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48E8C" w14:textId="77777777" w:rsidR="006E4996" w:rsidRDefault="006E4996">
      <w:bookmarkStart w:id="0" w:name="_Hlk19619199"/>
      <w:bookmarkStart w:id="1" w:name="_Hlk19619238"/>
    </w:p>
    <w:p w14:paraId="7F0D65AD" w14:textId="77777777" w:rsidR="006E4996" w:rsidRDefault="006E4996"/>
    <w:p w14:paraId="40028F5D" w14:textId="13C25C01" w:rsidR="006E4996" w:rsidRPr="00AA31D7" w:rsidRDefault="00AE1F07" w:rsidP="006E4996">
      <w:pPr>
        <w:jc w:val="center"/>
        <w:rPr>
          <w:b/>
          <w:sz w:val="36"/>
          <w:szCs w:val="36"/>
        </w:rPr>
      </w:pPr>
      <w:r>
        <w:rPr>
          <w:b/>
          <w:sz w:val="36"/>
          <w:szCs w:val="36"/>
        </w:rPr>
        <w:t>Ž</w:t>
      </w:r>
      <w:r w:rsidR="006E4996" w:rsidRPr="00AA31D7">
        <w:rPr>
          <w:b/>
          <w:sz w:val="36"/>
          <w:szCs w:val="36"/>
        </w:rPr>
        <w:t xml:space="preserve">ádost o </w:t>
      </w:r>
      <w:r>
        <w:rPr>
          <w:b/>
          <w:sz w:val="36"/>
          <w:szCs w:val="36"/>
        </w:rPr>
        <w:t xml:space="preserve">udělení oprávnění uskutečňovat </w:t>
      </w:r>
      <w:r w:rsidR="006E4996" w:rsidRPr="00AA31D7">
        <w:rPr>
          <w:b/>
          <w:sz w:val="36"/>
          <w:szCs w:val="36"/>
        </w:rPr>
        <w:t>studijní program</w:t>
      </w:r>
      <w:r>
        <w:rPr>
          <w:b/>
          <w:sz w:val="36"/>
          <w:szCs w:val="36"/>
        </w:rPr>
        <w:t xml:space="preserve"> v rámci institucionální akreditace</w:t>
      </w:r>
    </w:p>
    <w:p w14:paraId="3D42C3D1" w14:textId="77777777" w:rsidR="006E4996" w:rsidRDefault="006E4996" w:rsidP="006E4996">
      <w:pPr>
        <w:jc w:val="center"/>
        <w:rPr>
          <w:b/>
          <w:sz w:val="36"/>
          <w:szCs w:val="36"/>
        </w:rPr>
      </w:pPr>
    </w:p>
    <w:p w14:paraId="455F0B62" w14:textId="77777777" w:rsidR="006E4996" w:rsidRPr="00AA31D7" w:rsidRDefault="006E4996" w:rsidP="006E4996">
      <w:pPr>
        <w:jc w:val="center"/>
        <w:rPr>
          <w:b/>
          <w:sz w:val="36"/>
          <w:szCs w:val="36"/>
        </w:rPr>
      </w:pPr>
    </w:p>
    <w:p w14:paraId="6A447C00" w14:textId="77777777" w:rsidR="006E4996" w:rsidRPr="00AA31D7" w:rsidRDefault="006E4996" w:rsidP="006E4996">
      <w:pPr>
        <w:jc w:val="center"/>
        <w:rPr>
          <w:b/>
          <w:sz w:val="36"/>
          <w:szCs w:val="36"/>
        </w:rPr>
      </w:pPr>
      <w:r w:rsidRPr="00AA31D7">
        <w:rPr>
          <w:b/>
          <w:sz w:val="36"/>
          <w:szCs w:val="36"/>
        </w:rPr>
        <w:t>Fakulta multimediálních komunikací</w:t>
      </w:r>
    </w:p>
    <w:p w14:paraId="6055FE30" w14:textId="75A36FCA" w:rsidR="006E4996" w:rsidRPr="00AA31D7" w:rsidRDefault="009B1FAF" w:rsidP="006E4996">
      <w:pPr>
        <w:jc w:val="center"/>
        <w:rPr>
          <w:b/>
          <w:sz w:val="36"/>
          <w:szCs w:val="36"/>
        </w:rPr>
      </w:pPr>
      <w:r>
        <w:rPr>
          <w:b/>
          <w:sz w:val="36"/>
          <w:szCs w:val="36"/>
        </w:rPr>
        <w:t>Univerzita Tomáše Bati v</w:t>
      </w:r>
      <w:r w:rsidR="006E4996" w:rsidRPr="00AA31D7">
        <w:rPr>
          <w:b/>
          <w:sz w:val="36"/>
          <w:szCs w:val="36"/>
        </w:rPr>
        <w:t>e Zlíně</w:t>
      </w:r>
    </w:p>
    <w:p w14:paraId="5E0570BF" w14:textId="77777777" w:rsidR="006E4996" w:rsidRDefault="006E4996" w:rsidP="006E4996">
      <w:pPr>
        <w:jc w:val="center"/>
        <w:rPr>
          <w:b/>
          <w:sz w:val="36"/>
          <w:szCs w:val="36"/>
        </w:rPr>
      </w:pPr>
    </w:p>
    <w:p w14:paraId="11C32C27" w14:textId="77777777" w:rsidR="006E4996" w:rsidRPr="00AA31D7" w:rsidRDefault="006E4996" w:rsidP="006E4996">
      <w:pPr>
        <w:jc w:val="center"/>
        <w:rPr>
          <w:b/>
          <w:sz w:val="36"/>
          <w:szCs w:val="36"/>
        </w:rPr>
      </w:pPr>
    </w:p>
    <w:p w14:paraId="078182B4" w14:textId="77777777" w:rsidR="006E4996" w:rsidRPr="00AA31D7" w:rsidRDefault="006E4996" w:rsidP="006E4996">
      <w:pPr>
        <w:jc w:val="center"/>
        <w:rPr>
          <w:b/>
          <w:sz w:val="36"/>
          <w:szCs w:val="36"/>
        </w:rPr>
      </w:pPr>
      <w:r w:rsidRPr="00AA31D7">
        <w:rPr>
          <w:b/>
          <w:sz w:val="36"/>
          <w:szCs w:val="36"/>
        </w:rPr>
        <w:t>Oblast vzdělávání Umění</w:t>
      </w:r>
    </w:p>
    <w:p w14:paraId="0E7FDF27" w14:textId="77777777" w:rsidR="006E4996" w:rsidRPr="00AA31D7" w:rsidRDefault="006E4996" w:rsidP="006E4996">
      <w:pPr>
        <w:jc w:val="center"/>
        <w:rPr>
          <w:rFonts w:cs="Arial Narrow"/>
          <w:b/>
          <w:bCs/>
          <w:color w:val="FFFFFF" w:themeColor="background1"/>
          <w:sz w:val="32"/>
          <w:szCs w:val="32"/>
        </w:rPr>
      </w:pPr>
      <w:r w:rsidRPr="00AA31D7">
        <w:rPr>
          <w:b/>
          <w:sz w:val="36"/>
          <w:szCs w:val="36"/>
        </w:rPr>
        <w:t xml:space="preserve">Studijní program </w:t>
      </w:r>
      <w:r w:rsidRPr="006E4996">
        <w:rPr>
          <w:b/>
          <w:sz w:val="36"/>
          <w:szCs w:val="36"/>
        </w:rPr>
        <w:t xml:space="preserve">Kreativní odvětví a digitální kultura </w:t>
      </w:r>
      <w:r w:rsidRPr="00A61E38">
        <w:rPr>
          <w:noProof/>
          <w:sz w:val="32"/>
          <w:szCs w:val="32"/>
        </w:rPr>
        <w:drawing>
          <wp:anchor distT="0" distB="0" distL="114300" distR="114300" simplePos="0" relativeHeight="251659264" behindDoc="1" locked="0" layoutInCell="1" allowOverlap="1" wp14:anchorId="730A94D6" wp14:editId="77FCC65C">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AA091A4" w14:textId="77777777" w:rsidR="006E4996" w:rsidRDefault="006E4996" w:rsidP="006E4996">
      <w:pPr>
        <w:jc w:val="center"/>
        <w:rPr>
          <w:rFonts w:cs="Arial Narrow"/>
          <w:b/>
          <w:bCs/>
          <w:sz w:val="32"/>
          <w:szCs w:val="32"/>
        </w:rPr>
      </w:pPr>
    </w:p>
    <w:p w14:paraId="5D001C70" w14:textId="77777777" w:rsidR="006E4996" w:rsidRDefault="006E4996" w:rsidP="006E4996">
      <w:pPr>
        <w:jc w:val="center"/>
        <w:rPr>
          <w:rFonts w:cs="Arial Narrow"/>
          <w:b/>
          <w:bCs/>
          <w:sz w:val="32"/>
          <w:szCs w:val="32"/>
        </w:rPr>
      </w:pPr>
    </w:p>
    <w:p w14:paraId="684FE90D" w14:textId="77777777" w:rsidR="006E4996" w:rsidRDefault="006E4996" w:rsidP="006E4996">
      <w:pPr>
        <w:jc w:val="center"/>
        <w:rPr>
          <w:rFonts w:cs="Arial Narrow"/>
          <w:b/>
          <w:bCs/>
          <w:sz w:val="32"/>
          <w:szCs w:val="32"/>
        </w:rPr>
      </w:pPr>
    </w:p>
    <w:p w14:paraId="5CAC74EF" w14:textId="77777777" w:rsidR="006E4996" w:rsidRPr="00A61E38" w:rsidRDefault="006E4996" w:rsidP="006E4996">
      <w:pPr>
        <w:jc w:val="center"/>
        <w:rPr>
          <w:rFonts w:cs="Arial Narrow"/>
          <w:b/>
          <w:bCs/>
          <w:sz w:val="32"/>
          <w:szCs w:val="32"/>
        </w:rPr>
      </w:pPr>
    </w:p>
    <w:p w14:paraId="5F0ECD2A" w14:textId="77777777" w:rsidR="006E4996" w:rsidRPr="00A61E38" w:rsidRDefault="006E4996" w:rsidP="006E4996">
      <w:pPr>
        <w:jc w:val="center"/>
        <w:rPr>
          <w:rFonts w:cs="Arial Narrow"/>
          <w:b/>
          <w:bCs/>
          <w:sz w:val="32"/>
          <w:szCs w:val="32"/>
        </w:rPr>
      </w:pPr>
    </w:p>
    <w:p w14:paraId="55E1A404" w14:textId="77777777" w:rsidR="006E4996" w:rsidRPr="00A61E38" w:rsidRDefault="006E4996" w:rsidP="006E4996">
      <w:pPr>
        <w:jc w:val="center"/>
        <w:rPr>
          <w:rFonts w:cs="Arial Narrow"/>
          <w:b/>
          <w:bCs/>
          <w:sz w:val="32"/>
          <w:szCs w:val="32"/>
        </w:rPr>
      </w:pPr>
      <w:r w:rsidRPr="00A61E38">
        <w:rPr>
          <w:rFonts w:cs="Arial Narrow"/>
          <w:b/>
          <w:bCs/>
          <w:sz w:val="32"/>
          <w:szCs w:val="32"/>
        </w:rPr>
        <w:t xml:space="preserve"> </w:t>
      </w:r>
    </w:p>
    <w:p w14:paraId="4C5E0C89" w14:textId="77777777" w:rsidR="006E4996" w:rsidRPr="00AA31D7" w:rsidRDefault="006E4996" w:rsidP="006E4996">
      <w:pPr>
        <w:rPr>
          <w:b/>
          <w:sz w:val="32"/>
          <w:szCs w:val="32"/>
        </w:rPr>
      </w:pPr>
    </w:p>
    <w:p w14:paraId="4F13D0DD" w14:textId="77777777" w:rsidR="006E4996" w:rsidRPr="00AA31D7" w:rsidRDefault="006E4996" w:rsidP="0F291283">
      <w:pPr>
        <w:rPr>
          <w:rFonts w:ascii="Tahoma" w:hAnsi="Tahoma" w:cs="Tahoma"/>
          <w:b/>
          <w:bCs/>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3752A87D" wp14:editId="7916A0FE">
                <wp:simplePos x="0" y="0"/>
                <wp:positionH relativeFrom="column">
                  <wp:posOffset>1639570</wp:posOffset>
                </wp:positionH>
                <wp:positionV relativeFrom="paragraph">
                  <wp:posOffset>2583180</wp:posOffset>
                </wp:positionV>
                <wp:extent cx="2377440" cy="838835"/>
                <wp:effectExtent l="0" t="0" r="3810"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38835"/>
                        </a:xfrm>
                        <a:prstGeom prst="rect">
                          <a:avLst/>
                        </a:prstGeom>
                        <a:solidFill>
                          <a:srgbClr val="FFFFFF"/>
                        </a:solidFill>
                        <a:ln w="9525">
                          <a:noFill/>
                          <a:miter lim="800000"/>
                          <a:headEnd/>
                          <a:tailEnd/>
                        </a:ln>
                      </wps:spPr>
                      <wps:txbx>
                        <w:txbxContent>
                          <w:p w14:paraId="30C878FF" w14:textId="77777777" w:rsidR="00B766B3" w:rsidRPr="00AA31D7" w:rsidRDefault="00B766B3" w:rsidP="006E4996">
                            <w:pPr>
                              <w:jc w:val="center"/>
                              <w:rPr>
                                <w:b/>
                                <w:sz w:val="32"/>
                                <w:szCs w:val="32"/>
                              </w:rPr>
                            </w:pPr>
                            <w:r w:rsidRPr="00AA31D7">
                              <w:rPr>
                                <w:b/>
                                <w:sz w:val="32"/>
                                <w:szCs w:val="32"/>
                              </w:rPr>
                              <w:t>Zlín</w:t>
                            </w:r>
                          </w:p>
                          <w:p w14:paraId="15D6A46F" w14:textId="2F15DDB1" w:rsidR="00B766B3" w:rsidRPr="008164A9" w:rsidRDefault="00B766B3" w:rsidP="006E4996">
                            <w:pPr>
                              <w:jc w:val="center"/>
                              <w:rPr>
                                <w:b/>
                                <w:sz w:val="32"/>
                                <w:szCs w:val="32"/>
                              </w:rPr>
                            </w:pPr>
                            <w:r>
                              <w:rPr>
                                <w:b/>
                                <w:sz w:val="32"/>
                                <w:szCs w:val="32"/>
                              </w:rPr>
                              <w:t>listopad</w:t>
                            </w:r>
                            <w:r w:rsidRPr="008164A9">
                              <w:rPr>
                                <w:b/>
                                <w:sz w:val="32"/>
                                <w:szCs w:val="32"/>
                              </w:rPr>
                              <w:t xml:space="preserve"> 2022</w:t>
                            </w:r>
                          </w:p>
                          <w:p w14:paraId="53D2F4CA" w14:textId="77777777" w:rsidR="00B766B3" w:rsidRDefault="00B766B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52A87D" id="_x0000_t202" coordsize="21600,21600" o:spt="202" path="m,l,21600r21600,l21600,xe">
                <v:stroke joinstyle="miter"/>
                <v:path gradientshapeok="t" o:connecttype="rect"/>
              </v:shapetype>
              <v:shape id="Textové pole 2" o:spid="_x0000_s1026" type="#_x0000_t202" style="position:absolute;margin-left:129.1pt;margin-top:203.4pt;width:187.2pt;height:66.05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" stroked="f">
                <v:textbox style="mso-fit-shape-to-text:t">
                  <w:txbxContent>
                    <w:p w14:paraId="30C878FF" w14:textId="77777777" w:rsidR="00B766B3" w:rsidRPr="00AA31D7" w:rsidRDefault="00B766B3" w:rsidP="006E4996">
                      <w:pPr>
                        <w:jc w:val="center"/>
                        <w:rPr>
                          <w:b/>
                          <w:sz w:val="32"/>
                          <w:szCs w:val="32"/>
                        </w:rPr>
                      </w:pPr>
                      <w:r w:rsidRPr="00AA31D7">
                        <w:rPr>
                          <w:b/>
                          <w:sz w:val="32"/>
                          <w:szCs w:val="32"/>
                        </w:rPr>
                        <w:t>Zlín</w:t>
                      </w:r>
                    </w:p>
                    <w:p w14:paraId="15D6A46F" w14:textId="2F15DDB1" w:rsidR="00B766B3" w:rsidRPr="008164A9" w:rsidRDefault="00B766B3" w:rsidP="006E4996">
                      <w:pPr>
                        <w:jc w:val="center"/>
                        <w:rPr>
                          <w:b/>
                          <w:sz w:val="32"/>
                          <w:szCs w:val="32"/>
                        </w:rPr>
                      </w:pPr>
                      <w:r>
                        <w:rPr>
                          <w:b/>
                          <w:sz w:val="32"/>
                          <w:szCs w:val="32"/>
                        </w:rPr>
                        <w:t>listopad</w:t>
                      </w:r>
                      <w:r w:rsidRPr="008164A9">
                        <w:rPr>
                          <w:b/>
                          <w:sz w:val="32"/>
                          <w:szCs w:val="32"/>
                        </w:rPr>
                        <w:t xml:space="preserve"> 2022</w:t>
                      </w:r>
                    </w:p>
                    <w:p w14:paraId="53D2F4CA" w14:textId="77777777" w:rsidR="00B766B3" w:rsidRDefault="00B766B3"/>
                  </w:txbxContent>
                </v:textbox>
                <w10:wrap type="square"/>
              </v:shape>
            </w:pict>
          </mc:Fallback>
        </mc:AlternateContent>
      </w:r>
    </w:p>
    <w:p w14:paraId="46409A1B" w14:textId="77777777" w:rsidR="006E4996" w:rsidRPr="00AA31D7" w:rsidRDefault="006E4996" w:rsidP="006E4996">
      <w:pPr>
        <w:rPr>
          <w:rFonts w:ascii="Tahoma" w:hAnsi="Tahoma" w:cs="Tahoma"/>
          <w:b/>
          <w:color w:val="943634" w:themeColor="accent2" w:themeShade="BF"/>
          <w:sz w:val="32"/>
          <w:szCs w:val="32"/>
        </w:rPr>
      </w:pPr>
    </w:p>
    <w:p w14:paraId="3764E642" w14:textId="77777777" w:rsidR="006E4996" w:rsidRPr="00AA31D7" w:rsidRDefault="006E4996" w:rsidP="006E4996">
      <w:pPr>
        <w:rPr>
          <w:rFonts w:ascii="Tahoma" w:hAnsi="Tahoma" w:cs="Tahoma"/>
          <w:b/>
          <w:color w:val="943634" w:themeColor="accent2" w:themeShade="BF"/>
          <w:sz w:val="32"/>
          <w:szCs w:val="32"/>
        </w:rPr>
      </w:pPr>
    </w:p>
    <w:p w14:paraId="34E253C2" w14:textId="77777777" w:rsidR="006E4996" w:rsidRPr="00AA31D7" w:rsidRDefault="006E4996" w:rsidP="006E4996">
      <w:pPr>
        <w:rPr>
          <w:rFonts w:ascii="Tahoma" w:hAnsi="Tahoma" w:cs="Tahoma"/>
          <w:b/>
          <w:color w:val="943634" w:themeColor="accent2" w:themeShade="BF"/>
          <w:sz w:val="32"/>
          <w:szCs w:val="32"/>
        </w:rPr>
      </w:pPr>
    </w:p>
    <w:p w14:paraId="69B414E3" w14:textId="77777777" w:rsidR="006E4996" w:rsidRPr="00AA31D7" w:rsidRDefault="006E4996" w:rsidP="006E4996">
      <w:pPr>
        <w:rPr>
          <w:rFonts w:ascii="Tahoma" w:hAnsi="Tahoma" w:cs="Tahoma"/>
          <w:b/>
          <w:color w:val="943634" w:themeColor="accent2" w:themeShade="BF"/>
          <w:sz w:val="32"/>
          <w:szCs w:val="32"/>
        </w:rPr>
      </w:pPr>
    </w:p>
    <w:p w14:paraId="3C923962" w14:textId="77777777" w:rsidR="006E4996" w:rsidRPr="00AA31D7" w:rsidRDefault="006E4996" w:rsidP="006E4996">
      <w:pPr>
        <w:rPr>
          <w:rFonts w:ascii="Tahoma" w:hAnsi="Tahoma" w:cs="Tahoma"/>
          <w:b/>
          <w:color w:val="943634" w:themeColor="accent2" w:themeShade="BF"/>
          <w:sz w:val="32"/>
          <w:szCs w:val="32"/>
        </w:rPr>
      </w:pPr>
    </w:p>
    <w:p w14:paraId="50B0342D" w14:textId="77777777" w:rsidR="006E4996" w:rsidRPr="00AA31D7" w:rsidRDefault="006E4996" w:rsidP="006E4996">
      <w:pPr>
        <w:rPr>
          <w:rFonts w:ascii="Tahoma" w:hAnsi="Tahoma" w:cs="Tahoma"/>
          <w:b/>
          <w:color w:val="943634" w:themeColor="accent2" w:themeShade="BF"/>
          <w:sz w:val="32"/>
          <w:szCs w:val="32"/>
        </w:rPr>
      </w:pPr>
    </w:p>
    <w:p w14:paraId="12CE7871" w14:textId="77777777" w:rsidR="006E4996" w:rsidRDefault="006E4996" w:rsidP="006E4996">
      <w:pPr>
        <w:rPr>
          <w:rFonts w:ascii="Tahoma" w:hAnsi="Tahoma" w:cs="Tahoma"/>
          <w:b/>
          <w:color w:val="943634" w:themeColor="accent2" w:themeShade="BF"/>
          <w:sz w:val="36"/>
          <w:szCs w:val="36"/>
        </w:rPr>
      </w:pPr>
    </w:p>
    <w:p w14:paraId="15EF5594" w14:textId="77777777" w:rsidR="006E4996" w:rsidRDefault="006E4996" w:rsidP="006E4996">
      <w:pPr>
        <w:rPr>
          <w:rFonts w:ascii="Tahoma" w:hAnsi="Tahoma" w:cs="Tahoma"/>
          <w:b/>
          <w:color w:val="943634" w:themeColor="accent2" w:themeShade="BF"/>
          <w:sz w:val="36"/>
          <w:szCs w:val="36"/>
        </w:rPr>
      </w:pPr>
    </w:p>
    <w:p w14:paraId="19B2D008" w14:textId="77777777" w:rsidR="006E4996" w:rsidRDefault="006E4996" w:rsidP="006E4996">
      <w:pPr>
        <w:rPr>
          <w:rFonts w:ascii="Tahoma" w:hAnsi="Tahoma" w:cs="Tahoma"/>
          <w:b/>
          <w:color w:val="943634" w:themeColor="accent2" w:themeShade="BF"/>
          <w:sz w:val="36"/>
          <w:szCs w:val="36"/>
        </w:rPr>
      </w:pPr>
    </w:p>
    <w:p w14:paraId="7BE37E65" w14:textId="77777777" w:rsidR="006E4996" w:rsidRDefault="006E4996" w:rsidP="006E4996"/>
    <w:p w14:paraId="6174F16F" w14:textId="77777777" w:rsidR="006E4996" w:rsidRDefault="006E4996" w:rsidP="006E4996"/>
    <w:p w14:paraId="5E5F1C32" w14:textId="77777777" w:rsidR="006E4996" w:rsidRDefault="006E4996" w:rsidP="006E4996"/>
    <w:p w14:paraId="01C98116" w14:textId="77777777" w:rsidR="006E4996" w:rsidRDefault="006E4996" w:rsidP="006E4996"/>
    <w:p w14:paraId="2A69D115" w14:textId="77777777" w:rsidR="006E4996" w:rsidRDefault="006E4996" w:rsidP="006E4996"/>
    <w:p w14:paraId="3886CCED" w14:textId="77777777" w:rsidR="006E4996" w:rsidRDefault="006E4996" w:rsidP="006E4996"/>
    <w:p w14:paraId="267076B7" w14:textId="77777777" w:rsidR="006E4996" w:rsidRDefault="006E4996" w:rsidP="006E4996"/>
    <w:p w14:paraId="473B1887" w14:textId="1E92F2D8" w:rsidR="00E818AF" w:rsidRDefault="006E4996" w:rsidP="006E4996">
      <w:r>
        <w:br w:type="page"/>
      </w:r>
    </w:p>
    <w:tbl>
      <w:tblPr>
        <w:tblW w:w="9781" w:type="dxa"/>
        <w:tblLook w:val="04A0" w:firstRow="1" w:lastRow="0" w:firstColumn="1" w:lastColumn="0" w:noHBand="0" w:noVBand="1"/>
      </w:tblPr>
      <w:tblGrid>
        <w:gridCol w:w="9781"/>
      </w:tblGrid>
      <w:tr w:rsidR="006E4996" w14:paraId="28A1A492" w14:textId="77777777" w:rsidTr="006E4996">
        <w:tc>
          <w:tcPr>
            <w:tcW w:w="9781" w:type="dxa"/>
            <w:shd w:val="clear" w:color="auto" w:fill="B8CCE4" w:themeFill="accent1" w:themeFillTint="66"/>
          </w:tcPr>
          <w:p w14:paraId="3266B104" w14:textId="77777777" w:rsidR="006E4996" w:rsidRDefault="006E4996" w:rsidP="006E4996">
            <w:pPr>
              <w:rPr>
                <w:b/>
                <w:sz w:val="28"/>
              </w:rPr>
            </w:pPr>
            <w:r>
              <w:rPr>
                <w:b/>
                <w:sz w:val="28"/>
              </w:rPr>
              <w:lastRenderedPageBreak/>
              <w:t>A-I – Základní informace o žádosti o akreditaci</w:t>
            </w:r>
          </w:p>
        </w:tc>
      </w:tr>
    </w:tbl>
    <w:p w14:paraId="5C333EC4" w14:textId="77777777" w:rsidR="006E4996" w:rsidRDefault="006E4996" w:rsidP="006E4996">
      <w:pPr>
        <w:rPr>
          <w:b/>
          <w:sz w:val="28"/>
        </w:rPr>
      </w:pPr>
    </w:p>
    <w:p w14:paraId="34FBDB37" w14:textId="77777777" w:rsidR="006E4996" w:rsidRDefault="006E4996" w:rsidP="006E4996">
      <w:pPr>
        <w:rPr>
          <w:b/>
          <w:sz w:val="28"/>
        </w:rPr>
      </w:pPr>
    </w:p>
    <w:p w14:paraId="3D15AA0B" w14:textId="77777777" w:rsidR="006E4996" w:rsidRPr="001A343B" w:rsidRDefault="006E4996" w:rsidP="006E4996">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03293267" w14:textId="59999ED7" w:rsidR="006E4996" w:rsidRPr="001A343B" w:rsidRDefault="006E4996" w:rsidP="006E4996">
      <w:pPr>
        <w:spacing w:after="240"/>
        <w:rPr>
          <w:b/>
          <w:sz w:val="26"/>
          <w:szCs w:val="26"/>
        </w:rPr>
      </w:pPr>
      <w:r w:rsidRPr="001A343B">
        <w:rPr>
          <w:b/>
          <w:sz w:val="26"/>
          <w:szCs w:val="26"/>
        </w:rPr>
        <w:t>Název součásti vysoké školy:</w:t>
      </w:r>
      <w:r w:rsidR="001A343B">
        <w:rPr>
          <w:b/>
          <w:sz w:val="26"/>
          <w:szCs w:val="26"/>
        </w:rPr>
        <w:t xml:space="preserve"> </w:t>
      </w:r>
      <w:r w:rsidRPr="001A343B">
        <w:rPr>
          <w:sz w:val="26"/>
          <w:szCs w:val="26"/>
        </w:rPr>
        <w:t>Fakulta multimediálních komunikací</w:t>
      </w:r>
    </w:p>
    <w:p w14:paraId="5E7F5B0E" w14:textId="77777777" w:rsidR="006E4996" w:rsidRPr="001A343B" w:rsidRDefault="006E4996" w:rsidP="006E4996">
      <w:pPr>
        <w:spacing w:after="240"/>
        <w:rPr>
          <w:b/>
          <w:sz w:val="26"/>
          <w:szCs w:val="26"/>
        </w:rPr>
      </w:pPr>
      <w:r w:rsidRPr="001A343B">
        <w:rPr>
          <w:b/>
          <w:sz w:val="26"/>
          <w:szCs w:val="26"/>
        </w:rPr>
        <w:t xml:space="preserve">Název spolupracující instituce: </w:t>
      </w:r>
      <w:r w:rsidRPr="001A343B">
        <w:rPr>
          <w:sz w:val="26"/>
          <w:szCs w:val="26"/>
        </w:rPr>
        <w:t>NE</w:t>
      </w:r>
    </w:p>
    <w:p w14:paraId="56D5066C" w14:textId="77777777" w:rsidR="006E4996" w:rsidRPr="001A343B" w:rsidRDefault="006E4996" w:rsidP="006E4996">
      <w:pPr>
        <w:spacing w:after="240"/>
        <w:rPr>
          <w:b/>
          <w:sz w:val="26"/>
          <w:szCs w:val="26"/>
        </w:rPr>
      </w:pPr>
      <w:r w:rsidRPr="001A343B">
        <w:rPr>
          <w:b/>
          <w:sz w:val="26"/>
          <w:szCs w:val="26"/>
        </w:rPr>
        <w:t xml:space="preserve">Název studijního programu: </w:t>
      </w:r>
      <w:r w:rsidRPr="001A343B">
        <w:rPr>
          <w:sz w:val="26"/>
          <w:szCs w:val="26"/>
        </w:rPr>
        <w:t>Kreativní odvětví a digitální kultura</w:t>
      </w:r>
    </w:p>
    <w:p w14:paraId="45644203" w14:textId="77777777" w:rsidR="006E4996" w:rsidRPr="001A343B" w:rsidRDefault="006E4996" w:rsidP="001A343B">
      <w:pPr>
        <w:spacing w:after="240"/>
        <w:rPr>
          <w:sz w:val="26"/>
          <w:szCs w:val="26"/>
        </w:rPr>
      </w:pPr>
      <w:r w:rsidRPr="001A343B">
        <w:rPr>
          <w:b/>
          <w:sz w:val="26"/>
          <w:szCs w:val="26"/>
        </w:rPr>
        <w:t xml:space="preserve">Typ žádosti o akreditaci: </w:t>
      </w:r>
      <w:r w:rsidRPr="001A343B">
        <w:rPr>
          <w:sz w:val="26"/>
          <w:szCs w:val="26"/>
        </w:rPr>
        <w:t xml:space="preserve">Udělení akreditace </w:t>
      </w:r>
    </w:p>
    <w:p w14:paraId="324552B2" w14:textId="77777777" w:rsidR="006E4996" w:rsidRPr="001A343B" w:rsidRDefault="006E4996" w:rsidP="006E4996">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288235D5" w14:textId="77777777" w:rsidR="006E4996" w:rsidRPr="001A343B" w:rsidRDefault="006E4996" w:rsidP="006E4996">
      <w:pPr>
        <w:spacing w:after="240"/>
        <w:rPr>
          <w:b/>
          <w:sz w:val="26"/>
          <w:szCs w:val="26"/>
        </w:rPr>
      </w:pPr>
      <w:r w:rsidRPr="001A343B">
        <w:rPr>
          <w:b/>
          <w:sz w:val="26"/>
          <w:szCs w:val="26"/>
        </w:rPr>
        <w:t xml:space="preserve">Datum schválení žádosti: </w:t>
      </w:r>
    </w:p>
    <w:p w14:paraId="2657E494" w14:textId="51B91661" w:rsidR="006E4996" w:rsidRPr="007A0F08" w:rsidRDefault="006E4996" w:rsidP="00095290">
      <w:pPr>
        <w:rPr>
          <w:sz w:val="22"/>
          <w:szCs w:val="22"/>
        </w:rPr>
      </w:pPr>
      <w:r w:rsidRPr="00BB4974">
        <w:rPr>
          <w:b/>
          <w:sz w:val="26"/>
          <w:szCs w:val="26"/>
        </w:rPr>
        <w:t xml:space="preserve">Odkaz na elektronickou podobu žádosti: URL adresa: </w:t>
      </w:r>
      <w:hyperlink r:id="rId12" w:history="1">
        <w:r w:rsidR="002558D3" w:rsidRPr="007A0F08">
          <w:rPr>
            <w:rStyle w:val="Hypertextovodkaz"/>
            <w:sz w:val="22"/>
            <w:szCs w:val="22"/>
            <w:u w:val="none"/>
          </w:rPr>
          <w:t>https://nas.fmk.utb.cz</w:t>
        </w:r>
      </w:hyperlink>
      <w:r w:rsidR="00232AF1" w:rsidRPr="007A0F08">
        <w:rPr>
          <w:rStyle w:val="Hypertextovodkaz"/>
          <w:sz w:val="22"/>
          <w:szCs w:val="22"/>
          <w:u w:val="none"/>
        </w:rPr>
        <w:t xml:space="preserve">, </w:t>
      </w:r>
      <w:r w:rsidR="00232AF1" w:rsidRPr="007A0F08">
        <w:rPr>
          <w:sz w:val="22"/>
          <w:szCs w:val="22"/>
        </w:rPr>
        <w:t>uživatelské</w:t>
      </w:r>
      <w:r w:rsidR="00E61EEB" w:rsidRPr="007A0F08">
        <w:rPr>
          <w:sz w:val="22"/>
          <w:szCs w:val="22"/>
        </w:rPr>
        <w:t xml:space="preserve"> </w:t>
      </w:r>
      <w:r w:rsidR="00232AF1" w:rsidRPr="007A0F08">
        <w:rPr>
          <w:sz w:val="22"/>
          <w:szCs w:val="22"/>
        </w:rPr>
        <w:t xml:space="preserve">jméno: </w:t>
      </w:r>
      <w:proofErr w:type="spellStart"/>
      <w:r w:rsidR="00232AF1" w:rsidRPr="007A0F08">
        <w:rPr>
          <w:sz w:val="22"/>
          <w:szCs w:val="22"/>
        </w:rPr>
        <w:t>msmt</w:t>
      </w:r>
      <w:proofErr w:type="spellEnd"/>
      <w:r w:rsidR="00232AF1" w:rsidRPr="007A0F08">
        <w:rPr>
          <w:sz w:val="22"/>
          <w:szCs w:val="22"/>
        </w:rPr>
        <w:t xml:space="preserve">, heslo: 3nE6d1w, složka </w:t>
      </w:r>
      <w:proofErr w:type="spellStart"/>
      <w:r w:rsidR="00232AF1" w:rsidRPr="007A0F08">
        <w:rPr>
          <w:sz w:val="22"/>
          <w:szCs w:val="22"/>
        </w:rPr>
        <w:t>Bc_Kreativní</w:t>
      </w:r>
      <w:proofErr w:type="spellEnd"/>
      <w:r w:rsidR="00232AF1" w:rsidRPr="007A0F08">
        <w:rPr>
          <w:sz w:val="22"/>
          <w:szCs w:val="22"/>
        </w:rPr>
        <w:t xml:space="preserve"> odvětví a digitální </w:t>
      </w:r>
      <w:proofErr w:type="spellStart"/>
      <w:r w:rsidR="00232AF1" w:rsidRPr="007A0F08">
        <w:rPr>
          <w:sz w:val="22"/>
          <w:szCs w:val="22"/>
        </w:rPr>
        <w:t>kultura_akreditace</w:t>
      </w:r>
      <w:proofErr w:type="spellEnd"/>
      <w:r w:rsidR="00232AF1" w:rsidRPr="007A0F08">
        <w:rPr>
          <w:sz w:val="22"/>
          <w:szCs w:val="22"/>
        </w:rPr>
        <w:t xml:space="preserve"> 2023</w:t>
      </w:r>
    </w:p>
    <w:p w14:paraId="449C5DC8" w14:textId="77777777" w:rsidR="00095290" w:rsidRPr="00BB4974" w:rsidRDefault="00095290" w:rsidP="00095290">
      <w:pPr>
        <w:rPr>
          <w:b/>
          <w:sz w:val="26"/>
          <w:szCs w:val="26"/>
        </w:rPr>
      </w:pPr>
    </w:p>
    <w:p w14:paraId="1BC9F393" w14:textId="77777777" w:rsidR="00095290" w:rsidRPr="00BB4974" w:rsidRDefault="001A343B" w:rsidP="00095290">
      <w:pPr>
        <w:rPr>
          <w:sz w:val="24"/>
          <w:szCs w:val="24"/>
        </w:rPr>
      </w:pPr>
      <w:r w:rsidRPr="00BB4974">
        <w:rPr>
          <w:b/>
          <w:sz w:val="26"/>
          <w:szCs w:val="26"/>
        </w:rPr>
        <w:t>Odkaz na příklady smluv o zajištění odborné praxe:</w:t>
      </w:r>
      <w:r w:rsidR="0045744F" w:rsidRPr="00BB4974">
        <w:rPr>
          <w:b/>
          <w:sz w:val="26"/>
          <w:szCs w:val="26"/>
        </w:rPr>
        <w:t xml:space="preserve"> </w:t>
      </w:r>
      <w:hyperlink r:id="rId13" w:history="1">
        <w:r w:rsidR="00D8043D" w:rsidRPr="007A0F08">
          <w:rPr>
            <w:rStyle w:val="Hypertextovodkaz"/>
            <w:sz w:val="22"/>
            <w:szCs w:val="22"/>
            <w:u w:val="none"/>
          </w:rPr>
          <w:t>https://nas.fmk.utb.cz</w:t>
        </w:r>
      </w:hyperlink>
      <w:r w:rsidR="00D8043D" w:rsidRPr="007A0F08">
        <w:rPr>
          <w:rStyle w:val="Hypertextovodkaz"/>
          <w:sz w:val="22"/>
          <w:szCs w:val="22"/>
          <w:u w:val="none"/>
        </w:rPr>
        <w:t xml:space="preserve">, </w:t>
      </w:r>
      <w:r w:rsidR="00D8043D" w:rsidRPr="007A0F08">
        <w:rPr>
          <w:sz w:val="22"/>
          <w:szCs w:val="22"/>
        </w:rPr>
        <w:t xml:space="preserve">uživatelské jméno: </w:t>
      </w:r>
      <w:proofErr w:type="spellStart"/>
      <w:r w:rsidR="00D8043D" w:rsidRPr="007A0F08">
        <w:rPr>
          <w:sz w:val="22"/>
          <w:szCs w:val="22"/>
        </w:rPr>
        <w:t>msmt</w:t>
      </w:r>
      <w:proofErr w:type="spellEnd"/>
      <w:r w:rsidR="00D8043D" w:rsidRPr="007A0F08">
        <w:rPr>
          <w:sz w:val="22"/>
          <w:szCs w:val="22"/>
        </w:rPr>
        <w:t xml:space="preserve">, heslo: 3nE6d1w, složka </w:t>
      </w:r>
      <w:proofErr w:type="spellStart"/>
      <w:r w:rsidR="00D8043D" w:rsidRPr="007A0F08">
        <w:rPr>
          <w:sz w:val="22"/>
          <w:szCs w:val="22"/>
        </w:rPr>
        <w:t>Bc_Kreativní</w:t>
      </w:r>
      <w:proofErr w:type="spellEnd"/>
      <w:r w:rsidR="00D8043D" w:rsidRPr="007A0F08">
        <w:rPr>
          <w:sz w:val="22"/>
          <w:szCs w:val="22"/>
        </w:rPr>
        <w:t xml:space="preserve"> odvětví a digitální </w:t>
      </w:r>
      <w:proofErr w:type="spellStart"/>
      <w:r w:rsidR="00D8043D" w:rsidRPr="007A0F08">
        <w:rPr>
          <w:sz w:val="22"/>
          <w:szCs w:val="22"/>
        </w:rPr>
        <w:t>kultura_akreditace</w:t>
      </w:r>
      <w:proofErr w:type="spellEnd"/>
      <w:r w:rsidR="00D8043D" w:rsidRPr="007A0F08">
        <w:rPr>
          <w:sz w:val="22"/>
          <w:szCs w:val="22"/>
        </w:rPr>
        <w:t xml:space="preserve"> 2023</w:t>
      </w:r>
    </w:p>
    <w:p w14:paraId="14E8BE16" w14:textId="321647B7" w:rsidR="006E4996" w:rsidRPr="00BB4974" w:rsidRDefault="00321CFF" w:rsidP="00095290">
      <w:pPr>
        <w:rPr>
          <w:sz w:val="24"/>
          <w:szCs w:val="24"/>
        </w:rPr>
      </w:pPr>
      <w:r w:rsidRPr="00BB4974">
        <w:rPr>
          <w:b/>
          <w:sz w:val="26"/>
          <w:szCs w:val="26"/>
        </w:rPr>
        <w:br/>
      </w:r>
      <w:r w:rsidR="006E4996" w:rsidRPr="00BB4974">
        <w:rPr>
          <w:b/>
          <w:sz w:val="26"/>
          <w:szCs w:val="26"/>
        </w:rPr>
        <w:t>Odkazy na relevantní vnitřní předpisy:</w:t>
      </w:r>
    </w:p>
    <w:p w14:paraId="3FD10DEF" w14:textId="77777777" w:rsidR="006E4996" w:rsidRPr="00BB4974" w:rsidRDefault="006E4996" w:rsidP="00232AF1">
      <w:pPr>
        <w:pStyle w:val="Odstavecseseznamem"/>
        <w:widowControl w:val="0"/>
        <w:numPr>
          <w:ilvl w:val="0"/>
          <w:numId w:val="3"/>
        </w:numPr>
        <w:shd w:val="clear" w:color="auto" w:fill="FFFFFF"/>
        <w:tabs>
          <w:tab w:val="left" w:pos="360"/>
        </w:tabs>
        <w:autoSpaceDE w:val="0"/>
        <w:autoSpaceDN w:val="0"/>
        <w:adjustRightInd w:val="0"/>
        <w:ind w:right="5"/>
        <w:contextualSpacing w:val="0"/>
        <w:jc w:val="both"/>
        <w:rPr>
          <w:sz w:val="22"/>
          <w:szCs w:val="22"/>
        </w:rPr>
      </w:pPr>
      <w:r w:rsidRPr="00BB4974">
        <w:rPr>
          <w:spacing w:val="-1"/>
          <w:sz w:val="22"/>
          <w:szCs w:val="22"/>
        </w:rPr>
        <w:t xml:space="preserve">výroční zprávy o činnosti vysoké školy a relevantních součástí vysoké školy za posledních pět let </w:t>
      </w:r>
    </w:p>
    <w:p w14:paraId="52106FA7" w14:textId="5185E74D" w:rsidR="006E4996" w:rsidRPr="00BB4974" w:rsidRDefault="006E4996" w:rsidP="0084526E">
      <w:pPr>
        <w:pStyle w:val="Odstavecseseznamem"/>
        <w:widowControl w:val="0"/>
        <w:numPr>
          <w:ilvl w:val="0"/>
          <w:numId w:val="4"/>
        </w:numPr>
        <w:shd w:val="clear" w:color="auto" w:fill="FFFFFF"/>
        <w:tabs>
          <w:tab w:val="left" w:pos="360"/>
        </w:tabs>
        <w:autoSpaceDE w:val="0"/>
        <w:autoSpaceDN w:val="0"/>
        <w:adjustRightInd w:val="0"/>
        <w:ind w:right="5"/>
        <w:rPr>
          <w:sz w:val="22"/>
          <w:szCs w:val="22"/>
        </w:rPr>
      </w:pPr>
      <w:r w:rsidRPr="00BB4974">
        <w:rPr>
          <w:spacing w:val="-1"/>
          <w:sz w:val="22"/>
          <w:szCs w:val="22"/>
        </w:rPr>
        <w:t xml:space="preserve">Výroční zprávy o činnosti UTB - </w:t>
      </w:r>
    </w:p>
    <w:p w14:paraId="5B982DBC" w14:textId="77777777" w:rsidR="006E4996" w:rsidRPr="00BB4974" w:rsidRDefault="00FD5557" w:rsidP="0084526E">
      <w:pPr>
        <w:pStyle w:val="Odstavecseseznamem"/>
        <w:shd w:val="clear" w:color="auto" w:fill="FFFFFF"/>
        <w:tabs>
          <w:tab w:val="left" w:pos="360"/>
        </w:tabs>
        <w:ind w:left="1080" w:right="5"/>
        <w:rPr>
          <w:rStyle w:val="Hypertextovodkaz"/>
          <w:sz w:val="22"/>
          <w:szCs w:val="22"/>
          <w:u w:val="none"/>
        </w:rPr>
      </w:pPr>
      <w:hyperlink r:id="rId14" w:history="1">
        <w:r w:rsidR="006E4996" w:rsidRPr="00BB4974">
          <w:rPr>
            <w:rStyle w:val="Hypertextovodkaz"/>
            <w:sz w:val="22"/>
            <w:szCs w:val="22"/>
            <w:u w:val="none"/>
          </w:rPr>
          <w:t>https://www.utb.cz/univerzita/uredni-deska/ruzne/vyrocni-zpravy/</w:t>
        </w:r>
      </w:hyperlink>
    </w:p>
    <w:p w14:paraId="781F7DDA" w14:textId="77777777" w:rsidR="006E4996" w:rsidRPr="00BB4974" w:rsidRDefault="006E4996" w:rsidP="0084526E">
      <w:pPr>
        <w:pStyle w:val="Odstavecseseznamem"/>
        <w:numPr>
          <w:ilvl w:val="0"/>
          <w:numId w:val="4"/>
        </w:numPr>
        <w:shd w:val="clear" w:color="auto" w:fill="FFFFFF"/>
        <w:tabs>
          <w:tab w:val="left" w:pos="360"/>
        </w:tabs>
        <w:ind w:right="5"/>
        <w:rPr>
          <w:rStyle w:val="Hypertextovodkaz"/>
          <w:color w:val="auto"/>
          <w:sz w:val="22"/>
          <w:szCs w:val="22"/>
          <w:u w:val="none"/>
        </w:rPr>
      </w:pPr>
      <w:r w:rsidRPr="00BB4974">
        <w:rPr>
          <w:rStyle w:val="Hypertextovodkaz"/>
          <w:color w:val="auto"/>
          <w:sz w:val="22"/>
          <w:szCs w:val="22"/>
          <w:u w:val="none"/>
        </w:rPr>
        <w:t>Výroční zprávy o činnosti FMK -</w:t>
      </w:r>
    </w:p>
    <w:p w14:paraId="6B2C1E5C" w14:textId="77777777" w:rsidR="006E4996" w:rsidRPr="00BB4974" w:rsidRDefault="00FD5557" w:rsidP="0084526E">
      <w:pPr>
        <w:pStyle w:val="Zkladntext"/>
        <w:ind w:left="1080"/>
        <w:rPr>
          <w:rStyle w:val="Hypertextovodkaz"/>
          <w:b w:val="0"/>
          <w:sz w:val="22"/>
          <w:szCs w:val="22"/>
          <w:u w:val="none"/>
        </w:rPr>
      </w:pPr>
      <w:hyperlink r:id="rId15" w:history="1">
        <w:r w:rsidR="006E4996" w:rsidRPr="00BB4974">
          <w:rPr>
            <w:rStyle w:val="Hypertextovodkaz"/>
            <w:b w:val="0"/>
            <w:sz w:val="22"/>
            <w:szCs w:val="22"/>
            <w:u w:val="none"/>
          </w:rPr>
          <w:t>https://fmk.utb.cz/o-fakulte/uredni-deska/vyrocni-zpravy/</w:t>
        </w:r>
      </w:hyperlink>
    </w:p>
    <w:p w14:paraId="1695AD87" w14:textId="77777777" w:rsidR="006E4996" w:rsidRPr="00BB4974" w:rsidRDefault="006E4996" w:rsidP="0084526E">
      <w:pPr>
        <w:pStyle w:val="Zkladntext"/>
        <w:numPr>
          <w:ilvl w:val="0"/>
          <w:numId w:val="3"/>
        </w:numPr>
        <w:tabs>
          <w:tab w:val="left" w:pos="-720"/>
          <w:tab w:val="left" w:pos="0"/>
        </w:tabs>
        <w:suppressAutoHyphens/>
        <w:autoSpaceDE w:val="0"/>
        <w:autoSpaceDN w:val="0"/>
        <w:rPr>
          <w:rStyle w:val="Hypertextovodkaz"/>
          <w:b w:val="0"/>
          <w:color w:val="auto"/>
          <w:sz w:val="22"/>
          <w:szCs w:val="22"/>
          <w:u w:val="none"/>
        </w:rPr>
      </w:pPr>
      <w:r w:rsidRPr="00BB4974">
        <w:rPr>
          <w:rStyle w:val="Hypertextovodkaz"/>
          <w:b w:val="0"/>
          <w:color w:val="auto"/>
          <w:sz w:val="22"/>
          <w:szCs w:val="22"/>
          <w:u w:val="none"/>
        </w:rPr>
        <w:t>strategický záměr a každoroční plány realizace strategického záměru vysoké školy a relevantních součástí vysoké školy</w:t>
      </w:r>
    </w:p>
    <w:p w14:paraId="072EE27F" w14:textId="684C6B27" w:rsidR="006E4996" w:rsidRPr="00BB4974" w:rsidRDefault="006E4996" w:rsidP="0084526E">
      <w:pPr>
        <w:pStyle w:val="Zkladntext"/>
        <w:numPr>
          <w:ilvl w:val="0"/>
          <w:numId w:val="4"/>
        </w:numPr>
        <w:tabs>
          <w:tab w:val="left" w:pos="-720"/>
          <w:tab w:val="left" w:pos="0"/>
        </w:tabs>
        <w:suppressAutoHyphens/>
        <w:autoSpaceDE w:val="0"/>
        <w:autoSpaceDN w:val="0"/>
        <w:rPr>
          <w:rStyle w:val="Hypertextovodkaz"/>
          <w:b w:val="0"/>
          <w:sz w:val="22"/>
          <w:szCs w:val="22"/>
          <w:u w:val="none"/>
        </w:rPr>
      </w:pPr>
      <w:r w:rsidRPr="00BB4974">
        <w:rPr>
          <w:rStyle w:val="Hypertextovodkaz"/>
          <w:b w:val="0"/>
          <w:color w:val="auto"/>
          <w:sz w:val="22"/>
          <w:szCs w:val="22"/>
          <w:u w:val="none"/>
        </w:rPr>
        <w:t xml:space="preserve">Strategický záměr UTB a Plány realizace Strategického záměru UTB - </w:t>
      </w:r>
      <w:hyperlink r:id="rId16" w:history="1">
        <w:r w:rsidRPr="00BB4974">
          <w:rPr>
            <w:rStyle w:val="Hypertextovodkaz"/>
            <w:b w:val="0"/>
            <w:sz w:val="22"/>
            <w:szCs w:val="22"/>
            <w:u w:val="none"/>
          </w:rPr>
          <w:t>https://www.utb.cz/univerzita/uredni-deska/ruzne/strategicky-zamer/</w:t>
        </w:r>
      </w:hyperlink>
    </w:p>
    <w:p w14:paraId="2CB3DC6F" w14:textId="77777777" w:rsidR="006E4996" w:rsidRPr="00BB4974" w:rsidRDefault="006E4996" w:rsidP="0084526E">
      <w:pPr>
        <w:pStyle w:val="Zkladntext"/>
        <w:numPr>
          <w:ilvl w:val="0"/>
          <w:numId w:val="4"/>
        </w:numPr>
        <w:tabs>
          <w:tab w:val="left" w:pos="-720"/>
          <w:tab w:val="left" w:pos="0"/>
        </w:tabs>
        <w:suppressAutoHyphens/>
        <w:autoSpaceDE w:val="0"/>
        <w:autoSpaceDN w:val="0"/>
        <w:rPr>
          <w:rStyle w:val="Hypertextovodkaz"/>
          <w:b w:val="0"/>
          <w:color w:val="auto"/>
          <w:sz w:val="22"/>
          <w:szCs w:val="22"/>
          <w:u w:val="none"/>
        </w:rPr>
      </w:pPr>
      <w:r w:rsidRPr="00BB4974">
        <w:rPr>
          <w:rStyle w:val="Hypertextovodkaz"/>
          <w:b w:val="0"/>
          <w:color w:val="auto"/>
          <w:sz w:val="22"/>
          <w:szCs w:val="22"/>
          <w:u w:val="none"/>
        </w:rPr>
        <w:t>Strategický záměr FMK a Plány realizace Strategického záměru FMK -</w:t>
      </w:r>
    </w:p>
    <w:p w14:paraId="0B1C4DF1" w14:textId="77777777" w:rsidR="006E4996" w:rsidRPr="00BB4974" w:rsidRDefault="00FD5557" w:rsidP="0084526E">
      <w:pPr>
        <w:pStyle w:val="Zkladntext"/>
        <w:ind w:left="1080"/>
        <w:rPr>
          <w:rStyle w:val="Hypertextovodkaz"/>
          <w:b w:val="0"/>
          <w:sz w:val="22"/>
          <w:szCs w:val="22"/>
          <w:u w:val="none"/>
        </w:rPr>
      </w:pPr>
      <w:hyperlink r:id="rId17" w:history="1">
        <w:r w:rsidR="006E4996" w:rsidRPr="00BB4974">
          <w:rPr>
            <w:rStyle w:val="Hypertextovodkaz"/>
            <w:b w:val="0"/>
            <w:sz w:val="22"/>
            <w:szCs w:val="22"/>
            <w:u w:val="none"/>
          </w:rPr>
          <w:t>https://fmk.utb.cz/o-fakulte/uredni-deska/strategicky-zamer/</w:t>
        </w:r>
      </w:hyperlink>
    </w:p>
    <w:p w14:paraId="57E6D231" w14:textId="77777777" w:rsidR="006E4996" w:rsidRPr="00BB4974" w:rsidRDefault="006E4996" w:rsidP="0084526E">
      <w:pPr>
        <w:pStyle w:val="Zkladntext"/>
        <w:numPr>
          <w:ilvl w:val="0"/>
          <w:numId w:val="3"/>
        </w:numPr>
        <w:rPr>
          <w:rStyle w:val="Hypertextovodkaz"/>
          <w:b w:val="0"/>
          <w:color w:val="auto"/>
          <w:sz w:val="22"/>
          <w:szCs w:val="22"/>
          <w:u w:val="none"/>
        </w:rPr>
      </w:pPr>
      <w:r w:rsidRPr="00BB4974">
        <w:rPr>
          <w:rStyle w:val="Hypertextovodkaz"/>
          <w:b w:val="0"/>
          <w:color w:val="auto"/>
          <w:sz w:val="22"/>
          <w:szCs w:val="22"/>
          <w:u w:val="none"/>
        </w:rPr>
        <w:t>úřední desky vysoké školy a relevantních součástí vysoké školy</w:t>
      </w:r>
    </w:p>
    <w:p w14:paraId="4D1A921E" w14:textId="61F5EA37" w:rsidR="006E4996" w:rsidRPr="00BB4974" w:rsidRDefault="006E4996" w:rsidP="00101AE6">
      <w:pPr>
        <w:pStyle w:val="Zkladntext"/>
        <w:numPr>
          <w:ilvl w:val="0"/>
          <w:numId w:val="4"/>
        </w:numPr>
        <w:rPr>
          <w:rStyle w:val="Hypertextovodkaz"/>
          <w:b w:val="0"/>
          <w:color w:val="auto"/>
          <w:sz w:val="22"/>
          <w:szCs w:val="22"/>
          <w:u w:val="none"/>
        </w:rPr>
      </w:pPr>
      <w:r w:rsidRPr="00BB4974">
        <w:rPr>
          <w:rStyle w:val="Hypertextovodkaz"/>
          <w:b w:val="0"/>
          <w:color w:val="auto"/>
          <w:sz w:val="22"/>
          <w:szCs w:val="22"/>
          <w:u w:val="none"/>
        </w:rPr>
        <w:t xml:space="preserve">Úřední deska UTB </w:t>
      </w:r>
      <w:r w:rsidR="0084526E" w:rsidRPr="00BB4974">
        <w:rPr>
          <w:rStyle w:val="Hypertextovodkaz"/>
          <w:b w:val="0"/>
          <w:color w:val="auto"/>
          <w:sz w:val="22"/>
          <w:szCs w:val="22"/>
          <w:u w:val="none"/>
        </w:rPr>
        <w:t>-</w:t>
      </w:r>
    </w:p>
    <w:p w14:paraId="0F646D75" w14:textId="77777777" w:rsidR="006E4996" w:rsidRPr="00BB4974" w:rsidRDefault="00FD5557" w:rsidP="006E4996">
      <w:pPr>
        <w:pStyle w:val="Zkladntext"/>
        <w:ind w:left="1080"/>
        <w:rPr>
          <w:b w:val="0"/>
          <w:sz w:val="22"/>
          <w:szCs w:val="22"/>
        </w:rPr>
      </w:pPr>
      <w:hyperlink r:id="rId18" w:history="1">
        <w:r w:rsidR="006E4996" w:rsidRPr="00BB4974">
          <w:rPr>
            <w:rStyle w:val="Hypertextovodkaz"/>
            <w:b w:val="0"/>
            <w:sz w:val="22"/>
            <w:szCs w:val="22"/>
            <w:u w:val="none"/>
          </w:rPr>
          <w:t>https://www.utb.cz/univerzita/uredni-deska/</w:t>
        </w:r>
      </w:hyperlink>
    </w:p>
    <w:p w14:paraId="1AC7CBD7" w14:textId="25970B1A" w:rsidR="006E4996" w:rsidRPr="00BB4974" w:rsidRDefault="006E4996" w:rsidP="00101AE6">
      <w:pPr>
        <w:pStyle w:val="Zkladntext"/>
        <w:numPr>
          <w:ilvl w:val="0"/>
          <w:numId w:val="4"/>
        </w:numPr>
        <w:rPr>
          <w:rStyle w:val="Hypertextovodkaz"/>
          <w:b w:val="0"/>
          <w:color w:val="auto"/>
          <w:sz w:val="22"/>
          <w:szCs w:val="22"/>
          <w:u w:val="none"/>
        </w:rPr>
      </w:pPr>
      <w:r w:rsidRPr="00BB4974">
        <w:rPr>
          <w:rStyle w:val="Hypertextovodkaz"/>
          <w:b w:val="0"/>
          <w:color w:val="auto"/>
          <w:sz w:val="22"/>
          <w:szCs w:val="22"/>
          <w:u w:val="none"/>
        </w:rPr>
        <w:t>Úřední deska FMK</w:t>
      </w:r>
      <w:r w:rsidR="0084526E" w:rsidRPr="00BB4974">
        <w:rPr>
          <w:rStyle w:val="Hypertextovodkaz"/>
          <w:b w:val="0"/>
          <w:color w:val="auto"/>
          <w:sz w:val="22"/>
          <w:szCs w:val="22"/>
          <w:u w:val="none"/>
        </w:rPr>
        <w:t xml:space="preserve"> -</w:t>
      </w:r>
    </w:p>
    <w:p w14:paraId="2606BB3E" w14:textId="02881EFC" w:rsidR="000C616B" w:rsidRPr="00BB4974" w:rsidRDefault="00FD5557" w:rsidP="006E4996">
      <w:pPr>
        <w:pStyle w:val="Zkladntext"/>
        <w:ind w:left="1080"/>
        <w:rPr>
          <w:rStyle w:val="Hypertextovodkaz"/>
          <w:b w:val="0"/>
          <w:sz w:val="22"/>
          <w:szCs w:val="22"/>
          <w:u w:val="none"/>
        </w:rPr>
      </w:pPr>
      <w:hyperlink r:id="rId19" w:history="1">
        <w:r w:rsidR="006E4996" w:rsidRPr="00BB4974">
          <w:rPr>
            <w:rStyle w:val="Hypertextovodkaz"/>
            <w:b w:val="0"/>
            <w:sz w:val="22"/>
            <w:szCs w:val="22"/>
            <w:u w:val="none"/>
          </w:rPr>
          <w:t>https://fmk.utb.cz/o-fakulte/uredni-deska/</w:t>
        </w:r>
      </w:hyperlink>
    </w:p>
    <w:p w14:paraId="25AE9E4A" w14:textId="0859881F" w:rsidR="006E4996" w:rsidRPr="00BB4974" w:rsidRDefault="006E4996" w:rsidP="00A62772">
      <w:pPr>
        <w:pStyle w:val="Zkladntext"/>
        <w:ind w:left="1080"/>
      </w:pPr>
    </w:p>
    <w:p w14:paraId="3E65EB35" w14:textId="46084D81" w:rsidR="006307CC" w:rsidRPr="00BB4974" w:rsidRDefault="001A343B" w:rsidP="001A343B">
      <w:pPr>
        <w:spacing w:after="240"/>
        <w:rPr>
          <w:bCs/>
          <w:sz w:val="22"/>
          <w:szCs w:val="22"/>
        </w:rPr>
      </w:pPr>
      <w:bookmarkStart w:id="2" w:name="_Hlk99433640"/>
      <w:r w:rsidRPr="00BB4974">
        <w:rPr>
          <w:b/>
          <w:sz w:val="26"/>
          <w:szCs w:val="26"/>
        </w:rPr>
        <w:t>Odkaz na poslední zprávu o vnitřním hodnocení vysoké školy</w:t>
      </w:r>
      <w:bookmarkEnd w:id="2"/>
      <w:r w:rsidRPr="00BB4974">
        <w:rPr>
          <w:b/>
          <w:sz w:val="26"/>
          <w:szCs w:val="26"/>
        </w:rPr>
        <w:t>:</w:t>
      </w:r>
      <w:r w:rsidR="00003F37" w:rsidRPr="00BB4974">
        <w:rPr>
          <w:b/>
          <w:sz w:val="26"/>
          <w:szCs w:val="26"/>
        </w:rPr>
        <w:br/>
      </w:r>
      <w:hyperlink r:id="rId20" w:history="1">
        <w:r w:rsidR="006307CC" w:rsidRPr="00BB4974">
          <w:rPr>
            <w:rStyle w:val="Hypertextovodkaz"/>
            <w:bCs/>
            <w:sz w:val="22"/>
            <w:szCs w:val="22"/>
            <w:u w:val="none"/>
          </w:rPr>
          <w:t>https://www.utb.cz/univerzita/uredni-deska/ruzne/zprava-o-vnitrnim-hodnoceni-kvality-utb-ve-zline/</w:t>
        </w:r>
      </w:hyperlink>
    </w:p>
    <w:p w14:paraId="60666978" w14:textId="743DF424" w:rsidR="007111EA" w:rsidRPr="001A343B" w:rsidRDefault="006E4996" w:rsidP="001A343B">
      <w:pPr>
        <w:spacing w:after="240"/>
        <w:rPr>
          <w:b/>
          <w:sz w:val="26"/>
          <w:szCs w:val="26"/>
        </w:rPr>
      </w:pPr>
      <w:r w:rsidRPr="001A343B">
        <w:rPr>
          <w:b/>
          <w:sz w:val="26"/>
          <w:szCs w:val="26"/>
        </w:rPr>
        <w:t xml:space="preserve">ISCED F: </w:t>
      </w:r>
      <w:r w:rsidRPr="001A343B">
        <w:rPr>
          <w:b/>
          <w:sz w:val="26"/>
          <w:szCs w:val="26"/>
        </w:rPr>
        <w:tab/>
      </w:r>
      <w:r w:rsidR="007111EA" w:rsidRPr="001A343B">
        <w:rPr>
          <w:b/>
          <w:sz w:val="26"/>
          <w:szCs w:val="26"/>
        </w:rPr>
        <w:t xml:space="preserve">0211 Audiovizuální technika a mediální produkce </w:t>
      </w:r>
    </w:p>
    <w:p w14:paraId="1341C824" w14:textId="05B8362D" w:rsidR="00A62772" w:rsidRDefault="00A62772" w:rsidP="00D47447">
      <w:pPr>
        <w:jc w:val="both"/>
        <w:rPr>
          <w:b/>
          <w:sz w:val="26"/>
          <w:szCs w:val="26"/>
        </w:rPr>
      </w:pPr>
      <w:r>
        <w:rPr>
          <w:b/>
          <w:sz w:val="26"/>
          <w:szCs w:val="26"/>
        </w:rPr>
        <w:t>Stručné zdůvodnění:</w:t>
      </w:r>
    </w:p>
    <w:p w14:paraId="67C62B60" w14:textId="47923A36" w:rsidR="00AA3D60" w:rsidRDefault="00AA3D60" w:rsidP="00D47447">
      <w:pPr>
        <w:jc w:val="both"/>
        <w:rPr>
          <w:rFonts w:eastAsia="Calibri"/>
        </w:rPr>
      </w:pPr>
      <w:r w:rsidRPr="00D47447">
        <w:t xml:space="preserve">FMK se na problematiku </w:t>
      </w:r>
      <w:r w:rsidR="00FF1C90">
        <w:t>Kulturně kreativních odvětví (</w:t>
      </w:r>
      <w:r w:rsidR="00FF1C90" w:rsidRPr="00021361">
        <w:t xml:space="preserve">dále také </w:t>
      </w:r>
      <w:r w:rsidR="00FF1C90">
        <w:t>„</w:t>
      </w:r>
      <w:r w:rsidRPr="00D47447">
        <w:t>KKO</w:t>
      </w:r>
      <w:r w:rsidR="00FF1C90">
        <w:t>“)</w:t>
      </w:r>
      <w:r w:rsidRPr="00D47447">
        <w:t xml:space="preserve"> zaměřuje v rámci výuky více než 10 let </w:t>
      </w:r>
      <w:r w:rsidR="006307CC">
        <w:br/>
      </w:r>
      <w:r w:rsidRPr="00D47447">
        <w:t>v jednotlivých studijních programech: Multimédia a design, Teorie a praxe audiovizuální tvorby</w:t>
      </w:r>
      <w:r w:rsidR="00F57012">
        <w:t xml:space="preserve">, </w:t>
      </w:r>
      <w:r w:rsidR="009213D1">
        <w:t xml:space="preserve">Teorie a praxe animované tvorby, </w:t>
      </w:r>
      <w:r w:rsidR="00DF0E84" w:rsidRPr="00D47447">
        <w:t>Marketingová komunikace</w:t>
      </w:r>
      <w:r w:rsidRPr="00D47447">
        <w:t xml:space="preserve"> a </w:t>
      </w:r>
      <w:proofErr w:type="spellStart"/>
      <w:r w:rsidRPr="00D47447">
        <w:t>Arts</w:t>
      </w:r>
      <w:proofErr w:type="spellEnd"/>
      <w:r w:rsidRPr="00D47447">
        <w:t xml:space="preserve"> Management. Ve vazbě na velké množství aktivit, které FMK ve směru rozvoje kreativních průmyslů vykonává, je více než žádoucí uskutečňovat na UTB studijní program v oblasti KKO. </w:t>
      </w:r>
      <w:r w:rsidR="00AE586C">
        <w:t xml:space="preserve">SP </w:t>
      </w:r>
      <w:r w:rsidRPr="000C616B">
        <w:t>KODK reflektuje potřebu společenské poptávky. O</w:t>
      </w:r>
      <w:r w:rsidRPr="00D47447">
        <w:rPr>
          <w:rFonts w:eastAsia="Calibri"/>
        </w:rPr>
        <w:t>pírá se o kreativitu, dovednost a talent. Výstupy těchto činností obohacují svou přidanou hodnotou ostatní hospodářská odvětví.</w:t>
      </w:r>
    </w:p>
    <w:p w14:paraId="7BBB6C53" w14:textId="0BE3996E" w:rsidR="00EF6E4A" w:rsidRDefault="00EF6E4A" w:rsidP="00D47447">
      <w:pPr>
        <w:jc w:val="both"/>
        <w:rPr>
          <w:rFonts w:eastAsia="Calibri"/>
        </w:rPr>
      </w:pPr>
      <w:r>
        <w:rPr>
          <w:rFonts w:eastAsia="Calibri"/>
        </w:rP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77"/>
        <w:gridCol w:w="1543"/>
        <w:gridCol w:w="2835"/>
        <w:gridCol w:w="2410"/>
      </w:tblGrid>
      <w:tr w:rsidR="00415DA8" w14:paraId="0863A12B" w14:textId="77777777" w:rsidTr="00AA3147">
        <w:tc>
          <w:tcPr>
            <w:tcW w:w="10065" w:type="dxa"/>
            <w:gridSpan w:val="4"/>
            <w:tcBorders>
              <w:bottom w:val="double" w:sz="4" w:space="0" w:color="auto"/>
            </w:tcBorders>
            <w:shd w:val="clear" w:color="auto" w:fill="BDD6EE"/>
          </w:tcPr>
          <w:p w14:paraId="53FF68C8" w14:textId="3235A032" w:rsidR="00415DA8" w:rsidRDefault="00E0142C" w:rsidP="00AA3147">
            <w:pPr>
              <w:jc w:val="both"/>
              <w:rPr>
                <w:b/>
                <w:sz w:val="28"/>
              </w:rPr>
            </w:pPr>
            <w:r>
              <w:rPr>
                <w:b/>
              </w:rPr>
              <w:lastRenderedPageBreak/>
              <w:br w:type="page"/>
            </w:r>
            <w:r w:rsidR="00415DA8">
              <w:rPr>
                <w:b/>
                <w:sz w:val="28"/>
              </w:rPr>
              <w:t xml:space="preserve">B-I – </w:t>
            </w:r>
            <w:r w:rsidR="00415DA8">
              <w:rPr>
                <w:b/>
                <w:sz w:val="26"/>
                <w:szCs w:val="26"/>
              </w:rPr>
              <w:t>Charakteristika studijního programu</w:t>
            </w:r>
          </w:p>
        </w:tc>
      </w:tr>
      <w:tr w:rsidR="00415DA8" w14:paraId="41075A47" w14:textId="77777777" w:rsidTr="00AA3147">
        <w:tc>
          <w:tcPr>
            <w:tcW w:w="3277" w:type="dxa"/>
            <w:tcBorders>
              <w:bottom w:val="single" w:sz="2" w:space="0" w:color="auto"/>
            </w:tcBorders>
            <w:shd w:val="clear" w:color="auto" w:fill="F7CAAC"/>
          </w:tcPr>
          <w:p w14:paraId="712AA04C" w14:textId="77777777" w:rsidR="00415DA8" w:rsidRDefault="00415DA8" w:rsidP="00AA3147">
            <w:pPr>
              <w:rPr>
                <w:b/>
              </w:rPr>
            </w:pPr>
            <w:r>
              <w:rPr>
                <w:b/>
              </w:rPr>
              <w:t>Název studijního programu</w:t>
            </w:r>
          </w:p>
        </w:tc>
        <w:tc>
          <w:tcPr>
            <w:tcW w:w="6788" w:type="dxa"/>
            <w:gridSpan w:val="3"/>
            <w:tcBorders>
              <w:bottom w:val="single" w:sz="2" w:space="0" w:color="auto"/>
            </w:tcBorders>
          </w:tcPr>
          <w:p w14:paraId="0B546DDC" w14:textId="77777777" w:rsidR="00415DA8" w:rsidRDefault="00415DA8" w:rsidP="00AA3147">
            <w:r w:rsidRPr="00965D86">
              <w:t>Kreativní odvětví a digitální kultura</w:t>
            </w:r>
          </w:p>
        </w:tc>
      </w:tr>
      <w:tr w:rsidR="00415DA8" w14:paraId="33DEBCCD" w14:textId="77777777" w:rsidTr="00AA3147">
        <w:tc>
          <w:tcPr>
            <w:tcW w:w="3277" w:type="dxa"/>
            <w:tcBorders>
              <w:bottom w:val="single" w:sz="2" w:space="0" w:color="auto"/>
            </w:tcBorders>
            <w:shd w:val="clear" w:color="auto" w:fill="F7CAAC"/>
          </w:tcPr>
          <w:p w14:paraId="521F28F6" w14:textId="77777777" w:rsidR="00415DA8" w:rsidRDefault="00415DA8" w:rsidP="00AA3147">
            <w:pPr>
              <w:rPr>
                <w:b/>
              </w:rPr>
            </w:pPr>
            <w:r>
              <w:rPr>
                <w:b/>
              </w:rPr>
              <w:t>Typ studijního programu</w:t>
            </w:r>
          </w:p>
        </w:tc>
        <w:tc>
          <w:tcPr>
            <w:tcW w:w="6788" w:type="dxa"/>
            <w:gridSpan w:val="3"/>
            <w:tcBorders>
              <w:bottom w:val="single" w:sz="2" w:space="0" w:color="auto"/>
            </w:tcBorders>
          </w:tcPr>
          <w:p w14:paraId="10735709" w14:textId="77777777" w:rsidR="00415DA8" w:rsidRDefault="00415DA8" w:rsidP="00AA3147">
            <w:r>
              <w:t xml:space="preserve">bakalářský </w:t>
            </w:r>
          </w:p>
        </w:tc>
      </w:tr>
      <w:tr w:rsidR="00415DA8" w14:paraId="21C4C350" w14:textId="77777777" w:rsidTr="00AA3147">
        <w:tc>
          <w:tcPr>
            <w:tcW w:w="3277" w:type="dxa"/>
            <w:tcBorders>
              <w:bottom w:val="single" w:sz="2" w:space="0" w:color="auto"/>
            </w:tcBorders>
            <w:shd w:val="clear" w:color="auto" w:fill="F7CAAC"/>
          </w:tcPr>
          <w:p w14:paraId="02FDD7B9" w14:textId="77777777" w:rsidR="00415DA8" w:rsidRDefault="00415DA8" w:rsidP="00AA3147">
            <w:pPr>
              <w:rPr>
                <w:b/>
              </w:rPr>
            </w:pPr>
            <w:r>
              <w:rPr>
                <w:b/>
              </w:rPr>
              <w:t>Profil studijního programu</w:t>
            </w:r>
          </w:p>
        </w:tc>
        <w:tc>
          <w:tcPr>
            <w:tcW w:w="6788" w:type="dxa"/>
            <w:gridSpan w:val="3"/>
            <w:tcBorders>
              <w:bottom w:val="single" w:sz="2" w:space="0" w:color="auto"/>
            </w:tcBorders>
          </w:tcPr>
          <w:p w14:paraId="5F49801D" w14:textId="77777777" w:rsidR="00415DA8" w:rsidRDefault="00415DA8" w:rsidP="00AA3147">
            <w:r>
              <w:t>profesně zaměřený</w:t>
            </w:r>
          </w:p>
        </w:tc>
      </w:tr>
      <w:tr w:rsidR="00415DA8" w14:paraId="574F81BC" w14:textId="77777777" w:rsidTr="00AA3147">
        <w:tc>
          <w:tcPr>
            <w:tcW w:w="3277" w:type="dxa"/>
            <w:tcBorders>
              <w:bottom w:val="single" w:sz="2" w:space="0" w:color="auto"/>
            </w:tcBorders>
            <w:shd w:val="clear" w:color="auto" w:fill="F7CAAC"/>
          </w:tcPr>
          <w:p w14:paraId="14859853" w14:textId="77777777" w:rsidR="00415DA8" w:rsidRDefault="00415DA8" w:rsidP="00AA3147">
            <w:pPr>
              <w:rPr>
                <w:b/>
              </w:rPr>
            </w:pPr>
            <w:r>
              <w:rPr>
                <w:b/>
              </w:rPr>
              <w:t>Forma studia</w:t>
            </w:r>
          </w:p>
        </w:tc>
        <w:tc>
          <w:tcPr>
            <w:tcW w:w="6788" w:type="dxa"/>
            <w:gridSpan w:val="3"/>
            <w:tcBorders>
              <w:bottom w:val="single" w:sz="2" w:space="0" w:color="auto"/>
            </w:tcBorders>
          </w:tcPr>
          <w:p w14:paraId="64316DD5" w14:textId="77777777" w:rsidR="00415DA8" w:rsidRDefault="00415DA8" w:rsidP="00AA3147">
            <w:r>
              <w:t xml:space="preserve">prezenční </w:t>
            </w:r>
          </w:p>
        </w:tc>
      </w:tr>
      <w:tr w:rsidR="00415DA8" w14:paraId="6FCA52CD" w14:textId="77777777" w:rsidTr="00AA3147">
        <w:tc>
          <w:tcPr>
            <w:tcW w:w="3277" w:type="dxa"/>
            <w:tcBorders>
              <w:bottom w:val="single" w:sz="2" w:space="0" w:color="auto"/>
            </w:tcBorders>
            <w:shd w:val="clear" w:color="auto" w:fill="F7CAAC"/>
          </w:tcPr>
          <w:p w14:paraId="2030DEB8" w14:textId="77777777" w:rsidR="00415DA8" w:rsidRDefault="00415DA8" w:rsidP="00AA3147">
            <w:pPr>
              <w:rPr>
                <w:b/>
              </w:rPr>
            </w:pPr>
            <w:r>
              <w:rPr>
                <w:b/>
              </w:rPr>
              <w:t>Standardní doba studia</w:t>
            </w:r>
          </w:p>
        </w:tc>
        <w:tc>
          <w:tcPr>
            <w:tcW w:w="6788" w:type="dxa"/>
            <w:gridSpan w:val="3"/>
            <w:tcBorders>
              <w:bottom w:val="single" w:sz="2" w:space="0" w:color="auto"/>
            </w:tcBorders>
          </w:tcPr>
          <w:p w14:paraId="0DDCEF05" w14:textId="77777777" w:rsidR="00415DA8" w:rsidRDefault="00415DA8" w:rsidP="00AA3147">
            <w:r>
              <w:t>3 roky</w:t>
            </w:r>
          </w:p>
        </w:tc>
      </w:tr>
      <w:tr w:rsidR="00415DA8" w14:paraId="26A764CD" w14:textId="77777777" w:rsidTr="00AA3147">
        <w:tc>
          <w:tcPr>
            <w:tcW w:w="3277" w:type="dxa"/>
            <w:tcBorders>
              <w:bottom w:val="single" w:sz="2" w:space="0" w:color="auto"/>
            </w:tcBorders>
            <w:shd w:val="clear" w:color="auto" w:fill="F7CAAC"/>
          </w:tcPr>
          <w:p w14:paraId="3FD78752" w14:textId="77777777" w:rsidR="00415DA8" w:rsidRDefault="00415DA8" w:rsidP="00AA3147">
            <w:pPr>
              <w:rPr>
                <w:b/>
              </w:rPr>
            </w:pPr>
            <w:r>
              <w:rPr>
                <w:b/>
              </w:rPr>
              <w:t>Jazyk studia</w:t>
            </w:r>
          </w:p>
        </w:tc>
        <w:tc>
          <w:tcPr>
            <w:tcW w:w="6788" w:type="dxa"/>
            <w:gridSpan w:val="3"/>
            <w:tcBorders>
              <w:bottom w:val="single" w:sz="2" w:space="0" w:color="auto"/>
            </w:tcBorders>
          </w:tcPr>
          <w:p w14:paraId="4A6F3093" w14:textId="77777777" w:rsidR="00415DA8" w:rsidRDefault="00415DA8" w:rsidP="00AA3147">
            <w:r>
              <w:t>český</w:t>
            </w:r>
          </w:p>
        </w:tc>
      </w:tr>
      <w:tr w:rsidR="00415DA8" w14:paraId="09D206E3" w14:textId="77777777" w:rsidTr="00AA3147">
        <w:tc>
          <w:tcPr>
            <w:tcW w:w="3277" w:type="dxa"/>
            <w:tcBorders>
              <w:bottom w:val="single" w:sz="2" w:space="0" w:color="auto"/>
            </w:tcBorders>
            <w:shd w:val="clear" w:color="auto" w:fill="F7CAAC"/>
          </w:tcPr>
          <w:p w14:paraId="7ED2C770" w14:textId="77777777" w:rsidR="00415DA8" w:rsidRDefault="00415DA8" w:rsidP="00AA3147">
            <w:pPr>
              <w:rPr>
                <w:b/>
              </w:rPr>
            </w:pPr>
            <w:r>
              <w:rPr>
                <w:b/>
              </w:rPr>
              <w:t>Udělovaný akademický titul</w:t>
            </w:r>
          </w:p>
        </w:tc>
        <w:tc>
          <w:tcPr>
            <w:tcW w:w="6788" w:type="dxa"/>
            <w:gridSpan w:val="3"/>
            <w:tcBorders>
              <w:bottom w:val="single" w:sz="2" w:space="0" w:color="auto"/>
            </w:tcBorders>
          </w:tcPr>
          <w:p w14:paraId="773A1203" w14:textId="77777777" w:rsidR="00415DA8" w:rsidRDefault="00415DA8" w:rsidP="00AA3147">
            <w:r>
              <w:t>bakalář umění (BcA.)</w:t>
            </w:r>
          </w:p>
        </w:tc>
      </w:tr>
      <w:tr w:rsidR="00415DA8" w14:paraId="1882D2D6" w14:textId="77777777" w:rsidTr="00AA3147">
        <w:tc>
          <w:tcPr>
            <w:tcW w:w="3277" w:type="dxa"/>
            <w:tcBorders>
              <w:bottom w:val="single" w:sz="2" w:space="0" w:color="auto"/>
            </w:tcBorders>
            <w:shd w:val="clear" w:color="auto" w:fill="F7CAAC"/>
          </w:tcPr>
          <w:p w14:paraId="595EE770" w14:textId="77777777" w:rsidR="00415DA8" w:rsidRDefault="00415DA8" w:rsidP="00AA3147">
            <w:pPr>
              <w:rPr>
                <w:b/>
              </w:rPr>
            </w:pPr>
            <w:r>
              <w:rPr>
                <w:b/>
              </w:rPr>
              <w:t>Rigorózní řízení</w:t>
            </w:r>
          </w:p>
        </w:tc>
        <w:tc>
          <w:tcPr>
            <w:tcW w:w="1543" w:type="dxa"/>
            <w:tcBorders>
              <w:bottom w:val="single" w:sz="2" w:space="0" w:color="auto"/>
            </w:tcBorders>
          </w:tcPr>
          <w:p w14:paraId="28E19DA3" w14:textId="77777777" w:rsidR="00415DA8" w:rsidRDefault="00415DA8" w:rsidP="00AA3147">
            <w:r>
              <w:t>ne</w:t>
            </w:r>
          </w:p>
        </w:tc>
        <w:tc>
          <w:tcPr>
            <w:tcW w:w="2835" w:type="dxa"/>
            <w:tcBorders>
              <w:bottom w:val="single" w:sz="2" w:space="0" w:color="auto"/>
            </w:tcBorders>
            <w:shd w:val="clear" w:color="auto" w:fill="F7CAAC"/>
          </w:tcPr>
          <w:p w14:paraId="726949E8" w14:textId="77777777" w:rsidR="00415DA8" w:rsidRPr="005F401C" w:rsidRDefault="00415DA8" w:rsidP="00AA3147">
            <w:pPr>
              <w:rPr>
                <w:b/>
                <w:bCs/>
              </w:rPr>
            </w:pPr>
            <w:r w:rsidRPr="005F401C">
              <w:rPr>
                <w:b/>
                <w:bCs/>
              </w:rPr>
              <w:t>Udělovaný akademický titul</w:t>
            </w:r>
          </w:p>
        </w:tc>
        <w:tc>
          <w:tcPr>
            <w:tcW w:w="2410" w:type="dxa"/>
            <w:tcBorders>
              <w:bottom w:val="single" w:sz="2" w:space="0" w:color="auto"/>
            </w:tcBorders>
          </w:tcPr>
          <w:p w14:paraId="4C45455D" w14:textId="77777777" w:rsidR="00415DA8" w:rsidRDefault="00415DA8" w:rsidP="00AA3147"/>
        </w:tc>
      </w:tr>
      <w:tr w:rsidR="00415DA8" w14:paraId="6667EBB6" w14:textId="77777777" w:rsidTr="00AA3147">
        <w:tc>
          <w:tcPr>
            <w:tcW w:w="3277" w:type="dxa"/>
            <w:tcBorders>
              <w:bottom w:val="single" w:sz="2" w:space="0" w:color="auto"/>
            </w:tcBorders>
            <w:shd w:val="clear" w:color="auto" w:fill="F7CAAC"/>
          </w:tcPr>
          <w:p w14:paraId="6DDF0B3F" w14:textId="77777777" w:rsidR="00415DA8" w:rsidRDefault="00415DA8" w:rsidP="00AA3147">
            <w:pPr>
              <w:rPr>
                <w:b/>
              </w:rPr>
            </w:pPr>
            <w:r>
              <w:rPr>
                <w:b/>
              </w:rPr>
              <w:t>Garant studijního programu</w:t>
            </w:r>
          </w:p>
        </w:tc>
        <w:tc>
          <w:tcPr>
            <w:tcW w:w="6788" w:type="dxa"/>
            <w:gridSpan w:val="3"/>
            <w:tcBorders>
              <w:bottom w:val="single" w:sz="2" w:space="0" w:color="auto"/>
            </w:tcBorders>
          </w:tcPr>
          <w:p w14:paraId="20BF4FDF" w14:textId="77777777" w:rsidR="00415DA8" w:rsidRDefault="00415DA8" w:rsidP="00AA3147">
            <w:r>
              <w:t xml:space="preserve">doc. </w:t>
            </w:r>
            <w:r w:rsidRPr="002F5E60">
              <w:t>Mg</w:t>
            </w:r>
            <w:r>
              <w:t xml:space="preserve">r. art. Mária </w:t>
            </w:r>
            <w:proofErr w:type="spellStart"/>
            <w:r>
              <w:t>Štraneková</w:t>
            </w:r>
            <w:proofErr w:type="spellEnd"/>
            <w:r>
              <w:t xml:space="preserve">, </w:t>
            </w:r>
            <w:proofErr w:type="spellStart"/>
            <w:r>
              <w:t>ArtD</w:t>
            </w:r>
            <w:proofErr w:type="spellEnd"/>
            <w:r>
              <w:t>.</w:t>
            </w:r>
          </w:p>
        </w:tc>
      </w:tr>
      <w:tr w:rsidR="00415DA8" w14:paraId="7A3AA202" w14:textId="77777777" w:rsidTr="00AA3147">
        <w:tc>
          <w:tcPr>
            <w:tcW w:w="3277" w:type="dxa"/>
            <w:tcBorders>
              <w:top w:val="single" w:sz="2" w:space="0" w:color="auto"/>
              <w:left w:val="single" w:sz="2" w:space="0" w:color="auto"/>
              <w:bottom w:val="single" w:sz="2" w:space="0" w:color="auto"/>
              <w:right w:val="single" w:sz="2" w:space="0" w:color="auto"/>
            </w:tcBorders>
            <w:shd w:val="clear" w:color="auto" w:fill="F7CAAC"/>
          </w:tcPr>
          <w:p w14:paraId="3BCA8CD2" w14:textId="77777777" w:rsidR="00415DA8" w:rsidRDefault="00415DA8" w:rsidP="00AA3147">
            <w:pPr>
              <w:rPr>
                <w:b/>
              </w:rPr>
            </w:pPr>
            <w:r>
              <w:rPr>
                <w:b/>
              </w:rPr>
              <w:t>Zaměření na přípravu k výkonu regulovaného povolání</w:t>
            </w:r>
          </w:p>
        </w:tc>
        <w:tc>
          <w:tcPr>
            <w:tcW w:w="6788" w:type="dxa"/>
            <w:gridSpan w:val="3"/>
            <w:tcBorders>
              <w:top w:val="single" w:sz="2" w:space="0" w:color="auto"/>
              <w:left w:val="single" w:sz="2" w:space="0" w:color="auto"/>
              <w:bottom w:val="single" w:sz="2" w:space="0" w:color="auto"/>
              <w:right w:val="single" w:sz="2" w:space="0" w:color="auto"/>
            </w:tcBorders>
          </w:tcPr>
          <w:p w14:paraId="648916C0" w14:textId="77777777" w:rsidR="00415DA8" w:rsidRDefault="00415DA8" w:rsidP="00AA3147">
            <w:r>
              <w:t>ne</w:t>
            </w:r>
          </w:p>
        </w:tc>
      </w:tr>
      <w:tr w:rsidR="00415DA8" w14:paraId="3E7EA362" w14:textId="77777777" w:rsidTr="00AA3147">
        <w:tc>
          <w:tcPr>
            <w:tcW w:w="3277" w:type="dxa"/>
            <w:tcBorders>
              <w:top w:val="single" w:sz="2" w:space="0" w:color="auto"/>
              <w:left w:val="single" w:sz="2" w:space="0" w:color="auto"/>
              <w:bottom w:val="single" w:sz="2" w:space="0" w:color="auto"/>
              <w:right w:val="single" w:sz="2" w:space="0" w:color="auto"/>
            </w:tcBorders>
            <w:shd w:val="clear" w:color="auto" w:fill="F7CAAC"/>
          </w:tcPr>
          <w:p w14:paraId="366613E6" w14:textId="77777777" w:rsidR="00415DA8" w:rsidRDefault="00415DA8" w:rsidP="00AA3147">
            <w:pPr>
              <w:rPr>
                <w:b/>
              </w:rPr>
            </w:pPr>
            <w:r>
              <w:rPr>
                <w:b/>
              </w:rPr>
              <w:t xml:space="preserve">Zaměření na přípravu odborníků z oblasti bezpečnosti České republiky </w:t>
            </w:r>
          </w:p>
        </w:tc>
        <w:tc>
          <w:tcPr>
            <w:tcW w:w="6788" w:type="dxa"/>
            <w:gridSpan w:val="3"/>
            <w:tcBorders>
              <w:top w:val="single" w:sz="2" w:space="0" w:color="auto"/>
              <w:left w:val="single" w:sz="2" w:space="0" w:color="auto"/>
              <w:bottom w:val="single" w:sz="2" w:space="0" w:color="auto"/>
              <w:right w:val="single" w:sz="2" w:space="0" w:color="auto"/>
            </w:tcBorders>
          </w:tcPr>
          <w:p w14:paraId="05162B0F" w14:textId="77777777" w:rsidR="00415DA8" w:rsidRDefault="00415DA8" w:rsidP="00AA3147">
            <w:r>
              <w:t>ne</w:t>
            </w:r>
          </w:p>
        </w:tc>
      </w:tr>
      <w:tr w:rsidR="00415DA8" w14:paraId="53733C79" w14:textId="77777777" w:rsidTr="00AA3147">
        <w:trPr>
          <w:trHeight w:val="176"/>
        </w:trPr>
        <w:tc>
          <w:tcPr>
            <w:tcW w:w="3277" w:type="dxa"/>
            <w:tcBorders>
              <w:top w:val="single" w:sz="2" w:space="0" w:color="auto"/>
              <w:left w:val="single" w:sz="2" w:space="0" w:color="auto"/>
              <w:bottom w:val="single" w:sz="2" w:space="0" w:color="auto"/>
              <w:right w:val="single" w:sz="2" w:space="0" w:color="auto"/>
            </w:tcBorders>
            <w:shd w:val="clear" w:color="auto" w:fill="F7CAAC"/>
          </w:tcPr>
          <w:p w14:paraId="1B4EC4A4" w14:textId="77777777" w:rsidR="00415DA8" w:rsidRDefault="00415DA8" w:rsidP="00AA3147">
            <w:pPr>
              <w:rPr>
                <w:b/>
              </w:rPr>
            </w:pPr>
            <w:r>
              <w:rPr>
                <w:b/>
              </w:rPr>
              <w:t>Uznávací orgán</w:t>
            </w:r>
          </w:p>
        </w:tc>
        <w:tc>
          <w:tcPr>
            <w:tcW w:w="6788" w:type="dxa"/>
            <w:gridSpan w:val="3"/>
            <w:tcBorders>
              <w:top w:val="single" w:sz="2" w:space="0" w:color="auto"/>
              <w:left w:val="single" w:sz="2" w:space="0" w:color="auto"/>
              <w:bottom w:val="single" w:sz="2" w:space="0" w:color="auto"/>
              <w:right w:val="single" w:sz="2" w:space="0" w:color="auto"/>
            </w:tcBorders>
          </w:tcPr>
          <w:p w14:paraId="37DA797B" w14:textId="4E4F626C" w:rsidR="00415DA8" w:rsidRDefault="00415DA8" w:rsidP="00AA3147"/>
        </w:tc>
      </w:tr>
      <w:tr w:rsidR="00415DA8" w14:paraId="6CDBFE9D" w14:textId="77777777" w:rsidTr="00AA3147">
        <w:tc>
          <w:tcPr>
            <w:tcW w:w="10065" w:type="dxa"/>
            <w:gridSpan w:val="4"/>
            <w:tcBorders>
              <w:top w:val="single" w:sz="2" w:space="0" w:color="auto"/>
            </w:tcBorders>
            <w:shd w:val="clear" w:color="auto" w:fill="F7CAAC"/>
          </w:tcPr>
          <w:p w14:paraId="06E3D12A" w14:textId="77777777" w:rsidR="00415DA8" w:rsidRDefault="00415DA8" w:rsidP="00AA3147">
            <w:pPr>
              <w:jc w:val="both"/>
            </w:pPr>
            <w:r>
              <w:rPr>
                <w:b/>
              </w:rPr>
              <w:t>Oblast(i) vzdělávání a u kombinovaného studijního programu podíl jednotlivých oblastí vzdělávání v %</w:t>
            </w:r>
          </w:p>
        </w:tc>
      </w:tr>
      <w:tr w:rsidR="00415DA8" w14:paraId="461EAC15" w14:textId="77777777" w:rsidTr="00AA3147">
        <w:trPr>
          <w:trHeight w:val="405"/>
        </w:trPr>
        <w:tc>
          <w:tcPr>
            <w:tcW w:w="10065" w:type="dxa"/>
            <w:gridSpan w:val="4"/>
            <w:shd w:val="clear" w:color="auto" w:fill="FFFFFF"/>
          </w:tcPr>
          <w:p w14:paraId="4EC3BC61" w14:textId="77777777" w:rsidR="00415DA8" w:rsidRDefault="00415DA8" w:rsidP="00AA3147">
            <w:pPr>
              <w:spacing w:before="120" w:after="120"/>
            </w:pPr>
            <w:r>
              <w:t xml:space="preserve">Oblast vzdělávání </w:t>
            </w:r>
            <w:r w:rsidRPr="007A1994">
              <w:rPr>
                <w:b/>
                <w:bCs/>
              </w:rPr>
              <w:t>Umění</w:t>
            </w:r>
            <w:r w:rsidRPr="00C854F9">
              <w:t xml:space="preserve"> (</w:t>
            </w:r>
            <w:r>
              <w:t>100 %)</w:t>
            </w:r>
          </w:p>
        </w:tc>
      </w:tr>
      <w:tr w:rsidR="00415DA8" w14:paraId="54193BF3" w14:textId="77777777" w:rsidTr="00AA3147">
        <w:trPr>
          <w:trHeight w:val="70"/>
        </w:trPr>
        <w:tc>
          <w:tcPr>
            <w:tcW w:w="10065" w:type="dxa"/>
            <w:gridSpan w:val="4"/>
            <w:shd w:val="clear" w:color="auto" w:fill="F7CAAC"/>
          </w:tcPr>
          <w:p w14:paraId="21BC691D" w14:textId="77777777" w:rsidR="00415DA8" w:rsidRDefault="00415DA8" w:rsidP="00AA3147">
            <w:r>
              <w:rPr>
                <w:b/>
              </w:rPr>
              <w:t>Cíle studia ve studijním programu</w:t>
            </w:r>
          </w:p>
        </w:tc>
      </w:tr>
      <w:tr w:rsidR="00415DA8" w14:paraId="160E70DE" w14:textId="77777777" w:rsidTr="00552856">
        <w:trPr>
          <w:trHeight w:val="6065"/>
        </w:trPr>
        <w:tc>
          <w:tcPr>
            <w:tcW w:w="10065" w:type="dxa"/>
            <w:gridSpan w:val="4"/>
            <w:shd w:val="clear" w:color="auto" w:fill="FFFFFF"/>
          </w:tcPr>
          <w:p w14:paraId="671DBEE1" w14:textId="494A1809" w:rsidR="00415DA8" w:rsidRPr="00021361" w:rsidRDefault="00415DA8" w:rsidP="00AA3147">
            <w:pPr>
              <w:autoSpaceDE w:val="0"/>
              <w:autoSpaceDN w:val="0"/>
              <w:adjustRightInd w:val="0"/>
              <w:spacing w:before="120" w:after="120"/>
              <w:ind w:left="57" w:right="57"/>
              <w:jc w:val="both"/>
            </w:pPr>
            <w:r w:rsidRPr="00021361">
              <w:t>Bakalářský studijní program (dále také „BSP“) Kreativní odvětví a digitální kultura (dále také „KODK“) je z hlediska typu, formy a profilu absolventa v souladu se Strategickým záměrem Univerzity Tomáše Bati ve Zlíně na období 21+</w:t>
            </w:r>
            <w:r>
              <w:rPr>
                <w:rStyle w:val="Znakapoznpodarou"/>
              </w:rPr>
              <w:footnoteReference w:id="1"/>
            </w:r>
            <w:r w:rsidRPr="00021361">
              <w:t>, Plánem realizace strategického záměru Fakulty multimediálních komunikací (dále také „FMK“) Univerzity Tomáše Bati ve Zlíně (dále také „UTB“) na období 21+ pro rok 2022</w:t>
            </w:r>
            <w:r>
              <w:rPr>
                <w:rStyle w:val="Znakapoznpodarou"/>
              </w:rPr>
              <w:footnoteReference w:id="2"/>
            </w:r>
            <w:r w:rsidRPr="00021361">
              <w:t xml:space="preserve"> a ostatními strategickými dokumenty vysoké školy. Opírá se </w:t>
            </w:r>
            <w:r w:rsidRPr="00021361">
              <w:br/>
              <w:t xml:space="preserve">o trvalý zájem uchazečů a jejich úspěšné uplatnění v praxi v oblasti kulturně kreativních odvětví (dále také „KKO“) </w:t>
            </w:r>
            <w:r w:rsidRPr="00021361">
              <w:br/>
              <w:t xml:space="preserve">a mediální produkce, a to na základě relevance obsahu vzdělávání, a požadavků pracovního trhu. </w:t>
            </w:r>
          </w:p>
          <w:p w14:paraId="7B30A343" w14:textId="77777777" w:rsidR="00415DA8" w:rsidRPr="00021361" w:rsidRDefault="00415DA8" w:rsidP="00AA3147">
            <w:pPr>
              <w:autoSpaceDE w:val="0"/>
              <w:autoSpaceDN w:val="0"/>
              <w:adjustRightInd w:val="0"/>
              <w:spacing w:after="120"/>
              <w:ind w:left="57" w:right="57"/>
              <w:jc w:val="both"/>
            </w:pPr>
            <w:r w:rsidRPr="00021361">
              <w:t xml:space="preserve">Cílem studia je poskytnout znalosti a dovednosti směřující k tomu, aby měl student možnost otevřít se novému </w:t>
            </w:r>
            <w:r w:rsidRPr="00021361">
              <w:br/>
              <w:t xml:space="preserve">a dynamicky se rozvíjejícímu digitálnímu směřování v KKO, a aby profesionálně uspěl v rychle se měnícím kulturním </w:t>
            </w:r>
            <w:r w:rsidRPr="00021361">
              <w:br/>
              <w:t xml:space="preserve">a kreativním světě. Studium otevírá nové možnosti pro profilaci tam, kde má student více předpokladů pro produkci </w:t>
            </w:r>
            <w:r w:rsidRPr="00021361">
              <w:br/>
              <w:t xml:space="preserve">a řízení v oblasti KKO na základě relevance obsahu vzdělávání a požadavků pracovního trhu. Vzdělávací </w:t>
            </w:r>
            <w:r w:rsidRPr="00021361">
              <w:br/>
              <w:t>a tvůrčí činnost vychází ze soudobých poznatků v oblasti produkce a řízení umělecké praxe, aplikuje říd</w:t>
            </w:r>
            <w:r>
              <w:t>i</w:t>
            </w:r>
            <w:r w:rsidRPr="00021361">
              <w:t xml:space="preserve">cí postupy ověřené v českých i zahraničních kulturních a kreativních odvětvích, a dále je rozvíjí a specifikuje směrem k digitální, přístupné </w:t>
            </w:r>
            <w:r w:rsidRPr="00021361">
              <w:br/>
              <w:t>a udržitelné kultuře.</w:t>
            </w:r>
          </w:p>
          <w:p w14:paraId="13F44644" w14:textId="32638651" w:rsidR="00415DA8" w:rsidRDefault="00415DA8" w:rsidP="00257850">
            <w:pPr>
              <w:shd w:val="clear" w:color="auto" w:fill="FFFFFF"/>
              <w:autoSpaceDE w:val="0"/>
              <w:autoSpaceDN w:val="0"/>
              <w:adjustRightInd w:val="0"/>
              <w:spacing w:after="120"/>
              <w:ind w:left="57" w:right="69"/>
              <w:jc w:val="both"/>
            </w:pPr>
            <w:bookmarkStart w:id="3" w:name="_Hlk109750900"/>
            <w:r w:rsidRPr="00021361">
              <w:t xml:space="preserve">Cílem </w:t>
            </w:r>
            <w:r>
              <w:t xml:space="preserve">ateliéru KODK </w:t>
            </w:r>
            <w:r w:rsidRPr="00021361">
              <w:t>je udržovat kontakt s firmami, klastry, profesními asociacemi a dalšími odborníky z</w:t>
            </w:r>
            <w:r>
              <w:t> </w:t>
            </w:r>
            <w:r w:rsidRPr="00021361">
              <w:t>praxe</w:t>
            </w:r>
            <w:r>
              <w:t xml:space="preserve"> tak</w:t>
            </w:r>
            <w:r w:rsidRPr="00021361">
              <w:t xml:space="preserve">, aby profil absolventa odpovídal požadavkům současného trhu. BSP KODK se zaměřuje na rozvoj inovací a nových přístupů především ve vazbě na digitalizaci v obecných i oborově specifických disciplínách výtvarného umění a zeleného designu, scénického umění, filmu, animace a klade důraz na práci s publikem, přístupnost, diverzitu, inkluzi a sběr </w:t>
            </w:r>
            <w:r w:rsidRPr="00021361">
              <w:br/>
              <w:t>a interpretaci dat ve všech oblastech KKO. BSP KODK bude navazovat na aktivity, které FMK v oblasti kreativních odvětví a digitalizace vykonala a stále vykonává</w:t>
            </w:r>
            <w:r>
              <w:t>.</w:t>
            </w:r>
            <w:r w:rsidRPr="00021361">
              <w:t xml:space="preserve"> </w:t>
            </w:r>
            <w:r>
              <w:t>S</w:t>
            </w:r>
            <w:r w:rsidRPr="00021361">
              <w:t xml:space="preserve">tane se nástrojem, jehož prostřednictvím bude v oblasti vzdělání vychovávat nové kreativce, kteří se budou během studia i po absolutoriu zapojovat do produkce aktivit KKO a digitální kultury </w:t>
            </w:r>
            <w:r>
              <w:br/>
            </w:r>
            <w:r w:rsidRPr="00021361">
              <w:t xml:space="preserve">s přehledem a fundovaností a napomohou tak k dalšímu rozvoji KKO v 21. století v prostředí České republiky a zahraničí. </w:t>
            </w:r>
          </w:p>
          <w:p w14:paraId="1D385B2C" w14:textId="5F8A6633" w:rsidR="000A371C" w:rsidRPr="00455E84" w:rsidRDefault="00415DA8" w:rsidP="00257850">
            <w:pPr>
              <w:shd w:val="clear" w:color="auto" w:fill="FFFFFF"/>
              <w:autoSpaceDE w:val="0"/>
              <w:autoSpaceDN w:val="0"/>
              <w:adjustRightInd w:val="0"/>
              <w:spacing w:after="120"/>
              <w:ind w:left="57" w:right="69"/>
              <w:jc w:val="both"/>
              <w:rPr>
                <w:bdr w:val="none" w:sz="0" w:space="0" w:color="auto" w:frame="1"/>
              </w:rPr>
            </w:pPr>
            <w:r w:rsidRPr="008C493A">
              <w:rPr>
                <w:bdr w:val="none" w:sz="0" w:space="0" w:color="auto" w:frame="1"/>
              </w:rPr>
              <w:t>Stěžejním prvkem studijního programu bude mezinárodní zapojení</w:t>
            </w:r>
            <w:r w:rsidR="00E0142C">
              <w:rPr>
                <w:bdr w:val="none" w:sz="0" w:space="0" w:color="auto" w:frame="1"/>
              </w:rPr>
              <w:t>,</w:t>
            </w:r>
            <w:r w:rsidRPr="008C493A">
              <w:rPr>
                <w:bdr w:val="none" w:sz="0" w:space="0" w:color="auto" w:frame="1"/>
              </w:rPr>
              <w:t xml:space="preserve"> přesah vzdělávacích i tvůrčích aktivit</w:t>
            </w:r>
            <w:r w:rsidR="00E0142C">
              <w:rPr>
                <w:bdr w:val="none" w:sz="0" w:space="0" w:color="auto" w:frame="1"/>
              </w:rPr>
              <w:t xml:space="preserve"> a</w:t>
            </w:r>
            <w:r>
              <w:rPr>
                <w:bdr w:val="none" w:sz="0" w:space="0" w:color="auto" w:frame="1"/>
              </w:rPr>
              <w:t xml:space="preserve"> účast </w:t>
            </w:r>
            <w:r>
              <w:rPr>
                <w:bdr w:val="none" w:sz="0" w:space="0" w:color="auto" w:frame="1"/>
              </w:rPr>
              <w:br/>
              <w:t>v</w:t>
            </w:r>
            <w:r w:rsidRPr="008C493A">
              <w:rPr>
                <w:bdr w:val="none" w:sz="0" w:space="0" w:color="auto" w:frame="1"/>
              </w:rPr>
              <w:t xml:space="preserve"> kreativních i v</w:t>
            </w:r>
            <w:r>
              <w:rPr>
                <w:bdr w:val="none" w:sz="0" w:space="0" w:color="auto" w:frame="1"/>
              </w:rPr>
              <w:t>ýzkumných mezinárodních projektech</w:t>
            </w:r>
            <w:r w:rsidRPr="008C493A">
              <w:rPr>
                <w:bdr w:val="none" w:sz="0" w:space="0" w:color="auto" w:frame="1"/>
              </w:rPr>
              <w:t xml:space="preserve"> (v rámci programů New </w:t>
            </w:r>
            <w:proofErr w:type="spellStart"/>
            <w:r w:rsidRPr="008C493A">
              <w:rPr>
                <w:bdr w:val="none" w:sz="0" w:space="0" w:color="auto" w:frame="1"/>
              </w:rPr>
              <w:t>European</w:t>
            </w:r>
            <w:proofErr w:type="spellEnd"/>
            <w:r w:rsidRPr="008C493A">
              <w:rPr>
                <w:bdr w:val="none" w:sz="0" w:space="0" w:color="auto" w:frame="1"/>
              </w:rPr>
              <w:t xml:space="preserve"> Bauhaus, Kreativní Evropa, Horizon </w:t>
            </w:r>
            <w:proofErr w:type="spellStart"/>
            <w:r w:rsidRPr="008C493A">
              <w:rPr>
                <w:bdr w:val="none" w:sz="0" w:space="0" w:color="auto" w:frame="1"/>
              </w:rPr>
              <w:t>Europe</w:t>
            </w:r>
            <w:proofErr w:type="spellEnd"/>
            <w:r w:rsidRPr="008C493A">
              <w:rPr>
                <w:bdr w:val="none" w:sz="0" w:space="0" w:color="auto" w:frame="1"/>
              </w:rPr>
              <w:t xml:space="preserve"> a další možnosti přeshraniční spolupráce)</w:t>
            </w:r>
            <w:r w:rsidR="00E0142C">
              <w:rPr>
                <w:bdr w:val="none" w:sz="0" w:space="0" w:color="auto" w:frame="1"/>
              </w:rPr>
              <w:t>.</w:t>
            </w:r>
            <w:r w:rsidRPr="008C493A">
              <w:rPr>
                <w:bdr w:val="none" w:sz="0" w:space="0" w:color="auto" w:frame="1"/>
              </w:rPr>
              <w:t xml:space="preserve"> </w:t>
            </w:r>
            <w:bookmarkEnd w:id="3"/>
          </w:p>
        </w:tc>
      </w:tr>
      <w:tr w:rsidR="00415DA8" w14:paraId="582A5ED4" w14:textId="77777777" w:rsidTr="00AA3147">
        <w:trPr>
          <w:trHeight w:val="187"/>
        </w:trPr>
        <w:tc>
          <w:tcPr>
            <w:tcW w:w="10065" w:type="dxa"/>
            <w:gridSpan w:val="4"/>
            <w:shd w:val="clear" w:color="auto" w:fill="F7CAAC"/>
          </w:tcPr>
          <w:p w14:paraId="430CABDF" w14:textId="77777777" w:rsidR="00415DA8" w:rsidRDefault="00415DA8" w:rsidP="00AA3147">
            <w:pPr>
              <w:jc w:val="both"/>
            </w:pPr>
            <w:r>
              <w:rPr>
                <w:b/>
              </w:rPr>
              <w:t>Profil absolventa studijního programu</w:t>
            </w:r>
          </w:p>
        </w:tc>
      </w:tr>
      <w:tr w:rsidR="00455E84" w14:paraId="20EE2B05" w14:textId="77777777" w:rsidTr="00455E84">
        <w:trPr>
          <w:trHeight w:val="187"/>
        </w:trPr>
        <w:tc>
          <w:tcPr>
            <w:tcW w:w="10065" w:type="dxa"/>
            <w:gridSpan w:val="4"/>
            <w:shd w:val="clear" w:color="auto" w:fill="auto"/>
          </w:tcPr>
          <w:p w14:paraId="689CA2B3" w14:textId="6B1A78F9" w:rsidR="00455E84" w:rsidRPr="007A382E" w:rsidRDefault="00455E84" w:rsidP="00455E84">
            <w:pPr>
              <w:spacing w:before="120" w:after="120"/>
              <w:ind w:left="57" w:right="57"/>
              <w:jc w:val="both"/>
            </w:pPr>
            <w:r w:rsidRPr="007A382E">
              <w:rPr>
                <w:b/>
              </w:rPr>
              <w:t>Rámcový profil absolventa:</w:t>
            </w:r>
            <w:r>
              <w:t xml:space="preserve"> </w:t>
            </w:r>
            <w:r w:rsidRPr="00965D86">
              <w:t xml:space="preserve">Absolvent BSP KODK </w:t>
            </w:r>
            <w:r>
              <w:t>je</w:t>
            </w:r>
            <w:r w:rsidRPr="00965D86">
              <w:t xml:space="preserve"> schopen uplatnit </w:t>
            </w:r>
            <w:r w:rsidR="000A6315" w:rsidRPr="000A6315">
              <w:t>odborné znalosti a dovednosti</w:t>
            </w:r>
            <w:r w:rsidRPr="00965D86">
              <w:t xml:space="preserve">, které si oblast KKO žádá. </w:t>
            </w:r>
            <w:r>
              <w:t>Je</w:t>
            </w:r>
            <w:r w:rsidRPr="00965D86">
              <w:t xml:space="preserve"> způsobilý k tomu, aby podporoval, rozvíjel a řídil diversifikované aktivity, které s sebou rozvoj KKO </w:t>
            </w:r>
            <w:r>
              <w:br/>
            </w:r>
            <w:r w:rsidRPr="00965D86">
              <w:t xml:space="preserve">a e-kultury přináší. Absolvent </w:t>
            </w:r>
            <w:r>
              <w:t>je</w:t>
            </w:r>
            <w:r w:rsidRPr="00965D86">
              <w:t xml:space="preserve"> vybaven znalostmi postupů a metod v oblasti řízení, produkce a postprodukce umělecké tvorby, umělecko-provozního oboru, získá znalosti vycházející z historie a tradic obor</w:t>
            </w:r>
            <w:r>
              <w:t>ů KKO</w:t>
            </w:r>
            <w:r w:rsidRPr="00965D86">
              <w:t xml:space="preserve"> i současné trendy poznání zaměřené na digitální kulturu. Získá zkušenosti z praktického i teoretického přesahu do dalších kreativních oborů. </w:t>
            </w:r>
          </w:p>
          <w:p w14:paraId="5C1A8B96" w14:textId="7303BCB6" w:rsidR="00455E84" w:rsidRDefault="00455E84" w:rsidP="00455E84">
            <w:pPr>
              <w:autoSpaceDE w:val="0"/>
              <w:autoSpaceDN w:val="0"/>
              <w:adjustRightInd w:val="0"/>
              <w:spacing w:after="120"/>
              <w:ind w:left="57" w:right="57"/>
              <w:jc w:val="both"/>
              <w:rPr>
                <w:rFonts w:eastAsia="Calibri"/>
              </w:rPr>
            </w:pPr>
            <w:r w:rsidRPr="5E4BF219">
              <w:rPr>
                <w:b/>
                <w:bCs/>
              </w:rPr>
              <w:t xml:space="preserve">Odborné znalosti: </w:t>
            </w:r>
            <w:r>
              <w:rPr>
                <w:rFonts w:eastAsia="Calibri"/>
              </w:rPr>
              <w:t>Absolvent</w:t>
            </w:r>
            <w:r w:rsidRPr="5E4BF219">
              <w:rPr>
                <w:rFonts w:eastAsia="Calibri"/>
              </w:rPr>
              <w:t xml:space="preserve"> </w:t>
            </w:r>
            <w:r>
              <w:rPr>
                <w:rFonts w:eastAsia="Calibri"/>
              </w:rPr>
              <w:t>získá široké</w:t>
            </w:r>
            <w:r w:rsidRPr="5E4BF219">
              <w:rPr>
                <w:rFonts w:eastAsia="Calibri"/>
              </w:rPr>
              <w:t xml:space="preserve"> odborné znalosti prostřednictvím přednášek povinného teoretického základu, oborových předmětů, oborových cvičení spojených s konzultací. V prvním ročníku se jedná o zvládnutí odborné terminologie, získání základních informací a zkušeností </w:t>
            </w:r>
            <w:r>
              <w:rPr>
                <w:rFonts w:eastAsia="Calibri"/>
              </w:rPr>
              <w:t>z oblasti KKO</w:t>
            </w:r>
            <w:r w:rsidRPr="5E4BF219">
              <w:rPr>
                <w:rFonts w:eastAsia="Calibri"/>
              </w:rPr>
              <w:t xml:space="preserve">. Od druhého ročníku se směřuje k prohlubování </w:t>
            </w:r>
            <w:r>
              <w:rPr>
                <w:rFonts w:eastAsia="Calibri"/>
              </w:rPr>
              <w:t xml:space="preserve">oborových </w:t>
            </w:r>
            <w:r w:rsidRPr="5E4BF219">
              <w:rPr>
                <w:rFonts w:eastAsia="Calibri"/>
              </w:rPr>
              <w:t xml:space="preserve">znalostí, dovedností a technologie. </w:t>
            </w:r>
            <w:r>
              <w:rPr>
                <w:rFonts w:eastAsia="Calibri"/>
              </w:rPr>
              <w:t>Absolvent</w:t>
            </w:r>
            <w:r w:rsidRPr="5E4BF219">
              <w:rPr>
                <w:rFonts w:eastAsia="Calibri"/>
              </w:rPr>
              <w:t xml:space="preserve"> se orientuje ve stěžejních směrech KKO, rozumí výchozím </w:t>
            </w:r>
            <w:r w:rsidRPr="5E4BF219">
              <w:rPr>
                <w:rFonts w:eastAsia="Calibri"/>
              </w:rPr>
              <w:lastRenderedPageBreak/>
              <w:t>možnostem a metodám</w:t>
            </w:r>
            <w:r w:rsidR="00FD06D0">
              <w:rPr>
                <w:rFonts w:eastAsia="Calibri"/>
              </w:rPr>
              <w:t xml:space="preserve"> tvůrčího procesu</w:t>
            </w:r>
            <w:r w:rsidRPr="5E4BF219">
              <w:rPr>
                <w:rFonts w:eastAsia="Calibri"/>
              </w:rPr>
              <w:t>, které se váží k uměleckým oborům. Po celý průběh studia musí mít schopnost optimální aktualizace znalostí v kontextu dané</w:t>
            </w:r>
            <w:r>
              <w:rPr>
                <w:rFonts w:eastAsia="Calibri"/>
              </w:rPr>
              <w:t xml:space="preserve"> oblasti</w:t>
            </w:r>
            <w:r w:rsidRPr="5E4BF219">
              <w:rPr>
                <w:rFonts w:eastAsia="Calibri"/>
              </w:rPr>
              <w:t>.</w:t>
            </w:r>
          </w:p>
          <w:p w14:paraId="0169DC2D" w14:textId="77777777" w:rsidR="00455E84" w:rsidRPr="003765D8" w:rsidRDefault="00455E84" w:rsidP="00455E84">
            <w:pPr>
              <w:autoSpaceDE w:val="0"/>
              <w:autoSpaceDN w:val="0"/>
              <w:adjustRightInd w:val="0"/>
              <w:spacing w:after="120"/>
              <w:ind w:left="57" w:right="57"/>
              <w:jc w:val="both"/>
            </w:pPr>
            <w:r w:rsidRPr="003765D8">
              <w:rPr>
                <w:b/>
                <w:bCs/>
              </w:rPr>
              <w:t>Odborné dovednosti:</w:t>
            </w:r>
            <w:r w:rsidRPr="003765D8">
              <w:t xml:space="preserve"> </w:t>
            </w:r>
            <w:r w:rsidRPr="003765D8">
              <w:rPr>
                <w:rFonts w:eastAsia="Calibri"/>
              </w:rPr>
              <w:t>Základním požadavkem je stav a úroveň absolventa jako osobnosti, která se svou empirií, poznávacími procesy a vlastnostmi vnímá, rozpoznává i reflektuje, hledá inspirační zdroje, používá profesionální slovník. Absolvent je schopen vytvořit původní autorské</w:t>
            </w:r>
            <w:r>
              <w:rPr>
                <w:rFonts w:eastAsia="Calibri"/>
              </w:rPr>
              <w:t xml:space="preserve"> či kolektivní</w:t>
            </w:r>
            <w:r w:rsidRPr="003765D8">
              <w:rPr>
                <w:rFonts w:eastAsia="Calibri"/>
              </w:rPr>
              <w:t xml:space="preserve"> dílo menšího rozsahu a stejně tak písemnou formou podat zprávu o uměleckém výkonu. </w:t>
            </w:r>
            <w:r w:rsidRPr="003765D8">
              <w:t xml:space="preserve">Praktickými cvičeními </w:t>
            </w:r>
            <w:r w:rsidRPr="003765D8">
              <w:rPr>
                <w:rFonts w:eastAsia="Calibri"/>
              </w:rPr>
              <w:t>z</w:t>
            </w:r>
            <w:r w:rsidRPr="003765D8">
              <w:t xml:space="preserve">íská dovednosti na úrovni soudobého poznání v oblasti obecných </w:t>
            </w:r>
            <w:r>
              <w:br/>
            </w:r>
            <w:r w:rsidRPr="003765D8">
              <w:t xml:space="preserve">i specializačních disciplín, je schopen fundovaně teoretické znalosti aplikovat do praktických výstupů, ovládá tvůrčí </w:t>
            </w:r>
            <w:r>
              <w:br/>
            </w:r>
            <w:r w:rsidRPr="003765D8">
              <w:t xml:space="preserve">i organizační postupy. </w:t>
            </w:r>
            <w:r>
              <w:t xml:space="preserve">Umí vyhodnocovat potřebná data. </w:t>
            </w:r>
            <w:r w:rsidRPr="003765D8">
              <w:t xml:space="preserve">Orientuje se v základních proudech a současných tendencích umění a umí je aplikovat. </w:t>
            </w:r>
          </w:p>
          <w:p w14:paraId="73CD2AC1" w14:textId="109F9EE6" w:rsidR="00455E84" w:rsidRPr="00455E84" w:rsidRDefault="00455E84" w:rsidP="00455E84">
            <w:pPr>
              <w:autoSpaceDE w:val="0"/>
              <w:autoSpaceDN w:val="0"/>
              <w:adjustRightInd w:val="0"/>
              <w:spacing w:after="120"/>
              <w:ind w:left="57" w:right="57"/>
              <w:jc w:val="both"/>
            </w:pPr>
            <w:r>
              <w:rPr>
                <w:b/>
                <w:bCs/>
              </w:rPr>
              <w:t>Z</w:t>
            </w:r>
            <w:r w:rsidRPr="00D950B2">
              <w:rPr>
                <w:b/>
                <w:bCs/>
              </w:rPr>
              <w:t>působilosti:</w:t>
            </w:r>
            <w:r w:rsidRPr="00D950B2">
              <w:t xml:space="preserve"> Absolvent je způsobilý k tomu, aby obstál v</w:t>
            </w:r>
            <w:r>
              <w:t> </w:t>
            </w:r>
            <w:r w:rsidRPr="00D950B2">
              <w:t>asistentských</w:t>
            </w:r>
            <w:r>
              <w:t>, řídících</w:t>
            </w:r>
            <w:r w:rsidRPr="00D950B2">
              <w:t xml:space="preserve"> či edukačních/ animačních funkcích </w:t>
            </w:r>
            <w:r>
              <w:br/>
            </w:r>
            <w:r w:rsidRPr="00D950B2">
              <w:t xml:space="preserve">v kulturních organizacích i kreativních projektech. Je schopen koordinovat činnost týmu a nést odpovědnost za jeho výsledky. </w:t>
            </w:r>
            <w:r>
              <w:t xml:space="preserve">Je flexibilní, schopný prodat své zkušenosti, podnikavý. </w:t>
            </w:r>
            <w:r w:rsidRPr="00D950B2">
              <w:t>Srozumitelně a přesvědčivě zadáv</w:t>
            </w:r>
            <w:r>
              <w:t>á</w:t>
            </w:r>
            <w:r w:rsidRPr="00D950B2">
              <w:t xml:space="preserve"> úkoly, vyhodnoc</w:t>
            </w:r>
            <w:r>
              <w:t>uje</w:t>
            </w:r>
            <w:r w:rsidRPr="00D950B2">
              <w:t xml:space="preserve"> názory ostatních, </w:t>
            </w:r>
            <w:r>
              <w:t xml:space="preserve">je schopen argumentace, </w:t>
            </w:r>
            <w:r w:rsidRPr="00D950B2">
              <w:t>respekt</w:t>
            </w:r>
            <w:r>
              <w:t>uje</w:t>
            </w:r>
            <w:r w:rsidRPr="00D950B2">
              <w:t xml:space="preserve"> etický rozměr daného problému. </w:t>
            </w:r>
            <w:r>
              <w:t xml:space="preserve">Vytváří prostor pro síťování </w:t>
            </w:r>
            <w:r>
              <w:br/>
              <w:t xml:space="preserve">a mezifiremní spolupráci. </w:t>
            </w:r>
            <w:r w:rsidRPr="00D950B2">
              <w:t xml:space="preserve">V rámci svých odborných znalostí dokáže jednat v anglickém jazyce. </w:t>
            </w:r>
          </w:p>
        </w:tc>
      </w:tr>
      <w:tr w:rsidR="00415DA8" w14:paraId="319B8294" w14:textId="77777777" w:rsidTr="00AA3147">
        <w:trPr>
          <w:trHeight w:val="187"/>
        </w:trPr>
        <w:tc>
          <w:tcPr>
            <w:tcW w:w="10065" w:type="dxa"/>
            <w:gridSpan w:val="4"/>
            <w:shd w:val="clear" w:color="auto" w:fill="F7CAAC"/>
          </w:tcPr>
          <w:p w14:paraId="7239E1E2" w14:textId="77777777" w:rsidR="00415DA8" w:rsidRPr="00F022CE" w:rsidRDefault="00415DA8" w:rsidP="00AA3147">
            <w:pPr>
              <w:jc w:val="both"/>
              <w:rPr>
                <w:b/>
                <w:bCs/>
              </w:rPr>
            </w:pPr>
            <w:r w:rsidRPr="00F022CE">
              <w:rPr>
                <w:b/>
                <w:bCs/>
              </w:rPr>
              <w:lastRenderedPageBreak/>
              <w:t>Předpokládaná uplatnitelnost absolventů na trhu práce</w:t>
            </w:r>
          </w:p>
        </w:tc>
      </w:tr>
      <w:tr w:rsidR="00415DA8" w14:paraId="14912BD1" w14:textId="77777777" w:rsidTr="00EB23E3">
        <w:trPr>
          <w:trHeight w:val="4973"/>
        </w:trPr>
        <w:tc>
          <w:tcPr>
            <w:tcW w:w="10065" w:type="dxa"/>
            <w:gridSpan w:val="4"/>
            <w:shd w:val="clear" w:color="auto" w:fill="FFFFFF"/>
          </w:tcPr>
          <w:p w14:paraId="35ED3BC3" w14:textId="64C0C836" w:rsidR="00415DA8" w:rsidRPr="00643D69" w:rsidRDefault="00415DA8" w:rsidP="00AA3147">
            <w:pPr>
              <w:pStyle w:val="Default"/>
              <w:spacing w:before="120" w:after="120"/>
              <w:ind w:left="57" w:right="57"/>
              <w:jc w:val="both"/>
              <w:rPr>
                <w:rFonts w:eastAsia="Times New Roman"/>
                <w:sz w:val="20"/>
                <w:szCs w:val="20"/>
              </w:rPr>
            </w:pPr>
            <w:r w:rsidRPr="00643D69">
              <w:rPr>
                <w:rFonts w:eastAsia="Times New Roman"/>
                <w:b/>
                <w:bCs/>
                <w:sz w:val="20"/>
                <w:szCs w:val="20"/>
              </w:rPr>
              <w:t>Rámcové uplatnění:</w:t>
            </w:r>
            <w:r w:rsidRPr="00643D69">
              <w:rPr>
                <w:rFonts w:eastAsia="Times New Roman"/>
                <w:sz w:val="20"/>
                <w:szCs w:val="20"/>
              </w:rPr>
              <w:t xml:space="preserve"> </w:t>
            </w:r>
            <w:r w:rsidRPr="008E30B5">
              <w:rPr>
                <w:rFonts w:eastAsia="Times New Roman"/>
                <w:sz w:val="20"/>
                <w:szCs w:val="20"/>
              </w:rPr>
              <w:t xml:space="preserve">Struktura BSP KODK se zaměřuje na nové přístupy a inovace především ve vazbě na digitalizaci </w:t>
            </w:r>
            <w:r w:rsidR="00455E84">
              <w:rPr>
                <w:rFonts w:eastAsia="Times New Roman"/>
                <w:sz w:val="20"/>
                <w:szCs w:val="20"/>
              </w:rPr>
              <w:br/>
            </w:r>
            <w:r w:rsidRPr="008E30B5">
              <w:rPr>
                <w:rFonts w:eastAsia="Times New Roman"/>
                <w:sz w:val="20"/>
                <w:szCs w:val="20"/>
              </w:rPr>
              <w:t xml:space="preserve">v obecných i oborově specifických disciplínách výtvarného umění a zeleného designu, scénického umění, filmu, animace </w:t>
            </w:r>
            <w:r w:rsidR="00455E84">
              <w:rPr>
                <w:rFonts w:eastAsia="Times New Roman"/>
                <w:sz w:val="20"/>
                <w:szCs w:val="20"/>
              </w:rPr>
              <w:br/>
            </w:r>
            <w:r w:rsidRPr="008E30B5">
              <w:rPr>
                <w:rFonts w:eastAsia="Times New Roman"/>
                <w:sz w:val="20"/>
                <w:szCs w:val="20"/>
              </w:rPr>
              <w:t>a klade důraz na práci s publikem, přístupnost, diverzitu, inkluzi a sběr</w:t>
            </w:r>
            <w:r w:rsidR="00FD06D0">
              <w:rPr>
                <w:rFonts w:eastAsia="Times New Roman"/>
                <w:sz w:val="20"/>
                <w:szCs w:val="20"/>
              </w:rPr>
              <w:t>, analýzu</w:t>
            </w:r>
            <w:r w:rsidRPr="008E30B5">
              <w:rPr>
                <w:rFonts w:eastAsia="Times New Roman"/>
                <w:sz w:val="20"/>
                <w:szCs w:val="20"/>
              </w:rPr>
              <w:t xml:space="preserve"> a interpretaci dat ve všech oblastech KKO. Toto široké spektrum umožňuje absolventovi nalézt uplatnění v různorodém spektru aktivit v oblasti KKO a digitální kultury, kde s přehledem a fundovaností může napomoci k dalšímu rozvoji KKO v</w:t>
            </w:r>
            <w:r>
              <w:rPr>
                <w:rFonts w:eastAsia="Times New Roman"/>
                <w:sz w:val="20"/>
                <w:szCs w:val="20"/>
              </w:rPr>
              <w:t>e</w:t>
            </w:r>
            <w:r w:rsidRPr="008E30B5">
              <w:rPr>
                <w:rFonts w:eastAsia="Times New Roman"/>
                <w:sz w:val="20"/>
                <w:szCs w:val="20"/>
              </w:rPr>
              <w:t xml:space="preserve"> 21. století.</w:t>
            </w:r>
            <w:r w:rsidRPr="00AF36DA">
              <w:t xml:space="preserve"> </w:t>
            </w:r>
            <w:r w:rsidRPr="00643D69">
              <w:rPr>
                <w:rFonts w:eastAsia="Times New Roman"/>
                <w:sz w:val="20"/>
                <w:szCs w:val="20"/>
              </w:rPr>
              <w:t xml:space="preserve">Absolvent BSP KODK je vybaven znalostmi, dovednostmi i kompetencemi, které mu umožní nalézt uplatnění v produkčních a řídicích pozicích </w:t>
            </w:r>
            <w:r w:rsidR="00DD09AF">
              <w:rPr>
                <w:rFonts w:eastAsia="Times New Roman"/>
                <w:sz w:val="20"/>
                <w:szCs w:val="20"/>
              </w:rPr>
              <w:br/>
            </w:r>
            <w:r w:rsidRPr="00643D69">
              <w:rPr>
                <w:rFonts w:eastAsia="Times New Roman"/>
                <w:sz w:val="20"/>
                <w:szCs w:val="20"/>
              </w:rPr>
              <w:t xml:space="preserve">v oblasti </w:t>
            </w:r>
            <w:r w:rsidR="00EB1B30" w:rsidRPr="00643D69">
              <w:rPr>
                <w:rFonts w:eastAsia="Times New Roman"/>
                <w:sz w:val="20"/>
                <w:szCs w:val="20"/>
              </w:rPr>
              <w:t>KKO – volného</w:t>
            </w:r>
            <w:r w:rsidRPr="00643D69">
              <w:rPr>
                <w:rFonts w:eastAsia="Times New Roman"/>
                <w:sz w:val="20"/>
                <w:szCs w:val="20"/>
              </w:rPr>
              <w:t xml:space="preserve"> umění i designu, v uměleckých a kulturních institucích a společnostech, jako jsou galerie, kulturní a kreativní centra, muzea, kulturní </w:t>
            </w:r>
            <w:proofErr w:type="spellStart"/>
            <w:r w:rsidRPr="00643D69">
              <w:rPr>
                <w:rFonts w:eastAsia="Times New Roman"/>
                <w:sz w:val="20"/>
                <w:szCs w:val="20"/>
              </w:rPr>
              <w:t>HUBy</w:t>
            </w:r>
            <w:proofErr w:type="spellEnd"/>
            <w:r w:rsidRPr="00643D69">
              <w:rPr>
                <w:rFonts w:eastAsia="Times New Roman"/>
                <w:sz w:val="20"/>
                <w:szCs w:val="20"/>
              </w:rPr>
              <w:t>, umělecká či designová studia, festivaly, divadla, ale také mezinárodních iniciativách, asociacích, klastrech či kulturních politi</w:t>
            </w:r>
            <w:r w:rsidR="00874687">
              <w:rPr>
                <w:rFonts w:eastAsia="Times New Roman"/>
                <w:sz w:val="20"/>
                <w:szCs w:val="20"/>
              </w:rPr>
              <w:t>ce</w:t>
            </w:r>
            <w:r w:rsidRPr="00643D69">
              <w:rPr>
                <w:rFonts w:eastAsia="Times New Roman"/>
                <w:sz w:val="20"/>
                <w:szCs w:val="20"/>
              </w:rPr>
              <w:t xml:space="preserve">, a to v tuzemsku i v zahraničí. Je schopen zastávat práci pro společnosti a instituce, které hledají inovativní přístupy a pracují na neustálém zlepšování svých produktů a podnikových procesů. Absolvent je schopen reagovat na pracovní příležitosti, které odráží aktuální trendy a rizika v oblasti KKO jako jsou digitalizace, využití technologií Blockchainu pro distribuci nejen uměleckých děl, globalizace, ekologická rizika, demografické a sociologické změny. Uplatnění je možné také na pozicích v oddělení kultury na úrovni měst, krajů, republiky i mezinárodní kulturní politiky či v multimediálních agenturách, kreativních </w:t>
            </w:r>
            <w:proofErr w:type="spellStart"/>
            <w:r w:rsidRPr="00643D69">
              <w:rPr>
                <w:rFonts w:eastAsia="Times New Roman"/>
                <w:sz w:val="20"/>
                <w:szCs w:val="20"/>
              </w:rPr>
              <w:t>HUBech</w:t>
            </w:r>
            <w:proofErr w:type="spellEnd"/>
            <w:r w:rsidRPr="00643D69">
              <w:rPr>
                <w:rFonts w:eastAsia="Times New Roman"/>
                <w:sz w:val="20"/>
                <w:szCs w:val="20"/>
              </w:rPr>
              <w:t>, coworkingových centrech</w:t>
            </w:r>
            <w:r w:rsidR="00B9396F">
              <w:rPr>
                <w:rFonts w:eastAsia="Times New Roman"/>
                <w:sz w:val="20"/>
                <w:szCs w:val="20"/>
              </w:rPr>
              <w:t xml:space="preserve">. </w:t>
            </w:r>
            <w:r w:rsidRPr="00643D69">
              <w:rPr>
                <w:rFonts w:eastAsia="Times New Roman"/>
                <w:sz w:val="20"/>
                <w:szCs w:val="20"/>
              </w:rPr>
              <w:t xml:space="preserve"> </w:t>
            </w:r>
          </w:p>
          <w:p w14:paraId="36BD3B1A" w14:textId="597605E6" w:rsidR="00A96954" w:rsidRPr="00455E84" w:rsidRDefault="00415DA8" w:rsidP="00455E84">
            <w:pPr>
              <w:pStyle w:val="Default"/>
              <w:spacing w:before="120" w:after="120"/>
              <w:ind w:left="57" w:right="57"/>
              <w:jc w:val="both"/>
              <w:rPr>
                <w:rFonts w:eastAsia="Times New Roman"/>
                <w:sz w:val="20"/>
                <w:szCs w:val="20"/>
              </w:rPr>
            </w:pPr>
            <w:r w:rsidRPr="00643D69">
              <w:rPr>
                <w:rFonts w:eastAsia="Times New Roman"/>
                <w:b/>
                <w:bCs/>
                <w:sz w:val="20"/>
                <w:szCs w:val="20"/>
              </w:rPr>
              <w:t>Typické pracovní pozice</w:t>
            </w:r>
            <w:r w:rsidRPr="00643D69">
              <w:rPr>
                <w:rFonts w:eastAsia="Times New Roman"/>
                <w:sz w:val="20"/>
                <w:szCs w:val="20"/>
              </w:rPr>
              <w:t xml:space="preserve"> jsou zpočátku na úrovni odborných asistentů, posléze samostatných tvůrců: digitální archivář, správce digitálních sbírek, </w:t>
            </w:r>
            <w:proofErr w:type="spellStart"/>
            <w:r w:rsidRPr="00643D69">
              <w:rPr>
                <w:rFonts w:eastAsia="Times New Roman"/>
                <w:sz w:val="20"/>
                <w:szCs w:val="20"/>
              </w:rPr>
              <w:t>service</w:t>
            </w:r>
            <w:proofErr w:type="spellEnd"/>
            <w:r w:rsidRPr="00643D69">
              <w:rPr>
                <w:rFonts w:eastAsia="Times New Roman"/>
                <w:sz w:val="20"/>
                <w:szCs w:val="20"/>
              </w:rPr>
              <w:t xml:space="preserve"> design specialista, manažer mezinárodních vztahů, manažer participace a inkluze, produkční, kurátor, dramaturg, edukátor, PR </w:t>
            </w:r>
            <w:proofErr w:type="spellStart"/>
            <w:r w:rsidRPr="00643D69">
              <w:rPr>
                <w:rFonts w:eastAsia="Times New Roman"/>
                <w:sz w:val="20"/>
                <w:szCs w:val="20"/>
              </w:rPr>
              <w:t>speacialista</w:t>
            </w:r>
            <w:proofErr w:type="spellEnd"/>
            <w:r w:rsidRPr="00643D69">
              <w:rPr>
                <w:rFonts w:eastAsia="Times New Roman"/>
                <w:sz w:val="20"/>
                <w:szCs w:val="20"/>
              </w:rPr>
              <w:t xml:space="preserve">, </w:t>
            </w:r>
            <w:proofErr w:type="spellStart"/>
            <w:r w:rsidRPr="00643D69">
              <w:rPr>
                <w:rFonts w:eastAsia="Times New Roman"/>
                <w:sz w:val="20"/>
                <w:szCs w:val="20"/>
              </w:rPr>
              <w:t>community</w:t>
            </w:r>
            <w:proofErr w:type="spellEnd"/>
            <w:r w:rsidRPr="00643D69">
              <w:rPr>
                <w:rFonts w:eastAsia="Times New Roman"/>
                <w:sz w:val="20"/>
                <w:szCs w:val="20"/>
              </w:rPr>
              <w:t xml:space="preserve"> manažer, dotační specialista, vedoucí produkce, </w:t>
            </w:r>
            <w:proofErr w:type="spellStart"/>
            <w:r w:rsidRPr="00643D69">
              <w:rPr>
                <w:rFonts w:eastAsia="Times New Roman"/>
                <w:sz w:val="20"/>
                <w:szCs w:val="20"/>
              </w:rPr>
              <w:t>outreach</w:t>
            </w:r>
            <w:proofErr w:type="spellEnd"/>
            <w:r w:rsidRPr="00643D69">
              <w:rPr>
                <w:rFonts w:eastAsia="Times New Roman"/>
                <w:sz w:val="20"/>
                <w:szCs w:val="20"/>
              </w:rPr>
              <w:t xml:space="preserve"> specialista, programový koordinátor, manažer kulturní instituce (muzeum, galerie), obecně jakákoliv koordinační pozice v rámci digitalizace a zpřístupňování kulturního sektoru (kulturních, sbírkových, vzdělávacích institucí)</w:t>
            </w:r>
            <w:r w:rsidR="00B9396F">
              <w:rPr>
                <w:rFonts w:eastAsia="Times New Roman"/>
                <w:sz w:val="20"/>
                <w:szCs w:val="20"/>
              </w:rPr>
              <w:t>,</w:t>
            </w:r>
            <w:r w:rsidR="00B9396F" w:rsidRPr="00643D69">
              <w:rPr>
                <w:rFonts w:eastAsia="Times New Roman"/>
                <w:sz w:val="20"/>
                <w:szCs w:val="20"/>
              </w:rPr>
              <w:t xml:space="preserve"> pracovník v cestovním ruchu/kulturním turismu</w:t>
            </w:r>
            <w:r w:rsidR="00455E84">
              <w:rPr>
                <w:rFonts w:eastAsia="Times New Roman"/>
                <w:sz w:val="20"/>
                <w:szCs w:val="20"/>
              </w:rPr>
              <w:t>.</w:t>
            </w:r>
          </w:p>
        </w:tc>
      </w:tr>
      <w:tr w:rsidR="00415DA8" w14:paraId="696122CC" w14:textId="77777777" w:rsidTr="00AA3147">
        <w:trPr>
          <w:trHeight w:val="185"/>
        </w:trPr>
        <w:tc>
          <w:tcPr>
            <w:tcW w:w="10065" w:type="dxa"/>
            <w:gridSpan w:val="4"/>
            <w:shd w:val="clear" w:color="auto" w:fill="F7CAAC"/>
          </w:tcPr>
          <w:p w14:paraId="204A9C76" w14:textId="77777777" w:rsidR="00415DA8" w:rsidRPr="00ED322D" w:rsidRDefault="00415DA8" w:rsidP="00AA3147">
            <w:pPr>
              <w:ind w:left="110" w:hanging="110"/>
            </w:pPr>
            <w:r w:rsidRPr="00ED322D">
              <w:rPr>
                <w:b/>
              </w:rPr>
              <w:t>Pravidla a podmínky pro tvorbu studijních plánů</w:t>
            </w:r>
          </w:p>
        </w:tc>
      </w:tr>
      <w:tr w:rsidR="00415DA8" w14:paraId="7F9C35EE" w14:textId="77777777" w:rsidTr="00455E84">
        <w:trPr>
          <w:trHeight w:val="582"/>
        </w:trPr>
        <w:tc>
          <w:tcPr>
            <w:tcW w:w="10065" w:type="dxa"/>
            <w:gridSpan w:val="4"/>
            <w:shd w:val="clear" w:color="auto" w:fill="FFFFFF"/>
          </w:tcPr>
          <w:p w14:paraId="4E80D456" w14:textId="77777777" w:rsidR="00415DA8" w:rsidRPr="00965D86" w:rsidRDefault="00415DA8" w:rsidP="00AA3147">
            <w:pPr>
              <w:pStyle w:val="Default"/>
              <w:spacing w:before="120" w:after="120"/>
              <w:ind w:left="57" w:right="57"/>
              <w:jc w:val="both"/>
            </w:pPr>
            <w:r w:rsidRPr="5E4BF219">
              <w:rPr>
                <w:rFonts w:eastAsia="Times New Roman"/>
                <w:sz w:val="20"/>
                <w:szCs w:val="20"/>
              </w:rPr>
              <w:t xml:space="preserve">Forma výuky </w:t>
            </w:r>
            <w:r>
              <w:rPr>
                <w:rFonts w:eastAsia="Times New Roman"/>
                <w:sz w:val="20"/>
                <w:szCs w:val="20"/>
              </w:rPr>
              <w:t>je</w:t>
            </w:r>
            <w:r w:rsidRPr="5E4BF219">
              <w:rPr>
                <w:rFonts w:eastAsia="Times New Roman"/>
                <w:sz w:val="20"/>
                <w:szCs w:val="20"/>
              </w:rPr>
              <w:t xml:space="preserve"> optimalizována na základě přednášek povinného teoretického základu, </w:t>
            </w:r>
            <w:r>
              <w:rPr>
                <w:rFonts w:eastAsia="Times New Roman"/>
                <w:sz w:val="20"/>
                <w:szCs w:val="20"/>
              </w:rPr>
              <w:t>oborových</w:t>
            </w:r>
            <w:r w:rsidRPr="5E4BF219">
              <w:rPr>
                <w:rFonts w:eastAsia="Times New Roman"/>
                <w:sz w:val="20"/>
                <w:szCs w:val="20"/>
              </w:rPr>
              <w:t xml:space="preserve"> předmětů</w:t>
            </w:r>
            <w:r>
              <w:rPr>
                <w:rFonts w:eastAsia="Times New Roman"/>
                <w:sz w:val="20"/>
                <w:szCs w:val="20"/>
              </w:rPr>
              <w:t>, seminářů</w:t>
            </w:r>
            <w:r w:rsidRPr="5E4BF219">
              <w:rPr>
                <w:rFonts w:eastAsia="Times New Roman"/>
                <w:sz w:val="20"/>
                <w:szCs w:val="20"/>
              </w:rPr>
              <w:t xml:space="preserve"> </w:t>
            </w:r>
            <w:r>
              <w:rPr>
                <w:rFonts w:eastAsia="Times New Roman"/>
                <w:sz w:val="20"/>
                <w:szCs w:val="20"/>
              </w:rPr>
              <w:br/>
            </w:r>
            <w:r w:rsidRPr="5E4BF219">
              <w:rPr>
                <w:rFonts w:eastAsia="Times New Roman"/>
                <w:sz w:val="20"/>
                <w:szCs w:val="20"/>
              </w:rPr>
              <w:t>a cvičení spojených s konzultací. Student díky teoretickým znalostem porozumí výchozím možnostem a metodám, které se váží k uměleckým oborům, začne vnímat možnosti jejich prolínání a přesahů. Ty aplikuje při produkci a řízení umělecké praxe. Po celý průběh studia musí mít schopnost optimální aktualizace znalostí v kontextu svého zaměření. Získá orientaci v</w:t>
            </w:r>
            <w:r>
              <w:rPr>
                <w:rFonts w:eastAsia="Times New Roman"/>
                <w:sz w:val="20"/>
                <w:szCs w:val="20"/>
              </w:rPr>
              <w:t>e</w:t>
            </w:r>
            <w:r w:rsidRPr="5E4BF219">
              <w:rPr>
                <w:rFonts w:eastAsia="Times New Roman"/>
                <w:sz w:val="20"/>
                <w:szCs w:val="20"/>
              </w:rPr>
              <w:t xml:space="preserve"> </w:t>
            </w:r>
            <w:r>
              <w:rPr>
                <w:rFonts w:eastAsia="Times New Roman"/>
                <w:sz w:val="20"/>
                <w:szCs w:val="20"/>
              </w:rPr>
              <w:t>vizuální kultuře, studiích audiovizuální kultury</w:t>
            </w:r>
            <w:r w:rsidRPr="5E4BF219">
              <w:rPr>
                <w:rFonts w:eastAsia="Times New Roman"/>
                <w:sz w:val="20"/>
                <w:szCs w:val="20"/>
              </w:rPr>
              <w:t xml:space="preserve">, digitálních trendech, </w:t>
            </w:r>
            <w:r>
              <w:rPr>
                <w:rFonts w:eastAsia="Times New Roman"/>
                <w:sz w:val="20"/>
                <w:szCs w:val="20"/>
              </w:rPr>
              <w:t xml:space="preserve">marketingových komunikacích, </w:t>
            </w:r>
            <w:r w:rsidRPr="5E4BF219">
              <w:rPr>
                <w:rFonts w:eastAsia="Times New Roman"/>
                <w:sz w:val="20"/>
                <w:szCs w:val="20"/>
              </w:rPr>
              <w:t xml:space="preserve">ovládne základy </w:t>
            </w:r>
            <w:r>
              <w:rPr>
                <w:rFonts w:eastAsia="Times New Roman"/>
                <w:sz w:val="20"/>
                <w:szCs w:val="20"/>
              </w:rPr>
              <w:t>SW, digitalizace a podnikatelství</w:t>
            </w:r>
            <w:r w:rsidRPr="5E4BF219">
              <w:rPr>
                <w:rFonts w:eastAsia="Times New Roman"/>
                <w:sz w:val="20"/>
                <w:szCs w:val="20"/>
              </w:rPr>
              <w:t>.</w:t>
            </w:r>
          </w:p>
          <w:p w14:paraId="3F5EB41E" w14:textId="77777777" w:rsidR="00415DA8" w:rsidRDefault="00415DA8" w:rsidP="00AA3147">
            <w:pPr>
              <w:pStyle w:val="Default"/>
              <w:spacing w:after="120"/>
              <w:ind w:left="57" w:right="57"/>
              <w:jc w:val="both"/>
              <w:rPr>
                <w:rFonts w:eastAsia="Times New Roman"/>
                <w:sz w:val="20"/>
                <w:szCs w:val="20"/>
              </w:rPr>
            </w:pPr>
            <w:r w:rsidRPr="0F291283">
              <w:rPr>
                <w:rFonts w:eastAsia="Times New Roman"/>
                <w:sz w:val="20"/>
                <w:szCs w:val="20"/>
              </w:rPr>
              <w:t>Záměrem je vybavit studenty i v oblasti kvalitních jazykových znalostí především v anglickém jazyce, které jim následně umožní najít uplatnění i v zahraničí, kde mohou získat nové zkušenosti a přenést je následně do českého prostředí. Jejich rozvoj bude v tomto směru podporován zařazením předmětů vyučovaných v</w:t>
            </w:r>
            <w:r>
              <w:rPr>
                <w:rFonts w:eastAsia="Times New Roman"/>
                <w:sz w:val="20"/>
                <w:szCs w:val="20"/>
              </w:rPr>
              <w:t> </w:t>
            </w:r>
            <w:r w:rsidRPr="0F291283">
              <w:rPr>
                <w:rFonts w:eastAsia="Times New Roman"/>
                <w:sz w:val="20"/>
                <w:szCs w:val="20"/>
              </w:rPr>
              <w:t>angli</w:t>
            </w:r>
            <w:r>
              <w:rPr>
                <w:rFonts w:eastAsia="Times New Roman"/>
                <w:sz w:val="20"/>
                <w:szCs w:val="20"/>
              </w:rPr>
              <w:t>ckém jazyce</w:t>
            </w:r>
            <w:r w:rsidRPr="0F291283">
              <w:rPr>
                <w:rFonts w:eastAsia="Times New Roman"/>
                <w:sz w:val="20"/>
                <w:szCs w:val="20"/>
              </w:rPr>
              <w:t xml:space="preserve">, zahraničními výjezdy </w:t>
            </w:r>
            <w:r>
              <w:rPr>
                <w:rFonts w:eastAsia="Times New Roman"/>
                <w:sz w:val="20"/>
                <w:szCs w:val="20"/>
              </w:rPr>
              <w:br/>
            </w:r>
            <w:r w:rsidRPr="0F291283">
              <w:rPr>
                <w:rFonts w:eastAsia="Times New Roman"/>
                <w:sz w:val="20"/>
                <w:szCs w:val="20"/>
              </w:rPr>
              <w:t>v rámci Erasmu a stážemi v zahraničních kulturních institucích.</w:t>
            </w:r>
          </w:p>
          <w:p w14:paraId="2F30CAAD" w14:textId="1B4C0CB2" w:rsidR="00415DA8" w:rsidRDefault="00415DA8" w:rsidP="00AA3147">
            <w:pPr>
              <w:pStyle w:val="Default"/>
              <w:spacing w:after="120"/>
              <w:ind w:left="57" w:right="57"/>
              <w:jc w:val="both"/>
            </w:pPr>
            <w:r w:rsidRPr="5E4BF219">
              <w:rPr>
                <w:rFonts w:eastAsia="Times New Roman"/>
                <w:sz w:val="20"/>
                <w:szCs w:val="20"/>
              </w:rPr>
              <w:t xml:space="preserve">Struktura studijního plánu BSP KODK je tvořena </w:t>
            </w:r>
            <w:r>
              <w:rPr>
                <w:rFonts w:eastAsia="Times New Roman"/>
                <w:sz w:val="20"/>
                <w:szCs w:val="20"/>
              </w:rPr>
              <w:t>povinnými předměty</w:t>
            </w:r>
            <w:r w:rsidRPr="5E4BF219">
              <w:rPr>
                <w:rFonts w:eastAsia="Times New Roman"/>
                <w:sz w:val="20"/>
                <w:szCs w:val="20"/>
              </w:rPr>
              <w:t xml:space="preserve">, povinně volitelnými předměty a volitelnými předměty. </w:t>
            </w:r>
            <w:r>
              <w:rPr>
                <w:rFonts w:eastAsia="Times New Roman"/>
                <w:sz w:val="20"/>
                <w:szCs w:val="20"/>
              </w:rPr>
              <w:t xml:space="preserve">Minimální počet kreditů, který musí student během bakalářského studia získat za </w:t>
            </w:r>
            <w:r w:rsidRPr="5E4BF219">
              <w:rPr>
                <w:rFonts w:eastAsia="Times New Roman"/>
                <w:sz w:val="20"/>
                <w:szCs w:val="20"/>
              </w:rPr>
              <w:t>povinně voliteln</w:t>
            </w:r>
            <w:r>
              <w:rPr>
                <w:rFonts w:eastAsia="Times New Roman"/>
                <w:sz w:val="20"/>
                <w:szCs w:val="20"/>
              </w:rPr>
              <w:t>é</w:t>
            </w:r>
            <w:r w:rsidRPr="5E4BF219">
              <w:rPr>
                <w:rFonts w:eastAsia="Times New Roman"/>
                <w:sz w:val="20"/>
                <w:szCs w:val="20"/>
              </w:rPr>
              <w:t xml:space="preserve"> předmě</w:t>
            </w:r>
            <w:r>
              <w:rPr>
                <w:rFonts w:eastAsia="Times New Roman"/>
                <w:sz w:val="20"/>
                <w:szCs w:val="20"/>
              </w:rPr>
              <w:t>ty</w:t>
            </w:r>
            <w:r w:rsidRPr="5E4BF219">
              <w:rPr>
                <w:rFonts w:eastAsia="Times New Roman"/>
                <w:sz w:val="20"/>
                <w:szCs w:val="20"/>
              </w:rPr>
              <w:t xml:space="preserve">, </w:t>
            </w:r>
            <w:r>
              <w:rPr>
                <w:rFonts w:eastAsia="Times New Roman"/>
                <w:sz w:val="20"/>
                <w:szCs w:val="20"/>
              </w:rPr>
              <w:t>je stanoven ve studijním plánu</w:t>
            </w:r>
            <w:r w:rsidRPr="5E4BF219">
              <w:rPr>
                <w:rFonts w:eastAsia="Times New Roman"/>
                <w:sz w:val="20"/>
                <w:szCs w:val="20"/>
              </w:rPr>
              <w:t>, počet volitelných předmětů si stanovuje student</w:t>
            </w:r>
            <w:r>
              <w:rPr>
                <w:rFonts w:eastAsia="Times New Roman"/>
                <w:sz w:val="20"/>
                <w:szCs w:val="20"/>
              </w:rPr>
              <w:t xml:space="preserve"> sám</w:t>
            </w:r>
            <w:r w:rsidRPr="5E4BF219">
              <w:rPr>
                <w:rFonts w:eastAsia="Times New Roman"/>
                <w:sz w:val="20"/>
                <w:szCs w:val="20"/>
              </w:rPr>
              <w:t>.</w:t>
            </w:r>
            <w:r w:rsidR="00DB3C6F">
              <w:rPr>
                <w:rFonts w:eastAsia="Times New Roman"/>
                <w:sz w:val="20"/>
                <w:szCs w:val="20"/>
              </w:rPr>
              <w:t xml:space="preserve"> N</w:t>
            </w:r>
            <w:r w:rsidR="00DB3C6F" w:rsidRPr="00DB3C6F">
              <w:rPr>
                <w:rFonts w:eastAsia="Times New Roman"/>
                <w:sz w:val="20"/>
                <w:szCs w:val="20"/>
              </w:rPr>
              <w:t xml:space="preserve">abídka volitelných předmětů bude aktualizována napříč </w:t>
            </w:r>
            <w:r w:rsidR="00033C50">
              <w:rPr>
                <w:rFonts w:eastAsia="Times New Roman"/>
                <w:sz w:val="20"/>
                <w:szCs w:val="20"/>
              </w:rPr>
              <w:t xml:space="preserve">studijními </w:t>
            </w:r>
            <w:r w:rsidR="00DB3C6F" w:rsidRPr="00DB3C6F">
              <w:rPr>
                <w:rFonts w:eastAsia="Times New Roman"/>
                <w:sz w:val="20"/>
                <w:szCs w:val="20"/>
              </w:rPr>
              <w:t>programy v oblasti umění</w:t>
            </w:r>
            <w:r w:rsidR="00DB3C6F">
              <w:rPr>
                <w:rFonts w:eastAsia="Times New Roman"/>
                <w:sz w:val="20"/>
                <w:szCs w:val="20"/>
              </w:rPr>
              <w:t>.</w:t>
            </w:r>
          </w:p>
          <w:p w14:paraId="7DDC1846" w14:textId="72811681" w:rsidR="003D3029" w:rsidRPr="00455E84" w:rsidRDefault="00415DA8" w:rsidP="00455E84">
            <w:pPr>
              <w:pStyle w:val="Default"/>
              <w:spacing w:after="120"/>
              <w:ind w:left="57" w:right="57"/>
              <w:jc w:val="both"/>
              <w:rPr>
                <w:rFonts w:eastAsia="Times New Roman"/>
                <w:color w:val="auto"/>
                <w:sz w:val="20"/>
                <w:szCs w:val="20"/>
              </w:rPr>
            </w:pPr>
            <w:r w:rsidRPr="13B0E43B">
              <w:rPr>
                <w:rFonts w:eastAsia="Times New Roman"/>
                <w:sz w:val="20"/>
                <w:szCs w:val="20"/>
              </w:rPr>
              <w:t xml:space="preserve">Ve studijním programu je využíván kreditový systém ECTS představující studijní zátěž 25 až 30 hodin/1 kredit. Jedna výuková hodina je 50 minut. </w:t>
            </w:r>
            <w:r w:rsidRPr="005F4964">
              <w:rPr>
                <w:rFonts w:eastAsia="Times New Roman"/>
                <w:sz w:val="20"/>
                <w:szCs w:val="20"/>
              </w:rPr>
              <w:t>Délka semestru je 14 týdnů rozvrhovaných i nerozvrhovaných aktivit.</w:t>
            </w:r>
            <w:r w:rsidRPr="00DB7E1E">
              <w:rPr>
                <w:rFonts w:eastAsia="Times New Roman"/>
                <w:sz w:val="20"/>
                <w:szCs w:val="20"/>
              </w:rPr>
              <w:t>, v posledním semestru student absolvuje povinnou 12týdenní odbornou praxi. Standardní</w:t>
            </w:r>
            <w:r w:rsidRPr="13B0E43B">
              <w:rPr>
                <w:rFonts w:eastAsia="Times New Roman"/>
                <w:sz w:val="20"/>
                <w:szCs w:val="20"/>
              </w:rPr>
              <w:t xml:space="preserve"> délka bakalářského studia je 3 roky, student je povinen získat </w:t>
            </w:r>
            <w:r>
              <w:rPr>
                <w:rFonts w:eastAsia="Times New Roman"/>
                <w:sz w:val="20"/>
                <w:szCs w:val="20"/>
              </w:rPr>
              <w:t xml:space="preserve">min. </w:t>
            </w:r>
            <w:r w:rsidRPr="13B0E43B">
              <w:rPr>
                <w:rFonts w:eastAsia="Times New Roman"/>
                <w:sz w:val="20"/>
                <w:szCs w:val="20"/>
              </w:rPr>
              <w:t xml:space="preserve">180 kreditů. Studijní plán je sestaven tak, aby umožňoval zejména zvládnutí praktických dovedností </w:t>
            </w:r>
            <w:r w:rsidRPr="006D3493">
              <w:rPr>
                <w:rFonts w:eastAsia="Times New Roman"/>
                <w:color w:val="auto"/>
                <w:sz w:val="20"/>
                <w:szCs w:val="20"/>
              </w:rPr>
              <w:t xml:space="preserve">potřebných k výkonu povolání, podložených získáním nezbytných teoretických znalostí. Realizace praktických výstupů probíhá v rámci předmětu Ateliér. Studenti participují i na mezioborových projektech FMK či dalších celofakultních projektech, podílí se na realizaci externích projektů ve spolupráci s komerčním i neziskovým sektorem v KKO. </w:t>
            </w:r>
          </w:p>
        </w:tc>
      </w:tr>
      <w:tr w:rsidR="00415DA8" w14:paraId="420DCA94" w14:textId="77777777" w:rsidTr="00AA3147">
        <w:trPr>
          <w:trHeight w:val="258"/>
        </w:trPr>
        <w:tc>
          <w:tcPr>
            <w:tcW w:w="10065" w:type="dxa"/>
            <w:gridSpan w:val="4"/>
            <w:shd w:val="clear" w:color="auto" w:fill="F7CAAC"/>
          </w:tcPr>
          <w:p w14:paraId="26CDD915" w14:textId="77777777" w:rsidR="00415DA8" w:rsidRDefault="00415DA8" w:rsidP="00AA3147">
            <w:r>
              <w:rPr>
                <w:b/>
              </w:rPr>
              <w:lastRenderedPageBreak/>
              <w:t xml:space="preserve"> Podmínky k přijetí ke studiu</w:t>
            </w:r>
          </w:p>
        </w:tc>
      </w:tr>
      <w:tr w:rsidR="00415DA8" w14:paraId="6179BBE2" w14:textId="77777777" w:rsidTr="00AA3147">
        <w:trPr>
          <w:trHeight w:val="4546"/>
        </w:trPr>
        <w:tc>
          <w:tcPr>
            <w:tcW w:w="10065" w:type="dxa"/>
            <w:gridSpan w:val="4"/>
            <w:shd w:val="clear" w:color="auto" w:fill="FFFFFF"/>
          </w:tcPr>
          <w:p w14:paraId="26216257" w14:textId="77777777" w:rsidR="00415DA8" w:rsidRDefault="00415DA8" w:rsidP="00AA3147">
            <w:pPr>
              <w:autoSpaceDE w:val="0"/>
              <w:autoSpaceDN w:val="0"/>
              <w:adjustRightInd w:val="0"/>
              <w:spacing w:before="120" w:after="120"/>
              <w:ind w:left="57" w:right="57"/>
              <w:jc w:val="both"/>
              <w:rPr>
                <w:highlight w:val="green"/>
              </w:rPr>
            </w:pPr>
            <w:r>
              <w:t>Pravidla pro přijímací řízení a podmínky pro přijetí ke studiu BSP KODK</w:t>
            </w:r>
            <w:r w:rsidRPr="005C6271">
              <w:t xml:space="preserve"> stanoví </w:t>
            </w:r>
            <w:r>
              <w:t>s</w:t>
            </w:r>
            <w:r w:rsidRPr="005C6271">
              <w:t>měrnice děkana k</w:t>
            </w:r>
            <w:r>
              <w:t xml:space="preserve"> veřejně vyhlášenému </w:t>
            </w:r>
            <w:r w:rsidRPr="005C6271">
              <w:t>přijímacímu řízení, která je každoročně aktualizována a zveřejňována na úřední desce FMK</w:t>
            </w:r>
            <w:r>
              <w:rPr>
                <w:rStyle w:val="Znakapoznpodarou"/>
              </w:rPr>
              <w:footnoteReference w:id="3"/>
            </w:r>
            <w:r>
              <w:t xml:space="preserve">. </w:t>
            </w:r>
            <w:r w:rsidRPr="005C6271">
              <w:t xml:space="preserve">Požadavky pro přijetí </w:t>
            </w:r>
            <w:r>
              <w:t xml:space="preserve">ke studiu </w:t>
            </w:r>
            <w:r w:rsidRPr="005C6271">
              <w:t xml:space="preserve">jsou zde konkretizovány. </w:t>
            </w:r>
            <w:r>
              <w:t xml:space="preserve">Podmínkou přijetí ke studiu je předložení dokladu o dosažení středního vzdělání s maturitní zkouškou a úspěšné vykonání přijímací zkoušky. V souladu s </w:t>
            </w:r>
            <w:proofErr w:type="spellStart"/>
            <w:r>
              <w:t>ust</w:t>
            </w:r>
            <w:proofErr w:type="spellEnd"/>
            <w:r>
              <w:t xml:space="preserve">. § 48 odst. 2 zákona ke studiu v oblasti umění mohou být výjimečně přijati též uchazeči bez dosažení středního vzdělání s maturitní zkouškou nebo vyššího odborného vzdělání </w:t>
            </w:r>
            <w:r>
              <w:br/>
              <w:t>v konzervatoři.</w:t>
            </w:r>
          </w:p>
          <w:p w14:paraId="69C65D86" w14:textId="77777777" w:rsidR="00415DA8" w:rsidRDefault="00415DA8" w:rsidP="00AA3147">
            <w:pPr>
              <w:autoSpaceDE w:val="0"/>
              <w:autoSpaceDN w:val="0"/>
              <w:adjustRightInd w:val="0"/>
              <w:spacing w:after="120"/>
              <w:ind w:left="57" w:right="57"/>
              <w:jc w:val="both"/>
              <w:rPr>
                <w:b/>
                <w:bCs/>
              </w:rPr>
            </w:pPr>
            <w:r>
              <w:t>Přijímací zkouška je dvoukolová. První kolo přijímací zkoušky je talentovou zkouškou. Druhé kolo přijímací zkoušky se skládá z písemné zkoušky, tvůrčí zkoušky a ústní zkoušky.</w:t>
            </w:r>
          </w:p>
          <w:p w14:paraId="79FEC72D" w14:textId="77777777" w:rsidR="00415DA8" w:rsidRPr="005C6271" w:rsidRDefault="00415DA8" w:rsidP="00AA3147">
            <w:pPr>
              <w:autoSpaceDE w:val="0"/>
              <w:autoSpaceDN w:val="0"/>
              <w:adjustRightInd w:val="0"/>
              <w:ind w:left="57" w:right="57"/>
              <w:jc w:val="both"/>
              <w:rPr>
                <w:b/>
                <w:bCs/>
              </w:rPr>
            </w:pPr>
            <w:r w:rsidRPr="0F291283">
              <w:rPr>
                <w:b/>
                <w:bCs/>
              </w:rPr>
              <w:t>1. kolo přijímací zkoušky</w:t>
            </w:r>
            <w:r>
              <w:rPr>
                <w:b/>
                <w:bCs/>
              </w:rPr>
              <w:t xml:space="preserve"> (talentová zkouška)</w:t>
            </w:r>
            <w:r>
              <w:t xml:space="preserve"> </w:t>
            </w:r>
          </w:p>
          <w:p w14:paraId="3E2BFFF6" w14:textId="56AEB09C" w:rsidR="00415DA8" w:rsidRPr="00383C89" w:rsidRDefault="00415DA8" w:rsidP="00AA3147">
            <w:pPr>
              <w:autoSpaceDE w:val="0"/>
              <w:autoSpaceDN w:val="0"/>
              <w:adjustRightInd w:val="0"/>
              <w:ind w:left="57" w:right="57"/>
              <w:jc w:val="both"/>
            </w:pPr>
            <w:r>
              <w:t xml:space="preserve">Uchazeč odevzdá k hodnocení domácí práce. Hodnocení proběhne bez přítomnosti uchazeče. Zkušební komise zhodnotí </w:t>
            </w:r>
            <w:r>
              <w:br/>
              <w:t xml:space="preserve">v domácích pracích projevený tvůrčí potenciál uchazeče. Pozornost je věnována </w:t>
            </w:r>
            <w:r w:rsidR="000A6315">
              <w:t>tvůrčí</w:t>
            </w:r>
            <w:r>
              <w:t xml:space="preserve"> stránce talentu a schopnosti osobitého myšlení. Uchazeč, který neuspěl v prvním kole přijímací zkoušky (talentová zkouška), nesplnil základní podmínku pro přijetí ke studiu, nepostupuje do další části přijímací zkoušky (neúčastní se druhého kola přijímací zkoušky).</w:t>
            </w:r>
          </w:p>
          <w:p w14:paraId="39074886" w14:textId="77777777" w:rsidR="00415DA8" w:rsidRPr="00383C89" w:rsidRDefault="00415DA8" w:rsidP="00AA3147">
            <w:pPr>
              <w:spacing w:before="120"/>
              <w:ind w:left="57" w:right="57"/>
              <w:jc w:val="both"/>
              <w:rPr>
                <w:b/>
              </w:rPr>
            </w:pPr>
            <w:r w:rsidRPr="00383C89">
              <w:rPr>
                <w:b/>
              </w:rPr>
              <w:t>2. kolo přijímací zkoušky</w:t>
            </w:r>
          </w:p>
          <w:p w14:paraId="67761372" w14:textId="333AAE4C" w:rsidR="00415DA8" w:rsidRPr="000D5C23" w:rsidRDefault="00415DA8" w:rsidP="00AA3147">
            <w:pPr>
              <w:autoSpaceDE w:val="0"/>
              <w:autoSpaceDN w:val="0"/>
              <w:adjustRightInd w:val="0"/>
              <w:ind w:left="57" w:right="57"/>
              <w:jc w:val="both"/>
            </w:pPr>
            <w:r w:rsidRPr="000D5C23">
              <w:t xml:space="preserve">- Písemná </w:t>
            </w:r>
            <w:r w:rsidR="00EB1B30" w:rsidRPr="000D5C23">
              <w:t>zkouška – obsahem</w:t>
            </w:r>
            <w:r w:rsidRPr="000D5C23">
              <w:t xml:space="preserve"> písemné zkoušky je všeobecný přehled v oblasti historie i současných trendů v kulturních </w:t>
            </w:r>
            <w:r>
              <w:br/>
            </w:r>
            <w:r w:rsidRPr="000D5C23">
              <w:t xml:space="preserve">a kreativních průmyslech se zaměřením na vizuální </w:t>
            </w:r>
            <w:r>
              <w:t xml:space="preserve">a digitální </w:t>
            </w:r>
            <w:r w:rsidRPr="000D5C23">
              <w:t>kulturu. Tematické okruhy a doporučená literatura jsou zveřejněny na webové adrese</w:t>
            </w:r>
            <w:r w:rsidRPr="000D5C23">
              <w:rPr>
                <w:rStyle w:val="Znakapoznpodarou"/>
              </w:rPr>
              <w:footnoteReference w:id="4"/>
            </w:r>
            <w:r w:rsidRPr="000D5C23">
              <w:t xml:space="preserve">. </w:t>
            </w:r>
          </w:p>
          <w:p w14:paraId="37D4E34B" w14:textId="2B9B68D6" w:rsidR="00415DA8" w:rsidRPr="00383C89" w:rsidRDefault="00415DA8" w:rsidP="00AA3147">
            <w:pPr>
              <w:autoSpaceDE w:val="0"/>
              <w:autoSpaceDN w:val="0"/>
              <w:adjustRightInd w:val="0"/>
              <w:ind w:left="57" w:right="57"/>
              <w:jc w:val="both"/>
            </w:pPr>
            <w:r>
              <w:t xml:space="preserve">- Tvůrčí </w:t>
            </w:r>
            <w:r w:rsidR="00EB1B30">
              <w:t>zkouška – v</w:t>
            </w:r>
            <w:r>
              <w:t xml:space="preserve"> průběhu tvůrčí zkoušky uchazeč vypracuje úkoly na dané téma. Tvůrčí zkouškou se zjišťují invence </w:t>
            </w:r>
            <w:r>
              <w:br/>
              <w:t>a tvůrčí schopnosti uchazeče.</w:t>
            </w:r>
          </w:p>
          <w:p w14:paraId="7D2076C7" w14:textId="064F473E" w:rsidR="00415DA8" w:rsidRPr="008A0F26" w:rsidRDefault="00415DA8" w:rsidP="00AA3147">
            <w:pPr>
              <w:autoSpaceDE w:val="0"/>
              <w:autoSpaceDN w:val="0"/>
              <w:adjustRightInd w:val="0"/>
              <w:spacing w:after="120"/>
              <w:ind w:left="57" w:right="57"/>
              <w:jc w:val="both"/>
            </w:pPr>
            <w:r w:rsidRPr="00383C89">
              <w:t xml:space="preserve">- Ústní </w:t>
            </w:r>
            <w:r w:rsidR="00EB1B30" w:rsidRPr="00383C89">
              <w:t>zkouška – zjišťuje</w:t>
            </w:r>
            <w:r w:rsidRPr="00383C89">
              <w:t xml:space="preserve"> motivaci uchazeče, hloubku jeho zájmu o zvole</w:t>
            </w:r>
            <w:r>
              <w:t>ný obor</w:t>
            </w:r>
            <w:r w:rsidRPr="00950ABD">
              <w:t xml:space="preserve"> a všeobecný rozhled.</w:t>
            </w:r>
            <w:r>
              <w:t xml:space="preserve"> </w:t>
            </w:r>
            <w:r w:rsidRPr="00227ABD">
              <w:t>Při ústní</w:t>
            </w:r>
            <w:r w:rsidRPr="00950ABD">
              <w:t xml:space="preserve"> zkoušce se hodnotí slovně vyjádřená představa uchazeče o profesním zaměření a jeho předpoklady pro kreativní týmovou práci.</w:t>
            </w:r>
          </w:p>
        </w:tc>
      </w:tr>
      <w:tr w:rsidR="00415DA8" w14:paraId="5940A2D7" w14:textId="77777777" w:rsidTr="00AA3147">
        <w:trPr>
          <w:trHeight w:val="258"/>
        </w:trPr>
        <w:tc>
          <w:tcPr>
            <w:tcW w:w="10065" w:type="dxa"/>
            <w:gridSpan w:val="4"/>
            <w:shd w:val="clear" w:color="auto" w:fill="F7CAAC"/>
          </w:tcPr>
          <w:p w14:paraId="1629B63B" w14:textId="77777777" w:rsidR="00415DA8" w:rsidRPr="000F3BE9" w:rsidRDefault="00415DA8" w:rsidP="00AA3147">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415DA8" w14:paraId="54DCAFAC" w14:textId="77777777" w:rsidTr="00AA3147">
        <w:trPr>
          <w:trHeight w:val="411"/>
        </w:trPr>
        <w:tc>
          <w:tcPr>
            <w:tcW w:w="10065" w:type="dxa"/>
            <w:gridSpan w:val="4"/>
            <w:shd w:val="clear" w:color="auto" w:fill="FFFFFF"/>
          </w:tcPr>
          <w:p w14:paraId="1FB3EECB" w14:textId="77777777" w:rsidR="00415DA8" w:rsidRPr="005A4B57" w:rsidRDefault="00415DA8" w:rsidP="00AA3147">
            <w:pPr>
              <w:spacing w:before="60"/>
              <w:jc w:val="both"/>
            </w:pPr>
            <w:r>
              <w:t xml:space="preserve">15 uchazečů </w:t>
            </w:r>
          </w:p>
        </w:tc>
      </w:tr>
      <w:tr w:rsidR="00415DA8" w14:paraId="52CFCF08" w14:textId="77777777" w:rsidTr="00AA3147">
        <w:trPr>
          <w:trHeight w:val="92"/>
        </w:trPr>
        <w:tc>
          <w:tcPr>
            <w:tcW w:w="10065" w:type="dxa"/>
            <w:gridSpan w:val="4"/>
            <w:shd w:val="clear" w:color="auto" w:fill="F7CAAC"/>
          </w:tcPr>
          <w:p w14:paraId="314C2FBA" w14:textId="77777777" w:rsidR="00415DA8" w:rsidRDefault="00415DA8" w:rsidP="00AA3147">
            <w:pPr>
              <w:rPr>
                <w:b/>
              </w:rPr>
            </w:pPr>
            <w:r>
              <w:rPr>
                <w:b/>
              </w:rPr>
              <w:t>Návaznost na další typy studijních programů</w:t>
            </w:r>
          </w:p>
        </w:tc>
      </w:tr>
      <w:tr w:rsidR="00415DA8" w14:paraId="67DD0A7D" w14:textId="77777777" w:rsidTr="00AA3147">
        <w:trPr>
          <w:trHeight w:val="663"/>
        </w:trPr>
        <w:tc>
          <w:tcPr>
            <w:tcW w:w="10065" w:type="dxa"/>
            <w:gridSpan w:val="4"/>
            <w:shd w:val="clear" w:color="auto" w:fill="FFFFFF"/>
          </w:tcPr>
          <w:p w14:paraId="0946454B" w14:textId="662F2018" w:rsidR="00296BE7" w:rsidRDefault="00415DA8" w:rsidP="00AA3147">
            <w:pPr>
              <w:spacing w:before="120" w:after="120"/>
              <w:jc w:val="both"/>
            </w:pPr>
            <w:r>
              <w:t xml:space="preserve">BSP KODK se dotýká dalších tematických okruhů a programů v oblasti KKO, digitální kultury a nových médií. Pro absolventy se nabízí možnost pokračovat v navazujícím magisterském a doktorském studiu v oblasti Umění.  </w:t>
            </w:r>
          </w:p>
        </w:tc>
      </w:tr>
    </w:tbl>
    <w:p w14:paraId="434A53B3" w14:textId="77777777" w:rsidR="00347D70" w:rsidRDefault="00347D70">
      <w:r>
        <w:br w:type="page"/>
      </w:r>
    </w:p>
    <w:tbl>
      <w:tblPr>
        <w:tblW w:w="10065" w:type="dxa"/>
        <w:tblInd w:w="-147" w:type="dxa"/>
        <w:tblLayout w:type="fixed"/>
        <w:tblCellMar>
          <w:left w:w="0" w:type="dxa"/>
          <w:right w:w="0" w:type="dxa"/>
        </w:tblCellMar>
        <w:tblLook w:val="0000" w:firstRow="0" w:lastRow="0" w:firstColumn="0" w:lastColumn="0" w:noHBand="0" w:noVBand="0"/>
      </w:tblPr>
      <w:tblGrid>
        <w:gridCol w:w="3261"/>
        <w:gridCol w:w="413"/>
        <w:gridCol w:w="12"/>
        <w:gridCol w:w="425"/>
        <w:gridCol w:w="567"/>
        <w:gridCol w:w="567"/>
        <w:gridCol w:w="3402"/>
        <w:gridCol w:w="567"/>
        <w:gridCol w:w="851"/>
      </w:tblGrid>
      <w:tr w:rsidR="00415DA8" w:rsidRPr="00A22651" w14:paraId="58D5E156" w14:textId="77777777" w:rsidTr="00AA3147">
        <w:trPr>
          <w:cantSplit/>
          <w:trHeight w:val="290"/>
        </w:trPr>
        <w:tc>
          <w:tcPr>
            <w:tcW w:w="1006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tcPr>
          <w:p w14:paraId="25E838C0" w14:textId="0FDD992F"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8CCE4" w:themeFill="accent1" w:themeFillTint="66"/>
              </w:rPr>
              <w:t>–</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pl</w:t>
            </w:r>
            <w:r w:rsidRPr="00A22651">
              <w:rPr>
                <w:rFonts w:ascii="Times New Roman Bold" w:hAnsi="Times New Roman Bold" w:hint="eastAsia"/>
                <w:b/>
                <w:sz w:val="28"/>
                <w:szCs w:val="28"/>
                <w:shd w:val="clear" w:color="auto" w:fill="B8CCE4" w:themeFill="accent1" w:themeFillTint="66"/>
              </w:rPr>
              <w:t>á</w:t>
            </w:r>
            <w:r w:rsidRPr="00A22651">
              <w:rPr>
                <w:rFonts w:ascii="Times New Roman Bold" w:hAnsi="Times New Roman Bold"/>
                <w:b/>
                <w:sz w:val="28"/>
                <w:szCs w:val="28"/>
                <w:shd w:val="clear" w:color="auto" w:fill="B8CCE4" w:themeFill="accent1" w:themeFillTint="66"/>
              </w:rPr>
              <w:t>ny</w:t>
            </w:r>
            <w:r>
              <w:rPr>
                <w:rFonts w:ascii="Times New Roman Bold" w:hAnsi="Times New Roman Bold"/>
                <w:b/>
                <w:sz w:val="28"/>
                <w:szCs w:val="28"/>
                <w:shd w:val="clear" w:color="auto" w:fill="B8CCE4" w:themeFill="accent1" w:themeFillTint="66"/>
              </w:rPr>
              <w:t xml:space="preserve"> a návrh témat </w:t>
            </w:r>
            <w:r w:rsidRPr="00A22651">
              <w:rPr>
                <w:rFonts w:ascii="Times New Roman Bold" w:hAnsi="Times New Roman Bold"/>
                <w:b/>
                <w:sz w:val="28"/>
                <w:szCs w:val="28"/>
                <w:shd w:val="clear" w:color="auto" w:fill="B8CCE4" w:themeFill="accent1" w:themeFillTint="66"/>
              </w:rPr>
              <w:t>(bakal</w:t>
            </w:r>
            <w:r w:rsidRPr="00A22651">
              <w:rPr>
                <w:rFonts w:ascii="Times New Roman Bold" w:hAnsi="Times New Roman Bold" w:hint="eastAsia"/>
                <w:b/>
                <w:sz w:val="28"/>
                <w:szCs w:val="28"/>
                <w:shd w:val="clear" w:color="auto" w:fill="B8CCE4" w:themeFill="accent1" w:themeFillTint="66"/>
              </w:rPr>
              <w:t>ář</w:t>
            </w:r>
            <w:r w:rsidRPr="00A22651">
              <w:rPr>
                <w:rFonts w:ascii="Times New Roman Bold" w:hAnsi="Times New Roman Bold"/>
                <w:b/>
                <w:sz w:val="28"/>
                <w:szCs w:val="28"/>
                <w:shd w:val="clear" w:color="auto" w:fill="B8CCE4" w:themeFill="accent1" w:themeFillTint="66"/>
              </w:rPr>
              <w:t>sk</w:t>
            </w:r>
            <w:r w:rsidRPr="00A22651">
              <w:rPr>
                <w:rFonts w:ascii="Times New Roman Bold" w:hAnsi="Times New Roman Bold" w:hint="eastAsia"/>
                <w:b/>
                <w:sz w:val="28"/>
                <w:szCs w:val="28"/>
                <w:shd w:val="clear" w:color="auto" w:fill="B8CCE4" w:themeFill="accent1" w:themeFillTint="66"/>
              </w:rPr>
              <w:t>ý</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program)</w:t>
            </w:r>
          </w:p>
        </w:tc>
      </w:tr>
      <w:tr w:rsidR="00415DA8" w:rsidRPr="00A22651" w14:paraId="0DB4FD55" w14:textId="77777777" w:rsidTr="00AA3147">
        <w:trPr>
          <w:cantSplit/>
          <w:trHeight w:val="27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203273F0"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680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9693E8"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A22651">
              <w:rPr>
                <w:b/>
                <w:sz w:val="22"/>
                <w:szCs w:val="22"/>
              </w:rPr>
              <w:t xml:space="preserve"> </w:t>
            </w:r>
            <w:r>
              <w:rPr>
                <w:b/>
                <w:sz w:val="24"/>
                <w:szCs w:val="24"/>
              </w:rPr>
              <w:t>Kreativní odvětví a digitální kultura</w:t>
            </w:r>
          </w:p>
        </w:tc>
      </w:tr>
      <w:tr w:rsidR="00415DA8" w:rsidRPr="00A22651" w14:paraId="5E437095" w14:textId="77777777" w:rsidTr="00AA3147">
        <w:trPr>
          <w:cantSplit/>
          <w:trHeight w:val="285"/>
        </w:trPr>
        <w:tc>
          <w:tcPr>
            <w:tcW w:w="1006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3675561"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415DA8" w:rsidRPr="00FD74B6" w14:paraId="209CB09D" w14:textId="77777777" w:rsidTr="00AA3147">
        <w:trPr>
          <w:cantSplit/>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5C42F831" w14:textId="77777777" w:rsidR="00415DA8" w:rsidRPr="00FD74B6"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FD74B6">
              <w:rPr>
                <w:rFonts w:ascii="Times New Roman Bold" w:hAnsi="Times New Roman Bold"/>
                <w:b/>
              </w:rPr>
              <w:t>Název předmětu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10385781"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rPr>
            </w:pPr>
            <w:r w:rsidRPr="00FD74B6">
              <w:rPr>
                <w:rFonts w:ascii="Times New Roman Bold" w:hAnsi="Times New Roman Bold"/>
                <w:b/>
              </w:rPr>
              <w:t>rozsah</w:t>
            </w:r>
          </w:p>
          <w:p w14:paraId="5C81B253"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6A2F869"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proofErr w:type="spellStart"/>
            <w:r w:rsidRPr="00FD74B6">
              <w:rPr>
                <w:rFonts w:ascii="Times New Roman Bold" w:hAnsi="Times New Roman Bold"/>
                <w:b/>
              </w:rPr>
              <w:t>způs</w:t>
            </w:r>
            <w:proofErr w:type="spellEnd"/>
            <w:r w:rsidRPr="00FD74B6">
              <w:rPr>
                <w:rFonts w:ascii="Times New Roman Bold" w:hAnsi="Times New Roman Bold"/>
                <w:b/>
              </w:rPr>
              <w:t>.</w:t>
            </w:r>
          </w:p>
          <w:p w14:paraId="6520C150"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rFonts w:ascii="Times New Roman Bold" w:hAnsi="Times New Roman Bold"/>
                <w:b/>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4A50CEE"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rFonts w:ascii="Times New Roman Bold" w:hAnsi="Times New Roman Bold"/>
                <w:b/>
              </w:rPr>
              <w:t xml:space="preserve">počet </w:t>
            </w:r>
            <w:proofErr w:type="spellStart"/>
            <w:r w:rsidRPr="00FD74B6">
              <w:rPr>
                <w:rFonts w:ascii="Times New Roman Bold" w:hAnsi="Times New Roman Bold"/>
                <w:b/>
              </w:rPr>
              <w:t>kred</w:t>
            </w:r>
            <w:proofErr w:type="spellEnd"/>
            <w:r w:rsidRPr="00FD74B6">
              <w:rPr>
                <w:rFonts w:ascii="Times New Roman Bold" w:hAnsi="Times New Roman Bold"/>
                <w:b/>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AEDCB65"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rFonts w:ascii="Times New Roman Bold" w:hAnsi="Times New Roman Bold"/>
                <w:b/>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4FA0BFBA"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rFonts w:ascii="Times New Roman Bold" w:hAnsi="Times New Roman Bold"/>
                <w:b/>
              </w:rPr>
              <w:t>prof. zákl.</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4E81AD5"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b/>
              </w:rPr>
              <w:t>dop. roč.</w:t>
            </w:r>
          </w:p>
          <w:p w14:paraId="375A5C88" w14:textId="77777777" w:rsidR="00415DA8" w:rsidRPr="00FD74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FD74B6">
              <w:rPr>
                <w:b/>
              </w:rPr>
              <w:t xml:space="preserve"> semestr</w:t>
            </w:r>
          </w:p>
        </w:tc>
      </w:tr>
      <w:tr w:rsidR="00415DA8" w:rsidRPr="00A22651" w14:paraId="4F912724"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303D65"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Ateliér </w:t>
            </w:r>
            <w:r>
              <w:t>Kreativní odvětví a digitální kultura</w:t>
            </w:r>
            <w:r w:rsidRPr="00A22651">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014A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265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15E12D"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t>z,</w:t>
            </w:r>
            <w:r>
              <w:t xml:space="preserve"> </w:t>
            </w:r>
            <w:r w:rsidRPr="008F626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6C5B5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F8998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25CA9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DA162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rsidRPr="00A22651" w14:paraId="1AB5053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9780C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Oborové teorie a technologie 1</w:t>
            </w:r>
          </w:p>
          <w:p w14:paraId="6533E69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Úvod do KKO</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225E0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r w:rsidRPr="00A22651">
              <w:t>+1</w:t>
            </w:r>
            <w:r>
              <w:t>3</w:t>
            </w:r>
            <w:r w:rsidRPr="00A22651">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7E7309"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8F626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0FEC1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E14E06" w14:textId="77777777" w:rsidR="00415DA8" w:rsidRPr="00A9452B"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A9452B">
              <w:rPr>
                <w:b/>
              </w:rPr>
              <w:t xml:space="preserve">doc. </w:t>
            </w:r>
            <w:r w:rsidRPr="00CE0475">
              <w:rPr>
                <w:b/>
                <w:bCs/>
                <w:color w:val="000000" w:themeColor="text1"/>
              </w:rPr>
              <w:t>Mgr.</w:t>
            </w:r>
            <w:r>
              <w:rPr>
                <w:b/>
                <w:bCs/>
                <w:color w:val="000000" w:themeColor="text1"/>
              </w:rPr>
              <w:t xml:space="preserve"> </w:t>
            </w:r>
            <w:r w:rsidRPr="00CE0475">
              <w:rPr>
                <w:b/>
                <w:bCs/>
                <w:color w:val="000000" w:themeColor="text1"/>
              </w:rPr>
              <w:t>art.</w:t>
            </w:r>
            <w:r w:rsidRPr="00A9452B">
              <w:rPr>
                <w:b/>
              </w:rPr>
              <w:t xml:space="preserve"> Mária </w:t>
            </w:r>
            <w:proofErr w:type="spellStart"/>
            <w:r w:rsidRPr="00A9452B">
              <w:rPr>
                <w:b/>
              </w:rPr>
              <w:t>Štraneková</w:t>
            </w:r>
            <w:proofErr w:type="spellEnd"/>
            <w:r w:rsidRPr="00A9452B">
              <w:rPr>
                <w:b/>
              </w:rPr>
              <w:t xml:space="preserve">, </w:t>
            </w:r>
            <w:proofErr w:type="spellStart"/>
            <w:r w:rsidRPr="00A9452B">
              <w:rPr>
                <w:b/>
              </w:rPr>
              <w:t>ArtD</w:t>
            </w:r>
            <w:proofErr w:type="spellEnd"/>
            <w:r w:rsidRPr="00A9452B">
              <w:rPr>
                <w:b/>
              </w:rPr>
              <w:t xml:space="preserve">. </w:t>
            </w:r>
          </w:p>
          <w:p w14:paraId="0D7B3F4F" w14:textId="69A04A33"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MgA. Lucie Trejtnarová</w:t>
            </w:r>
            <w:r w:rsidR="00581DEC">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386861" w14:textId="5F999F4B" w:rsidR="00415DA8" w:rsidRPr="00A22651" w:rsidRDefault="0052498C"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4" w:author="Hana Ponížilová" w:date="2023-03-21T07:35:00Z">
              <w:r>
                <w:t>PZ</w:t>
              </w:r>
            </w:ins>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09314C"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rsidRPr="00A22651" w14:paraId="4CCFCD8D"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957881"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w:t>
            </w:r>
            <w:r w:rsidRPr="00A22651">
              <w:t xml:space="preserve"> práce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3CB3D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CB59A7"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w:t>
            </w:r>
            <w:r w:rsidRPr="008F6266">
              <w:t>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3B37C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D6CA06"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EB778F">
              <w:rPr>
                <w:b/>
              </w:rPr>
              <w:t xml:space="preserve">Mgr. Eva </w:t>
            </w:r>
            <w:proofErr w:type="spellStart"/>
            <w:r w:rsidRPr="00EB778F">
              <w:rPr>
                <w:b/>
              </w:rPr>
              <w:t>Gartnerová</w:t>
            </w:r>
            <w:proofErr w:type="spellEnd"/>
            <w:r w:rsidRPr="00EB778F">
              <w:rPr>
                <w:b/>
              </w:rPr>
              <w:t>, Ph.D</w:t>
            </w:r>
            <w:r>
              <w:t xml:space="preserve">. </w:t>
            </w:r>
          </w:p>
          <w:p w14:paraId="4A10F2A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3A3D3A" w14:textId="109D3429"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4B88E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14:paraId="33ACAEE1"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0D6693"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Vizuální studia</w:t>
            </w:r>
            <w:r>
              <w:t xml:space="preserve"> pro digitální věk</w:t>
            </w:r>
            <w:r w:rsidRPr="00A22651">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24F2C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82091F"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A49B6A" w14:textId="77777777" w:rsidR="00415DA8" w:rsidRPr="00A22651" w:rsidDel="00CF177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EB1157" w14:textId="77777777" w:rsidR="00415DA8" w:rsidRPr="00EB778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A22651">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051CA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294203"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p w14:paraId="49D60C8F"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15DA8" w14:paraId="5363080F"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BDC94E" w14:textId="75153D58" w:rsidR="00415DA8" w:rsidRDefault="006A1AE6"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rPr>
                <w:color w:val="000000"/>
              </w:rPr>
              <w:t>C</w:t>
            </w:r>
            <w:r w:rsidRPr="007A4190">
              <w:rPr>
                <w:color w:val="000000"/>
              </w:rPr>
              <w:t>ultural</w:t>
            </w:r>
            <w:proofErr w:type="spellEnd"/>
            <w:r w:rsidRPr="007A4190">
              <w:rPr>
                <w:color w:val="000000"/>
              </w:rPr>
              <w:t xml:space="preserve"> management</w:t>
            </w:r>
            <w:r w:rsidRPr="00EB59BA">
              <w:rPr>
                <w:color w:val="000000"/>
              </w:rPr>
              <w:t xml:space="preserve"> </w:t>
            </w:r>
            <w:r w:rsidR="00415DA8">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E0677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2</w:t>
            </w:r>
            <w:r>
              <w:t>6</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EE0790"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A50D2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F69C4F"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D7684D"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C93780"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rsidRPr="00A22651" w14:paraId="715572A0"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390A2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Design </w:t>
            </w:r>
            <w:proofErr w:type="spellStart"/>
            <w:r>
              <w:t>thinking</w:t>
            </w:r>
            <w:proofErr w:type="spellEnd"/>
            <w:r>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46764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350112"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7709F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C667CD" w14:textId="6AB256BD"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4958D6">
              <w:t xml:space="preserve">Mgr. </w:t>
            </w:r>
            <w:proofErr w:type="spellStart"/>
            <w:r w:rsidRPr="004958D6">
              <w:t>Aněžka</w:t>
            </w:r>
            <w:proofErr w:type="spellEnd"/>
            <w:r w:rsidRPr="004958D6">
              <w:t xml:space="preserve"> </w:t>
            </w:r>
            <w:r w:rsidR="00572A3E">
              <w:t>Řepík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89153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FFAEA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p w14:paraId="21DB338D"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415DA8" w:rsidRPr="00A22651" w14:paraId="5B6FA02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1B4C1F"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Kreativní SW 1</w:t>
            </w:r>
          </w:p>
          <w:p w14:paraId="104445F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3CBC3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0D7F9F"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E5B0F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C36C3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MgA. Jan Veselský</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1A90EE" w14:textId="53DB9A25"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36E15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rsidRPr="00A22651" w14:paraId="52CD44ED"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5F879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Digitalizace kulturního dědictví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E208D2" w14:textId="77777777" w:rsidR="00415DA8" w:rsidRPr="00B13FDB"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B13FDB">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792D04" w14:textId="77777777" w:rsidR="00415DA8" w:rsidRPr="00B13FDB"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B13FDB">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C0CC4C" w14:textId="77777777" w:rsidR="00415DA8" w:rsidRPr="00B13FDB"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B13FDB">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6A2AE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MgA. Matej Vázal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FD52C3" w14:textId="3B10891F"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CD11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14:paraId="686C2B3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DA2A71" w14:textId="08102286"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Komunikace </w:t>
            </w:r>
            <w:r w:rsidR="003F5470">
              <w:t xml:space="preserve">v </w:t>
            </w:r>
            <w:r>
              <w:t>KKO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9AEB9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4C1490"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D879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079D4D"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doc. </w:t>
            </w:r>
            <w:r w:rsidRPr="00662852">
              <w:rPr>
                <w:color w:val="000000" w:themeColor="text1"/>
              </w:rPr>
              <w:t>Mg</w:t>
            </w:r>
            <w:r>
              <w:rPr>
                <w:color w:val="000000" w:themeColor="text1"/>
              </w:rPr>
              <w:t>r. art</w:t>
            </w:r>
            <w:r w:rsidRPr="00662852">
              <w:rPr>
                <w:color w:val="000000" w:themeColor="text1"/>
              </w:rPr>
              <w:t>.</w:t>
            </w:r>
            <w:r>
              <w:t xml:space="preserve"> Mária </w:t>
            </w:r>
            <w:proofErr w:type="spellStart"/>
            <w:r>
              <w:t>Štraneková</w:t>
            </w:r>
            <w:proofErr w:type="spellEnd"/>
            <w:r>
              <w:t xml:space="preserve">, </w:t>
            </w:r>
            <w:proofErr w:type="spellStart"/>
            <w:r>
              <w:t>ArtD</w:t>
            </w:r>
            <w:proofErr w:type="spellEnd"/>
            <w:r>
              <w:t xml:space="preserve">. </w:t>
            </w:r>
          </w:p>
          <w:p w14:paraId="032A469A"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E33B3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6297F4"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14:paraId="34AD144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C3E2A6"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Kurátorství nových médií</w:t>
            </w:r>
            <w:r w:rsidRPr="00A22651">
              <w:rPr>
                <w:lang w:eastAsia="en-US"/>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DAB28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rPr>
                <w:lang w:eastAsia="en-US"/>
              </w:rPr>
              <w:t>2</w:t>
            </w:r>
            <w:r>
              <w:rPr>
                <w:lang w:eastAsia="en-US"/>
              </w:rPr>
              <w:t>6</w:t>
            </w:r>
            <w:r w:rsidRPr="00A22651">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FEBB2E"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rPr>
                <w:lang w:eastAsia="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5FB60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D69D47" w14:textId="088D4EAF" w:rsidR="00415DA8" w:rsidRPr="002F5E60"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Mg</w:t>
            </w:r>
            <w:r w:rsidR="00755B41">
              <w:t>r</w:t>
            </w:r>
            <w:r>
              <w:t>. Anežka Kořínková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5CA74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8B0E37"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14:paraId="1C8283C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EF6F0F"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A22651">
              <w:t>Plenér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84840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CA5B8F"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8F6266">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27546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A22651">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DD5931"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B396F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B3B70F"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15DA8" w14:paraId="1D2CFB72"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074901"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Ateliér </w:t>
            </w:r>
            <w:r>
              <w:t>Kreativní odvětví a digitální kultura</w:t>
            </w:r>
            <w:r w:rsidRPr="00A22651">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89D0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265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FD0470"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t>z,</w:t>
            </w:r>
            <w:r>
              <w:t xml:space="preserve"> </w:t>
            </w:r>
            <w:r w:rsidRPr="008F626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A00FE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90161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AC817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F09264"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1280D214"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B6F44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Oborové teorie a technologie 2</w:t>
            </w:r>
          </w:p>
          <w:p w14:paraId="42C6BDB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Úvod do KKO</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68A82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r w:rsidRPr="00A22651">
              <w:t>+1</w:t>
            </w:r>
            <w:r>
              <w:t>3</w:t>
            </w:r>
            <w:r w:rsidRPr="00A22651">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072953"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8F626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C90A2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965792" w14:textId="77777777" w:rsidR="00415DA8" w:rsidRPr="007853BD"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7853BD">
              <w:rPr>
                <w:b/>
              </w:rPr>
              <w:t xml:space="preserve">doc. </w:t>
            </w:r>
            <w:r w:rsidRPr="006328CB">
              <w:rPr>
                <w:b/>
              </w:rPr>
              <w:t>Mgr.</w:t>
            </w:r>
            <w:r>
              <w:rPr>
                <w:b/>
              </w:rPr>
              <w:t xml:space="preserve"> </w:t>
            </w:r>
            <w:r w:rsidRPr="006328CB">
              <w:rPr>
                <w:b/>
              </w:rPr>
              <w:t>art.</w:t>
            </w:r>
            <w:r w:rsidRPr="007853BD">
              <w:rPr>
                <w:b/>
              </w:rPr>
              <w:t xml:space="preserve"> Mária </w:t>
            </w:r>
            <w:proofErr w:type="spellStart"/>
            <w:r w:rsidRPr="007853BD">
              <w:rPr>
                <w:b/>
              </w:rPr>
              <w:t>Štraneková</w:t>
            </w:r>
            <w:proofErr w:type="spellEnd"/>
            <w:r w:rsidRPr="007853BD">
              <w:rPr>
                <w:b/>
              </w:rPr>
              <w:t xml:space="preserve">, </w:t>
            </w:r>
            <w:proofErr w:type="spellStart"/>
            <w:r w:rsidRPr="007853BD">
              <w:rPr>
                <w:b/>
              </w:rPr>
              <w:t>ArtD</w:t>
            </w:r>
            <w:proofErr w:type="spellEnd"/>
            <w:r w:rsidRPr="007853BD">
              <w:rPr>
                <w:b/>
              </w:rPr>
              <w:t xml:space="preserve">. </w:t>
            </w:r>
          </w:p>
          <w:p w14:paraId="45AA7619" w14:textId="3F13D606"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MgA. Lucie Trejtnarová</w:t>
            </w:r>
            <w:r w:rsidR="00B96CDB">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8172E0" w14:textId="2380DA16" w:rsidR="00415DA8" w:rsidRPr="00A22651" w:rsidRDefault="0052498C"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5" w:author="Hana Ponížilová" w:date="2023-03-21T07:36:00Z">
              <w:r>
                <w:t>PZ</w:t>
              </w:r>
            </w:ins>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20D463"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39778696"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080355"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w:t>
            </w:r>
            <w:r w:rsidRPr="00A22651">
              <w:t xml:space="preserve"> práce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74CB5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A8AA95"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w:t>
            </w:r>
            <w:r w:rsidRPr="008F6266">
              <w:t>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A4ECE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20F412"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7853BD">
              <w:rPr>
                <w:b/>
              </w:rPr>
              <w:t xml:space="preserve">Mgr. Eva </w:t>
            </w:r>
            <w:proofErr w:type="spellStart"/>
            <w:r w:rsidRPr="007853BD">
              <w:rPr>
                <w:b/>
              </w:rPr>
              <w:t>Gartnerová</w:t>
            </w:r>
            <w:proofErr w:type="spellEnd"/>
            <w:r w:rsidRPr="007853BD">
              <w:rPr>
                <w:b/>
              </w:rPr>
              <w:t>, Ph.D</w:t>
            </w:r>
            <w:r>
              <w:t xml:space="preserve">. </w:t>
            </w:r>
          </w:p>
          <w:p w14:paraId="2A40191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0ED321" w14:textId="79E6C0F0"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C68209"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4F62E338"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72F0F3"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Vizuální studia </w:t>
            </w:r>
            <w:r>
              <w:t>pro digitální věk</w:t>
            </w:r>
            <w:r w:rsidRPr="00A22651">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92668F"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752BFA"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25003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863B7C"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A22651">
              <w:t>Mgr. Helena Maňasová Hradská,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A4E76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4E2EB7"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1368579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B3B2CA" w14:textId="08DE414E" w:rsidR="00415DA8" w:rsidRDefault="006A1AE6" w:rsidP="00AA3147">
            <w:proofErr w:type="spellStart"/>
            <w:r>
              <w:rPr>
                <w:color w:val="000000"/>
              </w:rPr>
              <w:t>C</w:t>
            </w:r>
            <w:r w:rsidRPr="007A4190">
              <w:rPr>
                <w:color w:val="000000"/>
              </w:rPr>
              <w:t>ultural</w:t>
            </w:r>
            <w:proofErr w:type="spellEnd"/>
            <w:r w:rsidRPr="007A4190">
              <w:rPr>
                <w:color w:val="000000"/>
              </w:rPr>
              <w:t xml:space="preserve"> management</w:t>
            </w:r>
            <w:r w:rsidRPr="00EB59BA">
              <w:rPr>
                <w:color w:val="000000"/>
              </w:rPr>
              <w:t xml:space="preserve"> </w:t>
            </w:r>
            <w:r w:rsidR="00415DA8">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DEA1E2" w14:textId="77777777" w:rsidR="00415DA8" w:rsidRDefault="00415DA8" w:rsidP="00AA3147">
            <w:pPr>
              <w:jc w:val="center"/>
            </w:pPr>
            <w:proofErr w:type="gramStart"/>
            <w:r w:rsidRPr="00A22651">
              <w:t>2</w:t>
            </w:r>
            <w:r>
              <w:t>6</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F54547" w14:textId="77777777" w:rsidR="00415DA8" w:rsidRDefault="00415DA8" w:rsidP="00AA3147">
            <w:pPr>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6F7707" w14:textId="77777777" w:rsidR="00415DA8" w:rsidRDefault="00415DA8" w:rsidP="00AA3147">
            <w:pPr>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363743" w14:textId="77777777" w:rsidR="00415DA8" w:rsidRDefault="00415DA8" w:rsidP="00AA3147">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F2D896" w14:textId="77777777" w:rsidR="00415DA8" w:rsidRDefault="00415DA8" w:rsidP="00AA3147">
            <w:pPr>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6BC4C3" w14:textId="77777777" w:rsidR="00415DA8" w:rsidRDefault="00415DA8" w:rsidP="00AA3147">
            <w:pPr>
              <w:jc w:val="center"/>
            </w:pPr>
            <w:r>
              <w:t>1 LS</w:t>
            </w:r>
          </w:p>
        </w:tc>
      </w:tr>
      <w:tr w:rsidR="00415DA8" w14:paraId="29A33F9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F5F5BB" w14:textId="77777777" w:rsidR="00415DA8" w:rsidRDefault="00415DA8" w:rsidP="00AA3147">
            <w:r>
              <w:t xml:space="preserve">Design </w:t>
            </w:r>
            <w:proofErr w:type="spellStart"/>
            <w:r>
              <w:t>thinking</w:t>
            </w:r>
            <w:proofErr w:type="spellEnd"/>
            <w:r>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E0DCA8" w14:textId="77777777" w:rsidR="00415DA8" w:rsidRDefault="00415DA8" w:rsidP="00AA3147">
            <w:pPr>
              <w:jc w:val="cente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7DC4B6" w14:textId="77777777" w:rsidR="00415DA8" w:rsidRDefault="00415DA8" w:rsidP="00AA3147">
            <w:pPr>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F07659" w14:textId="77777777" w:rsidR="00415DA8" w:rsidRDefault="00415DA8" w:rsidP="00AA3147">
            <w:pPr>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91478" w14:textId="06DFE206"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Mgr. </w:t>
            </w:r>
            <w:proofErr w:type="spellStart"/>
            <w:r>
              <w:t>Aněžka</w:t>
            </w:r>
            <w:proofErr w:type="spellEnd"/>
            <w:r>
              <w:t xml:space="preserve"> </w:t>
            </w:r>
            <w:r w:rsidR="00572A3E">
              <w:t>Řepík</w:t>
            </w:r>
          </w:p>
          <w:p w14:paraId="1B92F4CC" w14:textId="77777777" w:rsidR="00415DA8" w:rsidRDefault="00415DA8" w:rsidP="00AA3147"/>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C5E83C" w14:textId="77777777" w:rsidR="00415DA8" w:rsidRDefault="00415DA8" w:rsidP="00AA314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6B337F" w14:textId="77777777" w:rsidR="00415DA8" w:rsidRDefault="00415DA8" w:rsidP="00AA3147">
            <w:pPr>
              <w:jc w:val="center"/>
            </w:pPr>
            <w:r>
              <w:t>1 LS</w:t>
            </w:r>
          </w:p>
        </w:tc>
      </w:tr>
      <w:tr w:rsidR="00415DA8" w14:paraId="1A9EE07A"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CC57E1"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Kreativní SW 2</w:t>
            </w:r>
          </w:p>
          <w:p w14:paraId="18543785" w14:textId="77777777" w:rsidR="00415DA8" w:rsidRDefault="00415DA8" w:rsidP="00AA3147"/>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E2A8A1" w14:textId="77777777" w:rsidR="00415DA8" w:rsidRDefault="00415DA8" w:rsidP="00AA3147">
            <w:pPr>
              <w:jc w:val="center"/>
            </w:pPr>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6C14FD" w14:textId="77777777" w:rsidR="00415DA8" w:rsidRDefault="00415DA8" w:rsidP="00AA3147">
            <w:pPr>
              <w:jc w:val="center"/>
            </w:pPr>
            <w: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6DE1FD" w14:textId="77777777" w:rsidR="00415DA8" w:rsidRDefault="00415DA8" w:rsidP="00AA3147">
            <w:pPr>
              <w:jc w:val="center"/>
            </w:pPr>
            <w: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83639A" w14:textId="77777777" w:rsidR="00415DA8" w:rsidRDefault="00415DA8" w:rsidP="00AA3147">
            <w:r>
              <w:t>MgA. Jan Veselský</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90E9BA" w14:textId="2AB55615" w:rsidR="00415DA8" w:rsidRDefault="00415DA8" w:rsidP="00AA3147">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637C29" w14:textId="77777777" w:rsidR="00415DA8" w:rsidRDefault="00415DA8" w:rsidP="00AA3147">
            <w:pPr>
              <w:jc w:val="center"/>
            </w:pPr>
            <w:r>
              <w:t>1 LS</w:t>
            </w:r>
          </w:p>
        </w:tc>
      </w:tr>
      <w:tr w:rsidR="00415DA8" w14:paraId="6C610269"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1668E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Digitalizace kulturního dědictví 2</w:t>
            </w:r>
          </w:p>
          <w:p w14:paraId="62C37C2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7E9EEA"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31762F">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A33A12"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31762F">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F78DD2"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1762F">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0888F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MgA. Matej Vázal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7C5662" w14:textId="56E799C9"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0ACCD6"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7BD71AD8"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A659B9" w14:textId="6EC0D21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Komunikace </w:t>
            </w:r>
            <w:ins w:id="6" w:author="Hana Ponížilová" w:date="2023-03-20T14:53:00Z">
              <w:r w:rsidR="003F5470">
                <w:t xml:space="preserve">v </w:t>
              </w:r>
            </w:ins>
            <w:r>
              <w:t>KKO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CCF77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3F0B65"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A4CFC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3AD9A"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doc. </w:t>
            </w:r>
            <w:r w:rsidRPr="00662852">
              <w:rPr>
                <w:color w:val="000000" w:themeColor="text1"/>
              </w:rPr>
              <w:t>Mg</w:t>
            </w:r>
            <w:r>
              <w:rPr>
                <w:color w:val="000000" w:themeColor="text1"/>
              </w:rPr>
              <w:t>r. art</w:t>
            </w:r>
            <w:r w:rsidRPr="00662852">
              <w:rPr>
                <w:color w:val="000000" w:themeColor="text1"/>
              </w:rPr>
              <w:t>.</w:t>
            </w:r>
            <w:r>
              <w:t xml:space="preserve"> Mária </w:t>
            </w:r>
            <w:proofErr w:type="spellStart"/>
            <w:r>
              <w:t>Štraneková</w:t>
            </w:r>
            <w:proofErr w:type="spellEnd"/>
            <w:r>
              <w:t xml:space="preserve">, </w:t>
            </w:r>
            <w:proofErr w:type="spellStart"/>
            <w:r>
              <w:t>ArtD</w:t>
            </w:r>
            <w:proofErr w:type="spellEnd"/>
            <w:r>
              <w:t xml:space="preserve">. </w:t>
            </w:r>
          </w:p>
          <w:p w14:paraId="1DE7E2A9"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EF2EA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DDC4E3"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61D10678"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2DBD45"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Animace kulturního dědictví</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3C2A9A7"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F33E3C"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A78A71"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76FA9F" w14:textId="5A8789AC"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A22651">
              <w:t>Mg</w:t>
            </w:r>
            <w:r>
              <w:t xml:space="preserve">r. Irena </w:t>
            </w:r>
            <w:proofErr w:type="spellStart"/>
            <w:r w:rsidR="00F41427">
              <w:t>Děkanovská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79A36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7F0ADF"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415DA8" w14:paraId="06239216"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2144B"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Ateliér </w:t>
            </w:r>
            <w:r>
              <w:t>Kreativní odvětví a digitální kultura</w:t>
            </w:r>
            <w:r w:rsidRPr="00A22651">
              <w:t xml:space="preserv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014DE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265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16436C"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t>z,</w:t>
            </w:r>
            <w:r>
              <w:t xml:space="preserve"> </w:t>
            </w:r>
            <w:r w:rsidRPr="008F626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25826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080F57"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 xml:space="preserve">Mgr. Eva </w:t>
            </w:r>
            <w:proofErr w:type="spellStart"/>
            <w:r w:rsidRPr="00662852">
              <w:rPr>
                <w:color w:val="000000" w:themeColor="text1"/>
              </w:rPr>
              <w:t>Gartnerová</w:t>
            </w:r>
            <w:proofErr w:type="spellEnd"/>
            <w:r w:rsidRPr="00662852">
              <w:rPr>
                <w:color w:val="000000" w:themeColor="text1"/>
              </w:rP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04174B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2770E9"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4EBCAE31"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A80606"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Oborové teorie a technologie 3 </w:t>
            </w:r>
            <w:proofErr w:type="spellStart"/>
            <w:r>
              <w:t>Imerzivní</w:t>
            </w:r>
            <w:proofErr w:type="spellEnd"/>
            <w:r>
              <w:t xml:space="preserve"> technologie</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FBD83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r w:rsidRPr="00A22651">
              <w:t>+1</w:t>
            </w:r>
            <w:r>
              <w:t>3</w:t>
            </w:r>
            <w:r w:rsidRPr="00A22651">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A28D1F"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8F626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0CC19F"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6C9EB1" w14:textId="77777777" w:rsidR="00415DA8" w:rsidRPr="003F495E"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3F495E">
              <w:rPr>
                <w:b/>
              </w:rPr>
              <w:t xml:space="preserve">doc. </w:t>
            </w:r>
            <w:r w:rsidRPr="006328CB">
              <w:rPr>
                <w:b/>
              </w:rPr>
              <w:t>Mgr.</w:t>
            </w:r>
            <w:r>
              <w:rPr>
                <w:b/>
              </w:rPr>
              <w:t xml:space="preserve"> </w:t>
            </w:r>
            <w:r w:rsidRPr="006328CB">
              <w:rPr>
                <w:b/>
              </w:rPr>
              <w:t>art.</w:t>
            </w:r>
            <w:r w:rsidRPr="003F495E">
              <w:rPr>
                <w:b/>
              </w:rPr>
              <w:t xml:space="preserve"> Mária </w:t>
            </w:r>
            <w:proofErr w:type="spellStart"/>
            <w:r w:rsidRPr="003F495E">
              <w:rPr>
                <w:b/>
              </w:rPr>
              <w:t>Štraneková</w:t>
            </w:r>
            <w:proofErr w:type="spellEnd"/>
            <w:r w:rsidRPr="003F495E">
              <w:rPr>
                <w:b/>
              </w:rPr>
              <w:t xml:space="preserve">, </w:t>
            </w:r>
            <w:proofErr w:type="spellStart"/>
            <w:r w:rsidRPr="003F495E">
              <w:rPr>
                <w:b/>
              </w:rPr>
              <w:t>ArtD</w:t>
            </w:r>
            <w:proofErr w:type="spellEnd"/>
            <w:r w:rsidRPr="003F495E">
              <w:rPr>
                <w:b/>
              </w:rPr>
              <w:t xml:space="preserve">. </w:t>
            </w:r>
          </w:p>
          <w:p w14:paraId="1E10D368"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t>MgA. Matej Vázal</w:t>
            </w:r>
            <w:r w:rsidRPr="00662852" w:rsidDel="009F51A9">
              <w:rPr>
                <w:color w:val="000000" w:themeColor="text1"/>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8AEDDD" w14:textId="213B4FAB" w:rsidR="00415DA8" w:rsidRPr="00A22651" w:rsidRDefault="0052498C"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7" w:author="Hana Ponížilová" w:date="2023-03-21T07:36:00Z">
              <w:r>
                <w:t>PZ</w:t>
              </w:r>
            </w:ins>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D3E9CA"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5733001B"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737667"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w:t>
            </w:r>
            <w:r w:rsidRPr="00A22651">
              <w:t xml:space="preserve"> práce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9216C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807D19"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w:t>
            </w:r>
            <w:r w:rsidRPr="008F6266">
              <w:t>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4C19C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84A35C" w14:textId="77777777" w:rsidR="00415DA8" w:rsidRPr="00613049"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color w:val="000000" w:themeColor="text1"/>
              </w:rPr>
            </w:pPr>
            <w:r w:rsidRPr="00613049">
              <w:rPr>
                <w:b/>
                <w:color w:val="000000" w:themeColor="text1"/>
              </w:rPr>
              <w:t xml:space="preserve">Mgr. Eva </w:t>
            </w:r>
            <w:proofErr w:type="spellStart"/>
            <w:r w:rsidRPr="00613049">
              <w:rPr>
                <w:b/>
                <w:color w:val="000000" w:themeColor="text1"/>
              </w:rPr>
              <w:t>Gartnerová</w:t>
            </w:r>
            <w:proofErr w:type="spellEnd"/>
            <w:r w:rsidRPr="00613049">
              <w:rPr>
                <w:b/>
                <w:color w:val="000000" w:themeColor="text1"/>
              </w:rPr>
              <w:t xml:space="preserve">, Ph.D. </w:t>
            </w:r>
          </w:p>
          <w:p w14:paraId="3F7BB446"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BFAF95" w14:textId="2484B24C"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BFABE9"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29B75C2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97EC51" w14:textId="1A0E2FEF" w:rsidR="00415DA8" w:rsidRPr="0031762F" w:rsidRDefault="00B15CF3"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kultura</w:t>
            </w:r>
            <w:r w:rsidRPr="007B3E96">
              <w:t xml:space="preserve"> </w:t>
            </w:r>
            <w:r>
              <w:t>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51B778"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31762F">
              <w:t>13p</w:t>
            </w:r>
            <w:proofErr w:type="gramEnd"/>
            <w:r w:rsidRPr="0031762F">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F83A7C"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1762F">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E849E3"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1762F">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677511" w14:textId="77777777" w:rsidR="00415DA8" w:rsidRPr="003176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31762F">
              <w:rPr>
                <w:color w:val="000000" w:themeColor="text1"/>
              </w:rPr>
              <w:t xml:space="preserve">Mgr. Markéta Dvořáčková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02BA5C"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B42334"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20EE024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825D4"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Green design and </w:t>
            </w:r>
            <w:proofErr w:type="spellStart"/>
            <w:r>
              <w:t>suistanable</w:t>
            </w:r>
            <w:proofErr w:type="spellEnd"/>
            <w:r>
              <w:t xml:space="preserve"> </w:t>
            </w:r>
          </w:p>
          <w:p w14:paraId="22B01D0B" w14:textId="77777777" w:rsidR="00415DA8" w:rsidRPr="00991E2F"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highlight w:val="yellow"/>
              </w:rPr>
            </w:pPr>
            <w:proofErr w:type="spellStart"/>
            <w:r>
              <w:t>materials</w:t>
            </w:r>
            <w:proofErr w:type="spellEnd"/>
            <w:r>
              <w:t xml:space="preserve">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56FF8B" w14:textId="77777777" w:rsidR="00415DA8" w:rsidRPr="00991E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highlight w:val="yellow"/>
              </w:rP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965B72" w14:textId="77777777" w:rsidR="00415DA8" w:rsidRPr="00991E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3F3075" w14:textId="77777777" w:rsidR="00415DA8" w:rsidRPr="00991E2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2BEB6"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highlight w:val="yellow"/>
              </w:rPr>
            </w:pPr>
            <w:r w:rsidRPr="00662852">
              <w:rPr>
                <w:color w:val="000000" w:themeColor="text1"/>
              </w:rPr>
              <w:t>doc. Mg</w:t>
            </w:r>
            <w:r>
              <w:rPr>
                <w:color w:val="000000" w:themeColor="text1"/>
              </w:rPr>
              <w:t>r. art</w:t>
            </w:r>
            <w:r w:rsidRPr="00662852">
              <w:rPr>
                <w:color w:val="000000" w:themeColor="text1"/>
              </w:rPr>
              <w:t xml:space="preserve">. Mária </w:t>
            </w:r>
            <w:proofErr w:type="spellStart"/>
            <w:r w:rsidRPr="00662852">
              <w:rPr>
                <w:color w:val="000000" w:themeColor="text1"/>
              </w:rPr>
              <w:t>Štraneková</w:t>
            </w:r>
            <w:proofErr w:type="spellEnd"/>
            <w:r w:rsidRPr="00662852">
              <w:rPr>
                <w:color w:val="000000" w:themeColor="text1"/>
              </w:rPr>
              <w:t xml:space="preserve">, </w:t>
            </w:r>
            <w:proofErr w:type="spellStart"/>
            <w:r w:rsidRPr="00662852">
              <w:rPr>
                <w:color w:val="000000" w:themeColor="text1"/>
              </w:rPr>
              <w:t>ArtD</w:t>
            </w:r>
            <w:proofErr w:type="spellEnd"/>
            <w:r w:rsidRPr="00662852">
              <w:rPr>
                <w:color w:val="000000" w:themeColor="text1"/>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CB2D85"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9E4C9D"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0BE9505C"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9E5BC"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Akademické psaní 1 </w:t>
            </w:r>
            <w:r w:rsidRPr="00A22651">
              <w:rPr>
                <w:i/>
              </w:rP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4F40E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rPr>
                <w:lang w:eastAsia="en-US"/>
              </w:rPr>
              <w:t>2</w:t>
            </w:r>
            <w:r>
              <w:rPr>
                <w:lang w:eastAsia="en-US"/>
              </w:rPr>
              <w:t>6</w:t>
            </w:r>
            <w:r w:rsidRPr="00A22651">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78BA9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9A7424"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6661A5" w14:textId="77777777" w:rsidR="00415DA8" w:rsidRPr="00613049"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color w:val="000000" w:themeColor="text1"/>
              </w:rPr>
            </w:pPr>
            <w:r w:rsidRPr="00613049">
              <w:rPr>
                <w:b/>
                <w:color w:val="000000" w:themeColor="text1"/>
                <w:lang w:eastAsia="en-US"/>
              </w:rPr>
              <w:t xml:space="preserve">Mgr. </w:t>
            </w:r>
            <w:r w:rsidRPr="00613049">
              <w:rPr>
                <w:b/>
                <w:color w:val="000000" w:themeColor="text1"/>
              </w:rPr>
              <w:t xml:space="preserve">Helena Maňasová Hradská, Ph.D. </w:t>
            </w:r>
          </w:p>
          <w:p w14:paraId="3EBCC53E"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Pr>
                <w:color w:val="000000" w:themeColor="text1"/>
              </w:rP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E7AE3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146EBE"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5D5AD332"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BC8B07"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lastRenderedPageBreak/>
              <w:t>Komunikační agentura 3</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2E487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rPr>
                <w:lang w:eastAsia="en-US"/>
              </w:rPr>
              <w:t>2</w:t>
            </w:r>
            <w:r>
              <w:rPr>
                <w:lang w:eastAsia="en-US"/>
              </w:rPr>
              <w:t>6</w:t>
            </w:r>
            <w:r w:rsidRPr="00A22651">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9EA43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0DD70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FED840"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Mgr. Martin Kazík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BAC54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2EE6D8"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600C7CD8"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650035" w14:textId="2819CADB"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Digitální design bez bariér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C598F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2</w:t>
            </w:r>
            <w:r>
              <w:t>6</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8A1FE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F7104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374296"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 xml:space="preserve">Mgr. Tereza </w:t>
            </w:r>
            <w:proofErr w:type="spellStart"/>
            <w:r w:rsidRPr="00662852">
              <w:rPr>
                <w:color w:val="000000" w:themeColor="text1"/>
              </w:rPr>
              <w:t>Kosnarová</w:t>
            </w:r>
            <w:proofErr w:type="spellEnd"/>
            <w:r w:rsidRPr="00662852">
              <w:rPr>
                <w:color w:val="000000" w:themeColor="text1"/>
              </w:rPr>
              <w:t xml:space="preserve"> </w:t>
            </w:r>
            <w:proofErr w:type="spellStart"/>
            <w:r w:rsidRPr="00662852">
              <w:rPr>
                <w:color w:val="000000" w:themeColor="text1"/>
              </w:rPr>
              <w:t>Venerová</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025E7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EDE8E5"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443F73F9"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1E5AA3" w14:textId="77777777" w:rsidR="00415DA8" w:rsidRPr="00AF591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F5911">
              <w:t>Mezioborové kreativní dílny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87F5D5" w14:textId="77777777" w:rsidR="00415DA8" w:rsidRPr="00AF591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F5911">
              <w:t>2</w:t>
            </w:r>
            <w:r>
              <w:t>6</w:t>
            </w:r>
            <w:r w:rsidRPr="00AF591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EEC551" w14:textId="77777777" w:rsidR="00415DA8" w:rsidRPr="00AF591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F591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14A592" w14:textId="77777777" w:rsidR="00415DA8" w:rsidRPr="00AF591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F591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209028"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MgA. Lucie Trejtnarová</w:t>
            </w:r>
            <w:r>
              <w:rPr>
                <w:color w:val="000000" w:themeColor="text1"/>
              </w:rP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47184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7A91FD"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59B3B05F"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50E1DC"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Plenér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F59CED"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91E81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80C85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9193BC" w14:textId="1E513EB2" w:rsidR="00415DA8" w:rsidRPr="00662852" w:rsidRDefault="00415DA8" w:rsidP="00871E36">
            <w:pPr>
              <w:tabs>
                <w:tab w:val="left" w:pos="708"/>
                <w:tab w:val="left" w:pos="1416"/>
                <w:tab w:val="left" w:pos="2124"/>
                <w:tab w:val="right" w:pos="3392"/>
              </w:tabs>
              <w:rPr>
                <w:color w:val="000000" w:themeColor="text1"/>
              </w:rPr>
            </w:pPr>
            <w:r w:rsidRPr="00662852">
              <w:rPr>
                <w:color w:val="000000" w:themeColor="text1"/>
              </w:rPr>
              <w:t xml:space="preserve">Mgr. Eva </w:t>
            </w:r>
            <w:proofErr w:type="spellStart"/>
            <w:r w:rsidRPr="00662852">
              <w:rPr>
                <w:color w:val="000000" w:themeColor="text1"/>
              </w:rPr>
              <w:t>Gartnerová</w:t>
            </w:r>
            <w:proofErr w:type="spellEnd"/>
            <w:r w:rsidRPr="00662852">
              <w:rPr>
                <w:color w:val="000000" w:themeColor="text1"/>
              </w:rPr>
              <w:t>, Ph.D.</w:t>
            </w:r>
            <w:r w:rsidR="00871E36">
              <w:rPr>
                <w:color w:val="000000" w:themeColor="text1"/>
              </w:rPr>
              <w:tab/>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D51B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9498B8"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415DA8" w14:paraId="38DE7F3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820B12"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Ateliér </w:t>
            </w:r>
            <w:r>
              <w:t>Kreativní odvětví a digitální kultura</w:t>
            </w:r>
            <w:r w:rsidRPr="00A22651">
              <w:t xml:space="preserv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EF943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265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160AA6"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t>z,</w:t>
            </w:r>
            <w:r>
              <w:t xml:space="preserve"> </w:t>
            </w:r>
            <w:r w:rsidRPr="008F626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A3682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EB46C"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rsidRPr="00662852">
              <w:rPr>
                <w:color w:val="000000" w:themeColor="text1"/>
              </w:rPr>
              <w:t xml:space="preserve">Mgr. Eva </w:t>
            </w:r>
            <w:proofErr w:type="spellStart"/>
            <w:r w:rsidRPr="00662852">
              <w:rPr>
                <w:color w:val="000000" w:themeColor="text1"/>
              </w:rPr>
              <w:t>Gartnerová</w:t>
            </w:r>
            <w:proofErr w:type="spellEnd"/>
            <w:r w:rsidRPr="00662852">
              <w:rPr>
                <w:color w:val="000000" w:themeColor="text1"/>
              </w:rP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BC656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8C27C5"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28C8D119"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C43CB9"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Oborové teorie a technologie 4 </w:t>
            </w:r>
          </w:p>
          <w:p w14:paraId="655A5ED2"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Imerzivní</w:t>
            </w:r>
            <w:proofErr w:type="spellEnd"/>
            <w:r>
              <w:t xml:space="preserve"> technologie</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F4816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r w:rsidRPr="00A22651">
              <w:t>+1</w:t>
            </w:r>
            <w:r>
              <w:t>3</w:t>
            </w:r>
            <w:r w:rsidRPr="00A22651">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15CB9F"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8F626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31863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F73577" w14:textId="77777777" w:rsidR="00415DA8" w:rsidRPr="00613049"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613049">
              <w:rPr>
                <w:b/>
              </w:rPr>
              <w:t xml:space="preserve">doc. </w:t>
            </w:r>
            <w:r w:rsidRPr="006328CB">
              <w:rPr>
                <w:b/>
              </w:rPr>
              <w:t>Mgr.</w:t>
            </w:r>
            <w:r>
              <w:rPr>
                <w:b/>
              </w:rPr>
              <w:t xml:space="preserve"> </w:t>
            </w:r>
            <w:r w:rsidRPr="006328CB">
              <w:rPr>
                <w:b/>
              </w:rPr>
              <w:t>art.</w:t>
            </w:r>
            <w:r w:rsidRPr="00613049">
              <w:rPr>
                <w:b/>
              </w:rPr>
              <w:t xml:space="preserve"> Mária </w:t>
            </w:r>
            <w:proofErr w:type="spellStart"/>
            <w:r w:rsidRPr="00613049">
              <w:rPr>
                <w:b/>
              </w:rPr>
              <w:t>Štraneková</w:t>
            </w:r>
            <w:proofErr w:type="spellEnd"/>
            <w:r w:rsidRPr="00613049">
              <w:rPr>
                <w:b/>
              </w:rPr>
              <w:t xml:space="preserve">, </w:t>
            </w:r>
            <w:proofErr w:type="spellStart"/>
            <w:r w:rsidRPr="00613049">
              <w:rPr>
                <w:b/>
              </w:rPr>
              <w:t>ArtD</w:t>
            </w:r>
            <w:proofErr w:type="spellEnd"/>
            <w:r w:rsidRPr="00613049">
              <w:rPr>
                <w:b/>
              </w:rPr>
              <w:t xml:space="preserve">. </w:t>
            </w:r>
          </w:p>
          <w:p w14:paraId="5CCADA44" w14:textId="77777777" w:rsidR="00415DA8" w:rsidRPr="00662852"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color w:val="000000" w:themeColor="text1"/>
              </w:rPr>
            </w:pPr>
            <w:r>
              <w:t>MgA. Matej Vázal</w:t>
            </w:r>
            <w:r w:rsidRPr="00662852" w:rsidDel="009F51A9">
              <w:rPr>
                <w:color w:val="000000" w:themeColor="text1"/>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2439D8" w14:textId="7B6C0625" w:rsidR="00415DA8" w:rsidRPr="00A22651" w:rsidRDefault="0052498C"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8" w:author="Hana Ponížilová" w:date="2023-03-21T07:36:00Z">
              <w:r>
                <w:t>PZ</w:t>
              </w:r>
            </w:ins>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CBF6D3"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65A25E0B"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0A7AC2"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w:t>
            </w:r>
            <w:r w:rsidRPr="00A22651">
              <w:t xml:space="preserve"> práce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1433A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0F4D76"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w:t>
            </w:r>
            <w:r w:rsidRPr="008F6266">
              <w:t>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1B8AFF"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B03E65" w14:textId="77777777" w:rsidR="00415DA8" w:rsidRPr="001044BC"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1044BC">
              <w:rPr>
                <w:b/>
              </w:rPr>
              <w:t xml:space="preserve">Mgr. Eva </w:t>
            </w:r>
            <w:proofErr w:type="spellStart"/>
            <w:r w:rsidRPr="001044BC">
              <w:rPr>
                <w:b/>
              </w:rPr>
              <w:t>Gartnerová</w:t>
            </w:r>
            <w:proofErr w:type="spellEnd"/>
            <w:r w:rsidRPr="001044BC">
              <w:rPr>
                <w:b/>
              </w:rPr>
              <w:t xml:space="preserve">, Ph.D. </w:t>
            </w:r>
          </w:p>
          <w:p w14:paraId="0F564F6F" w14:textId="77777777" w:rsidR="00415DA8" w:rsidRPr="00613049"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320546" w14:textId="11B8D1DF" w:rsidR="00415DA8" w:rsidRPr="00613049" w:rsidDel="00BE00C3"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01583A"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790D7BD8"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FEB5F3" w14:textId="77777777" w:rsidR="00415DA8" w:rsidRPr="007B3E96"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kultura</w:t>
            </w:r>
            <w:r w:rsidRPr="007B3E96">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96EF9C"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7B3E96">
              <w:t>13p</w:t>
            </w:r>
            <w:proofErr w:type="gramEnd"/>
            <w:r w:rsidRPr="007B3E96">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7326B0"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B3E9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A000CF"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7B3E96">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4BDAFE"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7B3E96">
              <w:t xml:space="preserve">Mgr. Markéta Dvořáčková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1D1B4A" w14:textId="77777777" w:rsidR="00415DA8" w:rsidRPr="00613049" w:rsidDel="00BE00C3"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ACB7A2"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09CBF8A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4FDF0"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Green design and </w:t>
            </w:r>
            <w:proofErr w:type="spellStart"/>
            <w:r>
              <w:t>suistanable</w:t>
            </w:r>
            <w:proofErr w:type="spellEnd"/>
            <w:r>
              <w:t xml:space="preserve"> </w:t>
            </w:r>
          </w:p>
          <w:p w14:paraId="789EAC6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materials</w:t>
            </w:r>
            <w:proofErr w:type="spellEnd"/>
            <w:r>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4847C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F57F45"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2050E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CCC22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doc. </w:t>
            </w:r>
            <w:r w:rsidRPr="00662852">
              <w:rPr>
                <w:color w:val="000000" w:themeColor="text1"/>
              </w:rPr>
              <w:t>Mg</w:t>
            </w:r>
            <w:r>
              <w:rPr>
                <w:color w:val="000000" w:themeColor="text1"/>
              </w:rPr>
              <w:t>r. art</w:t>
            </w:r>
            <w:r w:rsidRPr="00662852">
              <w:rPr>
                <w:color w:val="000000" w:themeColor="text1"/>
              </w:rPr>
              <w:t>.</w:t>
            </w:r>
            <w:r>
              <w:t xml:space="preserve"> Mária </w:t>
            </w:r>
            <w:proofErr w:type="spellStart"/>
            <w:r>
              <w:t>Štraneková</w:t>
            </w:r>
            <w:proofErr w:type="spellEnd"/>
            <w:r>
              <w:t xml:space="preserve">, </w:t>
            </w:r>
            <w:proofErr w:type="spellStart"/>
            <w:r>
              <w:t>ArtD</w:t>
            </w:r>
            <w:proofErr w:type="spellEnd"/>
            <w: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402A6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A7AE07"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2ACF41A1"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0E8AF6"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Akademické psaní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F5E1F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rPr>
                <w:lang w:eastAsia="en-US"/>
              </w:rPr>
              <w:t>2</w:t>
            </w:r>
            <w:r>
              <w:rPr>
                <w:lang w:eastAsia="en-US"/>
              </w:rPr>
              <w:t>6</w:t>
            </w:r>
            <w:r w:rsidRPr="00A22651">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4EAE8CB"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F19DB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3B895D"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lang w:eastAsia="en-US"/>
              </w:rPr>
            </w:pPr>
            <w:r w:rsidRPr="007B3E96">
              <w:rPr>
                <w:b/>
                <w:lang w:eastAsia="en-US"/>
              </w:rPr>
              <w:t xml:space="preserve">Mgr. Helena Maňasová Hradská, Ph.D. </w:t>
            </w:r>
          </w:p>
          <w:p w14:paraId="7911642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3B8B20"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552092"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140F4210"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1586FE"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Komunikační agentura 4</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E89F6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rPr>
                <w:lang w:eastAsia="en-US"/>
              </w:rPr>
              <w:t>2</w:t>
            </w:r>
            <w:r>
              <w:rPr>
                <w:lang w:eastAsia="en-US"/>
              </w:rPr>
              <w:t>6</w:t>
            </w:r>
            <w:r w:rsidRPr="00A22651">
              <w:rPr>
                <w:lang w:eastAsia="en-US"/>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3735AA"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rPr>
                <w:lang w:eastAsia="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12840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rPr>
                <w:lang w:eastAsia="en-US"/>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603FD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A22651">
              <w:t xml:space="preserve">Mgr. </w:t>
            </w:r>
            <w:r>
              <w:t>Martin Kazík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7DC42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DB6DC8"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2DB3A91C"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06A18" w14:textId="77777777" w:rsidR="00415DA8" w:rsidRPr="00C73436"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000000"/>
              </w:rPr>
            </w:pPr>
            <w:r w:rsidRPr="00C73436">
              <w:t xml:space="preserve">Mezioborové kreativní dílny </w:t>
            </w:r>
            <w:r>
              <w:t>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D3196C"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73436">
              <w:t>2</w:t>
            </w:r>
            <w:r>
              <w:t>6</w:t>
            </w:r>
            <w:r w:rsidRPr="00C73436">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832412"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val="en-US"/>
              </w:rPr>
            </w:pPr>
            <w:proofErr w:type="spellStart"/>
            <w:r w:rsidRPr="00C7343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0B863B"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val="en-US"/>
              </w:rPr>
            </w:pPr>
            <w:r w:rsidRPr="00C73436">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29480C"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C73436">
              <w:t>MgA. Lucie Trejtnarová,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BDBA3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9CCEBB"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63F1721D"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6B7475" w14:textId="77777777" w:rsidR="00415DA8" w:rsidRPr="00C73436"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Podnikatelství a kreativní business modely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5F8BD1"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2</w:t>
            </w:r>
            <w:r>
              <w:t>6</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838634"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C031FD"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4A7A1F" w14:textId="77777777" w:rsidR="00415DA8" w:rsidRPr="00C7343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Ing. Lukáš Trčka,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3BCE7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6D08A5"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415DA8" w14:paraId="0312914A"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B3AA03"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Ateliér </w:t>
            </w:r>
            <w:r>
              <w:t>Kreativní odvětví a digitální kultura</w:t>
            </w:r>
            <w:r w:rsidRPr="00A22651">
              <w:t xml:space="preserv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8E090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w:t>
            </w:r>
            <w:r w:rsidRPr="00A22651">
              <w:t xml:space="preserve"> ateliér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FC7C5A"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F6266">
              <w:t>z,</w:t>
            </w:r>
            <w:r>
              <w:t xml:space="preserve"> </w:t>
            </w:r>
            <w:r w:rsidRPr="008F626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3B4E6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3AB63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2F5E60">
              <w:t>Mg</w:t>
            </w:r>
            <w:r>
              <w:t xml:space="preserve">r. Eva </w:t>
            </w:r>
            <w:proofErr w:type="spellStart"/>
            <w:r>
              <w:t>Gartnerová</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6DCADA"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0BE9BC"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415DA8" w14:paraId="7ACFA5C1"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C7C00"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Oborové t</w:t>
            </w:r>
            <w:r w:rsidRPr="00A22651">
              <w:t xml:space="preserve">eorie a technologie 5 </w:t>
            </w:r>
          </w:p>
          <w:p w14:paraId="490E0E14" w14:textId="5724EA4B"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gamifikace</w:t>
            </w:r>
            <w:ins w:id="9" w:author="Hana Ponížilová" w:date="2023-03-13T14:47:00Z">
              <w:r w:rsidR="00D742F5">
                <w:t xml:space="preserve"> v KK</w:t>
              </w:r>
              <w:r w:rsidR="00D2548C">
                <w:t>O</w:t>
              </w:r>
            </w:ins>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3EEC6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r w:rsidRPr="00A22651">
              <w:t>+1</w:t>
            </w:r>
            <w:r>
              <w:t>3</w:t>
            </w:r>
            <w:r w:rsidRPr="00A22651">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003522" w14:textId="77777777" w:rsidR="00415DA8" w:rsidRPr="008F626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8F626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03540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BAB7E8" w14:textId="77777777" w:rsidR="00415DA8" w:rsidRPr="007B3E9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rsidRPr="007B3E96">
              <w:rPr>
                <w:b/>
              </w:rPr>
              <w:t xml:space="preserve">doc. </w:t>
            </w:r>
            <w:r w:rsidRPr="006328CB">
              <w:rPr>
                <w:b/>
              </w:rPr>
              <w:t>Mgr.</w:t>
            </w:r>
            <w:r>
              <w:rPr>
                <w:b/>
              </w:rPr>
              <w:t xml:space="preserve"> </w:t>
            </w:r>
            <w:r w:rsidRPr="006328CB">
              <w:rPr>
                <w:b/>
              </w:rPr>
              <w:t xml:space="preserve">art. </w:t>
            </w:r>
            <w:r w:rsidRPr="007B3E96">
              <w:rPr>
                <w:b/>
              </w:rPr>
              <w:t xml:space="preserve">Mária </w:t>
            </w:r>
            <w:proofErr w:type="spellStart"/>
            <w:r w:rsidRPr="007B3E96">
              <w:rPr>
                <w:b/>
              </w:rPr>
              <w:t>Štraneková</w:t>
            </w:r>
            <w:proofErr w:type="spellEnd"/>
            <w:r w:rsidRPr="007B3E96">
              <w:rPr>
                <w:b/>
              </w:rPr>
              <w:t xml:space="preserve">, </w:t>
            </w:r>
            <w:proofErr w:type="spellStart"/>
            <w:r w:rsidRPr="007B3E96">
              <w:rPr>
                <w:b/>
              </w:rPr>
              <w:t>ArtD</w:t>
            </w:r>
            <w:proofErr w:type="spellEnd"/>
            <w:r w:rsidRPr="007B3E96">
              <w:rPr>
                <w:b/>
              </w:rPr>
              <w:t xml:space="preserve">. </w:t>
            </w:r>
          </w:p>
          <w:p w14:paraId="5B2DF754" w14:textId="3E3D2C7E" w:rsidR="00415DA8" w:rsidRPr="00A22651" w:rsidRDefault="00874D8D"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ins w:id="10" w:author="Hana Ponížilová" w:date="2023-03-13T11:49:00Z">
              <w:r>
                <w:t xml:space="preserve">a kol. externích </w:t>
              </w:r>
            </w:ins>
            <w:ins w:id="11" w:author="Hana Ponížilová" w:date="2023-03-13T11:50:00Z">
              <w:r w:rsidR="00C37C42">
                <w:t>odborníků</w:t>
              </w:r>
            </w:ins>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762643" w14:textId="7A34AE07" w:rsidR="00415DA8" w:rsidRPr="00A22651" w:rsidRDefault="0052498C"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12" w:author="Hana Ponížilová" w:date="2023-03-21T07:36:00Z">
              <w:r>
                <w:t>PZ</w:t>
              </w:r>
            </w:ins>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A69C87"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415DA8" w14:paraId="171D6673"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16DE98"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Klauzurní</w:t>
            </w:r>
            <w:r w:rsidRPr="00A22651">
              <w:t xml:space="preserve"> práce 5</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661BE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A22651">
              <w:t>1</w:t>
            </w:r>
            <w:r>
              <w:t>3</w:t>
            </w:r>
            <w:r w:rsidRPr="00A22651">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49269C"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w:t>
            </w:r>
            <w:r w:rsidRPr="008F6266">
              <w:t>zk</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5B29A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58E22D"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7B3E96">
              <w:rPr>
                <w:b/>
              </w:rPr>
              <w:t xml:space="preserve">Mgr. Eva </w:t>
            </w:r>
            <w:proofErr w:type="spellStart"/>
            <w:r w:rsidRPr="007B3E96">
              <w:rPr>
                <w:b/>
              </w:rPr>
              <w:t>Gartnerová</w:t>
            </w:r>
            <w:proofErr w:type="spellEnd"/>
            <w:r w:rsidRPr="007B3E96">
              <w:rPr>
                <w:b/>
              </w:rPr>
              <w:t>, Ph.D</w:t>
            </w:r>
            <w:r>
              <w:t xml:space="preserve">. </w:t>
            </w:r>
          </w:p>
          <w:p w14:paraId="38E9A646"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a kol. pedagogů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9CA1AB" w14:textId="7A581DB1"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F31FF1"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415DA8" w14:paraId="49E45B5C"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F01408"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22651">
              <w:t xml:space="preserve">Seminář k bakalářské práci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3D50F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5820A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EA3382"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81F80">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C6F7F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Mgr. Martina Juříková,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2299BD"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70C28C"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415DA8" w14:paraId="2E36D634"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91C4D8" w14:textId="77777777" w:rsidR="00415DA8" w:rsidRPr="00F11E5F"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highlight w:val="yellow"/>
              </w:rPr>
            </w:pPr>
            <w:r>
              <w:t>Podnikatelství a kreativní business modely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3965F0" w14:textId="77777777" w:rsidR="00415DA8" w:rsidRPr="00F11E5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highlight w:val="yellow"/>
              </w:rPr>
            </w:pPr>
            <w:proofErr w:type="gramStart"/>
            <w:r w:rsidRPr="00A22651">
              <w:t>2</w:t>
            </w:r>
            <w:r>
              <w:t>6</w:t>
            </w:r>
            <w:r w:rsidRPr="00A22651">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088F5E" w14:textId="77777777" w:rsidR="00415DA8" w:rsidRPr="00F11E5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70C146" w14:textId="77777777" w:rsidR="00415DA8" w:rsidRPr="00F11E5F"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B34FC8"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Ing. Lukáš Trčka,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086BB9"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19574B"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3 ZS</w:t>
            </w:r>
          </w:p>
        </w:tc>
      </w:tr>
      <w:tr w:rsidR="00415DA8" w14:paraId="69319C6E"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C44968" w14:textId="77777777" w:rsidR="00415DA8" w:rsidRPr="00A22651"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Audience development and </w:t>
            </w:r>
            <w:proofErr w:type="spellStart"/>
            <w:r>
              <w:t>engagement</w:t>
            </w:r>
            <w:proofErr w:type="spellEnd"/>
            <w:r>
              <w:t xml:space="preserv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40DD51"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13p</w:t>
            </w:r>
            <w:proofErr w:type="gramEnd"/>
            <w: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7751A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845CCB"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E8AB97"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Mgr. Eva </w:t>
            </w:r>
            <w:proofErr w:type="spellStart"/>
            <w:r>
              <w:t>Gartnerová</w:t>
            </w:r>
            <w:proofErr w:type="spellEnd"/>
            <w:r>
              <w:t>, Ph.D.</w:t>
            </w:r>
          </w:p>
          <w:p w14:paraId="210BA383"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8CA265"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3ED34E" w14:textId="77777777" w:rsidR="00415DA8" w:rsidRPr="00A22651"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 ZS</w:t>
            </w:r>
          </w:p>
          <w:p w14:paraId="413D56A4" w14:textId="77777777" w:rsidR="00415DA8"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r>
      <w:tr w:rsidR="00415DA8" w:rsidRPr="00F83BB6" w14:paraId="503AB83A"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4B1369" w14:textId="77777777" w:rsidR="00415DA8" w:rsidRPr="00F83BB6" w:rsidRDefault="00415DA8" w:rsidP="00AA3147">
            <w:r w:rsidRPr="00F83BB6">
              <w:t>Evropská dimenze KK</w:t>
            </w:r>
            <w:r>
              <w:t>O</w:t>
            </w:r>
          </w:p>
          <w:p w14:paraId="6E3468C0" w14:textId="77777777" w:rsidR="00415DA8" w:rsidRPr="00F83BB6"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A38422" w14:textId="77777777" w:rsidR="00415DA8" w:rsidRPr="00F83B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83BB6">
              <w:t>1</w:t>
            </w:r>
            <w:r>
              <w:t>3</w:t>
            </w:r>
            <w:r w:rsidRPr="00F83BB6">
              <w:t>p</w:t>
            </w:r>
            <w:proofErr w:type="gramEnd"/>
            <w:r w:rsidRPr="00F83BB6">
              <w:t>+1</w:t>
            </w:r>
            <w:r>
              <w:t>3</w:t>
            </w:r>
            <w:r w:rsidRPr="00F83BB6">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110C40" w14:textId="77777777" w:rsidR="00415DA8" w:rsidRPr="00F83B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F83BB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0FF5D9" w14:textId="77777777" w:rsidR="00415DA8" w:rsidRPr="00F83B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83BB6">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5776BF" w14:textId="6B68C2C9" w:rsidR="00415DA8" w:rsidRPr="00F83BB6" w:rsidRDefault="00871E36"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roofErr w:type="spellStart"/>
            <w:r>
              <w:t>Dott</w:t>
            </w:r>
            <w:proofErr w:type="spellEnd"/>
            <w:r w:rsidR="00415DA8" w:rsidRPr="00F83BB6">
              <w:t xml:space="preserve">. Martina </w:t>
            </w:r>
            <w:proofErr w:type="spellStart"/>
            <w:r w:rsidR="00415DA8" w:rsidRPr="00F83BB6">
              <w:t>Dlabajová</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737352" w14:textId="77777777" w:rsidR="00415DA8" w:rsidRPr="00F83B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1C0D64" w14:textId="77777777" w:rsidR="00415DA8" w:rsidRPr="00F83BB6" w:rsidRDefault="00415DA8"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83BB6">
              <w:t>3 ZS</w:t>
            </w:r>
          </w:p>
        </w:tc>
      </w:tr>
      <w:tr w:rsidR="00D659AF" w:rsidRPr="00F83BB6" w14:paraId="25FF0D3B"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1900D7" w14:textId="514C88A1" w:rsidR="00D659AF" w:rsidRPr="00F83BB6" w:rsidRDefault="00D659AF" w:rsidP="00D659AF">
            <w:r w:rsidRPr="00F83BB6">
              <w:t xml:space="preserve">Kulturní diplomacie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41E25E" w14:textId="00225A04"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F83BB6">
              <w:t>2</w:t>
            </w:r>
            <w:r>
              <w:t>6</w:t>
            </w:r>
            <w:r w:rsidRPr="00F83BB6">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95F4B6" w14:textId="40E3F08B"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F83BB6">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D9BC51" w14:textId="038FDAF8"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83BB6">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1A2CDE" w14:textId="40D00F1F"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F83BB6">
              <w:t xml:space="preserve">Jitka Pánek Jurková, </w:t>
            </w:r>
            <w:proofErr w:type="spellStart"/>
            <w:r>
              <w:t>MSc</w:t>
            </w:r>
            <w:proofErr w:type="spellEnd"/>
            <w:r>
              <w:t xml:space="preserve">. </w:t>
            </w:r>
            <w:r w:rsidRPr="00F83BB6">
              <w:t>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381863"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0C82B4" w14:textId="08E0E67E"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83BB6">
              <w:t>3 ZS</w:t>
            </w:r>
          </w:p>
        </w:tc>
      </w:tr>
      <w:tr w:rsidR="00D659AF" w:rsidRPr="00981F80" w14:paraId="4956326A"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BA6F7F" w14:textId="5210C438" w:rsidR="00D659AF" w:rsidRPr="00981F80"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81F80">
              <w:t>Bakalářsk</w:t>
            </w:r>
            <w:r>
              <w:t>á práce</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544097"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t>10</w:t>
            </w:r>
            <w:r w:rsidRPr="00981F80">
              <w:t>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3EB899"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81F80">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3C93F4"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81F80">
              <w:t>15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D04F7B2"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981F80">
              <w:t xml:space="preserve">doc. </w:t>
            </w:r>
            <w:r w:rsidRPr="00662852">
              <w:rPr>
                <w:color w:val="000000" w:themeColor="text1"/>
              </w:rPr>
              <w:t>Mg</w:t>
            </w:r>
            <w:r>
              <w:rPr>
                <w:color w:val="000000" w:themeColor="text1"/>
              </w:rPr>
              <w:t>r. art</w:t>
            </w:r>
            <w:r w:rsidRPr="00662852">
              <w:rPr>
                <w:color w:val="000000" w:themeColor="text1"/>
              </w:rPr>
              <w:t>.</w:t>
            </w:r>
            <w:r w:rsidRPr="00981F80">
              <w:t xml:space="preserve"> Mária </w:t>
            </w:r>
            <w:proofErr w:type="spellStart"/>
            <w:r w:rsidRPr="00981F80">
              <w:t>Štraneková</w:t>
            </w:r>
            <w:proofErr w:type="spellEnd"/>
            <w:r w:rsidRPr="00981F80">
              <w:t xml:space="preserve">, </w:t>
            </w:r>
            <w:proofErr w:type="spellStart"/>
            <w:r w:rsidRPr="00981F80">
              <w:t>ArtD</w:t>
            </w:r>
            <w:proofErr w:type="spellEnd"/>
            <w:r w:rsidRPr="00981F80">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9F2B67"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50C9B0"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81F80">
              <w:t>3 LS</w:t>
            </w:r>
          </w:p>
        </w:tc>
      </w:tr>
      <w:tr w:rsidR="00D659AF" w:rsidRPr="00981F80" w14:paraId="0E5B6A55" w14:textId="77777777" w:rsidTr="00AA3147">
        <w:trPr>
          <w:cantSplit/>
          <w:trHeight w:val="46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8F64F" w14:textId="77777777" w:rsidR="00D659AF" w:rsidRPr="00981F80"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81F80">
              <w:t>Praxe v oboru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6DFA75"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81F80">
              <w:t>12 týdnů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2E3877"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81F80">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38FE87"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81F80">
              <w:t>1</w:t>
            </w:r>
            <w: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895DF5"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981F80">
              <w:t xml:space="preserve">Mgr. Eva </w:t>
            </w:r>
            <w:proofErr w:type="spellStart"/>
            <w:r w:rsidRPr="00981F80">
              <w:t>Gartnerová</w:t>
            </w:r>
            <w:proofErr w:type="spellEnd"/>
            <w:r w:rsidRPr="00981F80">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E63C79" w14:textId="77777777" w:rsidR="00D659AF" w:rsidRPr="00981F80" w:rsidDel="00BD091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AAB7D5" w14:textId="77777777" w:rsidR="00D659AF" w:rsidRPr="00981F8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81F80">
              <w:t>3 LS</w:t>
            </w:r>
          </w:p>
        </w:tc>
      </w:tr>
      <w:tr w:rsidR="00D659AF" w:rsidRPr="00542A8F" w14:paraId="27DB9FB1" w14:textId="77777777" w:rsidTr="00AA3147">
        <w:trPr>
          <w:cantSplit/>
          <w:trHeight w:val="311"/>
        </w:trPr>
        <w:tc>
          <w:tcPr>
            <w:tcW w:w="10065" w:type="dxa"/>
            <w:gridSpan w:val="9"/>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4A5B33B6" w14:textId="77777777" w:rsidR="00D659AF" w:rsidRPr="00542A8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sz w:val="22"/>
                <w:szCs w:val="22"/>
              </w:rPr>
            </w:pPr>
            <w:r>
              <w:rPr>
                <w:rFonts w:ascii="Times New Roman Bold" w:hAnsi="Times New Roman Bold"/>
                <w:b/>
                <w:sz w:val="22"/>
                <w:szCs w:val="22"/>
              </w:rPr>
              <w:t>P</w:t>
            </w:r>
            <w:r w:rsidRPr="00542A8F">
              <w:rPr>
                <w:rFonts w:ascii="Times New Roman Bold" w:hAnsi="Times New Roman Bold"/>
                <w:b/>
                <w:sz w:val="22"/>
                <w:szCs w:val="22"/>
              </w:rPr>
              <w:t>ovinn</w:t>
            </w:r>
            <w:r>
              <w:rPr>
                <w:rFonts w:ascii="Times New Roman Bold" w:hAnsi="Times New Roman Bold"/>
                <w:b/>
                <w:sz w:val="22"/>
                <w:szCs w:val="22"/>
              </w:rPr>
              <w:t>é</w:t>
            </w:r>
            <w:r w:rsidRPr="00542A8F">
              <w:rPr>
                <w:rFonts w:ascii="Times New Roman Bold" w:hAnsi="Times New Roman Bold"/>
                <w:b/>
                <w:sz w:val="22"/>
                <w:szCs w:val="22"/>
              </w:rPr>
              <w:t xml:space="preserve"> p</w:t>
            </w:r>
            <w:r w:rsidRPr="00542A8F">
              <w:rPr>
                <w:rFonts w:ascii="Times New Roman Bold" w:hAnsi="Times New Roman Bold" w:hint="eastAsia"/>
                <w:b/>
                <w:sz w:val="22"/>
                <w:szCs w:val="22"/>
              </w:rPr>
              <w:t>ř</w:t>
            </w:r>
            <w:r w:rsidRPr="00542A8F">
              <w:rPr>
                <w:rFonts w:ascii="Times New Roman Bold" w:hAnsi="Times New Roman Bold"/>
                <w:b/>
                <w:sz w:val="22"/>
                <w:szCs w:val="22"/>
              </w:rPr>
              <w:t>edm</w:t>
            </w:r>
            <w:r w:rsidRPr="00542A8F">
              <w:rPr>
                <w:rFonts w:ascii="Times New Roman Bold" w:hAnsi="Times New Roman Bold" w:hint="eastAsia"/>
                <w:b/>
                <w:sz w:val="22"/>
                <w:szCs w:val="22"/>
              </w:rPr>
              <w:t>ě</w:t>
            </w:r>
            <w:r w:rsidRPr="00542A8F">
              <w:rPr>
                <w:rFonts w:ascii="Times New Roman Bold" w:hAnsi="Times New Roman Bold"/>
                <w:b/>
                <w:sz w:val="22"/>
                <w:szCs w:val="22"/>
              </w:rPr>
              <w:t xml:space="preserve">ty – cizí jazyk angličtina </w:t>
            </w:r>
          </w:p>
        </w:tc>
      </w:tr>
      <w:tr w:rsidR="00D659AF" w:rsidRPr="00283DB0" w14:paraId="6A7ED830" w14:textId="77777777" w:rsidTr="00AA3147">
        <w:trPr>
          <w:cantSplit/>
          <w:trHeight w:val="454"/>
        </w:trPr>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F8A0339"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061EF">
              <w:t xml:space="preserve">Cizí jazyk angličtina </w:t>
            </w:r>
            <w:r>
              <w:t>7</w:t>
            </w:r>
            <w:r w:rsidRPr="000061EF">
              <w:t>-1</w:t>
            </w:r>
            <w:r>
              <w:t>5</w:t>
            </w:r>
            <w:r w:rsidRPr="000061EF">
              <w:t xml:space="preserve"> </w:t>
            </w:r>
          </w:p>
          <w:p w14:paraId="5CAA64D7"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061EF">
              <w:t>dle úrovně popsané v</w:t>
            </w:r>
            <w:r>
              <w:t> IS/</w:t>
            </w:r>
            <w:r w:rsidRPr="000061EF">
              <w:t>STAG</w:t>
            </w:r>
          </w:p>
        </w:tc>
        <w:tc>
          <w:tcPr>
            <w:tcW w:w="850" w:type="dxa"/>
            <w:gridSpan w:val="3"/>
            <w:tcBorders>
              <w:top w:val="single" w:sz="4" w:space="0" w:color="000000"/>
              <w:left w:val="single" w:sz="4" w:space="0" w:color="000000"/>
              <w:bottom w:val="single" w:sz="4" w:space="0" w:color="000000"/>
              <w:right w:val="single" w:sz="4" w:space="0" w:color="000000"/>
            </w:tcBorders>
            <w:shd w:val="clear" w:color="auto" w:fill="auto"/>
          </w:tcPr>
          <w:p w14:paraId="0FEB82B8"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625D">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90294EC"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283DB0">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1817E5"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83DB0">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E599730"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283DB0">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E09F4F7"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F076A1E"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83DB0">
              <w:t>1-3</w:t>
            </w:r>
            <w:r>
              <w:t xml:space="preserve"> </w:t>
            </w:r>
            <w:r w:rsidRPr="00283DB0">
              <w:t>ZS</w:t>
            </w:r>
          </w:p>
        </w:tc>
      </w:tr>
      <w:tr w:rsidR="00D659AF" w:rsidRPr="00283DB0" w14:paraId="459D32CC" w14:textId="77777777" w:rsidTr="00AA3147">
        <w:trPr>
          <w:cantSplit/>
          <w:trHeight w:val="454"/>
        </w:trPr>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F389ABB"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061EF">
              <w:t xml:space="preserve">Cizí jazyk angličtina </w:t>
            </w:r>
            <w:r>
              <w:t>7</w:t>
            </w:r>
            <w:r w:rsidRPr="000061EF">
              <w:t>-</w:t>
            </w:r>
            <w:r>
              <w:t>15</w:t>
            </w:r>
            <w:r w:rsidRPr="000061EF">
              <w:t xml:space="preserve"> </w:t>
            </w:r>
          </w:p>
          <w:p w14:paraId="5994C3FC"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0061EF">
              <w:t>dle úrovně popsané v</w:t>
            </w:r>
            <w:r>
              <w:t> IS/</w:t>
            </w:r>
            <w:r w:rsidRPr="000061EF">
              <w:t xml:space="preserve"> STAG</w:t>
            </w:r>
          </w:p>
        </w:tc>
        <w:tc>
          <w:tcPr>
            <w:tcW w:w="850" w:type="dxa"/>
            <w:gridSpan w:val="3"/>
            <w:tcBorders>
              <w:top w:val="single" w:sz="4" w:space="0" w:color="000000"/>
              <w:left w:val="single" w:sz="4" w:space="0" w:color="000000"/>
              <w:bottom w:val="single" w:sz="4" w:space="0" w:color="000000"/>
              <w:right w:val="single" w:sz="4" w:space="0" w:color="000000"/>
            </w:tcBorders>
            <w:shd w:val="clear" w:color="auto" w:fill="auto"/>
          </w:tcPr>
          <w:p w14:paraId="3B2F8266"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0625D">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AA5374"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83DB0">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9505F29"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83DB0">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B5F6F74"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283DB0">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7437A86"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C0482A" w14:textId="77777777" w:rsidR="00D659AF" w:rsidRPr="00283DB0"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83DB0">
              <w:t>1-2</w:t>
            </w:r>
            <w:r>
              <w:t xml:space="preserve"> </w:t>
            </w:r>
            <w:r w:rsidRPr="00283DB0">
              <w:t>LS</w:t>
            </w:r>
          </w:p>
        </w:tc>
      </w:tr>
      <w:tr w:rsidR="00D659AF" w:rsidRPr="00A22651" w14:paraId="48744DEB" w14:textId="77777777" w:rsidTr="00AA3147">
        <w:trPr>
          <w:cantSplit/>
          <w:trHeight w:val="841"/>
        </w:trPr>
        <w:tc>
          <w:tcPr>
            <w:tcW w:w="10065" w:type="dxa"/>
            <w:gridSpan w:val="9"/>
            <w:tcBorders>
              <w:top w:val="single" w:sz="4" w:space="0" w:color="000000"/>
              <w:left w:val="single" w:sz="4" w:space="0" w:color="000000"/>
              <w:bottom w:val="single" w:sz="4" w:space="0" w:color="000000"/>
              <w:right w:val="single" w:sz="4" w:space="0" w:color="000000"/>
            </w:tcBorders>
            <w:shd w:val="clear" w:color="auto" w:fill="auto"/>
          </w:tcPr>
          <w:p w14:paraId="3AB29726" w14:textId="77777777" w:rsidR="00D659AF" w:rsidRPr="000061EF" w:rsidRDefault="00D659AF" w:rsidP="00D659AF">
            <w:pPr>
              <w:tabs>
                <w:tab w:val="left" w:pos="567"/>
              </w:tabs>
              <w:spacing w:before="60"/>
              <w:jc w:val="both"/>
            </w:pPr>
            <w:r w:rsidRPr="000061EF">
              <w:t>Podmínka pro splnění této skupiny předmětů:</w:t>
            </w:r>
          </w:p>
          <w:p w14:paraId="705D5AE1"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Student si volí z nabízených úrovní a během bakalářského studia musí celkem získat 10 kreditů</w:t>
            </w:r>
            <w:r w:rsidRPr="000061EF">
              <w:t xml:space="preserve">. </w:t>
            </w:r>
            <w:r>
              <w:br/>
            </w:r>
            <w:r w:rsidRPr="00DF0184">
              <w:t xml:space="preserve">Student ukončuje </w:t>
            </w:r>
            <w:r>
              <w:t>cizí jazyk na jazykové úrovni</w:t>
            </w:r>
            <w:r w:rsidRPr="00DF0184">
              <w:t xml:space="preserve"> B2.</w:t>
            </w:r>
          </w:p>
        </w:tc>
      </w:tr>
      <w:tr w:rsidR="00D659AF" w:rsidRPr="00A22651" w14:paraId="5065D4DC" w14:textId="77777777" w:rsidTr="00AA3147">
        <w:trPr>
          <w:cantSplit/>
          <w:trHeight w:val="242"/>
        </w:trPr>
        <w:tc>
          <w:tcPr>
            <w:tcW w:w="1006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0DE04AB"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rFonts w:ascii="Times New Roman Bold" w:hAnsi="Times New Roman Bold"/>
                <w:b/>
                <w:sz w:val="22"/>
              </w:rPr>
            </w:pPr>
            <w:r>
              <w:rPr>
                <w:rFonts w:ascii="Times New Roman Bold" w:hAnsi="Times New Roman Bold"/>
                <w:b/>
                <w:sz w:val="22"/>
              </w:rPr>
              <w:t>P</w:t>
            </w:r>
            <w:r w:rsidRPr="00A22651">
              <w:rPr>
                <w:rFonts w:ascii="Times New Roman Bold" w:hAnsi="Times New Roman Bold"/>
                <w:b/>
                <w:sz w:val="22"/>
              </w:rPr>
              <w:t>ovinn</w:t>
            </w:r>
            <w:r w:rsidRPr="00A22651">
              <w:rPr>
                <w:rFonts w:ascii="Times New Roman Bold" w:hAnsi="Times New Roman Bold" w:hint="eastAsia"/>
                <w:b/>
                <w:sz w:val="22"/>
              </w:rPr>
              <w:t>ě</w:t>
            </w:r>
            <w:r w:rsidRPr="00A22651">
              <w:rPr>
                <w:rFonts w:ascii="Times New Roman Bold" w:hAnsi="Times New Roman Bold"/>
                <w:b/>
                <w:sz w:val="22"/>
              </w:rPr>
              <w:t xml:space="preserve"> voliteln</w:t>
            </w:r>
            <w:r w:rsidRPr="00A22651">
              <w:rPr>
                <w:rFonts w:ascii="Times New Roman Bold" w:hAnsi="Times New Roman Bold" w:hint="eastAsia"/>
                <w:b/>
                <w:sz w:val="22"/>
              </w:rPr>
              <w:t>é</w:t>
            </w:r>
            <w:r w:rsidRPr="00A22651">
              <w:rPr>
                <w:rFonts w:ascii="Times New Roman Bold" w:hAnsi="Times New Roman Bold"/>
                <w:b/>
                <w:sz w:val="22"/>
              </w:rPr>
              <w:t xml:space="preserve"> p</w:t>
            </w:r>
            <w:r w:rsidRPr="00A22651">
              <w:rPr>
                <w:rFonts w:ascii="Times New Roman Bold" w:hAnsi="Times New Roman Bold" w:hint="eastAsia"/>
                <w:b/>
                <w:sz w:val="22"/>
              </w:rPr>
              <w:t>ř</w:t>
            </w:r>
            <w:r w:rsidRPr="00A22651">
              <w:rPr>
                <w:rFonts w:ascii="Times New Roman Bold" w:hAnsi="Times New Roman Bold"/>
                <w:b/>
                <w:sz w:val="22"/>
              </w:rPr>
              <w:t>edm</w:t>
            </w:r>
            <w:r w:rsidRPr="00A22651">
              <w:rPr>
                <w:rFonts w:ascii="Times New Roman Bold" w:hAnsi="Times New Roman Bold" w:hint="eastAsia"/>
                <w:b/>
                <w:sz w:val="22"/>
              </w:rPr>
              <w:t>ě</w:t>
            </w:r>
            <w:r w:rsidRPr="00A22651">
              <w:rPr>
                <w:rFonts w:ascii="Times New Roman Bold" w:hAnsi="Times New Roman Bold"/>
                <w:b/>
                <w:sz w:val="22"/>
              </w:rPr>
              <w:t xml:space="preserve">ty </w:t>
            </w:r>
            <w:r w:rsidRPr="00A22651">
              <w:rPr>
                <w:rFonts w:ascii="Times New Roman Bold" w:hAnsi="Times New Roman Bold" w:hint="eastAsia"/>
                <w:b/>
                <w:sz w:val="22"/>
              </w:rPr>
              <w:t>–</w:t>
            </w:r>
            <w:r w:rsidRPr="00A22651">
              <w:rPr>
                <w:rFonts w:ascii="Times New Roman Bold" w:hAnsi="Times New Roman Bold"/>
                <w:b/>
                <w:sz w:val="22"/>
              </w:rPr>
              <w:t xml:space="preserve"> skupina </w:t>
            </w:r>
            <w:r>
              <w:rPr>
                <w:rFonts w:ascii="Times New Roman Bold" w:hAnsi="Times New Roman Bold"/>
                <w:b/>
                <w:sz w:val="22"/>
              </w:rPr>
              <w:t>B</w:t>
            </w:r>
          </w:p>
        </w:tc>
      </w:tr>
      <w:tr w:rsidR="00D659AF" w14:paraId="76CB62B5"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A3D35C"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designu 1</w:t>
            </w:r>
          </w:p>
          <w:p w14:paraId="40F06FA7" w14:textId="77777777" w:rsidR="00D659AF" w:rsidRDefault="00D659AF" w:rsidP="00D659AF"/>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F81DA0" w14:textId="77777777" w:rsidR="00D659AF" w:rsidRDefault="00D659AF" w:rsidP="00D659AF">
            <w:pPr>
              <w:jc w:val="center"/>
            </w:pPr>
            <w:proofErr w:type="gramStart"/>
            <w: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9579A9" w14:textId="77777777" w:rsidR="00D659AF" w:rsidRDefault="00D659AF" w:rsidP="00D659AF">
            <w:pPr>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692FDE" w14:textId="77777777" w:rsidR="00D659AF" w:rsidRDefault="00D659AF" w:rsidP="00D659AF">
            <w:pPr>
              <w:jc w:val="center"/>
            </w:pPr>
            <w: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5E51EE" w14:textId="77777777" w:rsidR="00D659AF" w:rsidRDefault="00D659AF" w:rsidP="00D659AF">
            <w:r>
              <w:t xml:space="preserve">prof. PhDr. Zdeno </w:t>
            </w:r>
            <w:proofErr w:type="spellStart"/>
            <w:r>
              <w:t>Kolesár</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7A0216" w14:textId="77777777" w:rsidR="00D659AF" w:rsidRDefault="00D659AF" w:rsidP="00D659AF">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AECBC0" w14:textId="77777777" w:rsidR="00D659AF" w:rsidRDefault="00D659AF" w:rsidP="00D659AF">
            <w:pPr>
              <w:jc w:val="center"/>
            </w:pPr>
            <w:r>
              <w:t>1 ZS</w:t>
            </w:r>
          </w:p>
        </w:tc>
      </w:tr>
      <w:tr w:rsidR="00D659AF" w14:paraId="5315CA89"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96B169"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designu 2</w:t>
            </w:r>
          </w:p>
          <w:p w14:paraId="77210C7E" w14:textId="77777777" w:rsidR="00D659AF" w:rsidRDefault="00D659AF" w:rsidP="00D659AF"/>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E927A6" w14:textId="77777777" w:rsidR="00D659AF" w:rsidRDefault="00D659AF" w:rsidP="00D659AF">
            <w:pPr>
              <w:jc w:val="center"/>
            </w:pPr>
            <w:proofErr w:type="gramStart"/>
            <w: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A2D81C" w14:textId="77777777" w:rsidR="00D659AF" w:rsidRDefault="00D659AF" w:rsidP="00D659AF">
            <w:pPr>
              <w:jc w:val="center"/>
            </w:pPr>
            <w: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49649D" w14:textId="77777777" w:rsidR="00D659AF" w:rsidRDefault="00D659AF" w:rsidP="00D659AF">
            <w:pPr>
              <w:jc w:val="center"/>
            </w:pPr>
            <w: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A5CEF3" w14:textId="77777777" w:rsidR="00D659AF" w:rsidRDefault="00D659AF" w:rsidP="00D659AF">
            <w:r>
              <w:t xml:space="preserve">prof. PhDr. Zdeno </w:t>
            </w:r>
            <w:proofErr w:type="spellStart"/>
            <w:r>
              <w:t>Kolesár</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011A0B" w14:textId="77777777" w:rsidR="00D659AF" w:rsidRDefault="00D659AF" w:rsidP="00D659AF">
            <w:pPr>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50E2B2" w14:textId="77777777" w:rsidR="00D659AF" w:rsidRDefault="00D659AF" w:rsidP="00D659AF">
            <w:pPr>
              <w:jc w:val="center"/>
            </w:pPr>
            <w:r>
              <w:t>1 LS</w:t>
            </w:r>
          </w:p>
        </w:tc>
      </w:tr>
      <w:tr w:rsidR="00D659AF" w:rsidRPr="00A22651" w14:paraId="476B49B5"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07DDFD"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lastRenderedPageBreak/>
              <w:t>Cirkulární ekonomika</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DBDBD1"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proofErr w:type="gramStart"/>
            <w:r w:rsidRPr="00A22651">
              <w:t>1</w:t>
            </w:r>
            <w:r>
              <w:t>3</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8CE7DF"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A22651">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A83519"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F58D26" w14:textId="77777777" w:rsidR="00D659AF" w:rsidRDefault="000B4324"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Mgr. Alexandra </w:t>
            </w:r>
            <w:proofErr w:type="spellStart"/>
            <w:r w:rsidR="003F4914">
              <w:t>Antih</w:t>
            </w:r>
            <w:proofErr w:type="spellEnd"/>
            <w:r w:rsidR="003F4914">
              <w:t xml:space="preserve"> </w:t>
            </w:r>
            <w:r>
              <w:t>Střelcová</w:t>
            </w:r>
            <w:r w:rsidR="003F4914">
              <w:t>, MA</w:t>
            </w:r>
          </w:p>
          <w:p w14:paraId="2B09C6E4" w14:textId="2CE72B13" w:rsidR="003F4914" w:rsidRPr="00A22651" w:rsidRDefault="003F4914"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a kol. externích odborníků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1FE542"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AAD2F2"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D659AF" w:rsidRPr="00F83BB6" w14:paraId="3FB6E7E0" w14:textId="77777777" w:rsidTr="00AA3147">
        <w:trPr>
          <w:cantSplit/>
          <w:trHeight w:val="454"/>
        </w:trPr>
        <w:tc>
          <w:tcPr>
            <w:tcW w:w="3261" w:type="dxa"/>
            <w:tcBorders>
              <w:left w:val="single" w:sz="4" w:space="0" w:color="000000" w:themeColor="text1"/>
              <w:bottom w:val="single" w:sz="4" w:space="0" w:color="000000" w:themeColor="text1"/>
              <w:right w:val="single" w:sz="4" w:space="0" w:color="000000" w:themeColor="text1"/>
            </w:tcBorders>
            <w:shd w:val="clear" w:color="auto" w:fill="auto"/>
          </w:tcPr>
          <w:p w14:paraId="79F77CA4"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83BB6">
              <w:rPr>
                <w:lang w:eastAsia="en-US"/>
              </w:rPr>
              <w:t>Analýza a interpretace dat</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2675A241"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F83BB6">
              <w:rPr>
                <w:lang w:eastAsia="en-US"/>
              </w:rPr>
              <w:t>1</w:t>
            </w:r>
            <w:r>
              <w:rPr>
                <w:lang w:eastAsia="en-US"/>
              </w:rPr>
              <w:t>3</w:t>
            </w:r>
            <w:r w:rsidRPr="00F83BB6">
              <w:rPr>
                <w:lang w:eastAsia="en-US"/>
              </w:rPr>
              <w:t>p</w:t>
            </w:r>
            <w:proofErr w:type="gramEnd"/>
            <w:r w:rsidRPr="00F83BB6">
              <w:rPr>
                <w:lang w:eastAsia="en-US"/>
              </w:rPr>
              <w:t>+1</w:t>
            </w:r>
            <w:r>
              <w:rPr>
                <w:lang w:eastAsia="en-US"/>
              </w:rPr>
              <w:t>3</w:t>
            </w:r>
            <w:r w:rsidRPr="00F83BB6">
              <w:rPr>
                <w:lang w:eastAsia="en-US"/>
              </w:rPr>
              <w:t>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9DE6910"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proofErr w:type="spellStart"/>
            <w:r w:rsidRPr="00F83BB6">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4714F4C"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83BB6">
              <w:t>2</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9FBF132"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0B4324">
              <w:t>MgA. Michal Kříž</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160FC28"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0B66114"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F83BB6">
              <w:t>1 LS</w:t>
            </w:r>
          </w:p>
        </w:tc>
      </w:tr>
      <w:tr w:rsidR="00D659AF" w:rsidRPr="00A22651" w14:paraId="37539A26" w14:textId="77777777" w:rsidTr="00AA3147">
        <w:trPr>
          <w:cantSplit/>
          <w:trHeight w:val="454"/>
        </w:trPr>
        <w:tc>
          <w:tcPr>
            <w:tcW w:w="3261" w:type="dxa"/>
            <w:tcBorders>
              <w:left w:val="single" w:sz="4" w:space="0" w:color="000000" w:themeColor="text1"/>
              <w:bottom w:val="single" w:sz="4" w:space="0" w:color="000000" w:themeColor="text1"/>
              <w:right w:val="single" w:sz="4" w:space="0" w:color="000000" w:themeColor="text1"/>
            </w:tcBorders>
            <w:shd w:val="clear" w:color="auto" w:fill="auto"/>
          </w:tcPr>
          <w:p w14:paraId="66EA4B46"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t>Dotační management</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4556A089"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r w:rsidRPr="00A22651">
              <w:t>3</w:t>
            </w:r>
            <w:r>
              <w:t>9</w:t>
            </w:r>
            <w:r w:rsidRPr="00A22651">
              <w:t>c</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27597506"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A22651">
              <w:rPr>
                <w:lang w:val="en-US"/>
              </w:rPr>
              <w:t>z</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2DEB2512"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A22651">
              <w:rPr>
                <w:lang w:val="en-US"/>
              </w:rPr>
              <w:t>1</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0F9FEBA" w14:textId="4A7E0A2A"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Ing. Eva </w:t>
            </w:r>
            <w:proofErr w:type="spellStart"/>
            <w:r>
              <w:t>Šviráková</w:t>
            </w:r>
            <w:proofErr w:type="spellEnd"/>
            <w:r>
              <w:t>,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1AE0196"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B7F8D12"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D659AF" w:rsidRPr="000E515F" w14:paraId="78DD6ECC" w14:textId="77777777" w:rsidTr="00AA3147">
        <w:trPr>
          <w:cantSplit/>
          <w:trHeight w:val="454"/>
        </w:trPr>
        <w:tc>
          <w:tcPr>
            <w:tcW w:w="3261" w:type="dxa"/>
            <w:tcBorders>
              <w:left w:val="single" w:sz="4" w:space="0" w:color="000000" w:themeColor="text1"/>
              <w:bottom w:val="single" w:sz="4" w:space="0" w:color="000000" w:themeColor="text1"/>
              <w:right w:val="single" w:sz="4" w:space="0" w:color="000000" w:themeColor="text1"/>
            </w:tcBorders>
            <w:shd w:val="clear" w:color="auto" w:fill="auto"/>
          </w:tcPr>
          <w:p w14:paraId="1D4D6D87"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proofErr w:type="spellStart"/>
            <w:r w:rsidRPr="000E515F">
              <w:rPr>
                <w:rStyle w:val="spellingerror"/>
                <w:rFonts w:eastAsiaTheme="majorEastAsia"/>
              </w:rPr>
              <w:t>Upcycling</w:t>
            </w:r>
            <w:proofErr w:type="spellEnd"/>
            <w:r w:rsidRPr="000E515F">
              <w:rPr>
                <w:rStyle w:val="normaltextrun"/>
              </w:rPr>
              <w:t xml:space="preserve"> 1</w:t>
            </w:r>
            <w:r w:rsidRPr="000E515F">
              <w:rPr>
                <w:rStyle w:val="eop"/>
              </w:rPr>
              <w:t> </w:t>
            </w:r>
          </w:p>
        </w:tc>
        <w:tc>
          <w:tcPr>
            <w:tcW w:w="850" w:type="dxa"/>
            <w:gridSpan w:val="3"/>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E6F9468"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0E515F">
              <w:rPr>
                <w:rStyle w:val="contextualspellingandgrammarerror"/>
              </w:rPr>
              <w:t>26s</w:t>
            </w:r>
            <w:proofErr w:type="gram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99D34BE"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proofErr w:type="spellStart"/>
            <w:r w:rsidRPr="000E515F">
              <w:rPr>
                <w:rStyle w:val="spellingerror"/>
                <w:rFonts w:eastAsiaTheme="majorEastAsia"/>
              </w:rPr>
              <w:t>klz</w:t>
            </w:r>
            <w:proofErr w:type="spellEnd"/>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EFD4A7D"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0E515F">
              <w:rPr>
                <w:rStyle w:val="normaltextrun"/>
              </w:rPr>
              <w:t>2</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61FAC13"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0E515F">
              <w:t>MgA. Jan Veselský</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81928C0"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83D0B0B"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0E515F">
              <w:t>1 LS</w:t>
            </w:r>
          </w:p>
        </w:tc>
      </w:tr>
      <w:tr w:rsidR="00D659AF" w:rsidRPr="00C0625D" w14:paraId="791CE038"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F08517"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C0625D">
              <w:t>Vizuální kultura</w:t>
            </w:r>
            <w:r>
              <w:t xml:space="preserve"> </w:t>
            </w:r>
            <w:r w:rsidRPr="00C0625D">
              <w:t>20.</w:t>
            </w:r>
            <w:r>
              <w:t xml:space="preserve"> </w:t>
            </w:r>
            <w:r w:rsidRPr="00C0625D">
              <w:t>století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2E9C4B"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C0625D">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2EDA64"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C0625D">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7CEC72"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C0625D">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879B24"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C0625D">
              <w:t xml:space="preserve">Mgr. Silvie </w:t>
            </w:r>
            <w:proofErr w:type="spellStart"/>
            <w:r w:rsidRPr="00C0625D">
              <w:t>Stanická</w:t>
            </w:r>
            <w:proofErr w:type="spellEnd"/>
            <w:r w:rsidRPr="00C0625D">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7AA16"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25117F"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C0625D">
              <w:rPr>
                <w:lang w:eastAsia="en-US"/>
              </w:rPr>
              <w:t>2 ZS</w:t>
            </w:r>
          </w:p>
        </w:tc>
      </w:tr>
      <w:tr w:rsidR="00D659AF" w:rsidRPr="00C0625D" w14:paraId="2FE3CE52"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D2AF31"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0E515F">
              <w:rPr>
                <w:lang w:eastAsia="en-US"/>
              </w:rPr>
              <w:t xml:space="preserve">Marketing </w:t>
            </w:r>
            <w:r>
              <w:rPr>
                <w:lang w:eastAsia="en-US"/>
              </w:rPr>
              <w:t>v KKO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97C58A"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0E515F">
              <w:rPr>
                <w:lang w:eastAsia="en-US"/>
              </w:rPr>
              <w:t>13p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8217B2"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0E515F">
              <w:rPr>
                <w:lang w:eastAsia="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D3FC54" w14:textId="77777777" w:rsidR="00D659AF" w:rsidRPr="00C0625D"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0E515F">
              <w:rPr>
                <w:lang w:eastAsia="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83F551"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t>Mgr. Josef Kocourek,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66CCE4"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CEFD9A" w14:textId="77777777" w:rsidR="00D659AF" w:rsidRPr="00C0625D"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515F">
              <w:rPr>
                <w:rStyle w:val="normaltextrun"/>
                <w:rFonts w:eastAsiaTheme="majorEastAsia"/>
              </w:rPr>
              <w:t>2 ZS</w:t>
            </w:r>
          </w:p>
        </w:tc>
      </w:tr>
      <w:tr w:rsidR="00D659AF" w:rsidRPr="00A22651" w14:paraId="16434B1A"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6EDD4E"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designu 3</w:t>
            </w:r>
          </w:p>
          <w:p w14:paraId="252CD80C"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690E9D"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62771A"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7FE0A9"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DA806B"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t xml:space="preserve">prof. PhDr. Zdeno </w:t>
            </w:r>
            <w:proofErr w:type="spellStart"/>
            <w:r>
              <w:t>Kolesár</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7D7E96"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6E01AF"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0903">
              <w:rPr>
                <w:lang w:eastAsia="en-US"/>
              </w:rPr>
              <w:t>2 ZS</w:t>
            </w:r>
          </w:p>
        </w:tc>
      </w:tr>
      <w:tr w:rsidR="00D659AF" w:rsidRPr="000E515F" w14:paraId="5B73BFA4"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A4E496"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0E515F">
              <w:t>Spotřeba a udržitelnost 1</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E2148E"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0E515F">
              <w:t>13s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3B38B2"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proofErr w:type="spellStart"/>
            <w:r w:rsidRPr="000E515F">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FAC57A"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0E515F">
              <w:rPr>
                <w:lang w:val="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76B7BA"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0E515F">
              <w:t>Mgr. Markéta Dvořáčková</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7355AE"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AAB879"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515F">
              <w:rPr>
                <w:lang w:eastAsia="en-US"/>
              </w:rPr>
              <w:t>2 ZS</w:t>
            </w:r>
          </w:p>
        </w:tc>
      </w:tr>
      <w:tr w:rsidR="00D659AF" w:rsidRPr="000E515F" w14:paraId="5BC7E663"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8BCD93"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0E515F">
              <w:t>Kulturní turismus</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5A2F75"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r w:rsidRPr="000E515F">
              <w:t>39c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DB780B"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0E515F">
              <w:rPr>
                <w:lang w:val="en-US"/>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9914FC"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0E515F">
              <w:rPr>
                <w:lang w:val="en-US"/>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70354" w14:textId="10765F39"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Pr>
                <w:lang w:eastAsia="en-US"/>
              </w:rPr>
              <w:t>PhDr.</w:t>
            </w:r>
            <w:r w:rsidRPr="000E515F">
              <w:rPr>
                <w:lang w:eastAsia="en-US"/>
              </w:rPr>
              <w:t xml:space="preserve"> Irena </w:t>
            </w:r>
            <w:proofErr w:type="spellStart"/>
            <w:r>
              <w:rPr>
                <w:lang w:eastAsia="en-US"/>
              </w:rPr>
              <w:t>Děkanovská</w:t>
            </w:r>
            <w:proofErr w:type="spellEnd"/>
            <w:r w:rsidRPr="000E515F">
              <w:rPr>
                <w:lang w:eastAsia="en-US"/>
              </w:rP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D78A0E"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D7FB13"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515F">
              <w:rPr>
                <w:lang w:eastAsia="en-US"/>
              </w:rPr>
              <w:t>2 ZS</w:t>
            </w:r>
          </w:p>
        </w:tc>
      </w:tr>
      <w:tr w:rsidR="00D659AF" w:rsidRPr="000E515F" w14:paraId="30C5B462"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DE3FAE"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proofErr w:type="spellStart"/>
            <w:r w:rsidRPr="000E515F">
              <w:rPr>
                <w:rStyle w:val="spellingerror"/>
                <w:rFonts w:eastAsiaTheme="majorEastAsia"/>
              </w:rPr>
              <w:t>Upcycling</w:t>
            </w:r>
            <w:proofErr w:type="spellEnd"/>
            <w:r w:rsidRPr="000E515F">
              <w:rPr>
                <w:rStyle w:val="normaltextrun"/>
              </w:rPr>
              <w:t xml:space="preserve"> 2</w:t>
            </w:r>
            <w:r w:rsidRPr="000E515F">
              <w:rPr>
                <w:rStyle w:val="eop"/>
              </w:rPr>
              <w:t>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3DB646"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0E515F">
              <w:rPr>
                <w:rStyle w:val="contextualspellingandgrammarerror"/>
              </w:rPr>
              <w:t>26s</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8680E3"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proofErr w:type="spellStart"/>
            <w:r w:rsidRPr="000E515F">
              <w:rPr>
                <w:rStyle w:val="spellingerror"/>
                <w:rFonts w:eastAsiaTheme="majorEastAsia"/>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0B35B0" w14:textId="77777777" w:rsidR="00D659AF" w:rsidRPr="000E515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0E515F">
              <w:rPr>
                <w:rStyle w:val="normaltextrun"/>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17AE1A"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0E515F">
              <w:t>MgA. Jan Veselský</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7EFD61"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CB353A" w14:textId="77777777" w:rsidR="00D659AF" w:rsidRPr="000E515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515F">
              <w:rPr>
                <w:lang w:eastAsia="en-US"/>
              </w:rPr>
              <w:t>2 ZS</w:t>
            </w:r>
          </w:p>
        </w:tc>
      </w:tr>
      <w:tr w:rsidR="00D659AF" w14:paraId="378BBD71"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A5E3ED"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0C0D7B">
              <w:t>Vizuální kultura 20. století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25CA26"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A22651">
              <w:t>2</w:t>
            </w:r>
            <w:r>
              <w:t>6</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C8DF7B"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BE01C7">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325D0F"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C95EA4">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28C717"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A22651">
              <w:t xml:space="preserve">Mgr. Silvie </w:t>
            </w:r>
            <w:proofErr w:type="spellStart"/>
            <w:r w:rsidRPr="00A22651">
              <w:t>Stanická</w:t>
            </w:r>
            <w:proofErr w:type="spellEnd"/>
            <w:r w:rsidRPr="00A22651">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6A9180"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5CB4AB"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Pr>
                <w:lang w:eastAsia="en-US"/>
              </w:rPr>
              <w:t>2 LS</w:t>
            </w:r>
          </w:p>
        </w:tc>
      </w:tr>
      <w:tr w:rsidR="00D659AF" w14:paraId="07515808"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EF702C"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0E515F">
              <w:rPr>
                <w:lang w:eastAsia="en-US"/>
              </w:rPr>
              <w:t xml:space="preserve">Marketing </w:t>
            </w:r>
            <w:r>
              <w:rPr>
                <w:lang w:eastAsia="en-US"/>
              </w:rPr>
              <w:t>v KKO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AEEC7A"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0E515F">
              <w:rPr>
                <w:lang w:eastAsia="en-US"/>
              </w:rPr>
              <w:t>13p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B2C968" w14:textId="77777777" w:rsidR="00D659AF" w:rsidRPr="00BE01C7"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0E515F">
              <w:rPr>
                <w:lang w:eastAsia="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E56064" w14:textId="77777777" w:rsidR="00D659AF" w:rsidRPr="00C95EA4"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0E515F">
              <w:rPr>
                <w:lang w:eastAsia="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AFAC5B"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t>Mgr. Josef Kocourek,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73D23B"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5523F6"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0E515F">
              <w:rPr>
                <w:rStyle w:val="normaltextrun"/>
                <w:rFonts w:eastAsiaTheme="majorEastAsia"/>
              </w:rPr>
              <w:t xml:space="preserve">2 </w:t>
            </w:r>
            <w:r>
              <w:rPr>
                <w:rStyle w:val="normaltextrun"/>
                <w:rFonts w:eastAsiaTheme="majorEastAsia"/>
              </w:rPr>
              <w:t>L</w:t>
            </w:r>
            <w:r w:rsidRPr="000E515F">
              <w:rPr>
                <w:rStyle w:val="normaltextrun"/>
                <w:rFonts w:eastAsiaTheme="majorEastAsia"/>
              </w:rPr>
              <w:t>S</w:t>
            </w:r>
          </w:p>
        </w:tc>
      </w:tr>
      <w:tr w:rsidR="00D659AF" w14:paraId="55332FD5"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AADF35"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designu 4</w:t>
            </w:r>
          </w:p>
          <w:p w14:paraId="7441C5D9"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500E9E"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4D95C0"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768BC4" w14:textId="77777777" w:rsidR="00D659AF" w:rsidRPr="00A22651"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DCADB4"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t xml:space="preserve">prof. PhDr. Zdeno </w:t>
            </w:r>
            <w:proofErr w:type="spellStart"/>
            <w:r>
              <w:t>Kolesár</w:t>
            </w:r>
            <w:proofErr w:type="spellEnd"/>
            <w:r>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00A183"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411799"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307EB4">
              <w:t>2 LS</w:t>
            </w:r>
          </w:p>
        </w:tc>
      </w:tr>
      <w:tr w:rsidR="00D659AF" w:rsidRPr="00307EB4" w14:paraId="3CBF3828"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BEE3C2"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rsidRPr="00F83BB6">
              <w:rPr>
                <w:lang w:val="en-US"/>
              </w:rPr>
              <w:t>Spotřeba</w:t>
            </w:r>
            <w:proofErr w:type="spellEnd"/>
            <w:r w:rsidRPr="00F83BB6">
              <w:rPr>
                <w:lang w:val="en-US"/>
              </w:rPr>
              <w:t xml:space="preserve"> a </w:t>
            </w:r>
            <w:proofErr w:type="spellStart"/>
            <w:r w:rsidRPr="00F83BB6">
              <w:rPr>
                <w:lang w:val="en-US"/>
              </w:rPr>
              <w:t>udržitelnost</w:t>
            </w:r>
            <w:proofErr w:type="spellEnd"/>
            <w:r w:rsidRPr="00F83BB6">
              <w:rPr>
                <w:lang w:val="en-US"/>
              </w:rPr>
              <w:t xml:space="preserve"> 2</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345A19"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r w:rsidRPr="00F83BB6">
              <w:rPr>
                <w:lang w:val="en-US"/>
              </w:rPr>
              <w:t>1</w:t>
            </w:r>
            <w:r>
              <w:rPr>
                <w:lang w:val="en-US"/>
              </w:rPr>
              <w:t>3</w:t>
            </w:r>
            <w:r w:rsidRPr="00F83BB6">
              <w:rPr>
                <w:lang w:val="en-US"/>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715C02"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rsidRPr="00F83BB6">
              <w:rPr>
                <w:lang w:val="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E373EC"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F83BB6">
              <w:rPr>
                <w:lang w:val="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E2EB3E"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F83BB6">
              <w:rPr>
                <w:lang w:val="en-US"/>
              </w:rPr>
              <w:t xml:space="preserve">Mgr. </w:t>
            </w:r>
            <w:proofErr w:type="spellStart"/>
            <w:r w:rsidRPr="00F83BB6">
              <w:rPr>
                <w:lang w:val="en-US"/>
              </w:rPr>
              <w:t>Markéta</w:t>
            </w:r>
            <w:proofErr w:type="spellEnd"/>
            <w:r w:rsidRPr="00F83BB6">
              <w:rPr>
                <w:lang w:val="en-US"/>
              </w:rPr>
              <w:t xml:space="preserve"> </w:t>
            </w:r>
            <w:proofErr w:type="spellStart"/>
            <w:r w:rsidRPr="00F83BB6">
              <w:rPr>
                <w:lang w:val="en-US"/>
              </w:rPr>
              <w:t>Dvořáčková</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678072"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B73D81" w14:textId="77777777" w:rsidR="00D659AF" w:rsidRPr="00307EB4"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pPr>
            <w:r w:rsidRPr="00F83BB6">
              <w:t>2 LS</w:t>
            </w:r>
          </w:p>
        </w:tc>
      </w:tr>
      <w:tr w:rsidR="00D659AF" w:rsidRPr="00F83BB6" w14:paraId="3B754DA2"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DA3C83"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roofErr w:type="spellStart"/>
            <w:r w:rsidRPr="00F83BB6">
              <w:rPr>
                <w:lang w:eastAsia="en-US"/>
              </w:rPr>
              <w:t>Fake</w:t>
            </w:r>
            <w:proofErr w:type="spellEnd"/>
            <w:r w:rsidRPr="00F83BB6">
              <w:rPr>
                <w:lang w:eastAsia="en-US"/>
              </w:rPr>
              <w:t xml:space="preserve"> </w:t>
            </w:r>
            <w:proofErr w:type="spellStart"/>
            <w:r w:rsidRPr="00F83BB6">
              <w:rPr>
                <w:lang w:eastAsia="en-US"/>
              </w:rPr>
              <w:t>news</w:t>
            </w:r>
            <w:proofErr w:type="spellEnd"/>
            <w:r w:rsidRPr="00F83BB6">
              <w:rPr>
                <w:lang w:eastAsia="en-US"/>
              </w:rPr>
              <w:t xml:space="preserve"> a krizová komunikace v digitálním prostoru</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50293B"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eastAsia="en-US"/>
              </w:rPr>
            </w:pPr>
            <w:proofErr w:type="gramStart"/>
            <w:r w:rsidRPr="00F83BB6">
              <w:rPr>
                <w:lang w:eastAsia="en-US"/>
              </w:rPr>
              <w:t>1</w:t>
            </w:r>
            <w:r>
              <w:rPr>
                <w:lang w:eastAsia="en-US"/>
              </w:rPr>
              <w:t>3</w:t>
            </w:r>
            <w:r w:rsidRPr="00F83BB6">
              <w:rPr>
                <w:lang w:eastAsia="en-US"/>
              </w:rPr>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4AACC0"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proofErr w:type="spellStart"/>
            <w:r w:rsidRPr="00F83BB6">
              <w:rPr>
                <w:lang w:eastAsia="en-US"/>
              </w:rP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D2264D"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eastAsia="en-US"/>
              </w:rPr>
            </w:pPr>
            <w:r w:rsidRPr="00F83BB6">
              <w:rPr>
                <w:lang w:eastAsia="en-US"/>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144F08"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83BB6">
              <w:rPr>
                <w:lang w:eastAsia="en-US"/>
              </w:rPr>
              <w:t xml:space="preserve">Mgr. Jindřich </w:t>
            </w:r>
            <w:proofErr w:type="spellStart"/>
            <w:r w:rsidRPr="00F83BB6">
              <w:rPr>
                <w:lang w:eastAsia="en-US"/>
              </w:rPr>
              <w:t>Oukropec</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28D7E0"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E6A6B"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r w:rsidRPr="00F83BB6">
              <w:t>2 LS</w:t>
            </w:r>
          </w:p>
        </w:tc>
      </w:tr>
      <w:tr w:rsidR="00D659AF" w:rsidRPr="00F83BB6" w14:paraId="79E704EF"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013A0"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val="en-US"/>
              </w:rPr>
            </w:pPr>
            <w:r w:rsidRPr="00F83BB6">
              <w:t>Trh umění</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6D9773"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lang w:val="en-US"/>
              </w:rPr>
            </w:pPr>
            <w:proofErr w:type="gramStart"/>
            <w:r w:rsidRPr="00F83BB6">
              <w:t>2</w:t>
            </w:r>
            <w:r>
              <w:t>6</w:t>
            </w:r>
            <w:r w:rsidRPr="00F83BB6">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57E4B4"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F83BB6">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EDA3A1"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lang w:val="en-US"/>
              </w:rPr>
            </w:pPr>
            <w:r w:rsidRPr="00F83BB6">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AB5A51" w14:textId="520F7F89"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r w:rsidRPr="00F83BB6">
              <w:t xml:space="preserve">Mgr. </w:t>
            </w:r>
            <w:proofErr w:type="spellStart"/>
            <w:r>
              <w:t>MgA.</w:t>
            </w:r>
            <w:r w:rsidRPr="00F83BB6">
              <w:t>Veronika</w:t>
            </w:r>
            <w:proofErr w:type="spellEnd"/>
            <w:r w:rsidRPr="00F83BB6">
              <w:t xml:space="preserve"> Lukášová,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B48E99"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CF4DC3"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rPr>
                <w:lang w:eastAsia="en-US"/>
              </w:rPr>
            </w:pPr>
            <w:r w:rsidRPr="00F83BB6">
              <w:t>2 LS</w:t>
            </w:r>
          </w:p>
        </w:tc>
      </w:tr>
      <w:tr w:rsidR="00D659AF" w:rsidRPr="00F83BB6" w14:paraId="284AD1CA"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B52F86"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A22651">
              <w:t xml:space="preserve">Vizuální kultura 21. století </w:t>
            </w: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ECF454"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rsidRPr="00A22651">
              <w:t>2</w:t>
            </w:r>
            <w:r>
              <w:t>6</w:t>
            </w:r>
            <w:r w:rsidRPr="00A22651">
              <w:t>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6633C0"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BE01C7">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DC22B1"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rsidRPr="00C95EA4">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2BC741"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rsidRPr="00A22651">
              <w:t xml:space="preserve">Mgr. Silvie </w:t>
            </w:r>
            <w:proofErr w:type="spellStart"/>
            <w:r w:rsidRPr="00A22651">
              <w:t>Stanická</w:t>
            </w:r>
            <w:proofErr w:type="spellEnd"/>
            <w:r w:rsidRPr="00A22651">
              <w:t>,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87D21F"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94AA01"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pPr>
            <w:r>
              <w:t>3 ZS</w:t>
            </w:r>
          </w:p>
        </w:tc>
      </w:tr>
      <w:tr w:rsidR="00D659AF" w:rsidRPr="00F83BB6" w14:paraId="0C1FF0A0" w14:textId="77777777" w:rsidTr="00AA3147">
        <w:trPr>
          <w:cantSplit/>
          <w:trHeight w:val="45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5EFBBD" w14:textId="77777777" w:rsidR="00D659AF"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designu 5</w:t>
            </w:r>
          </w:p>
          <w:p w14:paraId="2BEC54D5"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p>
        </w:tc>
        <w:tc>
          <w:tcPr>
            <w:tcW w:w="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7F3AAF"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pPr>
            <w:proofErr w:type="gramStart"/>
            <w:r>
              <w:t>26p</w:t>
            </w:r>
            <w:proofErr w:type="gram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FB141B"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proofErr w:type="spellStart"/>
            <w:r>
              <w:t>klz</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3F230E" w14:textId="77777777" w:rsidR="00D659AF" w:rsidRPr="00F83BB6" w:rsidRDefault="00D659AF" w:rsidP="00D65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pPr>
            <w: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30A25B"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pPr>
            <w:r>
              <w:t>Mgr. Vít Jakubíček,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D167D5"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892A13" w14:textId="77777777" w:rsidR="00D659AF" w:rsidRPr="00F83BB6"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jc w:val="center"/>
            </w:pPr>
            <w:r>
              <w:t>3 ZS</w:t>
            </w:r>
          </w:p>
        </w:tc>
      </w:tr>
      <w:tr w:rsidR="00D659AF" w:rsidRPr="00A22651" w14:paraId="0FC58491" w14:textId="77777777" w:rsidTr="00AA3147">
        <w:trPr>
          <w:cantSplit/>
          <w:trHeight w:val="655"/>
        </w:trPr>
        <w:tc>
          <w:tcPr>
            <w:tcW w:w="1006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7D972C"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rFonts w:ascii="Times New Roman Bold" w:hAnsi="Times New Roman Bold"/>
              </w:rPr>
            </w:pPr>
            <w:r w:rsidRPr="00A22651">
              <w:rPr>
                <w:rFonts w:ascii="Times New Roman Bold" w:hAnsi="Times New Roman Bold"/>
              </w:rPr>
              <w:t>Podmínka pro splnění této skupiny předmětů:</w:t>
            </w:r>
          </w:p>
          <w:p w14:paraId="501D5152" w14:textId="77777777" w:rsidR="00D659AF" w:rsidRPr="00A22651"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rPr>
            </w:pPr>
            <w:r>
              <w:rPr>
                <w:rFonts w:ascii="Times New Roman Bold" w:hAnsi="Times New Roman Bold"/>
              </w:rPr>
              <w:t xml:space="preserve">Během bakalářského studia </w:t>
            </w:r>
            <w:r w:rsidRPr="00A22651">
              <w:rPr>
                <w:rFonts w:ascii="Times New Roman Bold" w:hAnsi="Times New Roman Bold"/>
              </w:rPr>
              <w:t xml:space="preserve">musí </w:t>
            </w:r>
            <w:r>
              <w:rPr>
                <w:rFonts w:ascii="Times New Roman Bold" w:hAnsi="Times New Roman Bold"/>
              </w:rPr>
              <w:t xml:space="preserve">student </w:t>
            </w:r>
            <w:r w:rsidRPr="00A22651">
              <w:rPr>
                <w:rFonts w:ascii="Times New Roman Bold" w:hAnsi="Times New Roman Bold"/>
              </w:rPr>
              <w:t xml:space="preserve">absolvovat alespoň </w:t>
            </w:r>
            <w:r>
              <w:rPr>
                <w:rFonts w:ascii="Times New Roman Bold" w:hAnsi="Times New Roman Bold"/>
              </w:rPr>
              <w:t xml:space="preserve">7 </w:t>
            </w:r>
            <w:r w:rsidRPr="00A22651">
              <w:rPr>
                <w:rFonts w:ascii="Times New Roman Bold" w:hAnsi="Times New Roman Bold"/>
              </w:rPr>
              <w:t>povinně voliteln</w:t>
            </w:r>
            <w:r>
              <w:rPr>
                <w:rFonts w:ascii="Times New Roman Bold" w:hAnsi="Times New Roman Bold"/>
              </w:rPr>
              <w:t>ých</w:t>
            </w:r>
            <w:r w:rsidRPr="00A22651">
              <w:rPr>
                <w:rFonts w:ascii="Times New Roman Bold" w:hAnsi="Times New Roman Bold"/>
              </w:rPr>
              <w:t xml:space="preserve"> předmě</w:t>
            </w:r>
            <w:r>
              <w:rPr>
                <w:rFonts w:ascii="Times New Roman Bold" w:hAnsi="Times New Roman Bold"/>
              </w:rPr>
              <w:t>tů</w:t>
            </w:r>
            <w:r w:rsidRPr="00A22651">
              <w:rPr>
                <w:rFonts w:ascii="Times New Roman Bold" w:hAnsi="Times New Roman Bold"/>
              </w:rPr>
              <w:t>.</w:t>
            </w:r>
          </w:p>
        </w:tc>
      </w:tr>
      <w:tr w:rsidR="00D659AF" w14:paraId="2BBB661A" w14:textId="77777777" w:rsidTr="00AA3147">
        <w:trPr>
          <w:trHeight w:val="257"/>
        </w:trPr>
        <w:tc>
          <w:tcPr>
            <w:tcW w:w="3686" w:type="dxa"/>
            <w:gridSpan w:val="3"/>
            <w:tcBorders>
              <w:top w:val="single" w:sz="4" w:space="0" w:color="000000"/>
              <w:left w:val="single" w:sz="4" w:space="0" w:color="000000"/>
              <w:bottom w:val="single" w:sz="8" w:space="0" w:color="000000"/>
              <w:right w:val="single" w:sz="4" w:space="0" w:color="000000"/>
            </w:tcBorders>
            <w:shd w:val="clear" w:color="auto" w:fill="F7CAAC"/>
          </w:tcPr>
          <w:p w14:paraId="277B76FC" w14:textId="77777777" w:rsidR="00D659AF" w:rsidRPr="001A694E"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1A694E">
              <w:rPr>
                <w:rFonts w:ascii="Times New Roman Bold" w:hAnsi="Times New Roman Bold"/>
                <w:b/>
              </w:rPr>
              <w:t>Celkový počet kreditů</w:t>
            </w:r>
            <w:r>
              <w:rPr>
                <w:rFonts w:ascii="Times New Roman Bold" w:hAnsi="Times New Roman Bold"/>
                <w:b/>
              </w:rPr>
              <w:t xml:space="preserve"> za studium</w:t>
            </w:r>
          </w:p>
        </w:tc>
        <w:tc>
          <w:tcPr>
            <w:tcW w:w="6379" w:type="dxa"/>
            <w:gridSpan w:val="6"/>
            <w:tcBorders>
              <w:top w:val="single" w:sz="4" w:space="0" w:color="000000"/>
              <w:left w:val="single" w:sz="4" w:space="0" w:color="000000"/>
              <w:bottom w:val="single" w:sz="8" w:space="0" w:color="000000"/>
              <w:right w:val="single" w:sz="4" w:space="0" w:color="000000"/>
            </w:tcBorders>
            <w:shd w:val="clear" w:color="auto" w:fill="FFFFFF"/>
          </w:tcPr>
          <w:p w14:paraId="46905FE3"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180</w:t>
            </w:r>
          </w:p>
        </w:tc>
      </w:tr>
      <w:tr w:rsidR="00D659AF" w14:paraId="2AE4F2C0" w14:textId="77777777" w:rsidTr="00AA3147">
        <w:trPr>
          <w:trHeight w:val="1341"/>
        </w:trPr>
        <w:tc>
          <w:tcPr>
            <w:tcW w:w="10065" w:type="dxa"/>
            <w:gridSpan w:val="9"/>
            <w:tcBorders>
              <w:top w:val="single" w:sz="4" w:space="0" w:color="000000"/>
              <w:left w:val="single" w:sz="4" w:space="0" w:color="000000"/>
              <w:bottom w:val="single" w:sz="8" w:space="0" w:color="000000"/>
              <w:right w:val="single" w:sz="4" w:space="0" w:color="000000"/>
            </w:tcBorders>
            <w:shd w:val="clear" w:color="auto" w:fill="FFFFFF" w:themeFill="background1"/>
          </w:tcPr>
          <w:p w14:paraId="4F48B6BB"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pPr>
            <w:r>
              <w:t>Kredity za povinné předměty: 154</w:t>
            </w:r>
          </w:p>
          <w:p w14:paraId="3397021F" w14:textId="10D8AA61"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Kredity za povinné předměty – cizí jazyk angličtina: 10 </w:t>
            </w:r>
          </w:p>
          <w:p w14:paraId="43391F1A" w14:textId="1F4DB13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povinně volitelné předměty – skupina B: 12</w:t>
            </w:r>
          </w:p>
          <w:p w14:paraId="016AF8FF"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w:t>
            </w:r>
            <w:r w:rsidRPr="00ED4F9D">
              <w:t>a minimálního počtu kreditů za povinně volitelné předměty</w:t>
            </w:r>
            <w:r>
              <w:t xml:space="preserve"> (min. 135 a více): 176</w:t>
            </w:r>
          </w:p>
          <w:p w14:paraId="7FDF0C39" w14:textId="4F8FD5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Kredity za volitelné předměty: 4 </w:t>
            </w:r>
          </w:p>
        </w:tc>
      </w:tr>
      <w:tr w:rsidR="00D659AF" w14:paraId="0CD2633F" w14:textId="77777777" w:rsidTr="00AA3147">
        <w:trPr>
          <w:trHeight w:val="257"/>
        </w:trPr>
        <w:tc>
          <w:tcPr>
            <w:tcW w:w="3674" w:type="dxa"/>
            <w:gridSpan w:val="2"/>
            <w:tcBorders>
              <w:top w:val="single" w:sz="4" w:space="0" w:color="000000"/>
              <w:left w:val="single" w:sz="4" w:space="0" w:color="000000"/>
              <w:bottom w:val="single" w:sz="8" w:space="0" w:color="000000"/>
              <w:right w:val="single" w:sz="4" w:space="0" w:color="000000"/>
            </w:tcBorders>
            <w:shd w:val="clear" w:color="auto" w:fill="F7CAAC"/>
          </w:tcPr>
          <w:p w14:paraId="2C418180" w14:textId="77777777" w:rsidR="00D659AF" w:rsidRPr="00B87890"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B87890">
              <w:rPr>
                <w:rFonts w:ascii="Times New Roman Bold" w:hAnsi="Times New Roman Bold"/>
                <w:b/>
              </w:rPr>
              <w:t>Součásti SZZ a jejich obsah</w:t>
            </w:r>
          </w:p>
        </w:tc>
        <w:tc>
          <w:tcPr>
            <w:tcW w:w="6391" w:type="dxa"/>
            <w:gridSpan w:val="7"/>
            <w:tcBorders>
              <w:top w:val="single" w:sz="4" w:space="0" w:color="000000"/>
              <w:left w:val="single" w:sz="4" w:space="0" w:color="000000"/>
              <w:bottom w:val="single" w:sz="8" w:space="0" w:color="000000"/>
              <w:right w:val="single" w:sz="4" w:space="0" w:color="000000"/>
            </w:tcBorders>
            <w:shd w:val="clear" w:color="auto" w:fill="FFFFFF"/>
          </w:tcPr>
          <w:p w14:paraId="6811C57E" w14:textId="77777777"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D659AF" w14:paraId="583A7C51" w14:textId="77777777" w:rsidTr="00A26DF6">
        <w:trPr>
          <w:trHeight w:val="1273"/>
        </w:trPr>
        <w:tc>
          <w:tcPr>
            <w:tcW w:w="10065" w:type="dxa"/>
            <w:gridSpan w:val="9"/>
            <w:tcBorders>
              <w:top w:val="single" w:sz="8" w:space="0" w:color="000000"/>
              <w:left w:val="single" w:sz="4" w:space="0" w:color="000000"/>
              <w:bottom w:val="single" w:sz="4" w:space="0" w:color="000000"/>
              <w:right w:val="single" w:sz="4" w:space="0" w:color="000000"/>
            </w:tcBorders>
            <w:shd w:val="clear" w:color="auto" w:fill="FFFFFF"/>
          </w:tcPr>
          <w:p w14:paraId="4705C5D3" w14:textId="5163EEF9" w:rsidR="00D659AF" w:rsidRPr="001754CB"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rPr>
                <w:ins w:id="13" w:author="Hana Ponížilová" w:date="2023-03-13T11:54:00Z"/>
                <w:b/>
                <w:bCs/>
              </w:rPr>
            </w:pPr>
            <w:r>
              <w:t xml:space="preserve"> </w:t>
            </w:r>
            <w:ins w:id="14" w:author="Hana Ponížilová" w:date="2023-03-13T11:54:00Z">
              <w:r w:rsidRPr="001754CB">
                <w:rPr>
                  <w:b/>
                  <w:bCs/>
                </w:rPr>
                <w:t>SZZ se skládá ze dvou částí:</w:t>
              </w:r>
            </w:ins>
          </w:p>
          <w:p w14:paraId="01D3B7E7" w14:textId="1523C79D" w:rsidR="00D659AF" w:rsidRDefault="00D659AF" w:rsidP="00D659A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jc w:val="both"/>
              <w:rPr>
                <w:ins w:id="15" w:author="Hana Ponížilová" w:date="2023-03-13T11:55:00Z"/>
              </w:rPr>
            </w:pPr>
            <w:ins w:id="16" w:author="Hana Ponížilová" w:date="2023-03-20T16:01:00Z">
              <w:r>
                <w:t xml:space="preserve">1. </w:t>
              </w:r>
            </w:ins>
            <w:ins w:id="17" w:author="Hana Ponížilová" w:date="2023-03-13T11:54:00Z">
              <w:r>
                <w:t>část</w:t>
              </w:r>
            </w:ins>
            <w:ins w:id="18" w:author="Hana Ponížilová" w:date="2023-03-20T15:54:00Z">
              <w:r>
                <w:t xml:space="preserve">: </w:t>
              </w:r>
            </w:ins>
            <w:ins w:id="19" w:author="Hana Ponížilová" w:date="2023-03-14T08:20:00Z">
              <w:r>
                <w:t>zkouška z odborné problematiky související se studovaným programem</w:t>
              </w:r>
            </w:ins>
          </w:p>
          <w:p w14:paraId="01ACB5AB" w14:textId="242F84B0" w:rsidR="00D659AF" w:rsidRDefault="00D659AF" w:rsidP="00D659AF">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jc w:val="both"/>
              <w:rPr>
                <w:ins w:id="20" w:author="Hana Ponížilová" w:date="2023-03-14T08:20:00Z"/>
              </w:rPr>
            </w:pPr>
            <w:ins w:id="21" w:author="Hana Ponížilová" w:date="2023-03-20T16:01:00Z">
              <w:r>
                <w:t xml:space="preserve">2. </w:t>
              </w:r>
            </w:ins>
            <w:ins w:id="22" w:author="Hana Ponížilová" w:date="2023-03-13T11:55:00Z">
              <w:r>
                <w:t>část</w:t>
              </w:r>
            </w:ins>
            <w:ins w:id="23" w:author="Hana Ponížilová" w:date="2023-03-20T15:54:00Z">
              <w:r>
                <w:t>:</w:t>
              </w:r>
            </w:ins>
            <w:ins w:id="24" w:author="Hana Ponížilová" w:date="2023-03-13T11:55:00Z">
              <w:r>
                <w:t xml:space="preserve"> </w:t>
              </w:r>
            </w:ins>
            <w:ins w:id="25" w:author="Hana Ponížilová" w:date="2023-03-14T08:20:00Z">
              <w:r>
                <w:t>obhajoba bakalářské práce</w:t>
              </w:r>
            </w:ins>
          </w:p>
          <w:p w14:paraId="67D3E470" w14:textId="52245DAB"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jc w:val="both"/>
              <w:rPr>
                <w:ins w:id="26" w:author="Hana Ponížilová" w:date="2023-03-14T08:21:00Z"/>
              </w:rPr>
            </w:pPr>
            <w:ins w:id="27" w:author="Hana Ponížilová" w:date="2023-03-20T15:55:00Z">
              <w:r>
                <w:t xml:space="preserve"> </w:t>
              </w:r>
            </w:ins>
            <w:ins w:id="28" w:author="Hana Ponížilová" w:date="2023-03-14T08:21:00Z">
              <w:r w:rsidRPr="00AA084A">
                <w:t>Zkouška z odborné problematiky se skládá z odborné rozpravy ze dvou základních tematických okruhů</w:t>
              </w:r>
              <w:r>
                <w:t>:</w:t>
              </w:r>
            </w:ins>
          </w:p>
          <w:p w14:paraId="46EF8609" w14:textId="1468A773" w:rsidR="00D659AF" w:rsidRPr="00365177"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jc w:val="both"/>
              <w:rPr>
                <w:ins w:id="29" w:author="Hana Ponížilová" w:date="2023-03-14T08:21:00Z"/>
              </w:rPr>
            </w:pPr>
            <w:ins w:id="30" w:author="Hana Ponížilová" w:date="2023-03-20T15:55:00Z">
              <w:r>
                <w:t xml:space="preserve"> </w:t>
              </w:r>
            </w:ins>
            <w:ins w:id="31" w:author="Hana Ponížilová" w:date="2023-03-14T08:21:00Z">
              <w:r>
                <w:t>- Vizuální kultura (rozsah je dán ZT předměty – Vizuální</w:t>
              </w:r>
              <w:r w:rsidRPr="00365177">
                <w:t xml:space="preserve"> studia</w:t>
              </w:r>
              <w:r>
                <w:t xml:space="preserve"> pro digitální věk, Digitální kultura)</w:t>
              </w:r>
            </w:ins>
          </w:p>
          <w:p w14:paraId="21E1A06B" w14:textId="544273FE" w:rsidR="00D659AF"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jc w:val="both"/>
              <w:rPr>
                <w:ins w:id="32" w:author="Hana Ponížilová" w:date="2023-03-13T12:00:00Z"/>
              </w:rPr>
            </w:pPr>
            <w:ins w:id="33" w:author="Hana Ponížilová" w:date="2023-03-20T15:55:00Z">
              <w:r>
                <w:t xml:space="preserve"> </w:t>
              </w:r>
            </w:ins>
            <w:ins w:id="34" w:author="Hana Ponížilová" w:date="2023-03-14T08:21:00Z">
              <w:r>
                <w:t>- Teorie a t</w:t>
              </w:r>
              <w:r w:rsidRPr="00365177">
                <w:t xml:space="preserve">echnologie oboru </w:t>
              </w:r>
              <w:r>
                <w:t>(rozsah je dán předměty PZ – Oborové t</w:t>
              </w:r>
              <w:r w:rsidRPr="00365177">
                <w:t xml:space="preserve">eorie a technologie, </w:t>
              </w:r>
              <w:r>
                <w:t xml:space="preserve">Green design and </w:t>
              </w:r>
              <w:proofErr w:type="spellStart"/>
              <w:r>
                <w:t>suistanable</w:t>
              </w:r>
              <w:proofErr w:type="spellEnd"/>
              <w:r>
                <w:t xml:space="preserve"> </w:t>
              </w:r>
              <w:proofErr w:type="spellStart"/>
              <w:r>
                <w:t>materials</w:t>
              </w:r>
              <w:proofErr w:type="spellEnd"/>
              <w:r>
                <w:t xml:space="preserve">, </w:t>
              </w:r>
              <w:proofErr w:type="spellStart"/>
              <w:r>
                <w:t>C</w:t>
              </w:r>
              <w:r w:rsidRPr="007A4190">
                <w:t>ultural</w:t>
              </w:r>
              <w:proofErr w:type="spellEnd"/>
              <w:r w:rsidRPr="007A4190">
                <w:t xml:space="preserve"> management</w:t>
              </w:r>
              <w:r>
                <w:t>)</w:t>
              </w:r>
            </w:ins>
          </w:p>
          <w:p w14:paraId="4F6065FE" w14:textId="2F6E20D3" w:rsidR="00D659AF" w:rsidRPr="00AA084A"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jc w:val="both"/>
              <w:rPr>
                <w:ins w:id="35" w:author="Hana Ponížilová" w:date="2023-03-13T12:01:00Z"/>
              </w:rPr>
            </w:pPr>
            <w:ins w:id="36" w:author="Hana Ponížilová" w:date="2023-03-22T11:16:00Z">
              <w:r>
                <w:t xml:space="preserve"> </w:t>
              </w:r>
            </w:ins>
            <w:ins w:id="37" w:author="Hana Ponížilová" w:date="2023-03-13T12:01:00Z">
              <w:r w:rsidRPr="00AA084A">
                <w:t xml:space="preserve">Obhajoba bakalářské práce, která se skládá z: </w:t>
              </w:r>
            </w:ins>
          </w:p>
          <w:p w14:paraId="4035A71A" w14:textId="6AECEB2A" w:rsidR="00D659AF" w:rsidRPr="002725A9" w:rsidRDefault="00D659AF" w:rsidP="00D659A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jc w:val="both"/>
              <w:rPr>
                <w:ins w:id="38" w:author="Hana Ponížilová" w:date="2023-03-13T12:01:00Z"/>
              </w:rPr>
            </w:pPr>
            <w:ins w:id="39" w:author="Hana Ponížilová" w:date="2023-03-13T12:01:00Z">
              <w:r>
                <w:t xml:space="preserve">- </w:t>
              </w:r>
              <w:r w:rsidRPr="002725A9">
                <w:t xml:space="preserve">teoretické části práce vycházející z problematiky oboru </w:t>
              </w:r>
            </w:ins>
          </w:p>
          <w:p w14:paraId="72F265DB" w14:textId="04906AB8" w:rsidR="00D659AF" w:rsidRDefault="00D659AF" w:rsidP="00475804">
            <w:pPr>
              <w:pStyle w:val="Odstavecseseznamem1"/>
              <w:tabs>
                <w:tab w:val="left" w:pos="145"/>
              </w:tabs>
              <w:spacing w:after="120"/>
              <w:ind w:left="289" w:hanging="142"/>
            </w:pPr>
            <w:ins w:id="40" w:author="Hana Ponížilová" w:date="2023-03-13T12:01:00Z">
              <w:r w:rsidRPr="00AA084A">
                <w:t xml:space="preserve">  </w:t>
              </w:r>
            </w:ins>
            <w:ins w:id="41" w:author="Hana Ponížilová" w:date="2023-03-20T16:04:00Z">
              <w:r>
                <w:t xml:space="preserve"> </w:t>
              </w:r>
            </w:ins>
            <w:ins w:id="42" w:author="Hana Ponížilová" w:date="2023-03-13T12:01:00Z">
              <w:r w:rsidRPr="00AA084A">
                <w:t>- praktické části práce, kde student prokazuje schopnost obhájit své vlastní přístupy a postupy, originalitu a kreativitu</w:t>
              </w:r>
            </w:ins>
            <w:ins w:id="43" w:author="Hana Ponížilová" w:date="2023-03-20T12:04:00Z">
              <w:r w:rsidRPr="00AA084A">
                <w:t xml:space="preserve"> na</w:t>
              </w:r>
            </w:ins>
            <w:ins w:id="44" w:author="Hana Ponížilová" w:date="2023-03-20T16:02:00Z">
              <w:r>
                <w:t xml:space="preserve"> </w:t>
              </w:r>
            </w:ins>
            <w:ins w:id="45" w:author="Hana Ponížilová" w:date="2023-03-20T12:08:00Z">
              <w:r w:rsidRPr="00AA084A">
                <w:t>základě znalostí</w:t>
              </w:r>
            </w:ins>
            <w:ins w:id="46" w:author="Hana Ponížilová" w:date="2023-03-20T12:24:00Z">
              <w:r w:rsidRPr="00AA084A">
                <w:t xml:space="preserve"> a</w:t>
              </w:r>
            </w:ins>
            <w:ins w:id="47" w:author="Hana Ponížilová" w:date="2023-03-20T12:08:00Z">
              <w:r w:rsidRPr="00AA084A">
                <w:t xml:space="preserve"> dovedností </w:t>
              </w:r>
            </w:ins>
            <w:ins w:id="48" w:author="Hana Ponížilová" w:date="2023-03-20T12:24:00Z">
              <w:r w:rsidRPr="00AA084A">
                <w:t>získaných</w:t>
              </w:r>
            </w:ins>
            <w:ins w:id="49" w:author="Hana Ponížilová" w:date="2023-03-20T12:16:00Z">
              <w:r w:rsidRPr="00AA084A">
                <w:t xml:space="preserve"> </w:t>
              </w:r>
            </w:ins>
            <w:ins w:id="50" w:author="Hana Ponížilová" w:date="2023-03-20T12:25:00Z">
              <w:r w:rsidRPr="00AA084A">
                <w:t>v</w:t>
              </w:r>
            </w:ins>
            <w:ins w:id="51" w:author="Hana Ponížilová" w:date="2023-03-20T16:04:00Z">
              <w:r>
                <w:t xml:space="preserve"> </w:t>
              </w:r>
            </w:ins>
            <w:ins w:id="52" w:author="Hana Ponížilová" w:date="2023-03-20T12:09:00Z">
              <w:r w:rsidRPr="00AA084A">
                <w:t>předmětu Ateliér</w:t>
              </w:r>
            </w:ins>
            <w:ins w:id="53" w:author="Hana Ponížilová" w:date="2023-03-21T07:39:00Z">
              <w:r>
                <w:t xml:space="preserve"> KODK</w:t>
              </w:r>
            </w:ins>
            <w:ins w:id="54" w:author="Hana Ponížilová" w:date="2023-03-20T12:09:00Z">
              <w:r w:rsidRPr="00AA084A">
                <w:t>.</w:t>
              </w:r>
            </w:ins>
          </w:p>
        </w:tc>
      </w:tr>
    </w:tbl>
    <w:p w14:paraId="1A59D849" w14:textId="77777777" w:rsidR="00755CB0" w:rsidRDefault="00755CB0">
      <w:pPr>
        <w:rPr>
          <w:ins w:id="55" w:author="Hana Ponížilová" w:date="2023-03-13T12:05:00Z"/>
        </w:rPr>
      </w:pPr>
      <w:ins w:id="56" w:author="Hana Ponížilová" w:date="2023-03-13T12:05:00Z">
        <w:r>
          <w:br w:type="page"/>
        </w:r>
      </w:ins>
    </w:p>
    <w:tbl>
      <w:tblPr>
        <w:tblW w:w="10065" w:type="dxa"/>
        <w:tblInd w:w="-147" w:type="dxa"/>
        <w:tblLayout w:type="fixed"/>
        <w:tblCellMar>
          <w:left w:w="0" w:type="dxa"/>
          <w:right w:w="0" w:type="dxa"/>
        </w:tblCellMar>
        <w:tblLook w:val="0000" w:firstRow="0" w:lastRow="0" w:firstColumn="0" w:lastColumn="0" w:noHBand="0" w:noVBand="0"/>
      </w:tblPr>
      <w:tblGrid>
        <w:gridCol w:w="3618"/>
        <w:gridCol w:w="56"/>
        <w:gridCol w:w="6391"/>
      </w:tblGrid>
      <w:tr w:rsidR="00415DA8" w14:paraId="02D699DE" w14:textId="77777777" w:rsidTr="00AA3147">
        <w:trPr>
          <w:cantSplit/>
          <w:trHeight w:val="257"/>
        </w:trPr>
        <w:tc>
          <w:tcPr>
            <w:tcW w:w="3674" w:type="dxa"/>
            <w:gridSpan w:val="2"/>
            <w:tcBorders>
              <w:top w:val="single" w:sz="4" w:space="0" w:color="000000"/>
              <w:left w:val="single" w:sz="4" w:space="0" w:color="000000"/>
              <w:bottom w:val="single" w:sz="8" w:space="0" w:color="000000"/>
              <w:right w:val="single" w:sz="4" w:space="0" w:color="000000"/>
            </w:tcBorders>
            <w:shd w:val="clear" w:color="auto" w:fill="F7CAAC"/>
          </w:tcPr>
          <w:p w14:paraId="56C00FB5" w14:textId="08114A3E" w:rsidR="00415DA8" w:rsidRPr="00B87890"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hanging="284"/>
              <w:jc w:val="both"/>
              <w:rPr>
                <w:rFonts w:ascii="Times New Roman Bold" w:hAnsi="Times New Roman Bold"/>
                <w:b/>
              </w:rPr>
            </w:pPr>
            <w:r w:rsidRPr="00B87890">
              <w:rPr>
                <w:rFonts w:ascii="Times New Roman Bold" w:hAnsi="Times New Roman Bold"/>
                <w:b/>
              </w:rPr>
              <w:lastRenderedPageBreak/>
              <w:t>Další studijní povinnosti</w:t>
            </w:r>
          </w:p>
        </w:tc>
        <w:tc>
          <w:tcPr>
            <w:tcW w:w="6391" w:type="dxa"/>
            <w:tcBorders>
              <w:top w:val="single" w:sz="4" w:space="0" w:color="000000"/>
              <w:left w:val="single" w:sz="4" w:space="0" w:color="000000"/>
              <w:bottom w:val="single" w:sz="8" w:space="0" w:color="000000"/>
              <w:right w:val="single" w:sz="4" w:space="0" w:color="000000"/>
            </w:tcBorders>
            <w:shd w:val="clear" w:color="auto" w:fill="FFFFFF"/>
          </w:tcPr>
          <w:p w14:paraId="21277C41"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415DA8" w14:paraId="1B5E94F4" w14:textId="77777777" w:rsidTr="00194B96">
        <w:trPr>
          <w:cantSplit/>
          <w:trHeight w:val="307"/>
        </w:trPr>
        <w:tc>
          <w:tcPr>
            <w:tcW w:w="10065" w:type="dxa"/>
            <w:gridSpan w:val="3"/>
            <w:tcBorders>
              <w:top w:val="single" w:sz="8" w:space="0" w:color="000000"/>
              <w:left w:val="single" w:sz="4" w:space="0" w:color="000000"/>
              <w:bottom w:val="single" w:sz="4" w:space="0" w:color="000000"/>
              <w:right w:val="single" w:sz="4" w:space="0" w:color="000000"/>
            </w:tcBorders>
            <w:shd w:val="clear" w:color="auto" w:fill="FFFFFF"/>
          </w:tcPr>
          <w:p w14:paraId="7DD97B5D" w14:textId="7FBC650D"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after="120"/>
              <w:jc w:val="both"/>
            </w:pPr>
          </w:p>
        </w:tc>
      </w:tr>
      <w:tr w:rsidR="00415DA8" w14:paraId="1CFF590E" w14:textId="77777777" w:rsidTr="00311B61">
        <w:trPr>
          <w:cantSplit/>
          <w:trHeight w:val="445"/>
        </w:trPr>
        <w:tc>
          <w:tcPr>
            <w:tcW w:w="3674" w:type="dxa"/>
            <w:gridSpan w:val="2"/>
            <w:tcBorders>
              <w:top w:val="single" w:sz="4" w:space="0" w:color="000000"/>
              <w:left w:val="single" w:sz="4" w:space="0" w:color="000000"/>
              <w:bottom w:val="single" w:sz="8" w:space="0" w:color="000000"/>
              <w:right w:val="single" w:sz="4" w:space="0" w:color="000000"/>
            </w:tcBorders>
            <w:shd w:val="clear" w:color="auto" w:fill="F7CAAC"/>
          </w:tcPr>
          <w:p w14:paraId="08DA3578" w14:textId="71B48B5D" w:rsidR="00415DA8" w:rsidRPr="00B87890"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B87890">
              <w:rPr>
                <w:rFonts w:ascii="Times New Roman Bold" w:hAnsi="Times New Roman Bold"/>
                <w:b/>
              </w:rPr>
              <w:t>Návrh témat kvalifikačních prací a témata obhájených prací</w:t>
            </w:r>
          </w:p>
        </w:tc>
        <w:tc>
          <w:tcPr>
            <w:tcW w:w="6391" w:type="dxa"/>
            <w:tcBorders>
              <w:top w:val="single" w:sz="4" w:space="0" w:color="000000"/>
              <w:left w:val="single" w:sz="4" w:space="0" w:color="000000"/>
              <w:bottom w:val="single" w:sz="8" w:space="0" w:color="000000"/>
              <w:right w:val="single" w:sz="4" w:space="0" w:color="000000"/>
            </w:tcBorders>
            <w:shd w:val="clear" w:color="auto" w:fill="FFFFFF"/>
          </w:tcPr>
          <w:p w14:paraId="3641FFCE"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415DA8" w:rsidRPr="005939A4" w14:paraId="2602735B" w14:textId="77777777" w:rsidTr="00311B61">
        <w:trPr>
          <w:cantSplit/>
          <w:trHeight w:val="4247"/>
        </w:trPr>
        <w:tc>
          <w:tcPr>
            <w:tcW w:w="10065" w:type="dxa"/>
            <w:gridSpan w:val="3"/>
            <w:tcBorders>
              <w:top w:val="single" w:sz="8" w:space="0" w:color="000000"/>
              <w:left w:val="single" w:sz="4" w:space="0" w:color="000000"/>
              <w:bottom w:val="single" w:sz="4" w:space="0" w:color="000000"/>
              <w:right w:val="single" w:sz="4" w:space="0" w:color="000000"/>
            </w:tcBorders>
            <w:shd w:val="clear" w:color="auto" w:fill="FFFFFF"/>
          </w:tcPr>
          <w:p w14:paraId="0B08320D"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jc w:val="both"/>
            </w:pPr>
            <w:r w:rsidRPr="00375F10">
              <w:rPr>
                <w:b/>
              </w:rPr>
              <w:t>N</w:t>
            </w:r>
            <w:r w:rsidRPr="00375F10">
              <w:rPr>
                <w:rFonts w:hint="eastAsia"/>
                <w:b/>
              </w:rPr>
              <w:t>á</w:t>
            </w:r>
            <w:r w:rsidRPr="00375F10">
              <w:rPr>
                <w:b/>
              </w:rPr>
              <w:t>vrhy t</w:t>
            </w:r>
            <w:r w:rsidRPr="00375F10">
              <w:rPr>
                <w:rFonts w:hint="eastAsia"/>
                <w:b/>
              </w:rPr>
              <w:t>é</w:t>
            </w:r>
            <w:r w:rsidRPr="00375F10">
              <w:rPr>
                <w:b/>
              </w:rPr>
              <w:t>mat</w:t>
            </w:r>
            <w:r w:rsidRPr="00375F10">
              <w:t>:</w:t>
            </w:r>
          </w:p>
          <w:p w14:paraId="5474C688"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Udržitelnost a inkluze v kulturních organizacích</w:t>
            </w:r>
          </w:p>
          <w:p w14:paraId="1EF136E2"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Digitální platformy a mezinárodní asociace v KKO</w:t>
            </w:r>
          </w:p>
          <w:p w14:paraId="26D35006"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Inkluzivní design jako nástroj městského plánování</w:t>
            </w:r>
          </w:p>
          <w:p w14:paraId="13B1BA71"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roofErr w:type="spellStart"/>
            <w:r>
              <w:t>Placemaking</w:t>
            </w:r>
            <w:proofErr w:type="spellEnd"/>
            <w:r>
              <w:t xml:space="preserve"> a kulturní obsah ve veřejném prostoru</w:t>
            </w:r>
          </w:p>
          <w:p w14:paraId="244A46BC"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Benchmarking muzeí a kulturních památek</w:t>
            </w:r>
          </w:p>
          <w:p w14:paraId="5088714A"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roofErr w:type="spellStart"/>
            <w:r>
              <w:t>Imerzivní</w:t>
            </w:r>
            <w:proofErr w:type="spellEnd"/>
            <w:r>
              <w:t xml:space="preserve"> technologie na současných festivalech </w:t>
            </w:r>
          </w:p>
          <w:p w14:paraId="1D6EF94E"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roofErr w:type="spellStart"/>
            <w:r>
              <w:t>Eye</w:t>
            </w:r>
            <w:proofErr w:type="spellEnd"/>
            <w:r>
              <w:t xml:space="preserve"> </w:t>
            </w:r>
            <w:proofErr w:type="spellStart"/>
            <w:r>
              <w:t>tracking</w:t>
            </w:r>
            <w:proofErr w:type="spellEnd"/>
            <w:r>
              <w:t xml:space="preserve"> výzkum v rámci přístupnosti webových platforem</w:t>
            </w:r>
          </w:p>
          <w:p w14:paraId="455EDB82"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Metodologie </w:t>
            </w:r>
            <w:proofErr w:type="spellStart"/>
            <w:r>
              <w:t>imerzivního</w:t>
            </w:r>
            <w:proofErr w:type="spellEnd"/>
            <w:r>
              <w:t xml:space="preserve"> divadla</w:t>
            </w:r>
          </w:p>
          <w:p w14:paraId="6317F094"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Nové nástroje fundraisingu v kulturních a kreativních průmyslech</w:t>
            </w:r>
          </w:p>
          <w:p w14:paraId="28753C41"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Kreativní leadership a jeho aplikace v kultuře </w:t>
            </w:r>
          </w:p>
          <w:p w14:paraId="34953EF7" w14:textId="77777777" w:rsidR="00415DA8"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Kulturní turismus a jeho vliv na rozvoj České republiky</w:t>
            </w:r>
          </w:p>
          <w:p w14:paraId="5C9D49CB" w14:textId="77777777" w:rsidR="00415DA8" w:rsidRPr="00375F10" w:rsidRDefault="00415DA8"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Edukativní </w:t>
            </w:r>
            <w:proofErr w:type="spellStart"/>
            <w:r>
              <w:t>workhopy</w:t>
            </w:r>
            <w:proofErr w:type="spellEnd"/>
            <w:r>
              <w:t xml:space="preserve"> pro děti a mladistvé v rámci současného umění</w:t>
            </w:r>
          </w:p>
          <w:p w14:paraId="1924D634" w14:textId="77777777" w:rsidR="00415DA8" w:rsidRDefault="00415DA8" w:rsidP="00AA3147">
            <w:pPr>
              <w:pStyle w:val="Bezmezer"/>
              <w:ind w:left="57" w:right="57"/>
            </w:pPr>
            <w:r>
              <w:t>Mezinárodní asociace a sítě pro individuální tvůrce a kreativce</w:t>
            </w:r>
          </w:p>
          <w:p w14:paraId="353A3A1F" w14:textId="77777777" w:rsidR="00415DA8" w:rsidRDefault="00415DA8" w:rsidP="00AA3147">
            <w:pPr>
              <w:pStyle w:val="Bezmezer"/>
              <w:spacing w:after="120"/>
              <w:ind w:left="57" w:right="57"/>
            </w:pPr>
            <w:r>
              <w:t>Interdisciplinární spolupráce a inovace v digitální kultuře</w:t>
            </w:r>
          </w:p>
          <w:p w14:paraId="15D477B4" w14:textId="77777777" w:rsidR="00415DA8" w:rsidRPr="00365177" w:rsidRDefault="00415DA8" w:rsidP="00AA3147">
            <w:pPr>
              <w:pStyle w:val="Bezmezer"/>
              <w:ind w:left="57" w:right="57"/>
            </w:pPr>
            <w:r>
              <w:rPr>
                <w:b/>
              </w:rPr>
              <w:t>Témata obhájených prací</w:t>
            </w:r>
            <w:r w:rsidRPr="00365177">
              <w:rPr>
                <w:b/>
              </w:rPr>
              <w:t xml:space="preserve">: </w:t>
            </w:r>
          </w:p>
          <w:p w14:paraId="1300EFF6" w14:textId="77777777" w:rsidR="00415DA8" w:rsidRPr="005939A4" w:rsidRDefault="00415DA8" w:rsidP="00AA3147">
            <w:pPr>
              <w:spacing w:after="60"/>
              <w:ind w:left="57"/>
            </w:pPr>
            <w:r w:rsidRPr="00EC727A">
              <w:t>Jedná se o nov</w:t>
            </w:r>
            <w:r>
              <w:t>ý studijní program</w:t>
            </w:r>
            <w:r w:rsidRPr="00EC727A">
              <w:t xml:space="preserve">, obhájené práce </w:t>
            </w:r>
            <w:r>
              <w:t xml:space="preserve">tedy </w:t>
            </w:r>
            <w:r w:rsidRPr="00EC727A">
              <w:t>nelze doložit.</w:t>
            </w:r>
          </w:p>
        </w:tc>
      </w:tr>
      <w:tr w:rsidR="00415DA8" w14:paraId="07F6C8CC" w14:textId="77777777" w:rsidTr="00311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618" w:type="dxa"/>
            <w:shd w:val="clear" w:color="auto" w:fill="F7CAAC"/>
          </w:tcPr>
          <w:p w14:paraId="47102C5F" w14:textId="77777777" w:rsidR="00415DA8" w:rsidRDefault="00415DA8" w:rsidP="00AA3147">
            <w:r>
              <w:rPr>
                <w:b/>
              </w:rPr>
              <w:t>Návrh témat rigorózních prací a témata obhájených prací</w:t>
            </w:r>
          </w:p>
        </w:tc>
        <w:tc>
          <w:tcPr>
            <w:tcW w:w="6447" w:type="dxa"/>
            <w:gridSpan w:val="2"/>
            <w:tcBorders>
              <w:bottom w:val="nil"/>
            </w:tcBorders>
            <w:shd w:val="clear" w:color="auto" w:fill="FFFFFF"/>
          </w:tcPr>
          <w:p w14:paraId="528308D6" w14:textId="77777777" w:rsidR="00415DA8" w:rsidRDefault="00415DA8" w:rsidP="00AA3147">
            <w:pPr>
              <w:jc w:val="center"/>
            </w:pPr>
          </w:p>
        </w:tc>
      </w:tr>
      <w:tr w:rsidR="00415DA8" w14:paraId="0E651D9C" w14:textId="77777777" w:rsidTr="00311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5"/>
        </w:trPr>
        <w:tc>
          <w:tcPr>
            <w:tcW w:w="10065" w:type="dxa"/>
            <w:gridSpan w:val="3"/>
            <w:tcBorders>
              <w:top w:val="nil"/>
            </w:tcBorders>
          </w:tcPr>
          <w:p w14:paraId="2181DF6D" w14:textId="77777777" w:rsidR="00415DA8" w:rsidRDefault="00415DA8" w:rsidP="00AA3147">
            <w:pPr>
              <w:jc w:val="both"/>
            </w:pPr>
          </w:p>
        </w:tc>
      </w:tr>
      <w:tr w:rsidR="00415DA8" w14:paraId="6AFF9F6B" w14:textId="77777777" w:rsidTr="00311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618" w:type="dxa"/>
            <w:shd w:val="clear" w:color="auto" w:fill="F7CAAC"/>
          </w:tcPr>
          <w:p w14:paraId="582DA850" w14:textId="77777777" w:rsidR="00415DA8" w:rsidRDefault="00415DA8" w:rsidP="00AA3147">
            <w:r>
              <w:rPr>
                <w:b/>
              </w:rPr>
              <w:t xml:space="preserve"> Součásti SRZ a jejich obsah</w:t>
            </w:r>
          </w:p>
        </w:tc>
        <w:tc>
          <w:tcPr>
            <w:tcW w:w="6447" w:type="dxa"/>
            <w:gridSpan w:val="2"/>
            <w:tcBorders>
              <w:bottom w:val="nil"/>
            </w:tcBorders>
            <w:shd w:val="clear" w:color="auto" w:fill="FFFFFF"/>
          </w:tcPr>
          <w:p w14:paraId="6A9ED934" w14:textId="77777777" w:rsidR="00415DA8" w:rsidRDefault="00415DA8" w:rsidP="00AA3147">
            <w:pPr>
              <w:jc w:val="center"/>
            </w:pPr>
          </w:p>
        </w:tc>
      </w:tr>
      <w:tr w:rsidR="00415DA8" w14:paraId="1B293EC7" w14:textId="77777777" w:rsidTr="00311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1"/>
        </w:trPr>
        <w:tc>
          <w:tcPr>
            <w:tcW w:w="10065" w:type="dxa"/>
            <w:gridSpan w:val="3"/>
            <w:tcBorders>
              <w:top w:val="nil"/>
            </w:tcBorders>
          </w:tcPr>
          <w:p w14:paraId="6B93AB8D" w14:textId="77777777" w:rsidR="00415DA8" w:rsidRDefault="00415DA8" w:rsidP="00AA3147">
            <w:pPr>
              <w:jc w:val="both"/>
            </w:pPr>
          </w:p>
        </w:tc>
      </w:tr>
    </w:tbl>
    <w:p w14:paraId="185A2A31" w14:textId="382A4E07" w:rsidR="00415DA8" w:rsidRDefault="00415DA8" w:rsidP="00415DA8"/>
    <w:p w14:paraId="4A002468" w14:textId="3562B259" w:rsidR="0016088D" w:rsidRDefault="0016088D" w:rsidP="00415DA8">
      <w:r>
        <w:br w:type="page"/>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38169E" w:rsidRPr="0038169E" w14:paraId="651E8CD0" w14:textId="77777777" w:rsidTr="0038169E">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E4EEE72" w14:textId="77777777" w:rsidR="0038169E" w:rsidRPr="0038169E" w:rsidRDefault="0038169E" w:rsidP="0038169E">
            <w:pPr>
              <w:jc w:val="both"/>
              <w:textAlignment w:val="baseline"/>
              <w:rPr>
                <w:rFonts w:ascii="Segoe UI" w:hAnsi="Segoe UI" w:cs="Segoe UI"/>
                <w:sz w:val="18"/>
                <w:szCs w:val="18"/>
              </w:rPr>
            </w:pPr>
            <w:r w:rsidRPr="0038169E">
              <w:rPr>
                <w:b/>
                <w:bCs/>
                <w:sz w:val="28"/>
                <w:szCs w:val="28"/>
              </w:rPr>
              <w:lastRenderedPageBreak/>
              <w:t>B-III – Charakteristika studijního předmětu</w:t>
            </w:r>
            <w:r w:rsidRPr="0038169E">
              <w:rPr>
                <w:sz w:val="28"/>
                <w:szCs w:val="28"/>
              </w:rPr>
              <w:t> </w:t>
            </w:r>
          </w:p>
        </w:tc>
      </w:tr>
      <w:tr w:rsidR="0038169E" w:rsidRPr="0038169E" w14:paraId="4B1ED2D2" w14:textId="77777777" w:rsidTr="0038169E">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600CFC13" w14:textId="77777777" w:rsidR="0038169E" w:rsidRPr="0038169E" w:rsidRDefault="0038169E" w:rsidP="0038169E">
            <w:pPr>
              <w:textAlignment w:val="baseline"/>
              <w:rPr>
                <w:rFonts w:ascii="Segoe UI" w:hAnsi="Segoe UI" w:cs="Segoe UI"/>
                <w:sz w:val="18"/>
                <w:szCs w:val="18"/>
              </w:rPr>
            </w:pPr>
            <w:r w:rsidRPr="0038169E">
              <w:rPr>
                <w:b/>
                <w:bCs/>
              </w:rPr>
              <w:t>Název studijního předmětu</w:t>
            </w:r>
            <w:r w:rsidRPr="0038169E">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6D2F500C" w14:textId="77777777" w:rsidR="0038169E" w:rsidRPr="0038169E" w:rsidRDefault="0038169E" w:rsidP="0038169E">
            <w:pPr>
              <w:jc w:val="both"/>
              <w:textAlignment w:val="baseline"/>
              <w:rPr>
                <w:rFonts w:ascii="Segoe UI" w:hAnsi="Segoe UI" w:cs="Segoe UI"/>
                <w:sz w:val="18"/>
                <w:szCs w:val="18"/>
              </w:rPr>
            </w:pPr>
            <w:r w:rsidRPr="0038169E">
              <w:t>Akademické psaní 1 </w:t>
            </w:r>
          </w:p>
        </w:tc>
      </w:tr>
      <w:tr w:rsidR="0038169E" w:rsidRPr="0038169E" w14:paraId="4F7DA3B8"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88AA2DE" w14:textId="77777777" w:rsidR="0038169E" w:rsidRPr="0038169E" w:rsidRDefault="0038169E" w:rsidP="0038169E">
            <w:pPr>
              <w:textAlignment w:val="baseline"/>
              <w:rPr>
                <w:rFonts w:ascii="Segoe UI" w:hAnsi="Segoe UI" w:cs="Segoe UI"/>
                <w:sz w:val="18"/>
                <w:szCs w:val="18"/>
              </w:rPr>
            </w:pPr>
            <w:r w:rsidRPr="0038169E">
              <w:rPr>
                <w:b/>
                <w:bCs/>
              </w:rPr>
              <w:t>Typ předmětu</w:t>
            </w:r>
            <w:r w:rsidRPr="0038169E">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79972405" w14:textId="77777777" w:rsidR="0038169E" w:rsidRPr="0038169E" w:rsidRDefault="0038169E" w:rsidP="0038169E">
            <w:pPr>
              <w:jc w:val="both"/>
              <w:textAlignment w:val="baseline"/>
              <w:rPr>
                <w:rFonts w:ascii="Segoe UI" w:hAnsi="Segoe UI" w:cs="Segoe UI"/>
                <w:sz w:val="18"/>
                <w:szCs w:val="18"/>
              </w:rPr>
            </w:pPr>
            <w:r w:rsidRPr="0038169E">
              <w:t>povinný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64DB9F2" w14:textId="77777777" w:rsidR="0038169E" w:rsidRPr="0038169E" w:rsidRDefault="0038169E" w:rsidP="0038169E">
            <w:pPr>
              <w:jc w:val="both"/>
              <w:textAlignment w:val="baseline"/>
              <w:rPr>
                <w:rFonts w:ascii="Segoe UI" w:hAnsi="Segoe UI" w:cs="Segoe UI"/>
                <w:sz w:val="18"/>
                <w:szCs w:val="18"/>
              </w:rPr>
            </w:pPr>
            <w:r w:rsidRPr="0038169E">
              <w:rPr>
                <w:b/>
                <w:bCs/>
              </w:rPr>
              <w:t>doporučený ročník / semestr</w:t>
            </w:r>
            <w:r w:rsidRPr="0038169E">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5EE34291" w14:textId="77777777" w:rsidR="0038169E" w:rsidRPr="0038169E" w:rsidRDefault="0038169E" w:rsidP="0038169E">
            <w:pPr>
              <w:jc w:val="both"/>
              <w:textAlignment w:val="baseline"/>
              <w:rPr>
                <w:rFonts w:ascii="Segoe UI" w:hAnsi="Segoe UI" w:cs="Segoe UI"/>
                <w:sz w:val="18"/>
                <w:szCs w:val="18"/>
              </w:rPr>
            </w:pPr>
            <w:r w:rsidRPr="0038169E">
              <w:t>2/ZS </w:t>
            </w:r>
          </w:p>
        </w:tc>
      </w:tr>
      <w:tr w:rsidR="0038169E" w:rsidRPr="0038169E" w14:paraId="7E8BC378"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1FEAB07" w14:textId="77777777" w:rsidR="0038169E" w:rsidRPr="0038169E" w:rsidRDefault="0038169E" w:rsidP="0038169E">
            <w:pPr>
              <w:textAlignment w:val="baseline"/>
              <w:rPr>
                <w:rFonts w:ascii="Segoe UI" w:hAnsi="Segoe UI" w:cs="Segoe UI"/>
                <w:sz w:val="18"/>
                <w:szCs w:val="18"/>
              </w:rPr>
            </w:pPr>
            <w:r w:rsidRPr="0038169E">
              <w:rPr>
                <w:b/>
                <w:bCs/>
              </w:rPr>
              <w:t>Rozsah studijního předmětu</w:t>
            </w:r>
            <w:r w:rsidRPr="0038169E">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F3F593" w14:textId="77777777" w:rsidR="0038169E" w:rsidRPr="0038169E" w:rsidRDefault="0038169E" w:rsidP="0038169E">
            <w:pPr>
              <w:jc w:val="both"/>
              <w:textAlignment w:val="baseline"/>
              <w:rPr>
                <w:rFonts w:ascii="Segoe UI" w:hAnsi="Segoe UI" w:cs="Segoe UI"/>
                <w:sz w:val="18"/>
                <w:szCs w:val="18"/>
              </w:rPr>
            </w:pPr>
            <w:r w:rsidRPr="0038169E">
              <w:t>26c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4720CD90" w14:textId="77777777" w:rsidR="0038169E" w:rsidRPr="0038169E" w:rsidRDefault="0038169E" w:rsidP="0038169E">
            <w:pPr>
              <w:jc w:val="both"/>
              <w:textAlignment w:val="baseline"/>
              <w:rPr>
                <w:rFonts w:ascii="Segoe UI" w:hAnsi="Segoe UI" w:cs="Segoe UI"/>
                <w:sz w:val="18"/>
                <w:szCs w:val="18"/>
              </w:rPr>
            </w:pPr>
            <w:r w:rsidRPr="0038169E">
              <w:rPr>
                <w:b/>
                <w:bCs/>
              </w:rPr>
              <w:t>hod. </w:t>
            </w:r>
            <w:r w:rsidRPr="0038169E">
              <w:t> </w:t>
            </w:r>
          </w:p>
        </w:tc>
        <w:tc>
          <w:tcPr>
            <w:tcW w:w="810" w:type="dxa"/>
            <w:tcBorders>
              <w:top w:val="single" w:sz="6" w:space="0" w:color="auto"/>
              <w:left w:val="single" w:sz="6" w:space="0" w:color="auto"/>
              <w:bottom w:val="single" w:sz="6" w:space="0" w:color="auto"/>
              <w:right w:val="single" w:sz="6" w:space="0" w:color="auto"/>
            </w:tcBorders>
            <w:shd w:val="clear" w:color="auto" w:fill="auto"/>
            <w:hideMark/>
          </w:tcPr>
          <w:p w14:paraId="507AD9E3" w14:textId="77777777" w:rsidR="0038169E" w:rsidRPr="0038169E" w:rsidRDefault="0038169E" w:rsidP="0038169E">
            <w:pPr>
              <w:jc w:val="both"/>
              <w:textAlignment w:val="baseline"/>
              <w:rPr>
                <w:rFonts w:ascii="Segoe UI" w:hAnsi="Segoe UI" w:cs="Segoe UI"/>
                <w:sz w:val="18"/>
                <w:szCs w:val="18"/>
              </w:rPr>
            </w:pPr>
            <w:r w:rsidRPr="0038169E">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1405CBBC" w14:textId="77777777" w:rsidR="0038169E" w:rsidRPr="0038169E" w:rsidRDefault="0038169E" w:rsidP="0038169E">
            <w:pPr>
              <w:jc w:val="both"/>
              <w:textAlignment w:val="baseline"/>
              <w:rPr>
                <w:rFonts w:ascii="Segoe UI" w:hAnsi="Segoe UI" w:cs="Segoe UI"/>
                <w:sz w:val="18"/>
                <w:szCs w:val="18"/>
              </w:rPr>
            </w:pPr>
            <w:r w:rsidRPr="0038169E">
              <w:rPr>
                <w:b/>
                <w:bCs/>
              </w:rPr>
              <w:t>kreditů</w:t>
            </w:r>
            <w:r w:rsidRPr="0038169E">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659ED9" w14:textId="77777777" w:rsidR="0038169E" w:rsidRPr="0038169E" w:rsidRDefault="0038169E" w:rsidP="0038169E">
            <w:pPr>
              <w:jc w:val="both"/>
              <w:textAlignment w:val="baseline"/>
              <w:rPr>
                <w:rFonts w:ascii="Segoe UI" w:hAnsi="Segoe UI" w:cs="Segoe UI"/>
                <w:sz w:val="18"/>
                <w:szCs w:val="18"/>
              </w:rPr>
            </w:pPr>
            <w:r w:rsidRPr="0038169E">
              <w:t>1 </w:t>
            </w:r>
          </w:p>
        </w:tc>
      </w:tr>
      <w:tr w:rsidR="0038169E" w:rsidRPr="0038169E" w14:paraId="75932F74"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2D6CE3A" w14:textId="77777777" w:rsidR="0038169E" w:rsidRPr="0038169E" w:rsidRDefault="0038169E" w:rsidP="0038169E">
            <w:pPr>
              <w:textAlignment w:val="baseline"/>
              <w:rPr>
                <w:rFonts w:ascii="Segoe UI" w:hAnsi="Segoe UI" w:cs="Segoe UI"/>
                <w:sz w:val="18"/>
                <w:szCs w:val="18"/>
              </w:rPr>
            </w:pPr>
            <w:r w:rsidRPr="0038169E">
              <w:rPr>
                <w:b/>
                <w:bCs/>
              </w:rPr>
              <w:t xml:space="preserve">Prerekvizity, </w:t>
            </w:r>
            <w:proofErr w:type="spellStart"/>
            <w:r w:rsidRPr="0038169E">
              <w:rPr>
                <w:b/>
                <w:bCs/>
              </w:rPr>
              <w:t>korekvizity</w:t>
            </w:r>
            <w:proofErr w:type="spellEnd"/>
            <w:r w:rsidRPr="0038169E">
              <w:rPr>
                <w:b/>
                <w:bCs/>
              </w:rPr>
              <w:t>, ekvivalence</w:t>
            </w:r>
            <w:r w:rsidRPr="0038169E">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15B255D3"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19561F59"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A907100" w14:textId="77777777" w:rsidR="0038169E" w:rsidRPr="0038169E" w:rsidRDefault="0038169E" w:rsidP="0038169E">
            <w:pPr>
              <w:textAlignment w:val="baseline"/>
              <w:rPr>
                <w:rFonts w:ascii="Segoe UI" w:hAnsi="Segoe UI" w:cs="Segoe UI"/>
                <w:sz w:val="18"/>
                <w:szCs w:val="18"/>
              </w:rPr>
            </w:pPr>
            <w:r w:rsidRPr="0038169E">
              <w:rPr>
                <w:b/>
                <w:bCs/>
              </w:rPr>
              <w:t>Způsob ověření studijních výsledků</w:t>
            </w:r>
            <w:r w:rsidRPr="0038169E">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24BCA38" w14:textId="77777777" w:rsidR="0038169E" w:rsidRPr="0038169E" w:rsidRDefault="0038169E" w:rsidP="0038169E">
            <w:pPr>
              <w:jc w:val="both"/>
              <w:textAlignment w:val="baseline"/>
              <w:rPr>
                <w:rFonts w:ascii="Segoe UI" w:hAnsi="Segoe UI" w:cs="Segoe UI"/>
                <w:sz w:val="18"/>
                <w:szCs w:val="18"/>
              </w:rPr>
            </w:pPr>
            <w:r w:rsidRPr="0038169E">
              <w:t>zápočet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3099892E" w14:textId="77777777" w:rsidR="0038169E" w:rsidRPr="0038169E" w:rsidRDefault="0038169E" w:rsidP="0038169E">
            <w:pPr>
              <w:jc w:val="both"/>
              <w:textAlignment w:val="baseline"/>
              <w:rPr>
                <w:rFonts w:ascii="Segoe UI" w:hAnsi="Segoe UI" w:cs="Segoe UI"/>
                <w:sz w:val="18"/>
                <w:szCs w:val="18"/>
              </w:rPr>
            </w:pPr>
            <w:r w:rsidRPr="0038169E">
              <w:rPr>
                <w:b/>
                <w:bCs/>
              </w:rPr>
              <w:t>Forma výuky</w:t>
            </w:r>
            <w:r w:rsidRPr="0038169E">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308474" w14:textId="77777777" w:rsidR="0038169E" w:rsidRPr="0038169E" w:rsidRDefault="0038169E" w:rsidP="0038169E">
            <w:pPr>
              <w:jc w:val="both"/>
              <w:textAlignment w:val="baseline"/>
              <w:rPr>
                <w:rFonts w:ascii="Segoe UI" w:hAnsi="Segoe UI" w:cs="Segoe UI"/>
                <w:sz w:val="18"/>
                <w:szCs w:val="18"/>
              </w:rPr>
            </w:pPr>
            <w:r w:rsidRPr="0038169E">
              <w:t>cvičení </w:t>
            </w:r>
          </w:p>
        </w:tc>
      </w:tr>
      <w:tr w:rsidR="0038169E" w:rsidRPr="0038169E" w14:paraId="4264B3D9"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7FD5E92" w14:textId="77777777" w:rsidR="0038169E" w:rsidRPr="0038169E" w:rsidRDefault="0038169E" w:rsidP="0038169E">
            <w:pPr>
              <w:textAlignment w:val="baseline"/>
              <w:rPr>
                <w:rFonts w:ascii="Segoe UI" w:hAnsi="Segoe UI" w:cs="Segoe UI"/>
                <w:sz w:val="18"/>
                <w:szCs w:val="18"/>
              </w:rPr>
            </w:pPr>
            <w:r w:rsidRPr="0038169E">
              <w:rPr>
                <w:b/>
                <w:bCs/>
              </w:rPr>
              <w:t>Forma způsobu ověření studijních výsledků a další požadavky na studenta</w:t>
            </w:r>
            <w:r w:rsidRPr="0038169E">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6E21B438" w14:textId="77777777" w:rsidR="0038169E" w:rsidRPr="0038169E" w:rsidRDefault="0038169E" w:rsidP="0038169E">
            <w:pPr>
              <w:jc w:val="both"/>
              <w:textAlignment w:val="baseline"/>
              <w:rPr>
                <w:rFonts w:ascii="Segoe UI" w:hAnsi="Segoe UI" w:cs="Segoe UI"/>
                <w:sz w:val="18"/>
                <w:szCs w:val="18"/>
              </w:rPr>
            </w:pPr>
            <w:r w:rsidRPr="0038169E">
              <w:t>písemná, </w:t>
            </w:r>
          </w:p>
          <w:p w14:paraId="1E0BB67E" w14:textId="53B5DBB9" w:rsidR="0038169E" w:rsidRPr="0038169E" w:rsidRDefault="0038169E" w:rsidP="0038169E">
            <w:pPr>
              <w:jc w:val="both"/>
              <w:textAlignment w:val="baseline"/>
              <w:rPr>
                <w:rFonts w:ascii="Segoe UI" w:hAnsi="Segoe UI" w:cs="Segoe UI"/>
                <w:sz w:val="18"/>
                <w:szCs w:val="18"/>
              </w:rPr>
            </w:pPr>
            <w:r w:rsidRPr="0038169E">
              <w:t xml:space="preserve">80% aktivní účast na </w:t>
            </w:r>
            <w:r w:rsidR="00F97868">
              <w:t>výuce</w:t>
            </w:r>
            <w:r w:rsidRPr="0038169E">
              <w:t>, zpracování písemného úkolu </w:t>
            </w:r>
          </w:p>
        </w:tc>
      </w:tr>
      <w:tr w:rsidR="0038169E" w:rsidRPr="0038169E" w14:paraId="3E2ED940" w14:textId="77777777" w:rsidTr="004311A0">
        <w:trPr>
          <w:trHeight w:val="218"/>
        </w:trPr>
        <w:tc>
          <w:tcPr>
            <w:tcW w:w="9840" w:type="dxa"/>
            <w:gridSpan w:val="8"/>
            <w:tcBorders>
              <w:top w:val="nil"/>
              <w:left w:val="single" w:sz="6" w:space="0" w:color="auto"/>
              <w:bottom w:val="single" w:sz="6" w:space="0" w:color="auto"/>
              <w:right w:val="single" w:sz="6" w:space="0" w:color="auto"/>
            </w:tcBorders>
            <w:shd w:val="clear" w:color="auto" w:fill="auto"/>
            <w:hideMark/>
          </w:tcPr>
          <w:p w14:paraId="2C546EE4" w14:textId="77777777" w:rsidR="0038169E" w:rsidRPr="0038169E" w:rsidRDefault="0038169E" w:rsidP="0038169E">
            <w:pPr>
              <w:textAlignment w:val="baseline"/>
              <w:rPr>
                <w:rFonts w:ascii="Segoe UI" w:hAnsi="Segoe UI" w:cs="Segoe UI"/>
                <w:sz w:val="18"/>
                <w:szCs w:val="18"/>
              </w:rPr>
            </w:pPr>
            <w:r w:rsidRPr="0038169E">
              <w:t> </w:t>
            </w:r>
          </w:p>
        </w:tc>
      </w:tr>
      <w:tr w:rsidR="0038169E" w:rsidRPr="0038169E" w14:paraId="20EAFE82" w14:textId="77777777" w:rsidTr="0038169E">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26513D79" w14:textId="77777777" w:rsidR="0038169E" w:rsidRPr="0038169E" w:rsidRDefault="0038169E" w:rsidP="0038169E">
            <w:pPr>
              <w:textAlignment w:val="baseline"/>
              <w:rPr>
                <w:rFonts w:ascii="Segoe UI" w:hAnsi="Segoe UI" w:cs="Segoe UI"/>
                <w:sz w:val="18"/>
                <w:szCs w:val="18"/>
              </w:rPr>
            </w:pPr>
            <w:r w:rsidRPr="0038169E">
              <w:rPr>
                <w:b/>
                <w:bCs/>
              </w:rPr>
              <w:t>Garant předmětu</w:t>
            </w:r>
            <w:r w:rsidRPr="0038169E">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15B020E7" w14:textId="77777777" w:rsidR="0038169E" w:rsidRPr="0038169E" w:rsidRDefault="0038169E" w:rsidP="0038169E">
            <w:pPr>
              <w:jc w:val="both"/>
              <w:textAlignment w:val="baseline"/>
              <w:rPr>
                <w:rFonts w:ascii="Segoe UI" w:hAnsi="Segoe UI" w:cs="Segoe UI"/>
                <w:sz w:val="18"/>
                <w:szCs w:val="18"/>
              </w:rPr>
            </w:pPr>
            <w:r w:rsidRPr="0038169E">
              <w:t>Mgr. Helena Maňasová Hradská, Ph.D. </w:t>
            </w:r>
          </w:p>
        </w:tc>
      </w:tr>
      <w:tr w:rsidR="0038169E" w:rsidRPr="0038169E" w14:paraId="7AC4AE0E" w14:textId="77777777" w:rsidTr="0038169E">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72328ABA" w14:textId="77777777" w:rsidR="0038169E" w:rsidRPr="0038169E" w:rsidRDefault="0038169E" w:rsidP="0038169E">
            <w:pPr>
              <w:textAlignment w:val="baseline"/>
              <w:rPr>
                <w:rFonts w:ascii="Segoe UI" w:hAnsi="Segoe UI" w:cs="Segoe UI"/>
                <w:sz w:val="18"/>
                <w:szCs w:val="18"/>
              </w:rPr>
            </w:pPr>
            <w:r w:rsidRPr="0038169E">
              <w:rPr>
                <w:b/>
                <w:bCs/>
              </w:rPr>
              <w:t>Zapojení garanta do výuky předmětu</w:t>
            </w:r>
            <w:r w:rsidRPr="0038169E">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1801090B" w14:textId="4B2FF8D3" w:rsidR="0038169E" w:rsidRPr="0038169E" w:rsidRDefault="0038169E" w:rsidP="00595F9B">
            <w:pPr>
              <w:jc w:val="both"/>
              <w:textAlignment w:val="baseline"/>
              <w:rPr>
                <w:rFonts w:ascii="Segoe UI" w:hAnsi="Segoe UI" w:cs="Segoe UI"/>
                <w:sz w:val="18"/>
                <w:szCs w:val="18"/>
              </w:rPr>
            </w:pPr>
            <w:r w:rsidRPr="0038169E">
              <w:t>50 %</w:t>
            </w:r>
          </w:p>
        </w:tc>
      </w:tr>
      <w:tr w:rsidR="0038169E" w:rsidRPr="0038169E" w14:paraId="4F94C5E1"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6563EBA" w14:textId="77777777" w:rsidR="0038169E" w:rsidRPr="0038169E" w:rsidRDefault="0038169E" w:rsidP="0038169E">
            <w:pPr>
              <w:textAlignment w:val="baseline"/>
              <w:rPr>
                <w:rFonts w:ascii="Segoe UI" w:hAnsi="Segoe UI" w:cs="Segoe UI"/>
                <w:sz w:val="18"/>
                <w:szCs w:val="18"/>
              </w:rPr>
            </w:pPr>
            <w:r w:rsidRPr="0038169E">
              <w:rPr>
                <w:b/>
                <w:bCs/>
              </w:rPr>
              <w:t>Vyučující</w:t>
            </w:r>
            <w:r w:rsidRPr="0038169E">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6699BF26" w14:textId="2A950732" w:rsidR="00595F9B" w:rsidRDefault="0038169E" w:rsidP="0038169E">
            <w:pPr>
              <w:jc w:val="both"/>
              <w:textAlignment w:val="baseline"/>
            </w:pPr>
            <w:r w:rsidRPr="0038169E">
              <w:t>Mgr. Helena Maňasová Hradská, Ph.D.</w:t>
            </w:r>
            <w:r w:rsidR="00595F9B">
              <w:t xml:space="preserve"> </w:t>
            </w:r>
            <w:r w:rsidR="00595F9B" w:rsidRPr="00595F9B">
              <w:t>(50 %)</w:t>
            </w:r>
            <w:r w:rsidRPr="0038169E">
              <w:t xml:space="preserve"> </w:t>
            </w:r>
          </w:p>
          <w:p w14:paraId="15B1584A" w14:textId="4A8FFB91" w:rsidR="0038169E" w:rsidRPr="0038169E" w:rsidRDefault="0038169E" w:rsidP="0038169E">
            <w:pPr>
              <w:jc w:val="both"/>
              <w:textAlignment w:val="baseline"/>
              <w:rPr>
                <w:rFonts w:ascii="Segoe UI" w:hAnsi="Segoe UI" w:cs="Segoe UI"/>
                <w:sz w:val="18"/>
                <w:szCs w:val="18"/>
              </w:rPr>
            </w:pPr>
            <w:r w:rsidRPr="0038169E">
              <w:t xml:space="preserve">doc. PhDr. Miroslav </w:t>
            </w:r>
            <w:proofErr w:type="spellStart"/>
            <w:r w:rsidRPr="0038169E">
              <w:t>Zelinský</w:t>
            </w:r>
            <w:proofErr w:type="spellEnd"/>
            <w:r w:rsidRPr="0038169E">
              <w:t>, CSc. </w:t>
            </w:r>
            <w:r w:rsidR="00595F9B" w:rsidRPr="00595F9B">
              <w:t>(50 %)</w:t>
            </w:r>
          </w:p>
        </w:tc>
      </w:tr>
      <w:tr w:rsidR="0038169E" w:rsidRPr="0038169E" w14:paraId="32B083F8" w14:textId="77777777" w:rsidTr="00472973">
        <w:trPr>
          <w:trHeight w:val="54"/>
        </w:trPr>
        <w:tc>
          <w:tcPr>
            <w:tcW w:w="9840" w:type="dxa"/>
            <w:gridSpan w:val="8"/>
            <w:tcBorders>
              <w:top w:val="nil"/>
              <w:left w:val="single" w:sz="6" w:space="0" w:color="auto"/>
              <w:bottom w:val="single" w:sz="6" w:space="0" w:color="auto"/>
              <w:right w:val="single" w:sz="6" w:space="0" w:color="auto"/>
            </w:tcBorders>
            <w:shd w:val="clear" w:color="auto" w:fill="auto"/>
            <w:hideMark/>
          </w:tcPr>
          <w:p w14:paraId="19782F05"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0A1DBCC8" w14:textId="77777777" w:rsidTr="0038169E">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8C3A0EE" w14:textId="77777777" w:rsidR="0038169E" w:rsidRPr="0038169E" w:rsidRDefault="0038169E" w:rsidP="0038169E">
            <w:pPr>
              <w:jc w:val="both"/>
              <w:textAlignment w:val="baseline"/>
              <w:rPr>
                <w:rFonts w:ascii="Segoe UI" w:hAnsi="Segoe UI" w:cs="Segoe UI"/>
                <w:sz w:val="18"/>
                <w:szCs w:val="18"/>
              </w:rPr>
            </w:pPr>
            <w:r w:rsidRPr="0038169E">
              <w:rPr>
                <w:b/>
                <w:bCs/>
              </w:rPr>
              <w:t>Stručná anotace předmětu</w:t>
            </w:r>
            <w:r w:rsidRPr="0038169E">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44018A26"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2CEBCBEA" w14:textId="77777777" w:rsidTr="00E35B29">
        <w:trPr>
          <w:trHeight w:val="3690"/>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7AFF4256" w14:textId="085D3AA9" w:rsidR="0038169E" w:rsidRPr="0038169E" w:rsidRDefault="0038169E" w:rsidP="0038169E">
            <w:pPr>
              <w:jc w:val="both"/>
              <w:textAlignment w:val="baseline"/>
              <w:rPr>
                <w:rFonts w:ascii="Segoe UI" w:hAnsi="Segoe UI" w:cs="Segoe UI"/>
                <w:sz w:val="18"/>
                <w:szCs w:val="18"/>
              </w:rPr>
            </w:pPr>
            <w:r w:rsidRPr="0038169E">
              <w:rPr>
                <w:color w:val="000000"/>
                <w:shd w:val="clear" w:color="auto" w:fill="FFFFFF"/>
              </w:rPr>
              <w:t xml:space="preserve">Cílem předmětu je další rozvoj všech kompetencí a dovedností souvisejících s tvorbou pracovních, odborných, esejistických a publicistických textů. Studující budou schopni vytvořit vlastní texty dle zadání vyučujícího, s důrazem především na kritické čtení, při psaní pak na schopnost </w:t>
            </w:r>
            <w:r w:rsidR="000A6315">
              <w:rPr>
                <w:color w:val="000000"/>
                <w:shd w:val="clear" w:color="auto" w:fill="FFFFFF"/>
              </w:rPr>
              <w:t>přizpůsobit text žádanému žánru a reflektovat</w:t>
            </w:r>
            <w:r w:rsidRPr="0038169E">
              <w:rPr>
                <w:color w:val="000000"/>
                <w:shd w:val="clear" w:color="auto" w:fill="FFFFFF"/>
              </w:rPr>
              <w:t xml:space="preserve"> vlastní i cizí </w:t>
            </w:r>
            <w:r w:rsidR="000A6315">
              <w:rPr>
                <w:color w:val="000000"/>
                <w:shd w:val="clear" w:color="auto" w:fill="FFFFFF"/>
              </w:rPr>
              <w:t>uměleckou</w:t>
            </w:r>
            <w:r w:rsidRPr="0038169E">
              <w:rPr>
                <w:color w:val="000000"/>
                <w:shd w:val="clear" w:color="auto" w:fill="FFFFFF"/>
              </w:rPr>
              <w:t xml:space="preserve"> výtvarnou činnost. </w:t>
            </w:r>
            <w:r w:rsidRPr="0038169E">
              <w:rPr>
                <w:color w:val="000000"/>
              </w:rPr>
              <w:t>  </w:t>
            </w:r>
          </w:p>
          <w:p w14:paraId="2DA0D0C8" w14:textId="5D491404" w:rsidR="0038169E" w:rsidRPr="0038169E" w:rsidRDefault="0038169E" w:rsidP="0038169E">
            <w:pPr>
              <w:jc w:val="both"/>
              <w:textAlignment w:val="baseline"/>
              <w:rPr>
                <w:rFonts w:ascii="Segoe UI" w:hAnsi="Segoe UI" w:cs="Segoe UI"/>
                <w:sz w:val="18"/>
                <w:szCs w:val="18"/>
              </w:rPr>
            </w:pPr>
          </w:p>
          <w:p w14:paraId="0D766618" w14:textId="27006371"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S</w:t>
            </w:r>
            <w:r w:rsidR="0038169E" w:rsidRPr="00595F9B">
              <w:rPr>
                <w:color w:val="000000"/>
                <w:shd w:val="clear" w:color="auto" w:fill="FFFFFF"/>
              </w:rPr>
              <w:t>eznámení se sekundární česky i anglicky psanou literaturou</w:t>
            </w:r>
            <w:r w:rsidR="0038169E" w:rsidRPr="00595F9B">
              <w:rPr>
                <w:color w:val="000000"/>
              </w:rPr>
              <w:t> </w:t>
            </w:r>
          </w:p>
          <w:p w14:paraId="12376D9B" w14:textId="0484FA21"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Z</w:t>
            </w:r>
            <w:r w:rsidR="0038169E" w:rsidRPr="00595F9B">
              <w:rPr>
                <w:color w:val="000000"/>
                <w:shd w:val="clear" w:color="auto" w:fill="FFFFFF"/>
              </w:rPr>
              <w:t>ákladní stylistické charakteristiky odborného psaní</w:t>
            </w:r>
            <w:r w:rsidR="0038169E" w:rsidRPr="00595F9B">
              <w:rPr>
                <w:color w:val="000000"/>
              </w:rPr>
              <w:t> </w:t>
            </w:r>
          </w:p>
          <w:p w14:paraId="73748056" w14:textId="7B9B7ED8"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S</w:t>
            </w:r>
            <w:r w:rsidR="0038169E" w:rsidRPr="00595F9B">
              <w:rPr>
                <w:color w:val="000000"/>
                <w:shd w:val="clear" w:color="auto" w:fill="FFFFFF"/>
              </w:rPr>
              <w:t>eznámení se s žánry odborného a publicistického stylu </w:t>
            </w:r>
            <w:r w:rsidR="0038169E" w:rsidRPr="00595F9B">
              <w:rPr>
                <w:color w:val="000000"/>
              </w:rPr>
              <w:t> </w:t>
            </w:r>
          </w:p>
          <w:p w14:paraId="576C69D0" w14:textId="1D00CE4C"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T</w:t>
            </w:r>
            <w:r w:rsidR="0038169E" w:rsidRPr="00595F9B">
              <w:rPr>
                <w:color w:val="000000"/>
                <w:shd w:val="clear" w:color="auto" w:fill="FFFFFF"/>
              </w:rPr>
              <w:t>vorba akademických textů</w:t>
            </w:r>
            <w:r w:rsidR="0038169E" w:rsidRPr="00595F9B">
              <w:rPr>
                <w:color w:val="000000"/>
              </w:rPr>
              <w:t> </w:t>
            </w:r>
          </w:p>
          <w:p w14:paraId="75243317" w14:textId="4FE65F15"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P</w:t>
            </w:r>
            <w:r w:rsidR="0038169E" w:rsidRPr="00595F9B">
              <w:rPr>
                <w:color w:val="000000"/>
                <w:shd w:val="clear" w:color="auto" w:fill="FFFFFF"/>
              </w:rPr>
              <w:t>říprava tvorby textů pro vlastní bakalářskou práci</w:t>
            </w:r>
            <w:r w:rsidR="0038169E" w:rsidRPr="00595F9B">
              <w:rPr>
                <w:color w:val="000000"/>
              </w:rPr>
              <w:t> </w:t>
            </w:r>
          </w:p>
          <w:p w14:paraId="08C8F417" w14:textId="584BF71E" w:rsidR="0038169E" w:rsidRPr="0038169E" w:rsidRDefault="00595F9B" w:rsidP="00656975">
            <w:pPr>
              <w:pStyle w:val="Odstavecseseznamem"/>
              <w:numPr>
                <w:ilvl w:val="0"/>
                <w:numId w:val="118"/>
              </w:numPr>
              <w:ind w:left="740" w:hanging="283"/>
              <w:jc w:val="both"/>
              <w:textAlignment w:val="baseline"/>
            </w:pPr>
            <w:r>
              <w:rPr>
                <w:color w:val="000000"/>
                <w:shd w:val="clear" w:color="auto" w:fill="FFFFFF"/>
              </w:rPr>
              <w:t>I</w:t>
            </w:r>
            <w:r w:rsidR="0038169E" w:rsidRPr="00595F9B">
              <w:rPr>
                <w:color w:val="000000"/>
                <w:shd w:val="clear" w:color="auto" w:fill="FFFFFF"/>
              </w:rPr>
              <w:t>nterpretace textů pro odbornou i širší veřejnost</w:t>
            </w:r>
            <w:r w:rsidR="0038169E" w:rsidRPr="00595F9B">
              <w:rPr>
                <w:color w:val="000000"/>
              </w:rPr>
              <w:t> </w:t>
            </w:r>
          </w:p>
          <w:p w14:paraId="2048DE37" w14:textId="77777777" w:rsidR="0038169E" w:rsidRPr="0038169E" w:rsidRDefault="0038169E" w:rsidP="0038169E">
            <w:pPr>
              <w:jc w:val="both"/>
              <w:textAlignment w:val="baseline"/>
              <w:rPr>
                <w:rFonts w:ascii="Segoe UI" w:hAnsi="Segoe UI" w:cs="Segoe UI"/>
                <w:sz w:val="18"/>
                <w:szCs w:val="18"/>
              </w:rPr>
            </w:pPr>
            <w:r w:rsidRPr="0038169E">
              <w:t> </w:t>
            </w:r>
          </w:p>
          <w:p w14:paraId="55B8C85F" w14:textId="30488991" w:rsidR="0038169E" w:rsidRPr="0038169E" w:rsidRDefault="0038169E" w:rsidP="0038169E">
            <w:pPr>
              <w:jc w:val="both"/>
              <w:textAlignment w:val="baseline"/>
              <w:rPr>
                <w:rFonts w:ascii="Segoe UI" w:hAnsi="Segoe UI" w:cs="Segoe UI"/>
                <w:sz w:val="18"/>
                <w:szCs w:val="18"/>
              </w:rPr>
            </w:pPr>
            <w:r w:rsidRPr="0038169E">
              <w:rPr>
                <w:color w:val="000000"/>
                <w:shd w:val="clear" w:color="auto" w:fill="FFFFFF"/>
              </w:rPr>
              <w:t>Předmět je určen studentům, kteří z povahy svého oboru js</w:t>
            </w:r>
            <w:r w:rsidR="00595F9B">
              <w:rPr>
                <w:color w:val="000000"/>
                <w:shd w:val="clear" w:color="auto" w:fill="FFFFFF"/>
              </w:rPr>
              <w:t>ou povinni a nuceni referovat své dílo</w:t>
            </w:r>
            <w:r w:rsidRPr="0038169E">
              <w:rPr>
                <w:color w:val="000000"/>
                <w:shd w:val="clear" w:color="auto" w:fill="FFFFFF"/>
              </w:rPr>
              <w:t xml:space="preserve">, interpretovat je a seznamovat s ním odbornou i širší veřejnost. </w:t>
            </w:r>
            <w:r w:rsidRPr="0038169E">
              <w:t>První část kurzu se studenti zaměří na kritické čtení textů, rozpoznávání kvality, stylu, charakteru, odhalení ideologické zátěže v textech. Nacvičovány budou redukované texty (abstrakt, anotace, aj.). </w:t>
            </w:r>
          </w:p>
        </w:tc>
      </w:tr>
      <w:tr w:rsidR="0038169E" w:rsidRPr="0038169E" w14:paraId="54A0F835" w14:textId="77777777" w:rsidTr="0038169E">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6CFA9CF5" w14:textId="77777777" w:rsidR="0038169E" w:rsidRPr="0038169E" w:rsidRDefault="0038169E" w:rsidP="0038169E">
            <w:pPr>
              <w:jc w:val="both"/>
              <w:textAlignment w:val="baseline"/>
              <w:rPr>
                <w:rFonts w:ascii="Segoe UI" w:hAnsi="Segoe UI" w:cs="Segoe UI"/>
                <w:sz w:val="18"/>
                <w:szCs w:val="18"/>
              </w:rPr>
            </w:pPr>
            <w:r w:rsidRPr="0038169E">
              <w:rPr>
                <w:b/>
                <w:bCs/>
              </w:rPr>
              <w:t>Studijní literatura a studijní pomůcky</w:t>
            </w:r>
            <w:r w:rsidRPr="0038169E">
              <w:t> </w:t>
            </w:r>
          </w:p>
        </w:tc>
        <w:tc>
          <w:tcPr>
            <w:tcW w:w="6195" w:type="dxa"/>
            <w:gridSpan w:val="6"/>
            <w:tcBorders>
              <w:top w:val="nil"/>
              <w:left w:val="single" w:sz="6" w:space="0" w:color="auto"/>
              <w:bottom w:val="nil"/>
              <w:right w:val="single" w:sz="6" w:space="0" w:color="auto"/>
            </w:tcBorders>
            <w:shd w:val="clear" w:color="auto" w:fill="auto"/>
            <w:hideMark/>
          </w:tcPr>
          <w:p w14:paraId="656451BF"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74E8610F" w14:textId="77777777" w:rsidTr="0038169E">
        <w:trPr>
          <w:trHeight w:val="42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E5EF1B4" w14:textId="77777777" w:rsidR="0038169E" w:rsidRPr="0038169E" w:rsidRDefault="0038169E" w:rsidP="0038169E">
            <w:pPr>
              <w:jc w:val="both"/>
              <w:textAlignment w:val="baseline"/>
              <w:rPr>
                <w:rFonts w:ascii="Segoe UI" w:hAnsi="Segoe UI" w:cs="Segoe UI"/>
                <w:sz w:val="18"/>
                <w:szCs w:val="18"/>
              </w:rPr>
            </w:pPr>
            <w:r w:rsidRPr="0038169E">
              <w:rPr>
                <w:b/>
                <w:bCs/>
              </w:rPr>
              <w:t>Povinná:</w:t>
            </w:r>
            <w:r w:rsidRPr="0038169E">
              <w:t> </w:t>
            </w:r>
          </w:p>
          <w:p w14:paraId="28F79FB2" w14:textId="1F7F1444" w:rsidR="00F6398A" w:rsidRPr="00D45A5B" w:rsidRDefault="00F6398A" w:rsidP="00F6398A">
            <w:pPr>
              <w:shd w:val="clear" w:color="auto" w:fill="FFFFFF"/>
              <w:rPr>
                <w:ins w:id="57" w:author="Hana Ponížilová" w:date="2023-03-15T15:00:00Z"/>
                <w:rFonts w:ascii="Segoe UI" w:hAnsi="Segoe UI" w:cs="Segoe UI"/>
                <w:sz w:val="18"/>
                <w:szCs w:val="18"/>
              </w:rPr>
            </w:pPr>
            <w:ins w:id="58" w:author="Hana Ponížilová" w:date="2023-03-15T15:00:00Z">
              <w:r w:rsidRPr="00D45A5B">
                <w:t xml:space="preserve">BOURDIEU, Pierre. </w:t>
              </w:r>
              <w:r w:rsidRPr="00D45A5B">
                <w:rPr>
                  <w:i/>
                  <w:iCs/>
                </w:rPr>
                <w:t>Co se chce říct mluvením?</w:t>
              </w:r>
              <w:r w:rsidRPr="00D45A5B">
                <w:t> Praha: Karolinum</w:t>
              </w:r>
            </w:ins>
            <w:ins w:id="59" w:author="Hana Ponížilová" w:date="2023-03-20T16:07:00Z">
              <w:r w:rsidR="0096245E">
                <w:t>,</w:t>
              </w:r>
            </w:ins>
            <w:ins w:id="60" w:author="Hana Ponížilová" w:date="2023-03-15T15:00:00Z">
              <w:r w:rsidRPr="00D45A5B">
                <w:t xml:space="preserve"> 2014. ISBN: 978-80-246-2570-6</w:t>
              </w:r>
            </w:ins>
            <w:ins w:id="61" w:author="Hana Ponížilová" w:date="2023-03-20T16:06:00Z">
              <w:r w:rsidR="0096245E">
                <w:t>.</w:t>
              </w:r>
            </w:ins>
            <w:ins w:id="62" w:author="Hana Ponížilová" w:date="2023-03-15T15:00:00Z">
              <w:r w:rsidRPr="00D45A5B">
                <w:t> </w:t>
              </w:r>
            </w:ins>
          </w:p>
          <w:p w14:paraId="53901E4F" w14:textId="77777777" w:rsidR="0096245E" w:rsidRDefault="00D45A5B" w:rsidP="0096245E">
            <w:pPr>
              <w:shd w:val="clear" w:color="auto" w:fill="FFFFFF"/>
              <w:rPr>
                <w:ins w:id="63" w:author="Hana Ponížilová" w:date="2023-03-20T16:07:00Z"/>
              </w:rPr>
            </w:pPr>
            <w:ins w:id="64" w:author="Hana Ponížilová" w:date="2023-03-15T14:49:00Z">
              <w:r w:rsidRPr="00D45A5B">
                <w:t xml:space="preserve">ČMEJRKOVÁ, Světla, František DANEŠ a Jindra SVĚTLÁ. </w:t>
              </w:r>
              <w:r w:rsidRPr="00D45A5B">
                <w:rPr>
                  <w:i/>
                  <w:iCs/>
                </w:rPr>
                <w:t>Jak napsat odborný text</w:t>
              </w:r>
              <w:r w:rsidRPr="00D45A5B">
                <w:t xml:space="preserve">. Praha: Leda, 1999. </w:t>
              </w:r>
            </w:ins>
          </w:p>
          <w:p w14:paraId="09DA45D1" w14:textId="69393AC2" w:rsidR="00D45A5B" w:rsidRPr="00D45A5B" w:rsidRDefault="00D45A5B" w:rsidP="0096245E">
            <w:pPr>
              <w:shd w:val="clear" w:color="auto" w:fill="FFFFFF"/>
              <w:rPr>
                <w:ins w:id="65" w:author="Hana Ponížilová" w:date="2023-03-15T14:49:00Z"/>
                <w:rFonts w:ascii="Segoe UI" w:hAnsi="Segoe UI" w:cs="Segoe UI"/>
                <w:sz w:val="18"/>
                <w:szCs w:val="18"/>
              </w:rPr>
            </w:pPr>
            <w:ins w:id="66" w:author="Hana Ponížilová" w:date="2023-03-15T14:49:00Z">
              <w:r w:rsidRPr="00D45A5B">
                <w:t>ISBN 8085927691. </w:t>
              </w:r>
            </w:ins>
          </w:p>
          <w:p w14:paraId="0386A6CA" w14:textId="5FB941C3" w:rsidR="0096245E" w:rsidRDefault="00D45A5B" w:rsidP="0096245E">
            <w:pPr>
              <w:shd w:val="clear" w:color="auto" w:fill="FFFFFF"/>
              <w:rPr>
                <w:ins w:id="67" w:author="Hana Ponížilová" w:date="2023-03-20T16:07:00Z"/>
              </w:rPr>
            </w:pPr>
            <w:ins w:id="68" w:author="Hana Ponížilová" w:date="2023-03-15T14:49:00Z">
              <w:r w:rsidRPr="00D45A5B">
                <w:t xml:space="preserve">FANG, </w:t>
              </w:r>
              <w:proofErr w:type="spellStart"/>
              <w:r w:rsidRPr="00D45A5B">
                <w:t>Zhihui</w:t>
              </w:r>
              <w:proofErr w:type="spellEnd"/>
              <w:r w:rsidRPr="00D45A5B">
                <w:t xml:space="preserve">. </w:t>
              </w:r>
              <w:proofErr w:type="spellStart"/>
              <w:r w:rsidRPr="00D45A5B">
                <w:rPr>
                  <w:i/>
                  <w:iCs/>
                </w:rPr>
                <w:t>Demystifying</w:t>
              </w:r>
              <w:proofErr w:type="spellEnd"/>
              <w:r w:rsidRPr="00D45A5B">
                <w:rPr>
                  <w:i/>
                  <w:iCs/>
                </w:rPr>
                <w:t> </w:t>
              </w:r>
              <w:proofErr w:type="spellStart"/>
              <w:r w:rsidRPr="00D45A5B">
                <w:rPr>
                  <w:i/>
                  <w:iCs/>
                </w:rPr>
                <w:t>Academic</w:t>
              </w:r>
              <w:proofErr w:type="spellEnd"/>
              <w:r w:rsidRPr="00D45A5B">
                <w:rPr>
                  <w:i/>
                  <w:iCs/>
                </w:rPr>
                <w:t> </w:t>
              </w:r>
              <w:proofErr w:type="spellStart"/>
              <w:r w:rsidRPr="00D45A5B">
                <w:rPr>
                  <w:i/>
                  <w:iCs/>
                </w:rPr>
                <w:t>Writing</w:t>
              </w:r>
              <w:proofErr w:type="spellEnd"/>
              <w:r w:rsidRPr="00D45A5B">
                <w:rPr>
                  <w:i/>
                  <w:iCs/>
                </w:rPr>
                <w:t xml:space="preserve">: </w:t>
              </w:r>
              <w:proofErr w:type="spellStart"/>
              <w:r w:rsidRPr="00D45A5B">
                <w:rPr>
                  <w:i/>
                  <w:iCs/>
                </w:rPr>
                <w:t>Genres</w:t>
              </w:r>
              <w:proofErr w:type="spellEnd"/>
              <w:r w:rsidRPr="00D45A5B">
                <w:rPr>
                  <w:i/>
                  <w:iCs/>
                </w:rPr>
                <w:t xml:space="preserve">, </w:t>
              </w:r>
              <w:proofErr w:type="spellStart"/>
              <w:r w:rsidRPr="00D45A5B">
                <w:rPr>
                  <w:i/>
                  <w:iCs/>
                </w:rPr>
                <w:t>Moves</w:t>
              </w:r>
              <w:proofErr w:type="spellEnd"/>
              <w:r w:rsidRPr="00D45A5B">
                <w:rPr>
                  <w:i/>
                  <w:iCs/>
                </w:rPr>
                <w:t xml:space="preserve">, </w:t>
              </w:r>
              <w:proofErr w:type="spellStart"/>
              <w:r w:rsidRPr="00D45A5B">
                <w:rPr>
                  <w:i/>
                  <w:iCs/>
                </w:rPr>
                <w:t>Skills</w:t>
              </w:r>
              <w:proofErr w:type="spellEnd"/>
              <w:r w:rsidRPr="00D45A5B">
                <w:rPr>
                  <w:i/>
                  <w:iCs/>
                </w:rPr>
                <w:t xml:space="preserve">, and </w:t>
              </w:r>
              <w:proofErr w:type="spellStart"/>
              <w:r w:rsidRPr="00D45A5B">
                <w:rPr>
                  <w:i/>
                  <w:iCs/>
                </w:rPr>
                <w:t>Strategies</w:t>
              </w:r>
              <w:proofErr w:type="spellEnd"/>
              <w:r w:rsidRPr="00D45A5B">
                <w:rPr>
                  <w:i/>
                  <w:iCs/>
                </w:rPr>
                <w:t>.</w:t>
              </w:r>
              <w:r w:rsidRPr="00D45A5B">
                <w:t> </w:t>
              </w:r>
              <w:proofErr w:type="spellStart"/>
              <w:r w:rsidRPr="00D45A5B">
                <w:t>Routledge</w:t>
              </w:r>
            </w:ins>
            <w:proofErr w:type="spellEnd"/>
            <w:ins w:id="69" w:author="Hana Ponížilová" w:date="2023-03-20T16:07:00Z">
              <w:r w:rsidR="0096245E">
                <w:t>,</w:t>
              </w:r>
            </w:ins>
            <w:ins w:id="70" w:author="Hana Ponížilová" w:date="2023-03-15T14:49:00Z">
              <w:r w:rsidRPr="00D45A5B">
                <w:t> 2021. </w:t>
              </w:r>
            </w:ins>
          </w:p>
          <w:p w14:paraId="15B521F2" w14:textId="5AE7A3E0" w:rsidR="00D45A5B" w:rsidRPr="00D45A5B" w:rsidRDefault="00D45A5B" w:rsidP="0096245E">
            <w:pPr>
              <w:shd w:val="clear" w:color="auto" w:fill="FFFFFF"/>
              <w:rPr>
                <w:ins w:id="71" w:author="Hana Ponížilová" w:date="2023-03-15T14:49:00Z"/>
                <w:rFonts w:ascii="Segoe UI" w:hAnsi="Segoe UI" w:cs="Segoe UI"/>
                <w:sz w:val="18"/>
                <w:szCs w:val="18"/>
              </w:rPr>
            </w:pPr>
            <w:ins w:id="72" w:author="Hana Ponížilová" w:date="2023-03-15T14:49:00Z">
              <w:r w:rsidRPr="00D45A5B">
                <w:t>ISBN 9780367653545</w:t>
              </w:r>
            </w:ins>
            <w:ins w:id="73" w:author="Hana Ponížilová" w:date="2023-03-15T15:00:00Z">
              <w:r w:rsidR="00F6398A">
                <w:t>.</w:t>
              </w:r>
            </w:ins>
            <w:ins w:id="74" w:author="Hana Ponížilová" w:date="2023-03-15T14:49:00Z">
              <w:r w:rsidRPr="00D45A5B">
                <w:t> </w:t>
              </w:r>
            </w:ins>
          </w:p>
          <w:p w14:paraId="60E3EB2C" w14:textId="611CC063" w:rsidR="00D45A5B" w:rsidRPr="00D45A5B" w:rsidRDefault="00D45A5B" w:rsidP="0096245E">
            <w:pPr>
              <w:shd w:val="clear" w:color="auto" w:fill="FFFFFF"/>
              <w:rPr>
                <w:ins w:id="75" w:author="Hana Ponížilová" w:date="2023-03-15T14:49:00Z"/>
                <w:rFonts w:ascii="Segoe UI" w:hAnsi="Segoe UI" w:cs="Segoe UI"/>
                <w:sz w:val="18"/>
                <w:szCs w:val="18"/>
              </w:rPr>
            </w:pPr>
            <w:ins w:id="76" w:author="Hana Ponížilová" w:date="2023-03-15T14:49:00Z">
              <w:r w:rsidRPr="00D45A5B">
                <w:t xml:space="preserve">FOUCAULT, M. „Subjekt a moc,“ in </w:t>
              </w:r>
              <w:r w:rsidRPr="00D45A5B">
                <w:rPr>
                  <w:i/>
                  <w:iCs/>
                </w:rPr>
                <w:t>Myšlení vnějšku.</w:t>
              </w:r>
              <w:r w:rsidRPr="00D45A5B">
                <w:t xml:space="preserve"> Praha: </w:t>
              </w:r>
              <w:proofErr w:type="spellStart"/>
              <w:r w:rsidRPr="00D45A5B">
                <w:t>Herrmann</w:t>
              </w:r>
              <w:proofErr w:type="spellEnd"/>
              <w:r w:rsidRPr="00D45A5B">
                <w:t> a synové, 2002. </w:t>
              </w:r>
              <w:r w:rsidRPr="00D45A5B">
                <w:rPr>
                  <w:shd w:val="clear" w:color="auto" w:fill="FFFFFF"/>
                </w:rPr>
                <w:t> ISBN 978-80-87054-44-4</w:t>
              </w:r>
            </w:ins>
            <w:ins w:id="77" w:author="Hana Ponížilová" w:date="2023-03-20T16:07:00Z">
              <w:r w:rsidR="0096245E">
                <w:rPr>
                  <w:shd w:val="clear" w:color="auto" w:fill="FFFFFF"/>
                </w:rPr>
                <w:t>.</w:t>
              </w:r>
            </w:ins>
            <w:ins w:id="78" w:author="Hana Ponížilová" w:date="2023-03-15T14:49:00Z">
              <w:r w:rsidRPr="00D45A5B">
                <w:rPr>
                  <w:shd w:val="clear" w:color="auto" w:fill="FFFFFF"/>
                </w:rPr>
                <w:t> </w:t>
              </w:r>
            </w:ins>
          </w:p>
          <w:p w14:paraId="22C1E1E9" w14:textId="39C1E8B3" w:rsidR="00D45A5B" w:rsidRPr="00D45A5B" w:rsidRDefault="00D45A5B" w:rsidP="0096245E">
            <w:pPr>
              <w:shd w:val="clear" w:color="auto" w:fill="FFFFFF"/>
              <w:rPr>
                <w:ins w:id="79" w:author="Hana Ponížilová" w:date="2023-03-15T14:49:00Z"/>
                <w:rFonts w:ascii="Segoe UI" w:hAnsi="Segoe UI" w:cs="Segoe UI"/>
                <w:sz w:val="18"/>
                <w:szCs w:val="18"/>
              </w:rPr>
            </w:pPr>
            <w:ins w:id="80" w:author="Hana Ponížilová" w:date="2023-03-15T14:49:00Z">
              <w:r w:rsidRPr="00D45A5B">
                <w:t xml:space="preserve">WHITE, </w:t>
              </w:r>
              <w:proofErr w:type="spellStart"/>
              <w:r w:rsidRPr="00D45A5B">
                <w:t>Hayden</w:t>
              </w:r>
              <w:proofErr w:type="spellEnd"/>
              <w:r w:rsidRPr="00D45A5B">
                <w:t xml:space="preserve">. </w:t>
              </w:r>
              <w:r w:rsidRPr="00D45A5B">
                <w:rPr>
                  <w:i/>
                  <w:iCs/>
                </w:rPr>
                <w:t>Tropika diskursu.</w:t>
              </w:r>
              <w:r w:rsidRPr="00D45A5B">
                <w:t> Praha</w:t>
              </w:r>
            </w:ins>
            <w:r w:rsidR="00FF587C">
              <w:t>:</w:t>
            </w:r>
            <w:ins w:id="81" w:author="Hana Ponížilová" w:date="2023-03-15T14:49:00Z">
              <w:r w:rsidRPr="00D45A5B">
                <w:t xml:space="preserve"> Karolinum</w:t>
              </w:r>
            </w:ins>
            <w:ins w:id="82" w:author="Hana Ponížilová" w:date="2023-03-20T16:07:00Z">
              <w:r w:rsidR="0096245E">
                <w:t>,</w:t>
              </w:r>
            </w:ins>
            <w:ins w:id="83" w:author="Hana Ponížilová" w:date="2023-03-15T14:49:00Z">
              <w:r w:rsidRPr="00D45A5B">
                <w:t xml:space="preserve"> 2010. ISBN 978-80-246-1123-5</w:t>
              </w:r>
            </w:ins>
            <w:ins w:id="84" w:author="Hana Ponížilová" w:date="2023-03-20T16:07:00Z">
              <w:r w:rsidR="0096245E">
                <w:t>.</w:t>
              </w:r>
            </w:ins>
            <w:ins w:id="85" w:author="Hana Ponížilová" w:date="2023-03-15T14:49:00Z">
              <w:r w:rsidRPr="00D45A5B">
                <w:t> </w:t>
              </w:r>
            </w:ins>
          </w:p>
          <w:p w14:paraId="7F5B829B" w14:textId="56DBC511" w:rsidR="0038169E" w:rsidRPr="0038169E" w:rsidRDefault="0038169E" w:rsidP="0096245E">
            <w:pPr>
              <w:textAlignment w:val="baseline"/>
              <w:rPr>
                <w:b/>
                <w:bCs/>
                <w:color w:val="000000"/>
                <w:shd w:val="clear" w:color="auto" w:fill="FFFFFF"/>
              </w:rPr>
            </w:pPr>
            <w:r w:rsidRPr="0038169E">
              <w:rPr>
                <w:b/>
                <w:bCs/>
                <w:color w:val="000000"/>
                <w:shd w:val="clear" w:color="auto" w:fill="FFFFFF"/>
              </w:rPr>
              <w:t>Doporučená: </w:t>
            </w:r>
          </w:p>
          <w:p w14:paraId="08906E5C" w14:textId="77777777" w:rsidR="000A6315" w:rsidRDefault="000A6315" w:rsidP="000A6315">
            <w:pPr>
              <w:shd w:val="clear" w:color="auto" w:fill="FFFFFF"/>
              <w:textAlignment w:val="baseline"/>
              <w:rPr>
                <w:color w:val="000000"/>
                <w:shd w:val="clear" w:color="auto" w:fill="FFFFFF"/>
              </w:rPr>
            </w:pPr>
            <w:r w:rsidRPr="0038169E">
              <w:rPr>
                <w:color w:val="000000"/>
                <w:shd w:val="clear" w:color="auto" w:fill="FFFFFF"/>
              </w:rPr>
              <w:t xml:space="preserve">ECO, Umberto. </w:t>
            </w:r>
            <w:r w:rsidRPr="0038169E">
              <w:rPr>
                <w:i/>
                <w:iCs/>
                <w:color w:val="000000"/>
                <w:shd w:val="clear" w:color="auto" w:fill="FFFFFF"/>
              </w:rPr>
              <w:t>Jak napsat diplomovou práci.</w:t>
            </w:r>
            <w:r w:rsidRPr="0038169E">
              <w:rPr>
                <w:color w:val="000000"/>
                <w:shd w:val="clear" w:color="auto" w:fill="FFFFFF"/>
              </w:rPr>
              <w:t xml:space="preserve"> VOTOBIA, 1997. ISBN: 80-7198-173-7. </w:t>
            </w:r>
          </w:p>
          <w:p w14:paraId="647C0D7C" w14:textId="77777777" w:rsidR="00626597" w:rsidRDefault="000A6315" w:rsidP="000A6315">
            <w:pPr>
              <w:shd w:val="clear" w:color="auto" w:fill="FFFFFF"/>
              <w:textAlignment w:val="baseline"/>
              <w:rPr>
                <w:color w:val="000000"/>
                <w:shd w:val="clear" w:color="auto" w:fill="FFFFFF"/>
              </w:rPr>
            </w:pPr>
            <w:r w:rsidRPr="0038169E">
              <w:rPr>
                <w:color w:val="000000"/>
                <w:shd w:val="clear" w:color="auto" w:fill="FFFFFF"/>
              </w:rPr>
              <w:t>HRDLIČKA, František.</w:t>
            </w:r>
            <w:r w:rsidRPr="0038169E">
              <w:rPr>
                <w:i/>
                <w:iCs/>
                <w:color w:val="000000"/>
                <w:shd w:val="clear" w:color="auto" w:fill="FFFFFF"/>
              </w:rPr>
              <w:t> Průvodce po literárním řemesle: (základy tvůrčího psaní).</w:t>
            </w:r>
            <w:r w:rsidRPr="0038169E">
              <w:rPr>
                <w:color w:val="000000"/>
                <w:shd w:val="clear" w:color="auto" w:fill="FFFFFF"/>
              </w:rPr>
              <w:t xml:space="preserve"> Akropolis, 2008. </w:t>
            </w:r>
          </w:p>
          <w:p w14:paraId="6B9DCB34" w14:textId="46032387" w:rsidR="000A6315" w:rsidRPr="0038169E" w:rsidRDefault="007F4717" w:rsidP="000A6315">
            <w:pPr>
              <w:shd w:val="clear" w:color="auto" w:fill="FFFFFF"/>
              <w:textAlignment w:val="baseline"/>
              <w:rPr>
                <w:color w:val="000000"/>
                <w:shd w:val="clear" w:color="auto" w:fill="FFFFFF"/>
              </w:rPr>
            </w:pPr>
            <w:r w:rsidRPr="007F4717">
              <w:rPr>
                <w:color w:val="000000"/>
                <w:shd w:val="clear" w:color="auto" w:fill="FFFFFF"/>
              </w:rPr>
              <w:t>ISBN: 80-7220-170-0</w:t>
            </w:r>
            <w:r w:rsidR="00B62741">
              <w:rPr>
                <w:color w:val="000000"/>
                <w:shd w:val="clear" w:color="auto" w:fill="FFFFFF"/>
              </w:rPr>
              <w:t>.</w:t>
            </w:r>
          </w:p>
          <w:p w14:paraId="4510F36E" w14:textId="77777777" w:rsidR="00B62741" w:rsidRDefault="00376C8A" w:rsidP="00376C8A">
            <w:r w:rsidRPr="00782FC7">
              <w:t xml:space="preserve">KASARDA, Martin. </w:t>
            </w:r>
            <w:r w:rsidRPr="00C35DF2">
              <w:rPr>
                <w:i/>
                <w:iCs/>
              </w:rPr>
              <w:t xml:space="preserve">Praktická </w:t>
            </w:r>
            <w:proofErr w:type="spellStart"/>
            <w:r w:rsidRPr="00C35DF2">
              <w:rPr>
                <w:i/>
                <w:iCs/>
              </w:rPr>
              <w:t>príručka</w:t>
            </w:r>
            <w:proofErr w:type="spellEnd"/>
            <w:r w:rsidRPr="00C35DF2">
              <w:rPr>
                <w:i/>
                <w:iCs/>
              </w:rPr>
              <w:t xml:space="preserve"> </w:t>
            </w:r>
            <w:proofErr w:type="spellStart"/>
            <w:r w:rsidRPr="00C35DF2">
              <w:rPr>
                <w:i/>
                <w:iCs/>
              </w:rPr>
              <w:t>písania</w:t>
            </w:r>
            <w:proofErr w:type="spellEnd"/>
            <w:r w:rsidRPr="00C35DF2">
              <w:rPr>
                <w:i/>
                <w:iCs/>
              </w:rPr>
              <w:t xml:space="preserve"> </w:t>
            </w:r>
            <w:proofErr w:type="spellStart"/>
            <w:r w:rsidRPr="00C35DF2">
              <w:rPr>
                <w:i/>
                <w:iCs/>
              </w:rPr>
              <w:t>pre</w:t>
            </w:r>
            <w:proofErr w:type="spellEnd"/>
            <w:r w:rsidRPr="00C35DF2">
              <w:rPr>
                <w:i/>
                <w:iCs/>
              </w:rPr>
              <w:t xml:space="preserve"> </w:t>
            </w:r>
            <w:proofErr w:type="spellStart"/>
            <w:r w:rsidRPr="00C35DF2">
              <w:rPr>
                <w:i/>
                <w:iCs/>
              </w:rPr>
              <w:t>profesionálov</w:t>
            </w:r>
            <w:proofErr w:type="spellEnd"/>
            <w:r w:rsidRPr="00782FC7">
              <w:t xml:space="preserve">. Bratislava: </w:t>
            </w:r>
            <w:proofErr w:type="spellStart"/>
            <w:r w:rsidRPr="00782FC7">
              <w:t>Paneur</w:t>
            </w:r>
            <w:r w:rsidR="00B766B3">
              <w:t>ópska</w:t>
            </w:r>
            <w:proofErr w:type="spellEnd"/>
            <w:r w:rsidR="00B766B3">
              <w:t xml:space="preserve"> vysoká škola, 2012.</w:t>
            </w:r>
            <w:r w:rsidRPr="00782FC7">
              <w:t xml:space="preserve"> </w:t>
            </w:r>
          </w:p>
          <w:p w14:paraId="3E64084C" w14:textId="0176C930" w:rsidR="00376C8A" w:rsidRDefault="00376C8A" w:rsidP="00376C8A">
            <w:r w:rsidRPr="00782FC7">
              <w:t xml:space="preserve">ISBN 9788089447688. </w:t>
            </w:r>
          </w:p>
          <w:p w14:paraId="61FCD5DB" w14:textId="77777777" w:rsidR="007F4717" w:rsidRDefault="007F4717" w:rsidP="007F4717">
            <w:r w:rsidRPr="002232A7">
              <w:t>STUDENÝ, Jiří. </w:t>
            </w:r>
            <w:r w:rsidRPr="002232A7">
              <w:rPr>
                <w:i/>
                <w:iCs/>
              </w:rPr>
              <w:t>Dramata jazyka: teorie literatury a praxe tvůrčího psaní.</w:t>
            </w:r>
            <w:r w:rsidRPr="002232A7">
              <w:t xml:space="preserve"> Červený Kostelec</w:t>
            </w:r>
            <w:r>
              <w:t>: Pavel Mervart</w:t>
            </w:r>
            <w:r w:rsidRPr="002232A7">
              <w:t xml:space="preserve">, 2010. </w:t>
            </w:r>
          </w:p>
          <w:p w14:paraId="3BA51816" w14:textId="77777777" w:rsidR="007F4717" w:rsidRPr="002232A7" w:rsidRDefault="007F4717" w:rsidP="007F4717">
            <w:r w:rsidRPr="002232A7">
              <w:t>ISBN 978-80-87378-34-2</w:t>
            </w:r>
            <w:r>
              <w:t>.</w:t>
            </w:r>
          </w:p>
          <w:p w14:paraId="71325167" w14:textId="527A3FC7" w:rsidR="000A6315" w:rsidRPr="00F56E46" w:rsidRDefault="00376C8A" w:rsidP="00F56E46">
            <w:r w:rsidRPr="00EC0466">
              <w:t xml:space="preserve">SVENUNGSSON, Jan. </w:t>
            </w:r>
            <w:proofErr w:type="spellStart"/>
            <w:r w:rsidRPr="00C35DF2">
              <w:rPr>
                <w:i/>
                <w:iCs/>
              </w:rPr>
              <w:t>Umelec</w:t>
            </w:r>
            <w:proofErr w:type="spellEnd"/>
            <w:r w:rsidRPr="00C35DF2">
              <w:rPr>
                <w:i/>
                <w:iCs/>
              </w:rPr>
              <w:t xml:space="preserve"> a </w:t>
            </w:r>
            <w:proofErr w:type="spellStart"/>
            <w:r w:rsidRPr="00C35DF2">
              <w:rPr>
                <w:i/>
                <w:iCs/>
              </w:rPr>
              <w:t>písanie</w:t>
            </w:r>
            <w:proofErr w:type="spellEnd"/>
            <w:r w:rsidRPr="00EC0466">
              <w:t xml:space="preserve">. V </w:t>
            </w:r>
            <w:proofErr w:type="spellStart"/>
            <w:r w:rsidRPr="00EC0466">
              <w:t>Bratislave</w:t>
            </w:r>
            <w:proofErr w:type="spellEnd"/>
            <w:r w:rsidRPr="00EC0466">
              <w:t xml:space="preserve">: Vysoká škola výtvarných </w:t>
            </w:r>
            <w:proofErr w:type="spellStart"/>
            <w:r w:rsidRPr="00EC0466">
              <w:t>umení</w:t>
            </w:r>
            <w:proofErr w:type="spellEnd"/>
            <w:r w:rsidRPr="00EC0466">
              <w:t xml:space="preserve"> v spolupráci s </w:t>
            </w:r>
            <w:proofErr w:type="spellStart"/>
            <w:r w:rsidRPr="00EC0466">
              <w:t>Vy</w:t>
            </w:r>
            <w:r w:rsidR="00B766B3">
              <w:t>davateľstvom</w:t>
            </w:r>
            <w:proofErr w:type="spellEnd"/>
            <w:r w:rsidR="00B766B3">
              <w:t xml:space="preserve"> </w:t>
            </w:r>
            <w:proofErr w:type="spellStart"/>
            <w:r w:rsidR="00B766B3">
              <w:t>Slovart</w:t>
            </w:r>
            <w:proofErr w:type="spellEnd"/>
            <w:r w:rsidR="00B766B3">
              <w:t>, 2013</w:t>
            </w:r>
            <w:r w:rsidRPr="00EC0466">
              <w:t>. ISBN 9788055611914.</w:t>
            </w:r>
          </w:p>
          <w:p w14:paraId="464C370A" w14:textId="5D49A4F7" w:rsidR="0038169E" w:rsidRPr="00194B96" w:rsidRDefault="0038169E" w:rsidP="0096245E">
            <w:pPr>
              <w:rPr>
                <w:color w:val="000000"/>
                <w:shd w:val="clear" w:color="auto" w:fill="FFFFFF"/>
              </w:rPr>
            </w:pPr>
          </w:p>
        </w:tc>
      </w:tr>
    </w:tbl>
    <w:p w14:paraId="04EE5A95" w14:textId="04A95E53" w:rsidR="00C21E92" w:rsidRDefault="00C21E92"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38169E" w:rsidRPr="0038169E" w14:paraId="62710758" w14:textId="77777777" w:rsidTr="00337C49">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C8CD917" w14:textId="5F7A4DE6" w:rsidR="0038169E" w:rsidRPr="0038169E" w:rsidRDefault="00C2431F" w:rsidP="0038169E">
            <w:pPr>
              <w:jc w:val="both"/>
              <w:textAlignment w:val="baseline"/>
              <w:rPr>
                <w:rFonts w:ascii="Segoe UI" w:hAnsi="Segoe UI" w:cs="Segoe UI"/>
                <w:sz w:val="18"/>
                <w:szCs w:val="18"/>
              </w:rPr>
            </w:pPr>
            <w:r>
              <w:rPr>
                <w:b/>
                <w:bCs/>
                <w:sz w:val="28"/>
                <w:szCs w:val="28"/>
              </w:rPr>
              <w:lastRenderedPageBreak/>
              <w:t>B</w:t>
            </w:r>
            <w:r w:rsidR="0038169E" w:rsidRPr="0038169E">
              <w:rPr>
                <w:b/>
                <w:bCs/>
                <w:sz w:val="28"/>
                <w:szCs w:val="28"/>
              </w:rPr>
              <w:t>-III – Charakteristika studijního předmětu</w:t>
            </w:r>
            <w:r w:rsidR="0038169E" w:rsidRPr="0038169E">
              <w:rPr>
                <w:sz w:val="28"/>
                <w:szCs w:val="28"/>
              </w:rPr>
              <w:t> </w:t>
            </w:r>
          </w:p>
        </w:tc>
      </w:tr>
      <w:tr w:rsidR="0038169E" w:rsidRPr="0038169E" w14:paraId="66AFDB9F" w14:textId="77777777" w:rsidTr="00337C49">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25339975" w14:textId="77777777" w:rsidR="0038169E" w:rsidRPr="0038169E" w:rsidRDefault="0038169E" w:rsidP="0038169E">
            <w:pPr>
              <w:textAlignment w:val="baseline"/>
              <w:rPr>
                <w:rFonts w:ascii="Segoe UI" w:hAnsi="Segoe UI" w:cs="Segoe UI"/>
                <w:sz w:val="18"/>
                <w:szCs w:val="18"/>
              </w:rPr>
            </w:pPr>
            <w:r w:rsidRPr="0038169E">
              <w:rPr>
                <w:b/>
                <w:bCs/>
              </w:rPr>
              <w:t>Název studijního předmětu</w:t>
            </w:r>
            <w:r w:rsidRPr="0038169E">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792D2DA" w14:textId="77777777" w:rsidR="0038169E" w:rsidRPr="0038169E" w:rsidRDefault="0038169E" w:rsidP="0038169E">
            <w:pPr>
              <w:jc w:val="both"/>
              <w:textAlignment w:val="baseline"/>
              <w:rPr>
                <w:rFonts w:ascii="Segoe UI" w:hAnsi="Segoe UI" w:cs="Segoe UI"/>
                <w:sz w:val="18"/>
                <w:szCs w:val="18"/>
              </w:rPr>
            </w:pPr>
            <w:r w:rsidRPr="0038169E">
              <w:t>Akademické psaní 2 </w:t>
            </w:r>
          </w:p>
        </w:tc>
      </w:tr>
      <w:tr w:rsidR="0038169E" w:rsidRPr="0038169E" w14:paraId="0E6324B2"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3894838" w14:textId="77777777" w:rsidR="0038169E" w:rsidRPr="0038169E" w:rsidRDefault="0038169E" w:rsidP="0038169E">
            <w:pPr>
              <w:textAlignment w:val="baseline"/>
              <w:rPr>
                <w:rFonts w:ascii="Segoe UI" w:hAnsi="Segoe UI" w:cs="Segoe UI"/>
                <w:sz w:val="18"/>
                <w:szCs w:val="18"/>
              </w:rPr>
            </w:pPr>
            <w:r w:rsidRPr="0038169E">
              <w:rPr>
                <w:b/>
                <w:bCs/>
              </w:rPr>
              <w:t>Typ předmětu</w:t>
            </w:r>
            <w:r w:rsidRPr="0038169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4A43D92" w14:textId="77777777" w:rsidR="0038169E" w:rsidRPr="0038169E" w:rsidRDefault="0038169E" w:rsidP="0038169E">
            <w:pPr>
              <w:jc w:val="both"/>
              <w:textAlignment w:val="baseline"/>
              <w:rPr>
                <w:rFonts w:ascii="Segoe UI" w:hAnsi="Segoe UI" w:cs="Segoe UI"/>
                <w:sz w:val="18"/>
                <w:szCs w:val="18"/>
              </w:rPr>
            </w:pPr>
            <w:r w:rsidRPr="0038169E">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BDAF0D7" w14:textId="77777777" w:rsidR="0038169E" w:rsidRPr="0038169E" w:rsidRDefault="0038169E" w:rsidP="0038169E">
            <w:pPr>
              <w:jc w:val="both"/>
              <w:textAlignment w:val="baseline"/>
              <w:rPr>
                <w:rFonts w:ascii="Segoe UI" w:hAnsi="Segoe UI" w:cs="Segoe UI"/>
                <w:sz w:val="18"/>
                <w:szCs w:val="18"/>
              </w:rPr>
            </w:pPr>
            <w:r w:rsidRPr="0038169E">
              <w:rPr>
                <w:b/>
                <w:bCs/>
              </w:rPr>
              <w:t>doporučený ročník / semestr</w:t>
            </w:r>
            <w:r w:rsidRPr="0038169E">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9564A09" w14:textId="77777777" w:rsidR="0038169E" w:rsidRPr="0038169E" w:rsidRDefault="0038169E" w:rsidP="0038169E">
            <w:pPr>
              <w:jc w:val="both"/>
              <w:textAlignment w:val="baseline"/>
              <w:rPr>
                <w:rFonts w:ascii="Segoe UI" w:hAnsi="Segoe UI" w:cs="Segoe UI"/>
                <w:sz w:val="18"/>
                <w:szCs w:val="18"/>
              </w:rPr>
            </w:pPr>
            <w:r w:rsidRPr="0038169E">
              <w:t>2/LS </w:t>
            </w:r>
          </w:p>
        </w:tc>
      </w:tr>
      <w:tr w:rsidR="0038169E" w:rsidRPr="0038169E" w14:paraId="2256CC74"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C8389F3" w14:textId="77777777" w:rsidR="0038169E" w:rsidRPr="0038169E" w:rsidRDefault="0038169E" w:rsidP="0038169E">
            <w:pPr>
              <w:textAlignment w:val="baseline"/>
              <w:rPr>
                <w:rFonts w:ascii="Segoe UI" w:hAnsi="Segoe UI" w:cs="Segoe UI"/>
                <w:sz w:val="18"/>
                <w:szCs w:val="18"/>
              </w:rPr>
            </w:pPr>
            <w:r w:rsidRPr="0038169E">
              <w:rPr>
                <w:b/>
                <w:bCs/>
              </w:rPr>
              <w:t>Rozsah studijního předmětu</w:t>
            </w:r>
            <w:r w:rsidRPr="0038169E">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4FD51E" w14:textId="77777777" w:rsidR="0038169E" w:rsidRPr="0038169E" w:rsidRDefault="0038169E" w:rsidP="0038169E">
            <w:pPr>
              <w:jc w:val="both"/>
              <w:textAlignment w:val="baseline"/>
              <w:rPr>
                <w:rFonts w:ascii="Segoe UI" w:hAnsi="Segoe UI" w:cs="Segoe UI"/>
                <w:sz w:val="18"/>
                <w:szCs w:val="18"/>
              </w:rPr>
            </w:pPr>
            <w:r w:rsidRPr="0038169E">
              <w:t>26c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AAFAF52" w14:textId="77777777" w:rsidR="0038169E" w:rsidRPr="0038169E" w:rsidRDefault="0038169E" w:rsidP="0038169E">
            <w:pPr>
              <w:jc w:val="both"/>
              <w:textAlignment w:val="baseline"/>
              <w:rPr>
                <w:rFonts w:ascii="Segoe UI" w:hAnsi="Segoe UI" w:cs="Segoe UI"/>
                <w:sz w:val="18"/>
                <w:szCs w:val="18"/>
              </w:rPr>
            </w:pPr>
            <w:r w:rsidRPr="0038169E">
              <w:rPr>
                <w:b/>
                <w:bCs/>
              </w:rPr>
              <w:t>hod. </w:t>
            </w:r>
            <w:r w:rsidRPr="0038169E">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70E5CB4E" w14:textId="77777777" w:rsidR="0038169E" w:rsidRPr="0038169E" w:rsidRDefault="0038169E" w:rsidP="0038169E">
            <w:pPr>
              <w:jc w:val="both"/>
              <w:textAlignment w:val="baseline"/>
              <w:rPr>
                <w:rFonts w:ascii="Segoe UI" w:hAnsi="Segoe UI" w:cs="Segoe UI"/>
                <w:sz w:val="18"/>
                <w:szCs w:val="18"/>
              </w:rPr>
            </w:pPr>
            <w:r w:rsidRPr="0038169E">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AB56C78" w14:textId="77777777" w:rsidR="0038169E" w:rsidRPr="0038169E" w:rsidRDefault="0038169E" w:rsidP="0038169E">
            <w:pPr>
              <w:jc w:val="both"/>
              <w:textAlignment w:val="baseline"/>
              <w:rPr>
                <w:rFonts w:ascii="Segoe UI" w:hAnsi="Segoe UI" w:cs="Segoe UI"/>
                <w:sz w:val="18"/>
                <w:szCs w:val="18"/>
              </w:rPr>
            </w:pPr>
            <w:r w:rsidRPr="0038169E">
              <w:rPr>
                <w:b/>
                <w:bCs/>
              </w:rPr>
              <w:t>kreditů</w:t>
            </w:r>
            <w:r w:rsidRPr="0038169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0EF841" w14:textId="77777777" w:rsidR="0038169E" w:rsidRPr="0038169E" w:rsidRDefault="0038169E" w:rsidP="0038169E">
            <w:pPr>
              <w:jc w:val="both"/>
              <w:textAlignment w:val="baseline"/>
              <w:rPr>
                <w:rFonts w:ascii="Segoe UI" w:hAnsi="Segoe UI" w:cs="Segoe UI"/>
                <w:sz w:val="18"/>
                <w:szCs w:val="18"/>
              </w:rPr>
            </w:pPr>
            <w:r w:rsidRPr="0038169E">
              <w:t>1 </w:t>
            </w:r>
          </w:p>
        </w:tc>
      </w:tr>
      <w:tr w:rsidR="0038169E" w:rsidRPr="0038169E" w14:paraId="43EA8756"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6EE34C3" w14:textId="77777777" w:rsidR="0038169E" w:rsidRPr="0038169E" w:rsidRDefault="0038169E" w:rsidP="0038169E">
            <w:pPr>
              <w:textAlignment w:val="baseline"/>
              <w:rPr>
                <w:rFonts w:ascii="Segoe UI" w:hAnsi="Segoe UI" w:cs="Segoe UI"/>
                <w:sz w:val="18"/>
                <w:szCs w:val="18"/>
              </w:rPr>
            </w:pPr>
            <w:r w:rsidRPr="0038169E">
              <w:rPr>
                <w:b/>
                <w:bCs/>
              </w:rPr>
              <w:t xml:space="preserve">Prerekvizity, </w:t>
            </w:r>
            <w:proofErr w:type="spellStart"/>
            <w:r w:rsidRPr="0038169E">
              <w:rPr>
                <w:b/>
                <w:bCs/>
              </w:rPr>
              <w:t>korekvizity</w:t>
            </w:r>
            <w:proofErr w:type="spellEnd"/>
            <w:r w:rsidRPr="0038169E">
              <w:rPr>
                <w:b/>
                <w:bCs/>
              </w:rPr>
              <w:t>, ekvivalence</w:t>
            </w:r>
            <w:r w:rsidRPr="0038169E">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B6B06A4"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0A5C6024"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756CC34" w14:textId="77777777" w:rsidR="0038169E" w:rsidRPr="0038169E" w:rsidRDefault="0038169E" w:rsidP="0038169E">
            <w:pPr>
              <w:textAlignment w:val="baseline"/>
              <w:rPr>
                <w:rFonts w:ascii="Segoe UI" w:hAnsi="Segoe UI" w:cs="Segoe UI"/>
                <w:sz w:val="18"/>
                <w:szCs w:val="18"/>
              </w:rPr>
            </w:pPr>
            <w:r w:rsidRPr="0038169E">
              <w:rPr>
                <w:b/>
                <w:bCs/>
              </w:rPr>
              <w:t>Způsob ověření studijních výsledků</w:t>
            </w:r>
            <w:r w:rsidRPr="0038169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7E4B82F" w14:textId="77777777" w:rsidR="0038169E" w:rsidRPr="0038169E" w:rsidRDefault="0038169E" w:rsidP="0038169E">
            <w:pPr>
              <w:jc w:val="both"/>
              <w:textAlignment w:val="baseline"/>
              <w:rPr>
                <w:rFonts w:ascii="Segoe UI" w:hAnsi="Segoe UI" w:cs="Segoe UI"/>
                <w:sz w:val="18"/>
                <w:szCs w:val="18"/>
              </w:rPr>
            </w:pPr>
            <w:r w:rsidRPr="0038169E">
              <w:t>z</w:t>
            </w:r>
            <w:r w:rsidRPr="00595F9B">
              <w:t>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C7AE65A" w14:textId="77777777" w:rsidR="0038169E" w:rsidRPr="0038169E" w:rsidRDefault="0038169E" w:rsidP="0038169E">
            <w:pPr>
              <w:jc w:val="both"/>
              <w:textAlignment w:val="baseline"/>
              <w:rPr>
                <w:rFonts w:ascii="Segoe UI" w:hAnsi="Segoe UI" w:cs="Segoe UI"/>
                <w:sz w:val="18"/>
                <w:szCs w:val="18"/>
              </w:rPr>
            </w:pPr>
            <w:r w:rsidRPr="0038169E">
              <w:rPr>
                <w:b/>
                <w:bCs/>
              </w:rPr>
              <w:t>Forma výuky</w:t>
            </w:r>
            <w:r w:rsidRPr="0038169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E3C72A" w14:textId="77777777" w:rsidR="0038169E" w:rsidRPr="0038169E" w:rsidRDefault="0038169E" w:rsidP="0038169E">
            <w:pPr>
              <w:jc w:val="both"/>
              <w:textAlignment w:val="baseline"/>
              <w:rPr>
                <w:rFonts w:ascii="Segoe UI" w:hAnsi="Segoe UI" w:cs="Segoe UI"/>
                <w:sz w:val="18"/>
                <w:szCs w:val="18"/>
              </w:rPr>
            </w:pPr>
            <w:r w:rsidRPr="0038169E">
              <w:t>cvičení </w:t>
            </w:r>
          </w:p>
        </w:tc>
      </w:tr>
      <w:tr w:rsidR="0038169E" w:rsidRPr="0038169E" w14:paraId="2AB2B083"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4E0FC4E" w14:textId="77777777" w:rsidR="0038169E" w:rsidRPr="0038169E" w:rsidRDefault="0038169E" w:rsidP="0038169E">
            <w:pPr>
              <w:textAlignment w:val="baseline"/>
              <w:rPr>
                <w:rFonts w:ascii="Segoe UI" w:hAnsi="Segoe UI" w:cs="Segoe UI"/>
                <w:sz w:val="18"/>
                <w:szCs w:val="18"/>
              </w:rPr>
            </w:pPr>
            <w:r w:rsidRPr="0038169E">
              <w:rPr>
                <w:b/>
                <w:bCs/>
              </w:rPr>
              <w:t>Forma způsobu ověření studijních výsledků a další požadavky na studenta</w:t>
            </w:r>
            <w:r w:rsidRPr="0038169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163BEACB" w14:textId="77777777" w:rsidR="0038169E" w:rsidRPr="0038169E" w:rsidRDefault="0038169E" w:rsidP="0038169E">
            <w:pPr>
              <w:jc w:val="both"/>
              <w:textAlignment w:val="baseline"/>
              <w:rPr>
                <w:rFonts w:ascii="Segoe UI" w:hAnsi="Segoe UI" w:cs="Segoe UI"/>
                <w:sz w:val="18"/>
                <w:szCs w:val="18"/>
              </w:rPr>
            </w:pPr>
            <w:r w:rsidRPr="0038169E">
              <w:t>písemná, </w:t>
            </w:r>
          </w:p>
          <w:p w14:paraId="13AB38E7" w14:textId="683180D3" w:rsidR="0038169E" w:rsidRPr="0038169E" w:rsidRDefault="0038169E" w:rsidP="0038169E">
            <w:pPr>
              <w:jc w:val="both"/>
              <w:textAlignment w:val="baseline"/>
              <w:rPr>
                <w:rFonts w:ascii="Segoe UI" w:hAnsi="Segoe UI" w:cs="Segoe UI"/>
                <w:sz w:val="18"/>
                <w:szCs w:val="18"/>
              </w:rPr>
            </w:pPr>
            <w:r w:rsidRPr="0038169E">
              <w:t xml:space="preserve">80% aktivní účast na </w:t>
            </w:r>
            <w:r w:rsidR="00F97868">
              <w:t>výuce</w:t>
            </w:r>
            <w:r w:rsidRPr="0038169E">
              <w:t>, zpracování písemného úkolu </w:t>
            </w:r>
          </w:p>
        </w:tc>
      </w:tr>
      <w:tr w:rsidR="0038169E" w:rsidRPr="0038169E" w14:paraId="0AA769CB"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42A6D14" w14:textId="77777777" w:rsidR="0038169E" w:rsidRPr="0038169E" w:rsidRDefault="0038169E" w:rsidP="0038169E">
            <w:pPr>
              <w:textAlignment w:val="baseline"/>
              <w:rPr>
                <w:rFonts w:ascii="Segoe UI" w:hAnsi="Segoe UI" w:cs="Segoe UI"/>
                <w:sz w:val="18"/>
                <w:szCs w:val="18"/>
              </w:rPr>
            </w:pPr>
            <w:r w:rsidRPr="0038169E">
              <w:t> </w:t>
            </w:r>
          </w:p>
        </w:tc>
      </w:tr>
      <w:tr w:rsidR="0038169E" w:rsidRPr="0038169E" w14:paraId="3EC1C79F" w14:textId="77777777" w:rsidTr="00337C49">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539235D6" w14:textId="77777777" w:rsidR="0038169E" w:rsidRPr="0038169E" w:rsidRDefault="0038169E" w:rsidP="0038169E">
            <w:pPr>
              <w:textAlignment w:val="baseline"/>
              <w:rPr>
                <w:rFonts w:ascii="Segoe UI" w:hAnsi="Segoe UI" w:cs="Segoe UI"/>
                <w:sz w:val="18"/>
                <w:szCs w:val="18"/>
              </w:rPr>
            </w:pPr>
            <w:r w:rsidRPr="0038169E">
              <w:rPr>
                <w:b/>
                <w:bCs/>
              </w:rPr>
              <w:t>Garant předmětu</w:t>
            </w:r>
            <w:r w:rsidRPr="0038169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B282936" w14:textId="77777777" w:rsidR="0038169E" w:rsidRPr="0038169E" w:rsidRDefault="0038169E" w:rsidP="0038169E">
            <w:pPr>
              <w:jc w:val="both"/>
              <w:textAlignment w:val="baseline"/>
              <w:rPr>
                <w:rFonts w:ascii="Segoe UI" w:hAnsi="Segoe UI" w:cs="Segoe UI"/>
                <w:sz w:val="18"/>
                <w:szCs w:val="18"/>
              </w:rPr>
            </w:pPr>
            <w:r w:rsidRPr="0038169E">
              <w:t>Mgr. Helena Maňasová Hradská, Ph.D. </w:t>
            </w:r>
          </w:p>
        </w:tc>
      </w:tr>
      <w:tr w:rsidR="0038169E" w:rsidRPr="0038169E" w14:paraId="30EACBBD" w14:textId="77777777" w:rsidTr="00337C49">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2B13F1C9" w14:textId="77777777" w:rsidR="0038169E" w:rsidRPr="0038169E" w:rsidRDefault="0038169E" w:rsidP="0038169E">
            <w:pPr>
              <w:textAlignment w:val="baseline"/>
              <w:rPr>
                <w:rFonts w:ascii="Segoe UI" w:hAnsi="Segoe UI" w:cs="Segoe UI"/>
                <w:sz w:val="18"/>
                <w:szCs w:val="18"/>
              </w:rPr>
            </w:pPr>
            <w:r w:rsidRPr="0038169E">
              <w:rPr>
                <w:b/>
                <w:bCs/>
              </w:rPr>
              <w:t>Zapojení garanta do výuky předmětu</w:t>
            </w:r>
            <w:r w:rsidRPr="0038169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72F6963" w14:textId="757CE612" w:rsidR="0038169E" w:rsidRPr="0038169E" w:rsidRDefault="00595F9B" w:rsidP="00595F9B">
            <w:pPr>
              <w:jc w:val="both"/>
              <w:textAlignment w:val="baseline"/>
              <w:rPr>
                <w:rFonts w:ascii="Segoe UI" w:hAnsi="Segoe UI" w:cs="Segoe UI"/>
                <w:sz w:val="18"/>
                <w:szCs w:val="18"/>
              </w:rPr>
            </w:pPr>
            <w:r>
              <w:t>50 %</w:t>
            </w:r>
          </w:p>
        </w:tc>
      </w:tr>
      <w:tr w:rsidR="0038169E" w:rsidRPr="0038169E" w14:paraId="3FBC6B17"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A96E428" w14:textId="77777777" w:rsidR="0038169E" w:rsidRPr="0038169E" w:rsidRDefault="0038169E" w:rsidP="0038169E">
            <w:pPr>
              <w:textAlignment w:val="baseline"/>
              <w:rPr>
                <w:rFonts w:ascii="Segoe UI" w:hAnsi="Segoe UI" w:cs="Segoe UI"/>
                <w:sz w:val="18"/>
                <w:szCs w:val="18"/>
              </w:rPr>
            </w:pPr>
            <w:r w:rsidRPr="0038169E">
              <w:rPr>
                <w:b/>
                <w:bCs/>
              </w:rPr>
              <w:t>Vyučující</w:t>
            </w:r>
            <w:r w:rsidRPr="0038169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6ABF0F5" w14:textId="7B3C55EC" w:rsidR="00595F9B" w:rsidRDefault="0038169E" w:rsidP="0038169E">
            <w:pPr>
              <w:jc w:val="both"/>
              <w:textAlignment w:val="baseline"/>
            </w:pPr>
            <w:r w:rsidRPr="0038169E">
              <w:t>Mgr. Helena Maňasová Hradská</w:t>
            </w:r>
            <w:r w:rsidR="00595F9B">
              <w:t xml:space="preserve"> 50 %, Ph.D.</w:t>
            </w:r>
            <w:r w:rsidRPr="0038169E">
              <w:t xml:space="preserve"> </w:t>
            </w:r>
          </w:p>
          <w:p w14:paraId="49BBABD8" w14:textId="227BE925" w:rsidR="0038169E" w:rsidRPr="0038169E" w:rsidRDefault="0038169E" w:rsidP="0038169E">
            <w:pPr>
              <w:jc w:val="both"/>
              <w:textAlignment w:val="baseline"/>
              <w:rPr>
                <w:rFonts w:ascii="Segoe UI" w:hAnsi="Segoe UI" w:cs="Segoe UI"/>
                <w:sz w:val="18"/>
                <w:szCs w:val="18"/>
              </w:rPr>
            </w:pPr>
            <w:r w:rsidRPr="0038169E">
              <w:t xml:space="preserve">doc. PhDr. Miroslav </w:t>
            </w:r>
            <w:proofErr w:type="spellStart"/>
            <w:r w:rsidRPr="0038169E">
              <w:t>Zelinský</w:t>
            </w:r>
            <w:proofErr w:type="spellEnd"/>
            <w:r w:rsidRPr="0038169E">
              <w:t>, CSc.</w:t>
            </w:r>
            <w:r w:rsidR="00595F9B">
              <w:t xml:space="preserve"> 50 %</w:t>
            </w:r>
            <w:r w:rsidRPr="0038169E">
              <w:t> </w:t>
            </w:r>
          </w:p>
        </w:tc>
      </w:tr>
      <w:tr w:rsidR="0038169E" w:rsidRPr="0038169E" w14:paraId="54B8A009" w14:textId="77777777" w:rsidTr="00311B61">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A65213B"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3EFDCC71" w14:textId="77777777" w:rsidTr="00337C49">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9E05DAC" w14:textId="77777777" w:rsidR="0038169E" w:rsidRPr="0038169E" w:rsidRDefault="0038169E" w:rsidP="0038169E">
            <w:pPr>
              <w:jc w:val="both"/>
              <w:textAlignment w:val="baseline"/>
              <w:rPr>
                <w:rFonts w:ascii="Segoe UI" w:hAnsi="Segoe UI" w:cs="Segoe UI"/>
                <w:sz w:val="18"/>
                <w:szCs w:val="18"/>
              </w:rPr>
            </w:pPr>
            <w:r w:rsidRPr="0038169E">
              <w:rPr>
                <w:b/>
                <w:bCs/>
              </w:rPr>
              <w:t>Stručná anotace předmětu</w:t>
            </w:r>
            <w:r w:rsidRPr="0038169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F76789C"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279FCC64" w14:textId="77777777" w:rsidTr="00337C49">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998E7BD" w14:textId="77777777" w:rsidR="0038169E" w:rsidRPr="0038169E" w:rsidRDefault="0038169E" w:rsidP="0038169E">
            <w:pPr>
              <w:jc w:val="both"/>
              <w:textAlignment w:val="baseline"/>
              <w:rPr>
                <w:rFonts w:ascii="Segoe UI" w:hAnsi="Segoe UI" w:cs="Segoe UI"/>
                <w:sz w:val="18"/>
                <w:szCs w:val="18"/>
              </w:rPr>
            </w:pPr>
            <w:r w:rsidRPr="0038169E">
              <w:rPr>
                <w:color w:val="000000"/>
                <w:shd w:val="clear" w:color="auto" w:fill="FFFFFF"/>
              </w:rPr>
              <w:t>Cílem předmětu je další rozvoj všech kompetencí a dovedností souvisejících s tvorbou pracovních, odborných, esejistických a publicistických textů. Studující budou schopni vytvořit vlastní texty dle zadání vyučujícího, s důrazem především na kritické čtení, při psaní pak na schopnost přizpůsobit text žádanému žánru. Předmět vede studující k rozvoji všech kompetencí a dovedností souvisejících s tvorbou pracovních, odborných, esejistických a publicistických textů, které reflektují vlastní i cizí odbornou výtvarnou činnost. </w:t>
            </w:r>
            <w:r w:rsidRPr="0038169E">
              <w:rPr>
                <w:color w:val="000000"/>
              </w:rPr>
              <w:t> </w:t>
            </w:r>
          </w:p>
          <w:p w14:paraId="69FF0B95" w14:textId="77777777" w:rsidR="0038169E" w:rsidRPr="0038169E" w:rsidRDefault="0038169E" w:rsidP="0038169E">
            <w:pPr>
              <w:jc w:val="both"/>
              <w:textAlignment w:val="baseline"/>
              <w:rPr>
                <w:rFonts w:ascii="Segoe UI" w:hAnsi="Segoe UI" w:cs="Segoe UI"/>
                <w:sz w:val="18"/>
                <w:szCs w:val="18"/>
              </w:rPr>
            </w:pPr>
            <w:r w:rsidRPr="0038169E">
              <w:rPr>
                <w:color w:val="000000"/>
              </w:rPr>
              <w:t> </w:t>
            </w:r>
          </w:p>
          <w:p w14:paraId="6E3BBBC2" w14:textId="77777777" w:rsidR="0038169E" w:rsidRPr="0038169E" w:rsidRDefault="0038169E" w:rsidP="00656975">
            <w:pPr>
              <w:pStyle w:val="Odstavecseseznamem"/>
              <w:numPr>
                <w:ilvl w:val="0"/>
                <w:numId w:val="119"/>
              </w:numPr>
              <w:ind w:left="740" w:hanging="283"/>
              <w:jc w:val="both"/>
              <w:textAlignment w:val="baseline"/>
            </w:pPr>
            <w:r w:rsidRPr="00595F9B">
              <w:rPr>
                <w:color w:val="000000"/>
                <w:shd w:val="clear" w:color="auto" w:fill="FFFFFF"/>
              </w:rPr>
              <w:t>seznámení se sekundární česky i anglicky psanou literaturou</w:t>
            </w:r>
            <w:r w:rsidRPr="00595F9B">
              <w:rPr>
                <w:color w:val="000000"/>
              </w:rPr>
              <w:t> </w:t>
            </w:r>
          </w:p>
          <w:p w14:paraId="049EE104" w14:textId="77777777" w:rsidR="0038169E" w:rsidRPr="0038169E" w:rsidRDefault="0038169E" w:rsidP="00656975">
            <w:pPr>
              <w:pStyle w:val="Odstavecseseznamem"/>
              <w:numPr>
                <w:ilvl w:val="0"/>
                <w:numId w:val="119"/>
              </w:numPr>
              <w:ind w:left="740" w:hanging="283"/>
              <w:jc w:val="both"/>
              <w:textAlignment w:val="baseline"/>
            </w:pPr>
            <w:r w:rsidRPr="00595F9B">
              <w:rPr>
                <w:color w:val="000000"/>
                <w:shd w:val="clear" w:color="auto" w:fill="FFFFFF"/>
              </w:rPr>
              <w:t>základní stylistické charakteristiky odborného psaní</w:t>
            </w:r>
            <w:r w:rsidRPr="00595F9B">
              <w:rPr>
                <w:color w:val="000000"/>
              </w:rPr>
              <w:t> </w:t>
            </w:r>
          </w:p>
          <w:p w14:paraId="5E2AFA58" w14:textId="77777777" w:rsidR="0038169E" w:rsidRPr="0038169E" w:rsidRDefault="0038169E" w:rsidP="00656975">
            <w:pPr>
              <w:pStyle w:val="Odstavecseseznamem"/>
              <w:numPr>
                <w:ilvl w:val="0"/>
                <w:numId w:val="119"/>
              </w:numPr>
              <w:ind w:left="740" w:hanging="283"/>
              <w:jc w:val="both"/>
              <w:textAlignment w:val="baseline"/>
            </w:pPr>
            <w:r w:rsidRPr="00595F9B">
              <w:rPr>
                <w:color w:val="000000"/>
                <w:shd w:val="clear" w:color="auto" w:fill="FFFFFF"/>
              </w:rPr>
              <w:t>seznámení se s žánry odborného a publicistického stylu </w:t>
            </w:r>
            <w:r w:rsidRPr="00595F9B">
              <w:rPr>
                <w:color w:val="000000"/>
              </w:rPr>
              <w:t> </w:t>
            </w:r>
          </w:p>
          <w:p w14:paraId="31D2DC09" w14:textId="77777777" w:rsidR="0038169E" w:rsidRPr="0038169E" w:rsidRDefault="0038169E" w:rsidP="00656975">
            <w:pPr>
              <w:pStyle w:val="Odstavecseseznamem"/>
              <w:numPr>
                <w:ilvl w:val="0"/>
                <w:numId w:val="119"/>
              </w:numPr>
              <w:ind w:left="740" w:hanging="283"/>
              <w:jc w:val="both"/>
              <w:textAlignment w:val="baseline"/>
            </w:pPr>
            <w:r w:rsidRPr="00595F9B">
              <w:rPr>
                <w:color w:val="000000"/>
                <w:shd w:val="clear" w:color="auto" w:fill="FFFFFF"/>
              </w:rPr>
              <w:t>tvorba akademických textů</w:t>
            </w:r>
            <w:r w:rsidRPr="00595F9B">
              <w:rPr>
                <w:color w:val="000000"/>
              </w:rPr>
              <w:t> </w:t>
            </w:r>
          </w:p>
          <w:p w14:paraId="0150057D" w14:textId="77777777" w:rsidR="0038169E" w:rsidRPr="0038169E" w:rsidRDefault="0038169E" w:rsidP="00656975">
            <w:pPr>
              <w:pStyle w:val="Odstavecseseznamem"/>
              <w:numPr>
                <w:ilvl w:val="0"/>
                <w:numId w:val="119"/>
              </w:numPr>
              <w:ind w:left="740" w:hanging="283"/>
              <w:jc w:val="both"/>
              <w:textAlignment w:val="baseline"/>
            </w:pPr>
            <w:r w:rsidRPr="00595F9B">
              <w:rPr>
                <w:color w:val="000000"/>
                <w:shd w:val="clear" w:color="auto" w:fill="FFFFFF"/>
              </w:rPr>
              <w:t>příprava tvorby textů pro vlastní bakalářskou, a později diplomovou práci</w:t>
            </w:r>
            <w:r w:rsidRPr="00595F9B">
              <w:rPr>
                <w:color w:val="000000"/>
              </w:rPr>
              <w:t> </w:t>
            </w:r>
          </w:p>
          <w:p w14:paraId="75EF3312" w14:textId="4C510351" w:rsidR="0038169E" w:rsidRPr="00595F9B" w:rsidRDefault="0038169E" w:rsidP="00656975">
            <w:pPr>
              <w:pStyle w:val="Odstavecseseznamem"/>
              <w:numPr>
                <w:ilvl w:val="0"/>
                <w:numId w:val="119"/>
              </w:numPr>
              <w:ind w:left="740" w:hanging="283"/>
              <w:jc w:val="both"/>
              <w:textAlignment w:val="baseline"/>
            </w:pPr>
            <w:r w:rsidRPr="00595F9B">
              <w:rPr>
                <w:color w:val="000000"/>
                <w:shd w:val="clear" w:color="auto" w:fill="FFFFFF"/>
              </w:rPr>
              <w:t>interpretace textů pro odbornou i širší veřejnost</w:t>
            </w:r>
            <w:r w:rsidRPr="00595F9B">
              <w:rPr>
                <w:color w:val="000000"/>
              </w:rPr>
              <w:t> </w:t>
            </w:r>
          </w:p>
          <w:p w14:paraId="5AF91B88" w14:textId="77777777" w:rsidR="00595F9B" w:rsidRPr="0038169E" w:rsidRDefault="00595F9B" w:rsidP="00595F9B">
            <w:pPr>
              <w:ind w:left="1080"/>
              <w:jc w:val="both"/>
              <w:textAlignment w:val="baseline"/>
            </w:pPr>
          </w:p>
          <w:p w14:paraId="74872F40" w14:textId="2D4A63BB" w:rsidR="0038169E" w:rsidRPr="0038169E" w:rsidRDefault="0038169E" w:rsidP="0038169E">
            <w:pPr>
              <w:jc w:val="both"/>
              <w:textAlignment w:val="baseline"/>
              <w:rPr>
                <w:rFonts w:ascii="Segoe UI" w:hAnsi="Segoe UI" w:cs="Segoe UI"/>
                <w:sz w:val="18"/>
                <w:szCs w:val="18"/>
              </w:rPr>
            </w:pPr>
            <w:r w:rsidRPr="0038169E">
              <w:rPr>
                <w:color w:val="000000"/>
                <w:shd w:val="clear" w:color="auto" w:fill="FFFFFF"/>
              </w:rPr>
              <w:t>Předmět je určen studentům, kteří z povahy svého oboru js</w:t>
            </w:r>
            <w:r w:rsidR="00595F9B">
              <w:rPr>
                <w:color w:val="000000"/>
                <w:shd w:val="clear" w:color="auto" w:fill="FFFFFF"/>
              </w:rPr>
              <w:t>ou povinni a nuceni referovat své dílo</w:t>
            </w:r>
            <w:r w:rsidRPr="0038169E">
              <w:rPr>
                <w:color w:val="000000"/>
                <w:shd w:val="clear" w:color="auto" w:fill="FFFFFF"/>
              </w:rPr>
              <w:t>, interpretovat je a seznamovat s ním odbornou i širší veřejnost.</w:t>
            </w:r>
            <w:r w:rsidRPr="0038169E">
              <w:rPr>
                <w:color w:val="000000"/>
              </w:rPr>
              <w:t> </w:t>
            </w:r>
          </w:p>
          <w:p w14:paraId="06ABE959" w14:textId="333251CD" w:rsidR="00206F46" w:rsidRDefault="0038169E" w:rsidP="0038169E">
            <w:pPr>
              <w:jc w:val="both"/>
              <w:textAlignment w:val="baseline"/>
            </w:pPr>
            <w:r w:rsidRPr="0038169E">
              <w:t>V druhé</w:t>
            </w:r>
            <w:r w:rsidRPr="0038169E">
              <w:rPr>
                <w:rFonts w:ascii="Segoe UI" w:hAnsi="Segoe UI" w:cs="Segoe UI"/>
              </w:rPr>
              <w:t xml:space="preserve"> </w:t>
            </w:r>
            <w:r w:rsidRPr="00595F9B">
              <w:t>část</w:t>
            </w:r>
            <w:r w:rsidRPr="0038169E">
              <w:t>i kurzu se studenti zaměří na praktické nacvičování řemesla psaní v rámci rozsáhlejších textů, které pak budou konzultovány s pedagogem. </w:t>
            </w:r>
          </w:p>
          <w:p w14:paraId="012C9D6B" w14:textId="77F85BF7" w:rsidR="00595F9B" w:rsidRPr="0038169E" w:rsidRDefault="00595F9B" w:rsidP="0038169E">
            <w:pPr>
              <w:jc w:val="both"/>
              <w:textAlignment w:val="baseline"/>
              <w:rPr>
                <w:rFonts w:ascii="Segoe UI" w:hAnsi="Segoe UI" w:cs="Segoe UI"/>
                <w:sz w:val="18"/>
                <w:szCs w:val="18"/>
              </w:rPr>
            </w:pPr>
          </w:p>
        </w:tc>
      </w:tr>
      <w:tr w:rsidR="0038169E" w:rsidRPr="0038169E" w14:paraId="7A934D95" w14:textId="77777777" w:rsidTr="00337C49">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3870ECD9" w14:textId="77777777" w:rsidR="0038169E" w:rsidRPr="0038169E" w:rsidRDefault="0038169E" w:rsidP="0038169E">
            <w:pPr>
              <w:jc w:val="both"/>
              <w:textAlignment w:val="baseline"/>
              <w:rPr>
                <w:rFonts w:ascii="Segoe UI" w:hAnsi="Segoe UI" w:cs="Segoe UI"/>
                <w:sz w:val="18"/>
                <w:szCs w:val="18"/>
              </w:rPr>
            </w:pPr>
            <w:r w:rsidRPr="0038169E">
              <w:rPr>
                <w:b/>
                <w:bCs/>
              </w:rPr>
              <w:t>Studijní literatura a studijní pomůcky</w:t>
            </w:r>
            <w:r w:rsidRPr="0038169E">
              <w:t> </w:t>
            </w:r>
          </w:p>
        </w:tc>
        <w:tc>
          <w:tcPr>
            <w:tcW w:w="6176" w:type="dxa"/>
            <w:gridSpan w:val="6"/>
            <w:tcBorders>
              <w:top w:val="nil"/>
              <w:left w:val="single" w:sz="6" w:space="0" w:color="auto"/>
              <w:bottom w:val="nil"/>
              <w:right w:val="single" w:sz="6" w:space="0" w:color="auto"/>
            </w:tcBorders>
            <w:shd w:val="clear" w:color="auto" w:fill="auto"/>
            <w:hideMark/>
          </w:tcPr>
          <w:p w14:paraId="5F3B21FA" w14:textId="77777777" w:rsidR="0038169E" w:rsidRPr="0038169E" w:rsidRDefault="0038169E" w:rsidP="0038169E">
            <w:pPr>
              <w:jc w:val="both"/>
              <w:textAlignment w:val="baseline"/>
              <w:rPr>
                <w:rFonts w:ascii="Segoe UI" w:hAnsi="Segoe UI" w:cs="Segoe UI"/>
                <w:sz w:val="18"/>
                <w:szCs w:val="18"/>
              </w:rPr>
            </w:pPr>
            <w:r w:rsidRPr="0038169E">
              <w:t> </w:t>
            </w:r>
          </w:p>
        </w:tc>
      </w:tr>
      <w:tr w:rsidR="0038169E" w:rsidRPr="0038169E" w14:paraId="70F40A4E" w14:textId="77777777" w:rsidTr="00337C49">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CD41DC4" w14:textId="77777777" w:rsidR="00001F12" w:rsidRPr="002232A7" w:rsidRDefault="00001F12" w:rsidP="00001F12">
            <w:pPr>
              <w:rPr>
                <w:b/>
              </w:rPr>
            </w:pPr>
            <w:r w:rsidRPr="002232A7">
              <w:rPr>
                <w:b/>
              </w:rPr>
              <w:t>Povinná</w:t>
            </w:r>
            <w:r>
              <w:rPr>
                <w:b/>
              </w:rPr>
              <w:t>:</w:t>
            </w:r>
          </w:p>
          <w:p w14:paraId="035EAA28" w14:textId="2F3A458C" w:rsidR="0009518E" w:rsidRPr="003F48C7" w:rsidRDefault="0009518E" w:rsidP="0009518E">
            <w:pPr>
              <w:shd w:val="clear" w:color="auto" w:fill="FFFFFF"/>
              <w:rPr>
                <w:ins w:id="86" w:author="Hana Ponížilová" w:date="2023-03-15T15:00:00Z"/>
                <w:rFonts w:ascii="Segoe UI" w:hAnsi="Segoe UI" w:cs="Segoe UI"/>
                <w:sz w:val="18"/>
                <w:szCs w:val="18"/>
              </w:rPr>
            </w:pPr>
            <w:ins w:id="87" w:author="Hana Ponížilová" w:date="2023-03-15T15:00:00Z">
              <w:r w:rsidRPr="003F48C7">
                <w:t xml:space="preserve">BOURDIEU, Pierre. </w:t>
              </w:r>
              <w:r w:rsidRPr="003F48C7">
                <w:rPr>
                  <w:i/>
                  <w:iCs/>
                </w:rPr>
                <w:t>Co se chce říct mluvením?</w:t>
              </w:r>
              <w:r w:rsidRPr="003F48C7">
                <w:t> Praha: Karolinum</w:t>
              </w:r>
            </w:ins>
            <w:r w:rsidR="00B62741">
              <w:t>,</w:t>
            </w:r>
            <w:ins w:id="88" w:author="Hana Ponížilová" w:date="2023-03-15T15:00:00Z">
              <w:r w:rsidRPr="003F48C7">
                <w:t xml:space="preserve"> 2014. ISBN: 978-80-246-2570-6</w:t>
              </w:r>
            </w:ins>
            <w:r w:rsidR="00B62741">
              <w:t>.</w:t>
            </w:r>
            <w:ins w:id="89" w:author="Hana Ponížilová" w:date="2023-03-15T15:00:00Z">
              <w:r w:rsidRPr="003F48C7">
                <w:t> </w:t>
              </w:r>
            </w:ins>
          </w:p>
          <w:p w14:paraId="0EAC6BF2" w14:textId="77777777" w:rsidR="00B62741" w:rsidRDefault="003F48C7" w:rsidP="00B62741">
            <w:pPr>
              <w:shd w:val="clear" w:color="auto" w:fill="FFFFFF"/>
            </w:pPr>
            <w:ins w:id="90" w:author="Hana Ponížilová" w:date="2023-03-15T14:49:00Z">
              <w:r w:rsidRPr="003F48C7">
                <w:t xml:space="preserve">ČMEJRKOVÁ, Světla, František DANEŠ a Jindra SVĚTLÁ. </w:t>
              </w:r>
              <w:r w:rsidRPr="003F48C7">
                <w:rPr>
                  <w:i/>
                  <w:iCs/>
                </w:rPr>
                <w:t>Jak napsat odborný text</w:t>
              </w:r>
              <w:r w:rsidRPr="003F48C7">
                <w:t xml:space="preserve">. Praha: Leda, 1999. </w:t>
              </w:r>
            </w:ins>
          </w:p>
          <w:p w14:paraId="61BDAC39" w14:textId="698AD8CF" w:rsidR="003F48C7" w:rsidRPr="003F48C7" w:rsidRDefault="003F48C7" w:rsidP="00B62741">
            <w:pPr>
              <w:shd w:val="clear" w:color="auto" w:fill="FFFFFF"/>
              <w:rPr>
                <w:ins w:id="91" w:author="Hana Ponížilová" w:date="2023-03-15T14:49:00Z"/>
                <w:rFonts w:ascii="Segoe UI" w:hAnsi="Segoe UI" w:cs="Segoe UI"/>
                <w:sz w:val="18"/>
                <w:szCs w:val="18"/>
              </w:rPr>
            </w:pPr>
            <w:ins w:id="92" w:author="Hana Ponížilová" w:date="2023-03-15T14:49:00Z">
              <w:r w:rsidRPr="003F48C7">
                <w:t>ISBN 8085927691. </w:t>
              </w:r>
            </w:ins>
          </w:p>
          <w:p w14:paraId="10F4275F" w14:textId="77777777" w:rsidR="00B62741" w:rsidRDefault="003F48C7" w:rsidP="00B62741">
            <w:pPr>
              <w:shd w:val="clear" w:color="auto" w:fill="FFFFFF"/>
            </w:pPr>
            <w:ins w:id="93" w:author="Hana Ponížilová" w:date="2023-03-15T14:49:00Z">
              <w:r w:rsidRPr="003F48C7">
                <w:t xml:space="preserve">FANG, </w:t>
              </w:r>
              <w:proofErr w:type="spellStart"/>
              <w:r w:rsidRPr="003F48C7">
                <w:t>Zhihui</w:t>
              </w:r>
              <w:proofErr w:type="spellEnd"/>
              <w:r w:rsidRPr="003F48C7">
                <w:t xml:space="preserve">. </w:t>
              </w:r>
              <w:proofErr w:type="spellStart"/>
              <w:r w:rsidRPr="003F48C7">
                <w:rPr>
                  <w:i/>
                  <w:iCs/>
                </w:rPr>
                <w:t>Demystifying</w:t>
              </w:r>
              <w:proofErr w:type="spellEnd"/>
              <w:r w:rsidRPr="003F48C7">
                <w:rPr>
                  <w:i/>
                  <w:iCs/>
                </w:rPr>
                <w:t> </w:t>
              </w:r>
              <w:proofErr w:type="spellStart"/>
              <w:r w:rsidRPr="003F48C7">
                <w:rPr>
                  <w:i/>
                  <w:iCs/>
                </w:rPr>
                <w:t>Academic</w:t>
              </w:r>
              <w:proofErr w:type="spellEnd"/>
              <w:r w:rsidRPr="003F48C7">
                <w:rPr>
                  <w:i/>
                  <w:iCs/>
                </w:rPr>
                <w:t> </w:t>
              </w:r>
              <w:proofErr w:type="spellStart"/>
              <w:r w:rsidRPr="003F48C7">
                <w:rPr>
                  <w:i/>
                  <w:iCs/>
                </w:rPr>
                <w:t>Writing</w:t>
              </w:r>
              <w:proofErr w:type="spellEnd"/>
              <w:r w:rsidRPr="003F48C7">
                <w:rPr>
                  <w:i/>
                  <w:iCs/>
                </w:rPr>
                <w:t xml:space="preserve">: </w:t>
              </w:r>
              <w:proofErr w:type="spellStart"/>
              <w:r w:rsidRPr="003F48C7">
                <w:rPr>
                  <w:i/>
                  <w:iCs/>
                </w:rPr>
                <w:t>Genres</w:t>
              </w:r>
              <w:proofErr w:type="spellEnd"/>
              <w:r w:rsidRPr="003F48C7">
                <w:rPr>
                  <w:i/>
                  <w:iCs/>
                </w:rPr>
                <w:t xml:space="preserve">, </w:t>
              </w:r>
              <w:proofErr w:type="spellStart"/>
              <w:r w:rsidRPr="003F48C7">
                <w:rPr>
                  <w:i/>
                  <w:iCs/>
                </w:rPr>
                <w:t>Moves</w:t>
              </w:r>
              <w:proofErr w:type="spellEnd"/>
              <w:r w:rsidRPr="003F48C7">
                <w:rPr>
                  <w:i/>
                  <w:iCs/>
                </w:rPr>
                <w:t xml:space="preserve">, </w:t>
              </w:r>
              <w:proofErr w:type="spellStart"/>
              <w:r w:rsidRPr="003F48C7">
                <w:rPr>
                  <w:i/>
                  <w:iCs/>
                </w:rPr>
                <w:t>Skills</w:t>
              </w:r>
              <w:proofErr w:type="spellEnd"/>
              <w:r w:rsidRPr="003F48C7">
                <w:rPr>
                  <w:i/>
                  <w:iCs/>
                </w:rPr>
                <w:t xml:space="preserve">, and </w:t>
              </w:r>
              <w:proofErr w:type="spellStart"/>
              <w:r w:rsidRPr="003F48C7">
                <w:rPr>
                  <w:i/>
                  <w:iCs/>
                </w:rPr>
                <w:t>Strategies</w:t>
              </w:r>
              <w:proofErr w:type="spellEnd"/>
              <w:r w:rsidRPr="003F48C7">
                <w:rPr>
                  <w:i/>
                  <w:iCs/>
                </w:rPr>
                <w:t>.</w:t>
              </w:r>
              <w:r w:rsidRPr="003F48C7">
                <w:t> </w:t>
              </w:r>
              <w:proofErr w:type="spellStart"/>
              <w:r w:rsidRPr="003F48C7">
                <w:t>Routledge</w:t>
              </w:r>
            </w:ins>
            <w:proofErr w:type="spellEnd"/>
            <w:r w:rsidR="00B62741">
              <w:t>,</w:t>
            </w:r>
            <w:ins w:id="94" w:author="Hana Ponížilová" w:date="2023-03-15T14:49:00Z">
              <w:r w:rsidRPr="003F48C7">
                <w:t> 2021. </w:t>
              </w:r>
            </w:ins>
          </w:p>
          <w:p w14:paraId="4484FFB7" w14:textId="01971BD1" w:rsidR="003F48C7" w:rsidRPr="003F48C7" w:rsidRDefault="003F48C7" w:rsidP="00B62741">
            <w:pPr>
              <w:shd w:val="clear" w:color="auto" w:fill="FFFFFF"/>
              <w:rPr>
                <w:ins w:id="95" w:author="Hana Ponížilová" w:date="2023-03-15T14:49:00Z"/>
                <w:rFonts w:ascii="Segoe UI" w:hAnsi="Segoe UI" w:cs="Segoe UI"/>
                <w:sz w:val="18"/>
                <w:szCs w:val="18"/>
              </w:rPr>
            </w:pPr>
            <w:ins w:id="96" w:author="Hana Ponížilová" w:date="2023-03-15T14:49:00Z">
              <w:r w:rsidRPr="003F48C7">
                <w:t>ISBN 9780367653545</w:t>
              </w:r>
            </w:ins>
            <w:r w:rsidR="00B62741">
              <w:t>.</w:t>
            </w:r>
            <w:ins w:id="97" w:author="Hana Ponížilová" w:date="2023-03-15T14:49:00Z">
              <w:r w:rsidRPr="003F48C7">
                <w:t> </w:t>
              </w:r>
            </w:ins>
          </w:p>
          <w:p w14:paraId="3D52F6BB" w14:textId="1D12CC29" w:rsidR="003F48C7" w:rsidRPr="003F48C7" w:rsidRDefault="003F48C7" w:rsidP="00B62741">
            <w:pPr>
              <w:shd w:val="clear" w:color="auto" w:fill="FFFFFF"/>
              <w:rPr>
                <w:ins w:id="98" w:author="Hana Ponížilová" w:date="2023-03-15T14:49:00Z"/>
                <w:rFonts w:ascii="Segoe UI" w:hAnsi="Segoe UI" w:cs="Segoe UI"/>
                <w:sz w:val="18"/>
                <w:szCs w:val="18"/>
              </w:rPr>
            </w:pPr>
            <w:ins w:id="99" w:author="Hana Ponížilová" w:date="2023-03-15T14:49:00Z">
              <w:r w:rsidRPr="003F48C7">
                <w:t xml:space="preserve">FOUCAULT, M. „Subjekt a moc,“ in </w:t>
              </w:r>
              <w:r w:rsidRPr="003F48C7">
                <w:rPr>
                  <w:i/>
                  <w:iCs/>
                </w:rPr>
                <w:t>Myšlení vnějšku.</w:t>
              </w:r>
              <w:r w:rsidRPr="003F48C7">
                <w:t xml:space="preserve"> Praha: </w:t>
              </w:r>
              <w:proofErr w:type="spellStart"/>
              <w:r w:rsidRPr="003F48C7">
                <w:t>Herrmann</w:t>
              </w:r>
              <w:proofErr w:type="spellEnd"/>
              <w:r w:rsidRPr="003F48C7">
                <w:t> a synové, 2002. </w:t>
              </w:r>
              <w:r w:rsidRPr="003F48C7">
                <w:rPr>
                  <w:shd w:val="clear" w:color="auto" w:fill="FFFFFF"/>
                </w:rPr>
                <w:t> ISBN 978-80-87054-44-4</w:t>
              </w:r>
            </w:ins>
            <w:r w:rsidR="00B62741">
              <w:rPr>
                <w:shd w:val="clear" w:color="auto" w:fill="FFFFFF"/>
              </w:rPr>
              <w:t>.</w:t>
            </w:r>
            <w:ins w:id="100" w:author="Hana Ponížilová" w:date="2023-03-15T14:49:00Z">
              <w:r w:rsidRPr="003F48C7">
                <w:rPr>
                  <w:shd w:val="clear" w:color="auto" w:fill="FFFFFF"/>
                </w:rPr>
                <w:t> </w:t>
              </w:r>
            </w:ins>
          </w:p>
          <w:p w14:paraId="32D04950" w14:textId="6483329C" w:rsidR="003F48C7" w:rsidRPr="003F48C7" w:rsidRDefault="003F48C7" w:rsidP="00B62741">
            <w:pPr>
              <w:shd w:val="clear" w:color="auto" w:fill="FFFFFF"/>
              <w:rPr>
                <w:ins w:id="101" w:author="Hana Ponížilová" w:date="2023-03-15T14:49:00Z"/>
                <w:rFonts w:ascii="Segoe UI" w:hAnsi="Segoe UI" w:cs="Segoe UI"/>
                <w:sz w:val="18"/>
                <w:szCs w:val="18"/>
              </w:rPr>
            </w:pPr>
            <w:ins w:id="102" w:author="Hana Ponížilová" w:date="2023-03-15T14:49:00Z">
              <w:r w:rsidRPr="003F48C7">
                <w:t xml:space="preserve">WHITE, </w:t>
              </w:r>
              <w:proofErr w:type="spellStart"/>
              <w:r w:rsidRPr="003F48C7">
                <w:t>Hayden</w:t>
              </w:r>
              <w:proofErr w:type="spellEnd"/>
              <w:r w:rsidRPr="003F48C7">
                <w:t xml:space="preserve">. </w:t>
              </w:r>
              <w:r w:rsidRPr="003F48C7">
                <w:rPr>
                  <w:i/>
                  <w:iCs/>
                </w:rPr>
                <w:t>Tropika diskursu.</w:t>
              </w:r>
              <w:r w:rsidRPr="003F48C7">
                <w:t> Praha</w:t>
              </w:r>
            </w:ins>
            <w:r w:rsidR="00B62741">
              <w:t>:</w:t>
            </w:r>
            <w:ins w:id="103" w:author="Hana Ponížilová" w:date="2023-03-15T14:49:00Z">
              <w:r w:rsidRPr="003F48C7">
                <w:t xml:space="preserve"> Karolinum</w:t>
              </w:r>
            </w:ins>
            <w:r w:rsidR="00B62741">
              <w:t>,</w:t>
            </w:r>
            <w:ins w:id="104" w:author="Hana Ponížilová" w:date="2023-03-15T14:49:00Z">
              <w:r w:rsidRPr="003F48C7">
                <w:t xml:space="preserve"> 2010. ISBN: 978-80-246-1123-5</w:t>
              </w:r>
            </w:ins>
            <w:r w:rsidR="00B62741">
              <w:t>.</w:t>
            </w:r>
          </w:p>
          <w:p w14:paraId="03830477" w14:textId="77777777" w:rsidR="00001F12" w:rsidRPr="002232A7" w:rsidRDefault="00001F12" w:rsidP="00001F12">
            <w:pPr>
              <w:rPr>
                <w:b/>
              </w:rPr>
            </w:pPr>
            <w:r w:rsidRPr="002232A7">
              <w:rPr>
                <w:b/>
              </w:rPr>
              <w:t>Doporučená</w:t>
            </w:r>
            <w:r>
              <w:rPr>
                <w:b/>
              </w:rPr>
              <w:t>:</w:t>
            </w:r>
          </w:p>
          <w:p w14:paraId="544EF74F" w14:textId="77777777" w:rsidR="00001F12" w:rsidRPr="002232A7" w:rsidRDefault="00001F12" w:rsidP="00001F12">
            <w:r w:rsidRPr="002232A7">
              <w:t xml:space="preserve">ECO, Umberto. </w:t>
            </w:r>
            <w:r w:rsidRPr="002232A7">
              <w:rPr>
                <w:i/>
              </w:rPr>
              <w:t>Jak napsat diplomovou práci</w:t>
            </w:r>
            <w:r w:rsidRPr="002232A7">
              <w:t>. VOTOBIA, 1997. ISBN 80-7198-173-7.</w:t>
            </w:r>
          </w:p>
          <w:p w14:paraId="747EA7A3" w14:textId="77777777" w:rsidR="00FF587C" w:rsidRDefault="005D1309" w:rsidP="005D1309">
            <w:r w:rsidRPr="00782FC7">
              <w:t xml:space="preserve">KASARDA, Martin. </w:t>
            </w:r>
            <w:r w:rsidRPr="00C35DF2">
              <w:rPr>
                <w:i/>
                <w:iCs/>
              </w:rPr>
              <w:t xml:space="preserve">Praktická </w:t>
            </w:r>
            <w:proofErr w:type="spellStart"/>
            <w:r w:rsidRPr="00C35DF2">
              <w:rPr>
                <w:i/>
                <w:iCs/>
              </w:rPr>
              <w:t>príručka</w:t>
            </w:r>
            <w:proofErr w:type="spellEnd"/>
            <w:r w:rsidRPr="00C35DF2">
              <w:rPr>
                <w:i/>
                <w:iCs/>
              </w:rPr>
              <w:t xml:space="preserve"> </w:t>
            </w:r>
            <w:proofErr w:type="spellStart"/>
            <w:r w:rsidRPr="00C35DF2">
              <w:rPr>
                <w:i/>
                <w:iCs/>
              </w:rPr>
              <w:t>písania</w:t>
            </w:r>
            <w:proofErr w:type="spellEnd"/>
            <w:r w:rsidRPr="00C35DF2">
              <w:rPr>
                <w:i/>
                <w:iCs/>
              </w:rPr>
              <w:t xml:space="preserve"> </w:t>
            </w:r>
            <w:proofErr w:type="spellStart"/>
            <w:r w:rsidRPr="00C35DF2">
              <w:rPr>
                <w:i/>
                <w:iCs/>
              </w:rPr>
              <w:t>pre</w:t>
            </w:r>
            <w:proofErr w:type="spellEnd"/>
            <w:r w:rsidRPr="00C35DF2">
              <w:rPr>
                <w:i/>
                <w:iCs/>
              </w:rPr>
              <w:t xml:space="preserve"> </w:t>
            </w:r>
            <w:proofErr w:type="spellStart"/>
            <w:r w:rsidRPr="00C35DF2">
              <w:rPr>
                <w:i/>
                <w:iCs/>
              </w:rPr>
              <w:t>profesionálov</w:t>
            </w:r>
            <w:proofErr w:type="spellEnd"/>
            <w:r w:rsidRPr="00782FC7">
              <w:t xml:space="preserve">. Bratislava: </w:t>
            </w:r>
            <w:proofErr w:type="spellStart"/>
            <w:r w:rsidRPr="00782FC7">
              <w:t>Paneur</w:t>
            </w:r>
            <w:r>
              <w:t>ópska</w:t>
            </w:r>
            <w:proofErr w:type="spellEnd"/>
            <w:r>
              <w:t xml:space="preserve"> vysoká škola, 2012.</w:t>
            </w:r>
            <w:r w:rsidRPr="00782FC7">
              <w:t xml:space="preserve"> </w:t>
            </w:r>
          </w:p>
          <w:p w14:paraId="1299F1D4" w14:textId="5F08ED26" w:rsidR="005D1309" w:rsidRDefault="005D1309" w:rsidP="005D1309">
            <w:r w:rsidRPr="00782FC7">
              <w:t xml:space="preserve">ISBN 9788089447688. </w:t>
            </w:r>
          </w:p>
          <w:p w14:paraId="747286BC" w14:textId="77777777" w:rsidR="00001F12" w:rsidRDefault="00001F12" w:rsidP="00001F12">
            <w:r w:rsidRPr="002232A7">
              <w:t>STUDENÝ, Jiří. </w:t>
            </w:r>
            <w:r w:rsidRPr="002232A7">
              <w:rPr>
                <w:i/>
                <w:iCs/>
              </w:rPr>
              <w:t>Dramata jazyka: teorie literatury a praxe tvůrčího psaní.</w:t>
            </w:r>
            <w:r w:rsidRPr="002232A7">
              <w:t xml:space="preserve"> Červený Kostelec</w:t>
            </w:r>
            <w:r>
              <w:t>: Pavel Mervart</w:t>
            </w:r>
            <w:r w:rsidRPr="002232A7">
              <w:t xml:space="preserve">, 2010. </w:t>
            </w:r>
          </w:p>
          <w:p w14:paraId="68A7CFDB" w14:textId="77777777" w:rsidR="00001F12" w:rsidRPr="002232A7" w:rsidRDefault="00001F12" w:rsidP="00001F12">
            <w:r w:rsidRPr="002232A7">
              <w:t>ISBN 978-80-87378-34-2</w:t>
            </w:r>
            <w:r>
              <w:t>.</w:t>
            </w:r>
          </w:p>
          <w:p w14:paraId="4863BEC5" w14:textId="2AC55340" w:rsidR="00001F12" w:rsidRDefault="00001F12" w:rsidP="00001F12">
            <w:r w:rsidRPr="00EC0466">
              <w:t xml:space="preserve">SVENUNGSSON, Jan. </w:t>
            </w:r>
            <w:proofErr w:type="spellStart"/>
            <w:r w:rsidRPr="00C35DF2">
              <w:rPr>
                <w:i/>
                <w:iCs/>
              </w:rPr>
              <w:t>Umelec</w:t>
            </w:r>
            <w:proofErr w:type="spellEnd"/>
            <w:r w:rsidRPr="00C35DF2">
              <w:rPr>
                <w:i/>
                <w:iCs/>
              </w:rPr>
              <w:t xml:space="preserve"> a </w:t>
            </w:r>
            <w:proofErr w:type="spellStart"/>
            <w:r w:rsidRPr="00C35DF2">
              <w:rPr>
                <w:i/>
                <w:iCs/>
              </w:rPr>
              <w:t>písanie</w:t>
            </w:r>
            <w:proofErr w:type="spellEnd"/>
            <w:r w:rsidRPr="00EC0466">
              <w:t xml:space="preserve">. V </w:t>
            </w:r>
            <w:proofErr w:type="spellStart"/>
            <w:r w:rsidRPr="00EC0466">
              <w:t>Bratislave</w:t>
            </w:r>
            <w:proofErr w:type="spellEnd"/>
            <w:r w:rsidRPr="00EC0466">
              <w:t xml:space="preserve">: Vysoká škola výtvarných </w:t>
            </w:r>
            <w:proofErr w:type="spellStart"/>
            <w:r w:rsidRPr="00EC0466">
              <w:t>umení</w:t>
            </w:r>
            <w:proofErr w:type="spellEnd"/>
            <w:r w:rsidRPr="00EC0466">
              <w:t xml:space="preserve"> v spolupráci s </w:t>
            </w:r>
            <w:proofErr w:type="spellStart"/>
            <w:r w:rsidRPr="00EC0466">
              <w:t>Vy</w:t>
            </w:r>
            <w:r w:rsidR="00B766B3">
              <w:t>davateľstvom</w:t>
            </w:r>
            <w:proofErr w:type="spellEnd"/>
            <w:r w:rsidR="00B766B3">
              <w:t xml:space="preserve"> </w:t>
            </w:r>
            <w:proofErr w:type="spellStart"/>
            <w:r w:rsidR="00B766B3">
              <w:t>Slovart</w:t>
            </w:r>
            <w:proofErr w:type="spellEnd"/>
            <w:r w:rsidR="00B766B3">
              <w:t>, 2013</w:t>
            </w:r>
            <w:r w:rsidRPr="00EC0466">
              <w:t>. ISBN 9788055611914.</w:t>
            </w:r>
          </w:p>
          <w:p w14:paraId="56540942" w14:textId="6A0FAFB9" w:rsidR="0038169E" w:rsidRPr="0038169E" w:rsidRDefault="00001F12" w:rsidP="00001F12">
            <w:pPr>
              <w:shd w:val="clear" w:color="auto" w:fill="FFFFFF"/>
              <w:textAlignment w:val="baseline"/>
              <w:rPr>
                <w:rFonts w:ascii="Segoe UI" w:hAnsi="Segoe UI" w:cs="Segoe UI"/>
                <w:sz w:val="18"/>
                <w:szCs w:val="18"/>
              </w:rPr>
            </w:pPr>
            <w:r w:rsidRPr="002232A7">
              <w:t xml:space="preserve">ŠANDEROVÁ, Jadwiga. </w:t>
            </w:r>
            <w:r w:rsidRPr="002232A7">
              <w:rPr>
                <w:i/>
              </w:rPr>
              <w:t>Jak číst a psát odborný text ve společenských vědách: několik zásad pro začátečníky</w:t>
            </w:r>
            <w:r w:rsidR="00B766B3">
              <w:t>.</w:t>
            </w:r>
            <w:r w:rsidRPr="002232A7">
              <w:t xml:space="preserve"> Praha: Sociologické nakladatelství, 2005. ISBN 80-86429-40-7</w:t>
            </w:r>
            <w:r>
              <w:t>.</w:t>
            </w:r>
          </w:p>
        </w:tc>
      </w:tr>
    </w:tbl>
    <w:p w14:paraId="4286D03D" w14:textId="34DA962D" w:rsidR="0016088D" w:rsidRDefault="0016088D"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0352F2" w:rsidRPr="000352F2" w14:paraId="5071C9AF"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1951C78" w14:textId="77777777" w:rsidR="000352F2" w:rsidRPr="000352F2" w:rsidRDefault="000352F2" w:rsidP="000352F2">
            <w:pPr>
              <w:jc w:val="both"/>
              <w:textAlignment w:val="baseline"/>
              <w:rPr>
                <w:rFonts w:ascii="Segoe UI" w:hAnsi="Segoe UI" w:cs="Segoe UI"/>
                <w:sz w:val="18"/>
                <w:szCs w:val="18"/>
              </w:rPr>
            </w:pPr>
            <w:r w:rsidRPr="000352F2">
              <w:rPr>
                <w:b/>
                <w:bCs/>
                <w:sz w:val="28"/>
                <w:szCs w:val="28"/>
              </w:rPr>
              <w:lastRenderedPageBreak/>
              <w:t>B-III – Charakteristika studijního předmětu</w:t>
            </w:r>
            <w:r w:rsidRPr="000352F2">
              <w:rPr>
                <w:sz w:val="28"/>
                <w:szCs w:val="28"/>
              </w:rPr>
              <w:t> </w:t>
            </w:r>
          </w:p>
        </w:tc>
      </w:tr>
      <w:tr w:rsidR="000352F2" w:rsidRPr="000352F2" w14:paraId="47F1B01F"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38533137" w14:textId="77777777" w:rsidR="000352F2" w:rsidRPr="000352F2" w:rsidRDefault="000352F2" w:rsidP="000352F2">
            <w:pPr>
              <w:textAlignment w:val="baseline"/>
              <w:rPr>
                <w:rFonts w:ascii="Segoe UI" w:hAnsi="Segoe UI" w:cs="Segoe UI"/>
                <w:sz w:val="18"/>
                <w:szCs w:val="18"/>
              </w:rPr>
            </w:pPr>
            <w:r w:rsidRPr="000352F2">
              <w:rPr>
                <w:b/>
                <w:bCs/>
              </w:rPr>
              <w:t>Název studijního předmětu</w:t>
            </w:r>
            <w:r w:rsidRPr="000352F2">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6A93ECD6" w14:textId="77777777" w:rsidR="000352F2" w:rsidRPr="000352F2" w:rsidRDefault="000352F2" w:rsidP="000352F2">
            <w:pPr>
              <w:jc w:val="both"/>
              <w:textAlignment w:val="baseline"/>
              <w:rPr>
                <w:rFonts w:ascii="Segoe UI" w:hAnsi="Segoe UI" w:cs="Segoe UI"/>
                <w:sz w:val="18"/>
                <w:szCs w:val="18"/>
              </w:rPr>
            </w:pPr>
            <w:r w:rsidRPr="000352F2">
              <w:t>Analýza a interpretace dat  </w:t>
            </w:r>
          </w:p>
        </w:tc>
      </w:tr>
      <w:tr w:rsidR="000352F2" w:rsidRPr="000352F2" w14:paraId="68F55147"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DFE820F" w14:textId="77777777" w:rsidR="000352F2" w:rsidRPr="000352F2" w:rsidRDefault="000352F2" w:rsidP="000352F2">
            <w:pPr>
              <w:textAlignment w:val="baseline"/>
              <w:rPr>
                <w:rFonts w:ascii="Segoe UI" w:hAnsi="Segoe UI" w:cs="Segoe UI"/>
                <w:sz w:val="18"/>
                <w:szCs w:val="18"/>
              </w:rPr>
            </w:pPr>
            <w:r w:rsidRPr="000352F2">
              <w:rPr>
                <w:b/>
                <w:bCs/>
              </w:rPr>
              <w:t>Typ předmětu</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7D04966" w14:textId="77777777" w:rsidR="000352F2" w:rsidRPr="000352F2" w:rsidRDefault="000352F2" w:rsidP="000352F2">
            <w:pPr>
              <w:jc w:val="both"/>
              <w:textAlignment w:val="baseline"/>
              <w:rPr>
                <w:rFonts w:ascii="Segoe UI" w:hAnsi="Segoe UI" w:cs="Segoe UI"/>
                <w:sz w:val="18"/>
                <w:szCs w:val="18"/>
              </w:rPr>
            </w:pPr>
            <w:r w:rsidRPr="000352F2">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C9CA0A1" w14:textId="77777777" w:rsidR="000352F2" w:rsidRPr="000352F2" w:rsidRDefault="000352F2" w:rsidP="000352F2">
            <w:pPr>
              <w:jc w:val="both"/>
              <w:textAlignment w:val="baseline"/>
              <w:rPr>
                <w:rFonts w:ascii="Segoe UI" w:hAnsi="Segoe UI" w:cs="Segoe UI"/>
                <w:sz w:val="18"/>
                <w:szCs w:val="18"/>
              </w:rPr>
            </w:pPr>
            <w:r w:rsidRPr="000352F2">
              <w:rPr>
                <w:b/>
                <w:bCs/>
              </w:rPr>
              <w:t>doporučený ročník / semestr</w:t>
            </w:r>
            <w:r w:rsidRPr="000352F2">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3FCAFA68" w14:textId="77777777" w:rsidR="000352F2" w:rsidRPr="000352F2" w:rsidRDefault="000352F2" w:rsidP="000352F2">
            <w:pPr>
              <w:jc w:val="both"/>
              <w:textAlignment w:val="baseline"/>
              <w:rPr>
                <w:rFonts w:ascii="Segoe UI" w:hAnsi="Segoe UI" w:cs="Segoe UI"/>
                <w:sz w:val="18"/>
                <w:szCs w:val="18"/>
              </w:rPr>
            </w:pPr>
            <w:r w:rsidRPr="000352F2">
              <w:t>1/LS </w:t>
            </w:r>
          </w:p>
        </w:tc>
      </w:tr>
      <w:tr w:rsidR="000352F2" w:rsidRPr="000352F2" w14:paraId="339ACD61"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63C0768" w14:textId="77777777" w:rsidR="000352F2" w:rsidRPr="000352F2" w:rsidRDefault="000352F2" w:rsidP="000352F2">
            <w:pPr>
              <w:textAlignment w:val="baseline"/>
              <w:rPr>
                <w:rFonts w:ascii="Segoe UI" w:hAnsi="Segoe UI" w:cs="Segoe UI"/>
                <w:sz w:val="18"/>
                <w:szCs w:val="18"/>
              </w:rPr>
            </w:pPr>
            <w:r w:rsidRPr="000352F2">
              <w:rPr>
                <w:b/>
                <w:bCs/>
              </w:rPr>
              <w:t>Rozsah studijního předmětu</w:t>
            </w:r>
            <w:r w:rsidRPr="000352F2">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F4E8DC" w14:textId="77777777" w:rsidR="000352F2" w:rsidRPr="000352F2" w:rsidRDefault="000352F2" w:rsidP="000352F2">
            <w:pPr>
              <w:jc w:val="both"/>
              <w:textAlignment w:val="baseline"/>
              <w:rPr>
                <w:rFonts w:ascii="Segoe UI" w:hAnsi="Segoe UI" w:cs="Segoe UI"/>
                <w:sz w:val="18"/>
                <w:szCs w:val="18"/>
              </w:rPr>
            </w:pPr>
            <w:proofErr w:type="gramStart"/>
            <w:r w:rsidRPr="000352F2">
              <w:t>13p</w:t>
            </w:r>
            <w:proofErr w:type="gramEnd"/>
            <w:r w:rsidRPr="000352F2">
              <w:t xml:space="preserve"> + 13s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9963616" w14:textId="77777777" w:rsidR="000352F2" w:rsidRPr="000352F2" w:rsidRDefault="000352F2" w:rsidP="000352F2">
            <w:pPr>
              <w:jc w:val="both"/>
              <w:textAlignment w:val="baseline"/>
              <w:rPr>
                <w:rFonts w:ascii="Segoe UI" w:hAnsi="Segoe UI" w:cs="Segoe UI"/>
                <w:sz w:val="18"/>
                <w:szCs w:val="18"/>
              </w:rPr>
            </w:pPr>
            <w:r w:rsidRPr="000352F2">
              <w:rPr>
                <w:b/>
                <w:bCs/>
              </w:rPr>
              <w:t>hod. </w:t>
            </w:r>
            <w:r w:rsidRPr="000352F2">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2A5AEA0" w14:textId="77777777" w:rsidR="000352F2" w:rsidRPr="000352F2" w:rsidRDefault="000352F2" w:rsidP="000352F2">
            <w:pPr>
              <w:jc w:val="both"/>
              <w:textAlignment w:val="baseline"/>
              <w:rPr>
                <w:rFonts w:ascii="Segoe UI" w:hAnsi="Segoe UI" w:cs="Segoe UI"/>
                <w:sz w:val="18"/>
                <w:szCs w:val="18"/>
              </w:rPr>
            </w:pPr>
            <w:r w:rsidRPr="000352F2">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92918A7" w14:textId="77777777" w:rsidR="000352F2" w:rsidRPr="000352F2" w:rsidRDefault="000352F2" w:rsidP="000352F2">
            <w:pPr>
              <w:jc w:val="both"/>
              <w:textAlignment w:val="baseline"/>
              <w:rPr>
                <w:rFonts w:ascii="Segoe UI" w:hAnsi="Segoe UI" w:cs="Segoe UI"/>
                <w:sz w:val="18"/>
                <w:szCs w:val="18"/>
              </w:rPr>
            </w:pPr>
            <w:r w:rsidRPr="000352F2">
              <w:rPr>
                <w:b/>
                <w:bCs/>
              </w:rPr>
              <w:t>kreditů</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A3810D" w14:textId="77777777" w:rsidR="000352F2" w:rsidRPr="000352F2" w:rsidRDefault="000352F2" w:rsidP="000352F2">
            <w:pPr>
              <w:jc w:val="both"/>
              <w:textAlignment w:val="baseline"/>
              <w:rPr>
                <w:rFonts w:ascii="Segoe UI" w:hAnsi="Segoe UI" w:cs="Segoe UI"/>
                <w:sz w:val="18"/>
                <w:szCs w:val="18"/>
              </w:rPr>
            </w:pPr>
            <w:r w:rsidRPr="000352F2">
              <w:t>3 </w:t>
            </w:r>
          </w:p>
        </w:tc>
      </w:tr>
      <w:tr w:rsidR="000352F2" w:rsidRPr="000352F2" w14:paraId="451F363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4C5CD3E" w14:textId="77777777" w:rsidR="000352F2" w:rsidRPr="000352F2" w:rsidRDefault="000352F2" w:rsidP="000352F2">
            <w:pPr>
              <w:textAlignment w:val="baseline"/>
              <w:rPr>
                <w:rFonts w:ascii="Segoe UI" w:hAnsi="Segoe UI" w:cs="Segoe UI"/>
                <w:sz w:val="18"/>
                <w:szCs w:val="18"/>
              </w:rPr>
            </w:pPr>
            <w:r w:rsidRPr="000352F2">
              <w:rPr>
                <w:b/>
                <w:bCs/>
              </w:rPr>
              <w:t xml:space="preserve">Prerekvizity, </w:t>
            </w:r>
            <w:proofErr w:type="spellStart"/>
            <w:r w:rsidRPr="000352F2">
              <w:rPr>
                <w:b/>
                <w:bCs/>
              </w:rPr>
              <w:t>korekvizity</w:t>
            </w:r>
            <w:proofErr w:type="spellEnd"/>
            <w:r w:rsidRPr="000352F2">
              <w:rPr>
                <w:b/>
                <w:bCs/>
              </w:rPr>
              <w:t>, ekvivalence</w:t>
            </w:r>
            <w:r w:rsidRPr="000352F2">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435F968B"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0CF5A847"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9701FD7" w14:textId="77777777" w:rsidR="000352F2" w:rsidRPr="000352F2" w:rsidRDefault="000352F2" w:rsidP="000352F2">
            <w:pPr>
              <w:textAlignment w:val="baseline"/>
              <w:rPr>
                <w:rFonts w:ascii="Segoe UI" w:hAnsi="Segoe UI" w:cs="Segoe UI"/>
                <w:sz w:val="18"/>
                <w:szCs w:val="18"/>
              </w:rPr>
            </w:pPr>
            <w:r w:rsidRPr="000352F2">
              <w:rPr>
                <w:b/>
                <w:bCs/>
              </w:rPr>
              <w:t>Způsob ověření studijních výsledků</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D8273F7" w14:textId="77777777" w:rsidR="000352F2" w:rsidRPr="000352F2" w:rsidRDefault="000352F2" w:rsidP="000352F2">
            <w:pPr>
              <w:jc w:val="both"/>
              <w:textAlignment w:val="baseline"/>
              <w:rPr>
                <w:rFonts w:ascii="Segoe UI" w:hAnsi="Segoe UI" w:cs="Segoe UI"/>
                <w:sz w:val="18"/>
                <w:szCs w:val="18"/>
              </w:rPr>
            </w:pPr>
            <w:r w:rsidRPr="000352F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0A7A40B" w14:textId="77777777" w:rsidR="000352F2" w:rsidRPr="000352F2" w:rsidRDefault="000352F2" w:rsidP="000352F2">
            <w:pPr>
              <w:jc w:val="both"/>
              <w:textAlignment w:val="baseline"/>
              <w:rPr>
                <w:rFonts w:ascii="Segoe UI" w:hAnsi="Segoe UI" w:cs="Segoe UI"/>
                <w:sz w:val="18"/>
                <w:szCs w:val="18"/>
              </w:rPr>
            </w:pPr>
            <w:r w:rsidRPr="000352F2">
              <w:rPr>
                <w:b/>
                <w:bCs/>
              </w:rPr>
              <w:t>Forma výuky</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4D279E" w14:textId="77777777" w:rsidR="000352F2" w:rsidRPr="000352F2" w:rsidRDefault="000352F2" w:rsidP="000352F2">
            <w:pPr>
              <w:jc w:val="both"/>
              <w:textAlignment w:val="baseline"/>
              <w:rPr>
                <w:rFonts w:ascii="Segoe UI" w:hAnsi="Segoe UI" w:cs="Segoe UI"/>
                <w:sz w:val="18"/>
                <w:szCs w:val="18"/>
              </w:rPr>
            </w:pPr>
            <w:r w:rsidRPr="000352F2">
              <w:t>přednáška, seminář </w:t>
            </w:r>
          </w:p>
        </w:tc>
      </w:tr>
      <w:tr w:rsidR="000352F2" w:rsidRPr="000352F2" w14:paraId="17DAB3D4"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7455108" w14:textId="77777777" w:rsidR="000352F2" w:rsidRPr="000352F2" w:rsidRDefault="000352F2" w:rsidP="000352F2">
            <w:pPr>
              <w:textAlignment w:val="baseline"/>
              <w:rPr>
                <w:rFonts w:ascii="Segoe UI" w:hAnsi="Segoe UI" w:cs="Segoe UI"/>
                <w:sz w:val="18"/>
                <w:szCs w:val="18"/>
              </w:rPr>
            </w:pPr>
            <w:r w:rsidRPr="000352F2">
              <w:rPr>
                <w:b/>
                <w:bCs/>
              </w:rPr>
              <w:t>Forma způsobu ověření studijních výsledků a další požadavky na studenta</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942844F" w14:textId="77777777" w:rsidR="000352F2" w:rsidRPr="000352F2" w:rsidRDefault="000352F2" w:rsidP="000352F2">
            <w:pPr>
              <w:jc w:val="both"/>
              <w:textAlignment w:val="baseline"/>
              <w:rPr>
                <w:rFonts w:ascii="Segoe UI" w:hAnsi="Segoe UI" w:cs="Segoe UI"/>
                <w:sz w:val="18"/>
                <w:szCs w:val="18"/>
              </w:rPr>
            </w:pPr>
            <w:r w:rsidRPr="000352F2">
              <w:t>80% aktivní účast na seminářích, zpracování a obhájení osobního semestrálního výzkumného projektu, závěrečné kolokvium  </w:t>
            </w:r>
          </w:p>
        </w:tc>
      </w:tr>
      <w:tr w:rsidR="000352F2" w:rsidRPr="000352F2" w14:paraId="510C00EC" w14:textId="77777777" w:rsidTr="00472973">
        <w:trPr>
          <w:trHeight w:val="77"/>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C31796C" w14:textId="77777777" w:rsidR="000352F2" w:rsidRPr="000352F2" w:rsidRDefault="000352F2" w:rsidP="000352F2">
            <w:pPr>
              <w:textAlignment w:val="baseline"/>
              <w:rPr>
                <w:rFonts w:ascii="Segoe UI" w:hAnsi="Segoe UI" w:cs="Segoe UI"/>
                <w:sz w:val="18"/>
                <w:szCs w:val="18"/>
              </w:rPr>
            </w:pPr>
            <w:r w:rsidRPr="000352F2">
              <w:t> </w:t>
            </w:r>
          </w:p>
        </w:tc>
      </w:tr>
      <w:tr w:rsidR="000352F2" w:rsidRPr="000352F2" w14:paraId="14E4F1AE"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548C2BA9" w14:textId="77777777" w:rsidR="000352F2" w:rsidRPr="000352F2" w:rsidRDefault="000352F2" w:rsidP="000352F2">
            <w:pPr>
              <w:textAlignment w:val="baseline"/>
              <w:rPr>
                <w:rFonts w:ascii="Segoe UI" w:hAnsi="Segoe UI" w:cs="Segoe UI"/>
                <w:sz w:val="18"/>
                <w:szCs w:val="18"/>
              </w:rPr>
            </w:pPr>
            <w:r w:rsidRPr="000352F2">
              <w:rPr>
                <w:b/>
                <w:bCs/>
              </w:rPr>
              <w:t>Garant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2073C8A4" w14:textId="77777777" w:rsidR="000352F2" w:rsidRPr="000352F2" w:rsidRDefault="000352F2" w:rsidP="000352F2">
            <w:pPr>
              <w:jc w:val="both"/>
              <w:textAlignment w:val="baseline"/>
              <w:rPr>
                <w:rFonts w:ascii="Segoe UI" w:hAnsi="Segoe UI" w:cs="Segoe UI"/>
                <w:sz w:val="18"/>
                <w:szCs w:val="18"/>
              </w:rPr>
            </w:pPr>
            <w:r w:rsidRPr="000352F2">
              <w:t>MgA. Michal Kříž </w:t>
            </w:r>
          </w:p>
        </w:tc>
      </w:tr>
      <w:tr w:rsidR="000352F2" w:rsidRPr="000352F2" w14:paraId="3D61CDF9"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2E18593C" w14:textId="77777777" w:rsidR="000352F2" w:rsidRPr="000352F2" w:rsidRDefault="000352F2" w:rsidP="000352F2">
            <w:pPr>
              <w:textAlignment w:val="baseline"/>
              <w:rPr>
                <w:rFonts w:ascii="Segoe UI" w:hAnsi="Segoe UI" w:cs="Segoe UI"/>
                <w:sz w:val="18"/>
                <w:szCs w:val="18"/>
              </w:rPr>
            </w:pPr>
            <w:r w:rsidRPr="000352F2">
              <w:rPr>
                <w:b/>
                <w:bCs/>
              </w:rPr>
              <w:t>Zapojení garanta do výuky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77240F09" w14:textId="77777777" w:rsidR="000352F2" w:rsidRPr="000352F2" w:rsidRDefault="000352F2" w:rsidP="000352F2">
            <w:pPr>
              <w:jc w:val="both"/>
              <w:textAlignment w:val="baseline"/>
              <w:rPr>
                <w:rFonts w:ascii="Segoe UI" w:hAnsi="Segoe UI" w:cs="Segoe UI"/>
                <w:sz w:val="18"/>
                <w:szCs w:val="18"/>
              </w:rPr>
            </w:pPr>
            <w:r w:rsidRPr="000352F2">
              <w:t>100 % </w:t>
            </w:r>
          </w:p>
        </w:tc>
      </w:tr>
      <w:tr w:rsidR="000352F2" w:rsidRPr="000352F2" w14:paraId="54CC700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C278D1D" w14:textId="77777777" w:rsidR="000352F2" w:rsidRPr="000352F2" w:rsidRDefault="000352F2" w:rsidP="000352F2">
            <w:pPr>
              <w:textAlignment w:val="baseline"/>
              <w:rPr>
                <w:rFonts w:ascii="Segoe UI" w:hAnsi="Segoe UI" w:cs="Segoe UI"/>
                <w:sz w:val="18"/>
                <w:szCs w:val="18"/>
              </w:rPr>
            </w:pPr>
            <w:r w:rsidRPr="000352F2">
              <w:rPr>
                <w:b/>
                <w:bCs/>
              </w:rPr>
              <w:t>Vyučující</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45D9290" w14:textId="77777777" w:rsidR="000352F2" w:rsidRPr="000352F2" w:rsidRDefault="000352F2" w:rsidP="000352F2">
            <w:pPr>
              <w:jc w:val="both"/>
              <w:textAlignment w:val="baseline"/>
              <w:rPr>
                <w:rFonts w:ascii="Segoe UI" w:hAnsi="Segoe UI" w:cs="Segoe UI"/>
                <w:sz w:val="18"/>
                <w:szCs w:val="18"/>
              </w:rPr>
            </w:pPr>
            <w:r w:rsidRPr="000352F2">
              <w:t>MgA. Michal Kříž </w:t>
            </w:r>
          </w:p>
        </w:tc>
      </w:tr>
      <w:tr w:rsidR="000352F2" w:rsidRPr="000352F2" w14:paraId="4178024E"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1F3CFCF"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0D419B38"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3FD3677" w14:textId="77777777" w:rsidR="000352F2" w:rsidRPr="000352F2" w:rsidRDefault="000352F2" w:rsidP="000352F2">
            <w:pPr>
              <w:jc w:val="both"/>
              <w:textAlignment w:val="baseline"/>
              <w:rPr>
                <w:rFonts w:ascii="Segoe UI" w:hAnsi="Segoe UI" w:cs="Segoe UI"/>
                <w:sz w:val="18"/>
                <w:szCs w:val="18"/>
              </w:rPr>
            </w:pPr>
            <w:r w:rsidRPr="000352F2">
              <w:rPr>
                <w:b/>
                <w:bCs/>
              </w:rPr>
              <w:t>Stručná anotace předmětu</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141F3BB0"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2BBE7533"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8EC6360" w14:textId="77777777" w:rsidR="000352F2" w:rsidRPr="000352F2" w:rsidRDefault="000352F2" w:rsidP="000352F2">
            <w:pPr>
              <w:jc w:val="both"/>
              <w:textAlignment w:val="baseline"/>
              <w:rPr>
                <w:rFonts w:ascii="Segoe UI" w:hAnsi="Segoe UI" w:cs="Segoe UI"/>
                <w:sz w:val="18"/>
                <w:szCs w:val="18"/>
              </w:rPr>
            </w:pPr>
            <w:r w:rsidRPr="000352F2">
              <w:t>Cílem předmětu je seznámit studenty s významem výzkumu, práce s daty a jejich interpretací. Po absolvování předmětu studenti zvládnout připravit, realizovat a interpretovat svůj vlastní výzkumný projekt – tzn. nastavit výzkumný cíl, artikulovat hypotézy, vybrat správní výzkumní metody k dosažení cíle, definovat cílovou skupinu a pomocí nejrůznějších výzkumných metod naplnit výzkumný cíl. Studenti se budou orientovat v problematice kvantitativního a kvalitativního výzkumu, budou znát principy práce a zdroje sekundárních dat. Důraz bude kladen na prezentaci a interpretaci nasbíraných dat týmu a propojení výzkumu a dat na cíle instituce či organizace. </w:t>
            </w:r>
          </w:p>
          <w:p w14:paraId="0FAD1DEA" w14:textId="77777777" w:rsidR="000352F2" w:rsidRPr="000352F2" w:rsidRDefault="000352F2" w:rsidP="000352F2">
            <w:pPr>
              <w:jc w:val="both"/>
              <w:textAlignment w:val="baseline"/>
              <w:rPr>
                <w:rFonts w:ascii="Segoe UI" w:hAnsi="Segoe UI" w:cs="Segoe UI"/>
                <w:sz w:val="18"/>
                <w:szCs w:val="18"/>
              </w:rPr>
            </w:pPr>
            <w:r w:rsidRPr="000352F2">
              <w:t> </w:t>
            </w:r>
          </w:p>
          <w:p w14:paraId="7F614AC8" w14:textId="77777777" w:rsidR="000352F2" w:rsidRPr="000352F2" w:rsidRDefault="000352F2" w:rsidP="00CB0738">
            <w:pPr>
              <w:numPr>
                <w:ilvl w:val="0"/>
                <w:numId w:val="217"/>
              </w:numPr>
              <w:ind w:left="360" w:firstLine="0"/>
              <w:jc w:val="both"/>
              <w:textAlignment w:val="baseline"/>
            </w:pPr>
            <w:r w:rsidRPr="000352F2">
              <w:t>Úvod do výzkumu a práce s daty – význam výzkumu, práce s potřebami, základní typy výzkumu a výzkumných metod  </w:t>
            </w:r>
          </w:p>
          <w:p w14:paraId="527EE460" w14:textId="77777777" w:rsidR="000352F2" w:rsidRPr="000352F2" w:rsidRDefault="000352F2" w:rsidP="00CB0738">
            <w:pPr>
              <w:numPr>
                <w:ilvl w:val="0"/>
                <w:numId w:val="218"/>
              </w:numPr>
              <w:ind w:left="360" w:firstLine="0"/>
              <w:jc w:val="both"/>
              <w:textAlignment w:val="baseline"/>
            </w:pPr>
            <w:r w:rsidRPr="000352F2">
              <w:t>Aplikace a využití dat – příklady z praxe, jak a kde se dají data všude využít, etické aspekty práce s daty </w:t>
            </w:r>
          </w:p>
          <w:p w14:paraId="690C0B51" w14:textId="77777777" w:rsidR="000352F2" w:rsidRPr="000352F2" w:rsidRDefault="000352F2" w:rsidP="00CB0738">
            <w:pPr>
              <w:numPr>
                <w:ilvl w:val="0"/>
                <w:numId w:val="219"/>
              </w:numPr>
              <w:ind w:left="360" w:firstLine="0"/>
              <w:jc w:val="both"/>
              <w:textAlignment w:val="baseline"/>
            </w:pPr>
            <w:r w:rsidRPr="000352F2">
              <w:t xml:space="preserve">Základy metodologie – příprava výzkumného projektu, tvorba session </w:t>
            </w:r>
            <w:proofErr w:type="spellStart"/>
            <w:r w:rsidRPr="000352F2">
              <w:t>guide</w:t>
            </w:r>
            <w:proofErr w:type="spellEnd"/>
            <w:r w:rsidRPr="000352F2">
              <w:t>, výzkumné cíle, výzkumná omezení  </w:t>
            </w:r>
          </w:p>
          <w:p w14:paraId="0E1B1778" w14:textId="77777777" w:rsidR="000352F2" w:rsidRPr="000352F2" w:rsidRDefault="000352F2" w:rsidP="00CB0738">
            <w:pPr>
              <w:numPr>
                <w:ilvl w:val="0"/>
                <w:numId w:val="220"/>
              </w:numPr>
              <w:ind w:left="360" w:firstLine="0"/>
              <w:jc w:val="both"/>
              <w:textAlignment w:val="baseline"/>
            </w:pPr>
            <w:r w:rsidRPr="000352F2">
              <w:t>Kvantitativní metody výzkumu – dotazníkové šetření, NPS, kódování dat, vizualizace dat, datová analýza, big data </w:t>
            </w:r>
          </w:p>
          <w:p w14:paraId="405FFF6E" w14:textId="77777777" w:rsidR="000352F2" w:rsidRPr="000352F2" w:rsidRDefault="000352F2" w:rsidP="00CB0738">
            <w:pPr>
              <w:numPr>
                <w:ilvl w:val="0"/>
                <w:numId w:val="221"/>
              </w:numPr>
              <w:ind w:left="360" w:firstLine="0"/>
              <w:jc w:val="both"/>
              <w:textAlignment w:val="baseline"/>
            </w:pPr>
            <w:r w:rsidRPr="000352F2">
              <w:t xml:space="preserve">Kvalitativní metody výzkumu – metody </w:t>
            </w:r>
            <w:proofErr w:type="spellStart"/>
            <w:r w:rsidRPr="000352F2">
              <w:t>human</w:t>
            </w:r>
            <w:proofErr w:type="spellEnd"/>
            <w:r w:rsidRPr="000352F2">
              <w:t>-</w:t>
            </w:r>
            <w:proofErr w:type="spellStart"/>
            <w:r w:rsidRPr="000352F2">
              <w:t>centred</w:t>
            </w:r>
            <w:proofErr w:type="spellEnd"/>
            <w:r w:rsidRPr="000352F2">
              <w:t>-design, testy konceptů, uživatelské testování, pocitové mapy </w:t>
            </w:r>
          </w:p>
          <w:p w14:paraId="3DD6F893" w14:textId="77777777" w:rsidR="000352F2" w:rsidRPr="000352F2" w:rsidRDefault="000352F2" w:rsidP="00CB0738">
            <w:pPr>
              <w:numPr>
                <w:ilvl w:val="0"/>
                <w:numId w:val="222"/>
              </w:numPr>
              <w:ind w:left="360" w:firstLine="0"/>
              <w:jc w:val="both"/>
              <w:textAlignment w:val="baseline"/>
            </w:pPr>
            <w:r w:rsidRPr="000352F2">
              <w:t xml:space="preserve">Sekundární data – přehled zdrojů sekundárních dat, </w:t>
            </w:r>
            <w:proofErr w:type="spellStart"/>
            <w:r w:rsidRPr="000352F2">
              <w:t>desk</w:t>
            </w:r>
            <w:proofErr w:type="spellEnd"/>
            <w:r w:rsidRPr="000352F2">
              <w:t xml:space="preserve"> </w:t>
            </w:r>
            <w:proofErr w:type="spellStart"/>
            <w:r w:rsidRPr="000352F2">
              <w:t>research</w:t>
            </w:r>
            <w:proofErr w:type="spellEnd"/>
            <w:r w:rsidRPr="000352F2">
              <w:t>, interní výzkumy a práce s daty  </w:t>
            </w:r>
          </w:p>
          <w:p w14:paraId="7B0B0287" w14:textId="77777777" w:rsidR="000352F2" w:rsidRPr="000352F2" w:rsidRDefault="000352F2" w:rsidP="00CB0738">
            <w:pPr>
              <w:numPr>
                <w:ilvl w:val="0"/>
                <w:numId w:val="223"/>
              </w:numPr>
              <w:ind w:left="360" w:firstLine="0"/>
              <w:jc w:val="both"/>
              <w:textAlignment w:val="baseline"/>
            </w:pPr>
            <w:r w:rsidRPr="000352F2">
              <w:t>Sekundární data – trend reporty, panelová data, firemní a oborové analýzy </w:t>
            </w:r>
          </w:p>
          <w:p w14:paraId="706D0128" w14:textId="77777777" w:rsidR="000352F2" w:rsidRPr="000352F2" w:rsidRDefault="000352F2" w:rsidP="00CB0738">
            <w:pPr>
              <w:numPr>
                <w:ilvl w:val="0"/>
                <w:numId w:val="224"/>
              </w:numPr>
              <w:ind w:left="360" w:firstLine="0"/>
              <w:jc w:val="both"/>
              <w:textAlignment w:val="baseline"/>
            </w:pPr>
            <w:r w:rsidRPr="000352F2">
              <w:t>Kognitivní zkreslení a jak s nimi pracovat  </w:t>
            </w:r>
          </w:p>
          <w:p w14:paraId="20D24F26" w14:textId="77777777" w:rsidR="000352F2" w:rsidRPr="000352F2" w:rsidRDefault="000352F2" w:rsidP="00CB0738">
            <w:pPr>
              <w:numPr>
                <w:ilvl w:val="0"/>
                <w:numId w:val="225"/>
              </w:numPr>
              <w:ind w:left="360" w:firstLine="0"/>
              <w:jc w:val="both"/>
              <w:textAlignment w:val="baseline"/>
            </w:pPr>
            <w:r w:rsidRPr="000352F2">
              <w:t xml:space="preserve">Nástroje pro práci s daty – vizualizace, interpretace, nástroje pro práci s daty, datová analýza, </w:t>
            </w:r>
            <w:proofErr w:type="spellStart"/>
            <w:r w:rsidRPr="000352F2">
              <w:t>PowerBI</w:t>
            </w:r>
            <w:proofErr w:type="spellEnd"/>
            <w:r w:rsidRPr="000352F2">
              <w:t>, Google Data Studio apod. </w:t>
            </w:r>
          </w:p>
          <w:p w14:paraId="3F3322C5" w14:textId="77777777" w:rsidR="000352F2" w:rsidRPr="000352F2" w:rsidRDefault="000352F2" w:rsidP="00CB0738">
            <w:pPr>
              <w:numPr>
                <w:ilvl w:val="0"/>
                <w:numId w:val="226"/>
              </w:numPr>
              <w:ind w:left="360" w:firstLine="0"/>
              <w:jc w:val="both"/>
              <w:textAlignment w:val="baseline"/>
            </w:pPr>
            <w:r w:rsidRPr="000352F2">
              <w:t xml:space="preserve">Cílová skupina – </w:t>
            </w:r>
            <w:proofErr w:type="spellStart"/>
            <w:r w:rsidRPr="000352F2">
              <w:t>rekrutace</w:t>
            </w:r>
            <w:proofErr w:type="spellEnd"/>
            <w:r w:rsidRPr="000352F2">
              <w:t>, tvorba hypotéz a vhledů, tvorba segmentace a zákaznických person   </w:t>
            </w:r>
          </w:p>
          <w:p w14:paraId="27C9C1B9" w14:textId="77777777" w:rsidR="000352F2" w:rsidRPr="000352F2" w:rsidRDefault="000352F2" w:rsidP="00CB0738">
            <w:pPr>
              <w:numPr>
                <w:ilvl w:val="0"/>
                <w:numId w:val="227"/>
              </w:numPr>
              <w:ind w:left="360" w:firstLine="0"/>
              <w:jc w:val="both"/>
              <w:textAlignment w:val="baseline"/>
            </w:pPr>
            <w:r w:rsidRPr="000352F2">
              <w:t xml:space="preserve">Výzkumné agentury – jak to funguje, role v týmu, produkty výzkumných agentur, tvorba </w:t>
            </w:r>
            <w:proofErr w:type="spellStart"/>
            <w:r w:rsidRPr="000352F2">
              <w:t>briefu</w:t>
            </w:r>
            <w:proofErr w:type="spellEnd"/>
            <w:r w:rsidRPr="000352F2">
              <w:t xml:space="preserve"> pro výzkumnou agenturu  </w:t>
            </w:r>
          </w:p>
          <w:p w14:paraId="0219AE1A" w14:textId="77777777" w:rsidR="000352F2" w:rsidRPr="000352F2" w:rsidRDefault="000352F2" w:rsidP="00CB0738">
            <w:pPr>
              <w:numPr>
                <w:ilvl w:val="0"/>
                <w:numId w:val="228"/>
              </w:numPr>
              <w:ind w:left="360" w:firstLine="0"/>
              <w:jc w:val="both"/>
              <w:textAlignment w:val="baseline"/>
            </w:pPr>
            <w:r w:rsidRPr="000352F2">
              <w:t>Propojení cílů instituce a sběr dat – jaká data a analýzy potřebujeme pro sledování naplňování cílů instituce nebo projektu  </w:t>
            </w:r>
          </w:p>
          <w:p w14:paraId="2E38D165" w14:textId="77777777" w:rsidR="000352F2" w:rsidRPr="000352F2" w:rsidRDefault="000352F2" w:rsidP="00CB0738">
            <w:pPr>
              <w:numPr>
                <w:ilvl w:val="0"/>
                <w:numId w:val="229"/>
              </w:numPr>
              <w:ind w:left="360" w:firstLine="0"/>
              <w:jc w:val="both"/>
              <w:textAlignment w:val="baseline"/>
            </w:pPr>
            <w:r w:rsidRPr="000352F2">
              <w:t>Prezentace dat – vizualizace, interpretace týmů, jak pracovat s daty uvnitř organizace  </w:t>
            </w:r>
          </w:p>
          <w:p w14:paraId="54C5E124" w14:textId="77777777" w:rsidR="000352F2" w:rsidRPr="000352F2" w:rsidRDefault="000352F2" w:rsidP="000352F2">
            <w:pPr>
              <w:jc w:val="both"/>
              <w:textAlignment w:val="baseline"/>
              <w:rPr>
                <w:rFonts w:ascii="Segoe UI" w:hAnsi="Segoe UI" w:cs="Segoe UI"/>
                <w:sz w:val="18"/>
                <w:szCs w:val="18"/>
              </w:rPr>
            </w:pPr>
            <w:r w:rsidRPr="000352F2">
              <w:t> </w:t>
            </w:r>
          </w:p>
          <w:p w14:paraId="3D9EA07A" w14:textId="482553A1" w:rsidR="00F56E46" w:rsidRDefault="000352F2" w:rsidP="000352F2">
            <w:pPr>
              <w:jc w:val="both"/>
              <w:textAlignment w:val="baseline"/>
            </w:pPr>
            <w:r w:rsidRPr="000352F2">
              <w:t>Student chápe důležitost výzkumu a práce s daty, dokáže vytvořit vlastní výzkumný projekt a vybrat správné metody pro řešení konkrétního problémů, orientuje se ve kvantitativních a kvalitativních metodách výzkumu. Mezi získané kompetence patří také sepsání zadání pro výzkumnou agenturu. Student zná nástroje pro analýzu a interpretaci dat, umí data jasně prezentovat týmu. </w:t>
            </w:r>
          </w:p>
          <w:p w14:paraId="465AFD91" w14:textId="0C23B900" w:rsidR="00206F46" w:rsidRPr="000352F2" w:rsidRDefault="00206F46" w:rsidP="000352F2">
            <w:pPr>
              <w:jc w:val="both"/>
              <w:textAlignment w:val="baseline"/>
              <w:rPr>
                <w:rFonts w:ascii="Segoe UI" w:hAnsi="Segoe UI" w:cs="Segoe UI"/>
                <w:sz w:val="18"/>
                <w:szCs w:val="18"/>
              </w:rPr>
            </w:pPr>
          </w:p>
        </w:tc>
      </w:tr>
      <w:tr w:rsidR="000352F2" w:rsidRPr="000352F2" w14:paraId="38AA08AC"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44A2F0FB" w14:textId="77777777" w:rsidR="000352F2" w:rsidRPr="000352F2" w:rsidRDefault="000352F2" w:rsidP="000352F2">
            <w:pPr>
              <w:jc w:val="both"/>
              <w:textAlignment w:val="baseline"/>
              <w:rPr>
                <w:rFonts w:ascii="Segoe UI" w:hAnsi="Segoe UI" w:cs="Segoe UI"/>
                <w:sz w:val="18"/>
                <w:szCs w:val="18"/>
              </w:rPr>
            </w:pPr>
            <w:r w:rsidRPr="000352F2">
              <w:rPr>
                <w:b/>
                <w:bCs/>
              </w:rPr>
              <w:t>Studijní literatura a studijní pomůcky</w:t>
            </w:r>
            <w:r w:rsidRPr="000352F2">
              <w:t> </w:t>
            </w:r>
          </w:p>
        </w:tc>
        <w:tc>
          <w:tcPr>
            <w:tcW w:w="6177" w:type="dxa"/>
            <w:gridSpan w:val="6"/>
            <w:tcBorders>
              <w:top w:val="nil"/>
              <w:left w:val="single" w:sz="6" w:space="0" w:color="auto"/>
              <w:bottom w:val="nil"/>
              <w:right w:val="single" w:sz="6" w:space="0" w:color="auto"/>
            </w:tcBorders>
            <w:shd w:val="clear" w:color="auto" w:fill="auto"/>
            <w:hideMark/>
          </w:tcPr>
          <w:p w14:paraId="3A03A3A7"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13831AA5" w14:textId="77777777" w:rsidTr="00311B61">
        <w:trPr>
          <w:trHeight w:val="55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E7B2F9C" w14:textId="77777777" w:rsidR="00E248B4" w:rsidRPr="00597DC2" w:rsidRDefault="00E248B4" w:rsidP="00E248B4">
            <w:pPr>
              <w:jc w:val="both"/>
              <w:rPr>
                <w:b/>
              </w:rPr>
            </w:pPr>
            <w:r w:rsidRPr="00597DC2">
              <w:rPr>
                <w:b/>
              </w:rPr>
              <w:t xml:space="preserve">Povinná: </w:t>
            </w:r>
          </w:p>
          <w:p w14:paraId="36DE64BD" w14:textId="21C3767F" w:rsidR="00E248B4" w:rsidRPr="002B478F" w:rsidRDefault="00E248B4" w:rsidP="00E248B4">
            <w:pPr>
              <w:jc w:val="both"/>
              <w:rPr>
                <w:shd w:val="clear" w:color="auto" w:fill="FFFFFF"/>
              </w:rPr>
            </w:pPr>
            <w:r w:rsidRPr="002B478F">
              <w:rPr>
                <w:shd w:val="clear" w:color="auto" w:fill="FFFFFF"/>
              </w:rPr>
              <w:t>HENDL, Jan a Jiří REMR. </w:t>
            </w:r>
            <w:r w:rsidRPr="002B478F">
              <w:rPr>
                <w:i/>
                <w:iCs/>
                <w:shd w:val="clear" w:color="auto" w:fill="FFFFFF"/>
              </w:rPr>
              <w:t>Metody výzkumu a evaluace</w:t>
            </w:r>
            <w:r w:rsidR="00B766B3">
              <w:rPr>
                <w:shd w:val="clear" w:color="auto" w:fill="FFFFFF"/>
              </w:rPr>
              <w:t>. Praha: Portál, 2017</w:t>
            </w:r>
            <w:r w:rsidRPr="002B478F">
              <w:rPr>
                <w:shd w:val="clear" w:color="auto" w:fill="FFFFFF"/>
              </w:rPr>
              <w:t>. ISBN 9788026211921.</w:t>
            </w:r>
          </w:p>
          <w:p w14:paraId="0CCB842D" w14:textId="77777777" w:rsidR="00E248B4" w:rsidRPr="00597DC2" w:rsidRDefault="00E248B4" w:rsidP="00E248B4">
            <w:pPr>
              <w:jc w:val="both"/>
              <w:rPr>
                <w:b/>
              </w:rPr>
            </w:pPr>
            <w:r w:rsidRPr="00597DC2">
              <w:rPr>
                <w:b/>
              </w:rPr>
              <w:t>Doporučená</w:t>
            </w:r>
            <w:r>
              <w:rPr>
                <w:b/>
              </w:rPr>
              <w:t>:</w:t>
            </w:r>
          </w:p>
          <w:p w14:paraId="438C57D0" w14:textId="77777777" w:rsidR="000352F2" w:rsidRDefault="00E248B4" w:rsidP="00E248B4">
            <w:pPr>
              <w:jc w:val="both"/>
              <w:textAlignment w:val="baseline"/>
              <w:rPr>
                <w:ins w:id="105" w:author="Hana Ponížilová" w:date="2023-03-16T09:15:00Z"/>
                <w:bCs/>
              </w:rPr>
            </w:pPr>
            <w:r w:rsidRPr="00597DC2">
              <w:rPr>
                <w:bCs/>
              </w:rPr>
              <w:t xml:space="preserve">GEMIGNANI, Chris. </w:t>
            </w:r>
            <w:r w:rsidRPr="00597DC2">
              <w:rPr>
                <w:bCs/>
                <w:i/>
                <w:iCs/>
              </w:rPr>
              <w:t>Efektivní analýza a využití dat.</w:t>
            </w:r>
            <w:r w:rsidRPr="00597DC2">
              <w:rPr>
                <w:bCs/>
              </w:rPr>
              <w:t xml:space="preserve"> Praha</w:t>
            </w:r>
            <w:r>
              <w:rPr>
                <w:bCs/>
              </w:rPr>
              <w:t>:</w:t>
            </w:r>
            <w:r w:rsidRPr="00597DC2">
              <w:rPr>
                <w:bCs/>
              </w:rPr>
              <w:t xml:space="preserve"> </w:t>
            </w:r>
            <w:proofErr w:type="spellStart"/>
            <w:r w:rsidRPr="00597DC2">
              <w:rPr>
                <w:bCs/>
              </w:rPr>
              <w:t>Computer</w:t>
            </w:r>
            <w:proofErr w:type="spellEnd"/>
            <w:r w:rsidRPr="00597DC2">
              <w:rPr>
                <w:bCs/>
              </w:rPr>
              <w:t xml:space="preserve"> </w:t>
            </w:r>
            <w:proofErr w:type="spellStart"/>
            <w:r w:rsidRPr="00597DC2">
              <w:rPr>
                <w:bCs/>
              </w:rPr>
              <w:t>press</w:t>
            </w:r>
            <w:proofErr w:type="spellEnd"/>
            <w:r w:rsidR="00166231">
              <w:rPr>
                <w:bCs/>
              </w:rPr>
              <w:t>,</w:t>
            </w:r>
            <w:r w:rsidRPr="00597DC2">
              <w:rPr>
                <w:bCs/>
              </w:rPr>
              <w:t xml:space="preserve"> 2015. ISBN 9788025145715</w:t>
            </w:r>
            <w:r>
              <w:rPr>
                <w:bCs/>
              </w:rPr>
              <w:t>.</w:t>
            </w:r>
          </w:p>
          <w:p w14:paraId="3EFD3911" w14:textId="7A1199BB" w:rsidR="00CC6857" w:rsidRPr="000352F2" w:rsidRDefault="00CC6857" w:rsidP="00E248B4">
            <w:pPr>
              <w:jc w:val="both"/>
              <w:textAlignment w:val="baseline"/>
              <w:rPr>
                <w:rFonts w:ascii="Segoe UI" w:hAnsi="Segoe UI" w:cs="Segoe UI"/>
                <w:sz w:val="18"/>
                <w:szCs w:val="18"/>
              </w:rPr>
            </w:pPr>
            <w:ins w:id="106" w:author="Hana Ponížilová" w:date="2023-03-16T09:15:00Z">
              <w:r w:rsidRPr="00E44A87">
                <w:rPr>
                  <w:bCs/>
                </w:rPr>
                <w:t xml:space="preserve">KUPKA, Karel. </w:t>
              </w:r>
              <w:r w:rsidRPr="00BC4B8B">
                <w:rPr>
                  <w:bCs/>
                  <w:i/>
                  <w:iCs/>
                </w:rPr>
                <w:t>Statistické řízení jakosti: interaktivní analýza a interpretace dat pro řízení jakosti a ekonomiku.</w:t>
              </w:r>
              <w:r w:rsidRPr="00E44A87">
                <w:rPr>
                  <w:bCs/>
                </w:rPr>
                <w:t xml:space="preserve"> Pardubice: </w:t>
              </w:r>
              <w:proofErr w:type="spellStart"/>
              <w:r w:rsidRPr="00E44A87">
                <w:rPr>
                  <w:bCs/>
                </w:rPr>
                <w:t>TriloByte</w:t>
              </w:r>
              <w:proofErr w:type="spellEnd"/>
              <w:r w:rsidRPr="00E44A87">
                <w:rPr>
                  <w:bCs/>
                </w:rPr>
                <w:t>, 1997. ISBN 802381818X.</w:t>
              </w:r>
            </w:ins>
          </w:p>
        </w:tc>
      </w:tr>
    </w:tbl>
    <w:p w14:paraId="7BF0AD42" w14:textId="77777777" w:rsidR="00F44B4E" w:rsidRDefault="00F44B4E" w:rsidP="00415DA8"/>
    <w:p w14:paraId="0C752711" w14:textId="77777777" w:rsidR="00745897" w:rsidRDefault="00745897">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316"/>
        <w:gridCol w:w="850"/>
      </w:tblGrid>
      <w:tr w:rsidR="00F44B4E" w14:paraId="6AC52144" w14:textId="77777777" w:rsidTr="00745897">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B33BC21" w14:textId="572A4A6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19EFCC4B" w14:textId="77777777" w:rsidTr="00745897">
        <w:tc>
          <w:tcPr>
            <w:tcW w:w="3195" w:type="dxa"/>
            <w:tcBorders>
              <w:top w:val="double" w:sz="4" w:space="0" w:color="auto"/>
              <w:left w:val="single" w:sz="4" w:space="0" w:color="auto"/>
              <w:bottom w:val="single" w:sz="4" w:space="0" w:color="auto"/>
              <w:right w:val="single" w:sz="4" w:space="0" w:color="auto"/>
            </w:tcBorders>
            <w:shd w:val="clear" w:color="auto" w:fill="F7CAAC"/>
            <w:hideMark/>
          </w:tcPr>
          <w:p w14:paraId="279A2165"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5EFFE48D"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sidRPr="009F1316">
              <w:rPr>
                <w:lang w:eastAsia="en-US"/>
              </w:rPr>
              <w:t>intermediate</w:t>
            </w:r>
            <w:proofErr w:type="spellEnd"/>
            <w:r>
              <w:rPr>
                <w:lang w:eastAsia="en-US"/>
              </w:rPr>
              <w:t xml:space="preserve"> (7)</w:t>
            </w:r>
          </w:p>
        </w:tc>
      </w:tr>
      <w:tr w:rsidR="00F44B4E" w14:paraId="5286BB47"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1F7D0F46"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BBFA27C"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C92F6A"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3E2CAA1C" w14:textId="77777777" w:rsidR="00F44B4E" w:rsidRDefault="00F44B4E" w:rsidP="00611B05">
            <w:pPr>
              <w:spacing w:line="256" w:lineRule="auto"/>
              <w:jc w:val="both"/>
              <w:rPr>
                <w:lang w:eastAsia="en-US"/>
              </w:rPr>
            </w:pPr>
            <w:r>
              <w:rPr>
                <w:lang w:eastAsia="en-US"/>
              </w:rPr>
              <w:t>1-3/ZS</w:t>
            </w:r>
          </w:p>
        </w:tc>
      </w:tr>
      <w:tr w:rsidR="00F44B4E" w14:paraId="56098BC4"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15CB7B19"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A3E1B90"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BB446F7"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E1361E6"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9F8B3F"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7BADCFCB" w14:textId="77777777" w:rsidR="00F44B4E" w:rsidRDefault="00F44B4E" w:rsidP="00611B05">
            <w:pPr>
              <w:spacing w:line="256" w:lineRule="auto"/>
              <w:jc w:val="both"/>
              <w:rPr>
                <w:lang w:eastAsia="en-US"/>
              </w:rPr>
            </w:pPr>
            <w:r>
              <w:rPr>
                <w:lang w:eastAsia="en-US"/>
              </w:rPr>
              <w:t>2</w:t>
            </w:r>
          </w:p>
        </w:tc>
      </w:tr>
      <w:tr w:rsidR="00F44B4E" w14:paraId="10CA6455"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743C322"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0DA1BC88" w14:textId="77777777" w:rsidR="00F44B4E" w:rsidRDefault="00F44B4E" w:rsidP="00611B05">
            <w:pPr>
              <w:spacing w:line="256" w:lineRule="auto"/>
              <w:jc w:val="both"/>
              <w:rPr>
                <w:sz w:val="16"/>
                <w:szCs w:val="16"/>
                <w:lang w:eastAsia="en-US"/>
              </w:rPr>
            </w:pPr>
          </w:p>
        </w:tc>
      </w:tr>
      <w:tr w:rsidR="00F44B4E" w14:paraId="45DF63AB"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3F77C9D3"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1867F49" w14:textId="77777777" w:rsidR="00F44B4E" w:rsidRDefault="00F44B4E" w:rsidP="00611B0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FCE1957"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30AF0855" w14:textId="77777777" w:rsidR="00F44B4E" w:rsidRDefault="00F44B4E" w:rsidP="00611B05">
            <w:pPr>
              <w:spacing w:line="256" w:lineRule="auto"/>
              <w:jc w:val="both"/>
              <w:rPr>
                <w:lang w:eastAsia="en-US"/>
              </w:rPr>
            </w:pPr>
            <w:r>
              <w:rPr>
                <w:rFonts w:eastAsia="Calibri"/>
                <w:lang w:eastAsia="en-US"/>
              </w:rPr>
              <w:t>cvičení</w:t>
            </w:r>
          </w:p>
        </w:tc>
      </w:tr>
      <w:tr w:rsidR="00F44B4E" w14:paraId="08458143"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25FF7934"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54D990D0" w14:textId="77777777" w:rsidR="00F44B4E" w:rsidRDefault="00F44B4E" w:rsidP="00611B05">
            <w:pPr>
              <w:jc w:val="both"/>
              <w:rPr>
                <w:lang w:eastAsia="en-US"/>
              </w:rPr>
            </w:pPr>
            <w:r>
              <w:rPr>
                <w:lang w:eastAsia="en-US"/>
              </w:rPr>
              <w:t>Docházka (minimum: 80 %).</w:t>
            </w:r>
          </w:p>
          <w:p w14:paraId="39955BFF" w14:textId="42077D65" w:rsidR="00F44B4E" w:rsidRDefault="00F44B4E" w:rsidP="00611B05">
            <w:pPr>
              <w:jc w:val="both"/>
              <w:rPr>
                <w:lang w:eastAsia="en-US"/>
              </w:rPr>
            </w:pPr>
            <w:r>
              <w:rPr>
                <w:lang w:eastAsia="en-US"/>
              </w:rPr>
              <w:t xml:space="preserve">Aktivní účast </w:t>
            </w:r>
            <w:r w:rsidR="0036303C">
              <w:rPr>
                <w:lang w:eastAsia="en-US"/>
              </w:rPr>
              <w:t>na výuce</w:t>
            </w:r>
            <w:r>
              <w:rPr>
                <w:lang w:eastAsia="en-US"/>
              </w:rPr>
              <w:t xml:space="preserve"> (vypracování všech domácích prací v termínu).</w:t>
            </w:r>
          </w:p>
          <w:p w14:paraId="31F716B6" w14:textId="77777777" w:rsidR="00F44B4E" w:rsidRDefault="00F44B4E" w:rsidP="00611B05">
            <w:pPr>
              <w:jc w:val="both"/>
              <w:rPr>
                <w:lang w:eastAsia="en-US"/>
              </w:rPr>
            </w:pPr>
            <w:r>
              <w:rPr>
                <w:lang w:eastAsia="en-US"/>
              </w:rPr>
              <w:t>Prezentace v hodině s doprovodnými materiály v dohodnutém termínu (hodnocena na minimum 60 %).</w:t>
            </w:r>
          </w:p>
          <w:p w14:paraId="6F2F0C1F" w14:textId="77777777" w:rsidR="00F44B4E" w:rsidRDefault="00F44B4E" w:rsidP="00611B05">
            <w:pPr>
              <w:jc w:val="both"/>
              <w:rPr>
                <w:lang w:eastAsia="en-US"/>
              </w:rPr>
            </w:pPr>
            <w:r>
              <w:rPr>
                <w:lang w:eastAsia="en-US"/>
              </w:rPr>
              <w:t>Průběžný dílčí test a závěrečný zápočtový test (aritmetický průměr výsledků obou testů na minimum 60 %).</w:t>
            </w:r>
          </w:p>
          <w:p w14:paraId="7AF0F074" w14:textId="77777777" w:rsidR="00F44B4E" w:rsidRDefault="00F44B4E" w:rsidP="00611B05">
            <w:pPr>
              <w:jc w:val="both"/>
              <w:rPr>
                <w:color w:val="1F497D"/>
                <w:sz w:val="16"/>
                <w:szCs w:val="16"/>
                <w:lang w:eastAsia="en-US"/>
              </w:rPr>
            </w:pPr>
            <w:r>
              <w:rPr>
                <w:lang w:eastAsia="en-US"/>
              </w:rPr>
              <w:t xml:space="preserve">Povinností studenta je zaregistrovat se do online kurzu CJ7 v </w:t>
            </w:r>
            <w:proofErr w:type="spellStart"/>
            <w:r>
              <w:rPr>
                <w:lang w:eastAsia="en-US"/>
              </w:rPr>
              <w:t>Moodlu</w:t>
            </w:r>
            <w:proofErr w:type="spellEnd"/>
            <w:r>
              <w:rPr>
                <w:lang w:eastAsia="en-US"/>
              </w:rPr>
              <w:t>.</w:t>
            </w:r>
          </w:p>
        </w:tc>
      </w:tr>
      <w:tr w:rsidR="00F44B4E" w14:paraId="6273FCC4" w14:textId="77777777" w:rsidTr="00745897">
        <w:trPr>
          <w:trHeight w:val="274"/>
        </w:trPr>
        <w:tc>
          <w:tcPr>
            <w:tcW w:w="9923" w:type="dxa"/>
            <w:gridSpan w:val="8"/>
            <w:tcBorders>
              <w:top w:val="nil"/>
              <w:left w:val="single" w:sz="4" w:space="0" w:color="auto"/>
              <w:bottom w:val="single" w:sz="4" w:space="0" w:color="auto"/>
              <w:right w:val="single" w:sz="4" w:space="0" w:color="auto"/>
            </w:tcBorders>
          </w:tcPr>
          <w:p w14:paraId="6D7CA933" w14:textId="77777777" w:rsidR="00F44B4E" w:rsidRDefault="00F44B4E" w:rsidP="00611B05">
            <w:pPr>
              <w:spacing w:line="256" w:lineRule="auto"/>
              <w:jc w:val="both"/>
              <w:rPr>
                <w:lang w:eastAsia="en-US"/>
              </w:rPr>
            </w:pPr>
          </w:p>
        </w:tc>
      </w:tr>
      <w:tr w:rsidR="00F44B4E" w14:paraId="552724F4" w14:textId="77777777" w:rsidTr="00745897">
        <w:trPr>
          <w:trHeight w:val="197"/>
        </w:trPr>
        <w:tc>
          <w:tcPr>
            <w:tcW w:w="3195" w:type="dxa"/>
            <w:tcBorders>
              <w:top w:val="nil"/>
              <w:left w:val="single" w:sz="4" w:space="0" w:color="auto"/>
              <w:bottom w:val="single" w:sz="4" w:space="0" w:color="auto"/>
              <w:right w:val="single" w:sz="4" w:space="0" w:color="auto"/>
            </w:tcBorders>
            <w:shd w:val="clear" w:color="auto" w:fill="F7CAAC"/>
            <w:hideMark/>
          </w:tcPr>
          <w:p w14:paraId="16B4D322"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3214705B"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06FD969A" w14:textId="77777777" w:rsidTr="00745897">
        <w:trPr>
          <w:trHeight w:val="243"/>
        </w:trPr>
        <w:tc>
          <w:tcPr>
            <w:tcW w:w="3195" w:type="dxa"/>
            <w:tcBorders>
              <w:top w:val="nil"/>
              <w:left w:val="single" w:sz="4" w:space="0" w:color="auto"/>
              <w:bottom w:val="single" w:sz="4" w:space="0" w:color="auto"/>
              <w:right w:val="single" w:sz="4" w:space="0" w:color="auto"/>
            </w:tcBorders>
            <w:shd w:val="clear" w:color="auto" w:fill="F7CAAC"/>
            <w:hideMark/>
          </w:tcPr>
          <w:p w14:paraId="59C192EF"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722EC30C"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52948E1D"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9875382"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679B7997"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7650993D" w14:textId="77777777" w:rsidTr="00745897">
        <w:trPr>
          <w:trHeight w:val="253"/>
        </w:trPr>
        <w:tc>
          <w:tcPr>
            <w:tcW w:w="9923" w:type="dxa"/>
            <w:gridSpan w:val="8"/>
            <w:tcBorders>
              <w:top w:val="nil"/>
              <w:left w:val="single" w:sz="4" w:space="0" w:color="auto"/>
              <w:bottom w:val="single" w:sz="4" w:space="0" w:color="auto"/>
              <w:right w:val="single" w:sz="4" w:space="0" w:color="auto"/>
            </w:tcBorders>
          </w:tcPr>
          <w:p w14:paraId="281CDCD5" w14:textId="77777777" w:rsidR="00F44B4E" w:rsidRDefault="00F44B4E" w:rsidP="00611B05">
            <w:pPr>
              <w:spacing w:line="256" w:lineRule="auto"/>
              <w:jc w:val="both"/>
              <w:rPr>
                <w:lang w:eastAsia="en-US"/>
              </w:rPr>
            </w:pPr>
          </w:p>
        </w:tc>
      </w:tr>
      <w:tr w:rsidR="00F44B4E" w14:paraId="41FDF08D" w14:textId="77777777" w:rsidTr="00745897">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0D13AC67"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46C9ACFB" w14:textId="77777777" w:rsidR="00F44B4E" w:rsidRDefault="00F44B4E" w:rsidP="00611B05">
            <w:pPr>
              <w:spacing w:line="256" w:lineRule="auto"/>
              <w:jc w:val="both"/>
              <w:rPr>
                <w:sz w:val="16"/>
                <w:szCs w:val="16"/>
                <w:lang w:eastAsia="en-US"/>
              </w:rPr>
            </w:pPr>
          </w:p>
        </w:tc>
      </w:tr>
      <w:tr w:rsidR="00F44B4E" w14:paraId="1B3E52C9" w14:textId="77777777" w:rsidTr="00745897">
        <w:trPr>
          <w:trHeight w:val="1554"/>
        </w:trPr>
        <w:tc>
          <w:tcPr>
            <w:tcW w:w="9923" w:type="dxa"/>
            <w:gridSpan w:val="8"/>
            <w:tcBorders>
              <w:top w:val="nil"/>
              <w:left w:val="single" w:sz="4" w:space="0" w:color="auto"/>
              <w:bottom w:val="single" w:sz="12" w:space="0" w:color="auto"/>
              <w:right w:val="single" w:sz="4" w:space="0" w:color="auto"/>
            </w:tcBorders>
          </w:tcPr>
          <w:p w14:paraId="4602231F" w14:textId="77777777" w:rsidR="00F44B4E" w:rsidRPr="00CA0419" w:rsidRDefault="00F44B4E" w:rsidP="00611B05">
            <w:pPr>
              <w:spacing w:after="120"/>
              <w:jc w:val="both"/>
              <w:rPr>
                <w:lang w:eastAsia="en-US"/>
              </w:rPr>
            </w:pPr>
            <w:r w:rsidRPr="00CA0419">
              <w:rPr>
                <w:lang w:eastAsia="en-US"/>
              </w:rPr>
              <w:t xml:space="preserve">Cílem předmětu je zdokonalování jazykové úrovně B1 až B1+. Předmět připravuje studenty k ovládnutí jazyka slovem </w:t>
            </w:r>
            <w:r>
              <w:rPr>
                <w:lang w:eastAsia="en-US"/>
              </w:rPr>
              <w:br/>
            </w:r>
            <w:r w:rsidRPr="00CA0419">
              <w:rPr>
                <w:lang w:eastAsia="en-US"/>
              </w:rPr>
              <w:t xml:space="preserve">i písmem tak, aby zvládali bezproblémovou komunikaci k osobním i společenským tématům (společnost a změny, pravidla </w:t>
            </w:r>
            <w:r>
              <w:rPr>
                <w:lang w:eastAsia="en-US"/>
              </w:rPr>
              <w:br/>
            </w:r>
            <w:r w:rsidRPr="00CA0419">
              <w:rPr>
                <w:lang w:eastAsia="en-US"/>
              </w:rPr>
              <w:t>a zákony, problémy a jejich řešení). Pracuje se s aktivačními metodami formou dialogů a přehrávání rolí v zadaných situacích.</w:t>
            </w:r>
          </w:p>
          <w:p w14:paraId="5B0A2431" w14:textId="77777777" w:rsidR="00F44B4E" w:rsidRPr="00F032FC" w:rsidRDefault="00F44B4E" w:rsidP="00611B05">
            <w:pPr>
              <w:ind w:left="352"/>
              <w:jc w:val="both"/>
              <w:rPr>
                <w:b/>
                <w:lang w:eastAsia="en-US"/>
              </w:rPr>
            </w:pPr>
            <w:r w:rsidRPr="00F032FC">
              <w:rPr>
                <w:b/>
                <w:lang w:eastAsia="en-US"/>
              </w:rPr>
              <w:t>Gramatika:</w:t>
            </w:r>
          </w:p>
          <w:p w14:paraId="2F1B5407" w14:textId="77777777" w:rsidR="00F44B4E" w:rsidRPr="00F032FC" w:rsidRDefault="00F44B4E" w:rsidP="00611B05">
            <w:pPr>
              <w:ind w:left="352"/>
              <w:jc w:val="both"/>
              <w:rPr>
                <w:bCs/>
                <w:lang w:eastAsia="en-US"/>
              </w:rPr>
            </w:pPr>
            <w:r w:rsidRPr="00F032FC">
              <w:rPr>
                <w:bCs/>
                <w:lang w:eastAsia="en-US"/>
              </w:rPr>
              <w:t>- Modální slovesa</w:t>
            </w:r>
          </w:p>
          <w:p w14:paraId="46735D6B" w14:textId="77777777" w:rsidR="00F44B4E" w:rsidRPr="00F032FC" w:rsidRDefault="00F44B4E" w:rsidP="00611B05">
            <w:pPr>
              <w:ind w:left="352"/>
              <w:jc w:val="both"/>
              <w:rPr>
                <w:bCs/>
                <w:lang w:eastAsia="en-US"/>
              </w:rPr>
            </w:pPr>
            <w:r w:rsidRPr="00F032FC">
              <w:rPr>
                <w:bCs/>
                <w:lang w:eastAsia="en-US"/>
              </w:rPr>
              <w:t>- Sufixy přídavných jmen</w:t>
            </w:r>
          </w:p>
          <w:p w14:paraId="52D3B9A5" w14:textId="77777777" w:rsidR="00F44B4E" w:rsidRPr="00F032FC" w:rsidRDefault="00F44B4E" w:rsidP="00611B05">
            <w:pPr>
              <w:ind w:left="352"/>
              <w:jc w:val="both"/>
              <w:rPr>
                <w:bCs/>
                <w:lang w:eastAsia="en-US"/>
              </w:rPr>
            </w:pPr>
            <w:r w:rsidRPr="00F032FC">
              <w:rPr>
                <w:bCs/>
                <w:lang w:eastAsia="en-US"/>
              </w:rPr>
              <w:t>- Vztažné věty</w:t>
            </w:r>
          </w:p>
          <w:p w14:paraId="1F85DEBD" w14:textId="77777777" w:rsidR="00F44B4E" w:rsidRPr="00F032FC" w:rsidRDefault="00F44B4E" w:rsidP="00611B05">
            <w:pPr>
              <w:ind w:left="352"/>
              <w:jc w:val="both"/>
              <w:rPr>
                <w:bCs/>
                <w:lang w:eastAsia="en-US"/>
              </w:rPr>
            </w:pPr>
            <w:r w:rsidRPr="00F032FC">
              <w:rPr>
                <w:bCs/>
                <w:lang w:eastAsia="en-US"/>
              </w:rPr>
              <w:t>- Vazba sloves s gerundiem nebo infinitivem</w:t>
            </w:r>
          </w:p>
          <w:p w14:paraId="6DBEAC6F" w14:textId="77777777" w:rsidR="00F44B4E" w:rsidRPr="00F032FC" w:rsidRDefault="00F44B4E" w:rsidP="00611B05">
            <w:pPr>
              <w:ind w:left="352"/>
              <w:jc w:val="both"/>
              <w:rPr>
                <w:bCs/>
                <w:lang w:eastAsia="en-US"/>
              </w:rPr>
            </w:pPr>
            <w:r w:rsidRPr="00F032FC">
              <w:rPr>
                <w:bCs/>
                <w:lang w:eastAsia="en-US"/>
              </w:rPr>
              <w:t>- Větné vazby s infinitivem</w:t>
            </w:r>
          </w:p>
          <w:p w14:paraId="46EA0BDF" w14:textId="77777777" w:rsidR="00F44B4E" w:rsidRPr="00F032FC" w:rsidRDefault="00F44B4E" w:rsidP="00611B05">
            <w:pPr>
              <w:ind w:left="352"/>
              <w:jc w:val="both"/>
              <w:rPr>
                <w:bCs/>
                <w:lang w:eastAsia="en-US"/>
              </w:rPr>
            </w:pPr>
            <w:r w:rsidRPr="00F032FC">
              <w:rPr>
                <w:bCs/>
                <w:lang w:eastAsia="en-US"/>
              </w:rPr>
              <w:t>- Vyjadřování lítosti</w:t>
            </w:r>
          </w:p>
          <w:p w14:paraId="1BD63312" w14:textId="77777777" w:rsidR="00F44B4E" w:rsidRPr="00F032FC" w:rsidRDefault="00F44B4E" w:rsidP="00611B05">
            <w:pPr>
              <w:ind w:left="352"/>
              <w:jc w:val="both"/>
              <w:rPr>
                <w:b/>
                <w:lang w:eastAsia="en-US"/>
              </w:rPr>
            </w:pPr>
            <w:r w:rsidRPr="00F032FC">
              <w:rPr>
                <w:b/>
                <w:lang w:eastAsia="en-US"/>
              </w:rPr>
              <w:t>Slovní zásoba:</w:t>
            </w:r>
          </w:p>
          <w:p w14:paraId="0371F0D7" w14:textId="77777777" w:rsidR="00F44B4E" w:rsidRPr="00F032FC" w:rsidRDefault="00F44B4E" w:rsidP="00611B05">
            <w:pPr>
              <w:ind w:left="352"/>
              <w:jc w:val="both"/>
              <w:rPr>
                <w:bCs/>
                <w:lang w:eastAsia="en-US"/>
              </w:rPr>
            </w:pPr>
            <w:r w:rsidRPr="00F032FC">
              <w:rPr>
                <w:bCs/>
                <w:lang w:eastAsia="en-US"/>
              </w:rPr>
              <w:t>- Strategie v komunikaci</w:t>
            </w:r>
          </w:p>
          <w:p w14:paraId="45311D88" w14:textId="77777777" w:rsidR="00F44B4E" w:rsidRPr="00F032FC" w:rsidRDefault="00F44B4E" w:rsidP="00611B05">
            <w:pPr>
              <w:ind w:left="352"/>
              <w:jc w:val="both"/>
              <w:rPr>
                <w:bCs/>
                <w:lang w:eastAsia="en-US"/>
              </w:rPr>
            </w:pPr>
            <w:r w:rsidRPr="00F032FC">
              <w:rPr>
                <w:bCs/>
                <w:lang w:eastAsia="en-US"/>
              </w:rPr>
              <w:t>- Vyprávění fiktivních příběhů</w:t>
            </w:r>
          </w:p>
          <w:p w14:paraId="0846B171" w14:textId="77777777" w:rsidR="00F44B4E" w:rsidRDefault="00F44B4E" w:rsidP="00611B05">
            <w:pPr>
              <w:spacing w:after="120"/>
              <w:ind w:left="352"/>
              <w:rPr>
                <w:bCs/>
                <w:lang w:eastAsia="en-US"/>
              </w:rPr>
            </w:pPr>
            <w:r w:rsidRPr="00F032FC">
              <w:rPr>
                <w:bCs/>
                <w:lang w:eastAsia="en-US"/>
              </w:rPr>
              <w:t>- Zranění, symptomy nemoci a zdravotní potíže</w:t>
            </w:r>
          </w:p>
          <w:p w14:paraId="1B11F706" w14:textId="40E84534" w:rsidR="00F44B4E" w:rsidRPr="00F032FC" w:rsidRDefault="00F44B4E" w:rsidP="00611B05">
            <w:pPr>
              <w:jc w:val="both"/>
              <w:rPr>
                <w:bCs/>
                <w:lang w:eastAsia="en-US"/>
              </w:rPr>
            </w:pPr>
            <w:r w:rsidRPr="00A60A29">
              <w:rPr>
                <w:bCs/>
                <w:lang w:eastAsia="en-US"/>
              </w:rPr>
              <w:t>Po absolvování předmětu je student schopen</w:t>
            </w:r>
            <w:r>
              <w:rPr>
                <w:bCs/>
                <w:lang w:eastAsia="en-US"/>
              </w:rPr>
              <w:t xml:space="preserve"> ú</w:t>
            </w:r>
            <w:r w:rsidRPr="00A60A29">
              <w:rPr>
                <w:bCs/>
                <w:lang w:eastAsia="en-US"/>
              </w:rPr>
              <w:t>stní a písemné komunikace v každodenním životě k osobním i společenským problémům s jistým jazykovým omezením</w:t>
            </w:r>
            <w:r>
              <w:rPr>
                <w:bCs/>
                <w:lang w:eastAsia="en-US"/>
              </w:rPr>
              <w:t xml:space="preserve">. </w:t>
            </w:r>
            <w:r w:rsidRPr="00A60A29">
              <w:rPr>
                <w:bCs/>
                <w:lang w:eastAsia="en-US"/>
              </w:rPr>
              <w:t xml:space="preserve">Aktivně pracuje s gramatikou a slovní zásobou jazyka na úrovni </w:t>
            </w:r>
            <w:proofErr w:type="spellStart"/>
            <w:r w:rsidRPr="00A60A29">
              <w:rPr>
                <w:bCs/>
                <w:lang w:eastAsia="en-US"/>
              </w:rPr>
              <w:t>intermediate</w:t>
            </w:r>
            <w:proofErr w:type="spellEnd"/>
            <w:r w:rsidRPr="00A60A29">
              <w:rPr>
                <w:bCs/>
                <w:lang w:eastAsia="en-US"/>
              </w:rPr>
              <w:t xml:space="preserve"> B1+.</w:t>
            </w:r>
            <w:r>
              <w:rPr>
                <w:bCs/>
                <w:lang w:eastAsia="en-US"/>
              </w:rPr>
              <w:t xml:space="preserve"> </w:t>
            </w:r>
            <w:r w:rsidRPr="00A60A29">
              <w:rPr>
                <w:bCs/>
                <w:lang w:eastAsia="en-US"/>
              </w:rPr>
              <w:t>Rozumí spisovné angličtině týkající se běžných témat, se kterými se pravidelně setkává v práci, ve škole, ve volném čase a dokáže popsat své zážitky a události, sny, naděje a cíle a umí stručně vysvětlit a odůvodnit své názory a plány</w:t>
            </w:r>
            <w:r>
              <w:rPr>
                <w:bCs/>
                <w:lang w:eastAsia="en-US"/>
              </w:rPr>
              <w:t>.</w:t>
            </w:r>
          </w:p>
        </w:tc>
      </w:tr>
      <w:tr w:rsidR="00F44B4E" w14:paraId="648C4DCF" w14:textId="77777777" w:rsidTr="00745897">
        <w:trPr>
          <w:trHeight w:val="265"/>
        </w:trPr>
        <w:tc>
          <w:tcPr>
            <w:tcW w:w="3762" w:type="dxa"/>
            <w:gridSpan w:val="2"/>
            <w:tcBorders>
              <w:top w:val="nil"/>
              <w:left w:val="single" w:sz="4" w:space="0" w:color="auto"/>
              <w:bottom w:val="single" w:sz="4" w:space="0" w:color="auto"/>
              <w:right w:val="single" w:sz="4" w:space="0" w:color="auto"/>
            </w:tcBorders>
            <w:shd w:val="clear" w:color="auto" w:fill="F7CAAC"/>
            <w:hideMark/>
          </w:tcPr>
          <w:p w14:paraId="40FAA5F0"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6ABCB583" w14:textId="77777777" w:rsidR="00F44B4E" w:rsidRDefault="00F44B4E" w:rsidP="00611B05">
            <w:pPr>
              <w:spacing w:line="256" w:lineRule="auto"/>
              <w:jc w:val="both"/>
              <w:rPr>
                <w:lang w:eastAsia="en-US"/>
              </w:rPr>
            </w:pPr>
          </w:p>
        </w:tc>
      </w:tr>
      <w:tr w:rsidR="00F44B4E" w14:paraId="34B1D0EC" w14:textId="77777777" w:rsidTr="00745897">
        <w:trPr>
          <w:trHeight w:val="1497"/>
        </w:trPr>
        <w:tc>
          <w:tcPr>
            <w:tcW w:w="9923" w:type="dxa"/>
            <w:gridSpan w:val="8"/>
            <w:tcBorders>
              <w:top w:val="nil"/>
              <w:left w:val="single" w:sz="4" w:space="0" w:color="auto"/>
              <w:bottom w:val="single" w:sz="4" w:space="0" w:color="auto"/>
              <w:right w:val="single" w:sz="4" w:space="0" w:color="auto"/>
            </w:tcBorders>
          </w:tcPr>
          <w:p w14:paraId="7591FBA0" w14:textId="77777777" w:rsidR="00F44B4E" w:rsidRDefault="00F44B4E" w:rsidP="00611B05">
            <w:pPr>
              <w:rPr>
                <w:b/>
                <w:lang w:eastAsia="en-US"/>
              </w:rPr>
            </w:pPr>
            <w:r w:rsidRPr="00CD7065">
              <w:rPr>
                <w:b/>
                <w:lang w:eastAsia="en-US"/>
              </w:rPr>
              <w:t>Povinná:</w:t>
            </w:r>
          </w:p>
          <w:p w14:paraId="7C6F2BDF" w14:textId="77777777" w:rsidR="00F44B4E" w:rsidRPr="00E8387C" w:rsidRDefault="00F44B4E" w:rsidP="00611B05">
            <w:pPr>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2014. </w:t>
            </w:r>
            <w:r w:rsidRPr="00E17ABC">
              <w:rPr>
                <w:i/>
                <w:iCs/>
                <w:lang w:eastAsia="en-US"/>
              </w:rPr>
              <w:t xml:space="preserve">Open Mind </w:t>
            </w:r>
            <w:proofErr w:type="spellStart"/>
            <w:r w:rsidRPr="00E17ABC">
              <w:rPr>
                <w:i/>
                <w:iCs/>
                <w:lang w:eastAsia="en-US"/>
              </w:rPr>
              <w:t>Intermediate</w:t>
            </w:r>
            <w:proofErr w:type="spellEnd"/>
            <w:r w:rsidRPr="00E8387C">
              <w:rPr>
                <w:lang w:eastAsia="en-US"/>
              </w:rPr>
              <w:t xml:space="preserve">. London. ISBN 9780230458307. </w:t>
            </w:r>
          </w:p>
          <w:p w14:paraId="4FF308DD" w14:textId="77777777" w:rsidR="00F44B4E" w:rsidRDefault="00F44B4E" w:rsidP="00611B05">
            <w:pPr>
              <w:jc w:val="both"/>
              <w:rPr>
                <w:lang w:eastAsia="en-US"/>
              </w:rPr>
            </w:pPr>
            <w:r w:rsidRPr="00E8387C">
              <w:rPr>
                <w:lang w:eastAsia="en-US"/>
              </w:rPr>
              <w:t>ROGERS</w:t>
            </w:r>
            <w:r>
              <w:rPr>
                <w:lang w:eastAsia="en-US"/>
              </w:rPr>
              <w:t xml:space="preserve">, </w:t>
            </w:r>
            <w:proofErr w:type="spellStart"/>
            <w:r>
              <w:rPr>
                <w:lang w:eastAsia="en-US"/>
              </w:rPr>
              <w:t>Mickey</w:t>
            </w:r>
            <w:proofErr w:type="spellEnd"/>
            <w:r>
              <w:rPr>
                <w:lang w:eastAsia="en-US"/>
              </w:rPr>
              <w:t xml:space="preserve"> et al. </w:t>
            </w:r>
            <w:r w:rsidRPr="00B261E8">
              <w:rPr>
                <w:i/>
                <w:iCs/>
                <w:lang w:eastAsia="en-US"/>
              </w:rPr>
              <w:t xml:space="preserve">Open Mind </w:t>
            </w:r>
            <w:proofErr w:type="spellStart"/>
            <w:r w:rsidRPr="00B261E8">
              <w:rPr>
                <w:i/>
                <w:iCs/>
                <w:lang w:eastAsia="en-US"/>
              </w:rPr>
              <w:t>Intermediate</w:t>
            </w:r>
            <w:proofErr w:type="spellEnd"/>
            <w:r w:rsidRPr="00B261E8">
              <w:rPr>
                <w:i/>
                <w:iCs/>
                <w:lang w:eastAsia="en-US"/>
              </w:rPr>
              <w:t xml:space="preserve"> </w:t>
            </w:r>
            <w:proofErr w:type="spellStart"/>
            <w:r w:rsidRPr="00B261E8">
              <w:rPr>
                <w:i/>
                <w:iCs/>
                <w:lang w:eastAsia="en-US"/>
              </w:rPr>
              <w:t>Workbook</w:t>
            </w:r>
            <w:proofErr w:type="spellEnd"/>
            <w:r>
              <w:rPr>
                <w:lang w:eastAsia="en-US"/>
              </w:rPr>
              <w:t>. London. ISBN 978-0230 45869 7.</w:t>
            </w:r>
          </w:p>
          <w:p w14:paraId="39A7F40E" w14:textId="77777777" w:rsidR="00F44B4E" w:rsidRPr="00CD7065" w:rsidRDefault="00F44B4E" w:rsidP="00611B05">
            <w:pPr>
              <w:rPr>
                <w:b/>
                <w:lang w:eastAsia="en-US"/>
              </w:rPr>
            </w:pPr>
            <w:r w:rsidRPr="00CD7065">
              <w:rPr>
                <w:b/>
                <w:lang w:eastAsia="en-US"/>
              </w:rPr>
              <w:t xml:space="preserve">Doporučená: </w:t>
            </w:r>
          </w:p>
          <w:p w14:paraId="7B4A9AE5" w14:textId="77777777" w:rsidR="00F44B4E" w:rsidRPr="00E8387C" w:rsidRDefault="00F44B4E" w:rsidP="00611B05">
            <w:pPr>
              <w:rPr>
                <w:lang w:eastAsia="en-US"/>
              </w:rPr>
            </w:pPr>
            <w:r w:rsidRPr="00E8387C">
              <w:rPr>
                <w:lang w:eastAsia="en-US"/>
              </w:rPr>
              <w:t xml:space="preserve">MURPHY, Raymond. 2015. </w:t>
            </w:r>
            <w:proofErr w:type="spellStart"/>
            <w:r w:rsidRPr="004124A7">
              <w:rPr>
                <w:i/>
                <w:iCs/>
                <w:lang w:eastAsia="en-US"/>
              </w:rPr>
              <w:t>English</w:t>
            </w:r>
            <w:proofErr w:type="spellEnd"/>
            <w:r w:rsidRPr="004124A7">
              <w:rPr>
                <w:i/>
                <w:iCs/>
                <w:lang w:eastAsia="en-US"/>
              </w:rPr>
              <w:t xml:space="preserve"> </w:t>
            </w:r>
            <w:proofErr w:type="spellStart"/>
            <w:r w:rsidRPr="004124A7">
              <w:rPr>
                <w:i/>
                <w:iCs/>
                <w:lang w:eastAsia="en-US"/>
              </w:rPr>
              <w:t>Grammar</w:t>
            </w:r>
            <w:proofErr w:type="spellEnd"/>
            <w:r w:rsidRPr="004124A7">
              <w:rPr>
                <w:i/>
                <w:iCs/>
                <w:lang w:eastAsia="en-US"/>
              </w:rPr>
              <w:t xml:space="preserve"> In Use.</w:t>
            </w:r>
            <w:r w:rsidRPr="00E8387C">
              <w:rPr>
                <w:lang w:eastAsia="en-US"/>
              </w:rPr>
              <w:t xml:space="preserve"> CUP. ISBN 9781107539334.</w:t>
            </w:r>
          </w:p>
          <w:p w14:paraId="78252CEA" w14:textId="77777777" w:rsidR="00F44B4E" w:rsidRDefault="00F44B4E" w:rsidP="00611B05">
            <w:pPr>
              <w:jc w:val="both"/>
              <w:rPr>
                <w:lang w:eastAsia="en-US"/>
              </w:rPr>
            </w:pPr>
            <w:r>
              <w:rPr>
                <w:lang w:eastAsia="en-US"/>
              </w:rPr>
              <w:t xml:space="preserve">THOMSON, A. J., MARTINET, A. V. </w:t>
            </w:r>
            <w:proofErr w:type="spellStart"/>
            <w:r w:rsidRPr="00CE182D">
              <w:rPr>
                <w:i/>
                <w:iCs/>
                <w:lang w:eastAsia="en-US"/>
              </w:rPr>
              <w:t>Exercises</w:t>
            </w:r>
            <w:proofErr w:type="spellEnd"/>
            <w:r w:rsidRPr="00CE182D">
              <w:rPr>
                <w:i/>
                <w:iCs/>
                <w:lang w:eastAsia="en-US"/>
              </w:rPr>
              <w:t xml:space="preserve"> 1,2.</w:t>
            </w:r>
          </w:p>
          <w:p w14:paraId="4538F23C" w14:textId="77777777" w:rsidR="00F44B4E" w:rsidRDefault="00F44B4E" w:rsidP="00611B05">
            <w:pPr>
              <w:jc w:val="both"/>
              <w:rPr>
                <w:lang w:eastAsia="en-US"/>
              </w:rPr>
            </w:pPr>
            <w:r>
              <w:rPr>
                <w:lang w:eastAsia="en-US"/>
              </w:rPr>
              <w:t xml:space="preserve">WATCYN-JONES, P., JOHNSTON, O. </w:t>
            </w:r>
            <w:r w:rsidRPr="00CE182D">
              <w:rPr>
                <w:i/>
                <w:iCs/>
                <w:lang w:eastAsia="en-US"/>
              </w:rPr>
              <w:t xml:space="preserve">Test </w:t>
            </w:r>
            <w:proofErr w:type="spellStart"/>
            <w:r w:rsidRPr="00CE182D">
              <w:rPr>
                <w:i/>
                <w:iCs/>
                <w:lang w:eastAsia="en-US"/>
              </w:rPr>
              <w:t>Your</w:t>
            </w:r>
            <w:proofErr w:type="spellEnd"/>
            <w:r w:rsidRPr="00CE182D">
              <w:rPr>
                <w:i/>
                <w:iCs/>
                <w:lang w:eastAsia="en-US"/>
              </w:rPr>
              <w:t xml:space="preserve"> </w:t>
            </w:r>
            <w:proofErr w:type="spellStart"/>
            <w:r w:rsidRPr="00CE182D">
              <w:rPr>
                <w:i/>
                <w:iCs/>
                <w:lang w:eastAsia="en-US"/>
              </w:rPr>
              <w:t>Vocabulary</w:t>
            </w:r>
            <w:proofErr w:type="spellEnd"/>
            <w:r w:rsidRPr="00CE182D">
              <w:rPr>
                <w:i/>
                <w:iCs/>
                <w:lang w:eastAsia="en-US"/>
              </w:rPr>
              <w:t xml:space="preserve"> 3,4.</w:t>
            </w:r>
          </w:p>
        </w:tc>
      </w:tr>
    </w:tbl>
    <w:p w14:paraId="24A8C182" w14:textId="77777777" w:rsidR="00F44B4E" w:rsidRDefault="00F44B4E" w:rsidP="00F44B4E">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316"/>
        <w:gridCol w:w="850"/>
      </w:tblGrid>
      <w:tr w:rsidR="00F44B4E" w14:paraId="1B164527" w14:textId="77777777" w:rsidTr="00215669">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9144E8C"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50BB80AC" w14:textId="77777777" w:rsidTr="00215669">
        <w:tc>
          <w:tcPr>
            <w:tcW w:w="3195" w:type="dxa"/>
            <w:tcBorders>
              <w:top w:val="double" w:sz="4" w:space="0" w:color="auto"/>
              <w:left w:val="single" w:sz="4" w:space="0" w:color="auto"/>
              <w:bottom w:val="single" w:sz="4" w:space="0" w:color="auto"/>
              <w:right w:val="single" w:sz="4" w:space="0" w:color="auto"/>
            </w:tcBorders>
            <w:shd w:val="clear" w:color="auto" w:fill="F7CAAC"/>
            <w:hideMark/>
          </w:tcPr>
          <w:p w14:paraId="4067990C"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61673DD2"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sidRPr="009F1316">
              <w:rPr>
                <w:lang w:eastAsia="en-US"/>
              </w:rPr>
              <w:t>intermediate</w:t>
            </w:r>
            <w:proofErr w:type="spellEnd"/>
            <w:r>
              <w:rPr>
                <w:lang w:eastAsia="en-US"/>
              </w:rPr>
              <w:t xml:space="preserve"> (8)</w:t>
            </w:r>
          </w:p>
        </w:tc>
      </w:tr>
      <w:tr w:rsidR="00F44B4E" w14:paraId="485685A2"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4442917"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5E932B2"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4A9A3F"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6F0C5CF1" w14:textId="77777777" w:rsidR="00F44B4E" w:rsidRDefault="00F44B4E" w:rsidP="00611B05">
            <w:pPr>
              <w:spacing w:line="256" w:lineRule="auto"/>
              <w:jc w:val="both"/>
              <w:rPr>
                <w:lang w:eastAsia="en-US"/>
              </w:rPr>
            </w:pPr>
            <w:r>
              <w:rPr>
                <w:lang w:eastAsia="en-US"/>
              </w:rPr>
              <w:t>1-2/LS</w:t>
            </w:r>
          </w:p>
        </w:tc>
      </w:tr>
      <w:tr w:rsidR="00F44B4E" w14:paraId="26ADE29E"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3A5169E6"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058726C"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C2A7938"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47926F8"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6D8D8D3"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78030398" w14:textId="77777777" w:rsidR="00F44B4E" w:rsidRDefault="00F44B4E" w:rsidP="00611B05">
            <w:pPr>
              <w:spacing w:line="256" w:lineRule="auto"/>
              <w:jc w:val="both"/>
              <w:rPr>
                <w:lang w:eastAsia="en-US"/>
              </w:rPr>
            </w:pPr>
            <w:r>
              <w:rPr>
                <w:lang w:eastAsia="en-US"/>
              </w:rPr>
              <w:t>2</w:t>
            </w:r>
          </w:p>
        </w:tc>
      </w:tr>
      <w:tr w:rsidR="00F44B4E" w14:paraId="7752E91A"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77DB9FBC"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3F8BF56B" w14:textId="77777777" w:rsidR="00F44B4E" w:rsidRDefault="00F44B4E" w:rsidP="00611B05">
            <w:pPr>
              <w:spacing w:line="256" w:lineRule="auto"/>
              <w:jc w:val="both"/>
              <w:rPr>
                <w:sz w:val="16"/>
                <w:szCs w:val="16"/>
                <w:lang w:eastAsia="en-US"/>
              </w:rPr>
            </w:pPr>
          </w:p>
        </w:tc>
      </w:tr>
      <w:tr w:rsidR="00F44B4E" w14:paraId="1361DE2B"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2C5857A"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E9E7D0D" w14:textId="77777777" w:rsidR="00F44B4E" w:rsidRDefault="00F44B4E" w:rsidP="00611B05">
            <w:pPr>
              <w:spacing w:line="256" w:lineRule="auto"/>
              <w:jc w:val="both"/>
              <w:rPr>
                <w:sz w:val="16"/>
                <w:szCs w:val="16"/>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302C80"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0027D6A3" w14:textId="77777777" w:rsidR="00F44B4E" w:rsidRDefault="00F44B4E" w:rsidP="00611B05">
            <w:pPr>
              <w:spacing w:line="256" w:lineRule="auto"/>
              <w:jc w:val="both"/>
              <w:rPr>
                <w:lang w:eastAsia="en-US"/>
              </w:rPr>
            </w:pPr>
            <w:r>
              <w:rPr>
                <w:rFonts w:eastAsia="Calibri"/>
                <w:lang w:eastAsia="en-US"/>
              </w:rPr>
              <w:t>cvičení</w:t>
            </w:r>
          </w:p>
        </w:tc>
      </w:tr>
      <w:tr w:rsidR="00F44B4E" w14:paraId="68ACAFB3"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2C94DEE2"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66373BFA" w14:textId="77777777" w:rsidR="00F44B4E" w:rsidRDefault="00F44B4E" w:rsidP="00611B05">
            <w:pPr>
              <w:jc w:val="both"/>
              <w:rPr>
                <w:lang w:eastAsia="en-US"/>
              </w:rPr>
            </w:pPr>
            <w:r>
              <w:rPr>
                <w:lang w:eastAsia="en-US"/>
              </w:rPr>
              <w:t>Docházka, minimálně 80 %.</w:t>
            </w:r>
          </w:p>
          <w:p w14:paraId="7004DADB" w14:textId="309FB1ED" w:rsidR="00F44B4E" w:rsidRDefault="00F44B4E" w:rsidP="00611B05">
            <w:pPr>
              <w:jc w:val="both"/>
              <w:rPr>
                <w:lang w:eastAsia="en-US"/>
              </w:rPr>
            </w:pPr>
            <w:r>
              <w:rPr>
                <w:lang w:eastAsia="en-US"/>
              </w:rPr>
              <w:t xml:space="preserve">Aktivní účast na cvičeních. Vypracování a odevzdání všech domácích prací </w:t>
            </w:r>
            <w:r w:rsidR="00827ACD">
              <w:rPr>
                <w:lang w:eastAsia="en-US"/>
              </w:rPr>
              <w:br/>
            </w:r>
            <w:r>
              <w:rPr>
                <w:lang w:eastAsia="en-US"/>
              </w:rPr>
              <w:t>v termínu.</w:t>
            </w:r>
          </w:p>
          <w:p w14:paraId="054CF920" w14:textId="77777777" w:rsidR="00F44B4E" w:rsidRDefault="00F44B4E" w:rsidP="00611B05">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74FDF3F3" w14:textId="77777777" w:rsidR="00F44B4E" w:rsidRDefault="00F44B4E" w:rsidP="00611B05">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4D849B60" w14:textId="77777777" w:rsidR="00F44B4E" w:rsidRDefault="00F44B4E" w:rsidP="00611B05">
            <w:pPr>
              <w:jc w:val="both"/>
              <w:rPr>
                <w:lang w:eastAsia="en-US"/>
              </w:rPr>
            </w:pPr>
            <w:r>
              <w:rPr>
                <w:lang w:eastAsia="en-US"/>
              </w:rPr>
              <w:t>Ústní zkouška: Témata pro ústní zkoušku zadává vyučující.</w:t>
            </w:r>
          </w:p>
          <w:p w14:paraId="73499381" w14:textId="77777777" w:rsidR="00F44B4E" w:rsidRDefault="00F44B4E" w:rsidP="00611B05">
            <w:pPr>
              <w:jc w:val="both"/>
              <w:rPr>
                <w:color w:val="1F497D"/>
                <w:sz w:val="16"/>
                <w:szCs w:val="16"/>
                <w:lang w:eastAsia="en-US"/>
              </w:rPr>
            </w:pPr>
            <w:r>
              <w:rPr>
                <w:lang w:eastAsia="en-US"/>
              </w:rPr>
              <w:t xml:space="preserve">Povinností studenta je zaregistrovat se do online kurzu CJ8 v </w:t>
            </w:r>
            <w:proofErr w:type="spellStart"/>
            <w:r>
              <w:rPr>
                <w:lang w:eastAsia="en-US"/>
              </w:rPr>
              <w:t>Moodlu</w:t>
            </w:r>
            <w:proofErr w:type="spellEnd"/>
            <w:r>
              <w:rPr>
                <w:lang w:eastAsia="en-US"/>
              </w:rPr>
              <w:t>.</w:t>
            </w:r>
          </w:p>
        </w:tc>
      </w:tr>
      <w:tr w:rsidR="00F44B4E" w14:paraId="1E9F4301" w14:textId="77777777" w:rsidTr="00215669">
        <w:trPr>
          <w:trHeight w:val="274"/>
        </w:trPr>
        <w:tc>
          <w:tcPr>
            <w:tcW w:w="9923" w:type="dxa"/>
            <w:gridSpan w:val="8"/>
            <w:tcBorders>
              <w:top w:val="nil"/>
              <w:left w:val="single" w:sz="4" w:space="0" w:color="auto"/>
              <w:bottom w:val="single" w:sz="4" w:space="0" w:color="auto"/>
              <w:right w:val="single" w:sz="4" w:space="0" w:color="auto"/>
            </w:tcBorders>
          </w:tcPr>
          <w:p w14:paraId="43DD5F56" w14:textId="77777777" w:rsidR="00F44B4E" w:rsidRDefault="00F44B4E" w:rsidP="00611B05">
            <w:pPr>
              <w:spacing w:line="256" w:lineRule="auto"/>
              <w:jc w:val="both"/>
              <w:rPr>
                <w:lang w:eastAsia="en-US"/>
              </w:rPr>
            </w:pPr>
          </w:p>
        </w:tc>
      </w:tr>
      <w:tr w:rsidR="00F44B4E" w14:paraId="27491BEC" w14:textId="77777777" w:rsidTr="00215669">
        <w:trPr>
          <w:trHeight w:val="197"/>
        </w:trPr>
        <w:tc>
          <w:tcPr>
            <w:tcW w:w="3195" w:type="dxa"/>
            <w:tcBorders>
              <w:top w:val="nil"/>
              <w:left w:val="single" w:sz="4" w:space="0" w:color="auto"/>
              <w:bottom w:val="single" w:sz="4" w:space="0" w:color="auto"/>
              <w:right w:val="single" w:sz="4" w:space="0" w:color="auto"/>
            </w:tcBorders>
            <w:shd w:val="clear" w:color="auto" w:fill="F7CAAC"/>
            <w:hideMark/>
          </w:tcPr>
          <w:p w14:paraId="5EDA5241"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78928018"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42CA0A36" w14:textId="77777777" w:rsidTr="00215669">
        <w:trPr>
          <w:trHeight w:val="243"/>
        </w:trPr>
        <w:tc>
          <w:tcPr>
            <w:tcW w:w="3195" w:type="dxa"/>
            <w:tcBorders>
              <w:top w:val="nil"/>
              <w:left w:val="single" w:sz="4" w:space="0" w:color="auto"/>
              <w:bottom w:val="single" w:sz="4" w:space="0" w:color="auto"/>
              <w:right w:val="single" w:sz="4" w:space="0" w:color="auto"/>
            </w:tcBorders>
            <w:shd w:val="clear" w:color="auto" w:fill="F7CAAC"/>
            <w:hideMark/>
          </w:tcPr>
          <w:p w14:paraId="3AC0E24F"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14B6C5AC"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6C768060"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5BF69255"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1D58A31E"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27AA25C2" w14:textId="77777777" w:rsidTr="00215669">
        <w:trPr>
          <w:trHeight w:val="253"/>
        </w:trPr>
        <w:tc>
          <w:tcPr>
            <w:tcW w:w="9923" w:type="dxa"/>
            <w:gridSpan w:val="8"/>
            <w:tcBorders>
              <w:top w:val="nil"/>
              <w:left w:val="single" w:sz="4" w:space="0" w:color="auto"/>
              <w:bottom w:val="single" w:sz="4" w:space="0" w:color="auto"/>
              <w:right w:val="single" w:sz="4" w:space="0" w:color="auto"/>
            </w:tcBorders>
          </w:tcPr>
          <w:p w14:paraId="1927D1D9" w14:textId="77777777" w:rsidR="00F44B4E" w:rsidRDefault="00F44B4E" w:rsidP="00611B05">
            <w:pPr>
              <w:spacing w:line="256" w:lineRule="auto"/>
              <w:jc w:val="both"/>
              <w:rPr>
                <w:lang w:eastAsia="en-US"/>
              </w:rPr>
            </w:pPr>
          </w:p>
        </w:tc>
      </w:tr>
      <w:tr w:rsidR="00F44B4E" w14:paraId="118C8F5D" w14:textId="77777777" w:rsidTr="00215669">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5775898"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0E8EA640" w14:textId="77777777" w:rsidR="00F44B4E" w:rsidRDefault="00F44B4E" w:rsidP="00611B05">
            <w:pPr>
              <w:spacing w:line="256" w:lineRule="auto"/>
              <w:jc w:val="both"/>
              <w:rPr>
                <w:sz w:val="16"/>
                <w:szCs w:val="16"/>
                <w:lang w:eastAsia="en-US"/>
              </w:rPr>
            </w:pPr>
          </w:p>
        </w:tc>
      </w:tr>
      <w:tr w:rsidR="00F44B4E" w14:paraId="765D5BD9" w14:textId="77777777" w:rsidTr="00215669">
        <w:trPr>
          <w:trHeight w:val="1554"/>
        </w:trPr>
        <w:tc>
          <w:tcPr>
            <w:tcW w:w="9923" w:type="dxa"/>
            <w:gridSpan w:val="8"/>
            <w:tcBorders>
              <w:top w:val="nil"/>
              <w:left w:val="single" w:sz="4" w:space="0" w:color="auto"/>
              <w:bottom w:val="single" w:sz="12" w:space="0" w:color="auto"/>
              <w:right w:val="single" w:sz="4" w:space="0" w:color="auto"/>
            </w:tcBorders>
          </w:tcPr>
          <w:p w14:paraId="58649968" w14:textId="77777777" w:rsidR="00F44B4E" w:rsidRDefault="00F44B4E" w:rsidP="00611B05">
            <w:pPr>
              <w:spacing w:after="120"/>
              <w:jc w:val="both"/>
              <w:rPr>
                <w:lang w:eastAsia="en-US"/>
              </w:rPr>
            </w:pPr>
            <w:r>
              <w:rPr>
                <w:lang w:eastAsia="en-US"/>
              </w:rPr>
              <w:t xml:space="preserve">Studenti nastupují se znalostí jazyka na úrovni </w:t>
            </w:r>
            <w:proofErr w:type="spellStart"/>
            <w:r>
              <w:rPr>
                <w:lang w:eastAsia="en-US"/>
              </w:rPr>
              <w:t>Intermediate</w:t>
            </w:r>
            <w:proofErr w:type="spellEnd"/>
            <w:r>
              <w:rPr>
                <w:lang w:eastAsia="en-US"/>
              </w:rPr>
              <w:t xml:space="preserve"> B1 až B1+ a pokračují na úroveň B2. Předmět nabízí učivo </w:t>
            </w:r>
            <w:r>
              <w:rPr>
                <w:lang w:eastAsia="en-US"/>
              </w:rPr>
              <w:br/>
              <w:t xml:space="preserve">k ovládnutí jazyka slovem i písmem tak, aby studenti zvládali plynulou komunikaci k osobním i společenským tématům. Pracuje se s aktivačními metodami formou dialogů a přehrávání rolí v zadaných situacích. Studenti také začínají pracovat </w:t>
            </w:r>
            <w:r>
              <w:rPr>
                <w:lang w:eastAsia="en-US"/>
              </w:rPr>
              <w:br/>
              <w:t>s odbornými texty.</w:t>
            </w:r>
          </w:p>
          <w:p w14:paraId="265E1495" w14:textId="77777777" w:rsidR="00F44B4E" w:rsidRPr="003774F2" w:rsidRDefault="00F44B4E" w:rsidP="00611B05">
            <w:pPr>
              <w:ind w:firstLine="352"/>
              <w:jc w:val="both"/>
              <w:rPr>
                <w:b/>
                <w:lang w:eastAsia="en-US"/>
              </w:rPr>
            </w:pPr>
            <w:r w:rsidRPr="003774F2">
              <w:rPr>
                <w:b/>
                <w:lang w:eastAsia="en-US"/>
              </w:rPr>
              <w:t>Gramatika:</w:t>
            </w:r>
          </w:p>
          <w:p w14:paraId="02485DE4" w14:textId="77777777" w:rsidR="00F44B4E" w:rsidRPr="003774F2" w:rsidRDefault="00F44B4E" w:rsidP="00611B05">
            <w:pPr>
              <w:ind w:firstLine="352"/>
              <w:jc w:val="both"/>
              <w:rPr>
                <w:bCs/>
                <w:lang w:eastAsia="en-US"/>
              </w:rPr>
            </w:pPr>
            <w:r w:rsidRPr="003774F2">
              <w:rPr>
                <w:bCs/>
                <w:lang w:eastAsia="en-US"/>
              </w:rPr>
              <w:t>- Definující a ne-definující vztažné věty</w:t>
            </w:r>
          </w:p>
          <w:p w14:paraId="2D46AB6D" w14:textId="77777777" w:rsidR="00F44B4E" w:rsidRPr="003774F2" w:rsidRDefault="00F44B4E" w:rsidP="00611B05">
            <w:pPr>
              <w:ind w:firstLine="352"/>
              <w:jc w:val="both"/>
              <w:rPr>
                <w:bCs/>
                <w:lang w:eastAsia="en-US"/>
              </w:rPr>
            </w:pPr>
            <w:r w:rsidRPr="003774F2">
              <w:rPr>
                <w:bCs/>
                <w:lang w:eastAsia="en-US"/>
              </w:rPr>
              <w:t>- Modální slovesa s odkazem do minulosti</w:t>
            </w:r>
          </w:p>
          <w:p w14:paraId="0B2B45E7" w14:textId="77777777" w:rsidR="00F44B4E" w:rsidRPr="003774F2" w:rsidRDefault="00F44B4E" w:rsidP="00611B05">
            <w:pPr>
              <w:ind w:firstLine="352"/>
              <w:jc w:val="both"/>
              <w:rPr>
                <w:bCs/>
                <w:lang w:eastAsia="en-US"/>
              </w:rPr>
            </w:pPr>
            <w:r w:rsidRPr="003774F2">
              <w:rPr>
                <w:bCs/>
                <w:lang w:eastAsia="en-US"/>
              </w:rPr>
              <w:t>- Frázová slovesa</w:t>
            </w:r>
          </w:p>
          <w:p w14:paraId="1625561C" w14:textId="77777777" w:rsidR="00F44B4E" w:rsidRPr="003774F2" w:rsidRDefault="00F44B4E" w:rsidP="00611B05">
            <w:pPr>
              <w:ind w:firstLine="352"/>
              <w:jc w:val="both"/>
              <w:rPr>
                <w:b/>
                <w:lang w:eastAsia="en-US"/>
              </w:rPr>
            </w:pPr>
            <w:r w:rsidRPr="003774F2">
              <w:rPr>
                <w:b/>
                <w:lang w:eastAsia="en-US"/>
              </w:rPr>
              <w:t>Slovní zásoba:</w:t>
            </w:r>
          </w:p>
          <w:p w14:paraId="31652393" w14:textId="77777777" w:rsidR="00F44B4E" w:rsidRPr="003774F2" w:rsidRDefault="00F44B4E" w:rsidP="00611B05">
            <w:pPr>
              <w:ind w:firstLine="352"/>
              <w:jc w:val="both"/>
              <w:rPr>
                <w:bCs/>
                <w:lang w:eastAsia="en-US"/>
              </w:rPr>
            </w:pPr>
            <w:r w:rsidRPr="003774F2">
              <w:rPr>
                <w:bCs/>
                <w:lang w:eastAsia="en-US"/>
              </w:rPr>
              <w:t>- Představení a zábava v médiích</w:t>
            </w:r>
          </w:p>
          <w:p w14:paraId="1012891C" w14:textId="77777777" w:rsidR="00F44B4E" w:rsidRPr="003774F2" w:rsidRDefault="00F44B4E" w:rsidP="00611B05">
            <w:pPr>
              <w:ind w:firstLine="352"/>
              <w:jc w:val="both"/>
              <w:rPr>
                <w:bCs/>
                <w:lang w:eastAsia="en-US"/>
              </w:rPr>
            </w:pPr>
            <w:r w:rsidRPr="003774F2">
              <w:rPr>
                <w:bCs/>
                <w:lang w:eastAsia="en-US"/>
              </w:rPr>
              <w:t>- Popis minulých událostí a chování lidí</w:t>
            </w:r>
          </w:p>
          <w:p w14:paraId="3222AE52" w14:textId="77777777" w:rsidR="00F44B4E" w:rsidRDefault="00F44B4E" w:rsidP="00611B05">
            <w:pPr>
              <w:spacing w:after="120"/>
              <w:ind w:firstLine="352"/>
              <w:rPr>
                <w:bCs/>
                <w:lang w:eastAsia="en-US"/>
              </w:rPr>
            </w:pPr>
            <w:r w:rsidRPr="003774F2">
              <w:rPr>
                <w:bCs/>
                <w:lang w:eastAsia="en-US"/>
              </w:rPr>
              <w:t>- Neobyčejná zaměstnání</w:t>
            </w:r>
          </w:p>
          <w:p w14:paraId="77864DA3" w14:textId="77777777" w:rsidR="00F44B4E" w:rsidRDefault="00F44B4E" w:rsidP="00611B05">
            <w:pPr>
              <w:jc w:val="both"/>
              <w:rPr>
                <w:lang w:eastAsia="en-US"/>
              </w:rPr>
            </w:pPr>
            <w:r w:rsidRPr="008A6C27">
              <w:rPr>
                <w:lang w:eastAsia="en-US"/>
              </w:rPr>
              <w:t>Student postupně získá schopnost bezproblémové komunikace a vyjadřování se k rozmanitým tématům, schopnost</w:t>
            </w:r>
            <w:r>
              <w:rPr>
                <w:lang w:eastAsia="en-US"/>
              </w:rPr>
              <w:t xml:space="preserve"> </w:t>
            </w:r>
            <w:r w:rsidRPr="008A6C27">
              <w:rPr>
                <w:lang w:eastAsia="en-US"/>
              </w:rPr>
              <w:t xml:space="preserve">porozumění komplexním textům a nadále rozvíjí gramatiku a slovní zásobu jazyka směrem k úrovni </w:t>
            </w:r>
            <w:proofErr w:type="spellStart"/>
            <w:r w:rsidRPr="008A6C27">
              <w:rPr>
                <w:lang w:eastAsia="en-US"/>
              </w:rPr>
              <w:t>upper</w:t>
            </w:r>
            <w:proofErr w:type="spellEnd"/>
            <w:r w:rsidRPr="008A6C27">
              <w:rPr>
                <w:lang w:eastAsia="en-US"/>
              </w:rPr>
              <w:t xml:space="preserve"> </w:t>
            </w:r>
            <w:proofErr w:type="spellStart"/>
            <w:r w:rsidRPr="008A6C27">
              <w:rPr>
                <w:lang w:eastAsia="en-US"/>
              </w:rPr>
              <w:t>intermediate</w:t>
            </w:r>
            <w:proofErr w:type="spellEnd"/>
            <w:r w:rsidRPr="008A6C27">
              <w:rPr>
                <w:lang w:eastAsia="en-US"/>
              </w:rPr>
              <w:t xml:space="preserve"> B2.</w:t>
            </w:r>
          </w:p>
        </w:tc>
      </w:tr>
      <w:tr w:rsidR="00F44B4E" w14:paraId="17BC5AD4" w14:textId="77777777" w:rsidTr="00215669">
        <w:trPr>
          <w:trHeight w:val="265"/>
        </w:trPr>
        <w:tc>
          <w:tcPr>
            <w:tcW w:w="3762" w:type="dxa"/>
            <w:gridSpan w:val="2"/>
            <w:tcBorders>
              <w:top w:val="nil"/>
              <w:left w:val="single" w:sz="4" w:space="0" w:color="auto"/>
              <w:bottom w:val="single" w:sz="4" w:space="0" w:color="auto"/>
              <w:right w:val="single" w:sz="4" w:space="0" w:color="auto"/>
            </w:tcBorders>
            <w:shd w:val="clear" w:color="auto" w:fill="F7CAAC"/>
            <w:hideMark/>
          </w:tcPr>
          <w:p w14:paraId="76999AED"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7DD9631D" w14:textId="77777777" w:rsidR="00F44B4E" w:rsidRDefault="00F44B4E" w:rsidP="00611B05">
            <w:pPr>
              <w:spacing w:line="256" w:lineRule="auto"/>
              <w:jc w:val="both"/>
              <w:rPr>
                <w:lang w:eastAsia="en-US"/>
              </w:rPr>
            </w:pPr>
          </w:p>
        </w:tc>
      </w:tr>
      <w:tr w:rsidR="00F44B4E" w14:paraId="001DDB1B" w14:textId="77777777" w:rsidTr="00215669">
        <w:trPr>
          <w:trHeight w:val="1497"/>
        </w:trPr>
        <w:tc>
          <w:tcPr>
            <w:tcW w:w="9923" w:type="dxa"/>
            <w:gridSpan w:val="8"/>
            <w:tcBorders>
              <w:top w:val="nil"/>
              <w:left w:val="single" w:sz="4" w:space="0" w:color="auto"/>
              <w:bottom w:val="single" w:sz="4" w:space="0" w:color="auto"/>
              <w:right w:val="single" w:sz="4" w:space="0" w:color="auto"/>
            </w:tcBorders>
          </w:tcPr>
          <w:p w14:paraId="2FF54445" w14:textId="77777777" w:rsidR="00F44B4E" w:rsidRDefault="00F44B4E" w:rsidP="00611B05">
            <w:pPr>
              <w:rPr>
                <w:b/>
                <w:lang w:eastAsia="en-US"/>
              </w:rPr>
            </w:pPr>
            <w:r w:rsidRPr="00CD7065">
              <w:rPr>
                <w:b/>
                <w:lang w:eastAsia="en-US"/>
              </w:rPr>
              <w:t>Povinná:</w:t>
            </w:r>
          </w:p>
          <w:p w14:paraId="6F48C8F4" w14:textId="77777777" w:rsidR="00F44B4E" w:rsidRPr="00E8387C" w:rsidRDefault="00F44B4E" w:rsidP="00611B05">
            <w:pPr>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2014. </w:t>
            </w:r>
            <w:r w:rsidRPr="00E17ABC">
              <w:rPr>
                <w:i/>
                <w:iCs/>
                <w:lang w:eastAsia="en-US"/>
              </w:rPr>
              <w:t xml:space="preserve">Open Mind </w:t>
            </w:r>
            <w:proofErr w:type="spellStart"/>
            <w:r w:rsidRPr="00E17ABC">
              <w:rPr>
                <w:i/>
                <w:iCs/>
                <w:lang w:eastAsia="en-US"/>
              </w:rPr>
              <w:t>Intermediate</w:t>
            </w:r>
            <w:proofErr w:type="spellEnd"/>
            <w:r w:rsidRPr="00E8387C">
              <w:rPr>
                <w:lang w:eastAsia="en-US"/>
              </w:rPr>
              <w:t xml:space="preserve">. London. ISBN 9780230458307. </w:t>
            </w:r>
          </w:p>
          <w:p w14:paraId="56523A31" w14:textId="77777777" w:rsidR="00F44B4E" w:rsidRDefault="00F44B4E" w:rsidP="00611B05">
            <w:pPr>
              <w:jc w:val="both"/>
              <w:rPr>
                <w:lang w:eastAsia="en-US"/>
              </w:rPr>
            </w:pPr>
            <w:r w:rsidRPr="00E8387C">
              <w:rPr>
                <w:lang w:eastAsia="en-US"/>
              </w:rPr>
              <w:t>ROGERS</w:t>
            </w:r>
            <w:r>
              <w:rPr>
                <w:lang w:eastAsia="en-US"/>
              </w:rPr>
              <w:t xml:space="preserve">, </w:t>
            </w:r>
            <w:proofErr w:type="spellStart"/>
            <w:r>
              <w:rPr>
                <w:lang w:eastAsia="en-US"/>
              </w:rPr>
              <w:t>Mickey</w:t>
            </w:r>
            <w:proofErr w:type="spellEnd"/>
            <w:r>
              <w:rPr>
                <w:lang w:eastAsia="en-US"/>
              </w:rPr>
              <w:t xml:space="preserve"> et al. </w:t>
            </w:r>
            <w:r w:rsidRPr="00B261E8">
              <w:rPr>
                <w:i/>
                <w:iCs/>
                <w:lang w:eastAsia="en-US"/>
              </w:rPr>
              <w:t xml:space="preserve">Open Mind </w:t>
            </w:r>
            <w:proofErr w:type="spellStart"/>
            <w:r w:rsidRPr="00B261E8">
              <w:rPr>
                <w:i/>
                <w:iCs/>
                <w:lang w:eastAsia="en-US"/>
              </w:rPr>
              <w:t>Intermediate</w:t>
            </w:r>
            <w:proofErr w:type="spellEnd"/>
            <w:r w:rsidRPr="00B261E8">
              <w:rPr>
                <w:i/>
                <w:iCs/>
                <w:lang w:eastAsia="en-US"/>
              </w:rPr>
              <w:t xml:space="preserve"> </w:t>
            </w:r>
            <w:proofErr w:type="spellStart"/>
            <w:r w:rsidRPr="00B261E8">
              <w:rPr>
                <w:i/>
                <w:iCs/>
                <w:lang w:eastAsia="en-US"/>
              </w:rPr>
              <w:t>Workbook</w:t>
            </w:r>
            <w:proofErr w:type="spellEnd"/>
            <w:r>
              <w:rPr>
                <w:lang w:eastAsia="en-US"/>
              </w:rPr>
              <w:t>. London. ISBN 978-0230 45869 7.</w:t>
            </w:r>
          </w:p>
          <w:p w14:paraId="2B8F45E4" w14:textId="77777777" w:rsidR="00F44B4E" w:rsidRPr="00CD7065" w:rsidRDefault="00F44B4E" w:rsidP="00611B05">
            <w:pPr>
              <w:rPr>
                <w:b/>
                <w:lang w:eastAsia="en-US"/>
              </w:rPr>
            </w:pPr>
            <w:r w:rsidRPr="00CD7065">
              <w:rPr>
                <w:b/>
                <w:lang w:eastAsia="en-US"/>
              </w:rPr>
              <w:t xml:space="preserve">Doporučená: </w:t>
            </w:r>
          </w:p>
          <w:p w14:paraId="3278F85F" w14:textId="5DC4CB44" w:rsidR="00F44B4E" w:rsidRPr="00E8387C" w:rsidRDefault="00F44B4E" w:rsidP="00611B05">
            <w:pPr>
              <w:rPr>
                <w:lang w:eastAsia="en-US"/>
              </w:rPr>
            </w:pPr>
            <w:proofErr w:type="spellStart"/>
            <w:r w:rsidRPr="004E40DD">
              <w:rPr>
                <w:lang w:eastAsia="en-US"/>
              </w:rPr>
              <w:t>McC</w:t>
            </w:r>
            <w:r>
              <w:rPr>
                <w:lang w:eastAsia="en-US"/>
              </w:rPr>
              <w:t>ARTY</w:t>
            </w:r>
            <w:proofErr w:type="spellEnd"/>
            <w:r w:rsidRPr="004E40DD">
              <w:rPr>
                <w:lang w:eastAsia="en-US"/>
              </w:rPr>
              <w:t xml:space="preserve">, </w:t>
            </w:r>
            <w:proofErr w:type="spellStart"/>
            <w:r w:rsidRPr="004E40DD">
              <w:rPr>
                <w:lang w:eastAsia="en-US"/>
              </w:rPr>
              <w:t>O'Dell</w:t>
            </w:r>
            <w:proofErr w:type="spellEnd"/>
            <w:r w:rsidRPr="004E40DD">
              <w:rPr>
                <w:lang w:eastAsia="en-US"/>
              </w:rPr>
              <w:t xml:space="preserve">. </w:t>
            </w:r>
            <w:proofErr w:type="spellStart"/>
            <w:r w:rsidRPr="00636432">
              <w:rPr>
                <w:i/>
                <w:iCs/>
                <w:lang w:eastAsia="en-US"/>
              </w:rPr>
              <w:t>English</w:t>
            </w:r>
            <w:proofErr w:type="spellEnd"/>
            <w:r w:rsidRPr="00636432">
              <w:rPr>
                <w:i/>
                <w:iCs/>
                <w:lang w:eastAsia="en-US"/>
              </w:rPr>
              <w:t xml:space="preserve"> </w:t>
            </w:r>
            <w:proofErr w:type="spellStart"/>
            <w:r w:rsidRPr="00636432">
              <w:rPr>
                <w:i/>
                <w:iCs/>
                <w:lang w:eastAsia="en-US"/>
              </w:rPr>
              <w:t>Vocabulary</w:t>
            </w:r>
            <w:proofErr w:type="spellEnd"/>
            <w:r w:rsidRPr="00636432">
              <w:rPr>
                <w:i/>
                <w:iCs/>
                <w:lang w:eastAsia="en-US"/>
              </w:rPr>
              <w:t xml:space="preserve"> in </w:t>
            </w:r>
            <w:r w:rsidR="00DB65B1" w:rsidRPr="00636432">
              <w:rPr>
                <w:i/>
                <w:iCs/>
                <w:lang w:eastAsia="en-US"/>
              </w:rPr>
              <w:t xml:space="preserve">Use, </w:t>
            </w:r>
            <w:proofErr w:type="spellStart"/>
            <w:r w:rsidR="00DB65B1" w:rsidRPr="00636432">
              <w:rPr>
                <w:i/>
                <w:iCs/>
                <w:lang w:eastAsia="en-US"/>
              </w:rPr>
              <w:t>Upper</w:t>
            </w:r>
            <w:proofErr w:type="spellEnd"/>
            <w:r w:rsidRPr="00636432">
              <w:rPr>
                <w:i/>
                <w:iCs/>
                <w:lang w:eastAsia="en-US"/>
              </w:rPr>
              <w:t xml:space="preserve"> </w:t>
            </w:r>
            <w:proofErr w:type="spellStart"/>
            <w:r w:rsidRPr="00636432">
              <w:rPr>
                <w:i/>
                <w:iCs/>
                <w:lang w:eastAsia="en-US"/>
              </w:rPr>
              <w:t>Intermdiate</w:t>
            </w:r>
            <w:proofErr w:type="spellEnd"/>
            <w:r w:rsidRPr="00636432">
              <w:rPr>
                <w:i/>
                <w:iCs/>
                <w:lang w:eastAsia="en-US"/>
              </w:rPr>
              <w:t xml:space="preserve"> and </w:t>
            </w:r>
            <w:proofErr w:type="spellStart"/>
            <w:r w:rsidRPr="00636432">
              <w:rPr>
                <w:i/>
                <w:iCs/>
                <w:lang w:eastAsia="en-US"/>
              </w:rPr>
              <w:t>Advanced</w:t>
            </w:r>
            <w:proofErr w:type="spellEnd"/>
            <w:r w:rsidRPr="004E40DD">
              <w:rPr>
                <w:lang w:eastAsia="en-US"/>
              </w:rPr>
              <w:t>. CUP.</w:t>
            </w:r>
          </w:p>
          <w:p w14:paraId="65DD255B" w14:textId="77777777" w:rsidR="00F44B4E" w:rsidRDefault="00F44B4E" w:rsidP="00611B05">
            <w:pPr>
              <w:rPr>
                <w:lang w:eastAsia="en-US"/>
              </w:rPr>
            </w:pPr>
            <w:r w:rsidRPr="00E8387C">
              <w:rPr>
                <w:lang w:eastAsia="en-US"/>
              </w:rPr>
              <w:t xml:space="preserve">MURPHY, Raymond. 2015. </w:t>
            </w:r>
            <w:proofErr w:type="spellStart"/>
            <w:r w:rsidRPr="004124A7">
              <w:rPr>
                <w:i/>
                <w:iCs/>
                <w:lang w:eastAsia="en-US"/>
              </w:rPr>
              <w:t>English</w:t>
            </w:r>
            <w:proofErr w:type="spellEnd"/>
            <w:r w:rsidRPr="004124A7">
              <w:rPr>
                <w:i/>
                <w:iCs/>
                <w:lang w:eastAsia="en-US"/>
              </w:rPr>
              <w:t xml:space="preserve"> </w:t>
            </w:r>
            <w:proofErr w:type="spellStart"/>
            <w:r w:rsidRPr="004124A7">
              <w:rPr>
                <w:i/>
                <w:iCs/>
                <w:lang w:eastAsia="en-US"/>
              </w:rPr>
              <w:t>Grammar</w:t>
            </w:r>
            <w:proofErr w:type="spellEnd"/>
            <w:r w:rsidRPr="004124A7">
              <w:rPr>
                <w:i/>
                <w:iCs/>
                <w:lang w:eastAsia="en-US"/>
              </w:rPr>
              <w:t xml:space="preserve"> In Use.</w:t>
            </w:r>
            <w:r w:rsidRPr="00E8387C">
              <w:rPr>
                <w:lang w:eastAsia="en-US"/>
              </w:rPr>
              <w:t xml:space="preserve"> CUP. ISBN 9781107539334.</w:t>
            </w:r>
          </w:p>
          <w:p w14:paraId="6FEF13E2" w14:textId="77777777" w:rsidR="00F44B4E" w:rsidRDefault="00F44B4E" w:rsidP="00611B05">
            <w:pPr>
              <w:jc w:val="both"/>
              <w:rPr>
                <w:lang w:eastAsia="en-US"/>
              </w:rPr>
            </w:pPr>
            <w:r>
              <w:rPr>
                <w:lang w:eastAsia="en-US"/>
              </w:rPr>
              <w:t xml:space="preserve">THOMSON, A. J., MARTINET, A. V. </w:t>
            </w:r>
            <w:proofErr w:type="spellStart"/>
            <w:r w:rsidRPr="00CE182D">
              <w:rPr>
                <w:i/>
                <w:iCs/>
                <w:lang w:eastAsia="en-US"/>
              </w:rPr>
              <w:t>Exercises</w:t>
            </w:r>
            <w:proofErr w:type="spellEnd"/>
            <w:r w:rsidRPr="00CE182D">
              <w:rPr>
                <w:i/>
                <w:iCs/>
                <w:lang w:eastAsia="en-US"/>
              </w:rPr>
              <w:t xml:space="preserve"> 1,2.</w:t>
            </w:r>
          </w:p>
          <w:p w14:paraId="41DAC0A9" w14:textId="77777777" w:rsidR="00F44B4E" w:rsidRDefault="00F44B4E" w:rsidP="00611B05">
            <w:pPr>
              <w:spacing w:line="256" w:lineRule="auto"/>
              <w:jc w:val="both"/>
              <w:rPr>
                <w:lang w:eastAsia="en-US"/>
              </w:rPr>
            </w:pPr>
            <w:r>
              <w:rPr>
                <w:lang w:eastAsia="en-US"/>
              </w:rPr>
              <w:t xml:space="preserve">WATCYN-JONES, P., JOHNSTON, O. </w:t>
            </w:r>
            <w:r w:rsidRPr="00CE182D">
              <w:rPr>
                <w:i/>
                <w:iCs/>
                <w:lang w:eastAsia="en-US"/>
              </w:rPr>
              <w:t xml:space="preserve">Test </w:t>
            </w:r>
            <w:proofErr w:type="spellStart"/>
            <w:r w:rsidRPr="00CE182D">
              <w:rPr>
                <w:i/>
                <w:iCs/>
                <w:lang w:eastAsia="en-US"/>
              </w:rPr>
              <w:t>Your</w:t>
            </w:r>
            <w:proofErr w:type="spellEnd"/>
            <w:r w:rsidRPr="00CE182D">
              <w:rPr>
                <w:i/>
                <w:iCs/>
                <w:lang w:eastAsia="en-US"/>
              </w:rPr>
              <w:t xml:space="preserve"> </w:t>
            </w:r>
            <w:proofErr w:type="spellStart"/>
            <w:r w:rsidRPr="00CE182D">
              <w:rPr>
                <w:i/>
                <w:iCs/>
                <w:lang w:eastAsia="en-US"/>
              </w:rPr>
              <w:t>Vocabulary</w:t>
            </w:r>
            <w:proofErr w:type="spellEnd"/>
            <w:r w:rsidRPr="00CE182D">
              <w:rPr>
                <w:i/>
                <w:iCs/>
                <w:lang w:eastAsia="en-US"/>
              </w:rPr>
              <w:t xml:space="preserve"> 3,4.</w:t>
            </w:r>
          </w:p>
        </w:tc>
      </w:tr>
    </w:tbl>
    <w:p w14:paraId="146B47C5" w14:textId="77777777" w:rsidR="00F44B4E" w:rsidRDefault="00F44B4E" w:rsidP="00F44B4E"/>
    <w:p w14:paraId="72AD0371" w14:textId="77777777" w:rsidR="00F44B4E" w:rsidRDefault="00F44B4E" w:rsidP="00F44B4E"/>
    <w:p w14:paraId="7269FB11" w14:textId="77777777" w:rsidR="00F44B4E" w:rsidRDefault="00F44B4E" w:rsidP="00F44B4E"/>
    <w:p w14:paraId="66D1B8AE" w14:textId="77777777" w:rsidR="00F44B4E" w:rsidRDefault="00F44B4E" w:rsidP="00F44B4E"/>
    <w:p w14:paraId="16A6CEA5"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2727CF16" w14:textId="77777777" w:rsidTr="00DB65B1">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85244D8"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3D6D6211" w14:textId="77777777" w:rsidTr="00DB65B1">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3D4056CF"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684F188A"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(9)</w:t>
            </w:r>
          </w:p>
        </w:tc>
      </w:tr>
      <w:tr w:rsidR="00F44B4E" w14:paraId="5879F4F4"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857EA4A"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FC3D0A1"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278FB9"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56C180E0" w14:textId="77777777" w:rsidR="00F44B4E" w:rsidRDefault="00F44B4E" w:rsidP="00611B05">
            <w:pPr>
              <w:spacing w:line="256" w:lineRule="auto"/>
              <w:jc w:val="both"/>
              <w:rPr>
                <w:lang w:eastAsia="en-US"/>
              </w:rPr>
            </w:pPr>
            <w:r>
              <w:rPr>
                <w:lang w:eastAsia="en-US"/>
              </w:rPr>
              <w:t>1-3/ZS</w:t>
            </w:r>
          </w:p>
        </w:tc>
      </w:tr>
      <w:tr w:rsidR="00F44B4E" w14:paraId="32458BAF"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59B71DD7"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1009BD8"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F678608"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18DD591"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94714D5"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66F724A4" w14:textId="77777777" w:rsidR="00F44B4E" w:rsidRDefault="00F44B4E" w:rsidP="00611B05">
            <w:pPr>
              <w:spacing w:line="256" w:lineRule="auto"/>
              <w:jc w:val="both"/>
              <w:rPr>
                <w:lang w:eastAsia="en-US"/>
              </w:rPr>
            </w:pPr>
            <w:r>
              <w:rPr>
                <w:lang w:eastAsia="en-US"/>
              </w:rPr>
              <w:t>2</w:t>
            </w:r>
          </w:p>
        </w:tc>
      </w:tr>
      <w:tr w:rsidR="00F44B4E" w14:paraId="11AC4679"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310C85D4"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4876D3E8" w14:textId="77777777" w:rsidR="00F44B4E" w:rsidRDefault="00F44B4E" w:rsidP="00611B05">
            <w:pPr>
              <w:spacing w:line="256" w:lineRule="auto"/>
              <w:jc w:val="both"/>
              <w:rPr>
                <w:sz w:val="16"/>
                <w:szCs w:val="16"/>
                <w:lang w:eastAsia="en-US"/>
              </w:rPr>
            </w:pPr>
          </w:p>
        </w:tc>
      </w:tr>
      <w:tr w:rsidR="00F44B4E" w14:paraId="2DDD6B19"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918459C"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333273F" w14:textId="77777777" w:rsidR="00F44B4E" w:rsidRDefault="00F44B4E" w:rsidP="00611B0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C7570DA"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70775AA5" w14:textId="77777777" w:rsidR="00F44B4E" w:rsidRDefault="00F44B4E" w:rsidP="00611B05">
            <w:pPr>
              <w:spacing w:line="256" w:lineRule="auto"/>
              <w:jc w:val="both"/>
              <w:rPr>
                <w:lang w:eastAsia="en-US"/>
              </w:rPr>
            </w:pPr>
            <w:r>
              <w:rPr>
                <w:rFonts w:eastAsia="Calibri"/>
                <w:lang w:eastAsia="en-US"/>
              </w:rPr>
              <w:t>cvičení</w:t>
            </w:r>
          </w:p>
        </w:tc>
      </w:tr>
      <w:tr w:rsidR="00F44B4E" w14:paraId="5132C2AC"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2625B00"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3249DC54" w14:textId="77777777" w:rsidR="00F44B4E" w:rsidRDefault="00F44B4E" w:rsidP="00611B05">
            <w:pPr>
              <w:jc w:val="both"/>
              <w:rPr>
                <w:lang w:eastAsia="en-US"/>
              </w:rPr>
            </w:pPr>
            <w:r>
              <w:rPr>
                <w:lang w:eastAsia="en-US"/>
              </w:rPr>
              <w:t>Docházka (minimum: 80 %).</w:t>
            </w:r>
          </w:p>
          <w:p w14:paraId="56964760" w14:textId="2A1D2485" w:rsidR="00F44B4E" w:rsidRDefault="00F44B4E" w:rsidP="00611B05">
            <w:pPr>
              <w:jc w:val="both"/>
              <w:rPr>
                <w:lang w:eastAsia="en-US"/>
              </w:rPr>
            </w:pPr>
            <w:r>
              <w:rPr>
                <w:lang w:eastAsia="en-US"/>
              </w:rPr>
              <w:t xml:space="preserve">Aktivní účast </w:t>
            </w:r>
            <w:r w:rsidR="000002D5">
              <w:rPr>
                <w:lang w:eastAsia="en-US"/>
              </w:rPr>
              <w:t xml:space="preserve">na </w:t>
            </w:r>
            <w:r w:rsidR="00C26EB0">
              <w:rPr>
                <w:lang w:eastAsia="en-US"/>
              </w:rPr>
              <w:t>výuce (</w:t>
            </w:r>
            <w:r>
              <w:rPr>
                <w:lang w:eastAsia="en-US"/>
              </w:rPr>
              <w:t>vypracování všech domácích prací v termínu).</w:t>
            </w:r>
          </w:p>
          <w:p w14:paraId="5E3D04F1" w14:textId="77777777" w:rsidR="00F44B4E" w:rsidRDefault="00F44B4E" w:rsidP="00611B05">
            <w:pPr>
              <w:jc w:val="both"/>
              <w:rPr>
                <w:lang w:eastAsia="en-US"/>
              </w:rPr>
            </w:pPr>
            <w:r>
              <w:rPr>
                <w:lang w:eastAsia="en-US"/>
              </w:rPr>
              <w:t>Prezentace v hodině s doprovodnými materiály v dohodnutém termínu (hodnocena na minimum 60 %).</w:t>
            </w:r>
          </w:p>
          <w:p w14:paraId="65F36DEF" w14:textId="77777777" w:rsidR="00F44B4E" w:rsidRDefault="00F44B4E" w:rsidP="00611B05">
            <w:pPr>
              <w:jc w:val="both"/>
              <w:rPr>
                <w:lang w:eastAsia="en-US"/>
              </w:rPr>
            </w:pPr>
            <w:r>
              <w:rPr>
                <w:lang w:eastAsia="en-US"/>
              </w:rPr>
              <w:t>Průběžný dílčí test a závěrečný zápočtový test (aritmetický průměr výsledků obou testů na minimum 60 %).</w:t>
            </w:r>
          </w:p>
          <w:p w14:paraId="46CD689A" w14:textId="77777777" w:rsidR="00F44B4E" w:rsidRDefault="00F44B4E" w:rsidP="00611B05">
            <w:pPr>
              <w:jc w:val="both"/>
              <w:rPr>
                <w:color w:val="1F497D"/>
                <w:sz w:val="16"/>
                <w:szCs w:val="16"/>
                <w:lang w:eastAsia="en-US"/>
              </w:rPr>
            </w:pPr>
            <w:r>
              <w:rPr>
                <w:lang w:eastAsia="en-US"/>
              </w:rPr>
              <w:t xml:space="preserve">Povinností studenta je zaregistrovat se do online kurzu CJ9 v </w:t>
            </w:r>
            <w:proofErr w:type="spellStart"/>
            <w:r>
              <w:rPr>
                <w:lang w:eastAsia="en-US"/>
              </w:rPr>
              <w:t>Moodlu</w:t>
            </w:r>
            <w:proofErr w:type="spellEnd"/>
            <w:r>
              <w:rPr>
                <w:lang w:eastAsia="en-US"/>
              </w:rPr>
              <w:t>.</w:t>
            </w:r>
          </w:p>
        </w:tc>
      </w:tr>
      <w:tr w:rsidR="00F44B4E" w14:paraId="2C20D1E3" w14:textId="77777777" w:rsidTr="00DB65B1">
        <w:trPr>
          <w:trHeight w:val="274"/>
        </w:trPr>
        <w:tc>
          <w:tcPr>
            <w:tcW w:w="10065" w:type="dxa"/>
            <w:gridSpan w:val="8"/>
            <w:tcBorders>
              <w:top w:val="nil"/>
              <w:left w:val="single" w:sz="4" w:space="0" w:color="auto"/>
              <w:bottom w:val="single" w:sz="4" w:space="0" w:color="auto"/>
              <w:right w:val="single" w:sz="4" w:space="0" w:color="auto"/>
            </w:tcBorders>
          </w:tcPr>
          <w:p w14:paraId="23631B73" w14:textId="77777777" w:rsidR="00F44B4E" w:rsidRDefault="00F44B4E" w:rsidP="00611B05">
            <w:pPr>
              <w:spacing w:line="256" w:lineRule="auto"/>
              <w:jc w:val="both"/>
              <w:rPr>
                <w:lang w:eastAsia="en-US"/>
              </w:rPr>
            </w:pPr>
          </w:p>
        </w:tc>
      </w:tr>
      <w:tr w:rsidR="00F44B4E" w14:paraId="0320D000" w14:textId="77777777" w:rsidTr="00DB65B1">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0220B368"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3B8F4A43"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6F0D287F" w14:textId="77777777" w:rsidTr="00DB65B1">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1CD84A72"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30ACC4F8"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7BB6817F"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6D77823"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7328B50C"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52DA2A5B" w14:textId="77777777" w:rsidTr="00DB65B1">
        <w:trPr>
          <w:trHeight w:val="253"/>
        </w:trPr>
        <w:tc>
          <w:tcPr>
            <w:tcW w:w="10065" w:type="dxa"/>
            <w:gridSpan w:val="8"/>
            <w:tcBorders>
              <w:top w:val="nil"/>
              <w:left w:val="single" w:sz="4" w:space="0" w:color="auto"/>
              <w:bottom w:val="single" w:sz="4" w:space="0" w:color="auto"/>
              <w:right w:val="single" w:sz="4" w:space="0" w:color="auto"/>
            </w:tcBorders>
          </w:tcPr>
          <w:p w14:paraId="2392D3F5" w14:textId="77777777" w:rsidR="00F44B4E" w:rsidRDefault="00F44B4E" w:rsidP="00611B05">
            <w:pPr>
              <w:spacing w:line="256" w:lineRule="auto"/>
              <w:jc w:val="both"/>
              <w:rPr>
                <w:lang w:eastAsia="en-US"/>
              </w:rPr>
            </w:pPr>
          </w:p>
        </w:tc>
      </w:tr>
      <w:tr w:rsidR="00F44B4E" w14:paraId="4570AE52"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697C26C"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570A6926" w14:textId="77777777" w:rsidR="00F44B4E" w:rsidRDefault="00F44B4E" w:rsidP="00611B05">
            <w:pPr>
              <w:spacing w:line="256" w:lineRule="auto"/>
              <w:jc w:val="both"/>
              <w:rPr>
                <w:sz w:val="16"/>
                <w:szCs w:val="16"/>
                <w:lang w:eastAsia="en-US"/>
              </w:rPr>
            </w:pPr>
          </w:p>
        </w:tc>
      </w:tr>
      <w:tr w:rsidR="00F44B4E" w14:paraId="4B0296BB" w14:textId="77777777" w:rsidTr="00DB65B1">
        <w:trPr>
          <w:trHeight w:val="1554"/>
        </w:trPr>
        <w:tc>
          <w:tcPr>
            <w:tcW w:w="10065" w:type="dxa"/>
            <w:gridSpan w:val="8"/>
            <w:tcBorders>
              <w:top w:val="nil"/>
              <w:left w:val="single" w:sz="4" w:space="0" w:color="auto"/>
              <w:bottom w:val="single" w:sz="12" w:space="0" w:color="auto"/>
              <w:right w:val="single" w:sz="4" w:space="0" w:color="auto"/>
            </w:tcBorders>
          </w:tcPr>
          <w:p w14:paraId="0EDC5FA0" w14:textId="77777777" w:rsidR="00F44B4E" w:rsidRDefault="00F44B4E" w:rsidP="00611B05">
            <w:pPr>
              <w:spacing w:after="120"/>
              <w:jc w:val="both"/>
              <w:rPr>
                <w:lang w:eastAsia="en-US"/>
              </w:rPr>
            </w:pPr>
            <w:r w:rsidRPr="008C686A">
              <w:rPr>
                <w:lang w:eastAsia="en-US"/>
              </w:rPr>
              <w:t xml:space="preserve">Cílem předmětu je rozvíjet u studentů ovládnutí jazyka slovem i písmem tak, aby umožňoval bezproblémovou plynulou komunikaci k osobním i společenským tématům (úspěchy, oslavy a festivaly, politika...) a některým odborným tématům na jazykové úrovni </w:t>
            </w:r>
            <w:proofErr w:type="spellStart"/>
            <w:r w:rsidRPr="008C686A">
              <w:rPr>
                <w:lang w:eastAsia="en-US"/>
              </w:rPr>
              <w:t>upper-intermediate</w:t>
            </w:r>
            <w:proofErr w:type="spellEnd"/>
            <w:r w:rsidRPr="008C686A">
              <w:rPr>
                <w:lang w:eastAsia="en-US"/>
              </w:rPr>
              <w:t>, B2.</w:t>
            </w:r>
          </w:p>
          <w:p w14:paraId="374D3CD1" w14:textId="77777777" w:rsidR="00F44B4E" w:rsidRPr="002107F9" w:rsidRDefault="00F44B4E" w:rsidP="00611B05">
            <w:pPr>
              <w:ind w:firstLine="352"/>
              <w:jc w:val="both"/>
              <w:rPr>
                <w:b/>
                <w:lang w:eastAsia="en-US"/>
              </w:rPr>
            </w:pPr>
            <w:r w:rsidRPr="002107F9">
              <w:rPr>
                <w:b/>
                <w:lang w:eastAsia="en-US"/>
              </w:rPr>
              <w:t>Gramatika:</w:t>
            </w:r>
          </w:p>
          <w:p w14:paraId="2922E08A" w14:textId="77777777" w:rsidR="00F44B4E" w:rsidRPr="002107F9" w:rsidRDefault="00F44B4E" w:rsidP="00611B05">
            <w:pPr>
              <w:ind w:firstLine="352"/>
              <w:jc w:val="both"/>
              <w:rPr>
                <w:bCs/>
                <w:lang w:eastAsia="en-US"/>
              </w:rPr>
            </w:pPr>
            <w:r w:rsidRPr="002107F9">
              <w:rPr>
                <w:bCs/>
                <w:lang w:eastAsia="en-US"/>
              </w:rPr>
              <w:t>- Vyjadřování se o minulosti, minulé časy</w:t>
            </w:r>
          </w:p>
          <w:p w14:paraId="3A0CD3F7" w14:textId="77777777" w:rsidR="00F44B4E" w:rsidRPr="002107F9" w:rsidRDefault="00F44B4E" w:rsidP="00611B05">
            <w:pPr>
              <w:ind w:firstLine="352"/>
              <w:jc w:val="both"/>
              <w:rPr>
                <w:bCs/>
                <w:lang w:eastAsia="en-US"/>
              </w:rPr>
            </w:pPr>
            <w:r w:rsidRPr="002107F9">
              <w:rPr>
                <w:bCs/>
                <w:lang w:eastAsia="en-US"/>
              </w:rPr>
              <w:t xml:space="preserve">- </w:t>
            </w:r>
            <w:proofErr w:type="spellStart"/>
            <w:r w:rsidRPr="002107F9">
              <w:rPr>
                <w:bCs/>
                <w:lang w:eastAsia="en-US"/>
              </w:rPr>
              <w:t>Would</w:t>
            </w:r>
            <w:proofErr w:type="spellEnd"/>
            <w:r w:rsidRPr="002107F9">
              <w:rPr>
                <w:bCs/>
                <w:lang w:eastAsia="en-US"/>
              </w:rPr>
              <w:t xml:space="preserve">, </w:t>
            </w:r>
            <w:proofErr w:type="spellStart"/>
            <w:r w:rsidRPr="002107F9">
              <w:rPr>
                <w:bCs/>
                <w:lang w:eastAsia="en-US"/>
              </w:rPr>
              <w:t>used</w:t>
            </w:r>
            <w:proofErr w:type="spellEnd"/>
            <w:r w:rsidRPr="002107F9">
              <w:rPr>
                <w:bCs/>
                <w:lang w:eastAsia="en-US"/>
              </w:rPr>
              <w:t xml:space="preserve"> to, </w:t>
            </w:r>
            <w:proofErr w:type="spellStart"/>
            <w:r w:rsidRPr="002107F9">
              <w:rPr>
                <w:bCs/>
                <w:lang w:eastAsia="en-US"/>
              </w:rPr>
              <w:t>be</w:t>
            </w:r>
            <w:proofErr w:type="spellEnd"/>
            <w:r w:rsidRPr="002107F9">
              <w:rPr>
                <w:bCs/>
                <w:lang w:eastAsia="en-US"/>
              </w:rPr>
              <w:t xml:space="preserve"> + </w:t>
            </w:r>
            <w:proofErr w:type="spellStart"/>
            <w:r w:rsidRPr="002107F9">
              <w:rPr>
                <w:bCs/>
                <w:lang w:eastAsia="en-US"/>
              </w:rPr>
              <w:t>always</w:t>
            </w:r>
            <w:proofErr w:type="spellEnd"/>
            <w:r w:rsidRPr="002107F9">
              <w:rPr>
                <w:bCs/>
                <w:lang w:eastAsia="en-US"/>
              </w:rPr>
              <w:t xml:space="preserve"> + </w:t>
            </w:r>
            <w:proofErr w:type="spellStart"/>
            <w:r w:rsidRPr="002107F9">
              <w:rPr>
                <w:bCs/>
                <w:lang w:eastAsia="en-US"/>
              </w:rPr>
              <w:t>ing</w:t>
            </w:r>
            <w:proofErr w:type="spellEnd"/>
          </w:p>
          <w:p w14:paraId="192C8FA9" w14:textId="77777777" w:rsidR="00F44B4E" w:rsidRPr="002107F9" w:rsidRDefault="00F44B4E" w:rsidP="00611B05">
            <w:pPr>
              <w:ind w:firstLine="352"/>
              <w:jc w:val="both"/>
              <w:rPr>
                <w:bCs/>
                <w:lang w:eastAsia="en-US"/>
              </w:rPr>
            </w:pPr>
            <w:r w:rsidRPr="002107F9">
              <w:rPr>
                <w:bCs/>
                <w:lang w:eastAsia="en-US"/>
              </w:rPr>
              <w:t>- Slovesa statická a dynamická</w:t>
            </w:r>
          </w:p>
          <w:p w14:paraId="5D901392" w14:textId="77777777" w:rsidR="00F44B4E" w:rsidRPr="002107F9" w:rsidRDefault="00F44B4E" w:rsidP="00611B05">
            <w:pPr>
              <w:ind w:firstLine="352"/>
              <w:jc w:val="both"/>
              <w:rPr>
                <w:bCs/>
                <w:lang w:eastAsia="en-US"/>
              </w:rPr>
            </w:pPr>
            <w:r w:rsidRPr="002107F9">
              <w:rPr>
                <w:bCs/>
                <w:lang w:eastAsia="en-US"/>
              </w:rPr>
              <w:t xml:space="preserve">- </w:t>
            </w:r>
            <w:proofErr w:type="spellStart"/>
            <w:r w:rsidRPr="002107F9">
              <w:rPr>
                <w:bCs/>
                <w:lang w:eastAsia="en-US"/>
              </w:rPr>
              <w:t>Komparativa</w:t>
            </w:r>
            <w:proofErr w:type="spellEnd"/>
          </w:p>
          <w:p w14:paraId="7B4BA552" w14:textId="77777777" w:rsidR="00F44B4E" w:rsidRPr="002107F9" w:rsidRDefault="00F44B4E" w:rsidP="00611B05">
            <w:pPr>
              <w:ind w:firstLine="352"/>
              <w:jc w:val="both"/>
              <w:rPr>
                <w:bCs/>
                <w:lang w:eastAsia="en-US"/>
              </w:rPr>
            </w:pPr>
            <w:r w:rsidRPr="002107F9">
              <w:rPr>
                <w:bCs/>
                <w:lang w:eastAsia="en-US"/>
              </w:rPr>
              <w:t>- Nepřímá řeč s užitím modálních sloves a předminulého času</w:t>
            </w:r>
          </w:p>
          <w:p w14:paraId="20124077" w14:textId="77777777" w:rsidR="00F44B4E" w:rsidRPr="002107F9" w:rsidRDefault="00F44B4E" w:rsidP="00611B05">
            <w:pPr>
              <w:ind w:firstLine="352"/>
              <w:jc w:val="both"/>
              <w:rPr>
                <w:b/>
                <w:lang w:eastAsia="en-US"/>
              </w:rPr>
            </w:pPr>
            <w:r w:rsidRPr="002107F9">
              <w:rPr>
                <w:b/>
                <w:lang w:eastAsia="en-US"/>
              </w:rPr>
              <w:t>Slovní zásoba:</w:t>
            </w:r>
          </w:p>
          <w:p w14:paraId="773FCA80" w14:textId="77777777" w:rsidR="00F44B4E" w:rsidRPr="002107F9" w:rsidRDefault="00F44B4E" w:rsidP="00611B05">
            <w:pPr>
              <w:ind w:firstLine="352"/>
              <w:jc w:val="both"/>
              <w:rPr>
                <w:bCs/>
                <w:lang w:eastAsia="en-US"/>
              </w:rPr>
            </w:pPr>
            <w:r w:rsidRPr="002107F9">
              <w:rPr>
                <w:bCs/>
                <w:lang w:eastAsia="en-US"/>
              </w:rPr>
              <w:t>- Osobní identita</w:t>
            </w:r>
          </w:p>
          <w:p w14:paraId="65489652" w14:textId="77777777" w:rsidR="00F44B4E" w:rsidRPr="002107F9" w:rsidRDefault="00F44B4E" w:rsidP="00611B05">
            <w:pPr>
              <w:ind w:firstLine="352"/>
              <w:jc w:val="both"/>
              <w:rPr>
                <w:bCs/>
                <w:lang w:eastAsia="en-US"/>
              </w:rPr>
            </w:pPr>
            <w:r w:rsidRPr="002107F9">
              <w:rPr>
                <w:bCs/>
                <w:lang w:eastAsia="en-US"/>
              </w:rPr>
              <w:t>- Globalizace</w:t>
            </w:r>
          </w:p>
          <w:p w14:paraId="2CBBB184" w14:textId="77777777" w:rsidR="00F44B4E" w:rsidRPr="002107F9" w:rsidRDefault="00F44B4E" w:rsidP="00611B05">
            <w:pPr>
              <w:ind w:firstLine="352"/>
              <w:jc w:val="both"/>
              <w:rPr>
                <w:bCs/>
                <w:lang w:eastAsia="en-US"/>
              </w:rPr>
            </w:pPr>
            <w:r w:rsidRPr="002107F9">
              <w:rPr>
                <w:bCs/>
                <w:lang w:eastAsia="en-US"/>
              </w:rPr>
              <w:t>- Celebrity, životy slavných</w:t>
            </w:r>
          </w:p>
          <w:p w14:paraId="3795D3BE" w14:textId="77777777" w:rsidR="00F44B4E" w:rsidRDefault="00F44B4E" w:rsidP="00611B05">
            <w:pPr>
              <w:spacing w:after="120"/>
              <w:ind w:firstLine="352"/>
              <w:rPr>
                <w:bCs/>
                <w:lang w:eastAsia="en-US"/>
              </w:rPr>
            </w:pPr>
            <w:r w:rsidRPr="002107F9">
              <w:rPr>
                <w:bCs/>
                <w:lang w:eastAsia="en-US"/>
              </w:rPr>
              <w:t>- Práce a kariéra</w:t>
            </w:r>
          </w:p>
          <w:p w14:paraId="09E9021C" w14:textId="77777777" w:rsidR="00F44B4E" w:rsidRDefault="00F44B4E" w:rsidP="00611B05">
            <w:pPr>
              <w:jc w:val="both"/>
              <w:rPr>
                <w:lang w:eastAsia="en-US"/>
              </w:rPr>
            </w:pPr>
            <w:r>
              <w:rPr>
                <w:lang w:eastAsia="en-US"/>
              </w:rPr>
              <w:t>Po absolvování předmětu je student schopen volně komunikovat na témata osobní, společenská a některá vybraná odborná témata. Dále prohlubovat dovednost čtení a porozumění odborným textům. Orientovat se ve všech běžných gramatických strukturách a zvládá jejich bezproblémové užití, přidává se orientace i v problémových oblastech jazyka na úrovni B2.</w:t>
            </w:r>
          </w:p>
        </w:tc>
      </w:tr>
      <w:tr w:rsidR="00F44B4E" w14:paraId="2F4CC1B7" w14:textId="77777777" w:rsidTr="00DB65B1">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3D5D645E"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42E03B39" w14:textId="77777777" w:rsidR="00F44B4E" w:rsidRDefault="00F44B4E" w:rsidP="00611B05">
            <w:pPr>
              <w:spacing w:line="256" w:lineRule="auto"/>
              <w:jc w:val="both"/>
              <w:rPr>
                <w:lang w:eastAsia="en-US"/>
              </w:rPr>
            </w:pPr>
          </w:p>
        </w:tc>
      </w:tr>
      <w:tr w:rsidR="00F44B4E" w14:paraId="59284B96" w14:textId="77777777" w:rsidTr="00DB65B1">
        <w:trPr>
          <w:trHeight w:val="1497"/>
        </w:trPr>
        <w:tc>
          <w:tcPr>
            <w:tcW w:w="10065" w:type="dxa"/>
            <w:gridSpan w:val="8"/>
            <w:tcBorders>
              <w:top w:val="nil"/>
              <w:left w:val="single" w:sz="4" w:space="0" w:color="auto"/>
              <w:bottom w:val="single" w:sz="4" w:space="0" w:color="auto"/>
              <w:right w:val="single" w:sz="4" w:space="0" w:color="auto"/>
            </w:tcBorders>
          </w:tcPr>
          <w:p w14:paraId="2EB05250" w14:textId="77777777" w:rsidR="00F44B4E" w:rsidRPr="00D323F1" w:rsidRDefault="00F44B4E" w:rsidP="00611B05">
            <w:pPr>
              <w:rPr>
                <w:b/>
                <w:lang w:eastAsia="en-US"/>
              </w:rPr>
            </w:pPr>
            <w:r w:rsidRPr="00D323F1">
              <w:rPr>
                <w:b/>
                <w:lang w:eastAsia="en-US"/>
              </w:rPr>
              <w:t>Povinná:</w:t>
            </w:r>
          </w:p>
          <w:p w14:paraId="3D528FD2" w14:textId="77777777" w:rsidR="00F44B4E" w:rsidRPr="00CB713F" w:rsidRDefault="00F44B4E" w:rsidP="00611B05">
            <w:pPr>
              <w:rPr>
                <w:lang w:eastAsia="en-US"/>
              </w:rPr>
            </w:pPr>
            <w:r w:rsidRPr="00CB713F">
              <w:rPr>
                <w:lang w:eastAsia="en-US"/>
              </w:rPr>
              <w:t xml:space="preserve">OSBORN, Anna.2015. </w:t>
            </w:r>
            <w:r w:rsidRPr="008C686A">
              <w:rPr>
                <w:i/>
                <w:iCs/>
                <w:lang w:eastAsia="en-US"/>
              </w:rPr>
              <w:t xml:space="preserve">Open Mind </w:t>
            </w:r>
            <w:proofErr w:type="spellStart"/>
            <w:r w:rsidRPr="008C686A">
              <w:rPr>
                <w:i/>
                <w:iCs/>
                <w:lang w:eastAsia="en-US"/>
              </w:rPr>
              <w:t>Upper</w:t>
            </w:r>
            <w:proofErr w:type="spellEnd"/>
            <w:r w:rsidRPr="008C686A">
              <w:rPr>
                <w:i/>
                <w:iCs/>
                <w:lang w:eastAsia="en-US"/>
              </w:rPr>
              <w:t xml:space="preserve"> </w:t>
            </w:r>
            <w:proofErr w:type="spellStart"/>
            <w:r w:rsidRPr="008C686A">
              <w:rPr>
                <w:i/>
                <w:iCs/>
                <w:lang w:eastAsia="en-US"/>
              </w:rPr>
              <w:t>Intermediate</w:t>
            </w:r>
            <w:proofErr w:type="spellEnd"/>
            <w:r w:rsidRPr="008C686A">
              <w:rPr>
                <w:i/>
                <w:iCs/>
                <w:lang w:eastAsia="en-US"/>
              </w:rPr>
              <w:t xml:space="preserve"> </w:t>
            </w:r>
            <w:proofErr w:type="spellStart"/>
            <w:r w:rsidRPr="008C686A">
              <w:rPr>
                <w:i/>
                <w:iCs/>
                <w:lang w:eastAsia="en-US"/>
              </w:rPr>
              <w:t>Workbook</w:t>
            </w:r>
            <w:proofErr w:type="spellEnd"/>
            <w:r w:rsidRPr="00CB713F">
              <w:rPr>
                <w:lang w:eastAsia="en-US"/>
              </w:rPr>
              <w:t xml:space="preserve">. London. ISBN 9780230458406. </w:t>
            </w:r>
          </w:p>
          <w:p w14:paraId="23642D14" w14:textId="77777777" w:rsidR="00F44B4E" w:rsidRPr="00CB713F" w:rsidRDefault="00F44B4E" w:rsidP="00611B05">
            <w:pPr>
              <w:rPr>
                <w:lang w:eastAsia="en-US"/>
              </w:rPr>
            </w:pPr>
            <w:r w:rsidRPr="00CB713F">
              <w:rPr>
                <w:lang w:eastAsia="en-US"/>
              </w:rPr>
              <w:t xml:space="preserve">ROGERS, </w:t>
            </w:r>
            <w:proofErr w:type="spellStart"/>
            <w:r w:rsidRPr="00CB713F">
              <w:rPr>
                <w:lang w:eastAsia="en-US"/>
              </w:rPr>
              <w:t>Mickey</w:t>
            </w:r>
            <w:proofErr w:type="spellEnd"/>
            <w:r w:rsidRPr="00CB713F">
              <w:rPr>
                <w:lang w:eastAsia="en-US"/>
              </w:rPr>
              <w:t xml:space="preserve"> et al. 2015. </w:t>
            </w:r>
            <w:r w:rsidRPr="008C686A">
              <w:rPr>
                <w:i/>
                <w:iCs/>
                <w:lang w:eastAsia="en-US"/>
              </w:rPr>
              <w:t xml:space="preserve">Open Mind </w:t>
            </w:r>
            <w:proofErr w:type="spellStart"/>
            <w:r w:rsidRPr="008C686A">
              <w:rPr>
                <w:i/>
                <w:iCs/>
                <w:lang w:eastAsia="en-US"/>
              </w:rPr>
              <w:t>Upper</w:t>
            </w:r>
            <w:proofErr w:type="spellEnd"/>
            <w:r w:rsidRPr="008C686A">
              <w:rPr>
                <w:i/>
                <w:iCs/>
                <w:lang w:eastAsia="en-US"/>
              </w:rPr>
              <w:t xml:space="preserve"> </w:t>
            </w:r>
            <w:proofErr w:type="spellStart"/>
            <w:r w:rsidRPr="008C686A">
              <w:rPr>
                <w:i/>
                <w:iCs/>
                <w:lang w:eastAsia="en-US"/>
              </w:rPr>
              <w:t>Intermediate</w:t>
            </w:r>
            <w:proofErr w:type="spellEnd"/>
            <w:r w:rsidRPr="00CB713F">
              <w:rPr>
                <w:lang w:eastAsia="en-US"/>
              </w:rPr>
              <w:t xml:space="preserve">. London. ISBN 9780230458253. </w:t>
            </w:r>
          </w:p>
          <w:p w14:paraId="55221E2C" w14:textId="77777777" w:rsidR="00F44B4E" w:rsidRPr="00D323F1" w:rsidRDefault="00F44B4E" w:rsidP="00611B05">
            <w:pPr>
              <w:rPr>
                <w:b/>
                <w:lang w:eastAsia="en-US"/>
              </w:rPr>
            </w:pPr>
            <w:r w:rsidRPr="00D323F1">
              <w:rPr>
                <w:b/>
                <w:lang w:eastAsia="en-US"/>
              </w:rPr>
              <w:t xml:space="preserve">Doporučená: </w:t>
            </w:r>
          </w:p>
          <w:p w14:paraId="18EC69E2" w14:textId="77777777" w:rsidR="00F44B4E" w:rsidRPr="00CB713F" w:rsidRDefault="00F44B4E" w:rsidP="00611B05">
            <w:pPr>
              <w:rPr>
                <w:lang w:eastAsia="en-US"/>
              </w:rPr>
            </w:pPr>
            <w:r w:rsidRPr="00CB713F">
              <w:rPr>
                <w:lang w:eastAsia="en-US"/>
              </w:rPr>
              <w:t xml:space="preserve">HASHEMI, Luise. 2012. </w:t>
            </w:r>
            <w:proofErr w:type="spellStart"/>
            <w:r w:rsidRPr="008C686A">
              <w:rPr>
                <w:i/>
                <w:iCs/>
                <w:lang w:eastAsia="en-US"/>
              </w:rPr>
              <w:t>English</w:t>
            </w:r>
            <w:proofErr w:type="spellEnd"/>
            <w:r w:rsidRPr="008C686A">
              <w:rPr>
                <w:i/>
                <w:iCs/>
                <w:lang w:eastAsia="en-US"/>
              </w:rPr>
              <w:t xml:space="preserve"> </w:t>
            </w:r>
            <w:proofErr w:type="spellStart"/>
            <w:r w:rsidRPr="008C686A">
              <w:rPr>
                <w:i/>
                <w:iCs/>
                <w:lang w:eastAsia="en-US"/>
              </w:rPr>
              <w:t>Grammar</w:t>
            </w:r>
            <w:proofErr w:type="spellEnd"/>
            <w:r w:rsidRPr="008C686A">
              <w:rPr>
                <w:i/>
                <w:iCs/>
                <w:lang w:eastAsia="en-US"/>
              </w:rPr>
              <w:t xml:space="preserve"> in Use: </w:t>
            </w:r>
            <w:proofErr w:type="spellStart"/>
            <w:r w:rsidRPr="008C686A">
              <w:rPr>
                <w:i/>
                <w:iCs/>
                <w:lang w:eastAsia="en-US"/>
              </w:rPr>
              <w:t>Supplementary</w:t>
            </w:r>
            <w:proofErr w:type="spellEnd"/>
            <w:r w:rsidRPr="008C686A">
              <w:rPr>
                <w:i/>
                <w:iCs/>
                <w:lang w:eastAsia="en-US"/>
              </w:rPr>
              <w:t xml:space="preserve"> </w:t>
            </w:r>
            <w:proofErr w:type="spellStart"/>
            <w:r w:rsidRPr="008C686A">
              <w:rPr>
                <w:i/>
                <w:iCs/>
                <w:lang w:eastAsia="en-US"/>
              </w:rPr>
              <w:t>Exercises</w:t>
            </w:r>
            <w:proofErr w:type="spellEnd"/>
            <w:r w:rsidRPr="008C686A">
              <w:rPr>
                <w:i/>
                <w:iCs/>
                <w:lang w:eastAsia="en-US"/>
              </w:rPr>
              <w:t xml:space="preserve">, </w:t>
            </w:r>
            <w:proofErr w:type="spellStart"/>
            <w:r w:rsidRPr="008C686A">
              <w:rPr>
                <w:i/>
                <w:iCs/>
                <w:lang w:eastAsia="en-US"/>
              </w:rPr>
              <w:t>With</w:t>
            </w:r>
            <w:proofErr w:type="spellEnd"/>
            <w:r w:rsidRPr="008C686A">
              <w:rPr>
                <w:i/>
                <w:iCs/>
                <w:lang w:eastAsia="en-US"/>
              </w:rPr>
              <w:t xml:space="preserve"> </w:t>
            </w:r>
            <w:proofErr w:type="spellStart"/>
            <w:r w:rsidRPr="008C686A">
              <w:rPr>
                <w:i/>
                <w:iCs/>
                <w:lang w:eastAsia="en-US"/>
              </w:rPr>
              <w:t>Answers</w:t>
            </w:r>
            <w:proofErr w:type="spellEnd"/>
            <w:r w:rsidRPr="00CB713F">
              <w:rPr>
                <w:lang w:eastAsia="en-US"/>
              </w:rPr>
              <w:t xml:space="preserve">. CUP. ISBN 9781107616417. </w:t>
            </w:r>
          </w:p>
          <w:p w14:paraId="40A6CC28" w14:textId="77777777" w:rsidR="00F44B4E" w:rsidRDefault="00F44B4E" w:rsidP="00611B05">
            <w:pPr>
              <w:jc w:val="both"/>
              <w:rPr>
                <w:lang w:eastAsia="en-US"/>
              </w:rPr>
            </w:pPr>
            <w:r w:rsidRPr="00CB713F">
              <w:rPr>
                <w:lang w:eastAsia="en-US"/>
              </w:rPr>
              <w:t xml:space="preserve">SWAN, Michael and Catherine WALTER. 2011. </w:t>
            </w:r>
            <w:r w:rsidRPr="008C686A">
              <w:rPr>
                <w:i/>
                <w:iCs/>
                <w:lang w:eastAsia="en-US"/>
              </w:rPr>
              <w:t xml:space="preserve">Oxford </w:t>
            </w:r>
            <w:proofErr w:type="spellStart"/>
            <w:r w:rsidRPr="008C686A">
              <w:rPr>
                <w:i/>
                <w:iCs/>
                <w:lang w:eastAsia="en-US"/>
              </w:rPr>
              <w:t>English</w:t>
            </w:r>
            <w:proofErr w:type="spellEnd"/>
            <w:r w:rsidRPr="008C686A">
              <w:rPr>
                <w:i/>
                <w:iCs/>
                <w:lang w:eastAsia="en-US"/>
              </w:rPr>
              <w:t xml:space="preserve"> </w:t>
            </w:r>
            <w:proofErr w:type="spellStart"/>
            <w:r w:rsidRPr="008C686A">
              <w:rPr>
                <w:i/>
                <w:iCs/>
                <w:lang w:eastAsia="en-US"/>
              </w:rPr>
              <w:t>Grammar</w:t>
            </w:r>
            <w:proofErr w:type="spellEnd"/>
            <w:r w:rsidRPr="008C686A">
              <w:rPr>
                <w:i/>
                <w:iCs/>
                <w:lang w:eastAsia="en-US"/>
              </w:rPr>
              <w:t xml:space="preserve"> </w:t>
            </w:r>
            <w:proofErr w:type="spellStart"/>
            <w:r w:rsidRPr="008C686A">
              <w:rPr>
                <w:i/>
                <w:iCs/>
                <w:lang w:eastAsia="en-US"/>
              </w:rPr>
              <w:t>Course</w:t>
            </w:r>
            <w:proofErr w:type="spellEnd"/>
            <w:r w:rsidRPr="008C686A">
              <w:rPr>
                <w:i/>
                <w:iCs/>
                <w:lang w:eastAsia="en-US"/>
              </w:rPr>
              <w:t xml:space="preserve">: </w:t>
            </w:r>
            <w:proofErr w:type="spellStart"/>
            <w:r w:rsidRPr="008C686A">
              <w:rPr>
                <w:i/>
                <w:iCs/>
                <w:lang w:eastAsia="en-US"/>
              </w:rPr>
              <w:t>Intermediate</w:t>
            </w:r>
            <w:proofErr w:type="spellEnd"/>
            <w:r w:rsidRPr="00CB713F">
              <w:rPr>
                <w:lang w:eastAsia="en-US"/>
              </w:rPr>
              <w:t xml:space="preserve">. Oxford. </w:t>
            </w:r>
          </w:p>
          <w:p w14:paraId="59F2F831" w14:textId="77777777" w:rsidR="00F44B4E" w:rsidRDefault="00F44B4E" w:rsidP="00611B05">
            <w:pPr>
              <w:jc w:val="both"/>
              <w:rPr>
                <w:lang w:eastAsia="en-US"/>
              </w:rPr>
            </w:pPr>
            <w:r w:rsidRPr="00CB713F">
              <w:rPr>
                <w:lang w:eastAsia="en-US"/>
              </w:rPr>
              <w:t>ISBN 9780194420822.</w:t>
            </w:r>
          </w:p>
        </w:tc>
      </w:tr>
    </w:tbl>
    <w:p w14:paraId="79E8A6E2" w14:textId="77777777" w:rsidR="00F44B4E" w:rsidRDefault="00F44B4E" w:rsidP="00F44B4E">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316"/>
        <w:gridCol w:w="850"/>
      </w:tblGrid>
      <w:tr w:rsidR="00F44B4E" w14:paraId="456AF126" w14:textId="77777777" w:rsidTr="00DB65B1">
        <w:tc>
          <w:tcPr>
            <w:tcW w:w="992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D5733CB"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0079B760" w14:textId="77777777" w:rsidTr="00DB65B1">
        <w:tc>
          <w:tcPr>
            <w:tcW w:w="3195" w:type="dxa"/>
            <w:tcBorders>
              <w:top w:val="double" w:sz="4" w:space="0" w:color="auto"/>
              <w:left w:val="single" w:sz="4" w:space="0" w:color="auto"/>
              <w:bottom w:val="single" w:sz="4" w:space="0" w:color="auto"/>
              <w:right w:val="single" w:sz="4" w:space="0" w:color="auto"/>
            </w:tcBorders>
            <w:shd w:val="clear" w:color="auto" w:fill="F7CAAC"/>
            <w:hideMark/>
          </w:tcPr>
          <w:p w14:paraId="32B22921"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77E0A729"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(10)</w:t>
            </w:r>
          </w:p>
        </w:tc>
      </w:tr>
      <w:tr w:rsidR="00F44B4E" w14:paraId="27D5D9AA"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587C8B81"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D00C575"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A3E687"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67CFBEC1" w14:textId="77777777" w:rsidR="00F44B4E" w:rsidRDefault="00F44B4E" w:rsidP="00611B05">
            <w:pPr>
              <w:spacing w:line="256" w:lineRule="auto"/>
              <w:jc w:val="both"/>
              <w:rPr>
                <w:lang w:eastAsia="en-US"/>
              </w:rPr>
            </w:pPr>
            <w:r>
              <w:rPr>
                <w:lang w:eastAsia="en-US"/>
              </w:rPr>
              <w:t>1-2/LS</w:t>
            </w:r>
          </w:p>
        </w:tc>
      </w:tr>
      <w:tr w:rsidR="00F44B4E" w14:paraId="4E9ED159"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520C29A5"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7A68572"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A5A2C7A"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068F16D"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02C9C7"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27038F57" w14:textId="77777777" w:rsidR="00F44B4E" w:rsidRDefault="00F44B4E" w:rsidP="00611B05">
            <w:pPr>
              <w:spacing w:line="256" w:lineRule="auto"/>
              <w:jc w:val="both"/>
              <w:rPr>
                <w:lang w:eastAsia="en-US"/>
              </w:rPr>
            </w:pPr>
            <w:r>
              <w:rPr>
                <w:lang w:eastAsia="en-US"/>
              </w:rPr>
              <w:t>2</w:t>
            </w:r>
          </w:p>
        </w:tc>
      </w:tr>
      <w:tr w:rsidR="00F44B4E" w14:paraId="2E812E0A"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3DD22DE1"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4336F5D1" w14:textId="77777777" w:rsidR="00F44B4E" w:rsidRDefault="00F44B4E" w:rsidP="00611B05">
            <w:pPr>
              <w:spacing w:line="256" w:lineRule="auto"/>
              <w:jc w:val="both"/>
              <w:rPr>
                <w:sz w:val="16"/>
                <w:szCs w:val="16"/>
                <w:lang w:eastAsia="en-US"/>
              </w:rPr>
            </w:pPr>
          </w:p>
        </w:tc>
      </w:tr>
      <w:tr w:rsidR="00F44B4E" w14:paraId="47D4C7DE"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2CD00AAE"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4366EE8" w14:textId="77777777" w:rsidR="00F44B4E" w:rsidRDefault="00F44B4E" w:rsidP="00611B05">
            <w:pPr>
              <w:spacing w:line="256" w:lineRule="auto"/>
              <w:jc w:val="both"/>
              <w:rPr>
                <w:sz w:val="16"/>
                <w:szCs w:val="16"/>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498EDF"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5BFB03FC" w14:textId="77777777" w:rsidR="00F44B4E" w:rsidRDefault="00F44B4E" w:rsidP="00611B05">
            <w:pPr>
              <w:spacing w:line="256" w:lineRule="auto"/>
              <w:jc w:val="both"/>
              <w:rPr>
                <w:lang w:eastAsia="en-US"/>
              </w:rPr>
            </w:pPr>
            <w:r>
              <w:rPr>
                <w:rFonts w:eastAsia="Calibri"/>
                <w:lang w:eastAsia="en-US"/>
              </w:rPr>
              <w:t>cvičení</w:t>
            </w:r>
          </w:p>
        </w:tc>
      </w:tr>
      <w:tr w:rsidR="00F44B4E" w14:paraId="0CD1DCA0"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49046A03"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4963D12D" w14:textId="77777777" w:rsidR="00F44B4E" w:rsidRDefault="00F44B4E" w:rsidP="00611B05">
            <w:pPr>
              <w:jc w:val="both"/>
              <w:rPr>
                <w:lang w:eastAsia="en-US"/>
              </w:rPr>
            </w:pPr>
            <w:r>
              <w:rPr>
                <w:lang w:eastAsia="en-US"/>
              </w:rPr>
              <w:t>Docházka, minimálně 80 %.</w:t>
            </w:r>
          </w:p>
          <w:p w14:paraId="155C8E42" w14:textId="7979A7C9" w:rsidR="00F44B4E" w:rsidRDefault="00F44B4E" w:rsidP="00611B05">
            <w:pPr>
              <w:jc w:val="both"/>
              <w:rPr>
                <w:lang w:eastAsia="en-US"/>
              </w:rPr>
            </w:pPr>
            <w:r>
              <w:rPr>
                <w:lang w:eastAsia="en-US"/>
              </w:rPr>
              <w:t xml:space="preserve">Aktivní účast na cvičeních. Vypracování a odevzdání všech domácích prací </w:t>
            </w:r>
            <w:r w:rsidR="00827ACD">
              <w:rPr>
                <w:lang w:eastAsia="en-US"/>
              </w:rPr>
              <w:br/>
            </w:r>
            <w:r>
              <w:rPr>
                <w:lang w:eastAsia="en-US"/>
              </w:rPr>
              <w:t>v termínu.</w:t>
            </w:r>
          </w:p>
          <w:p w14:paraId="1ACA2477" w14:textId="77777777" w:rsidR="00F44B4E" w:rsidRDefault="00F44B4E" w:rsidP="00611B05">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57E59C55" w14:textId="77777777" w:rsidR="00F44B4E" w:rsidRDefault="00F44B4E" w:rsidP="00611B05">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1EAB3E13" w14:textId="77777777" w:rsidR="00F44B4E" w:rsidRDefault="00F44B4E" w:rsidP="00611B05">
            <w:pPr>
              <w:jc w:val="both"/>
              <w:rPr>
                <w:lang w:eastAsia="en-US"/>
              </w:rPr>
            </w:pPr>
            <w:r>
              <w:rPr>
                <w:lang w:eastAsia="en-US"/>
              </w:rPr>
              <w:t>Ústní zkouška.</w:t>
            </w:r>
          </w:p>
          <w:p w14:paraId="2A792689" w14:textId="77777777" w:rsidR="00F44B4E" w:rsidRDefault="00F44B4E" w:rsidP="00611B05">
            <w:pPr>
              <w:jc w:val="both"/>
              <w:rPr>
                <w:lang w:eastAsia="en-US"/>
              </w:rPr>
            </w:pPr>
            <w:r>
              <w:rPr>
                <w:lang w:eastAsia="en-US"/>
              </w:rPr>
              <w:t xml:space="preserve">Povinností studenta je zaregistrovat se do online kurzu CJ10 v </w:t>
            </w:r>
            <w:proofErr w:type="spellStart"/>
            <w:r>
              <w:rPr>
                <w:lang w:eastAsia="en-US"/>
              </w:rPr>
              <w:t>Moodlu</w:t>
            </w:r>
            <w:proofErr w:type="spellEnd"/>
            <w:r>
              <w:rPr>
                <w:lang w:eastAsia="en-US"/>
              </w:rPr>
              <w:t>.</w:t>
            </w:r>
          </w:p>
          <w:p w14:paraId="04C82220" w14:textId="77777777" w:rsidR="00F44B4E" w:rsidRDefault="00F44B4E" w:rsidP="00611B05">
            <w:pPr>
              <w:rPr>
                <w:color w:val="1F497D"/>
                <w:sz w:val="16"/>
                <w:szCs w:val="16"/>
                <w:lang w:eastAsia="en-US"/>
              </w:rPr>
            </w:pPr>
          </w:p>
        </w:tc>
      </w:tr>
      <w:tr w:rsidR="00F44B4E" w14:paraId="0F33A527" w14:textId="77777777" w:rsidTr="00DB65B1">
        <w:trPr>
          <w:trHeight w:val="274"/>
        </w:trPr>
        <w:tc>
          <w:tcPr>
            <w:tcW w:w="9923" w:type="dxa"/>
            <w:gridSpan w:val="8"/>
            <w:tcBorders>
              <w:top w:val="nil"/>
              <w:left w:val="single" w:sz="4" w:space="0" w:color="auto"/>
              <w:bottom w:val="single" w:sz="4" w:space="0" w:color="auto"/>
              <w:right w:val="single" w:sz="4" w:space="0" w:color="auto"/>
            </w:tcBorders>
          </w:tcPr>
          <w:p w14:paraId="6A09A609" w14:textId="77777777" w:rsidR="00F44B4E" w:rsidRDefault="00F44B4E" w:rsidP="00611B05">
            <w:pPr>
              <w:spacing w:line="256" w:lineRule="auto"/>
              <w:jc w:val="both"/>
              <w:rPr>
                <w:lang w:eastAsia="en-US"/>
              </w:rPr>
            </w:pPr>
          </w:p>
        </w:tc>
      </w:tr>
      <w:tr w:rsidR="00F44B4E" w14:paraId="4B8352AD" w14:textId="77777777" w:rsidTr="00DB65B1">
        <w:trPr>
          <w:trHeight w:val="197"/>
        </w:trPr>
        <w:tc>
          <w:tcPr>
            <w:tcW w:w="3195" w:type="dxa"/>
            <w:tcBorders>
              <w:top w:val="nil"/>
              <w:left w:val="single" w:sz="4" w:space="0" w:color="auto"/>
              <w:bottom w:val="single" w:sz="4" w:space="0" w:color="auto"/>
              <w:right w:val="single" w:sz="4" w:space="0" w:color="auto"/>
            </w:tcBorders>
            <w:shd w:val="clear" w:color="auto" w:fill="F7CAAC"/>
            <w:hideMark/>
          </w:tcPr>
          <w:p w14:paraId="4B5382A3"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5DC78D44"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264A6E47" w14:textId="77777777" w:rsidTr="00DB65B1">
        <w:trPr>
          <w:trHeight w:val="243"/>
        </w:trPr>
        <w:tc>
          <w:tcPr>
            <w:tcW w:w="3195" w:type="dxa"/>
            <w:tcBorders>
              <w:top w:val="nil"/>
              <w:left w:val="single" w:sz="4" w:space="0" w:color="auto"/>
              <w:bottom w:val="single" w:sz="4" w:space="0" w:color="auto"/>
              <w:right w:val="single" w:sz="4" w:space="0" w:color="auto"/>
            </w:tcBorders>
            <w:shd w:val="clear" w:color="auto" w:fill="F7CAAC"/>
            <w:hideMark/>
          </w:tcPr>
          <w:p w14:paraId="0807A30C"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2806C1ED"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2C1C3006"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107550B8"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7FA65BC9"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3638B9E0" w14:textId="77777777" w:rsidTr="00DB65B1">
        <w:trPr>
          <w:trHeight w:val="253"/>
        </w:trPr>
        <w:tc>
          <w:tcPr>
            <w:tcW w:w="9923" w:type="dxa"/>
            <w:gridSpan w:val="8"/>
            <w:tcBorders>
              <w:top w:val="nil"/>
              <w:left w:val="single" w:sz="4" w:space="0" w:color="auto"/>
              <w:bottom w:val="single" w:sz="4" w:space="0" w:color="auto"/>
              <w:right w:val="single" w:sz="4" w:space="0" w:color="auto"/>
            </w:tcBorders>
          </w:tcPr>
          <w:p w14:paraId="506B0F59" w14:textId="77777777" w:rsidR="00F44B4E" w:rsidRDefault="00F44B4E" w:rsidP="00611B05">
            <w:pPr>
              <w:spacing w:line="256" w:lineRule="auto"/>
              <w:jc w:val="both"/>
              <w:rPr>
                <w:lang w:eastAsia="en-US"/>
              </w:rPr>
            </w:pPr>
          </w:p>
        </w:tc>
      </w:tr>
      <w:tr w:rsidR="00F44B4E" w14:paraId="1959B8E7" w14:textId="77777777" w:rsidTr="00DB65B1">
        <w:tc>
          <w:tcPr>
            <w:tcW w:w="3195" w:type="dxa"/>
            <w:tcBorders>
              <w:top w:val="single" w:sz="4" w:space="0" w:color="auto"/>
              <w:left w:val="single" w:sz="4" w:space="0" w:color="auto"/>
              <w:bottom w:val="single" w:sz="4" w:space="0" w:color="auto"/>
              <w:right w:val="single" w:sz="4" w:space="0" w:color="auto"/>
            </w:tcBorders>
            <w:shd w:val="clear" w:color="auto" w:fill="F7CAAC"/>
            <w:hideMark/>
          </w:tcPr>
          <w:p w14:paraId="393F9979"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57EF7B4A" w14:textId="77777777" w:rsidR="00F44B4E" w:rsidRDefault="00F44B4E" w:rsidP="00611B05">
            <w:pPr>
              <w:spacing w:line="256" w:lineRule="auto"/>
              <w:jc w:val="both"/>
              <w:rPr>
                <w:sz w:val="16"/>
                <w:szCs w:val="16"/>
                <w:lang w:eastAsia="en-US"/>
              </w:rPr>
            </w:pPr>
          </w:p>
        </w:tc>
      </w:tr>
      <w:tr w:rsidR="00F44B4E" w14:paraId="58D38ED8" w14:textId="77777777" w:rsidTr="00DB65B1">
        <w:trPr>
          <w:trHeight w:val="1554"/>
        </w:trPr>
        <w:tc>
          <w:tcPr>
            <w:tcW w:w="9923" w:type="dxa"/>
            <w:gridSpan w:val="8"/>
            <w:tcBorders>
              <w:top w:val="nil"/>
              <w:left w:val="single" w:sz="4" w:space="0" w:color="auto"/>
              <w:bottom w:val="single" w:sz="12" w:space="0" w:color="auto"/>
              <w:right w:val="single" w:sz="4" w:space="0" w:color="auto"/>
            </w:tcBorders>
          </w:tcPr>
          <w:p w14:paraId="2217226D" w14:textId="77777777" w:rsidR="00F44B4E" w:rsidRDefault="00F44B4E" w:rsidP="00611B05">
            <w:pPr>
              <w:spacing w:after="120"/>
              <w:jc w:val="both"/>
              <w:rPr>
                <w:lang w:eastAsia="en-US"/>
              </w:rPr>
            </w:pPr>
            <w:r>
              <w:rPr>
                <w:lang w:eastAsia="en-US"/>
              </w:rPr>
              <w:t xml:space="preserve">Cílem předmětu je rozvíjet ovládnutí jazyka slovem i písmem tak, aby umožňoval bezproblémovou plynulou komunikaci </w:t>
            </w:r>
            <w:r>
              <w:rPr>
                <w:lang w:eastAsia="en-US"/>
              </w:rPr>
              <w:br/>
              <w:t xml:space="preserve">k osobním i společenským tématům (úspěchy, oslavy a festivaly, politika...) na jazykové úrovni B2. Studenti pracují </w:t>
            </w:r>
            <w:r>
              <w:rPr>
                <w:lang w:eastAsia="en-US"/>
              </w:rPr>
              <w:br/>
              <w:t>s doplňkovým materiálem v podobě autentických textů pro rozšíření slovní zásoby.</w:t>
            </w:r>
          </w:p>
          <w:p w14:paraId="6C908563" w14:textId="77777777" w:rsidR="00F44B4E" w:rsidRPr="006E732B" w:rsidRDefault="00F44B4E" w:rsidP="00611B05">
            <w:pPr>
              <w:ind w:firstLine="352"/>
              <w:jc w:val="both"/>
              <w:rPr>
                <w:b/>
                <w:lang w:eastAsia="en-US"/>
              </w:rPr>
            </w:pPr>
            <w:r w:rsidRPr="006E732B">
              <w:rPr>
                <w:b/>
                <w:lang w:eastAsia="en-US"/>
              </w:rPr>
              <w:t>Gramatika:</w:t>
            </w:r>
          </w:p>
          <w:p w14:paraId="7F5A2657" w14:textId="77777777" w:rsidR="00F44B4E" w:rsidRPr="006E732B" w:rsidRDefault="00F44B4E" w:rsidP="00611B05">
            <w:pPr>
              <w:ind w:firstLine="352"/>
              <w:jc w:val="both"/>
              <w:rPr>
                <w:bCs/>
                <w:lang w:eastAsia="en-US"/>
              </w:rPr>
            </w:pPr>
            <w:r w:rsidRPr="006E732B">
              <w:rPr>
                <w:b/>
                <w:lang w:eastAsia="en-US"/>
              </w:rPr>
              <w:t xml:space="preserve">- </w:t>
            </w:r>
            <w:r w:rsidRPr="006E732B">
              <w:rPr>
                <w:bCs/>
                <w:lang w:eastAsia="en-US"/>
              </w:rPr>
              <w:t>Podmínkové věty, přání a vyjadřování lítosti</w:t>
            </w:r>
          </w:p>
          <w:p w14:paraId="407DCFB7" w14:textId="77777777" w:rsidR="00F44B4E" w:rsidRPr="006E732B" w:rsidRDefault="00F44B4E" w:rsidP="00611B05">
            <w:pPr>
              <w:ind w:firstLine="352"/>
              <w:jc w:val="both"/>
              <w:rPr>
                <w:bCs/>
                <w:lang w:eastAsia="en-US"/>
              </w:rPr>
            </w:pPr>
            <w:r w:rsidRPr="006E732B">
              <w:rPr>
                <w:bCs/>
                <w:lang w:eastAsia="en-US"/>
              </w:rPr>
              <w:t>- Nominální věty</w:t>
            </w:r>
          </w:p>
          <w:p w14:paraId="35967FEA" w14:textId="77777777" w:rsidR="00F44B4E" w:rsidRPr="006E732B" w:rsidRDefault="00F44B4E" w:rsidP="00611B05">
            <w:pPr>
              <w:ind w:firstLine="352"/>
              <w:jc w:val="both"/>
              <w:rPr>
                <w:bCs/>
                <w:lang w:eastAsia="en-US"/>
              </w:rPr>
            </w:pPr>
            <w:r w:rsidRPr="006E732B">
              <w:rPr>
                <w:bCs/>
                <w:lang w:eastAsia="en-US"/>
              </w:rPr>
              <w:t>- Trpný rod</w:t>
            </w:r>
          </w:p>
          <w:p w14:paraId="69B60514" w14:textId="77777777" w:rsidR="00F44B4E" w:rsidRPr="006E732B" w:rsidRDefault="00F44B4E" w:rsidP="00611B05">
            <w:pPr>
              <w:ind w:firstLine="352"/>
              <w:jc w:val="both"/>
              <w:rPr>
                <w:bCs/>
                <w:lang w:eastAsia="en-US"/>
              </w:rPr>
            </w:pPr>
            <w:r w:rsidRPr="006E732B">
              <w:rPr>
                <w:bCs/>
                <w:lang w:eastAsia="en-US"/>
              </w:rPr>
              <w:t>- Vyjadřování účelu</w:t>
            </w:r>
          </w:p>
          <w:p w14:paraId="06EDBEA4" w14:textId="77777777" w:rsidR="00F44B4E" w:rsidRPr="006E732B" w:rsidRDefault="00F44B4E" w:rsidP="00611B05">
            <w:pPr>
              <w:ind w:firstLine="352"/>
              <w:jc w:val="both"/>
              <w:rPr>
                <w:bCs/>
                <w:lang w:eastAsia="en-US"/>
              </w:rPr>
            </w:pPr>
            <w:r w:rsidRPr="006E732B">
              <w:rPr>
                <w:bCs/>
                <w:lang w:eastAsia="en-US"/>
              </w:rPr>
              <w:t xml:space="preserve">- </w:t>
            </w:r>
            <w:proofErr w:type="spellStart"/>
            <w:r w:rsidRPr="006E732B">
              <w:rPr>
                <w:bCs/>
                <w:lang w:eastAsia="en-US"/>
              </w:rPr>
              <w:t>Be</w:t>
            </w:r>
            <w:proofErr w:type="spellEnd"/>
            <w:r w:rsidRPr="006E732B">
              <w:rPr>
                <w:bCs/>
                <w:lang w:eastAsia="en-US"/>
              </w:rPr>
              <w:t xml:space="preserve"> </w:t>
            </w:r>
            <w:proofErr w:type="spellStart"/>
            <w:r w:rsidRPr="006E732B">
              <w:rPr>
                <w:bCs/>
                <w:lang w:eastAsia="en-US"/>
              </w:rPr>
              <w:t>used</w:t>
            </w:r>
            <w:proofErr w:type="spellEnd"/>
            <w:r w:rsidRPr="006E732B">
              <w:rPr>
                <w:bCs/>
                <w:lang w:eastAsia="en-US"/>
              </w:rPr>
              <w:t xml:space="preserve"> to / </w:t>
            </w:r>
            <w:proofErr w:type="spellStart"/>
            <w:r w:rsidRPr="006E732B">
              <w:rPr>
                <w:bCs/>
                <w:lang w:eastAsia="en-US"/>
              </w:rPr>
              <w:t>get</w:t>
            </w:r>
            <w:proofErr w:type="spellEnd"/>
            <w:r w:rsidRPr="006E732B">
              <w:rPr>
                <w:bCs/>
                <w:lang w:eastAsia="en-US"/>
              </w:rPr>
              <w:t xml:space="preserve"> </w:t>
            </w:r>
            <w:proofErr w:type="spellStart"/>
            <w:r w:rsidRPr="006E732B">
              <w:rPr>
                <w:bCs/>
                <w:lang w:eastAsia="en-US"/>
              </w:rPr>
              <w:t>used</w:t>
            </w:r>
            <w:proofErr w:type="spellEnd"/>
            <w:r w:rsidRPr="006E732B">
              <w:rPr>
                <w:bCs/>
                <w:lang w:eastAsia="en-US"/>
              </w:rPr>
              <w:t xml:space="preserve"> to</w:t>
            </w:r>
          </w:p>
          <w:p w14:paraId="69B73C0B" w14:textId="77777777" w:rsidR="00F44B4E" w:rsidRPr="006E732B" w:rsidRDefault="00F44B4E" w:rsidP="00611B05">
            <w:pPr>
              <w:ind w:firstLine="352"/>
              <w:jc w:val="both"/>
              <w:rPr>
                <w:b/>
                <w:lang w:eastAsia="en-US"/>
              </w:rPr>
            </w:pPr>
            <w:r w:rsidRPr="006E732B">
              <w:rPr>
                <w:b/>
                <w:lang w:eastAsia="en-US"/>
              </w:rPr>
              <w:t>Slovní zásoba:</w:t>
            </w:r>
          </w:p>
          <w:p w14:paraId="3587611E" w14:textId="77777777" w:rsidR="00F44B4E" w:rsidRPr="00567733" w:rsidRDefault="00F44B4E" w:rsidP="00611B05">
            <w:pPr>
              <w:spacing w:after="120"/>
              <w:ind w:firstLine="352"/>
              <w:rPr>
                <w:bCs/>
                <w:lang w:eastAsia="en-US"/>
              </w:rPr>
            </w:pPr>
            <w:r>
              <w:rPr>
                <w:bCs/>
                <w:lang w:eastAsia="en-US"/>
              </w:rPr>
              <w:t xml:space="preserve">- </w:t>
            </w:r>
            <w:r w:rsidRPr="00567733">
              <w:rPr>
                <w:bCs/>
                <w:lang w:eastAsia="en-US"/>
              </w:rPr>
              <w:t>Životní satisfakce, nálady, marketin</w:t>
            </w:r>
            <w:r>
              <w:rPr>
                <w:bCs/>
                <w:lang w:eastAsia="en-US"/>
              </w:rPr>
              <w:t>g</w:t>
            </w:r>
            <w:r w:rsidRPr="00567733">
              <w:rPr>
                <w:bCs/>
                <w:lang w:eastAsia="en-US"/>
              </w:rPr>
              <w:t>, otázky životního prostředí, tradice a osobní rituály.</w:t>
            </w:r>
          </w:p>
          <w:p w14:paraId="25A57DB0" w14:textId="77777777" w:rsidR="00F44B4E" w:rsidRPr="006E732B" w:rsidRDefault="00F44B4E" w:rsidP="00611B05">
            <w:pPr>
              <w:jc w:val="both"/>
              <w:rPr>
                <w:bCs/>
                <w:lang w:eastAsia="en-US"/>
              </w:rPr>
            </w:pPr>
            <w:r w:rsidRPr="00567733">
              <w:rPr>
                <w:bCs/>
                <w:lang w:eastAsia="en-US"/>
              </w:rPr>
              <w:t>Student získává schopnost bezproblémové komunikace a schopnost porozumění textům na jazykové úrovni B2.</w:t>
            </w:r>
            <w:r>
              <w:rPr>
                <w:bCs/>
                <w:lang w:eastAsia="en-US"/>
              </w:rPr>
              <w:t xml:space="preserve"> </w:t>
            </w:r>
            <w:r w:rsidRPr="00567733">
              <w:rPr>
                <w:bCs/>
                <w:lang w:eastAsia="en-US"/>
              </w:rPr>
              <w:t>Student dokáže porozumět hlavním myšlenkám delších textů týkajících se jak konkrétních, tak abstraktních témat včetně diskusí ve svém oboru a je schopen napsat srozumitelné texty na vybraná témata a vysvětlit své názorové stanovisko týkající se aktuálního problému.</w:t>
            </w:r>
          </w:p>
        </w:tc>
      </w:tr>
      <w:tr w:rsidR="00F44B4E" w14:paraId="7A348B8C" w14:textId="77777777" w:rsidTr="00DB65B1">
        <w:trPr>
          <w:trHeight w:val="265"/>
        </w:trPr>
        <w:tc>
          <w:tcPr>
            <w:tcW w:w="3762" w:type="dxa"/>
            <w:gridSpan w:val="2"/>
            <w:tcBorders>
              <w:top w:val="nil"/>
              <w:left w:val="single" w:sz="4" w:space="0" w:color="auto"/>
              <w:bottom w:val="single" w:sz="4" w:space="0" w:color="auto"/>
              <w:right w:val="single" w:sz="4" w:space="0" w:color="auto"/>
            </w:tcBorders>
            <w:shd w:val="clear" w:color="auto" w:fill="F7CAAC"/>
            <w:hideMark/>
          </w:tcPr>
          <w:p w14:paraId="471BE05E"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137B3F35" w14:textId="77777777" w:rsidR="00F44B4E" w:rsidRDefault="00F44B4E" w:rsidP="00611B05">
            <w:pPr>
              <w:spacing w:line="256" w:lineRule="auto"/>
              <w:jc w:val="both"/>
              <w:rPr>
                <w:lang w:eastAsia="en-US"/>
              </w:rPr>
            </w:pPr>
          </w:p>
        </w:tc>
      </w:tr>
      <w:tr w:rsidR="00F44B4E" w14:paraId="463370E0" w14:textId="77777777" w:rsidTr="00DB65B1">
        <w:trPr>
          <w:trHeight w:val="1497"/>
        </w:trPr>
        <w:tc>
          <w:tcPr>
            <w:tcW w:w="9923" w:type="dxa"/>
            <w:gridSpan w:val="8"/>
            <w:tcBorders>
              <w:top w:val="nil"/>
              <w:left w:val="single" w:sz="4" w:space="0" w:color="auto"/>
              <w:bottom w:val="single" w:sz="4" w:space="0" w:color="auto"/>
              <w:right w:val="single" w:sz="4" w:space="0" w:color="auto"/>
            </w:tcBorders>
          </w:tcPr>
          <w:p w14:paraId="4CDA7C02" w14:textId="77777777" w:rsidR="00F44B4E" w:rsidRPr="00D323F1" w:rsidRDefault="00F44B4E" w:rsidP="00611B05">
            <w:pPr>
              <w:spacing w:line="256" w:lineRule="auto"/>
              <w:rPr>
                <w:b/>
                <w:lang w:eastAsia="en-US"/>
              </w:rPr>
            </w:pPr>
            <w:r w:rsidRPr="00D323F1">
              <w:rPr>
                <w:b/>
                <w:lang w:eastAsia="en-US"/>
              </w:rPr>
              <w:t>Povinná:</w:t>
            </w:r>
          </w:p>
          <w:p w14:paraId="74D44632" w14:textId="77777777" w:rsidR="00F44B4E" w:rsidRPr="00E8387C" w:rsidRDefault="00F44B4E" w:rsidP="00611B05">
            <w:pPr>
              <w:spacing w:line="256" w:lineRule="auto"/>
              <w:rPr>
                <w:lang w:eastAsia="en-US"/>
              </w:rPr>
            </w:pPr>
            <w:r w:rsidRPr="00E8387C">
              <w:rPr>
                <w:lang w:eastAsia="en-US"/>
              </w:rPr>
              <w:t xml:space="preserve">OSBORN, Anna.2015.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534E25">
              <w:rPr>
                <w:i/>
                <w:iCs/>
                <w:lang w:eastAsia="en-US"/>
              </w:rPr>
              <w:t xml:space="preserve"> </w:t>
            </w:r>
            <w:proofErr w:type="spellStart"/>
            <w:r w:rsidRPr="00534E25">
              <w:rPr>
                <w:i/>
                <w:iCs/>
                <w:lang w:eastAsia="en-US"/>
              </w:rPr>
              <w:t>Workbook</w:t>
            </w:r>
            <w:proofErr w:type="spellEnd"/>
            <w:r w:rsidRPr="00E8387C">
              <w:rPr>
                <w:lang w:eastAsia="en-US"/>
              </w:rPr>
              <w:t xml:space="preserve">. London. ISBN 9780230458406. </w:t>
            </w:r>
          </w:p>
          <w:p w14:paraId="0E95D478" w14:textId="77777777" w:rsidR="00F44B4E" w:rsidRPr="00E8387C" w:rsidRDefault="00F44B4E" w:rsidP="00611B05">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2015.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xml:space="preserve">. London. ISBN 9780230458253. </w:t>
            </w:r>
          </w:p>
          <w:p w14:paraId="2504AD14" w14:textId="77777777" w:rsidR="00F44B4E" w:rsidRPr="00D323F1" w:rsidRDefault="00F44B4E" w:rsidP="00611B05">
            <w:pPr>
              <w:spacing w:line="256" w:lineRule="auto"/>
              <w:rPr>
                <w:b/>
                <w:lang w:eastAsia="en-US"/>
              </w:rPr>
            </w:pPr>
            <w:r w:rsidRPr="00D323F1">
              <w:rPr>
                <w:b/>
                <w:lang w:eastAsia="en-US"/>
              </w:rPr>
              <w:t xml:space="preserve">Doporučená: </w:t>
            </w:r>
          </w:p>
          <w:p w14:paraId="3F70958F" w14:textId="77777777" w:rsidR="00F44B4E" w:rsidRPr="00E8387C" w:rsidRDefault="00F44B4E" w:rsidP="00611B05">
            <w:pPr>
              <w:spacing w:line="256" w:lineRule="auto"/>
              <w:rPr>
                <w:lang w:eastAsia="en-US"/>
              </w:rPr>
            </w:pPr>
            <w:r w:rsidRPr="00E8387C">
              <w:rPr>
                <w:lang w:eastAsia="en-US"/>
              </w:rPr>
              <w:t xml:space="preserve">HASHEMI, Luise. 2012.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in Use: </w:t>
            </w:r>
            <w:proofErr w:type="spellStart"/>
            <w:r w:rsidRPr="00534E25">
              <w:rPr>
                <w:i/>
                <w:iCs/>
                <w:lang w:eastAsia="en-US"/>
              </w:rPr>
              <w:t>Supplementary</w:t>
            </w:r>
            <w:proofErr w:type="spellEnd"/>
            <w:r w:rsidRPr="00534E25">
              <w:rPr>
                <w:i/>
                <w:iCs/>
                <w:lang w:eastAsia="en-US"/>
              </w:rPr>
              <w:t xml:space="preserve"> </w:t>
            </w:r>
            <w:proofErr w:type="spellStart"/>
            <w:r w:rsidRPr="00534E25">
              <w:rPr>
                <w:i/>
                <w:iCs/>
                <w:lang w:eastAsia="en-US"/>
              </w:rPr>
              <w:t>Exercises</w:t>
            </w:r>
            <w:proofErr w:type="spellEnd"/>
            <w:r w:rsidRPr="00534E25">
              <w:rPr>
                <w:i/>
                <w:iCs/>
                <w:lang w:eastAsia="en-US"/>
              </w:rPr>
              <w:t xml:space="preserve">, </w:t>
            </w:r>
            <w:proofErr w:type="spellStart"/>
            <w:r w:rsidRPr="00534E25">
              <w:rPr>
                <w:i/>
                <w:iCs/>
                <w:lang w:eastAsia="en-US"/>
              </w:rPr>
              <w:t>With</w:t>
            </w:r>
            <w:proofErr w:type="spellEnd"/>
            <w:r w:rsidRPr="00534E25">
              <w:rPr>
                <w:i/>
                <w:iCs/>
                <w:lang w:eastAsia="en-US"/>
              </w:rPr>
              <w:t xml:space="preserve"> </w:t>
            </w:r>
            <w:proofErr w:type="spellStart"/>
            <w:r w:rsidRPr="00534E25">
              <w:rPr>
                <w:i/>
                <w:iCs/>
                <w:lang w:eastAsia="en-US"/>
              </w:rPr>
              <w:t>Answers</w:t>
            </w:r>
            <w:proofErr w:type="spellEnd"/>
            <w:r w:rsidRPr="00E8387C">
              <w:rPr>
                <w:lang w:eastAsia="en-US"/>
              </w:rPr>
              <w:t xml:space="preserve">. CUP. ISBN 9781107616417. </w:t>
            </w:r>
          </w:p>
          <w:p w14:paraId="5D2658C1" w14:textId="77777777" w:rsidR="00F44B4E" w:rsidRDefault="00F44B4E" w:rsidP="00611B05">
            <w:pPr>
              <w:spacing w:line="256" w:lineRule="auto"/>
              <w:jc w:val="both"/>
              <w:rPr>
                <w:lang w:eastAsia="en-US"/>
              </w:rPr>
            </w:pPr>
            <w:r w:rsidRPr="00E8387C">
              <w:rPr>
                <w:lang w:eastAsia="en-US"/>
              </w:rPr>
              <w:t xml:space="preserve">SWAN, Michael and Catherine WALTER. 2011. </w:t>
            </w:r>
            <w:r w:rsidRPr="00534E25">
              <w:rPr>
                <w:i/>
                <w:iCs/>
                <w:lang w:eastAsia="en-US"/>
              </w:rPr>
              <w:t xml:space="preserve">Oxford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w:t>
            </w:r>
            <w:proofErr w:type="spellStart"/>
            <w:r w:rsidRPr="00534E25">
              <w:rPr>
                <w:i/>
                <w:iCs/>
                <w:lang w:eastAsia="en-US"/>
              </w:rPr>
              <w:t>Course</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xml:space="preserve">. Oxford. </w:t>
            </w:r>
          </w:p>
          <w:p w14:paraId="2327BABC" w14:textId="77777777" w:rsidR="00F44B4E" w:rsidRDefault="00F44B4E" w:rsidP="00611B05">
            <w:pPr>
              <w:spacing w:line="256" w:lineRule="auto"/>
              <w:jc w:val="both"/>
              <w:rPr>
                <w:lang w:eastAsia="en-US"/>
              </w:rPr>
            </w:pPr>
            <w:r w:rsidRPr="00E8387C">
              <w:rPr>
                <w:lang w:eastAsia="en-US"/>
              </w:rPr>
              <w:t>ISBN 9780194420822.</w:t>
            </w:r>
          </w:p>
        </w:tc>
      </w:tr>
    </w:tbl>
    <w:p w14:paraId="3E7E0C27" w14:textId="77777777" w:rsidR="00F44B4E" w:rsidRDefault="00F44B4E" w:rsidP="00F44B4E"/>
    <w:p w14:paraId="04A518A7" w14:textId="77777777" w:rsidR="00F44B4E" w:rsidRDefault="00F44B4E" w:rsidP="00F44B4E"/>
    <w:p w14:paraId="4CAF6209" w14:textId="77777777" w:rsidR="00F44B4E" w:rsidRDefault="00F44B4E" w:rsidP="00F44B4E"/>
    <w:p w14:paraId="7F50C2EA"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722F02E0" w14:textId="77777777" w:rsidTr="00DB65B1">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8528E6E"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271D3CCD" w14:textId="77777777" w:rsidTr="00DB65B1">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108E4151"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3C6C704E"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(11)</w:t>
            </w:r>
          </w:p>
        </w:tc>
      </w:tr>
      <w:tr w:rsidR="00F44B4E" w14:paraId="67B7E255"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7B23D7F"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BEDED60"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B87D93"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4DB65A6D" w14:textId="77777777" w:rsidR="00F44B4E" w:rsidRDefault="00F44B4E" w:rsidP="00611B05">
            <w:pPr>
              <w:spacing w:line="256" w:lineRule="auto"/>
              <w:jc w:val="both"/>
              <w:rPr>
                <w:lang w:eastAsia="en-US"/>
              </w:rPr>
            </w:pPr>
            <w:r>
              <w:rPr>
                <w:lang w:eastAsia="en-US"/>
              </w:rPr>
              <w:t>1-3/ZS</w:t>
            </w:r>
          </w:p>
        </w:tc>
      </w:tr>
      <w:tr w:rsidR="00F44B4E" w14:paraId="4759167D"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472D5CF"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4813481"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BC7E539"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EB1838F"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B110C91"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581C0E2F" w14:textId="77777777" w:rsidR="00F44B4E" w:rsidRDefault="00F44B4E" w:rsidP="00611B05">
            <w:pPr>
              <w:spacing w:line="256" w:lineRule="auto"/>
              <w:jc w:val="both"/>
              <w:rPr>
                <w:lang w:eastAsia="en-US"/>
              </w:rPr>
            </w:pPr>
            <w:r>
              <w:rPr>
                <w:lang w:eastAsia="en-US"/>
              </w:rPr>
              <w:t>2</w:t>
            </w:r>
          </w:p>
        </w:tc>
      </w:tr>
      <w:tr w:rsidR="00F44B4E" w14:paraId="43823CCA"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3FC08517"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57BE885D" w14:textId="77777777" w:rsidR="00F44B4E" w:rsidRDefault="00F44B4E" w:rsidP="00611B05">
            <w:pPr>
              <w:spacing w:line="256" w:lineRule="auto"/>
              <w:jc w:val="both"/>
              <w:rPr>
                <w:sz w:val="16"/>
                <w:szCs w:val="16"/>
                <w:lang w:eastAsia="en-US"/>
              </w:rPr>
            </w:pPr>
          </w:p>
        </w:tc>
      </w:tr>
      <w:tr w:rsidR="00F44B4E" w14:paraId="54272AF8"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7662E586"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B0C4535" w14:textId="77777777" w:rsidR="00F44B4E" w:rsidRDefault="00F44B4E" w:rsidP="00611B0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0C7E217"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7F394C0A" w14:textId="77777777" w:rsidR="00F44B4E" w:rsidRDefault="00F44B4E" w:rsidP="00611B05">
            <w:pPr>
              <w:spacing w:line="256" w:lineRule="auto"/>
              <w:jc w:val="both"/>
              <w:rPr>
                <w:lang w:eastAsia="en-US"/>
              </w:rPr>
            </w:pPr>
            <w:r>
              <w:rPr>
                <w:rFonts w:eastAsia="Calibri"/>
                <w:lang w:eastAsia="en-US"/>
              </w:rPr>
              <w:t>cvičení</w:t>
            </w:r>
          </w:p>
        </w:tc>
      </w:tr>
      <w:tr w:rsidR="00F44B4E" w14:paraId="75E2D617"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7DA8585D"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3E52D3AF" w14:textId="77777777" w:rsidR="00F44B4E" w:rsidRDefault="00F44B4E" w:rsidP="00611B05">
            <w:pPr>
              <w:jc w:val="both"/>
              <w:rPr>
                <w:lang w:eastAsia="en-US"/>
              </w:rPr>
            </w:pPr>
            <w:r>
              <w:rPr>
                <w:lang w:eastAsia="en-US"/>
              </w:rPr>
              <w:t>Docházka (minimum: 80 %).</w:t>
            </w:r>
          </w:p>
          <w:p w14:paraId="0A8FA9A2" w14:textId="4547C907" w:rsidR="00F44B4E" w:rsidRDefault="00F44B4E" w:rsidP="00611B05">
            <w:pPr>
              <w:jc w:val="both"/>
              <w:rPr>
                <w:lang w:eastAsia="en-US"/>
              </w:rPr>
            </w:pPr>
            <w:r>
              <w:rPr>
                <w:lang w:eastAsia="en-US"/>
              </w:rPr>
              <w:t>Aktivní účast v</w:t>
            </w:r>
            <w:r w:rsidR="00A6357C">
              <w:rPr>
                <w:lang w:eastAsia="en-US"/>
              </w:rPr>
              <w:t>e výuce</w:t>
            </w:r>
            <w:r>
              <w:rPr>
                <w:lang w:eastAsia="en-US"/>
              </w:rPr>
              <w:t xml:space="preserve"> (vypracování všech domácích prací v termínu).</w:t>
            </w:r>
          </w:p>
          <w:p w14:paraId="446B6326" w14:textId="77777777" w:rsidR="00F44B4E" w:rsidRDefault="00F44B4E" w:rsidP="00611B05">
            <w:pPr>
              <w:jc w:val="both"/>
              <w:rPr>
                <w:lang w:eastAsia="en-US"/>
              </w:rPr>
            </w:pPr>
            <w:r>
              <w:rPr>
                <w:lang w:eastAsia="en-US"/>
              </w:rPr>
              <w:t>Prezentace v hodině s doprovodnými materiály v dohodnutém termínu (hodnocena na minimum 60 %).</w:t>
            </w:r>
          </w:p>
          <w:p w14:paraId="66C78497" w14:textId="77777777" w:rsidR="00F44B4E" w:rsidRDefault="00F44B4E" w:rsidP="00611B05">
            <w:pPr>
              <w:jc w:val="both"/>
              <w:rPr>
                <w:lang w:eastAsia="en-US"/>
              </w:rPr>
            </w:pPr>
            <w:r>
              <w:rPr>
                <w:lang w:eastAsia="en-US"/>
              </w:rPr>
              <w:t>Průběžný dílčí test a závěrečný zápočtový test (aritmetický průměr výsledků obou testů na minimum 60 %).</w:t>
            </w:r>
          </w:p>
          <w:p w14:paraId="0F368241" w14:textId="77777777" w:rsidR="00F44B4E" w:rsidRDefault="00F44B4E" w:rsidP="00611B05">
            <w:pPr>
              <w:jc w:val="both"/>
              <w:rPr>
                <w:lang w:eastAsia="en-US"/>
              </w:rPr>
            </w:pPr>
            <w:r>
              <w:rPr>
                <w:lang w:eastAsia="en-US"/>
              </w:rPr>
              <w:t xml:space="preserve">Povinností studenta je zaregistrovat se do online kurzu CJ11 v </w:t>
            </w:r>
            <w:proofErr w:type="spellStart"/>
            <w:r>
              <w:rPr>
                <w:lang w:eastAsia="en-US"/>
              </w:rPr>
              <w:t>Moodlu</w:t>
            </w:r>
            <w:proofErr w:type="spellEnd"/>
            <w:r>
              <w:rPr>
                <w:lang w:eastAsia="en-US"/>
              </w:rPr>
              <w:t>.</w:t>
            </w:r>
          </w:p>
          <w:p w14:paraId="392FB295" w14:textId="77777777" w:rsidR="00F44B4E" w:rsidRDefault="00F44B4E" w:rsidP="00611B05">
            <w:pPr>
              <w:rPr>
                <w:color w:val="1F497D"/>
                <w:sz w:val="16"/>
                <w:szCs w:val="16"/>
                <w:lang w:eastAsia="en-US"/>
              </w:rPr>
            </w:pPr>
          </w:p>
        </w:tc>
      </w:tr>
      <w:tr w:rsidR="00F44B4E" w14:paraId="1389DF67" w14:textId="77777777" w:rsidTr="00DB65B1">
        <w:trPr>
          <w:trHeight w:val="274"/>
        </w:trPr>
        <w:tc>
          <w:tcPr>
            <w:tcW w:w="10065" w:type="dxa"/>
            <w:gridSpan w:val="8"/>
            <w:tcBorders>
              <w:top w:val="nil"/>
              <w:left w:val="single" w:sz="4" w:space="0" w:color="auto"/>
              <w:bottom w:val="single" w:sz="4" w:space="0" w:color="auto"/>
              <w:right w:val="single" w:sz="4" w:space="0" w:color="auto"/>
            </w:tcBorders>
          </w:tcPr>
          <w:p w14:paraId="1A3C3A00" w14:textId="77777777" w:rsidR="00F44B4E" w:rsidRDefault="00F44B4E" w:rsidP="00611B05">
            <w:pPr>
              <w:spacing w:line="256" w:lineRule="auto"/>
              <w:jc w:val="both"/>
              <w:rPr>
                <w:lang w:eastAsia="en-US"/>
              </w:rPr>
            </w:pPr>
          </w:p>
        </w:tc>
      </w:tr>
      <w:tr w:rsidR="00F44B4E" w14:paraId="4AD7CD24" w14:textId="77777777" w:rsidTr="00DB65B1">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2B4C3E3F"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26FCC9D6"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2F28269A" w14:textId="77777777" w:rsidTr="00DB65B1">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53E5B2F9"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2E0FCC94"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3E748DBD"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325DBDCF"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51477C33"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5DFF33C2" w14:textId="77777777" w:rsidTr="00DB65B1">
        <w:trPr>
          <w:trHeight w:val="253"/>
        </w:trPr>
        <w:tc>
          <w:tcPr>
            <w:tcW w:w="10065" w:type="dxa"/>
            <w:gridSpan w:val="8"/>
            <w:tcBorders>
              <w:top w:val="nil"/>
              <w:left w:val="single" w:sz="4" w:space="0" w:color="auto"/>
              <w:bottom w:val="single" w:sz="4" w:space="0" w:color="auto"/>
              <w:right w:val="single" w:sz="4" w:space="0" w:color="auto"/>
            </w:tcBorders>
          </w:tcPr>
          <w:p w14:paraId="186E6401" w14:textId="77777777" w:rsidR="00F44B4E" w:rsidRDefault="00F44B4E" w:rsidP="00611B05">
            <w:pPr>
              <w:spacing w:line="256" w:lineRule="auto"/>
              <w:jc w:val="both"/>
              <w:rPr>
                <w:lang w:eastAsia="en-US"/>
              </w:rPr>
            </w:pPr>
          </w:p>
        </w:tc>
      </w:tr>
      <w:tr w:rsidR="00F44B4E" w14:paraId="68BAD8D1"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2717890"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762AF30B" w14:textId="77777777" w:rsidR="00F44B4E" w:rsidRDefault="00F44B4E" w:rsidP="00611B05">
            <w:pPr>
              <w:spacing w:line="256" w:lineRule="auto"/>
              <w:jc w:val="both"/>
              <w:rPr>
                <w:sz w:val="16"/>
                <w:szCs w:val="16"/>
                <w:lang w:eastAsia="en-US"/>
              </w:rPr>
            </w:pPr>
          </w:p>
        </w:tc>
      </w:tr>
      <w:tr w:rsidR="00F44B4E" w14:paraId="310BD867" w14:textId="77777777" w:rsidTr="00DB65B1">
        <w:trPr>
          <w:trHeight w:val="1554"/>
        </w:trPr>
        <w:tc>
          <w:tcPr>
            <w:tcW w:w="10065" w:type="dxa"/>
            <w:gridSpan w:val="8"/>
            <w:tcBorders>
              <w:top w:val="nil"/>
              <w:left w:val="single" w:sz="4" w:space="0" w:color="auto"/>
              <w:bottom w:val="single" w:sz="12" w:space="0" w:color="auto"/>
              <w:right w:val="single" w:sz="4" w:space="0" w:color="auto"/>
            </w:tcBorders>
          </w:tcPr>
          <w:p w14:paraId="631CB273" w14:textId="0EE94F15" w:rsidR="00F44B4E" w:rsidRDefault="00F44B4E" w:rsidP="00611B05">
            <w:pPr>
              <w:spacing w:after="120"/>
              <w:jc w:val="both"/>
              <w:rPr>
                <w:lang w:eastAsia="en-US"/>
              </w:rPr>
            </w:pPr>
            <w:r w:rsidRPr="008E4C4C">
              <w:rPr>
                <w:lang w:eastAsia="en-US"/>
              </w:rPr>
              <w:t xml:space="preserve">Cílem předmětu je rozvíjet anglický jazyk směrem k jazykové úrovni B2 a výše. Obsah předmětu je zaměřen na procvičování vybraných pokročilých gramatických jevů a slovní zásoby za použití témat z učebnice Open Mind </w:t>
            </w:r>
            <w:proofErr w:type="spellStart"/>
            <w:r w:rsidRPr="008E4C4C">
              <w:rPr>
                <w:lang w:eastAsia="en-US"/>
              </w:rPr>
              <w:t>Upper</w:t>
            </w:r>
            <w:proofErr w:type="spellEnd"/>
            <w:r w:rsidRPr="008E4C4C">
              <w:rPr>
                <w:lang w:eastAsia="en-US"/>
              </w:rPr>
              <w:t xml:space="preserve"> </w:t>
            </w:r>
            <w:proofErr w:type="spellStart"/>
            <w:r w:rsidRPr="008E4C4C">
              <w:rPr>
                <w:lang w:eastAsia="en-US"/>
              </w:rPr>
              <w:t>Intermediate</w:t>
            </w:r>
            <w:proofErr w:type="spellEnd"/>
            <w:r w:rsidRPr="008E4C4C">
              <w:rPr>
                <w:lang w:eastAsia="en-US"/>
              </w:rPr>
              <w:t xml:space="preserve"> </w:t>
            </w:r>
            <w:r w:rsidR="00DB65B1">
              <w:rPr>
                <w:lang w:eastAsia="en-US"/>
              </w:rPr>
              <w:br/>
            </w:r>
            <w:r w:rsidRPr="008E4C4C">
              <w:rPr>
                <w:lang w:eastAsia="en-US"/>
              </w:rPr>
              <w:t>a dalších doplňkových materiálů, novin, časopisů a internetu.</w:t>
            </w:r>
          </w:p>
          <w:p w14:paraId="5EF6CE87" w14:textId="77777777" w:rsidR="00F44B4E" w:rsidRPr="008E4C4C" w:rsidRDefault="00F44B4E" w:rsidP="00611B05">
            <w:pPr>
              <w:ind w:firstLine="352"/>
              <w:jc w:val="both"/>
              <w:rPr>
                <w:b/>
                <w:lang w:eastAsia="en-US"/>
              </w:rPr>
            </w:pPr>
            <w:r w:rsidRPr="008E4C4C">
              <w:rPr>
                <w:b/>
                <w:lang w:eastAsia="en-US"/>
              </w:rPr>
              <w:t>Gramatika:</w:t>
            </w:r>
          </w:p>
          <w:p w14:paraId="3D5DE856" w14:textId="77777777" w:rsidR="00F44B4E" w:rsidRPr="008E4C4C" w:rsidRDefault="00F44B4E" w:rsidP="00611B05">
            <w:pPr>
              <w:ind w:firstLine="352"/>
              <w:jc w:val="both"/>
              <w:rPr>
                <w:bCs/>
                <w:lang w:eastAsia="en-US"/>
              </w:rPr>
            </w:pPr>
            <w:r w:rsidRPr="008E4C4C">
              <w:rPr>
                <w:bCs/>
                <w:lang w:eastAsia="en-US"/>
              </w:rPr>
              <w:t>- Vyjádření přivlastňovacího pádu (Genitive)</w:t>
            </w:r>
          </w:p>
          <w:p w14:paraId="56A6F62B" w14:textId="77777777" w:rsidR="00F44B4E" w:rsidRPr="008E4C4C" w:rsidRDefault="00F44B4E" w:rsidP="00611B05">
            <w:pPr>
              <w:ind w:firstLine="352"/>
              <w:jc w:val="both"/>
              <w:rPr>
                <w:bCs/>
                <w:lang w:eastAsia="en-US"/>
              </w:rPr>
            </w:pPr>
            <w:r w:rsidRPr="008E4C4C">
              <w:rPr>
                <w:bCs/>
                <w:lang w:eastAsia="en-US"/>
              </w:rPr>
              <w:t xml:space="preserve">- </w:t>
            </w:r>
            <w:proofErr w:type="spellStart"/>
            <w:r w:rsidRPr="008E4C4C">
              <w:rPr>
                <w:bCs/>
                <w:lang w:eastAsia="en-US"/>
              </w:rPr>
              <w:t>Would</w:t>
            </w:r>
            <w:proofErr w:type="spellEnd"/>
            <w:r w:rsidRPr="008E4C4C">
              <w:rPr>
                <w:bCs/>
                <w:lang w:eastAsia="en-US"/>
              </w:rPr>
              <w:t xml:space="preserve"> </w:t>
            </w:r>
            <w:proofErr w:type="spellStart"/>
            <w:r w:rsidRPr="008E4C4C">
              <w:rPr>
                <w:bCs/>
                <w:lang w:eastAsia="en-US"/>
              </w:rPr>
              <w:t>rather</w:t>
            </w:r>
            <w:proofErr w:type="spellEnd"/>
            <w:r w:rsidRPr="008E4C4C">
              <w:rPr>
                <w:bCs/>
                <w:lang w:eastAsia="en-US"/>
              </w:rPr>
              <w:t xml:space="preserve">, </w:t>
            </w:r>
            <w:proofErr w:type="spellStart"/>
            <w:r w:rsidRPr="008E4C4C">
              <w:rPr>
                <w:bCs/>
                <w:lang w:eastAsia="en-US"/>
              </w:rPr>
              <w:t>would</w:t>
            </w:r>
            <w:proofErr w:type="spellEnd"/>
            <w:r w:rsidRPr="008E4C4C">
              <w:rPr>
                <w:bCs/>
                <w:lang w:eastAsia="en-US"/>
              </w:rPr>
              <w:t xml:space="preserve"> </w:t>
            </w:r>
            <w:proofErr w:type="spellStart"/>
            <w:r w:rsidRPr="008E4C4C">
              <w:rPr>
                <w:bCs/>
                <w:lang w:eastAsia="en-US"/>
              </w:rPr>
              <w:t>prefer</w:t>
            </w:r>
            <w:proofErr w:type="spellEnd"/>
          </w:p>
          <w:p w14:paraId="5E3EC209" w14:textId="77777777" w:rsidR="00F44B4E" w:rsidRPr="008E4C4C" w:rsidRDefault="00F44B4E" w:rsidP="00611B05">
            <w:pPr>
              <w:ind w:firstLine="352"/>
              <w:jc w:val="both"/>
              <w:rPr>
                <w:bCs/>
                <w:lang w:eastAsia="en-US"/>
              </w:rPr>
            </w:pPr>
            <w:r w:rsidRPr="008E4C4C">
              <w:rPr>
                <w:bCs/>
                <w:lang w:eastAsia="en-US"/>
              </w:rPr>
              <w:t>- Věty nominální</w:t>
            </w:r>
          </w:p>
          <w:p w14:paraId="28A6BB1F" w14:textId="77777777" w:rsidR="00F44B4E" w:rsidRPr="008E4C4C" w:rsidRDefault="00F44B4E" w:rsidP="00611B05">
            <w:pPr>
              <w:ind w:firstLine="352"/>
              <w:jc w:val="both"/>
              <w:rPr>
                <w:bCs/>
                <w:lang w:eastAsia="en-US"/>
              </w:rPr>
            </w:pPr>
            <w:r w:rsidRPr="008E4C4C">
              <w:rPr>
                <w:bCs/>
                <w:lang w:eastAsia="en-US"/>
              </w:rPr>
              <w:t>- Gerundium po předložkách</w:t>
            </w:r>
          </w:p>
          <w:p w14:paraId="1F6564A9" w14:textId="77777777" w:rsidR="00F44B4E" w:rsidRPr="008E4C4C" w:rsidRDefault="00F44B4E" w:rsidP="00611B05">
            <w:pPr>
              <w:ind w:firstLine="352"/>
              <w:jc w:val="both"/>
              <w:rPr>
                <w:bCs/>
                <w:lang w:eastAsia="en-US"/>
              </w:rPr>
            </w:pPr>
            <w:r w:rsidRPr="008E4C4C">
              <w:rPr>
                <w:bCs/>
                <w:lang w:eastAsia="en-US"/>
              </w:rPr>
              <w:t>- Sloveso + gerundium</w:t>
            </w:r>
          </w:p>
          <w:p w14:paraId="0FD37D6A" w14:textId="77777777" w:rsidR="00F44B4E" w:rsidRPr="008E4C4C" w:rsidRDefault="00F44B4E" w:rsidP="00611B05">
            <w:pPr>
              <w:ind w:firstLine="352"/>
              <w:jc w:val="both"/>
              <w:rPr>
                <w:b/>
                <w:lang w:eastAsia="en-US"/>
              </w:rPr>
            </w:pPr>
            <w:r w:rsidRPr="008E4C4C">
              <w:rPr>
                <w:b/>
                <w:lang w:eastAsia="en-US"/>
              </w:rPr>
              <w:t>Slovní zásoba:</w:t>
            </w:r>
          </w:p>
          <w:p w14:paraId="3F7F1311" w14:textId="77777777" w:rsidR="00F44B4E" w:rsidRPr="008E4C4C" w:rsidRDefault="00F44B4E" w:rsidP="00611B05">
            <w:pPr>
              <w:ind w:firstLine="352"/>
              <w:jc w:val="both"/>
              <w:rPr>
                <w:bCs/>
                <w:lang w:eastAsia="en-US"/>
              </w:rPr>
            </w:pPr>
            <w:r w:rsidRPr="008E4C4C">
              <w:rPr>
                <w:bCs/>
                <w:lang w:eastAsia="en-US"/>
              </w:rPr>
              <w:t>- Design</w:t>
            </w:r>
          </w:p>
          <w:p w14:paraId="090B3890" w14:textId="77777777" w:rsidR="00F44B4E" w:rsidRPr="008E4C4C" w:rsidRDefault="00F44B4E" w:rsidP="00611B05">
            <w:pPr>
              <w:ind w:firstLine="352"/>
              <w:jc w:val="both"/>
              <w:rPr>
                <w:bCs/>
                <w:lang w:eastAsia="en-US"/>
              </w:rPr>
            </w:pPr>
            <w:r w:rsidRPr="008E4C4C">
              <w:rPr>
                <w:bCs/>
                <w:lang w:eastAsia="en-US"/>
              </w:rPr>
              <w:t>- Frázová slovesa</w:t>
            </w:r>
          </w:p>
          <w:p w14:paraId="0E85A76F" w14:textId="77777777" w:rsidR="00F44B4E" w:rsidRPr="008E4C4C" w:rsidRDefault="00F44B4E" w:rsidP="00611B05">
            <w:pPr>
              <w:ind w:firstLine="352"/>
              <w:jc w:val="both"/>
              <w:rPr>
                <w:bCs/>
                <w:lang w:eastAsia="en-US"/>
              </w:rPr>
            </w:pPr>
            <w:r w:rsidRPr="008E4C4C">
              <w:rPr>
                <w:bCs/>
                <w:lang w:eastAsia="en-US"/>
              </w:rPr>
              <w:t>- Práce a kariéra</w:t>
            </w:r>
          </w:p>
          <w:p w14:paraId="38750CDD" w14:textId="77777777" w:rsidR="00F44B4E" w:rsidRPr="008E4C4C" w:rsidRDefault="00F44B4E" w:rsidP="00611B05">
            <w:pPr>
              <w:ind w:firstLine="352"/>
              <w:jc w:val="both"/>
              <w:rPr>
                <w:bCs/>
                <w:lang w:eastAsia="en-US"/>
              </w:rPr>
            </w:pPr>
            <w:r w:rsidRPr="008E4C4C">
              <w:rPr>
                <w:bCs/>
                <w:lang w:eastAsia="en-US"/>
              </w:rPr>
              <w:t>- Sociální spravedlnost a sociální otázky</w:t>
            </w:r>
          </w:p>
          <w:p w14:paraId="7D7B5552" w14:textId="77777777" w:rsidR="00F44B4E" w:rsidRDefault="00F44B4E" w:rsidP="00611B05">
            <w:pPr>
              <w:spacing w:after="120"/>
              <w:ind w:firstLine="352"/>
              <w:rPr>
                <w:bCs/>
                <w:lang w:eastAsia="en-US"/>
              </w:rPr>
            </w:pPr>
            <w:r w:rsidRPr="008E4C4C">
              <w:rPr>
                <w:bCs/>
                <w:lang w:eastAsia="en-US"/>
              </w:rPr>
              <w:t>- Vyjadřování emocí</w:t>
            </w:r>
          </w:p>
          <w:p w14:paraId="7F851F39" w14:textId="278B9AF1" w:rsidR="00F44B4E" w:rsidRDefault="00F44B4E" w:rsidP="00611B05">
            <w:pPr>
              <w:jc w:val="both"/>
              <w:rPr>
                <w:lang w:eastAsia="en-US"/>
              </w:rPr>
            </w:pPr>
            <w:r>
              <w:rPr>
                <w:lang w:eastAsia="en-US"/>
              </w:rPr>
              <w:t xml:space="preserve">Po absolvování předmětu je student schopen plynulé komunikace v osobních i pracovních oblastech s využitím široké </w:t>
            </w:r>
            <w:r w:rsidR="00DB65B1">
              <w:rPr>
                <w:lang w:eastAsia="en-US"/>
              </w:rPr>
              <w:br/>
            </w:r>
            <w:r>
              <w:rPr>
                <w:lang w:eastAsia="en-US"/>
              </w:rPr>
              <w:t>a přesné slovní zásoby, se schopností zvládat nečekaná témata na jazykové úrovni B2+. Porozumět delším formálním textům a rozpozná implicitní významy textů. Plynule a pohotově se vyjadřovat bez zjevného hledání výrazů. Vytvořit srozumitelné, dobře uspořádané texty, čímž prokazuje ovládnutí kompozičních útvarů, spojovacích výrazů a prostředků koheze</w:t>
            </w:r>
          </w:p>
        </w:tc>
      </w:tr>
      <w:tr w:rsidR="00F44B4E" w14:paraId="63538F6D" w14:textId="77777777" w:rsidTr="00DB65B1">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2E79A349"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0B7A0662" w14:textId="77777777" w:rsidR="00F44B4E" w:rsidRDefault="00F44B4E" w:rsidP="00611B05">
            <w:pPr>
              <w:spacing w:line="256" w:lineRule="auto"/>
              <w:jc w:val="both"/>
              <w:rPr>
                <w:lang w:eastAsia="en-US"/>
              </w:rPr>
            </w:pPr>
          </w:p>
        </w:tc>
      </w:tr>
      <w:tr w:rsidR="00F44B4E" w14:paraId="2BFA2274" w14:textId="77777777" w:rsidTr="00DB65B1">
        <w:trPr>
          <w:trHeight w:val="1497"/>
        </w:trPr>
        <w:tc>
          <w:tcPr>
            <w:tcW w:w="10065" w:type="dxa"/>
            <w:gridSpan w:val="8"/>
            <w:tcBorders>
              <w:top w:val="nil"/>
              <w:left w:val="single" w:sz="4" w:space="0" w:color="auto"/>
              <w:bottom w:val="single" w:sz="4" w:space="0" w:color="auto"/>
              <w:right w:val="single" w:sz="4" w:space="0" w:color="auto"/>
            </w:tcBorders>
          </w:tcPr>
          <w:p w14:paraId="17B240C9" w14:textId="77777777" w:rsidR="00F44B4E" w:rsidRPr="00D323F1" w:rsidRDefault="00F44B4E" w:rsidP="00611B05">
            <w:pPr>
              <w:spacing w:line="256" w:lineRule="auto"/>
              <w:rPr>
                <w:b/>
                <w:lang w:eastAsia="en-US"/>
              </w:rPr>
            </w:pPr>
            <w:r w:rsidRPr="00D323F1">
              <w:rPr>
                <w:b/>
                <w:lang w:eastAsia="en-US"/>
              </w:rPr>
              <w:t>Povinná:</w:t>
            </w:r>
          </w:p>
          <w:p w14:paraId="2C6C1FFC" w14:textId="77777777" w:rsidR="00F44B4E" w:rsidRPr="00E8387C" w:rsidRDefault="00F44B4E" w:rsidP="00611B05">
            <w:pPr>
              <w:spacing w:line="256" w:lineRule="auto"/>
              <w:rPr>
                <w:lang w:eastAsia="en-US"/>
              </w:rPr>
            </w:pPr>
            <w:r w:rsidRPr="00E8387C">
              <w:rPr>
                <w:lang w:eastAsia="en-US"/>
              </w:rPr>
              <w:t xml:space="preserve">OSBORN, Anna.2015.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534E25">
              <w:rPr>
                <w:i/>
                <w:iCs/>
                <w:lang w:eastAsia="en-US"/>
              </w:rPr>
              <w:t xml:space="preserve"> </w:t>
            </w:r>
            <w:proofErr w:type="spellStart"/>
            <w:r w:rsidRPr="00534E25">
              <w:rPr>
                <w:i/>
                <w:iCs/>
                <w:lang w:eastAsia="en-US"/>
              </w:rPr>
              <w:t>Workbook</w:t>
            </w:r>
            <w:proofErr w:type="spellEnd"/>
            <w:r w:rsidRPr="00534E25">
              <w:rPr>
                <w:i/>
                <w:iCs/>
                <w:lang w:eastAsia="en-US"/>
              </w:rPr>
              <w:t>.</w:t>
            </w:r>
            <w:r w:rsidRPr="00E8387C">
              <w:rPr>
                <w:lang w:eastAsia="en-US"/>
              </w:rPr>
              <w:t xml:space="preserve"> London. ISBN 9780230 458406. </w:t>
            </w:r>
          </w:p>
          <w:p w14:paraId="4B13CC88" w14:textId="77777777" w:rsidR="00F44B4E" w:rsidRPr="00E8387C" w:rsidRDefault="00F44B4E" w:rsidP="00611B05">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2015. </w:t>
            </w:r>
            <w:r w:rsidRPr="00534E25">
              <w:rPr>
                <w:i/>
                <w:iCs/>
                <w:lang w:eastAsia="en-US"/>
              </w:rPr>
              <w:t xml:space="preserve">Open Mind </w:t>
            </w:r>
            <w:proofErr w:type="spellStart"/>
            <w:r w:rsidRPr="00534E25">
              <w:rPr>
                <w:i/>
                <w:iCs/>
                <w:lang w:eastAsia="en-US"/>
              </w:rPr>
              <w:t>Upper</w:t>
            </w:r>
            <w:proofErr w:type="spellEnd"/>
            <w:r w:rsidRPr="00534E25">
              <w:rPr>
                <w:i/>
                <w:iCs/>
                <w:lang w:eastAsia="en-US"/>
              </w:rPr>
              <w:t xml:space="preserve"> </w:t>
            </w:r>
            <w:proofErr w:type="spellStart"/>
            <w:r w:rsidRPr="00534E25">
              <w:rPr>
                <w:i/>
                <w:iCs/>
                <w:lang w:eastAsia="en-US"/>
              </w:rPr>
              <w:t>Intermediate</w:t>
            </w:r>
            <w:proofErr w:type="spellEnd"/>
            <w:r w:rsidRPr="00E8387C">
              <w:rPr>
                <w:lang w:eastAsia="en-US"/>
              </w:rPr>
              <w:t xml:space="preserve">. London. ISBN 9780230458253. </w:t>
            </w:r>
          </w:p>
          <w:p w14:paraId="519A49E8" w14:textId="77777777" w:rsidR="00F44B4E" w:rsidRPr="00D323F1" w:rsidRDefault="00F44B4E" w:rsidP="00611B05">
            <w:pPr>
              <w:spacing w:line="256" w:lineRule="auto"/>
              <w:rPr>
                <w:b/>
                <w:lang w:eastAsia="en-US"/>
              </w:rPr>
            </w:pPr>
            <w:r w:rsidRPr="00D323F1">
              <w:rPr>
                <w:b/>
                <w:lang w:eastAsia="en-US"/>
              </w:rPr>
              <w:t xml:space="preserve">Doporučená: </w:t>
            </w:r>
          </w:p>
          <w:p w14:paraId="27123495" w14:textId="77777777" w:rsidR="00F44B4E" w:rsidRDefault="00F44B4E" w:rsidP="00611B05">
            <w:pPr>
              <w:spacing w:line="256" w:lineRule="auto"/>
              <w:rPr>
                <w:lang w:eastAsia="en-US"/>
              </w:rPr>
            </w:pPr>
            <w:r>
              <w:rPr>
                <w:lang w:eastAsia="en-US"/>
              </w:rPr>
              <w:t xml:space="preserve">HASHEMI, Luise. 2012.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in Use: </w:t>
            </w:r>
            <w:proofErr w:type="spellStart"/>
            <w:r w:rsidRPr="00534E25">
              <w:rPr>
                <w:i/>
                <w:iCs/>
                <w:lang w:eastAsia="en-US"/>
              </w:rPr>
              <w:t>Supplementary</w:t>
            </w:r>
            <w:proofErr w:type="spellEnd"/>
            <w:r w:rsidRPr="00534E25">
              <w:rPr>
                <w:i/>
                <w:iCs/>
                <w:lang w:eastAsia="en-US"/>
              </w:rPr>
              <w:t xml:space="preserve"> </w:t>
            </w:r>
            <w:proofErr w:type="spellStart"/>
            <w:r w:rsidRPr="00534E25">
              <w:rPr>
                <w:i/>
                <w:iCs/>
                <w:lang w:eastAsia="en-US"/>
              </w:rPr>
              <w:t>Exercises</w:t>
            </w:r>
            <w:proofErr w:type="spellEnd"/>
            <w:r w:rsidRPr="00534E25">
              <w:rPr>
                <w:i/>
                <w:iCs/>
                <w:lang w:eastAsia="en-US"/>
              </w:rPr>
              <w:t xml:space="preserve">, </w:t>
            </w:r>
            <w:proofErr w:type="spellStart"/>
            <w:r w:rsidRPr="00534E25">
              <w:rPr>
                <w:i/>
                <w:iCs/>
                <w:lang w:eastAsia="en-US"/>
              </w:rPr>
              <w:t>With</w:t>
            </w:r>
            <w:proofErr w:type="spellEnd"/>
            <w:r w:rsidRPr="00534E25">
              <w:rPr>
                <w:i/>
                <w:iCs/>
                <w:lang w:eastAsia="en-US"/>
              </w:rPr>
              <w:t xml:space="preserve"> </w:t>
            </w:r>
            <w:proofErr w:type="spellStart"/>
            <w:r w:rsidRPr="00534E25">
              <w:rPr>
                <w:i/>
                <w:iCs/>
                <w:lang w:eastAsia="en-US"/>
              </w:rPr>
              <w:t>Answers</w:t>
            </w:r>
            <w:proofErr w:type="spellEnd"/>
            <w:r>
              <w:rPr>
                <w:lang w:eastAsia="en-US"/>
              </w:rPr>
              <w:t xml:space="preserve">. CUP. ISBN 9781107616417. </w:t>
            </w:r>
          </w:p>
          <w:p w14:paraId="0077EFCE" w14:textId="77777777" w:rsidR="00F44B4E" w:rsidRDefault="00F44B4E" w:rsidP="00611B05">
            <w:pPr>
              <w:spacing w:line="256" w:lineRule="auto"/>
              <w:rPr>
                <w:lang w:eastAsia="en-US"/>
              </w:rPr>
            </w:pPr>
            <w:r>
              <w:rPr>
                <w:lang w:eastAsia="en-US"/>
              </w:rPr>
              <w:t xml:space="preserve">HEWINGS, Martin. 2015. </w:t>
            </w:r>
            <w:r w:rsidRPr="00534E25">
              <w:rPr>
                <w:i/>
                <w:iCs/>
                <w:lang w:eastAsia="en-US"/>
              </w:rPr>
              <w:t xml:space="preserve">Cambridge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Grammar</w:t>
            </w:r>
            <w:proofErr w:type="spellEnd"/>
            <w:r w:rsidRPr="00534E25">
              <w:rPr>
                <w:i/>
                <w:iCs/>
                <w:lang w:eastAsia="en-US"/>
              </w:rPr>
              <w:t xml:space="preserve"> and </w:t>
            </w:r>
            <w:proofErr w:type="spellStart"/>
            <w:r w:rsidRPr="00534E25">
              <w:rPr>
                <w:i/>
                <w:iCs/>
                <w:lang w:eastAsia="en-US"/>
              </w:rPr>
              <w:t>Vocabulary</w:t>
            </w:r>
            <w:proofErr w:type="spellEnd"/>
            <w:r w:rsidRPr="00534E25">
              <w:rPr>
                <w:i/>
                <w:iCs/>
                <w:lang w:eastAsia="en-US"/>
              </w:rPr>
              <w:t xml:space="preserve"> </w:t>
            </w:r>
            <w:proofErr w:type="spellStart"/>
            <w:r w:rsidRPr="00534E25">
              <w:rPr>
                <w:i/>
                <w:iCs/>
                <w:lang w:eastAsia="en-US"/>
              </w:rPr>
              <w:t>for</w:t>
            </w:r>
            <w:proofErr w:type="spellEnd"/>
            <w:r w:rsidRPr="00534E25">
              <w:rPr>
                <w:i/>
                <w:iCs/>
                <w:lang w:eastAsia="en-US"/>
              </w:rPr>
              <w:t xml:space="preserve"> </w:t>
            </w:r>
            <w:proofErr w:type="spellStart"/>
            <w:r w:rsidRPr="00534E25">
              <w:rPr>
                <w:i/>
                <w:iCs/>
                <w:lang w:eastAsia="en-US"/>
              </w:rPr>
              <w:t>Advanced</w:t>
            </w:r>
            <w:proofErr w:type="spellEnd"/>
            <w:r>
              <w:rPr>
                <w:lang w:eastAsia="en-US"/>
              </w:rPr>
              <w:t xml:space="preserve">. Cambridge. ISBN 9781107481114. </w:t>
            </w:r>
          </w:p>
          <w:p w14:paraId="143763BE" w14:textId="77777777" w:rsidR="00F44B4E" w:rsidRDefault="00F44B4E" w:rsidP="00611B05">
            <w:pPr>
              <w:spacing w:line="256" w:lineRule="auto"/>
              <w:jc w:val="both"/>
              <w:rPr>
                <w:lang w:eastAsia="en-US"/>
              </w:rPr>
            </w:pPr>
            <w:proofErr w:type="spellStart"/>
            <w:r>
              <w:rPr>
                <w:lang w:eastAsia="en-US"/>
              </w:rPr>
              <w:t>McCARTHY</w:t>
            </w:r>
            <w:proofErr w:type="spellEnd"/>
            <w:r>
              <w:rPr>
                <w:lang w:eastAsia="en-US"/>
              </w:rPr>
              <w:t xml:space="preserve">, Michael and Felicity O´DELL. 2017. </w:t>
            </w:r>
            <w:proofErr w:type="spellStart"/>
            <w:r w:rsidRPr="00534E25">
              <w:rPr>
                <w:i/>
                <w:iCs/>
                <w:lang w:eastAsia="en-US"/>
              </w:rPr>
              <w:t>English</w:t>
            </w:r>
            <w:proofErr w:type="spellEnd"/>
            <w:r w:rsidRPr="00534E25">
              <w:rPr>
                <w:i/>
                <w:iCs/>
                <w:lang w:eastAsia="en-US"/>
              </w:rPr>
              <w:t xml:space="preserve"> </w:t>
            </w:r>
            <w:proofErr w:type="spellStart"/>
            <w:r w:rsidRPr="00534E25">
              <w:rPr>
                <w:i/>
                <w:iCs/>
                <w:lang w:eastAsia="en-US"/>
              </w:rPr>
              <w:t>Vocabulary</w:t>
            </w:r>
            <w:proofErr w:type="spellEnd"/>
            <w:r w:rsidRPr="00534E25">
              <w:rPr>
                <w:i/>
                <w:iCs/>
                <w:lang w:eastAsia="en-US"/>
              </w:rPr>
              <w:t xml:space="preserve"> in Use: </w:t>
            </w:r>
            <w:proofErr w:type="spellStart"/>
            <w:r w:rsidRPr="00534E25">
              <w:rPr>
                <w:i/>
                <w:iCs/>
                <w:lang w:eastAsia="en-US"/>
              </w:rPr>
              <w:t>Advanced</w:t>
            </w:r>
            <w:proofErr w:type="spellEnd"/>
            <w:r>
              <w:rPr>
                <w:lang w:eastAsia="en-US"/>
              </w:rPr>
              <w:t>. Cambridge. ISBN 9781316631171.</w:t>
            </w:r>
          </w:p>
        </w:tc>
      </w:tr>
    </w:tbl>
    <w:p w14:paraId="3608847C"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51580884" w14:textId="77777777" w:rsidTr="00DB65B1">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CF5E0D"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156D43D3" w14:textId="77777777" w:rsidTr="00DB65B1">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394B8A18"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21FD81E7"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(12)</w:t>
            </w:r>
          </w:p>
        </w:tc>
      </w:tr>
      <w:tr w:rsidR="00F44B4E" w14:paraId="7166D3BF"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BCFC561"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CD3D7E8"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EA591"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6AF26DAF" w14:textId="77777777" w:rsidR="00F44B4E" w:rsidRDefault="00F44B4E" w:rsidP="00611B05">
            <w:pPr>
              <w:spacing w:line="256" w:lineRule="auto"/>
              <w:jc w:val="both"/>
              <w:rPr>
                <w:lang w:eastAsia="en-US"/>
              </w:rPr>
            </w:pPr>
            <w:r>
              <w:rPr>
                <w:lang w:eastAsia="en-US"/>
              </w:rPr>
              <w:t>1-2/LS</w:t>
            </w:r>
          </w:p>
        </w:tc>
      </w:tr>
      <w:tr w:rsidR="00F44B4E" w14:paraId="3D1CEBA3"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0D64C49"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83956C7"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AC2C3FF"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CE5CDDA"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16F138"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2630E70F" w14:textId="77777777" w:rsidR="00F44B4E" w:rsidRDefault="00F44B4E" w:rsidP="00611B05">
            <w:pPr>
              <w:spacing w:line="256" w:lineRule="auto"/>
              <w:jc w:val="both"/>
              <w:rPr>
                <w:lang w:eastAsia="en-US"/>
              </w:rPr>
            </w:pPr>
            <w:r>
              <w:rPr>
                <w:lang w:eastAsia="en-US"/>
              </w:rPr>
              <w:t>2</w:t>
            </w:r>
          </w:p>
        </w:tc>
      </w:tr>
      <w:tr w:rsidR="00F44B4E" w14:paraId="77030E55"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988A71B"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2A7F76F3" w14:textId="77777777" w:rsidR="00F44B4E" w:rsidRDefault="00F44B4E" w:rsidP="00611B05">
            <w:pPr>
              <w:spacing w:line="256" w:lineRule="auto"/>
              <w:jc w:val="both"/>
              <w:rPr>
                <w:sz w:val="16"/>
                <w:szCs w:val="16"/>
                <w:lang w:eastAsia="en-US"/>
              </w:rPr>
            </w:pPr>
          </w:p>
        </w:tc>
      </w:tr>
      <w:tr w:rsidR="00F44B4E" w14:paraId="03D833E3"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4B49CCB6"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93F4971" w14:textId="77777777" w:rsidR="00F44B4E" w:rsidRDefault="00F44B4E" w:rsidP="00611B05">
            <w:pPr>
              <w:spacing w:line="256" w:lineRule="auto"/>
              <w:jc w:val="both"/>
              <w:rPr>
                <w:sz w:val="16"/>
                <w:szCs w:val="16"/>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BF16066"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360BF58F" w14:textId="77777777" w:rsidR="00F44B4E" w:rsidRDefault="00F44B4E" w:rsidP="00611B05">
            <w:pPr>
              <w:spacing w:line="256" w:lineRule="auto"/>
              <w:jc w:val="both"/>
              <w:rPr>
                <w:lang w:eastAsia="en-US"/>
              </w:rPr>
            </w:pPr>
            <w:r>
              <w:rPr>
                <w:rFonts w:eastAsia="Calibri"/>
                <w:lang w:eastAsia="en-US"/>
              </w:rPr>
              <w:t>cvičení</w:t>
            </w:r>
          </w:p>
        </w:tc>
      </w:tr>
      <w:tr w:rsidR="00F44B4E" w14:paraId="1AE6069E"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84B4324"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1A5B6DFC" w14:textId="77777777" w:rsidR="00F44B4E" w:rsidRDefault="00F44B4E" w:rsidP="00611B05">
            <w:pPr>
              <w:jc w:val="both"/>
              <w:rPr>
                <w:lang w:eastAsia="en-US"/>
              </w:rPr>
            </w:pPr>
            <w:r>
              <w:rPr>
                <w:lang w:eastAsia="en-US"/>
              </w:rPr>
              <w:t>Docházka, minimálně 80 %.</w:t>
            </w:r>
          </w:p>
          <w:p w14:paraId="40970EF9" w14:textId="42F3F887" w:rsidR="00F44B4E" w:rsidRDefault="00F44B4E" w:rsidP="00611B05">
            <w:pPr>
              <w:jc w:val="both"/>
              <w:rPr>
                <w:lang w:eastAsia="en-US"/>
              </w:rPr>
            </w:pPr>
            <w:r>
              <w:rPr>
                <w:lang w:eastAsia="en-US"/>
              </w:rPr>
              <w:t xml:space="preserve">Aktivní účast na cvičeních. Vypracování a odevzdání </w:t>
            </w:r>
            <w:r w:rsidR="00827ACD">
              <w:rPr>
                <w:lang w:eastAsia="en-US"/>
              </w:rPr>
              <w:t>všech</w:t>
            </w:r>
            <w:r>
              <w:rPr>
                <w:lang w:eastAsia="en-US"/>
              </w:rPr>
              <w:t xml:space="preserve"> domácích prací </w:t>
            </w:r>
            <w:r w:rsidR="00827ACD">
              <w:rPr>
                <w:lang w:eastAsia="en-US"/>
              </w:rPr>
              <w:t>v</w:t>
            </w:r>
            <w:r w:rsidR="00AC42D5">
              <w:rPr>
                <w:lang w:eastAsia="en-US"/>
              </w:rPr>
              <w:t> </w:t>
            </w:r>
            <w:r w:rsidR="00827ACD">
              <w:rPr>
                <w:lang w:eastAsia="en-US"/>
              </w:rPr>
              <w:t>termín</w:t>
            </w:r>
            <w:r w:rsidR="00AC42D5">
              <w:rPr>
                <w:lang w:eastAsia="en-US"/>
              </w:rPr>
              <w:t>u.</w:t>
            </w:r>
          </w:p>
          <w:p w14:paraId="7E2649A9" w14:textId="77777777" w:rsidR="00F44B4E" w:rsidRDefault="00F44B4E" w:rsidP="00611B05">
            <w:pPr>
              <w:jc w:val="both"/>
              <w:rPr>
                <w:lang w:eastAsia="en-US"/>
              </w:rPr>
            </w:pPr>
            <w:r>
              <w:rPr>
                <w:lang w:eastAsia="en-US"/>
              </w:rPr>
              <w:t>Prezentace na dohodnuté téma v hodině s doprovodnými materiály v dohodnutém termínu, minimální úspěšnost je 60 %. Při neúspěchu lze prezentaci jednou zopakovat v dohodnutém termínu s vyučujícím. Pokud student prezentaci nepředvede vůbec, nemá nárok na zápočet a nepostupuje k ústní zkoušce.</w:t>
            </w:r>
          </w:p>
          <w:p w14:paraId="1DE4C51E" w14:textId="77777777" w:rsidR="00F44B4E" w:rsidRDefault="00F44B4E" w:rsidP="00611B05">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 Neúčast na dílčím testu lze omluvit pouze z vážných zdravotních důvodů, náhradní termín testu je nutné domluvit s vyučujícím co nejdříve.</w:t>
            </w:r>
          </w:p>
          <w:p w14:paraId="6C6AD8F3" w14:textId="77777777" w:rsidR="00F44B4E" w:rsidRDefault="00F44B4E" w:rsidP="00611B05">
            <w:pPr>
              <w:jc w:val="both"/>
              <w:rPr>
                <w:lang w:eastAsia="en-US"/>
              </w:rPr>
            </w:pPr>
            <w:r>
              <w:rPr>
                <w:lang w:eastAsia="en-US"/>
              </w:rPr>
              <w:t>Ústní zkouška: Témata pro ústní zkoušku zadává vyučující.</w:t>
            </w:r>
          </w:p>
          <w:p w14:paraId="5A11E64D" w14:textId="77777777" w:rsidR="00F44B4E" w:rsidRDefault="00F44B4E" w:rsidP="00611B05">
            <w:pPr>
              <w:jc w:val="both"/>
              <w:rPr>
                <w:lang w:eastAsia="en-US"/>
              </w:rPr>
            </w:pPr>
            <w:r>
              <w:rPr>
                <w:lang w:eastAsia="en-US"/>
              </w:rPr>
              <w:t xml:space="preserve">Povinností studenta je zaregistrovat se do online kurzu CJ12 v </w:t>
            </w:r>
            <w:proofErr w:type="spellStart"/>
            <w:r>
              <w:rPr>
                <w:lang w:eastAsia="en-US"/>
              </w:rPr>
              <w:t>Moodlu</w:t>
            </w:r>
            <w:proofErr w:type="spellEnd"/>
            <w:r>
              <w:rPr>
                <w:lang w:eastAsia="en-US"/>
              </w:rPr>
              <w:t>.</w:t>
            </w:r>
          </w:p>
          <w:p w14:paraId="7BBCF3E8" w14:textId="77777777" w:rsidR="00F44B4E" w:rsidRDefault="00F44B4E" w:rsidP="00611B05">
            <w:pPr>
              <w:rPr>
                <w:color w:val="1F497D"/>
                <w:sz w:val="16"/>
                <w:szCs w:val="16"/>
                <w:lang w:eastAsia="en-US"/>
              </w:rPr>
            </w:pPr>
          </w:p>
        </w:tc>
      </w:tr>
      <w:tr w:rsidR="00F44B4E" w14:paraId="4896FA15" w14:textId="77777777" w:rsidTr="00DB65B1">
        <w:trPr>
          <w:trHeight w:val="274"/>
        </w:trPr>
        <w:tc>
          <w:tcPr>
            <w:tcW w:w="10065" w:type="dxa"/>
            <w:gridSpan w:val="8"/>
            <w:tcBorders>
              <w:top w:val="nil"/>
              <w:left w:val="single" w:sz="4" w:space="0" w:color="auto"/>
              <w:bottom w:val="single" w:sz="4" w:space="0" w:color="auto"/>
              <w:right w:val="single" w:sz="4" w:space="0" w:color="auto"/>
            </w:tcBorders>
          </w:tcPr>
          <w:p w14:paraId="05988E47" w14:textId="77777777" w:rsidR="00F44B4E" w:rsidRDefault="00F44B4E" w:rsidP="00611B05">
            <w:pPr>
              <w:spacing w:line="256" w:lineRule="auto"/>
              <w:jc w:val="both"/>
              <w:rPr>
                <w:lang w:eastAsia="en-US"/>
              </w:rPr>
            </w:pPr>
          </w:p>
        </w:tc>
      </w:tr>
      <w:tr w:rsidR="00F44B4E" w14:paraId="2A56589F" w14:textId="77777777" w:rsidTr="00DB65B1">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6304CB9F"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4A04845A"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5B0D9E65" w14:textId="77777777" w:rsidTr="00DB65B1">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4D92A321"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0D88FAE3"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3339BCAA"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348270EB"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0B32B440"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420CFE94" w14:textId="77777777" w:rsidTr="00DB65B1">
        <w:trPr>
          <w:trHeight w:val="253"/>
        </w:trPr>
        <w:tc>
          <w:tcPr>
            <w:tcW w:w="10065" w:type="dxa"/>
            <w:gridSpan w:val="8"/>
            <w:tcBorders>
              <w:top w:val="nil"/>
              <w:left w:val="single" w:sz="4" w:space="0" w:color="auto"/>
              <w:bottom w:val="single" w:sz="4" w:space="0" w:color="auto"/>
              <w:right w:val="single" w:sz="4" w:space="0" w:color="auto"/>
            </w:tcBorders>
          </w:tcPr>
          <w:p w14:paraId="49078F30" w14:textId="77777777" w:rsidR="00F44B4E" w:rsidRDefault="00F44B4E" w:rsidP="00611B05">
            <w:pPr>
              <w:spacing w:line="256" w:lineRule="auto"/>
              <w:jc w:val="both"/>
              <w:rPr>
                <w:lang w:eastAsia="en-US"/>
              </w:rPr>
            </w:pPr>
          </w:p>
        </w:tc>
      </w:tr>
      <w:tr w:rsidR="00F44B4E" w14:paraId="3CCBEBCC" w14:textId="77777777" w:rsidTr="00DB65B1">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078F3AF4"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1CD5452F" w14:textId="77777777" w:rsidR="00F44B4E" w:rsidRDefault="00F44B4E" w:rsidP="00611B05">
            <w:pPr>
              <w:spacing w:line="256" w:lineRule="auto"/>
              <w:jc w:val="both"/>
              <w:rPr>
                <w:sz w:val="16"/>
                <w:szCs w:val="16"/>
                <w:lang w:eastAsia="en-US"/>
              </w:rPr>
            </w:pPr>
          </w:p>
        </w:tc>
      </w:tr>
      <w:tr w:rsidR="00F44B4E" w14:paraId="65D388D7" w14:textId="77777777" w:rsidTr="00DB65B1">
        <w:trPr>
          <w:trHeight w:val="1554"/>
        </w:trPr>
        <w:tc>
          <w:tcPr>
            <w:tcW w:w="10065" w:type="dxa"/>
            <w:gridSpan w:val="8"/>
            <w:tcBorders>
              <w:top w:val="nil"/>
              <w:left w:val="single" w:sz="4" w:space="0" w:color="auto"/>
              <w:bottom w:val="single" w:sz="12" w:space="0" w:color="auto"/>
              <w:right w:val="single" w:sz="4" w:space="0" w:color="auto"/>
            </w:tcBorders>
          </w:tcPr>
          <w:p w14:paraId="7621D523" w14:textId="77777777" w:rsidR="00F44B4E" w:rsidRDefault="00F44B4E" w:rsidP="00611B05">
            <w:pPr>
              <w:spacing w:after="120"/>
              <w:jc w:val="both"/>
              <w:rPr>
                <w:lang w:eastAsia="en-US"/>
              </w:rPr>
            </w:pPr>
            <w:r>
              <w:rPr>
                <w:lang w:eastAsia="en-US"/>
              </w:rPr>
              <w:t xml:space="preserve">Cílem předmětu je rozvíjet ovládnutí jazyka slovem i písmem tak, aby umožňoval bezproblémovou komunikaci k osobním </w:t>
            </w:r>
            <w:r>
              <w:rPr>
                <w:lang w:eastAsia="en-US"/>
              </w:rPr>
              <w:br/>
              <w:t xml:space="preserve">i společenským tématům na jazykové úrovni </w:t>
            </w:r>
            <w:proofErr w:type="spellStart"/>
            <w:r>
              <w:rPr>
                <w:lang w:eastAsia="en-US"/>
              </w:rPr>
              <w:t>upper</w:t>
            </w:r>
            <w:proofErr w:type="spellEnd"/>
            <w:r>
              <w:rPr>
                <w:lang w:eastAsia="en-US"/>
              </w:rPr>
              <w:t xml:space="preserve"> </w:t>
            </w:r>
            <w:proofErr w:type="spellStart"/>
            <w:r>
              <w:rPr>
                <w:lang w:eastAsia="en-US"/>
              </w:rPr>
              <w:t>intermediate</w:t>
            </w:r>
            <w:proofErr w:type="spellEnd"/>
            <w:r>
              <w:rPr>
                <w:lang w:eastAsia="en-US"/>
              </w:rPr>
              <w:t>, B2+. Obsah učiva nabízí rozšíření slovní zásoby v oblastech pro média a společnost (životní úspěch, nálada, marketink). Pracuje se s aktivačními metodami formou dialogů a přehrávání rolí v zadaných situacích. Studenti pracují s doplňkovým materiálem v podobě autentických textů pro rozšíření slovní zásoby.</w:t>
            </w:r>
          </w:p>
          <w:p w14:paraId="0AFA8C5D" w14:textId="77777777" w:rsidR="00F44B4E" w:rsidRPr="00C63358" w:rsidRDefault="00F44B4E" w:rsidP="00611B05">
            <w:pPr>
              <w:ind w:firstLine="352"/>
              <w:jc w:val="both"/>
              <w:rPr>
                <w:b/>
                <w:lang w:eastAsia="en-US"/>
              </w:rPr>
            </w:pPr>
            <w:r w:rsidRPr="00C63358">
              <w:rPr>
                <w:b/>
                <w:lang w:eastAsia="en-US"/>
              </w:rPr>
              <w:t>Gramatika:</w:t>
            </w:r>
          </w:p>
          <w:p w14:paraId="48E78DF2" w14:textId="77777777" w:rsidR="00F44B4E" w:rsidRPr="00C63358" w:rsidRDefault="00F44B4E" w:rsidP="00611B05">
            <w:pPr>
              <w:ind w:firstLine="352"/>
              <w:jc w:val="both"/>
              <w:rPr>
                <w:bCs/>
                <w:lang w:eastAsia="en-US"/>
              </w:rPr>
            </w:pPr>
            <w:r w:rsidRPr="00C63358">
              <w:rPr>
                <w:bCs/>
                <w:lang w:eastAsia="en-US"/>
              </w:rPr>
              <w:t>- Vyjadřování schopnosti</w:t>
            </w:r>
          </w:p>
          <w:p w14:paraId="763D65A9" w14:textId="77777777" w:rsidR="00F44B4E" w:rsidRPr="00C63358" w:rsidRDefault="00F44B4E" w:rsidP="00611B05">
            <w:pPr>
              <w:ind w:firstLine="352"/>
              <w:jc w:val="both"/>
              <w:rPr>
                <w:bCs/>
                <w:lang w:eastAsia="en-US"/>
              </w:rPr>
            </w:pPr>
            <w:r w:rsidRPr="00C63358">
              <w:rPr>
                <w:bCs/>
                <w:lang w:eastAsia="en-US"/>
              </w:rPr>
              <w:t>- Modální slovesa s odkazem na minulost a dedukci</w:t>
            </w:r>
          </w:p>
          <w:p w14:paraId="2C72020D" w14:textId="77777777" w:rsidR="00F44B4E" w:rsidRPr="00C63358" w:rsidRDefault="00F44B4E" w:rsidP="00611B05">
            <w:pPr>
              <w:ind w:firstLine="352"/>
              <w:jc w:val="both"/>
              <w:rPr>
                <w:bCs/>
                <w:lang w:eastAsia="en-US"/>
              </w:rPr>
            </w:pPr>
            <w:r w:rsidRPr="00C63358">
              <w:rPr>
                <w:bCs/>
                <w:lang w:eastAsia="en-US"/>
              </w:rPr>
              <w:t>- Sloveso + ING / + INF podle změny významu</w:t>
            </w:r>
          </w:p>
          <w:p w14:paraId="2CC577BA" w14:textId="77777777" w:rsidR="00F44B4E" w:rsidRPr="00C63358" w:rsidRDefault="00F44B4E" w:rsidP="00611B05">
            <w:pPr>
              <w:ind w:firstLine="352"/>
              <w:jc w:val="both"/>
              <w:rPr>
                <w:bCs/>
                <w:lang w:eastAsia="en-US"/>
              </w:rPr>
            </w:pPr>
            <w:r w:rsidRPr="00C63358">
              <w:rPr>
                <w:bCs/>
                <w:lang w:eastAsia="en-US"/>
              </w:rPr>
              <w:t>- Spojky</w:t>
            </w:r>
          </w:p>
          <w:p w14:paraId="2E8EED98" w14:textId="77777777" w:rsidR="00F44B4E" w:rsidRPr="00C63358" w:rsidRDefault="00F44B4E" w:rsidP="00611B05">
            <w:pPr>
              <w:ind w:firstLine="352"/>
              <w:jc w:val="both"/>
              <w:rPr>
                <w:bCs/>
                <w:lang w:eastAsia="en-US"/>
              </w:rPr>
            </w:pPr>
            <w:r w:rsidRPr="00C63358">
              <w:rPr>
                <w:bCs/>
                <w:lang w:eastAsia="en-US"/>
              </w:rPr>
              <w:t>- Vyjadřování se do budoucnosti</w:t>
            </w:r>
          </w:p>
          <w:p w14:paraId="3C3D9D96" w14:textId="77777777" w:rsidR="00F44B4E" w:rsidRPr="00C63358" w:rsidRDefault="00F44B4E" w:rsidP="00611B05">
            <w:pPr>
              <w:ind w:firstLine="352"/>
              <w:jc w:val="both"/>
              <w:rPr>
                <w:b/>
                <w:lang w:eastAsia="en-US"/>
              </w:rPr>
            </w:pPr>
            <w:r w:rsidRPr="00C63358">
              <w:rPr>
                <w:b/>
                <w:lang w:eastAsia="en-US"/>
              </w:rPr>
              <w:t>Slovní zásoba:</w:t>
            </w:r>
          </w:p>
          <w:p w14:paraId="22D35444" w14:textId="77777777" w:rsidR="00F44B4E" w:rsidRDefault="00F44B4E" w:rsidP="00611B05">
            <w:pPr>
              <w:spacing w:after="120"/>
              <w:ind w:firstLine="352"/>
              <w:rPr>
                <w:bCs/>
                <w:lang w:eastAsia="en-US"/>
              </w:rPr>
            </w:pPr>
            <w:r>
              <w:rPr>
                <w:bCs/>
                <w:lang w:eastAsia="en-US"/>
              </w:rPr>
              <w:t xml:space="preserve">- </w:t>
            </w:r>
            <w:r w:rsidRPr="00C63358">
              <w:rPr>
                <w:bCs/>
                <w:lang w:eastAsia="en-US"/>
              </w:rPr>
              <w:t>Bezpečnost a rizika, popis fotografií a míst, srovnávání míst a situací, fráze pro psaní formálního dopisu.</w:t>
            </w:r>
          </w:p>
          <w:p w14:paraId="20548734" w14:textId="77777777" w:rsidR="00F44B4E" w:rsidRPr="00C63358" w:rsidRDefault="00F44B4E" w:rsidP="00611B05">
            <w:pPr>
              <w:jc w:val="both"/>
              <w:rPr>
                <w:bCs/>
                <w:lang w:eastAsia="en-US"/>
              </w:rPr>
            </w:pPr>
            <w:r w:rsidRPr="000A59BF">
              <w:rPr>
                <w:bCs/>
                <w:lang w:eastAsia="en-US"/>
              </w:rPr>
              <w:t>Student získává schopnost bezproblémové komunikace a schopnost porozumění textům na jazykové úrovni B2+.</w:t>
            </w:r>
            <w:r>
              <w:rPr>
                <w:bCs/>
                <w:lang w:eastAsia="en-US"/>
              </w:rPr>
              <w:t xml:space="preserve"> </w:t>
            </w:r>
            <w:r w:rsidRPr="000A59BF">
              <w:rPr>
                <w:bCs/>
                <w:lang w:eastAsia="en-US"/>
              </w:rPr>
              <w:t>Student dokáže porozumět hlavním myšlenkám delších textů týkajících se jak konkrétních, tak abstraktních témat včetně diskusí ve svém oboru a je schopen napsat srozumitelné texty na vybraná témata a vysvětlit své názorové stanovisko týkající se aktuálního problému.</w:t>
            </w:r>
          </w:p>
        </w:tc>
      </w:tr>
      <w:tr w:rsidR="00F44B4E" w14:paraId="2004292B" w14:textId="77777777" w:rsidTr="00DB65B1">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7F358DB9"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448AE872" w14:textId="77777777" w:rsidR="00F44B4E" w:rsidRDefault="00F44B4E" w:rsidP="00611B05">
            <w:pPr>
              <w:spacing w:line="256" w:lineRule="auto"/>
              <w:jc w:val="both"/>
              <w:rPr>
                <w:lang w:eastAsia="en-US"/>
              </w:rPr>
            </w:pPr>
          </w:p>
        </w:tc>
      </w:tr>
      <w:tr w:rsidR="00F44B4E" w14:paraId="284A6930" w14:textId="77777777" w:rsidTr="00DB65B1">
        <w:trPr>
          <w:trHeight w:val="62"/>
        </w:trPr>
        <w:tc>
          <w:tcPr>
            <w:tcW w:w="10065" w:type="dxa"/>
            <w:gridSpan w:val="8"/>
            <w:tcBorders>
              <w:top w:val="nil"/>
              <w:left w:val="single" w:sz="4" w:space="0" w:color="auto"/>
              <w:bottom w:val="single" w:sz="4" w:space="0" w:color="auto"/>
              <w:right w:val="single" w:sz="4" w:space="0" w:color="auto"/>
            </w:tcBorders>
          </w:tcPr>
          <w:p w14:paraId="5AAC2299" w14:textId="77777777" w:rsidR="00F44B4E" w:rsidRPr="00D323F1" w:rsidRDefault="00F44B4E" w:rsidP="00611B05">
            <w:pPr>
              <w:spacing w:line="256" w:lineRule="auto"/>
              <w:rPr>
                <w:b/>
                <w:lang w:eastAsia="en-US"/>
              </w:rPr>
            </w:pPr>
            <w:r w:rsidRPr="00D323F1">
              <w:rPr>
                <w:b/>
                <w:lang w:eastAsia="en-US"/>
              </w:rPr>
              <w:t>Povinná:</w:t>
            </w:r>
          </w:p>
          <w:p w14:paraId="18B82878" w14:textId="77777777" w:rsidR="00F44B4E" w:rsidRPr="00E8387C" w:rsidRDefault="00F44B4E" w:rsidP="00611B05">
            <w:pPr>
              <w:spacing w:line="256" w:lineRule="auto"/>
              <w:rPr>
                <w:lang w:eastAsia="en-US"/>
              </w:rPr>
            </w:pPr>
            <w:r w:rsidRPr="00E8387C">
              <w:rPr>
                <w:lang w:eastAsia="en-US"/>
              </w:rPr>
              <w:t xml:space="preserve">OSBORN, Anna.2015. </w:t>
            </w:r>
            <w:r w:rsidRPr="004A6122">
              <w:rPr>
                <w:i/>
                <w:iCs/>
                <w:lang w:eastAsia="en-US"/>
              </w:rPr>
              <w:t xml:space="preserve">Open Mind </w:t>
            </w:r>
            <w:proofErr w:type="spellStart"/>
            <w:r w:rsidRPr="004A6122">
              <w:rPr>
                <w:i/>
                <w:iCs/>
                <w:lang w:eastAsia="en-US"/>
              </w:rPr>
              <w:t>Upper</w:t>
            </w:r>
            <w:proofErr w:type="spellEnd"/>
            <w:r w:rsidRPr="004A6122">
              <w:rPr>
                <w:i/>
                <w:iCs/>
                <w:lang w:eastAsia="en-US"/>
              </w:rPr>
              <w:t xml:space="preserve"> </w:t>
            </w:r>
            <w:proofErr w:type="spellStart"/>
            <w:r w:rsidRPr="004A6122">
              <w:rPr>
                <w:i/>
                <w:iCs/>
                <w:lang w:eastAsia="en-US"/>
              </w:rPr>
              <w:t>Intermediate</w:t>
            </w:r>
            <w:proofErr w:type="spellEnd"/>
            <w:r w:rsidRPr="004A6122">
              <w:rPr>
                <w:i/>
                <w:iCs/>
                <w:lang w:eastAsia="en-US"/>
              </w:rPr>
              <w:t xml:space="preserve"> </w:t>
            </w:r>
            <w:proofErr w:type="spellStart"/>
            <w:r w:rsidRPr="004A6122">
              <w:rPr>
                <w:i/>
                <w:iCs/>
                <w:lang w:eastAsia="en-US"/>
              </w:rPr>
              <w:t>Workbook</w:t>
            </w:r>
            <w:proofErr w:type="spellEnd"/>
            <w:r w:rsidRPr="00E8387C">
              <w:rPr>
                <w:lang w:eastAsia="en-US"/>
              </w:rPr>
              <w:t xml:space="preserve">. London. ISBN 978 0230458406. </w:t>
            </w:r>
          </w:p>
          <w:p w14:paraId="6BF531BF" w14:textId="77777777" w:rsidR="00F44B4E" w:rsidRPr="00CB14E3" w:rsidRDefault="00F44B4E" w:rsidP="00611B05">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2015. </w:t>
            </w:r>
            <w:r w:rsidRPr="004A6122">
              <w:rPr>
                <w:i/>
                <w:iCs/>
                <w:lang w:eastAsia="en-US"/>
              </w:rPr>
              <w:t xml:space="preserve">Open Mind </w:t>
            </w:r>
            <w:proofErr w:type="spellStart"/>
            <w:r w:rsidRPr="004A6122">
              <w:rPr>
                <w:i/>
                <w:iCs/>
                <w:lang w:eastAsia="en-US"/>
              </w:rPr>
              <w:t>Upper</w:t>
            </w:r>
            <w:proofErr w:type="spellEnd"/>
            <w:r w:rsidRPr="004A6122">
              <w:rPr>
                <w:i/>
                <w:iCs/>
                <w:lang w:eastAsia="en-US"/>
              </w:rPr>
              <w:t xml:space="preserve"> </w:t>
            </w:r>
            <w:proofErr w:type="spellStart"/>
            <w:r w:rsidRPr="004A6122">
              <w:rPr>
                <w:i/>
                <w:iCs/>
                <w:lang w:eastAsia="en-US"/>
              </w:rPr>
              <w:t>Intermediate</w:t>
            </w:r>
            <w:proofErr w:type="spellEnd"/>
            <w:r w:rsidRPr="00E8387C">
              <w:rPr>
                <w:lang w:eastAsia="en-US"/>
              </w:rPr>
              <w:t xml:space="preserve">. London. ISBN 9780230458253. </w:t>
            </w:r>
          </w:p>
          <w:p w14:paraId="38826865" w14:textId="77777777" w:rsidR="00F44B4E" w:rsidRPr="00D323F1" w:rsidRDefault="00F44B4E" w:rsidP="00611B05">
            <w:pPr>
              <w:spacing w:line="256" w:lineRule="auto"/>
              <w:rPr>
                <w:b/>
                <w:lang w:eastAsia="en-US"/>
              </w:rPr>
            </w:pPr>
            <w:r w:rsidRPr="00D323F1">
              <w:rPr>
                <w:b/>
                <w:lang w:eastAsia="en-US"/>
              </w:rPr>
              <w:t xml:space="preserve">Doporučená: </w:t>
            </w:r>
          </w:p>
          <w:p w14:paraId="7DEBB5D7" w14:textId="77777777" w:rsidR="00F44B4E" w:rsidRDefault="00F44B4E" w:rsidP="00611B05">
            <w:pPr>
              <w:spacing w:line="256" w:lineRule="auto"/>
              <w:rPr>
                <w:lang w:eastAsia="en-US"/>
              </w:rPr>
            </w:pPr>
            <w:r>
              <w:rPr>
                <w:lang w:eastAsia="en-US"/>
              </w:rPr>
              <w:t xml:space="preserve">HEWINGS, Martin. 2015. </w:t>
            </w:r>
            <w:r w:rsidRPr="004A6122">
              <w:rPr>
                <w:i/>
                <w:iCs/>
                <w:lang w:eastAsia="en-US"/>
              </w:rPr>
              <w:t xml:space="preserve">Cambridge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Grammar</w:t>
            </w:r>
            <w:proofErr w:type="spellEnd"/>
            <w:r w:rsidRPr="004A6122">
              <w:rPr>
                <w:i/>
                <w:iCs/>
                <w:lang w:eastAsia="en-US"/>
              </w:rPr>
              <w:t xml:space="preserve"> and </w:t>
            </w:r>
            <w:proofErr w:type="spellStart"/>
            <w:r w:rsidRPr="004A6122">
              <w:rPr>
                <w:i/>
                <w:iCs/>
                <w:lang w:eastAsia="en-US"/>
              </w:rPr>
              <w:t>Vocabulary</w:t>
            </w:r>
            <w:proofErr w:type="spellEnd"/>
            <w:r w:rsidRPr="004A6122">
              <w:rPr>
                <w:i/>
                <w:iCs/>
                <w:lang w:eastAsia="en-US"/>
              </w:rPr>
              <w:t xml:space="preserve"> </w:t>
            </w:r>
            <w:proofErr w:type="spellStart"/>
            <w:r w:rsidRPr="004A6122">
              <w:rPr>
                <w:i/>
                <w:iCs/>
                <w:lang w:eastAsia="en-US"/>
              </w:rPr>
              <w:t>for</w:t>
            </w:r>
            <w:proofErr w:type="spellEnd"/>
            <w:r w:rsidRPr="004A6122">
              <w:rPr>
                <w:i/>
                <w:iCs/>
                <w:lang w:eastAsia="en-US"/>
              </w:rPr>
              <w:t xml:space="preserve"> </w:t>
            </w:r>
            <w:proofErr w:type="spellStart"/>
            <w:r w:rsidRPr="004A6122">
              <w:rPr>
                <w:i/>
                <w:iCs/>
                <w:lang w:eastAsia="en-US"/>
              </w:rPr>
              <w:t>Advanced</w:t>
            </w:r>
            <w:proofErr w:type="spellEnd"/>
            <w:r>
              <w:rPr>
                <w:lang w:eastAsia="en-US"/>
              </w:rPr>
              <w:t xml:space="preserve">. Cambridge. ISBN 9781107481114. </w:t>
            </w:r>
          </w:p>
          <w:p w14:paraId="56AC006D" w14:textId="77777777" w:rsidR="00F44B4E" w:rsidRDefault="00F44B4E" w:rsidP="00611B05">
            <w:pPr>
              <w:spacing w:line="256" w:lineRule="auto"/>
              <w:rPr>
                <w:lang w:eastAsia="en-US"/>
              </w:rPr>
            </w:pPr>
            <w:proofErr w:type="spellStart"/>
            <w:r>
              <w:rPr>
                <w:lang w:eastAsia="en-US"/>
              </w:rPr>
              <w:t>McCARTHY</w:t>
            </w:r>
            <w:proofErr w:type="spellEnd"/>
            <w:r>
              <w:rPr>
                <w:lang w:eastAsia="en-US"/>
              </w:rPr>
              <w:t xml:space="preserve">, Michael and Felicity O´DELL. 2017.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Vocabulary</w:t>
            </w:r>
            <w:proofErr w:type="spellEnd"/>
            <w:r w:rsidRPr="004A6122">
              <w:rPr>
                <w:i/>
                <w:iCs/>
                <w:lang w:eastAsia="en-US"/>
              </w:rPr>
              <w:t xml:space="preserve"> in Use: </w:t>
            </w:r>
            <w:proofErr w:type="spellStart"/>
            <w:r w:rsidRPr="004A6122">
              <w:rPr>
                <w:i/>
                <w:iCs/>
                <w:lang w:eastAsia="en-US"/>
              </w:rPr>
              <w:t>Advanced</w:t>
            </w:r>
            <w:proofErr w:type="spellEnd"/>
            <w:r>
              <w:rPr>
                <w:lang w:eastAsia="en-US"/>
              </w:rPr>
              <w:t xml:space="preserve">. Cambridge. </w:t>
            </w:r>
            <w:r>
              <w:rPr>
                <w:lang w:eastAsia="en-US"/>
              </w:rPr>
              <w:br/>
              <w:t>ISBN 9781316631171.</w:t>
            </w:r>
          </w:p>
          <w:p w14:paraId="1F99313D" w14:textId="77777777" w:rsidR="00F44B4E" w:rsidRDefault="00F44B4E" w:rsidP="00611B05">
            <w:pPr>
              <w:spacing w:line="256" w:lineRule="auto"/>
              <w:jc w:val="both"/>
              <w:rPr>
                <w:lang w:eastAsia="en-US"/>
              </w:rPr>
            </w:pPr>
            <w:r w:rsidRPr="00725278">
              <w:rPr>
                <w:lang w:eastAsia="en-US"/>
              </w:rPr>
              <w:t>M</w:t>
            </w:r>
            <w:r>
              <w:rPr>
                <w:lang w:eastAsia="en-US"/>
              </w:rPr>
              <w:t>URPHY</w:t>
            </w:r>
            <w:r w:rsidRPr="00725278">
              <w:rPr>
                <w:lang w:eastAsia="en-US"/>
              </w:rPr>
              <w:t xml:space="preserve">, Raymond.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Grammar</w:t>
            </w:r>
            <w:proofErr w:type="spellEnd"/>
            <w:r w:rsidRPr="004A6122">
              <w:rPr>
                <w:i/>
                <w:iCs/>
                <w:lang w:eastAsia="en-US"/>
              </w:rPr>
              <w:t xml:space="preserve"> In Use</w:t>
            </w:r>
            <w:r w:rsidRPr="00725278">
              <w:rPr>
                <w:lang w:eastAsia="en-US"/>
              </w:rPr>
              <w:t>. Cambridge.</w:t>
            </w:r>
          </w:p>
          <w:p w14:paraId="5302AA41" w14:textId="77777777" w:rsidR="00F44B4E" w:rsidRDefault="00F44B4E" w:rsidP="00611B05">
            <w:pPr>
              <w:spacing w:line="256" w:lineRule="auto"/>
              <w:jc w:val="both"/>
              <w:rPr>
                <w:lang w:eastAsia="en-US"/>
              </w:rPr>
            </w:pPr>
            <w:r>
              <w:rPr>
                <w:lang w:eastAsia="en-US"/>
              </w:rPr>
              <w:t xml:space="preserve">WATCYN-JONES, Peter and Mark FARELL. 2002. </w:t>
            </w:r>
            <w:r w:rsidRPr="004A6122">
              <w:rPr>
                <w:i/>
                <w:iCs/>
                <w:lang w:eastAsia="en-US"/>
              </w:rPr>
              <w:t xml:space="preserve">Test </w:t>
            </w:r>
            <w:proofErr w:type="spellStart"/>
            <w:r w:rsidRPr="004A6122">
              <w:rPr>
                <w:i/>
                <w:iCs/>
                <w:lang w:eastAsia="en-US"/>
              </w:rPr>
              <w:t>Your</w:t>
            </w:r>
            <w:proofErr w:type="spellEnd"/>
            <w:r w:rsidRPr="004A6122">
              <w:rPr>
                <w:i/>
                <w:iCs/>
                <w:lang w:eastAsia="en-US"/>
              </w:rPr>
              <w:t xml:space="preserve"> </w:t>
            </w:r>
            <w:proofErr w:type="spellStart"/>
            <w:r w:rsidRPr="004A6122">
              <w:rPr>
                <w:i/>
                <w:iCs/>
                <w:lang w:eastAsia="en-US"/>
              </w:rPr>
              <w:t>Vocabulary</w:t>
            </w:r>
            <w:proofErr w:type="spellEnd"/>
            <w:r w:rsidRPr="004A6122">
              <w:rPr>
                <w:i/>
                <w:iCs/>
                <w:lang w:eastAsia="en-US"/>
              </w:rPr>
              <w:t xml:space="preserve"> 4</w:t>
            </w:r>
            <w:r>
              <w:rPr>
                <w:lang w:eastAsia="en-US"/>
              </w:rPr>
              <w:t>. CUP. ISBN 9780582451698.</w:t>
            </w:r>
          </w:p>
        </w:tc>
      </w:tr>
    </w:tbl>
    <w:p w14:paraId="49B22DA7"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14B96573" w14:textId="77777777" w:rsidTr="00B15D0A">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38E49FE"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640DA502" w14:textId="77777777" w:rsidTr="00B15D0A">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2775ADE4"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689CD7BF"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advanced</w:t>
            </w:r>
            <w:proofErr w:type="spellEnd"/>
            <w:r>
              <w:rPr>
                <w:lang w:eastAsia="en-US"/>
              </w:rPr>
              <w:t xml:space="preserve"> (13)</w:t>
            </w:r>
          </w:p>
        </w:tc>
      </w:tr>
      <w:tr w:rsidR="00F44B4E" w14:paraId="37F5BBA2"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7A8029C5"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1CF67EC"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D29E3B"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270CFA94" w14:textId="77777777" w:rsidR="00F44B4E" w:rsidRDefault="00F44B4E" w:rsidP="00611B05">
            <w:pPr>
              <w:spacing w:line="256" w:lineRule="auto"/>
              <w:jc w:val="both"/>
              <w:rPr>
                <w:lang w:eastAsia="en-US"/>
              </w:rPr>
            </w:pPr>
            <w:r>
              <w:rPr>
                <w:lang w:eastAsia="en-US"/>
              </w:rPr>
              <w:t>1-3/ZS</w:t>
            </w:r>
          </w:p>
        </w:tc>
      </w:tr>
      <w:tr w:rsidR="00F44B4E" w14:paraId="158A14C6"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92C14B5"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B23624E"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77F4285"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827CFA4"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A55B300"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24C0DA79" w14:textId="77777777" w:rsidR="00F44B4E" w:rsidRDefault="00F44B4E" w:rsidP="00611B05">
            <w:pPr>
              <w:spacing w:line="256" w:lineRule="auto"/>
              <w:jc w:val="both"/>
              <w:rPr>
                <w:lang w:eastAsia="en-US"/>
              </w:rPr>
            </w:pPr>
            <w:r>
              <w:rPr>
                <w:lang w:eastAsia="en-US"/>
              </w:rPr>
              <w:t>2</w:t>
            </w:r>
          </w:p>
        </w:tc>
      </w:tr>
      <w:tr w:rsidR="00F44B4E" w14:paraId="373ADCF0"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D4BA7F9"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0A77F691" w14:textId="77777777" w:rsidR="00F44B4E" w:rsidRDefault="00F44B4E" w:rsidP="00611B05">
            <w:pPr>
              <w:spacing w:line="256" w:lineRule="auto"/>
              <w:jc w:val="both"/>
              <w:rPr>
                <w:sz w:val="16"/>
                <w:szCs w:val="16"/>
                <w:lang w:eastAsia="en-US"/>
              </w:rPr>
            </w:pPr>
          </w:p>
        </w:tc>
      </w:tr>
      <w:tr w:rsidR="00F44B4E" w14:paraId="2FB42427"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83AA8DE"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D6D4A01" w14:textId="77777777" w:rsidR="00F44B4E" w:rsidRDefault="00F44B4E" w:rsidP="00611B0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4BCDDC8"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6C951E31" w14:textId="77777777" w:rsidR="00F44B4E" w:rsidRDefault="00F44B4E" w:rsidP="00611B05">
            <w:pPr>
              <w:spacing w:line="256" w:lineRule="auto"/>
              <w:jc w:val="both"/>
              <w:rPr>
                <w:lang w:eastAsia="en-US"/>
              </w:rPr>
            </w:pPr>
            <w:r>
              <w:rPr>
                <w:rFonts w:eastAsia="Calibri"/>
                <w:lang w:eastAsia="en-US"/>
              </w:rPr>
              <w:t>cvičení</w:t>
            </w:r>
          </w:p>
        </w:tc>
      </w:tr>
      <w:tr w:rsidR="00F44B4E" w14:paraId="70FD44B9"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CDBCACE"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07000420" w14:textId="77777777" w:rsidR="00F44B4E" w:rsidRDefault="00F44B4E" w:rsidP="00611B05">
            <w:pPr>
              <w:jc w:val="both"/>
              <w:rPr>
                <w:lang w:eastAsia="en-US"/>
              </w:rPr>
            </w:pPr>
            <w:r>
              <w:rPr>
                <w:lang w:eastAsia="en-US"/>
              </w:rPr>
              <w:t>Docházka (minimum: 80 %).</w:t>
            </w:r>
          </w:p>
          <w:p w14:paraId="26AAF773" w14:textId="073C4539" w:rsidR="00F44B4E" w:rsidRDefault="00F44B4E" w:rsidP="00611B05">
            <w:pPr>
              <w:jc w:val="both"/>
              <w:rPr>
                <w:lang w:eastAsia="en-US"/>
              </w:rPr>
            </w:pPr>
            <w:r>
              <w:rPr>
                <w:lang w:eastAsia="en-US"/>
              </w:rPr>
              <w:t xml:space="preserve">Aktivní účast </w:t>
            </w:r>
            <w:r w:rsidR="00A6357C">
              <w:rPr>
                <w:lang w:eastAsia="en-US"/>
              </w:rPr>
              <w:t>na cvičení</w:t>
            </w:r>
            <w:r>
              <w:rPr>
                <w:lang w:eastAsia="en-US"/>
              </w:rPr>
              <w:t xml:space="preserve"> (vypracování všech domácích prací v termínu).</w:t>
            </w:r>
          </w:p>
          <w:p w14:paraId="07E3B69F" w14:textId="77777777" w:rsidR="00F44B4E" w:rsidRDefault="00F44B4E" w:rsidP="00611B05">
            <w:pPr>
              <w:jc w:val="both"/>
              <w:rPr>
                <w:lang w:eastAsia="en-US"/>
              </w:rPr>
            </w:pPr>
            <w:r>
              <w:rPr>
                <w:lang w:eastAsia="en-US"/>
              </w:rPr>
              <w:t>Prezentace v hodině s doprovodnými materiály v dohodnutém termínu (hodnocena na minimum 60 %).</w:t>
            </w:r>
          </w:p>
          <w:p w14:paraId="45E19BF2" w14:textId="77777777" w:rsidR="00F44B4E" w:rsidRDefault="00F44B4E" w:rsidP="00611B05">
            <w:pPr>
              <w:jc w:val="both"/>
              <w:rPr>
                <w:lang w:eastAsia="en-US"/>
              </w:rPr>
            </w:pPr>
            <w:r>
              <w:rPr>
                <w:lang w:eastAsia="en-US"/>
              </w:rPr>
              <w:t>Zpracování a překlad abstraktu vybraného nastudovaného odborného textu.</w:t>
            </w:r>
          </w:p>
          <w:p w14:paraId="7B2876DD" w14:textId="77777777" w:rsidR="00F44B4E" w:rsidRDefault="00F44B4E" w:rsidP="00611B05">
            <w:pPr>
              <w:jc w:val="both"/>
              <w:rPr>
                <w:lang w:eastAsia="en-US"/>
              </w:rPr>
            </w:pPr>
            <w:r>
              <w:rPr>
                <w:lang w:eastAsia="en-US"/>
              </w:rPr>
              <w:t>Dílčí a závěrečný zápočtový test (minimum 60 %).</w:t>
            </w:r>
          </w:p>
          <w:p w14:paraId="5A650853" w14:textId="77777777" w:rsidR="00F44B4E" w:rsidRPr="00D11F8C" w:rsidRDefault="00F44B4E" w:rsidP="00611B05">
            <w:pPr>
              <w:jc w:val="both"/>
              <w:rPr>
                <w:lang w:eastAsia="en-US"/>
              </w:rPr>
            </w:pPr>
            <w:r>
              <w:rPr>
                <w:lang w:eastAsia="en-US"/>
              </w:rPr>
              <w:t xml:space="preserve">Povinností studenta je zaregistrovat se do online kurzu CJ13 v </w:t>
            </w:r>
            <w:proofErr w:type="spellStart"/>
            <w:r>
              <w:rPr>
                <w:lang w:eastAsia="en-US"/>
              </w:rPr>
              <w:t>Moodlu</w:t>
            </w:r>
            <w:proofErr w:type="spellEnd"/>
            <w:r>
              <w:rPr>
                <w:lang w:eastAsia="en-US"/>
              </w:rPr>
              <w:t>.</w:t>
            </w:r>
          </w:p>
        </w:tc>
      </w:tr>
      <w:tr w:rsidR="00F44B4E" w14:paraId="6DCEBBF8" w14:textId="77777777" w:rsidTr="00B15D0A">
        <w:trPr>
          <w:trHeight w:val="274"/>
        </w:trPr>
        <w:tc>
          <w:tcPr>
            <w:tcW w:w="10065" w:type="dxa"/>
            <w:gridSpan w:val="8"/>
            <w:tcBorders>
              <w:top w:val="nil"/>
              <w:left w:val="single" w:sz="4" w:space="0" w:color="auto"/>
              <w:bottom w:val="single" w:sz="4" w:space="0" w:color="auto"/>
              <w:right w:val="single" w:sz="4" w:space="0" w:color="auto"/>
            </w:tcBorders>
          </w:tcPr>
          <w:p w14:paraId="3F424E9D" w14:textId="77777777" w:rsidR="00F44B4E" w:rsidRDefault="00F44B4E" w:rsidP="00611B05">
            <w:pPr>
              <w:spacing w:line="256" w:lineRule="auto"/>
              <w:jc w:val="both"/>
              <w:rPr>
                <w:lang w:eastAsia="en-US"/>
              </w:rPr>
            </w:pPr>
          </w:p>
        </w:tc>
      </w:tr>
      <w:tr w:rsidR="00F44B4E" w14:paraId="1500DB82" w14:textId="77777777" w:rsidTr="00B15D0A">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2F0DF841"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45F9A377"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1ABD9D5D" w14:textId="77777777" w:rsidTr="00B15D0A">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5CF1C472"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420A286C"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08C44A4E"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774AC25D"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0A0F51DD"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13187E25" w14:textId="77777777" w:rsidTr="00B15D0A">
        <w:trPr>
          <w:trHeight w:val="253"/>
        </w:trPr>
        <w:tc>
          <w:tcPr>
            <w:tcW w:w="10065" w:type="dxa"/>
            <w:gridSpan w:val="8"/>
            <w:tcBorders>
              <w:top w:val="nil"/>
              <w:left w:val="single" w:sz="4" w:space="0" w:color="auto"/>
              <w:bottom w:val="single" w:sz="4" w:space="0" w:color="auto"/>
              <w:right w:val="single" w:sz="4" w:space="0" w:color="auto"/>
            </w:tcBorders>
          </w:tcPr>
          <w:p w14:paraId="6D633C98" w14:textId="77777777" w:rsidR="00F44B4E" w:rsidRDefault="00F44B4E" w:rsidP="00611B05">
            <w:pPr>
              <w:spacing w:line="256" w:lineRule="auto"/>
              <w:jc w:val="both"/>
              <w:rPr>
                <w:lang w:eastAsia="en-US"/>
              </w:rPr>
            </w:pPr>
          </w:p>
        </w:tc>
      </w:tr>
      <w:tr w:rsidR="00F44B4E" w14:paraId="4075ED04"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DAC0CB6"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3C706F98" w14:textId="77777777" w:rsidR="00F44B4E" w:rsidRDefault="00F44B4E" w:rsidP="00611B05">
            <w:pPr>
              <w:spacing w:line="256" w:lineRule="auto"/>
              <w:jc w:val="both"/>
              <w:rPr>
                <w:sz w:val="16"/>
                <w:szCs w:val="16"/>
                <w:lang w:eastAsia="en-US"/>
              </w:rPr>
            </w:pPr>
          </w:p>
        </w:tc>
      </w:tr>
      <w:tr w:rsidR="00F44B4E" w14:paraId="014EF2B1" w14:textId="77777777" w:rsidTr="00B15D0A">
        <w:trPr>
          <w:trHeight w:val="1554"/>
        </w:trPr>
        <w:tc>
          <w:tcPr>
            <w:tcW w:w="10065" w:type="dxa"/>
            <w:gridSpan w:val="8"/>
            <w:tcBorders>
              <w:top w:val="nil"/>
              <w:left w:val="single" w:sz="4" w:space="0" w:color="auto"/>
              <w:bottom w:val="single" w:sz="12" w:space="0" w:color="auto"/>
              <w:right w:val="single" w:sz="4" w:space="0" w:color="auto"/>
            </w:tcBorders>
          </w:tcPr>
          <w:p w14:paraId="07128148" w14:textId="77777777" w:rsidR="00F44B4E" w:rsidRDefault="00F44B4E" w:rsidP="00611B05">
            <w:pPr>
              <w:spacing w:after="120"/>
              <w:jc w:val="both"/>
              <w:rPr>
                <w:lang w:eastAsia="en-US"/>
              </w:rPr>
            </w:pPr>
            <w:r w:rsidRPr="00A7081F">
              <w:rPr>
                <w:lang w:eastAsia="en-US"/>
              </w:rPr>
              <w:t xml:space="preserve">Cílem předmětu je rozvoj dovedností v anglickém jazyce na pokročilé úrovni, </w:t>
            </w:r>
            <w:proofErr w:type="spellStart"/>
            <w:r w:rsidRPr="00A7081F">
              <w:rPr>
                <w:lang w:eastAsia="en-US"/>
              </w:rPr>
              <w:t>advanced</w:t>
            </w:r>
            <w:proofErr w:type="spellEnd"/>
            <w:r w:rsidRPr="00A7081F">
              <w:rPr>
                <w:lang w:eastAsia="en-US"/>
              </w:rPr>
              <w:t>. Studenti rozvíjejí znalosti vybraných gramatických okruhů, zlepšují schopnost čtení odborných textů, dovednost psaní vybraných textů a rozvíjejí svou slovní zásobu k dosažení jazykové úrovně C1.</w:t>
            </w:r>
          </w:p>
          <w:p w14:paraId="6BF65DED" w14:textId="77777777" w:rsidR="00F44B4E" w:rsidRPr="00520928" w:rsidRDefault="00F44B4E" w:rsidP="00611B05">
            <w:pPr>
              <w:ind w:firstLine="352"/>
              <w:jc w:val="both"/>
              <w:rPr>
                <w:b/>
                <w:lang w:eastAsia="en-US"/>
              </w:rPr>
            </w:pPr>
            <w:r w:rsidRPr="00520928">
              <w:rPr>
                <w:b/>
                <w:lang w:eastAsia="en-US"/>
              </w:rPr>
              <w:t>Gramatika:</w:t>
            </w:r>
          </w:p>
          <w:p w14:paraId="657E44D5" w14:textId="77777777" w:rsidR="00F44B4E" w:rsidRPr="00520928" w:rsidRDefault="00F44B4E" w:rsidP="00611B05">
            <w:pPr>
              <w:ind w:firstLine="352"/>
              <w:jc w:val="both"/>
              <w:rPr>
                <w:bCs/>
                <w:lang w:eastAsia="en-US"/>
              </w:rPr>
            </w:pPr>
            <w:r w:rsidRPr="00520928">
              <w:rPr>
                <w:bCs/>
                <w:lang w:eastAsia="en-US"/>
              </w:rPr>
              <w:t>- Adverbiální fráze</w:t>
            </w:r>
          </w:p>
          <w:p w14:paraId="38238369" w14:textId="77777777" w:rsidR="00F44B4E" w:rsidRPr="00520928" w:rsidRDefault="00F44B4E" w:rsidP="00611B05">
            <w:pPr>
              <w:ind w:firstLine="352"/>
              <w:jc w:val="both"/>
              <w:rPr>
                <w:bCs/>
                <w:lang w:eastAsia="en-US"/>
              </w:rPr>
            </w:pPr>
            <w:r w:rsidRPr="00520928">
              <w:rPr>
                <w:bCs/>
                <w:lang w:eastAsia="en-US"/>
              </w:rPr>
              <w:t>- Otázky v záporu</w:t>
            </w:r>
          </w:p>
          <w:p w14:paraId="4575196D" w14:textId="77777777" w:rsidR="00F44B4E" w:rsidRPr="00520928" w:rsidRDefault="00F44B4E" w:rsidP="00611B05">
            <w:pPr>
              <w:ind w:firstLine="352"/>
              <w:jc w:val="both"/>
              <w:rPr>
                <w:bCs/>
                <w:lang w:eastAsia="en-US"/>
              </w:rPr>
            </w:pPr>
            <w:r w:rsidRPr="00520928">
              <w:rPr>
                <w:bCs/>
                <w:lang w:eastAsia="en-US"/>
              </w:rPr>
              <w:t>- Vyjadřování budoucnosti v trpném rodu</w:t>
            </w:r>
          </w:p>
          <w:p w14:paraId="385D52F9" w14:textId="77777777" w:rsidR="00F44B4E" w:rsidRPr="00520928" w:rsidRDefault="00F44B4E" w:rsidP="00611B05">
            <w:pPr>
              <w:ind w:firstLine="352"/>
              <w:jc w:val="both"/>
              <w:rPr>
                <w:bCs/>
                <w:lang w:eastAsia="en-US"/>
              </w:rPr>
            </w:pPr>
            <w:r w:rsidRPr="00520928">
              <w:rPr>
                <w:bCs/>
                <w:lang w:eastAsia="en-US"/>
              </w:rPr>
              <w:t>- Spojky podmínkových vět</w:t>
            </w:r>
          </w:p>
          <w:p w14:paraId="6F44F544" w14:textId="77777777" w:rsidR="00F44B4E" w:rsidRPr="00520928" w:rsidRDefault="00F44B4E" w:rsidP="00611B05">
            <w:pPr>
              <w:ind w:firstLine="352"/>
              <w:jc w:val="both"/>
              <w:rPr>
                <w:bCs/>
                <w:lang w:eastAsia="en-US"/>
              </w:rPr>
            </w:pPr>
            <w:r w:rsidRPr="00520928">
              <w:rPr>
                <w:bCs/>
                <w:lang w:eastAsia="en-US"/>
              </w:rPr>
              <w:t>- Doplněk</w:t>
            </w:r>
          </w:p>
          <w:p w14:paraId="4382379A" w14:textId="77777777" w:rsidR="00F44B4E" w:rsidRPr="00520928" w:rsidRDefault="00F44B4E" w:rsidP="00611B05">
            <w:pPr>
              <w:ind w:firstLine="352"/>
              <w:jc w:val="both"/>
              <w:rPr>
                <w:bCs/>
                <w:lang w:eastAsia="en-US"/>
              </w:rPr>
            </w:pPr>
            <w:r w:rsidRPr="00520928">
              <w:rPr>
                <w:bCs/>
                <w:lang w:eastAsia="en-US"/>
              </w:rPr>
              <w:t xml:space="preserve">- Vybraná frazeologická spojení pro THINK, SUPPOSE </w:t>
            </w:r>
            <w:proofErr w:type="spellStart"/>
            <w:r w:rsidRPr="00520928">
              <w:rPr>
                <w:bCs/>
                <w:lang w:eastAsia="en-US"/>
              </w:rPr>
              <w:t>etc</w:t>
            </w:r>
            <w:proofErr w:type="spellEnd"/>
            <w:r w:rsidRPr="00520928">
              <w:rPr>
                <w:bCs/>
                <w:lang w:eastAsia="en-US"/>
              </w:rPr>
              <w:t>.</w:t>
            </w:r>
          </w:p>
          <w:p w14:paraId="759BD932" w14:textId="77777777" w:rsidR="00F44B4E" w:rsidRPr="00520928" w:rsidRDefault="00F44B4E" w:rsidP="00611B05">
            <w:pPr>
              <w:ind w:firstLine="352"/>
              <w:jc w:val="both"/>
              <w:rPr>
                <w:b/>
                <w:lang w:eastAsia="en-US"/>
              </w:rPr>
            </w:pPr>
            <w:r w:rsidRPr="00520928">
              <w:rPr>
                <w:b/>
                <w:lang w:eastAsia="en-US"/>
              </w:rPr>
              <w:t>Rozvíjení písemného projevu s přihlédnutím na specifika vybraných stylů.</w:t>
            </w:r>
          </w:p>
          <w:p w14:paraId="76E85397" w14:textId="77777777" w:rsidR="00F44B4E" w:rsidRPr="00520928" w:rsidRDefault="00F44B4E" w:rsidP="00611B05">
            <w:pPr>
              <w:ind w:firstLine="352"/>
              <w:jc w:val="both"/>
              <w:rPr>
                <w:bCs/>
                <w:lang w:eastAsia="en-US"/>
              </w:rPr>
            </w:pPr>
            <w:r w:rsidRPr="00520928">
              <w:rPr>
                <w:bCs/>
                <w:lang w:eastAsia="en-US"/>
              </w:rPr>
              <w:t>Jsou procvičována vybraná konverzační témata:</w:t>
            </w:r>
          </w:p>
          <w:p w14:paraId="49DBAE95" w14:textId="77777777" w:rsidR="00F44B4E" w:rsidRPr="00520928" w:rsidRDefault="00F44B4E" w:rsidP="00611B05">
            <w:pPr>
              <w:ind w:firstLine="352"/>
              <w:jc w:val="both"/>
              <w:rPr>
                <w:bCs/>
                <w:lang w:eastAsia="en-US"/>
              </w:rPr>
            </w:pPr>
            <w:r w:rsidRPr="00520928">
              <w:rPr>
                <w:bCs/>
                <w:lang w:eastAsia="en-US"/>
              </w:rPr>
              <w:t>- Spotřební způsob života a udržitelný rozvoj</w:t>
            </w:r>
          </w:p>
          <w:p w14:paraId="0BC5652C" w14:textId="77777777" w:rsidR="00F44B4E" w:rsidRPr="00520928" w:rsidRDefault="00F44B4E" w:rsidP="00611B05">
            <w:pPr>
              <w:ind w:firstLine="352"/>
              <w:jc w:val="both"/>
              <w:rPr>
                <w:bCs/>
                <w:lang w:eastAsia="en-US"/>
              </w:rPr>
            </w:pPr>
            <w:r w:rsidRPr="00520928">
              <w:rPr>
                <w:bCs/>
                <w:lang w:eastAsia="en-US"/>
              </w:rPr>
              <w:t>- Byznys a inovace</w:t>
            </w:r>
          </w:p>
          <w:p w14:paraId="2EC6F0B3" w14:textId="77777777" w:rsidR="00F44B4E" w:rsidRDefault="00F44B4E" w:rsidP="00611B05">
            <w:pPr>
              <w:spacing w:after="120"/>
              <w:ind w:firstLine="352"/>
              <w:rPr>
                <w:bCs/>
                <w:lang w:eastAsia="en-US"/>
              </w:rPr>
            </w:pPr>
            <w:r w:rsidRPr="00520928">
              <w:rPr>
                <w:bCs/>
                <w:lang w:eastAsia="en-US"/>
              </w:rPr>
              <w:t>- Ochrana osobních údajů a soukromí v digitálním prostředí</w:t>
            </w:r>
          </w:p>
          <w:p w14:paraId="210CC0D8" w14:textId="67BD48F3" w:rsidR="00F44B4E" w:rsidRDefault="00F44B4E" w:rsidP="00611B05">
            <w:pPr>
              <w:jc w:val="both"/>
              <w:rPr>
                <w:lang w:eastAsia="en-US"/>
              </w:rPr>
            </w:pPr>
            <w:r>
              <w:rPr>
                <w:lang w:eastAsia="en-US"/>
              </w:rPr>
              <w:t xml:space="preserve">Po absolvování předmětu je student schopen plynulé komunikace v osobních i pracovních oblastech s využitím široké </w:t>
            </w:r>
            <w:r w:rsidR="00B15D0A">
              <w:rPr>
                <w:lang w:eastAsia="en-US"/>
              </w:rPr>
              <w:br/>
            </w:r>
            <w:r>
              <w:rPr>
                <w:lang w:eastAsia="en-US"/>
              </w:rPr>
              <w:t xml:space="preserve">a přesné slovní zásoby, se schopností zvládat nečekaná témata na jazykové úrovni C1 podle SERRJ 2020. Porozumět delším formálním textům a rozpozná implicitní významy textů. Plynule a pohotově se vyjadřovat bez zjevného hledání výrazů. Vytvořit srozumitelné, dobře uspořádané texty, čímž prokazuje ovládnutí kompozičních útvarů, spojovacích výrazů </w:t>
            </w:r>
            <w:r w:rsidR="00B15D0A">
              <w:rPr>
                <w:lang w:eastAsia="en-US"/>
              </w:rPr>
              <w:br/>
            </w:r>
            <w:r>
              <w:rPr>
                <w:lang w:eastAsia="en-US"/>
              </w:rPr>
              <w:t>a prostředků koheze.</w:t>
            </w:r>
          </w:p>
        </w:tc>
      </w:tr>
      <w:tr w:rsidR="00F44B4E" w14:paraId="74775966" w14:textId="77777777" w:rsidTr="00B15D0A">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4CC12A12"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2977D01B" w14:textId="77777777" w:rsidR="00F44B4E" w:rsidRDefault="00F44B4E" w:rsidP="00611B05">
            <w:pPr>
              <w:spacing w:line="256" w:lineRule="auto"/>
              <w:jc w:val="both"/>
              <w:rPr>
                <w:lang w:eastAsia="en-US"/>
              </w:rPr>
            </w:pPr>
          </w:p>
        </w:tc>
      </w:tr>
      <w:tr w:rsidR="00F44B4E" w14:paraId="136F0812" w14:textId="77777777" w:rsidTr="00B15D0A">
        <w:trPr>
          <w:trHeight w:val="1497"/>
        </w:trPr>
        <w:tc>
          <w:tcPr>
            <w:tcW w:w="10065" w:type="dxa"/>
            <w:gridSpan w:val="8"/>
            <w:tcBorders>
              <w:top w:val="nil"/>
              <w:left w:val="single" w:sz="4" w:space="0" w:color="auto"/>
              <w:bottom w:val="single" w:sz="4" w:space="0" w:color="auto"/>
              <w:right w:val="single" w:sz="4" w:space="0" w:color="auto"/>
            </w:tcBorders>
          </w:tcPr>
          <w:p w14:paraId="21AD83BC" w14:textId="77777777" w:rsidR="00F44B4E" w:rsidRPr="00D323F1" w:rsidRDefault="00F44B4E" w:rsidP="00611B05">
            <w:pPr>
              <w:spacing w:line="256" w:lineRule="auto"/>
              <w:rPr>
                <w:b/>
                <w:lang w:eastAsia="en-US"/>
              </w:rPr>
            </w:pPr>
            <w:r w:rsidRPr="00D323F1">
              <w:rPr>
                <w:b/>
                <w:lang w:eastAsia="en-US"/>
              </w:rPr>
              <w:t>Povinná:</w:t>
            </w:r>
          </w:p>
          <w:p w14:paraId="18A38982" w14:textId="77777777" w:rsidR="00F44B4E" w:rsidRDefault="00F44B4E" w:rsidP="00611B05">
            <w:pPr>
              <w:spacing w:line="256" w:lineRule="auto"/>
              <w:rPr>
                <w:lang w:eastAsia="en-US"/>
              </w:rPr>
            </w:pPr>
            <w:r>
              <w:rPr>
                <w:lang w:eastAsia="en-US"/>
              </w:rPr>
              <w:t xml:space="preserve">ROGERS, </w:t>
            </w:r>
            <w:proofErr w:type="spellStart"/>
            <w:r>
              <w:rPr>
                <w:lang w:eastAsia="en-US"/>
              </w:rPr>
              <w:t>Mickey</w:t>
            </w:r>
            <w:proofErr w:type="spellEnd"/>
            <w:r>
              <w:rPr>
                <w:lang w:eastAsia="en-US"/>
              </w:rPr>
              <w:t xml:space="preserve"> et al. 2015. </w:t>
            </w:r>
            <w:r w:rsidRPr="003E023B">
              <w:rPr>
                <w:i/>
                <w:iCs/>
                <w:lang w:eastAsia="en-US"/>
              </w:rPr>
              <w:t xml:space="preserve">Open Mind </w:t>
            </w:r>
            <w:proofErr w:type="spellStart"/>
            <w:r w:rsidRPr="003E023B">
              <w:rPr>
                <w:i/>
                <w:iCs/>
                <w:lang w:eastAsia="en-US"/>
              </w:rPr>
              <w:t>Advanced</w:t>
            </w:r>
            <w:proofErr w:type="spellEnd"/>
            <w:r>
              <w:rPr>
                <w:lang w:eastAsia="en-US"/>
              </w:rPr>
              <w:t xml:space="preserve">. London. ISBN 978 0230458260. </w:t>
            </w:r>
          </w:p>
          <w:p w14:paraId="54DEFB45" w14:textId="77777777" w:rsidR="00F44B4E" w:rsidRDefault="00F44B4E" w:rsidP="00611B05">
            <w:pPr>
              <w:spacing w:line="256" w:lineRule="auto"/>
              <w:rPr>
                <w:lang w:eastAsia="en-US"/>
              </w:rPr>
            </w:pPr>
            <w:r>
              <w:rPr>
                <w:lang w:eastAsia="en-US"/>
              </w:rPr>
              <w:t xml:space="preserve">VALVONA, Chris. 2015. </w:t>
            </w:r>
            <w:r w:rsidRPr="003E023B">
              <w:rPr>
                <w:i/>
                <w:iCs/>
                <w:lang w:eastAsia="en-US"/>
              </w:rPr>
              <w:t xml:space="preserve">Open Mind </w:t>
            </w:r>
            <w:proofErr w:type="spellStart"/>
            <w:r w:rsidRPr="003E023B">
              <w:rPr>
                <w:i/>
                <w:iCs/>
                <w:lang w:eastAsia="en-US"/>
              </w:rPr>
              <w:t>Advanced</w:t>
            </w:r>
            <w:proofErr w:type="spellEnd"/>
            <w:r w:rsidRPr="003E023B">
              <w:rPr>
                <w:i/>
                <w:iCs/>
                <w:lang w:eastAsia="en-US"/>
              </w:rPr>
              <w:t xml:space="preserve">. </w:t>
            </w:r>
            <w:proofErr w:type="spellStart"/>
            <w:r w:rsidRPr="003E023B">
              <w:rPr>
                <w:i/>
                <w:iCs/>
                <w:lang w:eastAsia="en-US"/>
              </w:rPr>
              <w:t>Workbook</w:t>
            </w:r>
            <w:proofErr w:type="spellEnd"/>
            <w:r>
              <w:rPr>
                <w:lang w:eastAsia="en-US"/>
              </w:rPr>
              <w:t xml:space="preserve">. London. ISBN 9780230458413. </w:t>
            </w:r>
          </w:p>
          <w:p w14:paraId="095A6501" w14:textId="77777777" w:rsidR="00F44B4E" w:rsidRPr="00BA3E85" w:rsidRDefault="00F44B4E" w:rsidP="00611B05">
            <w:pPr>
              <w:spacing w:line="256" w:lineRule="auto"/>
              <w:rPr>
                <w:b/>
                <w:lang w:eastAsia="en-US"/>
              </w:rPr>
            </w:pPr>
            <w:r w:rsidRPr="00BA3E85">
              <w:rPr>
                <w:b/>
                <w:lang w:eastAsia="en-US"/>
              </w:rPr>
              <w:t>Doporučená:</w:t>
            </w:r>
          </w:p>
          <w:p w14:paraId="6BE19028" w14:textId="77777777" w:rsidR="00F44B4E" w:rsidRDefault="00F44B4E" w:rsidP="00611B05">
            <w:pPr>
              <w:spacing w:line="256" w:lineRule="auto"/>
              <w:rPr>
                <w:lang w:eastAsia="en-US"/>
              </w:rPr>
            </w:pPr>
            <w:r>
              <w:rPr>
                <w:lang w:eastAsia="en-US"/>
              </w:rPr>
              <w:t xml:space="preserve">BURTON, Graham. 2013. </w:t>
            </w:r>
            <w:proofErr w:type="spellStart"/>
            <w:r w:rsidRPr="003E023B">
              <w:rPr>
                <w:i/>
                <w:iCs/>
                <w:lang w:eastAsia="en-US"/>
              </w:rPr>
              <w:t>Presenting</w:t>
            </w:r>
            <w:proofErr w:type="spellEnd"/>
            <w:r w:rsidRPr="003E023B">
              <w:rPr>
                <w:i/>
                <w:iCs/>
                <w:lang w:eastAsia="en-US"/>
              </w:rPr>
              <w:t xml:space="preserve">: </w:t>
            </w:r>
            <w:proofErr w:type="spellStart"/>
            <w:r w:rsidRPr="003E023B">
              <w:rPr>
                <w:i/>
                <w:iCs/>
                <w:lang w:eastAsia="en-US"/>
              </w:rPr>
              <w:t>Delivering</w:t>
            </w:r>
            <w:proofErr w:type="spellEnd"/>
            <w:r w:rsidRPr="003E023B">
              <w:rPr>
                <w:i/>
                <w:iCs/>
                <w:lang w:eastAsia="en-US"/>
              </w:rPr>
              <w:t xml:space="preserve"> </w:t>
            </w:r>
            <w:proofErr w:type="spellStart"/>
            <w:r w:rsidRPr="003E023B">
              <w:rPr>
                <w:i/>
                <w:iCs/>
                <w:lang w:eastAsia="en-US"/>
              </w:rPr>
              <w:t>Presentations</w:t>
            </w:r>
            <w:proofErr w:type="spellEnd"/>
            <w:r w:rsidRPr="003E023B">
              <w:rPr>
                <w:i/>
                <w:iCs/>
                <w:lang w:eastAsia="en-US"/>
              </w:rPr>
              <w:t xml:space="preserve"> </w:t>
            </w:r>
            <w:proofErr w:type="spellStart"/>
            <w:r w:rsidRPr="003E023B">
              <w:rPr>
                <w:i/>
                <w:iCs/>
                <w:lang w:eastAsia="en-US"/>
              </w:rPr>
              <w:t>With</w:t>
            </w:r>
            <w:proofErr w:type="spellEnd"/>
            <w:r w:rsidRPr="003E023B">
              <w:rPr>
                <w:i/>
                <w:iCs/>
                <w:lang w:eastAsia="en-US"/>
              </w:rPr>
              <w:t xml:space="preserve"> </w:t>
            </w:r>
            <w:proofErr w:type="spellStart"/>
            <w:r w:rsidRPr="003E023B">
              <w:rPr>
                <w:i/>
                <w:iCs/>
                <w:lang w:eastAsia="en-US"/>
              </w:rPr>
              <w:t>Confidence</w:t>
            </w:r>
            <w:proofErr w:type="spellEnd"/>
            <w:r>
              <w:rPr>
                <w:lang w:eastAsia="en-US"/>
              </w:rPr>
              <w:t xml:space="preserve">. London: Collins EAP. </w:t>
            </w:r>
          </w:p>
          <w:p w14:paraId="47644298" w14:textId="77777777" w:rsidR="00F44B4E" w:rsidRDefault="00F44B4E" w:rsidP="00611B05">
            <w:pPr>
              <w:spacing w:line="256" w:lineRule="auto"/>
              <w:rPr>
                <w:lang w:eastAsia="en-US"/>
              </w:rPr>
            </w:pPr>
            <w:r>
              <w:rPr>
                <w:lang w:eastAsia="en-US"/>
              </w:rPr>
              <w:t>ISBN 9780007507139.</w:t>
            </w:r>
          </w:p>
          <w:p w14:paraId="6C5BA8FE" w14:textId="77777777" w:rsidR="00F44B4E" w:rsidRDefault="00F44B4E" w:rsidP="00611B05">
            <w:pPr>
              <w:spacing w:line="256" w:lineRule="auto"/>
              <w:rPr>
                <w:lang w:eastAsia="en-US"/>
              </w:rPr>
            </w:pPr>
            <w:r>
              <w:rPr>
                <w:lang w:eastAsia="en-US"/>
              </w:rPr>
              <w:t xml:space="preserve">MANN, </w:t>
            </w:r>
            <w:proofErr w:type="spellStart"/>
            <w:r>
              <w:rPr>
                <w:lang w:eastAsia="en-US"/>
              </w:rPr>
              <w:t>Malcom</w:t>
            </w:r>
            <w:proofErr w:type="spellEnd"/>
            <w:r>
              <w:rPr>
                <w:lang w:eastAsia="en-US"/>
              </w:rPr>
              <w:t xml:space="preserve"> and Steve TAYLORE-KNOWLES. 2012. </w:t>
            </w:r>
            <w:proofErr w:type="spellStart"/>
            <w:r w:rsidRPr="003E023B">
              <w:rPr>
                <w:i/>
                <w:iCs/>
                <w:lang w:eastAsia="en-US"/>
              </w:rPr>
              <w:t>Destination</w:t>
            </w:r>
            <w:proofErr w:type="spellEnd"/>
            <w:r w:rsidRPr="003E023B">
              <w:rPr>
                <w:i/>
                <w:iCs/>
                <w:lang w:eastAsia="en-US"/>
              </w:rPr>
              <w:t xml:space="preserve"> C1-C2, </w:t>
            </w:r>
            <w:proofErr w:type="spellStart"/>
            <w:r w:rsidRPr="003E023B">
              <w:rPr>
                <w:i/>
                <w:iCs/>
                <w:lang w:eastAsia="en-US"/>
              </w:rPr>
              <w:t>Grammar&amp;Vocabulary</w:t>
            </w:r>
            <w:proofErr w:type="spellEnd"/>
            <w:r w:rsidRPr="003E023B">
              <w:rPr>
                <w:i/>
                <w:iCs/>
                <w:lang w:eastAsia="en-US"/>
              </w:rPr>
              <w:t xml:space="preserve">. </w:t>
            </w:r>
            <w:proofErr w:type="spellStart"/>
            <w:r w:rsidRPr="003E023B">
              <w:rPr>
                <w:lang w:eastAsia="en-US"/>
              </w:rPr>
              <w:t>Macmillan</w:t>
            </w:r>
            <w:proofErr w:type="spellEnd"/>
            <w:r>
              <w:rPr>
                <w:lang w:eastAsia="en-US"/>
              </w:rPr>
              <w:t xml:space="preserve">, OUP. ISBN 9780230035409. </w:t>
            </w:r>
          </w:p>
        </w:tc>
      </w:tr>
    </w:tbl>
    <w:p w14:paraId="25954E51" w14:textId="77777777" w:rsidR="00F44B4E" w:rsidRDefault="00F44B4E" w:rsidP="00F44B4E"/>
    <w:p w14:paraId="6BEA409B" w14:textId="77777777" w:rsidR="00F44B4E" w:rsidRDefault="00F44B4E" w:rsidP="00F44B4E"/>
    <w:p w14:paraId="14BD6995"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1EA2D950" w14:textId="77777777" w:rsidTr="00B15D0A">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1882291"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5B225ACB" w14:textId="77777777" w:rsidTr="00B15D0A">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68779439"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4E7E3775"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upper</w:t>
            </w:r>
            <w:proofErr w:type="spellEnd"/>
            <w:r>
              <w:rPr>
                <w:lang w:eastAsia="en-US"/>
              </w:rPr>
              <w:t xml:space="preserve"> </w:t>
            </w:r>
            <w:proofErr w:type="spellStart"/>
            <w:r w:rsidRPr="009F1316">
              <w:rPr>
                <w:lang w:eastAsia="en-US"/>
              </w:rPr>
              <w:t>intermediate</w:t>
            </w:r>
            <w:proofErr w:type="spellEnd"/>
            <w:r>
              <w:rPr>
                <w:lang w:eastAsia="en-US"/>
              </w:rPr>
              <w:t xml:space="preserve"> (14)</w:t>
            </w:r>
          </w:p>
        </w:tc>
      </w:tr>
      <w:tr w:rsidR="00F44B4E" w14:paraId="24F9DC66"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50020F09"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A07BEAF"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2B276D"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10945126" w14:textId="77777777" w:rsidR="00F44B4E" w:rsidRDefault="00F44B4E" w:rsidP="00611B05">
            <w:pPr>
              <w:spacing w:line="256" w:lineRule="auto"/>
              <w:jc w:val="both"/>
              <w:rPr>
                <w:lang w:eastAsia="en-US"/>
              </w:rPr>
            </w:pPr>
            <w:r>
              <w:rPr>
                <w:lang w:eastAsia="en-US"/>
              </w:rPr>
              <w:t>1-2/LS</w:t>
            </w:r>
          </w:p>
        </w:tc>
      </w:tr>
      <w:tr w:rsidR="00F44B4E" w14:paraId="3B99B5E1"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088F45F"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113A6A5"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ECE262"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FB5864A"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EDCA07"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4A6C6634" w14:textId="77777777" w:rsidR="00F44B4E" w:rsidRDefault="00F44B4E" w:rsidP="00611B05">
            <w:pPr>
              <w:spacing w:line="256" w:lineRule="auto"/>
              <w:jc w:val="both"/>
              <w:rPr>
                <w:lang w:eastAsia="en-US"/>
              </w:rPr>
            </w:pPr>
            <w:r>
              <w:rPr>
                <w:lang w:eastAsia="en-US"/>
              </w:rPr>
              <w:t>2</w:t>
            </w:r>
          </w:p>
        </w:tc>
      </w:tr>
      <w:tr w:rsidR="00F44B4E" w14:paraId="3275F9C5"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2E33C2D"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3288501B" w14:textId="77777777" w:rsidR="00F44B4E" w:rsidRDefault="00F44B4E" w:rsidP="00611B05">
            <w:pPr>
              <w:spacing w:line="256" w:lineRule="auto"/>
              <w:jc w:val="both"/>
              <w:rPr>
                <w:sz w:val="16"/>
                <w:szCs w:val="16"/>
                <w:lang w:eastAsia="en-US"/>
              </w:rPr>
            </w:pPr>
          </w:p>
        </w:tc>
      </w:tr>
      <w:tr w:rsidR="00F44B4E" w14:paraId="5FC2A7B0"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72FBCBDC"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0C8BA32" w14:textId="77777777" w:rsidR="00F44B4E" w:rsidRDefault="00F44B4E" w:rsidP="00611B05">
            <w:pPr>
              <w:spacing w:line="256" w:lineRule="auto"/>
              <w:jc w:val="both"/>
              <w:rPr>
                <w:sz w:val="16"/>
                <w:szCs w:val="16"/>
                <w:lang w:eastAsia="en-US"/>
              </w:rPr>
            </w:pPr>
            <w:r>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9BF2FE"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4CC5EA84" w14:textId="77777777" w:rsidR="00F44B4E" w:rsidRDefault="00F44B4E" w:rsidP="00611B05">
            <w:pPr>
              <w:spacing w:line="256" w:lineRule="auto"/>
              <w:jc w:val="both"/>
              <w:rPr>
                <w:lang w:eastAsia="en-US"/>
              </w:rPr>
            </w:pPr>
            <w:r>
              <w:rPr>
                <w:rFonts w:eastAsia="Calibri"/>
                <w:lang w:eastAsia="en-US"/>
              </w:rPr>
              <w:t>cvičení</w:t>
            </w:r>
          </w:p>
        </w:tc>
      </w:tr>
      <w:tr w:rsidR="00F44B4E" w14:paraId="65A836E3"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49A7EDB1"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4A568893" w14:textId="77777777" w:rsidR="00F44B4E" w:rsidRDefault="00F44B4E" w:rsidP="00611B05">
            <w:pPr>
              <w:jc w:val="both"/>
              <w:rPr>
                <w:lang w:eastAsia="en-US"/>
              </w:rPr>
            </w:pPr>
            <w:r>
              <w:rPr>
                <w:lang w:eastAsia="en-US"/>
              </w:rPr>
              <w:t>Docházka, minimálně 80 %.</w:t>
            </w:r>
          </w:p>
          <w:p w14:paraId="74C2511B" w14:textId="24922D69" w:rsidR="00F44B4E" w:rsidRDefault="00F44B4E" w:rsidP="00611B05">
            <w:pPr>
              <w:jc w:val="both"/>
              <w:rPr>
                <w:lang w:eastAsia="en-US"/>
              </w:rPr>
            </w:pPr>
            <w:r>
              <w:rPr>
                <w:lang w:eastAsia="en-US"/>
              </w:rPr>
              <w:t xml:space="preserve">Aktivní účast na cvičeních. Vypracování a odevzdání všech domácích prací </w:t>
            </w:r>
            <w:r w:rsidR="00AC42D5">
              <w:rPr>
                <w:lang w:eastAsia="en-US"/>
              </w:rPr>
              <w:br/>
            </w:r>
            <w:r>
              <w:rPr>
                <w:lang w:eastAsia="en-US"/>
              </w:rPr>
              <w:t>v termínu.</w:t>
            </w:r>
          </w:p>
          <w:p w14:paraId="5DAE739D" w14:textId="77777777" w:rsidR="00F44B4E" w:rsidRDefault="00F44B4E" w:rsidP="00611B05">
            <w:pPr>
              <w:jc w:val="both"/>
              <w:rPr>
                <w:lang w:eastAsia="en-US"/>
              </w:rPr>
            </w:pPr>
            <w:r>
              <w:rPr>
                <w:lang w:eastAsia="en-US"/>
              </w:rPr>
              <w:t>Prezentace na dohodnuté téma v hodině s doprovodnými materiály v dohodnutém termínu, úspěšnost 60 % a více.</w:t>
            </w:r>
          </w:p>
          <w:p w14:paraId="08964327" w14:textId="77777777" w:rsidR="00F44B4E" w:rsidRDefault="00F44B4E" w:rsidP="00611B05">
            <w:pPr>
              <w:jc w:val="both"/>
              <w:rPr>
                <w:lang w:eastAsia="en-US"/>
              </w:rPr>
            </w:pPr>
            <w:r>
              <w:rPr>
                <w:lang w:eastAsia="en-US"/>
              </w:rPr>
              <w:t>Písemný test z probrané látky, úspěšnost 60 % a více. Studenti píší v průběhu semestru jeden dílčí a jeden závěrečný test. Výsledky z obou testů se sčítají a jejich matematický průměr musí dosáhnout nejméně 60 %.</w:t>
            </w:r>
          </w:p>
          <w:p w14:paraId="079ADEFA" w14:textId="77777777" w:rsidR="00F44B4E" w:rsidRDefault="00F44B4E" w:rsidP="00611B05">
            <w:pPr>
              <w:jc w:val="both"/>
              <w:rPr>
                <w:lang w:eastAsia="en-US"/>
              </w:rPr>
            </w:pPr>
            <w:r>
              <w:rPr>
                <w:lang w:eastAsia="en-US"/>
              </w:rPr>
              <w:t>Ústní zkouška: Témata pro ústní zkoušku zadává vyučující.</w:t>
            </w:r>
          </w:p>
          <w:p w14:paraId="5B68CBF3" w14:textId="77777777" w:rsidR="00F44B4E" w:rsidRDefault="00F44B4E" w:rsidP="00611B05">
            <w:pPr>
              <w:jc w:val="both"/>
              <w:rPr>
                <w:lang w:eastAsia="en-US"/>
              </w:rPr>
            </w:pPr>
            <w:r>
              <w:rPr>
                <w:lang w:eastAsia="en-US"/>
              </w:rPr>
              <w:t xml:space="preserve">Povinností studenta je zaregistrovat se do online kurzu CJ14 v </w:t>
            </w:r>
            <w:proofErr w:type="spellStart"/>
            <w:r>
              <w:rPr>
                <w:lang w:eastAsia="en-US"/>
              </w:rPr>
              <w:t>Moodlu</w:t>
            </w:r>
            <w:proofErr w:type="spellEnd"/>
            <w:r>
              <w:rPr>
                <w:lang w:eastAsia="en-US"/>
              </w:rPr>
              <w:t>.</w:t>
            </w:r>
          </w:p>
          <w:p w14:paraId="5E650CC8" w14:textId="77777777" w:rsidR="00F44B4E" w:rsidRDefault="00F44B4E" w:rsidP="00611B05">
            <w:pPr>
              <w:rPr>
                <w:color w:val="1F497D"/>
                <w:sz w:val="16"/>
                <w:szCs w:val="16"/>
                <w:lang w:eastAsia="en-US"/>
              </w:rPr>
            </w:pPr>
          </w:p>
        </w:tc>
      </w:tr>
      <w:tr w:rsidR="00F44B4E" w14:paraId="3BC42558" w14:textId="77777777" w:rsidTr="00B15D0A">
        <w:trPr>
          <w:trHeight w:val="274"/>
        </w:trPr>
        <w:tc>
          <w:tcPr>
            <w:tcW w:w="10065" w:type="dxa"/>
            <w:gridSpan w:val="8"/>
            <w:tcBorders>
              <w:top w:val="nil"/>
              <w:left w:val="single" w:sz="4" w:space="0" w:color="auto"/>
              <w:bottom w:val="single" w:sz="4" w:space="0" w:color="auto"/>
              <w:right w:val="single" w:sz="4" w:space="0" w:color="auto"/>
            </w:tcBorders>
          </w:tcPr>
          <w:p w14:paraId="014E8154" w14:textId="77777777" w:rsidR="00F44B4E" w:rsidRDefault="00F44B4E" w:rsidP="00611B05">
            <w:pPr>
              <w:spacing w:line="256" w:lineRule="auto"/>
              <w:jc w:val="both"/>
              <w:rPr>
                <w:lang w:eastAsia="en-US"/>
              </w:rPr>
            </w:pPr>
          </w:p>
        </w:tc>
      </w:tr>
      <w:tr w:rsidR="00F44B4E" w14:paraId="03FB5651" w14:textId="77777777" w:rsidTr="00B15D0A">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6ED972CA"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2715A22D"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6DF76B1B" w14:textId="77777777" w:rsidTr="00B15D0A">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5C2B1D38"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7D0CC53B"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14F3D559"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47D4E29E"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4D06B252"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36847806" w14:textId="77777777" w:rsidTr="00B15D0A">
        <w:trPr>
          <w:trHeight w:val="253"/>
        </w:trPr>
        <w:tc>
          <w:tcPr>
            <w:tcW w:w="10065" w:type="dxa"/>
            <w:gridSpan w:val="8"/>
            <w:tcBorders>
              <w:top w:val="nil"/>
              <w:left w:val="single" w:sz="4" w:space="0" w:color="auto"/>
              <w:bottom w:val="single" w:sz="4" w:space="0" w:color="auto"/>
              <w:right w:val="single" w:sz="4" w:space="0" w:color="auto"/>
            </w:tcBorders>
          </w:tcPr>
          <w:p w14:paraId="694C7DD6" w14:textId="77777777" w:rsidR="00F44B4E" w:rsidRDefault="00F44B4E" w:rsidP="00611B05">
            <w:pPr>
              <w:spacing w:line="256" w:lineRule="auto"/>
              <w:jc w:val="both"/>
              <w:rPr>
                <w:lang w:eastAsia="en-US"/>
              </w:rPr>
            </w:pPr>
          </w:p>
        </w:tc>
      </w:tr>
      <w:tr w:rsidR="00F44B4E" w14:paraId="13A67A6C"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12FD4CA2"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1A719D26" w14:textId="77777777" w:rsidR="00F44B4E" w:rsidRDefault="00F44B4E" w:rsidP="00611B05">
            <w:pPr>
              <w:spacing w:line="256" w:lineRule="auto"/>
              <w:jc w:val="both"/>
              <w:rPr>
                <w:sz w:val="16"/>
                <w:szCs w:val="16"/>
                <w:lang w:eastAsia="en-US"/>
              </w:rPr>
            </w:pPr>
          </w:p>
        </w:tc>
      </w:tr>
      <w:tr w:rsidR="00F44B4E" w:rsidRPr="00C63358" w14:paraId="0AB9B797" w14:textId="77777777" w:rsidTr="00B15D0A">
        <w:trPr>
          <w:trHeight w:val="1554"/>
        </w:trPr>
        <w:tc>
          <w:tcPr>
            <w:tcW w:w="10065" w:type="dxa"/>
            <w:gridSpan w:val="8"/>
            <w:tcBorders>
              <w:top w:val="nil"/>
              <w:left w:val="single" w:sz="4" w:space="0" w:color="auto"/>
              <w:bottom w:val="single" w:sz="12" w:space="0" w:color="auto"/>
              <w:right w:val="single" w:sz="4" w:space="0" w:color="auto"/>
            </w:tcBorders>
          </w:tcPr>
          <w:p w14:paraId="74B33CE0" w14:textId="77777777" w:rsidR="00F44B4E" w:rsidRDefault="00F44B4E" w:rsidP="00611B05">
            <w:pPr>
              <w:spacing w:after="120"/>
              <w:jc w:val="both"/>
              <w:rPr>
                <w:lang w:eastAsia="en-US"/>
              </w:rPr>
            </w:pPr>
            <w:r w:rsidRPr="008A702B">
              <w:rPr>
                <w:lang w:eastAsia="en-US"/>
              </w:rPr>
              <w:t>Cílem předmětu je rozvoj jazyka na pokročilé úrovni. Kurz se zaměřuje na velmi pokročilé studenty jazyka /</w:t>
            </w:r>
            <w:proofErr w:type="spellStart"/>
            <w:r w:rsidRPr="008A702B">
              <w:rPr>
                <w:lang w:eastAsia="en-US"/>
              </w:rPr>
              <w:t>advanced</w:t>
            </w:r>
            <w:proofErr w:type="spellEnd"/>
            <w:r w:rsidRPr="008A702B">
              <w:rPr>
                <w:lang w:eastAsia="en-US"/>
              </w:rPr>
              <w:t>/. Studenti prohlubují znalosti v gramatice a rozšiřují si slovní zásobu, která jim umožňuje přesnější vyjadřování komplexních výpovědí.</w:t>
            </w:r>
          </w:p>
          <w:p w14:paraId="1B334DB2" w14:textId="77777777" w:rsidR="00F44B4E" w:rsidRPr="00C63358" w:rsidRDefault="00F44B4E" w:rsidP="00611B05">
            <w:pPr>
              <w:ind w:firstLine="352"/>
              <w:jc w:val="both"/>
              <w:rPr>
                <w:b/>
                <w:lang w:eastAsia="en-US"/>
              </w:rPr>
            </w:pPr>
            <w:r w:rsidRPr="00C63358">
              <w:rPr>
                <w:b/>
                <w:lang w:eastAsia="en-US"/>
              </w:rPr>
              <w:t>Gramatika:</w:t>
            </w:r>
          </w:p>
          <w:p w14:paraId="1A3863EF" w14:textId="77777777" w:rsidR="00F44B4E" w:rsidRPr="000A3B06" w:rsidRDefault="00F44B4E" w:rsidP="00611B05">
            <w:pPr>
              <w:ind w:firstLine="352"/>
              <w:jc w:val="both"/>
              <w:rPr>
                <w:bCs/>
                <w:lang w:eastAsia="en-US"/>
              </w:rPr>
            </w:pPr>
            <w:r w:rsidRPr="00C63358">
              <w:rPr>
                <w:bCs/>
                <w:lang w:eastAsia="en-US"/>
              </w:rPr>
              <w:t xml:space="preserve">- </w:t>
            </w:r>
            <w:r w:rsidRPr="000A3B06">
              <w:rPr>
                <w:bCs/>
                <w:lang w:eastAsia="en-US"/>
              </w:rPr>
              <w:t>vztažná zájmena</w:t>
            </w:r>
          </w:p>
          <w:p w14:paraId="005E7922" w14:textId="77777777" w:rsidR="00F44B4E" w:rsidRPr="000A3B06" w:rsidRDefault="00F44B4E" w:rsidP="00611B05">
            <w:pPr>
              <w:ind w:firstLine="352"/>
              <w:jc w:val="both"/>
              <w:rPr>
                <w:bCs/>
                <w:lang w:eastAsia="en-US"/>
              </w:rPr>
            </w:pPr>
            <w:r w:rsidRPr="000A3B06">
              <w:rPr>
                <w:bCs/>
                <w:lang w:eastAsia="en-US"/>
              </w:rPr>
              <w:t>- podmínkové věty 1., 2., 3. typu a jejich kombinace</w:t>
            </w:r>
          </w:p>
          <w:p w14:paraId="4359AE65" w14:textId="77777777" w:rsidR="00F44B4E" w:rsidRPr="000A3B06" w:rsidRDefault="00F44B4E" w:rsidP="00611B05">
            <w:pPr>
              <w:ind w:firstLine="352"/>
              <w:jc w:val="both"/>
              <w:rPr>
                <w:bCs/>
                <w:lang w:eastAsia="en-US"/>
              </w:rPr>
            </w:pPr>
            <w:r w:rsidRPr="000A3B06">
              <w:rPr>
                <w:bCs/>
                <w:lang w:eastAsia="en-US"/>
              </w:rPr>
              <w:t>- neosobní vyjadřování se v trpném rodu</w:t>
            </w:r>
          </w:p>
          <w:p w14:paraId="62843680" w14:textId="77777777" w:rsidR="00F44B4E" w:rsidRPr="000A3B06" w:rsidRDefault="00F44B4E" w:rsidP="00611B05">
            <w:pPr>
              <w:ind w:firstLine="352"/>
              <w:jc w:val="both"/>
              <w:rPr>
                <w:bCs/>
                <w:lang w:eastAsia="en-US"/>
              </w:rPr>
            </w:pPr>
            <w:r w:rsidRPr="000A3B06">
              <w:rPr>
                <w:bCs/>
                <w:lang w:eastAsia="en-US"/>
              </w:rPr>
              <w:t>- modální slovesa – vyjadřování v pasivu</w:t>
            </w:r>
          </w:p>
          <w:p w14:paraId="052BC49D" w14:textId="77777777" w:rsidR="00F44B4E" w:rsidRPr="000A3B06" w:rsidRDefault="00F44B4E" w:rsidP="00611B05">
            <w:pPr>
              <w:ind w:firstLine="352"/>
              <w:jc w:val="both"/>
              <w:rPr>
                <w:bCs/>
                <w:lang w:eastAsia="en-US"/>
              </w:rPr>
            </w:pPr>
            <w:r w:rsidRPr="000A3B06">
              <w:rPr>
                <w:bCs/>
                <w:lang w:eastAsia="en-US"/>
              </w:rPr>
              <w:t>- předbudoucí čas prostý a průběhový</w:t>
            </w:r>
          </w:p>
          <w:p w14:paraId="7B227507" w14:textId="77777777" w:rsidR="00F44B4E" w:rsidRPr="000A3B06" w:rsidRDefault="00F44B4E" w:rsidP="00611B05">
            <w:pPr>
              <w:ind w:firstLine="352"/>
              <w:jc w:val="both"/>
              <w:rPr>
                <w:b/>
                <w:lang w:eastAsia="en-US"/>
              </w:rPr>
            </w:pPr>
            <w:r w:rsidRPr="000A3B06">
              <w:rPr>
                <w:b/>
                <w:lang w:eastAsia="en-US"/>
              </w:rPr>
              <w:t>Slovní zásoba:</w:t>
            </w:r>
          </w:p>
          <w:p w14:paraId="73F07E02" w14:textId="77777777" w:rsidR="00F44B4E" w:rsidRPr="000A3B06" w:rsidRDefault="00F44B4E" w:rsidP="00611B05">
            <w:pPr>
              <w:ind w:firstLine="352"/>
              <w:jc w:val="both"/>
              <w:rPr>
                <w:bCs/>
                <w:lang w:eastAsia="en-US"/>
              </w:rPr>
            </w:pPr>
            <w:r w:rsidRPr="000A3B06">
              <w:rPr>
                <w:bCs/>
                <w:lang w:eastAsia="en-US"/>
              </w:rPr>
              <w:t>- vybraná ustálená slovní spojení a slovesné fráze</w:t>
            </w:r>
          </w:p>
          <w:p w14:paraId="6C1F054A" w14:textId="77777777" w:rsidR="00F44B4E" w:rsidRDefault="00F44B4E" w:rsidP="00611B05">
            <w:pPr>
              <w:spacing w:after="120"/>
              <w:ind w:left="352"/>
              <w:jc w:val="both"/>
              <w:rPr>
                <w:bCs/>
                <w:lang w:eastAsia="en-US"/>
              </w:rPr>
            </w:pPr>
            <w:r w:rsidRPr="000A3B06">
              <w:rPr>
                <w:bCs/>
                <w:lang w:eastAsia="en-US"/>
              </w:rPr>
              <w:t xml:space="preserve">- vyjadřování osobních preferencí a způsoby argumentace, vyjadřování se k osobním přesvědčením a postojům, dovednost </w:t>
            </w:r>
            <w:r>
              <w:rPr>
                <w:bCs/>
                <w:lang w:eastAsia="en-US"/>
              </w:rPr>
              <w:t xml:space="preserve">   </w:t>
            </w:r>
            <w:r w:rsidRPr="000A3B06">
              <w:rPr>
                <w:bCs/>
                <w:lang w:eastAsia="en-US"/>
              </w:rPr>
              <w:t>psaní formální žádosti, shrnutí krátkého článku, předvídání budoucích událostí</w:t>
            </w:r>
          </w:p>
          <w:p w14:paraId="7D1ADDBE" w14:textId="77777777" w:rsidR="00F44B4E" w:rsidRPr="00C63358" w:rsidRDefault="00F44B4E" w:rsidP="00611B05">
            <w:pPr>
              <w:jc w:val="both"/>
              <w:rPr>
                <w:bCs/>
                <w:lang w:eastAsia="en-US"/>
              </w:rPr>
            </w:pPr>
            <w:r w:rsidRPr="004A41C8">
              <w:rPr>
                <w:bCs/>
                <w:lang w:eastAsia="en-US"/>
              </w:rPr>
              <w:t xml:space="preserve">Studijní předmět upevňuje vědomosti v pokročilé gramatice, rozvíjí schopnost diskutovat obecná témata s využitím široké </w:t>
            </w:r>
            <w:r>
              <w:rPr>
                <w:bCs/>
                <w:lang w:eastAsia="en-US"/>
              </w:rPr>
              <w:br/>
            </w:r>
            <w:r w:rsidRPr="004A41C8">
              <w:rPr>
                <w:bCs/>
                <w:lang w:eastAsia="en-US"/>
              </w:rPr>
              <w:t>a přesné slovní zásoby.</w:t>
            </w:r>
            <w:r>
              <w:rPr>
                <w:bCs/>
                <w:lang w:eastAsia="en-US"/>
              </w:rPr>
              <w:t xml:space="preserve"> </w:t>
            </w:r>
            <w:r w:rsidRPr="004A41C8">
              <w:rPr>
                <w:bCs/>
                <w:lang w:eastAsia="en-US"/>
              </w:rPr>
              <w:t xml:space="preserve">Student se vyjadřuje plynně a spontánně bez příliš zřejmého hledání slov. Užívá jazyk flexibilně </w:t>
            </w:r>
            <w:r>
              <w:rPr>
                <w:bCs/>
                <w:lang w:eastAsia="en-US"/>
              </w:rPr>
              <w:br/>
            </w:r>
            <w:r w:rsidRPr="004A41C8">
              <w:rPr>
                <w:bCs/>
                <w:lang w:eastAsia="en-US"/>
              </w:rPr>
              <w:t>a efektivně pro společenské, studijní a profesní účely.</w:t>
            </w:r>
          </w:p>
        </w:tc>
      </w:tr>
      <w:tr w:rsidR="00F44B4E" w14:paraId="134B43D5" w14:textId="77777777" w:rsidTr="00B15D0A">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11C4CF2F"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464D01CF" w14:textId="77777777" w:rsidR="00F44B4E" w:rsidRDefault="00F44B4E" w:rsidP="00611B05">
            <w:pPr>
              <w:spacing w:line="256" w:lineRule="auto"/>
              <w:jc w:val="both"/>
              <w:rPr>
                <w:lang w:eastAsia="en-US"/>
              </w:rPr>
            </w:pPr>
          </w:p>
        </w:tc>
      </w:tr>
      <w:tr w:rsidR="00F44B4E" w14:paraId="69489193" w14:textId="77777777" w:rsidTr="00B15D0A">
        <w:trPr>
          <w:trHeight w:val="62"/>
        </w:trPr>
        <w:tc>
          <w:tcPr>
            <w:tcW w:w="10065" w:type="dxa"/>
            <w:gridSpan w:val="8"/>
            <w:tcBorders>
              <w:top w:val="nil"/>
              <w:left w:val="single" w:sz="4" w:space="0" w:color="auto"/>
              <w:bottom w:val="single" w:sz="4" w:space="0" w:color="auto"/>
              <w:right w:val="single" w:sz="4" w:space="0" w:color="auto"/>
            </w:tcBorders>
          </w:tcPr>
          <w:p w14:paraId="49760FDB" w14:textId="77777777" w:rsidR="00F44B4E" w:rsidRPr="00D323F1" w:rsidRDefault="00F44B4E" w:rsidP="00611B05">
            <w:pPr>
              <w:spacing w:line="256" w:lineRule="auto"/>
              <w:rPr>
                <w:b/>
                <w:lang w:eastAsia="en-US"/>
              </w:rPr>
            </w:pPr>
            <w:r w:rsidRPr="00D323F1">
              <w:rPr>
                <w:b/>
                <w:lang w:eastAsia="en-US"/>
              </w:rPr>
              <w:t>Povinná:</w:t>
            </w:r>
          </w:p>
          <w:p w14:paraId="514B175B" w14:textId="77777777" w:rsidR="00F44B4E" w:rsidRDefault="00F44B4E" w:rsidP="00611B05">
            <w:pPr>
              <w:spacing w:line="256" w:lineRule="auto"/>
              <w:rPr>
                <w:lang w:eastAsia="en-US"/>
              </w:rPr>
            </w:pPr>
            <w:r w:rsidRPr="00E8387C">
              <w:rPr>
                <w:lang w:eastAsia="en-US"/>
              </w:rPr>
              <w:t xml:space="preserve">ROGERS, </w:t>
            </w:r>
            <w:proofErr w:type="spellStart"/>
            <w:r w:rsidRPr="00E8387C">
              <w:rPr>
                <w:lang w:eastAsia="en-US"/>
              </w:rPr>
              <w:t>Mickey</w:t>
            </w:r>
            <w:proofErr w:type="spellEnd"/>
            <w:r w:rsidRPr="00E8387C">
              <w:rPr>
                <w:lang w:eastAsia="en-US"/>
              </w:rPr>
              <w:t xml:space="preserve"> et al. 2015. </w:t>
            </w:r>
            <w:r w:rsidRPr="004A6122">
              <w:rPr>
                <w:i/>
                <w:iCs/>
                <w:lang w:eastAsia="en-US"/>
              </w:rPr>
              <w:t xml:space="preserve">Open Mind </w:t>
            </w:r>
            <w:proofErr w:type="spellStart"/>
            <w:r w:rsidRPr="004A6122">
              <w:rPr>
                <w:i/>
                <w:iCs/>
                <w:lang w:eastAsia="en-US"/>
              </w:rPr>
              <w:t>Upper</w:t>
            </w:r>
            <w:proofErr w:type="spellEnd"/>
            <w:r w:rsidRPr="004A6122">
              <w:rPr>
                <w:i/>
                <w:iCs/>
                <w:lang w:eastAsia="en-US"/>
              </w:rPr>
              <w:t xml:space="preserve"> </w:t>
            </w:r>
            <w:proofErr w:type="spellStart"/>
            <w:r w:rsidRPr="004A6122">
              <w:rPr>
                <w:i/>
                <w:iCs/>
                <w:lang w:eastAsia="en-US"/>
              </w:rPr>
              <w:t>Intermediate</w:t>
            </w:r>
            <w:proofErr w:type="spellEnd"/>
            <w:r w:rsidRPr="00E8387C">
              <w:rPr>
                <w:lang w:eastAsia="en-US"/>
              </w:rPr>
              <w:t xml:space="preserve">. London. ISBN 9780230458253. </w:t>
            </w:r>
          </w:p>
          <w:p w14:paraId="48CBCCE2" w14:textId="77777777" w:rsidR="00F44B4E" w:rsidRPr="00CB14E3" w:rsidRDefault="00F44B4E" w:rsidP="00611B05">
            <w:pPr>
              <w:spacing w:line="256" w:lineRule="auto"/>
              <w:rPr>
                <w:lang w:eastAsia="en-US"/>
              </w:rPr>
            </w:pPr>
            <w:r>
              <w:rPr>
                <w:lang w:eastAsia="en-US"/>
              </w:rPr>
              <w:t xml:space="preserve">VALVONA, Chris. 2015. </w:t>
            </w:r>
            <w:r w:rsidRPr="00FC2E81">
              <w:rPr>
                <w:i/>
                <w:iCs/>
                <w:lang w:eastAsia="en-US"/>
              </w:rPr>
              <w:t xml:space="preserve">Open Mind </w:t>
            </w:r>
            <w:proofErr w:type="spellStart"/>
            <w:r w:rsidRPr="00FC2E81">
              <w:rPr>
                <w:i/>
                <w:iCs/>
                <w:lang w:eastAsia="en-US"/>
              </w:rPr>
              <w:t>Advanced</w:t>
            </w:r>
            <w:proofErr w:type="spellEnd"/>
            <w:r w:rsidRPr="00FC2E81">
              <w:rPr>
                <w:i/>
                <w:iCs/>
                <w:lang w:eastAsia="en-US"/>
              </w:rPr>
              <w:t xml:space="preserve">. </w:t>
            </w:r>
            <w:proofErr w:type="spellStart"/>
            <w:r w:rsidRPr="00FC2E81">
              <w:rPr>
                <w:i/>
                <w:iCs/>
                <w:lang w:eastAsia="en-US"/>
              </w:rPr>
              <w:t>Workbook</w:t>
            </w:r>
            <w:proofErr w:type="spellEnd"/>
            <w:r>
              <w:rPr>
                <w:lang w:eastAsia="en-US"/>
              </w:rPr>
              <w:t xml:space="preserve">. London. ISBN 9780230458413. </w:t>
            </w:r>
          </w:p>
          <w:p w14:paraId="4D7FD73D" w14:textId="77777777" w:rsidR="00F44B4E" w:rsidRDefault="00F44B4E" w:rsidP="00611B05">
            <w:pPr>
              <w:spacing w:line="256" w:lineRule="auto"/>
              <w:rPr>
                <w:b/>
                <w:lang w:eastAsia="en-US"/>
              </w:rPr>
            </w:pPr>
            <w:r w:rsidRPr="00D323F1">
              <w:rPr>
                <w:b/>
                <w:lang w:eastAsia="en-US"/>
              </w:rPr>
              <w:t xml:space="preserve">Doporučená: </w:t>
            </w:r>
          </w:p>
          <w:p w14:paraId="3C711088" w14:textId="77777777" w:rsidR="00F44B4E" w:rsidRPr="008262BA" w:rsidRDefault="00F44B4E" w:rsidP="00611B05">
            <w:pPr>
              <w:spacing w:line="256" w:lineRule="auto"/>
              <w:rPr>
                <w:bCs/>
                <w:lang w:eastAsia="en-US"/>
              </w:rPr>
            </w:pPr>
            <w:r w:rsidRPr="008262BA">
              <w:rPr>
                <w:bCs/>
                <w:lang w:eastAsia="en-US"/>
              </w:rPr>
              <w:t>D</w:t>
            </w:r>
            <w:r>
              <w:rPr>
                <w:bCs/>
                <w:lang w:eastAsia="en-US"/>
              </w:rPr>
              <w:t>ANESI</w:t>
            </w:r>
            <w:r w:rsidRPr="008262BA">
              <w:rPr>
                <w:bCs/>
                <w:lang w:eastAsia="en-US"/>
              </w:rPr>
              <w:t xml:space="preserve">, M. </w:t>
            </w:r>
            <w:proofErr w:type="spellStart"/>
            <w:r w:rsidRPr="008262BA">
              <w:rPr>
                <w:bCs/>
                <w:i/>
                <w:iCs/>
                <w:lang w:eastAsia="en-US"/>
              </w:rPr>
              <w:t>Dictionary</w:t>
            </w:r>
            <w:proofErr w:type="spellEnd"/>
            <w:r w:rsidRPr="008262BA">
              <w:rPr>
                <w:bCs/>
                <w:i/>
                <w:iCs/>
                <w:lang w:eastAsia="en-US"/>
              </w:rPr>
              <w:t xml:space="preserve"> </w:t>
            </w:r>
            <w:proofErr w:type="spellStart"/>
            <w:r w:rsidRPr="008262BA">
              <w:rPr>
                <w:bCs/>
                <w:i/>
                <w:iCs/>
                <w:lang w:eastAsia="en-US"/>
              </w:rPr>
              <w:t>of</w:t>
            </w:r>
            <w:proofErr w:type="spellEnd"/>
            <w:r w:rsidRPr="008262BA">
              <w:rPr>
                <w:bCs/>
                <w:i/>
                <w:iCs/>
                <w:lang w:eastAsia="en-US"/>
              </w:rPr>
              <w:t xml:space="preserve"> Media and </w:t>
            </w:r>
            <w:proofErr w:type="spellStart"/>
            <w:r w:rsidRPr="008262BA">
              <w:rPr>
                <w:bCs/>
                <w:i/>
                <w:iCs/>
                <w:lang w:eastAsia="en-US"/>
              </w:rPr>
              <w:t>Communication</w:t>
            </w:r>
            <w:proofErr w:type="spellEnd"/>
            <w:r w:rsidRPr="008262BA">
              <w:rPr>
                <w:bCs/>
                <w:lang w:eastAsia="en-US"/>
              </w:rPr>
              <w:t xml:space="preserve">. </w:t>
            </w:r>
            <w:proofErr w:type="spellStart"/>
            <w:r w:rsidRPr="008262BA">
              <w:rPr>
                <w:bCs/>
                <w:lang w:eastAsia="en-US"/>
              </w:rPr>
              <w:t>M.E.Sharpe</w:t>
            </w:r>
            <w:proofErr w:type="spellEnd"/>
            <w:r w:rsidRPr="008262BA">
              <w:rPr>
                <w:bCs/>
                <w:lang w:eastAsia="en-US"/>
              </w:rPr>
              <w:t>, 2009. ISBN 9780765680983.</w:t>
            </w:r>
          </w:p>
          <w:p w14:paraId="58941549" w14:textId="77777777" w:rsidR="00F44B4E" w:rsidRDefault="00F44B4E" w:rsidP="00611B05">
            <w:pPr>
              <w:spacing w:line="256" w:lineRule="auto"/>
              <w:rPr>
                <w:lang w:eastAsia="en-US"/>
              </w:rPr>
            </w:pPr>
            <w:r>
              <w:rPr>
                <w:lang w:eastAsia="en-US"/>
              </w:rPr>
              <w:t xml:space="preserve">HEWINGS, Martin. 2015. </w:t>
            </w:r>
            <w:r w:rsidRPr="004A6122">
              <w:rPr>
                <w:i/>
                <w:iCs/>
                <w:lang w:eastAsia="en-US"/>
              </w:rPr>
              <w:t xml:space="preserve">Cambridge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Grammar</w:t>
            </w:r>
            <w:proofErr w:type="spellEnd"/>
            <w:r w:rsidRPr="004A6122">
              <w:rPr>
                <w:i/>
                <w:iCs/>
                <w:lang w:eastAsia="en-US"/>
              </w:rPr>
              <w:t xml:space="preserve"> and </w:t>
            </w:r>
            <w:proofErr w:type="spellStart"/>
            <w:r w:rsidRPr="004A6122">
              <w:rPr>
                <w:i/>
                <w:iCs/>
                <w:lang w:eastAsia="en-US"/>
              </w:rPr>
              <w:t>Vocabulary</w:t>
            </w:r>
            <w:proofErr w:type="spellEnd"/>
            <w:r w:rsidRPr="004A6122">
              <w:rPr>
                <w:i/>
                <w:iCs/>
                <w:lang w:eastAsia="en-US"/>
              </w:rPr>
              <w:t xml:space="preserve"> </w:t>
            </w:r>
            <w:proofErr w:type="spellStart"/>
            <w:r w:rsidRPr="004A6122">
              <w:rPr>
                <w:i/>
                <w:iCs/>
                <w:lang w:eastAsia="en-US"/>
              </w:rPr>
              <w:t>for</w:t>
            </w:r>
            <w:proofErr w:type="spellEnd"/>
            <w:r w:rsidRPr="004A6122">
              <w:rPr>
                <w:i/>
                <w:iCs/>
                <w:lang w:eastAsia="en-US"/>
              </w:rPr>
              <w:t xml:space="preserve"> </w:t>
            </w:r>
            <w:proofErr w:type="spellStart"/>
            <w:r w:rsidRPr="004A6122">
              <w:rPr>
                <w:i/>
                <w:iCs/>
                <w:lang w:eastAsia="en-US"/>
              </w:rPr>
              <w:t>Advanced</w:t>
            </w:r>
            <w:proofErr w:type="spellEnd"/>
            <w:r>
              <w:rPr>
                <w:lang w:eastAsia="en-US"/>
              </w:rPr>
              <w:t xml:space="preserve">. Cambridge. ISBN 9781107481114. </w:t>
            </w:r>
          </w:p>
          <w:p w14:paraId="4401703B" w14:textId="77777777" w:rsidR="00F44B4E" w:rsidRDefault="00F44B4E" w:rsidP="00611B05">
            <w:pPr>
              <w:spacing w:line="256" w:lineRule="auto"/>
              <w:rPr>
                <w:lang w:eastAsia="en-US"/>
              </w:rPr>
            </w:pPr>
            <w:proofErr w:type="spellStart"/>
            <w:r>
              <w:rPr>
                <w:lang w:eastAsia="en-US"/>
              </w:rPr>
              <w:t>McCARTHY</w:t>
            </w:r>
            <w:proofErr w:type="spellEnd"/>
            <w:r>
              <w:rPr>
                <w:lang w:eastAsia="en-US"/>
              </w:rPr>
              <w:t xml:space="preserve">, Michael and Felicity O´DELL. 2017. </w:t>
            </w:r>
            <w:proofErr w:type="spellStart"/>
            <w:r w:rsidRPr="004A6122">
              <w:rPr>
                <w:i/>
                <w:iCs/>
                <w:lang w:eastAsia="en-US"/>
              </w:rPr>
              <w:t>English</w:t>
            </w:r>
            <w:proofErr w:type="spellEnd"/>
            <w:r w:rsidRPr="004A6122">
              <w:rPr>
                <w:i/>
                <w:iCs/>
                <w:lang w:eastAsia="en-US"/>
              </w:rPr>
              <w:t xml:space="preserve"> </w:t>
            </w:r>
            <w:proofErr w:type="spellStart"/>
            <w:r w:rsidRPr="004A6122">
              <w:rPr>
                <w:i/>
                <w:iCs/>
                <w:lang w:eastAsia="en-US"/>
              </w:rPr>
              <w:t>Vocabulary</w:t>
            </w:r>
            <w:proofErr w:type="spellEnd"/>
            <w:r w:rsidRPr="004A6122">
              <w:rPr>
                <w:i/>
                <w:iCs/>
                <w:lang w:eastAsia="en-US"/>
              </w:rPr>
              <w:t xml:space="preserve"> in Use: </w:t>
            </w:r>
            <w:proofErr w:type="spellStart"/>
            <w:r w:rsidRPr="004A6122">
              <w:rPr>
                <w:i/>
                <w:iCs/>
                <w:lang w:eastAsia="en-US"/>
              </w:rPr>
              <w:t>Advanced</w:t>
            </w:r>
            <w:proofErr w:type="spellEnd"/>
            <w:r>
              <w:rPr>
                <w:lang w:eastAsia="en-US"/>
              </w:rPr>
              <w:t xml:space="preserve">. Cambridge. </w:t>
            </w:r>
          </w:p>
          <w:p w14:paraId="063B51B1" w14:textId="77777777" w:rsidR="00F44B4E" w:rsidRDefault="00F44B4E" w:rsidP="00611B05">
            <w:pPr>
              <w:spacing w:line="256" w:lineRule="auto"/>
              <w:rPr>
                <w:lang w:eastAsia="en-US"/>
              </w:rPr>
            </w:pPr>
            <w:r>
              <w:rPr>
                <w:lang w:eastAsia="en-US"/>
              </w:rPr>
              <w:t>ISBN 9781316631171.</w:t>
            </w:r>
          </w:p>
          <w:p w14:paraId="2CB9A701" w14:textId="77777777" w:rsidR="00F44B4E" w:rsidRDefault="00F44B4E" w:rsidP="00611B05">
            <w:pPr>
              <w:spacing w:line="256" w:lineRule="auto"/>
              <w:jc w:val="both"/>
              <w:rPr>
                <w:lang w:eastAsia="en-US"/>
              </w:rPr>
            </w:pPr>
            <w:r w:rsidRPr="00D547E5">
              <w:rPr>
                <w:lang w:eastAsia="en-US"/>
              </w:rPr>
              <w:t>W</w:t>
            </w:r>
            <w:r>
              <w:rPr>
                <w:lang w:eastAsia="en-US"/>
              </w:rPr>
              <w:t>ATSON</w:t>
            </w:r>
            <w:r w:rsidRPr="00D547E5">
              <w:rPr>
                <w:lang w:eastAsia="en-US"/>
              </w:rPr>
              <w:t xml:space="preserve">, J. A </w:t>
            </w:r>
            <w:proofErr w:type="spellStart"/>
            <w:r w:rsidRPr="00D547E5">
              <w:rPr>
                <w:i/>
                <w:iCs/>
                <w:lang w:eastAsia="en-US"/>
              </w:rPr>
              <w:t>Dictionary</w:t>
            </w:r>
            <w:proofErr w:type="spellEnd"/>
            <w:r w:rsidRPr="00D547E5">
              <w:rPr>
                <w:i/>
                <w:iCs/>
                <w:lang w:eastAsia="en-US"/>
              </w:rPr>
              <w:t xml:space="preserve"> </w:t>
            </w:r>
            <w:proofErr w:type="spellStart"/>
            <w:r w:rsidRPr="00D547E5">
              <w:rPr>
                <w:i/>
                <w:iCs/>
                <w:lang w:eastAsia="en-US"/>
              </w:rPr>
              <w:t>of</w:t>
            </w:r>
            <w:proofErr w:type="spellEnd"/>
            <w:r w:rsidRPr="00D547E5">
              <w:rPr>
                <w:i/>
                <w:iCs/>
                <w:lang w:eastAsia="en-US"/>
              </w:rPr>
              <w:t xml:space="preserve"> </w:t>
            </w:r>
            <w:proofErr w:type="spellStart"/>
            <w:r w:rsidRPr="00D547E5">
              <w:rPr>
                <w:i/>
                <w:iCs/>
                <w:lang w:eastAsia="en-US"/>
              </w:rPr>
              <w:t>Communication</w:t>
            </w:r>
            <w:proofErr w:type="spellEnd"/>
            <w:r w:rsidRPr="00D547E5">
              <w:rPr>
                <w:i/>
                <w:iCs/>
                <w:lang w:eastAsia="en-US"/>
              </w:rPr>
              <w:t xml:space="preserve"> and Media </w:t>
            </w:r>
            <w:proofErr w:type="spellStart"/>
            <w:r w:rsidRPr="00D547E5">
              <w:rPr>
                <w:i/>
                <w:iCs/>
                <w:lang w:eastAsia="en-US"/>
              </w:rPr>
              <w:t>Studies</w:t>
            </w:r>
            <w:proofErr w:type="spellEnd"/>
            <w:r w:rsidRPr="00D547E5">
              <w:rPr>
                <w:lang w:eastAsia="en-US"/>
              </w:rPr>
              <w:t>. Arnold, 2003.</w:t>
            </w:r>
          </w:p>
        </w:tc>
      </w:tr>
    </w:tbl>
    <w:p w14:paraId="2005A7CB" w14:textId="77777777" w:rsidR="00F44B4E" w:rsidRDefault="00F44B4E" w:rsidP="00F44B4E"/>
    <w:p w14:paraId="1402E619" w14:textId="77777777" w:rsidR="00F44B4E" w:rsidRDefault="00F44B4E" w:rsidP="00F44B4E">
      <w:r>
        <w:br w:type="page"/>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7"/>
        <w:gridCol w:w="567"/>
        <w:gridCol w:w="1134"/>
        <w:gridCol w:w="889"/>
        <w:gridCol w:w="816"/>
        <w:gridCol w:w="2156"/>
        <w:gridCol w:w="316"/>
        <w:gridCol w:w="850"/>
      </w:tblGrid>
      <w:tr w:rsidR="00F44B4E" w14:paraId="572A47F4" w14:textId="77777777" w:rsidTr="00B15D0A">
        <w:tc>
          <w:tcPr>
            <w:tcW w:w="1006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E420E45" w14:textId="77777777" w:rsidR="00F44B4E" w:rsidRDefault="00F44B4E" w:rsidP="00611B05">
            <w:pPr>
              <w:spacing w:line="256" w:lineRule="auto"/>
              <w:jc w:val="both"/>
              <w:rPr>
                <w:b/>
                <w:sz w:val="28"/>
                <w:lang w:eastAsia="en-US"/>
              </w:rPr>
            </w:pPr>
            <w:r>
              <w:rPr>
                <w:b/>
                <w:sz w:val="28"/>
                <w:lang w:eastAsia="en-US"/>
              </w:rPr>
              <w:lastRenderedPageBreak/>
              <w:t>B-III – Charakteristika studijního předmětu</w:t>
            </w:r>
          </w:p>
        </w:tc>
      </w:tr>
      <w:tr w:rsidR="00F44B4E" w14:paraId="10CA40F9" w14:textId="77777777" w:rsidTr="00B15D0A">
        <w:tc>
          <w:tcPr>
            <w:tcW w:w="3337" w:type="dxa"/>
            <w:tcBorders>
              <w:top w:val="double" w:sz="4" w:space="0" w:color="auto"/>
              <w:left w:val="single" w:sz="4" w:space="0" w:color="auto"/>
              <w:bottom w:val="single" w:sz="4" w:space="0" w:color="auto"/>
              <w:right w:val="single" w:sz="4" w:space="0" w:color="auto"/>
            </w:tcBorders>
            <w:shd w:val="clear" w:color="auto" w:fill="F7CAAC"/>
            <w:hideMark/>
          </w:tcPr>
          <w:p w14:paraId="0C174225" w14:textId="77777777" w:rsidR="00F44B4E" w:rsidRDefault="00F44B4E" w:rsidP="00611B05">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73514B7F" w14:textId="77777777" w:rsidR="00F44B4E" w:rsidRDefault="00F44B4E" w:rsidP="00611B05">
            <w:pPr>
              <w:spacing w:line="256" w:lineRule="auto"/>
              <w:jc w:val="both"/>
              <w:rPr>
                <w:color w:val="1F497D"/>
                <w:lang w:eastAsia="en-US"/>
              </w:rPr>
            </w:pPr>
            <w:r w:rsidRPr="009F1316">
              <w:rPr>
                <w:lang w:eastAsia="en-US"/>
              </w:rPr>
              <w:t xml:space="preserve">Angličtina – </w:t>
            </w:r>
            <w:proofErr w:type="spellStart"/>
            <w:r>
              <w:rPr>
                <w:lang w:eastAsia="en-US"/>
              </w:rPr>
              <w:t>advanced</w:t>
            </w:r>
            <w:proofErr w:type="spellEnd"/>
            <w:r>
              <w:rPr>
                <w:lang w:eastAsia="en-US"/>
              </w:rPr>
              <w:t xml:space="preserve"> (15)</w:t>
            </w:r>
          </w:p>
        </w:tc>
      </w:tr>
      <w:tr w:rsidR="00F44B4E" w14:paraId="0C735C3E"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3A2B516C" w14:textId="77777777" w:rsidR="00F44B4E" w:rsidRDefault="00F44B4E" w:rsidP="00611B05">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ADF6238" w14:textId="77777777" w:rsidR="00F44B4E" w:rsidRDefault="00F44B4E" w:rsidP="00611B05">
            <w:pPr>
              <w:spacing w:line="256" w:lineRule="auto"/>
              <w:jc w:val="both"/>
              <w:rPr>
                <w:lang w:eastAsia="en-US"/>
              </w:rPr>
            </w:pPr>
            <w:r>
              <w:rPr>
                <w:lang w:eastAsia="en-US"/>
              </w:rPr>
              <w:t>povinný</w:t>
            </w:r>
          </w:p>
        </w:tc>
        <w:tc>
          <w:tcPr>
            <w:tcW w:w="24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C7CAD8" w14:textId="77777777" w:rsidR="00F44B4E" w:rsidRDefault="00F44B4E" w:rsidP="00611B05">
            <w:pPr>
              <w:spacing w:line="256" w:lineRule="auto"/>
              <w:jc w:val="both"/>
              <w:rPr>
                <w:lang w:eastAsia="en-US"/>
              </w:rPr>
            </w:pPr>
            <w:r>
              <w:rPr>
                <w:b/>
                <w:lang w:eastAsia="en-US"/>
              </w:rPr>
              <w:t>doporučený ročník/semestr</w:t>
            </w:r>
          </w:p>
        </w:tc>
        <w:tc>
          <w:tcPr>
            <w:tcW w:w="850" w:type="dxa"/>
            <w:tcBorders>
              <w:top w:val="single" w:sz="4" w:space="0" w:color="auto"/>
              <w:left w:val="single" w:sz="4" w:space="0" w:color="auto"/>
              <w:bottom w:val="single" w:sz="4" w:space="0" w:color="auto"/>
              <w:right w:val="single" w:sz="4" w:space="0" w:color="auto"/>
            </w:tcBorders>
            <w:hideMark/>
          </w:tcPr>
          <w:p w14:paraId="49BDABC4" w14:textId="77777777" w:rsidR="00F44B4E" w:rsidRDefault="00F44B4E" w:rsidP="00611B05">
            <w:pPr>
              <w:spacing w:line="256" w:lineRule="auto"/>
              <w:jc w:val="both"/>
              <w:rPr>
                <w:lang w:eastAsia="en-US"/>
              </w:rPr>
            </w:pPr>
            <w:r>
              <w:rPr>
                <w:lang w:eastAsia="en-US"/>
              </w:rPr>
              <w:t>1-3/ZS</w:t>
            </w:r>
          </w:p>
        </w:tc>
      </w:tr>
      <w:tr w:rsidR="00F44B4E" w14:paraId="19C608E5"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40A6686D" w14:textId="77777777" w:rsidR="00F44B4E" w:rsidRDefault="00F44B4E" w:rsidP="00611B05">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B00F663" w14:textId="77777777" w:rsidR="00F44B4E" w:rsidRDefault="00F44B4E" w:rsidP="00611B05">
            <w:pPr>
              <w:spacing w:line="256" w:lineRule="auto"/>
              <w:jc w:val="both"/>
              <w:rPr>
                <w:color w:val="1F497D"/>
                <w:lang w:eastAsia="en-US"/>
              </w:rPr>
            </w:pPr>
            <w:r>
              <w:rPr>
                <w:rFonts w:eastAsia="Calibri"/>
                <w:lang w:eastAsia="en-US"/>
              </w:rPr>
              <w:t>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EF9172B" w14:textId="77777777" w:rsidR="00F44B4E" w:rsidRDefault="00F44B4E" w:rsidP="00611B05">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4FAB958" w14:textId="77777777" w:rsidR="00F44B4E" w:rsidRDefault="00F44B4E" w:rsidP="00611B05">
            <w:pPr>
              <w:spacing w:line="256" w:lineRule="auto"/>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A52E07" w14:textId="77777777" w:rsidR="00F44B4E" w:rsidRDefault="00F44B4E" w:rsidP="00611B05">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08E379D8" w14:textId="77777777" w:rsidR="00F44B4E" w:rsidRDefault="00F44B4E" w:rsidP="00611B05">
            <w:pPr>
              <w:spacing w:line="256" w:lineRule="auto"/>
              <w:jc w:val="both"/>
              <w:rPr>
                <w:lang w:eastAsia="en-US"/>
              </w:rPr>
            </w:pPr>
            <w:r>
              <w:rPr>
                <w:lang w:eastAsia="en-US"/>
              </w:rPr>
              <w:t>2</w:t>
            </w:r>
          </w:p>
        </w:tc>
      </w:tr>
      <w:tr w:rsidR="00F44B4E" w14:paraId="73AE9399"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5D500039" w14:textId="77777777" w:rsidR="00F44B4E" w:rsidRDefault="00F44B4E" w:rsidP="00611B05">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61256C0A" w14:textId="77777777" w:rsidR="00F44B4E" w:rsidRDefault="00F44B4E" w:rsidP="00611B05">
            <w:pPr>
              <w:spacing w:line="256" w:lineRule="auto"/>
              <w:jc w:val="both"/>
              <w:rPr>
                <w:sz w:val="16"/>
                <w:szCs w:val="16"/>
                <w:lang w:eastAsia="en-US"/>
              </w:rPr>
            </w:pPr>
          </w:p>
        </w:tc>
      </w:tr>
      <w:tr w:rsidR="00F44B4E" w14:paraId="6E4EF990"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0B6137DE" w14:textId="77777777" w:rsidR="00F44B4E" w:rsidRDefault="00F44B4E" w:rsidP="00611B05">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BA8E6B0" w14:textId="77777777" w:rsidR="00F44B4E" w:rsidRDefault="00F44B4E" w:rsidP="00611B05">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9A6B9C5" w14:textId="77777777" w:rsidR="00F44B4E" w:rsidRDefault="00F44B4E" w:rsidP="00611B05">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5C316726" w14:textId="77777777" w:rsidR="00F44B4E" w:rsidRDefault="00F44B4E" w:rsidP="00611B05">
            <w:pPr>
              <w:spacing w:line="256" w:lineRule="auto"/>
              <w:jc w:val="both"/>
              <w:rPr>
                <w:lang w:eastAsia="en-US"/>
              </w:rPr>
            </w:pPr>
            <w:r>
              <w:rPr>
                <w:rFonts w:eastAsia="Calibri"/>
                <w:lang w:eastAsia="en-US"/>
              </w:rPr>
              <w:t>cvičení</w:t>
            </w:r>
          </w:p>
        </w:tc>
      </w:tr>
      <w:tr w:rsidR="00F44B4E" w:rsidRPr="00D11F8C" w14:paraId="5967DC77"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6C90491" w14:textId="77777777" w:rsidR="00F44B4E" w:rsidRDefault="00F44B4E" w:rsidP="00611B05">
            <w:pPr>
              <w:spacing w:line="256" w:lineRule="auto"/>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48C1273C" w14:textId="77777777" w:rsidR="00F44B4E" w:rsidRDefault="00F44B4E" w:rsidP="00611B05">
            <w:pPr>
              <w:jc w:val="both"/>
              <w:rPr>
                <w:lang w:eastAsia="en-US"/>
              </w:rPr>
            </w:pPr>
            <w:r>
              <w:rPr>
                <w:lang w:eastAsia="en-US"/>
              </w:rPr>
              <w:t>Docházka (minimum: 80 %).</w:t>
            </w:r>
          </w:p>
          <w:p w14:paraId="350B0C9A" w14:textId="55E407A0" w:rsidR="00F44B4E" w:rsidRDefault="00F44B4E" w:rsidP="00611B05">
            <w:pPr>
              <w:jc w:val="both"/>
              <w:rPr>
                <w:lang w:eastAsia="en-US"/>
              </w:rPr>
            </w:pPr>
            <w:r>
              <w:rPr>
                <w:lang w:eastAsia="en-US"/>
              </w:rPr>
              <w:t xml:space="preserve">Aktivní účast </w:t>
            </w:r>
            <w:r w:rsidR="00A6357C">
              <w:rPr>
                <w:lang w:eastAsia="en-US"/>
              </w:rPr>
              <w:t>na cvičeních</w:t>
            </w:r>
            <w:r>
              <w:rPr>
                <w:lang w:eastAsia="en-US"/>
              </w:rPr>
              <w:t xml:space="preserve"> (vypracování všech domácích prací v termínu).</w:t>
            </w:r>
          </w:p>
          <w:p w14:paraId="03EF47B1" w14:textId="77777777" w:rsidR="00F44B4E" w:rsidRDefault="00F44B4E" w:rsidP="00611B05">
            <w:pPr>
              <w:jc w:val="both"/>
              <w:rPr>
                <w:lang w:eastAsia="en-US"/>
              </w:rPr>
            </w:pPr>
            <w:r>
              <w:rPr>
                <w:lang w:eastAsia="en-US"/>
              </w:rPr>
              <w:t>Prezentace v hodině s doprovodnými materiály v dohodnutém termínu (hodnocena na minimum 60 %).</w:t>
            </w:r>
          </w:p>
          <w:p w14:paraId="0D9DF951" w14:textId="77777777" w:rsidR="00F44B4E" w:rsidRDefault="00F44B4E" w:rsidP="00611B05">
            <w:pPr>
              <w:jc w:val="both"/>
              <w:rPr>
                <w:lang w:eastAsia="en-US"/>
              </w:rPr>
            </w:pPr>
            <w:r>
              <w:rPr>
                <w:lang w:eastAsia="en-US"/>
              </w:rPr>
              <w:t>Zpracování a překlad abstraktu vybraného nastudovaného odborného textu.</w:t>
            </w:r>
          </w:p>
          <w:p w14:paraId="00724BC2" w14:textId="77777777" w:rsidR="00F44B4E" w:rsidRDefault="00F44B4E" w:rsidP="00611B05">
            <w:pPr>
              <w:jc w:val="both"/>
              <w:rPr>
                <w:lang w:eastAsia="en-US"/>
              </w:rPr>
            </w:pPr>
            <w:r>
              <w:rPr>
                <w:lang w:eastAsia="en-US"/>
              </w:rPr>
              <w:t>Dílčí a závěrečný zápočtový test (minimum 60 %).</w:t>
            </w:r>
          </w:p>
          <w:p w14:paraId="3BD0EED9" w14:textId="77777777" w:rsidR="00F44B4E" w:rsidRPr="00D11F8C" w:rsidRDefault="00F44B4E" w:rsidP="00611B05">
            <w:pPr>
              <w:jc w:val="both"/>
              <w:rPr>
                <w:lang w:eastAsia="en-US"/>
              </w:rPr>
            </w:pPr>
            <w:r>
              <w:rPr>
                <w:lang w:eastAsia="en-US"/>
              </w:rPr>
              <w:t xml:space="preserve">Povinností studenta je zaregistrovat se do online kurzu CJ15 v </w:t>
            </w:r>
            <w:proofErr w:type="spellStart"/>
            <w:r>
              <w:rPr>
                <w:lang w:eastAsia="en-US"/>
              </w:rPr>
              <w:t>Moodlu</w:t>
            </w:r>
            <w:proofErr w:type="spellEnd"/>
            <w:r>
              <w:rPr>
                <w:lang w:eastAsia="en-US"/>
              </w:rPr>
              <w:t>.</w:t>
            </w:r>
          </w:p>
        </w:tc>
      </w:tr>
      <w:tr w:rsidR="00F44B4E" w14:paraId="070454C4" w14:textId="77777777" w:rsidTr="00B15D0A">
        <w:trPr>
          <w:trHeight w:val="274"/>
        </w:trPr>
        <w:tc>
          <w:tcPr>
            <w:tcW w:w="10065" w:type="dxa"/>
            <w:gridSpan w:val="8"/>
            <w:tcBorders>
              <w:top w:val="nil"/>
              <w:left w:val="single" w:sz="4" w:space="0" w:color="auto"/>
              <w:bottom w:val="single" w:sz="4" w:space="0" w:color="auto"/>
              <w:right w:val="single" w:sz="4" w:space="0" w:color="auto"/>
            </w:tcBorders>
          </w:tcPr>
          <w:p w14:paraId="00819A2D" w14:textId="77777777" w:rsidR="00F44B4E" w:rsidRDefault="00F44B4E" w:rsidP="00611B05">
            <w:pPr>
              <w:spacing w:line="256" w:lineRule="auto"/>
              <w:jc w:val="both"/>
              <w:rPr>
                <w:lang w:eastAsia="en-US"/>
              </w:rPr>
            </w:pPr>
          </w:p>
        </w:tc>
      </w:tr>
      <w:tr w:rsidR="00F44B4E" w14:paraId="7CF74A13" w14:textId="77777777" w:rsidTr="00B15D0A">
        <w:trPr>
          <w:trHeight w:val="197"/>
        </w:trPr>
        <w:tc>
          <w:tcPr>
            <w:tcW w:w="3337" w:type="dxa"/>
            <w:tcBorders>
              <w:top w:val="nil"/>
              <w:left w:val="single" w:sz="4" w:space="0" w:color="auto"/>
              <w:bottom w:val="single" w:sz="4" w:space="0" w:color="auto"/>
              <w:right w:val="single" w:sz="4" w:space="0" w:color="auto"/>
            </w:tcBorders>
            <w:shd w:val="clear" w:color="auto" w:fill="F7CAAC"/>
            <w:hideMark/>
          </w:tcPr>
          <w:p w14:paraId="4C34A152" w14:textId="77777777" w:rsidR="00F44B4E" w:rsidRDefault="00F44B4E" w:rsidP="00611B05">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1A1D9C06"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017E33B8" w14:textId="77777777" w:rsidTr="00B15D0A">
        <w:trPr>
          <w:trHeight w:val="243"/>
        </w:trPr>
        <w:tc>
          <w:tcPr>
            <w:tcW w:w="3337" w:type="dxa"/>
            <w:tcBorders>
              <w:top w:val="nil"/>
              <w:left w:val="single" w:sz="4" w:space="0" w:color="auto"/>
              <w:bottom w:val="single" w:sz="4" w:space="0" w:color="auto"/>
              <w:right w:val="single" w:sz="4" w:space="0" w:color="auto"/>
            </w:tcBorders>
            <w:shd w:val="clear" w:color="auto" w:fill="F7CAAC"/>
            <w:hideMark/>
          </w:tcPr>
          <w:p w14:paraId="35E1A813" w14:textId="77777777" w:rsidR="00F44B4E" w:rsidRDefault="00F44B4E" w:rsidP="00611B05">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2CF9AD68" w14:textId="77777777" w:rsidR="00F44B4E" w:rsidRDefault="00F44B4E" w:rsidP="00611B05">
            <w:pPr>
              <w:spacing w:line="256" w:lineRule="auto"/>
              <w:jc w:val="both"/>
              <w:rPr>
                <w:lang w:eastAsia="en-US"/>
              </w:rPr>
            </w:pPr>
            <w:r>
              <w:rPr>
                <w:rFonts w:eastAsia="Calibri"/>
                <w:lang w:eastAsia="en-US"/>
              </w:rPr>
              <w:t xml:space="preserve">100 % </w:t>
            </w:r>
          </w:p>
        </w:tc>
      </w:tr>
      <w:tr w:rsidR="00F44B4E" w14:paraId="3D428199"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6192D184" w14:textId="77777777" w:rsidR="00F44B4E" w:rsidRDefault="00F44B4E" w:rsidP="00611B05">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587C8D38" w14:textId="77777777" w:rsidR="00F44B4E" w:rsidRDefault="00F44B4E" w:rsidP="00611B05">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F44B4E" w14:paraId="384E5294" w14:textId="77777777" w:rsidTr="00B15D0A">
        <w:trPr>
          <w:trHeight w:val="253"/>
        </w:trPr>
        <w:tc>
          <w:tcPr>
            <w:tcW w:w="10065" w:type="dxa"/>
            <w:gridSpan w:val="8"/>
            <w:tcBorders>
              <w:top w:val="nil"/>
              <w:left w:val="single" w:sz="4" w:space="0" w:color="auto"/>
              <w:bottom w:val="single" w:sz="4" w:space="0" w:color="auto"/>
              <w:right w:val="single" w:sz="4" w:space="0" w:color="auto"/>
            </w:tcBorders>
          </w:tcPr>
          <w:p w14:paraId="3B72A5C5" w14:textId="77777777" w:rsidR="00F44B4E" w:rsidRDefault="00F44B4E" w:rsidP="00611B05">
            <w:pPr>
              <w:spacing w:line="256" w:lineRule="auto"/>
              <w:jc w:val="both"/>
              <w:rPr>
                <w:lang w:eastAsia="en-US"/>
              </w:rPr>
            </w:pPr>
          </w:p>
        </w:tc>
      </w:tr>
      <w:tr w:rsidR="00F44B4E" w14:paraId="23E32383" w14:textId="77777777" w:rsidTr="00B15D0A">
        <w:tc>
          <w:tcPr>
            <w:tcW w:w="3337" w:type="dxa"/>
            <w:tcBorders>
              <w:top w:val="single" w:sz="4" w:space="0" w:color="auto"/>
              <w:left w:val="single" w:sz="4" w:space="0" w:color="auto"/>
              <w:bottom w:val="single" w:sz="4" w:space="0" w:color="auto"/>
              <w:right w:val="single" w:sz="4" w:space="0" w:color="auto"/>
            </w:tcBorders>
            <w:shd w:val="clear" w:color="auto" w:fill="F7CAAC"/>
            <w:hideMark/>
          </w:tcPr>
          <w:p w14:paraId="2FC2D3B4" w14:textId="77777777" w:rsidR="00F44B4E" w:rsidRDefault="00F44B4E" w:rsidP="00611B05">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6040755C" w14:textId="77777777" w:rsidR="00F44B4E" w:rsidRDefault="00F44B4E" w:rsidP="00611B05">
            <w:pPr>
              <w:spacing w:line="256" w:lineRule="auto"/>
              <w:jc w:val="both"/>
              <w:rPr>
                <w:sz w:val="16"/>
                <w:szCs w:val="16"/>
                <w:lang w:eastAsia="en-US"/>
              </w:rPr>
            </w:pPr>
          </w:p>
        </w:tc>
      </w:tr>
      <w:tr w:rsidR="00F44B4E" w14:paraId="10C07337" w14:textId="77777777" w:rsidTr="00B15D0A">
        <w:trPr>
          <w:trHeight w:val="1554"/>
        </w:trPr>
        <w:tc>
          <w:tcPr>
            <w:tcW w:w="10065" w:type="dxa"/>
            <w:gridSpan w:val="8"/>
            <w:tcBorders>
              <w:top w:val="nil"/>
              <w:left w:val="single" w:sz="4" w:space="0" w:color="auto"/>
              <w:bottom w:val="single" w:sz="12" w:space="0" w:color="auto"/>
              <w:right w:val="single" w:sz="4" w:space="0" w:color="auto"/>
            </w:tcBorders>
          </w:tcPr>
          <w:p w14:paraId="5BD6314E" w14:textId="77777777" w:rsidR="00F44B4E" w:rsidRDefault="00F44B4E" w:rsidP="00611B05">
            <w:pPr>
              <w:spacing w:after="120"/>
              <w:jc w:val="both"/>
              <w:rPr>
                <w:lang w:eastAsia="en-US"/>
              </w:rPr>
            </w:pPr>
            <w:r w:rsidRPr="00197EC0">
              <w:rPr>
                <w:lang w:eastAsia="en-US"/>
              </w:rPr>
              <w:t xml:space="preserve">Cílem předmětu je rozvoj dovedností v anglickém jazyce na pokročilé úrovni, </w:t>
            </w:r>
            <w:proofErr w:type="spellStart"/>
            <w:r w:rsidRPr="00197EC0">
              <w:rPr>
                <w:lang w:eastAsia="en-US"/>
              </w:rPr>
              <w:t>advanced</w:t>
            </w:r>
            <w:proofErr w:type="spellEnd"/>
            <w:r w:rsidRPr="00197EC0">
              <w:rPr>
                <w:lang w:eastAsia="en-US"/>
              </w:rPr>
              <w:t>. Studenti rozvíjejí znalosti vybraných gramatických okruhů, zlepšují schopnost čtení odborných textů, dovednost psaní vybraných textů a rozvíjejí svou slovní zásobu k dosažení jazykové úrovně C1.</w:t>
            </w:r>
          </w:p>
          <w:p w14:paraId="432E5993" w14:textId="77777777" w:rsidR="00F44B4E" w:rsidRPr="00520928" w:rsidRDefault="00F44B4E" w:rsidP="00611B05">
            <w:pPr>
              <w:ind w:firstLine="352"/>
              <w:jc w:val="both"/>
              <w:rPr>
                <w:b/>
                <w:lang w:eastAsia="en-US"/>
              </w:rPr>
            </w:pPr>
            <w:r w:rsidRPr="00520928">
              <w:rPr>
                <w:b/>
                <w:lang w:eastAsia="en-US"/>
              </w:rPr>
              <w:t>Gramatika:</w:t>
            </w:r>
          </w:p>
          <w:p w14:paraId="642F26E1" w14:textId="77777777" w:rsidR="00F44B4E" w:rsidRPr="00520928" w:rsidRDefault="00F44B4E" w:rsidP="00611B05">
            <w:pPr>
              <w:ind w:firstLine="352"/>
              <w:jc w:val="both"/>
              <w:rPr>
                <w:bCs/>
                <w:lang w:eastAsia="en-US"/>
              </w:rPr>
            </w:pPr>
            <w:r w:rsidRPr="00520928">
              <w:rPr>
                <w:bCs/>
                <w:lang w:eastAsia="en-US"/>
              </w:rPr>
              <w:t>- Adverbiální fráze</w:t>
            </w:r>
          </w:p>
          <w:p w14:paraId="7FF374B4" w14:textId="77777777" w:rsidR="00F44B4E" w:rsidRPr="00520928" w:rsidRDefault="00F44B4E" w:rsidP="00611B05">
            <w:pPr>
              <w:ind w:firstLine="352"/>
              <w:jc w:val="both"/>
              <w:rPr>
                <w:bCs/>
                <w:lang w:eastAsia="en-US"/>
              </w:rPr>
            </w:pPr>
            <w:r w:rsidRPr="00520928">
              <w:rPr>
                <w:bCs/>
                <w:lang w:eastAsia="en-US"/>
              </w:rPr>
              <w:t>- Otázky v záporu</w:t>
            </w:r>
          </w:p>
          <w:p w14:paraId="39D11DF8" w14:textId="77777777" w:rsidR="00F44B4E" w:rsidRPr="00520928" w:rsidRDefault="00F44B4E" w:rsidP="00611B05">
            <w:pPr>
              <w:ind w:firstLine="352"/>
              <w:jc w:val="both"/>
              <w:rPr>
                <w:bCs/>
                <w:lang w:eastAsia="en-US"/>
              </w:rPr>
            </w:pPr>
            <w:r w:rsidRPr="00520928">
              <w:rPr>
                <w:bCs/>
                <w:lang w:eastAsia="en-US"/>
              </w:rPr>
              <w:t>- Vyjadřování budoucnosti v trpném rodu</w:t>
            </w:r>
          </w:p>
          <w:p w14:paraId="2677813F" w14:textId="77777777" w:rsidR="00F44B4E" w:rsidRPr="00520928" w:rsidRDefault="00F44B4E" w:rsidP="00611B05">
            <w:pPr>
              <w:ind w:firstLine="352"/>
              <w:jc w:val="both"/>
              <w:rPr>
                <w:bCs/>
                <w:lang w:eastAsia="en-US"/>
              </w:rPr>
            </w:pPr>
            <w:r w:rsidRPr="00520928">
              <w:rPr>
                <w:bCs/>
                <w:lang w:eastAsia="en-US"/>
              </w:rPr>
              <w:t>- Spojky podmínkových vět</w:t>
            </w:r>
          </w:p>
          <w:p w14:paraId="51A612AC" w14:textId="77777777" w:rsidR="00F44B4E" w:rsidRPr="00520928" w:rsidRDefault="00F44B4E" w:rsidP="00611B05">
            <w:pPr>
              <w:ind w:firstLine="352"/>
              <w:jc w:val="both"/>
              <w:rPr>
                <w:bCs/>
                <w:lang w:eastAsia="en-US"/>
              </w:rPr>
            </w:pPr>
            <w:r w:rsidRPr="00520928">
              <w:rPr>
                <w:bCs/>
                <w:lang w:eastAsia="en-US"/>
              </w:rPr>
              <w:t>- Doplněk</w:t>
            </w:r>
          </w:p>
          <w:p w14:paraId="6B272095" w14:textId="77777777" w:rsidR="00F44B4E" w:rsidRPr="00520928" w:rsidRDefault="00F44B4E" w:rsidP="00611B05">
            <w:pPr>
              <w:ind w:firstLine="352"/>
              <w:jc w:val="both"/>
              <w:rPr>
                <w:bCs/>
                <w:lang w:eastAsia="en-US"/>
              </w:rPr>
            </w:pPr>
            <w:r w:rsidRPr="00520928">
              <w:rPr>
                <w:bCs/>
                <w:lang w:eastAsia="en-US"/>
              </w:rPr>
              <w:t xml:space="preserve">- Vybraná frazeologická spojení pro THINK, SUPPOSE </w:t>
            </w:r>
            <w:proofErr w:type="spellStart"/>
            <w:r w:rsidRPr="00520928">
              <w:rPr>
                <w:bCs/>
                <w:lang w:eastAsia="en-US"/>
              </w:rPr>
              <w:t>etc</w:t>
            </w:r>
            <w:proofErr w:type="spellEnd"/>
            <w:r w:rsidRPr="00520928">
              <w:rPr>
                <w:bCs/>
                <w:lang w:eastAsia="en-US"/>
              </w:rPr>
              <w:t>.</w:t>
            </w:r>
          </w:p>
          <w:p w14:paraId="5719D4A3" w14:textId="77777777" w:rsidR="00F44B4E" w:rsidRPr="00520928" w:rsidRDefault="00F44B4E" w:rsidP="00611B05">
            <w:pPr>
              <w:ind w:firstLine="352"/>
              <w:jc w:val="both"/>
              <w:rPr>
                <w:b/>
                <w:lang w:eastAsia="en-US"/>
              </w:rPr>
            </w:pPr>
            <w:r w:rsidRPr="00520928">
              <w:rPr>
                <w:b/>
                <w:lang w:eastAsia="en-US"/>
              </w:rPr>
              <w:t>Rozvíjení písemného projevu s přihlédnutím na specifika vybraných stylů.</w:t>
            </w:r>
          </w:p>
          <w:p w14:paraId="14FF4942" w14:textId="77777777" w:rsidR="00F44B4E" w:rsidRPr="00520928" w:rsidRDefault="00F44B4E" w:rsidP="00611B05">
            <w:pPr>
              <w:ind w:firstLine="352"/>
              <w:jc w:val="both"/>
              <w:rPr>
                <w:bCs/>
                <w:lang w:eastAsia="en-US"/>
              </w:rPr>
            </w:pPr>
            <w:r w:rsidRPr="00520928">
              <w:rPr>
                <w:bCs/>
                <w:lang w:eastAsia="en-US"/>
              </w:rPr>
              <w:t>Jsou procvičována vybraná konverzační témata:</w:t>
            </w:r>
          </w:p>
          <w:p w14:paraId="20AA2CDD" w14:textId="77777777" w:rsidR="00F44B4E" w:rsidRPr="00520928" w:rsidRDefault="00F44B4E" w:rsidP="00611B05">
            <w:pPr>
              <w:ind w:firstLine="352"/>
              <w:jc w:val="both"/>
              <w:rPr>
                <w:bCs/>
                <w:lang w:eastAsia="en-US"/>
              </w:rPr>
            </w:pPr>
            <w:r w:rsidRPr="00520928">
              <w:rPr>
                <w:bCs/>
                <w:lang w:eastAsia="en-US"/>
              </w:rPr>
              <w:t>- Spotřební způsob života a udržitelný rozvoj</w:t>
            </w:r>
          </w:p>
          <w:p w14:paraId="3B87E37E" w14:textId="77777777" w:rsidR="00F44B4E" w:rsidRPr="00520928" w:rsidRDefault="00F44B4E" w:rsidP="00611B05">
            <w:pPr>
              <w:ind w:firstLine="352"/>
              <w:jc w:val="both"/>
              <w:rPr>
                <w:bCs/>
                <w:lang w:eastAsia="en-US"/>
              </w:rPr>
            </w:pPr>
            <w:r w:rsidRPr="00520928">
              <w:rPr>
                <w:bCs/>
                <w:lang w:eastAsia="en-US"/>
              </w:rPr>
              <w:t>- Byznys a inovace</w:t>
            </w:r>
          </w:p>
          <w:p w14:paraId="672F1E01" w14:textId="77777777" w:rsidR="00F44B4E" w:rsidRDefault="00F44B4E" w:rsidP="00611B05">
            <w:pPr>
              <w:spacing w:after="120"/>
              <w:ind w:firstLine="352"/>
              <w:rPr>
                <w:bCs/>
                <w:lang w:eastAsia="en-US"/>
              </w:rPr>
            </w:pPr>
            <w:r w:rsidRPr="00520928">
              <w:rPr>
                <w:bCs/>
                <w:lang w:eastAsia="en-US"/>
              </w:rPr>
              <w:t>- Ochrana osobních údajů a soukromí v digitálním prostředí</w:t>
            </w:r>
          </w:p>
          <w:p w14:paraId="159F0646" w14:textId="16F48055" w:rsidR="00F44B4E" w:rsidRDefault="00F44B4E" w:rsidP="00611B05">
            <w:pPr>
              <w:jc w:val="both"/>
              <w:rPr>
                <w:lang w:eastAsia="en-US"/>
              </w:rPr>
            </w:pPr>
            <w:r>
              <w:rPr>
                <w:lang w:eastAsia="en-US"/>
              </w:rPr>
              <w:t xml:space="preserve">Po absolvování předmětu je student schopen plynulé komunikace v osobních i pracovních oblastech s využitím široké </w:t>
            </w:r>
            <w:r w:rsidR="00B15D0A">
              <w:rPr>
                <w:lang w:eastAsia="en-US"/>
              </w:rPr>
              <w:br/>
            </w:r>
            <w:r>
              <w:rPr>
                <w:lang w:eastAsia="en-US"/>
              </w:rPr>
              <w:t>a přesné slovní zásoby, se schopností zvládat nečekaná témata na jazykové úrovni C1 podle SERRJ 2020. Porozumět delším formálním textům a rozpozná implicitní významy textů. Plynule a pohotově se vyjadřovat bez zjevného hledání výrazů. Popsat data vyjádřená v grafu nebo tabulce. Vytvořit srozumitelné, dobře uspořádané texty, např. recenzi krátkého článku. Prokazuje ovládnutí kompozičních útvarů, spojovacích výrazů a prostředků koheze.</w:t>
            </w:r>
          </w:p>
        </w:tc>
      </w:tr>
      <w:tr w:rsidR="00F44B4E" w14:paraId="0B153D16" w14:textId="77777777" w:rsidTr="00B15D0A">
        <w:trPr>
          <w:trHeight w:val="265"/>
        </w:trPr>
        <w:tc>
          <w:tcPr>
            <w:tcW w:w="3904" w:type="dxa"/>
            <w:gridSpan w:val="2"/>
            <w:tcBorders>
              <w:top w:val="nil"/>
              <w:left w:val="single" w:sz="4" w:space="0" w:color="auto"/>
              <w:bottom w:val="single" w:sz="4" w:space="0" w:color="auto"/>
              <w:right w:val="single" w:sz="4" w:space="0" w:color="auto"/>
            </w:tcBorders>
            <w:shd w:val="clear" w:color="auto" w:fill="F7CAAC"/>
            <w:hideMark/>
          </w:tcPr>
          <w:p w14:paraId="4210B8E8" w14:textId="77777777" w:rsidR="00F44B4E" w:rsidRDefault="00F44B4E" w:rsidP="00611B05">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16927167" w14:textId="77777777" w:rsidR="00F44B4E" w:rsidRDefault="00F44B4E" w:rsidP="00611B05">
            <w:pPr>
              <w:spacing w:line="256" w:lineRule="auto"/>
              <w:jc w:val="both"/>
              <w:rPr>
                <w:lang w:eastAsia="en-US"/>
              </w:rPr>
            </w:pPr>
          </w:p>
        </w:tc>
      </w:tr>
      <w:tr w:rsidR="00F44B4E" w14:paraId="684217DC" w14:textId="77777777" w:rsidTr="00B15D0A">
        <w:trPr>
          <w:trHeight w:val="1497"/>
        </w:trPr>
        <w:tc>
          <w:tcPr>
            <w:tcW w:w="10065" w:type="dxa"/>
            <w:gridSpan w:val="8"/>
            <w:tcBorders>
              <w:top w:val="nil"/>
              <w:left w:val="single" w:sz="4" w:space="0" w:color="auto"/>
              <w:bottom w:val="single" w:sz="4" w:space="0" w:color="auto"/>
              <w:right w:val="single" w:sz="4" w:space="0" w:color="auto"/>
            </w:tcBorders>
          </w:tcPr>
          <w:p w14:paraId="48D51F1A" w14:textId="77777777" w:rsidR="00F44B4E" w:rsidRPr="00D323F1" w:rsidRDefault="00F44B4E" w:rsidP="00611B05">
            <w:pPr>
              <w:spacing w:line="256" w:lineRule="auto"/>
              <w:rPr>
                <w:b/>
                <w:lang w:eastAsia="en-US"/>
              </w:rPr>
            </w:pPr>
            <w:r w:rsidRPr="00D323F1">
              <w:rPr>
                <w:b/>
                <w:lang w:eastAsia="en-US"/>
              </w:rPr>
              <w:t>Povinná:</w:t>
            </w:r>
          </w:p>
          <w:p w14:paraId="3317056F" w14:textId="77777777" w:rsidR="00F44B4E" w:rsidRDefault="00F44B4E" w:rsidP="00611B05">
            <w:pPr>
              <w:spacing w:line="256" w:lineRule="auto"/>
              <w:rPr>
                <w:lang w:eastAsia="en-US"/>
              </w:rPr>
            </w:pPr>
            <w:r>
              <w:rPr>
                <w:lang w:eastAsia="en-US"/>
              </w:rPr>
              <w:t xml:space="preserve">ROGERS, </w:t>
            </w:r>
            <w:proofErr w:type="spellStart"/>
            <w:r>
              <w:rPr>
                <w:lang w:eastAsia="en-US"/>
              </w:rPr>
              <w:t>Mickey</w:t>
            </w:r>
            <w:proofErr w:type="spellEnd"/>
            <w:r>
              <w:rPr>
                <w:lang w:eastAsia="en-US"/>
              </w:rPr>
              <w:t xml:space="preserve"> et al. 2015. </w:t>
            </w:r>
            <w:r w:rsidRPr="003E023B">
              <w:rPr>
                <w:i/>
                <w:iCs/>
                <w:lang w:eastAsia="en-US"/>
              </w:rPr>
              <w:t xml:space="preserve">Open Mind </w:t>
            </w:r>
            <w:proofErr w:type="spellStart"/>
            <w:r w:rsidRPr="003E023B">
              <w:rPr>
                <w:i/>
                <w:iCs/>
                <w:lang w:eastAsia="en-US"/>
              </w:rPr>
              <w:t>Advanced</w:t>
            </w:r>
            <w:proofErr w:type="spellEnd"/>
            <w:r>
              <w:rPr>
                <w:lang w:eastAsia="en-US"/>
              </w:rPr>
              <w:t xml:space="preserve">. London. ISBN 978 0230458260. </w:t>
            </w:r>
          </w:p>
          <w:p w14:paraId="153836C3" w14:textId="77777777" w:rsidR="00F44B4E" w:rsidRDefault="00F44B4E" w:rsidP="00611B05">
            <w:pPr>
              <w:spacing w:line="256" w:lineRule="auto"/>
              <w:rPr>
                <w:lang w:eastAsia="en-US"/>
              </w:rPr>
            </w:pPr>
            <w:r>
              <w:rPr>
                <w:lang w:eastAsia="en-US"/>
              </w:rPr>
              <w:t xml:space="preserve">VALVONA, Chris. 2015. </w:t>
            </w:r>
            <w:r w:rsidRPr="003E023B">
              <w:rPr>
                <w:i/>
                <w:iCs/>
                <w:lang w:eastAsia="en-US"/>
              </w:rPr>
              <w:t xml:space="preserve">Open Mind </w:t>
            </w:r>
            <w:proofErr w:type="spellStart"/>
            <w:r w:rsidRPr="003E023B">
              <w:rPr>
                <w:i/>
                <w:iCs/>
                <w:lang w:eastAsia="en-US"/>
              </w:rPr>
              <w:t>Advanced</w:t>
            </w:r>
            <w:proofErr w:type="spellEnd"/>
            <w:r w:rsidRPr="003E023B">
              <w:rPr>
                <w:i/>
                <w:iCs/>
                <w:lang w:eastAsia="en-US"/>
              </w:rPr>
              <w:t xml:space="preserve">. </w:t>
            </w:r>
            <w:proofErr w:type="spellStart"/>
            <w:r w:rsidRPr="003E023B">
              <w:rPr>
                <w:i/>
                <w:iCs/>
                <w:lang w:eastAsia="en-US"/>
              </w:rPr>
              <w:t>Workbook</w:t>
            </w:r>
            <w:proofErr w:type="spellEnd"/>
            <w:r>
              <w:rPr>
                <w:lang w:eastAsia="en-US"/>
              </w:rPr>
              <w:t xml:space="preserve">. London. ISBN 9780230458413. </w:t>
            </w:r>
          </w:p>
          <w:p w14:paraId="28999C9A" w14:textId="77777777" w:rsidR="00F44B4E" w:rsidRPr="00BA3E85" w:rsidRDefault="00F44B4E" w:rsidP="00611B05">
            <w:pPr>
              <w:spacing w:line="256" w:lineRule="auto"/>
              <w:rPr>
                <w:b/>
                <w:lang w:eastAsia="en-US"/>
              </w:rPr>
            </w:pPr>
            <w:r w:rsidRPr="00BA3E85">
              <w:rPr>
                <w:b/>
                <w:lang w:eastAsia="en-US"/>
              </w:rPr>
              <w:t>Doporučená:</w:t>
            </w:r>
          </w:p>
          <w:p w14:paraId="2819778B" w14:textId="77777777" w:rsidR="00F44B4E" w:rsidRDefault="00F44B4E" w:rsidP="00611B05">
            <w:pPr>
              <w:spacing w:line="256" w:lineRule="auto"/>
              <w:rPr>
                <w:lang w:eastAsia="en-US"/>
              </w:rPr>
            </w:pPr>
            <w:r>
              <w:rPr>
                <w:lang w:eastAsia="en-US"/>
              </w:rPr>
              <w:t xml:space="preserve">BURTON, Graham. 2013. </w:t>
            </w:r>
            <w:proofErr w:type="spellStart"/>
            <w:r w:rsidRPr="003E023B">
              <w:rPr>
                <w:i/>
                <w:iCs/>
                <w:lang w:eastAsia="en-US"/>
              </w:rPr>
              <w:t>Presenting</w:t>
            </w:r>
            <w:proofErr w:type="spellEnd"/>
            <w:r w:rsidRPr="003E023B">
              <w:rPr>
                <w:i/>
                <w:iCs/>
                <w:lang w:eastAsia="en-US"/>
              </w:rPr>
              <w:t xml:space="preserve">: </w:t>
            </w:r>
            <w:proofErr w:type="spellStart"/>
            <w:r w:rsidRPr="003E023B">
              <w:rPr>
                <w:i/>
                <w:iCs/>
                <w:lang w:eastAsia="en-US"/>
              </w:rPr>
              <w:t>Delivering</w:t>
            </w:r>
            <w:proofErr w:type="spellEnd"/>
            <w:r w:rsidRPr="003E023B">
              <w:rPr>
                <w:i/>
                <w:iCs/>
                <w:lang w:eastAsia="en-US"/>
              </w:rPr>
              <w:t xml:space="preserve"> </w:t>
            </w:r>
            <w:proofErr w:type="spellStart"/>
            <w:r w:rsidRPr="003E023B">
              <w:rPr>
                <w:i/>
                <w:iCs/>
                <w:lang w:eastAsia="en-US"/>
              </w:rPr>
              <w:t>Presentations</w:t>
            </w:r>
            <w:proofErr w:type="spellEnd"/>
            <w:r w:rsidRPr="003E023B">
              <w:rPr>
                <w:i/>
                <w:iCs/>
                <w:lang w:eastAsia="en-US"/>
              </w:rPr>
              <w:t xml:space="preserve"> </w:t>
            </w:r>
            <w:proofErr w:type="spellStart"/>
            <w:r w:rsidRPr="003E023B">
              <w:rPr>
                <w:i/>
                <w:iCs/>
                <w:lang w:eastAsia="en-US"/>
              </w:rPr>
              <w:t>With</w:t>
            </w:r>
            <w:proofErr w:type="spellEnd"/>
            <w:r w:rsidRPr="003E023B">
              <w:rPr>
                <w:i/>
                <w:iCs/>
                <w:lang w:eastAsia="en-US"/>
              </w:rPr>
              <w:t xml:space="preserve"> </w:t>
            </w:r>
            <w:proofErr w:type="spellStart"/>
            <w:r w:rsidRPr="003E023B">
              <w:rPr>
                <w:i/>
                <w:iCs/>
                <w:lang w:eastAsia="en-US"/>
              </w:rPr>
              <w:t>Confidence</w:t>
            </w:r>
            <w:proofErr w:type="spellEnd"/>
            <w:r>
              <w:rPr>
                <w:lang w:eastAsia="en-US"/>
              </w:rPr>
              <w:t xml:space="preserve">. London: Collins EAP. </w:t>
            </w:r>
          </w:p>
          <w:p w14:paraId="740BE0CA" w14:textId="77777777" w:rsidR="00F44B4E" w:rsidRDefault="00F44B4E" w:rsidP="00611B05">
            <w:pPr>
              <w:spacing w:line="256" w:lineRule="auto"/>
              <w:rPr>
                <w:lang w:eastAsia="en-US"/>
              </w:rPr>
            </w:pPr>
            <w:r>
              <w:rPr>
                <w:lang w:eastAsia="en-US"/>
              </w:rPr>
              <w:t>ISBN 9780007507139.</w:t>
            </w:r>
          </w:p>
          <w:p w14:paraId="06BBA8A9" w14:textId="77777777" w:rsidR="00F44B4E" w:rsidRDefault="00F44B4E" w:rsidP="00611B05">
            <w:pPr>
              <w:spacing w:line="256" w:lineRule="auto"/>
              <w:rPr>
                <w:lang w:eastAsia="en-US"/>
              </w:rPr>
            </w:pPr>
            <w:r>
              <w:rPr>
                <w:lang w:eastAsia="en-US"/>
              </w:rPr>
              <w:t xml:space="preserve">MANN, </w:t>
            </w:r>
            <w:proofErr w:type="spellStart"/>
            <w:r>
              <w:rPr>
                <w:lang w:eastAsia="en-US"/>
              </w:rPr>
              <w:t>Malcom</w:t>
            </w:r>
            <w:proofErr w:type="spellEnd"/>
            <w:r>
              <w:rPr>
                <w:lang w:eastAsia="en-US"/>
              </w:rPr>
              <w:t xml:space="preserve"> and Steve TAYLORE-KNOWLES. 2012. </w:t>
            </w:r>
            <w:proofErr w:type="spellStart"/>
            <w:r w:rsidRPr="003E023B">
              <w:rPr>
                <w:i/>
                <w:iCs/>
                <w:lang w:eastAsia="en-US"/>
              </w:rPr>
              <w:t>Destination</w:t>
            </w:r>
            <w:proofErr w:type="spellEnd"/>
            <w:r w:rsidRPr="003E023B">
              <w:rPr>
                <w:i/>
                <w:iCs/>
                <w:lang w:eastAsia="en-US"/>
              </w:rPr>
              <w:t xml:space="preserve"> C1-C2, </w:t>
            </w:r>
            <w:proofErr w:type="spellStart"/>
            <w:r w:rsidRPr="003E023B">
              <w:rPr>
                <w:i/>
                <w:iCs/>
                <w:lang w:eastAsia="en-US"/>
              </w:rPr>
              <w:t>Grammar&amp;Vocabulary</w:t>
            </w:r>
            <w:proofErr w:type="spellEnd"/>
            <w:r w:rsidRPr="003E023B">
              <w:rPr>
                <w:i/>
                <w:iCs/>
                <w:lang w:eastAsia="en-US"/>
              </w:rPr>
              <w:t xml:space="preserve">. </w:t>
            </w:r>
            <w:proofErr w:type="spellStart"/>
            <w:r w:rsidRPr="003E023B">
              <w:rPr>
                <w:lang w:eastAsia="en-US"/>
              </w:rPr>
              <w:t>Macmillan</w:t>
            </w:r>
            <w:proofErr w:type="spellEnd"/>
            <w:r>
              <w:rPr>
                <w:lang w:eastAsia="en-US"/>
              </w:rPr>
              <w:t xml:space="preserve">, OUP. ISBN 9780230035409. </w:t>
            </w:r>
          </w:p>
        </w:tc>
      </w:tr>
    </w:tbl>
    <w:p w14:paraId="238CDADE" w14:textId="4A09FB0B" w:rsidR="0016088D" w:rsidRDefault="0016088D"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091B9B" w:rsidRPr="00091B9B" w14:paraId="586E70FD" w14:textId="77777777" w:rsidTr="007C4BCA">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498A4463" w14:textId="77777777" w:rsidR="00091B9B" w:rsidRPr="00091B9B" w:rsidRDefault="00091B9B" w:rsidP="00091B9B">
            <w:pPr>
              <w:jc w:val="both"/>
              <w:textAlignment w:val="baseline"/>
              <w:rPr>
                <w:rFonts w:ascii="Segoe UI" w:hAnsi="Segoe UI" w:cs="Segoe UI"/>
                <w:sz w:val="18"/>
                <w:szCs w:val="18"/>
              </w:rPr>
            </w:pPr>
            <w:r w:rsidRPr="00091B9B">
              <w:rPr>
                <w:b/>
                <w:bCs/>
                <w:sz w:val="28"/>
                <w:szCs w:val="28"/>
              </w:rPr>
              <w:lastRenderedPageBreak/>
              <w:t>B-III – Charakteristika studijního předmětu</w:t>
            </w:r>
            <w:r w:rsidRPr="00091B9B">
              <w:rPr>
                <w:sz w:val="28"/>
                <w:szCs w:val="28"/>
              </w:rPr>
              <w:t> </w:t>
            </w:r>
          </w:p>
        </w:tc>
      </w:tr>
      <w:tr w:rsidR="00091B9B" w:rsidRPr="00091B9B" w14:paraId="7D8F424F" w14:textId="77777777" w:rsidTr="007C4BCA">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1FF190C0" w14:textId="77777777" w:rsidR="00091B9B" w:rsidRPr="00091B9B" w:rsidRDefault="00091B9B" w:rsidP="00091B9B">
            <w:pPr>
              <w:textAlignment w:val="baseline"/>
              <w:rPr>
                <w:rFonts w:ascii="Segoe UI" w:hAnsi="Segoe UI" w:cs="Segoe UI"/>
                <w:sz w:val="18"/>
                <w:szCs w:val="18"/>
              </w:rPr>
            </w:pPr>
            <w:r w:rsidRPr="00091B9B">
              <w:rPr>
                <w:b/>
                <w:bCs/>
              </w:rPr>
              <w:t>Název studijního předmětu</w:t>
            </w:r>
            <w:r w:rsidRPr="00091B9B">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114ACC60" w14:textId="77777777" w:rsidR="00091B9B" w:rsidRPr="00091B9B" w:rsidRDefault="00091B9B" w:rsidP="00091B9B">
            <w:pPr>
              <w:jc w:val="both"/>
              <w:textAlignment w:val="baseline"/>
              <w:rPr>
                <w:rFonts w:ascii="Segoe UI" w:hAnsi="Segoe UI" w:cs="Segoe UI"/>
                <w:sz w:val="18"/>
                <w:szCs w:val="18"/>
              </w:rPr>
            </w:pPr>
            <w:r w:rsidRPr="00091B9B">
              <w:t>Animace kulturního dědictví </w:t>
            </w:r>
          </w:p>
        </w:tc>
      </w:tr>
      <w:tr w:rsidR="00091B9B" w:rsidRPr="00091B9B" w14:paraId="05BC0F7E"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BEFBCD1" w14:textId="77777777" w:rsidR="00091B9B" w:rsidRPr="00091B9B" w:rsidRDefault="00091B9B" w:rsidP="00091B9B">
            <w:pPr>
              <w:textAlignment w:val="baseline"/>
              <w:rPr>
                <w:rFonts w:ascii="Segoe UI" w:hAnsi="Segoe UI" w:cs="Segoe UI"/>
                <w:sz w:val="18"/>
                <w:szCs w:val="18"/>
              </w:rPr>
            </w:pPr>
            <w:r w:rsidRPr="00091B9B">
              <w:rPr>
                <w:b/>
                <w:bCs/>
              </w:rPr>
              <w:t>Typ předmětu</w:t>
            </w:r>
            <w:r w:rsidRPr="00091B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72BA253" w14:textId="77777777" w:rsidR="00091B9B" w:rsidRPr="00091B9B" w:rsidRDefault="00091B9B" w:rsidP="00091B9B">
            <w:pPr>
              <w:jc w:val="both"/>
              <w:textAlignment w:val="baseline"/>
              <w:rPr>
                <w:rFonts w:ascii="Segoe UI" w:hAnsi="Segoe UI" w:cs="Segoe UI"/>
                <w:sz w:val="18"/>
                <w:szCs w:val="18"/>
              </w:rPr>
            </w:pPr>
            <w:r w:rsidRPr="00091B9B">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FFF227F" w14:textId="77777777" w:rsidR="00091B9B" w:rsidRPr="00091B9B" w:rsidRDefault="00091B9B" w:rsidP="00091B9B">
            <w:pPr>
              <w:jc w:val="both"/>
              <w:textAlignment w:val="baseline"/>
              <w:rPr>
                <w:rFonts w:ascii="Segoe UI" w:hAnsi="Segoe UI" w:cs="Segoe UI"/>
                <w:sz w:val="18"/>
                <w:szCs w:val="18"/>
              </w:rPr>
            </w:pPr>
            <w:r w:rsidRPr="00091B9B">
              <w:rPr>
                <w:b/>
                <w:bCs/>
              </w:rPr>
              <w:t>doporučený ročník / semestr</w:t>
            </w:r>
            <w:r w:rsidRPr="00091B9B">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19DB1B89" w14:textId="77777777" w:rsidR="00091B9B" w:rsidRPr="00091B9B" w:rsidRDefault="00091B9B" w:rsidP="00091B9B">
            <w:pPr>
              <w:jc w:val="both"/>
              <w:textAlignment w:val="baseline"/>
              <w:rPr>
                <w:rFonts w:ascii="Segoe UI" w:hAnsi="Segoe UI" w:cs="Segoe UI"/>
                <w:sz w:val="18"/>
                <w:szCs w:val="18"/>
              </w:rPr>
            </w:pPr>
            <w:r w:rsidRPr="00091B9B">
              <w:t>1/LS </w:t>
            </w:r>
          </w:p>
        </w:tc>
      </w:tr>
      <w:tr w:rsidR="00091B9B" w:rsidRPr="00091B9B" w14:paraId="164FBE32"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AAB1B82" w14:textId="77777777" w:rsidR="00091B9B" w:rsidRPr="00091B9B" w:rsidRDefault="00091B9B" w:rsidP="00091B9B">
            <w:pPr>
              <w:textAlignment w:val="baseline"/>
              <w:rPr>
                <w:rFonts w:ascii="Segoe UI" w:hAnsi="Segoe UI" w:cs="Segoe UI"/>
                <w:sz w:val="18"/>
                <w:szCs w:val="18"/>
              </w:rPr>
            </w:pPr>
            <w:r w:rsidRPr="00091B9B">
              <w:rPr>
                <w:b/>
                <w:bCs/>
              </w:rPr>
              <w:t>Rozsah studijního předmětu</w:t>
            </w:r>
            <w:r w:rsidRPr="00091B9B">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4B0FB0" w14:textId="77777777" w:rsidR="00091B9B" w:rsidRPr="00091B9B" w:rsidRDefault="00091B9B" w:rsidP="00091B9B">
            <w:pPr>
              <w:jc w:val="both"/>
              <w:textAlignment w:val="baseline"/>
              <w:rPr>
                <w:rFonts w:ascii="Segoe UI" w:hAnsi="Segoe UI" w:cs="Segoe UI"/>
                <w:sz w:val="18"/>
                <w:szCs w:val="18"/>
              </w:rPr>
            </w:pPr>
            <w:proofErr w:type="gramStart"/>
            <w:r w:rsidRPr="00091B9B">
              <w:t>13p</w:t>
            </w:r>
            <w:proofErr w:type="gramEnd"/>
            <w:r w:rsidRPr="00091B9B">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7A59507" w14:textId="77777777" w:rsidR="00091B9B" w:rsidRPr="00091B9B" w:rsidRDefault="00091B9B" w:rsidP="00091B9B">
            <w:pPr>
              <w:jc w:val="both"/>
              <w:textAlignment w:val="baseline"/>
              <w:rPr>
                <w:rFonts w:ascii="Segoe UI" w:hAnsi="Segoe UI" w:cs="Segoe UI"/>
                <w:sz w:val="18"/>
                <w:szCs w:val="18"/>
              </w:rPr>
            </w:pPr>
            <w:r w:rsidRPr="00091B9B">
              <w:rPr>
                <w:b/>
                <w:bCs/>
              </w:rPr>
              <w:t>hod. </w:t>
            </w:r>
            <w:r w:rsidRPr="00091B9B">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1652E8F7" w14:textId="77777777" w:rsidR="00091B9B" w:rsidRPr="00091B9B" w:rsidRDefault="00091B9B" w:rsidP="00091B9B">
            <w:pPr>
              <w:jc w:val="both"/>
              <w:textAlignment w:val="baseline"/>
              <w:rPr>
                <w:rFonts w:ascii="Segoe UI" w:hAnsi="Segoe UI" w:cs="Segoe UI"/>
                <w:sz w:val="18"/>
                <w:szCs w:val="18"/>
              </w:rPr>
            </w:pPr>
            <w:r w:rsidRPr="00091B9B">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5C000C9" w14:textId="77777777" w:rsidR="00091B9B" w:rsidRPr="00091B9B" w:rsidRDefault="00091B9B" w:rsidP="00091B9B">
            <w:pPr>
              <w:jc w:val="both"/>
              <w:textAlignment w:val="baseline"/>
              <w:rPr>
                <w:rFonts w:ascii="Segoe UI" w:hAnsi="Segoe UI" w:cs="Segoe UI"/>
                <w:sz w:val="18"/>
                <w:szCs w:val="18"/>
              </w:rPr>
            </w:pPr>
            <w:r w:rsidRPr="00091B9B">
              <w:rPr>
                <w:b/>
                <w:bCs/>
              </w:rPr>
              <w:t>kreditů</w:t>
            </w:r>
            <w:r w:rsidRPr="00091B9B">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EAC336" w14:textId="77777777" w:rsidR="00091B9B" w:rsidRPr="00091B9B" w:rsidRDefault="00091B9B" w:rsidP="00091B9B">
            <w:pPr>
              <w:jc w:val="both"/>
              <w:textAlignment w:val="baseline"/>
              <w:rPr>
                <w:rFonts w:ascii="Segoe UI" w:hAnsi="Segoe UI" w:cs="Segoe UI"/>
                <w:sz w:val="18"/>
                <w:szCs w:val="18"/>
              </w:rPr>
            </w:pPr>
            <w:r w:rsidRPr="00091B9B">
              <w:t>2 </w:t>
            </w:r>
          </w:p>
        </w:tc>
      </w:tr>
      <w:tr w:rsidR="00091B9B" w:rsidRPr="00091B9B" w14:paraId="0AEFA21C"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C4033E6" w14:textId="77777777" w:rsidR="00091B9B" w:rsidRPr="00091B9B" w:rsidRDefault="00091B9B" w:rsidP="00091B9B">
            <w:pPr>
              <w:textAlignment w:val="baseline"/>
              <w:rPr>
                <w:rFonts w:ascii="Segoe UI" w:hAnsi="Segoe UI" w:cs="Segoe UI"/>
                <w:sz w:val="18"/>
                <w:szCs w:val="18"/>
              </w:rPr>
            </w:pPr>
            <w:r w:rsidRPr="00091B9B">
              <w:rPr>
                <w:b/>
                <w:bCs/>
              </w:rPr>
              <w:t xml:space="preserve">Prerekvizity, </w:t>
            </w:r>
            <w:proofErr w:type="spellStart"/>
            <w:r w:rsidRPr="00091B9B">
              <w:rPr>
                <w:b/>
                <w:bCs/>
              </w:rPr>
              <w:t>korekvizity</w:t>
            </w:r>
            <w:proofErr w:type="spellEnd"/>
            <w:r w:rsidRPr="00091B9B">
              <w:rPr>
                <w:b/>
                <w:bCs/>
              </w:rPr>
              <w:t>, ekvivalence</w:t>
            </w:r>
            <w:r w:rsidRPr="00091B9B">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1613A6B8" w14:textId="77777777" w:rsidR="00091B9B" w:rsidRPr="00091B9B" w:rsidRDefault="00091B9B" w:rsidP="00091B9B">
            <w:pPr>
              <w:jc w:val="both"/>
              <w:textAlignment w:val="baseline"/>
              <w:rPr>
                <w:rFonts w:ascii="Segoe UI" w:hAnsi="Segoe UI" w:cs="Segoe UI"/>
                <w:sz w:val="18"/>
                <w:szCs w:val="18"/>
              </w:rPr>
            </w:pPr>
            <w:r w:rsidRPr="00091B9B">
              <w:t> </w:t>
            </w:r>
          </w:p>
        </w:tc>
      </w:tr>
      <w:tr w:rsidR="00091B9B" w:rsidRPr="00091B9B" w14:paraId="195093B5"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62AC7AB" w14:textId="77777777" w:rsidR="00091B9B" w:rsidRPr="00091B9B" w:rsidRDefault="00091B9B" w:rsidP="00091B9B">
            <w:pPr>
              <w:textAlignment w:val="baseline"/>
              <w:rPr>
                <w:rFonts w:ascii="Segoe UI" w:hAnsi="Segoe UI" w:cs="Segoe UI"/>
                <w:sz w:val="18"/>
                <w:szCs w:val="18"/>
              </w:rPr>
            </w:pPr>
            <w:r w:rsidRPr="00091B9B">
              <w:rPr>
                <w:b/>
                <w:bCs/>
              </w:rPr>
              <w:t>Způsob ověření studijních výsledků</w:t>
            </w:r>
            <w:r w:rsidRPr="00091B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23AA723" w14:textId="77777777" w:rsidR="00091B9B" w:rsidRPr="00091B9B" w:rsidRDefault="00091B9B" w:rsidP="00091B9B">
            <w:pPr>
              <w:jc w:val="both"/>
              <w:textAlignment w:val="baseline"/>
              <w:rPr>
                <w:rFonts w:ascii="Segoe UI" w:hAnsi="Segoe UI" w:cs="Segoe UI"/>
                <w:sz w:val="18"/>
                <w:szCs w:val="18"/>
              </w:rPr>
            </w:pPr>
            <w:r w:rsidRPr="00091B9B">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F2AD683" w14:textId="77777777" w:rsidR="00091B9B" w:rsidRPr="00091B9B" w:rsidRDefault="00091B9B" w:rsidP="00091B9B">
            <w:pPr>
              <w:jc w:val="both"/>
              <w:textAlignment w:val="baseline"/>
              <w:rPr>
                <w:rFonts w:ascii="Segoe UI" w:hAnsi="Segoe UI" w:cs="Segoe UI"/>
                <w:sz w:val="18"/>
                <w:szCs w:val="18"/>
              </w:rPr>
            </w:pPr>
            <w:r w:rsidRPr="00091B9B">
              <w:rPr>
                <w:b/>
                <w:bCs/>
              </w:rPr>
              <w:t>Forma výuky</w:t>
            </w:r>
            <w:r w:rsidRPr="00091B9B">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742F8A" w14:textId="77777777" w:rsidR="00091B9B" w:rsidRPr="00091B9B" w:rsidRDefault="00091B9B" w:rsidP="00091B9B">
            <w:pPr>
              <w:jc w:val="both"/>
              <w:textAlignment w:val="baseline"/>
              <w:rPr>
                <w:rFonts w:ascii="Segoe UI" w:hAnsi="Segoe UI" w:cs="Segoe UI"/>
                <w:sz w:val="18"/>
                <w:szCs w:val="18"/>
              </w:rPr>
            </w:pPr>
            <w:r w:rsidRPr="00091B9B">
              <w:t>přednáška </w:t>
            </w:r>
          </w:p>
        </w:tc>
      </w:tr>
      <w:tr w:rsidR="00091B9B" w:rsidRPr="00091B9B" w14:paraId="1E4BCF8C"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33F40AC" w14:textId="77777777" w:rsidR="00091B9B" w:rsidRPr="00091B9B" w:rsidRDefault="00091B9B" w:rsidP="00091B9B">
            <w:pPr>
              <w:textAlignment w:val="baseline"/>
              <w:rPr>
                <w:rFonts w:ascii="Segoe UI" w:hAnsi="Segoe UI" w:cs="Segoe UI"/>
                <w:sz w:val="18"/>
                <w:szCs w:val="18"/>
              </w:rPr>
            </w:pPr>
            <w:r w:rsidRPr="00091B9B">
              <w:rPr>
                <w:b/>
                <w:bCs/>
              </w:rPr>
              <w:t>Forma způsobu ověření studijních výsledků a další požadavky na studenta</w:t>
            </w:r>
            <w:r w:rsidRPr="00091B9B">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6CA0EFFB" w14:textId="77777777" w:rsidR="00091B9B" w:rsidRPr="00091B9B" w:rsidRDefault="00091B9B" w:rsidP="00091B9B">
            <w:pPr>
              <w:jc w:val="both"/>
              <w:textAlignment w:val="baseline"/>
            </w:pPr>
            <w:r w:rsidRPr="00091B9B">
              <w:t>Ústní i písemná: </w:t>
            </w:r>
          </w:p>
          <w:p w14:paraId="752366CB" w14:textId="16E4CADF" w:rsidR="00091B9B" w:rsidRPr="00091B9B" w:rsidRDefault="00595F9B" w:rsidP="00595F9B">
            <w:pPr>
              <w:jc w:val="both"/>
              <w:textAlignment w:val="baseline"/>
            </w:pPr>
            <w:r>
              <w:t xml:space="preserve">- </w:t>
            </w:r>
            <w:r w:rsidR="00091B9B" w:rsidRPr="00091B9B">
              <w:t xml:space="preserve">Návrh projektu každého jednotlivě (A4) – hodnoceno podle zadávacích kritérií </w:t>
            </w:r>
            <w:r w:rsidR="00AC42D5">
              <w:br/>
            </w:r>
            <w:r w:rsidR="00091B9B" w:rsidRPr="00091B9B">
              <w:t>a schopnosti návrh představit </w:t>
            </w:r>
          </w:p>
          <w:p w14:paraId="6A2B6843" w14:textId="0750845D" w:rsidR="00091B9B" w:rsidRPr="00091B9B" w:rsidRDefault="00595F9B" w:rsidP="00595F9B">
            <w:pPr>
              <w:jc w:val="both"/>
              <w:textAlignment w:val="baseline"/>
            </w:pPr>
            <w:r>
              <w:t xml:space="preserve">- </w:t>
            </w:r>
            <w:r w:rsidR="00091B9B" w:rsidRPr="00091B9B">
              <w:t xml:space="preserve">Práce na rozpracování vybraného návrhu a realizaci animačního </w:t>
            </w:r>
            <w:r w:rsidR="00206F46" w:rsidRPr="00091B9B">
              <w:t>projektu,</w:t>
            </w:r>
            <w:r w:rsidR="00206F46">
              <w:t xml:space="preserve"> </w:t>
            </w:r>
            <w:r w:rsidR="00206F46" w:rsidRPr="00091B9B">
              <w:t>odevzdává</w:t>
            </w:r>
            <w:r w:rsidR="00091B9B" w:rsidRPr="00091B9B">
              <w:t xml:space="preserve"> se závěrečná zpráva projektu – hodnotící kritéria budou představena v Úvodu do předmětu </w:t>
            </w:r>
          </w:p>
        </w:tc>
      </w:tr>
      <w:tr w:rsidR="00091B9B" w:rsidRPr="00091B9B" w14:paraId="2B81EF63" w14:textId="77777777" w:rsidTr="00DF4E41">
        <w:trPr>
          <w:trHeight w:val="24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D65F557" w14:textId="77777777" w:rsidR="00091B9B" w:rsidRPr="00091B9B" w:rsidRDefault="00091B9B" w:rsidP="00091B9B">
            <w:pPr>
              <w:textAlignment w:val="baseline"/>
              <w:rPr>
                <w:rFonts w:ascii="Segoe UI" w:hAnsi="Segoe UI" w:cs="Segoe UI"/>
                <w:sz w:val="18"/>
                <w:szCs w:val="18"/>
              </w:rPr>
            </w:pPr>
            <w:r w:rsidRPr="00091B9B">
              <w:t> </w:t>
            </w:r>
          </w:p>
        </w:tc>
      </w:tr>
      <w:tr w:rsidR="00091B9B" w:rsidRPr="00091B9B" w14:paraId="2DAB7F6F" w14:textId="77777777" w:rsidTr="007C4BCA">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32C96835" w14:textId="77777777" w:rsidR="00091B9B" w:rsidRPr="00091B9B" w:rsidRDefault="00091B9B" w:rsidP="00091B9B">
            <w:pPr>
              <w:textAlignment w:val="baseline"/>
              <w:rPr>
                <w:rFonts w:ascii="Segoe UI" w:hAnsi="Segoe UI" w:cs="Segoe UI"/>
                <w:sz w:val="18"/>
                <w:szCs w:val="18"/>
              </w:rPr>
            </w:pPr>
            <w:r w:rsidRPr="00091B9B">
              <w:rPr>
                <w:b/>
                <w:bCs/>
              </w:rPr>
              <w:t>Garant předmětu</w:t>
            </w:r>
            <w:r w:rsidRPr="00091B9B">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73AF786A" w14:textId="77777777" w:rsidR="00091B9B" w:rsidRPr="00091B9B" w:rsidRDefault="00091B9B" w:rsidP="00091B9B">
            <w:pPr>
              <w:jc w:val="both"/>
              <w:textAlignment w:val="baseline"/>
              <w:rPr>
                <w:rFonts w:ascii="Segoe UI" w:hAnsi="Segoe UI" w:cs="Segoe UI"/>
                <w:sz w:val="18"/>
                <w:szCs w:val="18"/>
              </w:rPr>
            </w:pPr>
            <w:r w:rsidRPr="00091B9B">
              <w:t xml:space="preserve">PhDr. Irena </w:t>
            </w:r>
            <w:proofErr w:type="spellStart"/>
            <w:r w:rsidRPr="00091B9B">
              <w:t>Děkanovská</w:t>
            </w:r>
            <w:proofErr w:type="spellEnd"/>
            <w:r w:rsidRPr="00091B9B">
              <w:t>, Ph.D.  </w:t>
            </w:r>
          </w:p>
        </w:tc>
      </w:tr>
      <w:tr w:rsidR="00091B9B" w:rsidRPr="00091B9B" w14:paraId="0ABB61B7" w14:textId="77777777" w:rsidTr="007C4BCA">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274481CB" w14:textId="77777777" w:rsidR="00091B9B" w:rsidRPr="00091B9B" w:rsidRDefault="00091B9B" w:rsidP="00091B9B">
            <w:pPr>
              <w:textAlignment w:val="baseline"/>
              <w:rPr>
                <w:rFonts w:ascii="Segoe UI" w:hAnsi="Segoe UI" w:cs="Segoe UI"/>
                <w:sz w:val="18"/>
                <w:szCs w:val="18"/>
              </w:rPr>
            </w:pPr>
            <w:r w:rsidRPr="00091B9B">
              <w:rPr>
                <w:b/>
                <w:bCs/>
              </w:rPr>
              <w:t>Zapojení garanta do výuky předmětu</w:t>
            </w:r>
            <w:r w:rsidRPr="00091B9B">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0A3412A1" w14:textId="17661699" w:rsidR="00091B9B" w:rsidRPr="00091B9B" w:rsidRDefault="00091B9B" w:rsidP="00595F9B">
            <w:pPr>
              <w:jc w:val="both"/>
              <w:textAlignment w:val="baseline"/>
              <w:rPr>
                <w:rFonts w:ascii="Segoe UI" w:hAnsi="Segoe UI" w:cs="Segoe UI"/>
                <w:sz w:val="18"/>
                <w:szCs w:val="18"/>
              </w:rPr>
            </w:pPr>
            <w:r w:rsidRPr="00091B9B">
              <w:t>100 %</w:t>
            </w:r>
          </w:p>
        </w:tc>
      </w:tr>
      <w:tr w:rsidR="00091B9B" w:rsidRPr="00091B9B" w14:paraId="18BBB391"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1A057EF" w14:textId="77777777" w:rsidR="00091B9B" w:rsidRPr="00091B9B" w:rsidRDefault="00091B9B" w:rsidP="00091B9B">
            <w:pPr>
              <w:textAlignment w:val="baseline"/>
              <w:rPr>
                <w:rFonts w:ascii="Segoe UI" w:hAnsi="Segoe UI" w:cs="Segoe UI"/>
                <w:sz w:val="18"/>
                <w:szCs w:val="18"/>
              </w:rPr>
            </w:pPr>
            <w:r w:rsidRPr="00091B9B">
              <w:rPr>
                <w:b/>
                <w:bCs/>
              </w:rPr>
              <w:t>Vyučující</w:t>
            </w:r>
            <w:r w:rsidRPr="00091B9B">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0F5A5D58" w14:textId="77777777" w:rsidR="00091B9B" w:rsidRPr="00091B9B" w:rsidRDefault="00091B9B" w:rsidP="00091B9B">
            <w:pPr>
              <w:jc w:val="both"/>
              <w:textAlignment w:val="baseline"/>
              <w:rPr>
                <w:rFonts w:ascii="Segoe UI" w:hAnsi="Segoe UI" w:cs="Segoe UI"/>
                <w:sz w:val="18"/>
                <w:szCs w:val="18"/>
              </w:rPr>
            </w:pPr>
            <w:r w:rsidRPr="00091B9B">
              <w:t xml:space="preserve">PhDr. Irena </w:t>
            </w:r>
            <w:proofErr w:type="spellStart"/>
            <w:r w:rsidRPr="00091B9B">
              <w:t>Děkanovská</w:t>
            </w:r>
            <w:proofErr w:type="spellEnd"/>
            <w:r w:rsidRPr="00091B9B">
              <w:t>, Ph.D. </w:t>
            </w:r>
          </w:p>
        </w:tc>
      </w:tr>
      <w:tr w:rsidR="00091B9B" w:rsidRPr="00091B9B" w14:paraId="1EAE67FF" w14:textId="77777777" w:rsidTr="00DF4E41">
        <w:trPr>
          <w:trHeight w:val="15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3E476CC" w14:textId="77777777" w:rsidR="00091B9B" w:rsidRPr="00091B9B" w:rsidRDefault="00091B9B" w:rsidP="00091B9B">
            <w:pPr>
              <w:jc w:val="both"/>
              <w:textAlignment w:val="baseline"/>
              <w:rPr>
                <w:rFonts w:ascii="Segoe UI" w:hAnsi="Segoe UI" w:cs="Segoe UI"/>
                <w:sz w:val="18"/>
                <w:szCs w:val="18"/>
              </w:rPr>
            </w:pPr>
            <w:r w:rsidRPr="00091B9B">
              <w:t> </w:t>
            </w:r>
          </w:p>
        </w:tc>
      </w:tr>
      <w:tr w:rsidR="00091B9B" w:rsidRPr="00091B9B" w14:paraId="1B2D26A8" w14:textId="77777777" w:rsidTr="007C4BC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3D86D17" w14:textId="77777777" w:rsidR="00091B9B" w:rsidRPr="00091B9B" w:rsidRDefault="00091B9B" w:rsidP="00091B9B">
            <w:pPr>
              <w:jc w:val="both"/>
              <w:textAlignment w:val="baseline"/>
              <w:rPr>
                <w:rFonts w:ascii="Segoe UI" w:hAnsi="Segoe UI" w:cs="Segoe UI"/>
                <w:sz w:val="18"/>
                <w:szCs w:val="18"/>
              </w:rPr>
            </w:pPr>
            <w:r w:rsidRPr="00091B9B">
              <w:rPr>
                <w:b/>
                <w:bCs/>
              </w:rPr>
              <w:t>Stručná anotace předmětu</w:t>
            </w:r>
            <w:r w:rsidRPr="00091B9B">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0DDE1D3" w14:textId="77777777" w:rsidR="00091B9B" w:rsidRPr="00091B9B" w:rsidRDefault="00091B9B" w:rsidP="00091B9B">
            <w:pPr>
              <w:jc w:val="both"/>
              <w:textAlignment w:val="baseline"/>
              <w:rPr>
                <w:rFonts w:ascii="Segoe UI" w:hAnsi="Segoe UI" w:cs="Segoe UI"/>
                <w:sz w:val="18"/>
                <w:szCs w:val="18"/>
              </w:rPr>
            </w:pPr>
            <w:r w:rsidRPr="00091B9B">
              <w:t> </w:t>
            </w:r>
          </w:p>
        </w:tc>
      </w:tr>
      <w:tr w:rsidR="00091B9B" w:rsidRPr="00091B9B" w14:paraId="0F740BFC" w14:textId="77777777" w:rsidTr="00E35B29">
        <w:trPr>
          <w:trHeight w:val="561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E30CE0E" w14:textId="633FC57F" w:rsidR="00091B9B" w:rsidRDefault="00091B9B" w:rsidP="00091B9B">
            <w:pPr>
              <w:jc w:val="both"/>
              <w:textAlignment w:val="baseline"/>
            </w:pPr>
            <w:r w:rsidRPr="00091B9B">
              <w:t>Předmět Animace kulturního dědictví</w:t>
            </w:r>
            <w:r w:rsidRPr="00091B9B">
              <w:rPr>
                <w:rFonts w:ascii="Segoe UI" w:hAnsi="Segoe UI" w:cs="Segoe UI"/>
              </w:rPr>
              <w:t>́</w:t>
            </w:r>
            <w:r w:rsidR="00C14A36">
              <w:rPr>
                <w:rFonts w:ascii="Segoe UI" w:hAnsi="Segoe UI" w:cs="Segoe UI"/>
              </w:rPr>
              <w:t xml:space="preserve"> </w:t>
            </w:r>
            <w:r w:rsidR="00C14A36" w:rsidRPr="00C14A36">
              <w:t>se</w:t>
            </w:r>
            <w:r w:rsidRPr="00091B9B">
              <w:t xml:space="preserve"> opírá o mimořádnou koncentraci a rozmanitost kulturního dědictví v naší zemi</w:t>
            </w:r>
            <w:r w:rsidRPr="00091B9B">
              <w:rPr>
                <w:rFonts w:ascii="Segoe UI" w:hAnsi="Segoe UI" w:cs="Segoe UI"/>
              </w:rPr>
              <w:t xml:space="preserve"> a</w:t>
            </w:r>
            <w:r w:rsidRPr="00091B9B">
              <w:t xml:space="preserve"> věnuje se vědecky podloženým </w:t>
            </w:r>
            <w:proofErr w:type="spellStart"/>
            <w:r w:rsidRPr="00091B9B">
              <w:t>přístupům</w:t>
            </w:r>
            <w:proofErr w:type="spellEnd"/>
            <w:r w:rsidRPr="00091B9B">
              <w:t xml:space="preserve"> k jeho oživeni</w:t>
            </w:r>
            <w:r w:rsidRPr="00091B9B">
              <w:rPr>
                <w:rFonts w:ascii="Segoe UI" w:hAnsi="Segoe UI" w:cs="Segoe UI"/>
              </w:rPr>
              <w:t xml:space="preserve">́. </w:t>
            </w:r>
            <w:r w:rsidRPr="00091B9B">
              <w:t>Teoretickým základem jsou teorie sociokulturní animace v sociologii a pedagogice volného času, o které se opírá velké množství příkladů z aplikovaného prostředí, hlavně pak z oblasti jednotlivých uměleckých oborů. Cílem předmětu je poskytnout studentům syntetický pohled na možnosti, metodiky a meze možností (znovu)zapojení kulturních statků do kolektivní identity obyvatel. Studenti se během přednášek seznámí s výše uvedeným a v semináři vymyslí, připraví i realizují vlastní animační projekt. </w:t>
            </w:r>
          </w:p>
          <w:p w14:paraId="105E46CD" w14:textId="77777777" w:rsidR="00B63223" w:rsidRPr="00091B9B" w:rsidRDefault="00B63223" w:rsidP="00091B9B">
            <w:pPr>
              <w:jc w:val="both"/>
              <w:textAlignment w:val="baseline"/>
              <w:rPr>
                <w:rFonts w:ascii="Segoe UI" w:hAnsi="Segoe UI" w:cs="Segoe UI"/>
                <w:sz w:val="18"/>
                <w:szCs w:val="18"/>
              </w:rPr>
            </w:pPr>
          </w:p>
          <w:p w14:paraId="21ADAEEA" w14:textId="77777777" w:rsidR="00091B9B" w:rsidRPr="00091B9B" w:rsidRDefault="00091B9B" w:rsidP="00BC7972">
            <w:pPr>
              <w:numPr>
                <w:ilvl w:val="0"/>
                <w:numId w:val="88"/>
              </w:numPr>
              <w:ind w:left="1080" w:hanging="623"/>
              <w:textAlignment w:val="baseline"/>
            </w:pPr>
            <w:r w:rsidRPr="00091B9B">
              <w:t>Úvod do předmětu, objasnění základních pojmů a jejich souvztažností </w:t>
            </w:r>
          </w:p>
          <w:p w14:paraId="1F1C1982" w14:textId="77777777" w:rsidR="00091B9B" w:rsidRPr="00091B9B" w:rsidRDefault="00091B9B" w:rsidP="00BC7972">
            <w:pPr>
              <w:numPr>
                <w:ilvl w:val="0"/>
                <w:numId w:val="89"/>
              </w:numPr>
              <w:ind w:left="1080" w:hanging="623"/>
              <w:textAlignment w:val="baseline"/>
            </w:pPr>
            <w:r w:rsidRPr="00091B9B">
              <w:t>Typologie kulturního dědictví́ v oblasti hmotné kultury, aktéři a subjekty animace kulturního dědictví </w:t>
            </w:r>
          </w:p>
          <w:p w14:paraId="140B432E" w14:textId="77777777" w:rsidR="00091B9B" w:rsidRPr="00091B9B" w:rsidRDefault="00091B9B" w:rsidP="00BC7972">
            <w:pPr>
              <w:numPr>
                <w:ilvl w:val="0"/>
                <w:numId w:val="90"/>
              </w:numPr>
              <w:ind w:left="1080" w:hanging="623"/>
              <w:textAlignment w:val="baseline"/>
            </w:pPr>
            <w:r w:rsidRPr="00091B9B">
              <w:t>Sociokulturní diskurz animace kulturního dědictví  </w:t>
            </w:r>
          </w:p>
          <w:p w14:paraId="0F1D02F9" w14:textId="77777777" w:rsidR="00091B9B" w:rsidRPr="00091B9B" w:rsidRDefault="00091B9B" w:rsidP="00BC7972">
            <w:pPr>
              <w:numPr>
                <w:ilvl w:val="0"/>
                <w:numId w:val="91"/>
              </w:numPr>
              <w:ind w:left="1080" w:hanging="623"/>
              <w:textAlignment w:val="baseline"/>
            </w:pPr>
            <w:r w:rsidRPr="00091B9B">
              <w:t>Pedagogický diskurz animace kulturního dědictví </w:t>
            </w:r>
          </w:p>
          <w:p w14:paraId="6707B3F7" w14:textId="77777777" w:rsidR="00091B9B" w:rsidRPr="00091B9B" w:rsidRDefault="00091B9B" w:rsidP="00BC7972">
            <w:pPr>
              <w:numPr>
                <w:ilvl w:val="0"/>
                <w:numId w:val="92"/>
              </w:numPr>
              <w:ind w:left="1080" w:hanging="623"/>
              <w:textAlignment w:val="baseline"/>
            </w:pPr>
            <w:r w:rsidRPr="00091B9B">
              <w:t>Umělecký diskurz animace kulturního dědictví </w:t>
            </w:r>
          </w:p>
          <w:p w14:paraId="2D8FFCB3" w14:textId="77777777" w:rsidR="00091B9B" w:rsidRPr="00091B9B" w:rsidRDefault="00091B9B" w:rsidP="00BC7972">
            <w:pPr>
              <w:numPr>
                <w:ilvl w:val="0"/>
                <w:numId w:val="93"/>
              </w:numPr>
              <w:ind w:left="740" w:hanging="283"/>
              <w:textAlignment w:val="baseline"/>
            </w:pPr>
            <w:r w:rsidRPr="00091B9B">
              <w:t>Evropské přístupy k animaci kultury a kulturního dědictví́, jejich zakotvení ve Státních kulturních politikách a praktické postupy implementace </w:t>
            </w:r>
          </w:p>
          <w:p w14:paraId="07DE1D12" w14:textId="77777777" w:rsidR="00091B9B" w:rsidRPr="00091B9B" w:rsidRDefault="00091B9B" w:rsidP="00BC7972">
            <w:pPr>
              <w:numPr>
                <w:ilvl w:val="0"/>
                <w:numId w:val="94"/>
              </w:numPr>
              <w:ind w:left="1080" w:hanging="623"/>
              <w:textAlignment w:val="baseline"/>
            </w:pPr>
            <w:r w:rsidRPr="00091B9B">
              <w:t>Animace kultury a kulturního dědictví zakotvené v dokumentu Statní kulturní politiky MK ČR </w:t>
            </w:r>
          </w:p>
          <w:p w14:paraId="6F0DFE4C" w14:textId="77777777" w:rsidR="00091B9B" w:rsidRPr="00091B9B" w:rsidRDefault="00091B9B" w:rsidP="00BC7972">
            <w:pPr>
              <w:numPr>
                <w:ilvl w:val="0"/>
                <w:numId w:val="95"/>
              </w:numPr>
              <w:ind w:left="1080" w:hanging="623"/>
              <w:textAlignment w:val="baseline"/>
            </w:pPr>
            <w:r w:rsidRPr="00091B9B">
              <w:t>Metodiky animačních projektů, se zacílením na evaluační́ procesy </w:t>
            </w:r>
          </w:p>
          <w:p w14:paraId="06E1A3BF" w14:textId="77777777" w:rsidR="00091B9B" w:rsidRPr="00091B9B" w:rsidRDefault="00091B9B" w:rsidP="00BC7972">
            <w:pPr>
              <w:numPr>
                <w:ilvl w:val="0"/>
                <w:numId w:val="96"/>
              </w:numPr>
              <w:ind w:left="1080" w:hanging="623"/>
              <w:textAlignment w:val="baseline"/>
            </w:pPr>
            <w:r w:rsidRPr="00091B9B">
              <w:t>Animace v oblasti uměleckých oborů: Literatura </w:t>
            </w:r>
          </w:p>
          <w:p w14:paraId="19538CDD" w14:textId="0BC78C04" w:rsidR="00091B9B" w:rsidRPr="00091B9B" w:rsidRDefault="00BC7972" w:rsidP="00BC7972">
            <w:pPr>
              <w:numPr>
                <w:ilvl w:val="0"/>
                <w:numId w:val="97"/>
              </w:numPr>
              <w:ind w:left="1080" w:hanging="623"/>
              <w:textAlignment w:val="baseline"/>
            </w:pPr>
            <w:r>
              <w:t xml:space="preserve"> </w:t>
            </w:r>
            <w:r w:rsidR="00091B9B" w:rsidRPr="00091B9B">
              <w:t>Hudba </w:t>
            </w:r>
          </w:p>
          <w:p w14:paraId="354FAFC9" w14:textId="09E40604" w:rsidR="00091B9B" w:rsidRPr="00091B9B" w:rsidRDefault="00BC7972" w:rsidP="00BC7972">
            <w:pPr>
              <w:numPr>
                <w:ilvl w:val="0"/>
                <w:numId w:val="98"/>
              </w:numPr>
              <w:ind w:left="1080" w:hanging="623"/>
              <w:textAlignment w:val="baseline"/>
            </w:pPr>
            <w:r>
              <w:t xml:space="preserve"> </w:t>
            </w:r>
            <w:r w:rsidR="00091B9B" w:rsidRPr="00091B9B">
              <w:t>Výtvarné umění </w:t>
            </w:r>
          </w:p>
          <w:p w14:paraId="4D178005" w14:textId="35F16CB4" w:rsidR="00091B9B" w:rsidRPr="00091B9B" w:rsidRDefault="00BC7972" w:rsidP="00BC7972">
            <w:pPr>
              <w:numPr>
                <w:ilvl w:val="0"/>
                <w:numId w:val="99"/>
              </w:numPr>
              <w:ind w:left="1080" w:hanging="623"/>
              <w:textAlignment w:val="baseline"/>
            </w:pPr>
            <w:r>
              <w:t xml:space="preserve"> </w:t>
            </w:r>
            <w:r w:rsidR="00091B9B" w:rsidRPr="00091B9B">
              <w:t>Divadlo, tanec </w:t>
            </w:r>
          </w:p>
          <w:p w14:paraId="0F261E3E" w14:textId="5E7B296F" w:rsidR="00066CFF" w:rsidRDefault="00BC7972" w:rsidP="00BC7972">
            <w:pPr>
              <w:numPr>
                <w:ilvl w:val="0"/>
                <w:numId w:val="100"/>
              </w:numPr>
              <w:ind w:left="1080" w:hanging="623"/>
              <w:textAlignment w:val="baseline"/>
            </w:pPr>
            <w:r>
              <w:t xml:space="preserve"> </w:t>
            </w:r>
            <w:r w:rsidR="00091B9B" w:rsidRPr="00091B9B">
              <w:t>Film </w:t>
            </w:r>
          </w:p>
          <w:p w14:paraId="2153A5E7" w14:textId="77777777" w:rsidR="000414C4" w:rsidRPr="00091B9B" w:rsidRDefault="000414C4" w:rsidP="000414C4">
            <w:pPr>
              <w:ind w:left="1080"/>
              <w:textAlignment w:val="baseline"/>
            </w:pPr>
          </w:p>
          <w:p w14:paraId="32AE03CD" w14:textId="2EF094F5" w:rsidR="00091B9B" w:rsidRDefault="00B63223" w:rsidP="007C4BCA">
            <w:pPr>
              <w:jc w:val="both"/>
              <w:textAlignment w:val="baseline"/>
              <w:rPr>
                <w:sz w:val="24"/>
                <w:szCs w:val="24"/>
              </w:rPr>
            </w:pPr>
            <w:r w:rsidRPr="00CC4801">
              <w:t xml:space="preserve">Student má </w:t>
            </w:r>
            <w:r w:rsidR="00091B9B" w:rsidRPr="00091B9B">
              <w:t>schopnost propojit kulturní dědictví</w:t>
            </w:r>
            <w:r w:rsidR="00CC4801" w:rsidRPr="00CC4801">
              <w:t xml:space="preserve"> a</w:t>
            </w:r>
            <w:r w:rsidR="00091B9B" w:rsidRPr="00091B9B">
              <w:t xml:space="preserve"> teori</w:t>
            </w:r>
            <w:r w:rsidR="00CC4801" w:rsidRPr="00CC4801">
              <w:t>i</w:t>
            </w:r>
            <w:r w:rsidR="00091B9B" w:rsidRPr="00091B9B">
              <w:t xml:space="preserve"> animace</w:t>
            </w:r>
            <w:r w:rsidR="00CC4801" w:rsidRPr="00CC4801">
              <w:t xml:space="preserve">, </w:t>
            </w:r>
            <w:r w:rsidR="00091B9B" w:rsidRPr="00091B9B">
              <w:t>vnímat interdisciplinární šíři hlubokého vhledu do tématu</w:t>
            </w:r>
            <w:r w:rsidR="00CC4801">
              <w:t xml:space="preserve">, schopnost </w:t>
            </w:r>
            <w:r w:rsidR="00091B9B" w:rsidRPr="00091B9B">
              <w:t>využít znalosti postupů projektového managementu při zpracování tématu</w:t>
            </w:r>
            <w:r w:rsidR="00CC4801">
              <w:t xml:space="preserve">, </w:t>
            </w:r>
            <w:r w:rsidR="00091B9B" w:rsidRPr="00091B9B">
              <w:t>uplatnit komunikační dovednosti při zapojení do realizovaného projektu</w:t>
            </w:r>
            <w:r w:rsidR="00817F2A">
              <w:t>.</w:t>
            </w:r>
          </w:p>
          <w:p w14:paraId="020185BB" w14:textId="378CE15A" w:rsidR="00066CFF" w:rsidRPr="00091B9B" w:rsidRDefault="00066CFF" w:rsidP="007C4BCA">
            <w:pPr>
              <w:jc w:val="both"/>
              <w:textAlignment w:val="baseline"/>
              <w:rPr>
                <w:rFonts w:ascii="Segoe UI" w:hAnsi="Segoe UI" w:cs="Segoe UI"/>
                <w:sz w:val="18"/>
                <w:szCs w:val="18"/>
              </w:rPr>
            </w:pPr>
          </w:p>
        </w:tc>
      </w:tr>
      <w:tr w:rsidR="00091B9B" w:rsidRPr="00091B9B" w14:paraId="14D38449" w14:textId="77777777" w:rsidTr="007C4BCA">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71FC8D1A" w14:textId="77777777" w:rsidR="00091B9B" w:rsidRPr="00091B9B" w:rsidRDefault="00091B9B" w:rsidP="00091B9B">
            <w:pPr>
              <w:jc w:val="both"/>
              <w:textAlignment w:val="baseline"/>
              <w:rPr>
                <w:rFonts w:ascii="Segoe UI" w:hAnsi="Segoe UI" w:cs="Segoe UI"/>
                <w:sz w:val="18"/>
                <w:szCs w:val="18"/>
              </w:rPr>
            </w:pPr>
            <w:r w:rsidRPr="00091B9B">
              <w:rPr>
                <w:b/>
                <w:bCs/>
              </w:rPr>
              <w:t>Studijní literatura a studijní pomůcky</w:t>
            </w:r>
            <w:r w:rsidRPr="00091B9B">
              <w:t> </w:t>
            </w:r>
          </w:p>
        </w:tc>
        <w:tc>
          <w:tcPr>
            <w:tcW w:w="6177" w:type="dxa"/>
            <w:gridSpan w:val="6"/>
            <w:tcBorders>
              <w:top w:val="nil"/>
              <w:left w:val="single" w:sz="6" w:space="0" w:color="auto"/>
              <w:bottom w:val="nil"/>
              <w:right w:val="single" w:sz="6" w:space="0" w:color="auto"/>
            </w:tcBorders>
            <w:shd w:val="clear" w:color="auto" w:fill="auto"/>
            <w:hideMark/>
          </w:tcPr>
          <w:p w14:paraId="00BE0507" w14:textId="33526803" w:rsidR="00B53F69" w:rsidRPr="00091B9B" w:rsidRDefault="00091B9B">
            <w:pPr>
              <w:jc w:val="both"/>
              <w:textAlignment w:val="baseline"/>
              <w:rPr>
                <w:rFonts w:ascii="Segoe UI" w:hAnsi="Segoe UI" w:cs="Segoe UI"/>
                <w:sz w:val="18"/>
                <w:szCs w:val="18"/>
              </w:rPr>
            </w:pPr>
            <w:r w:rsidRPr="00091B9B">
              <w:t> </w:t>
            </w:r>
          </w:p>
        </w:tc>
      </w:tr>
      <w:tr w:rsidR="00091B9B" w:rsidRPr="00091B9B" w14:paraId="12BEF6CD" w14:textId="77777777" w:rsidTr="00CB3752">
        <w:trPr>
          <w:trHeight w:val="2183"/>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186947A" w14:textId="2FB3ADD9" w:rsidR="00091B9B" w:rsidRPr="00091B9B" w:rsidRDefault="00091B9B" w:rsidP="00091B9B">
            <w:pPr>
              <w:jc w:val="both"/>
              <w:textAlignment w:val="baseline"/>
              <w:rPr>
                <w:rFonts w:ascii="Segoe UI" w:hAnsi="Segoe UI" w:cs="Segoe UI"/>
                <w:sz w:val="18"/>
                <w:szCs w:val="18"/>
              </w:rPr>
            </w:pPr>
            <w:r w:rsidRPr="00091B9B">
              <w:rPr>
                <w:b/>
                <w:bCs/>
              </w:rPr>
              <w:t>Povinná:</w:t>
            </w:r>
            <w:r w:rsidRPr="00091B9B">
              <w:t> </w:t>
            </w:r>
          </w:p>
          <w:p w14:paraId="1911EC46" w14:textId="03449AB5" w:rsidR="00300F3D" w:rsidRPr="00091B9B" w:rsidRDefault="00300F3D" w:rsidP="00300F3D">
            <w:pPr>
              <w:textAlignment w:val="baseline"/>
            </w:pPr>
            <w:r w:rsidRPr="00091B9B">
              <w:rPr>
                <w:caps/>
                <w:color w:val="000000"/>
              </w:rPr>
              <w:t>BARANČICOVÁ</w:t>
            </w:r>
            <w:r w:rsidRPr="00091B9B">
              <w:rPr>
                <w:color w:val="000000"/>
                <w:shd w:val="clear" w:color="auto" w:fill="FFFFFF"/>
              </w:rPr>
              <w:t xml:space="preserve">, Svatava, </w:t>
            </w:r>
            <w:proofErr w:type="spellStart"/>
            <w:r w:rsidRPr="00091B9B">
              <w:rPr>
                <w:color w:val="000000"/>
                <w:shd w:val="clear" w:color="auto" w:fill="FFFFFF"/>
              </w:rPr>
              <w:t>ed</w:t>
            </w:r>
            <w:proofErr w:type="spellEnd"/>
            <w:r w:rsidRPr="00091B9B">
              <w:rPr>
                <w:color w:val="000000"/>
                <w:shd w:val="clear" w:color="auto" w:fill="FFFFFF"/>
              </w:rPr>
              <w:t>. </w:t>
            </w:r>
            <w:r w:rsidRPr="00091B9B">
              <w:rPr>
                <w:i/>
                <w:iCs/>
                <w:color w:val="000000"/>
              </w:rPr>
              <w:t>Studie současného stavu podpory umění. Svazek I., Definice, historie, transformace, reflexe, vzdělávání a výchova</w:t>
            </w:r>
            <w:r>
              <w:rPr>
                <w:color w:val="000000"/>
                <w:shd w:val="clear" w:color="auto" w:fill="FFFFFF"/>
              </w:rPr>
              <w:t xml:space="preserve">. </w:t>
            </w:r>
            <w:r w:rsidRPr="00091B9B">
              <w:rPr>
                <w:color w:val="000000"/>
                <w:shd w:val="clear" w:color="auto" w:fill="FFFFFF"/>
              </w:rPr>
              <w:t>V Praze: Institut umění – Divadelní ústav, 2009. </w:t>
            </w:r>
            <w:r w:rsidRPr="00091B9B">
              <w:rPr>
                <w:color w:val="000000"/>
              </w:rPr>
              <w:t>ISBN 978-80-7008-235-5</w:t>
            </w:r>
            <w:r w:rsidRPr="00091B9B">
              <w:rPr>
                <w:color w:val="000000"/>
                <w:shd w:val="clear" w:color="auto" w:fill="FFFFFF"/>
              </w:rPr>
              <w:t>.</w:t>
            </w:r>
            <w:r w:rsidRPr="00091B9B">
              <w:rPr>
                <w:color w:val="000000"/>
              </w:rPr>
              <w:t> </w:t>
            </w:r>
          </w:p>
          <w:p w14:paraId="72FAD4E3" w14:textId="6ECC23D4" w:rsidR="00091B9B" w:rsidRPr="00091B9B" w:rsidRDefault="00091B9B" w:rsidP="00300F3D">
            <w:pPr>
              <w:shd w:val="clear" w:color="auto" w:fill="FFFFFF"/>
              <w:textAlignment w:val="baseline"/>
            </w:pPr>
            <w:r w:rsidRPr="00091B9B">
              <w:rPr>
                <w:caps/>
                <w:color w:val="000000"/>
              </w:rPr>
              <w:t>TYSLOVÁ</w:t>
            </w:r>
            <w:r w:rsidRPr="00091B9B">
              <w:rPr>
                <w:color w:val="000000"/>
              </w:rPr>
              <w:t>, Irena a kol. </w:t>
            </w:r>
            <w:r w:rsidRPr="00091B9B">
              <w:rPr>
                <w:i/>
                <w:iCs/>
                <w:color w:val="000000"/>
              </w:rPr>
              <w:t>Metodiky animačních procesů v kultuře: [vybrané eseje: sborník]</w:t>
            </w:r>
            <w:r w:rsidRPr="00091B9B">
              <w:rPr>
                <w:color w:val="000000"/>
              </w:rPr>
              <w:t xml:space="preserve">. Praha: </w:t>
            </w:r>
            <w:proofErr w:type="spellStart"/>
            <w:r w:rsidRPr="00091B9B">
              <w:rPr>
                <w:color w:val="000000"/>
              </w:rPr>
              <w:t>Oeconomica</w:t>
            </w:r>
            <w:proofErr w:type="spellEnd"/>
            <w:r w:rsidRPr="00091B9B">
              <w:rPr>
                <w:color w:val="000000"/>
              </w:rPr>
              <w:t>, 2012</w:t>
            </w:r>
            <w:r w:rsidR="00300F3D">
              <w:rPr>
                <w:color w:val="000000"/>
              </w:rPr>
              <w:t xml:space="preserve">. </w:t>
            </w:r>
            <w:r w:rsidRPr="00091B9B">
              <w:rPr>
                <w:color w:val="000000"/>
              </w:rPr>
              <w:t>ISBN 978-80-245-1903-6. </w:t>
            </w:r>
          </w:p>
          <w:p w14:paraId="7B1A0F20" w14:textId="77777777" w:rsidR="00091B9B" w:rsidRPr="00091B9B" w:rsidRDefault="00091B9B" w:rsidP="00B53F69">
            <w:pPr>
              <w:jc w:val="both"/>
              <w:textAlignment w:val="baseline"/>
              <w:rPr>
                <w:rFonts w:ascii="Segoe UI" w:hAnsi="Segoe UI" w:cs="Segoe UI"/>
                <w:sz w:val="18"/>
                <w:szCs w:val="18"/>
              </w:rPr>
            </w:pPr>
            <w:r w:rsidRPr="00091B9B">
              <w:rPr>
                <w:b/>
                <w:bCs/>
                <w:color w:val="000000"/>
              </w:rPr>
              <w:t>Doporučená:</w:t>
            </w:r>
            <w:r w:rsidRPr="00091B9B">
              <w:rPr>
                <w:color w:val="000000"/>
              </w:rPr>
              <w:t> </w:t>
            </w:r>
          </w:p>
          <w:p w14:paraId="47129C19" w14:textId="7C3AD374" w:rsidR="00300F3D" w:rsidRDefault="00300F3D" w:rsidP="00B53F69">
            <w:pPr>
              <w:textAlignment w:val="baseline"/>
              <w:rPr>
                <w:color w:val="000000"/>
              </w:rPr>
            </w:pPr>
            <w:r w:rsidRPr="00091B9B">
              <w:rPr>
                <w:caps/>
                <w:color w:val="000000"/>
              </w:rPr>
              <w:t>KAPLÁNEK</w:t>
            </w:r>
            <w:r w:rsidRPr="00091B9B">
              <w:rPr>
                <w:color w:val="000000"/>
                <w:shd w:val="clear" w:color="auto" w:fill="FFFFFF"/>
              </w:rPr>
              <w:t>, Michal. </w:t>
            </w:r>
            <w:r w:rsidRPr="00091B9B">
              <w:rPr>
                <w:i/>
                <w:iCs/>
                <w:color w:val="000000"/>
              </w:rPr>
              <w:t>Animace: studijní text pro přípravu animátorů mládeže</w:t>
            </w:r>
            <w:r w:rsidRPr="00091B9B">
              <w:rPr>
                <w:color w:val="000000"/>
                <w:shd w:val="clear" w:color="auto" w:fill="FFFFFF"/>
              </w:rPr>
              <w:t>. Praha: Portál, 2013.  </w:t>
            </w:r>
            <w:r w:rsidRPr="00091B9B">
              <w:rPr>
                <w:color w:val="000000"/>
              </w:rPr>
              <w:t>ISBN 978-80-262-0565-4</w:t>
            </w:r>
            <w:r w:rsidRPr="00091B9B">
              <w:rPr>
                <w:color w:val="000000"/>
                <w:shd w:val="clear" w:color="auto" w:fill="FFFFFF"/>
              </w:rPr>
              <w:t>.</w:t>
            </w:r>
            <w:r w:rsidRPr="00091B9B">
              <w:rPr>
                <w:color w:val="000000"/>
              </w:rPr>
              <w:t> </w:t>
            </w:r>
          </w:p>
          <w:p w14:paraId="5B48CBCA" w14:textId="31A7D616" w:rsidR="00091B9B" w:rsidRPr="00455806" w:rsidRDefault="00091B9B" w:rsidP="00311B61">
            <w:pPr>
              <w:textAlignment w:val="baseline"/>
            </w:pPr>
            <w:r w:rsidRPr="00091B9B">
              <w:rPr>
                <w:caps/>
                <w:color w:val="000000"/>
              </w:rPr>
              <w:t>SIOSTRZONEK</w:t>
            </w:r>
            <w:r w:rsidRPr="00091B9B">
              <w:rPr>
                <w:color w:val="000000"/>
                <w:shd w:val="clear" w:color="auto" w:fill="FFFFFF"/>
              </w:rPr>
              <w:t>, Jiří. </w:t>
            </w:r>
            <w:r w:rsidRPr="00091B9B">
              <w:rPr>
                <w:i/>
                <w:iCs/>
                <w:color w:val="000000"/>
              </w:rPr>
              <w:t>Animace kultury: (polské inspirace)</w:t>
            </w:r>
            <w:r w:rsidRPr="00091B9B">
              <w:rPr>
                <w:color w:val="000000"/>
                <w:shd w:val="clear" w:color="auto" w:fill="FFFFFF"/>
              </w:rPr>
              <w:t>. Opava: Slezská univerzita v Opavě, Filozoficko-přírodovědecká fakulta, Institut tvůrčí fotografie, 2009. </w:t>
            </w:r>
            <w:r w:rsidRPr="00091B9B">
              <w:rPr>
                <w:color w:val="000000"/>
              </w:rPr>
              <w:t>ISBN 978-80-7248-492-8</w:t>
            </w:r>
            <w:r w:rsidRPr="00091B9B">
              <w:rPr>
                <w:color w:val="000000"/>
                <w:shd w:val="clear" w:color="auto" w:fill="FFFFFF"/>
              </w:rPr>
              <w:t>.</w:t>
            </w:r>
            <w:r w:rsidRPr="00091B9B">
              <w:rPr>
                <w:color w:val="000000"/>
              </w:rPr>
              <w:t> </w:t>
            </w:r>
          </w:p>
        </w:tc>
      </w:tr>
    </w:tbl>
    <w:p w14:paraId="4F4BDD8C" w14:textId="1C2BFCB9" w:rsidR="005853FD" w:rsidRDefault="008755B0"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6"/>
        <w:gridCol w:w="883"/>
        <w:gridCol w:w="807"/>
        <w:gridCol w:w="2139"/>
        <w:gridCol w:w="538"/>
        <w:gridCol w:w="643"/>
        <w:gridCol w:w="31"/>
      </w:tblGrid>
      <w:tr w:rsidR="008755B0" w:rsidRPr="008755B0" w14:paraId="5A796A81" w14:textId="77777777" w:rsidTr="00311B61">
        <w:tc>
          <w:tcPr>
            <w:tcW w:w="9809" w:type="dxa"/>
            <w:gridSpan w:val="9"/>
            <w:tcBorders>
              <w:top w:val="single" w:sz="6" w:space="0" w:color="auto"/>
              <w:left w:val="single" w:sz="6" w:space="0" w:color="auto"/>
              <w:bottom w:val="double" w:sz="6" w:space="0" w:color="auto"/>
              <w:right w:val="single" w:sz="6" w:space="0" w:color="auto"/>
            </w:tcBorders>
            <w:shd w:val="clear" w:color="auto" w:fill="BDD6EE"/>
            <w:hideMark/>
          </w:tcPr>
          <w:p w14:paraId="5BDA22E4" w14:textId="77777777" w:rsidR="008755B0" w:rsidRPr="008755B0" w:rsidRDefault="008755B0" w:rsidP="008755B0">
            <w:pPr>
              <w:jc w:val="both"/>
              <w:textAlignment w:val="baseline"/>
              <w:rPr>
                <w:rFonts w:ascii="Segoe UI" w:hAnsi="Segoe UI" w:cs="Segoe UI"/>
                <w:sz w:val="18"/>
                <w:szCs w:val="18"/>
              </w:rPr>
            </w:pPr>
            <w:r w:rsidRPr="008755B0">
              <w:rPr>
                <w:b/>
                <w:bCs/>
                <w:sz w:val="28"/>
                <w:szCs w:val="28"/>
              </w:rPr>
              <w:lastRenderedPageBreak/>
              <w:t>B-III – Charakteristika studijního předmětu</w:t>
            </w:r>
            <w:r w:rsidRPr="008755B0">
              <w:rPr>
                <w:sz w:val="28"/>
                <w:szCs w:val="28"/>
              </w:rPr>
              <w:t> </w:t>
            </w:r>
          </w:p>
        </w:tc>
      </w:tr>
      <w:tr w:rsidR="008755B0" w:rsidRPr="008755B0" w14:paraId="008C2D0E"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7EF7C35B" w14:textId="77777777" w:rsidR="008755B0" w:rsidRPr="008755B0" w:rsidRDefault="008755B0" w:rsidP="008755B0">
            <w:pPr>
              <w:textAlignment w:val="baseline"/>
              <w:rPr>
                <w:rFonts w:ascii="Segoe UI" w:hAnsi="Segoe UI" w:cs="Segoe UI"/>
                <w:sz w:val="18"/>
                <w:szCs w:val="18"/>
              </w:rPr>
            </w:pPr>
            <w:r w:rsidRPr="008755B0">
              <w:rPr>
                <w:b/>
                <w:bCs/>
              </w:rPr>
              <w:t>Název studijního předmětu</w:t>
            </w:r>
            <w:r w:rsidRPr="008755B0">
              <w:t> </w:t>
            </w:r>
          </w:p>
        </w:tc>
        <w:tc>
          <w:tcPr>
            <w:tcW w:w="6745" w:type="dxa"/>
            <w:gridSpan w:val="8"/>
            <w:tcBorders>
              <w:top w:val="double" w:sz="6" w:space="0" w:color="auto"/>
              <w:left w:val="single" w:sz="6" w:space="0" w:color="auto"/>
              <w:bottom w:val="single" w:sz="6" w:space="0" w:color="auto"/>
              <w:right w:val="single" w:sz="6" w:space="0" w:color="auto"/>
            </w:tcBorders>
            <w:shd w:val="clear" w:color="auto" w:fill="auto"/>
            <w:hideMark/>
          </w:tcPr>
          <w:p w14:paraId="020E7ADD" w14:textId="46D483CF" w:rsidR="008755B0" w:rsidRPr="008755B0" w:rsidRDefault="005853FD">
            <w:pPr>
              <w:jc w:val="both"/>
              <w:textAlignment w:val="baseline"/>
              <w:rPr>
                <w:rFonts w:ascii="Segoe UI" w:hAnsi="Segoe UI" w:cs="Segoe UI"/>
                <w:sz w:val="18"/>
                <w:szCs w:val="18"/>
              </w:rPr>
            </w:pPr>
            <w:r>
              <w:rPr>
                <w:color w:val="000000"/>
              </w:rPr>
              <w:t>Ateliér K</w:t>
            </w:r>
            <w:r w:rsidR="008755B0" w:rsidRPr="008755B0">
              <w:rPr>
                <w:color w:val="000000"/>
              </w:rPr>
              <w:t>reativní odvětví a digitální kultura 1 </w:t>
            </w:r>
          </w:p>
        </w:tc>
      </w:tr>
      <w:tr w:rsidR="008755B0" w:rsidRPr="008755B0" w14:paraId="04D8641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CA9317B" w14:textId="77777777" w:rsidR="008755B0" w:rsidRPr="008755B0" w:rsidRDefault="008755B0" w:rsidP="008755B0">
            <w:pPr>
              <w:textAlignment w:val="baseline"/>
              <w:rPr>
                <w:rFonts w:ascii="Segoe UI" w:hAnsi="Segoe UI" w:cs="Segoe UI"/>
                <w:sz w:val="18"/>
                <w:szCs w:val="18"/>
              </w:rPr>
            </w:pPr>
            <w:r w:rsidRPr="008755B0">
              <w:rPr>
                <w:b/>
                <w:bCs/>
              </w:rPr>
              <w:t>Typ předmětu</w:t>
            </w:r>
            <w:r w:rsidRPr="008755B0">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21DBF96C" w14:textId="77777777" w:rsidR="008755B0" w:rsidRPr="008755B0" w:rsidRDefault="008755B0" w:rsidP="008755B0">
            <w:pPr>
              <w:jc w:val="both"/>
              <w:textAlignment w:val="baseline"/>
              <w:rPr>
                <w:rFonts w:ascii="Segoe UI" w:hAnsi="Segoe UI" w:cs="Segoe UI"/>
                <w:sz w:val="18"/>
                <w:szCs w:val="18"/>
              </w:rPr>
            </w:pPr>
            <w:r w:rsidRPr="008755B0">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EFC5E58" w14:textId="77777777" w:rsidR="008755B0" w:rsidRPr="008755B0" w:rsidRDefault="008755B0" w:rsidP="008755B0">
            <w:pPr>
              <w:jc w:val="both"/>
              <w:textAlignment w:val="baseline"/>
              <w:rPr>
                <w:rFonts w:ascii="Segoe UI" w:hAnsi="Segoe UI" w:cs="Segoe UI"/>
                <w:sz w:val="18"/>
                <w:szCs w:val="18"/>
              </w:rPr>
            </w:pPr>
            <w:r w:rsidRPr="008755B0">
              <w:rPr>
                <w:b/>
                <w:bCs/>
              </w:rPr>
              <w:t>doporučený ročník / semestr</w:t>
            </w:r>
            <w:r w:rsidRPr="008755B0">
              <w:t> </w:t>
            </w:r>
          </w:p>
        </w:tc>
        <w:tc>
          <w:tcPr>
            <w:tcW w:w="6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BC1759" w14:textId="77777777" w:rsidR="008755B0" w:rsidRPr="008755B0" w:rsidRDefault="008755B0" w:rsidP="008755B0">
            <w:pPr>
              <w:jc w:val="both"/>
              <w:textAlignment w:val="baseline"/>
              <w:rPr>
                <w:rFonts w:ascii="Segoe UI" w:hAnsi="Segoe UI" w:cs="Segoe UI"/>
                <w:sz w:val="18"/>
                <w:szCs w:val="18"/>
              </w:rPr>
            </w:pPr>
            <w:r w:rsidRPr="008755B0">
              <w:t>1/ZS </w:t>
            </w:r>
          </w:p>
        </w:tc>
      </w:tr>
      <w:tr w:rsidR="008755B0" w:rsidRPr="008755B0" w14:paraId="1D41DA4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C84DC19" w14:textId="77777777" w:rsidR="008755B0" w:rsidRPr="008755B0" w:rsidRDefault="008755B0" w:rsidP="008755B0">
            <w:pPr>
              <w:textAlignment w:val="baseline"/>
              <w:rPr>
                <w:rFonts w:ascii="Segoe UI" w:hAnsi="Segoe UI" w:cs="Segoe UI"/>
                <w:sz w:val="18"/>
                <w:szCs w:val="18"/>
              </w:rPr>
            </w:pPr>
            <w:r w:rsidRPr="008755B0">
              <w:rPr>
                <w:b/>
                <w:bCs/>
              </w:rPr>
              <w:t>Rozsah studijního předmětu</w:t>
            </w:r>
            <w:r w:rsidRPr="008755B0">
              <w:t> </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FFCAF70" w14:textId="77777777" w:rsidR="008755B0" w:rsidRPr="008755B0" w:rsidRDefault="008755B0" w:rsidP="008755B0">
            <w:pPr>
              <w:jc w:val="both"/>
              <w:textAlignment w:val="baseline"/>
              <w:rPr>
                <w:rFonts w:ascii="Segoe UI" w:hAnsi="Segoe UI" w:cs="Segoe UI"/>
                <w:sz w:val="18"/>
                <w:szCs w:val="18"/>
              </w:rPr>
            </w:pPr>
            <w:r w:rsidRPr="008755B0">
              <w:t>52 ateliér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BE30E1D" w14:textId="77777777" w:rsidR="008755B0" w:rsidRPr="008755B0" w:rsidRDefault="008755B0" w:rsidP="008755B0">
            <w:pPr>
              <w:jc w:val="both"/>
              <w:textAlignment w:val="baseline"/>
              <w:rPr>
                <w:rFonts w:ascii="Segoe UI" w:hAnsi="Segoe UI" w:cs="Segoe UI"/>
                <w:sz w:val="18"/>
                <w:szCs w:val="18"/>
              </w:rPr>
            </w:pPr>
            <w:r w:rsidRPr="008755B0">
              <w:rPr>
                <w:b/>
                <w:bCs/>
              </w:rPr>
              <w:t>hod. </w:t>
            </w:r>
            <w:r w:rsidRPr="008755B0">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00A151BF" w14:textId="77777777" w:rsidR="008755B0" w:rsidRPr="008755B0" w:rsidRDefault="008755B0" w:rsidP="008755B0">
            <w:pPr>
              <w:jc w:val="both"/>
              <w:textAlignment w:val="baseline"/>
              <w:rPr>
                <w:rFonts w:ascii="Segoe UI" w:hAnsi="Segoe UI" w:cs="Segoe UI"/>
                <w:sz w:val="18"/>
                <w:szCs w:val="18"/>
              </w:rPr>
            </w:pPr>
            <w:r w:rsidRPr="008755B0">
              <w:t>52 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7C9AC62" w14:textId="77777777" w:rsidR="008755B0" w:rsidRPr="008755B0" w:rsidRDefault="008755B0" w:rsidP="008755B0">
            <w:pPr>
              <w:jc w:val="both"/>
              <w:textAlignment w:val="baseline"/>
              <w:rPr>
                <w:rFonts w:ascii="Segoe UI" w:hAnsi="Segoe UI" w:cs="Segoe UI"/>
                <w:sz w:val="18"/>
                <w:szCs w:val="18"/>
              </w:rPr>
            </w:pPr>
            <w:r w:rsidRPr="008755B0">
              <w:rPr>
                <w:b/>
                <w:bCs/>
              </w:rPr>
              <w:t>kreditů</w:t>
            </w:r>
            <w:r w:rsidRPr="008755B0">
              <w:t> </w:t>
            </w:r>
          </w:p>
        </w:tc>
        <w:tc>
          <w:tcPr>
            <w:tcW w:w="1212" w:type="dxa"/>
            <w:gridSpan w:val="3"/>
            <w:tcBorders>
              <w:top w:val="single" w:sz="6" w:space="0" w:color="auto"/>
              <w:left w:val="single" w:sz="6" w:space="0" w:color="auto"/>
              <w:bottom w:val="single" w:sz="6" w:space="0" w:color="auto"/>
              <w:right w:val="single" w:sz="6" w:space="0" w:color="auto"/>
            </w:tcBorders>
            <w:shd w:val="clear" w:color="auto" w:fill="auto"/>
            <w:hideMark/>
          </w:tcPr>
          <w:p w14:paraId="1EE6F496" w14:textId="77777777" w:rsidR="008755B0" w:rsidRPr="008755B0" w:rsidRDefault="008755B0" w:rsidP="008755B0">
            <w:pPr>
              <w:jc w:val="both"/>
              <w:textAlignment w:val="baseline"/>
              <w:rPr>
                <w:rFonts w:ascii="Segoe UI" w:hAnsi="Segoe UI" w:cs="Segoe UI"/>
                <w:sz w:val="18"/>
                <w:szCs w:val="18"/>
              </w:rPr>
            </w:pPr>
            <w:r w:rsidRPr="008755B0">
              <w:t>4 </w:t>
            </w:r>
          </w:p>
        </w:tc>
      </w:tr>
      <w:tr w:rsidR="008755B0" w:rsidRPr="008755B0" w14:paraId="71FEDBF3"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25FFA6A" w14:textId="77777777" w:rsidR="008755B0" w:rsidRPr="008755B0" w:rsidRDefault="008755B0" w:rsidP="008755B0">
            <w:pPr>
              <w:textAlignment w:val="baseline"/>
              <w:rPr>
                <w:rFonts w:ascii="Segoe UI" w:hAnsi="Segoe UI" w:cs="Segoe UI"/>
                <w:sz w:val="18"/>
                <w:szCs w:val="18"/>
              </w:rPr>
            </w:pPr>
            <w:r w:rsidRPr="008755B0">
              <w:rPr>
                <w:b/>
                <w:bCs/>
              </w:rPr>
              <w:t xml:space="preserve">Prerekvizity, </w:t>
            </w:r>
            <w:proofErr w:type="spellStart"/>
            <w:r w:rsidRPr="008755B0">
              <w:rPr>
                <w:b/>
                <w:bCs/>
              </w:rPr>
              <w:t>korekvizity</w:t>
            </w:r>
            <w:proofErr w:type="spellEnd"/>
            <w:r w:rsidRPr="008755B0">
              <w:rPr>
                <w:b/>
                <w:bCs/>
              </w:rPr>
              <w:t>, ekvivalence</w:t>
            </w:r>
            <w:r w:rsidRPr="008755B0">
              <w:t> </w:t>
            </w:r>
          </w:p>
        </w:tc>
        <w:tc>
          <w:tcPr>
            <w:tcW w:w="6745" w:type="dxa"/>
            <w:gridSpan w:val="8"/>
            <w:tcBorders>
              <w:top w:val="single" w:sz="6" w:space="0" w:color="auto"/>
              <w:left w:val="single" w:sz="6" w:space="0" w:color="auto"/>
              <w:bottom w:val="single" w:sz="6" w:space="0" w:color="auto"/>
              <w:right w:val="single" w:sz="6" w:space="0" w:color="auto"/>
            </w:tcBorders>
            <w:shd w:val="clear" w:color="auto" w:fill="auto"/>
            <w:hideMark/>
          </w:tcPr>
          <w:p w14:paraId="37166A75" w14:textId="77777777" w:rsidR="008755B0" w:rsidRPr="008755B0" w:rsidRDefault="008755B0" w:rsidP="008755B0">
            <w:pPr>
              <w:jc w:val="both"/>
              <w:textAlignment w:val="baseline"/>
              <w:rPr>
                <w:rFonts w:ascii="Segoe UI" w:hAnsi="Segoe UI" w:cs="Segoe UI"/>
                <w:sz w:val="18"/>
                <w:szCs w:val="18"/>
              </w:rPr>
            </w:pPr>
            <w:r w:rsidRPr="008755B0">
              <w:t> </w:t>
            </w:r>
          </w:p>
        </w:tc>
      </w:tr>
      <w:tr w:rsidR="008755B0" w:rsidRPr="008755B0" w14:paraId="6B474B6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948FB20" w14:textId="77777777" w:rsidR="008755B0" w:rsidRPr="008755B0" w:rsidRDefault="008755B0" w:rsidP="008755B0">
            <w:pPr>
              <w:textAlignment w:val="baseline"/>
              <w:rPr>
                <w:rFonts w:ascii="Segoe UI" w:hAnsi="Segoe UI" w:cs="Segoe UI"/>
                <w:sz w:val="18"/>
                <w:szCs w:val="18"/>
              </w:rPr>
            </w:pPr>
            <w:r w:rsidRPr="008755B0">
              <w:rPr>
                <w:b/>
                <w:bCs/>
              </w:rPr>
              <w:t>Způsob ověření studijních výsledků</w:t>
            </w:r>
            <w:r w:rsidRPr="008755B0">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5FD6F295" w14:textId="77777777" w:rsidR="008755B0" w:rsidRPr="008755B0" w:rsidRDefault="008755B0" w:rsidP="008755B0">
            <w:pPr>
              <w:jc w:val="both"/>
              <w:textAlignment w:val="baseline"/>
              <w:rPr>
                <w:rFonts w:ascii="Segoe UI" w:hAnsi="Segoe UI" w:cs="Segoe UI"/>
                <w:sz w:val="18"/>
                <w:szCs w:val="18"/>
              </w:rPr>
            </w:pPr>
            <w:r w:rsidRPr="008755B0">
              <w:t>zápočet, 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42536EA" w14:textId="77777777" w:rsidR="008755B0" w:rsidRPr="008755B0" w:rsidRDefault="008755B0" w:rsidP="008755B0">
            <w:pPr>
              <w:jc w:val="both"/>
              <w:textAlignment w:val="baseline"/>
              <w:rPr>
                <w:rFonts w:ascii="Segoe UI" w:hAnsi="Segoe UI" w:cs="Segoe UI"/>
                <w:sz w:val="18"/>
                <w:szCs w:val="18"/>
              </w:rPr>
            </w:pPr>
            <w:r w:rsidRPr="008755B0">
              <w:rPr>
                <w:b/>
                <w:bCs/>
              </w:rPr>
              <w:t>Forma výuky</w:t>
            </w:r>
            <w:r w:rsidRPr="008755B0">
              <w:t> </w:t>
            </w:r>
          </w:p>
        </w:tc>
        <w:tc>
          <w:tcPr>
            <w:tcW w:w="1212" w:type="dxa"/>
            <w:gridSpan w:val="3"/>
            <w:tcBorders>
              <w:top w:val="single" w:sz="6" w:space="0" w:color="auto"/>
              <w:left w:val="single" w:sz="6" w:space="0" w:color="auto"/>
              <w:bottom w:val="single" w:sz="6" w:space="0" w:color="auto"/>
              <w:right w:val="single" w:sz="6" w:space="0" w:color="auto"/>
            </w:tcBorders>
            <w:shd w:val="clear" w:color="auto" w:fill="auto"/>
            <w:hideMark/>
          </w:tcPr>
          <w:p w14:paraId="32B8815B" w14:textId="77777777" w:rsidR="008755B0" w:rsidRPr="008755B0" w:rsidRDefault="008755B0" w:rsidP="008755B0">
            <w:pPr>
              <w:jc w:val="both"/>
              <w:textAlignment w:val="baseline"/>
              <w:rPr>
                <w:rFonts w:ascii="Segoe UI" w:hAnsi="Segoe UI" w:cs="Segoe UI"/>
                <w:sz w:val="18"/>
                <w:szCs w:val="18"/>
              </w:rPr>
            </w:pPr>
            <w:r w:rsidRPr="008755B0">
              <w:t>ateliér </w:t>
            </w:r>
          </w:p>
        </w:tc>
      </w:tr>
      <w:tr w:rsidR="008755B0" w:rsidRPr="008755B0" w14:paraId="574FA944"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925D730" w14:textId="77777777" w:rsidR="008755B0" w:rsidRPr="008755B0" w:rsidRDefault="008755B0" w:rsidP="008755B0">
            <w:pPr>
              <w:textAlignment w:val="baseline"/>
              <w:rPr>
                <w:rFonts w:ascii="Segoe UI" w:hAnsi="Segoe UI" w:cs="Segoe UI"/>
                <w:sz w:val="18"/>
                <w:szCs w:val="18"/>
              </w:rPr>
            </w:pPr>
            <w:r w:rsidRPr="008755B0">
              <w:rPr>
                <w:b/>
                <w:bCs/>
              </w:rPr>
              <w:t>Forma způsobu ověření studijních výsledků a další požadavky na studenta</w:t>
            </w:r>
            <w:r w:rsidRPr="008755B0">
              <w:t> </w:t>
            </w:r>
          </w:p>
        </w:tc>
        <w:tc>
          <w:tcPr>
            <w:tcW w:w="6745" w:type="dxa"/>
            <w:gridSpan w:val="8"/>
            <w:tcBorders>
              <w:top w:val="single" w:sz="6" w:space="0" w:color="auto"/>
              <w:left w:val="single" w:sz="6" w:space="0" w:color="auto"/>
              <w:bottom w:val="nil"/>
              <w:right w:val="single" w:sz="6" w:space="0" w:color="auto"/>
            </w:tcBorders>
            <w:shd w:val="clear" w:color="auto" w:fill="auto"/>
            <w:hideMark/>
          </w:tcPr>
          <w:p w14:paraId="2BBD1BA3" w14:textId="77777777" w:rsidR="008755B0" w:rsidRPr="008755B0" w:rsidRDefault="008755B0" w:rsidP="008755B0">
            <w:pPr>
              <w:jc w:val="both"/>
              <w:textAlignment w:val="baseline"/>
              <w:rPr>
                <w:rFonts w:ascii="Segoe UI" w:hAnsi="Segoe UI" w:cs="Segoe UI"/>
                <w:sz w:val="18"/>
                <w:szCs w:val="18"/>
              </w:rPr>
            </w:pPr>
            <w:r w:rsidRPr="008755B0">
              <w:rPr>
                <w:color w:val="000000"/>
              </w:rPr>
              <w:t>80% docházka </w:t>
            </w:r>
          </w:p>
          <w:p w14:paraId="10DA15D5" w14:textId="77777777" w:rsidR="008755B0" w:rsidRPr="008755B0" w:rsidRDefault="008755B0" w:rsidP="008755B0">
            <w:pPr>
              <w:jc w:val="both"/>
              <w:textAlignment w:val="baseline"/>
              <w:rPr>
                <w:rFonts w:ascii="Segoe UI" w:hAnsi="Segoe UI" w:cs="Segoe UI"/>
                <w:sz w:val="18"/>
                <w:szCs w:val="18"/>
              </w:rPr>
            </w:pPr>
            <w:r w:rsidRPr="008755B0">
              <w:rPr>
                <w:color w:val="000000"/>
              </w:rPr>
              <w:t>Plnění zadaných úkolů v hodinách </w:t>
            </w:r>
          </w:p>
          <w:p w14:paraId="19844926" w14:textId="77777777" w:rsidR="008755B0" w:rsidRPr="008755B0" w:rsidRDefault="008755B0" w:rsidP="008755B0">
            <w:pPr>
              <w:jc w:val="both"/>
              <w:textAlignment w:val="baseline"/>
              <w:rPr>
                <w:rFonts w:ascii="Segoe UI" w:hAnsi="Segoe UI" w:cs="Segoe UI"/>
                <w:sz w:val="18"/>
                <w:szCs w:val="18"/>
              </w:rPr>
            </w:pPr>
            <w:r w:rsidRPr="008755B0">
              <w:rPr>
                <w:color w:val="000000"/>
              </w:rPr>
              <w:t>Vypracování ateliérového úkolu </w:t>
            </w:r>
          </w:p>
          <w:p w14:paraId="02F6F633" w14:textId="77777777" w:rsidR="008755B0" w:rsidRPr="008755B0" w:rsidRDefault="008755B0" w:rsidP="008755B0">
            <w:pPr>
              <w:jc w:val="both"/>
              <w:textAlignment w:val="baseline"/>
              <w:rPr>
                <w:rFonts w:ascii="Segoe UI" w:hAnsi="Segoe UI" w:cs="Segoe UI"/>
                <w:sz w:val="18"/>
                <w:szCs w:val="18"/>
              </w:rPr>
            </w:pPr>
            <w:r w:rsidRPr="008755B0">
              <w:t> </w:t>
            </w:r>
          </w:p>
        </w:tc>
      </w:tr>
      <w:tr w:rsidR="008755B0" w:rsidRPr="008755B0" w14:paraId="51C5F640" w14:textId="77777777" w:rsidTr="004311A0">
        <w:trPr>
          <w:trHeight w:val="136"/>
        </w:trPr>
        <w:tc>
          <w:tcPr>
            <w:tcW w:w="9809" w:type="dxa"/>
            <w:gridSpan w:val="9"/>
            <w:tcBorders>
              <w:top w:val="nil"/>
              <w:left w:val="single" w:sz="6" w:space="0" w:color="auto"/>
              <w:bottom w:val="single" w:sz="6" w:space="0" w:color="auto"/>
              <w:right w:val="single" w:sz="6" w:space="0" w:color="auto"/>
            </w:tcBorders>
            <w:shd w:val="clear" w:color="auto" w:fill="auto"/>
            <w:hideMark/>
          </w:tcPr>
          <w:p w14:paraId="261D6C06" w14:textId="77777777" w:rsidR="008755B0" w:rsidRPr="008755B0" w:rsidRDefault="008755B0" w:rsidP="008755B0">
            <w:pPr>
              <w:textAlignment w:val="baseline"/>
              <w:rPr>
                <w:rFonts w:ascii="Segoe UI" w:hAnsi="Segoe UI" w:cs="Segoe UI"/>
                <w:sz w:val="18"/>
                <w:szCs w:val="18"/>
              </w:rPr>
            </w:pPr>
            <w:r w:rsidRPr="008755B0">
              <w:t> </w:t>
            </w:r>
          </w:p>
        </w:tc>
      </w:tr>
      <w:tr w:rsidR="008755B0" w:rsidRPr="008755B0" w14:paraId="1219F017"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3284C773" w14:textId="77777777" w:rsidR="008755B0" w:rsidRPr="008755B0" w:rsidRDefault="008755B0" w:rsidP="008755B0">
            <w:pPr>
              <w:textAlignment w:val="baseline"/>
              <w:rPr>
                <w:rFonts w:ascii="Segoe UI" w:hAnsi="Segoe UI" w:cs="Segoe UI"/>
                <w:sz w:val="18"/>
                <w:szCs w:val="18"/>
              </w:rPr>
            </w:pPr>
            <w:r w:rsidRPr="008755B0">
              <w:rPr>
                <w:b/>
                <w:bCs/>
              </w:rPr>
              <w:t>Garant předmětu</w:t>
            </w:r>
            <w:r w:rsidRPr="008755B0">
              <w:t> </w:t>
            </w:r>
          </w:p>
        </w:tc>
        <w:tc>
          <w:tcPr>
            <w:tcW w:w="6745" w:type="dxa"/>
            <w:gridSpan w:val="8"/>
            <w:tcBorders>
              <w:top w:val="nil"/>
              <w:left w:val="single" w:sz="6" w:space="0" w:color="auto"/>
              <w:bottom w:val="single" w:sz="6" w:space="0" w:color="auto"/>
              <w:right w:val="single" w:sz="6" w:space="0" w:color="auto"/>
            </w:tcBorders>
            <w:shd w:val="clear" w:color="auto" w:fill="auto"/>
            <w:hideMark/>
          </w:tcPr>
          <w:p w14:paraId="2AE44438" w14:textId="77777777" w:rsidR="008755B0" w:rsidRPr="008755B0" w:rsidRDefault="008755B0" w:rsidP="008755B0">
            <w:pPr>
              <w:jc w:val="both"/>
              <w:textAlignment w:val="baseline"/>
              <w:rPr>
                <w:rFonts w:ascii="Segoe UI" w:hAnsi="Segoe UI" w:cs="Segoe UI"/>
                <w:sz w:val="18"/>
                <w:szCs w:val="18"/>
              </w:rPr>
            </w:pPr>
            <w:r w:rsidRPr="008755B0">
              <w:t xml:space="preserve">Mgr. Eva </w:t>
            </w:r>
            <w:proofErr w:type="spellStart"/>
            <w:r w:rsidRPr="008755B0">
              <w:t>Gartnerová</w:t>
            </w:r>
            <w:proofErr w:type="spellEnd"/>
            <w:r w:rsidRPr="008755B0">
              <w:t>, Ph.D. </w:t>
            </w:r>
          </w:p>
        </w:tc>
      </w:tr>
      <w:tr w:rsidR="008755B0" w:rsidRPr="008755B0" w14:paraId="6A47E8D7"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081C4A5F" w14:textId="77777777" w:rsidR="008755B0" w:rsidRPr="008755B0" w:rsidRDefault="008755B0" w:rsidP="008755B0">
            <w:pPr>
              <w:textAlignment w:val="baseline"/>
              <w:rPr>
                <w:rFonts w:ascii="Segoe UI" w:hAnsi="Segoe UI" w:cs="Segoe UI"/>
                <w:sz w:val="18"/>
                <w:szCs w:val="18"/>
              </w:rPr>
            </w:pPr>
            <w:r w:rsidRPr="008755B0">
              <w:rPr>
                <w:b/>
                <w:bCs/>
              </w:rPr>
              <w:t>Zapojení garanta do výuky předmětu</w:t>
            </w:r>
            <w:r w:rsidRPr="008755B0">
              <w:t> </w:t>
            </w:r>
          </w:p>
        </w:tc>
        <w:tc>
          <w:tcPr>
            <w:tcW w:w="6745" w:type="dxa"/>
            <w:gridSpan w:val="8"/>
            <w:tcBorders>
              <w:top w:val="nil"/>
              <w:left w:val="single" w:sz="6" w:space="0" w:color="auto"/>
              <w:bottom w:val="single" w:sz="6" w:space="0" w:color="auto"/>
              <w:right w:val="single" w:sz="6" w:space="0" w:color="auto"/>
            </w:tcBorders>
            <w:shd w:val="clear" w:color="auto" w:fill="auto"/>
            <w:hideMark/>
          </w:tcPr>
          <w:p w14:paraId="405DD1D7" w14:textId="3E541ECD" w:rsidR="008755B0" w:rsidRPr="008755B0" w:rsidRDefault="00206F46" w:rsidP="008755B0">
            <w:pPr>
              <w:jc w:val="both"/>
              <w:textAlignment w:val="baseline"/>
              <w:rPr>
                <w:rFonts w:ascii="Segoe UI" w:hAnsi="Segoe UI" w:cs="Segoe UI"/>
                <w:sz w:val="18"/>
                <w:szCs w:val="18"/>
              </w:rPr>
            </w:pPr>
            <w:r w:rsidRPr="008755B0">
              <w:t>100 %</w:t>
            </w:r>
            <w:r w:rsidR="008755B0" w:rsidRPr="008755B0">
              <w:t> </w:t>
            </w:r>
          </w:p>
        </w:tc>
      </w:tr>
      <w:tr w:rsidR="008755B0" w:rsidRPr="008755B0" w14:paraId="5547DA82"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3BC61BC" w14:textId="77777777" w:rsidR="008755B0" w:rsidRPr="008755B0" w:rsidRDefault="008755B0" w:rsidP="008755B0">
            <w:pPr>
              <w:textAlignment w:val="baseline"/>
              <w:rPr>
                <w:rFonts w:ascii="Segoe UI" w:hAnsi="Segoe UI" w:cs="Segoe UI"/>
                <w:sz w:val="18"/>
                <w:szCs w:val="18"/>
              </w:rPr>
            </w:pPr>
            <w:r w:rsidRPr="008755B0">
              <w:rPr>
                <w:b/>
                <w:bCs/>
              </w:rPr>
              <w:t>Vyučující</w:t>
            </w:r>
            <w:r w:rsidRPr="008755B0">
              <w:t> </w:t>
            </w:r>
          </w:p>
        </w:tc>
        <w:tc>
          <w:tcPr>
            <w:tcW w:w="6745" w:type="dxa"/>
            <w:gridSpan w:val="8"/>
            <w:tcBorders>
              <w:top w:val="single" w:sz="6" w:space="0" w:color="auto"/>
              <w:left w:val="single" w:sz="6" w:space="0" w:color="auto"/>
              <w:bottom w:val="nil"/>
              <w:right w:val="single" w:sz="6" w:space="0" w:color="auto"/>
            </w:tcBorders>
            <w:shd w:val="clear" w:color="auto" w:fill="auto"/>
            <w:hideMark/>
          </w:tcPr>
          <w:p w14:paraId="4CFE5D23" w14:textId="77777777" w:rsidR="008755B0" w:rsidRPr="008755B0" w:rsidRDefault="008755B0" w:rsidP="008755B0">
            <w:pPr>
              <w:jc w:val="both"/>
              <w:textAlignment w:val="baseline"/>
              <w:rPr>
                <w:rFonts w:ascii="Segoe UI" w:hAnsi="Segoe UI" w:cs="Segoe UI"/>
                <w:sz w:val="18"/>
                <w:szCs w:val="18"/>
              </w:rPr>
            </w:pPr>
            <w:r w:rsidRPr="008755B0">
              <w:t xml:space="preserve">Mgr. Eva </w:t>
            </w:r>
            <w:proofErr w:type="spellStart"/>
            <w:r w:rsidRPr="008755B0">
              <w:t>Gartnerová</w:t>
            </w:r>
            <w:proofErr w:type="spellEnd"/>
            <w:r w:rsidRPr="008755B0">
              <w:t>, Ph.D. </w:t>
            </w:r>
          </w:p>
        </w:tc>
      </w:tr>
      <w:tr w:rsidR="008755B0" w:rsidRPr="008755B0" w14:paraId="6DE199A4" w14:textId="77777777" w:rsidTr="004311A0">
        <w:trPr>
          <w:trHeight w:val="196"/>
        </w:trPr>
        <w:tc>
          <w:tcPr>
            <w:tcW w:w="9809" w:type="dxa"/>
            <w:gridSpan w:val="9"/>
            <w:tcBorders>
              <w:top w:val="nil"/>
              <w:left w:val="single" w:sz="6" w:space="0" w:color="auto"/>
              <w:bottom w:val="single" w:sz="6" w:space="0" w:color="auto"/>
              <w:right w:val="single" w:sz="6" w:space="0" w:color="auto"/>
            </w:tcBorders>
            <w:shd w:val="clear" w:color="auto" w:fill="auto"/>
            <w:hideMark/>
          </w:tcPr>
          <w:p w14:paraId="4096A26A" w14:textId="77777777" w:rsidR="008755B0" w:rsidRPr="008755B0" w:rsidRDefault="008755B0" w:rsidP="008755B0">
            <w:pPr>
              <w:jc w:val="both"/>
              <w:textAlignment w:val="baseline"/>
              <w:rPr>
                <w:rFonts w:ascii="Segoe UI" w:hAnsi="Segoe UI" w:cs="Segoe UI"/>
                <w:sz w:val="18"/>
                <w:szCs w:val="18"/>
              </w:rPr>
            </w:pPr>
            <w:r w:rsidRPr="008755B0">
              <w:t> </w:t>
            </w:r>
          </w:p>
        </w:tc>
      </w:tr>
      <w:tr w:rsidR="008755B0" w:rsidRPr="008755B0" w14:paraId="61893C01"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2D02051" w14:textId="77777777" w:rsidR="008755B0" w:rsidRPr="008755B0" w:rsidRDefault="008755B0" w:rsidP="008755B0">
            <w:pPr>
              <w:jc w:val="both"/>
              <w:textAlignment w:val="baseline"/>
              <w:rPr>
                <w:rFonts w:ascii="Segoe UI" w:hAnsi="Segoe UI" w:cs="Segoe UI"/>
                <w:sz w:val="18"/>
                <w:szCs w:val="18"/>
              </w:rPr>
            </w:pPr>
            <w:r w:rsidRPr="008755B0">
              <w:rPr>
                <w:b/>
                <w:bCs/>
              </w:rPr>
              <w:t>Stručná anotace předmětu</w:t>
            </w:r>
            <w:r w:rsidRPr="008755B0">
              <w:t> </w:t>
            </w:r>
          </w:p>
        </w:tc>
        <w:tc>
          <w:tcPr>
            <w:tcW w:w="6745" w:type="dxa"/>
            <w:gridSpan w:val="8"/>
            <w:tcBorders>
              <w:top w:val="single" w:sz="6" w:space="0" w:color="auto"/>
              <w:left w:val="single" w:sz="6" w:space="0" w:color="auto"/>
              <w:bottom w:val="nil"/>
              <w:right w:val="single" w:sz="6" w:space="0" w:color="auto"/>
            </w:tcBorders>
            <w:shd w:val="clear" w:color="auto" w:fill="auto"/>
            <w:hideMark/>
          </w:tcPr>
          <w:p w14:paraId="05748118" w14:textId="77777777" w:rsidR="008755B0" w:rsidRPr="008755B0" w:rsidRDefault="008755B0" w:rsidP="008755B0">
            <w:pPr>
              <w:jc w:val="both"/>
              <w:textAlignment w:val="baseline"/>
              <w:rPr>
                <w:rFonts w:ascii="Segoe UI" w:hAnsi="Segoe UI" w:cs="Segoe UI"/>
                <w:sz w:val="18"/>
                <w:szCs w:val="18"/>
              </w:rPr>
            </w:pPr>
            <w:r w:rsidRPr="008755B0">
              <w:t> </w:t>
            </w:r>
          </w:p>
        </w:tc>
      </w:tr>
      <w:tr w:rsidR="008755B0" w:rsidRPr="008755B0" w14:paraId="4C6D6459" w14:textId="77777777" w:rsidTr="00311B61">
        <w:trPr>
          <w:trHeight w:val="3930"/>
        </w:trPr>
        <w:tc>
          <w:tcPr>
            <w:tcW w:w="9809" w:type="dxa"/>
            <w:gridSpan w:val="9"/>
            <w:tcBorders>
              <w:top w:val="nil"/>
              <w:left w:val="single" w:sz="6" w:space="0" w:color="auto"/>
              <w:bottom w:val="single" w:sz="12" w:space="0" w:color="auto"/>
              <w:right w:val="single" w:sz="6" w:space="0" w:color="auto"/>
            </w:tcBorders>
            <w:shd w:val="clear" w:color="auto" w:fill="auto"/>
            <w:hideMark/>
          </w:tcPr>
          <w:p w14:paraId="5A9574A6" w14:textId="6B29BCA4" w:rsidR="008755B0" w:rsidRDefault="008755B0" w:rsidP="00035107">
            <w:pPr>
              <w:jc w:val="both"/>
              <w:textAlignment w:val="baseline"/>
              <w:rPr>
                <w:color w:val="000000"/>
              </w:rPr>
            </w:pPr>
            <w:r w:rsidRPr="008755B0">
              <w:rPr>
                <w:color w:val="000000"/>
              </w:rPr>
              <w:t xml:space="preserve">Ateliérový předmět Kreativní odvětví a digitální kultura </w:t>
            </w:r>
            <w:r w:rsidRPr="009401FD">
              <w:rPr>
                <w:color w:val="000000"/>
              </w:rPr>
              <w:t xml:space="preserve">1 </w:t>
            </w:r>
            <w:r w:rsidR="003C43E2" w:rsidRPr="00311B61">
              <w:t>je úvodem do teoretické i praktické roviny KKP. Studenti budou seznámeni se základními termíny a bude jim představeno technologické vybavení důležité pro rozvoj jejich projektů.</w:t>
            </w:r>
            <w:r w:rsidR="003C43E2" w:rsidRPr="00311B61">
              <w:rPr>
                <w:rFonts w:ascii="Segoe UI" w:hAnsi="Segoe UI" w:cs="Segoe UI"/>
              </w:rPr>
              <w:t xml:space="preserve"> S</w:t>
            </w:r>
            <w:r w:rsidR="003C43E2" w:rsidRPr="009401FD">
              <w:rPr>
                <w:color w:val="000000"/>
              </w:rPr>
              <w:t>oučasně se budou zaměřovat</w:t>
            </w:r>
            <w:r w:rsidRPr="009401FD">
              <w:rPr>
                <w:color w:val="000000"/>
              </w:rPr>
              <w:t xml:space="preserve"> na praktickou výuku v galerii G18, výzkumné laboratoři </w:t>
            </w:r>
            <w:proofErr w:type="spellStart"/>
            <w:r w:rsidRPr="009401FD">
              <w:rPr>
                <w:color w:val="000000"/>
              </w:rPr>
              <w:t>RedLAB</w:t>
            </w:r>
            <w:proofErr w:type="spellEnd"/>
            <w:r w:rsidRPr="009401FD">
              <w:rPr>
                <w:color w:val="000000"/>
              </w:rPr>
              <w:t xml:space="preserve"> a </w:t>
            </w:r>
            <w:proofErr w:type="spellStart"/>
            <w:r w:rsidRPr="009401FD">
              <w:rPr>
                <w:color w:val="000000"/>
              </w:rPr>
              <w:t>imerzivní</w:t>
            </w:r>
            <w:proofErr w:type="spellEnd"/>
            <w:r w:rsidRPr="009401FD">
              <w:rPr>
                <w:color w:val="000000"/>
              </w:rPr>
              <w:t xml:space="preserve"> laboratoři. </w:t>
            </w:r>
            <w:r w:rsidR="00224D94" w:rsidRPr="00311B61">
              <w:rPr>
                <w:rFonts w:ascii="Segoe UI" w:hAnsi="Segoe UI" w:cs="Segoe UI"/>
              </w:rPr>
              <w:t xml:space="preserve"> </w:t>
            </w:r>
            <w:r w:rsidR="002E43EF">
              <w:t> </w:t>
            </w:r>
            <w:r w:rsidR="00E70D0E">
              <w:t xml:space="preserve"> </w:t>
            </w:r>
            <w:r w:rsidRPr="009401FD">
              <w:rPr>
                <w:color w:val="000000"/>
              </w:rPr>
              <w:t>Cílem kurzu je směřování k tomu, aby se jeho absolvent</w:t>
            </w:r>
            <w:r w:rsidR="003C43E2" w:rsidRPr="009401FD">
              <w:rPr>
                <w:color w:val="000000"/>
              </w:rPr>
              <w:t>i</w:t>
            </w:r>
            <w:r w:rsidRPr="009401FD">
              <w:rPr>
                <w:color w:val="000000"/>
              </w:rPr>
              <w:t xml:space="preserve"> dokázal</w:t>
            </w:r>
            <w:r w:rsidR="003C43E2" w:rsidRPr="009401FD">
              <w:rPr>
                <w:color w:val="000000"/>
              </w:rPr>
              <w:t>i</w:t>
            </w:r>
            <w:r w:rsidRPr="009401FD">
              <w:rPr>
                <w:color w:val="000000"/>
              </w:rPr>
              <w:t xml:space="preserve"> orientovat v lokální i mezinárodní kulturní sféře a byl</w:t>
            </w:r>
            <w:r w:rsidR="003C43E2" w:rsidRPr="009401FD">
              <w:rPr>
                <w:color w:val="000000"/>
              </w:rPr>
              <w:t>i schop</w:t>
            </w:r>
            <w:r w:rsidRPr="009401FD">
              <w:rPr>
                <w:color w:val="000000"/>
              </w:rPr>
              <w:t>n</w:t>
            </w:r>
            <w:r w:rsidR="003C43E2" w:rsidRPr="009401FD">
              <w:rPr>
                <w:color w:val="000000"/>
              </w:rPr>
              <w:t>i</w:t>
            </w:r>
            <w:r w:rsidRPr="009401FD">
              <w:rPr>
                <w:color w:val="000000"/>
              </w:rPr>
              <w:t xml:space="preserve"> reflexe pozitivních i negativních vlivů, které na ni působí, stejně jako reflexe</w:t>
            </w:r>
            <w:r w:rsidRPr="008755B0">
              <w:rPr>
                <w:color w:val="000000"/>
              </w:rPr>
              <w:t xml:space="preserve"> institucí samotných. Předmět je zaměřen na praktické a teoretické uchopení oboru, jeho nedílnou součástí jsou návštěvy instit</w:t>
            </w:r>
            <w:r w:rsidR="003C43E2">
              <w:rPr>
                <w:color w:val="000000"/>
              </w:rPr>
              <w:t xml:space="preserve">ucí a firem z KKO, přednášky </w:t>
            </w:r>
            <w:r w:rsidRPr="008755B0">
              <w:rPr>
                <w:color w:val="000000"/>
              </w:rPr>
              <w:t>akademik</w:t>
            </w:r>
            <w:r w:rsidR="003C43E2">
              <w:rPr>
                <w:color w:val="000000"/>
              </w:rPr>
              <w:t>ů a výzkumníků, ale především</w:t>
            </w:r>
            <w:r w:rsidRPr="008755B0">
              <w:rPr>
                <w:color w:val="000000"/>
              </w:rPr>
              <w:t xml:space="preserve"> odborníků z praxe. Ateliér se zabývá také přípravou studentů v oblasti soft </w:t>
            </w:r>
            <w:proofErr w:type="spellStart"/>
            <w:r w:rsidRPr="008755B0">
              <w:rPr>
                <w:color w:val="000000"/>
              </w:rPr>
              <w:t>skills</w:t>
            </w:r>
            <w:proofErr w:type="spellEnd"/>
            <w:r w:rsidRPr="008755B0">
              <w:rPr>
                <w:color w:val="000000"/>
              </w:rPr>
              <w:t xml:space="preserve">, komunikačních, prezentačních, organizačních a </w:t>
            </w:r>
            <w:proofErr w:type="spellStart"/>
            <w:r w:rsidRPr="008755B0">
              <w:rPr>
                <w:color w:val="000000"/>
              </w:rPr>
              <w:t>leadershipových</w:t>
            </w:r>
            <w:proofErr w:type="spellEnd"/>
            <w:r w:rsidRPr="008755B0">
              <w:rPr>
                <w:color w:val="000000"/>
              </w:rPr>
              <w:t xml:space="preserve"> dovednostech, a to prostřednictvím práce na projektech </w:t>
            </w:r>
            <w:r w:rsidR="0064674F">
              <w:rPr>
                <w:color w:val="000000"/>
              </w:rPr>
              <w:br/>
            </w:r>
            <w:r w:rsidRPr="008755B0">
              <w:rPr>
                <w:color w:val="000000"/>
              </w:rPr>
              <w:t>a jejich konzultace s vedoucím ateliéru. Studenti budou připravováni na prezentaci výsledků projektů a účasti na konferencích, veletrzích či v uměleckých institucích</w:t>
            </w:r>
            <w:r w:rsidR="00157928">
              <w:rPr>
                <w:color w:val="000000"/>
              </w:rPr>
              <w:t>.</w:t>
            </w:r>
            <w:r w:rsidR="00035107">
              <w:rPr>
                <w:color w:val="000000"/>
              </w:rPr>
              <w:t xml:space="preserve"> </w:t>
            </w:r>
            <w:r w:rsidR="00EA70FB">
              <w:rPr>
                <w:color w:val="000000"/>
              </w:rPr>
              <w:t>V</w:t>
            </w:r>
            <w:r w:rsidR="00035107" w:rsidRPr="008755B0">
              <w:rPr>
                <w:color w:val="000000"/>
              </w:rPr>
              <w:t xml:space="preserve"> průběhu výuky</w:t>
            </w:r>
            <w:r w:rsidR="00EA70FB">
              <w:rPr>
                <w:color w:val="000000"/>
              </w:rPr>
              <w:t xml:space="preserve"> budou</w:t>
            </w:r>
            <w:r w:rsidR="00035107" w:rsidRPr="008755B0">
              <w:rPr>
                <w:color w:val="000000"/>
              </w:rPr>
              <w:t xml:space="preserve"> vedeni k práci v interkulturním prostředí </w:t>
            </w:r>
            <w:r w:rsidR="00EA70FB">
              <w:rPr>
                <w:color w:val="000000"/>
              </w:rPr>
              <w:br/>
            </w:r>
            <w:r w:rsidR="00035107" w:rsidRPr="008755B0">
              <w:rPr>
                <w:color w:val="000000"/>
              </w:rPr>
              <w:t>i mezioborové spolupráci. </w:t>
            </w:r>
          </w:p>
          <w:p w14:paraId="66D457FA" w14:textId="77777777" w:rsidR="00035107" w:rsidRPr="008755B0" w:rsidRDefault="00035107" w:rsidP="00035107">
            <w:pPr>
              <w:jc w:val="both"/>
              <w:textAlignment w:val="baseline"/>
              <w:rPr>
                <w:rFonts w:ascii="Segoe UI" w:hAnsi="Segoe UI" w:cs="Segoe UI"/>
                <w:sz w:val="18"/>
                <w:szCs w:val="18"/>
              </w:rPr>
            </w:pPr>
          </w:p>
          <w:p w14:paraId="32A8F719" w14:textId="77777777" w:rsidR="008755B0" w:rsidRPr="008755B0" w:rsidRDefault="008755B0" w:rsidP="001A6473">
            <w:pPr>
              <w:numPr>
                <w:ilvl w:val="0"/>
                <w:numId w:val="244"/>
              </w:numPr>
              <w:ind w:left="360" w:firstLine="97"/>
              <w:textAlignment w:val="baseline"/>
            </w:pPr>
            <w:r w:rsidRPr="008755B0">
              <w:rPr>
                <w:color w:val="000000"/>
              </w:rPr>
              <w:t>Kulturní a kreativní odvětví a jejich role ve společnosti  </w:t>
            </w:r>
          </w:p>
          <w:p w14:paraId="171C380D" w14:textId="77777777" w:rsidR="008755B0" w:rsidRPr="008755B0" w:rsidRDefault="008755B0" w:rsidP="001A6473">
            <w:pPr>
              <w:numPr>
                <w:ilvl w:val="0"/>
                <w:numId w:val="245"/>
              </w:numPr>
              <w:ind w:left="360" w:firstLine="97"/>
              <w:textAlignment w:val="baseline"/>
            </w:pPr>
            <w:r w:rsidRPr="008755B0">
              <w:rPr>
                <w:color w:val="000000"/>
              </w:rPr>
              <w:t>Kulturní politika  </w:t>
            </w:r>
          </w:p>
          <w:p w14:paraId="309F0684" w14:textId="77777777" w:rsidR="008755B0" w:rsidRPr="008755B0" w:rsidRDefault="008755B0" w:rsidP="001A6473">
            <w:pPr>
              <w:numPr>
                <w:ilvl w:val="0"/>
                <w:numId w:val="246"/>
              </w:numPr>
              <w:ind w:left="360" w:firstLine="97"/>
              <w:textAlignment w:val="baseline"/>
            </w:pPr>
            <w:r w:rsidRPr="008755B0">
              <w:rPr>
                <w:color w:val="000000"/>
              </w:rPr>
              <w:t>Kreativní leadership  </w:t>
            </w:r>
          </w:p>
          <w:p w14:paraId="5FC9CDD8" w14:textId="77777777" w:rsidR="008755B0" w:rsidRPr="008755B0" w:rsidRDefault="008755B0" w:rsidP="001A6473">
            <w:pPr>
              <w:numPr>
                <w:ilvl w:val="0"/>
                <w:numId w:val="247"/>
              </w:numPr>
              <w:ind w:left="360" w:firstLine="97"/>
              <w:textAlignment w:val="baseline"/>
            </w:pPr>
            <w:r w:rsidRPr="008755B0">
              <w:rPr>
                <w:color w:val="000000"/>
              </w:rPr>
              <w:t>Kulturní management  </w:t>
            </w:r>
          </w:p>
          <w:p w14:paraId="5BEAB3C7" w14:textId="77777777" w:rsidR="008755B0" w:rsidRPr="008755B0" w:rsidRDefault="008755B0" w:rsidP="001A6473">
            <w:pPr>
              <w:numPr>
                <w:ilvl w:val="0"/>
                <w:numId w:val="248"/>
              </w:numPr>
              <w:ind w:left="360" w:firstLine="97"/>
              <w:textAlignment w:val="baseline"/>
            </w:pPr>
            <w:r w:rsidRPr="008755B0">
              <w:rPr>
                <w:color w:val="000000"/>
              </w:rPr>
              <w:t>Komunikační a prezentační dovednosti  </w:t>
            </w:r>
          </w:p>
          <w:p w14:paraId="55FFD11A" w14:textId="77777777" w:rsidR="008755B0" w:rsidRPr="008755B0" w:rsidRDefault="008755B0" w:rsidP="001A6473">
            <w:pPr>
              <w:numPr>
                <w:ilvl w:val="0"/>
                <w:numId w:val="249"/>
              </w:numPr>
              <w:ind w:left="360" w:firstLine="97"/>
              <w:textAlignment w:val="baseline"/>
            </w:pPr>
            <w:r w:rsidRPr="008755B0">
              <w:rPr>
                <w:color w:val="000000"/>
              </w:rPr>
              <w:t>Argumentace  </w:t>
            </w:r>
          </w:p>
          <w:p w14:paraId="5205BD4B" w14:textId="77777777" w:rsidR="008755B0" w:rsidRPr="008755B0" w:rsidRDefault="008755B0" w:rsidP="001A6473">
            <w:pPr>
              <w:numPr>
                <w:ilvl w:val="0"/>
                <w:numId w:val="250"/>
              </w:numPr>
              <w:ind w:left="360" w:firstLine="97"/>
              <w:textAlignment w:val="baseline"/>
            </w:pPr>
            <w:r w:rsidRPr="008755B0">
              <w:rPr>
                <w:color w:val="000000"/>
              </w:rPr>
              <w:t>Finanční řízení projektu a dotační management  </w:t>
            </w:r>
          </w:p>
          <w:p w14:paraId="413BC0D6" w14:textId="77777777" w:rsidR="008755B0" w:rsidRPr="008755B0" w:rsidRDefault="008755B0" w:rsidP="001A6473">
            <w:pPr>
              <w:numPr>
                <w:ilvl w:val="0"/>
                <w:numId w:val="251"/>
              </w:numPr>
              <w:ind w:left="360" w:firstLine="97"/>
              <w:textAlignment w:val="baseline"/>
            </w:pPr>
            <w:r w:rsidRPr="008755B0">
              <w:rPr>
                <w:color w:val="000000"/>
              </w:rPr>
              <w:t>Kulturní produkce  </w:t>
            </w:r>
          </w:p>
          <w:p w14:paraId="2C619C5F" w14:textId="77777777" w:rsidR="008755B0" w:rsidRPr="008755B0" w:rsidRDefault="008755B0" w:rsidP="001A6473">
            <w:pPr>
              <w:numPr>
                <w:ilvl w:val="0"/>
                <w:numId w:val="252"/>
              </w:numPr>
              <w:ind w:left="360" w:firstLine="97"/>
              <w:textAlignment w:val="baseline"/>
            </w:pPr>
            <w:r w:rsidRPr="008755B0">
              <w:rPr>
                <w:color w:val="000000"/>
              </w:rPr>
              <w:t>Evaluace a zpětná vazba  </w:t>
            </w:r>
          </w:p>
          <w:p w14:paraId="45864E0F" w14:textId="66EBE312" w:rsidR="008755B0" w:rsidRPr="008755B0" w:rsidRDefault="008755B0" w:rsidP="008755B0">
            <w:pPr>
              <w:jc w:val="both"/>
              <w:textAlignment w:val="baseline"/>
              <w:rPr>
                <w:rFonts w:ascii="Segoe UI" w:hAnsi="Segoe UI" w:cs="Segoe UI"/>
                <w:sz w:val="18"/>
                <w:szCs w:val="18"/>
              </w:rPr>
            </w:pPr>
            <w:r w:rsidRPr="008755B0">
              <w:t>  </w:t>
            </w:r>
            <w:r w:rsidRPr="008755B0">
              <w:br/>
            </w:r>
            <w:r w:rsidRPr="008755B0">
              <w:rPr>
                <w:color w:val="000000"/>
              </w:rPr>
              <w:t>Student</w:t>
            </w:r>
            <w:r w:rsidR="009401FD">
              <w:rPr>
                <w:color w:val="000000"/>
              </w:rPr>
              <w:t>i</w:t>
            </w:r>
            <w:r w:rsidRPr="008755B0">
              <w:rPr>
                <w:color w:val="000000"/>
              </w:rPr>
              <w:t xml:space="preserve"> </w:t>
            </w:r>
            <w:r w:rsidR="009401FD">
              <w:rPr>
                <w:color w:val="000000"/>
              </w:rPr>
              <w:t>absorbují</w:t>
            </w:r>
            <w:r w:rsidRPr="008755B0">
              <w:rPr>
                <w:color w:val="000000"/>
              </w:rPr>
              <w:t xml:space="preserve"> základní terminolog</w:t>
            </w:r>
            <w:r w:rsidR="009401FD">
              <w:rPr>
                <w:color w:val="000000"/>
              </w:rPr>
              <w:t xml:space="preserve">ii z oboru a prakticky </w:t>
            </w:r>
            <w:r w:rsidRPr="008755B0">
              <w:rPr>
                <w:color w:val="000000"/>
              </w:rPr>
              <w:t>př</w:t>
            </w:r>
            <w:r w:rsidR="009401FD">
              <w:rPr>
                <w:color w:val="000000"/>
              </w:rPr>
              <w:t>ipraví</w:t>
            </w:r>
            <w:r w:rsidRPr="008755B0">
              <w:rPr>
                <w:color w:val="000000"/>
              </w:rPr>
              <w:t xml:space="preserve"> a </w:t>
            </w:r>
            <w:r w:rsidR="009401FD">
              <w:rPr>
                <w:color w:val="000000"/>
              </w:rPr>
              <w:t>zorganizují</w:t>
            </w:r>
            <w:r w:rsidRPr="008755B0">
              <w:rPr>
                <w:color w:val="000000"/>
              </w:rPr>
              <w:t xml:space="preserve"> vlastní projekty z oblasti KKO</w:t>
            </w:r>
            <w:r w:rsidR="009401FD">
              <w:rPr>
                <w:color w:val="000000"/>
              </w:rPr>
              <w:t>.</w:t>
            </w:r>
            <w:r w:rsidRPr="008755B0">
              <w:rPr>
                <w:color w:val="000000"/>
              </w:rPr>
              <w:t> </w:t>
            </w:r>
          </w:p>
        </w:tc>
      </w:tr>
      <w:tr w:rsidR="008755B0" w:rsidRPr="008755B0" w14:paraId="23BA7A72"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1BAF8E70" w14:textId="77777777" w:rsidR="008755B0" w:rsidRPr="008755B0" w:rsidRDefault="008755B0" w:rsidP="008755B0">
            <w:pPr>
              <w:jc w:val="both"/>
              <w:textAlignment w:val="baseline"/>
              <w:rPr>
                <w:rFonts w:ascii="Segoe UI" w:hAnsi="Segoe UI" w:cs="Segoe UI"/>
                <w:sz w:val="18"/>
                <w:szCs w:val="18"/>
              </w:rPr>
            </w:pPr>
            <w:r w:rsidRPr="008755B0">
              <w:rPr>
                <w:b/>
                <w:bCs/>
              </w:rPr>
              <w:t>Studijní literatura a studijní pomůcky</w:t>
            </w:r>
            <w:r w:rsidRPr="008755B0">
              <w:t> </w:t>
            </w:r>
          </w:p>
        </w:tc>
        <w:tc>
          <w:tcPr>
            <w:tcW w:w="6177" w:type="dxa"/>
            <w:gridSpan w:val="7"/>
            <w:tcBorders>
              <w:top w:val="nil"/>
              <w:left w:val="single" w:sz="6" w:space="0" w:color="auto"/>
              <w:bottom w:val="nil"/>
              <w:right w:val="single" w:sz="6" w:space="0" w:color="auto"/>
            </w:tcBorders>
            <w:shd w:val="clear" w:color="auto" w:fill="auto"/>
            <w:hideMark/>
          </w:tcPr>
          <w:p w14:paraId="38F82BF0" w14:textId="77777777" w:rsidR="008755B0" w:rsidRPr="008755B0" w:rsidRDefault="008755B0" w:rsidP="008755B0">
            <w:pPr>
              <w:jc w:val="both"/>
              <w:textAlignment w:val="baseline"/>
              <w:rPr>
                <w:rFonts w:ascii="Segoe UI" w:hAnsi="Segoe UI" w:cs="Segoe UI"/>
                <w:sz w:val="18"/>
                <w:szCs w:val="18"/>
              </w:rPr>
            </w:pPr>
            <w:r w:rsidRPr="008755B0">
              <w:t> </w:t>
            </w:r>
          </w:p>
        </w:tc>
      </w:tr>
      <w:tr w:rsidR="008755B0" w:rsidRPr="008755B0" w14:paraId="34D06B4B" w14:textId="77777777" w:rsidTr="00311B61">
        <w:trPr>
          <w:trHeight w:val="690"/>
        </w:trPr>
        <w:tc>
          <w:tcPr>
            <w:tcW w:w="9809" w:type="dxa"/>
            <w:gridSpan w:val="9"/>
            <w:tcBorders>
              <w:top w:val="nil"/>
              <w:left w:val="single" w:sz="6" w:space="0" w:color="auto"/>
              <w:bottom w:val="single" w:sz="6" w:space="0" w:color="auto"/>
              <w:right w:val="single" w:sz="6" w:space="0" w:color="auto"/>
            </w:tcBorders>
            <w:shd w:val="clear" w:color="auto" w:fill="auto"/>
            <w:hideMark/>
          </w:tcPr>
          <w:p w14:paraId="4AB8DED2" w14:textId="77777777" w:rsidR="00874687" w:rsidRPr="00874687" w:rsidRDefault="00874687">
            <w:pPr>
              <w:textAlignment w:val="baseline"/>
              <w:rPr>
                <w:b/>
                <w:color w:val="000000"/>
              </w:rPr>
            </w:pPr>
            <w:r w:rsidRPr="00874687">
              <w:rPr>
                <w:b/>
                <w:color w:val="000000"/>
              </w:rPr>
              <w:t>Povinná:</w:t>
            </w:r>
          </w:p>
          <w:p w14:paraId="3358C59D" w14:textId="77777777" w:rsidR="009D6A7E" w:rsidRDefault="008755B0">
            <w:pPr>
              <w:textAlignment w:val="baseline"/>
              <w:rPr>
                <w:ins w:id="107" w:author="Hana Ponížilová" w:date="2023-03-14T09:26:00Z"/>
                <w:color w:val="000000"/>
              </w:rPr>
            </w:pPr>
            <w:r w:rsidRPr="008755B0">
              <w:rPr>
                <w:color w:val="000000"/>
              </w:rPr>
              <w:t xml:space="preserve">BEDNÁŘ Pavel, Markéta DUBOVÁ, Marcel KRAUS, Petr NÁVRAT, Eva ŽÁKOVÁ. </w:t>
            </w:r>
            <w:r w:rsidRPr="008755B0">
              <w:rPr>
                <w:i/>
                <w:iCs/>
                <w:color w:val="000000"/>
              </w:rPr>
              <w:t>Metodika mapování kulturních a kreativních průmyslů na lokální a regionální úrovni ČR.</w:t>
            </w:r>
            <w:r w:rsidRPr="008755B0">
              <w:rPr>
                <w:color w:val="000000"/>
              </w:rPr>
              <w:t xml:space="preserve"> Praha: Institut umění, 2016. ISBN 978-80-7008-372-7. </w:t>
            </w:r>
          </w:p>
          <w:p w14:paraId="748615B7" w14:textId="77777777" w:rsidR="0099407A" w:rsidRDefault="009D6A7E">
            <w:pPr>
              <w:textAlignment w:val="baseline"/>
              <w:rPr>
                <w:ins w:id="108" w:author="Hana Ponížilová" w:date="2023-03-15T15:31:00Z"/>
                <w:color w:val="000000"/>
              </w:rPr>
            </w:pPr>
            <w:ins w:id="109" w:author="Hana Ponížilová" w:date="2023-03-14T09:26:00Z">
              <w:r w:rsidRPr="009D6A7E">
                <w:rPr>
                  <w:color w:val="000000"/>
                </w:rPr>
                <w:t xml:space="preserve">CIKÁNEK, Martin. </w:t>
              </w:r>
              <w:r w:rsidRPr="00B97A61">
                <w:rPr>
                  <w:i/>
                  <w:iCs/>
                  <w:color w:val="000000"/>
                </w:rPr>
                <w:t>Kreativní průmysly: příležitost pro novou ekonomiku II</w:t>
              </w:r>
              <w:r w:rsidRPr="009D6A7E">
                <w:rPr>
                  <w:color w:val="000000"/>
                </w:rPr>
                <w:t xml:space="preserve">. Nové, </w:t>
              </w:r>
              <w:proofErr w:type="spellStart"/>
              <w:r w:rsidRPr="009D6A7E">
                <w:rPr>
                  <w:color w:val="000000"/>
                </w:rPr>
                <w:t>rozš</w:t>
              </w:r>
              <w:proofErr w:type="spellEnd"/>
              <w:r w:rsidRPr="009D6A7E">
                <w:rPr>
                  <w:color w:val="000000"/>
                </w:rPr>
                <w:t xml:space="preserve">. a </w:t>
              </w:r>
              <w:proofErr w:type="spellStart"/>
              <w:r w:rsidRPr="009D6A7E">
                <w:rPr>
                  <w:color w:val="000000"/>
                </w:rPr>
                <w:t>rev</w:t>
              </w:r>
              <w:proofErr w:type="spellEnd"/>
              <w:r w:rsidRPr="009D6A7E">
                <w:rPr>
                  <w:color w:val="000000"/>
                </w:rPr>
                <w:t xml:space="preserve">. vyd. V Praze: Institut umění, 2013. ISBN 9788070082744. </w:t>
              </w:r>
            </w:ins>
          </w:p>
          <w:p w14:paraId="16DCC1BA" w14:textId="77777777" w:rsidR="007B29A8" w:rsidRPr="008755B0" w:rsidRDefault="007B29A8" w:rsidP="007B29A8">
            <w:pPr>
              <w:textAlignment w:val="baseline"/>
              <w:rPr>
                <w:rFonts w:ascii="Segoe UI" w:hAnsi="Segoe UI" w:cs="Segoe UI"/>
                <w:sz w:val="18"/>
                <w:szCs w:val="18"/>
              </w:rPr>
            </w:pPr>
            <w:r w:rsidRPr="008755B0">
              <w:rPr>
                <w:color w:val="000000"/>
              </w:rPr>
              <w:t xml:space="preserve">FLEW, Terry. </w:t>
            </w:r>
            <w:proofErr w:type="spellStart"/>
            <w:r w:rsidRPr="008755B0">
              <w:rPr>
                <w:i/>
                <w:iCs/>
                <w:color w:val="000000"/>
              </w:rPr>
              <w:t>The</w:t>
            </w:r>
            <w:proofErr w:type="spellEnd"/>
            <w:r w:rsidRPr="008755B0">
              <w:rPr>
                <w:i/>
                <w:iCs/>
                <w:color w:val="000000"/>
              </w:rPr>
              <w:t xml:space="preserve"> </w:t>
            </w:r>
            <w:proofErr w:type="spellStart"/>
            <w:r w:rsidRPr="008755B0">
              <w:rPr>
                <w:i/>
                <w:iCs/>
                <w:color w:val="000000"/>
              </w:rPr>
              <w:t>creative</w:t>
            </w:r>
            <w:proofErr w:type="spellEnd"/>
            <w:r w:rsidRPr="008755B0">
              <w:rPr>
                <w:i/>
                <w:iCs/>
                <w:color w:val="000000"/>
              </w:rPr>
              <w:t xml:space="preserve"> </w:t>
            </w:r>
            <w:proofErr w:type="spellStart"/>
            <w:r w:rsidRPr="008755B0">
              <w:rPr>
                <w:i/>
                <w:iCs/>
                <w:color w:val="000000"/>
              </w:rPr>
              <w:t>industries</w:t>
            </w:r>
            <w:proofErr w:type="spellEnd"/>
            <w:r w:rsidRPr="008755B0">
              <w:rPr>
                <w:i/>
                <w:iCs/>
                <w:color w:val="000000"/>
              </w:rPr>
              <w:t xml:space="preserve">: </w:t>
            </w:r>
            <w:proofErr w:type="spellStart"/>
            <w:r w:rsidRPr="008755B0">
              <w:rPr>
                <w:i/>
                <w:iCs/>
                <w:color w:val="000000"/>
              </w:rPr>
              <w:t>culture</w:t>
            </w:r>
            <w:proofErr w:type="spellEnd"/>
            <w:r w:rsidRPr="008755B0">
              <w:rPr>
                <w:i/>
                <w:iCs/>
                <w:color w:val="000000"/>
              </w:rPr>
              <w:t xml:space="preserve"> and </w:t>
            </w:r>
            <w:proofErr w:type="spellStart"/>
            <w:r w:rsidRPr="008755B0">
              <w:rPr>
                <w:i/>
                <w:iCs/>
                <w:color w:val="000000"/>
              </w:rPr>
              <w:t>policy</w:t>
            </w:r>
            <w:proofErr w:type="spellEnd"/>
            <w:r w:rsidRPr="008755B0">
              <w:rPr>
                <w:i/>
                <w:iCs/>
                <w:color w:val="000000"/>
              </w:rPr>
              <w:t>.</w:t>
            </w:r>
            <w:r w:rsidRPr="008755B0">
              <w:rPr>
                <w:color w:val="000000"/>
              </w:rPr>
              <w:t xml:space="preserve"> Los Angeles, </w:t>
            </w:r>
            <w:proofErr w:type="spellStart"/>
            <w:r w:rsidRPr="008755B0">
              <w:rPr>
                <w:color w:val="000000"/>
              </w:rPr>
              <w:t>Calif</w:t>
            </w:r>
            <w:proofErr w:type="spellEnd"/>
            <w:r w:rsidRPr="008755B0">
              <w:rPr>
                <w:color w:val="000000"/>
              </w:rPr>
              <w:t>.: SAGE, 2012. ISBN 1847875750.  </w:t>
            </w:r>
          </w:p>
          <w:p w14:paraId="43F81C3D" w14:textId="1C927AB8" w:rsidR="008755B0" w:rsidRPr="008755B0" w:rsidRDefault="009D6A7E">
            <w:pPr>
              <w:textAlignment w:val="baseline"/>
              <w:rPr>
                <w:rFonts w:ascii="Segoe UI" w:hAnsi="Segoe UI" w:cs="Segoe UI"/>
                <w:sz w:val="18"/>
                <w:szCs w:val="18"/>
              </w:rPr>
            </w:pPr>
            <w:ins w:id="110" w:author="Hana Ponížilová" w:date="2023-03-14T09:26:00Z">
              <w:r w:rsidRPr="009D6A7E">
                <w:rPr>
                  <w:color w:val="000000"/>
                </w:rPr>
                <w:t xml:space="preserve">MAIELLO, Giuseppe a Ondřej ROUBAL. </w:t>
              </w:r>
              <w:r w:rsidRPr="00B97A61">
                <w:rPr>
                  <w:i/>
                  <w:iCs/>
                  <w:color w:val="000000"/>
                </w:rPr>
                <w:t xml:space="preserve">Média a kultura: od primární orální kultury ke konstrukci </w:t>
              </w:r>
              <w:proofErr w:type="spellStart"/>
              <w:r w:rsidRPr="00B97A61">
                <w:rPr>
                  <w:i/>
                  <w:iCs/>
                  <w:color w:val="000000"/>
                </w:rPr>
                <w:t>kyber</w:t>
              </w:r>
              <w:proofErr w:type="spellEnd"/>
              <w:r w:rsidRPr="00B97A61">
                <w:rPr>
                  <w:i/>
                  <w:iCs/>
                  <w:color w:val="000000"/>
                </w:rPr>
                <w:t>-prostorových identit v éře digitální komunikace.</w:t>
              </w:r>
              <w:r w:rsidRPr="009D6A7E">
                <w:rPr>
                  <w:color w:val="000000"/>
                </w:rPr>
                <w:t xml:space="preserve"> Praha: Vysoká škola finanční a správní, 2020. </w:t>
              </w:r>
              <w:proofErr w:type="spellStart"/>
              <w:r w:rsidRPr="009D6A7E">
                <w:rPr>
                  <w:color w:val="000000"/>
                </w:rPr>
                <w:t>Eupress</w:t>
              </w:r>
              <w:proofErr w:type="spellEnd"/>
              <w:r w:rsidRPr="009D6A7E">
                <w:rPr>
                  <w:color w:val="000000"/>
                </w:rPr>
                <w:t>. ISBN 9788074081798.</w:t>
              </w:r>
            </w:ins>
            <w:r w:rsidR="008755B0" w:rsidRPr="008755B0">
              <w:rPr>
                <w:color w:val="000000"/>
              </w:rPr>
              <w:t> </w:t>
            </w:r>
          </w:p>
          <w:p w14:paraId="74584B05" w14:textId="77777777" w:rsidR="007F3E14" w:rsidRDefault="008755B0">
            <w:pPr>
              <w:textAlignment w:val="baseline"/>
              <w:rPr>
                <w:color w:val="000000"/>
              </w:rPr>
            </w:pPr>
            <w:r w:rsidRPr="008755B0">
              <w:rPr>
                <w:color w:val="000000"/>
              </w:rPr>
              <w:t xml:space="preserve">MILLER, Vincent. </w:t>
            </w:r>
            <w:proofErr w:type="spellStart"/>
            <w:r w:rsidRPr="008755B0">
              <w:rPr>
                <w:i/>
                <w:iCs/>
                <w:color w:val="000000"/>
              </w:rPr>
              <w:t>Understanding</w:t>
            </w:r>
            <w:proofErr w:type="spellEnd"/>
            <w:r w:rsidRPr="008755B0">
              <w:rPr>
                <w:i/>
                <w:iCs/>
                <w:color w:val="000000"/>
              </w:rPr>
              <w:t xml:space="preserve"> </w:t>
            </w:r>
            <w:proofErr w:type="spellStart"/>
            <w:r w:rsidRPr="008755B0">
              <w:rPr>
                <w:i/>
                <w:iCs/>
                <w:color w:val="000000"/>
              </w:rPr>
              <w:t>digital</w:t>
            </w:r>
            <w:proofErr w:type="spellEnd"/>
            <w:r w:rsidRPr="008755B0">
              <w:rPr>
                <w:i/>
                <w:iCs/>
                <w:color w:val="000000"/>
              </w:rPr>
              <w:t xml:space="preserve"> </w:t>
            </w:r>
            <w:proofErr w:type="spellStart"/>
            <w:r w:rsidRPr="008755B0">
              <w:rPr>
                <w:i/>
                <w:iCs/>
                <w:color w:val="000000"/>
              </w:rPr>
              <w:t>culture</w:t>
            </w:r>
            <w:proofErr w:type="spellEnd"/>
            <w:r w:rsidRPr="008755B0">
              <w:rPr>
                <w:color w:val="000000"/>
              </w:rPr>
              <w:t xml:space="preserve">. 2nd </w:t>
            </w:r>
            <w:proofErr w:type="spellStart"/>
            <w:r w:rsidRPr="008755B0">
              <w:rPr>
                <w:color w:val="000000"/>
              </w:rPr>
              <w:t>ed</w:t>
            </w:r>
            <w:proofErr w:type="spellEnd"/>
            <w:r w:rsidRPr="008755B0">
              <w:rPr>
                <w:color w:val="000000"/>
              </w:rPr>
              <w:t xml:space="preserve">. </w:t>
            </w:r>
            <w:proofErr w:type="spellStart"/>
            <w:r w:rsidRPr="008755B0">
              <w:rPr>
                <w:color w:val="000000"/>
              </w:rPr>
              <w:t>Thousand</w:t>
            </w:r>
            <w:proofErr w:type="spellEnd"/>
            <w:r w:rsidRPr="008755B0">
              <w:rPr>
                <w:color w:val="000000"/>
              </w:rPr>
              <w:t xml:space="preserve"> </w:t>
            </w:r>
            <w:proofErr w:type="spellStart"/>
            <w:r w:rsidRPr="008755B0">
              <w:rPr>
                <w:color w:val="000000"/>
              </w:rPr>
              <w:t>Oaks</w:t>
            </w:r>
            <w:proofErr w:type="spellEnd"/>
            <w:r w:rsidRPr="008755B0">
              <w:rPr>
                <w:color w:val="000000"/>
              </w:rPr>
              <w:t xml:space="preserve">: SAGE </w:t>
            </w:r>
            <w:proofErr w:type="spellStart"/>
            <w:r w:rsidRPr="008755B0">
              <w:rPr>
                <w:color w:val="000000"/>
              </w:rPr>
              <w:t>Publications</w:t>
            </w:r>
            <w:proofErr w:type="spellEnd"/>
            <w:r w:rsidRPr="008755B0">
              <w:rPr>
                <w:color w:val="000000"/>
              </w:rPr>
              <w:t xml:space="preserve">, 2020. </w:t>
            </w:r>
          </w:p>
          <w:p w14:paraId="248B6FEC" w14:textId="0C9612B4" w:rsidR="008755B0" w:rsidRPr="008755B0" w:rsidRDefault="008755B0">
            <w:pPr>
              <w:textAlignment w:val="baseline"/>
              <w:rPr>
                <w:rFonts w:ascii="Segoe UI" w:hAnsi="Segoe UI" w:cs="Segoe UI"/>
                <w:sz w:val="18"/>
                <w:szCs w:val="18"/>
              </w:rPr>
            </w:pPr>
            <w:r w:rsidRPr="008755B0">
              <w:rPr>
                <w:color w:val="000000"/>
              </w:rPr>
              <w:t>ISBN 9781473993860.  </w:t>
            </w:r>
          </w:p>
          <w:p w14:paraId="145185B5" w14:textId="77777777" w:rsidR="008755B0" w:rsidRPr="008755B0" w:rsidRDefault="008755B0" w:rsidP="008755B0">
            <w:pPr>
              <w:textAlignment w:val="baseline"/>
              <w:rPr>
                <w:rFonts w:ascii="Segoe UI" w:hAnsi="Segoe UI" w:cs="Segoe UI"/>
                <w:sz w:val="18"/>
                <w:szCs w:val="18"/>
              </w:rPr>
            </w:pPr>
            <w:r w:rsidRPr="008755B0">
              <w:rPr>
                <w:color w:val="000000"/>
              </w:rPr>
              <w:t xml:space="preserve">MIRZOEFF, Nicholas. </w:t>
            </w:r>
            <w:r w:rsidRPr="008755B0">
              <w:rPr>
                <w:i/>
                <w:iCs/>
                <w:color w:val="000000"/>
              </w:rPr>
              <w:t>Jak vidět svět</w:t>
            </w:r>
            <w:r w:rsidRPr="008755B0">
              <w:rPr>
                <w:color w:val="000000"/>
              </w:rPr>
              <w:t xml:space="preserve">. Praha: </w:t>
            </w:r>
            <w:proofErr w:type="spellStart"/>
            <w:r w:rsidRPr="008755B0">
              <w:rPr>
                <w:color w:val="000000"/>
              </w:rPr>
              <w:t>ArtMap</w:t>
            </w:r>
            <w:proofErr w:type="spellEnd"/>
            <w:r w:rsidRPr="008755B0">
              <w:rPr>
                <w:color w:val="000000"/>
              </w:rPr>
              <w:t>, 2018. ISBN 978-80-906-5995-7.  </w:t>
            </w:r>
          </w:p>
          <w:p w14:paraId="67AC76E7" w14:textId="77777777" w:rsidR="00874687" w:rsidRPr="00874687" w:rsidRDefault="00874687" w:rsidP="008755B0">
            <w:pPr>
              <w:textAlignment w:val="baseline"/>
              <w:rPr>
                <w:b/>
                <w:color w:val="000000"/>
              </w:rPr>
            </w:pPr>
            <w:r w:rsidRPr="00874687">
              <w:rPr>
                <w:b/>
                <w:color w:val="000000"/>
              </w:rPr>
              <w:t>Doporučená:</w:t>
            </w:r>
          </w:p>
          <w:p w14:paraId="1683237C" w14:textId="24773867" w:rsidR="008755B0" w:rsidRPr="008755B0" w:rsidRDefault="008755B0" w:rsidP="008755B0">
            <w:pPr>
              <w:textAlignment w:val="baseline"/>
              <w:rPr>
                <w:rFonts w:ascii="Segoe UI" w:hAnsi="Segoe UI" w:cs="Segoe UI"/>
                <w:sz w:val="18"/>
                <w:szCs w:val="18"/>
              </w:rPr>
            </w:pPr>
            <w:r w:rsidRPr="008755B0">
              <w:rPr>
                <w:color w:val="000000"/>
              </w:rPr>
              <w:t xml:space="preserve">HABERMAS, Jürgen. </w:t>
            </w:r>
            <w:r w:rsidRPr="008755B0">
              <w:rPr>
                <w:i/>
                <w:iCs/>
                <w:color w:val="000000"/>
              </w:rPr>
              <w:t>Strukturální přeměna veřejnosti: zkoumání jedné kategorie občanské společnosti.</w:t>
            </w:r>
            <w:r w:rsidRPr="008755B0">
              <w:rPr>
                <w:color w:val="000000"/>
              </w:rPr>
              <w:t xml:space="preserve"> Praha: </w:t>
            </w:r>
            <w:proofErr w:type="spellStart"/>
            <w:r w:rsidRPr="008755B0">
              <w:rPr>
                <w:color w:val="000000"/>
              </w:rPr>
              <w:t>Filosofia</w:t>
            </w:r>
            <w:proofErr w:type="spellEnd"/>
            <w:r w:rsidRPr="008755B0">
              <w:rPr>
                <w:color w:val="000000"/>
              </w:rPr>
              <w:t>, 2000. ISBN 80-700-7134-6.   </w:t>
            </w:r>
          </w:p>
          <w:p w14:paraId="4F254DEB" w14:textId="77777777" w:rsidR="007827EC" w:rsidRDefault="008755B0" w:rsidP="007827EC">
            <w:pPr>
              <w:textAlignment w:val="baseline"/>
              <w:rPr>
                <w:ins w:id="111" w:author="Hana Ponížilová" w:date="2023-03-14T09:30:00Z"/>
                <w:color w:val="000000"/>
              </w:rPr>
            </w:pPr>
            <w:r w:rsidRPr="008755B0">
              <w:rPr>
                <w:color w:val="000000"/>
              </w:rPr>
              <w:t xml:space="preserve">HAMPEL, Annika. </w:t>
            </w:r>
            <w:r w:rsidRPr="008755B0">
              <w:rPr>
                <w:i/>
                <w:iCs/>
                <w:color w:val="000000"/>
              </w:rPr>
              <w:t xml:space="preserve">Fair </w:t>
            </w:r>
            <w:proofErr w:type="spellStart"/>
            <w:r w:rsidRPr="008755B0">
              <w:rPr>
                <w:i/>
                <w:iCs/>
                <w:color w:val="000000"/>
              </w:rPr>
              <w:t>cooperation</w:t>
            </w:r>
            <w:proofErr w:type="spellEnd"/>
            <w:r w:rsidRPr="008755B0">
              <w:rPr>
                <w:i/>
                <w:iCs/>
                <w:color w:val="000000"/>
              </w:rPr>
              <w:t xml:space="preserve">: a </w:t>
            </w:r>
            <w:proofErr w:type="spellStart"/>
            <w:r w:rsidRPr="008755B0">
              <w:rPr>
                <w:i/>
                <w:iCs/>
                <w:color w:val="000000"/>
              </w:rPr>
              <w:t>new</w:t>
            </w:r>
            <w:proofErr w:type="spellEnd"/>
            <w:r w:rsidRPr="008755B0">
              <w:rPr>
                <w:i/>
                <w:iCs/>
                <w:color w:val="000000"/>
              </w:rPr>
              <w:t xml:space="preserve"> </w:t>
            </w:r>
            <w:proofErr w:type="spellStart"/>
            <w:r w:rsidRPr="008755B0">
              <w:rPr>
                <w:i/>
                <w:iCs/>
                <w:color w:val="000000"/>
              </w:rPr>
              <w:t>paradigm</w:t>
            </w:r>
            <w:proofErr w:type="spellEnd"/>
            <w:r w:rsidRPr="008755B0">
              <w:rPr>
                <w:i/>
                <w:iCs/>
                <w:color w:val="000000"/>
              </w:rPr>
              <w:t xml:space="preserve"> </w:t>
            </w:r>
            <w:proofErr w:type="spellStart"/>
            <w:r w:rsidRPr="008755B0">
              <w:rPr>
                <w:i/>
                <w:iCs/>
                <w:color w:val="000000"/>
              </w:rPr>
              <w:t>for</w:t>
            </w:r>
            <w:proofErr w:type="spellEnd"/>
            <w:r w:rsidRPr="008755B0">
              <w:rPr>
                <w:i/>
                <w:iCs/>
                <w:color w:val="000000"/>
              </w:rPr>
              <w:t xml:space="preserve"> </w:t>
            </w:r>
            <w:proofErr w:type="spellStart"/>
            <w:r w:rsidRPr="008755B0">
              <w:rPr>
                <w:i/>
                <w:iCs/>
                <w:color w:val="000000"/>
              </w:rPr>
              <w:t>cultural</w:t>
            </w:r>
            <w:proofErr w:type="spellEnd"/>
            <w:r w:rsidRPr="008755B0">
              <w:rPr>
                <w:i/>
                <w:iCs/>
                <w:color w:val="000000"/>
              </w:rPr>
              <w:t xml:space="preserve"> </w:t>
            </w:r>
            <w:proofErr w:type="spellStart"/>
            <w:r w:rsidRPr="008755B0">
              <w:rPr>
                <w:i/>
                <w:iCs/>
                <w:color w:val="000000"/>
              </w:rPr>
              <w:t>diplomacy</w:t>
            </w:r>
            <w:proofErr w:type="spellEnd"/>
            <w:r w:rsidRPr="008755B0">
              <w:rPr>
                <w:i/>
                <w:iCs/>
                <w:color w:val="000000"/>
              </w:rPr>
              <w:t xml:space="preserve"> and </w:t>
            </w:r>
            <w:proofErr w:type="spellStart"/>
            <w:r w:rsidRPr="008755B0">
              <w:rPr>
                <w:i/>
                <w:iCs/>
                <w:color w:val="000000"/>
              </w:rPr>
              <w:t>arts</w:t>
            </w:r>
            <w:proofErr w:type="spellEnd"/>
            <w:r w:rsidRPr="008755B0">
              <w:rPr>
                <w:i/>
                <w:iCs/>
                <w:color w:val="000000"/>
              </w:rPr>
              <w:t xml:space="preserve"> management. </w:t>
            </w:r>
            <w:proofErr w:type="spellStart"/>
            <w:r w:rsidRPr="008755B0">
              <w:rPr>
                <w:color w:val="000000"/>
              </w:rPr>
              <w:t>Bruxelles</w:t>
            </w:r>
            <w:proofErr w:type="spellEnd"/>
            <w:r w:rsidRPr="008755B0">
              <w:rPr>
                <w:color w:val="000000"/>
              </w:rPr>
              <w:t>: P.I.E. Peter Lang, 2017. ISBN 978-2-8076-0469-8.  </w:t>
            </w:r>
          </w:p>
          <w:p w14:paraId="0C005F81" w14:textId="02AD5868" w:rsidR="007827EC" w:rsidRPr="007827EC" w:rsidRDefault="007827EC" w:rsidP="007827EC">
            <w:pPr>
              <w:textAlignment w:val="baseline"/>
              <w:rPr>
                <w:ins w:id="112" w:author="Hana Ponížilová" w:date="2023-03-14T09:29:00Z"/>
              </w:rPr>
            </w:pPr>
            <w:ins w:id="113" w:author="Hana Ponížilová" w:date="2023-03-14T09:29:00Z">
              <w:r w:rsidRPr="007827EC">
                <w:rPr>
                  <w:rStyle w:val="normaltextrun"/>
                  <w:rFonts w:eastAsiaTheme="majorEastAsia"/>
                  <w:color w:val="444746"/>
                </w:rPr>
                <w:t xml:space="preserve">Art and Public </w:t>
              </w:r>
              <w:proofErr w:type="spellStart"/>
              <w:r w:rsidRPr="007827EC">
                <w:rPr>
                  <w:rStyle w:val="normaltextrun"/>
                  <w:rFonts w:eastAsiaTheme="majorEastAsia"/>
                  <w:color w:val="444746"/>
                </w:rPr>
                <w:t>History</w:t>
              </w:r>
              <w:proofErr w:type="spellEnd"/>
              <w:r w:rsidRPr="007827EC">
                <w:rPr>
                  <w:rStyle w:val="normaltextrun"/>
                  <w:rFonts w:eastAsiaTheme="majorEastAsia"/>
                  <w:color w:val="444746"/>
                </w:rPr>
                <w:t xml:space="preserve"> </w:t>
              </w:r>
              <w:proofErr w:type="spellStart"/>
              <w:r w:rsidRPr="007827EC">
                <w:rPr>
                  <w:rStyle w:val="normaltextrun"/>
                  <w:rFonts w:eastAsiaTheme="majorEastAsia"/>
                  <w:color w:val="444746"/>
                </w:rPr>
                <w:t>Approaches</w:t>
              </w:r>
              <w:proofErr w:type="spellEnd"/>
              <w:r w:rsidRPr="007827EC">
                <w:rPr>
                  <w:rStyle w:val="normaltextrun"/>
                  <w:rFonts w:eastAsiaTheme="majorEastAsia"/>
                  <w:color w:val="444746"/>
                </w:rPr>
                <w:t xml:space="preserve">, </w:t>
              </w:r>
              <w:proofErr w:type="spellStart"/>
              <w:r w:rsidRPr="007827EC">
                <w:rPr>
                  <w:rStyle w:val="normaltextrun"/>
                  <w:rFonts w:eastAsiaTheme="majorEastAsia"/>
                  <w:color w:val="444746"/>
                </w:rPr>
                <w:t>Opportunities</w:t>
              </w:r>
              <w:proofErr w:type="spellEnd"/>
              <w:r w:rsidRPr="007827EC">
                <w:rPr>
                  <w:rStyle w:val="normaltextrun"/>
                  <w:rFonts w:eastAsiaTheme="majorEastAsia"/>
                  <w:color w:val="444746"/>
                </w:rPr>
                <w:t xml:space="preserve">, and </w:t>
              </w:r>
              <w:proofErr w:type="spellStart"/>
              <w:r w:rsidRPr="007827EC">
                <w:rPr>
                  <w:rStyle w:val="normaltextrun"/>
                  <w:rFonts w:eastAsiaTheme="majorEastAsia"/>
                  <w:color w:val="444746"/>
                </w:rPr>
                <w:t>Challenges</w:t>
              </w:r>
              <w:proofErr w:type="spellEnd"/>
              <w:r w:rsidRPr="007827EC">
                <w:rPr>
                  <w:rStyle w:val="normaltextrun"/>
                  <w:rFonts w:eastAsiaTheme="majorEastAsia"/>
                  <w:color w:val="444746"/>
                </w:rPr>
                <w:t xml:space="preserve">. </w:t>
              </w:r>
              <w:proofErr w:type="spellStart"/>
              <w:r w:rsidRPr="007827EC">
                <w:rPr>
                  <w:rStyle w:val="normaltextrun"/>
                  <w:rFonts w:eastAsiaTheme="majorEastAsia"/>
                  <w:color w:val="444746"/>
                </w:rPr>
                <w:t>Lanham</w:t>
              </w:r>
              <w:proofErr w:type="spellEnd"/>
              <w:r w:rsidRPr="007827EC">
                <w:rPr>
                  <w:rStyle w:val="normaltextrun"/>
                  <w:rFonts w:eastAsiaTheme="majorEastAsia"/>
                  <w:color w:val="444746"/>
                </w:rPr>
                <w:t xml:space="preserve">, Maryland: </w:t>
              </w:r>
              <w:proofErr w:type="spellStart"/>
              <w:r w:rsidRPr="007827EC">
                <w:rPr>
                  <w:rStyle w:val="normaltextrun"/>
                  <w:rFonts w:eastAsiaTheme="majorEastAsia"/>
                  <w:color w:val="444746"/>
                </w:rPr>
                <w:t>Rowman</w:t>
              </w:r>
              <w:proofErr w:type="spellEnd"/>
              <w:r w:rsidRPr="007827EC">
                <w:rPr>
                  <w:rStyle w:val="normaltextrun"/>
                  <w:rFonts w:eastAsiaTheme="majorEastAsia"/>
                  <w:color w:val="444746"/>
                </w:rPr>
                <w:t xml:space="preserve"> &amp; </w:t>
              </w:r>
              <w:proofErr w:type="spellStart"/>
              <w:r w:rsidRPr="007827EC">
                <w:rPr>
                  <w:rStyle w:val="normaltextrun"/>
                  <w:rFonts w:eastAsiaTheme="majorEastAsia"/>
                  <w:color w:val="444746"/>
                </w:rPr>
                <w:t>Littlefield</w:t>
              </w:r>
              <w:proofErr w:type="spellEnd"/>
              <w:r w:rsidRPr="007827EC">
                <w:rPr>
                  <w:rStyle w:val="normaltextrun"/>
                  <w:rFonts w:eastAsiaTheme="majorEastAsia"/>
                  <w:color w:val="444746"/>
                </w:rPr>
                <w:t xml:space="preserve"> </w:t>
              </w:r>
              <w:proofErr w:type="spellStart"/>
              <w:r w:rsidRPr="007827EC">
                <w:rPr>
                  <w:rStyle w:val="normaltextrun"/>
                  <w:rFonts w:eastAsiaTheme="majorEastAsia"/>
                  <w:color w:val="444746"/>
                </w:rPr>
                <w:t>Publishers</w:t>
              </w:r>
              <w:proofErr w:type="spellEnd"/>
              <w:r w:rsidRPr="007827EC">
                <w:rPr>
                  <w:rStyle w:val="normaltextrun"/>
                  <w:rFonts w:eastAsiaTheme="majorEastAsia"/>
                  <w:color w:val="444746"/>
                </w:rPr>
                <w:t>, 2017. ISBN 978-1-4422-6843-2.</w:t>
              </w:r>
              <w:r w:rsidRPr="007827EC">
                <w:rPr>
                  <w:rStyle w:val="eop"/>
                  <w:color w:val="444746"/>
                </w:rPr>
                <w:t> </w:t>
              </w:r>
            </w:ins>
          </w:p>
          <w:p w14:paraId="3FF4FE66" w14:textId="33741B1A" w:rsidR="007827EC" w:rsidRPr="008755B0" w:rsidRDefault="007827EC" w:rsidP="008755B0">
            <w:pPr>
              <w:textAlignment w:val="baseline"/>
              <w:rPr>
                <w:rFonts w:ascii="Segoe UI" w:hAnsi="Segoe UI" w:cs="Segoe UI"/>
                <w:sz w:val="18"/>
                <w:szCs w:val="18"/>
              </w:rPr>
            </w:pPr>
          </w:p>
        </w:tc>
      </w:tr>
      <w:tr w:rsidR="0035006A" w:rsidRPr="0035006A" w14:paraId="115B81B9" w14:textId="77777777" w:rsidTr="00311B61">
        <w:tc>
          <w:tcPr>
            <w:tcW w:w="9809" w:type="dxa"/>
            <w:gridSpan w:val="9"/>
            <w:tcBorders>
              <w:top w:val="single" w:sz="6" w:space="0" w:color="auto"/>
              <w:left w:val="single" w:sz="6" w:space="0" w:color="auto"/>
              <w:bottom w:val="double" w:sz="6" w:space="0" w:color="auto"/>
              <w:right w:val="single" w:sz="6" w:space="0" w:color="auto"/>
            </w:tcBorders>
            <w:shd w:val="clear" w:color="auto" w:fill="BDD6EE"/>
            <w:hideMark/>
          </w:tcPr>
          <w:p w14:paraId="0647F3AA" w14:textId="4867FACF" w:rsidR="0035006A" w:rsidRPr="0035006A" w:rsidRDefault="0035006A" w:rsidP="0035006A">
            <w:pPr>
              <w:jc w:val="both"/>
              <w:textAlignment w:val="baseline"/>
              <w:rPr>
                <w:rFonts w:ascii="Segoe UI" w:hAnsi="Segoe UI" w:cs="Segoe UI"/>
                <w:sz w:val="18"/>
                <w:szCs w:val="18"/>
              </w:rPr>
            </w:pPr>
            <w:r>
              <w:lastRenderedPageBreak/>
              <w:br w:type="page"/>
            </w:r>
            <w:r w:rsidRPr="0035006A">
              <w:rPr>
                <w:b/>
                <w:bCs/>
                <w:sz w:val="28"/>
                <w:szCs w:val="28"/>
              </w:rPr>
              <w:t>B-III – Charakteristika studijního předmětu</w:t>
            </w:r>
            <w:r w:rsidRPr="0035006A">
              <w:rPr>
                <w:sz w:val="28"/>
                <w:szCs w:val="28"/>
              </w:rPr>
              <w:t> </w:t>
            </w:r>
          </w:p>
        </w:tc>
      </w:tr>
      <w:tr w:rsidR="0035006A" w:rsidRPr="0035006A" w14:paraId="0EE1C559"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E8C5C30" w14:textId="77777777" w:rsidR="0035006A" w:rsidRPr="0035006A" w:rsidRDefault="0035006A" w:rsidP="0035006A">
            <w:pPr>
              <w:textAlignment w:val="baseline"/>
              <w:rPr>
                <w:rFonts w:ascii="Segoe UI" w:hAnsi="Segoe UI" w:cs="Segoe UI"/>
                <w:sz w:val="18"/>
                <w:szCs w:val="18"/>
              </w:rPr>
            </w:pPr>
            <w:r w:rsidRPr="0035006A">
              <w:rPr>
                <w:b/>
                <w:bCs/>
              </w:rPr>
              <w:t>Název studijního předmětu</w:t>
            </w:r>
            <w:r w:rsidRPr="0035006A">
              <w:t> </w:t>
            </w:r>
          </w:p>
        </w:tc>
        <w:tc>
          <w:tcPr>
            <w:tcW w:w="6744" w:type="dxa"/>
            <w:gridSpan w:val="8"/>
            <w:tcBorders>
              <w:top w:val="double" w:sz="6" w:space="0" w:color="auto"/>
              <w:left w:val="single" w:sz="6" w:space="0" w:color="auto"/>
              <w:bottom w:val="single" w:sz="6" w:space="0" w:color="auto"/>
              <w:right w:val="single" w:sz="6" w:space="0" w:color="auto"/>
            </w:tcBorders>
            <w:shd w:val="clear" w:color="auto" w:fill="auto"/>
            <w:hideMark/>
          </w:tcPr>
          <w:p w14:paraId="69B9904D" w14:textId="3E8D6E5D" w:rsidR="0035006A" w:rsidRPr="0035006A" w:rsidRDefault="005853FD" w:rsidP="0035006A">
            <w:pPr>
              <w:jc w:val="both"/>
              <w:textAlignment w:val="baseline"/>
              <w:rPr>
                <w:rFonts w:ascii="Segoe UI" w:hAnsi="Segoe UI" w:cs="Segoe UI"/>
                <w:sz w:val="18"/>
                <w:szCs w:val="18"/>
              </w:rPr>
            </w:pPr>
            <w:r>
              <w:rPr>
                <w:color w:val="000000"/>
              </w:rPr>
              <w:t>Ateliér K</w:t>
            </w:r>
            <w:r w:rsidR="0035006A" w:rsidRPr="0035006A">
              <w:rPr>
                <w:color w:val="000000"/>
              </w:rPr>
              <w:t>reativní odvětví a digitální kultura 2 </w:t>
            </w:r>
          </w:p>
        </w:tc>
      </w:tr>
      <w:tr w:rsidR="0035006A" w:rsidRPr="0035006A" w14:paraId="193554C0"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65CA5FA" w14:textId="77777777" w:rsidR="0035006A" w:rsidRPr="0035006A" w:rsidRDefault="0035006A" w:rsidP="0035006A">
            <w:pPr>
              <w:textAlignment w:val="baseline"/>
              <w:rPr>
                <w:rFonts w:ascii="Segoe UI" w:hAnsi="Segoe UI" w:cs="Segoe UI"/>
                <w:sz w:val="18"/>
                <w:szCs w:val="18"/>
              </w:rPr>
            </w:pPr>
            <w:r w:rsidRPr="0035006A">
              <w:rPr>
                <w:b/>
                <w:bCs/>
              </w:rPr>
              <w:t>Typ předmětu</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2B58159A" w14:textId="77777777" w:rsidR="0035006A" w:rsidRPr="0035006A" w:rsidRDefault="0035006A" w:rsidP="0035006A">
            <w:pPr>
              <w:jc w:val="both"/>
              <w:textAlignment w:val="baseline"/>
              <w:rPr>
                <w:rFonts w:ascii="Segoe UI" w:hAnsi="Segoe UI" w:cs="Segoe UI"/>
                <w:sz w:val="18"/>
                <w:szCs w:val="18"/>
              </w:rPr>
            </w:pPr>
            <w:r w:rsidRPr="0035006A">
              <w:t>povinný, PZ </w:t>
            </w:r>
          </w:p>
        </w:tc>
        <w:tc>
          <w:tcPr>
            <w:tcW w:w="267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D418E1C" w14:textId="77777777" w:rsidR="0035006A" w:rsidRPr="0035006A" w:rsidRDefault="0035006A" w:rsidP="0035006A">
            <w:pPr>
              <w:jc w:val="both"/>
              <w:textAlignment w:val="baseline"/>
              <w:rPr>
                <w:rFonts w:ascii="Segoe UI" w:hAnsi="Segoe UI" w:cs="Segoe UI"/>
                <w:sz w:val="18"/>
                <w:szCs w:val="18"/>
              </w:rPr>
            </w:pPr>
            <w:r w:rsidRPr="0035006A">
              <w:rPr>
                <w:b/>
                <w:bCs/>
              </w:rPr>
              <w:t>doporučený ročník / semestr</w:t>
            </w:r>
            <w:r w:rsidRPr="0035006A">
              <w:t> </w:t>
            </w:r>
          </w:p>
        </w:tc>
        <w:tc>
          <w:tcPr>
            <w:tcW w:w="6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F5A7DC" w14:textId="77777777" w:rsidR="0035006A" w:rsidRPr="0035006A" w:rsidRDefault="0035006A" w:rsidP="0035006A">
            <w:pPr>
              <w:jc w:val="both"/>
              <w:textAlignment w:val="baseline"/>
              <w:rPr>
                <w:rFonts w:ascii="Segoe UI" w:hAnsi="Segoe UI" w:cs="Segoe UI"/>
                <w:sz w:val="18"/>
                <w:szCs w:val="18"/>
              </w:rPr>
            </w:pPr>
            <w:r w:rsidRPr="0035006A">
              <w:t>1/LS </w:t>
            </w:r>
          </w:p>
        </w:tc>
      </w:tr>
      <w:tr w:rsidR="0035006A" w:rsidRPr="0035006A" w14:paraId="7D3981DE"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E011B93" w14:textId="77777777" w:rsidR="0035006A" w:rsidRPr="0035006A" w:rsidRDefault="0035006A" w:rsidP="0035006A">
            <w:pPr>
              <w:textAlignment w:val="baseline"/>
              <w:rPr>
                <w:rFonts w:ascii="Segoe UI" w:hAnsi="Segoe UI" w:cs="Segoe UI"/>
                <w:sz w:val="18"/>
                <w:szCs w:val="18"/>
              </w:rPr>
            </w:pPr>
            <w:r w:rsidRPr="0035006A">
              <w:rPr>
                <w:b/>
                <w:bCs/>
              </w:rPr>
              <w:t>Rozsah studijního předmětu</w:t>
            </w:r>
            <w:r w:rsidRPr="0035006A">
              <w:t> </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8B975D" w14:textId="77777777" w:rsidR="0035006A" w:rsidRPr="0035006A" w:rsidRDefault="0035006A" w:rsidP="0035006A">
            <w:pPr>
              <w:jc w:val="both"/>
              <w:textAlignment w:val="baseline"/>
              <w:rPr>
                <w:rFonts w:ascii="Segoe UI" w:hAnsi="Segoe UI" w:cs="Segoe UI"/>
                <w:sz w:val="18"/>
                <w:szCs w:val="18"/>
              </w:rPr>
            </w:pPr>
            <w:r w:rsidRPr="0035006A">
              <w:t>52 ateliér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53AB722" w14:textId="77777777" w:rsidR="0035006A" w:rsidRPr="0035006A" w:rsidRDefault="0035006A" w:rsidP="0035006A">
            <w:pPr>
              <w:jc w:val="both"/>
              <w:textAlignment w:val="baseline"/>
              <w:rPr>
                <w:rFonts w:ascii="Segoe UI" w:hAnsi="Segoe UI" w:cs="Segoe UI"/>
                <w:sz w:val="18"/>
                <w:szCs w:val="18"/>
              </w:rPr>
            </w:pPr>
            <w:r w:rsidRPr="0035006A">
              <w:rPr>
                <w:b/>
                <w:bCs/>
              </w:rPr>
              <w:t>hod. </w:t>
            </w:r>
            <w:r w:rsidRPr="0035006A">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28906001" w14:textId="77777777" w:rsidR="0035006A" w:rsidRPr="0035006A" w:rsidRDefault="0035006A" w:rsidP="0035006A">
            <w:pPr>
              <w:jc w:val="both"/>
              <w:textAlignment w:val="baseline"/>
              <w:rPr>
                <w:rFonts w:ascii="Segoe UI" w:hAnsi="Segoe UI" w:cs="Segoe UI"/>
                <w:sz w:val="18"/>
                <w:szCs w:val="18"/>
              </w:rPr>
            </w:pPr>
            <w:r w:rsidRPr="0035006A">
              <w:t>52 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5BFD93C" w14:textId="77777777" w:rsidR="0035006A" w:rsidRPr="0035006A" w:rsidRDefault="0035006A" w:rsidP="0035006A">
            <w:pPr>
              <w:jc w:val="both"/>
              <w:textAlignment w:val="baseline"/>
              <w:rPr>
                <w:rFonts w:ascii="Segoe UI" w:hAnsi="Segoe UI" w:cs="Segoe UI"/>
                <w:sz w:val="18"/>
                <w:szCs w:val="18"/>
              </w:rPr>
            </w:pPr>
            <w:r w:rsidRPr="0035006A">
              <w:rPr>
                <w:b/>
                <w:bCs/>
              </w:rPr>
              <w:t>kreditů</w:t>
            </w:r>
            <w:r w:rsidRPr="0035006A">
              <w:t> </w:t>
            </w:r>
          </w:p>
        </w:tc>
        <w:tc>
          <w:tcPr>
            <w:tcW w:w="1211" w:type="dxa"/>
            <w:gridSpan w:val="3"/>
            <w:tcBorders>
              <w:top w:val="single" w:sz="6" w:space="0" w:color="auto"/>
              <w:left w:val="single" w:sz="6" w:space="0" w:color="auto"/>
              <w:bottom w:val="single" w:sz="6" w:space="0" w:color="auto"/>
              <w:right w:val="single" w:sz="6" w:space="0" w:color="auto"/>
            </w:tcBorders>
            <w:shd w:val="clear" w:color="auto" w:fill="auto"/>
            <w:hideMark/>
          </w:tcPr>
          <w:p w14:paraId="6BFDA896" w14:textId="77777777" w:rsidR="0035006A" w:rsidRPr="0035006A" w:rsidRDefault="0035006A" w:rsidP="0035006A">
            <w:pPr>
              <w:jc w:val="both"/>
              <w:textAlignment w:val="baseline"/>
              <w:rPr>
                <w:rFonts w:ascii="Segoe UI" w:hAnsi="Segoe UI" w:cs="Segoe UI"/>
                <w:sz w:val="18"/>
                <w:szCs w:val="18"/>
              </w:rPr>
            </w:pPr>
            <w:r w:rsidRPr="0035006A">
              <w:t>4 </w:t>
            </w:r>
          </w:p>
        </w:tc>
      </w:tr>
      <w:tr w:rsidR="0035006A" w:rsidRPr="0035006A" w14:paraId="22D946B8"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23819C3" w14:textId="77777777" w:rsidR="0035006A" w:rsidRPr="0035006A" w:rsidRDefault="0035006A" w:rsidP="0035006A">
            <w:pPr>
              <w:textAlignment w:val="baseline"/>
              <w:rPr>
                <w:rFonts w:ascii="Segoe UI" w:hAnsi="Segoe UI" w:cs="Segoe UI"/>
                <w:sz w:val="18"/>
                <w:szCs w:val="18"/>
              </w:rPr>
            </w:pPr>
            <w:r w:rsidRPr="0035006A">
              <w:rPr>
                <w:b/>
                <w:bCs/>
              </w:rPr>
              <w:t xml:space="preserve">Prerekvizity, </w:t>
            </w:r>
            <w:proofErr w:type="spellStart"/>
            <w:r w:rsidRPr="0035006A">
              <w:rPr>
                <w:b/>
                <w:bCs/>
              </w:rPr>
              <w:t>korekvizity</w:t>
            </w:r>
            <w:proofErr w:type="spellEnd"/>
            <w:r w:rsidRPr="0035006A">
              <w:rPr>
                <w:b/>
                <w:bCs/>
              </w:rPr>
              <w:t>, ekvivalence</w:t>
            </w:r>
            <w:r w:rsidRPr="0035006A">
              <w:t> </w:t>
            </w:r>
          </w:p>
        </w:tc>
        <w:tc>
          <w:tcPr>
            <w:tcW w:w="6744" w:type="dxa"/>
            <w:gridSpan w:val="8"/>
            <w:tcBorders>
              <w:top w:val="single" w:sz="6" w:space="0" w:color="auto"/>
              <w:left w:val="single" w:sz="6" w:space="0" w:color="auto"/>
              <w:bottom w:val="single" w:sz="6" w:space="0" w:color="auto"/>
              <w:right w:val="single" w:sz="6" w:space="0" w:color="auto"/>
            </w:tcBorders>
            <w:shd w:val="clear" w:color="auto" w:fill="auto"/>
            <w:hideMark/>
          </w:tcPr>
          <w:p w14:paraId="5D4107E8"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2277E69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47AC8DB" w14:textId="77777777" w:rsidR="0035006A" w:rsidRPr="0035006A" w:rsidRDefault="0035006A" w:rsidP="0035006A">
            <w:pPr>
              <w:textAlignment w:val="baseline"/>
              <w:rPr>
                <w:rFonts w:ascii="Segoe UI" w:hAnsi="Segoe UI" w:cs="Segoe UI"/>
                <w:sz w:val="18"/>
                <w:szCs w:val="18"/>
              </w:rPr>
            </w:pPr>
            <w:r w:rsidRPr="0035006A">
              <w:rPr>
                <w:b/>
                <w:bCs/>
              </w:rPr>
              <w:t>Způsob ověření studijních výsledků</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75781C06" w14:textId="77777777" w:rsidR="0035006A" w:rsidRPr="0035006A" w:rsidRDefault="0035006A" w:rsidP="0035006A">
            <w:pPr>
              <w:jc w:val="both"/>
              <w:textAlignment w:val="baseline"/>
              <w:rPr>
                <w:rFonts w:ascii="Segoe UI" w:hAnsi="Segoe UI" w:cs="Segoe UI"/>
                <w:sz w:val="18"/>
                <w:szCs w:val="18"/>
              </w:rPr>
            </w:pPr>
            <w:r w:rsidRPr="0035006A">
              <w:t>zápočet, 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BD8014D" w14:textId="77777777" w:rsidR="0035006A" w:rsidRPr="0035006A" w:rsidRDefault="0035006A" w:rsidP="0035006A">
            <w:pPr>
              <w:jc w:val="both"/>
              <w:textAlignment w:val="baseline"/>
              <w:rPr>
                <w:rFonts w:ascii="Segoe UI" w:hAnsi="Segoe UI" w:cs="Segoe UI"/>
                <w:sz w:val="18"/>
                <w:szCs w:val="18"/>
              </w:rPr>
            </w:pPr>
            <w:r w:rsidRPr="0035006A">
              <w:rPr>
                <w:b/>
                <w:bCs/>
              </w:rPr>
              <w:t>Forma výuky</w:t>
            </w:r>
            <w:r w:rsidRPr="0035006A">
              <w:t> </w:t>
            </w:r>
          </w:p>
        </w:tc>
        <w:tc>
          <w:tcPr>
            <w:tcW w:w="1211" w:type="dxa"/>
            <w:gridSpan w:val="3"/>
            <w:tcBorders>
              <w:top w:val="single" w:sz="6" w:space="0" w:color="auto"/>
              <w:left w:val="single" w:sz="6" w:space="0" w:color="auto"/>
              <w:bottom w:val="single" w:sz="6" w:space="0" w:color="auto"/>
              <w:right w:val="single" w:sz="6" w:space="0" w:color="auto"/>
            </w:tcBorders>
            <w:shd w:val="clear" w:color="auto" w:fill="auto"/>
            <w:hideMark/>
          </w:tcPr>
          <w:p w14:paraId="48B6A8D6" w14:textId="77777777" w:rsidR="0035006A" w:rsidRPr="0035006A" w:rsidRDefault="0035006A" w:rsidP="0035006A">
            <w:pPr>
              <w:jc w:val="both"/>
              <w:textAlignment w:val="baseline"/>
              <w:rPr>
                <w:rFonts w:ascii="Segoe UI" w:hAnsi="Segoe UI" w:cs="Segoe UI"/>
                <w:sz w:val="18"/>
                <w:szCs w:val="18"/>
              </w:rPr>
            </w:pPr>
            <w:r w:rsidRPr="0035006A">
              <w:t>ateliér </w:t>
            </w:r>
          </w:p>
        </w:tc>
      </w:tr>
      <w:tr w:rsidR="0035006A" w:rsidRPr="0035006A" w14:paraId="1AD6071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CD7232C" w14:textId="77777777" w:rsidR="0035006A" w:rsidRPr="0035006A" w:rsidRDefault="0035006A" w:rsidP="0035006A">
            <w:pPr>
              <w:textAlignment w:val="baseline"/>
              <w:rPr>
                <w:rFonts w:ascii="Segoe UI" w:hAnsi="Segoe UI" w:cs="Segoe UI"/>
                <w:sz w:val="18"/>
                <w:szCs w:val="18"/>
              </w:rPr>
            </w:pPr>
            <w:r w:rsidRPr="0035006A">
              <w:rPr>
                <w:b/>
                <w:bCs/>
              </w:rPr>
              <w:t>Forma způsobu ověření studijních výsledků a další požadavky na studenta</w:t>
            </w:r>
            <w:r w:rsidRPr="0035006A">
              <w:t> </w:t>
            </w:r>
          </w:p>
        </w:tc>
        <w:tc>
          <w:tcPr>
            <w:tcW w:w="6744" w:type="dxa"/>
            <w:gridSpan w:val="8"/>
            <w:tcBorders>
              <w:top w:val="single" w:sz="6" w:space="0" w:color="auto"/>
              <w:left w:val="single" w:sz="6" w:space="0" w:color="auto"/>
              <w:bottom w:val="nil"/>
              <w:right w:val="single" w:sz="6" w:space="0" w:color="auto"/>
            </w:tcBorders>
            <w:shd w:val="clear" w:color="auto" w:fill="auto"/>
            <w:hideMark/>
          </w:tcPr>
          <w:p w14:paraId="146D3EC8" w14:textId="77777777" w:rsidR="0035006A" w:rsidRPr="0035006A" w:rsidRDefault="0035006A" w:rsidP="0035006A">
            <w:pPr>
              <w:jc w:val="both"/>
              <w:textAlignment w:val="baseline"/>
              <w:rPr>
                <w:rFonts w:ascii="Segoe UI" w:hAnsi="Segoe UI" w:cs="Segoe UI"/>
                <w:sz w:val="18"/>
                <w:szCs w:val="18"/>
              </w:rPr>
            </w:pPr>
            <w:r w:rsidRPr="0035006A">
              <w:rPr>
                <w:color w:val="000000"/>
              </w:rPr>
              <w:t>80% docházka </w:t>
            </w:r>
          </w:p>
          <w:p w14:paraId="3E0E326F" w14:textId="77777777" w:rsidR="0035006A" w:rsidRPr="0035006A" w:rsidRDefault="0035006A" w:rsidP="0035006A">
            <w:pPr>
              <w:jc w:val="both"/>
              <w:textAlignment w:val="baseline"/>
              <w:rPr>
                <w:rFonts w:ascii="Segoe UI" w:hAnsi="Segoe UI" w:cs="Segoe UI"/>
                <w:sz w:val="18"/>
                <w:szCs w:val="18"/>
              </w:rPr>
            </w:pPr>
            <w:r w:rsidRPr="0035006A">
              <w:rPr>
                <w:color w:val="000000"/>
              </w:rPr>
              <w:t>Plnění zadaných úkolů v hodinách </w:t>
            </w:r>
          </w:p>
          <w:p w14:paraId="41B19382" w14:textId="77777777" w:rsidR="0035006A" w:rsidRPr="0035006A" w:rsidRDefault="0035006A" w:rsidP="0035006A">
            <w:pPr>
              <w:jc w:val="both"/>
              <w:textAlignment w:val="baseline"/>
              <w:rPr>
                <w:rFonts w:ascii="Segoe UI" w:hAnsi="Segoe UI" w:cs="Segoe UI"/>
                <w:sz w:val="18"/>
                <w:szCs w:val="18"/>
              </w:rPr>
            </w:pPr>
            <w:r w:rsidRPr="0035006A">
              <w:rPr>
                <w:color w:val="000000"/>
              </w:rPr>
              <w:t>Vypracování ateliérového úkolu </w:t>
            </w:r>
          </w:p>
          <w:p w14:paraId="5474AB22"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1406621C" w14:textId="77777777" w:rsidTr="004311A0">
        <w:trPr>
          <w:trHeight w:val="136"/>
        </w:trPr>
        <w:tc>
          <w:tcPr>
            <w:tcW w:w="9809" w:type="dxa"/>
            <w:gridSpan w:val="9"/>
            <w:tcBorders>
              <w:top w:val="nil"/>
              <w:left w:val="single" w:sz="6" w:space="0" w:color="auto"/>
              <w:bottom w:val="single" w:sz="6" w:space="0" w:color="auto"/>
              <w:right w:val="single" w:sz="6" w:space="0" w:color="auto"/>
            </w:tcBorders>
            <w:shd w:val="clear" w:color="auto" w:fill="auto"/>
            <w:hideMark/>
          </w:tcPr>
          <w:p w14:paraId="1FDA47EF" w14:textId="77777777" w:rsidR="0035006A" w:rsidRPr="0035006A" w:rsidRDefault="0035006A" w:rsidP="0035006A">
            <w:pPr>
              <w:textAlignment w:val="baseline"/>
              <w:rPr>
                <w:rFonts w:ascii="Segoe UI" w:hAnsi="Segoe UI" w:cs="Segoe UI"/>
                <w:sz w:val="18"/>
                <w:szCs w:val="18"/>
              </w:rPr>
            </w:pPr>
            <w:r w:rsidRPr="0035006A">
              <w:t> </w:t>
            </w:r>
          </w:p>
        </w:tc>
      </w:tr>
      <w:tr w:rsidR="0035006A" w:rsidRPr="0035006A" w14:paraId="5C8A92FF"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53EE8E2F" w14:textId="77777777" w:rsidR="0035006A" w:rsidRPr="0035006A" w:rsidRDefault="0035006A" w:rsidP="0035006A">
            <w:pPr>
              <w:textAlignment w:val="baseline"/>
              <w:rPr>
                <w:rFonts w:ascii="Segoe UI" w:hAnsi="Segoe UI" w:cs="Segoe UI"/>
                <w:sz w:val="18"/>
                <w:szCs w:val="18"/>
              </w:rPr>
            </w:pPr>
            <w:r w:rsidRPr="0035006A">
              <w:rPr>
                <w:b/>
                <w:bCs/>
              </w:rPr>
              <w:t>Garant předmětu</w:t>
            </w:r>
            <w:r w:rsidRPr="0035006A">
              <w:t> </w:t>
            </w:r>
          </w:p>
        </w:tc>
        <w:tc>
          <w:tcPr>
            <w:tcW w:w="6744" w:type="dxa"/>
            <w:gridSpan w:val="8"/>
            <w:tcBorders>
              <w:top w:val="nil"/>
              <w:left w:val="single" w:sz="6" w:space="0" w:color="auto"/>
              <w:bottom w:val="single" w:sz="6" w:space="0" w:color="auto"/>
              <w:right w:val="single" w:sz="6" w:space="0" w:color="auto"/>
            </w:tcBorders>
            <w:shd w:val="clear" w:color="auto" w:fill="auto"/>
            <w:hideMark/>
          </w:tcPr>
          <w:p w14:paraId="01D17BE4"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00AB35D6"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B36312E" w14:textId="77777777" w:rsidR="0035006A" w:rsidRPr="0035006A" w:rsidRDefault="0035006A" w:rsidP="0035006A">
            <w:pPr>
              <w:textAlignment w:val="baseline"/>
              <w:rPr>
                <w:rFonts w:ascii="Segoe UI" w:hAnsi="Segoe UI" w:cs="Segoe UI"/>
                <w:sz w:val="18"/>
                <w:szCs w:val="18"/>
              </w:rPr>
            </w:pPr>
            <w:r w:rsidRPr="0035006A">
              <w:rPr>
                <w:b/>
                <w:bCs/>
              </w:rPr>
              <w:t>Zapojení garanta do výuky předmětu</w:t>
            </w:r>
            <w:r w:rsidRPr="0035006A">
              <w:t> </w:t>
            </w:r>
          </w:p>
        </w:tc>
        <w:tc>
          <w:tcPr>
            <w:tcW w:w="6744" w:type="dxa"/>
            <w:gridSpan w:val="8"/>
            <w:tcBorders>
              <w:top w:val="nil"/>
              <w:left w:val="single" w:sz="6" w:space="0" w:color="auto"/>
              <w:bottom w:val="single" w:sz="6" w:space="0" w:color="auto"/>
              <w:right w:val="single" w:sz="6" w:space="0" w:color="auto"/>
            </w:tcBorders>
            <w:shd w:val="clear" w:color="auto" w:fill="auto"/>
            <w:hideMark/>
          </w:tcPr>
          <w:p w14:paraId="79099BCE" w14:textId="7A69148B" w:rsidR="0035006A" w:rsidRPr="0035006A" w:rsidRDefault="0035006A" w:rsidP="0035006A">
            <w:pPr>
              <w:jc w:val="both"/>
              <w:textAlignment w:val="baseline"/>
              <w:rPr>
                <w:rFonts w:ascii="Segoe UI" w:hAnsi="Segoe UI" w:cs="Segoe UI"/>
                <w:sz w:val="18"/>
                <w:szCs w:val="18"/>
              </w:rPr>
            </w:pPr>
            <w:r w:rsidRPr="0035006A">
              <w:t>100</w:t>
            </w:r>
            <w:ins w:id="114" w:author="Hana Ponížilová" w:date="2023-03-13T12:31:00Z">
              <w:r w:rsidR="000414C8">
                <w:t xml:space="preserve"> </w:t>
              </w:r>
            </w:ins>
            <w:r w:rsidRPr="0035006A">
              <w:t>% </w:t>
            </w:r>
          </w:p>
        </w:tc>
      </w:tr>
      <w:tr w:rsidR="0035006A" w:rsidRPr="0035006A" w14:paraId="4501FC3D"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33CF9EE" w14:textId="77777777" w:rsidR="0035006A" w:rsidRPr="0035006A" w:rsidRDefault="0035006A" w:rsidP="0035006A">
            <w:pPr>
              <w:textAlignment w:val="baseline"/>
              <w:rPr>
                <w:rFonts w:ascii="Segoe UI" w:hAnsi="Segoe UI" w:cs="Segoe UI"/>
                <w:sz w:val="18"/>
                <w:szCs w:val="18"/>
              </w:rPr>
            </w:pPr>
            <w:r w:rsidRPr="0035006A">
              <w:rPr>
                <w:b/>
                <w:bCs/>
              </w:rPr>
              <w:t>Vyučující</w:t>
            </w:r>
            <w:r w:rsidRPr="0035006A">
              <w:t> </w:t>
            </w:r>
          </w:p>
        </w:tc>
        <w:tc>
          <w:tcPr>
            <w:tcW w:w="6744" w:type="dxa"/>
            <w:gridSpan w:val="8"/>
            <w:tcBorders>
              <w:top w:val="single" w:sz="6" w:space="0" w:color="auto"/>
              <w:left w:val="single" w:sz="6" w:space="0" w:color="auto"/>
              <w:bottom w:val="nil"/>
              <w:right w:val="single" w:sz="6" w:space="0" w:color="auto"/>
            </w:tcBorders>
            <w:shd w:val="clear" w:color="auto" w:fill="auto"/>
            <w:hideMark/>
          </w:tcPr>
          <w:p w14:paraId="154CF93B"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5EB23B2C" w14:textId="77777777" w:rsidTr="004311A0">
        <w:trPr>
          <w:trHeight w:val="154"/>
        </w:trPr>
        <w:tc>
          <w:tcPr>
            <w:tcW w:w="9809" w:type="dxa"/>
            <w:gridSpan w:val="9"/>
            <w:tcBorders>
              <w:top w:val="nil"/>
              <w:left w:val="single" w:sz="6" w:space="0" w:color="auto"/>
              <w:bottom w:val="single" w:sz="6" w:space="0" w:color="auto"/>
              <w:right w:val="single" w:sz="6" w:space="0" w:color="auto"/>
            </w:tcBorders>
            <w:shd w:val="clear" w:color="auto" w:fill="auto"/>
            <w:hideMark/>
          </w:tcPr>
          <w:p w14:paraId="783685A6"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75F02D7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694E936" w14:textId="77777777" w:rsidR="0035006A" w:rsidRPr="0035006A" w:rsidRDefault="0035006A" w:rsidP="0035006A">
            <w:pPr>
              <w:jc w:val="both"/>
              <w:textAlignment w:val="baseline"/>
              <w:rPr>
                <w:rFonts w:ascii="Segoe UI" w:hAnsi="Segoe UI" w:cs="Segoe UI"/>
                <w:sz w:val="18"/>
                <w:szCs w:val="18"/>
              </w:rPr>
            </w:pPr>
            <w:r w:rsidRPr="0035006A">
              <w:rPr>
                <w:b/>
                <w:bCs/>
              </w:rPr>
              <w:t>Stručná anotace předmětu</w:t>
            </w:r>
            <w:r w:rsidRPr="0035006A">
              <w:t> </w:t>
            </w:r>
          </w:p>
        </w:tc>
        <w:tc>
          <w:tcPr>
            <w:tcW w:w="6744" w:type="dxa"/>
            <w:gridSpan w:val="8"/>
            <w:tcBorders>
              <w:top w:val="single" w:sz="6" w:space="0" w:color="auto"/>
              <w:left w:val="single" w:sz="6" w:space="0" w:color="auto"/>
              <w:bottom w:val="nil"/>
              <w:right w:val="single" w:sz="6" w:space="0" w:color="auto"/>
            </w:tcBorders>
            <w:shd w:val="clear" w:color="auto" w:fill="auto"/>
            <w:hideMark/>
          </w:tcPr>
          <w:p w14:paraId="49C3C1D7"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5F102606" w14:textId="77777777" w:rsidTr="00311B61">
        <w:trPr>
          <w:trHeight w:val="3930"/>
        </w:trPr>
        <w:tc>
          <w:tcPr>
            <w:tcW w:w="9779" w:type="dxa"/>
            <w:gridSpan w:val="8"/>
            <w:tcBorders>
              <w:top w:val="nil"/>
              <w:left w:val="single" w:sz="6" w:space="0" w:color="auto"/>
              <w:bottom w:val="single" w:sz="12" w:space="0" w:color="auto"/>
              <w:right w:val="single" w:sz="6" w:space="0" w:color="auto"/>
            </w:tcBorders>
            <w:shd w:val="clear" w:color="auto" w:fill="auto"/>
            <w:hideMark/>
          </w:tcPr>
          <w:p w14:paraId="179C4B4A" w14:textId="6FC8C927" w:rsidR="001C6A41" w:rsidRPr="001878D6" w:rsidRDefault="001C6A41" w:rsidP="001C6A41">
            <w:pPr>
              <w:jc w:val="both"/>
              <w:textAlignment w:val="baseline"/>
            </w:pPr>
            <w:r w:rsidRPr="00BA57CC">
              <w:rPr>
                <w:color w:val="000000"/>
              </w:rPr>
              <w:t>Druhý semestr Kreativních odvětví a digitální kultury se zaměřuje na orientaci v oblasti lokálních i mezinárodních nástrojů kulturní politiky, asociací a sítí a grantových a dotačních příležitostí zaměřených právě na oblast KKP či digitálních médií v kulturním a kreativním průmyslu. Z</w:t>
            </w:r>
            <w:r w:rsidRPr="00BA57CC">
              <w:t xml:space="preserve">aměřuje se na definici, roli a rozdělení kulturních a kreativních průmyslů (KKP) </w:t>
            </w:r>
            <w:r w:rsidR="001878D6">
              <w:br/>
            </w:r>
            <w:r w:rsidRPr="00BA57CC">
              <w:t>v České republice, Evropské unii a UNESCO, jakož i definování organizačních struktur a strategických dokumentů souvisejících s kulturní politikou v těchto oblastech. </w:t>
            </w:r>
            <w:r w:rsidRPr="00BA57CC">
              <w:rPr>
                <w:color w:val="000000"/>
              </w:rPr>
              <w:t>Cílem tohoto předmětu je poskytnout studentům příležitost zorientovat se v současných trendech a tendencích na kulturní scéně prostřednictvím návštěv a přednášek expertů a odborníků či exkurzí a výjezdů do českých i zahraničních firem či organizací. Celkově je cílem tohoto předmětu pomoci studentům rozvíjet dovednosti a znalosti potřebné k úspěchu v kariéře v digitálním kulturním a kreativním průmyslu, ať už jako tvůrce obsahu, producent nebo jiný profesionál na lokální</w:t>
            </w:r>
            <w:r>
              <w:rPr>
                <w:color w:val="000000"/>
              </w:rPr>
              <w:t>m</w:t>
            </w:r>
            <w:r w:rsidRPr="00BA57CC">
              <w:rPr>
                <w:color w:val="000000"/>
              </w:rPr>
              <w:t xml:space="preserve"> či zahraničním trhu. </w:t>
            </w:r>
          </w:p>
          <w:p w14:paraId="62010550" w14:textId="77777777" w:rsidR="001C6A41" w:rsidRPr="00BA57CC" w:rsidRDefault="001C6A41" w:rsidP="001A6473">
            <w:pPr>
              <w:ind w:left="457"/>
              <w:jc w:val="both"/>
              <w:textAlignment w:val="baseline"/>
              <w:rPr>
                <w:rFonts w:ascii="Segoe UI" w:hAnsi="Segoe UI" w:cs="Segoe UI"/>
                <w:sz w:val="18"/>
                <w:szCs w:val="18"/>
              </w:rPr>
            </w:pPr>
            <w:r w:rsidRPr="00BA57CC">
              <w:t>  </w:t>
            </w:r>
            <w:r w:rsidRPr="00BA57CC">
              <w:br/>
              <w:t xml:space="preserve">1. Význam a přínosy mezinárodních a místních asociací a sítí pro KKP </w:t>
            </w:r>
          </w:p>
          <w:p w14:paraId="5C35A713" w14:textId="77777777" w:rsidR="001C6A41" w:rsidRPr="00BA57CC" w:rsidRDefault="001C6A41" w:rsidP="001A6473">
            <w:pPr>
              <w:ind w:left="457"/>
              <w:jc w:val="both"/>
              <w:textAlignment w:val="baseline"/>
              <w:rPr>
                <w:rFonts w:ascii="Segoe UI" w:hAnsi="Segoe UI" w:cs="Segoe UI"/>
                <w:sz w:val="18"/>
                <w:szCs w:val="18"/>
              </w:rPr>
            </w:pPr>
            <w:r w:rsidRPr="00BA57CC">
              <w:t>2. Významné konference a akce v této oblasti </w:t>
            </w:r>
          </w:p>
          <w:p w14:paraId="11577C04" w14:textId="77777777" w:rsidR="001C6A41" w:rsidRPr="00BA57CC" w:rsidRDefault="001C6A41" w:rsidP="001A6473">
            <w:pPr>
              <w:ind w:left="457"/>
              <w:jc w:val="both"/>
              <w:textAlignment w:val="baseline"/>
              <w:rPr>
                <w:rFonts w:ascii="Segoe UI" w:hAnsi="Segoe UI" w:cs="Segoe UI"/>
                <w:sz w:val="18"/>
                <w:szCs w:val="18"/>
              </w:rPr>
            </w:pPr>
            <w:r w:rsidRPr="00BA57CC">
              <w:t>3. Role klastrových organizací v KKP a výhody členství v těchto asociacích </w:t>
            </w:r>
          </w:p>
          <w:p w14:paraId="643D5F72" w14:textId="77777777" w:rsidR="001C6A41" w:rsidRPr="00BA57CC" w:rsidRDefault="001C6A41" w:rsidP="001A6473">
            <w:pPr>
              <w:ind w:left="457"/>
              <w:jc w:val="both"/>
              <w:textAlignment w:val="baseline"/>
              <w:rPr>
                <w:rFonts w:ascii="Segoe UI" w:hAnsi="Segoe UI" w:cs="Segoe UI"/>
                <w:sz w:val="18"/>
                <w:szCs w:val="18"/>
              </w:rPr>
            </w:pPr>
            <w:r w:rsidRPr="00BA57CC">
              <w:t>4. Příklady sdružení a sítí KKP v České republice   </w:t>
            </w:r>
          </w:p>
          <w:p w14:paraId="1A241AED" w14:textId="77777777" w:rsidR="003918B6" w:rsidRDefault="001C6A41" w:rsidP="001A6473">
            <w:pPr>
              <w:ind w:left="457"/>
              <w:jc w:val="both"/>
              <w:textAlignment w:val="baseline"/>
            </w:pPr>
            <w:r w:rsidRPr="00BA57CC">
              <w:t>5</w:t>
            </w:r>
            <w:r w:rsidR="003918B6">
              <w:t>.</w:t>
            </w:r>
            <w:r w:rsidR="003918B6" w:rsidRPr="00BA57CC">
              <w:t xml:space="preserve"> Mezinárodní asociace a sítě KKP  </w:t>
            </w:r>
          </w:p>
          <w:p w14:paraId="3898CB52" w14:textId="54357761" w:rsidR="0035006A" w:rsidRPr="0035006A" w:rsidRDefault="001C6A41" w:rsidP="0035006A">
            <w:pPr>
              <w:jc w:val="both"/>
              <w:textAlignment w:val="baseline"/>
              <w:rPr>
                <w:rFonts w:ascii="Segoe UI" w:hAnsi="Segoe UI" w:cs="Segoe UI"/>
                <w:sz w:val="18"/>
                <w:szCs w:val="18"/>
              </w:rPr>
            </w:pPr>
            <w:r w:rsidRPr="00BA57CC">
              <w:t> </w:t>
            </w:r>
            <w:r w:rsidRPr="0035006A">
              <w:t xml:space="preserve"> </w:t>
            </w:r>
            <w:r w:rsidR="0035006A" w:rsidRPr="0035006A">
              <w:t>  </w:t>
            </w:r>
            <w:r w:rsidR="0035006A" w:rsidRPr="0035006A">
              <w:br/>
            </w:r>
            <w:r w:rsidR="00CC00ED" w:rsidRPr="008755B0">
              <w:rPr>
                <w:color w:val="000000"/>
              </w:rPr>
              <w:t>Student</w:t>
            </w:r>
            <w:r w:rsidR="00CC00ED">
              <w:rPr>
                <w:color w:val="000000"/>
              </w:rPr>
              <w:t>i</w:t>
            </w:r>
            <w:r w:rsidR="00CC00ED" w:rsidRPr="008755B0">
              <w:rPr>
                <w:color w:val="000000"/>
              </w:rPr>
              <w:t xml:space="preserve"> </w:t>
            </w:r>
            <w:r w:rsidR="00CC00ED">
              <w:rPr>
                <w:color w:val="000000"/>
              </w:rPr>
              <w:t>získají teoretické znalosti z oboru a prakticky je využijí při organizaci</w:t>
            </w:r>
            <w:r w:rsidR="00CC00ED" w:rsidRPr="008755B0">
              <w:rPr>
                <w:color w:val="000000"/>
              </w:rPr>
              <w:t xml:space="preserve"> vlastní</w:t>
            </w:r>
            <w:r w:rsidR="00CC00ED">
              <w:rPr>
                <w:color w:val="000000"/>
              </w:rPr>
              <w:t>ch projektů v</w:t>
            </w:r>
            <w:r w:rsidR="00CC00ED" w:rsidRPr="008755B0">
              <w:rPr>
                <w:color w:val="000000"/>
              </w:rPr>
              <w:t> oblasti KKO</w:t>
            </w:r>
            <w:r w:rsidR="00CC00ED">
              <w:rPr>
                <w:color w:val="000000"/>
              </w:rPr>
              <w:t>.</w:t>
            </w:r>
            <w:r w:rsidR="00CC00ED" w:rsidRPr="008755B0">
              <w:rPr>
                <w:color w:val="000000"/>
              </w:rPr>
              <w:t> </w:t>
            </w:r>
            <w:r w:rsidR="00CC00ED" w:rsidRPr="008755B0">
              <w:t> </w:t>
            </w:r>
          </w:p>
        </w:tc>
        <w:tc>
          <w:tcPr>
            <w:tcW w:w="0" w:type="auto"/>
            <w:shd w:val="clear" w:color="auto" w:fill="auto"/>
            <w:vAlign w:val="center"/>
            <w:hideMark/>
          </w:tcPr>
          <w:p w14:paraId="58BCD3A4" w14:textId="77777777" w:rsidR="0035006A" w:rsidRPr="0035006A" w:rsidRDefault="0035006A" w:rsidP="0035006A"/>
        </w:tc>
      </w:tr>
      <w:tr w:rsidR="0035006A" w:rsidRPr="0035006A" w14:paraId="20AFD958"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098FA028" w14:textId="77777777" w:rsidR="0035006A" w:rsidRPr="0035006A" w:rsidRDefault="0035006A" w:rsidP="0035006A">
            <w:pPr>
              <w:jc w:val="both"/>
              <w:textAlignment w:val="baseline"/>
              <w:rPr>
                <w:rFonts w:ascii="Segoe UI" w:hAnsi="Segoe UI" w:cs="Segoe UI"/>
                <w:sz w:val="18"/>
                <w:szCs w:val="18"/>
              </w:rPr>
            </w:pPr>
            <w:r w:rsidRPr="0035006A">
              <w:rPr>
                <w:b/>
                <w:bCs/>
              </w:rPr>
              <w:t>Studijní literatura a studijní pomůcky</w:t>
            </w:r>
            <w:r w:rsidRPr="0035006A">
              <w:t> </w:t>
            </w:r>
          </w:p>
        </w:tc>
        <w:tc>
          <w:tcPr>
            <w:tcW w:w="6176" w:type="dxa"/>
            <w:gridSpan w:val="7"/>
            <w:tcBorders>
              <w:top w:val="nil"/>
              <w:left w:val="single" w:sz="6" w:space="0" w:color="auto"/>
              <w:bottom w:val="nil"/>
              <w:right w:val="single" w:sz="6" w:space="0" w:color="auto"/>
            </w:tcBorders>
            <w:shd w:val="clear" w:color="auto" w:fill="auto"/>
            <w:hideMark/>
          </w:tcPr>
          <w:p w14:paraId="65FFC830"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3647F02B" w14:textId="77777777" w:rsidTr="00311B61">
        <w:trPr>
          <w:trHeight w:val="690"/>
        </w:trPr>
        <w:tc>
          <w:tcPr>
            <w:tcW w:w="9809" w:type="dxa"/>
            <w:gridSpan w:val="9"/>
            <w:tcBorders>
              <w:top w:val="nil"/>
              <w:left w:val="single" w:sz="6" w:space="0" w:color="auto"/>
              <w:bottom w:val="single" w:sz="6" w:space="0" w:color="auto"/>
              <w:right w:val="single" w:sz="6" w:space="0" w:color="auto"/>
            </w:tcBorders>
            <w:shd w:val="clear" w:color="auto" w:fill="auto"/>
            <w:hideMark/>
          </w:tcPr>
          <w:p w14:paraId="4A624DE7" w14:textId="06A74431" w:rsidR="00874687" w:rsidRPr="00874687" w:rsidRDefault="00874687">
            <w:pPr>
              <w:textAlignment w:val="baseline"/>
              <w:rPr>
                <w:b/>
                <w:color w:val="000000"/>
              </w:rPr>
            </w:pPr>
            <w:r w:rsidRPr="00874687">
              <w:rPr>
                <w:b/>
                <w:color w:val="000000"/>
              </w:rPr>
              <w:t>Povin</w:t>
            </w:r>
            <w:r>
              <w:rPr>
                <w:b/>
                <w:color w:val="000000"/>
              </w:rPr>
              <w:t>n</w:t>
            </w:r>
            <w:r w:rsidRPr="00874687">
              <w:rPr>
                <w:b/>
                <w:color w:val="000000"/>
              </w:rPr>
              <w:t>á:</w:t>
            </w:r>
          </w:p>
          <w:p w14:paraId="3F302AB9" w14:textId="77777777" w:rsidR="000706A2" w:rsidRDefault="0035006A" w:rsidP="006F15B2">
            <w:pPr>
              <w:textAlignment w:val="baseline"/>
              <w:rPr>
                <w:ins w:id="115" w:author="Hana Ponížilová" w:date="2023-03-15T15:33:00Z"/>
                <w:color w:val="000000"/>
              </w:rPr>
            </w:pPr>
            <w:r w:rsidRPr="0035006A">
              <w:rPr>
                <w:color w:val="000000"/>
              </w:rPr>
              <w:t xml:space="preserve">BEDNÁŘ Pavel, Markéta DUBOVÁ, Marcel KRAUS, Petr NÁVRAT, Eva ŽÁKOVÁ. </w:t>
            </w:r>
            <w:r w:rsidRPr="0035006A">
              <w:rPr>
                <w:i/>
                <w:iCs/>
                <w:color w:val="000000"/>
              </w:rPr>
              <w:t>Metodika mapování kulturních a kreativních průmyslů na lokální a regionální úrovni ČR.</w:t>
            </w:r>
            <w:r w:rsidRPr="0035006A">
              <w:rPr>
                <w:color w:val="000000"/>
              </w:rPr>
              <w:t xml:space="preserve"> Praha: Institut umění, 2016. ISBN 978-80-7008-372-7.</w:t>
            </w:r>
          </w:p>
          <w:p w14:paraId="1531BAC5" w14:textId="73FA9B50" w:rsidR="0035006A" w:rsidRDefault="000706A2">
            <w:pPr>
              <w:textAlignment w:val="baseline"/>
              <w:rPr>
                <w:ins w:id="116" w:author="Hana Ponížilová" w:date="2023-03-15T15:32:00Z"/>
                <w:color w:val="000000"/>
              </w:rPr>
            </w:pPr>
            <w:ins w:id="117" w:author="Hana Ponížilová" w:date="2023-03-15T15:33:00Z">
              <w:r w:rsidRPr="000706A2">
                <w:rPr>
                  <w:color w:val="000000"/>
                </w:rPr>
                <w:t xml:space="preserve">COLLINS, Hilary. </w:t>
              </w:r>
              <w:r w:rsidRPr="00D81406">
                <w:rPr>
                  <w:i/>
                  <w:iCs/>
                  <w:color w:val="000000"/>
                </w:rPr>
                <w:t>Kreativní výzkum: teorie a praxe výzkumu v oblasti tvůrčích odvětví</w:t>
              </w:r>
              <w:r w:rsidRPr="000706A2">
                <w:rPr>
                  <w:color w:val="000000"/>
                </w:rPr>
                <w:t xml:space="preserve">. Praha: Institut </w:t>
              </w:r>
              <w:proofErr w:type="gramStart"/>
              <w:r w:rsidRPr="000706A2">
                <w:rPr>
                  <w:color w:val="000000"/>
                </w:rPr>
                <w:t>umění - Divadelní</w:t>
              </w:r>
              <w:proofErr w:type="gramEnd"/>
              <w:r w:rsidRPr="000706A2">
                <w:rPr>
                  <w:color w:val="000000"/>
                </w:rPr>
                <w:t xml:space="preserve"> ústav, 2017. Kultura &amp; </w:t>
              </w:r>
              <w:proofErr w:type="spellStart"/>
              <w:r w:rsidRPr="000706A2">
                <w:rPr>
                  <w:color w:val="000000"/>
                </w:rPr>
                <w:t>arts</w:t>
              </w:r>
              <w:proofErr w:type="spellEnd"/>
              <w:r w:rsidRPr="000706A2">
                <w:rPr>
                  <w:color w:val="000000"/>
                </w:rPr>
                <w:t xml:space="preserve"> management. ISBN 9788070083864.</w:t>
              </w:r>
            </w:ins>
            <w:r w:rsidR="0035006A" w:rsidRPr="0035006A">
              <w:rPr>
                <w:color w:val="000000"/>
              </w:rPr>
              <w:t> </w:t>
            </w:r>
          </w:p>
          <w:p w14:paraId="2FD6DB14" w14:textId="2F9EE8AE" w:rsidR="0035006A" w:rsidRPr="0035006A" w:rsidRDefault="0035006A">
            <w:pPr>
              <w:textAlignment w:val="baseline"/>
              <w:rPr>
                <w:rFonts w:ascii="Segoe UI" w:hAnsi="Segoe UI" w:cs="Segoe UI"/>
                <w:sz w:val="18"/>
                <w:szCs w:val="18"/>
              </w:rPr>
            </w:pPr>
            <w:r w:rsidRPr="0035006A">
              <w:rPr>
                <w:color w:val="000000"/>
              </w:rPr>
              <w:t xml:space="preserve">FLEW, Terry. </w:t>
            </w:r>
            <w:proofErr w:type="spellStart"/>
            <w:r w:rsidRPr="0035006A">
              <w:rPr>
                <w:i/>
                <w:iCs/>
                <w:color w:val="000000"/>
              </w:rPr>
              <w:t>The</w:t>
            </w:r>
            <w:proofErr w:type="spellEnd"/>
            <w:r w:rsidRPr="0035006A">
              <w:rPr>
                <w:i/>
                <w:iCs/>
                <w:color w:val="000000"/>
              </w:rPr>
              <w:t xml:space="preserve"> </w:t>
            </w:r>
            <w:proofErr w:type="spellStart"/>
            <w:r w:rsidRPr="0035006A">
              <w:rPr>
                <w:i/>
                <w:iCs/>
                <w:color w:val="000000"/>
              </w:rPr>
              <w:t>creative</w:t>
            </w:r>
            <w:proofErr w:type="spellEnd"/>
            <w:r w:rsidRPr="0035006A">
              <w:rPr>
                <w:i/>
                <w:iCs/>
                <w:color w:val="000000"/>
              </w:rPr>
              <w:t xml:space="preserve"> </w:t>
            </w:r>
            <w:proofErr w:type="spellStart"/>
            <w:r w:rsidRPr="0035006A">
              <w:rPr>
                <w:i/>
                <w:iCs/>
                <w:color w:val="000000"/>
              </w:rPr>
              <w:t>industries</w:t>
            </w:r>
            <w:proofErr w:type="spellEnd"/>
            <w:r w:rsidRPr="0035006A">
              <w:rPr>
                <w:i/>
                <w:iCs/>
                <w:color w:val="000000"/>
              </w:rPr>
              <w:t xml:space="preserve">: </w:t>
            </w:r>
            <w:proofErr w:type="spellStart"/>
            <w:r w:rsidRPr="0035006A">
              <w:rPr>
                <w:i/>
                <w:iCs/>
                <w:color w:val="000000"/>
              </w:rPr>
              <w:t>culture</w:t>
            </w:r>
            <w:proofErr w:type="spellEnd"/>
            <w:r w:rsidRPr="0035006A">
              <w:rPr>
                <w:i/>
                <w:iCs/>
                <w:color w:val="000000"/>
              </w:rPr>
              <w:t xml:space="preserve"> and </w:t>
            </w:r>
            <w:proofErr w:type="spellStart"/>
            <w:r w:rsidRPr="0035006A">
              <w:rPr>
                <w:i/>
                <w:iCs/>
                <w:color w:val="000000"/>
              </w:rPr>
              <w:t>policy</w:t>
            </w:r>
            <w:proofErr w:type="spellEnd"/>
            <w:r w:rsidRPr="0035006A">
              <w:rPr>
                <w:i/>
                <w:iCs/>
                <w:color w:val="000000"/>
              </w:rPr>
              <w:t>.</w:t>
            </w:r>
            <w:r w:rsidRPr="0035006A">
              <w:rPr>
                <w:color w:val="000000"/>
              </w:rPr>
              <w:t xml:space="preserve"> Los Angeles, </w:t>
            </w:r>
            <w:proofErr w:type="spellStart"/>
            <w:r w:rsidRPr="0035006A">
              <w:rPr>
                <w:color w:val="000000"/>
              </w:rPr>
              <w:t>Calif</w:t>
            </w:r>
            <w:proofErr w:type="spellEnd"/>
            <w:r w:rsidRPr="0035006A">
              <w:rPr>
                <w:color w:val="000000"/>
              </w:rPr>
              <w:t>.: SAGE, 2012. ISBN 1847875750.  </w:t>
            </w:r>
          </w:p>
          <w:p w14:paraId="57B3176A" w14:textId="77777777" w:rsidR="007F3E14" w:rsidRDefault="0035006A">
            <w:pPr>
              <w:textAlignment w:val="baseline"/>
              <w:rPr>
                <w:color w:val="000000"/>
              </w:rPr>
            </w:pPr>
            <w:r w:rsidRPr="0035006A">
              <w:rPr>
                <w:color w:val="000000"/>
              </w:rPr>
              <w:t xml:space="preserve">MILLER, Vincent. </w:t>
            </w:r>
            <w:proofErr w:type="spellStart"/>
            <w:r w:rsidRPr="0035006A">
              <w:rPr>
                <w:i/>
                <w:iCs/>
                <w:color w:val="000000"/>
              </w:rPr>
              <w:t>Understanding</w:t>
            </w:r>
            <w:proofErr w:type="spellEnd"/>
            <w:r w:rsidRPr="0035006A">
              <w:rPr>
                <w:i/>
                <w:iCs/>
                <w:color w:val="000000"/>
              </w:rPr>
              <w:t xml:space="preserve"> </w:t>
            </w:r>
            <w:proofErr w:type="spellStart"/>
            <w:r w:rsidRPr="0035006A">
              <w:rPr>
                <w:i/>
                <w:iCs/>
                <w:color w:val="000000"/>
              </w:rPr>
              <w:t>digital</w:t>
            </w:r>
            <w:proofErr w:type="spellEnd"/>
            <w:r w:rsidRPr="0035006A">
              <w:rPr>
                <w:i/>
                <w:iCs/>
                <w:color w:val="000000"/>
              </w:rPr>
              <w:t xml:space="preserve"> </w:t>
            </w:r>
            <w:proofErr w:type="spellStart"/>
            <w:r w:rsidRPr="0035006A">
              <w:rPr>
                <w:i/>
                <w:iCs/>
                <w:color w:val="000000"/>
              </w:rPr>
              <w:t>culture</w:t>
            </w:r>
            <w:proofErr w:type="spellEnd"/>
            <w:r w:rsidRPr="0035006A">
              <w:rPr>
                <w:color w:val="000000"/>
              </w:rPr>
              <w:t xml:space="preserve">. 2nd </w:t>
            </w:r>
            <w:proofErr w:type="spellStart"/>
            <w:r w:rsidRPr="0035006A">
              <w:rPr>
                <w:color w:val="000000"/>
              </w:rPr>
              <w:t>ed</w:t>
            </w:r>
            <w:proofErr w:type="spellEnd"/>
            <w:r w:rsidRPr="0035006A">
              <w:rPr>
                <w:color w:val="000000"/>
              </w:rPr>
              <w:t xml:space="preserve">. </w:t>
            </w:r>
            <w:proofErr w:type="spellStart"/>
            <w:r w:rsidRPr="0035006A">
              <w:rPr>
                <w:color w:val="000000"/>
              </w:rPr>
              <w:t>Thousand</w:t>
            </w:r>
            <w:proofErr w:type="spellEnd"/>
            <w:r w:rsidRPr="0035006A">
              <w:rPr>
                <w:color w:val="000000"/>
              </w:rPr>
              <w:t xml:space="preserve"> </w:t>
            </w:r>
            <w:proofErr w:type="spellStart"/>
            <w:r w:rsidRPr="0035006A">
              <w:rPr>
                <w:color w:val="000000"/>
              </w:rPr>
              <w:t>Oaks</w:t>
            </w:r>
            <w:proofErr w:type="spellEnd"/>
            <w:r w:rsidRPr="0035006A">
              <w:rPr>
                <w:color w:val="000000"/>
              </w:rPr>
              <w:t xml:space="preserve">: SAGE </w:t>
            </w:r>
            <w:proofErr w:type="spellStart"/>
            <w:r w:rsidRPr="0035006A">
              <w:rPr>
                <w:color w:val="000000"/>
              </w:rPr>
              <w:t>Publications</w:t>
            </w:r>
            <w:proofErr w:type="spellEnd"/>
            <w:r w:rsidRPr="0035006A">
              <w:rPr>
                <w:color w:val="000000"/>
              </w:rPr>
              <w:t xml:space="preserve">, 2020. </w:t>
            </w:r>
          </w:p>
          <w:p w14:paraId="609F5AFE" w14:textId="4A27108F" w:rsidR="0035006A" w:rsidRPr="0035006A" w:rsidRDefault="0035006A">
            <w:pPr>
              <w:textAlignment w:val="baseline"/>
              <w:rPr>
                <w:rFonts w:ascii="Segoe UI" w:hAnsi="Segoe UI" w:cs="Segoe UI"/>
                <w:sz w:val="18"/>
                <w:szCs w:val="18"/>
              </w:rPr>
            </w:pPr>
            <w:r w:rsidRPr="0035006A">
              <w:rPr>
                <w:color w:val="000000"/>
              </w:rPr>
              <w:t>ISBN 9781473993860.  </w:t>
            </w:r>
          </w:p>
          <w:p w14:paraId="5C729C1C" w14:textId="77777777" w:rsidR="0035006A" w:rsidRPr="0035006A" w:rsidRDefault="0035006A">
            <w:pPr>
              <w:textAlignment w:val="baseline"/>
              <w:rPr>
                <w:rFonts w:ascii="Segoe UI" w:hAnsi="Segoe UI" w:cs="Segoe UI"/>
                <w:sz w:val="18"/>
                <w:szCs w:val="18"/>
              </w:rPr>
            </w:pPr>
            <w:r w:rsidRPr="0035006A">
              <w:rPr>
                <w:color w:val="000000"/>
              </w:rPr>
              <w:t xml:space="preserve">MIRZOEFF, Nicholas. </w:t>
            </w:r>
            <w:r w:rsidRPr="0035006A">
              <w:rPr>
                <w:i/>
                <w:iCs/>
                <w:color w:val="000000"/>
              </w:rPr>
              <w:t>Jak vidět svět</w:t>
            </w:r>
            <w:r w:rsidRPr="0035006A">
              <w:rPr>
                <w:color w:val="000000"/>
              </w:rPr>
              <w:t xml:space="preserve">. Praha: </w:t>
            </w:r>
            <w:proofErr w:type="spellStart"/>
            <w:r w:rsidRPr="0035006A">
              <w:rPr>
                <w:color w:val="000000"/>
              </w:rPr>
              <w:t>ArtMap</w:t>
            </w:r>
            <w:proofErr w:type="spellEnd"/>
            <w:r w:rsidRPr="0035006A">
              <w:rPr>
                <w:color w:val="000000"/>
              </w:rPr>
              <w:t>, 2018. ISBN 978-80-906-5995-7.  </w:t>
            </w:r>
          </w:p>
          <w:p w14:paraId="0325FF82" w14:textId="77777777" w:rsidR="00874687" w:rsidRPr="00874687" w:rsidRDefault="00874687">
            <w:pPr>
              <w:textAlignment w:val="baseline"/>
              <w:rPr>
                <w:b/>
                <w:color w:val="000000"/>
              </w:rPr>
            </w:pPr>
            <w:r w:rsidRPr="00874687">
              <w:rPr>
                <w:b/>
                <w:color w:val="000000"/>
              </w:rPr>
              <w:t>Doporučená:</w:t>
            </w:r>
          </w:p>
          <w:p w14:paraId="33DBD635" w14:textId="08641929" w:rsidR="0035006A" w:rsidRPr="0035006A" w:rsidRDefault="0035006A">
            <w:pPr>
              <w:textAlignment w:val="baseline"/>
              <w:rPr>
                <w:rFonts w:ascii="Segoe UI" w:hAnsi="Segoe UI" w:cs="Segoe UI"/>
                <w:sz w:val="18"/>
                <w:szCs w:val="18"/>
              </w:rPr>
            </w:pPr>
            <w:r w:rsidRPr="0035006A">
              <w:rPr>
                <w:color w:val="000000"/>
              </w:rPr>
              <w:t xml:space="preserve">HABERMAS, Jürgen. </w:t>
            </w:r>
            <w:r w:rsidRPr="0035006A">
              <w:rPr>
                <w:i/>
                <w:iCs/>
                <w:color w:val="000000"/>
              </w:rPr>
              <w:t>Strukturální přeměna veřejnosti: zkoumání jedné kategorie občanské společnosti.</w:t>
            </w:r>
            <w:r w:rsidRPr="0035006A">
              <w:rPr>
                <w:color w:val="000000"/>
              </w:rPr>
              <w:t xml:space="preserve"> Praha: </w:t>
            </w:r>
            <w:proofErr w:type="spellStart"/>
            <w:r w:rsidRPr="0035006A">
              <w:rPr>
                <w:color w:val="000000"/>
              </w:rPr>
              <w:t>Filosofia</w:t>
            </w:r>
            <w:proofErr w:type="spellEnd"/>
            <w:r w:rsidRPr="0035006A">
              <w:rPr>
                <w:color w:val="000000"/>
              </w:rPr>
              <w:t>, 2000. ISBN 80-700-7134-6.   </w:t>
            </w:r>
          </w:p>
          <w:p w14:paraId="66D48774" w14:textId="77777777" w:rsidR="0035006A" w:rsidRDefault="0035006A" w:rsidP="0035006A">
            <w:pPr>
              <w:textAlignment w:val="baseline"/>
              <w:rPr>
                <w:ins w:id="118" w:author="Hana Ponížilová" w:date="2023-03-15T15:51:00Z"/>
                <w:color w:val="000000"/>
              </w:rPr>
            </w:pPr>
            <w:r w:rsidRPr="0035006A">
              <w:rPr>
                <w:color w:val="000000"/>
              </w:rPr>
              <w:t xml:space="preserve">HAMPEL, Annika. </w:t>
            </w:r>
            <w:r w:rsidRPr="0035006A">
              <w:rPr>
                <w:i/>
                <w:iCs/>
                <w:color w:val="000000"/>
              </w:rPr>
              <w:t xml:space="preserve">Fair </w:t>
            </w:r>
            <w:proofErr w:type="spellStart"/>
            <w:r w:rsidRPr="0035006A">
              <w:rPr>
                <w:i/>
                <w:iCs/>
                <w:color w:val="000000"/>
              </w:rPr>
              <w:t>cooperation</w:t>
            </w:r>
            <w:proofErr w:type="spellEnd"/>
            <w:r w:rsidRPr="0035006A">
              <w:rPr>
                <w:i/>
                <w:iCs/>
                <w:color w:val="000000"/>
              </w:rPr>
              <w:t xml:space="preserve">: a </w:t>
            </w:r>
            <w:proofErr w:type="spellStart"/>
            <w:r w:rsidRPr="0035006A">
              <w:rPr>
                <w:i/>
                <w:iCs/>
                <w:color w:val="000000"/>
              </w:rPr>
              <w:t>new</w:t>
            </w:r>
            <w:proofErr w:type="spellEnd"/>
            <w:r w:rsidRPr="0035006A">
              <w:rPr>
                <w:i/>
                <w:iCs/>
                <w:color w:val="000000"/>
              </w:rPr>
              <w:t xml:space="preserve"> </w:t>
            </w:r>
            <w:proofErr w:type="spellStart"/>
            <w:r w:rsidRPr="0035006A">
              <w:rPr>
                <w:i/>
                <w:iCs/>
                <w:color w:val="000000"/>
              </w:rPr>
              <w:t>paradigm</w:t>
            </w:r>
            <w:proofErr w:type="spellEnd"/>
            <w:r w:rsidRPr="0035006A">
              <w:rPr>
                <w:i/>
                <w:iCs/>
                <w:color w:val="000000"/>
              </w:rPr>
              <w:t xml:space="preserve"> </w:t>
            </w:r>
            <w:proofErr w:type="spellStart"/>
            <w:r w:rsidRPr="0035006A">
              <w:rPr>
                <w:i/>
                <w:iCs/>
                <w:color w:val="000000"/>
              </w:rPr>
              <w:t>for</w:t>
            </w:r>
            <w:proofErr w:type="spellEnd"/>
            <w:r w:rsidRPr="0035006A">
              <w:rPr>
                <w:i/>
                <w:iCs/>
                <w:color w:val="000000"/>
              </w:rPr>
              <w:t xml:space="preserve"> </w:t>
            </w:r>
            <w:proofErr w:type="spellStart"/>
            <w:r w:rsidRPr="0035006A">
              <w:rPr>
                <w:i/>
                <w:iCs/>
                <w:color w:val="000000"/>
              </w:rPr>
              <w:t>cultural</w:t>
            </w:r>
            <w:proofErr w:type="spellEnd"/>
            <w:r w:rsidRPr="0035006A">
              <w:rPr>
                <w:i/>
                <w:iCs/>
                <w:color w:val="000000"/>
              </w:rPr>
              <w:t xml:space="preserve"> </w:t>
            </w:r>
            <w:proofErr w:type="spellStart"/>
            <w:r w:rsidRPr="0035006A">
              <w:rPr>
                <w:i/>
                <w:iCs/>
                <w:color w:val="000000"/>
              </w:rPr>
              <w:t>diplomacy</w:t>
            </w:r>
            <w:proofErr w:type="spellEnd"/>
            <w:r w:rsidRPr="0035006A">
              <w:rPr>
                <w:i/>
                <w:iCs/>
                <w:color w:val="000000"/>
              </w:rPr>
              <w:t xml:space="preserve"> and </w:t>
            </w:r>
            <w:proofErr w:type="spellStart"/>
            <w:r w:rsidRPr="0035006A">
              <w:rPr>
                <w:i/>
                <w:iCs/>
                <w:color w:val="000000"/>
              </w:rPr>
              <w:t>arts</w:t>
            </w:r>
            <w:proofErr w:type="spellEnd"/>
            <w:r w:rsidRPr="0035006A">
              <w:rPr>
                <w:i/>
                <w:iCs/>
                <w:color w:val="000000"/>
              </w:rPr>
              <w:t xml:space="preserve"> management. </w:t>
            </w:r>
            <w:proofErr w:type="spellStart"/>
            <w:r w:rsidRPr="0035006A">
              <w:rPr>
                <w:color w:val="000000"/>
              </w:rPr>
              <w:t>Bruxelles</w:t>
            </w:r>
            <w:proofErr w:type="spellEnd"/>
            <w:r w:rsidRPr="0035006A">
              <w:rPr>
                <w:color w:val="000000"/>
              </w:rPr>
              <w:t>: P.I.E. Peter Lang, 2017. ISBN 978-2-8076-0469-8.  </w:t>
            </w:r>
          </w:p>
          <w:p w14:paraId="703408ED" w14:textId="77777777" w:rsidR="00142627" w:rsidRPr="00B6475E" w:rsidRDefault="00142627" w:rsidP="00142627">
            <w:pPr>
              <w:rPr>
                <w:ins w:id="119" w:author="Hana Ponížilová" w:date="2023-03-15T15:51:00Z"/>
                <w:color w:val="202124"/>
                <w:shd w:val="clear" w:color="auto" w:fill="FFFFFF"/>
              </w:rPr>
            </w:pPr>
            <w:ins w:id="120" w:author="Hana Ponížilová" w:date="2023-03-15T15:51:00Z">
              <w:r w:rsidRPr="00B6475E">
                <w:t xml:space="preserve">SIGTHORSSON, </w:t>
              </w:r>
              <w:proofErr w:type="spellStart"/>
              <w:r w:rsidRPr="00B6475E">
                <w:t>Gauti</w:t>
              </w:r>
              <w:proofErr w:type="spellEnd"/>
              <w:r w:rsidRPr="00B6475E">
                <w:t xml:space="preserve"> a </w:t>
              </w:r>
              <w:proofErr w:type="spellStart"/>
              <w:r w:rsidRPr="00B6475E">
                <w:t>Rosamund</w:t>
              </w:r>
              <w:proofErr w:type="spellEnd"/>
              <w:r w:rsidRPr="00B6475E">
                <w:t xml:space="preserve"> DAVIS. </w:t>
              </w:r>
              <w:proofErr w:type="spellStart"/>
              <w:r w:rsidRPr="00B6475E">
                <w:rPr>
                  <w:i/>
                  <w:iCs/>
                  <w:color w:val="202124"/>
                  <w:shd w:val="clear" w:color="auto" w:fill="FFFFFF"/>
                </w:rPr>
                <w:t>Introducing</w:t>
              </w:r>
              <w:proofErr w:type="spellEnd"/>
              <w:r w:rsidRPr="00B6475E">
                <w:rPr>
                  <w:i/>
                  <w:iCs/>
                  <w:color w:val="202124"/>
                  <w:shd w:val="clear" w:color="auto" w:fill="FFFFFF"/>
                </w:rPr>
                <w:t xml:space="preserve"> </w:t>
              </w:r>
              <w:proofErr w:type="spellStart"/>
              <w:r w:rsidRPr="00B6475E">
                <w:rPr>
                  <w:i/>
                  <w:iCs/>
                  <w:color w:val="202124"/>
                  <w:shd w:val="clear" w:color="auto" w:fill="FFFFFF"/>
                </w:rPr>
                <w:t>the</w:t>
              </w:r>
              <w:proofErr w:type="spellEnd"/>
              <w:r w:rsidRPr="00B6475E">
                <w:rPr>
                  <w:i/>
                  <w:iCs/>
                  <w:color w:val="202124"/>
                  <w:shd w:val="clear" w:color="auto" w:fill="FFFFFF"/>
                </w:rPr>
                <w:t xml:space="preserve"> </w:t>
              </w:r>
              <w:proofErr w:type="spellStart"/>
              <w:r w:rsidRPr="00B6475E">
                <w:rPr>
                  <w:i/>
                  <w:iCs/>
                  <w:color w:val="202124"/>
                  <w:shd w:val="clear" w:color="auto" w:fill="FFFFFF"/>
                </w:rPr>
                <w:t>Creative</w:t>
              </w:r>
              <w:proofErr w:type="spellEnd"/>
              <w:r w:rsidRPr="00B6475E">
                <w:rPr>
                  <w:i/>
                  <w:iCs/>
                  <w:color w:val="202124"/>
                  <w:shd w:val="clear" w:color="auto" w:fill="FFFFFF"/>
                </w:rPr>
                <w:t xml:space="preserve"> </w:t>
              </w:r>
              <w:proofErr w:type="spellStart"/>
              <w:r w:rsidRPr="00B6475E">
                <w:rPr>
                  <w:i/>
                  <w:iCs/>
                  <w:color w:val="202124"/>
                  <w:shd w:val="clear" w:color="auto" w:fill="FFFFFF"/>
                </w:rPr>
                <w:t>Industries</w:t>
              </w:r>
              <w:proofErr w:type="spellEnd"/>
              <w:r w:rsidRPr="00B6475E">
                <w:rPr>
                  <w:i/>
                  <w:iCs/>
                  <w:color w:val="202124"/>
                  <w:shd w:val="clear" w:color="auto" w:fill="FFFFFF"/>
                </w:rPr>
                <w:t>.</w:t>
              </w:r>
              <w:r>
                <w:rPr>
                  <w:i/>
                  <w:iCs/>
                  <w:color w:val="202124"/>
                  <w:shd w:val="clear" w:color="auto" w:fill="FFFFFF"/>
                </w:rPr>
                <w:t xml:space="preserve"> </w:t>
              </w:r>
              <w:r w:rsidRPr="00B6475E">
                <w:rPr>
                  <w:color w:val="202124"/>
                  <w:shd w:val="clear" w:color="auto" w:fill="FFFFFF"/>
                </w:rPr>
                <w:t xml:space="preserve">SAGE </w:t>
              </w:r>
              <w:proofErr w:type="spellStart"/>
              <w:r w:rsidRPr="00B6475E">
                <w:rPr>
                  <w:color w:val="202124"/>
                  <w:shd w:val="clear" w:color="auto" w:fill="FFFFFF"/>
                </w:rPr>
                <w:t>Publications</w:t>
              </w:r>
              <w:proofErr w:type="spellEnd"/>
              <w:r w:rsidRPr="00B6475E">
                <w:rPr>
                  <w:color w:val="202124"/>
                  <w:shd w:val="clear" w:color="auto" w:fill="FFFFFF"/>
                </w:rPr>
                <w:t xml:space="preserve"> Ltd</w:t>
              </w:r>
              <w:r>
                <w:rPr>
                  <w:i/>
                  <w:iCs/>
                  <w:color w:val="202124"/>
                  <w:shd w:val="clear" w:color="auto" w:fill="FFFFFF"/>
                </w:rPr>
                <w:t xml:space="preserve">, </w:t>
              </w:r>
              <w:r w:rsidRPr="00B6475E">
                <w:rPr>
                  <w:color w:val="202124"/>
                  <w:shd w:val="clear" w:color="auto" w:fill="FFFFFF"/>
                </w:rPr>
                <w:t>2013.</w:t>
              </w:r>
            </w:ins>
          </w:p>
          <w:p w14:paraId="13B588A5" w14:textId="651723A8" w:rsidR="00142627" w:rsidRPr="00D81406" w:rsidRDefault="00142627" w:rsidP="00D81406">
            <w:pPr>
              <w:rPr>
                <w:color w:val="202124"/>
                <w:shd w:val="clear" w:color="auto" w:fill="FFFFFF"/>
              </w:rPr>
            </w:pPr>
            <w:ins w:id="121" w:author="Hana Ponížilová" w:date="2023-03-15T15:51:00Z">
              <w:r w:rsidRPr="00B6475E">
                <w:rPr>
                  <w:color w:val="202124"/>
                  <w:shd w:val="clear" w:color="auto" w:fill="FFFFFF"/>
                </w:rPr>
                <w:t>ISBN 9781849205733</w:t>
              </w:r>
              <w:r>
                <w:rPr>
                  <w:color w:val="202124"/>
                  <w:shd w:val="clear" w:color="auto" w:fill="FFFFFF"/>
                </w:rPr>
                <w:t>.</w:t>
              </w:r>
            </w:ins>
          </w:p>
        </w:tc>
      </w:tr>
    </w:tbl>
    <w:p w14:paraId="1F0865E4" w14:textId="2EEDE0EA"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6"/>
        <w:gridCol w:w="883"/>
        <w:gridCol w:w="807"/>
        <w:gridCol w:w="2139"/>
        <w:gridCol w:w="538"/>
        <w:gridCol w:w="674"/>
      </w:tblGrid>
      <w:tr w:rsidR="0035006A" w:rsidRPr="0035006A" w14:paraId="1E413AFF"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39F3857" w14:textId="77777777" w:rsidR="0035006A" w:rsidRPr="0035006A" w:rsidRDefault="0035006A" w:rsidP="0035006A">
            <w:pPr>
              <w:jc w:val="both"/>
              <w:textAlignment w:val="baseline"/>
              <w:rPr>
                <w:rFonts w:ascii="Segoe UI" w:hAnsi="Segoe UI" w:cs="Segoe UI"/>
                <w:sz w:val="18"/>
                <w:szCs w:val="18"/>
              </w:rPr>
            </w:pPr>
            <w:r w:rsidRPr="0035006A">
              <w:rPr>
                <w:b/>
                <w:bCs/>
                <w:sz w:val="28"/>
                <w:szCs w:val="28"/>
              </w:rPr>
              <w:lastRenderedPageBreak/>
              <w:t>B-III – Charakteristika studijního předmětu</w:t>
            </w:r>
            <w:r w:rsidRPr="0035006A">
              <w:rPr>
                <w:sz w:val="28"/>
                <w:szCs w:val="28"/>
              </w:rPr>
              <w:t> </w:t>
            </w:r>
          </w:p>
        </w:tc>
      </w:tr>
      <w:tr w:rsidR="0035006A" w:rsidRPr="0035006A" w14:paraId="2710939D"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478116DD" w14:textId="77777777" w:rsidR="0035006A" w:rsidRPr="0035006A" w:rsidRDefault="0035006A" w:rsidP="0035006A">
            <w:pPr>
              <w:textAlignment w:val="baseline"/>
              <w:rPr>
                <w:rFonts w:ascii="Segoe UI" w:hAnsi="Segoe UI" w:cs="Segoe UI"/>
                <w:sz w:val="18"/>
                <w:szCs w:val="18"/>
              </w:rPr>
            </w:pPr>
            <w:r w:rsidRPr="0035006A">
              <w:rPr>
                <w:b/>
                <w:bCs/>
              </w:rPr>
              <w:t>Název studijního předmětu</w:t>
            </w:r>
            <w:r w:rsidRPr="0035006A">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E56E80A" w14:textId="4619ACBF" w:rsidR="0035006A" w:rsidRPr="0035006A" w:rsidRDefault="005853FD" w:rsidP="0035006A">
            <w:pPr>
              <w:jc w:val="both"/>
              <w:textAlignment w:val="baseline"/>
              <w:rPr>
                <w:rFonts w:ascii="Segoe UI" w:hAnsi="Segoe UI" w:cs="Segoe UI"/>
                <w:sz w:val="18"/>
                <w:szCs w:val="18"/>
              </w:rPr>
            </w:pPr>
            <w:r>
              <w:rPr>
                <w:color w:val="000000"/>
              </w:rPr>
              <w:t xml:space="preserve">Ateliér </w:t>
            </w:r>
            <w:r w:rsidR="0035006A" w:rsidRPr="0035006A">
              <w:rPr>
                <w:color w:val="000000"/>
              </w:rPr>
              <w:t>Kreativní odvětví a digitální kultura 3 </w:t>
            </w:r>
          </w:p>
        </w:tc>
      </w:tr>
      <w:tr w:rsidR="0035006A" w:rsidRPr="0035006A" w14:paraId="65B0D447"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1FBA88E" w14:textId="77777777" w:rsidR="0035006A" w:rsidRPr="0035006A" w:rsidRDefault="0035006A" w:rsidP="0035006A">
            <w:pPr>
              <w:textAlignment w:val="baseline"/>
              <w:rPr>
                <w:rFonts w:ascii="Segoe UI" w:hAnsi="Segoe UI" w:cs="Segoe UI"/>
                <w:sz w:val="18"/>
                <w:szCs w:val="18"/>
              </w:rPr>
            </w:pPr>
            <w:r w:rsidRPr="0035006A">
              <w:rPr>
                <w:b/>
                <w:bCs/>
              </w:rPr>
              <w:t>Typ předmětu</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6E7E241A" w14:textId="77777777" w:rsidR="0035006A" w:rsidRPr="0035006A" w:rsidRDefault="0035006A" w:rsidP="0035006A">
            <w:pPr>
              <w:jc w:val="both"/>
              <w:textAlignment w:val="baseline"/>
              <w:rPr>
                <w:rFonts w:ascii="Segoe UI" w:hAnsi="Segoe UI" w:cs="Segoe UI"/>
                <w:sz w:val="18"/>
                <w:szCs w:val="18"/>
              </w:rPr>
            </w:pPr>
            <w:r w:rsidRPr="0035006A">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83BF573" w14:textId="77777777" w:rsidR="0035006A" w:rsidRPr="0035006A" w:rsidRDefault="0035006A" w:rsidP="0035006A">
            <w:pPr>
              <w:jc w:val="both"/>
              <w:textAlignment w:val="baseline"/>
              <w:rPr>
                <w:rFonts w:ascii="Segoe UI" w:hAnsi="Segoe UI" w:cs="Segoe UI"/>
                <w:sz w:val="18"/>
                <w:szCs w:val="18"/>
              </w:rPr>
            </w:pPr>
            <w:r w:rsidRPr="0035006A">
              <w:rPr>
                <w:b/>
                <w:bCs/>
              </w:rPr>
              <w:t>doporučený ročník / semestr</w:t>
            </w:r>
            <w:r w:rsidRPr="0035006A">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F442E4C" w14:textId="77777777" w:rsidR="0035006A" w:rsidRPr="0035006A" w:rsidRDefault="0035006A" w:rsidP="0035006A">
            <w:pPr>
              <w:jc w:val="both"/>
              <w:textAlignment w:val="baseline"/>
              <w:rPr>
                <w:rFonts w:ascii="Segoe UI" w:hAnsi="Segoe UI" w:cs="Segoe UI"/>
                <w:sz w:val="18"/>
                <w:szCs w:val="18"/>
              </w:rPr>
            </w:pPr>
            <w:r w:rsidRPr="0035006A">
              <w:t>2/ZS </w:t>
            </w:r>
          </w:p>
        </w:tc>
      </w:tr>
      <w:tr w:rsidR="0035006A" w:rsidRPr="0035006A" w14:paraId="5FB1032D"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BCC8A40" w14:textId="77777777" w:rsidR="0035006A" w:rsidRPr="0035006A" w:rsidRDefault="0035006A" w:rsidP="0035006A">
            <w:pPr>
              <w:textAlignment w:val="baseline"/>
              <w:rPr>
                <w:rFonts w:ascii="Segoe UI" w:hAnsi="Segoe UI" w:cs="Segoe UI"/>
                <w:sz w:val="18"/>
                <w:szCs w:val="18"/>
              </w:rPr>
            </w:pPr>
            <w:r w:rsidRPr="0035006A">
              <w:rPr>
                <w:b/>
                <w:bCs/>
              </w:rPr>
              <w:t>Rozsah studijního předmětu</w:t>
            </w:r>
            <w:r w:rsidRPr="0035006A">
              <w:t> </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E086A8" w14:textId="77777777" w:rsidR="0035006A" w:rsidRPr="0035006A" w:rsidRDefault="0035006A" w:rsidP="0035006A">
            <w:pPr>
              <w:jc w:val="both"/>
              <w:textAlignment w:val="baseline"/>
              <w:rPr>
                <w:rFonts w:ascii="Segoe UI" w:hAnsi="Segoe UI" w:cs="Segoe UI"/>
                <w:sz w:val="18"/>
                <w:szCs w:val="18"/>
              </w:rPr>
            </w:pPr>
            <w:r w:rsidRPr="0035006A">
              <w:t>52 ateliér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09A807F" w14:textId="77777777" w:rsidR="0035006A" w:rsidRPr="0035006A" w:rsidRDefault="0035006A" w:rsidP="0035006A">
            <w:pPr>
              <w:jc w:val="both"/>
              <w:textAlignment w:val="baseline"/>
              <w:rPr>
                <w:rFonts w:ascii="Segoe UI" w:hAnsi="Segoe UI" w:cs="Segoe UI"/>
                <w:sz w:val="18"/>
                <w:szCs w:val="18"/>
              </w:rPr>
            </w:pPr>
            <w:r w:rsidRPr="0035006A">
              <w:rPr>
                <w:b/>
                <w:bCs/>
              </w:rPr>
              <w:t>hod. </w:t>
            </w:r>
            <w:r w:rsidRPr="0035006A">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02405B16" w14:textId="77777777" w:rsidR="0035006A" w:rsidRPr="0035006A" w:rsidRDefault="0035006A" w:rsidP="0035006A">
            <w:pPr>
              <w:jc w:val="both"/>
              <w:textAlignment w:val="baseline"/>
              <w:rPr>
                <w:rFonts w:ascii="Segoe UI" w:hAnsi="Segoe UI" w:cs="Segoe UI"/>
                <w:sz w:val="18"/>
                <w:szCs w:val="18"/>
              </w:rPr>
            </w:pPr>
            <w:r w:rsidRPr="0035006A">
              <w:t>52 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9F31CDA" w14:textId="77777777" w:rsidR="0035006A" w:rsidRPr="0035006A" w:rsidRDefault="0035006A" w:rsidP="0035006A">
            <w:pPr>
              <w:jc w:val="both"/>
              <w:textAlignment w:val="baseline"/>
              <w:rPr>
                <w:rFonts w:ascii="Segoe UI" w:hAnsi="Segoe UI" w:cs="Segoe UI"/>
                <w:sz w:val="18"/>
                <w:szCs w:val="18"/>
              </w:rPr>
            </w:pPr>
            <w:r w:rsidRPr="0035006A">
              <w:rPr>
                <w:b/>
                <w:bCs/>
              </w:rPr>
              <w:t>kreditů</w:t>
            </w:r>
            <w:r w:rsidRPr="0035006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A6CA6F" w14:textId="77777777" w:rsidR="0035006A" w:rsidRPr="0035006A" w:rsidRDefault="0035006A" w:rsidP="0035006A">
            <w:pPr>
              <w:jc w:val="both"/>
              <w:textAlignment w:val="baseline"/>
              <w:rPr>
                <w:rFonts w:ascii="Segoe UI" w:hAnsi="Segoe UI" w:cs="Segoe UI"/>
                <w:sz w:val="18"/>
                <w:szCs w:val="18"/>
              </w:rPr>
            </w:pPr>
            <w:r w:rsidRPr="0035006A">
              <w:t>4 </w:t>
            </w:r>
          </w:p>
        </w:tc>
      </w:tr>
      <w:tr w:rsidR="0035006A" w:rsidRPr="0035006A" w14:paraId="4259907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4D3C31F" w14:textId="77777777" w:rsidR="0035006A" w:rsidRPr="0035006A" w:rsidRDefault="0035006A" w:rsidP="0035006A">
            <w:pPr>
              <w:textAlignment w:val="baseline"/>
              <w:rPr>
                <w:rFonts w:ascii="Segoe UI" w:hAnsi="Segoe UI" w:cs="Segoe UI"/>
                <w:sz w:val="18"/>
                <w:szCs w:val="18"/>
              </w:rPr>
            </w:pPr>
            <w:r w:rsidRPr="0035006A">
              <w:rPr>
                <w:b/>
                <w:bCs/>
              </w:rPr>
              <w:t xml:space="preserve">Prerekvizity, </w:t>
            </w:r>
            <w:proofErr w:type="spellStart"/>
            <w:r w:rsidRPr="0035006A">
              <w:rPr>
                <w:b/>
                <w:bCs/>
              </w:rPr>
              <w:t>korekvizity</w:t>
            </w:r>
            <w:proofErr w:type="spellEnd"/>
            <w:r w:rsidRPr="0035006A">
              <w:rPr>
                <w:b/>
                <w:bCs/>
              </w:rPr>
              <w:t>, ekvivalence</w:t>
            </w:r>
            <w:r w:rsidRPr="0035006A">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6AF133B5"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00FFAD7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1087D8D" w14:textId="77777777" w:rsidR="0035006A" w:rsidRPr="0035006A" w:rsidRDefault="0035006A" w:rsidP="0035006A">
            <w:pPr>
              <w:textAlignment w:val="baseline"/>
              <w:rPr>
                <w:rFonts w:ascii="Segoe UI" w:hAnsi="Segoe UI" w:cs="Segoe UI"/>
                <w:sz w:val="18"/>
                <w:szCs w:val="18"/>
              </w:rPr>
            </w:pPr>
            <w:r w:rsidRPr="0035006A">
              <w:rPr>
                <w:b/>
                <w:bCs/>
              </w:rPr>
              <w:t>Způsob ověření studijních výsledků</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3DC54CE9" w14:textId="77777777" w:rsidR="0035006A" w:rsidRPr="0035006A" w:rsidRDefault="0035006A" w:rsidP="0035006A">
            <w:pPr>
              <w:jc w:val="both"/>
              <w:textAlignment w:val="baseline"/>
              <w:rPr>
                <w:rFonts w:ascii="Segoe UI" w:hAnsi="Segoe UI" w:cs="Segoe UI"/>
                <w:sz w:val="18"/>
                <w:szCs w:val="18"/>
              </w:rPr>
            </w:pPr>
            <w:r w:rsidRPr="0035006A">
              <w:t>zápočet, 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5245372" w14:textId="77777777" w:rsidR="0035006A" w:rsidRPr="0035006A" w:rsidRDefault="0035006A" w:rsidP="0035006A">
            <w:pPr>
              <w:jc w:val="both"/>
              <w:textAlignment w:val="baseline"/>
              <w:rPr>
                <w:rFonts w:ascii="Segoe UI" w:hAnsi="Segoe UI" w:cs="Segoe UI"/>
                <w:sz w:val="18"/>
                <w:szCs w:val="18"/>
              </w:rPr>
            </w:pPr>
            <w:r w:rsidRPr="0035006A">
              <w:rPr>
                <w:b/>
                <w:bCs/>
              </w:rPr>
              <w:t>Forma výuky</w:t>
            </w:r>
            <w:r w:rsidRPr="0035006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A228AF" w14:textId="77777777" w:rsidR="0035006A" w:rsidRPr="0035006A" w:rsidRDefault="0035006A" w:rsidP="0035006A">
            <w:pPr>
              <w:jc w:val="both"/>
              <w:textAlignment w:val="baseline"/>
              <w:rPr>
                <w:rFonts w:ascii="Segoe UI" w:hAnsi="Segoe UI" w:cs="Segoe UI"/>
                <w:sz w:val="18"/>
                <w:szCs w:val="18"/>
              </w:rPr>
            </w:pPr>
            <w:r w:rsidRPr="0035006A">
              <w:t>ateliér </w:t>
            </w:r>
          </w:p>
        </w:tc>
      </w:tr>
      <w:tr w:rsidR="0035006A" w:rsidRPr="0035006A" w14:paraId="03927A0D"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BAEC403" w14:textId="77777777" w:rsidR="0035006A" w:rsidRPr="0035006A" w:rsidRDefault="0035006A" w:rsidP="0035006A">
            <w:pPr>
              <w:textAlignment w:val="baseline"/>
              <w:rPr>
                <w:rFonts w:ascii="Segoe UI" w:hAnsi="Segoe UI" w:cs="Segoe UI"/>
                <w:sz w:val="18"/>
                <w:szCs w:val="18"/>
              </w:rPr>
            </w:pPr>
            <w:r w:rsidRPr="0035006A">
              <w:rPr>
                <w:b/>
                <w:bCs/>
              </w:rPr>
              <w:t>Forma způsobu ověření studijních výsledků a další požadavky na studenta</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2AA284C1" w14:textId="77777777" w:rsidR="0035006A" w:rsidRPr="0035006A" w:rsidRDefault="0035006A" w:rsidP="0035006A">
            <w:pPr>
              <w:jc w:val="both"/>
              <w:textAlignment w:val="baseline"/>
              <w:rPr>
                <w:rFonts w:ascii="Segoe UI" w:hAnsi="Segoe UI" w:cs="Segoe UI"/>
                <w:sz w:val="18"/>
                <w:szCs w:val="18"/>
              </w:rPr>
            </w:pPr>
            <w:r w:rsidRPr="0035006A">
              <w:rPr>
                <w:color w:val="000000"/>
              </w:rPr>
              <w:t>80% docházka </w:t>
            </w:r>
          </w:p>
          <w:p w14:paraId="37CBA114" w14:textId="77777777" w:rsidR="0035006A" w:rsidRPr="0035006A" w:rsidRDefault="0035006A" w:rsidP="0035006A">
            <w:pPr>
              <w:jc w:val="both"/>
              <w:textAlignment w:val="baseline"/>
              <w:rPr>
                <w:rFonts w:ascii="Segoe UI" w:hAnsi="Segoe UI" w:cs="Segoe UI"/>
                <w:sz w:val="18"/>
                <w:szCs w:val="18"/>
              </w:rPr>
            </w:pPr>
            <w:r w:rsidRPr="0035006A">
              <w:rPr>
                <w:color w:val="000000"/>
              </w:rPr>
              <w:t>Plnění zadaných úkolů v hodinách </w:t>
            </w:r>
          </w:p>
          <w:p w14:paraId="19EF4240" w14:textId="77777777" w:rsidR="0035006A" w:rsidRPr="0035006A" w:rsidRDefault="0035006A" w:rsidP="0035006A">
            <w:pPr>
              <w:jc w:val="both"/>
              <w:textAlignment w:val="baseline"/>
              <w:rPr>
                <w:rFonts w:ascii="Segoe UI" w:hAnsi="Segoe UI" w:cs="Segoe UI"/>
                <w:sz w:val="18"/>
                <w:szCs w:val="18"/>
              </w:rPr>
            </w:pPr>
            <w:r w:rsidRPr="0035006A">
              <w:rPr>
                <w:color w:val="000000"/>
              </w:rPr>
              <w:t>Vypracování ateliérového úkolu </w:t>
            </w:r>
          </w:p>
          <w:p w14:paraId="0ACD5DC1"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14BF86F6"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560FC65" w14:textId="77777777" w:rsidR="0035006A" w:rsidRPr="0035006A" w:rsidRDefault="0035006A" w:rsidP="0035006A">
            <w:pPr>
              <w:textAlignment w:val="baseline"/>
              <w:rPr>
                <w:rFonts w:ascii="Segoe UI" w:hAnsi="Segoe UI" w:cs="Segoe UI"/>
                <w:sz w:val="18"/>
                <w:szCs w:val="18"/>
              </w:rPr>
            </w:pPr>
            <w:r w:rsidRPr="0035006A">
              <w:t> </w:t>
            </w:r>
          </w:p>
        </w:tc>
      </w:tr>
      <w:tr w:rsidR="0035006A" w:rsidRPr="0035006A" w14:paraId="036A9201"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12A93DCC" w14:textId="77777777" w:rsidR="0035006A" w:rsidRPr="0035006A" w:rsidRDefault="0035006A" w:rsidP="0035006A">
            <w:pPr>
              <w:textAlignment w:val="baseline"/>
              <w:rPr>
                <w:rFonts w:ascii="Segoe UI" w:hAnsi="Segoe UI" w:cs="Segoe UI"/>
                <w:sz w:val="18"/>
                <w:szCs w:val="18"/>
              </w:rPr>
            </w:pPr>
            <w:r w:rsidRPr="0035006A">
              <w:rPr>
                <w:b/>
                <w:bCs/>
              </w:rPr>
              <w:t>Garant předmětu</w:t>
            </w:r>
            <w:r w:rsidRPr="0035006A">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01B477F5"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0ADC369C"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2A6FD2FC" w14:textId="77777777" w:rsidR="0035006A" w:rsidRPr="0035006A" w:rsidRDefault="0035006A" w:rsidP="0035006A">
            <w:pPr>
              <w:textAlignment w:val="baseline"/>
              <w:rPr>
                <w:rFonts w:ascii="Segoe UI" w:hAnsi="Segoe UI" w:cs="Segoe UI"/>
                <w:sz w:val="18"/>
                <w:szCs w:val="18"/>
              </w:rPr>
            </w:pPr>
            <w:r w:rsidRPr="0035006A">
              <w:rPr>
                <w:b/>
                <w:bCs/>
              </w:rPr>
              <w:t>Zapojení garanta do výuky předmětu</w:t>
            </w:r>
            <w:r w:rsidRPr="0035006A">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1EFDD4DF" w14:textId="29029068" w:rsidR="0035006A" w:rsidRPr="0035006A" w:rsidRDefault="0035006A" w:rsidP="0035006A">
            <w:pPr>
              <w:jc w:val="both"/>
              <w:textAlignment w:val="baseline"/>
              <w:rPr>
                <w:rFonts w:ascii="Segoe UI" w:hAnsi="Segoe UI" w:cs="Segoe UI"/>
                <w:sz w:val="18"/>
                <w:szCs w:val="18"/>
              </w:rPr>
            </w:pPr>
            <w:r w:rsidRPr="0035006A">
              <w:t>100</w:t>
            </w:r>
            <w:ins w:id="122" w:author="Hana Ponížilová" w:date="2023-03-13T12:31:00Z">
              <w:r w:rsidR="005E7CF5">
                <w:t xml:space="preserve"> </w:t>
              </w:r>
            </w:ins>
            <w:r w:rsidRPr="0035006A">
              <w:t>% </w:t>
            </w:r>
          </w:p>
        </w:tc>
      </w:tr>
      <w:tr w:rsidR="0035006A" w:rsidRPr="0035006A" w14:paraId="05FCAE73"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D27B45C" w14:textId="77777777" w:rsidR="0035006A" w:rsidRPr="0035006A" w:rsidRDefault="0035006A" w:rsidP="0035006A">
            <w:pPr>
              <w:textAlignment w:val="baseline"/>
              <w:rPr>
                <w:rFonts w:ascii="Segoe UI" w:hAnsi="Segoe UI" w:cs="Segoe UI"/>
                <w:sz w:val="18"/>
                <w:szCs w:val="18"/>
              </w:rPr>
            </w:pPr>
            <w:r w:rsidRPr="0035006A">
              <w:rPr>
                <w:b/>
                <w:bCs/>
              </w:rPr>
              <w:t>Vyučující</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373EF9AA"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7A8FA628"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9BD3463"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0949B040"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3E657D2" w14:textId="77777777" w:rsidR="0035006A" w:rsidRPr="0035006A" w:rsidRDefault="0035006A" w:rsidP="0035006A">
            <w:pPr>
              <w:jc w:val="both"/>
              <w:textAlignment w:val="baseline"/>
              <w:rPr>
                <w:rFonts w:ascii="Segoe UI" w:hAnsi="Segoe UI" w:cs="Segoe UI"/>
                <w:sz w:val="18"/>
                <w:szCs w:val="18"/>
              </w:rPr>
            </w:pPr>
            <w:r w:rsidRPr="0035006A">
              <w:rPr>
                <w:b/>
                <w:bCs/>
              </w:rPr>
              <w:t>Stručná anotace předmětu</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66C406E7"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2921599B"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53EE12D" w14:textId="18299836" w:rsidR="00677016" w:rsidRPr="006A4934" w:rsidRDefault="00677016" w:rsidP="00677016">
            <w:pPr>
              <w:jc w:val="both"/>
              <w:textAlignment w:val="baseline"/>
              <w:rPr>
                <w:rStyle w:val="normaltextrun"/>
                <w:color w:val="000000"/>
                <w:shd w:val="clear" w:color="auto" w:fill="FFFFFF"/>
              </w:rPr>
            </w:pPr>
            <w:r w:rsidRPr="006A4934">
              <w:rPr>
                <w:rStyle w:val="normaltextrun"/>
                <w:color w:val="000000"/>
                <w:shd w:val="clear" w:color="auto" w:fill="FFFFFF"/>
              </w:rPr>
              <w:t xml:space="preserve">Ateliérový předmět Kreativní odvětví a digitální kultura 3 se zaměřuje na plánování a řízení projektů kreativních </w:t>
            </w:r>
            <w:r w:rsidR="001878D6">
              <w:rPr>
                <w:rStyle w:val="normaltextrun"/>
                <w:color w:val="000000"/>
                <w:shd w:val="clear" w:color="auto" w:fill="FFFFFF"/>
              </w:rPr>
              <w:br/>
            </w:r>
            <w:r w:rsidRPr="006A4934">
              <w:rPr>
                <w:rStyle w:val="normaltextrun"/>
                <w:color w:val="000000"/>
                <w:shd w:val="clear" w:color="auto" w:fill="FFFFFF"/>
              </w:rPr>
              <w:t>a kulturních organizací a akcí. Kurz pokryje řadu témat souvisejících s kulturním managementem, včetně finančního managementu, marketingu a lidských zdrojů.</w:t>
            </w:r>
            <w:r>
              <w:rPr>
                <w:rStyle w:val="normaltextrun"/>
                <w:color w:val="000000"/>
                <w:shd w:val="clear" w:color="auto" w:fill="FFFFFF"/>
              </w:rPr>
              <w:t xml:space="preserve"> </w:t>
            </w:r>
            <w:r w:rsidRPr="006A4934">
              <w:rPr>
                <w:rStyle w:val="normaltextrun"/>
                <w:color w:val="000000"/>
                <w:shd w:val="clear" w:color="auto" w:fill="FFFFFF"/>
              </w:rPr>
              <w:t xml:space="preserve">Cílem předmětu je poskytnout studentům dovednosti a znalosti potřebné </w:t>
            </w:r>
            <w:r w:rsidR="001878D6">
              <w:rPr>
                <w:rStyle w:val="normaltextrun"/>
                <w:color w:val="000000"/>
                <w:shd w:val="clear" w:color="auto" w:fill="FFFFFF"/>
              </w:rPr>
              <w:br/>
            </w:r>
            <w:r w:rsidRPr="006A4934">
              <w:rPr>
                <w:rStyle w:val="normaltextrun"/>
                <w:color w:val="000000"/>
                <w:shd w:val="clear" w:color="auto" w:fill="FFFFFF"/>
              </w:rPr>
              <w:t xml:space="preserve">k efektivnímu řízení projektů v KKP. Studenti se seznámí s různými prvky kulturního managementu, včetně plánování, rozpočtování, marketingu a hodnocení. Budou také zkoumat roli kulturní politiky a způsoby, jakými se mohou kulturní organizace zapojit do svých komunit. Předmět pokryje témata jako je získávání finančních prostředků, sponzorství a rozvoj partnerství, stejně jako využití digitálních nástrojů a platforem v kulturním managementu. Studenti budou mít příležitost pracovat na skutečných projektech souvisejících s kulturním managementem a mohou mít šanci spolupracovat s kulturními institucemi a organizacemi na vývoji a realizaci strategických plánů. Jedním z hlavních výstupů tohoto kurzu je, aby studenti vytvořili portfolio digitálního obsahu, které demonstruje jejich dovednosti a schopnosti. Studenti budou mít také příležitost předvést svou práci potenciálním zaměstnavatelům nebo klientům prostřednictvím prezentací, výstav nebo jiných veřejných akcí.  </w:t>
            </w:r>
            <w:r>
              <w:rPr>
                <w:rStyle w:val="normaltextrun"/>
                <w:color w:val="000000"/>
                <w:shd w:val="clear" w:color="auto" w:fill="FFFFFF"/>
              </w:rPr>
              <w:t>Záměrem</w:t>
            </w:r>
            <w:r w:rsidRPr="006A4934">
              <w:rPr>
                <w:rStyle w:val="normaltextrun"/>
                <w:color w:val="000000"/>
                <w:shd w:val="clear" w:color="auto" w:fill="FFFFFF"/>
              </w:rPr>
              <w:t xml:space="preserve"> je poskytnout studentům příležitost aplikovat koncepty a teorie získané v jiných předmětech na reálné projekty. Studenti budou pracovat v malých týmech, aby identifikovali a vyhodnocovali produkční příležitosti, vyvíjeli </w:t>
            </w:r>
            <w:r w:rsidR="001878D6">
              <w:rPr>
                <w:rStyle w:val="normaltextrun"/>
                <w:color w:val="000000"/>
                <w:shd w:val="clear" w:color="auto" w:fill="FFFFFF"/>
              </w:rPr>
              <w:br/>
            </w:r>
            <w:r w:rsidRPr="006A4934">
              <w:rPr>
                <w:rStyle w:val="normaltextrun"/>
                <w:color w:val="000000"/>
                <w:shd w:val="clear" w:color="auto" w:fill="FFFFFF"/>
              </w:rPr>
              <w:t xml:space="preserve">a prezentovali kreativní nápady a řídili a koordinovali různé prvky zapojené do digitální produkce. </w:t>
            </w:r>
            <w:r>
              <w:rPr>
                <w:rStyle w:val="normaltextrun"/>
                <w:color w:val="000000"/>
                <w:shd w:val="clear" w:color="auto" w:fill="FFFFFF"/>
              </w:rPr>
              <w:t xml:space="preserve">Kreativní odvětví </w:t>
            </w:r>
            <w:r w:rsidR="001878D6">
              <w:rPr>
                <w:rStyle w:val="normaltextrun"/>
                <w:color w:val="000000"/>
                <w:shd w:val="clear" w:color="auto" w:fill="FFFFFF"/>
              </w:rPr>
              <w:br/>
            </w:r>
            <w:r>
              <w:rPr>
                <w:rStyle w:val="normaltextrun"/>
                <w:color w:val="000000"/>
                <w:shd w:val="clear" w:color="auto" w:fill="FFFFFF"/>
              </w:rPr>
              <w:t xml:space="preserve">a digitální kultura 3 je zaměřen na rešerše daného tématu, které bude přiděleno studentům v rámci druhého ročníku jejich studia. Studenti budou motivováni, aby si zpracovali teoretické přístupy, udělali rešerše možných stakeholderů a spoluprací, reflektovali hodnoty SDG 2030 a dalších stěžejních strategických materiálů (např. Green </w:t>
            </w:r>
            <w:proofErr w:type="spellStart"/>
            <w:r>
              <w:rPr>
                <w:rStyle w:val="spellingerror"/>
                <w:rFonts w:eastAsiaTheme="majorEastAsia"/>
                <w:color w:val="000000"/>
                <w:shd w:val="clear" w:color="auto" w:fill="FFFFFF"/>
              </w:rPr>
              <w:t>Deal</w:t>
            </w:r>
            <w:proofErr w:type="spellEnd"/>
            <w:r>
              <w:rPr>
                <w:rStyle w:val="normaltextrun"/>
                <w:color w:val="000000"/>
                <w:shd w:val="clear" w:color="auto" w:fill="FFFFFF"/>
              </w:rPr>
              <w:t>, …)</w:t>
            </w:r>
            <w:r>
              <w:rPr>
                <w:rStyle w:val="eop"/>
                <w:color w:val="000000"/>
                <w:shd w:val="clear" w:color="auto" w:fill="FFFFFF"/>
              </w:rPr>
              <w:t> </w:t>
            </w:r>
          </w:p>
          <w:p w14:paraId="28513B30" w14:textId="77777777" w:rsidR="00677016" w:rsidRPr="006A4934" w:rsidRDefault="00677016" w:rsidP="00677016">
            <w:pPr>
              <w:jc w:val="both"/>
              <w:textAlignment w:val="baseline"/>
              <w:rPr>
                <w:rStyle w:val="normaltextrun"/>
                <w:color w:val="000000"/>
                <w:shd w:val="clear" w:color="auto" w:fill="FFFFFF"/>
              </w:rPr>
            </w:pPr>
            <w:r w:rsidRPr="006A4934">
              <w:rPr>
                <w:rStyle w:val="normaltextrun"/>
                <w:color w:val="000000"/>
                <w:shd w:val="clear" w:color="auto" w:fill="FFFFFF"/>
              </w:rPr>
              <w:t xml:space="preserve"> </w:t>
            </w:r>
          </w:p>
          <w:p w14:paraId="4F5870FC" w14:textId="77777777" w:rsidR="00677016" w:rsidRPr="00BB1D28" w:rsidRDefault="00677016" w:rsidP="00CB0738">
            <w:pPr>
              <w:pStyle w:val="Odstavecseseznamem"/>
              <w:numPr>
                <w:ilvl w:val="0"/>
                <w:numId w:val="271"/>
              </w:numPr>
              <w:jc w:val="both"/>
              <w:textAlignment w:val="baseline"/>
              <w:rPr>
                <w:rStyle w:val="normaltextrun"/>
                <w:color w:val="000000"/>
                <w:shd w:val="clear" w:color="auto" w:fill="FFFFFF"/>
              </w:rPr>
            </w:pPr>
            <w:r>
              <w:rPr>
                <w:rStyle w:val="normaltextrun"/>
                <w:color w:val="000000"/>
                <w:shd w:val="clear" w:color="auto" w:fill="FFFFFF"/>
              </w:rPr>
              <w:t>V</w:t>
            </w:r>
            <w:r w:rsidRPr="00BB1D28">
              <w:rPr>
                <w:rStyle w:val="normaltextrun"/>
                <w:color w:val="000000"/>
                <w:shd w:val="clear" w:color="auto" w:fill="FFFFFF"/>
              </w:rPr>
              <w:t xml:space="preserve">ývoj projektu,  </w:t>
            </w:r>
          </w:p>
          <w:p w14:paraId="0EF35781" w14:textId="77777777" w:rsidR="00677016" w:rsidRPr="00BB1D28" w:rsidRDefault="00677016" w:rsidP="00CB0738">
            <w:pPr>
              <w:pStyle w:val="Odstavecseseznamem"/>
              <w:numPr>
                <w:ilvl w:val="0"/>
                <w:numId w:val="271"/>
              </w:numPr>
              <w:jc w:val="both"/>
              <w:textAlignment w:val="baseline"/>
              <w:rPr>
                <w:rStyle w:val="normaltextrun"/>
                <w:color w:val="000000"/>
                <w:shd w:val="clear" w:color="auto" w:fill="FFFFFF"/>
              </w:rPr>
            </w:pPr>
            <w:r>
              <w:rPr>
                <w:rStyle w:val="normaltextrun"/>
                <w:color w:val="000000"/>
                <w:shd w:val="clear" w:color="auto" w:fill="FFFFFF"/>
              </w:rPr>
              <w:t>R</w:t>
            </w:r>
            <w:r w:rsidRPr="00BB1D28">
              <w:rPr>
                <w:rStyle w:val="normaltextrun"/>
                <w:color w:val="000000"/>
                <w:shd w:val="clear" w:color="auto" w:fill="FFFFFF"/>
              </w:rPr>
              <w:t xml:space="preserve">ozpočtování a financování  </w:t>
            </w:r>
          </w:p>
          <w:p w14:paraId="2870AF2E" w14:textId="77777777" w:rsidR="00677016" w:rsidRPr="00BB1D28" w:rsidRDefault="00677016" w:rsidP="00CB0738">
            <w:pPr>
              <w:pStyle w:val="Odstavecseseznamem"/>
              <w:numPr>
                <w:ilvl w:val="0"/>
                <w:numId w:val="271"/>
              </w:numPr>
              <w:jc w:val="both"/>
              <w:textAlignment w:val="baseline"/>
              <w:rPr>
                <w:rStyle w:val="normaltextrun"/>
                <w:color w:val="000000"/>
                <w:shd w:val="clear" w:color="auto" w:fill="FFFFFF"/>
              </w:rPr>
            </w:pPr>
            <w:r>
              <w:rPr>
                <w:rStyle w:val="normaltextrun"/>
                <w:color w:val="000000"/>
                <w:shd w:val="clear" w:color="auto" w:fill="FFFFFF"/>
              </w:rPr>
              <w:t>Ř</w:t>
            </w:r>
            <w:r w:rsidRPr="00BB1D28">
              <w:rPr>
                <w:rStyle w:val="normaltextrun"/>
                <w:color w:val="000000"/>
                <w:shd w:val="clear" w:color="auto" w:fill="FFFFFF"/>
              </w:rPr>
              <w:t xml:space="preserve">ízení týmu a týmové role  </w:t>
            </w:r>
          </w:p>
          <w:p w14:paraId="05FD3DD9" w14:textId="77777777" w:rsidR="00677016" w:rsidRPr="00BB1D28" w:rsidRDefault="00677016" w:rsidP="00CB0738">
            <w:pPr>
              <w:pStyle w:val="Odstavecseseznamem"/>
              <w:numPr>
                <w:ilvl w:val="0"/>
                <w:numId w:val="271"/>
              </w:numPr>
              <w:jc w:val="both"/>
              <w:textAlignment w:val="baseline"/>
              <w:rPr>
                <w:rStyle w:val="normaltextrun"/>
                <w:color w:val="000000"/>
                <w:shd w:val="clear" w:color="auto" w:fill="FFFFFF"/>
              </w:rPr>
            </w:pPr>
            <w:r>
              <w:rPr>
                <w:rStyle w:val="normaltextrun"/>
                <w:color w:val="000000"/>
                <w:shd w:val="clear" w:color="auto" w:fill="FFFFFF"/>
              </w:rPr>
              <w:t>V</w:t>
            </w:r>
            <w:r w:rsidRPr="00BB1D28">
              <w:rPr>
                <w:rStyle w:val="normaltextrun"/>
                <w:color w:val="000000"/>
                <w:shd w:val="clear" w:color="auto" w:fill="FFFFFF"/>
              </w:rPr>
              <w:t>yhledávání míst a postprodukc</w:t>
            </w:r>
            <w:r>
              <w:rPr>
                <w:rStyle w:val="normaltextrun"/>
                <w:color w:val="000000"/>
                <w:shd w:val="clear" w:color="auto" w:fill="FFFFFF"/>
              </w:rPr>
              <w:t>e</w:t>
            </w:r>
            <w:r w:rsidRPr="00BB1D28">
              <w:rPr>
                <w:rStyle w:val="normaltextrun"/>
                <w:color w:val="000000"/>
                <w:shd w:val="clear" w:color="auto" w:fill="FFFFFF"/>
              </w:rPr>
              <w:t xml:space="preserve">  </w:t>
            </w:r>
          </w:p>
          <w:p w14:paraId="5F3A61E8" w14:textId="77777777" w:rsidR="00677016" w:rsidRDefault="00677016" w:rsidP="00CB0738">
            <w:pPr>
              <w:pStyle w:val="Odstavecseseznamem"/>
              <w:numPr>
                <w:ilvl w:val="0"/>
                <w:numId w:val="271"/>
              </w:numPr>
              <w:jc w:val="both"/>
              <w:textAlignment w:val="baseline"/>
              <w:rPr>
                <w:rStyle w:val="normaltextrun"/>
                <w:color w:val="000000"/>
                <w:shd w:val="clear" w:color="auto" w:fill="FFFFFF"/>
              </w:rPr>
            </w:pPr>
            <w:r w:rsidRPr="00BB1D28">
              <w:rPr>
                <w:rStyle w:val="normaltextrun"/>
                <w:color w:val="000000"/>
                <w:shd w:val="clear" w:color="auto" w:fill="FFFFFF"/>
              </w:rPr>
              <w:t xml:space="preserve">Právní a etickými aspekty spojené s vytvářením obsahu pro digitální platformy </w:t>
            </w:r>
          </w:p>
          <w:p w14:paraId="7DC27C24" w14:textId="6E032911" w:rsidR="0035006A" w:rsidRPr="00E35B29" w:rsidRDefault="0035006A" w:rsidP="0035006A">
            <w:pPr>
              <w:jc w:val="both"/>
              <w:textAlignment w:val="baseline"/>
              <w:rPr>
                <w:color w:val="000000"/>
              </w:rPr>
            </w:pPr>
            <w:r w:rsidRPr="0035006A">
              <w:t>  </w:t>
            </w:r>
            <w:r w:rsidRPr="0035006A">
              <w:br/>
            </w:r>
            <w:r w:rsidR="00CC00ED" w:rsidRPr="008755B0">
              <w:rPr>
                <w:color w:val="000000"/>
              </w:rPr>
              <w:t>Student</w:t>
            </w:r>
            <w:r w:rsidR="00CC00ED">
              <w:rPr>
                <w:color w:val="000000"/>
              </w:rPr>
              <w:t>i</w:t>
            </w:r>
            <w:r w:rsidR="00CC00ED" w:rsidRPr="008755B0">
              <w:rPr>
                <w:color w:val="000000"/>
              </w:rPr>
              <w:t xml:space="preserve"> </w:t>
            </w:r>
            <w:r w:rsidR="00CC00ED">
              <w:rPr>
                <w:color w:val="000000"/>
              </w:rPr>
              <w:t>získají teoretické znalosti z oboru a prakticky je využijí při organizaci</w:t>
            </w:r>
            <w:r w:rsidR="00CC00ED" w:rsidRPr="008755B0">
              <w:rPr>
                <w:color w:val="000000"/>
              </w:rPr>
              <w:t xml:space="preserve"> vlastní</w:t>
            </w:r>
            <w:r w:rsidR="00CC00ED">
              <w:rPr>
                <w:color w:val="000000"/>
              </w:rPr>
              <w:t>ch projektů v</w:t>
            </w:r>
            <w:r w:rsidR="00CC00ED" w:rsidRPr="008755B0">
              <w:rPr>
                <w:color w:val="000000"/>
              </w:rPr>
              <w:t> oblasti KKO</w:t>
            </w:r>
            <w:r w:rsidR="00817F2A">
              <w:rPr>
                <w:color w:val="000000"/>
              </w:rPr>
              <w:t>.</w:t>
            </w:r>
          </w:p>
        </w:tc>
      </w:tr>
      <w:tr w:rsidR="0035006A" w:rsidRPr="0035006A" w14:paraId="5EC01BF9"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7F7751C4" w14:textId="77777777" w:rsidR="0035006A" w:rsidRPr="0035006A" w:rsidRDefault="0035006A" w:rsidP="0035006A">
            <w:pPr>
              <w:jc w:val="both"/>
              <w:textAlignment w:val="baseline"/>
              <w:rPr>
                <w:rFonts w:ascii="Segoe UI" w:hAnsi="Segoe UI" w:cs="Segoe UI"/>
                <w:sz w:val="18"/>
                <w:szCs w:val="18"/>
              </w:rPr>
            </w:pPr>
            <w:r w:rsidRPr="0035006A">
              <w:rPr>
                <w:b/>
                <w:bCs/>
              </w:rPr>
              <w:t>Studijní literatura a studijní pomůcky</w:t>
            </w:r>
            <w:r w:rsidRPr="0035006A">
              <w:t> </w:t>
            </w:r>
          </w:p>
        </w:tc>
        <w:tc>
          <w:tcPr>
            <w:tcW w:w="6177" w:type="dxa"/>
            <w:gridSpan w:val="6"/>
            <w:tcBorders>
              <w:top w:val="nil"/>
              <w:left w:val="single" w:sz="6" w:space="0" w:color="auto"/>
              <w:bottom w:val="nil"/>
              <w:right w:val="single" w:sz="6" w:space="0" w:color="auto"/>
            </w:tcBorders>
            <w:shd w:val="clear" w:color="auto" w:fill="auto"/>
            <w:hideMark/>
          </w:tcPr>
          <w:p w14:paraId="1F88D0D4"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7981CBA3"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63F7442" w14:textId="22CF88A9" w:rsidR="00744283" w:rsidRPr="00744283" w:rsidRDefault="00874687" w:rsidP="00744283">
            <w:pPr>
              <w:textAlignment w:val="baseline"/>
              <w:rPr>
                <w:ins w:id="123" w:author="Hana Ponížilová" w:date="2023-03-14T09:34:00Z"/>
                <w:color w:val="000000"/>
              </w:rPr>
            </w:pPr>
            <w:r w:rsidRPr="00874687">
              <w:rPr>
                <w:b/>
                <w:color w:val="000000"/>
              </w:rPr>
              <w:t>Povin</w:t>
            </w:r>
            <w:r>
              <w:rPr>
                <w:b/>
                <w:color w:val="000000"/>
              </w:rPr>
              <w:t>n</w:t>
            </w:r>
            <w:r w:rsidRPr="00874687">
              <w:rPr>
                <w:b/>
                <w:color w:val="000000"/>
              </w:rPr>
              <w:t>á:</w:t>
            </w:r>
          </w:p>
          <w:p w14:paraId="04878054" w14:textId="0AF34999" w:rsidR="00744283" w:rsidRPr="00744283" w:rsidRDefault="00744283" w:rsidP="00744283">
            <w:pPr>
              <w:textAlignment w:val="baseline"/>
              <w:rPr>
                <w:ins w:id="124" w:author="Hana Ponížilová" w:date="2023-03-14T09:34:00Z"/>
                <w:color w:val="000000"/>
              </w:rPr>
            </w:pPr>
            <w:ins w:id="125" w:author="Hana Ponížilová" w:date="2023-03-14T09:34:00Z">
              <w:r w:rsidRPr="00744283">
                <w:rPr>
                  <w:color w:val="000000"/>
                </w:rPr>
                <w:t xml:space="preserve">COLLINS, Hilary. </w:t>
              </w:r>
              <w:proofErr w:type="spellStart"/>
              <w:r w:rsidRPr="00901038">
                <w:rPr>
                  <w:i/>
                  <w:iCs/>
                  <w:color w:val="000000"/>
                </w:rPr>
                <w:t>Creative</w:t>
              </w:r>
              <w:proofErr w:type="spellEnd"/>
              <w:r w:rsidRPr="00901038">
                <w:rPr>
                  <w:i/>
                  <w:iCs/>
                  <w:color w:val="000000"/>
                </w:rPr>
                <w:t xml:space="preserve"> </w:t>
              </w:r>
              <w:proofErr w:type="spellStart"/>
              <w:r w:rsidRPr="00901038">
                <w:rPr>
                  <w:i/>
                  <w:iCs/>
                  <w:color w:val="000000"/>
                </w:rPr>
                <w:t>research</w:t>
              </w:r>
              <w:proofErr w:type="spellEnd"/>
              <w:r w:rsidRPr="00901038">
                <w:rPr>
                  <w:i/>
                  <w:iCs/>
                  <w:color w:val="000000"/>
                </w:rPr>
                <w:t xml:space="preserve">: </w:t>
              </w:r>
              <w:proofErr w:type="spellStart"/>
              <w:r w:rsidRPr="00901038">
                <w:rPr>
                  <w:i/>
                  <w:iCs/>
                  <w:color w:val="000000"/>
                </w:rPr>
                <w:t>the</w:t>
              </w:r>
              <w:proofErr w:type="spellEnd"/>
              <w:r w:rsidRPr="00901038">
                <w:rPr>
                  <w:i/>
                  <w:iCs/>
                  <w:color w:val="000000"/>
                </w:rPr>
                <w:t xml:space="preserve"> </w:t>
              </w:r>
              <w:proofErr w:type="spellStart"/>
              <w:r w:rsidRPr="00901038">
                <w:rPr>
                  <w:i/>
                  <w:iCs/>
                  <w:color w:val="000000"/>
                </w:rPr>
                <w:t>theory</w:t>
              </w:r>
              <w:proofErr w:type="spellEnd"/>
              <w:r w:rsidRPr="00901038">
                <w:rPr>
                  <w:i/>
                  <w:iCs/>
                  <w:color w:val="000000"/>
                </w:rPr>
                <w:t xml:space="preserve"> and </w:t>
              </w:r>
              <w:proofErr w:type="spellStart"/>
              <w:r w:rsidRPr="00901038">
                <w:rPr>
                  <w:i/>
                  <w:iCs/>
                  <w:color w:val="000000"/>
                </w:rPr>
                <w:t>practice</w:t>
              </w:r>
              <w:proofErr w:type="spellEnd"/>
              <w:r w:rsidRPr="00901038">
                <w:rPr>
                  <w:i/>
                  <w:iCs/>
                  <w:color w:val="000000"/>
                </w:rPr>
                <w:t xml:space="preserve"> </w:t>
              </w:r>
              <w:proofErr w:type="spellStart"/>
              <w:r w:rsidRPr="00901038">
                <w:rPr>
                  <w:i/>
                  <w:iCs/>
                  <w:color w:val="000000"/>
                </w:rPr>
                <w:t>of</w:t>
              </w:r>
              <w:proofErr w:type="spellEnd"/>
              <w:r w:rsidRPr="00901038">
                <w:rPr>
                  <w:i/>
                  <w:iCs/>
                  <w:color w:val="000000"/>
                </w:rPr>
                <w:t xml:space="preserve"> </w:t>
              </w:r>
              <w:proofErr w:type="spellStart"/>
              <w:r w:rsidRPr="00901038">
                <w:rPr>
                  <w:i/>
                  <w:iCs/>
                  <w:color w:val="000000"/>
                </w:rPr>
                <w:t>research</w:t>
              </w:r>
              <w:proofErr w:type="spellEnd"/>
              <w:r w:rsidRPr="00901038">
                <w:rPr>
                  <w:i/>
                  <w:iCs/>
                  <w:color w:val="000000"/>
                </w:rPr>
                <w:t xml:space="preserve"> </w:t>
              </w:r>
              <w:proofErr w:type="spellStart"/>
              <w:r w:rsidRPr="00901038">
                <w:rPr>
                  <w:i/>
                  <w:iCs/>
                  <w:color w:val="000000"/>
                </w:rPr>
                <w:t>for</w:t>
              </w:r>
              <w:proofErr w:type="spellEnd"/>
              <w:r w:rsidRPr="00901038">
                <w:rPr>
                  <w:i/>
                  <w:iCs/>
                  <w:color w:val="000000"/>
                </w:rPr>
                <w:t xml:space="preserve"> </w:t>
              </w:r>
              <w:proofErr w:type="spellStart"/>
              <w:r w:rsidRPr="00901038">
                <w:rPr>
                  <w:i/>
                  <w:iCs/>
                  <w:color w:val="000000"/>
                </w:rPr>
                <w:t>the</w:t>
              </w:r>
              <w:proofErr w:type="spellEnd"/>
              <w:r w:rsidRPr="00901038">
                <w:rPr>
                  <w:i/>
                  <w:iCs/>
                  <w:color w:val="000000"/>
                </w:rPr>
                <w:t xml:space="preserve"> </w:t>
              </w:r>
              <w:proofErr w:type="spellStart"/>
              <w:r w:rsidRPr="00901038">
                <w:rPr>
                  <w:i/>
                  <w:iCs/>
                  <w:color w:val="000000"/>
                </w:rPr>
                <w:t>creative</w:t>
              </w:r>
              <w:proofErr w:type="spellEnd"/>
              <w:r w:rsidRPr="00901038">
                <w:rPr>
                  <w:i/>
                  <w:iCs/>
                  <w:color w:val="000000"/>
                </w:rPr>
                <w:t xml:space="preserve"> </w:t>
              </w:r>
              <w:proofErr w:type="spellStart"/>
              <w:r w:rsidRPr="00901038">
                <w:rPr>
                  <w:i/>
                  <w:iCs/>
                  <w:color w:val="000000"/>
                </w:rPr>
                <w:t>industries</w:t>
              </w:r>
              <w:proofErr w:type="spellEnd"/>
              <w:r w:rsidRPr="00744283">
                <w:rPr>
                  <w:color w:val="000000"/>
                </w:rPr>
                <w:t xml:space="preserve">. Lausanne: AVA </w:t>
              </w:r>
              <w:proofErr w:type="spellStart"/>
              <w:r w:rsidRPr="00744283">
                <w:rPr>
                  <w:color w:val="000000"/>
                </w:rPr>
                <w:t>Publishing</w:t>
              </w:r>
              <w:proofErr w:type="spellEnd"/>
              <w:r w:rsidRPr="00744283">
                <w:rPr>
                  <w:color w:val="000000"/>
                </w:rPr>
                <w:t xml:space="preserve">, 2010. </w:t>
              </w:r>
              <w:proofErr w:type="spellStart"/>
              <w:r w:rsidRPr="00744283">
                <w:rPr>
                  <w:color w:val="000000"/>
                </w:rPr>
                <w:t>Required</w:t>
              </w:r>
              <w:proofErr w:type="spellEnd"/>
              <w:r w:rsidRPr="00744283">
                <w:rPr>
                  <w:color w:val="000000"/>
                </w:rPr>
                <w:t xml:space="preserve"> </w:t>
              </w:r>
              <w:proofErr w:type="spellStart"/>
              <w:r w:rsidRPr="00744283">
                <w:rPr>
                  <w:color w:val="000000"/>
                </w:rPr>
                <w:t>reading</w:t>
              </w:r>
              <w:proofErr w:type="spellEnd"/>
              <w:r w:rsidRPr="00744283">
                <w:rPr>
                  <w:color w:val="000000"/>
                </w:rPr>
                <w:t xml:space="preserve"> </w:t>
              </w:r>
              <w:proofErr w:type="spellStart"/>
              <w:r w:rsidRPr="00744283">
                <w:rPr>
                  <w:color w:val="000000"/>
                </w:rPr>
                <w:t>range</w:t>
              </w:r>
              <w:proofErr w:type="spellEnd"/>
              <w:r w:rsidRPr="00744283">
                <w:rPr>
                  <w:color w:val="000000"/>
                </w:rPr>
                <w:t xml:space="preserve">. Module </w:t>
              </w:r>
              <w:proofErr w:type="spellStart"/>
              <w:r w:rsidRPr="00744283">
                <w:rPr>
                  <w:color w:val="000000"/>
                </w:rPr>
                <w:t>reader</w:t>
              </w:r>
              <w:proofErr w:type="spellEnd"/>
              <w:r w:rsidRPr="00744283">
                <w:rPr>
                  <w:color w:val="000000"/>
                </w:rPr>
                <w:t xml:space="preserve">. ISBN 9782940411085. </w:t>
              </w:r>
            </w:ins>
          </w:p>
          <w:p w14:paraId="32D12F7F" w14:textId="72620F98" w:rsidR="00484433" w:rsidRDefault="00484433" w:rsidP="00744283">
            <w:pPr>
              <w:textAlignment w:val="baseline"/>
              <w:rPr>
                <w:color w:val="000000"/>
              </w:rPr>
            </w:pPr>
            <w:r w:rsidRPr="0035006A">
              <w:rPr>
                <w:color w:val="000000"/>
              </w:rPr>
              <w:t xml:space="preserve">FLEW, Terry. </w:t>
            </w:r>
            <w:proofErr w:type="spellStart"/>
            <w:r w:rsidRPr="0035006A">
              <w:rPr>
                <w:i/>
                <w:iCs/>
                <w:color w:val="000000"/>
              </w:rPr>
              <w:t>The</w:t>
            </w:r>
            <w:proofErr w:type="spellEnd"/>
            <w:r w:rsidRPr="0035006A">
              <w:rPr>
                <w:i/>
                <w:iCs/>
                <w:color w:val="000000"/>
              </w:rPr>
              <w:t xml:space="preserve"> </w:t>
            </w:r>
            <w:proofErr w:type="spellStart"/>
            <w:r w:rsidRPr="0035006A">
              <w:rPr>
                <w:i/>
                <w:iCs/>
                <w:color w:val="000000"/>
              </w:rPr>
              <w:t>creative</w:t>
            </w:r>
            <w:proofErr w:type="spellEnd"/>
            <w:r w:rsidRPr="0035006A">
              <w:rPr>
                <w:i/>
                <w:iCs/>
                <w:color w:val="000000"/>
              </w:rPr>
              <w:t xml:space="preserve"> </w:t>
            </w:r>
            <w:proofErr w:type="spellStart"/>
            <w:r w:rsidRPr="0035006A">
              <w:rPr>
                <w:i/>
                <w:iCs/>
                <w:color w:val="000000"/>
              </w:rPr>
              <w:t>industries</w:t>
            </w:r>
            <w:proofErr w:type="spellEnd"/>
            <w:r w:rsidRPr="0035006A">
              <w:rPr>
                <w:i/>
                <w:iCs/>
                <w:color w:val="000000"/>
              </w:rPr>
              <w:t xml:space="preserve">: </w:t>
            </w:r>
            <w:proofErr w:type="spellStart"/>
            <w:r w:rsidRPr="0035006A">
              <w:rPr>
                <w:i/>
                <w:iCs/>
                <w:color w:val="000000"/>
              </w:rPr>
              <w:t>culture</w:t>
            </w:r>
            <w:proofErr w:type="spellEnd"/>
            <w:r w:rsidRPr="0035006A">
              <w:rPr>
                <w:i/>
                <w:iCs/>
                <w:color w:val="000000"/>
              </w:rPr>
              <w:t xml:space="preserve"> and </w:t>
            </w:r>
            <w:proofErr w:type="spellStart"/>
            <w:r w:rsidRPr="0035006A">
              <w:rPr>
                <w:i/>
                <w:iCs/>
                <w:color w:val="000000"/>
              </w:rPr>
              <w:t>policy</w:t>
            </w:r>
            <w:proofErr w:type="spellEnd"/>
            <w:r w:rsidRPr="0035006A">
              <w:rPr>
                <w:i/>
                <w:iCs/>
                <w:color w:val="000000"/>
              </w:rPr>
              <w:t>.</w:t>
            </w:r>
            <w:r w:rsidRPr="0035006A">
              <w:rPr>
                <w:color w:val="000000"/>
              </w:rPr>
              <w:t xml:space="preserve"> Los Angeles, </w:t>
            </w:r>
            <w:proofErr w:type="spellStart"/>
            <w:r w:rsidRPr="0035006A">
              <w:rPr>
                <w:color w:val="000000"/>
              </w:rPr>
              <w:t>Calif</w:t>
            </w:r>
            <w:proofErr w:type="spellEnd"/>
            <w:r w:rsidRPr="0035006A">
              <w:rPr>
                <w:color w:val="000000"/>
              </w:rPr>
              <w:t>.: SAGE, 2012. ISBN 1847875750.</w:t>
            </w:r>
          </w:p>
          <w:p w14:paraId="6AE1083D" w14:textId="6AE33596" w:rsidR="00744283" w:rsidRPr="0035006A" w:rsidRDefault="00744283" w:rsidP="00744283">
            <w:pPr>
              <w:textAlignment w:val="baseline"/>
              <w:rPr>
                <w:ins w:id="126" w:author="Hana Ponížilová" w:date="2023-03-14T09:34:00Z"/>
                <w:rFonts w:ascii="Segoe UI" w:hAnsi="Segoe UI" w:cs="Segoe UI"/>
                <w:sz w:val="18"/>
                <w:szCs w:val="18"/>
              </w:rPr>
            </w:pPr>
            <w:ins w:id="127" w:author="Hana Ponížilová" w:date="2023-03-14T09:34:00Z">
              <w:r w:rsidRPr="00744283">
                <w:rPr>
                  <w:color w:val="000000"/>
                </w:rPr>
                <w:t xml:space="preserve">KERZNER, Harold. </w:t>
              </w:r>
              <w:r w:rsidRPr="00901038">
                <w:rPr>
                  <w:i/>
                  <w:iCs/>
                  <w:color w:val="000000"/>
                </w:rPr>
                <w:t xml:space="preserve">Project management: </w:t>
              </w:r>
              <w:proofErr w:type="spellStart"/>
              <w:r w:rsidRPr="00901038">
                <w:rPr>
                  <w:i/>
                  <w:iCs/>
                  <w:color w:val="000000"/>
                </w:rPr>
                <w:t>best</w:t>
              </w:r>
              <w:proofErr w:type="spellEnd"/>
              <w:r w:rsidRPr="00901038">
                <w:rPr>
                  <w:i/>
                  <w:iCs/>
                  <w:color w:val="000000"/>
                </w:rPr>
                <w:t xml:space="preserve"> </w:t>
              </w:r>
              <w:proofErr w:type="spellStart"/>
              <w:r w:rsidRPr="00901038">
                <w:rPr>
                  <w:i/>
                  <w:iCs/>
                  <w:color w:val="000000"/>
                </w:rPr>
                <w:t>practices</w:t>
              </w:r>
              <w:proofErr w:type="spellEnd"/>
              <w:r w:rsidRPr="00901038">
                <w:rPr>
                  <w:i/>
                  <w:iCs/>
                  <w:color w:val="000000"/>
                </w:rPr>
                <w:t xml:space="preserve">: </w:t>
              </w:r>
              <w:proofErr w:type="spellStart"/>
              <w:r w:rsidRPr="00901038">
                <w:rPr>
                  <w:i/>
                  <w:iCs/>
                  <w:color w:val="000000"/>
                </w:rPr>
                <w:t>achieving</w:t>
              </w:r>
              <w:proofErr w:type="spellEnd"/>
              <w:r w:rsidRPr="00901038">
                <w:rPr>
                  <w:i/>
                  <w:iCs/>
                  <w:color w:val="000000"/>
                </w:rPr>
                <w:t xml:space="preserve"> </w:t>
              </w:r>
              <w:proofErr w:type="spellStart"/>
              <w:r w:rsidRPr="00901038">
                <w:rPr>
                  <w:i/>
                  <w:iCs/>
                  <w:color w:val="000000"/>
                </w:rPr>
                <w:t>global</w:t>
              </w:r>
              <w:proofErr w:type="spellEnd"/>
              <w:r w:rsidRPr="00901038">
                <w:rPr>
                  <w:i/>
                  <w:iCs/>
                  <w:color w:val="000000"/>
                </w:rPr>
                <w:t xml:space="preserve"> excellence</w:t>
              </w:r>
              <w:r w:rsidRPr="00744283">
                <w:rPr>
                  <w:color w:val="000000"/>
                </w:rPr>
                <w:t xml:space="preserve">. 2nd </w:t>
              </w:r>
              <w:proofErr w:type="spellStart"/>
              <w:r w:rsidRPr="00744283">
                <w:rPr>
                  <w:color w:val="000000"/>
                </w:rPr>
                <w:t>ed</w:t>
              </w:r>
              <w:proofErr w:type="spellEnd"/>
              <w:r w:rsidRPr="00744283">
                <w:rPr>
                  <w:color w:val="000000"/>
                </w:rPr>
                <w:t xml:space="preserve">. </w:t>
              </w:r>
              <w:proofErr w:type="spellStart"/>
              <w:r w:rsidRPr="00744283">
                <w:rPr>
                  <w:color w:val="000000"/>
                </w:rPr>
                <w:t>Hoboken</w:t>
              </w:r>
              <w:proofErr w:type="spellEnd"/>
              <w:r w:rsidRPr="00744283">
                <w:rPr>
                  <w:color w:val="000000"/>
                </w:rPr>
                <w:t xml:space="preserve">, N.J.: John </w:t>
              </w:r>
              <w:proofErr w:type="spellStart"/>
              <w:r w:rsidRPr="00744283">
                <w:rPr>
                  <w:color w:val="000000"/>
                </w:rPr>
                <w:t>Wiley</w:t>
              </w:r>
              <w:proofErr w:type="spellEnd"/>
              <w:r w:rsidRPr="00744283">
                <w:rPr>
                  <w:color w:val="000000"/>
                </w:rPr>
                <w:t>, 2010. ISBN 9780470528297.</w:t>
              </w:r>
              <w:r w:rsidRPr="00744283" w:rsidDel="0001652E">
                <w:rPr>
                  <w:color w:val="000000"/>
                </w:rPr>
                <w:t xml:space="preserve"> </w:t>
              </w:r>
            </w:ins>
          </w:p>
          <w:p w14:paraId="038442EF" w14:textId="77777777" w:rsidR="009C1212" w:rsidRPr="00744283" w:rsidRDefault="009C1212" w:rsidP="009C1212">
            <w:pPr>
              <w:textAlignment w:val="baseline"/>
              <w:rPr>
                <w:ins w:id="128" w:author="Hana Ponížilová" w:date="2023-03-15T15:04:00Z"/>
                <w:color w:val="000000"/>
              </w:rPr>
            </w:pPr>
            <w:ins w:id="129" w:author="Hana Ponížilová" w:date="2023-03-15T15:04:00Z">
              <w:r w:rsidRPr="00744283">
                <w:rPr>
                  <w:color w:val="000000"/>
                </w:rPr>
                <w:t xml:space="preserve">PÉLISSIER, Maud. </w:t>
              </w:r>
              <w:proofErr w:type="spellStart"/>
              <w:r w:rsidRPr="00F83C8A">
                <w:rPr>
                  <w:i/>
                  <w:iCs/>
                  <w:color w:val="000000"/>
                </w:rPr>
                <w:t>Cultural</w:t>
              </w:r>
              <w:proofErr w:type="spellEnd"/>
              <w:r w:rsidRPr="00F83C8A">
                <w:rPr>
                  <w:i/>
                  <w:iCs/>
                  <w:color w:val="000000"/>
                </w:rPr>
                <w:t xml:space="preserve"> </w:t>
              </w:r>
              <w:proofErr w:type="spellStart"/>
              <w:r w:rsidRPr="00F83C8A">
                <w:rPr>
                  <w:i/>
                  <w:iCs/>
                  <w:color w:val="000000"/>
                </w:rPr>
                <w:t>commons</w:t>
              </w:r>
              <w:proofErr w:type="spellEnd"/>
              <w:r w:rsidRPr="00F83C8A">
                <w:rPr>
                  <w:i/>
                  <w:iCs/>
                  <w:color w:val="000000"/>
                </w:rPr>
                <w:t xml:space="preserve"> in </w:t>
              </w:r>
              <w:proofErr w:type="spellStart"/>
              <w:r w:rsidRPr="00F83C8A">
                <w:rPr>
                  <w:i/>
                  <w:iCs/>
                  <w:color w:val="000000"/>
                </w:rPr>
                <w:t>the</w:t>
              </w:r>
              <w:proofErr w:type="spellEnd"/>
              <w:r w:rsidRPr="00F83C8A">
                <w:rPr>
                  <w:i/>
                  <w:iCs/>
                  <w:color w:val="000000"/>
                </w:rPr>
                <w:t xml:space="preserve"> </w:t>
              </w:r>
              <w:proofErr w:type="spellStart"/>
              <w:r w:rsidRPr="00F83C8A">
                <w:rPr>
                  <w:i/>
                  <w:iCs/>
                  <w:color w:val="000000"/>
                </w:rPr>
                <w:t>digital</w:t>
              </w:r>
              <w:proofErr w:type="spellEnd"/>
              <w:r w:rsidRPr="00F83C8A">
                <w:rPr>
                  <w:i/>
                  <w:iCs/>
                  <w:color w:val="000000"/>
                </w:rPr>
                <w:t xml:space="preserve"> </w:t>
              </w:r>
              <w:proofErr w:type="spellStart"/>
              <w:r w:rsidRPr="00F83C8A">
                <w:rPr>
                  <w:i/>
                  <w:iCs/>
                  <w:color w:val="000000"/>
                </w:rPr>
                <w:t>ecosystem</w:t>
              </w:r>
              <w:proofErr w:type="spellEnd"/>
              <w:r w:rsidRPr="00744283">
                <w:rPr>
                  <w:color w:val="000000"/>
                </w:rPr>
                <w:t xml:space="preserve">. London, UK: ISTE, 2021, 1 online </w:t>
              </w:r>
              <w:proofErr w:type="spellStart"/>
              <w:r w:rsidRPr="00744283">
                <w:rPr>
                  <w:color w:val="000000"/>
                </w:rPr>
                <w:t>resource</w:t>
              </w:r>
              <w:proofErr w:type="spellEnd"/>
              <w:r w:rsidRPr="00744283">
                <w:rPr>
                  <w:color w:val="000000"/>
                </w:rPr>
                <w:t xml:space="preserve">. </w:t>
              </w:r>
              <w:proofErr w:type="spellStart"/>
              <w:r w:rsidRPr="00744283">
                <w:rPr>
                  <w:color w:val="000000"/>
                </w:rPr>
                <w:t>Intellectual</w:t>
              </w:r>
              <w:proofErr w:type="spellEnd"/>
              <w:r w:rsidRPr="00744283">
                <w:rPr>
                  <w:color w:val="000000"/>
                </w:rPr>
                <w:t xml:space="preserve"> </w:t>
              </w:r>
              <w:proofErr w:type="spellStart"/>
              <w:r w:rsidRPr="00744283">
                <w:rPr>
                  <w:color w:val="000000"/>
                </w:rPr>
                <w:t>technologies</w:t>
              </w:r>
              <w:proofErr w:type="spellEnd"/>
              <w:r w:rsidRPr="00744283">
                <w:rPr>
                  <w:color w:val="000000"/>
                </w:rPr>
                <w:t xml:space="preserve"> set. Dostupné z: doi:9781119842644 </w:t>
              </w:r>
            </w:ins>
          </w:p>
          <w:p w14:paraId="63342873" w14:textId="77777777" w:rsidR="00874687" w:rsidRPr="00874687" w:rsidRDefault="00874687" w:rsidP="00874687">
            <w:pPr>
              <w:textAlignment w:val="baseline"/>
              <w:rPr>
                <w:b/>
                <w:color w:val="000000"/>
              </w:rPr>
            </w:pPr>
            <w:r w:rsidRPr="00874687">
              <w:rPr>
                <w:b/>
                <w:color w:val="000000"/>
              </w:rPr>
              <w:t>Doporučená:</w:t>
            </w:r>
          </w:p>
          <w:p w14:paraId="16B93D6F" w14:textId="77777777" w:rsidR="00142627" w:rsidRDefault="00874687" w:rsidP="00142627">
            <w:pPr>
              <w:rPr>
                <w:ins w:id="130" w:author="Hana Ponížilová" w:date="2023-03-15T15:50:00Z"/>
                <w:color w:val="000000"/>
              </w:rPr>
            </w:pPr>
            <w:r w:rsidRPr="0035006A">
              <w:rPr>
                <w:color w:val="000000"/>
              </w:rPr>
              <w:t xml:space="preserve">HAMPEL, Annika. </w:t>
            </w:r>
            <w:r w:rsidRPr="0035006A">
              <w:rPr>
                <w:i/>
                <w:iCs/>
                <w:color w:val="000000"/>
              </w:rPr>
              <w:t xml:space="preserve">Fair </w:t>
            </w:r>
            <w:proofErr w:type="spellStart"/>
            <w:r w:rsidRPr="0035006A">
              <w:rPr>
                <w:i/>
                <w:iCs/>
                <w:color w:val="000000"/>
              </w:rPr>
              <w:t>cooperation</w:t>
            </w:r>
            <w:proofErr w:type="spellEnd"/>
            <w:r w:rsidRPr="0035006A">
              <w:rPr>
                <w:i/>
                <w:iCs/>
                <w:color w:val="000000"/>
              </w:rPr>
              <w:t xml:space="preserve">: a </w:t>
            </w:r>
            <w:proofErr w:type="spellStart"/>
            <w:r w:rsidRPr="0035006A">
              <w:rPr>
                <w:i/>
                <w:iCs/>
                <w:color w:val="000000"/>
              </w:rPr>
              <w:t>new</w:t>
            </w:r>
            <w:proofErr w:type="spellEnd"/>
            <w:r w:rsidRPr="0035006A">
              <w:rPr>
                <w:i/>
                <w:iCs/>
                <w:color w:val="000000"/>
              </w:rPr>
              <w:t xml:space="preserve"> </w:t>
            </w:r>
            <w:proofErr w:type="spellStart"/>
            <w:r w:rsidRPr="0035006A">
              <w:rPr>
                <w:i/>
                <w:iCs/>
                <w:color w:val="000000"/>
              </w:rPr>
              <w:t>paradigm</w:t>
            </w:r>
            <w:proofErr w:type="spellEnd"/>
            <w:r w:rsidRPr="0035006A">
              <w:rPr>
                <w:i/>
                <w:iCs/>
                <w:color w:val="000000"/>
              </w:rPr>
              <w:t xml:space="preserve"> </w:t>
            </w:r>
            <w:proofErr w:type="spellStart"/>
            <w:r w:rsidRPr="0035006A">
              <w:rPr>
                <w:i/>
                <w:iCs/>
                <w:color w:val="000000"/>
              </w:rPr>
              <w:t>for</w:t>
            </w:r>
            <w:proofErr w:type="spellEnd"/>
            <w:r w:rsidRPr="0035006A">
              <w:rPr>
                <w:i/>
                <w:iCs/>
                <w:color w:val="000000"/>
              </w:rPr>
              <w:t xml:space="preserve"> </w:t>
            </w:r>
            <w:proofErr w:type="spellStart"/>
            <w:r w:rsidRPr="0035006A">
              <w:rPr>
                <w:i/>
                <w:iCs/>
                <w:color w:val="000000"/>
              </w:rPr>
              <w:t>cultural</w:t>
            </w:r>
            <w:proofErr w:type="spellEnd"/>
            <w:r w:rsidRPr="0035006A">
              <w:rPr>
                <w:i/>
                <w:iCs/>
                <w:color w:val="000000"/>
              </w:rPr>
              <w:t xml:space="preserve"> </w:t>
            </w:r>
            <w:proofErr w:type="spellStart"/>
            <w:r w:rsidRPr="0035006A">
              <w:rPr>
                <w:i/>
                <w:iCs/>
                <w:color w:val="000000"/>
              </w:rPr>
              <w:t>diplomacy</w:t>
            </w:r>
            <w:proofErr w:type="spellEnd"/>
            <w:r w:rsidRPr="0035006A">
              <w:rPr>
                <w:i/>
                <w:iCs/>
                <w:color w:val="000000"/>
              </w:rPr>
              <w:t xml:space="preserve"> and </w:t>
            </w:r>
            <w:proofErr w:type="spellStart"/>
            <w:r w:rsidRPr="0035006A">
              <w:rPr>
                <w:i/>
                <w:iCs/>
                <w:color w:val="000000"/>
              </w:rPr>
              <w:t>arts</w:t>
            </w:r>
            <w:proofErr w:type="spellEnd"/>
            <w:r w:rsidRPr="0035006A">
              <w:rPr>
                <w:i/>
                <w:iCs/>
                <w:color w:val="000000"/>
              </w:rPr>
              <w:t xml:space="preserve"> management. </w:t>
            </w:r>
            <w:proofErr w:type="spellStart"/>
            <w:r w:rsidRPr="0035006A">
              <w:rPr>
                <w:color w:val="000000"/>
              </w:rPr>
              <w:t>Bruxelles</w:t>
            </w:r>
            <w:proofErr w:type="spellEnd"/>
            <w:r w:rsidRPr="0035006A">
              <w:rPr>
                <w:color w:val="000000"/>
              </w:rPr>
              <w:t>: P.I.E. Peter Lang, 2017. ISBN 978-2-8076-0469-8.  </w:t>
            </w:r>
          </w:p>
          <w:p w14:paraId="5CDD67D2" w14:textId="5798A9DC" w:rsidR="00142627" w:rsidRPr="00B6475E" w:rsidRDefault="00142627" w:rsidP="00142627">
            <w:pPr>
              <w:rPr>
                <w:ins w:id="131" w:author="Hana Ponížilová" w:date="2023-03-15T15:50:00Z"/>
                <w:color w:val="202124"/>
                <w:shd w:val="clear" w:color="auto" w:fill="FFFFFF"/>
              </w:rPr>
            </w:pPr>
            <w:ins w:id="132" w:author="Hana Ponížilová" w:date="2023-03-15T15:50:00Z">
              <w:r w:rsidRPr="00B6475E">
                <w:t xml:space="preserve">SIGTHORSSON, </w:t>
              </w:r>
              <w:proofErr w:type="spellStart"/>
              <w:r w:rsidRPr="00B6475E">
                <w:t>Gauti</w:t>
              </w:r>
              <w:proofErr w:type="spellEnd"/>
              <w:r w:rsidRPr="00B6475E">
                <w:t xml:space="preserve"> a </w:t>
              </w:r>
              <w:proofErr w:type="spellStart"/>
              <w:r w:rsidRPr="00B6475E">
                <w:t>Rosamund</w:t>
              </w:r>
              <w:proofErr w:type="spellEnd"/>
              <w:r w:rsidRPr="00B6475E">
                <w:t xml:space="preserve"> DAVIS. </w:t>
              </w:r>
              <w:proofErr w:type="spellStart"/>
              <w:r w:rsidRPr="00B6475E">
                <w:rPr>
                  <w:i/>
                  <w:iCs/>
                  <w:color w:val="202124"/>
                  <w:shd w:val="clear" w:color="auto" w:fill="FFFFFF"/>
                </w:rPr>
                <w:t>Introducing</w:t>
              </w:r>
              <w:proofErr w:type="spellEnd"/>
              <w:r w:rsidRPr="00B6475E">
                <w:rPr>
                  <w:i/>
                  <w:iCs/>
                  <w:color w:val="202124"/>
                  <w:shd w:val="clear" w:color="auto" w:fill="FFFFFF"/>
                </w:rPr>
                <w:t xml:space="preserve"> </w:t>
              </w:r>
              <w:proofErr w:type="spellStart"/>
              <w:r w:rsidRPr="00B6475E">
                <w:rPr>
                  <w:i/>
                  <w:iCs/>
                  <w:color w:val="202124"/>
                  <w:shd w:val="clear" w:color="auto" w:fill="FFFFFF"/>
                </w:rPr>
                <w:t>the</w:t>
              </w:r>
              <w:proofErr w:type="spellEnd"/>
              <w:r w:rsidRPr="00B6475E">
                <w:rPr>
                  <w:i/>
                  <w:iCs/>
                  <w:color w:val="202124"/>
                  <w:shd w:val="clear" w:color="auto" w:fill="FFFFFF"/>
                </w:rPr>
                <w:t xml:space="preserve"> </w:t>
              </w:r>
              <w:proofErr w:type="spellStart"/>
              <w:r w:rsidRPr="00B6475E">
                <w:rPr>
                  <w:i/>
                  <w:iCs/>
                  <w:color w:val="202124"/>
                  <w:shd w:val="clear" w:color="auto" w:fill="FFFFFF"/>
                </w:rPr>
                <w:t>Creative</w:t>
              </w:r>
              <w:proofErr w:type="spellEnd"/>
              <w:r w:rsidRPr="00B6475E">
                <w:rPr>
                  <w:i/>
                  <w:iCs/>
                  <w:color w:val="202124"/>
                  <w:shd w:val="clear" w:color="auto" w:fill="FFFFFF"/>
                </w:rPr>
                <w:t xml:space="preserve"> </w:t>
              </w:r>
              <w:proofErr w:type="spellStart"/>
              <w:r w:rsidRPr="00B6475E">
                <w:rPr>
                  <w:i/>
                  <w:iCs/>
                  <w:color w:val="202124"/>
                  <w:shd w:val="clear" w:color="auto" w:fill="FFFFFF"/>
                </w:rPr>
                <w:t>Industries</w:t>
              </w:r>
              <w:proofErr w:type="spellEnd"/>
              <w:r w:rsidRPr="00B6475E">
                <w:rPr>
                  <w:i/>
                  <w:iCs/>
                  <w:color w:val="202124"/>
                  <w:shd w:val="clear" w:color="auto" w:fill="FFFFFF"/>
                </w:rPr>
                <w:t>.</w:t>
              </w:r>
              <w:r>
                <w:rPr>
                  <w:i/>
                  <w:iCs/>
                  <w:color w:val="202124"/>
                  <w:shd w:val="clear" w:color="auto" w:fill="FFFFFF"/>
                </w:rPr>
                <w:t xml:space="preserve"> </w:t>
              </w:r>
              <w:r w:rsidRPr="00B6475E">
                <w:rPr>
                  <w:color w:val="202124"/>
                  <w:shd w:val="clear" w:color="auto" w:fill="FFFFFF"/>
                </w:rPr>
                <w:t xml:space="preserve">SAGE </w:t>
              </w:r>
              <w:proofErr w:type="spellStart"/>
              <w:r w:rsidRPr="00B6475E">
                <w:rPr>
                  <w:color w:val="202124"/>
                  <w:shd w:val="clear" w:color="auto" w:fill="FFFFFF"/>
                </w:rPr>
                <w:t>Publications</w:t>
              </w:r>
              <w:proofErr w:type="spellEnd"/>
              <w:r w:rsidRPr="00B6475E">
                <w:rPr>
                  <w:color w:val="202124"/>
                  <w:shd w:val="clear" w:color="auto" w:fill="FFFFFF"/>
                </w:rPr>
                <w:t xml:space="preserve"> Ltd</w:t>
              </w:r>
              <w:r>
                <w:rPr>
                  <w:i/>
                  <w:iCs/>
                  <w:color w:val="202124"/>
                  <w:shd w:val="clear" w:color="auto" w:fill="FFFFFF"/>
                </w:rPr>
                <w:t xml:space="preserve">, </w:t>
              </w:r>
              <w:r w:rsidRPr="00B6475E">
                <w:rPr>
                  <w:color w:val="202124"/>
                  <w:shd w:val="clear" w:color="auto" w:fill="FFFFFF"/>
                </w:rPr>
                <w:t>2013.</w:t>
              </w:r>
            </w:ins>
          </w:p>
          <w:p w14:paraId="34E4D7CE" w14:textId="5B767D00" w:rsidR="00142627" w:rsidRPr="00B6475E" w:rsidRDefault="00142627" w:rsidP="00142627">
            <w:pPr>
              <w:rPr>
                <w:ins w:id="133" w:author="Hana Ponížilová" w:date="2023-03-15T15:50:00Z"/>
                <w:color w:val="202124"/>
                <w:shd w:val="clear" w:color="auto" w:fill="FFFFFF"/>
              </w:rPr>
            </w:pPr>
            <w:ins w:id="134" w:author="Hana Ponížilová" w:date="2023-03-15T15:50:00Z">
              <w:r w:rsidRPr="00B6475E">
                <w:rPr>
                  <w:color w:val="202124"/>
                  <w:shd w:val="clear" w:color="auto" w:fill="FFFFFF"/>
                </w:rPr>
                <w:t>ISBN 9781849205733</w:t>
              </w:r>
              <w:r>
                <w:rPr>
                  <w:color w:val="202124"/>
                  <w:shd w:val="clear" w:color="auto" w:fill="FFFFFF"/>
                </w:rPr>
                <w:t>.</w:t>
              </w:r>
            </w:ins>
          </w:p>
          <w:p w14:paraId="46064494" w14:textId="4A37BE9F" w:rsidR="0035006A" w:rsidRPr="0035006A" w:rsidRDefault="0035006A" w:rsidP="00CF2157">
            <w:pPr>
              <w:textAlignment w:val="baseline"/>
              <w:rPr>
                <w:rFonts w:ascii="Segoe UI" w:hAnsi="Segoe UI" w:cs="Segoe UI"/>
                <w:sz w:val="18"/>
                <w:szCs w:val="18"/>
              </w:rPr>
            </w:pPr>
          </w:p>
        </w:tc>
      </w:tr>
    </w:tbl>
    <w:p w14:paraId="47A6C886" w14:textId="77777777" w:rsidR="00EF15EF" w:rsidRDefault="00EF15EF" w:rsidP="00415DA8">
      <w:pPr>
        <w:rPr>
          <w:ins w:id="135" w:author="Hana Ponížilová" w:date="2023-03-15T15:45:00Z"/>
        </w:rPr>
      </w:pPr>
    </w:p>
    <w:p w14:paraId="76DA4766" w14:textId="3A64F931" w:rsidR="0035006A" w:rsidRDefault="0035006A" w:rsidP="00EF15EF">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6"/>
        <w:gridCol w:w="883"/>
        <w:gridCol w:w="807"/>
        <w:gridCol w:w="2139"/>
        <w:gridCol w:w="538"/>
        <w:gridCol w:w="674"/>
      </w:tblGrid>
      <w:tr w:rsidR="0035006A" w:rsidRPr="0035006A" w14:paraId="3D24E8CF" w14:textId="77777777" w:rsidTr="00806ED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34AF1A4" w14:textId="77777777" w:rsidR="0035006A" w:rsidRPr="0035006A" w:rsidRDefault="0035006A" w:rsidP="0035006A">
            <w:pPr>
              <w:jc w:val="both"/>
              <w:textAlignment w:val="baseline"/>
              <w:rPr>
                <w:rFonts w:ascii="Segoe UI" w:hAnsi="Segoe UI" w:cs="Segoe UI"/>
                <w:sz w:val="18"/>
                <w:szCs w:val="18"/>
              </w:rPr>
            </w:pPr>
            <w:r w:rsidRPr="0035006A">
              <w:rPr>
                <w:b/>
                <w:bCs/>
                <w:sz w:val="28"/>
                <w:szCs w:val="28"/>
              </w:rPr>
              <w:lastRenderedPageBreak/>
              <w:t>B-III – Charakteristika studijního předmětu</w:t>
            </w:r>
            <w:r w:rsidRPr="0035006A">
              <w:rPr>
                <w:sz w:val="28"/>
                <w:szCs w:val="28"/>
              </w:rPr>
              <w:t> </w:t>
            </w:r>
          </w:p>
        </w:tc>
      </w:tr>
      <w:tr w:rsidR="0035006A" w:rsidRPr="0035006A" w14:paraId="4EAD180A" w14:textId="77777777" w:rsidTr="00806ED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4C042AEF" w14:textId="77777777" w:rsidR="0035006A" w:rsidRPr="0035006A" w:rsidRDefault="0035006A" w:rsidP="0035006A">
            <w:pPr>
              <w:textAlignment w:val="baseline"/>
              <w:rPr>
                <w:rFonts w:ascii="Segoe UI" w:hAnsi="Segoe UI" w:cs="Segoe UI"/>
                <w:sz w:val="18"/>
                <w:szCs w:val="18"/>
              </w:rPr>
            </w:pPr>
            <w:r w:rsidRPr="0035006A">
              <w:rPr>
                <w:b/>
                <w:bCs/>
              </w:rPr>
              <w:t>Název studijního předmětu</w:t>
            </w:r>
            <w:r w:rsidRPr="0035006A">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56EFF594" w14:textId="26AA337F" w:rsidR="0035006A" w:rsidRPr="0035006A" w:rsidRDefault="005853FD" w:rsidP="0035006A">
            <w:pPr>
              <w:jc w:val="both"/>
              <w:textAlignment w:val="baseline"/>
              <w:rPr>
                <w:rFonts w:ascii="Segoe UI" w:hAnsi="Segoe UI" w:cs="Segoe UI"/>
                <w:sz w:val="18"/>
                <w:szCs w:val="18"/>
              </w:rPr>
            </w:pPr>
            <w:r>
              <w:rPr>
                <w:color w:val="000000"/>
              </w:rPr>
              <w:t xml:space="preserve">Ateliér </w:t>
            </w:r>
            <w:r w:rsidR="0035006A" w:rsidRPr="0035006A">
              <w:rPr>
                <w:color w:val="000000"/>
              </w:rPr>
              <w:t>Kreativní odvětví a digitální kultura 4 </w:t>
            </w:r>
          </w:p>
        </w:tc>
      </w:tr>
      <w:tr w:rsidR="0035006A" w:rsidRPr="0035006A" w14:paraId="3C82973A"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1801956" w14:textId="77777777" w:rsidR="0035006A" w:rsidRPr="0035006A" w:rsidRDefault="0035006A" w:rsidP="0035006A">
            <w:pPr>
              <w:textAlignment w:val="baseline"/>
              <w:rPr>
                <w:rFonts w:ascii="Segoe UI" w:hAnsi="Segoe UI" w:cs="Segoe UI"/>
                <w:sz w:val="18"/>
                <w:szCs w:val="18"/>
              </w:rPr>
            </w:pPr>
            <w:r w:rsidRPr="0035006A">
              <w:rPr>
                <w:b/>
                <w:bCs/>
              </w:rPr>
              <w:t>Typ předmětu</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0A58F30E" w14:textId="77777777" w:rsidR="0035006A" w:rsidRPr="0035006A" w:rsidRDefault="0035006A" w:rsidP="0035006A">
            <w:pPr>
              <w:jc w:val="both"/>
              <w:textAlignment w:val="baseline"/>
              <w:rPr>
                <w:rFonts w:ascii="Segoe UI" w:hAnsi="Segoe UI" w:cs="Segoe UI"/>
                <w:sz w:val="18"/>
                <w:szCs w:val="18"/>
              </w:rPr>
            </w:pPr>
            <w:r w:rsidRPr="0035006A">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1710867" w14:textId="77777777" w:rsidR="0035006A" w:rsidRPr="0035006A" w:rsidRDefault="0035006A" w:rsidP="0035006A">
            <w:pPr>
              <w:jc w:val="both"/>
              <w:textAlignment w:val="baseline"/>
              <w:rPr>
                <w:rFonts w:ascii="Segoe UI" w:hAnsi="Segoe UI" w:cs="Segoe UI"/>
                <w:sz w:val="18"/>
                <w:szCs w:val="18"/>
              </w:rPr>
            </w:pPr>
            <w:r w:rsidRPr="0035006A">
              <w:rPr>
                <w:b/>
                <w:bCs/>
              </w:rPr>
              <w:t>doporučený ročník / semestr</w:t>
            </w:r>
            <w:r w:rsidRPr="0035006A">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385C0041" w14:textId="77777777" w:rsidR="0035006A" w:rsidRPr="0035006A" w:rsidRDefault="0035006A" w:rsidP="0035006A">
            <w:pPr>
              <w:jc w:val="both"/>
              <w:textAlignment w:val="baseline"/>
              <w:rPr>
                <w:rFonts w:ascii="Segoe UI" w:hAnsi="Segoe UI" w:cs="Segoe UI"/>
                <w:sz w:val="18"/>
                <w:szCs w:val="18"/>
              </w:rPr>
            </w:pPr>
            <w:r w:rsidRPr="0035006A">
              <w:t>2/LS </w:t>
            </w:r>
          </w:p>
        </w:tc>
      </w:tr>
      <w:tr w:rsidR="0035006A" w:rsidRPr="0035006A" w14:paraId="17760DE5"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8F06F33" w14:textId="77777777" w:rsidR="0035006A" w:rsidRPr="0035006A" w:rsidRDefault="0035006A" w:rsidP="0035006A">
            <w:pPr>
              <w:textAlignment w:val="baseline"/>
              <w:rPr>
                <w:rFonts w:ascii="Segoe UI" w:hAnsi="Segoe UI" w:cs="Segoe UI"/>
                <w:sz w:val="18"/>
                <w:szCs w:val="18"/>
              </w:rPr>
            </w:pPr>
            <w:r w:rsidRPr="0035006A">
              <w:rPr>
                <w:b/>
                <w:bCs/>
              </w:rPr>
              <w:t>Rozsah studijního předmětu</w:t>
            </w:r>
            <w:r w:rsidRPr="0035006A">
              <w:t> </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E6DD48" w14:textId="77777777" w:rsidR="0035006A" w:rsidRPr="0035006A" w:rsidRDefault="0035006A" w:rsidP="0035006A">
            <w:pPr>
              <w:jc w:val="both"/>
              <w:textAlignment w:val="baseline"/>
              <w:rPr>
                <w:rFonts w:ascii="Segoe UI" w:hAnsi="Segoe UI" w:cs="Segoe UI"/>
                <w:sz w:val="18"/>
                <w:szCs w:val="18"/>
              </w:rPr>
            </w:pPr>
            <w:r w:rsidRPr="0035006A">
              <w:t>52 ateliér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5C3E068" w14:textId="77777777" w:rsidR="0035006A" w:rsidRPr="0035006A" w:rsidRDefault="0035006A" w:rsidP="0035006A">
            <w:pPr>
              <w:jc w:val="both"/>
              <w:textAlignment w:val="baseline"/>
              <w:rPr>
                <w:rFonts w:ascii="Segoe UI" w:hAnsi="Segoe UI" w:cs="Segoe UI"/>
                <w:sz w:val="18"/>
                <w:szCs w:val="18"/>
              </w:rPr>
            </w:pPr>
            <w:r w:rsidRPr="0035006A">
              <w:rPr>
                <w:b/>
                <w:bCs/>
              </w:rPr>
              <w:t>hod. </w:t>
            </w:r>
            <w:r w:rsidRPr="0035006A">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0684DA0A" w14:textId="77777777" w:rsidR="0035006A" w:rsidRPr="0035006A" w:rsidRDefault="0035006A" w:rsidP="0035006A">
            <w:pPr>
              <w:jc w:val="both"/>
              <w:textAlignment w:val="baseline"/>
              <w:rPr>
                <w:rFonts w:ascii="Segoe UI" w:hAnsi="Segoe UI" w:cs="Segoe UI"/>
                <w:sz w:val="18"/>
                <w:szCs w:val="18"/>
              </w:rPr>
            </w:pPr>
            <w:r w:rsidRPr="0035006A">
              <w:t>52 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1AD6675" w14:textId="77777777" w:rsidR="0035006A" w:rsidRPr="0035006A" w:rsidRDefault="0035006A" w:rsidP="0035006A">
            <w:pPr>
              <w:jc w:val="both"/>
              <w:textAlignment w:val="baseline"/>
              <w:rPr>
                <w:rFonts w:ascii="Segoe UI" w:hAnsi="Segoe UI" w:cs="Segoe UI"/>
                <w:sz w:val="18"/>
                <w:szCs w:val="18"/>
              </w:rPr>
            </w:pPr>
            <w:r w:rsidRPr="0035006A">
              <w:rPr>
                <w:b/>
                <w:bCs/>
              </w:rPr>
              <w:t>kreditů</w:t>
            </w:r>
            <w:r w:rsidRPr="0035006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407284" w14:textId="77777777" w:rsidR="0035006A" w:rsidRPr="0035006A" w:rsidRDefault="0035006A" w:rsidP="0035006A">
            <w:pPr>
              <w:jc w:val="both"/>
              <w:textAlignment w:val="baseline"/>
              <w:rPr>
                <w:rFonts w:ascii="Segoe UI" w:hAnsi="Segoe UI" w:cs="Segoe UI"/>
                <w:sz w:val="18"/>
                <w:szCs w:val="18"/>
              </w:rPr>
            </w:pPr>
            <w:r w:rsidRPr="0035006A">
              <w:t>4 </w:t>
            </w:r>
          </w:p>
        </w:tc>
      </w:tr>
      <w:tr w:rsidR="0035006A" w:rsidRPr="0035006A" w14:paraId="1D5BD43F"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6FFB8CC" w14:textId="77777777" w:rsidR="0035006A" w:rsidRPr="0035006A" w:rsidRDefault="0035006A" w:rsidP="0035006A">
            <w:pPr>
              <w:textAlignment w:val="baseline"/>
              <w:rPr>
                <w:rFonts w:ascii="Segoe UI" w:hAnsi="Segoe UI" w:cs="Segoe UI"/>
                <w:sz w:val="18"/>
                <w:szCs w:val="18"/>
              </w:rPr>
            </w:pPr>
            <w:r w:rsidRPr="0035006A">
              <w:rPr>
                <w:b/>
                <w:bCs/>
              </w:rPr>
              <w:t xml:space="preserve">Prerekvizity, </w:t>
            </w:r>
            <w:proofErr w:type="spellStart"/>
            <w:r w:rsidRPr="0035006A">
              <w:rPr>
                <w:b/>
                <w:bCs/>
              </w:rPr>
              <w:t>korekvizity</w:t>
            </w:r>
            <w:proofErr w:type="spellEnd"/>
            <w:r w:rsidRPr="0035006A">
              <w:rPr>
                <w:b/>
                <w:bCs/>
              </w:rPr>
              <w:t>, ekvivalence</w:t>
            </w:r>
            <w:r w:rsidRPr="0035006A">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B614333"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21F7996F"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6EA2AC2" w14:textId="77777777" w:rsidR="0035006A" w:rsidRPr="0035006A" w:rsidRDefault="0035006A" w:rsidP="0035006A">
            <w:pPr>
              <w:textAlignment w:val="baseline"/>
              <w:rPr>
                <w:rFonts w:ascii="Segoe UI" w:hAnsi="Segoe UI" w:cs="Segoe UI"/>
                <w:sz w:val="18"/>
                <w:szCs w:val="18"/>
              </w:rPr>
            </w:pPr>
            <w:r w:rsidRPr="0035006A">
              <w:rPr>
                <w:b/>
                <w:bCs/>
              </w:rPr>
              <w:t>Způsob ověření studijních výsledků</w:t>
            </w:r>
            <w:r w:rsidRPr="0035006A">
              <w:t> </w:t>
            </w:r>
          </w:p>
        </w:tc>
        <w:tc>
          <w:tcPr>
            <w:tcW w:w="3394" w:type="dxa"/>
            <w:gridSpan w:val="4"/>
            <w:tcBorders>
              <w:top w:val="single" w:sz="6" w:space="0" w:color="auto"/>
              <w:left w:val="single" w:sz="6" w:space="0" w:color="auto"/>
              <w:bottom w:val="single" w:sz="6" w:space="0" w:color="auto"/>
              <w:right w:val="single" w:sz="6" w:space="0" w:color="auto"/>
            </w:tcBorders>
            <w:shd w:val="clear" w:color="auto" w:fill="auto"/>
            <w:hideMark/>
          </w:tcPr>
          <w:p w14:paraId="40774552" w14:textId="77777777" w:rsidR="0035006A" w:rsidRPr="0035006A" w:rsidRDefault="0035006A" w:rsidP="0035006A">
            <w:pPr>
              <w:jc w:val="both"/>
              <w:textAlignment w:val="baseline"/>
              <w:rPr>
                <w:rFonts w:ascii="Segoe UI" w:hAnsi="Segoe UI" w:cs="Segoe UI"/>
                <w:sz w:val="18"/>
                <w:szCs w:val="18"/>
              </w:rPr>
            </w:pPr>
            <w:r w:rsidRPr="0035006A">
              <w:t>zápočet, 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AAB2365" w14:textId="77777777" w:rsidR="0035006A" w:rsidRPr="0035006A" w:rsidRDefault="0035006A" w:rsidP="0035006A">
            <w:pPr>
              <w:jc w:val="both"/>
              <w:textAlignment w:val="baseline"/>
              <w:rPr>
                <w:rFonts w:ascii="Segoe UI" w:hAnsi="Segoe UI" w:cs="Segoe UI"/>
                <w:sz w:val="18"/>
                <w:szCs w:val="18"/>
              </w:rPr>
            </w:pPr>
            <w:r w:rsidRPr="0035006A">
              <w:rPr>
                <w:b/>
                <w:bCs/>
              </w:rPr>
              <w:t>Forma výuky</w:t>
            </w:r>
            <w:r w:rsidRPr="0035006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79B3E7" w14:textId="77777777" w:rsidR="0035006A" w:rsidRPr="0035006A" w:rsidRDefault="0035006A" w:rsidP="0035006A">
            <w:pPr>
              <w:jc w:val="both"/>
              <w:textAlignment w:val="baseline"/>
              <w:rPr>
                <w:rFonts w:ascii="Segoe UI" w:hAnsi="Segoe UI" w:cs="Segoe UI"/>
                <w:sz w:val="18"/>
                <w:szCs w:val="18"/>
              </w:rPr>
            </w:pPr>
            <w:r w:rsidRPr="0035006A">
              <w:t>ateliér </w:t>
            </w:r>
          </w:p>
        </w:tc>
      </w:tr>
      <w:tr w:rsidR="0035006A" w:rsidRPr="0035006A" w14:paraId="2FA1572F"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2C5FC1C" w14:textId="77777777" w:rsidR="0035006A" w:rsidRPr="0035006A" w:rsidRDefault="0035006A" w:rsidP="0035006A">
            <w:pPr>
              <w:textAlignment w:val="baseline"/>
              <w:rPr>
                <w:rFonts w:ascii="Segoe UI" w:hAnsi="Segoe UI" w:cs="Segoe UI"/>
                <w:sz w:val="18"/>
                <w:szCs w:val="18"/>
              </w:rPr>
            </w:pPr>
            <w:r w:rsidRPr="0035006A">
              <w:rPr>
                <w:b/>
                <w:bCs/>
              </w:rPr>
              <w:t>Forma způsobu ověření studijních výsledků a další požadavky na studenta</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70658E45" w14:textId="77777777" w:rsidR="0035006A" w:rsidRPr="0035006A" w:rsidRDefault="0035006A" w:rsidP="0035006A">
            <w:pPr>
              <w:jc w:val="both"/>
              <w:textAlignment w:val="baseline"/>
              <w:rPr>
                <w:rFonts w:ascii="Segoe UI" w:hAnsi="Segoe UI" w:cs="Segoe UI"/>
                <w:sz w:val="18"/>
                <w:szCs w:val="18"/>
              </w:rPr>
            </w:pPr>
            <w:r w:rsidRPr="0035006A">
              <w:rPr>
                <w:color w:val="000000"/>
              </w:rPr>
              <w:t>80% docházka </w:t>
            </w:r>
          </w:p>
          <w:p w14:paraId="030FCD94" w14:textId="77777777" w:rsidR="0035006A" w:rsidRPr="0035006A" w:rsidRDefault="0035006A" w:rsidP="0035006A">
            <w:pPr>
              <w:jc w:val="both"/>
              <w:textAlignment w:val="baseline"/>
              <w:rPr>
                <w:rFonts w:ascii="Segoe UI" w:hAnsi="Segoe UI" w:cs="Segoe UI"/>
                <w:sz w:val="18"/>
                <w:szCs w:val="18"/>
              </w:rPr>
            </w:pPr>
            <w:r w:rsidRPr="0035006A">
              <w:rPr>
                <w:color w:val="000000"/>
              </w:rPr>
              <w:t>Plnění zadaných úkolů v hodinách </w:t>
            </w:r>
          </w:p>
          <w:p w14:paraId="104E5872" w14:textId="77777777" w:rsidR="0035006A" w:rsidRPr="0035006A" w:rsidRDefault="0035006A" w:rsidP="0035006A">
            <w:pPr>
              <w:jc w:val="both"/>
              <w:textAlignment w:val="baseline"/>
              <w:rPr>
                <w:rFonts w:ascii="Segoe UI" w:hAnsi="Segoe UI" w:cs="Segoe UI"/>
                <w:sz w:val="18"/>
                <w:szCs w:val="18"/>
              </w:rPr>
            </w:pPr>
            <w:r w:rsidRPr="0035006A">
              <w:rPr>
                <w:color w:val="000000"/>
              </w:rPr>
              <w:t>Vypracování ateliérového úkolu </w:t>
            </w:r>
          </w:p>
          <w:p w14:paraId="28A3D14E"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4CB7B8E4"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B9A623E" w14:textId="77777777" w:rsidR="0035006A" w:rsidRPr="0035006A" w:rsidRDefault="0035006A" w:rsidP="0035006A">
            <w:pPr>
              <w:textAlignment w:val="baseline"/>
              <w:rPr>
                <w:rFonts w:ascii="Segoe UI" w:hAnsi="Segoe UI" w:cs="Segoe UI"/>
                <w:sz w:val="18"/>
                <w:szCs w:val="18"/>
              </w:rPr>
            </w:pPr>
            <w:r w:rsidRPr="0035006A">
              <w:t> </w:t>
            </w:r>
          </w:p>
        </w:tc>
      </w:tr>
      <w:tr w:rsidR="0035006A" w:rsidRPr="0035006A" w14:paraId="3460BC9E" w14:textId="77777777" w:rsidTr="00806ED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3F3CF0E6" w14:textId="77777777" w:rsidR="0035006A" w:rsidRPr="0035006A" w:rsidRDefault="0035006A" w:rsidP="0035006A">
            <w:pPr>
              <w:textAlignment w:val="baseline"/>
              <w:rPr>
                <w:rFonts w:ascii="Segoe UI" w:hAnsi="Segoe UI" w:cs="Segoe UI"/>
                <w:sz w:val="18"/>
                <w:szCs w:val="18"/>
              </w:rPr>
            </w:pPr>
            <w:r w:rsidRPr="0035006A">
              <w:rPr>
                <w:b/>
                <w:bCs/>
              </w:rPr>
              <w:t>Garant předmětu</w:t>
            </w:r>
            <w:r w:rsidRPr="0035006A">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1FF27AE1"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5DD66420" w14:textId="77777777" w:rsidTr="00806ED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7E30B9AF" w14:textId="77777777" w:rsidR="0035006A" w:rsidRPr="0035006A" w:rsidRDefault="0035006A" w:rsidP="0035006A">
            <w:pPr>
              <w:textAlignment w:val="baseline"/>
              <w:rPr>
                <w:rFonts w:ascii="Segoe UI" w:hAnsi="Segoe UI" w:cs="Segoe UI"/>
                <w:sz w:val="18"/>
                <w:szCs w:val="18"/>
              </w:rPr>
            </w:pPr>
            <w:r w:rsidRPr="0035006A">
              <w:rPr>
                <w:b/>
                <w:bCs/>
              </w:rPr>
              <w:t>Zapojení garanta do výuky předmětu</w:t>
            </w:r>
            <w:r w:rsidRPr="0035006A">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2E5068EF" w14:textId="77777777" w:rsidR="0035006A" w:rsidRPr="0035006A" w:rsidRDefault="0035006A" w:rsidP="0035006A">
            <w:pPr>
              <w:jc w:val="both"/>
              <w:textAlignment w:val="baseline"/>
              <w:rPr>
                <w:rFonts w:ascii="Segoe UI" w:hAnsi="Segoe UI" w:cs="Segoe UI"/>
                <w:sz w:val="18"/>
                <w:szCs w:val="18"/>
              </w:rPr>
            </w:pPr>
            <w:r w:rsidRPr="0035006A">
              <w:t>100 % </w:t>
            </w:r>
          </w:p>
        </w:tc>
      </w:tr>
      <w:tr w:rsidR="0035006A" w:rsidRPr="0035006A" w14:paraId="2F3B8196"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4CC0E86" w14:textId="77777777" w:rsidR="0035006A" w:rsidRPr="0035006A" w:rsidRDefault="0035006A" w:rsidP="0035006A">
            <w:pPr>
              <w:textAlignment w:val="baseline"/>
              <w:rPr>
                <w:rFonts w:ascii="Segoe UI" w:hAnsi="Segoe UI" w:cs="Segoe UI"/>
                <w:sz w:val="18"/>
                <w:szCs w:val="18"/>
              </w:rPr>
            </w:pPr>
            <w:r w:rsidRPr="0035006A">
              <w:rPr>
                <w:b/>
                <w:bCs/>
              </w:rPr>
              <w:t>Vyučující</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2355D790" w14:textId="77777777" w:rsidR="0035006A" w:rsidRPr="0035006A" w:rsidRDefault="0035006A" w:rsidP="0035006A">
            <w:pPr>
              <w:jc w:val="both"/>
              <w:textAlignment w:val="baseline"/>
              <w:rPr>
                <w:rFonts w:ascii="Segoe UI" w:hAnsi="Segoe UI" w:cs="Segoe UI"/>
                <w:sz w:val="18"/>
                <w:szCs w:val="18"/>
              </w:rPr>
            </w:pPr>
            <w:r w:rsidRPr="0035006A">
              <w:t xml:space="preserve">Mgr. Eva </w:t>
            </w:r>
            <w:proofErr w:type="spellStart"/>
            <w:r w:rsidRPr="0035006A">
              <w:t>Gartnerová</w:t>
            </w:r>
            <w:proofErr w:type="spellEnd"/>
            <w:r w:rsidRPr="0035006A">
              <w:t>, PhD. </w:t>
            </w:r>
          </w:p>
        </w:tc>
      </w:tr>
      <w:tr w:rsidR="0035006A" w:rsidRPr="0035006A" w14:paraId="75264089"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8E71BE8"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5F5F0C6E" w14:textId="77777777" w:rsidTr="00806ED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786BCE2" w14:textId="77777777" w:rsidR="0035006A" w:rsidRPr="0035006A" w:rsidRDefault="0035006A" w:rsidP="0035006A">
            <w:pPr>
              <w:jc w:val="both"/>
              <w:textAlignment w:val="baseline"/>
              <w:rPr>
                <w:rFonts w:ascii="Segoe UI" w:hAnsi="Segoe UI" w:cs="Segoe UI"/>
                <w:sz w:val="18"/>
                <w:szCs w:val="18"/>
              </w:rPr>
            </w:pPr>
            <w:r w:rsidRPr="0035006A">
              <w:rPr>
                <w:b/>
                <w:bCs/>
              </w:rPr>
              <w:t>Stručná anotace předmětu</w:t>
            </w:r>
            <w:r w:rsidRPr="0035006A">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67090058"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628A2044" w14:textId="77777777" w:rsidTr="00806ED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77E67E0" w14:textId="77777777" w:rsidR="00DC4E9C" w:rsidRPr="00457AE1" w:rsidRDefault="00DC4E9C" w:rsidP="00DC4E9C">
            <w:pPr>
              <w:jc w:val="both"/>
              <w:textAlignment w:val="baseline"/>
              <w:rPr>
                <w:rFonts w:ascii="Segoe UI" w:hAnsi="Segoe UI" w:cs="Segoe UI"/>
                <w:sz w:val="18"/>
                <w:szCs w:val="18"/>
              </w:rPr>
            </w:pPr>
            <w:r w:rsidRPr="00457AE1">
              <w:rPr>
                <w:color w:val="000000"/>
              </w:rPr>
              <w:t>Ateliérový předmět Kreativní odvětví a digitální kultura 4 je koncipován tak, aby studentům poskytl příležitost uplatnit znalosti a dovednosti, které získali v předchozím semestru studia, na reálných projektech. Předmět je zaměřen na praktické vypracování a aplikaci konkrétního tématu, které bude studentům zadáno na začátku semestru.   </w:t>
            </w:r>
          </w:p>
          <w:p w14:paraId="6763CA39" w14:textId="77777777" w:rsidR="00DC4E9C" w:rsidRPr="00457AE1" w:rsidRDefault="00DC4E9C" w:rsidP="00DC4E9C">
            <w:pPr>
              <w:jc w:val="both"/>
              <w:textAlignment w:val="baseline"/>
              <w:rPr>
                <w:rFonts w:ascii="Segoe UI" w:hAnsi="Segoe UI" w:cs="Segoe UI"/>
                <w:sz w:val="18"/>
                <w:szCs w:val="18"/>
              </w:rPr>
            </w:pPr>
            <w:r w:rsidRPr="00457AE1">
              <w:rPr>
                <w:color w:val="000000"/>
              </w:rPr>
              <w:t xml:space="preserve">Kurz bude </w:t>
            </w:r>
            <w:r>
              <w:rPr>
                <w:color w:val="000000"/>
              </w:rPr>
              <w:t>z</w:t>
            </w:r>
            <w:r>
              <w:t>aměřen na vývoj</w:t>
            </w:r>
            <w:r w:rsidRPr="00457AE1">
              <w:rPr>
                <w:color w:val="000000"/>
              </w:rPr>
              <w:t xml:space="preserve"> a realizac</w:t>
            </w:r>
            <w:r>
              <w:rPr>
                <w:color w:val="000000"/>
              </w:rPr>
              <w:t>i</w:t>
            </w:r>
            <w:r w:rsidRPr="00457AE1">
              <w:rPr>
                <w:color w:val="000000"/>
              </w:rPr>
              <w:t xml:space="preserve"> individuálních nebo skupinových projektů, které mohou být dokončeny v průběhu letního semestru. Studenti budou mít příležitost pracovat na projektech, které jsou relevantní pro jejich zájmy a kariérní cíle, a budou podporováni pedagogy i konzultanty z externího prostředí.  </w:t>
            </w:r>
          </w:p>
          <w:p w14:paraId="7A51E257" w14:textId="77777777" w:rsidR="00DC4E9C" w:rsidRPr="00457AE1" w:rsidRDefault="00DC4E9C" w:rsidP="00DC4E9C">
            <w:pPr>
              <w:jc w:val="both"/>
              <w:textAlignment w:val="baseline"/>
              <w:rPr>
                <w:rFonts w:ascii="Segoe UI" w:hAnsi="Segoe UI" w:cs="Segoe UI"/>
                <w:sz w:val="18"/>
                <w:szCs w:val="18"/>
              </w:rPr>
            </w:pPr>
            <w:r w:rsidRPr="00457AE1">
              <w:rPr>
                <w:color w:val="000000"/>
              </w:rPr>
              <w:t>Cílem tohoto předmětu je poskytnout studentům možnost uplatnit své znalosti a dovednosti v praxi a rozvíjet nové dovednosti a znalosti prostřednictvím procesu práce na reálném projektu. Výstupy kurzu mohou zahrnovat dokončení projektu nebo dílčích částí projektu a také rozvoj nových dovedností a znalostí souvisejících se zadaným celofakultním tématem.  </w:t>
            </w:r>
          </w:p>
          <w:p w14:paraId="32652A8D" w14:textId="77777777" w:rsidR="00DC4E9C" w:rsidRPr="00457AE1" w:rsidRDefault="00DC4E9C" w:rsidP="00DC4E9C">
            <w:pPr>
              <w:jc w:val="both"/>
              <w:textAlignment w:val="baseline"/>
              <w:rPr>
                <w:rFonts w:ascii="Segoe UI" w:hAnsi="Segoe UI" w:cs="Segoe UI"/>
                <w:sz w:val="18"/>
                <w:szCs w:val="18"/>
              </w:rPr>
            </w:pPr>
            <w:r w:rsidRPr="00457AE1">
              <w:rPr>
                <w:color w:val="000000"/>
              </w:rPr>
              <w:t> </w:t>
            </w:r>
          </w:p>
          <w:p w14:paraId="6E1E424E" w14:textId="77777777" w:rsidR="00DC4E9C" w:rsidRPr="00457AE1" w:rsidRDefault="00DC4E9C" w:rsidP="001A6473">
            <w:pPr>
              <w:numPr>
                <w:ilvl w:val="0"/>
                <w:numId w:val="272"/>
              </w:numPr>
              <w:ind w:left="1080" w:hanging="623"/>
              <w:jc w:val="both"/>
              <w:textAlignment w:val="baseline"/>
            </w:pPr>
            <w:r w:rsidRPr="00457AE1">
              <w:rPr>
                <w:color w:val="000000"/>
              </w:rPr>
              <w:t>Příprava realizace projektu </w:t>
            </w:r>
          </w:p>
          <w:p w14:paraId="19E2976F" w14:textId="77777777" w:rsidR="00DC4E9C" w:rsidRPr="00457AE1" w:rsidRDefault="00DC4E9C" w:rsidP="001A6473">
            <w:pPr>
              <w:numPr>
                <w:ilvl w:val="0"/>
                <w:numId w:val="273"/>
              </w:numPr>
              <w:ind w:left="1080" w:hanging="623"/>
              <w:jc w:val="both"/>
              <w:textAlignment w:val="baseline"/>
            </w:pPr>
            <w:r w:rsidRPr="00457AE1">
              <w:rPr>
                <w:color w:val="000000"/>
              </w:rPr>
              <w:t>Výběr lokace </w:t>
            </w:r>
          </w:p>
          <w:p w14:paraId="24D842C9" w14:textId="77777777" w:rsidR="00DC4E9C" w:rsidRPr="00457AE1" w:rsidRDefault="00DC4E9C" w:rsidP="001A6473">
            <w:pPr>
              <w:numPr>
                <w:ilvl w:val="0"/>
                <w:numId w:val="274"/>
              </w:numPr>
              <w:ind w:left="1080" w:hanging="623"/>
              <w:jc w:val="both"/>
              <w:textAlignment w:val="baseline"/>
            </w:pPr>
            <w:r w:rsidRPr="00457AE1">
              <w:rPr>
                <w:color w:val="000000"/>
              </w:rPr>
              <w:t>Zajišťování dat a zdrojů </w:t>
            </w:r>
          </w:p>
          <w:p w14:paraId="1786DB1C" w14:textId="77777777" w:rsidR="00DC4E9C" w:rsidRPr="00457AE1" w:rsidRDefault="00DC4E9C" w:rsidP="001A6473">
            <w:pPr>
              <w:numPr>
                <w:ilvl w:val="0"/>
                <w:numId w:val="275"/>
              </w:numPr>
              <w:ind w:left="1080" w:hanging="623"/>
              <w:jc w:val="both"/>
              <w:textAlignment w:val="baseline"/>
            </w:pPr>
            <w:r w:rsidRPr="00457AE1">
              <w:rPr>
                <w:color w:val="000000"/>
              </w:rPr>
              <w:t>Finální tvorba týmu a organizační struktury </w:t>
            </w:r>
          </w:p>
          <w:p w14:paraId="2B907C97" w14:textId="77777777" w:rsidR="00DC4E9C" w:rsidRPr="00457AE1" w:rsidRDefault="00DC4E9C" w:rsidP="001A6473">
            <w:pPr>
              <w:numPr>
                <w:ilvl w:val="0"/>
                <w:numId w:val="276"/>
              </w:numPr>
              <w:ind w:left="1080" w:hanging="623"/>
              <w:jc w:val="both"/>
              <w:textAlignment w:val="baseline"/>
            </w:pPr>
            <w:r w:rsidRPr="00457AE1">
              <w:rPr>
                <w:color w:val="000000"/>
              </w:rPr>
              <w:t>Propagace a komunikace projektu </w:t>
            </w:r>
          </w:p>
          <w:p w14:paraId="61088844" w14:textId="77777777" w:rsidR="00DC4E9C" w:rsidRPr="00457AE1" w:rsidRDefault="00DC4E9C" w:rsidP="001A6473">
            <w:pPr>
              <w:numPr>
                <w:ilvl w:val="0"/>
                <w:numId w:val="277"/>
              </w:numPr>
              <w:ind w:left="1080" w:hanging="623"/>
              <w:jc w:val="both"/>
              <w:textAlignment w:val="baseline"/>
            </w:pPr>
            <w:r w:rsidRPr="00457AE1">
              <w:rPr>
                <w:color w:val="000000"/>
              </w:rPr>
              <w:t>Vyhodnocení a evaluace  </w:t>
            </w:r>
          </w:p>
          <w:p w14:paraId="79E11FC7" w14:textId="3BF19146" w:rsidR="00817F2A" w:rsidRPr="00E35B29" w:rsidRDefault="0035006A">
            <w:pPr>
              <w:jc w:val="both"/>
              <w:textAlignment w:val="baseline"/>
              <w:rPr>
                <w:color w:val="000000"/>
              </w:rPr>
            </w:pPr>
            <w:r w:rsidRPr="0035006A">
              <w:t>  </w:t>
            </w:r>
            <w:r w:rsidRPr="0035006A">
              <w:br/>
            </w:r>
            <w:r w:rsidR="008F63AF" w:rsidRPr="008755B0">
              <w:rPr>
                <w:color w:val="000000"/>
              </w:rPr>
              <w:t>Student</w:t>
            </w:r>
            <w:r w:rsidR="008F63AF">
              <w:rPr>
                <w:color w:val="000000"/>
              </w:rPr>
              <w:t>i</w:t>
            </w:r>
            <w:r w:rsidR="008F63AF" w:rsidRPr="008755B0">
              <w:rPr>
                <w:color w:val="000000"/>
              </w:rPr>
              <w:t xml:space="preserve"> </w:t>
            </w:r>
            <w:r w:rsidR="008F63AF">
              <w:rPr>
                <w:color w:val="000000"/>
              </w:rPr>
              <w:t>získají teoretické znalosti z oboru a prakticky je využijí při organizaci</w:t>
            </w:r>
            <w:r w:rsidR="008F63AF" w:rsidRPr="008755B0">
              <w:rPr>
                <w:color w:val="000000"/>
              </w:rPr>
              <w:t xml:space="preserve"> vlastní</w:t>
            </w:r>
            <w:r w:rsidR="008F63AF">
              <w:rPr>
                <w:color w:val="000000"/>
              </w:rPr>
              <w:t>ch projektů v</w:t>
            </w:r>
            <w:r w:rsidR="008F63AF" w:rsidRPr="008755B0">
              <w:rPr>
                <w:color w:val="000000"/>
              </w:rPr>
              <w:t> oblasti KKO</w:t>
            </w:r>
            <w:r w:rsidR="008F63AF">
              <w:rPr>
                <w:color w:val="000000"/>
              </w:rPr>
              <w:t>,</w:t>
            </w:r>
            <w:r w:rsidR="008F63AF">
              <w:t xml:space="preserve"> </w:t>
            </w:r>
            <w:r w:rsidR="008F63AF" w:rsidRPr="00457AE1">
              <w:rPr>
                <w:color w:val="000000"/>
              </w:rPr>
              <w:t>které mohou také součástí jeho bakalářské práce.  </w:t>
            </w:r>
          </w:p>
          <w:p w14:paraId="4D08B810" w14:textId="51DE9DDC" w:rsidR="00E70D0E" w:rsidRPr="0035006A" w:rsidRDefault="00E70D0E">
            <w:pPr>
              <w:jc w:val="both"/>
              <w:textAlignment w:val="baseline"/>
              <w:rPr>
                <w:rFonts w:ascii="Segoe UI" w:hAnsi="Segoe UI" w:cs="Segoe UI"/>
                <w:sz w:val="18"/>
                <w:szCs w:val="18"/>
              </w:rPr>
            </w:pPr>
          </w:p>
        </w:tc>
      </w:tr>
      <w:tr w:rsidR="0035006A" w:rsidRPr="0035006A" w14:paraId="7347312D" w14:textId="77777777" w:rsidTr="00806ED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6804C477" w14:textId="77777777" w:rsidR="0035006A" w:rsidRPr="0035006A" w:rsidRDefault="0035006A" w:rsidP="0035006A">
            <w:pPr>
              <w:jc w:val="both"/>
              <w:textAlignment w:val="baseline"/>
              <w:rPr>
                <w:rFonts w:ascii="Segoe UI" w:hAnsi="Segoe UI" w:cs="Segoe UI"/>
                <w:sz w:val="18"/>
                <w:szCs w:val="18"/>
              </w:rPr>
            </w:pPr>
            <w:r w:rsidRPr="0035006A">
              <w:rPr>
                <w:b/>
                <w:bCs/>
              </w:rPr>
              <w:t>Studijní literatura a studijní pomůcky</w:t>
            </w:r>
            <w:r w:rsidRPr="0035006A">
              <w:t> </w:t>
            </w:r>
          </w:p>
        </w:tc>
        <w:tc>
          <w:tcPr>
            <w:tcW w:w="6177" w:type="dxa"/>
            <w:gridSpan w:val="6"/>
            <w:tcBorders>
              <w:top w:val="nil"/>
              <w:left w:val="single" w:sz="6" w:space="0" w:color="auto"/>
              <w:bottom w:val="nil"/>
              <w:right w:val="single" w:sz="6" w:space="0" w:color="auto"/>
            </w:tcBorders>
            <w:shd w:val="clear" w:color="auto" w:fill="auto"/>
            <w:hideMark/>
          </w:tcPr>
          <w:p w14:paraId="19F1FB6D" w14:textId="77777777" w:rsidR="0035006A" w:rsidRPr="0035006A" w:rsidRDefault="0035006A" w:rsidP="0035006A">
            <w:pPr>
              <w:jc w:val="both"/>
              <w:textAlignment w:val="baseline"/>
              <w:rPr>
                <w:rFonts w:ascii="Segoe UI" w:hAnsi="Segoe UI" w:cs="Segoe UI"/>
                <w:sz w:val="18"/>
                <w:szCs w:val="18"/>
              </w:rPr>
            </w:pPr>
            <w:r w:rsidRPr="0035006A">
              <w:t> </w:t>
            </w:r>
          </w:p>
        </w:tc>
      </w:tr>
      <w:tr w:rsidR="0035006A" w:rsidRPr="0035006A" w14:paraId="3FCA8258" w14:textId="77777777" w:rsidTr="00806ED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F890A97" w14:textId="77777777" w:rsidR="00874687" w:rsidRPr="00874687" w:rsidRDefault="00874687" w:rsidP="00874687">
            <w:pPr>
              <w:textAlignment w:val="baseline"/>
              <w:rPr>
                <w:b/>
                <w:color w:val="000000"/>
              </w:rPr>
            </w:pPr>
            <w:r w:rsidRPr="00874687">
              <w:rPr>
                <w:b/>
                <w:color w:val="000000"/>
              </w:rPr>
              <w:t>Povin</w:t>
            </w:r>
            <w:r>
              <w:rPr>
                <w:b/>
                <w:color w:val="000000"/>
              </w:rPr>
              <w:t>n</w:t>
            </w:r>
            <w:r w:rsidRPr="00874687">
              <w:rPr>
                <w:b/>
                <w:color w:val="000000"/>
              </w:rPr>
              <w:t>á:</w:t>
            </w:r>
          </w:p>
          <w:p w14:paraId="4B8750EE" w14:textId="12559D71" w:rsidR="00E448B5" w:rsidRDefault="00E448B5" w:rsidP="00E448B5">
            <w:pPr>
              <w:rPr>
                <w:ins w:id="136" w:author="Hana Ponížilová" w:date="2023-03-15T15:39:00Z"/>
              </w:rPr>
            </w:pPr>
            <w:ins w:id="137" w:author="Hana Ponížilová" w:date="2023-03-15T15:38:00Z">
              <w:r>
                <w:t xml:space="preserve">CAVES, Richard E. </w:t>
              </w:r>
            </w:ins>
            <w:proofErr w:type="spellStart"/>
            <w:ins w:id="138" w:author="Hana Ponížilová" w:date="2023-03-15T15:39:00Z">
              <w:r w:rsidRPr="00B00F09">
                <w:rPr>
                  <w:i/>
                  <w:iCs/>
                </w:rPr>
                <w:t>Creative</w:t>
              </w:r>
              <w:proofErr w:type="spellEnd"/>
              <w:r w:rsidRPr="00B00F09">
                <w:rPr>
                  <w:i/>
                  <w:iCs/>
                </w:rPr>
                <w:t xml:space="preserve"> </w:t>
              </w:r>
              <w:proofErr w:type="spellStart"/>
              <w:r w:rsidRPr="00B00F09">
                <w:rPr>
                  <w:i/>
                  <w:iCs/>
                </w:rPr>
                <w:t>Industries</w:t>
              </w:r>
              <w:proofErr w:type="spellEnd"/>
              <w:r w:rsidRPr="00B00F09">
                <w:rPr>
                  <w:i/>
                  <w:iCs/>
                </w:rPr>
                <w:t xml:space="preserve">: </w:t>
              </w:r>
              <w:proofErr w:type="spellStart"/>
              <w:r w:rsidRPr="00B00F09">
                <w:rPr>
                  <w:i/>
                  <w:iCs/>
                </w:rPr>
                <w:t>Contracts</w:t>
              </w:r>
              <w:proofErr w:type="spellEnd"/>
              <w:r w:rsidRPr="00B00F09">
                <w:rPr>
                  <w:i/>
                  <w:iCs/>
                </w:rPr>
                <w:t xml:space="preserve"> </w:t>
              </w:r>
              <w:proofErr w:type="spellStart"/>
              <w:r w:rsidRPr="00B00F09">
                <w:rPr>
                  <w:i/>
                  <w:iCs/>
                </w:rPr>
                <w:t>Between</w:t>
              </w:r>
              <w:proofErr w:type="spellEnd"/>
              <w:r w:rsidRPr="00B00F09">
                <w:rPr>
                  <w:i/>
                  <w:iCs/>
                </w:rPr>
                <w:t xml:space="preserve"> Art and </w:t>
              </w:r>
              <w:proofErr w:type="spellStart"/>
              <w:r w:rsidRPr="00B00F09">
                <w:rPr>
                  <w:i/>
                  <w:iCs/>
                </w:rPr>
                <w:t>Commerce</w:t>
              </w:r>
              <w:proofErr w:type="spellEnd"/>
              <w:r>
                <w:rPr>
                  <w:i/>
                  <w:iCs/>
                </w:rPr>
                <w:t xml:space="preserve">. </w:t>
              </w:r>
              <w:r>
                <w:t xml:space="preserve">Harvard University </w:t>
              </w:r>
              <w:proofErr w:type="spellStart"/>
              <w:r>
                <w:t>Press</w:t>
              </w:r>
              <w:proofErr w:type="spellEnd"/>
              <w:r>
                <w:t>, 2000.</w:t>
              </w:r>
            </w:ins>
          </w:p>
          <w:p w14:paraId="68DBDCDA" w14:textId="565B9128" w:rsidR="00E448B5" w:rsidRPr="00B00F09" w:rsidRDefault="00E448B5" w:rsidP="00B00F09">
            <w:pPr>
              <w:rPr>
                <w:ins w:id="139" w:author="Hana Ponížilová" w:date="2023-03-15T15:38:00Z"/>
              </w:rPr>
            </w:pPr>
            <w:ins w:id="140" w:author="Hana Ponížilová" w:date="2023-03-15T15:39:00Z">
              <w:r>
                <w:t>ISBN 9780674001640.</w:t>
              </w:r>
            </w:ins>
          </w:p>
          <w:p w14:paraId="7CFC8272" w14:textId="77777777" w:rsidR="00B00F09" w:rsidRDefault="00D86D5E" w:rsidP="00D86D5E">
            <w:pPr>
              <w:textAlignment w:val="baseline"/>
              <w:rPr>
                <w:color w:val="000000"/>
              </w:rPr>
            </w:pPr>
            <w:ins w:id="141" w:author="Hana Ponížilová" w:date="2023-03-14T09:37:00Z">
              <w:r w:rsidRPr="00D86D5E">
                <w:rPr>
                  <w:color w:val="000000"/>
                </w:rPr>
                <w:t xml:space="preserve">DELUIGI, Rosita, Adéla MACHOVÁ a Flavia STARA, </w:t>
              </w:r>
              <w:proofErr w:type="spellStart"/>
              <w:r w:rsidRPr="00B00F09">
                <w:rPr>
                  <w:i/>
                  <w:iCs/>
                  <w:color w:val="000000"/>
                </w:rPr>
                <w:t>ed</w:t>
              </w:r>
              <w:proofErr w:type="spellEnd"/>
              <w:r w:rsidRPr="00B00F09">
                <w:rPr>
                  <w:i/>
                  <w:iCs/>
                  <w:color w:val="000000"/>
                </w:rPr>
                <w:t xml:space="preserve">. Media, art and design: </w:t>
              </w:r>
              <w:proofErr w:type="spellStart"/>
              <w:r w:rsidRPr="00B00F09">
                <w:rPr>
                  <w:i/>
                  <w:iCs/>
                  <w:color w:val="000000"/>
                </w:rPr>
                <w:t>intercultural</w:t>
              </w:r>
              <w:proofErr w:type="spellEnd"/>
              <w:r w:rsidRPr="00B00F09">
                <w:rPr>
                  <w:i/>
                  <w:iCs/>
                  <w:color w:val="000000"/>
                </w:rPr>
                <w:t xml:space="preserve"> </w:t>
              </w:r>
              <w:proofErr w:type="spellStart"/>
              <w:r w:rsidRPr="00B00F09">
                <w:rPr>
                  <w:i/>
                  <w:iCs/>
                  <w:color w:val="000000"/>
                </w:rPr>
                <w:t>education</w:t>
              </w:r>
              <w:proofErr w:type="spellEnd"/>
              <w:r w:rsidRPr="00B00F09">
                <w:rPr>
                  <w:i/>
                  <w:iCs/>
                  <w:color w:val="000000"/>
                </w:rPr>
                <w:t xml:space="preserve"> </w:t>
              </w:r>
              <w:proofErr w:type="spellStart"/>
              <w:r w:rsidRPr="00B00F09">
                <w:rPr>
                  <w:i/>
                  <w:iCs/>
                  <w:color w:val="000000"/>
                </w:rPr>
                <w:t>strategies</w:t>
              </w:r>
              <w:proofErr w:type="spellEnd"/>
              <w:r w:rsidRPr="00D86D5E">
                <w:rPr>
                  <w:color w:val="000000"/>
                </w:rPr>
                <w:t xml:space="preserve">. Ústí nad Labem: </w:t>
              </w:r>
              <w:proofErr w:type="spellStart"/>
              <w:r w:rsidRPr="00D86D5E">
                <w:rPr>
                  <w:color w:val="000000"/>
                </w:rPr>
                <w:t>Faculty</w:t>
              </w:r>
              <w:proofErr w:type="spellEnd"/>
              <w:r w:rsidRPr="00D86D5E">
                <w:rPr>
                  <w:color w:val="000000"/>
                </w:rPr>
                <w:t xml:space="preserve"> </w:t>
              </w:r>
              <w:proofErr w:type="spellStart"/>
              <w:r w:rsidRPr="00D86D5E">
                <w:rPr>
                  <w:color w:val="000000"/>
                </w:rPr>
                <w:t>of</w:t>
              </w:r>
              <w:proofErr w:type="spellEnd"/>
              <w:r w:rsidRPr="00D86D5E">
                <w:rPr>
                  <w:color w:val="000000"/>
                </w:rPr>
                <w:t xml:space="preserve"> Art and Design </w:t>
              </w:r>
              <w:proofErr w:type="spellStart"/>
              <w:r w:rsidRPr="00D86D5E">
                <w:rPr>
                  <w:color w:val="000000"/>
                </w:rPr>
                <w:t>at</w:t>
              </w:r>
              <w:proofErr w:type="spellEnd"/>
              <w:r w:rsidRPr="00D86D5E">
                <w:rPr>
                  <w:color w:val="000000"/>
                </w:rPr>
                <w:t xml:space="preserve"> Jana Evangelista Purkyně University in Ústí nad Labem, 2021. </w:t>
              </w:r>
            </w:ins>
          </w:p>
          <w:p w14:paraId="6608CA1A" w14:textId="7EB1905F" w:rsidR="00D86D5E" w:rsidRPr="00D86D5E" w:rsidRDefault="00D86D5E" w:rsidP="00D86D5E">
            <w:pPr>
              <w:textAlignment w:val="baseline"/>
              <w:rPr>
                <w:ins w:id="142" w:author="Hana Ponížilová" w:date="2023-03-14T09:37:00Z"/>
                <w:color w:val="000000"/>
              </w:rPr>
            </w:pPr>
            <w:ins w:id="143" w:author="Hana Ponížilová" w:date="2023-03-14T09:37:00Z">
              <w:r w:rsidRPr="00D86D5E">
                <w:rPr>
                  <w:color w:val="000000"/>
                </w:rPr>
                <w:t xml:space="preserve">ISBN 978-80-7561-309-7. Dostupné také z: https://zenodo.org/record/5621335#.Yny4uuhByUl </w:t>
              </w:r>
            </w:ins>
          </w:p>
          <w:p w14:paraId="7A3E2BEC" w14:textId="6A4C1FDC" w:rsidR="00D86D5E" w:rsidRPr="00D86D5E" w:rsidRDefault="00D86D5E" w:rsidP="00D86D5E">
            <w:pPr>
              <w:textAlignment w:val="baseline"/>
              <w:rPr>
                <w:ins w:id="144" w:author="Hana Ponížilová" w:date="2023-03-14T09:37:00Z"/>
                <w:color w:val="000000"/>
              </w:rPr>
            </w:pPr>
            <w:ins w:id="145" w:author="Hana Ponížilová" w:date="2023-03-14T09:37:00Z">
              <w:r w:rsidRPr="00D86D5E">
                <w:rPr>
                  <w:color w:val="000000"/>
                </w:rPr>
                <w:t xml:space="preserve">KNAFLIC, Cole </w:t>
              </w:r>
              <w:proofErr w:type="spellStart"/>
              <w:r w:rsidRPr="00D86D5E">
                <w:rPr>
                  <w:color w:val="000000"/>
                </w:rPr>
                <w:t>Nussbaumer</w:t>
              </w:r>
              <w:proofErr w:type="spellEnd"/>
              <w:r w:rsidRPr="00D86D5E">
                <w:rPr>
                  <w:color w:val="000000"/>
                </w:rPr>
                <w:t xml:space="preserve">. </w:t>
              </w:r>
              <w:proofErr w:type="spellStart"/>
              <w:r w:rsidRPr="00B00F09">
                <w:rPr>
                  <w:i/>
                  <w:iCs/>
                  <w:color w:val="000000"/>
                </w:rPr>
                <w:t>Storytelling</w:t>
              </w:r>
              <w:proofErr w:type="spellEnd"/>
              <w:r w:rsidRPr="00B00F09">
                <w:rPr>
                  <w:i/>
                  <w:iCs/>
                  <w:color w:val="000000"/>
                </w:rPr>
                <w:t xml:space="preserve"> </w:t>
              </w:r>
              <w:proofErr w:type="spellStart"/>
              <w:r w:rsidRPr="00B00F09">
                <w:rPr>
                  <w:i/>
                  <w:iCs/>
                  <w:color w:val="000000"/>
                </w:rPr>
                <w:t>with</w:t>
              </w:r>
              <w:proofErr w:type="spellEnd"/>
              <w:r w:rsidRPr="00B00F09">
                <w:rPr>
                  <w:i/>
                  <w:iCs/>
                  <w:color w:val="000000"/>
                </w:rPr>
                <w:t xml:space="preserve"> data: a data </w:t>
              </w:r>
              <w:proofErr w:type="spellStart"/>
              <w:r w:rsidRPr="00B00F09">
                <w:rPr>
                  <w:i/>
                  <w:iCs/>
                  <w:color w:val="000000"/>
                </w:rPr>
                <w:t>visualization</w:t>
              </w:r>
              <w:proofErr w:type="spellEnd"/>
              <w:r w:rsidRPr="00B00F09">
                <w:rPr>
                  <w:i/>
                  <w:iCs/>
                  <w:color w:val="000000"/>
                </w:rPr>
                <w:t xml:space="preserve"> </w:t>
              </w:r>
              <w:proofErr w:type="spellStart"/>
              <w:r w:rsidRPr="00B00F09">
                <w:rPr>
                  <w:i/>
                  <w:iCs/>
                  <w:color w:val="000000"/>
                </w:rPr>
                <w:t>guide</w:t>
              </w:r>
              <w:proofErr w:type="spellEnd"/>
              <w:r w:rsidRPr="00B00F09">
                <w:rPr>
                  <w:i/>
                  <w:iCs/>
                  <w:color w:val="000000"/>
                </w:rPr>
                <w:t xml:space="preserve"> </w:t>
              </w:r>
              <w:proofErr w:type="spellStart"/>
              <w:r w:rsidRPr="00B00F09">
                <w:rPr>
                  <w:i/>
                  <w:iCs/>
                  <w:color w:val="000000"/>
                </w:rPr>
                <w:t>for</w:t>
              </w:r>
              <w:proofErr w:type="spellEnd"/>
              <w:r w:rsidRPr="00B00F09">
                <w:rPr>
                  <w:i/>
                  <w:iCs/>
                  <w:color w:val="000000"/>
                </w:rPr>
                <w:t xml:space="preserve"> business </w:t>
              </w:r>
              <w:proofErr w:type="spellStart"/>
              <w:r w:rsidRPr="00B00F09">
                <w:rPr>
                  <w:i/>
                  <w:iCs/>
                  <w:color w:val="000000"/>
                </w:rPr>
                <w:t>professionals</w:t>
              </w:r>
              <w:proofErr w:type="spellEnd"/>
              <w:r w:rsidRPr="00D86D5E">
                <w:rPr>
                  <w:color w:val="000000"/>
                </w:rPr>
                <w:t xml:space="preserve">. </w:t>
              </w:r>
              <w:proofErr w:type="spellStart"/>
              <w:r w:rsidRPr="00D86D5E">
                <w:rPr>
                  <w:color w:val="000000"/>
                </w:rPr>
                <w:t>Hoboken</w:t>
              </w:r>
              <w:proofErr w:type="spellEnd"/>
              <w:r w:rsidRPr="00D86D5E">
                <w:rPr>
                  <w:color w:val="000000"/>
                </w:rPr>
                <w:t xml:space="preserve">: </w:t>
              </w:r>
              <w:proofErr w:type="spellStart"/>
              <w:r w:rsidRPr="00D86D5E">
                <w:rPr>
                  <w:color w:val="000000"/>
                </w:rPr>
                <w:t>Wiley</w:t>
              </w:r>
              <w:proofErr w:type="spellEnd"/>
              <w:r w:rsidRPr="00D86D5E">
                <w:rPr>
                  <w:color w:val="000000"/>
                </w:rPr>
                <w:t xml:space="preserve">, 2015. ISBN 978-1-119-00225-3. </w:t>
              </w:r>
            </w:ins>
          </w:p>
          <w:p w14:paraId="72E466D1" w14:textId="3BBCBC73" w:rsidR="00D86D5E" w:rsidRPr="0035006A" w:rsidRDefault="00D86D5E" w:rsidP="00D86D5E">
            <w:pPr>
              <w:textAlignment w:val="baseline"/>
              <w:rPr>
                <w:ins w:id="146" w:author="Hana Ponížilová" w:date="2023-03-14T09:37:00Z"/>
                <w:rFonts w:ascii="Segoe UI" w:hAnsi="Segoe UI" w:cs="Segoe UI"/>
                <w:sz w:val="18"/>
                <w:szCs w:val="18"/>
              </w:rPr>
            </w:pPr>
            <w:ins w:id="147" w:author="Hana Ponížilová" w:date="2023-03-14T09:37:00Z">
              <w:r w:rsidRPr="00D86D5E">
                <w:rPr>
                  <w:color w:val="000000"/>
                </w:rPr>
                <w:t xml:space="preserve">MAXWELL, John C. </w:t>
              </w:r>
              <w:r w:rsidRPr="00B00F09">
                <w:rPr>
                  <w:i/>
                  <w:iCs/>
                  <w:color w:val="000000"/>
                </w:rPr>
                <w:t>Týmová spolupráce 101: co potřebuje každý znát</w:t>
              </w:r>
              <w:r w:rsidRPr="00D86D5E">
                <w:rPr>
                  <w:color w:val="000000"/>
                </w:rPr>
                <w:t xml:space="preserve">. Praha: </w:t>
              </w:r>
              <w:proofErr w:type="spellStart"/>
              <w:r w:rsidRPr="00D86D5E">
                <w:rPr>
                  <w:color w:val="000000"/>
                </w:rPr>
                <w:t>Pragma</w:t>
              </w:r>
              <w:proofErr w:type="spellEnd"/>
              <w:r w:rsidRPr="00D86D5E">
                <w:rPr>
                  <w:color w:val="000000"/>
                </w:rPr>
                <w:t xml:space="preserve">, 2015. ISBN 9788073493882.  </w:t>
              </w:r>
            </w:ins>
          </w:p>
          <w:p w14:paraId="00181C38" w14:textId="407FE8BE" w:rsidR="00D86D5E" w:rsidRPr="00D86D5E" w:rsidRDefault="00D86D5E" w:rsidP="00D86D5E">
            <w:pPr>
              <w:textAlignment w:val="baseline"/>
              <w:rPr>
                <w:ins w:id="148" w:author="Hana Ponížilová" w:date="2023-03-14T09:37:00Z"/>
                <w:color w:val="000000"/>
              </w:rPr>
            </w:pPr>
            <w:ins w:id="149" w:author="Hana Ponížilová" w:date="2023-03-14T09:37:00Z">
              <w:r w:rsidRPr="00D86D5E">
                <w:rPr>
                  <w:color w:val="000000"/>
                </w:rPr>
                <w:t xml:space="preserve">RADCLIFFE, Steve. </w:t>
              </w:r>
              <w:r w:rsidRPr="00B00F09">
                <w:rPr>
                  <w:i/>
                  <w:iCs/>
                  <w:color w:val="000000"/>
                </w:rPr>
                <w:t>Leadership: lídrem jednoduše a přirozeně</w:t>
              </w:r>
              <w:r w:rsidRPr="00D86D5E">
                <w:rPr>
                  <w:color w:val="000000"/>
                </w:rPr>
                <w:t xml:space="preserve">. Praha: Grada, 2012. ISBN 9788024741635. </w:t>
              </w:r>
            </w:ins>
          </w:p>
          <w:p w14:paraId="7B646F9D" w14:textId="77777777" w:rsidR="00874687" w:rsidRPr="00874687" w:rsidRDefault="00874687" w:rsidP="00874687">
            <w:pPr>
              <w:textAlignment w:val="baseline"/>
              <w:rPr>
                <w:b/>
                <w:color w:val="000000"/>
              </w:rPr>
            </w:pPr>
            <w:r w:rsidRPr="00874687">
              <w:rPr>
                <w:b/>
                <w:color w:val="000000"/>
              </w:rPr>
              <w:t>Doporučená:</w:t>
            </w:r>
          </w:p>
          <w:p w14:paraId="571AE507" w14:textId="77777777" w:rsidR="00874687" w:rsidRPr="0035006A" w:rsidRDefault="00874687" w:rsidP="00874687">
            <w:pPr>
              <w:textAlignment w:val="baseline"/>
              <w:rPr>
                <w:rFonts w:ascii="Segoe UI" w:hAnsi="Segoe UI" w:cs="Segoe UI"/>
                <w:sz w:val="18"/>
                <w:szCs w:val="18"/>
              </w:rPr>
            </w:pPr>
            <w:r w:rsidRPr="0035006A">
              <w:rPr>
                <w:color w:val="000000"/>
              </w:rPr>
              <w:t xml:space="preserve">HABERMAS, Jürgen. </w:t>
            </w:r>
            <w:r w:rsidRPr="0035006A">
              <w:rPr>
                <w:i/>
                <w:iCs/>
                <w:color w:val="000000"/>
              </w:rPr>
              <w:t>Strukturální přeměna veřejnosti: zkoumání jedné kategorie občanské společnosti.</w:t>
            </w:r>
            <w:r w:rsidRPr="0035006A">
              <w:rPr>
                <w:color w:val="000000"/>
              </w:rPr>
              <w:t xml:space="preserve"> Praha: </w:t>
            </w:r>
            <w:proofErr w:type="spellStart"/>
            <w:r w:rsidRPr="0035006A">
              <w:rPr>
                <w:color w:val="000000"/>
              </w:rPr>
              <w:t>Filosofia</w:t>
            </w:r>
            <w:proofErr w:type="spellEnd"/>
            <w:r w:rsidRPr="0035006A">
              <w:rPr>
                <w:color w:val="000000"/>
              </w:rPr>
              <w:t>, 2000. ISBN 80-700-7134-6.   </w:t>
            </w:r>
          </w:p>
          <w:p w14:paraId="13F8831C" w14:textId="3DD11549" w:rsidR="0035006A" w:rsidRPr="0035006A" w:rsidRDefault="00874687" w:rsidP="00874687">
            <w:pPr>
              <w:textAlignment w:val="baseline"/>
              <w:rPr>
                <w:rFonts w:ascii="Segoe UI" w:hAnsi="Segoe UI" w:cs="Segoe UI"/>
                <w:sz w:val="18"/>
                <w:szCs w:val="18"/>
              </w:rPr>
            </w:pPr>
            <w:r w:rsidRPr="0035006A">
              <w:rPr>
                <w:color w:val="000000"/>
              </w:rPr>
              <w:t xml:space="preserve">HAMPEL, Annika. </w:t>
            </w:r>
            <w:r w:rsidRPr="0035006A">
              <w:rPr>
                <w:i/>
                <w:iCs/>
                <w:color w:val="000000"/>
              </w:rPr>
              <w:t xml:space="preserve">Fair </w:t>
            </w:r>
            <w:proofErr w:type="spellStart"/>
            <w:r w:rsidRPr="0035006A">
              <w:rPr>
                <w:i/>
                <w:iCs/>
                <w:color w:val="000000"/>
              </w:rPr>
              <w:t>cooperation</w:t>
            </w:r>
            <w:proofErr w:type="spellEnd"/>
            <w:r w:rsidRPr="0035006A">
              <w:rPr>
                <w:i/>
                <w:iCs/>
                <w:color w:val="000000"/>
              </w:rPr>
              <w:t xml:space="preserve">: a </w:t>
            </w:r>
            <w:proofErr w:type="spellStart"/>
            <w:r w:rsidRPr="0035006A">
              <w:rPr>
                <w:i/>
                <w:iCs/>
                <w:color w:val="000000"/>
              </w:rPr>
              <w:t>new</w:t>
            </w:r>
            <w:proofErr w:type="spellEnd"/>
            <w:r w:rsidRPr="0035006A">
              <w:rPr>
                <w:i/>
                <w:iCs/>
                <w:color w:val="000000"/>
              </w:rPr>
              <w:t xml:space="preserve"> </w:t>
            </w:r>
            <w:proofErr w:type="spellStart"/>
            <w:r w:rsidRPr="0035006A">
              <w:rPr>
                <w:i/>
                <w:iCs/>
                <w:color w:val="000000"/>
              </w:rPr>
              <w:t>paradigm</w:t>
            </w:r>
            <w:proofErr w:type="spellEnd"/>
            <w:r w:rsidRPr="0035006A">
              <w:rPr>
                <w:i/>
                <w:iCs/>
                <w:color w:val="000000"/>
              </w:rPr>
              <w:t xml:space="preserve"> </w:t>
            </w:r>
            <w:proofErr w:type="spellStart"/>
            <w:r w:rsidRPr="0035006A">
              <w:rPr>
                <w:i/>
                <w:iCs/>
                <w:color w:val="000000"/>
              </w:rPr>
              <w:t>for</w:t>
            </w:r>
            <w:proofErr w:type="spellEnd"/>
            <w:r w:rsidRPr="0035006A">
              <w:rPr>
                <w:i/>
                <w:iCs/>
                <w:color w:val="000000"/>
              </w:rPr>
              <w:t xml:space="preserve"> </w:t>
            </w:r>
            <w:proofErr w:type="spellStart"/>
            <w:r w:rsidRPr="0035006A">
              <w:rPr>
                <w:i/>
                <w:iCs/>
                <w:color w:val="000000"/>
              </w:rPr>
              <w:t>cultural</w:t>
            </w:r>
            <w:proofErr w:type="spellEnd"/>
            <w:r w:rsidRPr="0035006A">
              <w:rPr>
                <w:i/>
                <w:iCs/>
                <w:color w:val="000000"/>
              </w:rPr>
              <w:t xml:space="preserve"> </w:t>
            </w:r>
            <w:proofErr w:type="spellStart"/>
            <w:r w:rsidRPr="0035006A">
              <w:rPr>
                <w:i/>
                <w:iCs/>
                <w:color w:val="000000"/>
              </w:rPr>
              <w:t>diplomacy</w:t>
            </w:r>
            <w:proofErr w:type="spellEnd"/>
            <w:r w:rsidRPr="0035006A">
              <w:rPr>
                <w:i/>
                <w:iCs/>
                <w:color w:val="000000"/>
              </w:rPr>
              <w:t xml:space="preserve"> and </w:t>
            </w:r>
            <w:proofErr w:type="spellStart"/>
            <w:r w:rsidRPr="0035006A">
              <w:rPr>
                <w:i/>
                <w:iCs/>
                <w:color w:val="000000"/>
              </w:rPr>
              <w:t>arts</w:t>
            </w:r>
            <w:proofErr w:type="spellEnd"/>
            <w:r w:rsidRPr="0035006A">
              <w:rPr>
                <w:i/>
                <w:iCs/>
                <w:color w:val="000000"/>
              </w:rPr>
              <w:t xml:space="preserve"> management. </w:t>
            </w:r>
            <w:proofErr w:type="spellStart"/>
            <w:r w:rsidRPr="0035006A">
              <w:rPr>
                <w:color w:val="000000"/>
              </w:rPr>
              <w:t>Bruxelles</w:t>
            </w:r>
            <w:proofErr w:type="spellEnd"/>
            <w:r w:rsidRPr="0035006A">
              <w:rPr>
                <w:color w:val="000000"/>
              </w:rPr>
              <w:t>: P.I.E. Peter Lang, 2017. ISBN 978-2-8076-0469-8.  </w:t>
            </w:r>
          </w:p>
        </w:tc>
      </w:tr>
    </w:tbl>
    <w:p w14:paraId="0FFD56FE" w14:textId="77777777" w:rsidR="00A33EDF" w:rsidRDefault="00A33EDF" w:rsidP="00415DA8">
      <w:pPr>
        <w:rPr>
          <w:ins w:id="150" w:author="Hana Ponížilová" w:date="2023-03-15T15:37:00Z"/>
        </w:rPr>
      </w:pPr>
    </w:p>
    <w:p w14:paraId="6B8D2309" w14:textId="1B52E2F7" w:rsidR="00806ED1" w:rsidRDefault="00806ED1" w:rsidP="00E448B5">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2"/>
        <w:gridCol w:w="568"/>
        <w:gridCol w:w="1137"/>
        <w:gridCol w:w="883"/>
        <w:gridCol w:w="807"/>
        <w:gridCol w:w="2139"/>
        <w:gridCol w:w="538"/>
        <w:gridCol w:w="675"/>
      </w:tblGrid>
      <w:tr w:rsidR="0087481C" w:rsidRPr="00C10D27" w14:paraId="1AD14BE4" w14:textId="77777777" w:rsidTr="0087481C">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52580F6" w14:textId="3DD0B873" w:rsidR="0087481C" w:rsidRPr="00C10D27" w:rsidRDefault="00436F4C">
            <w:pPr>
              <w:jc w:val="both"/>
              <w:textAlignment w:val="baseline"/>
              <w:rPr>
                <w:rFonts w:ascii="Segoe UI" w:hAnsi="Segoe UI" w:cs="Segoe UI"/>
                <w:sz w:val="18"/>
                <w:szCs w:val="18"/>
              </w:rPr>
            </w:pPr>
            <w:r>
              <w:rPr>
                <w:b/>
                <w:bCs/>
                <w:sz w:val="28"/>
                <w:szCs w:val="28"/>
              </w:rPr>
              <w:lastRenderedPageBreak/>
              <w:t>B-</w:t>
            </w:r>
            <w:r w:rsidR="0087481C" w:rsidRPr="00C10D27">
              <w:rPr>
                <w:b/>
                <w:bCs/>
                <w:sz w:val="28"/>
                <w:szCs w:val="28"/>
              </w:rPr>
              <w:t>III – Charakteristika studijního předmětu</w:t>
            </w:r>
            <w:r w:rsidR="0087481C" w:rsidRPr="00C10D27">
              <w:rPr>
                <w:sz w:val="28"/>
                <w:szCs w:val="28"/>
              </w:rPr>
              <w:t> </w:t>
            </w:r>
          </w:p>
        </w:tc>
      </w:tr>
      <w:tr w:rsidR="0087481C" w:rsidRPr="00C10D27" w14:paraId="5A5A2F99" w14:textId="77777777" w:rsidTr="0087481C">
        <w:tc>
          <w:tcPr>
            <w:tcW w:w="3062" w:type="dxa"/>
            <w:tcBorders>
              <w:top w:val="double" w:sz="6" w:space="0" w:color="auto"/>
              <w:left w:val="single" w:sz="6" w:space="0" w:color="auto"/>
              <w:bottom w:val="single" w:sz="6" w:space="0" w:color="auto"/>
              <w:right w:val="single" w:sz="6" w:space="0" w:color="auto"/>
            </w:tcBorders>
            <w:shd w:val="clear" w:color="auto" w:fill="F7CAAC"/>
            <w:hideMark/>
          </w:tcPr>
          <w:p w14:paraId="6A591A3B" w14:textId="77777777" w:rsidR="0087481C" w:rsidRPr="00C10D27" w:rsidRDefault="0087481C" w:rsidP="0087481C">
            <w:pPr>
              <w:textAlignment w:val="baseline"/>
              <w:rPr>
                <w:rFonts w:ascii="Segoe UI" w:hAnsi="Segoe UI" w:cs="Segoe UI"/>
                <w:sz w:val="18"/>
                <w:szCs w:val="18"/>
              </w:rPr>
            </w:pPr>
            <w:r w:rsidRPr="00C10D27">
              <w:rPr>
                <w:b/>
                <w:bCs/>
              </w:rPr>
              <w:t>Název studijního předmětu</w:t>
            </w:r>
            <w:r w:rsidRPr="00C10D27">
              <w:t> </w:t>
            </w:r>
          </w:p>
        </w:tc>
        <w:tc>
          <w:tcPr>
            <w:tcW w:w="6747" w:type="dxa"/>
            <w:gridSpan w:val="7"/>
            <w:tcBorders>
              <w:top w:val="double" w:sz="6" w:space="0" w:color="auto"/>
              <w:left w:val="single" w:sz="6" w:space="0" w:color="auto"/>
              <w:bottom w:val="single" w:sz="6" w:space="0" w:color="auto"/>
              <w:right w:val="single" w:sz="6" w:space="0" w:color="auto"/>
            </w:tcBorders>
            <w:shd w:val="clear" w:color="auto" w:fill="auto"/>
            <w:hideMark/>
          </w:tcPr>
          <w:p w14:paraId="7750304F" w14:textId="5BFF29BC" w:rsidR="0087481C" w:rsidRPr="00C10D27" w:rsidRDefault="0087481C" w:rsidP="0087481C">
            <w:pPr>
              <w:jc w:val="both"/>
              <w:textAlignment w:val="baseline"/>
              <w:rPr>
                <w:rFonts w:ascii="Segoe UI" w:hAnsi="Segoe UI" w:cs="Segoe UI"/>
                <w:sz w:val="18"/>
                <w:szCs w:val="18"/>
              </w:rPr>
            </w:pPr>
            <w:r>
              <w:rPr>
                <w:color w:val="000000"/>
              </w:rPr>
              <w:t xml:space="preserve">Ateliér </w:t>
            </w:r>
            <w:r w:rsidRPr="00C10D27">
              <w:rPr>
                <w:color w:val="000000"/>
              </w:rPr>
              <w:t>Kreativ</w:t>
            </w:r>
            <w:r>
              <w:rPr>
                <w:color w:val="000000"/>
              </w:rPr>
              <w:t>ní odvětví a digitální kultura 5</w:t>
            </w:r>
            <w:r w:rsidRPr="00C10D27">
              <w:rPr>
                <w:color w:val="000000"/>
              </w:rPr>
              <w:t> </w:t>
            </w:r>
          </w:p>
        </w:tc>
      </w:tr>
      <w:tr w:rsidR="0087481C" w:rsidRPr="00C10D27" w14:paraId="32C7F4F5"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50E0E5CF" w14:textId="77777777" w:rsidR="0087481C" w:rsidRPr="00C10D27" w:rsidRDefault="0087481C" w:rsidP="0087481C">
            <w:pPr>
              <w:textAlignment w:val="baseline"/>
              <w:rPr>
                <w:rFonts w:ascii="Segoe UI" w:hAnsi="Segoe UI" w:cs="Segoe UI"/>
                <w:sz w:val="18"/>
                <w:szCs w:val="18"/>
              </w:rPr>
            </w:pPr>
            <w:r w:rsidRPr="00C10D27">
              <w:rPr>
                <w:b/>
                <w:bCs/>
              </w:rPr>
              <w:t>Typ předmětu</w:t>
            </w:r>
            <w:r w:rsidRPr="00C10D27">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5EDD1F3F" w14:textId="77777777" w:rsidR="0087481C" w:rsidRPr="00C10D27" w:rsidRDefault="0087481C" w:rsidP="0087481C">
            <w:pPr>
              <w:jc w:val="both"/>
              <w:textAlignment w:val="baseline"/>
              <w:rPr>
                <w:rFonts w:ascii="Segoe UI" w:hAnsi="Segoe UI" w:cs="Segoe UI"/>
                <w:sz w:val="18"/>
                <w:szCs w:val="18"/>
              </w:rPr>
            </w:pPr>
            <w:r w:rsidRPr="00C10D27">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404A70D" w14:textId="77777777" w:rsidR="0087481C" w:rsidRPr="00C10D27" w:rsidRDefault="0087481C" w:rsidP="0087481C">
            <w:pPr>
              <w:jc w:val="both"/>
              <w:textAlignment w:val="baseline"/>
              <w:rPr>
                <w:rFonts w:ascii="Segoe UI" w:hAnsi="Segoe UI" w:cs="Segoe UI"/>
                <w:sz w:val="18"/>
                <w:szCs w:val="18"/>
              </w:rPr>
            </w:pPr>
            <w:r w:rsidRPr="00C10D27">
              <w:rPr>
                <w:b/>
                <w:bCs/>
              </w:rPr>
              <w:t>doporučený ročník / semestr</w:t>
            </w:r>
            <w:r w:rsidRPr="00C10D27">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1897E88" w14:textId="77777777" w:rsidR="0087481C" w:rsidRPr="00C10D27" w:rsidRDefault="0087481C" w:rsidP="0087481C">
            <w:pPr>
              <w:jc w:val="both"/>
              <w:textAlignment w:val="baseline"/>
              <w:rPr>
                <w:rFonts w:ascii="Segoe UI" w:hAnsi="Segoe UI" w:cs="Segoe UI"/>
                <w:sz w:val="18"/>
                <w:szCs w:val="18"/>
              </w:rPr>
            </w:pPr>
            <w:r w:rsidRPr="00C10D27">
              <w:t>2/LS </w:t>
            </w:r>
          </w:p>
        </w:tc>
      </w:tr>
      <w:tr w:rsidR="0087481C" w:rsidRPr="00C10D27" w14:paraId="4B793AF2"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3C0D34C5" w14:textId="77777777" w:rsidR="0087481C" w:rsidRPr="00C10D27" w:rsidRDefault="0087481C" w:rsidP="0087481C">
            <w:pPr>
              <w:textAlignment w:val="baseline"/>
              <w:rPr>
                <w:rFonts w:ascii="Segoe UI" w:hAnsi="Segoe UI" w:cs="Segoe UI"/>
                <w:sz w:val="18"/>
                <w:szCs w:val="18"/>
              </w:rPr>
            </w:pPr>
            <w:r w:rsidRPr="00C10D27">
              <w:rPr>
                <w:b/>
                <w:bCs/>
              </w:rPr>
              <w:t>Rozsah studijního předmětu</w:t>
            </w:r>
            <w:r w:rsidRPr="00C10D27">
              <w:t> </w:t>
            </w:r>
          </w:p>
        </w:tc>
        <w:tc>
          <w:tcPr>
            <w:tcW w:w="170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AE3445" w14:textId="77777777" w:rsidR="0087481C" w:rsidRPr="00C10D27" w:rsidRDefault="0087481C" w:rsidP="0087481C">
            <w:pPr>
              <w:jc w:val="both"/>
              <w:textAlignment w:val="baseline"/>
              <w:rPr>
                <w:rFonts w:ascii="Segoe UI" w:hAnsi="Segoe UI" w:cs="Segoe UI"/>
                <w:sz w:val="18"/>
                <w:szCs w:val="18"/>
              </w:rPr>
            </w:pPr>
            <w:r w:rsidRPr="00C10D27">
              <w:t>52 ateliér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3181893" w14:textId="77777777" w:rsidR="0087481C" w:rsidRPr="00C10D27" w:rsidRDefault="0087481C" w:rsidP="0087481C">
            <w:pPr>
              <w:jc w:val="both"/>
              <w:textAlignment w:val="baseline"/>
              <w:rPr>
                <w:rFonts w:ascii="Segoe UI" w:hAnsi="Segoe UI" w:cs="Segoe UI"/>
                <w:sz w:val="18"/>
                <w:szCs w:val="18"/>
              </w:rPr>
            </w:pPr>
            <w:r w:rsidRPr="00C10D27">
              <w:rPr>
                <w:b/>
                <w:bCs/>
              </w:rPr>
              <w:t>hod. </w:t>
            </w:r>
            <w:r w:rsidRPr="00C10D27">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7E73B39D" w14:textId="77777777" w:rsidR="0087481C" w:rsidRPr="00C10D27" w:rsidRDefault="0087481C" w:rsidP="0087481C">
            <w:pPr>
              <w:jc w:val="both"/>
              <w:textAlignment w:val="baseline"/>
              <w:rPr>
                <w:rFonts w:ascii="Segoe UI" w:hAnsi="Segoe UI" w:cs="Segoe UI"/>
                <w:sz w:val="18"/>
                <w:szCs w:val="18"/>
              </w:rPr>
            </w:pPr>
            <w:r w:rsidRPr="00C10D27">
              <w:t>52 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7BE83C0" w14:textId="77777777" w:rsidR="0087481C" w:rsidRPr="00C10D27" w:rsidRDefault="0087481C" w:rsidP="0087481C">
            <w:pPr>
              <w:jc w:val="both"/>
              <w:textAlignment w:val="baseline"/>
              <w:rPr>
                <w:rFonts w:ascii="Segoe UI" w:hAnsi="Segoe UI" w:cs="Segoe UI"/>
                <w:sz w:val="18"/>
                <w:szCs w:val="18"/>
              </w:rPr>
            </w:pPr>
            <w:r w:rsidRPr="00C10D27">
              <w:rPr>
                <w:b/>
                <w:bCs/>
              </w:rPr>
              <w:t>kreditů</w:t>
            </w:r>
            <w:r w:rsidRPr="00C10D27">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D11E04" w14:textId="77777777" w:rsidR="0087481C" w:rsidRPr="00C10D27" w:rsidRDefault="0087481C" w:rsidP="0087481C">
            <w:pPr>
              <w:jc w:val="both"/>
              <w:textAlignment w:val="baseline"/>
              <w:rPr>
                <w:rFonts w:ascii="Segoe UI" w:hAnsi="Segoe UI" w:cs="Segoe UI"/>
                <w:sz w:val="18"/>
                <w:szCs w:val="18"/>
              </w:rPr>
            </w:pPr>
            <w:r w:rsidRPr="00C10D27">
              <w:t>4 </w:t>
            </w:r>
          </w:p>
        </w:tc>
      </w:tr>
      <w:tr w:rsidR="0087481C" w:rsidRPr="00C10D27" w14:paraId="0264AFF3"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04D7384D" w14:textId="77777777" w:rsidR="0087481C" w:rsidRPr="00C10D27" w:rsidRDefault="0087481C" w:rsidP="0087481C">
            <w:pPr>
              <w:textAlignment w:val="baseline"/>
              <w:rPr>
                <w:rFonts w:ascii="Segoe UI" w:hAnsi="Segoe UI" w:cs="Segoe UI"/>
                <w:sz w:val="18"/>
                <w:szCs w:val="18"/>
              </w:rPr>
            </w:pPr>
            <w:r w:rsidRPr="00C10D27">
              <w:rPr>
                <w:b/>
                <w:bCs/>
              </w:rPr>
              <w:t xml:space="preserve">Prerekvizity, </w:t>
            </w:r>
            <w:proofErr w:type="spellStart"/>
            <w:r w:rsidRPr="00C10D27">
              <w:rPr>
                <w:b/>
                <w:bCs/>
              </w:rPr>
              <w:t>korekvizity</w:t>
            </w:r>
            <w:proofErr w:type="spellEnd"/>
            <w:r w:rsidRPr="00C10D27">
              <w:rPr>
                <w:b/>
                <w:bCs/>
              </w:rPr>
              <w:t>, ekvivalence</w:t>
            </w:r>
            <w:r w:rsidRPr="00C10D27">
              <w:t> </w:t>
            </w:r>
          </w:p>
        </w:tc>
        <w:tc>
          <w:tcPr>
            <w:tcW w:w="6747" w:type="dxa"/>
            <w:gridSpan w:val="7"/>
            <w:tcBorders>
              <w:top w:val="single" w:sz="6" w:space="0" w:color="auto"/>
              <w:left w:val="single" w:sz="6" w:space="0" w:color="auto"/>
              <w:bottom w:val="single" w:sz="6" w:space="0" w:color="auto"/>
              <w:right w:val="single" w:sz="6" w:space="0" w:color="auto"/>
            </w:tcBorders>
            <w:shd w:val="clear" w:color="auto" w:fill="auto"/>
            <w:hideMark/>
          </w:tcPr>
          <w:p w14:paraId="4F97820B" w14:textId="77777777" w:rsidR="0087481C" w:rsidRPr="00C10D27" w:rsidRDefault="0087481C" w:rsidP="0087481C">
            <w:pPr>
              <w:jc w:val="both"/>
              <w:textAlignment w:val="baseline"/>
              <w:rPr>
                <w:rFonts w:ascii="Segoe UI" w:hAnsi="Segoe UI" w:cs="Segoe UI"/>
                <w:sz w:val="18"/>
                <w:szCs w:val="18"/>
              </w:rPr>
            </w:pPr>
            <w:r w:rsidRPr="00C10D27">
              <w:t> </w:t>
            </w:r>
          </w:p>
        </w:tc>
      </w:tr>
      <w:tr w:rsidR="0087481C" w:rsidRPr="00C10D27" w14:paraId="1C3FA4E8"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6BBEA97C" w14:textId="77777777" w:rsidR="0087481C" w:rsidRPr="00C10D27" w:rsidRDefault="0087481C" w:rsidP="0087481C">
            <w:pPr>
              <w:textAlignment w:val="baseline"/>
              <w:rPr>
                <w:rFonts w:ascii="Segoe UI" w:hAnsi="Segoe UI" w:cs="Segoe UI"/>
                <w:sz w:val="18"/>
                <w:szCs w:val="18"/>
              </w:rPr>
            </w:pPr>
            <w:r w:rsidRPr="00C10D27">
              <w:rPr>
                <w:b/>
                <w:bCs/>
              </w:rPr>
              <w:t>Způsob ověření studijních výsledků</w:t>
            </w:r>
            <w:r w:rsidRPr="00C10D27">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C78DA56" w14:textId="77777777" w:rsidR="0087481C" w:rsidRPr="00C10D27" w:rsidRDefault="0087481C" w:rsidP="0087481C">
            <w:pPr>
              <w:jc w:val="both"/>
              <w:textAlignment w:val="baseline"/>
              <w:rPr>
                <w:rFonts w:ascii="Segoe UI" w:hAnsi="Segoe UI" w:cs="Segoe UI"/>
                <w:sz w:val="18"/>
                <w:szCs w:val="18"/>
              </w:rPr>
            </w:pPr>
            <w:r w:rsidRPr="00C10D27">
              <w:t>zápočet, 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35CC905" w14:textId="77777777" w:rsidR="0087481C" w:rsidRPr="00C10D27" w:rsidRDefault="0087481C" w:rsidP="0087481C">
            <w:pPr>
              <w:jc w:val="both"/>
              <w:textAlignment w:val="baseline"/>
              <w:rPr>
                <w:rFonts w:ascii="Segoe UI" w:hAnsi="Segoe UI" w:cs="Segoe UI"/>
                <w:sz w:val="18"/>
                <w:szCs w:val="18"/>
              </w:rPr>
            </w:pPr>
            <w:r w:rsidRPr="00C10D27">
              <w:rPr>
                <w:b/>
                <w:bCs/>
              </w:rPr>
              <w:t>Forma výuky</w:t>
            </w:r>
            <w:r w:rsidRPr="00C10D27">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69988BFF" w14:textId="77777777" w:rsidR="0087481C" w:rsidRPr="00C10D27" w:rsidRDefault="0087481C" w:rsidP="0087481C">
            <w:pPr>
              <w:jc w:val="both"/>
              <w:textAlignment w:val="baseline"/>
              <w:rPr>
                <w:rFonts w:ascii="Segoe UI" w:hAnsi="Segoe UI" w:cs="Segoe UI"/>
                <w:sz w:val="18"/>
                <w:szCs w:val="18"/>
              </w:rPr>
            </w:pPr>
            <w:r w:rsidRPr="00C10D27">
              <w:t>ateliér </w:t>
            </w:r>
          </w:p>
        </w:tc>
      </w:tr>
      <w:tr w:rsidR="0087481C" w:rsidRPr="00C10D27" w14:paraId="562BD755"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50A62801" w14:textId="77777777" w:rsidR="0087481C" w:rsidRPr="00C10D27" w:rsidRDefault="0087481C" w:rsidP="0087481C">
            <w:pPr>
              <w:textAlignment w:val="baseline"/>
              <w:rPr>
                <w:rFonts w:ascii="Segoe UI" w:hAnsi="Segoe UI" w:cs="Segoe UI"/>
                <w:sz w:val="18"/>
                <w:szCs w:val="18"/>
              </w:rPr>
            </w:pPr>
            <w:r w:rsidRPr="00C10D27">
              <w:rPr>
                <w:b/>
                <w:bCs/>
              </w:rPr>
              <w:t>Forma způsobu ověření studijních výsledků a další požadavky na studenta</w:t>
            </w:r>
            <w:r w:rsidRPr="00C10D27">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11599265" w14:textId="77777777" w:rsidR="0087481C" w:rsidRPr="00C10D27" w:rsidRDefault="0087481C" w:rsidP="0087481C">
            <w:pPr>
              <w:jc w:val="both"/>
              <w:textAlignment w:val="baseline"/>
              <w:rPr>
                <w:rFonts w:ascii="Segoe UI" w:hAnsi="Segoe UI" w:cs="Segoe UI"/>
                <w:sz w:val="18"/>
                <w:szCs w:val="18"/>
              </w:rPr>
            </w:pPr>
            <w:r w:rsidRPr="00C10D27">
              <w:rPr>
                <w:color w:val="000000"/>
              </w:rPr>
              <w:t>80% docházka </w:t>
            </w:r>
          </w:p>
          <w:p w14:paraId="3451F2FA" w14:textId="77777777" w:rsidR="0087481C" w:rsidRPr="00C10D27" w:rsidRDefault="0087481C" w:rsidP="0087481C">
            <w:pPr>
              <w:jc w:val="both"/>
              <w:textAlignment w:val="baseline"/>
              <w:rPr>
                <w:rFonts w:ascii="Segoe UI" w:hAnsi="Segoe UI" w:cs="Segoe UI"/>
                <w:sz w:val="18"/>
                <w:szCs w:val="18"/>
              </w:rPr>
            </w:pPr>
            <w:r w:rsidRPr="00C10D27">
              <w:rPr>
                <w:color w:val="000000"/>
              </w:rPr>
              <w:t>Plnění zadaných úkolů v hodinách </w:t>
            </w:r>
          </w:p>
          <w:p w14:paraId="46E322D5" w14:textId="77777777" w:rsidR="0087481C" w:rsidRPr="00C10D27" w:rsidRDefault="0087481C" w:rsidP="0087481C">
            <w:pPr>
              <w:jc w:val="both"/>
              <w:textAlignment w:val="baseline"/>
              <w:rPr>
                <w:rFonts w:ascii="Segoe UI" w:hAnsi="Segoe UI" w:cs="Segoe UI"/>
                <w:sz w:val="18"/>
                <w:szCs w:val="18"/>
              </w:rPr>
            </w:pPr>
            <w:r w:rsidRPr="00C10D27">
              <w:rPr>
                <w:color w:val="000000"/>
              </w:rPr>
              <w:t>Vypracování ateliérového úkolu </w:t>
            </w:r>
          </w:p>
          <w:p w14:paraId="12BC2032" w14:textId="77777777" w:rsidR="0087481C" w:rsidRPr="00C10D27" w:rsidRDefault="0087481C" w:rsidP="0087481C">
            <w:pPr>
              <w:jc w:val="both"/>
              <w:textAlignment w:val="baseline"/>
              <w:rPr>
                <w:rFonts w:ascii="Segoe UI" w:hAnsi="Segoe UI" w:cs="Segoe UI"/>
                <w:sz w:val="18"/>
                <w:szCs w:val="18"/>
              </w:rPr>
            </w:pPr>
            <w:r w:rsidRPr="00C10D27">
              <w:t> </w:t>
            </w:r>
          </w:p>
        </w:tc>
      </w:tr>
      <w:tr w:rsidR="0087481C" w:rsidRPr="00C10D27" w14:paraId="3245AA55"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AF0C86B" w14:textId="77777777" w:rsidR="0087481C" w:rsidRPr="00C10D27" w:rsidRDefault="0087481C" w:rsidP="0087481C">
            <w:pPr>
              <w:textAlignment w:val="baseline"/>
              <w:rPr>
                <w:rFonts w:ascii="Segoe UI" w:hAnsi="Segoe UI" w:cs="Segoe UI"/>
                <w:sz w:val="18"/>
                <w:szCs w:val="18"/>
              </w:rPr>
            </w:pPr>
            <w:r w:rsidRPr="00C10D27">
              <w:t> </w:t>
            </w:r>
          </w:p>
        </w:tc>
      </w:tr>
      <w:tr w:rsidR="0087481C" w:rsidRPr="00C10D27" w14:paraId="5FFBC09C" w14:textId="77777777" w:rsidTr="0087481C">
        <w:trPr>
          <w:trHeight w:val="195"/>
        </w:trPr>
        <w:tc>
          <w:tcPr>
            <w:tcW w:w="3062" w:type="dxa"/>
            <w:tcBorders>
              <w:top w:val="nil"/>
              <w:left w:val="single" w:sz="6" w:space="0" w:color="auto"/>
              <w:bottom w:val="single" w:sz="6" w:space="0" w:color="auto"/>
              <w:right w:val="single" w:sz="6" w:space="0" w:color="auto"/>
            </w:tcBorders>
            <w:shd w:val="clear" w:color="auto" w:fill="F7CAAC"/>
            <w:hideMark/>
          </w:tcPr>
          <w:p w14:paraId="35A4434A" w14:textId="77777777" w:rsidR="0087481C" w:rsidRPr="00C10D27" w:rsidRDefault="0087481C" w:rsidP="0087481C">
            <w:pPr>
              <w:textAlignment w:val="baseline"/>
              <w:rPr>
                <w:rFonts w:ascii="Segoe UI" w:hAnsi="Segoe UI" w:cs="Segoe UI"/>
                <w:sz w:val="18"/>
                <w:szCs w:val="18"/>
              </w:rPr>
            </w:pPr>
            <w:r w:rsidRPr="00C10D27">
              <w:rPr>
                <w:b/>
                <w:bCs/>
              </w:rPr>
              <w:t>Garant předmětu</w:t>
            </w:r>
            <w:r w:rsidRPr="00C10D27">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79B64180" w14:textId="77777777" w:rsidR="0087481C" w:rsidRPr="00C10D27" w:rsidRDefault="0087481C" w:rsidP="0087481C">
            <w:pPr>
              <w:jc w:val="both"/>
              <w:textAlignment w:val="baseline"/>
              <w:rPr>
                <w:rFonts w:ascii="Segoe UI" w:hAnsi="Segoe UI" w:cs="Segoe UI"/>
                <w:sz w:val="18"/>
                <w:szCs w:val="18"/>
              </w:rPr>
            </w:pPr>
            <w:r w:rsidRPr="00C10D27">
              <w:t xml:space="preserve">Mgr. Eva </w:t>
            </w:r>
            <w:proofErr w:type="spellStart"/>
            <w:r w:rsidRPr="00C10D27">
              <w:t>Gartnerová</w:t>
            </w:r>
            <w:proofErr w:type="spellEnd"/>
            <w:r w:rsidRPr="00C10D27">
              <w:t>, PhD. </w:t>
            </w:r>
          </w:p>
        </w:tc>
      </w:tr>
      <w:tr w:rsidR="0087481C" w:rsidRPr="00C10D27" w14:paraId="48C0E1FF" w14:textId="77777777" w:rsidTr="0087481C">
        <w:trPr>
          <w:trHeight w:val="240"/>
        </w:trPr>
        <w:tc>
          <w:tcPr>
            <w:tcW w:w="3062" w:type="dxa"/>
            <w:tcBorders>
              <w:top w:val="nil"/>
              <w:left w:val="single" w:sz="6" w:space="0" w:color="auto"/>
              <w:bottom w:val="single" w:sz="6" w:space="0" w:color="auto"/>
              <w:right w:val="single" w:sz="6" w:space="0" w:color="auto"/>
            </w:tcBorders>
            <w:shd w:val="clear" w:color="auto" w:fill="F7CAAC"/>
            <w:hideMark/>
          </w:tcPr>
          <w:p w14:paraId="58191D47" w14:textId="77777777" w:rsidR="0087481C" w:rsidRPr="00C10D27" w:rsidRDefault="0087481C" w:rsidP="0087481C">
            <w:pPr>
              <w:textAlignment w:val="baseline"/>
              <w:rPr>
                <w:rFonts w:ascii="Segoe UI" w:hAnsi="Segoe UI" w:cs="Segoe UI"/>
                <w:sz w:val="18"/>
                <w:szCs w:val="18"/>
              </w:rPr>
            </w:pPr>
            <w:r w:rsidRPr="00C10D27">
              <w:rPr>
                <w:b/>
                <w:bCs/>
              </w:rPr>
              <w:t>Zapojení garanta do výuky předmětu</w:t>
            </w:r>
            <w:r w:rsidRPr="00C10D27">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56850941" w14:textId="77777777" w:rsidR="0087481C" w:rsidRPr="00C10D27" w:rsidRDefault="0087481C" w:rsidP="0087481C">
            <w:pPr>
              <w:jc w:val="both"/>
              <w:textAlignment w:val="baseline"/>
              <w:rPr>
                <w:rFonts w:ascii="Segoe UI" w:hAnsi="Segoe UI" w:cs="Segoe UI"/>
                <w:sz w:val="18"/>
                <w:szCs w:val="18"/>
              </w:rPr>
            </w:pPr>
            <w:r w:rsidRPr="00C10D27">
              <w:t>100 % </w:t>
            </w:r>
          </w:p>
        </w:tc>
      </w:tr>
      <w:tr w:rsidR="0087481C" w:rsidRPr="00C10D27" w14:paraId="05D758E0"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2AAAD63E" w14:textId="77777777" w:rsidR="0087481C" w:rsidRPr="00C10D27" w:rsidRDefault="0087481C" w:rsidP="0087481C">
            <w:pPr>
              <w:textAlignment w:val="baseline"/>
              <w:rPr>
                <w:rFonts w:ascii="Segoe UI" w:hAnsi="Segoe UI" w:cs="Segoe UI"/>
                <w:sz w:val="18"/>
                <w:szCs w:val="18"/>
              </w:rPr>
            </w:pPr>
            <w:r w:rsidRPr="00C10D27">
              <w:rPr>
                <w:b/>
                <w:bCs/>
              </w:rPr>
              <w:t>Vyučující</w:t>
            </w:r>
            <w:r w:rsidRPr="00C10D27">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76E9E3DC" w14:textId="77777777" w:rsidR="0087481C" w:rsidRPr="00C10D27" w:rsidRDefault="0087481C" w:rsidP="0087481C">
            <w:pPr>
              <w:jc w:val="both"/>
              <w:textAlignment w:val="baseline"/>
              <w:rPr>
                <w:rFonts w:ascii="Segoe UI" w:hAnsi="Segoe UI" w:cs="Segoe UI"/>
                <w:sz w:val="18"/>
                <w:szCs w:val="18"/>
              </w:rPr>
            </w:pPr>
            <w:r w:rsidRPr="00C10D27">
              <w:t xml:space="preserve">Mgr. Eva </w:t>
            </w:r>
            <w:proofErr w:type="spellStart"/>
            <w:r w:rsidRPr="00C10D27">
              <w:t>Gartnerová</w:t>
            </w:r>
            <w:proofErr w:type="spellEnd"/>
            <w:r w:rsidRPr="00C10D27">
              <w:t>, PhD. </w:t>
            </w:r>
          </w:p>
        </w:tc>
      </w:tr>
      <w:tr w:rsidR="0087481C" w:rsidRPr="00C10D27" w14:paraId="123A5337" w14:textId="77777777" w:rsidTr="004311A0">
        <w:trPr>
          <w:trHeight w:val="15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17936DC" w14:textId="77777777" w:rsidR="0087481C" w:rsidRPr="00C10D27" w:rsidRDefault="0087481C" w:rsidP="0087481C">
            <w:pPr>
              <w:jc w:val="both"/>
              <w:textAlignment w:val="baseline"/>
              <w:rPr>
                <w:rFonts w:ascii="Segoe UI" w:hAnsi="Segoe UI" w:cs="Segoe UI"/>
                <w:sz w:val="18"/>
                <w:szCs w:val="18"/>
              </w:rPr>
            </w:pPr>
            <w:r w:rsidRPr="00C10D27">
              <w:t> </w:t>
            </w:r>
          </w:p>
        </w:tc>
      </w:tr>
      <w:tr w:rsidR="0087481C" w:rsidRPr="00C10D27" w14:paraId="31C76528"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62972EC8" w14:textId="77777777" w:rsidR="0087481C" w:rsidRPr="00C10D27" w:rsidRDefault="0087481C" w:rsidP="0087481C">
            <w:pPr>
              <w:jc w:val="both"/>
              <w:textAlignment w:val="baseline"/>
              <w:rPr>
                <w:rFonts w:ascii="Segoe UI" w:hAnsi="Segoe UI" w:cs="Segoe UI"/>
                <w:sz w:val="18"/>
                <w:szCs w:val="18"/>
              </w:rPr>
            </w:pPr>
            <w:r w:rsidRPr="00C10D27">
              <w:rPr>
                <w:b/>
                <w:bCs/>
              </w:rPr>
              <w:t>Stručná anotace předmětu</w:t>
            </w:r>
            <w:r w:rsidRPr="00C10D27">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5CEAABA3" w14:textId="77777777" w:rsidR="0087481C" w:rsidRPr="00C10D27" w:rsidRDefault="0087481C" w:rsidP="0087481C">
            <w:pPr>
              <w:jc w:val="both"/>
              <w:textAlignment w:val="baseline"/>
              <w:rPr>
                <w:rFonts w:ascii="Segoe UI" w:hAnsi="Segoe UI" w:cs="Segoe UI"/>
                <w:sz w:val="18"/>
                <w:szCs w:val="18"/>
              </w:rPr>
            </w:pPr>
            <w:r w:rsidRPr="00C10D27">
              <w:t> </w:t>
            </w:r>
          </w:p>
        </w:tc>
      </w:tr>
      <w:tr w:rsidR="0087481C" w:rsidRPr="00C10D27" w14:paraId="2E9AE4C4" w14:textId="77777777" w:rsidTr="0087481C">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826C768" w14:textId="3D52154B" w:rsidR="00C80E8A" w:rsidRPr="00F83BB6" w:rsidRDefault="00C80E8A" w:rsidP="00C80E8A">
            <w:pPr>
              <w:jc w:val="both"/>
              <w:textAlignment w:val="baseline"/>
              <w:rPr>
                <w:rFonts w:ascii="Segoe UI" w:hAnsi="Segoe UI" w:cs="Segoe UI"/>
                <w:sz w:val="18"/>
                <w:szCs w:val="18"/>
              </w:rPr>
            </w:pPr>
            <w:r w:rsidRPr="00F83BB6">
              <w:rPr>
                <w:color w:val="000000"/>
              </w:rPr>
              <w:t xml:space="preserve">Cílem tohoto semestru je prohloubit mezioborovou a mezinárodní spolupráci studentů při pokračování v práci na svých projektech. V průběhu semestru budou mít studenti příležitost spolupracovat se studenty z jiných oborů či jiných univerzit a kulturního prostředí a rozvíjet porozumění způsobům, jakými mohou různé obory a kultury přispívat k jejich projektům. Budou mít také příležitost pracovat nebo konzultovat s mezinárodními partnery či experty a organizacemi a dozvědět se </w:t>
            </w:r>
            <w:r w:rsidR="00590566">
              <w:rPr>
                <w:color w:val="000000"/>
              </w:rPr>
              <w:br/>
            </w:r>
            <w:r w:rsidRPr="00F83BB6">
              <w:rPr>
                <w:color w:val="000000"/>
              </w:rPr>
              <w:t>o výzvách a výhodách mezinárodní spolupráce. </w:t>
            </w:r>
          </w:p>
          <w:p w14:paraId="42BCA5F1" w14:textId="77777777" w:rsidR="00C80E8A" w:rsidRPr="00F83BB6" w:rsidRDefault="00C80E8A" w:rsidP="00C80E8A">
            <w:pPr>
              <w:jc w:val="both"/>
              <w:textAlignment w:val="baseline"/>
              <w:rPr>
                <w:rFonts w:ascii="Segoe UI" w:hAnsi="Segoe UI" w:cs="Segoe UI"/>
                <w:sz w:val="18"/>
                <w:szCs w:val="18"/>
              </w:rPr>
            </w:pPr>
            <w:r w:rsidRPr="00F83BB6">
              <w:rPr>
                <w:color w:val="000000"/>
              </w:rPr>
              <w:t> </w:t>
            </w:r>
          </w:p>
          <w:p w14:paraId="5A36DB20" w14:textId="77777777" w:rsidR="00C80E8A" w:rsidRPr="00F83BB6" w:rsidRDefault="00C80E8A" w:rsidP="001A6473">
            <w:pPr>
              <w:numPr>
                <w:ilvl w:val="0"/>
                <w:numId w:val="278"/>
              </w:numPr>
              <w:ind w:left="1080" w:hanging="623"/>
              <w:jc w:val="both"/>
              <w:textAlignment w:val="baseline"/>
            </w:pPr>
            <w:r w:rsidRPr="00F83BB6">
              <w:rPr>
                <w:color w:val="000000"/>
              </w:rPr>
              <w:t>Identifikace přínosů a bariér interdisciplinární spolupráce </w:t>
            </w:r>
          </w:p>
          <w:p w14:paraId="05814CE5" w14:textId="77777777" w:rsidR="00C80E8A" w:rsidRPr="00F83BB6" w:rsidRDefault="00C80E8A" w:rsidP="001A6473">
            <w:pPr>
              <w:numPr>
                <w:ilvl w:val="0"/>
                <w:numId w:val="279"/>
              </w:numPr>
              <w:ind w:left="1080" w:hanging="623"/>
              <w:jc w:val="both"/>
              <w:textAlignment w:val="baseline"/>
            </w:pPr>
            <w:r w:rsidRPr="00F83BB6">
              <w:rPr>
                <w:color w:val="000000"/>
              </w:rPr>
              <w:t>Identifikace přínosů a bariér mezinárodní spolupráce </w:t>
            </w:r>
          </w:p>
          <w:p w14:paraId="4C6FA0BE" w14:textId="77777777" w:rsidR="00C80E8A" w:rsidRPr="00F83BB6" w:rsidRDefault="00C80E8A" w:rsidP="001A6473">
            <w:pPr>
              <w:numPr>
                <w:ilvl w:val="0"/>
                <w:numId w:val="280"/>
              </w:numPr>
              <w:ind w:left="1080" w:hanging="623"/>
              <w:jc w:val="both"/>
              <w:textAlignment w:val="baseline"/>
            </w:pPr>
            <w:r w:rsidRPr="00F83BB6">
              <w:rPr>
                <w:color w:val="000000"/>
              </w:rPr>
              <w:t>Analýza rizik </w:t>
            </w:r>
          </w:p>
          <w:p w14:paraId="717671A9" w14:textId="77777777" w:rsidR="00C80E8A" w:rsidRPr="00F83BB6" w:rsidRDefault="00C80E8A" w:rsidP="001A6473">
            <w:pPr>
              <w:numPr>
                <w:ilvl w:val="0"/>
                <w:numId w:val="281"/>
              </w:numPr>
              <w:ind w:left="1080" w:hanging="623"/>
              <w:jc w:val="both"/>
              <w:textAlignment w:val="baseline"/>
            </w:pPr>
            <w:r w:rsidRPr="00F83BB6">
              <w:rPr>
                <w:color w:val="000000"/>
              </w:rPr>
              <w:t>Mezinárodní grantové a dotační příležitosti </w:t>
            </w:r>
          </w:p>
          <w:p w14:paraId="67F35C06" w14:textId="77777777" w:rsidR="00C80E8A" w:rsidRPr="00F83BB6" w:rsidRDefault="00C80E8A" w:rsidP="001A6473">
            <w:pPr>
              <w:numPr>
                <w:ilvl w:val="0"/>
                <w:numId w:val="282"/>
              </w:numPr>
              <w:ind w:left="1080" w:hanging="623"/>
              <w:jc w:val="both"/>
              <w:textAlignment w:val="baseline"/>
            </w:pPr>
            <w:r w:rsidRPr="00F83BB6">
              <w:rPr>
                <w:color w:val="000000"/>
              </w:rPr>
              <w:t>Leadership a vedení týmu </w:t>
            </w:r>
          </w:p>
          <w:p w14:paraId="7E1E474A" w14:textId="77777777" w:rsidR="00C80E8A" w:rsidRPr="00F83BB6" w:rsidRDefault="00C80E8A" w:rsidP="00C80E8A">
            <w:pPr>
              <w:jc w:val="both"/>
              <w:textAlignment w:val="baseline"/>
              <w:rPr>
                <w:rFonts w:ascii="Segoe UI" w:hAnsi="Segoe UI" w:cs="Segoe UI"/>
                <w:sz w:val="18"/>
                <w:szCs w:val="18"/>
              </w:rPr>
            </w:pPr>
            <w:r w:rsidRPr="00F83BB6">
              <w:rPr>
                <w:color w:val="000000"/>
              </w:rPr>
              <w:t>  </w:t>
            </w:r>
          </w:p>
          <w:p w14:paraId="6AA1DE69" w14:textId="6F7E9D8D" w:rsidR="00C80E8A" w:rsidRPr="00F83BB6" w:rsidRDefault="00C80E8A" w:rsidP="00C80E8A">
            <w:pPr>
              <w:jc w:val="both"/>
              <w:textAlignment w:val="baseline"/>
              <w:rPr>
                <w:rFonts w:ascii="Segoe UI" w:hAnsi="Segoe UI" w:cs="Segoe UI"/>
                <w:sz w:val="18"/>
                <w:szCs w:val="18"/>
              </w:rPr>
            </w:pPr>
            <w:r w:rsidRPr="00F83BB6">
              <w:rPr>
                <w:color w:val="000000"/>
              </w:rPr>
              <w:t>Kurz bude strukturován kolem průběžného vývoje a realizace projektů, které byly zahájeny v předchozích semestrech. Očekává se, že se budou studenti aktivně zapojovat do interdisciplinárních a mezinárodních aspektů kurzu pod odborným vedením a mentoringem pedagogů ateliéru. </w:t>
            </w:r>
            <w:r>
              <w:rPr>
                <w:color w:val="000000"/>
              </w:rPr>
              <w:t>Záměrem</w:t>
            </w:r>
            <w:r w:rsidRPr="00F83BB6">
              <w:rPr>
                <w:color w:val="000000"/>
              </w:rPr>
              <w:t xml:space="preserve"> je pomoci studentům rozvíjet dovednosti a znalosti potřebné </w:t>
            </w:r>
            <w:r w:rsidR="00590566">
              <w:rPr>
                <w:color w:val="000000"/>
              </w:rPr>
              <w:br/>
            </w:r>
            <w:r w:rsidRPr="00F83BB6">
              <w:rPr>
                <w:color w:val="000000"/>
              </w:rPr>
              <w:t xml:space="preserve">k efektivní práci v interdisciplinárním a mezinárodním prostředí a zlepšit jejich schopnost spolupracovat a komunikovat přes kulturní a oborové hranice. Výstupy kurzu mohou zahrnovat dokončení projektu nebo dílčích částí projektu, jakož </w:t>
            </w:r>
            <w:r w:rsidR="00590566">
              <w:rPr>
                <w:color w:val="000000"/>
              </w:rPr>
              <w:br/>
            </w:r>
            <w:r w:rsidRPr="00F83BB6">
              <w:rPr>
                <w:color w:val="000000"/>
              </w:rPr>
              <w:t>i rozvoj nových dovedností a znalostí souvisejících s mezioborovou a mezinárodní spoluprací. </w:t>
            </w:r>
          </w:p>
          <w:p w14:paraId="5EDE5E26" w14:textId="77777777" w:rsidR="00C80E8A" w:rsidRPr="00F83BB6" w:rsidRDefault="00C80E8A" w:rsidP="00C80E8A">
            <w:pPr>
              <w:jc w:val="both"/>
              <w:textAlignment w:val="baseline"/>
              <w:rPr>
                <w:rFonts w:ascii="Segoe UI" w:hAnsi="Segoe UI" w:cs="Segoe UI"/>
                <w:sz w:val="18"/>
                <w:szCs w:val="18"/>
              </w:rPr>
            </w:pPr>
            <w:r w:rsidRPr="00F83BB6">
              <w:rPr>
                <w:color w:val="000000"/>
              </w:rPr>
              <w:t> </w:t>
            </w:r>
          </w:p>
          <w:p w14:paraId="13CEC940" w14:textId="676F18D1" w:rsidR="00C80E8A" w:rsidRPr="00456216" w:rsidRDefault="00C80E8A" w:rsidP="00C80E8A">
            <w:pPr>
              <w:jc w:val="both"/>
              <w:textAlignment w:val="baseline"/>
              <w:rPr>
                <w:rFonts w:ascii="Segoe UI" w:hAnsi="Segoe UI" w:cs="Segoe UI"/>
                <w:sz w:val="18"/>
                <w:szCs w:val="18"/>
              </w:rPr>
            </w:pPr>
            <w:r>
              <w:rPr>
                <w:color w:val="000000"/>
              </w:rPr>
              <w:t xml:space="preserve">Ateliér </w:t>
            </w:r>
            <w:r w:rsidRPr="00F83BB6">
              <w:rPr>
                <w:color w:val="000000"/>
              </w:rPr>
              <w:t>Kreativní odvětví a digitální kultura 5 je zaměřen na praktické rozvíjení a aplikování znalostí předem určeného tématu, s důrazem na navázání mezioborové a mezinárodní spolupráce. </w:t>
            </w:r>
            <w:r w:rsidRPr="008755B0">
              <w:rPr>
                <w:color w:val="000000"/>
              </w:rPr>
              <w:t>Student</w:t>
            </w:r>
            <w:r>
              <w:rPr>
                <w:color w:val="000000"/>
              </w:rPr>
              <w:t>i</w:t>
            </w:r>
            <w:r w:rsidRPr="008755B0">
              <w:rPr>
                <w:color w:val="000000"/>
              </w:rPr>
              <w:t xml:space="preserve"> </w:t>
            </w:r>
            <w:r>
              <w:rPr>
                <w:color w:val="000000"/>
              </w:rPr>
              <w:t xml:space="preserve">získají teoretické znalosti z oboru </w:t>
            </w:r>
            <w:r w:rsidR="00590566">
              <w:rPr>
                <w:color w:val="000000"/>
              </w:rPr>
              <w:br/>
            </w:r>
            <w:r>
              <w:rPr>
                <w:color w:val="000000"/>
              </w:rPr>
              <w:t>a prakticky je využijí při organizaci</w:t>
            </w:r>
            <w:r w:rsidRPr="008755B0">
              <w:rPr>
                <w:color w:val="000000"/>
              </w:rPr>
              <w:t xml:space="preserve"> vlastní</w:t>
            </w:r>
            <w:r>
              <w:rPr>
                <w:color w:val="000000"/>
              </w:rPr>
              <w:t>ch projektů v</w:t>
            </w:r>
            <w:r w:rsidRPr="008755B0">
              <w:rPr>
                <w:color w:val="000000"/>
              </w:rPr>
              <w:t> oblasti KKO</w:t>
            </w:r>
            <w:r>
              <w:rPr>
                <w:color w:val="000000"/>
              </w:rPr>
              <w:t>.</w:t>
            </w:r>
            <w:r w:rsidRPr="00456216" w:rsidDel="002C04CF">
              <w:rPr>
                <w:color w:val="000000"/>
              </w:rPr>
              <w:t xml:space="preserve"> </w:t>
            </w:r>
            <w:r w:rsidRPr="00456216">
              <w:rPr>
                <w:color w:val="000000"/>
              </w:rPr>
              <w:t>  </w:t>
            </w:r>
          </w:p>
          <w:p w14:paraId="245366C9" w14:textId="2C17E7AA" w:rsidR="0087481C" w:rsidRPr="00C10D27" w:rsidRDefault="0087481C" w:rsidP="0087481C">
            <w:pPr>
              <w:jc w:val="both"/>
              <w:textAlignment w:val="baseline"/>
              <w:rPr>
                <w:rFonts w:ascii="Segoe UI" w:hAnsi="Segoe UI" w:cs="Segoe UI"/>
                <w:sz w:val="18"/>
                <w:szCs w:val="18"/>
              </w:rPr>
            </w:pPr>
          </w:p>
        </w:tc>
      </w:tr>
      <w:tr w:rsidR="0087481C" w:rsidRPr="00C10D27" w14:paraId="7741B1A3" w14:textId="77777777" w:rsidTr="0087481C">
        <w:trPr>
          <w:trHeight w:val="255"/>
        </w:trPr>
        <w:tc>
          <w:tcPr>
            <w:tcW w:w="3630" w:type="dxa"/>
            <w:gridSpan w:val="2"/>
            <w:tcBorders>
              <w:top w:val="nil"/>
              <w:left w:val="single" w:sz="6" w:space="0" w:color="auto"/>
              <w:bottom w:val="single" w:sz="6" w:space="0" w:color="auto"/>
              <w:right w:val="single" w:sz="6" w:space="0" w:color="auto"/>
            </w:tcBorders>
            <w:shd w:val="clear" w:color="auto" w:fill="F7CAAC"/>
            <w:hideMark/>
          </w:tcPr>
          <w:p w14:paraId="07471271" w14:textId="77777777" w:rsidR="0087481C" w:rsidRPr="00C10D27" w:rsidRDefault="0087481C" w:rsidP="0087481C">
            <w:pPr>
              <w:jc w:val="both"/>
              <w:textAlignment w:val="baseline"/>
              <w:rPr>
                <w:rFonts w:ascii="Segoe UI" w:hAnsi="Segoe UI" w:cs="Segoe UI"/>
                <w:sz w:val="18"/>
                <w:szCs w:val="18"/>
              </w:rPr>
            </w:pPr>
            <w:r w:rsidRPr="00C10D27">
              <w:rPr>
                <w:b/>
                <w:bCs/>
              </w:rPr>
              <w:t>Studijní literatura a studijní pomůcky</w:t>
            </w:r>
            <w:r w:rsidRPr="00C10D27">
              <w:t> </w:t>
            </w:r>
          </w:p>
        </w:tc>
        <w:tc>
          <w:tcPr>
            <w:tcW w:w="6179" w:type="dxa"/>
            <w:gridSpan w:val="6"/>
            <w:tcBorders>
              <w:top w:val="nil"/>
              <w:left w:val="single" w:sz="6" w:space="0" w:color="auto"/>
              <w:bottom w:val="nil"/>
              <w:right w:val="single" w:sz="6" w:space="0" w:color="auto"/>
            </w:tcBorders>
            <w:shd w:val="clear" w:color="auto" w:fill="auto"/>
            <w:hideMark/>
          </w:tcPr>
          <w:p w14:paraId="4C9B275B" w14:textId="77777777" w:rsidR="0087481C" w:rsidRPr="00C10D27" w:rsidRDefault="0087481C" w:rsidP="0087481C">
            <w:pPr>
              <w:jc w:val="both"/>
              <w:textAlignment w:val="baseline"/>
              <w:rPr>
                <w:rFonts w:ascii="Segoe UI" w:hAnsi="Segoe UI" w:cs="Segoe UI"/>
                <w:sz w:val="18"/>
                <w:szCs w:val="18"/>
              </w:rPr>
            </w:pPr>
            <w:r w:rsidRPr="00C10D27">
              <w:t> </w:t>
            </w:r>
          </w:p>
        </w:tc>
      </w:tr>
      <w:tr w:rsidR="0087481C" w:rsidRPr="00C10D27" w14:paraId="4C18BD47" w14:textId="77777777" w:rsidTr="006F75F0">
        <w:trPr>
          <w:trHeight w:val="2009"/>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5A7B4D7" w14:textId="77777777" w:rsidR="00874687" w:rsidRPr="00874687" w:rsidRDefault="00874687" w:rsidP="00874687">
            <w:pPr>
              <w:textAlignment w:val="baseline"/>
              <w:rPr>
                <w:b/>
                <w:color w:val="000000"/>
              </w:rPr>
            </w:pPr>
            <w:r w:rsidRPr="00874687">
              <w:rPr>
                <w:b/>
                <w:color w:val="000000"/>
              </w:rPr>
              <w:t>Povin</w:t>
            </w:r>
            <w:r>
              <w:rPr>
                <w:b/>
                <w:color w:val="000000"/>
              </w:rPr>
              <w:t>n</w:t>
            </w:r>
            <w:r w:rsidRPr="00874687">
              <w:rPr>
                <w:b/>
                <w:color w:val="000000"/>
              </w:rPr>
              <w:t>á:</w:t>
            </w:r>
          </w:p>
          <w:p w14:paraId="6BE1F0A5" w14:textId="77777777" w:rsidR="00C65558" w:rsidRDefault="0090641A" w:rsidP="0090641A">
            <w:pPr>
              <w:textAlignment w:val="baseline"/>
              <w:rPr>
                <w:ins w:id="151" w:author="Hana Ponížilová" w:date="2023-03-15T15:34:00Z"/>
                <w:color w:val="000000"/>
              </w:rPr>
            </w:pPr>
            <w:ins w:id="152" w:author="Hana Ponížilová" w:date="2023-03-14T09:39:00Z">
              <w:r w:rsidRPr="0090641A">
                <w:rPr>
                  <w:color w:val="000000"/>
                </w:rPr>
                <w:t xml:space="preserve">BYRNES, William J. </w:t>
              </w:r>
              <w:r w:rsidRPr="006F75F0">
                <w:rPr>
                  <w:i/>
                  <w:iCs/>
                  <w:color w:val="000000"/>
                </w:rPr>
                <w:t xml:space="preserve">Management and </w:t>
              </w:r>
              <w:proofErr w:type="spellStart"/>
              <w:r w:rsidRPr="006F75F0">
                <w:rPr>
                  <w:i/>
                  <w:iCs/>
                  <w:color w:val="000000"/>
                </w:rPr>
                <w:t>the</w:t>
              </w:r>
              <w:proofErr w:type="spellEnd"/>
              <w:r w:rsidRPr="006F75F0">
                <w:rPr>
                  <w:i/>
                  <w:iCs/>
                  <w:color w:val="000000"/>
                </w:rPr>
                <w:t xml:space="preserve"> </w:t>
              </w:r>
              <w:proofErr w:type="spellStart"/>
              <w:r w:rsidRPr="006F75F0">
                <w:rPr>
                  <w:i/>
                  <w:iCs/>
                  <w:color w:val="000000"/>
                </w:rPr>
                <w:t>arts</w:t>
              </w:r>
              <w:proofErr w:type="spellEnd"/>
              <w:r w:rsidRPr="0090641A">
                <w:rPr>
                  <w:color w:val="000000"/>
                </w:rPr>
                <w:t xml:space="preserve">. 5th </w:t>
              </w:r>
              <w:proofErr w:type="spellStart"/>
              <w:r w:rsidRPr="0090641A">
                <w:rPr>
                  <w:color w:val="000000"/>
                </w:rPr>
                <w:t>ed</w:t>
              </w:r>
              <w:proofErr w:type="spellEnd"/>
              <w:r w:rsidRPr="0090641A">
                <w:rPr>
                  <w:color w:val="000000"/>
                </w:rPr>
                <w:t xml:space="preserve">. </w:t>
              </w:r>
              <w:proofErr w:type="spellStart"/>
              <w:r w:rsidRPr="0090641A">
                <w:rPr>
                  <w:color w:val="000000"/>
                </w:rPr>
                <w:t>Burlington</w:t>
              </w:r>
              <w:proofErr w:type="spellEnd"/>
              <w:r w:rsidRPr="0090641A">
                <w:rPr>
                  <w:color w:val="000000"/>
                </w:rPr>
                <w:t xml:space="preserve">: </w:t>
              </w:r>
              <w:proofErr w:type="spellStart"/>
              <w:r w:rsidRPr="0090641A">
                <w:rPr>
                  <w:color w:val="000000"/>
                </w:rPr>
                <w:t>Focal</w:t>
              </w:r>
              <w:proofErr w:type="spellEnd"/>
              <w:r w:rsidRPr="0090641A">
                <w:rPr>
                  <w:color w:val="000000"/>
                </w:rPr>
                <w:t xml:space="preserve"> </w:t>
              </w:r>
              <w:proofErr w:type="spellStart"/>
              <w:r w:rsidRPr="0090641A">
                <w:rPr>
                  <w:color w:val="000000"/>
                </w:rPr>
                <w:t>Press</w:t>
              </w:r>
              <w:proofErr w:type="spellEnd"/>
              <w:r w:rsidRPr="0090641A">
                <w:rPr>
                  <w:color w:val="000000"/>
                </w:rPr>
                <w:t>, 2015. ISBN 978-0-415-66329-8.</w:t>
              </w:r>
            </w:ins>
          </w:p>
          <w:p w14:paraId="55D9E20D" w14:textId="77777777" w:rsidR="00C65558" w:rsidRPr="00744283" w:rsidRDefault="00C65558" w:rsidP="00C65558">
            <w:pPr>
              <w:textAlignment w:val="baseline"/>
              <w:rPr>
                <w:ins w:id="153" w:author="Hana Ponížilová" w:date="2023-03-15T15:34:00Z"/>
                <w:color w:val="000000"/>
              </w:rPr>
            </w:pPr>
            <w:ins w:id="154" w:author="Hana Ponížilová" w:date="2023-03-15T15:34:00Z">
              <w:r w:rsidRPr="00744283">
                <w:rPr>
                  <w:color w:val="000000"/>
                </w:rPr>
                <w:t xml:space="preserve">COLLINS, Hilary. </w:t>
              </w:r>
              <w:proofErr w:type="spellStart"/>
              <w:r w:rsidRPr="00317934">
                <w:rPr>
                  <w:i/>
                  <w:iCs/>
                  <w:color w:val="000000"/>
                </w:rPr>
                <w:t>Creative</w:t>
              </w:r>
              <w:proofErr w:type="spellEnd"/>
              <w:r w:rsidRPr="00317934">
                <w:rPr>
                  <w:i/>
                  <w:iCs/>
                  <w:color w:val="000000"/>
                </w:rPr>
                <w:t xml:space="preserve"> </w:t>
              </w:r>
              <w:proofErr w:type="spellStart"/>
              <w:r w:rsidRPr="00317934">
                <w:rPr>
                  <w:i/>
                  <w:iCs/>
                  <w:color w:val="000000"/>
                </w:rPr>
                <w:t>research</w:t>
              </w:r>
              <w:proofErr w:type="spellEnd"/>
              <w:r w:rsidRPr="00317934">
                <w:rPr>
                  <w:i/>
                  <w:iCs/>
                  <w:color w:val="000000"/>
                </w:rPr>
                <w:t xml:space="preserve">: </w:t>
              </w:r>
              <w:proofErr w:type="spellStart"/>
              <w:r w:rsidRPr="00317934">
                <w:rPr>
                  <w:i/>
                  <w:iCs/>
                  <w:color w:val="000000"/>
                </w:rPr>
                <w:t>the</w:t>
              </w:r>
              <w:proofErr w:type="spellEnd"/>
              <w:r w:rsidRPr="00317934">
                <w:rPr>
                  <w:i/>
                  <w:iCs/>
                  <w:color w:val="000000"/>
                </w:rPr>
                <w:t xml:space="preserve"> </w:t>
              </w:r>
              <w:proofErr w:type="spellStart"/>
              <w:r w:rsidRPr="00317934">
                <w:rPr>
                  <w:i/>
                  <w:iCs/>
                  <w:color w:val="000000"/>
                </w:rPr>
                <w:t>theory</w:t>
              </w:r>
              <w:proofErr w:type="spellEnd"/>
              <w:r w:rsidRPr="00317934">
                <w:rPr>
                  <w:i/>
                  <w:iCs/>
                  <w:color w:val="000000"/>
                </w:rPr>
                <w:t xml:space="preserve"> and </w:t>
              </w:r>
              <w:proofErr w:type="spellStart"/>
              <w:r w:rsidRPr="00317934">
                <w:rPr>
                  <w:i/>
                  <w:iCs/>
                  <w:color w:val="000000"/>
                </w:rPr>
                <w:t>practice</w:t>
              </w:r>
              <w:proofErr w:type="spellEnd"/>
              <w:r w:rsidRPr="00317934">
                <w:rPr>
                  <w:i/>
                  <w:iCs/>
                  <w:color w:val="000000"/>
                </w:rPr>
                <w:t xml:space="preserve"> </w:t>
              </w:r>
              <w:proofErr w:type="spellStart"/>
              <w:r w:rsidRPr="00317934">
                <w:rPr>
                  <w:i/>
                  <w:iCs/>
                  <w:color w:val="000000"/>
                </w:rPr>
                <w:t>of</w:t>
              </w:r>
              <w:proofErr w:type="spellEnd"/>
              <w:r w:rsidRPr="00317934">
                <w:rPr>
                  <w:i/>
                  <w:iCs/>
                  <w:color w:val="000000"/>
                </w:rPr>
                <w:t xml:space="preserve"> </w:t>
              </w:r>
              <w:proofErr w:type="spellStart"/>
              <w:r w:rsidRPr="00317934">
                <w:rPr>
                  <w:i/>
                  <w:iCs/>
                  <w:color w:val="000000"/>
                </w:rPr>
                <w:t>research</w:t>
              </w:r>
              <w:proofErr w:type="spellEnd"/>
              <w:r w:rsidRPr="00317934">
                <w:rPr>
                  <w:i/>
                  <w:iCs/>
                  <w:color w:val="000000"/>
                </w:rPr>
                <w:t xml:space="preserve"> </w:t>
              </w:r>
              <w:proofErr w:type="spellStart"/>
              <w:r w:rsidRPr="00317934">
                <w:rPr>
                  <w:i/>
                  <w:iCs/>
                  <w:color w:val="000000"/>
                </w:rPr>
                <w:t>for</w:t>
              </w:r>
              <w:proofErr w:type="spellEnd"/>
              <w:r w:rsidRPr="00317934">
                <w:rPr>
                  <w:i/>
                  <w:iCs/>
                  <w:color w:val="000000"/>
                </w:rPr>
                <w:t xml:space="preserve"> </w:t>
              </w:r>
              <w:proofErr w:type="spellStart"/>
              <w:r w:rsidRPr="00317934">
                <w:rPr>
                  <w:i/>
                  <w:iCs/>
                  <w:color w:val="000000"/>
                </w:rPr>
                <w:t>the</w:t>
              </w:r>
              <w:proofErr w:type="spellEnd"/>
              <w:r w:rsidRPr="00317934">
                <w:rPr>
                  <w:i/>
                  <w:iCs/>
                  <w:color w:val="000000"/>
                </w:rPr>
                <w:t xml:space="preserve"> </w:t>
              </w:r>
              <w:proofErr w:type="spellStart"/>
              <w:r w:rsidRPr="00317934">
                <w:rPr>
                  <w:i/>
                  <w:iCs/>
                  <w:color w:val="000000"/>
                </w:rPr>
                <w:t>creative</w:t>
              </w:r>
              <w:proofErr w:type="spellEnd"/>
              <w:r w:rsidRPr="00317934">
                <w:rPr>
                  <w:i/>
                  <w:iCs/>
                  <w:color w:val="000000"/>
                </w:rPr>
                <w:t xml:space="preserve"> </w:t>
              </w:r>
              <w:proofErr w:type="spellStart"/>
              <w:r w:rsidRPr="00317934">
                <w:rPr>
                  <w:i/>
                  <w:iCs/>
                  <w:color w:val="000000"/>
                </w:rPr>
                <w:t>industries</w:t>
              </w:r>
              <w:proofErr w:type="spellEnd"/>
              <w:r w:rsidRPr="00744283">
                <w:rPr>
                  <w:color w:val="000000"/>
                </w:rPr>
                <w:t xml:space="preserve">. Lausanne: AVA </w:t>
              </w:r>
              <w:proofErr w:type="spellStart"/>
              <w:r w:rsidRPr="00744283">
                <w:rPr>
                  <w:color w:val="000000"/>
                </w:rPr>
                <w:t>Publishing</w:t>
              </w:r>
              <w:proofErr w:type="spellEnd"/>
              <w:r w:rsidRPr="00744283">
                <w:rPr>
                  <w:color w:val="000000"/>
                </w:rPr>
                <w:t xml:space="preserve">, 2010. </w:t>
              </w:r>
              <w:proofErr w:type="spellStart"/>
              <w:r w:rsidRPr="00744283">
                <w:rPr>
                  <w:color w:val="000000"/>
                </w:rPr>
                <w:t>Required</w:t>
              </w:r>
              <w:proofErr w:type="spellEnd"/>
              <w:r w:rsidRPr="00744283">
                <w:rPr>
                  <w:color w:val="000000"/>
                </w:rPr>
                <w:t xml:space="preserve"> </w:t>
              </w:r>
              <w:proofErr w:type="spellStart"/>
              <w:r w:rsidRPr="00744283">
                <w:rPr>
                  <w:color w:val="000000"/>
                </w:rPr>
                <w:t>reading</w:t>
              </w:r>
              <w:proofErr w:type="spellEnd"/>
              <w:r w:rsidRPr="00744283">
                <w:rPr>
                  <w:color w:val="000000"/>
                </w:rPr>
                <w:t xml:space="preserve"> </w:t>
              </w:r>
              <w:proofErr w:type="spellStart"/>
              <w:r w:rsidRPr="00744283">
                <w:rPr>
                  <w:color w:val="000000"/>
                </w:rPr>
                <w:t>range</w:t>
              </w:r>
              <w:proofErr w:type="spellEnd"/>
              <w:r w:rsidRPr="00744283">
                <w:rPr>
                  <w:color w:val="000000"/>
                </w:rPr>
                <w:t xml:space="preserve">. Module </w:t>
              </w:r>
              <w:proofErr w:type="spellStart"/>
              <w:r w:rsidRPr="00744283">
                <w:rPr>
                  <w:color w:val="000000"/>
                </w:rPr>
                <w:t>reader</w:t>
              </w:r>
              <w:proofErr w:type="spellEnd"/>
              <w:r w:rsidRPr="00744283">
                <w:rPr>
                  <w:color w:val="000000"/>
                </w:rPr>
                <w:t xml:space="preserve">. ISBN 9782940411085. </w:t>
              </w:r>
            </w:ins>
          </w:p>
          <w:p w14:paraId="23CA98FA" w14:textId="5711DFD0" w:rsidR="0090641A" w:rsidRPr="0090641A" w:rsidRDefault="0090641A" w:rsidP="0090641A">
            <w:pPr>
              <w:textAlignment w:val="baseline"/>
              <w:rPr>
                <w:ins w:id="155" w:author="Hana Ponížilová" w:date="2023-03-14T09:39:00Z"/>
                <w:color w:val="000000"/>
              </w:rPr>
            </w:pPr>
            <w:ins w:id="156" w:author="Hana Ponížilová" w:date="2023-03-14T09:39:00Z">
              <w:r w:rsidRPr="0090641A">
                <w:rPr>
                  <w:color w:val="000000"/>
                </w:rPr>
                <w:t xml:space="preserve">GARTEN, Frank. </w:t>
              </w:r>
              <w:proofErr w:type="spellStart"/>
              <w:r w:rsidRPr="006F75F0">
                <w:rPr>
                  <w:i/>
                  <w:iCs/>
                  <w:color w:val="000000"/>
                </w:rPr>
                <w:t>The</w:t>
              </w:r>
              <w:proofErr w:type="spellEnd"/>
              <w:r w:rsidRPr="006F75F0">
                <w:rPr>
                  <w:i/>
                  <w:iCs/>
                  <w:color w:val="000000"/>
                </w:rPr>
                <w:t xml:space="preserve"> </w:t>
              </w:r>
              <w:proofErr w:type="spellStart"/>
              <w:r w:rsidRPr="006F75F0">
                <w:rPr>
                  <w:i/>
                  <w:iCs/>
                  <w:color w:val="000000"/>
                </w:rPr>
                <w:t>international</w:t>
              </w:r>
              <w:proofErr w:type="spellEnd"/>
              <w:r w:rsidRPr="006F75F0">
                <w:rPr>
                  <w:i/>
                  <w:iCs/>
                  <w:color w:val="000000"/>
                </w:rPr>
                <w:t xml:space="preserve"> manager: a </w:t>
              </w:r>
              <w:proofErr w:type="spellStart"/>
              <w:r w:rsidRPr="006F75F0">
                <w:rPr>
                  <w:i/>
                  <w:iCs/>
                  <w:color w:val="000000"/>
                </w:rPr>
                <w:t>guide</w:t>
              </w:r>
              <w:proofErr w:type="spellEnd"/>
              <w:r w:rsidRPr="006F75F0">
                <w:rPr>
                  <w:i/>
                  <w:iCs/>
                  <w:color w:val="000000"/>
                </w:rPr>
                <w:t xml:space="preserve"> </w:t>
              </w:r>
              <w:proofErr w:type="spellStart"/>
              <w:r w:rsidRPr="006F75F0">
                <w:rPr>
                  <w:i/>
                  <w:iCs/>
                  <w:color w:val="000000"/>
                </w:rPr>
                <w:t>for</w:t>
              </w:r>
              <w:proofErr w:type="spellEnd"/>
              <w:r w:rsidRPr="006F75F0">
                <w:rPr>
                  <w:i/>
                  <w:iCs/>
                  <w:color w:val="000000"/>
                </w:rPr>
                <w:t xml:space="preserve"> </w:t>
              </w:r>
              <w:proofErr w:type="spellStart"/>
              <w:r w:rsidRPr="006F75F0">
                <w:rPr>
                  <w:i/>
                  <w:iCs/>
                  <w:color w:val="000000"/>
                </w:rPr>
                <w:t>communicating</w:t>
              </w:r>
              <w:proofErr w:type="spellEnd"/>
              <w:r w:rsidRPr="006F75F0">
                <w:rPr>
                  <w:i/>
                  <w:iCs/>
                  <w:color w:val="000000"/>
                </w:rPr>
                <w:t xml:space="preserve">, </w:t>
              </w:r>
              <w:proofErr w:type="spellStart"/>
              <w:r w:rsidRPr="006F75F0">
                <w:rPr>
                  <w:i/>
                  <w:iCs/>
                  <w:color w:val="000000"/>
                </w:rPr>
                <w:t>cooperating</w:t>
              </w:r>
              <w:proofErr w:type="spellEnd"/>
              <w:r w:rsidRPr="006F75F0">
                <w:rPr>
                  <w:i/>
                  <w:iCs/>
                  <w:color w:val="000000"/>
                </w:rPr>
                <w:t xml:space="preserve">, and </w:t>
              </w:r>
              <w:proofErr w:type="spellStart"/>
              <w:r w:rsidRPr="006F75F0">
                <w:rPr>
                  <w:i/>
                  <w:iCs/>
                  <w:color w:val="000000"/>
                </w:rPr>
                <w:t>negotiating</w:t>
              </w:r>
              <w:proofErr w:type="spellEnd"/>
              <w:r w:rsidRPr="006F75F0">
                <w:rPr>
                  <w:i/>
                  <w:iCs/>
                  <w:color w:val="000000"/>
                </w:rPr>
                <w:t xml:space="preserve"> </w:t>
              </w:r>
              <w:proofErr w:type="spellStart"/>
              <w:r w:rsidRPr="006F75F0">
                <w:rPr>
                  <w:i/>
                  <w:iCs/>
                  <w:color w:val="000000"/>
                </w:rPr>
                <w:t>with</w:t>
              </w:r>
              <w:proofErr w:type="spellEnd"/>
              <w:r w:rsidRPr="006F75F0">
                <w:rPr>
                  <w:i/>
                  <w:iCs/>
                  <w:color w:val="000000"/>
                </w:rPr>
                <w:t xml:space="preserve"> </w:t>
              </w:r>
              <w:proofErr w:type="spellStart"/>
              <w:r w:rsidRPr="006F75F0">
                <w:rPr>
                  <w:i/>
                  <w:iCs/>
                  <w:color w:val="000000"/>
                </w:rPr>
                <w:t>worldwide</w:t>
              </w:r>
              <w:proofErr w:type="spellEnd"/>
              <w:r w:rsidRPr="006F75F0">
                <w:rPr>
                  <w:i/>
                  <w:iCs/>
                  <w:color w:val="000000"/>
                </w:rPr>
                <w:t xml:space="preserve"> </w:t>
              </w:r>
              <w:proofErr w:type="spellStart"/>
              <w:r w:rsidRPr="006F75F0">
                <w:rPr>
                  <w:i/>
                  <w:iCs/>
                  <w:color w:val="000000"/>
                </w:rPr>
                <w:t>colleagues</w:t>
              </w:r>
              <w:proofErr w:type="spellEnd"/>
              <w:r w:rsidRPr="006F75F0">
                <w:rPr>
                  <w:i/>
                  <w:iCs/>
                  <w:color w:val="000000"/>
                </w:rPr>
                <w:t>.</w:t>
              </w:r>
              <w:r w:rsidRPr="0090641A">
                <w:rPr>
                  <w:color w:val="000000"/>
                </w:rPr>
                <w:t xml:space="preserve"> </w:t>
              </w:r>
              <w:proofErr w:type="spellStart"/>
              <w:r w:rsidRPr="0090641A">
                <w:rPr>
                  <w:color w:val="000000"/>
                </w:rPr>
                <w:t>Boca</w:t>
              </w:r>
              <w:proofErr w:type="spellEnd"/>
              <w:r w:rsidRPr="0090641A">
                <w:rPr>
                  <w:color w:val="000000"/>
                </w:rPr>
                <w:t xml:space="preserve"> </w:t>
              </w:r>
              <w:proofErr w:type="spellStart"/>
              <w:r w:rsidRPr="0090641A">
                <w:rPr>
                  <w:color w:val="000000"/>
                </w:rPr>
                <w:t>Raton</w:t>
              </w:r>
              <w:proofErr w:type="spellEnd"/>
              <w:r w:rsidRPr="0090641A">
                <w:rPr>
                  <w:color w:val="000000"/>
                </w:rPr>
                <w:t xml:space="preserve">: CRC </w:t>
              </w:r>
              <w:proofErr w:type="spellStart"/>
              <w:r w:rsidRPr="0090641A">
                <w:rPr>
                  <w:color w:val="000000"/>
                </w:rPr>
                <w:t>Press</w:t>
              </w:r>
              <w:proofErr w:type="spellEnd"/>
              <w:r w:rsidRPr="0090641A">
                <w:rPr>
                  <w:color w:val="000000"/>
                </w:rPr>
                <w:t xml:space="preserve">, Taylor &amp; Francis Group, 2015. ISBN 9781498704588. </w:t>
              </w:r>
            </w:ins>
          </w:p>
          <w:p w14:paraId="199A1B81" w14:textId="77777777" w:rsidR="006F75F0" w:rsidRDefault="0090641A" w:rsidP="0090641A">
            <w:pPr>
              <w:textAlignment w:val="baseline"/>
              <w:rPr>
                <w:color w:val="000000"/>
              </w:rPr>
            </w:pPr>
            <w:ins w:id="157" w:author="Hana Ponížilová" w:date="2023-03-14T09:40:00Z">
              <w:r w:rsidRPr="0090641A">
                <w:rPr>
                  <w:color w:val="000000"/>
                </w:rPr>
                <w:t xml:space="preserve">MEAD, Richard. </w:t>
              </w:r>
              <w:r w:rsidRPr="006F75F0">
                <w:rPr>
                  <w:i/>
                  <w:iCs/>
                  <w:color w:val="000000"/>
                </w:rPr>
                <w:t xml:space="preserve">International management: </w:t>
              </w:r>
              <w:proofErr w:type="spellStart"/>
              <w:r w:rsidRPr="006F75F0">
                <w:rPr>
                  <w:i/>
                  <w:iCs/>
                  <w:color w:val="000000"/>
                </w:rPr>
                <w:t>cross-cultural</w:t>
              </w:r>
              <w:proofErr w:type="spellEnd"/>
              <w:r w:rsidRPr="006F75F0">
                <w:rPr>
                  <w:i/>
                  <w:iCs/>
                  <w:color w:val="000000"/>
                </w:rPr>
                <w:t xml:space="preserve"> </w:t>
              </w:r>
              <w:proofErr w:type="spellStart"/>
              <w:r w:rsidRPr="006F75F0">
                <w:rPr>
                  <w:i/>
                  <w:iCs/>
                  <w:color w:val="000000"/>
                </w:rPr>
                <w:t>dimensions</w:t>
              </w:r>
              <w:proofErr w:type="spellEnd"/>
              <w:r w:rsidRPr="0090641A">
                <w:rPr>
                  <w:color w:val="000000"/>
                </w:rPr>
                <w:t xml:space="preserve">. 3rd </w:t>
              </w:r>
              <w:proofErr w:type="spellStart"/>
              <w:r w:rsidRPr="0090641A">
                <w:rPr>
                  <w:color w:val="000000"/>
                </w:rPr>
                <w:t>ed</w:t>
              </w:r>
              <w:proofErr w:type="spellEnd"/>
              <w:r w:rsidRPr="0090641A">
                <w:rPr>
                  <w:color w:val="000000"/>
                </w:rPr>
                <w:t xml:space="preserve">. </w:t>
              </w:r>
              <w:proofErr w:type="spellStart"/>
              <w:r w:rsidRPr="0090641A">
                <w:rPr>
                  <w:color w:val="000000"/>
                </w:rPr>
                <w:t>Malden</w:t>
              </w:r>
              <w:proofErr w:type="spellEnd"/>
              <w:r w:rsidRPr="0090641A">
                <w:rPr>
                  <w:color w:val="000000"/>
                </w:rPr>
                <w:t xml:space="preserve">, </w:t>
              </w:r>
              <w:proofErr w:type="spellStart"/>
              <w:r w:rsidRPr="0090641A">
                <w:rPr>
                  <w:color w:val="000000"/>
                </w:rPr>
                <w:t>Mass</w:t>
              </w:r>
              <w:proofErr w:type="spellEnd"/>
              <w:r w:rsidRPr="0090641A">
                <w:rPr>
                  <w:color w:val="000000"/>
                </w:rPr>
                <w:t xml:space="preserve">.: </w:t>
              </w:r>
              <w:proofErr w:type="spellStart"/>
              <w:r w:rsidRPr="0090641A">
                <w:rPr>
                  <w:color w:val="000000"/>
                </w:rPr>
                <w:t>Blackwell</w:t>
              </w:r>
              <w:proofErr w:type="spellEnd"/>
              <w:r w:rsidRPr="0090641A">
                <w:rPr>
                  <w:color w:val="000000"/>
                </w:rPr>
                <w:t xml:space="preserve">, 2005. </w:t>
              </w:r>
            </w:ins>
          </w:p>
          <w:p w14:paraId="1DD75C08" w14:textId="37E6500F" w:rsidR="0090641A" w:rsidRPr="0090641A" w:rsidRDefault="0090641A" w:rsidP="0090641A">
            <w:pPr>
              <w:textAlignment w:val="baseline"/>
              <w:rPr>
                <w:ins w:id="158" w:author="Hana Ponížilová" w:date="2023-03-14T09:40:00Z"/>
                <w:color w:val="000000"/>
              </w:rPr>
            </w:pPr>
            <w:ins w:id="159" w:author="Hana Ponížilová" w:date="2023-03-14T09:40:00Z">
              <w:r w:rsidRPr="0090641A">
                <w:rPr>
                  <w:color w:val="000000"/>
                </w:rPr>
                <w:t xml:space="preserve">ISBN 0631231773. </w:t>
              </w:r>
            </w:ins>
          </w:p>
          <w:p w14:paraId="3DF47E18" w14:textId="77777777" w:rsidR="006F75F0" w:rsidRDefault="0090641A" w:rsidP="0090641A">
            <w:pPr>
              <w:textAlignment w:val="baseline"/>
              <w:rPr>
                <w:color w:val="000000"/>
              </w:rPr>
            </w:pPr>
            <w:ins w:id="160" w:author="Hana Ponížilová" w:date="2023-03-14T09:41:00Z">
              <w:r w:rsidRPr="0090641A">
                <w:rPr>
                  <w:color w:val="000000"/>
                </w:rPr>
                <w:t xml:space="preserve">RHINE, Anthony. </w:t>
              </w:r>
              <w:proofErr w:type="spellStart"/>
              <w:r w:rsidRPr="0020741E">
                <w:rPr>
                  <w:i/>
                  <w:iCs/>
                  <w:color w:val="000000"/>
                </w:rPr>
                <w:t>Theatre</w:t>
              </w:r>
              <w:proofErr w:type="spellEnd"/>
              <w:r w:rsidRPr="0020741E">
                <w:rPr>
                  <w:i/>
                  <w:iCs/>
                  <w:color w:val="000000"/>
                </w:rPr>
                <w:t xml:space="preserve"> management: </w:t>
              </w:r>
              <w:proofErr w:type="spellStart"/>
              <w:r w:rsidRPr="0020741E">
                <w:rPr>
                  <w:i/>
                  <w:iCs/>
                  <w:color w:val="000000"/>
                </w:rPr>
                <w:t>arts</w:t>
              </w:r>
              <w:proofErr w:type="spellEnd"/>
              <w:r w:rsidRPr="0020741E">
                <w:rPr>
                  <w:i/>
                  <w:iCs/>
                  <w:color w:val="000000"/>
                </w:rPr>
                <w:t xml:space="preserve"> leadership </w:t>
              </w:r>
              <w:proofErr w:type="spellStart"/>
              <w:r w:rsidRPr="0020741E">
                <w:rPr>
                  <w:i/>
                  <w:iCs/>
                  <w:color w:val="000000"/>
                </w:rPr>
                <w:t>for</w:t>
              </w:r>
              <w:proofErr w:type="spellEnd"/>
              <w:r w:rsidRPr="0020741E">
                <w:rPr>
                  <w:i/>
                  <w:iCs/>
                  <w:color w:val="000000"/>
                </w:rPr>
                <w:t xml:space="preserve"> </w:t>
              </w:r>
              <w:proofErr w:type="spellStart"/>
              <w:r w:rsidRPr="0020741E">
                <w:rPr>
                  <w:i/>
                  <w:iCs/>
                  <w:color w:val="000000"/>
                </w:rPr>
                <w:t>the</w:t>
              </w:r>
              <w:proofErr w:type="spellEnd"/>
              <w:r w:rsidRPr="0020741E">
                <w:rPr>
                  <w:i/>
                  <w:iCs/>
                  <w:color w:val="000000"/>
                </w:rPr>
                <w:t xml:space="preserve"> 21st </w:t>
              </w:r>
              <w:proofErr w:type="spellStart"/>
              <w:r w:rsidRPr="0020741E">
                <w:rPr>
                  <w:i/>
                  <w:iCs/>
                  <w:color w:val="000000"/>
                </w:rPr>
                <w:t>Century</w:t>
              </w:r>
              <w:proofErr w:type="spellEnd"/>
              <w:r w:rsidRPr="0090641A">
                <w:rPr>
                  <w:color w:val="000000"/>
                </w:rPr>
                <w:t xml:space="preserve">. London: </w:t>
              </w:r>
              <w:proofErr w:type="spellStart"/>
              <w:r w:rsidRPr="0090641A">
                <w:rPr>
                  <w:color w:val="000000"/>
                </w:rPr>
                <w:t>Palgrave</w:t>
              </w:r>
              <w:proofErr w:type="spellEnd"/>
              <w:r w:rsidRPr="0090641A">
                <w:rPr>
                  <w:color w:val="000000"/>
                </w:rPr>
                <w:t xml:space="preserve"> </w:t>
              </w:r>
              <w:proofErr w:type="spellStart"/>
              <w:r w:rsidRPr="0090641A">
                <w:rPr>
                  <w:color w:val="000000"/>
                </w:rPr>
                <w:t>Macmillan</w:t>
              </w:r>
              <w:proofErr w:type="spellEnd"/>
              <w:r w:rsidRPr="0090641A">
                <w:rPr>
                  <w:color w:val="000000"/>
                </w:rPr>
                <w:t xml:space="preserve">, 2018. </w:t>
              </w:r>
            </w:ins>
          </w:p>
          <w:p w14:paraId="5A7E9433" w14:textId="481DE55A" w:rsidR="0090641A" w:rsidRDefault="0090641A" w:rsidP="0090641A">
            <w:pPr>
              <w:textAlignment w:val="baseline"/>
              <w:rPr>
                <w:ins w:id="161" w:author="Hana Ponížilová" w:date="2023-03-14T09:41:00Z"/>
                <w:color w:val="000000"/>
              </w:rPr>
            </w:pPr>
            <w:ins w:id="162" w:author="Hana Ponížilová" w:date="2023-03-14T09:41:00Z">
              <w:r w:rsidRPr="0090641A">
                <w:rPr>
                  <w:color w:val="000000"/>
                </w:rPr>
                <w:t xml:space="preserve">ISBN 978-1-352-00174-7.  </w:t>
              </w:r>
            </w:ins>
          </w:p>
          <w:p w14:paraId="38DDF3BC" w14:textId="654D1DD6" w:rsidR="0090641A" w:rsidRPr="0090641A" w:rsidRDefault="0090641A" w:rsidP="0090641A">
            <w:pPr>
              <w:textAlignment w:val="baseline"/>
              <w:rPr>
                <w:ins w:id="163" w:author="Hana Ponížilová" w:date="2023-03-14T09:39:00Z"/>
                <w:color w:val="000000"/>
              </w:rPr>
            </w:pPr>
            <w:ins w:id="164" w:author="Hana Ponížilová" w:date="2023-03-14T09:39:00Z">
              <w:r w:rsidRPr="0090641A">
                <w:rPr>
                  <w:color w:val="000000"/>
                </w:rPr>
                <w:t xml:space="preserve">TONKS, Ann. </w:t>
              </w:r>
              <w:proofErr w:type="spellStart"/>
              <w:r w:rsidRPr="006F75F0">
                <w:rPr>
                  <w:i/>
                  <w:iCs/>
                  <w:color w:val="000000"/>
                </w:rPr>
                <w:t>The</w:t>
              </w:r>
              <w:proofErr w:type="spellEnd"/>
              <w:r w:rsidRPr="006F75F0">
                <w:rPr>
                  <w:i/>
                  <w:iCs/>
                  <w:color w:val="000000"/>
                </w:rPr>
                <w:t xml:space="preserve"> A to Z </w:t>
              </w:r>
              <w:proofErr w:type="spellStart"/>
              <w:r w:rsidRPr="006F75F0">
                <w:rPr>
                  <w:i/>
                  <w:iCs/>
                  <w:color w:val="000000"/>
                </w:rPr>
                <w:t>of</w:t>
              </w:r>
              <w:proofErr w:type="spellEnd"/>
              <w:r w:rsidRPr="006F75F0">
                <w:rPr>
                  <w:i/>
                  <w:iCs/>
                  <w:color w:val="000000"/>
                </w:rPr>
                <w:t xml:space="preserve"> </w:t>
              </w:r>
              <w:proofErr w:type="spellStart"/>
              <w:r w:rsidRPr="006F75F0">
                <w:rPr>
                  <w:i/>
                  <w:iCs/>
                  <w:color w:val="000000"/>
                </w:rPr>
                <w:t>arts</w:t>
              </w:r>
              <w:proofErr w:type="spellEnd"/>
              <w:r w:rsidRPr="006F75F0">
                <w:rPr>
                  <w:i/>
                  <w:iCs/>
                  <w:color w:val="000000"/>
                </w:rPr>
                <w:t xml:space="preserve"> management: </w:t>
              </w:r>
              <w:proofErr w:type="spellStart"/>
              <w:r w:rsidRPr="006F75F0">
                <w:rPr>
                  <w:i/>
                  <w:iCs/>
                  <w:color w:val="000000"/>
                </w:rPr>
                <w:t>reflections</w:t>
              </w:r>
              <w:proofErr w:type="spellEnd"/>
              <w:r w:rsidRPr="006F75F0">
                <w:rPr>
                  <w:i/>
                  <w:iCs/>
                  <w:color w:val="000000"/>
                </w:rPr>
                <w:t xml:space="preserve"> on </w:t>
              </w:r>
              <w:proofErr w:type="spellStart"/>
              <w:r w:rsidRPr="006F75F0">
                <w:rPr>
                  <w:i/>
                  <w:iCs/>
                  <w:color w:val="000000"/>
                </w:rPr>
                <w:t>theory</w:t>
              </w:r>
              <w:proofErr w:type="spellEnd"/>
              <w:r w:rsidRPr="006F75F0">
                <w:rPr>
                  <w:i/>
                  <w:iCs/>
                  <w:color w:val="000000"/>
                </w:rPr>
                <w:t xml:space="preserve"> and reality</w:t>
              </w:r>
              <w:r w:rsidRPr="0090641A">
                <w:rPr>
                  <w:color w:val="000000"/>
                </w:rPr>
                <w:t xml:space="preserve">. Second </w:t>
              </w:r>
              <w:proofErr w:type="spellStart"/>
              <w:r w:rsidRPr="0090641A">
                <w:rPr>
                  <w:color w:val="000000"/>
                </w:rPr>
                <w:t>edition</w:t>
              </w:r>
              <w:proofErr w:type="spellEnd"/>
              <w:r w:rsidRPr="0090641A">
                <w:rPr>
                  <w:color w:val="000000"/>
                </w:rPr>
                <w:t xml:space="preserve">. New York: </w:t>
              </w:r>
              <w:proofErr w:type="spellStart"/>
              <w:r w:rsidRPr="0090641A">
                <w:rPr>
                  <w:color w:val="000000"/>
                </w:rPr>
                <w:t>Routledge</w:t>
              </w:r>
              <w:proofErr w:type="spellEnd"/>
              <w:r w:rsidRPr="0090641A">
                <w:rPr>
                  <w:color w:val="000000"/>
                </w:rPr>
                <w:t xml:space="preserve">, Taylor &amp; Francis Group, 2020. ISBN 978-0-367-35139-7.  </w:t>
              </w:r>
            </w:ins>
          </w:p>
          <w:p w14:paraId="5F54AF37" w14:textId="77777777" w:rsidR="00874687" w:rsidRPr="00874687" w:rsidRDefault="00874687" w:rsidP="00874687">
            <w:pPr>
              <w:textAlignment w:val="baseline"/>
              <w:rPr>
                <w:b/>
                <w:color w:val="000000"/>
              </w:rPr>
            </w:pPr>
            <w:r w:rsidRPr="00874687">
              <w:rPr>
                <w:b/>
                <w:color w:val="000000"/>
              </w:rPr>
              <w:t>Doporučená:</w:t>
            </w:r>
          </w:p>
          <w:p w14:paraId="4ED2C8F1" w14:textId="77777777" w:rsidR="00874687" w:rsidRPr="0035006A" w:rsidRDefault="00874687" w:rsidP="00874687">
            <w:pPr>
              <w:textAlignment w:val="baseline"/>
              <w:rPr>
                <w:rFonts w:ascii="Segoe UI" w:hAnsi="Segoe UI" w:cs="Segoe UI"/>
                <w:sz w:val="18"/>
                <w:szCs w:val="18"/>
              </w:rPr>
            </w:pPr>
            <w:r w:rsidRPr="0035006A">
              <w:rPr>
                <w:color w:val="000000"/>
              </w:rPr>
              <w:t xml:space="preserve">HABERMAS, Jürgen. </w:t>
            </w:r>
            <w:r w:rsidRPr="0035006A">
              <w:rPr>
                <w:i/>
                <w:iCs/>
                <w:color w:val="000000"/>
              </w:rPr>
              <w:t>Strukturální přeměna veřejnosti: zkoumání jedné kategorie občanské společnosti.</w:t>
            </w:r>
            <w:r w:rsidRPr="0035006A">
              <w:rPr>
                <w:color w:val="000000"/>
              </w:rPr>
              <w:t xml:space="preserve"> Praha: </w:t>
            </w:r>
            <w:proofErr w:type="spellStart"/>
            <w:r w:rsidRPr="0035006A">
              <w:rPr>
                <w:color w:val="000000"/>
              </w:rPr>
              <w:t>Filosofia</w:t>
            </w:r>
            <w:proofErr w:type="spellEnd"/>
            <w:r w:rsidRPr="0035006A">
              <w:rPr>
                <w:color w:val="000000"/>
              </w:rPr>
              <w:t>, 2000. ISBN 80-700-7134-6.   </w:t>
            </w:r>
          </w:p>
          <w:p w14:paraId="2CAEE1CA" w14:textId="077397FA" w:rsidR="0087481C" w:rsidRPr="00C10D27" w:rsidRDefault="00874687" w:rsidP="00874687">
            <w:pPr>
              <w:textAlignment w:val="baseline"/>
              <w:rPr>
                <w:rFonts w:ascii="Segoe UI" w:hAnsi="Segoe UI" w:cs="Segoe UI"/>
                <w:sz w:val="18"/>
                <w:szCs w:val="18"/>
              </w:rPr>
            </w:pPr>
            <w:r w:rsidRPr="0035006A">
              <w:rPr>
                <w:color w:val="000000"/>
              </w:rPr>
              <w:t xml:space="preserve">HAMPEL, Annika. </w:t>
            </w:r>
            <w:r w:rsidRPr="0035006A">
              <w:rPr>
                <w:i/>
                <w:iCs/>
                <w:color w:val="000000"/>
              </w:rPr>
              <w:t xml:space="preserve">Fair </w:t>
            </w:r>
            <w:proofErr w:type="spellStart"/>
            <w:r w:rsidRPr="0035006A">
              <w:rPr>
                <w:i/>
                <w:iCs/>
                <w:color w:val="000000"/>
              </w:rPr>
              <w:t>cooperation</w:t>
            </w:r>
            <w:proofErr w:type="spellEnd"/>
            <w:r w:rsidRPr="0035006A">
              <w:rPr>
                <w:i/>
                <w:iCs/>
                <w:color w:val="000000"/>
              </w:rPr>
              <w:t xml:space="preserve">: a </w:t>
            </w:r>
            <w:proofErr w:type="spellStart"/>
            <w:r w:rsidRPr="0035006A">
              <w:rPr>
                <w:i/>
                <w:iCs/>
                <w:color w:val="000000"/>
              </w:rPr>
              <w:t>new</w:t>
            </w:r>
            <w:proofErr w:type="spellEnd"/>
            <w:r w:rsidRPr="0035006A">
              <w:rPr>
                <w:i/>
                <w:iCs/>
                <w:color w:val="000000"/>
              </w:rPr>
              <w:t xml:space="preserve"> </w:t>
            </w:r>
            <w:proofErr w:type="spellStart"/>
            <w:r w:rsidRPr="0035006A">
              <w:rPr>
                <w:i/>
                <w:iCs/>
                <w:color w:val="000000"/>
              </w:rPr>
              <w:t>paradigm</w:t>
            </w:r>
            <w:proofErr w:type="spellEnd"/>
            <w:r w:rsidRPr="0035006A">
              <w:rPr>
                <w:i/>
                <w:iCs/>
                <w:color w:val="000000"/>
              </w:rPr>
              <w:t xml:space="preserve"> </w:t>
            </w:r>
            <w:proofErr w:type="spellStart"/>
            <w:r w:rsidRPr="0035006A">
              <w:rPr>
                <w:i/>
                <w:iCs/>
                <w:color w:val="000000"/>
              </w:rPr>
              <w:t>for</w:t>
            </w:r>
            <w:proofErr w:type="spellEnd"/>
            <w:r w:rsidRPr="0035006A">
              <w:rPr>
                <w:i/>
                <w:iCs/>
                <w:color w:val="000000"/>
              </w:rPr>
              <w:t xml:space="preserve"> </w:t>
            </w:r>
            <w:proofErr w:type="spellStart"/>
            <w:r w:rsidRPr="0035006A">
              <w:rPr>
                <w:i/>
                <w:iCs/>
                <w:color w:val="000000"/>
              </w:rPr>
              <w:t>cultural</w:t>
            </w:r>
            <w:proofErr w:type="spellEnd"/>
            <w:r w:rsidRPr="0035006A">
              <w:rPr>
                <w:i/>
                <w:iCs/>
                <w:color w:val="000000"/>
              </w:rPr>
              <w:t xml:space="preserve"> </w:t>
            </w:r>
            <w:proofErr w:type="spellStart"/>
            <w:r w:rsidRPr="0035006A">
              <w:rPr>
                <w:i/>
                <w:iCs/>
                <w:color w:val="000000"/>
              </w:rPr>
              <w:t>diplomacy</w:t>
            </w:r>
            <w:proofErr w:type="spellEnd"/>
            <w:r w:rsidRPr="0035006A">
              <w:rPr>
                <w:i/>
                <w:iCs/>
                <w:color w:val="000000"/>
              </w:rPr>
              <w:t xml:space="preserve"> and </w:t>
            </w:r>
            <w:proofErr w:type="spellStart"/>
            <w:r w:rsidRPr="0035006A">
              <w:rPr>
                <w:i/>
                <w:iCs/>
                <w:color w:val="000000"/>
              </w:rPr>
              <w:t>arts</w:t>
            </w:r>
            <w:proofErr w:type="spellEnd"/>
            <w:r w:rsidRPr="0035006A">
              <w:rPr>
                <w:i/>
                <w:iCs/>
                <w:color w:val="000000"/>
              </w:rPr>
              <w:t xml:space="preserve"> management. </w:t>
            </w:r>
            <w:proofErr w:type="spellStart"/>
            <w:r w:rsidRPr="0035006A">
              <w:rPr>
                <w:color w:val="000000"/>
              </w:rPr>
              <w:t>Bruxelles</w:t>
            </w:r>
            <w:proofErr w:type="spellEnd"/>
            <w:r w:rsidRPr="0035006A">
              <w:rPr>
                <w:color w:val="000000"/>
              </w:rPr>
              <w:t>: P.I.E. Peter Lang, 2017. ISBN 978-2-8076-0469-8.  </w:t>
            </w:r>
          </w:p>
        </w:tc>
      </w:tr>
    </w:tbl>
    <w:p w14:paraId="6C221DCA" w14:textId="0C9D19DE" w:rsidR="00F20743" w:rsidRDefault="00F20743" w:rsidP="0087481C">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2"/>
        <w:gridCol w:w="568"/>
        <w:gridCol w:w="1137"/>
        <w:gridCol w:w="883"/>
        <w:gridCol w:w="807"/>
        <w:gridCol w:w="2139"/>
        <w:gridCol w:w="538"/>
        <w:gridCol w:w="675"/>
      </w:tblGrid>
      <w:tr w:rsidR="0087481C" w:rsidRPr="00030CB8" w14:paraId="1E7B7523" w14:textId="77777777" w:rsidTr="0087481C">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F085A43" w14:textId="77777777" w:rsidR="0087481C" w:rsidRPr="00030CB8" w:rsidRDefault="0087481C" w:rsidP="0087481C">
            <w:pPr>
              <w:jc w:val="both"/>
              <w:textAlignment w:val="baseline"/>
              <w:rPr>
                <w:rFonts w:ascii="Segoe UI" w:hAnsi="Segoe UI" w:cs="Segoe UI"/>
                <w:sz w:val="18"/>
                <w:szCs w:val="18"/>
              </w:rPr>
            </w:pPr>
            <w:r w:rsidRPr="00030CB8">
              <w:rPr>
                <w:b/>
                <w:bCs/>
                <w:sz w:val="28"/>
                <w:szCs w:val="28"/>
              </w:rPr>
              <w:lastRenderedPageBreak/>
              <w:t>B-III – Charakteristika studijního předmětu</w:t>
            </w:r>
            <w:r w:rsidRPr="00030CB8">
              <w:rPr>
                <w:sz w:val="28"/>
                <w:szCs w:val="28"/>
              </w:rPr>
              <w:t> </w:t>
            </w:r>
          </w:p>
        </w:tc>
      </w:tr>
      <w:tr w:rsidR="0087481C" w:rsidRPr="00030CB8" w14:paraId="3D5EF115" w14:textId="77777777" w:rsidTr="0087481C">
        <w:tc>
          <w:tcPr>
            <w:tcW w:w="3062" w:type="dxa"/>
            <w:tcBorders>
              <w:top w:val="double" w:sz="6" w:space="0" w:color="auto"/>
              <w:left w:val="single" w:sz="6" w:space="0" w:color="auto"/>
              <w:bottom w:val="single" w:sz="6" w:space="0" w:color="auto"/>
              <w:right w:val="single" w:sz="6" w:space="0" w:color="auto"/>
            </w:tcBorders>
            <w:shd w:val="clear" w:color="auto" w:fill="F7CAAC"/>
            <w:hideMark/>
          </w:tcPr>
          <w:p w14:paraId="01498D6B" w14:textId="77777777" w:rsidR="0087481C" w:rsidRPr="00030CB8" w:rsidRDefault="0087481C" w:rsidP="0087481C">
            <w:pPr>
              <w:textAlignment w:val="baseline"/>
              <w:rPr>
                <w:rFonts w:ascii="Segoe UI" w:hAnsi="Segoe UI" w:cs="Segoe UI"/>
                <w:sz w:val="18"/>
                <w:szCs w:val="18"/>
              </w:rPr>
            </w:pPr>
            <w:r w:rsidRPr="00030CB8">
              <w:rPr>
                <w:b/>
                <w:bCs/>
              </w:rPr>
              <w:t>Název studijního předmětu</w:t>
            </w:r>
            <w:r w:rsidRPr="00030CB8">
              <w:t> </w:t>
            </w:r>
          </w:p>
        </w:tc>
        <w:tc>
          <w:tcPr>
            <w:tcW w:w="6747" w:type="dxa"/>
            <w:gridSpan w:val="7"/>
            <w:tcBorders>
              <w:top w:val="double" w:sz="6" w:space="0" w:color="auto"/>
              <w:left w:val="single" w:sz="6" w:space="0" w:color="auto"/>
              <w:bottom w:val="single" w:sz="6" w:space="0" w:color="auto"/>
              <w:right w:val="single" w:sz="6" w:space="0" w:color="auto"/>
            </w:tcBorders>
            <w:shd w:val="clear" w:color="auto" w:fill="auto"/>
            <w:hideMark/>
          </w:tcPr>
          <w:p w14:paraId="7DC30335" w14:textId="77777777" w:rsidR="0087481C" w:rsidRPr="00030CB8" w:rsidRDefault="0087481C" w:rsidP="0087481C">
            <w:pPr>
              <w:jc w:val="both"/>
              <w:textAlignment w:val="baseline"/>
              <w:rPr>
                <w:rFonts w:ascii="Segoe UI" w:hAnsi="Segoe UI" w:cs="Segoe UI"/>
                <w:sz w:val="18"/>
                <w:szCs w:val="18"/>
              </w:rPr>
            </w:pPr>
            <w:r w:rsidRPr="00030CB8">
              <w:rPr>
                <w:rFonts w:ascii="Times" w:hAnsi="Times" w:cs="Times"/>
                <w:color w:val="000000"/>
                <w:shd w:val="clear" w:color="auto" w:fill="FFFFFF"/>
              </w:rPr>
              <w:t xml:space="preserve">Audience development and </w:t>
            </w:r>
            <w:proofErr w:type="spellStart"/>
            <w:r w:rsidRPr="00030CB8">
              <w:rPr>
                <w:rFonts w:ascii="Times" w:hAnsi="Times" w:cs="Times"/>
                <w:color w:val="000000"/>
                <w:shd w:val="clear" w:color="auto" w:fill="FFFFFF"/>
              </w:rPr>
              <w:t>engagement</w:t>
            </w:r>
            <w:proofErr w:type="spellEnd"/>
            <w:r w:rsidRPr="00030CB8">
              <w:rPr>
                <w:rFonts w:ascii="Times" w:hAnsi="Times" w:cs="Times"/>
                <w:color w:val="000000"/>
              </w:rPr>
              <w:t> </w:t>
            </w:r>
          </w:p>
        </w:tc>
      </w:tr>
      <w:tr w:rsidR="0087481C" w:rsidRPr="00030CB8" w14:paraId="33D390DB"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7E537623" w14:textId="77777777" w:rsidR="0087481C" w:rsidRPr="00030CB8" w:rsidRDefault="0087481C" w:rsidP="0087481C">
            <w:pPr>
              <w:textAlignment w:val="baseline"/>
              <w:rPr>
                <w:rFonts w:ascii="Segoe UI" w:hAnsi="Segoe UI" w:cs="Segoe UI"/>
                <w:sz w:val="18"/>
                <w:szCs w:val="18"/>
              </w:rPr>
            </w:pPr>
            <w:r w:rsidRPr="00030CB8">
              <w:rPr>
                <w:b/>
                <w:bCs/>
              </w:rPr>
              <w:t>Typ předmětu</w:t>
            </w:r>
            <w:r w:rsidRPr="00030CB8">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62E80FCE" w14:textId="77777777" w:rsidR="0087481C" w:rsidRPr="00030CB8" w:rsidRDefault="0087481C" w:rsidP="0087481C">
            <w:pPr>
              <w:jc w:val="both"/>
              <w:textAlignment w:val="baseline"/>
              <w:rPr>
                <w:rFonts w:ascii="Segoe UI" w:hAnsi="Segoe UI" w:cs="Segoe UI"/>
                <w:sz w:val="18"/>
                <w:szCs w:val="18"/>
              </w:rPr>
            </w:pPr>
            <w:r w:rsidRPr="00030CB8">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BB32BAC" w14:textId="77777777" w:rsidR="0087481C" w:rsidRPr="00030CB8" w:rsidRDefault="0087481C" w:rsidP="0087481C">
            <w:pPr>
              <w:jc w:val="both"/>
              <w:textAlignment w:val="baseline"/>
              <w:rPr>
                <w:rFonts w:ascii="Segoe UI" w:hAnsi="Segoe UI" w:cs="Segoe UI"/>
                <w:sz w:val="18"/>
                <w:szCs w:val="18"/>
              </w:rPr>
            </w:pPr>
            <w:r w:rsidRPr="00030CB8">
              <w:rPr>
                <w:b/>
                <w:bCs/>
              </w:rPr>
              <w:t>doporučený ročník / semestr</w:t>
            </w:r>
            <w:r w:rsidRPr="00030CB8">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39F5D86" w14:textId="77777777" w:rsidR="0087481C" w:rsidRPr="00030CB8" w:rsidRDefault="0087481C" w:rsidP="0087481C">
            <w:pPr>
              <w:jc w:val="both"/>
              <w:textAlignment w:val="baseline"/>
              <w:rPr>
                <w:rFonts w:ascii="Segoe UI" w:hAnsi="Segoe UI" w:cs="Segoe UI"/>
                <w:sz w:val="18"/>
                <w:szCs w:val="18"/>
              </w:rPr>
            </w:pPr>
            <w:r w:rsidRPr="00030CB8">
              <w:t>3/ZS </w:t>
            </w:r>
          </w:p>
        </w:tc>
      </w:tr>
      <w:tr w:rsidR="0087481C" w:rsidRPr="00030CB8" w14:paraId="33DD79BD"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5668FDB8" w14:textId="77777777" w:rsidR="0087481C" w:rsidRPr="00030CB8" w:rsidRDefault="0087481C" w:rsidP="0087481C">
            <w:pPr>
              <w:textAlignment w:val="baseline"/>
              <w:rPr>
                <w:rFonts w:ascii="Segoe UI" w:hAnsi="Segoe UI" w:cs="Segoe UI"/>
                <w:sz w:val="18"/>
                <w:szCs w:val="18"/>
              </w:rPr>
            </w:pPr>
            <w:r w:rsidRPr="00030CB8">
              <w:rPr>
                <w:b/>
                <w:bCs/>
              </w:rPr>
              <w:t>Rozsah studijního předmětu</w:t>
            </w:r>
            <w:r w:rsidRPr="00030CB8">
              <w:t> </w:t>
            </w:r>
          </w:p>
        </w:tc>
        <w:tc>
          <w:tcPr>
            <w:tcW w:w="170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4DA65B8" w14:textId="77777777" w:rsidR="0087481C" w:rsidRPr="00030CB8" w:rsidRDefault="0087481C" w:rsidP="0087481C">
            <w:pPr>
              <w:jc w:val="both"/>
              <w:textAlignment w:val="baseline"/>
              <w:rPr>
                <w:rFonts w:ascii="Segoe UI" w:hAnsi="Segoe UI" w:cs="Segoe UI"/>
                <w:sz w:val="18"/>
                <w:szCs w:val="18"/>
              </w:rPr>
            </w:pPr>
            <w:proofErr w:type="gramStart"/>
            <w:r w:rsidRPr="00030CB8">
              <w:t>13p</w:t>
            </w:r>
            <w:proofErr w:type="gramEnd"/>
            <w:r w:rsidRPr="00030CB8">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197D1093" w14:textId="77777777" w:rsidR="0087481C" w:rsidRPr="00030CB8" w:rsidRDefault="0087481C" w:rsidP="0087481C">
            <w:pPr>
              <w:jc w:val="both"/>
              <w:textAlignment w:val="baseline"/>
              <w:rPr>
                <w:rFonts w:ascii="Segoe UI" w:hAnsi="Segoe UI" w:cs="Segoe UI"/>
                <w:sz w:val="18"/>
                <w:szCs w:val="18"/>
              </w:rPr>
            </w:pPr>
            <w:r w:rsidRPr="00030CB8">
              <w:rPr>
                <w:b/>
                <w:bCs/>
              </w:rPr>
              <w:t>hod. </w:t>
            </w:r>
            <w:r w:rsidRPr="00030CB8">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6DF18AE0" w14:textId="77777777" w:rsidR="0087481C" w:rsidRPr="00030CB8" w:rsidRDefault="0087481C" w:rsidP="0087481C">
            <w:pPr>
              <w:jc w:val="both"/>
              <w:textAlignment w:val="baseline"/>
              <w:rPr>
                <w:rFonts w:ascii="Segoe UI" w:hAnsi="Segoe UI" w:cs="Segoe UI"/>
                <w:sz w:val="18"/>
                <w:szCs w:val="18"/>
              </w:rPr>
            </w:pPr>
            <w:r w:rsidRPr="00030CB8">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669AB68" w14:textId="77777777" w:rsidR="0087481C" w:rsidRPr="00030CB8" w:rsidRDefault="0087481C" w:rsidP="0087481C">
            <w:pPr>
              <w:jc w:val="both"/>
              <w:textAlignment w:val="baseline"/>
              <w:rPr>
                <w:rFonts w:ascii="Segoe UI" w:hAnsi="Segoe UI" w:cs="Segoe UI"/>
                <w:sz w:val="18"/>
                <w:szCs w:val="18"/>
              </w:rPr>
            </w:pPr>
            <w:r w:rsidRPr="00030CB8">
              <w:rPr>
                <w:b/>
                <w:bCs/>
              </w:rPr>
              <w:t>kreditů</w:t>
            </w:r>
            <w:r w:rsidRPr="00030CB8">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E1B4AE" w14:textId="77777777" w:rsidR="0087481C" w:rsidRPr="00030CB8" w:rsidRDefault="0087481C" w:rsidP="0087481C">
            <w:pPr>
              <w:jc w:val="both"/>
              <w:textAlignment w:val="baseline"/>
              <w:rPr>
                <w:rFonts w:ascii="Segoe UI" w:hAnsi="Segoe UI" w:cs="Segoe UI"/>
                <w:sz w:val="18"/>
                <w:szCs w:val="18"/>
              </w:rPr>
            </w:pPr>
            <w:r w:rsidRPr="00030CB8">
              <w:t>2 </w:t>
            </w:r>
          </w:p>
        </w:tc>
      </w:tr>
      <w:tr w:rsidR="0087481C" w:rsidRPr="00030CB8" w14:paraId="05F3EABE"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52940B52" w14:textId="77777777" w:rsidR="0087481C" w:rsidRPr="00030CB8" w:rsidRDefault="0087481C" w:rsidP="0087481C">
            <w:pPr>
              <w:textAlignment w:val="baseline"/>
              <w:rPr>
                <w:rFonts w:ascii="Segoe UI" w:hAnsi="Segoe UI" w:cs="Segoe UI"/>
                <w:sz w:val="18"/>
                <w:szCs w:val="18"/>
              </w:rPr>
            </w:pPr>
            <w:r w:rsidRPr="00030CB8">
              <w:rPr>
                <w:b/>
                <w:bCs/>
              </w:rPr>
              <w:t xml:space="preserve">Prerekvizity, </w:t>
            </w:r>
            <w:proofErr w:type="spellStart"/>
            <w:r w:rsidRPr="00030CB8">
              <w:rPr>
                <w:b/>
                <w:bCs/>
              </w:rPr>
              <w:t>korekvizity</w:t>
            </w:r>
            <w:proofErr w:type="spellEnd"/>
            <w:r w:rsidRPr="00030CB8">
              <w:rPr>
                <w:b/>
                <w:bCs/>
              </w:rPr>
              <w:t>, ekvivalence</w:t>
            </w:r>
            <w:r w:rsidRPr="00030CB8">
              <w:t> </w:t>
            </w:r>
          </w:p>
        </w:tc>
        <w:tc>
          <w:tcPr>
            <w:tcW w:w="6747" w:type="dxa"/>
            <w:gridSpan w:val="7"/>
            <w:tcBorders>
              <w:top w:val="single" w:sz="6" w:space="0" w:color="auto"/>
              <w:left w:val="single" w:sz="6" w:space="0" w:color="auto"/>
              <w:bottom w:val="single" w:sz="6" w:space="0" w:color="auto"/>
              <w:right w:val="single" w:sz="6" w:space="0" w:color="auto"/>
            </w:tcBorders>
            <w:shd w:val="clear" w:color="auto" w:fill="auto"/>
            <w:hideMark/>
          </w:tcPr>
          <w:p w14:paraId="14832375" w14:textId="77777777" w:rsidR="0087481C" w:rsidRPr="00030CB8" w:rsidRDefault="0087481C" w:rsidP="0087481C">
            <w:pPr>
              <w:jc w:val="both"/>
              <w:textAlignment w:val="baseline"/>
              <w:rPr>
                <w:rFonts w:ascii="Segoe UI" w:hAnsi="Segoe UI" w:cs="Segoe UI"/>
                <w:sz w:val="18"/>
                <w:szCs w:val="18"/>
              </w:rPr>
            </w:pPr>
            <w:r w:rsidRPr="00030CB8">
              <w:t> </w:t>
            </w:r>
          </w:p>
        </w:tc>
      </w:tr>
      <w:tr w:rsidR="0087481C" w:rsidRPr="00030CB8" w14:paraId="3A96C56E"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79812714" w14:textId="77777777" w:rsidR="0087481C" w:rsidRPr="00030CB8" w:rsidRDefault="0087481C" w:rsidP="0087481C">
            <w:pPr>
              <w:textAlignment w:val="baseline"/>
              <w:rPr>
                <w:rFonts w:ascii="Segoe UI" w:hAnsi="Segoe UI" w:cs="Segoe UI"/>
                <w:sz w:val="18"/>
                <w:szCs w:val="18"/>
              </w:rPr>
            </w:pPr>
            <w:r w:rsidRPr="00030CB8">
              <w:rPr>
                <w:b/>
                <w:bCs/>
              </w:rPr>
              <w:t>Způsob ověření studijních výsledků</w:t>
            </w:r>
            <w:r w:rsidRPr="00030CB8">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6AC522F9" w14:textId="77777777" w:rsidR="0087481C" w:rsidRPr="00030CB8" w:rsidRDefault="0087481C" w:rsidP="0087481C">
            <w:pPr>
              <w:jc w:val="both"/>
              <w:textAlignment w:val="baseline"/>
              <w:rPr>
                <w:rFonts w:ascii="Segoe UI" w:hAnsi="Segoe UI" w:cs="Segoe UI"/>
                <w:sz w:val="18"/>
                <w:szCs w:val="18"/>
              </w:rPr>
            </w:pPr>
            <w:r w:rsidRPr="00030CB8">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7DB9C46" w14:textId="77777777" w:rsidR="0087481C" w:rsidRPr="00030CB8" w:rsidRDefault="0087481C" w:rsidP="0087481C">
            <w:pPr>
              <w:jc w:val="both"/>
              <w:textAlignment w:val="baseline"/>
              <w:rPr>
                <w:rFonts w:ascii="Segoe UI" w:hAnsi="Segoe UI" w:cs="Segoe UI"/>
                <w:sz w:val="18"/>
                <w:szCs w:val="18"/>
              </w:rPr>
            </w:pPr>
            <w:r w:rsidRPr="00030CB8">
              <w:rPr>
                <w:b/>
                <w:bCs/>
              </w:rPr>
              <w:t>Forma výuky</w:t>
            </w:r>
            <w:r w:rsidRPr="00030CB8">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06FFF9" w14:textId="77777777" w:rsidR="0087481C" w:rsidRPr="00030CB8" w:rsidRDefault="0087481C" w:rsidP="0087481C">
            <w:pPr>
              <w:jc w:val="both"/>
              <w:textAlignment w:val="baseline"/>
              <w:rPr>
                <w:rFonts w:ascii="Segoe UI" w:hAnsi="Segoe UI" w:cs="Segoe UI"/>
                <w:sz w:val="18"/>
                <w:szCs w:val="18"/>
              </w:rPr>
            </w:pPr>
            <w:r w:rsidRPr="00030CB8">
              <w:t>přednáška, cvičení </w:t>
            </w:r>
          </w:p>
        </w:tc>
      </w:tr>
      <w:tr w:rsidR="0087481C" w:rsidRPr="00030CB8" w14:paraId="28540474"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4520DBDC" w14:textId="77777777" w:rsidR="0087481C" w:rsidRPr="00030CB8" w:rsidRDefault="0087481C" w:rsidP="0087481C">
            <w:pPr>
              <w:textAlignment w:val="baseline"/>
              <w:rPr>
                <w:rFonts w:ascii="Segoe UI" w:hAnsi="Segoe UI" w:cs="Segoe UI"/>
                <w:sz w:val="18"/>
                <w:szCs w:val="18"/>
              </w:rPr>
            </w:pPr>
            <w:r w:rsidRPr="00030CB8">
              <w:rPr>
                <w:b/>
                <w:bCs/>
              </w:rPr>
              <w:t>Forma způsobu ověření studijních výsledků a další požadavky na studenta</w:t>
            </w:r>
            <w:r w:rsidRPr="00030CB8">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189F6B07" w14:textId="77777777" w:rsidR="0087481C" w:rsidRPr="00030CB8" w:rsidRDefault="0087481C" w:rsidP="0087481C">
            <w:pPr>
              <w:jc w:val="both"/>
              <w:textAlignment w:val="baseline"/>
              <w:rPr>
                <w:rFonts w:ascii="Segoe UI" w:hAnsi="Segoe UI" w:cs="Segoe UI"/>
                <w:sz w:val="18"/>
                <w:szCs w:val="18"/>
              </w:rPr>
            </w:pPr>
            <w:r w:rsidRPr="00030CB8">
              <w:rPr>
                <w:color w:val="000000"/>
              </w:rPr>
              <w:t>80% docházka </w:t>
            </w:r>
          </w:p>
          <w:p w14:paraId="36D9B8CC" w14:textId="77777777" w:rsidR="0087481C" w:rsidRPr="00030CB8" w:rsidRDefault="0087481C" w:rsidP="0087481C">
            <w:pPr>
              <w:jc w:val="both"/>
              <w:textAlignment w:val="baseline"/>
              <w:rPr>
                <w:rFonts w:ascii="Segoe UI" w:hAnsi="Segoe UI" w:cs="Segoe UI"/>
                <w:sz w:val="18"/>
                <w:szCs w:val="18"/>
              </w:rPr>
            </w:pPr>
            <w:r w:rsidRPr="00030CB8">
              <w:rPr>
                <w:color w:val="000000"/>
              </w:rPr>
              <w:t>Plnění zadaných úkolů v hodinách </w:t>
            </w:r>
          </w:p>
          <w:p w14:paraId="59932800" w14:textId="77777777" w:rsidR="0087481C" w:rsidRPr="00030CB8" w:rsidRDefault="0087481C" w:rsidP="0087481C">
            <w:pPr>
              <w:jc w:val="both"/>
              <w:textAlignment w:val="baseline"/>
              <w:rPr>
                <w:rFonts w:ascii="Segoe UI" w:hAnsi="Segoe UI" w:cs="Segoe UI"/>
                <w:sz w:val="18"/>
                <w:szCs w:val="18"/>
              </w:rPr>
            </w:pPr>
            <w:r w:rsidRPr="00030CB8">
              <w:rPr>
                <w:color w:val="000000"/>
              </w:rPr>
              <w:t>Vypracování závěrečného úkolu </w:t>
            </w:r>
          </w:p>
          <w:p w14:paraId="7D72632F" w14:textId="77777777" w:rsidR="0087481C" w:rsidRPr="00030CB8" w:rsidRDefault="0087481C" w:rsidP="0087481C">
            <w:pPr>
              <w:jc w:val="both"/>
              <w:textAlignment w:val="baseline"/>
              <w:rPr>
                <w:rFonts w:ascii="Segoe UI" w:hAnsi="Segoe UI" w:cs="Segoe UI"/>
                <w:sz w:val="18"/>
                <w:szCs w:val="18"/>
              </w:rPr>
            </w:pPr>
            <w:r w:rsidRPr="00030CB8">
              <w:t> </w:t>
            </w:r>
          </w:p>
        </w:tc>
      </w:tr>
      <w:tr w:rsidR="0087481C" w:rsidRPr="00030CB8" w14:paraId="196BC074"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A3B8BB7" w14:textId="77777777" w:rsidR="0087481C" w:rsidRPr="00030CB8" w:rsidRDefault="0087481C" w:rsidP="0087481C">
            <w:pPr>
              <w:textAlignment w:val="baseline"/>
              <w:rPr>
                <w:rFonts w:ascii="Segoe UI" w:hAnsi="Segoe UI" w:cs="Segoe UI"/>
                <w:sz w:val="18"/>
                <w:szCs w:val="18"/>
              </w:rPr>
            </w:pPr>
            <w:r w:rsidRPr="00030CB8">
              <w:t> </w:t>
            </w:r>
          </w:p>
        </w:tc>
      </w:tr>
      <w:tr w:rsidR="0087481C" w:rsidRPr="00030CB8" w14:paraId="2BA5C906" w14:textId="77777777" w:rsidTr="0087481C">
        <w:trPr>
          <w:trHeight w:val="195"/>
        </w:trPr>
        <w:tc>
          <w:tcPr>
            <w:tcW w:w="3062" w:type="dxa"/>
            <w:tcBorders>
              <w:top w:val="nil"/>
              <w:left w:val="single" w:sz="6" w:space="0" w:color="auto"/>
              <w:bottom w:val="single" w:sz="6" w:space="0" w:color="auto"/>
              <w:right w:val="single" w:sz="6" w:space="0" w:color="auto"/>
            </w:tcBorders>
            <w:shd w:val="clear" w:color="auto" w:fill="F7CAAC"/>
            <w:hideMark/>
          </w:tcPr>
          <w:p w14:paraId="55C2D4DE" w14:textId="77777777" w:rsidR="0087481C" w:rsidRPr="00030CB8" w:rsidRDefault="0087481C" w:rsidP="0087481C">
            <w:pPr>
              <w:textAlignment w:val="baseline"/>
              <w:rPr>
                <w:rFonts w:ascii="Segoe UI" w:hAnsi="Segoe UI" w:cs="Segoe UI"/>
                <w:sz w:val="18"/>
                <w:szCs w:val="18"/>
              </w:rPr>
            </w:pPr>
            <w:r w:rsidRPr="00030CB8">
              <w:rPr>
                <w:b/>
                <w:bCs/>
              </w:rPr>
              <w:t>Garant předmětu</w:t>
            </w:r>
            <w:r w:rsidRPr="00030CB8">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2E6D215D" w14:textId="77777777" w:rsidR="0087481C" w:rsidRPr="00030CB8" w:rsidRDefault="0087481C" w:rsidP="0087481C">
            <w:pPr>
              <w:jc w:val="both"/>
              <w:textAlignment w:val="baseline"/>
              <w:rPr>
                <w:rFonts w:ascii="Segoe UI" w:hAnsi="Segoe UI" w:cs="Segoe UI"/>
                <w:sz w:val="18"/>
                <w:szCs w:val="18"/>
              </w:rPr>
            </w:pPr>
            <w:r w:rsidRPr="00030CB8">
              <w:t xml:space="preserve">Mgr. Eva </w:t>
            </w:r>
            <w:proofErr w:type="spellStart"/>
            <w:r w:rsidRPr="00030CB8">
              <w:t>Gartnerová</w:t>
            </w:r>
            <w:proofErr w:type="spellEnd"/>
            <w:r w:rsidRPr="00030CB8">
              <w:t>, Ph.D. </w:t>
            </w:r>
          </w:p>
        </w:tc>
      </w:tr>
      <w:tr w:rsidR="0087481C" w:rsidRPr="00030CB8" w14:paraId="53012336" w14:textId="77777777" w:rsidTr="0087481C">
        <w:trPr>
          <w:trHeight w:val="240"/>
        </w:trPr>
        <w:tc>
          <w:tcPr>
            <w:tcW w:w="3062" w:type="dxa"/>
            <w:tcBorders>
              <w:top w:val="nil"/>
              <w:left w:val="single" w:sz="6" w:space="0" w:color="auto"/>
              <w:bottom w:val="single" w:sz="6" w:space="0" w:color="auto"/>
              <w:right w:val="single" w:sz="6" w:space="0" w:color="auto"/>
            </w:tcBorders>
            <w:shd w:val="clear" w:color="auto" w:fill="F7CAAC"/>
            <w:hideMark/>
          </w:tcPr>
          <w:p w14:paraId="121DB5A9" w14:textId="77777777" w:rsidR="0087481C" w:rsidRPr="00030CB8" w:rsidRDefault="0087481C" w:rsidP="0087481C">
            <w:pPr>
              <w:textAlignment w:val="baseline"/>
              <w:rPr>
                <w:rFonts w:ascii="Segoe UI" w:hAnsi="Segoe UI" w:cs="Segoe UI"/>
                <w:sz w:val="18"/>
                <w:szCs w:val="18"/>
              </w:rPr>
            </w:pPr>
            <w:r w:rsidRPr="00030CB8">
              <w:rPr>
                <w:b/>
                <w:bCs/>
              </w:rPr>
              <w:t>Zapojení garanta do výuky předmětu</w:t>
            </w:r>
            <w:r w:rsidRPr="00030CB8">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18CEDD01" w14:textId="77777777" w:rsidR="0087481C" w:rsidRPr="00030CB8" w:rsidRDefault="0087481C" w:rsidP="0087481C">
            <w:pPr>
              <w:jc w:val="both"/>
              <w:textAlignment w:val="baseline"/>
              <w:rPr>
                <w:rFonts w:ascii="Segoe UI" w:hAnsi="Segoe UI" w:cs="Segoe UI"/>
                <w:sz w:val="18"/>
                <w:szCs w:val="18"/>
              </w:rPr>
            </w:pPr>
            <w:r w:rsidRPr="00030CB8">
              <w:t>100 % </w:t>
            </w:r>
          </w:p>
        </w:tc>
      </w:tr>
      <w:tr w:rsidR="0087481C" w:rsidRPr="00030CB8" w14:paraId="341D72F7"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6DB0C321" w14:textId="77777777" w:rsidR="0087481C" w:rsidRPr="00030CB8" w:rsidRDefault="0087481C" w:rsidP="0087481C">
            <w:pPr>
              <w:textAlignment w:val="baseline"/>
              <w:rPr>
                <w:rFonts w:ascii="Segoe UI" w:hAnsi="Segoe UI" w:cs="Segoe UI"/>
                <w:sz w:val="18"/>
                <w:szCs w:val="18"/>
              </w:rPr>
            </w:pPr>
            <w:r w:rsidRPr="00030CB8">
              <w:rPr>
                <w:b/>
                <w:bCs/>
              </w:rPr>
              <w:t>Vyučující</w:t>
            </w:r>
            <w:r w:rsidRPr="00030CB8">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313AB423" w14:textId="5C831720" w:rsidR="0087481C" w:rsidRPr="00030CB8" w:rsidRDefault="0087481C" w:rsidP="002538C0">
            <w:pPr>
              <w:jc w:val="both"/>
              <w:textAlignment w:val="baseline"/>
              <w:rPr>
                <w:rFonts w:ascii="Segoe UI" w:hAnsi="Segoe UI" w:cs="Segoe UI"/>
                <w:sz w:val="18"/>
                <w:szCs w:val="18"/>
              </w:rPr>
            </w:pPr>
            <w:r w:rsidRPr="00030CB8">
              <w:t xml:space="preserve">Mgr. Eva </w:t>
            </w:r>
            <w:proofErr w:type="spellStart"/>
            <w:r w:rsidRPr="00030CB8">
              <w:t>Gartnerová</w:t>
            </w:r>
            <w:proofErr w:type="spellEnd"/>
            <w:r w:rsidRPr="00030CB8">
              <w:t>, Ph.D.</w:t>
            </w:r>
          </w:p>
        </w:tc>
      </w:tr>
      <w:tr w:rsidR="0087481C" w:rsidRPr="00030CB8" w14:paraId="16AD3C5D"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8D035CF" w14:textId="77777777" w:rsidR="0087481C" w:rsidRPr="00030CB8" w:rsidRDefault="0087481C" w:rsidP="0087481C">
            <w:pPr>
              <w:jc w:val="both"/>
              <w:textAlignment w:val="baseline"/>
              <w:rPr>
                <w:rFonts w:ascii="Segoe UI" w:hAnsi="Segoe UI" w:cs="Segoe UI"/>
                <w:sz w:val="18"/>
                <w:szCs w:val="18"/>
              </w:rPr>
            </w:pPr>
            <w:r w:rsidRPr="00030CB8">
              <w:t> </w:t>
            </w:r>
          </w:p>
        </w:tc>
      </w:tr>
      <w:tr w:rsidR="0087481C" w:rsidRPr="00030CB8" w14:paraId="47831871" w14:textId="77777777" w:rsidTr="0087481C">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0EF1806C" w14:textId="77777777" w:rsidR="0087481C" w:rsidRPr="00030CB8" w:rsidRDefault="0087481C" w:rsidP="0087481C">
            <w:pPr>
              <w:jc w:val="both"/>
              <w:textAlignment w:val="baseline"/>
              <w:rPr>
                <w:rFonts w:ascii="Segoe UI" w:hAnsi="Segoe UI" w:cs="Segoe UI"/>
                <w:sz w:val="18"/>
                <w:szCs w:val="18"/>
              </w:rPr>
            </w:pPr>
            <w:r w:rsidRPr="00030CB8">
              <w:rPr>
                <w:b/>
                <w:bCs/>
              </w:rPr>
              <w:t>Stručná anotace předmětu</w:t>
            </w:r>
            <w:r w:rsidRPr="00030CB8">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61D87165" w14:textId="77777777" w:rsidR="0087481C" w:rsidRPr="00030CB8" w:rsidRDefault="0087481C" w:rsidP="0087481C">
            <w:pPr>
              <w:jc w:val="both"/>
              <w:textAlignment w:val="baseline"/>
              <w:rPr>
                <w:rFonts w:ascii="Segoe UI" w:hAnsi="Segoe UI" w:cs="Segoe UI"/>
                <w:sz w:val="18"/>
                <w:szCs w:val="18"/>
              </w:rPr>
            </w:pPr>
            <w:r w:rsidRPr="00030CB8">
              <w:t> </w:t>
            </w:r>
          </w:p>
        </w:tc>
      </w:tr>
      <w:tr w:rsidR="0087481C" w:rsidRPr="00030CB8" w14:paraId="5AEFF860" w14:textId="77777777" w:rsidTr="0087481C">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06A94AB" w14:textId="37B6938A" w:rsidR="00E2423F" w:rsidRPr="00E2423F" w:rsidRDefault="00E2423F" w:rsidP="00E2423F">
            <w:pPr>
              <w:jc w:val="both"/>
              <w:textAlignment w:val="baseline"/>
              <w:rPr>
                <w:color w:val="000000"/>
              </w:rPr>
            </w:pPr>
            <w:r w:rsidRPr="00E2423F">
              <w:rPr>
                <w:color w:val="000000"/>
              </w:rPr>
              <w:t xml:space="preserve">Cílem kurzu je prozkoumat vztah mezi muzeem a publikem. Kurz Rozvoj a zapojení publika vychází z perspektivy zaměřené na publikum a přistupuje ke komunikaci jako ke klíčovému konceptu a procesu při zkoumání zaměření současných muzeí na interpretaci, relevanci a vytváření významu. Zahrnuje širokou škálu témat, včetně toho, jak muzea konceptualizují své publikum, komunikační, vzdělávací, sociální a občanské funkce muzeí, interpretace a vytváření významu, zapojení veřejnosti a výzkumu a hodnocení publika, inovací, trendů a současných tendencí v muzeologii, jakož </w:t>
            </w:r>
            <w:r>
              <w:rPr>
                <w:color w:val="000000"/>
              </w:rPr>
              <w:br/>
            </w:r>
            <w:r w:rsidRPr="00E2423F">
              <w:rPr>
                <w:color w:val="000000"/>
              </w:rPr>
              <w:t xml:space="preserve">i témat zaměřených na budování kapacit a komunit nebo mezinárodních profesních sítí pro muzea a muzejní pracovníky.  </w:t>
            </w:r>
          </w:p>
          <w:p w14:paraId="53D64B99" w14:textId="77777777" w:rsidR="00E2423F" w:rsidRPr="00E2423F" w:rsidRDefault="00E2423F" w:rsidP="00E2423F">
            <w:pPr>
              <w:jc w:val="both"/>
              <w:textAlignment w:val="baseline"/>
              <w:rPr>
                <w:color w:val="000000"/>
              </w:rPr>
            </w:pPr>
          </w:p>
          <w:p w14:paraId="5F1F0080" w14:textId="77777777" w:rsidR="00E2423F" w:rsidRPr="00E2423F" w:rsidRDefault="00E2423F" w:rsidP="00E2423F">
            <w:pPr>
              <w:ind w:firstLine="457"/>
              <w:jc w:val="both"/>
              <w:textAlignment w:val="baseline"/>
              <w:rPr>
                <w:color w:val="000000"/>
              </w:rPr>
            </w:pPr>
            <w:r w:rsidRPr="00E2423F">
              <w:rPr>
                <w:color w:val="000000"/>
              </w:rPr>
              <w:t>1.</w:t>
            </w:r>
            <w:r w:rsidRPr="00E2423F">
              <w:rPr>
                <w:color w:val="000000"/>
              </w:rPr>
              <w:tab/>
              <w:t xml:space="preserve">Rozvoj publika v kontextu kulturních a tvůrčích odvětví </w:t>
            </w:r>
          </w:p>
          <w:p w14:paraId="43631920" w14:textId="77777777" w:rsidR="00E2423F" w:rsidRPr="00E2423F" w:rsidRDefault="00E2423F" w:rsidP="00E2423F">
            <w:pPr>
              <w:ind w:firstLine="457"/>
              <w:jc w:val="both"/>
              <w:textAlignment w:val="baseline"/>
              <w:rPr>
                <w:color w:val="000000"/>
              </w:rPr>
            </w:pPr>
            <w:r w:rsidRPr="00E2423F">
              <w:rPr>
                <w:color w:val="000000"/>
              </w:rPr>
              <w:t>2.</w:t>
            </w:r>
            <w:r w:rsidRPr="00E2423F">
              <w:rPr>
                <w:color w:val="000000"/>
              </w:rPr>
              <w:tab/>
              <w:t xml:space="preserve">Cílové skupiny </w:t>
            </w:r>
          </w:p>
          <w:p w14:paraId="4BC7A64F" w14:textId="77777777" w:rsidR="00E2423F" w:rsidRPr="00E2423F" w:rsidRDefault="00E2423F" w:rsidP="00E2423F">
            <w:pPr>
              <w:ind w:firstLine="457"/>
              <w:jc w:val="both"/>
              <w:textAlignment w:val="baseline"/>
              <w:rPr>
                <w:color w:val="000000"/>
              </w:rPr>
            </w:pPr>
            <w:r w:rsidRPr="00E2423F">
              <w:rPr>
                <w:color w:val="000000"/>
              </w:rPr>
              <w:t>3.</w:t>
            </w:r>
            <w:r w:rsidRPr="00E2423F">
              <w:rPr>
                <w:color w:val="000000"/>
              </w:rPr>
              <w:tab/>
            </w:r>
            <w:proofErr w:type="spellStart"/>
            <w:r w:rsidRPr="00E2423F">
              <w:rPr>
                <w:color w:val="000000"/>
              </w:rPr>
              <w:t>Inkluzivita</w:t>
            </w:r>
            <w:proofErr w:type="spellEnd"/>
            <w:r w:rsidRPr="00E2423F">
              <w:rPr>
                <w:color w:val="000000"/>
              </w:rPr>
              <w:t xml:space="preserve"> </w:t>
            </w:r>
          </w:p>
          <w:p w14:paraId="4543FBB1" w14:textId="77777777" w:rsidR="00E2423F" w:rsidRPr="00E2423F" w:rsidRDefault="00E2423F" w:rsidP="00E2423F">
            <w:pPr>
              <w:ind w:firstLine="457"/>
              <w:jc w:val="both"/>
              <w:textAlignment w:val="baseline"/>
              <w:rPr>
                <w:color w:val="000000"/>
              </w:rPr>
            </w:pPr>
            <w:r w:rsidRPr="00E2423F">
              <w:rPr>
                <w:color w:val="000000"/>
              </w:rPr>
              <w:t>4.</w:t>
            </w:r>
            <w:r w:rsidRPr="00E2423F">
              <w:rPr>
                <w:color w:val="000000"/>
              </w:rPr>
              <w:tab/>
              <w:t xml:space="preserve">Dostupnost </w:t>
            </w:r>
          </w:p>
          <w:p w14:paraId="5C1B8AB8" w14:textId="77777777" w:rsidR="00E2423F" w:rsidRPr="00E2423F" w:rsidRDefault="00E2423F" w:rsidP="00E2423F">
            <w:pPr>
              <w:ind w:firstLine="457"/>
              <w:jc w:val="both"/>
              <w:textAlignment w:val="baseline"/>
              <w:rPr>
                <w:color w:val="000000"/>
              </w:rPr>
            </w:pPr>
            <w:r w:rsidRPr="00E2423F">
              <w:rPr>
                <w:color w:val="000000"/>
              </w:rPr>
              <w:t>5.</w:t>
            </w:r>
            <w:r w:rsidRPr="00E2423F">
              <w:rPr>
                <w:color w:val="000000"/>
              </w:rPr>
              <w:tab/>
              <w:t xml:space="preserve">Prostor </w:t>
            </w:r>
          </w:p>
          <w:p w14:paraId="27A59162" w14:textId="77777777" w:rsidR="00E2423F" w:rsidRPr="00E2423F" w:rsidRDefault="00E2423F" w:rsidP="00E2423F">
            <w:pPr>
              <w:ind w:firstLine="457"/>
              <w:jc w:val="both"/>
              <w:textAlignment w:val="baseline"/>
              <w:rPr>
                <w:color w:val="000000"/>
              </w:rPr>
            </w:pPr>
            <w:r w:rsidRPr="00E2423F">
              <w:rPr>
                <w:color w:val="000000"/>
              </w:rPr>
              <w:t>6.</w:t>
            </w:r>
            <w:r w:rsidRPr="00E2423F">
              <w:rPr>
                <w:color w:val="000000"/>
              </w:rPr>
              <w:tab/>
              <w:t xml:space="preserve">Komunikace </w:t>
            </w:r>
          </w:p>
          <w:p w14:paraId="15C71C98" w14:textId="77777777" w:rsidR="00E2423F" w:rsidRPr="00E2423F" w:rsidRDefault="00E2423F" w:rsidP="00E2423F">
            <w:pPr>
              <w:ind w:firstLine="457"/>
              <w:jc w:val="both"/>
              <w:textAlignment w:val="baseline"/>
              <w:rPr>
                <w:color w:val="000000"/>
              </w:rPr>
            </w:pPr>
            <w:r w:rsidRPr="00E2423F">
              <w:rPr>
                <w:color w:val="000000"/>
              </w:rPr>
              <w:t>7.</w:t>
            </w:r>
            <w:r w:rsidRPr="00E2423F">
              <w:rPr>
                <w:color w:val="000000"/>
              </w:rPr>
              <w:tab/>
              <w:t xml:space="preserve">Řízení </w:t>
            </w:r>
          </w:p>
          <w:p w14:paraId="12A0AB58" w14:textId="77777777" w:rsidR="00E2423F" w:rsidRPr="00E2423F" w:rsidRDefault="00E2423F" w:rsidP="00E2423F">
            <w:pPr>
              <w:ind w:firstLine="457"/>
              <w:jc w:val="both"/>
              <w:textAlignment w:val="baseline"/>
              <w:rPr>
                <w:color w:val="000000"/>
              </w:rPr>
            </w:pPr>
            <w:r w:rsidRPr="00E2423F">
              <w:rPr>
                <w:color w:val="000000"/>
              </w:rPr>
              <w:t>8.</w:t>
            </w:r>
            <w:r w:rsidRPr="00E2423F">
              <w:rPr>
                <w:color w:val="000000"/>
              </w:rPr>
              <w:tab/>
              <w:t xml:space="preserve">Budování komunity </w:t>
            </w:r>
          </w:p>
          <w:p w14:paraId="38DA0452" w14:textId="77777777" w:rsidR="00E2423F" w:rsidRPr="00E2423F" w:rsidRDefault="00E2423F" w:rsidP="00E2423F">
            <w:pPr>
              <w:ind w:firstLine="457"/>
              <w:jc w:val="both"/>
              <w:textAlignment w:val="baseline"/>
              <w:rPr>
                <w:color w:val="000000"/>
              </w:rPr>
            </w:pPr>
            <w:r w:rsidRPr="00E2423F">
              <w:rPr>
                <w:color w:val="000000"/>
              </w:rPr>
              <w:t>9.</w:t>
            </w:r>
            <w:r w:rsidRPr="00E2423F">
              <w:rPr>
                <w:color w:val="000000"/>
              </w:rPr>
              <w:tab/>
              <w:t xml:space="preserve">Výzkum publika </w:t>
            </w:r>
          </w:p>
          <w:p w14:paraId="1EE47DDB" w14:textId="77777777" w:rsidR="00E2423F" w:rsidRDefault="00E2423F" w:rsidP="00E2423F">
            <w:pPr>
              <w:ind w:firstLine="457"/>
              <w:jc w:val="both"/>
              <w:textAlignment w:val="baseline"/>
              <w:rPr>
                <w:color w:val="000000"/>
              </w:rPr>
            </w:pPr>
            <w:r w:rsidRPr="00E2423F">
              <w:rPr>
                <w:color w:val="000000"/>
              </w:rPr>
              <w:t>10.</w:t>
            </w:r>
            <w:r w:rsidRPr="00E2423F">
              <w:rPr>
                <w:color w:val="000000"/>
              </w:rPr>
              <w:tab/>
              <w:t xml:space="preserve"> Kulturní obsah a produkty</w:t>
            </w:r>
          </w:p>
          <w:p w14:paraId="393605E3" w14:textId="77777777" w:rsidR="00B06E72" w:rsidRPr="00E2423F" w:rsidRDefault="00B06E72" w:rsidP="00E2423F">
            <w:pPr>
              <w:ind w:firstLine="457"/>
              <w:jc w:val="both"/>
              <w:textAlignment w:val="baseline"/>
              <w:rPr>
                <w:color w:val="000000"/>
              </w:rPr>
            </w:pPr>
          </w:p>
          <w:p w14:paraId="240E7D77" w14:textId="1E4133FF" w:rsidR="0087481C" w:rsidRPr="00030CB8" w:rsidRDefault="0087481C" w:rsidP="00E2423F">
            <w:pPr>
              <w:jc w:val="both"/>
              <w:textAlignment w:val="baseline"/>
              <w:rPr>
                <w:rFonts w:ascii="Segoe UI" w:hAnsi="Segoe UI" w:cs="Segoe UI"/>
                <w:sz w:val="18"/>
                <w:szCs w:val="18"/>
              </w:rPr>
            </w:pPr>
          </w:p>
        </w:tc>
      </w:tr>
      <w:tr w:rsidR="0087481C" w:rsidRPr="00030CB8" w14:paraId="3F83564F" w14:textId="77777777" w:rsidTr="0087481C">
        <w:trPr>
          <w:trHeight w:val="255"/>
        </w:trPr>
        <w:tc>
          <w:tcPr>
            <w:tcW w:w="3630" w:type="dxa"/>
            <w:gridSpan w:val="2"/>
            <w:tcBorders>
              <w:top w:val="nil"/>
              <w:left w:val="single" w:sz="6" w:space="0" w:color="auto"/>
              <w:bottom w:val="single" w:sz="6" w:space="0" w:color="auto"/>
              <w:right w:val="single" w:sz="6" w:space="0" w:color="auto"/>
            </w:tcBorders>
            <w:shd w:val="clear" w:color="auto" w:fill="F7CAAC"/>
            <w:hideMark/>
          </w:tcPr>
          <w:p w14:paraId="431852EA" w14:textId="77777777" w:rsidR="0087481C" w:rsidRPr="00030CB8" w:rsidRDefault="0087481C" w:rsidP="0087481C">
            <w:pPr>
              <w:jc w:val="both"/>
              <w:textAlignment w:val="baseline"/>
              <w:rPr>
                <w:rFonts w:ascii="Segoe UI" w:hAnsi="Segoe UI" w:cs="Segoe UI"/>
                <w:sz w:val="18"/>
                <w:szCs w:val="18"/>
              </w:rPr>
            </w:pPr>
            <w:r w:rsidRPr="00030CB8">
              <w:rPr>
                <w:b/>
                <w:bCs/>
              </w:rPr>
              <w:t>Studijní literatura a studijní pomůcky</w:t>
            </w:r>
            <w:r w:rsidRPr="00030CB8">
              <w:t> </w:t>
            </w:r>
          </w:p>
        </w:tc>
        <w:tc>
          <w:tcPr>
            <w:tcW w:w="6179" w:type="dxa"/>
            <w:gridSpan w:val="6"/>
            <w:tcBorders>
              <w:top w:val="nil"/>
              <w:left w:val="single" w:sz="6" w:space="0" w:color="auto"/>
              <w:bottom w:val="nil"/>
              <w:right w:val="single" w:sz="6" w:space="0" w:color="auto"/>
            </w:tcBorders>
            <w:shd w:val="clear" w:color="auto" w:fill="auto"/>
            <w:hideMark/>
          </w:tcPr>
          <w:p w14:paraId="1731C542" w14:textId="77777777" w:rsidR="0087481C" w:rsidRPr="00030CB8" w:rsidRDefault="0087481C" w:rsidP="0087481C">
            <w:pPr>
              <w:jc w:val="both"/>
              <w:textAlignment w:val="baseline"/>
              <w:rPr>
                <w:rFonts w:ascii="Segoe UI" w:hAnsi="Segoe UI" w:cs="Segoe UI"/>
                <w:sz w:val="18"/>
                <w:szCs w:val="18"/>
              </w:rPr>
            </w:pPr>
            <w:r w:rsidRPr="00030CB8">
              <w:rPr>
                <w:rFonts w:ascii="Tahoma" w:hAnsi="Tahoma" w:cs="Tahoma"/>
                <w:color w:val="000000"/>
                <w:sz w:val="16"/>
                <w:szCs w:val="16"/>
              </w:rPr>
              <w:t> </w:t>
            </w:r>
          </w:p>
          <w:p w14:paraId="6B693E2E" w14:textId="77777777" w:rsidR="0087481C" w:rsidRPr="00030CB8" w:rsidRDefault="0087481C" w:rsidP="0087481C">
            <w:pPr>
              <w:textAlignment w:val="baseline"/>
              <w:rPr>
                <w:rFonts w:ascii="Segoe UI" w:hAnsi="Segoe UI" w:cs="Segoe UI"/>
                <w:sz w:val="18"/>
                <w:szCs w:val="18"/>
              </w:rPr>
            </w:pPr>
            <w:r w:rsidRPr="00030CB8">
              <w:rPr>
                <w:sz w:val="24"/>
                <w:szCs w:val="24"/>
              </w:rPr>
              <w:t> </w:t>
            </w:r>
          </w:p>
        </w:tc>
      </w:tr>
      <w:tr w:rsidR="0087481C" w:rsidRPr="00030CB8" w14:paraId="68B72B22" w14:textId="77777777" w:rsidTr="00590566">
        <w:trPr>
          <w:trHeight w:val="2316"/>
        </w:trPr>
        <w:tc>
          <w:tcPr>
            <w:tcW w:w="9809" w:type="dxa"/>
            <w:gridSpan w:val="8"/>
            <w:tcBorders>
              <w:top w:val="single" w:sz="6" w:space="0" w:color="auto"/>
              <w:left w:val="single" w:sz="6" w:space="0" w:color="auto"/>
              <w:bottom w:val="single" w:sz="6" w:space="0" w:color="auto"/>
              <w:right w:val="single" w:sz="6" w:space="0" w:color="auto"/>
            </w:tcBorders>
            <w:shd w:val="clear" w:color="auto" w:fill="auto"/>
            <w:hideMark/>
          </w:tcPr>
          <w:p w14:paraId="4D0EE5FF" w14:textId="50FDA186" w:rsidR="002538C0" w:rsidRPr="002538C0" w:rsidRDefault="002538C0" w:rsidP="002538C0">
            <w:pPr>
              <w:jc w:val="both"/>
              <w:textAlignment w:val="baseline"/>
              <w:rPr>
                <w:rFonts w:ascii="Segoe UI" w:hAnsi="Segoe UI" w:cs="Segoe UI"/>
                <w:b/>
                <w:sz w:val="18"/>
                <w:szCs w:val="18"/>
              </w:rPr>
            </w:pPr>
            <w:r w:rsidRPr="002538C0">
              <w:rPr>
                <w:b/>
              </w:rPr>
              <w:t>Povinná: </w:t>
            </w:r>
          </w:p>
          <w:p w14:paraId="06CB6C3D" w14:textId="231739BE" w:rsidR="0087481C" w:rsidRPr="00030CB8" w:rsidRDefault="0087481C" w:rsidP="0087481C">
            <w:pPr>
              <w:textAlignment w:val="baseline"/>
              <w:rPr>
                <w:rFonts w:ascii="Segoe UI" w:hAnsi="Segoe UI" w:cs="Segoe UI"/>
                <w:sz w:val="18"/>
                <w:szCs w:val="18"/>
              </w:rPr>
            </w:pPr>
            <w:r w:rsidRPr="00030CB8">
              <w:t xml:space="preserve">BARRETT, Jennifer. </w:t>
            </w:r>
            <w:proofErr w:type="spellStart"/>
            <w:r w:rsidRPr="0087481C">
              <w:rPr>
                <w:i/>
              </w:rPr>
              <w:t>Museums</w:t>
            </w:r>
            <w:proofErr w:type="spellEnd"/>
            <w:r w:rsidRPr="0087481C">
              <w:rPr>
                <w:i/>
              </w:rPr>
              <w:t xml:space="preserve"> and </w:t>
            </w:r>
            <w:proofErr w:type="spellStart"/>
            <w:r w:rsidRPr="0087481C">
              <w:rPr>
                <w:i/>
              </w:rPr>
              <w:t>the</w:t>
            </w:r>
            <w:proofErr w:type="spellEnd"/>
            <w:r w:rsidRPr="0087481C">
              <w:rPr>
                <w:i/>
              </w:rPr>
              <w:t xml:space="preserve"> public </w:t>
            </w:r>
            <w:proofErr w:type="spellStart"/>
            <w:r w:rsidRPr="0087481C">
              <w:rPr>
                <w:i/>
              </w:rPr>
              <w:t>sphere</w:t>
            </w:r>
            <w:proofErr w:type="spellEnd"/>
            <w:r w:rsidRPr="0087481C">
              <w:rPr>
                <w:i/>
              </w:rPr>
              <w:t>.</w:t>
            </w:r>
            <w:r w:rsidRPr="00030CB8">
              <w:t xml:space="preserve"> </w:t>
            </w:r>
            <w:proofErr w:type="spellStart"/>
            <w:r w:rsidRPr="00030CB8">
              <w:t>Malden</w:t>
            </w:r>
            <w:proofErr w:type="spellEnd"/>
            <w:r w:rsidRPr="00030CB8">
              <w:t xml:space="preserve">, MA, USA: </w:t>
            </w:r>
            <w:proofErr w:type="spellStart"/>
            <w:r w:rsidRPr="00030CB8">
              <w:t>WileyBlackwell</w:t>
            </w:r>
            <w:proofErr w:type="spellEnd"/>
            <w:r w:rsidRPr="00030CB8">
              <w:t>, 2011. ISBN 978-140-5173-834.  </w:t>
            </w:r>
          </w:p>
          <w:p w14:paraId="088FA4CA" w14:textId="77777777" w:rsidR="004C4424" w:rsidRDefault="0087481C" w:rsidP="0087481C">
            <w:pPr>
              <w:textAlignment w:val="baseline"/>
              <w:rPr>
                <w:ins w:id="165" w:author="Hana Ponížilová" w:date="2023-03-14T09:15:00Z"/>
              </w:rPr>
            </w:pPr>
            <w:r w:rsidRPr="00030CB8">
              <w:t xml:space="preserve">BLACK, Graham. </w:t>
            </w:r>
            <w:proofErr w:type="spellStart"/>
            <w:r w:rsidRPr="0087481C">
              <w:rPr>
                <w:i/>
              </w:rPr>
              <w:t>The</w:t>
            </w:r>
            <w:proofErr w:type="spellEnd"/>
            <w:r w:rsidRPr="0087481C">
              <w:rPr>
                <w:i/>
              </w:rPr>
              <w:t xml:space="preserve"> </w:t>
            </w:r>
            <w:proofErr w:type="spellStart"/>
            <w:r w:rsidRPr="0087481C">
              <w:rPr>
                <w:i/>
              </w:rPr>
              <w:t>engaging</w:t>
            </w:r>
            <w:proofErr w:type="spellEnd"/>
            <w:r w:rsidRPr="0087481C">
              <w:rPr>
                <w:i/>
              </w:rPr>
              <w:t xml:space="preserve"> museum: </w:t>
            </w:r>
            <w:proofErr w:type="spellStart"/>
            <w:r w:rsidRPr="0087481C">
              <w:rPr>
                <w:i/>
              </w:rPr>
              <w:t>developing</w:t>
            </w:r>
            <w:proofErr w:type="spellEnd"/>
            <w:r w:rsidRPr="0087481C">
              <w:rPr>
                <w:i/>
              </w:rPr>
              <w:t xml:space="preserve"> </w:t>
            </w:r>
            <w:proofErr w:type="spellStart"/>
            <w:r w:rsidRPr="0087481C">
              <w:rPr>
                <w:i/>
              </w:rPr>
              <w:t>museums</w:t>
            </w:r>
            <w:proofErr w:type="spellEnd"/>
            <w:r w:rsidRPr="0087481C">
              <w:rPr>
                <w:i/>
              </w:rPr>
              <w:t xml:space="preserve"> </w:t>
            </w:r>
            <w:proofErr w:type="spellStart"/>
            <w:r w:rsidRPr="0087481C">
              <w:rPr>
                <w:i/>
              </w:rPr>
              <w:t>for</w:t>
            </w:r>
            <w:proofErr w:type="spellEnd"/>
            <w:r w:rsidRPr="0087481C">
              <w:rPr>
                <w:i/>
              </w:rPr>
              <w:t xml:space="preserve"> </w:t>
            </w:r>
            <w:proofErr w:type="spellStart"/>
            <w:r w:rsidRPr="0087481C">
              <w:rPr>
                <w:i/>
              </w:rPr>
              <w:t>visitor</w:t>
            </w:r>
            <w:proofErr w:type="spellEnd"/>
            <w:r w:rsidRPr="0087481C">
              <w:rPr>
                <w:i/>
              </w:rPr>
              <w:t xml:space="preserve"> </w:t>
            </w:r>
            <w:proofErr w:type="spellStart"/>
            <w:r w:rsidRPr="0087481C">
              <w:rPr>
                <w:i/>
              </w:rPr>
              <w:t>involvement</w:t>
            </w:r>
            <w:proofErr w:type="spellEnd"/>
            <w:r w:rsidRPr="00030CB8">
              <w:t xml:space="preserve">. New York: </w:t>
            </w:r>
            <w:proofErr w:type="spellStart"/>
            <w:r w:rsidRPr="00030CB8">
              <w:t>Routledge</w:t>
            </w:r>
            <w:proofErr w:type="spellEnd"/>
            <w:r w:rsidRPr="00030CB8">
              <w:t>, 2005. ISBN 978-0-415-34556-9.</w:t>
            </w:r>
          </w:p>
          <w:p w14:paraId="73E6E1C2" w14:textId="0FFF4FDB" w:rsidR="004C4424" w:rsidRDefault="004C4424" w:rsidP="004C4424">
            <w:pPr>
              <w:textAlignment w:val="baseline"/>
              <w:rPr>
                <w:ins w:id="166" w:author="Hana Ponížilová" w:date="2023-03-14T09:15:00Z"/>
              </w:rPr>
            </w:pPr>
            <w:ins w:id="167" w:author="Hana Ponížilová" w:date="2023-03-14T09:15:00Z">
              <w:r>
                <w:t xml:space="preserve">JAGODZINSKA, K.: </w:t>
              </w:r>
              <w:proofErr w:type="spellStart"/>
              <w:r w:rsidRPr="004C4424">
                <w:rPr>
                  <w:i/>
                  <w:iCs/>
                </w:rPr>
                <w:t>From</w:t>
              </w:r>
              <w:proofErr w:type="spellEnd"/>
              <w:r w:rsidRPr="004C4424">
                <w:rPr>
                  <w:i/>
                  <w:iCs/>
                </w:rPr>
                <w:t xml:space="preserve"> a </w:t>
              </w:r>
              <w:proofErr w:type="spellStart"/>
              <w:r w:rsidRPr="004C4424">
                <w:rPr>
                  <w:i/>
                  <w:iCs/>
                </w:rPr>
                <w:t>visitor</w:t>
              </w:r>
              <w:proofErr w:type="spellEnd"/>
              <w:r w:rsidRPr="004C4424">
                <w:rPr>
                  <w:i/>
                  <w:iCs/>
                </w:rPr>
                <w:t xml:space="preserve"> to participant. </w:t>
              </w:r>
              <w:proofErr w:type="spellStart"/>
              <w:r w:rsidRPr="004C4424">
                <w:rPr>
                  <w:i/>
                  <w:iCs/>
                </w:rPr>
                <w:t>Strategies</w:t>
              </w:r>
              <w:proofErr w:type="spellEnd"/>
              <w:r w:rsidRPr="004C4424">
                <w:rPr>
                  <w:i/>
                  <w:iCs/>
                </w:rPr>
                <w:t xml:space="preserve"> </w:t>
              </w:r>
              <w:proofErr w:type="spellStart"/>
              <w:r w:rsidRPr="004C4424">
                <w:rPr>
                  <w:i/>
                  <w:iCs/>
                </w:rPr>
                <w:t>for</w:t>
              </w:r>
              <w:proofErr w:type="spellEnd"/>
              <w:r w:rsidRPr="004C4424">
                <w:rPr>
                  <w:i/>
                  <w:iCs/>
                </w:rPr>
                <w:t xml:space="preserve"> </w:t>
              </w:r>
              <w:proofErr w:type="spellStart"/>
              <w:r w:rsidRPr="004C4424">
                <w:rPr>
                  <w:i/>
                  <w:iCs/>
                </w:rPr>
                <w:t>participation</w:t>
              </w:r>
              <w:proofErr w:type="spellEnd"/>
              <w:r w:rsidRPr="004C4424">
                <w:rPr>
                  <w:i/>
                  <w:iCs/>
                </w:rPr>
                <w:t xml:space="preserve"> in </w:t>
              </w:r>
              <w:proofErr w:type="spellStart"/>
              <w:r w:rsidRPr="004C4424">
                <w:rPr>
                  <w:i/>
                  <w:iCs/>
                </w:rPr>
                <w:t>museums</w:t>
              </w:r>
              <w:proofErr w:type="spellEnd"/>
              <w:r w:rsidRPr="004C4424">
                <w:rPr>
                  <w:i/>
                  <w:iCs/>
                </w:rPr>
                <w:t>,</w:t>
              </w:r>
              <w:r>
                <w:t xml:space="preserve"> „</w:t>
              </w:r>
              <w:proofErr w:type="spellStart"/>
              <w:r>
                <w:t>Zarządzanie</w:t>
              </w:r>
              <w:proofErr w:type="spellEnd"/>
              <w:r>
                <w:t xml:space="preserve"> w </w:t>
              </w:r>
              <w:proofErr w:type="spellStart"/>
              <w:r>
                <w:t>Kulturze</w:t>
              </w:r>
              <w:proofErr w:type="spellEnd"/>
              <w:r>
                <w:t xml:space="preserve">” 2017, </w:t>
              </w:r>
              <w:proofErr w:type="spellStart"/>
              <w:r>
                <w:t>nr</w:t>
              </w:r>
              <w:proofErr w:type="spellEnd"/>
              <w:r>
                <w:t xml:space="preserve"> 18 (1), s. 75-93. </w:t>
              </w:r>
            </w:ins>
          </w:p>
          <w:p w14:paraId="45041775" w14:textId="7B6FBC7E" w:rsidR="0087481C" w:rsidRPr="00030CB8" w:rsidRDefault="004C4424" w:rsidP="004C4424">
            <w:pPr>
              <w:textAlignment w:val="baseline"/>
              <w:rPr>
                <w:rFonts w:ascii="Segoe UI" w:hAnsi="Segoe UI" w:cs="Segoe UI"/>
                <w:sz w:val="18"/>
                <w:szCs w:val="18"/>
              </w:rPr>
            </w:pPr>
            <w:ins w:id="168" w:author="Hana Ponížilová" w:date="2023-03-14T09:15:00Z">
              <w:r>
                <w:t xml:space="preserve">KOTTOVÁ, Karina. </w:t>
              </w:r>
              <w:r w:rsidRPr="00AA5AEB">
                <w:rPr>
                  <w:i/>
                  <w:iCs/>
                </w:rPr>
                <w:t>Instituce a divák</w:t>
              </w:r>
              <w:r>
                <w:t xml:space="preserve">. Praha: Display, 2019. ISBN 97880-906381-8-1. </w:t>
              </w:r>
            </w:ins>
            <w:r w:rsidR="0087481C" w:rsidRPr="00030CB8">
              <w:t>  </w:t>
            </w:r>
          </w:p>
          <w:p w14:paraId="5F77B5DA" w14:textId="09C71392" w:rsidR="002538C0" w:rsidRPr="002538C0" w:rsidRDefault="002538C0" w:rsidP="002538C0">
            <w:pPr>
              <w:jc w:val="both"/>
              <w:textAlignment w:val="baseline"/>
              <w:rPr>
                <w:rFonts w:ascii="Segoe UI" w:hAnsi="Segoe UI" w:cs="Segoe UI"/>
                <w:b/>
                <w:sz w:val="18"/>
                <w:szCs w:val="18"/>
              </w:rPr>
            </w:pPr>
            <w:r>
              <w:rPr>
                <w:b/>
              </w:rPr>
              <w:t>Doporučená</w:t>
            </w:r>
            <w:r w:rsidRPr="002538C0">
              <w:rPr>
                <w:b/>
              </w:rPr>
              <w:t>: </w:t>
            </w:r>
          </w:p>
          <w:p w14:paraId="4904BF4A" w14:textId="77777777" w:rsidR="0087481C" w:rsidRPr="00030CB8" w:rsidRDefault="0087481C" w:rsidP="0087481C">
            <w:pPr>
              <w:textAlignment w:val="baseline"/>
              <w:rPr>
                <w:rFonts w:ascii="Segoe UI" w:hAnsi="Segoe UI" w:cs="Segoe UI"/>
                <w:sz w:val="18"/>
                <w:szCs w:val="18"/>
              </w:rPr>
            </w:pPr>
            <w:r w:rsidRPr="00030CB8">
              <w:t xml:space="preserve">HASKELL, Francis. </w:t>
            </w:r>
            <w:proofErr w:type="spellStart"/>
            <w:r w:rsidRPr="0087481C">
              <w:rPr>
                <w:i/>
              </w:rPr>
              <w:t>The</w:t>
            </w:r>
            <w:proofErr w:type="spellEnd"/>
            <w:r w:rsidRPr="0087481C">
              <w:rPr>
                <w:i/>
              </w:rPr>
              <w:t xml:space="preserve"> </w:t>
            </w:r>
            <w:proofErr w:type="spellStart"/>
            <w:r w:rsidRPr="0087481C">
              <w:rPr>
                <w:i/>
              </w:rPr>
              <w:t>Ephemeral</w:t>
            </w:r>
            <w:proofErr w:type="spellEnd"/>
            <w:r w:rsidRPr="0087481C">
              <w:rPr>
                <w:i/>
              </w:rPr>
              <w:t xml:space="preserve"> Museum: </w:t>
            </w:r>
            <w:proofErr w:type="spellStart"/>
            <w:r w:rsidRPr="0087481C">
              <w:rPr>
                <w:i/>
              </w:rPr>
              <w:t>Old</w:t>
            </w:r>
            <w:proofErr w:type="spellEnd"/>
            <w:r w:rsidRPr="0087481C">
              <w:rPr>
                <w:i/>
              </w:rPr>
              <w:t xml:space="preserve"> Master </w:t>
            </w:r>
            <w:proofErr w:type="spellStart"/>
            <w:r w:rsidRPr="0087481C">
              <w:rPr>
                <w:i/>
              </w:rPr>
              <w:t>Paintings</w:t>
            </w:r>
            <w:proofErr w:type="spellEnd"/>
            <w:r w:rsidRPr="0087481C">
              <w:rPr>
                <w:i/>
              </w:rPr>
              <w:t xml:space="preserve"> and </w:t>
            </w:r>
            <w:proofErr w:type="spellStart"/>
            <w:r w:rsidRPr="0087481C">
              <w:rPr>
                <w:i/>
              </w:rPr>
              <w:t>the</w:t>
            </w:r>
            <w:proofErr w:type="spellEnd"/>
            <w:r w:rsidRPr="0087481C">
              <w:rPr>
                <w:i/>
              </w:rPr>
              <w:t xml:space="preserve"> </w:t>
            </w:r>
            <w:proofErr w:type="spellStart"/>
            <w:r w:rsidRPr="0087481C">
              <w:rPr>
                <w:i/>
              </w:rPr>
              <w:t>Rise</w:t>
            </w:r>
            <w:proofErr w:type="spellEnd"/>
            <w:r w:rsidRPr="0087481C">
              <w:rPr>
                <w:i/>
              </w:rPr>
              <w:t xml:space="preserve"> </w:t>
            </w:r>
            <w:proofErr w:type="spellStart"/>
            <w:r w:rsidRPr="0087481C">
              <w:rPr>
                <w:i/>
              </w:rPr>
              <w:t>of</w:t>
            </w:r>
            <w:proofErr w:type="spellEnd"/>
            <w:r w:rsidRPr="0087481C">
              <w:rPr>
                <w:i/>
              </w:rPr>
              <w:t xml:space="preserve"> </w:t>
            </w:r>
            <w:proofErr w:type="spellStart"/>
            <w:r w:rsidRPr="0087481C">
              <w:rPr>
                <w:i/>
              </w:rPr>
              <w:t>the</w:t>
            </w:r>
            <w:proofErr w:type="spellEnd"/>
            <w:r w:rsidRPr="0087481C">
              <w:rPr>
                <w:i/>
              </w:rPr>
              <w:t xml:space="preserve"> Art </w:t>
            </w:r>
            <w:proofErr w:type="spellStart"/>
            <w:r w:rsidRPr="0087481C">
              <w:rPr>
                <w:i/>
              </w:rPr>
              <w:t>Exhibition</w:t>
            </w:r>
            <w:proofErr w:type="spellEnd"/>
            <w:r w:rsidRPr="0087481C">
              <w:rPr>
                <w:i/>
              </w:rPr>
              <w:t>.</w:t>
            </w:r>
            <w:r w:rsidRPr="00030CB8">
              <w:t xml:space="preserve"> </w:t>
            </w:r>
            <w:proofErr w:type="spellStart"/>
            <w:r w:rsidRPr="00030CB8">
              <w:t>Yale</w:t>
            </w:r>
            <w:proofErr w:type="spellEnd"/>
            <w:r w:rsidRPr="00030CB8">
              <w:t xml:space="preserve">: </w:t>
            </w:r>
            <w:proofErr w:type="spellStart"/>
            <w:r w:rsidRPr="00030CB8">
              <w:t>Yale</w:t>
            </w:r>
            <w:proofErr w:type="spellEnd"/>
            <w:r w:rsidRPr="00030CB8">
              <w:t xml:space="preserve"> University </w:t>
            </w:r>
            <w:proofErr w:type="spellStart"/>
            <w:r w:rsidRPr="00030CB8">
              <w:t>Press</w:t>
            </w:r>
            <w:proofErr w:type="spellEnd"/>
            <w:r w:rsidRPr="00030CB8">
              <w:t>, 2000. ISBN 9780300085341.  </w:t>
            </w:r>
          </w:p>
          <w:p w14:paraId="562B6747" w14:textId="77777777" w:rsidR="0087481C" w:rsidRPr="00030CB8" w:rsidRDefault="0087481C" w:rsidP="0087481C">
            <w:pPr>
              <w:textAlignment w:val="baseline"/>
              <w:rPr>
                <w:rFonts w:ascii="Segoe UI" w:hAnsi="Segoe UI" w:cs="Segoe UI"/>
                <w:sz w:val="18"/>
                <w:szCs w:val="18"/>
              </w:rPr>
            </w:pPr>
            <w:r w:rsidRPr="00030CB8">
              <w:t xml:space="preserve">RANCIÈRE, Jacques. </w:t>
            </w:r>
            <w:proofErr w:type="spellStart"/>
            <w:r w:rsidRPr="0087481C">
              <w:rPr>
                <w:i/>
              </w:rPr>
              <w:t>The</w:t>
            </w:r>
            <w:proofErr w:type="spellEnd"/>
            <w:r w:rsidRPr="0087481C">
              <w:rPr>
                <w:i/>
              </w:rPr>
              <w:t xml:space="preserve"> </w:t>
            </w:r>
            <w:proofErr w:type="spellStart"/>
            <w:r w:rsidRPr="0087481C">
              <w:rPr>
                <w:i/>
              </w:rPr>
              <w:t>emancipated</w:t>
            </w:r>
            <w:proofErr w:type="spellEnd"/>
            <w:r w:rsidRPr="0087481C">
              <w:rPr>
                <w:i/>
              </w:rPr>
              <w:t xml:space="preserve"> </w:t>
            </w:r>
            <w:proofErr w:type="spellStart"/>
            <w:r w:rsidRPr="0087481C">
              <w:rPr>
                <w:i/>
              </w:rPr>
              <w:t>spectator</w:t>
            </w:r>
            <w:proofErr w:type="spellEnd"/>
            <w:r w:rsidRPr="00030CB8">
              <w:t xml:space="preserve">. London: </w:t>
            </w:r>
            <w:proofErr w:type="spellStart"/>
            <w:r w:rsidRPr="00030CB8">
              <w:t>Verso</w:t>
            </w:r>
            <w:proofErr w:type="spellEnd"/>
            <w:r w:rsidRPr="00030CB8">
              <w:t>, 2011. ISBN 9781844677610.  </w:t>
            </w:r>
          </w:p>
          <w:p w14:paraId="7C79D396" w14:textId="15F62FA5" w:rsidR="0087481C" w:rsidRPr="00030CB8" w:rsidRDefault="0087481C" w:rsidP="00590566">
            <w:pPr>
              <w:textAlignment w:val="baseline"/>
              <w:rPr>
                <w:rFonts w:ascii="Segoe UI" w:hAnsi="Segoe UI" w:cs="Segoe UI"/>
                <w:sz w:val="18"/>
                <w:szCs w:val="18"/>
              </w:rPr>
            </w:pPr>
            <w:r w:rsidRPr="00030CB8">
              <w:t xml:space="preserve">SIMON, Nina. </w:t>
            </w:r>
            <w:proofErr w:type="spellStart"/>
            <w:r w:rsidRPr="0087481C">
              <w:rPr>
                <w:i/>
              </w:rPr>
              <w:t>Participatory</w:t>
            </w:r>
            <w:proofErr w:type="spellEnd"/>
            <w:r w:rsidRPr="0087481C">
              <w:rPr>
                <w:i/>
              </w:rPr>
              <w:t xml:space="preserve"> museum</w:t>
            </w:r>
            <w:r w:rsidRPr="00030CB8">
              <w:t xml:space="preserve">. US: Museum 2.0, 2010. ISBN </w:t>
            </w:r>
            <w:r w:rsidR="00F20F30" w:rsidRPr="00030CB8">
              <w:t>978–0615346502</w:t>
            </w:r>
            <w:r w:rsidR="00115922">
              <w:t>.</w:t>
            </w:r>
            <w:r w:rsidRPr="00030CB8">
              <w:t>  </w:t>
            </w:r>
          </w:p>
        </w:tc>
      </w:tr>
    </w:tbl>
    <w:p w14:paraId="6C1BAFA6" w14:textId="60947EB3" w:rsidR="008755B0" w:rsidRDefault="008755B0" w:rsidP="0087481C">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891D2C" w:rsidRPr="00891D2C" w14:paraId="50945066"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69DD8D5" w14:textId="77777777" w:rsidR="00891D2C" w:rsidRPr="00891D2C" w:rsidRDefault="00891D2C" w:rsidP="00891D2C">
            <w:pPr>
              <w:jc w:val="both"/>
              <w:textAlignment w:val="baseline"/>
              <w:rPr>
                <w:rFonts w:ascii="Segoe UI" w:hAnsi="Segoe UI" w:cs="Segoe UI"/>
                <w:sz w:val="18"/>
                <w:szCs w:val="18"/>
              </w:rPr>
            </w:pPr>
            <w:r w:rsidRPr="00891D2C">
              <w:rPr>
                <w:b/>
                <w:bCs/>
                <w:sz w:val="28"/>
                <w:szCs w:val="28"/>
              </w:rPr>
              <w:lastRenderedPageBreak/>
              <w:t>B-III – Charakteristika studijního předmětu</w:t>
            </w:r>
            <w:r w:rsidRPr="00891D2C">
              <w:rPr>
                <w:sz w:val="28"/>
                <w:szCs w:val="28"/>
              </w:rPr>
              <w:t> </w:t>
            </w:r>
          </w:p>
        </w:tc>
      </w:tr>
      <w:tr w:rsidR="00891D2C" w:rsidRPr="00891D2C" w14:paraId="1A5E619B"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64DD3DE8"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169CD9DB" w14:textId="6B066E1D" w:rsidR="00891D2C" w:rsidRPr="00891D2C" w:rsidRDefault="00891D2C" w:rsidP="00891D2C">
            <w:pPr>
              <w:jc w:val="both"/>
              <w:textAlignment w:val="baseline"/>
              <w:rPr>
                <w:rFonts w:ascii="Segoe UI" w:hAnsi="Segoe UI" w:cs="Segoe UI"/>
                <w:sz w:val="18"/>
                <w:szCs w:val="18"/>
              </w:rPr>
            </w:pPr>
            <w:r w:rsidRPr="00891D2C">
              <w:t>Bakalářsk</w:t>
            </w:r>
            <w:r w:rsidR="006579F9">
              <w:t>á práce</w:t>
            </w:r>
          </w:p>
        </w:tc>
      </w:tr>
      <w:tr w:rsidR="00891D2C" w:rsidRPr="00891D2C" w14:paraId="1C4A50E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1D32FE1"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0DE0A9E7" w14:textId="77777777" w:rsidR="00891D2C" w:rsidRPr="00891D2C" w:rsidRDefault="00891D2C" w:rsidP="00891D2C">
            <w:pPr>
              <w:jc w:val="both"/>
              <w:textAlignment w:val="baseline"/>
              <w:rPr>
                <w:rFonts w:ascii="Segoe UI" w:hAnsi="Segoe UI" w:cs="Segoe UI"/>
                <w:sz w:val="18"/>
                <w:szCs w:val="18"/>
              </w:rPr>
            </w:pPr>
            <w:r w:rsidRPr="00891D2C">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EE2AA40"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8AA6750" w14:textId="77777777" w:rsidR="00891D2C" w:rsidRPr="00891D2C" w:rsidRDefault="00891D2C" w:rsidP="00891D2C">
            <w:pPr>
              <w:jc w:val="both"/>
              <w:textAlignment w:val="baseline"/>
              <w:rPr>
                <w:rFonts w:ascii="Segoe UI" w:hAnsi="Segoe UI" w:cs="Segoe UI"/>
                <w:sz w:val="18"/>
                <w:szCs w:val="18"/>
              </w:rPr>
            </w:pPr>
            <w:r w:rsidRPr="00891D2C">
              <w:t>3/LS </w:t>
            </w:r>
          </w:p>
        </w:tc>
      </w:tr>
      <w:tr w:rsidR="00891D2C" w:rsidRPr="00891D2C" w14:paraId="2D1CF6FA"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A0DF2B9"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4259061" w14:textId="77777777" w:rsidR="00891D2C" w:rsidRPr="00891D2C" w:rsidRDefault="00891D2C" w:rsidP="00891D2C">
            <w:pPr>
              <w:jc w:val="both"/>
              <w:textAlignment w:val="baseline"/>
              <w:rPr>
                <w:rFonts w:ascii="Segoe UI" w:hAnsi="Segoe UI" w:cs="Segoe UI"/>
                <w:sz w:val="18"/>
                <w:szCs w:val="18"/>
              </w:rPr>
            </w:pPr>
            <w:proofErr w:type="gramStart"/>
            <w:r w:rsidRPr="00891D2C">
              <w:t>10s</w:t>
            </w:r>
            <w:proofErr w:type="gramEnd"/>
            <w:r w:rsidRPr="00891D2C">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020A5AB"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1F804F17" w14:textId="77777777" w:rsidR="00891D2C" w:rsidRPr="00891D2C" w:rsidRDefault="00891D2C" w:rsidP="00891D2C">
            <w:pPr>
              <w:jc w:val="both"/>
              <w:textAlignment w:val="baseline"/>
              <w:rPr>
                <w:rFonts w:ascii="Segoe UI" w:hAnsi="Segoe UI" w:cs="Segoe UI"/>
                <w:sz w:val="18"/>
                <w:szCs w:val="18"/>
              </w:rPr>
            </w:pPr>
            <w:r w:rsidRPr="00891D2C">
              <w:t>10 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866E127"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D846B2" w14:textId="77777777" w:rsidR="00891D2C" w:rsidRPr="00891D2C" w:rsidRDefault="00891D2C" w:rsidP="00891D2C">
            <w:pPr>
              <w:jc w:val="both"/>
              <w:textAlignment w:val="baseline"/>
              <w:rPr>
                <w:rFonts w:ascii="Segoe UI" w:hAnsi="Segoe UI" w:cs="Segoe UI"/>
                <w:sz w:val="18"/>
                <w:szCs w:val="18"/>
              </w:rPr>
            </w:pPr>
            <w:r w:rsidRPr="00891D2C">
              <w:t>15 </w:t>
            </w:r>
          </w:p>
        </w:tc>
      </w:tr>
      <w:tr w:rsidR="00891D2C" w:rsidRPr="00891D2C" w14:paraId="55EC20C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B3BA644"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A66698D"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7F6000E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EB39631"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A95AC58" w14:textId="77777777" w:rsidR="00891D2C" w:rsidRPr="00891D2C" w:rsidRDefault="00891D2C" w:rsidP="00891D2C">
            <w:pPr>
              <w:jc w:val="both"/>
              <w:textAlignment w:val="baseline"/>
              <w:rPr>
                <w:rFonts w:ascii="Segoe UI" w:hAnsi="Segoe UI" w:cs="Segoe UI"/>
                <w:sz w:val="18"/>
                <w:szCs w:val="18"/>
              </w:rPr>
            </w:pPr>
            <w:r w:rsidRPr="00891D2C">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B017DF1"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495574" w14:textId="77777777" w:rsidR="00891D2C" w:rsidRPr="00891D2C" w:rsidRDefault="00891D2C" w:rsidP="00891D2C">
            <w:pPr>
              <w:jc w:val="both"/>
              <w:textAlignment w:val="baseline"/>
              <w:rPr>
                <w:rFonts w:ascii="Segoe UI" w:hAnsi="Segoe UI" w:cs="Segoe UI"/>
                <w:sz w:val="18"/>
                <w:szCs w:val="18"/>
              </w:rPr>
            </w:pPr>
            <w:r w:rsidRPr="00891D2C">
              <w:t>seminář </w:t>
            </w:r>
          </w:p>
        </w:tc>
      </w:tr>
      <w:tr w:rsidR="00891D2C" w:rsidRPr="00891D2C" w14:paraId="3BCC4856"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10EAB5B"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AD08006" w14:textId="77777777" w:rsidR="00891D2C" w:rsidRPr="00891D2C" w:rsidRDefault="00891D2C" w:rsidP="00891D2C">
            <w:pPr>
              <w:jc w:val="both"/>
              <w:textAlignment w:val="baseline"/>
              <w:rPr>
                <w:rFonts w:ascii="Segoe UI" w:hAnsi="Segoe UI" w:cs="Segoe UI"/>
                <w:sz w:val="18"/>
                <w:szCs w:val="18"/>
              </w:rPr>
            </w:pPr>
            <w:r w:rsidRPr="00891D2C">
              <w:rPr>
                <w:color w:val="000000"/>
              </w:rPr>
              <w:t>80% aktivní účast na seminářích, zpracování a obhájení projektu  </w:t>
            </w:r>
          </w:p>
        </w:tc>
      </w:tr>
      <w:tr w:rsidR="00891D2C" w:rsidRPr="00891D2C" w14:paraId="41B96BAA"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6FFE323"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1361B57F"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1642A36"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AB3F7BC" w14:textId="3A16A699" w:rsidR="00891D2C" w:rsidRPr="00891D2C" w:rsidRDefault="00891D2C" w:rsidP="00891D2C">
            <w:pPr>
              <w:jc w:val="both"/>
              <w:textAlignment w:val="baseline"/>
              <w:rPr>
                <w:rFonts w:ascii="Segoe UI" w:hAnsi="Segoe UI" w:cs="Segoe UI"/>
                <w:sz w:val="18"/>
                <w:szCs w:val="18"/>
              </w:rPr>
            </w:pPr>
            <w:r w:rsidRPr="00891D2C">
              <w:rPr>
                <w:color w:val="000000"/>
              </w:rPr>
              <w:t>doc. Mgr.</w:t>
            </w:r>
            <w:r w:rsidR="000A6315">
              <w:rPr>
                <w:color w:val="000000"/>
              </w:rPr>
              <w:t xml:space="preserve"> </w:t>
            </w:r>
            <w:r w:rsidRPr="00891D2C">
              <w:rPr>
                <w:color w:val="000000"/>
              </w:rPr>
              <w:t xml:space="preserve">art Mária </w:t>
            </w:r>
            <w:proofErr w:type="spellStart"/>
            <w:r w:rsidRPr="00891D2C">
              <w:rPr>
                <w:color w:val="000000"/>
              </w:rPr>
              <w:t>Štraneková</w:t>
            </w:r>
            <w:proofErr w:type="spellEnd"/>
            <w:r w:rsidRPr="00891D2C">
              <w:rPr>
                <w:color w:val="000000"/>
              </w:rPr>
              <w:t xml:space="preserve">, </w:t>
            </w:r>
            <w:proofErr w:type="spellStart"/>
            <w:r w:rsidRPr="00891D2C">
              <w:rPr>
                <w:color w:val="000000"/>
              </w:rPr>
              <w:t>ArtD</w:t>
            </w:r>
            <w:proofErr w:type="spellEnd"/>
            <w:r w:rsidRPr="00891D2C">
              <w:rPr>
                <w:color w:val="000000"/>
              </w:rPr>
              <w:t>. </w:t>
            </w:r>
          </w:p>
          <w:p w14:paraId="6533E83F" w14:textId="77777777" w:rsidR="00891D2C" w:rsidRPr="00891D2C" w:rsidRDefault="00891D2C" w:rsidP="00891D2C">
            <w:pPr>
              <w:jc w:val="both"/>
              <w:textAlignment w:val="baseline"/>
              <w:rPr>
                <w:rFonts w:ascii="Segoe UI" w:hAnsi="Segoe UI" w:cs="Segoe UI"/>
                <w:sz w:val="18"/>
                <w:szCs w:val="18"/>
              </w:rPr>
            </w:pPr>
            <w:r w:rsidRPr="00891D2C">
              <w:rPr>
                <w:color w:val="000000"/>
              </w:rPr>
              <w:t> </w:t>
            </w:r>
          </w:p>
        </w:tc>
      </w:tr>
      <w:tr w:rsidR="00891D2C" w:rsidRPr="00891D2C" w14:paraId="1355C752"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267C7F3D"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112A002F" w14:textId="77777777" w:rsidR="00891D2C" w:rsidRPr="00891D2C" w:rsidRDefault="00891D2C" w:rsidP="00891D2C">
            <w:pPr>
              <w:jc w:val="both"/>
              <w:textAlignment w:val="baseline"/>
              <w:rPr>
                <w:rFonts w:ascii="Segoe UI" w:hAnsi="Segoe UI" w:cs="Segoe UI"/>
                <w:sz w:val="18"/>
                <w:szCs w:val="18"/>
              </w:rPr>
            </w:pPr>
            <w:r w:rsidRPr="00891D2C">
              <w:rPr>
                <w:color w:val="000000"/>
                <w:lang w:val="fr-FR"/>
              </w:rPr>
              <w:t>100 %</w:t>
            </w:r>
            <w:r w:rsidRPr="00891D2C">
              <w:rPr>
                <w:color w:val="000000"/>
              </w:rPr>
              <w:t> </w:t>
            </w:r>
          </w:p>
        </w:tc>
      </w:tr>
      <w:tr w:rsidR="00891D2C" w:rsidRPr="00891D2C" w14:paraId="40A208F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CCC49C3"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436A7CA" w14:textId="2DE556B9" w:rsidR="00891D2C" w:rsidRPr="00891D2C" w:rsidRDefault="00891D2C" w:rsidP="00891D2C">
            <w:pPr>
              <w:jc w:val="both"/>
              <w:textAlignment w:val="baseline"/>
              <w:rPr>
                <w:rFonts w:ascii="Segoe UI" w:hAnsi="Segoe UI" w:cs="Segoe UI"/>
                <w:sz w:val="18"/>
                <w:szCs w:val="18"/>
              </w:rPr>
            </w:pPr>
            <w:r w:rsidRPr="00891D2C">
              <w:rPr>
                <w:color w:val="000000"/>
              </w:rPr>
              <w:t>doc. Mgr.</w:t>
            </w:r>
            <w:r w:rsidR="000A6315">
              <w:rPr>
                <w:color w:val="000000"/>
              </w:rPr>
              <w:t xml:space="preserve"> </w:t>
            </w:r>
            <w:r w:rsidRPr="00891D2C">
              <w:rPr>
                <w:color w:val="000000"/>
              </w:rPr>
              <w:t xml:space="preserve">art Mária </w:t>
            </w:r>
            <w:proofErr w:type="spellStart"/>
            <w:r w:rsidRPr="00891D2C">
              <w:rPr>
                <w:color w:val="000000"/>
              </w:rPr>
              <w:t>Štraneková</w:t>
            </w:r>
            <w:proofErr w:type="spellEnd"/>
            <w:r w:rsidRPr="00891D2C">
              <w:rPr>
                <w:color w:val="000000"/>
              </w:rPr>
              <w:t xml:space="preserve">, </w:t>
            </w:r>
            <w:proofErr w:type="spellStart"/>
            <w:r w:rsidRPr="00891D2C">
              <w:rPr>
                <w:color w:val="000000"/>
              </w:rPr>
              <w:t>ArtD</w:t>
            </w:r>
            <w:proofErr w:type="spellEnd"/>
            <w:r w:rsidRPr="00891D2C">
              <w:rPr>
                <w:color w:val="000000"/>
              </w:rPr>
              <w:t>. </w:t>
            </w:r>
          </w:p>
          <w:p w14:paraId="5FCFC413" w14:textId="77777777" w:rsidR="00891D2C" w:rsidRPr="00891D2C" w:rsidRDefault="00891D2C" w:rsidP="00891D2C">
            <w:pPr>
              <w:jc w:val="both"/>
              <w:textAlignment w:val="baseline"/>
              <w:rPr>
                <w:rFonts w:ascii="Segoe UI" w:hAnsi="Segoe UI" w:cs="Segoe UI"/>
                <w:sz w:val="18"/>
                <w:szCs w:val="18"/>
              </w:rPr>
            </w:pPr>
            <w:r w:rsidRPr="00891D2C">
              <w:rPr>
                <w:color w:val="000000"/>
              </w:rPr>
              <w:t> </w:t>
            </w:r>
          </w:p>
        </w:tc>
      </w:tr>
      <w:tr w:rsidR="00891D2C" w:rsidRPr="00891D2C" w14:paraId="55C20616" w14:textId="77777777" w:rsidTr="004311A0">
        <w:trPr>
          <w:trHeight w:val="11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33F7D98"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6A638B25"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F7059FB"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4389972"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127B1B5" w14:textId="77777777" w:rsidTr="00311B61">
        <w:trPr>
          <w:trHeight w:val="247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9686ED9" w14:textId="7AF6E8EA" w:rsidR="00891D2C" w:rsidRPr="00891D2C" w:rsidRDefault="00891D2C" w:rsidP="00891D2C">
            <w:pPr>
              <w:jc w:val="both"/>
              <w:textAlignment w:val="baseline"/>
              <w:rPr>
                <w:rFonts w:ascii="Segoe UI" w:hAnsi="Segoe UI" w:cs="Segoe UI"/>
                <w:sz w:val="18"/>
                <w:szCs w:val="18"/>
              </w:rPr>
            </w:pPr>
            <w:r w:rsidRPr="00891D2C">
              <w:rPr>
                <w:color w:val="000000"/>
              </w:rPr>
              <w:t>Cílem předmětu je směrovat studenta k samostatnému a plnohodnotnému vypracování bakalářského projektu.  </w:t>
            </w:r>
            <w:r w:rsidRPr="00891D2C">
              <w:t>  </w:t>
            </w:r>
          </w:p>
          <w:p w14:paraId="66716B86" w14:textId="77777777" w:rsidR="00891D2C" w:rsidRPr="00891D2C" w:rsidRDefault="00891D2C" w:rsidP="00891D2C">
            <w:pPr>
              <w:jc w:val="both"/>
              <w:textAlignment w:val="baseline"/>
              <w:rPr>
                <w:rFonts w:ascii="Segoe UI" w:hAnsi="Segoe UI" w:cs="Segoe UI"/>
                <w:sz w:val="18"/>
                <w:szCs w:val="18"/>
              </w:rPr>
            </w:pPr>
            <w:r w:rsidRPr="00891D2C">
              <w:rPr>
                <w:color w:val="000000"/>
              </w:rPr>
              <w:t>Podmínkou pro splnění předmětu jsou pravidelné konzultace s pedagogy, vyhodnocení dílčích fází procesu výroby a obhájení patřičné fáze projektu.   </w:t>
            </w:r>
          </w:p>
          <w:p w14:paraId="2836D4B7" w14:textId="77777777" w:rsidR="00891D2C" w:rsidRPr="00891D2C" w:rsidRDefault="00891D2C" w:rsidP="00891D2C">
            <w:pPr>
              <w:jc w:val="both"/>
              <w:textAlignment w:val="baseline"/>
              <w:rPr>
                <w:rFonts w:ascii="Segoe UI" w:hAnsi="Segoe UI" w:cs="Segoe UI"/>
                <w:sz w:val="18"/>
                <w:szCs w:val="18"/>
              </w:rPr>
            </w:pPr>
            <w:r w:rsidRPr="00891D2C">
              <w:rPr>
                <w:color w:val="000000"/>
              </w:rPr>
              <w:t>  </w:t>
            </w:r>
          </w:p>
          <w:p w14:paraId="5A8B2C92" w14:textId="77777777" w:rsidR="00891D2C" w:rsidRPr="00891D2C" w:rsidRDefault="00891D2C" w:rsidP="00CB0738">
            <w:pPr>
              <w:numPr>
                <w:ilvl w:val="0"/>
                <w:numId w:val="207"/>
              </w:numPr>
              <w:ind w:left="360" w:firstLine="0"/>
              <w:textAlignment w:val="baseline"/>
            </w:pPr>
            <w:proofErr w:type="spellStart"/>
            <w:r w:rsidRPr="00891D2C">
              <w:rPr>
                <w:lang w:val="en-US"/>
              </w:rPr>
              <w:t>Úvod</w:t>
            </w:r>
            <w:proofErr w:type="spellEnd"/>
            <w:r w:rsidRPr="00891D2C">
              <w:rPr>
                <w:lang w:val="en-US"/>
              </w:rPr>
              <w:t xml:space="preserve"> do </w:t>
            </w:r>
            <w:proofErr w:type="spellStart"/>
            <w:r w:rsidRPr="00891D2C">
              <w:rPr>
                <w:lang w:val="en-US"/>
              </w:rPr>
              <w:t>předmětu</w:t>
            </w:r>
            <w:proofErr w:type="spellEnd"/>
            <w:r w:rsidRPr="00891D2C">
              <w:rPr>
                <w:lang w:val="en-US"/>
              </w:rPr>
              <w:t> </w:t>
            </w:r>
            <w:r w:rsidRPr="00891D2C">
              <w:t>  </w:t>
            </w:r>
          </w:p>
          <w:p w14:paraId="2839D0CE" w14:textId="77777777" w:rsidR="00891D2C" w:rsidRPr="00891D2C" w:rsidRDefault="00891D2C" w:rsidP="00CB0738">
            <w:pPr>
              <w:numPr>
                <w:ilvl w:val="0"/>
                <w:numId w:val="208"/>
              </w:numPr>
              <w:ind w:left="360" w:firstLine="0"/>
              <w:jc w:val="both"/>
              <w:textAlignment w:val="baseline"/>
            </w:pPr>
            <w:r w:rsidRPr="00891D2C">
              <w:t>Studium problematiky, získávání zdrojů</w:t>
            </w:r>
            <w:r w:rsidRPr="00891D2C">
              <w:rPr>
                <w:lang w:val="en-US"/>
              </w:rPr>
              <w:t> </w:t>
            </w:r>
            <w:r w:rsidRPr="00891D2C">
              <w:t>  </w:t>
            </w:r>
          </w:p>
          <w:p w14:paraId="4D0C3AAA" w14:textId="77777777" w:rsidR="00891D2C" w:rsidRPr="00891D2C" w:rsidRDefault="00891D2C" w:rsidP="00CB0738">
            <w:pPr>
              <w:numPr>
                <w:ilvl w:val="0"/>
                <w:numId w:val="209"/>
              </w:numPr>
              <w:ind w:left="360" w:firstLine="0"/>
              <w:jc w:val="both"/>
              <w:textAlignment w:val="baseline"/>
            </w:pPr>
            <w:r w:rsidRPr="00891D2C">
              <w:t>Metodika  </w:t>
            </w:r>
            <w:r w:rsidRPr="00891D2C">
              <w:rPr>
                <w:lang w:val="en-US"/>
              </w:rPr>
              <w:t> </w:t>
            </w:r>
            <w:r w:rsidRPr="00891D2C">
              <w:t>  </w:t>
            </w:r>
          </w:p>
          <w:p w14:paraId="69335EB4" w14:textId="77777777" w:rsidR="00891D2C" w:rsidRPr="00891D2C" w:rsidRDefault="00891D2C" w:rsidP="00CB0738">
            <w:pPr>
              <w:numPr>
                <w:ilvl w:val="0"/>
                <w:numId w:val="210"/>
              </w:numPr>
              <w:ind w:left="360" w:firstLine="0"/>
              <w:jc w:val="both"/>
              <w:textAlignment w:val="baseline"/>
            </w:pPr>
            <w:r w:rsidRPr="00891D2C">
              <w:t>Analýza problémů, počáteční návrh řešení teze bakalářské práce</w:t>
            </w:r>
            <w:r w:rsidRPr="00891D2C">
              <w:rPr>
                <w:lang w:val="en-US"/>
              </w:rPr>
              <w:t> </w:t>
            </w:r>
            <w:r w:rsidRPr="00891D2C">
              <w:t>  </w:t>
            </w:r>
          </w:p>
          <w:p w14:paraId="72C4FC26" w14:textId="77777777" w:rsidR="00891D2C" w:rsidRPr="00891D2C" w:rsidRDefault="00891D2C" w:rsidP="00CB0738">
            <w:pPr>
              <w:numPr>
                <w:ilvl w:val="0"/>
                <w:numId w:val="211"/>
              </w:numPr>
              <w:ind w:left="360" w:firstLine="0"/>
              <w:jc w:val="both"/>
              <w:textAlignment w:val="baseline"/>
            </w:pPr>
            <w:r w:rsidRPr="00891D2C">
              <w:t>Písemná prezentace návrhu bakalářského projektu </w:t>
            </w:r>
            <w:r w:rsidRPr="00891D2C">
              <w:rPr>
                <w:lang w:val="en-US"/>
              </w:rPr>
              <w:t> </w:t>
            </w:r>
            <w:r w:rsidRPr="00891D2C">
              <w:t>  </w:t>
            </w:r>
          </w:p>
          <w:p w14:paraId="0A0A3911" w14:textId="77777777" w:rsidR="00891D2C" w:rsidRPr="00891D2C" w:rsidRDefault="00891D2C" w:rsidP="00CB0738">
            <w:pPr>
              <w:numPr>
                <w:ilvl w:val="0"/>
                <w:numId w:val="212"/>
              </w:numPr>
              <w:ind w:left="360" w:firstLine="0"/>
              <w:jc w:val="both"/>
              <w:textAlignment w:val="baseline"/>
            </w:pPr>
            <w:r w:rsidRPr="00891D2C">
              <w:t>Kontrola rozpracovanosti BP</w:t>
            </w:r>
            <w:r w:rsidRPr="00891D2C">
              <w:rPr>
                <w:lang w:val="en-US"/>
              </w:rPr>
              <w:t> </w:t>
            </w:r>
            <w:r w:rsidRPr="00891D2C">
              <w:t>  </w:t>
            </w:r>
          </w:p>
          <w:p w14:paraId="453BED02" w14:textId="77777777" w:rsidR="00891D2C" w:rsidRPr="00891D2C" w:rsidRDefault="00891D2C" w:rsidP="00CB0738">
            <w:pPr>
              <w:numPr>
                <w:ilvl w:val="0"/>
                <w:numId w:val="213"/>
              </w:numPr>
              <w:ind w:left="360" w:firstLine="0"/>
              <w:jc w:val="both"/>
              <w:textAlignment w:val="baseline"/>
            </w:pPr>
            <w:r w:rsidRPr="00891D2C">
              <w:t>Kritické zhodnocení BP</w:t>
            </w:r>
            <w:r w:rsidRPr="00891D2C">
              <w:rPr>
                <w:lang w:val="en-US"/>
              </w:rPr>
              <w:t> </w:t>
            </w:r>
            <w:r w:rsidRPr="00891D2C">
              <w:t>  </w:t>
            </w:r>
          </w:p>
          <w:p w14:paraId="27004988" w14:textId="77777777" w:rsidR="00891D2C" w:rsidRPr="00891D2C" w:rsidRDefault="00891D2C" w:rsidP="00CB0738">
            <w:pPr>
              <w:numPr>
                <w:ilvl w:val="0"/>
                <w:numId w:val="214"/>
              </w:numPr>
              <w:ind w:left="360" w:firstLine="0"/>
              <w:jc w:val="both"/>
              <w:textAlignment w:val="baseline"/>
            </w:pPr>
            <w:r w:rsidRPr="00891D2C">
              <w:t>Implementace a ověření řešení</w:t>
            </w:r>
            <w:r w:rsidRPr="00891D2C">
              <w:rPr>
                <w:lang w:val="en-US"/>
              </w:rPr>
              <w:t> </w:t>
            </w:r>
            <w:r w:rsidRPr="00891D2C">
              <w:t>  </w:t>
            </w:r>
          </w:p>
          <w:p w14:paraId="5111BE26" w14:textId="77777777" w:rsidR="00891D2C" w:rsidRPr="00891D2C" w:rsidRDefault="00891D2C" w:rsidP="00CB0738">
            <w:pPr>
              <w:numPr>
                <w:ilvl w:val="0"/>
                <w:numId w:val="215"/>
              </w:numPr>
              <w:ind w:left="360" w:firstLine="0"/>
              <w:jc w:val="both"/>
              <w:textAlignment w:val="baseline"/>
            </w:pPr>
            <w:r w:rsidRPr="00891D2C">
              <w:t>Prezentace výsledků řešení projektu</w:t>
            </w:r>
            <w:r w:rsidRPr="00891D2C">
              <w:rPr>
                <w:lang w:val="en-US"/>
              </w:rPr>
              <w:t> </w:t>
            </w:r>
            <w:r w:rsidRPr="00891D2C">
              <w:t>  </w:t>
            </w:r>
          </w:p>
          <w:p w14:paraId="30B8862E" w14:textId="77777777" w:rsidR="00891D2C" w:rsidRPr="00891D2C" w:rsidRDefault="00891D2C" w:rsidP="00CB0738">
            <w:pPr>
              <w:numPr>
                <w:ilvl w:val="0"/>
                <w:numId w:val="216"/>
              </w:numPr>
              <w:ind w:left="360" w:firstLine="0"/>
              <w:jc w:val="both"/>
              <w:textAlignment w:val="baseline"/>
            </w:pPr>
            <w:r w:rsidRPr="00891D2C">
              <w:t>Písemná a ústní prezentace výsledků BP  </w:t>
            </w:r>
          </w:p>
          <w:p w14:paraId="32006C67" w14:textId="77777777" w:rsidR="00891D2C" w:rsidRPr="00891D2C" w:rsidRDefault="00891D2C" w:rsidP="00891D2C">
            <w:pPr>
              <w:jc w:val="both"/>
              <w:textAlignment w:val="baseline"/>
              <w:rPr>
                <w:rFonts w:ascii="Segoe UI" w:hAnsi="Segoe UI" w:cs="Segoe UI"/>
                <w:sz w:val="18"/>
                <w:szCs w:val="18"/>
              </w:rPr>
            </w:pPr>
            <w:r w:rsidRPr="00891D2C">
              <w:rPr>
                <w:color w:val="000000"/>
              </w:rPr>
              <w:t>  </w:t>
            </w:r>
          </w:p>
          <w:p w14:paraId="554B6F27" w14:textId="77777777" w:rsidR="00891D2C" w:rsidRPr="00891D2C" w:rsidRDefault="00891D2C" w:rsidP="00891D2C">
            <w:pPr>
              <w:jc w:val="both"/>
              <w:textAlignment w:val="baseline"/>
              <w:rPr>
                <w:rFonts w:ascii="Segoe UI" w:hAnsi="Segoe UI" w:cs="Segoe UI"/>
                <w:sz w:val="18"/>
                <w:szCs w:val="18"/>
              </w:rPr>
            </w:pPr>
            <w:r w:rsidRPr="00891D2C">
              <w:t>Výstupem je vypracovaný a obhájený bakalá</w:t>
            </w:r>
            <w:r w:rsidRPr="00891D2C">
              <w:rPr>
                <w:rFonts w:ascii="Segoe UI" w:hAnsi="Segoe UI" w:cs="Segoe UI"/>
              </w:rPr>
              <w:t>ř</w:t>
            </w:r>
            <w:r w:rsidRPr="00891D2C">
              <w:t>sk</w:t>
            </w:r>
            <w:r w:rsidRPr="00891D2C">
              <w:rPr>
                <w:rFonts w:ascii="Segoe UI" w:hAnsi="Segoe UI" w:cs="Segoe UI"/>
              </w:rPr>
              <w:t>ý</w:t>
            </w:r>
            <w:r w:rsidRPr="00891D2C">
              <w:t xml:space="preserve"> projekt dle individuálního zadání.  </w:t>
            </w:r>
          </w:p>
          <w:p w14:paraId="7B8179B9" w14:textId="6C68B9EF" w:rsidR="00891D2C" w:rsidRPr="00891D2C" w:rsidRDefault="00891D2C" w:rsidP="00891D2C">
            <w:pPr>
              <w:jc w:val="both"/>
              <w:textAlignment w:val="baseline"/>
              <w:rPr>
                <w:rFonts w:ascii="Segoe UI" w:hAnsi="Segoe UI" w:cs="Segoe UI"/>
                <w:sz w:val="18"/>
                <w:szCs w:val="18"/>
              </w:rPr>
            </w:pPr>
            <w:r w:rsidRPr="00891D2C">
              <w:t xml:space="preserve">Studující budou obeznámení s metodami, postupy a nároky bakalářské práce, budou schopni kriticky zhodnotit </w:t>
            </w:r>
            <w:r w:rsidR="00115922">
              <w:br/>
            </w:r>
            <w:r w:rsidRPr="00891D2C">
              <w:t>a prezentovat výsledky svého řešení písemně i ústně.   </w:t>
            </w:r>
          </w:p>
        </w:tc>
      </w:tr>
      <w:tr w:rsidR="00891D2C" w:rsidRPr="00891D2C" w14:paraId="7824DE76"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5AD93E33"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76" w:type="dxa"/>
            <w:gridSpan w:val="6"/>
            <w:tcBorders>
              <w:top w:val="nil"/>
              <w:left w:val="single" w:sz="6" w:space="0" w:color="auto"/>
              <w:bottom w:val="nil"/>
              <w:right w:val="single" w:sz="6" w:space="0" w:color="auto"/>
            </w:tcBorders>
            <w:shd w:val="clear" w:color="auto" w:fill="auto"/>
            <w:hideMark/>
          </w:tcPr>
          <w:p w14:paraId="5B341560"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CC5018B" w14:textId="77777777" w:rsidTr="008E3992">
        <w:trPr>
          <w:trHeight w:val="45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97745DC" w14:textId="77777777" w:rsidR="00891D2C" w:rsidRPr="00891D2C" w:rsidRDefault="00891D2C" w:rsidP="00891D2C">
            <w:pPr>
              <w:jc w:val="both"/>
              <w:textAlignment w:val="baseline"/>
              <w:rPr>
                <w:rFonts w:ascii="Segoe UI" w:hAnsi="Segoe UI" w:cs="Segoe UI"/>
                <w:sz w:val="18"/>
                <w:szCs w:val="18"/>
              </w:rPr>
            </w:pPr>
            <w:r w:rsidRPr="00891D2C">
              <w:rPr>
                <w:b/>
                <w:bCs/>
                <w:color w:val="000000"/>
              </w:rPr>
              <w:t>Povinná:</w:t>
            </w:r>
            <w:r w:rsidRPr="00891D2C">
              <w:rPr>
                <w:color w:val="000000"/>
              </w:rPr>
              <w:t> </w:t>
            </w:r>
          </w:p>
          <w:p w14:paraId="4D4027FA" w14:textId="77777777" w:rsidR="00742F14" w:rsidRDefault="00891D2C" w:rsidP="00891D2C">
            <w:pPr>
              <w:textAlignment w:val="baseline"/>
              <w:rPr>
                <w:ins w:id="169" w:author="Hana Ponížilová" w:date="2023-03-13T13:14:00Z"/>
                <w:color w:val="000000"/>
              </w:rPr>
            </w:pPr>
            <w:r w:rsidRPr="00891D2C">
              <w:rPr>
                <w:color w:val="000000"/>
              </w:rPr>
              <w:t xml:space="preserve">KATUŠČÁK, Dušan. </w:t>
            </w:r>
            <w:proofErr w:type="spellStart"/>
            <w:r w:rsidRPr="00891D2C">
              <w:rPr>
                <w:i/>
                <w:iCs/>
                <w:color w:val="000000"/>
              </w:rPr>
              <w:t>Ako</w:t>
            </w:r>
            <w:proofErr w:type="spellEnd"/>
            <w:r w:rsidRPr="00891D2C">
              <w:rPr>
                <w:i/>
                <w:iCs/>
                <w:color w:val="000000"/>
              </w:rPr>
              <w:t xml:space="preserve"> </w:t>
            </w:r>
            <w:proofErr w:type="spellStart"/>
            <w:r w:rsidRPr="00891D2C">
              <w:rPr>
                <w:i/>
                <w:iCs/>
                <w:color w:val="000000"/>
              </w:rPr>
              <w:t>písať</w:t>
            </w:r>
            <w:proofErr w:type="spellEnd"/>
            <w:r w:rsidRPr="00891D2C">
              <w:rPr>
                <w:i/>
                <w:iCs/>
                <w:color w:val="000000"/>
              </w:rPr>
              <w:t xml:space="preserve"> </w:t>
            </w:r>
            <w:proofErr w:type="spellStart"/>
            <w:r w:rsidRPr="00891D2C">
              <w:rPr>
                <w:i/>
                <w:iCs/>
                <w:color w:val="000000"/>
              </w:rPr>
              <w:t>záverečné</w:t>
            </w:r>
            <w:proofErr w:type="spellEnd"/>
            <w:r w:rsidRPr="00891D2C">
              <w:rPr>
                <w:i/>
                <w:iCs/>
                <w:color w:val="000000"/>
              </w:rPr>
              <w:t xml:space="preserve"> a </w:t>
            </w:r>
            <w:proofErr w:type="spellStart"/>
            <w:r w:rsidRPr="00891D2C">
              <w:rPr>
                <w:i/>
                <w:iCs/>
                <w:color w:val="000000"/>
              </w:rPr>
              <w:t>kvalifikačné</w:t>
            </w:r>
            <w:proofErr w:type="spellEnd"/>
            <w:r w:rsidRPr="00891D2C">
              <w:rPr>
                <w:i/>
                <w:iCs/>
                <w:color w:val="000000"/>
              </w:rPr>
              <w:t xml:space="preserve"> práce.</w:t>
            </w:r>
            <w:r w:rsidRPr="00891D2C">
              <w:rPr>
                <w:color w:val="000000"/>
              </w:rPr>
              <w:t xml:space="preserve"> </w:t>
            </w:r>
            <w:r w:rsidR="00EC761D">
              <w:rPr>
                <w:color w:val="000000"/>
              </w:rPr>
              <w:t xml:space="preserve">Bratislava: </w:t>
            </w:r>
            <w:r w:rsidRPr="00891D2C">
              <w:rPr>
                <w:color w:val="000000"/>
              </w:rPr>
              <w:t>Enigma 2013</w:t>
            </w:r>
            <w:r w:rsidR="00EC761D">
              <w:rPr>
                <w:color w:val="000000"/>
              </w:rPr>
              <w:t>.</w:t>
            </w:r>
            <w:r w:rsidRPr="00891D2C">
              <w:rPr>
                <w:color w:val="000000"/>
              </w:rPr>
              <w:t xml:space="preserve"> ISBN 8089132454</w:t>
            </w:r>
            <w:r w:rsidR="00115922">
              <w:rPr>
                <w:color w:val="000000"/>
              </w:rPr>
              <w:t>.</w:t>
            </w:r>
            <w:r w:rsidRPr="00891D2C">
              <w:rPr>
                <w:color w:val="000000"/>
              </w:rPr>
              <w:t> </w:t>
            </w:r>
          </w:p>
          <w:p w14:paraId="314A7B70" w14:textId="77777777" w:rsidR="00742F14" w:rsidRPr="00B76A44" w:rsidRDefault="00742F14" w:rsidP="00742F14">
            <w:pPr>
              <w:rPr>
                <w:ins w:id="170" w:author="Hana Ponížilová" w:date="2023-03-13T13:14:00Z"/>
              </w:rPr>
            </w:pPr>
            <w:ins w:id="171" w:author="Hana Ponížilová" w:date="2023-03-13T13:14:00Z">
              <w:r w:rsidRPr="00B76A44">
                <w:t xml:space="preserve">SYNEK, Miloslav, Pavel MIKAN a Hana VÁVROVÁ. </w:t>
              </w:r>
              <w:r w:rsidRPr="00B76A44">
                <w:rPr>
                  <w:i/>
                </w:rPr>
                <w:t>Jak psát bakalářské, diplomové, doktorské a jiné písemné práce</w:t>
              </w:r>
              <w:r w:rsidRPr="00B76A44">
                <w:t xml:space="preserve">. Vyd. 3., </w:t>
              </w:r>
              <w:proofErr w:type="spellStart"/>
              <w:r w:rsidRPr="00B76A44">
                <w:t>přeprac</w:t>
              </w:r>
              <w:proofErr w:type="spellEnd"/>
              <w:r w:rsidRPr="00B76A44">
                <w:t xml:space="preserve">. Praha: </w:t>
              </w:r>
              <w:proofErr w:type="spellStart"/>
              <w:r w:rsidRPr="00B76A44">
                <w:t>Oeconomica</w:t>
              </w:r>
              <w:proofErr w:type="spellEnd"/>
              <w:r w:rsidRPr="00B76A44">
                <w:t>, 2011. ISBN 9788024518190.</w:t>
              </w:r>
            </w:ins>
          </w:p>
          <w:p w14:paraId="46C009CA" w14:textId="4BA3BD4B" w:rsidR="007C48B8" w:rsidRDefault="00891D2C" w:rsidP="00891D2C">
            <w:pPr>
              <w:textAlignment w:val="baseline"/>
              <w:rPr>
                <w:ins w:id="172" w:author="Hana Ponížilová" w:date="2023-03-13T13:13:00Z"/>
                <w:color w:val="000000"/>
              </w:rPr>
            </w:pPr>
            <w:r w:rsidRPr="00891D2C">
              <w:rPr>
                <w:color w:val="000000"/>
              </w:rPr>
              <w:t> </w:t>
            </w:r>
          </w:p>
          <w:p w14:paraId="4CA0CA75" w14:textId="77777777" w:rsidR="007C48B8" w:rsidRPr="001B1B18" w:rsidRDefault="007C48B8" w:rsidP="007C48B8">
            <w:pPr>
              <w:spacing w:after="120"/>
              <w:jc w:val="both"/>
              <w:rPr>
                <w:ins w:id="173" w:author="Hana Ponížilová" w:date="2023-03-13T13:13:00Z"/>
                <w:color w:val="000000"/>
              </w:rPr>
            </w:pPr>
            <w:ins w:id="174" w:author="Hana Ponížilová" w:date="2023-03-13T13:13:00Z">
              <w:r w:rsidRPr="00A23EDC">
                <w:rPr>
                  <w:color w:val="000000"/>
                </w:rPr>
                <w:t>V případě bakalářského projektu nelze stanovit povinnou literaturu, protože, každý student zpracovává jinak zaměřenou bakalářskou práci a vhodnou literaturu si vybírá podle zvoleného tématu sám nebo mu ji určí jeho vedoucí práce.</w:t>
              </w:r>
            </w:ins>
          </w:p>
          <w:p w14:paraId="4F83DBB8" w14:textId="77777777" w:rsidR="007C48B8" w:rsidRPr="00776B31" w:rsidRDefault="007C48B8" w:rsidP="007C48B8">
            <w:pPr>
              <w:rPr>
                <w:ins w:id="175" w:author="Hana Ponížilová" w:date="2023-03-13T13:13:00Z"/>
                <w:color w:val="000000"/>
              </w:rPr>
            </w:pPr>
            <w:ins w:id="176" w:author="Hana Ponížilová" w:date="2023-03-13T13:13:00Z">
              <w:r>
                <w:rPr>
                  <w:color w:val="000000"/>
                </w:rPr>
                <w:t>A</w:t>
              </w:r>
              <w:r w:rsidRPr="00A23EDC">
                <w:rPr>
                  <w:color w:val="000000"/>
                </w:rPr>
                <w:t xml:space="preserve">ktuální verze směrnice děkana – </w:t>
              </w:r>
              <w:r w:rsidRPr="007810CC">
                <w:rPr>
                  <w:i/>
                  <w:iCs/>
                  <w:color w:val="000000"/>
                </w:rPr>
                <w:t xml:space="preserve">Pravidla pro zadávání a zpracování bakalářských a diplomových prací, jejich uložení, </w:t>
              </w:r>
              <w:r w:rsidRPr="00776B31">
                <w:rPr>
                  <w:i/>
                  <w:iCs/>
                  <w:color w:val="000000"/>
                </w:rPr>
                <w:t>zpřístupnění a kontrola původnosti na Fakultě multimediálních komunikací</w:t>
              </w:r>
            </w:ins>
          </w:p>
          <w:p w14:paraId="6BD10459" w14:textId="10910D4B" w:rsidR="007C48B8" w:rsidRPr="00616AE4" w:rsidRDefault="007C48B8" w:rsidP="007C48B8">
            <w:pPr>
              <w:textAlignment w:val="baseline"/>
              <w:rPr>
                <w:rFonts w:ascii="Segoe UI" w:hAnsi="Segoe UI" w:cs="Segoe UI"/>
                <w:sz w:val="18"/>
                <w:szCs w:val="18"/>
                <w:u w:val="single"/>
              </w:rPr>
            </w:pPr>
            <w:r w:rsidRPr="00BB4CFF">
              <w:fldChar w:fldCharType="begin"/>
            </w:r>
            <w:r w:rsidRPr="00616AE4">
              <w:rPr>
                <w:u w:val="single"/>
              </w:rPr>
              <w:instrText xml:space="preserve"> HYPERLINK "https://fmk.utb.cz/mdocs-posts/smernice-dekana-sd2022-09/" </w:instrText>
            </w:r>
            <w:r w:rsidRPr="00BB4CFF">
              <w:fldChar w:fldCharType="separate"/>
            </w:r>
            <w:ins w:id="177" w:author="Hana Ponížilová" w:date="2023-03-13T13:13:00Z">
              <w:r w:rsidRPr="00616AE4">
                <w:rPr>
                  <w:rStyle w:val="Hypertextovodkaz"/>
                  <w:color w:val="auto"/>
                </w:rPr>
                <w:t>https://fmk.utb.cz/mdocs-posts/smernice-dekana-sd2022-09/</w:t>
              </w:r>
              <w:r w:rsidRPr="00BB4CFF">
                <w:rPr>
                  <w:rStyle w:val="Hypertextovodkaz"/>
                  <w:color w:val="auto"/>
                </w:rPr>
                <w:fldChar w:fldCharType="end"/>
              </w:r>
            </w:ins>
          </w:p>
          <w:p w14:paraId="2E76C089" w14:textId="208E9660" w:rsidR="00891D2C" w:rsidRPr="00891D2C" w:rsidRDefault="00891D2C" w:rsidP="00891D2C">
            <w:pPr>
              <w:textAlignment w:val="baseline"/>
              <w:rPr>
                <w:rFonts w:ascii="Segoe UI" w:hAnsi="Segoe UI" w:cs="Segoe UI"/>
                <w:color w:val="000000"/>
                <w:sz w:val="18"/>
                <w:szCs w:val="18"/>
              </w:rPr>
            </w:pPr>
          </w:p>
        </w:tc>
      </w:tr>
    </w:tbl>
    <w:p w14:paraId="143A3A16" w14:textId="77777777" w:rsidR="004000F8" w:rsidRDefault="004000F8" w:rsidP="0087481C"/>
    <w:p w14:paraId="78120F11" w14:textId="77777777" w:rsidR="004000F8" w:rsidRDefault="004000F8" w:rsidP="0087481C"/>
    <w:p w14:paraId="561FB362" w14:textId="77777777" w:rsidR="007E5B72" w:rsidRDefault="007E5B72">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7E5B72" w:rsidRPr="00891D2C" w14:paraId="7F5C0282" w14:textId="77777777" w:rsidTr="000704B2">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4AF04A37" w14:textId="376FC685" w:rsidR="007E5B72" w:rsidRPr="00891D2C" w:rsidRDefault="007E5B72" w:rsidP="000704B2">
            <w:pPr>
              <w:jc w:val="both"/>
              <w:textAlignment w:val="baseline"/>
              <w:rPr>
                <w:rFonts w:ascii="Segoe UI" w:hAnsi="Segoe UI" w:cs="Segoe UI"/>
                <w:sz w:val="18"/>
                <w:szCs w:val="18"/>
              </w:rPr>
            </w:pPr>
            <w:r w:rsidRPr="00891D2C">
              <w:rPr>
                <w:b/>
                <w:bCs/>
                <w:sz w:val="28"/>
                <w:szCs w:val="28"/>
              </w:rPr>
              <w:lastRenderedPageBreak/>
              <w:t>B-III – Charakteristika studijního předmětu</w:t>
            </w:r>
            <w:r w:rsidRPr="00891D2C">
              <w:rPr>
                <w:sz w:val="28"/>
                <w:szCs w:val="28"/>
              </w:rPr>
              <w:t> </w:t>
            </w:r>
          </w:p>
        </w:tc>
      </w:tr>
      <w:tr w:rsidR="007E5B72" w:rsidRPr="00891D2C" w14:paraId="6CD543F6" w14:textId="77777777" w:rsidTr="000704B2">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07D92FF6" w14:textId="77777777" w:rsidR="007E5B72" w:rsidRPr="000748AE" w:rsidRDefault="007E5B72" w:rsidP="000704B2">
            <w:pPr>
              <w:textAlignment w:val="baseline"/>
            </w:pPr>
            <w:r w:rsidRPr="000748AE">
              <w:rPr>
                <w:b/>
                <w:bCs/>
              </w:rPr>
              <w:t>Název studijního předmětu</w:t>
            </w:r>
            <w:r w:rsidRPr="000748AE">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211B839" w14:textId="6AFEEB13" w:rsidR="007E5B72" w:rsidRPr="000748AE" w:rsidRDefault="00E524C2" w:rsidP="000704B2">
            <w:pPr>
              <w:jc w:val="both"/>
              <w:textAlignment w:val="baseline"/>
            </w:pPr>
            <w:r w:rsidRPr="000748AE">
              <w:t xml:space="preserve">Cirkulární </w:t>
            </w:r>
            <w:r w:rsidR="002E5424" w:rsidRPr="000748AE">
              <w:t>ekonomika</w:t>
            </w:r>
          </w:p>
        </w:tc>
      </w:tr>
      <w:tr w:rsidR="007E5B72" w:rsidRPr="00891D2C" w14:paraId="6D3C028D"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C9D2BBA" w14:textId="77777777" w:rsidR="007E5B72" w:rsidRPr="000748AE" w:rsidRDefault="007E5B72" w:rsidP="000704B2">
            <w:pPr>
              <w:textAlignment w:val="baseline"/>
            </w:pPr>
            <w:r w:rsidRPr="000748AE">
              <w:rPr>
                <w:b/>
                <w:bCs/>
              </w:rPr>
              <w:t>Typ předmětu</w:t>
            </w:r>
            <w:r w:rsidRPr="000748A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4A3660C" w14:textId="0A3F89C7" w:rsidR="007E5B72" w:rsidRPr="000748AE" w:rsidRDefault="007E5B72" w:rsidP="000704B2">
            <w:pPr>
              <w:jc w:val="both"/>
              <w:textAlignment w:val="baseline"/>
            </w:pPr>
            <w:r w:rsidRPr="000748AE">
              <w:t>povinn</w:t>
            </w:r>
            <w:r w:rsidR="002E5424" w:rsidRPr="000748AE">
              <w:t>ě volitelný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B8EAE47" w14:textId="77777777" w:rsidR="007E5B72" w:rsidRPr="000748AE" w:rsidRDefault="007E5B72" w:rsidP="000704B2">
            <w:pPr>
              <w:jc w:val="both"/>
              <w:textAlignment w:val="baseline"/>
            </w:pPr>
            <w:r w:rsidRPr="000748AE">
              <w:rPr>
                <w:b/>
                <w:bCs/>
              </w:rPr>
              <w:t>doporučený ročník / semestr</w:t>
            </w:r>
            <w:r w:rsidRPr="000748AE">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3BC0C46B" w14:textId="1BFDB29C" w:rsidR="007E5B72" w:rsidRPr="000748AE" w:rsidRDefault="002E5424" w:rsidP="000704B2">
            <w:pPr>
              <w:jc w:val="both"/>
              <w:textAlignment w:val="baseline"/>
            </w:pPr>
            <w:r w:rsidRPr="000748AE">
              <w:t>1</w:t>
            </w:r>
            <w:r w:rsidR="007E5B72" w:rsidRPr="000748AE">
              <w:t>/LS </w:t>
            </w:r>
          </w:p>
        </w:tc>
      </w:tr>
      <w:tr w:rsidR="007E5B72" w:rsidRPr="00891D2C" w14:paraId="44CDC2ED"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23AD894" w14:textId="77777777" w:rsidR="007E5B72" w:rsidRPr="000748AE" w:rsidRDefault="007E5B72" w:rsidP="000704B2">
            <w:pPr>
              <w:textAlignment w:val="baseline"/>
            </w:pPr>
            <w:r w:rsidRPr="000748AE">
              <w:rPr>
                <w:b/>
                <w:bCs/>
              </w:rPr>
              <w:t>Rozsah studijního předmětu</w:t>
            </w:r>
            <w:r w:rsidRPr="000748AE">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937B43" w14:textId="5DDE7527" w:rsidR="007E5B72" w:rsidRPr="000748AE" w:rsidRDefault="007E5B72" w:rsidP="000704B2">
            <w:pPr>
              <w:jc w:val="both"/>
              <w:textAlignment w:val="baseline"/>
            </w:pPr>
            <w:proofErr w:type="gramStart"/>
            <w:r w:rsidRPr="000748AE">
              <w:t>1</w:t>
            </w:r>
            <w:r w:rsidR="002E5424" w:rsidRPr="000748AE">
              <w:t>3p</w:t>
            </w:r>
            <w:proofErr w:type="gramEnd"/>
            <w:r w:rsidRPr="000748AE">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2EC767C" w14:textId="77777777" w:rsidR="007E5B72" w:rsidRPr="000748AE" w:rsidRDefault="007E5B72" w:rsidP="000704B2">
            <w:pPr>
              <w:jc w:val="both"/>
              <w:textAlignment w:val="baseline"/>
            </w:pPr>
            <w:r w:rsidRPr="000748AE">
              <w:rPr>
                <w:b/>
                <w:bCs/>
              </w:rPr>
              <w:t>hod. </w:t>
            </w:r>
            <w:r w:rsidRPr="000748AE">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348A2EEA" w14:textId="3BB7CEB2" w:rsidR="007E5B72" w:rsidRPr="000748AE" w:rsidRDefault="007E5B72" w:rsidP="000704B2">
            <w:pPr>
              <w:jc w:val="both"/>
              <w:textAlignment w:val="baseline"/>
            </w:pPr>
            <w:r w:rsidRPr="000748AE">
              <w:t>1</w:t>
            </w:r>
            <w:r w:rsidR="002E5424" w:rsidRPr="000748AE">
              <w:t>3</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436A5DE" w14:textId="77777777" w:rsidR="007E5B72" w:rsidRPr="000748AE" w:rsidRDefault="007E5B72" w:rsidP="000704B2">
            <w:pPr>
              <w:jc w:val="both"/>
              <w:textAlignment w:val="baseline"/>
            </w:pPr>
            <w:r w:rsidRPr="000748AE">
              <w:rPr>
                <w:b/>
                <w:bCs/>
              </w:rPr>
              <w:t>kreditů</w:t>
            </w:r>
            <w:r w:rsidRPr="000748A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F860DD7" w14:textId="43AA83A2" w:rsidR="007E5B72" w:rsidRPr="000748AE" w:rsidRDefault="002E5424" w:rsidP="000704B2">
            <w:pPr>
              <w:jc w:val="both"/>
              <w:textAlignment w:val="baseline"/>
            </w:pPr>
            <w:r w:rsidRPr="000748AE">
              <w:t>2</w:t>
            </w:r>
          </w:p>
        </w:tc>
      </w:tr>
      <w:tr w:rsidR="007E5B72" w:rsidRPr="00891D2C" w14:paraId="314FBCA2"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4BBE56D" w14:textId="77777777" w:rsidR="007E5B72" w:rsidRPr="000748AE" w:rsidRDefault="007E5B72" w:rsidP="000704B2">
            <w:pPr>
              <w:textAlignment w:val="baseline"/>
            </w:pPr>
            <w:r w:rsidRPr="000748AE">
              <w:rPr>
                <w:b/>
                <w:bCs/>
              </w:rPr>
              <w:t xml:space="preserve">Prerekvizity, </w:t>
            </w:r>
            <w:proofErr w:type="spellStart"/>
            <w:r w:rsidRPr="000748AE">
              <w:rPr>
                <w:b/>
                <w:bCs/>
              </w:rPr>
              <w:t>korekvizity</w:t>
            </w:r>
            <w:proofErr w:type="spellEnd"/>
            <w:r w:rsidRPr="000748AE">
              <w:rPr>
                <w:b/>
                <w:bCs/>
              </w:rPr>
              <w:t>, ekvivalence</w:t>
            </w:r>
            <w:r w:rsidRPr="000748AE">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575D4C94" w14:textId="77777777" w:rsidR="007E5B72" w:rsidRPr="000748AE" w:rsidRDefault="007E5B72" w:rsidP="000704B2">
            <w:pPr>
              <w:jc w:val="both"/>
              <w:textAlignment w:val="baseline"/>
            </w:pPr>
            <w:r w:rsidRPr="000748AE">
              <w:t> </w:t>
            </w:r>
          </w:p>
        </w:tc>
      </w:tr>
      <w:tr w:rsidR="007E5B72" w:rsidRPr="00891D2C" w14:paraId="04018A55"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B0457C9" w14:textId="77777777" w:rsidR="007E5B72" w:rsidRPr="000748AE" w:rsidRDefault="007E5B72" w:rsidP="000704B2">
            <w:pPr>
              <w:textAlignment w:val="baseline"/>
            </w:pPr>
            <w:r w:rsidRPr="000748AE">
              <w:rPr>
                <w:b/>
                <w:bCs/>
              </w:rPr>
              <w:t>Způsob ověření studijních výsledků</w:t>
            </w:r>
            <w:r w:rsidRPr="000748A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0A8980E" w14:textId="190DA4AF" w:rsidR="007E5B72" w:rsidRPr="000748AE" w:rsidRDefault="00083C99" w:rsidP="000704B2">
            <w:pPr>
              <w:jc w:val="both"/>
              <w:textAlignment w:val="baseline"/>
            </w:pPr>
            <w:r w:rsidRPr="000748AE">
              <w:t>klasifikovaný zápočet</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EDE2959" w14:textId="77777777" w:rsidR="007E5B72" w:rsidRPr="000748AE" w:rsidRDefault="007E5B72" w:rsidP="000704B2">
            <w:pPr>
              <w:jc w:val="both"/>
              <w:textAlignment w:val="baseline"/>
            </w:pPr>
            <w:r w:rsidRPr="000748AE">
              <w:rPr>
                <w:b/>
                <w:bCs/>
              </w:rPr>
              <w:t>Forma výuky</w:t>
            </w:r>
            <w:r w:rsidRPr="000748A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E53A7C" w14:textId="3E237512" w:rsidR="007E5B72" w:rsidRPr="000748AE" w:rsidRDefault="00083C99" w:rsidP="000704B2">
            <w:pPr>
              <w:jc w:val="both"/>
              <w:textAlignment w:val="baseline"/>
            </w:pPr>
            <w:r w:rsidRPr="000748AE">
              <w:t>přednáška</w:t>
            </w:r>
          </w:p>
        </w:tc>
      </w:tr>
      <w:tr w:rsidR="007E5B72" w:rsidRPr="00891D2C" w14:paraId="158E9196"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A2485D7" w14:textId="77777777" w:rsidR="007E5B72" w:rsidRPr="000748AE" w:rsidRDefault="007E5B72" w:rsidP="000704B2">
            <w:pPr>
              <w:textAlignment w:val="baseline"/>
            </w:pPr>
            <w:r w:rsidRPr="000748AE">
              <w:rPr>
                <w:b/>
                <w:bCs/>
              </w:rPr>
              <w:t>Forma způsobu ověření studijních výsledků a další požadavky na studenta</w:t>
            </w:r>
            <w:r w:rsidRPr="000748A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62F7453" w14:textId="649237B1" w:rsidR="007E5B72" w:rsidRPr="000748AE" w:rsidRDefault="000748AE" w:rsidP="000704B2">
            <w:pPr>
              <w:jc w:val="both"/>
              <w:textAlignment w:val="baseline"/>
            </w:pPr>
            <w:r>
              <w:t>Vypracování seminární práce.</w:t>
            </w:r>
          </w:p>
        </w:tc>
      </w:tr>
      <w:tr w:rsidR="007E5B72" w:rsidRPr="00891D2C" w14:paraId="0D0BA91D" w14:textId="77777777" w:rsidTr="000704B2">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973DDAB" w14:textId="77777777" w:rsidR="007E5B72" w:rsidRPr="000748AE" w:rsidRDefault="007E5B72" w:rsidP="000704B2">
            <w:pPr>
              <w:textAlignment w:val="baseline"/>
            </w:pPr>
            <w:r w:rsidRPr="000748AE">
              <w:t> </w:t>
            </w:r>
          </w:p>
        </w:tc>
      </w:tr>
      <w:tr w:rsidR="007E5B72" w:rsidRPr="00891D2C" w14:paraId="7D5D353A" w14:textId="77777777" w:rsidTr="000704B2">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136375A9" w14:textId="77777777" w:rsidR="007E5B72" w:rsidRPr="000748AE" w:rsidRDefault="007E5B72" w:rsidP="000704B2">
            <w:pPr>
              <w:textAlignment w:val="baseline"/>
            </w:pPr>
            <w:r w:rsidRPr="000748AE">
              <w:rPr>
                <w:b/>
                <w:bCs/>
              </w:rPr>
              <w:t>Garant předmětu</w:t>
            </w:r>
            <w:r w:rsidRPr="000748A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0EA22474" w14:textId="7C1AB425" w:rsidR="007E5B72" w:rsidRPr="000748AE" w:rsidRDefault="000748AE" w:rsidP="000704B2">
            <w:pPr>
              <w:jc w:val="both"/>
              <w:textAlignment w:val="baseline"/>
            </w:pPr>
            <w:r>
              <w:rPr>
                <w:color w:val="000000"/>
              </w:rPr>
              <w:t xml:space="preserve">Mgr. </w:t>
            </w:r>
            <w:r w:rsidR="00024176">
              <w:t xml:space="preserve">Alexandra </w:t>
            </w:r>
            <w:proofErr w:type="spellStart"/>
            <w:r w:rsidR="00024176">
              <w:t>Antih</w:t>
            </w:r>
            <w:proofErr w:type="spellEnd"/>
            <w:r w:rsidR="00024176">
              <w:t xml:space="preserve"> Střelcová, MA</w:t>
            </w:r>
          </w:p>
        </w:tc>
      </w:tr>
      <w:tr w:rsidR="007E5B72" w:rsidRPr="00891D2C" w14:paraId="45F3EB0F" w14:textId="77777777" w:rsidTr="000704B2">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7BCFF005" w14:textId="77777777" w:rsidR="007E5B72" w:rsidRPr="000748AE" w:rsidRDefault="007E5B72" w:rsidP="000704B2">
            <w:pPr>
              <w:textAlignment w:val="baseline"/>
            </w:pPr>
            <w:r w:rsidRPr="000748AE">
              <w:rPr>
                <w:b/>
                <w:bCs/>
              </w:rPr>
              <w:t>Zapojení garanta do výuky předmětu</w:t>
            </w:r>
            <w:r w:rsidRPr="000748A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337FD0E" w14:textId="4C79C802" w:rsidR="007E5B72" w:rsidRPr="000748AE" w:rsidRDefault="00F94174" w:rsidP="000704B2">
            <w:pPr>
              <w:jc w:val="both"/>
              <w:textAlignment w:val="baseline"/>
            </w:pPr>
            <w:r>
              <w:rPr>
                <w:color w:val="000000"/>
                <w:lang w:val="fr-FR"/>
              </w:rPr>
              <w:t>30</w:t>
            </w:r>
            <w:r w:rsidR="007E5B72" w:rsidRPr="000748AE">
              <w:rPr>
                <w:color w:val="000000"/>
                <w:lang w:val="fr-FR"/>
              </w:rPr>
              <w:t xml:space="preserve"> %</w:t>
            </w:r>
            <w:r w:rsidR="007E5B72" w:rsidRPr="000748AE">
              <w:rPr>
                <w:color w:val="000000"/>
              </w:rPr>
              <w:t> </w:t>
            </w:r>
          </w:p>
        </w:tc>
      </w:tr>
      <w:tr w:rsidR="007E5B72" w:rsidRPr="00891D2C" w14:paraId="443D76ED"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98D8AB9" w14:textId="77777777" w:rsidR="007E5B72" w:rsidRPr="000748AE" w:rsidRDefault="007E5B72" w:rsidP="000704B2">
            <w:pPr>
              <w:textAlignment w:val="baseline"/>
            </w:pPr>
            <w:r w:rsidRPr="000748AE">
              <w:rPr>
                <w:b/>
                <w:bCs/>
              </w:rPr>
              <w:t>Vyučující</w:t>
            </w:r>
            <w:r w:rsidRPr="000748A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0966215" w14:textId="3B7DB530" w:rsidR="007E5B72" w:rsidRPr="000748AE" w:rsidRDefault="000748AE" w:rsidP="000704B2">
            <w:pPr>
              <w:jc w:val="both"/>
              <w:textAlignment w:val="baseline"/>
            </w:pPr>
            <w:r>
              <w:rPr>
                <w:color w:val="000000"/>
              </w:rPr>
              <w:t xml:space="preserve">Mgr. </w:t>
            </w:r>
            <w:r w:rsidR="00024176">
              <w:t xml:space="preserve">Alexandra </w:t>
            </w:r>
            <w:proofErr w:type="spellStart"/>
            <w:r w:rsidR="00024176">
              <w:t>Antih</w:t>
            </w:r>
            <w:proofErr w:type="spellEnd"/>
            <w:r w:rsidR="00024176">
              <w:t xml:space="preserve"> Střelcová, MA </w:t>
            </w:r>
            <w:r w:rsidR="00D14553">
              <w:rPr>
                <w:color w:val="000000"/>
              </w:rPr>
              <w:t xml:space="preserve">30 % </w:t>
            </w:r>
            <w:r w:rsidR="00F94174">
              <w:rPr>
                <w:color w:val="000000"/>
              </w:rPr>
              <w:t>a kol. externích</w:t>
            </w:r>
            <w:r w:rsidR="00D14553">
              <w:rPr>
                <w:color w:val="000000"/>
              </w:rPr>
              <w:t xml:space="preserve"> odborníků 70 %</w:t>
            </w:r>
          </w:p>
        </w:tc>
      </w:tr>
      <w:tr w:rsidR="007E5B72" w:rsidRPr="00891D2C" w14:paraId="283AF480" w14:textId="77777777" w:rsidTr="000704B2">
        <w:trPr>
          <w:trHeight w:val="11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5083DE4" w14:textId="77777777" w:rsidR="007E5B72" w:rsidRPr="000748AE" w:rsidRDefault="007E5B72" w:rsidP="000704B2">
            <w:pPr>
              <w:jc w:val="both"/>
              <w:textAlignment w:val="baseline"/>
            </w:pPr>
            <w:r w:rsidRPr="000748AE">
              <w:t> </w:t>
            </w:r>
          </w:p>
        </w:tc>
      </w:tr>
      <w:tr w:rsidR="007E5B72" w:rsidRPr="00891D2C" w14:paraId="2E80AD61" w14:textId="77777777" w:rsidTr="000704B2">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8C28D77" w14:textId="77777777" w:rsidR="007E5B72" w:rsidRPr="000748AE" w:rsidRDefault="007E5B72" w:rsidP="000704B2">
            <w:pPr>
              <w:jc w:val="both"/>
              <w:textAlignment w:val="baseline"/>
            </w:pPr>
            <w:r w:rsidRPr="000748AE">
              <w:rPr>
                <w:b/>
                <w:bCs/>
              </w:rPr>
              <w:t>Stručná anotace předmětu</w:t>
            </w:r>
            <w:r w:rsidRPr="000748A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ABA0C8F" w14:textId="77777777" w:rsidR="007E5B72" w:rsidRPr="000748AE" w:rsidRDefault="007E5B72" w:rsidP="000704B2">
            <w:pPr>
              <w:jc w:val="both"/>
              <w:textAlignment w:val="baseline"/>
            </w:pPr>
            <w:r w:rsidRPr="000748AE">
              <w:t> </w:t>
            </w:r>
          </w:p>
        </w:tc>
      </w:tr>
      <w:tr w:rsidR="007E5B72" w:rsidRPr="00891D2C" w14:paraId="72692435" w14:textId="77777777" w:rsidTr="000704B2">
        <w:trPr>
          <w:trHeight w:val="247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0A42263" w14:textId="0E8B98C3" w:rsidR="00511A1A" w:rsidRPr="00511A1A" w:rsidRDefault="0013448E" w:rsidP="00D14553">
            <w:pPr>
              <w:ind w:left="36" w:right="126" w:hanging="36"/>
              <w:jc w:val="both"/>
              <w:textAlignment w:val="baseline"/>
              <w:rPr>
                <w:color w:val="000000"/>
              </w:rPr>
            </w:pPr>
            <w:r>
              <w:rPr>
                <w:color w:val="000000"/>
              </w:rPr>
              <w:t xml:space="preserve"> </w:t>
            </w:r>
            <w:r w:rsidR="00511A1A" w:rsidRPr="00511A1A">
              <w:rPr>
                <w:color w:val="000000"/>
              </w:rPr>
              <w:t xml:space="preserve">Cílem předmětu je seznámit studenty s principy cirkulární ekonomiky jako jedním z nejefektivnějších dílčích </w:t>
            </w:r>
            <w:r w:rsidR="000B4324" w:rsidRPr="00511A1A">
              <w:rPr>
                <w:color w:val="000000"/>
              </w:rPr>
              <w:t xml:space="preserve">možností </w:t>
            </w:r>
            <w:r w:rsidR="000B4324">
              <w:rPr>
                <w:color w:val="000000"/>
              </w:rPr>
              <w:t>řešení</w:t>
            </w:r>
            <w:r w:rsidR="00511A1A" w:rsidRPr="00511A1A">
              <w:rPr>
                <w:color w:val="000000"/>
              </w:rPr>
              <w:t xml:space="preserve"> důsledků klimatické krize a globální snahy o snižování emisí skleníkových plynů. Po absolvování předmětu studenti zvládnou analyzovat a realizovat projekt v souladu s principy cirkulární ekonomiky tak, aby reflektovali stávající požadavky na udržitelnost ze strany publika, soukromé i veřejné správy včetně Evropské unie. V rámci předmětu získají studenti komplexní znalosti o cirkulárních opatřeních a dalších principech udržitelného rozvoje v různých oborech kulturních a kreativních odvětví jako móda, design, hudební průmysl nebo vizuální umění. Studenti se budou orientovat </w:t>
            </w:r>
            <w:r w:rsidR="00D14553">
              <w:rPr>
                <w:color w:val="000000"/>
              </w:rPr>
              <w:br/>
            </w:r>
            <w:r w:rsidR="00511A1A" w:rsidRPr="00511A1A">
              <w:rPr>
                <w:color w:val="000000"/>
              </w:rPr>
              <w:t xml:space="preserve">v problematice ESG reportingu, taxonomie EU a relevantních cílů udržitelného rozvoje. Na základě praxe pak v závěrečné seminární práci popíšou úskalí vlastní profesní zkušenosti s důrazem na principy cirkulární ekonomiky. </w:t>
            </w:r>
          </w:p>
          <w:p w14:paraId="32E29EFF" w14:textId="77777777" w:rsidR="00511A1A" w:rsidRPr="00511A1A" w:rsidRDefault="00511A1A" w:rsidP="00D14553">
            <w:pPr>
              <w:ind w:left="36" w:right="126" w:hanging="36"/>
              <w:jc w:val="both"/>
              <w:textAlignment w:val="baseline"/>
              <w:rPr>
                <w:color w:val="000000"/>
              </w:rPr>
            </w:pPr>
          </w:p>
          <w:p w14:paraId="3AFA726E"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Úvod do cirkulární ekonomiky a principů udržitelného rozvoje pro KKO </w:t>
            </w:r>
          </w:p>
          <w:p w14:paraId="3504BEFA"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Financování kultury a kreativních odvětví (ČR, EU, UK, USA)</w:t>
            </w:r>
          </w:p>
          <w:p w14:paraId="121F4E92"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Cirkulární ekonomika a </w:t>
            </w:r>
            <w:proofErr w:type="gramStart"/>
            <w:r w:rsidRPr="00511A1A">
              <w:rPr>
                <w:color w:val="000000"/>
              </w:rPr>
              <w:t>EU - evropská</w:t>
            </w:r>
            <w:proofErr w:type="gramEnd"/>
            <w:r w:rsidRPr="00511A1A">
              <w:rPr>
                <w:color w:val="000000"/>
              </w:rPr>
              <w:t xml:space="preserve"> vs česká legislativa. Taxonomie EU, ESG reporting, </w:t>
            </w:r>
            <w:proofErr w:type="spellStart"/>
            <w:r w:rsidRPr="00511A1A">
              <w:rPr>
                <w:color w:val="000000"/>
              </w:rPr>
              <w:t>European</w:t>
            </w:r>
            <w:proofErr w:type="spellEnd"/>
            <w:r w:rsidRPr="00511A1A">
              <w:rPr>
                <w:color w:val="000000"/>
              </w:rPr>
              <w:t xml:space="preserve"> Green </w:t>
            </w:r>
            <w:proofErr w:type="spellStart"/>
            <w:r w:rsidRPr="00511A1A">
              <w:rPr>
                <w:color w:val="000000"/>
              </w:rPr>
              <w:t>Deal</w:t>
            </w:r>
            <w:proofErr w:type="spellEnd"/>
          </w:p>
          <w:p w14:paraId="5615F108"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New </w:t>
            </w:r>
            <w:proofErr w:type="spellStart"/>
            <w:r w:rsidRPr="00511A1A">
              <w:rPr>
                <w:color w:val="000000"/>
              </w:rPr>
              <w:t>European</w:t>
            </w:r>
            <w:proofErr w:type="spellEnd"/>
            <w:r w:rsidRPr="00511A1A">
              <w:rPr>
                <w:color w:val="000000"/>
              </w:rPr>
              <w:t xml:space="preserve"> Bauhaus – teorie a praxe, možnosti participace </w:t>
            </w:r>
          </w:p>
          <w:p w14:paraId="22CCB060"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Příroda ve veřejném </w:t>
            </w:r>
            <w:proofErr w:type="gramStart"/>
            <w:r w:rsidRPr="00511A1A">
              <w:rPr>
                <w:color w:val="000000"/>
              </w:rPr>
              <w:t>prostoru - role</w:t>
            </w:r>
            <w:proofErr w:type="gramEnd"/>
            <w:r w:rsidRPr="00511A1A">
              <w:rPr>
                <w:color w:val="000000"/>
              </w:rPr>
              <w:t xml:space="preserve"> přírody ve společnosti, přínos pro KKO, udržitelná města, </w:t>
            </w:r>
            <w:proofErr w:type="spellStart"/>
            <w:r w:rsidRPr="00511A1A">
              <w:rPr>
                <w:color w:val="000000"/>
              </w:rPr>
              <w:t>arts</w:t>
            </w:r>
            <w:proofErr w:type="spellEnd"/>
            <w:r w:rsidRPr="00511A1A">
              <w:rPr>
                <w:color w:val="000000"/>
              </w:rPr>
              <w:t xml:space="preserve"> and science, </w:t>
            </w:r>
            <w:proofErr w:type="spellStart"/>
            <w:r w:rsidRPr="00511A1A">
              <w:rPr>
                <w:color w:val="000000"/>
              </w:rPr>
              <w:t>biomimikry</w:t>
            </w:r>
            <w:proofErr w:type="spellEnd"/>
            <w:r w:rsidRPr="00511A1A">
              <w:rPr>
                <w:color w:val="000000"/>
              </w:rPr>
              <w:t>, ad.</w:t>
            </w:r>
          </w:p>
          <w:p w14:paraId="21971F01" w14:textId="3C0FF9AD"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Móda a textilní průmysl – udržitelná móda, </w:t>
            </w:r>
            <w:proofErr w:type="spellStart"/>
            <w:r w:rsidRPr="00511A1A">
              <w:rPr>
                <w:color w:val="000000"/>
              </w:rPr>
              <w:t>slow</w:t>
            </w:r>
            <w:proofErr w:type="spellEnd"/>
            <w:r w:rsidRPr="00511A1A">
              <w:rPr>
                <w:color w:val="000000"/>
              </w:rPr>
              <w:t xml:space="preserve"> </w:t>
            </w:r>
            <w:proofErr w:type="spellStart"/>
            <w:r w:rsidRPr="00511A1A">
              <w:rPr>
                <w:color w:val="000000"/>
              </w:rPr>
              <w:t>fashion</w:t>
            </w:r>
            <w:proofErr w:type="spellEnd"/>
            <w:r w:rsidRPr="00511A1A">
              <w:rPr>
                <w:color w:val="000000"/>
              </w:rPr>
              <w:t xml:space="preserve">, swapy, materiální toky v textilním průmyslu (externí vyučující: </w:t>
            </w:r>
            <w:proofErr w:type="spellStart"/>
            <w:r w:rsidRPr="00511A1A">
              <w:rPr>
                <w:color w:val="000000"/>
              </w:rPr>
              <w:t>Stepan</w:t>
            </w:r>
            <w:proofErr w:type="spellEnd"/>
            <w:r w:rsidRPr="00511A1A">
              <w:rPr>
                <w:color w:val="000000"/>
              </w:rPr>
              <w:t xml:space="preserve"> </w:t>
            </w:r>
            <w:proofErr w:type="spellStart"/>
            <w:r w:rsidRPr="00511A1A">
              <w:rPr>
                <w:color w:val="000000"/>
              </w:rPr>
              <w:t>Vashkevich</w:t>
            </w:r>
            <w:proofErr w:type="spellEnd"/>
            <w:r w:rsidRPr="00511A1A">
              <w:rPr>
                <w:color w:val="000000"/>
              </w:rPr>
              <w:t xml:space="preserve">, Institut cirkulární ekonomiky) </w:t>
            </w:r>
          </w:p>
          <w:p w14:paraId="3D8D31D2" w14:textId="77777777" w:rsidR="00511A1A" w:rsidRPr="00511A1A" w:rsidRDefault="00511A1A" w:rsidP="00D14553">
            <w:pPr>
              <w:pStyle w:val="Odstavecseseznamem"/>
              <w:numPr>
                <w:ilvl w:val="0"/>
                <w:numId w:val="298"/>
              </w:numPr>
              <w:ind w:right="126"/>
              <w:jc w:val="both"/>
              <w:textAlignment w:val="baseline"/>
              <w:rPr>
                <w:color w:val="000000"/>
              </w:rPr>
            </w:pPr>
            <w:proofErr w:type="gramStart"/>
            <w:r w:rsidRPr="00511A1A">
              <w:rPr>
                <w:color w:val="000000"/>
              </w:rPr>
              <w:t>Design - ekodesign</w:t>
            </w:r>
            <w:proofErr w:type="gramEnd"/>
            <w:r w:rsidRPr="00511A1A">
              <w:rPr>
                <w:color w:val="000000"/>
              </w:rPr>
              <w:t xml:space="preserve">, LCA analýza, nové materiály (externí vyučující: Eliška Knotková, Balance </w:t>
            </w:r>
            <w:proofErr w:type="spellStart"/>
            <w:r w:rsidRPr="00511A1A">
              <w:rPr>
                <w:color w:val="000000"/>
              </w:rPr>
              <w:t>is</w:t>
            </w:r>
            <w:proofErr w:type="spellEnd"/>
            <w:r w:rsidRPr="00511A1A">
              <w:rPr>
                <w:color w:val="000000"/>
              </w:rPr>
              <w:t xml:space="preserve"> </w:t>
            </w:r>
            <w:proofErr w:type="spellStart"/>
            <w:r w:rsidRPr="00511A1A">
              <w:rPr>
                <w:color w:val="000000"/>
              </w:rPr>
              <w:t>Motion</w:t>
            </w:r>
            <w:proofErr w:type="spellEnd"/>
            <w:r w:rsidRPr="00511A1A">
              <w:rPr>
                <w:color w:val="000000"/>
              </w:rPr>
              <w:t>)</w:t>
            </w:r>
          </w:p>
          <w:p w14:paraId="6CBD1190" w14:textId="77777777" w:rsidR="00511A1A" w:rsidRPr="00511A1A" w:rsidRDefault="00511A1A" w:rsidP="00D14553">
            <w:pPr>
              <w:pStyle w:val="Odstavecseseznamem"/>
              <w:numPr>
                <w:ilvl w:val="0"/>
                <w:numId w:val="298"/>
              </w:numPr>
              <w:ind w:right="126"/>
              <w:jc w:val="both"/>
              <w:textAlignment w:val="baseline"/>
              <w:rPr>
                <w:color w:val="000000"/>
              </w:rPr>
            </w:pPr>
            <w:proofErr w:type="spellStart"/>
            <w:proofErr w:type="gramStart"/>
            <w:r w:rsidRPr="00511A1A">
              <w:rPr>
                <w:color w:val="000000"/>
              </w:rPr>
              <w:t>Events</w:t>
            </w:r>
            <w:proofErr w:type="spellEnd"/>
            <w:r w:rsidRPr="00511A1A">
              <w:rPr>
                <w:color w:val="000000"/>
              </w:rPr>
              <w:t xml:space="preserve"> - jak</w:t>
            </w:r>
            <w:proofErr w:type="gramEnd"/>
            <w:r w:rsidRPr="00511A1A">
              <w:rPr>
                <w:color w:val="000000"/>
              </w:rPr>
              <w:t xml:space="preserve"> na udržitelné eventy a akce (externí vyučující: Martina Kafková, agentura M-</w:t>
            </w:r>
            <w:proofErr w:type="spellStart"/>
            <w:r w:rsidRPr="00511A1A">
              <w:rPr>
                <w:color w:val="000000"/>
              </w:rPr>
              <w:t>Ocean</w:t>
            </w:r>
            <w:proofErr w:type="spellEnd"/>
            <w:r w:rsidRPr="00511A1A">
              <w:rPr>
                <w:color w:val="000000"/>
              </w:rPr>
              <w:t>)</w:t>
            </w:r>
          </w:p>
          <w:p w14:paraId="2C57BE12" w14:textId="52FC02D2"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Gastronomie a </w:t>
            </w:r>
            <w:proofErr w:type="gramStart"/>
            <w:r w:rsidRPr="00511A1A">
              <w:rPr>
                <w:color w:val="000000"/>
              </w:rPr>
              <w:t>potraviny - environmentální</w:t>
            </w:r>
            <w:proofErr w:type="gramEnd"/>
            <w:r w:rsidRPr="00511A1A">
              <w:rPr>
                <w:color w:val="000000"/>
              </w:rPr>
              <w:t xml:space="preserve"> souvislosti v gastronomii, udržitelný catering, jak pracovat </w:t>
            </w:r>
            <w:r w:rsidR="00D14553">
              <w:rPr>
                <w:color w:val="000000"/>
              </w:rPr>
              <w:br/>
            </w:r>
            <w:r w:rsidRPr="00511A1A">
              <w:rPr>
                <w:color w:val="000000"/>
              </w:rPr>
              <w:t xml:space="preserve">s odpadem z akcí (externí vyučující: Barbora </w:t>
            </w:r>
            <w:proofErr w:type="spellStart"/>
            <w:r w:rsidRPr="00511A1A">
              <w:rPr>
                <w:color w:val="000000"/>
              </w:rPr>
              <w:t>Kebová</w:t>
            </w:r>
            <w:proofErr w:type="spellEnd"/>
            <w:r w:rsidRPr="00511A1A">
              <w:rPr>
                <w:color w:val="000000"/>
              </w:rPr>
              <w:t>, Zachraň jídlo)</w:t>
            </w:r>
          </w:p>
          <w:p w14:paraId="3D237CA6" w14:textId="77777777" w:rsidR="00511A1A" w:rsidRPr="00511A1A" w:rsidRDefault="00511A1A" w:rsidP="00D14553">
            <w:pPr>
              <w:pStyle w:val="Odstavecseseznamem"/>
              <w:numPr>
                <w:ilvl w:val="0"/>
                <w:numId w:val="298"/>
              </w:numPr>
              <w:ind w:right="126"/>
              <w:jc w:val="both"/>
              <w:textAlignment w:val="baseline"/>
              <w:rPr>
                <w:color w:val="000000"/>
              </w:rPr>
            </w:pPr>
            <w:proofErr w:type="spellStart"/>
            <w:r w:rsidRPr="00511A1A">
              <w:rPr>
                <w:color w:val="000000"/>
              </w:rPr>
              <w:t>Travel</w:t>
            </w:r>
            <w:proofErr w:type="spellEnd"/>
            <w:r w:rsidRPr="00511A1A">
              <w:rPr>
                <w:color w:val="000000"/>
              </w:rPr>
              <w:t xml:space="preserve"> and </w:t>
            </w:r>
            <w:proofErr w:type="spellStart"/>
            <w:proofErr w:type="gramStart"/>
            <w:r w:rsidRPr="00511A1A">
              <w:rPr>
                <w:color w:val="000000"/>
              </w:rPr>
              <w:t>tourism</w:t>
            </w:r>
            <w:proofErr w:type="spellEnd"/>
            <w:r w:rsidRPr="00511A1A">
              <w:rPr>
                <w:color w:val="000000"/>
              </w:rPr>
              <w:t xml:space="preserve"> - udržitelné</w:t>
            </w:r>
            <w:proofErr w:type="gramEnd"/>
            <w:r w:rsidRPr="00511A1A">
              <w:rPr>
                <w:color w:val="000000"/>
              </w:rPr>
              <w:t xml:space="preserve"> trendy v cestování, </w:t>
            </w:r>
            <w:proofErr w:type="spellStart"/>
            <w:r w:rsidRPr="00511A1A">
              <w:rPr>
                <w:color w:val="000000"/>
              </w:rPr>
              <w:t>responsible</w:t>
            </w:r>
            <w:proofErr w:type="spellEnd"/>
            <w:r w:rsidRPr="00511A1A">
              <w:rPr>
                <w:color w:val="000000"/>
              </w:rPr>
              <w:t xml:space="preserve"> </w:t>
            </w:r>
            <w:proofErr w:type="spellStart"/>
            <w:r w:rsidRPr="00511A1A">
              <w:rPr>
                <w:color w:val="000000"/>
              </w:rPr>
              <w:t>travel</w:t>
            </w:r>
            <w:proofErr w:type="spellEnd"/>
            <w:r w:rsidRPr="00511A1A">
              <w:rPr>
                <w:color w:val="000000"/>
              </w:rPr>
              <w:t xml:space="preserve">, </w:t>
            </w:r>
            <w:proofErr w:type="spellStart"/>
            <w:r w:rsidRPr="00511A1A">
              <w:rPr>
                <w:color w:val="000000"/>
              </w:rPr>
              <w:t>slow</w:t>
            </w:r>
            <w:proofErr w:type="spellEnd"/>
            <w:r w:rsidRPr="00511A1A">
              <w:rPr>
                <w:color w:val="000000"/>
              </w:rPr>
              <w:t xml:space="preserve"> </w:t>
            </w:r>
            <w:proofErr w:type="spellStart"/>
            <w:r w:rsidRPr="00511A1A">
              <w:rPr>
                <w:color w:val="000000"/>
              </w:rPr>
              <w:t>travel</w:t>
            </w:r>
            <w:proofErr w:type="spellEnd"/>
            <w:r w:rsidRPr="00511A1A">
              <w:rPr>
                <w:color w:val="000000"/>
              </w:rPr>
              <w:t xml:space="preserve"> (externí vyučující: Petr Novotný, Institut cirkulární ekonomiky)</w:t>
            </w:r>
          </w:p>
          <w:p w14:paraId="1571CA6B"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Live </w:t>
            </w:r>
            <w:proofErr w:type="gramStart"/>
            <w:r w:rsidRPr="00511A1A">
              <w:rPr>
                <w:color w:val="000000"/>
              </w:rPr>
              <w:t>performance - úskalí</w:t>
            </w:r>
            <w:proofErr w:type="gramEnd"/>
            <w:r w:rsidRPr="00511A1A">
              <w:rPr>
                <w:color w:val="000000"/>
              </w:rPr>
              <w:t xml:space="preserve"> živých produkcí (divadlo, festivaly, koncerty, ad.)</w:t>
            </w:r>
          </w:p>
          <w:p w14:paraId="496F23BE" w14:textId="77777777"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Udržitelný </w:t>
            </w:r>
            <w:proofErr w:type="gramStart"/>
            <w:r w:rsidRPr="00511A1A">
              <w:rPr>
                <w:color w:val="000000"/>
              </w:rPr>
              <w:t>internet - umělá</w:t>
            </w:r>
            <w:proofErr w:type="gramEnd"/>
            <w:r w:rsidRPr="00511A1A">
              <w:rPr>
                <w:color w:val="000000"/>
              </w:rPr>
              <w:t xml:space="preserve"> inteligence a udržitelný rozvoj (externí vyučující: Sara </w:t>
            </w:r>
            <w:proofErr w:type="spellStart"/>
            <w:r w:rsidRPr="00511A1A">
              <w:rPr>
                <w:color w:val="000000"/>
              </w:rPr>
              <w:t>Polak</w:t>
            </w:r>
            <w:proofErr w:type="spellEnd"/>
            <w:r w:rsidRPr="00511A1A">
              <w:rPr>
                <w:color w:val="000000"/>
              </w:rPr>
              <w:t>, ČVUT Praha)</w:t>
            </w:r>
          </w:p>
          <w:p w14:paraId="47BB04B1" w14:textId="5D6388BB" w:rsidR="00511A1A" w:rsidRPr="00511A1A" w:rsidRDefault="00511A1A" w:rsidP="00D14553">
            <w:pPr>
              <w:pStyle w:val="Odstavecseseznamem"/>
              <w:numPr>
                <w:ilvl w:val="0"/>
                <w:numId w:val="298"/>
              </w:numPr>
              <w:ind w:right="126"/>
              <w:jc w:val="both"/>
              <w:textAlignment w:val="baseline"/>
              <w:rPr>
                <w:color w:val="000000"/>
              </w:rPr>
            </w:pPr>
            <w:r w:rsidRPr="00511A1A">
              <w:rPr>
                <w:color w:val="000000"/>
              </w:rPr>
              <w:t xml:space="preserve">Prezentace seminárních </w:t>
            </w:r>
            <w:proofErr w:type="spellStart"/>
            <w:r w:rsidRPr="00511A1A">
              <w:rPr>
                <w:color w:val="000000"/>
              </w:rPr>
              <w:t>prac</w:t>
            </w:r>
            <w:proofErr w:type="spellEnd"/>
          </w:p>
          <w:p w14:paraId="6CAFDDE1" w14:textId="4E8152F0" w:rsidR="00511A1A" w:rsidRPr="00511A1A" w:rsidRDefault="00511A1A" w:rsidP="00D14553">
            <w:pPr>
              <w:ind w:left="36" w:right="126" w:hanging="36"/>
              <w:jc w:val="both"/>
              <w:textAlignment w:val="baseline"/>
              <w:rPr>
                <w:color w:val="000000"/>
              </w:rPr>
            </w:pPr>
          </w:p>
          <w:p w14:paraId="50AC05D9" w14:textId="7EFCDAD5" w:rsidR="007E5B72" w:rsidRPr="00511A1A" w:rsidRDefault="00F94174" w:rsidP="00D14553">
            <w:pPr>
              <w:ind w:left="36" w:right="126" w:hanging="36"/>
              <w:jc w:val="both"/>
              <w:textAlignment w:val="baseline"/>
              <w:rPr>
                <w:color w:val="000000"/>
              </w:rPr>
            </w:pPr>
            <w:r>
              <w:rPr>
                <w:color w:val="000000"/>
              </w:rPr>
              <w:t xml:space="preserve"> </w:t>
            </w:r>
            <w:r w:rsidR="00511A1A" w:rsidRPr="00511A1A">
              <w:rPr>
                <w:color w:val="000000"/>
              </w:rPr>
              <w:t>Student chápe přínos cirkulární ekonomiky jako efektivního dílčího řešení klimatické krize, které poskytuje rovnováhu mezi ochranou přírody a prosperující ekonomikou. Orientuje se v základních pojmech, evropské legislativě i jednotlivých opatřeních, které mohou zásadně snížit uhlíkovou stopu v jeho / její individuální praxi. Má široký přehled o úskalích spojených s různými odvětvími KKO a umí je uplatnit v praxi.</w:t>
            </w:r>
          </w:p>
        </w:tc>
      </w:tr>
      <w:tr w:rsidR="007E5B72" w:rsidRPr="00891D2C" w14:paraId="6012975E" w14:textId="77777777" w:rsidTr="000704B2">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469EF5F2" w14:textId="77777777" w:rsidR="007E5B72" w:rsidRPr="000748AE" w:rsidRDefault="007E5B72" w:rsidP="000704B2">
            <w:pPr>
              <w:jc w:val="both"/>
              <w:textAlignment w:val="baseline"/>
            </w:pPr>
            <w:r w:rsidRPr="000748AE">
              <w:rPr>
                <w:b/>
                <w:bCs/>
              </w:rPr>
              <w:t>Studijní literatura a studijní pomůcky</w:t>
            </w:r>
            <w:r w:rsidRPr="000748AE">
              <w:t> </w:t>
            </w:r>
          </w:p>
        </w:tc>
        <w:tc>
          <w:tcPr>
            <w:tcW w:w="6176" w:type="dxa"/>
            <w:gridSpan w:val="6"/>
            <w:tcBorders>
              <w:top w:val="nil"/>
              <w:left w:val="single" w:sz="6" w:space="0" w:color="auto"/>
              <w:bottom w:val="nil"/>
              <w:right w:val="single" w:sz="6" w:space="0" w:color="auto"/>
            </w:tcBorders>
            <w:shd w:val="clear" w:color="auto" w:fill="auto"/>
            <w:hideMark/>
          </w:tcPr>
          <w:p w14:paraId="5B4E25F2" w14:textId="77777777" w:rsidR="007E5B72" w:rsidRPr="000748AE" w:rsidRDefault="007E5B72" w:rsidP="000704B2">
            <w:pPr>
              <w:jc w:val="both"/>
              <w:textAlignment w:val="baseline"/>
            </w:pPr>
            <w:r w:rsidRPr="000748AE">
              <w:t> </w:t>
            </w:r>
          </w:p>
        </w:tc>
      </w:tr>
      <w:tr w:rsidR="007E5B72" w:rsidRPr="00891D2C" w14:paraId="63B87BBC" w14:textId="77777777" w:rsidTr="000704B2">
        <w:trPr>
          <w:trHeight w:val="45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E0633C7" w14:textId="2D536490" w:rsidR="00F40C3F" w:rsidRDefault="00F40C3F" w:rsidP="00F40C3F">
            <w:pPr>
              <w:rPr>
                <w:b/>
                <w:bCs/>
                <w:color w:val="000000" w:themeColor="text1"/>
              </w:rPr>
            </w:pPr>
            <w:r>
              <w:rPr>
                <w:b/>
                <w:bCs/>
                <w:color w:val="000000" w:themeColor="text1"/>
              </w:rPr>
              <w:t xml:space="preserve">Povinná: </w:t>
            </w:r>
          </w:p>
          <w:p w14:paraId="24DD5406" w14:textId="77777777" w:rsidR="00F50A5A" w:rsidRDefault="00F50A5A" w:rsidP="00F50A5A">
            <w:pPr>
              <w:autoSpaceDE w:val="0"/>
              <w:autoSpaceDN w:val="0"/>
              <w:adjustRightInd w:val="0"/>
              <w:rPr>
                <w:rFonts w:eastAsia="Calibri"/>
                <w:i/>
                <w:iCs/>
              </w:rPr>
            </w:pPr>
            <w:r>
              <w:rPr>
                <w:rFonts w:eastAsia="Calibri"/>
              </w:rPr>
              <w:t xml:space="preserve">HAFFMANS, S. </w:t>
            </w:r>
            <w:proofErr w:type="spellStart"/>
            <w:r>
              <w:rPr>
                <w:rFonts w:eastAsia="Calibri"/>
                <w:i/>
                <w:iCs/>
              </w:rPr>
              <w:t>Products</w:t>
            </w:r>
            <w:proofErr w:type="spellEnd"/>
            <w:r>
              <w:rPr>
                <w:rFonts w:eastAsia="Calibri"/>
                <w:i/>
                <w:iCs/>
              </w:rPr>
              <w:t xml:space="preserve"> </w:t>
            </w:r>
            <w:proofErr w:type="spellStart"/>
            <w:r>
              <w:rPr>
                <w:rFonts w:eastAsia="Calibri"/>
                <w:i/>
                <w:iCs/>
              </w:rPr>
              <w:t>That</w:t>
            </w:r>
            <w:proofErr w:type="spellEnd"/>
            <w:r>
              <w:rPr>
                <w:rFonts w:eastAsia="Calibri"/>
                <w:i/>
                <w:iCs/>
              </w:rPr>
              <w:t xml:space="preserve"> </w:t>
            </w:r>
            <w:proofErr w:type="spellStart"/>
            <w:r>
              <w:rPr>
                <w:rFonts w:eastAsia="Calibri"/>
                <w:i/>
                <w:iCs/>
              </w:rPr>
              <w:t>Flow</w:t>
            </w:r>
            <w:proofErr w:type="spellEnd"/>
            <w:r>
              <w:rPr>
                <w:rFonts w:eastAsia="Calibri"/>
                <w:i/>
                <w:iCs/>
              </w:rPr>
              <w:t xml:space="preserve">: </w:t>
            </w:r>
            <w:proofErr w:type="spellStart"/>
            <w:r>
              <w:rPr>
                <w:rFonts w:eastAsia="Calibri"/>
                <w:i/>
                <w:iCs/>
              </w:rPr>
              <w:t>Circular</w:t>
            </w:r>
            <w:proofErr w:type="spellEnd"/>
            <w:r>
              <w:rPr>
                <w:rFonts w:eastAsia="Calibri"/>
                <w:i/>
                <w:iCs/>
              </w:rPr>
              <w:t xml:space="preserve"> Business </w:t>
            </w:r>
            <w:proofErr w:type="spellStart"/>
            <w:r>
              <w:rPr>
                <w:rFonts w:eastAsia="Calibri"/>
                <w:i/>
                <w:iCs/>
              </w:rPr>
              <w:t>Models</w:t>
            </w:r>
            <w:proofErr w:type="spellEnd"/>
            <w:r>
              <w:rPr>
                <w:rFonts w:eastAsia="Calibri"/>
                <w:i/>
                <w:iCs/>
              </w:rPr>
              <w:t xml:space="preserve"> and Design </w:t>
            </w:r>
            <w:proofErr w:type="spellStart"/>
            <w:r>
              <w:rPr>
                <w:rFonts w:eastAsia="Calibri"/>
                <w:i/>
                <w:iCs/>
              </w:rPr>
              <w:t>Strategies</w:t>
            </w:r>
            <w:proofErr w:type="spellEnd"/>
            <w:r>
              <w:rPr>
                <w:rFonts w:eastAsia="Calibri"/>
                <w:i/>
                <w:iCs/>
              </w:rPr>
              <w:t xml:space="preserve"> </w:t>
            </w:r>
            <w:proofErr w:type="spellStart"/>
            <w:r>
              <w:rPr>
                <w:rFonts w:eastAsia="Calibri"/>
                <w:i/>
                <w:iCs/>
              </w:rPr>
              <w:t>for</w:t>
            </w:r>
            <w:proofErr w:type="spellEnd"/>
          </w:p>
          <w:p w14:paraId="59ED2320" w14:textId="77777777" w:rsidR="00F50A5A" w:rsidRDefault="00F50A5A" w:rsidP="00F50A5A">
            <w:r>
              <w:rPr>
                <w:rFonts w:eastAsia="Calibri"/>
                <w:i/>
                <w:iCs/>
              </w:rPr>
              <w:t xml:space="preserve">Fast </w:t>
            </w:r>
            <w:proofErr w:type="spellStart"/>
            <w:r>
              <w:rPr>
                <w:rFonts w:eastAsia="Calibri"/>
                <w:i/>
                <w:iCs/>
              </w:rPr>
              <w:t>Moving</w:t>
            </w:r>
            <w:proofErr w:type="spellEnd"/>
            <w:r>
              <w:rPr>
                <w:rFonts w:eastAsia="Calibri"/>
                <w:i/>
                <w:iCs/>
              </w:rPr>
              <w:t xml:space="preserve"> </w:t>
            </w:r>
            <w:proofErr w:type="spellStart"/>
            <w:r>
              <w:rPr>
                <w:rFonts w:eastAsia="Calibri"/>
                <w:i/>
                <w:iCs/>
              </w:rPr>
              <w:t>Consumer</w:t>
            </w:r>
            <w:proofErr w:type="spellEnd"/>
            <w:r>
              <w:rPr>
                <w:rFonts w:eastAsia="Calibri"/>
                <w:i/>
                <w:iCs/>
              </w:rPr>
              <w:t xml:space="preserve"> </w:t>
            </w:r>
            <w:proofErr w:type="spellStart"/>
            <w:r>
              <w:rPr>
                <w:rFonts w:eastAsia="Calibri"/>
                <w:i/>
                <w:iCs/>
              </w:rPr>
              <w:t>Goods</w:t>
            </w:r>
            <w:proofErr w:type="spellEnd"/>
            <w:r>
              <w:rPr>
                <w:rFonts w:eastAsia="Calibri"/>
                <w:i/>
                <w:iCs/>
              </w:rPr>
              <w:t>.</w:t>
            </w:r>
            <w:r>
              <w:rPr>
                <w:rFonts w:eastAsia="Calibri"/>
              </w:rPr>
              <w:t xml:space="preserve"> </w:t>
            </w:r>
            <w:proofErr w:type="spellStart"/>
            <w:r>
              <w:rPr>
                <w:color w:val="333333"/>
                <w:shd w:val="clear" w:color="auto" w:fill="FFFFFF"/>
              </w:rPr>
              <w:t>Netherlands</w:t>
            </w:r>
            <w:proofErr w:type="spellEnd"/>
            <w:r>
              <w:rPr>
                <w:color w:val="333333"/>
                <w:shd w:val="clear" w:color="auto" w:fill="FFFFFF"/>
              </w:rPr>
              <w:t>,</w:t>
            </w:r>
            <w:r>
              <w:rPr>
                <w:rFonts w:eastAsia="Calibri"/>
              </w:rPr>
              <w:t xml:space="preserve"> 2018. </w:t>
            </w:r>
            <w:r w:rsidRPr="00C854F0">
              <w:rPr>
                <w:rFonts w:eastAsia="Calibri"/>
              </w:rPr>
              <w:t>ISBN 13: 9789063694982</w:t>
            </w:r>
            <w:r>
              <w:rPr>
                <w:rFonts w:eastAsia="Calibri"/>
              </w:rPr>
              <w:t>.</w:t>
            </w:r>
          </w:p>
          <w:p w14:paraId="24CDF95E" w14:textId="77777777" w:rsidR="00D9291B" w:rsidRDefault="00D9291B" w:rsidP="00D9291B">
            <w:pPr>
              <w:autoSpaceDE w:val="0"/>
              <w:autoSpaceDN w:val="0"/>
              <w:adjustRightInd w:val="0"/>
              <w:rPr>
                <w:rFonts w:eastAsia="Calibri"/>
              </w:rPr>
            </w:pPr>
            <w:r>
              <w:rPr>
                <w:rFonts w:eastAsia="Calibri"/>
              </w:rPr>
              <w:t xml:space="preserve">CHARTER, M. </w:t>
            </w:r>
            <w:proofErr w:type="spellStart"/>
            <w:r>
              <w:rPr>
                <w:rFonts w:eastAsia="Calibri"/>
                <w:i/>
                <w:iCs/>
              </w:rPr>
              <w:t>Designing</w:t>
            </w:r>
            <w:proofErr w:type="spellEnd"/>
            <w:r>
              <w:rPr>
                <w:rFonts w:eastAsia="Calibri"/>
                <w:i/>
                <w:iCs/>
              </w:rPr>
              <w:t xml:space="preserve"> </w:t>
            </w:r>
            <w:proofErr w:type="spellStart"/>
            <w:r>
              <w:rPr>
                <w:rFonts w:eastAsia="Calibri"/>
                <w:i/>
                <w:iCs/>
              </w:rPr>
              <w:t>for</w:t>
            </w:r>
            <w:proofErr w:type="spellEnd"/>
            <w:r>
              <w:rPr>
                <w:rFonts w:eastAsia="Calibri"/>
                <w:i/>
                <w:iCs/>
              </w:rPr>
              <w:t xml:space="preserve"> </w:t>
            </w:r>
            <w:proofErr w:type="spellStart"/>
            <w:r>
              <w:rPr>
                <w:rFonts w:eastAsia="Calibri"/>
                <w:i/>
                <w:iCs/>
              </w:rPr>
              <w:t>the</w:t>
            </w:r>
            <w:proofErr w:type="spellEnd"/>
            <w:r>
              <w:rPr>
                <w:rFonts w:eastAsia="Calibri"/>
                <w:i/>
                <w:iCs/>
              </w:rPr>
              <w:t xml:space="preserve"> </w:t>
            </w:r>
            <w:proofErr w:type="spellStart"/>
            <w:r>
              <w:rPr>
                <w:rFonts w:eastAsia="Calibri"/>
                <w:i/>
                <w:iCs/>
              </w:rPr>
              <w:t>circular</w:t>
            </w:r>
            <w:proofErr w:type="spellEnd"/>
            <w:r>
              <w:rPr>
                <w:rFonts w:eastAsia="Calibri"/>
                <w:i/>
                <w:iCs/>
              </w:rPr>
              <w:t xml:space="preserve"> </w:t>
            </w:r>
            <w:proofErr w:type="spellStart"/>
            <w:r>
              <w:rPr>
                <w:rFonts w:eastAsia="Calibri"/>
                <w:i/>
                <w:iCs/>
              </w:rPr>
              <w:t>economy</w:t>
            </w:r>
            <w:proofErr w:type="spellEnd"/>
            <w:r>
              <w:rPr>
                <w:rFonts w:eastAsia="Calibri"/>
              </w:rPr>
              <w:t xml:space="preserve">. London, 2019. ISBN </w:t>
            </w:r>
            <w:r w:rsidRPr="00C854F0">
              <w:rPr>
                <w:rFonts w:eastAsia="Calibri"/>
              </w:rPr>
              <w:t>10: 9781138081017</w:t>
            </w:r>
            <w:r>
              <w:rPr>
                <w:rFonts w:eastAsia="Calibri"/>
              </w:rPr>
              <w:t>.</w:t>
            </w:r>
          </w:p>
          <w:p w14:paraId="41084957" w14:textId="77777777" w:rsidR="00823FF4" w:rsidRDefault="00823FF4" w:rsidP="00823FF4">
            <w:pPr>
              <w:autoSpaceDE w:val="0"/>
              <w:autoSpaceDN w:val="0"/>
              <w:adjustRightInd w:val="0"/>
              <w:rPr>
                <w:rFonts w:eastAsia="Calibri"/>
              </w:rPr>
            </w:pPr>
            <w:r>
              <w:rPr>
                <w:rFonts w:eastAsia="Calibri"/>
              </w:rPr>
              <w:t xml:space="preserve">RAWORTH, K. </w:t>
            </w:r>
            <w:proofErr w:type="spellStart"/>
            <w:r>
              <w:rPr>
                <w:rFonts w:eastAsia="Calibri"/>
                <w:i/>
                <w:iCs/>
              </w:rPr>
              <w:t>Doughnut</w:t>
            </w:r>
            <w:proofErr w:type="spellEnd"/>
            <w:r>
              <w:rPr>
                <w:rFonts w:eastAsia="Calibri"/>
                <w:i/>
                <w:iCs/>
              </w:rPr>
              <w:t xml:space="preserve"> </w:t>
            </w:r>
            <w:proofErr w:type="spellStart"/>
            <w:r>
              <w:rPr>
                <w:rFonts w:eastAsia="Calibri"/>
                <w:i/>
                <w:iCs/>
              </w:rPr>
              <w:t>economics</w:t>
            </w:r>
            <w:proofErr w:type="spellEnd"/>
            <w:r>
              <w:rPr>
                <w:rFonts w:eastAsia="Calibri"/>
                <w:i/>
                <w:iCs/>
              </w:rPr>
              <w:t xml:space="preserve">: </w:t>
            </w:r>
            <w:proofErr w:type="spellStart"/>
            <w:r>
              <w:rPr>
                <w:rFonts w:eastAsia="Calibri"/>
                <w:i/>
                <w:iCs/>
              </w:rPr>
              <w:t>seven</w:t>
            </w:r>
            <w:proofErr w:type="spellEnd"/>
            <w:r>
              <w:rPr>
                <w:rFonts w:eastAsia="Calibri"/>
                <w:i/>
                <w:iCs/>
              </w:rPr>
              <w:t xml:space="preserve"> </w:t>
            </w:r>
            <w:proofErr w:type="spellStart"/>
            <w:r>
              <w:rPr>
                <w:rFonts w:eastAsia="Calibri"/>
                <w:i/>
                <w:iCs/>
              </w:rPr>
              <w:t>ways</w:t>
            </w:r>
            <w:proofErr w:type="spellEnd"/>
            <w:r>
              <w:rPr>
                <w:rFonts w:eastAsia="Calibri"/>
                <w:i/>
                <w:iCs/>
              </w:rPr>
              <w:t xml:space="preserve"> to </w:t>
            </w:r>
            <w:proofErr w:type="spellStart"/>
            <w:r>
              <w:rPr>
                <w:rFonts w:eastAsia="Calibri"/>
                <w:i/>
                <w:iCs/>
              </w:rPr>
              <w:t>think</w:t>
            </w:r>
            <w:proofErr w:type="spellEnd"/>
            <w:r>
              <w:rPr>
                <w:rFonts w:eastAsia="Calibri"/>
                <w:i/>
                <w:iCs/>
              </w:rPr>
              <w:t xml:space="preserve"> </w:t>
            </w:r>
            <w:proofErr w:type="spellStart"/>
            <w:r>
              <w:rPr>
                <w:rFonts w:eastAsia="Calibri"/>
                <w:i/>
                <w:iCs/>
              </w:rPr>
              <w:t>like</w:t>
            </w:r>
            <w:proofErr w:type="spellEnd"/>
            <w:r>
              <w:rPr>
                <w:rFonts w:eastAsia="Calibri"/>
                <w:i/>
                <w:iCs/>
              </w:rPr>
              <w:t xml:space="preserve"> a 21st </w:t>
            </w:r>
            <w:proofErr w:type="spellStart"/>
            <w:r>
              <w:rPr>
                <w:rFonts w:eastAsia="Calibri"/>
                <w:i/>
                <w:iCs/>
              </w:rPr>
              <w:t>century</w:t>
            </w:r>
            <w:proofErr w:type="spellEnd"/>
            <w:r>
              <w:rPr>
                <w:rFonts w:eastAsia="Calibri"/>
                <w:i/>
                <w:iCs/>
              </w:rPr>
              <w:t xml:space="preserve"> </w:t>
            </w:r>
            <w:proofErr w:type="spellStart"/>
            <w:r>
              <w:rPr>
                <w:rFonts w:eastAsia="Calibri"/>
                <w:i/>
                <w:iCs/>
              </w:rPr>
              <w:t>economist</w:t>
            </w:r>
            <w:proofErr w:type="spellEnd"/>
            <w:r>
              <w:rPr>
                <w:rFonts w:eastAsia="Calibri"/>
                <w:i/>
                <w:iCs/>
              </w:rPr>
              <w:t xml:space="preserve">. </w:t>
            </w:r>
            <w:r>
              <w:rPr>
                <w:rFonts w:eastAsia="Calibri"/>
              </w:rPr>
              <w:t xml:space="preserve">Vermont, 2017. </w:t>
            </w:r>
          </w:p>
          <w:p w14:paraId="707386A0" w14:textId="7EE562B2" w:rsidR="00823FF4" w:rsidRDefault="00823FF4" w:rsidP="00823FF4">
            <w:pPr>
              <w:autoSpaceDE w:val="0"/>
              <w:autoSpaceDN w:val="0"/>
              <w:adjustRightInd w:val="0"/>
              <w:rPr>
                <w:rFonts w:eastAsia="Calibri"/>
                <w:i/>
                <w:iCs/>
              </w:rPr>
            </w:pPr>
            <w:r>
              <w:rPr>
                <w:rFonts w:eastAsia="Calibri"/>
              </w:rPr>
              <w:t xml:space="preserve">ISBN </w:t>
            </w:r>
            <w:r w:rsidRPr="00A548D7">
              <w:rPr>
                <w:rFonts w:eastAsia="Calibri"/>
              </w:rPr>
              <w:t>10: 1603586741</w:t>
            </w:r>
            <w:r>
              <w:rPr>
                <w:rFonts w:eastAsia="Calibri"/>
              </w:rPr>
              <w:t>.</w:t>
            </w:r>
          </w:p>
          <w:p w14:paraId="30C2467E" w14:textId="77777777" w:rsidR="00F40C3F" w:rsidRDefault="00F40C3F" w:rsidP="00F40C3F">
            <w:pPr>
              <w:rPr>
                <w:color w:val="000000" w:themeColor="text1"/>
              </w:rPr>
            </w:pPr>
            <w:r>
              <w:rPr>
                <w:b/>
                <w:bCs/>
                <w:color w:val="000000" w:themeColor="text1"/>
              </w:rPr>
              <w:t>Doporučená</w:t>
            </w:r>
            <w:r>
              <w:rPr>
                <w:color w:val="000000" w:themeColor="text1"/>
              </w:rPr>
              <w:t xml:space="preserve">: </w:t>
            </w:r>
          </w:p>
          <w:p w14:paraId="281722B9" w14:textId="77777777" w:rsidR="00F40C3F" w:rsidRDefault="00F40C3F" w:rsidP="00F40C3F">
            <w:pPr>
              <w:autoSpaceDE w:val="0"/>
              <w:autoSpaceDN w:val="0"/>
              <w:adjustRightInd w:val="0"/>
              <w:rPr>
                <w:rFonts w:eastAsia="Calibri"/>
              </w:rPr>
            </w:pPr>
            <w:r>
              <w:rPr>
                <w:rFonts w:eastAsia="Calibri"/>
              </w:rPr>
              <w:t xml:space="preserve">FRANKLIN, K. </w:t>
            </w:r>
            <w:proofErr w:type="spellStart"/>
            <w:r>
              <w:rPr>
                <w:rFonts w:eastAsia="Calibri"/>
                <w:i/>
                <w:iCs/>
              </w:rPr>
              <w:t>Radical</w:t>
            </w:r>
            <w:proofErr w:type="spellEnd"/>
            <w:r>
              <w:rPr>
                <w:rFonts w:eastAsia="Calibri"/>
                <w:i/>
                <w:iCs/>
              </w:rPr>
              <w:t xml:space="preserve"> </w:t>
            </w:r>
            <w:proofErr w:type="spellStart"/>
            <w:r>
              <w:rPr>
                <w:rFonts w:eastAsia="Calibri"/>
                <w:i/>
                <w:iCs/>
              </w:rPr>
              <w:t>matter</w:t>
            </w:r>
            <w:proofErr w:type="spellEnd"/>
            <w:r>
              <w:rPr>
                <w:rFonts w:eastAsia="Calibri"/>
                <w:i/>
                <w:iCs/>
              </w:rPr>
              <w:t xml:space="preserve">: </w:t>
            </w:r>
            <w:proofErr w:type="spellStart"/>
            <w:r>
              <w:rPr>
                <w:rFonts w:eastAsia="Calibri"/>
                <w:i/>
                <w:iCs/>
              </w:rPr>
              <w:t>revolutionary</w:t>
            </w:r>
            <w:proofErr w:type="spellEnd"/>
            <w:r>
              <w:rPr>
                <w:rFonts w:eastAsia="Calibri"/>
                <w:i/>
                <w:iCs/>
              </w:rPr>
              <w:t xml:space="preserve"> </w:t>
            </w:r>
            <w:proofErr w:type="spellStart"/>
            <w:r>
              <w:rPr>
                <w:rFonts w:eastAsia="Calibri"/>
                <w:i/>
                <w:iCs/>
              </w:rPr>
              <w:t>materials</w:t>
            </w:r>
            <w:proofErr w:type="spellEnd"/>
            <w:r>
              <w:rPr>
                <w:rFonts w:eastAsia="Calibri"/>
                <w:i/>
                <w:iCs/>
              </w:rPr>
              <w:t xml:space="preserve"> and design </w:t>
            </w:r>
            <w:proofErr w:type="spellStart"/>
            <w:r>
              <w:rPr>
                <w:rFonts w:eastAsia="Calibri"/>
                <w:i/>
                <w:iCs/>
              </w:rPr>
              <w:t>for</w:t>
            </w:r>
            <w:proofErr w:type="spellEnd"/>
            <w:r>
              <w:rPr>
                <w:rFonts w:eastAsia="Calibri"/>
                <w:i/>
                <w:iCs/>
              </w:rPr>
              <w:t xml:space="preserve"> a </w:t>
            </w:r>
            <w:proofErr w:type="spellStart"/>
            <w:r>
              <w:rPr>
                <w:rFonts w:eastAsia="Calibri"/>
                <w:i/>
                <w:iCs/>
              </w:rPr>
              <w:t>sustainable</w:t>
            </w:r>
            <w:proofErr w:type="spellEnd"/>
            <w:r>
              <w:rPr>
                <w:rFonts w:eastAsia="Calibri"/>
                <w:i/>
                <w:iCs/>
              </w:rPr>
              <w:t xml:space="preserve"> </w:t>
            </w:r>
            <w:proofErr w:type="spellStart"/>
            <w:r>
              <w:rPr>
                <w:rFonts w:eastAsia="Calibri"/>
                <w:i/>
                <w:iCs/>
              </w:rPr>
              <w:t>future</w:t>
            </w:r>
            <w:proofErr w:type="spellEnd"/>
            <w:r>
              <w:rPr>
                <w:rFonts w:eastAsia="Calibri"/>
                <w:i/>
                <w:iCs/>
              </w:rPr>
              <w:t>.</w:t>
            </w:r>
          </w:p>
          <w:p w14:paraId="1A9BC99C" w14:textId="77777777" w:rsidR="00F40C3F" w:rsidRDefault="00F40C3F" w:rsidP="00F40C3F">
            <w:pPr>
              <w:autoSpaceDE w:val="0"/>
              <w:autoSpaceDN w:val="0"/>
              <w:adjustRightInd w:val="0"/>
              <w:rPr>
                <w:rFonts w:eastAsia="Calibri"/>
              </w:rPr>
            </w:pPr>
            <w:r>
              <w:rPr>
                <w:rFonts w:eastAsia="Calibri"/>
              </w:rPr>
              <w:t>New York, 2018. ISBN 10: 0500519625.</w:t>
            </w:r>
          </w:p>
          <w:p w14:paraId="1E52BBF6" w14:textId="77777777" w:rsidR="00F40C3F" w:rsidRDefault="00F40C3F" w:rsidP="00F40C3F">
            <w:pPr>
              <w:autoSpaceDE w:val="0"/>
              <w:autoSpaceDN w:val="0"/>
              <w:adjustRightInd w:val="0"/>
              <w:rPr>
                <w:rFonts w:eastAsia="Calibri"/>
                <w:i/>
                <w:iCs/>
              </w:rPr>
            </w:pPr>
            <w:r>
              <w:rPr>
                <w:rFonts w:eastAsia="Calibri"/>
              </w:rPr>
              <w:t xml:space="preserve">KAWAMURA, Y. </w:t>
            </w:r>
            <w:proofErr w:type="spellStart"/>
            <w:r>
              <w:rPr>
                <w:rFonts w:eastAsia="Calibri"/>
                <w:i/>
                <w:iCs/>
              </w:rPr>
              <w:t>Doing</w:t>
            </w:r>
            <w:proofErr w:type="spellEnd"/>
            <w:r>
              <w:rPr>
                <w:rFonts w:eastAsia="Calibri"/>
                <w:i/>
                <w:iCs/>
              </w:rPr>
              <w:t xml:space="preserve"> </w:t>
            </w:r>
            <w:proofErr w:type="spellStart"/>
            <w:r>
              <w:rPr>
                <w:rFonts w:eastAsia="Calibri"/>
                <w:i/>
                <w:iCs/>
              </w:rPr>
              <w:t>research</w:t>
            </w:r>
            <w:proofErr w:type="spellEnd"/>
            <w:r>
              <w:rPr>
                <w:rFonts w:eastAsia="Calibri"/>
                <w:i/>
                <w:iCs/>
              </w:rPr>
              <w:t xml:space="preserve"> in </w:t>
            </w:r>
            <w:proofErr w:type="spellStart"/>
            <w:r>
              <w:rPr>
                <w:rFonts w:eastAsia="Calibri"/>
                <w:i/>
                <w:iCs/>
              </w:rPr>
              <w:t>fashion</w:t>
            </w:r>
            <w:proofErr w:type="spellEnd"/>
            <w:r>
              <w:rPr>
                <w:rFonts w:eastAsia="Calibri"/>
                <w:i/>
                <w:iCs/>
              </w:rPr>
              <w:t xml:space="preserve"> and </w:t>
            </w:r>
            <w:proofErr w:type="spellStart"/>
            <w:r>
              <w:rPr>
                <w:rFonts w:eastAsia="Calibri"/>
                <w:i/>
                <w:iCs/>
              </w:rPr>
              <w:t>dress</w:t>
            </w:r>
            <w:proofErr w:type="spellEnd"/>
            <w:r>
              <w:rPr>
                <w:rFonts w:eastAsia="Calibri"/>
                <w:i/>
                <w:iCs/>
              </w:rPr>
              <w:t xml:space="preserve">: </w:t>
            </w:r>
            <w:proofErr w:type="spellStart"/>
            <w:r>
              <w:rPr>
                <w:rFonts w:eastAsia="Calibri"/>
                <w:i/>
                <w:iCs/>
              </w:rPr>
              <w:t>an</w:t>
            </w:r>
            <w:proofErr w:type="spellEnd"/>
            <w:r>
              <w:rPr>
                <w:rFonts w:eastAsia="Calibri"/>
                <w:i/>
                <w:iCs/>
              </w:rPr>
              <w:t xml:space="preserve"> </w:t>
            </w:r>
            <w:proofErr w:type="spellStart"/>
            <w:r>
              <w:rPr>
                <w:rFonts w:eastAsia="Calibri"/>
                <w:i/>
                <w:iCs/>
              </w:rPr>
              <w:t>introduction</w:t>
            </w:r>
            <w:proofErr w:type="spellEnd"/>
            <w:r>
              <w:rPr>
                <w:rFonts w:eastAsia="Calibri"/>
                <w:i/>
                <w:iCs/>
              </w:rPr>
              <w:t xml:space="preserve"> to </w:t>
            </w:r>
            <w:proofErr w:type="spellStart"/>
            <w:r>
              <w:rPr>
                <w:rFonts w:eastAsia="Calibri"/>
                <w:i/>
                <w:iCs/>
              </w:rPr>
              <w:t>qualitative</w:t>
            </w:r>
            <w:proofErr w:type="spellEnd"/>
          </w:p>
          <w:p w14:paraId="67019A5E" w14:textId="77777777" w:rsidR="00F40C3F" w:rsidRDefault="00F40C3F" w:rsidP="00F40C3F">
            <w:pPr>
              <w:autoSpaceDE w:val="0"/>
              <w:autoSpaceDN w:val="0"/>
              <w:adjustRightInd w:val="0"/>
              <w:rPr>
                <w:rFonts w:eastAsia="Calibri"/>
              </w:rPr>
            </w:pPr>
            <w:proofErr w:type="spellStart"/>
            <w:r>
              <w:rPr>
                <w:rFonts w:eastAsia="Calibri"/>
                <w:i/>
                <w:iCs/>
              </w:rPr>
              <w:lastRenderedPageBreak/>
              <w:t>methods</w:t>
            </w:r>
            <w:proofErr w:type="spellEnd"/>
            <w:r>
              <w:rPr>
                <w:rFonts w:eastAsia="Calibri"/>
              </w:rPr>
              <w:t xml:space="preserve">. New York, 2011. </w:t>
            </w:r>
            <w:r w:rsidRPr="00C854F0">
              <w:rPr>
                <w:rFonts w:eastAsia="Calibri"/>
              </w:rPr>
              <w:t>ISBN-10: 1847885829</w:t>
            </w:r>
          </w:p>
          <w:p w14:paraId="438BE55C" w14:textId="77777777" w:rsidR="00F40C3F" w:rsidRDefault="00F40C3F" w:rsidP="00F40C3F">
            <w:pPr>
              <w:autoSpaceDE w:val="0"/>
              <w:autoSpaceDN w:val="0"/>
              <w:adjustRightInd w:val="0"/>
              <w:rPr>
                <w:rFonts w:eastAsia="Calibri"/>
              </w:rPr>
            </w:pPr>
            <w:r>
              <w:rPr>
                <w:rFonts w:eastAsia="Calibri"/>
              </w:rPr>
              <w:t xml:space="preserve">PAPANEK, V. </w:t>
            </w:r>
            <w:r>
              <w:rPr>
                <w:rFonts w:eastAsia="Calibri"/>
                <w:i/>
                <w:iCs/>
              </w:rPr>
              <w:t xml:space="preserve">Design </w:t>
            </w:r>
            <w:proofErr w:type="spellStart"/>
            <w:r>
              <w:rPr>
                <w:rFonts w:eastAsia="Calibri"/>
                <w:i/>
                <w:iCs/>
              </w:rPr>
              <w:t>for</w:t>
            </w:r>
            <w:proofErr w:type="spellEnd"/>
            <w:r>
              <w:rPr>
                <w:rFonts w:eastAsia="Calibri"/>
                <w:i/>
                <w:iCs/>
              </w:rPr>
              <w:t xml:space="preserve"> </w:t>
            </w:r>
            <w:proofErr w:type="spellStart"/>
            <w:r>
              <w:rPr>
                <w:rFonts w:eastAsia="Calibri"/>
                <w:i/>
                <w:iCs/>
              </w:rPr>
              <w:t>the</w:t>
            </w:r>
            <w:proofErr w:type="spellEnd"/>
            <w:r>
              <w:rPr>
                <w:rFonts w:eastAsia="Calibri"/>
                <w:i/>
                <w:iCs/>
              </w:rPr>
              <w:t xml:space="preserve"> </w:t>
            </w:r>
            <w:proofErr w:type="spellStart"/>
            <w:r>
              <w:rPr>
                <w:rFonts w:eastAsia="Calibri"/>
                <w:i/>
                <w:iCs/>
              </w:rPr>
              <w:t>real</w:t>
            </w:r>
            <w:proofErr w:type="spellEnd"/>
            <w:r>
              <w:rPr>
                <w:rFonts w:eastAsia="Calibri"/>
                <w:i/>
                <w:iCs/>
              </w:rPr>
              <w:t xml:space="preserve"> </w:t>
            </w:r>
            <w:proofErr w:type="spellStart"/>
            <w:r>
              <w:rPr>
                <w:rFonts w:eastAsia="Calibri"/>
                <w:i/>
                <w:iCs/>
              </w:rPr>
              <w:t>world</w:t>
            </w:r>
            <w:proofErr w:type="spellEnd"/>
            <w:r>
              <w:rPr>
                <w:rFonts w:eastAsia="Calibri"/>
                <w:i/>
                <w:iCs/>
              </w:rPr>
              <w:t>.</w:t>
            </w:r>
            <w:r>
              <w:rPr>
                <w:rFonts w:eastAsia="Calibri"/>
              </w:rPr>
              <w:t xml:space="preserve"> USA, 1973. ISBN 13: 978</w:t>
            </w:r>
            <w:r w:rsidRPr="00A548D7">
              <w:rPr>
                <w:rFonts w:eastAsia="Calibri"/>
              </w:rPr>
              <w:t>0897331531</w:t>
            </w:r>
            <w:r>
              <w:rPr>
                <w:rFonts w:eastAsia="Calibri"/>
              </w:rPr>
              <w:t>.</w:t>
            </w:r>
          </w:p>
          <w:p w14:paraId="68EAD2C3" w14:textId="77777777" w:rsidR="00F40C3F" w:rsidRDefault="00F40C3F" w:rsidP="00F40C3F">
            <w:pPr>
              <w:autoSpaceDE w:val="0"/>
              <w:autoSpaceDN w:val="0"/>
              <w:adjustRightInd w:val="0"/>
              <w:rPr>
                <w:rFonts w:eastAsia="Calibri"/>
              </w:rPr>
            </w:pPr>
            <w:r>
              <w:rPr>
                <w:rFonts w:eastAsia="Calibri"/>
              </w:rPr>
              <w:t xml:space="preserve">POTTER, N. </w:t>
            </w:r>
            <w:r>
              <w:rPr>
                <w:rFonts w:eastAsia="Calibri"/>
                <w:i/>
                <w:iCs/>
              </w:rPr>
              <w:t>Co je designér: věci, místa, sdělení.</w:t>
            </w:r>
            <w:r>
              <w:rPr>
                <w:rFonts w:eastAsia="Calibri"/>
              </w:rPr>
              <w:t xml:space="preserve"> Přeložila Eva CÍSLEROVÁ. Praha, 2018.</w:t>
            </w:r>
          </w:p>
          <w:p w14:paraId="13A4629A" w14:textId="77777777" w:rsidR="00F40C3F" w:rsidRDefault="00F40C3F" w:rsidP="00F40C3F">
            <w:pPr>
              <w:autoSpaceDE w:val="0"/>
              <w:autoSpaceDN w:val="0"/>
              <w:adjustRightInd w:val="0"/>
              <w:rPr>
                <w:rFonts w:eastAsia="Calibri"/>
              </w:rPr>
            </w:pPr>
            <w:proofErr w:type="spellStart"/>
            <w:r>
              <w:rPr>
                <w:rFonts w:eastAsia="Calibri"/>
              </w:rPr>
              <w:t>Material</w:t>
            </w:r>
            <w:proofErr w:type="spellEnd"/>
            <w:r>
              <w:rPr>
                <w:rFonts w:eastAsia="Calibri"/>
              </w:rPr>
              <w:t xml:space="preserve"> Times: magazín [online]. Dostupné z: https://www.materialtimes.com/</w:t>
            </w:r>
          </w:p>
          <w:p w14:paraId="2DDA74DB" w14:textId="77777777" w:rsidR="00F40C3F" w:rsidRDefault="00F40C3F" w:rsidP="00F40C3F">
            <w:pPr>
              <w:autoSpaceDE w:val="0"/>
              <w:autoSpaceDN w:val="0"/>
              <w:adjustRightInd w:val="0"/>
              <w:rPr>
                <w:rFonts w:eastAsia="Calibri"/>
              </w:rPr>
            </w:pPr>
            <w:r>
              <w:rPr>
                <w:rFonts w:eastAsia="Calibri"/>
              </w:rPr>
              <w:t xml:space="preserve">SOLANKI, S. </w:t>
            </w:r>
            <w:proofErr w:type="spellStart"/>
            <w:r>
              <w:rPr>
                <w:rFonts w:eastAsia="Calibri"/>
                <w:i/>
                <w:iCs/>
              </w:rPr>
              <w:t>Why</w:t>
            </w:r>
            <w:proofErr w:type="spellEnd"/>
            <w:r>
              <w:rPr>
                <w:rFonts w:eastAsia="Calibri"/>
                <w:i/>
                <w:iCs/>
              </w:rPr>
              <w:t xml:space="preserve"> </w:t>
            </w:r>
            <w:proofErr w:type="spellStart"/>
            <w:r>
              <w:rPr>
                <w:rFonts w:eastAsia="Calibri"/>
                <w:i/>
                <w:iCs/>
              </w:rPr>
              <w:t>Materials</w:t>
            </w:r>
            <w:proofErr w:type="spellEnd"/>
            <w:r>
              <w:rPr>
                <w:rFonts w:eastAsia="Calibri"/>
                <w:i/>
                <w:iCs/>
              </w:rPr>
              <w:t xml:space="preserve"> </w:t>
            </w:r>
            <w:proofErr w:type="spellStart"/>
            <w:r>
              <w:rPr>
                <w:rFonts w:eastAsia="Calibri"/>
                <w:i/>
                <w:iCs/>
              </w:rPr>
              <w:t>Matter</w:t>
            </w:r>
            <w:proofErr w:type="spellEnd"/>
            <w:r>
              <w:rPr>
                <w:rFonts w:eastAsia="Calibri"/>
                <w:i/>
                <w:iCs/>
              </w:rPr>
              <w:t xml:space="preserve">: </w:t>
            </w:r>
            <w:proofErr w:type="spellStart"/>
            <w:r>
              <w:rPr>
                <w:rFonts w:eastAsia="Calibri"/>
                <w:i/>
                <w:iCs/>
              </w:rPr>
              <w:t>Responsible</w:t>
            </w:r>
            <w:proofErr w:type="spellEnd"/>
            <w:r>
              <w:rPr>
                <w:rFonts w:eastAsia="Calibri"/>
                <w:i/>
                <w:iCs/>
              </w:rPr>
              <w:t xml:space="preserve"> Design </w:t>
            </w:r>
            <w:proofErr w:type="spellStart"/>
            <w:r>
              <w:rPr>
                <w:rFonts w:eastAsia="Calibri"/>
                <w:i/>
                <w:iCs/>
              </w:rPr>
              <w:t>for</w:t>
            </w:r>
            <w:proofErr w:type="spellEnd"/>
            <w:r>
              <w:rPr>
                <w:rFonts w:eastAsia="Calibri"/>
                <w:i/>
                <w:iCs/>
              </w:rPr>
              <w:t xml:space="preserve"> a </w:t>
            </w:r>
            <w:proofErr w:type="spellStart"/>
            <w:r>
              <w:rPr>
                <w:rFonts w:eastAsia="Calibri"/>
                <w:i/>
                <w:iCs/>
              </w:rPr>
              <w:t>Better</w:t>
            </w:r>
            <w:proofErr w:type="spellEnd"/>
            <w:r>
              <w:rPr>
                <w:rFonts w:eastAsia="Calibri"/>
                <w:i/>
                <w:iCs/>
              </w:rPr>
              <w:t xml:space="preserve"> </w:t>
            </w:r>
            <w:proofErr w:type="spellStart"/>
            <w:r>
              <w:rPr>
                <w:rFonts w:eastAsia="Calibri"/>
                <w:i/>
                <w:iCs/>
              </w:rPr>
              <w:t>World</w:t>
            </w:r>
            <w:proofErr w:type="spellEnd"/>
            <w:r>
              <w:rPr>
                <w:rFonts w:eastAsia="Calibri"/>
                <w:i/>
                <w:iCs/>
              </w:rPr>
              <w:t xml:space="preserve">, </w:t>
            </w:r>
            <w:r>
              <w:rPr>
                <w:rFonts w:eastAsia="Calibri"/>
              </w:rPr>
              <w:t xml:space="preserve">USA, 2018. ISBN </w:t>
            </w:r>
            <w:r w:rsidRPr="00A548D7">
              <w:rPr>
                <w:rFonts w:eastAsia="Calibri"/>
              </w:rPr>
              <w:t>10: 3791384716</w:t>
            </w:r>
            <w:r>
              <w:rPr>
                <w:rFonts w:eastAsia="Calibri"/>
              </w:rPr>
              <w:t>.</w:t>
            </w:r>
          </w:p>
          <w:p w14:paraId="30C1BB05" w14:textId="77777777" w:rsidR="00F40C3F" w:rsidRDefault="00F40C3F" w:rsidP="00F40C3F">
            <w:pPr>
              <w:autoSpaceDE w:val="0"/>
              <w:autoSpaceDN w:val="0"/>
              <w:adjustRightInd w:val="0"/>
              <w:rPr>
                <w:rFonts w:eastAsia="Calibri"/>
                <w:i/>
                <w:iCs/>
              </w:rPr>
            </w:pPr>
            <w:r>
              <w:rPr>
                <w:rFonts w:eastAsia="Calibri"/>
              </w:rPr>
              <w:t xml:space="preserve">WEETMAN, C. </w:t>
            </w:r>
            <w:r>
              <w:rPr>
                <w:rFonts w:eastAsia="Calibri"/>
                <w:i/>
                <w:iCs/>
              </w:rPr>
              <w:t xml:space="preserve">A </w:t>
            </w:r>
            <w:proofErr w:type="spellStart"/>
            <w:r>
              <w:rPr>
                <w:rFonts w:eastAsia="Calibri"/>
                <w:i/>
                <w:iCs/>
              </w:rPr>
              <w:t>circular</w:t>
            </w:r>
            <w:proofErr w:type="spellEnd"/>
            <w:r>
              <w:rPr>
                <w:rFonts w:eastAsia="Calibri"/>
                <w:i/>
                <w:iCs/>
              </w:rPr>
              <w:t xml:space="preserve"> </w:t>
            </w:r>
            <w:proofErr w:type="spellStart"/>
            <w:r>
              <w:rPr>
                <w:rFonts w:eastAsia="Calibri"/>
                <w:i/>
                <w:iCs/>
              </w:rPr>
              <w:t>economy</w:t>
            </w:r>
            <w:proofErr w:type="spellEnd"/>
            <w:r>
              <w:rPr>
                <w:rFonts w:eastAsia="Calibri"/>
                <w:i/>
                <w:iCs/>
              </w:rPr>
              <w:t xml:space="preserve"> handbook </w:t>
            </w:r>
            <w:proofErr w:type="spellStart"/>
            <w:r>
              <w:rPr>
                <w:rFonts w:eastAsia="Calibri"/>
                <w:i/>
                <w:iCs/>
              </w:rPr>
              <w:t>for</w:t>
            </w:r>
            <w:proofErr w:type="spellEnd"/>
            <w:r>
              <w:rPr>
                <w:rFonts w:eastAsia="Calibri"/>
                <w:i/>
                <w:iCs/>
              </w:rPr>
              <w:t xml:space="preserve"> business and </w:t>
            </w:r>
            <w:proofErr w:type="spellStart"/>
            <w:r>
              <w:rPr>
                <w:rFonts w:eastAsia="Calibri"/>
                <w:i/>
                <w:iCs/>
              </w:rPr>
              <w:t>supply</w:t>
            </w:r>
            <w:proofErr w:type="spellEnd"/>
            <w:r>
              <w:rPr>
                <w:rFonts w:eastAsia="Calibri"/>
                <w:i/>
                <w:iCs/>
              </w:rPr>
              <w:t xml:space="preserve"> </w:t>
            </w:r>
            <w:proofErr w:type="spellStart"/>
            <w:r>
              <w:rPr>
                <w:rFonts w:eastAsia="Calibri"/>
                <w:i/>
                <w:iCs/>
              </w:rPr>
              <w:t>chains</w:t>
            </w:r>
            <w:proofErr w:type="spellEnd"/>
            <w:r>
              <w:rPr>
                <w:rFonts w:eastAsia="Calibri"/>
                <w:i/>
                <w:iCs/>
              </w:rPr>
              <w:t xml:space="preserve">: </w:t>
            </w:r>
            <w:proofErr w:type="spellStart"/>
            <w:r>
              <w:rPr>
                <w:rFonts w:eastAsia="Calibri"/>
                <w:i/>
                <w:iCs/>
              </w:rPr>
              <w:t>repair</w:t>
            </w:r>
            <w:proofErr w:type="spellEnd"/>
            <w:r>
              <w:rPr>
                <w:rFonts w:eastAsia="Calibri"/>
                <w:i/>
                <w:iCs/>
              </w:rPr>
              <w:t>,</w:t>
            </w:r>
          </w:p>
          <w:p w14:paraId="73FD9E8D" w14:textId="133070E8" w:rsidR="007E5B72" w:rsidRPr="00511A1A" w:rsidRDefault="00F40C3F" w:rsidP="00F40C3F">
            <w:pPr>
              <w:textAlignment w:val="baseline"/>
              <w:rPr>
                <w:b/>
                <w:bCs/>
                <w:color w:val="000000"/>
              </w:rPr>
            </w:pPr>
            <w:proofErr w:type="spellStart"/>
            <w:r>
              <w:rPr>
                <w:rFonts w:eastAsia="Calibri"/>
                <w:i/>
                <w:iCs/>
              </w:rPr>
              <w:t>remake</w:t>
            </w:r>
            <w:proofErr w:type="spellEnd"/>
            <w:r>
              <w:rPr>
                <w:rFonts w:eastAsia="Calibri"/>
                <w:i/>
                <w:iCs/>
              </w:rPr>
              <w:t xml:space="preserve">, redesign, </w:t>
            </w:r>
            <w:proofErr w:type="spellStart"/>
            <w:r>
              <w:rPr>
                <w:rFonts w:eastAsia="Calibri"/>
                <w:i/>
                <w:iCs/>
              </w:rPr>
              <w:t>rethink</w:t>
            </w:r>
            <w:proofErr w:type="spellEnd"/>
            <w:r>
              <w:rPr>
                <w:rFonts w:eastAsia="Calibri"/>
                <w:i/>
                <w:iCs/>
              </w:rPr>
              <w:t xml:space="preserve">. </w:t>
            </w:r>
            <w:r>
              <w:rPr>
                <w:rFonts w:eastAsia="Calibri"/>
              </w:rPr>
              <w:t xml:space="preserve">New York, 2017. ISBN </w:t>
            </w:r>
            <w:r w:rsidRPr="00A548D7">
              <w:rPr>
                <w:rFonts w:eastAsia="Calibri"/>
              </w:rPr>
              <w:t>10: 9780749476755</w:t>
            </w:r>
            <w:r>
              <w:rPr>
                <w:rFonts w:eastAsia="Calibri"/>
              </w:rPr>
              <w:t>.</w:t>
            </w:r>
          </w:p>
        </w:tc>
      </w:tr>
    </w:tbl>
    <w:p w14:paraId="1EF4C479" w14:textId="77777777" w:rsidR="005358B3" w:rsidRDefault="005358B3">
      <w:r>
        <w:lastRenderedPageBreak/>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5358B3" w:rsidRPr="00EB59BA" w14:paraId="48BC6E64" w14:textId="77777777" w:rsidTr="00D8041A">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2F220F94" w14:textId="77777777" w:rsidR="005358B3" w:rsidRPr="00EB59BA" w:rsidRDefault="005358B3" w:rsidP="00D8041A">
            <w:pPr>
              <w:jc w:val="both"/>
              <w:textAlignment w:val="baseline"/>
              <w:rPr>
                <w:rFonts w:ascii="Segoe UI" w:hAnsi="Segoe UI" w:cs="Segoe UI"/>
                <w:sz w:val="18"/>
                <w:szCs w:val="18"/>
              </w:rPr>
            </w:pPr>
            <w:r w:rsidRPr="00EB59BA">
              <w:rPr>
                <w:b/>
                <w:bCs/>
                <w:sz w:val="28"/>
                <w:szCs w:val="28"/>
              </w:rPr>
              <w:lastRenderedPageBreak/>
              <w:t>B-III – Charakteristika studijního předmětu</w:t>
            </w:r>
            <w:r w:rsidRPr="00EB59BA">
              <w:rPr>
                <w:sz w:val="28"/>
                <w:szCs w:val="28"/>
              </w:rPr>
              <w:t> </w:t>
            </w:r>
          </w:p>
        </w:tc>
      </w:tr>
      <w:tr w:rsidR="005358B3" w:rsidRPr="00EB59BA" w14:paraId="39CEA7BA" w14:textId="77777777" w:rsidTr="00D8041A">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FE3D30F" w14:textId="77777777" w:rsidR="005358B3" w:rsidRPr="00EB59BA" w:rsidRDefault="005358B3" w:rsidP="00D8041A">
            <w:pPr>
              <w:textAlignment w:val="baseline"/>
              <w:rPr>
                <w:rFonts w:ascii="Segoe UI" w:hAnsi="Segoe UI" w:cs="Segoe UI"/>
                <w:sz w:val="18"/>
                <w:szCs w:val="18"/>
              </w:rPr>
            </w:pPr>
            <w:r w:rsidRPr="00EB59BA">
              <w:rPr>
                <w:b/>
                <w:bCs/>
              </w:rPr>
              <w:t>Název studijního předmětu</w:t>
            </w:r>
            <w:r w:rsidRPr="00EB59BA">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6224D365" w14:textId="77777777" w:rsidR="005358B3" w:rsidRPr="00EB59BA" w:rsidRDefault="005358B3" w:rsidP="00D8041A">
            <w:pPr>
              <w:jc w:val="both"/>
              <w:textAlignment w:val="baseline"/>
              <w:rPr>
                <w:rFonts w:ascii="Segoe UI" w:hAnsi="Segoe UI" w:cs="Segoe UI"/>
                <w:sz w:val="18"/>
                <w:szCs w:val="18"/>
              </w:rPr>
            </w:pPr>
            <w:proofErr w:type="spellStart"/>
            <w:r>
              <w:rPr>
                <w:color w:val="000000"/>
              </w:rPr>
              <w:t>C</w:t>
            </w:r>
            <w:r w:rsidRPr="007A4190">
              <w:rPr>
                <w:color w:val="000000"/>
              </w:rPr>
              <w:t>ultural</w:t>
            </w:r>
            <w:proofErr w:type="spellEnd"/>
            <w:r w:rsidRPr="007A4190">
              <w:rPr>
                <w:color w:val="000000"/>
              </w:rPr>
              <w:t xml:space="preserve"> management</w:t>
            </w:r>
            <w:r w:rsidRPr="00EB59BA">
              <w:rPr>
                <w:color w:val="000000"/>
              </w:rPr>
              <w:t xml:space="preserve"> 1 </w:t>
            </w:r>
          </w:p>
        </w:tc>
      </w:tr>
      <w:tr w:rsidR="005358B3" w:rsidRPr="00EB59BA" w14:paraId="268FDCAC"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80562D6" w14:textId="77777777" w:rsidR="005358B3" w:rsidRPr="00EB59BA" w:rsidRDefault="005358B3" w:rsidP="00D8041A">
            <w:pPr>
              <w:textAlignment w:val="baseline"/>
              <w:rPr>
                <w:rFonts w:ascii="Segoe UI" w:hAnsi="Segoe UI" w:cs="Segoe UI"/>
                <w:sz w:val="18"/>
                <w:szCs w:val="18"/>
              </w:rPr>
            </w:pPr>
            <w:r w:rsidRPr="00EB59BA">
              <w:rPr>
                <w:b/>
                <w:bCs/>
              </w:rPr>
              <w:t>Typ předmětu</w:t>
            </w:r>
            <w:r w:rsidRPr="00EB59BA">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1AD8489" w14:textId="77777777" w:rsidR="005358B3" w:rsidRPr="00EB59BA" w:rsidRDefault="005358B3" w:rsidP="00D8041A">
            <w:pPr>
              <w:jc w:val="both"/>
              <w:textAlignment w:val="baseline"/>
              <w:rPr>
                <w:rFonts w:ascii="Segoe UI" w:hAnsi="Segoe UI" w:cs="Segoe UI"/>
                <w:sz w:val="18"/>
                <w:szCs w:val="18"/>
              </w:rPr>
            </w:pPr>
            <w:r w:rsidRPr="00EB59BA">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8C2389C" w14:textId="77777777" w:rsidR="005358B3" w:rsidRPr="00EB59BA" w:rsidRDefault="005358B3" w:rsidP="00D8041A">
            <w:pPr>
              <w:jc w:val="both"/>
              <w:textAlignment w:val="baseline"/>
              <w:rPr>
                <w:rFonts w:ascii="Segoe UI" w:hAnsi="Segoe UI" w:cs="Segoe UI"/>
                <w:sz w:val="18"/>
                <w:szCs w:val="18"/>
              </w:rPr>
            </w:pPr>
            <w:r w:rsidRPr="00EB59BA">
              <w:rPr>
                <w:b/>
                <w:bCs/>
              </w:rPr>
              <w:t>doporučený ročník / semestr</w:t>
            </w:r>
            <w:r w:rsidRPr="00EB59BA">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E02A564" w14:textId="77777777" w:rsidR="005358B3" w:rsidRPr="00EB59BA" w:rsidRDefault="005358B3" w:rsidP="00D8041A">
            <w:pPr>
              <w:jc w:val="both"/>
              <w:textAlignment w:val="baseline"/>
              <w:rPr>
                <w:rFonts w:ascii="Segoe UI" w:hAnsi="Segoe UI" w:cs="Segoe UI"/>
                <w:sz w:val="18"/>
                <w:szCs w:val="18"/>
              </w:rPr>
            </w:pPr>
            <w:r w:rsidRPr="00EB59BA">
              <w:t>1/ZS </w:t>
            </w:r>
          </w:p>
        </w:tc>
      </w:tr>
      <w:tr w:rsidR="005358B3" w:rsidRPr="00EB59BA" w14:paraId="0144A5DE"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811892C" w14:textId="77777777" w:rsidR="005358B3" w:rsidRPr="00EB59BA" w:rsidRDefault="005358B3" w:rsidP="00D8041A">
            <w:pPr>
              <w:textAlignment w:val="baseline"/>
              <w:rPr>
                <w:rFonts w:ascii="Segoe UI" w:hAnsi="Segoe UI" w:cs="Segoe UI"/>
                <w:sz w:val="18"/>
                <w:szCs w:val="18"/>
              </w:rPr>
            </w:pPr>
            <w:r w:rsidRPr="00EB59BA">
              <w:rPr>
                <w:b/>
                <w:bCs/>
              </w:rPr>
              <w:t>Rozsah studijního předmětu</w:t>
            </w:r>
            <w:r w:rsidRPr="00EB59BA">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3C86341" w14:textId="77777777" w:rsidR="005358B3" w:rsidRPr="00EB59BA" w:rsidRDefault="005358B3" w:rsidP="00D8041A">
            <w:pPr>
              <w:jc w:val="both"/>
              <w:textAlignment w:val="baseline"/>
              <w:rPr>
                <w:rFonts w:ascii="Segoe UI" w:hAnsi="Segoe UI" w:cs="Segoe UI"/>
                <w:sz w:val="18"/>
                <w:szCs w:val="18"/>
              </w:rPr>
            </w:pPr>
            <w:proofErr w:type="gramStart"/>
            <w:r w:rsidRPr="00EB59BA">
              <w:t>26s</w:t>
            </w:r>
            <w:proofErr w:type="gramEnd"/>
            <w:r w:rsidRPr="00EB59BA">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994A1A2" w14:textId="77777777" w:rsidR="005358B3" w:rsidRPr="00EB59BA" w:rsidRDefault="005358B3" w:rsidP="00D8041A">
            <w:pPr>
              <w:jc w:val="both"/>
              <w:textAlignment w:val="baseline"/>
              <w:rPr>
                <w:rFonts w:ascii="Segoe UI" w:hAnsi="Segoe UI" w:cs="Segoe UI"/>
                <w:sz w:val="18"/>
                <w:szCs w:val="18"/>
              </w:rPr>
            </w:pPr>
            <w:r w:rsidRPr="00EB59BA">
              <w:rPr>
                <w:b/>
                <w:bCs/>
              </w:rPr>
              <w:t>hod. </w:t>
            </w:r>
            <w:r w:rsidRPr="00EB59BA">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6609A8B4" w14:textId="77777777" w:rsidR="005358B3" w:rsidRPr="00EB59BA" w:rsidRDefault="005358B3" w:rsidP="00D8041A">
            <w:pPr>
              <w:jc w:val="both"/>
              <w:textAlignment w:val="baseline"/>
              <w:rPr>
                <w:rFonts w:ascii="Segoe UI" w:hAnsi="Segoe UI" w:cs="Segoe UI"/>
                <w:sz w:val="18"/>
                <w:szCs w:val="18"/>
              </w:rPr>
            </w:pPr>
            <w:r w:rsidRPr="00EB59BA">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B99EDF7" w14:textId="77777777" w:rsidR="005358B3" w:rsidRPr="00EB59BA" w:rsidRDefault="005358B3" w:rsidP="00D8041A">
            <w:pPr>
              <w:jc w:val="both"/>
              <w:textAlignment w:val="baseline"/>
              <w:rPr>
                <w:rFonts w:ascii="Segoe UI" w:hAnsi="Segoe UI" w:cs="Segoe UI"/>
                <w:sz w:val="18"/>
                <w:szCs w:val="18"/>
              </w:rPr>
            </w:pPr>
            <w:r w:rsidRPr="00EB59BA">
              <w:rPr>
                <w:b/>
                <w:bCs/>
              </w:rPr>
              <w:t>kreditů</w:t>
            </w:r>
            <w:r w:rsidRPr="00EB59B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4AD7C5" w14:textId="77777777" w:rsidR="005358B3" w:rsidRPr="00EB59BA" w:rsidRDefault="005358B3" w:rsidP="00D8041A">
            <w:pPr>
              <w:jc w:val="both"/>
              <w:textAlignment w:val="baseline"/>
              <w:rPr>
                <w:rFonts w:ascii="Segoe UI" w:hAnsi="Segoe UI" w:cs="Segoe UI"/>
                <w:sz w:val="18"/>
                <w:szCs w:val="18"/>
              </w:rPr>
            </w:pPr>
            <w:r w:rsidRPr="00EB59BA">
              <w:t>2 </w:t>
            </w:r>
          </w:p>
        </w:tc>
      </w:tr>
      <w:tr w:rsidR="005358B3" w:rsidRPr="00EB59BA" w14:paraId="07090A98"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19BEE85" w14:textId="77777777" w:rsidR="005358B3" w:rsidRPr="00EB59BA" w:rsidRDefault="005358B3" w:rsidP="00D8041A">
            <w:pPr>
              <w:textAlignment w:val="baseline"/>
              <w:rPr>
                <w:rFonts w:ascii="Segoe UI" w:hAnsi="Segoe UI" w:cs="Segoe UI"/>
                <w:sz w:val="18"/>
                <w:szCs w:val="18"/>
              </w:rPr>
            </w:pPr>
            <w:r w:rsidRPr="00EB59BA">
              <w:rPr>
                <w:b/>
                <w:bCs/>
              </w:rPr>
              <w:t xml:space="preserve">Prerekvizity, </w:t>
            </w:r>
            <w:proofErr w:type="spellStart"/>
            <w:r w:rsidRPr="00EB59BA">
              <w:rPr>
                <w:b/>
                <w:bCs/>
              </w:rPr>
              <w:t>korekvizity</w:t>
            </w:r>
            <w:proofErr w:type="spellEnd"/>
            <w:r w:rsidRPr="00EB59BA">
              <w:rPr>
                <w:b/>
                <w:bCs/>
              </w:rPr>
              <w:t>, ekvivalence</w:t>
            </w:r>
            <w:r w:rsidRPr="00EB59BA">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161A38FD" w14:textId="77777777" w:rsidR="005358B3" w:rsidRPr="00EB59BA" w:rsidRDefault="005358B3" w:rsidP="00D8041A">
            <w:pPr>
              <w:jc w:val="both"/>
              <w:textAlignment w:val="baseline"/>
              <w:rPr>
                <w:rFonts w:ascii="Segoe UI" w:hAnsi="Segoe UI" w:cs="Segoe UI"/>
                <w:sz w:val="18"/>
                <w:szCs w:val="18"/>
              </w:rPr>
            </w:pPr>
            <w:r w:rsidRPr="00EB59BA">
              <w:t> </w:t>
            </w:r>
          </w:p>
        </w:tc>
      </w:tr>
      <w:tr w:rsidR="005358B3" w:rsidRPr="00EB59BA" w14:paraId="6BE99865"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0E8240B" w14:textId="77777777" w:rsidR="005358B3" w:rsidRPr="00EB59BA" w:rsidRDefault="005358B3" w:rsidP="00D8041A">
            <w:pPr>
              <w:textAlignment w:val="baseline"/>
              <w:rPr>
                <w:rFonts w:ascii="Segoe UI" w:hAnsi="Segoe UI" w:cs="Segoe UI"/>
                <w:sz w:val="18"/>
                <w:szCs w:val="18"/>
              </w:rPr>
            </w:pPr>
            <w:r w:rsidRPr="00EB59BA">
              <w:rPr>
                <w:b/>
                <w:bCs/>
              </w:rPr>
              <w:t>Způsob ověření studijních výsledků</w:t>
            </w:r>
            <w:r w:rsidRPr="00EB59BA">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4BB5DA9" w14:textId="77777777" w:rsidR="005358B3" w:rsidRPr="00EB59BA" w:rsidRDefault="005358B3" w:rsidP="00D8041A">
            <w:pPr>
              <w:jc w:val="both"/>
              <w:textAlignment w:val="baseline"/>
              <w:rPr>
                <w:rFonts w:ascii="Segoe UI" w:hAnsi="Segoe UI" w:cs="Segoe UI"/>
                <w:sz w:val="18"/>
                <w:szCs w:val="18"/>
              </w:rPr>
            </w:pPr>
            <w:r w:rsidRPr="00EB59BA">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30507EC" w14:textId="77777777" w:rsidR="005358B3" w:rsidRPr="00EB59BA" w:rsidRDefault="005358B3" w:rsidP="00D8041A">
            <w:pPr>
              <w:jc w:val="both"/>
              <w:textAlignment w:val="baseline"/>
              <w:rPr>
                <w:rFonts w:ascii="Segoe UI" w:hAnsi="Segoe UI" w:cs="Segoe UI"/>
                <w:sz w:val="18"/>
                <w:szCs w:val="18"/>
              </w:rPr>
            </w:pPr>
            <w:r w:rsidRPr="00EB59BA">
              <w:rPr>
                <w:b/>
                <w:bCs/>
              </w:rPr>
              <w:t>Forma výuky</w:t>
            </w:r>
            <w:r w:rsidRPr="00EB59BA">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0D9A69" w14:textId="77777777" w:rsidR="005358B3" w:rsidRPr="00EB59BA" w:rsidRDefault="005358B3" w:rsidP="00D8041A">
            <w:pPr>
              <w:jc w:val="both"/>
              <w:textAlignment w:val="baseline"/>
              <w:rPr>
                <w:rFonts w:ascii="Segoe UI" w:hAnsi="Segoe UI" w:cs="Segoe UI"/>
                <w:sz w:val="18"/>
                <w:szCs w:val="18"/>
              </w:rPr>
            </w:pPr>
            <w:r w:rsidRPr="00EB59BA">
              <w:t>ateliér </w:t>
            </w:r>
          </w:p>
        </w:tc>
      </w:tr>
      <w:tr w:rsidR="005358B3" w:rsidRPr="00EB59BA" w14:paraId="59C0186F"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B883AF9" w14:textId="77777777" w:rsidR="005358B3" w:rsidRPr="00EB59BA" w:rsidRDefault="005358B3" w:rsidP="00D8041A">
            <w:pPr>
              <w:textAlignment w:val="baseline"/>
              <w:rPr>
                <w:rFonts w:ascii="Segoe UI" w:hAnsi="Segoe UI" w:cs="Segoe UI"/>
                <w:sz w:val="18"/>
                <w:szCs w:val="18"/>
              </w:rPr>
            </w:pPr>
            <w:r w:rsidRPr="00EB59BA">
              <w:rPr>
                <w:b/>
                <w:bCs/>
              </w:rPr>
              <w:t>Forma způsobu ověření studijních výsledků a další požadavky na studenta</w:t>
            </w:r>
            <w:r w:rsidRPr="00EB59BA">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44B4C08" w14:textId="77777777" w:rsidR="005358B3" w:rsidRPr="00EB59BA" w:rsidRDefault="005358B3" w:rsidP="00D8041A">
            <w:pPr>
              <w:jc w:val="both"/>
              <w:textAlignment w:val="baseline"/>
              <w:rPr>
                <w:rFonts w:ascii="Segoe UI" w:hAnsi="Segoe UI" w:cs="Segoe UI"/>
                <w:sz w:val="18"/>
                <w:szCs w:val="18"/>
              </w:rPr>
            </w:pPr>
            <w:r w:rsidRPr="00EB59BA">
              <w:rPr>
                <w:color w:val="000000"/>
              </w:rPr>
              <w:t>80% docházka </w:t>
            </w:r>
          </w:p>
          <w:p w14:paraId="47B0A633" w14:textId="77777777" w:rsidR="005358B3" w:rsidRPr="00EB59BA" w:rsidRDefault="005358B3" w:rsidP="00D8041A">
            <w:pPr>
              <w:jc w:val="both"/>
              <w:textAlignment w:val="baseline"/>
              <w:rPr>
                <w:rFonts w:ascii="Segoe UI" w:hAnsi="Segoe UI" w:cs="Segoe UI"/>
                <w:sz w:val="18"/>
                <w:szCs w:val="18"/>
              </w:rPr>
            </w:pPr>
            <w:r w:rsidRPr="00EB59BA">
              <w:rPr>
                <w:color w:val="000000"/>
              </w:rPr>
              <w:t>Plnění zadaných úkolů v hodinách </w:t>
            </w:r>
          </w:p>
          <w:p w14:paraId="5EE4BD74" w14:textId="77777777" w:rsidR="005358B3" w:rsidRPr="00EB59BA" w:rsidRDefault="005358B3" w:rsidP="00D8041A">
            <w:pPr>
              <w:jc w:val="both"/>
              <w:textAlignment w:val="baseline"/>
              <w:rPr>
                <w:rFonts w:ascii="Segoe UI" w:hAnsi="Segoe UI" w:cs="Segoe UI"/>
                <w:sz w:val="18"/>
                <w:szCs w:val="18"/>
              </w:rPr>
            </w:pPr>
            <w:r w:rsidRPr="00EB59BA">
              <w:rPr>
                <w:color w:val="000000"/>
              </w:rPr>
              <w:t>Vypracování ateliérového úkolu </w:t>
            </w:r>
          </w:p>
          <w:p w14:paraId="0844FD8F" w14:textId="77777777" w:rsidR="005358B3" w:rsidRPr="00EB59BA" w:rsidRDefault="005358B3" w:rsidP="00D8041A">
            <w:pPr>
              <w:jc w:val="both"/>
              <w:textAlignment w:val="baseline"/>
              <w:rPr>
                <w:rFonts w:ascii="Segoe UI" w:hAnsi="Segoe UI" w:cs="Segoe UI"/>
                <w:sz w:val="18"/>
                <w:szCs w:val="18"/>
              </w:rPr>
            </w:pPr>
            <w:r w:rsidRPr="00EB59BA">
              <w:t> </w:t>
            </w:r>
          </w:p>
        </w:tc>
      </w:tr>
      <w:tr w:rsidR="005358B3" w:rsidRPr="00EB59BA" w14:paraId="0B118F03" w14:textId="77777777" w:rsidTr="00D8041A">
        <w:trPr>
          <w:trHeight w:val="18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9765116" w14:textId="77777777" w:rsidR="005358B3" w:rsidRPr="00EB59BA" w:rsidRDefault="005358B3" w:rsidP="00D8041A">
            <w:pPr>
              <w:textAlignment w:val="baseline"/>
              <w:rPr>
                <w:rFonts w:ascii="Segoe UI" w:hAnsi="Segoe UI" w:cs="Segoe UI"/>
                <w:sz w:val="18"/>
                <w:szCs w:val="18"/>
              </w:rPr>
            </w:pPr>
            <w:r w:rsidRPr="00EB59BA">
              <w:t> </w:t>
            </w:r>
          </w:p>
        </w:tc>
      </w:tr>
      <w:tr w:rsidR="005358B3" w:rsidRPr="00EB59BA" w14:paraId="2196876C" w14:textId="77777777" w:rsidTr="00D8041A">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3BA82DA6" w14:textId="77777777" w:rsidR="005358B3" w:rsidRPr="00EB59BA" w:rsidRDefault="005358B3" w:rsidP="00D8041A">
            <w:pPr>
              <w:textAlignment w:val="baseline"/>
              <w:rPr>
                <w:rFonts w:ascii="Segoe UI" w:hAnsi="Segoe UI" w:cs="Segoe UI"/>
                <w:sz w:val="18"/>
                <w:szCs w:val="18"/>
              </w:rPr>
            </w:pPr>
            <w:r w:rsidRPr="00EB59BA">
              <w:rPr>
                <w:b/>
                <w:bCs/>
              </w:rPr>
              <w:t>Garant předmětu</w:t>
            </w:r>
            <w:r w:rsidRPr="00EB59BA">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DEBFEB0" w14:textId="77777777" w:rsidR="005358B3" w:rsidRPr="00EB59BA" w:rsidRDefault="005358B3" w:rsidP="00D8041A">
            <w:pPr>
              <w:jc w:val="both"/>
              <w:textAlignment w:val="baseline"/>
              <w:rPr>
                <w:rFonts w:ascii="Segoe UI" w:hAnsi="Segoe UI" w:cs="Segoe UI"/>
                <w:sz w:val="18"/>
                <w:szCs w:val="18"/>
              </w:rPr>
            </w:pPr>
            <w:r w:rsidRPr="00EB59BA">
              <w:t xml:space="preserve">Mgr. Eva </w:t>
            </w:r>
            <w:proofErr w:type="spellStart"/>
            <w:r w:rsidRPr="00EB59BA">
              <w:t>Gartnerová</w:t>
            </w:r>
            <w:proofErr w:type="spellEnd"/>
            <w:r w:rsidRPr="00EB59BA">
              <w:t>, Ph.D. </w:t>
            </w:r>
          </w:p>
        </w:tc>
      </w:tr>
      <w:tr w:rsidR="005358B3" w:rsidRPr="00EB59BA" w14:paraId="075E272C" w14:textId="77777777" w:rsidTr="00D8041A">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26D5F9C7" w14:textId="77777777" w:rsidR="005358B3" w:rsidRPr="00EB59BA" w:rsidRDefault="005358B3" w:rsidP="00D8041A">
            <w:pPr>
              <w:textAlignment w:val="baseline"/>
              <w:rPr>
                <w:rFonts w:ascii="Segoe UI" w:hAnsi="Segoe UI" w:cs="Segoe UI"/>
                <w:sz w:val="18"/>
                <w:szCs w:val="18"/>
              </w:rPr>
            </w:pPr>
            <w:r w:rsidRPr="00EB59BA">
              <w:rPr>
                <w:b/>
                <w:bCs/>
              </w:rPr>
              <w:t>Zapojení garanta do výuky předmětu</w:t>
            </w:r>
            <w:r w:rsidRPr="00EB59BA">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9DBFBF7" w14:textId="77777777" w:rsidR="005358B3" w:rsidRPr="00EB59BA" w:rsidRDefault="005358B3" w:rsidP="00D8041A">
            <w:pPr>
              <w:jc w:val="both"/>
              <w:textAlignment w:val="baseline"/>
              <w:rPr>
                <w:rFonts w:ascii="Segoe UI" w:hAnsi="Segoe UI" w:cs="Segoe UI"/>
                <w:sz w:val="18"/>
                <w:szCs w:val="18"/>
              </w:rPr>
            </w:pPr>
            <w:r w:rsidRPr="00EB59BA">
              <w:t>100 % </w:t>
            </w:r>
          </w:p>
        </w:tc>
      </w:tr>
      <w:tr w:rsidR="005358B3" w:rsidRPr="00EB59BA" w14:paraId="188B9638"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21180F3" w14:textId="77777777" w:rsidR="005358B3" w:rsidRPr="00EB59BA" w:rsidRDefault="005358B3" w:rsidP="00D8041A">
            <w:pPr>
              <w:textAlignment w:val="baseline"/>
              <w:rPr>
                <w:rFonts w:ascii="Segoe UI" w:hAnsi="Segoe UI" w:cs="Segoe UI"/>
                <w:sz w:val="18"/>
                <w:szCs w:val="18"/>
              </w:rPr>
            </w:pPr>
            <w:r w:rsidRPr="00EB59BA">
              <w:rPr>
                <w:b/>
                <w:bCs/>
              </w:rPr>
              <w:t>Vyučující</w:t>
            </w:r>
            <w:r w:rsidRPr="00EB59BA">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48CCC6F" w14:textId="77777777" w:rsidR="005358B3" w:rsidRPr="00EB59BA" w:rsidRDefault="005358B3" w:rsidP="00D8041A">
            <w:pPr>
              <w:jc w:val="both"/>
              <w:textAlignment w:val="baseline"/>
              <w:rPr>
                <w:rFonts w:ascii="Segoe UI" w:hAnsi="Segoe UI" w:cs="Segoe UI"/>
                <w:sz w:val="18"/>
                <w:szCs w:val="18"/>
              </w:rPr>
            </w:pPr>
            <w:r w:rsidRPr="00EB59BA">
              <w:t xml:space="preserve">Mgr. Eva </w:t>
            </w:r>
            <w:proofErr w:type="spellStart"/>
            <w:r w:rsidRPr="00EB59BA">
              <w:t>Gartnerová</w:t>
            </w:r>
            <w:proofErr w:type="spellEnd"/>
            <w:r w:rsidRPr="00EB59BA">
              <w:t>, Ph.D. </w:t>
            </w:r>
          </w:p>
        </w:tc>
      </w:tr>
      <w:tr w:rsidR="005358B3" w:rsidRPr="00EB59BA" w14:paraId="50F546B1" w14:textId="77777777" w:rsidTr="00D8041A">
        <w:trPr>
          <w:trHeight w:val="15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E0E984B" w14:textId="77777777" w:rsidR="005358B3" w:rsidRPr="00EB59BA" w:rsidRDefault="005358B3" w:rsidP="00D8041A">
            <w:pPr>
              <w:jc w:val="both"/>
              <w:textAlignment w:val="baseline"/>
              <w:rPr>
                <w:rFonts w:ascii="Segoe UI" w:hAnsi="Segoe UI" w:cs="Segoe UI"/>
                <w:sz w:val="18"/>
                <w:szCs w:val="18"/>
              </w:rPr>
            </w:pPr>
            <w:r w:rsidRPr="00EB59BA">
              <w:t> </w:t>
            </w:r>
          </w:p>
        </w:tc>
      </w:tr>
      <w:tr w:rsidR="005358B3" w:rsidRPr="00EB59BA" w14:paraId="567FE065"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CA5DF25" w14:textId="77777777" w:rsidR="005358B3" w:rsidRPr="00EB59BA" w:rsidRDefault="005358B3" w:rsidP="00D8041A">
            <w:pPr>
              <w:jc w:val="both"/>
              <w:textAlignment w:val="baseline"/>
              <w:rPr>
                <w:rFonts w:ascii="Segoe UI" w:hAnsi="Segoe UI" w:cs="Segoe UI"/>
                <w:sz w:val="18"/>
                <w:szCs w:val="18"/>
              </w:rPr>
            </w:pPr>
            <w:r w:rsidRPr="00EB59BA">
              <w:rPr>
                <w:b/>
                <w:bCs/>
              </w:rPr>
              <w:t>Stručná anotace předmětu</w:t>
            </w:r>
            <w:r w:rsidRPr="00EB59BA">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26E8F65" w14:textId="77777777" w:rsidR="005358B3" w:rsidRPr="00EB59BA" w:rsidRDefault="005358B3" w:rsidP="00D8041A">
            <w:pPr>
              <w:jc w:val="both"/>
              <w:textAlignment w:val="baseline"/>
              <w:rPr>
                <w:rFonts w:ascii="Segoe UI" w:hAnsi="Segoe UI" w:cs="Segoe UI"/>
                <w:sz w:val="18"/>
                <w:szCs w:val="18"/>
              </w:rPr>
            </w:pPr>
            <w:r w:rsidRPr="00EB59BA">
              <w:t> </w:t>
            </w:r>
          </w:p>
        </w:tc>
      </w:tr>
      <w:tr w:rsidR="005358B3" w:rsidRPr="00EB59BA" w14:paraId="7E706EF3" w14:textId="77777777" w:rsidTr="00D8041A">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02D06035" w14:textId="77777777" w:rsidR="005358B3" w:rsidRPr="003512A2" w:rsidRDefault="005358B3" w:rsidP="00D8041A">
            <w:pPr>
              <w:jc w:val="both"/>
              <w:textAlignment w:val="baseline"/>
              <w:rPr>
                <w:color w:val="000000"/>
              </w:rPr>
            </w:pPr>
            <w:r w:rsidRPr="003512A2">
              <w:rPr>
                <w:color w:val="000000"/>
              </w:rPr>
              <w:t xml:space="preserve">Cílem tohoto kurzu je připravit novou generaci mezinárodních uměleckých manažerů, kteří budou schopni uplatnit získané znalosti a zkušenosti v oblasti kultury a kreativních odvětví, zejména v oblasti kultury a umění (muzea, galerie, památky, divadlo, design, film, vydavatelství atd.). </w:t>
            </w:r>
          </w:p>
          <w:p w14:paraId="0F0778BF" w14:textId="77777777" w:rsidR="005358B3" w:rsidRPr="003512A2" w:rsidRDefault="005358B3" w:rsidP="00D8041A">
            <w:pPr>
              <w:jc w:val="both"/>
              <w:textAlignment w:val="baseline"/>
              <w:rPr>
                <w:color w:val="000000"/>
              </w:rPr>
            </w:pPr>
            <w:r w:rsidRPr="003512A2">
              <w:rPr>
                <w:color w:val="000000"/>
              </w:rPr>
              <w:t xml:space="preserve"> </w:t>
            </w:r>
          </w:p>
          <w:p w14:paraId="2CAFE04D" w14:textId="77777777" w:rsidR="005358B3" w:rsidRPr="003512A2" w:rsidRDefault="005358B3" w:rsidP="00D8041A">
            <w:pPr>
              <w:jc w:val="both"/>
              <w:textAlignment w:val="baseline"/>
              <w:rPr>
                <w:color w:val="000000"/>
              </w:rPr>
            </w:pPr>
            <w:r w:rsidRPr="003512A2">
              <w:rPr>
                <w:color w:val="000000"/>
              </w:rPr>
              <w:t xml:space="preserve">Předmět bude přednášen formou badatelsky orientované výuky, řešení problémů, skupinové práce, studijních pobytů, seminářů a workshopů, které studentům pomohou rozvinout širší kontextuální porozumění v oblasti kulturního managementu. </w:t>
            </w:r>
            <w:r>
              <w:rPr>
                <w:color w:val="000000"/>
              </w:rPr>
              <w:t>Předmět je vyučován v anglickém jazyce.</w:t>
            </w:r>
          </w:p>
          <w:p w14:paraId="723CBB31" w14:textId="77777777" w:rsidR="005358B3" w:rsidRPr="003512A2" w:rsidRDefault="005358B3" w:rsidP="00D8041A">
            <w:pPr>
              <w:jc w:val="both"/>
              <w:textAlignment w:val="baseline"/>
              <w:rPr>
                <w:color w:val="000000"/>
              </w:rPr>
            </w:pPr>
            <w:r w:rsidRPr="003512A2">
              <w:rPr>
                <w:color w:val="000000"/>
              </w:rPr>
              <w:t xml:space="preserve">   </w:t>
            </w:r>
          </w:p>
          <w:p w14:paraId="1EE6431C" w14:textId="67A8C8FF"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Strategické řízení v kultuře </w:t>
            </w:r>
          </w:p>
          <w:p w14:paraId="02A949D7"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Kulturní politika a kulturní práva </w:t>
            </w:r>
          </w:p>
          <w:p w14:paraId="33826737"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Řízení mezikulturních uměleckých projektů </w:t>
            </w:r>
          </w:p>
          <w:p w14:paraId="2CBE85F8"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Marketing v kultuře Řízení lidských zdrojů v kultuře </w:t>
            </w:r>
          </w:p>
          <w:p w14:paraId="24265589"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Práce s médii v kultuře </w:t>
            </w:r>
          </w:p>
          <w:p w14:paraId="6DAC2576"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Mezioborová spolupráce </w:t>
            </w:r>
          </w:p>
          <w:p w14:paraId="0025FEA8"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Mezinárodní / mezikulturní management v kultuře </w:t>
            </w:r>
          </w:p>
          <w:p w14:paraId="4CA71DF7" w14:textId="77777777" w:rsidR="005358B3" w:rsidRPr="00893159" w:rsidRDefault="005358B3" w:rsidP="00893159">
            <w:pPr>
              <w:pStyle w:val="Odstavecseseznamem"/>
              <w:numPr>
                <w:ilvl w:val="0"/>
                <w:numId w:val="285"/>
              </w:numPr>
              <w:jc w:val="both"/>
              <w:textAlignment w:val="baseline"/>
              <w:rPr>
                <w:color w:val="000000"/>
              </w:rPr>
            </w:pPr>
            <w:r w:rsidRPr="00893159">
              <w:rPr>
                <w:color w:val="000000"/>
              </w:rPr>
              <w:t xml:space="preserve">Získávání finančních prostředků, grantová politika  </w:t>
            </w:r>
          </w:p>
          <w:p w14:paraId="423569A5" w14:textId="77777777" w:rsidR="005358B3" w:rsidRPr="003512A2" w:rsidRDefault="005358B3" w:rsidP="00D8041A">
            <w:pPr>
              <w:jc w:val="both"/>
              <w:textAlignment w:val="baseline"/>
              <w:rPr>
                <w:color w:val="000000"/>
              </w:rPr>
            </w:pPr>
            <w:r w:rsidRPr="003512A2">
              <w:rPr>
                <w:color w:val="000000"/>
              </w:rPr>
              <w:t xml:space="preserve"> </w:t>
            </w:r>
          </w:p>
          <w:p w14:paraId="77B88FC5" w14:textId="02276711" w:rsidR="005358B3" w:rsidRPr="00AB6B76" w:rsidRDefault="005358B3" w:rsidP="00D8041A">
            <w:pPr>
              <w:jc w:val="both"/>
              <w:textAlignment w:val="baseline"/>
              <w:rPr>
                <w:color w:val="000000"/>
              </w:rPr>
            </w:pPr>
            <w:r w:rsidRPr="003512A2">
              <w:rPr>
                <w:color w:val="000000"/>
              </w:rPr>
              <w:t xml:space="preserve">Studenti se naučí uplatňovat kreativní vedení a etické zásady při řízení umělecké dokonalosti, kulturního dědictví, diverzity publika a finanční udržitelnosti na místní i globální úrovni. </w:t>
            </w:r>
          </w:p>
        </w:tc>
      </w:tr>
      <w:tr w:rsidR="005358B3" w:rsidRPr="00EB59BA" w14:paraId="430E54C2" w14:textId="77777777" w:rsidTr="00D8041A">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3A5D602E" w14:textId="77777777" w:rsidR="005358B3" w:rsidRPr="00EB59BA" w:rsidRDefault="005358B3" w:rsidP="00D8041A">
            <w:pPr>
              <w:jc w:val="both"/>
              <w:textAlignment w:val="baseline"/>
              <w:rPr>
                <w:rFonts w:ascii="Segoe UI" w:hAnsi="Segoe UI" w:cs="Segoe UI"/>
                <w:sz w:val="18"/>
                <w:szCs w:val="18"/>
              </w:rPr>
            </w:pPr>
            <w:r w:rsidRPr="00EB59BA">
              <w:rPr>
                <w:b/>
                <w:bCs/>
              </w:rPr>
              <w:t>Studijní literatura a studijní pomůcky</w:t>
            </w:r>
            <w:r w:rsidRPr="00EB59BA">
              <w:t> </w:t>
            </w:r>
          </w:p>
        </w:tc>
        <w:tc>
          <w:tcPr>
            <w:tcW w:w="6176" w:type="dxa"/>
            <w:gridSpan w:val="6"/>
            <w:tcBorders>
              <w:top w:val="nil"/>
              <w:left w:val="single" w:sz="6" w:space="0" w:color="auto"/>
              <w:bottom w:val="nil"/>
              <w:right w:val="single" w:sz="6" w:space="0" w:color="auto"/>
            </w:tcBorders>
            <w:shd w:val="clear" w:color="auto" w:fill="auto"/>
            <w:hideMark/>
          </w:tcPr>
          <w:p w14:paraId="2B3FA0F3" w14:textId="77777777" w:rsidR="005358B3" w:rsidRPr="00EB59BA" w:rsidRDefault="005358B3" w:rsidP="00D8041A">
            <w:pPr>
              <w:jc w:val="both"/>
              <w:textAlignment w:val="baseline"/>
              <w:rPr>
                <w:rFonts w:ascii="Segoe UI" w:hAnsi="Segoe UI" w:cs="Segoe UI"/>
                <w:sz w:val="18"/>
                <w:szCs w:val="18"/>
              </w:rPr>
            </w:pPr>
            <w:r w:rsidRPr="00EB59BA">
              <w:t> </w:t>
            </w:r>
          </w:p>
        </w:tc>
      </w:tr>
      <w:tr w:rsidR="005358B3" w:rsidRPr="00EB59BA" w14:paraId="3D4FA68C" w14:textId="77777777" w:rsidTr="00D8041A">
        <w:trPr>
          <w:trHeight w:val="123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7D65F16" w14:textId="77777777" w:rsidR="005358B3" w:rsidRPr="003E2E9C" w:rsidRDefault="005358B3" w:rsidP="00D8041A">
            <w:pPr>
              <w:textAlignment w:val="baseline"/>
              <w:rPr>
                <w:b/>
                <w:color w:val="000000"/>
              </w:rPr>
            </w:pPr>
            <w:r w:rsidRPr="003E2E9C">
              <w:rPr>
                <w:b/>
                <w:color w:val="000000"/>
              </w:rPr>
              <w:t>Povinná:</w:t>
            </w:r>
          </w:p>
          <w:p w14:paraId="66F00C57" w14:textId="77777777" w:rsidR="004F7DAB" w:rsidRDefault="005358B3" w:rsidP="00D8041A">
            <w:pPr>
              <w:textAlignment w:val="baseline"/>
              <w:rPr>
                <w:color w:val="000000"/>
              </w:rPr>
            </w:pPr>
            <w:r w:rsidRPr="00EB59BA">
              <w:rPr>
                <w:color w:val="000000"/>
              </w:rPr>
              <w:t xml:space="preserve">BYRNES, William J. </w:t>
            </w:r>
            <w:r w:rsidRPr="00766646">
              <w:rPr>
                <w:i/>
                <w:color w:val="000000"/>
              </w:rPr>
              <w:t xml:space="preserve">Management and </w:t>
            </w:r>
            <w:proofErr w:type="spellStart"/>
            <w:r w:rsidRPr="00766646">
              <w:rPr>
                <w:i/>
                <w:color w:val="000000"/>
              </w:rPr>
              <w:t>the</w:t>
            </w:r>
            <w:proofErr w:type="spellEnd"/>
            <w:r w:rsidRPr="00766646">
              <w:rPr>
                <w:i/>
                <w:color w:val="000000"/>
              </w:rPr>
              <w:t xml:space="preserve"> </w:t>
            </w:r>
            <w:proofErr w:type="spellStart"/>
            <w:r w:rsidRPr="00766646">
              <w:rPr>
                <w:i/>
                <w:color w:val="000000"/>
              </w:rPr>
              <w:t>arts</w:t>
            </w:r>
            <w:proofErr w:type="spellEnd"/>
            <w:r w:rsidRPr="00766646">
              <w:rPr>
                <w:i/>
                <w:color w:val="000000"/>
              </w:rPr>
              <w:t>.</w:t>
            </w:r>
            <w:r w:rsidRPr="00EB59BA">
              <w:rPr>
                <w:color w:val="000000"/>
              </w:rPr>
              <w:t xml:space="preserve"> 5th </w:t>
            </w:r>
            <w:proofErr w:type="spellStart"/>
            <w:r w:rsidRPr="00EB59BA">
              <w:rPr>
                <w:color w:val="000000"/>
              </w:rPr>
              <w:t>ed</w:t>
            </w:r>
            <w:proofErr w:type="spellEnd"/>
            <w:r w:rsidRPr="00EB59BA">
              <w:rPr>
                <w:color w:val="000000"/>
              </w:rPr>
              <w:t xml:space="preserve">. </w:t>
            </w:r>
            <w:proofErr w:type="spellStart"/>
            <w:r w:rsidRPr="00EB59BA">
              <w:rPr>
                <w:color w:val="000000"/>
              </w:rPr>
              <w:t>Burlington</w:t>
            </w:r>
            <w:proofErr w:type="spellEnd"/>
            <w:r w:rsidRPr="00EB59BA">
              <w:rPr>
                <w:color w:val="000000"/>
              </w:rPr>
              <w:t xml:space="preserve">: </w:t>
            </w:r>
            <w:proofErr w:type="spellStart"/>
            <w:r w:rsidRPr="00EB59BA">
              <w:rPr>
                <w:color w:val="000000"/>
              </w:rPr>
              <w:t>Focal</w:t>
            </w:r>
            <w:proofErr w:type="spellEnd"/>
            <w:r w:rsidRPr="00EB59BA">
              <w:rPr>
                <w:color w:val="000000"/>
              </w:rPr>
              <w:t xml:space="preserve"> </w:t>
            </w:r>
            <w:proofErr w:type="spellStart"/>
            <w:r w:rsidRPr="00EB59BA">
              <w:rPr>
                <w:color w:val="000000"/>
              </w:rPr>
              <w:t>Press</w:t>
            </w:r>
            <w:proofErr w:type="spellEnd"/>
            <w:r w:rsidRPr="00EB59BA">
              <w:rPr>
                <w:color w:val="000000"/>
              </w:rPr>
              <w:t>, 2015. ISBN 978-0-415-66329-8.</w:t>
            </w:r>
          </w:p>
          <w:p w14:paraId="0BC3C03E" w14:textId="77777777" w:rsidR="0085381E" w:rsidRPr="00744283" w:rsidRDefault="0085381E" w:rsidP="0085381E">
            <w:pPr>
              <w:textAlignment w:val="baseline"/>
              <w:rPr>
                <w:ins w:id="178" w:author="Hana Ponížilová" w:date="2023-03-23T08:15:00Z"/>
                <w:color w:val="000000"/>
              </w:rPr>
            </w:pPr>
            <w:ins w:id="179" w:author="Hana Ponížilová" w:date="2023-03-23T08:15:00Z">
              <w:r w:rsidRPr="00744283">
                <w:rPr>
                  <w:color w:val="000000"/>
                </w:rPr>
                <w:t xml:space="preserve">COLLINS, Hilary. </w:t>
              </w:r>
              <w:proofErr w:type="spellStart"/>
              <w:r w:rsidRPr="00853CDF">
                <w:rPr>
                  <w:i/>
                  <w:iCs/>
                  <w:color w:val="000000"/>
                </w:rPr>
                <w:t>Creative</w:t>
              </w:r>
              <w:proofErr w:type="spellEnd"/>
              <w:r w:rsidRPr="00853CDF">
                <w:rPr>
                  <w:i/>
                  <w:iCs/>
                  <w:color w:val="000000"/>
                </w:rPr>
                <w:t xml:space="preserve"> </w:t>
              </w:r>
              <w:proofErr w:type="spellStart"/>
              <w:r w:rsidRPr="00853CDF">
                <w:rPr>
                  <w:i/>
                  <w:iCs/>
                  <w:color w:val="000000"/>
                </w:rPr>
                <w:t>research</w:t>
              </w:r>
              <w:proofErr w:type="spellEnd"/>
              <w:r w:rsidRPr="00853CDF">
                <w:rPr>
                  <w:i/>
                  <w:iCs/>
                  <w:color w:val="000000"/>
                </w:rPr>
                <w:t xml:space="preserve">: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theory</w:t>
              </w:r>
              <w:proofErr w:type="spellEnd"/>
              <w:r w:rsidRPr="00853CDF">
                <w:rPr>
                  <w:i/>
                  <w:iCs/>
                  <w:color w:val="000000"/>
                </w:rPr>
                <w:t xml:space="preserve"> and </w:t>
              </w:r>
              <w:proofErr w:type="spellStart"/>
              <w:r w:rsidRPr="00853CDF">
                <w:rPr>
                  <w:i/>
                  <w:iCs/>
                  <w:color w:val="000000"/>
                </w:rPr>
                <w:t>practice</w:t>
              </w:r>
              <w:proofErr w:type="spellEnd"/>
              <w:r w:rsidRPr="00853CDF">
                <w:rPr>
                  <w:i/>
                  <w:iCs/>
                  <w:color w:val="000000"/>
                </w:rPr>
                <w:t xml:space="preserve"> </w:t>
              </w:r>
              <w:proofErr w:type="spellStart"/>
              <w:r w:rsidRPr="00853CDF">
                <w:rPr>
                  <w:i/>
                  <w:iCs/>
                  <w:color w:val="000000"/>
                </w:rPr>
                <w:t>of</w:t>
              </w:r>
              <w:proofErr w:type="spellEnd"/>
              <w:r w:rsidRPr="00853CDF">
                <w:rPr>
                  <w:i/>
                  <w:iCs/>
                  <w:color w:val="000000"/>
                </w:rPr>
                <w:t xml:space="preserve"> </w:t>
              </w:r>
              <w:proofErr w:type="spellStart"/>
              <w:r w:rsidRPr="00853CDF">
                <w:rPr>
                  <w:i/>
                  <w:iCs/>
                  <w:color w:val="000000"/>
                </w:rPr>
                <w:t>research</w:t>
              </w:r>
              <w:proofErr w:type="spellEnd"/>
              <w:r w:rsidRPr="00853CDF">
                <w:rPr>
                  <w:i/>
                  <w:iCs/>
                  <w:color w:val="000000"/>
                </w:rPr>
                <w:t xml:space="preserve"> </w:t>
              </w:r>
              <w:proofErr w:type="spellStart"/>
              <w:r w:rsidRPr="00853CDF">
                <w:rPr>
                  <w:i/>
                  <w:iCs/>
                  <w:color w:val="000000"/>
                </w:rPr>
                <w:t>for</w:t>
              </w:r>
              <w:proofErr w:type="spellEnd"/>
              <w:r w:rsidRPr="00853CDF">
                <w:rPr>
                  <w:i/>
                  <w:iCs/>
                  <w:color w:val="000000"/>
                </w:rPr>
                <w:t xml:space="preserve">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creative</w:t>
              </w:r>
              <w:proofErr w:type="spellEnd"/>
              <w:r w:rsidRPr="00853CDF">
                <w:rPr>
                  <w:i/>
                  <w:iCs/>
                  <w:color w:val="000000"/>
                </w:rPr>
                <w:t xml:space="preserve"> </w:t>
              </w:r>
              <w:proofErr w:type="spellStart"/>
              <w:r w:rsidRPr="00853CDF">
                <w:rPr>
                  <w:i/>
                  <w:iCs/>
                  <w:color w:val="000000"/>
                </w:rPr>
                <w:t>industries</w:t>
              </w:r>
              <w:proofErr w:type="spellEnd"/>
              <w:r w:rsidRPr="00744283">
                <w:rPr>
                  <w:color w:val="000000"/>
                </w:rPr>
                <w:t xml:space="preserve">. Lausanne: AVA </w:t>
              </w:r>
              <w:proofErr w:type="spellStart"/>
              <w:r w:rsidRPr="00744283">
                <w:rPr>
                  <w:color w:val="000000"/>
                </w:rPr>
                <w:t>Publishing</w:t>
              </w:r>
              <w:proofErr w:type="spellEnd"/>
              <w:r w:rsidRPr="00744283">
                <w:rPr>
                  <w:color w:val="000000"/>
                </w:rPr>
                <w:t xml:space="preserve">, 2010. </w:t>
              </w:r>
              <w:proofErr w:type="spellStart"/>
              <w:r w:rsidRPr="00744283">
                <w:rPr>
                  <w:color w:val="000000"/>
                </w:rPr>
                <w:t>Required</w:t>
              </w:r>
              <w:proofErr w:type="spellEnd"/>
              <w:r w:rsidRPr="00744283">
                <w:rPr>
                  <w:color w:val="000000"/>
                </w:rPr>
                <w:t xml:space="preserve"> </w:t>
              </w:r>
              <w:proofErr w:type="spellStart"/>
              <w:r w:rsidRPr="00744283">
                <w:rPr>
                  <w:color w:val="000000"/>
                </w:rPr>
                <w:t>reading</w:t>
              </w:r>
              <w:proofErr w:type="spellEnd"/>
              <w:r w:rsidRPr="00744283">
                <w:rPr>
                  <w:color w:val="000000"/>
                </w:rPr>
                <w:t xml:space="preserve"> </w:t>
              </w:r>
              <w:proofErr w:type="spellStart"/>
              <w:r w:rsidRPr="00744283">
                <w:rPr>
                  <w:color w:val="000000"/>
                </w:rPr>
                <w:t>range</w:t>
              </w:r>
              <w:proofErr w:type="spellEnd"/>
              <w:r w:rsidRPr="00744283">
                <w:rPr>
                  <w:color w:val="000000"/>
                </w:rPr>
                <w:t xml:space="preserve">. Module </w:t>
              </w:r>
              <w:proofErr w:type="spellStart"/>
              <w:r w:rsidRPr="00744283">
                <w:rPr>
                  <w:color w:val="000000"/>
                </w:rPr>
                <w:t>reader</w:t>
              </w:r>
              <w:proofErr w:type="spellEnd"/>
              <w:r w:rsidRPr="00744283">
                <w:rPr>
                  <w:color w:val="000000"/>
                </w:rPr>
                <w:t xml:space="preserve">. ISBN 9782940411085. </w:t>
              </w:r>
            </w:ins>
          </w:p>
          <w:p w14:paraId="1B355A21" w14:textId="77777777" w:rsidR="007E1AD1" w:rsidRDefault="004F7DAB" w:rsidP="00D8041A">
            <w:pPr>
              <w:textAlignment w:val="baseline"/>
              <w:rPr>
                <w:ins w:id="180" w:author="Hana Ponížilová" w:date="2023-03-23T08:14:00Z"/>
                <w:color w:val="000000"/>
              </w:rPr>
            </w:pPr>
            <w:ins w:id="181" w:author="Hana Ponížilová" w:date="2023-03-23T08:14:00Z">
              <w:r w:rsidRPr="0099407A">
                <w:rPr>
                  <w:color w:val="000000"/>
                </w:rPr>
                <w:t xml:space="preserve">FLEW, Terry. </w:t>
              </w:r>
              <w:proofErr w:type="spellStart"/>
              <w:r w:rsidRPr="0099407A">
                <w:rPr>
                  <w:i/>
                  <w:iCs/>
                  <w:color w:val="000000"/>
                </w:rPr>
                <w:t>The</w:t>
              </w:r>
              <w:proofErr w:type="spellEnd"/>
              <w:r w:rsidRPr="0099407A">
                <w:rPr>
                  <w:i/>
                  <w:iCs/>
                  <w:color w:val="000000"/>
                </w:rPr>
                <w:t xml:space="preserve"> </w:t>
              </w:r>
              <w:proofErr w:type="spellStart"/>
              <w:r w:rsidRPr="0099407A">
                <w:rPr>
                  <w:i/>
                  <w:iCs/>
                  <w:color w:val="000000"/>
                </w:rPr>
                <w:t>creative</w:t>
              </w:r>
              <w:proofErr w:type="spellEnd"/>
              <w:r w:rsidRPr="0099407A">
                <w:rPr>
                  <w:i/>
                  <w:iCs/>
                  <w:color w:val="000000"/>
                </w:rPr>
                <w:t xml:space="preserve"> </w:t>
              </w:r>
              <w:proofErr w:type="spellStart"/>
              <w:r w:rsidRPr="0099407A">
                <w:rPr>
                  <w:i/>
                  <w:iCs/>
                  <w:color w:val="000000"/>
                </w:rPr>
                <w:t>industries</w:t>
              </w:r>
              <w:proofErr w:type="spellEnd"/>
              <w:r w:rsidRPr="0099407A">
                <w:rPr>
                  <w:i/>
                  <w:iCs/>
                  <w:color w:val="000000"/>
                </w:rPr>
                <w:t xml:space="preserve">: </w:t>
              </w:r>
              <w:proofErr w:type="spellStart"/>
              <w:r w:rsidRPr="0099407A">
                <w:rPr>
                  <w:i/>
                  <w:iCs/>
                  <w:color w:val="000000"/>
                </w:rPr>
                <w:t>culture</w:t>
              </w:r>
              <w:proofErr w:type="spellEnd"/>
              <w:r w:rsidRPr="0099407A">
                <w:rPr>
                  <w:i/>
                  <w:iCs/>
                  <w:color w:val="000000"/>
                </w:rPr>
                <w:t xml:space="preserve"> and </w:t>
              </w:r>
              <w:proofErr w:type="spellStart"/>
              <w:r w:rsidRPr="0099407A">
                <w:rPr>
                  <w:i/>
                  <w:iCs/>
                  <w:color w:val="000000"/>
                </w:rPr>
                <w:t>policy</w:t>
              </w:r>
              <w:proofErr w:type="spellEnd"/>
              <w:r w:rsidRPr="0099407A">
                <w:rPr>
                  <w:i/>
                  <w:iCs/>
                  <w:color w:val="000000"/>
                </w:rPr>
                <w:t>.</w:t>
              </w:r>
              <w:r w:rsidRPr="0099407A">
                <w:rPr>
                  <w:color w:val="000000"/>
                </w:rPr>
                <w:t xml:space="preserve"> Los Angeles, </w:t>
              </w:r>
              <w:proofErr w:type="spellStart"/>
              <w:r w:rsidRPr="0099407A">
                <w:rPr>
                  <w:color w:val="000000"/>
                </w:rPr>
                <w:t>Calif</w:t>
              </w:r>
              <w:proofErr w:type="spellEnd"/>
              <w:r w:rsidRPr="0099407A">
                <w:rPr>
                  <w:color w:val="000000"/>
                </w:rPr>
                <w:t>.: SAGE, 2012. ISBN 1847875750.</w:t>
              </w:r>
            </w:ins>
          </w:p>
          <w:p w14:paraId="68CF7462" w14:textId="77777777" w:rsidR="007E1AD1" w:rsidRDefault="007E1AD1" w:rsidP="007E1AD1">
            <w:pPr>
              <w:textAlignment w:val="baseline"/>
              <w:rPr>
                <w:ins w:id="182" w:author="Hana Ponížilová" w:date="2023-03-23T08:15:00Z"/>
                <w:color w:val="000000"/>
              </w:rPr>
            </w:pPr>
            <w:ins w:id="183" w:author="Hana Ponížilová" w:date="2023-03-23T08:15:00Z">
              <w:r w:rsidRPr="008755B0">
                <w:rPr>
                  <w:color w:val="000000"/>
                </w:rPr>
                <w:t xml:space="preserve">HAMPEL, Annika. </w:t>
              </w:r>
              <w:r w:rsidRPr="008755B0">
                <w:rPr>
                  <w:i/>
                  <w:iCs/>
                  <w:color w:val="000000"/>
                </w:rPr>
                <w:t xml:space="preserve">Fair </w:t>
              </w:r>
              <w:proofErr w:type="spellStart"/>
              <w:r w:rsidRPr="008755B0">
                <w:rPr>
                  <w:i/>
                  <w:iCs/>
                  <w:color w:val="000000"/>
                </w:rPr>
                <w:t>cooperation</w:t>
              </w:r>
              <w:proofErr w:type="spellEnd"/>
              <w:r w:rsidRPr="008755B0">
                <w:rPr>
                  <w:i/>
                  <w:iCs/>
                  <w:color w:val="000000"/>
                </w:rPr>
                <w:t xml:space="preserve">: a </w:t>
              </w:r>
              <w:proofErr w:type="spellStart"/>
              <w:r w:rsidRPr="008755B0">
                <w:rPr>
                  <w:i/>
                  <w:iCs/>
                  <w:color w:val="000000"/>
                </w:rPr>
                <w:t>new</w:t>
              </w:r>
              <w:proofErr w:type="spellEnd"/>
              <w:r w:rsidRPr="008755B0">
                <w:rPr>
                  <w:i/>
                  <w:iCs/>
                  <w:color w:val="000000"/>
                </w:rPr>
                <w:t xml:space="preserve"> </w:t>
              </w:r>
              <w:proofErr w:type="spellStart"/>
              <w:r w:rsidRPr="008755B0">
                <w:rPr>
                  <w:i/>
                  <w:iCs/>
                  <w:color w:val="000000"/>
                </w:rPr>
                <w:t>paradigm</w:t>
              </w:r>
              <w:proofErr w:type="spellEnd"/>
              <w:r w:rsidRPr="008755B0">
                <w:rPr>
                  <w:i/>
                  <w:iCs/>
                  <w:color w:val="000000"/>
                </w:rPr>
                <w:t xml:space="preserve"> </w:t>
              </w:r>
              <w:proofErr w:type="spellStart"/>
              <w:r w:rsidRPr="008755B0">
                <w:rPr>
                  <w:i/>
                  <w:iCs/>
                  <w:color w:val="000000"/>
                </w:rPr>
                <w:t>for</w:t>
              </w:r>
              <w:proofErr w:type="spellEnd"/>
              <w:r w:rsidRPr="008755B0">
                <w:rPr>
                  <w:i/>
                  <w:iCs/>
                  <w:color w:val="000000"/>
                </w:rPr>
                <w:t xml:space="preserve"> </w:t>
              </w:r>
              <w:proofErr w:type="spellStart"/>
              <w:r w:rsidRPr="008755B0">
                <w:rPr>
                  <w:i/>
                  <w:iCs/>
                  <w:color w:val="000000"/>
                </w:rPr>
                <w:t>cultural</w:t>
              </w:r>
              <w:proofErr w:type="spellEnd"/>
              <w:r w:rsidRPr="008755B0">
                <w:rPr>
                  <w:i/>
                  <w:iCs/>
                  <w:color w:val="000000"/>
                </w:rPr>
                <w:t xml:space="preserve"> </w:t>
              </w:r>
              <w:proofErr w:type="spellStart"/>
              <w:r w:rsidRPr="008755B0">
                <w:rPr>
                  <w:i/>
                  <w:iCs/>
                  <w:color w:val="000000"/>
                </w:rPr>
                <w:t>diplomacy</w:t>
              </w:r>
              <w:proofErr w:type="spellEnd"/>
              <w:r w:rsidRPr="008755B0">
                <w:rPr>
                  <w:i/>
                  <w:iCs/>
                  <w:color w:val="000000"/>
                </w:rPr>
                <w:t xml:space="preserve"> and </w:t>
              </w:r>
              <w:proofErr w:type="spellStart"/>
              <w:r w:rsidRPr="008755B0">
                <w:rPr>
                  <w:i/>
                  <w:iCs/>
                  <w:color w:val="000000"/>
                </w:rPr>
                <w:t>arts</w:t>
              </w:r>
              <w:proofErr w:type="spellEnd"/>
              <w:r w:rsidRPr="008755B0">
                <w:rPr>
                  <w:i/>
                  <w:iCs/>
                  <w:color w:val="000000"/>
                </w:rPr>
                <w:t xml:space="preserve"> management. </w:t>
              </w:r>
              <w:proofErr w:type="spellStart"/>
              <w:r w:rsidRPr="008755B0">
                <w:rPr>
                  <w:color w:val="000000"/>
                </w:rPr>
                <w:t>Bruxelles</w:t>
              </w:r>
              <w:proofErr w:type="spellEnd"/>
              <w:r w:rsidRPr="008755B0">
                <w:rPr>
                  <w:color w:val="000000"/>
                </w:rPr>
                <w:t>: P.I.E. Peter Lang, 2017. ISBN 978-2-8076-0469-8.  </w:t>
              </w:r>
            </w:ins>
          </w:p>
          <w:p w14:paraId="160A82D8" w14:textId="49788E69" w:rsidR="005358B3" w:rsidRDefault="0083165D" w:rsidP="00D8041A">
            <w:pPr>
              <w:textAlignment w:val="baseline"/>
              <w:rPr>
                <w:color w:val="000000"/>
              </w:rPr>
            </w:pPr>
            <w:ins w:id="184" w:author="Hana Ponížilová" w:date="2023-03-23T08:15:00Z">
              <w:r w:rsidRPr="00744283">
                <w:rPr>
                  <w:color w:val="000000"/>
                </w:rPr>
                <w:t xml:space="preserve">KERZNER, Harold. </w:t>
              </w:r>
              <w:r w:rsidRPr="00853CDF">
                <w:rPr>
                  <w:i/>
                  <w:iCs/>
                  <w:color w:val="000000"/>
                </w:rPr>
                <w:t xml:space="preserve">Project management: </w:t>
              </w:r>
              <w:proofErr w:type="spellStart"/>
              <w:r w:rsidRPr="00853CDF">
                <w:rPr>
                  <w:i/>
                  <w:iCs/>
                  <w:color w:val="000000"/>
                </w:rPr>
                <w:t>best</w:t>
              </w:r>
              <w:proofErr w:type="spellEnd"/>
              <w:r w:rsidRPr="00853CDF">
                <w:rPr>
                  <w:i/>
                  <w:iCs/>
                  <w:color w:val="000000"/>
                </w:rPr>
                <w:t xml:space="preserve"> </w:t>
              </w:r>
              <w:proofErr w:type="spellStart"/>
              <w:r w:rsidRPr="00853CDF">
                <w:rPr>
                  <w:i/>
                  <w:iCs/>
                  <w:color w:val="000000"/>
                </w:rPr>
                <w:t>practices</w:t>
              </w:r>
              <w:proofErr w:type="spellEnd"/>
              <w:r w:rsidRPr="00853CDF">
                <w:rPr>
                  <w:i/>
                  <w:iCs/>
                  <w:color w:val="000000"/>
                </w:rPr>
                <w:t xml:space="preserve">: </w:t>
              </w:r>
              <w:proofErr w:type="spellStart"/>
              <w:r w:rsidRPr="00853CDF">
                <w:rPr>
                  <w:i/>
                  <w:iCs/>
                  <w:color w:val="000000"/>
                </w:rPr>
                <w:t>achieving</w:t>
              </w:r>
              <w:proofErr w:type="spellEnd"/>
              <w:r w:rsidRPr="00853CDF">
                <w:rPr>
                  <w:i/>
                  <w:iCs/>
                  <w:color w:val="000000"/>
                </w:rPr>
                <w:t xml:space="preserve"> </w:t>
              </w:r>
              <w:proofErr w:type="spellStart"/>
              <w:r w:rsidRPr="00853CDF">
                <w:rPr>
                  <w:i/>
                  <w:iCs/>
                  <w:color w:val="000000"/>
                </w:rPr>
                <w:t>global</w:t>
              </w:r>
              <w:proofErr w:type="spellEnd"/>
              <w:r w:rsidRPr="00853CDF">
                <w:rPr>
                  <w:i/>
                  <w:iCs/>
                  <w:color w:val="000000"/>
                </w:rPr>
                <w:t xml:space="preserve"> excellence</w:t>
              </w:r>
              <w:r w:rsidRPr="00744283">
                <w:rPr>
                  <w:color w:val="000000"/>
                </w:rPr>
                <w:t xml:space="preserve">. 2nd </w:t>
              </w:r>
              <w:proofErr w:type="spellStart"/>
              <w:r w:rsidRPr="00744283">
                <w:rPr>
                  <w:color w:val="000000"/>
                </w:rPr>
                <w:t>ed</w:t>
              </w:r>
              <w:proofErr w:type="spellEnd"/>
              <w:r w:rsidRPr="00744283">
                <w:rPr>
                  <w:color w:val="000000"/>
                </w:rPr>
                <w:t xml:space="preserve">. </w:t>
              </w:r>
              <w:proofErr w:type="spellStart"/>
              <w:r w:rsidRPr="00744283">
                <w:rPr>
                  <w:color w:val="000000"/>
                </w:rPr>
                <w:t>Hoboken</w:t>
              </w:r>
              <w:proofErr w:type="spellEnd"/>
              <w:r w:rsidRPr="00744283">
                <w:rPr>
                  <w:color w:val="000000"/>
                </w:rPr>
                <w:t xml:space="preserve">, N.J.: John </w:t>
              </w:r>
              <w:proofErr w:type="spellStart"/>
              <w:r w:rsidRPr="00744283">
                <w:rPr>
                  <w:color w:val="000000"/>
                </w:rPr>
                <w:t>Wiley</w:t>
              </w:r>
              <w:proofErr w:type="spellEnd"/>
              <w:r w:rsidRPr="00744283">
                <w:rPr>
                  <w:color w:val="000000"/>
                </w:rPr>
                <w:t>, 2010. ISBN 9780470528297.</w:t>
              </w:r>
              <w:r w:rsidRPr="00744283" w:rsidDel="0001652E">
                <w:rPr>
                  <w:color w:val="000000"/>
                </w:rPr>
                <w:t xml:space="preserve"> </w:t>
              </w:r>
            </w:ins>
            <w:r w:rsidR="005358B3" w:rsidRPr="00EB59BA">
              <w:rPr>
                <w:color w:val="000000"/>
              </w:rPr>
              <w:t>  </w:t>
            </w:r>
            <w:r w:rsidR="005358B3" w:rsidRPr="00EB59BA">
              <w:rPr>
                <w:color w:val="000000"/>
              </w:rPr>
              <w:br/>
            </w:r>
            <w:r w:rsidR="005358B3" w:rsidRPr="003E2E9C">
              <w:rPr>
                <w:b/>
                <w:color w:val="000000"/>
              </w:rPr>
              <w:t>Doporučená:</w:t>
            </w:r>
          </w:p>
          <w:p w14:paraId="2C4A669F" w14:textId="77777777" w:rsidR="005358B3" w:rsidRPr="00EB59BA" w:rsidRDefault="005358B3" w:rsidP="00D8041A">
            <w:pPr>
              <w:textAlignment w:val="baseline"/>
              <w:rPr>
                <w:rFonts w:ascii="Segoe UI" w:hAnsi="Segoe UI" w:cs="Segoe UI"/>
                <w:sz w:val="18"/>
                <w:szCs w:val="18"/>
              </w:rPr>
            </w:pPr>
            <w:r w:rsidRPr="00EB59BA">
              <w:rPr>
                <w:color w:val="000000"/>
              </w:rPr>
              <w:t xml:space="preserve">TONKS, Ann. </w:t>
            </w:r>
            <w:proofErr w:type="spellStart"/>
            <w:r w:rsidRPr="00766646">
              <w:rPr>
                <w:i/>
                <w:color w:val="000000"/>
              </w:rPr>
              <w:t>The</w:t>
            </w:r>
            <w:proofErr w:type="spellEnd"/>
            <w:r w:rsidRPr="00766646">
              <w:rPr>
                <w:i/>
                <w:color w:val="000000"/>
              </w:rPr>
              <w:t xml:space="preserve"> A to Z </w:t>
            </w:r>
            <w:proofErr w:type="spellStart"/>
            <w:r w:rsidRPr="00766646">
              <w:rPr>
                <w:i/>
                <w:color w:val="000000"/>
              </w:rPr>
              <w:t>of</w:t>
            </w:r>
            <w:proofErr w:type="spellEnd"/>
            <w:r w:rsidRPr="00766646">
              <w:rPr>
                <w:i/>
                <w:color w:val="000000"/>
              </w:rPr>
              <w:t xml:space="preserve"> </w:t>
            </w:r>
            <w:proofErr w:type="spellStart"/>
            <w:r w:rsidRPr="00766646">
              <w:rPr>
                <w:i/>
                <w:color w:val="000000"/>
              </w:rPr>
              <w:t>arts</w:t>
            </w:r>
            <w:proofErr w:type="spellEnd"/>
            <w:r w:rsidRPr="00766646">
              <w:rPr>
                <w:i/>
                <w:color w:val="000000"/>
              </w:rPr>
              <w:t xml:space="preserve"> management: </w:t>
            </w:r>
            <w:proofErr w:type="spellStart"/>
            <w:r w:rsidRPr="00766646">
              <w:rPr>
                <w:i/>
                <w:color w:val="000000"/>
              </w:rPr>
              <w:t>reflections</w:t>
            </w:r>
            <w:proofErr w:type="spellEnd"/>
            <w:r w:rsidRPr="00766646">
              <w:rPr>
                <w:i/>
                <w:color w:val="000000"/>
              </w:rPr>
              <w:t xml:space="preserve"> on </w:t>
            </w:r>
            <w:proofErr w:type="spellStart"/>
            <w:r w:rsidRPr="00766646">
              <w:rPr>
                <w:i/>
                <w:color w:val="000000"/>
              </w:rPr>
              <w:t>theory</w:t>
            </w:r>
            <w:proofErr w:type="spellEnd"/>
            <w:r w:rsidRPr="00766646">
              <w:rPr>
                <w:i/>
                <w:color w:val="000000"/>
              </w:rPr>
              <w:t xml:space="preserve"> and reality.</w:t>
            </w:r>
            <w:r w:rsidRPr="00EB59BA">
              <w:rPr>
                <w:color w:val="000000"/>
              </w:rPr>
              <w:t xml:space="preserve"> Second </w:t>
            </w:r>
            <w:proofErr w:type="spellStart"/>
            <w:r w:rsidRPr="00EB59BA">
              <w:rPr>
                <w:color w:val="000000"/>
              </w:rPr>
              <w:t>edition</w:t>
            </w:r>
            <w:proofErr w:type="spellEnd"/>
            <w:r w:rsidRPr="00EB59BA">
              <w:rPr>
                <w:color w:val="000000"/>
              </w:rPr>
              <w:t xml:space="preserve">. New York: </w:t>
            </w:r>
            <w:proofErr w:type="spellStart"/>
            <w:r w:rsidRPr="00EB59BA">
              <w:rPr>
                <w:color w:val="000000"/>
              </w:rPr>
              <w:t>Routledge</w:t>
            </w:r>
            <w:proofErr w:type="spellEnd"/>
            <w:r w:rsidRPr="00EB59BA">
              <w:rPr>
                <w:color w:val="000000"/>
              </w:rPr>
              <w:t>, Taylor &amp; Francis Group, 2020. ISBN 978-0-367-35139-7.  </w:t>
            </w:r>
            <w:r w:rsidRPr="00EB59BA">
              <w:t> </w:t>
            </w:r>
          </w:p>
        </w:tc>
      </w:tr>
    </w:tbl>
    <w:p w14:paraId="33B518F5" w14:textId="77777777" w:rsidR="005358B3" w:rsidRDefault="005358B3" w:rsidP="005358B3"/>
    <w:p w14:paraId="458B4F83" w14:textId="77777777" w:rsidR="005358B3" w:rsidRDefault="005358B3" w:rsidP="005358B3">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5358B3" w:rsidRPr="00174076" w14:paraId="2C9B06BD" w14:textId="77777777" w:rsidTr="00D8041A">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C762CA2" w14:textId="77777777" w:rsidR="005358B3" w:rsidRPr="00174076" w:rsidRDefault="005358B3" w:rsidP="00D8041A">
            <w:pPr>
              <w:jc w:val="both"/>
              <w:textAlignment w:val="baseline"/>
              <w:rPr>
                <w:rFonts w:ascii="Segoe UI" w:hAnsi="Segoe UI" w:cs="Segoe UI"/>
                <w:sz w:val="18"/>
                <w:szCs w:val="18"/>
              </w:rPr>
            </w:pPr>
            <w:r w:rsidRPr="00174076">
              <w:rPr>
                <w:b/>
                <w:bCs/>
                <w:sz w:val="28"/>
                <w:szCs w:val="28"/>
              </w:rPr>
              <w:lastRenderedPageBreak/>
              <w:t>B-III – Charakteristika studijního předmětu</w:t>
            </w:r>
            <w:r w:rsidRPr="00174076">
              <w:rPr>
                <w:sz w:val="28"/>
                <w:szCs w:val="28"/>
              </w:rPr>
              <w:t> </w:t>
            </w:r>
          </w:p>
        </w:tc>
      </w:tr>
      <w:tr w:rsidR="005358B3" w:rsidRPr="00174076" w14:paraId="0F2A47A6" w14:textId="77777777" w:rsidTr="00D8041A">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525E49DD" w14:textId="77777777" w:rsidR="005358B3" w:rsidRPr="00174076" w:rsidRDefault="005358B3" w:rsidP="00D8041A">
            <w:pPr>
              <w:textAlignment w:val="baseline"/>
              <w:rPr>
                <w:rFonts w:ascii="Segoe UI" w:hAnsi="Segoe UI" w:cs="Segoe UI"/>
                <w:sz w:val="18"/>
                <w:szCs w:val="18"/>
              </w:rPr>
            </w:pPr>
            <w:r w:rsidRPr="00174076">
              <w:rPr>
                <w:b/>
                <w:bCs/>
              </w:rPr>
              <w:t>Název studijního předmětu</w:t>
            </w:r>
            <w:r w:rsidRPr="00174076">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06448EE3" w14:textId="77777777" w:rsidR="005358B3" w:rsidRPr="00174076" w:rsidRDefault="005358B3" w:rsidP="00D8041A">
            <w:pPr>
              <w:jc w:val="both"/>
              <w:textAlignment w:val="baseline"/>
              <w:rPr>
                <w:rFonts w:ascii="Segoe UI" w:hAnsi="Segoe UI" w:cs="Segoe UI"/>
                <w:sz w:val="18"/>
                <w:szCs w:val="18"/>
              </w:rPr>
            </w:pPr>
            <w:proofErr w:type="spellStart"/>
            <w:r>
              <w:rPr>
                <w:color w:val="000000"/>
              </w:rPr>
              <w:t>C</w:t>
            </w:r>
            <w:r w:rsidRPr="007A4190">
              <w:rPr>
                <w:color w:val="000000"/>
              </w:rPr>
              <w:t>ultural</w:t>
            </w:r>
            <w:proofErr w:type="spellEnd"/>
            <w:r w:rsidRPr="007A4190">
              <w:rPr>
                <w:color w:val="000000"/>
              </w:rPr>
              <w:t xml:space="preserve"> management</w:t>
            </w:r>
            <w:r w:rsidRPr="00EB59BA">
              <w:rPr>
                <w:color w:val="000000"/>
              </w:rPr>
              <w:t xml:space="preserve"> </w:t>
            </w:r>
            <w:r w:rsidRPr="00174076">
              <w:rPr>
                <w:color w:val="000000"/>
              </w:rPr>
              <w:t>2 </w:t>
            </w:r>
          </w:p>
        </w:tc>
      </w:tr>
      <w:tr w:rsidR="005358B3" w:rsidRPr="00174076" w14:paraId="620324FA"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40B7316" w14:textId="77777777" w:rsidR="005358B3" w:rsidRPr="00174076" w:rsidRDefault="005358B3" w:rsidP="00D8041A">
            <w:pPr>
              <w:textAlignment w:val="baseline"/>
              <w:rPr>
                <w:rFonts w:ascii="Segoe UI" w:hAnsi="Segoe UI" w:cs="Segoe UI"/>
                <w:sz w:val="18"/>
                <w:szCs w:val="18"/>
              </w:rPr>
            </w:pPr>
            <w:r w:rsidRPr="00174076">
              <w:rPr>
                <w:b/>
                <w:bCs/>
              </w:rPr>
              <w:t>Typ předmětu</w:t>
            </w:r>
            <w:r w:rsidRPr="00174076">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64AED48" w14:textId="77777777" w:rsidR="005358B3" w:rsidRPr="00174076" w:rsidRDefault="005358B3" w:rsidP="00D8041A">
            <w:pPr>
              <w:jc w:val="both"/>
              <w:textAlignment w:val="baseline"/>
              <w:rPr>
                <w:rFonts w:ascii="Segoe UI" w:hAnsi="Segoe UI" w:cs="Segoe UI"/>
                <w:sz w:val="18"/>
                <w:szCs w:val="18"/>
              </w:rPr>
            </w:pPr>
            <w:r w:rsidRPr="00174076">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37DB847" w14:textId="77777777" w:rsidR="005358B3" w:rsidRPr="00174076" w:rsidRDefault="005358B3" w:rsidP="00D8041A">
            <w:pPr>
              <w:jc w:val="both"/>
              <w:textAlignment w:val="baseline"/>
              <w:rPr>
                <w:rFonts w:ascii="Segoe UI" w:hAnsi="Segoe UI" w:cs="Segoe UI"/>
                <w:sz w:val="18"/>
                <w:szCs w:val="18"/>
              </w:rPr>
            </w:pPr>
            <w:r w:rsidRPr="00174076">
              <w:rPr>
                <w:b/>
                <w:bCs/>
              </w:rPr>
              <w:t>doporučený ročník / semestr</w:t>
            </w:r>
            <w:r w:rsidRPr="00174076">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9133C75" w14:textId="77777777" w:rsidR="005358B3" w:rsidRPr="00174076" w:rsidRDefault="005358B3" w:rsidP="00D8041A">
            <w:pPr>
              <w:jc w:val="both"/>
              <w:textAlignment w:val="baseline"/>
              <w:rPr>
                <w:rFonts w:ascii="Segoe UI" w:hAnsi="Segoe UI" w:cs="Segoe UI"/>
                <w:sz w:val="18"/>
                <w:szCs w:val="18"/>
              </w:rPr>
            </w:pPr>
            <w:r w:rsidRPr="00174076">
              <w:t>1/LS </w:t>
            </w:r>
          </w:p>
        </w:tc>
      </w:tr>
      <w:tr w:rsidR="005358B3" w:rsidRPr="00174076" w14:paraId="5965872B"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DAE67CF" w14:textId="77777777" w:rsidR="005358B3" w:rsidRPr="00174076" w:rsidRDefault="005358B3" w:rsidP="00D8041A">
            <w:pPr>
              <w:textAlignment w:val="baseline"/>
              <w:rPr>
                <w:rFonts w:ascii="Segoe UI" w:hAnsi="Segoe UI" w:cs="Segoe UI"/>
                <w:sz w:val="18"/>
                <w:szCs w:val="18"/>
              </w:rPr>
            </w:pPr>
            <w:r w:rsidRPr="00174076">
              <w:rPr>
                <w:b/>
                <w:bCs/>
              </w:rPr>
              <w:t>Rozsah studijního předmětu</w:t>
            </w:r>
            <w:r w:rsidRPr="00174076">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D133A3" w14:textId="77777777" w:rsidR="005358B3" w:rsidRPr="00174076" w:rsidRDefault="005358B3" w:rsidP="00D8041A">
            <w:pPr>
              <w:jc w:val="both"/>
              <w:textAlignment w:val="baseline"/>
              <w:rPr>
                <w:rFonts w:ascii="Segoe UI" w:hAnsi="Segoe UI" w:cs="Segoe UI"/>
                <w:sz w:val="18"/>
                <w:szCs w:val="18"/>
              </w:rPr>
            </w:pPr>
            <w:proofErr w:type="gramStart"/>
            <w:r w:rsidRPr="00174076">
              <w:t>26s</w:t>
            </w:r>
            <w:proofErr w:type="gramEnd"/>
            <w:r w:rsidRPr="00174076">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2B6B9F8" w14:textId="77777777" w:rsidR="005358B3" w:rsidRPr="00174076" w:rsidRDefault="005358B3" w:rsidP="00D8041A">
            <w:pPr>
              <w:jc w:val="both"/>
              <w:textAlignment w:val="baseline"/>
              <w:rPr>
                <w:rFonts w:ascii="Segoe UI" w:hAnsi="Segoe UI" w:cs="Segoe UI"/>
                <w:sz w:val="18"/>
                <w:szCs w:val="18"/>
              </w:rPr>
            </w:pPr>
            <w:r w:rsidRPr="00174076">
              <w:rPr>
                <w:b/>
                <w:bCs/>
              </w:rPr>
              <w:t>hod. </w:t>
            </w:r>
            <w:r w:rsidRPr="00174076">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6709636A" w14:textId="77777777" w:rsidR="005358B3" w:rsidRPr="00174076" w:rsidRDefault="005358B3" w:rsidP="00D8041A">
            <w:pPr>
              <w:jc w:val="both"/>
              <w:textAlignment w:val="baseline"/>
              <w:rPr>
                <w:rFonts w:ascii="Segoe UI" w:hAnsi="Segoe UI" w:cs="Segoe UI"/>
                <w:sz w:val="18"/>
                <w:szCs w:val="18"/>
              </w:rPr>
            </w:pPr>
            <w:r w:rsidRPr="00174076">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E37D151" w14:textId="77777777" w:rsidR="005358B3" w:rsidRPr="00174076" w:rsidRDefault="005358B3" w:rsidP="00D8041A">
            <w:pPr>
              <w:jc w:val="both"/>
              <w:textAlignment w:val="baseline"/>
              <w:rPr>
                <w:rFonts w:ascii="Segoe UI" w:hAnsi="Segoe UI" w:cs="Segoe UI"/>
                <w:sz w:val="18"/>
                <w:szCs w:val="18"/>
              </w:rPr>
            </w:pPr>
            <w:r w:rsidRPr="00174076">
              <w:rPr>
                <w:b/>
                <w:bCs/>
              </w:rPr>
              <w:t>kreditů</w:t>
            </w:r>
            <w:r w:rsidRPr="00174076">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E65FB45" w14:textId="77777777" w:rsidR="005358B3" w:rsidRPr="00174076" w:rsidRDefault="005358B3" w:rsidP="00D8041A">
            <w:pPr>
              <w:jc w:val="both"/>
              <w:textAlignment w:val="baseline"/>
              <w:rPr>
                <w:rFonts w:ascii="Segoe UI" w:hAnsi="Segoe UI" w:cs="Segoe UI"/>
                <w:sz w:val="18"/>
                <w:szCs w:val="18"/>
              </w:rPr>
            </w:pPr>
            <w:r w:rsidRPr="00174076">
              <w:t>2 </w:t>
            </w:r>
          </w:p>
        </w:tc>
      </w:tr>
      <w:tr w:rsidR="005358B3" w:rsidRPr="00174076" w14:paraId="62C7EF45"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6FF5543" w14:textId="77777777" w:rsidR="005358B3" w:rsidRPr="00174076" w:rsidRDefault="005358B3" w:rsidP="00D8041A">
            <w:pPr>
              <w:textAlignment w:val="baseline"/>
              <w:rPr>
                <w:rFonts w:ascii="Segoe UI" w:hAnsi="Segoe UI" w:cs="Segoe UI"/>
                <w:sz w:val="18"/>
                <w:szCs w:val="18"/>
              </w:rPr>
            </w:pPr>
            <w:r w:rsidRPr="00174076">
              <w:rPr>
                <w:b/>
                <w:bCs/>
              </w:rPr>
              <w:t xml:space="preserve">Prerekvizity, </w:t>
            </w:r>
            <w:proofErr w:type="spellStart"/>
            <w:r w:rsidRPr="00174076">
              <w:rPr>
                <w:b/>
                <w:bCs/>
              </w:rPr>
              <w:t>korekvizity</w:t>
            </w:r>
            <w:proofErr w:type="spellEnd"/>
            <w:r w:rsidRPr="00174076">
              <w:rPr>
                <w:b/>
                <w:bCs/>
              </w:rPr>
              <w:t>, ekvivalence</w:t>
            </w:r>
            <w:r w:rsidRPr="00174076">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C76C09C" w14:textId="77777777" w:rsidR="005358B3" w:rsidRPr="00174076" w:rsidRDefault="005358B3" w:rsidP="00D8041A">
            <w:pPr>
              <w:jc w:val="both"/>
              <w:textAlignment w:val="baseline"/>
              <w:rPr>
                <w:rFonts w:ascii="Segoe UI" w:hAnsi="Segoe UI" w:cs="Segoe UI"/>
                <w:sz w:val="18"/>
                <w:szCs w:val="18"/>
              </w:rPr>
            </w:pPr>
            <w:r w:rsidRPr="00174076">
              <w:t> </w:t>
            </w:r>
          </w:p>
        </w:tc>
      </w:tr>
      <w:tr w:rsidR="005358B3" w:rsidRPr="00174076" w14:paraId="4895E051"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B3318AA" w14:textId="77777777" w:rsidR="005358B3" w:rsidRPr="00174076" w:rsidRDefault="005358B3" w:rsidP="00D8041A">
            <w:pPr>
              <w:textAlignment w:val="baseline"/>
              <w:rPr>
                <w:rFonts w:ascii="Segoe UI" w:hAnsi="Segoe UI" w:cs="Segoe UI"/>
                <w:sz w:val="18"/>
                <w:szCs w:val="18"/>
              </w:rPr>
            </w:pPr>
            <w:r w:rsidRPr="00174076">
              <w:rPr>
                <w:b/>
                <w:bCs/>
              </w:rPr>
              <w:t>Způsob ověření studijních výsledků</w:t>
            </w:r>
            <w:r w:rsidRPr="00174076">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245E921" w14:textId="77777777" w:rsidR="005358B3" w:rsidRPr="00174076" w:rsidRDefault="005358B3" w:rsidP="00D8041A">
            <w:pPr>
              <w:jc w:val="both"/>
              <w:textAlignment w:val="baseline"/>
              <w:rPr>
                <w:rFonts w:ascii="Segoe UI" w:hAnsi="Segoe UI" w:cs="Segoe UI"/>
                <w:sz w:val="18"/>
                <w:szCs w:val="18"/>
              </w:rPr>
            </w:pPr>
            <w:r w:rsidRPr="00174076">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F0D79BF" w14:textId="77777777" w:rsidR="005358B3" w:rsidRPr="00174076" w:rsidRDefault="005358B3" w:rsidP="00D8041A">
            <w:pPr>
              <w:jc w:val="both"/>
              <w:textAlignment w:val="baseline"/>
              <w:rPr>
                <w:rFonts w:ascii="Segoe UI" w:hAnsi="Segoe UI" w:cs="Segoe UI"/>
                <w:sz w:val="18"/>
                <w:szCs w:val="18"/>
              </w:rPr>
            </w:pPr>
            <w:r w:rsidRPr="00174076">
              <w:rPr>
                <w:b/>
                <w:bCs/>
              </w:rPr>
              <w:t>Forma výuky</w:t>
            </w:r>
            <w:r w:rsidRPr="00174076">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04574C" w14:textId="77777777" w:rsidR="005358B3" w:rsidRPr="00174076" w:rsidRDefault="005358B3" w:rsidP="00D8041A">
            <w:pPr>
              <w:jc w:val="both"/>
              <w:textAlignment w:val="baseline"/>
              <w:rPr>
                <w:rFonts w:ascii="Segoe UI" w:hAnsi="Segoe UI" w:cs="Segoe UI"/>
                <w:sz w:val="18"/>
                <w:szCs w:val="18"/>
              </w:rPr>
            </w:pPr>
            <w:r w:rsidRPr="00174076">
              <w:t>seminář </w:t>
            </w:r>
          </w:p>
        </w:tc>
      </w:tr>
      <w:tr w:rsidR="005358B3" w:rsidRPr="00174076" w14:paraId="03DDB589"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8CB57DF" w14:textId="77777777" w:rsidR="005358B3" w:rsidRPr="00174076" w:rsidRDefault="005358B3" w:rsidP="00D8041A">
            <w:pPr>
              <w:textAlignment w:val="baseline"/>
              <w:rPr>
                <w:rFonts w:ascii="Segoe UI" w:hAnsi="Segoe UI" w:cs="Segoe UI"/>
                <w:sz w:val="18"/>
                <w:szCs w:val="18"/>
              </w:rPr>
            </w:pPr>
            <w:r w:rsidRPr="00174076">
              <w:rPr>
                <w:b/>
                <w:bCs/>
              </w:rPr>
              <w:t>Forma způsobu ověření studijních výsledků a další požadavky na studenta</w:t>
            </w:r>
            <w:r w:rsidRPr="00174076">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BF6D4AF" w14:textId="77777777" w:rsidR="005358B3" w:rsidRPr="00174076" w:rsidRDefault="005358B3" w:rsidP="00D8041A">
            <w:pPr>
              <w:jc w:val="both"/>
              <w:textAlignment w:val="baseline"/>
              <w:rPr>
                <w:rFonts w:ascii="Segoe UI" w:hAnsi="Segoe UI" w:cs="Segoe UI"/>
                <w:sz w:val="18"/>
                <w:szCs w:val="18"/>
              </w:rPr>
            </w:pPr>
            <w:r w:rsidRPr="00174076">
              <w:rPr>
                <w:color w:val="000000"/>
              </w:rPr>
              <w:t>80% docházka </w:t>
            </w:r>
          </w:p>
          <w:p w14:paraId="774A3322" w14:textId="77777777" w:rsidR="005358B3" w:rsidRPr="00174076" w:rsidRDefault="005358B3" w:rsidP="00D8041A">
            <w:pPr>
              <w:jc w:val="both"/>
              <w:textAlignment w:val="baseline"/>
              <w:rPr>
                <w:rFonts w:ascii="Segoe UI" w:hAnsi="Segoe UI" w:cs="Segoe UI"/>
                <w:sz w:val="18"/>
                <w:szCs w:val="18"/>
              </w:rPr>
            </w:pPr>
            <w:r w:rsidRPr="00174076">
              <w:rPr>
                <w:color w:val="000000"/>
              </w:rPr>
              <w:t>Plnění zadaných úkolů v hodinách </w:t>
            </w:r>
          </w:p>
          <w:p w14:paraId="74989F67" w14:textId="77777777" w:rsidR="005358B3" w:rsidRPr="00174076" w:rsidRDefault="005358B3" w:rsidP="00D8041A">
            <w:pPr>
              <w:jc w:val="both"/>
              <w:textAlignment w:val="baseline"/>
              <w:rPr>
                <w:rFonts w:ascii="Segoe UI" w:hAnsi="Segoe UI" w:cs="Segoe UI"/>
                <w:sz w:val="18"/>
                <w:szCs w:val="18"/>
              </w:rPr>
            </w:pPr>
            <w:r w:rsidRPr="00174076">
              <w:rPr>
                <w:color w:val="000000"/>
              </w:rPr>
              <w:t>Vypracování závěrečného úkolu </w:t>
            </w:r>
          </w:p>
          <w:p w14:paraId="1E281C98" w14:textId="77777777" w:rsidR="005358B3" w:rsidRPr="00174076" w:rsidRDefault="005358B3" w:rsidP="00D8041A">
            <w:pPr>
              <w:jc w:val="both"/>
              <w:textAlignment w:val="baseline"/>
              <w:rPr>
                <w:rFonts w:ascii="Segoe UI" w:hAnsi="Segoe UI" w:cs="Segoe UI"/>
                <w:sz w:val="18"/>
                <w:szCs w:val="18"/>
              </w:rPr>
            </w:pPr>
            <w:r w:rsidRPr="00174076">
              <w:t> </w:t>
            </w:r>
          </w:p>
        </w:tc>
      </w:tr>
      <w:tr w:rsidR="005358B3" w:rsidRPr="00174076" w14:paraId="2631BEFC" w14:textId="77777777" w:rsidTr="00D8041A">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B89F2BA" w14:textId="77777777" w:rsidR="005358B3" w:rsidRPr="00174076" w:rsidRDefault="005358B3" w:rsidP="00D8041A">
            <w:pPr>
              <w:textAlignment w:val="baseline"/>
              <w:rPr>
                <w:rFonts w:ascii="Segoe UI" w:hAnsi="Segoe UI" w:cs="Segoe UI"/>
                <w:sz w:val="18"/>
                <w:szCs w:val="18"/>
              </w:rPr>
            </w:pPr>
            <w:r w:rsidRPr="00174076">
              <w:t> </w:t>
            </w:r>
          </w:p>
        </w:tc>
      </w:tr>
      <w:tr w:rsidR="005358B3" w:rsidRPr="00174076" w14:paraId="24542929" w14:textId="77777777" w:rsidTr="00D8041A">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5D78954C" w14:textId="77777777" w:rsidR="005358B3" w:rsidRPr="00174076" w:rsidRDefault="005358B3" w:rsidP="00D8041A">
            <w:pPr>
              <w:textAlignment w:val="baseline"/>
              <w:rPr>
                <w:rFonts w:ascii="Segoe UI" w:hAnsi="Segoe UI" w:cs="Segoe UI"/>
                <w:sz w:val="18"/>
                <w:szCs w:val="18"/>
              </w:rPr>
            </w:pPr>
            <w:r w:rsidRPr="00174076">
              <w:rPr>
                <w:b/>
                <w:bCs/>
              </w:rPr>
              <w:t>Garant předmětu</w:t>
            </w:r>
            <w:r w:rsidRPr="00174076">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60476F2" w14:textId="77777777" w:rsidR="005358B3" w:rsidRPr="00174076" w:rsidRDefault="005358B3" w:rsidP="00D8041A">
            <w:pPr>
              <w:jc w:val="both"/>
              <w:textAlignment w:val="baseline"/>
              <w:rPr>
                <w:rFonts w:ascii="Segoe UI" w:hAnsi="Segoe UI" w:cs="Segoe UI"/>
                <w:sz w:val="18"/>
                <w:szCs w:val="18"/>
              </w:rPr>
            </w:pPr>
            <w:r w:rsidRPr="00174076">
              <w:t xml:space="preserve">Mgr. Eva </w:t>
            </w:r>
            <w:proofErr w:type="spellStart"/>
            <w:r w:rsidRPr="00174076">
              <w:t>Gartnerová</w:t>
            </w:r>
            <w:proofErr w:type="spellEnd"/>
            <w:r w:rsidRPr="00174076">
              <w:t>, Ph.D. </w:t>
            </w:r>
          </w:p>
        </w:tc>
      </w:tr>
      <w:tr w:rsidR="005358B3" w:rsidRPr="00174076" w14:paraId="717F3322" w14:textId="77777777" w:rsidTr="00D8041A">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BBBDE7D" w14:textId="77777777" w:rsidR="005358B3" w:rsidRPr="00174076" w:rsidRDefault="005358B3" w:rsidP="00D8041A">
            <w:pPr>
              <w:textAlignment w:val="baseline"/>
              <w:rPr>
                <w:rFonts w:ascii="Segoe UI" w:hAnsi="Segoe UI" w:cs="Segoe UI"/>
                <w:sz w:val="18"/>
                <w:szCs w:val="18"/>
              </w:rPr>
            </w:pPr>
            <w:r w:rsidRPr="00174076">
              <w:rPr>
                <w:b/>
                <w:bCs/>
              </w:rPr>
              <w:t>Zapojení garanta do výuky předmětu</w:t>
            </w:r>
            <w:r w:rsidRPr="00174076">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01533E07" w14:textId="77777777" w:rsidR="005358B3" w:rsidRPr="00174076" w:rsidRDefault="005358B3" w:rsidP="00D8041A">
            <w:pPr>
              <w:jc w:val="both"/>
              <w:textAlignment w:val="baseline"/>
              <w:rPr>
                <w:rFonts w:ascii="Segoe UI" w:hAnsi="Segoe UI" w:cs="Segoe UI"/>
                <w:sz w:val="18"/>
                <w:szCs w:val="18"/>
              </w:rPr>
            </w:pPr>
            <w:r w:rsidRPr="00174076">
              <w:t>100 % </w:t>
            </w:r>
          </w:p>
        </w:tc>
      </w:tr>
      <w:tr w:rsidR="005358B3" w:rsidRPr="00174076" w14:paraId="31183AB0"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7D9A015" w14:textId="77777777" w:rsidR="005358B3" w:rsidRPr="00174076" w:rsidRDefault="005358B3" w:rsidP="00D8041A">
            <w:pPr>
              <w:textAlignment w:val="baseline"/>
              <w:rPr>
                <w:rFonts w:ascii="Segoe UI" w:hAnsi="Segoe UI" w:cs="Segoe UI"/>
                <w:sz w:val="18"/>
                <w:szCs w:val="18"/>
              </w:rPr>
            </w:pPr>
            <w:r w:rsidRPr="00174076">
              <w:rPr>
                <w:b/>
                <w:bCs/>
              </w:rPr>
              <w:t>Vyučující</w:t>
            </w:r>
            <w:r w:rsidRPr="00174076">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2DF06E5" w14:textId="77777777" w:rsidR="005358B3" w:rsidRPr="00174076" w:rsidRDefault="005358B3" w:rsidP="00D8041A">
            <w:pPr>
              <w:jc w:val="both"/>
              <w:textAlignment w:val="baseline"/>
              <w:rPr>
                <w:rFonts w:ascii="Segoe UI" w:hAnsi="Segoe UI" w:cs="Segoe UI"/>
                <w:sz w:val="18"/>
                <w:szCs w:val="18"/>
              </w:rPr>
            </w:pPr>
            <w:r w:rsidRPr="00174076">
              <w:t xml:space="preserve">Mgr. Eva </w:t>
            </w:r>
            <w:proofErr w:type="spellStart"/>
            <w:r w:rsidRPr="00174076">
              <w:t>Gartnerová</w:t>
            </w:r>
            <w:proofErr w:type="spellEnd"/>
            <w:r w:rsidRPr="00174076">
              <w:t>, Ph.D. </w:t>
            </w:r>
          </w:p>
        </w:tc>
      </w:tr>
      <w:tr w:rsidR="005358B3" w:rsidRPr="00174076" w14:paraId="7B3FD66F" w14:textId="77777777" w:rsidTr="00D8041A">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9902DF5" w14:textId="77777777" w:rsidR="005358B3" w:rsidRPr="00174076" w:rsidRDefault="005358B3" w:rsidP="00D8041A">
            <w:pPr>
              <w:jc w:val="both"/>
              <w:textAlignment w:val="baseline"/>
              <w:rPr>
                <w:rFonts w:ascii="Segoe UI" w:hAnsi="Segoe UI" w:cs="Segoe UI"/>
                <w:sz w:val="18"/>
                <w:szCs w:val="18"/>
              </w:rPr>
            </w:pPr>
            <w:r w:rsidRPr="00174076">
              <w:t> </w:t>
            </w:r>
          </w:p>
        </w:tc>
      </w:tr>
      <w:tr w:rsidR="005358B3" w:rsidRPr="00174076" w14:paraId="33F3482D" w14:textId="77777777" w:rsidTr="00D8041A">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B1256A2" w14:textId="77777777" w:rsidR="005358B3" w:rsidRPr="00174076" w:rsidRDefault="005358B3" w:rsidP="00D8041A">
            <w:pPr>
              <w:jc w:val="both"/>
              <w:textAlignment w:val="baseline"/>
              <w:rPr>
                <w:rFonts w:ascii="Segoe UI" w:hAnsi="Segoe UI" w:cs="Segoe UI"/>
                <w:sz w:val="18"/>
                <w:szCs w:val="18"/>
              </w:rPr>
            </w:pPr>
            <w:r w:rsidRPr="00174076">
              <w:rPr>
                <w:b/>
                <w:bCs/>
              </w:rPr>
              <w:t>Stručná anotace předmětu</w:t>
            </w:r>
            <w:r w:rsidRPr="00174076">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9927DDC" w14:textId="77777777" w:rsidR="005358B3" w:rsidRPr="00174076" w:rsidRDefault="005358B3" w:rsidP="00D8041A">
            <w:pPr>
              <w:jc w:val="both"/>
              <w:textAlignment w:val="baseline"/>
              <w:rPr>
                <w:rFonts w:ascii="Segoe UI" w:hAnsi="Segoe UI" w:cs="Segoe UI"/>
                <w:sz w:val="18"/>
                <w:szCs w:val="18"/>
              </w:rPr>
            </w:pPr>
            <w:r w:rsidRPr="00174076">
              <w:t> </w:t>
            </w:r>
          </w:p>
        </w:tc>
      </w:tr>
      <w:tr w:rsidR="005358B3" w:rsidRPr="00174076" w14:paraId="06EA17B1" w14:textId="77777777" w:rsidTr="00AE2A2A">
        <w:trPr>
          <w:trHeight w:val="3817"/>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724A55D" w14:textId="42DD4011" w:rsidR="005358B3" w:rsidRPr="006043B1" w:rsidRDefault="005358B3" w:rsidP="00D8041A">
            <w:pPr>
              <w:jc w:val="both"/>
              <w:textAlignment w:val="baseline"/>
              <w:rPr>
                <w:color w:val="000000"/>
              </w:rPr>
            </w:pPr>
            <w:r>
              <w:rPr>
                <w:color w:val="000000"/>
              </w:rPr>
              <w:t>Te</w:t>
            </w:r>
            <w:r w:rsidRPr="006043B1">
              <w:rPr>
                <w:color w:val="000000"/>
              </w:rPr>
              <w:t xml:space="preserve">nto kurz je navržen tak, aby odpovídal potřebám dnešních manažerů a profesionálů v oblasti umění a kultury. Díky výrazné kombinaci teoretických a uměleckých znalostí a dovedností se naučíte, jak uplatňovat kreativní vedení a etické zásady při řízení umělecké dokonalosti, kulturního dědictví, rozmanitosti publika a finanční udržitelnosti na místní </w:t>
            </w:r>
            <w:ins w:id="185" w:author="Hana Ponížilová" w:date="2023-03-23T08:17:00Z">
              <w:r w:rsidR="00647171">
                <w:rPr>
                  <w:color w:val="000000"/>
                </w:rPr>
                <w:br/>
              </w:r>
            </w:ins>
            <w:r w:rsidRPr="006043B1">
              <w:rPr>
                <w:color w:val="000000"/>
              </w:rPr>
              <w:t xml:space="preserve">i globální úrovni.  </w:t>
            </w:r>
          </w:p>
          <w:p w14:paraId="73E8B168" w14:textId="77777777" w:rsidR="005358B3" w:rsidRPr="006043B1" w:rsidRDefault="005358B3" w:rsidP="00D8041A">
            <w:pPr>
              <w:jc w:val="both"/>
              <w:textAlignment w:val="baseline"/>
              <w:rPr>
                <w:color w:val="000000"/>
              </w:rPr>
            </w:pPr>
          </w:p>
          <w:p w14:paraId="40EACDB4" w14:textId="77777777" w:rsidR="005358B3" w:rsidRPr="006043B1" w:rsidRDefault="005358B3" w:rsidP="00D8041A">
            <w:pPr>
              <w:jc w:val="both"/>
              <w:textAlignment w:val="baseline"/>
              <w:rPr>
                <w:color w:val="000000"/>
              </w:rPr>
            </w:pPr>
            <w:r w:rsidRPr="006043B1">
              <w:rPr>
                <w:color w:val="000000"/>
              </w:rPr>
              <w:t>Předmět bude přednášen formou výuky založené na výzkumu, řešení problémů, skupinové práce, studijních návštěv, seminářů a workshopů, které studentům pomohou rozvinout širší kontextuální porozumění v oblasti kulturního managementu. </w:t>
            </w:r>
            <w:r>
              <w:rPr>
                <w:color w:val="000000"/>
              </w:rPr>
              <w:t>Předmět je vyučován v anglickém jazyce.</w:t>
            </w:r>
          </w:p>
          <w:p w14:paraId="0AE25407" w14:textId="77777777" w:rsidR="005358B3" w:rsidRPr="006043B1" w:rsidRDefault="005358B3" w:rsidP="00D8041A">
            <w:pPr>
              <w:jc w:val="both"/>
              <w:textAlignment w:val="baseline"/>
              <w:rPr>
                <w:color w:val="000000"/>
              </w:rPr>
            </w:pPr>
          </w:p>
          <w:p w14:paraId="27BE37A8" w14:textId="77777777" w:rsidR="005358B3" w:rsidRPr="006043B1" w:rsidRDefault="005358B3" w:rsidP="00893159">
            <w:pPr>
              <w:ind w:firstLine="315"/>
              <w:jc w:val="both"/>
              <w:textAlignment w:val="baseline"/>
              <w:rPr>
                <w:color w:val="000000"/>
              </w:rPr>
            </w:pPr>
            <w:r w:rsidRPr="006043B1">
              <w:rPr>
                <w:color w:val="000000"/>
              </w:rPr>
              <w:t xml:space="preserve">1. Udržitelnost v kulturních odvětvích  </w:t>
            </w:r>
          </w:p>
          <w:p w14:paraId="4769FAD4" w14:textId="77777777" w:rsidR="005358B3" w:rsidRPr="006043B1" w:rsidRDefault="005358B3" w:rsidP="00893159">
            <w:pPr>
              <w:ind w:firstLine="315"/>
              <w:jc w:val="both"/>
              <w:textAlignment w:val="baseline"/>
              <w:rPr>
                <w:color w:val="000000"/>
              </w:rPr>
            </w:pPr>
            <w:r w:rsidRPr="006043B1">
              <w:rPr>
                <w:color w:val="000000"/>
              </w:rPr>
              <w:t xml:space="preserve">2. </w:t>
            </w:r>
            <w:proofErr w:type="spellStart"/>
            <w:r w:rsidRPr="006043B1">
              <w:rPr>
                <w:color w:val="000000"/>
              </w:rPr>
              <w:t>Inkluzivita</w:t>
            </w:r>
            <w:proofErr w:type="spellEnd"/>
            <w:r w:rsidRPr="006043B1">
              <w:rPr>
                <w:color w:val="000000"/>
              </w:rPr>
              <w:t xml:space="preserve"> v kulturních institucích  </w:t>
            </w:r>
          </w:p>
          <w:p w14:paraId="47C865D7" w14:textId="77777777" w:rsidR="005358B3" w:rsidRPr="006043B1" w:rsidRDefault="005358B3" w:rsidP="00893159">
            <w:pPr>
              <w:ind w:firstLine="315"/>
              <w:jc w:val="both"/>
              <w:textAlignment w:val="baseline"/>
              <w:rPr>
                <w:color w:val="000000"/>
              </w:rPr>
            </w:pPr>
            <w:r w:rsidRPr="006043B1">
              <w:rPr>
                <w:color w:val="000000"/>
              </w:rPr>
              <w:t xml:space="preserve">3. Mezinárodní sdružení a sítě  </w:t>
            </w:r>
          </w:p>
          <w:p w14:paraId="6DF7C63D" w14:textId="77777777" w:rsidR="005358B3" w:rsidRPr="006043B1" w:rsidRDefault="005358B3" w:rsidP="00893159">
            <w:pPr>
              <w:ind w:firstLine="315"/>
              <w:jc w:val="both"/>
              <w:textAlignment w:val="baseline"/>
              <w:rPr>
                <w:color w:val="000000"/>
              </w:rPr>
            </w:pPr>
            <w:r w:rsidRPr="006043B1">
              <w:rPr>
                <w:color w:val="000000"/>
              </w:rPr>
              <w:t xml:space="preserve">4. Sociální aspekty kulturních a tvůrčích odvětví  </w:t>
            </w:r>
          </w:p>
          <w:p w14:paraId="557D09E5" w14:textId="77777777" w:rsidR="005358B3" w:rsidRPr="006043B1" w:rsidRDefault="005358B3" w:rsidP="00893159">
            <w:pPr>
              <w:ind w:firstLine="315"/>
              <w:jc w:val="both"/>
              <w:textAlignment w:val="baseline"/>
              <w:rPr>
                <w:color w:val="000000"/>
              </w:rPr>
            </w:pPr>
            <w:r w:rsidRPr="006043B1">
              <w:rPr>
                <w:color w:val="000000"/>
              </w:rPr>
              <w:t xml:space="preserve">5. Právo v umění a kultuře  </w:t>
            </w:r>
          </w:p>
          <w:p w14:paraId="38F17A39" w14:textId="77777777" w:rsidR="005358B3" w:rsidRPr="006043B1" w:rsidRDefault="005358B3" w:rsidP="00D8041A">
            <w:pPr>
              <w:jc w:val="both"/>
              <w:textAlignment w:val="baseline"/>
              <w:rPr>
                <w:color w:val="000000"/>
              </w:rPr>
            </w:pPr>
          </w:p>
          <w:p w14:paraId="0BF6676A" w14:textId="63D8D53A" w:rsidR="005358B3" w:rsidRPr="00174076" w:rsidRDefault="005358B3" w:rsidP="00AE2A2A">
            <w:pPr>
              <w:jc w:val="both"/>
              <w:textAlignment w:val="baseline"/>
              <w:rPr>
                <w:rFonts w:ascii="Segoe UI" w:hAnsi="Segoe UI" w:cs="Segoe UI"/>
                <w:sz w:val="18"/>
                <w:szCs w:val="18"/>
              </w:rPr>
            </w:pPr>
            <w:r w:rsidRPr="006043B1">
              <w:rPr>
                <w:color w:val="000000"/>
              </w:rPr>
              <w:t xml:space="preserve">Studenti se naučí, jak uplatňovat kreativní vedení a etické zásady při řízení umělecké dokonalosti, kulturního dědictví, rozmanitosti publika a finanční udržitelnosti na místní i globální úrovni.  </w:t>
            </w:r>
          </w:p>
        </w:tc>
      </w:tr>
      <w:tr w:rsidR="005358B3" w:rsidRPr="00174076" w14:paraId="508B0DF6" w14:textId="77777777" w:rsidTr="00D8041A">
        <w:trPr>
          <w:trHeight w:val="292"/>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5D9B8E08" w14:textId="77777777" w:rsidR="005358B3" w:rsidRPr="00174076" w:rsidRDefault="005358B3" w:rsidP="00D8041A">
            <w:pPr>
              <w:jc w:val="both"/>
              <w:textAlignment w:val="baseline"/>
              <w:rPr>
                <w:rFonts w:ascii="Segoe UI" w:hAnsi="Segoe UI" w:cs="Segoe UI"/>
                <w:sz w:val="18"/>
                <w:szCs w:val="18"/>
              </w:rPr>
            </w:pPr>
            <w:r w:rsidRPr="00174076">
              <w:rPr>
                <w:b/>
                <w:bCs/>
              </w:rPr>
              <w:t>Studijní literatura a studijní pomůcky</w:t>
            </w:r>
            <w:r w:rsidRPr="00174076">
              <w:t> </w:t>
            </w:r>
          </w:p>
        </w:tc>
        <w:tc>
          <w:tcPr>
            <w:tcW w:w="6176" w:type="dxa"/>
            <w:gridSpan w:val="6"/>
            <w:tcBorders>
              <w:top w:val="nil"/>
              <w:left w:val="single" w:sz="6" w:space="0" w:color="auto"/>
              <w:bottom w:val="nil"/>
              <w:right w:val="single" w:sz="6" w:space="0" w:color="auto"/>
            </w:tcBorders>
            <w:shd w:val="clear" w:color="auto" w:fill="auto"/>
            <w:hideMark/>
          </w:tcPr>
          <w:p w14:paraId="33A4B39B" w14:textId="77777777" w:rsidR="005358B3" w:rsidRPr="00174076" w:rsidRDefault="005358B3" w:rsidP="00D8041A">
            <w:pPr>
              <w:jc w:val="both"/>
              <w:textAlignment w:val="baseline"/>
              <w:rPr>
                <w:rFonts w:ascii="Segoe UI" w:hAnsi="Segoe UI" w:cs="Segoe UI"/>
                <w:sz w:val="18"/>
                <w:szCs w:val="18"/>
              </w:rPr>
            </w:pPr>
            <w:r w:rsidRPr="00174076">
              <w:t> </w:t>
            </w:r>
          </w:p>
        </w:tc>
      </w:tr>
      <w:tr w:rsidR="005358B3" w:rsidRPr="00174076" w14:paraId="52FDBD51" w14:textId="77777777" w:rsidTr="00D8041A">
        <w:trPr>
          <w:trHeight w:val="120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1A3693E" w14:textId="77777777" w:rsidR="005358B3" w:rsidRPr="003E2E9C" w:rsidRDefault="005358B3" w:rsidP="00D8041A">
            <w:pPr>
              <w:textAlignment w:val="baseline"/>
              <w:rPr>
                <w:b/>
                <w:color w:val="000000"/>
              </w:rPr>
            </w:pPr>
            <w:r w:rsidRPr="003E2E9C">
              <w:rPr>
                <w:b/>
                <w:color w:val="000000"/>
              </w:rPr>
              <w:t>Povinná:</w:t>
            </w:r>
          </w:p>
          <w:p w14:paraId="0E408A4E" w14:textId="77777777" w:rsidR="00AE2A2A" w:rsidRDefault="005358B3" w:rsidP="00D8041A">
            <w:pPr>
              <w:textAlignment w:val="baseline"/>
              <w:rPr>
                <w:ins w:id="186" w:author="Hana Ponížilová" w:date="2023-03-23T08:17:00Z"/>
                <w:color w:val="000000"/>
              </w:rPr>
            </w:pPr>
            <w:r w:rsidRPr="00174076">
              <w:rPr>
                <w:color w:val="000000"/>
              </w:rPr>
              <w:t xml:space="preserve">BYRNES, William J. </w:t>
            </w:r>
            <w:r w:rsidRPr="003E2E9C">
              <w:rPr>
                <w:i/>
                <w:color w:val="000000"/>
              </w:rPr>
              <w:t xml:space="preserve">Management and </w:t>
            </w:r>
            <w:proofErr w:type="spellStart"/>
            <w:r w:rsidRPr="003E2E9C">
              <w:rPr>
                <w:i/>
                <w:color w:val="000000"/>
              </w:rPr>
              <w:t>the</w:t>
            </w:r>
            <w:proofErr w:type="spellEnd"/>
            <w:r w:rsidRPr="003E2E9C">
              <w:rPr>
                <w:i/>
                <w:color w:val="000000"/>
              </w:rPr>
              <w:t xml:space="preserve"> </w:t>
            </w:r>
            <w:proofErr w:type="spellStart"/>
            <w:r w:rsidRPr="003E2E9C">
              <w:rPr>
                <w:i/>
                <w:color w:val="000000"/>
              </w:rPr>
              <w:t>arts</w:t>
            </w:r>
            <w:proofErr w:type="spellEnd"/>
            <w:r w:rsidRPr="003E2E9C">
              <w:rPr>
                <w:i/>
                <w:color w:val="000000"/>
              </w:rPr>
              <w:t xml:space="preserve">. 5th </w:t>
            </w:r>
            <w:proofErr w:type="spellStart"/>
            <w:r w:rsidRPr="003E2E9C">
              <w:rPr>
                <w:i/>
                <w:color w:val="000000"/>
              </w:rPr>
              <w:t>ed</w:t>
            </w:r>
            <w:proofErr w:type="spellEnd"/>
            <w:r w:rsidRPr="003E2E9C">
              <w:rPr>
                <w:i/>
                <w:color w:val="000000"/>
              </w:rPr>
              <w:t>.</w:t>
            </w:r>
            <w:r w:rsidRPr="00174076">
              <w:rPr>
                <w:color w:val="000000"/>
              </w:rPr>
              <w:t xml:space="preserve"> </w:t>
            </w:r>
            <w:proofErr w:type="spellStart"/>
            <w:r w:rsidRPr="00174076">
              <w:rPr>
                <w:color w:val="000000"/>
              </w:rPr>
              <w:t>Burlington</w:t>
            </w:r>
            <w:proofErr w:type="spellEnd"/>
            <w:r w:rsidRPr="00174076">
              <w:rPr>
                <w:color w:val="000000"/>
              </w:rPr>
              <w:t xml:space="preserve">: </w:t>
            </w:r>
            <w:proofErr w:type="spellStart"/>
            <w:r w:rsidRPr="00174076">
              <w:rPr>
                <w:color w:val="000000"/>
              </w:rPr>
              <w:t>Focal</w:t>
            </w:r>
            <w:proofErr w:type="spellEnd"/>
            <w:r w:rsidRPr="00174076">
              <w:rPr>
                <w:color w:val="000000"/>
              </w:rPr>
              <w:t xml:space="preserve"> </w:t>
            </w:r>
            <w:proofErr w:type="spellStart"/>
            <w:r w:rsidRPr="00174076">
              <w:rPr>
                <w:color w:val="000000"/>
              </w:rPr>
              <w:t>Press</w:t>
            </w:r>
            <w:proofErr w:type="spellEnd"/>
            <w:r w:rsidRPr="00174076">
              <w:rPr>
                <w:color w:val="000000"/>
              </w:rPr>
              <w:t>, 2015. ISBN 978-0-415-66329-8. </w:t>
            </w:r>
          </w:p>
          <w:p w14:paraId="5D069060" w14:textId="77777777" w:rsidR="00AE2A2A" w:rsidRPr="00744283" w:rsidRDefault="00AE2A2A" w:rsidP="00AE2A2A">
            <w:pPr>
              <w:textAlignment w:val="baseline"/>
              <w:rPr>
                <w:ins w:id="187" w:author="Hana Ponížilová" w:date="2023-03-23T08:17:00Z"/>
                <w:color w:val="000000"/>
              </w:rPr>
            </w:pPr>
            <w:ins w:id="188" w:author="Hana Ponížilová" w:date="2023-03-23T08:17:00Z">
              <w:r w:rsidRPr="00744283">
                <w:rPr>
                  <w:color w:val="000000"/>
                </w:rPr>
                <w:t xml:space="preserve">COLLINS, Hilary. </w:t>
              </w:r>
              <w:proofErr w:type="spellStart"/>
              <w:r w:rsidRPr="00853CDF">
                <w:rPr>
                  <w:i/>
                  <w:iCs/>
                  <w:color w:val="000000"/>
                </w:rPr>
                <w:t>Creative</w:t>
              </w:r>
              <w:proofErr w:type="spellEnd"/>
              <w:r w:rsidRPr="00853CDF">
                <w:rPr>
                  <w:i/>
                  <w:iCs/>
                  <w:color w:val="000000"/>
                </w:rPr>
                <w:t xml:space="preserve"> </w:t>
              </w:r>
              <w:proofErr w:type="spellStart"/>
              <w:r w:rsidRPr="00853CDF">
                <w:rPr>
                  <w:i/>
                  <w:iCs/>
                  <w:color w:val="000000"/>
                </w:rPr>
                <w:t>research</w:t>
              </w:r>
              <w:proofErr w:type="spellEnd"/>
              <w:r w:rsidRPr="00853CDF">
                <w:rPr>
                  <w:i/>
                  <w:iCs/>
                  <w:color w:val="000000"/>
                </w:rPr>
                <w:t xml:space="preserve">: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theory</w:t>
              </w:r>
              <w:proofErr w:type="spellEnd"/>
              <w:r w:rsidRPr="00853CDF">
                <w:rPr>
                  <w:i/>
                  <w:iCs/>
                  <w:color w:val="000000"/>
                </w:rPr>
                <w:t xml:space="preserve"> and </w:t>
              </w:r>
              <w:proofErr w:type="spellStart"/>
              <w:r w:rsidRPr="00853CDF">
                <w:rPr>
                  <w:i/>
                  <w:iCs/>
                  <w:color w:val="000000"/>
                </w:rPr>
                <w:t>practice</w:t>
              </w:r>
              <w:proofErr w:type="spellEnd"/>
              <w:r w:rsidRPr="00853CDF">
                <w:rPr>
                  <w:i/>
                  <w:iCs/>
                  <w:color w:val="000000"/>
                </w:rPr>
                <w:t xml:space="preserve"> </w:t>
              </w:r>
              <w:proofErr w:type="spellStart"/>
              <w:r w:rsidRPr="00853CDF">
                <w:rPr>
                  <w:i/>
                  <w:iCs/>
                  <w:color w:val="000000"/>
                </w:rPr>
                <w:t>of</w:t>
              </w:r>
              <w:proofErr w:type="spellEnd"/>
              <w:r w:rsidRPr="00853CDF">
                <w:rPr>
                  <w:i/>
                  <w:iCs/>
                  <w:color w:val="000000"/>
                </w:rPr>
                <w:t xml:space="preserve"> </w:t>
              </w:r>
              <w:proofErr w:type="spellStart"/>
              <w:r w:rsidRPr="00853CDF">
                <w:rPr>
                  <w:i/>
                  <w:iCs/>
                  <w:color w:val="000000"/>
                </w:rPr>
                <w:t>research</w:t>
              </w:r>
              <w:proofErr w:type="spellEnd"/>
              <w:r w:rsidRPr="00853CDF">
                <w:rPr>
                  <w:i/>
                  <w:iCs/>
                  <w:color w:val="000000"/>
                </w:rPr>
                <w:t xml:space="preserve"> </w:t>
              </w:r>
              <w:proofErr w:type="spellStart"/>
              <w:r w:rsidRPr="00853CDF">
                <w:rPr>
                  <w:i/>
                  <w:iCs/>
                  <w:color w:val="000000"/>
                </w:rPr>
                <w:t>for</w:t>
              </w:r>
              <w:proofErr w:type="spellEnd"/>
              <w:r w:rsidRPr="00853CDF">
                <w:rPr>
                  <w:i/>
                  <w:iCs/>
                  <w:color w:val="000000"/>
                </w:rPr>
                <w:t xml:space="preserve">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creative</w:t>
              </w:r>
              <w:proofErr w:type="spellEnd"/>
              <w:r w:rsidRPr="00853CDF">
                <w:rPr>
                  <w:i/>
                  <w:iCs/>
                  <w:color w:val="000000"/>
                </w:rPr>
                <w:t xml:space="preserve"> </w:t>
              </w:r>
              <w:proofErr w:type="spellStart"/>
              <w:r w:rsidRPr="00853CDF">
                <w:rPr>
                  <w:i/>
                  <w:iCs/>
                  <w:color w:val="000000"/>
                </w:rPr>
                <w:t>industries</w:t>
              </w:r>
              <w:proofErr w:type="spellEnd"/>
              <w:r w:rsidRPr="00744283">
                <w:rPr>
                  <w:color w:val="000000"/>
                </w:rPr>
                <w:t xml:space="preserve">. Lausanne: AVA </w:t>
              </w:r>
              <w:proofErr w:type="spellStart"/>
              <w:r w:rsidRPr="00744283">
                <w:rPr>
                  <w:color w:val="000000"/>
                </w:rPr>
                <w:t>Publishing</w:t>
              </w:r>
              <w:proofErr w:type="spellEnd"/>
              <w:r w:rsidRPr="00744283">
                <w:rPr>
                  <w:color w:val="000000"/>
                </w:rPr>
                <w:t xml:space="preserve">, 2010. </w:t>
              </w:r>
              <w:proofErr w:type="spellStart"/>
              <w:r w:rsidRPr="00744283">
                <w:rPr>
                  <w:color w:val="000000"/>
                </w:rPr>
                <w:t>Required</w:t>
              </w:r>
              <w:proofErr w:type="spellEnd"/>
              <w:r w:rsidRPr="00744283">
                <w:rPr>
                  <w:color w:val="000000"/>
                </w:rPr>
                <w:t xml:space="preserve"> </w:t>
              </w:r>
              <w:proofErr w:type="spellStart"/>
              <w:r w:rsidRPr="00744283">
                <w:rPr>
                  <w:color w:val="000000"/>
                </w:rPr>
                <w:t>reading</w:t>
              </w:r>
              <w:proofErr w:type="spellEnd"/>
              <w:r w:rsidRPr="00744283">
                <w:rPr>
                  <w:color w:val="000000"/>
                </w:rPr>
                <w:t xml:space="preserve"> </w:t>
              </w:r>
              <w:proofErr w:type="spellStart"/>
              <w:r w:rsidRPr="00744283">
                <w:rPr>
                  <w:color w:val="000000"/>
                </w:rPr>
                <w:t>range</w:t>
              </w:r>
              <w:proofErr w:type="spellEnd"/>
              <w:r w:rsidRPr="00744283">
                <w:rPr>
                  <w:color w:val="000000"/>
                </w:rPr>
                <w:t xml:space="preserve">. Module </w:t>
              </w:r>
              <w:proofErr w:type="spellStart"/>
              <w:r w:rsidRPr="00744283">
                <w:rPr>
                  <w:color w:val="000000"/>
                </w:rPr>
                <w:t>reader</w:t>
              </w:r>
              <w:proofErr w:type="spellEnd"/>
              <w:r w:rsidRPr="00744283">
                <w:rPr>
                  <w:color w:val="000000"/>
                </w:rPr>
                <w:t xml:space="preserve">. ISBN 9782940411085. </w:t>
              </w:r>
            </w:ins>
          </w:p>
          <w:p w14:paraId="5FDD9BFF" w14:textId="77777777" w:rsidR="00AE2A2A" w:rsidRDefault="00AE2A2A" w:rsidP="00AE2A2A">
            <w:pPr>
              <w:textAlignment w:val="baseline"/>
              <w:rPr>
                <w:ins w:id="189" w:author="Hana Ponížilová" w:date="2023-03-23T08:17:00Z"/>
                <w:color w:val="000000"/>
              </w:rPr>
            </w:pPr>
            <w:ins w:id="190" w:author="Hana Ponížilová" w:date="2023-03-23T08:17:00Z">
              <w:r w:rsidRPr="0099407A">
                <w:rPr>
                  <w:color w:val="000000"/>
                </w:rPr>
                <w:t xml:space="preserve">FLEW, Terry. </w:t>
              </w:r>
              <w:proofErr w:type="spellStart"/>
              <w:r w:rsidRPr="0099407A">
                <w:rPr>
                  <w:i/>
                  <w:iCs/>
                  <w:color w:val="000000"/>
                </w:rPr>
                <w:t>The</w:t>
              </w:r>
              <w:proofErr w:type="spellEnd"/>
              <w:r w:rsidRPr="0099407A">
                <w:rPr>
                  <w:i/>
                  <w:iCs/>
                  <w:color w:val="000000"/>
                </w:rPr>
                <w:t xml:space="preserve"> </w:t>
              </w:r>
              <w:proofErr w:type="spellStart"/>
              <w:r w:rsidRPr="0099407A">
                <w:rPr>
                  <w:i/>
                  <w:iCs/>
                  <w:color w:val="000000"/>
                </w:rPr>
                <w:t>creative</w:t>
              </w:r>
              <w:proofErr w:type="spellEnd"/>
              <w:r w:rsidRPr="0099407A">
                <w:rPr>
                  <w:i/>
                  <w:iCs/>
                  <w:color w:val="000000"/>
                </w:rPr>
                <w:t xml:space="preserve"> </w:t>
              </w:r>
              <w:proofErr w:type="spellStart"/>
              <w:r w:rsidRPr="0099407A">
                <w:rPr>
                  <w:i/>
                  <w:iCs/>
                  <w:color w:val="000000"/>
                </w:rPr>
                <w:t>industries</w:t>
              </w:r>
              <w:proofErr w:type="spellEnd"/>
              <w:r w:rsidRPr="0099407A">
                <w:rPr>
                  <w:i/>
                  <w:iCs/>
                  <w:color w:val="000000"/>
                </w:rPr>
                <w:t xml:space="preserve">: </w:t>
              </w:r>
              <w:proofErr w:type="spellStart"/>
              <w:r w:rsidRPr="0099407A">
                <w:rPr>
                  <w:i/>
                  <w:iCs/>
                  <w:color w:val="000000"/>
                </w:rPr>
                <w:t>culture</w:t>
              </w:r>
              <w:proofErr w:type="spellEnd"/>
              <w:r w:rsidRPr="0099407A">
                <w:rPr>
                  <w:i/>
                  <w:iCs/>
                  <w:color w:val="000000"/>
                </w:rPr>
                <w:t xml:space="preserve"> and </w:t>
              </w:r>
              <w:proofErr w:type="spellStart"/>
              <w:r w:rsidRPr="0099407A">
                <w:rPr>
                  <w:i/>
                  <w:iCs/>
                  <w:color w:val="000000"/>
                </w:rPr>
                <w:t>policy</w:t>
              </w:r>
              <w:proofErr w:type="spellEnd"/>
              <w:r w:rsidRPr="0099407A">
                <w:rPr>
                  <w:i/>
                  <w:iCs/>
                  <w:color w:val="000000"/>
                </w:rPr>
                <w:t>.</w:t>
              </w:r>
              <w:r w:rsidRPr="0099407A">
                <w:rPr>
                  <w:color w:val="000000"/>
                </w:rPr>
                <w:t xml:space="preserve"> Los Angeles, </w:t>
              </w:r>
              <w:proofErr w:type="spellStart"/>
              <w:r w:rsidRPr="0099407A">
                <w:rPr>
                  <w:color w:val="000000"/>
                </w:rPr>
                <w:t>Calif</w:t>
              </w:r>
              <w:proofErr w:type="spellEnd"/>
              <w:r w:rsidRPr="0099407A">
                <w:rPr>
                  <w:color w:val="000000"/>
                </w:rPr>
                <w:t>.: SAGE, 2012. ISBN 1847875750.</w:t>
              </w:r>
            </w:ins>
          </w:p>
          <w:p w14:paraId="53B67FC5" w14:textId="77777777" w:rsidR="00AE2A2A" w:rsidRDefault="00AE2A2A" w:rsidP="00AE2A2A">
            <w:pPr>
              <w:textAlignment w:val="baseline"/>
              <w:rPr>
                <w:ins w:id="191" w:author="Hana Ponížilová" w:date="2023-03-23T08:17:00Z"/>
                <w:color w:val="000000"/>
              </w:rPr>
            </w:pPr>
            <w:ins w:id="192" w:author="Hana Ponížilová" w:date="2023-03-23T08:17:00Z">
              <w:r w:rsidRPr="008755B0">
                <w:rPr>
                  <w:color w:val="000000"/>
                </w:rPr>
                <w:t xml:space="preserve">HAMPEL, Annika. </w:t>
              </w:r>
              <w:r w:rsidRPr="008755B0">
                <w:rPr>
                  <w:i/>
                  <w:iCs/>
                  <w:color w:val="000000"/>
                </w:rPr>
                <w:t xml:space="preserve">Fair </w:t>
              </w:r>
              <w:proofErr w:type="spellStart"/>
              <w:r w:rsidRPr="008755B0">
                <w:rPr>
                  <w:i/>
                  <w:iCs/>
                  <w:color w:val="000000"/>
                </w:rPr>
                <w:t>cooperation</w:t>
              </w:r>
              <w:proofErr w:type="spellEnd"/>
              <w:r w:rsidRPr="008755B0">
                <w:rPr>
                  <w:i/>
                  <w:iCs/>
                  <w:color w:val="000000"/>
                </w:rPr>
                <w:t xml:space="preserve">: a </w:t>
              </w:r>
              <w:proofErr w:type="spellStart"/>
              <w:r w:rsidRPr="008755B0">
                <w:rPr>
                  <w:i/>
                  <w:iCs/>
                  <w:color w:val="000000"/>
                </w:rPr>
                <w:t>new</w:t>
              </w:r>
              <w:proofErr w:type="spellEnd"/>
              <w:r w:rsidRPr="008755B0">
                <w:rPr>
                  <w:i/>
                  <w:iCs/>
                  <w:color w:val="000000"/>
                </w:rPr>
                <w:t xml:space="preserve"> </w:t>
              </w:r>
              <w:proofErr w:type="spellStart"/>
              <w:r w:rsidRPr="008755B0">
                <w:rPr>
                  <w:i/>
                  <w:iCs/>
                  <w:color w:val="000000"/>
                </w:rPr>
                <w:t>paradigm</w:t>
              </w:r>
              <w:proofErr w:type="spellEnd"/>
              <w:r w:rsidRPr="008755B0">
                <w:rPr>
                  <w:i/>
                  <w:iCs/>
                  <w:color w:val="000000"/>
                </w:rPr>
                <w:t xml:space="preserve"> </w:t>
              </w:r>
              <w:proofErr w:type="spellStart"/>
              <w:r w:rsidRPr="008755B0">
                <w:rPr>
                  <w:i/>
                  <w:iCs/>
                  <w:color w:val="000000"/>
                </w:rPr>
                <w:t>for</w:t>
              </w:r>
              <w:proofErr w:type="spellEnd"/>
              <w:r w:rsidRPr="008755B0">
                <w:rPr>
                  <w:i/>
                  <w:iCs/>
                  <w:color w:val="000000"/>
                </w:rPr>
                <w:t xml:space="preserve"> </w:t>
              </w:r>
              <w:proofErr w:type="spellStart"/>
              <w:r w:rsidRPr="008755B0">
                <w:rPr>
                  <w:i/>
                  <w:iCs/>
                  <w:color w:val="000000"/>
                </w:rPr>
                <w:t>cultural</w:t>
              </w:r>
              <w:proofErr w:type="spellEnd"/>
              <w:r w:rsidRPr="008755B0">
                <w:rPr>
                  <w:i/>
                  <w:iCs/>
                  <w:color w:val="000000"/>
                </w:rPr>
                <w:t xml:space="preserve"> </w:t>
              </w:r>
              <w:proofErr w:type="spellStart"/>
              <w:r w:rsidRPr="008755B0">
                <w:rPr>
                  <w:i/>
                  <w:iCs/>
                  <w:color w:val="000000"/>
                </w:rPr>
                <w:t>diplomacy</w:t>
              </w:r>
              <w:proofErr w:type="spellEnd"/>
              <w:r w:rsidRPr="008755B0">
                <w:rPr>
                  <w:i/>
                  <w:iCs/>
                  <w:color w:val="000000"/>
                </w:rPr>
                <w:t xml:space="preserve"> and </w:t>
              </w:r>
              <w:proofErr w:type="spellStart"/>
              <w:r w:rsidRPr="008755B0">
                <w:rPr>
                  <w:i/>
                  <w:iCs/>
                  <w:color w:val="000000"/>
                </w:rPr>
                <w:t>arts</w:t>
              </w:r>
              <w:proofErr w:type="spellEnd"/>
              <w:r w:rsidRPr="008755B0">
                <w:rPr>
                  <w:i/>
                  <w:iCs/>
                  <w:color w:val="000000"/>
                </w:rPr>
                <w:t xml:space="preserve"> management. </w:t>
              </w:r>
              <w:proofErr w:type="spellStart"/>
              <w:r w:rsidRPr="008755B0">
                <w:rPr>
                  <w:color w:val="000000"/>
                </w:rPr>
                <w:t>Bruxelles</w:t>
              </w:r>
              <w:proofErr w:type="spellEnd"/>
              <w:r w:rsidRPr="008755B0">
                <w:rPr>
                  <w:color w:val="000000"/>
                </w:rPr>
                <w:t>: P.I.E. Peter Lang, 2017. ISBN 978-2-8076-0469-8.  </w:t>
              </w:r>
            </w:ins>
          </w:p>
          <w:p w14:paraId="75091EF3" w14:textId="1B508541" w:rsidR="005358B3" w:rsidRPr="00174076" w:rsidRDefault="00AE2A2A" w:rsidP="00AE2A2A">
            <w:pPr>
              <w:textAlignment w:val="baseline"/>
              <w:rPr>
                <w:rFonts w:ascii="Segoe UI" w:hAnsi="Segoe UI" w:cs="Segoe UI"/>
                <w:sz w:val="18"/>
                <w:szCs w:val="18"/>
              </w:rPr>
            </w:pPr>
            <w:ins w:id="193" w:author="Hana Ponížilová" w:date="2023-03-23T08:17:00Z">
              <w:r w:rsidRPr="00744283">
                <w:rPr>
                  <w:color w:val="000000"/>
                </w:rPr>
                <w:t xml:space="preserve">KERZNER, Harold. </w:t>
              </w:r>
              <w:r w:rsidRPr="00853CDF">
                <w:rPr>
                  <w:i/>
                  <w:iCs/>
                  <w:color w:val="000000"/>
                </w:rPr>
                <w:t xml:space="preserve">Project management: </w:t>
              </w:r>
              <w:proofErr w:type="spellStart"/>
              <w:r w:rsidRPr="00853CDF">
                <w:rPr>
                  <w:i/>
                  <w:iCs/>
                  <w:color w:val="000000"/>
                </w:rPr>
                <w:t>best</w:t>
              </w:r>
              <w:proofErr w:type="spellEnd"/>
              <w:r w:rsidRPr="00853CDF">
                <w:rPr>
                  <w:i/>
                  <w:iCs/>
                  <w:color w:val="000000"/>
                </w:rPr>
                <w:t xml:space="preserve"> </w:t>
              </w:r>
              <w:proofErr w:type="spellStart"/>
              <w:r w:rsidRPr="00853CDF">
                <w:rPr>
                  <w:i/>
                  <w:iCs/>
                  <w:color w:val="000000"/>
                </w:rPr>
                <w:t>practices</w:t>
              </w:r>
              <w:proofErr w:type="spellEnd"/>
              <w:r w:rsidRPr="00853CDF">
                <w:rPr>
                  <w:i/>
                  <w:iCs/>
                  <w:color w:val="000000"/>
                </w:rPr>
                <w:t xml:space="preserve">: </w:t>
              </w:r>
              <w:proofErr w:type="spellStart"/>
              <w:r w:rsidRPr="00853CDF">
                <w:rPr>
                  <w:i/>
                  <w:iCs/>
                  <w:color w:val="000000"/>
                </w:rPr>
                <w:t>achieving</w:t>
              </w:r>
              <w:proofErr w:type="spellEnd"/>
              <w:r w:rsidRPr="00853CDF">
                <w:rPr>
                  <w:i/>
                  <w:iCs/>
                  <w:color w:val="000000"/>
                </w:rPr>
                <w:t xml:space="preserve"> </w:t>
              </w:r>
              <w:proofErr w:type="spellStart"/>
              <w:r w:rsidRPr="00853CDF">
                <w:rPr>
                  <w:i/>
                  <w:iCs/>
                  <w:color w:val="000000"/>
                </w:rPr>
                <w:t>global</w:t>
              </w:r>
              <w:proofErr w:type="spellEnd"/>
              <w:r w:rsidRPr="00853CDF">
                <w:rPr>
                  <w:i/>
                  <w:iCs/>
                  <w:color w:val="000000"/>
                </w:rPr>
                <w:t xml:space="preserve"> excellence</w:t>
              </w:r>
              <w:r w:rsidRPr="00744283">
                <w:rPr>
                  <w:color w:val="000000"/>
                </w:rPr>
                <w:t xml:space="preserve">. 2nd </w:t>
              </w:r>
              <w:proofErr w:type="spellStart"/>
              <w:r w:rsidRPr="00744283">
                <w:rPr>
                  <w:color w:val="000000"/>
                </w:rPr>
                <w:t>ed</w:t>
              </w:r>
              <w:proofErr w:type="spellEnd"/>
              <w:r w:rsidRPr="00744283">
                <w:rPr>
                  <w:color w:val="000000"/>
                </w:rPr>
                <w:t xml:space="preserve">. </w:t>
              </w:r>
              <w:proofErr w:type="spellStart"/>
              <w:r w:rsidRPr="00744283">
                <w:rPr>
                  <w:color w:val="000000"/>
                </w:rPr>
                <w:t>Hoboken</w:t>
              </w:r>
              <w:proofErr w:type="spellEnd"/>
              <w:r w:rsidRPr="00744283">
                <w:rPr>
                  <w:color w:val="000000"/>
                </w:rPr>
                <w:t xml:space="preserve">, N.J.: John </w:t>
              </w:r>
              <w:proofErr w:type="spellStart"/>
              <w:r w:rsidRPr="00744283">
                <w:rPr>
                  <w:color w:val="000000"/>
                </w:rPr>
                <w:t>Wiley</w:t>
              </w:r>
              <w:proofErr w:type="spellEnd"/>
              <w:r w:rsidRPr="00744283">
                <w:rPr>
                  <w:color w:val="000000"/>
                </w:rPr>
                <w:t>, 2010. ISBN 9780470528297.</w:t>
              </w:r>
              <w:r w:rsidRPr="00744283" w:rsidDel="0001652E">
                <w:rPr>
                  <w:color w:val="000000"/>
                </w:rPr>
                <w:t xml:space="preserve"> </w:t>
              </w:r>
              <w:r w:rsidRPr="00EB59BA">
                <w:rPr>
                  <w:color w:val="000000"/>
                </w:rPr>
                <w:t>  </w:t>
              </w:r>
            </w:ins>
            <w:r w:rsidR="005358B3" w:rsidRPr="00174076">
              <w:rPr>
                <w:color w:val="000000"/>
              </w:rPr>
              <w:t> </w:t>
            </w:r>
          </w:p>
          <w:p w14:paraId="79F54FA7" w14:textId="72CA6D74" w:rsidR="005358B3" w:rsidRPr="00174076" w:rsidRDefault="005358B3" w:rsidP="00D8041A">
            <w:pPr>
              <w:textAlignment w:val="baseline"/>
              <w:rPr>
                <w:rFonts w:ascii="Segoe UI" w:hAnsi="Segoe UI" w:cs="Segoe UI"/>
                <w:sz w:val="18"/>
                <w:szCs w:val="18"/>
              </w:rPr>
            </w:pPr>
            <w:r w:rsidRPr="003E2E9C">
              <w:rPr>
                <w:b/>
              </w:rPr>
              <w:t>Doporučená:</w:t>
            </w:r>
            <w:r w:rsidRPr="00174076">
              <w:br/>
            </w:r>
            <w:r w:rsidRPr="00174076">
              <w:rPr>
                <w:color w:val="000000"/>
              </w:rPr>
              <w:t xml:space="preserve">RHINE, Anthony. </w:t>
            </w:r>
            <w:proofErr w:type="spellStart"/>
            <w:r w:rsidRPr="003E2E9C">
              <w:rPr>
                <w:i/>
                <w:color w:val="000000"/>
              </w:rPr>
              <w:t>Theatre</w:t>
            </w:r>
            <w:proofErr w:type="spellEnd"/>
            <w:r w:rsidRPr="003E2E9C">
              <w:rPr>
                <w:i/>
                <w:color w:val="000000"/>
              </w:rPr>
              <w:t xml:space="preserve"> management: </w:t>
            </w:r>
            <w:proofErr w:type="spellStart"/>
            <w:r w:rsidRPr="003E2E9C">
              <w:rPr>
                <w:i/>
                <w:color w:val="000000"/>
              </w:rPr>
              <w:t>arts</w:t>
            </w:r>
            <w:proofErr w:type="spellEnd"/>
            <w:r w:rsidRPr="003E2E9C">
              <w:rPr>
                <w:i/>
                <w:color w:val="000000"/>
              </w:rPr>
              <w:t xml:space="preserve"> leadership </w:t>
            </w:r>
            <w:proofErr w:type="spellStart"/>
            <w:r w:rsidRPr="003E2E9C">
              <w:rPr>
                <w:i/>
                <w:color w:val="000000"/>
              </w:rPr>
              <w:t>for</w:t>
            </w:r>
            <w:proofErr w:type="spellEnd"/>
            <w:r w:rsidRPr="003E2E9C">
              <w:rPr>
                <w:i/>
                <w:color w:val="000000"/>
              </w:rPr>
              <w:t xml:space="preserve"> </w:t>
            </w:r>
            <w:proofErr w:type="spellStart"/>
            <w:r w:rsidRPr="003E2E9C">
              <w:rPr>
                <w:i/>
                <w:color w:val="000000"/>
              </w:rPr>
              <w:t>the</w:t>
            </w:r>
            <w:proofErr w:type="spellEnd"/>
            <w:r w:rsidRPr="003E2E9C">
              <w:rPr>
                <w:i/>
                <w:color w:val="000000"/>
              </w:rPr>
              <w:t xml:space="preserve"> 21st </w:t>
            </w:r>
            <w:proofErr w:type="spellStart"/>
            <w:r w:rsidRPr="003E2E9C">
              <w:rPr>
                <w:i/>
                <w:color w:val="000000"/>
              </w:rPr>
              <w:t>Century</w:t>
            </w:r>
            <w:proofErr w:type="spellEnd"/>
            <w:r w:rsidRPr="00174076">
              <w:rPr>
                <w:color w:val="000000"/>
              </w:rPr>
              <w:t xml:space="preserve">. London: </w:t>
            </w:r>
            <w:proofErr w:type="spellStart"/>
            <w:r w:rsidRPr="00174076">
              <w:rPr>
                <w:color w:val="000000"/>
              </w:rPr>
              <w:t>Palgrave</w:t>
            </w:r>
            <w:proofErr w:type="spellEnd"/>
            <w:r w:rsidRPr="00174076">
              <w:rPr>
                <w:color w:val="000000"/>
              </w:rPr>
              <w:t xml:space="preserve"> </w:t>
            </w:r>
            <w:proofErr w:type="spellStart"/>
            <w:r w:rsidRPr="00174076">
              <w:rPr>
                <w:color w:val="000000"/>
              </w:rPr>
              <w:t>Macmillan</w:t>
            </w:r>
            <w:proofErr w:type="spellEnd"/>
            <w:r w:rsidRPr="00174076">
              <w:rPr>
                <w:color w:val="000000"/>
              </w:rPr>
              <w:t xml:space="preserve">, 2018. </w:t>
            </w:r>
            <w:r w:rsidR="00667AD6">
              <w:rPr>
                <w:color w:val="000000"/>
              </w:rPr>
              <w:br/>
            </w:r>
            <w:r w:rsidRPr="00174076">
              <w:rPr>
                <w:color w:val="000000"/>
              </w:rPr>
              <w:t>ISBN 978-1-352-00174-7.  </w:t>
            </w:r>
          </w:p>
        </w:tc>
      </w:tr>
    </w:tbl>
    <w:p w14:paraId="64E179DD" w14:textId="76225A72" w:rsidR="00CC4120" w:rsidRDefault="00CC4120">
      <w:r>
        <w:br w:type="page"/>
      </w:r>
    </w:p>
    <w:tbl>
      <w:tblPr>
        <w:tblW w:w="9817"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7"/>
        <w:gridCol w:w="1135"/>
        <w:gridCol w:w="882"/>
        <w:gridCol w:w="807"/>
        <w:gridCol w:w="2136"/>
        <w:gridCol w:w="539"/>
        <w:gridCol w:w="688"/>
      </w:tblGrid>
      <w:tr w:rsidR="004000F8" w:rsidRPr="00827489" w14:paraId="0B6AF6BF" w14:textId="77777777" w:rsidTr="00FF1C90">
        <w:tc>
          <w:tcPr>
            <w:tcW w:w="9817"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7D90392" w14:textId="71E121FA" w:rsidR="004000F8" w:rsidRPr="00827489" w:rsidRDefault="004000F8" w:rsidP="00FF1C90">
            <w:pPr>
              <w:jc w:val="both"/>
              <w:textAlignment w:val="baseline"/>
              <w:rPr>
                <w:rFonts w:ascii="Segoe UI" w:hAnsi="Segoe UI" w:cs="Segoe UI"/>
                <w:sz w:val="18"/>
                <w:szCs w:val="18"/>
              </w:rPr>
            </w:pPr>
            <w:r>
              <w:lastRenderedPageBreak/>
              <w:br w:type="page"/>
            </w:r>
            <w:r w:rsidRPr="00827489">
              <w:rPr>
                <w:b/>
                <w:bCs/>
                <w:sz w:val="28"/>
                <w:szCs w:val="28"/>
              </w:rPr>
              <w:t>B-III – Charakteristika studijního předmětu</w:t>
            </w:r>
            <w:r w:rsidRPr="00827489">
              <w:rPr>
                <w:sz w:val="28"/>
                <w:szCs w:val="28"/>
              </w:rPr>
              <w:t> </w:t>
            </w:r>
          </w:p>
        </w:tc>
      </w:tr>
      <w:tr w:rsidR="004000F8" w:rsidRPr="00827489" w14:paraId="625840C1" w14:textId="77777777" w:rsidTr="00FF1C90">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2188B6C9" w14:textId="77777777" w:rsidR="004000F8" w:rsidRPr="00827489" w:rsidRDefault="004000F8" w:rsidP="00FF1C90">
            <w:pPr>
              <w:textAlignment w:val="baseline"/>
              <w:rPr>
                <w:rFonts w:ascii="Segoe UI" w:hAnsi="Segoe UI" w:cs="Segoe UI"/>
                <w:sz w:val="18"/>
                <w:szCs w:val="18"/>
              </w:rPr>
            </w:pPr>
            <w:r w:rsidRPr="00827489">
              <w:rPr>
                <w:b/>
                <w:bCs/>
              </w:rPr>
              <w:t>Název studijního předmětu</w:t>
            </w:r>
            <w:r w:rsidRPr="00827489">
              <w:t> </w:t>
            </w:r>
          </w:p>
        </w:tc>
        <w:tc>
          <w:tcPr>
            <w:tcW w:w="6754" w:type="dxa"/>
            <w:gridSpan w:val="7"/>
            <w:tcBorders>
              <w:top w:val="double" w:sz="6" w:space="0" w:color="auto"/>
              <w:left w:val="single" w:sz="6" w:space="0" w:color="auto"/>
              <w:bottom w:val="single" w:sz="6" w:space="0" w:color="auto"/>
              <w:right w:val="single" w:sz="6" w:space="0" w:color="auto"/>
            </w:tcBorders>
            <w:shd w:val="clear" w:color="auto" w:fill="auto"/>
            <w:hideMark/>
          </w:tcPr>
          <w:p w14:paraId="14D8F5BE" w14:textId="708664D7" w:rsidR="004000F8" w:rsidRPr="00827489" w:rsidRDefault="004000F8" w:rsidP="00FF1C90">
            <w:pPr>
              <w:jc w:val="both"/>
              <w:textAlignment w:val="baseline"/>
              <w:rPr>
                <w:rFonts w:ascii="Segoe UI" w:hAnsi="Segoe UI" w:cs="Segoe UI"/>
                <w:sz w:val="18"/>
                <w:szCs w:val="18"/>
              </w:rPr>
            </w:pPr>
            <w:r w:rsidRPr="00827489">
              <w:t xml:space="preserve">Design </w:t>
            </w:r>
            <w:proofErr w:type="spellStart"/>
            <w:r w:rsidRPr="00827489">
              <w:t>thinking</w:t>
            </w:r>
            <w:proofErr w:type="spellEnd"/>
            <w:r w:rsidRPr="00827489">
              <w:t xml:space="preserve"> </w:t>
            </w:r>
            <w:r w:rsidR="00090390">
              <w:t>1</w:t>
            </w:r>
          </w:p>
        </w:tc>
      </w:tr>
      <w:tr w:rsidR="004000F8" w:rsidRPr="00827489" w14:paraId="229E1365"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EB917EF" w14:textId="77777777" w:rsidR="004000F8" w:rsidRPr="00827489" w:rsidRDefault="004000F8" w:rsidP="00FF1C90">
            <w:pPr>
              <w:textAlignment w:val="baseline"/>
              <w:rPr>
                <w:rFonts w:ascii="Segoe UI" w:hAnsi="Segoe UI" w:cs="Segoe UI"/>
                <w:sz w:val="18"/>
                <w:szCs w:val="18"/>
              </w:rPr>
            </w:pPr>
            <w:r w:rsidRPr="00827489">
              <w:rPr>
                <w:b/>
                <w:bCs/>
              </w:rPr>
              <w:t>Typ předmětu</w:t>
            </w:r>
            <w:r w:rsidRPr="00827489">
              <w:t> </w:t>
            </w:r>
          </w:p>
        </w:tc>
        <w:tc>
          <w:tcPr>
            <w:tcW w:w="3391" w:type="dxa"/>
            <w:gridSpan w:val="4"/>
            <w:tcBorders>
              <w:top w:val="single" w:sz="6" w:space="0" w:color="auto"/>
              <w:left w:val="single" w:sz="6" w:space="0" w:color="auto"/>
              <w:bottom w:val="single" w:sz="6" w:space="0" w:color="auto"/>
              <w:right w:val="single" w:sz="6" w:space="0" w:color="auto"/>
            </w:tcBorders>
            <w:shd w:val="clear" w:color="auto" w:fill="auto"/>
            <w:hideMark/>
          </w:tcPr>
          <w:p w14:paraId="4DD81446" w14:textId="77777777" w:rsidR="004000F8" w:rsidRPr="00827489" w:rsidRDefault="004000F8" w:rsidP="00FF1C90">
            <w:pPr>
              <w:jc w:val="both"/>
              <w:textAlignment w:val="baseline"/>
              <w:rPr>
                <w:rFonts w:ascii="Segoe UI" w:hAnsi="Segoe UI" w:cs="Segoe UI"/>
                <w:sz w:val="18"/>
                <w:szCs w:val="18"/>
              </w:rPr>
            </w:pPr>
            <w:r w:rsidRPr="00827489">
              <w:rPr>
                <w:color w:val="1E1919"/>
              </w:rPr>
              <w:t>povinný </w:t>
            </w:r>
          </w:p>
        </w:tc>
        <w:tc>
          <w:tcPr>
            <w:tcW w:w="267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58EA35C" w14:textId="77777777" w:rsidR="004000F8" w:rsidRPr="00827489" w:rsidRDefault="004000F8" w:rsidP="00FF1C90">
            <w:pPr>
              <w:jc w:val="both"/>
              <w:textAlignment w:val="baseline"/>
              <w:rPr>
                <w:rFonts w:ascii="Segoe UI" w:hAnsi="Segoe UI" w:cs="Segoe UI"/>
                <w:sz w:val="18"/>
                <w:szCs w:val="18"/>
              </w:rPr>
            </w:pPr>
            <w:r w:rsidRPr="00827489">
              <w:rPr>
                <w:b/>
                <w:bCs/>
              </w:rPr>
              <w:t>doporučený ročník / semestr</w:t>
            </w:r>
            <w:r w:rsidRPr="00827489">
              <w:t> </w:t>
            </w:r>
          </w:p>
        </w:tc>
        <w:tc>
          <w:tcPr>
            <w:tcW w:w="688" w:type="dxa"/>
            <w:tcBorders>
              <w:top w:val="single" w:sz="6" w:space="0" w:color="auto"/>
              <w:left w:val="single" w:sz="6" w:space="0" w:color="auto"/>
              <w:bottom w:val="single" w:sz="6" w:space="0" w:color="auto"/>
              <w:right w:val="single" w:sz="6" w:space="0" w:color="auto"/>
            </w:tcBorders>
            <w:shd w:val="clear" w:color="auto" w:fill="auto"/>
            <w:hideMark/>
          </w:tcPr>
          <w:p w14:paraId="7C1DE9C5" w14:textId="5EFD7B22" w:rsidR="004000F8" w:rsidRPr="00827489" w:rsidRDefault="004000F8" w:rsidP="00FF1C90">
            <w:pPr>
              <w:jc w:val="both"/>
              <w:textAlignment w:val="baseline"/>
              <w:rPr>
                <w:rFonts w:ascii="Segoe UI" w:hAnsi="Segoe UI" w:cs="Segoe UI"/>
                <w:sz w:val="18"/>
                <w:szCs w:val="18"/>
              </w:rPr>
            </w:pPr>
            <w:r w:rsidRPr="00827489">
              <w:t>1/</w:t>
            </w:r>
            <w:r w:rsidR="00090390">
              <w:t>Z</w:t>
            </w:r>
            <w:r w:rsidRPr="00827489">
              <w:t>S </w:t>
            </w:r>
          </w:p>
        </w:tc>
      </w:tr>
      <w:tr w:rsidR="004000F8" w:rsidRPr="00827489" w14:paraId="6F967ADC"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55AC1AA" w14:textId="77777777" w:rsidR="004000F8" w:rsidRPr="00827489" w:rsidRDefault="004000F8" w:rsidP="00FF1C90">
            <w:pPr>
              <w:textAlignment w:val="baseline"/>
              <w:rPr>
                <w:rFonts w:ascii="Segoe UI" w:hAnsi="Segoe UI" w:cs="Segoe UI"/>
                <w:sz w:val="18"/>
                <w:szCs w:val="18"/>
              </w:rPr>
            </w:pPr>
            <w:r w:rsidRPr="00827489">
              <w:rPr>
                <w:b/>
                <w:bCs/>
              </w:rPr>
              <w:t>Rozsah studijního předmětu</w:t>
            </w:r>
            <w:r w:rsidRPr="00827489">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C46489" w14:textId="77777777" w:rsidR="004000F8" w:rsidRPr="00827489" w:rsidRDefault="004000F8" w:rsidP="00FF1C90">
            <w:pPr>
              <w:jc w:val="both"/>
              <w:textAlignment w:val="baseline"/>
              <w:rPr>
                <w:rFonts w:ascii="Segoe UI" w:hAnsi="Segoe UI" w:cs="Segoe UI"/>
                <w:sz w:val="18"/>
                <w:szCs w:val="18"/>
              </w:rPr>
            </w:pPr>
            <w:proofErr w:type="gramStart"/>
            <w:r w:rsidRPr="00827489">
              <w:t>26s</w:t>
            </w:r>
            <w:proofErr w:type="gramEnd"/>
            <w:r w:rsidRPr="00827489">
              <w:t> </w:t>
            </w:r>
          </w:p>
        </w:tc>
        <w:tc>
          <w:tcPr>
            <w:tcW w:w="882" w:type="dxa"/>
            <w:tcBorders>
              <w:top w:val="single" w:sz="6" w:space="0" w:color="auto"/>
              <w:left w:val="single" w:sz="6" w:space="0" w:color="auto"/>
              <w:bottom w:val="single" w:sz="6" w:space="0" w:color="auto"/>
              <w:right w:val="single" w:sz="6" w:space="0" w:color="auto"/>
            </w:tcBorders>
            <w:shd w:val="clear" w:color="auto" w:fill="F7CAAC"/>
            <w:hideMark/>
          </w:tcPr>
          <w:p w14:paraId="7A51A412" w14:textId="77777777" w:rsidR="004000F8" w:rsidRPr="00827489" w:rsidRDefault="004000F8" w:rsidP="00FF1C90">
            <w:pPr>
              <w:jc w:val="both"/>
              <w:textAlignment w:val="baseline"/>
              <w:rPr>
                <w:rFonts w:ascii="Segoe UI" w:hAnsi="Segoe UI" w:cs="Segoe UI"/>
                <w:sz w:val="18"/>
                <w:szCs w:val="18"/>
              </w:rPr>
            </w:pPr>
            <w:r w:rsidRPr="00827489">
              <w:rPr>
                <w:b/>
                <w:bCs/>
              </w:rPr>
              <w:t>hod. </w:t>
            </w:r>
            <w:r w:rsidRPr="00827489">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2910519C" w14:textId="77777777" w:rsidR="004000F8" w:rsidRPr="00827489" w:rsidRDefault="004000F8" w:rsidP="00FF1C90">
            <w:pPr>
              <w:jc w:val="both"/>
              <w:textAlignment w:val="baseline"/>
              <w:rPr>
                <w:rFonts w:ascii="Segoe UI" w:hAnsi="Segoe UI" w:cs="Segoe UI"/>
                <w:sz w:val="18"/>
                <w:szCs w:val="18"/>
              </w:rPr>
            </w:pPr>
            <w:r w:rsidRPr="00827489">
              <w:t>26 </w:t>
            </w:r>
          </w:p>
        </w:tc>
        <w:tc>
          <w:tcPr>
            <w:tcW w:w="2136" w:type="dxa"/>
            <w:tcBorders>
              <w:top w:val="single" w:sz="6" w:space="0" w:color="auto"/>
              <w:left w:val="single" w:sz="6" w:space="0" w:color="auto"/>
              <w:bottom w:val="single" w:sz="6" w:space="0" w:color="auto"/>
              <w:right w:val="single" w:sz="6" w:space="0" w:color="auto"/>
            </w:tcBorders>
            <w:shd w:val="clear" w:color="auto" w:fill="F7CAAC"/>
            <w:hideMark/>
          </w:tcPr>
          <w:p w14:paraId="721785F1" w14:textId="77777777" w:rsidR="004000F8" w:rsidRPr="00827489" w:rsidRDefault="004000F8" w:rsidP="00FF1C90">
            <w:pPr>
              <w:jc w:val="both"/>
              <w:textAlignment w:val="baseline"/>
              <w:rPr>
                <w:rFonts w:ascii="Segoe UI" w:hAnsi="Segoe UI" w:cs="Segoe UI"/>
                <w:sz w:val="18"/>
                <w:szCs w:val="18"/>
              </w:rPr>
            </w:pPr>
            <w:r w:rsidRPr="00827489">
              <w:rPr>
                <w:b/>
                <w:bCs/>
              </w:rPr>
              <w:t>kreditů</w:t>
            </w:r>
            <w:r w:rsidRPr="00827489">
              <w:t> </w:t>
            </w:r>
          </w:p>
        </w:tc>
        <w:tc>
          <w:tcPr>
            <w:tcW w:w="122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B7A5834" w14:textId="77777777" w:rsidR="004000F8" w:rsidRPr="00827489" w:rsidRDefault="004000F8" w:rsidP="00FF1C90">
            <w:pPr>
              <w:jc w:val="both"/>
              <w:textAlignment w:val="baseline"/>
              <w:rPr>
                <w:rFonts w:ascii="Segoe UI" w:hAnsi="Segoe UI" w:cs="Segoe UI"/>
                <w:sz w:val="18"/>
                <w:szCs w:val="18"/>
              </w:rPr>
            </w:pPr>
            <w:r w:rsidRPr="00827489">
              <w:t>2 </w:t>
            </w:r>
          </w:p>
        </w:tc>
      </w:tr>
      <w:tr w:rsidR="004000F8" w:rsidRPr="00827489" w14:paraId="4DF9876B"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AF43E0F" w14:textId="77777777" w:rsidR="004000F8" w:rsidRPr="00827489" w:rsidRDefault="004000F8" w:rsidP="00FF1C90">
            <w:pPr>
              <w:textAlignment w:val="baseline"/>
              <w:rPr>
                <w:rFonts w:ascii="Segoe UI" w:hAnsi="Segoe UI" w:cs="Segoe UI"/>
                <w:sz w:val="18"/>
                <w:szCs w:val="18"/>
              </w:rPr>
            </w:pPr>
            <w:r w:rsidRPr="00827489">
              <w:rPr>
                <w:b/>
                <w:bCs/>
              </w:rPr>
              <w:t xml:space="preserve">Prerekvizity, </w:t>
            </w:r>
            <w:proofErr w:type="spellStart"/>
            <w:r w:rsidRPr="00827489">
              <w:rPr>
                <w:b/>
                <w:bCs/>
              </w:rPr>
              <w:t>korekvizity</w:t>
            </w:r>
            <w:proofErr w:type="spellEnd"/>
            <w:r w:rsidRPr="00827489">
              <w:rPr>
                <w:b/>
                <w:bCs/>
              </w:rPr>
              <w:t>, ekvivalence</w:t>
            </w:r>
            <w:r w:rsidRPr="00827489">
              <w:t> </w:t>
            </w:r>
          </w:p>
        </w:tc>
        <w:tc>
          <w:tcPr>
            <w:tcW w:w="6754" w:type="dxa"/>
            <w:gridSpan w:val="7"/>
            <w:tcBorders>
              <w:top w:val="single" w:sz="6" w:space="0" w:color="auto"/>
              <w:left w:val="single" w:sz="6" w:space="0" w:color="auto"/>
              <w:bottom w:val="single" w:sz="6" w:space="0" w:color="auto"/>
              <w:right w:val="single" w:sz="6" w:space="0" w:color="auto"/>
            </w:tcBorders>
            <w:shd w:val="clear" w:color="auto" w:fill="auto"/>
            <w:hideMark/>
          </w:tcPr>
          <w:p w14:paraId="06FDB446" w14:textId="77777777" w:rsidR="004000F8" w:rsidRPr="00827489" w:rsidRDefault="004000F8" w:rsidP="00FF1C90">
            <w:pPr>
              <w:jc w:val="both"/>
              <w:textAlignment w:val="baseline"/>
              <w:rPr>
                <w:rFonts w:ascii="Segoe UI" w:hAnsi="Segoe UI" w:cs="Segoe UI"/>
                <w:sz w:val="18"/>
                <w:szCs w:val="18"/>
              </w:rPr>
            </w:pPr>
          </w:p>
        </w:tc>
      </w:tr>
      <w:tr w:rsidR="004000F8" w:rsidRPr="00827489" w14:paraId="7AD48E84"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8CCF13B" w14:textId="77777777" w:rsidR="004000F8" w:rsidRPr="00827489" w:rsidRDefault="004000F8" w:rsidP="00FF1C90">
            <w:pPr>
              <w:textAlignment w:val="baseline"/>
              <w:rPr>
                <w:rFonts w:ascii="Segoe UI" w:hAnsi="Segoe UI" w:cs="Segoe UI"/>
                <w:sz w:val="18"/>
                <w:szCs w:val="18"/>
              </w:rPr>
            </w:pPr>
            <w:r w:rsidRPr="00827489">
              <w:rPr>
                <w:b/>
                <w:bCs/>
              </w:rPr>
              <w:t>Způsob ověření studijních výsledků</w:t>
            </w:r>
            <w:r w:rsidRPr="00827489">
              <w:t> </w:t>
            </w:r>
          </w:p>
        </w:tc>
        <w:tc>
          <w:tcPr>
            <w:tcW w:w="3391" w:type="dxa"/>
            <w:gridSpan w:val="4"/>
            <w:tcBorders>
              <w:top w:val="single" w:sz="6" w:space="0" w:color="auto"/>
              <w:left w:val="single" w:sz="6" w:space="0" w:color="auto"/>
              <w:bottom w:val="single" w:sz="6" w:space="0" w:color="auto"/>
              <w:right w:val="single" w:sz="6" w:space="0" w:color="auto"/>
            </w:tcBorders>
            <w:shd w:val="clear" w:color="auto" w:fill="auto"/>
            <w:hideMark/>
          </w:tcPr>
          <w:p w14:paraId="694F4AB5" w14:textId="77777777" w:rsidR="004000F8" w:rsidRPr="00827489" w:rsidRDefault="004000F8" w:rsidP="00FF1C90">
            <w:pPr>
              <w:jc w:val="both"/>
              <w:textAlignment w:val="baseline"/>
              <w:rPr>
                <w:rFonts w:ascii="Segoe UI" w:hAnsi="Segoe UI" w:cs="Segoe UI"/>
                <w:sz w:val="18"/>
                <w:szCs w:val="18"/>
              </w:rPr>
            </w:pPr>
            <w:r w:rsidRPr="00827489">
              <w:t>klasifikovaný zápočet </w:t>
            </w:r>
          </w:p>
        </w:tc>
        <w:tc>
          <w:tcPr>
            <w:tcW w:w="2136" w:type="dxa"/>
            <w:tcBorders>
              <w:top w:val="single" w:sz="6" w:space="0" w:color="auto"/>
              <w:left w:val="single" w:sz="6" w:space="0" w:color="auto"/>
              <w:bottom w:val="single" w:sz="6" w:space="0" w:color="auto"/>
              <w:right w:val="single" w:sz="6" w:space="0" w:color="auto"/>
            </w:tcBorders>
            <w:shd w:val="clear" w:color="auto" w:fill="F7CAAC"/>
            <w:hideMark/>
          </w:tcPr>
          <w:p w14:paraId="21F1FFB6" w14:textId="77777777" w:rsidR="004000F8" w:rsidRPr="00827489" w:rsidRDefault="004000F8" w:rsidP="00FF1C90">
            <w:pPr>
              <w:jc w:val="both"/>
              <w:textAlignment w:val="baseline"/>
              <w:rPr>
                <w:rFonts w:ascii="Segoe UI" w:hAnsi="Segoe UI" w:cs="Segoe UI"/>
                <w:sz w:val="18"/>
                <w:szCs w:val="18"/>
              </w:rPr>
            </w:pPr>
            <w:r w:rsidRPr="00827489">
              <w:rPr>
                <w:b/>
                <w:bCs/>
              </w:rPr>
              <w:t>Forma výuky</w:t>
            </w:r>
            <w:r w:rsidRPr="00827489">
              <w:t> </w:t>
            </w:r>
          </w:p>
        </w:tc>
        <w:tc>
          <w:tcPr>
            <w:tcW w:w="122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EBA98E" w14:textId="77777777" w:rsidR="004000F8" w:rsidRPr="00827489" w:rsidRDefault="004000F8" w:rsidP="00FF1C90">
            <w:pPr>
              <w:jc w:val="both"/>
              <w:textAlignment w:val="baseline"/>
              <w:rPr>
                <w:rFonts w:ascii="Segoe UI" w:hAnsi="Segoe UI" w:cs="Segoe UI"/>
                <w:sz w:val="18"/>
                <w:szCs w:val="18"/>
              </w:rPr>
            </w:pPr>
            <w:r w:rsidRPr="00827489">
              <w:t>seminář </w:t>
            </w:r>
          </w:p>
        </w:tc>
      </w:tr>
      <w:tr w:rsidR="004000F8" w:rsidRPr="00827489" w14:paraId="4E739852"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76C474D" w14:textId="77777777" w:rsidR="004000F8" w:rsidRPr="00827489" w:rsidRDefault="004000F8" w:rsidP="00FF1C90">
            <w:pPr>
              <w:textAlignment w:val="baseline"/>
              <w:rPr>
                <w:rFonts w:ascii="Segoe UI" w:hAnsi="Segoe UI" w:cs="Segoe UI"/>
                <w:sz w:val="18"/>
                <w:szCs w:val="18"/>
              </w:rPr>
            </w:pPr>
            <w:r w:rsidRPr="00827489">
              <w:rPr>
                <w:b/>
                <w:bCs/>
              </w:rPr>
              <w:t>Forma způsobu ověření studijních výsledků a další požadavky na studenta</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1FF83DCD" w14:textId="3D69B1FA" w:rsidR="004000F8" w:rsidRPr="00827489" w:rsidRDefault="004000F8" w:rsidP="00FF1C90">
            <w:pPr>
              <w:textAlignment w:val="baseline"/>
              <w:rPr>
                <w:rFonts w:ascii="Segoe UI" w:hAnsi="Segoe UI" w:cs="Segoe UI"/>
                <w:sz w:val="18"/>
                <w:szCs w:val="18"/>
              </w:rPr>
            </w:pPr>
            <w:r>
              <w:t>O</w:t>
            </w:r>
            <w:r w:rsidRPr="00827489">
              <w:t>věření studijních výsledků: ústní. </w:t>
            </w:r>
          </w:p>
          <w:p w14:paraId="1167995F" w14:textId="77777777" w:rsidR="004000F8" w:rsidRPr="00827489" w:rsidRDefault="004000F8" w:rsidP="00FF1C90">
            <w:pPr>
              <w:jc w:val="both"/>
              <w:textAlignment w:val="baseline"/>
              <w:rPr>
                <w:rFonts w:ascii="Segoe UI" w:hAnsi="Segoe UI" w:cs="Segoe UI"/>
                <w:sz w:val="18"/>
                <w:szCs w:val="18"/>
              </w:rPr>
            </w:pPr>
            <w:r>
              <w:t>80%</w:t>
            </w:r>
            <w:r w:rsidRPr="00827489">
              <w:t xml:space="preserve"> účast</w:t>
            </w:r>
            <w:r>
              <w:t xml:space="preserve"> </w:t>
            </w:r>
            <w:r w:rsidRPr="00827489">
              <w:t>na seminářích, pr</w:t>
            </w:r>
            <w:r>
              <w:t xml:space="preserve">ezentace výsledků </w:t>
            </w:r>
            <w:proofErr w:type="spellStart"/>
            <w:r>
              <w:t>zadáných</w:t>
            </w:r>
            <w:proofErr w:type="spellEnd"/>
            <w:r>
              <w:t xml:space="preserve"> úkolů</w:t>
            </w:r>
          </w:p>
        </w:tc>
      </w:tr>
      <w:tr w:rsidR="004000F8" w:rsidRPr="00827489" w14:paraId="04707850" w14:textId="77777777" w:rsidTr="004311A0">
        <w:trPr>
          <w:trHeight w:val="218"/>
        </w:trPr>
        <w:tc>
          <w:tcPr>
            <w:tcW w:w="9817" w:type="dxa"/>
            <w:gridSpan w:val="8"/>
            <w:tcBorders>
              <w:top w:val="nil"/>
              <w:left w:val="single" w:sz="6" w:space="0" w:color="auto"/>
              <w:bottom w:val="single" w:sz="6" w:space="0" w:color="auto"/>
              <w:right w:val="single" w:sz="6" w:space="0" w:color="auto"/>
            </w:tcBorders>
            <w:shd w:val="clear" w:color="auto" w:fill="auto"/>
            <w:hideMark/>
          </w:tcPr>
          <w:p w14:paraId="43A74E37" w14:textId="77777777" w:rsidR="004000F8" w:rsidRPr="00827489" w:rsidRDefault="004000F8" w:rsidP="00FF1C90">
            <w:pPr>
              <w:textAlignment w:val="baseline"/>
              <w:rPr>
                <w:rFonts w:ascii="Segoe UI" w:hAnsi="Segoe UI" w:cs="Segoe UI"/>
                <w:sz w:val="18"/>
                <w:szCs w:val="18"/>
              </w:rPr>
            </w:pPr>
          </w:p>
        </w:tc>
      </w:tr>
      <w:tr w:rsidR="004000F8" w:rsidRPr="00827489" w14:paraId="6BFD4D16" w14:textId="77777777" w:rsidTr="00FF1C90">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69C450DA" w14:textId="77777777" w:rsidR="004000F8" w:rsidRPr="00827489" w:rsidRDefault="004000F8" w:rsidP="00FF1C90">
            <w:pPr>
              <w:textAlignment w:val="baseline"/>
              <w:rPr>
                <w:rFonts w:ascii="Segoe UI" w:hAnsi="Segoe UI" w:cs="Segoe UI"/>
                <w:sz w:val="18"/>
                <w:szCs w:val="18"/>
              </w:rPr>
            </w:pPr>
            <w:r w:rsidRPr="00827489">
              <w:rPr>
                <w:b/>
                <w:bCs/>
              </w:rPr>
              <w:t>Garant předmětu</w:t>
            </w:r>
            <w:r w:rsidRPr="00827489">
              <w:t> </w:t>
            </w:r>
          </w:p>
        </w:tc>
        <w:tc>
          <w:tcPr>
            <w:tcW w:w="6754" w:type="dxa"/>
            <w:gridSpan w:val="7"/>
            <w:tcBorders>
              <w:top w:val="nil"/>
              <w:left w:val="single" w:sz="6" w:space="0" w:color="auto"/>
              <w:bottom w:val="single" w:sz="6" w:space="0" w:color="auto"/>
              <w:right w:val="single" w:sz="6" w:space="0" w:color="auto"/>
            </w:tcBorders>
            <w:shd w:val="clear" w:color="auto" w:fill="auto"/>
            <w:hideMark/>
          </w:tcPr>
          <w:p w14:paraId="2B5EB973" w14:textId="77777777" w:rsidR="004000F8" w:rsidRPr="00827489" w:rsidRDefault="004000F8" w:rsidP="00FF1C90">
            <w:pPr>
              <w:jc w:val="both"/>
              <w:textAlignment w:val="baseline"/>
              <w:rPr>
                <w:rFonts w:ascii="Segoe UI" w:hAnsi="Segoe UI" w:cs="Segoe UI"/>
                <w:sz w:val="18"/>
                <w:szCs w:val="18"/>
              </w:rPr>
            </w:pPr>
            <w:r w:rsidRPr="00827489">
              <w:t>Mgr. Anežka Řepík </w:t>
            </w:r>
          </w:p>
        </w:tc>
      </w:tr>
      <w:tr w:rsidR="004000F8" w:rsidRPr="00827489" w14:paraId="297E5753" w14:textId="77777777" w:rsidTr="00FF1C90">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6F833CCD" w14:textId="77777777" w:rsidR="004000F8" w:rsidRPr="00827489" w:rsidRDefault="004000F8" w:rsidP="00FF1C90">
            <w:pPr>
              <w:textAlignment w:val="baseline"/>
              <w:rPr>
                <w:rFonts w:ascii="Segoe UI" w:hAnsi="Segoe UI" w:cs="Segoe UI"/>
                <w:sz w:val="18"/>
                <w:szCs w:val="18"/>
              </w:rPr>
            </w:pPr>
            <w:r w:rsidRPr="00827489">
              <w:rPr>
                <w:b/>
                <w:bCs/>
              </w:rPr>
              <w:t>Zapojení garanta do výuky předmětu</w:t>
            </w:r>
            <w:r w:rsidRPr="00827489">
              <w:t> </w:t>
            </w:r>
          </w:p>
        </w:tc>
        <w:tc>
          <w:tcPr>
            <w:tcW w:w="6754" w:type="dxa"/>
            <w:gridSpan w:val="7"/>
            <w:tcBorders>
              <w:top w:val="nil"/>
              <w:left w:val="single" w:sz="6" w:space="0" w:color="auto"/>
              <w:bottom w:val="single" w:sz="6" w:space="0" w:color="auto"/>
              <w:right w:val="single" w:sz="6" w:space="0" w:color="auto"/>
            </w:tcBorders>
            <w:shd w:val="clear" w:color="auto" w:fill="auto"/>
            <w:hideMark/>
          </w:tcPr>
          <w:p w14:paraId="18C06F66" w14:textId="77777777" w:rsidR="004000F8" w:rsidRPr="00827489" w:rsidRDefault="004000F8" w:rsidP="00FF1C90">
            <w:pPr>
              <w:jc w:val="both"/>
              <w:textAlignment w:val="baseline"/>
              <w:rPr>
                <w:rFonts w:ascii="Segoe UI" w:hAnsi="Segoe UI" w:cs="Segoe UI"/>
                <w:sz w:val="18"/>
                <w:szCs w:val="18"/>
              </w:rPr>
            </w:pPr>
            <w:r>
              <w:t>100 %</w:t>
            </w:r>
          </w:p>
        </w:tc>
      </w:tr>
      <w:tr w:rsidR="004000F8" w:rsidRPr="00827489" w14:paraId="17DF9E6C"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EE8D8A0" w14:textId="77777777" w:rsidR="004000F8" w:rsidRPr="00827489" w:rsidRDefault="004000F8" w:rsidP="00FF1C90">
            <w:pPr>
              <w:textAlignment w:val="baseline"/>
              <w:rPr>
                <w:rFonts w:ascii="Segoe UI" w:hAnsi="Segoe UI" w:cs="Segoe UI"/>
                <w:sz w:val="18"/>
                <w:szCs w:val="18"/>
              </w:rPr>
            </w:pPr>
            <w:r w:rsidRPr="00827489">
              <w:rPr>
                <w:b/>
                <w:bCs/>
              </w:rPr>
              <w:t>Vyučující</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75CB6B48" w14:textId="77777777" w:rsidR="004000F8" w:rsidRPr="00827489" w:rsidRDefault="004000F8" w:rsidP="00FF1C90">
            <w:pPr>
              <w:jc w:val="both"/>
              <w:textAlignment w:val="baseline"/>
              <w:rPr>
                <w:rFonts w:ascii="Segoe UI" w:hAnsi="Segoe UI" w:cs="Segoe UI"/>
                <w:sz w:val="18"/>
                <w:szCs w:val="18"/>
              </w:rPr>
            </w:pPr>
            <w:r w:rsidRPr="00827489">
              <w:t>Mgr. Anežka Řepík </w:t>
            </w:r>
          </w:p>
        </w:tc>
      </w:tr>
      <w:tr w:rsidR="004000F8" w:rsidRPr="00827489" w14:paraId="77F7EDF0" w14:textId="77777777" w:rsidTr="004311A0">
        <w:trPr>
          <w:trHeight w:val="164"/>
        </w:trPr>
        <w:tc>
          <w:tcPr>
            <w:tcW w:w="9817" w:type="dxa"/>
            <w:gridSpan w:val="8"/>
            <w:tcBorders>
              <w:top w:val="nil"/>
              <w:left w:val="single" w:sz="6" w:space="0" w:color="auto"/>
              <w:bottom w:val="single" w:sz="6" w:space="0" w:color="auto"/>
              <w:right w:val="single" w:sz="6" w:space="0" w:color="auto"/>
            </w:tcBorders>
            <w:shd w:val="clear" w:color="auto" w:fill="auto"/>
            <w:hideMark/>
          </w:tcPr>
          <w:p w14:paraId="78CD530C" w14:textId="77777777" w:rsidR="004000F8" w:rsidRPr="00827489" w:rsidRDefault="004000F8" w:rsidP="00FF1C90">
            <w:pPr>
              <w:jc w:val="both"/>
              <w:textAlignment w:val="baseline"/>
              <w:rPr>
                <w:rFonts w:ascii="Segoe UI" w:hAnsi="Segoe UI" w:cs="Segoe UI"/>
                <w:sz w:val="18"/>
                <w:szCs w:val="18"/>
              </w:rPr>
            </w:pPr>
            <w:r w:rsidRPr="00827489">
              <w:t> </w:t>
            </w:r>
          </w:p>
        </w:tc>
      </w:tr>
      <w:tr w:rsidR="004000F8" w:rsidRPr="00827489" w14:paraId="6CA4DE26" w14:textId="77777777" w:rsidTr="00FF1C9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D7016AE" w14:textId="77777777" w:rsidR="004000F8" w:rsidRPr="00827489" w:rsidRDefault="004000F8" w:rsidP="00FF1C90">
            <w:pPr>
              <w:jc w:val="both"/>
              <w:textAlignment w:val="baseline"/>
              <w:rPr>
                <w:rFonts w:ascii="Segoe UI" w:hAnsi="Segoe UI" w:cs="Segoe UI"/>
                <w:sz w:val="18"/>
                <w:szCs w:val="18"/>
              </w:rPr>
            </w:pPr>
            <w:r w:rsidRPr="00827489">
              <w:rPr>
                <w:b/>
                <w:bCs/>
              </w:rPr>
              <w:t>Stručná anotace předmětu</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50231336" w14:textId="77777777" w:rsidR="004000F8" w:rsidRPr="00827489" w:rsidRDefault="004000F8" w:rsidP="00FF1C90">
            <w:pPr>
              <w:jc w:val="both"/>
              <w:textAlignment w:val="baseline"/>
              <w:rPr>
                <w:rFonts w:ascii="Segoe UI" w:hAnsi="Segoe UI" w:cs="Segoe UI"/>
                <w:sz w:val="18"/>
                <w:szCs w:val="18"/>
              </w:rPr>
            </w:pPr>
            <w:r w:rsidRPr="00827489">
              <w:t> </w:t>
            </w:r>
          </w:p>
        </w:tc>
      </w:tr>
      <w:tr w:rsidR="004000F8" w:rsidRPr="00827489" w14:paraId="084E4B9A" w14:textId="77777777" w:rsidTr="00FF1C90">
        <w:trPr>
          <w:trHeight w:val="2293"/>
        </w:trPr>
        <w:tc>
          <w:tcPr>
            <w:tcW w:w="9817" w:type="dxa"/>
            <w:gridSpan w:val="8"/>
            <w:tcBorders>
              <w:top w:val="nil"/>
              <w:left w:val="single" w:sz="6" w:space="0" w:color="auto"/>
              <w:bottom w:val="single" w:sz="12" w:space="0" w:color="auto"/>
              <w:right w:val="single" w:sz="6" w:space="0" w:color="auto"/>
            </w:tcBorders>
            <w:shd w:val="clear" w:color="auto" w:fill="auto"/>
            <w:hideMark/>
          </w:tcPr>
          <w:p w14:paraId="61EA5CC6" w14:textId="15D54134" w:rsidR="00090390" w:rsidRDefault="00090390" w:rsidP="00090390">
            <w:pPr>
              <w:jc w:val="both"/>
              <w:textAlignment w:val="baseline"/>
            </w:pPr>
            <w:r>
              <w:t xml:space="preserve">Cílem předmětu je naučit studenty design </w:t>
            </w:r>
            <w:proofErr w:type="spellStart"/>
            <w:r w:rsidRPr="00827489">
              <w:t>thinking</w:t>
            </w:r>
            <w:proofErr w:type="spellEnd"/>
            <w:r>
              <w:t xml:space="preserve">, uvědomovat si fáze design procesu, výběr vhodných metod, nástrojů </w:t>
            </w:r>
            <w:r w:rsidR="00F170F4">
              <w:br/>
            </w:r>
            <w:r>
              <w:t>a rozvinout schopnost s nimi pracovat.</w:t>
            </w:r>
          </w:p>
          <w:p w14:paraId="76F5FFB4" w14:textId="77777777" w:rsidR="00090390" w:rsidRPr="00770354" w:rsidRDefault="00090390" w:rsidP="00090390">
            <w:pPr>
              <w:jc w:val="both"/>
              <w:textAlignment w:val="baseline"/>
              <w:rPr>
                <w:rFonts w:ascii="Segoe UI" w:hAnsi="Segoe UI" w:cs="Segoe UI"/>
                <w:sz w:val="18"/>
                <w:szCs w:val="18"/>
              </w:rPr>
            </w:pPr>
          </w:p>
          <w:p w14:paraId="2A91C137" w14:textId="77777777" w:rsidR="00090390" w:rsidRPr="00770354" w:rsidRDefault="00090390" w:rsidP="00CB0738">
            <w:pPr>
              <w:pStyle w:val="Odstavecseseznamem"/>
              <w:numPr>
                <w:ilvl w:val="0"/>
                <w:numId w:val="120"/>
              </w:numPr>
              <w:jc w:val="both"/>
              <w:textAlignment w:val="baseline"/>
            </w:pPr>
            <w:r w:rsidRPr="00770354">
              <w:t>úvod do problematiky; </w:t>
            </w:r>
          </w:p>
          <w:p w14:paraId="34AE222A"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 xml:space="preserve">teoretické seznámení s principy Design </w:t>
            </w:r>
            <w:proofErr w:type="spellStart"/>
            <w:r w:rsidRPr="00827489">
              <w:t>Thinkinga</w:t>
            </w:r>
            <w:proofErr w:type="spellEnd"/>
            <w:r w:rsidRPr="00827489">
              <w:t xml:space="preserve"> jeho metodami; </w:t>
            </w:r>
          </w:p>
          <w:p w14:paraId="17616E2A"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představení fází design procesu; </w:t>
            </w:r>
          </w:p>
          <w:p w14:paraId="0FCC10FC"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představení fáze poznávání a konkrétních nástrojů; </w:t>
            </w:r>
          </w:p>
          <w:p w14:paraId="22B45137"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definování designové výzvy; </w:t>
            </w:r>
          </w:p>
          <w:p w14:paraId="7A9C7143"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seznámení se s designovými výzkumnými metodami a výběr vhodných metod; </w:t>
            </w:r>
          </w:p>
          <w:p w14:paraId="5EB1FFB7"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sběr a interpretace dat; </w:t>
            </w:r>
          </w:p>
          <w:p w14:paraId="6DABEA5E"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t>t</w:t>
            </w:r>
            <w:r w:rsidRPr="00827489">
              <w:t xml:space="preserve">vorba </w:t>
            </w:r>
            <w:proofErr w:type="spellStart"/>
            <w:r w:rsidRPr="00827489">
              <w:t>insightů</w:t>
            </w:r>
            <w:proofErr w:type="spellEnd"/>
            <w:r w:rsidRPr="00827489">
              <w:t xml:space="preserve"> za využití konkrétních metod DT; </w:t>
            </w:r>
          </w:p>
          <w:p w14:paraId="774AFEA6"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představení fáze ideace a konkrétních nástrojů; tvorba nápadů k řešení designové výzvy; </w:t>
            </w:r>
          </w:p>
          <w:p w14:paraId="131812BB" w14:textId="77777777" w:rsidR="00090390" w:rsidRPr="00770354" w:rsidRDefault="00090390" w:rsidP="00CB0738">
            <w:pPr>
              <w:pStyle w:val="Odstavecseseznamem"/>
              <w:numPr>
                <w:ilvl w:val="0"/>
                <w:numId w:val="120"/>
              </w:numPr>
              <w:jc w:val="both"/>
              <w:textAlignment w:val="baseline"/>
              <w:rPr>
                <w:rFonts w:ascii="Segoe UI" w:hAnsi="Segoe UI" w:cs="Segoe UI"/>
                <w:sz w:val="18"/>
                <w:szCs w:val="18"/>
              </w:rPr>
            </w:pPr>
            <w:r w:rsidRPr="00827489">
              <w:t>představení fáze prototypování služby/produktu; </w:t>
            </w:r>
          </w:p>
          <w:p w14:paraId="1D933D1E" w14:textId="77777777" w:rsidR="00090390" w:rsidRDefault="00090390" w:rsidP="00CB0738">
            <w:pPr>
              <w:pStyle w:val="Odstavecseseznamem"/>
              <w:numPr>
                <w:ilvl w:val="0"/>
                <w:numId w:val="120"/>
              </w:numPr>
              <w:jc w:val="both"/>
              <w:textAlignment w:val="baseline"/>
            </w:pPr>
            <w:r w:rsidRPr="00827489">
              <w:t xml:space="preserve">seznámení se s </w:t>
            </w:r>
            <w:proofErr w:type="spellStart"/>
            <w:r w:rsidRPr="00827489">
              <w:t>prototypovacími</w:t>
            </w:r>
            <w:proofErr w:type="spellEnd"/>
            <w:r w:rsidRPr="00827489">
              <w:t xml:space="preserve"> nástroji a technikami; </w:t>
            </w:r>
          </w:p>
          <w:p w14:paraId="349C6FAE" w14:textId="1C8FB4CA" w:rsidR="00090390" w:rsidRDefault="00090390" w:rsidP="00CB0738">
            <w:pPr>
              <w:pStyle w:val="Odstavecseseznamem"/>
              <w:numPr>
                <w:ilvl w:val="0"/>
                <w:numId w:val="120"/>
              </w:numPr>
              <w:jc w:val="both"/>
              <w:textAlignment w:val="baseline"/>
            </w:pPr>
            <w:r w:rsidRPr="00827489">
              <w:t>testování navrženýc</w:t>
            </w:r>
            <w:r>
              <w:t>h řešení</w:t>
            </w:r>
          </w:p>
          <w:p w14:paraId="7E356AB3" w14:textId="77777777" w:rsidR="00673CFF" w:rsidRDefault="00673CFF" w:rsidP="00CB0738">
            <w:pPr>
              <w:pStyle w:val="Odstavecseseznamem"/>
              <w:numPr>
                <w:ilvl w:val="0"/>
                <w:numId w:val="120"/>
              </w:numPr>
              <w:jc w:val="both"/>
              <w:textAlignment w:val="baseline"/>
            </w:pPr>
            <w:r w:rsidRPr="00827489">
              <w:t>testování navrženýc</w:t>
            </w:r>
            <w:r>
              <w:t>h řešení, iterace</w:t>
            </w:r>
          </w:p>
          <w:p w14:paraId="7075407F" w14:textId="77777777" w:rsidR="00090390" w:rsidRDefault="00090390" w:rsidP="00D273FA">
            <w:pPr>
              <w:jc w:val="both"/>
              <w:textAlignment w:val="baseline"/>
            </w:pPr>
          </w:p>
          <w:p w14:paraId="1EB71D06" w14:textId="40CAAC90" w:rsidR="00CC4120" w:rsidRDefault="00090390" w:rsidP="00FF1C90">
            <w:pPr>
              <w:jc w:val="both"/>
              <w:textAlignment w:val="baseline"/>
            </w:pPr>
            <w:r>
              <w:t>Student bude schopen reflektovat designové výzvy, vybrat vhodné metody a navrhnout techniky provedení.</w:t>
            </w:r>
          </w:p>
          <w:p w14:paraId="75C45719" w14:textId="1D2D5E7B" w:rsidR="00090390" w:rsidRPr="00090390" w:rsidRDefault="00090390" w:rsidP="00FF1C90">
            <w:pPr>
              <w:jc w:val="both"/>
              <w:textAlignment w:val="baseline"/>
            </w:pPr>
          </w:p>
        </w:tc>
      </w:tr>
      <w:tr w:rsidR="004000F8" w:rsidRPr="00827489" w14:paraId="7442092C" w14:textId="77777777" w:rsidTr="00FF1C90">
        <w:trPr>
          <w:trHeight w:val="255"/>
        </w:trPr>
        <w:tc>
          <w:tcPr>
            <w:tcW w:w="3630" w:type="dxa"/>
            <w:gridSpan w:val="2"/>
            <w:tcBorders>
              <w:top w:val="nil"/>
              <w:left w:val="single" w:sz="6" w:space="0" w:color="auto"/>
              <w:bottom w:val="single" w:sz="6" w:space="0" w:color="auto"/>
              <w:right w:val="single" w:sz="6" w:space="0" w:color="auto"/>
            </w:tcBorders>
            <w:shd w:val="clear" w:color="auto" w:fill="F7CAAC"/>
            <w:hideMark/>
          </w:tcPr>
          <w:p w14:paraId="3EB70D9D" w14:textId="77777777" w:rsidR="004000F8" w:rsidRPr="00827489" w:rsidRDefault="004000F8" w:rsidP="00FF1C90">
            <w:pPr>
              <w:jc w:val="both"/>
              <w:textAlignment w:val="baseline"/>
              <w:rPr>
                <w:rFonts w:ascii="Segoe UI" w:hAnsi="Segoe UI" w:cs="Segoe UI"/>
                <w:sz w:val="18"/>
                <w:szCs w:val="18"/>
              </w:rPr>
            </w:pPr>
            <w:r w:rsidRPr="00827489">
              <w:rPr>
                <w:b/>
                <w:bCs/>
              </w:rPr>
              <w:t>Studijní literatura a studijní pomůcky</w:t>
            </w:r>
            <w:r w:rsidRPr="00827489">
              <w:t> </w:t>
            </w:r>
          </w:p>
        </w:tc>
        <w:tc>
          <w:tcPr>
            <w:tcW w:w="6187" w:type="dxa"/>
            <w:gridSpan w:val="6"/>
            <w:tcBorders>
              <w:top w:val="nil"/>
              <w:left w:val="single" w:sz="6" w:space="0" w:color="auto"/>
              <w:bottom w:val="nil"/>
              <w:right w:val="single" w:sz="6" w:space="0" w:color="auto"/>
            </w:tcBorders>
            <w:shd w:val="clear" w:color="auto" w:fill="auto"/>
            <w:hideMark/>
          </w:tcPr>
          <w:p w14:paraId="0F92227F" w14:textId="77777777" w:rsidR="004000F8" w:rsidRPr="00827489" w:rsidRDefault="004000F8" w:rsidP="00FF1C90">
            <w:pPr>
              <w:jc w:val="both"/>
              <w:textAlignment w:val="baseline"/>
              <w:rPr>
                <w:rFonts w:ascii="Segoe UI" w:hAnsi="Segoe UI" w:cs="Segoe UI"/>
                <w:sz w:val="18"/>
                <w:szCs w:val="18"/>
              </w:rPr>
            </w:pPr>
            <w:r w:rsidRPr="00827489">
              <w:t> </w:t>
            </w:r>
          </w:p>
        </w:tc>
      </w:tr>
      <w:tr w:rsidR="004000F8" w:rsidRPr="00827489" w14:paraId="0730836C" w14:textId="77777777" w:rsidTr="00FF1C90">
        <w:trPr>
          <w:trHeight w:val="1485"/>
        </w:trPr>
        <w:tc>
          <w:tcPr>
            <w:tcW w:w="9817" w:type="dxa"/>
            <w:gridSpan w:val="8"/>
            <w:tcBorders>
              <w:top w:val="nil"/>
              <w:left w:val="single" w:sz="6" w:space="0" w:color="auto"/>
              <w:bottom w:val="single" w:sz="6" w:space="0" w:color="auto"/>
              <w:right w:val="single" w:sz="6" w:space="0" w:color="auto"/>
            </w:tcBorders>
            <w:shd w:val="clear" w:color="auto" w:fill="auto"/>
            <w:hideMark/>
          </w:tcPr>
          <w:p w14:paraId="7CD1A46F" w14:textId="77777777" w:rsidR="00CC4120" w:rsidRPr="002538C0" w:rsidRDefault="00CC4120" w:rsidP="00CC4120">
            <w:pPr>
              <w:jc w:val="both"/>
              <w:textAlignment w:val="baseline"/>
              <w:rPr>
                <w:rFonts w:ascii="Segoe UI" w:hAnsi="Segoe UI" w:cs="Segoe UI"/>
                <w:b/>
                <w:sz w:val="18"/>
                <w:szCs w:val="18"/>
              </w:rPr>
            </w:pPr>
            <w:r w:rsidRPr="002538C0">
              <w:rPr>
                <w:b/>
              </w:rPr>
              <w:t>Povinná: </w:t>
            </w:r>
          </w:p>
          <w:p w14:paraId="7AD2EB10" w14:textId="2CAB470E" w:rsidR="00CC4120" w:rsidRPr="00827489" w:rsidRDefault="00CC4120" w:rsidP="00CC4120">
            <w:pPr>
              <w:jc w:val="both"/>
              <w:textAlignment w:val="baseline"/>
              <w:rPr>
                <w:rFonts w:ascii="Segoe UI" w:hAnsi="Segoe UI" w:cs="Segoe UI"/>
                <w:sz w:val="18"/>
                <w:szCs w:val="18"/>
              </w:rPr>
            </w:pPr>
            <w:r w:rsidRPr="00827489">
              <w:t xml:space="preserve">LEWRICK, Michael, LINK, Patrick, LEIFER, </w:t>
            </w:r>
            <w:proofErr w:type="spellStart"/>
            <w:r w:rsidRPr="00827489">
              <w:t>Larry</w:t>
            </w:r>
            <w:proofErr w:type="spellEnd"/>
            <w:r w:rsidRPr="00827489">
              <w:t xml:space="preserve">. </w:t>
            </w:r>
            <w:proofErr w:type="spellStart"/>
            <w:r w:rsidR="00874687" w:rsidRPr="00827489">
              <w:rPr>
                <w:i/>
                <w:iCs/>
              </w:rPr>
              <w:t>The</w:t>
            </w:r>
            <w:proofErr w:type="spellEnd"/>
            <w:r w:rsidRPr="00827489">
              <w:rPr>
                <w:i/>
                <w:iCs/>
              </w:rPr>
              <w:t xml:space="preserve"> Design </w:t>
            </w:r>
            <w:proofErr w:type="spellStart"/>
            <w:r w:rsidRPr="00827489">
              <w:rPr>
                <w:i/>
                <w:iCs/>
              </w:rPr>
              <w:t>Thinking</w:t>
            </w:r>
            <w:proofErr w:type="spellEnd"/>
            <w:r w:rsidRPr="00827489">
              <w:rPr>
                <w:i/>
                <w:iCs/>
              </w:rPr>
              <w:t xml:space="preserve"> </w:t>
            </w:r>
            <w:proofErr w:type="spellStart"/>
            <w:r w:rsidRPr="00827489">
              <w:rPr>
                <w:i/>
                <w:iCs/>
              </w:rPr>
              <w:t>Playbook</w:t>
            </w:r>
            <w:proofErr w:type="spellEnd"/>
            <w:r w:rsidRPr="00827489">
              <w:rPr>
                <w:i/>
                <w:iCs/>
              </w:rPr>
              <w:t xml:space="preserve">: </w:t>
            </w:r>
            <w:proofErr w:type="spellStart"/>
            <w:r w:rsidRPr="00827489">
              <w:rPr>
                <w:i/>
                <w:iCs/>
              </w:rPr>
              <w:t>Mindful</w:t>
            </w:r>
            <w:proofErr w:type="spellEnd"/>
            <w:r w:rsidRPr="00827489">
              <w:rPr>
                <w:i/>
                <w:iCs/>
              </w:rPr>
              <w:t xml:space="preserve"> Digital </w:t>
            </w:r>
            <w:proofErr w:type="spellStart"/>
            <w:r w:rsidRPr="00827489">
              <w:rPr>
                <w:i/>
                <w:iCs/>
              </w:rPr>
              <w:t>Transformation</w:t>
            </w:r>
            <w:proofErr w:type="spellEnd"/>
            <w:r w:rsidRPr="00827489">
              <w:rPr>
                <w:i/>
                <w:iCs/>
              </w:rPr>
              <w:t xml:space="preserve"> </w:t>
            </w:r>
            <w:proofErr w:type="spellStart"/>
            <w:r w:rsidRPr="00827489">
              <w:rPr>
                <w:i/>
                <w:iCs/>
              </w:rPr>
              <w:t>of</w:t>
            </w:r>
            <w:proofErr w:type="spellEnd"/>
            <w:r w:rsidRPr="00827489">
              <w:rPr>
                <w:i/>
                <w:iCs/>
              </w:rPr>
              <w:t xml:space="preserve"> Teams, </w:t>
            </w:r>
            <w:proofErr w:type="spellStart"/>
            <w:r w:rsidRPr="00827489">
              <w:rPr>
                <w:i/>
                <w:iCs/>
              </w:rPr>
              <w:t>Products</w:t>
            </w:r>
            <w:proofErr w:type="spellEnd"/>
            <w:r w:rsidRPr="00827489">
              <w:rPr>
                <w:i/>
                <w:iCs/>
              </w:rPr>
              <w:t xml:space="preserve">, </w:t>
            </w:r>
            <w:proofErr w:type="spellStart"/>
            <w:r w:rsidRPr="00827489">
              <w:rPr>
                <w:i/>
                <w:iCs/>
              </w:rPr>
              <w:t>Services</w:t>
            </w:r>
            <w:proofErr w:type="spellEnd"/>
            <w:r w:rsidRPr="00827489">
              <w:rPr>
                <w:i/>
                <w:iCs/>
              </w:rPr>
              <w:t xml:space="preserve">, </w:t>
            </w:r>
            <w:proofErr w:type="spellStart"/>
            <w:r w:rsidRPr="00827489">
              <w:rPr>
                <w:i/>
                <w:iCs/>
              </w:rPr>
              <w:t>Businesses</w:t>
            </w:r>
            <w:proofErr w:type="spellEnd"/>
            <w:r w:rsidRPr="00827489">
              <w:rPr>
                <w:i/>
                <w:iCs/>
              </w:rPr>
              <w:t xml:space="preserve"> and </w:t>
            </w:r>
            <w:proofErr w:type="spellStart"/>
            <w:r w:rsidRPr="00827489">
              <w:rPr>
                <w:i/>
                <w:iCs/>
              </w:rPr>
              <w:t>Ecosystems</w:t>
            </w:r>
            <w:r w:rsidRPr="00827489">
              <w:t>.USA</w:t>
            </w:r>
            <w:proofErr w:type="spellEnd"/>
            <w:r w:rsidR="00EC761D">
              <w:t>:</w:t>
            </w:r>
            <w:r w:rsidRPr="00827489">
              <w:t xml:space="preserve"> </w:t>
            </w:r>
            <w:proofErr w:type="spellStart"/>
            <w:r w:rsidRPr="00827489">
              <w:t>Wiley</w:t>
            </w:r>
            <w:proofErr w:type="spellEnd"/>
            <w:r w:rsidR="00EC761D">
              <w:t>,</w:t>
            </w:r>
            <w:r w:rsidR="00C20959">
              <w:t xml:space="preserve"> </w:t>
            </w:r>
            <w:r w:rsidR="00EC761D" w:rsidRPr="00827489">
              <w:t>2018.</w:t>
            </w:r>
            <w:r w:rsidRPr="00827489">
              <w:t xml:space="preserve"> ISBN</w:t>
            </w:r>
            <w:r w:rsidR="007B7551">
              <w:t xml:space="preserve"> </w:t>
            </w:r>
            <w:r w:rsidRPr="00827489">
              <w:t>978-1119467472. </w:t>
            </w:r>
          </w:p>
          <w:p w14:paraId="2E002873" w14:textId="77777777" w:rsidR="00C20959" w:rsidRDefault="00CC4120" w:rsidP="00CC4120">
            <w:pPr>
              <w:jc w:val="both"/>
              <w:textAlignment w:val="baseline"/>
            </w:pPr>
            <w:r w:rsidRPr="00827489">
              <w:t xml:space="preserve">NORMAN, Donald A. </w:t>
            </w:r>
            <w:proofErr w:type="spellStart"/>
            <w:r w:rsidR="00874687" w:rsidRPr="00827489">
              <w:rPr>
                <w:i/>
                <w:iCs/>
              </w:rPr>
              <w:t>The</w:t>
            </w:r>
            <w:proofErr w:type="spellEnd"/>
            <w:r w:rsidRPr="00827489">
              <w:rPr>
                <w:i/>
                <w:iCs/>
              </w:rPr>
              <w:t xml:space="preserve"> design </w:t>
            </w:r>
            <w:proofErr w:type="spellStart"/>
            <w:r w:rsidRPr="00827489">
              <w:rPr>
                <w:i/>
                <w:iCs/>
              </w:rPr>
              <w:t>of</w:t>
            </w:r>
            <w:proofErr w:type="spellEnd"/>
            <w:r w:rsidRPr="00827489">
              <w:rPr>
                <w:i/>
                <w:iCs/>
              </w:rPr>
              <w:t xml:space="preserve"> </w:t>
            </w:r>
            <w:proofErr w:type="spellStart"/>
            <w:r w:rsidRPr="00827489">
              <w:rPr>
                <w:i/>
                <w:iCs/>
              </w:rPr>
              <w:t>everyday</w:t>
            </w:r>
            <w:proofErr w:type="spellEnd"/>
            <w:r w:rsidRPr="00827489">
              <w:rPr>
                <w:i/>
                <w:iCs/>
              </w:rPr>
              <w:t xml:space="preserve"> </w:t>
            </w:r>
            <w:proofErr w:type="spellStart"/>
            <w:r w:rsidRPr="00827489">
              <w:rPr>
                <w:i/>
                <w:iCs/>
              </w:rPr>
              <w:t>things</w:t>
            </w:r>
            <w:proofErr w:type="spellEnd"/>
            <w:r w:rsidRPr="00827489">
              <w:t xml:space="preserve">. </w:t>
            </w:r>
            <w:proofErr w:type="spellStart"/>
            <w:r w:rsidRPr="00827489">
              <w:t>Rev</w:t>
            </w:r>
            <w:proofErr w:type="spellEnd"/>
            <w:r w:rsidRPr="00827489">
              <w:t xml:space="preserve">. and </w:t>
            </w:r>
            <w:proofErr w:type="spellStart"/>
            <w:r w:rsidRPr="00827489">
              <w:t>expanded</w:t>
            </w:r>
            <w:proofErr w:type="spellEnd"/>
            <w:r w:rsidRPr="00827489">
              <w:t xml:space="preserve"> </w:t>
            </w:r>
            <w:proofErr w:type="spellStart"/>
            <w:r w:rsidRPr="00827489">
              <w:t>ed</w:t>
            </w:r>
            <w:proofErr w:type="spellEnd"/>
            <w:r w:rsidRPr="00827489">
              <w:t xml:space="preserve">. New York: Basic </w:t>
            </w:r>
            <w:proofErr w:type="spellStart"/>
            <w:r w:rsidRPr="00827489">
              <w:t>Books</w:t>
            </w:r>
            <w:proofErr w:type="spellEnd"/>
            <w:r w:rsidR="00EC761D">
              <w:t xml:space="preserve"> </w:t>
            </w:r>
            <w:r w:rsidR="00EC761D" w:rsidRPr="00827489">
              <w:t>2013.</w:t>
            </w:r>
            <w:r w:rsidRPr="00827489">
              <w:t xml:space="preserve"> </w:t>
            </w:r>
          </w:p>
          <w:p w14:paraId="0890C8D7" w14:textId="5BCEF7AA" w:rsidR="00CC4120" w:rsidRPr="00827489" w:rsidRDefault="00CC4120" w:rsidP="00CC4120">
            <w:pPr>
              <w:jc w:val="both"/>
              <w:textAlignment w:val="baseline"/>
              <w:rPr>
                <w:rFonts w:ascii="Segoe UI" w:hAnsi="Segoe UI" w:cs="Segoe UI"/>
                <w:sz w:val="18"/>
                <w:szCs w:val="18"/>
              </w:rPr>
            </w:pPr>
            <w:r w:rsidRPr="00827489">
              <w:t>ISBN 9780465050659. </w:t>
            </w:r>
          </w:p>
          <w:p w14:paraId="357595AE" w14:textId="77777777" w:rsidR="00CC4120" w:rsidRPr="002538C0" w:rsidRDefault="00CC4120" w:rsidP="00CC4120">
            <w:pPr>
              <w:jc w:val="both"/>
              <w:textAlignment w:val="baseline"/>
              <w:rPr>
                <w:rFonts w:ascii="Segoe UI" w:hAnsi="Segoe UI" w:cs="Segoe UI"/>
                <w:b/>
                <w:sz w:val="18"/>
                <w:szCs w:val="18"/>
              </w:rPr>
            </w:pPr>
            <w:r w:rsidRPr="002538C0">
              <w:rPr>
                <w:b/>
              </w:rPr>
              <w:t>Doporučená: </w:t>
            </w:r>
          </w:p>
          <w:p w14:paraId="7AFC092D" w14:textId="41D1B023" w:rsidR="00CC4120" w:rsidRPr="00827489" w:rsidRDefault="00CC4120" w:rsidP="00CC4120">
            <w:pPr>
              <w:jc w:val="both"/>
              <w:textAlignment w:val="baseline"/>
              <w:rPr>
                <w:rFonts w:ascii="Segoe UI" w:hAnsi="Segoe UI" w:cs="Segoe UI"/>
                <w:sz w:val="18"/>
                <w:szCs w:val="18"/>
              </w:rPr>
            </w:pPr>
            <w:r w:rsidRPr="00827489">
              <w:t xml:space="preserve">BROWN, Dan. </w:t>
            </w:r>
            <w:proofErr w:type="spellStart"/>
            <w:r w:rsidRPr="00827489">
              <w:rPr>
                <w:i/>
                <w:iCs/>
              </w:rPr>
              <w:t>Practical</w:t>
            </w:r>
            <w:proofErr w:type="spellEnd"/>
            <w:r w:rsidRPr="00827489">
              <w:rPr>
                <w:i/>
                <w:iCs/>
              </w:rPr>
              <w:t xml:space="preserve"> design </w:t>
            </w:r>
            <w:proofErr w:type="spellStart"/>
            <w:r w:rsidRPr="00827489">
              <w:rPr>
                <w:i/>
                <w:iCs/>
              </w:rPr>
              <w:t>discovery</w:t>
            </w:r>
            <w:proofErr w:type="spellEnd"/>
            <w:r w:rsidRPr="00827489">
              <w:t xml:space="preserve">. USA, A </w:t>
            </w:r>
            <w:proofErr w:type="spellStart"/>
            <w:r w:rsidRPr="00827489">
              <w:t>Book</w:t>
            </w:r>
            <w:proofErr w:type="spellEnd"/>
            <w:r w:rsidRPr="00827489">
              <w:t xml:space="preserve"> </w:t>
            </w:r>
            <w:proofErr w:type="spellStart"/>
            <w:r w:rsidRPr="00827489">
              <w:t>Apart</w:t>
            </w:r>
            <w:proofErr w:type="spellEnd"/>
            <w:r w:rsidR="00C20959">
              <w:t>,</w:t>
            </w:r>
            <w:r w:rsidR="00EC761D">
              <w:t xml:space="preserve"> </w:t>
            </w:r>
            <w:r w:rsidR="00EC761D" w:rsidRPr="00827489">
              <w:t>2017.</w:t>
            </w:r>
            <w:r w:rsidRPr="00827489">
              <w:t xml:space="preserve"> ISBN</w:t>
            </w:r>
            <w:r w:rsidR="007B7551">
              <w:t xml:space="preserve"> </w:t>
            </w:r>
            <w:r w:rsidRPr="00827489">
              <w:t>978-1937557447. </w:t>
            </w:r>
          </w:p>
          <w:p w14:paraId="77F91EE6" w14:textId="77777777" w:rsidR="00342479" w:rsidRDefault="00CC4120" w:rsidP="00CC4120">
            <w:pPr>
              <w:jc w:val="both"/>
              <w:textAlignment w:val="baseline"/>
            </w:pPr>
            <w:r w:rsidRPr="00827489">
              <w:t xml:space="preserve">LOKITZ, Justin, SOLOMON, Lisa </w:t>
            </w:r>
            <w:proofErr w:type="spellStart"/>
            <w:r w:rsidRPr="00827489">
              <w:t>K</w:t>
            </w:r>
            <w:r>
              <w:t>ay</w:t>
            </w:r>
            <w:proofErr w:type="spellEnd"/>
            <w:r w:rsidRPr="00827489">
              <w:t xml:space="preserve"> and VAN DER PIJL</w:t>
            </w:r>
            <w:r>
              <w:t>,</w:t>
            </w:r>
            <w:r w:rsidRPr="00827489">
              <w:t xml:space="preserve"> Patrick. </w:t>
            </w:r>
            <w:r w:rsidRPr="00827489">
              <w:rPr>
                <w:i/>
                <w:iCs/>
              </w:rPr>
              <w:t xml:space="preserve">Design a </w:t>
            </w:r>
            <w:proofErr w:type="spellStart"/>
            <w:r w:rsidRPr="00827489">
              <w:rPr>
                <w:i/>
                <w:iCs/>
              </w:rPr>
              <w:t>better</w:t>
            </w:r>
            <w:proofErr w:type="spellEnd"/>
            <w:r w:rsidRPr="00827489">
              <w:rPr>
                <w:i/>
                <w:iCs/>
              </w:rPr>
              <w:t xml:space="preserve"> business</w:t>
            </w:r>
            <w:r w:rsidRPr="00827489">
              <w:t xml:space="preserve">. USA, </w:t>
            </w:r>
            <w:proofErr w:type="spellStart"/>
            <w:r w:rsidRPr="00827489">
              <w:t>Wiley</w:t>
            </w:r>
            <w:proofErr w:type="spellEnd"/>
            <w:r w:rsidR="00EC761D">
              <w:t xml:space="preserve">, </w:t>
            </w:r>
            <w:r w:rsidR="00EC761D" w:rsidRPr="00827489">
              <w:t>2016.</w:t>
            </w:r>
            <w:r w:rsidRPr="00827489">
              <w:t xml:space="preserve"> </w:t>
            </w:r>
          </w:p>
          <w:p w14:paraId="31F902CD" w14:textId="138F3536" w:rsidR="00CC4120" w:rsidRPr="00827489" w:rsidRDefault="00CC4120" w:rsidP="00CC4120">
            <w:pPr>
              <w:jc w:val="both"/>
              <w:textAlignment w:val="baseline"/>
              <w:rPr>
                <w:rFonts w:ascii="Segoe UI" w:hAnsi="Segoe UI" w:cs="Segoe UI"/>
                <w:sz w:val="18"/>
                <w:szCs w:val="18"/>
              </w:rPr>
            </w:pPr>
            <w:r w:rsidRPr="00827489">
              <w:t>ISBN</w:t>
            </w:r>
            <w:r w:rsidR="007B7551">
              <w:t xml:space="preserve"> </w:t>
            </w:r>
            <w:r w:rsidRPr="00827489">
              <w:t>978-1119272113. </w:t>
            </w:r>
          </w:p>
          <w:p w14:paraId="6D88228A" w14:textId="1AA206FD" w:rsidR="00C20959" w:rsidRDefault="00CC4120" w:rsidP="00CC4120">
            <w:pPr>
              <w:jc w:val="both"/>
              <w:textAlignment w:val="baseline"/>
            </w:pPr>
            <w:r w:rsidRPr="00827489">
              <w:t xml:space="preserve">PENIN, Lara. </w:t>
            </w:r>
            <w:r w:rsidRPr="00827489">
              <w:rPr>
                <w:i/>
                <w:iCs/>
              </w:rPr>
              <w:t xml:space="preserve">An </w:t>
            </w:r>
            <w:proofErr w:type="spellStart"/>
            <w:r w:rsidRPr="00827489">
              <w:rPr>
                <w:i/>
                <w:iCs/>
              </w:rPr>
              <w:t>Introduction</w:t>
            </w:r>
            <w:proofErr w:type="spellEnd"/>
            <w:r w:rsidRPr="00827489">
              <w:rPr>
                <w:i/>
                <w:iCs/>
              </w:rPr>
              <w:t xml:space="preserve"> to </w:t>
            </w:r>
            <w:proofErr w:type="spellStart"/>
            <w:r w:rsidRPr="00827489">
              <w:rPr>
                <w:i/>
                <w:iCs/>
              </w:rPr>
              <w:t>Service</w:t>
            </w:r>
            <w:proofErr w:type="spellEnd"/>
            <w:r w:rsidRPr="00827489">
              <w:rPr>
                <w:i/>
                <w:iCs/>
              </w:rPr>
              <w:t xml:space="preserve"> Design: </w:t>
            </w:r>
            <w:proofErr w:type="spellStart"/>
            <w:r w:rsidRPr="00827489">
              <w:rPr>
                <w:i/>
                <w:iCs/>
              </w:rPr>
              <w:t>Designing</w:t>
            </w:r>
            <w:proofErr w:type="spellEnd"/>
            <w:r w:rsidRPr="00827489">
              <w:rPr>
                <w:i/>
                <w:iCs/>
              </w:rPr>
              <w:t xml:space="preserve"> </w:t>
            </w:r>
            <w:proofErr w:type="spellStart"/>
            <w:r w:rsidRPr="00827489">
              <w:rPr>
                <w:i/>
                <w:iCs/>
              </w:rPr>
              <w:t>the</w:t>
            </w:r>
            <w:proofErr w:type="spellEnd"/>
            <w:r w:rsidRPr="00827489">
              <w:rPr>
                <w:i/>
                <w:iCs/>
              </w:rPr>
              <w:t xml:space="preserve"> </w:t>
            </w:r>
            <w:proofErr w:type="spellStart"/>
            <w:r w:rsidRPr="00827489">
              <w:rPr>
                <w:i/>
                <w:iCs/>
              </w:rPr>
              <w:t>Invisible</w:t>
            </w:r>
            <w:proofErr w:type="spellEnd"/>
            <w:r w:rsidRPr="00827489">
              <w:t xml:space="preserve">. UK, </w:t>
            </w:r>
            <w:proofErr w:type="spellStart"/>
            <w:r w:rsidRPr="00827489">
              <w:t>Bloomsbury</w:t>
            </w:r>
            <w:proofErr w:type="spellEnd"/>
            <w:r w:rsidRPr="00827489">
              <w:t xml:space="preserve"> </w:t>
            </w:r>
            <w:proofErr w:type="spellStart"/>
            <w:r w:rsidRPr="00827489">
              <w:t>Visual</w:t>
            </w:r>
            <w:proofErr w:type="spellEnd"/>
            <w:r w:rsidRPr="00827489">
              <w:t xml:space="preserve"> </w:t>
            </w:r>
            <w:proofErr w:type="spellStart"/>
            <w:r w:rsidRPr="00827489">
              <w:t>Arts</w:t>
            </w:r>
            <w:proofErr w:type="spellEnd"/>
            <w:r w:rsidR="00C20959">
              <w:t>,</w:t>
            </w:r>
            <w:r w:rsidR="00EC761D">
              <w:t xml:space="preserve"> </w:t>
            </w:r>
            <w:r w:rsidR="00EC761D" w:rsidRPr="00827489">
              <w:t>2018</w:t>
            </w:r>
            <w:r w:rsidRPr="00827489">
              <w:t xml:space="preserve">. </w:t>
            </w:r>
          </w:p>
          <w:p w14:paraId="38ED4B43" w14:textId="6EF18912" w:rsidR="00CC4120" w:rsidRPr="00827489" w:rsidRDefault="00CC4120" w:rsidP="00CC4120">
            <w:pPr>
              <w:jc w:val="both"/>
              <w:textAlignment w:val="baseline"/>
              <w:rPr>
                <w:rFonts w:ascii="Segoe UI" w:hAnsi="Segoe UI" w:cs="Segoe UI"/>
                <w:sz w:val="18"/>
                <w:szCs w:val="18"/>
              </w:rPr>
            </w:pPr>
            <w:r w:rsidRPr="00827489">
              <w:t>ISBN</w:t>
            </w:r>
            <w:r w:rsidR="007B7551">
              <w:t xml:space="preserve"> </w:t>
            </w:r>
            <w:r w:rsidRPr="00827489">
              <w:t>978-1472572585. </w:t>
            </w:r>
          </w:p>
          <w:p w14:paraId="026D2C8D" w14:textId="432473EC" w:rsidR="00CC4120" w:rsidRPr="00827489" w:rsidRDefault="00CC4120" w:rsidP="00CC4120">
            <w:pPr>
              <w:jc w:val="both"/>
              <w:textAlignment w:val="baseline"/>
              <w:rPr>
                <w:rFonts w:ascii="Segoe UI" w:hAnsi="Segoe UI" w:cs="Segoe UI"/>
                <w:sz w:val="18"/>
                <w:szCs w:val="18"/>
              </w:rPr>
            </w:pPr>
            <w:r w:rsidRPr="00827489">
              <w:t xml:space="preserve">RAWSTHORN, Alice. </w:t>
            </w:r>
            <w:r w:rsidRPr="00827489">
              <w:rPr>
                <w:i/>
                <w:iCs/>
              </w:rPr>
              <w:t>Zdravím, světe: jak design vstupuje do života</w:t>
            </w:r>
            <w:r w:rsidRPr="00827489">
              <w:t xml:space="preserve">. Zlín: Kniha </w:t>
            </w:r>
            <w:proofErr w:type="spellStart"/>
            <w:r w:rsidRPr="00827489">
              <w:t>Zlin</w:t>
            </w:r>
            <w:proofErr w:type="spellEnd"/>
            <w:r w:rsidR="00C20959">
              <w:t>,</w:t>
            </w:r>
            <w:r w:rsidR="00EC761D">
              <w:t xml:space="preserve"> </w:t>
            </w:r>
            <w:r w:rsidR="00EC761D" w:rsidRPr="00827489">
              <w:t>2014.</w:t>
            </w:r>
            <w:r w:rsidRPr="00827489">
              <w:t xml:space="preserve"> ISBN</w:t>
            </w:r>
            <w:r w:rsidR="007B7551">
              <w:t xml:space="preserve"> </w:t>
            </w:r>
            <w:r w:rsidRPr="00827489">
              <w:t>978-80-7473-226-3. </w:t>
            </w:r>
          </w:p>
          <w:p w14:paraId="082ED1BA" w14:textId="40F4EB9B" w:rsidR="004000F8" w:rsidRPr="00827489" w:rsidRDefault="004000F8" w:rsidP="00CC4120">
            <w:pPr>
              <w:jc w:val="both"/>
              <w:textAlignment w:val="baseline"/>
              <w:rPr>
                <w:rFonts w:ascii="Segoe UI" w:hAnsi="Segoe UI" w:cs="Segoe UI"/>
                <w:sz w:val="18"/>
                <w:szCs w:val="18"/>
              </w:rPr>
            </w:pPr>
          </w:p>
        </w:tc>
      </w:tr>
    </w:tbl>
    <w:p w14:paraId="2105BA99" w14:textId="18D32A7F" w:rsidR="008755B0" w:rsidRDefault="008755B0" w:rsidP="0087481C">
      <w:r>
        <w:br w:type="page"/>
      </w:r>
    </w:p>
    <w:tbl>
      <w:tblPr>
        <w:tblW w:w="9817"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7"/>
        <w:gridCol w:w="1135"/>
        <w:gridCol w:w="882"/>
        <w:gridCol w:w="807"/>
        <w:gridCol w:w="2136"/>
        <w:gridCol w:w="539"/>
        <w:gridCol w:w="688"/>
      </w:tblGrid>
      <w:tr w:rsidR="00822C53" w:rsidRPr="00827489" w14:paraId="66F031A5" w14:textId="77777777" w:rsidTr="001834F0">
        <w:tc>
          <w:tcPr>
            <w:tcW w:w="9817"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96D089C" w14:textId="7C738C1E" w:rsidR="00822C53" w:rsidRPr="00827489" w:rsidRDefault="003B1715" w:rsidP="001834F0">
            <w:pPr>
              <w:jc w:val="both"/>
              <w:textAlignment w:val="baseline"/>
              <w:rPr>
                <w:rFonts w:ascii="Segoe UI" w:hAnsi="Segoe UI" w:cs="Segoe UI"/>
                <w:sz w:val="18"/>
                <w:szCs w:val="18"/>
              </w:rPr>
            </w:pPr>
            <w:r>
              <w:lastRenderedPageBreak/>
              <w:br w:type="page"/>
            </w:r>
            <w:r w:rsidR="00822C53" w:rsidRPr="00827489">
              <w:rPr>
                <w:b/>
                <w:bCs/>
                <w:sz w:val="28"/>
                <w:szCs w:val="28"/>
              </w:rPr>
              <w:t>B-III – Charakteristika studijního předmětu</w:t>
            </w:r>
            <w:r w:rsidR="00822C53" w:rsidRPr="00827489">
              <w:rPr>
                <w:sz w:val="28"/>
                <w:szCs w:val="28"/>
              </w:rPr>
              <w:t> </w:t>
            </w:r>
          </w:p>
        </w:tc>
      </w:tr>
      <w:tr w:rsidR="00822C53" w:rsidRPr="00827489" w14:paraId="124AF303" w14:textId="77777777" w:rsidTr="001834F0">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27AD7337" w14:textId="77777777" w:rsidR="00822C53" w:rsidRPr="00827489" w:rsidRDefault="00822C53" w:rsidP="001834F0">
            <w:pPr>
              <w:textAlignment w:val="baseline"/>
              <w:rPr>
                <w:rFonts w:ascii="Segoe UI" w:hAnsi="Segoe UI" w:cs="Segoe UI"/>
                <w:sz w:val="18"/>
                <w:szCs w:val="18"/>
              </w:rPr>
            </w:pPr>
            <w:r w:rsidRPr="00827489">
              <w:rPr>
                <w:b/>
                <w:bCs/>
              </w:rPr>
              <w:t>Název studijního předmětu</w:t>
            </w:r>
            <w:r w:rsidRPr="00827489">
              <w:t> </w:t>
            </w:r>
          </w:p>
        </w:tc>
        <w:tc>
          <w:tcPr>
            <w:tcW w:w="675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429CA84" w14:textId="77777777" w:rsidR="00822C53" w:rsidRPr="00827489" w:rsidRDefault="00822C53" w:rsidP="001834F0">
            <w:pPr>
              <w:jc w:val="both"/>
              <w:textAlignment w:val="baseline"/>
              <w:rPr>
                <w:rFonts w:ascii="Segoe UI" w:hAnsi="Segoe UI" w:cs="Segoe UI"/>
                <w:sz w:val="18"/>
                <w:szCs w:val="18"/>
              </w:rPr>
            </w:pPr>
            <w:r w:rsidRPr="00827489">
              <w:t xml:space="preserve">Design </w:t>
            </w:r>
            <w:proofErr w:type="spellStart"/>
            <w:r w:rsidRPr="00827489">
              <w:t>thinking</w:t>
            </w:r>
            <w:proofErr w:type="spellEnd"/>
            <w:r w:rsidRPr="00827489">
              <w:t xml:space="preserve"> 2 </w:t>
            </w:r>
          </w:p>
        </w:tc>
      </w:tr>
      <w:tr w:rsidR="00822C53" w:rsidRPr="00827489" w14:paraId="291700E6"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0597163" w14:textId="77777777" w:rsidR="00822C53" w:rsidRPr="00827489" w:rsidRDefault="00822C53" w:rsidP="001834F0">
            <w:pPr>
              <w:textAlignment w:val="baseline"/>
              <w:rPr>
                <w:rFonts w:ascii="Segoe UI" w:hAnsi="Segoe UI" w:cs="Segoe UI"/>
                <w:sz w:val="18"/>
                <w:szCs w:val="18"/>
              </w:rPr>
            </w:pPr>
            <w:r w:rsidRPr="00827489">
              <w:rPr>
                <w:b/>
                <w:bCs/>
              </w:rPr>
              <w:t>Typ předmětu</w:t>
            </w:r>
            <w:r w:rsidRPr="00827489">
              <w:t> </w:t>
            </w:r>
          </w:p>
        </w:tc>
        <w:tc>
          <w:tcPr>
            <w:tcW w:w="3391" w:type="dxa"/>
            <w:gridSpan w:val="4"/>
            <w:tcBorders>
              <w:top w:val="single" w:sz="6" w:space="0" w:color="auto"/>
              <w:left w:val="single" w:sz="6" w:space="0" w:color="auto"/>
              <w:bottom w:val="single" w:sz="6" w:space="0" w:color="auto"/>
              <w:right w:val="single" w:sz="6" w:space="0" w:color="auto"/>
            </w:tcBorders>
            <w:shd w:val="clear" w:color="auto" w:fill="auto"/>
            <w:hideMark/>
          </w:tcPr>
          <w:p w14:paraId="625FBEC0" w14:textId="77777777" w:rsidR="00822C53" w:rsidRPr="00827489" w:rsidRDefault="00822C53" w:rsidP="001834F0">
            <w:pPr>
              <w:jc w:val="both"/>
              <w:textAlignment w:val="baseline"/>
              <w:rPr>
                <w:rFonts w:ascii="Segoe UI" w:hAnsi="Segoe UI" w:cs="Segoe UI"/>
                <w:sz w:val="18"/>
                <w:szCs w:val="18"/>
              </w:rPr>
            </w:pPr>
            <w:r w:rsidRPr="00827489">
              <w:rPr>
                <w:color w:val="1E1919"/>
              </w:rPr>
              <w:t>povinný </w:t>
            </w:r>
          </w:p>
        </w:tc>
        <w:tc>
          <w:tcPr>
            <w:tcW w:w="267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E25B926" w14:textId="77777777" w:rsidR="00822C53" w:rsidRPr="00827489" w:rsidRDefault="00822C53" w:rsidP="001834F0">
            <w:pPr>
              <w:jc w:val="both"/>
              <w:textAlignment w:val="baseline"/>
              <w:rPr>
                <w:rFonts w:ascii="Segoe UI" w:hAnsi="Segoe UI" w:cs="Segoe UI"/>
                <w:sz w:val="18"/>
                <w:szCs w:val="18"/>
              </w:rPr>
            </w:pPr>
            <w:r w:rsidRPr="00827489">
              <w:rPr>
                <w:b/>
                <w:bCs/>
              </w:rPr>
              <w:t>doporučený ročník / semestr</w:t>
            </w:r>
            <w:r w:rsidRPr="00827489">
              <w:t> </w:t>
            </w:r>
          </w:p>
        </w:tc>
        <w:tc>
          <w:tcPr>
            <w:tcW w:w="688" w:type="dxa"/>
            <w:tcBorders>
              <w:top w:val="single" w:sz="6" w:space="0" w:color="auto"/>
              <w:left w:val="single" w:sz="6" w:space="0" w:color="auto"/>
              <w:bottom w:val="single" w:sz="6" w:space="0" w:color="auto"/>
              <w:right w:val="single" w:sz="6" w:space="0" w:color="auto"/>
            </w:tcBorders>
            <w:shd w:val="clear" w:color="auto" w:fill="auto"/>
            <w:hideMark/>
          </w:tcPr>
          <w:p w14:paraId="583CA1C6" w14:textId="77777777" w:rsidR="00822C53" w:rsidRPr="00827489" w:rsidRDefault="00822C53" w:rsidP="001834F0">
            <w:pPr>
              <w:jc w:val="both"/>
              <w:textAlignment w:val="baseline"/>
              <w:rPr>
                <w:rFonts w:ascii="Segoe UI" w:hAnsi="Segoe UI" w:cs="Segoe UI"/>
                <w:sz w:val="18"/>
                <w:szCs w:val="18"/>
              </w:rPr>
            </w:pPr>
            <w:r w:rsidRPr="00827489">
              <w:t>1/LS </w:t>
            </w:r>
          </w:p>
        </w:tc>
      </w:tr>
      <w:tr w:rsidR="00822C53" w:rsidRPr="00827489" w14:paraId="6DA92F5B"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28A3478" w14:textId="77777777" w:rsidR="00822C53" w:rsidRPr="00827489" w:rsidRDefault="00822C53" w:rsidP="001834F0">
            <w:pPr>
              <w:textAlignment w:val="baseline"/>
              <w:rPr>
                <w:rFonts w:ascii="Segoe UI" w:hAnsi="Segoe UI" w:cs="Segoe UI"/>
                <w:sz w:val="18"/>
                <w:szCs w:val="18"/>
              </w:rPr>
            </w:pPr>
            <w:r w:rsidRPr="00827489">
              <w:rPr>
                <w:b/>
                <w:bCs/>
              </w:rPr>
              <w:t>Rozsah studijního předmětu</w:t>
            </w:r>
            <w:r w:rsidRPr="00827489">
              <w:t> </w:t>
            </w:r>
          </w:p>
        </w:tc>
        <w:tc>
          <w:tcPr>
            <w:tcW w:w="17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0BD349" w14:textId="77777777" w:rsidR="00822C53" w:rsidRPr="00827489" w:rsidRDefault="00822C53" w:rsidP="001834F0">
            <w:pPr>
              <w:jc w:val="both"/>
              <w:textAlignment w:val="baseline"/>
              <w:rPr>
                <w:rFonts w:ascii="Segoe UI" w:hAnsi="Segoe UI" w:cs="Segoe UI"/>
                <w:sz w:val="18"/>
                <w:szCs w:val="18"/>
              </w:rPr>
            </w:pPr>
            <w:proofErr w:type="gramStart"/>
            <w:r w:rsidRPr="00827489">
              <w:t>26s</w:t>
            </w:r>
            <w:proofErr w:type="gramEnd"/>
            <w:r w:rsidRPr="00827489">
              <w:t> </w:t>
            </w:r>
          </w:p>
        </w:tc>
        <w:tc>
          <w:tcPr>
            <w:tcW w:w="882" w:type="dxa"/>
            <w:tcBorders>
              <w:top w:val="single" w:sz="6" w:space="0" w:color="auto"/>
              <w:left w:val="single" w:sz="6" w:space="0" w:color="auto"/>
              <w:bottom w:val="single" w:sz="6" w:space="0" w:color="auto"/>
              <w:right w:val="single" w:sz="6" w:space="0" w:color="auto"/>
            </w:tcBorders>
            <w:shd w:val="clear" w:color="auto" w:fill="F7CAAC"/>
            <w:hideMark/>
          </w:tcPr>
          <w:p w14:paraId="4FB55C61" w14:textId="77777777" w:rsidR="00822C53" w:rsidRPr="00827489" w:rsidRDefault="00822C53" w:rsidP="001834F0">
            <w:pPr>
              <w:jc w:val="both"/>
              <w:textAlignment w:val="baseline"/>
              <w:rPr>
                <w:rFonts w:ascii="Segoe UI" w:hAnsi="Segoe UI" w:cs="Segoe UI"/>
                <w:sz w:val="18"/>
                <w:szCs w:val="18"/>
              </w:rPr>
            </w:pPr>
            <w:r w:rsidRPr="00827489">
              <w:rPr>
                <w:b/>
                <w:bCs/>
              </w:rPr>
              <w:t>hod. </w:t>
            </w:r>
            <w:r w:rsidRPr="00827489">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7BA5CC4D" w14:textId="77777777" w:rsidR="00822C53" w:rsidRPr="00827489" w:rsidRDefault="00822C53" w:rsidP="001834F0">
            <w:pPr>
              <w:jc w:val="both"/>
              <w:textAlignment w:val="baseline"/>
              <w:rPr>
                <w:rFonts w:ascii="Segoe UI" w:hAnsi="Segoe UI" w:cs="Segoe UI"/>
                <w:sz w:val="18"/>
                <w:szCs w:val="18"/>
              </w:rPr>
            </w:pPr>
            <w:r w:rsidRPr="00827489">
              <w:t>26 </w:t>
            </w:r>
          </w:p>
        </w:tc>
        <w:tc>
          <w:tcPr>
            <w:tcW w:w="2136" w:type="dxa"/>
            <w:tcBorders>
              <w:top w:val="single" w:sz="6" w:space="0" w:color="auto"/>
              <w:left w:val="single" w:sz="6" w:space="0" w:color="auto"/>
              <w:bottom w:val="single" w:sz="6" w:space="0" w:color="auto"/>
              <w:right w:val="single" w:sz="6" w:space="0" w:color="auto"/>
            </w:tcBorders>
            <w:shd w:val="clear" w:color="auto" w:fill="F7CAAC"/>
            <w:hideMark/>
          </w:tcPr>
          <w:p w14:paraId="229BA8BA" w14:textId="77777777" w:rsidR="00822C53" w:rsidRPr="00827489" w:rsidRDefault="00822C53" w:rsidP="001834F0">
            <w:pPr>
              <w:jc w:val="both"/>
              <w:textAlignment w:val="baseline"/>
              <w:rPr>
                <w:rFonts w:ascii="Segoe UI" w:hAnsi="Segoe UI" w:cs="Segoe UI"/>
                <w:sz w:val="18"/>
                <w:szCs w:val="18"/>
              </w:rPr>
            </w:pPr>
            <w:r w:rsidRPr="00827489">
              <w:rPr>
                <w:b/>
                <w:bCs/>
              </w:rPr>
              <w:t>kreditů</w:t>
            </w:r>
            <w:r w:rsidRPr="00827489">
              <w:t> </w:t>
            </w:r>
          </w:p>
        </w:tc>
        <w:tc>
          <w:tcPr>
            <w:tcW w:w="122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A499B2" w14:textId="77777777" w:rsidR="00822C53" w:rsidRPr="00827489" w:rsidRDefault="00822C53" w:rsidP="001834F0">
            <w:pPr>
              <w:jc w:val="both"/>
              <w:textAlignment w:val="baseline"/>
              <w:rPr>
                <w:rFonts w:ascii="Segoe UI" w:hAnsi="Segoe UI" w:cs="Segoe UI"/>
                <w:sz w:val="18"/>
                <w:szCs w:val="18"/>
              </w:rPr>
            </w:pPr>
            <w:r w:rsidRPr="00827489">
              <w:t>2 </w:t>
            </w:r>
          </w:p>
        </w:tc>
      </w:tr>
      <w:tr w:rsidR="00822C53" w:rsidRPr="00827489" w14:paraId="394C72B9"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0E8AB344" w14:textId="77777777" w:rsidR="00822C53" w:rsidRPr="00827489" w:rsidRDefault="00822C53" w:rsidP="001834F0">
            <w:pPr>
              <w:textAlignment w:val="baseline"/>
              <w:rPr>
                <w:rFonts w:ascii="Segoe UI" w:hAnsi="Segoe UI" w:cs="Segoe UI"/>
                <w:sz w:val="18"/>
                <w:szCs w:val="18"/>
              </w:rPr>
            </w:pPr>
            <w:r w:rsidRPr="00827489">
              <w:rPr>
                <w:b/>
                <w:bCs/>
              </w:rPr>
              <w:t xml:space="preserve">Prerekvizity, </w:t>
            </w:r>
            <w:proofErr w:type="spellStart"/>
            <w:r w:rsidRPr="00827489">
              <w:rPr>
                <w:b/>
                <w:bCs/>
              </w:rPr>
              <w:t>korekvizity</w:t>
            </w:r>
            <w:proofErr w:type="spellEnd"/>
            <w:r w:rsidRPr="00827489">
              <w:rPr>
                <w:b/>
                <w:bCs/>
              </w:rPr>
              <w:t>, ekvivalence</w:t>
            </w:r>
            <w:r w:rsidRPr="00827489">
              <w:t> </w:t>
            </w:r>
          </w:p>
        </w:tc>
        <w:tc>
          <w:tcPr>
            <w:tcW w:w="6754" w:type="dxa"/>
            <w:gridSpan w:val="7"/>
            <w:tcBorders>
              <w:top w:val="single" w:sz="6" w:space="0" w:color="auto"/>
              <w:left w:val="single" w:sz="6" w:space="0" w:color="auto"/>
              <w:bottom w:val="single" w:sz="6" w:space="0" w:color="auto"/>
              <w:right w:val="single" w:sz="6" w:space="0" w:color="auto"/>
            </w:tcBorders>
            <w:shd w:val="clear" w:color="auto" w:fill="auto"/>
            <w:hideMark/>
          </w:tcPr>
          <w:p w14:paraId="7A0BFF42" w14:textId="01C9730E" w:rsidR="00822C53" w:rsidRPr="00827489" w:rsidRDefault="00822C53" w:rsidP="001834F0">
            <w:pPr>
              <w:jc w:val="both"/>
              <w:textAlignment w:val="baseline"/>
              <w:rPr>
                <w:rFonts w:ascii="Segoe UI" w:hAnsi="Segoe UI" w:cs="Segoe UI"/>
                <w:sz w:val="18"/>
                <w:szCs w:val="18"/>
              </w:rPr>
            </w:pPr>
          </w:p>
        </w:tc>
      </w:tr>
      <w:tr w:rsidR="00822C53" w:rsidRPr="00827489" w14:paraId="03F617BF"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4DA04D7" w14:textId="77777777" w:rsidR="00822C53" w:rsidRPr="00827489" w:rsidRDefault="00822C53" w:rsidP="001834F0">
            <w:pPr>
              <w:textAlignment w:val="baseline"/>
              <w:rPr>
                <w:rFonts w:ascii="Segoe UI" w:hAnsi="Segoe UI" w:cs="Segoe UI"/>
                <w:sz w:val="18"/>
                <w:szCs w:val="18"/>
              </w:rPr>
            </w:pPr>
            <w:r w:rsidRPr="00827489">
              <w:rPr>
                <w:b/>
                <w:bCs/>
              </w:rPr>
              <w:t>Způsob ověření studijních výsledků</w:t>
            </w:r>
            <w:r w:rsidRPr="00827489">
              <w:t> </w:t>
            </w:r>
          </w:p>
        </w:tc>
        <w:tc>
          <w:tcPr>
            <w:tcW w:w="3391" w:type="dxa"/>
            <w:gridSpan w:val="4"/>
            <w:tcBorders>
              <w:top w:val="single" w:sz="6" w:space="0" w:color="auto"/>
              <w:left w:val="single" w:sz="6" w:space="0" w:color="auto"/>
              <w:bottom w:val="single" w:sz="6" w:space="0" w:color="auto"/>
              <w:right w:val="single" w:sz="6" w:space="0" w:color="auto"/>
            </w:tcBorders>
            <w:shd w:val="clear" w:color="auto" w:fill="auto"/>
            <w:hideMark/>
          </w:tcPr>
          <w:p w14:paraId="7AF87994" w14:textId="77777777" w:rsidR="00822C53" w:rsidRPr="00827489" w:rsidRDefault="00822C53" w:rsidP="001834F0">
            <w:pPr>
              <w:jc w:val="both"/>
              <w:textAlignment w:val="baseline"/>
              <w:rPr>
                <w:rFonts w:ascii="Segoe UI" w:hAnsi="Segoe UI" w:cs="Segoe UI"/>
                <w:sz w:val="18"/>
                <w:szCs w:val="18"/>
              </w:rPr>
            </w:pPr>
            <w:r w:rsidRPr="00827489">
              <w:t>klasifikovaný zápočet </w:t>
            </w:r>
          </w:p>
        </w:tc>
        <w:tc>
          <w:tcPr>
            <w:tcW w:w="2136" w:type="dxa"/>
            <w:tcBorders>
              <w:top w:val="single" w:sz="6" w:space="0" w:color="auto"/>
              <w:left w:val="single" w:sz="6" w:space="0" w:color="auto"/>
              <w:bottom w:val="single" w:sz="6" w:space="0" w:color="auto"/>
              <w:right w:val="single" w:sz="6" w:space="0" w:color="auto"/>
            </w:tcBorders>
            <w:shd w:val="clear" w:color="auto" w:fill="F7CAAC"/>
            <w:hideMark/>
          </w:tcPr>
          <w:p w14:paraId="295D1BED" w14:textId="77777777" w:rsidR="00822C53" w:rsidRPr="00827489" w:rsidRDefault="00822C53" w:rsidP="001834F0">
            <w:pPr>
              <w:jc w:val="both"/>
              <w:textAlignment w:val="baseline"/>
              <w:rPr>
                <w:rFonts w:ascii="Segoe UI" w:hAnsi="Segoe UI" w:cs="Segoe UI"/>
                <w:sz w:val="18"/>
                <w:szCs w:val="18"/>
              </w:rPr>
            </w:pPr>
            <w:r w:rsidRPr="00827489">
              <w:rPr>
                <w:b/>
                <w:bCs/>
              </w:rPr>
              <w:t>Forma výuky</w:t>
            </w:r>
            <w:r w:rsidRPr="00827489">
              <w:t> </w:t>
            </w:r>
          </w:p>
        </w:tc>
        <w:tc>
          <w:tcPr>
            <w:tcW w:w="122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40521FF" w14:textId="77777777" w:rsidR="00822C53" w:rsidRPr="00827489" w:rsidRDefault="00822C53" w:rsidP="001834F0">
            <w:pPr>
              <w:jc w:val="both"/>
              <w:textAlignment w:val="baseline"/>
              <w:rPr>
                <w:rFonts w:ascii="Segoe UI" w:hAnsi="Segoe UI" w:cs="Segoe UI"/>
                <w:sz w:val="18"/>
                <w:szCs w:val="18"/>
              </w:rPr>
            </w:pPr>
            <w:r w:rsidRPr="00827489">
              <w:t>seminář </w:t>
            </w:r>
          </w:p>
        </w:tc>
      </w:tr>
      <w:tr w:rsidR="00822C53" w:rsidRPr="00827489" w14:paraId="3BE7BAC3"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12F9A147" w14:textId="77777777" w:rsidR="00822C53" w:rsidRPr="00827489" w:rsidRDefault="00822C53" w:rsidP="001834F0">
            <w:pPr>
              <w:textAlignment w:val="baseline"/>
              <w:rPr>
                <w:rFonts w:ascii="Segoe UI" w:hAnsi="Segoe UI" w:cs="Segoe UI"/>
                <w:sz w:val="18"/>
                <w:szCs w:val="18"/>
              </w:rPr>
            </w:pPr>
            <w:r w:rsidRPr="00827489">
              <w:rPr>
                <w:b/>
                <w:bCs/>
              </w:rPr>
              <w:t>Forma způsobu ověření studijních výsledků a další požadavky na studenta</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7B71B26F" w14:textId="2B2345EE" w:rsidR="00770354" w:rsidRPr="00827489" w:rsidRDefault="00770354" w:rsidP="00770354">
            <w:pPr>
              <w:textAlignment w:val="baseline"/>
              <w:rPr>
                <w:rFonts w:ascii="Segoe UI" w:hAnsi="Segoe UI" w:cs="Segoe UI"/>
                <w:sz w:val="18"/>
                <w:szCs w:val="18"/>
              </w:rPr>
            </w:pPr>
            <w:r>
              <w:t>O</w:t>
            </w:r>
            <w:r w:rsidRPr="00827489">
              <w:t>věření studijních výsledků: ústní. </w:t>
            </w:r>
          </w:p>
          <w:p w14:paraId="0DACDEB0" w14:textId="53D7336D" w:rsidR="00822C53" w:rsidRPr="00827489" w:rsidRDefault="00770354" w:rsidP="00770354">
            <w:pPr>
              <w:jc w:val="both"/>
              <w:textAlignment w:val="baseline"/>
              <w:rPr>
                <w:rFonts w:ascii="Segoe UI" w:hAnsi="Segoe UI" w:cs="Segoe UI"/>
                <w:sz w:val="18"/>
                <w:szCs w:val="18"/>
              </w:rPr>
            </w:pPr>
            <w:r>
              <w:t>80%</w:t>
            </w:r>
            <w:r w:rsidRPr="00827489">
              <w:t xml:space="preserve"> účast</w:t>
            </w:r>
            <w:r>
              <w:t xml:space="preserve"> </w:t>
            </w:r>
            <w:r w:rsidRPr="00827489">
              <w:t>na seminářích, pr</w:t>
            </w:r>
            <w:r>
              <w:t xml:space="preserve">ezentace výsledků </w:t>
            </w:r>
            <w:proofErr w:type="spellStart"/>
            <w:r>
              <w:t>zadáných</w:t>
            </w:r>
            <w:proofErr w:type="spellEnd"/>
            <w:r>
              <w:t xml:space="preserve"> úkolů</w:t>
            </w:r>
          </w:p>
        </w:tc>
      </w:tr>
      <w:tr w:rsidR="00822C53" w:rsidRPr="00827489" w14:paraId="104A4E53" w14:textId="77777777" w:rsidTr="004311A0">
        <w:trPr>
          <w:trHeight w:val="218"/>
        </w:trPr>
        <w:tc>
          <w:tcPr>
            <w:tcW w:w="9817" w:type="dxa"/>
            <w:gridSpan w:val="8"/>
            <w:tcBorders>
              <w:top w:val="nil"/>
              <w:left w:val="single" w:sz="6" w:space="0" w:color="auto"/>
              <w:bottom w:val="single" w:sz="6" w:space="0" w:color="auto"/>
              <w:right w:val="single" w:sz="6" w:space="0" w:color="auto"/>
            </w:tcBorders>
            <w:shd w:val="clear" w:color="auto" w:fill="auto"/>
            <w:hideMark/>
          </w:tcPr>
          <w:p w14:paraId="1BB1D523" w14:textId="1EE4E055" w:rsidR="00822C53" w:rsidRPr="00827489" w:rsidRDefault="00822C53" w:rsidP="001834F0">
            <w:pPr>
              <w:textAlignment w:val="baseline"/>
              <w:rPr>
                <w:rFonts w:ascii="Segoe UI" w:hAnsi="Segoe UI" w:cs="Segoe UI"/>
                <w:sz w:val="18"/>
                <w:szCs w:val="18"/>
              </w:rPr>
            </w:pPr>
          </w:p>
        </w:tc>
      </w:tr>
      <w:tr w:rsidR="00822C53" w:rsidRPr="00827489" w14:paraId="3FA1C661" w14:textId="77777777" w:rsidTr="001834F0">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0DAB78E2" w14:textId="77777777" w:rsidR="00822C53" w:rsidRPr="00827489" w:rsidRDefault="00822C53" w:rsidP="001834F0">
            <w:pPr>
              <w:textAlignment w:val="baseline"/>
              <w:rPr>
                <w:rFonts w:ascii="Segoe UI" w:hAnsi="Segoe UI" w:cs="Segoe UI"/>
                <w:sz w:val="18"/>
                <w:szCs w:val="18"/>
              </w:rPr>
            </w:pPr>
            <w:r w:rsidRPr="00827489">
              <w:rPr>
                <w:b/>
                <w:bCs/>
              </w:rPr>
              <w:t>Garant předmětu</w:t>
            </w:r>
            <w:r w:rsidRPr="00827489">
              <w:t> </w:t>
            </w:r>
          </w:p>
        </w:tc>
        <w:tc>
          <w:tcPr>
            <w:tcW w:w="6754" w:type="dxa"/>
            <w:gridSpan w:val="7"/>
            <w:tcBorders>
              <w:top w:val="nil"/>
              <w:left w:val="single" w:sz="6" w:space="0" w:color="auto"/>
              <w:bottom w:val="single" w:sz="6" w:space="0" w:color="auto"/>
              <w:right w:val="single" w:sz="6" w:space="0" w:color="auto"/>
            </w:tcBorders>
            <w:shd w:val="clear" w:color="auto" w:fill="auto"/>
            <w:hideMark/>
          </w:tcPr>
          <w:p w14:paraId="06492875" w14:textId="77777777" w:rsidR="00822C53" w:rsidRPr="00827489" w:rsidRDefault="00822C53" w:rsidP="001834F0">
            <w:pPr>
              <w:jc w:val="both"/>
              <w:textAlignment w:val="baseline"/>
              <w:rPr>
                <w:rFonts w:ascii="Segoe UI" w:hAnsi="Segoe UI" w:cs="Segoe UI"/>
                <w:sz w:val="18"/>
                <w:szCs w:val="18"/>
              </w:rPr>
            </w:pPr>
            <w:r w:rsidRPr="00827489">
              <w:t>Mgr. Anežka Řepík </w:t>
            </w:r>
          </w:p>
        </w:tc>
      </w:tr>
      <w:tr w:rsidR="00822C53" w:rsidRPr="00827489" w14:paraId="2ADD2DFE" w14:textId="77777777" w:rsidTr="001834F0">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3C4441B8" w14:textId="77777777" w:rsidR="00822C53" w:rsidRPr="00827489" w:rsidRDefault="00822C53" w:rsidP="001834F0">
            <w:pPr>
              <w:textAlignment w:val="baseline"/>
              <w:rPr>
                <w:rFonts w:ascii="Segoe UI" w:hAnsi="Segoe UI" w:cs="Segoe UI"/>
                <w:sz w:val="18"/>
                <w:szCs w:val="18"/>
              </w:rPr>
            </w:pPr>
            <w:r w:rsidRPr="00827489">
              <w:rPr>
                <w:b/>
                <w:bCs/>
              </w:rPr>
              <w:t>Zapojení garanta do výuky předmětu</w:t>
            </w:r>
            <w:r w:rsidRPr="00827489">
              <w:t> </w:t>
            </w:r>
          </w:p>
        </w:tc>
        <w:tc>
          <w:tcPr>
            <w:tcW w:w="6754" w:type="dxa"/>
            <w:gridSpan w:val="7"/>
            <w:tcBorders>
              <w:top w:val="nil"/>
              <w:left w:val="single" w:sz="6" w:space="0" w:color="auto"/>
              <w:bottom w:val="single" w:sz="6" w:space="0" w:color="auto"/>
              <w:right w:val="single" w:sz="6" w:space="0" w:color="auto"/>
            </w:tcBorders>
            <w:shd w:val="clear" w:color="auto" w:fill="auto"/>
            <w:hideMark/>
          </w:tcPr>
          <w:p w14:paraId="2199F874" w14:textId="5B809BED" w:rsidR="00822C53" w:rsidRPr="00827489" w:rsidRDefault="004000F8" w:rsidP="001834F0">
            <w:pPr>
              <w:jc w:val="both"/>
              <w:textAlignment w:val="baseline"/>
              <w:rPr>
                <w:rFonts w:ascii="Segoe UI" w:hAnsi="Segoe UI" w:cs="Segoe UI"/>
                <w:sz w:val="18"/>
                <w:szCs w:val="18"/>
              </w:rPr>
            </w:pPr>
            <w:r>
              <w:t>100 %</w:t>
            </w:r>
          </w:p>
        </w:tc>
      </w:tr>
      <w:tr w:rsidR="00822C53" w:rsidRPr="00827489" w14:paraId="09DA20B5"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023A376E" w14:textId="77777777" w:rsidR="00822C53" w:rsidRPr="00827489" w:rsidRDefault="00822C53" w:rsidP="001834F0">
            <w:pPr>
              <w:textAlignment w:val="baseline"/>
              <w:rPr>
                <w:rFonts w:ascii="Segoe UI" w:hAnsi="Segoe UI" w:cs="Segoe UI"/>
                <w:sz w:val="18"/>
                <w:szCs w:val="18"/>
              </w:rPr>
            </w:pPr>
            <w:r w:rsidRPr="00827489">
              <w:rPr>
                <w:b/>
                <w:bCs/>
              </w:rPr>
              <w:t>Vyučující</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0E6D1563" w14:textId="77777777" w:rsidR="00822C53" w:rsidRPr="00827489" w:rsidRDefault="00822C53" w:rsidP="001834F0">
            <w:pPr>
              <w:jc w:val="both"/>
              <w:textAlignment w:val="baseline"/>
              <w:rPr>
                <w:rFonts w:ascii="Segoe UI" w:hAnsi="Segoe UI" w:cs="Segoe UI"/>
                <w:sz w:val="18"/>
                <w:szCs w:val="18"/>
              </w:rPr>
            </w:pPr>
            <w:r w:rsidRPr="00827489">
              <w:t>Mgr. Anežka Řepík </w:t>
            </w:r>
          </w:p>
        </w:tc>
      </w:tr>
      <w:tr w:rsidR="00822C53" w:rsidRPr="00827489" w14:paraId="0674FF1C" w14:textId="77777777" w:rsidTr="004311A0">
        <w:trPr>
          <w:trHeight w:val="164"/>
        </w:trPr>
        <w:tc>
          <w:tcPr>
            <w:tcW w:w="9817" w:type="dxa"/>
            <w:gridSpan w:val="8"/>
            <w:tcBorders>
              <w:top w:val="nil"/>
              <w:left w:val="single" w:sz="6" w:space="0" w:color="auto"/>
              <w:bottom w:val="single" w:sz="6" w:space="0" w:color="auto"/>
              <w:right w:val="single" w:sz="6" w:space="0" w:color="auto"/>
            </w:tcBorders>
            <w:shd w:val="clear" w:color="auto" w:fill="auto"/>
            <w:hideMark/>
          </w:tcPr>
          <w:p w14:paraId="10256A8B" w14:textId="77777777" w:rsidR="00822C53" w:rsidRPr="00827489" w:rsidRDefault="00822C53" w:rsidP="001834F0">
            <w:pPr>
              <w:jc w:val="both"/>
              <w:textAlignment w:val="baseline"/>
              <w:rPr>
                <w:rFonts w:ascii="Segoe UI" w:hAnsi="Segoe UI" w:cs="Segoe UI"/>
                <w:sz w:val="18"/>
                <w:szCs w:val="18"/>
              </w:rPr>
            </w:pPr>
            <w:r w:rsidRPr="00827489">
              <w:t> </w:t>
            </w:r>
          </w:p>
        </w:tc>
      </w:tr>
      <w:tr w:rsidR="00822C53" w:rsidRPr="00827489" w14:paraId="6C42880F" w14:textId="77777777" w:rsidTr="001834F0">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16B99E1" w14:textId="77777777" w:rsidR="00822C53" w:rsidRPr="00827489" w:rsidRDefault="00822C53" w:rsidP="001834F0">
            <w:pPr>
              <w:jc w:val="both"/>
              <w:textAlignment w:val="baseline"/>
              <w:rPr>
                <w:rFonts w:ascii="Segoe UI" w:hAnsi="Segoe UI" w:cs="Segoe UI"/>
                <w:sz w:val="18"/>
                <w:szCs w:val="18"/>
              </w:rPr>
            </w:pPr>
            <w:r w:rsidRPr="00827489">
              <w:rPr>
                <w:b/>
                <w:bCs/>
              </w:rPr>
              <w:t>Stručná anotace předmětu</w:t>
            </w:r>
            <w:r w:rsidRPr="00827489">
              <w:t> </w:t>
            </w:r>
          </w:p>
        </w:tc>
        <w:tc>
          <w:tcPr>
            <w:tcW w:w="6754" w:type="dxa"/>
            <w:gridSpan w:val="7"/>
            <w:tcBorders>
              <w:top w:val="single" w:sz="6" w:space="0" w:color="auto"/>
              <w:left w:val="single" w:sz="6" w:space="0" w:color="auto"/>
              <w:bottom w:val="nil"/>
              <w:right w:val="single" w:sz="6" w:space="0" w:color="auto"/>
            </w:tcBorders>
            <w:shd w:val="clear" w:color="auto" w:fill="auto"/>
            <w:hideMark/>
          </w:tcPr>
          <w:p w14:paraId="27FB3C3C" w14:textId="77777777" w:rsidR="00822C53" w:rsidRPr="00827489" w:rsidRDefault="00822C53" w:rsidP="001834F0">
            <w:pPr>
              <w:jc w:val="both"/>
              <w:textAlignment w:val="baseline"/>
              <w:rPr>
                <w:rFonts w:ascii="Segoe UI" w:hAnsi="Segoe UI" w:cs="Segoe UI"/>
                <w:sz w:val="18"/>
                <w:szCs w:val="18"/>
              </w:rPr>
            </w:pPr>
            <w:r w:rsidRPr="00827489">
              <w:t> </w:t>
            </w:r>
          </w:p>
        </w:tc>
      </w:tr>
      <w:tr w:rsidR="00822C53" w:rsidRPr="00827489" w14:paraId="4F4F60A5" w14:textId="77777777" w:rsidTr="00E35B29">
        <w:trPr>
          <w:trHeight w:val="2099"/>
        </w:trPr>
        <w:tc>
          <w:tcPr>
            <w:tcW w:w="9817" w:type="dxa"/>
            <w:gridSpan w:val="8"/>
            <w:tcBorders>
              <w:top w:val="nil"/>
              <w:left w:val="single" w:sz="6" w:space="0" w:color="auto"/>
              <w:bottom w:val="single" w:sz="12" w:space="0" w:color="auto"/>
              <w:right w:val="single" w:sz="6" w:space="0" w:color="auto"/>
            </w:tcBorders>
            <w:shd w:val="clear" w:color="auto" w:fill="auto"/>
            <w:hideMark/>
          </w:tcPr>
          <w:p w14:paraId="2791CF8B" w14:textId="2E8A7C2F" w:rsidR="00770354" w:rsidRDefault="00770354" w:rsidP="00770354">
            <w:pPr>
              <w:jc w:val="both"/>
              <w:textAlignment w:val="baseline"/>
            </w:pPr>
            <w:r>
              <w:t xml:space="preserve">Cílem předmětu je naučit studenty design </w:t>
            </w:r>
            <w:proofErr w:type="spellStart"/>
            <w:r w:rsidRPr="00827489">
              <w:t>thinking</w:t>
            </w:r>
            <w:proofErr w:type="spellEnd"/>
            <w:r>
              <w:t>, uvědomovat si fáze design procesu, výběry vhodných metod, nástrojů a schopnost s nimi pracovat.</w:t>
            </w:r>
          </w:p>
          <w:p w14:paraId="6B71DB0E" w14:textId="77777777" w:rsidR="00770354" w:rsidRPr="00770354" w:rsidRDefault="00770354" w:rsidP="00770354">
            <w:pPr>
              <w:jc w:val="both"/>
              <w:textAlignment w:val="baseline"/>
              <w:rPr>
                <w:rFonts w:ascii="Segoe UI" w:hAnsi="Segoe UI" w:cs="Segoe UI"/>
                <w:sz w:val="18"/>
                <w:szCs w:val="18"/>
              </w:rPr>
            </w:pPr>
          </w:p>
          <w:p w14:paraId="495B273D" w14:textId="35974412" w:rsidR="00822C53" w:rsidRPr="00770354" w:rsidRDefault="00822C53" w:rsidP="00CB0738">
            <w:pPr>
              <w:pStyle w:val="Odstavecseseznamem"/>
              <w:numPr>
                <w:ilvl w:val="0"/>
                <w:numId w:val="121"/>
              </w:numPr>
              <w:jc w:val="both"/>
              <w:textAlignment w:val="baseline"/>
              <w:rPr>
                <w:rFonts w:ascii="Segoe UI" w:hAnsi="Segoe UI" w:cs="Segoe UI"/>
                <w:sz w:val="18"/>
                <w:szCs w:val="18"/>
              </w:rPr>
            </w:pPr>
            <w:r w:rsidRPr="00827489">
              <w:t xml:space="preserve">design </w:t>
            </w:r>
            <w:r w:rsidR="00F20F30" w:rsidRPr="00827489">
              <w:t>workshopu – výběr</w:t>
            </w:r>
            <w:r w:rsidRPr="00827489">
              <w:t xml:space="preserve"> tématu, rozsah, </w:t>
            </w:r>
            <w:proofErr w:type="spellStart"/>
            <w:r w:rsidRPr="00827489">
              <w:t>flow</w:t>
            </w:r>
            <w:proofErr w:type="spellEnd"/>
            <w:r w:rsidRPr="00827489">
              <w:t xml:space="preserve"> workshopu, příprava agendy, výběr vhodných technik </w:t>
            </w:r>
          </w:p>
          <w:p w14:paraId="48FD3AE8" w14:textId="11588BF3" w:rsidR="00822C53" w:rsidRPr="00770354" w:rsidRDefault="00822C53" w:rsidP="00CB0738">
            <w:pPr>
              <w:pStyle w:val="Odstavecseseznamem"/>
              <w:numPr>
                <w:ilvl w:val="0"/>
                <w:numId w:val="121"/>
              </w:numPr>
              <w:jc w:val="both"/>
              <w:textAlignment w:val="baseline"/>
              <w:rPr>
                <w:rFonts w:ascii="Segoe UI" w:hAnsi="Segoe UI" w:cs="Segoe UI"/>
                <w:sz w:val="18"/>
                <w:szCs w:val="18"/>
              </w:rPr>
            </w:pPr>
            <w:r w:rsidRPr="00827489">
              <w:t>facilitační dovednosti </w:t>
            </w:r>
          </w:p>
          <w:p w14:paraId="35C9B7C4" w14:textId="1DCECE30" w:rsidR="00822C53" w:rsidRPr="00770354" w:rsidRDefault="00822C53" w:rsidP="00CB0738">
            <w:pPr>
              <w:pStyle w:val="Odstavecseseznamem"/>
              <w:numPr>
                <w:ilvl w:val="0"/>
                <w:numId w:val="121"/>
              </w:numPr>
              <w:jc w:val="both"/>
              <w:textAlignment w:val="baseline"/>
              <w:rPr>
                <w:rFonts w:ascii="Segoe UI" w:hAnsi="Segoe UI" w:cs="Segoe UI"/>
                <w:sz w:val="18"/>
                <w:szCs w:val="18"/>
              </w:rPr>
            </w:pPr>
            <w:r w:rsidRPr="00827489">
              <w:t>typy workshopů dle problematiky a design procesu </w:t>
            </w:r>
          </w:p>
          <w:p w14:paraId="169B99BF" w14:textId="45D32C2C" w:rsidR="00822C53" w:rsidRPr="00770354" w:rsidRDefault="00822C53" w:rsidP="00CB0738">
            <w:pPr>
              <w:pStyle w:val="Odstavecseseznamem"/>
              <w:numPr>
                <w:ilvl w:val="0"/>
                <w:numId w:val="121"/>
              </w:numPr>
              <w:jc w:val="both"/>
              <w:textAlignment w:val="baseline"/>
              <w:rPr>
                <w:rFonts w:ascii="Segoe UI" w:hAnsi="Segoe UI" w:cs="Segoe UI"/>
                <w:sz w:val="18"/>
                <w:szCs w:val="18"/>
              </w:rPr>
            </w:pPr>
            <w:r w:rsidRPr="00827489">
              <w:t xml:space="preserve">praktická aplikace znalostí o design </w:t>
            </w:r>
            <w:proofErr w:type="spellStart"/>
            <w:r w:rsidRPr="00827489">
              <w:t>thinking</w:t>
            </w:r>
            <w:proofErr w:type="spellEnd"/>
            <w:r w:rsidRPr="00827489">
              <w:t xml:space="preserve"> </w:t>
            </w:r>
          </w:p>
          <w:p w14:paraId="6A65E90F" w14:textId="77777777" w:rsidR="00822C53" w:rsidRPr="00827489" w:rsidRDefault="00822C53" w:rsidP="001834F0">
            <w:pPr>
              <w:jc w:val="both"/>
              <w:textAlignment w:val="baseline"/>
              <w:rPr>
                <w:rFonts w:ascii="Segoe UI" w:hAnsi="Segoe UI" w:cs="Segoe UI"/>
                <w:sz w:val="18"/>
                <w:szCs w:val="18"/>
              </w:rPr>
            </w:pPr>
            <w:r w:rsidRPr="00827489">
              <w:t> </w:t>
            </w:r>
          </w:p>
          <w:p w14:paraId="62AAD8E3" w14:textId="4025D4B1" w:rsidR="00822C53" w:rsidRPr="00827489" w:rsidRDefault="00822C53">
            <w:pPr>
              <w:jc w:val="both"/>
              <w:textAlignment w:val="baseline"/>
              <w:rPr>
                <w:rFonts w:ascii="Segoe UI" w:hAnsi="Segoe UI" w:cs="Segoe UI"/>
                <w:sz w:val="18"/>
                <w:szCs w:val="18"/>
              </w:rPr>
            </w:pPr>
            <w:r w:rsidRPr="00827489">
              <w:rPr>
                <w:color w:val="222222"/>
              </w:rPr>
              <w:t> </w:t>
            </w:r>
            <w:r w:rsidR="00770354">
              <w:t>Student bude schopen reflektovat designové výzvy, vybrat vhodné metody a navrhnout techniky provedení.</w:t>
            </w:r>
          </w:p>
        </w:tc>
      </w:tr>
      <w:tr w:rsidR="00822C53" w:rsidRPr="00827489" w14:paraId="6F94171A" w14:textId="77777777" w:rsidTr="001834F0">
        <w:trPr>
          <w:trHeight w:val="255"/>
        </w:trPr>
        <w:tc>
          <w:tcPr>
            <w:tcW w:w="3630" w:type="dxa"/>
            <w:gridSpan w:val="2"/>
            <w:tcBorders>
              <w:top w:val="nil"/>
              <w:left w:val="single" w:sz="6" w:space="0" w:color="auto"/>
              <w:bottom w:val="single" w:sz="6" w:space="0" w:color="auto"/>
              <w:right w:val="single" w:sz="6" w:space="0" w:color="auto"/>
            </w:tcBorders>
            <w:shd w:val="clear" w:color="auto" w:fill="F7CAAC"/>
            <w:hideMark/>
          </w:tcPr>
          <w:p w14:paraId="333B6E29" w14:textId="77777777" w:rsidR="00822C53" w:rsidRPr="00827489" w:rsidRDefault="00822C53" w:rsidP="001834F0">
            <w:pPr>
              <w:jc w:val="both"/>
              <w:textAlignment w:val="baseline"/>
              <w:rPr>
                <w:rFonts w:ascii="Segoe UI" w:hAnsi="Segoe UI" w:cs="Segoe UI"/>
                <w:sz w:val="18"/>
                <w:szCs w:val="18"/>
              </w:rPr>
            </w:pPr>
            <w:r w:rsidRPr="00827489">
              <w:rPr>
                <w:b/>
                <w:bCs/>
              </w:rPr>
              <w:t>Studijní literatura a studijní pomůcky</w:t>
            </w:r>
            <w:r w:rsidRPr="00827489">
              <w:t> </w:t>
            </w:r>
          </w:p>
        </w:tc>
        <w:tc>
          <w:tcPr>
            <w:tcW w:w="6187" w:type="dxa"/>
            <w:gridSpan w:val="6"/>
            <w:tcBorders>
              <w:top w:val="nil"/>
              <w:left w:val="single" w:sz="6" w:space="0" w:color="auto"/>
              <w:bottom w:val="nil"/>
              <w:right w:val="single" w:sz="6" w:space="0" w:color="auto"/>
            </w:tcBorders>
            <w:shd w:val="clear" w:color="auto" w:fill="auto"/>
            <w:hideMark/>
          </w:tcPr>
          <w:p w14:paraId="09FDFB08" w14:textId="77777777" w:rsidR="00822C53" w:rsidRPr="00827489" w:rsidRDefault="00822C53" w:rsidP="001834F0">
            <w:pPr>
              <w:jc w:val="both"/>
              <w:textAlignment w:val="baseline"/>
              <w:rPr>
                <w:rFonts w:ascii="Segoe UI" w:hAnsi="Segoe UI" w:cs="Segoe UI"/>
                <w:sz w:val="18"/>
                <w:szCs w:val="18"/>
              </w:rPr>
            </w:pPr>
            <w:r w:rsidRPr="00827489">
              <w:t> </w:t>
            </w:r>
          </w:p>
        </w:tc>
      </w:tr>
      <w:tr w:rsidR="00822C53" w:rsidRPr="00827489" w14:paraId="11943EA4" w14:textId="77777777" w:rsidTr="001834F0">
        <w:trPr>
          <w:trHeight w:val="1485"/>
        </w:trPr>
        <w:tc>
          <w:tcPr>
            <w:tcW w:w="9817" w:type="dxa"/>
            <w:gridSpan w:val="8"/>
            <w:tcBorders>
              <w:top w:val="nil"/>
              <w:left w:val="single" w:sz="6" w:space="0" w:color="auto"/>
              <w:bottom w:val="single" w:sz="6" w:space="0" w:color="auto"/>
              <w:right w:val="single" w:sz="6" w:space="0" w:color="auto"/>
            </w:tcBorders>
            <w:shd w:val="clear" w:color="auto" w:fill="auto"/>
            <w:hideMark/>
          </w:tcPr>
          <w:p w14:paraId="1F473F4D" w14:textId="6B45835D" w:rsidR="00822C53" w:rsidRPr="00411DC4" w:rsidRDefault="00822C53" w:rsidP="001834F0">
            <w:pPr>
              <w:jc w:val="both"/>
              <w:textAlignment w:val="baseline"/>
              <w:rPr>
                <w:rFonts w:ascii="Segoe UI" w:hAnsi="Segoe UI" w:cs="Segoe UI"/>
                <w:b/>
                <w:sz w:val="18"/>
                <w:szCs w:val="18"/>
              </w:rPr>
            </w:pPr>
            <w:r w:rsidRPr="00411DC4">
              <w:rPr>
                <w:b/>
              </w:rPr>
              <w:t>Povinná: </w:t>
            </w:r>
          </w:p>
          <w:p w14:paraId="35559392" w14:textId="002E434C" w:rsidR="00300F3D" w:rsidRDefault="00E70D0E" w:rsidP="001834F0">
            <w:pPr>
              <w:jc w:val="both"/>
              <w:textAlignment w:val="baseline"/>
              <w:rPr>
                <w:sz w:val="19"/>
                <w:szCs w:val="19"/>
              </w:rPr>
            </w:pPr>
            <w:r w:rsidRPr="002538C0">
              <w:rPr>
                <w:sz w:val="19"/>
                <w:szCs w:val="19"/>
              </w:rPr>
              <w:t xml:space="preserve">GRAY, David, </w:t>
            </w:r>
            <w:proofErr w:type="spellStart"/>
            <w:r w:rsidRPr="002538C0">
              <w:rPr>
                <w:sz w:val="19"/>
                <w:szCs w:val="19"/>
              </w:rPr>
              <w:t>Sunni</w:t>
            </w:r>
            <w:proofErr w:type="spellEnd"/>
            <w:r w:rsidRPr="002538C0">
              <w:rPr>
                <w:sz w:val="19"/>
                <w:szCs w:val="19"/>
              </w:rPr>
              <w:t xml:space="preserve"> BROWN a James MACANUFO. </w:t>
            </w:r>
            <w:proofErr w:type="spellStart"/>
            <w:r w:rsidRPr="002538C0">
              <w:rPr>
                <w:i/>
                <w:iCs/>
                <w:sz w:val="19"/>
                <w:szCs w:val="19"/>
              </w:rPr>
              <w:t>Gamestorming</w:t>
            </w:r>
            <w:proofErr w:type="spellEnd"/>
            <w:r w:rsidRPr="002538C0">
              <w:rPr>
                <w:i/>
                <w:iCs/>
                <w:sz w:val="19"/>
                <w:szCs w:val="19"/>
              </w:rPr>
              <w:t xml:space="preserve">: a </w:t>
            </w:r>
            <w:proofErr w:type="spellStart"/>
            <w:r w:rsidRPr="002538C0">
              <w:rPr>
                <w:i/>
                <w:iCs/>
                <w:sz w:val="19"/>
                <w:szCs w:val="19"/>
              </w:rPr>
              <w:t>playbook</w:t>
            </w:r>
            <w:proofErr w:type="spellEnd"/>
            <w:r w:rsidRPr="002538C0">
              <w:rPr>
                <w:i/>
                <w:iCs/>
                <w:sz w:val="19"/>
                <w:szCs w:val="19"/>
              </w:rPr>
              <w:t xml:space="preserve"> </w:t>
            </w:r>
            <w:proofErr w:type="spellStart"/>
            <w:r w:rsidRPr="002538C0">
              <w:rPr>
                <w:i/>
                <w:iCs/>
                <w:sz w:val="19"/>
                <w:szCs w:val="19"/>
              </w:rPr>
              <w:t>for</w:t>
            </w:r>
            <w:proofErr w:type="spellEnd"/>
            <w:r w:rsidRPr="002538C0">
              <w:rPr>
                <w:i/>
                <w:iCs/>
                <w:sz w:val="19"/>
                <w:szCs w:val="19"/>
              </w:rPr>
              <w:t xml:space="preserve"> </w:t>
            </w:r>
            <w:proofErr w:type="spellStart"/>
            <w:r w:rsidRPr="002538C0">
              <w:rPr>
                <w:i/>
                <w:iCs/>
                <w:sz w:val="19"/>
                <w:szCs w:val="19"/>
              </w:rPr>
              <w:t>innovators</w:t>
            </w:r>
            <w:proofErr w:type="spellEnd"/>
            <w:r w:rsidRPr="002538C0">
              <w:rPr>
                <w:i/>
                <w:iCs/>
                <w:sz w:val="19"/>
                <w:szCs w:val="19"/>
              </w:rPr>
              <w:t xml:space="preserve">, </w:t>
            </w:r>
            <w:proofErr w:type="spellStart"/>
            <w:r w:rsidRPr="002538C0">
              <w:rPr>
                <w:i/>
                <w:iCs/>
                <w:sz w:val="19"/>
                <w:szCs w:val="19"/>
              </w:rPr>
              <w:t>rulebreakers</w:t>
            </w:r>
            <w:proofErr w:type="spellEnd"/>
            <w:r w:rsidRPr="002538C0">
              <w:rPr>
                <w:i/>
                <w:iCs/>
                <w:sz w:val="19"/>
                <w:szCs w:val="19"/>
              </w:rPr>
              <w:t xml:space="preserve"> and </w:t>
            </w:r>
            <w:proofErr w:type="spellStart"/>
            <w:r w:rsidRPr="002538C0">
              <w:rPr>
                <w:i/>
                <w:iCs/>
                <w:sz w:val="19"/>
                <w:szCs w:val="19"/>
              </w:rPr>
              <w:t>changemakers</w:t>
            </w:r>
            <w:proofErr w:type="spellEnd"/>
            <w:r w:rsidR="00300F3D">
              <w:rPr>
                <w:sz w:val="19"/>
                <w:szCs w:val="19"/>
              </w:rPr>
              <w:t xml:space="preserve">. </w:t>
            </w:r>
            <w:proofErr w:type="spellStart"/>
            <w:r w:rsidR="00300F3D">
              <w:rPr>
                <w:sz w:val="19"/>
                <w:szCs w:val="19"/>
              </w:rPr>
              <w:t>Sebastopol</w:t>
            </w:r>
            <w:proofErr w:type="spellEnd"/>
            <w:r w:rsidR="00300F3D">
              <w:rPr>
                <w:sz w:val="19"/>
                <w:szCs w:val="19"/>
              </w:rPr>
              <w:t xml:space="preserve">: </w:t>
            </w:r>
            <w:proofErr w:type="spellStart"/>
            <w:r w:rsidR="00300F3D">
              <w:rPr>
                <w:sz w:val="19"/>
                <w:szCs w:val="19"/>
              </w:rPr>
              <w:t>O'Reilly</w:t>
            </w:r>
            <w:proofErr w:type="spellEnd"/>
            <w:r w:rsidR="00300F3D">
              <w:rPr>
                <w:sz w:val="19"/>
                <w:szCs w:val="19"/>
              </w:rPr>
              <w:t>, 2010</w:t>
            </w:r>
            <w:r w:rsidRPr="002538C0">
              <w:rPr>
                <w:sz w:val="19"/>
                <w:szCs w:val="19"/>
              </w:rPr>
              <w:t>. ISBN 9780596804176.</w:t>
            </w:r>
          </w:p>
          <w:p w14:paraId="0B543462" w14:textId="25F46AA0" w:rsidR="00822C53" w:rsidRPr="00827489" w:rsidRDefault="00822C53" w:rsidP="001834F0">
            <w:pPr>
              <w:jc w:val="both"/>
              <w:textAlignment w:val="baseline"/>
              <w:rPr>
                <w:rFonts w:ascii="Segoe UI" w:hAnsi="Segoe UI" w:cs="Segoe UI"/>
                <w:sz w:val="18"/>
                <w:szCs w:val="18"/>
              </w:rPr>
            </w:pPr>
            <w:r w:rsidRPr="00827489">
              <w:t xml:space="preserve">LEWRICK, Michael, LINK, Patrick, LEIFER, </w:t>
            </w:r>
            <w:proofErr w:type="spellStart"/>
            <w:r w:rsidRPr="00827489">
              <w:t>Larry</w:t>
            </w:r>
            <w:proofErr w:type="spellEnd"/>
            <w:r w:rsidRPr="00827489">
              <w:t xml:space="preserve">. </w:t>
            </w:r>
            <w:proofErr w:type="spellStart"/>
            <w:r w:rsidRPr="00827489">
              <w:rPr>
                <w:i/>
                <w:iCs/>
              </w:rPr>
              <w:t>The</w:t>
            </w:r>
            <w:proofErr w:type="spellEnd"/>
            <w:r w:rsidRPr="00827489">
              <w:rPr>
                <w:i/>
                <w:iCs/>
              </w:rPr>
              <w:t xml:space="preserve"> Design </w:t>
            </w:r>
            <w:proofErr w:type="spellStart"/>
            <w:r w:rsidRPr="00827489">
              <w:rPr>
                <w:i/>
                <w:iCs/>
              </w:rPr>
              <w:t>Thinking</w:t>
            </w:r>
            <w:proofErr w:type="spellEnd"/>
            <w:r w:rsidRPr="00827489">
              <w:rPr>
                <w:i/>
                <w:iCs/>
              </w:rPr>
              <w:t xml:space="preserve"> </w:t>
            </w:r>
            <w:proofErr w:type="spellStart"/>
            <w:r w:rsidRPr="00827489">
              <w:rPr>
                <w:i/>
                <w:iCs/>
              </w:rPr>
              <w:t>Playbook</w:t>
            </w:r>
            <w:proofErr w:type="spellEnd"/>
            <w:r w:rsidRPr="00827489">
              <w:rPr>
                <w:i/>
                <w:iCs/>
              </w:rPr>
              <w:t xml:space="preserve">: </w:t>
            </w:r>
            <w:proofErr w:type="spellStart"/>
            <w:r w:rsidRPr="00827489">
              <w:rPr>
                <w:i/>
                <w:iCs/>
              </w:rPr>
              <w:t>Mindful</w:t>
            </w:r>
            <w:proofErr w:type="spellEnd"/>
            <w:r w:rsidRPr="00827489">
              <w:rPr>
                <w:i/>
                <w:iCs/>
              </w:rPr>
              <w:t xml:space="preserve"> Digital </w:t>
            </w:r>
            <w:proofErr w:type="spellStart"/>
            <w:r w:rsidRPr="00827489">
              <w:rPr>
                <w:i/>
                <w:iCs/>
              </w:rPr>
              <w:t>Transformation</w:t>
            </w:r>
            <w:proofErr w:type="spellEnd"/>
            <w:r w:rsidRPr="00827489">
              <w:rPr>
                <w:i/>
                <w:iCs/>
              </w:rPr>
              <w:t xml:space="preserve"> </w:t>
            </w:r>
            <w:proofErr w:type="spellStart"/>
            <w:r w:rsidRPr="00827489">
              <w:rPr>
                <w:i/>
                <w:iCs/>
              </w:rPr>
              <w:t>of</w:t>
            </w:r>
            <w:proofErr w:type="spellEnd"/>
            <w:r w:rsidRPr="00827489">
              <w:rPr>
                <w:i/>
                <w:iCs/>
              </w:rPr>
              <w:t xml:space="preserve"> Teams, </w:t>
            </w:r>
            <w:proofErr w:type="spellStart"/>
            <w:r w:rsidRPr="00827489">
              <w:rPr>
                <w:i/>
                <w:iCs/>
              </w:rPr>
              <w:t>Products</w:t>
            </w:r>
            <w:proofErr w:type="spellEnd"/>
            <w:r w:rsidRPr="00827489">
              <w:rPr>
                <w:i/>
                <w:iCs/>
              </w:rPr>
              <w:t xml:space="preserve">, </w:t>
            </w:r>
            <w:proofErr w:type="spellStart"/>
            <w:r w:rsidRPr="00827489">
              <w:rPr>
                <w:i/>
                <w:iCs/>
              </w:rPr>
              <w:t>Services</w:t>
            </w:r>
            <w:proofErr w:type="spellEnd"/>
            <w:r w:rsidRPr="00827489">
              <w:rPr>
                <w:i/>
                <w:iCs/>
              </w:rPr>
              <w:t xml:space="preserve">, </w:t>
            </w:r>
            <w:proofErr w:type="spellStart"/>
            <w:r w:rsidRPr="00827489">
              <w:rPr>
                <w:i/>
                <w:iCs/>
              </w:rPr>
              <w:t>Businesses</w:t>
            </w:r>
            <w:proofErr w:type="spellEnd"/>
            <w:r w:rsidRPr="00827489">
              <w:rPr>
                <w:i/>
                <w:iCs/>
              </w:rPr>
              <w:t xml:space="preserve"> and </w:t>
            </w:r>
            <w:proofErr w:type="spellStart"/>
            <w:r w:rsidRPr="00827489">
              <w:rPr>
                <w:i/>
                <w:iCs/>
              </w:rPr>
              <w:t>Ecosystems</w:t>
            </w:r>
            <w:proofErr w:type="spellEnd"/>
            <w:r w:rsidRPr="00827489">
              <w:t>.</w:t>
            </w:r>
            <w:r w:rsidR="00300F3D">
              <w:t xml:space="preserve"> </w:t>
            </w:r>
            <w:r w:rsidRPr="00827489">
              <w:t xml:space="preserve">USA </w:t>
            </w:r>
            <w:proofErr w:type="spellStart"/>
            <w:r w:rsidRPr="00827489">
              <w:t>Wiley</w:t>
            </w:r>
            <w:proofErr w:type="spellEnd"/>
            <w:r w:rsidRPr="00827489">
              <w:t xml:space="preserve">, </w:t>
            </w:r>
            <w:r w:rsidR="00300F3D" w:rsidRPr="00827489">
              <w:t>2018.</w:t>
            </w:r>
            <w:r w:rsidR="00300F3D">
              <w:t xml:space="preserve"> </w:t>
            </w:r>
            <w:r w:rsidRPr="00827489">
              <w:t>ISBN</w:t>
            </w:r>
            <w:r w:rsidR="007B7551">
              <w:t xml:space="preserve"> </w:t>
            </w:r>
            <w:r w:rsidRPr="00827489">
              <w:t>978-1119467472. </w:t>
            </w:r>
          </w:p>
          <w:p w14:paraId="11CBD614" w14:textId="77777777" w:rsidR="007B7551" w:rsidRDefault="00822C53" w:rsidP="001834F0">
            <w:pPr>
              <w:jc w:val="both"/>
              <w:textAlignment w:val="baseline"/>
            </w:pPr>
            <w:r w:rsidRPr="00827489">
              <w:t xml:space="preserve">LOKITZ, Justin, SOLOMON, Lisa </w:t>
            </w:r>
            <w:proofErr w:type="spellStart"/>
            <w:r w:rsidRPr="00827489">
              <w:t>K</w:t>
            </w:r>
            <w:r w:rsidR="002538C0">
              <w:t>ay</w:t>
            </w:r>
            <w:proofErr w:type="spellEnd"/>
            <w:r w:rsidR="002538C0">
              <w:t xml:space="preserve">, </w:t>
            </w:r>
            <w:r w:rsidR="002538C0" w:rsidRPr="00827489">
              <w:t>VAN DER PIJL</w:t>
            </w:r>
            <w:r w:rsidR="002538C0">
              <w:t>,</w:t>
            </w:r>
            <w:r w:rsidR="002538C0" w:rsidRPr="00827489">
              <w:t xml:space="preserve"> </w:t>
            </w:r>
            <w:r w:rsidRPr="00827489">
              <w:t xml:space="preserve">Patrick. </w:t>
            </w:r>
            <w:r w:rsidRPr="00827489">
              <w:rPr>
                <w:i/>
                <w:iCs/>
              </w:rPr>
              <w:t xml:space="preserve">Design a </w:t>
            </w:r>
            <w:proofErr w:type="spellStart"/>
            <w:r w:rsidRPr="00827489">
              <w:rPr>
                <w:i/>
                <w:iCs/>
              </w:rPr>
              <w:t>better</w:t>
            </w:r>
            <w:proofErr w:type="spellEnd"/>
            <w:r w:rsidRPr="00827489">
              <w:rPr>
                <w:i/>
                <w:iCs/>
              </w:rPr>
              <w:t xml:space="preserve"> business</w:t>
            </w:r>
            <w:r w:rsidRPr="00827489">
              <w:t xml:space="preserve">. USA, </w:t>
            </w:r>
            <w:proofErr w:type="spellStart"/>
            <w:r w:rsidRPr="00827489">
              <w:t>Wiley</w:t>
            </w:r>
            <w:proofErr w:type="spellEnd"/>
            <w:r w:rsidR="00300F3D">
              <w:t xml:space="preserve"> </w:t>
            </w:r>
            <w:r w:rsidR="00300F3D" w:rsidRPr="00827489">
              <w:t>2016.</w:t>
            </w:r>
            <w:r w:rsidRPr="00827489">
              <w:t xml:space="preserve">  </w:t>
            </w:r>
          </w:p>
          <w:p w14:paraId="386A4B0D" w14:textId="66856158" w:rsidR="00822C53" w:rsidRPr="00827489" w:rsidRDefault="00822C53" w:rsidP="001834F0">
            <w:pPr>
              <w:jc w:val="both"/>
              <w:textAlignment w:val="baseline"/>
              <w:rPr>
                <w:rFonts w:ascii="Segoe UI" w:hAnsi="Segoe UI" w:cs="Segoe UI"/>
                <w:sz w:val="18"/>
                <w:szCs w:val="18"/>
              </w:rPr>
            </w:pPr>
            <w:r w:rsidRPr="00827489">
              <w:t>ISBN</w:t>
            </w:r>
            <w:r w:rsidR="007B7551">
              <w:t xml:space="preserve"> </w:t>
            </w:r>
            <w:r w:rsidRPr="00827489">
              <w:t>978-1119272113. </w:t>
            </w:r>
          </w:p>
          <w:p w14:paraId="1D7DF896" w14:textId="46F298E9" w:rsidR="00822C53" w:rsidRPr="00411DC4" w:rsidRDefault="00822C53" w:rsidP="001834F0">
            <w:pPr>
              <w:jc w:val="both"/>
              <w:textAlignment w:val="baseline"/>
              <w:rPr>
                <w:rFonts w:ascii="Segoe UI" w:hAnsi="Segoe UI" w:cs="Segoe UI"/>
                <w:b/>
                <w:sz w:val="18"/>
                <w:szCs w:val="18"/>
              </w:rPr>
            </w:pPr>
            <w:r w:rsidRPr="00411DC4">
              <w:rPr>
                <w:b/>
              </w:rPr>
              <w:t>Doporučená: </w:t>
            </w:r>
          </w:p>
          <w:p w14:paraId="04B64C91" w14:textId="53E07F6D" w:rsidR="00822C53" w:rsidRPr="00827489" w:rsidRDefault="00822C53" w:rsidP="001834F0">
            <w:pPr>
              <w:jc w:val="both"/>
              <w:textAlignment w:val="baseline"/>
              <w:rPr>
                <w:rFonts w:ascii="Segoe UI" w:hAnsi="Segoe UI" w:cs="Segoe UI"/>
                <w:sz w:val="18"/>
                <w:szCs w:val="18"/>
              </w:rPr>
            </w:pPr>
            <w:r w:rsidRPr="00827489">
              <w:t xml:space="preserve">BROWN, Dan. </w:t>
            </w:r>
            <w:proofErr w:type="spellStart"/>
            <w:r w:rsidRPr="00827489">
              <w:rPr>
                <w:i/>
                <w:iCs/>
              </w:rPr>
              <w:t>Practical</w:t>
            </w:r>
            <w:proofErr w:type="spellEnd"/>
            <w:r w:rsidRPr="00827489">
              <w:rPr>
                <w:i/>
                <w:iCs/>
              </w:rPr>
              <w:t xml:space="preserve"> design </w:t>
            </w:r>
            <w:proofErr w:type="spellStart"/>
            <w:r w:rsidRPr="00827489">
              <w:rPr>
                <w:i/>
                <w:iCs/>
              </w:rPr>
              <w:t>discovery</w:t>
            </w:r>
            <w:proofErr w:type="spellEnd"/>
            <w:r w:rsidRPr="00827489">
              <w:t xml:space="preserve">. USA, A </w:t>
            </w:r>
            <w:proofErr w:type="spellStart"/>
            <w:r w:rsidRPr="00827489">
              <w:t>Book</w:t>
            </w:r>
            <w:proofErr w:type="spellEnd"/>
            <w:r w:rsidRPr="00827489">
              <w:t xml:space="preserve"> </w:t>
            </w:r>
            <w:proofErr w:type="spellStart"/>
            <w:r w:rsidRPr="00827489">
              <w:t>Apart</w:t>
            </w:r>
            <w:proofErr w:type="spellEnd"/>
            <w:r w:rsidR="00300F3D">
              <w:t xml:space="preserve">, </w:t>
            </w:r>
            <w:r w:rsidR="00300F3D" w:rsidRPr="00827489">
              <w:t>2017.</w:t>
            </w:r>
            <w:r w:rsidRPr="00827489">
              <w:t xml:space="preserve"> ISBN</w:t>
            </w:r>
            <w:r w:rsidR="007B7551">
              <w:t xml:space="preserve"> </w:t>
            </w:r>
            <w:r w:rsidRPr="00827489">
              <w:t>978-1937557447. </w:t>
            </w:r>
          </w:p>
          <w:p w14:paraId="0E98BEA2" w14:textId="77777777" w:rsidR="007B7551" w:rsidRDefault="00822C53" w:rsidP="001834F0">
            <w:pPr>
              <w:jc w:val="both"/>
              <w:textAlignment w:val="baseline"/>
            </w:pPr>
            <w:r w:rsidRPr="00827489">
              <w:t xml:space="preserve">PENIN, Lara. </w:t>
            </w:r>
            <w:r w:rsidRPr="00827489">
              <w:rPr>
                <w:i/>
                <w:iCs/>
              </w:rPr>
              <w:t xml:space="preserve">An </w:t>
            </w:r>
            <w:proofErr w:type="spellStart"/>
            <w:r w:rsidRPr="00827489">
              <w:rPr>
                <w:i/>
                <w:iCs/>
              </w:rPr>
              <w:t>Introduction</w:t>
            </w:r>
            <w:proofErr w:type="spellEnd"/>
            <w:r w:rsidRPr="00827489">
              <w:rPr>
                <w:i/>
                <w:iCs/>
              </w:rPr>
              <w:t xml:space="preserve"> to </w:t>
            </w:r>
            <w:proofErr w:type="spellStart"/>
            <w:r w:rsidRPr="00827489">
              <w:rPr>
                <w:i/>
                <w:iCs/>
              </w:rPr>
              <w:t>Service</w:t>
            </w:r>
            <w:proofErr w:type="spellEnd"/>
            <w:r w:rsidRPr="00827489">
              <w:rPr>
                <w:i/>
                <w:iCs/>
              </w:rPr>
              <w:t xml:space="preserve"> Design: </w:t>
            </w:r>
            <w:proofErr w:type="spellStart"/>
            <w:r w:rsidRPr="00827489">
              <w:rPr>
                <w:i/>
                <w:iCs/>
              </w:rPr>
              <w:t>Designing</w:t>
            </w:r>
            <w:proofErr w:type="spellEnd"/>
            <w:r w:rsidRPr="00827489">
              <w:rPr>
                <w:i/>
                <w:iCs/>
              </w:rPr>
              <w:t xml:space="preserve"> </w:t>
            </w:r>
            <w:proofErr w:type="spellStart"/>
            <w:r w:rsidRPr="00827489">
              <w:rPr>
                <w:i/>
                <w:iCs/>
              </w:rPr>
              <w:t>the</w:t>
            </w:r>
            <w:proofErr w:type="spellEnd"/>
            <w:r w:rsidRPr="00827489">
              <w:rPr>
                <w:i/>
                <w:iCs/>
              </w:rPr>
              <w:t xml:space="preserve"> </w:t>
            </w:r>
            <w:proofErr w:type="spellStart"/>
            <w:r w:rsidRPr="00827489">
              <w:rPr>
                <w:i/>
                <w:iCs/>
              </w:rPr>
              <w:t>Invisible</w:t>
            </w:r>
            <w:proofErr w:type="spellEnd"/>
            <w:r w:rsidRPr="00827489">
              <w:t xml:space="preserve">. UK, </w:t>
            </w:r>
            <w:proofErr w:type="spellStart"/>
            <w:r w:rsidRPr="00827489">
              <w:t>Bloomsbury</w:t>
            </w:r>
            <w:proofErr w:type="spellEnd"/>
            <w:r w:rsidRPr="00827489">
              <w:t xml:space="preserve"> </w:t>
            </w:r>
            <w:proofErr w:type="spellStart"/>
            <w:r w:rsidRPr="00827489">
              <w:t>Visual</w:t>
            </w:r>
            <w:proofErr w:type="spellEnd"/>
            <w:r w:rsidRPr="00827489">
              <w:t xml:space="preserve"> </w:t>
            </w:r>
            <w:proofErr w:type="spellStart"/>
            <w:r w:rsidRPr="00827489">
              <w:t>Arts</w:t>
            </w:r>
            <w:proofErr w:type="spellEnd"/>
            <w:r w:rsidR="00300F3D">
              <w:t>, 2</w:t>
            </w:r>
            <w:r w:rsidR="00300F3D" w:rsidRPr="00827489">
              <w:t>018.</w:t>
            </w:r>
            <w:r w:rsidRPr="00827489">
              <w:t xml:space="preserve"> </w:t>
            </w:r>
          </w:p>
          <w:p w14:paraId="60A40162" w14:textId="14D607F9" w:rsidR="00822C53" w:rsidRPr="00827489" w:rsidRDefault="00822C53" w:rsidP="001834F0">
            <w:pPr>
              <w:jc w:val="both"/>
              <w:textAlignment w:val="baseline"/>
              <w:rPr>
                <w:rFonts w:ascii="Segoe UI" w:hAnsi="Segoe UI" w:cs="Segoe UI"/>
                <w:sz w:val="18"/>
                <w:szCs w:val="18"/>
              </w:rPr>
            </w:pPr>
            <w:r w:rsidRPr="00827489">
              <w:t>ISBN</w:t>
            </w:r>
            <w:r w:rsidR="007B7551">
              <w:t xml:space="preserve"> </w:t>
            </w:r>
            <w:r w:rsidRPr="00827489">
              <w:t>978-1472572585. </w:t>
            </w:r>
          </w:p>
          <w:p w14:paraId="0ED5FAF9" w14:textId="71FC9AFE" w:rsidR="00822C53" w:rsidRPr="00827489" w:rsidRDefault="00822C53" w:rsidP="001834F0">
            <w:pPr>
              <w:jc w:val="both"/>
              <w:textAlignment w:val="baseline"/>
              <w:rPr>
                <w:rFonts w:ascii="Segoe UI" w:hAnsi="Segoe UI" w:cs="Segoe UI"/>
                <w:sz w:val="18"/>
                <w:szCs w:val="18"/>
              </w:rPr>
            </w:pPr>
            <w:r w:rsidRPr="00827489">
              <w:t xml:space="preserve">RAWSTHORN, Alice. </w:t>
            </w:r>
            <w:r w:rsidRPr="00827489">
              <w:rPr>
                <w:i/>
                <w:iCs/>
              </w:rPr>
              <w:t>Zdravím, světe: jak design vstupuje do života</w:t>
            </w:r>
            <w:r w:rsidRPr="00827489">
              <w:t xml:space="preserve">. Zlín: Kniha </w:t>
            </w:r>
            <w:proofErr w:type="spellStart"/>
            <w:r w:rsidRPr="00827489">
              <w:t>Zlin</w:t>
            </w:r>
            <w:proofErr w:type="spellEnd"/>
            <w:r w:rsidR="00300F3D">
              <w:t>, 2014</w:t>
            </w:r>
            <w:r w:rsidRPr="00827489">
              <w:t>. ISBN</w:t>
            </w:r>
            <w:r w:rsidR="007B7551">
              <w:t xml:space="preserve"> </w:t>
            </w:r>
            <w:r w:rsidRPr="00827489">
              <w:t>978-80-7473-226-3. </w:t>
            </w:r>
          </w:p>
          <w:p w14:paraId="4209EB4A" w14:textId="0A35D9AB" w:rsidR="00822C53" w:rsidRPr="00827489" w:rsidRDefault="00822C53" w:rsidP="001834F0">
            <w:pPr>
              <w:jc w:val="both"/>
              <w:textAlignment w:val="baseline"/>
              <w:rPr>
                <w:rFonts w:ascii="Segoe UI" w:hAnsi="Segoe UI" w:cs="Segoe UI"/>
                <w:sz w:val="18"/>
                <w:szCs w:val="18"/>
              </w:rPr>
            </w:pPr>
          </w:p>
        </w:tc>
      </w:tr>
    </w:tbl>
    <w:p w14:paraId="533C8BF5" w14:textId="20A21C2A" w:rsidR="00030CB8" w:rsidRDefault="00030CB8" w:rsidP="00415DA8"/>
    <w:p w14:paraId="061F499C" w14:textId="57EA6D9E"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8"/>
        <w:gridCol w:w="1135"/>
        <w:gridCol w:w="883"/>
        <w:gridCol w:w="807"/>
        <w:gridCol w:w="2140"/>
        <w:gridCol w:w="538"/>
        <w:gridCol w:w="675"/>
      </w:tblGrid>
      <w:tr w:rsidR="00FD1A6F" w:rsidRPr="00FD1A6F" w14:paraId="56E7D685" w14:textId="77777777" w:rsidTr="00D956B5">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EEFF71C"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4EE9246A" w14:textId="77777777" w:rsidTr="00D956B5">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171D9525"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6" w:type="dxa"/>
            <w:gridSpan w:val="7"/>
            <w:tcBorders>
              <w:top w:val="double" w:sz="6" w:space="0" w:color="auto"/>
              <w:left w:val="single" w:sz="6" w:space="0" w:color="auto"/>
              <w:bottom w:val="single" w:sz="6" w:space="0" w:color="auto"/>
              <w:right w:val="single" w:sz="6" w:space="0" w:color="auto"/>
            </w:tcBorders>
            <w:shd w:val="clear" w:color="auto" w:fill="auto"/>
            <w:hideMark/>
          </w:tcPr>
          <w:p w14:paraId="64EF6456" w14:textId="77777777" w:rsidR="00FD1A6F" w:rsidRPr="00FD1A6F" w:rsidRDefault="00FD1A6F" w:rsidP="00FD1A6F">
            <w:pPr>
              <w:jc w:val="both"/>
              <w:textAlignment w:val="baseline"/>
              <w:rPr>
                <w:rFonts w:ascii="Segoe UI" w:hAnsi="Segoe UI" w:cs="Segoe UI"/>
                <w:sz w:val="18"/>
                <w:szCs w:val="18"/>
              </w:rPr>
            </w:pPr>
            <w:r w:rsidRPr="00FD1A6F">
              <w:t>Dějiny designu 1 </w:t>
            </w:r>
          </w:p>
        </w:tc>
      </w:tr>
      <w:tr w:rsidR="00FD1A6F" w:rsidRPr="00FD1A6F" w14:paraId="65496B25" w14:textId="77777777" w:rsidTr="00D956B5">
        <w:trPr>
          <w:trHeight w:val="244"/>
        </w:trPr>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126C2EF"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7112F28" w14:textId="77777777" w:rsidR="00FD1A6F" w:rsidRPr="00FD1A6F" w:rsidRDefault="00FD1A6F" w:rsidP="00FD1A6F">
            <w:pPr>
              <w:jc w:val="both"/>
              <w:textAlignment w:val="baseline"/>
              <w:rPr>
                <w:rFonts w:ascii="Segoe UI" w:hAnsi="Segoe UI" w:cs="Segoe UI"/>
                <w:sz w:val="18"/>
                <w:szCs w:val="18"/>
              </w:rPr>
            </w:pPr>
            <w:r w:rsidRPr="00FD1A6F">
              <w:t>povinně volitelný </w:t>
            </w:r>
          </w:p>
        </w:tc>
        <w:tc>
          <w:tcPr>
            <w:tcW w:w="267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94ACD53"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ročník/semestr</w:t>
            </w:r>
            <w:r w:rsidRPr="00FD1A6F">
              <w:t> </w:t>
            </w:r>
          </w:p>
          <w:p w14:paraId="25B3C10C" w14:textId="77777777" w:rsidR="00FD1A6F" w:rsidRPr="00FD1A6F" w:rsidRDefault="00FD1A6F" w:rsidP="00FD1A6F">
            <w:pPr>
              <w:jc w:val="both"/>
              <w:textAlignment w:val="baseline"/>
              <w:rPr>
                <w:rFonts w:ascii="Segoe UI" w:hAnsi="Segoe UI" w:cs="Segoe UI"/>
                <w:sz w:val="18"/>
                <w:szCs w:val="18"/>
              </w:rPr>
            </w:pP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7C019F4E" w14:textId="77777777" w:rsidR="00FD1A6F" w:rsidRPr="00FD1A6F" w:rsidRDefault="00FD1A6F" w:rsidP="00FD1A6F">
            <w:pPr>
              <w:jc w:val="both"/>
              <w:textAlignment w:val="baseline"/>
              <w:rPr>
                <w:rFonts w:ascii="Segoe UI" w:hAnsi="Segoe UI" w:cs="Segoe UI"/>
                <w:sz w:val="18"/>
                <w:szCs w:val="18"/>
              </w:rPr>
            </w:pPr>
            <w:r w:rsidRPr="00FD1A6F">
              <w:t>1/ZS </w:t>
            </w:r>
          </w:p>
        </w:tc>
      </w:tr>
      <w:tr w:rsidR="00FD1A6F" w:rsidRPr="00FD1A6F" w14:paraId="1E23C186"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CA0555D"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3DF7B258"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p w14:paraId="6281A079" w14:textId="77777777" w:rsidR="00FD1A6F" w:rsidRPr="00FD1A6F" w:rsidRDefault="00FD1A6F" w:rsidP="00FD1A6F">
            <w:pPr>
              <w:jc w:val="both"/>
              <w:textAlignment w:val="baseline"/>
              <w:rPr>
                <w:rFonts w:ascii="Segoe UI" w:hAnsi="Segoe UI" w:cs="Segoe UI"/>
                <w:sz w:val="18"/>
                <w:szCs w:val="18"/>
              </w:rPr>
            </w:pPr>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1F63F3D"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7EE4D59B"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2BE3A255"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D756A4" w14:textId="77777777" w:rsidR="00FD1A6F" w:rsidRPr="00FD1A6F" w:rsidRDefault="00FD1A6F" w:rsidP="00FD1A6F">
            <w:pPr>
              <w:jc w:val="both"/>
              <w:textAlignment w:val="baseline"/>
              <w:rPr>
                <w:rFonts w:ascii="Segoe UI" w:hAnsi="Segoe UI" w:cs="Segoe UI"/>
                <w:sz w:val="18"/>
                <w:szCs w:val="18"/>
              </w:rPr>
            </w:pPr>
            <w:r w:rsidRPr="00FD1A6F">
              <w:t>3 </w:t>
            </w:r>
          </w:p>
        </w:tc>
      </w:tr>
      <w:tr w:rsidR="00FD1A6F" w:rsidRPr="00FD1A6F" w14:paraId="64EC9881"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CC3F364"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6" w:type="dxa"/>
            <w:gridSpan w:val="7"/>
            <w:tcBorders>
              <w:top w:val="single" w:sz="6" w:space="0" w:color="auto"/>
              <w:left w:val="single" w:sz="6" w:space="0" w:color="auto"/>
              <w:bottom w:val="single" w:sz="6" w:space="0" w:color="auto"/>
              <w:right w:val="single" w:sz="6" w:space="0" w:color="auto"/>
            </w:tcBorders>
            <w:shd w:val="clear" w:color="auto" w:fill="auto"/>
          </w:tcPr>
          <w:p w14:paraId="645D28A1" w14:textId="7CC77F2E" w:rsidR="00FD1A6F" w:rsidRPr="00FD1A6F" w:rsidRDefault="00FD1A6F" w:rsidP="00FD1A6F">
            <w:pPr>
              <w:jc w:val="both"/>
              <w:textAlignment w:val="baseline"/>
              <w:rPr>
                <w:rFonts w:ascii="Segoe UI" w:hAnsi="Segoe UI" w:cs="Segoe UI"/>
                <w:sz w:val="18"/>
                <w:szCs w:val="18"/>
              </w:rPr>
            </w:pPr>
          </w:p>
        </w:tc>
      </w:tr>
      <w:tr w:rsidR="00FD1A6F" w:rsidRPr="00FD1A6F" w14:paraId="1B5BA914"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3A37BE8"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1D55477" w14:textId="77777777" w:rsidR="00FD1A6F" w:rsidRPr="00FD1A6F" w:rsidRDefault="00FD1A6F" w:rsidP="00FD1A6F">
            <w:pPr>
              <w:jc w:val="both"/>
              <w:textAlignment w:val="baseline"/>
              <w:rPr>
                <w:rFonts w:ascii="Segoe UI" w:hAnsi="Segoe UI" w:cs="Segoe UI"/>
                <w:sz w:val="18"/>
                <w:szCs w:val="18"/>
              </w:rPr>
            </w:pPr>
            <w:r w:rsidRPr="00FD1A6F">
              <w:t>zkouška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40162343"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538680"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1B5D4F6A"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672302B" w14:textId="77777777" w:rsidR="00FD1A6F" w:rsidRPr="00FD1A6F" w:rsidRDefault="00FD1A6F" w:rsidP="00FD1A6F">
            <w:pPr>
              <w:textAlignment w:val="baseline"/>
              <w:rPr>
                <w:rFonts w:ascii="Segoe UI" w:hAnsi="Segoe UI" w:cs="Segoe UI"/>
                <w:sz w:val="18"/>
                <w:szCs w:val="18"/>
              </w:rPr>
            </w:pPr>
            <w:r w:rsidRPr="00FD1A6F">
              <w:rPr>
                <w:b/>
                <w:bCs/>
              </w:rPr>
              <w:t>Forma způsobu ověření studijních výsledků a další požadavky na studenta</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05AEBB8A" w14:textId="77777777" w:rsidR="00FD1A6F" w:rsidRPr="00FD1A6F" w:rsidRDefault="00FD1A6F" w:rsidP="00FD1A6F">
            <w:pPr>
              <w:jc w:val="both"/>
              <w:textAlignment w:val="baseline"/>
              <w:rPr>
                <w:rFonts w:ascii="Segoe UI" w:hAnsi="Segoe UI" w:cs="Segoe UI"/>
                <w:sz w:val="18"/>
                <w:szCs w:val="18"/>
              </w:rPr>
            </w:pPr>
            <w:r w:rsidRPr="00FD1A6F">
              <w:rPr>
                <w:rFonts w:ascii="Segoe UI" w:hAnsi="Segoe UI" w:cs="Segoe UI"/>
              </w:rPr>
              <w:t>ú</w:t>
            </w:r>
            <w:r w:rsidRPr="00FD1A6F">
              <w:t>stní </w:t>
            </w:r>
          </w:p>
        </w:tc>
      </w:tr>
      <w:tr w:rsidR="00FD1A6F" w:rsidRPr="00FD1A6F" w14:paraId="0299651D" w14:textId="77777777" w:rsidTr="00D956B5">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5BC4469"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19960DEE" w14:textId="77777777" w:rsidTr="00D956B5">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51C8AB67"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1A646C29"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38AFE805" w14:textId="77777777" w:rsidTr="00D956B5">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2CA11D4F"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3BEE1BDE" w14:textId="77777777" w:rsidR="00FD1A6F" w:rsidRPr="00FD1A6F" w:rsidRDefault="00FD1A6F" w:rsidP="00FD1A6F">
            <w:pPr>
              <w:jc w:val="both"/>
              <w:textAlignment w:val="baseline"/>
              <w:rPr>
                <w:rFonts w:ascii="Segoe UI" w:hAnsi="Segoe UI" w:cs="Segoe UI"/>
                <w:sz w:val="18"/>
                <w:szCs w:val="18"/>
              </w:rPr>
            </w:pPr>
            <w:r w:rsidRPr="00FD1A6F">
              <w:t>100 % </w:t>
            </w:r>
          </w:p>
        </w:tc>
      </w:tr>
      <w:tr w:rsidR="00FD1A6F" w:rsidRPr="00FD1A6F" w14:paraId="0C6AA83E"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F64CF86"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697A1AFF"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0D6F898F" w14:textId="77777777" w:rsidTr="00D956B5">
        <w:trPr>
          <w:trHeight w:val="25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2C512CF"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344E7AB0" w14:textId="77777777" w:rsidTr="00D956B5">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0AFCFE41"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26B2CC25"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73AEB3FD" w14:textId="77777777" w:rsidTr="00D956B5">
        <w:trPr>
          <w:trHeight w:val="3439"/>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1C58435" w14:textId="77777777" w:rsidR="00FD1A6F" w:rsidRPr="00FD1A6F" w:rsidRDefault="00FD1A6F" w:rsidP="00FD1A6F">
            <w:pPr>
              <w:jc w:val="both"/>
              <w:textAlignment w:val="baseline"/>
              <w:rPr>
                <w:rFonts w:ascii="Segoe UI" w:hAnsi="Segoe UI" w:cs="Segoe UI"/>
                <w:sz w:val="18"/>
                <w:szCs w:val="18"/>
              </w:rPr>
            </w:pPr>
            <w:r w:rsidRPr="00FD1A6F">
              <w:t>Předmět se zaměřuje na dějiny grafického a průmyslového designu od jejich formování po počátek 20. století. Poukazuje na předobraz designerských aktivit v tradičních disciplínách rukodílné práce a užitého umění, na zrod profese designera v období první průmyslové revoluce a její další proměny. </w:t>
            </w:r>
          </w:p>
          <w:p w14:paraId="516DD007" w14:textId="77777777" w:rsidR="00FD1A6F" w:rsidRPr="00FD1A6F" w:rsidRDefault="00FD1A6F" w:rsidP="00FD1A6F">
            <w:pPr>
              <w:jc w:val="both"/>
              <w:textAlignment w:val="baseline"/>
              <w:rPr>
                <w:rFonts w:ascii="Segoe UI" w:hAnsi="Segoe UI" w:cs="Segoe UI"/>
                <w:sz w:val="18"/>
                <w:szCs w:val="18"/>
              </w:rPr>
            </w:pPr>
            <w:r w:rsidRPr="00FD1A6F">
              <w:t> </w:t>
            </w:r>
          </w:p>
          <w:p w14:paraId="7CD27029"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1. </w:t>
            </w:r>
            <w:proofErr w:type="spellStart"/>
            <w:r w:rsidRPr="00FD1A6F">
              <w:rPr>
                <w:lang w:val="en-US"/>
              </w:rPr>
              <w:t>Vymezení</w:t>
            </w:r>
            <w:proofErr w:type="spellEnd"/>
            <w:r w:rsidRPr="00FD1A6F">
              <w:rPr>
                <w:lang w:val="en-US"/>
              </w:rPr>
              <w:t xml:space="preserve"> </w:t>
            </w:r>
            <w:proofErr w:type="spellStart"/>
            <w:r w:rsidRPr="00FD1A6F">
              <w:rPr>
                <w:lang w:val="en-US"/>
              </w:rPr>
              <w:t>předmětu</w:t>
            </w:r>
            <w:proofErr w:type="spellEnd"/>
            <w:r w:rsidRPr="00FD1A6F">
              <w:rPr>
                <w:lang w:val="en-US"/>
              </w:rPr>
              <w:t xml:space="preserve"> "</w:t>
            </w:r>
            <w:proofErr w:type="spellStart"/>
            <w:r w:rsidRPr="00FD1A6F">
              <w:rPr>
                <w:lang w:val="en-US"/>
              </w:rPr>
              <w:t>dějin</w:t>
            </w:r>
            <w:proofErr w:type="spellEnd"/>
            <w:r w:rsidRPr="00FD1A6F">
              <w:rPr>
                <w:lang w:val="en-US"/>
              </w:rPr>
              <w:t xml:space="preserve"> </w:t>
            </w:r>
            <w:proofErr w:type="spellStart"/>
            <w:r w:rsidRPr="00FD1A6F">
              <w:rPr>
                <w:lang w:val="en-US"/>
              </w:rPr>
              <w:t>designu</w:t>
            </w:r>
            <w:proofErr w:type="spellEnd"/>
            <w:r w:rsidRPr="00FD1A6F">
              <w:rPr>
                <w:lang w:val="en-US"/>
              </w:rPr>
              <w:t xml:space="preserve">", </w:t>
            </w:r>
            <w:proofErr w:type="spellStart"/>
            <w:r w:rsidRPr="00FD1A6F">
              <w:rPr>
                <w:lang w:val="en-US"/>
              </w:rPr>
              <w:t>jeho</w:t>
            </w:r>
            <w:proofErr w:type="spellEnd"/>
            <w:r w:rsidRPr="00FD1A6F">
              <w:rPr>
                <w:lang w:val="en-US"/>
              </w:rPr>
              <w:t xml:space="preserve"> </w:t>
            </w:r>
            <w:proofErr w:type="spellStart"/>
            <w:r w:rsidRPr="00FD1A6F">
              <w:rPr>
                <w:lang w:val="en-US"/>
              </w:rPr>
              <w:t>rozdílné</w:t>
            </w:r>
            <w:proofErr w:type="spellEnd"/>
            <w:r w:rsidRPr="00FD1A6F">
              <w:rPr>
                <w:lang w:val="en-US"/>
              </w:rPr>
              <w:t xml:space="preserve"> </w:t>
            </w:r>
            <w:proofErr w:type="spellStart"/>
            <w:r w:rsidRPr="00FD1A6F">
              <w:rPr>
                <w:lang w:val="en-US"/>
              </w:rPr>
              <w:t>interpretace</w:t>
            </w:r>
            <w:proofErr w:type="spellEnd"/>
            <w:r w:rsidRPr="00FD1A6F">
              <w:rPr>
                <w:lang w:val="en-US"/>
              </w:rPr>
              <w:t xml:space="preserve">. </w:t>
            </w:r>
            <w:proofErr w:type="spellStart"/>
            <w:r w:rsidRPr="00FD1A6F">
              <w:rPr>
                <w:lang w:val="en-US"/>
              </w:rPr>
              <w:t>Grafický</w:t>
            </w:r>
            <w:proofErr w:type="spellEnd"/>
            <w:r w:rsidRPr="00FD1A6F">
              <w:rPr>
                <w:lang w:val="en-US"/>
              </w:rPr>
              <w:t xml:space="preserve"> a </w:t>
            </w:r>
            <w:proofErr w:type="spellStart"/>
            <w:r w:rsidRPr="00FD1A6F">
              <w:rPr>
                <w:lang w:val="en-US"/>
              </w:rPr>
              <w:t>průmyslový</w:t>
            </w:r>
            <w:proofErr w:type="spellEnd"/>
            <w:r w:rsidRPr="00FD1A6F">
              <w:rPr>
                <w:lang w:val="en-US"/>
              </w:rPr>
              <w:t xml:space="preserve"> design.</w:t>
            </w:r>
            <w:r w:rsidRPr="00FD1A6F">
              <w:t> </w:t>
            </w:r>
          </w:p>
          <w:p w14:paraId="3025CA02"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2. </w:t>
            </w:r>
            <w:proofErr w:type="spellStart"/>
            <w:r w:rsidRPr="00FD1A6F">
              <w:rPr>
                <w:lang w:val="en-US"/>
              </w:rPr>
              <w:t>První</w:t>
            </w:r>
            <w:proofErr w:type="spellEnd"/>
            <w:r w:rsidRPr="00FD1A6F">
              <w:rPr>
                <w:lang w:val="en-US"/>
              </w:rPr>
              <w:t xml:space="preserve"> </w:t>
            </w:r>
            <w:proofErr w:type="spellStart"/>
            <w:r w:rsidRPr="00FD1A6F">
              <w:rPr>
                <w:lang w:val="en-US"/>
              </w:rPr>
              <w:t>průmyslová</w:t>
            </w:r>
            <w:proofErr w:type="spellEnd"/>
            <w:r w:rsidRPr="00FD1A6F">
              <w:rPr>
                <w:lang w:val="en-US"/>
              </w:rPr>
              <w:t xml:space="preserve"> </w:t>
            </w:r>
            <w:proofErr w:type="spellStart"/>
            <w:r w:rsidRPr="00FD1A6F">
              <w:rPr>
                <w:lang w:val="en-US"/>
              </w:rPr>
              <w:t>revoluce</w:t>
            </w:r>
            <w:proofErr w:type="spellEnd"/>
            <w:r w:rsidRPr="00FD1A6F">
              <w:rPr>
                <w:lang w:val="en-US"/>
              </w:rPr>
              <w:t xml:space="preserve">, </w:t>
            </w:r>
            <w:proofErr w:type="spellStart"/>
            <w:r w:rsidRPr="00FD1A6F">
              <w:rPr>
                <w:lang w:val="en-US"/>
              </w:rPr>
              <w:t>krize</w:t>
            </w:r>
            <w:proofErr w:type="spellEnd"/>
            <w:r w:rsidRPr="00FD1A6F">
              <w:rPr>
                <w:lang w:val="en-US"/>
              </w:rPr>
              <w:t xml:space="preserve"> </w:t>
            </w:r>
            <w:proofErr w:type="spellStart"/>
            <w:r w:rsidRPr="00FD1A6F">
              <w:rPr>
                <w:lang w:val="en-US"/>
              </w:rPr>
              <w:t>koncepce</w:t>
            </w:r>
            <w:proofErr w:type="spellEnd"/>
            <w:r w:rsidRPr="00FD1A6F">
              <w:rPr>
                <w:lang w:val="en-US"/>
              </w:rPr>
              <w:t xml:space="preserve"> </w:t>
            </w:r>
            <w:proofErr w:type="spellStart"/>
            <w:r w:rsidRPr="00FD1A6F">
              <w:rPr>
                <w:lang w:val="en-US"/>
              </w:rPr>
              <w:t>užitého</w:t>
            </w:r>
            <w:proofErr w:type="spellEnd"/>
            <w:r w:rsidRPr="00FD1A6F">
              <w:rPr>
                <w:lang w:val="en-US"/>
              </w:rPr>
              <w:t xml:space="preserve"> </w:t>
            </w:r>
            <w:proofErr w:type="spellStart"/>
            <w:r w:rsidRPr="00FD1A6F">
              <w:rPr>
                <w:lang w:val="en-US"/>
              </w:rPr>
              <w:t>umění</w:t>
            </w:r>
            <w:proofErr w:type="spellEnd"/>
            <w:r w:rsidRPr="00FD1A6F">
              <w:rPr>
                <w:lang w:val="en-US"/>
              </w:rPr>
              <w:t xml:space="preserve"> a </w:t>
            </w:r>
            <w:proofErr w:type="spellStart"/>
            <w:r w:rsidRPr="00FD1A6F">
              <w:rPr>
                <w:lang w:val="en-US"/>
              </w:rPr>
              <w:t>zrod</w:t>
            </w:r>
            <w:proofErr w:type="spellEnd"/>
            <w:r w:rsidRPr="00FD1A6F">
              <w:rPr>
                <w:lang w:val="en-US"/>
              </w:rPr>
              <w:t xml:space="preserve"> </w:t>
            </w:r>
            <w:proofErr w:type="spellStart"/>
            <w:r w:rsidRPr="00FD1A6F">
              <w:rPr>
                <w:lang w:val="en-US"/>
              </w:rPr>
              <w:t>profese</w:t>
            </w:r>
            <w:proofErr w:type="spellEnd"/>
            <w:r w:rsidRPr="00FD1A6F">
              <w:rPr>
                <w:lang w:val="en-US"/>
              </w:rPr>
              <w:t xml:space="preserve"> </w:t>
            </w:r>
            <w:proofErr w:type="spellStart"/>
            <w:r w:rsidRPr="00FD1A6F">
              <w:rPr>
                <w:lang w:val="en-US"/>
              </w:rPr>
              <w:t>designera</w:t>
            </w:r>
            <w:proofErr w:type="spellEnd"/>
            <w:r w:rsidRPr="00FD1A6F">
              <w:rPr>
                <w:lang w:val="en-US"/>
              </w:rPr>
              <w:t>.</w:t>
            </w:r>
            <w:r w:rsidRPr="00FD1A6F">
              <w:t> </w:t>
            </w:r>
          </w:p>
          <w:p w14:paraId="34C384F8"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3. </w:t>
            </w:r>
            <w:proofErr w:type="spellStart"/>
            <w:r w:rsidRPr="00FD1A6F">
              <w:rPr>
                <w:lang w:val="en-US"/>
              </w:rPr>
              <w:t>Vynález</w:t>
            </w:r>
            <w:proofErr w:type="spellEnd"/>
            <w:r w:rsidRPr="00FD1A6F">
              <w:rPr>
                <w:lang w:val="en-US"/>
              </w:rPr>
              <w:t xml:space="preserve"> </w:t>
            </w:r>
            <w:proofErr w:type="spellStart"/>
            <w:r w:rsidRPr="00FD1A6F">
              <w:rPr>
                <w:lang w:val="en-US"/>
              </w:rPr>
              <w:t>litografie</w:t>
            </w:r>
            <w:proofErr w:type="spellEnd"/>
            <w:r w:rsidRPr="00FD1A6F">
              <w:rPr>
                <w:lang w:val="en-US"/>
              </w:rPr>
              <w:t xml:space="preserve"> a </w:t>
            </w:r>
            <w:proofErr w:type="spellStart"/>
            <w:r w:rsidRPr="00FD1A6F">
              <w:rPr>
                <w:lang w:val="en-US"/>
              </w:rPr>
              <w:t>zrod</w:t>
            </w:r>
            <w:proofErr w:type="spellEnd"/>
            <w:r w:rsidRPr="00FD1A6F">
              <w:rPr>
                <w:lang w:val="en-US"/>
              </w:rPr>
              <w:t xml:space="preserve"> </w:t>
            </w:r>
            <w:proofErr w:type="spellStart"/>
            <w:r w:rsidRPr="00FD1A6F">
              <w:rPr>
                <w:lang w:val="en-US"/>
              </w:rPr>
              <w:t>plakátu</w:t>
            </w:r>
            <w:proofErr w:type="spellEnd"/>
            <w:r w:rsidRPr="00FD1A6F">
              <w:rPr>
                <w:lang w:val="en-US"/>
              </w:rPr>
              <w:t>.</w:t>
            </w:r>
            <w:r w:rsidRPr="00FD1A6F">
              <w:t> </w:t>
            </w:r>
          </w:p>
          <w:p w14:paraId="4BD0FA8E"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4. </w:t>
            </w:r>
            <w:proofErr w:type="spellStart"/>
            <w:r w:rsidRPr="00FD1A6F">
              <w:rPr>
                <w:lang w:val="en-US"/>
              </w:rPr>
              <w:t>Uměleckořemeslné</w:t>
            </w:r>
            <w:proofErr w:type="spellEnd"/>
            <w:r w:rsidRPr="00FD1A6F">
              <w:rPr>
                <w:lang w:val="en-US"/>
              </w:rPr>
              <w:t xml:space="preserve"> </w:t>
            </w:r>
            <w:proofErr w:type="spellStart"/>
            <w:r w:rsidRPr="00FD1A6F">
              <w:rPr>
                <w:lang w:val="en-US"/>
              </w:rPr>
              <w:t>hnutí</w:t>
            </w:r>
            <w:proofErr w:type="spellEnd"/>
            <w:r w:rsidRPr="00FD1A6F">
              <w:rPr>
                <w:lang w:val="en-US"/>
              </w:rPr>
              <w:t xml:space="preserve"> (Arts and Crafts Movement)</w:t>
            </w:r>
            <w:r w:rsidRPr="00FD1A6F">
              <w:t> </w:t>
            </w:r>
          </w:p>
          <w:p w14:paraId="2B28F8F9"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5. </w:t>
            </w:r>
            <w:proofErr w:type="spellStart"/>
            <w:r w:rsidRPr="00FD1A6F">
              <w:rPr>
                <w:lang w:val="en-US"/>
              </w:rPr>
              <w:t>Reformní</w:t>
            </w:r>
            <w:proofErr w:type="spellEnd"/>
            <w:r w:rsidRPr="00FD1A6F">
              <w:rPr>
                <w:lang w:val="en-US"/>
              </w:rPr>
              <w:t xml:space="preserve"> </w:t>
            </w:r>
            <w:proofErr w:type="spellStart"/>
            <w:r w:rsidRPr="00FD1A6F">
              <w:rPr>
                <w:lang w:val="en-US"/>
              </w:rPr>
              <w:t>hnutí</w:t>
            </w:r>
            <w:proofErr w:type="spellEnd"/>
            <w:r w:rsidRPr="00FD1A6F">
              <w:rPr>
                <w:lang w:val="en-US"/>
              </w:rPr>
              <w:t xml:space="preserve"> 2. </w:t>
            </w:r>
            <w:proofErr w:type="spellStart"/>
            <w:r w:rsidRPr="00FD1A6F">
              <w:rPr>
                <w:lang w:val="en-US"/>
              </w:rPr>
              <w:t>poloviny</w:t>
            </w:r>
            <w:proofErr w:type="spellEnd"/>
            <w:r w:rsidRPr="00FD1A6F">
              <w:rPr>
                <w:lang w:val="en-US"/>
              </w:rPr>
              <w:t xml:space="preserve"> 19. </w:t>
            </w:r>
            <w:proofErr w:type="spellStart"/>
            <w:r w:rsidRPr="00FD1A6F">
              <w:rPr>
                <w:lang w:val="en-US"/>
              </w:rPr>
              <w:t>století</w:t>
            </w:r>
            <w:proofErr w:type="spellEnd"/>
            <w:r w:rsidRPr="00FD1A6F">
              <w:rPr>
                <w:lang w:val="en-US"/>
              </w:rPr>
              <w:t xml:space="preserve"> </w:t>
            </w:r>
            <w:proofErr w:type="spellStart"/>
            <w:r w:rsidRPr="00FD1A6F">
              <w:rPr>
                <w:lang w:val="en-US"/>
              </w:rPr>
              <w:t>zaměřené</w:t>
            </w:r>
            <w:proofErr w:type="spellEnd"/>
            <w:r w:rsidRPr="00FD1A6F">
              <w:rPr>
                <w:lang w:val="en-US"/>
              </w:rPr>
              <w:t xml:space="preserve"> </w:t>
            </w:r>
            <w:proofErr w:type="spellStart"/>
            <w:r w:rsidRPr="00FD1A6F">
              <w:rPr>
                <w:lang w:val="en-US"/>
              </w:rPr>
              <w:t>na</w:t>
            </w:r>
            <w:proofErr w:type="spellEnd"/>
            <w:r w:rsidRPr="00FD1A6F">
              <w:rPr>
                <w:lang w:val="en-US"/>
              </w:rPr>
              <w:t xml:space="preserve"> </w:t>
            </w:r>
            <w:proofErr w:type="spellStart"/>
            <w:r w:rsidRPr="00FD1A6F">
              <w:rPr>
                <w:lang w:val="en-US"/>
              </w:rPr>
              <w:t>průmyslovou</w:t>
            </w:r>
            <w:proofErr w:type="spellEnd"/>
            <w:r w:rsidRPr="00FD1A6F">
              <w:rPr>
                <w:lang w:val="en-US"/>
              </w:rPr>
              <w:t xml:space="preserve"> </w:t>
            </w:r>
            <w:proofErr w:type="spellStart"/>
            <w:r w:rsidRPr="00FD1A6F">
              <w:rPr>
                <w:lang w:val="en-US"/>
              </w:rPr>
              <w:t>výrobu</w:t>
            </w:r>
            <w:proofErr w:type="spellEnd"/>
            <w:r w:rsidRPr="00FD1A6F">
              <w:rPr>
                <w:lang w:val="en-US"/>
              </w:rPr>
              <w:t>.</w:t>
            </w:r>
            <w:r w:rsidRPr="00FD1A6F">
              <w:t> </w:t>
            </w:r>
          </w:p>
          <w:p w14:paraId="5DE424B3" w14:textId="77777777" w:rsidR="00FD1A6F" w:rsidRPr="00FD1A6F" w:rsidRDefault="00FD1A6F" w:rsidP="00D956B5">
            <w:pPr>
              <w:ind w:left="360" w:hanging="45"/>
              <w:jc w:val="both"/>
              <w:textAlignment w:val="baseline"/>
              <w:rPr>
                <w:rFonts w:ascii="Segoe UI" w:hAnsi="Segoe UI" w:cs="Segoe UI"/>
                <w:sz w:val="18"/>
                <w:szCs w:val="18"/>
              </w:rPr>
            </w:pPr>
            <w:r w:rsidRPr="00FD1A6F">
              <w:rPr>
                <w:lang w:val="en-US"/>
              </w:rPr>
              <w:t xml:space="preserve">6. </w:t>
            </w:r>
            <w:proofErr w:type="spellStart"/>
            <w:r w:rsidRPr="00FD1A6F">
              <w:rPr>
                <w:lang w:val="en-US"/>
              </w:rPr>
              <w:t>Florální</w:t>
            </w:r>
            <w:proofErr w:type="spellEnd"/>
            <w:r w:rsidRPr="00FD1A6F">
              <w:rPr>
                <w:lang w:val="en-US"/>
              </w:rPr>
              <w:t xml:space="preserve"> </w:t>
            </w:r>
            <w:proofErr w:type="spellStart"/>
            <w:r w:rsidRPr="00FD1A6F">
              <w:rPr>
                <w:lang w:val="en-US"/>
              </w:rPr>
              <w:t>secese</w:t>
            </w:r>
            <w:proofErr w:type="spellEnd"/>
            <w:r w:rsidRPr="00FD1A6F">
              <w:rPr>
                <w:lang w:val="en-US"/>
              </w:rPr>
              <w:t>.</w:t>
            </w:r>
            <w:r w:rsidRPr="00FD1A6F">
              <w:t> </w:t>
            </w:r>
          </w:p>
          <w:p w14:paraId="1460C25E" w14:textId="4289C4AC" w:rsidR="00FD1A6F" w:rsidRPr="00FD1A6F" w:rsidRDefault="00D956B5" w:rsidP="00D956B5">
            <w:pPr>
              <w:ind w:left="315" w:hanging="45"/>
              <w:jc w:val="both"/>
              <w:textAlignment w:val="baseline"/>
              <w:rPr>
                <w:rFonts w:ascii="Segoe UI" w:hAnsi="Segoe UI" w:cs="Segoe UI"/>
                <w:sz w:val="18"/>
                <w:szCs w:val="18"/>
              </w:rPr>
            </w:pPr>
            <w:r>
              <w:rPr>
                <w:lang w:val="en-US"/>
              </w:rPr>
              <w:t xml:space="preserve"> 7</w:t>
            </w:r>
            <w:r w:rsidR="00FD1A6F" w:rsidRPr="00FD1A6F">
              <w:rPr>
                <w:lang w:val="en-US"/>
              </w:rPr>
              <w:t xml:space="preserve">. </w:t>
            </w:r>
            <w:proofErr w:type="spellStart"/>
            <w:r w:rsidR="00FD1A6F" w:rsidRPr="00FD1A6F">
              <w:rPr>
                <w:lang w:val="en-US"/>
              </w:rPr>
              <w:t>Geometrická</w:t>
            </w:r>
            <w:proofErr w:type="spellEnd"/>
            <w:r w:rsidR="00FD1A6F" w:rsidRPr="00FD1A6F">
              <w:rPr>
                <w:lang w:val="en-US"/>
              </w:rPr>
              <w:t xml:space="preserve"> </w:t>
            </w:r>
            <w:proofErr w:type="spellStart"/>
            <w:r w:rsidR="00FD1A6F" w:rsidRPr="00FD1A6F">
              <w:rPr>
                <w:lang w:val="en-US"/>
              </w:rPr>
              <w:t>secese</w:t>
            </w:r>
            <w:proofErr w:type="spellEnd"/>
            <w:r w:rsidR="00FD1A6F" w:rsidRPr="00FD1A6F">
              <w:rPr>
                <w:lang w:val="en-US"/>
              </w:rPr>
              <w:t>.</w:t>
            </w:r>
            <w:r w:rsidR="00FD1A6F" w:rsidRPr="00FD1A6F">
              <w:t> </w:t>
            </w:r>
          </w:p>
          <w:p w14:paraId="5F0D53BB" w14:textId="77777777" w:rsidR="00FD1A6F" w:rsidRPr="00FD1A6F" w:rsidRDefault="00FD1A6F" w:rsidP="00FD1A6F">
            <w:pPr>
              <w:jc w:val="both"/>
              <w:textAlignment w:val="baseline"/>
              <w:rPr>
                <w:rFonts w:ascii="Segoe UI" w:hAnsi="Segoe UI" w:cs="Segoe UI"/>
                <w:sz w:val="18"/>
                <w:szCs w:val="18"/>
              </w:rPr>
            </w:pPr>
            <w:r w:rsidRPr="00FD1A6F">
              <w:t> </w:t>
            </w:r>
          </w:p>
          <w:p w14:paraId="0FD340A7" w14:textId="77777777" w:rsidR="00FD1A6F" w:rsidRDefault="00FD1A6F" w:rsidP="00FD1A6F">
            <w:pPr>
              <w:jc w:val="both"/>
              <w:textAlignment w:val="baseline"/>
            </w:pPr>
            <w:proofErr w:type="spellStart"/>
            <w:r w:rsidRPr="00FD1A6F">
              <w:rPr>
                <w:lang w:val="en-US"/>
              </w:rPr>
              <w:t>Studující</w:t>
            </w:r>
            <w:proofErr w:type="spellEnd"/>
            <w:r w:rsidRPr="00FD1A6F">
              <w:rPr>
                <w:lang w:val="en-US"/>
              </w:rPr>
              <w:t xml:space="preserve"> </w:t>
            </w:r>
            <w:proofErr w:type="spellStart"/>
            <w:r w:rsidRPr="00FD1A6F">
              <w:rPr>
                <w:lang w:val="en-US"/>
              </w:rPr>
              <w:t>získají</w:t>
            </w:r>
            <w:proofErr w:type="spellEnd"/>
            <w:r w:rsidRPr="00FD1A6F">
              <w:rPr>
                <w:lang w:val="en-US"/>
              </w:rPr>
              <w:t xml:space="preserve"> </w:t>
            </w:r>
            <w:proofErr w:type="spellStart"/>
            <w:r w:rsidRPr="00FD1A6F">
              <w:rPr>
                <w:lang w:val="en-US"/>
              </w:rPr>
              <w:t>přehled</w:t>
            </w:r>
            <w:proofErr w:type="spellEnd"/>
            <w:r w:rsidRPr="00FD1A6F">
              <w:rPr>
                <w:lang w:val="en-US"/>
              </w:rPr>
              <w:t xml:space="preserve"> o </w:t>
            </w:r>
            <w:proofErr w:type="spellStart"/>
            <w:r w:rsidRPr="00FD1A6F">
              <w:rPr>
                <w:lang w:val="en-US"/>
              </w:rPr>
              <w:t>počátcích</w:t>
            </w:r>
            <w:proofErr w:type="spellEnd"/>
            <w:r w:rsidRPr="00FD1A6F">
              <w:rPr>
                <w:lang w:val="en-US"/>
              </w:rPr>
              <w:t xml:space="preserve"> a </w:t>
            </w:r>
            <w:proofErr w:type="spellStart"/>
            <w:r w:rsidRPr="00FD1A6F">
              <w:rPr>
                <w:lang w:val="en-US"/>
              </w:rPr>
              <w:t>sebeurčení</w:t>
            </w:r>
            <w:proofErr w:type="spellEnd"/>
            <w:r w:rsidRPr="00FD1A6F">
              <w:rPr>
                <w:lang w:val="en-US"/>
              </w:rPr>
              <w:t xml:space="preserve"> </w:t>
            </w:r>
            <w:proofErr w:type="spellStart"/>
            <w:r w:rsidRPr="00FD1A6F">
              <w:rPr>
                <w:lang w:val="en-US"/>
              </w:rPr>
              <w:t>grafického</w:t>
            </w:r>
            <w:proofErr w:type="spellEnd"/>
            <w:r w:rsidRPr="00FD1A6F">
              <w:rPr>
                <w:lang w:val="en-US"/>
              </w:rPr>
              <w:t xml:space="preserve"> a </w:t>
            </w:r>
            <w:proofErr w:type="spellStart"/>
            <w:r w:rsidRPr="00FD1A6F">
              <w:rPr>
                <w:lang w:val="en-US"/>
              </w:rPr>
              <w:t>průmyslového</w:t>
            </w:r>
            <w:proofErr w:type="spellEnd"/>
            <w:r w:rsidRPr="00FD1A6F">
              <w:rPr>
                <w:lang w:val="en-US"/>
              </w:rPr>
              <w:t xml:space="preserve"> </w:t>
            </w:r>
            <w:proofErr w:type="spellStart"/>
            <w:r w:rsidRPr="00FD1A6F">
              <w:rPr>
                <w:lang w:val="en-US"/>
              </w:rPr>
              <w:t>designu</w:t>
            </w:r>
            <w:proofErr w:type="spellEnd"/>
            <w:r w:rsidRPr="00FD1A6F">
              <w:rPr>
                <w:lang w:val="en-US"/>
              </w:rPr>
              <w:t xml:space="preserve">, </w:t>
            </w:r>
            <w:proofErr w:type="spellStart"/>
            <w:r w:rsidRPr="00FD1A6F">
              <w:rPr>
                <w:lang w:val="en-US"/>
              </w:rPr>
              <w:t>budou</w:t>
            </w:r>
            <w:proofErr w:type="spellEnd"/>
            <w:r w:rsidRPr="00FD1A6F">
              <w:rPr>
                <w:lang w:val="en-US"/>
              </w:rPr>
              <w:t xml:space="preserve"> </w:t>
            </w:r>
            <w:proofErr w:type="spellStart"/>
            <w:r w:rsidRPr="00FD1A6F">
              <w:rPr>
                <w:lang w:val="en-US"/>
              </w:rPr>
              <w:t>schopni</w:t>
            </w:r>
            <w:proofErr w:type="spellEnd"/>
            <w:r w:rsidRPr="00FD1A6F">
              <w:rPr>
                <w:lang w:val="en-US"/>
              </w:rPr>
              <w:t xml:space="preserve"> </w:t>
            </w:r>
            <w:proofErr w:type="spellStart"/>
            <w:r w:rsidRPr="00FD1A6F">
              <w:rPr>
                <w:lang w:val="en-US"/>
              </w:rPr>
              <w:t>časově</w:t>
            </w:r>
            <w:proofErr w:type="spellEnd"/>
            <w:r w:rsidRPr="00FD1A6F">
              <w:rPr>
                <w:lang w:val="en-US"/>
              </w:rPr>
              <w:t xml:space="preserve"> a </w:t>
            </w:r>
            <w:proofErr w:type="spellStart"/>
            <w:r w:rsidRPr="00FD1A6F">
              <w:rPr>
                <w:lang w:val="en-US"/>
              </w:rPr>
              <w:t>druhově</w:t>
            </w:r>
            <w:proofErr w:type="spellEnd"/>
            <w:r w:rsidRPr="00FD1A6F">
              <w:rPr>
                <w:lang w:val="en-US"/>
              </w:rPr>
              <w:t xml:space="preserve"> </w:t>
            </w:r>
            <w:proofErr w:type="spellStart"/>
            <w:r w:rsidRPr="00FD1A6F">
              <w:rPr>
                <w:lang w:val="en-US"/>
              </w:rPr>
              <w:t>zařadit</w:t>
            </w:r>
            <w:proofErr w:type="spellEnd"/>
            <w:r w:rsidRPr="00FD1A6F">
              <w:rPr>
                <w:lang w:val="en-US"/>
              </w:rPr>
              <w:t xml:space="preserve"> </w:t>
            </w:r>
            <w:proofErr w:type="spellStart"/>
            <w:r w:rsidRPr="00FD1A6F">
              <w:rPr>
                <w:lang w:val="en-US"/>
              </w:rPr>
              <w:t>artefakty</w:t>
            </w:r>
            <w:proofErr w:type="spellEnd"/>
            <w:r w:rsidRPr="00FD1A6F">
              <w:rPr>
                <w:lang w:val="en-US"/>
              </w:rPr>
              <w:t xml:space="preserve"> a </w:t>
            </w:r>
            <w:proofErr w:type="spellStart"/>
            <w:r w:rsidRPr="00FD1A6F">
              <w:rPr>
                <w:lang w:val="en-US"/>
              </w:rPr>
              <w:t>produkty</w:t>
            </w:r>
            <w:proofErr w:type="spellEnd"/>
            <w:r w:rsidRPr="00FD1A6F">
              <w:rPr>
                <w:lang w:val="en-US"/>
              </w:rPr>
              <w:t xml:space="preserve"> z </w:t>
            </w:r>
            <w:proofErr w:type="spellStart"/>
            <w:r w:rsidRPr="00FD1A6F">
              <w:rPr>
                <w:lang w:val="en-US"/>
              </w:rPr>
              <w:t>tohoto</w:t>
            </w:r>
            <w:proofErr w:type="spellEnd"/>
            <w:r w:rsidRPr="00FD1A6F">
              <w:rPr>
                <w:lang w:val="en-US"/>
              </w:rPr>
              <w:t xml:space="preserve"> </w:t>
            </w:r>
            <w:proofErr w:type="spellStart"/>
            <w:r w:rsidRPr="00FD1A6F">
              <w:rPr>
                <w:lang w:val="en-US"/>
              </w:rPr>
              <w:t>období</w:t>
            </w:r>
            <w:proofErr w:type="spellEnd"/>
            <w:r w:rsidRPr="00FD1A6F">
              <w:rPr>
                <w:lang w:val="en-US"/>
              </w:rPr>
              <w:t xml:space="preserve">, </w:t>
            </w:r>
            <w:proofErr w:type="spellStart"/>
            <w:r w:rsidRPr="00FD1A6F">
              <w:rPr>
                <w:lang w:val="en-US"/>
              </w:rPr>
              <w:t>budou</w:t>
            </w:r>
            <w:proofErr w:type="spellEnd"/>
            <w:r w:rsidRPr="00FD1A6F">
              <w:rPr>
                <w:lang w:val="en-US"/>
              </w:rPr>
              <w:t xml:space="preserve"> </w:t>
            </w:r>
            <w:proofErr w:type="spellStart"/>
            <w:r w:rsidRPr="00FD1A6F">
              <w:rPr>
                <w:lang w:val="en-US"/>
              </w:rPr>
              <w:t>seznámeni</w:t>
            </w:r>
            <w:proofErr w:type="spellEnd"/>
            <w:r w:rsidRPr="00FD1A6F">
              <w:rPr>
                <w:lang w:val="en-US"/>
              </w:rPr>
              <w:t xml:space="preserve"> s </w:t>
            </w:r>
            <w:proofErr w:type="spellStart"/>
            <w:r w:rsidRPr="00FD1A6F">
              <w:rPr>
                <w:lang w:val="en-US"/>
              </w:rPr>
              <w:t>povahou</w:t>
            </w:r>
            <w:proofErr w:type="spellEnd"/>
            <w:r w:rsidRPr="00FD1A6F">
              <w:rPr>
                <w:lang w:val="en-US"/>
              </w:rPr>
              <w:t xml:space="preserve"> </w:t>
            </w:r>
            <w:proofErr w:type="spellStart"/>
            <w:r w:rsidRPr="00FD1A6F">
              <w:rPr>
                <w:lang w:val="en-US"/>
              </w:rPr>
              <w:t>technologické</w:t>
            </w:r>
            <w:proofErr w:type="spellEnd"/>
            <w:r w:rsidRPr="00FD1A6F">
              <w:rPr>
                <w:lang w:val="en-US"/>
              </w:rPr>
              <w:t xml:space="preserve"> </w:t>
            </w:r>
            <w:proofErr w:type="spellStart"/>
            <w:r w:rsidRPr="00FD1A6F">
              <w:rPr>
                <w:lang w:val="en-US"/>
              </w:rPr>
              <w:t>možnosti</w:t>
            </w:r>
            <w:proofErr w:type="spellEnd"/>
            <w:r w:rsidRPr="00FD1A6F">
              <w:rPr>
                <w:lang w:val="en-US"/>
              </w:rPr>
              <w:t xml:space="preserve"> </w:t>
            </w:r>
            <w:proofErr w:type="spellStart"/>
            <w:r w:rsidRPr="00FD1A6F">
              <w:rPr>
                <w:lang w:val="en-US"/>
              </w:rPr>
              <w:t>dobové</w:t>
            </w:r>
            <w:proofErr w:type="spellEnd"/>
            <w:r w:rsidRPr="00FD1A6F">
              <w:rPr>
                <w:lang w:val="en-US"/>
              </w:rPr>
              <w:t xml:space="preserve"> </w:t>
            </w:r>
            <w:proofErr w:type="spellStart"/>
            <w:r w:rsidRPr="00FD1A6F">
              <w:rPr>
                <w:lang w:val="en-US"/>
              </w:rPr>
              <w:t>produkce</w:t>
            </w:r>
            <w:proofErr w:type="spellEnd"/>
            <w:r w:rsidRPr="00FD1A6F">
              <w:rPr>
                <w:lang w:val="en-US"/>
              </w:rPr>
              <w:t xml:space="preserve"> </w:t>
            </w:r>
            <w:r w:rsidR="002E014E">
              <w:rPr>
                <w:lang w:val="en-US"/>
              </w:rPr>
              <w:br/>
            </w:r>
            <w:r w:rsidRPr="00FD1A6F">
              <w:rPr>
                <w:lang w:val="en-US"/>
              </w:rPr>
              <w:t xml:space="preserve">a </w:t>
            </w:r>
            <w:proofErr w:type="spellStart"/>
            <w:r w:rsidRPr="00FD1A6F">
              <w:rPr>
                <w:lang w:val="en-US"/>
              </w:rPr>
              <w:t>řemesla</w:t>
            </w:r>
            <w:proofErr w:type="spellEnd"/>
            <w:r w:rsidRPr="00FD1A6F">
              <w:rPr>
                <w:lang w:val="en-US"/>
              </w:rPr>
              <w:t>.</w:t>
            </w:r>
            <w:r w:rsidRPr="00FD1A6F">
              <w:t> </w:t>
            </w:r>
          </w:p>
          <w:p w14:paraId="1D5226FF" w14:textId="313315AC" w:rsidR="00F170F4" w:rsidRPr="00FD1A6F" w:rsidRDefault="00F170F4" w:rsidP="00FD1A6F">
            <w:pPr>
              <w:jc w:val="both"/>
              <w:textAlignment w:val="baseline"/>
              <w:rPr>
                <w:rFonts w:ascii="Segoe UI" w:hAnsi="Segoe UI" w:cs="Segoe UI"/>
                <w:sz w:val="18"/>
                <w:szCs w:val="18"/>
              </w:rPr>
            </w:pPr>
          </w:p>
        </w:tc>
      </w:tr>
      <w:tr w:rsidR="00FD1A6F" w:rsidRPr="00FD1A6F" w14:paraId="7EF220E2" w14:textId="77777777" w:rsidTr="00D956B5">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103BE953"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8" w:type="dxa"/>
            <w:gridSpan w:val="6"/>
            <w:tcBorders>
              <w:top w:val="nil"/>
              <w:left w:val="single" w:sz="6" w:space="0" w:color="auto"/>
              <w:bottom w:val="nil"/>
              <w:right w:val="single" w:sz="6" w:space="0" w:color="auto"/>
            </w:tcBorders>
            <w:shd w:val="clear" w:color="auto" w:fill="auto"/>
            <w:hideMark/>
          </w:tcPr>
          <w:p w14:paraId="6572C4BB"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01641ABA" w14:textId="77777777" w:rsidTr="00D956B5">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D1971CC" w14:textId="2FBC97AD" w:rsidR="009D5130" w:rsidRPr="00840E89" w:rsidRDefault="009D5130" w:rsidP="009D5130">
            <w:pPr>
              <w:rPr>
                <w:rFonts w:eastAsia="Calibri"/>
                <w:b/>
                <w:bCs/>
              </w:rPr>
            </w:pPr>
            <w:r w:rsidRPr="00840E89">
              <w:rPr>
                <w:rFonts w:eastAsia="Calibri"/>
                <w:b/>
                <w:bCs/>
              </w:rPr>
              <w:t>Povinná</w:t>
            </w:r>
            <w:r w:rsidR="00100FF7">
              <w:rPr>
                <w:rFonts w:eastAsia="Calibri"/>
                <w:b/>
                <w:bCs/>
              </w:rPr>
              <w:t>:</w:t>
            </w:r>
          </w:p>
          <w:p w14:paraId="66B73943" w14:textId="0191BE6B" w:rsidR="004F5522" w:rsidRPr="00FD1A6F" w:rsidRDefault="004F5522" w:rsidP="004F5522">
            <w:pPr>
              <w:textAlignment w:val="baseline"/>
              <w:rPr>
                <w:rFonts w:ascii="Segoe UI" w:hAnsi="Segoe UI" w:cs="Segoe UI"/>
                <w:sz w:val="18"/>
                <w:szCs w:val="18"/>
              </w:rPr>
            </w:pPr>
            <w:r w:rsidRPr="00FD1A6F">
              <w:t xml:space="preserve">KOLESÁR, Zdeno. </w:t>
            </w:r>
            <w:r w:rsidRPr="00FD1A6F">
              <w:rPr>
                <w:i/>
                <w:iCs/>
              </w:rPr>
              <w:t>Kapitoly z dějin designu</w:t>
            </w:r>
            <w:r w:rsidRPr="00FD1A6F">
              <w:t>. Praha: Vysoká škola uměleckoprůmyslová, 2009. ISBN 9788086863283.  </w:t>
            </w:r>
          </w:p>
          <w:p w14:paraId="3BC6F973" w14:textId="77777777" w:rsidR="004F5522" w:rsidRDefault="004F5522" w:rsidP="004F5522">
            <w:pPr>
              <w:textAlignment w:val="baseline"/>
            </w:pPr>
            <w:r w:rsidRPr="00FD1A6F">
              <w:t xml:space="preserve">KOLESÁR, Zdeno. </w:t>
            </w:r>
            <w:r w:rsidRPr="00FD1A6F">
              <w:rPr>
                <w:i/>
                <w:iCs/>
              </w:rPr>
              <w:t>Kapitoly z </w:t>
            </w:r>
            <w:proofErr w:type="spellStart"/>
            <w:r w:rsidRPr="00FD1A6F">
              <w:rPr>
                <w:i/>
                <w:iCs/>
              </w:rPr>
              <w:t>dejín</w:t>
            </w:r>
            <w:proofErr w:type="spellEnd"/>
            <w:r w:rsidRPr="00FD1A6F">
              <w:rPr>
                <w:i/>
                <w:iCs/>
              </w:rPr>
              <w:t xml:space="preserve"> grafického dizajnu</w:t>
            </w:r>
            <w:r w:rsidRPr="00FD1A6F">
              <w:t xml:space="preserve">. Bratislava: Slovenské centrum dizajnu, 2006. </w:t>
            </w:r>
          </w:p>
          <w:p w14:paraId="1E1CAB50" w14:textId="0F9755E5" w:rsidR="004F5522" w:rsidRPr="00FD1A6F" w:rsidRDefault="004F5522" w:rsidP="004F5522">
            <w:pPr>
              <w:textAlignment w:val="baseline"/>
              <w:rPr>
                <w:rFonts w:ascii="Segoe UI" w:hAnsi="Segoe UI" w:cs="Segoe UI"/>
                <w:sz w:val="18"/>
                <w:szCs w:val="18"/>
              </w:rPr>
            </w:pPr>
            <w:r w:rsidRPr="00FD1A6F">
              <w:t>ISBN 8096865854. </w:t>
            </w:r>
          </w:p>
          <w:p w14:paraId="6BFC7FBC" w14:textId="77777777" w:rsidR="009D5130" w:rsidRDefault="009D5130" w:rsidP="009D5130">
            <w:pPr>
              <w:spacing w:line="259" w:lineRule="auto"/>
              <w:rPr>
                <w:ins w:id="194" w:author="Hana Ponížilová" w:date="2023-03-16T12:00:00Z"/>
              </w:rPr>
            </w:pPr>
            <w:ins w:id="195" w:author="Hana Ponížilová" w:date="2023-03-16T12:00:00Z">
              <w:r>
                <w:t xml:space="preserve">KNOBLOCH, Iva a Radim VONDRÁČEK, </w:t>
              </w:r>
              <w:proofErr w:type="spellStart"/>
              <w:r>
                <w:t>eds</w:t>
              </w:r>
              <w:proofErr w:type="spellEnd"/>
              <w:r>
                <w:t xml:space="preserve">. </w:t>
              </w:r>
              <w:r w:rsidRPr="00BC4B8B">
                <w:rPr>
                  <w:i/>
                  <w:iCs/>
                </w:rPr>
                <w:t>Design v českých zemích 1900-2000. Instituce moderního designu</w:t>
              </w:r>
              <w:r>
                <w:t>. Praha: Uměleckoprůmyslové muzeum v Praze, 2016. ISBN 978-80-200-2612-5.</w:t>
              </w:r>
            </w:ins>
          </w:p>
          <w:p w14:paraId="50BD4BFA" w14:textId="77777777" w:rsidR="009D5130" w:rsidRDefault="009D5130" w:rsidP="009D5130">
            <w:pPr>
              <w:spacing w:line="259" w:lineRule="auto"/>
              <w:rPr>
                <w:ins w:id="196" w:author="Hana Ponížilová" w:date="2023-03-16T12:00:00Z"/>
              </w:rPr>
            </w:pPr>
            <w:ins w:id="197" w:author="Hana Ponížilová" w:date="2023-03-16T12:00: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Prehistoric</w:t>
              </w:r>
              <w:proofErr w:type="spellEnd"/>
              <w:r w:rsidRPr="00BC4B8B">
                <w:rPr>
                  <w:i/>
                  <w:iCs/>
                </w:rPr>
                <w:t xml:space="preserve"> Times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w:t>
              </w:r>
              <w:r>
                <w:t xml:space="preserve">. London: </w:t>
              </w:r>
              <w:proofErr w:type="spellStart"/>
              <w:r>
                <w:t>Bloomsbury</w:t>
              </w:r>
              <w:proofErr w:type="spellEnd"/>
              <w:r>
                <w:t xml:space="preserve"> 2017. </w:t>
              </w:r>
            </w:ins>
          </w:p>
          <w:p w14:paraId="09189941" w14:textId="77777777" w:rsidR="009D5130" w:rsidRDefault="009D5130" w:rsidP="009D5130">
            <w:pPr>
              <w:spacing w:line="259" w:lineRule="auto"/>
              <w:rPr>
                <w:ins w:id="198" w:author="Hana Ponížilová" w:date="2023-03-16T12:00:00Z"/>
              </w:rPr>
            </w:pPr>
            <w:ins w:id="199" w:author="Hana Ponížilová" w:date="2023-03-16T12:00:00Z">
              <w:r>
                <w:t>ISBN 978-1-3500-1272-1.</w:t>
              </w:r>
            </w:ins>
          </w:p>
          <w:p w14:paraId="0FBC0784" w14:textId="77777777" w:rsidR="009D5130" w:rsidRDefault="009D5130" w:rsidP="009D5130">
            <w:pPr>
              <w:spacing w:line="259" w:lineRule="auto"/>
              <w:rPr>
                <w:ins w:id="200" w:author="Hana Ponížilová" w:date="2023-03-16T12:00:00Z"/>
              </w:rPr>
            </w:pPr>
            <w:ins w:id="201" w:author="Hana Ponížilová" w:date="2023-03-16T12:00: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II</w:t>
              </w:r>
              <w:r>
                <w:t xml:space="preserve">. London: </w:t>
              </w:r>
              <w:proofErr w:type="spellStart"/>
              <w:r>
                <w:t>Bloomsbury</w:t>
              </w:r>
              <w:proofErr w:type="spellEnd"/>
              <w:r>
                <w:t xml:space="preserve"> 2017. </w:t>
              </w:r>
            </w:ins>
          </w:p>
          <w:p w14:paraId="3B790F92" w14:textId="77777777" w:rsidR="009D5130" w:rsidRPr="00840E89" w:rsidRDefault="009D5130" w:rsidP="009D5130">
            <w:pPr>
              <w:spacing w:line="259" w:lineRule="auto"/>
              <w:rPr>
                <w:ins w:id="202" w:author="Hana Ponížilová" w:date="2023-03-16T12:00:00Z"/>
              </w:rPr>
            </w:pPr>
            <w:ins w:id="203" w:author="Hana Ponížilová" w:date="2023-03-16T12:00:00Z">
              <w:r>
                <w:t>ISBN 978-1-3500-1273-8.</w:t>
              </w:r>
            </w:ins>
          </w:p>
          <w:p w14:paraId="156A8BC9" w14:textId="77777777" w:rsidR="000704FD" w:rsidRPr="00F20F30" w:rsidRDefault="000704FD" w:rsidP="000704FD">
            <w:pPr>
              <w:textAlignment w:val="baseline"/>
              <w:rPr>
                <w:rFonts w:ascii="Segoe UI" w:hAnsi="Segoe UI" w:cs="Segoe UI"/>
                <w:b/>
                <w:sz w:val="18"/>
                <w:szCs w:val="18"/>
              </w:rPr>
            </w:pPr>
            <w:r w:rsidRPr="00F20F30">
              <w:rPr>
                <w:b/>
              </w:rPr>
              <w:t>Doporučená: </w:t>
            </w:r>
          </w:p>
          <w:p w14:paraId="7816A57C" w14:textId="77777777" w:rsidR="004B2336" w:rsidRPr="00FD1A6F" w:rsidRDefault="00FD5557" w:rsidP="004B2336">
            <w:pPr>
              <w:textAlignment w:val="baseline"/>
              <w:rPr>
                <w:rFonts w:ascii="Segoe UI" w:hAnsi="Segoe UI" w:cs="Segoe UI"/>
                <w:sz w:val="18"/>
                <w:szCs w:val="18"/>
              </w:rPr>
            </w:pPr>
            <w:hyperlink r:id="rId21" w:tgtFrame="_blank" w:history="1">
              <w:r w:rsidR="004B2336" w:rsidRPr="00F20F30">
                <w:t xml:space="preserve">MEGGS, Philip. </w:t>
              </w:r>
              <w:proofErr w:type="spellStart"/>
              <w:r w:rsidR="004B2336" w:rsidRPr="00F20F30">
                <w:rPr>
                  <w:i/>
                  <w:iCs/>
                </w:rPr>
                <w:t>Meggs</w:t>
              </w:r>
              <w:proofErr w:type="spellEnd"/>
              <w:r w:rsidR="004B2336" w:rsidRPr="00F20F30">
                <w:rPr>
                  <w:i/>
                  <w:iCs/>
                </w:rPr>
                <w:t xml:space="preserve">' </w:t>
              </w:r>
              <w:proofErr w:type="spellStart"/>
              <w:r w:rsidR="004B2336" w:rsidRPr="00F20F30">
                <w:rPr>
                  <w:i/>
                  <w:iCs/>
                </w:rPr>
                <w:t>history</w:t>
              </w:r>
              <w:proofErr w:type="spellEnd"/>
              <w:r w:rsidR="004B2336" w:rsidRPr="00F20F30">
                <w:rPr>
                  <w:i/>
                  <w:iCs/>
                </w:rPr>
                <w:t xml:space="preserve"> </w:t>
              </w:r>
              <w:proofErr w:type="spellStart"/>
              <w:r w:rsidR="004B2336" w:rsidRPr="00F20F30">
                <w:rPr>
                  <w:i/>
                  <w:iCs/>
                </w:rPr>
                <w:t>of</w:t>
              </w:r>
              <w:proofErr w:type="spellEnd"/>
              <w:r w:rsidR="004B2336" w:rsidRPr="00F20F30">
                <w:rPr>
                  <w:i/>
                  <w:iCs/>
                </w:rPr>
                <w:t xml:space="preserve"> </w:t>
              </w:r>
              <w:proofErr w:type="spellStart"/>
              <w:r w:rsidR="004B2336" w:rsidRPr="00F20F30">
                <w:rPr>
                  <w:i/>
                  <w:iCs/>
                </w:rPr>
                <w:t>graphic</w:t>
              </w:r>
              <w:proofErr w:type="spellEnd"/>
              <w:r w:rsidR="004B2336" w:rsidRPr="00F20F30">
                <w:rPr>
                  <w:i/>
                  <w:iCs/>
                </w:rPr>
                <w:t xml:space="preserve"> design</w:t>
              </w:r>
              <w:r w:rsidR="004B2336" w:rsidRPr="00F20F30">
                <w:t xml:space="preserve">. 4th </w:t>
              </w:r>
              <w:proofErr w:type="spellStart"/>
              <w:r w:rsidR="004B2336" w:rsidRPr="00F20F30">
                <w:t>ed</w:t>
              </w:r>
              <w:proofErr w:type="spellEnd"/>
              <w:r w:rsidR="004B2336" w:rsidRPr="00F20F30">
                <w:t xml:space="preserve">. </w:t>
              </w:r>
              <w:proofErr w:type="spellStart"/>
              <w:r w:rsidR="004B2336" w:rsidRPr="00F20F30">
                <w:t>Hoboken</w:t>
              </w:r>
              <w:proofErr w:type="spellEnd"/>
              <w:r w:rsidR="004B2336" w:rsidRPr="00F20F30">
                <w:t xml:space="preserve">: John </w:t>
              </w:r>
              <w:proofErr w:type="spellStart"/>
              <w:r w:rsidR="004B2336" w:rsidRPr="00F20F30">
                <w:t>Wiley</w:t>
              </w:r>
              <w:proofErr w:type="spellEnd"/>
              <w:r w:rsidR="004B2336" w:rsidRPr="00F20F30">
                <w:t>, 2006. ISBN 0-471-69902-0. </w:t>
              </w:r>
            </w:hyperlink>
            <w:r w:rsidR="004B2336" w:rsidRPr="00FD1A6F">
              <w:t> </w:t>
            </w:r>
          </w:p>
          <w:p w14:paraId="1398847D" w14:textId="6DCA9B3E" w:rsidR="009D5130" w:rsidRPr="004B2336" w:rsidRDefault="009D5130" w:rsidP="009D5130">
            <w:pPr>
              <w:spacing w:line="259" w:lineRule="auto"/>
              <w:rPr>
                <w:ins w:id="204" w:author="Hana Ponížilová" w:date="2023-03-16T12:00:00Z"/>
                <w:rFonts w:eastAsia="Calibri"/>
              </w:rPr>
            </w:pPr>
            <w:ins w:id="205" w:author="Hana Ponížilová" w:date="2023-03-16T12:00:00Z">
              <w:r w:rsidRPr="00840E89">
                <w:rPr>
                  <w:color w:val="000000"/>
                </w:rPr>
                <w:t xml:space="preserve">MICHL, Jan. </w:t>
              </w:r>
              <w:r w:rsidRPr="00840E89">
                <w:rPr>
                  <w:i/>
                  <w:color w:val="000000"/>
                </w:rPr>
                <w:t xml:space="preserve">Funkcionalismus, design, škola, trh. </w:t>
              </w:r>
              <w:r w:rsidRPr="00840E89">
                <w:rPr>
                  <w:color w:val="000000"/>
                </w:rPr>
                <w:t>Praha: VŠUP, 2012. ISBN 978-80-87474-48-8.</w:t>
              </w:r>
            </w:ins>
          </w:p>
          <w:p w14:paraId="5D1F7385" w14:textId="1A659C92" w:rsidR="009D5130" w:rsidRDefault="009D5130" w:rsidP="009D5130">
            <w:pPr>
              <w:jc w:val="both"/>
              <w:rPr>
                <w:ins w:id="206" w:author="Hana Ponížilová" w:date="2023-03-16T12:00:00Z"/>
              </w:rPr>
            </w:pPr>
            <w:ins w:id="207" w:author="Hana Ponížilová" w:date="2023-03-16T12:00:00Z">
              <w:r>
                <w:t xml:space="preserve">OLIVETI, Chiara. </w:t>
              </w:r>
              <w:r w:rsidRPr="00787177">
                <w:rPr>
                  <w:i/>
                </w:rPr>
                <w:t>Design</w:t>
              </w:r>
              <w:r>
                <w:t xml:space="preserve">. Praha: </w:t>
              </w:r>
              <w:proofErr w:type="spellStart"/>
              <w:r>
                <w:t>Slovart</w:t>
              </w:r>
              <w:proofErr w:type="spellEnd"/>
              <w:r>
                <w:t xml:space="preserve">; </w:t>
              </w:r>
              <w:proofErr w:type="spellStart"/>
              <w:r>
                <w:t>Warszawa</w:t>
              </w:r>
              <w:proofErr w:type="spellEnd"/>
              <w:r>
                <w:t xml:space="preserve">: </w:t>
              </w:r>
              <w:proofErr w:type="spellStart"/>
              <w:r>
                <w:t>Solis</w:t>
              </w:r>
              <w:proofErr w:type="spellEnd"/>
              <w:r>
                <w:t xml:space="preserve">; </w:t>
              </w:r>
              <w:proofErr w:type="spellStart"/>
              <w:r>
                <w:t>Budapest</w:t>
              </w:r>
              <w:proofErr w:type="spellEnd"/>
              <w:r>
                <w:t xml:space="preserve">: Vince </w:t>
              </w:r>
              <w:proofErr w:type="spellStart"/>
              <w:r>
                <w:t>kiadó</w:t>
              </w:r>
              <w:proofErr w:type="spellEnd"/>
              <w:r>
                <w:t xml:space="preserve">, 2009. ISBN </w:t>
              </w:r>
              <w:r>
                <w:rPr>
                  <w:rStyle w:val="a-list-item"/>
                  <w:rFonts w:eastAsiaTheme="majorEastAsia"/>
                </w:rPr>
                <w:t>978-2809900842.</w:t>
              </w:r>
            </w:ins>
          </w:p>
          <w:p w14:paraId="1A9F936E" w14:textId="405CA2A2" w:rsidR="009D5130" w:rsidRDefault="000704FD" w:rsidP="009D5130">
            <w:pPr>
              <w:spacing w:line="259" w:lineRule="auto"/>
              <w:rPr>
                <w:ins w:id="208" w:author="Hana Ponížilová" w:date="2023-03-16T12:00:00Z"/>
                <w:color w:val="000000"/>
              </w:rPr>
            </w:pPr>
            <w:r w:rsidRPr="00FD1A6F">
              <w:t xml:space="preserve">SPARKEOVÁ, Penny. </w:t>
            </w:r>
            <w:r w:rsidRPr="00FD1A6F">
              <w:rPr>
                <w:i/>
                <w:iCs/>
              </w:rPr>
              <w:t>Století designu</w:t>
            </w:r>
            <w:r w:rsidRPr="00FD1A6F">
              <w:t xml:space="preserve">. Praha: </w:t>
            </w:r>
            <w:proofErr w:type="spellStart"/>
            <w:r w:rsidRPr="00FD1A6F">
              <w:t>Slovart</w:t>
            </w:r>
            <w:proofErr w:type="spellEnd"/>
            <w:r w:rsidRPr="00FD1A6F">
              <w:t>, 1999. ISBN 80-7209-142-5.  </w:t>
            </w:r>
            <w:ins w:id="209" w:author="Hana Ponížilová" w:date="2023-03-16T12:00:00Z">
              <w:r w:rsidR="009D5130" w:rsidRPr="00840E89">
                <w:rPr>
                  <w:color w:val="000000"/>
                </w:rPr>
                <w:t xml:space="preserve"> </w:t>
              </w:r>
            </w:ins>
          </w:p>
          <w:p w14:paraId="76E79BD4" w14:textId="77777777" w:rsidR="009D5130" w:rsidRDefault="009D5130" w:rsidP="009D5130">
            <w:pPr>
              <w:spacing w:line="259" w:lineRule="auto"/>
              <w:rPr>
                <w:ins w:id="210" w:author="Hana Ponížilová" w:date="2023-03-16T12:00:00Z"/>
              </w:rPr>
            </w:pPr>
            <w:proofErr w:type="spellStart"/>
            <w:ins w:id="211" w:author="Hana Ponížilová" w:date="2023-03-16T12:00:00Z">
              <w:r>
                <w:rPr>
                  <w:i/>
                  <w:iCs/>
                </w:rPr>
                <w:t>Phaidon</w:t>
              </w:r>
              <w:proofErr w:type="spellEnd"/>
              <w:r>
                <w:rPr>
                  <w:i/>
                  <w:iCs/>
                </w:rPr>
                <w:t xml:space="preserve"> design </w:t>
              </w:r>
              <w:proofErr w:type="spellStart"/>
              <w:r>
                <w:rPr>
                  <w:i/>
                  <w:iCs/>
                </w:rPr>
                <w:t>classics</w:t>
              </w:r>
              <w:proofErr w:type="spellEnd"/>
              <w:r>
                <w:rPr>
                  <w:i/>
                  <w:iCs/>
                </w:rPr>
                <w:t xml:space="preserve"> </w:t>
              </w:r>
              <w:r w:rsidRPr="00062521">
                <w:rPr>
                  <w:i/>
                  <w:iCs/>
                </w:rPr>
                <w:t>(</w:t>
              </w:r>
              <w:proofErr w:type="spellStart"/>
              <w:r w:rsidRPr="00062521">
                <w:rPr>
                  <w:i/>
                  <w:iCs/>
                </w:rPr>
                <w:t>Mass</w:t>
              </w:r>
              <w:proofErr w:type="spellEnd"/>
              <w:r w:rsidRPr="00062521">
                <w:rPr>
                  <w:i/>
                  <w:iCs/>
                </w:rPr>
                <w:t xml:space="preserve"> </w:t>
              </w:r>
              <w:proofErr w:type="spellStart"/>
              <w:r w:rsidRPr="00062521">
                <w:rPr>
                  <w:i/>
                  <w:iCs/>
                </w:rPr>
                <w:t>production</w:t>
              </w:r>
              <w:proofErr w:type="spellEnd"/>
              <w:r w:rsidRPr="00062521">
                <w:rPr>
                  <w:i/>
                  <w:iCs/>
                </w:rPr>
                <w:t xml:space="preserve">, New </w:t>
              </w:r>
              <w:proofErr w:type="spellStart"/>
              <w:r w:rsidRPr="00062521">
                <w:rPr>
                  <w:i/>
                  <w:iCs/>
                </w:rPr>
                <w:t>technologies</w:t>
              </w:r>
              <w:proofErr w:type="spellEnd"/>
              <w:r w:rsidRPr="00062521">
                <w:rPr>
                  <w:i/>
                  <w:iCs/>
                </w:rPr>
                <w:t>)</w:t>
              </w:r>
              <w:r>
                <w:t xml:space="preserve">. London: </w:t>
              </w:r>
              <w:proofErr w:type="spellStart"/>
              <w:r>
                <w:t>Phaidon</w:t>
              </w:r>
              <w:proofErr w:type="spellEnd"/>
              <w:r>
                <w:t xml:space="preserve">, 2006, 2 a 3. svazek. </w:t>
              </w:r>
            </w:ins>
          </w:p>
          <w:p w14:paraId="111D0A45" w14:textId="19B7D074" w:rsidR="000272CA" w:rsidRPr="00311B61" w:rsidRDefault="009D5130" w:rsidP="00B65DCA">
            <w:pPr>
              <w:textAlignment w:val="baseline"/>
              <w:rPr>
                <w:rFonts w:ascii="Segoe UI" w:hAnsi="Segoe UI" w:cs="Segoe UI"/>
                <w:b/>
                <w:sz w:val="18"/>
                <w:szCs w:val="18"/>
              </w:rPr>
            </w:pPr>
            <w:ins w:id="212" w:author="Hana Ponížilová" w:date="2023-03-16T12:00:00Z">
              <w:r>
                <w:t>ISBN 9780714856667.</w:t>
              </w:r>
            </w:ins>
          </w:p>
          <w:p w14:paraId="29035F19" w14:textId="63403692" w:rsidR="00D273FA" w:rsidRPr="00F170F4" w:rsidRDefault="00D273FA" w:rsidP="000704FD">
            <w:pPr>
              <w:textAlignment w:val="baseline"/>
            </w:pPr>
          </w:p>
        </w:tc>
      </w:tr>
    </w:tbl>
    <w:p w14:paraId="25390567" w14:textId="43A4D201"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8"/>
        <w:gridCol w:w="1135"/>
        <w:gridCol w:w="883"/>
        <w:gridCol w:w="807"/>
        <w:gridCol w:w="2140"/>
        <w:gridCol w:w="538"/>
        <w:gridCol w:w="675"/>
      </w:tblGrid>
      <w:tr w:rsidR="00FD1A6F" w:rsidRPr="00FD1A6F" w14:paraId="0CA7B613"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4C9F0C4D"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4EFDC04D" w14:textId="77777777" w:rsidTr="00311B61">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1900B10D"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6" w:type="dxa"/>
            <w:gridSpan w:val="7"/>
            <w:tcBorders>
              <w:top w:val="double" w:sz="6" w:space="0" w:color="auto"/>
              <w:left w:val="single" w:sz="6" w:space="0" w:color="auto"/>
              <w:bottom w:val="single" w:sz="6" w:space="0" w:color="auto"/>
              <w:right w:val="single" w:sz="6" w:space="0" w:color="auto"/>
            </w:tcBorders>
            <w:shd w:val="clear" w:color="auto" w:fill="auto"/>
            <w:hideMark/>
          </w:tcPr>
          <w:p w14:paraId="4A94F166" w14:textId="77777777" w:rsidR="00FD1A6F" w:rsidRPr="00FD1A6F" w:rsidRDefault="00FD1A6F" w:rsidP="00FD1A6F">
            <w:pPr>
              <w:jc w:val="both"/>
              <w:textAlignment w:val="baseline"/>
              <w:rPr>
                <w:rFonts w:ascii="Segoe UI" w:hAnsi="Segoe UI" w:cs="Segoe UI"/>
                <w:sz w:val="18"/>
                <w:szCs w:val="18"/>
              </w:rPr>
            </w:pPr>
            <w:r w:rsidRPr="00FD1A6F">
              <w:t>Dějiny designu 2 </w:t>
            </w:r>
          </w:p>
        </w:tc>
      </w:tr>
      <w:tr w:rsidR="00FD1A6F" w:rsidRPr="00FD1A6F" w14:paraId="6D853484"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7C7398A"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0F74EBB" w14:textId="77777777" w:rsidR="00FD1A6F" w:rsidRPr="00FD1A6F" w:rsidRDefault="00FD1A6F" w:rsidP="00FD1A6F">
            <w:pPr>
              <w:jc w:val="both"/>
              <w:textAlignment w:val="baseline"/>
              <w:rPr>
                <w:rFonts w:ascii="Segoe UI" w:hAnsi="Segoe UI" w:cs="Segoe UI"/>
                <w:sz w:val="18"/>
                <w:szCs w:val="18"/>
              </w:rPr>
            </w:pPr>
            <w:r w:rsidRPr="00FD1A6F">
              <w:t>povinně volitelný </w:t>
            </w:r>
          </w:p>
        </w:tc>
        <w:tc>
          <w:tcPr>
            <w:tcW w:w="267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A942F7B"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ročník/semestr</w:t>
            </w: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41EE4977" w14:textId="77777777" w:rsidR="00FD1A6F" w:rsidRPr="00FD1A6F" w:rsidRDefault="00FD1A6F" w:rsidP="00FD1A6F">
            <w:pPr>
              <w:jc w:val="both"/>
              <w:textAlignment w:val="baseline"/>
              <w:rPr>
                <w:rFonts w:ascii="Segoe UI" w:hAnsi="Segoe UI" w:cs="Segoe UI"/>
                <w:sz w:val="18"/>
                <w:szCs w:val="18"/>
              </w:rPr>
            </w:pPr>
            <w:r w:rsidRPr="00FD1A6F">
              <w:t>1/LS </w:t>
            </w:r>
          </w:p>
        </w:tc>
      </w:tr>
      <w:tr w:rsidR="00FD1A6F" w:rsidRPr="00FD1A6F" w14:paraId="1A70C546"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A3CA770"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F03459"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p w14:paraId="6115312B" w14:textId="77777777" w:rsidR="00FD1A6F" w:rsidRPr="00FD1A6F" w:rsidRDefault="00FD1A6F" w:rsidP="00FD1A6F">
            <w:pPr>
              <w:jc w:val="both"/>
              <w:textAlignment w:val="baseline"/>
              <w:rPr>
                <w:rFonts w:ascii="Segoe UI" w:hAnsi="Segoe UI" w:cs="Segoe UI"/>
                <w:sz w:val="18"/>
                <w:szCs w:val="18"/>
              </w:rPr>
            </w:pPr>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050C1BC3"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3C91B2D9"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3C8712B6"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E5AED4" w14:textId="77777777" w:rsidR="00FD1A6F" w:rsidRPr="00FD1A6F" w:rsidRDefault="00FD1A6F" w:rsidP="00FD1A6F">
            <w:pPr>
              <w:jc w:val="both"/>
              <w:textAlignment w:val="baseline"/>
              <w:rPr>
                <w:rFonts w:ascii="Segoe UI" w:hAnsi="Segoe UI" w:cs="Segoe UI"/>
                <w:sz w:val="18"/>
                <w:szCs w:val="18"/>
              </w:rPr>
            </w:pPr>
            <w:r w:rsidRPr="00FD1A6F">
              <w:t>3 </w:t>
            </w:r>
          </w:p>
        </w:tc>
      </w:tr>
      <w:tr w:rsidR="00FD1A6F" w:rsidRPr="00FD1A6F" w14:paraId="072C51C8"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34CC221"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6" w:type="dxa"/>
            <w:gridSpan w:val="7"/>
            <w:tcBorders>
              <w:top w:val="single" w:sz="6" w:space="0" w:color="auto"/>
              <w:left w:val="single" w:sz="6" w:space="0" w:color="auto"/>
              <w:bottom w:val="single" w:sz="6" w:space="0" w:color="auto"/>
              <w:right w:val="single" w:sz="6" w:space="0" w:color="auto"/>
            </w:tcBorders>
            <w:shd w:val="clear" w:color="auto" w:fill="auto"/>
            <w:hideMark/>
          </w:tcPr>
          <w:p w14:paraId="62C05290" w14:textId="77777777" w:rsidR="00FD1A6F" w:rsidRPr="00FD1A6F" w:rsidRDefault="00FD1A6F" w:rsidP="00FD1A6F">
            <w:pPr>
              <w:jc w:val="both"/>
              <w:textAlignment w:val="baseline"/>
              <w:rPr>
                <w:rFonts w:ascii="Segoe UI" w:hAnsi="Segoe UI" w:cs="Segoe UI"/>
                <w:sz w:val="18"/>
                <w:szCs w:val="18"/>
              </w:rPr>
            </w:pPr>
            <w:r w:rsidRPr="00FD1A6F">
              <w:t>nejsou definovány </w:t>
            </w:r>
          </w:p>
        </w:tc>
      </w:tr>
      <w:tr w:rsidR="00FD1A6F" w:rsidRPr="00FD1A6F" w14:paraId="44A7F71D"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A4A159C"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72BE51B" w14:textId="77777777" w:rsidR="00FD1A6F" w:rsidRPr="00FD1A6F" w:rsidRDefault="00FD1A6F" w:rsidP="00FD1A6F">
            <w:pPr>
              <w:jc w:val="both"/>
              <w:textAlignment w:val="baseline"/>
              <w:rPr>
                <w:rFonts w:ascii="Segoe UI" w:hAnsi="Segoe UI" w:cs="Segoe UI"/>
                <w:sz w:val="18"/>
                <w:szCs w:val="18"/>
              </w:rPr>
            </w:pPr>
            <w:r w:rsidRPr="00FD1A6F">
              <w:t>zkouška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0A00F1B6"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458FBC"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0AE4FBF6"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ABFE8E0" w14:textId="77777777" w:rsidR="00FD1A6F" w:rsidRPr="00FD1A6F" w:rsidRDefault="00FD1A6F" w:rsidP="00FD1A6F">
            <w:pPr>
              <w:textAlignment w:val="baseline"/>
              <w:rPr>
                <w:rFonts w:ascii="Segoe UI" w:hAnsi="Segoe UI" w:cs="Segoe UI"/>
                <w:sz w:val="18"/>
                <w:szCs w:val="18"/>
              </w:rPr>
            </w:pPr>
            <w:r w:rsidRPr="00FD1A6F">
              <w:rPr>
                <w:b/>
                <w:bCs/>
              </w:rPr>
              <w:t>Forma způsobu ověření studijních výsledků a další požadavky na studenta</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2F55D54F" w14:textId="77777777" w:rsidR="00FD1A6F" w:rsidRPr="00FD1A6F" w:rsidRDefault="00FD1A6F" w:rsidP="00FD1A6F">
            <w:pPr>
              <w:textAlignment w:val="baseline"/>
              <w:rPr>
                <w:rFonts w:ascii="Segoe UI" w:hAnsi="Segoe UI" w:cs="Segoe UI"/>
                <w:sz w:val="18"/>
                <w:szCs w:val="18"/>
              </w:rPr>
            </w:pPr>
            <w:r w:rsidRPr="00FD1A6F">
              <w:t>ústní </w:t>
            </w:r>
          </w:p>
        </w:tc>
      </w:tr>
      <w:tr w:rsidR="00FD1A6F" w:rsidRPr="00FD1A6F" w14:paraId="3A6113B7"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DA2D20E"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2F0F44B5" w14:textId="77777777" w:rsidTr="00311B61">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393E28E6"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20B3DC18"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755EB670" w14:textId="77777777" w:rsidTr="00311B61">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77CBB23C"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5C81A9DF" w14:textId="77777777" w:rsidR="00FD1A6F" w:rsidRPr="00FD1A6F" w:rsidRDefault="00FD1A6F" w:rsidP="00FD1A6F">
            <w:pPr>
              <w:jc w:val="both"/>
              <w:textAlignment w:val="baseline"/>
              <w:rPr>
                <w:rFonts w:ascii="Segoe UI" w:hAnsi="Segoe UI" w:cs="Segoe UI"/>
                <w:sz w:val="18"/>
                <w:szCs w:val="18"/>
              </w:rPr>
            </w:pPr>
            <w:r w:rsidRPr="00FD1A6F">
              <w:t>100 % </w:t>
            </w:r>
          </w:p>
        </w:tc>
      </w:tr>
      <w:tr w:rsidR="00FD1A6F" w:rsidRPr="00FD1A6F" w14:paraId="76813EA9"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D89CC24"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3A6958D2"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609BD496"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74DD972"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071A2514"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5376717"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497ACD13"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2D272AC7" w14:textId="77777777" w:rsidTr="00311B61">
        <w:trPr>
          <w:trHeight w:val="301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10D1535" w14:textId="77777777" w:rsidR="00FD1A6F" w:rsidRPr="00FD1A6F" w:rsidRDefault="00FD1A6F" w:rsidP="00FD1A6F">
            <w:pPr>
              <w:jc w:val="both"/>
              <w:textAlignment w:val="baseline"/>
              <w:rPr>
                <w:rFonts w:ascii="Segoe UI" w:hAnsi="Segoe UI" w:cs="Segoe UI"/>
                <w:sz w:val="18"/>
                <w:szCs w:val="18"/>
              </w:rPr>
            </w:pPr>
            <w:r w:rsidRPr="00FD1A6F">
              <w:t xml:space="preserve">Předmět se zaměřuje na dějiny grafického a průmyslového designu od počátku 20.  století po meziválečný modernizmus. Dominantně je zaměřen na mechanizovaně množený obraz či výrobek, věnuje se však i </w:t>
            </w:r>
            <w:proofErr w:type="spellStart"/>
            <w:r w:rsidRPr="00FD1A6F">
              <w:t>soliterní</w:t>
            </w:r>
            <w:proofErr w:type="spellEnd"/>
            <w:r w:rsidRPr="00FD1A6F">
              <w:t xml:space="preserve"> tvorbě a přesahům užitého a volného umění.  </w:t>
            </w:r>
          </w:p>
          <w:p w14:paraId="3DF35AC9" w14:textId="77777777" w:rsidR="00FD1A6F" w:rsidRPr="00FD1A6F" w:rsidRDefault="00FD1A6F" w:rsidP="00FD1A6F">
            <w:pPr>
              <w:jc w:val="both"/>
              <w:textAlignment w:val="baseline"/>
              <w:rPr>
                <w:rFonts w:ascii="Segoe UI" w:hAnsi="Segoe UI" w:cs="Segoe UI"/>
                <w:sz w:val="18"/>
                <w:szCs w:val="18"/>
              </w:rPr>
            </w:pPr>
            <w:r w:rsidRPr="00FD1A6F">
              <w:t> </w:t>
            </w:r>
          </w:p>
          <w:p w14:paraId="3BEEA444" w14:textId="77777777" w:rsidR="00FD1A6F" w:rsidRPr="00FD1A6F" w:rsidRDefault="00FD1A6F" w:rsidP="00D956B5">
            <w:pPr>
              <w:ind w:left="360" w:hanging="45"/>
              <w:jc w:val="both"/>
              <w:textAlignment w:val="baseline"/>
              <w:rPr>
                <w:rFonts w:ascii="Segoe UI" w:hAnsi="Segoe UI" w:cs="Segoe UI"/>
                <w:sz w:val="18"/>
                <w:szCs w:val="18"/>
              </w:rPr>
            </w:pPr>
            <w:r w:rsidRPr="00FD1A6F">
              <w:t>1. Typografické experimenty od konce 19. století po 1. světovou válku. </w:t>
            </w:r>
          </w:p>
          <w:p w14:paraId="4D2096F9" w14:textId="77777777" w:rsidR="00FD1A6F" w:rsidRPr="00FD1A6F" w:rsidRDefault="00FD1A6F" w:rsidP="00D956B5">
            <w:pPr>
              <w:ind w:left="360" w:hanging="45"/>
              <w:jc w:val="both"/>
              <w:textAlignment w:val="baseline"/>
              <w:rPr>
                <w:rFonts w:ascii="Segoe UI" w:hAnsi="Segoe UI" w:cs="Segoe UI"/>
                <w:sz w:val="18"/>
                <w:szCs w:val="18"/>
              </w:rPr>
            </w:pPr>
            <w:r w:rsidRPr="00FD1A6F">
              <w:t>2. Český kubizmus v užitém umění. </w:t>
            </w:r>
          </w:p>
          <w:p w14:paraId="764CB93A" w14:textId="77777777" w:rsidR="00FD1A6F" w:rsidRPr="00FD1A6F" w:rsidRDefault="00FD1A6F" w:rsidP="00D956B5">
            <w:pPr>
              <w:ind w:left="360" w:hanging="45"/>
              <w:jc w:val="both"/>
              <w:textAlignment w:val="baseline"/>
              <w:rPr>
                <w:rFonts w:ascii="Segoe UI" w:hAnsi="Segoe UI" w:cs="Segoe UI"/>
                <w:sz w:val="18"/>
                <w:szCs w:val="18"/>
              </w:rPr>
            </w:pPr>
            <w:r w:rsidRPr="00FD1A6F">
              <w:t>3. Bauhaus 1919–1925. </w:t>
            </w:r>
          </w:p>
          <w:p w14:paraId="786AE00D" w14:textId="77777777" w:rsidR="00FD1A6F" w:rsidRPr="00FD1A6F" w:rsidRDefault="00FD1A6F" w:rsidP="00D956B5">
            <w:pPr>
              <w:ind w:left="360" w:hanging="45"/>
              <w:jc w:val="both"/>
              <w:textAlignment w:val="baseline"/>
              <w:rPr>
                <w:rFonts w:ascii="Segoe UI" w:hAnsi="Segoe UI" w:cs="Segoe UI"/>
                <w:sz w:val="18"/>
                <w:szCs w:val="18"/>
              </w:rPr>
            </w:pPr>
            <w:r w:rsidRPr="00FD1A6F">
              <w:t>4. Bauhaus 1926–1933. </w:t>
            </w:r>
          </w:p>
          <w:p w14:paraId="372247D6" w14:textId="77777777" w:rsidR="00FD1A6F" w:rsidRPr="00FD1A6F" w:rsidRDefault="00FD1A6F" w:rsidP="00D956B5">
            <w:pPr>
              <w:ind w:left="360" w:hanging="45"/>
              <w:jc w:val="both"/>
              <w:textAlignment w:val="baseline"/>
              <w:rPr>
                <w:rFonts w:ascii="Segoe UI" w:hAnsi="Segoe UI" w:cs="Segoe UI"/>
                <w:sz w:val="18"/>
                <w:szCs w:val="18"/>
              </w:rPr>
            </w:pPr>
            <w:r w:rsidRPr="00FD1A6F">
              <w:t>5. Ruská avantgarda a moderna v Holandsku.  </w:t>
            </w:r>
          </w:p>
          <w:p w14:paraId="392AB2FC" w14:textId="77777777" w:rsidR="00FD1A6F" w:rsidRPr="00FD1A6F" w:rsidRDefault="00FD1A6F" w:rsidP="00FD1A6F">
            <w:pPr>
              <w:ind w:left="360" w:hanging="360"/>
              <w:jc w:val="both"/>
              <w:textAlignment w:val="baseline"/>
              <w:rPr>
                <w:rFonts w:ascii="Segoe UI" w:hAnsi="Segoe UI" w:cs="Segoe UI"/>
                <w:sz w:val="18"/>
                <w:szCs w:val="18"/>
              </w:rPr>
            </w:pPr>
            <w:r w:rsidRPr="00FD1A6F">
              <w:t> </w:t>
            </w:r>
          </w:p>
          <w:p w14:paraId="35606507" w14:textId="6220E09B" w:rsidR="00F170F4" w:rsidRDefault="00FD1A6F">
            <w:pPr>
              <w:jc w:val="both"/>
              <w:textAlignment w:val="baseline"/>
            </w:pPr>
            <w:r w:rsidRPr="00FD1A6F">
              <w:rPr>
                <w:color w:val="000000"/>
              </w:rPr>
              <w:t xml:space="preserve">Studující získají přehled o podobách a přístupech grafického a průmyslového designu od konce 19 století po období </w:t>
            </w:r>
            <w:r w:rsidR="002E014E">
              <w:rPr>
                <w:color w:val="000000"/>
              </w:rPr>
              <w:br/>
            </w:r>
            <w:r w:rsidRPr="00FD1A6F">
              <w:rPr>
                <w:color w:val="000000"/>
              </w:rPr>
              <w:t>2. světové války, budou schopni časově a druhově zařadit artefakty a produkty z tohoto období, budou seznámeni s povahou technologické možnosti a společensko-politických podhoubí dobové produkce a řemesla. </w:t>
            </w:r>
            <w:r w:rsidRPr="00FD1A6F">
              <w:t> </w:t>
            </w:r>
          </w:p>
          <w:p w14:paraId="36210E1C" w14:textId="3B4E49F9" w:rsidR="002E014E" w:rsidRPr="00FD1A6F" w:rsidRDefault="002E014E">
            <w:pPr>
              <w:jc w:val="both"/>
              <w:textAlignment w:val="baseline"/>
              <w:rPr>
                <w:rFonts w:ascii="Segoe UI" w:hAnsi="Segoe UI" w:cs="Segoe UI"/>
                <w:sz w:val="18"/>
                <w:szCs w:val="18"/>
              </w:rPr>
            </w:pPr>
          </w:p>
        </w:tc>
      </w:tr>
      <w:tr w:rsidR="00FD1A6F" w:rsidRPr="00FD1A6F" w14:paraId="78DCE561" w14:textId="77777777" w:rsidTr="00311B61">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52A0EFA1"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8" w:type="dxa"/>
            <w:gridSpan w:val="6"/>
            <w:tcBorders>
              <w:top w:val="nil"/>
              <w:left w:val="single" w:sz="6" w:space="0" w:color="auto"/>
              <w:bottom w:val="nil"/>
              <w:right w:val="single" w:sz="6" w:space="0" w:color="auto"/>
            </w:tcBorders>
            <w:shd w:val="clear" w:color="auto" w:fill="auto"/>
            <w:hideMark/>
          </w:tcPr>
          <w:p w14:paraId="0315DD71"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59D960A0"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5C9DD71" w14:textId="71138882" w:rsidR="00710907" w:rsidRPr="00840E89" w:rsidRDefault="00710907" w:rsidP="00710907">
            <w:pPr>
              <w:rPr>
                <w:rFonts w:eastAsia="Calibri"/>
                <w:b/>
                <w:bCs/>
              </w:rPr>
            </w:pPr>
            <w:r w:rsidRPr="00840E89">
              <w:rPr>
                <w:rFonts w:eastAsia="Calibri"/>
                <w:b/>
                <w:bCs/>
              </w:rPr>
              <w:t>Povinná</w:t>
            </w:r>
            <w:r w:rsidR="00100FF7">
              <w:rPr>
                <w:rFonts w:eastAsia="Calibri"/>
                <w:b/>
                <w:bCs/>
              </w:rPr>
              <w:t>:</w:t>
            </w:r>
          </w:p>
          <w:p w14:paraId="1C410C6C" w14:textId="77777777" w:rsidR="00710907" w:rsidRPr="00840E89" w:rsidRDefault="00710907" w:rsidP="00710907">
            <w:r w:rsidRPr="00840E89">
              <w:t xml:space="preserve">KOLESÁR, Zdeno. </w:t>
            </w:r>
            <w:r w:rsidRPr="00840E89">
              <w:rPr>
                <w:i/>
              </w:rPr>
              <w:t>Kapitoly z dějin designu</w:t>
            </w:r>
            <w:r w:rsidRPr="00840E89">
              <w:t xml:space="preserve">. Praha: Vysoká škola uměleckoprůmyslová, 2009. ISBN 9788086863283. </w:t>
            </w:r>
          </w:p>
          <w:p w14:paraId="068652F2" w14:textId="77777777" w:rsidR="00710907" w:rsidRDefault="00710907" w:rsidP="00710907">
            <w:pPr>
              <w:spacing w:line="259" w:lineRule="auto"/>
            </w:pPr>
            <w:r w:rsidRPr="00840E89">
              <w:t xml:space="preserve">KOLESÁR, Zdeno. </w:t>
            </w:r>
            <w:r w:rsidRPr="00840E89">
              <w:rPr>
                <w:i/>
                <w:color w:val="000000"/>
              </w:rPr>
              <w:t>Kapitoly z </w:t>
            </w:r>
            <w:proofErr w:type="spellStart"/>
            <w:r w:rsidRPr="00840E89">
              <w:rPr>
                <w:i/>
                <w:color w:val="000000"/>
              </w:rPr>
              <w:t>dejín</w:t>
            </w:r>
            <w:proofErr w:type="spellEnd"/>
            <w:r w:rsidRPr="00840E89">
              <w:rPr>
                <w:i/>
                <w:color w:val="000000"/>
              </w:rPr>
              <w:t xml:space="preserve"> grafického dizajnu</w:t>
            </w:r>
            <w:r w:rsidRPr="00840E89">
              <w:rPr>
                <w:color w:val="000000"/>
              </w:rPr>
              <w:t>. Bratislava: Slovenské centrum dizajnu, 2006.</w:t>
            </w:r>
            <w:r w:rsidRPr="00840E89">
              <w:t xml:space="preserve"> </w:t>
            </w:r>
          </w:p>
          <w:p w14:paraId="6A28BADE" w14:textId="77777777" w:rsidR="00710907" w:rsidRDefault="00710907" w:rsidP="00710907">
            <w:pPr>
              <w:spacing w:line="259" w:lineRule="auto"/>
            </w:pPr>
            <w:r w:rsidRPr="00840E89">
              <w:t>ISBN 8096865854.</w:t>
            </w:r>
          </w:p>
          <w:p w14:paraId="3795D641" w14:textId="77777777" w:rsidR="00710907" w:rsidRDefault="00710907" w:rsidP="00710907">
            <w:pPr>
              <w:spacing w:line="259" w:lineRule="auto"/>
              <w:rPr>
                <w:ins w:id="213" w:author="Hana Ponížilová" w:date="2023-03-16T12:09:00Z"/>
              </w:rPr>
            </w:pPr>
            <w:ins w:id="214" w:author="Hana Ponížilová" w:date="2023-03-16T12:09:00Z">
              <w:r>
                <w:t xml:space="preserve">KNOBLOCH, Iva a Radim VONDRÁČEK, </w:t>
              </w:r>
              <w:proofErr w:type="spellStart"/>
              <w:r>
                <w:t>eds</w:t>
              </w:r>
              <w:proofErr w:type="spellEnd"/>
              <w:r>
                <w:t xml:space="preserve">. </w:t>
              </w:r>
              <w:r w:rsidRPr="00BC4B8B">
                <w:rPr>
                  <w:i/>
                  <w:iCs/>
                </w:rPr>
                <w:t>Design v českých zemích 1900-2000. Instituce moderního designu</w:t>
              </w:r>
              <w:r>
                <w:t>. Praha: Uměleckoprůmyslové muzeum v Praze, 2016. ISBN 978-80-200-2612-5.</w:t>
              </w:r>
            </w:ins>
          </w:p>
          <w:p w14:paraId="0A493BE8" w14:textId="77777777" w:rsidR="00710907" w:rsidRDefault="00710907" w:rsidP="00710907">
            <w:pPr>
              <w:spacing w:line="259" w:lineRule="auto"/>
              <w:rPr>
                <w:ins w:id="215" w:author="Hana Ponížilová" w:date="2023-03-16T12:09:00Z"/>
              </w:rPr>
            </w:pPr>
            <w:ins w:id="216" w:author="Hana Ponížilová" w:date="2023-03-16T12:09: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Prehistoric</w:t>
              </w:r>
              <w:proofErr w:type="spellEnd"/>
              <w:r w:rsidRPr="00BC4B8B">
                <w:rPr>
                  <w:i/>
                  <w:iCs/>
                </w:rPr>
                <w:t xml:space="preserve"> Times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w:t>
              </w:r>
              <w:r>
                <w:t xml:space="preserve">. London: </w:t>
              </w:r>
              <w:proofErr w:type="spellStart"/>
              <w:r>
                <w:t>Bloomsbury</w:t>
              </w:r>
              <w:proofErr w:type="spellEnd"/>
              <w:r>
                <w:t xml:space="preserve"> 2017. </w:t>
              </w:r>
            </w:ins>
          </w:p>
          <w:p w14:paraId="368BE0EA" w14:textId="77777777" w:rsidR="00710907" w:rsidRDefault="00710907" w:rsidP="00710907">
            <w:pPr>
              <w:spacing w:line="259" w:lineRule="auto"/>
              <w:rPr>
                <w:ins w:id="217" w:author="Hana Ponížilová" w:date="2023-03-16T12:09:00Z"/>
              </w:rPr>
            </w:pPr>
            <w:ins w:id="218" w:author="Hana Ponížilová" w:date="2023-03-16T12:09:00Z">
              <w:r>
                <w:t>ISBN 978-1-3500-1272-1.</w:t>
              </w:r>
            </w:ins>
          </w:p>
          <w:p w14:paraId="2F403C3D" w14:textId="77777777" w:rsidR="00710907" w:rsidRDefault="00710907" w:rsidP="00710907">
            <w:pPr>
              <w:spacing w:line="259" w:lineRule="auto"/>
              <w:rPr>
                <w:ins w:id="219" w:author="Hana Ponížilová" w:date="2023-03-16T12:09:00Z"/>
              </w:rPr>
            </w:pPr>
            <w:ins w:id="220" w:author="Hana Ponížilová" w:date="2023-03-16T12:09: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II</w:t>
              </w:r>
              <w:r>
                <w:t xml:space="preserve">. London: </w:t>
              </w:r>
              <w:proofErr w:type="spellStart"/>
              <w:r>
                <w:t>Bloomsbury</w:t>
              </w:r>
              <w:proofErr w:type="spellEnd"/>
              <w:r>
                <w:t xml:space="preserve"> 2017. </w:t>
              </w:r>
            </w:ins>
          </w:p>
          <w:p w14:paraId="4E53B1B9" w14:textId="77777777" w:rsidR="00710907" w:rsidRPr="00840E89" w:rsidRDefault="00710907" w:rsidP="00710907">
            <w:pPr>
              <w:spacing w:line="259" w:lineRule="auto"/>
              <w:rPr>
                <w:ins w:id="221" w:author="Hana Ponížilová" w:date="2023-03-16T12:09:00Z"/>
              </w:rPr>
            </w:pPr>
            <w:ins w:id="222" w:author="Hana Ponížilová" w:date="2023-03-16T12:09:00Z">
              <w:r>
                <w:t>ISBN 978-1-3500-1273-8.</w:t>
              </w:r>
            </w:ins>
          </w:p>
          <w:p w14:paraId="7BD5DD92" w14:textId="728274F2" w:rsidR="00710907" w:rsidRPr="00840E89" w:rsidRDefault="00710907" w:rsidP="00710907">
            <w:pPr>
              <w:spacing w:line="259" w:lineRule="auto"/>
              <w:rPr>
                <w:rFonts w:eastAsia="Calibri"/>
              </w:rPr>
            </w:pPr>
            <w:r w:rsidRPr="00840E89">
              <w:rPr>
                <w:rFonts w:eastAsia="Calibri"/>
                <w:b/>
                <w:bCs/>
              </w:rPr>
              <w:t>Doporučená</w:t>
            </w:r>
            <w:r w:rsidR="00100FF7">
              <w:rPr>
                <w:rFonts w:eastAsia="Calibri"/>
                <w:b/>
                <w:bCs/>
              </w:rPr>
              <w:t>:</w:t>
            </w:r>
          </w:p>
          <w:p w14:paraId="56A2224C" w14:textId="77777777" w:rsidR="00710907" w:rsidRPr="00840E89" w:rsidRDefault="00FD5557" w:rsidP="00710907">
            <w:pPr>
              <w:spacing w:line="259" w:lineRule="auto"/>
              <w:rPr>
                <w:rFonts w:eastAsia="Calibri"/>
              </w:rPr>
            </w:pPr>
            <w:hyperlink r:id="rId22" w:tgtFrame="_blank" w:history="1">
              <w:r w:rsidR="00710907" w:rsidRPr="00840E89">
                <w:rPr>
                  <w:bCs/>
                </w:rPr>
                <w:t xml:space="preserve">MEGGS, Philip. </w:t>
              </w:r>
              <w:proofErr w:type="spellStart"/>
              <w:r w:rsidR="00710907" w:rsidRPr="00840E89">
                <w:rPr>
                  <w:bCs/>
                  <w:i/>
                  <w:iCs/>
                </w:rPr>
                <w:t>Meggs</w:t>
              </w:r>
              <w:proofErr w:type="spellEnd"/>
              <w:r w:rsidR="00710907" w:rsidRPr="00840E89">
                <w:rPr>
                  <w:bCs/>
                  <w:i/>
                  <w:iCs/>
                </w:rPr>
                <w:t xml:space="preserve">' </w:t>
              </w:r>
              <w:proofErr w:type="spellStart"/>
              <w:r w:rsidR="00710907" w:rsidRPr="00840E89">
                <w:rPr>
                  <w:bCs/>
                  <w:i/>
                  <w:iCs/>
                </w:rPr>
                <w:t>history</w:t>
              </w:r>
              <w:proofErr w:type="spellEnd"/>
              <w:r w:rsidR="00710907" w:rsidRPr="00840E89">
                <w:rPr>
                  <w:bCs/>
                  <w:i/>
                  <w:iCs/>
                </w:rPr>
                <w:t xml:space="preserve"> </w:t>
              </w:r>
              <w:proofErr w:type="spellStart"/>
              <w:r w:rsidR="00710907" w:rsidRPr="00840E89">
                <w:rPr>
                  <w:bCs/>
                  <w:i/>
                  <w:iCs/>
                </w:rPr>
                <w:t>of</w:t>
              </w:r>
              <w:proofErr w:type="spellEnd"/>
              <w:r w:rsidR="00710907" w:rsidRPr="00840E89">
                <w:rPr>
                  <w:bCs/>
                  <w:i/>
                  <w:iCs/>
                </w:rPr>
                <w:t xml:space="preserve"> </w:t>
              </w:r>
              <w:proofErr w:type="spellStart"/>
              <w:r w:rsidR="00710907" w:rsidRPr="00840E89">
                <w:rPr>
                  <w:bCs/>
                  <w:i/>
                  <w:iCs/>
                </w:rPr>
                <w:t>graphic</w:t>
              </w:r>
              <w:proofErr w:type="spellEnd"/>
              <w:r w:rsidR="00710907" w:rsidRPr="00840E89">
                <w:rPr>
                  <w:bCs/>
                  <w:i/>
                  <w:iCs/>
                </w:rPr>
                <w:t xml:space="preserve"> design</w:t>
              </w:r>
              <w:r w:rsidR="00710907" w:rsidRPr="00840E89">
                <w:rPr>
                  <w:bCs/>
                </w:rPr>
                <w:t xml:space="preserve">. 4th </w:t>
              </w:r>
              <w:proofErr w:type="spellStart"/>
              <w:r w:rsidR="00710907" w:rsidRPr="00840E89">
                <w:rPr>
                  <w:bCs/>
                </w:rPr>
                <w:t>ed</w:t>
              </w:r>
              <w:proofErr w:type="spellEnd"/>
              <w:r w:rsidR="00710907" w:rsidRPr="00840E89">
                <w:rPr>
                  <w:bCs/>
                </w:rPr>
                <w:t xml:space="preserve">. </w:t>
              </w:r>
              <w:proofErr w:type="spellStart"/>
              <w:r w:rsidR="00710907" w:rsidRPr="00840E89">
                <w:rPr>
                  <w:bCs/>
                </w:rPr>
                <w:t>Hoboken</w:t>
              </w:r>
              <w:proofErr w:type="spellEnd"/>
              <w:r w:rsidR="00710907" w:rsidRPr="00840E89">
                <w:rPr>
                  <w:bCs/>
                </w:rPr>
                <w:t xml:space="preserve">: John </w:t>
              </w:r>
              <w:proofErr w:type="spellStart"/>
              <w:r w:rsidR="00710907" w:rsidRPr="00840E89">
                <w:rPr>
                  <w:bCs/>
                </w:rPr>
                <w:t>Wiley</w:t>
              </w:r>
              <w:proofErr w:type="spellEnd"/>
              <w:r w:rsidR="00710907" w:rsidRPr="00840E89">
                <w:rPr>
                  <w:bCs/>
                </w:rPr>
                <w:t>, 2006. ISBN 0-471-69902-0</w:t>
              </w:r>
              <w:r w:rsidR="00710907" w:rsidRPr="00840E89">
                <w:rPr>
                  <w:bCs/>
                  <w:color w:val="01445F"/>
                </w:rPr>
                <w:t xml:space="preserve">. </w:t>
              </w:r>
            </w:hyperlink>
          </w:p>
          <w:p w14:paraId="250AABFB" w14:textId="77777777" w:rsidR="00710907" w:rsidRDefault="00710907" w:rsidP="00710907">
            <w:pPr>
              <w:spacing w:line="259" w:lineRule="auto"/>
              <w:rPr>
                <w:ins w:id="223" w:author="Hana Ponížilová" w:date="2023-03-16T12:09:00Z"/>
                <w:color w:val="000000"/>
              </w:rPr>
            </w:pPr>
            <w:ins w:id="224" w:author="Hana Ponížilová" w:date="2023-03-16T12:09:00Z">
              <w:r w:rsidRPr="00840E89">
                <w:rPr>
                  <w:color w:val="000000"/>
                </w:rPr>
                <w:t xml:space="preserve">MICHL, Jan. </w:t>
              </w:r>
              <w:r w:rsidRPr="00840E89">
                <w:rPr>
                  <w:i/>
                  <w:color w:val="000000"/>
                </w:rPr>
                <w:t xml:space="preserve">Funkcionalismus, design, škola, trh. </w:t>
              </w:r>
              <w:r w:rsidRPr="00840E89">
                <w:rPr>
                  <w:color w:val="000000"/>
                </w:rPr>
                <w:t>Praha: VŠUP, 2012. ISBN 978-80-87474-48-8.</w:t>
              </w:r>
            </w:ins>
          </w:p>
          <w:p w14:paraId="25748504" w14:textId="77506517" w:rsidR="00710907" w:rsidRDefault="00710907" w:rsidP="00710907">
            <w:pPr>
              <w:jc w:val="both"/>
              <w:rPr>
                <w:ins w:id="225" w:author="Hana Ponížilová" w:date="2023-03-16T12:09:00Z"/>
              </w:rPr>
            </w:pPr>
            <w:ins w:id="226" w:author="Hana Ponížilová" w:date="2023-03-16T12:09:00Z">
              <w:r>
                <w:t xml:space="preserve">OLIVETI, Chiara. </w:t>
              </w:r>
              <w:r w:rsidRPr="00787177">
                <w:rPr>
                  <w:i/>
                </w:rPr>
                <w:t>Design</w:t>
              </w:r>
              <w:r>
                <w:t xml:space="preserve">. Praha: </w:t>
              </w:r>
              <w:proofErr w:type="spellStart"/>
              <w:r>
                <w:t>Slovart</w:t>
              </w:r>
              <w:proofErr w:type="spellEnd"/>
              <w:r>
                <w:t xml:space="preserve">; </w:t>
              </w:r>
              <w:proofErr w:type="spellStart"/>
              <w:r>
                <w:t>Warszawa</w:t>
              </w:r>
              <w:proofErr w:type="spellEnd"/>
              <w:r>
                <w:t xml:space="preserve">: </w:t>
              </w:r>
              <w:proofErr w:type="spellStart"/>
              <w:r>
                <w:t>Solis</w:t>
              </w:r>
              <w:proofErr w:type="spellEnd"/>
              <w:r>
                <w:t xml:space="preserve">; </w:t>
              </w:r>
              <w:proofErr w:type="spellStart"/>
              <w:r>
                <w:t>Budapest</w:t>
              </w:r>
              <w:proofErr w:type="spellEnd"/>
              <w:r>
                <w:t xml:space="preserve">: Vince </w:t>
              </w:r>
              <w:proofErr w:type="spellStart"/>
              <w:r>
                <w:t>kiadó</w:t>
              </w:r>
              <w:proofErr w:type="spellEnd"/>
              <w:r>
                <w:t xml:space="preserve">, 2009. ISBN </w:t>
              </w:r>
              <w:r>
                <w:rPr>
                  <w:rStyle w:val="a-list-item"/>
                  <w:rFonts w:eastAsiaTheme="majorEastAsia"/>
                </w:rPr>
                <w:t>978-2809900842.</w:t>
              </w:r>
            </w:ins>
          </w:p>
          <w:p w14:paraId="021FB336" w14:textId="77777777" w:rsidR="00710907" w:rsidRDefault="00710907" w:rsidP="00710907">
            <w:pPr>
              <w:spacing w:line="259" w:lineRule="auto"/>
              <w:rPr>
                <w:color w:val="000000"/>
              </w:rPr>
            </w:pPr>
            <w:r w:rsidRPr="00840E89">
              <w:rPr>
                <w:color w:val="000000"/>
              </w:rPr>
              <w:t xml:space="preserve">SPARKEOVÁ, Penny. </w:t>
            </w:r>
            <w:r w:rsidRPr="00840E89">
              <w:rPr>
                <w:i/>
                <w:iCs/>
                <w:color w:val="000000"/>
              </w:rPr>
              <w:t>Století designu</w:t>
            </w:r>
            <w:r w:rsidRPr="00840E89">
              <w:rPr>
                <w:color w:val="000000"/>
              </w:rPr>
              <w:t xml:space="preserve">. Praha: </w:t>
            </w:r>
            <w:proofErr w:type="spellStart"/>
            <w:r w:rsidRPr="00840E89">
              <w:rPr>
                <w:color w:val="000000"/>
              </w:rPr>
              <w:t>Slovart</w:t>
            </w:r>
            <w:proofErr w:type="spellEnd"/>
            <w:r w:rsidRPr="00840E89">
              <w:rPr>
                <w:color w:val="000000"/>
              </w:rPr>
              <w:t>, 1999. ISBN 80-7209-142-5.</w:t>
            </w:r>
          </w:p>
          <w:p w14:paraId="634143F8" w14:textId="6980968F" w:rsidR="00D273FA" w:rsidRPr="00F170F4" w:rsidRDefault="00710907" w:rsidP="00D273FA">
            <w:pPr>
              <w:textAlignment w:val="baseline"/>
            </w:pPr>
            <w:proofErr w:type="spellStart"/>
            <w:ins w:id="227" w:author="Hana Ponížilová" w:date="2023-03-16T12:09:00Z">
              <w:r>
                <w:rPr>
                  <w:i/>
                  <w:iCs/>
                </w:rPr>
                <w:t>Phaidon</w:t>
              </w:r>
              <w:proofErr w:type="spellEnd"/>
              <w:r>
                <w:rPr>
                  <w:i/>
                  <w:iCs/>
                </w:rPr>
                <w:t xml:space="preserve"> design </w:t>
              </w:r>
              <w:proofErr w:type="spellStart"/>
              <w:r>
                <w:rPr>
                  <w:i/>
                  <w:iCs/>
                </w:rPr>
                <w:t>classics</w:t>
              </w:r>
              <w:proofErr w:type="spellEnd"/>
              <w:r>
                <w:rPr>
                  <w:i/>
                  <w:iCs/>
                </w:rPr>
                <w:t xml:space="preserve"> </w:t>
              </w:r>
              <w:r w:rsidRPr="00062521">
                <w:rPr>
                  <w:i/>
                  <w:iCs/>
                </w:rPr>
                <w:t>(</w:t>
              </w:r>
              <w:proofErr w:type="spellStart"/>
              <w:r w:rsidRPr="00062521">
                <w:rPr>
                  <w:i/>
                  <w:iCs/>
                </w:rPr>
                <w:t>Mass</w:t>
              </w:r>
              <w:proofErr w:type="spellEnd"/>
              <w:r w:rsidRPr="00062521">
                <w:rPr>
                  <w:i/>
                  <w:iCs/>
                </w:rPr>
                <w:t xml:space="preserve"> </w:t>
              </w:r>
              <w:proofErr w:type="spellStart"/>
              <w:r w:rsidRPr="00062521">
                <w:rPr>
                  <w:i/>
                  <w:iCs/>
                </w:rPr>
                <w:t>production</w:t>
              </w:r>
              <w:proofErr w:type="spellEnd"/>
              <w:r w:rsidRPr="00062521">
                <w:rPr>
                  <w:i/>
                  <w:iCs/>
                </w:rPr>
                <w:t xml:space="preserve">, New </w:t>
              </w:r>
              <w:proofErr w:type="spellStart"/>
              <w:r w:rsidRPr="00062521">
                <w:rPr>
                  <w:i/>
                  <w:iCs/>
                </w:rPr>
                <w:t>technologies</w:t>
              </w:r>
              <w:proofErr w:type="spellEnd"/>
              <w:r w:rsidRPr="00062521">
                <w:rPr>
                  <w:i/>
                  <w:iCs/>
                </w:rPr>
                <w:t>)</w:t>
              </w:r>
              <w:r>
                <w:t xml:space="preserve">. London: </w:t>
              </w:r>
              <w:proofErr w:type="spellStart"/>
              <w:r>
                <w:t>Phaidon</w:t>
              </w:r>
              <w:proofErr w:type="spellEnd"/>
              <w:r>
                <w:t>, 2006, 2 a 3. svazek. ISBN 9780714856667.</w:t>
              </w:r>
            </w:ins>
          </w:p>
        </w:tc>
      </w:tr>
    </w:tbl>
    <w:p w14:paraId="5F36400F" w14:textId="0F87E57C"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8"/>
        <w:gridCol w:w="1135"/>
        <w:gridCol w:w="883"/>
        <w:gridCol w:w="807"/>
        <w:gridCol w:w="2140"/>
        <w:gridCol w:w="538"/>
        <w:gridCol w:w="675"/>
      </w:tblGrid>
      <w:tr w:rsidR="00FD1A6F" w:rsidRPr="00FD1A6F" w14:paraId="3BD0753D"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2FAD52A"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368BE478" w14:textId="77777777" w:rsidTr="00311B61">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472E7BDA"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6" w:type="dxa"/>
            <w:gridSpan w:val="7"/>
            <w:tcBorders>
              <w:top w:val="double" w:sz="6" w:space="0" w:color="auto"/>
              <w:left w:val="single" w:sz="6" w:space="0" w:color="auto"/>
              <w:bottom w:val="single" w:sz="6" w:space="0" w:color="auto"/>
              <w:right w:val="single" w:sz="6" w:space="0" w:color="auto"/>
            </w:tcBorders>
            <w:shd w:val="clear" w:color="auto" w:fill="auto"/>
            <w:hideMark/>
          </w:tcPr>
          <w:p w14:paraId="5D523A1A" w14:textId="77777777" w:rsidR="00FD1A6F" w:rsidRPr="00FD1A6F" w:rsidRDefault="00FD1A6F" w:rsidP="00FD1A6F">
            <w:pPr>
              <w:jc w:val="both"/>
              <w:textAlignment w:val="baseline"/>
              <w:rPr>
                <w:rFonts w:ascii="Segoe UI" w:hAnsi="Segoe UI" w:cs="Segoe UI"/>
                <w:sz w:val="18"/>
                <w:szCs w:val="18"/>
              </w:rPr>
            </w:pPr>
            <w:r w:rsidRPr="00FD1A6F">
              <w:t>Dějiny designu 3 </w:t>
            </w:r>
          </w:p>
        </w:tc>
      </w:tr>
      <w:tr w:rsidR="00FD1A6F" w:rsidRPr="00FD1A6F" w14:paraId="395F39A3"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FC88E16"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BFFA833" w14:textId="77777777" w:rsidR="00FD1A6F" w:rsidRPr="00FD1A6F" w:rsidRDefault="00FD1A6F" w:rsidP="00FD1A6F">
            <w:pPr>
              <w:jc w:val="both"/>
              <w:textAlignment w:val="baseline"/>
              <w:rPr>
                <w:rFonts w:ascii="Segoe UI" w:hAnsi="Segoe UI" w:cs="Segoe UI"/>
                <w:sz w:val="18"/>
                <w:szCs w:val="18"/>
              </w:rPr>
            </w:pPr>
            <w:r w:rsidRPr="00FD1A6F">
              <w:t>povinně volitelný </w:t>
            </w:r>
          </w:p>
        </w:tc>
        <w:tc>
          <w:tcPr>
            <w:tcW w:w="267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9E48DEF"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ročník/semestr</w:t>
            </w: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3025E8C2" w14:textId="77777777" w:rsidR="00FD1A6F" w:rsidRPr="00FD1A6F" w:rsidRDefault="00FD1A6F" w:rsidP="00FD1A6F">
            <w:pPr>
              <w:jc w:val="both"/>
              <w:textAlignment w:val="baseline"/>
              <w:rPr>
                <w:rFonts w:ascii="Segoe UI" w:hAnsi="Segoe UI" w:cs="Segoe UI"/>
                <w:sz w:val="18"/>
                <w:szCs w:val="18"/>
              </w:rPr>
            </w:pPr>
            <w:r w:rsidRPr="00FD1A6F">
              <w:t>2/ZS </w:t>
            </w:r>
          </w:p>
        </w:tc>
      </w:tr>
      <w:tr w:rsidR="00FD1A6F" w:rsidRPr="00FD1A6F" w14:paraId="17FBBF17"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1532EFEB"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2ACBB5"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p w14:paraId="2AD5C795" w14:textId="77777777" w:rsidR="00FD1A6F" w:rsidRPr="00FD1A6F" w:rsidRDefault="00FD1A6F" w:rsidP="00FD1A6F">
            <w:pPr>
              <w:jc w:val="both"/>
              <w:textAlignment w:val="baseline"/>
              <w:rPr>
                <w:rFonts w:ascii="Segoe UI" w:hAnsi="Segoe UI" w:cs="Segoe UI"/>
                <w:sz w:val="18"/>
                <w:szCs w:val="18"/>
              </w:rPr>
            </w:pPr>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6565706"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19556E5A"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7D773F1E"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62BD6C97" w14:textId="77777777" w:rsidR="00FD1A6F" w:rsidRPr="00FD1A6F" w:rsidRDefault="00FD1A6F" w:rsidP="00FD1A6F">
            <w:pPr>
              <w:jc w:val="both"/>
              <w:textAlignment w:val="baseline"/>
              <w:rPr>
                <w:rFonts w:ascii="Segoe UI" w:hAnsi="Segoe UI" w:cs="Segoe UI"/>
                <w:sz w:val="18"/>
                <w:szCs w:val="18"/>
              </w:rPr>
            </w:pPr>
            <w:r w:rsidRPr="00FD1A6F">
              <w:t>2 </w:t>
            </w:r>
          </w:p>
        </w:tc>
      </w:tr>
      <w:tr w:rsidR="00FD1A6F" w:rsidRPr="00FD1A6F" w14:paraId="52EBF3C9"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FDE8DDA"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6" w:type="dxa"/>
            <w:gridSpan w:val="7"/>
            <w:tcBorders>
              <w:top w:val="single" w:sz="6" w:space="0" w:color="auto"/>
              <w:left w:val="single" w:sz="6" w:space="0" w:color="auto"/>
              <w:bottom w:val="single" w:sz="6" w:space="0" w:color="auto"/>
              <w:right w:val="single" w:sz="6" w:space="0" w:color="auto"/>
            </w:tcBorders>
            <w:shd w:val="clear" w:color="auto" w:fill="auto"/>
            <w:hideMark/>
          </w:tcPr>
          <w:p w14:paraId="07F4BC64" w14:textId="77777777" w:rsidR="00FD1A6F" w:rsidRPr="00FD1A6F" w:rsidRDefault="00FD1A6F" w:rsidP="00FD1A6F">
            <w:pPr>
              <w:jc w:val="both"/>
              <w:textAlignment w:val="baseline"/>
              <w:rPr>
                <w:rFonts w:ascii="Segoe UI" w:hAnsi="Segoe UI" w:cs="Segoe UI"/>
                <w:sz w:val="18"/>
                <w:szCs w:val="18"/>
              </w:rPr>
            </w:pPr>
            <w:r w:rsidRPr="00FD1A6F">
              <w:t>nejsou definovány </w:t>
            </w:r>
          </w:p>
        </w:tc>
      </w:tr>
      <w:tr w:rsidR="00FD1A6F" w:rsidRPr="00FD1A6F" w14:paraId="20084399"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0F44D59"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7481550" w14:textId="77777777" w:rsidR="00FD1A6F" w:rsidRPr="00FD1A6F" w:rsidRDefault="00FD1A6F" w:rsidP="00FD1A6F">
            <w:pPr>
              <w:jc w:val="both"/>
              <w:textAlignment w:val="baseline"/>
              <w:rPr>
                <w:rFonts w:ascii="Segoe UI" w:hAnsi="Segoe UI" w:cs="Segoe UI"/>
                <w:sz w:val="18"/>
                <w:szCs w:val="18"/>
              </w:rPr>
            </w:pPr>
            <w:r w:rsidRPr="00FD1A6F">
              <w:t>klasifikovaný zápočet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236690EE"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D2BF79"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0554BC22"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81618B9" w14:textId="77777777" w:rsidR="00FD1A6F" w:rsidRPr="00FD1A6F" w:rsidRDefault="00FD1A6F" w:rsidP="00FD1A6F">
            <w:pPr>
              <w:textAlignment w:val="baseline"/>
              <w:rPr>
                <w:rFonts w:ascii="Segoe UI" w:hAnsi="Segoe UI" w:cs="Segoe UI"/>
                <w:sz w:val="18"/>
                <w:szCs w:val="18"/>
              </w:rPr>
            </w:pPr>
            <w:r w:rsidRPr="00FD1A6F">
              <w:t>Forma způsobu ověření studijních výsledků a další požadavky na studenta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02BF70BD" w14:textId="77777777" w:rsidR="00FD1A6F" w:rsidRPr="00FD1A6F" w:rsidRDefault="00FD1A6F" w:rsidP="00FD1A6F">
            <w:pPr>
              <w:textAlignment w:val="baseline"/>
              <w:rPr>
                <w:rFonts w:ascii="Segoe UI" w:hAnsi="Segoe UI" w:cs="Segoe UI"/>
                <w:sz w:val="18"/>
                <w:szCs w:val="18"/>
              </w:rPr>
            </w:pPr>
            <w:r w:rsidRPr="00FD1A6F">
              <w:t>ústní </w:t>
            </w:r>
          </w:p>
        </w:tc>
      </w:tr>
      <w:tr w:rsidR="00FD1A6F" w:rsidRPr="00FD1A6F" w14:paraId="18ED939B"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EC2240C"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032CA180" w14:textId="77777777" w:rsidTr="00311B61">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6D444ED3"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7090EEF8"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14F7413A" w14:textId="77777777" w:rsidTr="00311B61">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623C5349"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3F5402AB" w14:textId="77777777" w:rsidR="00FD1A6F" w:rsidRPr="00FD1A6F" w:rsidRDefault="00FD1A6F" w:rsidP="00FD1A6F">
            <w:pPr>
              <w:jc w:val="both"/>
              <w:textAlignment w:val="baseline"/>
              <w:rPr>
                <w:rFonts w:ascii="Segoe UI" w:hAnsi="Segoe UI" w:cs="Segoe UI"/>
                <w:sz w:val="18"/>
                <w:szCs w:val="18"/>
              </w:rPr>
            </w:pPr>
            <w:r w:rsidRPr="00FD1A6F">
              <w:t>100 % </w:t>
            </w:r>
          </w:p>
        </w:tc>
      </w:tr>
      <w:tr w:rsidR="00FD1A6F" w:rsidRPr="00FD1A6F" w14:paraId="031EE373"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C8DFF25"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1E822DAC"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02D4CDF9"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3085C96"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33587D9A"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38EE8E04"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32CB1103"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76FAA6F1" w14:textId="77777777" w:rsidTr="00E35B29">
        <w:trPr>
          <w:trHeight w:val="2556"/>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4D74ACB" w14:textId="77777777" w:rsidR="00FD1A6F" w:rsidRPr="00FD1A6F" w:rsidRDefault="00FD1A6F" w:rsidP="00FD1A6F">
            <w:pPr>
              <w:jc w:val="both"/>
              <w:textAlignment w:val="baseline"/>
              <w:rPr>
                <w:rFonts w:ascii="Segoe UI" w:hAnsi="Segoe UI" w:cs="Segoe UI"/>
                <w:sz w:val="18"/>
                <w:szCs w:val="18"/>
              </w:rPr>
            </w:pPr>
            <w:r w:rsidRPr="00FD1A6F">
              <w:t>Předmět se zaměřuje na dějiny grafického a průmyslového designu od 60. let 20. století po současnost.  Jde o období zralého a pozdního modernizmu, postmodernizmu, jejich konvergence a revize základních paradigmat designu v intencích trvalého civilizačního rozvoje.  </w:t>
            </w:r>
          </w:p>
          <w:p w14:paraId="325D4362" w14:textId="77777777" w:rsidR="00FD1A6F" w:rsidRPr="00FD1A6F" w:rsidRDefault="00FD1A6F" w:rsidP="00FD1A6F">
            <w:pPr>
              <w:textAlignment w:val="baseline"/>
              <w:rPr>
                <w:rFonts w:ascii="Segoe UI" w:hAnsi="Segoe UI" w:cs="Segoe UI"/>
                <w:sz w:val="18"/>
                <w:szCs w:val="18"/>
              </w:rPr>
            </w:pPr>
            <w:r w:rsidRPr="00FD1A6F">
              <w:t> </w:t>
            </w:r>
          </w:p>
          <w:p w14:paraId="3EEEE72F" w14:textId="77777777" w:rsidR="00FD1A6F" w:rsidRPr="00FD1A6F" w:rsidRDefault="00FD1A6F" w:rsidP="00D956B5">
            <w:pPr>
              <w:ind w:firstLine="457"/>
              <w:textAlignment w:val="baseline"/>
              <w:rPr>
                <w:rFonts w:ascii="Segoe UI" w:hAnsi="Segoe UI" w:cs="Segoe UI"/>
                <w:sz w:val="18"/>
                <w:szCs w:val="18"/>
              </w:rPr>
            </w:pPr>
            <w:r w:rsidRPr="00FD1A6F">
              <w:t>1. Italská "elegantní moderna", pop-design a anti-design. </w:t>
            </w:r>
          </w:p>
          <w:p w14:paraId="6E27D515" w14:textId="77777777" w:rsidR="00FD1A6F" w:rsidRPr="00FD1A6F" w:rsidRDefault="00FD1A6F" w:rsidP="00D956B5">
            <w:pPr>
              <w:ind w:firstLine="457"/>
              <w:textAlignment w:val="baseline"/>
              <w:rPr>
                <w:rFonts w:ascii="Segoe UI" w:hAnsi="Segoe UI" w:cs="Segoe UI"/>
                <w:sz w:val="18"/>
                <w:szCs w:val="18"/>
              </w:rPr>
            </w:pPr>
            <w:r w:rsidRPr="00FD1A6F">
              <w:t>2. Poválečný japonský grafický design. Pop-art, op-art a psychedelie v grafickém designu. </w:t>
            </w:r>
          </w:p>
          <w:p w14:paraId="09266CC3" w14:textId="77777777" w:rsidR="00FD1A6F" w:rsidRPr="00FD1A6F" w:rsidRDefault="00FD1A6F" w:rsidP="00D956B5">
            <w:pPr>
              <w:ind w:firstLine="457"/>
              <w:textAlignment w:val="baseline"/>
              <w:rPr>
                <w:rFonts w:ascii="Segoe UI" w:hAnsi="Segoe UI" w:cs="Segoe UI"/>
                <w:sz w:val="18"/>
                <w:szCs w:val="18"/>
              </w:rPr>
            </w:pPr>
            <w:r w:rsidRPr="00FD1A6F">
              <w:t xml:space="preserve">3. Postmodernizmus 70. a 80. let. Skupiny </w:t>
            </w:r>
            <w:proofErr w:type="spellStart"/>
            <w:r w:rsidRPr="00FD1A6F">
              <w:t>Alchimia</w:t>
            </w:r>
            <w:proofErr w:type="spellEnd"/>
            <w:r w:rsidRPr="00FD1A6F">
              <w:t xml:space="preserve"> a Memphis.  </w:t>
            </w:r>
          </w:p>
          <w:p w14:paraId="56CFA162" w14:textId="77777777" w:rsidR="00FD1A6F" w:rsidRPr="00FD1A6F" w:rsidRDefault="00FD1A6F" w:rsidP="00FD1A6F">
            <w:pPr>
              <w:jc w:val="both"/>
              <w:textAlignment w:val="baseline"/>
              <w:rPr>
                <w:rFonts w:ascii="Segoe UI" w:hAnsi="Segoe UI" w:cs="Segoe UI"/>
                <w:sz w:val="18"/>
                <w:szCs w:val="18"/>
              </w:rPr>
            </w:pPr>
            <w:r w:rsidRPr="00FD1A6F">
              <w:t> </w:t>
            </w:r>
          </w:p>
          <w:p w14:paraId="1EFD5034" w14:textId="7461E570" w:rsidR="00FD1A6F" w:rsidRPr="00E35B29" w:rsidRDefault="00FD1A6F" w:rsidP="00FD1A6F">
            <w:pPr>
              <w:jc w:val="both"/>
              <w:textAlignment w:val="baseline"/>
              <w:rPr>
                <w:color w:val="000000"/>
              </w:rPr>
            </w:pPr>
            <w:r w:rsidRPr="00FD1A6F">
              <w:rPr>
                <w:color w:val="000000"/>
              </w:rPr>
              <w:t xml:space="preserve">Studující získají přehled o podobách a přístupech grafického a průmyslového designu </w:t>
            </w:r>
            <w:r w:rsidRPr="00FD1A6F">
              <w:t>od 60. let 20. století po současnost</w:t>
            </w:r>
            <w:r w:rsidRPr="00FD1A6F">
              <w:rPr>
                <w:color w:val="000000"/>
              </w:rPr>
              <w:t>, budou schopni časově a druhově zařadit artefakty a produkty z tohoto období, budou seznámeni s povahou technologických možností a společensko-politických podhoubí dobové kulturní diskuze, produkce a řemesla. </w:t>
            </w:r>
          </w:p>
        </w:tc>
      </w:tr>
      <w:tr w:rsidR="00FD1A6F" w:rsidRPr="00FD1A6F" w14:paraId="6191F5AF" w14:textId="77777777" w:rsidTr="00311B61">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08E35368"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8" w:type="dxa"/>
            <w:gridSpan w:val="6"/>
            <w:tcBorders>
              <w:top w:val="nil"/>
              <w:left w:val="single" w:sz="6" w:space="0" w:color="auto"/>
              <w:bottom w:val="nil"/>
              <w:right w:val="single" w:sz="6" w:space="0" w:color="auto"/>
            </w:tcBorders>
            <w:shd w:val="clear" w:color="auto" w:fill="auto"/>
            <w:hideMark/>
          </w:tcPr>
          <w:p w14:paraId="140366F8"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603F7186"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EDE79C5" w14:textId="59AE288B" w:rsidR="00E90388" w:rsidRPr="00840E89" w:rsidRDefault="00E90388" w:rsidP="00E90388">
            <w:pPr>
              <w:rPr>
                <w:rFonts w:eastAsia="Calibri"/>
                <w:b/>
                <w:bCs/>
              </w:rPr>
            </w:pPr>
            <w:r w:rsidRPr="00840E89">
              <w:rPr>
                <w:rFonts w:eastAsia="Calibri"/>
                <w:b/>
                <w:bCs/>
              </w:rPr>
              <w:t>Povinná</w:t>
            </w:r>
            <w:r w:rsidR="002A4E4E">
              <w:rPr>
                <w:rFonts w:eastAsia="Calibri"/>
                <w:b/>
                <w:bCs/>
              </w:rPr>
              <w:t>:</w:t>
            </w:r>
          </w:p>
          <w:p w14:paraId="37F266C4" w14:textId="77777777" w:rsidR="00E90388" w:rsidRPr="00840E89" w:rsidRDefault="00E90388" w:rsidP="00E90388">
            <w:r w:rsidRPr="00840E89">
              <w:t xml:space="preserve">KOLESÁR, Zdeno. </w:t>
            </w:r>
            <w:r w:rsidRPr="00840E89">
              <w:rPr>
                <w:i/>
              </w:rPr>
              <w:t>Kapitoly z dějin designu</w:t>
            </w:r>
            <w:r w:rsidRPr="00840E89">
              <w:t xml:space="preserve">. Praha: Vysoká škola uměleckoprůmyslová, 2009. ISBN 9788086863283. </w:t>
            </w:r>
          </w:p>
          <w:p w14:paraId="695D2BC4" w14:textId="77777777" w:rsidR="00E90388" w:rsidRDefault="00E90388" w:rsidP="00E90388">
            <w:pPr>
              <w:spacing w:line="259" w:lineRule="auto"/>
            </w:pPr>
            <w:r w:rsidRPr="00840E89">
              <w:t xml:space="preserve">KOLESÁR, Zdeno. </w:t>
            </w:r>
            <w:r w:rsidRPr="00840E89">
              <w:rPr>
                <w:i/>
                <w:color w:val="000000"/>
              </w:rPr>
              <w:t>Kapitoly z </w:t>
            </w:r>
            <w:proofErr w:type="spellStart"/>
            <w:r w:rsidRPr="00840E89">
              <w:rPr>
                <w:i/>
                <w:color w:val="000000"/>
              </w:rPr>
              <w:t>dejín</w:t>
            </w:r>
            <w:proofErr w:type="spellEnd"/>
            <w:r w:rsidRPr="00840E89">
              <w:rPr>
                <w:i/>
                <w:color w:val="000000"/>
              </w:rPr>
              <w:t xml:space="preserve"> grafického dizajnu</w:t>
            </w:r>
            <w:r w:rsidRPr="00840E89">
              <w:rPr>
                <w:color w:val="000000"/>
              </w:rPr>
              <w:t>. Bratislava: Slovenské centrum dizajnu, 2006.</w:t>
            </w:r>
            <w:r w:rsidRPr="00840E89">
              <w:t xml:space="preserve"> </w:t>
            </w:r>
          </w:p>
          <w:p w14:paraId="3664F1BE" w14:textId="77777777" w:rsidR="00E90388" w:rsidRDefault="00E90388" w:rsidP="00E90388">
            <w:pPr>
              <w:spacing w:line="259" w:lineRule="auto"/>
            </w:pPr>
            <w:r w:rsidRPr="00840E89">
              <w:t>ISBN 8096865854.</w:t>
            </w:r>
          </w:p>
          <w:p w14:paraId="599AE34F" w14:textId="77777777" w:rsidR="00E90388" w:rsidRDefault="00E90388" w:rsidP="00E90388">
            <w:pPr>
              <w:spacing w:line="259" w:lineRule="auto"/>
              <w:rPr>
                <w:ins w:id="228" w:author="Hana Ponížilová" w:date="2023-03-16T12:10:00Z"/>
              </w:rPr>
            </w:pPr>
            <w:ins w:id="229" w:author="Hana Ponížilová" w:date="2023-03-16T12:10:00Z">
              <w:r>
                <w:t xml:space="preserve">KNOBLOCH, Iva a Radim VONDRÁČEK, </w:t>
              </w:r>
              <w:proofErr w:type="spellStart"/>
              <w:r>
                <w:t>eds</w:t>
              </w:r>
              <w:proofErr w:type="spellEnd"/>
              <w:r>
                <w:t xml:space="preserve">. </w:t>
              </w:r>
              <w:r w:rsidRPr="00BC4B8B">
                <w:rPr>
                  <w:i/>
                  <w:iCs/>
                </w:rPr>
                <w:t>Design v českých zemích 1900-2000. Instituce moderního designu</w:t>
              </w:r>
              <w:r>
                <w:t>. Praha: Uměleckoprůmyslové muzeum v Praze, 2016. ISBN 978-80-200-2612-5.</w:t>
              </w:r>
            </w:ins>
          </w:p>
          <w:p w14:paraId="260F2D03" w14:textId="77777777" w:rsidR="00E90388" w:rsidRDefault="00E90388" w:rsidP="00E90388">
            <w:pPr>
              <w:spacing w:line="259" w:lineRule="auto"/>
              <w:rPr>
                <w:ins w:id="230" w:author="Hana Ponížilová" w:date="2023-03-16T12:10:00Z"/>
              </w:rPr>
            </w:pPr>
            <w:ins w:id="231" w:author="Hana Ponížilová" w:date="2023-03-16T12:10: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Prehistoric</w:t>
              </w:r>
              <w:proofErr w:type="spellEnd"/>
              <w:r w:rsidRPr="00BC4B8B">
                <w:rPr>
                  <w:i/>
                  <w:iCs/>
                </w:rPr>
                <w:t xml:space="preserve"> Times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w:t>
              </w:r>
              <w:r>
                <w:t xml:space="preserve">. London: </w:t>
              </w:r>
              <w:proofErr w:type="spellStart"/>
              <w:r>
                <w:t>Bloomsbury</w:t>
              </w:r>
              <w:proofErr w:type="spellEnd"/>
              <w:r>
                <w:t xml:space="preserve"> 2017. </w:t>
              </w:r>
            </w:ins>
          </w:p>
          <w:p w14:paraId="2F3E815D" w14:textId="77777777" w:rsidR="00E90388" w:rsidRDefault="00E90388" w:rsidP="00E90388">
            <w:pPr>
              <w:spacing w:line="259" w:lineRule="auto"/>
              <w:rPr>
                <w:ins w:id="232" w:author="Hana Ponížilová" w:date="2023-03-16T12:10:00Z"/>
              </w:rPr>
            </w:pPr>
            <w:ins w:id="233" w:author="Hana Ponížilová" w:date="2023-03-16T12:10:00Z">
              <w:r>
                <w:t>ISBN 978-1-3500-1272-1.</w:t>
              </w:r>
            </w:ins>
          </w:p>
          <w:p w14:paraId="0BF5AC3F" w14:textId="77777777" w:rsidR="00E90388" w:rsidRDefault="00E90388" w:rsidP="00E90388">
            <w:pPr>
              <w:spacing w:line="259" w:lineRule="auto"/>
              <w:rPr>
                <w:ins w:id="234" w:author="Hana Ponížilová" w:date="2023-03-16T12:10:00Z"/>
              </w:rPr>
            </w:pPr>
            <w:ins w:id="235" w:author="Hana Ponížilová" w:date="2023-03-16T12:10: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II</w:t>
              </w:r>
              <w:r>
                <w:t xml:space="preserve">. London: </w:t>
              </w:r>
              <w:proofErr w:type="spellStart"/>
              <w:r>
                <w:t>Bloomsbury</w:t>
              </w:r>
              <w:proofErr w:type="spellEnd"/>
              <w:r>
                <w:t xml:space="preserve"> 2017. </w:t>
              </w:r>
            </w:ins>
          </w:p>
          <w:p w14:paraId="6ADDB018" w14:textId="77777777" w:rsidR="00E90388" w:rsidRDefault="00E90388" w:rsidP="00E90388">
            <w:pPr>
              <w:rPr>
                <w:ins w:id="236" w:author="Hana Ponížilová" w:date="2023-03-16T12:10:00Z"/>
              </w:rPr>
            </w:pPr>
            <w:ins w:id="237" w:author="Hana Ponížilová" w:date="2023-03-16T12:10:00Z">
              <w:r>
                <w:t>ISBN 978-1-3500-1273-8.</w:t>
              </w:r>
            </w:ins>
          </w:p>
          <w:p w14:paraId="55B9864C" w14:textId="77777777" w:rsidR="00E90388" w:rsidRPr="00BC4B8B" w:rsidRDefault="00E90388" w:rsidP="00E90388">
            <w:pPr>
              <w:rPr>
                <w:ins w:id="238" w:author="Hana Ponížilová" w:date="2023-03-16T12:10:00Z"/>
                <w:caps/>
              </w:rPr>
            </w:pPr>
            <w:ins w:id="239" w:author="Hana Ponížilová" w:date="2023-03-16T12:10:00Z">
              <w:r w:rsidRPr="00461D24">
                <w:t xml:space="preserve">NEWSON, Alex a SUGGETT, Eleanor a SUDJIC, </w:t>
              </w:r>
              <w:proofErr w:type="spellStart"/>
              <w:r w:rsidRPr="00461D24">
                <w:t>Deyan</w:t>
              </w:r>
              <w:proofErr w:type="spellEnd"/>
              <w:r w:rsidRPr="00461D24">
                <w:t xml:space="preserve">. </w:t>
              </w:r>
              <w:r w:rsidRPr="00A22118">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Pr>
                  <w:rStyle w:val="result-detail-item"/>
                </w:rPr>
                <w:t>9780714872520.</w:t>
              </w:r>
            </w:ins>
          </w:p>
          <w:p w14:paraId="4961FBEF" w14:textId="4DB118EB" w:rsidR="00E90388" w:rsidRPr="00840E89" w:rsidRDefault="00E90388" w:rsidP="00E90388">
            <w:pPr>
              <w:spacing w:line="259" w:lineRule="auto"/>
              <w:rPr>
                <w:rFonts w:eastAsia="Calibri"/>
              </w:rPr>
            </w:pPr>
            <w:r w:rsidRPr="00840E89">
              <w:rPr>
                <w:rFonts w:eastAsia="Calibri"/>
                <w:b/>
                <w:bCs/>
              </w:rPr>
              <w:t>Doporučená</w:t>
            </w:r>
            <w:r w:rsidR="002A4E4E">
              <w:rPr>
                <w:rFonts w:eastAsia="Calibri"/>
                <w:b/>
                <w:bCs/>
              </w:rPr>
              <w:t>:</w:t>
            </w:r>
          </w:p>
          <w:p w14:paraId="5F563F60" w14:textId="77777777" w:rsidR="006819F0" w:rsidRDefault="00E90388" w:rsidP="00E90388">
            <w:ins w:id="240" w:author="Hana Ponížilová" w:date="2023-03-16T12:10:00Z">
              <w:r>
                <w:t xml:space="preserve">BRAMSTON, Dave. </w:t>
              </w:r>
              <w:r w:rsidRPr="00787177">
                <w:rPr>
                  <w:rStyle w:val="sourcedocument"/>
                  <w:i/>
                </w:rPr>
                <w:t>Design výrobků: hledání inspirace</w:t>
              </w:r>
              <w:r>
                <w:rPr>
                  <w:rStyle w:val="sourcedocument"/>
                </w:rPr>
                <w:t>.</w:t>
              </w:r>
              <w:r>
                <w:t xml:space="preserve"> Vydání první. Brno: </w:t>
              </w:r>
              <w:proofErr w:type="spellStart"/>
              <w:r>
                <w:t>Computer</w:t>
              </w:r>
              <w:proofErr w:type="spellEnd"/>
              <w:r>
                <w:t xml:space="preserve"> </w:t>
              </w:r>
              <w:proofErr w:type="spellStart"/>
              <w:r>
                <w:t>Press</w:t>
              </w:r>
              <w:proofErr w:type="spellEnd"/>
              <w:r>
                <w:t xml:space="preserve">, 2010. </w:t>
              </w:r>
            </w:ins>
          </w:p>
          <w:p w14:paraId="4F0ACFFF" w14:textId="2C695107" w:rsidR="00E90388" w:rsidRDefault="00E90388" w:rsidP="00E90388">
            <w:pPr>
              <w:rPr>
                <w:ins w:id="241" w:author="Hana Ponížilová" w:date="2023-03-16T12:10:00Z"/>
              </w:rPr>
            </w:pPr>
            <w:ins w:id="242" w:author="Hana Ponížilová" w:date="2023-03-16T12:10:00Z">
              <w:r>
                <w:t xml:space="preserve">ISBN </w:t>
              </w:r>
              <w:r>
                <w:rPr>
                  <w:rStyle w:val="result-detail-item"/>
                </w:rPr>
                <w:t>9788025129142.</w:t>
              </w:r>
            </w:ins>
          </w:p>
          <w:p w14:paraId="6CDA511C" w14:textId="77777777" w:rsidR="00E90388" w:rsidRDefault="00E90388" w:rsidP="00E90388">
            <w:pPr>
              <w:rPr>
                <w:ins w:id="243" w:author="Hana Ponížilová" w:date="2023-03-16T12:10:00Z"/>
              </w:rPr>
            </w:pPr>
            <w:ins w:id="244" w:author="Hana Ponížilová" w:date="2023-03-16T12:10:00Z">
              <w:r w:rsidRPr="00461D24">
                <w:t>FIELL, Charlotte a Peter FIELL</w:t>
              </w:r>
              <w:r>
                <w:t xml:space="preserve">. </w:t>
              </w:r>
              <w:r w:rsidRPr="00787177">
                <w:rPr>
                  <w:i/>
                </w:rPr>
                <w:t>Design – Ikony (20. století).</w:t>
              </w:r>
              <w:r>
                <w:t xml:space="preserve"> Praha: </w:t>
              </w:r>
              <w:proofErr w:type="spellStart"/>
              <w:r>
                <w:t>Slovart</w:t>
              </w:r>
              <w:proofErr w:type="spellEnd"/>
              <w:r>
                <w:t xml:space="preserve">, </w:t>
              </w:r>
              <w:proofErr w:type="spellStart"/>
              <w:r>
                <w:t>Taschen</w:t>
              </w:r>
              <w:proofErr w:type="spellEnd"/>
              <w:r>
                <w:t>, 2006. ISBN 80-7209-560-9.</w:t>
              </w:r>
            </w:ins>
          </w:p>
          <w:p w14:paraId="0E669975" w14:textId="77777777" w:rsidR="00E90388" w:rsidRPr="00840E89" w:rsidRDefault="00FD5557" w:rsidP="00E90388">
            <w:pPr>
              <w:spacing w:line="259" w:lineRule="auto"/>
              <w:rPr>
                <w:rFonts w:eastAsia="Calibri"/>
              </w:rPr>
            </w:pPr>
            <w:hyperlink r:id="rId23" w:tgtFrame="_blank" w:history="1">
              <w:r w:rsidR="00E90388" w:rsidRPr="00840E89">
                <w:rPr>
                  <w:bCs/>
                </w:rPr>
                <w:t xml:space="preserve">MEGGS, Philip. </w:t>
              </w:r>
              <w:proofErr w:type="spellStart"/>
              <w:r w:rsidR="00E90388" w:rsidRPr="00840E89">
                <w:rPr>
                  <w:bCs/>
                  <w:i/>
                  <w:iCs/>
                </w:rPr>
                <w:t>Meggs</w:t>
              </w:r>
              <w:proofErr w:type="spellEnd"/>
              <w:r w:rsidR="00E90388" w:rsidRPr="00840E89">
                <w:rPr>
                  <w:bCs/>
                  <w:i/>
                  <w:iCs/>
                </w:rPr>
                <w:t xml:space="preserve">' </w:t>
              </w:r>
              <w:proofErr w:type="spellStart"/>
              <w:r w:rsidR="00E90388" w:rsidRPr="00840E89">
                <w:rPr>
                  <w:bCs/>
                  <w:i/>
                  <w:iCs/>
                </w:rPr>
                <w:t>history</w:t>
              </w:r>
              <w:proofErr w:type="spellEnd"/>
              <w:r w:rsidR="00E90388" w:rsidRPr="00840E89">
                <w:rPr>
                  <w:bCs/>
                  <w:i/>
                  <w:iCs/>
                </w:rPr>
                <w:t xml:space="preserve"> </w:t>
              </w:r>
              <w:proofErr w:type="spellStart"/>
              <w:r w:rsidR="00E90388" w:rsidRPr="00840E89">
                <w:rPr>
                  <w:bCs/>
                  <w:i/>
                  <w:iCs/>
                </w:rPr>
                <w:t>of</w:t>
              </w:r>
              <w:proofErr w:type="spellEnd"/>
              <w:r w:rsidR="00E90388" w:rsidRPr="00840E89">
                <w:rPr>
                  <w:bCs/>
                  <w:i/>
                  <w:iCs/>
                </w:rPr>
                <w:t xml:space="preserve"> </w:t>
              </w:r>
              <w:proofErr w:type="spellStart"/>
              <w:r w:rsidR="00E90388" w:rsidRPr="00840E89">
                <w:rPr>
                  <w:bCs/>
                  <w:i/>
                  <w:iCs/>
                </w:rPr>
                <w:t>graphic</w:t>
              </w:r>
              <w:proofErr w:type="spellEnd"/>
              <w:r w:rsidR="00E90388" w:rsidRPr="00840E89">
                <w:rPr>
                  <w:bCs/>
                  <w:i/>
                  <w:iCs/>
                </w:rPr>
                <w:t xml:space="preserve"> design</w:t>
              </w:r>
              <w:r w:rsidR="00E90388" w:rsidRPr="00840E89">
                <w:rPr>
                  <w:bCs/>
                </w:rPr>
                <w:t xml:space="preserve">. 4th </w:t>
              </w:r>
              <w:proofErr w:type="spellStart"/>
              <w:r w:rsidR="00E90388" w:rsidRPr="00840E89">
                <w:rPr>
                  <w:bCs/>
                </w:rPr>
                <w:t>ed</w:t>
              </w:r>
              <w:proofErr w:type="spellEnd"/>
              <w:r w:rsidR="00E90388" w:rsidRPr="00840E89">
                <w:rPr>
                  <w:bCs/>
                </w:rPr>
                <w:t xml:space="preserve">. </w:t>
              </w:r>
              <w:proofErr w:type="spellStart"/>
              <w:r w:rsidR="00E90388" w:rsidRPr="00840E89">
                <w:rPr>
                  <w:bCs/>
                </w:rPr>
                <w:t>Hoboken</w:t>
              </w:r>
              <w:proofErr w:type="spellEnd"/>
              <w:r w:rsidR="00E90388" w:rsidRPr="00840E89">
                <w:rPr>
                  <w:bCs/>
                </w:rPr>
                <w:t xml:space="preserve">: John </w:t>
              </w:r>
              <w:proofErr w:type="spellStart"/>
              <w:r w:rsidR="00E90388" w:rsidRPr="00840E89">
                <w:rPr>
                  <w:bCs/>
                </w:rPr>
                <w:t>Wiley</w:t>
              </w:r>
              <w:proofErr w:type="spellEnd"/>
              <w:r w:rsidR="00E90388" w:rsidRPr="00840E89">
                <w:rPr>
                  <w:bCs/>
                </w:rPr>
                <w:t>, 2006. ISBN 0-471-69902-0</w:t>
              </w:r>
              <w:r w:rsidR="00E90388" w:rsidRPr="00840E89">
                <w:rPr>
                  <w:bCs/>
                  <w:color w:val="01445F"/>
                </w:rPr>
                <w:t xml:space="preserve">. </w:t>
              </w:r>
            </w:hyperlink>
          </w:p>
          <w:p w14:paraId="1119E1C4" w14:textId="77777777" w:rsidR="00E90388" w:rsidRPr="00840E89" w:rsidRDefault="00E90388" w:rsidP="00E90388">
            <w:pPr>
              <w:spacing w:line="259" w:lineRule="auto"/>
              <w:rPr>
                <w:ins w:id="245" w:author="Hana Ponížilová" w:date="2023-03-16T12:10:00Z"/>
                <w:color w:val="000000"/>
              </w:rPr>
            </w:pPr>
            <w:ins w:id="246" w:author="Hana Ponížilová" w:date="2023-03-16T12:10:00Z">
              <w:r w:rsidRPr="00840E89">
                <w:rPr>
                  <w:color w:val="000000"/>
                </w:rPr>
                <w:t xml:space="preserve">MICHL, Jan. </w:t>
              </w:r>
              <w:r w:rsidRPr="00840E89">
                <w:rPr>
                  <w:i/>
                  <w:color w:val="000000"/>
                </w:rPr>
                <w:t xml:space="preserve">Funkcionalismus, design, škola, trh. </w:t>
              </w:r>
              <w:r w:rsidRPr="00840E89">
                <w:rPr>
                  <w:color w:val="000000"/>
                </w:rPr>
                <w:t>Praha: VŠUP, 2012. ISBN 978-80-87474-48-8.</w:t>
              </w:r>
            </w:ins>
          </w:p>
          <w:p w14:paraId="14717919" w14:textId="23863F9F" w:rsidR="00FD1A6F" w:rsidRPr="00FD1A6F" w:rsidRDefault="00E90388" w:rsidP="00FD1A6F">
            <w:pPr>
              <w:jc w:val="both"/>
              <w:textAlignment w:val="baseline"/>
              <w:rPr>
                <w:rFonts w:ascii="Segoe UI" w:hAnsi="Segoe UI" w:cs="Segoe UI"/>
                <w:sz w:val="18"/>
                <w:szCs w:val="18"/>
              </w:rPr>
            </w:pPr>
            <w:r w:rsidRPr="00840E89">
              <w:rPr>
                <w:color w:val="000000"/>
              </w:rPr>
              <w:t xml:space="preserve">SPARKEOVÁ, Penny. </w:t>
            </w:r>
            <w:r w:rsidRPr="00840E89">
              <w:rPr>
                <w:i/>
                <w:iCs/>
                <w:color w:val="000000"/>
              </w:rPr>
              <w:t>Století designu</w:t>
            </w:r>
            <w:r w:rsidRPr="00840E89">
              <w:rPr>
                <w:color w:val="000000"/>
              </w:rPr>
              <w:t xml:space="preserve">. Praha: </w:t>
            </w:r>
            <w:proofErr w:type="spellStart"/>
            <w:r w:rsidRPr="00840E89">
              <w:rPr>
                <w:color w:val="000000"/>
              </w:rPr>
              <w:t>Slovart</w:t>
            </w:r>
            <w:proofErr w:type="spellEnd"/>
            <w:r w:rsidRPr="00840E89">
              <w:rPr>
                <w:color w:val="000000"/>
              </w:rPr>
              <w:t>, 1999. ISBN 80-7209-142-5.</w:t>
            </w:r>
          </w:p>
        </w:tc>
      </w:tr>
    </w:tbl>
    <w:p w14:paraId="2811EC33" w14:textId="54A179FA"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8"/>
        <w:gridCol w:w="1135"/>
        <w:gridCol w:w="883"/>
        <w:gridCol w:w="807"/>
        <w:gridCol w:w="2140"/>
        <w:gridCol w:w="538"/>
        <w:gridCol w:w="675"/>
      </w:tblGrid>
      <w:tr w:rsidR="00FD1A6F" w:rsidRPr="00FD1A6F" w14:paraId="208FEDF0"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2DDC308"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4DE181E8" w14:textId="77777777" w:rsidTr="00311B61">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4CA7D678"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6" w:type="dxa"/>
            <w:gridSpan w:val="7"/>
            <w:tcBorders>
              <w:top w:val="double" w:sz="6" w:space="0" w:color="auto"/>
              <w:left w:val="single" w:sz="6" w:space="0" w:color="auto"/>
              <w:bottom w:val="single" w:sz="6" w:space="0" w:color="auto"/>
              <w:right w:val="single" w:sz="6" w:space="0" w:color="auto"/>
            </w:tcBorders>
            <w:shd w:val="clear" w:color="auto" w:fill="auto"/>
            <w:hideMark/>
          </w:tcPr>
          <w:p w14:paraId="5DDBA1F8" w14:textId="77777777" w:rsidR="00FD1A6F" w:rsidRPr="00FD1A6F" w:rsidRDefault="00FD1A6F" w:rsidP="00FD1A6F">
            <w:pPr>
              <w:jc w:val="both"/>
              <w:textAlignment w:val="baseline"/>
              <w:rPr>
                <w:rFonts w:ascii="Segoe UI" w:hAnsi="Segoe UI" w:cs="Segoe UI"/>
                <w:sz w:val="18"/>
                <w:szCs w:val="18"/>
              </w:rPr>
            </w:pPr>
            <w:r w:rsidRPr="00FD1A6F">
              <w:t>Dějiny designu 4 </w:t>
            </w:r>
          </w:p>
        </w:tc>
      </w:tr>
      <w:tr w:rsidR="00FD1A6F" w:rsidRPr="00FD1A6F" w14:paraId="10761BED"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F4180D0"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EF79C1A" w14:textId="77777777" w:rsidR="00FD1A6F" w:rsidRPr="00FD1A6F" w:rsidRDefault="00FD1A6F" w:rsidP="00FD1A6F">
            <w:pPr>
              <w:jc w:val="both"/>
              <w:textAlignment w:val="baseline"/>
              <w:rPr>
                <w:rFonts w:ascii="Segoe UI" w:hAnsi="Segoe UI" w:cs="Segoe UI"/>
                <w:sz w:val="18"/>
                <w:szCs w:val="18"/>
              </w:rPr>
            </w:pPr>
            <w:r w:rsidRPr="00FD1A6F">
              <w:t>povinně volitelný </w:t>
            </w:r>
          </w:p>
        </w:tc>
        <w:tc>
          <w:tcPr>
            <w:tcW w:w="2678"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C2C8AE8"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ročník/semestr</w:t>
            </w: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43D9AAB1" w14:textId="77777777" w:rsidR="00FD1A6F" w:rsidRPr="00FD1A6F" w:rsidRDefault="00FD1A6F" w:rsidP="00FD1A6F">
            <w:pPr>
              <w:jc w:val="both"/>
              <w:textAlignment w:val="baseline"/>
              <w:rPr>
                <w:rFonts w:ascii="Segoe UI" w:hAnsi="Segoe UI" w:cs="Segoe UI"/>
                <w:sz w:val="18"/>
                <w:szCs w:val="18"/>
              </w:rPr>
            </w:pPr>
            <w:r w:rsidRPr="00FD1A6F">
              <w:t>2/LS </w:t>
            </w:r>
          </w:p>
        </w:tc>
      </w:tr>
      <w:tr w:rsidR="00FD1A6F" w:rsidRPr="00FD1A6F" w14:paraId="498A1BD8"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1E19FB7D"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65D19A36"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p w14:paraId="3516057A" w14:textId="77777777" w:rsidR="00FD1A6F" w:rsidRPr="00FD1A6F" w:rsidRDefault="00FD1A6F" w:rsidP="00FD1A6F">
            <w:pPr>
              <w:jc w:val="both"/>
              <w:textAlignment w:val="baseline"/>
              <w:rPr>
                <w:rFonts w:ascii="Segoe UI" w:hAnsi="Segoe UI" w:cs="Segoe UI"/>
                <w:sz w:val="18"/>
                <w:szCs w:val="18"/>
              </w:rPr>
            </w:pPr>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8DCD677"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3B1C4F19"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481350F1"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1505BE" w14:textId="77777777" w:rsidR="00FD1A6F" w:rsidRPr="00FD1A6F" w:rsidRDefault="00FD1A6F" w:rsidP="00FD1A6F">
            <w:pPr>
              <w:jc w:val="both"/>
              <w:textAlignment w:val="baseline"/>
              <w:rPr>
                <w:rFonts w:ascii="Segoe UI" w:hAnsi="Segoe UI" w:cs="Segoe UI"/>
                <w:sz w:val="18"/>
                <w:szCs w:val="18"/>
              </w:rPr>
            </w:pPr>
            <w:r w:rsidRPr="00FD1A6F">
              <w:t>2 </w:t>
            </w:r>
          </w:p>
        </w:tc>
      </w:tr>
      <w:tr w:rsidR="00FD1A6F" w:rsidRPr="00FD1A6F" w14:paraId="3C261139"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25B14CB"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6" w:type="dxa"/>
            <w:gridSpan w:val="7"/>
            <w:tcBorders>
              <w:top w:val="single" w:sz="6" w:space="0" w:color="auto"/>
              <w:left w:val="single" w:sz="6" w:space="0" w:color="auto"/>
              <w:bottom w:val="single" w:sz="6" w:space="0" w:color="auto"/>
              <w:right w:val="single" w:sz="6" w:space="0" w:color="auto"/>
            </w:tcBorders>
            <w:shd w:val="clear" w:color="auto" w:fill="auto"/>
            <w:hideMark/>
          </w:tcPr>
          <w:p w14:paraId="0B399C19" w14:textId="77777777" w:rsidR="00FD1A6F" w:rsidRPr="00FD1A6F" w:rsidRDefault="00FD1A6F" w:rsidP="00FD1A6F">
            <w:pPr>
              <w:jc w:val="both"/>
              <w:textAlignment w:val="baseline"/>
              <w:rPr>
                <w:rFonts w:ascii="Segoe UI" w:hAnsi="Segoe UI" w:cs="Segoe UI"/>
                <w:sz w:val="18"/>
                <w:szCs w:val="18"/>
              </w:rPr>
            </w:pPr>
            <w:r w:rsidRPr="00FD1A6F">
              <w:t>nejsou definovány </w:t>
            </w:r>
          </w:p>
        </w:tc>
      </w:tr>
      <w:tr w:rsidR="00FD1A6F" w:rsidRPr="00FD1A6F" w14:paraId="482EBE0B"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1B6F7CA5"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F0D7D9E" w14:textId="77777777" w:rsidR="00FD1A6F" w:rsidRPr="00FD1A6F" w:rsidRDefault="00FD1A6F" w:rsidP="00FD1A6F">
            <w:pPr>
              <w:jc w:val="both"/>
              <w:textAlignment w:val="baseline"/>
              <w:rPr>
                <w:rFonts w:ascii="Segoe UI" w:hAnsi="Segoe UI" w:cs="Segoe UI"/>
                <w:sz w:val="18"/>
                <w:szCs w:val="18"/>
              </w:rPr>
            </w:pPr>
            <w:r w:rsidRPr="00FD1A6F">
              <w:t>klasifikovaný zápočet </w:t>
            </w:r>
          </w:p>
        </w:tc>
        <w:tc>
          <w:tcPr>
            <w:tcW w:w="2140" w:type="dxa"/>
            <w:tcBorders>
              <w:top w:val="single" w:sz="6" w:space="0" w:color="auto"/>
              <w:left w:val="single" w:sz="6" w:space="0" w:color="auto"/>
              <w:bottom w:val="single" w:sz="6" w:space="0" w:color="auto"/>
              <w:right w:val="single" w:sz="6" w:space="0" w:color="auto"/>
            </w:tcBorders>
            <w:shd w:val="clear" w:color="auto" w:fill="F7CAAC"/>
            <w:hideMark/>
          </w:tcPr>
          <w:p w14:paraId="6398C84D"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7490AC2"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6BEBDC58"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43D98B8" w14:textId="77777777" w:rsidR="00FD1A6F" w:rsidRPr="00FD1A6F" w:rsidRDefault="00FD1A6F" w:rsidP="00FD1A6F">
            <w:pPr>
              <w:textAlignment w:val="baseline"/>
              <w:rPr>
                <w:rFonts w:ascii="Segoe UI" w:hAnsi="Segoe UI" w:cs="Segoe UI"/>
                <w:sz w:val="18"/>
                <w:szCs w:val="18"/>
              </w:rPr>
            </w:pPr>
            <w:r w:rsidRPr="00FD1A6F">
              <w:rPr>
                <w:b/>
                <w:bCs/>
              </w:rPr>
              <w:t>Forma způsobu ověření studijních výsledků a další požadavky na studenta</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0A1893D4" w14:textId="77777777" w:rsidR="00FD1A6F" w:rsidRPr="00FD1A6F" w:rsidRDefault="00FD1A6F" w:rsidP="00FD1A6F">
            <w:pPr>
              <w:textAlignment w:val="baseline"/>
              <w:rPr>
                <w:rFonts w:ascii="Segoe UI" w:hAnsi="Segoe UI" w:cs="Segoe UI"/>
                <w:sz w:val="18"/>
                <w:szCs w:val="18"/>
              </w:rPr>
            </w:pPr>
            <w:r w:rsidRPr="00FD1A6F">
              <w:rPr>
                <w:rFonts w:ascii="Segoe UI" w:hAnsi="Segoe UI" w:cs="Segoe UI"/>
              </w:rPr>
              <w:t>ústní </w:t>
            </w:r>
          </w:p>
        </w:tc>
      </w:tr>
      <w:tr w:rsidR="00FD1A6F" w:rsidRPr="00FD1A6F" w14:paraId="537BAD65"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270FBE0"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03B76A96" w14:textId="77777777" w:rsidTr="00311B61">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4AB7E08B"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0B2E2112"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4784EF28" w14:textId="77777777" w:rsidTr="00311B61">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2E80B510"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1AAF05F9" w14:textId="77777777" w:rsidR="00FD1A6F" w:rsidRPr="00FD1A6F" w:rsidRDefault="00FD1A6F" w:rsidP="00FD1A6F">
            <w:pPr>
              <w:jc w:val="both"/>
              <w:textAlignment w:val="baseline"/>
              <w:rPr>
                <w:rFonts w:ascii="Segoe UI" w:hAnsi="Segoe UI" w:cs="Segoe UI"/>
                <w:sz w:val="18"/>
                <w:szCs w:val="18"/>
              </w:rPr>
            </w:pPr>
            <w:r w:rsidRPr="00FD1A6F">
              <w:t>100 % </w:t>
            </w:r>
          </w:p>
        </w:tc>
      </w:tr>
      <w:tr w:rsidR="00FD1A6F" w:rsidRPr="00FD1A6F" w14:paraId="3972C33D"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1D7B93B"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5BE9F542" w14:textId="77777777" w:rsidR="00FD1A6F" w:rsidRPr="00FD1A6F" w:rsidRDefault="00FD1A6F" w:rsidP="00FD1A6F">
            <w:pPr>
              <w:jc w:val="both"/>
              <w:textAlignment w:val="baseline"/>
              <w:rPr>
                <w:rFonts w:ascii="Segoe UI" w:hAnsi="Segoe UI" w:cs="Segoe UI"/>
                <w:sz w:val="18"/>
                <w:szCs w:val="18"/>
              </w:rPr>
            </w:pPr>
            <w:r w:rsidRPr="00FD1A6F">
              <w:t xml:space="preserve">prof. PhDr. Zdeno </w:t>
            </w:r>
            <w:proofErr w:type="spellStart"/>
            <w:r w:rsidRPr="00FD1A6F">
              <w:t>Kolesár</w:t>
            </w:r>
            <w:proofErr w:type="spellEnd"/>
            <w:r w:rsidRPr="00FD1A6F">
              <w:t>, Ph.D. </w:t>
            </w:r>
          </w:p>
        </w:tc>
      </w:tr>
      <w:tr w:rsidR="00FD1A6F" w:rsidRPr="00FD1A6F" w14:paraId="04F61386" w14:textId="77777777" w:rsidTr="004311A0">
        <w:trPr>
          <w:trHeight w:val="15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2B8C1F9"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46C9A055" w14:textId="77777777" w:rsidTr="00311B61">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F57B9A5"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1379E818"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409A33DE" w14:textId="77777777" w:rsidTr="00E35B29">
        <w:trPr>
          <w:trHeight w:val="2556"/>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018BEE3" w14:textId="77777777" w:rsidR="00FD1A6F" w:rsidRPr="00FD1A6F" w:rsidRDefault="00FD1A6F" w:rsidP="00FD1A6F">
            <w:pPr>
              <w:jc w:val="both"/>
              <w:textAlignment w:val="baseline"/>
              <w:rPr>
                <w:rFonts w:ascii="Segoe UI" w:hAnsi="Segoe UI" w:cs="Segoe UI"/>
                <w:sz w:val="18"/>
                <w:szCs w:val="18"/>
              </w:rPr>
            </w:pPr>
            <w:r w:rsidRPr="00FD1A6F">
              <w:t>Předmět se zaměřuje na dějiny grafického a průmyslového designu od 60. let 20. století po současnost.  Jde o období zralého a pozdního modernizmu, postmodernizmu, jejich konvergence a revize základních paradigmat designu v intencích trvalého civilizačního rozvoje. </w:t>
            </w:r>
          </w:p>
          <w:p w14:paraId="105FD46C" w14:textId="3B2AC3BA" w:rsidR="00FD1A6F" w:rsidRPr="00FD1A6F" w:rsidRDefault="00FD1A6F" w:rsidP="00806FC9">
            <w:pPr>
              <w:ind w:firstLine="100"/>
              <w:textAlignment w:val="baseline"/>
              <w:rPr>
                <w:rFonts w:ascii="Segoe UI" w:hAnsi="Segoe UI" w:cs="Segoe UI"/>
                <w:sz w:val="18"/>
                <w:szCs w:val="18"/>
              </w:rPr>
            </w:pPr>
          </w:p>
          <w:p w14:paraId="1706BA27" w14:textId="067F5AA0" w:rsidR="00FD1A6F" w:rsidRPr="00806FC9" w:rsidRDefault="00806FC9" w:rsidP="00CB0738">
            <w:pPr>
              <w:pStyle w:val="Odstavecseseznamem"/>
              <w:numPr>
                <w:ilvl w:val="0"/>
                <w:numId w:val="268"/>
              </w:numPr>
              <w:textAlignment w:val="baseline"/>
              <w:rPr>
                <w:rFonts w:ascii="Segoe UI" w:hAnsi="Segoe UI" w:cs="Segoe UI"/>
                <w:sz w:val="18"/>
                <w:szCs w:val="18"/>
              </w:rPr>
            </w:pPr>
            <w:r w:rsidRPr="00806FC9">
              <w:rPr>
                <w:lang w:val="en-US"/>
              </w:rPr>
              <w:t>P</w:t>
            </w:r>
            <w:r w:rsidR="00F20F30" w:rsidRPr="00806FC9">
              <w:rPr>
                <w:lang w:val="en-US"/>
              </w:rPr>
              <w:t>ost-punk</w:t>
            </w:r>
            <w:r w:rsidR="00FD1A6F" w:rsidRPr="00806FC9">
              <w:rPr>
                <w:lang w:val="en-US"/>
              </w:rPr>
              <w:t xml:space="preserve"> a </w:t>
            </w:r>
            <w:proofErr w:type="spellStart"/>
            <w:r w:rsidR="00FD1A6F" w:rsidRPr="00806FC9">
              <w:rPr>
                <w:lang w:val="en-US"/>
              </w:rPr>
              <w:t>postmodernizmus</w:t>
            </w:r>
            <w:proofErr w:type="spellEnd"/>
            <w:r w:rsidR="00FD1A6F" w:rsidRPr="00806FC9">
              <w:rPr>
                <w:lang w:val="en-US"/>
              </w:rPr>
              <w:t xml:space="preserve"> </w:t>
            </w:r>
            <w:proofErr w:type="spellStart"/>
            <w:r w:rsidR="00FD1A6F" w:rsidRPr="00806FC9">
              <w:rPr>
                <w:lang w:val="en-US"/>
              </w:rPr>
              <w:t>ve</w:t>
            </w:r>
            <w:proofErr w:type="spellEnd"/>
            <w:r w:rsidR="00FD1A6F" w:rsidRPr="00806FC9">
              <w:rPr>
                <w:lang w:val="en-US"/>
              </w:rPr>
              <w:t xml:space="preserve"> </w:t>
            </w:r>
            <w:proofErr w:type="spellStart"/>
            <w:r w:rsidR="00FD1A6F" w:rsidRPr="00806FC9">
              <w:rPr>
                <w:lang w:val="en-US"/>
              </w:rPr>
              <w:t>grafickém</w:t>
            </w:r>
            <w:proofErr w:type="spellEnd"/>
            <w:r w:rsidR="00FD1A6F" w:rsidRPr="00806FC9">
              <w:rPr>
                <w:lang w:val="en-US"/>
              </w:rPr>
              <w:t xml:space="preserve"> </w:t>
            </w:r>
            <w:proofErr w:type="spellStart"/>
            <w:r w:rsidR="00FD1A6F" w:rsidRPr="00806FC9">
              <w:rPr>
                <w:lang w:val="en-US"/>
              </w:rPr>
              <w:t>designu</w:t>
            </w:r>
            <w:proofErr w:type="spellEnd"/>
            <w:r w:rsidR="00FD1A6F" w:rsidRPr="00806FC9">
              <w:rPr>
                <w:lang w:val="en-US"/>
              </w:rPr>
              <w:t xml:space="preserve">. </w:t>
            </w:r>
            <w:proofErr w:type="spellStart"/>
            <w:r w:rsidR="00FD1A6F" w:rsidRPr="00806FC9">
              <w:rPr>
                <w:lang w:val="en-US"/>
              </w:rPr>
              <w:t>Nástup</w:t>
            </w:r>
            <w:proofErr w:type="spellEnd"/>
            <w:r w:rsidR="00FD1A6F" w:rsidRPr="00806FC9">
              <w:rPr>
                <w:lang w:val="en-US"/>
              </w:rPr>
              <w:t xml:space="preserve"> </w:t>
            </w:r>
            <w:proofErr w:type="spellStart"/>
            <w:r w:rsidR="00FD1A6F" w:rsidRPr="00806FC9">
              <w:rPr>
                <w:lang w:val="en-US"/>
              </w:rPr>
              <w:t>počítače</w:t>
            </w:r>
            <w:proofErr w:type="spellEnd"/>
            <w:r w:rsidR="00FD1A6F" w:rsidRPr="00806FC9">
              <w:rPr>
                <w:lang w:val="en-US"/>
              </w:rPr>
              <w:t xml:space="preserve"> v </w:t>
            </w:r>
            <w:proofErr w:type="spellStart"/>
            <w:r w:rsidR="00FD1A6F" w:rsidRPr="00806FC9">
              <w:rPr>
                <w:lang w:val="en-US"/>
              </w:rPr>
              <w:t>grafickém</w:t>
            </w:r>
            <w:proofErr w:type="spellEnd"/>
            <w:r w:rsidR="00FD1A6F" w:rsidRPr="00806FC9">
              <w:rPr>
                <w:lang w:val="en-US"/>
              </w:rPr>
              <w:t xml:space="preserve"> </w:t>
            </w:r>
            <w:proofErr w:type="spellStart"/>
            <w:r w:rsidR="00FD1A6F" w:rsidRPr="00806FC9">
              <w:rPr>
                <w:lang w:val="en-US"/>
              </w:rPr>
              <w:t>designu</w:t>
            </w:r>
            <w:proofErr w:type="spellEnd"/>
            <w:r w:rsidR="00FD1A6F" w:rsidRPr="00806FC9">
              <w:rPr>
                <w:lang w:val="en-US"/>
              </w:rPr>
              <w:t>. </w:t>
            </w:r>
            <w:r w:rsidR="00FD1A6F" w:rsidRPr="00FD1A6F">
              <w:t> </w:t>
            </w:r>
          </w:p>
          <w:p w14:paraId="7820310C" w14:textId="6BAB3721" w:rsidR="00FD1A6F" w:rsidRPr="00806FC9" w:rsidRDefault="00FD1A6F" w:rsidP="00CB0738">
            <w:pPr>
              <w:pStyle w:val="Odstavecseseznamem"/>
              <w:numPr>
                <w:ilvl w:val="0"/>
                <w:numId w:val="268"/>
              </w:numPr>
              <w:textAlignment w:val="baseline"/>
              <w:rPr>
                <w:rFonts w:ascii="Segoe UI" w:hAnsi="Segoe UI" w:cs="Segoe UI"/>
                <w:sz w:val="18"/>
                <w:szCs w:val="18"/>
              </w:rPr>
            </w:pPr>
            <w:proofErr w:type="spellStart"/>
            <w:r w:rsidRPr="00806FC9">
              <w:rPr>
                <w:lang w:val="en-US"/>
              </w:rPr>
              <w:t>Konvergence</w:t>
            </w:r>
            <w:proofErr w:type="spellEnd"/>
            <w:r w:rsidRPr="00806FC9">
              <w:rPr>
                <w:lang w:val="en-US"/>
              </w:rPr>
              <w:t xml:space="preserve"> </w:t>
            </w:r>
            <w:proofErr w:type="spellStart"/>
            <w:r w:rsidRPr="00806FC9">
              <w:rPr>
                <w:lang w:val="en-US"/>
              </w:rPr>
              <w:t>principů</w:t>
            </w:r>
            <w:proofErr w:type="spellEnd"/>
            <w:r w:rsidRPr="00806FC9">
              <w:rPr>
                <w:lang w:val="en-US"/>
              </w:rPr>
              <w:t xml:space="preserve"> </w:t>
            </w:r>
            <w:proofErr w:type="spellStart"/>
            <w:r w:rsidRPr="00806FC9">
              <w:rPr>
                <w:lang w:val="en-US"/>
              </w:rPr>
              <w:t>postmoderny</w:t>
            </w:r>
            <w:proofErr w:type="spellEnd"/>
            <w:r w:rsidRPr="00806FC9">
              <w:rPr>
                <w:lang w:val="en-US"/>
              </w:rPr>
              <w:t xml:space="preserve"> a </w:t>
            </w:r>
            <w:proofErr w:type="spellStart"/>
            <w:r w:rsidRPr="00806FC9">
              <w:rPr>
                <w:lang w:val="en-US"/>
              </w:rPr>
              <w:t>moderny</w:t>
            </w:r>
            <w:proofErr w:type="spellEnd"/>
            <w:r w:rsidRPr="00806FC9">
              <w:rPr>
                <w:lang w:val="en-US"/>
              </w:rPr>
              <w:t xml:space="preserve"> </w:t>
            </w:r>
            <w:proofErr w:type="spellStart"/>
            <w:r w:rsidRPr="00806FC9">
              <w:rPr>
                <w:lang w:val="en-US"/>
              </w:rPr>
              <w:t>na</w:t>
            </w:r>
            <w:proofErr w:type="spellEnd"/>
            <w:r w:rsidRPr="00806FC9">
              <w:rPr>
                <w:lang w:val="en-US"/>
              </w:rPr>
              <w:t xml:space="preserve"> </w:t>
            </w:r>
            <w:proofErr w:type="spellStart"/>
            <w:r w:rsidRPr="00806FC9">
              <w:rPr>
                <w:lang w:val="en-US"/>
              </w:rPr>
              <w:t>přelomu</w:t>
            </w:r>
            <w:proofErr w:type="spellEnd"/>
            <w:r w:rsidRPr="00806FC9">
              <w:rPr>
                <w:lang w:val="en-US"/>
              </w:rPr>
              <w:t xml:space="preserve"> 20. a 21. </w:t>
            </w:r>
            <w:proofErr w:type="spellStart"/>
            <w:r w:rsidRPr="00806FC9">
              <w:rPr>
                <w:lang w:val="en-US"/>
              </w:rPr>
              <w:t>století</w:t>
            </w:r>
            <w:proofErr w:type="spellEnd"/>
            <w:r w:rsidRPr="00806FC9">
              <w:rPr>
                <w:lang w:val="en-US"/>
              </w:rPr>
              <w:t>.</w:t>
            </w:r>
            <w:r w:rsidRPr="00FD1A6F">
              <w:t> </w:t>
            </w:r>
          </w:p>
          <w:p w14:paraId="0606931F" w14:textId="1762713A" w:rsidR="00FD1A6F" w:rsidRPr="00806FC9" w:rsidRDefault="00FD1A6F" w:rsidP="00CB0738">
            <w:pPr>
              <w:pStyle w:val="Odstavecseseznamem"/>
              <w:numPr>
                <w:ilvl w:val="0"/>
                <w:numId w:val="268"/>
              </w:numPr>
              <w:textAlignment w:val="baseline"/>
              <w:rPr>
                <w:rFonts w:ascii="Segoe UI" w:hAnsi="Segoe UI" w:cs="Segoe UI"/>
                <w:sz w:val="18"/>
                <w:szCs w:val="18"/>
              </w:rPr>
            </w:pPr>
            <w:r w:rsidRPr="00806FC9">
              <w:rPr>
                <w:lang w:val="en-US"/>
              </w:rPr>
              <w:t xml:space="preserve">Design </w:t>
            </w:r>
            <w:proofErr w:type="spellStart"/>
            <w:r w:rsidRPr="00806FC9">
              <w:rPr>
                <w:lang w:val="en-US"/>
              </w:rPr>
              <w:t>ve</w:t>
            </w:r>
            <w:proofErr w:type="spellEnd"/>
            <w:r w:rsidRPr="00806FC9">
              <w:rPr>
                <w:lang w:val="en-US"/>
              </w:rPr>
              <w:t xml:space="preserve"> </w:t>
            </w:r>
            <w:proofErr w:type="spellStart"/>
            <w:r w:rsidRPr="00806FC9">
              <w:rPr>
                <w:lang w:val="en-US"/>
              </w:rPr>
              <w:t>službách</w:t>
            </w:r>
            <w:proofErr w:type="spellEnd"/>
            <w:r w:rsidRPr="00806FC9">
              <w:rPr>
                <w:lang w:val="en-US"/>
              </w:rPr>
              <w:t xml:space="preserve"> </w:t>
            </w:r>
            <w:proofErr w:type="spellStart"/>
            <w:r w:rsidRPr="00806FC9">
              <w:rPr>
                <w:lang w:val="en-US"/>
              </w:rPr>
              <w:t>trvale</w:t>
            </w:r>
            <w:proofErr w:type="spellEnd"/>
            <w:r w:rsidRPr="00806FC9">
              <w:rPr>
                <w:lang w:val="en-US"/>
              </w:rPr>
              <w:t xml:space="preserve"> </w:t>
            </w:r>
            <w:proofErr w:type="spellStart"/>
            <w:r w:rsidRPr="00806FC9">
              <w:rPr>
                <w:lang w:val="en-US"/>
              </w:rPr>
              <w:t>udržitelného</w:t>
            </w:r>
            <w:proofErr w:type="spellEnd"/>
            <w:r w:rsidRPr="00806FC9">
              <w:rPr>
                <w:lang w:val="en-US"/>
              </w:rPr>
              <w:t xml:space="preserve"> </w:t>
            </w:r>
            <w:proofErr w:type="spellStart"/>
            <w:r w:rsidRPr="00806FC9">
              <w:rPr>
                <w:lang w:val="en-US"/>
              </w:rPr>
              <w:t>rozvoje</w:t>
            </w:r>
            <w:proofErr w:type="spellEnd"/>
            <w:r w:rsidRPr="00806FC9">
              <w:rPr>
                <w:lang w:val="en-US"/>
              </w:rPr>
              <w:t>.</w:t>
            </w:r>
            <w:r w:rsidRPr="00FD1A6F">
              <w:t> </w:t>
            </w:r>
          </w:p>
          <w:p w14:paraId="4546C62E" w14:textId="77777777" w:rsidR="00FD1A6F" w:rsidRPr="00FD1A6F" w:rsidRDefault="00FD1A6F" w:rsidP="00FD1A6F">
            <w:pPr>
              <w:jc w:val="both"/>
              <w:textAlignment w:val="baseline"/>
              <w:rPr>
                <w:rFonts w:ascii="Segoe UI" w:hAnsi="Segoe UI" w:cs="Segoe UI"/>
                <w:sz w:val="18"/>
                <w:szCs w:val="18"/>
              </w:rPr>
            </w:pPr>
            <w:r w:rsidRPr="00FD1A6F">
              <w:t> </w:t>
            </w:r>
          </w:p>
          <w:p w14:paraId="472DBC36" w14:textId="6E838310" w:rsidR="00FD1A6F" w:rsidRPr="00E35B29" w:rsidRDefault="00FD1A6F" w:rsidP="00FD1A6F">
            <w:pPr>
              <w:jc w:val="both"/>
              <w:textAlignment w:val="baseline"/>
              <w:rPr>
                <w:color w:val="000000"/>
              </w:rPr>
            </w:pPr>
            <w:r w:rsidRPr="00FD1A6F">
              <w:rPr>
                <w:color w:val="000000"/>
              </w:rPr>
              <w:t>Studující získají přehled o podobách a přístupech grafického a průmyslového designu od 60. let 20. století po současnost, budou schopni časově a druhově zařadit artefakty a produkty z tohoto období, budou seznámeni s povahou technologických možností a společensko-politických podhoubí dobové kulturní diskuze, produkce a řemesla.</w:t>
            </w:r>
          </w:p>
        </w:tc>
      </w:tr>
      <w:tr w:rsidR="00FD1A6F" w:rsidRPr="00FD1A6F" w14:paraId="167ABD02" w14:textId="77777777" w:rsidTr="00311B61">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76C493BA"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8" w:type="dxa"/>
            <w:gridSpan w:val="6"/>
            <w:tcBorders>
              <w:top w:val="nil"/>
              <w:left w:val="single" w:sz="6" w:space="0" w:color="auto"/>
              <w:bottom w:val="nil"/>
              <w:right w:val="single" w:sz="6" w:space="0" w:color="auto"/>
            </w:tcBorders>
            <w:shd w:val="clear" w:color="auto" w:fill="auto"/>
            <w:hideMark/>
          </w:tcPr>
          <w:p w14:paraId="6E643CBB"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727BFE72"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C42BA82" w14:textId="70437207" w:rsidR="00BD4C1F" w:rsidRPr="00840E89" w:rsidRDefault="00BD4C1F" w:rsidP="00BD4C1F">
            <w:pPr>
              <w:rPr>
                <w:rFonts w:eastAsia="Calibri"/>
                <w:b/>
                <w:bCs/>
              </w:rPr>
            </w:pPr>
            <w:r w:rsidRPr="00840E89">
              <w:rPr>
                <w:rFonts w:eastAsia="Calibri"/>
                <w:b/>
                <w:bCs/>
              </w:rPr>
              <w:t>Povinná</w:t>
            </w:r>
            <w:r w:rsidR="006819F0">
              <w:rPr>
                <w:rFonts w:eastAsia="Calibri"/>
                <w:b/>
                <w:bCs/>
              </w:rPr>
              <w:t>:</w:t>
            </w:r>
          </w:p>
          <w:p w14:paraId="76F9D142" w14:textId="77777777" w:rsidR="00BD4C1F" w:rsidRPr="00840E89" w:rsidRDefault="00BD4C1F" w:rsidP="00BD4C1F">
            <w:r w:rsidRPr="00840E89">
              <w:t xml:space="preserve">KOLESÁR, Zdeno. </w:t>
            </w:r>
            <w:r w:rsidRPr="00840E89">
              <w:rPr>
                <w:i/>
              </w:rPr>
              <w:t>Kapitoly z dějin designu</w:t>
            </w:r>
            <w:r w:rsidRPr="00840E89">
              <w:t xml:space="preserve">. Praha: Vysoká škola uměleckoprůmyslová, 2009. ISBN 9788086863283. </w:t>
            </w:r>
          </w:p>
          <w:p w14:paraId="68DDCE7B" w14:textId="77777777" w:rsidR="00BD4C1F" w:rsidRDefault="00BD4C1F" w:rsidP="00BD4C1F">
            <w:pPr>
              <w:spacing w:line="259" w:lineRule="auto"/>
            </w:pPr>
            <w:r w:rsidRPr="00840E89">
              <w:t xml:space="preserve">KOLESÁR, Zdeno. </w:t>
            </w:r>
            <w:r w:rsidRPr="00840E89">
              <w:rPr>
                <w:i/>
                <w:color w:val="000000"/>
              </w:rPr>
              <w:t>Kapitoly z </w:t>
            </w:r>
            <w:proofErr w:type="spellStart"/>
            <w:r w:rsidRPr="00840E89">
              <w:rPr>
                <w:i/>
                <w:color w:val="000000"/>
              </w:rPr>
              <w:t>dejín</w:t>
            </w:r>
            <w:proofErr w:type="spellEnd"/>
            <w:r w:rsidRPr="00840E89">
              <w:rPr>
                <w:i/>
                <w:color w:val="000000"/>
              </w:rPr>
              <w:t xml:space="preserve"> grafického dizajnu</w:t>
            </w:r>
            <w:r w:rsidRPr="00840E89">
              <w:rPr>
                <w:color w:val="000000"/>
              </w:rPr>
              <w:t>. Bratislava: Slovenské centrum dizajnu, 2006.</w:t>
            </w:r>
            <w:r w:rsidRPr="00840E89">
              <w:t xml:space="preserve"> </w:t>
            </w:r>
          </w:p>
          <w:p w14:paraId="2047281E" w14:textId="77777777" w:rsidR="00BD4C1F" w:rsidRDefault="00BD4C1F" w:rsidP="00BD4C1F">
            <w:pPr>
              <w:spacing w:line="259" w:lineRule="auto"/>
            </w:pPr>
            <w:r w:rsidRPr="00840E89">
              <w:t>ISBN 8096865854.</w:t>
            </w:r>
          </w:p>
          <w:p w14:paraId="64DABBCC" w14:textId="77777777" w:rsidR="00BD4C1F" w:rsidRDefault="00BD4C1F" w:rsidP="00BD4C1F">
            <w:pPr>
              <w:spacing w:line="259" w:lineRule="auto"/>
              <w:rPr>
                <w:ins w:id="247" w:author="Hana Ponížilová" w:date="2023-03-16T12:11:00Z"/>
              </w:rPr>
            </w:pPr>
            <w:ins w:id="248" w:author="Hana Ponížilová" w:date="2023-03-16T12:11:00Z">
              <w:r>
                <w:t xml:space="preserve">KNOBLOCH, Iva a Radim VONDRÁČEK, </w:t>
              </w:r>
              <w:proofErr w:type="spellStart"/>
              <w:r>
                <w:t>eds</w:t>
              </w:r>
              <w:proofErr w:type="spellEnd"/>
              <w:r>
                <w:t xml:space="preserve">. </w:t>
              </w:r>
              <w:r w:rsidRPr="00BC4B8B">
                <w:rPr>
                  <w:i/>
                  <w:iCs/>
                </w:rPr>
                <w:t>Design v českých zemích 1900-2000. Instituce moderního designu</w:t>
              </w:r>
              <w:r>
                <w:t>. Praha: Uměleckoprůmyslové muzeum v Praze, 2016. ISBN 978-80-200-2612-5.</w:t>
              </w:r>
            </w:ins>
          </w:p>
          <w:p w14:paraId="36636417" w14:textId="77777777" w:rsidR="00BD4C1F" w:rsidRDefault="00BD4C1F" w:rsidP="00BD4C1F">
            <w:pPr>
              <w:spacing w:line="259" w:lineRule="auto"/>
              <w:rPr>
                <w:ins w:id="249" w:author="Hana Ponížilová" w:date="2023-03-16T12:11:00Z"/>
              </w:rPr>
            </w:pPr>
            <w:ins w:id="250" w:author="Hana Ponížilová" w:date="2023-03-16T12:11: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Prehistoric</w:t>
              </w:r>
              <w:proofErr w:type="spellEnd"/>
              <w:r w:rsidRPr="00BC4B8B">
                <w:rPr>
                  <w:i/>
                  <w:iCs/>
                </w:rPr>
                <w:t xml:space="preserve"> Times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w:t>
              </w:r>
              <w:r>
                <w:t xml:space="preserve">. London: </w:t>
              </w:r>
              <w:proofErr w:type="spellStart"/>
              <w:r>
                <w:t>Bloomsbury</w:t>
              </w:r>
              <w:proofErr w:type="spellEnd"/>
              <w:r>
                <w:t xml:space="preserve"> 2017. </w:t>
              </w:r>
            </w:ins>
          </w:p>
          <w:p w14:paraId="1E039E2C" w14:textId="77777777" w:rsidR="00BD4C1F" w:rsidRDefault="00BD4C1F" w:rsidP="00BD4C1F">
            <w:pPr>
              <w:spacing w:line="259" w:lineRule="auto"/>
              <w:rPr>
                <w:ins w:id="251" w:author="Hana Ponížilová" w:date="2023-03-16T12:11:00Z"/>
              </w:rPr>
            </w:pPr>
            <w:ins w:id="252" w:author="Hana Ponížilová" w:date="2023-03-16T12:11:00Z">
              <w:r>
                <w:t>ISBN 978-1-3500-1272-1.</w:t>
              </w:r>
            </w:ins>
          </w:p>
          <w:p w14:paraId="0BD7D355" w14:textId="77777777" w:rsidR="00BD4C1F" w:rsidRDefault="00BD4C1F" w:rsidP="00BD4C1F">
            <w:pPr>
              <w:spacing w:line="259" w:lineRule="auto"/>
              <w:rPr>
                <w:ins w:id="253" w:author="Hana Ponížilová" w:date="2023-03-16T12:11:00Z"/>
              </w:rPr>
            </w:pPr>
            <w:ins w:id="254" w:author="Hana Ponížilová" w:date="2023-03-16T12:11:00Z">
              <w:r>
                <w:t xml:space="preserve">MARGOLIN, Victor. </w:t>
              </w:r>
              <w:proofErr w:type="spellStart"/>
              <w:r w:rsidRPr="00BC4B8B">
                <w:rPr>
                  <w:i/>
                  <w:iCs/>
                </w:rPr>
                <w:t>World</w:t>
              </w:r>
              <w:proofErr w:type="spellEnd"/>
              <w:r w:rsidRPr="00BC4B8B">
                <w:rPr>
                  <w:i/>
                  <w:iCs/>
                </w:rPr>
                <w:t xml:space="preserve"> </w:t>
              </w:r>
              <w:proofErr w:type="spellStart"/>
              <w:r w:rsidRPr="00BC4B8B">
                <w:rPr>
                  <w:i/>
                  <w:iCs/>
                </w:rPr>
                <w:t>History</w:t>
              </w:r>
              <w:proofErr w:type="spellEnd"/>
              <w:r w:rsidRPr="00BC4B8B">
                <w:rPr>
                  <w:i/>
                  <w:iCs/>
                </w:rPr>
                <w:t xml:space="preserve"> </w:t>
              </w:r>
              <w:proofErr w:type="spellStart"/>
              <w:r w:rsidRPr="00BC4B8B">
                <w:rPr>
                  <w:i/>
                  <w:iCs/>
                </w:rPr>
                <w:t>of</w:t>
              </w:r>
              <w:proofErr w:type="spellEnd"/>
              <w:r w:rsidRPr="00BC4B8B">
                <w:rPr>
                  <w:i/>
                  <w:iCs/>
                </w:rPr>
                <w:t xml:space="preserve"> Design.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 to </w:t>
              </w:r>
              <w:proofErr w:type="spellStart"/>
              <w:r w:rsidRPr="00BC4B8B">
                <w:rPr>
                  <w:i/>
                  <w:iCs/>
                </w:rPr>
                <w:t>World</w:t>
              </w:r>
              <w:proofErr w:type="spellEnd"/>
              <w:r w:rsidRPr="00BC4B8B">
                <w:rPr>
                  <w:i/>
                  <w:iCs/>
                </w:rPr>
                <w:t xml:space="preserve"> </w:t>
              </w:r>
              <w:proofErr w:type="spellStart"/>
              <w:r w:rsidRPr="00BC4B8B">
                <w:rPr>
                  <w:i/>
                  <w:iCs/>
                </w:rPr>
                <w:t>War</w:t>
              </w:r>
              <w:proofErr w:type="spellEnd"/>
              <w:r w:rsidRPr="00BC4B8B">
                <w:rPr>
                  <w:i/>
                  <w:iCs/>
                </w:rPr>
                <w:t xml:space="preserve"> II</w:t>
              </w:r>
              <w:r>
                <w:t xml:space="preserve">. London: </w:t>
              </w:r>
              <w:proofErr w:type="spellStart"/>
              <w:r>
                <w:t>Bloomsbury</w:t>
              </w:r>
              <w:proofErr w:type="spellEnd"/>
              <w:r>
                <w:t xml:space="preserve"> 2017. </w:t>
              </w:r>
            </w:ins>
          </w:p>
          <w:p w14:paraId="71D31315" w14:textId="77777777" w:rsidR="00BD4C1F" w:rsidRDefault="00BD4C1F" w:rsidP="00BD4C1F">
            <w:pPr>
              <w:rPr>
                <w:ins w:id="255" w:author="Hana Ponížilová" w:date="2023-03-16T12:11:00Z"/>
              </w:rPr>
            </w:pPr>
            <w:ins w:id="256" w:author="Hana Ponížilová" w:date="2023-03-16T12:11:00Z">
              <w:r>
                <w:t>ISBN 978-1-3500-1273-8.</w:t>
              </w:r>
            </w:ins>
          </w:p>
          <w:p w14:paraId="498FF71A" w14:textId="77777777" w:rsidR="00BD4C1F" w:rsidRPr="00BC4B8B" w:rsidRDefault="00BD4C1F" w:rsidP="00BD4C1F">
            <w:pPr>
              <w:rPr>
                <w:ins w:id="257" w:author="Hana Ponížilová" w:date="2023-03-16T12:11:00Z"/>
                <w:caps/>
              </w:rPr>
            </w:pPr>
            <w:ins w:id="258" w:author="Hana Ponížilová" w:date="2023-03-16T12:11:00Z">
              <w:r w:rsidRPr="00461D24">
                <w:t xml:space="preserve">NEWSON, Alex a SUGGETT, Eleanor a SUDJIC, </w:t>
              </w:r>
              <w:proofErr w:type="spellStart"/>
              <w:r w:rsidRPr="00461D24">
                <w:t>Deyan</w:t>
              </w:r>
              <w:proofErr w:type="spellEnd"/>
              <w:r w:rsidRPr="00461D24">
                <w:t xml:space="preserve">. </w:t>
              </w:r>
              <w:r w:rsidRPr="00A22118">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Pr>
                  <w:rStyle w:val="result-detail-item"/>
                </w:rPr>
                <w:t>9780714872520.</w:t>
              </w:r>
            </w:ins>
          </w:p>
          <w:p w14:paraId="33077EA2" w14:textId="667A6A61" w:rsidR="00BD4C1F" w:rsidRPr="00840E89" w:rsidRDefault="00BD4C1F" w:rsidP="00BD4C1F">
            <w:pPr>
              <w:spacing w:line="259" w:lineRule="auto"/>
              <w:rPr>
                <w:rFonts w:eastAsia="Calibri"/>
              </w:rPr>
            </w:pPr>
            <w:r w:rsidRPr="00840E89">
              <w:rPr>
                <w:rFonts w:eastAsia="Calibri"/>
                <w:b/>
                <w:bCs/>
              </w:rPr>
              <w:t>Doporučená</w:t>
            </w:r>
            <w:r w:rsidR="006819F0">
              <w:rPr>
                <w:rFonts w:eastAsia="Calibri"/>
                <w:b/>
                <w:bCs/>
              </w:rPr>
              <w:t>:</w:t>
            </w:r>
            <w:r w:rsidRPr="00840E89">
              <w:rPr>
                <w:rFonts w:eastAsia="Calibri"/>
              </w:rPr>
              <w:t xml:space="preserve"> </w:t>
            </w:r>
          </w:p>
          <w:p w14:paraId="4191CCB1" w14:textId="77777777" w:rsidR="00BD4C1F" w:rsidRDefault="00BD4C1F" w:rsidP="00BD4C1F">
            <w:pPr>
              <w:rPr>
                <w:ins w:id="259" w:author="Hana Ponížilová" w:date="2023-03-16T12:11:00Z"/>
              </w:rPr>
            </w:pPr>
            <w:ins w:id="260" w:author="Hana Ponížilová" w:date="2023-03-16T12:11:00Z">
              <w:r>
                <w:t xml:space="preserve">BRAMSTON, Dave. </w:t>
              </w:r>
              <w:r w:rsidRPr="00787177">
                <w:rPr>
                  <w:rStyle w:val="sourcedocument"/>
                  <w:i/>
                </w:rPr>
                <w:t>Design výrobků: hledání inspirace</w:t>
              </w:r>
              <w:r>
                <w:rPr>
                  <w:rStyle w:val="sourcedocument"/>
                </w:rPr>
                <w:t>.</w:t>
              </w:r>
              <w:r>
                <w:t xml:space="preserve"> Vydání první. Brno: </w:t>
              </w:r>
              <w:proofErr w:type="spellStart"/>
              <w:r>
                <w:t>Computer</w:t>
              </w:r>
              <w:proofErr w:type="spellEnd"/>
              <w:r>
                <w:t xml:space="preserve"> </w:t>
              </w:r>
              <w:proofErr w:type="spellStart"/>
              <w:r>
                <w:t>Press</w:t>
              </w:r>
              <w:proofErr w:type="spellEnd"/>
              <w:r>
                <w:t xml:space="preserve">, 2010. ISBN </w:t>
              </w:r>
              <w:r>
                <w:rPr>
                  <w:rStyle w:val="result-detail-item"/>
                </w:rPr>
                <w:t>9788025129142.</w:t>
              </w:r>
            </w:ins>
          </w:p>
          <w:p w14:paraId="116672DA" w14:textId="77777777" w:rsidR="00BD4C1F" w:rsidRDefault="00BD4C1F" w:rsidP="00BD4C1F">
            <w:pPr>
              <w:rPr>
                <w:ins w:id="261" w:author="Hana Ponížilová" w:date="2023-03-16T12:11:00Z"/>
              </w:rPr>
            </w:pPr>
            <w:ins w:id="262" w:author="Hana Ponížilová" w:date="2023-03-16T12:11:00Z">
              <w:r w:rsidRPr="00461D24">
                <w:t>FIELL, Charlotte a Peter FIELL</w:t>
              </w:r>
              <w:r>
                <w:t xml:space="preserve">. </w:t>
              </w:r>
              <w:r w:rsidRPr="00787177">
                <w:rPr>
                  <w:i/>
                </w:rPr>
                <w:t>Design – Ikony (20. století).</w:t>
              </w:r>
              <w:r>
                <w:t xml:space="preserve"> Praha: </w:t>
              </w:r>
              <w:proofErr w:type="spellStart"/>
              <w:r>
                <w:t>Slovart</w:t>
              </w:r>
              <w:proofErr w:type="spellEnd"/>
              <w:r>
                <w:t xml:space="preserve">, </w:t>
              </w:r>
              <w:proofErr w:type="spellStart"/>
              <w:r>
                <w:t>Taschen</w:t>
              </w:r>
              <w:proofErr w:type="spellEnd"/>
              <w:r>
                <w:t>, 2006. ISBN 80-7209-560-9.</w:t>
              </w:r>
            </w:ins>
          </w:p>
          <w:p w14:paraId="2250D2CA" w14:textId="77777777" w:rsidR="00BD4C1F" w:rsidRPr="00840E89" w:rsidRDefault="00FD5557" w:rsidP="00BD4C1F">
            <w:pPr>
              <w:spacing w:line="259" w:lineRule="auto"/>
              <w:rPr>
                <w:rFonts w:eastAsia="Calibri"/>
              </w:rPr>
            </w:pPr>
            <w:hyperlink r:id="rId24" w:tgtFrame="_blank" w:history="1">
              <w:r w:rsidR="00BD4C1F" w:rsidRPr="00840E89">
                <w:rPr>
                  <w:bCs/>
                </w:rPr>
                <w:t xml:space="preserve">MEGGS, Philip. </w:t>
              </w:r>
              <w:proofErr w:type="spellStart"/>
              <w:r w:rsidR="00BD4C1F" w:rsidRPr="00840E89">
                <w:rPr>
                  <w:bCs/>
                  <w:i/>
                  <w:iCs/>
                </w:rPr>
                <w:t>Meggs</w:t>
              </w:r>
              <w:proofErr w:type="spellEnd"/>
              <w:r w:rsidR="00BD4C1F" w:rsidRPr="00840E89">
                <w:rPr>
                  <w:bCs/>
                  <w:i/>
                  <w:iCs/>
                </w:rPr>
                <w:t xml:space="preserve">' </w:t>
              </w:r>
              <w:proofErr w:type="spellStart"/>
              <w:r w:rsidR="00BD4C1F" w:rsidRPr="00840E89">
                <w:rPr>
                  <w:bCs/>
                  <w:i/>
                  <w:iCs/>
                </w:rPr>
                <w:t>history</w:t>
              </w:r>
              <w:proofErr w:type="spellEnd"/>
              <w:r w:rsidR="00BD4C1F" w:rsidRPr="00840E89">
                <w:rPr>
                  <w:bCs/>
                  <w:i/>
                  <w:iCs/>
                </w:rPr>
                <w:t xml:space="preserve"> </w:t>
              </w:r>
              <w:proofErr w:type="spellStart"/>
              <w:r w:rsidR="00BD4C1F" w:rsidRPr="00840E89">
                <w:rPr>
                  <w:bCs/>
                  <w:i/>
                  <w:iCs/>
                </w:rPr>
                <w:t>of</w:t>
              </w:r>
              <w:proofErr w:type="spellEnd"/>
              <w:r w:rsidR="00BD4C1F" w:rsidRPr="00840E89">
                <w:rPr>
                  <w:bCs/>
                  <w:i/>
                  <w:iCs/>
                </w:rPr>
                <w:t xml:space="preserve"> </w:t>
              </w:r>
              <w:proofErr w:type="spellStart"/>
              <w:r w:rsidR="00BD4C1F" w:rsidRPr="00840E89">
                <w:rPr>
                  <w:bCs/>
                  <w:i/>
                  <w:iCs/>
                </w:rPr>
                <w:t>graphic</w:t>
              </w:r>
              <w:proofErr w:type="spellEnd"/>
              <w:r w:rsidR="00BD4C1F" w:rsidRPr="00840E89">
                <w:rPr>
                  <w:bCs/>
                  <w:i/>
                  <w:iCs/>
                </w:rPr>
                <w:t xml:space="preserve"> design</w:t>
              </w:r>
              <w:r w:rsidR="00BD4C1F" w:rsidRPr="00840E89">
                <w:rPr>
                  <w:bCs/>
                </w:rPr>
                <w:t xml:space="preserve">. 4th </w:t>
              </w:r>
              <w:proofErr w:type="spellStart"/>
              <w:r w:rsidR="00BD4C1F" w:rsidRPr="00840E89">
                <w:rPr>
                  <w:bCs/>
                </w:rPr>
                <w:t>ed</w:t>
              </w:r>
              <w:proofErr w:type="spellEnd"/>
              <w:r w:rsidR="00BD4C1F" w:rsidRPr="00840E89">
                <w:rPr>
                  <w:bCs/>
                </w:rPr>
                <w:t xml:space="preserve">. </w:t>
              </w:r>
              <w:proofErr w:type="spellStart"/>
              <w:r w:rsidR="00BD4C1F" w:rsidRPr="00840E89">
                <w:rPr>
                  <w:bCs/>
                </w:rPr>
                <w:t>Hoboken</w:t>
              </w:r>
              <w:proofErr w:type="spellEnd"/>
              <w:r w:rsidR="00BD4C1F" w:rsidRPr="00840E89">
                <w:rPr>
                  <w:bCs/>
                </w:rPr>
                <w:t xml:space="preserve">: John </w:t>
              </w:r>
              <w:proofErr w:type="spellStart"/>
              <w:r w:rsidR="00BD4C1F" w:rsidRPr="00840E89">
                <w:rPr>
                  <w:bCs/>
                </w:rPr>
                <w:t>Wiley</w:t>
              </w:r>
              <w:proofErr w:type="spellEnd"/>
              <w:r w:rsidR="00BD4C1F" w:rsidRPr="00840E89">
                <w:rPr>
                  <w:bCs/>
                </w:rPr>
                <w:t>, 2006. ISBN 0-471-69902-0</w:t>
              </w:r>
              <w:r w:rsidR="00BD4C1F" w:rsidRPr="00840E89">
                <w:rPr>
                  <w:bCs/>
                  <w:color w:val="01445F"/>
                </w:rPr>
                <w:t xml:space="preserve">. </w:t>
              </w:r>
            </w:hyperlink>
          </w:p>
          <w:p w14:paraId="11B34EB3" w14:textId="77777777" w:rsidR="00BD4C1F" w:rsidRPr="00840E89" w:rsidRDefault="00BD4C1F" w:rsidP="00BD4C1F">
            <w:pPr>
              <w:spacing w:line="259" w:lineRule="auto"/>
              <w:rPr>
                <w:ins w:id="263" w:author="Hana Ponížilová" w:date="2023-03-16T12:11:00Z"/>
                <w:color w:val="000000"/>
              </w:rPr>
            </w:pPr>
            <w:ins w:id="264" w:author="Hana Ponížilová" w:date="2023-03-16T12:11:00Z">
              <w:r w:rsidRPr="00840E89">
                <w:rPr>
                  <w:color w:val="000000"/>
                </w:rPr>
                <w:t xml:space="preserve">MICHL, Jan. </w:t>
              </w:r>
              <w:r w:rsidRPr="00840E89">
                <w:rPr>
                  <w:i/>
                  <w:color w:val="000000"/>
                </w:rPr>
                <w:t xml:space="preserve">Funkcionalismus, design, škola, trh. </w:t>
              </w:r>
              <w:r w:rsidRPr="00840E89">
                <w:rPr>
                  <w:color w:val="000000"/>
                </w:rPr>
                <w:t>Praha: VŠUP, 2012. ISBN 978-80-87474-48-8.</w:t>
              </w:r>
            </w:ins>
          </w:p>
          <w:p w14:paraId="112C7B1F" w14:textId="06BDC13C" w:rsidR="00FD1A6F" w:rsidRPr="00FD1A6F" w:rsidRDefault="00BD4C1F" w:rsidP="00F170F4">
            <w:pPr>
              <w:textAlignment w:val="baseline"/>
              <w:rPr>
                <w:rFonts w:ascii="Segoe UI" w:hAnsi="Segoe UI" w:cs="Segoe UI"/>
                <w:sz w:val="18"/>
                <w:szCs w:val="18"/>
              </w:rPr>
            </w:pPr>
            <w:r w:rsidRPr="00840E89">
              <w:rPr>
                <w:color w:val="000000"/>
              </w:rPr>
              <w:t xml:space="preserve">SPARKEOVÁ, Penny. </w:t>
            </w:r>
            <w:r w:rsidRPr="00840E89">
              <w:rPr>
                <w:i/>
                <w:iCs/>
                <w:color w:val="000000"/>
              </w:rPr>
              <w:t>Století designu</w:t>
            </w:r>
            <w:r w:rsidRPr="00840E89">
              <w:rPr>
                <w:color w:val="000000"/>
              </w:rPr>
              <w:t xml:space="preserve">. Praha: </w:t>
            </w:r>
            <w:proofErr w:type="spellStart"/>
            <w:r w:rsidRPr="00840E89">
              <w:rPr>
                <w:color w:val="000000"/>
              </w:rPr>
              <w:t>Slovart</w:t>
            </w:r>
            <w:proofErr w:type="spellEnd"/>
            <w:r w:rsidRPr="00840E89">
              <w:rPr>
                <w:color w:val="000000"/>
              </w:rPr>
              <w:t>, 1999. ISBN 80-7209-142-5.</w:t>
            </w:r>
          </w:p>
        </w:tc>
      </w:tr>
    </w:tbl>
    <w:p w14:paraId="0948EBB8" w14:textId="0B206F82"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5"/>
        <w:gridCol w:w="883"/>
        <w:gridCol w:w="807"/>
        <w:gridCol w:w="2139"/>
        <w:gridCol w:w="538"/>
        <w:gridCol w:w="675"/>
      </w:tblGrid>
      <w:tr w:rsidR="0035006A" w:rsidRPr="000352F2" w14:paraId="6DFCC848" w14:textId="77777777" w:rsidTr="0035006A">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36BE9FF" w14:textId="77777777" w:rsidR="0035006A" w:rsidRPr="000352F2" w:rsidRDefault="0035006A" w:rsidP="0035006A">
            <w:pPr>
              <w:jc w:val="both"/>
              <w:textAlignment w:val="baseline"/>
              <w:rPr>
                <w:rFonts w:ascii="Segoe UI" w:hAnsi="Segoe UI" w:cs="Segoe UI"/>
                <w:sz w:val="18"/>
                <w:szCs w:val="18"/>
              </w:rPr>
            </w:pPr>
            <w:r w:rsidRPr="000352F2">
              <w:rPr>
                <w:b/>
                <w:bCs/>
                <w:sz w:val="28"/>
                <w:szCs w:val="28"/>
              </w:rPr>
              <w:lastRenderedPageBreak/>
              <w:t>B-III – Charakteristika studijního předmětu</w:t>
            </w:r>
            <w:r w:rsidRPr="000352F2">
              <w:rPr>
                <w:sz w:val="28"/>
                <w:szCs w:val="28"/>
              </w:rPr>
              <w:t> </w:t>
            </w:r>
          </w:p>
        </w:tc>
      </w:tr>
      <w:tr w:rsidR="0035006A" w:rsidRPr="000352F2" w14:paraId="714799BF" w14:textId="77777777" w:rsidTr="0035006A">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159C5A89" w14:textId="77777777" w:rsidR="0035006A" w:rsidRPr="000352F2" w:rsidRDefault="0035006A" w:rsidP="0035006A">
            <w:pPr>
              <w:textAlignment w:val="baseline"/>
              <w:rPr>
                <w:rFonts w:ascii="Segoe UI" w:hAnsi="Segoe UI" w:cs="Segoe UI"/>
                <w:sz w:val="18"/>
                <w:szCs w:val="18"/>
              </w:rPr>
            </w:pPr>
            <w:r w:rsidRPr="000352F2">
              <w:rPr>
                <w:b/>
                <w:bCs/>
              </w:rPr>
              <w:t>Název studijního předmětu</w:t>
            </w:r>
            <w:r w:rsidRPr="000352F2">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2A49EE4C" w14:textId="77777777" w:rsidR="0035006A" w:rsidRPr="000352F2" w:rsidRDefault="0035006A" w:rsidP="0035006A">
            <w:pPr>
              <w:jc w:val="both"/>
              <w:textAlignment w:val="baseline"/>
              <w:rPr>
                <w:rFonts w:ascii="Segoe UI" w:hAnsi="Segoe UI" w:cs="Segoe UI"/>
                <w:sz w:val="18"/>
                <w:szCs w:val="18"/>
              </w:rPr>
            </w:pPr>
            <w:r>
              <w:t xml:space="preserve">Dějiny designu 5 – Design </w:t>
            </w:r>
            <w:r w:rsidRPr="000352F2">
              <w:t>mezi uměním, technikou a společností </w:t>
            </w:r>
          </w:p>
        </w:tc>
      </w:tr>
      <w:tr w:rsidR="0035006A" w:rsidRPr="000352F2" w14:paraId="11F835D7"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2E220CE" w14:textId="77777777" w:rsidR="0035006A" w:rsidRPr="000352F2" w:rsidRDefault="0035006A" w:rsidP="0035006A">
            <w:pPr>
              <w:textAlignment w:val="baseline"/>
              <w:rPr>
                <w:rFonts w:ascii="Segoe UI" w:hAnsi="Segoe UI" w:cs="Segoe UI"/>
                <w:sz w:val="18"/>
                <w:szCs w:val="18"/>
              </w:rPr>
            </w:pPr>
            <w:r w:rsidRPr="000352F2">
              <w:rPr>
                <w:b/>
                <w:bCs/>
              </w:rPr>
              <w:t>Typ předmětu</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81178BF" w14:textId="77777777" w:rsidR="0035006A" w:rsidRPr="000352F2" w:rsidRDefault="0035006A" w:rsidP="0035006A">
            <w:pPr>
              <w:jc w:val="both"/>
              <w:textAlignment w:val="baseline"/>
              <w:rPr>
                <w:rFonts w:ascii="Segoe UI" w:hAnsi="Segoe UI" w:cs="Segoe UI"/>
                <w:sz w:val="18"/>
                <w:szCs w:val="18"/>
              </w:rPr>
            </w:pPr>
            <w:r w:rsidRPr="000352F2">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151FF2A" w14:textId="77777777" w:rsidR="0035006A" w:rsidRPr="000352F2" w:rsidRDefault="0035006A" w:rsidP="0035006A">
            <w:pPr>
              <w:jc w:val="both"/>
              <w:textAlignment w:val="baseline"/>
              <w:rPr>
                <w:rFonts w:ascii="Segoe UI" w:hAnsi="Segoe UI" w:cs="Segoe UI"/>
                <w:sz w:val="18"/>
                <w:szCs w:val="18"/>
              </w:rPr>
            </w:pPr>
            <w:r w:rsidRPr="000352F2">
              <w:rPr>
                <w:b/>
                <w:bCs/>
              </w:rPr>
              <w:t>doporučený ročník / semestr</w:t>
            </w:r>
            <w:r w:rsidRPr="000352F2">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71B6EEE8" w14:textId="77777777" w:rsidR="0035006A" w:rsidRPr="000352F2" w:rsidRDefault="0035006A" w:rsidP="0035006A">
            <w:pPr>
              <w:jc w:val="both"/>
              <w:textAlignment w:val="baseline"/>
              <w:rPr>
                <w:rFonts w:ascii="Segoe UI" w:hAnsi="Segoe UI" w:cs="Segoe UI"/>
                <w:sz w:val="18"/>
                <w:szCs w:val="18"/>
              </w:rPr>
            </w:pPr>
            <w:r w:rsidRPr="000352F2">
              <w:t>3/ZS </w:t>
            </w:r>
          </w:p>
        </w:tc>
      </w:tr>
      <w:tr w:rsidR="0035006A" w:rsidRPr="000352F2" w14:paraId="54A21C80"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A3640CF" w14:textId="77777777" w:rsidR="0035006A" w:rsidRPr="000352F2" w:rsidRDefault="0035006A" w:rsidP="0035006A">
            <w:pPr>
              <w:textAlignment w:val="baseline"/>
              <w:rPr>
                <w:rFonts w:ascii="Segoe UI" w:hAnsi="Segoe UI" w:cs="Segoe UI"/>
                <w:sz w:val="18"/>
                <w:szCs w:val="18"/>
              </w:rPr>
            </w:pPr>
            <w:r w:rsidRPr="000352F2">
              <w:rPr>
                <w:b/>
                <w:bCs/>
              </w:rPr>
              <w:t>Rozsah studijního předmětu</w:t>
            </w:r>
            <w:r w:rsidRPr="000352F2">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613EE3" w14:textId="77777777" w:rsidR="0035006A" w:rsidRPr="000352F2" w:rsidRDefault="0035006A" w:rsidP="0035006A">
            <w:pPr>
              <w:jc w:val="both"/>
              <w:textAlignment w:val="baseline"/>
              <w:rPr>
                <w:rFonts w:ascii="Segoe UI" w:hAnsi="Segoe UI" w:cs="Segoe UI"/>
                <w:sz w:val="18"/>
                <w:szCs w:val="18"/>
              </w:rPr>
            </w:pPr>
            <w:proofErr w:type="gramStart"/>
            <w:r w:rsidRPr="000352F2">
              <w:t>26p</w:t>
            </w:r>
            <w:proofErr w:type="gramEnd"/>
            <w:r w:rsidRPr="000352F2">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3B63D57" w14:textId="77777777" w:rsidR="0035006A" w:rsidRPr="000352F2" w:rsidRDefault="0035006A" w:rsidP="0035006A">
            <w:pPr>
              <w:jc w:val="both"/>
              <w:textAlignment w:val="baseline"/>
              <w:rPr>
                <w:rFonts w:ascii="Segoe UI" w:hAnsi="Segoe UI" w:cs="Segoe UI"/>
                <w:sz w:val="18"/>
                <w:szCs w:val="18"/>
              </w:rPr>
            </w:pPr>
            <w:r w:rsidRPr="000352F2">
              <w:rPr>
                <w:b/>
                <w:bCs/>
              </w:rPr>
              <w:t>hod. </w:t>
            </w:r>
            <w:r w:rsidRPr="000352F2">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415C1942" w14:textId="77777777" w:rsidR="0035006A" w:rsidRPr="000352F2" w:rsidRDefault="0035006A" w:rsidP="0035006A">
            <w:pPr>
              <w:jc w:val="both"/>
              <w:textAlignment w:val="baseline"/>
              <w:rPr>
                <w:rFonts w:ascii="Segoe UI" w:hAnsi="Segoe UI" w:cs="Segoe UI"/>
                <w:sz w:val="18"/>
                <w:szCs w:val="18"/>
              </w:rPr>
            </w:pPr>
            <w:r w:rsidRPr="000352F2">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541CCFA" w14:textId="77777777" w:rsidR="0035006A" w:rsidRPr="000352F2" w:rsidRDefault="0035006A" w:rsidP="0035006A">
            <w:pPr>
              <w:jc w:val="both"/>
              <w:textAlignment w:val="baseline"/>
              <w:rPr>
                <w:rFonts w:ascii="Segoe UI" w:hAnsi="Segoe UI" w:cs="Segoe UI"/>
                <w:sz w:val="18"/>
                <w:szCs w:val="18"/>
              </w:rPr>
            </w:pPr>
            <w:r w:rsidRPr="000352F2">
              <w:rPr>
                <w:b/>
                <w:bCs/>
              </w:rPr>
              <w:t>kreditů</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6137AF" w14:textId="77777777" w:rsidR="0035006A" w:rsidRPr="000352F2" w:rsidRDefault="0035006A" w:rsidP="0035006A">
            <w:pPr>
              <w:jc w:val="both"/>
              <w:textAlignment w:val="baseline"/>
              <w:rPr>
                <w:rFonts w:ascii="Segoe UI" w:hAnsi="Segoe UI" w:cs="Segoe UI"/>
                <w:sz w:val="18"/>
                <w:szCs w:val="18"/>
              </w:rPr>
            </w:pPr>
            <w:r w:rsidRPr="000352F2">
              <w:t>2 </w:t>
            </w:r>
          </w:p>
        </w:tc>
      </w:tr>
      <w:tr w:rsidR="0035006A" w:rsidRPr="000352F2" w14:paraId="5E0339CA"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A2C31DD" w14:textId="77777777" w:rsidR="0035006A" w:rsidRPr="000352F2" w:rsidRDefault="0035006A" w:rsidP="0035006A">
            <w:pPr>
              <w:textAlignment w:val="baseline"/>
              <w:rPr>
                <w:rFonts w:ascii="Segoe UI" w:hAnsi="Segoe UI" w:cs="Segoe UI"/>
                <w:sz w:val="18"/>
                <w:szCs w:val="18"/>
              </w:rPr>
            </w:pPr>
            <w:r w:rsidRPr="000352F2">
              <w:rPr>
                <w:b/>
                <w:bCs/>
              </w:rPr>
              <w:t xml:space="preserve">Prerekvizity, </w:t>
            </w:r>
            <w:proofErr w:type="spellStart"/>
            <w:r w:rsidRPr="000352F2">
              <w:rPr>
                <w:b/>
                <w:bCs/>
              </w:rPr>
              <w:t>korekvizity</w:t>
            </w:r>
            <w:proofErr w:type="spellEnd"/>
            <w:r w:rsidRPr="000352F2">
              <w:rPr>
                <w:b/>
                <w:bCs/>
              </w:rPr>
              <w:t>, ekvivalence</w:t>
            </w:r>
            <w:r w:rsidRPr="000352F2">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C81E38C" w14:textId="77777777" w:rsidR="0035006A" w:rsidRPr="000352F2" w:rsidRDefault="0035006A" w:rsidP="0035006A">
            <w:pPr>
              <w:jc w:val="both"/>
              <w:textAlignment w:val="baseline"/>
              <w:rPr>
                <w:rFonts w:ascii="Segoe UI" w:hAnsi="Segoe UI" w:cs="Segoe UI"/>
                <w:sz w:val="18"/>
                <w:szCs w:val="18"/>
              </w:rPr>
            </w:pPr>
            <w:r w:rsidRPr="000352F2">
              <w:t> </w:t>
            </w:r>
          </w:p>
        </w:tc>
      </w:tr>
      <w:tr w:rsidR="0035006A" w:rsidRPr="000352F2" w14:paraId="21320715"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CCCE29C" w14:textId="77777777" w:rsidR="0035006A" w:rsidRPr="000352F2" w:rsidRDefault="0035006A" w:rsidP="0035006A">
            <w:pPr>
              <w:textAlignment w:val="baseline"/>
              <w:rPr>
                <w:rFonts w:ascii="Segoe UI" w:hAnsi="Segoe UI" w:cs="Segoe UI"/>
                <w:sz w:val="18"/>
                <w:szCs w:val="18"/>
              </w:rPr>
            </w:pPr>
            <w:r w:rsidRPr="000352F2">
              <w:rPr>
                <w:b/>
                <w:bCs/>
              </w:rPr>
              <w:t>Způsob ověření studijních výsledků</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B1E478D" w14:textId="77777777" w:rsidR="0035006A" w:rsidRPr="000352F2" w:rsidRDefault="0035006A" w:rsidP="0035006A">
            <w:pPr>
              <w:jc w:val="both"/>
              <w:textAlignment w:val="baseline"/>
              <w:rPr>
                <w:rFonts w:ascii="Segoe UI" w:hAnsi="Segoe UI" w:cs="Segoe UI"/>
                <w:sz w:val="18"/>
                <w:szCs w:val="18"/>
              </w:rPr>
            </w:pPr>
            <w:r w:rsidRPr="000352F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3ABADA2" w14:textId="77777777" w:rsidR="0035006A" w:rsidRPr="000352F2" w:rsidRDefault="0035006A" w:rsidP="0035006A">
            <w:pPr>
              <w:jc w:val="both"/>
              <w:textAlignment w:val="baseline"/>
              <w:rPr>
                <w:rFonts w:ascii="Segoe UI" w:hAnsi="Segoe UI" w:cs="Segoe UI"/>
                <w:sz w:val="18"/>
                <w:szCs w:val="18"/>
              </w:rPr>
            </w:pPr>
            <w:r w:rsidRPr="000352F2">
              <w:rPr>
                <w:b/>
                <w:bCs/>
              </w:rPr>
              <w:t>Forma výuky</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310FA6" w14:textId="77777777" w:rsidR="0035006A" w:rsidRPr="000352F2" w:rsidRDefault="0035006A" w:rsidP="0035006A">
            <w:pPr>
              <w:jc w:val="both"/>
              <w:textAlignment w:val="baseline"/>
              <w:rPr>
                <w:rFonts w:ascii="Segoe UI" w:hAnsi="Segoe UI" w:cs="Segoe UI"/>
                <w:sz w:val="18"/>
                <w:szCs w:val="18"/>
              </w:rPr>
            </w:pPr>
            <w:r w:rsidRPr="000352F2">
              <w:t>přednáška </w:t>
            </w:r>
          </w:p>
        </w:tc>
      </w:tr>
      <w:tr w:rsidR="0035006A" w:rsidRPr="000352F2" w14:paraId="7269AD74"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74677D0" w14:textId="77777777" w:rsidR="0035006A" w:rsidRPr="000352F2" w:rsidRDefault="0035006A" w:rsidP="0035006A">
            <w:pPr>
              <w:textAlignment w:val="baseline"/>
              <w:rPr>
                <w:rFonts w:ascii="Segoe UI" w:hAnsi="Segoe UI" w:cs="Segoe UI"/>
                <w:sz w:val="18"/>
                <w:szCs w:val="18"/>
              </w:rPr>
            </w:pPr>
            <w:r w:rsidRPr="000352F2">
              <w:rPr>
                <w:b/>
                <w:bCs/>
              </w:rPr>
              <w:t>Forma způsobu ověření studijních výsledků a další požadavky na studenta</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056F2F79" w14:textId="77777777" w:rsidR="0035006A" w:rsidRPr="000352F2" w:rsidRDefault="0035006A" w:rsidP="0035006A">
            <w:pPr>
              <w:jc w:val="both"/>
              <w:textAlignment w:val="baseline"/>
              <w:rPr>
                <w:rFonts w:ascii="Segoe UI" w:hAnsi="Segoe UI" w:cs="Segoe UI"/>
                <w:sz w:val="18"/>
                <w:szCs w:val="18"/>
              </w:rPr>
            </w:pPr>
            <w:r w:rsidRPr="000352F2">
              <w:t>písemná, </w:t>
            </w:r>
          </w:p>
          <w:p w14:paraId="157CDE52" w14:textId="742AF150" w:rsidR="0035006A" w:rsidRPr="000352F2" w:rsidRDefault="000C482E" w:rsidP="0035006A">
            <w:pPr>
              <w:jc w:val="both"/>
              <w:textAlignment w:val="baseline"/>
              <w:rPr>
                <w:rFonts w:ascii="Segoe UI" w:hAnsi="Segoe UI" w:cs="Segoe UI"/>
                <w:sz w:val="18"/>
                <w:szCs w:val="18"/>
              </w:rPr>
            </w:pPr>
            <w:r>
              <w:t>v</w:t>
            </w:r>
            <w:r w:rsidR="0035006A" w:rsidRPr="000352F2">
              <w:t>ypracování písemné práce na zadané téma </w:t>
            </w:r>
          </w:p>
        </w:tc>
      </w:tr>
      <w:tr w:rsidR="0035006A" w:rsidRPr="000352F2" w14:paraId="6173328B"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B3027C9" w14:textId="77777777" w:rsidR="0035006A" w:rsidRPr="000352F2" w:rsidRDefault="0035006A" w:rsidP="0035006A">
            <w:pPr>
              <w:textAlignment w:val="baseline"/>
              <w:rPr>
                <w:rFonts w:ascii="Segoe UI" w:hAnsi="Segoe UI" w:cs="Segoe UI"/>
                <w:sz w:val="18"/>
                <w:szCs w:val="18"/>
              </w:rPr>
            </w:pPr>
            <w:r w:rsidRPr="000352F2">
              <w:t> </w:t>
            </w:r>
          </w:p>
        </w:tc>
      </w:tr>
      <w:tr w:rsidR="0035006A" w:rsidRPr="000352F2" w14:paraId="163236A4" w14:textId="77777777" w:rsidTr="0035006A">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1B66E740" w14:textId="77777777" w:rsidR="0035006A" w:rsidRPr="000352F2" w:rsidRDefault="0035006A" w:rsidP="0035006A">
            <w:pPr>
              <w:textAlignment w:val="baseline"/>
              <w:rPr>
                <w:rFonts w:ascii="Segoe UI" w:hAnsi="Segoe UI" w:cs="Segoe UI"/>
                <w:sz w:val="18"/>
                <w:szCs w:val="18"/>
              </w:rPr>
            </w:pPr>
            <w:r w:rsidRPr="000352F2">
              <w:rPr>
                <w:b/>
                <w:bCs/>
              </w:rPr>
              <w:t>Garant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55C2332D" w14:textId="77777777" w:rsidR="0035006A" w:rsidRPr="000352F2" w:rsidRDefault="0035006A" w:rsidP="0035006A">
            <w:pPr>
              <w:jc w:val="both"/>
              <w:textAlignment w:val="baseline"/>
              <w:rPr>
                <w:rFonts w:ascii="Segoe UI" w:hAnsi="Segoe UI" w:cs="Segoe UI"/>
                <w:sz w:val="18"/>
                <w:szCs w:val="18"/>
              </w:rPr>
            </w:pPr>
            <w:r w:rsidRPr="000352F2">
              <w:t>Mgr. Vít Jakubíček, Ph.D. </w:t>
            </w:r>
          </w:p>
        </w:tc>
      </w:tr>
      <w:tr w:rsidR="0035006A" w:rsidRPr="000352F2" w14:paraId="6A636700" w14:textId="77777777" w:rsidTr="0035006A">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1F66FDA2" w14:textId="77777777" w:rsidR="0035006A" w:rsidRPr="000352F2" w:rsidRDefault="0035006A" w:rsidP="0035006A">
            <w:pPr>
              <w:textAlignment w:val="baseline"/>
              <w:rPr>
                <w:rFonts w:ascii="Segoe UI" w:hAnsi="Segoe UI" w:cs="Segoe UI"/>
                <w:sz w:val="18"/>
                <w:szCs w:val="18"/>
              </w:rPr>
            </w:pPr>
            <w:r w:rsidRPr="000352F2">
              <w:rPr>
                <w:b/>
                <w:bCs/>
              </w:rPr>
              <w:t>Zapojení garanta do výuky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4D1CF157" w14:textId="77777777" w:rsidR="0035006A" w:rsidRPr="000352F2" w:rsidRDefault="0035006A" w:rsidP="0035006A">
            <w:pPr>
              <w:jc w:val="both"/>
              <w:textAlignment w:val="baseline"/>
              <w:rPr>
                <w:rFonts w:ascii="Segoe UI" w:hAnsi="Segoe UI" w:cs="Segoe UI"/>
                <w:sz w:val="18"/>
                <w:szCs w:val="18"/>
              </w:rPr>
            </w:pPr>
            <w:r w:rsidRPr="000352F2">
              <w:t>100 % </w:t>
            </w:r>
          </w:p>
        </w:tc>
      </w:tr>
      <w:tr w:rsidR="0035006A" w:rsidRPr="000352F2" w14:paraId="005E0449"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2736763" w14:textId="77777777" w:rsidR="0035006A" w:rsidRPr="000352F2" w:rsidRDefault="0035006A" w:rsidP="0035006A">
            <w:pPr>
              <w:textAlignment w:val="baseline"/>
              <w:rPr>
                <w:rFonts w:ascii="Segoe UI" w:hAnsi="Segoe UI" w:cs="Segoe UI"/>
                <w:sz w:val="18"/>
                <w:szCs w:val="18"/>
              </w:rPr>
            </w:pPr>
            <w:r w:rsidRPr="000352F2">
              <w:rPr>
                <w:b/>
                <w:bCs/>
              </w:rPr>
              <w:t>Vyučující</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2051E229" w14:textId="77777777" w:rsidR="0035006A" w:rsidRPr="000352F2" w:rsidRDefault="0035006A" w:rsidP="0035006A">
            <w:pPr>
              <w:jc w:val="both"/>
              <w:textAlignment w:val="baseline"/>
              <w:rPr>
                <w:rFonts w:ascii="Segoe UI" w:hAnsi="Segoe UI" w:cs="Segoe UI"/>
                <w:sz w:val="18"/>
                <w:szCs w:val="18"/>
              </w:rPr>
            </w:pPr>
            <w:r w:rsidRPr="000352F2">
              <w:t>Mgr. Vít Jakubíček, Ph.D. </w:t>
            </w:r>
          </w:p>
        </w:tc>
      </w:tr>
      <w:tr w:rsidR="0035006A" w:rsidRPr="000352F2" w14:paraId="229850A2"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1D71047" w14:textId="77777777" w:rsidR="0035006A" w:rsidRPr="000352F2" w:rsidRDefault="0035006A" w:rsidP="0035006A">
            <w:pPr>
              <w:jc w:val="both"/>
              <w:textAlignment w:val="baseline"/>
              <w:rPr>
                <w:rFonts w:ascii="Segoe UI" w:hAnsi="Segoe UI" w:cs="Segoe UI"/>
                <w:sz w:val="18"/>
                <w:szCs w:val="18"/>
              </w:rPr>
            </w:pPr>
            <w:r w:rsidRPr="000352F2">
              <w:t> </w:t>
            </w:r>
          </w:p>
        </w:tc>
      </w:tr>
      <w:tr w:rsidR="0035006A" w:rsidRPr="000352F2" w14:paraId="4D0F42E2" w14:textId="77777777" w:rsidTr="0035006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85A1ABD" w14:textId="77777777" w:rsidR="0035006A" w:rsidRPr="000352F2" w:rsidRDefault="0035006A" w:rsidP="0035006A">
            <w:pPr>
              <w:jc w:val="both"/>
              <w:textAlignment w:val="baseline"/>
              <w:rPr>
                <w:rFonts w:ascii="Segoe UI" w:hAnsi="Segoe UI" w:cs="Segoe UI"/>
                <w:sz w:val="18"/>
                <w:szCs w:val="18"/>
              </w:rPr>
            </w:pPr>
            <w:r w:rsidRPr="000352F2">
              <w:rPr>
                <w:b/>
                <w:bCs/>
              </w:rPr>
              <w:t>Stručná anotace předmětu</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3C08DDD" w14:textId="77777777" w:rsidR="0035006A" w:rsidRPr="000352F2" w:rsidRDefault="0035006A" w:rsidP="0035006A">
            <w:pPr>
              <w:jc w:val="both"/>
              <w:textAlignment w:val="baseline"/>
              <w:rPr>
                <w:rFonts w:ascii="Segoe UI" w:hAnsi="Segoe UI" w:cs="Segoe UI"/>
                <w:sz w:val="18"/>
                <w:szCs w:val="18"/>
              </w:rPr>
            </w:pPr>
            <w:r w:rsidRPr="000352F2">
              <w:t> </w:t>
            </w:r>
          </w:p>
        </w:tc>
      </w:tr>
      <w:tr w:rsidR="0035006A" w:rsidRPr="000352F2" w14:paraId="5DD50F19" w14:textId="77777777" w:rsidTr="00E35B29">
        <w:trPr>
          <w:trHeight w:val="5048"/>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5D85ABA5" w14:textId="77777777" w:rsidR="0035006A" w:rsidRPr="000352F2" w:rsidRDefault="0035006A" w:rsidP="0035006A">
            <w:pPr>
              <w:jc w:val="both"/>
              <w:textAlignment w:val="baseline"/>
              <w:rPr>
                <w:rFonts w:ascii="Segoe UI" w:hAnsi="Segoe UI" w:cs="Segoe UI"/>
                <w:sz w:val="18"/>
                <w:szCs w:val="18"/>
              </w:rPr>
            </w:pPr>
            <w:r w:rsidRPr="000352F2">
              <w:t>Cílem předmětu je představit studentům heterogenní povahu designu, nacházející se mezi uměním, technikou a společností. Studenti budou znát stěžejní události a vynálezy, které ovlivnily vývoj průmyslového a grafického designu v historii (zejména v období průmyslové revoluce) i v současnosti.  </w:t>
            </w:r>
          </w:p>
          <w:p w14:paraId="6C16C715" w14:textId="77777777" w:rsidR="0035006A" w:rsidRPr="000352F2" w:rsidRDefault="0035006A" w:rsidP="0035006A">
            <w:pPr>
              <w:jc w:val="both"/>
              <w:textAlignment w:val="baseline"/>
              <w:rPr>
                <w:rFonts w:ascii="Segoe UI" w:hAnsi="Segoe UI" w:cs="Segoe UI"/>
                <w:sz w:val="18"/>
                <w:szCs w:val="18"/>
              </w:rPr>
            </w:pPr>
            <w:r w:rsidRPr="000352F2">
              <w:t> </w:t>
            </w:r>
          </w:p>
          <w:p w14:paraId="40E07148" w14:textId="77777777" w:rsidR="0035006A" w:rsidRPr="000352F2" w:rsidRDefault="0035006A" w:rsidP="00D956B5">
            <w:pPr>
              <w:ind w:firstLine="457"/>
              <w:jc w:val="both"/>
              <w:textAlignment w:val="baseline"/>
              <w:rPr>
                <w:rFonts w:ascii="Segoe UI" w:hAnsi="Segoe UI" w:cs="Segoe UI"/>
                <w:sz w:val="18"/>
                <w:szCs w:val="18"/>
              </w:rPr>
            </w:pPr>
            <w:r w:rsidRPr="000352F2">
              <w:t>1. Od prehistorie až po novověk – stopy principů moderní výroby a její organizace před průmyslovou revolucí </w:t>
            </w:r>
          </w:p>
          <w:p w14:paraId="7D66AC59" w14:textId="77777777" w:rsidR="0035006A" w:rsidRPr="000352F2" w:rsidRDefault="0035006A" w:rsidP="00D956B5">
            <w:pPr>
              <w:ind w:firstLine="457"/>
              <w:jc w:val="both"/>
              <w:textAlignment w:val="baseline"/>
              <w:rPr>
                <w:rFonts w:ascii="Segoe UI" w:hAnsi="Segoe UI" w:cs="Segoe UI"/>
                <w:sz w:val="18"/>
                <w:szCs w:val="18"/>
              </w:rPr>
            </w:pPr>
            <w:r w:rsidRPr="000352F2">
              <w:t>2. Průmyslová revoluce – vliv zdokonaleného parního stroje na rozvoj vědy a techniky  </w:t>
            </w:r>
          </w:p>
          <w:p w14:paraId="66EEC053" w14:textId="77777777" w:rsidR="0035006A" w:rsidRPr="000352F2" w:rsidRDefault="0035006A" w:rsidP="00D956B5">
            <w:pPr>
              <w:ind w:firstLine="457"/>
              <w:jc w:val="both"/>
              <w:textAlignment w:val="baseline"/>
              <w:rPr>
                <w:rFonts w:ascii="Segoe UI" w:hAnsi="Segoe UI" w:cs="Segoe UI"/>
                <w:sz w:val="18"/>
                <w:szCs w:val="18"/>
              </w:rPr>
            </w:pPr>
            <w:r w:rsidRPr="000352F2">
              <w:t>3. 19. století jako věk techniky, vynálezů i revolučních myšlenek v designu </w:t>
            </w:r>
          </w:p>
          <w:p w14:paraId="705522DD" w14:textId="77777777" w:rsidR="0035006A" w:rsidRPr="000352F2" w:rsidRDefault="0035006A" w:rsidP="00D956B5">
            <w:pPr>
              <w:ind w:firstLine="457"/>
              <w:jc w:val="both"/>
              <w:textAlignment w:val="baseline"/>
              <w:rPr>
                <w:rFonts w:ascii="Segoe UI" w:hAnsi="Segoe UI" w:cs="Segoe UI"/>
                <w:sz w:val="18"/>
                <w:szCs w:val="18"/>
              </w:rPr>
            </w:pPr>
            <w:r w:rsidRPr="000352F2">
              <w:t>4. Počátky moderny, fordismus, redukcionismus a racionalismus </w:t>
            </w:r>
          </w:p>
          <w:p w14:paraId="0D277C03" w14:textId="77777777" w:rsidR="0035006A" w:rsidRPr="000352F2" w:rsidRDefault="0035006A" w:rsidP="00D956B5">
            <w:pPr>
              <w:ind w:firstLine="457"/>
              <w:jc w:val="both"/>
              <w:textAlignment w:val="baseline"/>
              <w:rPr>
                <w:rFonts w:ascii="Segoe UI" w:hAnsi="Segoe UI" w:cs="Segoe UI"/>
                <w:sz w:val="18"/>
                <w:szCs w:val="18"/>
              </w:rPr>
            </w:pPr>
            <w:r w:rsidRPr="000352F2">
              <w:t xml:space="preserve">5. Stroj jako předmět designu i inspirace – konstruktivismus a funkcionalismus vs. art deco a </w:t>
            </w:r>
            <w:proofErr w:type="spellStart"/>
            <w:r w:rsidRPr="000352F2">
              <w:t>streamlining</w:t>
            </w:r>
            <w:proofErr w:type="spellEnd"/>
            <w:r w:rsidRPr="000352F2">
              <w:t>  </w:t>
            </w:r>
          </w:p>
          <w:p w14:paraId="3ECD3F27" w14:textId="77777777" w:rsidR="0035006A" w:rsidRPr="000352F2" w:rsidRDefault="0035006A" w:rsidP="00D956B5">
            <w:pPr>
              <w:ind w:firstLine="457"/>
              <w:jc w:val="both"/>
              <w:textAlignment w:val="baseline"/>
              <w:rPr>
                <w:rFonts w:ascii="Segoe UI" w:hAnsi="Segoe UI" w:cs="Segoe UI"/>
                <w:sz w:val="18"/>
                <w:szCs w:val="18"/>
              </w:rPr>
            </w:pPr>
            <w:r w:rsidRPr="000352F2">
              <w:t>6. Design a válka </w:t>
            </w:r>
          </w:p>
          <w:p w14:paraId="62FCA09E" w14:textId="77777777" w:rsidR="0035006A" w:rsidRPr="000352F2" w:rsidRDefault="0035006A" w:rsidP="00D956B5">
            <w:pPr>
              <w:ind w:firstLine="457"/>
              <w:jc w:val="both"/>
              <w:textAlignment w:val="baseline"/>
              <w:rPr>
                <w:rFonts w:ascii="Segoe UI" w:hAnsi="Segoe UI" w:cs="Segoe UI"/>
                <w:sz w:val="18"/>
                <w:szCs w:val="18"/>
              </w:rPr>
            </w:pPr>
            <w:r w:rsidRPr="000352F2">
              <w:t>7. Doba plastová </w:t>
            </w:r>
          </w:p>
          <w:p w14:paraId="10AACB5B" w14:textId="77777777" w:rsidR="0035006A" w:rsidRPr="000352F2" w:rsidRDefault="0035006A" w:rsidP="00D956B5">
            <w:pPr>
              <w:ind w:firstLine="457"/>
              <w:jc w:val="both"/>
              <w:textAlignment w:val="baseline"/>
              <w:rPr>
                <w:rFonts w:ascii="Segoe UI" w:hAnsi="Segoe UI" w:cs="Segoe UI"/>
                <w:sz w:val="18"/>
                <w:szCs w:val="18"/>
              </w:rPr>
            </w:pPr>
            <w:r w:rsidRPr="000352F2">
              <w:t xml:space="preserve">8. </w:t>
            </w:r>
            <w:proofErr w:type="spellStart"/>
            <w:r w:rsidRPr="000352F2">
              <w:t>Space</w:t>
            </w:r>
            <w:proofErr w:type="spellEnd"/>
            <w:r w:rsidRPr="000352F2">
              <w:t xml:space="preserve"> </w:t>
            </w:r>
            <w:proofErr w:type="spellStart"/>
            <w:r w:rsidRPr="000352F2">
              <w:t>age</w:t>
            </w:r>
            <w:proofErr w:type="spellEnd"/>
            <w:r w:rsidRPr="000352F2">
              <w:t>, futurismus, utopie </w:t>
            </w:r>
          </w:p>
          <w:p w14:paraId="03482280" w14:textId="77777777" w:rsidR="0035006A" w:rsidRPr="000352F2" w:rsidRDefault="0035006A" w:rsidP="00D956B5">
            <w:pPr>
              <w:ind w:firstLine="457"/>
              <w:jc w:val="both"/>
              <w:textAlignment w:val="baseline"/>
              <w:rPr>
                <w:rFonts w:ascii="Segoe UI" w:hAnsi="Segoe UI" w:cs="Segoe UI"/>
                <w:sz w:val="18"/>
                <w:szCs w:val="18"/>
              </w:rPr>
            </w:pPr>
            <w:r w:rsidRPr="000352F2">
              <w:t>9. Miniaturizace, digitalizace a transformace hmotného v „nehmotné“ </w:t>
            </w:r>
          </w:p>
          <w:p w14:paraId="01604412" w14:textId="77777777" w:rsidR="0035006A" w:rsidRPr="000352F2" w:rsidRDefault="0035006A" w:rsidP="00D956B5">
            <w:pPr>
              <w:ind w:firstLine="457"/>
              <w:jc w:val="both"/>
              <w:textAlignment w:val="baseline"/>
              <w:rPr>
                <w:rFonts w:ascii="Segoe UI" w:hAnsi="Segoe UI" w:cs="Segoe UI"/>
                <w:sz w:val="18"/>
                <w:szCs w:val="18"/>
              </w:rPr>
            </w:pPr>
            <w:r w:rsidRPr="000352F2">
              <w:t>10. Věk počítačů a „chytrých zařízení“ a jejich vliv na proměnu společnosti i jednání jednotlivců </w:t>
            </w:r>
          </w:p>
          <w:p w14:paraId="65202986" w14:textId="77777777" w:rsidR="0035006A" w:rsidRPr="000352F2" w:rsidRDefault="0035006A" w:rsidP="00D956B5">
            <w:pPr>
              <w:ind w:firstLine="457"/>
              <w:jc w:val="both"/>
              <w:textAlignment w:val="baseline"/>
              <w:rPr>
                <w:rFonts w:ascii="Segoe UI" w:hAnsi="Segoe UI" w:cs="Segoe UI"/>
                <w:sz w:val="18"/>
                <w:szCs w:val="18"/>
              </w:rPr>
            </w:pPr>
            <w:r w:rsidRPr="000352F2">
              <w:t xml:space="preserve">11. 3D tisk, rapid </w:t>
            </w:r>
            <w:proofErr w:type="spellStart"/>
            <w:r w:rsidRPr="000352F2">
              <w:t>prototyping</w:t>
            </w:r>
            <w:proofErr w:type="spellEnd"/>
            <w:r w:rsidRPr="000352F2">
              <w:t xml:space="preserve">, </w:t>
            </w:r>
            <w:proofErr w:type="spellStart"/>
            <w:r w:rsidRPr="000352F2">
              <w:t>parametricismus</w:t>
            </w:r>
            <w:proofErr w:type="spellEnd"/>
            <w:r w:rsidRPr="000352F2">
              <w:t xml:space="preserve"> a jejich vliv na podobu současného designu </w:t>
            </w:r>
          </w:p>
          <w:p w14:paraId="1DE5F95B" w14:textId="77777777" w:rsidR="0035006A" w:rsidRPr="000352F2" w:rsidRDefault="0035006A" w:rsidP="00D956B5">
            <w:pPr>
              <w:ind w:firstLine="457"/>
              <w:jc w:val="both"/>
              <w:textAlignment w:val="baseline"/>
              <w:rPr>
                <w:rFonts w:ascii="Segoe UI" w:hAnsi="Segoe UI" w:cs="Segoe UI"/>
                <w:sz w:val="18"/>
                <w:szCs w:val="18"/>
              </w:rPr>
            </w:pPr>
            <w:r w:rsidRPr="000352F2">
              <w:t>12. Budoucí výzvy pro design a společnost s ohledem na vývoj vědy, techniky a společnosti </w:t>
            </w:r>
          </w:p>
          <w:p w14:paraId="1A9BCC36" w14:textId="77777777" w:rsidR="0035006A" w:rsidRPr="000352F2" w:rsidRDefault="0035006A" w:rsidP="00D956B5">
            <w:pPr>
              <w:ind w:firstLine="457"/>
              <w:jc w:val="both"/>
              <w:textAlignment w:val="baseline"/>
              <w:rPr>
                <w:rFonts w:ascii="Segoe UI" w:hAnsi="Segoe UI" w:cs="Segoe UI"/>
                <w:sz w:val="18"/>
                <w:szCs w:val="18"/>
              </w:rPr>
            </w:pPr>
            <w:r w:rsidRPr="000352F2">
              <w:t>13. Exkurze </w:t>
            </w:r>
          </w:p>
          <w:p w14:paraId="65F5F747" w14:textId="77777777" w:rsidR="0035006A" w:rsidRPr="000352F2" w:rsidRDefault="0035006A" w:rsidP="0035006A">
            <w:pPr>
              <w:jc w:val="both"/>
              <w:textAlignment w:val="baseline"/>
              <w:rPr>
                <w:rFonts w:ascii="Segoe UI" w:hAnsi="Segoe UI" w:cs="Segoe UI"/>
                <w:sz w:val="18"/>
                <w:szCs w:val="18"/>
              </w:rPr>
            </w:pPr>
            <w:r w:rsidRPr="000352F2">
              <w:t> </w:t>
            </w:r>
          </w:p>
          <w:p w14:paraId="19C4531A" w14:textId="2DF00D7B" w:rsidR="00F170F4" w:rsidRDefault="0035006A" w:rsidP="0035006A">
            <w:pPr>
              <w:jc w:val="both"/>
              <w:textAlignment w:val="baseline"/>
            </w:pPr>
            <w:r w:rsidRPr="000352F2">
              <w:t>Studenti budou schopni kriticky reflektovat dějiny designu nejen perspektivou rozvoje uměleckých stylů, ale také pokroku v oblasti vědy a techniky. Dokáž</w:t>
            </w:r>
            <w:r w:rsidRPr="000352F2">
              <w:rPr>
                <w:rFonts w:ascii="Segoe UI" w:hAnsi="Segoe UI" w:cs="Segoe UI"/>
              </w:rPr>
              <w:t>í</w:t>
            </w:r>
            <w:r w:rsidRPr="000352F2">
              <w:t xml:space="preserve"> zodpovědět také otázky vývoje teorie a metodologie designu a definici role designéra. Prostřednictvím exkurze do vybraných institucí dokážou také evaluovat rozdílné způsoby prezentace a interpretace těchto fenoménů ve výstavní a muzejní praxi. </w:t>
            </w:r>
          </w:p>
          <w:p w14:paraId="281C3975" w14:textId="14E77E31" w:rsidR="002E014E" w:rsidRPr="000352F2" w:rsidRDefault="002E014E" w:rsidP="0035006A">
            <w:pPr>
              <w:jc w:val="both"/>
              <w:textAlignment w:val="baseline"/>
              <w:rPr>
                <w:rFonts w:ascii="Segoe UI" w:hAnsi="Segoe UI" w:cs="Segoe UI"/>
                <w:sz w:val="18"/>
                <w:szCs w:val="18"/>
              </w:rPr>
            </w:pPr>
          </w:p>
        </w:tc>
      </w:tr>
      <w:tr w:rsidR="0035006A" w:rsidRPr="000352F2" w14:paraId="75943AF3" w14:textId="77777777" w:rsidTr="0035006A">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51B12ADE" w14:textId="77777777" w:rsidR="0035006A" w:rsidRPr="000352F2" w:rsidRDefault="0035006A" w:rsidP="0035006A">
            <w:pPr>
              <w:jc w:val="both"/>
              <w:textAlignment w:val="baseline"/>
              <w:rPr>
                <w:rFonts w:ascii="Segoe UI" w:hAnsi="Segoe UI" w:cs="Segoe UI"/>
                <w:sz w:val="18"/>
                <w:szCs w:val="18"/>
              </w:rPr>
            </w:pPr>
            <w:r w:rsidRPr="000352F2">
              <w:rPr>
                <w:b/>
                <w:bCs/>
              </w:rPr>
              <w:t>Studijní literatura a studijní pomůcky</w:t>
            </w:r>
            <w:r w:rsidRPr="000352F2">
              <w:t> </w:t>
            </w:r>
          </w:p>
        </w:tc>
        <w:tc>
          <w:tcPr>
            <w:tcW w:w="6177" w:type="dxa"/>
            <w:gridSpan w:val="6"/>
            <w:tcBorders>
              <w:top w:val="nil"/>
              <w:left w:val="single" w:sz="6" w:space="0" w:color="auto"/>
              <w:bottom w:val="nil"/>
              <w:right w:val="single" w:sz="6" w:space="0" w:color="auto"/>
            </w:tcBorders>
            <w:shd w:val="clear" w:color="auto" w:fill="auto"/>
            <w:hideMark/>
          </w:tcPr>
          <w:p w14:paraId="14C658FF" w14:textId="77777777" w:rsidR="0035006A" w:rsidRPr="000352F2" w:rsidRDefault="0035006A" w:rsidP="0035006A">
            <w:pPr>
              <w:jc w:val="both"/>
              <w:textAlignment w:val="baseline"/>
              <w:rPr>
                <w:rFonts w:ascii="Segoe UI" w:hAnsi="Segoe UI" w:cs="Segoe UI"/>
                <w:sz w:val="18"/>
                <w:szCs w:val="18"/>
              </w:rPr>
            </w:pPr>
            <w:r w:rsidRPr="000352F2">
              <w:t> </w:t>
            </w:r>
          </w:p>
          <w:p w14:paraId="1850FA04" w14:textId="77777777" w:rsidR="0035006A" w:rsidRPr="000352F2" w:rsidRDefault="0035006A" w:rsidP="0035006A">
            <w:pPr>
              <w:jc w:val="both"/>
              <w:textAlignment w:val="baseline"/>
              <w:rPr>
                <w:rFonts w:ascii="Segoe UI" w:hAnsi="Segoe UI" w:cs="Segoe UI"/>
                <w:sz w:val="18"/>
                <w:szCs w:val="18"/>
              </w:rPr>
            </w:pPr>
            <w:r w:rsidRPr="000352F2">
              <w:t> </w:t>
            </w:r>
          </w:p>
        </w:tc>
      </w:tr>
      <w:tr w:rsidR="0035006A" w:rsidRPr="000352F2" w14:paraId="57CCA2CF" w14:textId="77777777" w:rsidTr="0035006A">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2A671C4" w14:textId="77777777" w:rsidR="0035006A" w:rsidRPr="000352F2" w:rsidRDefault="0035006A" w:rsidP="0035006A">
            <w:pPr>
              <w:jc w:val="both"/>
              <w:textAlignment w:val="baseline"/>
              <w:rPr>
                <w:rFonts w:ascii="Segoe UI" w:hAnsi="Segoe UI" w:cs="Segoe UI"/>
                <w:sz w:val="18"/>
                <w:szCs w:val="18"/>
              </w:rPr>
            </w:pPr>
            <w:r w:rsidRPr="000352F2">
              <w:rPr>
                <w:b/>
                <w:bCs/>
              </w:rPr>
              <w:t>Povinná:</w:t>
            </w:r>
            <w:r w:rsidRPr="000352F2">
              <w:t> </w:t>
            </w:r>
          </w:p>
          <w:p w14:paraId="56673ED9" w14:textId="66039D0C" w:rsidR="0035006A" w:rsidRPr="000352F2" w:rsidRDefault="0035006A" w:rsidP="008353B7">
            <w:pPr>
              <w:textAlignment w:val="baseline"/>
              <w:rPr>
                <w:rFonts w:ascii="Segoe UI" w:hAnsi="Segoe UI" w:cs="Segoe UI"/>
                <w:sz w:val="18"/>
                <w:szCs w:val="18"/>
              </w:rPr>
            </w:pPr>
            <w:proofErr w:type="spellStart"/>
            <w:r w:rsidRPr="000352F2">
              <w:rPr>
                <w:i/>
                <w:iCs/>
              </w:rPr>
              <w:t>Phaidon</w:t>
            </w:r>
            <w:proofErr w:type="spellEnd"/>
            <w:r w:rsidRPr="000352F2">
              <w:rPr>
                <w:i/>
                <w:iCs/>
              </w:rPr>
              <w:t xml:space="preserve"> design </w:t>
            </w:r>
            <w:proofErr w:type="spellStart"/>
            <w:r w:rsidRPr="000352F2">
              <w:rPr>
                <w:i/>
                <w:iCs/>
              </w:rPr>
              <w:t>classics</w:t>
            </w:r>
            <w:proofErr w:type="spellEnd"/>
            <w:r w:rsidRPr="000352F2">
              <w:rPr>
                <w:i/>
                <w:iCs/>
              </w:rPr>
              <w:t xml:space="preserve"> (</w:t>
            </w:r>
            <w:proofErr w:type="spellStart"/>
            <w:r w:rsidRPr="000352F2">
              <w:rPr>
                <w:i/>
                <w:iCs/>
              </w:rPr>
              <w:t>Mass</w:t>
            </w:r>
            <w:proofErr w:type="spellEnd"/>
            <w:r w:rsidRPr="000352F2">
              <w:rPr>
                <w:i/>
                <w:iCs/>
              </w:rPr>
              <w:t xml:space="preserve"> </w:t>
            </w:r>
            <w:proofErr w:type="spellStart"/>
            <w:r w:rsidRPr="000352F2">
              <w:rPr>
                <w:i/>
                <w:iCs/>
              </w:rPr>
              <w:t>production</w:t>
            </w:r>
            <w:proofErr w:type="spellEnd"/>
            <w:r w:rsidRPr="000352F2">
              <w:rPr>
                <w:i/>
                <w:iCs/>
              </w:rPr>
              <w:t xml:space="preserve">, New </w:t>
            </w:r>
            <w:proofErr w:type="spellStart"/>
            <w:r w:rsidRPr="000352F2">
              <w:rPr>
                <w:i/>
                <w:iCs/>
              </w:rPr>
              <w:t>technologies</w:t>
            </w:r>
            <w:proofErr w:type="spellEnd"/>
            <w:r w:rsidRPr="000352F2">
              <w:rPr>
                <w:i/>
                <w:iCs/>
              </w:rPr>
              <w:t>)</w:t>
            </w:r>
            <w:r w:rsidRPr="000352F2">
              <w:t xml:space="preserve">. London: </w:t>
            </w:r>
            <w:proofErr w:type="spellStart"/>
            <w:r w:rsidRPr="000352F2">
              <w:t>Phaidon</w:t>
            </w:r>
            <w:proofErr w:type="spellEnd"/>
            <w:r w:rsidRPr="000352F2">
              <w:t xml:space="preserve">, 2006, 2 a 3. svazek. </w:t>
            </w:r>
            <w:r w:rsidR="006819F0">
              <w:br/>
            </w:r>
            <w:r w:rsidRPr="000352F2">
              <w:t>ISBN 9780714856667</w:t>
            </w:r>
            <w:r w:rsidR="006819F0">
              <w:t>.</w:t>
            </w:r>
            <w:r w:rsidRPr="000352F2">
              <w:t> </w:t>
            </w:r>
          </w:p>
          <w:p w14:paraId="59CC4C89" w14:textId="77777777" w:rsidR="00F01DE3" w:rsidRDefault="0035006A" w:rsidP="008353B7">
            <w:pPr>
              <w:textAlignment w:val="baseline"/>
            </w:pPr>
            <w:r w:rsidRPr="000352F2">
              <w:t xml:space="preserve">KNOBLOCH, Iva, </w:t>
            </w:r>
            <w:proofErr w:type="spellStart"/>
            <w:r w:rsidRPr="000352F2">
              <w:t>ed</w:t>
            </w:r>
            <w:proofErr w:type="spellEnd"/>
            <w:r w:rsidRPr="000352F2">
              <w:t xml:space="preserve">. a VONDRÁČEK, Radim, </w:t>
            </w:r>
            <w:proofErr w:type="spellStart"/>
            <w:r w:rsidRPr="000352F2">
              <w:t>ed</w:t>
            </w:r>
            <w:proofErr w:type="spellEnd"/>
            <w:r w:rsidRPr="000352F2">
              <w:t xml:space="preserve">. </w:t>
            </w:r>
            <w:r w:rsidRPr="000352F2">
              <w:rPr>
                <w:i/>
                <w:iCs/>
              </w:rPr>
              <w:t>Dějiny českého designu 20. století: instituce moderního designu</w:t>
            </w:r>
            <w:r w:rsidRPr="000352F2">
              <w:t>. Praha: Academia, 2016. ISBN 978-80-200-2612-5</w:t>
            </w:r>
            <w:r w:rsidR="00F01DE3">
              <w:t>.</w:t>
            </w:r>
          </w:p>
          <w:p w14:paraId="0DA109D3" w14:textId="77777777" w:rsidR="00F01DE3" w:rsidRPr="00BC4B8B" w:rsidRDefault="00F01DE3" w:rsidP="00F01DE3">
            <w:pPr>
              <w:jc w:val="both"/>
              <w:rPr>
                <w:ins w:id="265" w:author="Hana Ponížilová" w:date="2023-03-16T12:12:00Z"/>
                <w:caps/>
              </w:rPr>
            </w:pPr>
            <w:ins w:id="266" w:author="Hana Ponížilová" w:date="2023-03-16T12:12:00Z">
              <w:r w:rsidRPr="00461D24">
                <w:t xml:space="preserve">NEWSON, Alex a SUGGETT, Eleanor a SUDJIC, </w:t>
              </w:r>
              <w:proofErr w:type="spellStart"/>
              <w:r w:rsidRPr="00461D24">
                <w:t>Deyan</w:t>
              </w:r>
              <w:proofErr w:type="spellEnd"/>
              <w:r w:rsidRPr="00461D24">
                <w:t xml:space="preserve">. </w:t>
              </w:r>
              <w:r w:rsidRPr="00A22118">
                <w:rPr>
                  <w:i/>
                  <w:iCs/>
                </w:rPr>
                <w:t>Designer maker user</w:t>
              </w:r>
              <w:r w:rsidRPr="00461D24">
                <w:t xml:space="preserve">. </w:t>
              </w:r>
              <w:r>
                <w:t>Vydání první</w:t>
              </w:r>
              <w:r w:rsidRPr="00461D24">
                <w:t>. London</w:t>
              </w:r>
              <w:r>
                <w:t xml:space="preserve">: </w:t>
              </w:r>
              <w:proofErr w:type="spellStart"/>
              <w:r>
                <w:t>Phaidon</w:t>
              </w:r>
              <w:proofErr w:type="spellEnd"/>
              <w:r>
                <w:t xml:space="preserve"> </w:t>
              </w:r>
              <w:proofErr w:type="spellStart"/>
              <w:r>
                <w:t>Press</w:t>
              </w:r>
              <w:proofErr w:type="spellEnd"/>
              <w:r>
                <w:t xml:space="preserve"> Design Museum, </w:t>
              </w:r>
              <w:r w:rsidRPr="00461D24">
                <w:t>2016.</w:t>
              </w:r>
              <w:r>
                <w:t xml:space="preserve"> ISBN </w:t>
              </w:r>
              <w:r>
                <w:rPr>
                  <w:rStyle w:val="result-detail-item"/>
                </w:rPr>
                <w:t>9780714872520.</w:t>
              </w:r>
            </w:ins>
          </w:p>
          <w:p w14:paraId="0A6DF503" w14:textId="77777777" w:rsidR="0035006A" w:rsidRPr="000352F2" w:rsidRDefault="0035006A" w:rsidP="008353B7">
            <w:pPr>
              <w:textAlignment w:val="baseline"/>
              <w:rPr>
                <w:rFonts w:ascii="Segoe UI" w:hAnsi="Segoe UI" w:cs="Segoe UI"/>
                <w:sz w:val="18"/>
                <w:szCs w:val="18"/>
              </w:rPr>
            </w:pPr>
            <w:r w:rsidRPr="000352F2">
              <w:rPr>
                <w:b/>
                <w:bCs/>
              </w:rPr>
              <w:t>Doporučená:</w:t>
            </w:r>
            <w:r w:rsidRPr="000352F2">
              <w:t> </w:t>
            </w:r>
          </w:p>
          <w:p w14:paraId="17D75FFB" w14:textId="77777777" w:rsidR="006819F0" w:rsidRDefault="008D0988" w:rsidP="008353B7">
            <w:pPr>
              <w:textAlignment w:val="baseline"/>
            </w:pPr>
            <w:r w:rsidRPr="000352F2">
              <w:t xml:space="preserve">BRAMSTON, Dave. </w:t>
            </w:r>
            <w:r w:rsidRPr="000352F2">
              <w:rPr>
                <w:i/>
                <w:iCs/>
              </w:rPr>
              <w:t>Design výrobků: hledání inspirace</w:t>
            </w:r>
            <w:r w:rsidRPr="000352F2">
              <w:t xml:space="preserve">. Vydání první. Brno: </w:t>
            </w:r>
            <w:proofErr w:type="spellStart"/>
            <w:r w:rsidRPr="000352F2">
              <w:t>Computer</w:t>
            </w:r>
            <w:proofErr w:type="spellEnd"/>
            <w:r w:rsidRPr="000352F2">
              <w:t xml:space="preserve"> </w:t>
            </w:r>
            <w:proofErr w:type="spellStart"/>
            <w:r w:rsidRPr="000352F2">
              <w:t>Press</w:t>
            </w:r>
            <w:proofErr w:type="spellEnd"/>
            <w:r w:rsidRPr="000352F2">
              <w:t xml:space="preserve">, 2010. </w:t>
            </w:r>
          </w:p>
          <w:p w14:paraId="72A079E3" w14:textId="33ACBF62" w:rsidR="008D0988" w:rsidRPr="000352F2" w:rsidRDefault="008D0988" w:rsidP="008353B7">
            <w:pPr>
              <w:textAlignment w:val="baseline"/>
              <w:rPr>
                <w:rFonts w:ascii="Segoe UI" w:hAnsi="Segoe UI" w:cs="Segoe UI"/>
                <w:sz w:val="18"/>
                <w:szCs w:val="18"/>
              </w:rPr>
            </w:pPr>
            <w:r w:rsidRPr="000352F2">
              <w:t>ISBN 9788025129142</w:t>
            </w:r>
            <w:r w:rsidR="006819F0">
              <w:t>.</w:t>
            </w:r>
            <w:r w:rsidRPr="000352F2">
              <w:t> </w:t>
            </w:r>
          </w:p>
          <w:p w14:paraId="0E58EE45" w14:textId="77777777" w:rsidR="006819F0" w:rsidRDefault="008D0988" w:rsidP="008353B7">
            <w:pPr>
              <w:textAlignment w:val="baseline"/>
            </w:pPr>
            <w:r w:rsidRPr="000352F2">
              <w:t xml:space="preserve">FAIRS, Marcus. </w:t>
            </w:r>
            <w:r w:rsidRPr="000352F2">
              <w:rPr>
                <w:i/>
                <w:iCs/>
              </w:rPr>
              <w:t>Design 21. století: nové ikony designu; od masového trhu k avantgardě</w:t>
            </w:r>
            <w:r w:rsidRPr="000352F2">
              <w:t xml:space="preserve">. Praha: </w:t>
            </w:r>
            <w:proofErr w:type="spellStart"/>
            <w:r w:rsidRPr="000352F2">
              <w:t>Slovart</w:t>
            </w:r>
            <w:proofErr w:type="spellEnd"/>
            <w:r w:rsidRPr="000352F2">
              <w:t xml:space="preserve">, 2007. </w:t>
            </w:r>
          </w:p>
          <w:p w14:paraId="43D30BF3" w14:textId="0536ED45" w:rsidR="008D0988" w:rsidRPr="000352F2" w:rsidRDefault="008D0988" w:rsidP="008353B7">
            <w:pPr>
              <w:textAlignment w:val="baseline"/>
              <w:rPr>
                <w:rFonts w:ascii="Segoe UI" w:hAnsi="Segoe UI" w:cs="Segoe UI"/>
                <w:sz w:val="18"/>
                <w:szCs w:val="18"/>
              </w:rPr>
            </w:pPr>
            <w:r w:rsidRPr="000352F2">
              <w:t>ISBN 9788072099702</w:t>
            </w:r>
            <w:r w:rsidR="006819F0">
              <w:t>.</w:t>
            </w:r>
            <w:r w:rsidRPr="000352F2">
              <w:t> </w:t>
            </w:r>
          </w:p>
          <w:p w14:paraId="127E2F90" w14:textId="31F4CD66" w:rsidR="008D0988" w:rsidRPr="000352F2" w:rsidRDefault="008D0988" w:rsidP="008353B7">
            <w:pPr>
              <w:textAlignment w:val="baseline"/>
              <w:rPr>
                <w:rFonts w:ascii="Segoe UI" w:hAnsi="Segoe UI" w:cs="Segoe UI"/>
                <w:sz w:val="18"/>
                <w:szCs w:val="18"/>
              </w:rPr>
            </w:pPr>
            <w:r w:rsidRPr="000352F2">
              <w:t xml:space="preserve">FIELL, Charlotte a Peter FIELL. </w:t>
            </w:r>
            <w:r w:rsidRPr="000352F2">
              <w:rPr>
                <w:i/>
                <w:iCs/>
              </w:rPr>
              <w:t>Design – Ikony (20. století).</w:t>
            </w:r>
            <w:r w:rsidRPr="000352F2">
              <w:t xml:space="preserve"> Praha: </w:t>
            </w:r>
            <w:proofErr w:type="spellStart"/>
            <w:r w:rsidRPr="000352F2">
              <w:t>Slovart</w:t>
            </w:r>
            <w:proofErr w:type="spellEnd"/>
            <w:r w:rsidRPr="000352F2">
              <w:t xml:space="preserve">, </w:t>
            </w:r>
            <w:proofErr w:type="spellStart"/>
            <w:r w:rsidRPr="000352F2">
              <w:t>Taschen</w:t>
            </w:r>
            <w:proofErr w:type="spellEnd"/>
            <w:r w:rsidRPr="000352F2">
              <w:t>, 2006. ISBN 80-7209-560-9</w:t>
            </w:r>
            <w:r w:rsidR="006819F0">
              <w:t>.</w:t>
            </w:r>
            <w:r w:rsidRPr="000352F2">
              <w:t> </w:t>
            </w:r>
          </w:p>
          <w:p w14:paraId="5A741274" w14:textId="77777777" w:rsidR="006819F0" w:rsidRPr="006819F0" w:rsidRDefault="008D0988" w:rsidP="008353B7">
            <w:pPr>
              <w:textAlignment w:val="baseline"/>
            </w:pPr>
            <w:r w:rsidRPr="006819F0">
              <w:t xml:space="preserve">FIELL, Charlotte a Peter FIELL. </w:t>
            </w:r>
            <w:r w:rsidRPr="006819F0">
              <w:rPr>
                <w:i/>
                <w:iCs/>
              </w:rPr>
              <w:t xml:space="preserve">100 </w:t>
            </w:r>
            <w:proofErr w:type="spellStart"/>
            <w:r w:rsidRPr="006819F0">
              <w:rPr>
                <w:i/>
                <w:iCs/>
              </w:rPr>
              <w:t>ideas</w:t>
            </w:r>
            <w:proofErr w:type="spellEnd"/>
            <w:r w:rsidRPr="006819F0">
              <w:rPr>
                <w:i/>
                <w:iCs/>
              </w:rPr>
              <w:t xml:space="preserve"> </w:t>
            </w:r>
            <w:proofErr w:type="spellStart"/>
            <w:r w:rsidRPr="006819F0">
              <w:rPr>
                <w:i/>
                <w:iCs/>
              </w:rPr>
              <w:t>that</w:t>
            </w:r>
            <w:proofErr w:type="spellEnd"/>
            <w:r w:rsidRPr="006819F0">
              <w:rPr>
                <w:i/>
                <w:iCs/>
              </w:rPr>
              <w:t xml:space="preserve"> </w:t>
            </w:r>
            <w:proofErr w:type="spellStart"/>
            <w:r w:rsidRPr="006819F0">
              <w:rPr>
                <w:i/>
                <w:iCs/>
              </w:rPr>
              <w:t>changed</w:t>
            </w:r>
            <w:proofErr w:type="spellEnd"/>
            <w:r w:rsidRPr="006819F0">
              <w:rPr>
                <w:i/>
                <w:iCs/>
              </w:rPr>
              <w:t xml:space="preserve"> design</w:t>
            </w:r>
            <w:r w:rsidRPr="006819F0">
              <w:t xml:space="preserve">. ‎ London: Laurence King </w:t>
            </w:r>
            <w:proofErr w:type="spellStart"/>
            <w:r w:rsidRPr="006819F0">
              <w:t>Publishing</w:t>
            </w:r>
            <w:proofErr w:type="spellEnd"/>
            <w:r w:rsidRPr="006819F0">
              <w:t xml:space="preserve">, 2019. </w:t>
            </w:r>
          </w:p>
          <w:p w14:paraId="0DF36954" w14:textId="2981721D" w:rsidR="008D0988" w:rsidRPr="006819F0" w:rsidRDefault="008D0988" w:rsidP="008353B7">
            <w:pPr>
              <w:textAlignment w:val="baseline"/>
              <w:rPr>
                <w:sz w:val="18"/>
                <w:szCs w:val="18"/>
              </w:rPr>
            </w:pPr>
            <w:r w:rsidRPr="006819F0">
              <w:t>ISBN 9781786273437</w:t>
            </w:r>
            <w:r w:rsidR="006819F0">
              <w:t>.</w:t>
            </w:r>
            <w:r w:rsidRPr="006819F0">
              <w:t> </w:t>
            </w:r>
          </w:p>
          <w:p w14:paraId="540FFB1D" w14:textId="27391B4D" w:rsidR="008D0988" w:rsidRPr="000352F2" w:rsidRDefault="008D0988" w:rsidP="008353B7">
            <w:pPr>
              <w:textAlignment w:val="baseline"/>
              <w:rPr>
                <w:rFonts w:ascii="Segoe UI" w:hAnsi="Segoe UI" w:cs="Segoe UI"/>
                <w:sz w:val="18"/>
                <w:szCs w:val="18"/>
              </w:rPr>
            </w:pPr>
            <w:r w:rsidRPr="000352F2">
              <w:t xml:space="preserve">FIELL, Charlotte a Peter FIELL. </w:t>
            </w:r>
            <w:proofErr w:type="spellStart"/>
            <w:r w:rsidRPr="000352F2">
              <w:rPr>
                <w:i/>
                <w:iCs/>
              </w:rPr>
              <w:t>The</w:t>
            </w:r>
            <w:proofErr w:type="spellEnd"/>
            <w:r w:rsidRPr="000352F2">
              <w:rPr>
                <w:i/>
                <w:iCs/>
              </w:rPr>
              <w:t xml:space="preserve"> story </w:t>
            </w:r>
            <w:proofErr w:type="spellStart"/>
            <w:r w:rsidRPr="000352F2">
              <w:rPr>
                <w:i/>
                <w:iCs/>
              </w:rPr>
              <w:t>of</w:t>
            </w:r>
            <w:proofErr w:type="spellEnd"/>
            <w:r w:rsidRPr="000352F2">
              <w:rPr>
                <w:i/>
                <w:iCs/>
              </w:rPr>
              <w:t xml:space="preserve"> design</w:t>
            </w:r>
            <w:r w:rsidRPr="000352F2">
              <w:t xml:space="preserve">. London: </w:t>
            </w:r>
            <w:proofErr w:type="spellStart"/>
            <w:r w:rsidRPr="000352F2">
              <w:t>Goodman</w:t>
            </w:r>
            <w:proofErr w:type="spellEnd"/>
            <w:r w:rsidRPr="000352F2">
              <w:t xml:space="preserve">, </w:t>
            </w:r>
            <w:proofErr w:type="spellStart"/>
            <w:r w:rsidRPr="000352F2">
              <w:t>Fiell</w:t>
            </w:r>
            <w:proofErr w:type="spellEnd"/>
            <w:r w:rsidRPr="000352F2">
              <w:t>, 2018. ISBN 978-1-78313-017-7</w:t>
            </w:r>
            <w:r w:rsidR="006819F0">
              <w:t>.</w:t>
            </w:r>
            <w:r w:rsidRPr="000352F2">
              <w:t> </w:t>
            </w:r>
          </w:p>
          <w:p w14:paraId="042157F0" w14:textId="54D92B65" w:rsidR="008D0988" w:rsidRPr="000352F2" w:rsidRDefault="008D0988" w:rsidP="008353B7">
            <w:pPr>
              <w:textAlignment w:val="baseline"/>
              <w:rPr>
                <w:rFonts w:ascii="Segoe UI" w:hAnsi="Segoe UI" w:cs="Segoe UI"/>
                <w:sz w:val="18"/>
                <w:szCs w:val="18"/>
              </w:rPr>
            </w:pPr>
            <w:r w:rsidRPr="000352F2">
              <w:t xml:space="preserve">HERRIOTT, Luke. </w:t>
            </w:r>
            <w:r w:rsidRPr="000352F2">
              <w:rPr>
                <w:i/>
                <w:iCs/>
              </w:rPr>
              <w:t>Design pro 21. století</w:t>
            </w:r>
            <w:r w:rsidRPr="000352F2">
              <w:t xml:space="preserve">. Praha: </w:t>
            </w:r>
            <w:proofErr w:type="spellStart"/>
            <w:r w:rsidRPr="000352F2">
              <w:t>Slovart</w:t>
            </w:r>
            <w:proofErr w:type="spellEnd"/>
            <w:r w:rsidRPr="000352F2">
              <w:t>, 2007. ISBN 8072096192</w:t>
            </w:r>
            <w:r w:rsidR="006819F0">
              <w:t>.</w:t>
            </w:r>
            <w:r w:rsidRPr="000352F2">
              <w:t> </w:t>
            </w:r>
          </w:p>
          <w:p w14:paraId="180E660A" w14:textId="2A62940A" w:rsidR="0035006A" w:rsidRPr="000352F2" w:rsidRDefault="0035006A" w:rsidP="008353B7">
            <w:pPr>
              <w:textAlignment w:val="baseline"/>
              <w:rPr>
                <w:rFonts w:ascii="Segoe UI" w:hAnsi="Segoe UI" w:cs="Segoe UI"/>
                <w:sz w:val="18"/>
                <w:szCs w:val="18"/>
              </w:rPr>
            </w:pPr>
            <w:r w:rsidRPr="000352F2">
              <w:rPr>
                <w:caps/>
              </w:rPr>
              <w:t>HUBATOVÁ-VACKOVÁ</w:t>
            </w:r>
            <w:r w:rsidRPr="000352F2">
              <w:t xml:space="preserve">, Lada, </w:t>
            </w:r>
            <w:proofErr w:type="spellStart"/>
            <w:r w:rsidRPr="000352F2">
              <w:t>ed</w:t>
            </w:r>
            <w:proofErr w:type="spellEnd"/>
            <w:r w:rsidRPr="000352F2">
              <w:t xml:space="preserve">., </w:t>
            </w:r>
            <w:r w:rsidRPr="000352F2">
              <w:rPr>
                <w:caps/>
              </w:rPr>
              <w:t>PAUKNEROVÁ</w:t>
            </w:r>
            <w:r w:rsidRPr="000352F2">
              <w:t xml:space="preserve">, Pavla, </w:t>
            </w:r>
            <w:proofErr w:type="spellStart"/>
            <w:r w:rsidRPr="000352F2">
              <w:t>ed</w:t>
            </w:r>
            <w:proofErr w:type="spellEnd"/>
            <w:r w:rsidRPr="000352F2">
              <w:t xml:space="preserve">. a </w:t>
            </w:r>
            <w:r w:rsidRPr="00012E1A">
              <w:rPr>
                <w:caps/>
              </w:rPr>
              <w:t>ŘÍHA</w:t>
            </w:r>
            <w:r w:rsidRPr="000352F2">
              <w:t xml:space="preserve">, Cyril, </w:t>
            </w:r>
            <w:proofErr w:type="spellStart"/>
            <w:r w:rsidRPr="000352F2">
              <w:t>ed</w:t>
            </w:r>
            <w:proofErr w:type="spellEnd"/>
            <w:r w:rsidRPr="000352F2">
              <w:t xml:space="preserve">. </w:t>
            </w:r>
            <w:r w:rsidRPr="000352F2">
              <w:rPr>
                <w:i/>
                <w:iCs/>
              </w:rPr>
              <w:t>Tam a zpátky: současný design, architektura a urbanismus</w:t>
            </w:r>
            <w:r w:rsidRPr="000352F2">
              <w:t>. Vydání první. Praha: Vysoká škola uměleckoprůmyslová, 2015. ISBN 9788087989005</w:t>
            </w:r>
            <w:r w:rsidR="006819F0">
              <w:t>.</w:t>
            </w:r>
            <w:r w:rsidRPr="000352F2">
              <w:t> </w:t>
            </w:r>
          </w:p>
          <w:p w14:paraId="7B6D4CB8" w14:textId="619EC849" w:rsidR="0035006A" w:rsidRPr="000352F2" w:rsidRDefault="0035006A" w:rsidP="008353B7">
            <w:pPr>
              <w:textAlignment w:val="baseline"/>
              <w:rPr>
                <w:rFonts w:ascii="Segoe UI" w:hAnsi="Segoe UI" w:cs="Segoe UI"/>
                <w:sz w:val="18"/>
                <w:szCs w:val="18"/>
              </w:rPr>
            </w:pPr>
            <w:r w:rsidRPr="000352F2">
              <w:lastRenderedPageBreak/>
              <w:t xml:space="preserve">HUBATOVÁ-VACKOVÁ, Lada, PACHMANOVÁ, Martina a PEČINKOVÁ, Pavla, </w:t>
            </w:r>
            <w:proofErr w:type="spellStart"/>
            <w:r w:rsidRPr="000352F2">
              <w:t>ed</w:t>
            </w:r>
            <w:proofErr w:type="spellEnd"/>
            <w:r w:rsidRPr="000352F2">
              <w:t xml:space="preserve">. </w:t>
            </w:r>
            <w:r w:rsidRPr="000352F2">
              <w:rPr>
                <w:i/>
                <w:iCs/>
              </w:rPr>
              <w:t>Věci a slova: umělecký průmysl, užité umění a design v české teorii a kritice 1870-1970</w:t>
            </w:r>
            <w:r w:rsidRPr="000352F2">
              <w:t>. Brno: Moravská galerie, 2015. ISBN 9788086863696</w:t>
            </w:r>
            <w:r w:rsidR="0066678A">
              <w:t>.</w:t>
            </w:r>
            <w:r w:rsidRPr="000352F2">
              <w:t> </w:t>
            </w:r>
          </w:p>
          <w:p w14:paraId="152F0629" w14:textId="23769607" w:rsidR="00563B3C" w:rsidRPr="000352F2" w:rsidRDefault="00563B3C" w:rsidP="008353B7">
            <w:pPr>
              <w:textAlignment w:val="baseline"/>
              <w:rPr>
                <w:rFonts w:ascii="Segoe UI" w:hAnsi="Segoe UI" w:cs="Segoe UI"/>
                <w:sz w:val="18"/>
                <w:szCs w:val="18"/>
              </w:rPr>
            </w:pPr>
            <w:r w:rsidRPr="000352F2">
              <w:rPr>
                <w:caps/>
              </w:rPr>
              <w:t>KOLESÁR</w:t>
            </w:r>
            <w:r w:rsidRPr="000352F2">
              <w:t xml:space="preserve">, Zdeno. </w:t>
            </w:r>
            <w:r w:rsidRPr="000352F2">
              <w:rPr>
                <w:i/>
                <w:iCs/>
              </w:rPr>
              <w:t>Kapitoly z dějin designu</w:t>
            </w:r>
            <w:r w:rsidRPr="000352F2">
              <w:t>. Praha: Vysoká škola uměleckoprůmyslová, 2009. ISBN 9788086863283</w:t>
            </w:r>
            <w:r w:rsidR="0066678A">
              <w:t>.</w:t>
            </w:r>
            <w:r w:rsidRPr="000352F2">
              <w:t> </w:t>
            </w:r>
          </w:p>
          <w:p w14:paraId="4B177A59" w14:textId="77777777" w:rsidR="0066678A" w:rsidRDefault="00563B3C" w:rsidP="008353B7">
            <w:pPr>
              <w:textAlignment w:val="baseline"/>
            </w:pPr>
            <w:r w:rsidRPr="000352F2">
              <w:rPr>
                <w:caps/>
              </w:rPr>
              <w:t>KOLESÁR</w:t>
            </w:r>
            <w:r w:rsidRPr="000352F2">
              <w:t xml:space="preserve">, Zdeno. </w:t>
            </w:r>
            <w:r w:rsidRPr="000352F2">
              <w:rPr>
                <w:i/>
                <w:iCs/>
              </w:rPr>
              <w:t xml:space="preserve">Kapitoly z </w:t>
            </w:r>
            <w:proofErr w:type="spellStart"/>
            <w:r w:rsidRPr="000352F2">
              <w:rPr>
                <w:i/>
                <w:iCs/>
              </w:rPr>
              <w:t>dejín</w:t>
            </w:r>
            <w:proofErr w:type="spellEnd"/>
            <w:r w:rsidRPr="000352F2">
              <w:rPr>
                <w:i/>
                <w:iCs/>
              </w:rPr>
              <w:t xml:space="preserve"> grafického dizajnu</w:t>
            </w:r>
            <w:r w:rsidRPr="000352F2">
              <w:t xml:space="preserve">. Bratislava: Slovenské centrum dizajnu, 2006. </w:t>
            </w:r>
          </w:p>
          <w:p w14:paraId="480C1907" w14:textId="73B03CC0" w:rsidR="00563B3C" w:rsidRPr="000352F2" w:rsidRDefault="00563B3C" w:rsidP="008353B7">
            <w:pPr>
              <w:textAlignment w:val="baseline"/>
              <w:rPr>
                <w:rFonts w:ascii="Segoe UI" w:hAnsi="Segoe UI" w:cs="Segoe UI"/>
                <w:sz w:val="18"/>
                <w:szCs w:val="18"/>
              </w:rPr>
            </w:pPr>
            <w:r w:rsidRPr="000352F2">
              <w:t>ISBN 8096865854.  </w:t>
            </w:r>
          </w:p>
          <w:p w14:paraId="2B252CCD" w14:textId="5EBD980C" w:rsidR="0035006A" w:rsidRPr="000352F2" w:rsidRDefault="0035006A" w:rsidP="008353B7">
            <w:pPr>
              <w:textAlignment w:val="baseline"/>
              <w:rPr>
                <w:rFonts w:ascii="Segoe UI" w:hAnsi="Segoe UI" w:cs="Segoe UI"/>
                <w:sz w:val="18"/>
                <w:szCs w:val="18"/>
              </w:rPr>
            </w:pPr>
            <w:r w:rsidRPr="000352F2">
              <w:rPr>
                <w:caps/>
              </w:rPr>
              <w:t>MEGGS</w:t>
            </w:r>
            <w:r w:rsidRPr="000352F2">
              <w:t xml:space="preserve">, Philip B. a </w:t>
            </w:r>
            <w:r w:rsidRPr="000352F2">
              <w:rPr>
                <w:caps/>
              </w:rPr>
              <w:t>PURVIS</w:t>
            </w:r>
            <w:r w:rsidRPr="000352F2">
              <w:t xml:space="preserve">, </w:t>
            </w:r>
            <w:proofErr w:type="spellStart"/>
            <w:r w:rsidRPr="000352F2">
              <w:t>Alston</w:t>
            </w:r>
            <w:proofErr w:type="spellEnd"/>
            <w:r w:rsidRPr="000352F2">
              <w:t xml:space="preserve"> W. </w:t>
            </w:r>
            <w:proofErr w:type="spellStart"/>
            <w:r w:rsidRPr="000352F2">
              <w:rPr>
                <w:i/>
                <w:iCs/>
              </w:rPr>
              <w:t>Meggs</w:t>
            </w:r>
            <w:proofErr w:type="spellEnd"/>
            <w:r w:rsidRPr="000352F2">
              <w:rPr>
                <w:i/>
                <w:iCs/>
              </w:rPr>
              <w:t xml:space="preserve">' </w:t>
            </w:r>
            <w:proofErr w:type="spellStart"/>
            <w:r w:rsidRPr="000352F2">
              <w:rPr>
                <w:i/>
                <w:iCs/>
              </w:rPr>
              <w:t>history</w:t>
            </w:r>
            <w:proofErr w:type="spellEnd"/>
            <w:r w:rsidRPr="000352F2">
              <w:rPr>
                <w:i/>
                <w:iCs/>
              </w:rPr>
              <w:t xml:space="preserve"> </w:t>
            </w:r>
            <w:proofErr w:type="spellStart"/>
            <w:r w:rsidRPr="000352F2">
              <w:rPr>
                <w:i/>
                <w:iCs/>
              </w:rPr>
              <w:t>of</w:t>
            </w:r>
            <w:proofErr w:type="spellEnd"/>
            <w:r w:rsidRPr="000352F2">
              <w:rPr>
                <w:i/>
                <w:iCs/>
              </w:rPr>
              <w:t xml:space="preserve"> </w:t>
            </w:r>
            <w:proofErr w:type="spellStart"/>
            <w:r w:rsidRPr="000352F2">
              <w:rPr>
                <w:i/>
                <w:iCs/>
              </w:rPr>
              <w:t>graphic</w:t>
            </w:r>
            <w:proofErr w:type="spellEnd"/>
            <w:r w:rsidRPr="000352F2">
              <w:rPr>
                <w:i/>
                <w:iCs/>
              </w:rPr>
              <w:t xml:space="preserve"> design</w:t>
            </w:r>
            <w:r w:rsidRPr="000352F2">
              <w:t xml:space="preserve">. </w:t>
            </w:r>
            <w:proofErr w:type="spellStart"/>
            <w:r w:rsidRPr="000352F2">
              <w:t>ed</w:t>
            </w:r>
            <w:proofErr w:type="spellEnd"/>
            <w:r w:rsidRPr="000352F2">
              <w:t xml:space="preserve">. </w:t>
            </w:r>
            <w:proofErr w:type="spellStart"/>
            <w:r w:rsidRPr="000352F2">
              <w:t>Hoboken</w:t>
            </w:r>
            <w:proofErr w:type="spellEnd"/>
            <w:r w:rsidRPr="000352F2">
              <w:t xml:space="preserve">: John </w:t>
            </w:r>
            <w:proofErr w:type="spellStart"/>
            <w:r w:rsidRPr="000352F2">
              <w:t>Wiley</w:t>
            </w:r>
            <w:proofErr w:type="spellEnd"/>
            <w:r w:rsidRPr="000352F2">
              <w:t xml:space="preserve"> &amp; </w:t>
            </w:r>
            <w:proofErr w:type="spellStart"/>
            <w:r w:rsidRPr="000352F2">
              <w:t>Sons</w:t>
            </w:r>
            <w:proofErr w:type="spellEnd"/>
            <w:r w:rsidRPr="000352F2">
              <w:t>, 2016. ISBN 9781118772058</w:t>
            </w:r>
            <w:r w:rsidR="0066678A">
              <w:t>.</w:t>
            </w:r>
            <w:r w:rsidRPr="000352F2">
              <w:t> </w:t>
            </w:r>
          </w:p>
          <w:p w14:paraId="2F2A361F" w14:textId="64DF057E" w:rsidR="00563B3C" w:rsidRPr="000352F2" w:rsidRDefault="00563B3C" w:rsidP="008353B7">
            <w:pPr>
              <w:textAlignment w:val="baseline"/>
              <w:rPr>
                <w:rFonts w:ascii="Segoe UI" w:hAnsi="Segoe UI" w:cs="Segoe UI"/>
                <w:sz w:val="18"/>
                <w:szCs w:val="18"/>
              </w:rPr>
            </w:pPr>
            <w:r w:rsidRPr="000352F2">
              <w:t xml:space="preserve">OLIVETI, Chiara. </w:t>
            </w:r>
            <w:r w:rsidRPr="000352F2">
              <w:rPr>
                <w:i/>
                <w:iCs/>
              </w:rPr>
              <w:t>Design</w:t>
            </w:r>
            <w:r w:rsidRPr="000352F2">
              <w:t xml:space="preserve">. Praha: </w:t>
            </w:r>
            <w:proofErr w:type="spellStart"/>
            <w:r w:rsidR="00F20F30" w:rsidRPr="000352F2">
              <w:t>Slovart</w:t>
            </w:r>
            <w:proofErr w:type="spellEnd"/>
            <w:r w:rsidR="00F20F30" w:rsidRPr="000352F2">
              <w:t>;</w:t>
            </w:r>
            <w:r w:rsidRPr="000352F2">
              <w:t xml:space="preserve"> </w:t>
            </w:r>
            <w:proofErr w:type="spellStart"/>
            <w:r w:rsidR="00F20F30" w:rsidRPr="000352F2">
              <w:t>Warszawa</w:t>
            </w:r>
            <w:proofErr w:type="spellEnd"/>
            <w:r w:rsidR="00F20F30" w:rsidRPr="000352F2">
              <w:t>:</w:t>
            </w:r>
            <w:r w:rsidRPr="000352F2">
              <w:t xml:space="preserve"> </w:t>
            </w:r>
            <w:proofErr w:type="spellStart"/>
            <w:r w:rsidR="00F20F30" w:rsidRPr="000352F2">
              <w:t>Solis</w:t>
            </w:r>
            <w:proofErr w:type="spellEnd"/>
            <w:r w:rsidR="00F20F30" w:rsidRPr="000352F2">
              <w:t>;</w:t>
            </w:r>
            <w:r w:rsidRPr="000352F2">
              <w:t xml:space="preserve"> </w:t>
            </w:r>
            <w:proofErr w:type="spellStart"/>
            <w:r w:rsidR="00F20F30" w:rsidRPr="000352F2">
              <w:t>Budapest</w:t>
            </w:r>
            <w:proofErr w:type="spellEnd"/>
            <w:r w:rsidR="00F20F30" w:rsidRPr="000352F2">
              <w:t>:</w:t>
            </w:r>
            <w:r w:rsidRPr="000352F2">
              <w:t xml:space="preserve"> Vince </w:t>
            </w:r>
            <w:proofErr w:type="spellStart"/>
            <w:r w:rsidRPr="000352F2">
              <w:t>kiadó</w:t>
            </w:r>
            <w:proofErr w:type="spellEnd"/>
            <w:r w:rsidRPr="000352F2">
              <w:t>, 2009. ISBN 978-2809900842</w:t>
            </w:r>
            <w:r w:rsidR="0066678A">
              <w:t>.</w:t>
            </w:r>
            <w:r w:rsidRPr="000352F2">
              <w:t> </w:t>
            </w:r>
          </w:p>
          <w:p w14:paraId="1378D073" w14:textId="5AE2A1AA" w:rsidR="0035006A" w:rsidRPr="000352F2" w:rsidRDefault="0035006A" w:rsidP="008353B7">
            <w:pPr>
              <w:textAlignment w:val="baseline"/>
              <w:rPr>
                <w:rFonts w:ascii="Segoe UI" w:hAnsi="Segoe UI" w:cs="Segoe UI"/>
                <w:sz w:val="18"/>
                <w:szCs w:val="18"/>
              </w:rPr>
            </w:pPr>
            <w:r w:rsidRPr="000352F2">
              <w:rPr>
                <w:caps/>
              </w:rPr>
              <w:t>PACHMANOVÁ</w:t>
            </w:r>
            <w:r w:rsidRPr="000352F2">
              <w:t xml:space="preserve">, Martina, </w:t>
            </w:r>
            <w:proofErr w:type="spellStart"/>
            <w:r w:rsidRPr="000352F2">
              <w:t>ed</w:t>
            </w:r>
            <w:proofErr w:type="spellEnd"/>
            <w:r w:rsidRPr="000352F2">
              <w:t>. et al</w:t>
            </w:r>
            <w:r w:rsidRPr="000352F2">
              <w:rPr>
                <w:i/>
                <w:iCs/>
              </w:rPr>
              <w:t>. Design: aktualita, nebo věčnost? Antologie textů k teorii a dějinám designu</w:t>
            </w:r>
            <w:r w:rsidRPr="000352F2">
              <w:t>. Praha: Vysoká škola umělecko-průmyslová, 2005. ISBN 8086863050</w:t>
            </w:r>
            <w:r w:rsidR="0066678A">
              <w:t>.</w:t>
            </w:r>
            <w:r w:rsidRPr="000352F2">
              <w:t> </w:t>
            </w:r>
          </w:p>
          <w:p w14:paraId="78F2186B" w14:textId="77777777" w:rsidR="0066678A" w:rsidRDefault="0035006A" w:rsidP="008353B7">
            <w:pPr>
              <w:textAlignment w:val="baseline"/>
            </w:pPr>
            <w:r w:rsidRPr="000352F2">
              <w:t>PAULY, Jana a HULÁK, Ji</w:t>
            </w:r>
            <w:r w:rsidRPr="000352F2">
              <w:rPr>
                <w:rFonts w:ascii="Segoe UI" w:hAnsi="Segoe UI" w:cs="Segoe UI"/>
              </w:rPr>
              <w:t>ří.</w:t>
            </w:r>
            <w:r w:rsidRPr="000352F2">
              <w:t xml:space="preserve"> </w:t>
            </w:r>
            <w:r w:rsidRPr="00343F3D">
              <w:rPr>
                <w:i/>
                <w:iCs/>
                <w:sz w:val="18"/>
                <w:szCs w:val="18"/>
              </w:rPr>
              <w:t>Český průmyslový design 1990–2010</w:t>
            </w:r>
            <w:r w:rsidRPr="00300F3D">
              <w:rPr>
                <w:sz w:val="18"/>
                <w:szCs w:val="18"/>
              </w:rPr>
              <w:t xml:space="preserve">. </w:t>
            </w:r>
            <w:r w:rsidRPr="000352F2">
              <w:t xml:space="preserve">Roztoky u Prahy: Signum, 2010. </w:t>
            </w:r>
          </w:p>
          <w:p w14:paraId="2E22534B" w14:textId="7A9FABA4" w:rsidR="0035006A" w:rsidRPr="000352F2" w:rsidRDefault="0035006A" w:rsidP="008353B7">
            <w:pPr>
              <w:textAlignment w:val="baseline"/>
              <w:rPr>
                <w:rFonts w:ascii="Segoe UI" w:hAnsi="Segoe UI" w:cs="Segoe UI"/>
                <w:sz w:val="18"/>
                <w:szCs w:val="18"/>
              </w:rPr>
            </w:pPr>
            <w:r w:rsidRPr="000352F2">
              <w:t>ISBN 9788090353107</w:t>
            </w:r>
            <w:r w:rsidR="0066678A">
              <w:t>.</w:t>
            </w:r>
            <w:r w:rsidRPr="000352F2">
              <w:t>  </w:t>
            </w:r>
          </w:p>
          <w:p w14:paraId="4853BF02" w14:textId="77777777" w:rsidR="0066678A" w:rsidRDefault="0035006A" w:rsidP="008353B7">
            <w:pPr>
              <w:textAlignment w:val="baseline"/>
            </w:pPr>
            <w:r w:rsidRPr="000352F2">
              <w:t xml:space="preserve">PELCL, Jiří. </w:t>
            </w:r>
            <w:r w:rsidRPr="000352F2">
              <w:rPr>
                <w:i/>
                <w:iCs/>
              </w:rPr>
              <w:t xml:space="preserve">Design: od myšlenky k realizaci = </w:t>
            </w:r>
            <w:proofErr w:type="spellStart"/>
            <w:r w:rsidRPr="000352F2">
              <w:rPr>
                <w:i/>
                <w:iCs/>
              </w:rPr>
              <w:t>from</w:t>
            </w:r>
            <w:proofErr w:type="spellEnd"/>
            <w:r w:rsidRPr="000352F2">
              <w:rPr>
                <w:i/>
                <w:iCs/>
              </w:rPr>
              <w:t xml:space="preserve"> idea to </w:t>
            </w:r>
            <w:proofErr w:type="spellStart"/>
            <w:r w:rsidRPr="000352F2">
              <w:rPr>
                <w:i/>
                <w:iCs/>
              </w:rPr>
              <w:t>realization</w:t>
            </w:r>
            <w:proofErr w:type="spellEnd"/>
            <w:r w:rsidRPr="000352F2">
              <w:rPr>
                <w:i/>
                <w:iCs/>
              </w:rPr>
              <w:t>.</w:t>
            </w:r>
            <w:r w:rsidRPr="000352F2">
              <w:t xml:space="preserve"> Praha: Vysoká škola uměleckoprůmyslová </w:t>
            </w:r>
          </w:p>
          <w:p w14:paraId="75E21EB0" w14:textId="4FD388BE" w:rsidR="0035006A" w:rsidRPr="000352F2" w:rsidRDefault="0035006A" w:rsidP="008353B7">
            <w:pPr>
              <w:textAlignment w:val="baseline"/>
              <w:rPr>
                <w:rFonts w:ascii="Segoe UI" w:hAnsi="Segoe UI" w:cs="Segoe UI"/>
                <w:sz w:val="18"/>
                <w:szCs w:val="18"/>
              </w:rPr>
            </w:pPr>
            <w:r w:rsidRPr="000352F2">
              <w:t>v Praze, 2012. ISBN 9788086863450</w:t>
            </w:r>
            <w:r w:rsidR="0066678A">
              <w:t>.</w:t>
            </w:r>
            <w:r w:rsidRPr="000352F2">
              <w:t> </w:t>
            </w:r>
          </w:p>
          <w:p w14:paraId="1FEDD5A5" w14:textId="0131B2C6" w:rsidR="00563B3C" w:rsidRPr="000352F2" w:rsidRDefault="00563B3C" w:rsidP="008353B7">
            <w:pPr>
              <w:textAlignment w:val="baseline"/>
              <w:rPr>
                <w:rFonts w:ascii="Segoe UI" w:hAnsi="Segoe UI" w:cs="Segoe UI"/>
                <w:sz w:val="18"/>
                <w:szCs w:val="18"/>
              </w:rPr>
            </w:pPr>
            <w:r w:rsidRPr="000352F2">
              <w:t xml:space="preserve">RAIZMAN, David </w:t>
            </w:r>
            <w:proofErr w:type="spellStart"/>
            <w:r w:rsidRPr="000352F2">
              <w:t>Seth</w:t>
            </w:r>
            <w:proofErr w:type="spellEnd"/>
            <w:r w:rsidRPr="000352F2">
              <w:t xml:space="preserve">. </w:t>
            </w:r>
            <w:proofErr w:type="spellStart"/>
            <w:r w:rsidRPr="000352F2">
              <w:rPr>
                <w:i/>
                <w:iCs/>
              </w:rPr>
              <w:t>History</w:t>
            </w:r>
            <w:proofErr w:type="spellEnd"/>
            <w:r w:rsidRPr="000352F2">
              <w:rPr>
                <w:i/>
                <w:iCs/>
              </w:rPr>
              <w:t xml:space="preserve"> </w:t>
            </w:r>
            <w:proofErr w:type="spellStart"/>
            <w:r w:rsidRPr="000352F2">
              <w:rPr>
                <w:i/>
                <w:iCs/>
              </w:rPr>
              <w:t>of</w:t>
            </w:r>
            <w:proofErr w:type="spellEnd"/>
            <w:r w:rsidRPr="000352F2">
              <w:rPr>
                <w:i/>
                <w:iCs/>
              </w:rPr>
              <w:t xml:space="preserve"> </w:t>
            </w:r>
            <w:proofErr w:type="spellStart"/>
            <w:r w:rsidRPr="000352F2">
              <w:rPr>
                <w:i/>
                <w:iCs/>
              </w:rPr>
              <w:t>modern</w:t>
            </w:r>
            <w:proofErr w:type="spellEnd"/>
            <w:r w:rsidRPr="000352F2">
              <w:rPr>
                <w:i/>
                <w:iCs/>
              </w:rPr>
              <w:t xml:space="preserve"> design: </w:t>
            </w:r>
            <w:proofErr w:type="spellStart"/>
            <w:r w:rsidRPr="000352F2">
              <w:rPr>
                <w:i/>
                <w:iCs/>
              </w:rPr>
              <w:t>graphics</w:t>
            </w:r>
            <w:proofErr w:type="spellEnd"/>
            <w:r w:rsidRPr="000352F2">
              <w:rPr>
                <w:i/>
                <w:iCs/>
              </w:rPr>
              <w:t xml:space="preserve"> and </w:t>
            </w:r>
            <w:proofErr w:type="spellStart"/>
            <w:r w:rsidRPr="000352F2">
              <w:rPr>
                <w:i/>
                <w:iCs/>
              </w:rPr>
              <w:t>products</w:t>
            </w:r>
            <w:proofErr w:type="spellEnd"/>
            <w:r w:rsidRPr="000352F2">
              <w:rPr>
                <w:i/>
                <w:iCs/>
              </w:rPr>
              <w:t xml:space="preserve"> </w:t>
            </w:r>
            <w:proofErr w:type="spellStart"/>
            <w:r w:rsidRPr="000352F2">
              <w:rPr>
                <w:i/>
                <w:iCs/>
              </w:rPr>
              <w:t>since</w:t>
            </w:r>
            <w:proofErr w:type="spellEnd"/>
            <w:r w:rsidRPr="000352F2">
              <w:rPr>
                <w:i/>
                <w:iCs/>
              </w:rPr>
              <w:t xml:space="preserve"> </w:t>
            </w:r>
            <w:proofErr w:type="spellStart"/>
            <w:r w:rsidRPr="000352F2">
              <w:rPr>
                <w:i/>
                <w:iCs/>
              </w:rPr>
              <w:t>the</w:t>
            </w:r>
            <w:proofErr w:type="spellEnd"/>
            <w:r w:rsidRPr="000352F2">
              <w:rPr>
                <w:i/>
                <w:iCs/>
              </w:rPr>
              <w:t xml:space="preserve"> </w:t>
            </w:r>
            <w:proofErr w:type="spellStart"/>
            <w:r w:rsidRPr="000352F2">
              <w:rPr>
                <w:i/>
                <w:iCs/>
              </w:rPr>
              <w:t>industrial</w:t>
            </w:r>
            <w:proofErr w:type="spellEnd"/>
            <w:r w:rsidRPr="000352F2">
              <w:rPr>
                <w:i/>
                <w:iCs/>
              </w:rPr>
              <w:t xml:space="preserve"> </w:t>
            </w:r>
            <w:proofErr w:type="spellStart"/>
            <w:r w:rsidRPr="000352F2">
              <w:rPr>
                <w:i/>
                <w:iCs/>
              </w:rPr>
              <w:t>revolution</w:t>
            </w:r>
            <w:proofErr w:type="spellEnd"/>
            <w:r w:rsidRPr="000352F2">
              <w:t xml:space="preserve">. London: Laurence King </w:t>
            </w:r>
            <w:proofErr w:type="spellStart"/>
            <w:r w:rsidRPr="000352F2">
              <w:t>Publishing</w:t>
            </w:r>
            <w:proofErr w:type="spellEnd"/>
            <w:r w:rsidRPr="000352F2">
              <w:t>, 2010. ISBN 978-1-85669-694-4</w:t>
            </w:r>
            <w:r w:rsidR="0066678A">
              <w:t>.</w:t>
            </w:r>
            <w:r w:rsidRPr="000352F2">
              <w:t> </w:t>
            </w:r>
          </w:p>
          <w:p w14:paraId="32573D04" w14:textId="6AA40FEC" w:rsidR="0035006A" w:rsidRPr="000352F2" w:rsidRDefault="0035006A" w:rsidP="008353B7">
            <w:pPr>
              <w:textAlignment w:val="baseline"/>
              <w:rPr>
                <w:rFonts w:ascii="Segoe UI" w:hAnsi="Segoe UI" w:cs="Segoe UI"/>
                <w:sz w:val="18"/>
                <w:szCs w:val="18"/>
              </w:rPr>
            </w:pPr>
            <w:r w:rsidRPr="000352F2">
              <w:t xml:space="preserve">SPARKE, Penny. </w:t>
            </w:r>
            <w:r w:rsidRPr="000352F2">
              <w:rPr>
                <w:i/>
                <w:iCs/>
              </w:rPr>
              <w:t>Století designu: průkopníci designu 20. století</w:t>
            </w:r>
            <w:r w:rsidRPr="000352F2">
              <w:t xml:space="preserve">. </w:t>
            </w:r>
            <w:r w:rsidRPr="00EA6FC3">
              <w:t xml:space="preserve">Praha: </w:t>
            </w:r>
            <w:proofErr w:type="spellStart"/>
            <w:r w:rsidRPr="00EA6FC3">
              <w:t>Slovart</w:t>
            </w:r>
            <w:proofErr w:type="spellEnd"/>
            <w:r w:rsidRPr="00EA6FC3">
              <w:t>, 1999</w:t>
            </w:r>
            <w:r w:rsidRPr="000352F2">
              <w:t>. ISBN 80-7209-142-5</w:t>
            </w:r>
            <w:r w:rsidR="0066678A">
              <w:t>.</w:t>
            </w:r>
            <w:r w:rsidRPr="000352F2">
              <w:t> </w:t>
            </w:r>
          </w:p>
        </w:tc>
      </w:tr>
    </w:tbl>
    <w:p w14:paraId="5C85E3CB" w14:textId="5A4F66A9" w:rsidR="0035006A" w:rsidRDefault="0035006A" w:rsidP="00415DA8">
      <w:r>
        <w:lastRenderedPageBreak/>
        <w:br w:type="page"/>
      </w:r>
    </w:p>
    <w:tbl>
      <w:tblPr>
        <w:tblW w:w="9884"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
        <w:gridCol w:w="3000"/>
        <w:gridCol w:w="65"/>
        <w:gridCol w:w="505"/>
        <w:gridCol w:w="63"/>
        <w:gridCol w:w="1062"/>
        <w:gridCol w:w="58"/>
        <w:gridCol w:w="827"/>
        <w:gridCol w:w="56"/>
        <w:gridCol w:w="769"/>
        <w:gridCol w:w="53"/>
        <w:gridCol w:w="2092"/>
        <w:gridCol w:w="47"/>
        <w:gridCol w:w="493"/>
        <w:gridCol w:w="45"/>
        <w:gridCol w:w="630"/>
        <w:gridCol w:w="44"/>
      </w:tblGrid>
      <w:tr w:rsidR="00FD1A6F" w:rsidRPr="00FD1A6F" w14:paraId="2F2B582C" w14:textId="77777777" w:rsidTr="00D956B5">
        <w:trPr>
          <w:gridBefore w:val="1"/>
          <w:wBefore w:w="75" w:type="dxa"/>
        </w:trPr>
        <w:tc>
          <w:tcPr>
            <w:tcW w:w="9809" w:type="dxa"/>
            <w:gridSpan w:val="16"/>
            <w:tcBorders>
              <w:top w:val="single" w:sz="6" w:space="0" w:color="auto"/>
              <w:left w:val="single" w:sz="6" w:space="0" w:color="auto"/>
              <w:bottom w:val="double" w:sz="6" w:space="0" w:color="auto"/>
              <w:right w:val="single" w:sz="6" w:space="0" w:color="auto"/>
            </w:tcBorders>
            <w:shd w:val="clear" w:color="auto" w:fill="BDD6EE"/>
            <w:hideMark/>
          </w:tcPr>
          <w:p w14:paraId="11601C53"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3DEA48DC" w14:textId="77777777" w:rsidTr="00D956B5">
        <w:trPr>
          <w:gridBefore w:val="1"/>
          <w:wBefore w:w="75" w:type="dxa"/>
        </w:trPr>
        <w:tc>
          <w:tcPr>
            <w:tcW w:w="3065" w:type="dxa"/>
            <w:gridSpan w:val="2"/>
            <w:tcBorders>
              <w:top w:val="double" w:sz="6" w:space="0" w:color="auto"/>
              <w:left w:val="single" w:sz="6" w:space="0" w:color="auto"/>
              <w:bottom w:val="single" w:sz="6" w:space="0" w:color="auto"/>
              <w:right w:val="single" w:sz="6" w:space="0" w:color="auto"/>
            </w:tcBorders>
            <w:shd w:val="clear" w:color="auto" w:fill="F7CAAC"/>
            <w:hideMark/>
          </w:tcPr>
          <w:p w14:paraId="2CE2566B"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4" w:type="dxa"/>
            <w:gridSpan w:val="14"/>
            <w:tcBorders>
              <w:top w:val="double" w:sz="6" w:space="0" w:color="auto"/>
              <w:left w:val="single" w:sz="6" w:space="0" w:color="auto"/>
              <w:bottom w:val="single" w:sz="6" w:space="0" w:color="auto"/>
              <w:right w:val="single" w:sz="6" w:space="0" w:color="auto"/>
            </w:tcBorders>
            <w:shd w:val="clear" w:color="auto" w:fill="auto"/>
            <w:hideMark/>
          </w:tcPr>
          <w:p w14:paraId="021A16D3" w14:textId="191B1944" w:rsidR="00FD1A6F" w:rsidRPr="00FD1A6F" w:rsidRDefault="00FD1A6F" w:rsidP="00FD1A6F">
            <w:pPr>
              <w:jc w:val="both"/>
              <w:textAlignment w:val="baseline"/>
              <w:rPr>
                <w:rFonts w:ascii="Segoe UI" w:hAnsi="Segoe UI" w:cs="Segoe UI"/>
                <w:sz w:val="18"/>
                <w:szCs w:val="18"/>
              </w:rPr>
            </w:pPr>
            <w:r w:rsidRPr="00FD1A6F">
              <w:t>Digitální design bez bariér   </w:t>
            </w:r>
          </w:p>
        </w:tc>
      </w:tr>
      <w:tr w:rsidR="00FD1A6F" w:rsidRPr="00FD1A6F" w14:paraId="1F5333F5"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FFA0035"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8"/>
            <w:tcBorders>
              <w:top w:val="single" w:sz="6" w:space="0" w:color="auto"/>
              <w:left w:val="single" w:sz="6" w:space="0" w:color="auto"/>
              <w:bottom w:val="single" w:sz="6" w:space="0" w:color="auto"/>
              <w:right w:val="single" w:sz="6" w:space="0" w:color="auto"/>
            </w:tcBorders>
            <w:shd w:val="clear" w:color="auto" w:fill="auto"/>
            <w:hideMark/>
          </w:tcPr>
          <w:p w14:paraId="14E6CB65" w14:textId="77777777" w:rsidR="00FD1A6F" w:rsidRPr="00FD1A6F" w:rsidRDefault="00FD1A6F" w:rsidP="00FD1A6F">
            <w:pPr>
              <w:jc w:val="both"/>
              <w:textAlignment w:val="baseline"/>
              <w:rPr>
                <w:rFonts w:ascii="Segoe UI" w:hAnsi="Segoe UI" w:cs="Segoe UI"/>
                <w:sz w:val="18"/>
                <w:szCs w:val="18"/>
              </w:rPr>
            </w:pPr>
            <w:r w:rsidRPr="00FD1A6F">
              <w:t>Povinný </w:t>
            </w:r>
          </w:p>
        </w:tc>
        <w:tc>
          <w:tcPr>
            <w:tcW w:w="2677" w:type="dxa"/>
            <w:gridSpan w:val="4"/>
            <w:tcBorders>
              <w:top w:val="single" w:sz="6" w:space="0" w:color="auto"/>
              <w:left w:val="single" w:sz="6" w:space="0" w:color="auto"/>
              <w:bottom w:val="single" w:sz="6" w:space="0" w:color="auto"/>
              <w:right w:val="single" w:sz="6" w:space="0" w:color="auto"/>
            </w:tcBorders>
            <w:shd w:val="clear" w:color="auto" w:fill="F7CAAC"/>
            <w:hideMark/>
          </w:tcPr>
          <w:p w14:paraId="7515A8DF"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 / semestr</w:t>
            </w:r>
            <w:r w:rsidRPr="00FD1A6F">
              <w:t> </w:t>
            </w:r>
          </w:p>
        </w:tc>
        <w:tc>
          <w:tcPr>
            <w:tcW w:w="674"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FC6247" w14:textId="77777777" w:rsidR="00FD1A6F" w:rsidRPr="00FD1A6F" w:rsidRDefault="00FD1A6F" w:rsidP="00FD1A6F">
            <w:pPr>
              <w:jc w:val="both"/>
              <w:textAlignment w:val="baseline"/>
              <w:rPr>
                <w:rFonts w:ascii="Segoe UI" w:hAnsi="Segoe UI" w:cs="Segoe UI"/>
                <w:sz w:val="18"/>
                <w:szCs w:val="18"/>
              </w:rPr>
            </w:pPr>
            <w:r w:rsidRPr="00FD1A6F">
              <w:t>2/ZS </w:t>
            </w:r>
          </w:p>
        </w:tc>
      </w:tr>
      <w:tr w:rsidR="00FD1A6F" w:rsidRPr="00FD1A6F" w14:paraId="283170B4"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5FD02A3"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688" w:type="dxa"/>
            <w:gridSpan w:val="4"/>
            <w:tcBorders>
              <w:top w:val="single" w:sz="6" w:space="0" w:color="auto"/>
              <w:left w:val="single" w:sz="6" w:space="0" w:color="auto"/>
              <w:bottom w:val="single" w:sz="6" w:space="0" w:color="auto"/>
              <w:right w:val="single" w:sz="6" w:space="0" w:color="auto"/>
            </w:tcBorders>
            <w:shd w:val="clear" w:color="auto" w:fill="auto"/>
            <w:hideMark/>
          </w:tcPr>
          <w:p w14:paraId="665B0FBD" w14:textId="77777777" w:rsidR="00FD1A6F" w:rsidRPr="00FD1A6F" w:rsidRDefault="00FD1A6F" w:rsidP="00FD1A6F">
            <w:pPr>
              <w:jc w:val="both"/>
              <w:textAlignment w:val="baseline"/>
              <w:rPr>
                <w:rFonts w:ascii="Segoe UI" w:hAnsi="Segoe UI" w:cs="Segoe UI"/>
                <w:sz w:val="18"/>
                <w:szCs w:val="18"/>
              </w:rPr>
            </w:pPr>
            <w:proofErr w:type="gramStart"/>
            <w:r w:rsidRPr="00FD1A6F">
              <w:t>26s</w:t>
            </w:r>
            <w:proofErr w:type="gramEnd"/>
            <w:r w:rsidRPr="00FD1A6F">
              <w:t> </w:t>
            </w:r>
          </w:p>
        </w:tc>
        <w:tc>
          <w:tcPr>
            <w:tcW w:w="883"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E77AE69"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2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06AC96F"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39"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BBE989D"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2" w:type="dxa"/>
            <w:gridSpan w:val="4"/>
            <w:tcBorders>
              <w:top w:val="single" w:sz="6" w:space="0" w:color="auto"/>
              <w:left w:val="single" w:sz="6" w:space="0" w:color="auto"/>
              <w:bottom w:val="single" w:sz="6" w:space="0" w:color="auto"/>
              <w:right w:val="single" w:sz="6" w:space="0" w:color="auto"/>
            </w:tcBorders>
            <w:shd w:val="clear" w:color="auto" w:fill="auto"/>
            <w:hideMark/>
          </w:tcPr>
          <w:p w14:paraId="59F1B173" w14:textId="77777777" w:rsidR="00FD1A6F" w:rsidRPr="00FD1A6F" w:rsidRDefault="00FD1A6F" w:rsidP="00FD1A6F">
            <w:pPr>
              <w:jc w:val="both"/>
              <w:textAlignment w:val="baseline"/>
              <w:rPr>
                <w:rFonts w:ascii="Segoe UI" w:hAnsi="Segoe UI" w:cs="Segoe UI"/>
                <w:sz w:val="18"/>
                <w:szCs w:val="18"/>
              </w:rPr>
            </w:pPr>
            <w:r w:rsidRPr="00FD1A6F">
              <w:t>2 </w:t>
            </w:r>
          </w:p>
        </w:tc>
      </w:tr>
      <w:tr w:rsidR="00FD1A6F" w:rsidRPr="00FD1A6F" w14:paraId="50747ECE"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BBD80C3"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4" w:type="dxa"/>
            <w:gridSpan w:val="14"/>
            <w:tcBorders>
              <w:top w:val="single" w:sz="6" w:space="0" w:color="auto"/>
              <w:left w:val="single" w:sz="6" w:space="0" w:color="auto"/>
              <w:bottom w:val="single" w:sz="6" w:space="0" w:color="auto"/>
              <w:right w:val="single" w:sz="6" w:space="0" w:color="auto"/>
            </w:tcBorders>
            <w:shd w:val="clear" w:color="auto" w:fill="auto"/>
            <w:hideMark/>
          </w:tcPr>
          <w:p w14:paraId="00016461"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119BD14C"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0318D11"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8"/>
            <w:tcBorders>
              <w:top w:val="single" w:sz="6" w:space="0" w:color="auto"/>
              <w:left w:val="single" w:sz="6" w:space="0" w:color="auto"/>
              <w:bottom w:val="single" w:sz="6" w:space="0" w:color="auto"/>
              <w:right w:val="single" w:sz="6" w:space="0" w:color="auto"/>
            </w:tcBorders>
            <w:shd w:val="clear" w:color="auto" w:fill="auto"/>
            <w:hideMark/>
          </w:tcPr>
          <w:p w14:paraId="27FD798D" w14:textId="77777777" w:rsidR="00FD1A6F" w:rsidRPr="00FD1A6F" w:rsidRDefault="00FD1A6F" w:rsidP="00FD1A6F">
            <w:pPr>
              <w:jc w:val="both"/>
              <w:textAlignment w:val="baseline"/>
              <w:rPr>
                <w:rFonts w:ascii="Segoe UI" w:hAnsi="Segoe UI" w:cs="Segoe UI"/>
                <w:sz w:val="18"/>
                <w:szCs w:val="18"/>
              </w:rPr>
            </w:pPr>
            <w:r w:rsidRPr="00FD1A6F">
              <w:t>klasifikovaný zápočet </w:t>
            </w:r>
          </w:p>
        </w:tc>
        <w:tc>
          <w:tcPr>
            <w:tcW w:w="2139"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22CEECA"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2" w:type="dxa"/>
            <w:gridSpan w:val="4"/>
            <w:tcBorders>
              <w:top w:val="single" w:sz="6" w:space="0" w:color="auto"/>
              <w:left w:val="single" w:sz="6" w:space="0" w:color="auto"/>
              <w:bottom w:val="single" w:sz="6" w:space="0" w:color="auto"/>
              <w:right w:val="single" w:sz="6" w:space="0" w:color="auto"/>
            </w:tcBorders>
            <w:shd w:val="clear" w:color="auto" w:fill="auto"/>
            <w:hideMark/>
          </w:tcPr>
          <w:p w14:paraId="50D189AF" w14:textId="77777777" w:rsidR="00FD1A6F" w:rsidRPr="00FD1A6F" w:rsidRDefault="00FD1A6F" w:rsidP="00FD1A6F">
            <w:pPr>
              <w:jc w:val="both"/>
              <w:textAlignment w:val="baseline"/>
              <w:rPr>
                <w:rFonts w:ascii="Segoe UI" w:hAnsi="Segoe UI" w:cs="Segoe UI"/>
                <w:sz w:val="18"/>
                <w:szCs w:val="18"/>
              </w:rPr>
            </w:pPr>
            <w:r w:rsidRPr="00FD1A6F">
              <w:t>seminář </w:t>
            </w:r>
          </w:p>
        </w:tc>
      </w:tr>
      <w:tr w:rsidR="00FD1A6F" w:rsidRPr="00FD1A6F" w14:paraId="41AA5307"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1B91878" w14:textId="77777777" w:rsidR="00FD1A6F" w:rsidRPr="00FD1A6F" w:rsidRDefault="00FD1A6F" w:rsidP="00FD1A6F">
            <w:pPr>
              <w:textAlignment w:val="baseline"/>
              <w:rPr>
                <w:rFonts w:ascii="Segoe UI" w:hAnsi="Segoe UI" w:cs="Segoe UI"/>
                <w:sz w:val="18"/>
                <w:szCs w:val="18"/>
              </w:rPr>
            </w:pPr>
            <w:r w:rsidRPr="00FD1A6F">
              <w:rPr>
                <w:b/>
                <w:bCs/>
              </w:rPr>
              <w:t>Forma způsobu ověření studijních výsledků a další požadavky na studenta</w:t>
            </w:r>
            <w:r w:rsidRPr="00FD1A6F">
              <w:t> </w:t>
            </w:r>
          </w:p>
        </w:tc>
        <w:tc>
          <w:tcPr>
            <w:tcW w:w="6744" w:type="dxa"/>
            <w:gridSpan w:val="14"/>
            <w:tcBorders>
              <w:top w:val="single" w:sz="6" w:space="0" w:color="auto"/>
              <w:left w:val="single" w:sz="6" w:space="0" w:color="auto"/>
              <w:bottom w:val="nil"/>
              <w:right w:val="single" w:sz="6" w:space="0" w:color="auto"/>
            </w:tcBorders>
            <w:shd w:val="clear" w:color="auto" w:fill="auto"/>
            <w:hideMark/>
          </w:tcPr>
          <w:p w14:paraId="54EC6E7D" w14:textId="77777777" w:rsidR="00FD1A6F" w:rsidRPr="00FD1A6F" w:rsidRDefault="00FD1A6F" w:rsidP="00FD1A6F">
            <w:pPr>
              <w:jc w:val="both"/>
              <w:textAlignment w:val="baseline"/>
              <w:rPr>
                <w:rFonts w:ascii="Segoe UI" w:hAnsi="Segoe UI" w:cs="Segoe UI"/>
                <w:sz w:val="18"/>
                <w:szCs w:val="18"/>
              </w:rPr>
            </w:pPr>
            <w:r w:rsidRPr="00FD1A6F">
              <w:t>Zpracování praktického projektu. Aktivní účast na blokové výuce.  </w:t>
            </w:r>
          </w:p>
          <w:p w14:paraId="0D578269" w14:textId="77777777" w:rsidR="00FD1A6F" w:rsidRPr="00FD1A6F" w:rsidRDefault="00FD1A6F" w:rsidP="00FD1A6F">
            <w:pPr>
              <w:jc w:val="both"/>
              <w:textAlignment w:val="baseline"/>
              <w:rPr>
                <w:rFonts w:ascii="Segoe UI" w:hAnsi="Segoe UI" w:cs="Segoe UI"/>
                <w:sz w:val="18"/>
                <w:szCs w:val="18"/>
              </w:rPr>
            </w:pPr>
            <w:r w:rsidRPr="00FD1A6F">
              <w:t>Průchod on-line asynchronním kurzem, který slouží jako teoretická podpora k výuce.  </w:t>
            </w:r>
          </w:p>
          <w:p w14:paraId="7132B72E"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37B35847" w14:textId="77777777" w:rsidTr="00D956B5">
        <w:trPr>
          <w:gridBefore w:val="1"/>
          <w:wBefore w:w="75" w:type="dxa"/>
          <w:trHeight w:val="136"/>
        </w:trPr>
        <w:tc>
          <w:tcPr>
            <w:tcW w:w="9809" w:type="dxa"/>
            <w:gridSpan w:val="16"/>
            <w:tcBorders>
              <w:top w:val="nil"/>
              <w:left w:val="single" w:sz="6" w:space="0" w:color="auto"/>
              <w:bottom w:val="single" w:sz="6" w:space="0" w:color="auto"/>
              <w:right w:val="single" w:sz="6" w:space="0" w:color="auto"/>
            </w:tcBorders>
            <w:shd w:val="clear" w:color="auto" w:fill="auto"/>
            <w:hideMark/>
          </w:tcPr>
          <w:p w14:paraId="3E3FFC00"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437E7C19" w14:textId="77777777" w:rsidTr="00D956B5">
        <w:trPr>
          <w:gridBefore w:val="1"/>
          <w:wBefore w:w="75" w:type="dxa"/>
          <w:trHeight w:val="195"/>
        </w:trPr>
        <w:tc>
          <w:tcPr>
            <w:tcW w:w="3065" w:type="dxa"/>
            <w:gridSpan w:val="2"/>
            <w:tcBorders>
              <w:top w:val="nil"/>
              <w:left w:val="single" w:sz="6" w:space="0" w:color="auto"/>
              <w:bottom w:val="single" w:sz="6" w:space="0" w:color="auto"/>
              <w:right w:val="single" w:sz="6" w:space="0" w:color="auto"/>
            </w:tcBorders>
            <w:shd w:val="clear" w:color="auto" w:fill="F7CAAC"/>
            <w:hideMark/>
          </w:tcPr>
          <w:p w14:paraId="764E722F"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4" w:type="dxa"/>
            <w:gridSpan w:val="14"/>
            <w:tcBorders>
              <w:top w:val="nil"/>
              <w:left w:val="single" w:sz="6" w:space="0" w:color="auto"/>
              <w:bottom w:val="single" w:sz="6" w:space="0" w:color="auto"/>
              <w:right w:val="single" w:sz="6" w:space="0" w:color="auto"/>
            </w:tcBorders>
            <w:shd w:val="clear" w:color="auto" w:fill="auto"/>
            <w:hideMark/>
          </w:tcPr>
          <w:p w14:paraId="3A7F5F79" w14:textId="77777777" w:rsidR="00FD1A6F" w:rsidRPr="00FD1A6F" w:rsidRDefault="00FD1A6F" w:rsidP="00FD1A6F">
            <w:pPr>
              <w:jc w:val="both"/>
              <w:textAlignment w:val="baseline"/>
              <w:rPr>
                <w:rFonts w:ascii="Segoe UI" w:hAnsi="Segoe UI" w:cs="Segoe UI"/>
                <w:sz w:val="18"/>
                <w:szCs w:val="18"/>
              </w:rPr>
            </w:pPr>
            <w:r w:rsidRPr="00FD1A6F">
              <w:t xml:space="preserve">Mgr. Tereza </w:t>
            </w:r>
            <w:proofErr w:type="spellStart"/>
            <w:r w:rsidRPr="00FD1A6F">
              <w:t>Kosnarová</w:t>
            </w:r>
            <w:proofErr w:type="spellEnd"/>
            <w:r w:rsidRPr="00FD1A6F">
              <w:t xml:space="preserve"> </w:t>
            </w:r>
            <w:proofErr w:type="spellStart"/>
            <w:r w:rsidRPr="00FD1A6F">
              <w:t>Venerová</w:t>
            </w:r>
            <w:proofErr w:type="spellEnd"/>
            <w:r w:rsidRPr="00FD1A6F">
              <w:t> </w:t>
            </w:r>
          </w:p>
        </w:tc>
      </w:tr>
      <w:tr w:rsidR="00FD1A6F" w:rsidRPr="00FD1A6F" w14:paraId="161DCE4A" w14:textId="77777777" w:rsidTr="00D956B5">
        <w:trPr>
          <w:gridBefore w:val="1"/>
          <w:wBefore w:w="75" w:type="dxa"/>
          <w:trHeight w:val="240"/>
        </w:trPr>
        <w:tc>
          <w:tcPr>
            <w:tcW w:w="3065" w:type="dxa"/>
            <w:gridSpan w:val="2"/>
            <w:tcBorders>
              <w:top w:val="nil"/>
              <w:left w:val="single" w:sz="6" w:space="0" w:color="auto"/>
              <w:bottom w:val="single" w:sz="6" w:space="0" w:color="auto"/>
              <w:right w:val="single" w:sz="6" w:space="0" w:color="auto"/>
            </w:tcBorders>
            <w:shd w:val="clear" w:color="auto" w:fill="F7CAAC"/>
            <w:hideMark/>
          </w:tcPr>
          <w:p w14:paraId="666BAE6F"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4" w:type="dxa"/>
            <w:gridSpan w:val="14"/>
            <w:tcBorders>
              <w:top w:val="nil"/>
              <w:left w:val="single" w:sz="6" w:space="0" w:color="auto"/>
              <w:bottom w:val="single" w:sz="6" w:space="0" w:color="auto"/>
              <w:right w:val="single" w:sz="6" w:space="0" w:color="auto"/>
            </w:tcBorders>
            <w:shd w:val="clear" w:color="auto" w:fill="auto"/>
            <w:hideMark/>
          </w:tcPr>
          <w:p w14:paraId="4C0FD2FB" w14:textId="77777777" w:rsidR="00FD1A6F" w:rsidRPr="00FD1A6F" w:rsidRDefault="00FD1A6F" w:rsidP="00FD1A6F">
            <w:pPr>
              <w:jc w:val="both"/>
              <w:textAlignment w:val="baseline"/>
              <w:rPr>
                <w:rFonts w:ascii="Segoe UI" w:hAnsi="Segoe UI" w:cs="Segoe UI"/>
                <w:sz w:val="18"/>
                <w:szCs w:val="18"/>
              </w:rPr>
            </w:pPr>
            <w:r w:rsidRPr="00FD1A6F">
              <w:t>100 % </w:t>
            </w:r>
          </w:p>
        </w:tc>
      </w:tr>
      <w:tr w:rsidR="00FD1A6F" w:rsidRPr="00FD1A6F" w14:paraId="2B44249C"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07F9DF7"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4" w:type="dxa"/>
            <w:gridSpan w:val="14"/>
            <w:tcBorders>
              <w:top w:val="single" w:sz="6" w:space="0" w:color="auto"/>
              <w:left w:val="single" w:sz="6" w:space="0" w:color="auto"/>
              <w:bottom w:val="nil"/>
              <w:right w:val="single" w:sz="6" w:space="0" w:color="auto"/>
            </w:tcBorders>
            <w:shd w:val="clear" w:color="auto" w:fill="auto"/>
            <w:hideMark/>
          </w:tcPr>
          <w:p w14:paraId="0ADBBF3C" w14:textId="77777777" w:rsidR="00FD1A6F" w:rsidRPr="00FD1A6F" w:rsidRDefault="00FD1A6F" w:rsidP="00FD1A6F">
            <w:pPr>
              <w:jc w:val="both"/>
              <w:textAlignment w:val="baseline"/>
              <w:rPr>
                <w:rFonts w:ascii="Segoe UI" w:hAnsi="Segoe UI" w:cs="Segoe UI"/>
                <w:sz w:val="18"/>
                <w:szCs w:val="18"/>
              </w:rPr>
            </w:pPr>
            <w:r w:rsidRPr="00FD1A6F">
              <w:t xml:space="preserve">Mgr. Tereza </w:t>
            </w:r>
            <w:proofErr w:type="spellStart"/>
            <w:r w:rsidRPr="00FD1A6F">
              <w:t>Kosnarová</w:t>
            </w:r>
            <w:proofErr w:type="spellEnd"/>
            <w:r w:rsidRPr="00FD1A6F">
              <w:t xml:space="preserve"> </w:t>
            </w:r>
            <w:proofErr w:type="spellStart"/>
            <w:r w:rsidRPr="00FD1A6F">
              <w:t>Venerová</w:t>
            </w:r>
            <w:proofErr w:type="spellEnd"/>
            <w:r w:rsidRPr="00FD1A6F">
              <w:t> </w:t>
            </w:r>
          </w:p>
        </w:tc>
      </w:tr>
      <w:tr w:rsidR="00FD1A6F" w:rsidRPr="00FD1A6F" w14:paraId="777051FF" w14:textId="77777777" w:rsidTr="00D956B5">
        <w:trPr>
          <w:gridBefore w:val="1"/>
          <w:wBefore w:w="75" w:type="dxa"/>
          <w:trHeight w:val="196"/>
        </w:trPr>
        <w:tc>
          <w:tcPr>
            <w:tcW w:w="9809" w:type="dxa"/>
            <w:gridSpan w:val="16"/>
            <w:tcBorders>
              <w:top w:val="nil"/>
              <w:left w:val="single" w:sz="6" w:space="0" w:color="auto"/>
              <w:bottom w:val="single" w:sz="6" w:space="0" w:color="auto"/>
              <w:right w:val="single" w:sz="6" w:space="0" w:color="auto"/>
            </w:tcBorders>
            <w:shd w:val="clear" w:color="auto" w:fill="auto"/>
            <w:hideMark/>
          </w:tcPr>
          <w:p w14:paraId="703D36E8"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0D38652E" w14:textId="77777777" w:rsidTr="00D956B5">
        <w:trPr>
          <w:gridBefore w:val="1"/>
          <w:wBefore w:w="75" w:type="dxa"/>
        </w:trPr>
        <w:tc>
          <w:tcPr>
            <w:tcW w:w="306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B069D3F"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4" w:type="dxa"/>
            <w:gridSpan w:val="14"/>
            <w:tcBorders>
              <w:top w:val="single" w:sz="6" w:space="0" w:color="auto"/>
              <w:left w:val="single" w:sz="6" w:space="0" w:color="auto"/>
              <w:bottom w:val="nil"/>
              <w:right w:val="single" w:sz="6" w:space="0" w:color="auto"/>
            </w:tcBorders>
            <w:shd w:val="clear" w:color="auto" w:fill="auto"/>
            <w:hideMark/>
          </w:tcPr>
          <w:p w14:paraId="37CB4C3C"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6A9BD7FC" w14:textId="77777777" w:rsidTr="00D956B5">
        <w:trPr>
          <w:gridBefore w:val="1"/>
          <w:wBefore w:w="75" w:type="dxa"/>
          <w:trHeight w:val="3930"/>
        </w:trPr>
        <w:tc>
          <w:tcPr>
            <w:tcW w:w="9809" w:type="dxa"/>
            <w:gridSpan w:val="16"/>
            <w:tcBorders>
              <w:top w:val="nil"/>
              <w:left w:val="single" w:sz="6" w:space="0" w:color="auto"/>
              <w:bottom w:val="single" w:sz="12" w:space="0" w:color="auto"/>
              <w:right w:val="single" w:sz="6" w:space="0" w:color="auto"/>
            </w:tcBorders>
            <w:shd w:val="clear" w:color="auto" w:fill="auto"/>
            <w:hideMark/>
          </w:tcPr>
          <w:p w14:paraId="370DD9F5" w14:textId="21042235" w:rsidR="00FD1A6F" w:rsidRPr="00FD1A6F" w:rsidRDefault="00FD1A6F" w:rsidP="00FD1A6F">
            <w:pPr>
              <w:jc w:val="both"/>
              <w:textAlignment w:val="baseline"/>
              <w:rPr>
                <w:rFonts w:ascii="Segoe UI" w:hAnsi="Segoe UI" w:cs="Segoe UI"/>
                <w:sz w:val="18"/>
                <w:szCs w:val="18"/>
              </w:rPr>
            </w:pPr>
            <w:r w:rsidRPr="00FD1A6F">
              <w:t>Cílem předmětu je seznámit studenty s informacemi a metodami inkluzivního přístupu v kulturních odvětvích. </w:t>
            </w:r>
          </w:p>
          <w:p w14:paraId="308EED8F" w14:textId="589ACCFF" w:rsidR="00FD1A6F" w:rsidRPr="00FD1A6F" w:rsidRDefault="00FD1A6F" w:rsidP="00D956B5">
            <w:pPr>
              <w:ind w:firstLine="315"/>
              <w:jc w:val="both"/>
              <w:textAlignment w:val="baseline"/>
              <w:rPr>
                <w:rFonts w:ascii="Segoe UI" w:hAnsi="Segoe UI" w:cs="Segoe UI"/>
                <w:sz w:val="18"/>
                <w:szCs w:val="18"/>
              </w:rPr>
            </w:pPr>
            <w:r w:rsidRPr="00FD1A6F">
              <w:t>Výuka je realizována formou seminářů s následujícím rozvrhem:  </w:t>
            </w:r>
          </w:p>
          <w:p w14:paraId="763C45F6" w14:textId="77777777" w:rsidR="00FD1A6F" w:rsidRPr="00FD1A6F" w:rsidRDefault="00FD1A6F" w:rsidP="00D956B5">
            <w:pPr>
              <w:ind w:firstLine="315"/>
              <w:textAlignment w:val="baseline"/>
              <w:rPr>
                <w:rFonts w:ascii="Segoe UI" w:hAnsi="Segoe UI" w:cs="Segoe UI"/>
                <w:sz w:val="18"/>
                <w:szCs w:val="18"/>
              </w:rPr>
            </w:pPr>
            <w:r w:rsidRPr="00FD1A6F">
              <w:t>1. Teoretická část: základní informace k tématu inkluzivního designu.  </w:t>
            </w:r>
          </w:p>
          <w:p w14:paraId="0154E55C" w14:textId="77777777" w:rsidR="00FD1A6F" w:rsidRPr="00FD1A6F" w:rsidRDefault="00FD1A6F" w:rsidP="00D956B5">
            <w:pPr>
              <w:ind w:firstLine="315"/>
              <w:textAlignment w:val="baseline"/>
              <w:rPr>
                <w:rFonts w:ascii="Segoe UI" w:hAnsi="Segoe UI" w:cs="Segoe UI"/>
                <w:sz w:val="18"/>
                <w:szCs w:val="18"/>
              </w:rPr>
            </w:pPr>
            <w:r w:rsidRPr="00FD1A6F">
              <w:t>2. Teoretická část: diskuze s odborníky z praxe </w:t>
            </w:r>
          </w:p>
          <w:p w14:paraId="72BEC6F4" w14:textId="633D0AF1" w:rsidR="00FD1A6F" w:rsidRDefault="00FD1A6F" w:rsidP="00D956B5">
            <w:pPr>
              <w:ind w:left="315"/>
              <w:jc w:val="both"/>
              <w:textAlignment w:val="baseline"/>
            </w:pPr>
            <w:r w:rsidRPr="00FD1A6F">
              <w:t xml:space="preserve">3. Praktická část: designový workshop, v </w:t>
            </w:r>
            <w:r w:rsidR="00AD4BB5" w:rsidRPr="00FD1A6F">
              <w:t>rámci,</w:t>
            </w:r>
            <w:r w:rsidRPr="00FD1A6F">
              <w:t xml:space="preserve"> kterého budou mít studenti možnost vyzkoušet si spolupráci s lidmi </w:t>
            </w:r>
            <w:r w:rsidR="00D273FA">
              <w:br/>
            </w:r>
            <w:r w:rsidRPr="00FD1A6F">
              <w:t>s odlišnou zkušeností (hendikep, věk, odlišná úroveň digitální gramotnosti). </w:t>
            </w:r>
          </w:p>
          <w:p w14:paraId="44FFFA0F" w14:textId="77777777" w:rsidR="00806FC9" w:rsidRPr="00FD1A6F" w:rsidRDefault="00806FC9" w:rsidP="00806FC9">
            <w:pPr>
              <w:textAlignment w:val="baseline"/>
              <w:rPr>
                <w:rFonts w:ascii="Segoe UI" w:hAnsi="Segoe UI" w:cs="Segoe UI"/>
                <w:sz w:val="18"/>
                <w:szCs w:val="18"/>
              </w:rPr>
            </w:pPr>
          </w:p>
          <w:p w14:paraId="1BE37704" w14:textId="77777777" w:rsidR="00FD1A6F" w:rsidRPr="00FD1A6F" w:rsidRDefault="00FD1A6F" w:rsidP="00FD1A6F">
            <w:pPr>
              <w:jc w:val="both"/>
              <w:textAlignment w:val="baseline"/>
              <w:rPr>
                <w:rFonts w:ascii="Segoe UI" w:hAnsi="Segoe UI" w:cs="Segoe UI"/>
                <w:sz w:val="18"/>
                <w:szCs w:val="18"/>
              </w:rPr>
            </w:pPr>
            <w:r w:rsidRPr="00FD1A6F">
              <w:t>Pro absolvování předmětu musí student připravit návrh na úpravu designového procesu, který běžně využívá při své práci. Návrh na úpravy musí obsahovat aktivity z oblasti inkluzivního designu a přístupnosti. Hodnocen bude vhodný výběr aktivit s ohledem na designovou vyspělost týmu, doporučení pro implementaci a argumentace pro výběr těchto konkrétních aktivit.  </w:t>
            </w:r>
          </w:p>
          <w:p w14:paraId="005993C6" w14:textId="77777777" w:rsidR="00FD1A6F" w:rsidRPr="00FD1A6F" w:rsidRDefault="00FD1A6F" w:rsidP="00FD1A6F">
            <w:pPr>
              <w:jc w:val="both"/>
              <w:textAlignment w:val="baseline"/>
              <w:rPr>
                <w:rFonts w:ascii="Segoe UI" w:hAnsi="Segoe UI" w:cs="Segoe UI"/>
                <w:sz w:val="18"/>
                <w:szCs w:val="18"/>
              </w:rPr>
            </w:pPr>
            <w:r w:rsidRPr="00FD1A6F">
              <w:t xml:space="preserve">Druhou možností je zmapovat přístupnost určitého prostoru nebo kulturní akce (např. Zlín Design </w:t>
            </w:r>
            <w:proofErr w:type="spellStart"/>
            <w:r w:rsidRPr="00FD1A6F">
              <w:t>Week</w:t>
            </w:r>
            <w:proofErr w:type="spellEnd"/>
            <w:r w:rsidRPr="00FD1A6F">
              <w:t>), identifikovat potenciální bariéry a popsat, jak ohrožují celkový zážitek návštěvníka. Pokud jde o prostor, který již zpřístupněn byl, je možné naopak zmapovat, jak byly bariéry odstraněny a popsat benefity, které tato úprava návštěvníkům (s i bez hendikepu) přinesla.   </w:t>
            </w:r>
          </w:p>
          <w:p w14:paraId="0786B2B4" w14:textId="77777777" w:rsidR="00FD1A6F" w:rsidRPr="00FD1A6F" w:rsidRDefault="00FD1A6F" w:rsidP="00FD1A6F">
            <w:pPr>
              <w:jc w:val="both"/>
              <w:textAlignment w:val="baseline"/>
              <w:rPr>
                <w:rFonts w:ascii="Segoe UI" w:hAnsi="Segoe UI" w:cs="Segoe UI"/>
                <w:sz w:val="18"/>
                <w:szCs w:val="18"/>
              </w:rPr>
            </w:pPr>
            <w:r w:rsidRPr="00FD1A6F">
              <w:t> </w:t>
            </w:r>
          </w:p>
          <w:p w14:paraId="55825777" w14:textId="77777777" w:rsidR="00FD1A6F" w:rsidRPr="00FD1A6F" w:rsidRDefault="00FD1A6F" w:rsidP="00FD1A6F">
            <w:pPr>
              <w:jc w:val="both"/>
              <w:textAlignment w:val="baseline"/>
              <w:rPr>
                <w:rFonts w:ascii="Segoe UI" w:hAnsi="Segoe UI" w:cs="Segoe UI"/>
                <w:sz w:val="18"/>
                <w:szCs w:val="18"/>
              </w:rPr>
            </w:pPr>
            <w:r w:rsidRPr="00FD1A6F">
              <w:t>Studenti získají vědomosti a dovednosti, které jim pomohou: </w:t>
            </w:r>
          </w:p>
          <w:p w14:paraId="046261AB" w14:textId="77777777" w:rsidR="00FD1A6F" w:rsidRPr="00FD1A6F" w:rsidRDefault="00FD1A6F" w:rsidP="00CB0738">
            <w:pPr>
              <w:numPr>
                <w:ilvl w:val="0"/>
                <w:numId w:val="243"/>
              </w:numPr>
              <w:ind w:left="360" w:firstLine="0"/>
              <w:jc w:val="both"/>
              <w:textAlignment w:val="baseline"/>
              <w:rPr>
                <w:rFonts w:ascii="Times" w:hAnsi="Times" w:cs="Times"/>
              </w:rPr>
            </w:pPr>
            <w:r w:rsidRPr="00FD1A6F">
              <w:rPr>
                <w:rFonts w:ascii="Times" w:hAnsi="Times" w:cs="Times"/>
              </w:rPr>
              <w:t>zorientovat se v aktuálním stavu dané problematiky a s výzvami, které s tématem souvisejí; </w:t>
            </w:r>
          </w:p>
          <w:p w14:paraId="4D498176" w14:textId="77777777" w:rsidR="00FD1A6F" w:rsidRPr="00FD1A6F" w:rsidRDefault="00FD1A6F" w:rsidP="00CB0738">
            <w:pPr>
              <w:numPr>
                <w:ilvl w:val="0"/>
                <w:numId w:val="243"/>
              </w:numPr>
              <w:ind w:left="360" w:firstLine="0"/>
              <w:jc w:val="both"/>
              <w:textAlignment w:val="baseline"/>
              <w:rPr>
                <w:rFonts w:ascii="Times" w:hAnsi="Times" w:cs="Times"/>
              </w:rPr>
            </w:pPr>
            <w:r w:rsidRPr="00FD1A6F">
              <w:rPr>
                <w:rFonts w:ascii="Times" w:hAnsi="Times" w:cs="Times"/>
              </w:rPr>
              <w:t>identifikovat, kde dochází k exkluzi, případně k diskriminaci určité skupiny lidí; </w:t>
            </w:r>
          </w:p>
          <w:p w14:paraId="17F86961" w14:textId="77777777" w:rsidR="00FD1A6F" w:rsidRPr="00FD1A6F" w:rsidRDefault="00FD1A6F" w:rsidP="00CB0738">
            <w:pPr>
              <w:numPr>
                <w:ilvl w:val="0"/>
                <w:numId w:val="243"/>
              </w:numPr>
              <w:ind w:left="360" w:firstLine="0"/>
              <w:jc w:val="both"/>
              <w:textAlignment w:val="baseline"/>
              <w:rPr>
                <w:rFonts w:ascii="Times" w:hAnsi="Times" w:cs="Times"/>
              </w:rPr>
            </w:pPr>
            <w:r w:rsidRPr="00FD1A6F">
              <w:rPr>
                <w:rFonts w:ascii="Times" w:hAnsi="Times" w:cs="Times"/>
              </w:rPr>
              <w:t>zapojit tyto vyloučené uživatele ve fázi výzkumu;  </w:t>
            </w:r>
          </w:p>
          <w:p w14:paraId="2FEF7C17" w14:textId="77777777" w:rsidR="00FD1A6F" w:rsidRPr="00FD1A6F" w:rsidRDefault="00FD1A6F" w:rsidP="00CB0738">
            <w:pPr>
              <w:numPr>
                <w:ilvl w:val="0"/>
                <w:numId w:val="243"/>
              </w:numPr>
              <w:ind w:left="360" w:firstLine="0"/>
              <w:jc w:val="both"/>
              <w:textAlignment w:val="baseline"/>
              <w:rPr>
                <w:rFonts w:ascii="Times" w:hAnsi="Times" w:cs="Times"/>
              </w:rPr>
            </w:pPr>
            <w:r w:rsidRPr="00FD1A6F">
              <w:rPr>
                <w:rFonts w:ascii="Times" w:hAnsi="Times" w:cs="Times"/>
              </w:rPr>
              <w:t>efektivně s nimi spolupracovat ve fázi ideace a prototypování; </w:t>
            </w:r>
          </w:p>
          <w:p w14:paraId="11784DA2" w14:textId="77777777" w:rsidR="00FD1A6F" w:rsidRPr="00FD1A6F" w:rsidRDefault="00FD1A6F" w:rsidP="00CB0738">
            <w:pPr>
              <w:numPr>
                <w:ilvl w:val="0"/>
                <w:numId w:val="243"/>
              </w:numPr>
              <w:ind w:left="360" w:firstLine="0"/>
              <w:jc w:val="both"/>
              <w:textAlignment w:val="baseline"/>
              <w:rPr>
                <w:rFonts w:ascii="Times" w:hAnsi="Times" w:cs="Times"/>
              </w:rPr>
            </w:pPr>
            <w:r w:rsidRPr="00FD1A6F">
              <w:rPr>
                <w:rFonts w:ascii="Times" w:hAnsi="Times" w:cs="Times"/>
              </w:rPr>
              <w:t>vybrat vhodné metody inkluzivního designu s ohledem na designovou vyspělost organizace; </w:t>
            </w:r>
          </w:p>
          <w:p w14:paraId="70F4638C" w14:textId="6EEE0FCF" w:rsidR="00FD1A6F" w:rsidRPr="00E35B29" w:rsidRDefault="00FD1A6F" w:rsidP="00FD1A6F">
            <w:pPr>
              <w:numPr>
                <w:ilvl w:val="0"/>
                <w:numId w:val="243"/>
              </w:numPr>
              <w:ind w:left="360" w:firstLine="0"/>
              <w:jc w:val="both"/>
              <w:textAlignment w:val="baseline"/>
              <w:rPr>
                <w:rFonts w:ascii="Times" w:hAnsi="Times" w:cs="Times"/>
              </w:rPr>
            </w:pPr>
            <w:r w:rsidRPr="00FD1A6F">
              <w:rPr>
                <w:rFonts w:ascii="Times" w:hAnsi="Times" w:cs="Times"/>
              </w:rPr>
              <w:t>umět argumentovat pro zapojení těchto aktivit v rámci běžného designového procesu v komerční organizaci. </w:t>
            </w:r>
          </w:p>
        </w:tc>
      </w:tr>
      <w:tr w:rsidR="00FD1A6F" w:rsidRPr="00FD1A6F" w14:paraId="760ED963" w14:textId="77777777" w:rsidTr="00D956B5">
        <w:trPr>
          <w:gridBefore w:val="1"/>
          <w:wBefore w:w="75" w:type="dxa"/>
          <w:trHeight w:val="255"/>
        </w:trPr>
        <w:tc>
          <w:tcPr>
            <w:tcW w:w="3633" w:type="dxa"/>
            <w:gridSpan w:val="4"/>
            <w:tcBorders>
              <w:top w:val="nil"/>
              <w:left w:val="single" w:sz="6" w:space="0" w:color="auto"/>
              <w:bottom w:val="single" w:sz="6" w:space="0" w:color="auto"/>
              <w:right w:val="single" w:sz="6" w:space="0" w:color="auto"/>
            </w:tcBorders>
            <w:shd w:val="clear" w:color="auto" w:fill="F7CAAC"/>
            <w:hideMark/>
          </w:tcPr>
          <w:p w14:paraId="77B9CE90"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6" w:type="dxa"/>
            <w:gridSpan w:val="12"/>
            <w:tcBorders>
              <w:top w:val="nil"/>
              <w:left w:val="single" w:sz="6" w:space="0" w:color="auto"/>
              <w:bottom w:val="nil"/>
              <w:right w:val="single" w:sz="6" w:space="0" w:color="auto"/>
            </w:tcBorders>
            <w:shd w:val="clear" w:color="auto" w:fill="auto"/>
            <w:hideMark/>
          </w:tcPr>
          <w:p w14:paraId="2E36595C"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03C5500D" w14:textId="77777777" w:rsidTr="00D956B5">
        <w:trPr>
          <w:gridBefore w:val="1"/>
          <w:wBefore w:w="75" w:type="dxa"/>
          <w:trHeight w:val="718"/>
        </w:trPr>
        <w:tc>
          <w:tcPr>
            <w:tcW w:w="9809" w:type="dxa"/>
            <w:gridSpan w:val="16"/>
            <w:tcBorders>
              <w:top w:val="nil"/>
              <w:left w:val="single" w:sz="6" w:space="0" w:color="auto"/>
              <w:bottom w:val="single" w:sz="6" w:space="0" w:color="auto"/>
              <w:right w:val="single" w:sz="6" w:space="0" w:color="auto"/>
            </w:tcBorders>
            <w:shd w:val="clear" w:color="auto" w:fill="auto"/>
            <w:hideMark/>
          </w:tcPr>
          <w:p w14:paraId="32B6A94C" w14:textId="77777777" w:rsidR="00FD1A6F" w:rsidRPr="00FD1A6F" w:rsidRDefault="00FD1A6F" w:rsidP="00FD1A6F">
            <w:pPr>
              <w:textAlignment w:val="baseline"/>
              <w:rPr>
                <w:rFonts w:ascii="Segoe UI" w:hAnsi="Segoe UI" w:cs="Segoe UI"/>
                <w:sz w:val="18"/>
                <w:szCs w:val="18"/>
              </w:rPr>
            </w:pPr>
            <w:r w:rsidRPr="00FD1A6F">
              <w:rPr>
                <w:b/>
                <w:bCs/>
              </w:rPr>
              <w:t>Povinná:</w:t>
            </w:r>
            <w:r w:rsidRPr="00FD1A6F">
              <w:t> </w:t>
            </w:r>
          </w:p>
          <w:p w14:paraId="248985AE" w14:textId="0C3A714E" w:rsidR="00FD1A6F" w:rsidRPr="00FD1A6F" w:rsidRDefault="00FD1A6F" w:rsidP="00FD1A6F">
            <w:pPr>
              <w:textAlignment w:val="baseline"/>
              <w:rPr>
                <w:rFonts w:ascii="Segoe UI" w:hAnsi="Segoe UI" w:cs="Segoe UI"/>
                <w:sz w:val="18"/>
                <w:szCs w:val="18"/>
              </w:rPr>
            </w:pPr>
            <w:r w:rsidRPr="00FD1A6F">
              <w:t xml:space="preserve">HOLMES, K., &amp; MAEDA, J. </w:t>
            </w:r>
            <w:proofErr w:type="spellStart"/>
            <w:r w:rsidRPr="00FD1A6F">
              <w:t>Mismatch</w:t>
            </w:r>
            <w:proofErr w:type="spellEnd"/>
            <w:r w:rsidRPr="00FD1A6F">
              <w:t xml:space="preserve">: </w:t>
            </w:r>
            <w:proofErr w:type="spellStart"/>
            <w:r w:rsidRPr="00FD1A6F">
              <w:t>How</w:t>
            </w:r>
            <w:proofErr w:type="spellEnd"/>
            <w:r w:rsidRPr="00FD1A6F">
              <w:t xml:space="preserve"> </w:t>
            </w:r>
            <w:proofErr w:type="spellStart"/>
            <w:r w:rsidRPr="00FD1A6F">
              <w:t>Inclusion</w:t>
            </w:r>
            <w:proofErr w:type="spellEnd"/>
            <w:r w:rsidRPr="00FD1A6F">
              <w:t xml:space="preserve"> </w:t>
            </w:r>
            <w:proofErr w:type="spellStart"/>
            <w:r w:rsidRPr="00FD1A6F">
              <w:t>Shapes</w:t>
            </w:r>
            <w:proofErr w:type="spellEnd"/>
            <w:r w:rsidRPr="00FD1A6F">
              <w:t xml:space="preserve"> Design (</w:t>
            </w:r>
            <w:proofErr w:type="spellStart"/>
            <w:r w:rsidRPr="00FD1A6F">
              <w:t>Simplicity</w:t>
            </w:r>
            <w:proofErr w:type="spellEnd"/>
            <w:r w:rsidRPr="00FD1A6F">
              <w:t>: Des</w:t>
            </w:r>
            <w:r w:rsidR="00874687">
              <w:t xml:space="preserve">ign, Technology, Business, </w:t>
            </w:r>
            <w:proofErr w:type="spellStart"/>
            <w:r w:rsidR="00874687">
              <w:t>Life</w:t>
            </w:r>
            <w:proofErr w:type="spellEnd"/>
            <w:r w:rsidR="00874687">
              <w:t xml:space="preserve">, </w:t>
            </w:r>
            <w:r w:rsidRPr="00FD1A6F">
              <w:t xml:space="preserve">Reprint </w:t>
            </w:r>
            <w:proofErr w:type="spellStart"/>
            <w:r w:rsidRPr="00FD1A6F">
              <w:t>ed</w:t>
            </w:r>
            <w:proofErr w:type="spellEnd"/>
            <w:r w:rsidRPr="00FD1A6F">
              <w:t xml:space="preserve">.). </w:t>
            </w:r>
            <w:proofErr w:type="spellStart"/>
            <w:r w:rsidRPr="00FD1A6F">
              <w:t>The</w:t>
            </w:r>
            <w:proofErr w:type="spellEnd"/>
            <w:r w:rsidRPr="00FD1A6F">
              <w:t xml:space="preserve"> MIT </w:t>
            </w:r>
            <w:proofErr w:type="spellStart"/>
            <w:r w:rsidRPr="00FD1A6F">
              <w:t>Press</w:t>
            </w:r>
            <w:proofErr w:type="spellEnd"/>
            <w:r w:rsidR="00E1566B">
              <w:t>,</w:t>
            </w:r>
            <w:r w:rsidRPr="00FD1A6F">
              <w:t xml:space="preserve"> 2020. ISBN 9780262539487</w:t>
            </w:r>
            <w:r w:rsidR="00E1566B">
              <w:t>.</w:t>
            </w:r>
            <w:r w:rsidRPr="00FD1A6F">
              <w:t> </w:t>
            </w:r>
          </w:p>
          <w:p w14:paraId="2C022A27" w14:textId="7AA95B6B" w:rsidR="00FD1A6F" w:rsidRPr="00FD1A6F" w:rsidRDefault="00FD1A6F" w:rsidP="00FD1A6F">
            <w:pPr>
              <w:textAlignment w:val="baseline"/>
              <w:rPr>
                <w:rFonts w:ascii="Segoe UI" w:hAnsi="Segoe UI" w:cs="Segoe UI"/>
                <w:sz w:val="18"/>
                <w:szCs w:val="18"/>
              </w:rPr>
            </w:pPr>
            <w:r w:rsidRPr="00FD1A6F">
              <w:t xml:space="preserve">SWAN, </w:t>
            </w:r>
            <w:proofErr w:type="spellStart"/>
            <w:r w:rsidRPr="00FD1A6F">
              <w:t>Pouncey</w:t>
            </w:r>
            <w:proofErr w:type="spellEnd"/>
            <w:r w:rsidRPr="00FD1A6F">
              <w:t xml:space="preserve">, PICKERING, Watson. </w:t>
            </w:r>
            <w:proofErr w:type="spellStart"/>
            <w:r w:rsidRPr="00FD1A6F">
              <w:rPr>
                <w:i/>
                <w:iCs/>
              </w:rPr>
              <w:t>Inclusive</w:t>
            </w:r>
            <w:proofErr w:type="spellEnd"/>
            <w:r w:rsidRPr="00FD1A6F">
              <w:rPr>
                <w:i/>
                <w:iCs/>
              </w:rPr>
              <w:t xml:space="preserve"> Design </w:t>
            </w:r>
            <w:proofErr w:type="spellStart"/>
            <w:r w:rsidRPr="00FD1A6F">
              <w:rPr>
                <w:i/>
                <w:iCs/>
              </w:rPr>
              <w:t>Principles</w:t>
            </w:r>
            <w:proofErr w:type="spellEnd"/>
            <w:r w:rsidRPr="00FD1A6F">
              <w:rPr>
                <w:i/>
                <w:iCs/>
              </w:rPr>
              <w:t xml:space="preserve">. </w:t>
            </w:r>
            <w:proofErr w:type="spellStart"/>
            <w:r w:rsidRPr="00FD1A6F">
              <w:rPr>
                <w:i/>
                <w:iCs/>
              </w:rPr>
              <w:t>Inclusive</w:t>
            </w:r>
            <w:proofErr w:type="spellEnd"/>
            <w:r w:rsidRPr="00FD1A6F">
              <w:rPr>
                <w:i/>
                <w:iCs/>
              </w:rPr>
              <w:t xml:space="preserve"> Design </w:t>
            </w:r>
            <w:proofErr w:type="spellStart"/>
            <w:r w:rsidRPr="00FD1A6F">
              <w:rPr>
                <w:i/>
                <w:iCs/>
              </w:rPr>
              <w:t>Principles</w:t>
            </w:r>
            <w:proofErr w:type="spellEnd"/>
            <w:r w:rsidRPr="00FD1A6F">
              <w:t>. 2021. Dostupné z: https://inclusivedesignprinciples.org/  </w:t>
            </w:r>
          </w:p>
          <w:p w14:paraId="33AB25E4" w14:textId="4568F85F" w:rsidR="00FD1A6F" w:rsidRPr="00FD1A6F" w:rsidRDefault="00FD1A6F" w:rsidP="00FD1A6F">
            <w:pPr>
              <w:textAlignment w:val="baseline"/>
              <w:rPr>
                <w:rFonts w:ascii="Segoe UI" w:hAnsi="Segoe UI" w:cs="Segoe UI"/>
                <w:sz w:val="18"/>
                <w:szCs w:val="18"/>
              </w:rPr>
            </w:pPr>
            <w:r w:rsidRPr="00FD1A6F">
              <w:rPr>
                <w:b/>
                <w:bCs/>
              </w:rPr>
              <w:t>Doporučená:</w:t>
            </w:r>
            <w:r w:rsidRPr="00FD1A6F">
              <w:t> </w:t>
            </w:r>
          </w:p>
          <w:p w14:paraId="5F517720" w14:textId="1688BBC3" w:rsidR="00563B3C" w:rsidRPr="00FD1A6F" w:rsidRDefault="00563B3C" w:rsidP="00563B3C">
            <w:pPr>
              <w:textAlignment w:val="baseline"/>
              <w:rPr>
                <w:rFonts w:ascii="Segoe UI" w:hAnsi="Segoe UI" w:cs="Segoe UI"/>
                <w:sz w:val="18"/>
                <w:szCs w:val="18"/>
              </w:rPr>
            </w:pPr>
            <w:r w:rsidRPr="00FD1A6F">
              <w:t xml:space="preserve">BUCHANAN, R. </w:t>
            </w:r>
            <w:proofErr w:type="spellStart"/>
            <w:r w:rsidRPr="00FD1A6F">
              <w:t>Wicked</w:t>
            </w:r>
            <w:proofErr w:type="spellEnd"/>
            <w:r w:rsidRPr="00FD1A6F">
              <w:t xml:space="preserve"> </w:t>
            </w:r>
            <w:proofErr w:type="spellStart"/>
            <w:r w:rsidRPr="00FD1A6F">
              <w:t>problems</w:t>
            </w:r>
            <w:proofErr w:type="spellEnd"/>
            <w:r w:rsidRPr="00FD1A6F">
              <w:t xml:space="preserve"> in design </w:t>
            </w:r>
            <w:proofErr w:type="spellStart"/>
            <w:r w:rsidRPr="00FD1A6F">
              <w:t>thinking</w:t>
            </w:r>
            <w:proofErr w:type="spellEnd"/>
            <w:r w:rsidRPr="00FD1A6F">
              <w:t>.</w:t>
            </w:r>
            <w:r w:rsidRPr="00FD1A6F">
              <w:rPr>
                <w:i/>
                <w:iCs/>
              </w:rPr>
              <w:t xml:space="preserve"> Design </w:t>
            </w:r>
            <w:proofErr w:type="spellStart"/>
            <w:r w:rsidRPr="00FD1A6F">
              <w:rPr>
                <w:i/>
                <w:iCs/>
              </w:rPr>
              <w:t>issues</w:t>
            </w:r>
            <w:proofErr w:type="spellEnd"/>
            <w:r w:rsidRPr="00FD1A6F">
              <w:t>, 8(2), (1992), 5-21. ISSN: 07479360 </w:t>
            </w:r>
          </w:p>
          <w:p w14:paraId="020893A6" w14:textId="77777777" w:rsidR="00563B3C" w:rsidRPr="00FD1A6F" w:rsidRDefault="00563B3C" w:rsidP="00563B3C">
            <w:pPr>
              <w:textAlignment w:val="baseline"/>
              <w:rPr>
                <w:rFonts w:ascii="Segoe UI" w:hAnsi="Segoe UI" w:cs="Segoe UI"/>
                <w:sz w:val="18"/>
                <w:szCs w:val="18"/>
              </w:rPr>
            </w:pPr>
            <w:r w:rsidRPr="00FD1A6F">
              <w:t xml:space="preserve">GHEERAWO, R. (2018). </w:t>
            </w:r>
            <w:r w:rsidRPr="00FD1A6F">
              <w:rPr>
                <w:i/>
                <w:iCs/>
              </w:rPr>
              <w:t xml:space="preserve">Design </w:t>
            </w:r>
            <w:proofErr w:type="spellStart"/>
            <w:r w:rsidRPr="00FD1A6F">
              <w:rPr>
                <w:i/>
                <w:iCs/>
              </w:rPr>
              <w:t>thinking</w:t>
            </w:r>
            <w:proofErr w:type="spellEnd"/>
            <w:r w:rsidRPr="00FD1A6F">
              <w:rPr>
                <w:i/>
                <w:iCs/>
              </w:rPr>
              <w:t xml:space="preserve"> and design </w:t>
            </w:r>
            <w:proofErr w:type="spellStart"/>
            <w:r w:rsidRPr="00FD1A6F">
              <w:rPr>
                <w:i/>
                <w:iCs/>
              </w:rPr>
              <w:t>doing</w:t>
            </w:r>
            <w:proofErr w:type="spellEnd"/>
            <w:r w:rsidRPr="00FD1A6F">
              <w:rPr>
                <w:i/>
                <w:iCs/>
              </w:rPr>
              <w:t xml:space="preserve">: </w:t>
            </w:r>
            <w:proofErr w:type="spellStart"/>
            <w:r w:rsidRPr="00FD1A6F">
              <w:rPr>
                <w:i/>
                <w:iCs/>
              </w:rPr>
              <w:t>Describing</w:t>
            </w:r>
            <w:proofErr w:type="spellEnd"/>
            <w:r w:rsidRPr="00FD1A6F">
              <w:rPr>
                <w:i/>
                <w:iCs/>
              </w:rPr>
              <w:t xml:space="preserve"> a </w:t>
            </w:r>
            <w:proofErr w:type="spellStart"/>
            <w:r w:rsidRPr="00FD1A6F">
              <w:rPr>
                <w:i/>
                <w:iCs/>
              </w:rPr>
              <w:t>process</w:t>
            </w:r>
            <w:proofErr w:type="spellEnd"/>
            <w:r w:rsidRPr="00FD1A6F">
              <w:rPr>
                <w:i/>
                <w:iCs/>
              </w:rPr>
              <w:t xml:space="preserve"> </w:t>
            </w:r>
            <w:proofErr w:type="spellStart"/>
            <w:r w:rsidRPr="00FD1A6F">
              <w:rPr>
                <w:i/>
                <w:iCs/>
              </w:rPr>
              <w:t>of</w:t>
            </w:r>
            <w:proofErr w:type="spellEnd"/>
            <w:r w:rsidRPr="00FD1A6F">
              <w:rPr>
                <w:i/>
                <w:iCs/>
              </w:rPr>
              <w:t xml:space="preserve"> </w:t>
            </w:r>
            <w:proofErr w:type="spellStart"/>
            <w:r w:rsidRPr="00FD1A6F">
              <w:rPr>
                <w:i/>
                <w:iCs/>
              </w:rPr>
              <w:t>people-centred</w:t>
            </w:r>
            <w:proofErr w:type="spellEnd"/>
            <w:r w:rsidRPr="00FD1A6F">
              <w:rPr>
                <w:i/>
                <w:iCs/>
              </w:rPr>
              <w:t xml:space="preserve"> </w:t>
            </w:r>
            <w:proofErr w:type="spellStart"/>
            <w:r w:rsidRPr="00FD1A6F">
              <w:rPr>
                <w:i/>
                <w:iCs/>
              </w:rPr>
              <w:t>innovation</w:t>
            </w:r>
            <w:proofErr w:type="spellEnd"/>
            <w:r w:rsidRPr="00FD1A6F">
              <w:t xml:space="preserve">, </w:t>
            </w:r>
            <w:proofErr w:type="spellStart"/>
            <w:r w:rsidRPr="00FD1A6F">
              <w:t>Springer</w:t>
            </w:r>
            <w:proofErr w:type="spellEnd"/>
            <w:r w:rsidRPr="00FD1A6F">
              <w:t xml:space="preserve"> </w:t>
            </w:r>
            <w:proofErr w:type="spellStart"/>
            <w:r w:rsidRPr="00FD1A6F">
              <w:t>Nature</w:t>
            </w:r>
            <w:proofErr w:type="spellEnd"/>
            <w:r w:rsidRPr="00FD1A6F">
              <w:t xml:space="preserve"> 2018. ISBN 978-3-319-78020-7, doi:10.1007/978-3-319-78021-4_2  </w:t>
            </w:r>
          </w:p>
          <w:p w14:paraId="47D97165" w14:textId="1F18381A" w:rsidR="00FD1A6F" w:rsidRPr="00FD1A6F" w:rsidRDefault="00FD1A6F" w:rsidP="00FD1A6F">
            <w:pPr>
              <w:textAlignment w:val="baseline"/>
              <w:rPr>
                <w:rFonts w:ascii="Segoe UI" w:hAnsi="Segoe UI" w:cs="Segoe UI"/>
                <w:sz w:val="18"/>
                <w:szCs w:val="18"/>
              </w:rPr>
            </w:pPr>
            <w:r w:rsidRPr="00FD1A6F">
              <w:t xml:space="preserve">GILBERT, R. </w:t>
            </w:r>
            <w:proofErr w:type="spellStart"/>
            <w:r w:rsidRPr="00FD1A6F">
              <w:rPr>
                <w:i/>
                <w:iCs/>
              </w:rPr>
              <w:t>Inclusive</w:t>
            </w:r>
            <w:proofErr w:type="spellEnd"/>
            <w:r w:rsidRPr="00FD1A6F">
              <w:rPr>
                <w:i/>
                <w:iCs/>
              </w:rPr>
              <w:t xml:space="preserve"> Design </w:t>
            </w:r>
            <w:proofErr w:type="spellStart"/>
            <w:r w:rsidRPr="00FD1A6F">
              <w:rPr>
                <w:i/>
                <w:iCs/>
              </w:rPr>
              <w:t>for</w:t>
            </w:r>
            <w:proofErr w:type="spellEnd"/>
            <w:r w:rsidRPr="00FD1A6F">
              <w:rPr>
                <w:i/>
                <w:iCs/>
              </w:rPr>
              <w:t xml:space="preserve"> a Digital </w:t>
            </w:r>
            <w:proofErr w:type="spellStart"/>
            <w:r w:rsidRPr="00FD1A6F">
              <w:rPr>
                <w:i/>
                <w:iCs/>
              </w:rPr>
              <w:t>World</w:t>
            </w:r>
            <w:proofErr w:type="spellEnd"/>
            <w:r w:rsidRPr="00FD1A6F">
              <w:rPr>
                <w:i/>
                <w:iCs/>
              </w:rPr>
              <w:t xml:space="preserve">: </w:t>
            </w:r>
            <w:proofErr w:type="spellStart"/>
            <w:r w:rsidRPr="00FD1A6F">
              <w:rPr>
                <w:i/>
                <w:iCs/>
              </w:rPr>
              <w:t>Designing</w:t>
            </w:r>
            <w:proofErr w:type="spellEnd"/>
            <w:r w:rsidRPr="00FD1A6F">
              <w:rPr>
                <w:i/>
                <w:iCs/>
              </w:rPr>
              <w:t xml:space="preserve"> </w:t>
            </w:r>
            <w:proofErr w:type="spellStart"/>
            <w:r w:rsidRPr="00FD1A6F">
              <w:rPr>
                <w:i/>
                <w:iCs/>
              </w:rPr>
              <w:t>with</w:t>
            </w:r>
            <w:proofErr w:type="spellEnd"/>
            <w:r w:rsidRPr="00FD1A6F">
              <w:rPr>
                <w:i/>
                <w:iCs/>
              </w:rPr>
              <w:t xml:space="preserve"> </w:t>
            </w:r>
            <w:proofErr w:type="spellStart"/>
            <w:r w:rsidRPr="00FD1A6F">
              <w:rPr>
                <w:i/>
                <w:iCs/>
              </w:rPr>
              <w:t>Accessibility</w:t>
            </w:r>
            <w:proofErr w:type="spellEnd"/>
            <w:r w:rsidRPr="00FD1A6F">
              <w:rPr>
                <w:i/>
                <w:iCs/>
              </w:rPr>
              <w:t xml:space="preserve"> in Mind</w:t>
            </w:r>
            <w:r w:rsidRPr="00FD1A6F">
              <w:t xml:space="preserve"> (Design </w:t>
            </w:r>
            <w:proofErr w:type="spellStart"/>
            <w:r w:rsidRPr="00FD1A6F">
              <w:t>Thinking</w:t>
            </w:r>
            <w:proofErr w:type="spellEnd"/>
            <w:r w:rsidRPr="00FD1A6F">
              <w:t xml:space="preserve">) (1st </w:t>
            </w:r>
            <w:proofErr w:type="spellStart"/>
            <w:r w:rsidRPr="00FD1A6F">
              <w:t>ed</w:t>
            </w:r>
            <w:proofErr w:type="spellEnd"/>
            <w:r w:rsidRPr="00FD1A6F">
              <w:t xml:space="preserve">.). </w:t>
            </w:r>
            <w:proofErr w:type="spellStart"/>
            <w:r w:rsidRPr="00FD1A6F">
              <w:t>Apress</w:t>
            </w:r>
            <w:proofErr w:type="spellEnd"/>
            <w:r w:rsidR="00E1566B">
              <w:t>,</w:t>
            </w:r>
            <w:r w:rsidRPr="00FD1A6F">
              <w:t xml:space="preserve"> 2019. ISBN-13 978-1484250150</w:t>
            </w:r>
            <w:r w:rsidR="00E1566B">
              <w:t>.</w:t>
            </w:r>
            <w:r w:rsidRPr="00FD1A6F">
              <w:t> </w:t>
            </w:r>
          </w:p>
          <w:p w14:paraId="38358E0F" w14:textId="305CA225" w:rsidR="00563B3C" w:rsidRPr="00FD1A6F" w:rsidRDefault="00563B3C" w:rsidP="00563B3C">
            <w:pPr>
              <w:textAlignment w:val="baseline"/>
              <w:rPr>
                <w:rFonts w:ascii="Segoe UI" w:hAnsi="Segoe UI" w:cs="Segoe UI"/>
                <w:sz w:val="18"/>
                <w:szCs w:val="18"/>
              </w:rPr>
            </w:pPr>
            <w:r>
              <w:t>I</w:t>
            </w:r>
            <w:r w:rsidRPr="00FD1A6F">
              <w:t xml:space="preserve">DEO design </w:t>
            </w:r>
            <w:proofErr w:type="spellStart"/>
            <w:r w:rsidRPr="00FD1A6F">
              <w:t>thinking</w:t>
            </w:r>
            <w:proofErr w:type="spellEnd"/>
            <w:r w:rsidRPr="00FD1A6F">
              <w:t xml:space="preserve">. </w:t>
            </w:r>
            <w:r w:rsidRPr="00FD1A6F">
              <w:rPr>
                <w:i/>
                <w:iCs/>
              </w:rPr>
              <w:t>IDEO</w:t>
            </w:r>
            <w:r w:rsidRPr="00FD1A6F">
              <w:t>. (</w:t>
            </w:r>
            <w:r w:rsidR="00874687" w:rsidRPr="00FD1A6F">
              <w:t>n. d.).</w:t>
            </w:r>
            <w:r w:rsidRPr="00FD1A6F">
              <w:t xml:space="preserve"> </w:t>
            </w:r>
            <w:proofErr w:type="spellStart"/>
            <w:r w:rsidRPr="00FD1A6F">
              <w:t>Retrieved</w:t>
            </w:r>
            <w:proofErr w:type="spellEnd"/>
            <w:r w:rsidRPr="00FD1A6F">
              <w:t xml:space="preserve"> May 12, 2022, dostupné z: https://designthinking.ideo.com/  </w:t>
            </w:r>
          </w:p>
          <w:p w14:paraId="4FB66D84" w14:textId="643BDF74" w:rsidR="00E1566B" w:rsidRDefault="00FD1A6F" w:rsidP="00FD1A6F">
            <w:pPr>
              <w:textAlignment w:val="baseline"/>
            </w:pPr>
            <w:r w:rsidRPr="00FD1A6F">
              <w:t xml:space="preserve">PLUMBE, C., BERG, M. S., KUNUR, M., EIKHAUG, O., GHEERAWO, R., HOISAETHER, V., &amp; VALFORT, M. </w:t>
            </w:r>
            <w:proofErr w:type="spellStart"/>
            <w:r w:rsidRPr="00FD1A6F">
              <w:rPr>
                <w:i/>
                <w:iCs/>
              </w:rPr>
              <w:t>Innovating</w:t>
            </w:r>
            <w:proofErr w:type="spellEnd"/>
            <w:r w:rsidRPr="00FD1A6F">
              <w:rPr>
                <w:i/>
                <w:iCs/>
              </w:rPr>
              <w:t xml:space="preserve"> </w:t>
            </w:r>
            <w:proofErr w:type="spellStart"/>
            <w:r w:rsidRPr="00FD1A6F">
              <w:rPr>
                <w:i/>
                <w:iCs/>
              </w:rPr>
              <w:t>with</w:t>
            </w:r>
            <w:proofErr w:type="spellEnd"/>
            <w:r w:rsidRPr="00FD1A6F">
              <w:rPr>
                <w:i/>
                <w:iCs/>
              </w:rPr>
              <w:t xml:space="preserve"> </w:t>
            </w:r>
            <w:proofErr w:type="spellStart"/>
            <w:r w:rsidR="00F20F30" w:rsidRPr="00FD1A6F">
              <w:rPr>
                <w:i/>
                <w:iCs/>
              </w:rPr>
              <w:t>People</w:t>
            </w:r>
            <w:proofErr w:type="spellEnd"/>
            <w:r w:rsidR="00F20F30" w:rsidRPr="00FD1A6F">
              <w:rPr>
                <w:i/>
                <w:iCs/>
              </w:rPr>
              <w:t xml:space="preserve"> – </w:t>
            </w:r>
            <w:proofErr w:type="spellStart"/>
            <w:r w:rsidR="00F20F30" w:rsidRPr="00FD1A6F">
              <w:rPr>
                <w:i/>
                <w:iCs/>
              </w:rPr>
              <w:t>The</w:t>
            </w:r>
            <w:proofErr w:type="spellEnd"/>
            <w:r w:rsidRPr="00FD1A6F">
              <w:rPr>
                <w:i/>
                <w:iCs/>
              </w:rPr>
              <w:t xml:space="preserve"> Business </w:t>
            </w:r>
            <w:proofErr w:type="spellStart"/>
            <w:r w:rsidRPr="00FD1A6F">
              <w:rPr>
                <w:i/>
                <w:iCs/>
              </w:rPr>
              <w:t>of</w:t>
            </w:r>
            <w:proofErr w:type="spellEnd"/>
            <w:r w:rsidRPr="00FD1A6F">
              <w:rPr>
                <w:i/>
                <w:iCs/>
              </w:rPr>
              <w:t xml:space="preserve"> </w:t>
            </w:r>
            <w:proofErr w:type="spellStart"/>
            <w:r w:rsidRPr="00FD1A6F">
              <w:rPr>
                <w:i/>
                <w:iCs/>
              </w:rPr>
              <w:t>Inclusive</w:t>
            </w:r>
            <w:proofErr w:type="spellEnd"/>
            <w:r w:rsidRPr="00FD1A6F">
              <w:rPr>
                <w:i/>
                <w:iCs/>
              </w:rPr>
              <w:t xml:space="preserve"> Design</w:t>
            </w:r>
            <w:r w:rsidRPr="00FD1A6F">
              <w:t xml:space="preserve"> (1st </w:t>
            </w:r>
            <w:proofErr w:type="spellStart"/>
            <w:r w:rsidRPr="00FD1A6F">
              <w:t>ed</w:t>
            </w:r>
            <w:proofErr w:type="spellEnd"/>
            <w:r w:rsidRPr="00FD1A6F">
              <w:t xml:space="preserve">.). </w:t>
            </w:r>
            <w:proofErr w:type="spellStart"/>
            <w:r w:rsidRPr="00FD1A6F">
              <w:t>Norwegian</w:t>
            </w:r>
            <w:proofErr w:type="spellEnd"/>
            <w:r w:rsidRPr="00FD1A6F">
              <w:t xml:space="preserve"> Design </w:t>
            </w:r>
            <w:proofErr w:type="spellStart"/>
            <w:r w:rsidRPr="00FD1A6F">
              <w:t>Council</w:t>
            </w:r>
            <w:proofErr w:type="spellEnd"/>
            <w:r w:rsidRPr="00FD1A6F">
              <w:t xml:space="preserve"> 2010. </w:t>
            </w:r>
          </w:p>
          <w:p w14:paraId="654D4461" w14:textId="31F7A9AD" w:rsidR="00FD1A6F" w:rsidRPr="00FD1A6F" w:rsidRDefault="00FD1A6F" w:rsidP="00FD1A6F">
            <w:pPr>
              <w:textAlignment w:val="baseline"/>
              <w:rPr>
                <w:rFonts w:ascii="Segoe UI" w:hAnsi="Segoe UI" w:cs="Segoe UI"/>
                <w:sz w:val="18"/>
                <w:szCs w:val="18"/>
              </w:rPr>
            </w:pPr>
            <w:r w:rsidRPr="00FD1A6F">
              <w:t>ISBN-13 978-8299185226</w:t>
            </w:r>
            <w:r w:rsidR="00E1566B">
              <w:t>.</w:t>
            </w:r>
            <w:r w:rsidRPr="00FD1A6F">
              <w:t> </w:t>
            </w:r>
          </w:p>
          <w:p w14:paraId="5FACD070" w14:textId="49F95865" w:rsidR="00FD1A6F" w:rsidRPr="00FD1A6F" w:rsidRDefault="00FD1A6F" w:rsidP="00FD1A6F">
            <w:pPr>
              <w:textAlignment w:val="baseline"/>
              <w:rPr>
                <w:rFonts w:ascii="Segoe UI" w:hAnsi="Segoe UI" w:cs="Segoe UI"/>
                <w:sz w:val="18"/>
                <w:szCs w:val="18"/>
              </w:rPr>
            </w:pPr>
            <w:r w:rsidRPr="00FD1A6F">
              <w:t xml:space="preserve">SDN | </w:t>
            </w:r>
            <w:proofErr w:type="spellStart"/>
            <w:r w:rsidRPr="00FD1A6F">
              <w:rPr>
                <w:i/>
                <w:iCs/>
              </w:rPr>
              <w:t>The</w:t>
            </w:r>
            <w:proofErr w:type="spellEnd"/>
            <w:r w:rsidRPr="00FD1A6F">
              <w:rPr>
                <w:i/>
                <w:iCs/>
              </w:rPr>
              <w:t xml:space="preserve"> </w:t>
            </w:r>
            <w:proofErr w:type="spellStart"/>
            <w:r w:rsidRPr="00FD1A6F">
              <w:rPr>
                <w:i/>
                <w:iCs/>
              </w:rPr>
              <w:t>Service</w:t>
            </w:r>
            <w:proofErr w:type="spellEnd"/>
            <w:r w:rsidRPr="00FD1A6F">
              <w:rPr>
                <w:i/>
                <w:iCs/>
              </w:rPr>
              <w:t xml:space="preserve"> Design Maturity Model</w:t>
            </w:r>
            <w:r w:rsidRPr="00FD1A6F">
              <w:t xml:space="preserve">. (2019). SDN. </w:t>
            </w:r>
            <w:proofErr w:type="spellStart"/>
            <w:r w:rsidRPr="00FD1A6F">
              <w:t>Geraadpleegd</w:t>
            </w:r>
            <w:proofErr w:type="spellEnd"/>
            <w:r w:rsidRPr="00FD1A6F">
              <w:t xml:space="preserve"> op 10 </w:t>
            </w:r>
            <w:proofErr w:type="spellStart"/>
            <w:r w:rsidRPr="00FD1A6F">
              <w:t>April</w:t>
            </w:r>
            <w:proofErr w:type="spellEnd"/>
            <w:r w:rsidRPr="00FD1A6F">
              <w:t xml:space="preserve"> 2022, dostupné z: https://www.service-design-network.org/touchpoint/vol-10-no-3-managing-service-design/the-service-design-maturity-model </w:t>
            </w:r>
          </w:p>
        </w:tc>
      </w:tr>
      <w:tr w:rsidR="00891D2C" w:rsidRPr="00891D2C" w14:paraId="21CFA49F" w14:textId="77777777" w:rsidTr="00D956B5">
        <w:trPr>
          <w:gridAfter w:val="1"/>
          <w:wAfter w:w="44" w:type="dxa"/>
        </w:trPr>
        <w:tc>
          <w:tcPr>
            <w:tcW w:w="9840" w:type="dxa"/>
            <w:gridSpan w:val="16"/>
            <w:tcBorders>
              <w:top w:val="single" w:sz="6" w:space="0" w:color="000000"/>
              <w:left w:val="single" w:sz="6" w:space="0" w:color="000000"/>
              <w:bottom w:val="single" w:sz="6" w:space="0" w:color="000000"/>
              <w:right w:val="single" w:sz="6" w:space="0" w:color="000000"/>
            </w:tcBorders>
            <w:shd w:val="clear" w:color="auto" w:fill="BDD6EE"/>
            <w:hideMark/>
          </w:tcPr>
          <w:p w14:paraId="2C35AA36" w14:textId="1B0FF406" w:rsidR="00891D2C" w:rsidRPr="00891D2C" w:rsidRDefault="00A427F9" w:rsidP="00891D2C">
            <w:pPr>
              <w:jc w:val="both"/>
              <w:textAlignment w:val="baseline"/>
              <w:rPr>
                <w:rFonts w:ascii="Segoe UI" w:hAnsi="Segoe UI" w:cs="Segoe UI"/>
                <w:sz w:val="18"/>
                <w:szCs w:val="18"/>
              </w:rPr>
            </w:pPr>
            <w:r w:rsidRPr="00FD1A6F">
              <w:rPr>
                <w:b/>
                <w:bCs/>
                <w:sz w:val="28"/>
                <w:szCs w:val="28"/>
              </w:rPr>
              <w:lastRenderedPageBreak/>
              <w:t xml:space="preserve">B-III – </w:t>
            </w:r>
            <w:r w:rsidR="00891D2C" w:rsidRPr="00891D2C">
              <w:rPr>
                <w:b/>
                <w:bCs/>
                <w:sz w:val="28"/>
                <w:szCs w:val="28"/>
              </w:rPr>
              <w:t>Charakteristika studijního předmětu</w:t>
            </w:r>
            <w:r w:rsidR="00891D2C" w:rsidRPr="00891D2C">
              <w:rPr>
                <w:sz w:val="28"/>
                <w:szCs w:val="28"/>
              </w:rPr>
              <w:t> </w:t>
            </w:r>
          </w:p>
        </w:tc>
      </w:tr>
      <w:tr w:rsidR="00891D2C" w:rsidRPr="00891D2C" w14:paraId="1BD81CBD"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35EB3AC9"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65" w:type="dxa"/>
            <w:gridSpan w:val="14"/>
            <w:tcBorders>
              <w:top w:val="single" w:sz="6" w:space="0" w:color="000000"/>
              <w:left w:val="single" w:sz="6" w:space="0" w:color="000000"/>
              <w:bottom w:val="single" w:sz="6" w:space="0" w:color="000000"/>
              <w:right w:val="single" w:sz="6" w:space="0" w:color="000000"/>
            </w:tcBorders>
            <w:shd w:val="clear" w:color="auto" w:fill="auto"/>
            <w:hideMark/>
          </w:tcPr>
          <w:p w14:paraId="1C3AEE63" w14:textId="77777777" w:rsidR="00891D2C" w:rsidRPr="00891D2C" w:rsidRDefault="00891D2C" w:rsidP="00891D2C">
            <w:pPr>
              <w:jc w:val="both"/>
              <w:textAlignment w:val="baseline"/>
              <w:rPr>
                <w:rFonts w:ascii="Segoe UI" w:hAnsi="Segoe UI" w:cs="Segoe UI"/>
                <w:sz w:val="18"/>
                <w:szCs w:val="18"/>
              </w:rPr>
            </w:pPr>
            <w:r w:rsidRPr="00891D2C">
              <w:t>Digitalizace kulturního dědictví 1 </w:t>
            </w:r>
          </w:p>
        </w:tc>
      </w:tr>
      <w:tr w:rsidR="00891D2C" w:rsidRPr="00891D2C" w14:paraId="27E89D0A"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4CD35128"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405" w:type="dxa"/>
            <w:gridSpan w:val="8"/>
            <w:tcBorders>
              <w:top w:val="single" w:sz="6" w:space="0" w:color="000000"/>
              <w:left w:val="single" w:sz="6" w:space="0" w:color="000000"/>
              <w:bottom w:val="single" w:sz="6" w:space="0" w:color="000000"/>
              <w:right w:val="single" w:sz="6" w:space="0" w:color="000000"/>
            </w:tcBorders>
            <w:shd w:val="clear" w:color="auto" w:fill="auto"/>
            <w:hideMark/>
          </w:tcPr>
          <w:p w14:paraId="61DD44D8" w14:textId="24F3DD19" w:rsidR="00891D2C" w:rsidRPr="00891D2C" w:rsidRDefault="00891D2C" w:rsidP="00891D2C">
            <w:pPr>
              <w:jc w:val="both"/>
              <w:textAlignment w:val="baseline"/>
              <w:rPr>
                <w:rFonts w:ascii="Segoe UI" w:hAnsi="Segoe UI" w:cs="Segoe UI"/>
                <w:sz w:val="18"/>
                <w:szCs w:val="18"/>
              </w:rPr>
            </w:pPr>
            <w:r w:rsidRPr="00891D2C">
              <w:t>povinný</w:t>
            </w:r>
          </w:p>
        </w:tc>
        <w:tc>
          <w:tcPr>
            <w:tcW w:w="2685" w:type="dxa"/>
            <w:gridSpan w:val="4"/>
            <w:tcBorders>
              <w:top w:val="single" w:sz="6" w:space="0" w:color="000000"/>
              <w:left w:val="single" w:sz="6" w:space="0" w:color="000000"/>
              <w:bottom w:val="single" w:sz="6" w:space="0" w:color="000000"/>
              <w:right w:val="single" w:sz="6" w:space="0" w:color="000000"/>
            </w:tcBorders>
            <w:shd w:val="clear" w:color="auto" w:fill="F7CAAC"/>
            <w:hideMark/>
          </w:tcPr>
          <w:p w14:paraId="00A70018"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1BB423B" w14:textId="77777777" w:rsidR="00891D2C" w:rsidRPr="00891D2C" w:rsidRDefault="00891D2C" w:rsidP="00891D2C">
            <w:pPr>
              <w:jc w:val="both"/>
              <w:textAlignment w:val="baseline"/>
              <w:rPr>
                <w:rFonts w:ascii="Segoe UI" w:hAnsi="Segoe UI" w:cs="Segoe UI"/>
                <w:sz w:val="18"/>
                <w:szCs w:val="18"/>
              </w:rPr>
            </w:pPr>
            <w:r w:rsidRPr="00891D2C">
              <w:t>1/ZS </w:t>
            </w:r>
          </w:p>
        </w:tc>
      </w:tr>
      <w:tr w:rsidR="00891D2C" w:rsidRPr="00891D2C" w14:paraId="1EFC04AA"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21DD522D"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9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42A659C2" w14:textId="77777777" w:rsidR="00891D2C" w:rsidRPr="00891D2C" w:rsidRDefault="00891D2C" w:rsidP="00891D2C">
            <w:pPr>
              <w:jc w:val="both"/>
              <w:textAlignment w:val="baseline"/>
              <w:rPr>
                <w:rFonts w:ascii="Segoe UI" w:hAnsi="Segoe UI" w:cs="Segoe UI"/>
                <w:sz w:val="18"/>
                <w:szCs w:val="18"/>
              </w:rPr>
            </w:pPr>
            <w:proofErr w:type="gramStart"/>
            <w:r w:rsidRPr="00891D2C">
              <w:t>26s</w:t>
            </w:r>
            <w:proofErr w:type="gramEnd"/>
            <w:r w:rsidRPr="00891D2C">
              <w:t> </w:t>
            </w:r>
          </w:p>
        </w:tc>
        <w:tc>
          <w:tcPr>
            <w:tcW w:w="88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02CE3BAA"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CD38BD3"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4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1AA7F7CC"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38DA04EF"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2EBBEE90"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454BBE4E"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65" w:type="dxa"/>
            <w:gridSpan w:val="14"/>
            <w:tcBorders>
              <w:top w:val="single" w:sz="6" w:space="0" w:color="000000"/>
              <w:left w:val="single" w:sz="6" w:space="0" w:color="000000"/>
              <w:bottom w:val="single" w:sz="6" w:space="0" w:color="000000"/>
              <w:right w:val="single" w:sz="6" w:space="0" w:color="000000"/>
            </w:tcBorders>
            <w:shd w:val="clear" w:color="auto" w:fill="auto"/>
            <w:hideMark/>
          </w:tcPr>
          <w:p w14:paraId="05D09A4B"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4BEE6B62"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7ABBD071"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405" w:type="dxa"/>
            <w:gridSpan w:val="8"/>
            <w:tcBorders>
              <w:top w:val="single" w:sz="6" w:space="0" w:color="000000"/>
              <w:left w:val="single" w:sz="6" w:space="0" w:color="000000"/>
              <w:bottom w:val="single" w:sz="6" w:space="0" w:color="000000"/>
              <w:right w:val="single" w:sz="6" w:space="0" w:color="000000"/>
            </w:tcBorders>
            <w:shd w:val="clear" w:color="auto" w:fill="auto"/>
            <w:hideMark/>
          </w:tcPr>
          <w:p w14:paraId="12387FDB"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4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1C8DB154"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02D8A2E9" w14:textId="77777777" w:rsidR="00891D2C" w:rsidRPr="00891D2C" w:rsidRDefault="00891D2C" w:rsidP="00891D2C">
            <w:pPr>
              <w:jc w:val="both"/>
              <w:textAlignment w:val="baseline"/>
              <w:rPr>
                <w:rFonts w:ascii="Segoe UI" w:hAnsi="Segoe UI" w:cs="Segoe UI"/>
                <w:sz w:val="18"/>
                <w:szCs w:val="18"/>
              </w:rPr>
            </w:pPr>
            <w:r w:rsidRPr="00891D2C">
              <w:t>seminář </w:t>
            </w:r>
          </w:p>
        </w:tc>
      </w:tr>
      <w:tr w:rsidR="00891D2C" w:rsidRPr="00891D2C" w14:paraId="2E5E1798"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149A64ED"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65" w:type="dxa"/>
            <w:gridSpan w:val="14"/>
            <w:tcBorders>
              <w:top w:val="single" w:sz="6" w:space="0" w:color="000000"/>
              <w:left w:val="single" w:sz="6" w:space="0" w:color="000000"/>
              <w:bottom w:val="nil"/>
              <w:right w:val="single" w:sz="6" w:space="0" w:color="000000"/>
            </w:tcBorders>
            <w:shd w:val="clear" w:color="auto" w:fill="auto"/>
            <w:hideMark/>
          </w:tcPr>
          <w:p w14:paraId="021E85CF" w14:textId="77777777" w:rsidR="00891D2C" w:rsidRPr="00891D2C" w:rsidRDefault="00891D2C" w:rsidP="00891D2C">
            <w:pPr>
              <w:jc w:val="both"/>
              <w:textAlignment w:val="baseline"/>
              <w:rPr>
                <w:rFonts w:ascii="Segoe UI" w:hAnsi="Segoe UI" w:cs="Segoe UI"/>
                <w:sz w:val="18"/>
                <w:szCs w:val="18"/>
              </w:rPr>
            </w:pPr>
            <w:r w:rsidRPr="00891D2C">
              <w:rPr>
                <w:color w:val="000000"/>
              </w:rPr>
              <w:t>80% docházka </w:t>
            </w:r>
          </w:p>
          <w:p w14:paraId="68000208" w14:textId="77777777" w:rsidR="00891D2C" w:rsidRPr="00891D2C" w:rsidRDefault="00891D2C" w:rsidP="00891D2C">
            <w:pPr>
              <w:jc w:val="both"/>
              <w:textAlignment w:val="baseline"/>
              <w:rPr>
                <w:rFonts w:ascii="Segoe UI" w:hAnsi="Segoe UI" w:cs="Segoe UI"/>
                <w:sz w:val="18"/>
                <w:szCs w:val="18"/>
              </w:rPr>
            </w:pPr>
            <w:r w:rsidRPr="00891D2C">
              <w:rPr>
                <w:color w:val="000000"/>
              </w:rPr>
              <w:t>Plnění zadaných úkolů v hodinách </w:t>
            </w:r>
          </w:p>
          <w:p w14:paraId="635AD0B6" w14:textId="77777777" w:rsidR="00891D2C" w:rsidRPr="00891D2C" w:rsidRDefault="00891D2C" w:rsidP="00891D2C">
            <w:pPr>
              <w:jc w:val="both"/>
              <w:textAlignment w:val="baseline"/>
              <w:rPr>
                <w:rFonts w:ascii="Segoe UI" w:hAnsi="Segoe UI" w:cs="Segoe UI"/>
                <w:sz w:val="18"/>
                <w:szCs w:val="18"/>
              </w:rPr>
            </w:pPr>
            <w:r w:rsidRPr="00891D2C">
              <w:rPr>
                <w:color w:val="000000"/>
              </w:rPr>
              <w:t>Vypracování závěrečného úkolu </w:t>
            </w:r>
          </w:p>
          <w:p w14:paraId="2E05C4DD"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48DB7BF5" w14:textId="77777777" w:rsidTr="00D956B5">
        <w:trPr>
          <w:gridAfter w:val="1"/>
          <w:wAfter w:w="44" w:type="dxa"/>
          <w:trHeight w:val="178"/>
        </w:trPr>
        <w:tc>
          <w:tcPr>
            <w:tcW w:w="9840" w:type="dxa"/>
            <w:gridSpan w:val="16"/>
            <w:tcBorders>
              <w:top w:val="nil"/>
              <w:left w:val="single" w:sz="6" w:space="0" w:color="000000"/>
              <w:bottom w:val="single" w:sz="6" w:space="0" w:color="000000"/>
              <w:right w:val="single" w:sz="6" w:space="0" w:color="000000"/>
            </w:tcBorders>
            <w:shd w:val="clear" w:color="auto" w:fill="auto"/>
            <w:hideMark/>
          </w:tcPr>
          <w:p w14:paraId="6ABBFCBB"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133EB245" w14:textId="77777777" w:rsidTr="00D956B5">
        <w:trPr>
          <w:gridAfter w:val="1"/>
          <w:wAfter w:w="44" w:type="dxa"/>
          <w:trHeight w:val="195"/>
        </w:trPr>
        <w:tc>
          <w:tcPr>
            <w:tcW w:w="3075" w:type="dxa"/>
            <w:gridSpan w:val="2"/>
            <w:tcBorders>
              <w:top w:val="nil"/>
              <w:left w:val="single" w:sz="6" w:space="0" w:color="000000"/>
              <w:bottom w:val="single" w:sz="6" w:space="0" w:color="000000"/>
              <w:right w:val="single" w:sz="6" w:space="0" w:color="000000"/>
            </w:tcBorders>
            <w:shd w:val="clear" w:color="auto" w:fill="F7CAAC"/>
            <w:hideMark/>
          </w:tcPr>
          <w:p w14:paraId="272F40AB"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65" w:type="dxa"/>
            <w:gridSpan w:val="14"/>
            <w:tcBorders>
              <w:top w:val="nil"/>
              <w:left w:val="single" w:sz="6" w:space="0" w:color="000000"/>
              <w:bottom w:val="single" w:sz="6" w:space="0" w:color="000000"/>
              <w:right w:val="single" w:sz="6" w:space="0" w:color="000000"/>
            </w:tcBorders>
            <w:shd w:val="clear" w:color="auto" w:fill="auto"/>
            <w:hideMark/>
          </w:tcPr>
          <w:p w14:paraId="5AD0B1B7" w14:textId="77777777" w:rsidR="00891D2C" w:rsidRPr="00891D2C" w:rsidRDefault="00891D2C" w:rsidP="00891D2C">
            <w:pPr>
              <w:jc w:val="both"/>
              <w:textAlignment w:val="baseline"/>
              <w:rPr>
                <w:rFonts w:ascii="Segoe UI" w:hAnsi="Segoe UI" w:cs="Segoe UI"/>
                <w:sz w:val="18"/>
                <w:szCs w:val="18"/>
              </w:rPr>
            </w:pPr>
            <w:r w:rsidRPr="00891D2C">
              <w:t>MgA. Matej Vázal </w:t>
            </w:r>
          </w:p>
        </w:tc>
      </w:tr>
      <w:tr w:rsidR="00891D2C" w:rsidRPr="00891D2C" w14:paraId="30318FF2" w14:textId="77777777" w:rsidTr="00D956B5">
        <w:trPr>
          <w:gridAfter w:val="1"/>
          <w:wAfter w:w="44" w:type="dxa"/>
          <w:trHeight w:val="240"/>
        </w:trPr>
        <w:tc>
          <w:tcPr>
            <w:tcW w:w="3075" w:type="dxa"/>
            <w:gridSpan w:val="2"/>
            <w:tcBorders>
              <w:top w:val="nil"/>
              <w:left w:val="single" w:sz="6" w:space="0" w:color="000000"/>
              <w:bottom w:val="single" w:sz="6" w:space="0" w:color="000000"/>
              <w:right w:val="single" w:sz="6" w:space="0" w:color="000000"/>
            </w:tcBorders>
            <w:shd w:val="clear" w:color="auto" w:fill="F7CAAC"/>
            <w:hideMark/>
          </w:tcPr>
          <w:p w14:paraId="6749AD0C"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65" w:type="dxa"/>
            <w:gridSpan w:val="14"/>
            <w:tcBorders>
              <w:top w:val="nil"/>
              <w:left w:val="single" w:sz="6" w:space="0" w:color="000000"/>
              <w:bottom w:val="single" w:sz="6" w:space="0" w:color="000000"/>
              <w:right w:val="single" w:sz="6" w:space="0" w:color="000000"/>
            </w:tcBorders>
            <w:shd w:val="clear" w:color="auto" w:fill="auto"/>
            <w:hideMark/>
          </w:tcPr>
          <w:p w14:paraId="1080971B" w14:textId="77777777" w:rsidR="00891D2C" w:rsidRPr="00891D2C" w:rsidRDefault="00891D2C" w:rsidP="00891D2C">
            <w:pPr>
              <w:jc w:val="both"/>
              <w:textAlignment w:val="baseline"/>
              <w:rPr>
                <w:rFonts w:ascii="Segoe UI" w:hAnsi="Segoe UI" w:cs="Segoe UI"/>
                <w:sz w:val="18"/>
                <w:szCs w:val="18"/>
              </w:rPr>
            </w:pPr>
            <w:r w:rsidRPr="00891D2C">
              <w:t>100 % </w:t>
            </w:r>
          </w:p>
        </w:tc>
      </w:tr>
      <w:tr w:rsidR="00891D2C" w:rsidRPr="00891D2C" w14:paraId="56B60B1E"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786C0609"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65" w:type="dxa"/>
            <w:gridSpan w:val="14"/>
            <w:tcBorders>
              <w:top w:val="single" w:sz="6" w:space="0" w:color="000000"/>
              <w:left w:val="single" w:sz="6" w:space="0" w:color="000000"/>
              <w:bottom w:val="nil"/>
              <w:right w:val="single" w:sz="6" w:space="0" w:color="000000"/>
            </w:tcBorders>
            <w:shd w:val="clear" w:color="auto" w:fill="auto"/>
            <w:hideMark/>
          </w:tcPr>
          <w:p w14:paraId="63308047" w14:textId="77777777" w:rsidR="00891D2C" w:rsidRPr="00891D2C" w:rsidRDefault="00891D2C" w:rsidP="00891D2C">
            <w:pPr>
              <w:jc w:val="both"/>
              <w:textAlignment w:val="baseline"/>
              <w:rPr>
                <w:rFonts w:ascii="Segoe UI" w:hAnsi="Segoe UI" w:cs="Segoe UI"/>
                <w:sz w:val="18"/>
                <w:szCs w:val="18"/>
              </w:rPr>
            </w:pPr>
            <w:r w:rsidRPr="00891D2C">
              <w:t>MgA. Matej Vázal </w:t>
            </w:r>
          </w:p>
        </w:tc>
      </w:tr>
      <w:tr w:rsidR="00891D2C" w:rsidRPr="00891D2C" w14:paraId="3659BF64" w14:textId="77777777" w:rsidTr="00D956B5">
        <w:trPr>
          <w:gridAfter w:val="1"/>
          <w:wAfter w:w="44" w:type="dxa"/>
          <w:trHeight w:val="238"/>
        </w:trPr>
        <w:tc>
          <w:tcPr>
            <w:tcW w:w="9840" w:type="dxa"/>
            <w:gridSpan w:val="16"/>
            <w:tcBorders>
              <w:top w:val="nil"/>
              <w:left w:val="single" w:sz="6" w:space="0" w:color="000000"/>
              <w:bottom w:val="single" w:sz="6" w:space="0" w:color="000000"/>
              <w:right w:val="single" w:sz="6" w:space="0" w:color="000000"/>
            </w:tcBorders>
            <w:shd w:val="clear" w:color="auto" w:fill="auto"/>
            <w:hideMark/>
          </w:tcPr>
          <w:p w14:paraId="20D56A3F"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81DC724" w14:textId="77777777" w:rsidTr="00D956B5">
        <w:trPr>
          <w:gridAfter w:val="1"/>
          <w:wAfter w:w="44" w:type="dxa"/>
        </w:trPr>
        <w:tc>
          <w:tcPr>
            <w:tcW w:w="307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2C102444"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65" w:type="dxa"/>
            <w:gridSpan w:val="14"/>
            <w:tcBorders>
              <w:top w:val="single" w:sz="6" w:space="0" w:color="000000"/>
              <w:left w:val="single" w:sz="6" w:space="0" w:color="000000"/>
              <w:bottom w:val="nil"/>
              <w:right w:val="single" w:sz="6" w:space="0" w:color="000000"/>
            </w:tcBorders>
            <w:shd w:val="clear" w:color="auto" w:fill="auto"/>
            <w:hideMark/>
          </w:tcPr>
          <w:p w14:paraId="024BFC61"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6C9FDC9B" w14:textId="77777777" w:rsidTr="00D956B5">
        <w:trPr>
          <w:gridAfter w:val="1"/>
          <w:wAfter w:w="44" w:type="dxa"/>
          <w:trHeight w:val="3704"/>
        </w:trPr>
        <w:tc>
          <w:tcPr>
            <w:tcW w:w="9840" w:type="dxa"/>
            <w:gridSpan w:val="16"/>
            <w:tcBorders>
              <w:top w:val="nil"/>
              <w:left w:val="single" w:sz="6" w:space="0" w:color="000000"/>
              <w:bottom w:val="single" w:sz="12" w:space="0" w:color="000000"/>
              <w:right w:val="single" w:sz="6" w:space="0" w:color="000000"/>
            </w:tcBorders>
            <w:shd w:val="clear" w:color="auto" w:fill="auto"/>
            <w:hideMark/>
          </w:tcPr>
          <w:p w14:paraId="696D88DE" w14:textId="196D31B2" w:rsidR="00891D2C" w:rsidRPr="00891D2C" w:rsidRDefault="00891D2C" w:rsidP="00891D2C">
            <w:pPr>
              <w:jc w:val="both"/>
              <w:textAlignment w:val="baseline"/>
              <w:rPr>
                <w:rFonts w:ascii="Segoe UI" w:hAnsi="Segoe UI" w:cs="Segoe UI"/>
                <w:sz w:val="18"/>
                <w:szCs w:val="18"/>
              </w:rPr>
            </w:pPr>
            <w:r w:rsidRPr="00891D2C">
              <w:t xml:space="preserve">Cílem předmětu je seznámit studenty s oborem Digitalizace kulturního dědictví a se současnými trendy a tendencemi v ČR a zahraničí. Studenti se nejprve seznámí se základními termíny, technologiemi a postupy a získají přehled o praktických příkladech. Technický aspekt předmětu se zaměří na základní techniky digitalizace kulturního dědictví a rozdílné formy </w:t>
            </w:r>
            <w:r w:rsidR="00005178">
              <w:br/>
            </w:r>
            <w:r w:rsidRPr="00891D2C">
              <w:t xml:space="preserve">a přístupy digitalizace v kultuře a umění. Praktická tvorba bude probíhat transformací a přenášením fyzického obsahu </w:t>
            </w:r>
            <w:r w:rsidR="00005178">
              <w:br/>
            </w:r>
            <w:r w:rsidRPr="00891D2C">
              <w:t>a následného zpracování do digitální podoby. Součástí výuky bude představení softwarů i možností práce s daty a jejich následnému ukládání a další manipulaci. Studenti získají potřebné zázemí pro rozvoj a budoucí působení v institucích a na projektech zaměřených na digitalizaci kulturního dědictví.  </w:t>
            </w:r>
          </w:p>
          <w:p w14:paraId="2A28A6DC" w14:textId="77777777" w:rsidR="00891D2C" w:rsidRPr="00891D2C" w:rsidRDefault="00891D2C" w:rsidP="00891D2C">
            <w:pPr>
              <w:jc w:val="both"/>
              <w:textAlignment w:val="baseline"/>
              <w:rPr>
                <w:rFonts w:ascii="Segoe UI" w:hAnsi="Segoe UI" w:cs="Segoe UI"/>
                <w:sz w:val="18"/>
                <w:szCs w:val="18"/>
              </w:rPr>
            </w:pPr>
            <w:r w:rsidRPr="00891D2C">
              <w:t>  </w:t>
            </w:r>
          </w:p>
          <w:p w14:paraId="74960336" w14:textId="77777777" w:rsidR="00891D2C" w:rsidRPr="00891D2C" w:rsidRDefault="00891D2C" w:rsidP="00CB0738">
            <w:pPr>
              <w:numPr>
                <w:ilvl w:val="0"/>
                <w:numId w:val="163"/>
              </w:numPr>
              <w:ind w:left="360" w:firstLine="0"/>
              <w:textAlignment w:val="baseline"/>
              <w:rPr>
                <w:sz w:val="22"/>
                <w:szCs w:val="22"/>
              </w:rPr>
            </w:pPr>
            <w:r w:rsidRPr="00891D2C">
              <w:t>Úvod do digitalizace  </w:t>
            </w:r>
          </w:p>
          <w:p w14:paraId="3A061EC9" w14:textId="77777777" w:rsidR="00891D2C" w:rsidRPr="00891D2C" w:rsidRDefault="00891D2C" w:rsidP="00CB0738">
            <w:pPr>
              <w:numPr>
                <w:ilvl w:val="0"/>
                <w:numId w:val="164"/>
              </w:numPr>
              <w:ind w:left="360" w:firstLine="0"/>
              <w:jc w:val="both"/>
              <w:textAlignment w:val="baseline"/>
            </w:pPr>
            <w:r w:rsidRPr="00891D2C">
              <w:t>Analýza a obecné důsledky digitalizace v institucích kulturního dědictví  </w:t>
            </w:r>
          </w:p>
          <w:p w14:paraId="17D7DBB7" w14:textId="77777777" w:rsidR="00891D2C" w:rsidRPr="00891D2C" w:rsidRDefault="00891D2C" w:rsidP="00CB0738">
            <w:pPr>
              <w:numPr>
                <w:ilvl w:val="0"/>
                <w:numId w:val="165"/>
              </w:numPr>
              <w:ind w:left="360" w:firstLine="0"/>
              <w:jc w:val="both"/>
              <w:textAlignment w:val="baseline"/>
            </w:pPr>
            <w:r w:rsidRPr="00891D2C">
              <w:t>Technologické principy a postupy u digitalizace fyzického díla  </w:t>
            </w:r>
          </w:p>
          <w:p w14:paraId="4F14B506" w14:textId="77777777" w:rsidR="00891D2C" w:rsidRPr="00891D2C" w:rsidRDefault="00891D2C" w:rsidP="00CB0738">
            <w:pPr>
              <w:numPr>
                <w:ilvl w:val="0"/>
                <w:numId w:val="166"/>
              </w:numPr>
              <w:ind w:left="360" w:firstLine="0"/>
              <w:jc w:val="both"/>
              <w:textAlignment w:val="baseline"/>
            </w:pPr>
            <w:r w:rsidRPr="00891D2C">
              <w:t>Specifika digitalizace v oblasti umění a kulturně kreativních průmyslech  </w:t>
            </w:r>
          </w:p>
          <w:p w14:paraId="68719433" w14:textId="77777777" w:rsidR="00891D2C" w:rsidRPr="00891D2C" w:rsidRDefault="00891D2C" w:rsidP="00891D2C">
            <w:pPr>
              <w:jc w:val="both"/>
              <w:textAlignment w:val="baseline"/>
              <w:rPr>
                <w:rFonts w:ascii="Segoe UI" w:hAnsi="Segoe UI" w:cs="Segoe UI"/>
                <w:sz w:val="18"/>
                <w:szCs w:val="18"/>
              </w:rPr>
            </w:pPr>
            <w:r w:rsidRPr="00891D2C">
              <w:t>  </w:t>
            </w:r>
          </w:p>
          <w:p w14:paraId="45586ECF" w14:textId="61A487EA" w:rsidR="00891D2C" w:rsidRPr="00891D2C" w:rsidRDefault="00891D2C" w:rsidP="00891D2C">
            <w:pPr>
              <w:jc w:val="both"/>
              <w:textAlignment w:val="baseline"/>
              <w:rPr>
                <w:rFonts w:ascii="Segoe UI" w:hAnsi="Segoe UI" w:cs="Segoe UI"/>
                <w:sz w:val="18"/>
                <w:szCs w:val="18"/>
              </w:rPr>
            </w:pPr>
            <w:r w:rsidRPr="00891D2C">
              <w:t>Student se po absolvování kurzu orientuje v oblasti digitalizace a je schopen kriticky vyhodnotit možnosti, příležitosti a také potřebnou metodu a technologii pro vytvoření digitální reprezentace fyzického díla. Získá přehled v digitálním světě kulturně kreativních institucí a potřebné zázemí pro budoucí působení v institucích a na projektech digitalizace.  </w:t>
            </w:r>
          </w:p>
        </w:tc>
      </w:tr>
      <w:tr w:rsidR="00891D2C" w:rsidRPr="00891D2C" w14:paraId="3018B926" w14:textId="77777777" w:rsidTr="00D956B5">
        <w:trPr>
          <w:gridAfter w:val="1"/>
          <w:wAfter w:w="44" w:type="dxa"/>
          <w:trHeight w:val="255"/>
        </w:trPr>
        <w:tc>
          <w:tcPr>
            <w:tcW w:w="3645" w:type="dxa"/>
            <w:gridSpan w:val="4"/>
            <w:tcBorders>
              <w:top w:val="nil"/>
              <w:left w:val="single" w:sz="6" w:space="0" w:color="000000"/>
              <w:bottom w:val="single" w:sz="6" w:space="0" w:color="000000"/>
              <w:right w:val="single" w:sz="6" w:space="0" w:color="000000"/>
            </w:tcBorders>
            <w:shd w:val="clear" w:color="auto" w:fill="F7CAAC"/>
            <w:hideMark/>
          </w:tcPr>
          <w:p w14:paraId="4BDF053E"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95" w:type="dxa"/>
            <w:gridSpan w:val="12"/>
            <w:tcBorders>
              <w:top w:val="nil"/>
              <w:left w:val="single" w:sz="6" w:space="0" w:color="000000"/>
              <w:bottom w:val="nil"/>
              <w:right w:val="single" w:sz="6" w:space="0" w:color="000000"/>
            </w:tcBorders>
            <w:shd w:val="clear" w:color="auto" w:fill="auto"/>
            <w:hideMark/>
          </w:tcPr>
          <w:p w14:paraId="45D8FAC2"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54F92D5B" w14:textId="77777777" w:rsidTr="00D956B5">
        <w:trPr>
          <w:gridAfter w:val="1"/>
          <w:wAfter w:w="44" w:type="dxa"/>
          <w:trHeight w:val="1485"/>
        </w:trPr>
        <w:tc>
          <w:tcPr>
            <w:tcW w:w="9840" w:type="dxa"/>
            <w:gridSpan w:val="16"/>
            <w:tcBorders>
              <w:top w:val="nil"/>
              <w:left w:val="single" w:sz="6" w:space="0" w:color="000000"/>
              <w:bottom w:val="single" w:sz="6" w:space="0" w:color="000000"/>
              <w:right w:val="single" w:sz="6" w:space="0" w:color="000000"/>
            </w:tcBorders>
            <w:shd w:val="clear" w:color="auto" w:fill="auto"/>
            <w:hideMark/>
          </w:tcPr>
          <w:p w14:paraId="5022BB9E" w14:textId="77777777" w:rsidR="00806FC9" w:rsidRPr="00806FC9" w:rsidRDefault="00806FC9" w:rsidP="00891D2C">
            <w:pPr>
              <w:jc w:val="both"/>
              <w:textAlignment w:val="baseline"/>
              <w:rPr>
                <w:b/>
                <w:shd w:val="clear" w:color="auto" w:fill="FFFFFF"/>
              </w:rPr>
            </w:pPr>
            <w:r w:rsidRPr="00806FC9">
              <w:rPr>
                <w:b/>
                <w:shd w:val="clear" w:color="auto" w:fill="FFFFFF"/>
              </w:rPr>
              <w:t>Povinná:</w:t>
            </w:r>
          </w:p>
          <w:p w14:paraId="4113B960" w14:textId="77777777" w:rsidR="009E386C" w:rsidRDefault="00563B3C" w:rsidP="00891D2C">
            <w:pPr>
              <w:jc w:val="both"/>
              <w:textAlignment w:val="baseline"/>
              <w:rPr>
                <w:shd w:val="clear" w:color="auto" w:fill="FFFFFF"/>
              </w:rPr>
            </w:pPr>
            <w:r w:rsidRPr="00891D2C">
              <w:rPr>
                <w:shd w:val="clear" w:color="auto" w:fill="FFFFFF"/>
              </w:rPr>
              <w:t xml:space="preserve">MISHRA </w:t>
            </w:r>
            <w:proofErr w:type="spellStart"/>
            <w:r w:rsidRPr="00891D2C">
              <w:rPr>
                <w:shd w:val="clear" w:color="auto" w:fill="FFFFFF"/>
              </w:rPr>
              <w:t>Deepanjali</w:t>
            </w:r>
            <w:proofErr w:type="spellEnd"/>
            <w:r w:rsidRPr="00891D2C">
              <w:rPr>
                <w:shd w:val="clear" w:color="auto" w:fill="FFFFFF"/>
              </w:rPr>
              <w:t xml:space="preserve">. </w:t>
            </w:r>
            <w:proofErr w:type="spellStart"/>
            <w:r w:rsidRPr="00891D2C">
              <w:rPr>
                <w:i/>
                <w:iCs/>
              </w:rPr>
              <w:t>Proceedings</w:t>
            </w:r>
            <w:proofErr w:type="spellEnd"/>
            <w:r w:rsidRPr="00891D2C">
              <w:rPr>
                <w:i/>
                <w:iCs/>
              </w:rPr>
              <w:t xml:space="preserve"> </w:t>
            </w:r>
            <w:proofErr w:type="spellStart"/>
            <w:r w:rsidRPr="00891D2C">
              <w:rPr>
                <w:i/>
                <w:iCs/>
              </w:rPr>
              <w:t>of</w:t>
            </w:r>
            <w:proofErr w:type="spellEnd"/>
            <w:r w:rsidRPr="00891D2C">
              <w:rPr>
                <w:i/>
                <w:iCs/>
              </w:rPr>
              <w:t xml:space="preserve"> </w:t>
            </w:r>
            <w:proofErr w:type="spellStart"/>
            <w:r w:rsidRPr="00891D2C">
              <w:rPr>
                <w:i/>
                <w:iCs/>
              </w:rPr>
              <w:t>the</w:t>
            </w:r>
            <w:proofErr w:type="spellEnd"/>
            <w:r w:rsidRPr="00891D2C">
              <w:rPr>
                <w:i/>
                <w:iCs/>
              </w:rPr>
              <w:t xml:space="preserve"> International Online </w:t>
            </w:r>
            <w:proofErr w:type="spellStart"/>
            <w:r w:rsidRPr="00891D2C">
              <w:rPr>
                <w:i/>
                <w:iCs/>
              </w:rPr>
              <w:t>Conference</w:t>
            </w:r>
            <w:proofErr w:type="spellEnd"/>
            <w:r w:rsidRPr="00891D2C">
              <w:rPr>
                <w:i/>
                <w:iCs/>
              </w:rPr>
              <w:t xml:space="preserve"> On </w:t>
            </w:r>
            <w:proofErr w:type="spellStart"/>
            <w:r w:rsidRPr="00891D2C">
              <w:rPr>
                <w:i/>
                <w:iCs/>
              </w:rPr>
              <w:t>Digitalization</w:t>
            </w:r>
            <w:proofErr w:type="spellEnd"/>
            <w:r w:rsidRPr="00891D2C">
              <w:rPr>
                <w:i/>
                <w:iCs/>
              </w:rPr>
              <w:t xml:space="preserve"> And </w:t>
            </w:r>
            <w:proofErr w:type="spellStart"/>
            <w:r w:rsidRPr="00891D2C">
              <w:rPr>
                <w:i/>
                <w:iCs/>
              </w:rPr>
              <w:t>Revitalization</w:t>
            </w:r>
            <w:proofErr w:type="spellEnd"/>
            <w:r w:rsidRPr="00891D2C">
              <w:rPr>
                <w:i/>
                <w:iCs/>
              </w:rPr>
              <w:t xml:space="preserve"> </w:t>
            </w:r>
            <w:proofErr w:type="spellStart"/>
            <w:r w:rsidRPr="00891D2C">
              <w:rPr>
                <w:i/>
                <w:iCs/>
              </w:rPr>
              <w:t>Of</w:t>
            </w:r>
            <w:proofErr w:type="spellEnd"/>
            <w:r w:rsidRPr="00891D2C">
              <w:rPr>
                <w:i/>
                <w:iCs/>
              </w:rPr>
              <w:t xml:space="preserve"> </w:t>
            </w:r>
            <w:proofErr w:type="spellStart"/>
            <w:r w:rsidRPr="00891D2C">
              <w:rPr>
                <w:i/>
                <w:iCs/>
              </w:rPr>
              <w:t>Cultural</w:t>
            </w:r>
            <w:proofErr w:type="spellEnd"/>
            <w:r w:rsidRPr="00891D2C">
              <w:rPr>
                <w:i/>
                <w:iCs/>
              </w:rPr>
              <w:t xml:space="preserve"> </w:t>
            </w:r>
            <w:proofErr w:type="spellStart"/>
            <w:r w:rsidRPr="00891D2C">
              <w:rPr>
                <w:i/>
                <w:iCs/>
              </w:rPr>
              <w:t>Heritage</w:t>
            </w:r>
            <w:proofErr w:type="spellEnd"/>
            <w:r w:rsidRPr="00891D2C">
              <w:rPr>
                <w:i/>
                <w:iCs/>
              </w:rPr>
              <w:t xml:space="preserve"> </w:t>
            </w:r>
            <w:proofErr w:type="spellStart"/>
            <w:r w:rsidRPr="00891D2C">
              <w:rPr>
                <w:i/>
                <w:iCs/>
              </w:rPr>
              <w:t>Through</w:t>
            </w:r>
            <w:proofErr w:type="spellEnd"/>
            <w:r w:rsidRPr="00891D2C">
              <w:rPr>
                <w:i/>
                <w:iCs/>
              </w:rPr>
              <w:t xml:space="preserve"> </w:t>
            </w:r>
            <w:proofErr w:type="spellStart"/>
            <w:r w:rsidRPr="00891D2C">
              <w:rPr>
                <w:i/>
                <w:iCs/>
              </w:rPr>
              <w:t>Information</w:t>
            </w:r>
            <w:proofErr w:type="spellEnd"/>
            <w:r w:rsidRPr="00891D2C">
              <w:rPr>
                <w:i/>
                <w:iCs/>
              </w:rPr>
              <w:t xml:space="preserve"> </w:t>
            </w:r>
            <w:r w:rsidR="00F20F30" w:rsidRPr="00891D2C">
              <w:rPr>
                <w:i/>
                <w:iCs/>
              </w:rPr>
              <w:t>Technology – ICDRCT</w:t>
            </w:r>
            <w:r w:rsidRPr="00891D2C">
              <w:rPr>
                <w:i/>
                <w:iCs/>
              </w:rPr>
              <w:t>-21,</w:t>
            </w:r>
            <w:r w:rsidRPr="00891D2C">
              <w:rPr>
                <w:i/>
                <w:iCs/>
                <w:shd w:val="clear" w:color="auto" w:fill="FFFFFF"/>
              </w:rPr>
              <w:t xml:space="preserve"> 23-24 Nov 2021, KIIT University</w:t>
            </w:r>
            <w:r w:rsidRPr="00891D2C">
              <w:rPr>
                <w:shd w:val="clear" w:color="auto" w:fill="FFFFFF"/>
              </w:rPr>
              <w:t xml:space="preserve">. </w:t>
            </w:r>
            <w:r w:rsidR="00F20F30" w:rsidRPr="00891D2C">
              <w:rPr>
                <w:shd w:val="clear" w:color="auto" w:fill="FFFFFF"/>
              </w:rPr>
              <w:t xml:space="preserve">UK: </w:t>
            </w:r>
            <w:proofErr w:type="spellStart"/>
            <w:r w:rsidR="00F20F30" w:rsidRPr="00891D2C">
              <w:rPr>
                <w:shd w:val="clear" w:color="auto" w:fill="FFFFFF"/>
              </w:rPr>
              <w:t>Routledge</w:t>
            </w:r>
            <w:proofErr w:type="spellEnd"/>
            <w:r w:rsidRPr="00891D2C">
              <w:rPr>
                <w:shd w:val="clear" w:color="auto" w:fill="FFFFFF"/>
              </w:rPr>
              <w:t xml:space="preserve"> 2022. </w:t>
            </w:r>
          </w:p>
          <w:p w14:paraId="02151FFC" w14:textId="2CBB75C3" w:rsidR="00563B3C" w:rsidRDefault="00563B3C" w:rsidP="00891D2C">
            <w:pPr>
              <w:jc w:val="both"/>
              <w:textAlignment w:val="baseline"/>
            </w:pPr>
            <w:r w:rsidRPr="00891D2C">
              <w:rPr>
                <w:shd w:val="clear" w:color="auto" w:fill="FFFFFF"/>
              </w:rPr>
              <w:t>ISBN 1032315474</w:t>
            </w:r>
            <w:r w:rsidR="009E386C">
              <w:rPr>
                <w:shd w:val="clear" w:color="auto" w:fill="FFFFFF"/>
              </w:rPr>
              <w:t>.</w:t>
            </w:r>
            <w:r w:rsidRPr="00891D2C">
              <w:t> </w:t>
            </w:r>
          </w:p>
          <w:p w14:paraId="48FB397C" w14:textId="77777777" w:rsidR="00806FC9" w:rsidRPr="00891D2C" w:rsidRDefault="00806FC9" w:rsidP="00806FC9">
            <w:pPr>
              <w:jc w:val="both"/>
              <w:textAlignment w:val="baseline"/>
              <w:rPr>
                <w:rFonts w:ascii="Segoe UI" w:hAnsi="Segoe UI" w:cs="Segoe UI"/>
                <w:sz w:val="18"/>
                <w:szCs w:val="18"/>
              </w:rPr>
            </w:pPr>
            <w:r w:rsidRPr="00891D2C">
              <w:rPr>
                <w:b/>
                <w:bCs/>
              </w:rPr>
              <w:t>Doporučená:</w:t>
            </w:r>
            <w:r w:rsidRPr="00891D2C">
              <w:t> </w:t>
            </w:r>
          </w:p>
          <w:p w14:paraId="385CA380" w14:textId="2EA1842C" w:rsidR="00891D2C" w:rsidRPr="00891D2C" w:rsidRDefault="00891D2C">
            <w:pPr>
              <w:jc w:val="both"/>
              <w:textAlignment w:val="baseline"/>
              <w:rPr>
                <w:rFonts w:ascii="Segoe UI" w:hAnsi="Segoe UI" w:cs="Segoe UI"/>
                <w:sz w:val="18"/>
                <w:szCs w:val="18"/>
              </w:rPr>
            </w:pPr>
            <w:r w:rsidRPr="00891D2C">
              <w:rPr>
                <w:shd w:val="clear" w:color="auto" w:fill="FFFFFF"/>
              </w:rPr>
              <w:t xml:space="preserve">ZHOU </w:t>
            </w:r>
            <w:proofErr w:type="spellStart"/>
            <w:r w:rsidRPr="00891D2C">
              <w:rPr>
                <w:shd w:val="clear" w:color="auto" w:fill="FFFFFF"/>
              </w:rPr>
              <w:t>Mingquan</w:t>
            </w:r>
            <w:proofErr w:type="spellEnd"/>
            <w:r w:rsidRPr="00891D2C">
              <w:rPr>
                <w:shd w:val="clear" w:color="auto" w:fill="FFFFFF"/>
              </w:rPr>
              <w:t xml:space="preserve">, GENG </w:t>
            </w:r>
            <w:proofErr w:type="spellStart"/>
            <w:r w:rsidRPr="00891D2C">
              <w:rPr>
                <w:shd w:val="clear" w:color="auto" w:fill="FFFFFF"/>
              </w:rPr>
              <w:t>Guohua</w:t>
            </w:r>
            <w:proofErr w:type="spellEnd"/>
            <w:r w:rsidRPr="00891D2C">
              <w:rPr>
                <w:shd w:val="clear" w:color="auto" w:fill="FFFFFF"/>
              </w:rPr>
              <w:t xml:space="preserve">, WU </w:t>
            </w:r>
            <w:proofErr w:type="spellStart"/>
            <w:r w:rsidRPr="00891D2C">
              <w:rPr>
                <w:shd w:val="clear" w:color="auto" w:fill="FFFFFF"/>
              </w:rPr>
              <w:t>Zhongke</w:t>
            </w:r>
            <w:proofErr w:type="spellEnd"/>
            <w:r w:rsidRPr="00891D2C">
              <w:rPr>
                <w:shd w:val="clear" w:color="auto" w:fill="FFFFFF"/>
              </w:rPr>
              <w:t>. </w:t>
            </w:r>
            <w:r w:rsidRPr="00891D2C">
              <w:rPr>
                <w:i/>
                <w:iCs/>
                <w:shd w:val="clear" w:color="auto" w:fill="FFFFFF"/>
              </w:rPr>
              <w:t xml:space="preserve">Digital </w:t>
            </w:r>
            <w:proofErr w:type="spellStart"/>
            <w:r w:rsidRPr="00891D2C">
              <w:rPr>
                <w:i/>
                <w:iCs/>
                <w:shd w:val="clear" w:color="auto" w:fill="FFFFFF"/>
              </w:rPr>
              <w:t>Preservation</w:t>
            </w:r>
            <w:proofErr w:type="spellEnd"/>
            <w:r w:rsidRPr="00891D2C">
              <w:rPr>
                <w:i/>
                <w:iCs/>
                <w:shd w:val="clear" w:color="auto" w:fill="FFFFFF"/>
              </w:rPr>
              <w:t xml:space="preserve"> Technology </w:t>
            </w:r>
            <w:proofErr w:type="spellStart"/>
            <w:r w:rsidRPr="00891D2C">
              <w:rPr>
                <w:i/>
                <w:iCs/>
                <w:shd w:val="clear" w:color="auto" w:fill="FFFFFF"/>
              </w:rPr>
              <w:t>for</w:t>
            </w:r>
            <w:proofErr w:type="spellEnd"/>
            <w:r w:rsidRPr="00891D2C">
              <w:rPr>
                <w:i/>
                <w:iCs/>
                <w:shd w:val="clear" w:color="auto" w:fill="FFFFFF"/>
              </w:rPr>
              <w:t xml:space="preserve"> </w:t>
            </w:r>
            <w:proofErr w:type="spellStart"/>
            <w:r w:rsidRPr="00891D2C">
              <w:rPr>
                <w:i/>
                <w:iCs/>
                <w:shd w:val="clear" w:color="auto" w:fill="FFFFFF"/>
              </w:rPr>
              <w:t>Cultural</w:t>
            </w:r>
            <w:proofErr w:type="spellEnd"/>
            <w:r w:rsidRPr="00891D2C">
              <w:rPr>
                <w:i/>
                <w:iCs/>
                <w:shd w:val="clear" w:color="auto" w:fill="FFFFFF"/>
              </w:rPr>
              <w:t xml:space="preserve"> </w:t>
            </w:r>
            <w:proofErr w:type="spellStart"/>
            <w:r w:rsidRPr="00891D2C">
              <w:rPr>
                <w:i/>
                <w:iCs/>
                <w:shd w:val="clear" w:color="auto" w:fill="FFFFFF"/>
              </w:rPr>
              <w:t>Heritage</w:t>
            </w:r>
            <w:proofErr w:type="spellEnd"/>
            <w:r w:rsidRPr="00891D2C">
              <w:rPr>
                <w:shd w:val="clear" w:color="auto" w:fill="FFFFFF"/>
              </w:rPr>
              <w:t xml:space="preserve">. USA: </w:t>
            </w:r>
            <w:proofErr w:type="spellStart"/>
            <w:r w:rsidRPr="00891D2C">
              <w:rPr>
                <w:shd w:val="clear" w:color="auto" w:fill="FFFFFF"/>
              </w:rPr>
              <w:t>Springer</w:t>
            </w:r>
            <w:proofErr w:type="spellEnd"/>
            <w:r w:rsidRPr="00891D2C">
              <w:rPr>
                <w:shd w:val="clear" w:color="auto" w:fill="FFFFFF"/>
              </w:rPr>
              <w:t xml:space="preserve"> 2012. ISBN 9783642280986</w:t>
            </w:r>
            <w:r w:rsidR="009E386C">
              <w:rPr>
                <w:shd w:val="clear" w:color="auto" w:fill="FFFFFF"/>
              </w:rPr>
              <w:t>.</w:t>
            </w:r>
            <w:r w:rsidRPr="00891D2C">
              <w:t>  </w:t>
            </w:r>
          </w:p>
        </w:tc>
      </w:tr>
    </w:tbl>
    <w:p w14:paraId="286E7E3F" w14:textId="548D8F16" w:rsidR="00891D2C" w:rsidRDefault="00891D2C" w:rsidP="00415DA8"/>
    <w:p w14:paraId="55B70FFD" w14:textId="23A2CB94" w:rsidR="0035006A" w:rsidRDefault="0035006A" w:rsidP="00415DA8">
      <w:r>
        <w:br w:type="page"/>
      </w:r>
    </w:p>
    <w:tbl>
      <w:tblPr>
        <w:tblW w:w="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891D2C" w:rsidRPr="00891D2C" w14:paraId="25255CE5" w14:textId="77777777" w:rsidTr="00891D2C">
        <w:tc>
          <w:tcPr>
            <w:tcW w:w="9840" w:type="dxa"/>
            <w:gridSpan w:val="8"/>
            <w:tcBorders>
              <w:top w:val="single" w:sz="6" w:space="0" w:color="000000"/>
              <w:left w:val="single" w:sz="6" w:space="0" w:color="000000"/>
              <w:bottom w:val="single" w:sz="6" w:space="0" w:color="000000"/>
              <w:right w:val="single" w:sz="6" w:space="0" w:color="000000"/>
            </w:tcBorders>
            <w:shd w:val="clear" w:color="auto" w:fill="BDD6EE"/>
            <w:hideMark/>
          </w:tcPr>
          <w:p w14:paraId="77341C0F" w14:textId="4E114DC4" w:rsidR="00891D2C" w:rsidRPr="00891D2C" w:rsidRDefault="00A427F9" w:rsidP="00891D2C">
            <w:pPr>
              <w:jc w:val="both"/>
              <w:textAlignment w:val="baseline"/>
              <w:rPr>
                <w:rFonts w:ascii="Segoe UI" w:hAnsi="Segoe UI" w:cs="Segoe UI"/>
                <w:sz w:val="18"/>
                <w:szCs w:val="18"/>
              </w:rPr>
            </w:pPr>
            <w:r w:rsidRPr="00FD1A6F">
              <w:rPr>
                <w:b/>
                <w:bCs/>
                <w:sz w:val="28"/>
                <w:szCs w:val="28"/>
              </w:rPr>
              <w:lastRenderedPageBreak/>
              <w:t xml:space="preserve">B-III – </w:t>
            </w:r>
            <w:r w:rsidR="00891D2C" w:rsidRPr="00891D2C">
              <w:rPr>
                <w:b/>
                <w:bCs/>
                <w:sz w:val="28"/>
                <w:szCs w:val="28"/>
              </w:rPr>
              <w:t>Charakteristika studijního předmětu</w:t>
            </w:r>
            <w:r w:rsidR="00891D2C" w:rsidRPr="00891D2C">
              <w:rPr>
                <w:sz w:val="28"/>
                <w:szCs w:val="28"/>
              </w:rPr>
              <w:t> </w:t>
            </w:r>
          </w:p>
        </w:tc>
      </w:tr>
      <w:tr w:rsidR="00891D2C" w:rsidRPr="00891D2C" w14:paraId="2D7AE9B3"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256970F8"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591FA146" w14:textId="77777777" w:rsidR="00891D2C" w:rsidRPr="00891D2C" w:rsidRDefault="00891D2C" w:rsidP="00891D2C">
            <w:pPr>
              <w:jc w:val="both"/>
              <w:textAlignment w:val="baseline"/>
              <w:rPr>
                <w:rFonts w:ascii="Segoe UI" w:hAnsi="Segoe UI" w:cs="Segoe UI"/>
                <w:sz w:val="18"/>
                <w:szCs w:val="18"/>
              </w:rPr>
            </w:pPr>
            <w:r w:rsidRPr="00891D2C">
              <w:t>Digitalizace kulturního dědictví 2 </w:t>
            </w:r>
          </w:p>
        </w:tc>
      </w:tr>
      <w:tr w:rsidR="00891D2C" w:rsidRPr="00891D2C" w14:paraId="5A19E420"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5F6447C0"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252174C8" w14:textId="08AEDB08" w:rsidR="00891D2C" w:rsidRPr="00891D2C" w:rsidRDefault="00891D2C" w:rsidP="00891D2C">
            <w:pPr>
              <w:jc w:val="both"/>
              <w:textAlignment w:val="baseline"/>
              <w:rPr>
                <w:rFonts w:ascii="Segoe UI" w:hAnsi="Segoe UI" w:cs="Segoe UI"/>
                <w:sz w:val="18"/>
                <w:szCs w:val="18"/>
              </w:rPr>
            </w:pPr>
            <w:r w:rsidRPr="00891D2C">
              <w:t>povinný</w:t>
            </w:r>
          </w:p>
        </w:tc>
        <w:tc>
          <w:tcPr>
            <w:tcW w:w="268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0F89E2F1"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37D3F990" w14:textId="77777777" w:rsidR="00891D2C" w:rsidRPr="00891D2C" w:rsidRDefault="00891D2C" w:rsidP="00891D2C">
            <w:pPr>
              <w:jc w:val="both"/>
              <w:textAlignment w:val="baseline"/>
              <w:rPr>
                <w:rFonts w:ascii="Segoe UI" w:hAnsi="Segoe UI" w:cs="Segoe UI"/>
                <w:sz w:val="18"/>
                <w:szCs w:val="18"/>
              </w:rPr>
            </w:pPr>
            <w:r w:rsidRPr="00891D2C">
              <w:t>1/LS </w:t>
            </w:r>
          </w:p>
        </w:tc>
      </w:tr>
      <w:tr w:rsidR="00891D2C" w:rsidRPr="00891D2C" w14:paraId="5D74A09B"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2E517F29"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9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7881214" w14:textId="77777777" w:rsidR="00891D2C" w:rsidRPr="00891D2C" w:rsidRDefault="00891D2C" w:rsidP="00891D2C">
            <w:pPr>
              <w:jc w:val="both"/>
              <w:textAlignment w:val="baseline"/>
              <w:rPr>
                <w:rFonts w:ascii="Segoe UI" w:hAnsi="Segoe UI" w:cs="Segoe UI"/>
                <w:sz w:val="18"/>
                <w:szCs w:val="18"/>
              </w:rPr>
            </w:pPr>
            <w:proofErr w:type="gramStart"/>
            <w:r w:rsidRPr="00891D2C">
              <w:t>26s</w:t>
            </w:r>
            <w:proofErr w:type="gramEnd"/>
            <w:r w:rsidRPr="00891D2C">
              <w:t> </w:t>
            </w:r>
          </w:p>
        </w:tc>
        <w:tc>
          <w:tcPr>
            <w:tcW w:w="885" w:type="dxa"/>
            <w:tcBorders>
              <w:top w:val="single" w:sz="6" w:space="0" w:color="000000"/>
              <w:left w:val="single" w:sz="6" w:space="0" w:color="000000"/>
              <w:bottom w:val="single" w:sz="6" w:space="0" w:color="000000"/>
              <w:right w:val="single" w:sz="6" w:space="0" w:color="000000"/>
            </w:tcBorders>
            <w:shd w:val="clear" w:color="auto" w:fill="F7CAAC"/>
            <w:hideMark/>
          </w:tcPr>
          <w:p w14:paraId="0A2A3600"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10" w:type="dxa"/>
            <w:tcBorders>
              <w:top w:val="single" w:sz="6" w:space="0" w:color="000000"/>
              <w:left w:val="single" w:sz="6" w:space="0" w:color="000000"/>
              <w:bottom w:val="single" w:sz="6" w:space="0" w:color="000000"/>
              <w:right w:val="single" w:sz="6" w:space="0" w:color="000000"/>
            </w:tcBorders>
            <w:shd w:val="clear" w:color="auto" w:fill="auto"/>
            <w:hideMark/>
          </w:tcPr>
          <w:p w14:paraId="10666256"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42D749E5"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0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83AA910"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21A2FFEA"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5E423352"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2CB7C8E7"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72C9C05E"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05407E1E"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1632EAAA"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3A614437"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0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082BE42" w14:textId="77777777" w:rsidR="00891D2C" w:rsidRPr="00891D2C" w:rsidRDefault="00891D2C" w:rsidP="00891D2C">
            <w:pPr>
              <w:jc w:val="both"/>
              <w:textAlignment w:val="baseline"/>
              <w:rPr>
                <w:rFonts w:ascii="Segoe UI" w:hAnsi="Segoe UI" w:cs="Segoe UI"/>
                <w:sz w:val="18"/>
                <w:szCs w:val="18"/>
              </w:rPr>
            </w:pPr>
            <w:r w:rsidRPr="00891D2C">
              <w:t>seminář </w:t>
            </w:r>
          </w:p>
        </w:tc>
      </w:tr>
      <w:tr w:rsidR="00891D2C" w:rsidRPr="00891D2C" w14:paraId="7A7B708C"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40E5C08C"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49189200" w14:textId="77777777" w:rsidR="00891D2C" w:rsidRPr="00891D2C" w:rsidRDefault="00891D2C" w:rsidP="00891D2C">
            <w:pPr>
              <w:jc w:val="both"/>
              <w:textAlignment w:val="baseline"/>
              <w:rPr>
                <w:rFonts w:ascii="Segoe UI" w:hAnsi="Segoe UI" w:cs="Segoe UI"/>
                <w:sz w:val="18"/>
                <w:szCs w:val="18"/>
              </w:rPr>
            </w:pPr>
            <w:r w:rsidRPr="00891D2C">
              <w:rPr>
                <w:color w:val="000000"/>
              </w:rPr>
              <w:t>80% docházka </w:t>
            </w:r>
          </w:p>
          <w:p w14:paraId="4EA5ED5B" w14:textId="77777777" w:rsidR="00891D2C" w:rsidRPr="00891D2C" w:rsidRDefault="00891D2C" w:rsidP="00891D2C">
            <w:pPr>
              <w:jc w:val="both"/>
              <w:textAlignment w:val="baseline"/>
              <w:rPr>
                <w:rFonts w:ascii="Segoe UI" w:hAnsi="Segoe UI" w:cs="Segoe UI"/>
                <w:sz w:val="18"/>
                <w:szCs w:val="18"/>
              </w:rPr>
            </w:pPr>
            <w:r w:rsidRPr="00891D2C">
              <w:rPr>
                <w:color w:val="000000"/>
              </w:rPr>
              <w:t>Plnění zadaných úkolů v hodinách </w:t>
            </w:r>
          </w:p>
          <w:p w14:paraId="4E8F905A" w14:textId="77777777" w:rsidR="00891D2C" w:rsidRPr="00891D2C" w:rsidRDefault="00891D2C" w:rsidP="00891D2C">
            <w:pPr>
              <w:jc w:val="both"/>
              <w:textAlignment w:val="baseline"/>
              <w:rPr>
                <w:rFonts w:ascii="Segoe UI" w:hAnsi="Segoe UI" w:cs="Segoe UI"/>
                <w:sz w:val="18"/>
                <w:szCs w:val="18"/>
              </w:rPr>
            </w:pPr>
            <w:r w:rsidRPr="00891D2C">
              <w:rPr>
                <w:color w:val="000000"/>
              </w:rPr>
              <w:t>Vypracování závěrečného úkolu </w:t>
            </w:r>
          </w:p>
          <w:p w14:paraId="74A1B3CB"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5E21D81C" w14:textId="77777777" w:rsidTr="004311A0">
        <w:trPr>
          <w:trHeight w:val="17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6C99AA29"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29A5086D" w14:textId="77777777" w:rsidTr="00891D2C">
        <w:trPr>
          <w:trHeight w:val="195"/>
        </w:trPr>
        <w:tc>
          <w:tcPr>
            <w:tcW w:w="3075" w:type="dxa"/>
            <w:tcBorders>
              <w:top w:val="nil"/>
              <w:left w:val="single" w:sz="6" w:space="0" w:color="000000"/>
              <w:bottom w:val="single" w:sz="6" w:space="0" w:color="000000"/>
              <w:right w:val="single" w:sz="6" w:space="0" w:color="000000"/>
            </w:tcBorders>
            <w:shd w:val="clear" w:color="auto" w:fill="F7CAAC"/>
            <w:hideMark/>
          </w:tcPr>
          <w:p w14:paraId="536C95B1"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07B79A3F" w14:textId="77777777" w:rsidR="00891D2C" w:rsidRPr="00891D2C" w:rsidRDefault="00891D2C" w:rsidP="00891D2C">
            <w:pPr>
              <w:jc w:val="both"/>
              <w:textAlignment w:val="baseline"/>
              <w:rPr>
                <w:rFonts w:ascii="Segoe UI" w:hAnsi="Segoe UI" w:cs="Segoe UI"/>
                <w:sz w:val="18"/>
                <w:szCs w:val="18"/>
              </w:rPr>
            </w:pPr>
            <w:r w:rsidRPr="00891D2C">
              <w:t>MgA. Matej Vázal </w:t>
            </w:r>
          </w:p>
        </w:tc>
      </w:tr>
      <w:tr w:rsidR="00891D2C" w:rsidRPr="00891D2C" w14:paraId="05140DB5" w14:textId="77777777" w:rsidTr="00891D2C">
        <w:trPr>
          <w:trHeight w:val="240"/>
        </w:trPr>
        <w:tc>
          <w:tcPr>
            <w:tcW w:w="3075" w:type="dxa"/>
            <w:tcBorders>
              <w:top w:val="nil"/>
              <w:left w:val="single" w:sz="6" w:space="0" w:color="000000"/>
              <w:bottom w:val="single" w:sz="6" w:space="0" w:color="000000"/>
              <w:right w:val="single" w:sz="6" w:space="0" w:color="000000"/>
            </w:tcBorders>
            <w:shd w:val="clear" w:color="auto" w:fill="F7CAAC"/>
            <w:hideMark/>
          </w:tcPr>
          <w:p w14:paraId="3B411783"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4B2FD53B" w14:textId="77777777" w:rsidR="00891D2C" w:rsidRPr="00891D2C" w:rsidRDefault="00891D2C" w:rsidP="00891D2C">
            <w:pPr>
              <w:jc w:val="both"/>
              <w:textAlignment w:val="baseline"/>
              <w:rPr>
                <w:rFonts w:ascii="Segoe UI" w:hAnsi="Segoe UI" w:cs="Segoe UI"/>
                <w:sz w:val="18"/>
                <w:szCs w:val="18"/>
              </w:rPr>
            </w:pPr>
            <w:r w:rsidRPr="00891D2C">
              <w:t>100 % </w:t>
            </w:r>
          </w:p>
        </w:tc>
      </w:tr>
      <w:tr w:rsidR="00891D2C" w:rsidRPr="00891D2C" w14:paraId="2C5B2A9A"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6D5E80FD"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5D875881" w14:textId="77777777" w:rsidR="00891D2C" w:rsidRPr="00891D2C" w:rsidRDefault="00891D2C" w:rsidP="00891D2C">
            <w:pPr>
              <w:jc w:val="both"/>
              <w:textAlignment w:val="baseline"/>
              <w:rPr>
                <w:rFonts w:ascii="Segoe UI" w:hAnsi="Segoe UI" w:cs="Segoe UI"/>
                <w:sz w:val="18"/>
                <w:szCs w:val="18"/>
              </w:rPr>
            </w:pPr>
            <w:r w:rsidRPr="00891D2C">
              <w:t>MgA. Matej Vázal </w:t>
            </w:r>
          </w:p>
        </w:tc>
      </w:tr>
      <w:tr w:rsidR="00891D2C" w:rsidRPr="00891D2C" w14:paraId="3F925684" w14:textId="77777777" w:rsidTr="004311A0">
        <w:trPr>
          <w:trHeight w:val="23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407E1256"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54890DC" w14:textId="77777777" w:rsidTr="00891D2C">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6C0DE7A8"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6C7D12D6"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433279D3" w14:textId="77777777" w:rsidTr="00E35B29">
        <w:trPr>
          <w:trHeight w:val="3704"/>
        </w:trPr>
        <w:tc>
          <w:tcPr>
            <w:tcW w:w="9840" w:type="dxa"/>
            <w:gridSpan w:val="8"/>
            <w:tcBorders>
              <w:top w:val="nil"/>
              <w:left w:val="single" w:sz="6" w:space="0" w:color="000000"/>
              <w:bottom w:val="single" w:sz="12" w:space="0" w:color="000000"/>
              <w:right w:val="single" w:sz="6" w:space="0" w:color="000000"/>
            </w:tcBorders>
            <w:shd w:val="clear" w:color="auto" w:fill="auto"/>
            <w:hideMark/>
          </w:tcPr>
          <w:p w14:paraId="1BE9F7CE" w14:textId="26F43CE2" w:rsidR="00891D2C" w:rsidRPr="00005178" w:rsidRDefault="00891D2C" w:rsidP="00891D2C">
            <w:pPr>
              <w:jc w:val="both"/>
              <w:textAlignment w:val="baseline"/>
              <w:rPr>
                <w:sz w:val="18"/>
                <w:szCs w:val="18"/>
              </w:rPr>
            </w:pPr>
            <w:r w:rsidRPr="00005178">
              <w:t xml:space="preserve">Cílem předmětu je seznámit studenty s oborem Digitalizace kulturního dědictví a se současnými trendy a tendencemi v ČR a zahraničí. </w:t>
            </w:r>
            <w:r w:rsidRPr="00005178">
              <w:rPr>
                <w:color w:val="222222"/>
                <w:shd w:val="clear" w:color="auto" w:fill="FFFFFF"/>
              </w:rPr>
              <w:t xml:space="preserve">Studenti se nejprve seznámí se základními termíny, technologiemi a postupy a získají přehled o praktických příkladech v ČR i zahraničí. Technický aspekt předmětu se zaměří na základní techniky digitalizace kulturního dědictví </w:t>
            </w:r>
            <w:r w:rsidR="00005178">
              <w:rPr>
                <w:color w:val="222222"/>
                <w:shd w:val="clear" w:color="auto" w:fill="FFFFFF"/>
              </w:rPr>
              <w:br/>
            </w:r>
            <w:r w:rsidRPr="00005178">
              <w:rPr>
                <w:color w:val="222222"/>
                <w:shd w:val="clear" w:color="auto" w:fill="FFFFFF"/>
              </w:rPr>
              <w:t xml:space="preserve">a rozdílné formy a přístupy digitalizace v kultuře a umění. Praktická tvorba bude probíhat transformací a přenášením fyzického obsahu a následného zpracování do digitální podoby. Součástí výuky bude představení softwarů i možností práce s daty a jejich následnému ukládání a další manipulaci. </w:t>
            </w:r>
            <w:r w:rsidRPr="00005178">
              <w:t xml:space="preserve">Studenti získají potřebné zázemí pro rozvoj a budoucí působení </w:t>
            </w:r>
            <w:r w:rsidR="00005178">
              <w:br/>
            </w:r>
            <w:r w:rsidRPr="00005178">
              <w:t>v institucích a na projektech zaměřených na digitalizaci kulturního dědictví. </w:t>
            </w:r>
          </w:p>
          <w:p w14:paraId="79D44FEE" w14:textId="77777777" w:rsidR="00891D2C" w:rsidRPr="00891D2C" w:rsidRDefault="00891D2C" w:rsidP="00891D2C">
            <w:pPr>
              <w:jc w:val="both"/>
              <w:textAlignment w:val="baseline"/>
              <w:rPr>
                <w:rFonts w:ascii="Segoe UI" w:hAnsi="Segoe UI" w:cs="Segoe UI"/>
                <w:sz w:val="18"/>
                <w:szCs w:val="18"/>
              </w:rPr>
            </w:pPr>
            <w:r w:rsidRPr="00891D2C">
              <w:t> </w:t>
            </w:r>
          </w:p>
          <w:p w14:paraId="610B6335" w14:textId="77777777" w:rsidR="00891D2C" w:rsidRPr="00891D2C" w:rsidRDefault="00891D2C" w:rsidP="00CB0738">
            <w:pPr>
              <w:numPr>
                <w:ilvl w:val="0"/>
                <w:numId w:val="167"/>
              </w:numPr>
              <w:ind w:left="360" w:firstLine="0"/>
              <w:jc w:val="both"/>
              <w:textAlignment w:val="baseline"/>
              <w:rPr>
                <w:sz w:val="22"/>
                <w:szCs w:val="22"/>
              </w:rPr>
            </w:pPr>
            <w:r w:rsidRPr="00891D2C">
              <w:t>Rozbor a analýza skenovaného díla a výběr vhodné techniky pro digitalizaci </w:t>
            </w:r>
          </w:p>
          <w:p w14:paraId="0CE9CAF0" w14:textId="77777777" w:rsidR="00891D2C" w:rsidRPr="00891D2C" w:rsidRDefault="00891D2C" w:rsidP="00CB0738">
            <w:pPr>
              <w:numPr>
                <w:ilvl w:val="0"/>
                <w:numId w:val="168"/>
              </w:numPr>
              <w:ind w:left="360" w:firstLine="0"/>
              <w:jc w:val="both"/>
              <w:textAlignment w:val="baseline"/>
              <w:rPr>
                <w:sz w:val="22"/>
                <w:szCs w:val="22"/>
              </w:rPr>
            </w:pPr>
            <w:r w:rsidRPr="00891D2C">
              <w:t>Digitalizace a zpracování fyzického díla do digitální podoby </w:t>
            </w:r>
          </w:p>
          <w:p w14:paraId="001B1522" w14:textId="77777777" w:rsidR="00891D2C" w:rsidRPr="00891D2C" w:rsidRDefault="00891D2C" w:rsidP="00CB0738">
            <w:pPr>
              <w:numPr>
                <w:ilvl w:val="0"/>
                <w:numId w:val="169"/>
              </w:numPr>
              <w:ind w:left="360" w:firstLine="0"/>
              <w:jc w:val="both"/>
              <w:textAlignment w:val="baseline"/>
              <w:rPr>
                <w:sz w:val="22"/>
                <w:szCs w:val="22"/>
              </w:rPr>
            </w:pPr>
            <w:r w:rsidRPr="00891D2C">
              <w:t>Práce s daty a cloudové přístupy a postupy k interpretaci díla online </w:t>
            </w:r>
          </w:p>
          <w:p w14:paraId="2A0678D1" w14:textId="77777777" w:rsidR="00891D2C" w:rsidRPr="00891D2C" w:rsidRDefault="00891D2C" w:rsidP="00CB0738">
            <w:pPr>
              <w:numPr>
                <w:ilvl w:val="0"/>
                <w:numId w:val="170"/>
              </w:numPr>
              <w:ind w:left="360" w:firstLine="0"/>
              <w:jc w:val="both"/>
              <w:textAlignment w:val="baseline"/>
              <w:rPr>
                <w:sz w:val="22"/>
                <w:szCs w:val="22"/>
              </w:rPr>
            </w:pPr>
            <w:r w:rsidRPr="00891D2C">
              <w:t>Vizuální interpretace a výslední design dat </w:t>
            </w:r>
          </w:p>
          <w:p w14:paraId="5555BDFF" w14:textId="77777777" w:rsidR="00891D2C" w:rsidRPr="00891D2C" w:rsidRDefault="00891D2C" w:rsidP="00891D2C">
            <w:pPr>
              <w:jc w:val="both"/>
              <w:textAlignment w:val="baseline"/>
              <w:rPr>
                <w:rFonts w:ascii="Segoe UI" w:hAnsi="Segoe UI" w:cs="Segoe UI"/>
                <w:sz w:val="18"/>
                <w:szCs w:val="18"/>
              </w:rPr>
            </w:pPr>
            <w:r w:rsidRPr="00891D2C">
              <w:t> </w:t>
            </w:r>
          </w:p>
          <w:p w14:paraId="61E9035A" w14:textId="00453C3C" w:rsidR="00891D2C" w:rsidRPr="00891D2C" w:rsidRDefault="00891D2C" w:rsidP="00891D2C">
            <w:pPr>
              <w:jc w:val="both"/>
              <w:textAlignment w:val="baseline"/>
              <w:rPr>
                <w:rFonts w:ascii="Segoe UI" w:hAnsi="Segoe UI" w:cs="Segoe UI"/>
                <w:sz w:val="18"/>
                <w:szCs w:val="18"/>
              </w:rPr>
            </w:pPr>
            <w:r w:rsidRPr="00891D2C">
              <w:t xml:space="preserve">Student se orientuje v oblasti digitalizace a je schopen kriticky vyhodnotit možnosti, příležitosti a také potřebnou metodu </w:t>
            </w:r>
            <w:r w:rsidR="00005178">
              <w:br/>
            </w:r>
            <w:r w:rsidRPr="00891D2C">
              <w:t>a technologii pro vytvoření digitální reprezentace fyzického díla. Získá přehled v digitálním světě kulturně kreativních institucí a potřebné zázemí pro budoucí působení v institucích a na projektech digitalizace. </w:t>
            </w:r>
          </w:p>
        </w:tc>
      </w:tr>
      <w:tr w:rsidR="00891D2C" w:rsidRPr="00891D2C" w14:paraId="5C8AC888" w14:textId="77777777" w:rsidTr="00891D2C">
        <w:trPr>
          <w:trHeight w:val="255"/>
        </w:trPr>
        <w:tc>
          <w:tcPr>
            <w:tcW w:w="3645" w:type="dxa"/>
            <w:gridSpan w:val="2"/>
            <w:tcBorders>
              <w:top w:val="nil"/>
              <w:left w:val="single" w:sz="6" w:space="0" w:color="000000"/>
              <w:bottom w:val="single" w:sz="6" w:space="0" w:color="000000"/>
              <w:right w:val="single" w:sz="6" w:space="0" w:color="000000"/>
            </w:tcBorders>
            <w:shd w:val="clear" w:color="auto" w:fill="F7CAAC"/>
            <w:hideMark/>
          </w:tcPr>
          <w:p w14:paraId="02785D3C"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95" w:type="dxa"/>
            <w:gridSpan w:val="6"/>
            <w:tcBorders>
              <w:top w:val="nil"/>
              <w:left w:val="single" w:sz="6" w:space="0" w:color="000000"/>
              <w:bottom w:val="nil"/>
              <w:right w:val="single" w:sz="6" w:space="0" w:color="000000"/>
            </w:tcBorders>
            <w:shd w:val="clear" w:color="auto" w:fill="auto"/>
            <w:hideMark/>
          </w:tcPr>
          <w:p w14:paraId="5E9D8882"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6DB62D1" w14:textId="77777777" w:rsidTr="00DD30E4">
        <w:trPr>
          <w:trHeight w:val="1286"/>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61EC2C02" w14:textId="77777777" w:rsidR="00C80FCD" w:rsidRPr="00806FC9" w:rsidRDefault="00C80FCD" w:rsidP="00C80FCD">
            <w:pPr>
              <w:jc w:val="both"/>
              <w:textAlignment w:val="baseline"/>
              <w:rPr>
                <w:b/>
                <w:shd w:val="clear" w:color="auto" w:fill="FFFFFF"/>
              </w:rPr>
            </w:pPr>
            <w:r w:rsidRPr="00806FC9">
              <w:rPr>
                <w:b/>
                <w:shd w:val="clear" w:color="auto" w:fill="FFFFFF"/>
              </w:rPr>
              <w:t>Povinná:</w:t>
            </w:r>
          </w:p>
          <w:p w14:paraId="3C6121AB" w14:textId="77777777" w:rsidR="00C80FCD" w:rsidRDefault="00C80FCD" w:rsidP="00C80FCD">
            <w:pPr>
              <w:jc w:val="both"/>
              <w:textAlignment w:val="baseline"/>
              <w:rPr>
                <w:shd w:val="clear" w:color="auto" w:fill="FFFFFF"/>
              </w:rPr>
            </w:pPr>
            <w:r w:rsidRPr="00891D2C">
              <w:rPr>
                <w:shd w:val="clear" w:color="auto" w:fill="FFFFFF"/>
              </w:rPr>
              <w:t xml:space="preserve">MISHRA </w:t>
            </w:r>
            <w:proofErr w:type="spellStart"/>
            <w:r w:rsidRPr="00891D2C">
              <w:rPr>
                <w:shd w:val="clear" w:color="auto" w:fill="FFFFFF"/>
              </w:rPr>
              <w:t>Deepanjali</w:t>
            </w:r>
            <w:proofErr w:type="spellEnd"/>
            <w:r w:rsidRPr="00891D2C">
              <w:rPr>
                <w:shd w:val="clear" w:color="auto" w:fill="FFFFFF"/>
              </w:rPr>
              <w:t xml:space="preserve">. </w:t>
            </w:r>
            <w:proofErr w:type="spellStart"/>
            <w:r w:rsidRPr="00891D2C">
              <w:rPr>
                <w:i/>
                <w:iCs/>
              </w:rPr>
              <w:t>Proceedings</w:t>
            </w:r>
            <w:proofErr w:type="spellEnd"/>
            <w:r w:rsidRPr="00891D2C">
              <w:rPr>
                <w:i/>
                <w:iCs/>
              </w:rPr>
              <w:t xml:space="preserve"> </w:t>
            </w:r>
            <w:proofErr w:type="spellStart"/>
            <w:r w:rsidRPr="00891D2C">
              <w:rPr>
                <w:i/>
                <w:iCs/>
              </w:rPr>
              <w:t>of</w:t>
            </w:r>
            <w:proofErr w:type="spellEnd"/>
            <w:r w:rsidRPr="00891D2C">
              <w:rPr>
                <w:i/>
                <w:iCs/>
              </w:rPr>
              <w:t xml:space="preserve"> </w:t>
            </w:r>
            <w:proofErr w:type="spellStart"/>
            <w:r w:rsidRPr="00891D2C">
              <w:rPr>
                <w:i/>
                <w:iCs/>
              </w:rPr>
              <w:t>the</w:t>
            </w:r>
            <w:proofErr w:type="spellEnd"/>
            <w:r w:rsidRPr="00891D2C">
              <w:rPr>
                <w:i/>
                <w:iCs/>
              </w:rPr>
              <w:t xml:space="preserve"> International Online </w:t>
            </w:r>
            <w:proofErr w:type="spellStart"/>
            <w:r w:rsidRPr="00891D2C">
              <w:rPr>
                <w:i/>
                <w:iCs/>
              </w:rPr>
              <w:t>Conference</w:t>
            </w:r>
            <w:proofErr w:type="spellEnd"/>
            <w:r w:rsidRPr="00891D2C">
              <w:rPr>
                <w:i/>
                <w:iCs/>
              </w:rPr>
              <w:t xml:space="preserve"> On </w:t>
            </w:r>
            <w:proofErr w:type="spellStart"/>
            <w:r w:rsidRPr="00891D2C">
              <w:rPr>
                <w:i/>
                <w:iCs/>
              </w:rPr>
              <w:t>Digitalization</w:t>
            </w:r>
            <w:proofErr w:type="spellEnd"/>
            <w:r w:rsidRPr="00891D2C">
              <w:rPr>
                <w:i/>
                <w:iCs/>
              </w:rPr>
              <w:t xml:space="preserve"> And </w:t>
            </w:r>
            <w:proofErr w:type="spellStart"/>
            <w:r w:rsidRPr="00891D2C">
              <w:rPr>
                <w:i/>
                <w:iCs/>
              </w:rPr>
              <w:t>Revitalization</w:t>
            </w:r>
            <w:proofErr w:type="spellEnd"/>
            <w:r w:rsidRPr="00891D2C">
              <w:rPr>
                <w:i/>
                <w:iCs/>
              </w:rPr>
              <w:t xml:space="preserve"> </w:t>
            </w:r>
            <w:proofErr w:type="spellStart"/>
            <w:r w:rsidRPr="00891D2C">
              <w:rPr>
                <w:i/>
                <w:iCs/>
              </w:rPr>
              <w:t>Of</w:t>
            </w:r>
            <w:proofErr w:type="spellEnd"/>
            <w:r w:rsidRPr="00891D2C">
              <w:rPr>
                <w:i/>
                <w:iCs/>
              </w:rPr>
              <w:t xml:space="preserve"> </w:t>
            </w:r>
            <w:proofErr w:type="spellStart"/>
            <w:r w:rsidRPr="00891D2C">
              <w:rPr>
                <w:i/>
                <w:iCs/>
              </w:rPr>
              <w:t>Cultural</w:t>
            </w:r>
            <w:proofErr w:type="spellEnd"/>
            <w:r w:rsidRPr="00891D2C">
              <w:rPr>
                <w:i/>
                <w:iCs/>
              </w:rPr>
              <w:t xml:space="preserve"> </w:t>
            </w:r>
            <w:proofErr w:type="spellStart"/>
            <w:r w:rsidRPr="00891D2C">
              <w:rPr>
                <w:i/>
                <w:iCs/>
              </w:rPr>
              <w:t>Heritage</w:t>
            </w:r>
            <w:proofErr w:type="spellEnd"/>
            <w:r w:rsidRPr="00891D2C">
              <w:rPr>
                <w:i/>
                <w:iCs/>
              </w:rPr>
              <w:t xml:space="preserve"> </w:t>
            </w:r>
            <w:proofErr w:type="spellStart"/>
            <w:r w:rsidRPr="00891D2C">
              <w:rPr>
                <w:i/>
                <w:iCs/>
              </w:rPr>
              <w:t>Through</w:t>
            </w:r>
            <w:proofErr w:type="spellEnd"/>
            <w:r w:rsidRPr="00891D2C">
              <w:rPr>
                <w:i/>
                <w:iCs/>
              </w:rPr>
              <w:t xml:space="preserve"> </w:t>
            </w:r>
            <w:proofErr w:type="spellStart"/>
            <w:r w:rsidRPr="00891D2C">
              <w:rPr>
                <w:i/>
                <w:iCs/>
              </w:rPr>
              <w:t>Information</w:t>
            </w:r>
            <w:proofErr w:type="spellEnd"/>
            <w:r w:rsidRPr="00891D2C">
              <w:rPr>
                <w:i/>
                <w:iCs/>
              </w:rPr>
              <w:t xml:space="preserve"> Technology – ICDRCT-21,</w:t>
            </w:r>
            <w:r w:rsidRPr="00891D2C">
              <w:rPr>
                <w:i/>
                <w:iCs/>
                <w:shd w:val="clear" w:color="auto" w:fill="FFFFFF"/>
              </w:rPr>
              <w:t xml:space="preserve"> 23-24 Nov 2021, KIIT University</w:t>
            </w:r>
            <w:r w:rsidRPr="00891D2C">
              <w:rPr>
                <w:shd w:val="clear" w:color="auto" w:fill="FFFFFF"/>
              </w:rPr>
              <w:t xml:space="preserve">. UK: </w:t>
            </w:r>
            <w:proofErr w:type="spellStart"/>
            <w:r w:rsidRPr="00891D2C">
              <w:rPr>
                <w:shd w:val="clear" w:color="auto" w:fill="FFFFFF"/>
              </w:rPr>
              <w:t>Routledge</w:t>
            </w:r>
            <w:proofErr w:type="spellEnd"/>
            <w:r w:rsidRPr="00891D2C">
              <w:rPr>
                <w:shd w:val="clear" w:color="auto" w:fill="FFFFFF"/>
              </w:rPr>
              <w:t xml:space="preserve"> 2022. </w:t>
            </w:r>
          </w:p>
          <w:p w14:paraId="755567E6" w14:textId="77777777" w:rsidR="00C80FCD" w:rsidRDefault="00C80FCD" w:rsidP="00C80FCD">
            <w:pPr>
              <w:jc w:val="both"/>
              <w:textAlignment w:val="baseline"/>
            </w:pPr>
            <w:r w:rsidRPr="00891D2C">
              <w:rPr>
                <w:shd w:val="clear" w:color="auto" w:fill="FFFFFF"/>
              </w:rPr>
              <w:t>ISBN 1032315474</w:t>
            </w:r>
            <w:r>
              <w:rPr>
                <w:shd w:val="clear" w:color="auto" w:fill="FFFFFF"/>
              </w:rPr>
              <w:t>.</w:t>
            </w:r>
            <w:r w:rsidRPr="00891D2C">
              <w:t> </w:t>
            </w:r>
          </w:p>
          <w:p w14:paraId="687FC708" w14:textId="77777777" w:rsidR="00C80FCD" w:rsidRPr="00891D2C" w:rsidRDefault="00C80FCD" w:rsidP="00C80FCD">
            <w:pPr>
              <w:jc w:val="both"/>
              <w:textAlignment w:val="baseline"/>
              <w:rPr>
                <w:rFonts w:ascii="Segoe UI" w:hAnsi="Segoe UI" w:cs="Segoe UI"/>
                <w:sz w:val="18"/>
                <w:szCs w:val="18"/>
              </w:rPr>
            </w:pPr>
            <w:r w:rsidRPr="00891D2C">
              <w:rPr>
                <w:b/>
                <w:bCs/>
              </w:rPr>
              <w:t>Doporučená:</w:t>
            </w:r>
            <w:r w:rsidRPr="00891D2C">
              <w:t> </w:t>
            </w:r>
          </w:p>
          <w:p w14:paraId="7733BCB5" w14:textId="6AF22F0C" w:rsidR="00891D2C" w:rsidRPr="00891D2C" w:rsidRDefault="00C80FCD">
            <w:pPr>
              <w:jc w:val="both"/>
              <w:textAlignment w:val="baseline"/>
              <w:rPr>
                <w:rFonts w:ascii="Segoe UI" w:hAnsi="Segoe UI" w:cs="Segoe UI"/>
                <w:sz w:val="18"/>
                <w:szCs w:val="18"/>
              </w:rPr>
            </w:pPr>
            <w:r w:rsidRPr="00891D2C">
              <w:rPr>
                <w:shd w:val="clear" w:color="auto" w:fill="FFFFFF"/>
              </w:rPr>
              <w:t xml:space="preserve">ZHOU </w:t>
            </w:r>
            <w:proofErr w:type="spellStart"/>
            <w:r w:rsidRPr="00891D2C">
              <w:rPr>
                <w:shd w:val="clear" w:color="auto" w:fill="FFFFFF"/>
              </w:rPr>
              <w:t>Mingquan</w:t>
            </w:r>
            <w:proofErr w:type="spellEnd"/>
            <w:r w:rsidRPr="00891D2C">
              <w:rPr>
                <w:shd w:val="clear" w:color="auto" w:fill="FFFFFF"/>
              </w:rPr>
              <w:t xml:space="preserve">, GENG </w:t>
            </w:r>
            <w:proofErr w:type="spellStart"/>
            <w:r w:rsidRPr="00891D2C">
              <w:rPr>
                <w:shd w:val="clear" w:color="auto" w:fill="FFFFFF"/>
              </w:rPr>
              <w:t>Guohua</w:t>
            </w:r>
            <w:proofErr w:type="spellEnd"/>
            <w:r w:rsidRPr="00891D2C">
              <w:rPr>
                <w:shd w:val="clear" w:color="auto" w:fill="FFFFFF"/>
              </w:rPr>
              <w:t xml:space="preserve">, WU </w:t>
            </w:r>
            <w:proofErr w:type="spellStart"/>
            <w:r w:rsidRPr="00891D2C">
              <w:rPr>
                <w:shd w:val="clear" w:color="auto" w:fill="FFFFFF"/>
              </w:rPr>
              <w:t>Zhongke</w:t>
            </w:r>
            <w:proofErr w:type="spellEnd"/>
            <w:r w:rsidRPr="00891D2C">
              <w:rPr>
                <w:shd w:val="clear" w:color="auto" w:fill="FFFFFF"/>
              </w:rPr>
              <w:t>. </w:t>
            </w:r>
            <w:r w:rsidRPr="00891D2C">
              <w:rPr>
                <w:i/>
                <w:iCs/>
                <w:shd w:val="clear" w:color="auto" w:fill="FFFFFF"/>
              </w:rPr>
              <w:t xml:space="preserve">Digital </w:t>
            </w:r>
            <w:proofErr w:type="spellStart"/>
            <w:r w:rsidRPr="00891D2C">
              <w:rPr>
                <w:i/>
                <w:iCs/>
                <w:shd w:val="clear" w:color="auto" w:fill="FFFFFF"/>
              </w:rPr>
              <w:t>Preservation</w:t>
            </w:r>
            <w:proofErr w:type="spellEnd"/>
            <w:r w:rsidRPr="00891D2C">
              <w:rPr>
                <w:i/>
                <w:iCs/>
                <w:shd w:val="clear" w:color="auto" w:fill="FFFFFF"/>
              </w:rPr>
              <w:t xml:space="preserve"> Technology </w:t>
            </w:r>
            <w:proofErr w:type="spellStart"/>
            <w:r w:rsidRPr="00891D2C">
              <w:rPr>
                <w:i/>
                <w:iCs/>
                <w:shd w:val="clear" w:color="auto" w:fill="FFFFFF"/>
              </w:rPr>
              <w:t>for</w:t>
            </w:r>
            <w:proofErr w:type="spellEnd"/>
            <w:r w:rsidRPr="00891D2C">
              <w:rPr>
                <w:i/>
                <w:iCs/>
                <w:shd w:val="clear" w:color="auto" w:fill="FFFFFF"/>
              </w:rPr>
              <w:t xml:space="preserve"> </w:t>
            </w:r>
            <w:proofErr w:type="spellStart"/>
            <w:r w:rsidRPr="00891D2C">
              <w:rPr>
                <w:i/>
                <w:iCs/>
                <w:shd w:val="clear" w:color="auto" w:fill="FFFFFF"/>
              </w:rPr>
              <w:t>Cultural</w:t>
            </w:r>
            <w:proofErr w:type="spellEnd"/>
            <w:r w:rsidRPr="00891D2C">
              <w:rPr>
                <w:i/>
                <w:iCs/>
                <w:shd w:val="clear" w:color="auto" w:fill="FFFFFF"/>
              </w:rPr>
              <w:t xml:space="preserve"> </w:t>
            </w:r>
            <w:proofErr w:type="spellStart"/>
            <w:r w:rsidRPr="00891D2C">
              <w:rPr>
                <w:i/>
                <w:iCs/>
                <w:shd w:val="clear" w:color="auto" w:fill="FFFFFF"/>
              </w:rPr>
              <w:t>Heritage</w:t>
            </w:r>
            <w:proofErr w:type="spellEnd"/>
            <w:r w:rsidRPr="00891D2C">
              <w:rPr>
                <w:shd w:val="clear" w:color="auto" w:fill="FFFFFF"/>
              </w:rPr>
              <w:t xml:space="preserve">. USA: </w:t>
            </w:r>
            <w:proofErr w:type="spellStart"/>
            <w:r w:rsidRPr="00891D2C">
              <w:rPr>
                <w:shd w:val="clear" w:color="auto" w:fill="FFFFFF"/>
              </w:rPr>
              <w:t>Springer</w:t>
            </w:r>
            <w:proofErr w:type="spellEnd"/>
            <w:r w:rsidRPr="00891D2C">
              <w:rPr>
                <w:shd w:val="clear" w:color="auto" w:fill="FFFFFF"/>
              </w:rPr>
              <w:t xml:space="preserve"> 2012. ISBN 9783642280986</w:t>
            </w:r>
            <w:r>
              <w:rPr>
                <w:shd w:val="clear" w:color="auto" w:fill="FFFFFF"/>
              </w:rPr>
              <w:t>.</w:t>
            </w:r>
            <w:r w:rsidRPr="00891D2C">
              <w:t>  </w:t>
            </w:r>
          </w:p>
        </w:tc>
      </w:tr>
    </w:tbl>
    <w:p w14:paraId="39139E6C" w14:textId="503B807A" w:rsidR="0035006A" w:rsidRDefault="0035006A"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2"/>
        <w:gridCol w:w="569"/>
        <w:gridCol w:w="1121"/>
        <w:gridCol w:w="883"/>
        <w:gridCol w:w="822"/>
        <w:gridCol w:w="2138"/>
        <w:gridCol w:w="539"/>
        <w:gridCol w:w="675"/>
      </w:tblGrid>
      <w:tr w:rsidR="0017634B" w:rsidRPr="0017634B" w14:paraId="0FE3DDE1" w14:textId="77777777" w:rsidTr="00311B61">
        <w:trPr>
          <w:trHeight w:val="65"/>
        </w:trPr>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770DD3B" w14:textId="77777777" w:rsidR="0017634B" w:rsidRPr="0017634B" w:rsidRDefault="0017634B" w:rsidP="0017634B">
            <w:pPr>
              <w:jc w:val="both"/>
              <w:textAlignment w:val="baseline"/>
              <w:rPr>
                <w:rFonts w:ascii="Segoe UI" w:hAnsi="Segoe UI" w:cs="Segoe UI"/>
                <w:sz w:val="18"/>
                <w:szCs w:val="18"/>
              </w:rPr>
            </w:pPr>
            <w:r w:rsidRPr="0017634B">
              <w:rPr>
                <w:b/>
                <w:bCs/>
                <w:sz w:val="28"/>
                <w:szCs w:val="28"/>
              </w:rPr>
              <w:lastRenderedPageBreak/>
              <w:t>B-III – Charakteristika studijního předmětu</w:t>
            </w:r>
            <w:r w:rsidRPr="0017634B">
              <w:rPr>
                <w:sz w:val="28"/>
                <w:szCs w:val="28"/>
              </w:rPr>
              <w:t> </w:t>
            </w:r>
          </w:p>
        </w:tc>
      </w:tr>
      <w:tr w:rsidR="0017634B" w:rsidRPr="0017634B" w14:paraId="6EDF121E" w14:textId="77777777" w:rsidTr="00C03B93">
        <w:tc>
          <w:tcPr>
            <w:tcW w:w="3062" w:type="dxa"/>
            <w:tcBorders>
              <w:top w:val="double" w:sz="6" w:space="0" w:color="auto"/>
              <w:left w:val="single" w:sz="6" w:space="0" w:color="auto"/>
              <w:bottom w:val="single" w:sz="6" w:space="0" w:color="auto"/>
              <w:right w:val="single" w:sz="6" w:space="0" w:color="auto"/>
            </w:tcBorders>
            <w:shd w:val="clear" w:color="auto" w:fill="F7CAAC"/>
            <w:hideMark/>
          </w:tcPr>
          <w:p w14:paraId="33C3B21E" w14:textId="77777777" w:rsidR="0017634B" w:rsidRPr="0017634B" w:rsidRDefault="0017634B" w:rsidP="0017634B">
            <w:pPr>
              <w:textAlignment w:val="baseline"/>
              <w:rPr>
                <w:rFonts w:ascii="Segoe UI" w:hAnsi="Segoe UI" w:cs="Segoe UI"/>
                <w:sz w:val="18"/>
                <w:szCs w:val="18"/>
              </w:rPr>
            </w:pPr>
            <w:r w:rsidRPr="0017634B">
              <w:rPr>
                <w:b/>
                <w:bCs/>
              </w:rPr>
              <w:t>Název studijního předmětu</w:t>
            </w:r>
            <w:r w:rsidRPr="0017634B">
              <w:t> </w:t>
            </w:r>
          </w:p>
        </w:tc>
        <w:tc>
          <w:tcPr>
            <w:tcW w:w="6747" w:type="dxa"/>
            <w:gridSpan w:val="7"/>
            <w:tcBorders>
              <w:top w:val="double" w:sz="6" w:space="0" w:color="auto"/>
              <w:left w:val="single" w:sz="6" w:space="0" w:color="auto"/>
              <w:bottom w:val="single" w:sz="6" w:space="0" w:color="auto"/>
              <w:right w:val="single" w:sz="6" w:space="0" w:color="auto"/>
            </w:tcBorders>
            <w:shd w:val="clear" w:color="auto" w:fill="auto"/>
            <w:hideMark/>
          </w:tcPr>
          <w:p w14:paraId="7594F745" w14:textId="77777777" w:rsidR="0017634B" w:rsidRPr="0017634B" w:rsidRDefault="0017634B" w:rsidP="0017634B">
            <w:pPr>
              <w:jc w:val="both"/>
              <w:textAlignment w:val="baseline"/>
              <w:rPr>
                <w:rFonts w:ascii="Segoe UI" w:hAnsi="Segoe UI" w:cs="Segoe UI"/>
                <w:sz w:val="18"/>
                <w:szCs w:val="18"/>
              </w:rPr>
            </w:pPr>
            <w:r w:rsidRPr="0017634B">
              <w:t>Digitální kultura 1 </w:t>
            </w:r>
          </w:p>
        </w:tc>
      </w:tr>
      <w:tr w:rsidR="0017634B" w:rsidRPr="0017634B" w14:paraId="2A979689"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7EC6F311" w14:textId="77777777" w:rsidR="0017634B" w:rsidRPr="0017634B" w:rsidRDefault="0017634B" w:rsidP="0017634B">
            <w:pPr>
              <w:textAlignment w:val="baseline"/>
              <w:rPr>
                <w:rFonts w:ascii="Segoe UI" w:hAnsi="Segoe UI" w:cs="Segoe UI"/>
                <w:sz w:val="18"/>
                <w:szCs w:val="18"/>
              </w:rPr>
            </w:pPr>
            <w:r w:rsidRPr="0017634B">
              <w:rPr>
                <w:b/>
                <w:bCs/>
              </w:rPr>
              <w:t>Typ předmětu</w:t>
            </w:r>
            <w:r w:rsidRPr="0017634B">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167E237" w14:textId="77777777" w:rsidR="0017634B" w:rsidRPr="0017634B" w:rsidRDefault="0017634B" w:rsidP="0017634B">
            <w:pPr>
              <w:jc w:val="both"/>
              <w:textAlignment w:val="baseline"/>
              <w:rPr>
                <w:rFonts w:ascii="Segoe UI" w:hAnsi="Segoe UI" w:cs="Segoe UI"/>
                <w:sz w:val="18"/>
                <w:szCs w:val="18"/>
              </w:rPr>
            </w:pPr>
            <w:r w:rsidRPr="0017634B">
              <w:t>povinný, ZT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95E2860" w14:textId="77777777" w:rsidR="0017634B" w:rsidRPr="0017634B" w:rsidRDefault="0017634B" w:rsidP="0017634B">
            <w:pPr>
              <w:jc w:val="both"/>
              <w:textAlignment w:val="baseline"/>
              <w:rPr>
                <w:rFonts w:ascii="Segoe UI" w:hAnsi="Segoe UI" w:cs="Segoe UI"/>
                <w:sz w:val="18"/>
                <w:szCs w:val="18"/>
              </w:rPr>
            </w:pPr>
            <w:r w:rsidRPr="0017634B">
              <w:rPr>
                <w:b/>
                <w:bCs/>
              </w:rPr>
              <w:t>doporučený ročník / semestr</w:t>
            </w:r>
            <w:r w:rsidRPr="0017634B">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C3FE742" w14:textId="77777777" w:rsidR="0017634B" w:rsidRPr="0017634B" w:rsidRDefault="0017634B" w:rsidP="0017634B">
            <w:pPr>
              <w:jc w:val="both"/>
              <w:textAlignment w:val="baseline"/>
              <w:rPr>
                <w:rFonts w:ascii="Segoe UI" w:hAnsi="Segoe UI" w:cs="Segoe UI"/>
                <w:sz w:val="18"/>
                <w:szCs w:val="18"/>
              </w:rPr>
            </w:pPr>
            <w:r w:rsidRPr="0017634B">
              <w:t>2/ZS </w:t>
            </w:r>
          </w:p>
        </w:tc>
      </w:tr>
      <w:tr w:rsidR="0017634B" w:rsidRPr="0017634B" w14:paraId="6A4F1E5A"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1476CB28" w14:textId="77777777" w:rsidR="0017634B" w:rsidRPr="0017634B" w:rsidRDefault="0017634B" w:rsidP="0017634B">
            <w:pPr>
              <w:textAlignment w:val="baseline"/>
              <w:rPr>
                <w:rFonts w:ascii="Segoe UI" w:hAnsi="Segoe UI" w:cs="Segoe UI"/>
                <w:sz w:val="18"/>
                <w:szCs w:val="18"/>
              </w:rPr>
            </w:pPr>
            <w:r w:rsidRPr="0017634B">
              <w:rPr>
                <w:b/>
                <w:bCs/>
              </w:rPr>
              <w:t>Rozsah studijního předmětu</w:t>
            </w:r>
            <w:r w:rsidRPr="0017634B">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5C78A7" w14:textId="77777777" w:rsidR="0017634B" w:rsidRPr="0017634B" w:rsidRDefault="0017634B" w:rsidP="0017634B">
            <w:pPr>
              <w:jc w:val="both"/>
              <w:textAlignment w:val="baseline"/>
              <w:rPr>
                <w:rFonts w:ascii="Segoe UI" w:hAnsi="Segoe UI" w:cs="Segoe UI"/>
                <w:sz w:val="18"/>
                <w:szCs w:val="18"/>
              </w:rPr>
            </w:pPr>
            <w:proofErr w:type="gramStart"/>
            <w:r w:rsidRPr="0017634B">
              <w:t>13p</w:t>
            </w:r>
            <w:proofErr w:type="gramEnd"/>
            <w:r w:rsidRPr="0017634B">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28D5E34" w14:textId="77777777" w:rsidR="0017634B" w:rsidRPr="0017634B" w:rsidRDefault="0017634B" w:rsidP="0017634B">
            <w:pPr>
              <w:jc w:val="both"/>
              <w:textAlignment w:val="baseline"/>
              <w:rPr>
                <w:rFonts w:ascii="Segoe UI" w:hAnsi="Segoe UI" w:cs="Segoe UI"/>
                <w:sz w:val="18"/>
                <w:szCs w:val="18"/>
              </w:rPr>
            </w:pPr>
            <w:r w:rsidRPr="0017634B">
              <w:rPr>
                <w:b/>
                <w:bCs/>
              </w:rPr>
              <w:t>hod. </w:t>
            </w:r>
            <w:r w:rsidRPr="0017634B">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3463F24B" w14:textId="77777777" w:rsidR="0017634B" w:rsidRPr="0017634B" w:rsidRDefault="0017634B" w:rsidP="0017634B">
            <w:pPr>
              <w:jc w:val="both"/>
              <w:textAlignment w:val="baseline"/>
              <w:rPr>
                <w:rFonts w:ascii="Segoe UI" w:hAnsi="Segoe UI" w:cs="Segoe UI"/>
                <w:sz w:val="18"/>
                <w:szCs w:val="18"/>
              </w:rPr>
            </w:pPr>
            <w:r w:rsidRPr="0017634B">
              <w:t>26 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7952F565" w14:textId="77777777" w:rsidR="0017634B" w:rsidRPr="0017634B" w:rsidRDefault="0017634B" w:rsidP="0017634B">
            <w:pPr>
              <w:jc w:val="both"/>
              <w:textAlignment w:val="baseline"/>
              <w:rPr>
                <w:rFonts w:ascii="Segoe UI" w:hAnsi="Segoe UI" w:cs="Segoe UI"/>
                <w:sz w:val="18"/>
                <w:szCs w:val="18"/>
              </w:rPr>
            </w:pPr>
            <w:r w:rsidRPr="0017634B">
              <w:rPr>
                <w:b/>
                <w:bCs/>
              </w:rPr>
              <w:t>kreditů</w:t>
            </w:r>
            <w:r w:rsidRPr="0017634B">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7E9D0ED6" w14:textId="77777777" w:rsidR="0017634B" w:rsidRPr="0017634B" w:rsidRDefault="0017634B" w:rsidP="0017634B">
            <w:pPr>
              <w:jc w:val="both"/>
              <w:textAlignment w:val="baseline"/>
              <w:rPr>
                <w:rFonts w:ascii="Segoe UI" w:hAnsi="Segoe UI" w:cs="Segoe UI"/>
                <w:sz w:val="18"/>
                <w:szCs w:val="18"/>
              </w:rPr>
            </w:pPr>
            <w:r w:rsidRPr="0017634B">
              <w:t>3 </w:t>
            </w:r>
          </w:p>
        </w:tc>
      </w:tr>
      <w:tr w:rsidR="0017634B" w:rsidRPr="0017634B" w14:paraId="4D82636A"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784C5136" w14:textId="77777777" w:rsidR="0017634B" w:rsidRPr="0017634B" w:rsidRDefault="0017634B" w:rsidP="0017634B">
            <w:pPr>
              <w:textAlignment w:val="baseline"/>
              <w:rPr>
                <w:rFonts w:ascii="Segoe UI" w:hAnsi="Segoe UI" w:cs="Segoe UI"/>
                <w:sz w:val="18"/>
                <w:szCs w:val="18"/>
              </w:rPr>
            </w:pPr>
            <w:r w:rsidRPr="0017634B">
              <w:rPr>
                <w:b/>
                <w:bCs/>
              </w:rPr>
              <w:t xml:space="preserve">Prerekvizity, </w:t>
            </w:r>
            <w:proofErr w:type="spellStart"/>
            <w:r w:rsidRPr="0017634B">
              <w:rPr>
                <w:b/>
                <w:bCs/>
              </w:rPr>
              <w:t>korekvizity</w:t>
            </w:r>
            <w:proofErr w:type="spellEnd"/>
            <w:r w:rsidRPr="0017634B">
              <w:rPr>
                <w:b/>
                <w:bCs/>
              </w:rPr>
              <w:t>, ekvivalence</w:t>
            </w:r>
            <w:r w:rsidRPr="0017634B">
              <w:t> </w:t>
            </w:r>
          </w:p>
        </w:tc>
        <w:tc>
          <w:tcPr>
            <w:tcW w:w="6747" w:type="dxa"/>
            <w:gridSpan w:val="7"/>
            <w:tcBorders>
              <w:top w:val="single" w:sz="6" w:space="0" w:color="auto"/>
              <w:left w:val="single" w:sz="6" w:space="0" w:color="auto"/>
              <w:bottom w:val="single" w:sz="6" w:space="0" w:color="auto"/>
              <w:right w:val="single" w:sz="6" w:space="0" w:color="auto"/>
            </w:tcBorders>
            <w:shd w:val="clear" w:color="auto" w:fill="auto"/>
            <w:hideMark/>
          </w:tcPr>
          <w:p w14:paraId="22D481C0" w14:textId="77777777" w:rsidR="0017634B" w:rsidRPr="0017634B" w:rsidRDefault="0017634B" w:rsidP="0017634B">
            <w:pPr>
              <w:jc w:val="both"/>
              <w:textAlignment w:val="baseline"/>
              <w:rPr>
                <w:rFonts w:ascii="Segoe UI" w:hAnsi="Segoe UI" w:cs="Segoe UI"/>
                <w:sz w:val="18"/>
                <w:szCs w:val="18"/>
              </w:rPr>
            </w:pPr>
            <w:r w:rsidRPr="0017634B">
              <w:t>povinný, ZT </w:t>
            </w:r>
          </w:p>
        </w:tc>
      </w:tr>
      <w:tr w:rsidR="0017634B" w:rsidRPr="0017634B" w14:paraId="7212603B"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1E2CA9FC" w14:textId="77777777" w:rsidR="0017634B" w:rsidRPr="0017634B" w:rsidRDefault="0017634B" w:rsidP="0017634B">
            <w:pPr>
              <w:textAlignment w:val="baseline"/>
              <w:rPr>
                <w:rFonts w:ascii="Segoe UI" w:hAnsi="Segoe UI" w:cs="Segoe UI"/>
                <w:sz w:val="18"/>
                <w:szCs w:val="18"/>
              </w:rPr>
            </w:pPr>
            <w:r w:rsidRPr="0017634B">
              <w:rPr>
                <w:b/>
                <w:bCs/>
              </w:rPr>
              <w:t>Způsob ověření studijních výsledků</w:t>
            </w:r>
            <w:r w:rsidRPr="0017634B">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281DF2C" w14:textId="77777777" w:rsidR="0017634B" w:rsidRPr="0017634B" w:rsidRDefault="0017634B" w:rsidP="0017634B">
            <w:pPr>
              <w:jc w:val="both"/>
              <w:textAlignment w:val="baseline"/>
              <w:rPr>
                <w:rFonts w:ascii="Segoe UI" w:hAnsi="Segoe UI" w:cs="Segoe UI"/>
                <w:sz w:val="18"/>
                <w:szCs w:val="18"/>
              </w:rPr>
            </w:pPr>
            <w:r w:rsidRPr="0017634B">
              <w:t>zkouška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3B5B5E6C" w14:textId="77777777" w:rsidR="0017634B" w:rsidRPr="0017634B" w:rsidRDefault="0017634B" w:rsidP="0017634B">
            <w:pPr>
              <w:jc w:val="both"/>
              <w:textAlignment w:val="baseline"/>
              <w:rPr>
                <w:rFonts w:ascii="Segoe UI" w:hAnsi="Segoe UI" w:cs="Segoe UI"/>
                <w:sz w:val="18"/>
                <w:szCs w:val="18"/>
              </w:rPr>
            </w:pPr>
            <w:r w:rsidRPr="0017634B">
              <w:rPr>
                <w:b/>
                <w:bCs/>
              </w:rPr>
              <w:t>Forma výuky</w:t>
            </w:r>
            <w:r w:rsidRPr="0017634B">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421AFE" w14:textId="77777777" w:rsidR="0017634B" w:rsidRPr="0017634B" w:rsidRDefault="0017634B" w:rsidP="0017634B">
            <w:pPr>
              <w:jc w:val="both"/>
              <w:textAlignment w:val="baseline"/>
              <w:rPr>
                <w:rFonts w:ascii="Segoe UI" w:hAnsi="Segoe UI" w:cs="Segoe UI"/>
                <w:sz w:val="18"/>
                <w:szCs w:val="18"/>
              </w:rPr>
            </w:pPr>
            <w:r w:rsidRPr="0017634B">
              <w:t>přednáška,  </w:t>
            </w:r>
            <w:r w:rsidRPr="0017634B">
              <w:br/>
              <w:t>cvičení </w:t>
            </w:r>
          </w:p>
        </w:tc>
      </w:tr>
      <w:tr w:rsidR="0017634B" w:rsidRPr="0017634B" w14:paraId="65CECB30"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4602AF18" w14:textId="77777777" w:rsidR="0017634B" w:rsidRPr="0017634B" w:rsidRDefault="0017634B" w:rsidP="0017634B">
            <w:pPr>
              <w:textAlignment w:val="baseline"/>
              <w:rPr>
                <w:rFonts w:ascii="Segoe UI" w:hAnsi="Segoe UI" w:cs="Segoe UI"/>
                <w:sz w:val="18"/>
                <w:szCs w:val="18"/>
              </w:rPr>
            </w:pPr>
            <w:r w:rsidRPr="0017634B">
              <w:rPr>
                <w:b/>
                <w:bCs/>
              </w:rPr>
              <w:t>Forma způsobu ověření studijních výsledků a další požadavky na studenta</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700408B4" w14:textId="77777777" w:rsidR="0017634B" w:rsidRPr="0017634B" w:rsidRDefault="0017634B" w:rsidP="0017634B">
            <w:pPr>
              <w:textAlignment w:val="baseline"/>
              <w:rPr>
                <w:rFonts w:ascii="Segoe UI" w:hAnsi="Segoe UI" w:cs="Segoe UI"/>
                <w:sz w:val="18"/>
                <w:szCs w:val="18"/>
              </w:rPr>
            </w:pPr>
            <w:r w:rsidRPr="0017634B">
              <w:t>písemná, participace v debatách, závěrečná prezentace </w:t>
            </w:r>
          </w:p>
        </w:tc>
      </w:tr>
      <w:tr w:rsidR="0017634B" w:rsidRPr="0017634B" w14:paraId="7DFB37E8"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955DC8F" w14:textId="77777777" w:rsidR="0017634B" w:rsidRPr="0017634B" w:rsidRDefault="0017634B" w:rsidP="0017634B">
            <w:pPr>
              <w:textAlignment w:val="baseline"/>
              <w:rPr>
                <w:rFonts w:ascii="Segoe UI" w:hAnsi="Segoe UI" w:cs="Segoe UI"/>
                <w:sz w:val="18"/>
                <w:szCs w:val="18"/>
              </w:rPr>
            </w:pPr>
            <w:r w:rsidRPr="0017634B">
              <w:t> </w:t>
            </w:r>
          </w:p>
        </w:tc>
      </w:tr>
      <w:tr w:rsidR="0017634B" w:rsidRPr="0017634B" w14:paraId="69712991" w14:textId="77777777" w:rsidTr="00C03B93">
        <w:trPr>
          <w:trHeight w:val="195"/>
        </w:trPr>
        <w:tc>
          <w:tcPr>
            <w:tcW w:w="3062" w:type="dxa"/>
            <w:tcBorders>
              <w:top w:val="nil"/>
              <w:left w:val="single" w:sz="6" w:space="0" w:color="auto"/>
              <w:bottom w:val="single" w:sz="6" w:space="0" w:color="auto"/>
              <w:right w:val="single" w:sz="6" w:space="0" w:color="auto"/>
            </w:tcBorders>
            <w:shd w:val="clear" w:color="auto" w:fill="F7CAAC"/>
            <w:hideMark/>
          </w:tcPr>
          <w:p w14:paraId="299CB6F2" w14:textId="77777777" w:rsidR="0017634B" w:rsidRPr="0017634B" w:rsidRDefault="0017634B" w:rsidP="0017634B">
            <w:pPr>
              <w:textAlignment w:val="baseline"/>
              <w:rPr>
                <w:rFonts w:ascii="Segoe UI" w:hAnsi="Segoe UI" w:cs="Segoe UI"/>
                <w:sz w:val="18"/>
                <w:szCs w:val="18"/>
              </w:rPr>
            </w:pPr>
            <w:r w:rsidRPr="0017634B">
              <w:rPr>
                <w:b/>
                <w:bCs/>
              </w:rPr>
              <w:t>Garant předmětu</w:t>
            </w:r>
            <w:r w:rsidRPr="0017634B">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7C231889" w14:textId="6288A830" w:rsidR="0017634B" w:rsidRPr="0017634B" w:rsidRDefault="00E466DA" w:rsidP="00E466DA">
            <w:pPr>
              <w:jc w:val="both"/>
              <w:textAlignment w:val="baseline"/>
              <w:rPr>
                <w:rFonts w:ascii="Segoe UI" w:hAnsi="Segoe UI" w:cs="Segoe UI"/>
                <w:sz w:val="18"/>
                <w:szCs w:val="18"/>
              </w:rPr>
            </w:pPr>
            <w:r>
              <w:t xml:space="preserve">Mgr. Markéta Dvořáčková </w:t>
            </w:r>
          </w:p>
        </w:tc>
      </w:tr>
      <w:tr w:rsidR="0017634B" w:rsidRPr="0017634B" w14:paraId="6B7756D5" w14:textId="77777777" w:rsidTr="00C03B93">
        <w:trPr>
          <w:trHeight w:val="240"/>
        </w:trPr>
        <w:tc>
          <w:tcPr>
            <w:tcW w:w="3062" w:type="dxa"/>
            <w:tcBorders>
              <w:top w:val="nil"/>
              <w:left w:val="single" w:sz="6" w:space="0" w:color="auto"/>
              <w:bottom w:val="single" w:sz="6" w:space="0" w:color="auto"/>
              <w:right w:val="single" w:sz="6" w:space="0" w:color="auto"/>
            </w:tcBorders>
            <w:shd w:val="clear" w:color="auto" w:fill="F7CAAC"/>
            <w:hideMark/>
          </w:tcPr>
          <w:p w14:paraId="35548BCC" w14:textId="77777777" w:rsidR="0017634B" w:rsidRPr="0017634B" w:rsidRDefault="0017634B" w:rsidP="0017634B">
            <w:pPr>
              <w:textAlignment w:val="baseline"/>
              <w:rPr>
                <w:rFonts w:ascii="Segoe UI" w:hAnsi="Segoe UI" w:cs="Segoe UI"/>
                <w:sz w:val="18"/>
                <w:szCs w:val="18"/>
              </w:rPr>
            </w:pPr>
            <w:r w:rsidRPr="0017634B">
              <w:rPr>
                <w:b/>
                <w:bCs/>
              </w:rPr>
              <w:t>Zapojení garanta do výuky předmětu</w:t>
            </w:r>
            <w:r w:rsidRPr="0017634B">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0783EF13" w14:textId="4431F079" w:rsidR="0017634B" w:rsidRPr="0017634B" w:rsidRDefault="00E466DA" w:rsidP="0017634B">
            <w:pPr>
              <w:jc w:val="both"/>
              <w:textAlignment w:val="baseline"/>
              <w:rPr>
                <w:rFonts w:ascii="Segoe UI" w:hAnsi="Segoe UI" w:cs="Segoe UI"/>
                <w:sz w:val="18"/>
                <w:szCs w:val="18"/>
              </w:rPr>
            </w:pPr>
            <w:r w:rsidRPr="0017634B">
              <w:t>100 % </w:t>
            </w:r>
          </w:p>
        </w:tc>
      </w:tr>
      <w:tr w:rsidR="0017634B" w:rsidRPr="0017634B" w14:paraId="62FD2961"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5C4B2CA7" w14:textId="77777777" w:rsidR="0017634B" w:rsidRPr="0017634B" w:rsidRDefault="0017634B" w:rsidP="0017634B">
            <w:pPr>
              <w:textAlignment w:val="baseline"/>
              <w:rPr>
                <w:rFonts w:ascii="Segoe UI" w:hAnsi="Segoe UI" w:cs="Segoe UI"/>
                <w:sz w:val="18"/>
                <w:szCs w:val="18"/>
              </w:rPr>
            </w:pPr>
            <w:r w:rsidRPr="0017634B">
              <w:rPr>
                <w:b/>
                <w:bCs/>
              </w:rPr>
              <w:t>Vyučující</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4AFCE57F" w14:textId="4A9E95EA" w:rsidR="0017634B" w:rsidRPr="0017634B" w:rsidRDefault="0017634B" w:rsidP="00E466DA">
            <w:pPr>
              <w:jc w:val="both"/>
              <w:textAlignment w:val="baseline"/>
              <w:rPr>
                <w:rFonts w:ascii="Segoe UI" w:hAnsi="Segoe UI" w:cs="Segoe UI"/>
                <w:sz w:val="18"/>
                <w:szCs w:val="18"/>
              </w:rPr>
            </w:pPr>
            <w:r w:rsidRPr="0017634B">
              <w:t xml:space="preserve">Mgr. Markéta Dvořáčková </w:t>
            </w:r>
          </w:p>
        </w:tc>
      </w:tr>
      <w:tr w:rsidR="0017634B" w:rsidRPr="0017634B" w14:paraId="3C4EB279"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5294BD3"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4AF2437A" w14:textId="77777777" w:rsidTr="00C03B93">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3221971C" w14:textId="77777777" w:rsidR="0017634B" w:rsidRPr="0017634B" w:rsidRDefault="0017634B" w:rsidP="0017634B">
            <w:pPr>
              <w:jc w:val="both"/>
              <w:textAlignment w:val="baseline"/>
              <w:rPr>
                <w:rFonts w:ascii="Segoe UI" w:hAnsi="Segoe UI" w:cs="Segoe UI"/>
                <w:sz w:val="18"/>
                <w:szCs w:val="18"/>
              </w:rPr>
            </w:pPr>
            <w:r w:rsidRPr="0017634B">
              <w:rPr>
                <w:b/>
                <w:bCs/>
              </w:rPr>
              <w:t>Stručná anotace předmětu</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4DAEEE21"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2C8D11F8" w14:textId="77777777" w:rsidTr="00E35B29">
        <w:trPr>
          <w:trHeight w:val="36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B1370D8" w14:textId="77777777" w:rsidR="0017634B" w:rsidRPr="0017634B" w:rsidRDefault="0017634B" w:rsidP="0017634B">
            <w:pPr>
              <w:jc w:val="both"/>
              <w:textAlignment w:val="baseline"/>
              <w:rPr>
                <w:rFonts w:ascii="Segoe UI" w:hAnsi="Segoe UI" w:cs="Segoe UI"/>
                <w:sz w:val="18"/>
                <w:szCs w:val="18"/>
              </w:rPr>
            </w:pPr>
            <w:r w:rsidRPr="0017634B">
              <w:t>Cílem kurzu je přiblížit široké spektrum změn, kterými společnost prochází v souvislosti s nástupem takzvaných nových (tj. digitálních) médií. Předmět se zabývá médii nejen ve smyslu technologických procesů a zařízení, ale i ve smyslu společenských procesů. V přehledové formě studujícím poskytne a) základní přehled o teoriích a debatách současné mediální kultury a společnosti, b) konceptuální výbavu pro analýzu trendů v oblasti digitálních médií a jejich potenciálních dopadů na kulturu a společnost. Výuka probíhá dvěma metodami: souhrnnými přednáškami na dané téma a samostudiem. (Veškerá povinná literatura bude celoročně přístupná v MS Teams.) Výuka bude ukončena písemným testem a prezentací vlastního tématu, které studující představí v rámci společného inspiračního setkání. </w:t>
            </w:r>
          </w:p>
          <w:p w14:paraId="0AA10935" w14:textId="77777777" w:rsidR="0017634B" w:rsidRPr="0017634B" w:rsidRDefault="0017634B" w:rsidP="007B217A">
            <w:pPr>
              <w:numPr>
                <w:ilvl w:val="0"/>
                <w:numId w:val="22"/>
              </w:numPr>
              <w:ind w:left="1080" w:hanging="623"/>
              <w:jc w:val="both"/>
              <w:textAlignment w:val="baseline"/>
            </w:pPr>
            <w:r w:rsidRPr="0017634B">
              <w:t>Úvod, představení předmětu </w:t>
            </w:r>
          </w:p>
          <w:p w14:paraId="5EEADAE4" w14:textId="77777777" w:rsidR="0017634B" w:rsidRPr="0017634B" w:rsidRDefault="0017634B" w:rsidP="007B217A">
            <w:pPr>
              <w:numPr>
                <w:ilvl w:val="0"/>
                <w:numId w:val="23"/>
              </w:numPr>
              <w:ind w:left="1080" w:hanging="623"/>
              <w:jc w:val="both"/>
              <w:textAlignment w:val="baseline"/>
            </w:pPr>
            <w:r w:rsidRPr="0017634B">
              <w:t>Žijeme v médiích </w:t>
            </w:r>
          </w:p>
          <w:p w14:paraId="72DC5636" w14:textId="77777777" w:rsidR="0017634B" w:rsidRPr="0017634B" w:rsidRDefault="0017634B" w:rsidP="007B217A">
            <w:pPr>
              <w:numPr>
                <w:ilvl w:val="0"/>
                <w:numId w:val="24"/>
              </w:numPr>
              <w:ind w:left="1080" w:hanging="623"/>
              <w:jc w:val="both"/>
              <w:textAlignment w:val="baseline"/>
            </w:pPr>
            <w:r w:rsidRPr="0017634B">
              <w:t>Vzestup masových médií </w:t>
            </w:r>
          </w:p>
          <w:p w14:paraId="09E4395A" w14:textId="77777777" w:rsidR="0017634B" w:rsidRPr="0017634B" w:rsidRDefault="0017634B" w:rsidP="007B217A">
            <w:pPr>
              <w:numPr>
                <w:ilvl w:val="0"/>
                <w:numId w:val="25"/>
              </w:numPr>
              <w:ind w:left="1080" w:hanging="623"/>
              <w:jc w:val="both"/>
              <w:textAlignment w:val="baseline"/>
            </w:pPr>
            <w:r w:rsidRPr="0017634B">
              <w:t>Vývojové teorie společnosti, technologií a médií </w:t>
            </w:r>
          </w:p>
          <w:p w14:paraId="1378DC2F" w14:textId="77777777" w:rsidR="0017634B" w:rsidRPr="0017634B" w:rsidRDefault="0017634B" w:rsidP="007B217A">
            <w:pPr>
              <w:numPr>
                <w:ilvl w:val="0"/>
                <w:numId w:val="26"/>
              </w:numPr>
              <w:ind w:left="1080" w:hanging="623"/>
              <w:jc w:val="both"/>
              <w:textAlignment w:val="baseline"/>
            </w:pPr>
            <w:r w:rsidRPr="0017634B">
              <w:t>Masová komunikace a kultura </w:t>
            </w:r>
          </w:p>
          <w:p w14:paraId="1EA3AA2D" w14:textId="77777777" w:rsidR="0017634B" w:rsidRPr="0017634B" w:rsidRDefault="0017634B" w:rsidP="007B217A">
            <w:pPr>
              <w:numPr>
                <w:ilvl w:val="0"/>
                <w:numId w:val="27"/>
              </w:numPr>
              <w:ind w:left="1080" w:hanging="623"/>
              <w:jc w:val="both"/>
              <w:textAlignment w:val="baseline"/>
            </w:pPr>
            <w:r w:rsidRPr="0017634B">
              <w:t>Nová média </w:t>
            </w:r>
          </w:p>
          <w:p w14:paraId="07C4558B" w14:textId="77777777" w:rsidR="0017634B" w:rsidRPr="0017634B" w:rsidRDefault="0017634B" w:rsidP="007B217A">
            <w:pPr>
              <w:numPr>
                <w:ilvl w:val="0"/>
                <w:numId w:val="28"/>
              </w:numPr>
              <w:ind w:left="1080" w:hanging="623"/>
              <w:jc w:val="both"/>
              <w:textAlignment w:val="baseline"/>
            </w:pPr>
            <w:r w:rsidRPr="0017634B">
              <w:t>Nová média a transformace publik </w:t>
            </w:r>
          </w:p>
          <w:p w14:paraId="6A572757" w14:textId="77777777" w:rsidR="0017634B" w:rsidRPr="0017634B" w:rsidRDefault="0017634B" w:rsidP="0017634B">
            <w:pPr>
              <w:jc w:val="both"/>
              <w:textAlignment w:val="baseline"/>
              <w:rPr>
                <w:rFonts w:ascii="Segoe UI" w:hAnsi="Segoe UI" w:cs="Segoe UI"/>
                <w:sz w:val="18"/>
                <w:szCs w:val="18"/>
              </w:rPr>
            </w:pPr>
            <w:r w:rsidRPr="0017634B">
              <w:t xml:space="preserve">Studující se orientuje v teoriích </w:t>
            </w:r>
            <w:proofErr w:type="spellStart"/>
            <w:r w:rsidRPr="0017634B">
              <w:t>sociálněvědního</w:t>
            </w:r>
            <w:proofErr w:type="spellEnd"/>
            <w:r w:rsidRPr="0017634B">
              <w:t xml:space="preserve"> výzkumu nových médií a jejich uživatelů. Umí formulovat teoretický problém (nejlépe navázaný na obor, který studuje), v prezentaci jej představí a diskutuje s ostatními.  </w:t>
            </w:r>
          </w:p>
        </w:tc>
      </w:tr>
      <w:tr w:rsidR="0017634B" w:rsidRPr="0017634B" w14:paraId="43304D5B" w14:textId="77777777" w:rsidTr="00C03B93">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3AF71702" w14:textId="77777777" w:rsidR="0017634B" w:rsidRPr="0017634B" w:rsidRDefault="0017634B" w:rsidP="0017634B">
            <w:pPr>
              <w:jc w:val="both"/>
              <w:textAlignment w:val="baseline"/>
              <w:rPr>
                <w:rFonts w:ascii="Segoe UI" w:hAnsi="Segoe UI" w:cs="Segoe UI"/>
                <w:sz w:val="18"/>
                <w:szCs w:val="18"/>
              </w:rPr>
            </w:pPr>
            <w:r w:rsidRPr="0017634B">
              <w:rPr>
                <w:b/>
                <w:bCs/>
              </w:rPr>
              <w:t>Studijní literatura a studijní pomůcky</w:t>
            </w:r>
            <w:r w:rsidRPr="0017634B">
              <w:t> </w:t>
            </w:r>
          </w:p>
        </w:tc>
        <w:tc>
          <w:tcPr>
            <w:tcW w:w="6178" w:type="dxa"/>
            <w:gridSpan w:val="6"/>
            <w:tcBorders>
              <w:top w:val="nil"/>
              <w:left w:val="single" w:sz="6" w:space="0" w:color="auto"/>
              <w:bottom w:val="nil"/>
              <w:right w:val="single" w:sz="6" w:space="0" w:color="auto"/>
            </w:tcBorders>
            <w:shd w:val="clear" w:color="auto" w:fill="auto"/>
            <w:hideMark/>
          </w:tcPr>
          <w:p w14:paraId="343A7F3E"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756B0F24" w14:textId="77777777" w:rsidTr="00E35B29">
        <w:trPr>
          <w:trHeight w:val="7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F14821D" w14:textId="6D7F5E72" w:rsidR="0017634B" w:rsidRPr="0017634B" w:rsidRDefault="0017634B" w:rsidP="0017634B">
            <w:pPr>
              <w:jc w:val="both"/>
              <w:textAlignment w:val="baseline"/>
              <w:rPr>
                <w:rFonts w:ascii="Segoe UI" w:hAnsi="Segoe UI" w:cs="Segoe UI"/>
                <w:sz w:val="18"/>
                <w:szCs w:val="18"/>
              </w:rPr>
            </w:pPr>
            <w:r w:rsidRPr="0017634B">
              <w:rPr>
                <w:b/>
                <w:bCs/>
              </w:rPr>
              <w:t>Povinná (vybrané části):</w:t>
            </w:r>
            <w:r w:rsidRPr="0017634B">
              <w:t> </w:t>
            </w:r>
          </w:p>
          <w:p w14:paraId="40D05526" w14:textId="7E5D1AEF" w:rsidR="0017634B" w:rsidRPr="0017634B" w:rsidRDefault="0017634B" w:rsidP="0017634B">
            <w:pPr>
              <w:jc w:val="both"/>
              <w:textAlignment w:val="baseline"/>
              <w:rPr>
                <w:rFonts w:ascii="Segoe UI" w:hAnsi="Segoe UI" w:cs="Segoe UI"/>
                <w:sz w:val="18"/>
                <w:szCs w:val="18"/>
              </w:rPr>
            </w:pPr>
            <w:r w:rsidRPr="0017634B">
              <w:t>DEUZE, Mark. </w:t>
            </w:r>
            <w:r w:rsidRPr="0017634B">
              <w:rPr>
                <w:i/>
                <w:iCs/>
              </w:rPr>
              <w:t xml:space="preserve">Media </w:t>
            </w:r>
            <w:proofErr w:type="spellStart"/>
            <w:r w:rsidRPr="0017634B">
              <w:rPr>
                <w:i/>
                <w:iCs/>
              </w:rPr>
              <w:t>life</w:t>
            </w:r>
            <w:proofErr w:type="spellEnd"/>
            <w:r w:rsidRPr="0017634B">
              <w:rPr>
                <w:i/>
                <w:iCs/>
              </w:rPr>
              <w:t xml:space="preserve"> = Život v médiích</w:t>
            </w:r>
            <w:r w:rsidRPr="0017634B">
              <w:t xml:space="preserve">. Překlad Petra </w:t>
            </w:r>
            <w:proofErr w:type="spellStart"/>
            <w:r w:rsidRPr="0017634B">
              <w:t>Izdná</w:t>
            </w:r>
            <w:proofErr w:type="spellEnd"/>
            <w:r w:rsidRPr="0017634B">
              <w:t>. Praha: Univerzita Karlova v Praze, nakladatels</w:t>
            </w:r>
            <w:r w:rsidR="00EA6FC3">
              <w:t xml:space="preserve">tví Karolinum, 2015. </w:t>
            </w:r>
            <w:r w:rsidRPr="0017634B">
              <w:t>Studia nových médií. ISBN 978-80-246-2815-8. </w:t>
            </w:r>
          </w:p>
          <w:p w14:paraId="4CE55403" w14:textId="1F47EEFC" w:rsidR="00563B3C" w:rsidRPr="0017634B" w:rsidRDefault="00563B3C" w:rsidP="00563B3C">
            <w:pPr>
              <w:jc w:val="both"/>
              <w:textAlignment w:val="baseline"/>
              <w:rPr>
                <w:rFonts w:ascii="Segoe UI" w:hAnsi="Segoe UI" w:cs="Segoe UI"/>
                <w:sz w:val="18"/>
                <w:szCs w:val="18"/>
              </w:rPr>
            </w:pPr>
            <w:r w:rsidRPr="0017634B">
              <w:t xml:space="preserve">DVOŘÁK, Tomáš, </w:t>
            </w:r>
            <w:proofErr w:type="spellStart"/>
            <w:r w:rsidRPr="0017634B">
              <w:t>ed</w:t>
            </w:r>
            <w:proofErr w:type="spellEnd"/>
            <w:r w:rsidRPr="0017634B">
              <w:t>. </w:t>
            </w:r>
            <w:r w:rsidRPr="0017634B">
              <w:rPr>
                <w:i/>
                <w:iCs/>
              </w:rPr>
              <w:t>Kapitoly z dějin a teorie médií.</w:t>
            </w:r>
            <w:r w:rsidR="00EA6FC3">
              <w:t xml:space="preserve"> </w:t>
            </w:r>
            <w:r w:rsidRPr="0017634B">
              <w:t>Praha: Akademie výtvarných umění v Praze, Vědecko-vý</w:t>
            </w:r>
            <w:r w:rsidR="00EA6FC3">
              <w:t xml:space="preserve">zkumné pracoviště, 2010. </w:t>
            </w:r>
            <w:r w:rsidRPr="0017634B">
              <w:t>Edice VVP AVU; sv. 3. ISBN 978-80-87108-16-1. </w:t>
            </w:r>
          </w:p>
          <w:p w14:paraId="78CC6A00" w14:textId="2BF05BC2" w:rsidR="00563B3C" w:rsidRPr="0017634B" w:rsidRDefault="00563B3C" w:rsidP="00563B3C">
            <w:pPr>
              <w:jc w:val="both"/>
              <w:textAlignment w:val="baseline"/>
              <w:rPr>
                <w:rFonts w:ascii="Segoe UI" w:hAnsi="Segoe UI" w:cs="Segoe UI"/>
                <w:sz w:val="18"/>
                <w:szCs w:val="18"/>
              </w:rPr>
            </w:pPr>
            <w:r w:rsidRPr="0017634B">
              <w:t>JENKINS, Henry. </w:t>
            </w:r>
            <w:proofErr w:type="spellStart"/>
            <w:r w:rsidRPr="0017634B">
              <w:rPr>
                <w:i/>
                <w:iCs/>
              </w:rPr>
              <w:t>Convergence</w:t>
            </w:r>
            <w:proofErr w:type="spellEnd"/>
            <w:r w:rsidRPr="0017634B">
              <w:rPr>
                <w:i/>
                <w:iCs/>
              </w:rPr>
              <w:t xml:space="preserve"> </w:t>
            </w:r>
            <w:proofErr w:type="spellStart"/>
            <w:r w:rsidRPr="0017634B">
              <w:rPr>
                <w:i/>
                <w:iCs/>
              </w:rPr>
              <w:t>culture</w:t>
            </w:r>
            <w:proofErr w:type="spellEnd"/>
            <w:r w:rsidRPr="0017634B">
              <w:rPr>
                <w:i/>
                <w:iCs/>
              </w:rPr>
              <w:t xml:space="preserve">: </w:t>
            </w:r>
            <w:proofErr w:type="spellStart"/>
            <w:r w:rsidRPr="0017634B">
              <w:rPr>
                <w:i/>
                <w:iCs/>
              </w:rPr>
              <w:t>where</w:t>
            </w:r>
            <w:proofErr w:type="spellEnd"/>
            <w:r w:rsidRPr="0017634B">
              <w:rPr>
                <w:i/>
                <w:iCs/>
              </w:rPr>
              <w:t xml:space="preserve"> </w:t>
            </w:r>
            <w:proofErr w:type="spellStart"/>
            <w:r w:rsidRPr="0017634B">
              <w:rPr>
                <w:i/>
                <w:iCs/>
              </w:rPr>
              <w:t>old</w:t>
            </w:r>
            <w:proofErr w:type="spellEnd"/>
            <w:r w:rsidRPr="0017634B">
              <w:rPr>
                <w:i/>
                <w:iCs/>
              </w:rPr>
              <w:t xml:space="preserve"> and </w:t>
            </w:r>
            <w:proofErr w:type="spellStart"/>
            <w:r w:rsidRPr="0017634B">
              <w:rPr>
                <w:i/>
                <w:iCs/>
              </w:rPr>
              <w:t>new</w:t>
            </w:r>
            <w:proofErr w:type="spellEnd"/>
            <w:r w:rsidRPr="0017634B">
              <w:rPr>
                <w:i/>
                <w:iCs/>
              </w:rPr>
              <w:t xml:space="preserve"> media </w:t>
            </w:r>
            <w:proofErr w:type="spellStart"/>
            <w:r w:rsidRPr="0017634B">
              <w:rPr>
                <w:i/>
                <w:iCs/>
              </w:rPr>
              <w:t>collide</w:t>
            </w:r>
            <w:proofErr w:type="spellEnd"/>
            <w:r w:rsidRPr="0017634B">
              <w:rPr>
                <w:i/>
                <w:iCs/>
              </w:rPr>
              <w:t xml:space="preserve">. </w:t>
            </w:r>
            <w:r w:rsidRPr="0017634B">
              <w:t>New York: New York U</w:t>
            </w:r>
            <w:r w:rsidR="00EA6FC3">
              <w:t xml:space="preserve">niversity </w:t>
            </w:r>
            <w:proofErr w:type="spellStart"/>
            <w:r w:rsidR="00EA6FC3">
              <w:t>Press</w:t>
            </w:r>
            <w:proofErr w:type="spellEnd"/>
            <w:r w:rsidR="00EA6FC3">
              <w:t xml:space="preserve">, 2008. </w:t>
            </w:r>
            <w:r w:rsidRPr="0017634B">
              <w:t>ISBN 978-0-8147-4295-2. </w:t>
            </w:r>
          </w:p>
          <w:p w14:paraId="550B7E01" w14:textId="5259D844" w:rsidR="00563B3C" w:rsidRPr="0017634B" w:rsidRDefault="00563B3C" w:rsidP="00563B3C">
            <w:pPr>
              <w:jc w:val="both"/>
              <w:textAlignment w:val="baseline"/>
              <w:rPr>
                <w:rFonts w:ascii="Segoe UI" w:hAnsi="Segoe UI" w:cs="Segoe UI"/>
                <w:sz w:val="18"/>
                <w:szCs w:val="18"/>
              </w:rPr>
            </w:pPr>
            <w:r w:rsidRPr="0017634B">
              <w:t>JENKINS, Henry. </w:t>
            </w:r>
            <w:r w:rsidRPr="0017634B">
              <w:rPr>
                <w:i/>
                <w:iCs/>
              </w:rPr>
              <w:t>Pytláci textů: televizní fanoušci a participativní kultura.</w:t>
            </w:r>
            <w:r w:rsidRPr="0017634B">
              <w:t xml:space="preserve"> Pře</w:t>
            </w:r>
            <w:r w:rsidR="00EA6FC3">
              <w:t xml:space="preserve">klad Josef Šebek. </w:t>
            </w:r>
            <w:r w:rsidRPr="0017634B">
              <w:t>Praha: Akropolis, 2019</w:t>
            </w:r>
            <w:r w:rsidR="00EA6FC3">
              <w:t xml:space="preserve">. </w:t>
            </w:r>
            <w:proofErr w:type="spellStart"/>
            <w:r w:rsidRPr="0017634B">
              <w:t>POPs</w:t>
            </w:r>
            <w:proofErr w:type="spellEnd"/>
            <w:r w:rsidRPr="0017634B">
              <w:t>; sv. č. 4. ISBN 978-80-7470-242-6. </w:t>
            </w:r>
          </w:p>
          <w:p w14:paraId="135F58A4" w14:textId="114D88D5" w:rsidR="0017634B" w:rsidRPr="0017634B" w:rsidRDefault="0017634B" w:rsidP="0017634B">
            <w:pPr>
              <w:textAlignment w:val="baseline"/>
              <w:rPr>
                <w:rFonts w:ascii="Segoe UI" w:hAnsi="Segoe UI" w:cs="Segoe UI"/>
                <w:sz w:val="18"/>
                <w:szCs w:val="18"/>
              </w:rPr>
            </w:pPr>
            <w:r w:rsidRPr="0017634B">
              <w:t>MANOVICH, Lev. </w:t>
            </w:r>
            <w:r w:rsidRPr="0017634B">
              <w:rPr>
                <w:i/>
                <w:iCs/>
              </w:rPr>
              <w:t>Jazyk nových médií.</w:t>
            </w:r>
            <w:r w:rsidRPr="0017634B">
              <w:t xml:space="preserve"> Překlad Václav </w:t>
            </w:r>
            <w:proofErr w:type="spellStart"/>
            <w:r w:rsidRPr="0017634B">
              <w:t>Janoščík</w:t>
            </w:r>
            <w:proofErr w:type="spellEnd"/>
            <w:r w:rsidRPr="0017634B">
              <w:t>. Praha: Univerzita Karlova, nakladatels</w:t>
            </w:r>
            <w:r w:rsidR="00EA6FC3">
              <w:t xml:space="preserve">tví Karolinum, 2018. </w:t>
            </w:r>
            <w:r w:rsidRPr="0017634B">
              <w:t>Studia nových médií. ISBN 978-80-246-2961-2. </w:t>
            </w:r>
          </w:p>
          <w:p w14:paraId="6516319E" w14:textId="77777777" w:rsidR="002507CF" w:rsidRDefault="0017634B" w:rsidP="0017634B">
            <w:pPr>
              <w:jc w:val="both"/>
              <w:textAlignment w:val="baseline"/>
            </w:pPr>
            <w:r w:rsidRPr="0017634B">
              <w:t xml:space="preserve">MCLUHAN, </w:t>
            </w:r>
            <w:proofErr w:type="spellStart"/>
            <w:r w:rsidRPr="0017634B">
              <w:t>Marshall</w:t>
            </w:r>
            <w:proofErr w:type="spellEnd"/>
            <w:r w:rsidRPr="0017634B">
              <w:t>. </w:t>
            </w:r>
            <w:r w:rsidRPr="0017634B">
              <w:rPr>
                <w:i/>
                <w:iCs/>
              </w:rPr>
              <w:t>Jak rozumět médiím: extenze člověka.</w:t>
            </w:r>
            <w:r w:rsidRPr="0017634B">
              <w:t xml:space="preserve"> </w:t>
            </w:r>
            <w:r w:rsidR="00EA6FC3">
              <w:t>Praha: Mladá fronta, 2011</w:t>
            </w:r>
            <w:r w:rsidRPr="0017634B">
              <w:t xml:space="preserve">. Strategie. </w:t>
            </w:r>
          </w:p>
          <w:p w14:paraId="1B529CB0" w14:textId="668706A1" w:rsidR="0017634B" w:rsidRPr="0017634B" w:rsidRDefault="0017634B" w:rsidP="0017634B">
            <w:pPr>
              <w:jc w:val="both"/>
              <w:textAlignment w:val="baseline"/>
              <w:rPr>
                <w:rFonts w:ascii="Segoe UI" w:hAnsi="Segoe UI" w:cs="Segoe UI"/>
                <w:sz w:val="18"/>
                <w:szCs w:val="18"/>
              </w:rPr>
            </w:pPr>
            <w:r w:rsidRPr="0017634B">
              <w:t>ISBN 978-80-204-2409-9. </w:t>
            </w:r>
          </w:p>
          <w:p w14:paraId="1AFAEDBE" w14:textId="0095CDA5" w:rsidR="0017634B" w:rsidRPr="0017634B" w:rsidRDefault="0017634B" w:rsidP="0017634B">
            <w:pPr>
              <w:jc w:val="both"/>
              <w:textAlignment w:val="baseline"/>
              <w:rPr>
                <w:rFonts w:ascii="Segoe UI" w:hAnsi="Segoe UI" w:cs="Segoe UI"/>
                <w:sz w:val="18"/>
                <w:szCs w:val="18"/>
              </w:rPr>
            </w:pPr>
            <w:r w:rsidRPr="0017634B">
              <w:rPr>
                <w:b/>
                <w:bCs/>
              </w:rPr>
              <w:t>Doporučená:</w:t>
            </w:r>
            <w:r w:rsidRPr="0017634B">
              <w:t> </w:t>
            </w:r>
          </w:p>
          <w:p w14:paraId="02210D82" w14:textId="54DF30F8" w:rsidR="00563B3C" w:rsidRPr="0017634B" w:rsidRDefault="00563B3C" w:rsidP="00563B3C">
            <w:pPr>
              <w:jc w:val="both"/>
              <w:textAlignment w:val="baseline"/>
              <w:rPr>
                <w:rFonts w:ascii="Segoe UI" w:hAnsi="Segoe UI" w:cs="Segoe UI"/>
                <w:sz w:val="18"/>
                <w:szCs w:val="18"/>
              </w:rPr>
            </w:pPr>
            <w:r w:rsidRPr="0017634B">
              <w:t>BENDOVÁ, Helena. </w:t>
            </w:r>
            <w:r w:rsidRPr="0017634B">
              <w:rPr>
                <w:i/>
                <w:iCs/>
              </w:rPr>
              <w:t xml:space="preserve">Umění počítačových </w:t>
            </w:r>
            <w:proofErr w:type="spellStart"/>
            <w:r w:rsidRPr="0017634B">
              <w:rPr>
                <w:i/>
                <w:iCs/>
              </w:rPr>
              <w:t>her</w:t>
            </w:r>
            <w:r w:rsidR="00EA6FC3">
              <w:t>Praha</w:t>
            </w:r>
            <w:proofErr w:type="spellEnd"/>
            <w:r w:rsidR="00EA6FC3">
              <w:t>: NAMU, 2016</w:t>
            </w:r>
            <w:r w:rsidRPr="0017634B">
              <w:t>. ISBN 978-80-7331-421-7. </w:t>
            </w:r>
          </w:p>
          <w:p w14:paraId="490FE860" w14:textId="77777777" w:rsidR="00563B3C" w:rsidRPr="0017634B" w:rsidRDefault="00563B3C" w:rsidP="00563B3C">
            <w:pPr>
              <w:jc w:val="both"/>
              <w:textAlignment w:val="baseline"/>
              <w:rPr>
                <w:rFonts w:ascii="Segoe UI" w:hAnsi="Segoe UI" w:cs="Segoe UI"/>
                <w:sz w:val="18"/>
                <w:szCs w:val="18"/>
              </w:rPr>
            </w:pPr>
            <w:r w:rsidRPr="0017634B">
              <w:t xml:space="preserve">BOWN, </w:t>
            </w:r>
            <w:proofErr w:type="spellStart"/>
            <w:r w:rsidRPr="0017634B">
              <w:t>Alfie</w:t>
            </w:r>
            <w:proofErr w:type="spellEnd"/>
            <w:r w:rsidRPr="0017634B">
              <w:t>, Lukáš LIKAVČAN. </w:t>
            </w:r>
            <w:proofErr w:type="spellStart"/>
            <w:r w:rsidRPr="0017634B">
              <w:rPr>
                <w:i/>
                <w:iCs/>
              </w:rPr>
              <w:t>Playstation</w:t>
            </w:r>
            <w:proofErr w:type="spellEnd"/>
            <w:r w:rsidRPr="0017634B">
              <w:rPr>
                <w:i/>
                <w:iCs/>
              </w:rPr>
              <w:t xml:space="preserve"> </w:t>
            </w:r>
            <w:proofErr w:type="spellStart"/>
            <w:r w:rsidRPr="0017634B">
              <w:rPr>
                <w:i/>
                <w:iCs/>
              </w:rPr>
              <w:t>Svet</w:t>
            </w:r>
            <w:proofErr w:type="spellEnd"/>
            <w:r w:rsidRPr="0017634B">
              <w:rPr>
                <w:i/>
                <w:iCs/>
              </w:rPr>
              <w:t xml:space="preserve"> </w:t>
            </w:r>
            <w:proofErr w:type="spellStart"/>
            <w:r w:rsidRPr="0017634B">
              <w:rPr>
                <w:i/>
                <w:iCs/>
              </w:rPr>
              <w:t>snov</w:t>
            </w:r>
            <w:proofErr w:type="spellEnd"/>
            <w:r w:rsidRPr="0017634B">
              <w:t>. Bratislava: OZ KPTL, 2020. ISBN 978-80-973477-1-0. </w:t>
            </w:r>
          </w:p>
          <w:p w14:paraId="73E3EB33" w14:textId="11667489" w:rsidR="00563B3C" w:rsidRPr="0017634B" w:rsidRDefault="00563B3C" w:rsidP="00563B3C">
            <w:pPr>
              <w:jc w:val="both"/>
              <w:textAlignment w:val="baseline"/>
              <w:rPr>
                <w:rFonts w:ascii="Segoe UI" w:hAnsi="Segoe UI" w:cs="Segoe UI"/>
                <w:sz w:val="18"/>
                <w:szCs w:val="18"/>
              </w:rPr>
            </w:pPr>
            <w:r w:rsidRPr="0017634B">
              <w:t>FISKE, John</w:t>
            </w:r>
            <w:r w:rsidRPr="0017634B">
              <w:rPr>
                <w:i/>
                <w:iCs/>
              </w:rPr>
              <w:t>. Jak rozumět populární kultuře.</w:t>
            </w:r>
            <w:r w:rsidRPr="0017634B">
              <w:t xml:space="preserve"> P</w:t>
            </w:r>
            <w:r w:rsidR="00EA6FC3">
              <w:t>raha: Akropolis, 2017</w:t>
            </w:r>
            <w:r w:rsidRPr="0017634B">
              <w:t>. #POPs; sv. č. 1. ISBN 978-80-7470-190-0. </w:t>
            </w:r>
          </w:p>
          <w:p w14:paraId="09C301DC" w14:textId="2004D8C6" w:rsidR="00563B3C" w:rsidRPr="0017634B" w:rsidRDefault="00563B3C" w:rsidP="00563B3C">
            <w:pPr>
              <w:jc w:val="both"/>
              <w:textAlignment w:val="baseline"/>
              <w:rPr>
                <w:rFonts w:ascii="Segoe UI" w:hAnsi="Segoe UI" w:cs="Segoe UI"/>
                <w:sz w:val="18"/>
                <w:szCs w:val="18"/>
              </w:rPr>
            </w:pPr>
            <w:r w:rsidRPr="0017634B">
              <w:t>FLORIDI, Luciano</w:t>
            </w:r>
            <w:r w:rsidRPr="00482F06">
              <w:rPr>
                <w:i/>
                <w:iCs/>
              </w:rPr>
              <w:t xml:space="preserve">. Čtvrtá revoluce: jak </w:t>
            </w:r>
            <w:proofErr w:type="spellStart"/>
            <w:r w:rsidRPr="0017634B">
              <w:rPr>
                <w:i/>
                <w:iCs/>
              </w:rPr>
              <w:t>infosféra</w:t>
            </w:r>
            <w:proofErr w:type="spellEnd"/>
            <w:r w:rsidRPr="0017634B">
              <w:rPr>
                <w:i/>
                <w:iCs/>
              </w:rPr>
              <w:t xml:space="preserve"> mění tvář lidské reality</w:t>
            </w:r>
            <w:r w:rsidRPr="0017634B">
              <w:t>.</w:t>
            </w:r>
            <w:r w:rsidR="005C23CB">
              <w:t xml:space="preserve"> </w:t>
            </w:r>
            <w:r w:rsidRPr="0017634B">
              <w:t>Praha: Univerzita Karlova, nakladatelství Karolinum, 20</w:t>
            </w:r>
            <w:r w:rsidR="00EA6FC3">
              <w:t xml:space="preserve">19. </w:t>
            </w:r>
            <w:r w:rsidRPr="0017634B">
              <w:t>Studia nových médií. ISBN 978-80-246-3803-4. </w:t>
            </w:r>
          </w:p>
          <w:p w14:paraId="34C78545" w14:textId="77777777" w:rsidR="002507CF" w:rsidRDefault="00563B3C" w:rsidP="00563B3C">
            <w:pPr>
              <w:jc w:val="both"/>
              <w:textAlignment w:val="baseline"/>
            </w:pPr>
            <w:r w:rsidRPr="0017634B">
              <w:t>MACEK, Jakub. </w:t>
            </w:r>
            <w:r w:rsidRPr="0017634B">
              <w:rPr>
                <w:i/>
                <w:iCs/>
              </w:rPr>
              <w:t>Média v pohybu: k proměně současných českých publik</w:t>
            </w:r>
            <w:r w:rsidRPr="0017634B">
              <w:t>. Brno: Masaryko</w:t>
            </w:r>
            <w:r w:rsidR="00EA6FC3">
              <w:t xml:space="preserve">va univerzita, 2015. </w:t>
            </w:r>
            <w:r w:rsidRPr="0017634B">
              <w:t>Media. </w:t>
            </w:r>
          </w:p>
          <w:p w14:paraId="5864010E" w14:textId="1F7A6027" w:rsidR="00563B3C" w:rsidRPr="0017634B" w:rsidRDefault="00563B3C" w:rsidP="00563B3C">
            <w:pPr>
              <w:jc w:val="both"/>
              <w:textAlignment w:val="baseline"/>
              <w:rPr>
                <w:rFonts w:ascii="Segoe UI" w:hAnsi="Segoe UI" w:cs="Segoe UI"/>
                <w:sz w:val="18"/>
                <w:szCs w:val="18"/>
              </w:rPr>
            </w:pPr>
            <w:r w:rsidRPr="0017634B">
              <w:t>ISBN 978-80-210-8033-1. Dostupné také z: https://is.muni.cz/repo/1332354. </w:t>
            </w:r>
          </w:p>
          <w:p w14:paraId="5971A779" w14:textId="24D78BD3" w:rsidR="0017634B" w:rsidRPr="0017634B" w:rsidRDefault="0017634B" w:rsidP="0017634B">
            <w:pPr>
              <w:jc w:val="both"/>
              <w:textAlignment w:val="baseline"/>
              <w:rPr>
                <w:rFonts w:ascii="Segoe UI" w:hAnsi="Segoe UI" w:cs="Segoe UI"/>
                <w:sz w:val="18"/>
                <w:szCs w:val="18"/>
              </w:rPr>
            </w:pPr>
            <w:r w:rsidRPr="0017634B">
              <w:t>MCQUAIL, Denis. </w:t>
            </w:r>
            <w:r w:rsidRPr="00482F06">
              <w:rPr>
                <w:i/>
                <w:iCs/>
              </w:rPr>
              <w:t>Úvod do teorie masové komunikace.</w:t>
            </w:r>
            <w:r w:rsidRPr="0017634B">
              <w:t xml:space="preserve"> </w:t>
            </w:r>
            <w:r w:rsidR="00EA6FC3">
              <w:t xml:space="preserve">Praha: Portál, 2009. </w:t>
            </w:r>
            <w:r w:rsidRPr="0017634B">
              <w:t>ISBN 978-80-7367-574-5. </w:t>
            </w:r>
          </w:p>
          <w:p w14:paraId="579E77E9" w14:textId="7C1BD878" w:rsidR="0017634B" w:rsidRPr="0017634B" w:rsidRDefault="0017634B" w:rsidP="0017634B">
            <w:pPr>
              <w:jc w:val="both"/>
              <w:textAlignment w:val="baseline"/>
              <w:rPr>
                <w:rFonts w:ascii="Segoe UI" w:hAnsi="Segoe UI" w:cs="Segoe UI"/>
                <w:sz w:val="18"/>
                <w:szCs w:val="18"/>
              </w:rPr>
            </w:pPr>
            <w:r w:rsidRPr="0017634B">
              <w:t>SERRES, Michel. </w:t>
            </w:r>
            <w:r w:rsidRPr="0017634B">
              <w:rPr>
                <w:i/>
                <w:iCs/>
              </w:rPr>
              <w:t>Palečka: esej o digitální revoluci.</w:t>
            </w:r>
            <w:r w:rsidRPr="0017634B">
              <w:t xml:space="preserve"> Překlad Michaela </w:t>
            </w:r>
            <w:proofErr w:type="spellStart"/>
            <w:r w:rsidRPr="0017634B">
              <w:t>Otterová</w:t>
            </w:r>
            <w:proofErr w:type="spellEnd"/>
            <w:r w:rsidRPr="0017634B">
              <w:t>. Praha: Univerzita Karlova, nakladatel</w:t>
            </w:r>
            <w:r w:rsidR="00EA6FC3">
              <w:t xml:space="preserve">ství Karolinum, 2019. </w:t>
            </w:r>
            <w:r w:rsidRPr="0017634B">
              <w:t>Studia nových médií. ISBN 978-80-246-4295-6. </w:t>
            </w:r>
          </w:p>
        </w:tc>
      </w:tr>
    </w:tbl>
    <w:p w14:paraId="271BAF86" w14:textId="77777777" w:rsidR="00E357EA" w:rsidRDefault="00E357EA">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2"/>
        <w:gridCol w:w="569"/>
        <w:gridCol w:w="1121"/>
        <w:gridCol w:w="883"/>
        <w:gridCol w:w="822"/>
        <w:gridCol w:w="2138"/>
        <w:gridCol w:w="539"/>
        <w:gridCol w:w="675"/>
      </w:tblGrid>
      <w:tr w:rsidR="0017634B" w:rsidRPr="0017634B" w14:paraId="2DF7A487" w14:textId="77777777" w:rsidTr="003B1715">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2A663478" w14:textId="6E53FCF2" w:rsidR="0017634B" w:rsidRPr="0017634B" w:rsidRDefault="0017634B" w:rsidP="0017634B">
            <w:pPr>
              <w:jc w:val="both"/>
              <w:textAlignment w:val="baseline"/>
              <w:rPr>
                <w:rFonts w:ascii="Segoe UI" w:hAnsi="Segoe UI" w:cs="Segoe UI"/>
                <w:sz w:val="18"/>
                <w:szCs w:val="18"/>
              </w:rPr>
            </w:pPr>
            <w:r w:rsidRPr="0017634B">
              <w:rPr>
                <w:b/>
                <w:bCs/>
                <w:sz w:val="28"/>
                <w:szCs w:val="28"/>
              </w:rPr>
              <w:lastRenderedPageBreak/>
              <w:t>B-III – Charakteristika studijního předmětu</w:t>
            </w:r>
            <w:r w:rsidRPr="0017634B">
              <w:rPr>
                <w:sz w:val="28"/>
                <w:szCs w:val="28"/>
              </w:rPr>
              <w:t> </w:t>
            </w:r>
          </w:p>
        </w:tc>
      </w:tr>
      <w:tr w:rsidR="0017634B" w:rsidRPr="0017634B" w14:paraId="37342A32" w14:textId="77777777" w:rsidTr="009D5149">
        <w:tc>
          <w:tcPr>
            <w:tcW w:w="3062" w:type="dxa"/>
            <w:tcBorders>
              <w:top w:val="double" w:sz="6" w:space="0" w:color="auto"/>
              <w:left w:val="single" w:sz="6" w:space="0" w:color="auto"/>
              <w:bottom w:val="single" w:sz="6" w:space="0" w:color="auto"/>
              <w:right w:val="single" w:sz="6" w:space="0" w:color="auto"/>
            </w:tcBorders>
            <w:shd w:val="clear" w:color="auto" w:fill="F7CAAC"/>
            <w:hideMark/>
          </w:tcPr>
          <w:p w14:paraId="106FAD15" w14:textId="77777777" w:rsidR="0017634B" w:rsidRPr="0017634B" w:rsidRDefault="0017634B" w:rsidP="0017634B">
            <w:pPr>
              <w:textAlignment w:val="baseline"/>
              <w:rPr>
                <w:rFonts w:ascii="Segoe UI" w:hAnsi="Segoe UI" w:cs="Segoe UI"/>
                <w:sz w:val="18"/>
                <w:szCs w:val="18"/>
              </w:rPr>
            </w:pPr>
            <w:r w:rsidRPr="0017634B">
              <w:rPr>
                <w:b/>
                <w:bCs/>
              </w:rPr>
              <w:t>Název studijního předmětu</w:t>
            </w:r>
            <w:r w:rsidRPr="0017634B">
              <w:t> </w:t>
            </w:r>
          </w:p>
        </w:tc>
        <w:tc>
          <w:tcPr>
            <w:tcW w:w="6747" w:type="dxa"/>
            <w:gridSpan w:val="7"/>
            <w:tcBorders>
              <w:top w:val="double" w:sz="6" w:space="0" w:color="auto"/>
              <w:left w:val="single" w:sz="6" w:space="0" w:color="auto"/>
              <w:bottom w:val="single" w:sz="6" w:space="0" w:color="auto"/>
              <w:right w:val="single" w:sz="6" w:space="0" w:color="auto"/>
            </w:tcBorders>
            <w:shd w:val="clear" w:color="auto" w:fill="auto"/>
            <w:hideMark/>
          </w:tcPr>
          <w:p w14:paraId="274FB088" w14:textId="77777777" w:rsidR="0017634B" w:rsidRPr="0017634B" w:rsidRDefault="0017634B" w:rsidP="0017634B">
            <w:pPr>
              <w:jc w:val="both"/>
              <w:textAlignment w:val="baseline"/>
              <w:rPr>
                <w:rFonts w:ascii="Segoe UI" w:hAnsi="Segoe UI" w:cs="Segoe UI"/>
                <w:sz w:val="18"/>
                <w:szCs w:val="18"/>
              </w:rPr>
            </w:pPr>
            <w:r w:rsidRPr="0017634B">
              <w:t>Digitální kultura 2 </w:t>
            </w:r>
          </w:p>
        </w:tc>
      </w:tr>
      <w:tr w:rsidR="0017634B" w:rsidRPr="0017634B" w14:paraId="36A499A4"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6743A35E" w14:textId="77777777" w:rsidR="0017634B" w:rsidRPr="0017634B" w:rsidRDefault="0017634B" w:rsidP="0017634B">
            <w:pPr>
              <w:textAlignment w:val="baseline"/>
              <w:rPr>
                <w:rFonts w:ascii="Segoe UI" w:hAnsi="Segoe UI" w:cs="Segoe UI"/>
                <w:sz w:val="18"/>
                <w:szCs w:val="18"/>
              </w:rPr>
            </w:pPr>
            <w:r w:rsidRPr="0017634B">
              <w:rPr>
                <w:b/>
                <w:bCs/>
              </w:rPr>
              <w:t>Typ předmětu</w:t>
            </w:r>
            <w:r w:rsidRPr="0017634B">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28DF39DF" w14:textId="77777777" w:rsidR="0017634B" w:rsidRPr="0017634B" w:rsidRDefault="0017634B" w:rsidP="0017634B">
            <w:pPr>
              <w:jc w:val="both"/>
              <w:textAlignment w:val="baseline"/>
              <w:rPr>
                <w:rFonts w:ascii="Segoe UI" w:hAnsi="Segoe UI" w:cs="Segoe UI"/>
                <w:sz w:val="18"/>
                <w:szCs w:val="18"/>
              </w:rPr>
            </w:pPr>
            <w:r w:rsidRPr="0017634B">
              <w:t>povinný, ZT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6BBE8FF" w14:textId="77777777" w:rsidR="0017634B" w:rsidRPr="0017634B" w:rsidRDefault="0017634B" w:rsidP="0017634B">
            <w:pPr>
              <w:jc w:val="both"/>
              <w:textAlignment w:val="baseline"/>
              <w:rPr>
                <w:rFonts w:ascii="Segoe UI" w:hAnsi="Segoe UI" w:cs="Segoe UI"/>
                <w:sz w:val="18"/>
                <w:szCs w:val="18"/>
              </w:rPr>
            </w:pPr>
            <w:r w:rsidRPr="0017634B">
              <w:rPr>
                <w:b/>
                <w:bCs/>
              </w:rPr>
              <w:t>doporučený ročník / semestr</w:t>
            </w:r>
            <w:r w:rsidRPr="0017634B">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41E62EF7" w14:textId="77777777" w:rsidR="0017634B" w:rsidRPr="0017634B" w:rsidRDefault="0017634B" w:rsidP="0017634B">
            <w:pPr>
              <w:jc w:val="both"/>
              <w:textAlignment w:val="baseline"/>
              <w:rPr>
                <w:rFonts w:ascii="Segoe UI" w:hAnsi="Segoe UI" w:cs="Segoe UI"/>
                <w:sz w:val="18"/>
                <w:szCs w:val="18"/>
              </w:rPr>
            </w:pPr>
            <w:r w:rsidRPr="0017634B">
              <w:t>2/LS </w:t>
            </w:r>
          </w:p>
        </w:tc>
      </w:tr>
      <w:tr w:rsidR="0017634B" w:rsidRPr="0017634B" w14:paraId="09F2ED07"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63A6EF3C" w14:textId="77777777" w:rsidR="0017634B" w:rsidRPr="0017634B" w:rsidRDefault="0017634B" w:rsidP="0017634B">
            <w:pPr>
              <w:textAlignment w:val="baseline"/>
              <w:rPr>
                <w:rFonts w:ascii="Segoe UI" w:hAnsi="Segoe UI" w:cs="Segoe UI"/>
                <w:sz w:val="18"/>
                <w:szCs w:val="18"/>
              </w:rPr>
            </w:pPr>
            <w:r w:rsidRPr="0017634B">
              <w:rPr>
                <w:b/>
                <w:bCs/>
              </w:rPr>
              <w:t>Rozsah studijního předmětu</w:t>
            </w:r>
            <w:r w:rsidRPr="0017634B">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34B5A7" w14:textId="77777777" w:rsidR="0017634B" w:rsidRPr="0017634B" w:rsidRDefault="0017634B" w:rsidP="0017634B">
            <w:pPr>
              <w:jc w:val="both"/>
              <w:textAlignment w:val="baseline"/>
              <w:rPr>
                <w:rFonts w:ascii="Segoe UI" w:hAnsi="Segoe UI" w:cs="Segoe UI"/>
                <w:sz w:val="18"/>
                <w:szCs w:val="18"/>
              </w:rPr>
            </w:pPr>
            <w:proofErr w:type="gramStart"/>
            <w:r w:rsidRPr="0017634B">
              <w:t>13p</w:t>
            </w:r>
            <w:proofErr w:type="gramEnd"/>
            <w:r w:rsidRPr="0017634B">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F298DDF" w14:textId="77777777" w:rsidR="0017634B" w:rsidRPr="0017634B" w:rsidRDefault="0017634B" w:rsidP="0017634B">
            <w:pPr>
              <w:jc w:val="both"/>
              <w:textAlignment w:val="baseline"/>
              <w:rPr>
                <w:rFonts w:ascii="Segoe UI" w:hAnsi="Segoe UI" w:cs="Segoe UI"/>
                <w:sz w:val="18"/>
                <w:szCs w:val="18"/>
              </w:rPr>
            </w:pPr>
            <w:r w:rsidRPr="0017634B">
              <w:rPr>
                <w:b/>
                <w:bCs/>
              </w:rPr>
              <w:t>hod. </w:t>
            </w:r>
            <w:r w:rsidRPr="0017634B">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7834ABC7" w14:textId="77777777" w:rsidR="0017634B" w:rsidRPr="0017634B" w:rsidRDefault="0017634B" w:rsidP="0017634B">
            <w:pPr>
              <w:jc w:val="both"/>
              <w:textAlignment w:val="baseline"/>
              <w:rPr>
                <w:rFonts w:ascii="Segoe UI" w:hAnsi="Segoe UI" w:cs="Segoe UI"/>
                <w:sz w:val="18"/>
                <w:szCs w:val="18"/>
              </w:rPr>
            </w:pPr>
            <w:r w:rsidRPr="0017634B">
              <w:t>26 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17AEF698" w14:textId="77777777" w:rsidR="0017634B" w:rsidRPr="0017634B" w:rsidRDefault="0017634B" w:rsidP="0017634B">
            <w:pPr>
              <w:jc w:val="both"/>
              <w:textAlignment w:val="baseline"/>
              <w:rPr>
                <w:rFonts w:ascii="Segoe UI" w:hAnsi="Segoe UI" w:cs="Segoe UI"/>
                <w:sz w:val="18"/>
                <w:szCs w:val="18"/>
              </w:rPr>
            </w:pPr>
            <w:r w:rsidRPr="0017634B">
              <w:rPr>
                <w:b/>
                <w:bCs/>
              </w:rPr>
              <w:t>kreditů</w:t>
            </w:r>
            <w:r w:rsidRPr="0017634B">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36DE17" w14:textId="77777777" w:rsidR="0017634B" w:rsidRPr="0017634B" w:rsidRDefault="0017634B" w:rsidP="0017634B">
            <w:pPr>
              <w:jc w:val="both"/>
              <w:textAlignment w:val="baseline"/>
              <w:rPr>
                <w:rFonts w:ascii="Segoe UI" w:hAnsi="Segoe UI" w:cs="Segoe UI"/>
                <w:sz w:val="18"/>
                <w:szCs w:val="18"/>
              </w:rPr>
            </w:pPr>
            <w:r w:rsidRPr="0017634B">
              <w:t>3 </w:t>
            </w:r>
          </w:p>
        </w:tc>
      </w:tr>
      <w:tr w:rsidR="0017634B" w:rsidRPr="0017634B" w14:paraId="68C76895"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477BE2C2" w14:textId="77777777" w:rsidR="0017634B" w:rsidRPr="0017634B" w:rsidRDefault="0017634B" w:rsidP="0017634B">
            <w:pPr>
              <w:textAlignment w:val="baseline"/>
              <w:rPr>
                <w:rFonts w:ascii="Segoe UI" w:hAnsi="Segoe UI" w:cs="Segoe UI"/>
                <w:sz w:val="18"/>
                <w:szCs w:val="18"/>
              </w:rPr>
            </w:pPr>
            <w:r w:rsidRPr="0017634B">
              <w:rPr>
                <w:b/>
                <w:bCs/>
              </w:rPr>
              <w:t xml:space="preserve">Prerekvizity, </w:t>
            </w:r>
            <w:proofErr w:type="spellStart"/>
            <w:r w:rsidRPr="0017634B">
              <w:rPr>
                <w:b/>
                <w:bCs/>
              </w:rPr>
              <w:t>korekvizity</w:t>
            </w:r>
            <w:proofErr w:type="spellEnd"/>
            <w:r w:rsidRPr="0017634B">
              <w:rPr>
                <w:b/>
                <w:bCs/>
              </w:rPr>
              <w:t>, ekvivalence</w:t>
            </w:r>
            <w:r w:rsidRPr="0017634B">
              <w:t> </w:t>
            </w:r>
          </w:p>
        </w:tc>
        <w:tc>
          <w:tcPr>
            <w:tcW w:w="6747" w:type="dxa"/>
            <w:gridSpan w:val="7"/>
            <w:tcBorders>
              <w:top w:val="single" w:sz="6" w:space="0" w:color="auto"/>
              <w:left w:val="single" w:sz="6" w:space="0" w:color="auto"/>
              <w:bottom w:val="single" w:sz="6" w:space="0" w:color="auto"/>
              <w:right w:val="single" w:sz="6" w:space="0" w:color="auto"/>
            </w:tcBorders>
            <w:shd w:val="clear" w:color="auto" w:fill="auto"/>
            <w:hideMark/>
          </w:tcPr>
          <w:p w14:paraId="76B715AC" w14:textId="77777777" w:rsidR="0017634B" w:rsidRPr="0017634B" w:rsidRDefault="0017634B" w:rsidP="0017634B">
            <w:pPr>
              <w:jc w:val="both"/>
              <w:textAlignment w:val="baseline"/>
              <w:rPr>
                <w:rFonts w:ascii="Segoe UI" w:hAnsi="Segoe UI" w:cs="Segoe UI"/>
                <w:sz w:val="18"/>
                <w:szCs w:val="18"/>
              </w:rPr>
            </w:pPr>
            <w:r w:rsidRPr="0017634B">
              <w:t>povinný, ZT </w:t>
            </w:r>
          </w:p>
        </w:tc>
      </w:tr>
      <w:tr w:rsidR="0017634B" w:rsidRPr="0017634B" w14:paraId="63282D30"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45041B22" w14:textId="77777777" w:rsidR="0017634B" w:rsidRPr="0017634B" w:rsidRDefault="0017634B" w:rsidP="0017634B">
            <w:pPr>
              <w:textAlignment w:val="baseline"/>
              <w:rPr>
                <w:rFonts w:ascii="Segoe UI" w:hAnsi="Segoe UI" w:cs="Segoe UI"/>
                <w:sz w:val="18"/>
                <w:szCs w:val="18"/>
              </w:rPr>
            </w:pPr>
            <w:r w:rsidRPr="0017634B">
              <w:rPr>
                <w:b/>
                <w:bCs/>
              </w:rPr>
              <w:t>Způsob ověření studijních výsledků</w:t>
            </w:r>
            <w:r w:rsidRPr="0017634B">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991BC9F" w14:textId="77777777" w:rsidR="0017634B" w:rsidRPr="0017634B" w:rsidRDefault="0017634B" w:rsidP="0017634B">
            <w:pPr>
              <w:jc w:val="both"/>
              <w:textAlignment w:val="baseline"/>
              <w:rPr>
                <w:rFonts w:ascii="Segoe UI" w:hAnsi="Segoe UI" w:cs="Segoe UI"/>
                <w:sz w:val="18"/>
                <w:szCs w:val="18"/>
              </w:rPr>
            </w:pPr>
            <w:r w:rsidRPr="0017634B">
              <w:t>zkouška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76FDEE5C" w14:textId="77777777" w:rsidR="0017634B" w:rsidRPr="0017634B" w:rsidRDefault="0017634B" w:rsidP="0017634B">
            <w:pPr>
              <w:jc w:val="both"/>
              <w:textAlignment w:val="baseline"/>
              <w:rPr>
                <w:rFonts w:ascii="Segoe UI" w:hAnsi="Segoe UI" w:cs="Segoe UI"/>
                <w:sz w:val="18"/>
                <w:szCs w:val="18"/>
              </w:rPr>
            </w:pPr>
            <w:r w:rsidRPr="0017634B">
              <w:rPr>
                <w:b/>
                <w:bCs/>
              </w:rPr>
              <w:t>Forma výuky</w:t>
            </w:r>
            <w:r w:rsidRPr="0017634B">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AE2E05" w14:textId="77777777" w:rsidR="0017634B" w:rsidRPr="0017634B" w:rsidRDefault="0017634B" w:rsidP="0017634B">
            <w:pPr>
              <w:jc w:val="both"/>
              <w:textAlignment w:val="baseline"/>
              <w:rPr>
                <w:rFonts w:ascii="Segoe UI" w:hAnsi="Segoe UI" w:cs="Segoe UI"/>
                <w:sz w:val="18"/>
                <w:szCs w:val="18"/>
              </w:rPr>
            </w:pPr>
            <w:r w:rsidRPr="0017634B">
              <w:t>přednáška, cvičení </w:t>
            </w:r>
          </w:p>
        </w:tc>
      </w:tr>
      <w:tr w:rsidR="0017634B" w:rsidRPr="0017634B" w14:paraId="6C46F11E"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175A6D32" w14:textId="77777777" w:rsidR="0017634B" w:rsidRPr="0017634B" w:rsidRDefault="0017634B" w:rsidP="0017634B">
            <w:pPr>
              <w:textAlignment w:val="baseline"/>
              <w:rPr>
                <w:rFonts w:ascii="Segoe UI" w:hAnsi="Segoe UI" w:cs="Segoe UI"/>
                <w:sz w:val="18"/>
                <w:szCs w:val="18"/>
              </w:rPr>
            </w:pPr>
            <w:r w:rsidRPr="0017634B">
              <w:rPr>
                <w:b/>
                <w:bCs/>
              </w:rPr>
              <w:t>Forma způsobu ověření studijních výsledků a další požadavky na studenta</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031BDA14" w14:textId="77777777" w:rsidR="0017634B" w:rsidRPr="0017634B" w:rsidRDefault="0017634B" w:rsidP="0017634B">
            <w:pPr>
              <w:jc w:val="both"/>
              <w:textAlignment w:val="baseline"/>
              <w:rPr>
                <w:rFonts w:ascii="Segoe UI" w:hAnsi="Segoe UI" w:cs="Segoe UI"/>
                <w:sz w:val="18"/>
                <w:szCs w:val="18"/>
              </w:rPr>
            </w:pPr>
            <w:r w:rsidRPr="0017634B">
              <w:t>písemná, </w:t>
            </w:r>
          </w:p>
          <w:p w14:paraId="5E89EC9B" w14:textId="77777777" w:rsidR="0017634B" w:rsidRPr="0017634B" w:rsidRDefault="0017634B" w:rsidP="0017634B">
            <w:pPr>
              <w:jc w:val="both"/>
              <w:textAlignment w:val="baseline"/>
              <w:rPr>
                <w:rFonts w:ascii="Segoe UI" w:hAnsi="Segoe UI" w:cs="Segoe UI"/>
                <w:sz w:val="18"/>
                <w:szCs w:val="18"/>
              </w:rPr>
            </w:pPr>
            <w:r w:rsidRPr="0017634B">
              <w:t>participace na debatách, závěrečná prezentace </w:t>
            </w:r>
          </w:p>
        </w:tc>
      </w:tr>
      <w:tr w:rsidR="0017634B" w:rsidRPr="0017634B" w14:paraId="37EC80F9"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89CF193" w14:textId="77777777" w:rsidR="0017634B" w:rsidRPr="0017634B" w:rsidRDefault="0017634B" w:rsidP="0017634B">
            <w:pPr>
              <w:textAlignment w:val="baseline"/>
              <w:rPr>
                <w:rFonts w:ascii="Segoe UI" w:hAnsi="Segoe UI" w:cs="Segoe UI"/>
                <w:sz w:val="18"/>
                <w:szCs w:val="18"/>
              </w:rPr>
            </w:pPr>
            <w:r w:rsidRPr="0017634B">
              <w:t> </w:t>
            </w:r>
          </w:p>
        </w:tc>
      </w:tr>
      <w:tr w:rsidR="0017634B" w:rsidRPr="0017634B" w14:paraId="0FD28F66" w14:textId="77777777" w:rsidTr="009D5149">
        <w:trPr>
          <w:trHeight w:val="195"/>
        </w:trPr>
        <w:tc>
          <w:tcPr>
            <w:tcW w:w="3062" w:type="dxa"/>
            <w:tcBorders>
              <w:top w:val="nil"/>
              <w:left w:val="single" w:sz="6" w:space="0" w:color="auto"/>
              <w:bottom w:val="single" w:sz="6" w:space="0" w:color="auto"/>
              <w:right w:val="single" w:sz="6" w:space="0" w:color="auto"/>
            </w:tcBorders>
            <w:shd w:val="clear" w:color="auto" w:fill="F7CAAC"/>
            <w:hideMark/>
          </w:tcPr>
          <w:p w14:paraId="071CB1F1" w14:textId="77777777" w:rsidR="0017634B" w:rsidRPr="0017634B" w:rsidRDefault="0017634B" w:rsidP="0017634B">
            <w:pPr>
              <w:textAlignment w:val="baseline"/>
              <w:rPr>
                <w:rFonts w:ascii="Segoe UI" w:hAnsi="Segoe UI" w:cs="Segoe UI"/>
                <w:sz w:val="18"/>
                <w:szCs w:val="18"/>
              </w:rPr>
            </w:pPr>
            <w:r w:rsidRPr="0017634B">
              <w:rPr>
                <w:b/>
                <w:bCs/>
              </w:rPr>
              <w:t>Garant předmětu</w:t>
            </w:r>
            <w:r w:rsidRPr="0017634B">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72E32A16" w14:textId="7BA9E905" w:rsidR="0017634B" w:rsidRPr="0017634B" w:rsidRDefault="00E466DA" w:rsidP="00E466DA">
            <w:pPr>
              <w:jc w:val="both"/>
              <w:textAlignment w:val="baseline"/>
              <w:rPr>
                <w:rFonts w:ascii="Segoe UI" w:hAnsi="Segoe UI" w:cs="Segoe UI"/>
                <w:sz w:val="18"/>
                <w:szCs w:val="18"/>
              </w:rPr>
            </w:pPr>
            <w:r>
              <w:t xml:space="preserve">Mgr. Markéta Dvořáčková </w:t>
            </w:r>
          </w:p>
        </w:tc>
      </w:tr>
      <w:tr w:rsidR="0017634B" w:rsidRPr="0017634B" w14:paraId="52A27FB6" w14:textId="77777777" w:rsidTr="009D5149">
        <w:trPr>
          <w:trHeight w:val="240"/>
        </w:trPr>
        <w:tc>
          <w:tcPr>
            <w:tcW w:w="3062" w:type="dxa"/>
            <w:tcBorders>
              <w:top w:val="nil"/>
              <w:left w:val="single" w:sz="6" w:space="0" w:color="auto"/>
              <w:bottom w:val="single" w:sz="6" w:space="0" w:color="auto"/>
              <w:right w:val="single" w:sz="6" w:space="0" w:color="auto"/>
            </w:tcBorders>
            <w:shd w:val="clear" w:color="auto" w:fill="F7CAAC"/>
            <w:hideMark/>
          </w:tcPr>
          <w:p w14:paraId="1BD3E3D8" w14:textId="77777777" w:rsidR="0017634B" w:rsidRPr="0017634B" w:rsidRDefault="0017634B" w:rsidP="0017634B">
            <w:pPr>
              <w:textAlignment w:val="baseline"/>
              <w:rPr>
                <w:rFonts w:ascii="Segoe UI" w:hAnsi="Segoe UI" w:cs="Segoe UI"/>
                <w:sz w:val="18"/>
                <w:szCs w:val="18"/>
              </w:rPr>
            </w:pPr>
            <w:r w:rsidRPr="0017634B">
              <w:rPr>
                <w:b/>
                <w:bCs/>
              </w:rPr>
              <w:t>Zapojení garanta do výuky předmětu</w:t>
            </w:r>
            <w:r w:rsidRPr="0017634B">
              <w:t> </w:t>
            </w:r>
          </w:p>
        </w:tc>
        <w:tc>
          <w:tcPr>
            <w:tcW w:w="6747" w:type="dxa"/>
            <w:gridSpan w:val="7"/>
            <w:tcBorders>
              <w:top w:val="nil"/>
              <w:left w:val="single" w:sz="6" w:space="0" w:color="auto"/>
              <w:bottom w:val="single" w:sz="6" w:space="0" w:color="auto"/>
              <w:right w:val="single" w:sz="6" w:space="0" w:color="auto"/>
            </w:tcBorders>
            <w:shd w:val="clear" w:color="auto" w:fill="auto"/>
            <w:hideMark/>
          </w:tcPr>
          <w:p w14:paraId="2AD89A41" w14:textId="6460D298" w:rsidR="0017634B" w:rsidRPr="0017634B" w:rsidRDefault="00E466DA" w:rsidP="0017634B">
            <w:pPr>
              <w:jc w:val="both"/>
              <w:textAlignment w:val="baseline"/>
              <w:rPr>
                <w:rFonts w:ascii="Segoe UI" w:hAnsi="Segoe UI" w:cs="Segoe UI"/>
                <w:sz w:val="18"/>
                <w:szCs w:val="18"/>
              </w:rPr>
            </w:pPr>
            <w:r w:rsidRPr="0017634B">
              <w:t>100 % </w:t>
            </w:r>
          </w:p>
        </w:tc>
      </w:tr>
      <w:tr w:rsidR="0017634B" w:rsidRPr="0017634B" w14:paraId="7C97D081"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3F0A49A0" w14:textId="77777777" w:rsidR="0017634B" w:rsidRPr="0017634B" w:rsidRDefault="0017634B" w:rsidP="0017634B">
            <w:pPr>
              <w:textAlignment w:val="baseline"/>
              <w:rPr>
                <w:rFonts w:ascii="Segoe UI" w:hAnsi="Segoe UI" w:cs="Segoe UI"/>
                <w:sz w:val="18"/>
                <w:szCs w:val="18"/>
              </w:rPr>
            </w:pPr>
            <w:r w:rsidRPr="0017634B">
              <w:rPr>
                <w:b/>
                <w:bCs/>
              </w:rPr>
              <w:t>Vyučující</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08B7572B" w14:textId="5991324C" w:rsidR="0017634B" w:rsidRPr="0017634B" w:rsidRDefault="0017634B" w:rsidP="00E466DA">
            <w:pPr>
              <w:jc w:val="both"/>
              <w:textAlignment w:val="baseline"/>
              <w:rPr>
                <w:rFonts w:ascii="Segoe UI" w:hAnsi="Segoe UI" w:cs="Segoe UI"/>
                <w:sz w:val="18"/>
                <w:szCs w:val="18"/>
              </w:rPr>
            </w:pPr>
            <w:r w:rsidRPr="0017634B">
              <w:t xml:space="preserve">Mgr. Markéta Dvořáčková </w:t>
            </w:r>
          </w:p>
        </w:tc>
      </w:tr>
      <w:tr w:rsidR="0017634B" w:rsidRPr="0017634B" w14:paraId="57B06BA2"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726D46E"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03B0B4DE" w14:textId="77777777" w:rsidTr="009D5149">
        <w:tc>
          <w:tcPr>
            <w:tcW w:w="3062" w:type="dxa"/>
            <w:tcBorders>
              <w:top w:val="single" w:sz="6" w:space="0" w:color="auto"/>
              <w:left w:val="single" w:sz="6" w:space="0" w:color="auto"/>
              <w:bottom w:val="single" w:sz="6" w:space="0" w:color="auto"/>
              <w:right w:val="single" w:sz="6" w:space="0" w:color="auto"/>
            </w:tcBorders>
            <w:shd w:val="clear" w:color="auto" w:fill="F7CAAC"/>
            <w:hideMark/>
          </w:tcPr>
          <w:p w14:paraId="261E005E" w14:textId="77777777" w:rsidR="0017634B" w:rsidRPr="0017634B" w:rsidRDefault="0017634B" w:rsidP="0017634B">
            <w:pPr>
              <w:jc w:val="both"/>
              <w:textAlignment w:val="baseline"/>
              <w:rPr>
                <w:rFonts w:ascii="Segoe UI" w:hAnsi="Segoe UI" w:cs="Segoe UI"/>
                <w:sz w:val="18"/>
                <w:szCs w:val="18"/>
              </w:rPr>
            </w:pPr>
            <w:r w:rsidRPr="0017634B">
              <w:rPr>
                <w:b/>
                <w:bCs/>
              </w:rPr>
              <w:t>Stručná anotace předmětu</w:t>
            </w:r>
            <w:r w:rsidRPr="0017634B">
              <w:t> </w:t>
            </w:r>
          </w:p>
        </w:tc>
        <w:tc>
          <w:tcPr>
            <w:tcW w:w="6747" w:type="dxa"/>
            <w:gridSpan w:val="7"/>
            <w:tcBorders>
              <w:top w:val="single" w:sz="6" w:space="0" w:color="auto"/>
              <w:left w:val="single" w:sz="6" w:space="0" w:color="auto"/>
              <w:bottom w:val="nil"/>
              <w:right w:val="single" w:sz="6" w:space="0" w:color="auto"/>
            </w:tcBorders>
            <w:shd w:val="clear" w:color="auto" w:fill="auto"/>
            <w:hideMark/>
          </w:tcPr>
          <w:p w14:paraId="6800D9CE"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12C8B628" w14:textId="77777777" w:rsidTr="003B1715">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D1753E2" w14:textId="77777777" w:rsidR="0017634B" w:rsidRPr="0017634B" w:rsidRDefault="0017634B" w:rsidP="0017634B">
            <w:pPr>
              <w:jc w:val="both"/>
              <w:textAlignment w:val="baseline"/>
              <w:rPr>
                <w:rFonts w:ascii="Segoe UI" w:hAnsi="Segoe UI" w:cs="Segoe UI"/>
                <w:sz w:val="18"/>
                <w:szCs w:val="18"/>
              </w:rPr>
            </w:pPr>
            <w:r w:rsidRPr="0017634B">
              <w:t>Cílem kurzu je přiblížit široké spektrum změn, kterými společnost prochází v souvislosti s nástupem takzvaných nových (tj. digitálních) médií. Záměrem je poskytnout a) základní přehled o teoriích a debatách současné mediální kultury a společnosti, b) inspirovat diskusi nad zvolenými okruhy problémů, c) nabídnout některé analytické nástroje, které by studujícím mohly být prospěšné při práci na jejich vlastních projektech. Po základním uvedení do problematiky studia nových médií, které proběhlo v předchozím semestru, bude každé setkání nyní věnováno jednomu tematickému okruhu. Výuka probíhá dvěma metodami: souhrnnými přednáškami na dané téma a samostudiem. (Veškerá povinná literatura bude celoročně přístupná v MS Teams.) K navození a ilustraci problému využijeme filmové (případně televizní či rozhlasové) pořady. Práce v semestru bude zakončena písemným testem a prezentací vlastního tématu, které studující představí v rámci společného inspiračního setkání. </w:t>
            </w:r>
          </w:p>
          <w:p w14:paraId="72F9D785" w14:textId="7308484D" w:rsidR="0017634B" w:rsidRPr="0017634B" w:rsidRDefault="0017634B" w:rsidP="0017634B">
            <w:pPr>
              <w:jc w:val="both"/>
              <w:textAlignment w:val="baseline"/>
              <w:rPr>
                <w:rFonts w:ascii="Segoe UI" w:hAnsi="Segoe UI" w:cs="Segoe UI"/>
                <w:sz w:val="18"/>
                <w:szCs w:val="18"/>
              </w:rPr>
            </w:pPr>
            <w:r w:rsidRPr="0017634B">
              <w:t> </w:t>
            </w:r>
          </w:p>
          <w:p w14:paraId="75CE0206" w14:textId="77777777" w:rsidR="0017634B" w:rsidRPr="0017634B" w:rsidRDefault="0017634B" w:rsidP="007B217A">
            <w:pPr>
              <w:numPr>
                <w:ilvl w:val="0"/>
                <w:numId w:val="29"/>
              </w:numPr>
              <w:ind w:left="1080" w:hanging="623"/>
              <w:jc w:val="both"/>
              <w:textAlignment w:val="baseline"/>
            </w:pPr>
            <w:r w:rsidRPr="0017634B">
              <w:t>Média a čas </w:t>
            </w:r>
          </w:p>
          <w:p w14:paraId="7B3091FE" w14:textId="77777777" w:rsidR="0017634B" w:rsidRPr="0017634B" w:rsidRDefault="0017634B" w:rsidP="007B217A">
            <w:pPr>
              <w:numPr>
                <w:ilvl w:val="0"/>
                <w:numId w:val="30"/>
              </w:numPr>
              <w:ind w:left="1080" w:hanging="623"/>
              <w:jc w:val="both"/>
              <w:textAlignment w:val="baseline"/>
            </w:pPr>
            <w:r w:rsidRPr="0017634B">
              <w:t>Média a paměť </w:t>
            </w:r>
          </w:p>
          <w:p w14:paraId="115DBA2F" w14:textId="77777777" w:rsidR="0017634B" w:rsidRPr="0017634B" w:rsidRDefault="0017634B" w:rsidP="007B217A">
            <w:pPr>
              <w:numPr>
                <w:ilvl w:val="0"/>
                <w:numId w:val="31"/>
              </w:numPr>
              <w:ind w:left="1080" w:hanging="623"/>
              <w:jc w:val="both"/>
              <w:textAlignment w:val="baseline"/>
            </w:pPr>
            <w:r w:rsidRPr="0017634B">
              <w:t>Média a tělo </w:t>
            </w:r>
          </w:p>
          <w:p w14:paraId="53BC48C2" w14:textId="77777777" w:rsidR="0017634B" w:rsidRPr="0017634B" w:rsidRDefault="0017634B" w:rsidP="007B217A">
            <w:pPr>
              <w:numPr>
                <w:ilvl w:val="0"/>
                <w:numId w:val="32"/>
              </w:numPr>
              <w:ind w:left="1080" w:hanging="623"/>
              <w:jc w:val="both"/>
              <w:textAlignment w:val="baseline"/>
            </w:pPr>
            <w:r w:rsidRPr="0017634B">
              <w:t>Média a etika </w:t>
            </w:r>
          </w:p>
          <w:p w14:paraId="79401057" w14:textId="77777777" w:rsidR="0017634B" w:rsidRPr="0017634B" w:rsidRDefault="0017634B" w:rsidP="007B217A">
            <w:pPr>
              <w:numPr>
                <w:ilvl w:val="0"/>
                <w:numId w:val="33"/>
              </w:numPr>
              <w:ind w:left="1080" w:hanging="623"/>
              <w:jc w:val="both"/>
              <w:textAlignment w:val="baseline"/>
            </w:pPr>
            <w:r w:rsidRPr="0017634B">
              <w:t>Média a gender </w:t>
            </w:r>
          </w:p>
          <w:p w14:paraId="29BFDFF4" w14:textId="77777777" w:rsidR="0017634B" w:rsidRPr="0017634B" w:rsidRDefault="0017634B" w:rsidP="007B217A">
            <w:pPr>
              <w:numPr>
                <w:ilvl w:val="0"/>
                <w:numId w:val="34"/>
              </w:numPr>
              <w:ind w:left="1080" w:hanging="623"/>
              <w:jc w:val="both"/>
              <w:textAlignment w:val="baseline"/>
            </w:pPr>
            <w:r w:rsidRPr="0017634B">
              <w:t>Média a reprezentace minulosti </w:t>
            </w:r>
          </w:p>
          <w:p w14:paraId="40FF6157" w14:textId="66B1EC5A" w:rsidR="0017634B" w:rsidRDefault="0017634B" w:rsidP="007B217A">
            <w:pPr>
              <w:numPr>
                <w:ilvl w:val="0"/>
                <w:numId w:val="35"/>
              </w:numPr>
              <w:ind w:left="1080" w:hanging="623"/>
              <w:jc w:val="both"/>
              <w:textAlignment w:val="baseline"/>
            </w:pPr>
            <w:r w:rsidRPr="0017634B">
              <w:t>Plus: Mediální síť ideálního průmyslového města Zlína </w:t>
            </w:r>
          </w:p>
          <w:p w14:paraId="52C536CC" w14:textId="77777777" w:rsidR="004215A3" w:rsidRPr="0017634B" w:rsidRDefault="004215A3" w:rsidP="00311B61">
            <w:pPr>
              <w:ind w:left="1080"/>
              <w:jc w:val="both"/>
              <w:textAlignment w:val="baseline"/>
            </w:pPr>
          </w:p>
          <w:p w14:paraId="02BAB458" w14:textId="3B3845C3" w:rsidR="00DC4EC4" w:rsidRDefault="0017634B" w:rsidP="0017634B">
            <w:pPr>
              <w:jc w:val="both"/>
              <w:textAlignment w:val="baseline"/>
            </w:pPr>
            <w:r w:rsidRPr="0017634B">
              <w:t xml:space="preserve">Studující zná teorie rámující současný </w:t>
            </w:r>
            <w:proofErr w:type="spellStart"/>
            <w:r w:rsidRPr="0017634B">
              <w:t>sociálněvědní</w:t>
            </w:r>
            <w:proofErr w:type="spellEnd"/>
            <w:r w:rsidRPr="0017634B">
              <w:t xml:space="preserve"> výzkum nových médií a jejich uživatelů. Umí formulovat teoretický problém (nejlépe navázaný na obor, který studuje), v prezentaci jej představí a diskutuje s ostatními. </w:t>
            </w:r>
          </w:p>
          <w:p w14:paraId="3F6B4F29" w14:textId="11B1FF37" w:rsidR="00773B92" w:rsidRPr="0017634B" w:rsidRDefault="00773B92" w:rsidP="0017634B">
            <w:pPr>
              <w:jc w:val="both"/>
              <w:textAlignment w:val="baseline"/>
              <w:rPr>
                <w:rFonts w:ascii="Segoe UI" w:hAnsi="Segoe UI" w:cs="Segoe UI"/>
                <w:sz w:val="18"/>
                <w:szCs w:val="18"/>
              </w:rPr>
            </w:pPr>
          </w:p>
        </w:tc>
      </w:tr>
      <w:tr w:rsidR="0017634B" w:rsidRPr="0017634B" w14:paraId="0F7E103D" w14:textId="77777777" w:rsidTr="005A3D5D">
        <w:trPr>
          <w:trHeight w:val="255"/>
        </w:trPr>
        <w:tc>
          <w:tcPr>
            <w:tcW w:w="3631" w:type="dxa"/>
            <w:gridSpan w:val="2"/>
            <w:tcBorders>
              <w:top w:val="nil"/>
              <w:left w:val="single" w:sz="6" w:space="0" w:color="auto"/>
              <w:bottom w:val="single" w:sz="6" w:space="0" w:color="auto"/>
              <w:right w:val="single" w:sz="6" w:space="0" w:color="auto"/>
            </w:tcBorders>
            <w:shd w:val="clear" w:color="auto" w:fill="F7CAAC"/>
            <w:hideMark/>
          </w:tcPr>
          <w:p w14:paraId="3900E357" w14:textId="77777777" w:rsidR="0017634B" w:rsidRPr="0017634B" w:rsidRDefault="0017634B" w:rsidP="0017634B">
            <w:pPr>
              <w:jc w:val="both"/>
              <w:textAlignment w:val="baseline"/>
              <w:rPr>
                <w:rFonts w:ascii="Segoe UI" w:hAnsi="Segoe UI" w:cs="Segoe UI"/>
                <w:sz w:val="18"/>
                <w:szCs w:val="18"/>
              </w:rPr>
            </w:pPr>
            <w:r w:rsidRPr="0017634B">
              <w:rPr>
                <w:b/>
                <w:bCs/>
              </w:rPr>
              <w:t>Studijní literatura a studijní pomůcky</w:t>
            </w:r>
            <w:r w:rsidRPr="0017634B">
              <w:t> </w:t>
            </w:r>
          </w:p>
        </w:tc>
        <w:tc>
          <w:tcPr>
            <w:tcW w:w="6178" w:type="dxa"/>
            <w:gridSpan w:val="6"/>
            <w:tcBorders>
              <w:top w:val="nil"/>
              <w:left w:val="single" w:sz="6" w:space="0" w:color="auto"/>
              <w:bottom w:val="nil"/>
              <w:right w:val="single" w:sz="6" w:space="0" w:color="auto"/>
            </w:tcBorders>
            <w:shd w:val="clear" w:color="auto" w:fill="auto"/>
            <w:hideMark/>
          </w:tcPr>
          <w:p w14:paraId="721E4D08" w14:textId="77777777" w:rsidR="0017634B" w:rsidRPr="0017634B" w:rsidRDefault="0017634B" w:rsidP="0017634B">
            <w:pPr>
              <w:jc w:val="both"/>
              <w:textAlignment w:val="baseline"/>
              <w:rPr>
                <w:rFonts w:ascii="Segoe UI" w:hAnsi="Segoe UI" w:cs="Segoe UI"/>
                <w:sz w:val="18"/>
                <w:szCs w:val="18"/>
              </w:rPr>
            </w:pPr>
            <w:r w:rsidRPr="0017634B">
              <w:t> </w:t>
            </w:r>
          </w:p>
        </w:tc>
      </w:tr>
      <w:tr w:rsidR="0017634B" w:rsidRPr="0017634B" w14:paraId="523FC39A" w14:textId="77777777" w:rsidTr="003B1715">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241B006" w14:textId="77777777" w:rsidR="0017634B" w:rsidRPr="0017634B" w:rsidRDefault="0017634B" w:rsidP="0017634B">
            <w:pPr>
              <w:jc w:val="both"/>
              <w:textAlignment w:val="baseline"/>
              <w:rPr>
                <w:rFonts w:ascii="Segoe UI" w:hAnsi="Segoe UI" w:cs="Segoe UI"/>
                <w:sz w:val="18"/>
                <w:szCs w:val="18"/>
              </w:rPr>
            </w:pPr>
            <w:r w:rsidRPr="0017634B">
              <w:rPr>
                <w:b/>
                <w:bCs/>
              </w:rPr>
              <w:t>Povinná:</w:t>
            </w:r>
            <w:r w:rsidRPr="0017634B">
              <w:t> </w:t>
            </w:r>
          </w:p>
          <w:p w14:paraId="5D0ADB67" w14:textId="479F9B52" w:rsidR="0017634B" w:rsidRDefault="0017634B" w:rsidP="0017634B">
            <w:pPr>
              <w:textAlignment w:val="baseline"/>
              <w:rPr>
                <w:ins w:id="267" w:author="Hana Ponížilová" w:date="2023-03-14T09:45:00Z"/>
              </w:rPr>
            </w:pPr>
            <w:r w:rsidRPr="0017634B">
              <w:t xml:space="preserve">BENDOVÁ, Helena, </w:t>
            </w:r>
            <w:proofErr w:type="spellStart"/>
            <w:r w:rsidRPr="0017634B">
              <w:t>ed</w:t>
            </w:r>
            <w:proofErr w:type="spellEnd"/>
            <w:r w:rsidRPr="0017634B">
              <w:t>. a STRNAD, Matěj. </w:t>
            </w:r>
            <w:r w:rsidRPr="0017634B">
              <w:rPr>
                <w:i/>
                <w:iCs/>
              </w:rPr>
              <w:t>Společenské vědy a audiovize</w:t>
            </w:r>
            <w:r w:rsidR="00EA6FC3">
              <w:t xml:space="preserve">. </w:t>
            </w:r>
            <w:r w:rsidRPr="0017634B">
              <w:t>Praha: Akademie múzických umění v Pra</w:t>
            </w:r>
            <w:r w:rsidR="00EA6FC3">
              <w:t xml:space="preserve">ze, 2014. </w:t>
            </w:r>
            <w:r w:rsidRPr="0017634B">
              <w:t>ISBN 978-80-7331-313-5. </w:t>
            </w:r>
          </w:p>
          <w:p w14:paraId="511676E6" w14:textId="4BE1FE0D" w:rsidR="00E357EA" w:rsidRPr="0017634B" w:rsidRDefault="00E357EA" w:rsidP="00E357EA">
            <w:pPr>
              <w:textAlignment w:val="baseline"/>
              <w:rPr>
                <w:rFonts w:ascii="Segoe UI" w:hAnsi="Segoe UI" w:cs="Segoe UI"/>
                <w:sz w:val="18"/>
                <w:szCs w:val="18"/>
              </w:rPr>
            </w:pPr>
            <w:ins w:id="268" w:author="Hana Ponížilová" w:date="2023-03-14T09:45:00Z">
              <w:r w:rsidRPr="0017634B">
                <w:t>MCQUAIL, Denis a DEUZE, Mark. </w:t>
              </w:r>
              <w:proofErr w:type="spellStart"/>
              <w:r w:rsidRPr="0017634B">
                <w:rPr>
                  <w:i/>
                  <w:iCs/>
                </w:rPr>
                <w:t>McQuail's</w:t>
              </w:r>
              <w:proofErr w:type="spellEnd"/>
              <w:r w:rsidRPr="0017634B">
                <w:rPr>
                  <w:i/>
                  <w:iCs/>
                </w:rPr>
                <w:t xml:space="preserve"> media &amp; </w:t>
              </w:r>
              <w:proofErr w:type="spellStart"/>
              <w:r w:rsidRPr="0017634B">
                <w:rPr>
                  <w:i/>
                  <w:iCs/>
                </w:rPr>
                <w:t>mass</w:t>
              </w:r>
              <w:proofErr w:type="spellEnd"/>
              <w:r w:rsidRPr="0017634B">
                <w:rPr>
                  <w:i/>
                  <w:iCs/>
                </w:rPr>
                <w:t xml:space="preserve"> </w:t>
              </w:r>
              <w:proofErr w:type="spellStart"/>
              <w:r w:rsidRPr="0017634B">
                <w:rPr>
                  <w:i/>
                  <w:iCs/>
                </w:rPr>
                <w:t>communication</w:t>
              </w:r>
              <w:proofErr w:type="spellEnd"/>
              <w:r w:rsidRPr="0017634B">
                <w:rPr>
                  <w:i/>
                  <w:iCs/>
                </w:rPr>
                <w:t xml:space="preserve"> </w:t>
              </w:r>
              <w:proofErr w:type="spellStart"/>
              <w:r w:rsidRPr="0017634B">
                <w:rPr>
                  <w:i/>
                  <w:iCs/>
                </w:rPr>
                <w:t>theory</w:t>
              </w:r>
              <w:proofErr w:type="spellEnd"/>
              <w:r w:rsidRPr="0017634B">
                <w:rPr>
                  <w:i/>
                  <w:iCs/>
                </w:rPr>
                <w:t>.</w:t>
              </w:r>
              <w:r w:rsidRPr="0017634B">
                <w:t xml:space="preserve"> </w:t>
              </w:r>
              <w:proofErr w:type="spellStart"/>
              <w:r w:rsidRPr="0017634B">
                <w:t>Seventh</w:t>
              </w:r>
              <w:proofErr w:type="spellEnd"/>
              <w:r w:rsidRPr="0017634B">
                <w:t xml:space="preserve"> </w:t>
              </w:r>
              <w:proofErr w:type="spellStart"/>
              <w:r w:rsidRPr="0017634B">
                <w:t>edition</w:t>
              </w:r>
              <w:proofErr w:type="spellEnd"/>
              <w:r w:rsidRPr="0017634B">
                <w:t>. Los An</w:t>
              </w:r>
              <w:r>
                <w:t xml:space="preserve">geles: </w:t>
              </w:r>
              <w:proofErr w:type="spellStart"/>
              <w:r>
                <w:t>Sage</w:t>
              </w:r>
              <w:proofErr w:type="spellEnd"/>
              <w:r>
                <w:t>, 2020</w:t>
              </w:r>
              <w:r w:rsidRPr="0017634B">
                <w:t>. ISBN 978-1-4739-0250-3. </w:t>
              </w:r>
            </w:ins>
          </w:p>
          <w:p w14:paraId="27559F67" w14:textId="77777777" w:rsidR="00FC5C84" w:rsidRDefault="0017634B" w:rsidP="00563B3C">
            <w:pPr>
              <w:textAlignment w:val="baseline"/>
            </w:pPr>
            <w:r w:rsidRPr="0017634B">
              <w:rPr>
                <w:b/>
                <w:bCs/>
              </w:rPr>
              <w:t xml:space="preserve">Doporučená: </w:t>
            </w:r>
            <w:r w:rsidRPr="0017634B">
              <w:t> </w:t>
            </w:r>
            <w:r w:rsidRPr="0017634B">
              <w:br/>
            </w:r>
            <w:r w:rsidR="00563B3C" w:rsidRPr="0017634B">
              <w:t>BRIDLE, James. </w:t>
            </w:r>
            <w:r w:rsidR="00563B3C" w:rsidRPr="0017634B">
              <w:rPr>
                <w:i/>
                <w:iCs/>
              </w:rPr>
              <w:t>Temné zítřky: technologie a konec budoucnosti</w:t>
            </w:r>
            <w:r w:rsidR="00563B3C" w:rsidRPr="0017634B">
              <w:t xml:space="preserve">. Překlad Petr Ondráček. </w:t>
            </w:r>
            <w:r w:rsidR="00EA6FC3">
              <w:t xml:space="preserve">Brno: Host, 2020. </w:t>
            </w:r>
          </w:p>
          <w:p w14:paraId="4EDBA403" w14:textId="702A719E" w:rsidR="00563B3C" w:rsidRPr="0017634B" w:rsidRDefault="00563B3C" w:rsidP="00563B3C">
            <w:pPr>
              <w:textAlignment w:val="baseline"/>
              <w:rPr>
                <w:rFonts w:ascii="Segoe UI" w:hAnsi="Segoe UI" w:cs="Segoe UI"/>
                <w:sz w:val="18"/>
                <w:szCs w:val="18"/>
              </w:rPr>
            </w:pPr>
            <w:r w:rsidRPr="0017634B">
              <w:t>ISBN 978-80-275-0211-0. </w:t>
            </w:r>
          </w:p>
          <w:p w14:paraId="2A2B7381" w14:textId="77777777" w:rsidR="00563B3C" w:rsidRPr="0017634B" w:rsidRDefault="00563B3C" w:rsidP="00563B3C">
            <w:pPr>
              <w:textAlignment w:val="baseline"/>
              <w:rPr>
                <w:rFonts w:ascii="Segoe UI" w:hAnsi="Segoe UI" w:cs="Segoe UI"/>
                <w:sz w:val="18"/>
                <w:szCs w:val="18"/>
              </w:rPr>
            </w:pPr>
            <w:r w:rsidRPr="0017634B">
              <w:t xml:space="preserve">DIJCK, José van. </w:t>
            </w:r>
            <w:proofErr w:type="spellStart"/>
            <w:r w:rsidRPr="0017634B">
              <w:rPr>
                <w:i/>
                <w:iCs/>
              </w:rPr>
              <w:t>Mediated</w:t>
            </w:r>
            <w:proofErr w:type="spellEnd"/>
            <w:r w:rsidRPr="0017634B">
              <w:rPr>
                <w:i/>
                <w:iCs/>
              </w:rPr>
              <w:t xml:space="preserve"> </w:t>
            </w:r>
            <w:proofErr w:type="spellStart"/>
            <w:r w:rsidRPr="0017634B">
              <w:rPr>
                <w:i/>
                <w:iCs/>
              </w:rPr>
              <w:t>memories</w:t>
            </w:r>
            <w:proofErr w:type="spellEnd"/>
            <w:r w:rsidRPr="0017634B">
              <w:rPr>
                <w:i/>
                <w:iCs/>
              </w:rPr>
              <w:t xml:space="preserve"> in </w:t>
            </w:r>
            <w:proofErr w:type="spellStart"/>
            <w:r w:rsidRPr="0017634B">
              <w:rPr>
                <w:i/>
                <w:iCs/>
              </w:rPr>
              <w:t>the</w:t>
            </w:r>
            <w:proofErr w:type="spellEnd"/>
            <w:r w:rsidRPr="0017634B">
              <w:rPr>
                <w:i/>
                <w:iCs/>
              </w:rPr>
              <w:t xml:space="preserve"> </w:t>
            </w:r>
            <w:proofErr w:type="spellStart"/>
            <w:r w:rsidRPr="0017634B">
              <w:rPr>
                <w:i/>
                <w:iCs/>
              </w:rPr>
              <w:t>digital</w:t>
            </w:r>
            <w:proofErr w:type="spellEnd"/>
            <w:r w:rsidRPr="0017634B">
              <w:rPr>
                <w:i/>
                <w:iCs/>
              </w:rPr>
              <w:t xml:space="preserve"> </w:t>
            </w:r>
            <w:proofErr w:type="spellStart"/>
            <w:r w:rsidRPr="0017634B">
              <w:rPr>
                <w:i/>
                <w:iCs/>
              </w:rPr>
              <w:t>age</w:t>
            </w:r>
            <w:proofErr w:type="spellEnd"/>
            <w:r w:rsidRPr="0017634B">
              <w:rPr>
                <w:i/>
                <w:iCs/>
              </w:rPr>
              <w:t>.</w:t>
            </w:r>
            <w:r w:rsidRPr="0017634B">
              <w:t xml:space="preserve"> Stanford: Stanford University </w:t>
            </w:r>
            <w:proofErr w:type="spellStart"/>
            <w:r w:rsidRPr="0017634B">
              <w:t>Press</w:t>
            </w:r>
            <w:proofErr w:type="spellEnd"/>
            <w:r w:rsidRPr="0017634B">
              <w:t xml:space="preserve">, 2007. </w:t>
            </w:r>
            <w:proofErr w:type="spellStart"/>
            <w:r w:rsidRPr="0017634B">
              <w:t>Cultural</w:t>
            </w:r>
            <w:proofErr w:type="spellEnd"/>
            <w:r w:rsidRPr="0017634B">
              <w:t xml:space="preserve"> </w:t>
            </w:r>
            <w:proofErr w:type="spellStart"/>
            <w:r w:rsidRPr="0017634B">
              <w:t>memory</w:t>
            </w:r>
            <w:proofErr w:type="spellEnd"/>
            <w:r w:rsidRPr="0017634B">
              <w:t xml:space="preserve"> in </w:t>
            </w:r>
            <w:proofErr w:type="spellStart"/>
            <w:r w:rsidRPr="0017634B">
              <w:t>the</w:t>
            </w:r>
            <w:proofErr w:type="spellEnd"/>
            <w:r w:rsidRPr="0017634B">
              <w:t xml:space="preserve"> </w:t>
            </w:r>
            <w:proofErr w:type="spellStart"/>
            <w:r w:rsidRPr="0017634B">
              <w:t>present</w:t>
            </w:r>
            <w:proofErr w:type="spellEnd"/>
            <w:r w:rsidRPr="0017634B">
              <w:t>. ISBN 978-0-8047-5623-5. </w:t>
            </w:r>
          </w:p>
          <w:p w14:paraId="048FD6C3" w14:textId="1145FB9F" w:rsidR="0017634B" w:rsidRPr="0017634B" w:rsidRDefault="0017634B" w:rsidP="0017634B">
            <w:pPr>
              <w:textAlignment w:val="baseline"/>
              <w:rPr>
                <w:rFonts w:ascii="Segoe UI" w:hAnsi="Segoe UI" w:cs="Segoe UI"/>
                <w:sz w:val="18"/>
                <w:szCs w:val="18"/>
              </w:rPr>
            </w:pPr>
            <w:r w:rsidRPr="0017634B">
              <w:t>DVOŘÁK, Tomáš et al. </w:t>
            </w:r>
            <w:r w:rsidRPr="0017634B">
              <w:rPr>
                <w:i/>
                <w:iCs/>
              </w:rPr>
              <w:t>Epistemologie (nových) médií.</w:t>
            </w:r>
            <w:r w:rsidRPr="0017634B">
              <w:t xml:space="preserve"> [Praha]: Akademie múzických umění v Praze v Nakladatelství</w:t>
            </w:r>
            <w:r w:rsidR="00EA6FC3">
              <w:t xml:space="preserve"> AMU, 2018. </w:t>
            </w:r>
            <w:r w:rsidRPr="0017634B">
              <w:t>ISBN 978-80-7331-494-1. </w:t>
            </w:r>
            <w:r w:rsidRPr="0017634B">
              <w:br/>
              <w:t>DVOŘÁK, Tomáš et al. </w:t>
            </w:r>
            <w:proofErr w:type="spellStart"/>
            <w:r w:rsidRPr="0017634B">
              <w:rPr>
                <w:i/>
                <w:iCs/>
              </w:rPr>
              <w:t>Temporalita</w:t>
            </w:r>
            <w:proofErr w:type="spellEnd"/>
            <w:r w:rsidRPr="0017634B">
              <w:rPr>
                <w:i/>
                <w:iCs/>
              </w:rPr>
              <w:t xml:space="preserve"> (nových) médií.</w:t>
            </w:r>
            <w:r w:rsidRPr="0017634B">
              <w:t xml:space="preserve"> </w:t>
            </w:r>
            <w:r w:rsidR="00EA6FC3">
              <w:t xml:space="preserve">Praha: NAMU, 2016. </w:t>
            </w:r>
            <w:r w:rsidRPr="0017634B">
              <w:t>ISBN 978-80-7331-425-5. </w:t>
            </w:r>
          </w:p>
          <w:p w14:paraId="0E759734" w14:textId="77777777" w:rsidR="0017634B" w:rsidRPr="00D73AAC" w:rsidRDefault="0017634B" w:rsidP="0017634B">
            <w:pPr>
              <w:textAlignment w:val="baseline"/>
              <w:rPr>
                <w:sz w:val="18"/>
                <w:szCs w:val="18"/>
              </w:rPr>
            </w:pPr>
            <w:r w:rsidRPr="00C41964">
              <w:t xml:space="preserve">SZCZEPANIK, Petr. Mediální výstavba Ideálního průmyslového města. Síť médií v Baťově Zlíně 30. let. In </w:t>
            </w:r>
            <w:r w:rsidRPr="00C41964">
              <w:rPr>
                <w:i/>
                <w:iCs/>
              </w:rPr>
              <w:t>Kinematografie a město. Studie z dějin lokální filmové kultury</w:t>
            </w:r>
            <w:r w:rsidRPr="00C41964">
              <w:t>. Brno: FF MU, 2005. s. 18-60. </w:t>
            </w:r>
          </w:p>
          <w:p w14:paraId="503667FA" w14:textId="77777777" w:rsidR="0017634B" w:rsidRPr="0017634B" w:rsidRDefault="0017634B" w:rsidP="0017634B">
            <w:pPr>
              <w:jc w:val="both"/>
              <w:textAlignment w:val="baseline"/>
              <w:rPr>
                <w:rFonts w:ascii="Segoe UI" w:hAnsi="Segoe UI" w:cs="Segoe UI"/>
                <w:sz w:val="18"/>
                <w:szCs w:val="18"/>
              </w:rPr>
            </w:pPr>
            <w:r w:rsidRPr="00C41964">
              <w:rPr>
                <w:i/>
                <w:iCs/>
              </w:rPr>
              <w:t>Otevřené hlavy</w:t>
            </w:r>
            <w:r w:rsidRPr="00C41964">
              <w:t xml:space="preserve">, </w:t>
            </w:r>
            <w:proofErr w:type="spellStart"/>
            <w:r w:rsidRPr="00C41964">
              <w:t>podcastová</w:t>
            </w:r>
            <w:proofErr w:type="spellEnd"/>
            <w:r w:rsidRPr="00C41964">
              <w:t xml:space="preserve"> série rozhovorů s předními světovými intelektuály a intelektuálkami o zásadních problémech současného světa. Připravuje Ondřej </w:t>
            </w:r>
            <w:proofErr w:type="spellStart"/>
            <w:r w:rsidRPr="00C41964">
              <w:t>Trhoň</w:t>
            </w:r>
            <w:proofErr w:type="spellEnd"/>
            <w:r w:rsidRPr="00D73AAC">
              <w:t xml:space="preserve">. </w:t>
            </w:r>
            <w:r w:rsidRPr="00C41964">
              <w:t>Český rozhlas, 2017-2019. Dostupné z</w:t>
            </w:r>
            <w:r w:rsidRPr="00D73AAC">
              <w:t xml:space="preserve">: </w:t>
            </w:r>
            <w:hyperlink r:id="rId25" w:tgtFrame="_blank" w:history="1">
              <w:r w:rsidRPr="00C41964">
                <w:t>https://wave.rozhlas.cz/otevrene-hlavy-5981017/o-poradu</w:t>
              </w:r>
            </w:hyperlink>
            <w:r w:rsidRPr="00FA6CDD">
              <w:rPr>
                <w:sz w:val="24"/>
                <w:szCs w:val="24"/>
              </w:rPr>
              <w:t> </w:t>
            </w:r>
          </w:p>
        </w:tc>
      </w:tr>
    </w:tbl>
    <w:p w14:paraId="0659FADF" w14:textId="7C3E4552" w:rsidR="00761DCB" w:rsidRDefault="00FA6CDD"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A4E32" w:rsidRPr="004A4E32" w14:paraId="0D4086A4" w14:textId="77777777" w:rsidTr="00761DCB">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67E7AFA" w14:textId="77777777" w:rsidR="004A4E32" w:rsidRPr="004A4E32" w:rsidRDefault="004A4E32" w:rsidP="004A4E32">
            <w:pPr>
              <w:jc w:val="both"/>
              <w:textAlignment w:val="baseline"/>
              <w:rPr>
                <w:rFonts w:ascii="Segoe UI" w:hAnsi="Segoe UI" w:cs="Segoe UI"/>
                <w:sz w:val="18"/>
                <w:szCs w:val="18"/>
              </w:rPr>
            </w:pPr>
            <w:r w:rsidRPr="004A4E32">
              <w:rPr>
                <w:b/>
                <w:bCs/>
                <w:sz w:val="28"/>
                <w:szCs w:val="28"/>
              </w:rPr>
              <w:lastRenderedPageBreak/>
              <w:t>B-III – Charakteristika studijního předmětu</w:t>
            </w:r>
            <w:r w:rsidRPr="004A4E32">
              <w:rPr>
                <w:sz w:val="28"/>
                <w:szCs w:val="28"/>
              </w:rPr>
              <w:t> </w:t>
            </w:r>
          </w:p>
        </w:tc>
      </w:tr>
      <w:tr w:rsidR="004A4E32" w:rsidRPr="004A4E32" w14:paraId="43524524" w14:textId="77777777" w:rsidTr="00761DCB">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F79EF6E" w14:textId="77777777" w:rsidR="004A4E32" w:rsidRPr="004A4E32" w:rsidRDefault="004A4E32" w:rsidP="004A4E32">
            <w:pPr>
              <w:textAlignment w:val="baseline"/>
              <w:rPr>
                <w:rFonts w:ascii="Segoe UI" w:hAnsi="Segoe UI" w:cs="Segoe UI"/>
                <w:sz w:val="18"/>
                <w:szCs w:val="18"/>
              </w:rPr>
            </w:pPr>
            <w:r w:rsidRPr="004A4E32">
              <w:rPr>
                <w:b/>
                <w:bCs/>
              </w:rPr>
              <w:t>Název studijního předmětu</w:t>
            </w:r>
            <w:r w:rsidRPr="004A4E32">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03E35576" w14:textId="77777777" w:rsidR="004A4E32" w:rsidRPr="004A4E32" w:rsidRDefault="004A4E32" w:rsidP="004A4E32">
            <w:pPr>
              <w:jc w:val="both"/>
              <w:textAlignment w:val="baseline"/>
              <w:rPr>
                <w:rFonts w:ascii="Segoe UI" w:hAnsi="Segoe UI" w:cs="Segoe UI"/>
                <w:sz w:val="18"/>
                <w:szCs w:val="18"/>
              </w:rPr>
            </w:pPr>
            <w:r w:rsidRPr="004A4E32">
              <w:t>Dotační management </w:t>
            </w:r>
          </w:p>
        </w:tc>
      </w:tr>
      <w:tr w:rsidR="004A4E32" w:rsidRPr="004A4E32" w14:paraId="015F333B"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6335589" w14:textId="77777777" w:rsidR="004A4E32" w:rsidRPr="004A4E32" w:rsidRDefault="004A4E32" w:rsidP="004A4E32">
            <w:pPr>
              <w:textAlignment w:val="baseline"/>
              <w:rPr>
                <w:rFonts w:ascii="Segoe UI" w:hAnsi="Segoe UI" w:cs="Segoe UI"/>
                <w:sz w:val="18"/>
                <w:szCs w:val="18"/>
              </w:rPr>
            </w:pPr>
            <w:r w:rsidRPr="004A4E32">
              <w:rPr>
                <w:b/>
                <w:bCs/>
              </w:rPr>
              <w:t>Typ předmětu</w:t>
            </w:r>
            <w:r w:rsidRPr="004A4E3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A655258" w14:textId="77777777" w:rsidR="004A4E32" w:rsidRPr="004A4E32" w:rsidRDefault="004A4E32" w:rsidP="004A4E32">
            <w:pPr>
              <w:jc w:val="both"/>
              <w:textAlignment w:val="baseline"/>
              <w:rPr>
                <w:rFonts w:ascii="Segoe UI" w:hAnsi="Segoe UI" w:cs="Segoe UI"/>
                <w:sz w:val="18"/>
                <w:szCs w:val="18"/>
              </w:rPr>
            </w:pPr>
            <w:r w:rsidRPr="004A4E32">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C14D12F" w14:textId="77777777" w:rsidR="004A4E32" w:rsidRPr="004A4E32" w:rsidRDefault="004A4E32" w:rsidP="004A4E32">
            <w:pPr>
              <w:jc w:val="both"/>
              <w:textAlignment w:val="baseline"/>
              <w:rPr>
                <w:rFonts w:ascii="Segoe UI" w:hAnsi="Segoe UI" w:cs="Segoe UI"/>
                <w:sz w:val="18"/>
                <w:szCs w:val="18"/>
              </w:rPr>
            </w:pPr>
            <w:r w:rsidRPr="004A4E32">
              <w:rPr>
                <w:b/>
                <w:bCs/>
              </w:rPr>
              <w:t>doporučený ročník / semestr</w:t>
            </w:r>
            <w:r w:rsidRPr="004A4E32">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5A9E266" w14:textId="77777777" w:rsidR="004A4E32" w:rsidRPr="004A4E32" w:rsidRDefault="004A4E32" w:rsidP="004A4E32">
            <w:pPr>
              <w:jc w:val="both"/>
              <w:textAlignment w:val="baseline"/>
              <w:rPr>
                <w:rFonts w:ascii="Segoe UI" w:hAnsi="Segoe UI" w:cs="Segoe UI"/>
                <w:sz w:val="18"/>
                <w:szCs w:val="18"/>
              </w:rPr>
            </w:pPr>
            <w:r w:rsidRPr="004A4E32">
              <w:t>1/LS </w:t>
            </w:r>
          </w:p>
        </w:tc>
      </w:tr>
      <w:tr w:rsidR="004A4E32" w:rsidRPr="004A4E32" w14:paraId="1D456B92"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C3D1F8C" w14:textId="77777777" w:rsidR="004A4E32" w:rsidRPr="004A4E32" w:rsidRDefault="004A4E32" w:rsidP="004A4E32">
            <w:pPr>
              <w:textAlignment w:val="baseline"/>
              <w:rPr>
                <w:rFonts w:ascii="Segoe UI" w:hAnsi="Segoe UI" w:cs="Segoe UI"/>
                <w:sz w:val="18"/>
                <w:szCs w:val="18"/>
              </w:rPr>
            </w:pPr>
            <w:r w:rsidRPr="004A4E32">
              <w:rPr>
                <w:b/>
                <w:bCs/>
              </w:rPr>
              <w:t>Rozsah studijního předmětu</w:t>
            </w:r>
            <w:r w:rsidRPr="004A4E32">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FF011C9" w14:textId="77777777" w:rsidR="004A4E32" w:rsidRPr="004A4E32" w:rsidRDefault="004A4E32" w:rsidP="004A4E32">
            <w:pPr>
              <w:jc w:val="both"/>
              <w:textAlignment w:val="baseline"/>
              <w:rPr>
                <w:rFonts w:ascii="Segoe UI" w:hAnsi="Segoe UI" w:cs="Segoe UI"/>
                <w:sz w:val="18"/>
                <w:szCs w:val="18"/>
              </w:rPr>
            </w:pPr>
            <w:r w:rsidRPr="004A4E32">
              <w:t>39c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07E6F562" w14:textId="77777777" w:rsidR="004A4E32" w:rsidRPr="004A4E32" w:rsidRDefault="004A4E32" w:rsidP="004A4E32">
            <w:pPr>
              <w:jc w:val="both"/>
              <w:textAlignment w:val="baseline"/>
              <w:rPr>
                <w:rFonts w:ascii="Segoe UI" w:hAnsi="Segoe UI" w:cs="Segoe UI"/>
                <w:sz w:val="18"/>
                <w:szCs w:val="18"/>
              </w:rPr>
            </w:pPr>
            <w:r w:rsidRPr="004A4E32">
              <w:rPr>
                <w:b/>
                <w:bCs/>
              </w:rPr>
              <w:t>hod. </w:t>
            </w:r>
            <w:r w:rsidRPr="004A4E32">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42606E45" w14:textId="77777777" w:rsidR="004A4E32" w:rsidRPr="004A4E32" w:rsidRDefault="004A4E32" w:rsidP="004A4E32">
            <w:pPr>
              <w:jc w:val="both"/>
              <w:textAlignment w:val="baseline"/>
              <w:rPr>
                <w:rFonts w:ascii="Segoe UI" w:hAnsi="Segoe UI" w:cs="Segoe UI"/>
                <w:sz w:val="18"/>
                <w:szCs w:val="18"/>
              </w:rPr>
            </w:pPr>
            <w:r w:rsidRPr="004A4E32">
              <w:t>39 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873135A" w14:textId="77777777" w:rsidR="004A4E32" w:rsidRPr="004A4E32" w:rsidRDefault="004A4E32" w:rsidP="004A4E32">
            <w:pPr>
              <w:jc w:val="both"/>
              <w:textAlignment w:val="baseline"/>
              <w:rPr>
                <w:rFonts w:ascii="Segoe UI" w:hAnsi="Segoe UI" w:cs="Segoe UI"/>
                <w:sz w:val="18"/>
                <w:szCs w:val="18"/>
              </w:rPr>
            </w:pPr>
            <w:r w:rsidRPr="004A4E32">
              <w:rPr>
                <w:b/>
                <w:bCs/>
              </w:rPr>
              <w:t>kreditů</w:t>
            </w:r>
            <w:r w:rsidRPr="004A4E3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41BA25B5" w14:textId="77777777" w:rsidR="004A4E32" w:rsidRPr="004A4E32" w:rsidRDefault="004A4E32" w:rsidP="004A4E32">
            <w:pPr>
              <w:jc w:val="both"/>
              <w:textAlignment w:val="baseline"/>
              <w:rPr>
                <w:rFonts w:ascii="Segoe UI" w:hAnsi="Segoe UI" w:cs="Segoe UI"/>
                <w:sz w:val="18"/>
                <w:szCs w:val="18"/>
              </w:rPr>
            </w:pPr>
            <w:r w:rsidRPr="004A4E32">
              <w:t>1 </w:t>
            </w:r>
          </w:p>
        </w:tc>
      </w:tr>
      <w:tr w:rsidR="004A4E32" w:rsidRPr="004A4E32" w14:paraId="49F72334"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B3C7937" w14:textId="77777777" w:rsidR="004A4E32" w:rsidRPr="004A4E32" w:rsidRDefault="004A4E32" w:rsidP="004A4E32">
            <w:pPr>
              <w:textAlignment w:val="baseline"/>
              <w:rPr>
                <w:rFonts w:ascii="Segoe UI" w:hAnsi="Segoe UI" w:cs="Segoe UI"/>
                <w:sz w:val="18"/>
                <w:szCs w:val="18"/>
              </w:rPr>
            </w:pPr>
            <w:r w:rsidRPr="004A4E32">
              <w:rPr>
                <w:b/>
                <w:bCs/>
              </w:rPr>
              <w:t xml:space="preserve">Prerekvizity, </w:t>
            </w:r>
            <w:proofErr w:type="spellStart"/>
            <w:r w:rsidRPr="004A4E32">
              <w:rPr>
                <w:b/>
                <w:bCs/>
              </w:rPr>
              <w:t>korekvizity</w:t>
            </w:r>
            <w:proofErr w:type="spellEnd"/>
            <w:r w:rsidRPr="004A4E32">
              <w:rPr>
                <w:b/>
                <w:bCs/>
              </w:rPr>
              <w:t>, ekvivalence</w:t>
            </w:r>
            <w:r w:rsidRPr="004A4E32">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A02D6CC" w14:textId="77777777" w:rsidR="004A4E32" w:rsidRPr="004A4E32" w:rsidRDefault="004A4E32" w:rsidP="004A4E32">
            <w:pPr>
              <w:jc w:val="both"/>
              <w:textAlignment w:val="baseline"/>
              <w:rPr>
                <w:rFonts w:ascii="Segoe UI" w:hAnsi="Segoe UI" w:cs="Segoe UI"/>
                <w:sz w:val="18"/>
                <w:szCs w:val="18"/>
              </w:rPr>
            </w:pPr>
            <w:r w:rsidRPr="004A4E32">
              <w:t> </w:t>
            </w:r>
          </w:p>
        </w:tc>
      </w:tr>
      <w:tr w:rsidR="004A4E32" w:rsidRPr="004A4E32" w14:paraId="1C32B964"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90E6C97" w14:textId="77777777" w:rsidR="004A4E32" w:rsidRPr="004A4E32" w:rsidRDefault="004A4E32" w:rsidP="004A4E32">
            <w:pPr>
              <w:textAlignment w:val="baseline"/>
              <w:rPr>
                <w:rFonts w:ascii="Segoe UI" w:hAnsi="Segoe UI" w:cs="Segoe UI"/>
                <w:sz w:val="18"/>
                <w:szCs w:val="18"/>
              </w:rPr>
            </w:pPr>
            <w:r w:rsidRPr="004A4E32">
              <w:rPr>
                <w:b/>
                <w:bCs/>
              </w:rPr>
              <w:t>Způsob ověření studijních výsledků</w:t>
            </w:r>
            <w:r w:rsidRPr="004A4E3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968A982" w14:textId="77777777" w:rsidR="004A4E32" w:rsidRPr="004A4E32" w:rsidRDefault="004A4E32" w:rsidP="004A4E32">
            <w:pPr>
              <w:jc w:val="both"/>
              <w:textAlignment w:val="baseline"/>
              <w:rPr>
                <w:rFonts w:ascii="Segoe UI" w:hAnsi="Segoe UI" w:cs="Segoe UI"/>
                <w:sz w:val="18"/>
                <w:szCs w:val="18"/>
              </w:rPr>
            </w:pPr>
            <w:r w:rsidRPr="004A4E32">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F3BB319" w14:textId="77777777" w:rsidR="004A4E32" w:rsidRPr="004A4E32" w:rsidRDefault="004A4E32" w:rsidP="004A4E32">
            <w:pPr>
              <w:jc w:val="both"/>
              <w:textAlignment w:val="baseline"/>
              <w:rPr>
                <w:rFonts w:ascii="Segoe UI" w:hAnsi="Segoe UI" w:cs="Segoe UI"/>
                <w:sz w:val="18"/>
                <w:szCs w:val="18"/>
              </w:rPr>
            </w:pPr>
            <w:r w:rsidRPr="004A4E32">
              <w:rPr>
                <w:b/>
                <w:bCs/>
              </w:rPr>
              <w:t>Forma výuky</w:t>
            </w:r>
            <w:r w:rsidRPr="004A4E3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529BE1" w14:textId="77777777" w:rsidR="004A4E32" w:rsidRPr="004A4E32" w:rsidRDefault="004A4E32" w:rsidP="004A4E32">
            <w:pPr>
              <w:jc w:val="both"/>
              <w:textAlignment w:val="baseline"/>
              <w:rPr>
                <w:rFonts w:ascii="Segoe UI" w:hAnsi="Segoe UI" w:cs="Segoe UI"/>
                <w:sz w:val="18"/>
                <w:szCs w:val="18"/>
              </w:rPr>
            </w:pPr>
            <w:r w:rsidRPr="004A4E32">
              <w:t>cvičení </w:t>
            </w:r>
          </w:p>
        </w:tc>
      </w:tr>
      <w:tr w:rsidR="004A4E32" w:rsidRPr="004A4E32" w14:paraId="5021358A"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0FF0313" w14:textId="77777777" w:rsidR="004A4E32" w:rsidRPr="004A4E32" w:rsidRDefault="004A4E32" w:rsidP="004A4E32">
            <w:pPr>
              <w:textAlignment w:val="baseline"/>
              <w:rPr>
                <w:rFonts w:ascii="Segoe UI" w:hAnsi="Segoe UI" w:cs="Segoe UI"/>
                <w:sz w:val="18"/>
                <w:szCs w:val="18"/>
              </w:rPr>
            </w:pPr>
            <w:r w:rsidRPr="004A4E32">
              <w:rPr>
                <w:b/>
                <w:bCs/>
              </w:rPr>
              <w:t>Forma způsobu ověření studijních výsledků a další požadavky na studenta</w:t>
            </w:r>
            <w:r w:rsidRPr="004A4E3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225D043" w14:textId="77777777" w:rsidR="004A4E32" w:rsidRPr="004A4E32" w:rsidRDefault="004A4E32" w:rsidP="004A4E32">
            <w:pPr>
              <w:jc w:val="both"/>
              <w:textAlignment w:val="baseline"/>
              <w:rPr>
                <w:rFonts w:ascii="Segoe UI" w:hAnsi="Segoe UI" w:cs="Segoe UI"/>
                <w:sz w:val="18"/>
                <w:szCs w:val="18"/>
              </w:rPr>
            </w:pPr>
            <w:r w:rsidRPr="004A4E32">
              <w:t>kombinovaná,  </w:t>
            </w:r>
          </w:p>
          <w:p w14:paraId="6FB36471" w14:textId="1FAB48B9" w:rsidR="004A4E32" w:rsidRPr="004A4E32" w:rsidRDefault="004A4E32" w:rsidP="00E466DA">
            <w:pPr>
              <w:jc w:val="both"/>
              <w:textAlignment w:val="baseline"/>
              <w:rPr>
                <w:rFonts w:ascii="Segoe UI" w:hAnsi="Segoe UI" w:cs="Segoe UI"/>
                <w:sz w:val="18"/>
                <w:szCs w:val="18"/>
              </w:rPr>
            </w:pPr>
            <w:r w:rsidRPr="004A4E32">
              <w:t xml:space="preserve">80% aktivní účast na </w:t>
            </w:r>
            <w:r w:rsidR="00E466DA">
              <w:t>cvičeních</w:t>
            </w:r>
            <w:r w:rsidRPr="004A4E32">
              <w:t>, zpracování vlastního projektu a oponentura paralelního projektu  </w:t>
            </w:r>
          </w:p>
        </w:tc>
      </w:tr>
      <w:tr w:rsidR="004A4E32" w:rsidRPr="004A4E32" w14:paraId="6CC2A5EA"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50FDDF4" w14:textId="77777777" w:rsidR="004A4E32" w:rsidRPr="004A4E32" w:rsidRDefault="004A4E32" w:rsidP="004A4E32">
            <w:pPr>
              <w:textAlignment w:val="baseline"/>
              <w:rPr>
                <w:rFonts w:ascii="Segoe UI" w:hAnsi="Segoe UI" w:cs="Segoe UI"/>
                <w:sz w:val="18"/>
                <w:szCs w:val="18"/>
              </w:rPr>
            </w:pPr>
            <w:r w:rsidRPr="004A4E32">
              <w:t> </w:t>
            </w:r>
          </w:p>
        </w:tc>
      </w:tr>
      <w:tr w:rsidR="004A4E32" w:rsidRPr="004A4E32" w14:paraId="6FA2002C" w14:textId="77777777" w:rsidTr="00761DCB">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263FEC4" w14:textId="77777777" w:rsidR="004A4E32" w:rsidRPr="004A4E32" w:rsidRDefault="004A4E32" w:rsidP="004A4E32">
            <w:pPr>
              <w:textAlignment w:val="baseline"/>
              <w:rPr>
                <w:rFonts w:ascii="Segoe UI" w:hAnsi="Segoe UI" w:cs="Segoe UI"/>
                <w:sz w:val="18"/>
                <w:szCs w:val="18"/>
              </w:rPr>
            </w:pPr>
            <w:r w:rsidRPr="004A4E32">
              <w:rPr>
                <w:b/>
                <w:bCs/>
              </w:rPr>
              <w:t>Garant předmětu</w:t>
            </w:r>
            <w:r w:rsidRPr="004A4E3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1316950" w14:textId="77777777" w:rsidR="004A4E32" w:rsidRPr="004A4E32" w:rsidRDefault="004A4E32" w:rsidP="004A4E32">
            <w:pPr>
              <w:jc w:val="both"/>
              <w:textAlignment w:val="baseline"/>
              <w:rPr>
                <w:rFonts w:ascii="Segoe UI" w:hAnsi="Segoe UI" w:cs="Segoe UI"/>
                <w:sz w:val="18"/>
                <w:szCs w:val="18"/>
              </w:rPr>
            </w:pPr>
            <w:r w:rsidRPr="004A4E32">
              <w:t xml:space="preserve">Ing. Eva </w:t>
            </w:r>
            <w:proofErr w:type="spellStart"/>
            <w:r w:rsidRPr="004A4E32">
              <w:t>Šviráková</w:t>
            </w:r>
            <w:proofErr w:type="spellEnd"/>
            <w:r w:rsidRPr="004A4E32">
              <w:t>, Ph.D. </w:t>
            </w:r>
          </w:p>
        </w:tc>
      </w:tr>
      <w:tr w:rsidR="004A4E32" w:rsidRPr="004A4E32" w14:paraId="7EFD36D7" w14:textId="77777777" w:rsidTr="00761DCB">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34ED8E39" w14:textId="77777777" w:rsidR="004A4E32" w:rsidRPr="004A4E32" w:rsidRDefault="004A4E32" w:rsidP="004A4E32">
            <w:pPr>
              <w:textAlignment w:val="baseline"/>
              <w:rPr>
                <w:rFonts w:ascii="Segoe UI" w:hAnsi="Segoe UI" w:cs="Segoe UI"/>
                <w:sz w:val="18"/>
                <w:szCs w:val="18"/>
              </w:rPr>
            </w:pPr>
            <w:r w:rsidRPr="004A4E32">
              <w:rPr>
                <w:b/>
                <w:bCs/>
              </w:rPr>
              <w:t>Zapojení garanta do výuky předmětu</w:t>
            </w:r>
            <w:r w:rsidRPr="004A4E3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1875EC76" w14:textId="0021C7EB" w:rsidR="004A4E32" w:rsidRPr="004A4E32" w:rsidRDefault="004A4E32" w:rsidP="00E466DA">
            <w:pPr>
              <w:jc w:val="both"/>
              <w:textAlignment w:val="baseline"/>
              <w:rPr>
                <w:rFonts w:ascii="Segoe UI" w:hAnsi="Segoe UI" w:cs="Segoe UI"/>
                <w:sz w:val="18"/>
                <w:szCs w:val="18"/>
              </w:rPr>
            </w:pPr>
            <w:r w:rsidRPr="004A4E32">
              <w:t>100 %</w:t>
            </w:r>
          </w:p>
        </w:tc>
      </w:tr>
      <w:tr w:rsidR="004A4E32" w:rsidRPr="004A4E32" w14:paraId="69D8E57E"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32DDD5A" w14:textId="77777777" w:rsidR="004A4E32" w:rsidRPr="004A4E32" w:rsidRDefault="004A4E32" w:rsidP="004A4E32">
            <w:pPr>
              <w:textAlignment w:val="baseline"/>
              <w:rPr>
                <w:rFonts w:ascii="Segoe UI" w:hAnsi="Segoe UI" w:cs="Segoe UI"/>
                <w:sz w:val="18"/>
                <w:szCs w:val="18"/>
              </w:rPr>
            </w:pPr>
            <w:r w:rsidRPr="004A4E32">
              <w:rPr>
                <w:b/>
                <w:bCs/>
              </w:rPr>
              <w:t>Vyučující</w:t>
            </w:r>
            <w:r w:rsidRPr="004A4E3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1919A4B" w14:textId="77777777" w:rsidR="004A4E32" w:rsidRPr="004A4E32" w:rsidRDefault="004A4E32" w:rsidP="004A4E32">
            <w:pPr>
              <w:jc w:val="both"/>
              <w:textAlignment w:val="baseline"/>
              <w:rPr>
                <w:rFonts w:ascii="Segoe UI" w:hAnsi="Segoe UI" w:cs="Segoe UI"/>
                <w:sz w:val="18"/>
                <w:szCs w:val="18"/>
              </w:rPr>
            </w:pPr>
            <w:r w:rsidRPr="004A4E32">
              <w:t xml:space="preserve">Ing. Eva </w:t>
            </w:r>
            <w:proofErr w:type="spellStart"/>
            <w:r w:rsidRPr="004A4E32">
              <w:t>Šviráková</w:t>
            </w:r>
            <w:proofErr w:type="spellEnd"/>
            <w:r w:rsidRPr="004A4E32">
              <w:t>, Ph.D.  </w:t>
            </w:r>
          </w:p>
        </w:tc>
      </w:tr>
      <w:tr w:rsidR="004A4E32" w:rsidRPr="004A4E32" w14:paraId="45B57315"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0E90018" w14:textId="77777777" w:rsidR="004A4E32" w:rsidRPr="004A4E32" w:rsidRDefault="004A4E32" w:rsidP="004A4E32">
            <w:pPr>
              <w:jc w:val="both"/>
              <w:textAlignment w:val="baseline"/>
              <w:rPr>
                <w:rFonts w:ascii="Segoe UI" w:hAnsi="Segoe UI" w:cs="Segoe UI"/>
                <w:sz w:val="18"/>
                <w:szCs w:val="18"/>
              </w:rPr>
            </w:pPr>
            <w:r w:rsidRPr="004A4E32">
              <w:t> </w:t>
            </w:r>
          </w:p>
        </w:tc>
      </w:tr>
      <w:tr w:rsidR="004A4E32" w:rsidRPr="004A4E32" w14:paraId="2B2B61D0" w14:textId="77777777" w:rsidTr="00761DCB">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D0CC8B7" w14:textId="77777777" w:rsidR="004A4E32" w:rsidRPr="004A4E32" w:rsidRDefault="004A4E32" w:rsidP="004A4E32">
            <w:pPr>
              <w:jc w:val="both"/>
              <w:textAlignment w:val="baseline"/>
              <w:rPr>
                <w:rFonts w:ascii="Segoe UI" w:hAnsi="Segoe UI" w:cs="Segoe UI"/>
                <w:sz w:val="18"/>
                <w:szCs w:val="18"/>
              </w:rPr>
            </w:pPr>
            <w:r w:rsidRPr="004A4E32">
              <w:rPr>
                <w:b/>
                <w:bCs/>
              </w:rPr>
              <w:t>Stručná anotace předmětu</w:t>
            </w:r>
            <w:r w:rsidRPr="004A4E3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E7CF763" w14:textId="77777777" w:rsidR="004A4E32" w:rsidRPr="004A4E32" w:rsidRDefault="004A4E32" w:rsidP="004A4E32">
            <w:pPr>
              <w:jc w:val="both"/>
              <w:textAlignment w:val="baseline"/>
              <w:rPr>
                <w:rFonts w:ascii="Segoe UI" w:hAnsi="Segoe UI" w:cs="Segoe UI"/>
                <w:sz w:val="18"/>
                <w:szCs w:val="18"/>
              </w:rPr>
            </w:pPr>
            <w:r w:rsidRPr="004A4E32">
              <w:t> </w:t>
            </w:r>
          </w:p>
        </w:tc>
      </w:tr>
      <w:tr w:rsidR="004A4E32" w:rsidRPr="004A4E32" w14:paraId="7FC06CB4" w14:textId="77777777" w:rsidTr="00761DCB">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A544207" w14:textId="27AAC849" w:rsidR="004A4E32" w:rsidRDefault="004A4E32" w:rsidP="004A4E32">
            <w:pPr>
              <w:jc w:val="both"/>
              <w:textAlignment w:val="baseline"/>
            </w:pPr>
            <w:r w:rsidRPr="004A4E32">
              <w:t xml:space="preserve">Cílem předmětu je připravit studenty na zpracování projektové žádosti v souladu s programovými cíli aktuální grantové výzvy. Předmět je zaměřen na programové výzvy pro oblast aplikovaného výzkumu zejména ve společenských a humanitních vědách a umění (SHUV). Navrhovaný projekt akcentuje </w:t>
            </w:r>
            <w:proofErr w:type="spellStart"/>
            <w:r w:rsidRPr="004A4E32">
              <w:t>multi</w:t>
            </w:r>
            <w:proofErr w:type="spellEnd"/>
            <w:r w:rsidRPr="004A4E32">
              <w:t xml:space="preserve"> a trans-</w:t>
            </w:r>
            <w:proofErr w:type="spellStart"/>
            <w:r w:rsidRPr="004A4E32">
              <w:t>disciplinaritu</w:t>
            </w:r>
            <w:proofErr w:type="spellEnd"/>
            <w:r w:rsidRPr="004A4E32">
              <w:t>.  </w:t>
            </w:r>
          </w:p>
          <w:p w14:paraId="5DD267DC" w14:textId="77777777" w:rsidR="00563B3C" w:rsidRPr="004A4E32" w:rsidRDefault="00563B3C" w:rsidP="004A4E32">
            <w:pPr>
              <w:jc w:val="both"/>
              <w:textAlignment w:val="baseline"/>
              <w:rPr>
                <w:rFonts w:ascii="Segoe UI" w:hAnsi="Segoe UI" w:cs="Segoe UI"/>
                <w:sz w:val="18"/>
                <w:szCs w:val="18"/>
              </w:rPr>
            </w:pPr>
          </w:p>
          <w:p w14:paraId="3D7BA94B" w14:textId="77777777" w:rsidR="004A4E32" w:rsidRPr="004A4E32" w:rsidRDefault="004A4E32" w:rsidP="007B217A">
            <w:pPr>
              <w:numPr>
                <w:ilvl w:val="0"/>
                <w:numId w:val="106"/>
              </w:numPr>
              <w:ind w:left="1080" w:hanging="623"/>
              <w:jc w:val="both"/>
              <w:textAlignment w:val="baseline"/>
            </w:pPr>
            <w:r w:rsidRPr="004A4E32">
              <w:t>Hodnota designu: případová studie projektu aplikovaného výzkumu. </w:t>
            </w:r>
          </w:p>
          <w:p w14:paraId="4C1A6E99" w14:textId="77777777" w:rsidR="004A4E32" w:rsidRPr="004A4E32" w:rsidRDefault="004A4E32" w:rsidP="007B217A">
            <w:pPr>
              <w:numPr>
                <w:ilvl w:val="0"/>
                <w:numId w:val="107"/>
              </w:numPr>
              <w:ind w:left="1080" w:hanging="623"/>
              <w:jc w:val="both"/>
              <w:textAlignment w:val="baseline"/>
            </w:pPr>
            <w:r w:rsidRPr="004A4E32">
              <w:t>Karty oblastí megatrendů a velkých společenských výzev. </w:t>
            </w:r>
          </w:p>
          <w:p w14:paraId="2D11C0F2" w14:textId="77777777" w:rsidR="004A4E32" w:rsidRPr="004A4E32" w:rsidRDefault="004A4E32" w:rsidP="007B217A">
            <w:pPr>
              <w:numPr>
                <w:ilvl w:val="0"/>
                <w:numId w:val="108"/>
              </w:numPr>
              <w:ind w:left="1080" w:hanging="623"/>
              <w:jc w:val="both"/>
              <w:textAlignment w:val="baseline"/>
            </w:pPr>
            <w:r w:rsidRPr="004A4E32">
              <w:t>Inovační infrastruktura Zlínského kraje. </w:t>
            </w:r>
          </w:p>
          <w:p w14:paraId="1D23C3D5" w14:textId="77777777" w:rsidR="004A4E32" w:rsidRPr="004A4E32" w:rsidRDefault="004A4E32" w:rsidP="007B217A">
            <w:pPr>
              <w:numPr>
                <w:ilvl w:val="0"/>
                <w:numId w:val="109"/>
              </w:numPr>
              <w:ind w:left="1080" w:hanging="623"/>
              <w:jc w:val="both"/>
              <w:textAlignment w:val="baseline"/>
            </w:pPr>
            <w:r w:rsidRPr="004A4E32">
              <w:t>Návrh projektu do programu, který vyhlašuje Technologická agentura ČR: přehled/oprávnění pro úpravy žádosti/CEP kategorie, FORD kategorie, cíle návrhu projektu/naplnění cílů programu. </w:t>
            </w:r>
          </w:p>
          <w:p w14:paraId="001C7389" w14:textId="77777777" w:rsidR="004A4E32" w:rsidRPr="004A4E32" w:rsidRDefault="004A4E32" w:rsidP="007B217A">
            <w:pPr>
              <w:numPr>
                <w:ilvl w:val="0"/>
                <w:numId w:val="110"/>
              </w:numPr>
              <w:ind w:left="1080" w:hanging="623"/>
              <w:jc w:val="both"/>
              <w:textAlignment w:val="baseline"/>
            </w:pPr>
            <w:r w:rsidRPr="004A4E32">
              <w:t>Aspekty inovačního ekosystému společenských, humanitních věd a umění (SHUV), věcná náplň návrhu projektu. </w:t>
            </w:r>
          </w:p>
          <w:p w14:paraId="5E89083D" w14:textId="77777777" w:rsidR="004A4E32" w:rsidRPr="004A4E32" w:rsidRDefault="004A4E32" w:rsidP="007B217A">
            <w:pPr>
              <w:numPr>
                <w:ilvl w:val="0"/>
                <w:numId w:val="111"/>
              </w:numPr>
              <w:ind w:left="1080" w:hanging="623"/>
              <w:jc w:val="both"/>
              <w:textAlignment w:val="baseline"/>
            </w:pPr>
            <w:r w:rsidRPr="004A4E32">
              <w:t>Popis novosti navrhovaného řešení v projektu, metodologie řešení projektu s důrazem na využití metod SHUV. </w:t>
            </w:r>
          </w:p>
          <w:p w14:paraId="4A0DF237" w14:textId="77777777" w:rsidR="004A4E32" w:rsidRPr="004A4E32" w:rsidRDefault="004A4E32" w:rsidP="007B217A">
            <w:pPr>
              <w:numPr>
                <w:ilvl w:val="0"/>
                <w:numId w:val="112"/>
              </w:numPr>
              <w:ind w:left="1080" w:hanging="623"/>
              <w:jc w:val="both"/>
              <w:textAlignment w:val="baseline"/>
            </w:pPr>
            <w:r w:rsidRPr="004A4E32">
              <w:t>Hlavní milníky řešení projektu, výzkumná nejistota, co to je, jak ji popsat. </w:t>
            </w:r>
          </w:p>
          <w:p w14:paraId="1411F8FB" w14:textId="77777777" w:rsidR="004A4E32" w:rsidRPr="004A4E32" w:rsidRDefault="004A4E32" w:rsidP="007B217A">
            <w:pPr>
              <w:numPr>
                <w:ilvl w:val="0"/>
                <w:numId w:val="113"/>
              </w:numPr>
              <w:ind w:left="1080" w:hanging="623"/>
              <w:jc w:val="both"/>
              <w:textAlignment w:val="baseline"/>
            </w:pPr>
            <w:r w:rsidRPr="004A4E32">
              <w:t>Řešitelský tým, motivace k řešení a nulová varianta. </w:t>
            </w:r>
          </w:p>
          <w:p w14:paraId="10897639" w14:textId="77777777" w:rsidR="004A4E32" w:rsidRPr="004A4E32" w:rsidRDefault="004A4E32" w:rsidP="007B217A">
            <w:pPr>
              <w:numPr>
                <w:ilvl w:val="0"/>
                <w:numId w:val="114"/>
              </w:numPr>
              <w:ind w:left="1080" w:hanging="623"/>
              <w:jc w:val="both"/>
              <w:textAlignment w:val="baseline"/>
            </w:pPr>
            <w:r w:rsidRPr="004A4E32">
              <w:t>Uplatnění výstupů a výsledků projektu a role aplikačního garanta. </w:t>
            </w:r>
          </w:p>
          <w:p w14:paraId="048935AA" w14:textId="2FD14E29" w:rsidR="004A4E32" w:rsidRPr="004A4E32" w:rsidRDefault="007B217A" w:rsidP="007B217A">
            <w:pPr>
              <w:numPr>
                <w:ilvl w:val="0"/>
                <w:numId w:val="115"/>
              </w:numPr>
              <w:ind w:left="1080" w:hanging="623"/>
              <w:jc w:val="both"/>
              <w:textAlignment w:val="baseline"/>
            </w:pPr>
            <w:r>
              <w:t xml:space="preserve"> </w:t>
            </w:r>
            <w:r w:rsidR="004A4E32" w:rsidRPr="004A4E32">
              <w:t>Finanční rozpočet projektu, podmínky uznatelnosti nákladů projektu. </w:t>
            </w:r>
          </w:p>
          <w:p w14:paraId="1EDC5CC7" w14:textId="0BB04DFE" w:rsidR="004A4E32" w:rsidRPr="004A4E32" w:rsidRDefault="007B217A" w:rsidP="007B217A">
            <w:pPr>
              <w:numPr>
                <w:ilvl w:val="0"/>
                <w:numId w:val="116"/>
              </w:numPr>
              <w:ind w:left="1080" w:hanging="623"/>
              <w:jc w:val="both"/>
              <w:textAlignment w:val="baseline"/>
            </w:pPr>
            <w:r>
              <w:t xml:space="preserve"> </w:t>
            </w:r>
            <w:r w:rsidR="004A4E32" w:rsidRPr="004A4E32">
              <w:t>Harmonogram řešení projektu. </w:t>
            </w:r>
          </w:p>
          <w:p w14:paraId="06E0039B" w14:textId="05ACCD9D" w:rsidR="004A4E32" w:rsidRDefault="007B217A" w:rsidP="007B217A">
            <w:pPr>
              <w:numPr>
                <w:ilvl w:val="0"/>
                <w:numId w:val="117"/>
              </w:numPr>
              <w:ind w:left="1080" w:hanging="623"/>
              <w:jc w:val="both"/>
              <w:textAlignment w:val="baseline"/>
            </w:pPr>
            <w:r>
              <w:t xml:space="preserve"> </w:t>
            </w:r>
            <w:r w:rsidR="004A4E32" w:rsidRPr="004A4E32">
              <w:t>Hodnocení paralelní projektové žádosti, příručka hodnotitele. </w:t>
            </w:r>
          </w:p>
          <w:p w14:paraId="3674DE69" w14:textId="77777777" w:rsidR="00563B3C" w:rsidRPr="004A4E32" w:rsidRDefault="00563B3C" w:rsidP="00311B61">
            <w:pPr>
              <w:ind w:left="1080"/>
              <w:jc w:val="both"/>
              <w:textAlignment w:val="baseline"/>
            </w:pPr>
          </w:p>
          <w:p w14:paraId="12A7329C" w14:textId="0EA024C6" w:rsidR="00DC4EC4" w:rsidRDefault="004A4E32">
            <w:pPr>
              <w:jc w:val="both"/>
              <w:textAlignment w:val="baseline"/>
            </w:pPr>
            <w:r w:rsidRPr="004A4E32">
              <w:t>Student se orientuje v možnostech podávání grantů podle programových výzev nejen základního, ale především aplikovaného výzkumu. Zná výzkumnou infrastrukturu Zlínského kraje a je odborně připraven vyhledat obdobnou výzkumnou infrastrukturu podle svého vlastního pracovního působiště. Student umí vypracovat výzkumný projekt v elektronickém systému a chápe význam jednotlivých částí strukturované projektové žádosti. Student rozumí významu oponentury projektu a je schopen vypracovat kvalifikovanou oponenturu paralelní projektov</w:t>
            </w:r>
            <w:r w:rsidRPr="004A4E32">
              <w:rPr>
                <w:rFonts w:ascii="Segoe UI" w:hAnsi="Segoe UI" w:cs="Segoe UI"/>
              </w:rPr>
              <w:t xml:space="preserve">é </w:t>
            </w:r>
            <w:r w:rsidRPr="00311B61">
              <w:t>žádost</w:t>
            </w:r>
            <w:r w:rsidRPr="004A4E32">
              <w:t>i.  </w:t>
            </w:r>
          </w:p>
          <w:p w14:paraId="51994387" w14:textId="1D89B269" w:rsidR="00773B92" w:rsidRPr="004A4E32" w:rsidRDefault="00773B92">
            <w:pPr>
              <w:jc w:val="both"/>
              <w:textAlignment w:val="baseline"/>
              <w:rPr>
                <w:rFonts w:ascii="Segoe UI" w:hAnsi="Segoe UI" w:cs="Segoe UI"/>
                <w:sz w:val="18"/>
                <w:szCs w:val="18"/>
              </w:rPr>
            </w:pPr>
          </w:p>
        </w:tc>
      </w:tr>
      <w:tr w:rsidR="004A4E32" w:rsidRPr="004A4E32" w14:paraId="50C8391D" w14:textId="77777777" w:rsidTr="00761DCB">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14172D5B" w14:textId="77777777" w:rsidR="004A4E32" w:rsidRPr="004A4E32" w:rsidRDefault="004A4E32" w:rsidP="004A4E32">
            <w:pPr>
              <w:jc w:val="both"/>
              <w:textAlignment w:val="baseline"/>
              <w:rPr>
                <w:rFonts w:ascii="Segoe UI" w:hAnsi="Segoe UI" w:cs="Segoe UI"/>
                <w:sz w:val="18"/>
                <w:szCs w:val="18"/>
              </w:rPr>
            </w:pPr>
            <w:r w:rsidRPr="004A4E32">
              <w:rPr>
                <w:b/>
                <w:bCs/>
              </w:rPr>
              <w:t>Studijní literatura a studijní pomůcky</w:t>
            </w:r>
            <w:r w:rsidRPr="004A4E32">
              <w:t> </w:t>
            </w:r>
          </w:p>
        </w:tc>
        <w:tc>
          <w:tcPr>
            <w:tcW w:w="6176" w:type="dxa"/>
            <w:gridSpan w:val="6"/>
            <w:tcBorders>
              <w:top w:val="nil"/>
              <w:left w:val="single" w:sz="6" w:space="0" w:color="auto"/>
              <w:bottom w:val="nil"/>
              <w:right w:val="single" w:sz="6" w:space="0" w:color="auto"/>
            </w:tcBorders>
            <w:shd w:val="clear" w:color="auto" w:fill="auto"/>
            <w:hideMark/>
          </w:tcPr>
          <w:p w14:paraId="5833A831" w14:textId="77777777" w:rsidR="004A4E32" w:rsidRPr="004A4E32" w:rsidRDefault="004A4E32" w:rsidP="004A4E32">
            <w:pPr>
              <w:jc w:val="both"/>
              <w:textAlignment w:val="baseline"/>
              <w:rPr>
                <w:rFonts w:ascii="Segoe UI" w:hAnsi="Segoe UI" w:cs="Segoe UI"/>
                <w:sz w:val="18"/>
                <w:szCs w:val="18"/>
              </w:rPr>
            </w:pPr>
            <w:r w:rsidRPr="004A4E32">
              <w:t> </w:t>
            </w:r>
          </w:p>
        </w:tc>
      </w:tr>
      <w:tr w:rsidR="004A4E32" w:rsidRPr="004A4E32" w14:paraId="68131BFB" w14:textId="77777777" w:rsidTr="00761DCB">
        <w:trPr>
          <w:trHeight w:val="84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C43FB28" w14:textId="77777777" w:rsidR="004A4E32" w:rsidRPr="004A4E32" w:rsidRDefault="004A4E32" w:rsidP="004A4E32">
            <w:pPr>
              <w:jc w:val="both"/>
              <w:textAlignment w:val="baseline"/>
              <w:rPr>
                <w:rFonts w:ascii="Segoe UI" w:hAnsi="Segoe UI" w:cs="Segoe UI"/>
                <w:sz w:val="18"/>
                <w:szCs w:val="18"/>
              </w:rPr>
            </w:pPr>
            <w:r w:rsidRPr="004A4E32">
              <w:rPr>
                <w:b/>
                <w:bCs/>
              </w:rPr>
              <w:t>Povinná:</w:t>
            </w:r>
            <w:r w:rsidRPr="004A4E32">
              <w:t> </w:t>
            </w:r>
          </w:p>
          <w:p w14:paraId="4706FD68" w14:textId="6CA1A3E7" w:rsidR="004A4E32" w:rsidRPr="004A4E32" w:rsidRDefault="004A4E32" w:rsidP="004A4E32">
            <w:pPr>
              <w:jc w:val="both"/>
              <w:textAlignment w:val="baseline"/>
              <w:rPr>
                <w:rFonts w:ascii="Segoe UI" w:hAnsi="Segoe UI" w:cs="Segoe UI"/>
                <w:sz w:val="18"/>
                <w:szCs w:val="18"/>
              </w:rPr>
            </w:pPr>
            <w:r w:rsidRPr="004A4E32">
              <w:rPr>
                <w:shd w:val="clear" w:color="auto" w:fill="FFFFFF"/>
              </w:rPr>
              <w:t>COLLINS, Hilary. </w:t>
            </w:r>
            <w:r w:rsidR="00482F06">
              <w:rPr>
                <w:shd w:val="clear" w:color="auto" w:fill="FFFFFF"/>
              </w:rPr>
              <w:t xml:space="preserve"> </w:t>
            </w:r>
            <w:r w:rsidRPr="004A4E32">
              <w:rPr>
                <w:i/>
                <w:iCs/>
                <w:shd w:val="clear" w:color="auto" w:fill="FFFFFF"/>
              </w:rPr>
              <w:t>Kreativní výzkum: teorie a praxe výzkumu v oblasti tvůrčích odvětví</w:t>
            </w:r>
            <w:r w:rsidRPr="004A4E32">
              <w:rPr>
                <w:shd w:val="clear" w:color="auto" w:fill="FFFFFF"/>
              </w:rPr>
              <w:t>. Praha: Institut umění – Divadelní ústav,</w:t>
            </w:r>
            <w:r w:rsidR="00EA6FC3">
              <w:rPr>
                <w:shd w:val="clear" w:color="auto" w:fill="FFFFFF"/>
              </w:rPr>
              <w:t xml:space="preserve"> 2017.</w:t>
            </w:r>
            <w:r w:rsidRPr="004A4E32">
              <w:rPr>
                <w:shd w:val="clear" w:color="auto" w:fill="FFFFFF"/>
              </w:rPr>
              <w:t xml:space="preserve"> Kultura &amp; </w:t>
            </w:r>
            <w:proofErr w:type="spellStart"/>
            <w:r w:rsidRPr="004A4E32">
              <w:rPr>
                <w:shd w:val="clear" w:color="auto" w:fill="FFFFFF"/>
              </w:rPr>
              <w:t>arts</w:t>
            </w:r>
            <w:proofErr w:type="spellEnd"/>
            <w:r w:rsidRPr="004A4E32">
              <w:rPr>
                <w:shd w:val="clear" w:color="auto" w:fill="FFFFFF"/>
              </w:rPr>
              <w:t xml:space="preserve"> management. ISBN 9788070083864.</w:t>
            </w:r>
            <w:r w:rsidRPr="004A4E32">
              <w:t> </w:t>
            </w:r>
          </w:p>
          <w:p w14:paraId="72344A62" w14:textId="3A22B3E2" w:rsidR="004A4E32" w:rsidRPr="004A4E32" w:rsidRDefault="00EA6FC3" w:rsidP="004A4E32">
            <w:pPr>
              <w:textAlignment w:val="baseline"/>
              <w:rPr>
                <w:rFonts w:ascii="Segoe UI" w:hAnsi="Segoe UI" w:cs="Segoe UI"/>
                <w:sz w:val="18"/>
                <w:szCs w:val="18"/>
              </w:rPr>
            </w:pPr>
            <w:r>
              <w:rPr>
                <w:lang w:val="en-US"/>
              </w:rPr>
              <w:t xml:space="preserve">OECD. </w:t>
            </w:r>
            <w:r w:rsidR="004A4E32" w:rsidRPr="004A4E32">
              <w:rPr>
                <w:lang w:val="en-US"/>
              </w:rPr>
              <w:t xml:space="preserve">Frascati Manual 2015: </w:t>
            </w:r>
            <w:r w:rsidR="004A4E32" w:rsidRPr="004A4E32">
              <w:rPr>
                <w:i/>
                <w:iCs/>
                <w:lang w:val="en-US"/>
              </w:rPr>
              <w:t>Guidelines for collecting and reporting data on research and experimental development.</w:t>
            </w:r>
            <w:r w:rsidR="004A4E32" w:rsidRPr="004A4E32">
              <w:rPr>
                <w:lang w:val="en-US"/>
              </w:rPr>
              <w:t xml:space="preserve"> OECD Publishing. DOI: http://dx.doi.org/10.1787/9789264239012-4-en</w:t>
            </w:r>
            <w:r w:rsidR="004A4E32" w:rsidRPr="004A4E32">
              <w:t> </w:t>
            </w:r>
          </w:p>
          <w:p w14:paraId="5B167601" w14:textId="1B0A5043" w:rsidR="004A4E32" w:rsidRPr="004A4E32" w:rsidRDefault="004A4E32" w:rsidP="004A4E32">
            <w:pPr>
              <w:jc w:val="both"/>
              <w:textAlignment w:val="baseline"/>
              <w:rPr>
                <w:rFonts w:ascii="Segoe UI" w:hAnsi="Segoe UI" w:cs="Segoe UI"/>
                <w:sz w:val="18"/>
                <w:szCs w:val="18"/>
              </w:rPr>
            </w:pPr>
            <w:r w:rsidRPr="00482F06">
              <w:rPr>
                <w:shd w:val="clear" w:color="auto" w:fill="FFFFFF"/>
              </w:rPr>
              <w:t>ŠVIRÁKOVÁ, Eva, 2022</w:t>
            </w:r>
            <w:r w:rsidRPr="004A4E32">
              <w:rPr>
                <w:rFonts w:ascii="Segoe UI" w:hAnsi="Segoe UI" w:cs="Segoe UI"/>
                <w:shd w:val="clear" w:color="auto" w:fill="FFFFFF"/>
              </w:rPr>
              <w:t>. </w:t>
            </w:r>
            <w:r w:rsidR="00482F06">
              <w:rPr>
                <w:rFonts w:ascii="Segoe UI" w:hAnsi="Segoe UI" w:cs="Segoe UI"/>
                <w:shd w:val="clear" w:color="auto" w:fill="FFFFFF"/>
              </w:rPr>
              <w:t xml:space="preserve"> </w:t>
            </w:r>
            <w:r w:rsidRPr="004A4E32">
              <w:rPr>
                <w:i/>
                <w:iCs/>
                <w:shd w:val="clear" w:color="auto" w:fill="FFFFFF"/>
              </w:rPr>
              <w:t>Dotační management</w:t>
            </w:r>
            <w:r w:rsidRPr="004A4E32">
              <w:rPr>
                <w:shd w:val="clear" w:color="auto" w:fill="FFFFFF"/>
              </w:rPr>
              <w:t> [online]. Zlín [cit. 2022-07-22]. Interní studijní materiál. Univerzita Tomáše Bati ve Zlíně, Fakulta multimediálních komunikací.</w:t>
            </w:r>
            <w:r w:rsidRPr="004A4E32">
              <w:t> </w:t>
            </w:r>
          </w:p>
          <w:p w14:paraId="07B9ED7E" w14:textId="77777777" w:rsidR="004A4E32" w:rsidRPr="004A4E32" w:rsidRDefault="004A4E32" w:rsidP="004A4E32">
            <w:pPr>
              <w:jc w:val="both"/>
              <w:textAlignment w:val="baseline"/>
              <w:rPr>
                <w:rFonts w:ascii="Segoe UI" w:hAnsi="Segoe UI" w:cs="Segoe UI"/>
                <w:sz w:val="18"/>
                <w:szCs w:val="18"/>
              </w:rPr>
            </w:pPr>
            <w:r w:rsidRPr="004A4E32">
              <w:rPr>
                <w:b/>
                <w:bCs/>
              </w:rPr>
              <w:t>Doporučená:</w:t>
            </w:r>
            <w:r w:rsidRPr="004A4E32">
              <w:t> </w:t>
            </w:r>
          </w:p>
          <w:p w14:paraId="02D8A82F" w14:textId="1B6DB471" w:rsidR="004A4E32" w:rsidRPr="004A4E32" w:rsidRDefault="004A4E32" w:rsidP="004A4E32">
            <w:pPr>
              <w:jc w:val="both"/>
              <w:textAlignment w:val="baseline"/>
              <w:rPr>
                <w:rFonts w:ascii="Segoe UI" w:hAnsi="Segoe UI" w:cs="Segoe UI"/>
                <w:sz w:val="18"/>
                <w:szCs w:val="18"/>
              </w:rPr>
            </w:pPr>
            <w:r w:rsidRPr="004A4E32">
              <w:rPr>
                <w:shd w:val="clear" w:color="auto" w:fill="FFFFFF"/>
              </w:rPr>
              <w:t>DOLEŽAL, Jan. </w:t>
            </w:r>
            <w:r w:rsidR="00482F06">
              <w:rPr>
                <w:shd w:val="clear" w:color="auto" w:fill="FFFFFF"/>
              </w:rPr>
              <w:t xml:space="preserve"> </w:t>
            </w:r>
            <w:r w:rsidRPr="004A4E32">
              <w:rPr>
                <w:i/>
                <w:iCs/>
                <w:shd w:val="clear" w:color="auto" w:fill="FFFFFF"/>
              </w:rPr>
              <w:t>Projektový management: komplexně, prakticky a podle světových standardů</w:t>
            </w:r>
            <w:r w:rsidRPr="004A4E32">
              <w:rPr>
                <w:shd w:val="clear" w:color="auto" w:fill="FFFFFF"/>
              </w:rPr>
              <w:t xml:space="preserve">. Praha: Grada </w:t>
            </w:r>
            <w:proofErr w:type="spellStart"/>
            <w:r w:rsidRPr="004A4E32">
              <w:rPr>
                <w:shd w:val="clear" w:color="auto" w:fill="FFFFFF"/>
              </w:rPr>
              <w:t>Publishi</w:t>
            </w:r>
            <w:r w:rsidR="00EA6FC3">
              <w:rPr>
                <w:shd w:val="clear" w:color="auto" w:fill="FFFFFF"/>
              </w:rPr>
              <w:t>ng</w:t>
            </w:r>
            <w:proofErr w:type="spellEnd"/>
            <w:r w:rsidR="00EA6FC3">
              <w:rPr>
                <w:shd w:val="clear" w:color="auto" w:fill="FFFFFF"/>
              </w:rPr>
              <w:t xml:space="preserve">, 2016. </w:t>
            </w:r>
            <w:r w:rsidRPr="004A4E32">
              <w:rPr>
                <w:shd w:val="clear" w:color="auto" w:fill="FFFFFF"/>
              </w:rPr>
              <w:t>Expert. ISBN 9788024756202.</w:t>
            </w:r>
            <w:r w:rsidRPr="004A4E32">
              <w:t> </w:t>
            </w:r>
          </w:p>
          <w:p w14:paraId="4CB8C966" w14:textId="722E5847" w:rsidR="004A4E32" w:rsidRPr="004A4E32" w:rsidRDefault="004A4E32" w:rsidP="004A4E32">
            <w:pPr>
              <w:jc w:val="both"/>
              <w:textAlignment w:val="baseline"/>
              <w:rPr>
                <w:rFonts w:ascii="Segoe UI" w:hAnsi="Segoe UI" w:cs="Segoe UI"/>
                <w:sz w:val="18"/>
                <w:szCs w:val="18"/>
              </w:rPr>
            </w:pPr>
            <w:r w:rsidRPr="004A4E32">
              <w:t xml:space="preserve">LEWRICK, Michael, Patrick LINK a </w:t>
            </w:r>
            <w:proofErr w:type="spellStart"/>
            <w:r w:rsidRPr="004A4E32">
              <w:t>Larry</w:t>
            </w:r>
            <w:proofErr w:type="spellEnd"/>
            <w:r w:rsidRPr="004A4E32">
              <w:t xml:space="preserve"> J. LEIFER. </w:t>
            </w:r>
            <w:proofErr w:type="spellStart"/>
            <w:r w:rsidRPr="004A4E32">
              <w:rPr>
                <w:i/>
                <w:iCs/>
              </w:rPr>
              <w:t>The</w:t>
            </w:r>
            <w:proofErr w:type="spellEnd"/>
            <w:r w:rsidRPr="004A4E32">
              <w:rPr>
                <w:i/>
                <w:iCs/>
              </w:rPr>
              <w:t xml:space="preserve"> design </w:t>
            </w:r>
            <w:proofErr w:type="spellStart"/>
            <w:r w:rsidRPr="004A4E32">
              <w:rPr>
                <w:i/>
                <w:iCs/>
              </w:rPr>
              <w:t>thinking</w:t>
            </w:r>
            <w:proofErr w:type="spellEnd"/>
            <w:r w:rsidRPr="004A4E32">
              <w:rPr>
                <w:i/>
                <w:iCs/>
              </w:rPr>
              <w:t xml:space="preserve"> </w:t>
            </w:r>
            <w:proofErr w:type="spellStart"/>
            <w:r w:rsidRPr="004A4E32">
              <w:rPr>
                <w:i/>
                <w:iCs/>
              </w:rPr>
              <w:t>toolbox</w:t>
            </w:r>
            <w:proofErr w:type="spellEnd"/>
            <w:r w:rsidRPr="004A4E32">
              <w:rPr>
                <w:i/>
                <w:iCs/>
              </w:rPr>
              <w:t xml:space="preserve">: a </w:t>
            </w:r>
            <w:proofErr w:type="spellStart"/>
            <w:r w:rsidRPr="004A4E32">
              <w:rPr>
                <w:i/>
                <w:iCs/>
              </w:rPr>
              <w:t>guide</w:t>
            </w:r>
            <w:proofErr w:type="spellEnd"/>
            <w:r w:rsidRPr="004A4E32">
              <w:rPr>
                <w:i/>
                <w:iCs/>
              </w:rPr>
              <w:t xml:space="preserve"> to </w:t>
            </w:r>
            <w:proofErr w:type="spellStart"/>
            <w:r w:rsidRPr="004A4E32">
              <w:rPr>
                <w:i/>
                <w:iCs/>
              </w:rPr>
              <w:t>mastering</w:t>
            </w:r>
            <w:proofErr w:type="spellEnd"/>
            <w:r w:rsidRPr="004A4E32">
              <w:rPr>
                <w:i/>
                <w:iCs/>
              </w:rPr>
              <w:t xml:space="preserve"> </w:t>
            </w:r>
            <w:proofErr w:type="spellStart"/>
            <w:r w:rsidRPr="004A4E32">
              <w:rPr>
                <w:i/>
                <w:iCs/>
              </w:rPr>
              <w:t>the</w:t>
            </w:r>
            <w:proofErr w:type="spellEnd"/>
            <w:r w:rsidRPr="004A4E32">
              <w:rPr>
                <w:i/>
                <w:iCs/>
              </w:rPr>
              <w:t xml:space="preserve"> most </w:t>
            </w:r>
            <w:proofErr w:type="spellStart"/>
            <w:r w:rsidRPr="004A4E32">
              <w:rPr>
                <w:i/>
                <w:iCs/>
              </w:rPr>
              <w:t>popular</w:t>
            </w:r>
            <w:proofErr w:type="spellEnd"/>
            <w:r w:rsidRPr="004A4E32">
              <w:rPr>
                <w:i/>
                <w:iCs/>
              </w:rPr>
              <w:t xml:space="preserve"> and </w:t>
            </w:r>
            <w:proofErr w:type="spellStart"/>
            <w:r w:rsidRPr="004A4E32">
              <w:rPr>
                <w:i/>
                <w:iCs/>
              </w:rPr>
              <w:t>valuable</w:t>
            </w:r>
            <w:proofErr w:type="spellEnd"/>
            <w:r w:rsidRPr="004A4E32">
              <w:rPr>
                <w:i/>
                <w:iCs/>
              </w:rPr>
              <w:t xml:space="preserve"> </w:t>
            </w:r>
            <w:proofErr w:type="spellStart"/>
            <w:r w:rsidRPr="004A4E32">
              <w:rPr>
                <w:i/>
                <w:iCs/>
              </w:rPr>
              <w:t>innovation</w:t>
            </w:r>
            <w:proofErr w:type="spellEnd"/>
            <w:r w:rsidRPr="004A4E32">
              <w:rPr>
                <w:i/>
                <w:iCs/>
              </w:rPr>
              <w:t xml:space="preserve"> </w:t>
            </w:r>
            <w:proofErr w:type="spellStart"/>
            <w:r w:rsidRPr="004A4E32">
              <w:rPr>
                <w:i/>
                <w:iCs/>
              </w:rPr>
              <w:t>methods</w:t>
            </w:r>
            <w:proofErr w:type="spellEnd"/>
            <w:r w:rsidRPr="004A4E32">
              <w:rPr>
                <w:i/>
                <w:iCs/>
              </w:rPr>
              <w:t>.</w:t>
            </w:r>
            <w:r w:rsidRPr="004A4E32">
              <w:t xml:space="preserve"> </w:t>
            </w:r>
            <w:proofErr w:type="spellStart"/>
            <w:r w:rsidRPr="004A4E32">
              <w:t>Hoboken</w:t>
            </w:r>
            <w:proofErr w:type="spellEnd"/>
            <w:r w:rsidRPr="004A4E32">
              <w:t>, New Jer</w:t>
            </w:r>
            <w:r w:rsidR="00EA6FC3">
              <w:t>sey, 2020.</w:t>
            </w:r>
            <w:r w:rsidRPr="004A4E32">
              <w:t xml:space="preserve"> ISBN 978-1-119-62919-1. </w:t>
            </w:r>
          </w:p>
        </w:tc>
      </w:tr>
    </w:tbl>
    <w:p w14:paraId="6DE515E8" w14:textId="43358841" w:rsidR="00761DCB" w:rsidRDefault="00761DCB"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3"/>
        <w:gridCol w:w="569"/>
        <w:gridCol w:w="1121"/>
        <w:gridCol w:w="883"/>
        <w:gridCol w:w="822"/>
        <w:gridCol w:w="2138"/>
        <w:gridCol w:w="538"/>
        <w:gridCol w:w="675"/>
      </w:tblGrid>
      <w:tr w:rsidR="00352B4F" w:rsidRPr="00352B4F" w14:paraId="51595D32" w14:textId="77777777" w:rsidTr="00761DCB">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953726C" w14:textId="77777777" w:rsidR="00352B4F" w:rsidRPr="00352B4F" w:rsidRDefault="00352B4F" w:rsidP="00352B4F">
            <w:pPr>
              <w:jc w:val="both"/>
              <w:textAlignment w:val="baseline"/>
              <w:rPr>
                <w:rFonts w:ascii="Segoe UI" w:hAnsi="Segoe UI" w:cs="Segoe UI"/>
                <w:sz w:val="18"/>
                <w:szCs w:val="18"/>
              </w:rPr>
            </w:pPr>
            <w:r w:rsidRPr="00352B4F">
              <w:rPr>
                <w:b/>
                <w:bCs/>
                <w:sz w:val="28"/>
                <w:szCs w:val="28"/>
              </w:rPr>
              <w:lastRenderedPageBreak/>
              <w:t>B-III – Charakteristika studijního předmětu</w:t>
            </w:r>
            <w:r w:rsidRPr="00352B4F">
              <w:rPr>
                <w:sz w:val="28"/>
                <w:szCs w:val="28"/>
              </w:rPr>
              <w:t> </w:t>
            </w:r>
          </w:p>
        </w:tc>
      </w:tr>
      <w:tr w:rsidR="00352B4F" w:rsidRPr="00352B4F" w14:paraId="4870D7D7" w14:textId="77777777" w:rsidTr="00761DCB">
        <w:tc>
          <w:tcPr>
            <w:tcW w:w="3063" w:type="dxa"/>
            <w:tcBorders>
              <w:top w:val="double" w:sz="6" w:space="0" w:color="auto"/>
              <w:left w:val="single" w:sz="6" w:space="0" w:color="auto"/>
              <w:bottom w:val="single" w:sz="6" w:space="0" w:color="auto"/>
              <w:right w:val="single" w:sz="6" w:space="0" w:color="auto"/>
            </w:tcBorders>
            <w:shd w:val="clear" w:color="auto" w:fill="F7CAAC"/>
            <w:hideMark/>
          </w:tcPr>
          <w:p w14:paraId="6C591756" w14:textId="77777777" w:rsidR="00352B4F" w:rsidRPr="00352B4F" w:rsidRDefault="00352B4F" w:rsidP="00352B4F">
            <w:pPr>
              <w:textAlignment w:val="baseline"/>
              <w:rPr>
                <w:rFonts w:ascii="Segoe UI" w:hAnsi="Segoe UI" w:cs="Segoe UI"/>
                <w:sz w:val="18"/>
                <w:szCs w:val="18"/>
              </w:rPr>
            </w:pPr>
            <w:r w:rsidRPr="00352B4F">
              <w:rPr>
                <w:b/>
                <w:bCs/>
              </w:rPr>
              <w:t>Název studijního předmětu</w:t>
            </w:r>
            <w:r w:rsidRPr="00352B4F">
              <w:t> </w:t>
            </w:r>
          </w:p>
        </w:tc>
        <w:tc>
          <w:tcPr>
            <w:tcW w:w="6746" w:type="dxa"/>
            <w:gridSpan w:val="7"/>
            <w:tcBorders>
              <w:top w:val="double" w:sz="6" w:space="0" w:color="auto"/>
              <w:left w:val="single" w:sz="6" w:space="0" w:color="auto"/>
              <w:bottom w:val="single" w:sz="6" w:space="0" w:color="auto"/>
              <w:right w:val="single" w:sz="6" w:space="0" w:color="auto"/>
            </w:tcBorders>
            <w:shd w:val="clear" w:color="auto" w:fill="auto"/>
            <w:hideMark/>
          </w:tcPr>
          <w:p w14:paraId="30E125B8" w14:textId="77777777" w:rsidR="00352B4F" w:rsidRPr="00352B4F" w:rsidRDefault="00352B4F" w:rsidP="00352B4F">
            <w:pPr>
              <w:jc w:val="both"/>
              <w:textAlignment w:val="baseline"/>
              <w:rPr>
                <w:rFonts w:ascii="Segoe UI" w:hAnsi="Segoe UI" w:cs="Segoe UI"/>
                <w:sz w:val="18"/>
                <w:szCs w:val="18"/>
              </w:rPr>
            </w:pPr>
            <w:r w:rsidRPr="00352B4F">
              <w:t>Evropská dimenze KKO </w:t>
            </w:r>
          </w:p>
        </w:tc>
      </w:tr>
      <w:tr w:rsidR="00352B4F" w:rsidRPr="00352B4F" w14:paraId="5D6F5150"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2C151E56" w14:textId="77777777" w:rsidR="00352B4F" w:rsidRPr="00352B4F" w:rsidRDefault="00352B4F" w:rsidP="00352B4F">
            <w:pPr>
              <w:textAlignment w:val="baseline"/>
              <w:rPr>
                <w:rFonts w:ascii="Segoe UI" w:hAnsi="Segoe UI" w:cs="Segoe UI"/>
                <w:sz w:val="18"/>
                <w:szCs w:val="18"/>
              </w:rPr>
            </w:pPr>
            <w:r w:rsidRPr="00352B4F">
              <w:rPr>
                <w:b/>
                <w:bCs/>
              </w:rPr>
              <w:t>Typ předmětu</w:t>
            </w:r>
            <w:r w:rsidRPr="00352B4F">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1398ACE" w14:textId="77777777" w:rsidR="00352B4F" w:rsidRPr="00352B4F" w:rsidRDefault="00352B4F" w:rsidP="00352B4F">
            <w:pPr>
              <w:jc w:val="both"/>
              <w:textAlignment w:val="baseline"/>
              <w:rPr>
                <w:rFonts w:ascii="Segoe UI" w:hAnsi="Segoe UI" w:cs="Segoe UI"/>
                <w:sz w:val="18"/>
                <w:szCs w:val="18"/>
              </w:rPr>
            </w:pPr>
            <w:r w:rsidRPr="00352B4F">
              <w:t>povinný </w:t>
            </w:r>
          </w:p>
        </w:tc>
        <w:tc>
          <w:tcPr>
            <w:tcW w:w="267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78ED834" w14:textId="77777777" w:rsidR="00352B4F" w:rsidRPr="00352B4F" w:rsidRDefault="00352B4F" w:rsidP="00352B4F">
            <w:pPr>
              <w:jc w:val="both"/>
              <w:textAlignment w:val="baseline"/>
              <w:rPr>
                <w:rFonts w:ascii="Segoe UI" w:hAnsi="Segoe UI" w:cs="Segoe UI"/>
                <w:sz w:val="18"/>
                <w:szCs w:val="18"/>
              </w:rPr>
            </w:pPr>
            <w:r w:rsidRPr="00352B4F">
              <w:rPr>
                <w:b/>
                <w:bCs/>
              </w:rPr>
              <w:t>doporučený ročník / semestr</w:t>
            </w:r>
            <w:r w:rsidRPr="00352B4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1E0914CA" w14:textId="77777777" w:rsidR="00352B4F" w:rsidRPr="00352B4F" w:rsidRDefault="00352B4F" w:rsidP="00352B4F">
            <w:pPr>
              <w:jc w:val="both"/>
              <w:textAlignment w:val="baseline"/>
              <w:rPr>
                <w:rFonts w:ascii="Segoe UI" w:hAnsi="Segoe UI" w:cs="Segoe UI"/>
                <w:sz w:val="18"/>
                <w:szCs w:val="18"/>
              </w:rPr>
            </w:pPr>
            <w:r w:rsidRPr="00352B4F">
              <w:t>3/ZS </w:t>
            </w:r>
          </w:p>
        </w:tc>
      </w:tr>
      <w:tr w:rsidR="00352B4F" w:rsidRPr="00352B4F" w14:paraId="0D8F779D"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128F524A" w14:textId="77777777" w:rsidR="00352B4F" w:rsidRPr="00352B4F" w:rsidRDefault="00352B4F" w:rsidP="00352B4F">
            <w:pPr>
              <w:textAlignment w:val="baseline"/>
              <w:rPr>
                <w:rFonts w:ascii="Segoe UI" w:hAnsi="Segoe UI" w:cs="Segoe UI"/>
                <w:sz w:val="18"/>
                <w:szCs w:val="18"/>
              </w:rPr>
            </w:pPr>
            <w:r w:rsidRPr="00352B4F">
              <w:rPr>
                <w:b/>
                <w:bCs/>
              </w:rPr>
              <w:t>Rozsah studijního předmětu</w:t>
            </w:r>
            <w:r w:rsidRPr="00352B4F">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F54ADC3" w14:textId="77777777" w:rsidR="00352B4F" w:rsidRPr="00352B4F" w:rsidRDefault="00352B4F" w:rsidP="00352B4F">
            <w:pPr>
              <w:jc w:val="both"/>
              <w:textAlignment w:val="baseline"/>
              <w:rPr>
                <w:rFonts w:ascii="Segoe UI" w:hAnsi="Segoe UI" w:cs="Segoe UI"/>
                <w:sz w:val="18"/>
                <w:szCs w:val="18"/>
              </w:rPr>
            </w:pPr>
            <w:proofErr w:type="gramStart"/>
            <w:r w:rsidRPr="00352B4F">
              <w:t>13p</w:t>
            </w:r>
            <w:proofErr w:type="gramEnd"/>
            <w:r w:rsidRPr="00352B4F">
              <w:t>+13s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0E9AD341" w14:textId="77777777" w:rsidR="00352B4F" w:rsidRPr="00352B4F" w:rsidRDefault="00352B4F" w:rsidP="00352B4F">
            <w:pPr>
              <w:jc w:val="both"/>
              <w:textAlignment w:val="baseline"/>
              <w:rPr>
                <w:rFonts w:ascii="Segoe UI" w:hAnsi="Segoe UI" w:cs="Segoe UI"/>
                <w:sz w:val="18"/>
                <w:szCs w:val="18"/>
              </w:rPr>
            </w:pPr>
            <w:r w:rsidRPr="00352B4F">
              <w:rPr>
                <w:b/>
                <w:bCs/>
              </w:rPr>
              <w:t>hod. </w:t>
            </w:r>
            <w:r w:rsidRPr="00352B4F">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64A72E0B" w14:textId="77777777" w:rsidR="00352B4F" w:rsidRPr="00352B4F" w:rsidRDefault="00352B4F" w:rsidP="00352B4F">
            <w:pPr>
              <w:jc w:val="both"/>
              <w:textAlignment w:val="baseline"/>
              <w:rPr>
                <w:rFonts w:ascii="Segoe UI" w:hAnsi="Segoe UI" w:cs="Segoe UI"/>
                <w:sz w:val="18"/>
                <w:szCs w:val="18"/>
              </w:rPr>
            </w:pPr>
            <w:r w:rsidRPr="00352B4F">
              <w:t>26 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7C9E3622" w14:textId="77777777" w:rsidR="00352B4F" w:rsidRPr="00352B4F" w:rsidRDefault="00352B4F" w:rsidP="00352B4F">
            <w:pPr>
              <w:jc w:val="both"/>
              <w:textAlignment w:val="baseline"/>
              <w:rPr>
                <w:rFonts w:ascii="Segoe UI" w:hAnsi="Segoe UI" w:cs="Segoe UI"/>
                <w:sz w:val="18"/>
                <w:szCs w:val="18"/>
              </w:rPr>
            </w:pPr>
            <w:r w:rsidRPr="00352B4F">
              <w:rPr>
                <w:b/>
                <w:bCs/>
              </w:rPr>
              <w:t>kreditů</w:t>
            </w:r>
            <w:r w:rsidRPr="00352B4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8FA3E5" w14:textId="77777777" w:rsidR="00352B4F" w:rsidRPr="00352B4F" w:rsidRDefault="00352B4F" w:rsidP="00352B4F">
            <w:pPr>
              <w:jc w:val="both"/>
              <w:textAlignment w:val="baseline"/>
              <w:rPr>
                <w:rFonts w:ascii="Segoe UI" w:hAnsi="Segoe UI" w:cs="Segoe UI"/>
                <w:sz w:val="18"/>
                <w:szCs w:val="18"/>
              </w:rPr>
            </w:pPr>
            <w:r w:rsidRPr="00352B4F">
              <w:t>2 </w:t>
            </w:r>
          </w:p>
        </w:tc>
      </w:tr>
      <w:tr w:rsidR="00352B4F" w:rsidRPr="00352B4F" w14:paraId="0102A028"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3EC7955" w14:textId="77777777" w:rsidR="00352B4F" w:rsidRPr="00352B4F" w:rsidRDefault="00352B4F" w:rsidP="00352B4F">
            <w:pPr>
              <w:textAlignment w:val="baseline"/>
              <w:rPr>
                <w:rFonts w:ascii="Segoe UI" w:hAnsi="Segoe UI" w:cs="Segoe UI"/>
                <w:sz w:val="18"/>
                <w:szCs w:val="18"/>
              </w:rPr>
            </w:pPr>
            <w:r w:rsidRPr="00352B4F">
              <w:rPr>
                <w:b/>
                <w:bCs/>
              </w:rPr>
              <w:t xml:space="preserve">Prerekvizity, </w:t>
            </w:r>
            <w:proofErr w:type="spellStart"/>
            <w:r w:rsidRPr="00352B4F">
              <w:rPr>
                <w:b/>
                <w:bCs/>
              </w:rPr>
              <w:t>korekvizity</w:t>
            </w:r>
            <w:proofErr w:type="spellEnd"/>
            <w:r w:rsidRPr="00352B4F">
              <w:rPr>
                <w:b/>
                <w:bCs/>
              </w:rPr>
              <w:t>, ekvivalence</w:t>
            </w:r>
            <w:r w:rsidRPr="00352B4F">
              <w:t> </w:t>
            </w:r>
          </w:p>
        </w:tc>
        <w:tc>
          <w:tcPr>
            <w:tcW w:w="6746" w:type="dxa"/>
            <w:gridSpan w:val="7"/>
            <w:tcBorders>
              <w:top w:val="single" w:sz="6" w:space="0" w:color="auto"/>
              <w:left w:val="single" w:sz="6" w:space="0" w:color="auto"/>
              <w:bottom w:val="single" w:sz="6" w:space="0" w:color="auto"/>
              <w:right w:val="single" w:sz="6" w:space="0" w:color="auto"/>
            </w:tcBorders>
            <w:shd w:val="clear" w:color="auto" w:fill="auto"/>
            <w:hideMark/>
          </w:tcPr>
          <w:p w14:paraId="31F78DAB" w14:textId="77777777" w:rsidR="00352B4F" w:rsidRPr="00352B4F" w:rsidRDefault="00352B4F" w:rsidP="00352B4F">
            <w:pPr>
              <w:jc w:val="both"/>
              <w:textAlignment w:val="baseline"/>
              <w:rPr>
                <w:rFonts w:ascii="Segoe UI" w:hAnsi="Segoe UI" w:cs="Segoe UI"/>
                <w:sz w:val="18"/>
                <w:szCs w:val="18"/>
              </w:rPr>
            </w:pPr>
            <w:r w:rsidRPr="00352B4F">
              <w:t> </w:t>
            </w:r>
          </w:p>
        </w:tc>
      </w:tr>
      <w:tr w:rsidR="00352B4F" w:rsidRPr="00352B4F" w14:paraId="4D4DFA80"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5CC6D980" w14:textId="77777777" w:rsidR="00352B4F" w:rsidRPr="00352B4F" w:rsidRDefault="00352B4F" w:rsidP="00352B4F">
            <w:pPr>
              <w:textAlignment w:val="baseline"/>
              <w:rPr>
                <w:rFonts w:ascii="Segoe UI" w:hAnsi="Segoe UI" w:cs="Segoe UI"/>
                <w:sz w:val="18"/>
                <w:szCs w:val="18"/>
              </w:rPr>
            </w:pPr>
            <w:r w:rsidRPr="00352B4F">
              <w:rPr>
                <w:b/>
                <w:bCs/>
              </w:rPr>
              <w:t>Způsob ověření studijních výsledků</w:t>
            </w:r>
            <w:r w:rsidRPr="00352B4F">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5392DB77" w14:textId="77777777" w:rsidR="00352B4F" w:rsidRPr="00352B4F" w:rsidRDefault="00352B4F" w:rsidP="00352B4F">
            <w:pPr>
              <w:jc w:val="both"/>
              <w:textAlignment w:val="baseline"/>
              <w:rPr>
                <w:rFonts w:ascii="Segoe UI" w:hAnsi="Segoe UI" w:cs="Segoe UI"/>
                <w:sz w:val="18"/>
                <w:szCs w:val="18"/>
              </w:rPr>
            </w:pPr>
            <w:r w:rsidRPr="00352B4F">
              <w:t>klasifikovaný zápočet </w:t>
            </w:r>
          </w:p>
        </w:tc>
        <w:tc>
          <w:tcPr>
            <w:tcW w:w="2138" w:type="dxa"/>
            <w:tcBorders>
              <w:top w:val="single" w:sz="6" w:space="0" w:color="auto"/>
              <w:left w:val="single" w:sz="6" w:space="0" w:color="auto"/>
              <w:bottom w:val="single" w:sz="6" w:space="0" w:color="auto"/>
              <w:right w:val="single" w:sz="6" w:space="0" w:color="auto"/>
            </w:tcBorders>
            <w:shd w:val="clear" w:color="auto" w:fill="F7CAAC"/>
            <w:hideMark/>
          </w:tcPr>
          <w:p w14:paraId="43FA52F9" w14:textId="77777777" w:rsidR="00352B4F" w:rsidRPr="00352B4F" w:rsidRDefault="00352B4F" w:rsidP="00352B4F">
            <w:pPr>
              <w:jc w:val="both"/>
              <w:textAlignment w:val="baseline"/>
              <w:rPr>
                <w:rFonts w:ascii="Segoe UI" w:hAnsi="Segoe UI" w:cs="Segoe UI"/>
                <w:sz w:val="18"/>
                <w:szCs w:val="18"/>
              </w:rPr>
            </w:pPr>
            <w:r w:rsidRPr="00352B4F">
              <w:rPr>
                <w:b/>
                <w:bCs/>
              </w:rPr>
              <w:t>Forma výuky</w:t>
            </w:r>
            <w:r w:rsidRPr="00352B4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54E0620" w14:textId="77777777" w:rsidR="00352B4F" w:rsidRPr="00352B4F" w:rsidRDefault="00352B4F" w:rsidP="00352B4F">
            <w:pPr>
              <w:jc w:val="both"/>
              <w:textAlignment w:val="baseline"/>
              <w:rPr>
                <w:rFonts w:ascii="Segoe UI" w:hAnsi="Segoe UI" w:cs="Segoe UI"/>
                <w:sz w:val="18"/>
                <w:szCs w:val="18"/>
              </w:rPr>
            </w:pPr>
            <w:r w:rsidRPr="00352B4F">
              <w:t>přednáška, seminář </w:t>
            </w:r>
          </w:p>
        </w:tc>
      </w:tr>
      <w:tr w:rsidR="00352B4F" w:rsidRPr="00352B4F" w14:paraId="3B4B8E91"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438FEA86" w14:textId="77777777" w:rsidR="00352B4F" w:rsidRPr="00352B4F" w:rsidRDefault="00352B4F" w:rsidP="00352B4F">
            <w:pPr>
              <w:textAlignment w:val="baseline"/>
              <w:rPr>
                <w:rFonts w:ascii="Segoe UI" w:hAnsi="Segoe UI" w:cs="Segoe UI"/>
                <w:sz w:val="18"/>
                <w:szCs w:val="18"/>
              </w:rPr>
            </w:pPr>
            <w:r w:rsidRPr="00352B4F">
              <w:rPr>
                <w:b/>
                <w:bCs/>
              </w:rPr>
              <w:t>Forma způsobu ověření studijních výsledků a další požadavky na studenta</w:t>
            </w:r>
            <w:r w:rsidRPr="00352B4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7B41738C" w14:textId="77D06EB0" w:rsidR="00D20DC4" w:rsidRDefault="00D20DC4" w:rsidP="00D20DC4">
            <w:pPr>
              <w:jc w:val="both"/>
              <w:textAlignment w:val="baseline"/>
            </w:pPr>
            <w:r>
              <w:t xml:space="preserve">80% účast </w:t>
            </w:r>
          </w:p>
          <w:p w14:paraId="0324F159" w14:textId="2812FB5A" w:rsidR="00352B4F" w:rsidRPr="00352B4F" w:rsidRDefault="00352B4F" w:rsidP="00D20DC4">
            <w:pPr>
              <w:jc w:val="both"/>
              <w:textAlignment w:val="baseline"/>
              <w:rPr>
                <w:rFonts w:ascii="Segoe UI" w:hAnsi="Segoe UI" w:cs="Segoe UI"/>
                <w:sz w:val="18"/>
                <w:szCs w:val="18"/>
              </w:rPr>
            </w:pPr>
            <w:r w:rsidRPr="00352B4F">
              <w:t>zakončeno odevzdáním písemné práce (možnost práce i ve dvojicích na vlastní, předem schválené téma) </w:t>
            </w:r>
          </w:p>
        </w:tc>
      </w:tr>
      <w:tr w:rsidR="00352B4F" w:rsidRPr="00352B4F" w14:paraId="5FB45F6E"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CA92319" w14:textId="77777777" w:rsidR="00352B4F" w:rsidRPr="00352B4F" w:rsidRDefault="00352B4F" w:rsidP="00352B4F">
            <w:pPr>
              <w:textAlignment w:val="baseline"/>
              <w:rPr>
                <w:rFonts w:ascii="Segoe UI" w:hAnsi="Segoe UI" w:cs="Segoe UI"/>
                <w:sz w:val="18"/>
                <w:szCs w:val="18"/>
              </w:rPr>
            </w:pPr>
            <w:r w:rsidRPr="00352B4F">
              <w:t> </w:t>
            </w:r>
          </w:p>
        </w:tc>
      </w:tr>
      <w:tr w:rsidR="00352B4F" w:rsidRPr="00352B4F" w14:paraId="2D5C052F" w14:textId="77777777" w:rsidTr="00761DCB">
        <w:trPr>
          <w:trHeight w:val="195"/>
        </w:trPr>
        <w:tc>
          <w:tcPr>
            <w:tcW w:w="3063" w:type="dxa"/>
            <w:tcBorders>
              <w:top w:val="nil"/>
              <w:left w:val="single" w:sz="6" w:space="0" w:color="auto"/>
              <w:bottom w:val="single" w:sz="6" w:space="0" w:color="auto"/>
              <w:right w:val="single" w:sz="6" w:space="0" w:color="auto"/>
            </w:tcBorders>
            <w:shd w:val="clear" w:color="auto" w:fill="F7CAAC"/>
            <w:hideMark/>
          </w:tcPr>
          <w:p w14:paraId="25BDE7A3" w14:textId="77777777" w:rsidR="00352B4F" w:rsidRPr="00352B4F" w:rsidRDefault="00352B4F" w:rsidP="00352B4F">
            <w:pPr>
              <w:textAlignment w:val="baseline"/>
              <w:rPr>
                <w:rFonts w:ascii="Segoe UI" w:hAnsi="Segoe UI" w:cs="Segoe UI"/>
                <w:sz w:val="18"/>
                <w:szCs w:val="18"/>
              </w:rPr>
            </w:pPr>
            <w:r w:rsidRPr="00352B4F">
              <w:rPr>
                <w:b/>
                <w:bCs/>
              </w:rPr>
              <w:t>Garant předmětu</w:t>
            </w:r>
            <w:r w:rsidRPr="00352B4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016C288B" w14:textId="3675B76B" w:rsidR="00352B4F" w:rsidRPr="00352B4F" w:rsidRDefault="00352B4F">
            <w:pPr>
              <w:jc w:val="both"/>
              <w:textAlignment w:val="baseline"/>
              <w:rPr>
                <w:rFonts w:ascii="Segoe UI" w:hAnsi="Segoe UI" w:cs="Segoe UI"/>
                <w:sz w:val="18"/>
                <w:szCs w:val="18"/>
              </w:rPr>
            </w:pPr>
            <w:proofErr w:type="spellStart"/>
            <w:r w:rsidRPr="00352B4F">
              <w:t>Dott</w:t>
            </w:r>
            <w:proofErr w:type="spellEnd"/>
            <w:r w:rsidRPr="00352B4F">
              <w:t xml:space="preserve">. Martina </w:t>
            </w:r>
            <w:proofErr w:type="spellStart"/>
            <w:r w:rsidRPr="00352B4F">
              <w:t>Dlabajová</w:t>
            </w:r>
            <w:proofErr w:type="spellEnd"/>
            <w:r w:rsidRPr="00352B4F">
              <w:t> </w:t>
            </w:r>
          </w:p>
        </w:tc>
      </w:tr>
      <w:tr w:rsidR="00352B4F" w:rsidRPr="00352B4F" w14:paraId="227B3274" w14:textId="77777777" w:rsidTr="00761DCB">
        <w:trPr>
          <w:trHeight w:val="240"/>
        </w:trPr>
        <w:tc>
          <w:tcPr>
            <w:tcW w:w="3063" w:type="dxa"/>
            <w:tcBorders>
              <w:top w:val="nil"/>
              <w:left w:val="single" w:sz="6" w:space="0" w:color="auto"/>
              <w:bottom w:val="single" w:sz="6" w:space="0" w:color="auto"/>
              <w:right w:val="single" w:sz="6" w:space="0" w:color="auto"/>
            </w:tcBorders>
            <w:shd w:val="clear" w:color="auto" w:fill="F7CAAC"/>
            <w:hideMark/>
          </w:tcPr>
          <w:p w14:paraId="3E3FA7C1" w14:textId="77777777" w:rsidR="00352B4F" w:rsidRPr="00352B4F" w:rsidRDefault="00352B4F" w:rsidP="00352B4F">
            <w:pPr>
              <w:textAlignment w:val="baseline"/>
              <w:rPr>
                <w:rFonts w:ascii="Segoe UI" w:hAnsi="Segoe UI" w:cs="Segoe UI"/>
                <w:sz w:val="18"/>
                <w:szCs w:val="18"/>
              </w:rPr>
            </w:pPr>
            <w:r w:rsidRPr="00352B4F">
              <w:rPr>
                <w:b/>
                <w:bCs/>
              </w:rPr>
              <w:t>Zapojení garanta do výuky předmětu</w:t>
            </w:r>
            <w:r w:rsidRPr="00352B4F">
              <w:t> </w:t>
            </w:r>
          </w:p>
        </w:tc>
        <w:tc>
          <w:tcPr>
            <w:tcW w:w="6746" w:type="dxa"/>
            <w:gridSpan w:val="7"/>
            <w:tcBorders>
              <w:top w:val="nil"/>
              <w:left w:val="single" w:sz="6" w:space="0" w:color="auto"/>
              <w:bottom w:val="single" w:sz="6" w:space="0" w:color="auto"/>
              <w:right w:val="single" w:sz="6" w:space="0" w:color="auto"/>
            </w:tcBorders>
            <w:shd w:val="clear" w:color="auto" w:fill="auto"/>
            <w:hideMark/>
          </w:tcPr>
          <w:p w14:paraId="2B1367A0" w14:textId="57E36531" w:rsidR="00352B4F" w:rsidRPr="00352B4F" w:rsidRDefault="00D20DC4" w:rsidP="00D20DC4">
            <w:pPr>
              <w:jc w:val="both"/>
              <w:textAlignment w:val="baseline"/>
              <w:rPr>
                <w:rFonts w:ascii="Segoe UI" w:hAnsi="Segoe UI" w:cs="Segoe UI"/>
                <w:sz w:val="18"/>
                <w:szCs w:val="18"/>
              </w:rPr>
            </w:pPr>
            <w:r>
              <w:t>10</w:t>
            </w:r>
            <w:r w:rsidR="00352B4F" w:rsidRPr="00352B4F">
              <w:t>0 %</w:t>
            </w:r>
          </w:p>
        </w:tc>
      </w:tr>
      <w:tr w:rsidR="00352B4F" w:rsidRPr="00352B4F" w14:paraId="1E931CB7"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6B4B50FF" w14:textId="77777777" w:rsidR="00352B4F" w:rsidRPr="00352B4F" w:rsidRDefault="00352B4F" w:rsidP="00352B4F">
            <w:pPr>
              <w:textAlignment w:val="baseline"/>
              <w:rPr>
                <w:rFonts w:ascii="Segoe UI" w:hAnsi="Segoe UI" w:cs="Segoe UI"/>
                <w:sz w:val="18"/>
                <w:szCs w:val="18"/>
              </w:rPr>
            </w:pPr>
            <w:r w:rsidRPr="00352B4F">
              <w:rPr>
                <w:b/>
                <w:bCs/>
              </w:rPr>
              <w:t>Vyučující</w:t>
            </w:r>
            <w:r w:rsidRPr="00352B4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436F4411" w14:textId="5D0A6700" w:rsidR="00352B4F" w:rsidRPr="00352B4F" w:rsidRDefault="00352B4F">
            <w:pPr>
              <w:jc w:val="both"/>
              <w:textAlignment w:val="baseline"/>
              <w:rPr>
                <w:rFonts w:ascii="Segoe UI" w:hAnsi="Segoe UI" w:cs="Segoe UI"/>
                <w:sz w:val="18"/>
                <w:szCs w:val="18"/>
              </w:rPr>
            </w:pPr>
            <w:proofErr w:type="spellStart"/>
            <w:r w:rsidRPr="00352B4F">
              <w:t>Dott</w:t>
            </w:r>
            <w:proofErr w:type="spellEnd"/>
            <w:r w:rsidRPr="00352B4F">
              <w:t xml:space="preserve">. Martina </w:t>
            </w:r>
            <w:proofErr w:type="spellStart"/>
            <w:r w:rsidRPr="00352B4F">
              <w:t>Dlabajová</w:t>
            </w:r>
            <w:proofErr w:type="spellEnd"/>
            <w:r w:rsidRPr="00352B4F">
              <w:t> </w:t>
            </w:r>
          </w:p>
        </w:tc>
      </w:tr>
      <w:tr w:rsidR="00352B4F" w:rsidRPr="00352B4F" w14:paraId="706BD213"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CC15879" w14:textId="77777777" w:rsidR="00352B4F" w:rsidRPr="00352B4F" w:rsidRDefault="00352B4F" w:rsidP="00352B4F">
            <w:pPr>
              <w:jc w:val="both"/>
              <w:textAlignment w:val="baseline"/>
              <w:rPr>
                <w:rFonts w:ascii="Segoe UI" w:hAnsi="Segoe UI" w:cs="Segoe UI"/>
                <w:sz w:val="18"/>
                <w:szCs w:val="18"/>
              </w:rPr>
            </w:pPr>
            <w:r w:rsidRPr="00352B4F">
              <w:t> </w:t>
            </w:r>
          </w:p>
        </w:tc>
      </w:tr>
      <w:tr w:rsidR="00352B4F" w:rsidRPr="00352B4F" w14:paraId="13BF636B" w14:textId="77777777" w:rsidTr="00761DCB">
        <w:tc>
          <w:tcPr>
            <w:tcW w:w="3063" w:type="dxa"/>
            <w:tcBorders>
              <w:top w:val="single" w:sz="6" w:space="0" w:color="auto"/>
              <w:left w:val="single" w:sz="6" w:space="0" w:color="auto"/>
              <w:bottom w:val="single" w:sz="6" w:space="0" w:color="auto"/>
              <w:right w:val="single" w:sz="6" w:space="0" w:color="auto"/>
            </w:tcBorders>
            <w:shd w:val="clear" w:color="auto" w:fill="F7CAAC"/>
            <w:hideMark/>
          </w:tcPr>
          <w:p w14:paraId="736724FA" w14:textId="77777777" w:rsidR="00352B4F" w:rsidRPr="00352B4F" w:rsidRDefault="00352B4F" w:rsidP="00352B4F">
            <w:pPr>
              <w:jc w:val="both"/>
              <w:textAlignment w:val="baseline"/>
              <w:rPr>
                <w:rFonts w:ascii="Segoe UI" w:hAnsi="Segoe UI" w:cs="Segoe UI"/>
                <w:sz w:val="18"/>
                <w:szCs w:val="18"/>
              </w:rPr>
            </w:pPr>
            <w:r w:rsidRPr="00352B4F">
              <w:rPr>
                <w:b/>
                <w:bCs/>
              </w:rPr>
              <w:t>Stručná anotace předmětu</w:t>
            </w:r>
            <w:r w:rsidRPr="00352B4F">
              <w:t> </w:t>
            </w:r>
          </w:p>
        </w:tc>
        <w:tc>
          <w:tcPr>
            <w:tcW w:w="6746" w:type="dxa"/>
            <w:gridSpan w:val="7"/>
            <w:tcBorders>
              <w:top w:val="single" w:sz="6" w:space="0" w:color="auto"/>
              <w:left w:val="single" w:sz="6" w:space="0" w:color="auto"/>
              <w:bottom w:val="nil"/>
              <w:right w:val="single" w:sz="6" w:space="0" w:color="auto"/>
            </w:tcBorders>
            <w:shd w:val="clear" w:color="auto" w:fill="auto"/>
            <w:hideMark/>
          </w:tcPr>
          <w:p w14:paraId="5702713F" w14:textId="77777777" w:rsidR="00352B4F" w:rsidRPr="00352B4F" w:rsidRDefault="00352B4F" w:rsidP="00352B4F">
            <w:pPr>
              <w:jc w:val="both"/>
              <w:textAlignment w:val="baseline"/>
              <w:rPr>
                <w:rFonts w:ascii="Segoe UI" w:hAnsi="Segoe UI" w:cs="Segoe UI"/>
                <w:sz w:val="18"/>
                <w:szCs w:val="18"/>
              </w:rPr>
            </w:pPr>
            <w:r w:rsidRPr="00352B4F">
              <w:t> </w:t>
            </w:r>
          </w:p>
        </w:tc>
      </w:tr>
      <w:tr w:rsidR="00352B4F" w:rsidRPr="00352B4F" w14:paraId="1AC1B1B8" w14:textId="77777777" w:rsidTr="00761DCB">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38346DB" w14:textId="48CAC032" w:rsidR="00352B4F" w:rsidRPr="00352B4F" w:rsidRDefault="00352B4F" w:rsidP="00352B4F">
            <w:pPr>
              <w:jc w:val="both"/>
              <w:textAlignment w:val="baseline"/>
              <w:rPr>
                <w:rFonts w:ascii="Segoe UI" w:hAnsi="Segoe UI" w:cs="Segoe UI"/>
                <w:sz w:val="18"/>
                <w:szCs w:val="18"/>
              </w:rPr>
            </w:pPr>
            <w:r w:rsidRPr="00352B4F">
              <w:t xml:space="preserve">Cílem předmětu je seznámit studenty s pojetím a přístupem ke kulturním a kreativním odvětvím (KKO) na evropské úrovni a ve vybraných členských zemích Evropské unie. Studenti získají přehled v problematice KKO v Evropě, budou obeznámeni se základní politikou EU v této oblasti, obdrží informace o možnostech podpory KKO z rozpočtu EU </w:t>
            </w:r>
            <w:r w:rsidR="00C530D6">
              <w:br/>
            </w:r>
            <w:r w:rsidRPr="00352B4F">
              <w:t>a seznámí se s příklady dobré praxe v Evropě. V neposl</w:t>
            </w:r>
            <w:r w:rsidR="00D20DC4">
              <w:t>ední řadě získají cenné kontakty</w:t>
            </w:r>
            <w:r w:rsidRPr="00352B4F">
              <w:t xml:space="preserve">, které jim pomohou ve vytváření </w:t>
            </w:r>
            <w:r w:rsidR="00C530D6">
              <w:br/>
            </w:r>
            <w:r w:rsidRPr="00352B4F">
              <w:t>a rozvoji vlastního projektu. </w:t>
            </w:r>
          </w:p>
          <w:p w14:paraId="23E338AD" w14:textId="13D48E7F" w:rsidR="00D8798B" w:rsidRDefault="00352B4F" w:rsidP="007B217A">
            <w:pPr>
              <w:pStyle w:val="Odstavecseseznamem"/>
              <w:ind w:left="315"/>
              <w:textAlignment w:val="baseline"/>
            </w:pPr>
            <w:r w:rsidRPr="00352B4F">
              <w:t> </w:t>
            </w:r>
            <w:r w:rsidRPr="00352B4F">
              <w:br/>
              <w:t>1.     Úvod do tématu KKO v Evropě (definice a vymezení KKO, pojetí KKO v zemích EU, vnímání KKO v institucích EU) </w:t>
            </w:r>
            <w:r w:rsidRPr="00352B4F">
              <w:br/>
              <w:t xml:space="preserve">2.     Možnosti financování KKO z rozpočtu EU, evropská přidaná hodnota (např. Kreativní Evropa, Plán obnovy, Horizon </w:t>
            </w:r>
            <w:proofErr w:type="spellStart"/>
            <w:r w:rsidRPr="00352B4F">
              <w:t>Europe</w:t>
            </w:r>
            <w:proofErr w:type="spellEnd"/>
            <w:r w:rsidRPr="00352B4F">
              <w:t>, EIC atd.) </w:t>
            </w:r>
            <w:r w:rsidRPr="00352B4F">
              <w:br/>
              <w:t xml:space="preserve">3.     Přeshraniční spolupráce (včetně Erasmus </w:t>
            </w:r>
            <w:proofErr w:type="spellStart"/>
            <w:r w:rsidRPr="00352B4F">
              <w:t>for</w:t>
            </w:r>
            <w:proofErr w:type="spellEnd"/>
            <w:r w:rsidRPr="00352B4F">
              <w:t xml:space="preserve"> </w:t>
            </w:r>
            <w:proofErr w:type="spellStart"/>
            <w:r w:rsidRPr="00352B4F">
              <w:t>young</w:t>
            </w:r>
            <w:proofErr w:type="spellEnd"/>
            <w:r w:rsidRPr="00352B4F">
              <w:t xml:space="preserve"> </w:t>
            </w:r>
            <w:proofErr w:type="spellStart"/>
            <w:r w:rsidRPr="00352B4F">
              <w:t>entrepreneurs</w:t>
            </w:r>
            <w:proofErr w:type="spellEnd"/>
            <w:r w:rsidRPr="00352B4F">
              <w:t>), platformy a networking </w:t>
            </w:r>
            <w:r w:rsidRPr="00352B4F">
              <w:br/>
              <w:t xml:space="preserve">4.     New </w:t>
            </w:r>
            <w:proofErr w:type="spellStart"/>
            <w:r w:rsidRPr="00352B4F">
              <w:t>European</w:t>
            </w:r>
            <w:proofErr w:type="spellEnd"/>
            <w:r w:rsidRPr="00352B4F">
              <w:t xml:space="preserve"> Bauhaus </w:t>
            </w:r>
            <w:r w:rsidRPr="00352B4F">
              <w:br/>
              <w:t>5.     Příklady dobré praxe – KKO v Evropě (konkrétní projekty z EU, huby, kreativní centra atd) </w:t>
            </w:r>
            <w:r w:rsidRPr="00352B4F">
              <w:br/>
              <w:t>6.     ČR a KKO </w:t>
            </w:r>
            <w:r w:rsidRPr="00352B4F">
              <w:br/>
              <w:t>7.     Přednáška externího hosta – instituce EU (Evropská komise, Evropský parlament atd) </w:t>
            </w:r>
            <w:r w:rsidRPr="00352B4F">
              <w:br/>
              <w:t>8.     Návštěva instituce v ČR (např. KUMST/JIC) spojená s workshopem </w:t>
            </w:r>
            <w:r w:rsidRPr="00352B4F">
              <w:br/>
              <w:t>9.     Výjezd do institucí EU – návštěv Evropské komise a Evropského parlamentu, návštěva kreativních center </w:t>
            </w:r>
          </w:p>
          <w:p w14:paraId="3C1B4BF3" w14:textId="0A669656" w:rsidR="00352B4F" w:rsidRDefault="00352B4F" w:rsidP="007B217A">
            <w:pPr>
              <w:pStyle w:val="Odstavecseseznamem"/>
              <w:ind w:left="315"/>
              <w:textAlignment w:val="baseline"/>
            </w:pPr>
            <w:r w:rsidRPr="00352B4F">
              <w:t>1</w:t>
            </w:r>
            <w:r w:rsidR="00D8798B">
              <w:t>0</w:t>
            </w:r>
            <w:r w:rsidRPr="00352B4F">
              <w:t xml:space="preserve">.     Podnikatelský a inovační potenciál KKO (jak měřit a zhodnocovat kreativitu, kreativita &amp; </w:t>
            </w:r>
            <w:r w:rsidR="00F20F30" w:rsidRPr="00352B4F">
              <w:t>podnikání, podnikavost</w:t>
            </w:r>
            <w:r w:rsidRPr="00352B4F">
              <w:t>, ab</w:t>
            </w:r>
            <w:r w:rsidR="00D8798B">
              <w:t>eceda podnikatele-kreativce)  </w:t>
            </w:r>
            <w:r w:rsidR="00D8798B">
              <w:br/>
              <w:t>11</w:t>
            </w:r>
            <w:r w:rsidRPr="00352B4F">
              <w:t xml:space="preserve">.     Jak získat prostředky z rozpočtu EU – konkrétní příklad: pozvat zástupce z Kreativní </w:t>
            </w:r>
            <w:r w:rsidR="00482F06">
              <w:t xml:space="preserve">Evropy, z Evropské komise </w:t>
            </w:r>
            <w:r w:rsidRPr="00352B4F">
              <w:t>– konkrétní příklad: úspěšný žadat</w:t>
            </w:r>
            <w:r w:rsidR="00482F06">
              <w:t xml:space="preserve">el New </w:t>
            </w:r>
            <w:proofErr w:type="spellStart"/>
            <w:r w:rsidR="00482F06">
              <w:t>European</w:t>
            </w:r>
            <w:proofErr w:type="spellEnd"/>
            <w:r w:rsidR="00482F06">
              <w:t xml:space="preserve"> Bauhaus, </w:t>
            </w:r>
            <w:r w:rsidR="00482F06" w:rsidRPr="00352B4F">
              <w:t xml:space="preserve">přeshraniční projekt – Zdeňka </w:t>
            </w:r>
            <w:proofErr w:type="spellStart"/>
            <w:r w:rsidR="00482F06" w:rsidRPr="00352B4F">
              <w:t>Kujová</w:t>
            </w:r>
            <w:proofErr w:type="spellEnd"/>
            <w:r w:rsidR="00482F06" w:rsidRPr="00352B4F">
              <w:t> </w:t>
            </w:r>
            <w:r w:rsidR="00482F06">
              <w:br/>
              <w:t xml:space="preserve">12.    </w:t>
            </w:r>
            <w:r w:rsidRPr="00352B4F">
              <w:t xml:space="preserve">Vznik </w:t>
            </w:r>
            <w:proofErr w:type="spellStart"/>
            <w:r w:rsidRPr="00352B4F">
              <w:t>kreativnách</w:t>
            </w:r>
            <w:proofErr w:type="spellEnd"/>
            <w:r w:rsidRPr="00352B4F">
              <w:t xml:space="preserve"> center, </w:t>
            </w:r>
            <w:proofErr w:type="spellStart"/>
            <w:r w:rsidRPr="00352B4F">
              <w:t>hubů</w:t>
            </w:r>
            <w:proofErr w:type="spellEnd"/>
            <w:r w:rsidRPr="00352B4F">
              <w:t xml:space="preserve"> a klastrů v </w:t>
            </w:r>
            <w:r w:rsidR="00F20F30" w:rsidRPr="00352B4F">
              <w:t>Evropě – konkrétní</w:t>
            </w:r>
            <w:r w:rsidRPr="00352B4F">
              <w:t xml:space="preserve"> příklady, </w:t>
            </w:r>
            <w:r w:rsidR="00F20F30" w:rsidRPr="00352B4F">
              <w:t>po</w:t>
            </w:r>
            <w:r w:rsidR="00F20F30">
              <w:t>radenství – host</w:t>
            </w:r>
            <w:r w:rsidR="00482F06">
              <w:t xml:space="preserve"> Lia </w:t>
            </w:r>
            <w:proofErr w:type="spellStart"/>
            <w:r w:rsidR="00482F06">
              <w:t>Ghilardi</w:t>
            </w:r>
            <w:proofErr w:type="spellEnd"/>
            <w:r w:rsidR="00482F06">
              <w:t> </w:t>
            </w:r>
            <w:r w:rsidR="00482F06">
              <w:br/>
              <w:t>13</w:t>
            </w:r>
            <w:r w:rsidRPr="00352B4F">
              <w:t xml:space="preserve">.     Prezentace české kreativity/kultury v </w:t>
            </w:r>
            <w:r w:rsidR="00482F06">
              <w:t>zahraničí – Jitka Pánek Jurková, p</w:t>
            </w:r>
            <w:r w:rsidRPr="00352B4F">
              <w:t xml:space="preserve">rezentace vlastního projektu &amp; </w:t>
            </w:r>
            <w:r w:rsidR="00F20F30" w:rsidRPr="00352B4F">
              <w:t>diskuse – předložení</w:t>
            </w:r>
            <w:r w:rsidRPr="00352B4F">
              <w:t xml:space="preserve"> projektu evropským odborníkům  </w:t>
            </w:r>
          </w:p>
          <w:p w14:paraId="1CA216BE" w14:textId="77777777" w:rsidR="00123B9F" w:rsidRPr="00AB6B76" w:rsidRDefault="00123B9F" w:rsidP="00AB6B76">
            <w:pPr>
              <w:pStyle w:val="Odstavecseseznamem"/>
              <w:textAlignment w:val="baseline"/>
            </w:pPr>
          </w:p>
          <w:p w14:paraId="7E3D8FC7" w14:textId="09350F03" w:rsidR="00352B4F" w:rsidRPr="00352B4F" w:rsidRDefault="00352B4F" w:rsidP="00D8798B">
            <w:pPr>
              <w:ind w:firstLine="50"/>
              <w:jc w:val="both"/>
              <w:textAlignment w:val="baseline"/>
              <w:rPr>
                <w:rFonts w:ascii="Segoe UI" w:hAnsi="Segoe UI" w:cs="Segoe UI"/>
                <w:sz w:val="18"/>
                <w:szCs w:val="18"/>
              </w:rPr>
            </w:pPr>
          </w:p>
        </w:tc>
      </w:tr>
      <w:tr w:rsidR="00352B4F" w:rsidRPr="00352B4F" w14:paraId="01820372" w14:textId="77777777" w:rsidTr="00761DCB">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13CB8D07" w14:textId="77777777" w:rsidR="00352B4F" w:rsidRPr="00352B4F" w:rsidRDefault="00352B4F" w:rsidP="00352B4F">
            <w:pPr>
              <w:jc w:val="both"/>
              <w:textAlignment w:val="baseline"/>
              <w:rPr>
                <w:rFonts w:ascii="Segoe UI" w:hAnsi="Segoe UI" w:cs="Segoe UI"/>
                <w:sz w:val="18"/>
                <w:szCs w:val="18"/>
              </w:rPr>
            </w:pPr>
            <w:r w:rsidRPr="00352B4F">
              <w:rPr>
                <w:b/>
                <w:bCs/>
              </w:rPr>
              <w:t>Studijní literatura a studijní pomůcky</w:t>
            </w:r>
            <w:r w:rsidRPr="00352B4F">
              <w:t> </w:t>
            </w:r>
          </w:p>
        </w:tc>
        <w:tc>
          <w:tcPr>
            <w:tcW w:w="6177" w:type="dxa"/>
            <w:gridSpan w:val="6"/>
            <w:tcBorders>
              <w:top w:val="nil"/>
              <w:left w:val="single" w:sz="6" w:space="0" w:color="auto"/>
              <w:bottom w:val="nil"/>
              <w:right w:val="single" w:sz="6" w:space="0" w:color="auto"/>
            </w:tcBorders>
            <w:shd w:val="clear" w:color="auto" w:fill="auto"/>
            <w:hideMark/>
          </w:tcPr>
          <w:p w14:paraId="02EE0D54" w14:textId="77777777" w:rsidR="00352B4F" w:rsidRPr="00352B4F" w:rsidRDefault="00352B4F" w:rsidP="00352B4F">
            <w:pPr>
              <w:jc w:val="both"/>
              <w:textAlignment w:val="baseline"/>
              <w:rPr>
                <w:rFonts w:ascii="Segoe UI" w:hAnsi="Segoe UI" w:cs="Segoe UI"/>
                <w:sz w:val="18"/>
                <w:szCs w:val="18"/>
              </w:rPr>
            </w:pPr>
            <w:r w:rsidRPr="00352B4F">
              <w:t> </w:t>
            </w:r>
          </w:p>
        </w:tc>
      </w:tr>
      <w:tr w:rsidR="00352B4F" w:rsidRPr="00352B4F" w14:paraId="73C82997" w14:textId="77777777" w:rsidTr="00761DCB">
        <w:trPr>
          <w:trHeight w:val="42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EEC3091" w14:textId="77777777" w:rsidR="00482F06" w:rsidRPr="002538C0" w:rsidRDefault="00482F06" w:rsidP="00482F06">
            <w:pPr>
              <w:jc w:val="both"/>
              <w:textAlignment w:val="baseline"/>
              <w:rPr>
                <w:rFonts w:ascii="Segoe UI" w:hAnsi="Segoe UI" w:cs="Segoe UI"/>
                <w:b/>
                <w:sz w:val="18"/>
                <w:szCs w:val="18"/>
              </w:rPr>
            </w:pPr>
            <w:r w:rsidRPr="002538C0">
              <w:rPr>
                <w:b/>
              </w:rPr>
              <w:t>Povinná: </w:t>
            </w:r>
          </w:p>
          <w:p w14:paraId="64DF7058" w14:textId="77777777" w:rsidR="00482F06" w:rsidRPr="00650286" w:rsidRDefault="00482F06" w:rsidP="00482F06">
            <w:pPr>
              <w:textAlignment w:val="baseline"/>
              <w:rPr>
                <w:rFonts w:ascii="Segoe UI" w:hAnsi="Segoe UI" w:cs="Segoe UI"/>
                <w:sz w:val="18"/>
                <w:szCs w:val="18"/>
              </w:rPr>
            </w:pPr>
            <w:r w:rsidRPr="00650286">
              <w:t xml:space="preserve">FLEW, Terry. </w:t>
            </w:r>
            <w:proofErr w:type="spellStart"/>
            <w:r w:rsidRPr="00101BC5">
              <w:rPr>
                <w:i/>
              </w:rPr>
              <w:t>The</w:t>
            </w:r>
            <w:proofErr w:type="spellEnd"/>
            <w:r w:rsidRPr="00101BC5">
              <w:rPr>
                <w:i/>
              </w:rPr>
              <w:t xml:space="preserve"> </w:t>
            </w:r>
            <w:proofErr w:type="spellStart"/>
            <w:r w:rsidRPr="00101BC5">
              <w:rPr>
                <w:i/>
              </w:rPr>
              <w:t>creative</w:t>
            </w:r>
            <w:proofErr w:type="spellEnd"/>
            <w:r w:rsidRPr="00101BC5">
              <w:rPr>
                <w:i/>
              </w:rPr>
              <w:t xml:space="preserve"> </w:t>
            </w:r>
            <w:proofErr w:type="spellStart"/>
            <w:r w:rsidRPr="00101BC5">
              <w:rPr>
                <w:i/>
              </w:rPr>
              <w:t>industries</w:t>
            </w:r>
            <w:proofErr w:type="spellEnd"/>
            <w:r w:rsidRPr="00101BC5">
              <w:rPr>
                <w:i/>
              </w:rPr>
              <w:t xml:space="preserve">: </w:t>
            </w:r>
            <w:proofErr w:type="spellStart"/>
            <w:r w:rsidRPr="00101BC5">
              <w:rPr>
                <w:i/>
              </w:rPr>
              <w:t>culture</w:t>
            </w:r>
            <w:proofErr w:type="spellEnd"/>
            <w:r w:rsidRPr="00101BC5">
              <w:rPr>
                <w:i/>
              </w:rPr>
              <w:t xml:space="preserve"> and </w:t>
            </w:r>
            <w:proofErr w:type="spellStart"/>
            <w:r w:rsidRPr="00101BC5">
              <w:rPr>
                <w:i/>
              </w:rPr>
              <w:t>policy</w:t>
            </w:r>
            <w:proofErr w:type="spellEnd"/>
            <w:r w:rsidRPr="00101BC5">
              <w:rPr>
                <w:i/>
              </w:rPr>
              <w:t>.</w:t>
            </w:r>
            <w:r w:rsidRPr="00650286">
              <w:t xml:space="preserve"> Los Angeles, </w:t>
            </w:r>
            <w:proofErr w:type="spellStart"/>
            <w:r w:rsidRPr="00650286">
              <w:t>Calif</w:t>
            </w:r>
            <w:proofErr w:type="spellEnd"/>
            <w:r w:rsidRPr="00650286">
              <w:t>.: SAGE, 2012. ISBN 1847875750.  </w:t>
            </w:r>
          </w:p>
          <w:p w14:paraId="6AE5C665" w14:textId="77777777" w:rsidR="00482F06" w:rsidRPr="002538C0" w:rsidRDefault="00482F06" w:rsidP="00482F06">
            <w:pPr>
              <w:jc w:val="both"/>
              <w:textAlignment w:val="baseline"/>
              <w:rPr>
                <w:rFonts w:ascii="Segoe UI" w:hAnsi="Segoe UI" w:cs="Segoe UI"/>
                <w:b/>
                <w:sz w:val="18"/>
                <w:szCs w:val="18"/>
              </w:rPr>
            </w:pPr>
            <w:r>
              <w:rPr>
                <w:b/>
              </w:rPr>
              <w:t>Doporučená</w:t>
            </w:r>
            <w:r w:rsidRPr="002538C0">
              <w:rPr>
                <w:b/>
              </w:rPr>
              <w:t>: </w:t>
            </w:r>
          </w:p>
          <w:p w14:paraId="4DD081DD" w14:textId="15D9034D" w:rsidR="00563B3C" w:rsidRPr="00650286" w:rsidRDefault="00563B3C" w:rsidP="00563B3C">
            <w:pPr>
              <w:textAlignment w:val="baseline"/>
              <w:rPr>
                <w:rFonts w:ascii="Segoe UI" w:hAnsi="Segoe UI" w:cs="Segoe UI"/>
                <w:sz w:val="18"/>
                <w:szCs w:val="18"/>
              </w:rPr>
            </w:pPr>
            <w:r w:rsidRPr="00650286">
              <w:t xml:space="preserve">HAMPEL, Annika. </w:t>
            </w:r>
            <w:r w:rsidRPr="00101BC5">
              <w:rPr>
                <w:i/>
              </w:rPr>
              <w:t xml:space="preserve">Fair </w:t>
            </w:r>
            <w:proofErr w:type="spellStart"/>
            <w:r w:rsidRPr="00101BC5">
              <w:rPr>
                <w:i/>
              </w:rPr>
              <w:t>cooperation</w:t>
            </w:r>
            <w:proofErr w:type="spellEnd"/>
            <w:r w:rsidRPr="00101BC5">
              <w:rPr>
                <w:i/>
              </w:rPr>
              <w:t xml:space="preserve">: a </w:t>
            </w:r>
            <w:proofErr w:type="spellStart"/>
            <w:r w:rsidRPr="00101BC5">
              <w:rPr>
                <w:i/>
              </w:rPr>
              <w:t>new</w:t>
            </w:r>
            <w:proofErr w:type="spellEnd"/>
            <w:r w:rsidRPr="00101BC5">
              <w:rPr>
                <w:i/>
              </w:rPr>
              <w:t xml:space="preserve"> </w:t>
            </w:r>
            <w:proofErr w:type="spellStart"/>
            <w:r w:rsidRPr="00101BC5">
              <w:rPr>
                <w:i/>
              </w:rPr>
              <w:t>paradigm</w:t>
            </w:r>
            <w:proofErr w:type="spellEnd"/>
            <w:r w:rsidRPr="00101BC5">
              <w:rPr>
                <w:i/>
              </w:rPr>
              <w:t xml:space="preserve"> </w:t>
            </w:r>
            <w:proofErr w:type="spellStart"/>
            <w:r w:rsidRPr="00101BC5">
              <w:rPr>
                <w:i/>
              </w:rPr>
              <w:t>for</w:t>
            </w:r>
            <w:proofErr w:type="spellEnd"/>
            <w:r w:rsidRPr="00101BC5">
              <w:rPr>
                <w:i/>
              </w:rPr>
              <w:t xml:space="preserve"> </w:t>
            </w:r>
            <w:proofErr w:type="spellStart"/>
            <w:r w:rsidRPr="00101BC5">
              <w:rPr>
                <w:i/>
              </w:rPr>
              <w:t>cultural</w:t>
            </w:r>
            <w:proofErr w:type="spellEnd"/>
            <w:r w:rsidRPr="00101BC5">
              <w:rPr>
                <w:i/>
              </w:rPr>
              <w:t xml:space="preserve"> </w:t>
            </w:r>
            <w:proofErr w:type="spellStart"/>
            <w:r w:rsidRPr="00101BC5">
              <w:rPr>
                <w:i/>
              </w:rPr>
              <w:t>diplomacy</w:t>
            </w:r>
            <w:proofErr w:type="spellEnd"/>
            <w:r w:rsidRPr="00101BC5">
              <w:rPr>
                <w:i/>
              </w:rPr>
              <w:t xml:space="preserve"> and </w:t>
            </w:r>
            <w:proofErr w:type="spellStart"/>
            <w:r w:rsidRPr="00101BC5">
              <w:rPr>
                <w:i/>
              </w:rPr>
              <w:t>arts</w:t>
            </w:r>
            <w:proofErr w:type="spellEnd"/>
            <w:r w:rsidRPr="00101BC5">
              <w:rPr>
                <w:i/>
              </w:rPr>
              <w:t xml:space="preserve"> management</w:t>
            </w:r>
            <w:r w:rsidRPr="00650286">
              <w:t>.</w:t>
            </w:r>
            <w:r w:rsidR="00057C59">
              <w:t xml:space="preserve"> </w:t>
            </w:r>
            <w:proofErr w:type="spellStart"/>
            <w:r w:rsidR="00057C59">
              <w:t>Bruxelles</w:t>
            </w:r>
            <w:proofErr w:type="spellEnd"/>
            <w:r w:rsidR="00057C59">
              <w:t>: P.I.E. Peter Lang, 2017</w:t>
            </w:r>
            <w:r w:rsidRPr="00650286">
              <w:t>. ISBN 978-2-8076-0469-8.  </w:t>
            </w:r>
          </w:p>
          <w:p w14:paraId="4D6DCE28" w14:textId="77777777" w:rsidR="00FE596C" w:rsidRDefault="00482F06" w:rsidP="00352B4F">
            <w:pPr>
              <w:shd w:val="clear" w:color="auto" w:fill="FFFFFF"/>
              <w:textAlignment w:val="baseline"/>
            </w:pPr>
            <w:r w:rsidRPr="00650286">
              <w:t>MILLER, Vincent</w:t>
            </w:r>
            <w:r w:rsidRPr="00101BC5">
              <w:rPr>
                <w:i/>
              </w:rPr>
              <w:t xml:space="preserve">. </w:t>
            </w:r>
            <w:proofErr w:type="spellStart"/>
            <w:r w:rsidRPr="00101BC5">
              <w:rPr>
                <w:i/>
              </w:rPr>
              <w:t>Understanding</w:t>
            </w:r>
            <w:proofErr w:type="spellEnd"/>
            <w:r w:rsidRPr="00101BC5">
              <w:rPr>
                <w:i/>
              </w:rPr>
              <w:t xml:space="preserve"> </w:t>
            </w:r>
            <w:proofErr w:type="spellStart"/>
            <w:r w:rsidRPr="00101BC5">
              <w:rPr>
                <w:i/>
              </w:rPr>
              <w:t>digital</w:t>
            </w:r>
            <w:proofErr w:type="spellEnd"/>
            <w:r w:rsidRPr="00101BC5">
              <w:rPr>
                <w:i/>
              </w:rPr>
              <w:t xml:space="preserve"> </w:t>
            </w:r>
            <w:proofErr w:type="spellStart"/>
            <w:r w:rsidRPr="00101BC5">
              <w:rPr>
                <w:i/>
              </w:rPr>
              <w:t>culture</w:t>
            </w:r>
            <w:proofErr w:type="spellEnd"/>
            <w:r w:rsidRPr="00101BC5">
              <w:rPr>
                <w:i/>
              </w:rPr>
              <w:t>.</w:t>
            </w:r>
            <w:r w:rsidRPr="00650286">
              <w:t xml:space="preserve"> 2nd </w:t>
            </w:r>
            <w:proofErr w:type="spellStart"/>
            <w:r w:rsidRPr="00650286">
              <w:t>ed</w:t>
            </w:r>
            <w:proofErr w:type="spellEnd"/>
            <w:r w:rsidRPr="00650286">
              <w:t xml:space="preserve">. </w:t>
            </w:r>
            <w:proofErr w:type="spellStart"/>
            <w:r w:rsidRPr="00650286">
              <w:t>Thousand</w:t>
            </w:r>
            <w:proofErr w:type="spellEnd"/>
            <w:r w:rsidRPr="00650286">
              <w:t xml:space="preserve"> </w:t>
            </w:r>
            <w:proofErr w:type="spellStart"/>
            <w:r w:rsidRPr="00650286">
              <w:t>Oaks</w:t>
            </w:r>
            <w:proofErr w:type="spellEnd"/>
            <w:r w:rsidRPr="00650286">
              <w:t xml:space="preserve">: SAGE </w:t>
            </w:r>
            <w:proofErr w:type="spellStart"/>
            <w:r w:rsidRPr="00650286">
              <w:t>Publications</w:t>
            </w:r>
            <w:proofErr w:type="spellEnd"/>
            <w:r w:rsidRPr="00650286">
              <w:t xml:space="preserve">, 2020. </w:t>
            </w:r>
          </w:p>
          <w:p w14:paraId="37091DC7" w14:textId="4CDCCB3D" w:rsidR="00352B4F" w:rsidRPr="00352B4F" w:rsidRDefault="00482F06" w:rsidP="00352B4F">
            <w:pPr>
              <w:shd w:val="clear" w:color="auto" w:fill="FFFFFF"/>
              <w:textAlignment w:val="baseline"/>
              <w:rPr>
                <w:rFonts w:ascii="Segoe UI" w:hAnsi="Segoe UI" w:cs="Segoe UI"/>
                <w:sz w:val="18"/>
                <w:szCs w:val="18"/>
              </w:rPr>
            </w:pPr>
            <w:r w:rsidRPr="00650286">
              <w:t>ISBN 9781473993860.  </w:t>
            </w:r>
            <w:r w:rsidR="00352B4F" w:rsidRPr="00352B4F">
              <w:t> </w:t>
            </w:r>
          </w:p>
        </w:tc>
      </w:tr>
    </w:tbl>
    <w:p w14:paraId="4E62FA4C" w14:textId="77777777" w:rsidR="00FA6CDD" w:rsidRDefault="00FA6CDD" w:rsidP="00415DA8"/>
    <w:p w14:paraId="7568D66D" w14:textId="77777777" w:rsidR="00FA6CDD" w:rsidRDefault="00FA6CDD" w:rsidP="00415DA8"/>
    <w:p w14:paraId="6F2DE497" w14:textId="77777777" w:rsidR="00FA6CDD" w:rsidRDefault="00FA6CDD" w:rsidP="00415DA8"/>
    <w:p w14:paraId="084336A9" w14:textId="77777777" w:rsidR="00FA6CDD" w:rsidRDefault="00FA6CDD" w:rsidP="00415DA8"/>
    <w:p w14:paraId="28C68121" w14:textId="77777777" w:rsidR="00FA6CDD" w:rsidRDefault="00FA6CDD" w:rsidP="00415DA8"/>
    <w:p w14:paraId="4D3B9D3A" w14:textId="77777777" w:rsidR="00FA6CDD" w:rsidRDefault="00FA6CDD" w:rsidP="00415DA8"/>
    <w:p w14:paraId="34027A53" w14:textId="77777777" w:rsidR="00FA6CDD" w:rsidRDefault="00FA6CDD" w:rsidP="00415DA8"/>
    <w:p w14:paraId="594B4377" w14:textId="04CD6929" w:rsidR="00665B17" w:rsidRDefault="00665B17" w:rsidP="00415DA8"/>
    <w:p w14:paraId="0D4971D9" w14:textId="0A1ED0A6" w:rsidR="00C530D6" w:rsidRDefault="00C530D6"/>
    <w:p w14:paraId="7B0E7CEF" w14:textId="77777777" w:rsidR="00AB6B76" w:rsidRDefault="00AB6B76">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0352F2" w:rsidRPr="000352F2" w14:paraId="303FB1C5"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1270034" w14:textId="7A2F1390" w:rsidR="000352F2" w:rsidRPr="000352F2" w:rsidRDefault="000352F2" w:rsidP="000352F2">
            <w:pPr>
              <w:jc w:val="both"/>
              <w:textAlignment w:val="baseline"/>
              <w:rPr>
                <w:rFonts w:ascii="Segoe UI" w:hAnsi="Segoe UI" w:cs="Segoe UI"/>
                <w:sz w:val="18"/>
                <w:szCs w:val="18"/>
              </w:rPr>
            </w:pPr>
            <w:r w:rsidRPr="000352F2">
              <w:rPr>
                <w:b/>
                <w:bCs/>
                <w:sz w:val="28"/>
                <w:szCs w:val="28"/>
              </w:rPr>
              <w:lastRenderedPageBreak/>
              <w:t>B-III – Charakteristika studijního předmětu</w:t>
            </w:r>
            <w:r w:rsidRPr="000352F2">
              <w:rPr>
                <w:sz w:val="28"/>
                <w:szCs w:val="28"/>
              </w:rPr>
              <w:t> </w:t>
            </w:r>
          </w:p>
        </w:tc>
      </w:tr>
      <w:tr w:rsidR="000352F2" w:rsidRPr="000352F2" w14:paraId="481D0E89"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1693951B" w14:textId="77777777" w:rsidR="000352F2" w:rsidRPr="000352F2" w:rsidRDefault="000352F2" w:rsidP="000352F2">
            <w:pPr>
              <w:textAlignment w:val="baseline"/>
              <w:rPr>
                <w:rFonts w:ascii="Segoe UI" w:hAnsi="Segoe UI" w:cs="Segoe UI"/>
                <w:sz w:val="18"/>
                <w:szCs w:val="18"/>
              </w:rPr>
            </w:pPr>
            <w:r w:rsidRPr="000352F2">
              <w:rPr>
                <w:b/>
                <w:bCs/>
              </w:rPr>
              <w:t>Název studijního předmětu</w:t>
            </w:r>
            <w:r w:rsidRPr="000352F2">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6CBEBAD" w14:textId="77777777" w:rsidR="000352F2" w:rsidRPr="000352F2" w:rsidRDefault="000352F2" w:rsidP="000352F2">
            <w:pPr>
              <w:jc w:val="both"/>
              <w:textAlignment w:val="baseline"/>
              <w:rPr>
                <w:rFonts w:ascii="Segoe UI" w:hAnsi="Segoe UI" w:cs="Segoe UI"/>
                <w:sz w:val="18"/>
                <w:szCs w:val="18"/>
              </w:rPr>
            </w:pPr>
            <w:proofErr w:type="spellStart"/>
            <w:r w:rsidRPr="000352F2">
              <w:t>Fake</w:t>
            </w:r>
            <w:proofErr w:type="spellEnd"/>
            <w:r w:rsidRPr="000352F2">
              <w:t xml:space="preserve"> </w:t>
            </w:r>
            <w:proofErr w:type="spellStart"/>
            <w:r w:rsidRPr="000352F2">
              <w:t>news</w:t>
            </w:r>
            <w:proofErr w:type="spellEnd"/>
            <w:r w:rsidRPr="000352F2">
              <w:t xml:space="preserve"> a krizová komunikace v digitálním prostoru </w:t>
            </w:r>
          </w:p>
        </w:tc>
      </w:tr>
      <w:tr w:rsidR="000352F2" w:rsidRPr="000352F2" w14:paraId="723936B8"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DC36A93" w14:textId="77777777" w:rsidR="000352F2" w:rsidRPr="000352F2" w:rsidRDefault="000352F2" w:rsidP="000352F2">
            <w:pPr>
              <w:textAlignment w:val="baseline"/>
              <w:rPr>
                <w:rFonts w:ascii="Segoe UI" w:hAnsi="Segoe UI" w:cs="Segoe UI"/>
                <w:sz w:val="18"/>
                <w:szCs w:val="18"/>
              </w:rPr>
            </w:pPr>
            <w:r w:rsidRPr="000352F2">
              <w:rPr>
                <w:b/>
                <w:bCs/>
              </w:rPr>
              <w:t>Typ předmětu</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CDC43D8" w14:textId="77777777" w:rsidR="000352F2" w:rsidRPr="000352F2" w:rsidRDefault="000352F2" w:rsidP="000352F2">
            <w:pPr>
              <w:jc w:val="both"/>
              <w:textAlignment w:val="baseline"/>
              <w:rPr>
                <w:rFonts w:ascii="Segoe UI" w:hAnsi="Segoe UI" w:cs="Segoe UI"/>
                <w:sz w:val="18"/>
                <w:szCs w:val="18"/>
              </w:rPr>
            </w:pPr>
            <w:r w:rsidRPr="000352F2">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923A962" w14:textId="77777777" w:rsidR="000352F2" w:rsidRPr="000352F2" w:rsidRDefault="000352F2" w:rsidP="000352F2">
            <w:pPr>
              <w:jc w:val="both"/>
              <w:textAlignment w:val="baseline"/>
              <w:rPr>
                <w:rFonts w:ascii="Segoe UI" w:hAnsi="Segoe UI" w:cs="Segoe UI"/>
                <w:sz w:val="18"/>
                <w:szCs w:val="18"/>
              </w:rPr>
            </w:pPr>
            <w:r w:rsidRPr="000352F2">
              <w:rPr>
                <w:b/>
                <w:bCs/>
              </w:rPr>
              <w:t>doporučený ročník / semestr</w:t>
            </w:r>
            <w:r w:rsidRPr="000352F2">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4825EE71" w14:textId="77777777" w:rsidR="000352F2" w:rsidRPr="000352F2" w:rsidRDefault="000352F2" w:rsidP="000352F2">
            <w:pPr>
              <w:jc w:val="both"/>
              <w:textAlignment w:val="baseline"/>
              <w:rPr>
                <w:rFonts w:ascii="Segoe UI" w:hAnsi="Segoe UI" w:cs="Segoe UI"/>
                <w:sz w:val="18"/>
                <w:szCs w:val="18"/>
              </w:rPr>
            </w:pPr>
            <w:r w:rsidRPr="000352F2">
              <w:t>2/LS </w:t>
            </w:r>
          </w:p>
        </w:tc>
      </w:tr>
      <w:tr w:rsidR="000352F2" w:rsidRPr="000352F2" w14:paraId="2BC45479"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7F53099" w14:textId="77777777" w:rsidR="000352F2" w:rsidRPr="000352F2" w:rsidRDefault="000352F2" w:rsidP="000352F2">
            <w:pPr>
              <w:textAlignment w:val="baseline"/>
              <w:rPr>
                <w:rFonts w:ascii="Segoe UI" w:hAnsi="Segoe UI" w:cs="Segoe UI"/>
                <w:sz w:val="18"/>
                <w:szCs w:val="18"/>
              </w:rPr>
            </w:pPr>
            <w:r w:rsidRPr="000352F2">
              <w:rPr>
                <w:b/>
                <w:bCs/>
              </w:rPr>
              <w:t>Rozsah studijního předmětu</w:t>
            </w:r>
            <w:r w:rsidRPr="000352F2">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4562BE2" w14:textId="77777777" w:rsidR="000352F2" w:rsidRPr="000352F2" w:rsidRDefault="000352F2" w:rsidP="000352F2">
            <w:pPr>
              <w:jc w:val="both"/>
              <w:textAlignment w:val="baseline"/>
              <w:rPr>
                <w:rFonts w:ascii="Segoe UI" w:hAnsi="Segoe UI" w:cs="Segoe UI"/>
                <w:sz w:val="18"/>
                <w:szCs w:val="18"/>
              </w:rPr>
            </w:pPr>
            <w:proofErr w:type="gramStart"/>
            <w:r w:rsidRPr="000352F2">
              <w:t>13p</w:t>
            </w:r>
            <w:proofErr w:type="gramEnd"/>
            <w:r w:rsidRPr="000352F2">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8DE4FD2" w14:textId="77777777" w:rsidR="000352F2" w:rsidRPr="000352F2" w:rsidRDefault="000352F2" w:rsidP="000352F2">
            <w:pPr>
              <w:jc w:val="both"/>
              <w:textAlignment w:val="baseline"/>
              <w:rPr>
                <w:rFonts w:ascii="Segoe UI" w:hAnsi="Segoe UI" w:cs="Segoe UI"/>
                <w:sz w:val="18"/>
                <w:szCs w:val="18"/>
              </w:rPr>
            </w:pPr>
            <w:r w:rsidRPr="000352F2">
              <w:rPr>
                <w:b/>
                <w:bCs/>
              </w:rPr>
              <w:t>hod. </w:t>
            </w:r>
            <w:r w:rsidRPr="000352F2">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33A91982" w14:textId="77777777" w:rsidR="000352F2" w:rsidRPr="000352F2" w:rsidRDefault="000352F2" w:rsidP="000352F2">
            <w:pPr>
              <w:jc w:val="both"/>
              <w:textAlignment w:val="baseline"/>
              <w:rPr>
                <w:rFonts w:ascii="Segoe UI" w:hAnsi="Segoe UI" w:cs="Segoe UI"/>
                <w:sz w:val="18"/>
                <w:szCs w:val="18"/>
              </w:rPr>
            </w:pPr>
            <w:r w:rsidRPr="000352F2">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944717B" w14:textId="77777777" w:rsidR="000352F2" w:rsidRPr="000352F2" w:rsidRDefault="000352F2" w:rsidP="000352F2">
            <w:pPr>
              <w:jc w:val="both"/>
              <w:textAlignment w:val="baseline"/>
              <w:rPr>
                <w:rFonts w:ascii="Segoe UI" w:hAnsi="Segoe UI" w:cs="Segoe UI"/>
                <w:sz w:val="18"/>
                <w:szCs w:val="18"/>
              </w:rPr>
            </w:pPr>
            <w:r w:rsidRPr="000352F2">
              <w:rPr>
                <w:b/>
                <w:bCs/>
              </w:rPr>
              <w:t>kreditů</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C2730B" w14:textId="77777777" w:rsidR="000352F2" w:rsidRPr="000352F2" w:rsidRDefault="000352F2" w:rsidP="000352F2">
            <w:pPr>
              <w:jc w:val="both"/>
              <w:textAlignment w:val="baseline"/>
              <w:rPr>
                <w:rFonts w:ascii="Segoe UI" w:hAnsi="Segoe UI" w:cs="Segoe UI"/>
                <w:sz w:val="18"/>
                <w:szCs w:val="18"/>
              </w:rPr>
            </w:pPr>
            <w:r w:rsidRPr="000352F2">
              <w:t>2 </w:t>
            </w:r>
          </w:p>
        </w:tc>
      </w:tr>
      <w:tr w:rsidR="000352F2" w:rsidRPr="000352F2" w14:paraId="4AFCD2A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5E979E1" w14:textId="77777777" w:rsidR="000352F2" w:rsidRPr="000352F2" w:rsidRDefault="000352F2" w:rsidP="000352F2">
            <w:pPr>
              <w:textAlignment w:val="baseline"/>
              <w:rPr>
                <w:rFonts w:ascii="Segoe UI" w:hAnsi="Segoe UI" w:cs="Segoe UI"/>
                <w:sz w:val="18"/>
                <w:szCs w:val="18"/>
              </w:rPr>
            </w:pPr>
            <w:r w:rsidRPr="000352F2">
              <w:rPr>
                <w:b/>
                <w:bCs/>
              </w:rPr>
              <w:t xml:space="preserve">Prerekvizity, </w:t>
            </w:r>
            <w:proofErr w:type="spellStart"/>
            <w:r w:rsidRPr="000352F2">
              <w:rPr>
                <w:b/>
                <w:bCs/>
              </w:rPr>
              <w:t>korekvizity</w:t>
            </w:r>
            <w:proofErr w:type="spellEnd"/>
            <w:r w:rsidRPr="000352F2">
              <w:rPr>
                <w:b/>
                <w:bCs/>
              </w:rPr>
              <w:t>, ekvivalence</w:t>
            </w:r>
            <w:r w:rsidRPr="000352F2">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08F57100"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6CB42015"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02B5A90" w14:textId="77777777" w:rsidR="000352F2" w:rsidRPr="000352F2" w:rsidRDefault="000352F2" w:rsidP="000352F2">
            <w:pPr>
              <w:textAlignment w:val="baseline"/>
              <w:rPr>
                <w:rFonts w:ascii="Segoe UI" w:hAnsi="Segoe UI" w:cs="Segoe UI"/>
                <w:sz w:val="18"/>
                <w:szCs w:val="18"/>
              </w:rPr>
            </w:pPr>
            <w:r w:rsidRPr="000352F2">
              <w:rPr>
                <w:b/>
                <w:bCs/>
              </w:rPr>
              <w:t>Způsob ověření studijních výsledků</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A3E4217" w14:textId="77777777" w:rsidR="000352F2" w:rsidRPr="000352F2" w:rsidRDefault="000352F2" w:rsidP="000352F2">
            <w:pPr>
              <w:jc w:val="both"/>
              <w:textAlignment w:val="baseline"/>
              <w:rPr>
                <w:rFonts w:ascii="Segoe UI" w:hAnsi="Segoe UI" w:cs="Segoe UI"/>
                <w:sz w:val="18"/>
                <w:szCs w:val="18"/>
              </w:rPr>
            </w:pPr>
            <w:r w:rsidRPr="000352F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17A6F41" w14:textId="77777777" w:rsidR="000352F2" w:rsidRPr="000352F2" w:rsidRDefault="000352F2" w:rsidP="000352F2">
            <w:pPr>
              <w:jc w:val="both"/>
              <w:textAlignment w:val="baseline"/>
              <w:rPr>
                <w:rFonts w:ascii="Segoe UI" w:hAnsi="Segoe UI" w:cs="Segoe UI"/>
                <w:sz w:val="18"/>
                <w:szCs w:val="18"/>
              </w:rPr>
            </w:pPr>
            <w:r w:rsidRPr="000352F2">
              <w:rPr>
                <w:b/>
                <w:bCs/>
              </w:rPr>
              <w:t>Forma výuky</w:t>
            </w:r>
            <w:r w:rsidRPr="000352F2">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0AF70B" w14:textId="77777777" w:rsidR="000352F2" w:rsidRPr="000352F2" w:rsidRDefault="000352F2" w:rsidP="000352F2">
            <w:pPr>
              <w:jc w:val="both"/>
              <w:textAlignment w:val="baseline"/>
              <w:rPr>
                <w:rFonts w:ascii="Segoe UI" w:hAnsi="Segoe UI" w:cs="Segoe UI"/>
                <w:sz w:val="18"/>
                <w:szCs w:val="18"/>
              </w:rPr>
            </w:pPr>
            <w:r w:rsidRPr="000352F2">
              <w:t>přednáška </w:t>
            </w:r>
          </w:p>
        </w:tc>
      </w:tr>
      <w:tr w:rsidR="000352F2" w:rsidRPr="000352F2" w14:paraId="3519875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53FC395" w14:textId="77777777" w:rsidR="000352F2" w:rsidRPr="000352F2" w:rsidRDefault="000352F2" w:rsidP="000352F2">
            <w:pPr>
              <w:textAlignment w:val="baseline"/>
              <w:rPr>
                <w:rFonts w:ascii="Segoe UI" w:hAnsi="Segoe UI" w:cs="Segoe UI"/>
                <w:sz w:val="18"/>
                <w:szCs w:val="18"/>
              </w:rPr>
            </w:pPr>
            <w:r w:rsidRPr="000352F2">
              <w:rPr>
                <w:b/>
                <w:bCs/>
              </w:rPr>
              <w:t>Forma způsobu ověření studijních výsledků a další požadavky na studenta</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474F80D" w14:textId="77777777" w:rsidR="00B55D4B" w:rsidRDefault="00B55D4B" w:rsidP="00B55D4B">
            <w:pPr>
              <w:jc w:val="both"/>
            </w:pPr>
            <w:r>
              <w:t>Písemná i ústní:</w:t>
            </w:r>
          </w:p>
          <w:p w14:paraId="565CD892" w14:textId="77777777" w:rsidR="00B55D4B" w:rsidRDefault="00B55D4B" w:rsidP="00B55D4B">
            <w:pPr>
              <w:jc w:val="both"/>
            </w:pPr>
            <w:r>
              <w:t>zpracování případové studie a její prezentace</w:t>
            </w:r>
          </w:p>
          <w:p w14:paraId="3B9097BA" w14:textId="4ACC0F43" w:rsidR="000352F2" w:rsidRPr="000352F2" w:rsidRDefault="00B55D4B" w:rsidP="000352F2">
            <w:pPr>
              <w:jc w:val="both"/>
              <w:textAlignment w:val="baseline"/>
              <w:rPr>
                <w:rFonts w:ascii="Segoe UI" w:hAnsi="Segoe UI" w:cs="Segoe UI"/>
                <w:sz w:val="18"/>
                <w:szCs w:val="18"/>
              </w:rPr>
            </w:pPr>
            <w:r>
              <w:t>závěrečný test</w:t>
            </w:r>
          </w:p>
        </w:tc>
      </w:tr>
      <w:tr w:rsidR="000352F2" w:rsidRPr="000352F2" w14:paraId="3CF69F57" w14:textId="77777777" w:rsidTr="004311A0">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F6B2852" w14:textId="77777777" w:rsidR="000352F2" w:rsidRPr="000352F2" w:rsidRDefault="000352F2" w:rsidP="000352F2">
            <w:pPr>
              <w:textAlignment w:val="baseline"/>
              <w:rPr>
                <w:rFonts w:ascii="Segoe UI" w:hAnsi="Segoe UI" w:cs="Segoe UI"/>
                <w:sz w:val="18"/>
                <w:szCs w:val="18"/>
              </w:rPr>
            </w:pPr>
            <w:r w:rsidRPr="000352F2">
              <w:t> </w:t>
            </w:r>
          </w:p>
        </w:tc>
      </w:tr>
      <w:tr w:rsidR="000352F2" w:rsidRPr="000352F2" w14:paraId="21E3FC7E"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5C4BA65E" w14:textId="77777777" w:rsidR="000352F2" w:rsidRPr="000352F2" w:rsidRDefault="000352F2" w:rsidP="000352F2">
            <w:pPr>
              <w:textAlignment w:val="baseline"/>
              <w:rPr>
                <w:rFonts w:ascii="Segoe UI" w:hAnsi="Segoe UI" w:cs="Segoe UI"/>
                <w:sz w:val="18"/>
                <w:szCs w:val="18"/>
              </w:rPr>
            </w:pPr>
            <w:r w:rsidRPr="000352F2">
              <w:rPr>
                <w:b/>
                <w:bCs/>
              </w:rPr>
              <w:t>Garant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5D3A5537" w14:textId="77777777" w:rsidR="000352F2" w:rsidRPr="000352F2" w:rsidRDefault="000352F2" w:rsidP="000352F2">
            <w:pPr>
              <w:jc w:val="both"/>
              <w:textAlignment w:val="baseline"/>
              <w:rPr>
                <w:rFonts w:ascii="Segoe UI" w:hAnsi="Segoe UI" w:cs="Segoe UI"/>
                <w:sz w:val="18"/>
                <w:szCs w:val="18"/>
              </w:rPr>
            </w:pPr>
            <w:r w:rsidRPr="000352F2">
              <w:t xml:space="preserve">Mgr. Jindřich </w:t>
            </w:r>
            <w:proofErr w:type="spellStart"/>
            <w:r w:rsidRPr="000352F2">
              <w:t>Oukropec</w:t>
            </w:r>
            <w:proofErr w:type="spellEnd"/>
            <w:r w:rsidRPr="000352F2">
              <w:t xml:space="preserve">, </w:t>
            </w:r>
            <w:proofErr w:type="spellStart"/>
            <w:r w:rsidRPr="000352F2">
              <w:t>DiS</w:t>
            </w:r>
            <w:proofErr w:type="spellEnd"/>
            <w:r w:rsidRPr="000352F2">
              <w:t>. </w:t>
            </w:r>
          </w:p>
        </w:tc>
      </w:tr>
      <w:tr w:rsidR="000352F2" w:rsidRPr="000352F2" w14:paraId="28B681A4"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425A3BA0" w14:textId="77777777" w:rsidR="000352F2" w:rsidRPr="000352F2" w:rsidRDefault="000352F2" w:rsidP="000352F2">
            <w:pPr>
              <w:textAlignment w:val="baseline"/>
              <w:rPr>
                <w:rFonts w:ascii="Segoe UI" w:hAnsi="Segoe UI" w:cs="Segoe UI"/>
                <w:sz w:val="18"/>
                <w:szCs w:val="18"/>
              </w:rPr>
            </w:pPr>
            <w:r w:rsidRPr="000352F2">
              <w:rPr>
                <w:b/>
                <w:bCs/>
              </w:rPr>
              <w:t>Zapojení garanta do výuky předmětu</w:t>
            </w:r>
            <w:r w:rsidRPr="000352F2">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1AAE3867" w14:textId="6C91A2A8" w:rsidR="000352F2" w:rsidRPr="000352F2" w:rsidRDefault="000352F2" w:rsidP="000352F2">
            <w:pPr>
              <w:jc w:val="both"/>
              <w:textAlignment w:val="baseline"/>
              <w:rPr>
                <w:rFonts w:ascii="Segoe UI" w:hAnsi="Segoe UI" w:cs="Segoe UI"/>
                <w:sz w:val="18"/>
                <w:szCs w:val="18"/>
              </w:rPr>
            </w:pPr>
            <w:r w:rsidRPr="000352F2">
              <w:t>100 % </w:t>
            </w:r>
          </w:p>
        </w:tc>
      </w:tr>
      <w:tr w:rsidR="000352F2" w:rsidRPr="000352F2" w14:paraId="6153BC65"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C982938" w14:textId="77777777" w:rsidR="000352F2" w:rsidRPr="000352F2" w:rsidRDefault="000352F2" w:rsidP="000352F2">
            <w:pPr>
              <w:textAlignment w:val="baseline"/>
              <w:rPr>
                <w:rFonts w:ascii="Segoe UI" w:hAnsi="Segoe UI" w:cs="Segoe UI"/>
                <w:sz w:val="18"/>
                <w:szCs w:val="18"/>
              </w:rPr>
            </w:pPr>
            <w:r w:rsidRPr="000352F2">
              <w:rPr>
                <w:b/>
                <w:bCs/>
              </w:rPr>
              <w:t>Vyučující</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747255D5" w14:textId="77777777" w:rsidR="000352F2" w:rsidRPr="000352F2" w:rsidRDefault="000352F2" w:rsidP="000352F2">
            <w:pPr>
              <w:jc w:val="both"/>
              <w:textAlignment w:val="baseline"/>
              <w:rPr>
                <w:rFonts w:ascii="Segoe UI" w:hAnsi="Segoe UI" w:cs="Segoe UI"/>
                <w:sz w:val="18"/>
                <w:szCs w:val="18"/>
              </w:rPr>
            </w:pPr>
            <w:r w:rsidRPr="000352F2">
              <w:t xml:space="preserve">Mgr. Jindřich </w:t>
            </w:r>
            <w:proofErr w:type="spellStart"/>
            <w:r w:rsidRPr="000352F2">
              <w:t>Oukropec</w:t>
            </w:r>
            <w:proofErr w:type="spellEnd"/>
            <w:r w:rsidRPr="000352F2">
              <w:t xml:space="preserve">, </w:t>
            </w:r>
            <w:proofErr w:type="spellStart"/>
            <w:r w:rsidRPr="000352F2">
              <w:t>DiS</w:t>
            </w:r>
            <w:proofErr w:type="spellEnd"/>
            <w:r w:rsidRPr="000352F2">
              <w:t>. </w:t>
            </w:r>
          </w:p>
        </w:tc>
      </w:tr>
      <w:tr w:rsidR="000352F2" w:rsidRPr="000352F2" w14:paraId="1F6EB65A" w14:textId="77777777" w:rsidTr="004311A0">
        <w:trPr>
          <w:trHeight w:val="1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46F5DCF"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54CC2A86"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556609A" w14:textId="77777777" w:rsidR="000352F2" w:rsidRPr="000352F2" w:rsidRDefault="000352F2" w:rsidP="000352F2">
            <w:pPr>
              <w:jc w:val="both"/>
              <w:textAlignment w:val="baseline"/>
              <w:rPr>
                <w:rFonts w:ascii="Segoe UI" w:hAnsi="Segoe UI" w:cs="Segoe UI"/>
                <w:sz w:val="18"/>
                <w:szCs w:val="18"/>
              </w:rPr>
            </w:pPr>
            <w:r w:rsidRPr="000352F2">
              <w:rPr>
                <w:b/>
                <w:bCs/>
              </w:rPr>
              <w:t>Stručná anotace předmětu</w:t>
            </w:r>
            <w:r w:rsidRPr="000352F2">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0DC4DFD8"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33AF9DC4"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7883457" w14:textId="77777777" w:rsidR="000352F2" w:rsidRPr="000352F2" w:rsidRDefault="000352F2" w:rsidP="000352F2">
            <w:pPr>
              <w:jc w:val="both"/>
              <w:textAlignment w:val="baseline"/>
              <w:rPr>
                <w:rFonts w:ascii="Segoe UI" w:hAnsi="Segoe UI" w:cs="Segoe UI"/>
                <w:sz w:val="18"/>
                <w:szCs w:val="18"/>
              </w:rPr>
            </w:pPr>
            <w:r w:rsidRPr="000352F2">
              <w:t>Cílem předmětu je seznámit studenty s problematikou dezinformací v kontextu krizové komunikace. Na konkrétních příkladech z ČR i ze zahraničí si studenti osvojí základní přístupy krizové komunikace a pochopí vztah mezi dezinformacemi a reputací značky. Předmět studentům předá také základní znalosti o řízení značky, základních krizových strategiích a vlivu (des)informací na jednotlivce a firmu. V praktické části si studenti sami vyzkouší navrhnout krizový plán. </w:t>
            </w:r>
          </w:p>
          <w:p w14:paraId="7F4CC964" w14:textId="77777777" w:rsidR="000352F2" w:rsidRPr="000352F2" w:rsidRDefault="000352F2" w:rsidP="000352F2">
            <w:pPr>
              <w:jc w:val="both"/>
              <w:textAlignment w:val="baseline"/>
              <w:rPr>
                <w:rFonts w:ascii="Segoe UI" w:hAnsi="Segoe UI" w:cs="Segoe UI"/>
                <w:sz w:val="18"/>
                <w:szCs w:val="18"/>
              </w:rPr>
            </w:pPr>
            <w:r w:rsidRPr="000352F2">
              <w:t> </w:t>
            </w:r>
          </w:p>
          <w:p w14:paraId="3FD6EEB9" w14:textId="77777777" w:rsidR="000352F2" w:rsidRPr="000352F2" w:rsidRDefault="000352F2" w:rsidP="00CB0738">
            <w:pPr>
              <w:numPr>
                <w:ilvl w:val="0"/>
                <w:numId w:val="230"/>
              </w:numPr>
              <w:ind w:left="360" w:firstLine="0"/>
              <w:textAlignment w:val="baseline"/>
            </w:pPr>
            <w:r w:rsidRPr="000352F2">
              <w:t>Úvod do problematiky, informační prostředí 21. století </w:t>
            </w:r>
          </w:p>
          <w:p w14:paraId="3391108A" w14:textId="77777777" w:rsidR="000352F2" w:rsidRPr="000352F2" w:rsidRDefault="000352F2" w:rsidP="00CB0738">
            <w:pPr>
              <w:numPr>
                <w:ilvl w:val="0"/>
                <w:numId w:val="231"/>
              </w:numPr>
              <w:ind w:left="360" w:firstLine="0"/>
              <w:textAlignment w:val="baseline"/>
            </w:pPr>
            <w:r w:rsidRPr="000352F2">
              <w:t xml:space="preserve">Značka, branding a </w:t>
            </w:r>
            <w:proofErr w:type="spellStart"/>
            <w:r w:rsidRPr="000352F2">
              <w:t>brand</w:t>
            </w:r>
            <w:proofErr w:type="spellEnd"/>
            <w:r w:rsidRPr="000352F2">
              <w:t xml:space="preserve"> management </w:t>
            </w:r>
          </w:p>
          <w:p w14:paraId="5F345619" w14:textId="77777777" w:rsidR="000352F2" w:rsidRPr="000352F2" w:rsidRDefault="000352F2" w:rsidP="00CB0738">
            <w:pPr>
              <w:numPr>
                <w:ilvl w:val="0"/>
                <w:numId w:val="232"/>
              </w:numPr>
              <w:ind w:left="360" w:firstLine="0"/>
              <w:textAlignment w:val="baseline"/>
            </w:pPr>
            <w:r w:rsidRPr="000352F2">
              <w:t xml:space="preserve">Úvod do </w:t>
            </w:r>
            <w:proofErr w:type="spellStart"/>
            <w:r w:rsidRPr="000352F2">
              <w:t>brand</w:t>
            </w:r>
            <w:proofErr w:type="spellEnd"/>
            <w:r w:rsidRPr="000352F2">
              <w:t xml:space="preserve"> </w:t>
            </w:r>
            <w:proofErr w:type="spellStart"/>
            <w:r w:rsidRPr="000352F2">
              <w:t>safety</w:t>
            </w:r>
            <w:proofErr w:type="spellEnd"/>
            <w:r w:rsidRPr="000352F2">
              <w:t> </w:t>
            </w:r>
          </w:p>
          <w:p w14:paraId="75D7E05C" w14:textId="77777777" w:rsidR="000352F2" w:rsidRPr="000352F2" w:rsidRDefault="000352F2" w:rsidP="00CB0738">
            <w:pPr>
              <w:numPr>
                <w:ilvl w:val="0"/>
                <w:numId w:val="233"/>
              </w:numPr>
              <w:ind w:left="360" w:firstLine="0"/>
              <w:textAlignment w:val="baseline"/>
            </w:pPr>
            <w:r w:rsidRPr="000352F2">
              <w:t>Základní vymezení dezinformací </w:t>
            </w:r>
          </w:p>
          <w:p w14:paraId="75C71D1C" w14:textId="77777777" w:rsidR="000352F2" w:rsidRPr="000352F2" w:rsidRDefault="000352F2" w:rsidP="00CB0738">
            <w:pPr>
              <w:numPr>
                <w:ilvl w:val="0"/>
                <w:numId w:val="234"/>
              </w:numPr>
              <w:ind w:left="360" w:firstLine="0"/>
              <w:textAlignment w:val="baseline"/>
            </w:pPr>
            <w:r w:rsidRPr="000352F2">
              <w:t>Propaganda, persvazivní techniky </w:t>
            </w:r>
          </w:p>
          <w:p w14:paraId="72B4A664" w14:textId="77777777" w:rsidR="000352F2" w:rsidRPr="000352F2" w:rsidRDefault="000352F2" w:rsidP="00CB0738">
            <w:pPr>
              <w:numPr>
                <w:ilvl w:val="0"/>
                <w:numId w:val="235"/>
              </w:numPr>
              <w:ind w:left="360" w:firstLine="0"/>
              <w:textAlignment w:val="baseline"/>
            </w:pPr>
            <w:r w:rsidRPr="000352F2">
              <w:t>Psychologické účinky médií </w:t>
            </w:r>
          </w:p>
          <w:p w14:paraId="176047D6" w14:textId="77777777" w:rsidR="000352F2" w:rsidRPr="000352F2" w:rsidRDefault="000352F2" w:rsidP="00CB0738">
            <w:pPr>
              <w:numPr>
                <w:ilvl w:val="0"/>
                <w:numId w:val="236"/>
              </w:numPr>
              <w:ind w:left="360" w:firstLine="0"/>
              <w:textAlignment w:val="baseline"/>
            </w:pPr>
            <w:r w:rsidRPr="000352F2">
              <w:t>Dezinformace a jejich vliv </w:t>
            </w:r>
          </w:p>
          <w:p w14:paraId="63B099CF" w14:textId="77777777" w:rsidR="000352F2" w:rsidRPr="000352F2" w:rsidRDefault="000352F2" w:rsidP="00CB0738">
            <w:pPr>
              <w:numPr>
                <w:ilvl w:val="0"/>
                <w:numId w:val="237"/>
              </w:numPr>
              <w:ind w:left="360" w:firstLine="0"/>
              <w:textAlignment w:val="baseline"/>
            </w:pPr>
            <w:r w:rsidRPr="000352F2">
              <w:t>Dezinformace jako krize </w:t>
            </w:r>
          </w:p>
          <w:p w14:paraId="09097577" w14:textId="77777777" w:rsidR="000352F2" w:rsidRPr="000352F2" w:rsidRDefault="000352F2" w:rsidP="00CB0738">
            <w:pPr>
              <w:numPr>
                <w:ilvl w:val="0"/>
                <w:numId w:val="238"/>
              </w:numPr>
              <w:ind w:left="360" w:firstLine="0"/>
              <w:textAlignment w:val="baseline"/>
            </w:pPr>
            <w:r w:rsidRPr="000352F2">
              <w:t xml:space="preserve">Krizová komunikace 1: Image </w:t>
            </w:r>
            <w:proofErr w:type="spellStart"/>
            <w:r w:rsidRPr="000352F2">
              <w:t>Repair</w:t>
            </w:r>
            <w:proofErr w:type="spellEnd"/>
            <w:r w:rsidRPr="000352F2">
              <w:t xml:space="preserve"> </w:t>
            </w:r>
            <w:proofErr w:type="spellStart"/>
            <w:r w:rsidRPr="000352F2">
              <w:t>Theory</w:t>
            </w:r>
            <w:proofErr w:type="spellEnd"/>
            <w:r w:rsidRPr="000352F2">
              <w:t> </w:t>
            </w:r>
          </w:p>
          <w:p w14:paraId="4AEC12D9" w14:textId="77777777" w:rsidR="000352F2" w:rsidRPr="000352F2" w:rsidRDefault="000352F2" w:rsidP="00CB0738">
            <w:pPr>
              <w:numPr>
                <w:ilvl w:val="0"/>
                <w:numId w:val="239"/>
              </w:numPr>
              <w:ind w:left="360" w:firstLine="0"/>
              <w:textAlignment w:val="baseline"/>
            </w:pPr>
            <w:r w:rsidRPr="000352F2">
              <w:t xml:space="preserve">Krizová komunikace 2: </w:t>
            </w:r>
            <w:proofErr w:type="spellStart"/>
            <w:r w:rsidRPr="000352F2">
              <w:t>Situational</w:t>
            </w:r>
            <w:proofErr w:type="spellEnd"/>
            <w:r w:rsidRPr="000352F2">
              <w:t xml:space="preserve"> </w:t>
            </w:r>
            <w:proofErr w:type="spellStart"/>
            <w:r w:rsidRPr="000352F2">
              <w:t>crisis</w:t>
            </w:r>
            <w:proofErr w:type="spellEnd"/>
            <w:r w:rsidRPr="000352F2">
              <w:t xml:space="preserve"> </w:t>
            </w:r>
            <w:proofErr w:type="spellStart"/>
            <w:r w:rsidRPr="000352F2">
              <w:t>communication</w:t>
            </w:r>
            <w:proofErr w:type="spellEnd"/>
            <w:r w:rsidRPr="000352F2">
              <w:t xml:space="preserve"> </w:t>
            </w:r>
            <w:proofErr w:type="spellStart"/>
            <w:r w:rsidRPr="000352F2">
              <w:t>theory</w:t>
            </w:r>
            <w:proofErr w:type="spellEnd"/>
            <w:r w:rsidRPr="000352F2">
              <w:t> </w:t>
            </w:r>
          </w:p>
          <w:p w14:paraId="5D9BE6A6" w14:textId="77777777" w:rsidR="000352F2" w:rsidRPr="000352F2" w:rsidRDefault="000352F2" w:rsidP="00CB0738">
            <w:pPr>
              <w:numPr>
                <w:ilvl w:val="0"/>
                <w:numId w:val="240"/>
              </w:numPr>
              <w:ind w:left="360" w:firstLine="0"/>
              <w:textAlignment w:val="baseline"/>
            </w:pPr>
            <w:r w:rsidRPr="000352F2">
              <w:t>Příklady komerčních dezinformací 1 </w:t>
            </w:r>
          </w:p>
          <w:p w14:paraId="40EC43A6" w14:textId="77777777" w:rsidR="000352F2" w:rsidRPr="000352F2" w:rsidRDefault="000352F2" w:rsidP="00CB0738">
            <w:pPr>
              <w:numPr>
                <w:ilvl w:val="0"/>
                <w:numId w:val="241"/>
              </w:numPr>
              <w:ind w:left="360" w:firstLine="0"/>
              <w:textAlignment w:val="baseline"/>
            </w:pPr>
            <w:r w:rsidRPr="000352F2">
              <w:t>Příklady komerčních dezinformací 2 </w:t>
            </w:r>
          </w:p>
          <w:p w14:paraId="42EC0CDF" w14:textId="77777777" w:rsidR="000352F2" w:rsidRPr="000352F2" w:rsidRDefault="000352F2" w:rsidP="00CB0738">
            <w:pPr>
              <w:numPr>
                <w:ilvl w:val="0"/>
                <w:numId w:val="242"/>
              </w:numPr>
              <w:ind w:left="360" w:firstLine="0"/>
              <w:textAlignment w:val="baseline"/>
            </w:pPr>
            <w:r w:rsidRPr="000352F2">
              <w:t>Tvorba krizového manuálu </w:t>
            </w:r>
          </w:p>
          <w:p w14:paraId="74B6B17B" w14:textId="77777777" w:rsidR="000352F2" w:rsidRPr="000352F2" w:rsidRDefault="000352F2" w:rsidP="000352F2">
            <w:pPr>
              <w:jc w:val="both"/>
              <w:textAlignment w:val="baseline"/>
              <w:rPr>
                <w:rFonts w:ascii="Segoe UI" w:hAnsi="Segoe UI" w:cs="Segoe UI"/>
                <w:sz w:val="18"/>
                <w:szCs w:val="18"/>
              </w:rPr>
            </w:pPr>
            <w:r w:rsidRPr="000352F2">
              <w:t> </w:t>
            </w:r>
          </w:p>
          <w:p w14:paraId="78EF0B1B" w14:textId="77777777" w:rsidR="000352F2" w:rsidRDefault="000352F2" w:rsidP="000352F2">
            <w:pPr>
              <w:jc w:val="both"/>
              <w:textAlignment w:val="baseline"/>
            </w:pPr>
            <w:r w:rsidRPr="000352F2">
              <w:t>Student umí rozpoznat a klasifikovat nepřesné a nepravdivé informace, umí vysvětlit možné motivy tvorby a šíření dezinformací na internetu a dokáže vyjmenovat základní účinky těchto obsahů na jednotlivce. Student zná základní krizové komunikační techniky a dokáže v případě krize značky navrhnout vhodné kroky. </w:t>
            </w:r>
          </w:p>
          <w:p w14:paraId="1FC3C029" w14:textId="450C037F" w:rsidR="00466A51" w:rsidRPr="000352F2" w:rsidRDefault="00466A51" w:rsidP="000352F2">
            <w:pPr>
              <w:jc w:val="both"/>
              <w:textAlignment w:val="baseline"/>
              <w:rPr>
                <w:rFonts w:ascii="Segoe UI" w:hAnsi="Segoe UI" w:cs="Segoe UI"/>
                <w:sz w:val="18"/>
                <w:szCs w:val="18"/>
              </w:rPr>
            </w:pPr>
          </w:p>
        </w:tc>
      </w:tr>
      <w:tr w:rsidR="000352F2" w:rsidRPr="000352F2" w14:paraId="7F68FC20"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73443CDF" w14:textId="77777777" w:rsidR="000352F2" w:rsidRPr="000352F2" w:rsidRDefault="000352F2" w:rsidP="000352F2">
            <w:pPr>
              <w:jc w:val="both"/>
              <w:textAlignment w:val="baseline"/>
              <w:rPr>
                <w:rFonts w:ascii="Segoe UI" w:hAnsi="Segoe UI" w:cs="Segoe UI"/>
                <w:sz w:val="18"/>
                <w:szCs w:val="18"/>
              </w:rPr>
            </w:pPr>
            <w:r w:rsidRPr="000352F2">
              <w:rPr>
                <w:b/>
                <w:bCs/>
              </w:rPr>
              <w:t>Studijní literatura a studijní pomůcky</w:t>
            </w:r>
            <w:r w:rsidRPr="000352F2">
              <w:t> </w:t>
            </w:r>
          </w:p>
        </w:tc>
        <w:tc>
          <w:tcPr>
            <w:tcW w:w="6177" w:type="dxa"/>
            <w:gridSpan w:val="6"/>
            <w:tcBorders>
              <w:top w:val="nil"/>
              <w:left w:val="single" w:sz="6" w:space="0" w:color="auto"/>
              <w:bottom w:val="nil"/>
              <w:right w:val="single" w:sz="6" w:space="0" w:color="auto"/>
            </w:tcBorders>
            <w:shd w:val="clear" w:color="auto" w:fill="auto"/>
            <w:hideMark/>
          </w:tcPr>
          <w:p w14:paraId="1BE01A98"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1286DFA5" w14:textId="77777777" w:rsidTr="00466A51">
        <w:trPr>
          <w:trHeight w:val="298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99D5FB1" w14:textId="77777777" w:rsidR="000352F2" w:rsidRPr="000352F2" w:rsidRDefault="000352F2" w:rsidP="000352F2">
            <w:pPr>
              <w:jc w:val="both"/>
              <w:textAlignment w:val="baseline"/>
              <w:rPr>
                <w:rFonts w:ascii="Segoe UI" w:hAnsi="Segoe UI" w:cs="Segoe UI"/>
                <w:sz w:val="18"/>
                <w:szCs w:val="18"/>
              </w:rPr>
            </w:pPr>
            <w:r w:rsidRPr="000352F2">
              <w:rPr>
                <w:b/>
                <w:bCs/>
              </w:rPr>
              <w:t>Povinná:</w:t>
            </w:r>
            <w:r w:rsidRPr="000352F2">
              <w:t> </w:t>
            </w:r>
          </w:p>
          <w:p w14:paraId="256D041C" w14:textId="3C8583FB" w:rsidR="000352F2" w:rsidRPr="000352F2" w:rsidRDefault="000352F2" w:rsidP="000352F2">
            <w:pPr>
              <w:textAlignment w:val="baseline"/>
              <w:rPr>
                <w:rFonts w:ascii="Segoe UI" w:hAnsi="Segoe UI" w:cs="Segoe UI"/>
                <w:sz w:val="18"/>
                <w:szCs w:val="18"/>
              </w:rPr>
            </w:pPr>
            <w:r w:rsidRPr="000352F2">
              <w:rPr>
                <w:color w:val="222222"/>
                <w:shd w:val="clear" w:color="auto" w:fill="FFFFFF"/>
              </w:rPr>
              <w:t>COOMBS, W. Timothy; HOLLADAY, Sherry J. (</w:t>
            </w:r>
            <w:proofErr w:type="spellStart"/>
            <w:r w:rsidRPr="000352F2">
              <w:rPr>
                <w:color w:val="222222"/>
                <w:shd w:val="clear" w:color="auto" w:fill="FFFFFF"/>
              </w:rPr>
              <w:t>ed</w:t>
            </w:r>
            <w:proofErr w:type="spellEnd"/>
            <w:r w:rsidRPr="000352F2">
              <w:rPr>
                <w:color w:val="222222"/>
                <w:shd w:val="clear" w:color="auto" w:fill="FFFFFF"/>
              </w:rPr>
              <w:t>.). </w:t>
            </w:r>
            <w:proofErr w:type="spellStart"/>
            <w:r w:rsidRPr="000352F2">
              <w:rPr>
                <w:i/>
                <w:iCs/>
                <w:color w:val="222222"/>
                <w:shd w:val="clear" w:color="auto" w:fill="FFFFFF"/>
              </w:rPr>
              <w:t>The</w:t>
            </w:r>
            <w:proofErr w:type="spellEnd"/>
            <w:r w:rsidRPr="000352F2">
              <w:rPr>
                <w:i/>
                <w:iCs/>
                <w:color w:val="222222"/>
                <w:shd w:val="clear" w:color="auto" w:fill="FFFFFF"/>
              </w:rPr>
              <w:t xml:space="preserve"> handbook </w:t>
            </w:r>
            <w:proofErr w:type="spellStart"/>
            <w:r w:rsidRPr="000352F2">
              <w:rPr>
                <w:i/>
                <w:iCs/>
                <w:color w:val="222222"/>
                <w:shd w:val="clear" w:color="auto" w:fill="FFFFFF"/>
              </w:rPr>
              <w:t>of</w:t>
            </w:r>
            <w:proofErr w:type="spellEnd"/>
            <w:r w:rsidRPr="000352F2">
              <w:rPr>
                <w:i/>
                <w:iCs/>
                <w:color w:val="222222"/>
                <w:shd w:val="clear" w:color="auto" w:fill="FFFFFF"/>
              </w:rPr>
              <w:t xml:space="preserve"> </w:t>
            </w:r>
            <w:proofErr w:type="spellStart"/>
            <w:r w:rsidRPr="000352F2">
              <w:rPr>
                <w:i/>
                <w:iCs/>
                <w:color w:val="222222"/>
                <w:shd w:val="clear" w:color="auto" w:fill="FFFFFF"/>
              </w:rPr>
              <w:t>crisis</w:t>
            </w:r>
            <w:proofErr w:type="spellEnd"/>
            <w:r w:rsidRPr="000352F2">
              <w:rPr>
                <w:i/>
                <w:iCs/>
                <w:color w:val="222222"/>
                <w:shd w:val="clear" w:color="auto" w:fill="FFFFFF"/>
              </w:rPr>
              <w:t xml:space="preserve"> </w:t>
            </w:r>
            <w:proofErr w:type="spellStart"/>
            <w:r w:rsidRPr="000352F2">
              <w:rPr>
                <w:i/>
                <w:iCs/>
                <w:color w:val="222222"/>
                <w:shd w:val="clear" w:color="auto" w:fill="FFFFFF"/>
              </w:rPr>
              <w:t>communication</w:t>
            </w:r>
            <w:proofErr w:type="spellEnd"/>
            <w:r w:rsidRPr="000352F2">
              <w:rPr>
                <w:color w:val="222222"/>
                <w:shd w:val="clear" w:color="auto" w:fill="FFFFFF"/>
              </w:rPr>
              <w:t xml:space="preserve">. John </w:t>
            </w:r>
            <w:proofErr w:type="spellStart"/>
            <w:r w:rsidRPr="000352F2">
              <w:rPr>
                <w:color w:val="222222"/>
                <w:shd w:val="clear" w:color="auto" w:fill="FFFFFF"/>
              </w:rPr>
              <w:t>Wiley</w:t>
            </w:r>
            <w:proofErr w:type="spellEnd"/>
            <w:r w:rsidRPr="000352F2">
              <w:rPr>
                <w:color w:val="222222"/>
                <w:shd w:val="clear" w:color="auto" w:fill="FFFFFF"/>
              </w:rPr>
              <w:t xml:space="preserve"> &amp; </w:t>
            </w:r>
            <w:proofErr w:type="spellStart"/>
            <w:r w:rsidRPr="000352F2">
              <w:rPr>
                <w:color w:val="222222"/>
                <w:shd w:val="clear" w:color="auto" w:fill="FFFFFF"/>
              </w:rPr>
              <w:t>Sons</w:t>
            </w:r>
            <w:proofErr w:type="spellEnd"/>
            <w:r w:rsidRPr="000352F2">
              <w:rPr>
                <w:color w:val="222222"/>
                <w:shd w:val="clear" w:color="auto" w:fill="FFFFFF"/>
              </w:rPr>
              <w:t xml:space="preserve">, 2011. </w:t>
            </w:r>
            <w:r w:rsidRPr="000352F2">
              <w:rPr>
                <w:color w:val="222222"/>
              </w:rPr>
              <w:t>ISBN 978-1-4051-9441-9</w:t>
            </w:r>
            <w:r w:rsidR="0089450E">
              <w:rPr>
                <w:color w:val="222222"/>
              </w:rPr>
              <w:t>.</w:t>
            </w:r>
          </w:p>
          <w:p w14:paraId="69C71A67" w14:textId="2115A150" w:rsidR="00563B3C" w:rsidRPr="000352F2" w:rsidRDefault="00563B3C" w:rsidP="00563B3C">
            <w:pPr>
              <w:shd w:val="clear" w:color="auto" w:fill="FFFFFF"/>
              <w:textAlignment w:val="baseline"/>
              <w:rPr>
                <w:rFonts w:ascii="Segoe UI" w:hAnsi="Segoe UI" w:cs="Segoe UI"/>
                <w:sz w:val="18"/>
                <w:szCs w:val="18"/>
              </w:rPr>
            </w:pPr>
            <w:r w:rsidRPr="000352F2">
              <w:rPr>
                <w:color w:val="212529"/>
              </w:rPr>
              <w:t>HEJLOVÁ, Denisa. </w:t>
            </w:r>
            <w:r w:rsidRPr="000352F2">
              <w:rPr>
                <w:i/>
                <w:iCs/>
                <w:color w:val="212529"/>
              </w:rPr>
              <w:t>Public relations</w:t>
            </w:r>
            <w:r w:rsidRPr="000352F2">
              <w:rPr>
                <w:color w:val="212529"/>
              </w:rPr>
              <w:t xml:space="preserve">. Praha: Grada </w:t>
            </w:r>
            <w:proofErr w:type="spellStart"/>
            <w:r w:rsidRPr="000352F2">
              <w:rPr>
                <w:color w:val="212529"/>
              </w:rPr>
              <w:t>Publishing</w:t>
            </w:r>
            <w:proofErr w:type="spellEnd"/>
            <w:r w:rsidRPr="000352F2">
              <w:rPr>
                <w:color w:val="212529"/>
              </w:rPr>
              <w:t>, 2015. ISBN 978-80-247-5022-4</w:t>
            </w:r>
            <w:r w:rsidR="0089450E">
              <w:rPr>
                <w:color w:val="212529"/>
              </w:rPr>
              <w:t>.</w:t>
            </w:r>
            <w:r w:rsidRPr="000352F2">
              <w:rPr>
                <w:color w:val="212529"/>
              </w:rPr>
              <w:t> </w:t>
            </w:r>
          </w:p>
          <w:p w14:paraId="3A6E7D16" w14:textId="09EB695D" w:rsidR="00563B3C" w:rsidRDefault="00563B3C" w:rsidP="000352F2">
            <w:pPr>
              <w:jc w:val="both"/>
              <w:textAlignment w:val="baseline"/>
              <w:rPr>
                <w:color w:val="222222"/>
              </w:rPr>
            </w:pPr>
            <w:r w:rsidRPr="000352F2">
              <w:rPr>
                <w:color w:val="222222"/>
                <w:shd w:val="clear" w:color="auto" w:fill="FFFFFF"/>
              </w:rPr>
              <w:t>JIRÁK, Jan; KÖPPLOVÁ, Barbara. </w:t>
            </w:r>
            <w:r w:rsidRPr="000352F2">
              <w:rPr>
                <w:i/>
                <w:iCs/>
                <w:color w:val="222222"/>
                <w:shd w:val="clear" w:color="auto" w:fill="FFFFFF"/>
              </w:rPr>
              <w:t>Masová média: 2</w:t>
            </w:r>
            <w:r w:rsidRPr="000352F2">
              <w:rPr>
                <w:color w:val="222222"/>
                <w:shd w:val="clear" w:color="auto" w:fill="FFFFFF"/>
              </w:rPr>
              <w:t xml:space="preserve">. PORTÁL, 2009. </w:t>
            </w:r>
            <w:r w:rsidRPr="000352F2">
              <w:rPr>
                <w:color w:val="222222"/>
              </w:rPr>
              <w:t>ISBN 8026207432</w:t>
            </w:r>
            <w:r w:rsidR="0089450E">
              <w:rPr>
                <w:color w:val="222222"/>
              </w:rPr>
              <w:t>.</w:t>
            </w:r>
            <w:r w:rsidRPr="000352F2">
              <w:rPr>
                <w:color w:val="222222"/>
              </w:rPr>
              <w:t> </w:t>
            </w:r>
          </w:p>
          <w:p w14:paraId="624374EB" w14:textId="4C643BB0" w:rsidR="000352F2" w:rsidRPr="000352F2" w:rsidRDefault="000352F2" w:rsidP="000352F2">
            <w:pPr>
              <w:jc w:val="both"/>
              <w:textAlignment w:val="baseline"/>
              <w:rPr>
                <w:rFonts w:ascii="Segoe UI" w:hAnsi="Segoe UI" w:cs="Segoe UI"/>
                <w:sz w:val="18"/>
                <w:szCs w:val="18"/>
              </w:rPr>
            </w:pPr>
            <w:r w:rsidRPr="000352F2">
              <w:t xml:space="preserve">JOWETT, </w:t>
            </w:r>
            <w:proofErr w:type="spellStart"/>
            <w:r w:rsidRPr="000352F2">
              <w:t>Garth</w:t>
            </w:r>
            <w:proofErr w:type="spellEnd"/>
            <w:r w:rsidRPr="000352F2">
              <w:t xml:space="preserve"> S.; O'DONNELL, Victoria. </w:t>
            </w:r>
            <w:r w:rsidRPr="005B7025">
              <w:rPr>
                <w:i/>
                <w:iCs/>
              </w:rPr>
              <w:t xml:space="preserve">Propaganda &amp; </w:t>
            </w:r>
            <w:proofErr w:type="spellStart"/>
            <w:r w:rsidRPr="005B7025">
              <w:rPr>
                <w:i/>
                <w:iCs/>
              </w:rPr>
              <w:t>persuasion</w:t>
            </w:r>
            <w:proofErr w:type="spellEnd"/>
            <w:r w:rsidRPr="000352F2">
              <w:t xml:space="preserve">. </w:t>
            </w:r>
            <w:proofErr w:type="spellStart"/>
            <w:r w:rsidRPr="000352F2">
              <w:t>Sage</w:t>
            </w:r>
            <w:proofErr w:type="spellEnd"/>
            <w:r w:rsidRPr="000352F2">
              <w:t xml:space="preserve"> </w:t>
            </w:r>
            <w:proofErr w:type="spellStart"/>
            <w:r w:rsidRPr="000352F2">
              <w:t>publications</w:t>
            </w:r>
            <w:proofErr w:type="spellEnd"/>
            <w:r w:rsidRPr="000352F2">
              <w:t>, 1992. ISBN 10 1412977827</w:t>
            </w:r>
            <w:r w:rsidR="0089450E">
              <w:t>.</w:t>
            </w:r>
            <w:r w:rsidRPr="000352F2">
              <w:t> </w:t>
            </w:r>
          </w:p>
          <w:p w14:paraId="1A41D58A" w14:textId="77777777" w:rsidR="009364DE" w:rsidRPr="000352F2" w:rsidRDefault="009364DE" w:rsidP="009364DE">
            <w:pPr>
              <w:textAlignment w:val="baseline"/>
              <w:rPr>
                <w:rFonts w:ascii="Segoe UI" w:hAnsi="Segoe UI" w:cs="Segoe UI"/>
                <w:sz w:val="18"/>
                <w:szCs w:val="18"/>
              </w:rPr>
            </w:pPr>
            <w:r w:rsidRPr="000352F2">
              <w:rPr>
                <w:color w:val="222222"/>
                <w:shd w:val="clear" w:color="auto" w:fill="FFFFFF"/>
              </w:rPr>
              <w:t>KAHNEMAN, Daniel. </w:t>
            </w:r>
            <w:r w:rsidRPr="000352F2">
              <w:rPr>
                <w:i/>
                <w:iCs/>
                <w:color w:val="222222"/>
                <w:shd w:val="clear" w:color="auto" w:fill="FFFFFF"/>
              </w:rPr>
              <w:t>Myšlení, rychlé a pomalé</w:t>
            </w:r>
            <w:r w:rsidRPr="000352F2">
              <w:rPr>
                <w:color w:val="222222"/>
                <w:shd w:val="clear" w:color="auto" w:fill="FFFFFF"/>
              </w:rPr>
              <w:t xml:space="preserve">. Jan </w:t>
            </w:r>
            <w:proofErr w:type="spellStart"/>
            <w:r w:rsidRPr="000352F2">
              <w:rPr>
                <w:color w:val="222222"/>
                <w:shd w:val="clear" w:color="auto" w:fill="FFFFFF"/>
              </w:rPr>
              <w:t>Melvil</w:t>
            </w:r>
            <w:proofErr w:type="spellEnd"/>
            <w:r w:rsidRPr="000352F2">
              <w:rPr>
                <w:color w:val="222222"/>
                <w:shd w:val="clear" w:color="auto" w:fill="FFFFFF"/>
              </w:rPr>
              <w:t xml:space="preserve"> </w:t>
            </w:r>
            <w:proofErr w:type="spellStart"/>
            <w:r w:rsidRPr="000352F2">
              <w:rPr>
                <w:color w:val="222222"/>
                <w:shd w:val="clear" w:color="auto" w:fill="FFFFFF"/>
              </w:rPr>
              <w:t>Publishing</w:t>
            </w:r>
            <w:proofErr w:type="spellEnd"/>
            <w:r w:rsidRPr="000352F2">
              <w:rPr>
                <w:color w:val="222222"/>
                <w:shd w:val="clear" w:color="auto" w:fill="FFFFFF"/>
              </w:rPr>
              <w:t xml:space="preserve">, 2012. </w:t>
            </w:r>
            <w:r w:rsidRPr="000352F2">
              <w:rPr>
                <w:color w:val="222222"/>
              </w:rPr>
              <w:t>ISBN 978-80-87270-42-4</w:t>
            </w:r>
            <w:r>
              <w:rPr>
                <w:color w:val="222222"/>
              </w:rPr>
              <w:t>.</w:t>
            </w:r>
            <w:r w:rsidRPr="000352F2">
              <w:rPr>
                <w:color w:val="222222"/>
              </w:rPr>
              <w:t> </w:t>
            </w:r>
          </w:p>
          <w:p w14:paraId="76D48388" w14:textId="3C52BB49" w:rsidR="000352F2" w:rsidRPr="000352F2" w:rsidRDefault="000352F2" w:rsidP="00311B61">
            <w:pPr>
              <w:shd w:val="clear" w:color="auto" w:fill="FFFFFF"/>
              <w:textAlignment w:val="baseline"/>
              <w:rPr>
                <w:rFonts w:ascii="Segoe UI" w:hAnsi="Segoe UI" w:cs="Segoe UI"/>
                <w:sz w:val="18"/>
                <w:szCs w:val="18"/>
              </w:rPr>
            </w:pPr>
            <w:r w:rsidRPr="000352F2">
              <w:rPr>
                <w:b/>
                <w:bCs/>
              </w:rPr>
              <w:t>Doporučená:</w:t>
            </w:r>
            <w:r w:rsidRPr="000352F2">
              <w:t> </w:t>
            </w:r>
          </w:p>
          <w:p w14:paraId="31FA8544" w14:textId="77777777" w:rsidR="009364DE" w:rsidRDefault="009364DE" w:rsidP="009364DE">
            <w:pPr>
              <w:textAlignment w:val="baseline"/>
            </w:pPr>
            <w:r w:rsidRPr="000352F2">
              <w:t xml:space="preserve">ALLPORT, </w:t>
            </w:r>
            <w:proofErr w:type="spellStart"/>
            <w:r w:rsidRPr="000352F2">
              <w:t>Gordon</w:t>
            </w:r>
            <w:proofErr w:type="spellEnd"/>
            <w:r w:rsidRPr="000352F2">
              <w:t xml:space="preserve"> W.; POSTMAN, Leo. </w:t>
            </w:r>
            <w:proofErr w:type="spellStart"/>
            <w:r w:rsidRPr="000352F2">
              <w:rPr>
                <w:i/>
                <w:iCs/>
              </w:rPr>
              <w:t>The</w:t>
            </w:r>
            <w:proofErr w:type="spellEnd"/>
            <w:r w:rsidRPr="000352F2">
              <w:rPr>
                <w:i/>
                <w:iCs/>
              </w:rPr>
              <w:t xml:space="preserve"> psychology </w:t>
            </w:r>
            <w:proofErr w:type="spellStart"/>
            <w:r w:rsidRPr="000352F2">
              <w:rPr>
                <w:i/>
                <w:iCs/>
              </w:rPr>
              <w:t>of</w:t>
            </w:r>
            <w:proofErr w:type="spellEnd"/>
            <w:r w:rsidRPr="000352F2">
              <w:rPr>
                <w:i/>
                <w:iCs/>
              </w:rPr>
              <w:t xml:space="preserve"> rumor. </w:t>
            </w:r>
            <w:r w:rsidRPr="000352F2">
              <w:t xml:space="preserve">Henry Holt and </w:t>
            </w:r>
            <w:proofErr w:type="spellStart"/>
            <w:r w:rsidRPr="000352F2">
              <w:t>Comp</w:t>
            </w:r>
            <w:proofErr w:type="spellEnd"/>
            <w:r w:rsidRPr="000352F2">
              <w:t>. 19</w:t>
            </w:r>
            <w:r>
              <w:t>65</w:t>
            </w:r>
            <w:r w:rsidRPr="000352F2">
              <w:t xml:space="preserve">. </w:t>
            </w:r>
          </w:p>
          <w:p w14:paraId="72D75386" w14:textId="77777777" w:rsidR="009364DE" w:rsidRPr="000352F2" w:rsidRDefault="009364DE" w:rsidP="009364DE">
            <w:pPr>
              <w:textAlignment w:val="baseline"/>
              <w:rPr>
                <w:rFonts w:ascii="Segoe UI" w:hAnsi="Segoe UI" w:cs="Segoe UI"/>
                <w:sz w:val="18"/>
                <w:szCs w:val="18"/>
              </w:rPr>
            </w:pPr>
            <w:r w:rsidRPr="000352F2">
              <w:t>ISBN 9780846205647</w:t>
            </w:r>
            <w:r>
              <w:t>.</w:t>
            </w:r>
            <w:r w:rsidRPr="000352F2">
              <w:t> </w:t>
            </w:r>
          </w:p>
          <w:p w14:paraId="6D6A82A6" w14:textId="77777777" w:rsidR="00787FF8" w:rsidRDefault="00787FF8" w:rsidP="00787FF8">
            <w:r>
              <w:t xml:space="preserve">BAINES, </w:t>
            </w:r>
            <w:proofErr w:type="spellStart"/>
            <w:r>
              <w:t>Darrin</w:t>
            </w:r>
            <w:proofErr w:type="spellEnd"/>
            <w:r>
              <w:t xml:space="preserve">, et al. </w:t>
            </w:r>
            <w:proofErr w:type="spellStart"/>
            <w:r w:rsidRPr="002C5D6F">
              <w:rPr>
                <w:i/>
                <w:iCs/>
              </w:rPr>
              <w:t>Defining</w:t>
            </w:r>
            <w:proofErr w:type="spellEnd"/>
            <w:r w:rsidRPr="002C5D6F">
              <w:rPr>
                <w:i/>
                <w:iCs/>
              </w:rPr>
              <w:t xml:space="preserve"> </w:t>
            </w:r>
            <w:proofErr w:type="spellStart"/>
            <w:r w:rsidRPr="002C5D6F">
              <w:rPr>
                <w:i/>
                <w:iCs/>
              </w:rPr>
              <w:t>misinformation</w:t>
            </w:r>
            <w:proofErr w:type="spellEnd"/>
            <w:r w:rsidRPr="002C5D6F">
              <w:rPr>
                <w:i/>
                <w:iCs/>
              </w:rPr>
              <w:t xml:space="preserve">, </w:t>
            </w:r>
            <w:proofErr w:type="spellStart"/>
            <w:r w:rsidRPr="002C5D6F">
              <w:rPr>
                <w:i/>
                <w:iCs/>
              </w:rPr>
              <w:t>disinformation</w:t>
            </w:r>
            <w:proofErr w:type="spellEnd"/>
            <w:r w:rsidRPr="002C5D6F">
              <w:rPr>
                <w:i/>
                <w:iCs/>
              </w:rPr>
              <w:t xml:space="preserve"> and </w:t>
            </w:r>
            <w:proofErr w:type="spellStart"/>
            <w:r w:rsidRPr="002C5D6F">
              <w:rPr>
                <w:i/>
                <w:iCs/>
              </w:rPr>
              <w:t>malinformation</w:t>
            </w:r>
            <w:proofErr w:type="spellEnd"/>
            <w:r>
              <w:t xml:space="preserve">: An urgent </w:t>
            </w:r>
            <w:proofErr w:type="spellStart"/>
            <w:r>
              <w:t>need</w:t>
            </w:r>
            <w:proofErr w:type="spellEnd"/>
            <w:r>
              <w:t xml:space="preserve"> </w:t>
            </w:r>
            <w:proofErr w:type="spellStart"/>
            <w:r>
              <w:t>for</w:t>
            </w:r>
            <w:proofErr w:type="spellEnd"/>
            <w:r>
              <w:t xml:space="preserve"> </w:t>
            </w:r>
            <w:proofErr w:type="spellStart"/>
            <w:r>
              <w:t>clarity</w:t>
            </w:r>
            <w:proofErr w:type="spellEnd"/>
            <w:r>
              <w:t xml:space="preserve"> </w:t>
            </w:r>
            <w:proofErr w:type="spellStart"/>
            <w:r>
              <w:t>during</w:t>
            </w:r>
            <w:proofErr w:type="spellEnd"/>
            <w:r>
              <w:t xml:space="preserve"> </w:t>
            </w:r>
            <w:proofErr w:type="spellStart"/>
            <w:r>
              <w:t>the</w:t>
            </w:r>
            <w:proofErr w:type="spellEnd"/>
            <w:r>
              <w:t xml:space="preserve"> COVID-19 </w:t>
            </w:r>
            <w:proofErr w:type="spellStart"/>
            <w:r>
              <w:t>infodemic</w:t>
            </w:r>
            <w:proofErr w:type="spellEnd"/>
            <w:r>
              <w:t xml:space="preserve">. </w:t>
            </w:r>
            <w:proofErr w:type="spellStart"/>
            <w:r>
              <w:t>Discussion</w:t>
            </w:r>
            <w:proofErr w:type="spellEnd"/>
            <w:r>
              <w:t xml:space="preserve"> </w:t>
            </w:r>
            <w:proofErr w:type="spellStart"/>
            <w:r>
              <w:t>Papers</w:t>
            </w:r>
            <w:proofErr w:type="spellEnd"/>
            <w:r>
              <w:t>, 2020, 20.</w:t>
            </w:r>
          </w:p>
          <w:p w14:paraId="2A231E1B" w14:textId="77777777" w:rsidR="00787FF8" w:rsidRDefault="00787FF8" w:rsidP="00787FF8">
            <w:r>
              <w:t xml:space="preserve">BENOIT, William L. </w:t>
            </w:r>
            <w:r w:rsidRPr="002C5D6F">
              <w:rPr>
                <w:i/>
                <w:iCs/>
              </w:rPr>
              <w:t xml:space="preserve">Image </w:t>
            </w:r>
            <w:proofErr w:type="spellStart"/>
            <w:r w:rsidRPr="002C5D6F">
              <w:rPr>
                <w:i/>
                <w:iCs/>
              </w:rPr>
              <w:t>repair</w:t>
            </w:r>
            <w:proofErr w:type="spellEnd"/>
            <w:r w:rsidRPr="002C5D6F">
              <w:rPr>
                <w:i/>
                <w:iCs/>
              </w:rPr>
              <w:t xml:space="preserve"> </w:t>
            </w:r>
            <w:proofErr w:type="spellStart"/>
            <w:r w:rsidRPr="002C5D6F">
              <w:rPr>
                <w:i/>
                <w:iCs/>
              </w:rPr>
              <w:t>discourse</w:t>
            </w:r>
            <w:proofErr w:type="spellEnd"/>
            <w:r w:rsidRPr="002C5D6F">
              <w:rPr>
                <w:i/>
                <w:iCs/>
              </w:rPr>
              <w:t xml:space="preserve"> and </w:t>
            </w:r>
            <w:proofErr w:type="spellStart"/>
            <w:r w:rsidRPr="002C5D6F">
              <w:rPr>
                <w:i/>
                <w:iCs/>
              </w:rPr>
              <w:t>crisis</w:t>
            </w:r>
            <w:proofErr w:type="spellEnd"/>
            <w:r w:rsidRPr="002C5D6F">
              <w:rPr>
                <w:i/>
                <w:iCs/>
              </w:rPr>
              <w:t xml:space="preserve"> </w:t>
            </w:r>
            <w:proofErr w:type="spellStart"/>
            <w:r w:rsidRPr="002C5D6F">
              <w:rPr>
                <w:i/>
                <w:iCs/>
              </w:rPr>
              <w:t>communication</w:t>
            </w:r>
            <w:proofErr w:type="spellEnd"/>
            <w:r>
              <w:t xml:space="preserve">. Public relations </w:t>
            </w:r>
            <w:proofErr w:type="spellStart"/>
            <w:r>
              <w:t>review</w:t>
            </w:r>
            <w:proofErr w:type="spellEnd"/>
            <w:r>
              <w:t>, 1997, 23.2: 177-186.</w:t>
            </w:r>
          </w:p>
          <w:p w14:paraId="2046B8C5" w14:textId="77777777" w:rsidR="00787FF8" w:rsidRDefault="00787FF8" w:rsidP="00787FF8">
            <w:r>
              <w:t xml:space="preserve">BELLMAN, Steven, et al. </w:t>
            </w:r>
            <w:r w:rsidRPr="009B4367">
              <w:rPr>
                <w:i/>
                <w:iCs/>
              </w:rPr>
              <w:t xml:space="preserve">Brand </w:t>
            </w:r>
            <w:proofErr w:type="spellStart"/>
            <w:r w:rsidRPr="009B4367">
              <w:rPr>
                <w:i/>
                <w:iCs/>
              </w:rPr>
              <w:t>safety</w:t>
            </w:r>
            <w:proofErr w:type="spellEnd"/>
            <w:r w:rsidRPr="009B4367">
              <w:rPr>
                <w:i/>
                <w:iCs/>
              </w:rPr>
              <w:t xml:space="preserve">: </w:t>
            </w:r>
            <w:proofErr w:type="spellStart"/>
            <w:r w:rsidRPr="009B4367">
              <w:rPr>
                <w:i/>
                <w:iCs/>
              </w:rPr>
              <w:t>the</w:t>
            </w:r>
            <w:proofErr w:type="spellEnd"/>
            <w:r w:rsidRPr="009B4367">
              <w:rPr>
                <w:i/>
                <w:iCs/>
              </w:rPr>
              <w:t xml:space="preserve"> </w:t>
            </w:r>
            <w:proofErr w:type="spellStart"/>
            <w:r w:rsidRPr="009B4367">
              <w:rPr>
                <w:i/>
                <w:iCs/>
              </w:rPr>
              <w:t>effects</w:t>
            </w:r>
            <w:proofErr w:type="spellEnd"/>
            <w:r w:rsidRPr="009B4367">
              <w:rPr>
                <w:i/>
                <w:iCs/>
              </w:rPr>
              <w:t xml:space="preserve"> </w:t>
            </w:r>
            <w:proofErr w:type="spellStart"/>
            <w:r w:rsidRPr="009B4367">
              <w:rPr>
                <w:i/>
                <w:iCs/>
              </w:rPr>
              <w:t>of</w:t>
            </w:r>
            <w:proofErr w:type="spellEnd"/>
            <w:r w:rsidRPr="009B4367">
              <w:rPr>
                <w:i/>
                <w:iCs/>
              </w:rPr>
              <w:t xml:space="preserve"> </w:t>
            </w:r>
            <w:proofErr w:type="spellStart"/>
            <w:r w:rsidRPr="009B4367">
              <w:rPr>
                <w:i/>
                <w:iCs/>
              </w:rPr>
              <w:t>controversial</w:t>
            </w:r>
            <w:proofErr w:type="spellEnd"/>
            <w:r w:rsidRPr="009B4367">
              <w:rPr>
                <w:i/>
                <w:iCs/>
              </w:rPr>
              <w:t xml:space="preserve"> video </w:t>
            </w:r>
            <w:proofErr w:type="spellStart"/>
            <w:r w:rsidRPr="009B4367">
              <w:rPr>
                <w:i/>
                <w:iCs/>
              </w:rPr>
              <w:t>content</w:t>
            </w:r>
            <w:proofErr w:type="spellEnd"/>
            <w:r w:rsidRPr="009B4367">
              <w:rPr>
                <w:i/>
                <w:iCs/>
              </w:rPr>
              <w:t xml:space="preserve"> on </w:t>
            </w:r>
            <w:proofErr w:type="spellStart"/>
            <w:r w:rsidRPr="009B4367">
              <w:rPr>
                <w:i/>
                <w:iCs/>
              </w:rPr>
              <w:t>pre-roll</w:t>
            </w:r>
            <w:proofErr w:type="spellEnd"/>
            <w:r w:rsidRPr="009B4367">
              <w:rPr>
                <w:i/>
                <w:iCs/>
              </w:rPr>
              <w:t xml:space="preserve"> </w:t>
            </w:r>
            <w:proofErr w:type="spellStart"/>
            <w:r w:rsidRPr="009B4367">
              <w:rPr>
                <w:i/>
                <w:iCs/>
              </w:rPr>
              <w:t>advertising</w:t>
            </w:r>
            <w:proofErr w:type="spellEnd"/>
            <w:r>
              <w:t xml:space="preserve">. </w:t>
            </w:r>
            <w:proofErr w:type="spellStart"/>
            <w:r>
              <w:t>Heliyon</w:t>
            </w:r>
            <w:proofErr w:type="spellEnd"/>
            <w:r>
              <w:t>, 2018, 4.12: e01041.</w:t>
            </w:r>
          </w:p>
          <w:p w14:paraId="542B1191" w14:textId="77777777" w:rsidR="00787FF8" w:rsidRDefault="00787FF8" w:rsidP="00787FF8">
            <w:r>
              <w:t xml:space="preserve">BERTHON, Pierre, et al. </w:t>
            </w:r>
            <w:proofErr w:type="spellStart"/>
            <w:r w:rsidRPr="009B4367">
              <w:rPr>
                <w:i/>
                <w:iCs/>
              </w:rPr>
              <w:t>How</w:t>
            </w:r>
            <w:proofErr w:type="spellEnd"/>
            <w:r w:rsidRPr="009B4367">
              <w:rPr>
                <w:i/>
                <w:iCs/>
              </w:rPr>
              <w:t xml:space="preserve"> </w:t>
            </w:r>
            <w:proofErr w:type="spellStart"/>
            <w:r w:rsidRPr="009B4367">
              <w:rPr>
                <w:i/>
                <w:iCs/>
              </w:rPr>
              <w:t>truthiness</w:t>
            </w:r>
            <w:proofErr w:type="spellEnd"/>
            <w:r w:rsidRPr="009B4367">
              <w:rPr>
                <w:i/>
                <w:iCs/>
              </w:rPr>
              <w:t xml:space="preserve">, </w:t>
            </w:r>
            <w:proofErr w:type="spellStart"/>
            <w:r w:rsidRPr="009B4367">
              <w:rPr>
                <w:i/>
                <w:iCs/>
              </w:rPr>
              <w:t>fake</w:t>
            </w:r>
            <w:proofErr w:type="spellEnd"/>
            <w:r w:rsidRPr="009B4367">
              <w:rPr>
                <w:i/>
                <w:iCs/>
              </w:rPr>
              <w:t xml:space="preserve"> </w:t>
            </w:r>
            <w:proofErr w:type="spellStart"/>
            <w:r w:rsidRPr="009B4367">
              <w:rPr>
                <w:i/>
                <w:iCs/>
              </w:rPr>
              <w:t>news</w:t>
            </w:r>
            <w:proofErr w:type="spellEnd"/>
            <w:r w:rsidRPr="009B4367">
              <w:rPr>
                <w:i/>
                <w:iCs/>
              </w:rPr>
              <w:t xml:space="preserve"> and post-</w:t>
            </w:r>
            <w:proofErr w:type="spellStart"/>
            <w:r w:rsidRPr="009B4367">
              <w:rPr>
                <w:i/>
                <w:iCs/>
              </w:rPr>
              <w:t>fact</w:t>
            </w:r>
            <w:proofErr w:type="spellEnd"/>
            <w:r w:rsidRPr="009B4367">
              <w:rPr>
                <w:i/>
                <w:iCs/>
              </w:rPr>
              <w:t xml:space="preserve"> </w:t>
            </w:r>
            <w:proofErr w:type="spellStart"/>
            <w:r w:rsidRPr="009B4367">
              <w:rPr>
                <w:i/>
                <w:iCs/>
              </w:rPr>
              <w:t>endanger</w:t>
            </w:r>
            <w:proofErr w:type="spellEnd"/>
            <w:r w:rsidRPr="009B4367">
              <w:rPr>
                <w:i/>
                <w:iCs/>
              </w:rPr>
              <w:t xml:space="preserve"> </w:t>
            </w:r>
            <w:proofErr w:type="spellStart"/>
            <w:r w:rsidRPr="009B4367">
              <w:rPr>
                <w:i/>
                <w:iCs/>
              </w:rPr>
              <w:t>brands</w:t>
            </w:r>
            <w:proofErr w:type="spellEnd"/>
            <w:r w:rsidRPr="009B4367">
              <w:rPr>
                <w:i/>
                <w:iCs/>
              </w:rPr>
              <w:t xml:space="preserve"> and </w:t>
            </w:r>
            <w:proofErr w:type="spellStart"/>
            <w:r w:rsidRPr="009B4367">
              <w:rPr>
                <w:i/>
                <w:iCs/>
              </w:rPr>
              <w:t>what</w:t>
            </w:r>
            <w:proofErr w:type="spellEnd"/>
            <w:r w:rsidRPr="009B4367">
              <w:rPr>
                <w:i/>
                <w:iCs/>
              </w:rPr>
              <w:t xml:space="preserve"> to do </w:t>
            </w:r>
            <w:proofErr w:type="spellStart"/>
            <w:r w:rsidRPr="009B4367">
              <w:rPr>
                <w:i/>
                <w:iCs/>
              </w:rPr>
              <w:t>about</w:t>
            </w:r>
            <w:proofErr w:type="spellEnd"/>
            <w:r w:rsidRPr="009B4367">
              <w:rPr>
                <w:i/>
                <w:iCs/>
              </w:rPr>
              <w:t xml:space="preserve"> </w:t>
            </w:r>
            <w:proofErr w:type="spellStart"/>
            <w:r w:rsidRPr="009B4367">
              <w:rPr>
                <w:i/>
                <w:iCs/>
              </w:rPr>
              <w:t>it</w:t>
            </w:r>
            <w:proofErr w:type="spellEnd"/>
            <w:r>
              <w:t xml:space="preserve">. </w:t>
            </w:r>
            <w:proofErr w:type="spellStart"/>
            <w:r>
              <w:t>GfK</w:t>
            </w:r>
            <w:proofErr w:type="spellEnd"/>
            <w:r>
              <w:t xml:space="preserve"> Marketing </w:t>
            </w:r>
            <w:proofErr w:type="spellStart"/>
            <w:r>
              <w:t>Intelligence</w:t>
            </w:r>
            <w:proofErr w:type="spellEnd"/>
            <w:r>
              <w:t xml:space="preserve"> </w:t>
            </w:r>
            <w:proofErr w:type="spellStart"/>
            <w:r>
              <w:t>Review</w:t>
            </w:r>
            <w:proofErr w:type="spellEnd"/>
            <w:r>
              <w:t>, 2018, 10.1: 18-23.</w:t>
            </w:r>
          </w:p>
          <w:p w14:paraId="134DC3C4" w14:textId="77777777" w:rsidR="00787FF8" w:rsidRDefault="00787FF8" w:rsidP="00787FF8">
            <w:r>
              <w:t xml:space="preserve">BERTHON, Pierre R.; PITT, </w:t>
            </w:r>
            <w:proofErr w:type="spellStart"/>
            <w:r>
              <w:t>Leyland</w:t>
            </w:r>
            <w:proofErr w:type="spellEnd"/>
            <w:r>
              <w:t xml:space="preserve"> F. </w:t>
            </w:r>
            <w:proofErr w:type="spellStart"/>
            <w:r w:rsidRPr="009B4367">
              <w:rPr>
                <w:i/>
                <w:iCs/>
              </w:rPr>
              <w:t>Brands</w:t>
            </w:r>
            <w:proofErr w:type="spellEnd"/>
            <w:r w:rsidRPr="009B4367">
              <w:rPr>
                <w:i/>
                <w:iCs/>
              </w:rPr>
              <w:t xml:space="preserve">, </w:t>
            </w:r>
            <w:proofErr w:type="spellStart"/>
            <w:r w:rsidRPr="009B4367">
              <w:rPr>
                <w:i/>
                <w:iCs/>
              </w:rPr>
              <w:t>truthiness</w:t>
            </w:r>
            <w:proofErr w:type="spellEnd"/>
            <w:r w:rsidRPr="009B4367">
              <w:rPr>
                <w:i/>
                <w:iCs/>
              </w:rPr>
              <w:t xml:space="preserve"> and post-</w:t>
            </w:r>
            <w:proofErr w:type="spellStart"/>
            <w:r w:rsidRPr="009B4367">
              <w:rPr>
                <w:i/>
                <w:iCs/>
              </w:rPr>
              <w:t>fact</w:t>
            </w:r>
            <w:proofErr w:type="spellEnd"/>
            <w:r w:rsidRPr="009B4367">
              <w:rPr>
                <w:i/>
                <w:iCs/>
              </w:rPr>
              <w:t xml:space="preserve">: </w:t>
            </w:r>
            <w:proofErr w:type="spellStart"/>
            <w:r w:rsidRPr="009B4367">
              <w:rPr>
                <w:i/>
                <w:iCs/>
              </w:rPr>
              <w:t>managing</w:t>
            </w:r>
            <w:proofErr w:type="spellEnd"/>
            <w:r w:rsidRPr="009B4367">
              <w:rPr>
                <w:i/>
                <w:iCs/>
              </w:rPr>
              <w:t xml:space="preserve"> </w:t>
            </w:r>
            <w:proofErr w:type="spellStart"/>
            <w:r w:rsidRPr="009B4367">
              <w:rPr>
                <w:i/>
                <w:iCs/>
              </w:rPr>
              <w:t>brands</w:t>
            </w:r>
            <w:proofErr w:type="spellEnd"/>
            <w:r w:rsidRPr="009B4367">
              <w:rPr>
                <w:i/>
                <w:iCs/>
              </w:rPr>
              <w:t xml:space="preserve"> in a post-</w:t>
            </w:r>
            <w:proofErr w:type="spellStart"/>
            <w:r w:rsidRPr="009B4367">
              <w:rPr>
                <w:i/>
                <w:iCs/>
              </w:rPr>
              <w:t>rational</w:t>
            </w:r>
            <w:proofErr w:type="spellEnd"/>
            <w:r w:rsidRPr="009B4367">
              <w:rPr>
                <w:i/>
                <w:iCs/>
              </w:rPr>
              <w:t xml:space="preserve"> </w:t>
            </w:r>
            <w:proofErr w:type="spellStart"/>
            <w:r w:rsidRPr="009B4367">
              <w:rPr>
                <w:i/>
                <w:iCs/>
              </w:rPr>
              <w:t>world</w:t>
            </w:r>
            <w:proofErr w:type="spellEnd"/>
            <w:r>
              <w:t xml:space="preserve">. </w:t>
            </w:r>
            <w:proofErr w:type="spellStart"/>
            <w:r>
              <w:t>Journal</w:t>
            </w:r>
            <w:proofErr w:type="spellEnd"/>
            <w:r>
              <w:t xml:space="preserve"> </w:t>
            </w:r>
            <w:proofErr w:type="spellStart"/>
            <w:r>
              <w:t>of</w:t>
            </w:r>
            <w:proofErr w:type="spellEnd"/>
            <w:r>
              <w:t xml:space="preserve"> </w:t>
            </w:r>
            <w:proofErr w:type="spellStart"/>
            <w:r>
              <w:t>Macromarketing</w:t>
            </w:r>
            <w:proofErr w:type="spellEnd"/>
            <w:r>
              <w:t>, 2018, 38.2: 218-227.</w:t>
            </w:r>
          </w:p>
          <w:p w14:paraId="295BF2BF" w14:textId="77777777" w:rsidR="00787FF8" w:rsidRDefault="00787FF8" w:rsidP="00787FF8">
            <w:r>
              <w:lastRenderedPageBreak/>
              <w:t xml:space="preserve">DI DOMENICO, </w:t>
            </w:r>
            <w:proofErr w:type="spellStart"/>
            <w:r>
              <w:t>Giandomenico</w:t>
            </w:r>
            <w:proofErr w:type="spellEnd"/>
            <w:r>
              <w:t xml:space="preserve">; VISENTIN, Marco. </w:t>
            </w:r>
            <w:proofErr w:type="spellStart"/>
            <w:r w:rsidRPr="00187C34">
              <w:rPr>
                <w:i/>
                <w:iCs/>
              </w:rPr>
              <w:t>Fake</w:t>
            </w:r>
            <w:proofErr w:type="spellEnd"/>
            <w:r w:rsidRPr="00187C34">
              <w:rPr>
                <w:i/>
                <w:iCs/>
              </w:rPr>
              <w:t xml:space="preserve"> </w:t>
            </w:r>
            <w:proofErr w:type="spellStart"/>
            <w:r w:rsidRPr="00187C34">
              <w:rPr>
                <w:i/>
                <w:iCs/>
              </w:rPr>
              <w:t>news</w:t>
            </w:r>
            <w:proofErr w:type="spellEnd"/>
            <w:r w:rsidRPr="00187C34">
              <w:rPr>
                <w:i/>
                <w:iCs/>
              </w:rPr>
              <w:t xml:space="preserve"> </w:t>
            </w:r>
            <w:proofErr w:type="spellStart"/>
            <w:r w:rsidRPr="00187C34">
              <w:rPr>
                <w:i/>
                <w:iCs/>
              </w:rPr>
              <w:t>or</w:t>
            </w:r>
            <w:proofErr w:type="spellEnd"/>
            <w:r w:rsidRPr="00187C34">
              <w:rPr>
                <w:i/>
                <w:iCs/>
              </w:rPr>
              <w:t xml:space="preserve"> </w:t>
            </w:r>
            <w:proofErr w:type="spellStart"/>
            <w:r w:rsidRPr="00187C34">
              <w:rPr>
                <w:i/>
                <w:iCs/>
              </w:rPr>
              <w:t>true</w:t>
            </w:r>
            <w:proofErr w:type="spellEnd"/>
            <w:r w:rsidRPr="00187C34">
              <w:rPr>
                <w:i/>
                <w:iCs/>
              </w:rPr>
              <w:t xml:space="preserve"> </w:t>
            </w:r>
            <w:proofErr w:type="spellStart"/>
            <w:r w:rsidRPr="00187C34">
              <w:rPr>
                <w:i/>
                <w:iCs/>
              </w:rPr>
              <w:t>lies</w:t>
            </w:r>
            <w:proofErr w:type="spellEnd"/>
            <w:r w:rsidRPr="00187C34">
              <w:rPr>
                <w:i/>
                <w:iCs/>
              </w:rPr>
              <w:t xml:space="preserve">? </w:t>
            </w:r>
            <w:proofErr w:type="spellStart"/>
            <w:r w:rsidRPr="00187C34">
              <w:rPr>
                <w:i/>
                <w:iCs/>
              </w:rPr>
              <w:t>Reflections</w:t>
            </w:r>
            <w:proofErr w:type="spellEnd"/>
            <w:r w:rsidRPr="00187C34">
              <w:rPr>
                <w:i/>
                <w:iCs/>
              </w:rPr>
              <w:t xml:space="preserve"> </w:t>
            </w:r>
            <w:proofErr w:type="spellStart"/>
            <w:r w:rsidRPr="00187C34">
              <w:rPr>
                <w:i/>
                <w:iCs/>
              </w:rPr>
              <w:t>about</w:t>
            </w:r>
            <w:proofErr w:type="spellEnd"/>
            <w:r w:rsidRPr="00187C34">
              <w:rPr>
                <w:i/>
                <w:iCs/>
              </w:rPr>
              <w:t xml:space="preserve"> </w:t>
            </w:r>
            <w:proofErr w:type="spellStart"/>
            <w:r w:rsidRPr="00187C34">
              <w:rPr>
                <w:i/>
                <w:iCs/>
              </w:rPr>
              <w:t>problematic</w:t>
            </w:r>
            <w:proofErr w:type="spellEnd"/>
            <w:r w:rsidRPr="00187C34">
              <w:rPr>
                <w:i/>
                <w:iCs/>
              </w:rPr>
              <w:t xml:space="preserve"> </w:t>
            </w:r>
            <w:proofErr w:type="spellStart"/>
            <w:r w:rsidRPr="00187C34">
              <w:rPr>
                <w:i/>
                <w:iCs/>
              </w:rPr>
              <w:t>contents</w:t>
            </w:r>
            <w:proofErr w:type="spellEnd"/>
            <w:r w:rsidRPr="00187C34">
              <w:rPr>
                <w:i/>
                <w:iCs/>
              </w:rPr>
              <w:t xml:space="preserve"> in marketing.</w:t>
            </w:r>
            <w:r>
              <w:t xml:space="preserve"> International </w:t>
            </w:r>
            <w:proofErr w:type="spellStart"/>
            <w:r>
              <w:t>Journal</w:t>
            </w:r>
            <w:proofErr w:type="spellEnd"/>
            <w:r>
              <w:t xml:space="preserve"> </w:t>
            </w:r>
            <w:proofErr w:type="spellStart"/>
            <w:r>
              <w:t>of</w:t>
            </w:r>
            <w:proofErr w:type="spellEnd"/>
            <w:r>
              <w:t xml:space="preserve"> Market </w:t>
            </w:r>
            <w:proofErr w:type="spellStart"/>
            <w:r>
              <w:t>Research</w:t>
            </w:r>
            <w:proofErr w:type="spellEnd"/>
            <w:r>
              <w:t>, 2020, 62.4: 409-417.</w:t>
            </w:r>
          </w:p>
          <w:p w14:paraId="477C5A3C" w14:textId="77777777" w:rsidR="00787FF8" w:rsidRDefault="00787FF8" w:rsidP="00787FF8">
            <w:r>
              <w:t xml:space="preserve">FALLIS, Don. </w:t>
            </w:r>
            <w:proofErr w:type="spellStart"/>
            <w:r w:rsidRPr="00187C34">
              <w:rPr>
                <w:i/>
                <w:iCs/>
              </w:rPr>
              <w:t>What</w:t>
            </w:r>
            <w:proofErr w:type="spellEnd"/>
            <w:r w:rsidRPr="00187C34">
              <w:rPr>
                <w:i/>
                <w:iCs/>
              </w:rPr>
              <w:t xml:space="preserve"> </w:t>
            </w:r>
            <w:proofErr w:type="spellStart"/>
            <w:r w:rsidRPr="00187C34">
              <w:rPr>
                <w:i/>
                <w:iCs/>
              </w:rPr>
              <w:t>is</w:t>
            </w:r>
            <w:proofErr w:type="spellEnd"/>
            <w:r w:rsidRPr="00187C34">
              <w:rPr>
                <w:i/>
                <w:iCs/>
              </w:rPr>
              <w:t xml:space="preserve"> </w:t>
            </w:r>
            <w:proofErr w:type="spellStart"/>
            <w:r w:rsidRPr="00187C34">
              <w:rPr>
                <w:i/>
                <w:iCs/>
              </w:rPr>
              <w:t>disinformation</w:t>
            </w:r>
            <w:proofErr w:type="spellEnd"/>
            <w:r w:rsidRPr="00187C34">
              <w:rPr>
                <w:i/>
                <w:iCs/>
              </w:rPr>
              <w:t>?</w:t>
            </w:r>
            <w:r>
              <w:t xml:space="preserve"> </w:t>
            </w:r>
            <w:proofErr w:type="spellStart"/>
            <w:r>
              <w:t>Library</w:t>
            </w:r>
            <w:proofErr w:type="spellEnd"/>
            <w:r>
              <w:t xml:space="preserve"> </w:t>
            </w:r>
            <w:proofErr w:type="spellStart"/>
            <w:r>
              <w:t>Trends</w:t>
            </w:r>
            <w:proofErr w:type="spellEnd"/>
            <w:r>
              <w:t>, 2015, vol. 63, no 3, p. 401-426.</w:t>
            </w:r>
          </w:p>
          <w:p w14:paraId="089E8944" w14:textId="77777777" w:rsidR="00787FF8" w:rsidRDefault="00787FF8" w:rsidP="00787FF8">
            <w:r>
              <w:t xml:space="preserve">JAHNG, M. </w:t>
            </w:r>
            <w:proofErr w:type="spellStart"/>
            <w:r>
              <w:t>Rosie</w:t>
            </w:r>
            <w:proofErr w:type="spellEnd"/>
            <w:r>
              <w:t xml:space="preserve">. </w:t>
            </w:r>
            <w:proofErr w:type="spellStart"/>
            <w:r w:rsidRPr="00187C34">
              <w:rPr>
                <w:i/>
                <w:iCs/>
              </w:rPr>
              <w:t>Is</w:t>
            </w:r>
            <w:proofErr w:type="spellEnd"/>
            <w:r w:rsidRPr="00187C34">
              <w:rPr>
                <w:i/>
                <w:iCs/>
              </w:rPr>
              <w:t xml:space="preserve"> </w:t>
            </w:r>
            <w:proofErr w:type="spellStart"/>
            <w:r w:rsidRPr="00187C34">
              <w:rPr>
                <w:i/>
                <w:iCs/>
              </w:rPr>
              <w:t>Fake</w:t>
            </w:r>
            <w:proofErr w:type="spellEnd"/>
            <w:r w:rsidRPr="00187C34">
              <w:rPr>
                <w:i/>
                <w:iCs/>
              </w:rPr>
              <w:t xml:space="preserve"> </w:t>
            </w:r>
            <w:proofErr w:type="spellStart"/>
            <w:r w:rsidRPr="00187C34">
              <w:rPr>
                <w:i/>
                <w:iCs/>
              </w:rPr>
              <w:t>News</w:t>
            </w:r>
            <w:proofErr w:type="spellEnd"/>
            <w:r w:rsidRPr="00187C34">
              <w:rPr>
                <w:i/>
                <w:iCs/>
              </w:rPr>
              <w:t xml:space="preserve"> </w:t>
            </w:r>
            <w:proofErr w:type="spellStart"/>
            <w:r w:rsidRPr="00187C34">
              <w:rPr>
                <w:i/>
                <w:iCs/>
              </w:rPr>
              <w:t>the</w:t>
            </w:r>
            <w:proofErr w:type="spellEnd"/>
            <w:r w:rsidRPr="00187C34">
              <w:rPr>
                <w:i/>
                <w:iCs/>
              </w:rPr>
              <w:t xml:space="preserve"> New </w:t>
            </w:r>
            <w:proofErr w:type="spellStart"/>
            <w:r w:rsidRPr="00187C34">
              <w:rPr>
                <w:i/>
                <w:iCs/>
              </w:rPr>
              <w:t>Social</w:t>
            </w:r>
            <w:proofErr w:type="spellEnd"/>
            <w:r w:rsidRPr="00187C34">
              <w:rPr>
                <w:i/>
                <w:iCs/>
              </w:rPr>
              <w:t xml:space="preserve"> Media </w:t>
            </w:r>
            <w:proofErr w:type="spellStart"/>
            <w:r w:rsidRPr="00187C34">
              <w:rPr>
                <w:i/>
                <w:iCs/>
              </w:rPr>
              <w:t>Crisis</w:t>
            </w:r>
            <w:proofErr w:type="spellEnd"/>
            <w:r w:rsidRPr="00187C34">
              <w:rPr>
                <w:i/>
                <w:iCs/>
              </w:rPr>
              <w:t>?</w:t>
            </w:r>
            <w:r>
              <w:t xml:space="preserve"> </w:t>
            </w:r>
            <w:proofErr w:type="spellStart"/>
            <w:r>
              <w:t>Examining</w:t>
            </w:r>
            <w:proofErr w:type="spellEnd"/>
            <w:r>
              <w:t xml:space="preserve"> </w:t>
            </w:r>
            <w:proofErr w:type="spellStart"/>
            <w:r>
              <w:t>the</w:t>
            </w:r>
            <w:proofErr w:type="spellEnd"/>
            <w:r>
              <w:t xml:space="preserve"> Public </w:t>
            </w:r>
            <w:proofErr w:type="spellStart"/>
            <w:r>
              <w:t>Evaluation</w:t>
            </w:r>
            <w:proofErr w:type="spellEnd"/>
            <w:r>
              <w:t xml:space="preserve"> </w:t>
            </w:r>
            <w:proofErr w:type="spellStart"/>
            <w:r>
              <w:t>of</w:t>
            </w:r>
            <w:proofErr w:type="spellEnd"/>
            <w:r>
              <w:t xml:space="preserve"> </w:t>
            </w:r>
            <w:proofErr w:type="spellStart"/>
            <w:r>
              <w:t>Crisis</w:t>
            </w:r>
            <w:proofErr w:type="spellEnd"/>
            <w:r>
              <w:t xml:space="preserve"> Management </w:t>
            </w:r>
            <w:proofErr w:type="spellStart"/>
            <w:r>
              <w:t>for</w:t>
            </w:r>
            <w:proofErr w:type="spellEnd"/>
            <w:r>
              <w:t xml:space="preserve"> </w:t>
            </w:r>
            <w:proofErr w:type="spellStart"/>
            <w:r>
              <w:t>Corporate</w:t>
            </w:r>
            <w:proofErr w:type="spellEnd"/>
            <w:r>
              <w:t xml:space="preserve"> </w:t>
            </w:r>
            <w:proofErr w:type="spellStart"/>
            <w:r>
              <w:t>Organizations</w:t>
            </w:r>
            <w:proofErr w:type="spellEnd"/>
            <w:r>
              <w:t xml:space="preserve"> </w:t>
            </w:r>
            <w:proofErr w:type="spellStart"/>
            <w:r>
              <w:t>Targeted</w:t>
            </w:r>
            <w:proofErr w:type="spellEnd"/>
            <w:r>
              <w:t xml:space="preserve"> in </w:t>
            </w:r>
            <w:proofErr w:type="spellStart"/>
            <w:r>
              <w:t>Fake</w:t>
            </w:r>
            <w:proofErr w:type="spellEnd"/>
            <w:r>
              <w:t xml:space="preserve"> </w:t>
            </w:r>
            <w:proofErr w:type="spellStart"/>
            <w:r>
              <w:t>News</w:t>
            </w:r>
            <w:proofErr w:type="spellEnd"/>
            <w:r>
              <w:t xml:space="preserve">. International </w:t>
            </w:r>
            <w:proofErr w:type="spellStart"/>
            <w:r>
              <w:t>Journal</w:t>
            </w:r>
            <w:proofErr w:type="spellEnd"/>
            <w:r>
              <w:t xml:space="preserve"> </w:t>
            </w:r>
            <w:proofErr w:type="spellStart"/>
            <w:r>
              <w:t>of</w:t>
            </w:r>
            <w:proofErr w:type="spellEnd"/>
            <w:r>
              <w:t xml:space="preserve"> </w:t>
            </w:r>
            <w:proofErr w:type="spellStart"/>
            <w:r>
              <w:t>Strategic</w:t>
            </w:r>
            <w:proofErr w:type="spellEnd"/>
            <w:r>
              <w:t xml:space="preserve"> </w:t>
            </w:r>
            <w:proofErr w:type="spellStart"/>
            <w:r>
              <w:t>Communication</w:t>
            </w:r>
            <w:proofErr w:type="spellEnd"/>
            <w:r>
              <w:t>, 2021, 1-19.</w:t>
            </w:r>
          </w:p>
          <w:p w14:paraId="4504A489" w14:textId="77777777" w:rsidR="00787FF8" w:rsidRDefault="00787FF8" w:rsidP="00787FF8">
            <w:r>
              <w:t xml:space="preserve">JIN, Yan, et al. </w:t>
            </w:r>
            <w:proofErr w:type="spellStart"/>
            <w:r w:rsidRPr="00187C34">
              <w:rPr>
                <w:i/>
                <w:iCs/>
              </w:rPr>
              <w:t>The</w:t>
            </w:r>
            <w:proofErr w:type="spellEnd"/>
            <w:r w:rsidRPr="00187C34">
              <w:rPr>
                <w:i/>
                <w:iCs/>
              </w:rPr>
              <w:t xml:space="preserve"> </w:t>
            </w:r>
            <w:proofErr w:type="spellStart"/>
            <w:r w:rsidRPr="00187C34">
              <w:rPr>
                <w:i/>
                <w:iCs/>
              </w:rPr>
              <w:t>effects</w:t>
            </w:r>
            <w:proofErr w:type="spellEnd"/>
            <w:r w:rsidRPr="00187C34">
              <w:rPr>
                <w:i/>
                <w:iCs/>
              </w:rPr>
              <w:t xml:space="preserve"> </w:t>
            </w:r>
            <w:proofErr w:type="spellStart"/>
            <w:r w:rsidRPr="00187C34">
              <w:rPr>
                <w:i/>
                <w:iCs/>
              </w:rPr>
              <w:t>of</w:t>
            </w:r>
            <w:proofErr w:type="spellEnd"/>
            <w:r w:rsidRPr="00187C34">
              <w:rPr>
                <w:i/>
                <w:iCs/>
              </w:rPr>
              <w:t xml:space="preserve"> </w:t>
            </w:r>
            <w:proofErr w:type="spellStart"/>
            <w:r w:rsidRPr="00187C34">
              <w:rPr>
                <w:i/>
                <w:iCs/>
              </w:rPr>
              <w:t>corrective</w:t>
            </w:r>
            <w:proofErr w:type="spellEnd"/>
            <w:r w:rsidRPr="00187C34">
              <w:rPr>
                <w:i/>
                <w:iCs/>
              </w:rPr>
              <w:t xml:space="preserve"> </w:t>
            </w:r>
            <w:proofErr w:type="spellStart"/>
            <w:r w:rsidRPr="00187C34">
              <w:rPr>
                <w:i/>
                <w:iCs/>
              </w:rPr>
              <w:t>communication</w:t>
            </w:r>
            <w:proofErr w:type="spellEnd"/>
            <w:r w:rsidRPr="00187C34">
              <w:rPr>
                <w:i/>
                <w:iCs/>
              </w:rPr>
              <w:t xml:space="preserve"> and </w:t>
            </w:r>
            <w:proofErr w:type="spellStart"/>
            <w:r w:rsidRPr="00187C34">
              <w:rPr>
                <w:i/>
                <w:iCs/>
              </w:rPr>
              <w:t>employee</w:t>
            </w:r>
            <w:proofErr w:type="spellEnd"/>
            <w:r w:rsidRPr="00187C34">
              <w:rPr>
                <w:i/>
                <w:iCs/>
              </w:rPr>
              <w:t xml:space="preserve"> </w:t>
            </w:r>
            <w:proofErr w:type="spellStart"/>
            <w:r w:rsidRPr="00187C34">
              <w:rPr>
                <w:i/>
                <w:iCs/>
              </w:rPr>
              <w:t>backup</w:t>
            </w:r>
            <w:proofErr w:type="spellEnd"/>
            <w:r w:rsidRPr="00187C34">
              <w:rPr>
                <w:i/>
                <w:iCs/>
              </w:rPr>
              <w:t xml:space="preserve"> on </w:t>
            </w:r>
            <w:proofErr w:type="spellStart"/>
            <w:r w:rsidRPr="00187C34">
              <w:rPr>
                <w:i/>
                <w:iCs/>
              </w:rPr>
              <w:t>the</w:t>
            </w:r>
            <w:proofErr w:type="spellEnd"/>
            <w:r w:rsidRPr="00187C34">
              <w:rPr>
                <w:i/>
                <w:iCs/>
              </w:rPr>
              <w:t xml:space="preserve"> </w:t>
            </w:r>
            <w:proofErr w:type="spellStart"/>
            <w:r w:rsidRPr="00187C34">
              <w:rPr>
                <w:i/>
                <w:iCs/>
              </w:rPr>
              <w:t>effectiveness</w:t>
            </w:r>
            <w:proofErr w:type="spellEnd"/>
            <w:r w:rsidRPr="00187C34">
              <w:rPr>
                <w:i/>
                <w:iCs/>
              </w:rPr>
              <w:t xml:space="preserve"> </w:t>
            </w:r>
            <w:proofErr w:type="spellStart"/>
            <w:r w:rsidRPr="00187C34">
              <w:rPr>
                <w:i/>
                <w:iCs/>
              </w:rPr>
              <w:t>of</w:t>
            </w:r>
            <w:proofErr w:type="spellEnd"/>
            <w:r w:rsidRPr="00187C34">
              <w:rPr>
                <w:i/>
                <w:iCs/>
              </w:rPr>
              <w:t xml:space="preserve"> </w:t>
            </w:r>
            <w:proofErr w:type="spellStart"/>
            <w:r w:rsidRPr="00187C34">
              <w:rPr>
                <w:i/>
                <w:iCs/>
              </w:rPr>
              <w:t>fighting</w:t>
            </w:r>
            <w:proofErr w:type="spellEnd"/>
            <w:r w:rsidRPr="00187C34">
              <w:rPr>
                <w:i/>
                <w:iCs/>
              </w:rPr>
              <w:t xml:space="preserve"> </w:t>
            </w:r>
            <w:proofErr w:type="spellStart"/>
            <w:r w:rsidRPr="00187C34">
              <w:rPr>
                <w:i/>
                <w:iCs/>
              </w:rPr>
              <w:t>crisis</w:t>
            </w:r>
            <w:proofErr w:type="spellEnd"/>
            <w:r w:rsidRPr="00187C34">
              <w:rPr>
                <w:i/>
                <w:iCs/>
              </w:rPr>
              <w:t xml:space="preserve"> </w:t>
            </w:r>
            <w:proofErr w:type="spellStart"/>
            <w:r w:rsidRPr="00187C34">
              <w:rPr>
                <w:i/>
                <w:iCs/>
              </w:rPr>
              <w:t>misinformation</w:t>
            </w:r>
            <w:proofErr w:type="spellEnd"/>
            <w:r w:rsidRPr="00187C34">
              <w:rPr>
                <w:i/>
                <w:iCs/>
              </w:rPr>
              <w:t>.</w:t>
            </w:r>
            <w:r>
              <w:t xml:space="preserve"> Public Relations </w:t>
            </w:r>
            <w:proofErr w:type="spellStart"/>
            <w:r>
              <w:t>Review</w:t>
            </w:r>
            <w:proofErr w:type="spellEnd"/>
            <w:r>
              <w:t>, 2020, 46.3: 101910.</w:t>
            </w:r>
          </w:p>
          <w:p w14:paraId="5E28E366" w14:textId="77777777" w:rsidR="00787FF8" w:rsidRDefault="00787FF8" w:rsidP="00787FF8">
            <w:r>
              <w:t xml:space="preserve">O’SHAUGHNESSY, Nicholas. </w:t>
            </w:r>
            <w:proofErr w:type="spellStart"/>
            <w:r w:rsidRPr="00187C34">
              <w:rPr>
                <w:i/>
                <w:iCs/>
              </w:rPr>
              <w:t>From</w:t>
            </w:r>
            <w:proofErr w:type="spellEnd"/>
            <w:r w:rsidRPr="00187C34">
              <w:rPr>
                <w:i/>
                <w:iCs/>
              </w:rPr>
              <w:t xml:space="preserve"> </w:t>
            </w:r>
            <w:proofErr w:type="spellStart"/>
            <w:r w:rsidRPr="00187C34">
              <w:rPr>
                <w:i/>
                <w:iCs/>
              </w:rPr>
              <w:t>disinformation</w:t>
            </w:r>
            <w:proofErr w:type="spellEnd"/>
            <w:r w:rsidRPr="00187C34">
              <w:rPr>
                <w:i/>
                <w:iCs/>
              </w:rPr>
              <w:t xml:space="preserve"> to </w:t>
            </w:r>
            <w:proofErr w:type="spellStart"/>
            <w:r w:rsidRPr="00187C34">
              <w:rPr>
                <w:i/>
                <w:iCs/>
              </w:rPr>
              <w:t>fake</w:t>
            </w:r>
            <w:proofErr w:type="spellEnd"/>
            <w:r w:rsidRPr="00187C34">
              <w:rPr>
                <w:i/>
                <w:iCs/>
              </w:rPr>
              <w:t xml:space="preserve"> news: </w:t>
            </w:r>
            <w:proofErr w:type="spellStart"/>
            <w:r w:rsidRPr="00187C34">
              <w:rPr>
                <w:i/>
                <w:iCs/>
              </w:rPr>
              <w:t>Forwards</w:t>
            </w:r>
            <w:proofErr w:type="spellEnd"/>
            <w:r w:rsidRPr="00187C34">
              <w:rPr>
                <w:i/>
                <w:iCs/>
              </w:rPr>
              <w:t xml:space="preserve"> </w:t>
            </w:r>
            <w:proofErr w:type="spellStart"/>
            <w:r w:rsidRPr="00187C34">
              <w:rPr>
                <w:i/>
                <w:iCs/>
              </w:rPr>
              <w:t>into</w:t>
            </w:r>
            <w:proofErr w:type="spellEnd"/>
            <w:r w:rsidRPr="00187C34">
              <w:rPr>
                <w:i/>
                <w:iCs/>
              </w:rPr>
              <w:t xml:space="preserve"> </w:t>
            </w:r>
            <w:proofErr w:type="spellStart"/>
            <w:r w:rsidRPr="00187C34">
              <w:rPr>
                <w:i/>
                <w:iCs/>
              </w:rPr>
              <w:t>the</w:t>
            </w:r>
            <w:proofErr w:type="spellEnd"/>
            <w:r w:rsidRPr="00187C34">
              <w:rPr>
                <w:i/>
                <w:iCs/>
              </w:rPr>
              <w:t xml:space="preserve"> past</w:t>
            </w:r>
            <w:r>
              <w:t xml:space="preserve">. </w:t>
            </w:r>
            <w:proofErr w:type="spellStart"/>
            <w:r>
              <w:t>The</w:t>
            </w:r>
            <w:proofErr w:type="spellEnd"/>
            <w:r>
              <w:t xml:space="preserve"> SAGE Handbook </w:t>
            </w:r>
            <w:proofErr w:type="spellStart"/>
            <w:r>
              <w:t>of</w:t>
            </w:r>
            <w:proofErr w:type="spellEnd"/>
            <w:r>
              <w:t xml:space="preserve"> Propaganda, 2019, 55.</w:t>
            </w:r>
          </w:p>
          <w:p w14:paraId="61A8B2C5" w14:textId="77777777" w:rsidR="00787FF8" w:rsidRDefault="00787FF8" w:rsidP="00787FF8">
            <w:r>
              <w:t xml:space="preserve">PETERSON, Mark. </w:t>
            </w:r>
            <w:r w:rsidRPr="00187C34">
              <w:rPr>
                <w:i/>
                <w:iCs/>
              </w:rPr>
              <w:t xml:space="preserve">A </w:t>
            </w:r>
            <w:proofErr w:type="spellStart"/>
            <w:r w:rsidRPr="00187C34">
              <w:rPr>
                <w:i/>
                <w:iCs/>
              </w:rPr>
              <w:t>high</w:t>
            </w:r>
            <w:proofErr w:type="spellEnd"/>
            <w:r w:rsidRPr="00187C34">
              <w:rPr>
                <w:i/>
                <w:iCs/>
              </w:rPr>
              <w:t xml:space="preserve">-speed </w:t>
            </w:r>
            <w:proofErr w:type="spellStart"/>
            <w:r w:rsidRPr="00187C34">
              <w:rPr>
                <w:i/>
                <w:iCs/>
              </w:rPr>
              <w:t>world</w:t>
            </w:r>
            <w:proofErr w:type="spellEnd"/>
            <w:r w:rsidRPr="00187C34">
              <w:rPr>
                <w:i/>
                <w:iCs/>
              </w:rPr>
              <w:t xml:space="preserve"> </w:t>
            </w:r>
            <w:proofErr w:type="spellStart"/>
            <w:r w:rsidRPr="00187C34">
              <w:rPr>
                <w:i/>
                <w:iCs/>
              </w:rPr>
              <w:t>with</w:t>
            </w:r>
            <w:proofErr w:type="spellEnd"/>
            <w:r w:rsidRPr="00187C34">
              <w:rPr>
                <w:i/>
                <w:iCs/>
              </w:rPr>
              <w:t xml:space="preserve"> </w:t>
            </w:r>
            <w:proofErr w:type="spellStart"/>
            <w:r w:rsidRPr="00187C34">
              <w:rPr>
                <w:i/>
                <w:iCs/>
              </w:rPr>
              <w:t>fake</w:t>
            </w:r>
            <w:proofErr w:type="spellEnd"/>
            <w:r w:rsidRPr="00187C34">
              <w:rPr>
                <w:i/>
                <w:iCs/>
              </w:rPr>
              <w:t xml:space="preserve"> news: </w:t>
            </w:r>
            <w:proofErr w:type="spellStart"/>
            <w:r w:rsidRPr="00187C34">
              <w:rPr>
                <w:i/>
                <w:iCs/>
              </w:rPr>
              <w:t>brand</w:t>
            </w:r>
            <w:proofErr w:type="spellEnd"/>
            <w:r w:rsidRPr="00187C34">
              <w:rPr>
                <w:i/>
                <w:iCs/>
              </w:rPr>
              <w:t xml:space="preserve"> </w:t>
            </w:r>
            <w:proofErr w:type="spellStart"/>
            <w:r w:rsidRPr="00187C34">
              <w:rPr>
                <w:i/>
                <w:iCs/>
              </w:rPr>
              <w:t>managers</w:t>
            </w:r>
            <w:proofErr w:type="spellEnd"/>
            <w:r w:rsidRPr="00187C34">
              <w:rPr>
                <w:i/>
                <w:iCs/>
              </w:rPr>
              <w:t xml:space="preserve"> </w:t>
            </w:r>
            <w:proofErr w:type="spellStart"/>
            <w:r w:rsidRPr="00187C34">
              <w:rPr>
                <w:i/>
                <w:iCs/>
              </w:rPr>
              <w:t>take</w:t>
            </w:r>
            <w:proofErr w:type="spellEnd"/>
            <w:r w:rsidRPr="00187C34">
              <w:rPr>
                <w:i/>
                <w:iCs/>
              </w:rPr>
              <w:t xml:space="preserve"> </w:t>
            </w:r>
            <w:proofErr w:type="spellStart"/>
            <w:r w:rsidRPr="00187C34">
              <w:rPr>
                <w:i/>
                <w:iCs/>
              </w:rPr>
              <w:t>warning</w:t>
            </w:r>
            <w:proofErr w:type="spellEnd"/>
            <w:r>
              <w:t xml:space="preserve">. </w:t>
            </w:r>
            <w:proofErr w:type="spellStart"/>
            <w:r>
              <w:t>Journal</w:t>
            </w:r>
            <w:proofErr w:type="spellEnd"/>
            <w:r>
              <w:t xml:space="preserve"> </w:t>
            </w:r>
            <w:proofErr w:type="spellStart"/>
            <w:r>
              <w:t>of</w:t>
            </w:r>
            <w:proofErr w:type="spellEnd"/>
            <w:r>
              <w:t xml:space="preserve"> </w:t>
            </w:r>
            <w:proofErr w:type="spellStart"/>
            <w:r>
              <w:t>Product</w:t>
            </w:r>
            <w:proofErr w:type="spellEnd"/>
            <w:r>
              <w:t xml:space="preserve"> &amp; Brand Management, 2019.</w:t>
            </w:r>
          </w:p>
          <w:p w14:paraId="472FDEE5" w14:textId="29043A32" w:rsidR="000352F2" w:rsidRPr="000352F2" w:rsidRDefault="00787FF8" w:rsidP="009364DE">
            <w:pPr>
              <w:textAlignment w:val="baseline"/>
              <w:rPr>
                <w:rFonts w:ascii="Segoe UI" w:hAnsi="Segoe UI" w:cs="Segoe UI"/>
                <w:sz w:val="18"/>
                <w:szCs w:val="18"/>
              </w:rPr>
            </w:pPr>
            <w:r>
              <w:t xml:space="preserve">VALENTINI, Chiara; KRUCKEBERG, Dean. </w:t>
            </w:r>
            <w:r w:rsidRPr="00187C34">
              <w:rPr>
                <w:i/>
                <w:iCs/>
              </w:rPr>
              <w:t xml:space="preserve">Public relations and trust in </w:t>
            </w:r>
            <w:proofErr w:type="spellStart"/>
            <w:r w:rsidRPr="00187C34">
              <w:rPr>
                <w:i/>
                <w:iCs/>
              </w:rPr>
              <w:t>contemporary</w:t>
            </w:r>
            <w:proofErr w:type="spellEnd"/>
            <w:r w:rsidRPr="00187C34">
              <w:rPr>
                <w:i/>
                <w:iCs/>
              </w:rPr>
              <w:t xml:space="preserve"> </w:t>
            </w:r>
            <w:proofErr w:type="spellStart"/>
            <w:r w:rsidRPr="00187C34">
              <w:rPr>
                <w:i/>
                <w:iCs/>
              </w:rPr>
              <w:t>global</w:t>
            </w:r>
            <w:proofErr w:type="spellEnd"/>
            <w:r w:rsidRPr="00187C34">
              <w:rPr>
                <w:i/>
                <w:iCs/>
              </w:rPr>
              <w:t xml:space="preserve"> society: A </w:t>
            </w:r>
            <w:proofErr w:type="spellStart"/>
            <w:r w:rsidRPr="00187C34">
              <w:rPr>
                <w:i/>
                <w:iCs/>
              </w:rPr>
              <w:t>Luhmannian</w:t>
            </w:r>
            <w:proofErr w:type="spellEnd"/>
            <w:r w:rsidRPr="00187C34">
              <w:rPr>
                <w:i/>
                <w:iCs/>
              </w:rPr>
              <w:t xml:space="preserve"> </w:t>
            </w:r>
            <w:proofErr w:type="spellStart"/>
            <w:r w:rsidRPr="00187C34">
              <w:rPr>
                <w:i/>
                <w:iCs/>
              </w:rPr>
              <w:t>perspective</w:t>
            </w:r>
            <w:proofErr w:type="spellEnd"/>
            <w:r w:rsidRPr="00187C34">
              <w:rPr>
                <w:i/>
                <w:iCs/>
              </w:rPr>
              <w:t xml:space="preserve"> </w:t>
            </w:r>
            <w:proofErr w:type="spellStart"/>
            <w:r w:rsidRPr="00187C34">
              <w:rPr>
                <w:i/>
                <w:iCs/>
              </w:rPr>
              <w:t>of</w:t>
            </w:r>
            <w:proofErr w:type="spellEnd"/>
            <w:r w:rsidRPr="00187C34">
              <w:rPr>
                <w:i/>
                <w:iCs/>
              </w:rPr>
              <w:t xml:space="preserve"> </w:t>
            </w:r>
            <w:proofErr w:type="spellStart"/>
            <w:r w:rsidRPr="00187C34">
              <w:rPr>
                <w:i/>
                <w:iCs/>
              </w:rPr>
              <w:t>the</w:t>
            </w:r>
            <w:proofErr w:type="spellEnd"/>
            <w:r w:rsidRPr="00187C34">
              <w:rPr>
                <w:i/>
                <w:iCs/>
              </w:rPr>
              <w:t xml:space="preserve"> role </w:t>
            </w:r>
            <w:proofErr w:type="spellStart"/>
            <w:r w:rsidRPr="00187C34">
              <w:rPr>
                <w:i/>
                <w:iCs/>
              </w:rPr>
              <w:t>of</w:t>
            </w:r>
            <w:proofErr w:type="spellEnd"/>
            <w:r w:rsidRPr="00187C34">
              <w:rPr>
                <w:i/>
                <w:iCs/>
              </w:rPr>
              <w:t xml:space="preserve"> public relations.</w:t>
            </w:r>
            <w:r>
              <w:t xml:space="preserve"> </w:t>
            </w:r>
            <w:proofErr w:type="spellStart"/>
            <w:r>
              <w:t>Central</w:t>
            </w:r>
            <w:proofErr w:type="spellEnd"/>
            <w:r>
              <w:t xml:space="preserve"> </w:t>
            </w:r>
            <w:proofErr w:type="spellStart"/>
            <w:r>
              <w:t>European</w:t>
            </w:r>
            <w:proofErr w:type="spellEnd"/>
            <w:r>
              <w:t xml:space="preserve"> </w:t>
            </w:r>
            <w:proofErr w:type="spellStart"/>
            <w:r>
              <w:t>Journal</w:t>
            </w:r>
            <w:proofErr w:type="spellEnd"/>
            <w:r>
              <w:t xml:space="preserve"> </w:t>
            </w:r>
            <w:proofErr w:type="spellStart"/>
            <w:r>
              <w:t>of</w:t>
            </w:r>
            <w:proofErr w:type="spellEnd"/>
            <w:r>
              <w:t xml:space="preserve"> </w:t>
            </w:r>
            <w:proofErr w:type="spellStart"/>
            <w:r>
              <w:t>Communication</w:t>
            </w:r>
            <w:proofErr w:type="spellEnd"/>
            <w:r>
              <w:t>, 2011, 4.1 (6): 91-107.</w:t>
            </w:r>
          </w:p>
        </w:tc>
      </w:tr>
    </w:tbl>
    <w:p w14:paraId="60FCCD4D" w14:textId="5E0561AF" w:rsidR="00665B17" w:rsidRDefault="00665B17" w:rsidP="00415DA8">
      <w:r>
        <w:lastRenderedPageBreak/>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0352F2" w:rsidRPr="000352F2" w14:paraId="7CDC30A6"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2BC9EED5" w14:textId="77777777" w:rsidR="000352F2" w:rsidRPr="000352F2" w:rsidRDefault="000352F2" w:rsidP="000352F2">
            <w:pPr>
              <w:jc w:val="both"/>
              <w:textAlignment w:val="baseline"/>
              <w:rPr>
                <w:rFonts w:ascii="Segoe UI" w:hAnsi="Segoe UI" w:cs="Segoe UI"/>
                <w:sz w:val="18"/>
                <w:szCs w:val="18"/>
              </w:rPr>
            </w:pPr>
            <w:r w:rsidRPr="000352F2">
              <w:rPr>
                <w:b/>
                <w:bCs/>
                <w:sz w:val="28"/>
                <w:szCs w:val="28"/>
              </w:rPr>
              <w:lastRenderedPageBreak/>
              <w:t>B-III – Charakteristika studijního předmětu</w:t>
            </w:r>
            <w:r w:rsidRPr="000352F2">
              <w:rPr>
                <w:sz w:val="28"/>
                <w:szCs w:val="28"/>
              </w:rPr>
              <w:t> </w:t>
            </w:r>
          </w:p>
        </w:tc>
      </w:tr>
      <w:tr w:rsidR="000352F2" w:rsidRPr="000352F2" w14:paraId="72E0D6F9"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26435741" w14:textId="77777777" w:rsidR="000352F2" w:rsidRPr="000352F2" w:rsidRDefault="000352F2" w:rsidP="000352F2">
            <w:pPr>
              <w:textAlignment w:val="baseline"/>
              <w:rPr>
                <w:rFonts w:ascii="Segoe UI" w:hAnsi="Segoe UI" w:cs="Segoe UI"/>
                <w:sz w:val="18"/>
                <w:szCs w:val="18"/>
              </w:rPr>
            </w:pPr>
            <w:r w:rsidRPr="000352F2">
              <w:rPr>
                <w:b/>
                <w:bCs/>
              </w:rPr>
              <w:t>Název studijního předmětu</w:t>
            </w:r>
            <w:r w:rsidRPr="000352F2">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00771157" w14:textId="77777777" w:rsidR="000352F2" w:rsidRPr="000352F2" w:rsidRDefault="000352F2" w:rsidP="000352F2">
            <w:pPr>
              <w:jc w:val="both"/>
              <w:textAlignment w:val="baseline"/>
              <w:rPr>
                <w:rFonts w:ascii="Segoe UI" w:hAnsi="Segoe UI" w:cs="Segoe UI"/>
                <w:sz w:val="18"/>
                <w:szCs w:val="18"/>
              </w:rPr>
            </w:pPr>
            <w:r w:rsidRPr="000352F2">
              <w:t xml:space="preserve">Green design and </w:t>
            </w:r>
            <w:proofErr w:type="spellStart"/>
            <w:r w:rsidRPr="000352F2">
              <w:t>sustainable</w:t>
            </w:r>
            <w:proofErr w:type="spellEnd"/>
            <w:r w:rsidRPr="000352F2">
              <w:t xml:space="preserve"> </w:t>
            </w:r>
            <w:proofErr w:type="spellStart"/>
            <w:r w:rsidRPr="000352F2">
              <w:t>materials</w:t>
            </w:r>
            <w:proofErr w:type="spellEnd"/>
            <w:r w:rsidRPr="000352F2">
              <w:t xml:space="preserve"> 1 </w:t>
            </w:r>
          </w:p>
        </w:tc>
      </w:tr>
      <w:tr w:rsidR="000352F2" w:rsidRPr="000352F2" w14:paraId="341A00C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6A3FA48" w14:textId="77777777" w:rsidR="000352F2" w:rsidRPr="000352F2" w:rsidRDefault="000352F2" w:rsidP="000352F2">
            <w:pPr>
              <w:textAlignment w:val="baseline"/>
              <w:rPr>
                <w:rFonts w:ascii="Segoe UI" w:hAnsi="Segoe UI" w:cs="Segoe UI"/>
                <w:sz w:val="18"/>
                <w:szCs w:val="18"/>
              </w:rPr>
            </w:pPr>
            <w:r w:rsidRPr="000352F2">
              <w:rPr>
                <w:b/>
                <w:bCs/>
              </w:rPr>
              <w:t>Typ předmětu</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BC569DB" w14:textId="77777777" w:rsidR="000352F2" w:rsidRPr="000352F2" w:rsidRDefault="000352F2" w:rsidP="000352F2">
            <w:pPr>
              <w:jc w:val="both"/>
              <w:textAlignment w:val="baseline"/>
              <w:rPr>
                <w:rFonts w:ascii="Segoe UI" w:hAnsi="Segoe UI" w:cs="Segoe UI"/>
                <w:sz w:val="18"/>
                <w:szCs w:val="18"/>
              </w:rPr>
            </w:pPr>
            <w:r w:rsidRPr="000352F2">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F7ADE42" w14:textId="77777777" w:rsidR="000352F2" w:rsidRPr="000352F2" w:rsidRDefault="000352F2" w:rsidP="000352F2">
            <w:pPr>
              <w:jc w:val="both"/>
              <w:textAlignment w:val="baseline"/>
              <w:rPr>
                <w:rFonts w:ascii="Segoe UI" w:hAnsi="Segoe UI" w:cs="Segoe UI"/>
                <w:sz w:val="18"/>
                <w:szCs w:val="18"/>
              </w:rPr>
            </w:pPr>
            <w:r w:rsidRPr="000352F2">
              <w:rPr>
                <w:b/>
                <w:bCs/>
              </w:rPr>
              <w:t>doporučený ročník / semestr</w:t>
            </w:r>
            <w:r w:rsidRPr="000352F2">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7AD72CD" w14:textId="77777777" w:rsidR="000352F2" w:rsidRPr="000352F2" w:rsidRDefault="000352F2" w:rsidP="000352F2">
            <w:pPr>
              <w:jc w:val="both"/>
              <w:textAlignment w:val="baseline"/>
              <w:rPr>
                <w:rFonts w:ascii="Segoe UI" w:hAnsi="Segoe UI" w:cs="Segoe UI"/>
                <w:sz w:val="18"/>
                <w:szCs w:val="18"/>
              </w:rPr>
            </w:pPr>
            <w:r w:rsidRPr="000352F2">
              <w:t>2/ZS </w:t>
            </w:r>
          </w:p>
        </w:tc>
      </w:tr>
      <w:tr w:rsidR="000352F2" w:rsidRPr="000352F2" w14:paraId="349B176E"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49DD2F9" w14:textId="77777777" w:rsidR="000352F2" w:rsidRPr="000352F2" w:rsidRDefault="000352F2" w:rsidP="000352F2">
            <w:pPr>
              <w:textAlignment w:val="baseline"/>
              <w:rPr>
                <w:rFonts w:ascii="Segoe UI" w:hAnsi="Segoe UI" w:cs="Segoe UI"/>
                <w:sz w:val="18"/>
                <w:szCs w:val="18"/>
              </w:rPr>
            </w:pPr>
            <w:r w:rsidRPr="000352F2">
              <w:rPr>
                <w:b/>
                <w:bCs/>
              </w:rPr>
              <w:t>Rozsah studijního předmětu</w:t>
            </w:r>
            <w:r w:rsidRPr="000352F2">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B38921" w14:textId="77777777" w:rsidR="000352F2" w:rsidRPr="000352F2" w:rsidRDefault="000352F2" w:rsidP="000352F2">
            <w:pPr>
              <w:jc w:val="both"/>
              <w:textAlignment w:val="baseline"/>
              <w:rPr>
                <w:rFonts w:ascii="Segoe UI" w:hAnsi="Segoe UI" w:cs="Segoe UI"/>
                <w:sz w:val="18"/>
                <w:szCs w:val="18"/>
              </w:rPr>
            </w:pPr>
            <w:proofErr w:type="gramStart"/>
            <w:r w:rsidRPr="000352F2">
              <w:t>26s</w:t>
            </w:r>
            <w:proofErr w:type="gramEnd"/>
            <w:r w:rsidRPr="000352F2">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3A07555" w14:textId="77777777" w:rsidR="000352F2" w:rsidRPr="000352F2" w:rsidRDefault="000352F2" w:rsidP="000352F2">
            <w:pPr>
              <w:jc w:val="both"/>
              <w:textAlignment w:val="baseline"/>
              <w:rPr>
                <w:rFonts w:ascii="Segoe UI" w:hAnsi="Segoe UI" w:cs="Segoe UI"/>
                <w:sz w:val="18"/>
                <w:szCs w:val="18"/>
              </w:rPr>
            </w:pPr>
            <w:r w:rsidRPr="000352F2">
              <w:rPr>
                <w:b/>
                <w:bCs/>
              </w:rPr>
              <w:t>hod. </w:t>
            </w:r>
            <w:r w:rsidRPr="000352F2">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DC1F626" w14:textId="77777777" w:rsidR="000352F2" w:rsidRPr="000352F2" w:rsidRDefault="000352F2" w:rsidP="000352F2">
            <w:pPr>
              <w:jc w:val="both"/>
              <w:textAlignment w:val="baseline"/>
              <w:rPr>
                <w:rFonts w:ascii="Segoe UI" w:hAnsi="Segoe UI" w:cs="Segoe UI"/>
                <w:sz w:val="18"/>
                <w:szCs w:val="18"/>
              </w:rPr>
            </w:pPr>
            <w:r w:rsidRPr="000352F2">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50CF973" w14:textId="77777777" w:rsidR="000352F2" w:rsidRPr="000352F2" w:rsidRDefault="000352F2" w:rsidP="000352F2">
            <w:pPr>
              <w:jc w:val="both"/>
              <w:textAlignment w:val="baseline"/>
              <w:rPr>
                <w:rFonts w:ascii="Segoe UI" w:hAnsi="Segoe UI" w:cs="Segoe UI"/>
                <w:sz w:val="18"/>
                <w:szCs w:val="18"/>
              </w:rPr>
            </w:pPr>
            <w:r w:rsidRPr="000352F2">
              <w:rPr>
                <w:b/>
                <w:bCs/>
              </w:rPr>
              <w:t>kreditů</w:t>
            </w:r>
            <w:r w:rsidRPr="000352F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CAB554" w14:textId="77777777" w:rsidR="000352F2" w:rsidRPr="000352F2" w:rsidRDefault="000352F2" w:rsidP="000352F2">
            <w:pPr>
              <w:jc w:val="both"/>
              <w:textAlignment w:val="baseline"/>
              <w:rPr>
                <w:rFonts w:ascii="Segoe UI" w:hAnsi="Segoe UI" w:cs="Segoe UI"/>
                <w:sz w:val="18"/>
                <w:szCs w:val="18"/>
              </w:rPr>
            </w:pPr>
            <w:r w:rsidRPr="000352F2">
              <w:t>2 </w:t>
            </w:r>
          </w:p>
        </w:tc>
      </w:tr>
      <w:tr w:rsidR="000352F2" w:rsidRPr="000352F2" w14:paraId="18A0E439"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CDEAE7A" w14:textId="77777777" w:rsidR="000352F2" w:rsidRPr="000352F2" w:rsidRDefault="000352F2" w:rsidP="000352F2">
            <w:pPr>
              <w:textAlignment w:val="baseline"/>
              <w:rPr>
                <w:rFonts w:ascii="Segoe UI" w:hAnsi="Segoe UI" w:cs="Segoe UI"/>
                <w:sz w:val="18"/>
                <w:szCs w:val="18"/>
              </w:rPr>
            </w:pPr>
            <w:r w:rsidRPr="000352F2">
              <w:rPr>
                <w:b/>
                <w:bCs/>
              </w:rPr>
              <w:t xml:space="preserve">Prerekvizity, </w:t>
            </w:r>
            <w:proofErr w:type="spellStart"/>
            <w:r w:rsidRPr="000352F2">
              <w:rPr>
                <w:b/>
                <w:bCs/>
              </w:rPr>
              <w:t>korekvizity</w:t>
            </w:r>
            <w:proofErr w:type="spellEnd"/>
            <w:r w:rsidRPr="000352F2">
              <w:rPr>
                <w:b/>
                <w:bCs/>
              </w:rPr>
              <w:t>, ekvivalence</w:t>
            </w:r>
            <w:r w:rsidRPr="000352F2">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5D85E27"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355E009B"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F602151" w14:textId="77777777" w:rsidR="000352F2" w:rsidRPr="000352F2" w:rsidRDefault="000352F2" w:rsidP="000352F2">
            <w:pPr>
              <w:textAlignment w:val="baseline"/>
              <w:rPr>
                <w:rFonts w:ascii="Segoe UI" w:hAnsi="Segoe UI" w:cs="Segoe UI"/>
                <w:sz w:val="18"/>
                <w:szCs w:val="18"/>
              </w:rPr>
            </w:pPr>
            <w:r w:rsidRPr="000352F2">
              <w:rPr>
                <w:b/>
                <w:bCs/>
              </w:rPr>
              <w:t>Způsob ověření studijních výsledků</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5EB0C9F" w14:textId="77777777" w:rsidR="000352F2" w:rsidRPr="000352F2" w:rsidRDefault="000352F2" w:rsidP="000352F2">
            <w:pPr>
              <w:jc w:val="both"/>
              <w:textAlignment w:val="baseline"/>
              <w:rPr>
                <w:rFonts w:ascii="Segoe UI" w:hAnsi="Segoe UI" w:cs="Segoe UI"/>
                <w:sz w:val="18"/>
                <w:szCs w:val="18"/>
              </w:rPr>
            </w:pPr>
            <w:r w:rsidRPr="000352F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55014B1" w14:textId="77777777" w:rsidR="000352F2" w:rsidRPr="000352F2" w:rsidRDefault="000352F2" w:rsidP="000352F2">
            <w:pPr>
              <w:jc w:val="both"/>
              <w:textAlignment w:val="baseline"/>
              <w:rPr>
                <w:rFonts w:ascii="Segoe UI" w:hAnsi="Segoe UI" w:cs="Segoe UI"/>
                <w:sz w:val="18"/>
                <w:szCs w:val="18"/>
              </w:rPr>
            </w:pPr>
            <w:r w:rsidRPr="000352F2">
              <w:rPr>
                <w:b/>
                <w:bCs/>
              </w:rPr>
              <w:t>Forma výuky</w:t>
            </w:r>
            <w:r w:rsidRPr="000352F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36977A" w14:textId="77777777" w:rsidR="000352F2" w:rsidRPr="000352F2" w:rsidRDefault="000352F2" w:rsidP="000352F2">
            <w:pPr>
              <w:jc w:val="both"/>
              <w:textAlignment w:val="baseline"/>
              <w:rPr>
                <w:rFonts w:ascii="Segoe UI" w:hAnsi="Segoe UI" w:cs="Segoe UI"/>
                <w:sz w:val="18"/>
                <w:szCs w:val="18"/>
              </w:rPr>
            </w:pPr>
            <w:r w:rsidRPr="000352F2">
              <w:t>seminář </w:t>
            </w:r>
          </w:p>
        </w:tc>
      </w:tr>
      <w:tr w:rsidR="000352F2" w:rsidRPr="000352F2" w14:paraId="45750F0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24A199D" w14:textId="77777777" w:rsidR="000352F2" w:rsidRPr="000352F2" w:rsidRDefault="000352F2" w:rsidP="000352F2">
            <w:pPr>
              <w:textAlignment w:val="baseline"/>
              <w:rPr>
                <w:rFonts w:ascii="Segoe UI" w:hAnsi="Segoe UI" w:cs="Segoe UI"/>
                <w:sz w:val="18"/>
                <w:szCs w:val="18"/>
              </w:rPr>
            </w:pPr>
            <w:r w:rsidRPr="000352F2">
              <w:rPr>
                <w:b/>
                <w:bCs/>
              </w:rPr>
              <w:t>Forma způsobu ověření studijních výsledků a další požadavky na studenta</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1FC59E0A" w14:textId="77777777" w:rsidR="000352F2" w:rsidRPr="000352F2" w:rsidRDefault="000352F2" w:rsidP="000352F2">
            <w:pPr>
              <w:textAlignment w:val="baseline"/>
              <w:rPr>
                <w:rFonts w:ascii="Segoe UI" w:hAnsi="Segoe UI" w:cs="Segoe UI"/>
                <w:sz w:val="18"/>
                <w:szCs w:val="18"/>
              </w:rPr>
            </w:pPr>
            <w:r w:rsidRPr="000352F2">
              <w:rPr>
                <w:color w:val="000000"/>
              </w:rPr>
              <w:t>písemná – test  </w:t>
            </w:r>
          </w:p>
          <w:p w14:paraId="7B4C9ECD" w14:textId="77777777" w:rsidR="000352F2" w:rsidRPr="000352F2" w:rsidRDefault="000352F2" w:rsidP="000352F2">
            <w:pPr>
              <w:jc w:val="both"/>
              <w:textAlignment w:val="baseline"/>
              <w:rPr>
                <w:rFonts w:ascii="Segoe UI" w:hAnsi="Segoe UI" w:cs="Segoe UI"/>
                <w:sz w:val="18"/>
                <w:szCs w:val="18"/>
              </w:rPr>
            </w:pPr>
            <w:r w:rsidRPr="000352F2">
              <w:rPr>
                <w:color w:val="000000"/>
              </w:rPr>
              <w:t>80% aktivní účast na seminářích, zpracování a obhájení projektu  </w:t>
            </w:r>
          </w:p>
        </w:tc>
      </w:tr>
      <w:tr w:rsidR="000352F2" w:rsidRPr="000352F2" w14:paraId="130BA84D"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6CDDFB3" w14:textId="77777777" w:rsidR="000352F2" w:rsidRPr="000352F2" w:rsidRDefault="000352F2" w:rsidP="000352F2">
            <w:pPr>
              <w:textAlignment w:val="baseline"/>
              <w:rPr>
                <w:rFonts w:ascii="Segoe UI" w:hAnsi="Segoe UI" w:cs="Segoe UI"/>
                <w:sz w:val="18"/>
                <w:szCs w:val="18"/>
              </w:rPr>
            </w:pPr>
            <w:r w:rsidRPr="000352F2">
              <w:t> </w:t>
            </w:r>
          </w:p>
        </w:tc>
      </w:tr>
      <w:tr w:rsidR="000352F2" w:rsidRPr="000352F2" w14:paraId="7DEC3CBE"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41445662" w14:textId="77777777" w:rsidR="000352F2" w:rsidRPr="000352F2" w:rsidRDefault="000352F2" w:rsidP="000352F2">
            <w:pPr>
              <w:textAlignment w:val="baseline"/>
              <w:rPr>
                <w:rFonts w:ascii="Segoe UI" w:hAnsi="Segoe UI" w:cs="Segoe UI"/>
                <w:sz w:val="18"/>
                <w:szCs w:val="18"/>
              </w:rPr>
            </w:pPr>
            <w:r w:rsidRPr="000352F2">
              <w:rPr>
                <w:b/>
                <w:bCs/>
              </w:rPr>
              <w:t>Garant předmětu</w:t>
            </w:r>
            <w:r w:rsidRPr="000352F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5AB7674" w14:textId="1AA6B2F1" w:rsidR="000352F2" w:rsidRPr="00311B61" w:rsidRDefault="000352F2" w:rsidP="004311A0">
            <w:pPr>
              <w:jc w:val="both"/>
              <w:textAlignment w:val="baseline"/>
              <w:rPr>
                <w:sz w:val="18"/>
                <w:szCs w:val="18"/>
              </w:rPr>
            </w:pPr>
            <w:r w:rsidRPr="00563B3C">
              <w:rPr>
                <w:color w:val="000000"/>
              </w:rPr>
              <w:t xml:space="preserve">doc. </w:t>
            </w:r>
            <w:r w:rsidR="008A038D" w:rsidRPr="00563B3C">
              <w:rPr>
                <w:color w:val="000000"/>
              </w:rPr>
              <w:t>Mgr. art</w:t>
            </w:r>
            <w:r w:rsidRPr="00563B3C">
              <w:rPr>
                <w:color w:val="000000"/>
              </w:rPr>
              <w:t xml:space="preserve"> Mária </w:t>
            </w:r>
            <w:proofErr w:type="spellStart"/>
            <w:r w:rsidRPr="00311B61">
              <w:t>Štraneková</w:t>
            </w:r>
            <w:proofErr w:type="spellEnd"/>
            <w:r w:rsidRPr="00563B3C">
              <w:rPr>
                <w:color w:val="000000"/>
              </w:rPr>
              <w:t xml:space="preserve">, </w:t>
            </w:r>
            <w:proofErr w:type="spellStart"/>
            <w:r w:rsidRPr="00563B3C">
              <w:rPr>
                <w:color w:val="000000"/>
              </w:rPr>
              <w:t>ArtD</w:t>
            </w:r>
            <w:proofErr w:type="spellEnd"/>
            <w:r w:rsidRPr="00563B3C">
              <w:rPr>
                <w:color w:val="000000"/>
              </w:rPr>
              <w:t>.  </w:t>
            </w:r>
          </w:p>
        </w:tc>
      </w:tr>
      <w:tr w:rsidR="000352F2" w:rsidRPr="000352F2" w14:paraId="684DF366"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6AE347D9" w14:textId="77777777" w:rsidR="000352F2" w:rsidRPr="000352F2" w:rsidRDefault="000352F2" w:rsidP="000352F2">
            <w:pPr>
              <w:textAlignment w:val="baseline"/>
              <w:rPr>
                <w:rFonts w:ascii="Segoe UI" w:hAnsi="Segoe UI" w:cs="Segoe UI"/>
                <w:sz w:val="18"/>
                <w:szCs w:val="18"/>
              </w:rPr>
            </w:pPr>
            <w:r w:rsidRPr="000352F2">
              <w:rPr>
                <w:b/>
                <w:bCs/>
              </w:rPr>
              <w:t>Zapojení garanta do výuky předmětu</w:t>
            </w:r>
            <w:r w:rsidRPr="000352F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C482F5E" w14:textId="77777777" w:rsidR="000352F2" w:rsidRPr="00311B61" w:rsidRDefault="000352F2" w:rsidP="000352F2">
            <w:pPr>
              <w:jc w:val="both"/>
              <w:textAlignment w:val="baseline"/>
              <w:rPr>
                <w:sz w:val="18"/>
                <w:szCs w:val="18"/>
              </w:rPr>
            </w:pPr>
            <w:r w:rsidRPr="00563B3C">
              <w:rPr>
                <w:color w:val="000000"/>
              </w:rPr>
              <w:t>100 % </w:t>
            </w:r>
          </w:p>
        </w:tc>
      </w:tr>
      <w:tr w:rsidR="000352F2" w:rsidRPr="000352F2" w14:paraId="5EA98D7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17F907C" w14:textId="77777777" w:rsidR="000352F2" w:rsidRPr="000352F2" w:rsidRDefault="000352F2" w:rsidP="000352F2">
            <w:pPr>
              <w:textAlignment w:val="baseline"/>
              <w:rPr>
                <w:rFonts w:ascii="Segoe UI" w:hAnsi="Segoe UI" w:cs="Segoe UI"/>
                <w:sz w:val="18"/>
                <w:szCs w:val="18"/>
              </w:rPr>
            </w:pPr>
            <w:r w:rsidRPr="000352F2">
              <w:rPr>
                <w:b/>
                <w:bCs/>
              </w:rPr>
              <w:t>Vyučující</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68EC85D" w14:textId="1BB859AF" w:rsidR="000352F2" w:rsidRPr="00311B61" w:rsidRDefault="000352F2" w:rsidP="004311A0">
            <w:pPr>
              <w:jc w:val="both"/>
              <w:textAlignment w:val="baseline"/>
              <w:rPr>
                <w:sz w:val="18"/>
                <w:szCs w:val="18"/>
              </w:rPr>
            </w:pPr>
            <w:r w:rsidRPr="00563B3C">
              <w:rPr>
                <w:color w:val="000000"/>
              </w:rPr>
              <w:t xml:space="preserve">doc. </w:t>
            </w:r>
            <w:r w:rsidR="008A038D" w:rsidRPr="00563B3C">
              <w:rPr>
                <w:color w:val="000000"/>
              </w:rPr>
              <w:t>Mgr. art</w:t>
            </w:r>
            <w:r w:rsidRPr="00563B3C">
              <w:rPr>
                <w:color w:val="000000"/>
              </w:rPr>
              <w:t xml:space="preserve"> Mária </w:t>
            </w:r>
            <w:proofErr w:type="spellStart"/>
            <w:r w:rsidRPr="00311B61">
              <w:t>Štraneková</w:t>
            </w:r>
            <w:proofErr w:type="spellEnd"/>
            <w:r w:rsidRPr="00563B3C">
              <w:rPr>
                <w:color w:val="000000"/>
              </w:rPr>
              <w:t xml:space="preserve">, </w:t>
            </w:r>
            <w:proofErr w:type="spellStart"/>
            <w:r w:rsidRPr="00563B3C">
              <w:rPr>
                <w:color w:val="000000"/>
              </w:rPr>
              <w:t>ArtD</w:t>
            </w:r>
            <w:proofErr w:type="spellEnd"/>
            <w:r w:rsidRPr="00563B3C">
              <w:rPr>
                <w:color w:val="000000"/>
              </w:rPr>
              <w:t>.  </w:t>
            </w:r>
          </w:p>
        </w:tc>
      </w:tr>
      <w:tr w:rsidR="000352F2" w:rsidRPr="000352F2" w14:paraId="6676A2B2"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9A628C4"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05A5B6B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04C690B" w14:textId="77777777" w:rsidR="000352F2" w:rsidRPr="000352F2" w:rsidRDefault="000352F2" w:rsidP="000352F2">
            <w:pPr>
              <w:jc w:val="both"/>
              <w:textAlignment w:val="baseline"/>
              <w:rPr>
                <w:rFonts w:ascii="Segoe UI" w:hAnsi="Segoe UI" w:cs="Segoe UI"/>
                <w:sz w:val="18"/>
                <w:szCs w:val="18"/>
              </w:rPr>
            </w:pPr>
            <w:r w:rsidRPr="000352F2">
              <w:rPr>
                <w:b/>
                <w:bCs/>
              </w:rPr>
              <w:t>Stručná anotace předmětu</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E66B7CB"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4E09FE9F" w14:textId="77777777" w:rsidTr="00311B61">
        <w:trPr>
          <w:trHeight w:val="247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15E9D3C" w14:textId="6E287670" w:rsidR="000352F2" w:rsidRPr="00934268" w:rsidRDefault="000352F2" w:rsidP="000352F2">
            <w:pPr>
              <w:jc w:val="both"/>
              <w:textAlignment w:val="baseline"/>
              <w:rPr>
                <w:color w:val="202124"/>
              </w:rPr>
            </w:pPr>
            <w:r w:rsidRPr="000352F2">
              <w:rPr>
                <w:color w:val="202124"/>
              </w:rPr>
              <w:t xml:space="preserve">Cílem předmětu je seznámit studenty se základní problematikou vývoje a forem “zeleného,” trvale udržitelného designu </w:t>
            </w:r>
            <w:r w:rsidR="00466A51">
              <w:rPr>
                <w:color w:val="202124"/>
              </w:rPr>
              <w:br/>
            </w:r>
            <w:r w:rsidRPr="000352F2">
              <w:rPr>
                <w:color w:val="202124"/>
              </w:rPr>
              <w:t>a jeho aplikování v podnikatelském i společenském prostředí. Studenti získají znalosti z oblasti tohoto významného fenom</w:t>
            </w:r>
            <w:r w:rsidRPr="000352F2">
              <w:rPr>
                <w:rFonts w:ascii="Segoe UI" w:hAnsi="Segoe UI" w:cs="Segoe UI"/>
                <w:color w:val="202124"/>
              </w:rPr>
              <w:t>é</w:t>
            </w:r>
            <w:r w:rsidRPr="000352F2">
              <w:rPr>
                <w:color w:val="202124"/>
              </w:rPr>
              <w:t xml:space="preserve">nu v různých oblastech designérských </w:t>
            </w:r>
            <w:r w:rsidRPr="00934268">
              <w:rPr>
                <w:color w:val="202124"/>
              </w:rPr>
              <w:t xml:space="preserve">činností </w:t>
            </w:r>
            <w:r w:rsidRPr="000352F2">
              <w:rPr>
                <w:color w:val="202124"/>
              </w:rPr>
              <w:t xml:space="preserve">a marketingu. </w:t>
            </w:r>
            <w:r w:rsidRPr="00934268">
              <w:rPr>
                <w:color w:val="202124"/>
              </w:rPr>
              <w:t xml:space="preserve">Budou se orientovat v aktivitách a oblastech „zeleného“ designu, nových ekologických materiálů, či tvorby designu s přidanou hodnotou v hlavních oblastech kulturních a kreativních průmyslů. Budou znát nejvýznamnější představitele, firmy a projekty, které se úspěšně etablovaly </w:t>
            </w:r>
            <w:r w:rsidR="00466A51" w:rsidRPr="00934268">
              <w:rPr>
                <w:color w:val="202124"/>
              </w:rPr>
              <w:br/>
            </w:r>
            <w:r w:rsidRPr="00934268">
              <w:rPr>
                <w:color w:val="202124"/>
              </w:rPr>
              <w:t>v mezinárodním prostředí. </w:t>
            </w:r>
            <w:r w:rsidR="006043B1">
              <w:rPr>
                <w:color w:val="000000"/>
              </w:rPr>
              <w:t>Předmět je vyučován v anglickém jazyce.</w:t>
            </w:r>
          </w:p>
          <w:p w14:paraId="65C2E714" w14:textId="77777777" w:rsidR="000352F2" w:rsidRPr="000352F2" w:rsidRDefault="000352F2" w:rsidP="000352F2">
            <w:pPr>
              <w:jc w:val="both"/>
              <w:textAlignment w:val="baseline"/>
              <w:rPr>
                <w:rFonts w:ascii="Segoe UI" w:hAnsi="Segoe UI" w:cs="Segoe UI"/>
                <w:sz w:val="18"/>
                <w:szCs w:val="18"/>
              </w:rPr>
            </w:pPr>
            <w:r w:rsidRPr="000352F2">
              <w:rPr>
                <w:color w:val="202124"/>
              </w:rPr>
              <w:t> </w:t>
            </w:r>
          </w:p>
          <w:p w14:paraId="0127D3C5" w14:textId="77777777" w:rsidR="000352F2" w:rsidRPr="000352F2" w:rsidRDefault="000352F2" w:rsidP="007B217A">
            <w:pPr>
              <w:ind w:firstLine="457"/>
              <w:jc w:val="both"/>
              <w:textAlignment w:val="baseline"/>
              <w:rPr>
                <w:rFonts w:ascii="Segoe UI" w:hAnsi="Segoe UI" w:cs="Segoe UI"/>
                <w:sz w:val="18"/>
                <w:szCs w:val="18"/>
              </w:rPr>
            </w:pPr>
            <w:r w:rsidRPr="000352F2">
              <w:rPr>
                <w:color w:val="000000"/>
              </w:rPr>
              <w:t>1. Úvod do předmětu, vysvětlení základních pojmů ve společensk</w:t>
            </w:r>
            <w:r w:rsidRPr="000352F2">
              <w:rPr>
                <w:rFonts w:ascii="Segoe UI" w:hAnsi="Segoe UI" w:cs="Segoe UI"/>
                <w:color w:val="000000"/>
              </w:rPr>
              <w:t>é</w:t>
            </w:r>
            <w:r w:rsidRPr="000352F2">
              <w:rPr>
                <w:color w:val="000000"/>
              </w:rPr>
              <w:t>m i podnikatelsk</w:t>
            </w:r>
            <w:r w:rsidRPr="000352F2">
              <w:rPr>
                <w:rFonts w:ascii="Segoe UI" w:hAnsi="Segoe UI" w:cs="Segoe UI"/>
                <w:color w:val="000000"/>
              </w:rPr>
              <w:t>é</w:t>
            </w:r>
            <w:r w:rsidRPr="000352F2">
              <w:rPr>
                <w:color w:val="000000"/>
              </w:rPr>
              <w:t>m prostředí  </w:t>
            </w:r>
          </w:p>
          <w:p w14:paraId="6FF3D673" w14:textId="77777777" w:rsidR="000352F2" w:rsidRPr="000352F2" w:rsidRDefault="000352F2" w:rsidP="007B217A">
            <w:pPr>
              <w:ind w:firstLine="457"/>
              <w:textAlignment w:val="baseline"/>
              <w:rPr>
                <w:rFonts w:ascii="Segoe UI" w:hAnsi="Segoe UI" w:cs="Segoe UI"/>
                <w:sz w:val="18"/>
                <w:szCs w:val="18"/>
              </w:rPr>
            </w:pPr>
            <w:r w:rsidRPr="000352F2">
              <w:rPr>
                <w:color w:val="202124"/>
              </w:rPr>
              <w:t>2. Stručný vývoj designu ve 20. století  </w:t>
            </w:r>
          </w:p>
          <w:p w14:paraId="7876E838" w14:textId="77777777" w:rsidR="000352F2" w:rsidRPr="000352F2" w:rsidRDefault="000352F2" w:rsidP="007B217A">
            <w:pPr>
              <w:ind w:firstLine="457"/>
              <w:textAlignment w:val="baseline"/>
              <w:rPr>
                <w:rFonts w:ascii="Segoe UI" w:hAnsi="Segoe UI" w:cs="Segoe UI"/>
                <w:sz w:val="18"/>
                <w:szCs w:val="18"/>
              </w:rPr>
            </w:pPr>
            <w:r w:rsidRPr="000352F2">
              <w:rPr>
                <w:color w:val="202124"/>
              </w:rPr>
              <w:t>3. Vývojové souvislosti udržitelného designu, zelený design a zodpovědné podnikání   </w:t>
            </w:r>
          </w:p>
          <w:p w14:paraId="04B7AE0C" w14:textId="77777777" w:rsidR="000352F2" w:rsidRPr="000352F2" w:rsidRDefault="000352F2" w:rsidP="007B217A">
            <w:pPr>
              <w:ind w:firstLine="457"/>
              <w:textAlignment w:val="baseline"/>
              <w:rPr>
                <w:rFonts w:ascii="Segoe UI" w:hAnsi="Segoe UI" w:cs="Segoe UI"/>
                <w:sz w:val="18"/>
                <w:szCs w:val="18"/>
              </w:rPr>
            </w:pPr>
            <w:r w:rsidRPr="000352F2">
              <w:rPr>
                <w:color w:val="202124"/>
              </w:rPr>
              <w:t xml:space="preserve">4. </w:t>
            </w:r>
            <w:proofErr w:type="spellStart"/>
            <w:r w:rsidRPr="000352F2">
              <w:rPr>
                <w:color w:val="202124"/>
              </w:rPr>
              <w:t>Sustainable</w:t>
            </w:r>
            <w:proofErr w:type="spellEnd"/>
            <w:r w:rsidRPr="000352F2">
              <w:rPr>
                <w:color w:val="202124"/>
              </w:rPr>
              <w:t xml:space="preserve"> </w:t>
            </w:r>
            <w:proofErr w:type="spellStart"/>
            <w:r w:rsidRPr="000352F2">
              <w:rPr>
                <w:color w:val="202124"/>
              </w:rPr>
              <w:t>fashion</w:t>
            </w:r>
            <w:proofErr w:type="spellEnd"/>
            <w:r w:rsidRPr="000352F2">
              <w:rPr>
                <w:color w:val="202124"/>
              </w:rPr>
              <w:t xml:space="preserve"> (</w:t>
            </w:r>
            <w:proofErr w:type="spellStart"/>
            <w:r w:rsidRPr="000352F2">
              <w:rPr>
                <w:color w:val="202124"/>
              </w:rPr>
              <w:t>Honest</w:t>
            </w:r>
            <w:proofErr w:type="spellEnd"/>
            <w:r w:rsidRPr="000352F2">
              <w:rPr>
                <w:color w:val="202124"/>
              </w:rPr>
              <w:t xml:space="preserve"> By, Christopher </w:t>
            </w:r>
            <w:proofErr w:type="spellStart"/>
            <w:r w:rsidRPr="000352F2">
              <w:rPr>
                <w:color w:val="202124"/>
              </w:rPr>
              <w:t>Reaburn</w:t>
            </w:r>
            <w:proofErr w:type="spellEnd"/>
            <w:r w:rsidRPr="000352F2">
              <w:rPr>
                <w:color w:val="202124"/>
              </w:rPr>
              <w:t>…)  </w:t>
            </w:r>
          </w:p>
          <w:p w14:paraId="159CC606" w14:textId="77777777" w:rsidR="000352F2" w:rsidRPr="000352F2" w:rsidRDefault="000352F2" w:rsidP="007B217A">
            <w:pPr>
              <w:ind w:firstLine="457"/>
              <w:textAlignment w:val="baseline"/>
              <w:rPr>
                <w:rFonts w:ascii="Segoe UI" w:hAnsi="Segoe UI" w:cs="Segoe UI"/>
                <w:sz w:val="18"/>
                <w:szCs w:val="18"/>
              </w:rPr>
            </w:pPr>
            <w:r w:rsidRPr="000352F2">
              <w:rPr>
                <w:color w:val="202124"/>
              </w:rPr>
              <w:t>5. “Rychlý design” versus fenom</w:t>
            </w:r>
            <w:r w:rsidRPr="000352F2">
              <w:rPr>
                <w:rFonts w:ascii="Segoe UI" w:hAnsi="Segoe UI" w:cs="Segoe UI"/>
                <w:color w:val="202124"/>
              </w:rPr>
              <w:t>é</w:t>
            </w:r>
            <w:r w:rsidRPr="000352F2">
              <w:rPr>
                <w:color w:val="202124"/>
              </w:rPr>
              <w:t xml:space="preserve">n: recyklace, </w:t>
            </w:r>
            <w:proofErr w:type="spellStart"/>
            <w:r w:rsidRPr="000352F2">
              <w:rPr>
                <w:color w:val="202124"/>
              </w:rPr>
              <w:t>upcyklace</w:t>
            </w:r>
            <w:proofErr w:type="spellEnd"/>
            <w:r w:rsidRPr="000352F2">
              <w:rPr>
                <w:color w:val="202124"/>
              </w:rPr>
              <w:t xml:space="preserve">, </w:t>
            </w:r>
            <w:proofErr w:type="spellStart"/>
            <w:r w:rsidRPr="000352F2">
              <w:rPr>
                <w:color w:val="202124"/>
              </w:rPr>
              <w:t>zero</w:t>
            </w:r>
            <w:proofErr w:type="spellEnd"/>
            <w:r w:rsidRPr="000352F2">
              <w:rPr>
                <w:color w:val="202124"/>
              </w:rPr>
              <w:t xml:space="preserve"> </w:t>
            </w:r>
            <w:proofErr w:type="spellStart"/>
            <w:r w:rsidRPr="000352F2">
              <w:rPr>
                <w:color w:val="202124"/>
              </w:rPr>
              <w:t>waste</w:t>
            </w:r>
            <w:proofErr w:type="spellEnd"/>
            <w:r w:rsidRPr="000352F2">
              <w:rPr>
                <w:color w:val="202124"/>
              </w:rPr>
              <w:t xml:space="preserve">, </w:t>
            </w:r>
            <w:r w:rsidRPr="000352F2">
              <w:rPr>
                <w:color w:val="4D5156"/>
              </w:rPr>
              <w:t>tzv. n</w:t>
            </w:r>
            <w:r w:rsidRPr="000352F2">
              <w:rPr>
                <w:color w:val="202124"/>
              </w:rPr>
              <w:t>ová skromnost atd…  </w:t>
            </w:r>
          </w:p>
          <w:p w14:paraId="3A65887B" w14:textId="77777777" w:rsidR="000352F2" w:rsidRPr="000352F2" w:rsidRDefault="000352F2" w:rsidP="007B217A">
            <w:pPr>
              <w:ind w:firstLine="457"/>
              <w:textAlignment w:val="baseline"/>
              <w:rPr>
                <w:rFonts w:ascii="Segoe UI" w:hAnsi="Segoe UI" w:cs="Segoe UI"/>
                <w:sz w:val="18"/>
                <w:szCs w:val="18"/>
              </w:rPr>
            </w:pPr>
            <w:r w:rsidRPr="000352F2">
              <w:rPr>
                <w:color w:val="202124"/>
              </w:rPr>
              <w:t>7. Mezinárodní green aktivity (</w:t>
            </w:r>
            <w:proofErr w:type="spellStart"/>
            <w:r w:rsidRPr="000352F2">
              <w:rPr>
                <w:color w:val="202124"/>
              </w:rPr>
              <w:t>Fashion</w:t>
            </w:r>
            <w:proofErr w:type="spellEnd"/>
            <w:r w:rsidRPr="000352F2">
              <w:rPr>
                <w:color w:val="202124"/>
              </w:rPr>
              <w:t xml:space="preserve"> </w:t>
            </w:r>
            <w:proofErr w:type="spellStart"/>
            <w:r w:rsidRPr="000352F2">
              <w:rPr>
                <w:color w:val="202124"/>
              </w:rPr>
              <w:t>revolution</w:t>
            </w:r>
            <w:proofErr w:type="spellEnd"/>
            <w:r w:rsidRPr="000352F2">
              <w:rPr>
                <w:color w:val="202124"/>
              </w:rPr>
              <w:t xml:space="preserve"> …) </w:t>
            </w:r>
          </w:p>
          <w:p w14:paraId="6431A847" w14:textId="77777777" w:rsidR="000352F2" w:rsidRPr="000352F2" w:rsidRDefault="000352F2" w:rsidP="007B217A">
            <w:pPr>
              <w:ind w:firstLine="457"/>
              <w:textAlignment w:val="baseline"/>
              <w:rPr>
                <w:rFonts w:ascii="Segoe UI" w:hAnsi="Segoe UI" w:cs="Segoe UI"/>
                <w:sz w:val="18"/>
                <w:szCs w:val="18"/>
              </w:rPr>
            </w:pPr>
            <w:r w:rsidRPr="000352F2">
              <w:rPr>
                <w:color w:val="202124"/>
              </w:rPr>
              <w:t>8. Uplatnění nových materiálu   </w:t>
            </w:r>
          </w:p>
          <w:p w14:paraId="6011A493" w14:textId="77777777" w:rsidR="000352F2" w:rsidRPr="000352F2" w:rsidRDefault="000352F2" w:rsidP="007B217A">
            <w:pPr>
              <w:ind w:firstLine="457"/>
              <w:textAlignment w:val="baseline"/>
              <w:rPr>
                <w:rFonts w:ascii="Segoe UI" w:hAnsi="Segoe UI" w:cs="Segoe UI"/>
                <w:sz w:val="18"/>
                <w:szCs w:val="18"/>
              </w:rPr>
            </w:pPr>
            <w:r w:rsidRPr="000352F2">
              <w:rPr>
                <w:color w:val="202124"/>
              </w:rPr>
              <w:t>9. Autoři, značky a firmy I  </w:t>
            </w:r>
          </w:p>
          <w:p w14:paraId="1FE3941D" w14:textId="77777777" w:rsidR="000352F2" w:rsidRPr="000352F2" w:rsidRDefault="000352F2" w:rsidP="007B217A">
            <w:pPr>
              <w:ind w:firstLine="457"/>
              <w:textAlignment w:val="baseline"/>
              <w:rPr>
                <w:rFonts w:ascii="Segoe UI" w:hAnsi="Segoe UI" w:cs="Segoe UI"/>
                <w:sz w:val="18"/>
                <w:szCs w:val="18"/>
              </w:rPr>
            </w:pPr>
            <w:r w:rsidRPr="000352F2">
              <w:rPr>
                <w:color w:val="202124"/>
              </w:rPr>
              <w:t>10. Exkurze, výstava I  </w:t>
            </w:r>
          </w:p>
          <w:p w14:paraId="78B5E7E9" w14:textId="77777777" w:rsidR="000352F2" w:rsidRPr="000352F2" w:rsidRDefault="000352F2" w:rsidP="000352F2">
            <w:pPr>
              <w:jc w:val="both"/>
              <w:textAlignment w:val="baseline"/>
              <w:rPr>
                <w:rFonts w:ascii="Segoe UI" w:hAnsi="Segoe UI" w:cs="Segoe UI"/>
                <w:sz w:val="18"/>
                <w:szCs w:val="18"/>
              </w:rPr>
            </w:pPr>
            <w:r w:rsidRPr="000352F2">
              <w:rPr>
                <w:color w:val="000000"/>
              </w:rPr>
              <w:t>  </w:t>
            </w:r>
          </w:p>
          <w:p w14:paraId="6ED07449" w14:textId="702B27A3" w:rsidR="000352F2" w:rsidRPr="00AB6B76" w:rsidRDefault="000352F2" w:rsidP="000352F2">
            <w:pPr>
              <w:jc w:val="both"/>
              <w:textAlignment w:val="baseline"/>
              <w:rPr>
                <w:rFonts w:ascii="Segoe UI" w:hAnsi="Segoe UI" w:cs="Segoe UI"/>
                <w:sz w:val="18"/>
                <w:szCs w:val="18"/>
              </w:rPr>
            </w:pPr>
            <w:r w:rsidRPr="000352F2">
              <w:rPr>
                <w:color w:val="000000"/>
              </w:rPr>
              <w:t>Student má přehled a kriticky hodnotí informace a souvislosti s aktuální problematikou, tyto znalosti zavádí do praxe.  </w:t>
            </w:r>
            <w:r w:rsidRPr="000352F2">
              <w:t> </w:t>
            </w:r>
          </w:p>
        </w:tc>
      </w:tr>
      <w:tr w:rsidR="000352F2" w:rsidRPr="000352F2" w14:paraId="5CD225DF"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7079EC1B" w14:textId="77777777" w:rsidR="000352F2" w:rsidRPr="000352F2" w:rsidRDefault="000352F2" w:rsidP="000352F2">
            <w:pPr>
              <w:jc w:val="both"/>
              <w:textAlignment w:val="baseline"/>
              <w:rPr>
                <w:rFonts w:ascii="Segoe UI" w:hAnsi="Segoe UI" w:cs="Segoe UI"/>
                <w:sz w:val="18"/>
                <w:szCs w:val="18"/>
              </w:rPr>
            </w:pPr>
            <w:r w:rsidRPr="000352F2">
              <w:rPr>
                <w:b/>
                <w:bCs/>
              </w:rPr>
              <w:t>Studijní literatura a studijní pomůcky</w:t>
            </w:r>
            <w:r w:rsidRPr="000352F2">
              <w:t> </w:t>
            </w:r>
          </w:p>
        </w:tc>
        <w:tc>
          <w:tcPr>
            <w:tcW w:w="6176" w:type="dxa"/>
            <w:gridSpan w:val="6"/>
            <w:tcBorders>
              <w:top w:val="nil"/>
              <w:left w:val="single" w:sz="6" w:space="0" w:color="auto"/>
              <w:bottom w:val="nil"/>
              <w:right w:val="single" w:sz="6" w:space="0" w:color="auto"/>
            </w:tcBorders>
            <w:shd w:val="clear" w:color="auto" w:fill="auto"/>
            <w:hideMark/>
          </w:tcPr>
          <w:p w14:paraId="1063B98E"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65683D71" w14:textId="77777777" w:rsidTr="00311B61">
        <w:trPr>
          <w:trHeight w:val="54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503B914" w14:textId="77777777" w:rsidR="000352F2" w:rsidRPr="004A1CA2" w:rsidRDefault="000352F2" w:rsidP="000352F2">
            <w:pPr>
              <w:jc w:val="both"/>
              <w:textAlignment w:val="baseline"/>
              <w:rPr>
                <w:sz w:val="18"/>
                <w:szCs w:val="18"/>
              </w:rPr>
            </w:pPr>
            <w:r w:rsidRPr="004A1CA2">
              <w:rPr>
                <w:b/>
                <w:bCs/>
                <w:color w:val="000000"/>
              </w:rPr>
              <w:t>Povinná:</w:t>
            </w:r>
            <w:r w:rsidRPr="004A1CA2">
              <w:rPr>
                <w:color w:val="000000"/>
              </w:rPr>
              <w:t> </w:t>
            </w:r>
          </w:p>
          <w:p w14:paraId="7DD19193" w14:textId="3EDD9AAD" w:rsidR="000352F2" w:rsidRPr="004A1CA2" w:rsidRDefault="000352F2" w:rsidP="000352F2">
            <w:pPr>
              <w:textAlignment w:val="baseline"/>
              <w:rPr>
                <w:color w:val="000000"/>
                <w:sz w:val="18"/>
                <w:szCs w:val="18"/>
              </w:rPr>
            </w:pPr>
            <w:r w:rsidRPr="004A1CA2">
              <w:rPr>
                <w:color w:val="000000"/>
                <w:shd w:val="clear" w:color="auto" w:fill="FFFFFF"/>
                <w:lang w:val="en-US"/>
              </w:rPr>
              <w:t xml:space="preserve">BURNS, L. D. a N. O. BRYANT. </w:t>
            </w:r>
            <w:r w:rsidRPr="004A1CA2">
              <w:rPr>
                <w:i/>
                <w:iCs/>
                <w:color w:val="000000"/>
                <w:shd w:val="clear" w:color="auto" w:fill="FFFFFF"/>
                <w:lang w:val="en-US"/>
              </w:rPr>
              <w:t>The Business of Fashion 3rd Edition: Designing, Manufacturing and Marketing</w:t>
            </w:r>
            <w:r w:rsidRPr="004A1CA2">
              <w:rPr>
                <w:color w:val="000000"/>
                <w:shd w:val="clear" w:color="auto" w:fill="FFFFFF"/>
                <w:lang w:val="en-US"/>
              </w:rPr>
              <w:t>. New York: Fairchild Books, 2007.</w:t>
            </w:r>
            <w:r w:rsidR="001A07C0" w:rsidRPr="004A1CA2">
              <w:rPr>
                <w:color w:val="000000"/>
                <w:shd w:val="clear" w:color="auto" w:fill="FFFFFF"/>
                <w:lang w:val="en-US"/>
              </w:rPr>
              <w:t xml:space="preserve"> </w:t>
            </w:r>
            <w:r w:rsidRPr="004A1CA2">
              <w:rPr>
                <w:color w:val="000000"/>
                <w:shd w:val="clear" w:color="auto" w:fill="FFFFFF"/>
                <w:lang w:val="en-US"/>
              </w:rPr>
              <w:t>ISBN 978-15-6367-570</w:t>
            </w:r>
            <w:r w:rsidR="00466A51" w:rsidRPr="004A1CA2">
              <w:rPr>
                <w:color w:val="000000"/>
                <w:shd w:val="clear" w:color="auto" w:fill="FFFFFF"/>
                <w:lang w:val="en-US"/>
              </w:rPr>
              <w:t>.</w:t>
            </w:r>
            <w:r w:rsidRPr="004A1CA2">
              <w:rPr>
                <w:color w:val="000000"/>
              </w:rPr>
              <w:t> </w:t>
            </w:r>
          </w:p>
          <w:p w14:paraId="6BCAA89D" w14:textId="77777777" w:rsidR="000352F2" w:rsidRPr="004A1CA2" w:rsidRDefault="000352F2" w:rsidP="000352F2">
            <w:pPr>
              <w:textAlignment w:val="baseline"/>
              <w:rPr>
                <w:color w:val="000000"/>
                <w:sz w:val="18"/>
                <w:szCs w:val="18"/>
              </w:rPr>
            </w:pPr>
            <w:r w:rsidRPr="004A1CA2">
              <w:rPr>
                <w:color w:val="000000"/>
                <w:shd w:val="clear" w:color="auto" w:fill="FFFFFF"/>
              </w:rPr>
              <w:t xml:space="preserve">PACKARD, V. Výrobci odpadků: </w:t>
            </w:r>
            <w:proofErr w:type="spellStart"/>
            <w:r w:rsidRPr="004A1CA2">
              <w:rPr>
                <w:color w:val="000000"/>
                <w:shd w:val="clear" w:color="auto" w:fill="FFFFFF"/>
              </w:rPr>
              <w:t>Město</w:t>
            </w:r>
            <w:proofErr w:type="spellEnd"/>
            <w:r w:rsidRPr="004A1CA2">
              <w:rPr>
                <w:color w:val="000000"/>
                <w:shd w:val="clear" w:color="auto" w:fill="FFFFFF"/>
              </w:rPr>
              <w:t xml:space="preserve"> budoucnosti? In: PACHMANOVÁ, M. Design: </w:t>
            </w:r>
            <w:r w:rsidRPr="004A1CA2">
              <w:rPr>
                <w:i/>
                <w:iCs/>
                <w:color w:val="000000"/>
                <w:shd w:val="clear" w:color="auto" w:fill="FFFFFF"/>
              </w:rPr>
              <w:t xml:space="preserve">Aktualita, nebo věčnost? Antologie textů k teorii a </w:t>
            </w:r>
            <w:proofErr w:type="spellStart"/>
            <w:r w:rsidRPr="004A1CA2">
              <w:rPr>
                <w:i/>
                <w:iCs/>
                <w:color w:val="000000"/>
                <w:shd w:val="clear" w:color="auto" w:fill="FFFFFF"/>
              </w:rPr>
              <w:t>dějinám</w:t>
            </w:r>
            <w:proofErr w:type="spellEnd"/>
            <w:r w:rsidRPr="004A1CA2">
              <w:rPr>
                <w:i/>
                <w:iCs/>
                <w:color w:val="000000"/>
                <w:shd w:val="clear" w:color="auto" w:fill="FFFFFF"/>
              </w:rPr>
              <w:t xml:space="preserve"> designu.</w:t>
            </w:r>
            <w:r w:rsidRPr="004A1CA2">
              <w:rPr>
                <w:color w:val="000000"/>
                <w:shd w:val="clear" w:color="auto" w:fill="FFFFFF"/>
              </w:rPr>
              <w:t xml:space="preserve"> Praha: Vysoká škola </w:t>
            </w:r>
            <w:proofErr w:type="spellStart"/>
            <w:r w:rsidRPr="004A1CA2">
              <w:rPr>
                <w:color w:val="000000"/>
                <w:shd w:val="clear" w:color="auto" w:fill="FFFFFF"/>
              </w:rPr>
              <w:t>uměleckoprůmyslová</w:t>
            </w:r>
            <w:proofErr w:type="spellEnd"/>
            <w:r w:rsidRPr="004A1CA2">
              <w:rPr>
                <w:color w:val="000000"/>
                <w:shd w:val="clear" w:color="auto" w:fill="FFFFFF"/>
              </w:rPr>
              <w:t>, 2005. ISBN 80-86863.05-0. </w:t>
            </w:r>
            <w:r w:rsidRPr="004A1CA2">
              <w:rPr>
                <w:color w:val="000000"/>
              </w:rPr>
              <w:t> </w:t>
            </w:r>
          </w:p>
          <w:p w14:paraId="58B384BF" w14:textId="49F059F3" w:rsidR="000352F2" w:rsidRPr="00D659AF" w:rsidRDefault="000352F2" w:rsidP="000352F2">
            <w:pPr>
              <w:textAlignment w:val="baseline"/>
              <w:rPr>
                <w:ins w:id="269" w:author="Hana Ponížilová" w:date="2023-03-23T08:24:00Z"/>
                <w:color w:val="000000"/>
                <w:shd w:val="clear" w:color="auto" w:fill="FFFFFF"/>
              </w:rPr>
            </w:pPr>
            <w:r w:rsidRPr="004A1CA2">
              <w:rPr>
                <w:color w:val="000000"/>
                <w:shd w:val="clear" w:color="auto" w:fill="FFFFFF"/>
              </w:rPr>
              <w:t>SOLANKI, S. et al.</w:t>
            </w:r>
            <w:r w:rsidRPr="004A1CA2">
              <w:rPr>
                <w:i/>
                <w:iCs/>
                <w:color w:val="000000"/>
                <w:shd w:val="clear" w:color="auto" w:fill="FFFFFF"/>
                <w:lang w:val="en-US"/>
              </w:rPr>
              <w:t>What does it mean to live in a material world, and how do materials of the past and present hold the keys to our future?</w:t>
            </w:r>
            <w:r w:rsidRPr="00D659AF">
              <w:rPr>
                <w:color w:val="000000"/>
                <w:shd w:val="clear" w:color="auto" w:fill="FFFFFF"/>
              </w:rPr>
              <w:t xml:space="preserve"> </w:t>
            </w:r>
            <w:proofErr w:type="spellStart"/>
            <w:r w:rsidRPr="00D659AF">
              <w:rPr>
                <w:color w:val="000000"/>
                <w:shd w:val="clear" w:color="auto" w:fill="FFFFFF"/>
              </w:rPr>
              <w:t>Prestel</w:t>
            </w:r>
            <w:proofErr w:type="spellEnd"/>
            <w:r w:rsidRPr="00D659AF">
              <w:rPr>
                <w:color w:val="000000"/>
                <w:shd w:val="clear" w:color="auto" w:fill="FFFFFF"/>
              </w:rPr>
              <w:t xml:space="preserve">, 2018. </w:t>
            </w:r>
            <w:r w:rsidRPr="00D659AF">
              <w:rPr>
                <w:color w:val="000000"/>
                <w:shd w:val="clear" w:color="auto" w:fill="FFFFFF"/>
                <w:lang w:val="nl-NL"/>
              </w:rPr>
              <w:t>ISBN</w:t>
            </w:r>
            <w:r w:rsidRPr="00D659AF">
              <w:rPr>
                <w:color w:val="000000"/>
                <w:shd w:val="clear" w:color="auto" w:fill="FFFFFF"/>
              </w:rPr>
              <w:t xml:space="preserve"> 9783791384719</w:t>
            </w:r>
            <w:r w:rsidR="00466A51" w:rsidRPr="00D659AF">
              <w:rPr>
                <w:color w:val="000000"/>
                <w:shd w:val="clear" w:color="auto" w:fill="FFFFFF"/>
              </w:rPr>
              <w:t>.</w:t>
            </w:r>
          </w:p>
          <w:p w14:paraId="4C5BF34E" w14:textId="74D3DCB7" w:rsidR="00E17C43" w:rsidRPr="004A1CA2" w:rsidRDefault="00E17C43" w:rsidP="000352F2">
            <w:pPr>
              <w:textAlignment w:val="baseline"/>
              <w:rPr>
                <w:b/>
                <w:bCs/>
                <w:color w:val="000000"/>
                <w:sz w:val="18"/>
                <w:szCs w:val="18"/>
              </w:rPr>
            </w:pPr>
            <w:r w:rsidRPr="00D659AF">
              <w:rPr>
                <w:b/>
                <w:bCs/>
                <w:color w:val="000000"/>
                <w:shd w:val="clear" w:color="auto" w:fill="FFFFFF"/>
              </w:rPr>
              <w:t>Doporučená:</w:t>
            </w:r>
          </w:p>
          <w:p w14:paraId="7A0EB805" w14:textId="77777777" w:rsidR="004A1CA2" w:rsidRPr="004A1CA2" w:rsidRDefault="004A1CA2" w:rsidP="004A1CA2">
            <w:pPr>
              <w:textAlignment w:val="baseline"/>
              <w:rPr>
                <w:ins w:id="270" w:author="Hana Ponížilová" w:date="2023-03-23T08:25:00Z"/>
                <w:color w:val="000000"/>
                <w:shd w:val="clear" w:color="auto" w:fill="FFFFFF"/>
                <w:lang w:val="de-DE"/>
              </w:rPr>
            </w:pPr>
            <w:ins w:id="271" w:author="Hana Ponížilová" w:date="2023-03-23T08:25:00Z">
              <w:r w:rsidRPr="004A1CA2">
                <w:rPr>
                  <w:color w:val="000000"/>
                  <w:shd w:val="clear" w:color="auto" w:fill="FFFFFF"/>
                  <w:lang w:val="de-DE"/>
                </w:rPr>
                <w:t xml:space="preserve">FLETCHER, K. </w:t>
              </w:r>
              <w:proofErr w:type="spellStart"/>
              <w:r w:rsidRPr="004A1CA2">
                <w:rPr>
                  <w:i/>
                  <w:iCs/>
                  <w:color w:val="000000"/>
                  <w:shd w:val="clear" w:color="auto" w:fill="FFFFFF"/>
                  <w:lang w:val="de-DE"/>
                </w:rPr>
                <w:t>Sustainable</w:t>
              </w:r>
              <w:proofErr w:type="spellEnd"/>
              <w:r w:rsidRPr="004A1CA2">
                <w:rPr>
                  <w:i/>
                  <w:iCs/>
                  <w:color w:val="000000"/>
                  <w:shd w:val="clear" w:color="auto" w:fill="FFFFFF"/>
                  <w:lang w:val="de-DE"/>
                </w:rPr>
                <w:t xml:space="preserve"> Fashion and Textiles: Second Edition.</w:t>
              </w:r>
              <w:r w:rsidRPr="004A1CA2">
                <w:rPr>
                  <w:color w:val="000000"/>
                  <w:shd w:val="clear" w:color="auto" w:fill="FFFFFF"/>
                  <w:lang w:val="de-DE"/>
                </w:rPr>
                <w:t xml:space="preserve"> New York: Taylor &amp; Francis Ltd, 2014. </w:t>
              </w:r>
            </w:ins>
          </w:p>
          <w:p w14:paraId="4010955C" w14:textId="77777777" w:rsidR="004A1CA2" w:rsidRDefault="004A1CA2" w:rsidP="004A1CA2">
            <w:pPr>
              <w:textAlignment w:val="baseline"/>
              <w:rPr>
                <w:ins w:id="272" w:author="Hana Ponížilová" w:date="2023-03-23T08:25:00Z"/>
                <w:color w:val="000000"/>
              </w:rPr>
            </w:pPr>
            <w:ins w:id="273" w:author="Hana Ponížilová" w:date="2023-03-23T08:25:00Z">
              <w:r w:rsidRPr="004A1CA2">
                <w:rPr>
                  <w:color w:val="000000"/>
                  <w:shd w:val="clear" w:color="auto" w:fill="FFFFFF"/>
                  <w:lang w:val="de-DE"/>
                </w:rPr>
                <w:t>ISBN 978-04-1564-456-3. </w:t>
              </w:r>
              <w:r w:rsidRPr="004A1CA2">
                <w:rPr>
                  <w:color w:val="000000"/>
                </w:rPr>
                <w:t> </w:t>
              </w:r>
            </w:ins>
          </w:p>
          <w:p w14:paraId="1390C94C" w14:textId="348727DA" w:rsidR="004A1CA2" w:rsidRDefault="00E17C43" w:rsidP="004A1CA2">
            <w:pPr>
              <w:textAlignment w:val="baseline"/>
              <w:rPr>
                <w:ins w:id="274" w:author="Hana Ponížilová" w:date="2023-03-23T08:25:00Z"/>
                <w:color w:val="000000"/>
                <w:shd w:val="clear" w:color="auto" w:fill="FFFFFF"/>
              </w:rPr>
            </w:pPr>
            <w:ins w:id="275" w:author="Hana Ponížilová" w:date="2023-03-23T08:24:00Z">
              <w:r w:rsidRPr="004A1CA2">
                <w:rPr>
                  <w:color w:val="000000"/>
                  <w:shd w:val="clear" w:color="auto" w:fill="FFFFFF"/>
                  <w:lang w:val="en-US"/>
                </w:rPr>
                <w:t xml:space="preserve">GLOGAZA, J. </w:t>
              </w:r>
              <w:r w:rsidRPr="004A1CA2">
                <w:rPr>
                  <w:i/>
                  <w:iCs/>
                  <w:color w:val="000000"/>
                  <w:shd w:val="clear" w:color="auto" w:fill="FFFFFF"/>
                  <w:lang w:val="en-US"/>
                </w:rPr>
                <w:t xml:space="preserve">Slow Fashion - </w:t>
              </w:r>
              <w:proofErr w:type="spellStart"/>
              <w:r w:rsidRPr="004A1CA2">
                <w:rPr>
                  <w:i/>
                  <w:iCs/>
                  <w:color w:val="000000"/>
                  <w:shd w:val="clear" w:color="auto" w:fill="FFFFFF"/>
                  <w:lang w:val="en-US"/>
                </w:rPr>
                <w:t>Mó</w:t>
              </w:r>
              <w:proofErr w:type="spellEnd"/>
              <w:r w:rsidRPr="004A1CA2">
                <w:rPr>
                  <w:i/>
                  <w:iCs/>
                  <w:color w:val="000000"/>
                  <w:shd w:val="clear" w:color="auto" w:fill="FFFFFF"/>
                </w:rPr>
                <w:t>dní revoluce.</w:t>
              </w:r>
              <w:r w:rsidRPr="004A1CA2">
                <w:rPr>
                  <w:color w:val="000000"/>
                  <w:shd w:val="clear" w:color="auto" w:fill="FFFFFF"/>
                </w:rPr>
                <w:t xml:space="preserve"> Praha: </w:t>
              </w:r>
              <w:proofErr w:type="spellStart"/>
              <w:r w:rsidRPr="004A1CA2">
                <w:rPr>
                  <w:color w:val="000000"/>
                  <w:shd w:val="clear" w:color="auto" w:fill="FFFFFF"/>
                </w:rPr>
                <w:t>Alferia</w:t>
              </w:r>
              <w:proofErr w:type="spellEnd"/>
              <w:r w:rsidRPr="004A1CA2">
                <w:rPr>
                  <w:color w:val="000000"/>
                  <w:shd w:val="clear" w:color="auto" w:fill="FFFFFF"/>
                </w:rPr>
                <w:t>, 2021. ISBN 978-80-271-2108-3. </w:t>
              </w:r>
            </w:ins>
          </w:p>
          <w:p w14:paraId="2A13E586" w14:textId="5683A654" w:rsidR="001A07C0" w:rsidRPr="00543602" w:rsidRDefault="000352F2" w:rsidP="004A1CA2">
            <w:pPr>
              <w:textAlignment w:val="baseline"/>
            </w:pPr>
            <w:r w:rsidRPr="004A1CA2">
              <w:t xml:space="preserve">ŠTRANEKOVÁ, M., ZAJACOVÁ, S. </w:t>
            </w:r>
            <w:r w:rsidRPr="004A1CA2">
              <w:rPr>
                <w:i/>
                <w:iCs/>
              </w:rPr>
              <w:t xml:space="preserve">Vybrané kapitoly z </w:t>
            </w:r>
            <w:proofErr w:type="spellStart"/>
            <w:r w:rsidRPr="004A1CA2">
              <w:rPr>
                <w:i/>
                <w:iCs/>
              </w:rPr>
              <w:t>předmětu</w:t>
            </w:r>
            <w:proofErr w:type="spellEnd"/>
            <w:r w:rsidRPr="004A1CA2">
              <w:rPr>
                <w:i/>
                <w:iCs/>
              </w:rPr>
              <w:t xml:space="preserve"> Technologie oboru</w:t>
            </w:r>
            <w:r w:rsidRPr="004A1CA2">
              <w:t xml:space="preserve">. Zlín: UTB, 2015. </w:t>
            </w:r>
          </w:p>
          <w:p w14:paraId="4C9403F2" w14:textId="3AFD7F92" w:rsidR="000352F2" w:rsidRPr="00311B61" w:rsidRDefault="000352F2" w:rsidP="000352F2">
            <w:pPr>
              <w:textAlignment w:val="baseline"/>
              <w:rPr>
                <w:sz w:val="18"/>
                <w:szCs w:val="18"/>
              </w:rPr>
            </w:pPr>
            <w:r w:rsidRPr="00D659AF">
              <w:t>ISBN 978-80-7454-474-3</w:t>
            </w:r>
            <w:r w:rsidR="00466A51" w:rsidRPr="00D659AF">
              <w:t>.</w:t>
            </w:r>
          </w:p>
        </w:tc>
      </w:tr>
    </w:tbl>
    <w:p w14:paraId="67B1A1B0" w14:textId="3A6BB229" w:rsidR="000352F2" w:rsidRDefault="000352F2" w:rsidP="00415DA8"/>
    <w:p w14:paraId="509EABCE" w14:textId="7D9753D1" w:rsidR="00563B3C" w:rsidRDefault="00563B3C"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0352F2" w:rsidRPr="000352F2" w14:paraId="6F70D71E"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647E6DF" w14:textId="77777777" w:rsidR="000352F2" w:rsidRPr="000352F2" w:rsidRDefault="000352F2" w:rsidP="000352F2">
            <w:pPr>
              <w:jc w:val="both"/>
              <w:textAlignment w:val="baseline"/>
              <w:rPr>
                <w:rFonts w:ascii="Segoe UI" w:hAnsi="Segoe UI" w:cs="Segoe UI"/>
                <w:sz w:val="18"/>
                <w:szCs w:val="18"/>
              </w:rPr>
            </w:pPr>
            <w:r w:rsidRPr="000352F2">
              <w:rPr>
                <w:b/>
                <w:bCs/>
                <w:sz w:val="28"/>
                <w:szCs w:val="28"/>
              </w:rPr>
              <w:lastRenderedPageBreak/>
              <w:t>B-III – Charakteristika studijního předmětu</w:t>
            </w:r>
            <w:r w:rsidRPr="000352F2">
              <w:rPr>
                <w:sz w:val="28"/>
                <w:szCs w:val="28"/>
              </w:rPr>
              <w:t> </w:t>
            </w:r>
          </w:p>
        </w:tc>
      </w:tr>
      <w:tr w:rsidR="000352F2" w:rsidRPr="000352F2" w14:paraId="65CA6549"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56F99F7F" w14:textId="77777777" w:rsidR="000352F2" w:rsidRPr="000352F2" w:rsidRDefault="000352F2" w:rsidP="000352F2">
            <w:pPr>
              <w:textAlignment w:val="baseline"/>
              <w:rPr>
                <w:rFonts w:ascii="Segoe UI" w:hAnsi="Segoe UI" w:cs="Segoe UI"/>
                <w:sz w:val="18"/>
                <w:szCs w:val="18"/>
              </w:rPr>
            </w:pPr>
            <w:r w:rsidRPr="000352F2">
              <w:rPr>
                <w:b/>
                <w:bCs/>
              </w:rPr>
              <w:t>Název studijního předmětu</w:t>
            </w:r>
            <w:r w:rsidRPr="000352F2">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1689FE1" w14:textId="53748691" w:rsidR="000352F2" w:rsidRPr="000352F2" w:rsidRDefault="000352F2" w:rsidP="000352F2">
            <w:pPr>
              <w:jc w:val="both"/>
              <w:textAlignment w:val="baseline"/>
              <w:rPr>
                <w:rFonts w:ascii="Segoe UI" w:hAnsi="Segoe UI" w:cs="Segoe UI"/>
                <w:sz w:val="18"/>
                <w:szCs w:val="18"/>
              </w:rPr>
            </w:pPr>
            <w:r w:rsidRPr="000352F2">
              <w:t xml:space="preserve">Green design and </w:t>
            </w:r>
            <w:proofErr w:type="spellStart"/>
            <w:r w:rsidRPr="000352F2">
              <w:t>suistana</w:t>
            </w:r>
            <w:r w:rsidR="00FD06D0">
              <w:t>b</w:t>
            </w:r>
            <w:r w:rsidRPr="000352F2">
              <w:t>le</w:t>
            </w:r>
            <w:proofErr w:type="spellEnd"/>
            <w:r w:rsidRPr="000352F2">
              <w:t xml:space="preserve"> </w:t>
            </w:r>
            <w:proofErr w:type="spellStart"/>
            <w:r w:rsidRPr="000352F2">
              <w:t>materials</w:t>
            </w:r>
            <w:proofErr w:type="spellEnd"/>
            <w:r w:rsidRPr="000352F2">
              <w:t xml:space="preserve"> 2 </w:t>
            </w:r>
          </w:p>
        </w:tc>
      </w:tr>
      <w:tr w:rsidR="000352F2" w:rsidRPr="000352F2" w14:paraId="51753A28"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09C869A" w14:textId="77777777" w:rsidR="000352F2" w:rsidRPr="000352F2" w:rsidRDefault="000352F2" w:rsidP="000352F2">
            <w:pPr>
              <w:textAlignment w:val="baseline"/>
              <w:rPr>
                <w:rFonts w:ascii="Segoe UI" w:hAnsi="Segoe UI" w:cs="Segoe UI"/>
                <w:sz w:val="18"/>
                <w:szCs w:val="18"/>
              </w:rPr>
            </w:pPr>
            <w:r w:rsidRPr="000352F2">
              <w:rPr>
                <w:b/>
                <w:bCs/>
              </w:rPr>
              <w:t>Typ předmětu</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FE476B2" w14:textId="77777777" w:rsidR="000352F2" w:rsidRPr="000352F2" w:rsidRDefault="000352F2" w:rsidP="000352F2">
            <w:pPr>
              <w:jc w:val="both"/>
              <w:textAlignment w:val="baseline"/>
              <w:rPr>
                <w:rFonts w:ascii="Segoe UI" w:hAnsi="Segoe UI" w:cs="Segoe UI"/>
                <w:sz w:val="18"/>
                <w:szCs w:val="18"/>
              </w:rPr>
            </w:pPr>
            <w:r w:rsidRPr="000352F2">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AAA5FB5" w14:textId="77777777" w:rsidR="000352F2" w:rsidRPr="000352F2" w:rsidRDefault="000352F2" w:rsidP="000352F2">
            <w:pPr>
              <w:jc w:val="both"/>
              <w:textAlignment w:val="baseline"/>
              <w:rPr>
                <w:rFonts w:ascii="Segoe UI" w:hAnsi="Segoe UI" w:cs="Segoe UI"/>
                <w:sz w:val="18"/>
                <w:szCs w:val="18"/>
              </w:rPr>
            </w:pPr>
            <w:r w:rsidRPr="000352F2">
              <w:rPr>
                <w:b/>
                <w:bCs/>
              </w:rPr>
              <w:t>doporučený ročník / semestr</w:t>
            </w:r>
            <w:r w:rsidRPr="000352F2">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52682D0" w14:textId="77777777" w:rsidR="000352F2" w:rsidRPr="000352F2" w:rsidRDefault="000352F2" w:rsidP="000352F2">
            <w:pPr>
              <w:jc w:val="both"/>
              <w:textAlignment w:val="baseline"/>
              <w:rPr>
                <w:rFonts w:ascii="Segoe UI" w:hAnsi="Segoe UI" w:cs="Segoe UI"/>
                <w:sz w:val="18"/>
                <w:szCs w:val="18"/>
              </w:rPr>
            </w:pPr>
            <w:r w:rsidRPr="000352F2">
              <w:t>2/LS </w:t>
            </w:r>
          </w:p>
        </w:tc>
      </w:tr>
      <w:tr w:rsidR="000352F2" w:rsidRPr="000352F2" w14:paraId="6355E13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944ED25" w14:textId="77777777" w:rsidR="000352F2" w:rsidRPr="000352F2" w:rsidRDefault="000352F2" w:rsidP="000352F2">
            <w:pPr>
              <w:textAlignment w:val="baseline"/>
              <w:rPr>
                <w:rFonts w:ascii="Segoe UI" w:hAnsi="Segoe UI" w:cs="Segoe UI"/>
                <w:sz w:val="18"/>
                <w:szCs w:val="18"/>
              </w:rPr>
            </w:pPr>
            <w:r w:rsidRPr="000352F2">
              <w:rPr>
                <w:b/>
                <w:bCs/>
              </w:rPr>
              <w:t>Rozsah studijního předmětu</w:t>
            </w:r>
            <w:r w:rsidRPr="000352F2">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4A6B67" w14:textId="77777777" w:rsidR="000352F2" w:rsidRPr="000352F2" w:rsidRDefault="000352F2" w:rsidP="000352F2">
            <w:pPr>
              <w:jc w:val="both"/>
              <w:textAlignment w:val="baseline"/>
              <w:rPr>
                <w:rFonts w:ascii="Segoe UI" w:hAnsi="Segoe UI" w:cs="Segoe UI"/>
                <w:sz w:val="18"/>
                <w:szCs w:val="18"/>
              </w:rPr>
            </w:pPr>
            <w:proofErr w:type="gramStart"/>
            <w:r w:rsidRPr="000352F2">
              <w:t>26s</w:t>
            </w:r>
            <w:proofErr w:type="gramEnd"/>
            <w:r w:rsidRPr="000352F2">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607026B" w14:textId="77777777" w:rsidR="000352F2" w:rsidRPr="000352F2" w:rsidRDefault="000352F2" w:rsidP="000352F2">
            <w:pPr>
              <w:jc w:val="both"/>
              <w:textAlignment w:val="baseline"/>
              <w:rPr>
                <w:rFonts w:ascii="Segoe UI" w:hAnsi="Segoe UI" w:cs="Segoe UI"/>
                <w:sz w:val="18"/>
                <w:szCs w:val="18"/>
              </w:rPr>
            </w:pPr>
            <w:r w:rsidRPr="000352F2">
              <w:rPr>
                <w:b/>
                <w:bCs/>
              </w:rPr>
              <w:t>hod. </w:t>
            </w:r>
            <w:r w:rsidRPr="000352F2">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45F49EF5" w14:textId="77777777" w:rsidR="000352F2" w:rsidRPr="000352F2" w:rsidRDefault="000352F2" w:rsidP="000352F2">
            <w:pPr>
              <w:jc w:val="both"/>
              <w:textAlignment w:val="baseline"/>
              <w:rPr>
                <w:rFonts w:ascii="Segoe UI" w:hAnsi="Segoe UI" w:cs="Segoe UI"/>
                <w:sz w:val="18"/>
                <w:szCs w:val="18"/>
              </w:rPr>
            </w:pPr>
            <w:r w:rsidRPr="000352F2">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482FFE9" w14:textId="77777777" w:rsidR="000352F2" w:rsidRPr="000352F2" w:rsidRDefault="000352F2" w:rsidP="000352F2">
            <w:pPr>
              <w:jc w:val="both"/>
              <w:textAlignment w:val="baseline"/>
              <w:rPr>
                <w:rFonts w:ascii="Segoe UI" w:hAnsi="Segoe UI" w:cs="Segoe UI"/>
                <w:sz w:val="18"/>
                <w:szCs w:val="18"/>
              </w:rPr>
            </w:pPr>
            <w:r w:rsidRPr="000352F2">
              <w:rPr>
                <w:b/>
                <w:bCs/>
              </w:rPr>
              <w:t>kreditů</w:t>
            </w:r>
            <w:r w:rsidRPr="000352F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40A05E7E" w14:textId="77777777" w:rsidR="000352F2" w:rsidRPr="000352F2" w:rsidRDefault="000352F2" w:rsidP="000352F2">
            <w:pPr>
              <w:jc w:val="both"/>
              <w:textAlignment w:val="baseline"/>
              <w:rPr>
                <w:rFonts w:ascii="Segoe UI" w:hAnsi="Segoe UI" w:cs="Segoe UI"/>
                <w:sz w:val="18"/>
                <w:szCs w:val="18"/>
              </w:rPr>
            </w:pPr>
            <w:r w:rsidRPr="000352F2">
              <w:t>2 </w:t>
            </w:r>
          </w:p>
        </w:tc>
      </w:tr>
      <w:tr w:rsidR="000352F2" w:rsidRPr="000352F2" w14:paraId="1F06BAA8"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0AEB65A" w14:textId="77777777" w:rsidR="000352F2" w:rsidRPr="000352F2" w:rsidRDefault="000352F2" w:rsidP="000352F2">
            <w:pPr>
              <w:textAlignment w:val="baseline"/>
              <w:rPr>
                <w:rFonts w:ascii="Segoe UI" w:hAnsi="Segoe UI" w:cs="Segoe UI"/>
                <w:sz w:val="18"/>
                <w:szCs w:val="18"/>
              </w:rPr>
            </w:pPr>
            <w:r w:rsidRPr="000352F2">
              <w:rPr>
                <w:b/>
                <w:bCs/>
              </w:rPr>
              <w:t xml:space="preserve">Prerekvizity, </w:t>
            </w:r>
            <w:proofErr w:type="spellStart"/>
            <w:r w:rsidRPr="000352F2">
              <w:rPr>
                <w:b/>
                <w:bCs/>
              </w:rPr>
              <w:t>korekvizity</w:t>
            </w:r>
            <w:proofErr w:type="spellEnd"/>
            <w:r w:rsidRPr="000352F2">
              <w:rPr>
                <w:b/>
                <w:bCs/>
              </w:rPr>
              <w:t>, ekvivalence</w:t>
            </w:r>
            <w:r w:rsidRPr="000352F2">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799688B0"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5CCF7A8A"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033761A" w14:textId="77777777" w:rsidR="000352F2" w:rsidRPr="000352F2" w:rsidRDefault="000352F2" w:rsidP="000352F2">
            <w:pPr>
              <w:textAlignment w:val="baseline"/>
              <w:rPr>
                <w:rFonts w:ascii="Segoe UI" w:hAnsi="Segoe UI" w:cs="Segoe UI"/>
                <w:sz w:val="18"/>
                <w:szCs w:val="18"/>
              </w:rPr>
            </w:pPr>
            <w:r w:rsidRPr="000352F2">
              <w:rPr>
                <w:b/>
                <w:bCs/>
              </w:rPr>
              <w:t>Způsob ověření studijních výsledků</w:t>
            </w:r>
            <w:r w:rsidRPr="000352F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146B0B1" w14:textId="77777777" w:rsidR="000352F2" w:rsidRPr="000352F2" w:rsidRDefault="000352F2" w:rsidP="000352F2">
            <w:pPr>
              <w:jc w:val="both"/>
              <w:textAlignment w:val="baseline"/>
              <w:rPr>
                <w:rFonts w:ascii="Segoe UI" w:hAnsi="Segoe UI" w:cs="Segoe UI"/>
                <w:sz w:val="18"/>
                <w:szCs w:val="18"/>
              </w:rPr>
            </w:pPr>
            <w:r w:rsidRPr="000352F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FF549B1" w14:textId="77777777" w:rsidR="000352F2" w:rsidRPr="000352F2" w:rsidRDefault="000352F2" w:rsidP="000352F2">
            <w:pPr>
              <w:jc w:val="both"/>
              <w:textAlignment w:val="baseline"/>
              <w:rPr>
                <w:rFonts w:ascii="Segoe UI" w:hAnsi="Segoe UI" w:cs="Segoe UI"/>
                <w:sz w:val="18"/>
                <w:szCs w:val="18"/>
              </w:rPr>
            </w:pPr>
            <w:r w:rsidRPr="000352F2">
              <w:rPr>
                <w:b/>
                <w:bCs/>
              </w:rPr>
              <w:t>Forma výuky</w:t>
            </w:r>
            <w:r w:rsidRPr="000352F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01911E0" w14:textId="77777777" w:rsidR="000352F2" w:rsidRPr="000352F2" w:rsidRDefault="000352F2" w:rsidP="000352F2">
            <w:pPr>
              <w:jc w:val="both"/>
              <w:textAlignment w:val="baseline"/>
              <w:rPr>
                <w:rFonts w:ascii="Segoe UI" w:hAnsi="Segoe UI" w:cs="Segoe UI"/>
                <w:sz w:val="18"/>
                <w:szCs w:val="18"/>
              </w:rPr>
            </w:pPr>
            <w:r w:rsidRPr="000352F2">
              <w:t>seminář </w:t>
            </w:r>
          </w:p>
        </w:tc>
      </w:tr>
      <w:tr w:rsidR="000352F2" w:rsidRPr="000352F2" w14:paraId="5BAFD69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E9CFADE" w14:textId="77777777" w:rsidR="000352F2" w:rsidRPr="000352F2" w:rsidRDefault="000352F2" w:rsidP="000352F2">
            <w:pPr>
              <w:textAlignment w:val="baseline"/>
              <w:rPr>
                <w:rFonts w:ascii="Segoe UI" w:hAnsi="Segoe UI" w:cs="Segoe UI"/>
                <w:sz w:val="18"/>
                <w:szCs w:val="18"/>
              </w:rPr>
            </w:pPr>
            <w:r w:rsidRPr="000352F2">
              <w:rPr>
                <w:b/>
                <w:bCs/>
              </w:rPr>
              <w:t>Forma způsobu ověření studijních výsledků a další požadavky na studenta</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750EBFF" w14:textId="77777777" w:rsidR="000352F2" w:rsidRPr="000352F2" w:rsidRDefault="000352F2" w:rsidP="000352F2">
            <w:pPr>
              <w:textAlignment w:val="baseline"/>
              <w:rPr>
                <w:rFonts w:ascii="Segoe UI" w:hAnsi="Segoe UI" w:cs="Segoe UI"/>
                <w:sz w:val="18"/>
                <w:szCs w:val="18"/>
              </w:rPr>
            </w:pPr>
            <w:r w:rsidRPr="000352F2">
              <w:rPr>
                <w:color w:val="000000"/>
              </w:rPr>
              <w:t>písemná – test  </w:t>
            </w:r>
          </w:p>
          <w:p w14:paraId="467A44D7" w14:textId="77777777" w:rsidR="000352F2" w:rsidRPr="000352F2" w:rsidRDefault="000352F2" w:rsidP="000352F2">
            <w:pPr>
              <w:jc w:val="both"/>
              <w:textAlignment w:val="baseline"/>
              <w:rPr>
                <w:rFonts w:ascii="Segoe UI" w:hAnsi="Segoe UI" w:cs="Segoe UI"/>
                <w:sz w:val="18"/>
                <w:szCs w:val="18"/>
              </w:rPr>
            </w:pPr>
            <w:r w:rsidRPr="000352F2">
              <w:rPr>
                <w:color w:val="000000"/>
              </w:rPr>
              <w:t>80% aktivní účast na seminářích, zpracování a obhájení projektu  </w:t>
            </w:r>
          </w:p>
        </w:tc>
      </w:tr>
      <w:tr w:rsidR="000352F2" w:rsidRPr="000352F2" w14:paraId="2298759C"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3C7C9E1" w14:textId="77777777" w:rsidR="000352F2" w:rsidRPr="000352F2" w:rsidRDefault="000352F2" w:rsidP="000352F2">
            <w:pPr>
              <w:textAlignment w:val="baseline"/>
              <w:rPr>
                <w:rFonts w:ascii="Segoe UI" w:hAnsi="Segoe UI" w:cs="Segoe UI"/>
                <w:sz w:val="18"/>
                <w:szCs w:val="18"/>
              </w:rPr>
            </w:pPr>
            <w:r w:rsidRPr="000352F2">
              <w:t> </w:t>
            </w:r>
          </w:p>
        </w:tc>
      </w:tr>
      <w:tr w:rsidR="000352F2" w:rsidRPr="000352F2" w14:paraId="5B8A9F2B"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4DE4B657" w14:textId="77777777" w:rsidR="000352F2" w:rsidRPr="000352F2" w:rsidRDefault="000352F2" w:rsidP="000352F2">
            <w:pPr>
              <w:textAlignment w:val="baseline"/>
              <w:rPr>
                <w:rFonts w:ascii="Segoe UI" w:hAnsi="Segoe UI" w:cs="Segoe UI"/>
                <w:sz w:val="18"/>
                <w:szCs w:val="18"/>
              </w:rPr>
            </w:pPr>
            <w:r w:rsidRPr="000352F2">
              <w:rPr>
                <w:b/>
                <w:bCs/>
              </w:rPr>
              <w:t>Garant předmětu</w:t>
            </w:r>
            <w:r w:rsidRPr="000352F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199DF347" w14:textId="0E3C52E8" w:rsidR="000352F2" w:rsidRPr="00311B61" w:rsidRDefault="000352F2" w:rsidP="004311A0">
            <w:pPr>
              <w:jc w:val="both"/>
              <w:textAlignment w:val="baseline"/>
              <w:rPr>
                <w:sz w:val="18"/>
                <w:szCs w:val="18"/>
              </w:rPr>
            </w:pPr>
            <w:r w:rsidRPr="00563B3C">
              <w:rPr>
                <w:color w:val="000000"/>
              </w:rPr>
              <w:t xml:space="preserve">doc. </w:t>
            </w:r>
            <w:r w:rsidR="008A038D" w:rsidRPr="00563B3C">
              <w:rPr>
                <w:color w:val="000000"/>
              </w:rPr>
              <w:t>Mgr. art</w:t>
            </w:r>
            <w:r w:rsidRPr="00563B3C">
              <w:rPr>
                <w:color w:val="000000"/>
              </w:rPr>
              <w:t xml:space="preserve"> Mária </w:t>
            </w:r>
            <w:proofErr w:type="spellStart"/>
            <w:r w:rsidRPr="00311B61">
              <w:t>Štraneková</w:t>
            </w:r>
            <w:proofErr w:type="spellEnd"/>
            <w:r w:rsidRPr="00563B3C">
              <w:rPr>
                <w:color w:val="000000"/>
              </w:rPr>
              <w:t xml:space="preserve">, </w:t>
            </w:r>
            <w:proofErr w:type="spellStart"/>
            <w:r w:rsidRPr="00563B3C">
              <w:rPr>
                <w:color w:val="000000"/>
              </w:rPr>
              <w:t>ArtD</w:t>
            </w:r>
            <w:proofErr w:type="spellEnd"/>
            <w:r w:rsidRPr="00563B3C">
              <w:rPr>
                <w:color w:val="000000"/>
              </w:rPr>
              <w:t>.  </w:t>
            </w:r>
          </w:p>
        </w:tc>
      </w:tr>
      <w:tr w:rsidR="000352F2" w:rsidRPr="000352F2" w14:paraId="41FAFD75"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70090D2F" w14:textId="77777777" w:rsidR="000352F2" w:rsidRPr="000352F2" w:rsidRDefault="000352F2" w:rsidP="000352F2">
            <w:pPr>
              <w:textAlignment w:val="baseline"/>
              <w:rPr>
                <w:rFonts w:ascii="Segoe UI" w:hAnsi="Segoe UI" w:cs="Segoe UI"/>
                <w:sz w:val="18"/>
                <w:szCs w:val="18"/>
              </w:rPr>
            </w:pPr>
            <w:r w:rsidRPr="000352F2">
              <w:rPr>
                <w:b/>
                <w:bCs/>
              </w:rPr>
              <w:t>Zapojení garanta do výuky předmětu</w:t>
            </w:r>
            <w:r w:rsidRPr="000352F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64BB8BD" w14:textId="77777777" w:rsidR="000352F2" w:rsidRPr="00311B61" w:rsidRDefault="000352F2" w:rsidP="000352F2">
            <w:pPr>
              <w:jc w:val="both"/>
              <w:textAlignment w:val="baseline"/>
              <w:rPr>
                <w:sz w:val="18"/>
                <w:szCs w:val="18"/>
              </w:rPr>
            </w:pPr>
            <w:r w:rsidRPr="00563B3C">
              <w:rPr>
                <w:color w:val="000000"/>
              </w:rPr>
              <w:t>100 % </w:t>
            </w:r>
          </w:p>
        </w:tc>
      </w:tr>
      <w:tr w:rsidR="000352F2" w:rsidRPr="000352F2" w14:paraId="5E03668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4DA4054" w14:textId="77777777" w:rsidR="000352F2" w:rsidRPr="000352F2" w:rsidRDefault="000352F2" w:rsidP="000352F2">
            <w:pPr>
              <w:textAlignment w:val="baseline"/>
              <w:rPr>
                <w:rFonts w:ascii="Segoe UI" w:hAnsi="Segoe UI" w:cs="Segoe UI"/>
                <w:sz w:val="18"/>
                <w:szCs w:val="18"/>
              </w:rPr>
            </w:pPr>
            <w:r w:rsidRPr="000352F2">
              <w:rPr>
                <w:b/>
                <w:bCs/>
              </w:rPr>
              <w:t>Vyučující</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B12DF0A" w14:textId="330039A3" w:rsidR="000352F2" w:rsidRPr="00311B61" w:rsidRDefault="000352F2" w:rsidP="004311A0">
            <w:pPr>
              <w:jc w:val="both"/>
              <w:textAlignment w:val="baseline"/>
              <w:rPr>
                <w:sz w:val="18"/>
                <w:szCs w:val="18"/>
              </w:rPr>
            </w:pPr>
            <w:r w:rsidRPr="00563B3C">
              <w:rPr>
                <w:color w:val="000000"/>
              </w:rPr>
              <w:t xml:space="preserve">doc. </w:t>
            </w:r>
            <w:r w:rsidR="008A038D" w:rsidRPr="00563B3C">
              <w:rPr>
                <w:color w:val="000000"/>
              </w:rPr>
              <w:t>Mgr. art</w:t>
            </w:r>
            <w:r w:rsidRPr="00563B3C">
              <w:rPr>
                <w:color w:val="000000"/>
              </w:rPr>
              <w:t xml:space="preserve"> Mária </w:t>
            </w:r>
            <w:proofErr w:type="spellStart"/>
            <w:r w:rsidRPr="00311B61">
              <w:t>Štraneková</w:t>
            </w:r>
            <w:proofErr w:type="spellEnd"/>
            <w:r w:rsidRPr="00563B3C">
              <w:rPr>
                <w:color w:val="000000"/>
              </w:rPr>
              <w:t xml:space="preserve">, </w:t>
            </w:r>
            <w:proofErr w:type="spellStart"/>
            <w:r w:rsidRPr="00563B3C">
              <w:rPr>
                <w:color w:val="000000"/>
              </w:rPr>
              <w:t>ArtD</w:t>
            </w:r>
            <w:proofErr w:type="spellEnd"/>
            <w:r w:rsidRPr="00563B3C">
              <w:rPr>
                <w:color w:val="000000"/>
              </w:rPr>
              <w:t>.  </w:t>
            </w:r>
          </w:p>
        </w:tc>
      </w:tr>
      <w:tr w:rsidR="000352F2" w:rsidRPr="000352F2" w14:paraId="35DFEA3A"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3808E4D"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5726727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A298D22" w14:textId="77777777" w:rsidR="000352F2" w:rsidRPr="000352F2" w:rsidRDefault="000352F2" w:rsidP="000352F2">
            <w:pPr>
              <w:jc w:val="both"/>
              <w:textAlignment w:val="baseline"/>
              <w:rPr>
                <w:rFonts w:ascii="Segoe UI" w:hAnsi="Segoe UI" w:cs="Segoe UI"/>
                <w:sz w:val="18"/>
                <w:szCs w:val="18"/>
              </w:rPr>
            </w:pPr>
            <w:r w:rsidRPr="000352F2">
              <w:rPr>
                <w:b/>
                <w:bCs/>
              </w:rPr>
              <w:t>Stručná anotace předmětu</w:t>
            </w:r>
            <w:r w:rsidRPr="000352F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71837ED"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1ADC19CF" w14:textId="77777777" w:rsidTr="00311B61">
        <w:trPr>
          <w:trHeight w:val="247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7902F4C2" w14:textId="31EAD395" w:rsidR="000352F2" w:rsidRPr="000352F2" w:rsidRDefault="000352F2" w:rsidP="000352F2">
            <w:pPr>
              <w:jc w:val="both"/>
              <w:textAlignment w:val="baseline"/>
              <w:rPr>
                <w:rFonts w:ascii="Segoe UI" w:hAnsi="Segoe UI" w:cs="Segoe UI"/>
                <w:sz w:val="18"/>
                <w:szCs w:val="18"/>
              </w:rPr>
            </w:pPr>
            <w:r w:rsidRPr="000352F2">
              <w:rPr>
                <w:color w:val="222222"/>
              </w:rPr>
              <w:t xml:space="preserve">Cílem předmětu je seznámit studenty se základní problematikou vývoje a forem “zeleného,” trvale udržitelného designu </w:t>
            </w:r>
            <w:r w:rsidR="00466A51">
              <w:rPr>
                <w:color w:val="222222"/>
              </w:rPr>
              <w:br/>
            </w:r>
            <w:r w:rsidRPr="000352F2">
              <w:rPr>
                <w:color w:val="222222"/>
              </w:rPr>
              <w:t xml:space="preserve">a jeho aplikování v podnikatelském i společenském prostředí. Studenti získají znalosti z oblasti tohoto významného fenoménu v různých oblastech designérských činností a marketingu. Budou se orientovat v aktivitách a oblastech „zeleného“ designu, nových ekologických materiálů, či tvorby designu s přidanou hodnotou v hlavních oblastech kulturních a kreativních průmyslů. Budou znát nejvýznamnější představitele, firmy a projekty, které se úspěšně etablovaly </w:t>
            </w:r>
            <w:r w:rsidR="00466A51">
              <w:rPr>
                <w:color w:val="222222"/>
              </w:rPr>
              <w:br/>
            </w:r>
            <w:r w:rsidRPr="000352F2">
              <w:rPr>
                <w:color w:val="222222"/>
              </w:rPr>
              <w:t>v mezinárodním prostředí. </w:t>
            </w:r>
            <w:r w:rsidR="006043B1">
              <w:rPr>
                <w:color w:val="000000"/>
              </w:rPr>
              <w:t>Předmět je vyučován v anglickém jazyce.</w:t>
            </w:r>
          </w:p>
          <w:p w14:paraId="01749E08" w14:textId="77777777" w:rsidR="000352F2" w:rsidRPr="000352F2" w:rsidRDefault="000352F2" w:rsidP="000352F2">
            <w:pPr>
              <w:jc w:val="both"/>
              <w:textAlignment w:val="baseline"/>
              <w:rPr>
                <w:rFonts w:ascii="Segoe UI" w:hAnsi="Segoe UI" w:cs="Segoe UI"/>
                <w:sz w:val="18"/>
                <w:szCs w:val="18"/>
              </w:rPr>
            </w:pPr>
            <w:r w:rsidRPr="000352F2">
              <w:rPr>
                <w:color w:val="202124"/>
              </w:rPr>
              <w:t> </w:t>
            </w:r>
          </w:p>
          <w:p w14:paraId="71DF4D94" w14:textId="77777777" w:rsidR="000352F2" w:rsidRPr="000352F2" w:rsidRDefault="000352F2" w:rsidP="007B217A">
            <w:pPr>
              <w:ind w:firstLine="457"/>
              <w:jc w:val="both"/>
              <w:textAlignment w:val="baseline"/>
              <w:rPr>
                <w:rFonts w:ascii="Segoe UI" w:hAnsi="Segoe UI" w:cs="Segoe UI"/>
                <w:sz w:val="18"/>
                <w:szCs w:val="18"/>
              </w:rPr>
            </w:pPr>
            <w:r w:rsidRPr="000352F2">
              <w:rPr>
                <w:color w:val="202124"/>
              </w:rPr>
              <w:t>1. Aktuální trendy v móde, produktovém designu a marketingu  </w:t>
            </w:r>
          </w:p>
          <w:p w14:paraId="1EB01B35" w14:textId="77777777" w:rsidR="000352F2" w:rsidRPr="000352F2" w:rsidRDefault="000352F2" w:rsidP="007B217A">
            <w:pPr>
              <w:ind w:firstLine="457"/>
              <w:jc w:val="both"/>
              <w:textAlignment w:val="baseline"/>
              <w:rPr>
                <w:rFonts w:ascii="Segoe UI" w:hAnsi="Segoe UI" w:cs="Segoe UI"/>
                <w:sz w:val="18"/>
                <w:szCs w:val="18"/>
              </w:rPr>
            </w:pPr>
            <w:r w:rsidRPr="000352F2">
              <w:rPr>
                <w:color w:val="202124"/>
              </w:rPr>
              <w:t xml:space="preserve">2. Autoři, značky a firmy II – Digital design, </w:t>
            </w:r>
            <w:proofErr w:type="spellStart"/>
            <w:r w:rsidRPr="000352F2">
              <w:rPr>
                <w:color w:val="202124"/>
              </w:rPr>
              <w:t>metaverze</w:t>
            </w:r>
            <w:proofErr w:type="spellEnd"/>
            <w:r w:rsidRPr="000352F2">
              <w:rPr>
                <w:color w:val="202124"/>
              </w:rPr>
              <w:t xml:space="preserve"> a design  </w:t>
            </w:r>
          </w:p>
          <w:p w14:paraId="6510899B" w14:textId="125811A1" w:rsidR="000352F2" w:rsidRPr="000352F2" w:rsidRDefault="000352F2" w:rsidP="007B217A">
            <w:pPr>
              <w:ind w:firstLine="457"/>
              <w:jc w:val="both"/>
              <w:textAlignment w:val="baseline"/>
              <w:rPr>
                <w:rFonts w:ascii="Segoe UI" w:hAnsi="Segoe UI" w:cs="Segoe UI"/>
                <w:sz w:val="18"/>
                <w:szCs w:val="18"/>
              </w:rPr>
            </w:pPr>
            <w:r w:rsidRPr="000352F2">
              <w:rPr>
                <w:color w:val="202124"/>
              </w:rPr>
              <w:t xml:space="preserve">3. Problematika pojmu </w:t>
            </w:r>
            <w:proofErr w:type="spellStart"/>
            <w:r w:rsidR="00F20F30" w:rsidRPr="000352F2">
              <w:rPr>
                <w:color w:val="202124"/>
              </w:rPr>
              <w:t>greenwashing</w:t>
            </w:r>
            <w:proofErr w:type="spellEnd"/>
            <w:r w:rsidR="00F20F30" w:rsidRPr="000352F2">
              <w:rPr>
                <w:color w:val="202124"/>
              </w:rPr>
              <w:t xml:space="preserve"> – případové</w:t>
            </w:r>
            <w:r w:rsidRPr="000352F2">
              <w:rPr>
                <w:color w:val="202124"/>
              </w:rPr>
              <w:t xml:space="preserve"> studie HM, </w:t>
            </w:r>
            <w:proofErr w:type="spellStart"/>
            <w:r w:rsidRPr="000352F2">
              <w:rPr>
                <w:color w:val="202124"/>
              </w:rPr>
              <w:t>Dedoles</w:t>
            </w:r>
            <w:proofErr w:type="spellEnd"/>
            <w:r w:rsidRPr="000352F2">
              <w:rPr>
                <w:color w:val="202124"/>
              </w:rPr>
              <w:t>  </w:t>
            </w:r>
          </w:p>
          <w:p w14:paraId="467BF8D8" w14:textId="77777777" w:rsidR="000352F2" w:rsidRPr="000352F2" w:rsidRDefault="000352F2" w:rsidP="007B217A">
            <w:pPr>
              <w:ind w:firstLine="457"/>
              <w:jc w:val="both"/>
              <w:textAlignment w:val="baseline"/>
              <w:rPr>
                <w:rFonts w:ascii="Segoe UI" w:hAnsi="Segoe UI" w:cs="Segoe UI"/>
                <w:sz w:val="18"/>
                <w:szCs w:val="18"/>
              </w:rPr>
            </w:pPr>
            <w:r w:rsidRPr="000352F2">
              <w:rPr>
                <w:color w:val="202124"/>
              </w:rPr>
              <w:t>4. Udržitelný životní styl – Green lifestyle  </w:t>
            </w:r>
          </w:p>
          <w:p w14:paraId="1D0641C6" w14:textId="0B9790C0" w:rsidR="000352F2" w:rsidRPr="000352F2" w:rsidRDefault="000352F2" w:rsidP="007B217A">
            <w:pPr>
              <w:ind w:firstLine="457"/>
              <w:jc w:val="both"/>
              <w:textAlignment w:val="baseline"/>
              <w:rPr>
                <w:rFonts w:ascii="Segoe UI" w:hAnsi="Segoe UI" w:cs="Segoe UI"/>
                <w:sz w:val="18"/>
                <w:szCs w:val="18"/>
              </w:rPr>
            </w:pPr>
            <w:r w:rsidRPr="000352F2">
              <w:rPr>
                <w:color w:val="202124"/>
              </w:rPr>
              <w:t xml:space="preserve">5. Inovace a materiály a jejich uplatnění. </w:t>
            </w:r>
            <w:proofErr w:type="spellStart"/>
            <w:r w:rsidRPr="000352F2">
              <w:rPr>
                <w:color w:val="202124"/>
              </w:rPr>
              <w:t>Biomimicry</w:t>
            </w:r>
            <w:proofErr w:type="spellEnd"/>
            <w:r w:rsidRPr="000352F2">
              <w:rPr>
                <w:color w:val="202124"/>
              </w:rPr>
              <w:t xml:space="preserve">, </w:t>
            </w:r>
            <w:proofErr w:type="spellStart"/>
            <w:r w:rsidRPr="000352F2">
              <w:rPr>
                <w:color w:val="202124"/>
              </w:rPr>
              <w:t>bioplastic</w:t>
            </w:r>
            <w:proofErr w:type="spellEnd"/>
            <w:r w:rsidRPr="000352F2">
              <w:rPr>
                <w:color w:val="202124"/>
              </w:rPr>
              <w:t xml:space="preserve"> </w:t>
            </w:r>
            <w:proofErr w:type="spellStart"/>
            <w:r w:rsidR="00F20F30" w:rsidRPr="000352F2">
              <w:rPr>
                <w:color w:val="202124"/>
              </w:rPr>
              <w:t>materials</w:t>
            </w:r>
            <w:proofErr w:type="spellEnd"/>
            <w:r w:rsidR="00F20F30" w:rsidRPr="000352F2">
              <w:rPr>
                <w:color w:val="202124"/>
              </w:rPr>
              <w:t>.</w:t>
            </w:r>
            <w:r w:rsidRPr="000352F2">
              <w:rPr>
                <w:color w:val="202124"/>
              </w:rPr>
              <w:t>  </w:t>
            </w:r>
          </w:p>
          <w:p w14:paraId="14161177" w14:textId="77777777" w:rsidR="000352F2" w:rsidRPr="000352F2" w:rsidRDefault="000352F2" w:rsidP="007B217A">
            <w:pPr>
              <w:ind w:firstLine="457"/>
              <w:jc w:val="both"/>
              <w:textAlignment w:val="baseline"/>
              <w:rPr>
                <w:rFonts w:ascii="Segoe UI" w:hAnsi="Segoe UI" w:cs="Segoe UI"/>
                <w:sz w:val="18"/>
                <w:szCs w:val="18"/>
              </w:rPr>
            </w:pPr>
            <w:r w:rsidRPr="000352F2">
              <w:rPr>
                <w:color w:val="000000"/>
              </w:rPr>
              <w:t>6. Platformy uplatnění „green” designu v KKP  </w:t>
            </w:r>
          </w:p>
          <w:p w14:paraId="2DA8AF1D" w14:textId="77777777" w:rsidR="000352F2" w:rsidRPr="000352F2" w:rsidRDefault="000352F2" w:rsidP="007B217A">
            <w:pPr>
              <w:ind w:firstLine="457"/>
              <w:jc w:val="both"/>
              <w:textAlignment w:val="baseline"/>
              <w:rPr>
                <w:rFonts w:ascii="Segoe UI" w:hAnsi="Segoe UI" w:cs="Segoe UI"/>
                <w:sz w:val="18"/>
                <w:szCs w:val="18"/>
              </w:rPr>
            </w:pPr>
            <w:r w:rsidRPr="000352F2">
              <w:rPr>
                <w:color w:val="000000"/>
              </w:rPr>
              <w:t>7. Představitel</w:t>
            </w:r>
            <w:r w:rsidRPr="000352F2">
              <w:rPr>
                <w:rFonts w:ascii="Segoe UI" w:hAnsi="Segoe UI" w:cs="Segoe UI"/>
                <w:color w:val="000000"/>
              </w:rPr>
              <w:t xml:space="preserve">é </w:t>
            </w:r>
            <w:r w:rsidRPr="000352F2">
              <w:rPr>
                <w:color w:val="000000"/>
              </w:rPr>
              <w:t>lokální design</w:t>
            </w:r>
            <w:r w:rsidRPr="000352F2">
              <w:rPr>
                <w:rFonts w:ascii="Segoe UI" w:hAnsi="Segoe UI" w:cs="Segoe UI"/>
                <w:color w:val="000000"/>
              </w:rPr>
              <w:t>é</w:t>
            </w:r>
            <w:r w:rsidRPr="000352F2">
              <w:rPr>
                <w:color w:val="000000"/>
              </w:rPr>
              <w:t>rsk</w:t>
            </w:r>
            <w:r w:rsidRPr="000352F2">
              <w:rPr>
                <w:rFonts w:ascii="Segoe UI" w:hAnsi="Segoe UI" w:cs="Segoe UI"/>
                <w:color w:val="000000"/>
              </w:rPr>
              <w:t xml:space="preserve">é </w:t>
            </w:r>
            <w:r w:rsidRPr="000352F2">
              <w:rPr>
                <w:color w:val="000000"/>
              </w:rPr>
              <w:t>sc</w:t>
            </w:r>
            <w:r w:rsidRPr="000352F2">
              <w:rPr>
                <w:rFonts w:ascii="Segoe UI" w:hAnsi="Segoe UI" w:cs="Segoe UI"/>
                <w:color w:val="000000"/>
              </w:rPr>
              <w:t>é</w:t>
            </w:r>
            <w:r w:rsidRPr="000352F2">
              <w:rPr>
                <w:color w:val="000000"/>
              </w:rPr>
              <w:t>ny II  </w:t>
            </w:r>
          </w:p>
          <w:p w14:paraId="3B52BDCF" w14:textId="77777777" w:rsidR="000352F2" w:rsidRPr="000352F2" w:rsidRDefault="000352F2" w:rsidP="007B217A">
            <w:pPr>
              <w:ind w:firstLine="457"/>
              <w:jc w:val="both"/>
              <w:textAlignment w:val="baseline"/>
              <w:rPr>
                <w:rFonts w:ascii="Segoe UI" w:hAnsi="Segoe UI" w:cs="Segoe UI"/>
                <w:sz w:val="18"/>
                <w:szCs w:val="18"/>
              </w:rPr>
            </w:pPr>
            <w:r w:rsidRPr="000352F2">
              <w:rPr>
                <w:color w:val="000000"/>
              </w:rPr>
              <w:t>8. Workshop   </w:t>
            </w:r>
          </w:p>
          <w:p w14:paraId="7048729B" w14:textId="77777777" w:rsidR="000352F2" w:rsidRPr="000352F2" w:rsidRDefault="000352F2" w:rsidP="007B217A">
            <w:pPr>
              <w:ind w:firstLine="457"/>
              <w:jc w:val="both"/>
              <w:textAlignment w:val="baseline"/>
              <w:rPr>
                <w:rFonts w:ascii="Segoe UI" w:hAnsi="Segoe UI" w:cs="Segoe UI"/>
                <w:sz w:val="18"/>
                <w:szCs w:val="18"/>
              </w:rPr>
            </w:pPr>
            <w:r w:rsidRPr="000352F2">
              <w:rPr>
                <w:color w:val="000000"/>
              </w:rPr>
              <w:t>9. Exkurze II  </w:t>
            </w:r>
          </w:p>
          <w:p w14:paraId="26619E4B" w14:textId="77777777" w:rsidR="000352F2" w:rsidRPr="000352F2" w:rsidRDefault="000352F2" w:rsidP="000352F2">
            <w:pPr>
              <w:jc w:val="both"/>
              <w:textAlignment w:val="baseline"/>
              <w:rPr>
                <w:rFonts w:ascii="Segoe UI" w:hAnsi="Segoe UI" w:cs="Segoe UI"/>
                <w:sz w:val="18"/>
                <w:szCs w:val="18"/>
              </w:rPr>
            </w:pPr>
            <w:r w:rsidRPr="000352F2">
              <w:rPr>
                <w:color w:val="000000"/>
              </w:rPr>
              <w:t>  </w:t>
            </w:r>
          </w:p>
          <w:p w14:paraId="31D8ECD0" w14:textId="77777777" w:rsidR="000352F2" w:rsidRDefault="000352F2" w:rsidP="000352F2">
            <w:pPr>
              <w:jc w:val="both"/>
              <w:textAlignment w:val="baseline"/>
              <w:rPr>
                <w:color w:val="000000"/>
              </w:rPr>
            </w:pPr>
            <w:r w:rsidRPr="000352F2">
              <w:rPr>
                <w:color w:val="000000"/>
              </w:rPr>
              <w:t>Student je znalý a uvědomělý problematiky, kriticky hodnotí informace v souvislosti s aktuální problematikou a tyto znalosti zavádí do vlastního projektu či praxe. </w:t>
            </w:r>
          </w:p>
          <w:p w14:paraId="0A027200" w14:textId="24B794EC" w:rsidR="00466A51" w:rsidRPr="000352F2" w:rsidRDefault="00466A51" w:rsidP="000352F2">
            <w:pPr>
              <w:jc w:val="both"/>
              <w:textAlignment w:val="baseline"/>
              <w:rPr>
                <w:rFonts w:ascii="Segoe UI" w:hAnsi="Segoe UI" w:cs="Segoe UI"/>
                <w:sz w:val="18"/>
                <w:szCs w:val="18"/>
              </w:rPr>
            </w:pPr>
          </w:p>
        </w:tc>
      </w:tr>
      <w:tr w:rsidR="000352F2" w:rsidRPr="000352F2" w14:paraId="3573C50C"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08D6C955" w14:textId="77777777" w:rsidR="000352F2" w:rsidRPr="000352F2" w:rsidRDefault="000352F2" w:rsidP="000352F2">
            <w:pPr>
              <w:jc w:val="both"/>
              <w:textAlignment w:val="baseline"/>
              <w:rPr>
                <w:rFonts w:ascii="Segoe UI" w:hAnsi="Segoe UI" w:cs="Segoe UI"/>
                <w:sz w:val="18"/>
                <w:szCs w:val="18"/>
              </w:rPr>
            </w:pPr>
            <w:r w:rsidRPr="000352F2">
              <w:rPr>
                <w:b/>
                <w:bCs/>
              </w:rPr>
              <w:t>Studijní literatura a studijní pomůcky</w:t>
            </w:r>
            <w:r w:rsidRPr="000352F2">
              <w:t> </w:t>
            </w:r>
          </w:p>
        </w:tc>
        <w:tc>
          <w:tcPr>
            <w:tcW w:w="6176" w:type="dxa"/>
            <w:gridSpan w:val="6"/>
            <w:tcBorders>
              <w:top w:val="nil"/>
              <w:left w:val="single" w:sz="6" w:space="0" w:color="auto"/>
              <w:bottom w:val="nil"/>
              <w:right w:val="single" w:sz="6" w:space="0" w:color="auto"/>
            </w:tcBorders>
            <w:shd w:val="clear" w:color="auto" w:fill="auto"/>
            <w:hideMark/>
          </w:tcPr>
          <w:p w14:paraId="32F67F06" w14:textId="77777777" w:rsidR="000352F2" w:rsidRPr="000352F2" w:rsidRDefault="000352F2" w:rsidP="000352F2">
            <w:pPr>
              <w:jc w:val="both"/>
              <w:textAlignment w:val="baseline"/>
              <w:rPr>
                <w:rFonts w:ascii="Segoe UI" w:hAnsi="Segoe UI" w:cs="Segoe UI"/>
                <w:sz w:val="18"/>
                <w:szCs w:val="18"/>
              </w:rPr>
            </w:pPr>
            <w:r w:rsidRPr="000352F2">
              <w:t> </w:t>
            </w:r>
          </w:p>
        </w:tc>
      </w:tr>
      <w:tr w:rsidR="000352F2" w:rsidRPr="000352F2" w14:paraId="28038F19" w14:textId="77777777" w:rsidTr="00311B61">
        <w:trPr>
          <w:trHeight w:val="70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55B3C38" w14:textId="77777777" w:rsidR="000352F2" w:rsidRPr="000352F2" w:rsidRDefault="000352F2" w:rsidP="000352F2">
            <w:pPr>
              <w:jc w:val="both"/>
              <w:textAlignment w:val="baseline"/>
              <w:rPr>
                <w:rFonts w:ascii="Segoe UI" w:hAnsi="Segoe UI" w:cs="Segoe UI"/>
                <w:sz w:val="18"/>
                <w:szCs w:val="18"/>
              </w:rPr>
            </w:pPr>
            <w:r w:rsidRPr="000352F2">
              <w:rPr>
                <w:b/>
                <w:bCs/>
                <w:color w:val="000000"/>
              </w:rPr>
              <w:t>Povinná</w:t>
            </w:r>
            <w:r w:rsidRPr="000352F2">
              <w:rPr>
                <w:color w:val="000000"/>
              </w:rPr>
              <w:t>: </w:t>
            </w:r>
          </w:p>
          <w:p w14:paraId="1CAE4198" w14:textId="12377396" w:rsidR="000352F2" w:rsidRPr="000352F2" w:rsidRDefault="000352F2" w:rsidP="00311B61">
            <w:pPr>
              <w:jc w:val="both"/>
              <w:textAlignment w:val="baseline"/>
              <w:rPr>
                <w:rFonts w:ascii="Segoe UI" w:hAnsi="Segoe UI" w:cs="Segoe UI"/>
                <w:color w:val="000000"/>
                <w:sz w:val="18"/>
                <w:szCs w:val="18"/>
              </w:rPr>
            </w:pPr>
            <w:r w:rsidRPr="000352F2">
              <w:rPr>
                <w:color w:val="000000"/>
              </w:rPr>
              <w:t xml:space="preserve">BURNS, L. D. a N. O. BRYANT. </w:t>
            </w:r>
            <w:proofErr w:type="spellStart"/>
            <w:r w:rsidRPr="000352F2">
              <w:rPr>
                <w:i/>
                <w:iCs/>
                <w:color w:val="000000"/>
              </w:rPr>
              <w:t>The</w:t>
            </w:r>
            <w:proofErr w:type="spellEnd"/>
            <w:r w:rsidRPr="000352F2">
              <w:rPr>
                <w:i/>
                <w:iCs/>
                <w:color w:val="000000"/>
              </w:rPr>
              <w:t xml:space="preserve"> Business </w:t>
            </w:r>
            <w:proofErr w:type="spellStart"/>
            <w:r w:rsidRPr="000352F2">
              <w:rPr>
                <w:i/>
                <w:iCs/>
                <w:color w:val="000000"/>
              </w:rPr>
              <w:t>of</w:t>
            </w:r>
            <w:proofErr w:type="spellEnd"/>
            <w:r w:rsidRPr="000352F2">
              <w:rPr>
                <w:i/>
                <w:iCs/>
                <w:color w:val="000000"/>
              </w:rPr>
              <w:t xml:space="preserve"> </w:t>
            </w:r>
            <w:proofErr w:type="spellStart"/>
            <w:r w:rsidRPr="000352F2">
              <w:rPr>
                <w:i/>
                <w:iCs/>
                <w:color w:val="000000"/>
              </w:rPr>
              <w:t>Fashion</w:t>
            </w:r>
            <w:proofErr w:type="spellEnd"/>
            <w:r w:rsidRPr="000352F2">
              <w:rPr>
                <w:i/>
                <w:iCs/>
                <w:color w:val="000000"/>
              </w:rPr>
              <w:t xml:space="preserve"> 3rd </w:t>
            </w:r>
            <w:proofErr w:type="spellStart"/>
            <w:r w:rsidRPr="000352F2">
              <w:rPr>
                <w:i/>
                <w:iCs/>
                <w:color w:val="000000"/>
              </w:rPr>
              <w:t>Edition</w:t>
            </w:r>
            <w:proofErr w:type="spellEnd"/>
            <w:r w:rsidRPr="000352F2">
              <w:rPr>
                <w:i/>
                <w:iCs/>
                <w:color w:val="000000"/>
              </w:rPr>
              <w:t xml:space="preserve">: </w:t>
            </w:r>
            <w:proofErr w:type="spellStart"/>
            <w:r w:rsidRPr="000352F2">
              <w:rPr>
                <w:i/>
                <w:iCs/>
                <w:color w:val="000000"/>
              </w:rPr>
              <w:t>Designing</w:t>
            </w:r>
            <w:proofErr w:type="spellEnd"/>
            <w:r w:rsidRPr="000352F2">
              <w:rPr>
                <w:i/>
                <w:iCs/>
                <w:color w:val="000000"/>
              </w:rPr>
              <w:t xml:space="preserve">, </w:t>
            </w:r>
            <w:proofErr w:type="spellStart"/>
            <w:r w:rsidRPr="000352F2">
              <w:rPr>
                <w:i/>
                <w:iCs/>
                <w:color w:val="000000"/>
              </w:rPr>
              <w:t>Manufacturing</w:t>
            </w:r>
            <w:proofErr w:type="spellEnd"/>
            <w:r w:rsidRPr="000352F2">
              <w:rPr>
                <w:i/>
                <w:iCs/>
                <w:color w:val="000000"/>
              </w:rPr>
              <w:t xml:space="preserve"> and Marketing</w:t>
            </w:r>
            <w:r w:rsidRPr="000352F2">
              <w:rPr>
                <w:color w:val="000000"/>
              </w:rPr>
              <w:t xml:space="preserve">. New York: </w:t>
            </w:r>
            <w:proofErr w:type="spellStart"/>
            <w:r w:rsidRPr="000352F2">
              <w:rPr>
                <w:color w:val="000000"/>
              </w:rPr>
              <w:t>Fairchild</w:t>
            </w:r>
            <w:proofErr w:type="spellEnd"/>
            <w:r w:rsidRPr="000352F2">
              <w:rPr>
                <w:color w:val="000000"/>
              </w:rPr>
              <w:t xml:space="preserve"> </w:t>
            </w:r>
            <w:proofErr w:type="spellStart"/>
            <w:r w:rsidRPr="000352F2">
              <w:rPr>
                <w:color w:val="000000"/>
              </w:rPr>
              <w:t>Books</w:t>
            </w:r>
            <w:proofErr w:type="spellEnd"/>
            <w:r w:rsidRPr="000352F2">
              <w:rPr>
                <w:color w:val="000000"/>
              </w:rPr>
              <w:t xml:space="preserve">, </w:t>
            </w:r>
            <w:r w:rsidR="008A038D" w:rsidRPr="000352F2">
              <w:rPr>
                <w:color w:val="000000"/>
              </w:rPr>
              <w:t>2007. ISBN</w:t>
            </w:r>
            <w:r w:rsidRPr="000352F2">
              <w:rPr>
                <w:color w:val="000000"/>
              </w:rPr>
              <w:t xml:space="preserve"> 978-15-6367-570 </w:t>
            </w:r>
          </w:p>
          <w:p w14:paraId="322C467E" w14:textId="77777777" w:rsidR="0030571E" w:rsidRDefault="000352F2" w:rsidP="000352F2">
            <w:pPr>
              <w:textAlignment w:val="baseline"/>
              <w:rPr>
                <w:color w:val="000000"/>
              </w:rPr>
            </w:pPr>
            <w:r w:rsidRPr="000352F2">
              <w:rPr>
                <w:color w:val="000000"/>
              </w:rPr>
              <w:t xml:space="preserve">FLETCHER, K. </w:t>
            </w:r>
            <w:proofErr w:type="spellStart"/>
            <w:r w:rsidRPr="000352F2">
              <w:rPr>
                <w:i/>
                <w:iCs/>
                <w:color w:val="000000"/>
              </w:rPr>
              <w:t>Sustainable</w:t>
            </w:r>
            <w:proofErr w:type="spellEnd"/>
            <w:r w:rsidRPr="000352F2">
              <w:rPr>
                <w:i/>
                <w:iCs/>
                <w:color w:val="000000"/>
              </w:rPr>
              <w:t xml:space="preserve"> </w:t>
            </w:r>
            <w:proofErr w:type="spellStart"/>
            <w:r w:rsidRPr="000352F2">
              <w:rPr>
                <w:i/>
                <w:iCs/>
                <w:color w:val="000000"/>
              </w:rPr>
              <w:t>Fashion</w:t>
            </w:r>
            <w:proofErr w:type="spellEnd"/>
            <w:r w:rsidRPr="000352F2">
              <w:rPr>
                <w:i/>
                <w:iCs/>
                <w:color w:val="000000"/>
              </w:rPr>
              <w:t xml:space="preserve"> and </w:t>
            </w:r>
            <w:proofErr w:type="spellStart"/>
            <w:r w:rsidRPr="000352F2">
              <w:rPr>
                <w:i/>
                <w:iCs/>
                <w:color w:val="000000"/>
              </w:rPr>
              <w:t>Textiles</w:t>
            </w:r>
            <w:proofErr w:type="spellEnd"/>
            <w:r w:rsidRPr="000352F2">
              <w:rPr>
                <w:i/>
                <w:iCs/>
                <w:color w:val="000000"/>
              </w:rPr>
              <w:t xml:space="preserve">: Second </w:t>
            </w:r>
            <w:proofErr w:type="spellStart"/>
            <w:r w:rsidRPr="000352F2">
              <w:rPr>
                <w:i/>
                <w:iCs/>
                <w:color w:val="000000"/>
              </w:rPr>
              <w:t>Edition</w:t>
            </w:r>
            <w:proofErr w:type="spellEnd"/>
            <w:r w:rsidRPr="000352F2">
              <w:rPr>
                <w:i/>
                <w:iCs/>
                <w:color w:val="000000"/>
              </w:rPr>
              <w:t>.</w:t>
            </w:r>
            <w:r w:rsidRPr="000352F2">
              <w:rPr>
                <w:color w:val="000000"/>
              </w:rPr>
              <w:t xml:space="preserve"> New York: Taylor &amp; Francis Ltd, 2014. </w:t>
            </w:r>
          </w:p>
          <w:p w14:paraId="6417252E" w14:textId="74EC8EB9" w:rsidR="000352F2" w:rsidRPr="000352F2" w:rsidRDefault="000352F2" w:rsidP="000352F2">
            <w:pPr>
              <w:textAlignment w:val="baseline"/>
              <w:rPr>
                <w:rFonts w:ascii="Segoe UI" w:hAnsi="Segoe UI" w:cs="Segoe UI"/>
                <w:color w:val="000000"/>
                <w:sz w:val="18"/>
                <w:szCs w:val="18"/>
              </w:rPr>
            </w:pPr>
            <w:r w:rsidRPr="000352F2">
              <w:rPr>
                <w:color w:val="000000"/>
              </w:rPr>
              <w:t>ISBN 978-04-1564-456-3.  </w:t>
            </w:r>
          </w:p>
          <w:p w14:paraId="29C505F4" w14:textId="77777777" w:rsidR="000352F2" w:rsidRPr="000352F2" w:rsidRDefault="000352F2" w:rsidP="000352F2">
            <w:pPr>
              <w:textAlignment w:val="baseline"/>
              <w:rPr>
                <w:rFonts w:ascii="Segoe UI" w:hAnsi="Segoe UI" w:cs="Segoe UI"/>
                <w:color w:val="000000"/>
                <w:sz w:val="18"/>
                <w:szCs w:val="18"/>
              </w:rPr>
            </w:pPr>
            <w:r w:rsidRPr="000352F2">
              <w:rPr>
                <w:color w:val="000000"/>
              </w:rPr>
              <w:t xml:space="preserve">PACKARD, V. </w:t>
            </w:r>
            <w:r w:rsidRPr="00EB2116">
              <w:rPr>
                <w:i/>
                <w:iCs/>
                <w:color w:val="000000"/>
              </w:rPr>
              <w:t xml:space="preserve">Výrobci odpadků: </w:t>
            </w:r>
            <w:proofErr w:type="spellStart"/>
            <w:r w:rsidRPr="00EB2116">
              <w:rPr>
                <w:i/>
                <w:iCs/>
                <w:color w:val="000000"/>
              </w:rPr>
              <w:t>Město</w:t>
            </w:r>
            <w:proofErr w:type="spellEnd"/>
            <w:r w:rsidRPr="00EB2116">
              <w:rPr>
                <w:i/>
                <w:iCs/>
                <w:color w:val="000000"/>
              </w:rPr>
              <w:t xml:space="preserve"> budoucnosti</w:t>
            </w:r>
            <w:r w:rsidRPr="000352F2">
              <w:rPr>
                <w:color w:val="000000"/>
              </w:rPr>
              <w:t xml:space="preserve">? In: PACHMANOVÁ, M. Design: </w:t>
            </w:r>
            <w:r w:rsidRPr="000352F2">
              <w:rPr>
                <w:i/>
                <w:iCs/>
                <w:color w:val="000000"/>
              </w:rPr>
              <w:t xml:space="preserve">Aktualita, nebo věčnost? Antologie textů k teorii a </w:t>
            </w:r>
            <w:proofErr w:type="spellStart"/>
            <w:r w:rsidRPr="000352F2">
              <w:rPr>
                <w:i/>
                <w:iCs/>
                <w:color w:val="000000"/>
              </w:rPr>
              <w:t>dějinám</w:t>
            </w:r>
            <w:proofErr w:type="spellEnd"/>
            <w:r w:rsidRPr="000352F2">
              <w:rPr>
                <w:i/>
                <w:iCs/>
                <w:color w:val="000000"/>
              </w:rPr>
              <w:t xml:space="preserve"> designu.</w:t>
            </w:r>
            <w:r w:rsidRPr="000352F2">
              <w:rPr>
                <w:color w:val="000000"/>
              </w:rPr>
              <w:t xml:space="preserve"> Praha: Vysoká škola </w:t>
            </w:r>
            <w:proofErr w:type="spellStart"/>
            <w:r w:rsidRPr="000352F2">
              <w:rPr>
                <w:color w:val="000000"/>
              </w:rPr>
              <w:t>uměleckoprůmyslová</w:t>
            </w:r>
            <w:proofErr w:type="spellEnd"/>
            <w:r w:rsidRPr="000352F2">
              <w:rPr>
                <w:color w:val="000000"/>
              </w:rPr>
              <w:t>, 2005. ISBN 80-86863.05-0.  </w:t>
            </w:r>
          </w:p>
          <w:p w14:paraId="06822694" w14:textId="46268886" w:rsidR="000352F2" w:rsidRPr="000352F2" w:rsidRDefault="000352F2" w:rsidP="000352F2">
            <w:pPr>
              <w:textAlignment w:val="baseline"/>
              <w:rPr>
                <w:rFonts w:ascii="Segoe UI" w:hAnsi="Segoe UI" w:cs="Segoe UI"/>
                <w:color w:val="000000"/>
                <w:sz w:val="18"/>
                <w:szCs w:val="18"/>
              </w:rPr>
            </w:pPr>
            <w:r w:rsidRPr="000352F2">
              <w:rPr>
                <w:color w:val="000000"/>
              </w:rPr>
              <w:t xml:space="preserve">SOLANKI, </w:t>
            </w:r>
            <w:proofErr w:type="spellStart"/>
            <w:r w:rsidRPr="000352F2">
              <w:rPr>
                <w:color w:val="000000"/>
              </w:rPr>
              <w:t>Seetal</w:t>
            </w:r>
            <w:proofErr w:type="spellEnd"/>
            <w:r w:rsidRPr="000352F2">
              <w:rPr>
                <w:color w:val="000000"/>
              </w:rPr>
              <w:t xml:space="preserve">. </w:t>
            </w:r>
            <w:proofErr w:type="spellStart"/>
            <w:r w:rsidRPr="000352F2">
              <w:rPr>
                <w:i/>
                <w:iCs/>
                <w:color w:val="000000"/>
              </w:rPr>
              <w:t>What</w:t>
            </w:r>
            <w:proofErr w:type="spellEnd"/>
            <w:r w:rsidRPr="000352F2">
              <w:rPr>
                <w:i/>
                <w:iCs/>
                <w:color w:val="000000"/>
              </w:rPr>
              <w:t xml:space="preserve"> </w:t>
            </w:r>
            <w:proofErr w:type="spellStart"/>
            <w:r w:rsidRPr="000352F2">
              <w:rPr>
                <w:i/>
                <w:iCs/>
                <w:color w:val="000000"/>
              </w:rPr>
              <w:t>does</w:t>
            </w:r>
            <w:proofErr w:type="spellEnd"/>
            <w:r w:rsidRPr="000352F2">
              <w:rPr>
                <w:i/>
                <w:iCs/>
                <w:color w:val="000000"/>
              </w:rPr>
              <w:t xml:space="preserve"> </w:t>
            </w:r>
            <w:proofErr w:type="spellStart"/>
            <w:r w:rsidRPr="000352F2">
              <w:rPr>
                <w:i/>
                <w:iCs/>
                <w:color w:val="000000"/>
              </w:rPr>
              <w:t>it</w:t>
            </w:r>
            <w:proofErr w:type="spellEnd"/>
            <w:r w:rsidRPr="000352F2">
              <w:rPr>
                <w:i/>
                <w:iCs/>
                <w:color w:val="000000"/>
              </w:rPr>
              <w:t xml:space="preserve"> </w:t>
            </w:r>
            <w:proofErr w:type="spellStart"/>
            <w:r w:rsidRPr="000352F2">
              <w:rPr>
                <w:i/>
                <w:iCs/>
                <w:color w:val="000000"/>
              </w:rPr>
              <w:t>mean</w:t>
            </w:r>
            <w:proofErr w:type="spellEnd"/>
            <w:r w:rsidRPr="000352F2">
              <w:rPr>
                <w:i/>
                <w:iCs/>
                <w:color w:val="000000"/>
              </w:rPr>
              <w:t xml:space="preserve"> to live in a </w:t>
            </w:r>
            <w:proofErr w:type="spellStart"/>
            <w:r w:rsidRPr="000352F2">
              <w:rPr>
                <w:i/>
                <w:iCs/>
                <w:color w:val="000000"/>
              </w:rPr>
              <w:t>material</w:t>
            </w:r>
            <w:proofErr w:type="spellEnd"/>
            <w:r w:rsidRPr="000352F2">
              <w:rPr>
                <w:i/>
                <w:iCs/>
                <w:color w:val="000000"/>
              </w:rPr>
              <w:t xml:space="preserve"> </w:t>
            </w:r>
            <w:proofErr w:type="spellStart"/>
            <w:r w:rsidRPr="000352F2">
              <w:rPr>
                <w:i/>
                <w:iCs/>
                <w:color w:val="000000"/>
              </w:rPr>
              <w:t>world</w:t>
            </w:r>
            <w:proofErr w:type="spellEnd"/>
            <w:r w:rsidRPr="000352F2">
              <w:rPr>
                <w:i/>
                <w:iCs/>
                <w:color w:val="000000"/>
              </w:rPr>
              <w:t xml:space="preserve">, and </w:t>
            </w:r>
            <w:proofErr w:type="spellStart"/>
            <w:r w:rsidRPr="000352F2">
              <w:rPr>
                <w:i/>
                <w:iCs/>
                <w:color w:val="000000"/>
              </w:rPr>
              <w:t>how</w:t>
            </w:r>
            <w:proofErr w:type="spellEnd"/>
            <w:r w:rsidRPr="000352F2">
              <w:rPr>
                <w:i/>
                <w:iCs/>
                <w:color w:val="000000"/>
              </w:rPr>
              <w:t xml:space="preserve"> do </w:t>
            </w:r>
            <w:proofErr w:type="spellStart"/>
            <w:r w:rsidRPr="000352F2">
              <w:rPr>
                <w:i/>
                <w:iCs/>
                <w:color w:val="000000"/>
              </w:rPr>
              <w:t>materials</w:t>
            </w:r>
            <w:proofErr w:type="spellEnd"/>
            <w:r w:rsidRPr="000352F2">
              <w:rPr>
                <w:i/>
                <w:iCs/>
                <w:color w:val="000000"/>
              </w:rPr>
              <w:t xml:space="preserve"> </w:t>
            </w:r>
            <w:proofErr w:type="spellStart"/>
            <w:r w:rsidRPr="000352F2">
              <w:rPr>
                <w:i/>
                <w:iCs/>
                <w:color w:val="000000"/>
              </w:rPr>
              <w:t>of</w:t>
            </w:r>
            <w:proofErr w:type="spellEnd"/>
            <w:r w:rsidRPr="000352F2">
              <w:rPr>
                <w:i/>
                <w:iCs/>
                <w:color w:val="000000"/>
              </w:rPr>
              <w:t xml:space="preserve"> </w:t>
            </w:r>
            <w:proofErr w:type="spellStart"/>
            <w:r w:rsidRPr="000352F2">
              <w:rPr>
                <w:i/>
                <w:iCs/>
                <w:color w:val="000000"/>
              </w:rPr>
              <w:t>the</w:t>
            </w:r>
            <w:proofErr w:type="spellEnd"/>
            <w:r w:rsidRPr="000352F2">
              <w:rPr>
                <w:i/>
                <w:iCs/>
                <w:color w:val="000000"/>
              </w:rPr>
              <w:t xml:space="preserve"> past and </w:t>
            </w:r>
            <w:proofErr w:type="spellStart"/>
            <w:r w:rsidRPr="000352F2">
              <w:rPr>
                <w:i/>
                <w:iCs/>
                <w:color w:val="000000"/>
              </w:rPr>
              <w:t>present</w:t>
            </w:r>
            <w:proofErr w:type="spellEnd"/>
            <w:r w:rsidRPr="000352F2">
              <w:rPr>
                <w:i/>
                <w:iCs/>
                <w:color w:val="000000"/>
              </w:rPr>
              <w:t xml:space="preserve"> hold </w:t>
            </w:r>
            <w:proofErr w:type="spellStart"/>
            <w:r w:rsidRPr="000352F2">
              <w:rPr>
                <w:i/>
                <w:iCs/>
                <w:color w:val="000000"/>
              </w:rPr>
              <w:t>the</w:t>
            </w:r>
            <w:proofErr w:type="spellEnd"/>
            <w:r w:rsidRPr="000352F2">
              <w:rPr>
                <w:i/>
                <w:iCs/>
                <w:color w:val="000000"/>
              </w:rPr>
              <w:t xml:space="preserve"> </w:t>
            </w:r>
            <w:proofErr w:type="spellStart"/>
            <w:r w:rsidRPr="000352F2">
              <w:rPr>
                <w:i/>
                <w:iCs/>
                <w:color w:val="000000"/>
              </w:rPr>
              <w:t>keys</w:t>
            </w:r>
            <w:proofErr w:type="spellEnd"/>
            <w:r w:rsidRPr="000352F2">
              <w:rPr>
                <w:i/>
                <w:iCs/>
                <w:color w:val="000000"/>
              </w:rPr>
              <w:t xml:space="preserve"> to </w:t>
            </w:r>
            <w:proofErr w:type="spellStart"/>
            <w:r w:rsidRPr="000352F2">
              <w:rPr>
                <w:i/>
                <w:iCs/>
                <w:color w:val="000000"/>
              </w:rPr>
              <w:t>our</w:t>
            </w:r>
            <w:proofErr w:type="spellEnd"/>
            <w:r w:rsidRPr="000352F2">
              <w:rPr>
                <w:i/>
                <w:iCs/>
                <w:color w:val="000000"/>
              </w:rPr>
              <w:t xml:space="preserve"> </w:t>
            </w:r>
            <w:proofErr w:type="spellStart"/>
            <w:r w:rsidRPr="000352F2">
              <w:rPr>
                <w:i/>
                <w:iCs/>
                <w:color w:val="000000"/>
              </w:rPr>
              <w:t>future</w:t>
            </w:r>
            <w:proofErr w:type="spellEnd"/>
            <w:r w:rsidRPr="000352F2">
              <w:rPr>
                <w:color w:val="000000"/>
              </w:rPr>
              <w:t xml:space="preserve">, </w:t>
            </w:r>
            <w:proofErr w:type="spellStart"/>
            <w:r w:rsidRPr="000352F2">
              <w:rPr>
                <w:color w:val="000000"/>
              </w:rPr>
              <w:t>Prestel</w:t>
            </w:r>
            <w:proofErr w:type="spellEnd"/>
            <w:r w:rsidRPr="000352F2">
              <w:rPr>
                <w:color w:val="000000"/>
              </w:rPr>
              <w:t>, 2018. ISBN 9783791384719</w:t>
            </w:r>
            <w:r w:rsidR="0030571E">
              <w:rPr>
                <w:color w:val="000000"/>
              </w:rPr>
              <w:t>.</w:t>
            </w:r>
            <w:r w:rsidRPr="000352F2">
              <w:rPr>
                <w:color w:val="000000"/>
              </w:rPr>
              <w:t> </w:t>
            </w:r>
          </w:p>
          <w:p w14:paraId="522AA32A" w14:textId="77777777" w:rsidR="000352F2" w:rsidRPr="000352F2" w:rsidRDefault="000352F2" w:rsidP="000352F2">
            <w:pPr>
              <w:textAlignment w:val="baseline"/>
              <w:rPr>
                <w:rFonts w:ascii="Segoe UI" w:hAnsi="Segoe UI" w:cs="Segoe UI"/>
                <w:color w:val="000000"/>
                <w:sz w:val="18"/>
                <w:szCs w:val="18"/>
              </w:rPr>
            </w:pPr>
            <w:r w:rsidRPr="000352F2">
              <w:rPr>
                <w:b/>
                <w:bCs/>
                <w:color w:val="000000"/>
                <w:shd w:val="clear" w:color="auto" w:fill="FFFFFF"/>
              </w:rPr>
              <w:t>Doporučená</w:t>
            </w:r>
            <w:r w:rsidRPr="000352F2">
              <w:rPr>
                <w:color w:val="000000"/>
                <w:shd w:val="clear" w:color="auto" w:fill="FFFFFF"/>
              </w:rPr>
              <w:t>:</w:t>
            </w:r>
            <w:r w:rsidRPr="000352F2">
              <w:rPr>
                <w:color w:val="000000"/>
              </w:rPr>
              <w:t> </w:t>
            </w:r>
          </w:p>
          <w:p w14:paraId="23287191" w14:textId="77777777" w:rsidR="00543602" w:rsidRPr="000352F2" w:rsidRDefault="00563B3C" w:rsidP="000E1411">
            <w:pPr>
              <w:textAlignment w:val="baseline"/>
              <w:rPr>
                <w:ins w:id="276" w:author="Hana Ponížilová" w:date="2023-03-23T08:26:00Z"/>
                <w:rFonts w:ascii="Segoe UI" w:hAnsi="Segoe UI" w:cs="Segoe UI"/>
                <w:color w:val="000000"/>
                <w:sz w:val="18"/>
                <w:szCs w:val="18"/>
              </w:rPr>
            </w:pPr>
            <w:r w:rsidRPr="000352F2">
              <w:rPr>
                <w:color w:val="000000"/>
                <w:shd w:val="clear" w:color="auto" w:fill="FFFFFF"/>
                <w:lang w:val="en-US"/>
              </w:rPr>
              <w:t xml:space="preserve">BERNARD-COLOMBAT, C. </w:t>
            </w:r>
            <w:r w:rsidRPr="000352F2">
              <w:rPr>
                <w:i/>
                <w:iCs/>
                <w:color w:val="000000"/>
                <w:shd w:val="clear" w:color="auto" w:fill="FFFFFF"/>
                <w:lang w:val="en-US"/>
              </w:rPr>
              <w:t xml:space="preserve">A history of waste in Art. In The </w:t>
            </w:r>
            <w:proofErr w:type="spellStart"/>
            <w:r w:rsidRPr="000352F2">
              <w:rPr>
                <w:i/>
                <w:iCs/>
                <w:color w:val="000000"/>
                <w:shd w:val="clear" w:color="auto" w:fill="FFFFFF"/>
                <w:lang w:val="en-US"/>
              </w:rPr>
              <w:t>TerraCycle</w:t>
            </w:r>
            <w:proofErr w:type="spellEnd"/>
            <w:r w:rsidRPr="000352F2">
              <w:rPr>
                <w:i/>
                <w:iCs/>
                <w:color w:val="000000"/>
                <w:shd w:val="clear" w:color="auto" w:fill="FFFFFF"/>
                <w:lang w:val="en-US"/>
              </w:rPr>
              <w:t xml:space="preserve"> blog</w:t>
            </w:r>
            <w:r w:rsidRPr="000352F2">
              <w:rPr>
                <w:color w:val="000000"/>
                <w:shd w:val="clear" w:color="auto" w:fill="FFFFFF"/>
                <w:lang w:val="en-US"/>
              </w:rPr>
              <w:t xml:space="preserve"> [online]. 20/7 2018 [cit. 2022-05-16]. </w:t>
            </w:r>
            <w:ins w:id="277" w:author="Hana Ponížilová" w:date="2023-03-23T08:26:00Z">
              <w:r w:rsidR="00543602" w:rsidRPr="000352F2">
                <w:rPr>
                  <w:color w:val="000000"/>
                </w:rPr>
                <w:t xml:space="preserve">GLOGAZA, J. </w:t>
              </w:r>
              <w:proofErr w:type="spellStart"/>
              <w:r w:rsidR="00543602" w:rsidRPr="000352F2">
                <w:rPr>
                  <w:i/>
                  <w:iCs/>
                  <w:color w:val="000000"/>
                </w:rPr>
                <w:t>Slow</w:t>
              </w:r>
              <w:proofErr w:type="spellEnd"/>
              <w:r w:rsidR="00543602" w:rsidRPr="000352F2">
                <w:rPr>
                  <w:i/>
                  <w:iCs/>
                  <w:color w:val="000000"/>
                </w:rPr>
                <w:t xml:space="preserve"> </w:t>
              </w:r>
              <w:proofErr w:type="spellStart"/>
              <w:r w:rsidR="00543602" w:rsidRPr="000352F2">
                <w:rPr>
                  <w:i/>
                  <w:iCs/>
                  <w:color w:val="000000"/>
                </w:rPr>
                <w:t>Fashion</w:t>
              </w:r>
              <w:proofErr w:type="spellEnd"/>
              <w:r w:rsidR="00543602" w:rsidRPr="000352F2">
                <w:rPr>
                  <w:i/>
                  <w:iCs/>
                  <w:color w:val="000000"/>
                </w:rPr>
                <w:t xml:space="preserve"> – Módní revoluce.</w:t>
              </w:r>
              <w:r w:rsidR="00543602" w:rsidRPr="000352F2">
                <w:rPr>
                  <w:color w:val="000000"/>
                </w:rPr>
                <w:t xml:space="preserve"> Praha: </w:t>
              </w:r>
              <w:proofErr w:type="spellStart"/>
              <w:r w:rsidR="00543602" w:rsidRPr="000352F2">
                <w:rPr>
                  <w:color w:val="000000"/>
                </w:rPr>
                <w:t>Alferia</w:t>
              </w:r>
              <w:proofErr w:type="spellEnd"/>
              <w:r w:rsidR="00543602" w:rsidRPr="000352F2">
                <w:rPr>
                  <w:color w:val="000000"/>
                </w:rPr>
                <w:t>, 2021. ISBN 978-80-271-2108-3.  </w:t>
              </w:r>
            </w:ins>
          </w:p>
          <w:p w14:paraId="48C26EFB" w14:textId="61997B3A" w:rsidR="000352F2" w:rsidRPr="000E1411" w:rsidRDefault="000352F2" w:rsidP="000E1411">
            <w:pPr>
              <w:textAlignment w:val="baseline"/>
              <w:rPr>
                <w:sz w:val="18"/>
                <w:szCs w:val="18"/>
              </w:rPr>
            </w:pPr>
            <w:r w:rsidRPr="000E1411">
              <w:rPr>
                <w:color w:val="222222"/>
              </w:rPr>
              <w:t xml:space="preserve">PILZ, R. </w:t>
            </w:r>
            <w:proofErr w:type="spellStart"/>
            <w:r w:rsidRPr="000E1411">
              <w:rPr>
                <w:color w:val="222222"/>
              </w:rPr>
              <w:t>Thinking</w:t>
            </w:r>
            <w:proofErr w:type="spellEnd"/>
            <w:r w:rsidRPr="000E1411">
              <w:rPr>
                <w:color w:val="222222"/>
              </w:rPr>
              <w:t xml:space="preserve"> </w:t>
            </w:r>
            <w:proofErr w:type="spellStart"/>
            <w:r w:rsidRPr="000E1411">
              <w:rPr>
                <w:color w:val="222222"/>
              </w:rPr>
              <w:t>about</w:t>
            </w:r>
            <w:proofErr w:type="spellEnd"/>
            <w:r w:rsidRPr="000E1411">
              <w:rPr>
                <w:color w:val="222222"/>
              </w:rPr>
              <w:t xml:space="preserve"> a green </w:t>
            </w:r>
            <w:proofErr w:type="spellStart"/>
            <w:r w:rsidRPr="000E1411">
              <w:rPr>
                <w:color w:val="222222"/>
              </w:rPr>
              <w:t>future</w:t>
            </w:r>
            <w:proofErr w:type="spellEnd"/>
            <w:r w:rsidRPr="000E1411">
              <w:rPr>
                <w:color w:val="222222"/>
              </w:rPr>
              <w:t xml:space="preserve">. In: </w:t>
            </w:r>
            <w:r w:rsidRPr="000E1411">
              <w:rPr>
                <w:i/>
                <w:iCs/>
                <w:color w:val="222222"/>
              </w:rPr>
              <w:t>Salvo</w:t>
            </w:r>
            <w:r w:rsidRPr="000E1411">
              <w:rPr>
                <w:color w:val="222222"/>
              </w:rPr>
              <w:t xml:space="preserve">. </w:t>
            </w:r>
            <w:proofErr w:type="spellStart"/>
            <w:r w:rsidRPr="000E1411">
              <w:rPr>
                <w:color w:val="222222"/>
              </w:rPr>
              <w:t>Október</w:t>
            </w:r>
            <w:proofErr w:type="spellEnd"/>
            <w:r w:rsidRPr="000E1411">
              <w:rPr>
                <w:color w:val="222222"/>
              </w:rPr>
              <w:t xml:space="preserve"> 1994, č. 23, </w:t>
            </w:r>
            <w:proofErr w:type="spellStart"/>
            <w:r w:rsidRPr="000E1411">
              <w:rPr>
                <w:color w:val="222222"/>
              </w:rPr>
              <w:t>ss</w:t>
            </w:r>
            <w:proofErr w:type="spellEnd"/>
            <w:r w:rsidRPr="000E1411">
              <w:rPr>
                <w:color w:val="222222"/>
              </w:rPr>
              <w:t>. 11–14.  </w:t>
            </w:r>
          </w:p>
          <w:p w14:paraId="0FDAF12F" w14:textId="77777777" w:rsidR="00543602" w:rsidRDefault="000352F2" w:rsidP="000E1411">
            <w:pPr>
              <w:textAlignment w:val="baseline"/>
              <w:rPr>
                <w:ins w:id="278" w:author="Hana Ponížilová" w:date="2023-03-23T08:26:00Z"/>
              </w:rPr>
            </w:pPr>
            <w:proofErr w:type="spellStart"/>
            <w:r w:rsidRPr="000E1411">
              <w:rPr>
                <w:color w:val="000000"/>
                <w:shd w:val="clear" w:color="auto" w:fill="FFFFFF"/>
                <w:lang w:val="en-US"/>
              </w:rPr>
              <w:t>Dostupné</w:t>
            </w:r>
            <w:proofErr w:type="spellEnd"/>
            <w:r w:rsidRPr="000E1411">
              <w:rPr>
                <w:color w:val="000000"/>
                <w:shd w:val="clear" w:color="auto" w:fill="FFFFFF"/>
                <w:lang w:val="en-US"/>
              </w:rPr>
              <w:t xml:space="preserve"> z</w:t>
            </w:r>
            <w:r w:rsidRPr="000E1411">
              <w:rPr>
                <w:color w:val="000000"/>
                <w:shd w:val="clear" w:color="auto" w:fill="FFFFFF"/>
              </w:rPr>
              <w:t xml:space="preserve">: </w:t>
            </w:r>
            <w:hyperlink r:id="rId26" w:tgtFrame="_blank" w:history="1">
              <w:r w:rsidRPr="000E1411">
                <w:rPr>
                  <w:lang w:val="en-US"/>
                </w:rPr>
                <w:t>https://terracycleblog.co.uk/2018/07/20/a-history-of-waste-in-art/</w:t>
              </w:r>
            </w:hyperlink>
            <w:r w:rsidRPr="00466A51">
              <w:rPr>
                <w:shd w:val="clear" w:color="auto" w:fill="FFFFFF"/>
              </w:rPr>
              <w:t> </w:t>
            </w:r>
            <w:r w:rsidRPr="00466A51">
              <w:t> </w:t>
            </w:r>
          </w:p>
          <w:p w14:paraId="5B2A3E54" w14:textId="2AC2D7BB" w:rsidR="00543602" w:rsidRDefault="00543602" w:rsidP="000E1411">
            <w:pPr>
              <w:textAlignment w:val="baseline"/>
              <w:rPr>
                <w:ins w:id="279" w:author="Hana Ponížilová" w:date="2023-03-23T08:26:00Z"/>
              </w:rPr>
            </w:pPr>
            <w:ins w:id="280" w:author="Hana Ponížilová" w:date="2023-03-23T08:26:00Z">
              <w:r w:rsidRPr="00311B61">
                <w:t xml:space="preserve">ŠTRANEKOVÁ, M., ZAJACOVÁ, S. </w:t>
              </w:r>
              <w:r w:rsidRPr="00563B3C">
                <w:rPr>
                  <w:i/>
                  <w:iCs/>
                </w:rPr>
                <w:t>Vybran</w:t>
              </w:r>
              <w:r w:rsidRPr="00311B61">
                <w:rPr>
                  <w:i/>
                  <w:iCs/>
                </w:rPr>
                <w:t>é</w:t>
              </w:r>
              <w:r w:rsidRPr="00563B3C">
                <w:rPr>
                  <w:i/>
                  <w:iCs/>
                </w:rPr>
                <w:t xml:space="preserve"> kapitoly z </w:t>
              </w:r>
              <w:proofErr w:type="spellStart"/>
              <w:r w:rsidRPr="00563B3C">
                <w:rPr>
                  <w:i/>
                  <w:iCs/>
                </w:rPr>
                <w:t>předmětu</w:t>
              </w:r>
              <w:proofErr w:type="spellEnd"/>
              <w:r w:rsidRPr="00563B3C">
                <w:rPr>
                  <w:i/>
                  <w:iCs/>
                </w:rPr>
                <w:t xml:space="preserve"> Technologie oboru</w:t>
              </w:r>
              <w:r w:rsidRPr="00563B3C">
                <w:t xml:space="preserve">. Zlín: UTB, 2015. </w:t>
              </w:r>
            </w:ins>
          </w:p>
          <w:p w14:paraId="7EA61320" w14:textId="77777777" w:rsidR="00543602" w:rsidRPr="00311B61" w:rsidRDefault="00543602" w:rsidP="000E1411">
            <w:pPr>
              <w:textAlignment w:val="baseline"/>
              <w:rPr>
                <w:ins w:id="281" w:author="Hana Ponížilová" w:date="2023-03-23T08:26:00Z"/>
                <w:sz w:val="18"/>
                <w:szCs w:val="18"/>
              </w:rPr>
            </w:pPr>
            <w:ins w:id="282" w:author="Hana Ponížilová" w:date="2023-03-23T08:26:00Z">
              <w:r w:rsidRPr="00563B3C">
                <w:t>ISBN 978-80-7454-474-3</w:t>
              </w:r>
              <w:r>
                <w:t>.</w:t>
              </w:r>
              <w:r w:rsidRPr="00563B3C">
                <w:t> </w:t>
              </w:r>
            </w:ins>
          </w:p>
          <w:p w14:paraId="6DA6832F" w14:textId="4438A112" w:rsidR="000352F2" w:rsidRPr="00466A51" w:rsidRDefault="000352F2" w:rsidP="000352F2">
            <w:pPr>
              <w:textAlignment w:val="baseline"/>
              <w:rPr>
                <w:rFonts w:ascii="Segoe UI" w:hAnsi="Segoe UI" w:cs="Segoe UI"/>
                <w:color w:val="000000"/>
                <w:sz w:val="18"/>
                <w:szCs w:val="18"/>
              </w:rPr>
            </w:pPr>
          </w:p>
        </w:tc>
      </w:tr>
    </w:tbl>
    <w:p w14:paraId="6A39B61E" w14:textId="08DA4F25" w:rsidR="00563B3C" w:rsidRDefault="00563B3C"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665B17" w:rsidRPr="00CF1612" w14:paraId="1BEFB0C1" w14:textId="77777777" w:rsidTr="000E3D85">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A676738" w14:textId="77777777" w:rsidR="00665B17" w:rsidRPr="00CF1612" w:rsidRDefault="00665B17" w:rsidP="000E3D85">
            <w:pPr>
              <w:jc w:val="both"/>
              <w:textAlignment w:val="baseline"/>
              <w:rPr>
                <w:rFonts w:ascii="Segoe UI" w:hAnsi="Segoe UI" w:cs="Segoe UI"/>
                <w:sz w:val="18"/>
                <w:szCs w:val="18"/>
              </w:rPr>
            </w:pPr>
            <w:r w:rsidRPr="00CF1612">
              <w:rPr>
                <w:b/>
                <w:bCs/>
                <w:sz w:val="28"/>
                <w:szCs w:val="28"/>
              </w:rPr>
              <w:lastRenderedPageBreak/>
              <w:t>B-III – Charakteristika studijního předmětu</w:t>
            </w:r>
            <w:r w:rsidRPr="00CF1612">
              <w:rPr>
                <w:sz w:val="28"/>
                <w:szCs w:val="28"/>
              </w:rPr>
              <w:t> </w:t>
            </w:r>
          </w:p>
        </w:tc>
      </w:tr>
      <w:tr w:rsidR="00665B17" w:rsidRPr="00CF1612" w14:paraId="10E0E600" w14:textId="77777777" w:rsidTr="000E3D85">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555C94AF" w14:textId="77777777" w:rsidR="00665B17" w:rsidRPr="00CF1612" w:rsidRDefault="00665B17" w:rsidP="000E3D85">
            <w:pPr>
              <w:textAlignment w:val="baseline"/>
              <w:rPr>
                <w:rFonts w:ascii="Segoe UI" w:hAnsi="Segoe UI" w:cs="Segoe UI"/>
                <w:sz w:val="18"/>
                <w:szCs w:val="18"/>
              </w:rPr>
            </w:pPr>
            <w:r w:rsidRPr="00CF1612">
              <w:rPr>
                <w:b/>
                <w:bCs/>
              </w:rPr>
              <w:t>Název studijního předmětu</w:t>
            </w:r>
            <w:r w:rsidRPr="00CF1612">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5BC0DCBB" w14:textId="4BFB75C2" w:rsidR="00665B17" w:rsidRPr="00CF1612" w:rsidRDefault="00665B17" w:rsidP="000E3D85">
            <w:pPr>
              <w:jc w:val="both"/>
              <w:textAlignment w:val="baseline"/>
              <w:rPr>
                <w:rFonts w:ascii="Segoe UI" w:hAnsi="Segoe UI" w:cs="Segoe UI"/>
                <w:sz w:val="18"/>
                <w:szCs w:val="18"/>
              </w:rPr>
            </w:pPr>
            <w:r w:rsidRPr="00CF1612">
              <w:rPr>
                <w:color w:val="000000"/>
              </w:rPr>
              <w:t>Klauzurní práce</w:t>
            </w:r>
            <w:r>
              <w:rPr>
                <w:color w:val="000000"/>
              </w:rPr>
              <w:t xml:space="preserve"> 1</w:t>
            </w:r>
            <w:r w:rsidRPr="00CF1612">
              <w:rPr>
                <w:color w:val="000000"/>
              </w:rPr>
              <w:t> </w:t>
            </w:r>
          </w:p>
        </w:tc>
      </w:tr>
      <w:tr w:rsidR="00665B17" w:rsidRPr="00CF1612" w14:paraId="55817C90"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EE44F57" w14:textId="77777777" w:rsidR="00665B17" w:rsidRPr="00CF1612" w:rsidRDefault="00665B17" w:rsidP="000E3D85">
            <w:pPr>
              <w:textAlignment w:val="baseline"/>
              <w:rPr>
                <w:rFonts w:ascii="Segoe UI" w:hAnsi="Segoe UI" w:cs="Segoe UI"/>
                <w:sz w:val="18"/>
                <w:szCs w:val="18"/>
              </w:rPr>
            </w:pPr>
            <w:r w:rsidRPr="00CF1612">
              <w:rPr>
                <w:b/>
                <w:bCs/>
              </w:rPr>
              <w:t>Typ předmětu</w:t>
            </w:r>
            <w:r w:rsidRPr="00CF161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7C47F11" w14:textId="77777777" w:rsidR="00665B17" w:rsidRPr="00CF1612" w:rsidRDefault="00665B17" w:rsidP="000E3D85">
            <w:pPr>
              <w:jc w:val="both"/>
              <w:textAlignment w:val="baseline"/>
              <w:rPr>
                <w:rFonts w:ascii="Segoe UI" w:hAnsi="Segoe UI" w:cs="Segoe UI"/>
                <w:sz w:val="18"/>
                <w:szCs w:val="18"/>
              </w:rPr>
            </w:pPr>
            <w:r w:rsidRPr="00CF1612">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84B8D70" w14:textId="77777777" w:rsidR="00665B17" w:rsidRPr="00CF1612" w:rsidRDefault="00665B17" w:rsidP="000E3D85">
            <w:pPr>
              <w:jc w:val="both"/>
              <w:textAlignment w:val="baseline"/>
              <w:rPr>
                <w:rFonts w:ascii="Segoe UI" w:hAnsi="Segoe UI" w:cs="Segoe UI"/>
                <w:sz w:val="18"/>
                <w:szCs w:val="18"/>
              </w:rPr>
            </w:pPr>
            <w:r w:rsidRPr="00CF1612">
              <w:rPr>
                <w:b/>
                <w:bCs/>
              </w:rPr>
              <w:t>doporučený ročník / semestr</w:t>
            </w:r>
            <w:r w:rsidRPr="00CF1612">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57DC87E" w14:textId="77777777" w:rsidR="00665B17" w:rsidRPr="00CF1612" w:rsidRDefault="00665B17" w:rsidP="000E3D85">
            <w:pPr>
              <w:jc w:val="both"/>
              <w:textAlignment w:val="baseline"/>
              <w:rPr>
                <w:rFonts w:ascii="Segoe UI" w:hAnsi="Segoe UI" w:cs="Segoe UI"/>
                <w:sz w:val="18"/>
                <w:szCs w:val="18"/>
              </w:rPr>
            </w:pPr>
            <w:r w:rsidRPr="00CF1612">
              <w:t>1/LS </w:t>
            </w:r>
          </w:p>
        </w:tc>
      </w:tr>
      <w:tr w:rsidR="00665B17" w:rsidRPr="00CF1612" w14:paraId="622EBBAD"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39484A4" w14:textId="77777777" w:rsidR="00665B17" w:rsidRPr="00CF1612" w:rsidRDefault="00665B17" w:rsidP="000E3D85">
            <w:pPr>
              <w:textAlignment w:val="baseline"/>
              <w:rPr>
                <w:rFonts w:ascii="Segoe UI" w:hAnsi="Segoe UI" w:cs="Segoe UI"/>
                <w:sz w:val="18"/>
                <w:szCs w:val="18"/>
              </w:rPr>
            </w:pPr>
            <w:r w:rsidRPr="00CF1612">
              <w:rPr>
                <w:b/>
                <w:bCs/>
              </w:rPr>
              <w:t>Rozsah studijního předmětu</w:t>
            </w:r>
            <w:r w:rsidRPr="00CF1612">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3B169BC" w14:textId="77777777" w:rsidR="00665B17" w:rsidRPr="00CF1612" w:rsidRDefault="00665B17" w:rsidP="000E3D85">
            <w:pPr>
              <w:jc w:val="both"/>
              <w:textAlignment w:val="baseline"/>
              <w:rPr>
                <w:rFonts w:ascii="Segoe UI" w:hAnsi="Segoe UI" w:cs="Segoe UI"/>
                <w:sz w:val="18"/>
                <w:szCs w:val="18"/>
              </w:rPr>
            </w:pPr>
            <w:r w:rsidRPr="00CF1612">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58322930" w14:textId="77777777" w:rsidR="00665B17" w:rsidRPr="00CF1612" w:rsidRDefault="00665B17" w:rsidP="000E3D85">
            <w:pPr>
              <w:jc w:val="both"/>
              <w:textAlignment w:val="baseline"/>
              <w:rPr>
                <w:rFonts w:ascii="Segoe UI" w:hAnsi="Segoe UI" w:cs="Segoe UI"/>
                <w:sz w:val="18"/>
                <w:szCs w:val="18"/>
              </w:rPr>
            </w:pPr>
            <w:r w:rsidRPr="00CF1612">
              <w:rPr>
                <w:b/>
                <w:bCs/>
              </w:rPr>
              <w:t>hod. </w:t>
            </w:r>
            <w:r w:rsidRPr="00CF1612">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1762F2C1" w14:textId="77777777" w:rsidR="00665B17" w:rsidRPr="00CF1612" w:rsidRDefault="00665B17" w:rsidP="000E3D85">
            <w:pPr>
              <w:jc w:val="both"/>
              <w:textAlignment w:val="baseline"/>
              <w:rPr>
                <w:rFonts w:ascii="Segoe UI" w:hAnsi="Segoe UI" w:cs="Segoe UI"/>
                <w:sz w:val="18"/>
                <w:szCs w:val="18"/>
              </w:rPr>
            </w:pPr>
            <w:r w:rsidRPr="00CF1612">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A078132" w14:textId="77777777" w:rsidR="00665B17" w:rsidRPr="00CF1612" w:rsidRDefault="00665B17" w:rsidP="000E3D85">
            <w:pPr>
              <w:jc w:val="both"/>
              <w:textAlignment w:val="baseline"/>
              <w:rPr>
                <w:rFonts w:ascii="Segoe UI" w:hAnsi="Segoe UI" w:cs="Segoe UI"/>
                <w:sz w:val="18"/>
                <w:szCs w:val="18"/>
              </w:rPr>
            </w:pPr>
            <w:r w:rsidRPr="00CF1612">
              <w:rPr>
                <w:b/>
                <w:bCs/>
              </w:rPr>
              <w:t>kreditů</w:t>
            </w:r>
            <w:r w:rsidRPr="00CF161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CF44604" w14:textId="77777777" w:rsidR="00665B17" w:rsidRPr="00CF1612" w:rsidRDefault="00665B17" w:rsidP="000E3D85">
            <w:pPr>
              <w:jc w:val="both"/>
              <w:textAlignment w:val="baseline"/>
              <w:rPr>
                <w:rFonts w:ascii="Segoe UI" w:hAnsi="Segoe UI" w:cs="Segoe UI"/>
                <w:sz w:val="18"/>
                <w:szCs w:val="18"/>
              </w:rPr>
            </w:pPr>
            <w:r w:rsidRPr="00CF1612">
              <w:t>5 </w:t>
            </w:r>
          </w:p>
        </w:tc>
      </w:tr>
      <w:tr w:rsidR="00665B17" w:rsidRPr="00CF1612" w14:paraId="1E45F447"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5E2CCD7" w14:textId="77777777" w:rsidR="00665B17" w:rsidRPr="00CF1612" w:rsidRDefault="00665B17" w:rsidP="000E3D85">
            <w:pPr>
              <w:textAlignment w:val="baseline"/>
              <w:rPr>
                <w:rFonts w:ascii="Segoe UI" w:hAnsi="Segoe UI" w:cs="Segoe UI"/>
                <w:sz w:val="18"/>
                <w:szCs w:val="18"/>
              </w:rPr>
            </w:pPr>
            <w:r w:rsidRPr="00CF1612">
              <w:rPr>
                <w:b/>
                <w:bCs/>
              </w:rPr>
              <w:t xml:space="preserve">Prerekvizity, </w:t>
            </w:r>
            <w:proofErr w:type="spellStart"/>
            <w:r w:rsidRPr="00CF1612">
              <w:rPr>
                <w:b/>
                <w:bCs/>
              </w:rPr>
              <w:t>korekvizity</w:t>
            </w:r>
            <w:proofErr w:type="spellEnd"/>
            <w:r w:rsidRPr="00CF1612">
              <w:rPr>
                <w:b/>
                <w:bCs/>
              </w:rPr>
              <w:t>, ekvivalence</w:t>
            </w:r>
            <w:r w:rsidRPr="00CF1612">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58D92AA5" w14:textId="77777777" w:rsidR="00665B17" w:rsidRPr="00CF1612" w:rsidRDefault="00665B17" w:rsidP="000E3D85">
            <w:pPr>
              <w:jc w:val="both"/>
              <w:textAlignment w:val="baseline"/>
              <w:rPr>
                <w:rFonts w:ascii="Segoe UI" w:hAnsi="Segoe UI" w:cs="Segoe UI"/>
                <w:sz w:val="18"/>
                <w:szCs w:val="18"/>
              </w:rPr>
            </w:pPr>
            <w:r w:rsidRPr="00CF1612">
              <w:t> </w:t>
            </w:r>
          </w:p>
        </w:tc>
      </w:tr>
      <w:tr w:rsidR="00665B17" w:rsidRPr="00CF1612" w14:paraId="5D861E15"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CB916B0" w14:textId="77777777" w:rsidR="00665B17" w:rsidRPr="00CF1612" w:rsidRDefault="00665B17" w:rsidP="000E3D85">
            <w:pPr>
              <w:textAlignment w:val="baseline"/>
              <w:rPr>
                <w:rFonts w:ascii="Segoe UI" w:hAnsi="Segoe UI" w:cs="Segoe UI"/>
                <w:sz w:val="18"/>
                <w:szCs w:val="18"/>
              </w:rPr>
            </w:pPr>
            <w:r w:rsidRPr="00CF1612">
              <w:rPr>
                <w:b/>
                <w:bCs/>
              </w:rPr>
              <w:t>Způsob ověření studijních výsledků</w:t>
            </w:r>
            <w:r w:rsidRPr="00CF161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3A86867" w14:textId="77777777" w:rsidR="00665B17" w:rsidRPr="00CF1612" w:rsidRDefault="00665B17" w:rsidP="000E3D85">
            <w:pPr>
              <w:jc w:val="both"/>
              <w:textAlignment w:val="baseline"/>
              <w:rPr>
                <w:rFonts w:ascii="Segoe UI" w:hAnsi="Segoe UI" w:cs="Segoe UI"/>
                <w:sz w:val="18"/>
                <w:szCs w:val="18"/>
              </w:rPr>
            </w:pPr>
            <w:r w:rsidRPr="00CF161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EBA2B08" w14:textId="77777777" w:rsidR="00665B17" w:rsidRPr="00CF1612" w:rsidRDefault="00665B17" w:rsidP="000E3D85">
            <w:pPr>
              <w:jc w:val="both"/>
              <w:textAlignment w:val="baseline"/>
              <w:rPr>
                <w:rFonts w:ascii="Segoe UI" w:hAnsi="Segoe UI" w:cs="Segoe UI"/>
                <w:sz w:val="18"/>
                <w:szCs w:val="18"/>
              </w:rPr>
            </w:pPr>
            <w:r w:rsidRPr="00CF1612">
              <w:rPr>
                <w:b/>
                <w:bCs/>
              </w:rPr>
              <w:t>Forma výuky</w:t>
            </w:r>
            <w:r w:rsidRPr="00CF161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11B629" w14:textId="77777777" w:rsidR="00665B17" w:rsidRPr="00CF1612" w:rsidRDefault="00665B17" w:rsidP="000E3D85">
            <w:pPr>
              <w:jc w:val="both"/>
              <w:textAlignment w:val="baseline"/>
              <w:rPr>
                <w:rFonts w:ascii="Segoe UI" w:hAnsi="Segoe UI" w:cs="Segoe UI"/>
                <w:sz w:val="18"/>
                <w:szCs w:val="18"/>
              </w:rPr>
            </w:pPr>
            <w:r w:rsidRPr="00CF1612">
              <w:t>cvičení </w:t>
            </w:r>
          </w:p>
        </w:tc>
      </w:tr>
      <w:tr w:rsidR="00665B17" w:rsidRPr="00CF1612" w14:paraId="7D336CB1"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D3CE7A3" w14:textId="77777777" w:rsidR="00665B17" w:rsidRPr="00CF1612" w:rsidRDefault="00665B17" w:rsidP="000E3D85">
            <w:pPr>
              <w:textAlignment w:val="baseline"/>
              <w:rPr>
                <w:rFonts w:ascii="Segoe UI" w:hAnsi="Segoe UI" w:cs="Segoe UI"/>
                <w:sz w:val="18"/>
                <w:szCs w:val="18"/>
              </w:rPr>
            </w:pPr>
            <w:r w:rsidRPr="00CF1612">
              <w:rPr>
                <w:b/>
                <w:bCs/>
              </w:rPr>
              <w:t>Forma způsobu ověření studijních výsledků a další požadavky na studenta</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48F5A84" w14:textId="77777777" w:rsidR="00665B17" w:rsidRPr="00CF1612" w:rsidRDefault="00665B17" w:rsidP="000E3D85">
            <w:pPr>
              <w:jc w:val="both"/>
              <w:textAlignment w:val="baseline"/>
              <w:rPr>
                <w:rFonts w:ascii="Segoe UI" w:hAnsi="Segoe UI" w:cs="Segoe UI"/>
                <w:sz w:val="18"/>
                <w:szCs w:val="18"/>
              </w:rPr>
            </w:pPr>
            <w:r w:rsidRPr="00CF1612">
              <w:rPr>
                <w:color w:val="000000"/>
              </w:rPr>
              <w:t>Odevzdaná práce a pravidelné konzultace na klauzurním úkolu </w:t>
            </w:r>
          </w:p>
          <w:p w14:paraId="2A904F00" w14:textId="77777777" w:rsidR="00665B17" w:rsidRPr="00CF1612" w:rsidRDefault="00665B17" w:rsidP="000E3D85">
            <w:pPr>
              <w:jc w:val="both"/>
              <w:textAlignment w:val="baseline"/>
              <w:rPr>
                <w:rFonts w:ascii="Segoe UI" w:hAnsi="Segoe UI" w:cs="Segoe UI"/>
                <w:sz w:val="18"/>
                <w:szCs w:val="18"/>
              </w:rPr>
            </w:pPr>
            <w:r w:rsidRPr="00CF1612">
              <w:t> </w:t>
            </w:r>
          </w:p>
        </w:tc>
      </w:tr>
      <w:tr w:rsidR="00665B17" w:rsidRPr="00CF1612" w14:paraId="2DB269AA"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8DDBD42" w14:textId="77777777" w:rsidR="00665B17" w:rsidRPr="00CF1612" w:rsidRDefault="00665B17" w:rsidP="000E3D85">
            <w:pPr>
              <w:textAlignment w:val="baseline"/>
              <w:rPr>
                <w:rFonts w:ascii="Segoe UI" w:hAnsi="Segoe UI" w:cs="Segoe UI"/>
                <w:sz w:val="18"/>
                <w:szCs w:val="18"/>
              </w:rPr>
            </w:pPr>
            <w:r w:rsidRPr="00CF1612">
              <w:t> </w:t>
            </w:r>
          </w:p>
        </w:tc>
      </w:tr>
      <w:tr w:rsidR="00665B17" w:rsidRPr="00CF1612" w14:paraId="22936D64" w14:textId="77777777" w:rsidTr="000E3D85">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308C6CAF" w14:textId="77777777" w:rsidR="00665B17" w:rsidRPr="00CF1612" w:rsidRDefault="00665B17" w:rsidP="000E3D85">
            <w:pPr>
              <w:textAlignment w:val="baseline"/>
              <w:rPr>
                <w:rFonts w:ascii="Segoe UI" w:hAnsi="Segoe UI" w:cs="Segoe UI"/>
                <w:sz w:val="18"/>
                <w:szCs w:val="18"/>
              </w:rPr>
            </w:pPr>
            <w:r w:rsidRPr="00CF1612">
              <w:rPr>
                <w:b/>
                <w:bCs/>
              </w:rPr>
              <w:t>Garant předmětu</w:t>
            </w:r>
            <w:r w:rsidRPr="00CF161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16324BD2" w14:textId="77777777" w:rsidR="00665B17" w:rsidRPr="00CF1612" w:rsidRDefault="00665B17" w:rsidP="000E3D85">
            <w:pPr>
              <w:jc w:val="both"/>
              <w:textAlignment w:val="baseline"/>
              <w:rPr>
                <w:rFonts w:ascii="Segoe UI" w:hAnsi="Segoe UI" w:cs="Segoe UI"/>
                <w:sz w:val="18"/>
                <w:szCs w:val="18"/>
              </w:rPr>
            </w:pPr>
            <w:r w:rsidRPr="00CF1612">
              <w:t xml:space="preserve">Mgr. Eva </w:t>
            </w:r>
            <w:proofErr w:type="spellStart"/>
            <w:r w:rsidRPr="00CF1612">
              <w:t>Gartnerová</w:t>
            </w:r>
            <w:proofErr w:type="spellEnd"/>
            <w:r w:rsidRPr="00CF1612">
              <w:t>, Ph.D. </w:t>
            </w:r>
          </w:p>
        </w:tc>
      </w:tr>
      <w:tr w:rsidR="00665B17" w:rsidRPr="00CF1612" w14:paraId="51726886" w14:textId="77777777" w:rsidTr="000E3D85">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0CD84E5A" w14:textId="77777777" w:rsidR="00665B17" w:rsidRPr="00CF1612" w:rsidRDefault="00665B17" w:rsidP="000E3D85">
            <w:pPr>
              <w:textAlignment w:val="baseline"/>
              <w:rPr>
                <w:rFonts w:ascii="Segoe UI" w:hAnsi="Segoe UI" w:cs="Segoe UI"/>
                <w:sz w:val="18"/>
                <w:szCs w:val="18"/>
              </w:rPr>
            </w:pPr>
            <w:r w:rsidRPr="00CF1612">
              <w:rPr>
                <w:b/>
                <w:bCs/>
              </w:rPr>
              <w:t>Zapojení garanta do výuky předmětu</w:t>
            </w:r>
            <w:r w:rsidRPr="00CF161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1428EF0" w14:textId="77777777" w:rsidR="00665B17" w:rsidRPr="00CF1612" w:rsidRDefault="00665B17" w:rsidP="000E3D85">
            <w:pPr>
              <w:jc w:val="both"/>
              <w:textAlignment w:val="baseline"/>
              <w:rPr>
                <w:rFonts w:ascii="Segoe UI" w:hAnsi="Segoe UI" w:cs="Segoe UI"/>
                <w:sz w:val="18"/>
                <w:szCs w:val="18"/>
              </w:rPr>
            </w:pPr>
            <w:r w:rsidRPr="00CF1612">
              <w:t>100 % </w:t>
            </w:r>
          </w:p>
        </w:tc>
      </w:tr>
      <w:tr w:rsidR="00665B17" w:rsidRPr="00CF1612" w14:paraId="4EA1FACB"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D20C6A1" w14:textId="77777777" w:rsidR="00665B17" w:rsidRPr="00CF1612" w:rsidRDefault="00665B17" w:rsidP="000E3D85">
            <w:pPr>
              <w:textAlignment w:val="baseline"/>
              <w:rPr>
                <w:rFonts w:ascii="Segoe UI" w:hAnsi="Segoe UI" w:cs="Segoe UI"/>
                <w:sz w:val="18"/>
                <w:szCs w:val="18"/>
              </w:rPr>
            </w:pPr>
            <w:r w:rsidRPr="00CF1612">
              <w:rPr>
                <w:b/>
                <w:bCs/>
              </w:rPr>
              <w:t>Vyučující</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D70E22F" w14:textId="77777777" w:rsidR="00665B17" w:rsidRPr="00CF1612" w:rsidRDefault="00665B17" w:rsidP="000E3D85">
            <w:pPr>
              <w:jc w:val="both"/>
              <w:textAlignment w:val="baseline"/>
              <w:rPr>
                <w:rFonts w:ascii="Segoe UI" w:hAnsi="Segoe UI" w:cs="Segoe UI"/>
                <w:sz w:val="18"/>
                <w:szCs w:val="18"/>
              </w:rPr>
            </w:pPr>
            <w:r w:rsidRPr="00CF1612">
              <w:t xml:space="preserve">Mgr. Eva </w:t>
            </w:r>
            <w:proofErr w:type="spellStart"/>
            <w:r w:rsidRPr="00CF1612">
              <w:t>Gartnerová</w:t>
            </w:r>
            <w:proofErr w:type="spellEnd"/>
            <w:r w:rsidRPr="00CF1612">
              <w:t>, Ph.D. </w:t>
            </w:r>
          </w:p>
        </w:tc>
      </w:tr>
      <w:tr w:rsidR="00665B17" w:rsidRPr="00CF1612" w14:paraId="3DADB49D"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71F0FCB" w14:textId="77777777" w:rsidR="00665B17" w:rsidRPr="00CF1612" w:rsidRDefault="00665B17" w:rsidP="000E3D85">
            <w:pPr>
              <w:jc w:val="both"/>
              <w:textAlignment w:val="baseline"/>
              <w:rPr>
                <w:rFonts w:ascii="Segoe UI" w:hAnsi="Segoe UI" w:cs="Segoe UI"/>
                <w:sz w:val="18"/>
                <w:szCs w:val="18"/>
              </w:rPr>
            </w:pPr>
            <w:r w:rsidRPr="00CF1612">
              <w:t> </w:t>
            </w:r>
          </w:p>
        </w:tc>
      </w:tr>
      <w:tr w:rsidR="00665B17" w:rsidRPr="00CF1612" w14:paraId="3F9C6BC9" w14:textId="77777777" w:rsidTr="000E3D85">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BF6CB05" w14:textId="77777777" w:rsidR="00665B17" w:rsidRPr="00CF1612" w:rsidRDefault="00665B17" w:rsidP="000E3D85">
            <w:pPr>
              <w:jc w:val="both"/>
              <w:textAlignment w:val="baseline"/>
              <w:rPr>
                <w:rFonts w:ascii="Segoe UI" w:hAnsi="Segoe UI" w:cs="Segoe UI"/>
                <w:sz w:val="18"/>
                <w:szCs w:val="18"/>
              </w:rPr>
            </w:pPr>
            <w:r w:rsidRPr="00CF1612">
              <w:rPr>
                <w:b/>
                <w:bCs/>
              </w:rPr>
              <w:t>Stručná anotace předmětu</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5D74C71" w14:textId="77777777" w:rsidR="00665B17" w:rsidRPr="00CF1612" w:rsidRDefault="00665B17" w:rsidP="000E3D85">
            <w:pPr>
              <w:jc w:val="both"/>
              <w:textAlignment w:val="baseline"/>
              <w:rPr>
                <w:rFonts w:ascii="Segoe UI" w:hAnsi="Segoe UI" w:cs="Segoe UI"/>
                <w:sz w:val="18"/>
                <w:szCs w:val="18"/>
              </w:rPr>
            </w:pPr>
            <w:r w:rsidRPr="00CF1612">
              <w:t> </w:t>
            </w:r>
          </w:p>
        </w:tc>
      </w:tr>
      <w:tr w:rsidR="00665B17" w:rsidRPr="00CF1612" w14:paraId="7A27CBAB" w14:textId="77777777" w:rsidTr="000E3D85">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EDFC499" w14:textId="522B2402" w:rsidR="00665B17" w:rsidRPr="00CF1612" w:rsidRDefault="002A39A9" w:rsidP="000E3D85">
            <w:pPr>
              <w:jc w:val="both"/>
              <w:textAlignment w:val="baseline"/>
              <w:rPr>
                <w:rFonts w:ascii="Segoe UI" w:hAnsi="Segoe UI" w:cs="Segoe UI"/>
                <w:sz w:val="18"/>
                <w:szCs w:val="18"/>
              </w:rPr>
            </w:pPr>
            <w:ins w:id="283" w:author="Hana Ponížilová" w:date="2023-03-14T09:54:00Z">
              <w:r>
                <w:t>Cílem předmětu je získání dovedností a zkušeností potřebných pro tvorbu, prohlubování komplexních dovedností v daném ročníku, trénink schopnosti reakce na nejrůznější zadání. Záměrem je naučit studenta přistupovat k problematice tvorby jak z hlediska srozumitelnosti a dobré přehlednosti, tak z hlediska vysoce estetické kvality ve vazbě na</w:t>
              </w:r>
              <w:r w:rsidRPr="00CF1612">
                <w:rPr>
                  <w:color w:val="000000"/>
                </w:rPr>
                <w:t xml:space="preserve"> zadání.</w:t>
              </w:r>
            </w:ins>
            <w:r w:rsidR="009117A6">
              <w:rPr>
                <w:color w:val="000000"/>
              </w:rPr>
              <w:t xml:space="preserve"> </w:t>
            </w:r>
            <w:r w:rsidR="00665B17" w:rsidRPr="00CF1612">
              <w:rPr>
                <w:color w:val="000000"/>
              </w:rPr>
              <w:t xml:space="preserve">Jde </w:t>
            </w:r>
            <w:r w:rsidR="0099018E">
              <w:rPr>
                <w:color w:val="000000"/>
              </w:rPr>
              <w:br/>
              <w:t xml:space="preserve">o </w:t>
            </w:r>
            <w:r w:rsidR="00665B17" w:rsidRPr="00CF1612">
              <w:rPr>
                <w:color w:val="000000"/>
              </w:rPr>
              <w:t xml:space="preserve">individuálně zadaný a samostatně řešený praktický tvůrčí úkol. Studenti získávají schopnost aplikovat poznatky ze studia a zvládnout ucelený úkol od rešerše problematiky, analýzy proveditelnosti a potřebnosti, přes volbu postupů a metodologie až po slovní a digitální prezentaci výsledku s důrazem na udržitelnost, inkluzi, diverzitu, mezinárodní kontext </w:t>
            </w:r>
            <w:r w:rsidR="0099018E">
              <w:rPr>
                <w:color w:val="000000"/>
              </w:rPr>
              <w:br/>
            </w:r>
            <w:r w:rsidR="00665B17" w:rsidRPr="00CF1612">
              <w:rPr>
                <w:color w:val="000000"/>
              </w:rPr>
              <w:t>a mezioborovou spolupráci.  </w:t>
            </w:r>
          </w:p>
          <w:p w14:paraId="198625D5" w14:textId="77777777" w:rsidR="00665B17" w:rsidRPr="00CF1612" w:rsidRDefault="00665B17" w:rsidP="000E3D85">
            <w:pPr>
              <w:jc w:val="both"/>
              <w:textAlignment w:val="baseline"/>
              <w:rPr>
                <w:rFonts w:ascii="Segoe UI" w:hAnsi="Segoe UI" w:cs="Segoe UI"/>
                <w:sz w:val="18"/>
                <w:szCs w:val="18"/>
              </w:rPr>
            </w:pPr>
            <w:r w:rsidRPr="00CF1612">
              <w:t> </w:t>
            </w:r>
          </w:p>
          <w:p w14:paraId="4A6626C8" w14:textId="77777777" w:rsidR="00665B17" w:rsidRPr="00CF1612" w:rsidRDefault="00665B17" w:rsidP="007B217A">
            <w:pPr>
              <w:numPr>
                <w:ilvl w:val="0"/>
                <w:numId w:val="65"/>
              </w:numPr>
              <w:ind w:left="1080" w:hanging="623"/>
              <w:jc w:val="both"/>
              <w:textAlignment w:val="baseline"/>
            </w:pPr>
            <w:r w:rsidRPr="00CF1612">
              <w:t>Rešerše  </w:t>
            </w:r>
          </w:p>
          <w:p w14:paraId="4BEAAEA8" w14:textId="77777777" w:rsidR="00665B17" w:rsidRPr="00CF1612" w:rsidRDefault="00665B17" w:rsidP="007B217A">
            <w:pPr>
              <w:numPr>
                <w:ilvl w:val="0"/>
                <w:numId w:val="66"/>
              </w:numPr>
              <w:ind w:left="1080" w:hanging="623"/>
              <w:jc w:val="both"/>
              <w:textAlignment w:val="baseline"/>
            </w:pPr>
            <w:r w:rsidRPr="00CF1612">
              <w:t>Metodologie zpracování </w:t>
            </w:r>
          </w:p>
          <w:p w14:paraId="053B415F" w14:textId="77777777" w:rsidR="00665B17" w:rsidRPr="00CF1612" w:rsidRDefault="00665B17" w:rsidP="007B217A">
            <w:pPr>
              <w:numPr>
                <w:ilvl w:val="0"/>
                <w:numId w:val="67"/>
              </w:numPr>
              <w:ind w:left="1080" w:hanging="623"/>
              <w:jc w:val="both"/>
              <w:textAlignment w:val="baseline"/>
            </w:pPr>
            <w:r w:rsidRPr="00CF1612">
              <w:t>Aktuální společenské tendence a výzvy </w:t>
            </w:r>
          </w:p>
          <w:p w14:paraId="4D4780EC" w14:textId="77777777" w:rsidR="00665B17" w:rsidRPr="00CF1612" w:rsidRDefault="00665B17" w:rsidP="007B217A">
            <w:pPr>
              <w:numPr>
                <w:ilvl w:val="0"/>
                <w:numId w:val="68"/>
              </w:numPr>
              <w:ind w:left="1080" w:hanging="623"/>
              <w:jc w:val="both"/>
              <w:textAlignment w:val="baseline"/>
            </w:pPr>
            <w:r w:rsidRPr="00CF1612">
              <w:t xml:space="preserve">Případové studie a </w:t>
            </w:r>
            <w:proofErr w:type="spellStart"/>
            <w:r w:rsidRPr="00CF1612">
              <w:t>best</w:t>
            </w:r>
            <w:proofErr w:type="spellEnd"/>
            <w:r w:rsidRPr="00CF1612">
              <w:t xml:space="preserve"> </w:t>
            </w:r>
            <w:proofErr w:type="spellStart"/>
            <w:r w:rsidRPr="00CF1612">
              <w:t>practicies</w:t>
            </w:r>
            <w:proofErr w:type="spellEnd"/>
            <w:r w:rsidRPr="00CF1612">
              <w:t> </w:t>
            </w:r>
          </w:p>
          <w:p w14:paraId="4B29CC67" w14:textId="77777777" w:rsidR="00665B17" w:rsidRPr="00CF1612" w:rsidRDefault="00665B17" w:rsidP="007B217A">
            <w:pPr>
              <w:numPr>
                <w:ilvl w:val="0"/>
                <w:numId w:val="69"/>
              </w:numPr>
              <w:ind w:left="1080" w:hanging="623"/>
              <w:jc w:val="both"/>
              <w:textAlignment w:val="baseline"/>
            </w:pPr>
            <w:r w:rsidRPr="00CF1612">
              <w:t>Udržitelnost </w:t>
            </w:r>
          </w:p>
          <w:p w14:paraId="1D937020" w14:textId="77777777" w:rsidR="00665B17" w:rsidRPr="00CF1612" w:rsidRDefault="00665B17" w:rsidP="007B217A">
            <w:pPr>
              <w:numPr>
                <w:ilvl w:val="0"/>
                <w:numId w:val="70"/>
              </w:numPr>
              <w:ind w:left="1080" w:hanging="623"/>
              <w:jc w:val="both"/>
              <w:textAlignment w:val="baseline"/>
            </w:pPr>
            <w:r w:rsidRPr="00CF1612">
              <w:t>Inkluze </w:t>
            </w:r>
          </w:p>
          <w:p w14:paraId="3C4133E6" w14:textId="77777777" w:rsidR="00665B17" w:rsidRPr="00CF1612" w:rsidRDefault="00665B17" w:rsidP="007B217A">
            <w:pPr>
              <w:numPr>
                <w:ilvl w:val="0"/>
                <w:numId w:val="71"/>
              </w:numPr>
              <w:ind w:left="1080" w:hanging="623"/>
              <w:jc w:val="both"/>
              <w:textAlignment w:val="baseline"/>
            </w:pPr>
            <w:r w:rsidRPr="00CF1612">
              <w:t>Přístupnost </w:t>
            </w:r>
          </w:p>
          <w:p w14:paraId="2C70C1D8" w14:textId="77777777" w:rsidR="00665B17" w:rsidRPr="00CF1612" w:rsidRDefault="00665B17" w:rsidP="007B217A">
            <w:pPr>
              <w:numPr>
                <w:ilvl w:val="0"/>
                <w:numId w:val="72"/>
              </w:numPr>
              <w:ind w:left="1080" w:hanging="623"/>
              <w:jc w:val="both"/>
              <w:textAlignment w:val="baseline"/>
            </w:pPr>
            <w:r w:rsidRPr="00CF1612">
              <w:t>Mentální Zdraví </w:t>
            </w:r>
          </w:p>
          <w:p w14:paraId="7CC93349" w14:textId="77777777" w:rsidR="00665B17" w:rsidRPr="00CF1612" w:rsidRDefault="00665B17" w:rsidP="007B217A">
            <w:pPr>
              <w:numPr>
                <w:ilvl w:val="0"/>
                <w:numId w:val="73"/>
              </w:numPr>
              <w:ind w:left="1080" w:hanging="623"/>
              <w:jc w:val="both"/>
              <w:textAlignment w:val="baseline"/>
            </w:pPr>
            <w:r w:rsidRPr="00CF1612">
              <w:t>Integrita </w:t>
            </w:r>
          </w:p>
          <w:p w14:paraId="4DC18416" w14:textId="77777777" w:rsidR="00665B17" w:rsidRPr="00CF1612" w:rsidRDefault="00665B17" w:rsidP="000E3D85">
            <w:pPr>
              <w:jc w:val="both"/>
              <w:textAlignment w:val="baseline"/>
              <w:rPr>
                <w:rFonts w:ascii="Segoe UI" w:hAnsi="Segoe UI" w:cs="Segoe UI"/>
                <w:sz w:val="18"/>
                <w:szCs w:val="18"/>
              </w:rPr>
            </w:pPr>
            <w:r w:rsidRPr="00CF1612">
              <w:t> </w:t>
            </w:r>
          </w:p>
          <w:p w14:paraId="3B886216" w14:textId="0E07A766" w:rsidR="00665B17" w:rsidRPr="00CF1612" w:rsidRDefault="00665B17" w:rsidP="000E3D85">
            <w:pPr>
              <w:jc w:val="both"/>
              <w:textAlignment w:val="baseline"/>
              <w:rPr>
                <w:rFonts w:ascii="Segoe UI" w:hAnsi="Segoe UI" w:cs="Segoe UI"/>
                <w:sz w:val="18"/>
                <w:szCs w:val="18"/>
              </w:rPr>
            </w:pPr>
            <w:r w:rsidRPr="00CF1612">
              <w:rPr>
                <w:color w:val="000000"/>
              </w:rPr>
              <w:t>Výuka tohoto předmětu pak probíhá jako dialog mezi studentem a pedagogem nad aktuálním projektem. Student po zpracování analýzy problematiky navrhuje možná řešení zohledňující v nejširších souvislostech všechny aspekty související s řešeným projektem. Výtvarná a realizační stránka je tak doplňována o aspekty související s konkrétním úkolem ať už se jedná o aspekty ekologické, sociologické, inkluzivní, mezioborové či jiné. Výsledkem této práce je kompletní realizace, případně funkční koncepce projektu, doplněná o průvodní prezentaci obhajoby práce v elektronické a orální podobě.  </w:t>
            </w:r>
          </w:p>
        </w:tc>
      </w:tr>
      <w:tr w:rsidR="00665B17" w:rsidRPr="00CF1612" w14:paraId="687AE2CC" w14:textId="77777777" w:rsidTr="000E3D85">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63BD4B9E" w14:textId="77777777" w:rsidR="00665B17" w:rsidRPr="00CF1612" w:rsidRDefault="00665B17" w:rsidP="000E3D85">
            <w:pPr>
              <w:jc w:val="both"/>
              <w:textAlignment w:val="baseline"/>
              <w:rPr>
                <w:rFonts w:ascii="Segoe UI" w:hAnsi="Segoe UI" w:cs="Segoe UI"/>
                <w:sz w:val="18"/>
                <w:szCs w:val="18"/>
              </w:rPr>
            </w:pPr>
            <w:r w:rsidRPr="00CF1612">
              <w:rPr>
                <w:b/>
                <w:bCs/>
              </w:rPr>
              <w:t>Studijní literatura a studijní pomůcky</w:t>
            </w:r>
            <w:r w:rsidRPr="00CF1612">
              <w:t> </w:t>
            </w:r>
          </w:p>
        </w:tc>
        <w:tc>
          <w:tcPr>
            <w:tcW w:w="6176" w:type="dxa"/>
            <w:gridSpan w:val="6"/>
            <w:tcBorders>
              <w:top w:val="nil"/>
              <w:left w:val="single" w:sz="6" w:space="0" w:color="auto"/>
              <w:bottom w:val="nil"/>
              <w:right w:val="single" w:sz="6" w:space="0" w:color="auto"/>
            </w:tcBorders>
            <w:shd w:val="clear" w:color="auto" w:fill="auto"/>
            <w:hideMark/>
          </w:tcPr>
          <w:p w14:paraId="700AC6D6" w14:textId="77777777" w:rsidR="00665B17" w:rsidRPr="00CF1612" w:rsidRDefault="00665B17" w:rsidP="000E3D85">
            <w:pPr>
              <w:jc w:val="both"/>
              <w:textAlignment w:val="baseline"/>
              <w:rPr>
                <w:rFonts w:ascii="Segoe UI" w:hAnsi="Segoe UI" w:cs="Segoe UI"/>
                <w:sz w:val="18"/>
                <w:szCs w:val="18"/>
              </w:rPr>
            </w:pPr>
          </w:p>
        </w:tc>
      </w:tr>
      <w:tr w:rsidR="00665B17" w:rsidRPr="00CF1612" w14:paraId="4BF20428" w14:textId="77777777" w:rsidTr="000E3D85">
        <w:tc>
          <w:tcPr>
            <w:tcW w:w="9809" w:type="dxa"/>
            <w:gridSpan w:val="8"/>
            <w:tcBorders>
              <w:top w:val="single" w:sz="12" w:space="0" w:color="auto"/>
              <w:left w:val="single" w:sz="6" w:space="0" w:color="auto"/>
              <w:bottom w:val="single" w:sz="6" w:space="0" w:color="auto"/>
              <w:right w:val="single" w:sz="6" w:space="0" w:color="auto"/>
            </w:tcBorders>
            <w:shd w:val="clear" w:color="auto" w:fill="auto"/>
          </w:tcPr>
          <w:p w14:paraId="4D5B8B0B" w14:textId="77777777" w:rsidR="00665B17" w:rsidRPr="00CF1612" w:rsidRDefault="00665B17" w:rsidP="000E3D85">
            <w:pPr>
              <w:textAlignment w:val="baseline"/>
              <w:rPr>
                <w:rFonts w:ascii="Segoe UI" w:hAnsi="Segoe UI" w:cs="Segoe UI"/>
                <w:sz w:val="18"/>
                <w:szCs w:val="18"/>
              </w:rPr>
            </w:pPr>
            <w:r w:rsidRPr="00CF1612">
              <w:rPr>
                <w:color w:val="000000"/>
                <w:shd w:val="clear" w:color="auto" w:fill="FFFFFF"/>
              </w:rPr>
              <w:t>Zadávána individuálně podle charakteru úkolu a zadání. </w:t>
            </w:r>
            <w:r w:rsidRPr="00CF1612">
              <w:rPr>
                <w:color w:val="000000"/>
              </w:rPr>
              <w:t> </w:t>
            </w:r>
          </w:p>
        </w:tc>
      </w:tr>
    </w:tbl>
    <w:p w14:paraId="10452C26" w14:textId="1313EF6F" w:rsidR="00665B17" w:rsidRDefault="00665B17" w:rsidP="00415DA8"/>
    <w:p w14:paraId="7ED525B9" w14:textId="52A68A12" w:rsidR="00665B17" w:rsidRDefault="00665B17"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CF1612" w:rsidRPr="00CF1612" w14:paraId="507131D0" w14:textId="77777777" w:rsidTr="00756BC4">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E6915AB" w14:textId="77777777" w:rsidR="00CF1612" w:rsidRPr="00CF1612" w:rsidRDefault="00CF1612" w:rsidP="00CF1612">
            <w:pPr>
              <w:jc w:val="both"/>
              <w:textAlignment w:val="baseline"/>
              <w:rPr>
                <w:rFonts w:ascii="Segoe UI" w:hAnsi="Segoe UI" w:cs="Segoe UI"/>
                <w:sz w:val="18"/>
                <w:szCs w:val="18"/>
              </w:rPr>
            </w:pPr>
            <w:r w:rsidRPr="00CF1612">
              <w:rPr>
                <w:b/>
                <w:bCs/>
                <w:sz w:val="28"/>
                <w:szCs w:val="28"/>
              </w:rPr>
              <w:lastRenderedPageBreak/>
              <w:t>B-III – Charakteristika studijního předmětu</w:t>
            </w:r>
            <w:r w:rsidRPr="00CF1612">
              <w:rPr>
                <w:sz w:val="28"/>
                <w:szCs w:val="28"/>
              </w:rPr>
              <w:t> </w:t>
            </w:r>
          </w:p>
        </w:tc>
      </w:tr>
      <w:tr w:rsidR="00CF1612" w:rsidRPr="00CF1612" w14:paraId="7420803F" w14:textId="77777777" w:rsidTr="00756BC4">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2190D999" w14:textId="77777777" w:rsidR="00CF1612" w:rsidRPr="00CF1612" w:rsidRDefault="00CF1612" w:rsidP="00CF1612">
            <w:pPr>
              <w:textAlignment w:val="baseline"/>
              <w:rPr>
                <w:rFonts w:ascii="Segoe UI" w:hAnsi="Segoe UI" w:cs="Segoe UI"/>
                <w:sz w:val="18"/>
                <w:szCs w:val="18"/>
              </w:rPr>
            </w:pPr>
            <w:r w:rsidRPr="00CF1612">
              <w:rPr>
                <w:b/>
                <w:bCs/>
              </w:rPr>
              <w:t>Název studijního předmětu</w:t>
            </w:r>
            <w:r w:rsidRPr="00CF1612">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CF87EAD" w14:textId="77777777" w:rsidR="00CF1612" w:rsidRPr="00CF1612" w:rsidRDefault="00CF1612" w:rsidP="00CF1612">
            <w:pPr>
              <w:jc w:val="both"/>
              <w:textAlignment w:val="baseline"/>
              <w:rPr>
                <w:rFonts w:ascii="Segoe UI" w:hAnsi="Segoe UI" w:cs="Segoe UI"/>
                <w:sz w:val="18"/>
                <w:szCs w:val="18"/>
              </w:rPr>
            </w:pPr>
            <w:r w:rsidRPr="00CF1612">
              <w:rPr>
                <w:color w:val="000000"/>
              </w:rPr>
              <w:t>Klauzurní práce 2 </w:t>
            </w:r>
          </w:p>
        </w:tc>
      </w:tr>
      <w:tr w:rsidR="00CF1612" w:rsidRPr="00CF1612" w14:paraId="2425D137"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DE4E314" w14:textId="77777777" w:rsidR="00CF1612" w:rsidRPr="00CF1612" w:rsidRDefault="00CF1612" w:rsidP="00CF1612">
            <w:pPr>
              <w:textAlignment w:val="baseline"/>
              <w:rPr>
                <w:rFonts w:ascii="Segoe UI" w:hAnsi="Segoe UI" w:cs="Segoe UI"/>
                <w:sz w:val="18"/>
                <w:szCs w:val="18"/>
              </w:rPr>
            </w:pPr>
            <w:r w:rsidRPr="00CF1612">
              <w:rPr>
                <w:b/>
                <w:bCs/>
              </w:rPr>
              <w:t>Typ předmětu</w:t>
            </w:r>
            <w:r w:rsidRPr="00CF161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0E84935" w14:textId="77D4560A" w:rsidR="00CF1612" w:rsidRPr="00CF1612" w:rsidRDefault="00CF1612" w:rsidP="00482F06">
            <w:pPr>
              <w:jc w:val="both"/>
              <w:textAlignment w:val="baseline"/>
              <w:rPr>
                <w:rFonts w:ascii="Segoe UI" w:hAnsi="Segoe UI" w:cs="Segoe UI"/>
                <w:sz w:val="18"/>
                <w:szCs w:val="18"/>
              </w:rPr>
            </w:pPr>
            <w:r w:rsidRPr="00CF1612">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A4D7962" w14:textId="77777777" w:rsidR="00CF1612" w:rsidRPr="00CF1612" w:rsidRDefault="00CF1612" w:rsidP="00CF1612">
            <w:pPr>
              <w:jc w:val="both"/>
              <w:textAlignment w:val="baseline"/>
              <w:rPr>
                <w:rFonts w:ascii="Segoe UI" w:hAnsi="Segoe UI" w:cs="Segoe UI"/>
                <w:sz w:val="18"/>
                <w:szCs w:val="18"/>
              </w:rPr>
            </w:pPr>
            <w:r w:rsidRPr="00CF1612">
              <w:rPr>
                <w:b/>
                <w:bCs/>
              </w:rPr>
              <w:t>doporučený ročník / semestr</w:t>
            </w:r>
            <w:r w:rsidRPr="00CF1612">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9365349" w14:textId="77777777" w:rsidR="00CF1612" w:rsidRPr="00CF1612" w:rsidRDefault="00CF1612" w:rsidP="00CF1612">
            <w:pPr>
              <w:jc w:val="both"/>
              <w:textAlignment w:val="baseline"/>
              <w:rPr>
                <w:rFonts w:ascii="Segoe UI" w:hAnsi="Segoe UI" w:cs="Segoe UI"/>
                <w:sz w:val="18"/>
                <w:szCs w:val="18"/>
              </w:rPr>
            </w:pPr>
            <w:r w:rsidRPr="00CF1612">
              <w:t>1/LS </w:t>
            </w:r>
          </w:p>
        </w:tc>
      </w:tr>
      <w:tr w:rsidR="00CF1612" w:rsidRPr="00CF1612" w14:paraId="274395F1"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9D7FF93" w14:textId="77777777" w:rsidR="00CF1612" w:rsidRPr="00CF1612" w:rsidRDefault="00CF1612" w:rsidP="00CF1612">
            <w:pPr>
              <w:textAlignment w:val="baseline"/>
              <w:rPr>
                <w:rFonts w:ascii="Segoe UI" w:hAnsi="Segoe UI" w:cs="Segoe UI"/>
                <w:sz w:val="18"/>
                <w:szCs w:val="18"/>
              </w:rPr>
            </w:pPr>
            <w:r w:rsidRPr="00CF1612">
              <w:rPr>
                <w:b/>
                <w:bCs/>
              </w:rPr>
              <w:t>Rozsah studijního předmětu</w:t>
            </w:r>
            <w:r w:rsidRPr="00CF1612">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748703" w14:textId="77777777" w:rsidR="00CF1612" w:rsidRPr="00CF1612" w:rsidRDefault="00CF1612" w:rsidP="00CF1612">
            <w:pPr>
              <w:jc w:val="both"/>
              <w:textAlignment w:val="baseline"/>
              <w:rPr>
                <w:rFonts w:ascii="Segoe UI" w:hAnsi="Segoe UI" w:cs="Segoe UI"/>
                <w:sz w:val="18"/>
                <w:szCs w:val="18"/>
              </w:rPr>
            </w:pPr>
            <w:r w:rsidRPr="00CF1612">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76C6B68" w14:textId="77777777" w:rsidR="00CF1612" w:rsidRPr="00CF1612" w:rsidRDefault="00CF1612" w:rsidP="00CF1612">
            <w:pPr>
              <w:jc w:val="both"/>
              <w:textAlignment w:val="baseline"/>
              <w:rPr>
                <w:rFonts w:ascii="Segoe UI" w:hAnsi="Segoe UI" w:cs="Segoe UI"/>
                <w:sz w:val="18"/>
                <w:szCs w:val="18"/>
              </w:rPr>
            </w:pPr>
            <w:r w:rsidRPr="00CF1612">
              <w:rPr>
                <w:b/>
                <w:bCs/>
              </w:rPr>
              <w:t>hod. </w:t>
            </w:r>
            <w:r w:rsidRPr="00CF1612">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45617582" w14:textId="77777777" w:rsidR="00CF1612" w:rsidRPr="00CF1612" w:rsidRDefault="00CF1612" w:rsidP="00CF1612">
            <w:pPr>
              <w:jc w:val="both"/>
              <w:textAlignment w:val="baseline"/>
              <w:rPr>
                <w:rFonts w:ascii="Segoe UI" w:hAnsi="Segoe UI" w:cs="Segoe UI"/>
                <w:sz w:val="18"/>
                <w:szCs w:val="18"/>
              </w:rPr>
            </w:pPr>
            <w:r w:rsidRPr="00CF1612">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6E5D850" w14:textId="77777777" w:rsidR="00CF1612" w:rsidRPr="00CF1612" w:rsidRDefault="00CF1612" w:rsidP="00CF1612">
            <w:pPr>
              <w:jc w:val="both"/>
              <w:textAlignment w:val="baseline"/>
              <w:rPr>
                <w:rFonts w:ascii="Segoe UI" w:hAnsi="Segoe UI" w:cs="Segoe UI"/>
                <w:sz w:val="18"/>
                <w:szCs w:val="18"/>
              </w:rPr>
            </w:pPr>
            <w:r w:rsidRPr="00CF1612">
              <w:rPr>
                <w:b/>
                <w:bCs/>
              </w:rPr>
              <w:t>kreditů</w:t>
            </w:r>
            <w:r w:rsidRPr="00CF161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A857F7" w14:textId="77777777" w:rsidR="00CF1612" w:rsidRPr="00CF1612" w:rsidRDefault="00CF1612" w:rsidP="00CF1612">
            <w:pPr>
              <w:jc w:val="both"/>
              <w:textAlignment w:val="baseline"/>
              <w:rPr>
                <w:rFonts w:ascii="Segoe UI" w:hAnsi="Segoe UI" w:cs="Segoe UI"/>
                <w:sz w:val="18"/>
                <w:szCs w:val="18"/>
              </w:rPr>
            </w:pPr>
            <w:r w:rsidRPr="00CF1612">
              <w:t>5 </w:t>
            </w:r>
          </w:p>
        </w:tc>
      </w:tr>
      <w:tr w:rsidR="00CF1612" w:rsidRPr="00CF1612" w14:paraId="0427DFD5"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6DC1817" w14:textId="77777777" w:rsidR="00CF1612" w:rsidRPr="00CF1612" w:rsidRDefault="00CF1612" w:rsidP="00CF1612">
            <w:pPr>
              <w:textAlignment w:val="baseline"/>
              <w:rPr>
                <w:rFonts w:ascii="Segoe UI" w:hAnsi="Segoe UI" w:cs="Segoe UI"/>
                <w:sz w:val="18"/>
                <w:szCs w:val="18"/>
              </w:rPr>
            </w:pPr>
            <w:r w:rsidRPr="00CF1612">
              <w:rPr>
                <w:b/>
                <w:bCs/>
              </w:rPr>
              <w:t xml:space="preserve">Prerekvizity, </w:t>
            </w:r>
            <w:proofErr w:type="spellStart"/>
            <w:r w:rsidRPr="00CF1612">
              <w:rPr>
                <w:b/>
                <w:bCs/>
              </w:rPr>
              <w:t>korekvizity</w:t>
            </w:r>
            <w:proofErr w:type="spellEnd"/>
            <w:r w:rsidRPr="00CF1612">
              <w:rPr>
                <w:b/>
                <w:bCs/>
              </w:rPr>
              <w:t>, ekvivalence</w:t>
            </w:r>
            <w:r w:rsidRPr="00CF1612">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4950685" w14:textId="77777777" w:rsidR="00CF1612" w:rsidRPr="00CF1612" w:rsidRDefault="00CF1612" w:rsidP="00CF1612">
            <w:pPr>
              <w:jc w:val="both"/>
              <w:textAlignment w:val="baseline"/>
              <w:rPr>
                <w:rFonts w:ascii="Segoe UI" w:hAnsi="Segoe UI" w:cs="Segoe UI"/>
                <w:sz w:val="18"/>
                <w:szCs w:val="18"/>
              </w:rPr>
            </w:pPr>
            <w:r w:rsidRPr="00CF1612">
              <w:t> </w:t>
            </w:r>
          </w:p>
        </w:tc>
      </w:tr>
      <w:tr w:rsidR="00CF1612" w:rsidRPr="00CF1612" w14:paraId="3F4655EB"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8C294BF" w14:textId="77777777" w:rsidR="00CF1612" w:rsidRPr="00CF1612" w:rsidRDefault="00CF1612" w:rsidP="00CF1612">
            <w:pPr>
              <w:textAlignment w:val="baseline"/>
              <w:rPr>
                <w:rFonts w:ascii="Segoe UI" w:hAnsi="Segoe UI" w:cs="Segoe UI"/>
                <w:sz w:val="18"/>
                <w:szCs w:val="18"/>
              </w:rPr>
            </w:pPr>
            <w:r w:rsidRPr="00CF1612">
              <w:rPr>
                <w:b/>
                <w:bCs/>
              </w:rPr>
              <w:t>Způsob ověření studijních výsledků</w:t>
            </w:r>
            <w:r w:rsidRPr="00CF1612">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BD116DD" w14:textId="77777777" w:rsidR="00CF1612" w:rsidRPr="00CF1612" w:rsidRDefault="00CF1612" w:rsidP="00CF1612">
            <w:pPr>
              <w:jc w:val="both"/>
              <w:textAlignment w:val="baseline"/>
              <w:rPr>
                <w:rFonts w:ascii="Segoe UI" w:hAnsi="Segoe UI" w:cs="Segoe UI"/>
                <w:sz w:val="18"/>
                <w:szCs w:val="18"/>
              </w:rPr>
            </w:pPr>
            <w:r w:rsidRPr="00CF1612">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F66EDF6" w14:textId="77777777" w:rsidR="00CF1612" w:rsidRPr="00CF1612" w:rsidRDefault="00CF1612" w:rsidP="00CF1612">
            <w:pPr>
              <w:jc w:val="both"/>
              <w:textAlignment w:val="baseline"/>
              <w:rPr>
                <w:rFonts w:ascii="Segoe UI" w:hAnsi="Segoe UI" w:cs="Segoe UI"/>
                <w:sz w:val="18"/>
                <w:szCs w:val="18"/>
              </w:rPr>
            </w:pPr>
            <w:r w:rsidRPr="00CF1612">
              <w:rPr>
                <w:b/>
                <w:bCs/>
              </w:rPr>
              <w:t>Forma výuky</w:t>
            </w:r>
            <w:r w:rsidRPr="00CF1612">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C3A964" w14:textId="77777777" w:rsidR="00CF1612" w:rsidRPr="00CF1612" w:rsidRDefault="00CF1612" w:rsidP="00CF1612">
            <w:pPr>
              <w:jc w:val="both"/>
              <w:textAlignment w:val="baseline"/>
              <w:rPr>
                <w:rFonts w:ascii="Segoe UI" w:hAnsi="Segoe UI" w:cs="Segoe UI"/>
                <w:sz w:val="18"/>
                <w:szCs w:val="18"/>
              </w:rPr>
            </w:pPr>
            <w:r w:rsidRPr="00CF1612">
              <w:t>cvičení </w:t>
            </w:r>
          </w:p>
        </w:tc>
      </w:tr>
      <w:tr w:rsidR="00CF1612" w:rsidRPr="00CF1612" w14:paraId="4BA54089"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85AE421" w14:textId="77777777" w:rsidR="00CF1612" w:rsidRPr="00CF1612" w:rsidRDefault="00CF1612" w:rsidP="00CF1612">
            <w:pPr>
              <w:textAlignment w:val="baseline"/>
              <w:rPr>
                <w:rFonts w:ascii="Segoe UI" w:hAnsi="Segoe UI" w:cs="Segoe UI"/>
                <w:sz w:val="18"/>
                <w:szCs w:val="18"/>
              </w:rPr>
            </w:pPr>
            <w:r w:rsidRPr="00CF1612">
              <w:rPr>
                <w:b/>
                <w:bCs/>
              </w:rPr>
              <w:t>Forma způsobu ověření studijních výsledků a další požadavky na studenta</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1EE6B9B" w14:textId="77777777" w:rsidR="00CF1612" w:rsidRPr="00CF1612" w:rsidRDefault="00CF1612" w:rsidP="00CF1612">
            <w:pPr>
              <w:jc w:val="both"/>
              <w:textAlignment w:val="baseline"/>
              <w:rPr>
                <w:rFonts w:ascii="Segoe UI" w:hAnsi="Segoe UI" w:cs="Segoe UI"/>
                <w:sz w:val="18"/>
                <w:szCs w:val="18"/>
              </w:rPr>
            </w:pPr>
            <w:r w:rsidRPr="00CF1612">
              <w:rPr>
                <w:color w:val="000000"/>
              </w:rPr>
              <w:t>Odevzdaná práce a pravidelné konzultace na klauzurním úkolu </w:t>
            </w:r>
          </w:p>
          <w:p w14:paraId="52A2D3D4" w14:textId="77777777" w:rsidR="00CF1612" w:rsidRPr="00CF1612" w:rsidRDefault="00CF1612" w:rsidP="00CF1612">
            <w:pPr>
              <w:jc w:val="both"/>
              <w:textAlignment w:val="baseline"/>
              <w:rPr>
                <w:rFonts w:ascii="Segoe UI" w:hAnsi="Segoe UI" w:cs="Segoe UI"/>
                <w:sz w:val="18"/>
                <w:szCs w:val="18"/>
              </w:rPr>
            </w:pPr>
            <w:r w:rsidRPr="00CF1612">
              <w:t> </w:t>
            </w:r>
          </w:p>
        </w:tc>
      </w:tr>
      <w:tr w:rsidR="00CF1612" w:rsidRPr="00CF1612" w14:paraId="0F08B697" w14:textId="77777777" w:rsidTr="004311A0">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DA99D6A" w14:textId="77777777" w:rsidR="00CF1612" w:rsidRPr="00CF1612" w:rsidRDefault="00CF1612" w:rsidP="00CF1612">
            <w:pPr>
              <w:textAlignment w:val="baseline"/>
              <w:rPr>
                <w:rFonts w:ascii="Segoe UI" w:hAnsi="Segoe UI" w:cs="Segoe UI"/>
                <w:sz w:val="18"/>
                <w:szCs w:val="18"/>
              </w:rPr>
            </w:pPr>
            <w:r w:rsidRPr="00CF1612">
              <w:t> </w:t>
            </w:r>
          </w:p>
        </w:tc>
      </w:tr>
      <w:tr w:rsidR="00CF1612" w:rsidRPr="00CF1612" w14:paraId="4627E665" w14:textId="77777777" w:rsidTr="00756BC4">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5C51727B" w14:textId="77777777" w:rsidR="00CF1612" w:rsidRPr="00CF1612" w:rsidRDefault="00CF1612" w:rsidP="00CF1612">
            <w:pPr>
              <w:textAlignment w:val="baseline"/>
              <w:rPr>
                <w:rFonts w:ascii="Segoe UI" w:hAnsi="Segoe UI" w:cs="Segoe UI"/>
                <w:sz w:val="18"/>
                <w:szCs w:val="18"/>
              </w:rPr>
            </w:pPr>
            <w:r w:rsidRPr="00CF1612">
              <w:rPr>
                <w:b/>
                <w:bCs/>
              </w:rPr>
              <w:t>Garant předmětu</w:t>
            </w:r>
            <w:r w:rsidRPr="00CF161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BA1B84B" w14:textId="77777777" w:rsidR="00CF1612" w:rsidRPr="00CF1612" w:rsidRDefault="00CF1612" w:rsidP="00CF1612">
            <w:pPr>
              <w:jc w:val="both"/>
              <w:textAlignment w:val="baseline"/>
              <w:rPr>
                <w:rFonts w:ascii="Segoe UI" w:hAnsi="Segoe UI" w:cs="Segoe UI"/>
                <w:sz w:val="18"/>
                <w:szCs w:val="18"/>
              </w:rPr>
            </w:pPr>
            <w:r w:rsidRPr="00CF1612">
              <w:t xml:space="preserve">Mgr. Eva </w:t>
            </w:r>
            <w:proofErr w:type="spellStart"/>
            <w:r w:rsidRPr="00CF1612">
              <w:t>Gartnerová</w:t>
            </w:r>
            <w:proofErr w:type="spellEnd"/>
            <w:r w:rsidRPr="00CF1612">
              <w:t>, Ph.D. </w:t>
            </w:r>
          </w:p>
        </w:tc>
      </w:tr>
      <w:tr w:rsidR="00CF1612" w:rsidRPr="00CF1612" w14:paraId="004BBF83" w14:textId="77777777" w:rsidTr="00756BC4">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03BE7FAB" w14:textId="77777777" w:rsidR="00CF1612" w:rsidRPr="00CF1612" w:rsidRDefault="00CF1612" w:rsidP="00CF1612">
            <w:pPr>
              <w:textAlignment w:val="baseline"/>
              <w:rPr>
                <w:rFonts w:ascii="Segoe UI" w:hAnsi="Segoe UI" w:cs="Segoe UI"/>
                <w:sz w:val="18"/>
                <w:szCs w:val="18"/>
              </w:rPr>
            </w:pPr>
            <w:r w:rsidRPr="00CF1612">
              <w:rPr>
                <w:b/>
                <w:bCs/>
              </w:rPr>
              <w:t>Zapojení garanta do výuky předmětu</w:t>
            </w:r>
            <w:r w:rsidRPr="00CF1612">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E3487D5" w14:textId="77777777" w:rsidR="00CF1612" w:rsidRPr="00CF1612" w:rsidRDefault="00CF1612" w:rsidP="00CF1612">
            <w:pPr>
              <w:jc w:val="both"/>
              <w:textAlignment w:val="baseline"/>
              <w:rPr>
                <w:rFonts w:ascii="Segoe UI" w:hAnsi="Segoe UI" w:cs="Segoe UI"/>
                <w:sz w:val="18"/>
                <w:szCs w:val="18"/>
              </w:rPr>
            </w:pPr>
            <w:r w:rsidRPr="00CF1612">
              <w:t>100 % </w:t>
            </w:r>
          </w:p>
        </w:tc>
      </w:tr>
      <w:tr w:rsidR="00CF1612" w:rsidRPr="00CF1612" w14:paraId="71023DDC"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4FEC2DA" w14:textId="77777777" w:rsidR="00CF1612" w:rsidRPr="00CF1612" w:rsidRDefault="00CF1612" w:rsidP="00CF1612">
            <w:pPr>
              <w:textAlignment w:val="baseline"/>
              <w:rPr>
                <w:rFonts w:ascii="Segoe UI" w:hAnsi="Segoe UI" w:cs="Segoe UI"/>
                <w:sz w:val="18"/>
                <w:szCs w:val="18"/>
              </w:rPr>
            </w:pPr>
            <w:r w:rsidRPr="00CF1612">
              <w:rPr>
                <w:b/>
                <w:bCs/>
              </w:rPr>
              <w:t>Vyučující</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C862339" w14:textId="77777777" w:rsidR="00CF1612" w:rsidRPr="00CF1612" w:rsidRDefault="00CF1612" w:rsidP="00CF1612">
            <w:pPr>
              <w:jc w:val="both"/>
              <w:textAlignment w:val="baseline"/>
              <w:rPr>
                <w:rFonts w:ascii="Segoe UI" w:hAnsi="Segoe UI" w:cs="Segoe UI"/>
                <w:sz w:val="18"/>
                <w:szCs w:val="18"/>
              </w:rPr>
            </w:pPr>
            <w:r w:rsidRPr="00CF1612">
              <w:t xml:space="preserve">Mgr. Eva </w:t>
            </w:r>
            <w:proofErr w:type="spellStart"/>
            <w:r w:rsidRPr="00CF1612">
              <w:t>Gartnerová</w:t>
            </w:r>
            <w:proofErr w:type="spellEnd"/>
            <w:r w:rsidRPr="00CF1612">
              <w:t>, Ph.D. </w:t>
            </w:r>
          </w:p>
        </w:tc>
      </w:tr>
      <w:tr w:rsidR="00CF1612" w:rsidRPr="00CF1612" w14:paraId="3242DBAB" w14:textId="77777777" w:rsidTr="004311A0">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E0C205F" w14:textId="77777777" w:rsidR="00CF1612" w:rsidRPr="00CF1612" w:rsidRDefault="00CF1612" w:rsidP="00CF1612">
            <w:pPr>
              <w:jc w:val="both"/>
              <w:textAlignment w:val="baseline"/>
              <w:rPr>
                <w:rFonts w:ascii="Segoe UI" w:hAnsi="Segoe UI" w:cs="Segoe UI"/>
                <w:sz w:val="18"/>
                <w:szCs w:val="18"/>
              </w:rPr>
            </w:pPr>
            <w:r w:rsidRPr="00CF1612">
              <w:t> </w:t>
            </w:r>
          </w:p>
        </w:tc>
      </w:tr>
      <w:tr w:rsidR="00CF1612" w:rsidRPr="00CF1612" w14:paraId="4CD98A3A"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9F1EC0A" w14:textId="77777777" w:rsidR="00CF1612" w:rsidRPr="00CF1612" w:rsidRDefault="00CF1612" w:rsidP="00CF1612">
            <w:pPr>
              <w:jc w:val="both"/>
              <w:textAlignment w:val="baseline"/>
              <w:rPr>
                <w:rFonts w:ascii="Segoe UI" w:hAnsi="Segoe UI" w:cs="Segoe UI"/>
                <w:sz w:val="18"/>
                <w:szCs w:val="18"/>
              </w:rPr>
            </w:pPr>
            <w:r w:rsidRPr="00CF1612">
              <w:rPr>
                <w:b/>
                <w:bCs/>
              </w:rPr>
              <w:t>Stručná anotace předmětu</w:t>
            </w:r>
            <w:r w:rsidRPr="00CF1612">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0F908F5" w14:textId="77777777" w:rsidR="00CF1612" w:rsidRPr="00CF1612" w:rsidRDefault="00CF1612" w:rsidP="00CF1612">
            <w:pPr>
              <w:jc w:val="both"/>
              <w:textAlignment w:val="baseline"/>
              <w:rPr>
                <w:rFonts w:ascii="Segoe UI" w:hAnsi="Segoe UI" w:cs="Segoe UI"/>
                <w:sz w:val="18"/>
                <w:szCs w:val="18"/>
              </w:rPr>
            </w:pPr>
            <w:r w:rsidRPr="00CF1612">
              <w:t> </w:t>
            </w:r>
          </w:p>
        </w:tc>
      </w:tr>
      <w:tr w:rsidR="00CF1612" w:rsidRPr="00CF1612" w14:paraId="60AB0F42" w14:textId="77777777" w:rsidTr="00756BC4">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DB31DB0" w14:textId="5C113DB6" w:rsidR="009117A6" w:rsidRDefault="002A39A9" w:rsidP="00CF1612">
            <w:pPr>
              <w:jc w:val="both"/>
              <w:textAlignment w:val="baseline"/>
              <w:rPr>
                <w:color w:val="000000"/>
              </w:rPr>
            </w:pPr>
            <w:ins w:id="284" w:author="Hana Ponížilová" w:date="2023-03-14T09:54:00Z">
              <w:r>
                <w:t>Cílem předmětu je získání dovedností a zkušeností potřebných pro tvorbu, prohlubování komplexních dovedností v daném ročníku, trénink schopnosti reakce na nejrůznější zadání. Záměrem je naučit studenta přistupovat k problematice tvorby jak z hlediska srozumitelnosti a dobré přehlednosti, tak z hlediska vysoce estetické kvality ve vazbě na</w:t>
              </w:r>
              <w:r w:rsidRPr="00CF1612">
                <w:rPr>
                  <w:color w:val="000000"/>
                </w:rPr>
                <w:t xml:space="preserve"> zadání. </w:t>
              </w:r>
            </w:ins>
            <w:r w:rsidR="00CF1612" w:rsidRPr="00CF1612">
              <w:rPr>
                <w:color w:val="000000"/>
              </w:rPr>
              <w:t xml:space="preserve">Jde </w:t>
            </w:r>
            <w:r w:rsidR="009117A6">
              <w:rPr>
                <w:color w:val="000000"/>
              </w:rPr>
              <w:br/>
            </w:r>
            <w:r w:rsidR="00CF1612" w:rsidRPr="00CF1612">
              <w:rPr>
                <w:color w:val="000000"/>
              </w:rPr>
              <w:t xml:space="preserve">o individuálně zadaný a samostatně řešený praktický tvůrčí úkol. Studenti získávají schopnost aplikovat poznatky ze studia a zvládnout ucelený úkol od rešerše problematiky, analýzy proveditelnosti a potřebnosti, přes volbu postupů a metodologie až po slovní a digitální prezentaci výsledku s důrazem na udržitelnost, inkluzi, diverzitu, mezinárodní kontext </w:t>
            </w:r>
            <w:r w:rsidR="009117A6">
              <w:rPr>
                <w:color w:val="000000"/>
              </w:rPr>
              <w:br/>
            </w:r>
            <w:r w:rsidR="00CF1612" w:rsidRPr="00CF1612">
              <w:rPr>
                <w:color w:val="000000"/>
              </w:rPr>
              <w:t>a mezioborovou spolupráci. </w:t>
            </w:r>
          </w:p>
          <w:p w14:paraId="0BC3DD1B" w14:textId="4914CAC1" w:rsidR="00CF1612" w:rsidRPr="00CF1612" w:rsidRDefault="00CF1612" w:rsidP="00CF1612">
            <w:pPr>
              <w:jc w:val="both"/>
              <w:textAlignment w:val="baseline"/>
              <w:rPr>
                <w:rFonts w:ascii="Segoe UI" w:hAnsi="Segoe UI" w:cs="Segoe UI"/>
                <w:sz w:val="18"/>
                <w:szCs w:val="18"/>
              </w:rPr>
            </w:pPr>
            <w:r w:rsidRPr="00CF1612">
              <w:rPr>
                <w:color w:val="000000"/>
              </w:rPr>
              <w:t> </w:t>
            </w:r>
            <w:r w:rsidRPr="00CF1612">
              <w:t> </w:t>
            </w:r>
          </w:p>
          <w:p w14:paraId="740606DC" w14:textId="77777777" w:rsidR="00CF1612" w:rsidRPr="00CF1612" w:rsidRDefault="00CF1612" w:rsidP="007B217A">
            <w:pPr>
              <w:numPr>
                <w:ilvl w:val="0"/>
                <w:numId w:val="269"/>
              </w:numPr>
              <w:ind w:left="740" w:hanging="283"/>
              <w:jc w:val="both"/>
              <w:textAlignment w:val="baseline"/>
            </w:pPr>
            <w:r w:rsidRPr="00CF1612">
              <w:t>Rešerše  </w:t>
            </w:r>
          </w:p>
          <w:p w14:paraId="26420CA7" w14:textId="77777777" w:rsidR="00CF1612" w:rsidRPr="00CF1612" w:rsidRDefault="00CF1612" w:rsidP="007B217A">
            <w:pPr>
              <w:numPr>
                <w:ilvl w:val="0"/>
                <w:numId w:val="269"/>
              </w:numPr>
              <w:ind w:left="740" w:hanging="283"/>
              <w:jc w:val="both"/>
              <w:textAlignment w:val="baseline"/>
            </w:pPr>
            <w:r w:rsidRPr="00CF1612">
              <w:t>Metodologie zpracování </w:t>
            </w:r>
          </w:p>
          <w:p w14:paraId="4EEC1758" w14:textId="77777777" w:rsidR="00CF1612" w:rsidRPr="00CF1612" w:rsidRDefault="00CF1612" w:rsidP="007B217A">
            <w:pPr>
              <w:numPr>
                <w:ilvl w:val="0"/>
                <w:numId w:val="269"/>
              </w:numPr>
              <w:ind w:left="740" w:hanging="283"/>
              <w:jc w:val="both"/>
              <w:textAlignment w:val="baseline"/>
            </w:pPr>
            <w:r w:rsidRPr="00CF1612">
              <w:t>Aktuální společenské tendence a výzvy </w:t>
            </w:r>
          </w:p>
          <w:p w14:paraId="5248590B" w14:textId="77777777" w:rsidR="00CF1612" w:rsidRPr="00CF1612" w:rsidRDefault="00CF1612" w:rsidP="007B217A">
            <w:pPr>
              <w:numPr>
                <w:ilvl w:val="0"/>
                <w:numId w:val="269"/>
              </w:numPr>
              <w:ind w:left="740" w:hanging="283"/>
              <w:jc w:val="both"/>
              <w:textAlignment w:val="baseline"/>
            </w:pPr>
            <w:r w:rsidRPr="00CF1612">
              <w:t xml:space="preserve">Případové studie a </w:t>
            </w:r>
            <w:proofErr w:type="spellStart"/>
            <w:r w:rsidRPr="00CF1612">
              <w:t>best</w:t>
            </w:r>
            <w:proofErr w:type="spellEnd"/>
            <w:r w:rsidRPr="00CF1612">
              <w:t xml:space="preserve"> </w:t>
            </w:r>
            <w:proofErr w:type="spellStart"/>
            <w:r w:rsidRPr="00CF1612">
              <w:t>practicies</w:t>
            </w:r>
            <w:proofErr w:type="spellEnd"/>
            <w:r w:rsidRPr="00CF1612">
              <w:t> </w:t>
            </w:r>
          </w:p>
          <w:p w14:paraId="3C8CDF2D" w14:textId="77777777" w:rsidR="00CF1612" w:rsidRPr="00CF1612" w:rsidRDefault="00CF1612" w:rsidP="007B217A">
            <w:pPr>
              <w:numPr>
                <w:ilvl w:val="0"/>
                <w:numId w:val="269"/>
              </w:numPr>
              <w:ind w:left="740" w:hanging="283"/>
              <w:jc w:val="both"/>
              <w:textAlignment w:val="baseline"/>
            </w:pPr>
            <w:r w:rsidRPr="00CF1612">
              <w:t>Udržitelnost </w:t>
            </w:r>
          </w:p>
          <w:p w14:paraId="035A9592" w14:textId="77777777" w:rsidR="00CF1612" w:rsidRPr="00CF1612" w:rsidRDefault="00CF1612" w:rsidP="007B217A">
            <w:pPr>
              <w:numPr>
                <w:ilvl w:val="0"/>
                <w:numId w:val="269"/>
              </w:numPr>
              <w:ind w:left="740" w:hanging="283"/>
              <w:jc w:val="both"/>
              <w:textAlignment w:val="baseline"/>
            </w:pPr>
            <w:r w:rsidRPr="00CF1612">
              <w:t>Inkluze </w:t>
            </w:r>
          </w:p>
          <w:p w14:paraId="4528BBCF" w14:textId="77777777" w:rsidR="00CF1612" w:rsidRPr="00CF1612" w:rsidRDefault="00CF1612" w:rsidP="007B217A">
            <w:pPr>
              <w:numPr>
                <w:ilvl w:val="0"/>
                <w:numId w:val="269"/>
              </w:numPr>
              <w:ind w:left="740" w:hanging="283"/>
              <w:jc w:val="both"/>
              <w:textAlignment w:val="baseline"/>
            </w:pPr>
            <w:r w:rsidRPr="00CF1612">
              <w:t>Přístupnost </w:t>
            </w:r>
          </w:p>
          <w:p w14:paraId="46B9CFC3" w14:textId="77777777" w:rsidR="00CF1612" w:rsidRPr="00CF1612" w:rsidRDefault="00CF1612" w:rsidP="007B217A">
            <w:pPr>
              <w:numPr>
                <w:ilvl w:val="0"/>
                <w:numId w:val="269"/>
              </w:numPr>
              <w:ind w:left="740" w:hanging="283"/>
              <w:jc w:val="both"/>
              <w:textAlignment w:val="baseline"/>
            </w:pPr>
            <w:r w:rsidRPr="00CF1612">
              <w:t>Mentální Zdraví </w:t>
            </w:r>
          </w:p>
          <w:p w14:paraId="61644454" w14:textId="77777777" w:rsidR="00CF1612" w:rsidRPr="00CF1612" w:rsidRDefault="00CF1612" w:rsidP="007B217A">
            <w:pPr>
              <w:numPr>
                <w:ilvl w:val="0"/>
                <w:numId w:val="269"/>
              </w:numPr>
              <w:ind w:left="740" w:hanging="283"/>
              <w:jc w:val="both"/>
              <w:textAlignment w:val="baseline"/>
            </w:pPr>
            <w:r w:rsidRPr="00CF1612">
              <w:t>Integrita </w:t>
            </w:r>
          </w:p>
          <w:p w14:paraId="5E9E3836" w14:textId="77777777" w:rsidR="00CF1612" w:rsidRPr="00CF1612" w:rsidRDefault="00CF1612" w:rsidP="00CF1612">
            <w:pPr>
              <w:jc w:val="both"/>
              <w:textAlignment w:val="baseline"/>
              <w:rPr>
                <w:rFonts w:ascii="Segoe UI" w:hAnsi="Segoe UI" w:cs="Segoe UI"/>
                <w:sz w:val="18"/>
                <w:szCs w:val="18"/>
              </w:rPr>
            </w:pPr>
            <w:r w:rsidRPr="00CF1612">
              <w:t> </w:t>
            </w:r>
          </w:p>
          <w:p w14:paraId="6E9EE459" w14:textId="562D2357" w:rsidR="00CF1612" w:rsidRPr="00CF1612" w:rsidRDefault="00CF1612" w:rsidP="00CF1612">
            <w:pPr>
              <w:jc w:val="both"/>
              <w:textAlignment w:val="baseline"/>
              <w:rPr>
                <w:rFonts w:ascii="Segoe UI" w:hAnsi="Segoe UI" w:cs="Segoe UI"/>
                <w:sz w:val="18"/>
                <w:szCs w:val="18"/>
              </w:rPr>
            </w:pPr>
            <w:r w:rsidRPr="00CF1612">
              <w:rPr>
                <w:color w:val="000000"/>
              </w:rPr>
              <w:t>Výuka tohoto předmětu pak probíhá jako dialog mezi studentem a pedagogem nad aktuálním projektem. Student po zpracování analýzy problematiky navrhuje možná řešení zohledňující v nejširších souvislostech všechny aspekty související s řešeným projektem. Výtvarná a realizační stránka je tak doplňována o aspekty související s konkrétním úkolem ať už se jedná o aspekty ekologické, sociologické, inkluzivní, mezioborové či jiné. Výsledkem této práce je kompletní realizace, případně funkční koncepce projektu, doplněná o průvodní prezentaci obhajoby práce v elektronické a orální podobě.  </w:t>
            </w:r>
          </w:p>
        </w:tc>
      </w:tr>
      <w:tr w:rsidR="00CF1612" w:rsidRPr="00CF1612" w14:paraId="2B6F785C" w14:textId="77777777" w:rsidTr="00756BC4">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1D754A98" w14:textId="77777777" w:rsidR="00CF1612" w:rsidRPr="00CF1612" w:rsidRDefault="00CF1612" w:rsidP="00CF1612">
            <w:pPr>
              <w:jc w:val="both"/>
              <w:textAlignment w:val="baseline"/>
              <w:rPr>
                <w:rFonts w:ascii="Segoe UI" w:hAnsi="Segoe UI" w:cs="Segoe UI"/>
                <w:sz w:val="18"/>
                <w:szCs w:val="18"/>
              </w:rPr>
            </w:pPr>
            <w:r w:rsidRPr="00CF1612">
              <w:rPr>
                <w:b/>
                <w:bCs/>
              </w:rPr>
              <w:t>Studijní literatura a studijní pomůcky</w:t>
            </w:r>
            <w:r w:rsidRPr="00CF1612">
              <w:t> </w:t>
            </w:r>
          </w:p>
        </w:tc>
        <w:tc>
          <w:tcPr>
            <w:tcW w:w="6176" w:type="dxa"/>
            <w:gridSpan w:val="6"/>
            <w:tcBorders>
              <w:top w:val="nil"/>
              <w:left w:val="single" w:sz="6" w:space="0" w:color="auto"/>
              <w:bottom w:val="nil"/>
              <w:right w:val="single" w:sz="6" w:space="0" w:color="auto"/>
            </w:tcBorders>
            <w:shd w:val="clear" w:color="auto" w:fill="auto"/>
            <w:hideMark/>
          </w:tcPr>
          <w:p w14:paraId="37BB671C" w14:textId="544AE29A" w:rsidR="00CF1612" w:rsidRPr="00CF1612" w:rsidRDefault="00CF1612" w:rsidP="00482F06">
            <w:pPr>
              <w:jc w:val="both"/>
              <w:textAlignment w:val="baseline"/>
              <w:rPr>
                <w:rFonts w:ascii="Segoe UI" w:hAnsi="Segoe UI" w:cs="Segoe UI"/>
                <w:sz w:val="18"/>
                <w:szCs w:val="18"/>
              </w:rPr>
            </w:pPr>
          </w:p>
        </w:tc>
      </w:tr>
      <w:tr w:rsidR="00CF1612" w:rsidRPr="00CF1612" w14:paraId="5666A743" w14:textId="77777777" w:rsidTr="00482F06">
        <w:tc>
          <w:tcPr>
            <w:tcW w:w="9809" w:type="dxa"/>
            <w:gridSpan w:val="8"/>
            <w:tcBorders>
              <w:top w:val="single" w:sz="12" w:space="0" w:color="auto"/>
              <w:left w:val="single" w:sz="6" w:space="0" w:color="auto"/>
              <w:bottom w:val="single" w:sz="6" w:space="0" w:color="auto"/>
              <w:right w:val="single" w:sz="6" w:space="0" w:color="auto"/>
            </w:tcBorders>
            <w:shd w:val="clear" w:color="auto" w:fill="auto"/>
          </w:tcPr>
          <w:p w14:paraId="6E693D6E" w14:textId="259A4EB0" w:rsidR="00CF1612" w:rsidRPr="00CF1612" w:rsidRDefault="00482F06" w:rsidP="00482F06">
            <w:pPr>
              <w:textAlignment w:val="baseline"/>
              <w:rPr>
                <w:rFonts w:ascii="Segoe UI" w:hAnsi="Segoe UI" w:cs="Segoe UI"/>
                <w:sz w:val="18"/>
                <w:szCs w:val="18"/>
              </w:rPr>
            </w:pPr>
            <w:r w:rsidRPr="00CF1612">
              <w:rPr>
                <w:color w:val="000000"/>
                <w:shd w:val="clear" w:color="auto" w:fill="FFFFFF"/>
              </w:rPr>
              <w:t>Zadávána individuálně podle charakteru úkolu a zadání. </w:t>
            </w:r>
            <w:r w:rsidRPr="00CF1612">
              <w:rPr>
                <w:color w:val="000000"/>
              </w:rPr>
              <w:t> </w:t>
            </w:r>
          </w:p>
        </w:tc>
      </w:tr>
    </w:tbl>
    <w:p w14:paraId="42843E1B" w14:textId="664F6F64" w:rsidR="007F078B" w:rsidRDefault="007F078B" w:rsidP="00415DA8"/>
    <w:p w14:paraId="10714A83" w14:textId="51C253CB" w:rsidR="00761DCB" w:rsidRDefault="00761DCB"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D16AA0" w:rsidRPr="00D16AA0" w14:paraId="53962CFB" w14:textId="77777777" w:rsidTr="00756BC4">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2FC92B7D" w14:textId="77777777" w:rsidR="00D16AA0" w:rsidRPr="00D16AA0" w:rsidRDefault="00D16AA0" w:rsidP="00D16AA0">
            <w:pPr>
              <w:jc w:val="both"/>
              <w:textAlignment w:val="baseline"/>
              <w:rPr>
                <w:rFonts w:ascii="Segoe UI" w:hAnsi="Segoe UI" w:cs="Segoe UI"/>
                <w:sz w:val="18"/>
                <w:szCs w:val="18"/>
              </w:rPr>
            </w:pPr>
            <w:r w:rsidRPr="00D16AA0">
              <w:rPr>
                <w:b/>
                <w:bCs/>
                <w:sz w:val="28"/>
                <w:szCs w:val="28"/>
              </w:rPr>
              <w:lastRenderedPageBreak/>
              <w:t>B-III – Charakteristika studijního předmětu</w:t>
            </w:r>
            <w:r w:rsidRPr="00D16AA0">
              <w:rPr>
                <w:sz w:val="28"/>
                <w:szCs w:val="28"/>
              </w:rPr>
              <w:t> </w:t>
            </w:r>
          </w:p>
        </w:tc>
      </w:tr>
      <w:tr w:rsidR="00D16AA0" w:rsidRPr="00D16AA0" w14:paraId="21C3DD2F" w14:textId="77777777" w:rsidTr="00756BC4">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43487977" w14:textId="77777777" w:rsidR="00D16AA0" w:rsidRPr="00D16AA0" w:rsidRDefault="00D16AA0" w:rsidP="00D16AA0">
            <w:pPr>
              <w:textAlignment w:val="baseline"/>
              <w:rPr>
                <w:rFonts w:ascii="Segoe UI" w:hAnsi="Segoe UI" w:cs="Segoe UI"/>
                <w:sz w:val="18"/>
                <w:szCs w:val="18"/>
              </w:rPr>
            </w:pPr>
            <w:r w:rsidRPr="00D16AA0">
              <w:rPr>
                <w:b/>
                <w:bCs/>
              </w:rPr>
              <w:t>Název studijního předmětu</w:t>
            </w:r>
            <w:r w:rsidRPr="00D16AA0">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E68B3BB" w14:textId="77777777" w:rsidR="00D16AA0" w:rsidRPr="00D16AA0" w:rsidRDefault="00D16AA0" w:rsidP="00D16AA0">
            <w:pPr>
              <w:jc w:val="both"/>
              <w:textAlignment w:val="baseline"/>
              <w:rPr>
                <w:rFonts w:ascii="Segoe UI" w:hAnsi="Segoe UI" w:cs="Segoe UI"/>
                <w:sz w:val="18"/>
                <w:szCs w:val="18"/>
              </w:rPr>
            </w:pPr>
            <w:r w:rsidRPr="00D16AA0">
              <w:rPr>
                <w:color w:val="000000"/>
              </w:rPr>
              <w:t>Klauzurní práce 3 </w:t>
            </w:r>
          </w:p>
        </w:tc>
      </w:tr>
      <w:tr w:rsidR="00D16AA0" w:rsidRPr="00D16AA0" w14:paraId="58EAF82D"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2091C27" w14:textId="77777777" w:rsidR="00D16AA0" w:rsidRPr="00D16AA0" w:rsidRDefault="00D16AA0" w:rsidP="00D16AA0">
            <w:pPr>
              <w:textAlignment w:val="baseline"/>
              <w:rPr>
                <w:rFonts w:ascii="Segoe UI" w:hAnsi="Segoe UI" w:cs="Segoe UI"/>
                <w:sz w:val="18"/>
                <w:szCs w:val="18"/>
              </w:rPr>
            </w:pPr>
            <w:r w:rsidRPr="00D16AA0">
              <w:rPr>
                <w:b/>
                <w:bCs/>
              </w:rPr>
              <w:t>Typ předmětu</w:t>
            </w:r>
            <w:r w:rsidRPr="00D16AA0">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289FA54" w14:textId="77ACC780" w:rsidR="00D16AA0" w:rsidRPr="00D16AA0" w:rsidRDefault="00D16AA0" w:rsidP="00482F06">
            <w:pPr>
              <w:jc w:val="both"/>
              <w:textAlignment w:val="baseline"/>
              <w:rPr>
                <w:rFonts w:ascii="Segoe UI" w:hAnsi="Segoe UI" w:cs="Segoe UI"/>
                <w:sz w:val="18"/>
                <w:szCs w:val="18"/>
              </w:rPr>
            </w:pPr>
            <w:r w:rsidRPr="00D16AA0">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2555396" w14:textId="77777777" w:rsidR="00D16AA0" w:rsidRPr="00D16AA0" w:rsidRDefault="00D16AA0" w:rsidP="00D16AA0">
            <w:pPr>
              <w:jc w:val="both"/>
              <w:textAlignment w:val="baseline"/>
              <w:rPr>
                <w:rFonts w:ascii="Segoe UI" w:hAnsi="Segoe UI" w:cs="Segoe UI"/>
                <w:sz w:val="18"/>
                <w:szCs w:val="18"/>
              </w:rPr>
            </w:pPr>
            <w:r w:rsidRPr="00D16AA0">
              <w:rPr>
                <w:b/>
                <w:bCs/>
              </w:rPr>
              <w:t>doporučený ročník / semestr</w:t>
            </w:r>
            <w:r w:rsidRPr="00D16AA0">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E7490FB" w14:textId="77777777" w:rsidR="00D16AA0" w:rsidRPr="00D16AA0" w:rsidRDefault="00D16AA0" w:rsidP="00D16AA0">
            <w:pPr>
              <w:jc w:val="both"/>
              <w:textAlignment w:val="baseline"/>
              <w:rPr>
                <w:rFonts w:ascii="Segoe UI" w:hAnsi="Segoe UI" w:cs="Segoe UI"/>
                <w:sz w:val="18"/>
                <w:szCs w:val="18"/>
              </w:rPr>
            </w:pPr>
            <w:r w:rsidRPr="00D16AA0">
              <w:t>2/ZS </w:t>
            </w:r>
          </w:p>
        </w:tc>
      </w:tr>
      <w:tr w:rsidR="00D16AA0" w:rsidRPr="00D16AA0" w14:paraId="64DD38C2"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93FAE17" w14:textId="77777777" w:rsidR="00D16AA0" w:rsidRPr="00D16AA0" w:rsidRDefault="00D16AA0" w:rsidP="00D16AA0">
            <w:pPr>
              <w:textAlignment w:val="baseline"/>
              <w:rPr>
                <w:rFonts w:ascii="Segoe UI" w:hAnsi="Segoe UI" w:cs="Segoe UI"/>
                <w:sz w:val="18"/>
                <w:szCs w:val="18"/>
              </w:rPr>
            </w:pPr>
            <w:r w:rsidRPr="00D16AA0">
              <w:rPr>
                <w:b/>
                <w:bCs/>
              </w:rPr>
              <w:t>Rozsah studijního předmětu</w:t>
            </w:r>
            <w:r w:rsidRPr="00D16AA0">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0676BB" w14:textId="77777777" w:rsidR="00D16AA0" w:rsidRPr="00D16AA0" w:rsidRDefault="00D16AA0" w:rsidP="00D16AA0">
            <w:pPr>
              <w:jc w:val="both"/>
              <w:textAlignment w:val="baseline"/>
              <w:rPr>
                <w:rFonts w:ascii="Segoe UI" w:hAnsi="Segoe UI" w:cs="Segoe UI"/>
                <w:sz w:val="18"/>
                <w:szCs w:val="18"/>
              </w:rPr>
            </w:pPr>
            <w:r w:rsidRPr="00D16AA0">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205BDA0" w14:textId="77777777" w:rsidR="00D16AA0" w:rsidRPr="00D16AA0" w:rsidRDefault="00D16AA0" w:rsidP="00D16AA0">
            <w:pPr>
              <w:jc w:val="both"/>
              <w:textAlignment w:val="baseline"/>
              <w:rPr>
                <w:rFonts w:ascii="Segoe UI" w:hAnsi="Segoe UI" w:cs="Segoe UI"/>
                <w:sz w:val="18"/>
                <w:szCs w:val="18"/>
              </w:rPr>
            </w:pPr>
            <w:r w:rsidRPr="00D16AA0">
              <w:rPr>
                <w:b/>
                <w:bCs/>
              </w:rPr>
              <w:t>hod. </w:t>
            </w:r>
            <w:r w:rsidRPr="00D16AA0">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214866DD" w14:textId="77777777" w:rsidR="00D16AA0" w:rsidRPr="00D16AA0" w:rsidRDefault="00D16AA0" w:rsidP="00D16AA0">
            <w:pPr>
              <w:jc w:val="both"/>
              <w:textAlignment w:val="baseline"/>
              <w:rPr>
                <w:rFonts w:ascii="Segoe UI" w:hAnsi="Segoe UI" w:cs="Segoe UI"/>
                <w:sz w:val="18"/>
                <w:szCs w:val="18"/>
              </w:rPr>
            </w:pPr>
            <w:r w:rsidRPr="00D16AA0">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19EE78D" w14:textId="77777777" w:rsidR="00D16AA0" w:rsidRPr="00D16AA0" w:rsidRDefault="00D16AA0" w:rsidP="00D16AA0">
            <w:pPr>
              <w:jc w:val="both"/>
              <w:textAlignment w:val="baseline"/>
              <w:rPr>
                <w:rFonts w:ascii="Segoe UI" w:hAnsi="Segoe UI" w:cs="Segoe UI"/>
                <w:sz w:val="18"/>
                <w:szCs w:val="18"/>
              </w:rPr>
            </w:pPr>
            <w:r w:rsidRPr="00D16AA0">
              <w:rPr>
                <w:b/>
                <w:bCs/>
              </w:rPr>
              <w:t>kreditů</w:t>
            </w:r>
            <w:r w:rsidRPr="00D16AA0">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826000F" w14:textId="77777777" w:rsidR="00D16AA0" w:rsidRPr="00D16AA0" w:rsidRDefault="00D16AA0" w:rsidP="00D16AA0">
            <w:pPr>
              <w:jc w:val="both"/>
              <w:textAlignment w:val="baseline"/>
              <w:rPr>
                <w:rFonts w:ascii="Segoe UI" w:hAnsi="Segoe UI" w:cs="Segoe UI"/>
                <w:sz w:val="18"/>
                <w:szCs w:val="18"/>
              </w:rPr>
            </w:pPr>
            <w:r w:rsidRPr="00D16AA0">
              <w:t>5 </w:t>
            </w:r>
          </w:p>
        </w:tc>
      </w:tr>
      <w:tr w:rsidR="00D16AA0" w:rsidRPr="00D16AA0" w14:paraId="31B88919"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5D74751" w14:textId="77777777" w:rsidR="00D16AA0" w:rsidRPr="00D16AA0" w:rsidRDefault="00D16AA0" w:rsidP="00D16AA0">
            <w:pPr>
              <w:textAlignment w:val="baseline"/>
              <w:rPr>
                <w:rFonts w:ascii="Segoe UI" w:hAnsi="Segoe UI" w:cs="Segoe UI"/>
                <w:sz w:val="18"/>
                <w:szCs w:val="18"/>
              </w:rPr>
            </w:pPr>
            <w:r w:rsidRPr="00D16AA0">
              <w:rPr>
                <w:b/>
                <w:bCs/>
              </w:rPr>
              <w:t xml:space="preserve">Prerekvizity, </w:t>
            </w:r>
            <w:proofErr w:type="spellStart"/>
            <w:r w:rsidRPr="00D16AA0">
              <w:rPr>
                <w:b/>
                <w:bCs/>
              </w:rPr>
              <w:t>korekvizity</w:t>
            </w:r>
            <w:proofErr w:type="spellEnd"/>
            <w:r w:rsidRPr="00D16AA0">
              <w:rPr>
                <w:b/>
                <w:bCs/>
              </w:rPr>
              <w:t>, ekvivalence</w:t>
            </w:r>
            <w:r w:rsidRPr="00D16AA0">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7ED7A3EC" w14:textId="77777777" w:rsidR="00D16AA0" w:rsidRPr="00D16AA0" w:rsidRDefault="00D16AA0" w:rsidP="00D16AA0">
            <w:pPr>
              <w:jc w:val="both"/>
              <w:textAlignment w:val="baseline"/>
              <w:rPr>
                <w:rFonts w:ascii="Segoe UI" w:hAnsi="Segoe UI" w:cs="Segoe UI"/>
                <w:sz w:val="18"/>
                <w:szCs w:val="18"/>
              </w:rPr>
            </w:pPr>
            <w:r w:rsidRPr="00D16AA0">
              <w:t> </w:t>
            </w:r>
          </w:p>
        </w:tc>
      </w:tr>
      <w:tr w:rsidR="00D16AA0" w:rsidRPr="00D16AA0" w14:paraId="7541A357"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F70615F" w14:textId="77777777" w:rsidR="00D16AA0" w:rsidRPr="00D16AA0" w:rsidRDefault="00D16AA0" w:rsidP="00D16AA0">
            <w:pPr>
              <w:textAlignment w:val="baseline"/>
              <w:rPr>
                <w:rFonts w:ascii="Segoe UI" w:hAnsi="Segoe UI" w:cs="Segoe UI"/>
                <w:sz w:val="18"/>
                <w:szCs w:val="18"/>
              </w:rPr>
            </w:pPr>
            <w:r w:rsidRPr="00D16AA0">
              <w:rPr>
                <w:b/>
                <w:bCs/>
              </w:rPr>
              <w:t>Způsob ověření studijních výsledků</w:t>
            </w:r>
            <w:r w:rsidRPr="00D16AA0">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5543275" w14:textId="77777777" w:rsidR="00D16AA0" w:rsidRPr="00D16AA0" w:rsidRDefault="00D16AA0" w:rsidP="00D16AA0">
            <w:pPr>
              <w:jc w:val="both"/>
              <w:textAlignment w:val="baseline"/>
              <w:rPr>
                <w:rFonts w:ascii="Segoe UI" w:hAnsi="Segoe UI" w:cs="Segoe UI"/>
                <w:sz w:val="18"/>
                <w:szCs w:val="18"/>
              </w:rPr>
            </w:pPr>
            <w:r w:rsidRPr="00D16AA0">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A208E24" w14:textId="77777777" w:rsidR="00D16AA0" w:rsidRPr="00D16AA0" w:rsidRDefault="00D16AA0" w:rsidP="00D16AA0">
            <w:pPr>
              <w:jc w:val="both"/>
              <w:textAlignment w:val="baseline"/>
              <w:rPr>
                <w:rFonts w:ascii="Segoe UI" w:hAnsi="Segoe UI" w:cs="Segoe UI"/>
                <w:sz w:val="18"/>
                <w:szCs w:val="18"/>
              </w:rPr>
            </w:pPr>
            <w:r w:rsidRPr="00D16AA0">
              <w:rPr>
                <w:b/>
                <w:bCs/>
              </w:rPr>
              <w:t>Forma výuky</w:t>
            </w:r>
            <w:r w:rsidRPr="00D16AA0">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F9DA89" w14:textId="77777777" w:rsidR="00D16AA0" w:rsidRPr="00D16AA0" w:rsidRDefault="00D16AA0" w:rsidP="00D16AA0">
            <w:pPr>
              <w:jc w:val="both"/>
              <w:textAlignment w:val="baseline"/>
              <w:rPr>
                <w:rFonts w:ascii="Segoe UI" w:hAnsi="Segoe UI" w:cs="Segoe UI"/>
                <w:sz w:val="18"/>
                <w:szCs w:val="18"/>
              </w:rPr>
            </w:pPr>
            <w:r w:rsidRPr="00D16AA0">
              <w:t>cvičení </w:t>
            </w:r>
          </w:p>
        </w:tc>
      </w:tr>
      <w:tr w:rsidR="00D16AA0" w:rsidRPr="00D16AA0" w14:paraId="0047DA97"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2243E42" w14:textId="77777777" w:rsidR="00D16AA0" w:rsidRPr="00D16AA0" w:rsidRDefault="00D16AA0" w:rsidP="00D16AA0">
            <w:pPr>
              <w:textAlignment w:val="baseline"/>
              <w:rPr>
                <w:rFonts w:ascii="Segoe UI" w:hAnsi="Segoe UI" w:cs="Segoe UI"/>
                <w:sz w:val="18"/>
                <w:szCs w:val="18"/>
              </w:rPr>
            </w:pPr>
            <w:r w:rsidRPr="00D16AA0">
              <w:rPr>
                <w:b/>
                <w:bCs/>
              </w:rPr>
              <w:t>Forma způsobu ověření studijních výsledků a další požadavky na studenta</w:t>
            </w:r>
            <w:r w:rsidRPr="00D16AA0">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3755B57" w14:textId="77777777" w:rsidR="00D16AA0" w:rsidRPr="00D16AA0" w:rsidRDefault="00D16AA0" w:rsidP="00D16AA0">
            <w:pPr>
              <w:jc w:val="both"/>
              <w:textAlignment w:val="baseline"/>
              <w:rPr>
                <w:rFonts w:ascii="Segoe UI" w:hAnsi="Segoe UI" w:cs="Segoe UI"/>
                <w:sz w:val="18"/>
                <w:szCs w:val="18"/>
              </w:rPr>
            </w:pPr>
            <w:r w:rsidRPr="00D16AA0">
              <w:rPr>
                <w:color w:val="000000"/>
              </w:rPr>
              <w:t>Odevzdaná práce a pravidelné konzultace na klauzurním úkolu </w:t>
            </w:r>
          </w:p>
          <w:p w14:paraId="783E1210" w14:textId="77777777" w:rsidR="00D16AA0" w:rsidRPr="00D16AA0" w:rsidRDefault="00D16AA0" w:rsidP="00D16AA0">
            <w:pPr>
              <w:jc w:val="both"/>
              <w:textAlignment w:val="baseline"/>
              <w:rPr>
                <w:rFonts w:ascii="Segoe UI" w:hAnsi="Segoe UI" w:cs="Segoe UI"/>
                <w:sz w:val="18"/>
                <w:szCs w:val="18"/>
              </w:rPr>
            </w:pPr>
            <w:r w:rsidRPr="00D16AA0">
              <w:t> </w:t>
            </w:r>
          </w:p>
        </w:tc>
      </w:tr>
      <w:tr w:rsidR="00D16AA0" w:rsidRPr="00D16AA0" w14:paraId="1ED78729" w14:textId="77777777" w:rsidTr="00C833A8">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F99802F" w14:textId="77777777" w:rsidR="00D16AA0" w:rsidRPr="00D16AA0" w:rsidRDefault="00D16AA0" w:rsidP="00D16AA0">
            <w:pPr>
              <w:textAlignment w:val="baseline"/>
              <w:rPr>
                <w:rFonts w:ascii="Segoe UI" w:hAnsi="Segoe UI" w:cs="Segoe UI"/>
                <w:sz w:val="18"/>
                <w:szCs w:val="18"/>
              </w:rPr>
            </w:pPr>
            <w:r w:rsidRPr="00D16AA0">
              <w:t> </w:t>
            </w:r>
          </w:p>
        </w:tc>
      </w:tr>
      <w:tr w:rsidR="00D16AA0" w:rsidRPr="00D16AA0" w14:paraId="74219BD7" w14:textId="77777777" w:rsidTr="00756BC4">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4D68E9F7" w14:textId="77777777" w:rsidR="00D16AA0" w:rsidRPr="00D16AA0" w:rsidRDefault="00D16AA0" w:rsidP="00D16AA0">
            <w:pPr>
              <w:textAlignment w:val="baseline"/>
              <w:rPr>
                <w:rFonts w:ascii="Segoe UI" w:hAnsi="Segoe UI" w:cs="Segoe UI"/>
                <w:sz w:val="18"/>
                <w:szCs w:val="18"/>
              </w:rPr>
            </w:pPr>
            <w:r w:rsidRPr="00D16AA0">
              <w:rPr>
                <w:b/>
                <w:bCs/>
              </w:rPr>
              <w:t>Garant předmětu</w:t>
            </w:r>
            <w:r w:rsidRPr="00D16AA0">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4CE479CD" w14:textId="77777777" w:rsidR="00D16AA0" w:rsidRPr="00D16AA0" w:rsidRDefault="00D16AA0" w:rsidP="00D16AA0">
            <w:pPr>
              <w:jc w:val="both"/>
              <w:textAlignment w:val="baseline"/>
              <w:rPr>
                <w:rFonts w:ascii="Segoe UI" w:hAnsi="Segoe UI" w:cs="Segoe UI"/>
                <w:sz w:val="18"/>
                <w:szCs w:val="18"/>
              </w:rPr>
            </w:pPr>
            <w:r w:rsidRPr="00D16AA0">
              <w:t xml:space="preserve">Mgr. Eva </w:t>
            </w:r>
            <w:proofErr w:type="spellStart"/>
            <w:r w:rsidRPr="00D16AA0">
              <w:t>Gartnerová</w:t>
            </w:r>
            <w:proofErr w:type="spellEnd"/>
            <w:r w:rsidRPr="00D16AA0">
              <w:t>, Ph.D. </w:t>
            </w:r>
          </w:p>
        </w:tc>
      </w:tr>
      <w:tr w:rsidR="00D16AA0" w:rsidRPr="00D16AA0" w14:paraId="1B2937B9" w14:textId="77777777" w:rsidTr="00756BC4">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864764D" w14:textId="77777777" w:rsidR="00D16AA0" w:rsidRPr="00D16AA0" w:rsidRDefault="00D16AA0" w:rsidP="00D16AA0">
            <w:pPr>
              <w:textAlignment w:val="baseline"/>
              <w:rPr>
                <w:rFonts w:ascii="Segoe UI" w:hAnsi="Segoe UI" w:cs="Segoe UI"/>
                <w:sz w:val="18"/>
                <w:szCs w:val="18"/>
              </w:rPr>
            </w:pPr>
            <w:r w:rsidRPr="00D16AA0">
              <w:rPr>
                <w:b/>
                <w:bCs/>
              </w:rPr>
              <w:t>Zapojení garanta do výuky předmětu</w:t>
            </w:r>
            <w:r w:rsidRPr="00D16AA0">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11B30BA" w14:textId="77777777" w:rsidR="00D16AA0" w:rsidRPr="00D16AA0" w:rsidRDefault="00D16AA0" w:rsidP="00D16AA0">
            <w:pPr>
              <w:jc w:val="both"/>
              <w:textAlignment w:val="baseline"/>
              <w:rPr>
                <w:rFonts w:ascii="Segoe UI" w:hAnsi="Segoe UI" w:cs="Segoe UI"/>
                <w:sz w:val="18"/>
                <w:szCs w:val="18"/>
              </w:rPr>
            </w:pPr>
            <w:r w:rsidRPr="00D16AA0">
              <w:t>100 % </w:t>
            </w:r>
          </w:p>
        </w:tc>
      </w:tr>
      <w:tr w:rsidR="00D16AA0" w:rsidRPr="00D16AA0" w14:paraId="09CFE962"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74B7A1E" w14:textId="77777777" w:rsidR="00D16AA0" w:rsidRPr="00D16AA0" w:rsidRDefault="00D16AA0" w:rsidP="00D16AA0">
            <w:pPr>
              <w:textAlignment w:val="baseline"/>
              <w:rPr>
                <w:rFonts w:ascii="Segoe UI" w:hAnsi="Segoe UI" w:cs="Segoe UI"/>
                <w:sz w:val="18"/>
                <w:szCs w:val="18"/>
              </w:rPr>
            </w:pPr>
            <w:r w:rsidRPr="00D16AA0">
              <w:rPr>
                <w:b/>
                <w:bCs/>
              </w:rPr>
              <w:t>Vyučující</w:t>
            </w:r>
            <w:r w:rsidRPr="00D16AA0">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598966F" w14:textId="77777777" w:rsidR="00D16AA0" w:rsidRPr="00D16AA0" w:rsidRDefault="00D16AA0" w:rsidP="00D16AA0">
            <w:pPr>
              <w:jc w:val="both"/>
              <w:textAlignment w:val="baseline"/>
              <w:rPr>
                <w:rFonts w:ascii="Segoe UI" w:hAnsi="Segoe UI" w:cs="Segoe UI"/>
                <w:sz w:val="18"/>
                <w:szCs w:val="18"/>
              </w:rPr>
            </w:pPr>
            <w:r w:rsidRPr="00D16AA0">
              <w:t xml:space="preserve">Mgr. Eva </w:t>
            </w:r>
            <w:proofErr w:type="spellStart"/>
            <w:r w:rsidRPr="00D16AA0">
              <w:t>Gartnerová</w:t>
            </w:r>
            <w:proofErr w:type="spellEnd"/>
            <w:r w:rsidRPr="00D16AA0">
              <w:t>, Ph.D. </w:t>
            </w:r>
          </w:p>
        </w:tc>
      </w:tr>
      <w:tr w:rsidR="00D16AA0" w:rsidRPr="00D16AA0" w14:paraId="0F8A5258"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8390BE7" w14:textId="77777777" w:rsidR="00D16AA0" w:rsidRPr="00D16AA0" w:rsidRDefault="00D16AA0" w:rsidP="00D16AA0">
            <w:pPr>
              <w:jc w:val="both"/>
              <w:textAlignment w:val="baseline"/>
              <w:rPr>
                <w:rFonts w:ascii="Segoe UI" w:hAnsi="Segoe UI" w:cs="Segoe UI"/>
                <w:sz w:val="18"/>
                <w:szCs w:val="18"/>
              </w:rPr>
            </w:pPr>
            <w:r w:rsidRPr="00D16AA0">
              <w:t> </w:t>
            </w:r>
          </w:p>
        </w:tc>
      </w:tr>
      <w:tr w:rsidR="00D16AA0" w:rsidRPr="00D16AA0" w14:paraId="07AEDAD9"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885C100" w14:textId="77777777" w:rsidR="00D16AA0" w:rsidRPr="00D16AA0" w:rsidRDefault="00D16AA0" w:rsidP="00D16AA0">
            <w:pPr>
              <w:jc w:val="both"/>
              <w:textAlignment w:val="baseline"/>
              <w:rPr>
                <w:rFonts w:ascii="Segoe UI" w:hAnsi="Segoe UI" w:cs="Segoe UI"/>
                <w:sz w:val="18"/>
                <w:szCs w:val="18"/>
              </w:rPr>
            </w:pPr>
            <w:r w:rsidRPr="00D16AA0">
              <w:rPr>
                <w:b/>
                <w:bCs/>
              </w:rPr>
              <w:t>Stručná anotace předmětu</w:t>
            </w:r>
            <w:r w:rsidRPr="00D16AA0">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E49FE55" w14:textId="77777777" w:rsidR="00D16AA0" w:rsidRPr="00D16AA0" w:rsidRDefault="00D16AA0" w:rsidP="00D16AA0">
            <w:pPr>
              <w:jc w:val="both"/>
              <w:textAlignment w:val="baseline"/>
              <w:rPr>
                <w:rFonts w:ascii="Segoe UI" w:hAnsi="Segoe UI" w:cs="Segoe UI"/>
                <w:sz w:val="18"/>
                <w:szCs w:val="18"/>
              </w:rPr>
            </w:pPr>
            <w:r w:rsidRPr="00D16AA0">
              <w:t> </w:t>
            </w:r>
          </w:p>
        </w:tc>
      </w:tr>
      <w:tr w:rsidR="00D16AA0" w:rsidRPr="00D16AA0" w14:paraId="61F3CC30" w14:textId="77777777" w:rsidTr="00756BC4">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296A9A2" w14:textId="01F8CBBA" w:rsidR="00766646" w:rsidRPr="00CF1612" w:rsidRDefault="0071667F" w:rsidP="00766646">
            <w:pPr>
              <w:jc w:val="both"/>
              <w:textAlignment w:val="baseline"/>
              <w:rPr>
                <w:rFonts w:ascii="Segoe UI" w:hAnsi="Segoe UI" w:cs="Segoe UI"/>
                <w:sz w:val="18"/>
                <w:szCs w:val="18"/>
              </w:rPr>
            </w:pPr>
            <w:ins w:id="285" w:author="Hana Ponížilová" w:date="2023-03-14T09:50:00Z">
              <w:r>
                <w:t>Cílem předmětu je získání dovedností a zkušeností potřebných pro tvorbu, prohlubování komplexních dovedností v</w:t>
              </w:r>
            </w:ins>
            <w:ins w:id="286" w:author="Hana Ponížilová" w:date="2023-03-14T09:51:00Z">
              <w:r w:rsidR="00CD0940">
                <w:t> </w:t>
              </w:r>
            </w:ins>
            <w:ins w:id="287" w:author="Hana Ponížilová" w:date="2023-03-14T09:50:00Z">
              <w:r>
                <w:t>dané</w:t>
              </w:r>
            </w:ins>
            <w:ins w:id="288" w:author="Hana Ponížilová" w:date="2023-03-14T09:51:00Z">
              <w:r w:rsidR="00CD0940">
                <w:t xml:space="preserve">m </w:t>
              </w:r>
            </w:ins>
            <w:ins w:id="289" w:author="Hana Ponížilová" w:date="2023-03-14T09:50:00Z">
              <w:r>
                <w:t>ročníku, trénink schopnosti reakce na nejrůznější zadání. Záměrem je naučit studenta přistupovat k problematice tvorby jak z hlediska srozumitelnosti a dobré přehlednosti, tak z hlediska vysoce estetické kvality</w:t>
              </w:r>
            </w:ins>
            <w:ins w:id="290" w:author="Hana Ponížilová" w:date="2023-03-14T09:52:00Z">
              <w:r w:rsidR="00F40F47">
                <w:t xml:space="preserve"> ve vazbě na</w:t>
              </w:r>
            </w:ins>
            <w:ins w:id="291" w:author="Hana Ponížilová" w:date="2023-03-20T17:12:00Z">
              <w:r w:rsidR="00CE647A">
                <w:t xml:space="preserve"> zadání</w:t>
              </w:r>
            </w:ins>
            <w:r w:rsidR="00766646" w:rsidRPr="00CF1612">
              <w:rPr>
                <w:color w:val="000000"/>
              </w:rPr>
              <w:t xml:space="preserve">. Jde </w:t>
            </w:r>
            <w:ins w:id="292" w:author="Hana Ponížilová" w:date="2023-03-14T09:53:00Z">
              <w:r w:rsidR="00B07C4A">
                <w:rPr>
                  <w:color w:val="000000"/>
                </w:rPr>
                <w:br/>
              </w:r>
            </w:ins>
            <w:r w:rsidR="00766646" w:rsidRPr="00CF1612">
              <w:rPr>
                <w:color w:val="000000"/>
              </w:rPr>
              <w:t xml:space="preserve">o individuálně zadaný a samostatně řešený praktický tvůrčí úkol. Studenti získávají schopnost aplikovat poznatky ze studia a zvládnout ucelený úkol od rešerše problematiky, analýzy proveditelnosti a potřebnosti, přes volbu postupů a metodologie až po slovní a digitální prezentaci výsledku s důrazem na udržitelnost, inkluzi, diverzitu, mezinárodní kontext </w:t>
            </w:r>
            <w:ins w:id="293" w:author="Hana Ponížilová" w:date="2023-03-14T09:53:00Z">
              <w:r w:rsidR="00B07C4A">
                <w:rPr>
                  <w:color w:val="000000"/>
                </w:rPr>
                <w:br/>
              </w:r>
            </w:ins>
            <w:r w:rsidR="00766646" w:rsidRPr="00CF1612">
              <w:rPr>
                <w:color w:val="000000"/>
              </w:rPr>
              <w:t>a mezioborovou spolupráci.  </w:t>
            </w:r>
          </w:p>
          <w:p w14:paraId="28F68C83" w14:textId="77777777" w:rsidR="00766646" w:rsidRPr="00CF1612" w:rsidRDefault="00766646" w:rsidP="00766646">
            <w:pPr>
              <w:jc w:val="both"/>
              <w:textAlignment w:val="baseline"/>
              <w:rPr>
                <w:rFonts w:ascii="Segoe UI" w:hAnsi="Segoe UI" w:cs="Segoe UI"/>
                <w:sz w:val="18"/>
                <w:szCs w:val="18"/>
              </w:rPr>
            </w:pPr>
            <w:r w:rsidRPr="00CF1612">
              <w:t> </w:t>
            </w:r>
          </w:p>
          <w:p w14:paraId="15793D35" w14:textId="77777777" w:rsidR="00766646" w:rsidRPr="00CF1612" w:rsidRDefault="00766646" w:rsidP="007B217A">
            <w:pPr>
              <w:numPr>
                <w:ilvl w:val="0"/>
                <w:numId w:val="122"/>
              </w:numPr>
              <w:ind w:left="740" w:hanging="283"/>
              <w:jc w:val="both"/>
              <w:textAlignment w:val="baseline"/>
            </w:pPr>
            <w:r w:rsidRPr="00CF1612">
              <w:t>Rešerše  </w:t>
            </w:r>
          </w:p>
          <w:p w14:paraId="672DD5E5" w14:textId="77777777" w:rsidR="00766646" w:rsidRPr="00CF1612" w:rsidRDefault="00766646" w:rsidP="007B217A">
            <w:pPr>
              <w:numPr>
                <w:ilvl w:val="0"/>
                <w:numId w:val="122"/>
              </w:numPr>
              <w:ind w:left="740" w:hanging="283"/>
              <w:jc w:val="both"/>
              <w:textAlignment w:val="baseline"/>
            </w:pPr>
            <w:r w:rsidRPr="00CF1612">
              <w:t>Metodologie zpracování </w:t>
            </w:r>
          </w:p>
          <w:p w14:paraId="6473A282" w14:textId="77777777" w:rsidR="00766646" w:rsidRPr="00CF1612" w:rsidRDefault="00766646" w:rsidP="007B217A">
            <w:pPr>
              <w:numPr>
                <w:ilvl w:val="0"/>
                <w:numId w:val="122"/>
              </w:numPr>
              <w:ind w:left="740" w:hanging="283"/>
              <w:jc w:val="both"/>
              <w:textAlignment w:val="baseline"/>
            </w:pPr>
            <w:r w:rsidRPr="00CF1612">
              <w:t>Aktuální společenské tendence a výzvy </w:t>
            </w:r>
          </w:p>
          <w:p w14:paraId="432E39C8" w14:textId="77777777" w:rsidR="00766646" w:rsidRPr="00CF1612" w:rsidRDefault="00766646" w:rsidP="007B217A">
            <w:pPr>
              <w:numPr>
                <w:ilvl w:val="0"/>
                <w:numId w:val="122"/>
              </w:numPr>
              <w:ind w:left="740" w:hanging="283"/>
              <w:jc w:val="both"/>
              <w:textAlignment w:val="baseline"/>
            </w:pPr>
            <w:r w:rsidRPr="00CF1612">
              <w:t xml:space="preserve">Případové studie a </w:t>
            </w:r>
            <w:proofErr w:type="spellStart"/>
            <w:r w:rsidRPr="00CF1612">
              <w:t>best</w:t>
            </w:r>
            <w:proofErr w:type="spellEnd"/>
            <w:r w:rsidRPr="00CF1612">
              <w:t xml:space="preserve"> </w:t>
            </w:r>
            <w:proofErr w:type="spellStart"/>
            <w:r w:rsidRPr="00CF1612">
              <w:t>practicies</w:t>
            </w:r>
            <w:proofErr w:type="spellEnd"/>
            <w:r w:rsidRPr="00CF1612">
              <w:t> </w:t>
            </w:r>
          </w:p>
          <w:p w14:paraId="5F6B7E5A" w14:textId="77777777" w:rsidR="00766646" w:rsidRPr="00CF1612" w:rsidRDefault="00766646" w:rsidP="007B217A">
            <w:pPr>
              <w:numPr>
                <w:ilvl w:val="0"/>
                <w:numId w:val="122"/>
              </w:numPr>
              <w:ind w:left="740" w:hanging="283"/>
              <w:jc w:val="both"/>
              <w:textAlignment w:val="baseline"/>
            </w:pPr>
            <w:r w:rsidRPr="00CF1612">
              <w:t>Udržitelnost </w:t>
            </w:r>
          </w:p>
          <w:p w14:paraId="39DB3496" w14:textId="77777777" w:rsidR="00766646" w:rsidRPr="00CF1612" w:rsidRDefault="00766646" w:rsidP="007B217A">
            <w:pPr>
              <w:numPr>
                <w:ilvl w:val="0"/>
                <w:numId w:val="122"/>
              </w:numPr>
              <w:ind w:left="740" w:hanging="283"/>
              <w:jc w:val="both"/>
              <w:textAlignment w:val="baseline"/>
            </w:pPr>
            <w:r w:rsidRPr="00CF1612">
              <w:t>Inkluze </w:t>
            </w:r>
          </w:p>
          <w:p w14:paraId="297D3BEE" w14:textId="77777777" w:rsidR="00766646" w:rsidRPr="00CF1612" w:rsidRDefault="00766646" w:rsidP="007B217A">
            <w:pPr>
              <w:numPr>
                <w:ilvl w:val="0"/>
                <w:numId w:val="122"/>
              </w:numPr>
              <w:ind w:left="740" w:hanging="283"/>
              <w:jc w:val="both"/>
              <w:textAlignment w:val="baseline"/>
            </w:pPr>
            <w:r w:rsidRPr="00CF1612">
              <w:t>Přístupnost </w:t>
            </w:r>
          </w:p>
          <w:p w14:paraId="4470E058" w14:textId="77777777" w:rsidR="00766646" w:rsidRPr="00CF1612" w:rsidRDefault="00766646" w:rsidP="007B217A">
            <w:pPr>
              <w:numPr>
                <w:ilvl w:val="0"/>
                <w:numId w:val="122"/>
              </w:numPr>
              <w:ind w:left="740" w:hanging="283"/>
              <w:jc w:val="both"/>
              <w:textAlignment w:val="baseline"/>
            </w:pPr>
            <w:r w:rsidRPr="00CF1612">
              <w:t>Mentální Zdraví </w:t>
            </w:r>
          </w:p>
          <w:p w14:paraId="395B635D" w14:textId="77777777" w:rsidR="00766646" w:rsidRPr="00CF1612" w:rsidRDefault="00766646" w:rsidP="007B217A">
            <w:pPr>
              <w:numPr>
                <w:ilvl w:val="0"/>
                <w:numId w:val="122"/>
              </w:numPr>
              <w:ind w:left="740" w:hanging="283"/>
              <w:jc w:val="both"/>
              <w:textAlignment w:val="baseline"/>
            </w:pPr>
            <w:r w:rsidRPr="00CF1612">
              <w:t>Integrita </w:t>
            </w:r>
          </w:p>
          <w:p w14:paraId="01FFC6FF" w14:textId="77777777" w:rsidR="00766646" w:rsidRPr="00CF1612" w:rsidRDefault="00766646" w:rsidP="00766646">
            <w:pPr>
              <w:jc w:val="both"/>
              <w:textAlignment w:val="baseline"/>
              <w:rPr>
                <w:rFonts w:ascii="Segoe UI" w:hAnsi="Segoe UI" w:cs="Segoe UI"/>
                <w:sz w:val="18"/>
                <w:szCs w:val="18"/>
              </w:rPr>
            </w:pPr>
            <w:r w:rsidRPr="00CF1612">
              <w:t> </w:t>
            </w:r>
          </w:p>
          <w:p w14:paraId="7360C1B2" w14:textId="0501BB93" w:rsidR="00D16AA0" w:rsidRPr="00D16AA0" w:rsidRDefault="00766646" w:rsidP="00D16AA0">
            <w:pPr>
              <w:jc w:val="both"/>
              <w:textAlignment w:val="baseline"/>
              <w:rPr>
                <w:rFonts w:ascii="Segoe UI" w:hAnsi="Segoe UI" w:cs="Segoe UI"/>
                <w:sz w:val="18"/>
                <w:szCs w:val="18"/>
              </w:rPr>
            </w:pPr>
            <w:r w:rsidRPr="00CF1612">
              <w:rPr>
                <w:color w:val="000000"/>
              </w:rPr>
              <w:t>Výuka tohoto předmětu pak probíhá jako dialog mezi studentem a pedagogem nad aktuálním projektem. Student po zpracování analýzy problematiky navrhuje možná řešení zohledňující v nejširších souvislostech všechny aspekty související s řešeným projektem. Výtvarná a realizační stránka je tak doplňována o aspekty související s konkrétním úkolem ať už se jedná o aspekty ekologické, sociologické, inkluzivní, mezioborové či jiné. Výsledkem této práce je kompletní realizace, případně funkční koncepce projektu, doplněná o průvodní prezentaci obhajoby práce v elektronické a orální podobě.  </w:t>
            </w:r>
          </w:p>
        </w:tc>
      </w:tr>
      <w:tr w:rsidR="00D16AA0" w:rsidRPr="00D16AA0" w14:paraId="426A2701" w14:textId="77777777" w:rsidTr="00756BC4">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60ED3776" w14:textId="77777777" w:rsidR="00D16AA0" w:rsidRPr="00D16AA0" w:rsidRDefault="00D16AA0" w:rsidP="00D16AA0">
            <w:pPr>
              <w:jc w:val="both"/>
              <w:textAlignment w:val="baseline"/>
              <w:rPr>
                <w:rFonts w:ascii="Segoe UI" w:hAnsi="Segoe UI" w:cs="Segoe UI"/>
                <w:sz w:val="18"/>
                <w:szCs w:val="18"/>
              </w:rPr>
            </w:pPr>
            <w:r w:rsidRPr="00D16AA0">
              <w:rPr>
                <w:b/>
                <w:bCs/>
              </w:rPr>
              <w:t>Studijní literatura a studijní pomůcky</w:t>
            </w:r>
            <w:r w:rsidRPr="00D16AA0">
              <w:t> </w:t>
            </w:r>
          </w:p>
        </w:tc>
        <w:tc>
          <w:tcPr>
            <w:tcW w:w="6176" w:type="dxa"/>
            <w:gridSpan w:val="6"/>
            <w:tcBorders>
              <w:top w:val="nil"/>
              <w:left w:val="single" w:sz="6" w:space="0" w:color="auto"/>
              <w:bottom w:val="nil"/>
              <w:right w:val="single" w:sz="6" w:space="0" w:color="auto"/>
            </w:tcBorders>
            <w:shd w:val="clear" w:color="auto" w:fill="auto"/>
            <w:hideMark/>
          </w:tcPr>
          <w:p w14:paraId="07758489" w14:textId="0F8254D7" w:rsidR="00D16AA0" w:rsidRPr="00D16AA0" w:rsidRDefault="00D16AA0" w:rsidP="00D16AA0">
            <w:pPr>
              <w:jc w:val="both"/>
              <w:textAlignment w:val="baseline"/>
              <w:rPr>
                <w:rFonts w:ascii="Segoe UI" w:hAnsi="Segoe UI" w:cs="Segoe UI"/>
                <w:sz w:val="18"/>
                <w:szCs w:val="18"/>
              </w:rPr>
            </w:pPr>
          </w:p>
        </w:tc>
      </w:tr>
      <w:tr w:rsidR="00D16AA0" w:rsidRPr="00D16AA0" w14:paraId="78D4A85D" w14:textId="77777777" w:rsidTr="00766646">
        <w:tc>
          <w:tcPr>
            <w:tcW w:w="9809" w:type="dxa"/>
            <w:gridSpan w:val="8"/>
            <w:tcBorders>
              <w:top w:val="single" w:sz="12" w:space="0" w:color="auto"/>
              <w:left w:val="single" w:sz="6" w:space="0" w:color="auto"/>
              <w:bottom w:val="single" w:sz="6" w:space="0" w:color="auto"/>
              <w:right w:val="single" w:sz="6" w:space="0" w:color="auto"/>
            </w:tcBorders>
            <w:shd w:val="clear" w:color="auto" w:fill="auto"/>
            <w:hideMark/>
          </w:tcPr>
          <w:p w14:paraId="3528B0A7" w14:textId="77777777" w:rsidR="00D16AA0" w:rsidRDefault="00766646" w:rsidP="00766646">
            <w:pPr>
              <w:textAlignment w:val="baseline"/>
              <w:rPr>
                <w:color w:val="000000"/>
              </w:rPr>
            </w:pPr>
            <w:r w:rsidRPr="00D16AA0">
              <w:rPr>
                <w:color w:val="000000"/>
                <w:shd w:val="clear" w:color="auto" w:fill="FFFFFF"/>
              </w:rPr>
              <w:t>Zadávána individuálně podle charakteru úkolu a zadání. </w:t>
            </w:r>
            <w:r w:rsidRPr="00D16AA0">
              <w:rPr>
                <w:color w:val="000000"/>
              </w:rPr>
              <w:t> </w:t>
            </w:r>
          </w:p>
          <w:p w14:paraId="7D6723C8" w14:textId="6F01DA82" w:rsidR="00761DCB" w:rsidRPr="00D16AA0" w:rsidRDefault="00761DCB" w:rsidP="00766646">
            <w:pPr>
              <w:textAlignment w:val="baseline"/>
              <w:rPr>
                <w:rFonts w:ascii="Segoe UI" w:hAnsi="Segoe UI" w:cs="Segoe UI"/>
                <w:sz w:val="18"/>
                <w:szCs w:val="18"/>
              </w:rPr>
            </w:pPr>
          </w:p>
        </w:tc>
      </w:tr>
    </w:tbl>
    <w:p w14:paraId="49A33F94" w14:textId="0FED4BD3" w:rsidR="00A77490" w:rsidRDefault="00A77490" w:rsidP="00415DA8"/>
    <w:p w14:paraId="1D82A9B5" w14:textId="2BBA7748" w:rsidR="00761DCB" w:rsidRDefault="00761DCB"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0A311F" w:rsidRPr="000A311F" w14:paraId="1183F38F" w14:textId="77777777" w:rsidTr="00766646">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45C3C58" w14:textId="77777777" w:rsidR="000A311F" w:rsidRPr="000A311F" w:rsidRDefault="000A311F" w:rsidP="000A311F">
            <w:pPr>
              <w:jc w:val="both"/>
              <w:textAlignment w:val="baseline"/>
              <w:rPr>
                <w:rFonts w:ascii="Segoe UI" w:hAnsi="Segoe UI" w:cs="Segoe UI"/>
                <w:sz w:val="18"/>
                <w:szCs w:val="18"/>
              </w:rPr>
            </w:pPr>
            <w:r w:rsidRPr="000A311F">
              <w:rPr>
                <w:b/>
                <w:bCs/>
                <w:sz w:val="28"/>
                <w:szCs w:val="28"/>
              </w:rPr>
              <w:lastRenderedPageBreak/>
              <w:t>B-III – Charakteristika studijního předmětu</w:t>
            </w:r>
            <w:r w:rsidRPr="000A311F">
              <w:rPr>
                <w:sz w:val="28"/>
                <w:szCs w:val="28"/>
              </w:rPr>
              <w:t> </w:t>
            </w:r>
          </w:p>
        </w:tc>
      </w:tr>
      <w:tr w:rsidR="000A311F" w:rsidRPr="000A311F" w14:paraId="37BF8124" w14:textId="77777777" w:rsidTr="00766646">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0E236488" w14:textId="77777777" w:rsidR="000A311F" w:rsidRPr="000A311F" w:rsidRDefault="000A311F" w:rsidP="000A311F">
            <w:pPr>
              <w:textAlignment w:val="baseline"/>
              <w:rPr>
                <w:rFonts w:ascii="Segoe UI" w:hAnsi="Segoe UI" w:cs="Segoe UI"/>
                <w:sz w:val="18"/>
                <w:szCs w:val="18"/>
              </w:rPr>
            </w:pPr>
            <w:r w:rsidRPr="000A311F">
              <w:rPr>
                <w:b/>
                <w:bCs/>
              </w:rPr>
              <w:t>Název studijního předmětu</w:t>
            </w:r>
            <w:r w:rsidRPr="000A311F">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7ED475FE" w14:textId="77777777" w:rsidR="000A311F" w:rsidRPr="000A311F" w:rsidRDefault="000A311F" w:rsidP="000A311F">
            <w:pPr>
              <w:jc w:val="both"/>
              <w:textAlignment w:val="baseline"/>
              <w:rPr>
                <w:rFonts w:ascii="Segoe UI" w:hAnsi="Segoe UI" w:cs="Segoe UI"/>
                <w:sz w:val="18"/>
                <w:szCs w:val="18"/>
              </w:rPr>
            </w:pPr>
            <w:r w:rsidRPr="000A311F">
              <w:rPr>
                <w:color w:val="000000"/>
              </w:rPr>
              <w:t>Klauzurní práce 4 </w:t>
            </w:r>
          </w:p>
        </w:tc>
      </w:tr>
      <w:tr w:rsidR="000A311F" w:rsidRPr="000A311F" w14:paraId="630318B7"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8CA2343" w14:textId="77777777" w:rsidR="000A311F" w:rsidRPr="000A311F" w:rsidRDefault="000A311F" w:rsidP="000A311F">
            <w:pPr>
              <w:textAlignment w:val="baseline"/>
              <w:rPr>
                <w:rFonts w:ascii="Segoe UI" w:hAnsi="Segoe UI" w:cs="Segoe UI"/>
                <w:sz w:val="18"/>
                <w:szCs w:val="18"/>
              </w:rPr>
            </w:pPr>
            <w:r w:rsidRPr="000A311F">
              <w:rPr>
                <w:b/>
                <w:bCs/>
              </w:rPr>
              <w:t>Typ předmětu</w:t>
            </w:r>
            <w:r w:rsidRPr="000A311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0DB78B5F" w14:textId="6B3C97B5" w:rsidR="000A311F" w:rsidRPr="000A311F" w:rsidRDefault="000A311F" w:rsidP="00482F06">
            <w:pPr>
              <w:jc w:val="both"/>
              <w:textAlignment w:val="baseline"/>
              <w:rPr>
                <w:rFonts w:ascii="Segoe UI" w:hAnsi="Segoe UI" w:cs="Segoe UI"/>
                <w:sz w:val="18"/>
                <w:szCs w:val="18"/>
              </w:rPr>
            </w:pPr>
            <w:r w:rsidRPr="000A311F">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56A80AB" w14:textId="77777777" w:rsidR="000A311F" w:rsidRPr="000A311F" w:rsidRDefault="000A311F" w:rsidP="000A311F">
            <w:pPr>
              <w:jc w:val="both"/>
              <w:textAlignment w:val="baseline"/>
              <w:rPr>
                <w:rFonts w:ascii="Segoe UI" w:hAnsi="Segoe UI" w:cs="Segoe UI"/>
                <w:sz w:val="18"/>
                <w:szCs w:val="18"/>
              </w:rPr>
            </w:pPr>
            <w:r w:rsidRPr="000A311F">
              <w:rPr>
                <w:b/>
                <w:bCs/>
              </w:rPr>
              <w:t>doporučený ročník / semestr</w:t>
            </w:r>
            <w:r w:rsidRPr="000A311F">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1D7130F" w14:textId="77777777" w:rsidR="000A311F" w:rsidRPr="000A311F" w:rsidRDefault="000A311F" w:rsidP="000A311F">
            <w:pPr>
              <w:jc w:val="both"/>
              <w:textAlignment w:val="baseline"/>
              <w:rPr>
                <w:rFonts w:ascii="Segoe UI" w:hAnsi="Segoe UI" w:cs="Segoe UI"/>
                <w:sz w:val="18"/>
                <w:szCs w:val="18"/>
              </w:rPr>
            </w:pPr>
            <w:r w:rsidRPr="000A311F">
              <w:t>2/LS </w:t>
            </w:r>
          </w:p>
        </w:tc>
      </w:tr>
      <w:tr w:rsidR="000A311F" w:rsidRPr="000A311F" w14:paraId="52DDD27E"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8D7FE79" w14:textId="77777777" w:rsidR="000A311F" w:rsidRPr="000A311F" w:rsidRDefault="000A311F" w:rsidP="000A311F">
            <w:pPr>
              <w:textAlignment w:val="baseline"/>
              <w:rPr>
                <w:rFonts w:ascii="Segoe UI" w:hAnsi="Segoe UI" w:cs="Segoe UI"/>
                <w:sz w:val="18"/>
                <w:szCs w:val="18"/>
              </w:rPr>
            </w:pPr>
            <w:r w:rsidRPr="000A311F">
              <w:rPr>
                <w:b/>
                <w:bCs/>
              </w:rPr>
              <w:t>Rozsah studijního předmětu</w:t>
            </w:r>
            <w:r w:rsidRPr="000A311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614A2133" w14:textId="77777777" w:rsidR="000A311F" w:rsidRPr="000A311F" w:rsidRDefault="000A311F" w:rsidP="000A311F">
            <w:pPr>
              <w:jc w:val="both"/>
              <w:textAlignment w:val="baseline"/>
              <w:rPr>
                <w:rFonts w:ascii="Segoe UI" w:hAnsi="Segoe UI" w:cs="Segoe UI"/>
                <w:sz w:val="18"/>
                <w:szCs w:val="18"/>
              </w:rPr>
            </w:pPr>
            <w:r w:rsidRPr="000A311F">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3E89909" w14:textId="77777777" w:rsidR="000A311F" w:rsidRPr="000A311F" w:rsidRDefault="000A311F" w:rsidP="000A311F">
            <w:pPr>
              <w:jc w:val="both"/>
              <w:textAlignment w:val="baseline"/>
              <w:rPr>
                <w:rFonts w:ascii="Segoe UI" w:hAnsi="Segoe UI" w:cs="Segoe UI"/>
                <w:sz w:val="18"/>
                <w:szCs w:val="18"/>
              </w:rPr>
            </w:pPr>
            <w:r w:rsidRPr="000A311F">
              <w:rPr>
                <w:b/>
                <w:bCs/>
              </w:rPr>
              <w:t>hod. </w:t>
            </w:r>
            <w:r w:rsidRPr="000A311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3D43E39C" w14:textId="77777777" w:rsidR="000A311F" w:rsidRPr="000A311F" w:rsidRDefault="000A311F" w:rsidP="000A311F">
            <w:pPr>
              <w:jc w:val="both"/>
              <w:textAlignment w:val="baseline"/>
              <w:rPr>
                <w:rFonts w:ascii="Segoe UI" w:hAnsi="Segoe UI" w:cs="Segoe UI"/>
                <w:sz w:val="18"/>
                <w:szCs w:val="18"/>
              </w:rPr>
            </w:pPr>
            <w:r w:rsidRPr="000A311F">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07F9C87" w14:textId="77777777" w:rsidR="000A311F" w:rsidRPr="000A311F" w:rsidRDefault="000A311F" w:rsidP="000A311F">
            <w:pPr>
              <w:jc w:val="both"/>
              <w:textAlignment w:val="baseline"/>
              <w:rPr>
                <w:rFonts w:ascii="Segoe UI" w:hAnsi="Segoe UI" w:cs="Segoe UI"/>
                <w:sz w:val="18"/>
                <w:szCs w:val="18"/>
              </w:rPr>
            </w:pPr>
            <w:r w:rsidRPr="000A311F">
              <w:rPr>
                <w:b/>
                <w:bCs/>
              </w:rPr>
              <w:t>kreditů</w:t>
            </w:r>
            <w:r w:rsidRPr="000A311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A4E478" w14:textId="77777777" w:rsidR="000A311F" w:rsidRPr="000A311F" w:rsidRDefault="000A311F" w:rsidP="000A311F">
            <w:pPr>
              <w:jc w:val="both"/>
              <w:textAlignment w:val="baseline"/>
              <w:rPr>
                <w:rFonts w:ascii="Segoe UI" w:hAnsi="Segoe UI" w:cs="Segoe UI"/>
                <w:sz w:val="18"/>
                <w:szCs w:val="18"/>
              </w:rPr>
            </w:pPr>
            <w:r w:rsidRPr="000A311F">
              <w:t>5 </w:t>
            </w:r>
          </w:p>
        </w:tc>
      </w:tr>
      <w:tr w:rsidR="000A311F" w:rsidRPr="000A311F" w14:paraId="0AB8F1E3"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2E11221" w14:textId="77777777" w:rsidR="000A311F" w:rsidRPr="000A311F" w:rsidRDefault="000A311F" w:rsidP="000A311F">
            <w:pPr>
              <w:textAlignment w:val="baseline"/>
              <w:rPr>
                <w:rFonts w:ascii="Segoe UI" w:hAnsi="Segoe UI" w:cs="Segoe UI"/>
                <w:sz w:val="18"/>
                <w:szCs w:val="18"/>
              </w:rPr>
            </w:pPr>
            <w:r w:rsidRPr="000A311F">
              <w:rPr>
                <w:b/>
                <w:bCs/>
              </w:rPr>
              <w:t xml:space="preserve">Prerekvizity, </w:t>
            </w:r>
            <w:proofErr w:type="spellStart"/>
            <w:r w:rsidRPr="000A311F">
              <w:rPr>
                <w:b/>
                <w:bCs/>
              </w:rPr>
              <w:t>korekvizity</w:t>
            </w:r>
            <w:proofErr w:type="spellEnd"/>
            <w:r w:rsidRPr="000A311F">
              <w:rPr>
                <w:b/>
                <w:bCs/>
              </w:rPr>
              <w:t>, ekvivalence</w:t>
            </w:r>
            <w:r w:rsidRPr="000A311F">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F81341C" w14:textId="77777777" w:rsidR="000A311F" w:rsidRPr="000A311F" w:rsidRDefault="000A311F" w:rsidP="000A311F">
            <w:pPr>
              <w:jc w:val="both"/>
              <w:textAlignment w:val="baseline"/>
              <w:rPr>
                <w:rFonts w:ascii="Segoe UI" w:hAnsi="Segoe UI" w:cs="Segoe UI"/>
                <w:sz w:val="18"/>
                <w:szCs w:val="18"/>
              </w:rPr>
            </w:pPr>
            <w:r w:rsidRPr="000A311F">
              <w:t> </w:t>
            </w:r>
          </w:p>
        </w:tc>
      </w:tr>
      <w:tr w:rsidR="000A311F" w:rsidRPr="000A311F" w14:paraId="6E67B839"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4245187" w14:textId="77777777" w:rsidR="000A311F" w:rsidRPr="000A311F" w:rsidRDefault="000A311F" w:rsidP="000A311F">
            <w:pPr>
              <w:textAlignment w:val="baseline"/>
              <w:rPr>
                <w:rFonts w:ascii="Segoe UI" w:hAnsi="Segoe UI" w:cs="Segoe UI"/>
                <w:sz w:val="18"/>
                <w:szCs w:val="18"/>
              </w:rPr>
            </w:pPr>
            <w:r w:rsidRPr="000A311F">
              <w:rPr>
                <w:b/>
                <w:bCs/>
              </w:rPr>
              <w:t>Způsob ověření studijních výsledků</w:t>
            </w:r>
            <w:r w:rsidRPr="000A311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0588D7F" w14:textId="77777777" w:rsidR="000A311F" w:rsidRPr="000A311F" w:rsidRDefault="000A311F" w:rsidP="000A311F">
            <w:pPr>
              <w:jc w:val="both"/>
              <w:textAlignment w:val="baseline"/>
              <w:rPr>
                <w:rFonts w:ascii="Segoe UI" w:hAnsi="Segoe UI" w:cs="Segoe UI"/>
                <w:sz w:val="18"/>
                <w:szCs w:val="18"/>
              </w:rPr>
            </w:pPr>
            <w:r w:rsidRPr="000A311F">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03918E1" w14:textId="77777777" w:rsidR="000A311F" w:rsidRPr="000A311F" w:rsidRDefault="000A311F" w:rsidP="000A311F">
            <w:pPr>
              <w:jc w:val="both"/>
              <w:textAlignment w:val="baseline"/>
              <w:rPr>
                <w:rFonts w:ascii="Segoe UI" w:hAnsi="Segoe UI" w:cs="Segoe UI"/>
                <w:sz w:val="18"/>
                <w:szCs w:val="18"/>
              </w:rPr>
            </w:pPr>
            <w:r w:rsidRPr="000A311F">
              <w:rPr>
                <w:b/>
                <w:bCs/>
              </w:rPr>
              <w:t>Forma výuky</w:t>
            </w:r>
            <w:r w:rsidRPr="000A311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97C3E1D" w14:textId="77777777" w:rsidR="000A311F" w:rsidRPr="000A311F" w:rsidRDefault="000A311F" w:rsidP="000A311F">
            <w:pPr>
              <w:jc w:val="both"/>
              <w:textAlignment w:val="baseline"/>
              <w:rPr>
                <w:rFonts w:ascii="Segoe UI" w:hAnsi="Segoe UI" w:cs="Segoe UI"/>
                <w:sz w:val="18"/>
                <w:szCs w:val="18"/>
              </w:rPr>
            </w:pPr>
            <w:r w:rsidRPr="000A311F">
              <w:t>cvičení </w:t>
            </w:r>
          </w:p>
        </w:tc>
      </w:tr>
      <w:tr w:rsidR="000A311F" w:rsidRPr="000A311F" w14:paraId="2CEEC656"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C134CCF" w14:textId="77777777" w:rsidR="000A311F" w:rsidRPr="000A311F" w:rsidRDefault="000A311F" w:rsidP="000A311F">
            <w:pPr>
              <w:textAlignment w:val="baseline"/>
              <w:rPr>
                <w:rFonts w:ascii="Segoe UI" w:hAnsi="Segoe UI" w:cs="Segoe UI"/>
                <w:sz w:val="18"/>
                <w:szCs w:val="18"/>
              </w:rPr>
            </w:pPr>
            <w:r w:rsidRPr="000A311F">
              <w:rPr>
                <w:b/>
                <w:bCs/>
              </w:rPr>
              <w:t>Forma způsobu ověření studijních výsledků a další požadavky na studenta</w:t>
            </w:r>
            <w:r w:rsidRPr="000A311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B765C78" w14:textId="77777777" w:rsidR="000A311F" w:rsidRPr="000A311F" w:rsidRDefault="000A311F" w:rsidP="000A311F">
            <w:pPr>
              <w:jc w:val="both"/>
              <w:textAlignment w:val="baseline"/>
              <w:rPr>
                <w:rFonts w:ascii="Segoe UI" w:hAnsi="Segoe UI" w:cs="Segoe UI"/>
                <w:sz w:val="18"/>
                <w:szCs w:val="18"/>
              </w:rPr>
            </w:pPr>
            <w:r w:rsidRPr="000A311F">
              <w:rPr>
                <w:color w:val="000000"/>
              </w:rPr>
              <w:t>Odevzdaná práce a pravidelné konzultace na klauzurním úkolu </w:t>
            </w:r>
          </w:p>
          <w:p w14:paraId="76C63511" w14:textId="77777777" w:rsidR="000A311F" w:rsidRPr="000A311F" w:rsidRDefault="000A311F" w:rsidP="000A311F">
            <w:pPr>
              <w:jc w:val="both"/>
              <w:textAlignment w:val="baseline"/>
              <w:rPr>
                <w:rFonts w:ascii="Segoe UI" w:hAnsi="Segoe UI" w:cs="Segoe UI"/>
                <w:sz w:val="18"/>
                <w:szCs w:val="18"/>
              </w:rPr>
            </w:pPr>
            <w:r w:rsidRPr="000A311F">
              <w:t> </w:t>
            </w:r>
          </w:p>
        </w:tc>
      </w:tr>
      <w:tr w:rsidR="000A311F" w:rsidRPr="000A311F" w14:paraId="0D7B6930" w14:textId="77777777" w:rsidTr="00C833A8">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F3BA024" w14:textId="77777777" w:rsidR="000A311F" w:rsidRPr="000A311F" w:rsidRDefault="000A311F" w:rsidP="000A311F">
            <w:pPr>
              <w:textAlignment w:val="baseline"/>
              <w:rPr>
                <w:rFonts w:ascii="Segoe UI" w:hAnsi="Segoe UI" w:cs="Segoe UI"/>
                <w:sz w:val="18"/>
                <w:szCs w:val="18"/>
              </w:rPr>
            </w:pPr>
            <w:r w:rsidRPr="000A311F">
              <w:t> </w:t>
            </w:r>
          </w:p>
        </w:tc>
      </w:tr>
      <w:tr w:rsidR="000A311F" w:rsidRPr="000A311F" w14:paraId="7F4599F7" w14:textId="77777777" w:rsidTr="00766646">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527EFD53" w14:textId="77777777" w:rsidR="000A311F" w:rsidRPr="000A311F" w:rsidRDefault="000A311F" w:rsidP="000A311F">
            <w:pPr>
              <w:textAlignment w:val="baseline"/>
              <w:rPr>
                <w:rFonts w:ascii="Segoe UI" w:hAnsi="Segoe UI" w:cs="Segoe UI"/>
                <w:sz w:val="18"/>
                <w:szCs w:val="18"/>
              </w:rPr>
            </w:pPr>
            <w:r w:rsidRPr="000A311F">
              <w:rPr>
                <w:b/>
                <w:bCs/>
              </w:rPr>
              <w:t>Garant předmětu</w:t>
            </w:r>
            <w:r w:rsidRPr="000A311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CC93D67" w14:textId="77777777" w:rsidR="000A311F" w:rsidRPr="000A311F" w:rsidRDefault="000A311F" w:rsidP="000A311F">
            <w:pPr>
              <w:jc w:val="both"/>
              <w:textAlignment w:val="baseline"/>
              <w:rPr>
                <w:rFonts w:ascii="Segoe UI" w:hAnsi="Segoe UI" w:cs="Segoe UI"/>
                <w:sz w:val="18"/>
                <w:szCs w:val="18"/>
              </w:rPr>
            </w:pPr>
            <w:r w:rsidRPr="000A311F">
              <w:t xml:space="preserve">Mgr. Eva </w:t>
            </w:r>
            <w:proofErr w:type="spellStart"/>
            <w:r w:rsidRPr="000A311F">
              <w:t>Gartnerová</w:t>
            </w:r>
            <w:proofErr w:type="spellEnd"/>
            <w:r w:rsidRPr="000A311F">
              <w:t>, Ph.D. </w:t>
            </w:r>
          </w:p>
        </w:tc>
      </w:tr>
      <w:tr w:rsidR="000A311F" w:rsidRPr="000A311F" w14:paraId="1A795C1F" w14:textId="77777777" w:rsidTr="00766646">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2C309B2F" w14:textId="77777777" w:rsidR="000A311F" w:rsidRPr="000A311F" w:rsidRDefault="000A311F" w:rsidP="000A311F">
            <w:pPr>
              <w:textAlignment w:val="baseline"/>
              <w:rPr>
                <w:rFonts w:ascii="Segoe UI" w:hAnsi="Segoe UI" w:cs="Segoe UI"/>
                <w:sz w:val="18"/>
                <w:szCs w:val="18"/>
              </w:rPr>
            </w:pPr>
            <w:r w:rsidRPr="000A311F">
              <w:rPr>
                <w:b/>
                <w:bCs/>
              </w:rPr>
              <w:t>Zapojení garanta do výuky předmětu</w:t>
            </w:r>
            <w:r w:rsidRPr="000A311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FBE16B1" w14:textId="77777777" w:rsidR="000A311F" w:rsidRPr="000A311F" w:rsidRDefault="000A311F" w:rsidP="000A311F">
            <w:pPr>
              <w:jc w:val="both"/>
              <w:textAlignment w:val="baseline"/>
              <w:rPr>
                <w:rFonts w:ascii="Segoe UI" w:hAnsi="Segoe UI" w:cs="Segoe UI"/>
                <w:sz w:val="18"/>
                <w:szCs w:val="18"/>
              </w:rPr>
            </w:pPr>
            <w:r w:rsidRPr="000A311F">
              <w:t>100 % </w:t>
            </w:r>
          </w:p>
        </w:tc>
      </w:tr>
      <w:tr w:rsidR="000A311F" w:rsidRPr="000A311F" w14:paraId="1AB7BCD5"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CCFC03E" w14:textId="77777777" w:rsidR="000A311F" w:rsidRPr="000A311F" w:rsidRDefault="000A311F" w:rsidP="000A311F">
            <w:pPr>
              <w:textAlignment w:val="baseline"/>
              <w:rPr>
                <w:rFonts w:ascii="Segoe UI" w:hAnsi="Segoe UI" w:cs="Segoe UI"/>
                <w:sz w:val="18"/>
                <w:szCs w:val="18"/>
              </w:rPr>
            </w:pPr>
            <w:r w:rsidRPr="000A311F">
              <w:rPr>
                <w:b/>
                <w:bCs/>
              </w:rPr>
              <w:t>Vyučující</w:t>
            </w:r>
            <w:r w:rsidRPr="000A311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90EE018" w14:textId="77777777" w:rsidR="000A311F" w:rsidRPr="000A311F" w:rsidRDefault="000A311F" w:rsidP="000A311F">
            <w:pPr>
              <w:jc w:val="both"/>
              <w:textAlignment w:val="baseline"/>
              <w:rPr>
                <w:rFonts w:ascii="Segoe UI" w:hAnsi="Segoe UI" w:cs="Segoe UI"/>
                <w:sz w:val="18"/>
                <w:szCs w:val="18"/>
              </w:rPr>
            </w:pPr>
            <w:r w:rsidRPr="000A311F">
              <w:t xml:space="preserve">Mgr. Eva </w:t>
            </w:r>
            <w:proofErr w:type="spellStart"/>
            <w:r w:rsidRPr="000A311F">
              <w:t>Gartnerová</w:t>
            </w:r>
            <w:proofErr w:type="spellEnd"/>
            <w:r w:rsidRPr="000A311F">
              <w:t>, Ph.D. </w:t>
            </w:r>
          </w:p>
        </w:tc>
      </w:tr>
      <w:tr w:rsidR="000A311F" w:rsidRPr="000A311F" w14:paraId="7E897DDB"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5D3EF21" w14:textId="77777777" w:rsidR="000A311F" w:rsidRPr="000A311F" w:rsidRDefault="000A311F" w:rsidP="000A311F">
            <w:pPr>
              <w:jc w:val="both"/>
              <w:textAlignment w:val="baseline"/>
              <w:rPr>
                <w:rFonts w:ascii="Segoe UI" w:hAnsi="Segoe UI" w:cs="Segoe UI"/>
                <w:sz w:val="18"/>
                <w:szCs w:val="18"/>
              </w:rPr>
            </w:pPr>
            <w:r w:rsidRPr="000A311F">
              <w:t> </w:t>
            </w:r>
          </w:p>
        </w:tc>
      </w:tr>
      <w:tr w:rsidR="000A311F" w:rsidRPr="000A311F" w14:paraId="008ADC58"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BAE3596" w14:textId="77777777" w:rsidR="000A311F" w:rsidRPr="000A311F" w:rsidRDefault="000A311F" w:rsidP="000A311F">
            <w:pPr>
              <w:jc w:val="both"/>
              <w:textAlignment w:val="baseline"/>
              <w:rPr>
                <w:rFonts w:ascii="Segoe UI" w:hAnsi="Segoe UI" w:cs="Segoe UI"/>
                <w:sz w:val="18"/>
                <w:szCs w:val="18"/>
              </w:rPr>
            </w:pPr>
            <w:r w:rsidRPr="000A311F">
              <w:rPr>
                <w:b/>
                <w:bCs/>
              </w:rPr>
              <w:t>Stručná anotace předmětu</w:t>
            </w:r>
            <w:r w:rsidRPr="000A311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54AC595" w14:textId="77777777" w:rsidR="000A311F" w:rsidRPr="000A311F" w:rsidRDefault="000A311F" w:rsidP="000A311F">
            <w:pPr>
              <w:jc w:val="both"/>
              <w:textAlignment w:val="baseline"/>
              <w:rPr>
                <w:rFonts w:ascii="Segoe UI" w:hAnsi="Segoe UI" w:cs="Segoe UI"/>
                <w:sz w:val="18"/>
                <w:szCs w:val="18"/>
              </w:rPr>
            </w:pPr>
            <w:r w:rsidRPr="000A311F">
              <w:t> </w:t>
            </w:r>
          </w:p>
        </w:tc>
      </w:tr>
      <w:tr w:rsidR="000A311F" w:rsidRPr="000A311F" w14:paraId="0950B0B1" w14:textId="77777777" w:rsidTr="00766646">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E1ACAC7" w14:textId="3060EAAE" w:rsidR="00766646" w:rsidRDefault="002A39A9" w:rsidP="00766646">
            <w:pPr>
              <w:jc w:val="both"/>
              <w:textAlignment w:val="baseline"/>
            </w:pPr>
            <w:ins w:id="294" w:author="Hana Ponížilová" w:date="2023-03-14T09:54:00Z">
              <w:r>
                <w:t>Cílem předmětu je získání dovedností a zkušeností potřebných pro tvorbu, prohlubování komplexních dovedností v daném ročníku, trénink schopnosti reakce na nejrůznější zadání. Záměrem je naučit studenta přistupovat k problematice tvorby jak z hlediska srozumitelnosti a dobré přehlednosti, tak z hlediska vysoce estetické kvality ve vazbě na</w:t>
              </w:r>
              <w:r w:rsidRPr="00CF1612">
                <w:rPr>
                  <w:color w:val="000000"/>
                </w:rPr>
                <w:t xml:space="preserve"> zadání. </w:t>
              </w:r>
            </w:ins>
            <w:r w:rsidR="00766646" w:rsidRPr="00CF1612">
              <w:rPr>
                <w:color w:val="000000"/>
              </w:rPr>
              <w:t xml:space="preserve">Jde </w:t>
            </w:r>
            <w:r w:rsidR="00675B75">
              <w:rPr>
                <w:color w:val="000000"/>
              </w:rPr>
              <w:br/>
            </w:r>
            <w:r w:rsidR="00766646" w:rsidRPr="00CF1612">
              <w:rPr>
                <w:color w:val="000000"/>
              </w:rPr>
              <w:t xml:space="preserve">o individuálně zadaný a samostatně řešený praktický tvůrčí úkol. Studenti získávají schopnost aplikovat poznatky ze studia a zvládnout ucelený úkol od rešerše problematiky, analýzy proveditelnosti a potřebnosti, přes volbu postupů </w:t>
            </w:r>
            <w:r w:rsidR="00675B75">
              <w:rPr>
                <w:color w:val="000000"/>
              </w:rPr>
              <w:br/>
            </w:r>
            <w:r w:rsidR="00766646" w:rsidRPr="00CF1612">
              <w:rPr>
                <w:color w:val="000000"/>
              </w:rPr>
              <w:t>a metodologie až po slovní a digitální prezentaci výsledku s důrazem na udržitelnost, inkluzi, diverzitu, mezinárodní kontext a mezioborovou spolupráci.</w:t>
            </w:r>
            <w:r w:rsidR="00766646" w:rsidRPr="00CF1612">
              <w:t> </w:t>
            </w:r>
          </w:p>
          <w:p w14:paraId="193E65C3" w14:textId="77777777" w:rsidR="00013F4E" w:rsidRPr="00CF1612" w:rsidRDefault="00013F4E" w:rsidP="00766646">
            <w:pPr>
              <w:jc w:val="both"/>
              <w:textAlignment w:val="baseline"/>
              <w:rPr>
                <w:rFonts w:ascii="Segoe UI" w:hAnsi="Segoe UI" w:cs="Segoe UI"/>
                <w:sz w:val="18"/>
                <w:szCs w:val="18"/>
              </w:rPr>
            </w:pPr>
          </w:p>
          <w:p w14:paraId="54E204FD" w14:textId="77777777" w:rsidR="00766646" w:rsidRPr="00CF1612" w:rsidRDefault="00766646" w:rsidP="007B217A">
            <w:pPr>
              <w:numPr>
                <w:ilvl w:val="0"/>
                <w:numId w:val="123"/>
              </w:numPr>
              <w:ind w:left="740" w:hanging="283"/>
              <w:jc w:val="both"/>
              <w:textAlignment w:val="baseline"/>
            </w:pPr>
            <w:r w:rsidRPr="00CF1612">
              <w:t>Rešerše  </w:t>
            </w:r>
          </w:p>
          <w:p w14:paraId="7DE64FCC" w14:textId="77777777" w:rsidR="00766646" w:rsidRPr="00CF1612" w:rsidRDefault="00766646" w:rsidP="007B217A">
            <w:pPr>
              <w:numPr>
                <w:ilvl w:val="0"/>
                <w:numId w:val="123"/>
              </w:numPr>
              <w:ind w:left="740" w:hanging="283"/>
              <w:jc w:val="both"/>
              <w:textAlignment w:val="baseline"/>
            </w:pPr>
            <w:r w:rsidRPr="00CF1612">
              <w:t>Metodologie zpracování </w:t>
            </w:r>
          </w:p>
          <w:p w14:paraId="079048E9" w14:textId="77777777" w:rsidR="00766646" w:rsidRPr="00CF1612" w:rsidRDefault="00766646" w:rsidP="007B217A">
            <w:pPr>
              <w:numPr>
                <w:ilvl w:val="0"/>
                <w:numId w:val="123"/>
              </w:numPr>
              <w:ind w:left="740" w:hanging="283"/>
              <w:jc w:val="both"/>
              <w:textAlignment w:val="baseline"/>
            </w:pPr>
            <w:r w:rsidRPr="00CF1612">
              <w:t>Aktuální společenské tendence a výzvy </w:t>
            </w:r>
          </w:p>
          <w:p w14:paraId="4549D99A" w14:textId="77777777" w:rsidR="00766646" w:rsidRPr="00CF1612" w:rsidRDefault="00766646" w:rsidP="007B217A">
            <w:pPr>
              <w:numPr>
                <w:ilvl w:val="0"/>
                <w:numId w:val="123"/>
              </w:numPr>
              <w:ind w:left="740" w:hanging="283"/>
              <w:jc w:val="both"/>
              <w:textAlignment w:val="baseline"/>
            </w:pPr>
            <w:r w:rsidRPr="00CF1612">
              <w:t xml:space="preserve">Případové studie a </w:t>
            </w:r>
            <w:proofErr w:type="spellStart"/>
            <w:r w:rsidRPr="00CF1612">
              <w:t>best</w:t>
            </w:r>
            <w:proofErr w:type="spellEnd"/>
            <w:r w:rsidRPr="00CF1612">
              <w:t xml:space="preserve"> </w:t>
            </w:r>
            <w:proofErr w:type="spellStart"/>
            <w:r w:rsidRPr="00CF1612">
              <w:t>practicies</w:t>
            </w:r>
            <w:proofErr w:type="spellEnd"/>
            <w:r w:rsidRPr="00CF1612">
              <w:t> </w:t>
            </w:r>
          </w:p>
          <w:p w14:paraId="3D2DC34F" w14:textId="77777777" w:rsidR="00766646" w:rsidRPr="00CF1612" w:rsidRDefault="00766646" w:rsidP="007B217A">
            <w:pPr>
              <w:numPr>
                <w:ilvl w:val="0"/>
                <w:numId w:val="123"/>
              </w:numPr>
              <w:ind w:left="740" w:hanging="283"/>
              <w:jc w:val="both"/>
              <w:textAlignment w:val="baseline"/>
            </w:pPr>
            <w:r w:rsidRPr="00CF1612">
              <w:t>Udržitelnost </w:t>
            </w:r>
          </w:p>
          <w:p w14:paraId="1FAA89CA" w14:textId="77777777" w:rsidR="00766646" w:rsidRPr="00CF1612" w:rsidRDefault="00766646" w:rsidP="007B217A">
            <w:pPr>
              <w:numPr>
                <w:ilvl w:val="0"/>
                <w:numId w:val="123"/>
              </w:numPr>
              <w:ind w:left="740" w:hanging="283"/>
              <w:jc w:val="both"/>
              <w:textAlignment w:val="baseline"/>
            </w:pPr>
            <w:r w:rsidRPr="00CF1612">
              <w:t>Inkluze </w:t>
            </w:r>
          </w:p>
          <w:p w14:paraId="6C74C6EC" w14:textId="77777777" w:rsidR="00766646" w:rsidRPr="00CF1612" w:rsidRDefault="00766646" w:rsidP="007B217A">
            <w:pPr>
              <w:numPr>
                <w:ilvl w:val="0"/>
                <w:numId w:val="123"/>
              </w:numPr>
              <w:ind w:left="740" w:hanging="283"/>
              <w:jc w:val="both"/>
              <w:textAlignment w:val="baseline"/>
            </w:pPr>
            <w:r w:rsidRPr="00CF1612">
              <w:t>Přístupnost </w:t>
            </w:r>
          </w:p>
          <w:p w14:paraId="570042F2" w14:textId="77777777" w:rsidR="00766646" w:rsidRPr="00CF1612" w:rsidRDefault="00766646" w:rsidP="007B217A">
            <w:pPr>
              <w:numPr>
                <w:ilvl w:val="0"/>
                <w:numId w:val="123"/>
              </w:numPr>
              <w:ind w:left="740" w:hanging="283"/>
              <w:jc w:val="both"/>
              <w:textAlignment w:val="baseline"/>
            </w:pPr>
            <w:r w:rsidRPr="00CF1612">
              <w:t>Mentální Zdraví </w:t>
            </w:r>
          </w:p>
          <w:p w14:paraId="40151774" w14:textId="77777777" w:rsidR="00766646" w:rsidRPr="00CF1612" w:rsidRDefault="00766646" w:rsidP="007B217A">
            <w:pPr>
              <w:numPr>
                <w:ilvl w:val="0"/>
                <w:numId w:val="123"/>
              </w:numPr>
              <w:ind w:left="740" w:hanging="283"/>
              <w:jc w:val="both"/>
              <w:textAlignment w:val="baseline"/>
            </w:pPr>
            <w:r w:rsidRPr="00CF1612">
              <w:t>Integrita </w:t>
            </w:r>
          </w:p>
          <w:p w14:paraId="0431994E" w14:textId="77777777" w:rsidR="00766646" w:rsidRPr="00CF1612" w:rsidRDefault="00766646" w:rsidP="00766646">
            <w:pPr>
              <w:jc w:val="both"/>
              <w:textAlignment w:val="baseline"/>
              <w:rPr>
                <w:rFonts w:ascii="Segoe UI" w:hAnsi="Segoe UI" w:cs="Segoe UI"/>
                <w:sz w:val="18"/>
                <w:szCs w:val="18"/>
              </w:rPr>
            </w:pPr>
            <w:r w:rsidRPr="00CF1612">
              <w:t> </w:t>
            </w:r>
          </w:p>
          <w:p w14:paraId="62F5C342" w14:textId="55E1D75F" w:rsidR="000A311F" w:rsidRPr="000A311F" w:rsidRDefault="00766646" w:rsidP="000A311F">
            <w:pPr>
              <w:jc w:val="both"/>
              <w:textAlignment w:val="baseline"/>
              <w:rPr>
                <w:rFonts w:ascii="Segoe UI" w:hAnsi="Segoe UI" w:cs="Segoe UI"/>
                <w:sz w:val="18"/>
                <w:szCs w:val="18"/>
              </w:rPr>
            </w:pPr>
            <w:r w:rsidRPr="00CF1612">
              <w:rPr>
                <w:color w:val="000000"/>
              </w:rPr>
              <w:t>Výuka tohoto předmětu pak probíhá jako dialog mezi studentem a pedagogem nad aktuálním projektem. Student po zpracování analýzy problematiky navrhuje možná řešení zohledňující v nejširších souvislostech všechny aspekty související s řešeným projektem. Výtvarná a realizační stránka je tak doplňována o aspekty související s konkrétním úkolem ať už se jedná o aspekty ekologické, sociologické, inkluzivní, mezioborové či jiné. Výsledkem této práce je kompletní realizace, případně funkční koncepce projektu, doplněná o průvodní prezentaci obhajoby práce v elektronické a orální podobě.  </w:t>
            </w:r>
          </w:p>
        </w:tc>
      </w:tr>
      <w:tr w:rsidR="000A311F" w:rsidRPr="000A311F" w14:paraId="382AF730" w14:textId="77777777" w:rsidTr="00766646">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7797377C" w14:textId="77777777" w:rsidR="000A311F" w:rsidRPr="000A311F" w:rsidRDefault="000A311F" w:rsidP="000A311F">
            <w:pPr>
              <w:jc w:val="both"/>
              <w:textAlignment w:val="baseline"/>
              <w:rPr>
                <w:rFonts w:ascii="Segoe UI" w:hAnsi="Segoe UI" w:cs="Segoe UI"/>
                <w:sz w:val="18"/>
                <w:szCs w:val="18"/>
              </w:rPr>
            </w:pPr>
            <w:r w:rsidRPr="000A311F">
              <w:rPr>
                <w:b/>
                <w:bCs/>
              </w:rPr>
              <w:t>Studijní literatura a studijní pomůcky</w:t>
            </w:r>
            <w:r w:rsidRPr="000A311F">
              <w:t> </w:t>
            </w:r>
          </w:p>
        </w:tc>
        <w:tc>
          <w:tcPr>
            <w:tcW w:w="6176" w:type="dxa"/>
            <w:gridSpan w:val="6"/>
            <w:tcBorders>
              <w:top w:val="nil"/>
              <w:left w:val="single" w:sz="6" w:space="0" w:color="auto"/>
              <w:bottom w:val="nil"/>
              <w:right w:val="single" w:sz="6" w:space="0" w:color="auto"/>
            </w:tcBorders>
            <w:shd w:val="clear" w:color="auto" w:fill="auto"/>
            <w:hideMark/>
          </w:tcPr>
          <w:p w14:paraId="7F38914B" w14:textId="7F0695E8" w:rsidR="000A311F" w:rsidRPr="000A311F" w:rsidRDefault="000A311F" w:rsidP="000A311F">
            <w:pPr>
              <w:jc w:val="both"/>
              <w:textAlignment w:val="baseline"/>
              <w:rPr>
                <w:rFonts w:ascii="Segoe UI" w:hAnsi="Segoe UI" w:cs="Segoe UI"/>
                <w:sz w:val="18"/>
                <w:szCs w:val="18"/>
              </w:rPr>
            </w:pPr>
          </w:p>
        </w:tc>
      </w:tr>
      <w:tr w:rsidR="000A311F" w:rsidRPr="000A311F" w14:paraId="042FB974" w14:textId="77777777" w:rsidTr="00766646">
        <w:tc>
          <w:tcPr>
            <w:tcW w:w="9809" w:type="dxa"/>
            <w:gridSpan w:val="8"/>
            <w:tcBorders>
              <w:top w:val="single" w:sz="12" w:space="0" w:color="auto"/>
              <w:left w:val="single" w:sz="6" w:space="0" w:color="auto"/>
              <w:bottom w:val="single" w:sz="6" w:space="0" w:color="auto"/>
              <w:right w:val="single" w:sz="6" w:space="0" w:color="auto"/>
            </w:tcBorders>
            <w:shd w:val="clear" w:color="auto" w:fill="auto"/>
            <w:hideMark/>
          </w:tcPr>
          <w:p w14:paraId="35DCA35B" w14:textId="77777777" w:rsidR="000A311F" w:rsidRDefault="00766646" w:rsidP="00766646">
            <w:pPr>
              <w:textAlignment w:val="baseline"/>
              <w:rPr>
                <w:color w:val="000000"/>
              </w:rPr>
            </w:pPr>
            <w:r w:rsidRPr="000A311F">
              <w:rPr>
                <w:color w:val="000000"/>
                <w:shd w:val="clear" w:color="auto" w:fill="FFFFFF"/>
              </w:rPr>
              <w:t>Zadávána individuálně podle charakteru úkolu a zadání. </w:t>
            </w:r>
            <w:r w:rsidRPr="000A311F">
              <w:rPr>
                <w:color w:val="000000"/>
              </w:rPr>
              <w:t> </w:t>
            </w:r>
          </w:p>
          <w:p w14:paraId="6359B989" w14:textId="7F673802" w:rsidR="009A0BE6" w:rsidRPr="000A311F" w:rsidRDefault="009A0BE6" w:rsidP="00766646">
            <w:pPr>
              <w:textAlignment w:val="baseline"/>
              <w:rPr>
                <w:rFonts w:ascii="Segoe UI" w:hAnsi="Segoe UI" w:cs="Segoe UI"/>
                <w:sz w:val="18"/>
                <w:szCs w:val="18"/>
              </w:rPr>
            </w:pPr>
          </w:p>
        </w:tc>
      </w:tr>
    </w:tbl>
    <w:p w14:paraId="272E562B" w14:textId="37AC6A71" w:rsidR="00D16AA0" w:rsidRDefault="00D16AA0" w:rsidP="00415DA8"/>
    <w:p w14:paraId="6C7C3B14" w14:textId="74F359C9" w:rsidR="00D16AA0" w:rsidRDefault="00D16AA0" w:rsidP="00415DA8"/>
    <w:p w14:paraId="36C86709" w14:textId="2DA6D1C8" w:rsidR="009A0BE6" w:rsidRDefault="009A0BE6"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7F078B" w:rsidRPr="007F078B" w14:paraId="262BB378" w14:textId="77777777" w:rsidTr="00766646">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0CF2784" w14:textId="77777777" w:rsidR="007F078B" w:rsidRPr="007F078B" w:rsidRDefault="007F078B" w:rsidP="007F078B">
            <w:pPr>
              <w:jc w:val="both"/>
              <w:textAlignment w:val="baseline"/>
              <w:rPr>
                <w:rFonts w:ascii="Segoe UI" w:hAnsi="Segoe UI" w:cs="Segoe UI"/>
                <w:sz w:val="18"/>
                <w:szCs w:val="18"/>
              </w:rPr>
            </w:pPr>
            <w:r w:rsidRPr="007F078B">
              <w:rPr>
                <w:b/>
                <w:bCs/>
                <w:sz w:val="28"/>
                <w:szCs w:val="28"/>
              </w:rPr>
              <w:lastRenderedPageBreak/>
              <w:t>B-III – Charakteristika studijního předmětu</w:t>
            </w:r>
            <w:r w:rsidRPr="007F078B">
              <w:rPr>
                <w:sz w:val="28"/>
                <w:szCs w:val="28"/>
              </w:rPr>
              <w:t> </w:t>
            </w:r>
          </w:p>
        </w:tc>
      </w:tr>
      <w:tr w:rsidR="007F078B" w:rsidRPr="007F078B" w14:paraId="434F2B4A" w14:textId="77777777" w:rsidTr="00766646">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590C521" w14:textId="77777777" w:rsidR="007F078B" w:rsidRPr="007F078B" w:rsidRDefault="007F078B" w:rsidP="007F078B">
            <w:pPr>
              <w:textAlignment w:val="baseline"/>
              <w:rPr>
                <w:rFonts w:ascii="Segoe UI" w:hAnsi="Segoe UI" w:cs="Segoe UI"/>
                <w:sz w:val="18"/>
                <w:szCs w:val="18"/>
              </w:rPr>
            </w:pPr>
            <w:r w:rsidRPr="007F078B">
              <w:rPr>
                <w:b/>
                <w:bCs/>
              </w:rPr>
              <w:t>Název studijního předmětu</w:t>
            </w:r>
            <w:r w:rsidRPr="007F078B">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DE773B8" w14:textId="77777777" w:rsidR="007F078B" w:rsidRPr="007F078B" w:rsidRDefault="007F078B" w:rsidP="007F078B">
            <w:pPr>
              <w:jc w:val="both"/>
              <w:textAlignment w:val="baseline"/>
              <w:rPr>
                <w:rFonts w:ascii="Segoe UI" w:hAnsi="Segoe UI" w:cs="Segoe UI"/>
                <w:sz w:val="18"/>
                <w:szCs w:val="18"/>
              </w:rPr>
            </w:pPr>
            <w:r w:rsidRPr="007F078B">
              <w:rPr>
                <w:color w:val="000000"/>
              </w:rPr>
              <w:t>Klauzurní práce 5 </w:t>
            </w:r>
          </w:p>
        </w:tc>
      </w:tr>
      <w:tr w:rsidR="007F078B" w:rsidRPr="007F078B" w14:paraId="3AD80C7F"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F3CA0BB" w14:textId="77777777" w:rsidR="007F078B" w:rsidRPr="007F078B" w:rsidRDefault="007F078B" w:rsidP="007F078B">
            <w:pPr>
              <w:textAlignment w:val="baseline"/>
              <w:rPr>
                <w:rFonts w:ascii="Segoe UI" w:hAnsi="Segoe UI" w:cs="Segoe UI"/>
                <w:sz w:val="18"/>
                <w:szCs w:val="18"/>
              </w:rPr>
            </w:pPr>
            <w:r w:rsidRPr="007F078B">
              <w:rPr>
                <w:b/>
                <w:bCs/>
              </w:rPr>
              <w:t>Typ předmětu</w:t>
            </w:r>
            <w:r w:rsidRPr="007F078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3EF0085" w14:textId="7554F70F" w:rsidR="007F078B" w:rsidRPr="007F078B" w:rsidRDefault="007F078B" w:rsidP="00482F06">
            <w:pPr>
              <w:jc w:val="both"/>
              <w:textAlignment w:val="baseline"/>
              <w:rPr>
                <w:rFonts w:ascii="Segoe UI" w:hAnsi="Segoe UI" w:cs="Segoe UI"/>
                <w:sz w:val="18"/>
                <w:szCs w:val="18"/>
              </w:rPr>
            </w:pPr>
            <w:r w:rsidRPr="007F078B">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2F3DF4E" w14:textId="77777777" w:rsidR="007F078B" w:rsidRPr="007F078B" w:rsidRDefault="007F078B" w:rsidP="007F078B">
            <w:pPr>
              <w:jc w:val="both"/>
              <w:textAlignment w:val="baseline"/>
              <w:rPr>
                <w:rFonts w:ascii="Segoe UI" w:hAnsi="Segoe UI" w:cs="Segoe UI"/>
                <w:sz w:val="18"/>
                <w:szCs w:val="18"/>
              </w:rPr>
            </w:pPr>
            <w:r w:rsidRPr="007F078B">
              <w:rPr>
                <w:b/>
                <w:bCs/>
              </w:rPr>
              <w:t>doporučený ročník / semestr</w:t>
            </w:r>
            <w:r w:rsidRPr="007F078B">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0CAB03E" w14:textId="77777777" w:rsidR="007F078B" w:rsidRPr="007F078B" w:rsidRDefault="007F078B" w:rsidP="007F078B">
            <w:pPr>
              <w:jc w:val="both"/>
              <w:textAlignment w:val="baseline"/>
              <w:rPr>
                <w:rFonts w:ascii="Segoe UI" w:hAnsi="Segoe UI" w:cs="Segoe UI"/>
                <w:sz w:val="18"/>
                <w:szCs w:val="18"/>
              </w:rPr>
            </w:pPr>
            <w:r w:rsidRPr="007F078B">
              <w:t>3/ZS </w:t>
            </w:r>
          </w:p>
        </w:tc>
      </w:tr>
      <w:tr w:rsidR="007F078B" w:rsidRPr="007F078B" w14:paraId="26049F1C"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D64330A" w14:textId="77777777" w:rsidR="007F078B" w:rsidRPr="007F078B" w:rsidRDefault="007F078B" w:rsidP="007F078B">
            <w:pPr>
              <w:textAlignment w:val="baseline"/>
              <w:rPr>
                <w:rFonts w:ascii="Segoe UI" w:hAnsi="Segoe UI" w:cs="Segoe UI"/>
                <w:sz w:val="18"/>
                <w:szCs w:val="18"/>
              </w:rPr>
            </w:pPr>
            <w:r w:rsidRPr="007F078B">
              <w:rPr>
                <w:b/>
                <w:bCs/>
              </w:rPr>
              <w:t>Rozsah studijního předmětu</w:t>
            </w:r>
            <w:r w:rsidRPr="007F078B">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806C45F" w14:textId="77777777" w:rsidR="007F078B" w:rsidRPr="007F078B" w:rsidRDefault="007F078B" w:rsidP="007F078B">
            <w:pPr>
              <w:jc w:val="both"/>
              <w:textAlignment w:val="baseline"/>
              <w:rPr>
                <w:rFonts w:ascii="Segoe UI" w:hAnsi="Segoe UI" w:cs="Segoe UI"/>
                <w:sz w:val="18"/>
                <w:szCs w:val="18"/>
              </w:rPr>
            </w:pPr>
            <w:r w:rsidRPr="007F078B">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16A86421" w14:textId="77777777" w:rsidR="007F078B" w:rsidRPr="007F078B" w:rsidRDefault="007F078B" w:rsidP="007F078B">
            <w:pPr>
              <w:jc w:val="both"/>
              <w:textAlignment w:val="baseline"/>
              <w:rPr>
                <w:rFonts w:ascii="Segoe UI" w:hAnsi="Segoe UI" w:cs="Segoe UI"/>
                <w:sz w:val="18"/>
                <w:szCs w:val="18"/>
              </w:rPr>
            </w:pPr>
            <w:r w:rsidRPr="007F078B">
              <w:rPr>
                <w:b/>
                <w:bCs/>
              </w:rPr>
              <w:t>hod. </w:t>
            </w:r>
            <w:r w:rsidRPr="007F078B">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551603E1" w14:textId="77777777" w:rsidR="007F078B" w:rsidRPr="007F078B" w:rsidRDefault="007F078B" w:rsidP="007F078B">
            <w:pPr>
              <w:jc w:val="both"/>
              <w:textAlignment w:val="baseline"/>
              <w:rPr>
                <w:rFonts w:ascii="Segoe UI" w:hAnsi="Segoe UI" w:cs="Segoe UI"/>
                <w:sz w:val="18"/>
                <w:szCs w:val="18"/>
              </w:rPr>
            </w:pPr>
            <w:r w:rsidRPr="007F078B">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89FA9ED" w14:textId="77777777" w:rsidR="007F078B" w:rsidRPr="007F078B" w:rsidRDefault="007F078B" w:rsidP="007F078B">
            <w:pPr>
              <w:jc w:val="both"/>
              <w:textAlignment w:val="baseline"/>
              <w:rPr>
                <w:rFonts w:ascii="Segoe UI" w:hAnsi="Segoe UI" w:cs="Segoe UI"/>
                <w:sz w:val="18"/>
                <w:szCs w:val="18"/>
              </w:rPr>
            </w:pPr>
            <w:r w:rsidRPr="007F078B">
              <w:rPr>
                <w:b/>
                <w:bCs/>
              </w:rPr>
              <w:t>kreditů</w:t>
            </w:r>
            <w:r w:rsidRPr="007F078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46C51C" w14:textId="77777777" w:rsidR="007F078B" w:rsidRPr="007F078B" w:rsidRDefault="007F078B" w:rsidP="007F078B">
            <w:pPr>
              <w:jc w:val="both"/>
              <w:textAlignment w:val="baseline"/>
              <w:rPr>
                <w:rFonts w:ascii="Segoe UI" w:hAnsi="Segoe UI" w:cs="Segoe UI"/>
                <w:sz w:val="18"/>
                <w:szCs w:val="18"/>
              </w:rPr>
            </w:pPr>
            <w:r w:rsidRPr="007F078B">
              <w:t>5 </w:t>
            </w:r>
          </w:p>
        </w:tc>
      </w:tr>
      <w:tr w:rsidR="007F078B" w:rsidRPr="007F078B" w14:paraId="18C06A57"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A58CA25" w14:textId="77777777" w:rsidR="007F078B" w:rsidRPr="007F078B" w:rsidRDefault="007F078B" w:rsidP="007F078B">
            <w:pPr>
              <w:textAlignment w:val="baseline"/>
              <w:rPr>
                <w:rFonts w:ascii="Segoe UI" w:hAnsi="Segoe UI" w:cs="Segoe UI"/>
                <w:sz w:val="18"/>
                <w:szCs w:val="18"/>
              </w:rPr>
            </w:pPr>
            <w:r w:rsidRPr="007F078B">
              <w:rPr>
                <w:b/>
                <w:bCs/>
              </w:rPr>
              <w:t xml:space="preserve">Prerekvizity, </w:t>
            </w:r>
            <w:proofErr w:type="spellStart"/>
            <w:r w:rsidRPr="007F078B">
              <w:rPr>
                <w:b/>
                <w:bCs/>
              </w:rPr>
              <w:t>korekvizity</w:t>
            </w:r>
            <w:proofErr w:type="spellEnd"/>
            <w:r w:rsidRPr="007F078B">
              <w:rPr>
                <w:b/>
                <w:bCs/>
              </w:rPr>
              <w:t>, ekvivalence</w:t>
            </w:r>
            <w:r w:rsidRPr="007F078B">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5B4FA02B" w14:textId="77777777" w:rsidR="007F078B" w:rsidRPr="007F078B" w:rsidRDefault="007F078B" w:rsidP="007F078B">
            <w:pPr>
              <w:jc w:val="both"/>
              <w:textAlignment w:val="baseline"/>
              <w:rPr>
                <w:rFonts w:ascii="Segoe UI" w:hAnsi="Segoe UI" w:cs="Segoe UI"/>
                <w:sz w:val="18"/>
                <w:szCs w:val="18"/>
              </w:rPr>
            </w:pPr>
            <w:r w:rsidRPr="007F078B">
              <w:t> </w:t>
            </w:r>
          </w:p>
        </w:tc>
      </w:tr>
      <w:tr w:rsidR="007F078B" w:rsidRPr="007F078B" w14:paraId="58A02DA6"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8BC417B" w14:textId="77777777" w:rsidR="007F078B" w:rsidRPr="007F078B" w:rsidRDefault="007F078B" w:rsidP="007F078B">
            <w:pPr>
              <w:textAlignment w:val="baseline"/>
              <w:rPr>
                <w:rFonts w:ascii="Segoe UI" w:hAnsi="Segoe UI" w:cs="Segoe UI"/>
                <w:sz w:val="18"/>
                <w:szCs w:val="18"/>
              </w:rPr>
            </w:pPr>
            <w:r w:rsidRPr="007F078B">
              <w:rPr>
                <w:b/>
                <w:bCs/>
              </w:rPr>
              <w:t>Způsob ověření studijních výsledků</w:t>
            </w:r>
            <w:r w:rsidRPr="007F078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928D629" w14:textId="77777777" w:rsidR="007F078B" w:rsidRPr="007F078B" w:rsidRDefault="007F078B" w:rsidP="007F078B">
            <w:pPr>
              <w:jc w:val="both"/>
              <w:textAlignment w:val="baseline"/>
              <w:rPr>
                <w:rFonts w:ascii="Segoe UI" w:hAnsi="Segoe UI" w:cs="Segoe UI"/>
                <w:sz w:val="18"/>
                <w:szCs w:val="18"/>
              </w:rPr>
            </w:pPr>
            <w:r w:rsidRPr="007F078B">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EACD1DE" w14:textId="77777777" w:rsidR="007F078B" w:rsidRPr="007F078B" w:rsidRDefault="007F078B" w:rsidP="007F078B">
            <w:pPr>
              <w:jc w:val="both"/>
              <w:textAlignment w:val="baseline"/>
              <w:rPr>
                <w:rFonts w:ascii="Segoe UI" w:hAnsi="Segoe UI" w:cs="Segoe UI"/>
                <w:sz w:val="18"/>
                <w:szCs w:val="18"/>
              </w:rPr>
            </w:pPr>
            <w:r w:rsidRPr="007F078B">
              <w:rPr>
                <w:b/>
                <w:bCs/>
              </w:rPr>
              <w:t>Forma výuky</w:t>
            </w:r>
            <w:r w:rsidRPr="007F078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FBE580" w14:textId="77777777" w:rsidR="007F078B" w:rsidRPr="007F078B" w:rsidRDefault="007F078B" w:rsidP="007F078B">
            <w:pPr>
              <w:jc w:val="both"/>
              <w:textAlignment w:val="baseline"/>
              <w:rPr>
                <w:rFonts w:ascii="Segoe UI" w:hAnsi="Segoe UI" w:cs="Segoe UI"/>
                <w:sz w:val="18"/>
                <w:szCs w:val="18"/>
              </w:rPr>
            </w:pPr>
            <w:r w:rsidRPr="007F078B">
              <w:t>cvičení </w:t>
            </w:r>
          </w:p>
        </w:tc>
      </w:tr>
      <w:tr w:rsidR="007F078B" w:rsidRPr="007F078B" w14:paraId="6691E229"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4042475" w14:textId="77777777" w:rsidR="007F078B" w:rsidRPr="007F078B" w:rsidRDefault="007F078B" w:rsidP="007F078B">
            <w:pPr>
              <w:textAlignment w:val="baseline"/>
              <w:rPr>
                <w:rFonts w:ascii="Segoe UI" w:hAnsi="Segoe UI" w:cs="Segoe UI"/>
                <w:sz w:val="18"/>
                <w:szCs w:val="18"/>
              </w:rPr>
            </w:pPr>
            <w:r w:rsidRPr="007F078B">
              <w:rPr>
                <w:b/>
                <w:bCs/>
              </w:rPr>
              <w:t>Forma způsobu ověření studijních výsledků a další požadavky na studenta</w:t>
            </w:r>
            <w:r w:rsidRPr="007F078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DF7463C" w14:textId="77777777" w:rsidR="007F078B" w:rsidRPr="007F078B" w:rsidRDefault="007F078B" w:rsidP="007F078B">
            <w:pPr>
              <w:jc w:val="both"/>
              <w:textAlignment w:val="baseline"/>
              <w:rPr>
                <w:rFonts w:ascii="Segoe UI" w:hAnsi="Segoe UI" w:cs="Segoe UI"/>
                <w:sz w:val="18"/>
                <w:szCs w:val="18"/>
              </w:rPr>
            </w:pPr>
            <w:r w:rsidRPr="007F078B">
              <w:rPr>
                <w:color w:val="000000"/>
              </w:rPr>
              <w:t>Odevzdaná práce a pravidelné konzultace na klauzurním úkolu </w:t>
            </w:r>
          </w:p>
          <w:p w14:paraId="124E72AC" w14:textId="77777777" w:rsidR="007F078B" w:rsidRPr="007F078B" w:rsidRDefault="007F078B" w:rsidP="007F078B">
            <w:pPr>
              <w:jc w:val="both"/>
              <w:textAlignment w:val="baseline"/>
              <w:rPr>
                <w:rFonts w:ascii="Segoe UI" w:hAnsi="Segoe UI" w:cs="Segoe UI"/>
                <w:sz w:val="18"/>
                <w:szCs w:val="18"/>
              </w:rPr>
            </w:pPr>
            <w:r w:rsidRPr="007F078B">
              <w:t> </w:t>
            </w:r>
          </w:p>
        </w:tc>
      </w:tr>
      <w:tr w:rsidR="007F078B" w:rsidRPr="007F078B" w14:paraId="1F9D39A6" w14:textId="77777777" w:rsidTr="00C833A8">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59E2926" w14:textId="77777777" w:rsidR="007F078B" w:rsidRPr="007F078B" w:rsidRDefault="007F078B" w:rsidP="007F078B">
            <w:pPr>
              <w:textAlignment w:val="baseline"/>
              <w:rPr>
                <w:rFonts w:ascii="Segoe UI" w:hAnsi="Segoe UI" w:cs="Segoe UI"/>
                <w:sz w:val="18"/>
                <w:szCs w:val="18"/>
              </w:rPr>
            </w:pPr>
            <w:r w:rsidRPr="007F078B">
              <w:t> </w:t>
            </w:r>
          </w:p>
        </w:tc>
      </w:tr>
      <w:tr w:rsidR="007F078B" w:rsidRPr="007F078B" w14:paraId="13726212" w14:textId="77777777" w:rsidTr="00766646">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6DB95A89" w14:textId="77777777" w:rsidR="007F078B" w:rsidRPr="007F078B" w:rsidRDefault="007F078B" w:rsidP="007F078B">
            <w:pPr>
              <w:textAlignment w:val="baseline"/>
              <w:rPr>
                <w:rFonts w:ascii="Segoe UI" w:hAnsi="Segoe UI" w:cs="Segoe UI"/>
                <w:sz w:val="18"/>
                <w:szCs w:val="18"/>
              </w:rPr>
            </w:pPr>
            <w:r w:rsidRPr="007F078B">
              <w:rPr>
                <w:b/>
                <w:bCs/>
              </w:rPr>
              <w:t>Garant předmětu</w:t>
            </w:r>
            <w:r w:rsidRPr="007F078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AD333AD" w14:textId="77777777" w:rsidR="007F078B" w:rsidRPr="007F078B" w:rsidRDefault="007F078B" w:rsidP="007F078B">
            <w:pPr>
              <w:jc w:val="both"/>
              <w:textAlignment w:val="baseline"/>
              <w:rPr>
                <w:rFonts w:ascii="Segoe UI" w:hAnsi="Segoe UI" w:cs="Segoe UI"/>
                <w:sz w:val="18"/>
                <w:szCs w:val="18"/>
              </w:rPr>
            </w:pPr>
            <w:r w:rsidRPr="007F078B">
              <w:t xml:space="preserve">Mgr. Eva </w:t>
            </w:r>
            <w:proofErr w:type="spellStart"/>
            <w:r w:rsidRPr="007F078B">
              <w:t>Gartnerová</w:t>
            </w:r>
            <w:proofErr w:type="spellEnd"/>
            <w:r w:rsidRPr="007F078B">
              <w:t>, Ph.D. </w:t>
            </w:r>
          </w:p>
        </w:tc>
      </w:tr>
      <w:tr w:rsidR="007F078B" w:rsidRPr="007F078B" w14:paraId="3B85E115" w14:textId="77777777" w:rsidTr="00766646">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26290782" w14:textId="77777777" w:rsidR="007F078B" w:rsidRPr="007F078B" w:rsidRDefault="007F078B" w:rsidP="007F078B">
            <w:pPr>
              <w:textAlignment w:val="baseline"/>
              <w:rPr>
                <w:rFonts w:ascii="Segoe UI" w:hAnsi="Segoe UI" w:cs="Segoe UI"/>
                <w:sz w:val="18"/>
                <w:szCs w:val="18"/>
              </w:rPr>
            </w:pPr>
            <w:r w:rsidRPr="007F078B">
              <w:rPr>
                <w:b/>
                <w:bCs/>
              </w:rPr>
              <w:t>Zapojení garanta do výuky předmětu</w:t>
            </w:r>
            <w:r w:rsidRPr="007F078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0F11DE32" w14:textId="77777777" w:rsidR="007F078B" w:rsidRPr="007F078B" w:rsidRDefault="007F078B" w:rsidP="007F078B">
            <w:pPr>
              <w:jc w:val="both"/>
              <w:textAlignment w:val="baseline"/>
              <w:rPr>
                <w:rFonts w:ascii="Segoe UI" w:hAnsi="Segoe UI" w:cs="Segoe UI"/>
                <w:sz w:val="18"/>
                <w:szCs w:val="18"/>
              </w:rPr>
            </w:pPr>
            <w:r w:rsidRPr="007F078B">
              <w:t>100 % </w:t>
            </w:r>
          </w:p>
        </w:tc>
      </w:tr>
      <w:tr w:rsidR="007F078B" w:rsidRPr="007F078B" w14:paraId="1BFE0B5B"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A18AFF5" w14:textId="77777777" w:rsidR="007F078B" w:rsidRPr="007F078B" w:rsidRDefault="007F078B" w:rsidP="007F078B">
            <w:pPr>
              <w:textAlignment w:val="baseline"/>
              <w:rPr>
                <w:rFonts w:ascii="Segoe UI" w:hAnsi="Segoe UI" w:cs="Segoe UI"/>
                <w:sz w:val="18"/>
                <w:szCs w:val="18"/>
              </w:rPr>
            </w:pPr>
            <w:r w:rsidRPr="007F078B">
              <w:rPr>
                <w:b/>
                <w:bCs/>
              </w:rPr>
              <w:t>Vyučující</w:t>
            </w:r>
            <w:r w:rsidRPr="007F078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0230EDD" w14:textId="77777777" w:rsidR="007F078B" w:rsidRPr="007F078B" w:rsidRDefault="007F078B" w:rsidP="007F078B">
            <w:pPr>
              <w:jc w:val="both"/>
              <w:textAlignment w:val="baseline"/>
              <w:rPr>
                <w:rFonts w:ascii="Segoe UI" w:hAnsi="Segoe UI" w:cs="Segoe UI"/>
                <w:sz w:val="18"/>
                <w:szCs w:val="18"/>
              </w:rPr>
            </w:pPr>
            <w:r w:rsidRPr="007F078B">
              <w:t xml:space="preserve">Mgr. Eva </w:t>
            </w:r>
            <w:proofErr w:type="spellStart"/>
            <w:r w:rsidRPr="007F078B">
              <w:t>Gartnerová</w:t>
            </w:r>
            <w:proofErr w:type="spellEnd"/>
            <w:r w:rsidRPr="007F078B">
              <w:t>, Ph.D. </w:t>
            </w:r>
          </w:p>
        </w:tc>
      </w:tr>
      <w:tr w:rsidR="007F078B" w:rsidRPr="007F078B" w14:paraId="1A6DF60C"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C065814" w14:textId="77777777" w:rsidR="007F078B" w:rsidRPr="007F078B" w:rsidRDefault="007F078B" w:rsidP="007F078B">
            <w:pPr>
              <w:jc w:val="both"/>
              <w:textAlignment w:val="baseline"/>
              <w:rPr>
                <w:rFonts w:ascii="Segoe UI" w:hAnsi="Segoe UI" w:cs="Segoe UI"/>
                <w:sz w:val="18"/>
                <w:szCs w:val="18"/>
              </w:rPr>
            </w:pPr>
            <w:r w:rsidRPr="007F078B">
              <w:t> </w:t>
            </w:r>
          </w:p>
        </w:tc>
      </w:tr>
      <w:tr w:rsidR="007F078B" w:rsidRPr="007F078B" w14:paraId="1CE6DD18" w14:textId="77777777" w:rsidTr="0076664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784EABA" w14:textId="77777777" w:rsidR="007F078B" w:rsidRPr="007F078B" w:rsidRDefault="007F078B" w:rsidP="007F078B">
            <w:pPr>
              <w:jc w:val="both"/>
              <w:textAlignment w:val="baseline"/>
              <w:rPr>
                <w:rFonts w:ascii="Segoe UI" w:hAnsi="Segoe UI" w:cs="Segoe UI"/>
                <w:sz w:val="18"/>
                <w:szCs w:val="18"/>
              </w:rPr>
            </w:pPr>
            <w:r w:rsidRPr="007F078B">
              <w:rPr>
                <w:b/>
                <w:bCs/>
              </w:rPr>
              <w:t>Stručná anotace předmětu</w:t>
            </w:r>
            <w:r w:rsidRPr="007F078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112D962C" w14:textId="77777777" w:rsidR="007F078B" w:rsidRPr="007F078B" w:rsidRDefault="007F078B" w:rsidP="007F078B">
            <w:pPr>
              <w:jc w:val="both"/>
              <w:textAlignment w:val="baseline"/>
              <w:rPr>
                <w:rFonts w:ascii="Segoe UI" w:hAnsi="Segoe UI" w:cs="Segoe UI"/>
                <w:sz w:val="18"/>
                <w:szCs w:val="18"/>
              </w:rPr>
            </w:pPr>
            <w:r w:rsidRPr="007F078B">
              <w:t> </w:t>
            </w:r>
          </w:p>
        </w:tc>
      </w:tr>
      <w:tr w:rsidR="007F078B" w:rsidRPr="007F078B" w14:paraId="264FDE10" w14:textId="77777777" w:rsidTr="00766646">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DA28B93" w14:textId="0145D42B" w:rsidR="00766646" w:rsidRPr="00CF1612" w:rsidRDefault="002A39A9" w:rsidP="00766646">
            <w:pPr>
              <w:jc w:val="both"/>
              <w:textAlignment w:val="baseline"/>
              <w:rPr>
                <w:rFonts w:ascii="Segoe UI" w:hAnsi="Segoe UI" w:cs="Segoe UI"/>
                <w:sz w:val="18"/>
                <w:szCs w:val="18"/>
              </w:rPr>
            </w:pPr>
            <w:ins w:id="295" w:author="Hana Ponížilová" w:date="2023-03-14T09:54:00Z">
              <w:r>
                <w:t>Cílem předmětu je získání dovedností a zkušeností potřebných pro tvorbu, prohlubování komplexních dovedností v daném ročníku, trénink schopnosti reakce na nejrůznější zadání. Záměrem je naučit studenta přistupovat k problematice tvorby jak z hlediska srozumitelnosti a dobré přehlednosti, tak z hlediska vysoce estetické kvality ve vazbě na</w:t>
              </w:r>
              <w:r w:rsidRPr="00CF1612">
                <w:rPr>
                  <w:color w:val="000000"/>
                </w:rPr>
                <w:t xml:space="preserve"> zadání. </w:t>
              </w:r>
            </w:ins>
            <w:r w:rsidR="00766646" w:rsidRPr="00CF1612">
              <w:rPr>
                <w:color w:val="000000"/>
              </w:rPr>
              <w:t xml:space="preserve">Jde </w:t>
            </w:r>
            <w:r w:rsidR="00013F4E">
              <w:rPr>
                <w:color w:val="000000"/>
              </w:rPr>
              <w:br/>
            </w:r>
            <w:r w:rsidR="00766646" w:rsidRPr="00CF1612">
              <w:rPr>
                <w:color w:val="000000"/>
              </w:rPr>
              <w:t xml:space="preserve">o individuálně zadaný a samostatně řešený praktický tvůrčí úkol. Studenti získávají schopnost aplikovat poznatky ze studia a zvládnout ucelený úkol od rešerše problematiky, analýzy proveditelnosti a potřebnosti, přes volbu postupů </w:t>
            </w:r>
            <w:r w:rsidR="00013F4E">
              <w:rPr>
                <w:color w:val="000000"/>
              </w:rPr>
              <w:br/>
            </w:r>
            <w:r w:rsidR="00766646" w:rsidRPr="00CF1612">
              <w:rPr>
                <w:color w:val="000000"/>
              </w:rPr>
              <w:t>a metodologie až po slovní a digitální prezentaci výsledku s důrazem na udržitelnost, inkluzi, diverzitu, mezinárodní kontext a mezioborovou spolupráci.  </w:t>
            </w:r>
            <w:r w:rsidR="00766646" w:rsidRPr="00CF1612">
              <w:t> </w:t>
            </w:r>
          </w:p>
          <w:p w14:paraId="6FD16ABB" w14:textId="77777777" w:rsidR="00766646" w:rsidRPr="00CF1612" w:rsidRDefault="00766646" w:rsidP="007B217A">
            <w:pPr>
              <w:numPr>
                <w:ilvl w:val="0"/>
                <w:numId w:val="124"/>
              </w:numPr>
              <w:ind w:left="740" w:hanging="283"/>
              <w:jc w:val="both"/>
              <w:textAlignment w:val="baseline"/>
            </w:pPr>
            <w:r w:rsidRPr="00CF1612">
              <w:t>Rešerše  </w:t>
            </w:r>
          </w:p>
          <w:p w14:paraId="4FF88118" w14:textId="77777777" w:rsidR="00766646" w:rsidRPr="00CF1612" w:rsidRDefault="00766646" w:rsidP="007B217A">
            <w:pPr>
              <w:numPr>
                <w:ilvl w:val="0"/>
                <w:numId w:val="124"/>
              </w:numPr>
              <w:ind w:left="740" w:hanging="283"/>
              <w:jc w:val="both"/>
              <w:textAlignment w:val="baseline"/>
            </w:pPr>
            <w:r w:rsidRPr="00CF1612">
              <w:t>Metodologie zpracování </w:t>
            </w:r>
          </w:p>
          <w:p w14:paraId="0B7D449F" w14:textId="77777777" w:rsidR="00766646" w:rsidRPr="00CF1612" w:rsidRDefault="00766646" w:rsidP="007B217A">
            <w:pPr>
              <w:numPr>
                <w:ilvl w:val="0"/>
                <w:numId w:val="124"/>
              </w:numPr>
              <w:ind w:left="740" w:hanging="283"/>
              <w:jc w:val="both"/>
              <w:textAlignment w:val="baseline"/>
            </w:pPr>
            <w:r w:rsidRPr="00CF1612">
              <w:t>Aktuální společenské tendence a výzvy </w:t>
            </w:r>
          </w:p>
          <w:p w14:paraId="5FBE4580" w14:textId="77777777" w:rsidR="00766646" w:rsidRPr="00CF1612" w:rsidRDefault="00766646" w:rsidP="007B217A">
            <w:pPr>
              <w:numPr>
                <w:ilvl w:val="0"/>
                <w:numId w:val="124"/>
              </w:numPr>
              <w:ind w:left="740" w:hanging="283"/>
              <w:jc w:val="both"/>
              <w:textAlignment w:val="baseline"/>
            </w:pPr>
            <w:r w:rsidRPr="00CF1612">
              <w:t xml:space="preserve">Případové studie a </w:t>
            </w:r>
            <w:proofErr w:type="spellStart"/>
            <w:r w:rsidRPr="00CF1612">
              <w:t>best</w:t>
            </w:r>
            <w:proofErr w:type="spellEnd"/>
            <w:r w:rsidRPr="00CF1612">
              <w:t xml:space="preserve"> </w:t>
            </w:r>
            <w:proofErr w:type="spellStart"/>
            <w:r w:rsidRPr="00CF1612">
              <w:t>practicies</w:t>
            </w:r>
            <w:proofErr w:type="spellEnd"/>
            <w:r w:rsidRPr="00CF1612">
              <w:t> </w:t>
            </w:r>
          </w:p>
          <w:p w14:paraId="217D331E" w14:textId="77777777" w:rsidR="00766646" w:rsidRPr="00CF1612" w:rsidRDefault="00766646" w:rsidP="007B217A">
            <w:pPr>
              <w:numPr>
                <w:ilvl w:val="0"/>
                <w:numId w:val="124"/>
              </w:numPr>
              <w:ind w:left="740" w:hanging="283"/>
              <w:jc w:val="both"/>
              <w:textAlignment w:val="baseline"/>
            </w:pPr>
            <w:r w:rsidRPr="00CF1612">
              <w:t>Udržitelnost </w:t>
            </w:r>
          </w:p>
          <w:p w14:paraId="5B1EC3CA" w14:textId="77777777" w:rsidR="00766646" w:rsidRPr="00CF1612" w:rsidRDefault="00766646" w:rsidP="007B217A">
            <w:pPr>
              <w:numPr>
                <w:ilvl w:val="0"/>
                <w:numId w:val="124"/>
              </w:numPr>
              <w:ind w:left="740" w:hanging="283"/>
              <w:jc w:val="both"/>
              <w:textAlignment w:val="baseline"/>
            </w:pPr>
            <w:r w:rsidRPr="00CF1612">
              <w:t>Inkluze </w:t>
            </w:r>
          </w:p>
          <w:p w14:paraId="4649F792" w14:textId="77777777" w:rsidR="00766646" w:rsidRPr="00CF1612" w:rsidRDefault="00766646" w:rsidP="007B217A">
            <w:pPr>
              <w:numPr>
                <w:ilvl w:val="0"/>
                <w:numId w:val="124"/>
              </w:numPr>
              <w:ind w:left="740" w:hanging="283"/>
              <w:jc w:val="both"/>
              <w:textAlignment w:val="baseline"/>
            </w:pPr>
            <w:r w:rsidRPr="00CF1612">
              <w:t>Přístupnost </w:t>
            </w:r>
          </w:p>
          <w:p w14:paraId="1EAB780E" w14:textId="77777777" w:rsidR="00766646" w:rsidRPr="00CF1612" w:rsidRDefault="00766646" w:rsidP="007B217A">
            <w:pPr>
              <w:numPr>
                <w:ilvl w:val="0"/>
                <w:numId w:val="124"/>
              </w:numPr>
              <w:ind w:left="740" w:hanging="283"/>
              <w:jc w:val="both"/>
              <w:textAlignment w:val="baseline"/>
            </w:pPr>
            <w:r w:rsidRPr="00CF1612">
              <w:t>Mentální Zdraví </w:t>
            </w:r>
          </w:p>
          <w:p w14:paraId="332966A9" w14:textId="77777777" w:rsidR="00766646" w:rsidRPr="00CF1612" w:rsidRDefault="00766646" w:rsidP="007B217A">
            <w:pPr>
              <w:numPr>
                <w:ilvl w:val="0"/>
                <w:numId w:val="124"/>
              </w:numPr>
              <w:ind w:left="740" w:hanging="283"/>
              <w:jc w:val="both"/>
              <w:textAlignment w:val="baseline"/>
            </w:pPr>
            <w:r w:rsidRPr="00CF1612">
              <w:t>Integrita </w:t>
            </w:r>
          </w:p>
          <w:p w14:paraId="5654365D" w14:textId="77777777" w:rsidR="00766646" w:rsidRPr="00CF1612" w:rsidRDefault="00766646" w:rsidP="00766646">
            <w:pPr>
              <w:jc w:val="both"/>
              <w:textAlignment w:val="baseline"/>
              <w:rPr>
                <w:rFonts w:ascii="Segoe UI" w:hAnsi="Segoe UI" w:cs="Segoe UI"/>
                <w:sz w:val="18"/>
                <w:szCs w:val="18"/>
              </w:rPr>
            </w:pPr>
            <w:r w:rsidRPr="00CF1612">
              <w:t> </w:t>
            </w:r>
          </w:p>
          <w:p w14:paraId="27669ADD" w14:textId="6B0C902A" w:rsidR="007F078B" w:rsidRPr="007F078B" w:rsidRDefault="00766646" w:rsidP="007F078B">
            <w:pPr>
              <w:jc w:val="both"/>
              <w:textAlignment w:val="baseline"/>
              <w:rPr>
                <w:rFonts w:ascii="Segoe UI" w:hAnsi="Segoe UI" w:cs="Segoe UI"/>
                <w:sz w:val="18"/>
                <w:szCs w:val="18"/>
              </w:rPr>
            </w:pPr>
            <w:r w:rsidRPr="00CF1612">
              <w:rPr>
                <w:color w:val="000000"/>
              </w:rPr>
              <w:t>Výuka tohoto předmětu pak probíhá jako dialog mezi studentem a pedagogem nad aktuálním projektem. Student po zpracování analýzy problematiky navrhuje možná řešení zohledňující v nejširších souvislostech všechny aspekty související s řešeným projektem. Výtvarná a realizační stránka je tak doplňována o aspekty související s konkrétním úkolem ať už se jedná o aspekty ekologické, sociologické, inkluzivní, mezioborové či jiné. Výsledkem této práce je kompletní realizace, případně funkční koncepce projektu, doplněná o průvodní prezentaci obhajoby práce v elektronické a orální podobě.  </w:t>
            </w:r>
          </w:p>
        </w:tc>
      </w:tr>
      <w:tr w:rsidR="007F078B" w:rsidRPr="007F078B" w14:paraId="6A075D94" w14:textId="77777777" w:rsidTr="00766646">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6106D41E" w14:textId="77777777" w:rsidR="007F078B" w:rsidRPr="007F078B" w:rsidRDefault="007F078B" w:rsidP="007F078B">
            <w:pPr>
              <w:jc w:val="both"/>
              <w:textAlignment w:val="baseline"/>
              <w:rPr>
                <w:rFonts w:ascii="Segoe UI" w:hAnsi="Segoe UI" w:cs="Segoe UI"/>
                <w:sz w:val="18"/>
                <w:szCs w:val="18"/>
              </w:rPr>
            </w:pPr>
            <w:r w:rsidRPr="007F078B">
              <w:rPr>
                <w:b/>
                <w:bCs/>
              </w:rPr>
              <w:t>Studijní literatura a studijní pomůcky</w:t>
            </w:r>
            <w:r w:rsidRPr="007F078B">
              <w:t> </w:t>
            </w:r>
          </w:p>
        </w:tc>
        <w:tc>
          <w:tcPr>
            <w:tcW w:w="6176" w:type="dxa"/>
            <w:gridSpan w:val="6"/>
            <w:tcBorders>
              <w:top w:val="nil"/>
              <w:left w:val="single" w:sz="6" w:space="0" w:color="auto"/>
              <w:bottom w:val="nil"/>
              <w:right w:val="single" w:sz="6" w:space="0" w:color="auto"/>
            </w:tcBorders>
            <w:shd w:val="clear" w:color="auto" w:fill="auto"/>
            <w:hideMark/>
          </w:tcPr>
          <w:p w14:paraId="5E04679A" w14:textId="595CAFD2" w:rsidR="007F078B" w:rsidRPr="007F078B" w:rsidRDefault="007F078B" w:rsidP="007F078B">
            <w:pPr>
              <w:jc w:val="both"/>
              <w:textAlignment w:val="baseline"/>
              <w:rPr>
                <w:rFonts w:ascii="Segoe UI" w:hAnsi="Segoe UI" w:cs="Segoe UI"/>
                <w:sz w:val="18"/>
                <w:szCs w:val="18"/>
              </w:rPr>
            </w:pPr>
          </w:p>
        </w:tc>
      </w:tr>
      <w:tr w:rsidR="007F078B" w:rsidRPr="007F078B" w14:paraId="3EB720B1" w14:textId="77777777" w:rsidTr="00766646">
        <w:tc>
          <w:tcPr>
            <w:tcW w:w="9809" w:type="dxa"/>
            <w:gridSpan w:val="8"/>
            <w:tcBorders>
              <w:top w:val="single" w:sz="12" w:space="0" w:color="auto"/>
              <w:left w:val="single" w:sz="6" w:space="0" w:color="auto"/>
              <w:bottom w:val="single" w:sz="6" w:space="0" w:color="auto"/>
              <w:right w:val="single" w:sz="6" w:space="0" w:color="auto"/>
            </w:tcBorders>
            <w:shd w:val="clear" w:color="auto" w:fill="auto"/>
            <w:hideMark/>
          </w:tcPr>
          <w:p w14:paraId="39F51253" w14:textId="77777777" w:rsidR="007F078B" w:rsidRDefault="00766646" w:rsidP="00766646">
            <w:pPr>
              <w:textAlignment w:val="baseline"/>
              <w:rPr>
                <w:color w:val="000000"/>
              </w:rPr>
            </w:pPr>
            <w:r w:rsidRPr="007F078B">
              <w:rPr>
                <w:color w:val="000000"/>
                <w:shd w:val="clear" w:color="auto" w:fill="FFFFFF"/>
              </w:rPr>
              <w:t>Zadávána individuálně podle charakteru úkolu a zadání. </w:t>
            </w:r>
            <w:r w:rsidRPr="007F078B">
              <w:rPr>
                <w:color w:val="000000"/>
              </w:rPr>
              <w:t> </w:t>
            </w:r>
          </w:p>
          <w:p w14:paraId="379DE06A" w14:textId="5104A32F" w:rsidR="009A0BE6" w:rsidRPr="007F078B" w:rsidRDefault="009A0BE6" w:rsidP="00766646">
            <w:pPr>
              <w:textAlignment w:val="baseline"/>
              <w:rPr>
                <w:rFonts w:ascii="Segoe UI" w:hAnsi="Segoe UI" w:cs="Segoe UI"/>
                <w:sz w:val="18"/>
                <w:szCs w:val="18"/>
              </w:rPr>
            </w:pPr>
          </w:p>
        </w:tc>
      </w:tr>
    </w:tbl>
    <w:p w14:paraId="0093CEA6" w14:textId="3B352869" w:rsidR="00D16AA0" w:rsidRDefault="00D16AA0" w:rsidP="00415DA8"/>
    <w:p w14:paraId="145B712C" w14:textId="77777777" w:rsidR="00665B17" w:rsidRDefault="00665B17" w:rsidP="00415DA8">
      <w:r>
        <w:br w:type="page"/>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665B17" w:rsidRPr="00665B17" w14:paraId="6D5991D7" w14:textId="77777777" w:rsidTr="00665B1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614F722" w14:textId="77777777" w:rsidR="00665B17" w:rsidRPr="00665B17" w:rsidRDefault="00665B17" w:rsidP="00665B17">
            <w:pPr>
              <w:jc w:val="both"/>
              <w:textAlignment w:val="baseline"/>
              <w:rPr>
                <w:rFonts w:ascii="Segoe UI" w:hAnsi="Segoe UI" w:cs="Segoe UI"/>
                <w:sz w:val="18"/>
                <w:szCs w:val="18"/>
              </w:rPr>
            </w:pPr>
            <w:r w:rsidRPr="00665B17">
              <w:rPr>
                <w:b/>
                <w:bCs/>
                <w:sz w:val="28"/>
                <w:szCs w:val="28"/>
              </w:rPr>
              <w:lastRenderedPageBreak/>
              <w:t>B-III – Charakteristika studijního předmětu</w:t>
            </w:r>
            <w:r w:rsidRPr="00665B17">
              <w:rPr>
                <w:sz w:val="28"/>
                <w:szCs w:val="28"/>
              </w:rPr>
              <w:t> </w:t>
            </w:r>
          </w:p>
        </w:tc>
      </w:tr>
      <w:tr w:rsidR="00665B17" w:rsidRPr="00665B17" w14:paraId="5FD36B6B" w14:textId="77777777" w:rsidTr="00665B1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203CD1AE" w14:textId="77777777" w:rsidR="00665B17" w:rsidRPr="00665B17" w:rsidRDefault="00665B17" w:rsidP="00665B17">
            <w:pPr>
              <w:textAlignment w:val="baseline"/>
              <w:rPr>
                <w:rFonts w:ascii="Segoe UI" w:hAnsi="Segoe UI" w:cs="Segoe UI"/>
                <w:sz w:val="18"/>
                <w:szCs w:val="18"/>
              </w:rPr>
            </w:pPr>
            <w:r w:rsidRPr="00665B17">
              <w:rPr>
                <w:b/>
                <w:bCs/>
              </w:rPr>
              <w:t>Název studijního předmětu</w:t>
            </w:r>
            <w:r w:rsidRPr="00665B17">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5844BB54" w14:textId="4B4DA536" w:rsidR="00665B17" w:rsidRPr="00665B17" w:rsidRDefault="00665B17" w:rsidP="00665B17">
            <w:pPr>
              <w:jc w:val="both"/>
              <w:textAlignment w:val="baseline"/>
              <w:rPr>
                <w:rFonts w:ascii="Segoe UI" w:hAnsi="Segoe UI" w:cs="Segoe UI"/>
                <w:sz w:val="18"/>
                <w:szCs w:val="18"/>
              </w:rPr>
            </w:pPr>
            <w:r w:rsidRPr="00665B17">
              <w:t xml:space="preserve">Komunikace </w:t>
            </w:r>
            <w:r w:rsidR="00013F4E">
              <w:t xml:space="preserve">v </w:t>
            </w:r>
            <w:r w:rsidRPr="00665B17">
              <w:t>KKO 1 </w:t>
            </w:r>
          </w:p>
        </w:tc>
      </w:tr>
      <w:tr w:rsidR="00665B17" w:rsidRPr="00665B17" w14:paraId="413C2430"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CCCC2E9" w14:textId="77777777" w:rsidR="00665B17" w:rsidRPr="00665B17" w:rsidRDefault="00665B17" w:rsidP="00665B17">
            <w:pPr>
              <w:textAlignment w:val="baseline"/>
              <w:rPr>
                <w:rFonts w:ascii="Segoe UI" w:hAnsi="Segoe UI" w:cs="Segoe UI"/>
                <w:sz w:val="18"/>
                <w:szCs w:val="18"/>
              </w:rPr>
            </w:pPr>
            <w:r w:rsidRPr="00665B17">
              <w:rPr>
                <w:b/>
                <w:bCs/>
              </w:rPr>
              <w:t>Typ předmětu</w:t>
            </w:r>
            <w:r w:rsidRPr="00665B1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665E32B8" w14:textId="77777777" w:rsidR="00665B17" w:rsidRPr="00665B17" w:rsidRDefault="00665B17" w:rsidP="00665B17">
            <w:pPr>
              <w:jc w:val="both"/>
              <w:textAlignment w:val="baseline"/>
              <w:rPr>
                <w:rFonts w:ascii="Segoe UI" w:hAnsi="Segoe UI" w:cs="Segoe UI"/>
                <w:sz w:val="18"/>
                <w:szCs w:val="18"/>
              </w:rPr>
            </w:pPr>
            <w:r w:rsidRPr="00665B17">
              <w:t>povinný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6CCA106" w14:textId="77777777" w:rsidR="00665B17" w:rsidRPr="00665B17" w:rsidRDefault="00665B17" w:rsidP="00665B17">
            <w:pPr>
              <w:jc w:val="both"/>
              <w:textAlignment w:val="baseline"/>
              <w:rPr>
                <w:rFonts w:ascii="Segoe UI" w:hAnsi="Segoe UI" w:cs="Segoe UI"/>
                <w:sz w:val="18"/>
                <w:szCs w:val="18"/>
              </w:rPr>
            </w:pPr>
            <w:r w:rsidRPr="00665B17">
              <w:rPr>
                <w:b/>
                <w:bCs/>
              </w:rPr>
              <w:t>doporučený ročník / semestr</w:t>
            </w:r>
            <w:r w:rsidRPr="00665B17">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34A3766" w14:textId="77777777" w:rsidR="00665B17" w:rsidRPr="00665B17" w:rsidRDefault="00665B17" w:rsidP="00665B17">
            <w:pPr>
              <w:jc w:val="both"/>
              <w:textAlignment w:val="baseline"/>
              <w:rPr>
                <w:rFonts w:ascii="Segoe UI" w:hAnsi="Segoe UI" w:cs="Segoe UI"/>
                <w:sz w:val="18"/>
                <w:szCs w:val="18"/>
              </w:rPr>
            </w:pPr>
            <w:r w:rsidRPr="00665B17">
              <w:t>1/ZS </w:t>
            </w:r>
          </w:p>
        </w:tc>
      </w:tr>
      <w:tr w:rsidR="00665B17" w:rsidRPr="00665B17" w14:paraId="01BD09BC"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B452100" w14:textId="77777777" w:rsidR="00665B17" w:rsidRPr="00665B17" w:rsidRDefault="00665B17" w:rsidP="00665B17">
            <w:pPr>
              <w:textAlignment w:val="baseline"/>
              <w:rPr>
                <w:rFonts w:ascii="Segoe UI" w:hAnsi="Segoe UI" w:cs="Segoe UI"/>
                <w:sz w:val="18"/>
                <w:szCs w:val="18"/>
              </w:rPr>
            </w:pPr>
            <w:r w:rsidRPr="00665B17">
              <w:rPr>
                <w:b/>
                <w:bCs/>
              </w:rPr>
              <w:t>Rozsah studijního předmětu</w:t>
            </w:r>
            <w:r w:rsidRPr="00665B17">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0FD57D" w14:textId="77777777" w:rsidR="00665B17" w:rsidRPr="00665B17" w:rsidRDefault="00665B17" w:rsidP="00665B17">
            <w:pPr>
              <w:jc w:val="both"/>
              <w:textAlignment w:val="baseline"/>
              <w:rPr>
                <w:rFonts w:ascii="Segoe UI" w:hAnsi="Segoe UI" w:cs="Segoe UI"/>
                <w:sz w:val="18"/>
                <w:szCs w:val="18"/>
              </w:rPr>
            </w:pPr>
            <w:proofErr w:type="gramStart"/>
            <w:r w:rsidRPr="00665B17">
              <w:t>26s</w:t>
            </w:r>
            <w:proofErr w:type="gramEnd"/>
            <w:r w:rsidRPr="00665B17">
              <w:t>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087E0A1C" w14:textId="77777777" w:rsidR="00665B17" w:rsidRPr="00665B17" w:rsidRDefault="00665B17" w:rsidP="00665B17">
            <w:pPr>
              <w:jc w:val="both"/>
              <w:textAlignment w:val="baseline"/>
              <w:rPr>
                <w:rFonts w:ascii="Segoe UI" w:hAnsi="Segoe UI" w:cs="Segoe UI"/>
                <w:sz w:val="18"/>
                <w:szCs w:val="18"/>
              </w:rPr>
            </w:pPr>
            <w:r w:rsidRPr="00665B17">
              <w:rPr>
                <w:b/>
                <w:bCs/>
              </w:rPr>
              <w:t>hod. </w:t>
            </w:r>
            <w:r w:rsidRPr="00665B17">
              <w:t> </w:t>
            </w:r>
          </w:p>
        </w:tc>
        <w:tc>
          <w:tcPr>
            <w:tcW w:w="810" w:type="dxa"/>
            <w:tcBorders>
              <w:top w:val="single" w:sz="6" w:space="0" w:color="auto"/>
              <w:left w:val="single" w:sz="6" w:space="0" w:color="auto"/>
              <w:bottom w:val="single" w:sz="6" w:space="0" w:color="auto"/>
              <w:right w:val="single" w:sz="6" w:space="0" w:color="auto"/>
            </w:tcBorders>
            <w:shd w:val="clear" w:color="auto" w:fill="auto"/>
            <w:hideMark/>
          </w:tcPr>
          <w:p w14:paraId="665684A6" w14:textId="77777777" w:rsidR="00665B17" w:rsidRPr="00665B17" w:rsidRDefault="00665B17" w:rsidP="00665B17">
            <w:pPr>
              <w:jc w:val="both"/>
              <w:textAlignment w:val="baseline"/>
              <w:rPr>
                <w:rFonts w:ascii="Segoe UI" w:hAnsi="Segoe UI" w:cs="Segoe UI"/>
                <w:sz w:val="18"/>
                <w:szCs w:val="18"/>
              </w:rPr>
            </w:pPr>
            <w:r w:rsidRPr="00665B17">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202BC227" w14:textId="77777777" w:rsidR="00665B17" w:rsidRPr="00665B17" w:rsidRDefault="00665B17" w:rsidP="00665B17">
            <w:pPr>
              <w:jc w:val="both"/>
              <w:textAlignment w:val="baseline"/>
              <w:rPr>
                <w:rFonts w:ascii="Segoe UI" w:hAnsi="Segoe UI" w:cs="Segoe UI"/>
                <w:sz w:val="18"/>
                <w:szCs w:val="18"/>
              </w:rPr>
            </w:pPr>
            <w:r w:rsidRPr="00665B17">
              <w:rPr>
                <w:b/>
                <w:bCs/>
              </w:rPr>
              <w:t>kreditů</w:t>
            </w:r>
            <w:r w:rsidRPr="00665B17">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9C41095" w14:textId="77777777" w:rsidR="00665B17" w:rsidRPr="00665B17" w:rsidRDefault="00665B17" w:rsidP="00665B17">
            <w:pPr>
              <w:jc w:val="both"/>
              <w:textAlignment w:val="baseline"/>
              <w:rPr>
                <w:rFonts w:ascii="Segoe UI" w:hAnsi="Segoe UI" w:cs="Segoe UI"/>
                <w:sz w:val="18"/>
                <w:szCs w:val="18"/>
              </w:rPr>
            </w:pPr>
            <w:r w:rsidRPr="00665B17">
              <w:t>2 </w:t>
            </w:r>
          </w:p>
        </w:tc>
      </w:tr>
      <w:tr w:rsidR="00665B17" w:rsidRPr="00665B17" w14:paraId="7E7D3847"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C2B3076" w14:textId="77777777" w:rsidR="00665B17" w:rsidRPr="00665B17" w:rsidRDefault="00665B17" w:rsidP="00665B17">
            <w:pPr>
              <w:textAlignment w:val="baseline"/>
              <w:rPr>
                <w:rFonts w:ascii="Segoe UI" w:hAnsi="Segoe UI" w:cs="Segoe UI"/>
                <w:sz w:val="18"/>
                <w:szCs w:val="18"/>
              </w:rPr>
            </w:pPr>
            <w:r w:rsidRPr="00665B17">
              <w:rPr>
                <w:b/>
                <w:bCs/>
              </w:rPr>
              <w:t xml:space="preserve">Prerekvizity, </w:t>
            </w:r>
            <w:proofErr w:type="spellStart"/>
            <w:r w:rsidRPr="00665B17">
              <w:rPr>
                <w:b/>
                <w:bCs/>
              </w:rPr>
              <w:t>korekvizity</w:t>
            </w:r>
            <w:proofErr w:type="spellEnd"/>
            <w:r w:rsidRPr="00665B17">
              <w:rPr>
                <w:b/>
                <w:bCs/>
              </w:rPr>
              <w:t>, ekvivalence</w:t>
            </w:r>
            <w:r w:rsidRPr="00665B17">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2FEEFD6E"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1654F7E0"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4E4FB66" w14:textId="77777777" w:rsidR="00665B17" w:rsidRPr="00665B17" w:rsidRDefault="00665B17" w:rsidP="00665B17">
            <w:pPr>
              <w:textAlignment w:val="baseline"/>
              <w:rPr>
                <w:rFonts w:ascii="Segoe UI" w:hAnsi="Segoe UI" w:cs="Segoe UI"/>
                <w:sz w:val="18"/>
                <w:szCs w:val="18"/>
              </w:rPr>
            </w:pPr>
            <w:r w:rsidRPr="00665B17">
              <w:rPr>
                <w:b/>
                <w:bCs/>
              </w:rPr>
              <w:t>Způsob ověření studijních výsledků</w:t>
            </w:r>
            <w:r w:rsidRPr="00665B1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7F8D386A" w14:textId="77777777" w:rsidR="00665B17" w:rsidRPr="00665B17" w:rsidRDefault="00665B17" w:rsidP="00665B17">
            <w:pPr>
              <w:jc w:val="both"/>
              <w:textAlignment w:val="baseline"/>
              <w:rPr>
                <w:rFonts w:ascii="Segoe UI" w:hAnsi="Segoe UI" w:cs="Segoe UI"/>
                <w:sz w:val="18"/>
                <w:szCs w:val="18"/>
              </w:rPr>
            </w:pPr>
            <w:r w:rsidRPr="00665B17">
              <w:t>klasifikovaný zápočet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67BA3BD5" w14:textId="77777777" w:rsidR="00665B17" w:rsidRPr="00665B17" w:rsidRDefault="00665B17" w:rsidP="00665B17">
            <w:pPr>
              <w:jc w:val="both"/>
              <w:textAlignment w:val="baseline"/>
              <w:rPr>
                <w:rFonts w:ascii="Segoe UI" w:hAnsi="Segoe UI" w:cs="Segoe UI"/>
                <w:sz w:val="18"/>
                <w:szCs w:val="18"/>
              </w:rPr>
            </w:pPr>
            <w:r w:rsidRPr="00665B17">
              <w:rPr>
                <w:b/>
                <w:bCs/>
              </w:rPr>
              <w:t>Forma výuky</w:t>
            </w:r>
            <w:r w:rsidRPr="00665B17">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E9647FF" w14:textId="77777777" w:rsidR="00665B17" w:rsidRPr="00665B17" w:rsidRDefault="00665B17" w:rsidP="00665B17">
            <w:pPr>
              <w:jc w:val="both"/>
              <w:textAlignment w:val="baseline"/>
              <w:rPr>
                <w:rFonts w:ascii="Segoe UI" w:hAnsi="Segoe UI" w:cs="Segoe UI"/>
                <w:sz w:val="18"/>
                <w:szCs w:val="18"/>
              </w:rPr>
            </w:pPr>
            <w:r w:rsidRPr="00665B17">
              <w:t>seminář </w:t>
            </w:r>
          </w:p>
        </w:tc>
      </w:tr>
      <w:tr w:rsidR="00665B17" w:rsidRPr="00665B17" w14:paraId="72E10C8D"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4B61820" w14:textId="77777777" w:rsidR="00665B17" w:rsidRPr="00665B17" w:rsidRDefault="00665B17" w:rsidP="00665B17">
            <w:pPr>
              <w:textAlignment w:val="baseline"/>
              <w:rPr>
                <w:rFonts w:ascii="Segoe UI" w:hAnsi="Segoe UI" w:cs="Segoe UI"/>
                <w:sz w:val="18"/>
                <w:szCs w:val="18"/>
              </w:rPr>
            </w:pPr>
            <w:r w:rsidRPr="00665B17">
              <w:rPr>
                <w:b/>
                <w:bCs/>
              </w:rPr>
              <w:t>Forma způsobu ověření studijních výsledků a další požadavky na studenta</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68C875F7" w14:textId="77777777" w:rsidR="00665B17" w:rsidRPr="00665B17" w:rsidRDefault="00665B17" w:rsidP="00665B17">
            <w:pPr>
              <w:textAlignment w:val="baseline"/>
              <w:rPr>
                <w:rFonts w:ascii="Segoe UI" w:hAnsi="Segoe UI" w:cs="Segoe UI"/>
                <w:sz w:val="18"/>
                <w:szCs w:val="18"/>
              </w:rPr>
            </w:pPr>
            <w:r w:rsidRPr="00665B17">
              <w:rPr>
                <w:color w:val="000000"/>
              </w:rPr>
              <w:t>písemná – test  </w:t>
            </w:r>
          </w:p>
          <w:p w14:paraId="6D62659C" w14:textId="77777777" w:rsidR="00665B17" w:rsidRPr="00665B17" w:rsidRDefault="00665B17" w:rsidP="00665B17">
            <w:pPr>
              <w:jc w:val="both"/>
              <w:textAlignment w:val="baseline"/>
              <w:rPr>
                <w:rFonts w:ascii="Segoe UI" w:hAnsi="Segoe UI" w:cs="Segoe UI"/>
                <w:sz w:val="18"/>
                <w:szCs w:val="18"/>
              </w:rPr>
            </w:pPr>
            <w:r w:rsidRPr="00665B17">
              <w:rPr>
                <w:color w:val="000000"/>
              </w:rPr>
              <w:t>80% aktivní účast na seminářích, zpracování a obhájení projektu  </w:t>
            </w:r>
          </w:p>
        </w:tc>
      </w:tr>
      <w:tr w:rsidR="00665B17" w:rsidRPr="00665B17" w14:paraId="53569796" w14:textId="77777777" w:rsidTr="00C833A8">
        <w:trPr>
          <w:trHeight w:val="218"/>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EAB793B" w14:textId="77777777" w:rsidR="00665B17" w:rsidRPr="00665B17" w:rsidRDefault="00665B17" w:rsidP="00665B17">
            <w:pPr>
              <w:textAlignment w:val="baseline"/>
              <w:rPr>
                <w:rFonts w:ascii="Segoe UI" w:hAnsi="Segoe UI" w:cs="Segoe UI"/>
                <w:sz w:val="18"/>
                <w:szCs w:val="18"/>
              </w:rPr>
            </w:pPr>
            <w:r w:rsidRPr="00665B17">
              <w:t> </w:t>
            </w:r>
          </w:p>
        </w:tc>
      </w:tr>
      <w:tr w:rsidR="00665B17" w:rsidRPr="00665B17" w14:paraId="6F935385" w14:textId="77777777" w:rsidTr="00665B1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3C023673" w14:textId="77777777" w:rsidR="00665B17" w:rsidRPr="00665B17" w:rsidRDefault="00665B17" w:rsidP="00665B17">
            <w:pPr>
              <w:textAlignment w:val="baseline"/>
              <w:rPr>
                <w:rFonts w:ascii="Segoe UI" w:hAnsi="Segoe UI" w:cs="Segoe UI"/>
                <w:sz w:val="18"/>
                <w:szCs w:val="18"/>
              </w:rPr>
            </w:pPr>
            <w:r w:rsidRPr="00665B17">
              <w:rPr>
                <w:b/>
                <w:bCs/>
              </w:rPr>
              <w:t>Garant předmětu</w:t>
            </w:r>
            <w:r w:rsidRPr="00665B1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7609C339" w14:textId="45D3C93E" w:rsidR="00665B17" w:rsidRPr="00665B17" w:rsidRDefault="00665B17" w:rsidP="00C833A8">
            <w:pPr>
              <w:jc w:val="both"/>
              <w:textAlignment w:val="baseline"/>
              <w:rPr>
                <w:rFonts w:ascii="Segoe UI" w:hAnsi="Segoe UI" w:cs="Segoe UI"/>
                <w:sz w:val="18"/>
                <w:szCs w:val="18"/>
              </w:rPr>
            </w:pPr>
            <w:r w:rsidRPr="00665B17">
              <w:rPr>
                <w:color w:val="000000"/>
              </w:rPr>
              <w:t>doc. Mgr.</w:t>
            </w:r>
            <w:r w:rsidR="0006124E">
              <w:rPr>
                <w:color w:val="000000"/>
              </w:rPr>
              <w:t xml:space="preserve"> </w:t>
            </w:r>
            <w:r w:rsidRPr="00665B17">
              <w:rPr>
                <w:color w:val="000000"/>
              </w:rPr>
              <w:t xml:space="preserve">art Mária </w:t>
            </w:r>
            <w:proofErr w:type="spellStart"/>
            <w:r w:rsidRPr="00665B17">
              <w:rPr>
                <w:color w:val="000000"/>
              </w:rPr>
              <w:t>Štraneková</w:t>
            </w:r>
            <w:proofErr w:type="spellEnd"/>
            <w:r w:rsidRPr="00665B17">
              <w:rPr>
                <w:color w:val="000000"/>
              </w:rPr>
              <w:t xml:space="preserve">, </w:t>
            </w:r>
            <w:proofErr w:type="spellStart"/>
            <w:r w:rsidRPr="00665B17">
              <w:rPr>
                <w:color w:val="000000"/>
              </w:rPr>
              <w:t>ArtD</w:t>
            </w:r>
            <w:proofErr w:type="spellEnd"/>
            <w:r w:rsidRPr="00665B17">
              <w:rPr>
                <w:color w:val="000000"/>
              </w:rPr>
              <w:t>.  </w:t>
            </w:r>
          </w:p>
        </w:tc>
      </w:tr>
      <w:tr w:rsidR="00665B17" w:rsidRPr="00665B17" w14:paraId="3CA44FFC" w14:textId="77777777" w:rsidTr="00665B1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01F8123A" w14:textId="77777777" w:rsidR="00665B17" w:rsidRPr="00665B17" w:rsidRDefault="00665B17" w:rsidP="00665B17">
            <w:pPr>
              <w:textAlignment w:val="baseline"/>
              <w:rPr>
                <w:rFonts w:ascii="Segoe UI" w:hAnsi="Segoe UI" w:cs="Segoe UI"/>
                <w:sz w:val="18"/>
                <w:szCs w:val="18"/>
              </w:rPr>
            </w:pPr>
            <w:r w:rsidRPr="00665B17">
              <w:rPr>
                <w:b/>
                <w:bCs/>
              </w:rPr>
              <w:t>Zapojení garanta do výuky předmětu</w:t>
            </w:r>
            <w:r w:rsidRPr="00665B1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24DFE6C1" w14:textId="77777777" w:rsidR="00665B17" w:rsidRPr="00665B17" w:rsidRDefault="00665B17" w:rsidP="00665B17">
            <w:pPr>
              <w:jc w:val="both"/>
              <w:textAlignment w:val="baseline"/>
              <w:rPr>
                <w:rFonts w:ascii="Segoe UI" w:hAnsi="Segoe UI" w:cs="Segoe UI"/>
                <w:sz w:val="18"/>
                <w:szCs w:val="18"/>
              </w:rPr>
            </w:pPr>
            <w:r w:rsidRPr="00665B17">
              <w:rPr>
                <w:color w:val="000000"/>
                <w:lang w:val="fr-FR"/>
              </w:rPr>
              <w:t>100 %</w:t>
            </w:r>
            <w:r w:rsidRPr="00665B17">
              <w:rPr>
                <w:color w:val="000000"/>
              </w:rPr>
              <w:t> </w:t>
            </w:r>
          </w:p>
        </w:tc>
      </w:tr>
      <w:tr w:rsidR="00665B17" w:rsidRPr="00665B17" w14:paraId="2DFB9C98"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69D472C" w14:textId="77777777" w:rsidR="00665B17" w:rsidRPr="00665B17" w:rsidRDefault="00665B17" w:rsidP="00665B17">
            <w:pPr>
              <w:textAlignment w:val="baseline"/>
              <w:rPr>
                <w:rFonts w:ascii="Segoe UI" w:hAnsi="Segoe UI" w:cs="Segoe UI"/>
                <w:sz w:val="18"/>
                <w:szCs w:val="18"/>
              </w:rPr>
            </w:pPr>
            <w:r w:rsidRPr="00665B17">
              <w:rPr>
                <w:b/>
                <w:bCs/>
              </w:rPr>
              <w:t>Vyučující</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18B9E10E" w14:textId="5679A8DE" w:rsidR="00665B17" w:rsidRPr="00665B17" w:rsidRDefault="00665B17" w:rsidP="00C833A8">
            <w:pPr>
              <w:jc w:val="both"/>
              <w:textAlignment w:val="baseline"/>
              <w:rPr>
                <w:rFonts w:ascii="Segoe UI" w:hAnsi="Segoe UI" w:cs="Segoe UI"/>
                <w:sz w:val="18"/>
                <w:szCs w:val="18"/>
              </w:rPr>
            </w:pPr>
            <w:r w:rsidRPr="00665B17">
              <w:rPr>
                <w:color w:val="000000"/>
              </w:rPr>
              <w:t>doc. Mgr.</w:t>
            </w:r>
            <w:r w:rsidR="0006124E">
              <w:rPr>
                <w:color w:val="000000"/>
              </w:rPr>
              <w:t xml:space="preserve"> </w:t>
            </w:r>
            <w:r w:rsidRPr="00665B17">
              <w:rPr>
                <w:color w:val="000000"/>
              </w:rPr>
              <w:t xml:space="preserve">art Mária </w:t>
            </w:r>
            <w:proofErr w:type="spellStart"/>
            <w:r w:rsidRPr="00665B17">
              <w:rPr>
                <w:color w:val="000000"/>
              </w:rPr>
              <w:t>Štraneková</w:t>
            </w:r>
            <w:proofErr w:type="spellEnd"/>
            <w:r w:rsidRPr="00665B17">
              <w:rPr>
                <w:color w:val="000000"/>
              </w:rPr>
              <w:t xml:space="preserve">, </w:t>
            </w:r>
            <w:proofErr w:type="spellStart"/>
            <w:r w:rsidRPr="00665B17">
              <w:rPr>
                <w:color w:val="000000"/>
              </w:rPr>
              <w:t>ArtD</w:t>
            </w:r>
            <w:proofErr w:type="spellEnd"/>
            <w:r w:rsidRPr="00665B17">
              <w:rPr>
                <w:color w:val="000000"/>
              </w:rPr>
              <w:t>.  </w:t>
            </w:r>
          </w:p>
        </w:tc>
      </w:tr>
      <w:tr w:rsidR="00665B17" w:rsidRPr="00665B17" w14:paraId="012FEF2B" w14:textId="77777777" w:rsidTr="00C833A8">
        <w:trPr>
          <w:trHeight w:val="164"/>
        </w:trPr>
        <w:tc>
          <w:tcPr>
            <w:tcW w:w="9840" w:type="dxa"/>
            <w:gridSpan w:val="8"/>
            <w:tcBorders>
              <w:top w:val="nil"/>
              <w:left w:val="single" w:sz="6" w:space="0" w:color="auto"/>
              <w:bottom w:val="single" w:sz="6" w:space="0" w:color="auto"/>
              <w:right w:val="single" w:sz="6" w:space="0" w:color="auto"/>
            </w:tcBorders>
            <w:shd w:val="clear" w:color="auto" w:fill="auto"/>
            <w:hideMark/>
          </w:tcPr>
          <w:p w14:paraId="28B34A23"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0D967D0F"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6F6FEEB" w14:textId="77777777" w:rsidR="00665B17" w:rsidRPr="00665B17" w:rsidRDefault="00665B17" w:rsidP="00665B17">
            <w:pPr>
              <w:jc w:val="both"/>
              <w:textAlignment w:val="baseline"/>
              <w:rPr>
                <w:rFonts w:ascii="Segoe UI" w:hAnsi="Segoe UI" w:cs="Segoe UI"/>
                <w:sz w:val="18"/>
                <w:szCs w:val="18"/>
              </w:rPr>
            </w:pPr>
            <w:r w:rsidRPr="00665B17">
              <w:rPr>
                <w:b/>
                <w:bCs/>
              </w:rPr>
              <w:t>Stručná anotace předmětu</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6C9E3CFC"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4DBA00E7" w14:textId="77777777" w:rsidTr="00665B17">
        <w:trPr>
          <w:trHeight w:val="2475"/>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2FCD66D7" w14:textId="26A492FE" w:rsidR="00665B17" w:rsidRPr="00665B17" w:rsidRDefault="00665B17" w:rsidP="00665B17">
            <w:pPr>
              <w:jc w:val="both"/>
              <w:textAlignment w:val="baseline"/>
              <w:rPr>
                <w:rFonts w:ascii="Segoe UI" w:hAnsi="Segoe UI" w:cs="Segoe UI"/>
                <w:sz w:val="18"/>
                <w:szCs w:val="18"/>
              </w:rPr>
            </w:pPr>
            <w:r w:rsidRPr="00665B17">
              <w:rPr>
                <w:color w:val="000000"/>
              </w:rPr>
              <w:t>Cílem předmětu Komunikace v kult</w:t>
            </w:r>
            <w:r w:rsidR="00E747B7">
              <w:rPr>
                <w:color w:val="000000"/>
              </w:rPr>
              <w:t>urních a kreativních odvětvích 1</w:t>
            </w:r>
            <w:r w:rsidRPr="00665B17">
              <w:rPr>
                <w:color w:val="000000"/>
              </w:rPr>
              <w:t xml:space="preserve"> je seznámit studenty se základními formami komunikace a prezentace různých odvětví kulturních a kreativních průmyslů – KKP v reálném podnikatelském, digitálním, či kulturně společenském prostředí. Studenti získají znalosti z fungování světových přehlídek v oblasti designu a vizuálních oborů, užívání online prostoru a sociálních sítí, marketing a branding jednotlivých kreativců, umělců a značek. Studenti na teoretických a praktických příkladech významných firem a projektů z oblastí módy, designu, filmu, herního designu získají základní znalosti efektivní komunikace nových podnikatelských nápadů s výtvarnými a dalšími uměleckými a marketingovými obory.   </w:t>
            </w:r>
          </w:p>
          <w:p w14:paraId="75EF14B4" w14:textId="77777777" w:rsidR="00665B17" w:rsidRPr="00665B17" w:rsidRDefault="00665B17" w:rsidP="00665B17">
            <w:pPr>
              <w:jc w:val="both"/>
              <w:textAlignment w:val="baseline"/>
              <w:rPr>
                <w:rFonts w:ascii="Segoe UI" w:hAnsi="Segoe UI" w:cs="Segoe UI"/>
                <w:sz w:val="18"/>
                <w:szCs w:val="18"/>
              </w:rPr>
            </w:pPr>
            <w:r w:rsidRPr="00665B17">
              <w:rPr>
                <w:color w:val="000000"/>
              </w:rPr>
              <w:t>  </w:t>
            </w:r>
          </w:p>
          <w:p w14:paraId="6FFA2BFB" w14:textId="77777777" w:rsidR="00665B17" w:rsidRPr="00665B17" w:rsidRDefault="00665B17" w:rsidP="00CB0738">
            <w:pPr>
              <w:numPr>
                <w:ilvl w:val="0"/>
                <w:numId w:val="253"/>
              </w:numPr>
              <w:ind w:left="360" w:firstLine="0"/>
              <w:textAlignment w:val="baseline"/>
            </w:pPr>
            <w:r w:rsidRPr="00665B17">
              <w:t>Úvod do předmětu. Vymezení kulturních průmyslů, definice pojmů a základné problematiky </w:t>
            </w:r>
          </w:p>
          <w:p w14:paraId="6B764048" w14:textId="77777777" w:rsidR="00665B17" w:rsidRPr="00665B17" w:rsidRDefault="00665B17" w:rsidP="00CB0738">
            <w:pPr>
              <w:numPr>
                <w:ilvl w:val="0"/>
                <w:numId w:val="254"/>
              </w:numPr>
              <w:ind w:left="360" w:firstLine="0"/>
              <w:textAlignment w:val="baseline"/>
            </w:pPr>
            <w:r w:rsidRPr="00665B17">
              <w:t>Komunikace globálních značek a KKP  </w:t>
            </w:r>
          </w:p>
          <w:p w14:paraId="328CECFD" w14:textId="77777777" w:rsidR="00665B17" w:rsidRPr="00665B17" w:rsidRDefault="00665B17" w:rsidP="00CB0738">
            <w:pPr>
              <w:numPr>
                <w:ilvl w:val="0"/>
                <w:numId w:val="255"/>
              </w:numPr>
              <w:ind w:left="360" w:firstLine="0"/>
              <w:textAlignment w:val="baseline"/>
            </w:pPr>
            <w:r w:rsidRPr="00665B17">
              <w:t>Reklama, branding a strategie v KKP  </w:t>
            </w:r>
          </w:p>
          <w:p w14:paraId="636C6FDD" w14:textId="77777777" w:rsidR="00665B17" w:rsidRPr="00665B17" w:rsidRDefault="00665B17" w:rsidP="00CB0738">
            <w:pPr>
              <w:numPr>
                <w:ilvl w:val="0"/>
                <w:numId w:val="256"/>
              </w:numPr>
              <w:ind w:left="360" w:firstLine="0"/>
              <w:textAlignment w:val="baseline"/>
            </w:pPr>
            <w:r w:rsidRPr="00665B17">
              <w:t>Umělecká a hudební činnost – galerie, festivaly, přehlídky  </w:t>
            </w:r>
          </w:p>
          <w:p w14:paraId="520C55D7" w14:textId="77777777" w:rsidR="00665B17" w:rsidRPr="00665B17" w:rsidRDefault="00665B17" w:rsidP="00CB0738">
            <w:pPr>
              <w:numPr>
                <w:ilvl w:val="0"/>
                <w:numId w:val="257"/>
              </w:numPr>
              <w:ind w:left="360" w:firstLine="0"/>
              <w:textAlignment w:val="baseline"/>
            </w:pPr>
            <w:r w:rsidRPr="00665B17">
              <w:t>Platformy prezentace a síťování KKP  </w:t>
            </w:r>
          </w:p>
          <w:p w14:paraId="3E45E9CE" w14:textId="77777777" w:rsidR="00665B17" w:rsidRPr="00665B17" w:rsidRDefault="00665B17" w:rsidP="00CB0738">
            <w:pPr>
              <w:numPr>
                <w:ilvl w:val="0"/>
                <w:numId w:val="258"/>
              </w:numPr>
              <w:ind w:left="360" w:firstLine="0"/>
              <w:textAlignment w:val="baseline"/>
            </w:pPr>
            <w:r w:rsidRPr="00665B17">
              <w:t>Klasické formy komunikace a prezentace (móda, umění, design a vizuální média …) </w:t>
            </w:r>
          </w:p>
          <w:p w14:paraId="1B274F5E" w14:textId="77777777" w:rsidR="00665B17" w:rsidRPr="00665B17" w:rsidRDefault="00665B17" w:rsidP="00CB0738">
            <w:pPr>
              <w:numPr>
                <w:ilvl w:val="0"/>
                <w:numId w:val="259"/>
              </w:numPr>
              <w:ind w:left="360" w:firstLine="0"/>
              <w:textAlignment w:val="baseline"/>
            </w:pPr>
            <w:r w:rsidRPr="00665B17">
              <w:t xml:space="preserve">Aktuální trendy a formy prezentace na sociálních sítích, fenomén </w:t>
            </w:r>
            <w:proofErr w:type="spellStart"/>
            <w:r w:rsidRPr="00665B17">
              <w:t>influencerů</w:t>
            </w:r>
            <w:proofErr w:type="spellEnd"/>
            <w:r w:rsidRPr="00665B17">
              <w:t>   </w:t>
            </w:r>
          </w:p>
          <w:p w14:paraId="4E1C8038" w14:textId="77777777" w:rsidR="00665B17" w:rsidRPr="00665B17" w:rsidRDefault="00665B17" w:rsidP="00CB0738">
            <w:pPr>
              <w:numPr>
                <w:ilvl w:val="0"/>
                <w:numId w:val="260"/>
              </w:numPr>
              <w:ind w:left="360" w:firstLine="0"/>
              <w:textAlignment w:val="baseline"/>
            </w:pPr>
            <w:r w:rsidRPr="00665B17">
              <w:t>Světové výstavy, módní veletrhy, evoluce trhu, geopolitika a průmysl  </w:t>
            </w:r>
          </w:p>
          <w:p w14:paraId="366FD197" w14:textId="77777777" w:rsidR="00665B17" w:rsidRPr="00665B17" w:rsidRDefault="00665B17" w:rsidP="00CB0738">
            <w:pPr>
              <w:numPr>
                <w:ilvl w:val="0"/>
                <w:numId w:val="261"/>
              </w:numPr>
              <w:ind w:left="360" w:firstLine="0"/>
              <w:textAlignment w:val="baseline"/>
            </w:pPr>
            <w:r w:rsidRPr="00665B17">
              <w:t>Exkurze </w:t>
            </w:r>
          </w:p>
          <w:p w14:paraId="7AC8613F" w14:textId="77777777" w:rsidR="00665B17" w:rsidRPr="00665B17" w:rsidRDefault="00665B17" w:rsidP="00CB0738">
            <w:pPr>
              <w:numPr>
                <w:ilvl w:val="0"/>
                <w:numId w:val="262"/>
              </w:numPr>
              <w:ind w:left="360" w:firstLine="0"/>
              <w:textAlignment w:val="baseline"/>
            </w:pPr>
            <w:r w:rsidRPr="00665B17">
              <w:t>Produktový design, reklamní a herní průmysl    </w:t>
            </w:r>
          </w:p>
          <w:p w14:paraId="7447B474" w14:textId="4DC78E1A" w:rsidR="00665B17" w:rsidRPr="00665B17" w:rsidRDefault="00FD63EF" w:rsidP="00FD63EF">
            <w:pPr>
              <w:ind w:left="360"/>
              <w:textAlignment w:val="baseline"/>
            </w:pPr>
            <w:r>
              <w:t xml:space="preserve">11.  </w:t>
            </w:r>
            <w:r w:rsidR="00665B17" w:rsidRPr="00665B17">
              <w:t>Kulturní instituce, politické organizace a KKP   </w:t>
            </w:r>
          </w:p>
          <w:p w14:paraId="7DE2CF08" w14:textId="77777777" w:rsidR="00665B17" w:rsidRPr="00665B17" w:rsidRDefault="00665B17" w:rsidP="00CB0738">
            <w:pPr>
              <w:numPr>
                <w:ilvl w:val="0"/>
                <w:numId w:val="264"/>
              </w:numPr>
              <w:ind w:left="360" w:firstLine="0"/>
              <w:textAlignment w:val="baseline"/>
            </w:pPr>
            <w:r w:rsidRPr="00665B17">
              <w:t>Virtuální realita a virtuální móda </w:t>
            </w:r>
          </w:p>
          <w:p w14:paraId="012D60B8" w14:textId="77777777" w:rsidR="00665B17" w:rsidRPr="00665B17" w:rsidRDefault="00665B17" w:rsidP="00665B17">
            <w:pPr>
              <w:textAlignment w:val="baseline"/>
              <w:rPr>
                <w:rFonts w:ascii="Segoe UI" w:hAnsi="Segoe UI" w:cs="Segoe UI"/>
                <w:sz w:val="18"/>
                <w:szCs w:val="18"/>
              </w:rPr>
            </w:pPr>
            <w:r w:rsidRPr="00665B17">
              <w:rPr>
                <w:color w:val="000000"/>
              </w:rPr>
              <w:t> </w:t>
            </w:r>
          </w:p>
          <w:p w14:paraId="7DF57C99" w14:textId="081852B7" w:rsidR="00665B17" w:rsidRPr="00665B17" w:rsidRDefault="00665B17" w:rsidP="00AB6B76">
            <w:pPr>
              <w:textAlignment w:val="baseline"/>
              <w:rPr>
                <w:rFonts w:ascii="Segoe UI" w:hAnsi="Segoe UI" w:cs="Segoe UI"/>
                <w:sz w:val="18"/>
                <w:szCs w:val="18"/>
              </w:rPr>
            </w:pPr>
            <w:r w:rsidRPr="00665B17">
              <w:rPr>
                <w:color w:val="000000"/>
              </w:rPr>
              <w:t>Studující se zdokonalí v dovednostech: komunikace v online prostoru, digitalizace.  </w:t>
            </w:r>
          </w:p>
        </w:tc>
      </w:tr>
      <w:tr w:rsidR="00665B17" w:rsidRPr="00665B17" w14:paraId="087DBBB9" w14:textId="77777777" w:rsidTr="00665B1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73C1798D" w14:textId="77777777" w:rsidR="00665B17" w:rsidRPr="00665B17" w:rsidRDefault="00665B17" w:rsidP="00665B17">
            <w:pPr>
              <w:jc w:val="both"/>
              <w:textAlignment w:val="baseline"/>
              <w:rPr>
                <w:rFonts w:ascii="Segoe UI" w:hAnsi="Segoe UI" w:cs="Segoe UI"/>
                <w:sz w:val="18"/>
                <w:szCs w:val="18"/>
              </w:rPr>
            </w:pPr>
            <w:r w:rsidRPr="00665B17">
              <w:rPr>
                <w:b/>
                <w:bCs/>
              </w:rPr>
              <w:t>Studijní literatura a studijní pomůcky</w:t>
            </w:r>
            <w:r w:rsidRPr="00665B17">
              <w:t> </w:t>
            </w:r>
          </w:p>
        </w:tc>
        <w:tc>
          <w:tcPr>
            <w:tcW w:w="6195" w:type="dxa"/>
            <w:gridSpan w:val="6"/>
            <w:tcBorders>
              <w:top w:val="nil"/>
              <w:left w:val="single" w:sz="6" w:space="0" w:color="auto"/>
              <w:bottom w:val="nil"/>
              <w:right w:val="single" w:sz="6" w:space="0" w:color="auto"/>
            </w:tcBorders>
            <w:shd w:val="clear" w:color="auto" w:fill="auto"/>
            <w:hideMark/>
          </w:tcPr>
          <w:p w14:paraId="60611C0B"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2E4183A9" w14:textId="77777777" w:rsidTr="00665B17">
        <w:trPr>
          <w:trHeight w:val="54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5A9766FF" w14:textId="77777777" w:rsidR="00665B17" w:rsidRPr="00665B17" w:rsidRDefault="00665B17" w:rsidP="004948CC">
            <w:pPr>
              <w:jc w:val="both"/>
              <w:textAlignment w:val="baseline"/>
              <w:rPr>
                <w:rFonts w:ascii="Segoe UI" w:hAnsi="Segoe UI" w:cs="Segoe UI"/>
                <w:sz w:val="18"/>
                <w:szCs w:val="18"/>
              </w:rPr>
            </w:pPr>
            <w:r w:rsidRPr="00665B17">
              <w:rPr>
                <w:b/>
                <w:bCs/>
                <w:color w:val="000000"/>
              </w:rPr>
              <w:t>Povinná:</w:t>
            </w:r>
            <w:r w:rsidRPr="00665B17">
              <w:rPr>
                <w:color w:val="000000"/>
              </w:rPr>
              <w:t> </w:t>
            </w:r>
          </w:p>
          <w:p w14:paraId="7D5726B7" w14:textId="0D64332D" w:rsidR="00665B17" w:rsidRDefault="00665B17" w:rsidP="00E20E56">
            <w:pPr>
              <w:textAlignment w:val="baseline"/>
              <w:rPr>
                <w:ins w:id="296" w:author="Hana Ponížilová" w:date="2023-03-17T09:04:00Z"/>
                <w:color w:val="000000"/>
              </w:rPr>
            </w:pPr>
            <w:r w:rsidRPr="00665B17">
              <w:rPr>
                <w:color w:val="000000"/>
              </w:rPr>
              <w:t xml:space="preserve">BEDNÁŘ, Pavel. </w:t>
            </w:r>
            <w:r w:rsidRPr="00665B17">
              <w:rPr>
                <w:i/>
                <w:iCs/>
                <w:color w:val="000000"/>
              </w:rPr>
              <w:t>Kreativní průmysly – příležitost pro novou ekonomiku.</w:t>
            </w:r>
            <w:r w:rsidRPr="00665B17">
              <w:rPr>
                <w:color w:val="000000"/>
              </w:rPr>
              <w:t xml:space="preserve">  Praha: Institut umění – </w:t>
            </w:r>
            <w:r w:rsidRPr="00057C59">
              <w:rPr>
                <w:color w:val="000000"/>
              </w:rPr>
              <w:t>Divadelní ústav, 2003.</w:t>
            </w:r>
            <w:r w:rsidRPr="00665B17">
              <w:rPr>
                <w:color w:val="000000"/>
              </w:rPr>
              <w:t xml:space="preserve"> ISBN 978-80-7008-274-4</w:t>
            </w:r>
            <w:ins w:id="297" w:author="Hana Ponížilová" w:date="2023-03-17T09:03:00Z">
              <w:r w:rsidR="00C36F10">
                <w:rPr>
                  <w:color w:val="000000"/>
                </w:rPr>
                <w:t>.</w:t>
              </w:r>
            </w:ins>
          </w:p>
          <w:p w14:paraId="7390B916" w14:textId="5AE6BAFD" w:rsidR="004948CC" w:rsidRPr="004948CC" w:rsidRDefault="004948CC" w:rsidP="00307075">
            <w:pPr>
              <w:jc w:val="both"/>
              <w:textAlignment w:val="baseline"/>
              <w:rPr>
                <w:ins w:id="298" w:author="Hana Ponížilová" w:date="2023-03-17T09:04:00Z"/>
                <w:sz w:val="24"/>
                <w:szCs w:val="24"/>
              </w:rPr>
            </w:pPr>
            <w:ins w:id="299" w:author="Hana Ponížilová" w:date="2023-03-17T09:04:00Z">
              <w:r w:rsidRPr="004948CC">
                <w:rPr>
                  <w:color w:val="000000"/>
                </w:rPr>
                <w:t xml:space="preserve">DAVIES, </w:t>
              </w:r>
              <w:proofErr w:type="spellStart"/>
              <w:r w:rsidRPr="004948CC">
                <w:rPr>
                  <w:color w:val="000000"/>
                </w:rPr>
                <w:t>Rosamund</w:t>
              </w:r>
              <w:proofErr w:type="spellEnd"/>
              <w:r w:rsidRPr="004948CC">
                <w:rPr>
                  <w:color w:val="000000"/>
                </w:rPr>
                <w:t>.</w:t>
              </w:r>
            </w:ins>
            <w:ins w:id="300" w:author="Hana Ponížilová" w:date="2023-03-17T09:05:00Z">
              <w:r w:rsidR="00E20E56">
                <w:rPr>
                  <w:color w:val="000000"/>
                </w:rPr>
                <w:t xml:space="preserve"> </w:t>
              </w:r>
            </w:ins>
            <w:proofErr w:type="spellStart"/>
            <w:ins w:id="301" w:author="Hana Ponížilová" w:date="2023-03-17T09:04:00Z">
              <w:r w:rsidRPr="00307075">
                <w:rPr>
                  <w:i/>
                  <w:iCs/>
                  <w:color w:val="000000"/>
                </w:rPr>
                <w:t>Introducing</w:t>
              </w:r>
              <w:proofErr w:type="spellEnd"/>
              <w:r w:rsidRPr="00307075">
                <w:rPr>
                  <w:i/>
                  <w:iCs/>
                  <w:color w:val="000000"/>
                </w:rPr>
                <w:t xml:space="preserve"> </w:t>
              </w:r>
              <w:proofErr w:type="spellStart"/>
              <w:r w:rsidRPr="00307075">
                <w:rPr>
                  <w:i/>
                  <w:iCs/>
                  <w:color w:val="000000"/>
                </w:rPr>
                <w:t>the</w:t>
              </w:r>
              <w:proofErr w:type="spellEnd"/>
              <w:r w:rsidRPr="00307075">
                <w:rPr>
                  <w:i/>
                  <w:iCs/>
                  <w:color w:val="000000"/>
                </w:rPr>
                <w:t xml:space="preserve"> </w:t>
              </w:r>
              <w:proofErr w:type="spellStart"/>
              <w:r w:rsidRPr="00307075">
                <w:rPr>
                  <w:i/>
                  <w:iCs/>
                  <w:color w:val="000000"/>
                </w:rPr>
                <w:t>Creative</w:t>
              </w:r>
              <w:proofErr w:type="spellEnd"/>
              <w:r w:rsidRPr="00307075">
                <w:rPr>
                  <w:i/>
                  <w:iCs/>
                  <w:color w:val="000000"/>
                </w:rPr>
                <w:t xml:space="preserve"> </w:t>
              </w:r>
              <w:proofErr w:type="spellStart"/>
              <w:r w:rsidRPr="00307075">
                <w:rPr>
                  <w:i/>
                  <w:iCs/>
                  <w:color w:val="000000"/>
                </w:rPr>
                <w:t>Industries</w:t>
              </w:r>
              <w:proofErr w:type="spellEnd"/>
              <w:r w:rsidRPr="004948CC">
                <w:rPr>
                  <w:color w:val="000000"/>
                </w:rPr>
                <w:t>.</w:t>
              </w:r>
            </w:ins>
            <w:r w:rsidR="005A5363">
              <w:rPr>
                <w:color w:val="000000"/>
              </w:rPr>
              <w:t xml:space="preserve"> </w:t>
            </w:r>
            <w:proofErr w:type="spellStart"/>
            <w:ins w:id="302" w:author="Hana Ponížilová" w:date="2023-03-17T09:04:00Z">
              <w:r w:rsidRPr="004948CC">
                <w:rPr>
                  <w:color w:val="000000"/>
                </w:rPr>
                <w:t>Sage</w:t>
              </w:r>
              <w:proofErr w:type="spellEnd"/>
              <w:r w:rsidRPr="004948CC">
                <w:rPr>
                  <w:color w:val="000000"/>
                </w:rPr>
                <w:t xml:space="preserve"> </w:t>
              </w:r>
              <w:proofErr w:type="spellStart"/>
              <w:r w:rsidRPr="004948CC">
                <w:rPr>
                  <w:color w:val="000000"/>
                </w:rPr>
                <w:t>Publications</w:t>
              </w:r>
              <w:proofErr w:type="spellEnd"/>
              <w:r w:rsidRPr="004948CC">
                <w:rPr>
                  <w:color w:val="000000"/>
                </w:rPr>
                <w:t xml:space="preserve"> Ltd,</w:t>
              </w:r>
              <w:r w:rsidR="00E20E56">
                <w:rPr>
                  <w:color w:val="000000"/>
                </w:rPr>
                <w:t xml:space="preserve"> </w:t>
              </w:r>
              <w:r w:rsidR="004D7BF9" w:rsidRPr="004948CC">
                <w:rPr>
                  <w:color w:val="000000"/>
                </w:rPr>
                <w:t>London</w:t>
              </w:r>
            </w:ins>
            <w:r w:rsidR="004D7BF9" w:rsidRPr="004948CC">
              <w:rPr>
                <w:color w:val="000000"/>
              </w:rPr>
              <w:t xml:space="preserve"> </w:t>
            </w:r>
            <w:ins w:id="303" w:author="Hana Ponížilová" w:date="2023-03-17T09:04:00Z">
              <w:r w:rsidRPr="004948CC">
                <w:rPr>
                  <w:color w:val="000000"/>
                </w:rPr>
                <w:t>2013</w:t>
              </w:r>
            </w:ins>
            <w:ins w:id="304" w:author="Hana Ponížilová" w:date="2023-03-17T09:05:00Z">
              <w:r w:rsidR="00E20E56">
                <w:rPr>
                  <w:color w:val="000000"/>
                </w:rPr>
                <w:t>.</w:t>
              </w:r>
            </w:ins>
            <w:ins w:id="305" w:author="Hana Ponížilová" w:date="2023-03-17T09:04:00Z">
              <w:r w:rsidRPr="004948CC">
                <w:rPr>
                  <w:color w:val="000000"/>
                </w:rPr>
                <w:t xml:space="preserve"> ISBN 10 1849205736</w:t>
              </w:r>
              <w:r>
                <w:rPr>
                  <w:color w:val="000000"/>
                </w:rPr>
                <w:t>.</w:t>
              </w:r>
            </w:ins>
          </w:p>
          <w:p w14:paraId="3066CF2B" w14:textId="77777777" w:rsidR="00665B17" w:rsidRPr="00311B61" w:rsidRDefault="00665B17" w:rsidP="00665B17">
            <w:pPr>
              <w:textAlignment w:val="baseline"/>
              <w:rPr>
                <w:b/>
                <w:color w:val="000000"/>
              </w:rPr>
            </w:pPr>
            <w:r w:rsidRPr="00311B61">
              <w:rPr>
                <w:b/>
                <w:color w:val="000000"/>
              </w:rPr>
              <w:t>Doporučená:</w:t>
            </w:r>
          </w:p>
          <w:p w14:paraId="137531C5" w14:textId="68AC2DD2" w:rsidR="00665B17" w:rsidRPr="00665B17" w:rsidRDefault="00665B17" w:rsidP="00665B17">
            <w:pPr>
              <w:textAlignment w:val="baseline"/>
              <w:rPr>
                <w:rFonts w:ascii="Segoe UI" w:hAnsi="Segoe UI" w:cs="Segoe UI"/>
                <w:sz w:val="18"/>
                <w:szCs w:val="18"/>
              </w:rPr>
            </w:pPr>
            <w:r w:rsidRPr="00665B17">
              <w:rPr>
                <w:color w:val="000000"/>
              </w:rPr>
              <w:t xml:space="preserve">CAVES, E. Richard. </w:t>
            </w:r>
            <w:proofErr w:type="spellStart"/>
            <w:r w:rsidRPr="00665B17">
              <w:rPr>
                <w:i/>
                <w:iCs/>
                <w:color w:val="000000"/>
              </w:rPr>
              <w:t>Creative</w:t>
            </w:r>
            <w:proofErr w:type="spellEnd"/>
            <w:r w:rsidRPr="00665B17">
              <w:rPr>
                <w:i/>
                <w:iCs/>
                <w:color w:val="000000"/>
              </w:rPr>
              <w:t xml:space="preserve"> </w:t>
            </w:r>
            <w:proofErr w:type="spellStart"/>
            <w:r w:rsidRPr="00665B17">
              <w:rPr>
                <w:i/>
                <w:iCs/>
                <w:color w:val="000000"/>
              </w:rPr>
              <w:t>Industries</w:t>
            </w:r>
            <w:proofErr w:type="spellEnd"/>
            <w:r w:rsidRPr="00665B17">
              <w:rPr>
                <w:color w:val="000000"/>
              </w:rPr>
              <w:t xml:space="preserve">. Harvard University </w:t>
            </w:r>
            <w:proofErr w:type="spellStart"/>
            <w:r w:rsidRPr="00665B17">
              <w:rPr>
                <w:color w:val="000000"/>
              </w:rPr>
              <w:t>Press</w:t>
            </w:r>
            <w:proofErr w:type="spellEnd"/>
            <w:r w:rsidRPr="00665B17">
              <w:rPr>
                <w:color w:val="000000"/>
              </w:rPr>
              <w:t>, 2002. ISBN 9780674008083 </w:t>
            </w:r>
          </w:p>
          <w:p w14:paraId="12030CA4" w14:textId="77777777" w:rsidR="00665B17" w:rsidRPr="00665B17" w:rsidRDefault="00665B17" w:rsidP="00665B17">
            <w:pPr>
              <w:textAlignment w:val="baseline"/>
              <w:rPr>
                <w:rFonts w:ascii="Segoe UI" w:hAnsi="Segoe UI" w:cs="Segoe UI"/>
                <w:sz w:val="18"/>
                <w:szCs w:val="18"/>
              </w:rPr>
            </w:pPr>
            <w:r w:rsidRPr="00665B17">
              <w:rPr>
                <w:color w:val="000000"/>
              </w:rPr>
              <w:t xml:space="preserve">HOWKINS, John. </w:t>
            </w:r>
            <w:proofErr w:type="spellStart"/>
            <w:r w:rsidRPr="00665B17">
              <w:rPr>
                <w:i/>
                <w:iCs/>
                <w:color w:val="000000"/>
              </w:rPr>
              <w:t>Creative</w:t>
            </w:r>
            <w:proofErr w:type="spellEnd"/>
            <w:r w:rsidRPr="00665B17">
              <w:rPr>
                <w:i/>
                <w:iCs/>
                <w:color w:val="000000"/>
              </w:rPr>
              <w:t xml:space="preserve"> </w:t>
            </w:r>
            <w:proofErr w:type="spellStart"/>
            <w:r w:rsidRPr="00665B17">
              <w:rPr>
                <w:i/>
                <w:iCs/>
                <w:color w:val="000000"/>
              </w:rPr>
              <w:t>Economy</w:t>
            </w:r>
            <w:proofErr w:type="spellEnd"/>
            <w:r w:rsidRPr="00665B17">
              <w:rPr>
                <w:i/>
                <w:iCs/>
                <w:color w:val="000000"/>
              </w:rPr>
              <w:t>.</w:t>
            </w:r>
            <w:r w:rsidRPr="00665B17">
              <w:rPr>
                <w:color w:val="000000"/>
              </w:rPr>
              <w:t xml:space="preserve"> </w:t>
            </w:r>
            <w:proofErr w:type="spellStart"/>
            <w:r w:rsidRPr="00665B17">
              <w:rPr>
                <w:color w:val="000000"/>
              </w:rPr>
              <w:t>Penguin</w:t>
            </w:r>
            <w:proofErr w:type="spellEnd"/>
            <w:r w:rsidRPr="00665B17">
              <w:rPr>
                <w:color w:val="000000"/>
              </w:rPr>
              <w:t xml:space="preserve"> </w:t>
            </w:r>
            <w:proofErr w:type="spellStart"/>
            <w:r w:rsidRPr="00665B17">
              <w:rPr>
                <w:color w:val="000000"/>
              </w:rPr>
              <w:t>Books</w:t>
            </w:r>
            <w:proofErr w:type="spellEnd"/>
            <w:r w:rsidRPr="00665B17">
              <w:rPr>
                <w:color w:val="000000"/>
              </w:rPr>
              <w:t>, 2002. ISBN 13 9780713994032 </w:t>
            </w:r>
          </w:p>
          <w:p w14:paraId="5713D0E3" w14:textId="38340D9D" w:rsidR="00665B17" w:rsidRPr="00AA1AB4" w:rsidRDefault="00665B17" w:rsidP="00665B17">
            <w:pPr>
              <w:textAlignment w:val="baseline"/>
              <w:rPr>
                <w:rFonts w:ascii="Segoe UI" w:hAnsi="Segoe UI" w:cs="Segoe UI"/>
                <w:sz w:val="18"/>
                <w:szCs w:val="18"/>
              </w:rPr>
            </w:pPr>
            <w:r w:rsidRPr="00665B17">
              <w:rPr>
                <w:color w:val="000000"/>
              </w:rPr>
              <w:t>SAINTILAN, P</w:t>
            </w:r>
            <w:r w:rsidRPr="00665B17">
              <w:rPr>
                <w:color w:val="565959"/>
              </w:rPr>
              <w:t xml:space="preserve">, </w:t>
            </w:r>
            <w:r w:rsidRPr="00665B17">
              <w:rPr>
                <w:color w:val="000000"/>
              </w:rPr>
              <w:t xml:space="preserve">SCHREIBER, D. </w:t>
            </w:r>
            <w:proofErr w:type="spellStart"/>
            <w:r w:rsidRPr="00665B17">
              <w:rPr>
                <w:i/>
                <w:iCs/>
                <w:color w:val="000000"/>
              </w:rPr>
              <w:t>Managing</w:t>
            </w:r>
            <w:proofErr w:type="spellEnd"/>
            <w:r w:rsidRPr="00665B17">
              <w:rPr>
                <w:i/>
                <w:iCs/>
                <w:color w:val="000000"/>
              </w:rPr>
              <w:t xml:space="preserve"> </w:t>
            </w:r>
            <w:proofErr w:type="spellStart"/>
            <w:r w:rsidRPr="00665B17">
              <w:rPr>
                <w:i/>
                <w:iCs/>
                <w:color w:val="000000"/>
              </w:rPr>
              <w:t>Organizations</w:t>
            </w:r>
            <w:proofErr w:type="spellEnd"/>
            <w:r w:rsidRPr="00665B17">
              <w:rPr>
                <w:i/>
                <w:iCs/>
                <w:color w:val="000000"/>
              </w:rPr>
              <w:t xml:space="preserve"> in </w:t>
            </w:r>
            <w:proofErr w:type="spellStart"/>
            <w:r w:rsidRPr="00665B17">
              <w:rPr>
                <w:i/>
                <w:iCs/>
                <w:color w:val="000000"/>
              </w:rPr>
              <w:t>the</w:t>
            </w:r>
            <w:proofErr w:type="spellEnd"/>
            <w:r w:rsidRPr="00665B17">
              <w:rPr>
                <w:i/>
                <w:iCs/>
                <w:color w:val="000000"/>
              </w:rPr>
              <w:t xml:space="preserve"> </w:t>
            </w:r>
            <w:proofErr w:type="spellStart"/>
            <w:r w:rsidRPr="00665B17">
              <w:rPr>
                <w:i/>
                <w:iCs/>
                <w:color w:val="000000"/>
              </w:rPr>
              <w:t>Creative</w:t>
            </w:r>
            <w:proofErr w:type="spellEnd"/>
            <w:r w:rsidRPr="00665B17">
              <w:rPr>
                <w:i/>
                <w:iCs/>
                <w:color w:val="000000"/>
              </w:rPr>
              <w:t xml:space="preserve"> </w:t>
            </w:r>
            <w:proofErr w:type="spellStart"/>
            <w:r w:rsidRPr="00665B17">
              <w:rPr>
                <w:i/>
                <w:iCs/>
                <w:color w:val="000000"/>
              </w:rPr>
              <w:t>Economy</w:t>
            </w:r>
            <w:proofErr w:type="spellEnd"/>
            <w:r w:rsidRPr="00665B17">
              <w:rPr>
                <w:i/>
                <w:iCs/>
                <w:color w:val="000000"/>
              </w:rPr>
              <w:t xml:space="preserve">: </w:t>
            </w:r>
            <w:proofErr w:type="spellStart"/>
            <w:r w:rsidRPr="00665B17">
              <w:rPr>
                <w:i/>
                <w:iCs/>
                <w:color w:val="000000"/>
              </w:rPr>
              <w:t>Organizational</w:t>
            </w:r>
            <w:proofErr w:type="spellEnd"/>
            <w:r w:rsidRPr="00665B17">
              <w:rPr>
                <w:i/>
                <w:iCs/>
                <w:color w:val="000000"/>
              </w:rPr>
              <w:t xml:space="preserve"> </w:t>
            </w:r>
            <w:proofErr w:type="spellStart"/>
            <w:r w:rsidRPr="00665B17">
              <w:rPr>
                <w:i/>
                <w:iCs/>
                <w:color w:val="000000"/>
              </w:rPr>
              <w:t>Behaviour</w:t>
            </w:r>
            <w:proofErr w:type="spellEnd"/>
            <w:r w:rsidRPr="00665B17">
              <w:rPr>
                <w:i/>
                <w:iCs/>
                <w:color w:val="000000"/>
              </w:rPr>
              <w:t xml:space="preserve"> </w:t>
            </w:r>
            <w:proofErr w:type="spellStart"/>
            <w:r w:rsidRPr="00665B17">
              <w:rPr>
                <w:i/>
                <w:iCs/>
                <w:color w:val="000000"/>
              </w:rPr>
              <w:t>for</w:t>
            </w:r>
            <w:proofErr w:type="spellEnd"/>
            <w:r w:rsidRPr="00665B17">
              <w:rPr>
                <w:i/>
                <w:iCs/>
                <w:color w:val="000000"/>
              </w:rPr>
              <w:t xml:space="preserve"> </w:t>
            </w:r>
            <w:proofErr w:type="spellStart"/>
            <w:r w:rsidRPr="00665B17">
              <w:rPr>
                <w:i/>
                <w:iCs/>
                <w:color w:val="000000"/>
              </w:rPr>
              <w:t>the</w:t>
            </w:r>
            <w:proofErr w:type="spellEnd"/>
            <w:r w:rsidRPr="00665B17">
              <w:rPr>
                <w:i/>
                <w:iCs/>
                <w:color w:val="000000"/>
              </w:rPr>
              <w:t xml:space="preserve"> </w:t>
            </w:r>
            <w:proofErr w:type="spellStart"/>
            <w:r w:rsidRPr="00665B17">
              <w:rPr>
                <w:i/>
                <w:iCs/>
                <w:color w:val="000000"/>
              </w:rPr>
              <w:t>Cultural</w:t>
            </w:r>
            <w:proofErr w:type="spellEnd"/>
            <w:r w:rsidRPr="00665B17">
              <w:rPr>
                <w:i/>
                <w:iCs/>
                <w:color w:val="000000"/>
              </w:rPr>
              <w:t xml:space="preserve"> </w:t>
            </w:r>
            <w:proofErr w:type="spellStart"/>
            <w:r w:rsidRPr="00665B17">
              <w:rPr>
                <w:i/>
                <w:iCs/>
                <w:color w:val="000000"/>
              </w:rPr>
              <w:t>Sector</w:t>
            </w:r>
            <w:proofErr w:type="spellEnd"/>
            <w:r w:rsidRPr="00665B17">
              <w:rPr>
                <w:color w:val="000000"/>
              </w:rPr>
              <w:t xml:space="preserve">. London: </w:t>
            </w:r>
            <w:proofErr w:type="spellStart"/>
            <w:r w:rsidRPr="00665B17">
              <w:rPr>
                <w:color w:val="000000"/>
              </w:rPr>
              <w:t>Routledge</w:t>
            </w:r>
            <w:proofErr w:type="spellEnd"/>
            <w:r w:rsidRPr="00665B17">
              <w:rPr>
                <w:color w:val="000000"/>
              </w:rPr>
              <w:t xml:space="preserve"> 2007. ISBN 978-1138184602 (</w:t>
            </w:r>
            <w:r w:rsidRPr="00665B17">
              <w:rPr>
                <w:color w:val="0F1111"/>
              </w:rPr>
              <w:t xml:space="preserve">Kindle </w:t>
            </w:r>
            <w:proofErr w:type="spellStart"/>
            <w:r w:rsidRPr="00665B17">
              <w:rPr>
                <w:color w:val="0F1111"/>
              </w:rPr>
              <w:t>Edition</w:t>
            </w:r>
            <w:proofErr w:type="spellEnd"/>
            <w:r w:rsidRPr="00665B17">
              <w:rPr>
                <w:color w:val="565959"/>
              </w:rPr>
              <w:t>)</w:t>
            </w:r>
            <w:r w:rsidRPr="00665B17">
              <w:rPr>
                <w:color w:val="000000"/>
              </w:rPr>
              <w:t>  </w:t>
            </w:r>
          </w:p>
        </w:tc>
      </w:tr>
    </w:tbl>
    <w:p w14:paraId="458C44EB" w14:textId="77777777" w:rsidR="00665B17" w:rsidRDefault="00665B17" w:rsidP="00415DA8">
      <w:r>
        <w:br w:type="page"/>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665B17" w:rsidRPr="00665B17" w14:paraId="131ADA43" w14:textId="77777777" w:rsidTr="00665B1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51B4B0B" w14:textId="77777777" w:rsidR="00665B17" w:rsidRPr="00665B17" w:rsidRDefault="00665B17" w:rsidP="00665B17">
            <w:pPr>
              <w:jc w:val="both"/>
              <w:textAlignment w:val="baseline"/>
              <w:rPr>
                <w:rFonts w:ascii="Segoe UI" w:hAnsi="Segoe UI" w:cs="Segoe UI"/>
                <w:sz w:val="18"/>
                <w:szCs w:val="18"/>
              </w:rPr>
            </w:pPr>
            <w:r w:rsidRPr="00665B17">
              <w:rPr>
                <w:b/>
                <w:bCs/>
                <w:sz w:val="28"/>
                <w:szCs w:val="28"/>
              </w:rPr>
              <w:lastRenderedPageBreak/>
              <w:t>B-III – Charakteristika studijního předmětu</w:t>
            </w:r>
            <w:r w:rsidRPr="00665B17">
              <w:rPr>
                <w:sz w:val="28"/>
                <w:szCs w:val="28"/>
              </w:rPr>
              <w:t> </w:t>
            </w:r>
          </w:p>
        </w:tc>
      </w:tr>
      <w:tr w:rsidR="00665B17" w:rsidRPr="00665B17" w14:paraId="2446CFFF" w14:textId="77777777" w:rsidTr="00665B1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0833FA16" w14:textId="77777777" w:rsidR="00665B17" w:rsidRPr="00665B17" w:rsidRDefault="00665B17" w:rsidP="00665B17">
            <w:pPr>
              <w:textAlignment w:val="baseline"/>
              <w:rPr>
                <w:rFonts w:ascii="Segoe UI" w:hAnsi="Segoe UI" w:cs="Segoe UI"/>
                <w:sz w:val="18"/>
                <w:szCs w:val="18"/>
              </w:rPr>
            </w:pPr>
            <w:r w:rsidRPr="00665B17">
              <w:rPr>
                <w:b/>
                <w:bCs/>
              </w:rPr>
              <w:t>Název studijního předmětu</w:t>
            </w:r>
            <w:r w:rsidRPr="00665B17">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4D0DC4E1" w14:textId="7B305C40" w:rsidR="00665B17" w:rsidRPr="00665B17" w:rsidRDefault="00665B17" w:rsidP="00665B17">
            <w:pPr>
              <w:jc w:val="both"/>
              <w:textAlignment w:val="baseline"/>
              <w:rPr>
                <w:rFonts w:ascii="Segoe UI" w:hAnsi="Segoe UI" w:cs="Segoe UI"/>
                <w:sz w:val="18"/>
                <w:szCs w:val="18"/>
              </w:rPr>
            </w:pPr>
            <w:r w:rsidRPr="00665B17">
              <w:t xml:space="preserve">Komunikace </w:t>
            </w:r>
            <w:r w:rsidR="00C51CEC">
              <w:t xml:space="preserve">v </w:t>
            </w:r>
            <w:r w:rsidRPr="00665B17">
              <w:t>KKO 2 </w:t>
            </w:r>
          </w:p>
        </w:tc>
      </w:tr>
      <w:tr w:rsidR="00665B17" w:rsidRPr="00665B17" w14:paraId="1A17E305"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BA61E76" w14:textId="77777777" w:rsidR="00665B17" w:rsidRPr="00665B17" w:rsidRDefault="00665B17" w:rsidP="00665B17">
            <w:pPr>
              <w:textAlignment w:val="baseline"/>
              <w:rPr>
                <w:rFonts w:ascii="Segoe UI" w:hAnsi="Segoe UI" w:cs="Segoe UI"/>
                <w:sz w:val="18"/>
                <w:szCs w:val="18"/>
              </w:rPr>
            </w:pPr>
            <w:r w:rsidRPr="00665B17">
              <w:rPr>
                <w:b/>
                <w:bCs/>
              </w:rPr>
              <w:t>Typ předmětu</w:t>
            </w:r>
            <w:r w:rsidRPr="00665B1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EEB70E1" w14:textId="77777777" w:rsidR="00665B17" w:rsidRPr="00665B17" w:rsidRDefault="00665B17" w:rsidP="00665B17">
            <w:pPr>
              <w:jc w:val="both"/>
              <w:textAlignment w:val="baseline"/>
              <w:rPr>
                <w:rFonts w:ascii="Segoe UI" w:hAnsi="Segoe UI" w:cs="Segoe UI"/>
                <w:sz w:val="18"/>
                <w:szCs w:val="18"/>
              </w:rPr>
            </w:pPr>
            <w:r w:rsidRPr="00665B17">
              <w:t>povinný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95643AC" w14:textId="77777777" w:rsidR="00665B17" w:rsidRPr="00665B17" w:rsidRDefault="00665B17" w:rsidP="00665B17">
            <w:pPr>
              <w:jc w:val="both"/>
              <w:textAlignment w:val="baseline"/>
              <w:rPr>
                <w:rFonts w:ascii="Segoe UI" w:hAnsi="Segoe UI" w:cs="Segoe UI"/>
                <w:sz w:val="18"/>
                <w:szCs w:val="18"/>
              </w:rPr>
            </w:pPr>
            <w:r w:rsidRPr="00665B17">
              <w:rPr>
                <w:b/>
                <w:bCs/>
              </w:rPr>
              <w:t>doporučený ročník / semestr</w:t>
            </w:r>
            <w:r w:rsidRPr="00665B17">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2D6F18D1" w14:textId="77777777" w:rsidR="00665B17" w:rsidRPr="00665B17" w:rsidRDefault="00665B17" w:rsidP="00665B17">
            <w:pPr>
              <w:jc w:val="both"/>
              <w:textAlignment w:val="baseline"/>
              <w:rPr>
                <w:rFonts w:ascii="Segoe UI" w:hAnsi="Segoe UI" w:cs="Segoe UI"/>
                <w:sz w:val="18"/>
                <w:szCs w:val="18"/>
              </w:rPr>
            </w:pPr>
            <w:r w:rsidRPr="00665B17">
              <w:t>1/LS </w:t>
            </w:r>
          </w:p>
        </w:tc>
      </w:tr>
      <w:tr w:rsidR="00665B17" w:rsidRPr="00665B17" w14:paraId="3492AE42"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16CE92C" w14:textId="77777777" w:rsidR="00665B17" w:rsidRPr="00665B17" w:rsidRDefault="00665B17" w:rsidP="00665B17">
            <w:pPr>
              <w:textAlignment w:val="baseline"/>
              <w:rPr>
                <w:rFonts w:ascii="Segoe UI" w:hAnsi="Segoe UI" w:cs="Segoe UI"/>
                <w:sz w:val="18"/>
                <w:szCs w:val="18"/>
              </w:rPr>
            </w:pPr>
            <w:r w:rsidRPr="00665B17">
              <w:rPr>
                <w:b/>
                <w:bCs/>
              </w:rPr>
              <w:t>Rozsah studijního předmětu</w:t>
            </w:r>
            <w:r w:rsidRPr="00665B17">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A39F2DB" w14:textId="77777777" w:rsidR="00665B17" w:rsidRPr="00665B17" w:rsidRDefault="00665B17" w:rsidP="00665B17">
            <w:pPr>
              <w:jc w:val="both"/>
              <w:textAlignment w:val="baseline"/>
              <w:rPr>
                <w:rFonts w:ascii="Segoe UI" w:hAnsi="Segoe UI" w:cs="Segoe UI"/>
                <w:sz w:val="18"/>
                <w:szCs w:val="18"/>
              </w:rPr>
            </w:pPr>
            <w:proofErr w:type="gramStart"/>
            <w:r w:rsidRPr="00665B17">
              <w:t>26s</w:t>
            </w:r>
            <w:proofErr w:type="gramEnd"/>
            <w:r w:rsidRPr="00665B17">
              <w:t>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4C26AC66" w14:textId="77777777" w:rsidR="00665B17" w:rsidRPr="00665B17" w:rsidRDefault="00665B17" w:rsidP="00665B17">
            <w:pPr>
              <w:jc w:val="both"/>
              <w:textAlignment w:val="baseline"/>
              <w:rPr>
                <w:rFonts w:ascii="Segoe UI" w:hAnsi="Segoe UI" w:cs="Segoe UI"/>
                <w:sz w:val="18"/>
                <w:szCs w:val="18"/>
              </w:rPr>
            </w:pPr>
            <w:r w:rsidRPr="00665B17">
              <w:rPr>
                <w:b/>
                <w:bCs/>
              </w:rPr>
              <w:t>hod. </w:t>
            </w:r>
            <w:r w:rsidRPr="00665B17">
              <w:t> </w:t>
            </w:r>
          </w:p>
        </w:tc>
        <w:tc>
          <w:tcPr>
            <w:tcW w:w="810" w:type="dxa"/>
            <w:tcBorders>
              <w:top w:val="single" w:sz="6" w:space="0" w:color="auto"/>
              <w:left w:val="single" w:sz="6" w:space="0" w:color="auto"/>
              <w:bottom w:val="single" w:sz="6" w:space="0" w:color="auto"/>
              <w:right w:val="single" w:sz="6" w:space="0" w:color="auto"/>
            </w:tcBorders>
            <w:shd w:val="clear" w:color="auto" w:fill="auto"/>
            <w:hideMark/>
          </w:tcPr>
          <w:p w14:paraId="02B0B407" w14:textId="77777777" w:rsidR="00665B17" w:rsidRPr="00665B17" w:rsidRDefault="00665B17" w:rsidP="00665B17">
            <w:pPr>
              <w:jc w:val="both"/>
              <w:textAlignment w:val="baseline"/>
              <w:rPr>
                <w:rFonts w:ascii="Segoe UI" w:hAnsi="Segoe UI" w:cs="Segoe UI"/>
                <w:sz w:val="18"/>
                <w:szCs w:val="18"/>
              </w:rPr>
            </w:pPr>
            <w:r w:rsidRPr="00665B17">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4FF72465" w14:textId="77777777" w:rsidR="00665B17" w:rsidRPr="00665B17" w:rsidRDefault="00665B17" w:rsidP="00665B17">
            <w:pPr>
              <w:jc w:val="both"/>
              <w:textAlignment w:val="baseline"/>
              <w:rPr>
                <w:rFonts w:ascii="Segoe UI" w:hAnsi="Segoe UI" w:cs="Segoe UI"/>
                <w:sz w:val="18"/>
                <w:szCs w:val="18"/>
              </w:rPr>
            </w:pPr>
            <w:r w:rsidRPr="00665B17">
              <w:rPr>
                <w:b/>
                <w:bCs/>
              </w:rPr>
              <w:t>kreditů</w:t>
            </w:r>
            <w:r w:rsidRPr="00665B17">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3C04D8" w14:textId="77777777" w:rsidR="00665B17" w:rsidRPr="00665B17" w:rsidRDefault="00665B17" w:rsidP="00665B17">
            <w:pPr>
              <w:jc w:val="both"/>
              <w:textAlignment w:val="baseline"/>
              <w:rPr>
                <w:rFonts w:ascii="Segoe UI" w:hAnsi="Segoe UI" w:cs="Segoe UI"/>
                <w:sz w:val="18"/>
                <w:szCs w:val="18"/>
              </w:rPr>
            </w:pPr>
            <w:r w:rsidRPr="00665B17">
              <w:t>2 </w:t>
            </w:r>
          </w:p>
        </w:tc>
      </w:tr>
      <w:tr w:rsidR="00665B17" w:rsidRPr="00665B17" w14:paraId="0285767E"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A33E101" w14:textId="77777777" w:rsidR="00665B17" w:rsidRPr="00665B17" w:rsidRDefault="00665B17" w:rsidP="00665B17">
            <w:pPr>
              <w:textAlignment w:val="baseline"/>
              <w:rPr>
                <w:rFonts w:ascii="Segoe UI" w:hAnsi="Segoe UI" w:cs="Segoe UI"/>
                <w:sz w:val="18"/>
                <w:szCs w:val="18"/>
              </w:rPr>
            </w:pPr>
            <w:r w:rsidRPr="00665B17">
              <w:rPr>
                <w:b/>
                <w:bCs/>
              </w:rPr>
              <w:t xml:space="preserve">Prerekvizity, </w:t>
            </w:r>
            <w:proofErr w:type="spellStart"/>
            <w:r w:rsidRPr="00665B17">
              <w:rPr>
                <w:b/>
                <w:bCs/>
              </w:rPr>
              <w:t>korekvizity</w:t>
            </w:r>
            <w:proofErr w:type="spellEnd"/>
            <w:r w:rsidRPr="00665B17">
              <w:rPr>
                <w:b/>
                <w:bCs/>
              </w:rPr>
              <w:t>, ekvivalence</w:t>
            </w:r>
            <w:r w:rsidRPr="00665B17">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34BEB0F"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38696058"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51F83A8" w14:textId="77777777" w:rsidR="00665B17" w:rsidRPr="00665B17" w:rsidRDefault="00665B17" w:rsidP="00665B17">
            <w:pPr>
              <w:textAlignment w:val="baseline"/>
              <w:rPr>
                <w:rFonts w:ascii="Segoe UI" w:hAnsi="Segoe UI" w:cs="Segoe UI"/>
                <w:sz w:val="18"/>
                <w:szCs w:val="18"/>
              </w:rPr>
            </w:pPr>
            <w:r w:rsidRPr="00665B17">
              <w:rPr>
                <w:b/>
                <w:bCs/>
              </w:rPr>
              <w:t>Způsob ověření studijních výsledků</w:t>
            </w:r>
            <w:r w:rsidRPr="00665B1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50AB39A" w14:textId="77777777" w:rsidR="00665B17" w:rsidRPr="00665B17" w:rsidRDefault="00665B17" w:rsidP="00665B17">
            <w:pPr>
              <w:jc w:val="both"/>
              <w:textAlignment w:val="baseline"/>
              <w:rPr>
                <w:rFonts w:ascii="Segoe UI" w:hAnsi="Segoe UI" w:cs="Segoe UI"/>
                <w:sz w:val="18"/>
                <w:szCs w:val="18"/>
              </w:rPr>
            </w:pPr>
            <w:r w:rsidRPr="00665B17">
              <w:t>klasifikovaný zápočet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7698F72E" w14:textId="77777777" w:rsidR="00665B17" w:rsidRPr="00665B17" w:rsidRDefault="00665B17" w:rsidP="00665B17">
            <w:pPr>
              <w:jc w:val="both"/>
              <w:textAlignment w:val="baseline"/>
              <w:rPr>
                <w:rFonts w:ascii="Segoe UI" w:hAnsi="Segoe UI" w:cs="Segoe UI"/>
                <w:sz w:val="18"/>
                <w:szCs w:val="18"/>
              </w:rPr>
            </w:pPr>
            <w:r w:rsidRPr="00665B17">
              <w:rPr>
                <w:b/>
                <w:bCs/>
              </w:rPr>
              <w:t>Forma výuky</w:t>
            </w:r>
            <w:r w:rsidRPr="00665B17">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54F908D" w14:textId="77777777" w:rsidR="00665B17" w:rsidRPr="00665B17" w:rsidRDefault="00665B17" w:rsidP="00665B17">
            <w:pPr>
              <w:jc w:val="both"/>
              <w:textAlignment w:val="baseline"/>
              <w:rPr>
                <w:rFonts w:ascii="Segoe UI" w:hAnsi="Segoe UI" w:cs="Segoe UI"/>
                <w:sz w:val="18"/>
                <w:szCs w:val="18"/>
              </w:rPr>
            </w:pPr>
            <w:r w:rsidRPr="00665B17">
              <w:t>seminář </w:t>
            </w:r>
          </w:p>
        </w:tc>
      </w:tr>
      <w:tr w:rsidR="00665B17" w:rsidRPr="00665B17" w14:paraId="4FECF38E"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DA1D1C2" w14:textId="77777777" w:rsidR="00665B17" w:rsidRPr="00665B17" w:rsidRDefault="00665B17" w:rsidP="00665B17">
            <w:pPr>
              <w:textAlignment w:val="baseline"/>
              <w:rPr>
                <w:rFonts w:ascii="Segoe UI" w:hAnsi="Segoe UI" w:cs="Segoe UI"/>
                <w:sz w:val="18"/>
                <w:szCs w:val="18"/>
              </w:rPr>
            </w:pPr>
            <w:r w:rsidRPr="00665B17">
              <w:rPr>
                <w:b/>
                <w:bCs/>
              </w:rPr>
              <w:t>Forma způsobu ověření studijních výsledků a další požadavky na studenta</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03F8C563" w14:textId="4FF05E1B" w:rsidR="00665B17" w:rsidRPr="00665B17" w:rsidRDefault="0006124E" w:rsidP="00665B17">
            <w:pPr>
              <w:textAlignment w:val="baseline"/>
              <w:rPr>
                <w:rFonts w:ascii="Segoe UI" w:hAnsi="Segoe UI" w:cs="Segoe UI"/>
                <w:sz w:val="18"/>
                <w:szCs w:val="18"/>
              </w:rPr>
            </w:pPr>
            <w:r w:rsidRPr="00665B17">
              <w:rPr>
                <w:color w:val="000000"/>
              </w:rPr>
              <w:t>písemná – test</w:t>
            </w:r>
            <w:r w:rsidR="00665B17" w:rsidRPr="00665B17">
              <w:rPr>
                <w:color w:val="000000"/>
              </w:rPr>
              <w:t>  </w:t>
            </w:r>
          </w:p>
          <w:p w14:paraId="79B92C7F" w14:textId="77777777" w:rsidR="00665B17" w:rsidRPr="00665B17" w:rsidRDefault="00665B17" w:rsidP="00665B17">
            <w:pPr>
              <w:jc w:val="both"/>
              <w:textAlignment w:val="baseline"/>
              <w:rPr>
                <w:rFonts w:ascii="Segoe UI" w:hAnsi="Segoe UI" w:cs="Segoe UI"/>
                <w:sz w:val="18"/>
                <w:szCs w:val="18"/>
              </w:rPr>
            </w:pPr>
            <w:r w:rsidRPr="00665B17">
              <w:rPr>
                <w:color w:val="000000"/>
              </w:rPr>
              <w:t>80% aktivní účast na seminářích, zpracování a obhájení projektu  </w:t>
            </w:r>
          </w:p>
        </w:tc>
      </w:tr>
      <w:tr w:rsidR="00665B17" w:rsidRPr="00665B17" w14:paraId="0570688C" w14:textId="77777777" w:rsidTr="00C833A8">
        <w:trPr>
          <w:trHeight w:val="218"/>
        </w:trPr>
        <w:tc>
          <w:tcPr>
            <w:tcW w:w="9840" w:type="dxa"/>
            <w:gridSpan w:val="8"/>
            <w:tcBorders>
              <w:top w:val="nil"/>
              <w:left w:val="single" w:sz="6" w:space="0" w:color="auto"/>
              <w:bottom w:val="single" w:sz="6" w:space="0" w:color="auto"/>
              <w:right w:val="single" w:sz="6" w:space="0" w:color="auto"/>
            </w:tcBorders>
            <w:shd w:val="clear" w:color="auto" w:fill="auto"/>
            <w:hideMark/>
          </w:tcPr>
          <w:p w14:paraId="50486C52" w14:textId="77777777" w:rsidR="00665B17" w:rsidRPr="00665B17" w:rsidRDefault="00665B17" w:rsidP="00665B17">
            <w:pPr>
              <w:textAlignment w:val="baseline"/>
              <w:rPr>
                <w:rFonts w:ascii="Segoe UI" w:hAnsi="Segoe UI" w:cs="Segoe UI"/>
                <w:sz w:val="18"/>
                <w:szCs w:val="18"/>
              </w:rPr>
            </w:pPr>
            <w:r w:rsidRPr="00665B17">
              <w:t> </w:t>
            </w:r>
          </w:p>
        </w:tc>
      </w:tr>
      <w:tr w:rsidR="00665B17" w:rsidRPr="00665B17" w14:paraId="38F0450D" w14:textId="77777777" w:rsidTr="00665B1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446785C5" w14:textId="77777777" w:rsidR="00665B17" w:rsidRPr="00665B17" w:rsidRDefault="00665B17" w:rsidP="00665B17">
            <w:pPr>
              <w:textAlignment w:val="baseline"/>
              <w:rPr>
                <w:rFonts w:ascii="Segoe UI" w:hAnsi="Segoe UI" w:cs="Segoe UI"/>
                <w:sz w:val="18"/>
                <w:szCs w:val="18"/>
              </w:rPr>
            </w:pPr>
            <w:r w:rsidRPr="00665B17">
              <w:rPr>
                <w:b/>
                <w:bCs/>
              </w:rPr>
              <w:t>Garant předmětu</w:t>
            </w:r>
            <w:r w:rsidRPr="00665B1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224129E0" w14:textId="66B58B61" w:rsidR="00665B17" w:rsidRPr="00665B17" w:rsidRDefault="00665B17" w:rsidP="004311A0">
            <w:pPr>
              <w:jc w:val="both"/>
              <w:textAlignment w:val="baseline"/>
              <w:rPr>
                <w:rFonts w:ascii="Segoe UI" w:hAnsi="Segoe UI" w:cs="Segoe UI"/>
                <w:sz w:val="18"/>
                <w:szCs w:val="18"/>
              </w:rPr>
            </w:pPr>
            <w:r w:rsidRPr="00665B17">
              <w:rPr>
                <w:color w:val="000000"/>
              </w:rPr>
              <w:t xml:space="preserve">doc. </w:t>
            </w:r>
            <w:r w:rsidR="008A038D" w:rsidRPr="00665B17">
              <w:rPr>
                <w:color w:val="000000"/>
              </w:rPr>
              <w:t>Mgr. art</w:t>
            </w:r>
            <w:r w:rsidRPr="00665B17">
              <w:rPr>
                <w:color w:val="000000"/>
              </w:rPr>
              <w:t xml:space="preserve"> Mária </w:t>
            </w:r>
            <w:proofErr w:type="spellStart"/>
            <w:r w:rsidRPr="00665B17">
              <w:rPr>
                <w:color w:val="000000"/>
              </w:rPr>
              <w:t>Štraneková</w:t>
            </w:r>
            <w:proofErr w:type="spellEnd"/>
            <w:r w:rsidRPr="00665B17">
              <w:rPr>
                <w:color w:val="000000"/>
              </w:rPr>
              <w:t xml:space="preserve">, </w:t>
            </w:r>
            <w:proofErr w:type="spellStart"/>
            <w:r w:rsidRPr="00665B17">
              <w:rPr>
                <w:color w:val="000000"/>
              </w:rPr>
              <w:t>ArtD</w:t>
            </w:r>
            <w:proofErr w:type="spellEnd"/>
            <w:r w:rsidRPr="00665B17">
              <w:rPr>
                <w:color w:val="000000"/>
              </w:rPr>
              <w:t>.  </w:t>
            </w:r>
          </w:p>
        </w:tc>
      </w:tr>
      <w:tr w:rsidR="00665B17" w:rsidRPr="00665B17" w14:paraId="77741676" w14:textId="77777777" w:rsidTr="00665B1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7495D2EB" w14:textId="77777777" w:rsidR="00665B17" w:rsidRPr="00665B17" w:rsidRDefault="00665B17" w:rsidP="00665B17">
            <w:pPr>
              <w:textAlignment w:val="baseline"/>
              <w:rPr>
                <w:rFonts w:ascii="Segoe UI" w:hAnsi="Segoe UI" w:cs="Segoe UI"/>
                <w:sz w:val="18"/>
                <w:szCs w:val="18"/>
              </w:rPr>
            </w:pPr>
            <w:r w:rsidRPr="00665B17">
              <w:rPr>
                <w:b/>
                <w:bCs/>
              </w:rPr>
              <w:t>Zapojení garanta do výuky předmětu</w:t>
            </w:r>
            <w:r w:rsidRPr="00665B1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32C9815A" w14:textId="77777777" w:rsidR="00665B17" w:rsidRPr="00665B17" w:rsidRDefault="00665B17" w:rsidP="00665B17">
            <w:pPr>
              <w:jc w:val="both"/>
              <w:textAlignment w:val="baseline"/>
              <w:rPr>
                <w:rFonts w:ascii="Segoe UI" w:hAnsi="Segoe UI" w:cs="Segoe UI"/>
                <w:sz w:val="18"/>
                <w:szCs w:val="18"/>
              </w:rPr>
            </w:pPr>
            <w:r w:rsidRPr="00665B17">
              <w:rPr>
                <w:color w:val="000000"/>
                <w:lang w:val="fr-FR"/>
              </w:rPr>
              <w:t>100 %</w:t>
            </w:r>
            <w:r w:rsidRPr="00665B17">
              <w:rPr>
                <w:color w:val="000000"/>
              </w:rPr>
              <w:t> </w:t>
            </w:r>
          </w:p>
        </w:tc>
      </w:tr>
      <w:tr w:rsidR="00665B17" w:rsidRPr="00665B17" w14:paraId="4554E928" w14:textId="77777777" w:rsidTr="009679E1">
        <w:trPr>
          <w:trHeight w:val="282"/>
        </w:trPr>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B8E929F" w14:textId="77777777" w:rsidR="00665B17" w:rsidRPr="00665B17" w:rsidRDefault="00665B17" w:rsidP="00665B17">
            <w:pPr>
              <w:textAlignment w:val="baseline"/>
              <w:rPr>
                <w:rFonts w:ascii="Segoe UI" w:hAnsi="Segoe UI" w:cs="Segoe UI"/>
                <w:sz w:val="18"/>
                <w:szCs w:val="18"/>
              </w:rPr>
            </w:pPr>
            <w:r w:rsidRPr="00665B17">
              <w:rPr>
                <w:b/>
                <w:bCs/>
              </w:rPr>
              <w:t>Vyučující</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59FC7658" w14:textId="684341AD" w:rsidR="00665B17" w:rsidRPr="00665B17" w:rsidRDefault="00665B17" w:rsidP="004311A0">
            <w:pPr>
              <w:jc w:val="both"/>
              <w:textAlignment w:val="baseline"/>
              <w:rPr>
                <w:rFonts w:ascii="Segoe UI" w:hAnsi="Segoe UI" w:cs="Segoe UI"/>
                <w:sz w:val="18"/>
                <w:szCs w:val="18"/>
              </w:rPr>
            </w:pPr>
            <w:r w:rsidRPr="00665B17">
              <w:rPr>
                <w:color w:val="000000"/>
              </w:rPr>
              <w:t xml:space="preserve">doc. </w:t>
            </w:r>
            <w:r w:rsidR="008A038D" w:rsidRPr="00665B17">
              <w:rPr>
                <w:color w:val="000000"/>
              </w:rPr>
              <w:t>Mgr. art</w:t>
            </w:r>
            <w:r w:rsidRPr="00665B17">
              <w:rPr>
                <w:color w:val="000000"/>
              </w:rPr>
              <w:t xml:space="preserve"> Mária </w:t>
            </w:r>
            <w:proofErr w:type="spellStart"/>
            <w:r w:rsidRPr="00665B17">
              <w:rPr>
                <w:color w:val="000000"/>
              </w:rPr>
              <w:t>Štraneková</w:t>
            </w:r>
            <w:proofErr w:type="spellEnd"/>
            <w:r w:rsidRPr="00665B17">
              <w:rPr>
                <w:color w:val="000000"/>
              </w:rPr>
              <w:t xml:space="preserve">, </w:t>
            </w:r>
            <w:proofErr w:type="spellStart"/>
            <w:r w:rsidRPr="00665B17">
              <w:rPr>
                <w:color w:val="000000"/>
              </w:rPr>
              <w:t>ArtD</w:t>
            </w:r>
            <w:proofErr w:type="spellEnd"/>
            <w:r w:rsidRPr="00665B17">
              <w:rPr>
                <w:color w:val="000000"/>
              </w:rPr>
              <w:t>.  </w:t>
            </w:r>
          </w:p>
        </w:tc>
      </w:tr>
      <w:tr w:rsidR="00665B17" w:rsidRPr="00665B17" w14:paraId="3406D36F" w14:textId="77777777" w:rsidTr="00C833A8">
        <w:trPr>
          <w:trHeight w:val="94"/>
        </w:trPr>
        <w:tc>
          <w:tcPr>
            <w:tcW w:w="9840" w:type="dxa"/>
            <w:gridSpan w:val="8"/>
            <w:tcBorders>
              <w:top w:val="nil"/>
              <w:left w:val="single" w:sz="6" w:space="0" w:color="auto"/>
              <w:bottom w:val="single" w:sz="6" w:space="0" w:color="auto"/>
              <w:right w:val="single" w:sz="6" w:space="0" w:color="auto"/>
            </w:tcBorders>
            <w:shd w:val="clear" w:color="auto" w:fill="auto"/>
            <w:hideMark/>
          </w:tcPr>
          <w:p w14:paraId="65817F8B"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1C1547F6" w14:textId="77777777" w:rsidTr="00665B1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4EA1E4C" w14:textId="77777777" w:rsidR="00665B17" w:rsidRPr="00665B17" w:rsidRDefault="00665B17" w:rsidP="00665B17">
            <w:pPr>
              <w:jc w:val="both"/>
              <w:textAlignment w:val="baseline"/>
              <w:rPr>
                <w:rFonts w:ascii="Segoe UI" w:hAnsi="Segoe UI" w:cs="Segoe UI"/>
                <w:sz w:val="18"/>
                <w:szCs w:val="18"/>
              </w:rPr>
            </w:pPr>
            <w:r w:rsidRPr="00665B17">
              <w:rPr>
                <w:b/>
                <w:bCs/>
              </w:rPr>
              <w:t>Stručná anotace předmětu</w:t>
            </w:r>
            <w:r w:rsidRPr="00665B1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498FC56"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7FFB2AB7" w14:textId="77777777" w:rsidTr="00665B17">
        <w:trPr>
          <w:trHeight w:val="2475"/>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130A3B01" w14:textId="7384D50D" w:rsidR="00665B17" w:rsidRPr="00665B17" w:rsidRDefault="00665B17" w:rsidP="00AA1AB4">
            <w:pPr>
              <w:jc w:val="both"/>
              <w:textAlignment w:val="baseline"/>
              <w:rPr>
                <w:rFonts w:ascii="Segoe UI" w:hAnsi="Segoe UI" w:cs="Segoe UI"/>
                <w:sz w:val="18"/>
                <w:szCs w:val="18"/>
              </w:rPr>
            </w:pPr>
            <w:r w:rsidRPr="00665B17">
              <w:rPr>
                <w:color w:val="000000"/>
              </w:rPr>
              <w:t>Cílem předmětu Komunikace v kult</w:t>
            </w:r>
            <w:r w:rsidR="00E747B7">
              <w:rPr>
                <w:color w:val="000000"/>
              </w:rPr>
              <w:t>urních a kreativních odvětvích 2</w:t>
            </w:r>
            <w:r w:rsidRPr="00665B17">
              <w:rPr>
                <w:color w:val="000000"/>
              </w:rPr>
              <w:t xml:space="preserve"> je seznámit studenty </w:t>
            </w:r>
            <w:r w:rsidR="00E747B7">
              <w:rPr>
                <w:color w:val="000000"/>
              </w:rPr>
              <w:t>s dalšími</w:t>
            </w:r>
            <w:r w:rsidRPr="00665B17">
              <w:rPr>
                <w:color w:val="000000"/>
              </w:rPr>
              <w:t xml:space="preserve"> formami komunikace </w:t>
            </w:r>
            <w:r w:rsidR="009679E1">
              <w:rPr>
                <w:color w:val="000000"/>
              </w:rPr>
              <w:br/>
            </w:r>
            <w:r w:rsidRPr="00665B17">
              <w:rPr>
                <w:color w:val="000000"/>
              </w:rPr>
              <w:t xml:space="preserve">a prezentace různých odvětví kulturních a kreativních průmyslů v reálném podnikatelském, digitálním, či kulturně společenském prostředí. Studenti získají </w:t>
            </w:r>
            <w:r w:rsidR="00E747B7">
              <w:rPr>
                <w:color w:val="000000"/>
              </w:rPr>
              <w:t>informace o komunikace lokálních značek, znalosti o</w:t>
            </w:r>
            <w:r w:rsidRPr="00665B17">
              <w:rPr>
                <w:color w:val="000000"/>
              </w:rPr>
              <w:t xml:space="preserve"> fungování on</w:t>
            </w:r>
            <w:r w:rsidR="00E747B7">
              <w:rPr>
                <w:color w:val="000000"/>
              </w:rPr>
              <w:t>line prostoru a sociálních sítí.</w:t>
            </w:r>
            <w:r w:rsidRPr="00665B17">
              <w:rPr>
                <w:color w:val="000000"/>
              </w:rPr>
              <w:t xml:space="preserve"> </w:t>
            </w:r>
            <w:r w:rsidR="00E747B7">
              <w:rPr>
                <w:color w:val="000000"/>
              </w:rPr>
              <w:t xml:space="preserve">Seznámí se s obsahem </w:t>
            </w:r>
            <w:r w:rsidR="00E747B7">
              <w:t>multimédií</w:t>
            </w:r>
            <w:r w:rsidR="00E747B7" w:rsidRPr="00665B17">
              <w:t xml:space="preserve"> a herní</w:t>
            </w:r>
            <w:r w:rsidR="00E747B7">
              <w:t>m</w:t>
            </w:r>
            <w:r w:rsidR="00E747B7" w:rsidRPr="00665B17">
              <w:t xml:space="preserve"> průmysl</w:t>
            </w:r>
            <w:r w:rsidR="00E747B7">
              <w:t xml:space="preserve">em, </w:t>
            </w:r>
            <w:r w:rsidR="00AA1AB4">
              <w:t>pojmem New</w:t>
            </w:r>
            <w:r w:rsidR="00E747B7">
              <w:t xml:space="preserve"> </w:t>
            </w:r>
            <w:proofErr w:type="spellStart"/>
            <w:r w:rsidR="00E747B7">
              <w:t>European</w:t>
            </w:r>
            <w:proofErr w:type="spellEnd"/>
            <w:r w:rsidR="00E747B7">
              <w:t xml:space="preserve"> Bauhaus. </w:t>
            </w:r>
            <w:r w:rsidRPr="00665B17">
              <w:rPr>
                <w:color w:val="000000"/>
              </w:rPr>
              <w:t>Studenti na teoretických a praktických příkladech významných firem a projektů z oblastí módy, designu, filmu, herního designu získají základní znalosti efektivní komunikace nových podnikatelských nápadů s výtvarnými a dalšími uměleckými a marketingovými obory.  </w:t>
            </w:r>
            <w:r w:rsidRPr="00665B17">
              <w:t> </w:t>
            </w:r>
          </w:p>
          <w:p w14:paraId="0A865E1F" w14:textId="77777777" w:rsidR="00665B17" w:rsidRPr="00665B17" w:rsidRDefault="00665B17" w:rsidP="00665B17">
            <w:pPr>
              <w:jc w:val="both"/>
              <w:textAlignment w:val="baseline"/>
              <w:rPr>
                <w:rFonts w:ascii="Segoe UI" w:hAnsi="Segoe UI" w:cs="Segoe UI"/>
                <w:sz w:val="18"/>
                <w:szCs w:val="18"/>
              </w:rPr>
            </w:pPr>
            <w:r w:rsidRPr="00665B17">
              <w:t>  </w:t>
            </w:r>
          </w:p>
          <w:p w14:paraId="5FD58D0C" w14:textId="5CA7D7E2" w:rsidR="00665B17" w:rsidRPr="00665B17" w:rsidRDefault="00665B17" w:rsidP="007B217A">
            <w:pPr>
              <w:ind w:firstLine="457"/>
              <w:textAlignment w:val="baseline"/>
              <w:rPr>
                <w:rFonts w:ascii="Segoe UI" w:hAnsi="Segoe UI" w:cs="Segoe UI"/>
                <w:sz w:val="18"/>
                <w:szCs w:val="18"/>
              </w:rPr>
            </w:pPr>
            <w:r w:rsidRPr="00665B17">
              <w:t>1. Lokální kulturní průmysly, rekapitulace</w:t>
            </w:r>
          </w:p>
          <w:p w14:paraId="1E90F1A2" w14:textId="77777777" w:rsidR="00665B17" w:rsidRPr="00665B17" w:rsidRDefault="00665B17" w:rsidP="007B217A">
            <w:pPr>
              <w:ind w:firstLine="457"/>
              <w:textAlignment w:val="baseline"/>
              <w:rPr>
                <w:rFonts w:ascii="Segoe UI" w:hAnsi="Segoe UI" w:cs="Segoe UI"/>
                <w:sz w:val="18"/>
                <w:szCs w:val="18"/>
              </w:rPr>
            </w:pPr>
            <w:r w:rsidRPr="00665B17">
              <w:t>2. Komunikace lokálních značek a KKP   </w:t>
            </w:r>
          </w:p>
          <w:p w14:paraId="39929963" w14:textId="77777777" w:rsidR="00665B17" w:rsidRPr="00665B17" w:rsidRDefault="00665B17" w:rsidP="007B217A">
            <w:pPr>
              <w:ind w:firstLine="457"/>
              <w:textAlignment w:val="baseline"/>
              <w:rPr>
                <w:rFonts w:ascii="Segoe UI" w:hAnsi="Segoe UI" w:cs="Segoe UI"/>
                <w:sz w:val="18"/>
                <w:szCs w:val="18"/>
              </w:rPr>
            </w:pPr>
            <w:r w:rsidRPr="00665B17">
              <w:t>3. Lokální kulturní instituce a KP    </w:t>
            </w:r>
          </w:p>
          <w:p w14:paraId="48133405" w14:textId="77777777" w:rsidR="00665B17" w:rsidRPr="00665B17" w:rsidRDefault="00665B17" w:rsidP="007B217A">
            <w:pPr>
              <w:ind w:firstLine="457"/>
              <w:textAlignment w:val="baseline"/>
              <w:rPr>
                <w:rFonts w:ascii="Segoe UI" w:hAnsi="Segoe UI" w:cs="Segoe UI"/>
                <w:sz w:val="18"/>
                <w:szCs w:val="18"/>
              </w:rPr>
            </w:pPr>
            <w:r w:rsidRPr="00665B17">
              <w:t>4. Druhy online reklamy a strategií v KKP   </w:t>
            </w:r>
          </w:p>
          <w:p w14:paraId="23BF817B" w14:textId="77777777" w:rsidR="00665B17" w:rsidRPr="00665B17" w:rsidRDefault="00665B17" w:rsidP="007B217A">
            <w:pPr>
              <w:ind w:firstLine="457"/>
              <w:textAlignment w:val="baseline"/>
              <w:rPr>
                <w:rFonts w:ascii="Segoe UI" w:hAnsi="Segoe UI" w:cs="Segoe UI"/>
                <w:sz w:val="18"/>
                <w:szCs w:val="18"/>
              </w:rPr>
            </w:pPr>
            <w:r w:rsidRPr="00665B17">
              <w:t>5. Multimédia a herní průmysl  </w:t>
            </w:r>
          </w:p>
          <w:p w14:paraId="04D7011D" w14:textId="77777777" w:rsidR="00665B17" w:rsidRPr="00665B17" w:rsidRDefault="00665B17" w:rsidP="007B217A">
            <w:pPr>
              <w:ind w:firstLine="457"/>
              <w:textAlignment w:val="baseline"/>
              <w:rPr>
                <w:rFonts w:ascii="Segoe UI" w:hAnsi="Segoe UI" w:cs="Segoe UI"/>
                <w:sz w:val="18"/>
                <w:szCs w:val="18"/>
              </w:rPr>
            </w:pPr>
            <w:r w:rsidRPr="00665B17">
              <w:t>6. Nové formy platforem prezentace a síťování KKP   </w:t>
            </w:r>
          </w:p>
          <w:p w14:paraId="47525634" w14:textId="77777777" w:rsidR="00665B17" w:rsidRPr="00665B17" w:rsidRDefault="00665B17" w:rsidP="007B217A">
            <w:pPr>
              <w:ind w:firstLine="457"/>
              <w:textAlignment w:val="baseline"/>
              <w:rPr>
                <w:rFonts w:ascii="Segoe UI" w:hAnsi="Segoe UI" w:cs="Segoe UI"/>
                <w:sz w:val="18"/>
                <w:szCs w:val="18"/>
              </w:rPr>
            </w:pPr>
            <w:r w:rsidRPr="00665B17">
              <w:t>7. Festivaly  </w:t>
            </w:r>
          </w:p>
          <w:p w14:paraId="3CC1EA39" w14:textId="77777777" w:rsidR="00665B17" w:rsidRPr="00665B17" w:rsidRDefault="00665B17" w:rsidP="007B217A">
            <w:pPr>
              <w:ind w:firstLine="457"/>
              <w:textAlignment w:val="baseline"/>
              <w:rPr>
                <w:rFonts w:ascii="Segoe UI" w:hAnsi="Segoe UI" w:cs="Segoe UI"/>
                <w:sz w:val="18"/>
                <w:szCs w:val="18"/>
              </w:rPr>
            </w:pPr>
            <w:r w:rsidRPr="00665B17">
              <w:t xml:space="preserve">8. New </w:t>
            </w:r>
            <w:proofErr w:type="spellStart"/>
            <w:r w:rsidRPr="00665B17">
              <w:t>European</w:t>
            </w:r>
            <w:proofErr w:type="spellEnd"/>
            <w:r w:rsidRPr="00665B17">
              <w:t xml:space="preserve"> Bauhaus   </w:t>
            </w:r>
          </w:p>
          <w:p w14:paraId="764364AB" w14:textId="77777777" w:rsidR="00665B17" w:rsidRPr="00665B17" w:rsidRDefault="00665B17" w:rsidP="007B217A">
            <w:pPr>
              <w:ind w:firstLine="457"/>
              <w:textAlignment w:val="baseline"/>
              <w:rPr>
                <w:rFonts w:ascii="Segoe UI" w:hAnsi="Segoe UI" w:cs="Segoe UI"/>
                <w:sz w:val="18"/>
                <w:szCs w:val="18"/>
              </w:rPr>
            </w:pPr>
            <w:r w:rsidRPr="00665B17">
              <w:t>9. Exkurze II  </w:t>
            </w:r>
          </w:p>
          <w:p w14:paraId="1279FDC4" w14:textId="77777777" w:rsidR="00665B17" w:rsidRPr="00665B17" w:rsidRDefault="00665B17" w:rsidP="007B217A">
            <w:pPr>
              <w:ind w:firstLine="457"/>
              <w:textAlignment w:val="baseline"/>
              <w:rPr>
                <w:rFonts w:ascii="Segoe UI" w:hAnsi="Segoe UI" w:cs="Segoe UI"/>
                <w:sz w:val="18"/>
                <w:szCs w:val="18"/>
              </w:rPr>
            </w:pPr>
            <w:r w:rsidRPr="00665B17">
              <w:t>10. Hodnocení KKP v místním a regionálním rozvoji   </w:t>
            </w:r>
          </w:p>
          <w:p w14:paraId="6D09159A" w14:textId="77777777" w:rsidR="00665B17" w:rsidRPr="00665B17" w:rsidRDefault="00665B17" w:rsidP="007B217A">
            <w:pPr>
              <w:ind w:firstLine="457"/>
              <w:textAlignment w:val="baseline"/>
              <w:rPr>
                <w:rFonts w:ascii="Segoe UI" w:hAnsi="Segoe UI" w:cs="Segoe UI"/>
                <w:sz w:val="18"/>
                <w:szCs w:val="18"/>
              </w:rPr>
            </w:pPr>
            <w:r w:rsidRPr="00665B17">
              <w:t>11. Předmětová studie   </w:t>
            </w:r>
          </w:p>
          <w:p w14:paraId="108EA724" w14:textId="77777777" w:rsidR="00665B17" w:rsidRPr="00665B17" w:rsidRDefault="00665B17" w:rsidP="007B217A">
            <w:pPr>
              <w:ind w:firstLine="457"/>
              <w:textAlignment w:val="baseline"/>
              <w:rPr>
                <w:rFonts w:ascii="Segoe UI" w:hAnsi="Segoe UI" w:cs="Segoe UI"/>
                <w:sz w:val="18"/>
                <w:szCs w:val="18"/>
              </w:rPr>
            </w:pPr>
            <w:r w:rsidRPr="00665B17">
              <w:t>12. Workshop    </w:t>
            </w:r>
          </w:p>
          <w:p w14:paraId="4BAEBCA9" w14:textId="77777777" w:rsidR="00665B17" w:rsidRPr="00665B17" w:rsidRDefault="00665B17" w:rsidP="00665B17">
            <w:pPr>
              <w:textAlignment w:val="baseline"/>
              <w:rPr>
                <w:rFonts w:ascii="Segoe UI" w:hAnsi="Segoe UI" w:cs="Segoe UI"/>
                <w:sz w:val="18"/>
                <w:szCs w:val="18"/>
              </w:rPr>
            </w:pPr>
            <w:r w:rsidRPr="00665B17">
              <w:t> </w:t>
            </w:r>
          </w:p>
          <w:p w14:paraId="540FDF6D" w14:textId="4B9896B7" w:rsidR="00665B17" w:rsidRPr="00665B17" w:rsidRDefault="00665B17" w:rsidP="00665B17">
            <w:pPr>
              <w:textAlignment w:val="baseline"/>
              <w:rPr>
                <w:rFonts w:ascii="Segoe UI" w:hAnsi="Segoe UI" w:cs="Segoe UI"/>
                <w:sz w:val="18"/>
                <w:szCs w:val="18"/>
              </w:rPr>
            </w:pPr>
            <w:r w:rsidRPr="00665B17">
              <w:rPr>
                <w:color w:val="000000"/>
              </w:rPr>
              <w:t>Studující se zdokonalí v dovednostech: komunikace v online prostoru, digitalizace. </w:t>
            </w:r>
          </w:p>
        </w:tc>
      </w:tr>
      <w:tr w:rsidR="00665B17" w:rsidRPr="00665B17" w14:paraId="141B52C7" w14:textId="77777777" w:rsidTr="00665B1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61A2B1AE" w14:textId="77777777" w:rsidR="00665B17" w:rsidRPr="00665B17" w:rsidRDefault="00665B17" w:rsidP="00665B17">
            <w:pPr>
              <w:jc w:val="both"/>
              <w:textAlignment w:val="baseline"/>
              <w:rPr>
                <w:rFonts w:ascii="Segoe UI" w:hAnsi="Segoe UI" w:cs="Segoe UI"/>
                <w:sz w:val="18"/>
                <w:szCs w:val="18"/>
              </w:rPr>
            </w:pPr>
            <w:r w:rsidRPr="00665B17">
              <w:rPr>
                <w:b/>
                <w:bCs/>
              </w:rPr>
              <w:t>Studijní literatura a studijní pomůcky</w:t>
            </w:r>
            <w:r w:rsidRPr="00665B17">
              <w:t> </w:t>
            </w:r>
          </w:p>
        </w:tc>
        <w:tc>
          <w:tcPr>
            <w:tcW w:w="6195" w:type="dxa"/>
            <w:gridSpan w:val="6"/>
            <w:tcBorders>
              <w:top w:val="nil"/>
              <w:left w:val="single" w:sz="6" w:space="0" w:color="auto"/>
              <w:bottom w:val="nil"/>
              <w:right w:val="single" w:sz="6" w:space="0" w:color="auto"/>
            </w:tcBorders>
            <w:shd w:val="clear" w:color="auto" w:fill="auto"/>
            <w:hideMark/>
          </w:tcPr>
          <w:p w14:paraId="39873C26" w14:textId="77777777" w:rsidR="00665B17" w:rsidRPr="00665B17" w:rsidRDefault="00665B17" w:rsidP="00665B17">
            <w:pPr>
              <w:jc w:val="both"/>
              <w:textAlignment w:val="baseline"/>
              <w:rPr>
                <w:rFonts w:ascii="Segoe UI" w:hAnsi="Segoe UI" w:cs="Segoe UI"/>
                <w:sz w:val="18"/>
                <w:szCs w:val="18"/>
              </w:rPr>
            </w:pPr>
            <w:r w:rsidRPr="00665B17">
              <w:t> </w:t>
            </w:r>
          </w:p>
        </w:tc>
      </w:tr>
      <w:tr w:rsidR="00665B17" w:rsidRPr="00665B17" w14:paraId="240BB125" w14:textId="77777777" w:rsidTr="00665B17">
        <w:trPr>
          <w:trHeight w:val="70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77434F04" w14:textId="77777777" w:rsidR="00665B17" w:rsidRPr="00665B17" w:rsidRDefault="00665B17" w:rsidP="00665B17">
            <w:pPr>
              <w:jc w:val="both"/>
              <w:textAlignment w:val="baseline"/>
              <w:rPr>
                <w:rFonts w:ascii="Segoe UI" w:hAnsi="Segoe UI" w:cs="Segoe UI"/>
                <w:sz w:val="18"/>
                <w:szCs w:val="18"/>
              </w:rPr>
            </w:pPr>
            <w:r w:rsidRPr="00665B17">
              <w:rPr>
                <w:b/>
                <w:bCs/>
                <w:color w:val="000000"/>
              </w:rPr>
              <w:t>Povinná:</w:t>
            </w:r>
            <w:r w:rsidRPr="00665B17">
              <w:rPr>
                <w:color w:val="000000"/>
              </w:rPr>
              <w:t> </w:t>
            </w:r>
          </w:p>
          <w:p w14:paraId="2E51D1FB" w14:textId="74F458E2" w:rsidR="009F1551" w:rsidRPr="009F1551" w:rsidRDefault="009F1551" w:rsidP="009F1551">
            <w:pPr>
              <w:textAlignment w:val="baseline"/>
              <w:rPr>
                <w:ins w:id="306" w:author="Hana Ponížilová" w:date="2023-03-17T09:08:00Z"/>
                <w:color w:val="000000"/>
              </w:rPr>
            </w:pPr>
            <w:ins w:id="307" w:author="Hana Ponížilová" w:date="2023-03-17T09:08:00Z">
              <w:r w:rsidRPr="009F1551">
                <w:rPr>
                  <w:color w:val="000000"/>
                </w:rPr>
                <w:t xml:space="preserve">AUJESKÝ, Kamil. </w:t>
              </w:r>
              <w:r w:rsidRPr="00C51CEC">
                <w:rPr>
                  <w:i/>
                  <w:iCs/>
                  <w:color w:val="000000"/>
                </w:rPr>
                <w:t xml:space="preserve">Jako </w:t>
              </w:r>
              <w:proofErr w:type="spellStart"/>
              <w:r w:rsidRPr="00C51CEC">
                <w:rPr>
                  <w:i/>
                  <w:iCs/>
                  <w:color w:val="000000"/>
                </w:rPr>
                <w:t>vyrásť</w:t>
              </w:r>
              <w:proofErr w:type="spellEnd"/>
              <w:r w:rsidRPr="00C51CEC">
                <w:rPr>
                  <w:i/>
                  <w:iCs/>
                  <w:color w:val="000000"/>
                </w:rPr>
                <w:t xml:space="preserve"> v </w:t>
              </w:r>
              <w:proofErr w:type="spellStart"/>
              <w:r w:rsidRPr="00C51CEC">
                <w:rPr>
                  <w:i/>
                  <w:iCs/>
                  <w:color w:val="000000"/>
                </w:rPr>
                <w:t>kreatívnom</w:t>
              </w:r>
              <w:proofErr w:type="spellEnd"/>
              <w:r w:rsidRPr="00C51CEC">
                <w:rPr>
                  <w:i/>
                  <w:iCs/>
                  <w:color w:val="000000"/>
                </w:rPr>
                <w:t xml:space="preserve"> </w:t>
              </w:r>
              <w:proofErr w:type="spellStart"/>
              <w:r w:rsidRPr="00C51CEC">
                <w:rPr>
                  <w:i/>
                  <w:iCs/>
                  <w:color w:val="000000"/>
                </w:rPr>
                <w:t>biznise</w:t>
              </w:r>
              <w:proofErr w:type="spellEnd"/>
              <w:r w:rsidRPr="009F1551">
                <w:rPr>
                  <w:color w:val="000000"/>
                </w:rPr>
                <w:t xml:space="preserve">. </w:t>
              </w:r>
              <w:proofErr w:type="spellStart"/>
              <w:r w:rsidRPr="009F1551">
                <w:rPr>
                  <w:color w:val="000000"/>
                </w:rPr>
                <w:t>Slovart</w:t>
              </w:r>
            </w:ins>
            <w:proofErr w:type="spellEnd"/>
            <w:ins w:id="308" w:author="Hana Ponížilová" w:date="2023-03-17T09:10:00Z">
              <w:r w:rsidR="00F41460">
                <w:rPr>
                  <w:color w:val="000000"/>
                </w:rPr>
                <w:t>,</w:t>
              </w:r>
            </w:ins>
            <w:ins w:id="309" w:author="Hana Ponížilová" w:date="2023-03-17T09:08:00Z">
              <w:r w:rsidRPr="009F1551">
                <w:rPr>
                  <w:color w:val="000000"/>
                </w:rPr>
                <w:t xml:space="preserve"> 2019.</w:t>
              </w:r>
            </w:ins>
            <w:ins w:id="310" w:author="Hana Ponížilová" w:date="2023-03-17T09:10:00Z">
              <w:r w:rsidR="00F41460">
                <w:rPr>
                  <w:color w:val="000000"/>
                </w:rPr>
                <w:t xml:space="preserve"> </w:t>
              </w:r>
            </w:ins>
            <w:ins w:id="311" w:author="Hana Ponížilová" w:date="2023-03-17T09:08:00Z">
              <w:r w:rsidRPr="009F1551">
                <w:rPr>
                  <w:color w:val="000000"/>
                </w:rPr>
                <w:t>ISBN9788055642833</w:t>
              </w:r>
            </w:ins>
            <w:ins w:id="312" w:author="Hana Ponížilová" w:date="2023-03-17T09:10:00Z">
              <w:r w:rsidR="00F41460">
                <w:rPr>
                  <w:color w:val="000000"/>
                </w:rPr>
                <w:t>.</w:t>
              </w:r>
            </w:ins>
          </w:p>
          <w:p w14:paraId="2A109FF9" w14:textId="5F1F1D9C" w:rsidR="009F1551" w:rsidRDefault="009F1551" w:rsidP="009F1551">
            <w:pPr>
              <w:textAlignment w:val="baseline"/>
              <w:rPr>
                <w:ins w:id="313" w:author="Hana Ponížilová" w:date="2023-03-23T08:30:00Z"/>
                <w:color w:val="000000"/>
              </w:rPr>
            </w:pPr>
            <w:ins w:id="314" w:author="Hana Ponížilová" w:date="2023-03-17T09:08:00Z">
              <w:r w:rsidRPr="009F1551">
                <w:rPr>
                  <w:color w:val="000000"/>
                </w:rPr>
                <w:t xml:space="preserve">KARLÍČEK, Miroslav a kol. </w:t>
              </w:r>
              <w:proofErr w:type="spellStart"/>
              <w:r w:rsidRPr="00C51CEC">
                <w:rPr>
                  <w:i/>
                  <w:iCs/>
                  <w:color w:val="000000"/>
                </w:rPr>
                <w:t>Marketingova</w:t>
              </w:r>
              <w:proofErr w:type="spellEnd"/>
              <w:r w:rsidRPr="00C51CEC">
                <w:rPr>
                  <w:i/>
                  <w:iCs/>
                  <w:color w:val="000000"/>
                </w:rPr>
                <w:t xml:space="preserve"> komunikace, jak komunikovat na našem trhu</w:t>
              </w:r>
            </w:ins>
            <w:ins w:id="315" w:author="Hana Ponížilová" w:date="2023-03-17T09:11:00Z">
              <w:r w:rsidR="00812A1E">
                <w:rPr>
                  <w:i/>
                  <w:iCs/>
                  <w:color w:val="000000"/>
                </w:rPr>
                <w:t>.</w:t>
              </w:r>
            </w:ins>
            <w:ins w:id="316" w:author="Hana Ponížilová" w:date="2023-03-17T09:08:00Z">
              <w:r w:rsidRPr="009F1551">
                <w:rPr>
                  <w:color w:val="000000"/>
                </w:rPr>
                <w:t xml:space="preserve"> Praha</w:t>
              </w:r>
            </w:ins>
            <w:ins w:id="317" w:author="Hana Ponížilová" w:date="2023-03-17T09:10:00Z">
              <w:r w:rsidR="00812A1E">
                <w:rPr>
                  <w:color w:val="000000"/>
                </w:rPr>
                <w:t>:</w:t>
              </w:r>
            </w:ins>
            <w:ins w:id="318" w:author="Hana Ponížilová" w:date="2023-03-17T09:11:00Z">
              <w:r w:rsidR="00812A1E" w:rsidRPr="009F1551">
                <w:rPr>
                  <w:color w:val="000000"/>
                </w:rPr>
                <w:t xml:space="preserve"> Grada </w:t>
              </w:r>
              <w:proofErr w:type="spellStart"/>
              <w:r w:rsidR="00812A1E" w:rsidRPr="009F1551">
                <w:rPr>
                  <w:color w:val="000000"/>
                </w:rPr>
                <w:t>publishing</w:t>
              </w:r>
            </w:ins>
            <w:proofErr w:type="spellEnd"/>
            <w:ins w:id="319" w:author="Hana Ponížilová" w:date="2023-03-17T09:08:00Z">
              <w:r w:rsidRPr="009F1551">
                <w:rPr>
                  <w:color w:val="000000"/>
                </w:rPr>
                <w:t>, 2016. ISBN 978-80-271-9064-5</w:t>
              </w:r>
            </w:ins>
            <w:ins w:id="320" w:author="Hana Ponížilová" w:date="2023-03-17T09:16:00Z">
              <w:r w:rsidR="005E0F59">
                <w:rPr>
                  <w:color w:val="000000"/>
                </w:rPr>
                <w:t>.</w:t>
              </w:r>
            </w:ins>
          </w:p>
          <w:p w14:paraId="3C24C2D8" w14:textId="77777777" w:rsidR="00194956" w:rsidRPr="009F1551" w:rsidRDefault="00194956" w:rsidP="00194956">
            <w:pPr>
              <w:textAlignment w:val="baseline"/>
              <w:rPr>
                <w:ins w:id="321" w:author="Hana Ponížilová" w:date="2023-03-23T08:30:00Z"/>
                <w:color w:val="000000"/>
              </w:rPr>
            </w:pPr>
            <w:ins w:id="322" w:author="Hana Ponížilová" w:date="2023-03-23T08:30:00Z">
              <w:r w:rsidRPr="009F1551">
                <w:rPr>
                  <w:color w:val="000000"/>
                </w:rPr>
                <w:t xml:space="preserve">SAINTILAN, P, SCHREIBER, D. </w:t>
              </w:r>
              <w:proofErr w:type="spellStart"/>
              <w:r w:rsidRPr="00853CDF">
                <w:rPr>
                  <w:i/>
                  <w:iCs/>
                  <w:color w:val="000000"/>
                </w:rPr>
                <w:t>Managing</w:t>
              </w:r>
              <w:proofErr w:type="spellEnd"/>
              <w:r w:rsidRPr="00853CDF">
                <w:rPr>
                  <w:i/>
                  <w:iCs/>
                  <w:color w:val="000000"/>
                </w:rPr>
                <w:t xml:space="preserve"> </w:t>
              </w:r>
              <w:proofErr w:type="spellStart"/>
              <w:r w:rsidRPr="00853CDF">
                <w:rPr>
                  <w:i/>
                  <w:iCs/>
                  <w:color w:val="000000"/>
                </w:rPr>
                <w:t>Organizations</w:t>
              </w:r>
              <w:proofErr w:type="spellEnd"/>
              <w:r w:rsidRPr="00853CDF">
                <w:rPr>
                  <w:i/>
                  <w:iCs/>
                  <w:color w:val="000000"/>
                </w:rPr>
                <w:t xml:space="preserve"> in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Creative</w:t>
              </w:r>
              <w:proofErr w:type="spellEnd"/>
              <w:r w:rsidRPr="00853CDF">
                <w:rPr>
                  <w:i/>
                  <w:iCs/>
                  <w:color w:val="000000"/>
                </w:rPr>
                <w:t xml:space="preserve"> </w:t>
              </w:r>
              <w:proofErr w:type="spellStart"/>
              <w:r w:rsidRPr="00853CDF">
                <w:rPr>
                  <w:i/>
                  <w:iCs/>
                  <w:color w:val="000000"/>
                </w:rPr>
                <w:t>Economy</w:t>
              </w:r>
              <w:proofErr w:type="spellEnd"/>
              <w:r w:rsidRPr="00853CDF">
                <w:rPr>
                  <w:i/>
                  <w:iCs/>
                  <w:color w:val="000000"/>
                </w:rPr>
                <w:t xml:space="preserve">: </w:t>
              </w:r>
              <w:proofErr w:type="spellStart"/>
              <w:r w:rsidRPr="00853CDF">
                <w:rPr>
                  <w:i/>
                  <w:iCs/>
                  <w:color w:val="000000"/>
                </w:rPr>
                <w:t>Organizational</w:t>
              </w:r>
              <w:proofErr w:type="spellEnd"/>
              <w:r w:rsidRPr="00853CDF">
                <w:rPr>
                  <w:i/>
                  <w:iCs/>
                  <w:color w:val="000000"/>
                </w:rPr>
                <w:t xml:space="preserve"> </w:t>
              </w:r>
              <w:proofErr w:type="spellStart"/>
              <w:r w:rsidRPr="00853CDF">
                <w:rPr>
                  <w:i/>
                  <w:iCs/>
                  <w:color w:val="000000"/>
                </w:rPr>
                <w:t>Behaviour</w:t>
              </w:r>
              <w:proofErr w:type="spellEnd"/>
              <w:r w:rsidRPr="00853CDF">
                <w:rPr>
                  <w:i/>
                  <w:iCs/>
                  <w:color w:val="000000"/>
                </w:rPr>
                <w:t xml:space="preserve"> </w:t>
              </w:r>
              <w:proofErr w:type="spellStart"/>
              <w:r w:rsidRPr="00853CDF">
                <w:rPr>
                  <w:i/>
                  <w:iCs/>
                  <w:color w:val="000000"/>
                </w:rPr>
                <w:t>for</w:t>
              </w:r>
              <w:proofErr w:type="spellEnd"/>
              <w:r w:rsidRPr="00853CDF">
                <w:rPr>
                  <w:i/>
                  <w:iCs/>
                  <w:color w:val="000000"/>
                </w:rPr>
                <w:t xml:space="preserve"> </w:t>
              </w:r>
              <w:proofErr w:type="spellStart"/>
              <w:r w:rsidRPr="00853CDF">
                <w:rPr>
                  <w:i/>
                  <w:iCs/>
                  <w:color w:val="000000"/>
                </w:rPr>
                <w:t>the</w:t>
              </w:r>
              <w:proofErr w:type="spellEnd"/>
              <w:r w:rsidRPr="00853CDF">
                <w:rPr>
                  <w:i/>
                  <w:iCs/>
                  <w:color w:val="000000"/>
                </w:rPr>
                <w:t xml:space="preserve"> </w:t>
              </w:r>
              <w:proofErr w:type="spellStart"/>
              <w:r w:rsidRPr="00853CDF">
                <w:rPr>
                  <w:i/>
                  <w:iCs/>
                  <w:color w:val="000000"/>
                </w:rPr>
                <w:t>Cultural</w:t>
              </w:r>
              <w:proofErr w:type="spellEnd"/>
              <w:r w:rsidRPr="00853CDF">
                <w:rPr>
                  <w:i/>
                  <w:iCs/>
                  <w:color w:val="000000"/>
                </w:rPr>
                <w:t xml:space="preserve"> </w:t>
              </w:r>
              <w:proofErr w:type="spellStart"/>
              <w:r w:rsidRPr="00853CDF">
                <w:rPr>
                  <w:i/>
                  <w:iCs/>
                  <w:color w:val="000000"/>
                </w:rPr>
                <w:t>Sector</w:t>
              </w:r>
              <w:proofErr w:type="spellEnd"/>
              <w:r w:rsidRPr="009F1551">
                <w:rPr>
                  <w:color w:val="000000"/>
                </w:rPr>
                <w:t xml:space="preserve">. London: </w:t>
              </w:r>
              <w:proofErr w:type="spellStart"/>
              <w:r w:rsidRPr="009F1551">
                <w:rPr>
                  <w:color w:val="000000"/>
                </w:rPr>
                <w:t>Routledge</w:t>
              </w:r>
              <w:proofErr w:type="spellEnd"/>
              <w:r w:rsidRPr="009F1551">
                <w:rPr>
                  <w:color w:val="000000"/>
                </w:rPr>
                <w:t xml:space="preserve"> 2007. ISBN 978-1138184602</w:t>
              </w:r>
              <w:r>
                <w:rPr>
                  <w:color w:val="000000"/>
                </w:rPr>
                <w:t>.</w:t>
              </w:r>
              <w:r w:rsidRPr="009F1551">
                <w:rPr>
                  <w:color w:val="000000"/>
                </w:rPr>
                <w:t xml:space="preserve"> </w:t>
              </w:r>
            </w:ins>
          </w:p>
          <w:p w14:paraId="3D1E2E96" w14:textId="0B2C59AD" w:rsidR="009F1551" w:rsidRPr="00665B17" w:rsidRDefault="009F1551" w:rsidP="00F41460">
            <w:pPr>
              <w:textAlignment w:val="baseline"/>
              <w:rPr>
                <w:ins w:id="323" w:author="Hana Ponížilová" w:date="2023-03-17T09:08:00Z"/>
                <w:rFonts w:ascii="Segoe UI" w:hAnsi="Segoe UI" w:cs="Segoe UI"/>
                <w:sz w:val="18"/>
                <w:szCs w:val="18"/>
              </w:rPr>
            </w:pPr>
            <w:ins w:id="324" w:author="Hana Ponížilová" w:date="2023-03-17T09:08:00Z">
              <w:r w:rsidRPr="009F1551">
                <w:rPr>
                  <w:color w:val="000000"/>
                </w:rPr>
                <w:t xml:space="preserve">WEELER, Alina. </w:t>
              </w:r>
              <w:proofErr w:type="spellStart"/>
              <w:r w:rsidRPr="00C51CEC">
                <w:rPr>
                  <w:i/>
                  <w:iCs/>
                  <w:color w:val="000000"/>
                </w:rPr>
                <w:t>Designing</w:t>
              </w:r>
              <w:proofErr w:type="spellEnd"/>
              <w:r w:rsidRPr="00C51CEC">
                <w:rPr>
                  <w:i/>
                  <w:iCs/>
                  <w:color w:val="000000"/>
                </w:rPr>
                <w:t xml:space="preserve"> Brand Identity: An </w:t>
              </w:r>
              <w:proofErr w:type="spellStart"/>
              <w:r w:rsidRPr="00C51CEC">
                <w:rPr>
                  <w:i/>
                  <w:iCs/>
                  <w:color w:val="000000"/>
                </w:rPr>
                <w:t>Essencial</w:t>
              </w:r>
              <w:proofErr w:type="spellEnd"/>
              <w:r w:rsidRPr="00C51CEC">
                <w:rPr>
                  <w:i/>
                  <w:iCs/>
                  <w:color w:val="000000"/>
                </w:rPr>
                <w:t xml:space="preserve"> </w:t>
              </w:r>
              <w:proofErr w:type="spellStart"/>
              <w:r w:rsidRPr="00C51CEC">
                <w:rPr>
                  <w:i/>
                  <w:iCs/>
                  <w:color w:val="000000"/>
                </w:rPr>
                <w:t>Guide</w:t>
              </w:r>
              <w:proofErr w:type="spellEnd"/>
              <w:r w:rsidRPr="00C51CEC">
                <w:rPr>
                  <w:i/>
                  <w:iCs/>
                  <w:color w:val="000000"/>
                </w:rPr>
                <w:t xml:space="preserve"> </w:t>
              </w:r>
              <w:proofErr w:type="spellStart"/>
              <w:r w:rsidRPr="00C51CEC">
                <w:rPr>
                  <w:i/>
                  <w:iCs/>
                  <w:color w:val="000000"/>
                </w:rPr>
                <w:t>for</w:t>
              </w:r>
              <w:proofErr w:type="spellEnd"/>
              <w:r w:rsidRPr="00C51CEC">
                <w:rPr>
                  <w:i/>
                  <w:iCs/>
                  <w:color w:val="000000"/>
                </w:rPr>
                <w:t xml:space="preserve"> </w:t>
              </w:r>
              <w:proofErr w:type="spellStart"/>
              <w:r w:rsidRPr="00C51CEC">
                <w:rPr>
                  <w:i/>
                  <w:iCs/>
                  <w:color w:val="000000"/>
                </w:rPr>
                <w:t>the</w:t>
              </w:r>
              <w:proofErr w:type="spellEnd"/>
              <w:r w:rsidRPr="00C51CEC">
                <w:rPr>
                  <w:i/>
                  <w:iCs/>
                  <w:color w:val="000000"/>
                </w:rPr>
                <w:t xml:space="preserve"> </w:t>
              </w:r>
              <w:proofErr w:type="spellStart"/>
              <w:r w:rsidRPr="00C51CEC">
                <w:rPr>
                  <w:i/>
                  <w:iCs/>
                  <w:color w:val="000000"/>
                </w:rPr>
                <w:t>Whole</w:t>
              </w:r>
              <w:proofErr w:type="spellEnd"/>
              <w:r w:rsidRPr="00C51CEC">
                <w:rPr>
                  <w:i/>
                  <w:iCs/>
                  <w:color w:val="000000"/>
                </w:rPr>
                <w:t xml:space="preserve"> Branding Team</w:t>
              </w:r>
            </w:ins>
            <w:ins w:id="325" w:author="Hana Ponížilová" w:date="2023-03-17T09:10:00Z">
              <w:r w:rsidR="00F41460">
                <w:rPr>
                  <w:i/>
                  <w:iCs/>
                  <w:color w:val="000000"/>
                </w:rPr>
                <w:t xml:space="preserve">. </w:t>
              </w:r>
            </w:ins>
            <w:ins w:id="326" w:author="Hana Ponížilová" w:date="2023-03-17T09:08:00Z">
              <w:r w:rsidRPr="009F1551">
                <w:rPr>
                  <w:color w:val="000000"/>
                </w:rPr>
                <w:t xml:space="preserve">5th </w:t>
              </w:r>
              <w:proofErr w:type="spellStart"/>
              <w:r w:rsidRPr="009F1551">
                <w:rPr>
                  <w:color w:val="000000"/>
                </w:rPr>
                <w:t>Edition</w:t>
              </w:r>
              <w:proofErr w:type="spellEnd"/>
              <w:r w:rsidRPr="009F1551">
                <w:rPr>
                  <w:color w:val="000000"/>
                </w:rPr>
                <w:t xml:space="preserve">, John </w:t>
              </w:r>
              <w:proofErr w:type="spellStart"/>
              <w:r w:rsidRPr="009F1551">
                <w:rPr>
                  <w:color w:val="000000"/>
                </w:rPr>
                <w:t>Wiley</w:t>
              </w:r>
              <w:proofErr w:type="spellEnd"/>
              <w:r w:rsidRPr="009F1551">
                <w:rPr>
                  <w:color w:val="000000"/>
                </w:rPr>
                <w:t xml:space="preserve"> &amp; </w:t>
              </w:r>
              <w:proofErr w:type="spellStart"/>
              <w:r w:rsidRPr="009F1551">
                <w:rPr>
                  <w:color w:val="000000"/>
                </w:rPr>
                <w:t>Sons</w:t>
              </w:r>
              <w:proofErr w:type="spellEnd"/>
              <w:r w:rsidRPr="009F1551">
                <w:rPr>
                  <w:color w:val="000000"/>
                </w:rPr>
                <w:t>, London</w:t>
              </w:r>
            </w:ins>
            <w:r w:rsidR="004D7BF9">
              <w:rPr>
                <w:color w:val="000000"/>
              </w:rPr>
              <w:t xml:space="preserve"> </w:t>
            </w:r>
            <w:ins w:id="327" w:author="Hana Ponížilová" w:date="2023-03-17T09:08:00Z">
              <w:r w:rsidRPr="009F1551">
                <w:rPr>
                  <w:color w:val="000000"/>
                </w:rPr>
                <w:t>2012</w:t>
              </w:r>
            </w:ins>
            <w:ins w:id="328" w:author="Hana Ponížilová" w:date="2023-03-17T09:11:00Z">
              <w:r w:rsidR="00812A1E">
                <w:rPr>
                  <w:color w:val="000000"/>
                </w:rPr>
                <w:t>.</w:t>
              </w:r>
            </w:ins>
            <w:ins w:id="329" w:author="Hana Ponížilová" w:date="2023-03-17T09:08:00Z">
              <w:r w:rsidRPr="009F1551">
                <w:rPr>
                  <w:color w:val="000000"/>
                </w:rPr>
                <w:t xml:space="preserve"> </w:t>
              </w:r>
            </w:ins>
          </w:p>
          <w:p w14:paraId="0331FCC3" w14:textId="6A1538CA" w:rsidR="00665B17" w:rsidRDefault="00665B17" w:rsidP="00665B17">
            <w:pPr>
              <w:textAlignment w:val="baseline"/>
              <w:rPr>
                <w:color w:val="000000"/>
              </w:rPr>
            </w:pPr>
            <w:r w:rsidRPr="00311B61">
              <w:rPr>
                <w:b/>
                <w:color w:val="000000"/>
              </w:rPr>
              <w:t>Doporučená</w:t>
            </w:r>
            <w:r>
              <w:rPr>
                <w:color w:val="000000"/>
              </w:rPr>
              <w:t>:</w:t>
            </w:r>
          </w:p>
          <w:p w14:paraId="39CD7CA5" w14:textId="25C726CB" w:rsidR="00665B17" w:rsidRPr="00665B17" w:rsidRDefault="00665B17" w:rsidP="00665B17">
            <w:pPr>
              <w:textAlignment w:val="baseline"/>
              <w:rPr>
                <w:rFonts w:ascii="Segoe UI" w:hAnsi="Segoe UI" w:cs="Segoe UI"/>
                <w:sz w:val="18"/>
                <w:szCs w:val="18"/>
              </w:rPr>
            </w:pPr>
            <w:r w:rsidRPr="00665B17">
              <w:rPr>
                <w:color w:val="000000"/>
              </w:rPr>
              <w:t xml:space="preserve">CAVES, E. Richard. </w:t>
            </w:r>
            <w:proofErr w:type="spellStart"/>
            <w:r w:rsidRPr="00665B17">
              <w:rPr>
                <w:i/>
                <w:iCs/>
                <w:color w:val="000000"/>
              </w:rPr>
              <w:t>Creative</w:t>
            </w:r>
            <w:proofErr w:type="spellEnd"/>
            <w:r w:rsidRPr="00665B17">
              <w:rPr>
                <w:i/>
                <w:iCs/>
                <w:color w:val="000000"/>
              </w:rPr>
              <w:t xml:space="preserve"> </w:t>
            </w:r>
            <w:proofErr w:type="spellStart"/>
            <w:r w:rsidRPr="00665B17">
              <w:rPr>
                <w:i/>
                <w:iCs/>
                <w:color w:val="000000"/>
              </w:rPr>
              <w:t>Industries</w:t>
            </w:r>
            <w:proofErr w:type="spellEnd"/>
            <w:r w:rsidRPr="00665B17">
              <w:rPr>
                <w:color w:val="000000"/>
              </w:rPr>
              <w:t xml:space="preserve">. Harvard University </w:t>
            </w:r>
            <w:proofErr w:type="spellStart"/>
            <w:r w:rsidRPr="00665B17">
              <w:rPr>
                <w:color w:val="000000"/>
              </w:rPr>
              <w:t>Press</w:t>
            </w:r>
            <w:proofErr w:type="spellEnd"/>
            <w:r w:rsidRPr="00665B17">
              <w:rPr>
                <w:color w:val="000000"/>
              </w:rPr>
              <w:t>, 2002. ISBN 9780674008083</w:t>
            </w:r>
            <w:r w:rsidR="0006124E">
              <w:rPr>
                <w:color w:val="000000"/>
              </w:rPr>
              <w:t>.</w:t>
            </w:r>
          </w:p>
          <w:p w14:paraId="0C6F4737" w14:textId="2D17E4BF" w:rsidR="00665B17" w:rsidRPr="00665B17" w:rsidRDefault="00665B17" w:rsidP="008E2DD1">
            <w:pPr>
              <w:textAlignment w:val="baseline"/>
              <w:rPr>
                <w:rFonts w:ascii="Segoe UI" w:hAnsi="Segoe UI" w:cs="Segoe UI"/>
                <w:sz w:val="18"/>
                <w:szCs w:val="18"/>
              </w:rPr>
            </w:pPr>
            <w:r w:rsidRPr="00665B17">
              <w:rPr>
                <w:color w:val="000000"/>
              </w:rPr>
              <w:t xml:space="preserve">HOWKINS, John. </w:t>
            </w:r>
            <w:proofErr w:type="spellStart"/>
            <w:r w:rsidRPr="00665B17">
              <w:rPr>
                <w:i/>
                <w:iCs/>
                <w:color w:val="000000"/>
              </w:rPr>
              <w:t>Creative</w:t>
            </w:r>
            <w:proofErr w:type="spellEnd"/>
            <w:r w:rsidRPr="00665B17">
              <w:rPr>
                <w:i/>
                <w:iCs/>
                <w:color w:val="000000"/>
              </w:rPr>
              <w:t xml:space="preserve"> </w:t>
            </w:r>
            <w:proofErr w:type="spellStart"/>
            <w:r w:rsidRPr="00665B17">
              <w:rPr>
                <w:i/>
                <w:iCs/>
                <w:color w:val="000000"/>
              </w:rPr>
              <w:t>Economy</w:t>
            </w:r>
            <w:proofErr w:type="spellEnd"/>
            <w:r w:rsidRPr="00665B17">
              <w:rPr>
                <w:i/>
                <w:iCs/>
                <w:color w:val="000000"/>
              </w:rPr>
              <w:t>.</w:t>
            </w:r>
            <w:r w:rsidRPr="00665B17">
              <w:rPr>
                <w:color w:val="000000"/>
              </w:rPr>
              <w:t xml:space="preserve"> </w:t>
            </w:r>
            <w:proofErr w:type="spellStart"/>
            <w:r w:rsidRPr="00665B17">
              <w:rPr>
                <w:color w:val="000000"/>
              </w:rPr>
              <w:t>Penguin</w:t>
            </w:r>
            <w:proofErr w:type="spellEnd"/>
            <w:r w:rsidRPr="00665B17">
              <w:rPr>
                <w:color w:val="000000"/>
              </w:rPr>
              <w:t xml:space="preserve"> </w:t>
            </w:r>
            <w:proofErr w:type="spellStart"/>
            <w:r w:rsidRPr="00665B17">
              <w:rPr>
                <w:color w:val="000000"/>
              </w:rPr>
              <w:t>Books</w:t>
            </w:r>
            <w:proofErr w:type="spellEnd"/>
            <w:r w:rsidRPr="00665B17">
              <w:rPr>
                <w:color w:val="000000"/>
              </w:rPr>
              <w:t>, 2002. ISBN 13 9780713994032</w:t>
            </w:r>
            <w:r w:rsidR="0006124E">
              <w:rPr>
                <w:color w:val="000000"/>
              </w:rPr>
              <w:t>.</w:t>
            </w:r>
            <w:r w:rsidRPr="00665B17">
              <w:rPr>
                <w:color w:val="000000"/>
              </w:rPr>
              <w:t> </w:t>
            </w:r>
          </w:p>
        </w:tc>
      </w:tr>
    </w:tbl>
    <w:p w14:paraId="57634CBC" w14:textId="1B524384" w:rsidR="000352F2" w:rsidRDefault="000352F2" w:rsidP="00415DA8"/>
    <w:p w14:paraId="16835607" w14:textId="616F852E" w:rsidR="00665B17" w:rsidRDefault="00665B17"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816F8" w:rsidRPr="004816F8" w14:paraId="07CF2965"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8BAF82A"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09298FC4"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3173BBC5"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FF73142" w14:textId="77777777" w:rsidR="004816F8" w:rsidRPr="004816F8" w:rsidRDefault="004816F8" w:rsidP="004816F8">
            <w:pPr>
              <w:jc w:val="both"/>
              <w:textAlignment w:val="baseline"/>
              <w:rPr>
                <w:rFonts w:ascii="Segoe UI" w:hAnsi="Segoe UI" w:cs="Segoe UI"/>
                <w:sz w:val="18"/>
                <w:szCs w:val="18"/>
              </w:rPr>
            </w:pPr>
            <w:r w:rsidRPr="004816F8">
              <w:t>Komunikační agentura 3 </w:t>
            </w:r>
          </w:p>
        </w:tc>
      </w:tr>
      <w:tr w:rsidR="004816F8" w:rsidRPr="004816F8" w14:paraId="702E345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A7CFD11"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80524C1" w14:textId="77777777" w:rsidR="004816F8" w:rsidRPr="004816F8" w:rsidRDefault="004816F8" w:rsidP="004816F8">
            <w:pPr>
              <w:jc w:val="both"/>
              <w:textAlignment w:val="baseline"/>
              <w:rPr>
                <w:rFonts w:ascii="Segoe UI" w:hAnsi="Segoe UI" w:cs="Segoe UI"/>
                <w:sz w:val="18"/>
                <w:szCs w:val="18"/>
              </w:rPr>
            </w:pPr>
            <w:r w:rsidRPr="004816F8">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85FE712"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623040AE" w14:textId="77777777" w:rsidR="004816F8" w:rsidRPr="004816F8" w:rsidRDefault="004816F8" w:rsidP="004816F8">
            <w:pPr>
              <w:jc w:val="both"/>
              <w:textAlignment w:val="baseline"/>
              <w:rPr>
                <w:rFonts w:ascii="Segoe UI" w:hAnsi="Segoe UI" w:cs="Segoe UI"/>
                <w:sz w:val="18"/>
                <w:szCs w:val="18"/>
              </w:rPr>
            </w:pPr>
            <w:r w:rsidRPr="004816F8">
              <w:t>2/ZS </w:t>
            </w:r>
          </w:p>
        </w:tc>
      </w:tr>
      <w:tr w:rsidR="004816F8" w:rsidRPr="004816F8" w14:paraId="2277AAF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799F0DA"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7B9A48D" w14:textId="77777777" w:rsidR="004816F8" w:rsidRPr="004816F8" w:rsidRDefault="004816F8" w:rsidP="004816F8">
            <w:pPr>
              <w:jc w:val="both"/>
              <w:textAlignment w:val="baseline"/>
              <w:rPr>
                <w:rFonts w:ascii="Segoe UI" w:hAnsi="Segoe UI" w:cs="Segoe UI"/>
                <w:sz w:val="18"/>
                <w:szCs w:val="18"/>
              </w:rPr>
            </w:pPr>
            <w:r w:rsidRPr="004816F8">
              <w:t>26c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17EA8865"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1B7F55FF" w14:textId="77777777" w:rsidR="004816F8" w:rsidRPr="004816F8" w:rsidRDefault="004816F8" w:rsidP="004816F8">
            <w:pPr>
              <w:jc w:val="both"/>
              <w:textAlignment w:val="baseline"/>
              <w:rPr>
                <w:rFonts w:ascii="Segoe UI" w:hAnsi="Segoe UI" w:cs="Segoe UI"/>
                <w:sz w:val="18"/>
                <w:szCs w:val="18"/>
              </w:rPr>
            </w:pPr>
            <w:r w:rsidRPr="004816F8">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F12E02A"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2EA4DF" w14:textId="77777777" w:rsidR="004816F8" w:rsidRPr="004816F8" w:rsidRDefault="004816F8" w:rsidP="004816F8">
            <w:pPr>
              <w:jc w:val="both"/>
              <w:textAlignment w:val="baseline"/>
              <w:rPr>
                <w:rFonts w:ascii="Segoe UI" w:hAnsi="Segoe UI" w:cs="Segoe UI"/>
                <w:sz w:val="18"/>
                <w:szCs w:val="18"/>
              </w:rPr>
            </w:pPr>
            <w:r w:rsidRPr="004816F8">
              <w:t>3 </w:t>
            </w:r>
          </w:p>
        </w:tc>
      </w:tr>
      <w:tr w:rsidR="004816F8" w:rsidRPr="004816F8" w14:paraId="352D0BC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3E7C403"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D579CF4"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46199920"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C2930DA"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343DC15" w14:textId="77777777" w:rsidR="004816F8" w:rsidRPr="004816F8" w:rsidRDefault="004816F8" w:rsidP="004816F8">
            <w:pPr>
              <w:jc w:val="both"/>
              <w:textAlignment w:val="baseline"/>
              <w:rPr>
                <w:rFonts w:ascii="Segoe UI" w:hAnsi="Segoe UI" w:cs="Segoe UI"/>
                <w:sz w:val="18"/>
                <w:szCs w:val="18"/>
              </w:rPr>
            </w:pPr>
            <w:r w:rsidRPr="004816F8">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D5EF703"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F36D86D" w14:textId="77777777" w:rsidR="004816F8" w:rsidRPr="004816F8" w:rsidRDefault="004816F8" w:rsidP="004816F8">
            <w:pPr>
              <w:jc w:val="both"/>
              <w:textAlignment w:val="baseline"/>
              <w:rPr>
                <w:rFonts w:ascii="Segoe UI" w:hAnsi="Segoe UI" w:cs="Segoe UI"/>
                <w:sz w:val="18"/>
                <w:szCs w:val="18"/>
              </w:rPr>
            </w:pPr>
            <w:r w:rsidRPr="004816F8">
              <w:t>cvičení </w:t>
            </w:r>
          </w:p>
        </w:tc>
      </w:tr>
      <w:tr w:rsidR="004816F8" w:rsidRPr="004816F8" w14:paraId="53E64C90"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F143E0F"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1A361A8" w14:textId="2013FFC9" w:rsidR="004816F8" w:rsidRPr="004816F8" w:rsidRDefault="004816F8" w:rsidP="004816F8">
            <w:pPr>
              <w:jc w:val="both"/>
              <w:textAlignment w:val="baseline"/>
              <w:rPr>
                <w:rFonts w:ascii="Segoe UI" w:hAnsi="Segoe UI" w:cs="Segoe UI"/>
                <w:sz w:val="18"/>
                <w:szCs w:val="18"/>
              </w:rPr>
            </w:pPr>
          </w:p>
        </w:tc>
      </w:tr>
      <w:tr w:rsidR="004816F8" w:rsidRPr="004816F8" w14:paraId="3248DF9A" w14:textId="77777777" w:rsidTr="00311B61">
        <w:trPr>
          <w:trHeight w:val="54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A487EB6" w14:textId="77777777" w:rsidR="00ED614C" w:rsidRPr="004816F8" w:rsidRDefault="00ED614C" w:rsidP="00ED614C">
            <w:pPr>
              <w:jc w:val="both"/>
              <w:textAlignment w:val="baseline"/>
              <w:rPr>
                <w:rFonts w:ascii="Segoe UI" w:hAnsi="Segoe UI" w:cs="Segoe UI"/>
                <w:sz w:val="18"/>
                <w:szCs w:val="18"/>
              </w:rPr>
            </w:pPr>
            <w:r w:rsidRPr="004816F8">
              <w:t>1. Aktivní práce v projektovém týmu a splnění všech požadavků, za něž je student v rámci projektu odpovědný. </w:t>
            </w:r>
          </w:p>
          <w:p w14:paraId="0A31EAE8" w14:textId="77777777" w:rsidR="00ED614C" w:rsidRPr="004816F8" w:rsidRDefault="00ED614C" w:rsidP="00ED614C">
            <w:pPr>
              <w:jc w:val="both"/>
              <w:textAlignment w:val="baseline"/>
              <w:rPr>
                <w:rFonts w:ascii="Segoe UI" w:hAnsi="Segoe UI" w:cs="Segoe UI"/>
                <w:sz w:val="18"/>
                <w:szCs w:val="18"/>
              </w:rPr>
            </w:pPr>
            <w:r w:rsidRPr="004816F8">
              <w:t>2. Včasné odevzdávání požadované práce ke konzultacím a ke schválení (dle podrobného harmonogramu projektu). </w:t>
            </w:r>
          </w:p>
          <w:p w14:paraId="451404AF" w14:textId="380D7124" w:rsidR="004816F8" w:rsidRPr="004816F8" w:rsidRDefault="00ED614C" w:rsidP="00ED614C">
            <w:pPr>
              <w:jc w:val="both"/>
              <w:textAlignment w:val="baseline"/>
              <w:rPr>
                <w:rFonts w:ascii="Segoe UI" w:hAnsi="Segoe UI" w:cs="Segoe UI"/>
                <w:sz w:val="18"/>
                <w:szCs w:val="18"/>
              </w:rPr>
            </w:pPr>
            <w:r w:rsidRPr="004816F8">
              <w:t> </w:t>
            </w:r>
            <w:r w:rsidR="004816F8" w:rsidRPr="004816F8">
              <w:t>3. Pravidelná a komunikace s vedením Komunikační agentury (týká se hlavních vedoucích pozic). </w:t>
            </w:r>
          </w:p>
          <w:p w14:paraId="2C047548" w14:textId="77777777" w:rsidR="004816F8" w:rsidRPr="004816F8" w:rsidRDefault="004816F8" w:rsidP="004816F8">
            <w:pPr>
              <w:jc w:val="both"/>
              <w:textAlignment w:val="baseline"/>
              <w:rPr>
                <w:rFonts w:ascii="Segoe UI" w:hAnsi="Segoe UI" w:cs="Segoe UI"/>
                <w:sz w:val="18"/>
                <w:szCs w:val="18"/>
              </w:rPr>
            </w:pPr>
            <w:r w:rsidRPr="004816F8">
              <w:t>4. Veřejná prezentace o průběhu a výsledcích projektu. </w:t>
            </w:r>
          </w:p>
          <w:p w14:paraId="42141E7A" w14:textId="77777777" w:rsidR="004816F8" w:rsidRPr="004816F8" w:rsidRDefault="004816F8" w:rsidP="004816F8">
            <w:pPr>
              <w:jc w:val="both"/>
              <w:textAlignment w:val="baseline"/>
              <w:rPr>
                <w:rFonts w:ascii="Segoe UI" w:hAnsi="Segoe UI" w:cs="Segoe UI"/>
                <w:sz w:val="18"/>
                <w:szCs w:val="18"/>
              </w:rPr>
            </w:pPr>
            <w:r w:rsidRPr="004816F8">
              <w:t xml:space="preserve">5. Vyplnění </w:t>
            </w:r>
            <w:proofErr w:type="spellStart"/>
            <w:r w:rsidRPr="004816F8">
              <w:t>sebeevaluačního</w:t>
            </w:r>
            <w:proofErr w:type="spellEnd"/>
            <w:r w:rsidRPr="004816F8">
              <w:t xml:space="preserve"> formuláře. </w:t>
            </w:r>
          </w:p>
          <w:p w14:paraId="18E20790" w14:textId="77777777" w:rsidR="004816F8" w:rsidRPr="004816F8" w:rsidRDefault="004816F8" w:rsidP="004816F8">
            <w:pPr>
              <w:textAlignment w:val="baseline"/>
              <w:rPr>
                <w:rFonts w:ascii="Segoe UI" w:hAnsi="Segoe UI" w:cs="Segoe UI"/>
                <w:sz w:val="18"/>
                <w:szCs w:val="18"/>
              </w:rPr>
            </w:pPr>
            <w:r w:rsidRPr="004816F8">
              <w:t>6. U vedoucích složek také pravidelné reportování o výsledcích činnosti (prostřednictvím newsletteru). </w:t>
            </w:r>
          </w:p>
        </w:tc>
      </w:tr>
      <w:tr w:rsidR="004816F8" w:rsidRPr="004816F8" w14:paraId="1EBEBC39"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30B6EAF1"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45FEAC7" w14:textId="77777777" w:rsidR="004816F8" w:rsidRPr="004816F8" w:rsidRDefault="004816F8" w:rsidP="004816F8">
            <w:pPr>
              <w:jc w:val="both"/>
              <w:textAlignment w:val="baseline"/>
              <w:rPr>
                <w:rFonts w:ascii="Segoe UI" w:hAnsi="Segoe UI" w:cs="Segoe UI"/>
                <w:sz w:val="18"/>
                <w:szCs w:val="18"/>
              </w:rPr>
            </w:pPr>
            <w:r w:rsidRPr="004816F8">
              <w:t>Mgr. Martin Kazík </w:t>
            </w:r>
          </w:p>
        </w:tc>
      </w:tr>
      <w:tr w:rsidR="004816F8" w:rsidRPr="004816F8" w14:paraId="60488246"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164787CA"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13102E2" w14:textId="4EA2E8BA" w:rsidR="004816F8" w:rsidRPr="004816F8" w:rsidRDefault="004816F8" w:rsidP="004816F8">
            <w:pPr>
              <w:jc w:val="both"/>
              <w:textAlignment w:val="baseline"/>
              <w:rPr>
                <w:rFonts w:ascii="Segoe UI" w:hAnsi="Segoe UI" w:cs="Segoe UI"/>
                <w:sz w:val="18"/>
                <w:szCs w:val="18"/>
              </w:rPr>
            </w:pPr>
            <w:r w:rsidRPr="004816F8">
              <w:t>100 % </w:t>
            </w:r>
          </w:p>
        </w:tc>
      </w:tr>
      <w:tr w:rsidR="004816F8" w:rsidRPr="004816F8" w14:paraId="553B0982"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8BAA007"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A9A1C44" w14:textId="77777777" w:rsidR="004816F8" w:rsidRPr="004816F8" w:rsidRDefault="004816F8" w:rsidP="004816F8">
            <w:pPr>
              <w:jc w:val="both"/>
              <w:textAlignment w:val="baseline"/>
              <w:rPr>
                <w:rFonts w:ascii="Segoe UI" w:hAnsi="Segoe UI" w:cs="Segoe UI"/>
                <w:sz w:val="18"/>
                <w:szCs w:val="18"/>
              </w:rPr>
            </w:pPr>
            <w:r w:rsidRPr="004816F8">
              <w:t>Mgr. Martin Kazík </w:t>
            </w:r>
          </w:p>
        </w:tc>
      </w:tr>
      <w:tr w:rsidR="004816F8" w:rsidRPr="004816F8" w14:paraId="7DFD66B8" w14:textId="77777777" w:rsidTr="00311B61">
        <w:trPr>
          <w:trHeight w:val="21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4E8B1E4"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26A554DD"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D5A9A73"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17E4267D"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56631CEF" w14:textId="77777777" w:rsidTr="00311B61">
        <w:trPr>
          <w:trHeight w:val="330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FB578C1" w14:textId="67A359F8" w:rsidR="004816F8" w:rsidRPr="0006124E" w:rsidRDefault="004816F8" w:rsidP="004816F8">
            <w:pPr>
              <w:jc w:val="both"/>
              <w:textAlignment w:val="baseline"/>
              <w:rPr>
                <w:sz w:val="18"/>
                <w:szCs w:val="18"/>
              </w:rPr>
            </w:pPr>
            <w:r w:rsidRPr="0006124E">
              <w:rPr>
                <w:color w:val="000000"/>
              </w:rPr>
              <w:t xml:space="preserve">Studenti se zapojují do projektů, které nejčastěji vrcholí realizací kulturních eventů komerčního, neziskového či uměleckého charakteru. Tyto projekty jsou zpravidla celé realizovány studenty FMK, kteří tvoří vše od koncepce daných projektů </w:t>
            </w:r>
            <w:r w:rsidR="0006124E">
              <w:rPr>
                <w:color w:val="000000"/>
              </w:rPr>
              <w:br/>
            </w:r>
            <w:r w:rsidRPr="0006124E">
              <w:rPr>
                <w:color w:val="000000"/>
              </w:rPr>
              <w:t>a tvorby programu, přes hledání partnerů, až po fázi realizační a akviziční. Studenti na začátku semestru nastupují na různě specializované pozice v připravených projektech. Studenti působí jak na manažerských pozicích, tak na pozicích řadových členů, či manažerů různých sekcí týmu, ve kterých získávají cenné zkušenosti od z</w:t>
            </w:r>
            <w:r w:rsidRPr="0006124E">
              <w:t>kušenějších kolegů z vyšších ročníků, ale zároveň předávají své zkušenosti kolegům z ročníků nižších.  </w:t>
            </w:r>
          </w:p>
          <w:p w14:paraId="217604EC" w14:textId="102880DA" w:rsidR="004816F8" w:rsidRPr="004816F8" w:rsidRDefault="004816F8" w:rsidP="004816F8">
            <w:pPr>
              <w:jc w:val="both"/>
              <w:textAlignment w:val="baseline"/>
              <w:rPr>
                <w:rFonts w:ascii="Segoe UI" w:hAnsi="Segoe UI" w:cs="Segoe UI"/>
                <w:sz w:val="18"/>
                <w:szCs w:val="18"/>
              </w:rPr>
            </w:pPr>
            <w:r w:rsidRPr="0006124E">
              <w:rPr>
                <w:color w:val="000000"/>
              </w:rPr>
              <w:t> Zimní semestr bývá zpravidla</w:t>
            </w:r>
            <w:r w:rsidRPr="004816F8">
              <w:rPr>
                <w:color w:val="000000"/>
              </w:rPr>
              <w:t xml:space="preserve"> zaměřen na fázi přípravnou a realizace daných eventů probíhá až v semestru letním. </w:t>
            </w:r>
            <w:r w:rsidRPr="004816F8">
              <w:rPr>
                <w:rFonts w:ascii="Calibri" w:hAnsi="Calibri" w:cs="Calibri"/>
                <w:sz w:val="22"/>
                <w:szCs w:val="22"/>
              </w:rPr>
              <w:t>  </w:t>
            </w:r>
          </w:p>
          <w:p w14:paraId="47A78F1A" w14:textId="77777777" w:rsidR="004816F8" w:rsidRPr="004816F8" w:rsidRDefault="004816F8" w:rsidP="004816F8">
            <w:pPr>
              <w:jc w:val="both"/>
              <w:textAlignment w:val="baseline"/>
              <w:rPr>
                <w:rFonts w:ascii="Segoe UI" w:hAnsi="Segoe UI" w:cs="Segoe UI"/>
                <w:sz w:val="18"/>
                <w:szCs w:val="18"/>
              </w:rPr>
            </w:pPr>
            <w:r w:rsidRPr="004816F8">
              <w:t>Probíraná témata: </w:t>
            </w:r>
          </w:p>
          <w:p w14:paraId="0229A939" w14:textId="77777777" w:rsidR="004816F8" w:rsidRPr="004816F8" w:rsidRDefault="004816F8" w:rsidP="004816F8">
            <w:pPr>
              <w:jc w:val="both"/>
              <w:textAlignment w:val="baseline"/>
              <w:rPr>
                <w:rFonts w:ascii="Segoe UI" w:hAnsi="Segoe UI" w:cs="Segoe UI"/>
                <w:sz w:val="18"/>
                <w:szCs w:val="18"/>
              </w:rPr>
            </w:pPr>
            <w:r w:rsidRPr="004816F8">
              <w:t>- aplikace teoretických znalostí nabytých v jiných předmětech v praxi; </w:t>
            </w:r>
          </w:p>
          <w:p w14:paraId="134D9BD8" w14:textId="77777777" w:rsidR="004816F8" w:rsidRPr="004816F8" w:rsidRDefault="004816F8" w:rsidP="004816F8">
            <w:pPr>
              <w:jc w:val="both"/>
              <w:textAlignment w:val="baseline"/>
              <w:rPr>
                <w:rFonts w:ascii="Segoe UI" w:hAnsi="Segoe UI" w:cs="Segoe UI"/>
                <w:sz w:val="18"/>
                <w:szCs w:val="18"/>
              </w:rPr>
            </w:pPr>
            <w:r w:rsidRPr="004816F8">
              <w:t>- mezioborová spolupráce studentů výtvarných oborů, marketingové komunikace a oboru kreativní odvětví a digitální kultura; </w:t>
            </w:r>
          </w:p>
          <w:p w14:paraId="2360606D" w14:textId="77777777" w:rsidR="004816F8" w:rsidRPr="004816F8" w:rsidRDefault="004816F8" w:rsidP="004816F8">
            <w:pPr>
              <w:jc w:val="both"/>
              <w:textAlignment w:val="baseline"/>
              <w:rPr>
                <w:rFonts w:ascii="Segoe UI" w:hAnsi="Segoe UI" w:cs="Segoe UI"/>
                <w:sz w:val="18"/>
                <w:szCs w:val="18"/>
              </w:rPr>
            </w:pPr>
            <w:r w:rsidRPr="004816F8">
              <w:t>- realizace celého projektu, který je připravován celý akademický rok; </w:t>
            </w:r>
          </w:p>
          <w:p w14:paraId="435FED7F" w14:textId="77777777" w:rsidR="004816F8" w:rsidRPr="004816F8" w:rsidRDefault="004816F8" w:rsidP="004816F8">
            <w:pPr>
              <w:jc w:val="both"/>
              <w:textAlignment w:val="baseline"/>
              <w:rPr>
                <w:rFonts w:ascii="Segoe UI" w:hAnsi="Segoe UI" w:cs="Segoe UI"/>
                <w:sz w:val="18"/>
                <w:szCs w:val="18"/>
              </w:rPr>
            </w:pPr>
            <w:r w:rsidRPr="004816F8">
              <w:t>- zpracování závěrečných zpráv, vyhodnocení projektu, jeho přínosu a doporučení do dalších ročníků. </w:t>
            </w:r>
          </w:p>
          <w:p w14:paraId="5226E7F1" w14:textId="77777777" w:rsidR="004816F8" w:rsidRPr="004816F8" w:rsidRDefault="004816F8" w:rsidP="004816F8">
            <w:pPr>
              <w:jc w:val="both"/>
              <w:textAlignment w:val="baseline"/>
              <w:rPr>
                <w:rFonts w:ascii="Segoe UI" w:hAnsi="Segoe UI" w:cs="Segoe UI"/>
                <w:sz w:val="18"/>
                <w:szCs w:val="18"/>
              </w:rPr>
            </w:pPr>
            <w:r w:rsidRPr="004816F8">
              <w:t> </w:t>
            </w:r>
          </w:p>
          <w:p w14:paraId="2978D30F" w14:textId="4AE25AB4" w:rsidR="00C833A8" w:rsidRDefault="00285184" w:rsidP="004816F8">
            <w:pPr>
              <w:jc w:val="both"/>
              <w:textAlignment w:val="baseline"/>
            </w:pPr>
            <w:r>
              <w:t>Studenti se naučí koor</w:t>
            </w:r>
            <w:r w:rsidR="004816F8" w:rsidRPr="004816F8">
              <w:t>d</w:t>
            </w:r>
            <w:r>
              <w:t>i</w:t>
            </w:r>
            <w:r w:rsidR="004816F8" w:rsidRPr="004816F8">
              <w:t>novat v týmech, komunikovat napříč různými součástmi fakulty, jednat a spolupracovat s externími subjekty. Osvojí si jednotlivé fáze realizace projektu a získají reálnou zkušenost s uskutečňováním projektu. </w:t>
            </w:r>
          </w:p>
          <w:p w14:paraId="399CFB57" w14:textId="4729E01F" w:rsidR="0006124E" w:rsidRPr="004816F8" w:rsidRDefault="0006124E" w:rsidP="004816F8">
            <w:pPr>
              <w:jc w:val="both"/>
              <w:textAlignment w:val="baseline"/>
              <w:rPr>
                <w:rFonts w:ascii="Segoe UI" w:hAnsi="Segoe UI" w:cs="Segoe UI"/>
                <w:sz w:val="18"/>
                <w:szCs w:val="18"/>
              </w:rPr>
            </w:pPr>
          </w:p>
        </w:tc>
      </w:tr>
      <w:tr w:rsidR="004816F8" w:rsidRPr="004816F8" w14:paraId="46378437"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3359DEFB"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6" w:type="dxa"/>
            <w:gridSpan w:val="6"/>
            <w:tcBorders>
              <w:top w:val="nil"/>
              <w:left w:val="single" w:sz="6" w:space="0" w:color="auto"/>
              <w:bottom w:val="nil"/>
              <w:right w:val="single" w:sz="6" w:space="0" w:color="auto"/>
            </w:tcBorders>
            <w:shd w:val="clear" w:color="auto" w:fill="auto"/>
            <w:hideMark/>
          </w:tcPr>
          <w:p w14:paraId="19CC1B14"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67D82C8E"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AD8036D" w14:textId="451B6621" w:rsidR="004816F8" w:rsidRPr="004816F8" w:rsidRDefault="004816F8" w:rsidP="004816F8">
            <w:pPr>
              <w:jc w:val="both"/>
              <w:textAlignment w:val="baseline"/>
              <w:rPr>
                <w:rFonts w:ascii="Segoe UI" w:hAnsi="Segoe UI" w:cs="Segoe UI"/>
                <w:sz w:val="18"/>
                <w:szCs w:val="18"/>
              </w:rPr>
            </w:pPr>
            <w:r w:rsidRPr="004816F8">
              <w:rPr>
                <w:b/>
                <w:bCs/>
              </w:rPr>
              <w:t>Povinná:</w:t>
            </w:r>
            <w:r w:rsidRPr="004816F8">
              <w:t> </w:t>
            </w:r>
          </w:p>
          <w:p w14:paraId="60FF202C" w14:textId="77777777" w:rsidR="00ED614C" w:rsidRPr="004816F8" w:rsidRDefault="00ED614C" w:rsidP="00ED614C">
            <w:pPr>
              <w:jc w:val="both"/>
              <w:textAlignment w:val="baseline"/>
              <w:rPr>
                <w:rFonts w:ascii="Segoe UI" w:hAnsi="Segoe UI" w:cs="Segoe UI"/>
                <w:sz w:val="18"/>
                <w:szCs w:val="18"/>
              </w:rPr>
            </w:pPr>
            <w:r w:rsidRPr="004816F8">
              <w:rPr>
                <w:color w:val="454545"/>
                <w:shd w:val="clear" w:color="auto" w:fill="FFFFFF"/>
              </w:rPr>
              <w:t xml:space="preserve">BOUKAL, Petr. </w:t>
            </w:r>
            <w:r w:rsidRPr="004816F8">
              <w:rPr>
                <w:i/>
                <w:iCs/>
                <w:color w:val="454545"/>
                <w:shd w:val="clear" w:color="auto" w:fill="FFFFFF"/>
              </w:rPr>
              <w:t>Fundraising pro neziskové organizace</w:t>
            </w:r>
            <w:r w:rsidRPr="004816F8">
              <w:rPr>
                <w:color w:val="454545"/>
                <w:shd w:val="clear" w:color="auto" w:fill="FFFFFF"/>
              </w:rPr>
              <w:t>. Praha: Grada, 2013. Expert (Grada). ISBN 978-80-247-4487-2.</w:t>
            </w:r>
            <w:r w:rsidRPr="004816F8">
              <w:rPr>
                <w:color w:val="454545"/>
              </w:rPr>
              <w:t> </w:t>
            </w:r>
          </w:p>
          <w:p w14:paraId="3682259B" w14:textId="325CEA7F" w:rsidR="00ED614C" w:rsidRPr="004816F8" w:rsidRDefault="00ED614C" w:rsidP="00ED614C">
            <w:pPr>
              <w:jc w:val="both"/>
              <w:textAlignment w:val="baseline"/>
              <w:rPr>
                <w:rFonts w:ascii="Segoe UI" w:hAnsi="Segoe UI" w:cs="Segoe UI"/>
                <w:sz w:val="18"/>
                <w:szCs w:val="18"/>
              </w:rPr>
            </w:pPr>
            <w:r w:rsidRPr="004816F8">
              <w:t xml:space="preserve">DOWSON, Ruth a David BASSETT. </w:t>
            </w:r>
            <w:r w:rsidRPr="004816F8">
              <w:rPr>
                <w:i/>
                <w:iCs/>
              </w:rPr>
              <w:t xml:space="preserve">Event </w:t>
            </w:r>
            <w:proofErr w:type="spellStart"/>
            <w:r w:rsidRPr="004816F8">
              <w:rPr>
                <w:i/>
                <w:iCs/>
              </w:rPr>
              <w:t>planning</w:t>
            </w:r>
            <w:proofErr w:type="spellEnd"/>
            <w:r w:rsidRPr="004816F8">
              <w:rPr>
                <w:i/>
                <w:iCs/>
              </w:rPr>
              <w:t xml:space="preserve"> and management: </w:t>
            </w:r>
            <w:proofErr w:type="spellStart"/>
            <w:r w:rsidRPr="004816F8">
              <w:rPr>
                <w:i/>
                <w:iCs/>
              </w:rPr>
              <w:t>principles</w:t>
            </w:r>
            <w:proofErr w:type="spellEnd"/>
            <w:r w:rsidRPr="004816F8">
              <w:rPr>
                <w:i/>
                <w:iCs/>
              </w:rPr>
              <w:t xml:space="preserve">, </w:t>
            </w:r>
            <w:proofErr w:type="spellStart"/>
            <w:r w:rsidRPr="004816F8">
              <w:rPr>
                <w:i/>
                <w:iCs/>
              </w:rPr>
              <w:t>planning</w:t>
            </w:r>
            <w:proofErr w:type="spellEnd"/>
            <w:r w:rsidRPr="004816F8">
              <w:rPr>
                <w:i/>
                <w:iCs/>
              </w:rPr>
              <w:t xml:space="preserve"> and </w:t>
            </w:r>
            <w:proofErr w:type="spellStart"/>
            <w:r w:rsidRPr="004816F8">
              <w:rPr>
                <w:i/>
                <w:iCs/>
              </w:rPr>
              <w:t>practice</w:t>
            </w:r>
            <w:proofErr w:type="spellEnd"/>
            <w:r w:rsidRPr="004816F8">
              <w:rPr>
                <w:i/>
                <w:iCs/>
              </w:rPr>
              <w:t xml:space="preserve">. </w:t>
            </w:r>
            <w:r w:rsidRPr="004816F8">
              <w:t xml:space="preserve">Second </w:t>
            </w:r>
            <w:proofErr w:type="spellStart"/>
            <w:r w:rsidRPr="004816F8">
              <w:t>edition</w:t>
            </w:r>
            <w:proofErr w:type="spellEnd"/>
            <w:r w:rsidRPr="004816F8">
              <w:t xml:space="preserve">. London: </w:t>
            </w:r>
            <w:proofErr w:type="spellStart"/>
            <w:r w:rsidRPr="004816F8">
              <w:t>KoganPage</w:t>
            </w:r>
            <w:proofErr w:type="spellEnd"/>
            <w:r w:rsidRPr="004816F8">
              <w:t>, 201</w:t>
            </w:r>
            <w:r w:rsidR="00057C59">
              <w:t>8</w:t>
            </w:r>
            <w:r w:rsidRPr="004816F8">
              <w:t>. ISBN 9780749483319. </w:t>
            </w:r>
          </w:p>
          <w:p w14:paraId="2C085772" w14:textId="77777777" w:rsidR="004816F8" w:rsidRPr="004816F8" w:rsidRDefault="004816F8" w:rsidP="004816F8">
            <w:pPr>
              <w:jc w:val="both"/>
              <w:textAlignment w:val="baseline"/>
              <w:rPr>
                <w:rFonts w:ascii="Segoe UI" w:hAnsi="Segoe UI" w:cs="Segoe UI"/>
                <w:sz w:val="18"/>
                <w:szCs w:val="18"/>
              </w:rPr>
            </w:pPr>
            <w:r w:rsidRPr="004816F8">
              <w:rPr>
                <w:color w:val="454545"/>
              </w:rPr>
              <w:t xml:space="preserve">HOMMEROVÁ, Dita. </w:t>
            </w:r>
            <w:r w:rsidRPr="004816F8">
              <w:rPr>
                <w:i/>
                <w:iCs/>
                <w:color w:val="454545"/>
              </w:rPr>
              <w:t>Branding neziskových organi</w:t>
            </w:r>
            <w:r w:rsidRPr="004816F8">
              <w:rPr>
                <w:i/>
                <w:iCs/>
              </w:rPr>
              <w:t>zací.</w:t>
            </w:r>
            <w:r w:rsidRPr="004816F8">
              <w:t xml:space="preserve"> </w:t>
            </w:r>
            <w:r w:rsidRPr="00057C59">
              <w:t>Žatec: Ohře Media, 2015. ISBN 978-80-905122-8-3.</w:t>
            </w:r>
            <w:r w:rsidRPr="004816F8">
              <w:rPr>
                <w:rFonts w:ascii="Segoe UI" w:hAnsi="Segoe UI" w:cs="Segoe UI"/>
              </w:rPr>
              <w:t> </w:t>
            </w:r>
          </w:p>
          <w:p w14:paraId="29AA09C7" w14:textId="77777777" w:rsidR="00ED614C" w:rsidRDefault="004816F8" w:rsidP="004816F8">
            <w:pPr>
              <w:jc w:val="both"/>
              <w:textAlignment w:val="baseline"/>
              <w:rPr>
                <w:color w:val="454545"/>
              </w:rPr>
            </w:pPr>
            <w:r w:rsidRPr="004816F8">
              <w:rPr>
                <w:color w:val="454545"/>
              </w:rPr>
              <w:t xml:space="preserve">KNOBLAUCH, </w:t>
            </w:r>
            <w:proofErr w:type="spellStart"/>
            <w:r w:rsidRPr="004816F8">
              <w:rPr>
                <w:color w:val="454545"/>
              </w:rPr>
              <w:t>Jörg</w:t>
            </w:r>
            <w:proofErr w:type="spellEnd"/>
            <w:r w:rsidRPr="004816F8">
              <w:rPr>
                <w:color w:val="454545"/>
              </w:rPr>
              <w:t xml:space="preserve">. </w:t>
            </w:r>
            <w:r w:rsidRPr="004816F8">
              <w:rPr>
                <w:i/>
                <w:iCs/>
                <w:color w:val="454545"/>
              </w:rPr>
              <w:t>Time management: mějte svůj čas pod kontrolou</w:t>
            </w:r>
            <w:r w:rsidRPr="004816F8">
              <w:rPr>
                <w:color w:val="454545"/>
              </w:rPr>
              <w:t>. Praha: Grad</w:t>
            </w:r>
            <w:r w:rsidR="00ED614C">
              <w:rPr>
                <w:color w:val="454545"/>
              </w:rPr>
              <w:t>a, 2012. ISBN 978-80-247-4431-</w:t>
            </w:r>
          </w:p>
          <w:p w14:paraId="570F8B00" w14:textId="3013E43F" w:rsidR="004816F8" w:rsidRPr="004816F8" w:rsidRDefault="00ED614C" w:rsidP="004816F8">
            <w:pPr>
              <w:jc w:val="both"/>
              <w:textAlignment w:val="baseline"/>
              <w:rPr>
                <w:rFonts w:ascii="Segoe UI" w:hAnsi="Segoe UI" w:cs="Segoe UI"/>
                <w:sz w:val="18"/>
                <w:szCs w:val="18"/>
              </w:rPr>
            </w:pPr>
            <w:r w:rsidRPr="004816F8">
              <w:rPr>
                <w:color w:val="454545"/>
              </w:rPr>
              <w:t xml:space="preserve">SMOLOVÁ, Helena. </w:t>
            </w:r>
            <w:r w:rsidRPr="004816F8">
              <w:rPr>
                <w:i/>
                <w:iCs/>
                <w:color w:val="454545"/>
              </w:rPr>
              <w:t>Leadership</w:t>
            </w:r>
            <w:r w:rsidRPr="004816F8">
              <w:rPr>
                <w:color w:val="454545"/>
              </w:rPr>
              <w:t>. Praha: Vysoká škola ekonomie a managementu, 2018. ISBN 978-80-87839-96-6. </w:t>
            </w:r>
          </w:p>
          <w:p w14:paraId="4E0BD8E6" w14:textId="77777777" w:rsidR="004816F8" w:rsidRPr="004816F8" w:rsidRDefault="004816F8" w:rsidP="004816F8">
            <w:pPr>
              <w:jc w:val="both"/>
              <w:textAlignment w:val="baseline"/>
              <w:rPr>
                <w:rFonts w:ascii="Segoe UI" w:hAnsi="Segoe UI" w:cs="Segoe UI"/>
                <w:sz w:val="18"/>
                <w:szCs w:val="18"/>
              </w:rPr>
            </w:pPr>
            <w:r w:rsidRPr="004816F8">
              <w:rPr>
                <w:b/>
                <w:bCs/>
              </w:rPr>
              <w:t>Doporučená:</w:t>
            </w:r>
            <w:r w:rsidRPr="004816F8">
              <w:t> </w:t>
            </w:r>
          </w:p>
          <w:p w14:paraId="491B6EC3" w14:textId="77777777" w:rsidR="00C2233D" w:rsidRDefault="00ED614C" w:rsidP="00ED614C">
            <w:pPr>
              <w:jc w:val="both"/>
              <w:textAlignment w:val="baseline"/>
            </w:pPr>
            <w:r w:rsidRPr="004816F8">
              <w:t xml:space="preserve">DOLEŽAL, Jan a Jiří KRÁTKÝ. </w:t>
            </w:r>
            <w:r w:rsidRPr="004816F8">
              <w:rPr>
                <w:i/>
                <w:iCs/>
              </w:rPr>
              <w:t xml:space="preserve">Projektový management v praxi: naučte se řídit </w:t>
            </w:r>
            <w:r w:rsidR="00F20F30" w:rsidRPr="004816F8">
              <w:rPr>
                <w:i/>
                <w:iCs/>
              </w:rPr>
              <w:t>projekty!</w:t>
            </w:r>
            <w:r w:rsidRPr="004816F8">
              <w:rPr>
                <w:i/>
                <w:iCs/>
              </w:rPr>
              <w:t xml:space="preserve"> </w:t>
            </w:r>
            <w:r w:rsidR="00057C59">
              <w:t>Praha: Grada, 2017</w:t>
            </w:r>
            <w:r w:rsidRPr="004816F8">
              <w:t xml:space="preserve">. </w:t>
            </w:r>
          </w:p>
          <w:p w14:paraId="7747F9A2" w14:textId="0970D802" w:rsidR="00ED614C" w:rsidRPr="004816F8" w:rsidRDefault="00ED614C" w:rsidP="00ED614C">
            <w:pPr>
              <w:jc w:val="both"/>
              <w:textAlignment w:val="baseline"/>
              <w:rPr>
                <w:rFonts w:ascii="Segoe UI" w:hAnsi="Segoe UI" w:cs="Segoe UI"/>
                <w:sz w:val="18"/>
                <w:szCs w:val="18"/>
              </w:rPr>
            </w:pPr>
            <w:r w:rsidRPr="004816F8">
              <w:t>ISBN 9788024756936.  </w:t>
            </w:r>
          </w:p>
          <w:p w14:paraId="19903438" w14:textId="56381D6F" w:rsidR="00ED614C" w:rsidRPr="004816F8" w:rsidRDefault="00ED614C" w:rsidP="00ED614C">
            <w:pPr>
              <w:jc w:val="both"/>
              <w:textAlignment w:val="baseline"/>
              <w:rPr>
                <w:rFonts w:ascii="Segoe UI" w:hAnsi="Segoe UI" w:cs="Segoe UI"/>
                <w:sz w:val="18"/>
                <w:szCs w:val="18"/>
              </w:rPr>
            </w:pPr>
            <w:r w:rsidRPr="004816F8">
              <w:t xml:space="preserve">FIELDING, Paul J. </w:t>
            </w:r>
            <w:r w:rsidRPr="004816F8">
              <w:rPr>
                <w:i/>
                <w:iCs/>
              </w:rPr>
              <w:t xml:space="preserve">Jak správně řídit projekty: osvojte si nezbytné dovednosti pro časově a finančně efektivní řízení projektů. </w:t>
            </w:r>
            <w:r w:rsidR="00057C59">
              <w:t>V Brně: Lingea, 2020</w:t>
            </w:r>
            <w:r w:rsidRPr="004816F8">
              <w:t>. Vstříc úspěchu. ISBN 978-80-7508-622-8. </w:t>
            </w:r>
          </w:p>
          <w:p w14:paraId="6198140C" w14:textId="1B7FFF8C" w:rsidR="00ED614C" w:rsidRPr="004816F8" w:rsidRDefault="00ED614C" w:rsidP="00ED614C">
            <w:pPr>
              <w:jc w:val="both"/>
              <w:textAlignment w:val="baseline"/>
              <w:rPr>
                <w:rFonts w:ascii="Segoe UI" w:hAnsi="Segoe UI" w:cs="Segoe UI"/>
                <w:sz w:val="18"/>
                <w:szCs w:val="18"/>
              </w:rPr>
            </w:pPr>
            <w:r w:rsidRPr="004816F8">
              <w:t xml:space="preserve">PATOČKA, Jiří. </w:t>
            </w:r>
            <w:r w:rsidRPr="004816F8">
              <w:rPr>
                <w:i/>
                <w:iCs/>
              </w:rPr>
              <w:t>Evaluace v kultuře: ekonomické hodnocení kulturních událostí a festivalů. [</w:t>
            </w:r>
            <w:r w:rsidRPr="004816F8">
              <w:t>Praha]: Prof</w:t>
            </w:r>
            <w:r w:rsidR="00057C59">
              <w:t xml:space="preserve">essional </w:t>
            </w:r>
            <w:proofErr w:type="spellStart"/>
            <w:r w:rsidR="00057C59">
              <w:t>Publishing</w:t>
            </w:r>
            <w:proofErr w:type="spellEnd"/>
            <w:r w:rsidR="00057C59">
              <w:t>, 2017</w:t>
            </w:r>
            <w:r w:rsidRPr="004816F8">
              <w:t>. ISBN 9788088260042. </w:t>
            </w:r>
          </w:p>
          <w:p w14:paraId="378CBE74" w14:textId="7DF5E2A4" w:rsidR="004816F8" w:rsidRPr="004816F8" w:rsidRDefault="004816F8" w:rsidP="004816F8">
            <w:pPr>
              <w:jc w:val="both"/>
              <w:textAlignment w:val="baseline"/>
              <w:rPr>
                <w:rFonts w:ascii="Segoe UI" w:hAnsi="Segoe UI" w:cs="Segoe UI"/>
                <w:sz w:val="18"/>
                <w:szCs w:val="18"/>
              </w:rPr>
            </w:pPr>
            <w:r w:rsidRPr="004816F8">
              <w:t xml:space="preserve">PRESTON, Chris. </w:t>
            </w:r>
            <w:r w:rsidRPr="004816F8">
              <w:rPr>
                <w:i/>
                <w:iCs/>
              </w:rPr>
              <w:t xml:space="preserve">Event marketing: </w:t>
            </w:r>
            <w:proofErr w:type="spellStart"/>
            <w:r w:rsidRPr="004816F8">
              <w:rPr>
                <w:i/>
                <w:iCs/>
              </w:rPr>
              <w:t>how</w:t>
            </w:r>
            <w:proofErr w:type="spellEnd"/>
            <w:r w:rsidRPr="004816F8">
              <w:rPr>
                <w:i/>
                <w:iCs/>
              </w:rPr>
              <w:t xml:space="preserve"> to </w:t>
            </w:r>
            <w:proofErr w:type="spellStart"/>
            <w:r w:rsidRPr="004816F8">
              <w:rPr>
                <w:i/>
                <w:iCs/>
              </w:rPr>
              <w:t>successfully</w:t>
            </w:r>
            <w:proofErr w:type="spellEnd"/>
            <w:r w:rsidRPr="004816F8">
              <w:rPr>
                <w:i/>
                <w:iCs/>
              </w:rPr>
              <w:t xml:space="preserve"> </w:t>
            </w:r>
            <w:proofErr w:type="spellStart"/>
            <w:r w:rsidRPr="004816F8">
              <w:rPr>
                <w:i/>
                <w:iCs/>
              </w:rPr>
              <w:t>promote</w:t>
            </w:r>
            <w:proofErr w:type="spellEnd"/>
            <w:r w:rsidRPr="004816F8">
              <w:rPr>
                <w:i/>
                <w:iCs/>
              </w:rPr>
              <w:t xml:space="preserve"> </w:t>
            </w:r>
            <w:proofErr w:type="spellStart"/>
            <w:r w:rsidRPr="004816F8">
              <w:rPr>
                <w:i/>
                <w:iCs/>
              </w:rPr>
              <w:t>events</w:t>
            </w:r>
            <w:proofErr w:type="spellEnd"/>
            <w:r w:rsidRPr="004816F8">
              <w:rPr>
                <w:i/>
                <w:iCs/>
              </w:rPr>
              <w:t xml:space="preserve">, </w:t>
            </w:r>
            <w:proofErr w:type="spellStart"/>
            <w:r w:rsidRPr="004816F8">
              <w:rPr>
                <w:i/>
                <w:iCs/>
              </w:rPr>
              <w:t>festivals</w:t>
            </w:r>
            <w:proofErr w:type="spellEnd"/>
            <w:r w:rsidRPr="004816F8">
              <w:rPr>
                <w:i/>
                <w:iCs/>
              </w:rPr>
              <w:t xml:space="preserve">, </w:t>
            </w:r>
            <w:proofErr w:type="spellStart"/>
            <w:r w:rsidRPr="004816F8">
              <w:rPr>
                <w:i/>
                <w:iCs/>
              </w:rPr>
              <w:t>conventions</w:t>
            </w:r>
            <w:proofErr w:type="spellEnd"/>
            <w:r w:rsidRPr="004816F8">
              <w:rPr>
                <w:i/>
                <w:iCs/>
              </w:rPr>
              <w:t xml:space="preserve">, and </w:t>
            </w:r>
            <w:proofErr w:type="spellStart"/>
            <w:r w:rsidRPr="004816F8">
              <w:rPr>
                <w:i/>
                <w:iCs/>
              </w:rPr>
              <w:t>expositions</w:t>
            </w:r>
            <w:proofErr w:type="spellEnd"/>
            <w:r w:rsidRPr="004816F8">
              <w:t xml:space="preserve">. 2nd </w:t>
            </w:r>
            <w:proofErr w:type="spellStart"/>
            <w:r w:rsidRPr="004816F8">
              <w:t>ed</w:t>
            </w:r>
            <w:proofErr w:type="spellEnd"/>
            <w:r w:rsidRPr="004816F8">
              <w:t xml:space="preserve">. </w:t>
            </w:r>
            <w:proofErr w:type="spellStart"/>
            <w:r w:rsidRPr="004816F8">
              <w:t>Hoboken</w:t>
            </w:r>
            <w:proofErr w:type="spellEnd"/>
            <w:r w:rsidRPr="004816F8">
              <w:t xml:space="preserve">, New Jersey: John </w:t>
            </w:r>
            <w:proofErr w:type="spellStart"/>
            <w:r w:rsidRPr="004816F8">
              <w:t>Wi</w:t>
            </w:r>
            <w:r w:rsidR="00057C59">
              <w:t>ley</w:t>
            </w:r>
            <w:proofErr w:type="spellEnd"/>
            <w:r w:rsidR="00057C59">
              <w:t>, 2012</w:t>
            </w:r>
            <w:r w:rsidRPr="004816F8">
              <w:t xml:space="preserve">. </w:t>
            </w:r>
            <w:proofErr w:type="spellStart"/>
            <w:r w:rsidRPr="004816F8">
              <w:t>Wiley</w:t>
            </w:r>
            <w:proofErr w:type="spellEnd"/>
            <w:r w:rsidRPr="004816F8">
              <w:t xml:space="preserve"> event management </w:t>
            </w:r>
            <w:proofErr w:type="spellStart"/>
            <w:r w:rsidRPr="004816F8">
              <w:t>series</w:t>
            </w:r>
            <w:proofErr w:type="spellEnd"/>
            <w:r w:rsidRPr="004816F8">
              <w:t>. ISBN 9780470891070 </w:t>
            </w:r>
          </w:p>
          <w:p w14:paraId="6BEC6B2A" w14:textId="100B5608" w:rsidR="004816F8" w:rsidRPr="004816F8" w:rsidRDefault="004816F8">
            <w:pPr>
              <w:jc w:val="both"/>
              <w:textAlignment w:val="baseline"/>
              <w:rPr>
                <w:rFonts w:ascii="Segoe UI" w:hAnsi="Segoe UI" w:cs="Segoe UI"/>
                <w:sz w:val="18"/>
                <w:szCs w:val="18"/>
              </w:rPr>
            </w:pPr>
          </w:p>
        </w:tc>
      </w:tr>
    </w:tbl>
    <w:p w14:paraId="6E6A0F3E" w14:textId="16551EB8" w:rsidR="00665B17" w:rsidRDefault="00665B17"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816F8" w:rsidRPr="004816F8" w14:paraId="680FA92C"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8ED0618"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19101DB7"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3BD9F0C0"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2F5C194" w14:textId="77777777" w:rsidR="004816F8" w:rsidRPr="004816F8" w:rsidRDefault="004816F8" w:rsidP="004816F8">
            <w:pPr>
              <w:jc w:val="both"/>
              <w:textAlignment w:val="baseline"/>
              <w:rPr>
                <w:rFonts w:ascii="Segoe UI" w:hAnsi="Segoe UI" w:cs="Segoe UI"/>
                <w:sz w:val="18"/>
                <w:szCs w:val="18"/>
              </w:rPr>
            </w:pPr>
            <w:r w:rsidRPr="004816F8">
              <w:t>Komunikační agentura 4 </w:t>
            </w:r>
          </w:p>
        </w:tc>
      </w:tr>
      <w:tr w:rsidR="004816F8" w:rsidRPr="004816F8" w14:paraId="23C9A11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A50ABE2"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3DEABA2" w14:textId="77777777" w:rsidR="004816F8" w:rsidRPr="004816F8" w:rsidRDefault="004816F8" w:rsidP="004816F8">
            <w:pPr>
              <w:jc w:val="both"/>
              <w:textAlignment w:val="baseline"/>
              <w:rPr>
                <w:rFonts w:ascii="Segoe UI" w:hAnsi="Segoe UI" w:cs="Segoe UI"/>
                <w:sz w:val="18"/>
                <w:szCs w:val="18"/>
              </w:rPr>
            </w:pPr>
            <w:r w:rsidRPr="004816F8">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06B37F9"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1C4F284C" w14:textId="77777777" w:rsidR="004816F8" w:rsidRPr="004816F8" w:rsidRDefault="004816F8" w:rsidP="004816F8">
            <w:pPr>
              <w:jc w:val="both"/>
              <w:textAlignment w:val="baseline"/>
              <w:rPr>
                <w:rFonts w:ascii="Segoe UI" w:hAnsi="Segoe UI" w:cs="Segoe UI"/>
                <w:sz w:val="18"/>
                <w:szCs w:val="18"/>
              </w:rPr>
            </w:pPr>
            <w:r w:rsidRPr="004816F8">
              <w:t>2/LS </w:t>
            </w:r>
          </w:p>
        </w:tc>
      </w:tr>
      <w:tr w:rsidR="004816F8" w:rsidRPr="004816F8" w14:paraId="7D394122"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9367D2D"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6CDE33" w14:textId="77777777" w:rsidR="004816F8" w:rsidRPr="004816F8" w:rsidRDefault="004816F8" w:rsidP="004816F8">
            <w:pPr>
              <w:jc w:val="both"/>
              <w:textAlignment w:val="baseline"/>
              <w:rPr>
                <w:rFonts w:ascii="Segoe UI" w:hAnsi="Segoe UI" w:cs="Segoe UI"/>
                <w:sz w:val="18"/>
                <w:szCs w:val="18"/>
              </w:rPr>
            </w:pPr>
            <w:r w:rsidRPr="004816F8">
              <w:t>26c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0D94FC82"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27A7C0A0" w14:textId="77777777" w:rsidR="004816F8" w:rsidRPr="004816F8" w:rsidRDefault="004816F8" w:rsidP="004816F8">
            <w:pPr>
              <w:jc w:val="both"/>
              <w:textAlignment w:val="baseline"/>
              <w:rPr>
                <w:rFonts w:ascii="Segoe UI" w:hAnsi="Segoe UI" w:cs="Segoe UI"/>
                <w:sz w:val="18"/>
                <w:szCs w:val="18"/>
              </w:rPr>
            </w:pPr>
            <w:r w:rsidRPr="004816F8">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99572D8"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563B591" w14:textId="77777777" w:rsidR="004816F8" w:rsidRPr="004816F8" w:rsidRDefault="004816F8" w:rsidP="004816F8">
            <w:pPr>
              <w:jc w:val="both"/>
              <w:textAlignment w:val="baseline"/>
              <w:rPr>
                <w:rFonts w:ascii="Segoe UI" w:hAnsi="Segoe UI" w:cs="Segoe UI"/>
                <w:sz w:val="18"/>
                <w:szCs w:val="18"/>
              </w:rPr>
            </w:pPr>
            <w:r w:rsidRPr="004816F8">
              <w:t>3 </w:t>
            </w:r>
          </w:p>
        </w:tc>
      </w:tr>
      <w:tr w:rsidR="004816F8" w:rsidRPr="004816F8" w14:paraId="3DD78FC5"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8849DCE"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32A6A368"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599A43BD"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1B33AE2"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3E69A10" w14:textId="77777777" w:rsidR="004816F8" w:rsidRPr="004816F8" w:rsidRDefault="004816F8" w:rsidP="004816F8">
            <w:pPr>
              <w:jc w:val="both"/>
              <w:textAlignment w:val="baseline"/>
              <w:rPr>
                <w:rFonts w:ascii="Segoe UI" w:hAnsi="Segoe UI" w:cs="Segoe UI"/>
                <w:sz w:val="18"/>
                <w:szCs w:val="18"/>
              </w:rPr>
            </w:pPr>
            <w:r w:rsidRPr="004816F8">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0B126DC"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2CB7F7" w14:textId="77777777" w:rsidR="004816F8" w:rsidRPr="004816F8" w:rsidRDefault="004816F8" w:rsidP="004816F8">
            <w:pPr>
              <w:jc w:val="both"/>
              <w:textAlignment w:val="baseline"/>
              <w:rPr>
                <w:rFonts w:ascii="Segoe UI" w:hAnsi="Segoe UI" w:cs="Segoe UI"/>
                <w:sz w:val="18"/>
                <w:szCs w:val="18"/>
              </w:rPr>
            </w:pPr>
            <w:r w:rsidRPr="004816F8">
              <w:t>cvičení </w:t>
            </w:r>
          </w:p>
        </w:tc>
      </w:tr>
      <w:tr w:rsidR="004816F8" w:rsidRPr="004816F8" w14:paraId="507A844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E258EAB"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98F7B50" w14:textId="1BE877DA" w:rsidR="004816F8" w:rsidRPr="004816F8" w:rsidRDefault="004816F8" w:rsidP="004816F8">
            <w:pPr>
              <w:jc w:val="both"/>
              <w:textAlignment w:val="baseline"/>
              <w:rPr>
                <w:rFonts w:ascii="Segoe UI" w:hAnsi="Segoe UI" w:cs="Segoe UI"/>
                <w:sz w:val="18"/>
                <w:szCs w:val="18"/>
              </w:rPr>
            </w:pPr>
          </w:p>
        </w:tc>
      </w:tr>
      <w:tr w:rsidR="004816F8" w:rsidRPr="004816F8" w14:paraId="4A5D8FA9" w14:textId="77777777" w:rsidTr="00311B61">
        <w:trPr>
          <w:trHeight w:val="54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04AABA7" w14:textId="77777777" w:rsidR="00ED614C" w:rsidRPr="004816F8" w:rsidRDefault="00ED614C" w:rsidP="00ED614C">
            <w:pPr>
              <w:jc w:val="both"/>
              <w:textAlignment w:val="baseline"/>
              <w:rPr>
                <w:rFonts w:ascii="Segoe UI" w:hAnsi="Segoe UI" w:cs="Segoe UI"/>
                <w:sz w:val="18"/>
                <w:szCs w:val="18"/>
              </w:rPr>
            </w:pPr>
            <w:r w:rsidRPr="004816F8">
              <w:t>1. Aktivní práce v projektovém týmu a splnění všech požadavků, za něž je student v rámci projektu odpovědný. </w:t>
            </w:r>
          </w:p>
          <w:p w14:paraId="0BA80E1F" w14:textId="77777777" w:rsidR="00ED614C" w:rsidRPr="004816F8" w:rsidRDefault="00ED614C" w:rsidP="00ED614C">
            <w:pPr>
              <w:jc w:val="both"/>
              <w:textAlignment w:val="baseline"/>
              <w:rPr>
                <w:rFonts w:ascii="Segoe UI" w:hAnsi="Segoe UI" w:cs="Segoe UI"/>
                <w:sz w:val="18"/>
                <w:szCs w:val="18"/>
              </w:rPr>
            </w:pPr>
            <w:r w:rsidRPr="004816F8">
              <w:t>2. Včasné odevzdávání požadované práce ke konzultacím a ke schválení (dle podrobného harmonogramu projektu). </w:t>
            </w:r>
          </w:p>
          <w:p w14:paraId="74FD7E2C" w14:textId="77777777" w:rsidR="00ED614C" w:rsidRDefault="00ED614C" w:rsidP="00ED614C">
            <w:pPr>
              <w:jc w:val="both"/>
              <w:textAlignment w:val="baseline"/>
            </w:pPr>
            <w:r w:rsidRPr="004816F8">
              <w:t xml:space="preserve">3. Vyplnění </w:t>
            </w:r>
            <w:proofErr w:type="spellStart"/>
            <w:r w:rsidRPr="004816F8">
              <w:t>sebeevaluačního</w:t>
            </w:r>
            <w:proofErr w:type="spellEnd"/>
            <w:r w:rsidRPr="004816F8">
              <w:t xml:space="preserve"> formuláře. </w:t>
            </w:r>
          </w:p>
          <w:p w14:paraId="07308370" w14:textId="30F2FDC0" w:rsidR="004816F8" w:rsidRPr="004816F8" w:rsidRDefault="004816F8" w:rsidP="00ED614C">
            <w:pPr>
              <w:jc w:val="both"/>
              <w:textAlignment w:val="baseline"/>
              <w:rPr>
                <w:rFonts w:ascii="Segoe UI" w:hAnsi="Segoe UI" w:cs="Segoe UI"/>
                <w:sz w:val="18"/>
                <w:szCs w:val="18"/>
              </w:rPr>
            </w:pPr>
            <w:r w:rsidRPr="004816F8">
              <w:t>4. Pravidelná a komunikace s vedením Komunikační agentury (týká se hlavních vedoucích pozic). </w:t>
            </w:r>
          </w:p>
          <w:p w14:paraId="6B2F20A6" w14:textId="77777777" w:rsidR="004816F8" w:rsidRPr="004816F8" w:rsidRDefault="004816F8" w:rsidP="004816F8">
            <w:pPr>
              <w:jc w:val="both"/>
              <w:textAlignment w:val="baseline"/>
              <w:rPr>
                <w:rFonts w:ascii="Segoe UI" w:hAnsi="Segoe UI" w:cs="Segoe UI"/>
                <w:sz w:val="18"/>
                <w:szCs w:val="18"/>
              </w:rPr>
            </w:pPr>
            <w:r w:rsidRPr="004816F8">
              <w:t>5. Veřejná prezentace o průběhu a výsledcích projektu. </w:t>
            </w:r>
          </w:p>
          <w:p w14:paraId="0A046CA8" w14:textId="77777777" w:rsidR="004816F8" w:rsidRPr="004816F8" w:rsidRDefault="004816F8" w:rsidP="004816F8">
            <w:pPr>
              <w:textAlignment w:val="baseline"/>
              <w:rPr>
                <w:rFonts w:ascii="Segoe UI" w:hAnsi="Segoe UI" w:cs="Segoe UI"/>
                <w:sz w:val="18"/>
                <w:szCs w:val="18"/>
              </w:rPr>
            </w:pPr>
            <w:r w:rsidRPr="004816F8">
              <w:t>6. U vedoucích složek také pravidelné reportování o výsledcích své činnosti (prostřednictvím newsletteru). </w:t>
            </w:r>
          </w:p>
          <w:p w14:paraId="66C90F51" w14:textId="77777777" w:rsidR="004816F8" w:rsidRPr="004816F8" w:rsidRDefault="004816F8" w:rsidP="004816F8">
            <w:pPr>
              <w:textAlignment w:val="baseline"/>
              <w:rPr>
                <w:rFonts w:ascii="Segoe UI" w:hAnsi="Segoe UI" w:cs="Segoe UI"/>
                <w:sz w:val="18"/>
                <w:szCs w:val="18"/>
              </w:rPr>
            </w:pPr>
            <w:r w:rsidRPr="004816F8">
              <w:t>7. Odevzdání příspěvku do knihy projektu/ závěrečné zprávy za danou sekci. </w:t>
            </w:r>
          </w:p>
        </w:tc>
      </w:tr>
      <w:tr w:rsidR="004816F8" w:rsidRPr="004816F8" w14:paraId="67A8D1E3"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25D1C31"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490F3674" w14:textId="77777777" w:rsidR="004816F8" w:rsidRPr="004816F8" w:rsidRDefault="004816F8" w:rsidP="004816F8">
            <w:pPr>
              <w:jc w:val="both"/>
              <w:textAlignment w:val="baseline"/>
              <w:rPr>
                <w:rFonts w:ascii="Segoe UI" w:hAnsi="Segoe UI" w:cs="Segoe UI"/>
                <w:sz w:val="18"/>
                <w:szCs w:val="18"/>
              </w:rPr>
            </w:pPr>
            <w:r w:rsidRPr="004816F8">
              <w:t>Mgr. Martin Kazík </w:t>
            </w:r>
          </w:p>
        </w:tc>
      </w:tr>
      <w:tr w:rsidR="004816F8" w:rsidRPr="004816F8" w14:paraId="0EE5BC0A"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5288E8D3"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958CE0D" w14:textId="3258282A" w:rsidR="004816F8" w:rsidRPr="004816F8" w:rsidRDefault="004816F8" w:rsidP="004816F8">
            <w:pPr>
              <w:jc w:val="both"/>
              <w:textAlignment w:val="baseline"/>
              <w:rPr>
                <w:rFonts w:ascii="Segoe UI" w:hAnsi="Segoe UI" w:cs="Segoe UI"/>
                <w:sz w:val="18"/>
                <w:szCs w:val="18"/>
              </w:rPr>
            </w:pPr>
            <w:r w:rsidRPr="004816F8">
              <w:t>100 %</w:t>
            </w:r>
          </w:p>
        </w:tc>
      </w:tr>
      <w:tr w:rsidR="004816F8" w:rsidRPr="004816F8" w14:paraId="25B46D5B"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E6B9404"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01A22C4" w14:textId="77777777" w:rsidR="004816F8" w:rsidRPr="004816F8" w:rsidRDefault="004816F8" w:rsidP="004816F8">
            <w:pPr>
              <w:jc w:val="both"/>
              <w:textAlignment w:val="baseline"/>
              <w:rPr>
                <w:rFonts w:ascii="Segoe UI" w:hAnsi="Segoe UI" w:cs="Segoe UI"/>
                <w:sz w:val="18"/>
                <w:szCs w:val="18"/>
              </w:rPr>
            </w:pPr>
            <w:r w:rsidRPr="004816F8">
              <w:t>Mgr. Martin Kazík </w:t>
            </w:r>
          </w:p>
        </w:tc>
      </w:tr>
      <w:tr w:rsidR="004816F8" w:rsidRPr="004816F8" w14:paraId="01061083" w14:textId="77777777" w:rsidTr="00311B61">
        <w:trPr>
          <w:trHeight w:val="21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5D3FFB9"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5D10BFB6"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0B41CD2"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8C29D12"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2DBFF706" w14:textId="77777777" w:rsidTr="00311B61">
        <w:trPr>
          <w:trHeight w:val="372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69792D7" w14:textId="4B91C193" w:rsidR="004816F8" w:rsidRPr="0006124E" w:rsidRDefault="004816F8" w:rsidP="004816F8">
            <w:pPr>
              <w:jc w:val="both"/>
              <w:textAlignment w:val="baseline"/>
              <w:rPr>
                <w:rFonts w:ascii="Segoe UI" w:hAnsi="Segoe UI" w:cs="Segoe UI"/>
              </w:rPr>
            </w:pPr>
            <w:r w:rsidRPr="0006124E">
              <w:t xml:space="preserve">Studenti působí v projektech, které nejčastěji vrcholí realizací kulturních eventů komerčního, neziskového či uměleckého charakteru. Tyto projekty jsou zpravidla celé realizovány studenty FMK, kteří tvoří vše od koncepce daných projektů a tvorby programu, přes hledání partnerů, až po fázi realizační a akviziční. Studenti se na začátku semestru ucházejí o nabízené různě specializované pozice v připravených projektech. Studenti působí jak na manažerských pozicích, tak na pozicích řadových členů, či manažerů různých sekcí týmu, ve kterých získávají cenné zkušenosti od zkušenějších kolegů </w:t>
            </w:r>
            <w:r w:rsidR="003E4312">
              <w:br/>
            </w:r>
            <w:r w:rsidRPr="0006124E">
              <w:t>z vyšších ročníků, ale zároveň předávají své zkušenosti kolegům z ročníků nižších.  </w:t>
            </w:r>
          </w:p>
          <w:p w14:paraId="0E93F110" w14:textId="796F0450" w:rsidR="004816F8" w:rsidRPr="0006124E" w:rsidRDefault="004816F8" w:rsidP="004816F8">
            <w:pPr>
              <w:jc w:val="both"/>
              <w:textAlignment w:val="baseline"/>
              <w:rPr>
                <w:rFonts w:ascii="Segoe UI" w:hAnsi="Segoe UI" w:cs="Segoe UI"/>
              </w:rPr>
            </w:pPr>
            <w:r w:rsidRPr="0006124E">
              <w:t xml:space="preserve">Letní semestr bývá zpravidla zaměřen na fázi realizační. Studenti tedy pořádají své kulturní eventy a následně pracují na akvizici a tvorbě </w:t>
            </w:r>
            <w:proofErr w:type="spellStart"/>
            <w:r w:rsidR="00874687">
              <w:t>výrobnívh</w:t>
            </w:r>
            <w:proofErr w:type="spellEnd"/>
            <w:r w:rsidR="00874687">
              <w:t xml:space="preserve"> knih </w:t>
            </w:r>
            <w:r w:rsidRPr="0006124E">
              <w:t>projektů, které obsahují cenné informace pro následující ročníky. Studenti vytvářejí koncepty projektů na další rok. </w:t>
            </w:r>
          </w:p>
          <w:p w14:paraId="5C939D5F" w14:textId="77777777" w:rsidR="004816F8" w:rsidRPr="0006124E" w:rsidRDefault="004816F8" w:rsidP="004816F8">
            <w:pPr>
              <w:jc w:val="both"/>
              <w:textAlignment w:val="baseline"/>
              <w:rPr>
                <w:rFonts w:ascii="Segoe UI" w:hAnsi="Segoe UI" w:cs="Segoe UI"/>
              </w:rPr>
            </w:pPr>
            <w:r w:rsidRPr="0006124E">
              <w:t> </w:t>
            </w:r>
          </w:p>
          <w:p w14:paraId="260925F2" w14:textId="77777777" w:rsidR="004816F8" w:rsidRPr="004816F8" w:rsidRDefault="004816F8" w:rsidP="004816F8">
            <w:pPr>
              <w:jc w:val="both"/>
              <w:textAlignment w:val="baseline"/>
              <w:rPr>
                <w:rFonts w:ascii="Segoe UI" w:hAnsi="Segoe UI" w:cs="Segoe UI"/>
                <w:sz w:val="18"/>
                <w:szCs w:val="18"/>
              </w:rPr>
            </w:pPr>
            <w:r w:rsidRPr="004816F8">
              <w:t>Probíraná témata: </w:t>
            </w:r>
          </w:p>
          <w:p w14:paraId="480185FC" w14:textId="77777777" w:rsidR="004816F8" w:rsidRPr="004816F8" w:rsidRDefault="004816F8" w:rsidP="004816F8">
            <w:pPr>
              <w:jc w:val="both"/>
              <w:textAlignment w:val="baseline"/>
              <w:rPr>
                <w:rFonts w:ascii="Segoe UI" w:hAnsi="Segoe UI" w:cs="Segoe UI"/>
                <w:sz w:val="18"/>
                <w:szCs w:val="18"/>
              </w:rPr>
            </w:pPr>
            <w:r w:rsidRPr="004816F8">
              <w:t>- aplikace teoretických znalostí nabytých v jiných předmětech v praxi; </w:t>
            </w:r>
          </w:p>
          <w:p w14:paraId="7D7E02EA" w14:textId="77777777" w:rsidR="004816F8" w:rsidRPr="004816F8" w:rsidRDefault="004816F8" w:rsidP="004816F8">
            <w:pPr>
              <w:jc w:val="both"/>
              <w:textAlignment w:val="baseline"/>
              <w:rPr>
                <w:rFonts w:ascii="Segoe UI" w:hAnsi="Segoe UI" w:cs="Segoe UI"/>
                <w:sz w:val="18"/>
                <w:szCs w:val="18"/>
              </w:rPr>
            </w:pPr>
            <w:r w:rsidRPr="004816F8">
              <w:t>- mezioborová spolupráce studentů výtvarných oborů, marketingové komunikace a oboru kreativní odvětví a digitální kultura; </w:t>
            </w:r>
          </w:p>
          <w:p w14:paraId="6642BA33" w14:textId="77777777" w:rsidR="004816F8" w:rsidRPr="004816F8" w:rsidRDefault="004816F8" w:rsidP="004816F8">
            <w:pPr>
              <w:jc w:val="both"/>
              <w:textAlignment w:val="baseline"/>
              <w:rPr>
                <w:rFonts w:ascii="Segoe UI" w:hAnsi="Segoe UI" w:cs="Segoe UI"/>
                <w:sz w:val="18"/>
                <w:szCs w:val="18"/>
              </w:rPr>
            </w:pPr>
            <w:r w:rsidRPr="004816F8">
              <w:t>- realizace celého projektu, který je připravován celý akademický rok; </w:t>
            </w:r>
          </w:p>
          <w:p w14:paraId="28EE25A6" w14:textId="77777777" w:rsidR="004816F8" w:rsidRPr="004816F8" w:rsidRDefault="004816F8" w:rsidP="004816F8">
            <w:pPr>
              <w:jc w:val="both"/>
              <w:textAlignment w:val="baseline"/>
              <w:rPr>
                <w:rFonts w:ascii="Segoe UI" w:hAnsi="Segoe UI" w:cs="Segoe UI"/>
                <w:sz w:val="18"/>
                <w:szCs w:val="18"/>
              </w:rPr>
            </w:pPr>
            <w:r w:rsidRPr="004816F8">
              <w:t>- zpracování závěrečných zpráv, vyhodnocení projektu, jeho přínosu a doporučení do dalších ročníků. </w:t>
            </w:r>
          </w:p>
          <w:p w14:paraId="53271317" w14:textId="77777777" w:rsidR="004816F8" w:rsidRPr="004816F8" w:rsidRDefault="004816F8" w:rsidP="004816F8">
            <w:pPr>
              <w:jc w:val="both"/>
              <w:textAlignment w:val="baseline"/>
              <w:rPr>
                <w:rFonts w:ascii="Segoe UI" w:hAnsi="Segoe UI" w:cs="Segoe UI"/>
                <w:sz w:val="18"/>
                <w:szCs w:val="18"/>
              </w:rPr>
            </w:pPr>
            <w:r w:rsidRPr="004816F8">
              <w:t> </w:t>
            </w:r>
          </w:p>
          <w:p w14:paraId="547B9AD9" w14:textId="33A9C76D" w:rsidR="009679E1" w:rsidRDefault="00874687" w:rsidP="004816F8">
            <w:pPr>
              <w:jc w:val="both"/>
              <w:textAlignment w:val="baseline"/>
            </w:pPr>
            <w:r>
              <w:t>Studenti se naučí koor</w:t>
            </w:r>
            <w:r w:rsidR="004816F8" w:rsidRPr="004816F8">
              <w:t>d</w:t>
            </w:r>
            <w:r>
              <w:t>i</w:t>
            </w:r>
            <w:r w:rsidR="004816F8" w:rsidRPr="004816F8">
              <w:t>novat v týmech, komunikovat napříč různými součástmi fakulty, jednat a spolupracovat s externími subjekty. Osvojí si jednotlivé fáze realizace projektu a získají reálnou zkušenost s uskutečňováním projektu. </w:t>
            </w:r>
          </w:p>
          <w:p w14:paraId="1D1445A1" w14:textId="31BBF39A" w:rsidR="003E4312" w:rsidRPr="004816F8" w:rsidRDefault="003E4312" w:rsidP="004816F8">
            <w:pPr>
              <w:jc w:val="both"/>
              <w:textAlignment w:val="baseline"/>
              <w:rPr>
                <w:rFonts w:ascii="Segoe UI" w:hAnsi="Segoe UI" w:cs="Segoe UI"/>
                <w:sz w:val="18"/>
                <w:szCs w:val="18"/>
              </w:rPr>
            </w:pPr>
          </w:p>
        </w:tc>
      </w:tr>
      <w:tr w:rsidR="004816F8" w:rsidRPr="004816F8" w14:paraId="0C3A2D4B"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38746A3C"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6" w:type="dxa"/>
            <w:gridSpan w:val="6"/>
            <w:tcBorders>
              <w:top w:val="nil"/>
              <w:left w:val="single" w:sz="6" w:space="0" w:color="auto"/>
              <w:bottom w:val="nil"/>
              <w:right w:val="single" w:sz="6" w:space="0" w:color="auto"/>
            </w:tcBorders>
            <w:shd w:val="clear" w:color="auto" w:fill="auto"/>
            <w:hideMark/>
          </w:tcPr>
          <w:p w14:paraId="651C5D75"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371AA417"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EE85D48" w14:textId="152D0D71" w:rsidR="004816F8" w:rsidRPr="003E4312" w:rsidRDefault="004816F8" w:rsidP="004816F8">
            <w:pPr>
              <w:jc w:val="both"/>
              <w:textAlignment w:val="baseline"/>
              <w:rPr>
                <w:sz w:val="18"/>
                <w:szCs w:val="18"/>
              </w:rPr>
            </w:pPr>
            <w:r w:rsidRPr="004816F8">
              <w:rPr>
                <w:b/>
                <w:bCs/>
              </w:rPr>
              <w:t>Povinná:</w:t>
            </w:r>
            <w:r w:rsidRPr="004816F8">
              <w:t> </w:t>
            </w:r>
            <w:r w:rsidRPr="004816F8">
              <w:br/>
            </w:r>
            <w:r w:rsidRPr="003E4312">
              <w:rPr>
                <w:color w:val="454545"/>
              </w:rPr>
              <w:t xml:space="preserve">BEČVÁŘOVÁ, Ivana a Veronika HUMLEROVÁ. </w:t>
            </w:r>
            <w:r w:rsidRPr="003E4312">
              <w:rPr>
                <w:i/>
                <w:iCs/>
                <w:color w:val="454545"/>
              </w:rPr>
              <w:t>Prezentační a komunikační dovednosti</w:t>
            </w:r>
            <w:r w:rsidRPr="003E4312">
              <w:rPr>
                <w:color w:val="454545"/>
              </w:rPr>
              <w:t xml:space="preserve">. České Budějovice: </w:t>
            </w:r>
            <w:proofErr w:type="spellStart"/>
            <w:r w:rsidRPr="003E4312">
              <w:rPr>
                <w:color w:val="454545"/>
              </w:rPr>
              <w:t>Chance</w:t>
            </w:r>
            <w:proofErr w:type="spellEnd"/>
            <w:r w:rsidRPr="003E4312">
              <w:rPr>
                <w:color w:val="454545"/>
              </w:rPr>
              <w:t xml:space="preserve"> in </w:t>
            </w:r>
            <w:proofErr w:type="spellStart"/>
            <w:r w:rsidR="00F20F30" w:rsidRPr="003E4312">
              <w:rPr>
                <w:color w:val="454545"/>
              </w:rPr>
              <w:t>Nature</w:t>
            </w:r>
            <w:proofErr w:type="spellEnd"/>
            <w:r w:rsidR="00F20F30" w:rsidRPr="003E4312">
              <w:rPr>
                <w:color w:val="454545"/>
              </w:rPr>
              <w:t xml:space="preserve"> – </w:t>
            </w:r>
            <w:proofErr w:type="spellStart"/>
            <w:r w:rsidR="00F20F30" w:rsidRPr="003E4312">
              <w:rPr>
                <w:color w:val="454545"/>
              </w:rPr>
              <w:t>Local</w:t>
            </w:r>
            <w:proofErr w:type="spellEnd"/>
            <w:r w:rsidRPr="003E4312">
              <w:rPr>
                <w:color w:val="454545"/>
              </w:rPr>
              <w:t xml:space="preserve"> </w:t>
            </w:r>
            <w:proofErr w:type="spellStart"/>
            <w:r w:rsidRPr="003E4312">
              <w:rPr>
                <w:color w:val="454545"/>
              </w:rPr>
              <w:t>Action</w:t>
            </w:r>
            <w:proofErr w:type="spellEnd"/>
            <w:r w:rsidRPr="003E4312">
              <w:rPr>
                <w:color w:val="454545"/>
              </w:rPr>
              <w:t xml:space="preserve"> Group, 2013. ISBN 978-80-7394-417-9. </w:t>
            </w:r>
          </w:p>
          <w:p w14:paraId="07D4CD89" w14:textId="77777777" w:rsidR="00C95900" w:rsidRDefault="004816F8" w:rsidP="004816F8">
            <w:pPr>
              <w:jc w:val="both"/>
              <w:textAlignment w:val="baseline"/>
              <w:rPr>
                <w:color w:val="454545"/>
              </w:rPr>
            </w:pPr>
            <w:r w:rsidRPr="003E4312">
              <w:rPr>
                <w:color w:val="454545"/>
              </w:rPr>
              <w:t xml:space="preserve">JURÁŠKOVÁ, Olga. </w:t>
            </w:r>
            <w:r w:rsidRPr="003E4312">
              <w:rPr>
                <w:i/>
                <w:iCs/>
                <w:color w:val="454545"/>
              </w:rPr>
              <w:t>Budování značky prostřednictvím Public relations</w:t>
            </w:r>
            <w:r w:rsidRPr="004816F8">
              <w:rPr>
                <w:color w:val="454545"/>
              </w:rPr>
              <w:t xml:space="preserve">. Zlín: </w:t>
            </w:r>
            <w:proofErr w:type="spellStart"/>
            <w:r w:rsidRPr="004816F8">
              <w:rPr>
                <w:color w:val="454545"/>
              </w:rPr>
              <w:t>VeRBuM</w:t>
            </w:r>
            <w:proofErr w:type="spellEnd"/>
            <w:r w:rsidRPr="004816F8">
              <w:rPr>
                <w:color w:val="454545"/>
              </w:rPr>
              <w:t xml:space="preserve">, 2015. </w:t>
            </w:r>
          </w:p>
          <w:p w14:paraId="234F4E20" w14:textId="1E5D9975" w:rsidR="004816F8" w:rsidRPr="004816F8" w:rsidRDefault="004816F8" w:rsidP="004816F8">
            <w:pPr>
              <w:jc w:val="both"/>
              <w:textAlignment w:val="baseline"/>
              <w:rPr>
                <w:rFonts w:ascii="Segoe UI" w:hAnsi="Segoe UI" w:cs="Segoe UI"/>
                <w:sz w:val="18"/>
                <w:szCs w:val="18"/>
              </w:rPr>
            </w:pPr>
            <w:r w:rsidRPr="004816F8">
              <w:rPr>
                <w:color w:val="454545"/>
              </w:rPr>
              <w:t>ISBN 978-80-87500-63-7. </w:t>
            </w:r>
          </w:p>
          <w:p w14:paraId="719004BC" w14:textId="52480410" w:rsidR="00ED614C" w:rsidRPr="004816F8" w:rsidRDefault="00ED614C" w:rsidP="00ED614C">
            <w:pPr>
              <w:jc w:val="both"/>
              <w:textAlignment w:val="baseline"/>
              <w:rPr>
                <w:rFonts w:ascii="Segoe UI" w:hAnsi="Segoe UI" w:cs="Segoe UI"/>
                <w:sz w:val="18"/>
                <w:szCs w:val="18"/>
              </w:rPr>
            </w:pPr>
            <w:r w:rsidRPr="004816F8">
              <w:t xml:space="preserve">PATOČKA, Jiří. </w:t>
            </w:r>
            <w:r w:rsidRPr="004816F8">
              <w:rPr>
                <w:i/>
                <w:iCs/>
              </w:rPr>
              <w:t xml:space="preserve">Evaluace v kultuře: ekonomické hodnocení kulturních událostí a festivalů. </w:t>
            </w:r>
            <w:r w:rsidRPr="004816F8">
              <w:t>[Praha]: Prof</w:t>
            </w:r>
            <w:r w:rsidR="00057C59">
              <w:t xml:space="preserve">essional </w:t>
            </w:r>
            <w:proofErr w:type="spellStart"/>
            <w:r w:rsidR="00057C59">
              <w:t>Publishing</w:t>
            </w:r>
            <w:proofErr w:type="spellEnd"/>
            <w:r w:rsidR="00057C59">
              <w:t>, 2017</w:t>
            </w:r>
            <w:r w:rsidRPr="004816F8">
              <w:t>. ISBN 9788088260042. </w:t>
            </w:r>
          </w:p>
          <w:p w14:paraId="3474F998" w14:textId="1CEBBB12" w:rsidR="004816F8" w:rsidRPr="004816F8" w:rsidRDefault="004816F8" w:rsidP="004816F8">
            <w:pPr>
              <w:jc w:val="both"/>
              <w:textAlignment w:val="baseline"/>
              <w:rPr>
                <w:rFonts w:ascii="Segoe UI" w:hAnsi="Segoe UI" w:cs="Segoe UI"/>
                <w:sz w:val="18"/>
                <w:szCs w:val="18"/>
              </w:rPr>
            </w:pPr>
            <w:r w:rsidRPr="004816F8">
              <w:t xml:space="preserve">PRESTON, Chris. </w:t>
            </w:r>
            <w:r w:rsidRPr="004816F8">
              <w:rPr>
                <w:i/>
                <w:iCs/>
              </w:rPr>
              <w:t xml:space="preserve">Event marketing: </w:t>
            </w:r>
            <w:proofErr w:type="spellStart"/>
            <w:r w:rsidRPr="004816F8">
              <w:rPr>
                <w:i/>
                <w:iCs/>
              </w:rPr>
              <w:t>how</w:t>
            </w:r>
            <w:proofErr w:type="spellEnd"/>
            <w:r w:rsidRPr="004816F8">
              <w:rPr>
                <w:i/>
                <w:iCs/>
              </w:rPr>
              <w:t xml:space="preserve"> to </w:t>
            </w:r>
            <w:proofErr w:type="spellStart"/>
            <w:r w:rsidRPr="004816F8">
              <w:rPr>
                <w:i/>
                <w:iCs/>
              </w:rPr>
              <w:t>successfully</w:t>
            </w:r>
            <w:proofErr w:type="spellEnd"/>
            <w:r w:rsidRPr="004816F8">
              <w:rPr>
                <w:i/>
                <w:iCs/>
              </w:rPr>
              <w:t xml:space="preserve"> </w:t>
            </w:r>
            <w:proofErr w:type="spellStart"/>
            <w:r w:rsidRPr="004816F8">
              <w:rPr>
                <w:i/>
                <w:iCs/>
              </w:rPr>
              <w:t>promote</w:t>
            </w:r>
            <w:proofErr w:type="spellEnd"/>
            <w:r w:rsidRPr="004816F8">
              <w:rPr>
                <w:i/>
                <w:iCs/>
              </w:rPr>
              <w:t xml:space="preserve"> </w:t>
            </w:r>
            <w:proofErr w:type="spellStart"/>
            <w:r w:rsidRPr="004816F8">
              <w:rPr>
                <w:i/>
                <w:iCs/>
              </w:rPr>
              <w:t>events</w:t>
            </w:r>
            <w:proofErr w:type="spellEnd"/>
            <w:r w:rsidRPr="004816F8">
              <w:rPr>
                <w:i/>
                <w:iCs/>
              </w:rPr>
              <w:t xml:space="preserve">, </w:t>
            </w:r>
            <w:proofErr w:type="spellStart"/>
            <w:r w:rsidRPr="004816F8">
              <w:rPr>
                <w:i/>
                <w:iCs/>
              </w:rPr>
              <w:t>festivals</w:t>
            </w:r>
            <w:proofErr w:type="spellEnd"/>
            <w:r w:rsidRPr="004816F8">
              <w:rPr>
                <w:i/>
                <w:iCs/>
              </w:rPr>
              <w:t xml:space="preserve">, </w:t>
            </w:r>
            <w:proofErr w:type="spellStart"/>
            <w:r w:rsidRPr="004816F8">
              <w:rPr>
                <w:i/>
                <w:iCs/>
              </w:rPr>
              <w:t>conventions</w:t>
            </w:r>
            <w:proofErr w:type="spellEnd"/>
            <w:r w:rsidRPr="004816F8">
              <w:rPr>
                <w:i/>
                <w:iCs/>
              </w:rPr>
              <w:t xml:space="preserve">, and </w:t>
            </w:r>
            <w:proofErr w:type="spellStart"/>
            <w:r w:rsidRPr="004816F8">
              <w:rPr>
                <w:i/>
                <w:iCs/>
              </w:rPr>
              <w:t>expositions</w:t>
            </w:r>
            <w:proofErr w:type="spellEnd"/>
            <w:r w:rsidRPr="004816F8">
              <w:t xml:space="preserve">. 2nd </w:t>
            </w:r>
            <w:proofErr w:type="spellStart"/>
            <w:r w:rsidRPr="004816F8">
              <w:t>ed</w:t>
            </w:r>
            <w:proofErr w:type="spellEnd"/>
            <w:r w:rsidRPr="004816F8">
              <w:t xml:space="preserve">. </w:t>
            </w:r>
            <w:proofErr w:type="spellStart"/>
            <w:r w:rsidRPr="004816F8">
              <w:t>Hoboken</w:t>
            </w:r>
            <w:proofErr w:type="spellEnd"/>
            <w:r w:rsidRPr="004816F8">
              <w:t xml:space="preserve">, New Jersey: John </w:t>
            </w:r>
            <w:proofErr w:type="spellStart"/>
            <w:r w:rsidRPr="004816F8">
              <w:t>Wiley</w:t>
            </w:r>
            <w:proofErr w:type="spellEnd"/>
            <w:r w:rsidRPr="004816F8">
              <w:t xml:space="preserve">, </w:t>
            </w:r>
            <w:r w:rsidR="00057C59">
              <w:t>2012</w:t>
            </w:r>
            <w:r w:rsidRPr="004816F8">
              <w:t xml:space="preserve">. </w:t>
            </w:r>
            <w:proofErr w:type="spellStart"/>
            <w:r w:rsidRPr="004816F8">
              <w:t>Wiley</w:t>
            </w:r>
            <w:proofErr w:type="spellEnd"/>
            <w:r w:rsidRPr="004816F8">
              <w:t xml:space="preserve"> event management </w:t>
            </w:r>
            <w:proofErr w:type="spellStart"/>
            <w:r w:rsidRPr="004816F8">
              <w:t>series</w:t>
            </w:r>
            <w:proofErr w:type="spellEnd"/>
            <w:r w:rsidRPr="004816F8">
              <w:t>. ISBN 9780470891070</w:t>
            </w:r>
            <w:r w:rsidR="00C2233D">
              <w:t>.</w:t>
            </w:r>
            <w:r w:rsidRPr="004816F8">
              <w:t> </w:t>
            </w:r>
          </w:p>
          <w:p w14:paraId="31AD73A0" w14:textId="77777777" w:rsidR="004816F8" w:rsidRPr="004816F8" w:rsidRDefault="004816F8" w:rsidP="004816F8">
            <w:pPr>
              <w:jc w:val="both"/>
              <w:textAlignment w:val="baseline"/>
              <w:rPr>
                <w:rFonts w:ascii="Segoe UI" w:hAnsi="Segoe UI" w:cs="Segoe UI"/>
                <w:sz w:val="18"/>
                <w:szCs w:val="18"/>
              </w:rPr>
            </w:pPr>
            <w:r w:rsidRPr="004816F8">
              <w:rPr>
                <w:b/>
                <w:bCs/>
              </w:rPr>
              <w:t>Doporučená:</w:t>
            </w:r>
            <w:r w:rsidRPr="004816F8">
              <w:t> </w:t>
            </w:r>
          </w:p>
          <w:p w14:paraId="71965CE2" w14:textId="18358CF4" w:rsidR="00ED614C" w:rsidRDefault="00ED614C" w:rsidP="004816F8">
            <w:pPr>
              <w:jc w:val="both"/>
              <w:textAlignment w:val="baseline"/>
            </w:pPr>
            <w:r w:rsidRPr="004816F8">
              <w:t xml:space="preserve">CARNEY, Brian M. a Isaac GETZ. </w:t>
            </w:r>
            <w:r w:rsidRPr="004816F8">
              <w:rPr>
                <w:i/>
                <w:iCs/>
              </w:rPr>
              <w:t>Svoboda v práci: jak nechat zaměstnance dělat, co chtějí, a tím zvýšit produktivitu, zisk a růst.</w:t>
            </w:r>
            <w:r w:rsidRPr="004816F8">
              <w:t xml:space="preserve"> </w:t>
            </w:r>
            <w:r w:rsidR="00057C59">
              <w:t xml:space="preserve">Praha: </w:t>
            </w:r>
            <w:proofErr w:type="spellStart"/>
            <w:r w:rsidR="00057C59">
              <w:t>PeopleComm</w:t>
            </w:r>
            <w:proofErr w:type="spellEnd"/>
            <w:r w:rsidR="00057C59">
              <w:t>, 2013</w:t>
            </w:r>
            <w:r w:rsidRPr="004816F8">
              <w:t>. ISBN 9788090489073.  </w:t>
            </w:r>
          </w:p>
          <w:p w14:paraId="7048337A" w14:textId="77777777" w:rsidR="00C2233D" w:rsidRDefault="004816F8" w:rsidP="004816F8">
            <w:pPr>
              <w:jc w:val="both"/>
              <w:textAlignment w:val="baseline"/>
            </w:pPr>
            <w:r w:rsidRPr="004816F8">
              <w:t xml:space="preserve">DOLEŽAL, Jan a Jiří KRÁTKÝ. </w:t>
            </w:r>
            <w:r w:rsidRPr="004816F8">
              <w:rPr>
                <w:i/>
                <w:iCs/>
              </w:rPr>
              <w:t xml:space="preserve">Projektový management v praxi: naučte se řídit projekty! </w:t>
            </w:r>
            <w:r w:rsidRPr="004816F8">
              <w:t>Praha: G</w:t>
            </w:r>
            <w:r w:rsidR="00057C59">
              <w:t>rada, 2017</w:t>
            </w:r>
            <w:r w:rsidRPr="004816F8">
              <w:t xml:space="preserve">. </w:t>
            </w:r>
          </w:p>
          <w:p w14:paraId="66399D82" w14:textId="3C7504DC" w:rsidR="004816F8" w:rsidRPr="004816F8" w:rsidRDefault="004816F8" w:rsidP="004816F8">
            <w:pPr>
              <w:jc w:val="both"/>
              <w:textAlignment w:val="baseline"/>
              <w:rPr>
                <w:rFonts w:ascii="Segoe UI" w:hAnsi="Segoe UI" w:cs="Segoe UI"/>
                <w:sz w:val="18"/>
                <w:szCs w:val="18"/>
              </w:rPr>
            </w:pPr>
            <w:r w:rsidRPr="004816F8">
              <w:t>ISBN 9788024756936.  </w:t>
            </w:r>
          </w:p>
          <w:p w14:paraId="4B5C8301" w14:textId="0C2A87B3" w:rsidR="004816F8" w:rsidRPr="004816F8" w:rsidRDefault="004816F8" w:rsidP="004816F8">
            <w:pPr>
              <w:jc w:val="both"/>
              <w:textAlignment w:val="baseline"/>
              <w:rPr>
                <w:rFonts w:ascii="Segoe UI" w:hAnsi="Segoe UI" w:cs="Segoe UI"/>
                <w:sz w:val="18"/>
                <w:szCs w:val="18"/>
              </w:rPr>
            </w:pPr>
          </w:p>
        </w:tc>
      </w:tr>
    </w:tbl>
    <w:p w14:paraId="389F1EA2" w14:textId="77777777" w:rsidR="007367C6" w:rsidRDefault="007367C6">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B57DB3" w:rsidRPr="00B57DB3" w14:paraId="624C09AB" w14:textId="77777777" w:rsidTr="00756BC4">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94FB7D3" w14:textId="29E10590" w:rsidR="00B57DB3" w:rsidRPr="00B57DB3" w:rsidRDefault="00B57DB3" w:rsidP="00B57DB3">
            <w:pPr>
              <w:jc w:val="both"/>
              <w:textAlignment w:val="baseline"/>
              <w:rPr>
                <w:rFonts w:ascii="Segoe UI" w:hAnsi="Segoe UI" w:cs="Segoe UI"/>
                <w:sz w:val="18"/>
                <w:szCs w:val="18"/>
              </w:rPr>
            </w:pPr>
            <w:r w:rsidRPr="00B57DB3">
              <w:rPr>
                <w:b/>
                <w:bCs/>
                <w:sz w:val="28"/>
                <w:szCs w:val="28"/>
              </w:rPr>
              <w:lastRenderedPageBreak/>
              <w:t>B-III – Charakteristika studijního předmětu</w:t>
            </w:r>
            <w:r w:rsidRPr="00B57DB3">
              <w:rPr>
                <w:sz w:val="28"/>
                <w:szCs w:val="28"/>
              </w:rPr>
              <w:t> </w:t>
            </w:r>
          </w:p>
        </w:tc>
      </w:tr>
      <w:tr w:rsidR="00B57DB3" w:rsidRPr="00B57DB3" w14:paraId="00FA2916" w14:textId="77777777" w:rsidTr="00756BC4">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1A1BD42B" w14:textId="77777777" w:rsidR="00B57DB3" w:rsidRPr="00B57DB3" w:rsidRDefault="00B57DB3" w:rsidP="00B57DB3">
            <w:pPr>
              <w:textAlignment w:val="baseline"/>
              <w:rPr>
                <w:rFonts w:ascii="Segoe UI" w:hAnsi="Segoe UI" w:cs="Segoe UI"/>
                <w:sz w:val="18"/>
                <w:szCs w:val="18"/>
              </w:rPr>
            </w:pPr>
            <w:r w:rsidRPr="00B57DB3">
              <w:rPr>
                <w:b/>
                <w:bCs/>
              </w:rPr>
              <w:t>Název studijního předmětu</w:t>
            </w:r>
            <w:r w:rsidRPr="00B57DB3">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8A73071" w14:textId="77777777" w:rsidR="00B57DB3" w:rsidRPr="00B57DB3" w:rsidRDefault="00B57DB3" w:rsidP="00B57DB3">
            <w:pPr>
              <w:jc w:val="both"/>
              <w:textAlignment w:val="baseline"/>
              <w:rPr>
                <w:rFonts w:ascii="Segoe UI" w:hAnsi="Segoe UI" w:cs="Segoe UI"/>
                <w:sz w:val="18"/>
                <w:szCs w:val="18"/>
              </w:rPr>
            </w:pPr>
            <w:r w:rsidRPr="00B57DB3">
              <w:t>Kreativní SW 1 </w:t>
            </w:r>
          </w:p>
        </w:tc>
      </w:tr>
      <w:tr w:rsidR="00B57DB3" w:rsidRPr="00B57DB3" w14:paraId="08B2D8FB"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806CFCA" w14:textId="77777777" w:rsidR="00B57DB3" w:rsidRPr="00B57DB3" w:rsidRDefault="00B57DB3" w:rsidP="00B57DB3">
            <w:pPr>
              <w:textAlignment w:val="baseline"/>
              <w:rPr>
                <w:rFonts w:ascii="Segoe UI" w:hAnsi="Segoe UI" w:cs="Segoe UI"/>
                <w:sz w:val="18"/>
                <w:szCs w:val="18"/>
              </w:rPr>
            </w:pPr>
            <w:r w:rsidRPr="00B57DB3">
              <w:rPr>
                <w:b/>
                <w:bCs/>
              </w:rPr>
              <w:t>Typ předmětu</w:t>
            </w:r>
            <w:r w:rsidRPr="00B57DB3">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85E44F6" w14:textId="47769D49" w:rsidR="00B57DB3" w:rsidRPr="00B57DB3" w:rsidRDefault="00B57DB3" w:rsidP="00482F06">
            <w:pPr>
              <w:jc w:val="both"/>
              <w:textAlignment w:val="baseline"/>
              <w:rPr>
                <w:rFonts w:ascii="Segoe UI" w:hAnsi="Segoe UI" w:cs="Segoe UI"/>
                <w:sz w:val="18"/>
                <w:szCs w:val="18"/>
              </w:rPr>
            </w:pPr>
            <w:r w:rsidRPr="00B57DB3">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38868C6" w14:textId="77777777" w:rsidR="00B57DB3" w:rsidRPr="00B57DB3" w:rsidRDefault="00B57DB3" w:rsidP="00B57DB3">
            <w:pPr>
              <w:jc w:val="both"/>
              <w:textAlignment w:val="baseline"/>
              <w:rPr>
                <w:rFonts w:ascii="Segoe UI" w:hAnsi="Segoe UI" w:cs="Segoe UI"/>
                <w:sz w:val="18"/>
                <w:szCs w:val="18"/>
              </w:rPr>
            </w:pPr>
            <w:r w:rsidRPr="00B57DB3">
              <w:rPr>
                <w:b/>
                <w:bCs/>
              </w:rPr>
              <w:t>doporučený ročník / semestr</w:t>
            </w:r>
            <w:r w:rsidRPr="00B57DB3">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1328362B" w14:textId="77777777" w:rsidR="00B57DB3" w:rsidRPr="00B57DB3" w:rsidRDefault="00B57DB3" w:rsidP="00B57DB3">
            <w:pPr>
              <w:jc w:val="both"/>
              <w:textAlignment w:val="baseline"/>
              <w:rPr>
                <w:rFonts w:ascii="Segoe UI" w:hAnsi="Segoe UI" w:cs="Segoe UI"/>
                <w:sz w:val="18"/>
                <w:szCs w:val="18"/>
              </w:rPr>
            </w:pPr>
            <w:r w:rsidRPr="00B57DB3">
              <w:t>1/ZS </w:t>
            </w:r>
          </w:p>
        </w:tc>
      </w:tr>
      <w:tr w:rsidR="00B57DB3" w:rsidRPr="00B57DB3" w14:paraId="6635E2BE"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03AC1FD" w14:textId="77777777" w:rsidR="00B57DB3" w:rsidRPr="00B57DB3" w:rsidRDefault="00B57DB3" w:rsidP="00B57DB3">
            <w:pPr>
              <w:textAlignment w:val="baseline"/>
              <w:rPr>
                <w:rFonts w:ascii="Segoe UI" w:hAnsi="Segoe UI" w:cs="Segoe UI"/>
                <w:sz w:val="18"/>
                <w:szCs w:val="18"/>
              </w:rPr>
            </w:pPr>
            <w:r w:rsidRPr="00B57DB3">
              <w:rPr>
                <w:b/>
                <w:bCs/>
              </w:rPr>
              <w:t>Rozsah studijního předmětu</w:t>
            </w:r>
            <w:r w:rsidRPr="00B57DB3">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7930F893" w14:textId="77777777" w:rsidR="00B57DB3" w:rsidRPr="00B57DB3" w:rsidRDefault="00B57DB3" w:rsidP="00B57DB3">
            <w:pPr>
              <w:jc w:val="both"/>
              <w:textAlignment w:val="baseline"/>
              <w:rPr>
                <w:rFonts w:ascii="Segoe UI" w:hAnsi="Segoe UI" w:cs="Segoe UI"/>
                <w:sz w:val="18"/>
                <w:szCs w:val="18"/>
              </w:rPr>
            </w:pPr>
            <w:r w:rsidRPr="00B57DB3">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6BD0E4B" w14:textId="77777777" w:rsidR="00B57DB3" w:rsidRPr="00B57DB3" w:rsidRDefault="00B57DB3" w:rsidP="00B57DB3">
            <w:pPr>
              <w:jc w:val="both"/>
              <w:textAlignment w:val="baseline"/>
              <w:rPr>
                <w:rFonts w:ascii="Segoe UI" w:hAnsi="Segoe UI" w:cs="Segoe UI"/>
                <w:sz w:val="18"/>
                <w:szCs w:val="18"/>
              </w:rPr>
            </w:pPr>
            <w:r w:rsidRPr="00B57DB3">
              <w:rPr>
                <w:b/>
                <w:bCs/>
              </w:rPr>
              <w:t>hod. </w:t>
            </w:r>
            <w:r w:rsidRPr="00B57DB3">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7DDA4CDA" w14:textId="77777777" w:rsidR="00B57DB3" w:rsidRPr="00B57DB3" w:rsidRDefault="00B57DB3" w:rsidP="00B57DB3">
            <w:pPr>
              <w:jc w:val="both"/>
              <w:textAlignment w:val="baseline"/>
              <w:rPr>
                <w:rFonts w:ascii="Segoe UI" w:hAnsi="Segoe UI" w:cs="Segoe UI"/>
                <w:sz w:val="18"/>
                <w:szCs w:val="18"/>
              </w:rPr>
            </w:pPr>
            <w:r w:rsidRPr="00B57DB3">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AC33FD5" w14:textId="77777777" w:rsidR="00B57DB3" w:rsidRPr="00B57DB3" w:rsidRDefault="00B57DB3" w:rsidP="00B57DB3">
            <w:pPr>
              <w:jc w:val="both"/>
              <w:textAlignment w:val="baseline"/>
              <w:rPr>
                <w:rFonts w:ascii="Segoe UI" w:hAnsi="Segoe UI" w:cs="Segoe UI"/>
                <w:sz w:val="18"/>
                <w:szCs w:val="18"/>
              </w:rPr>
            </w:pPr>
            <w:r w:rsidRPr="00B57DB3">
              <w:rPr>
                <w:b/>
                <w:bCs/>
              </w:rPr>
              <w:t>kreditů</w:t>
            </w:r>
            <w:r w:rsidRPr="00B57DB3">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F7492F0" w14:textId="77777777" w:rsidR="00B57DB3" w:rsidRPr="00B57DB3" w:rsidRDefault="00B57DB3" w:rsidP="00B57DB3">
            <w:pPr>
              <w:jc w:val="both"/>
              <w:textAlignment w:val="baseline"/>
              <w:rPr>
                <w:rFonts w:ascii="Segoe UI" w:hAnsi="Segoe UI" w:cs="Segoe UI"/>
                <w:sz w:val="18"/>
                <w:szCs w:val="18"/>
              </w:rPr>
            </w:pPr>
            <w:r w:rsidRPr="00B57DB3">
              <w:t>1 </w:t>
            </w:r>
          </w:p>
        </w:tc>
      </w:tr>
      <w:tr w:rsidR="00B57DB3" w:rsidRPr="00B57DB3" w14:paraId="735E1366"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C48800B" w14:textId="77777777" w:rsidR="00B57DB3" w:rsidRPr="00B57DB3" w:rsidRDefault="00B57DB3" w:rsidP="00B57DB3">
            <w:pPr>
              <w:textAlignment w:val="baseline"/>
              <w:rPr>
                <w:rFonts w:ascii="Segoe UI" w:hAnsi="Segoe UI" w:cs="Segoe UI"/>
                <w:sz w:val="18"/>
                <w:szCs w:val="18"/>
              </w:rPr>
            </w:pPr>
            <w:r w:rsidRPr="00B57DB3">
              <w:rPr>
                <w:b/>
                <w:bCs/>
              </w:rPr>
              <w:t xml:space="preserve">Prerekvizity, </w:t>
            </w:r>
            <w:proofErr w:type="spellStart"/>
            <w:r w:rsidRPr="00B57DB3">
              <w:rPr>
                <w:b/>
                <w:bCs/>
              </w:rPr>
              <w:t>korekvizity</w:t>
            </w:r>
            <w:proofErr w:type="spellEnd"/>
            <w:r w:rsidRPr="00B57DB3">
              <w:rPr>
                <w:b/>
                <w:bCs/>
              </w:rPr>
              <w:t>, ekvivalence</w:t>
            </w:r>
            <w:r w:rsidRPr="00B57DB3">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4650ADA" w14:textId="77777777" w:rsidR="00B57DB3" w:rsidRPr="00B57DB3" w:rsidRDefault="00B57DB3" w:rsidP="00B57DB3">
            <w:pPr>
              <w:jc w:val="both"/>
              <w:textAlignment w:val="baseline"/>
              <w:rPr>
                <w:rFonts w:ascii="Segoe UI" w:hAnsi="Segoe UI" w:cs="Segoe UI"/>
                <w:sz w:val="18"/>
                <w:szCs w:val="18"/>
              </w:rPr>
            </w:pPr>
            <w:r w:rsidRPr="00B57DB3">
              <w:t> </w:t>
            </w:r>
          </w:p>
        </w:tc>
      </w:tr>
      <w:tr w:rsidR="00B57DB3" w:rsidRPr="00B57DB3" w14:paraId="76ECA4BD"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B1B37D2" w14:textId="77777777" w:rsidR="00B57DB3" w:rsidRPr="00B57DB3" w:rsidRDefault="00B57DB3" w:rsidP="00B57DB3">
            <w:pPr>
              <w:textAlignment w:val="baseline"/>
              <w:rPr>
                <w:rFonts w:ascii="Segoe UI" w:hAnsi="Segoe UI" w:cs="Segoe UI"/>
                <w:sz w:val="18"/>
                <w:szCs w:val="18"/>
              </w:rPr>
            </w:pPr>
            <w:r w:rsidRPr="00B57DB3">
              <w:rPr>
                <w:b/>
                <w:bCs/>
              </w:rPr>
              <w:t>Způsob ověření studijních výsledků</w:t>
            </w:r>
            <w:r w:rsidRPr="00B57DB3">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E397896" w14:textId="77777777" w:rsidR="00B57DB3" w:rsidRPr="00B57DB3" w:rsidRDefault="00B57DB3" w:rsidP="00B57DB3">
            <w:pPr>
              <w:jc w:val="both"/>
              <w:textAlignment w:val="baseline"/>
              <w:rPr>
                <w:rFonts w:ascii="Segoe UI" w:hAnsi="Segoe UI" w:cs="Segoe UI"/>
                <w:sz w:val="18"/>
                <w:szCs w:val="18"/>
              </w:rPr>
            </w:pPr>
            <w:r w:rsidRPr="00B57DB3">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DD3F1B9" w14:textId="77777777" w:rsidR="00B57DB3" w:rsidRPr="00B57DB3" w:rsidRDefault="00B57DB3" w:rsidP="00B57DB3">
            <w:pPr>
              <w:jc w:val="both"/>
              <w:textAlignment w:val="baseline"/>
              <w:rPr>
                <w:rFonts w:ascii="Segoe UI" w:hAnsi="Segoe UI" w:cs="Segoe UI"/>
                <w:sz w:val="18"/>
                <w:szCs w:val="18"/>
              </w:rPr>
            </w:pPr>
            <w:r w:rsidRPr="00B57DB3">
              <w:rPr>
                <w:b/>
                <w:bCs/>
              </w:rPr>
              <w:t>Forma výuky</w:t>
            </w:r>
            <w:r w:rsidRPr="00B57DB3">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ED413E" w14:textId="77777777" w:rsidR="00B57DB3" w:rsidRPr="00B57DB3" w:rsidRDefault="00B57DB3" w:rsidP="00B57DB3">
            <w:pPr>
              <w:jc w:val="both"/>
              <w:textAlignment w:val="baseline"/>
              <w:rPr>
                <w:rFonts w:ascii="Segoe UI" w:hAnsi="Segoe UI" w:cs="Segoe UI"/>
                <w:sz w:val="18"/>
                <w:szCs w:val="18"/>
              </w:rPr>
            </w:pPr>
            <w:r w:rsidRPr="00B57DB3">
              <w:t>cvičení </w:t>
            </w:r>
          </w:p>
        </w:tc>
      </w:tr>
      <w:tr w:rsidR="00B57DB3" w:rsidRPr="00B57DB3" w14:paraId="278C178A"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F78CFDB" w14:textId="77777777" w:rsidR="00B57DB3" w:rsidRPr="00B57DB3" w:rsidRDefault="00B57DB3" w:rsidP="00B57DB3">
            <w:pPr>
              <w:textAlignment w:val="baseline"/>
              <w:rPr>
                <w:rFonts w:ascii="Segoe UI" w:hAnsi="Segoe UI" w:cs="Segoe UI"/>
                <w:sz w:val="18"/>
                <w:szCs w:val="18"/>
              </w:rPr>
            </w:pPr>
            <w:r w:rsidRPr="00B57DB3">
              <w:rPr>
                <w:b/>
                <w:bCs/>
              </w:rPr>
              <w:t>Forma způsobu ověření studijních výsledků a další požadavky na studenta</w:t>
            </w:r>
            <w:r w:rsidRPr="00B57DB3">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FA4FD08" w14:textId="4F46E8CE" w:rsidR="00B57DB3" w:rsidRPr="00B57DB3" w:rsidRDefault="00D71B56" w:rsidP="00B57DB3">
            <w:pPr>
              <w:jc w:val="both"/>
              <w:textAlignment w:val="baseline"/>
              <w:rPr>
                <w:rFonts w:ascii="Segoe UI" w:hAnsi="Segoe UI" w:cs="Segoe UI"/>
                <w:sz w:val="18"/>
                <w:szCs w:val="18"/>
              </w:rPr>
            </w:pPr>
            <w:r>
              <w:t>Povinná účast na prvním cvičení. Celková účast minimálně 75 %. Zpracování samostatného úkolu, zadaného na prvním cvičení.</w:t>
            </w:r>
          </w:p>
        </w:tc>
      </w:tr>
      <w:tr w:rsidR="00B57DB3" w:rsidRPr="00B57DB3" w14:paraId="11B9CF46" w14:textId="77777777" w:rsidTr="00C833A8">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46FD7E2" w14:textId="77777777" w:rsidR="00B57DB3" w:rsidRPr="00B57DB3" w:rsidRDefault="00B57DB3" w:rsidP="00B57DB3">
            <w:pPr>
              <w:textAlignment w:val="baseline"/>
              <w:rPr>
                <w:rFonts w:ascii="Segoe UI" w:hAnsi="Segoe UI" w:cs="Segoe UI"/>
                <w:sz w:val="18"/>
                <w:szCs w:val="18"/>
              </w:rPr>
            </w:pPr>
            <w:r w:rsidRPr="00B57DB3">
              <w:t> </w:t>
            </w:r>
          </w:p>
        </w:tc>
      </w:tr>
      <w:tr w:rsidR="00B57DB3" w:rsidRPr="00B57DB3" w14:paraId="62A2485F" w14:textId="77777777" w:rsidTr="00756BC4">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20515F90" w14:textId="77777777" w:rsidR="00B57DB3" w:rsidRPr="00B57DB3" w:rsidRDefault="00B57DB3" w:rsidP="00B57DB3">
            <w:pPr>
              <w:textAlignment w:val="baseline"/>
              <w:rPr>
                <w:rFonts w:ascii="Segoe UI" w:hAnsi="Segoe UI" w:cs="Segoe UI"/>
                <w:sz w:val="18"/>
                <w:szCs w:val="18"/>
              </w:rPr>
            </w:pPr>
            <w:r w:rsidRPr="00B57DB3">
              <w:rPr>
                <w:b/>
                <w:bCs/>
              </w:rPr>
              <w:t>Garant předmětu</w:t>
            </w:r>
            <w:r w:rsidRPr="00B57DB3">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CCBD474" w14:textId="77777777" w:rsidR="00B57DB3" w:rsidRPr="00B57DB3" w:rsidRDefault="00B57DB3" w:rsidP="00B57DB3">
            <w:pPr>
              <w:jc w:val="both"/>
              <w:textAlignment w:val="baseline"/>
              <w:rPr>
                <w:rFonts w:ascii="Segoe UI" w:hAnsi="Segoe UI" w:cs="Segoe UI"/>
                <w:sz w:val="18"/>
                <w:szCs w:val="18"/>
              </w:rPr>
            </w:pPr>
            <w:r w:rsidRPr="00B57DB3">
              <w:t>MgA. Jan Veselský </w:t>
            </w:r>
          </w:p>
        </w:tc>
      </w:tr>
      <w:tr w:rsidR="00B57DB3" w:rsidRPr="00B57DB3" w14:paraId="64DF141A" w14:textId="77777777" w:rsidTr="00756BC4">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06BF4373" w14:textId="77777777" w:rsidR="00B57DB3" w:rsidRPr="00B57DB3" w:rsidRDefault="00B57DB3" w:rsidP="00B57DB3">
            <w:pPr>
              <w:textAlignment w:val="baseline"/>
              <w:rPr>
                <w:rFonts w:ascii="Segoe UI" w:hAnsi="Segoe UI" w:cs="Segoe UI"/>
                <w:sz w:val="18"/>
                <w:szCs w:val="18"/>
              </w:rPr>
            </w:pPr>
            <w:r w:rsidRPr="00B57DB3">
              <w:rPr>
                <w:b/>
                <w:bCs/>
              </w:rPr>
              <w:t>Zapojení garanta do výuky předmětu</w:t>
            </w:r>
            <w:r w:rsidRPr="00B57DB3">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28B4B92" w14:textId="46290FF4" w:rsidR="00B57DB3" w:rsidRPr="00B57DB3" w:rsidRDefault="0006124E" w:rsidP="00B57DB3">
            <w:pPr>
              <w:jc w:val="both"/>
              <w:textAlignment w:val="baseline"/>
              <w:rPr>
                <w:rFonts w:ascii="Segoe UI" w:hAnsi="Segoe UI" w:cs="Segoe UI"/>
                <w:sz w:val="18"/>
                <w:szCs w:val="18"/>
              </w:rPr>
            </w:pPr>
            <w:r>
              <w:t>100 %</w:t>
            </w:r>
            <w:r w:rsidR="00B57DB3" w:rsidRPr="00B57DB3">
              <w:t> </w:t>
            </w:r>
          </w:p>
        </w:tc>
      </w:tr>
      <w:tr w:rsidR="00B57DB3" w:rsidRPr="00B57DB3" w14:paraId="72CEF5DA"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D131138" w14:textId="77777777" w:rsidR="00B57DB3" w:rsidRPr="00B57DB3" w:rsidRDefault="00B57DB3" w:rsidP="00B57DB3">
            <w:pPr>
              <w:textAlignment w:val="baseline"/>
              <w:rPr>
                <w:rFonts w:ascii="Segoe UI" w:hAnsi="Segoe UI" w:cs="Segoe UI"/>
                <w:sz w:val="18"/>
                <w:szCs w:val="18"/>
              </w:rPr>
            </w:pPr>
            <w:r w:rsidRPr="00B57DB3">
              <w:rPr>
                <w:b/>
                <w:bCs/>
              </w:rPr>
              <w:t>Vyučující</w:t>
            </w:r>
            <w:r w:rsidRPr="00B57DB3">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F888123" w14:textId="77777777" w:rsidR="00B57DB3" w:rsidRPr="00B57DB3" w:rsidRDefault="00B57DB3" w:rsidP="00B57DB3">
            <w:pPr>
              <w:jc w:val="both"/>
              <w:textAlignment w:val="baseline"/>
              <w:rPr>
                <w:rFonts w:ascii="Segoe UI" w:hAnsi="Segoe UI" w:cs="Segoe UI"/>
                <w:sz w:val="18"/>
                <w:szCs w:val="18"/>
              </w:rPr>
            </w:pPr>
            <w:r w:rsidRPr="00B57DB3">
              <w:t>MgA. Jan Veselský </w:t>
            </w:r>
          </w:p>
        </w:tc>
      </w:tr>
      <w:tr w:rsidR="00B57DB3" w:rsidRPr="00B57DB3" w14:paraId="79A8D713"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8BA99BF" w14:textId="77777777" w:rsidR="00B57DB3" w:rsidRPr="00B57DB3" w:rsidRDefault="00B57DB3" w:rsidP="00B57DB3">
            <w:pPr>
              <w:jc w:val="both"/>
              <w:textAlignment w:val="baseline"/>
              <w:rPr>
                <w:rFonts w:ascii="Segoe UI" w:hAnsi="Segoe UI" w:cs="Segoe UI"/>
                <w:sz w:val="18"/>
                <w:szCs w:val="18"/>
              </w:rPr>
            </w:pPr>
            <w:r w:rsidRPr="00B57DB3">
              <w:t> </w:t>
            </w:r>
          </w:p>
        </w:tc>
      </w:tr>
      <w:tr w:rsidR="00B57DB3" w:rsidRPr="00B57DB3" w14:paraId="4004FD3D" w14:textId="77777777" w:rsidTr="00756BC4">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D4FF7ED" w14:textId="77777777" w:rsidR="00B57DB3" w:rsidRPr="00B57DB3" w:rsidRDefault="00B57DB3" w:rsidP="00B57DB3">
            <w:pPr>
              <w:jc w:val="both"/>
              <w:textAlignment w:val="baseline"/>
              <w:rPr>
                <w:rFonts w:ascii="Segoe UI" w:hAnsi="Segoe UI" w:cs="Segoe UI"/>
                <w:sz w:val="18"/>
                <w:szCs w:val="18"/>
              </w:rPr>
            </w:pPr>
            <w:r w:rsidRPr="00B57DB3">
              <w:rPr>
                <w:b/>
                <w:bCs/>
              </w:rPr>
              <w:t>Stručná anotace předmětu</w:t>
            </w:r>
            <w:r w:rsidRPr="00B57DB3">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FE71B08" w14:textId="77777777" w:rsidR="00B57DB3" w:rsidRPr="00B57DB3" w:rsidRDefault="00B57DB3" w:rsidP="00B57DB3">
            <w:pPr>
              <w:jc w:val="both"/>
              <w:textAlignment w:val="baseline"/>
              <w:rPr>
                <w:rFonts w:ascii="Segoe UI" w:hAnsi="Segoe UI" w:cs="Segoe UI"/>
                <w:sz w:val="18"/>
                <w:szCs w:val="18"/>
              </w:rPr>
            </w:pPr>
            <w:r w:rsidRPr="00B57DB3">
              <w:t> </w:t>
            </w:r>
          </w:p>
        </w:tc>
      </w:tr>
      <w:tr w:rsidR="00B57DB3" w:rsidRPr="00B57DB3" w14:paraId="0C1171A1" w14:textId="77777777" w:rsidTr="00AB6B76">
        <w:trPr>
          <w:trHeight w:val="2638"/>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B54FDF6" w14:textId="6142DF65" w:rsidR="00B57DB3" w:rsidRPr="00B57DB3" w:rsidRDefault="00B57DB3" w:rsidP="00F11C03">
            <w:pPr>
              <w:spacing w:after="120"/>
              <w:jc w:val="both"/>
              <w:textAlignment w:val="baseline"/>
              <w:rPr>
                <w:rFonts w:ascii="Segoe UI" w:hAnsi="Segoe UI" w:cs="Segoe UI"/>
                <w:sz w:val="18"/>
                <w:szCs w:val="18"/>
              </w:rPr>
            </w:pPr>
            <w:r w:rsidRPr="00B57DB3">
              <w:rPr>
                <w:color w:val="000000"/>
                <w:shd w:val="clear" w:color="auto" w:fill="FFFFFF"/>
              </w:rPr>
              <w:t xml:space="preserve">Cílem předmětu je praktické osvojení softwarových nástrojů pro kreativní tvorbu. Studenti se naučí používat a zdokonalovat své dovednosti v celé škále navrhování od vytváření </w:t>
            </w:r>
            <w:proofErr w:type="gramStart"/>
            <w:r w:rsidRPr="00B57DB3">
              <w:rPr>
                <w:color w:val="000000"/>
                <w:shd w:val="clear" w:color="auto" w:fill="FFFFFF"/>
              </w:rPr>
              <w:t>2D</w:t>
            </w:r>
            <w:proofErr w:type="gramEnd"/>
            <w:r w:rsidRPr="00B57DB3">
              <w:rPr>
                <w:color w:val="000000"/>
                <w:shd w:val="clear" w:color="auto" w:fill="FFFFFF"/>
              </w:rPr>
              <w:t xml:space="preserve"> křivkové grafiky přes editaci fotografií a plnobarevných obrazů, typografickou úpravu publikací až po 3D modelování a multimédia.</w:t>
            </w:r>
            <w:r w:rsidRPr="00B57DB3">
              <w:rPr>
                <w:color w:val="000000"/>
              </w:rPr>
              <w:t> </w:t>
            </w:r>
            <w:r w:rsidR="00923FDC" w:rsidRPr="00B57DB3">
              <w:rPr>
                <w:color w:val="000000"/>
              </w:rPr>
              <w:t xml:space="preserve">Student bude schopen zvolit nejvhodnější nástroj </w:t>
            </w:r>
            <w:r w:rsidR="004177B3">
              <w:rPr>
                <w:color w:val="000000"/>
              </w:rPr>
              <w:br/>
            </w:r>
            <w:r w:rsidR="00923FDC" w:rsidRPr="00B57DB3">
              <w:rPr>
                <w:color w:val="000000"/>
              </w:rPr>
              <w:t>a vytvořit požadovaný výstup dle zadání tak, aby odpovídal technologickým nárokům pro finální produkci díla. </w:t>
            </w:r>
            <w:r w:rsidR="00923FDC">
              <w:t> </w:t>
            </w:r>
          </w:p>
          <w:p w14:paraId="4445D12B" w14:textId="77777777" w:rsidR="00F11C03" w:rsidRDefault="00F11C03" w:rsidP="00F11C03">
            <w:pPr>
              <w:pStyle w:val="Bezmezer"/>
              <w:ind w:firstLine="359"/>
            </w:pPr>
            <w:r>
              <w:t>1. Křivková grafika</w:t>
            </w:r>
          </w:p>
          <w:p w14:paraId="45762A60" w14:textId="77777777" w:rsidR="00F11C03" w:rsidRDefault="00F11C03" w:rsidP="00F11C03">
            <w:pPr>
              <w:pStyle w:val="Bezmezer"/>
              <w:ind w:firstLine="359"/>
            </w:pPr>
            <w:r>
              <w:t>2. Bitmapová grafika</w:t>
            </w:r>
          </w:p>
          <w:p w14:paraId="614470DA" w14:textId="77777777" w:rsidR="00F11C03" w:rsidRDefault="00F11C03" w:rsidP="00F11C03">
            <w:pPr>
              <w:pStyle w:val="Bezmezer"/>
              <w:ind w:firstLine="359"/>
            </w:pPr>
            <w:r>
              <w:t>3. Tvorba prezentací</w:t>
            </w:r>
          </w:p>
          <w:p w14:paraId="19AA3C15" w14:textId="77777777" w:rsidR="00F11C03" w:rsidRDefault="00F11C03" w:rsidP="00F11C03">
            <w:pPr>
              <w:pStyle w:val="Bezmezer"/>
              <w:ind w:firstLine="359"/>
            </w:pPr>
            <w:r>
              <w:t>4. 3D teorie</w:t>
            </w:r>
          </w:p>
          <w:p w14:paraId="32CF9FC9" w14:textId="77777777" w:rsidR="00F11C03" w:rsidRDefault="00F11C03" w:rsidP="00F11C03">
            <w:pPr>
              <w:pStyle w:val="Bezmezer"/>
              <w:ind w:firstLine="359"/>
            </w:pPr>
            <w:r>
              <w:t>5. Základy sazby tiskovin</w:t>
            </w:r>
          </w:p>
          <w:p w14:paraId="6231B7A9" w14:textId="77777777" w:rsidR="00F11C03" w:rsidRDefault="00F11C03" w:rsidP="00F11C03">
            <w:pPr>
              <w:pStyle w:val="Bezmezer"/>
              <w:ind w:firstLine="359"/>
            </w:pPr>
            <w:r>
              <w:t>6. Retuše</w:t>
            </w:r>
          </w:p>
          <w:p w14:paraId="285FBFD6" w14:textId="77777777" w:rsidR="00F11C03" w:rsidRDefault="00F11C03" w:rsidP="00F11C03">
            <w:pPr>
              <w:pStyle w:val="Bezmezer"/>
              <w:ind w:firstLine="359"/>
            </w:pPr>
            <w:r>
              <w:t>7. Export souborů dle použití</w:t>
            </w:r>
          </w:p>
          <w:p w14:paraId="7C4F4EBA" w14:textId="77777777" w:rsidR="00F11C03" w:rsidRDefault="00F11C03" w:rsidP="00F11C03">
            <w:pPr>
              <w:pStyle w:val="Bezmezer"/>
              <w:ind w:firstLine="359"/>
            </w:pPr>
            <w:r>
              <w:t>8. Praktická výstupní data se zaměřením pro CNC</w:t>
            </w:r>
          </w:p>
          <w:p w14:paraId="098C3B8C" w14:textId="77777777" w:rsidR="00F11C03" w:rsidRDefault="00F11C03" w:rsidP="00F11C03">
            <w:pPr>
              <w:pStyle w:val="Bezmezer"/>
              <w:ind w:firstLine="359"/>
            </w:pPr>
            <w:r>
              <w:t>9. Praktická výstupní data se zaměřením pro 3D tisk</w:t>
            </w:r>
          </w:p>
          <w:p w14:paraId="63D514A4" w14:textId="77777777" w:rsidR="00F11C03" w:rsidRDefault="00F11C03" w:rsidP="00F11C03">
            <w:pPr>
              <w:pStyle w:val="Bezmezer"/>
              <w:ind w:firstLine="359"/>
            </w:pPr>
            <w:r>
              <w:t>10. Virtuální realita</w:t>
            </w:r>
          </w:p>
          <w:p w14:paraId="0085CCEC" w14:textId="77777777" w:rsidR="00F11C03" w:rsidRDefault="00F11C03" w:rsidP="00F11C03">
            <w:pPr>
              <w:pStyle w:val="Bezmezer"/>
              <w:ind w:firstLine="359"/>
            </w:pPr>
            <w:r>
              <w:t>11. Rozšířená realita</w:t>
            </w:r>
          </w:p>
          <w:p w14:paraId="28131815" w14:textId="77777777" w:rsidR="00F11C03" w:rsidRDefault="00F11C03" w:rsidP="00F11C03">
            <w:pPr>
              <w:pStyle w:val="Bezmezer"/>
              <w:ind w:firstLine="359"/>
            </w:pPr>
            <w:r>
              <w:t>12. Sazba prezentačního plakátu</w:t>
            </w:r>
          </w:p>
          <w:p w14:paraId="245165FB" w14:textId="661B32BA" w:rsidR="00B57DB3" w:rsidRPr="00F11C03" w:rsidRDefault="00F11C03" w:rsidP="00F11C03">
            <w:pPr>
              <w:pStyle w:val="Bezmezer"/>
              <w:spacing w:after="120"/>
              <w:ind w:firstLine="357"/>
            </w:pPr>
            <w:r>
              <w:t>13. Finální prezentace projektů</w:t>
            </w:r>
            <w:r w:rsidR="00B57DB3" w:rsidRPr="00B57DB3">
              <w:t> </w:t>
            </w:r>
          </w:p>
          <w:p w14:paraId="2FA5DE0C" w14:textId="0EF4E6B0" w:rsidR="00C833A8" w:rsidRDefault="00B57DB3" w:rsidP="00766646">
            <w:pPr>
              <w:jc w:val="both"/>
              <w:textAlignment w:val="baseline"/>
            </w:pPr>
            <w:r w:rsidRPr="00B57DB3">
              <w:rPr>
                <w:color w:val="000000"/>
              </w:rPr>
              <w:t>Po zvládnutí základních nároků na výstupy u jednotlivých nástrojů bude každý student pokračovat vlastním tempem v individuálním rozvoji dovedností ovládání vybraných SW. </w:t>
            </w:r>
          </w:p>
          <w:p w14:paraId="2C211438" w14:textId="50591491" w:rsidR="003E4312" w:rsidRPr="00B57DB3" w:rsidRDefault="003E4312" w:rsidP="00766646">
            <w:pPr>
              <w:jc w:val="both"/>
              <w:textAlignment w:val="baseline"/>
              <w:rPr>
                <w:rFonts w:ascii="Segoe UI" w:hAnsi="Segoe UI" w:cs="Segoe UI"/>
                <w:sz w:val="18"/>
                <w:szCs w:val="18"/>
              </w:rPr>
            </w:pPr>
          </w:p>
        </w:tc>
      </w:tr>
      <w:tr w:rsidR="00B57DB3" w:rsidRPr="00B57DB3" w14:paraId="681541B4" w14:textId="77777777" w:rsidTr="00756BC4">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1440D354" w14:textId="77777777" w:rsidR="00B57DB3" w:rsidRPr="00B57DB3" w:rsidRDefault="00B57DB3" w:rsidP="00B57DB3">
            <w:pPr>
              <w:jc w:val="both"/>
              <w:textAlignment w:val="baseline"/>
              <w:rPr>
                <w:rFonts w:ascii="Segoe UI" w:hAnsi="Segoe UI" w:cs="Segoe UI"/>
                <w:sz w:val="18"/>
                <w:szCs w:val="18"/>
              </w:rPr>
            </w:pPr>
            <w:r w:rsidRPr="00B57DB3">
              <w:rPr>
                <w:b/>
                <w:bCs/>
              </w:rPr>
              <w:t>Studijní literatura a studijní pomůcky</w:t>
            </w:r>
            <w:r w:rsidRPr="00B57DB3">
              <w:t> </w:t>
            </w:r>
          </w:p>
        </w:tc>
        <w:tc>
          <w:tcPr>
            <w:tcW w:w="6176" w:type="dxa"/>
            <w:gridSpan w:val="6"/>
            <w:tcBorders>
              <w:top w:val="nil"/>
              <w:left w:val="single" w:sz="6" w:space="0" w:color="auto"/>
              <w:bottom w:val="nil"/>
              <w:right w:val="single" w:sz="6" w:space="0" w:color="auto"/>
            </w:tcBorders>
            <w:shd w:val="clear" w:color="auto" w:fill="auto"/>
            <w:hideMark/>
          </w:tcPr>
          <w:p w14:paraId="15F80CF1" w14:textId="77777777" w:rsidR="00B57DB3" w:rsidRPr="00B57DB3" w:rsidRDefault="00B57DB3" w:rsidP="00B57DB3">
            <w:pPr>
              <w:jc w:val="both"/>
              <w:textAlignment w:val="baseline"/>
              <w:rPr>
                <w:rFonts w:ascii="Segoe UI" w:hAnsi="Segoe UI" w:cs="Segoe UI"/>
                <w:sz w:val="18"/>
                <w:szCs w:val="18"/>
              </w:rPr>
            </w:pPr>
            <w:r w:rsidRPr="00B57DB3">
              <w:t> </w:t>
            </w:r>
          </w:p>
        </w:tc>
      </w:tr>
      <w:tr w:rsidR="00B57DB3" w:rsidRPr="00B57DB3" w14:paraId="357C488F" w14:textId="77777777" w:rsidTr="003E4312">
        <w:trPr>
          <w:trHeight w:val="115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D53EA99" w14:textId="77777777" w:rsidR="00766646" w:rsidRPr="00766646" w:rsidRDefault="00766646" w:rsidP="00B57DB3">
            <w:pPr>
              <w:jc w:val="both"/>
              <w:textAlignment w:val="baseline"/>
              <w:rPr>
                <w:b/>
                <w:color w:val="212529"/>
                <w:shd w:val="clear" w:color="auto" w:fill="FFFFFF"/>
              </w:rPr>
            </w:pPr>
            <w:r w:rsidRPr="00766646">
              <w:rPr>
                <w:b/>
                <w:color w:val="212529"/>
                <w:shd w:val="clear" w:color="auto" w:fill="FFFFFF"/>
              </w:rPr>
              <w:t>Povinná:</w:t>
            </w:r>
          </w:p>
          <w:p w14:paraId="4FD63C31" w14:textId="09DDC4CF" w:rsidR="00B57DB3" w:rsidRPr="00B57DB3" w:rsidRDefault="00B57DB3" w:rsidP="00B57DB3">
            <w:pPr>
              <w:jc w:val="both"/>
              <w:textAlignment w:val="baseline"/>
              <w:rPr>
                <w:rFonts w:ascii="Segoe UI" w:hAnsi="Segoe UI" w:cs="Segoe UI"/>
                <w:sz w:val="18"/>
                <w:szCs w:val="18"/>
              </w:rPr>
            </w:pPr>
            <w:r w:rsidRPr="00B57DB3">
              <w:rPr>
                <w:color w:val="212529"/>
                <w:shd w:val="clear" w:color="auto" w:fill="FFFFFF"/>
              </w:rPr>
              <w:t xml:space="preserve">AMBROSE, </w:t>
            </w:r>
            <w:proofErr w:type="spellStart"/>
            <w:r w:rsidRPr="00B57DB3">
              <w:rPr>
                <w:color w:val="212529"/>
                <w:shd w:val="clear" w:color="auto" w:fill="FFFFFF"/>
              </w:rPr>
              <w:t>Gavin</w:t>
            </w:r>
            <w:proofErr w:type="spellEnd"/>
            <w:r w:rsidRPr="00B57DB3">
              <w:rPr>
                <w:color w:val="212529"/>
                <w:shd w:val="clear" w:color="auto" w:fill="FFFFFF"/>
              </w:rPr>
              <w:t xml:space="preserve"> a Paul HARRIS. </w:t>
            </w:r>
            <w:r w:rsidRPr="00B57DB3">
              <w:rPr>
                <w:i/>
                <w:iCs/>
                <w:color w:val="212529"/>
                <w:shd w:val="clear" w:color="auto" w:fill="FFFFFF"/>
              </w:rPr>
              <w:t>Grafický design: formát</w:t>
            </w:r>
            <w:r w:rsidRPr="00B57DB3">
              <w:rPr>
                <w:color w:val="212529"/>
                <w:shd w:val="clear" w:color="auto" w:fill="FFFFFF"/>
              </w:rPr>
              <w:t xml:space="preserve">. Brno: </w:t>
            </w:r>
            <w:proofErr w:type="spellStart"/>
            <w:r w:rsidRPr="00B57DB3">
              <w:rPr>
                <w:color w:val="212529"/>
                <w:shd w:val="clear" w:color="auto" w:fill="FFFFFF"/>
              </w:rPr>
              <w:t>Computer</w:t>
            </w:r>
            <w:proofErr w:type="spellEnd"/>
            <w:r w:rsidRPr="00B57DB3">
              <w:rPr>
                <w:color w:val="212529"/>
                <w:shd w:val="clear" w:color="auto" w:fill="FFFFFF"/>
              </w:rPr>
              <w:t xml:space="preserve"> </w:t>
            </w:r>
            <w:proofErr w:type="spellStart"/>
            <w:r w:rsidRPr="00B57DB3">
              <w:rPr>
                <w:color w:val="212529"/>
                <w:shd w:val="clear" w:color="auto" w:fill="FFFFFF"/>
              </w:rPr>
              <w:t>Press</w:t>
            </w:r>
            <w:proofErr w:type="spellEnd"/>
            <w:r w:rsidRPr="00B57DB3">
              <w:rPr>
                <w:color w:val="212529"/>
                <w:shd w:val="clear" w:color="auto" w:fill="FFFFFF"/>
              </w:rPr>
              <w:t>, 2011. ISBN 978-80-251-2966-1</w:t>
            </w:r>
            <w:r w:rsidR="00C95900">
              <w:rPr>
                <w:color w:val="212529"/>
                <w:shd w:val="clear" w:color="auto" w:fill="FFFFFF"/>
              </w:rPr>
              <w:t>.</w:t>
            </w:r>
            <w:r w:rsidRPr="00B57DB3">
              <w:rPr>
                <w:color w:val="212529"/>
              </w:rPr>
              <w:t> </w:t>
            </w:r>
          </w:p>
          <w:p w14:paraId="053CC02E" w14:textId="0C0AE6F9" w:rsidR="00766646" w:rsidRDefault="00766646" w:rsidP="00B57DB3">
            <w:pPr>
              <w:jc w:val="both"/>
              <w:textAlignment w:val="baseline"/>
              <w:rPr>
                <w:color w:val="000000"/>
                <w:shd w:val="clear" w:color="auto" w:fill="FFFFFF"/>
              </w:rPr>
            </w:pPr>
            <w:r w:rsidRPr="00B57DB3">
              <w:rPr>
                <w:b/>
                <w:bCs/>
              </w:rPr>
              <w:t>Doporučená:</w:t>
            </w:r>
            <w:r w:rsidRPr="00B57DB3">
              <w:t> </w:t>
            </w:r>
          </w:p>
          <w:p w14:paraId="7BB094DC" w14:textId="77777777" w:rsidR="00ED614C" w:rsidRPr="00B57DB3" w:rsidRDefault="00ED614C" w:rsidP="00ED614C">
            <w:pPr>
              <w:jc w:val="both"/>
              <w:textAlignment w:val="baseline"/>
              <w:rPr>
                <w:rFonts w:ascii="Segoe UI" w:hAnsi="Segoe UI" w:cs="Segoe UI"/>
                <w:sz w:val="18"/>
                <w:szCs w:val="18"/>
              </w:rPr>
            </w:pPr>
            <w:r w:rsidRPr="00B57DB3">
              <w:t>K</w:t>
            </w:r>
            <w:r>
              <w:t>OLESÁR</w:t>
            </w:r>
            <w:r w:rsidRPr="00B57DB3">
              <w:t xml:space="preserve">, Zdeno. </w:t>
            </w:r>
            <w:r w:rsidRPr="00954EA4">
              <w:rPr>
                <w:i/>
                <w:iCs/>
              </w:rPr>
              <w:t>Kapitoly z dějin designu</w:t>
            </w:r>
            <w:r>
              <w:t>. Praha</w:t>
            </w:r>
            <w:r w:rsidRPr="00B57DB3">
              <w:t>: Vysoká škola uměleckoprůmyslová, 2004. ISBN 8086863034. </w:t>
            </w:r>
          </w:p>
          <w:p w14:paraId="351E1FD6" w14:textId="77777777" w:rsidR="00B57DB3" w:rsidRDefault="00B57DB3" w:rsidP="00B57DB3">
            <w:pPr>
              <w:jc w:val="both"/>
              <w:textAlignment w:val="baseline"/>
              <w:rPr>
                <w:color w:val="000000"/>
              </w:rPr>
            </w:pPr>
            <w:r w:rsidRPr="00B57DB3">
              <w:rPr>
                <w:color w:val="000000"/>
                <w:shd w:val="clear" w:color="auto" w:fill="FFFFFF"/>
              </w:rPr>
              <w:t>N</w:t>
            </w:r>
            <w:r w:rsidR="00766646">
              <w:rPr>
                <w:color w:val="000000"/>
                <w:shd w:val="clear" w:color="auto" w:fill="FFFFFF"/>
              </w:rPr>
              <w:t>ORMAN</w:t>
            </w:r>
            <w:r w:rsidRPr="00B57DB3">
              <w:rPr>
                <w:color w:val="000000"/>
                <w:shd w:val="clear" w:color="auto" w:fill="FFFFFF"/>
              </w:rPr>
              <w:t xml:space="preserve">, Donald A. </w:t>
            </w:r>
            <w:r w:rsidRPr="00766646">
              <w:rPr>
                <w:i/>
                <w:color w:val="000000"/>
                <w:shd w:val="clear" w:color="auto" w:fill="FFFFFF"/>
              </w:rPr>
              <w:t>Design pro každý den</w:t>
            </w:r>
            <w:r w:rsidRPr="00B57DB3">
              <w:rPr>
                <w:color w:val="000000"/>
                <w:shd w:val="clear" w:color="auto" w:fill="FFFFFF"/>
              </w:rPr>
              <w:t>. Praha: Dokořán, 2010. ISBN 978-80-7363-314-1</w:t>
            </w:r>
            <w:r w:rsidR="00C95900">
              <w:rPr>
                <w:color w:val="000000"/>
                <w:shd w:val="clear" w:color="auto" w:fill="FFFFFF"/>
              </w:rPr>
              <w:t>.</w:t>
            </w:r>
            <w:r w:rsidRPr="00B57DB3">
              <w:rPr>
                <w:color w:val="000000"/>
              </w:rPr>
              <w:t> </w:t>
            </w:r>
          </w:p>
          <w:p w14:paraId="3609EAAA" w14:textId="5FB82763" w:rsidR="00850587" w:rsidRPr="00850587" w:rsidRDefault="00FD5557" w:rsidP="00B57DB3">
            <w:pPr>
              <w:jc w:val="both"/>
              <w:textAlignment w:val="baseline"/>
              <w:rPr>
                <w:rFonts w:ascii="Segoe UI" w:hAnsi="Segoe UI" w:cs="Segoe UI"/>
                <w:sz w:val="18"/>
                <w:szCs w:val="18"/>
              </w:rPr>
            </w:pPr>
            <w:hyperlink r:id="rId27" w:tgtFrame="_blank">
              <w:r w:rsidR="00850587" w:rsidRPr="00850587">
                <w:rPr>
                  <w:rStyle w:val="Internetovodkaz"/>
                  <w:color w:val="auto"/>
                  <w:u w:val="none"/>
                </w:rPr>
                <w:t>o</w:t>
              </w:r>
            </w:hyperlink>
            <w:r w:rsidR="00850587" w:rsidRPr="00850587">
              <w:rPr>
                <w:rStyle w:val="Internetovodkaz"/>
                <w:color w:val="auto"/>
                <w:u w:val="none"/>
              </w:rPr>
              <w:t xml:space="preserve">n-line zdroje – </w:t>
            </w:r>
            <w:proofErr w:type="spellStart"/>
            <w:r w:rsidR="00850587" w:rsidRPr="00850587">
              <w:rPr>
                <w:rStyle w:val="Internetovodkaz"/>
                <w:color w:val="auto"/>
                <w:u w:val="none"/>
              </w:rPr>
              <w:t>tutorialy</w:t>
            </w:r>
            <w:proofErr w:type="spellEnd"/>
            <w:r w:rsidR="00850587" w:rsidRPr="00850587">
              <w:rPr>
                <w:rStyle w:val="Internetovodkaz"/>
                <w:color w:val="auto"/>
                <w:u w:val="none"/>
              </w:rPr>
              <w:t>, návody</w:t>
            </w:r>
          </w:p>
        </w:tc>
      </w:tr>
    </w:tbl>
    <w:p w14:paraId="5635F08A" w14:textId="7BF876C1" w:rsidR="00B57DB3" w:rsidRDefault="00B57DB3" w:rsidP="00415DA8"/>
    <w:p w14:paraId="05F0BE08" w14:textId="554F7608" w:rsidR="00C32043" w:rsidRDefault="00C32043"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1A049B" w:rsidRPr="001A049B" w14:paraId="08FA2D5C" w14:textId="77777777" w:rsidTr="00C32043">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35BEF5A" w14:textId="77777777" w:rsidR="001A049B" w:rsidRPr="001A049B" w:rsidRDefault="001A049B" w:rsidP="001A049B">
            <w:pPr>
              <w:jc w:val="both"/>
              <w:textAlignment w:val="baseline"/>
              <w:rPr>
                <w:rFonts w:ascii="Segoe UI" w:hAnsi="Segoe UI" w:cs="Segoe UI"/>
                <w:sz w:val="18"/>
                <w:szCs w:val="18"/>
              </w:rPr>
            </w:pPr>
            <w:r w:rsidRPr="001A049B">
              <w:rPr>
                <w:b/>
                <w:bCs/>
                <w:sz w:val="28"/>
                <w:szCs w:val="28"/>
              </w:rPr>
              <w:lastRenderedPageBreak/>
              <w:t>B-III – Charakteristika studijního předmětu</w:t>
            </w:r>
            <w:r w:rsidRPr="001A049B">
              <w:rPr>
                <w:sz w:val="28"/>
                <w:szCs w:val="28"/>
              </w:rPr>
              <w:t> </w:t>
            </w:r>
          </w:p>
        </w:tc>
      </w:tr>
      <w:tr w:rsidR="001A049B" w:rsidRPr="001A049B" w14:paraId="43A20D9E" w14:textId="77777777" w:rsidTr="00C32043">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00AAD7DA" w14:textId="77777777" w:rsidR="001A049B" w:rsidRPr="001A049B" w:rsidRDefault="001A049B" w:rsidP="001A049B">
            <w:pPr>
              <w:textAlignment w:val="baseline"/>
              <w:rPr>
                <w:rFonts w:ascii="Segoe UI" w:hAnsi="Segoe UI" w:cs="Segoe UI"/>
                <w:sz w:val="18"/>
                <w:szCs w:val="18"/>
              </w:rPr>
            </w:pPr>
            <w:r w:rsidRPr="001A049B">
              <w:rPr>
                <w:b/>
                <w:bCs/>
              </w:rPr>
              <w:t>Název studijního předmětu</w:t>
            </w:r>
            <w:r w:rsidRPr="001A049B">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52766DD" w14:textId="77777777" w:rsidR="001A049B" w:rsidRPr="001A049B" w:rsidRDefault="001A049B" w:rsidP="001A049B">
            <w:pPr>
              <w:jc w:val="both"/>
              <w:textAlignment w:val="baseline"/>
              <w:rPr>
                <w:rFonts w:ascii="Segoe UI" w:hAnsi="Segoe UI" w:cs="Segoe UI"/>
                <w:sz w:val="18"/>
                <w:szCs w:val="18"/>
              </w:rPr>
            </w:pPr>
            <w:r w:rsidRPr="001A049B">
              <w:t>Kreativní SW 2 </w:t>
            </w:r>
          </w:p>
        </w:tc>
      </w:tr>
      <w:tr w:rsidR="001A049B" w:rsidRPr="001A049B" w14:paraId="40583E50"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AF149DE" w14:textId="77777777" w:rsidR="001A049B" w:rsidRPr="001A049B" w:rsidRDefault="001A049B" w:rsidP="001A049B">
            <w:pPr>
              <w:textAlignment w:val="baseline"/>
              <w:rPr>
                <w:rFonts w:ascii="Segoe UI" w:hAnsi="Segoe UI" w:cs="Segoe UI"/>
                <w:sz w:val="18"/>
                <w:szCs w:val="18"/>
              </w:rPr>
            </w:pPr>
            <w:r w:rsidRPr="001A049B">
              <w:rPr>
                <w:b/>
                <w:bCs/>
              </w:rPr>
              <w:t>Typ předmětu</w:t>
            </w:r>
            <w:r w:rsidRPr="001A04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5AB952D" w14:textId="7D1248E0" w:rsidR="001A049B" w:rsidRPr="001A049B" w:rsidRDefault="001A049B" w:rsidP="00482F06">
            <w:pPr>
              <w:jc w:val="both"/>
              <w:textAlignment w:val="baseline"/>
              <w:rPr>
                <w:rFonts w:ascii="Segoe UI" w:hAnsi="Segoe UI" w:cs="Segoe UI"/>
                <w:sz w:val="18"/>
                <w:szCs w:val="18"/>
              </w:rPr>
            </w:pPr>
            <w:r w:rsidRPr="001A049B">
              <w:t>povinný</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286BCC9" w14:textId="77777777" w:rsidR="001A049B" w:rsidRPr="001A049B" w:rsidRDefault="001A049B" w:rsidP="001A049B">
            <w:pPr>
              <w:jc w:val="both"/>
              <w:textAlignment w:val="baseline"/>
              <w:rPr>
                <w:rFonts w:ascii="Segoe UI" w:hAnsi="Segoe UI" w:cs="Segoe UI"/>
                <w:sz w:val="18"/>
                <w:szCs w:val="18"/>
              </w:rPr>
            </w:pPr>
            <w:r w:rsidRPr="001A049B">
              <w:rPr>
                <w:b/>
                <w:bCs/>
              </w:rPr>
              <w:t>doporučený ročník / semestr</w:t>
            </w:r>
            <w:r w:rsidRPr="001A049B">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60531E6" w14:textId="77777777" w:rsidR="001A049B" w:rsidRPr="001A049B" w:rsidRDefault="001A049B" w:rsidP="001A049B">
            <w:pPr>
              <w:jc w:val="both"/>
              <w:textAlignment w:val="baseline"/>
              <w:rPr>
                <w:rFonts w:ascii="Segoe UI" w:hAnsi="Segoe UI" w:cs="Segoe UI"/>
                <w:sz w:val="18"/>
                <w:szCs w:val="18"/>
              </w:rPr>
            </w:pPr>
            <w:r w:rsidRPr="001A049B">
              <w:t>1/LS </w:t>
            </w:r>
          </w:p>
        </w:tc>
      </w:tr>
      <w:tr w:rsidR="001A049B" w:rsidRPr="001A049B" w14:paraId="15365817"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45B6359" w14:textId="77777777" w:rsidR="001A049B" w:rsidRPr="001A049B" w:rsidRDefault="001A049B" w:rsidP="001A049B">
            <w:pPr>
              <w:textAlignment w:val="baseline"/>
              <w:rPr>
                <w:rFonts w:ascii="Segoe UI" w:hAnsi="Segoe UI" w:cs="Segoe UI"/>
                <w:sz w:val="18"/>
                <w:szCs w:val="18"/>
              </w:rPr>
            </w:pPr>
            <w:r w:rsidRPr="001A049B">
              <w:rPr>
                <w:b/>
                <w:bCs/>
              </w:rPr>
              <w:t>Rozsah studijního předmětu</w:t>
            </w:r>
            <w:r w:rsidRPr="001A049B">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0FF1079" w14:textId="77777777" w:rsidR="001A049B" w:rsidRPr="001A049B" w:rsidRDefault="001A049B" w:rsidP="001A049B">
            <w:pPr>
              <w:jc w:val="both"/>
              <w:textAlignment w:val="baseline"/>
              <w:rPr>
                <w:rFonts w:ascii="Segoe UI" w:hAnsi="Segoe UI" w:cs="Segoe UI"/>
                <w:sz w:val="18"/>
                <w:szCs w:val="18"/>
              </w:rPr>
            </w:pPr>
            <w:r w:rsidRPr="001A049B">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4279BD8" w14:textId="77777777" w:rsidR="001A049B" w:rsidRPr="001A049B" w:rsidRDefault="001A049B" w:rsidP="001A049B">
            <w:pPr>
              <w:jc w:val="both"/>
              <w:textAlignment w:val="baseline"/>
              <w:rPr>
                <w:rFonts w:ascii="Segoe UI" w:hAnsi="Segoe UI" w:cs="Segoe UI"/>
                <w:sz w:val="18"/>
                <w:szCs w:val="18"/>
              </w:rPr>
            </w:pPr>
            <w:r w:rsidRPr="001A049B">
              <w:rPr>
                <w:b/>
                <w:bCs/>
              </w:rPr>
              <w:t>hod. </w:t>
            </w:r>
            <w:r w:rsidRPr="001A049B">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1E92758D" w14:textId="77777777" w:rsidR="001A049B" w:rsidRPr="001A049B" w:rsidRDefault="001A049B" w:rsidP="001A049B">
            <w:pPr>
              <w:jc w:val="both"/>
              <w:textAlignment w:val="baseline"/>
              <w:rPr>
                <w:rFonts w:ascii="Segoe UI" w:hAnsi="Segoe UI" w:cs="Segoe UI"/>
                <w:sz w:val="18"/>
                <w:szCs w:val="18"/>
              </w:rPr>
            </w:pPr>
            <w:r w:rsidRPr="001A049B">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3B47205" w14:textId="77777777" w:rsidR="001A049B" w:rsidRPr="001A049B" w:rsidRDefault="001A049B" w:rsidP="001A049B">
            <w:pPr>
              <w:jc w:val="both"/>
              <w:textAlignment w:val="baseline"/>
              <w:rPr>
                <w:rFonts w:ascii="Segoe UI" w:hAnsi="Segoe UI" w:cs="Segoe UI"/>
                <w:sz w:val="18"/>
                <w:szCs w:val="18"/>
              </w:rPr>
            </w:pPr>
            <w:r w:rsidRPr="001A049B">
              <w:rPr>
                <w:b/>
                <w:bCs/>
              </w:rPr>
              <w:t>kreditů</w:t>
            </w:r>
            <w:r w:rsidRPr="001A049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6C8714D0" w14:textId="77777777" w:rsidR="001A049B" w:rsidRPr="001A049B" w:rsidRDefault="001A049B" w:rsidP="001A049B">
            <w:pPr>
              <w:jc w:val="both"/>
              <w:textAlignment w:val="baseline"/>
              <w:rPr>
                <w:rFonts w:ascii="Segoe UI" w:hAnsi="Segoe UI" w:cs="Segoe UI"/>
                <w:sz w:val="18"/>
                <w:szCs w:val="18"/>
              </w:rPr>
            </w:pPr>
            <w:r w:rsidRPr="001A049B">
              <w:t>1 </w:t>
            </w:r>
          </w:p>
        </w:tc>
      </w:tr>
      <w:tr w:rsidR="001A049B" w:rsidRPr="001A049B" w14:paraId="722DF43E"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0DE2CD1" w14:textId="77777777" w:rsidR="001A049B" w:rsidRPr="001A049B" w:rsidRDefault="001A049B" w:rsidP="001A049B">
            <w:pPr>
              <w:textAlignment w:val="baseline"/>
              <w:rPr>
                <w:rFonts w:ascii="Segoe UI" w:hAnsi="Segoe UI" w:cs="Segoe UI"/>
                <w:sz w:val="18"/>
                <w:szCs w:val="18"/>
              </w:rPr>
            </w:pPr>
            <w:r w:rsidRPr="001A049B">
              <w:rPr>
                <w:b/>
                <w:bCs/>
              </w:rPr>
              <w:t xml:space="preserve">Prerekvizity, </w:t>
            </w:r>
            <w:proofErr w:type="spellStart"/>
            <w:r w:rsidRPr="001A049B">
              <w:rPr>
                <w:b/>
                <w:bCs/>
              </w:rPr>
              <w:t>korekvizity</w:t>
            </w:r>
            <w:proofErr w:type="spellEnd"/>
            <w:r w:rsidRPr="001A049B">
              <w:rPr>
                <w:b/>
                <w:bCs/>
              </w:rPr>
              <w:t>, ekvivalence</w:t>
            </w:r>
            <w:r w:rsidRPr="001A049B">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66A2C2F" w14:textId="77777777" w:rsidR="001A049B" w:rsidRPr="001A049B" w:rsidRDefault="001A049B" w:rsidP="001A049B">
            <w:pPr>
              <w:jc w:val="both"/>
              <w:textAlignment w:val="baseline"/>
              <w:rPr>
                <w:rFonts w:ascii="Segoe UI" w:hAnsi="Segoe UI" w:cs="Segoe UI"/>
                <w:sz w:val="18"/>
                <w:szCs w:val="18"/>
              </w:rPr>
            </w:pPr>
            <w:r w:rsidRPr="001A049B">
              <w:t> </w:t>
            </w:r>
          </w:p>
        </w:tc>
      </w:tr>
      <w:tr w:rsidR="001A049B" w:rsidRPr="001A049B" w14:paraId="031C7381"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7FFE150" w14:textId="77777777" w:rsidR="001A049B" w:rsidRPr="001A049B" w:rsidRDefault="001A049B" w:rsidP="001A049B">
            <w:pPr>
              <w:textAlignment w:val="baseline"/>
              <w:rPr>
                <w:rFonts w:ascii="Segoe UI" w:hAnsi="Segoe UI" w:cs="Segoe UI"/>
                <w:sz w:val="18"/>
                <w:szCs w:val="18"/>
              </w:rPr>
            </w:pPr>
            <w:r w:rsidRPr="001A049B">
              <w:rPr>
                <w:b/>
                <w:bCs/>
              </w:rPr>
              <w:t>Způsob ověření studijních výsledků</w:t>
            </w:r>
            <w:r w:rsidRPr="001A04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E739E64" w14:textId="77777777" w:rsidR="001A049B" w:rsidRPr="001A049B" w:rsidRDefault="001A049B" w:rsidP="001A049B">
            <w:pPr>
              <w:jc w:val="both"/>
              <w:textAlignment w:val="baseline"/>
              <w:rPr>
                <w:rFonts w:ascii="Segoe UI" w:hAnsi="Segoe UI" w:cs="Segoe UI"/>
                <w:sz w:val="18"/>
                <w:szCs w:val="18"/>
              </w:rPr>
            </w:pPr>
            <w:r w:rsidRPr="001A049B">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490447D" w14:textId="77777777" w:rsidR="001A049B" w:rsidRPr="001A049B" w:rsidRDefault="001A049B" w:rsidP="001A049B">
            <w:pPr>
              <w:jc w:val="both"/>
              <w:textAlignment w:val="baseline"/>
              <w:rPr>
                <w:rFonts w:ascii="Segoe UI" w:hAnsi="Segoe UI" w:cs="Segoe UI"/>
                <w:sz w:val="18"/>
                <w:szCs w:val="18"/>
              </w:rPr>
            </w:pPr>
            <w:r w:rsidRPr="001A049B">
              <w:rPr>
                <w:b/>
                <w:bCs/>
              </w:rPr>
              <w:t>Forma výuky</w:t>
            </w:r>
            <w:r w:rsidRPr="001A049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A020EF" w14:textId="77777777" w:rsidR="001A049B" w:rsidRPr="001A049B" w:rsidRDefault="001A049B" w:rsidP="001A049B">
            <w:pPr>
              <w:jc w:val="both"/>
              <w:textAlignment w:val="baseline"/>
              <w:rPr>
                <w:rFonts w:ascii="Segoe UI" w:hAnsi="Segoe UI" w:cs="Segoe UI"/>
                <w:sz w:val="18"/>
                <w:szCs w:val="18"/>
              </w:rPr>
            </w:pPr>
            <w:r w:rsidRPr="001A049B">
              <w:t>cvičení </w:t>
            </w:r>
          </w:p>
        </w:tc>
      </w:tr>
      <w:tr w:rsidR="001A049B" w:rsidRPr="001A049B" w14:paraId="469781D5"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587C6F2" w14:textId="77777777" w:rsidR="001A049B" w:rsidRPr="001A049B" w:rsidRDefault="001A049B" w:rsidP="001A049B">
            <w:pPr>
              <w:textAlignment w:val="baseline"/>
              <w:rPr>
                <w:rFonts w:ascii="Segoe UI" w:hAnsi="Segoe UI" w:cs="Segoe UI"/>
                <w:sz w:val="18"/>
                <w:szCs w:val="18"/>
              </w:rPr>
            </w:pPr>
            <w:r w:rsidRPr="001A049B">
              <w:rPr>
                <w:b/>
                <w:bCs/>
              </w:rPr>
              <w:t>Forma způsobu ověření studijních výsledků a další požadavky na studenta</w:t>
            </w:r>
            <w:r w:rsidRPr="001A04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7A45683" w14:textId="793323FE" w:rsidR="001A049B" w:rsidRPr="001A049B" w:rsidRDefault="000D59DE" w:rsidP="001A049B">
            <w:pPr>
              <w:jc w:val="both"/>
              <w:textAlignment w:val="baseline"/>
              <w:rPr>
                <w:rFonts w:ascii="Segoe UI" w:hAnsi="Segoe UI" w:cs="Segoe UI"/>
                <w:sz w:val="18"/>
                <w:szCs w:val="18"/>
              </w:rPr>
            </w:pPr>
            <w:r>
              <w:t>Povinná účast na prvním cvičení. Celková účast minimálně 75 %. Zpracování samostatného úkolu, zadaného na prvním cvičení.</w:t>
            </w:r>
          </w:p>
        </w:tc>
      </w:tr>
      <w:tr w:rsidR="001A049B" w:rsidRPr="001A049B" w14:paraId="25D66F5F" w14:textId="77777777" w:rsidTr="00C833A8">
        <w:trPr>
          <w:trHeight w:val="19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D5CA298" w14:textId="77777777" w:rsidR="001A049B" w:rsidRPr="001A049B" w:rsidRDefault="001A049B" w:rsidP="001A049B">
            <w:pPr>
              <w:textAlignment w:val="baseline"/>
              <w:rPr>
                <w:rFonts w:ascii="Segoe UI" w:hAnsi="Segoe UI" w:cs="Segoe UI"/>
                <w:sz w:val="18"/>
                <w:szCs w:val="18"/>
              </w:rPr>
            </w:pPr>
            <w:r w:rsidRPr="001A049B">
              <w:t> </w:t>
            </w:r>
          </w:p>
        </w:tc>
      </w:tr>
      <w:tr w:rsidR="001A049B" w:rsidRPr="001A049B" w14:paraId="425D7B43" w14:textId="77777777" w:rsidTr="00C32043">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2E7B544C" w14:textId="77777777" w:rsidR="001A049B" w:rsidRPr="001A049B" w:rsidRDefault="001A049B" w:rsidP="001A049B">
            <w:pPr>
              <w:textAlignment w:val="baseline"/>
              <w:rPr>
                <w:rFonts w:ascii="Segoe UI" w:hAnsi="Segoe UI" w:cs="Segoe UI"/>
                <w:sz w:val="18"/>
                <w:szCs w:val="18"/>
              </w:rPr>
            </w:pPr>
            <w:r w:rsidRPr="001A049B">
              <w:rPr>
                <w:b/>
                <w:bCs/>
              </w:rPr>
              <w:t>Garant předmětu</w:t>
            </w:r>
            <w:r w:rsidRPr="001A049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4C5DB7B5" w14:textId="77777777" w:rsidR="001A049B" w:rsidRPr="001A049B" w:rsidRDefault="001A049B" w:rsidP="001A049B">
            <w:pPr>
              <w:jc w:val="both"/>
              <w:textAlignment w:val="baseline"/>
              <w:rPr>
                <w:rFonts w:ascii="Segoe UI" w:hAnsi="Segoe UI" w:cs="Segoe UI"/>
                <w:sz w:val="18"/>
                <w:szCs w:val="18"/>
              </w:rPr>
            </w:pPr>
            <w:r w:rsidRPr="001A049B">
              <w:t>MgA. Jan Veselský </w:t>
            </w:r>
          </w:p>
        </w:tc>
      </w:tr>
      <w:tr w:rsidR="001A049B" w:rsidRPr="001A049B" w14:paraId="03E7249E" w14:textId="77777777" w:rsidTr="00C32043">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174E9162" w14:textId="77777777" w:rsidR="001A049B" w:rsidRPr="001A049B" w:rsidRDefault="001A049B" w:rsidP="001A049B">
            <w:pPr>
              <w:textAlignment w:val="baseline"/>
              <w:rPr>
                <w:rFonts w:ascii="Segoe UI" w:hAnsi="Segoe UI" w:cs="Segoe UI"/>
                <w:sz w:val="18"/>
                <w:szCs w:val="18"/>
              </w:rPr>
            </w:pPr>
            <w:r w:rsidRPr="001A049B">
              <w:rPr>
                <w:b/>
                <w:bCs/>
              </w:rPr>
              <w:t>Zapojení garanta do výuky předmětu</w:t>
            </w:r>
            <w:r w:rsidRPr="001A049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C2C207D" w14:textId="724BA666" w:rsidR="001A049B" w:rsidRPr="001A049B" w:rsidRDefault="003E4312" w:rsidP="001A049B">
            <w:pPr>
              <w:jc w:val="both"/>
              <w:textAlignment w:val="baseline"/>
              <w:rPr>
                <w:rFonts w:ascii="Segoe UI" w:hAnsi="Segoe UI" w:cs="Segoe UI"/>
                <w:sz w:val="18"/>
                <w:szCs w:val="18"/>
              </w:rPr>
            </w:pPr>
            <w:r>
              <w:t>100 %</w:t>
            </w:r>
          </w:p>
        </w:tc>
      </w:tr>
      <w:tr w:rsidR="001A049B" w:rsidRPr="001A049B" w14:paraId="12DDB8D7"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57486A2" w14:textId="77777777" w:rsidR="001A049B" w:rsidRPr="001A049B" w:rsidRDefault="001A049B" w:rsidP="001A049B">
            <w:pPr>
              <w:textAlignment w:val="baseline"/>
              <w:rPr>
                <w:rFonts w:ascii="Segoe UI" w:hAnsi="Segoe UI" w:cs="Segoe UI"/>
                <w:sz w:val="18"/>
                <w:szCs w:val="18"/>
              </w:rPr>
            </w:pPr>
            <w:r w:rsidRPr="001A049B">
              <w:rPr>
                <w:b/>
                <w:bCs/>
              </w:rPr>
              <w:t>Vyučující</w:t>
            </w:r>
            <w:r w:rsidRPr="001A04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25DC865" w14:textId="77777777" w:rsidR="001A049B" w:rsidRPr="001A049B" w:rsidRDefault="001A049B" w:rsidP="001A049B">
            <w:pPr>
              <w:jc w:val="both"/>
              <w:textAlignment w:val="baseline"/>
              <w:rPr>
                <w:rFonts w:ascii="Segoe UI" w:hAnsi="Segoe UI" w:cs="Segoe UI"/>
                <w:sz w:val="18"/>
                <w:szCs w:val="18"/>
              </w:rPr>
            </w:pPr>
            <w:r w:rsidRPr="001A049B">
              <w:t>MgA. Jan Veselský </w:t>
            </w:r>
          </w:p>
        </w:tc>
      </w:tr>
      <w:tr w:rsidR="001A049B" w:rsidRPr="001A049B" w14:paraId="6E5AFBC3" w14:textId="77777777" w:rsidTr="00C833A8">
        <w:trPr>
          <w:trHeight w:val="25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F08C42E" w14:textId="77777777" w:rsidR="001A049B" w:rsidRPr="001A049B" w:rsidRDefault="001A049B" w:rsidP="001A049B">
            <w:pPr>
              <w:jc w:val="both"/>
              <w:textAlignment w:val="baseline"/>
              <w:rPr>
                <w:rFonts w:ascii="Segoe UI" w:hAnsi="Segoe UI" w:cs="Segoe UI"/>
                <w:sz w:val="18"/>
                <w:szCs w:val="18"/>
              </w:rPr>
            </w:pPr>
            <w:r w:rsidRPr="001A049B">
              <w:t> </w:t>
            </w:r>
          </w:p>
        </w:tc>
      </w:tr>
      <w:tr w:rsidR="001A049B" w:rsidRPr="001A049B" w14:paraId="2756892B" w14:textId="77777777" w:rsidTr="00C32043">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3796CFD" w14:textId="77777777" w:rsidR="001A049B" w:rsidRPr="001A049B" w:rsidRDefault="001A049B" w:rsidP="001A049B">
            <w:pPr>
              <w:jc w:val="both"/>
              <w:textAlignment w:val="baseline"/>
              <w:rPr>
                <w:rFonts w:ascii="Segoe UI" w:hAnsi="Segoe UI" w:cs="Segoe UI"/>
                <w:sz w:val="18"/>
                <w:szCs w:val="18"/>
              </w:rPr>
            </w:pPr>
            <w:r w:rsidRPr="001A049B">
              <w:rPr>
                <w:b/>
                <w:bCs/>
              </w:rPr>
              <w:t>Stručná anotace předmětu</w:t>
            </w:r>
            <w:r w:rsidRPr="001A04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456F735" w14:textId="77777777" w:rsidR="001A049B" w:rsidRPr="001A049B" w:rsidRDefault="001A049B" w:rsidP="001A049B">
            <w:pPr>
              <w:jc w:val="both"/>
              <w:textAlignment w:val="baseline"/>
              <w:rPr>
                <w:rFonts w:ascii="Segoe UI" w:hAnsi="Segoe UI" w:cs="Segoe UI"/>
                <w:sz w:val="18"/>
                <w:szCs w:val="18"/>
              </w:rPr>
            </w:pPr>
            <w:r w:rsidRPr="001A049B">
              <w:t> </w:t>
            </w:r>
          </w:p>
        </w:tc>
      </w:tr>
      <w:tr w:rsidR="001A049B" w:rsidRPr="001A049B" w14:paraId="3DD11209" w14:textId="77777777" w:rsidTr="00AB6B76">
        <w:trPr>
          <w:trHeight w:val="2312"/>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37AC999" w14:textId="77777777" w:rsidR="00750697" w:rsidRDefault="00750697" w:rsidP="00750697">
            <w:pPr>
              <w:pStyle w:val="Bezmezer"/>
              <w:spacing w:after="120"/>
              <w:jc w:val="both"/>
            </w:pPr>
            <w:r>
              <w:t xml:space="preserve">Cílem předmětu je praktické osvojení softwarových nástrojů pro kreativní tvorbu. Studenti se naučí používat a zdokonalovat své dovednosti v celé škále navrhování od vytváření </w:t>
            </w:r>
            <w:proofErr w:type="gramStart"/>
            <w:r>
              <w:t>2D</w:t>
            </w:r>
            <w:proofErr w:type="gramEnd"/>
            <w:r>
              <w:t xml:space="preserve"> křivkové grafiky přes editaci fotografií a plnobarevných obrazů, typografickou úpravu publikací až po 3D modelování a multimédia.</w:t>
            </w:r>
            <w:r w:rsidRPr="001A049B">
              <w:rPr>
                <w:color w:val="000000"/>
              </w:rPr>
              <w:t xml:space="preserve"> </w:t>
            </w:r>
            <w:r>
              <w:rPr>
                <w:color w:val="000000"/>
                <w:shd w:val="clear" w:color="auto" w:fill="FFFFFF"/>
              </w:rPr>
              <w:t>S</w:t>
            </w:r>
            <w:r w:rsidRPr="004E5C76">
              <w:rPr>
                <w:color w:val="000000"/>
                <w:shd w:val="clear" w:color="auto" w:fill="FFFFFF"/>
              </w:rPr>
              <w:t xml:space="preserve">tudenti </w:t>
            </w:r>
            <w:r>
              <w:rPr>
                <w:color w:val="000000"/>
                <w:shd w:val="clear" w:color="auto" w:fill="FFFFFF"/>
              </w:rPr>
              <w:t xml:space="preserve">využijí </w:t>
            </w:r>
            <w:r w:rsidRPr="004E5C76">
              <w:rPr>
                <w:color w:val="000000"/>
                <w:shd w:val="clear" w:color="auto" w:fill="FFFFFF"/>
              </w:rPr>
              <w:t xml:space="preserve">nabyté zkušenosti k tvorbě praktických </w:t>
            </w:r>
            <w:r>
              <w:rPr>
                <w:color w:val="000000"/>
                <w:shd w:val="clear" w:color="auto" w:fill="FFFFFF"/>
              </w:rPr>
              <w:br/>
            </w:r>
            <w:r w:rsidRPr="004E5C76">
              <w:rPr>
                <w:color w:val="000000"/>
                <w:shd w:val="clear" w:color="auto" w:fill="FFFFFF"/>
              </w:rPr>
              <w:t>a běžně využívaných prototypů kreativní prezentace</w:t>
            </w:r>
            <w:r w:rsidRPr="001A049B">
              <w:rPr>
                <w:color w:val="000000"/>
              </w:rPr>
              <w:t xml:space="preserve"> Student bude schopen zvolit nejvhodnější nástroj a vytvořit požadovaný výstup dle zadání tak, aby odpovídal technologickým nárokům pro finální produkci díla. </w:t>
            </w:r>
            <w:r>
              <w:t> </w:t>
            </w:r>
          </w:p>
          <w:p w14:paraId="5894D855" w14:textId="77777777" w:rsidR="00750697" w:rsidRDefault="00750697" w:rsidP="00750697">
            <w:pPr>
              <w:pStyle w:val="Bezmezer"/>
              <w:ind w:firstLine="359"/>
            </w:pPr>
            <w:r>
              <w:t>1. 3D modelování</w:t>
            </w:r>
          </w:p>
          <w:p w14:paraId="613C2857" w14:textId="77777777" w:rsidR="00750697" w:rsidRDefault="00750697" w:rsidP="00750697">
            <w:pPr>
              <w:pStyle w:val="Bezmezer"/>
              <w:ind w:firstLine="359"/>
            </w:pPr>
            <w:r>
              <w:t>2. Multimédiální prezentace</w:t>
            </w:r>
          </w:p>
          <w:p w14:paraId="5BE48E49" w14:textId="77777777" w:rsidR="00750697" w:rsidRDefault="00750697" w:rsidP="00750697">
            <w:pPr>
              <w:pStyle w:val="Bezmezer"/>
              <w:ind w:firstLine="359"/>
            </w:pPr>
            <w:r>
              <w:t>3. Generativní principy</w:t>
            </w:r>
          </w:p>
          <w:p w14:paraId="6A3369F2" w14:textId="77777777" w:rsidR="00750697" w:rsidRDefault="00750697" w:rsidP="00750697">
            <w:pPr>
              <w:pStyle w:val="Bezmezer"/>
              <w:ind w:left="359"/>
            </w:pPr>
            <w:r>
              <w:t>4. Interaktivita</w:t>
            </w:r>
            <w:r>
              <w:br/>
              <w:t>5. Parametrické modelování</w:t>
            </w:r>
          </w:p>
          <w:p w14:paraId="51746A8A" w14:textId="77777777" w:rsidR="00750697" w:rsidRDefault="00750697" w:rsidP="00750697">
            <w:pPr>
              <w:pStyle w:val="Bezmezer"/>
              <w:ind w:firstLine="359"/>
            </w:pPr>
            <w:r>
              <w:t>6. Organické modelování</w:t>
            </w:r>
          </w:p>
          <w:p w14:paraId="7A28131C" w14:textId="77777777" w:rsidR="00750697" w:rsidRDefault="00750697" w:rsidP="00750697">
            <w:pPr>
              <w:pStyle w:val="Bezmezer"/>
              <w:ind w:firstLine="359"/>
            </w:pPr>
            <w:r>
              <w:t>7. Technické modelování</w:t>
            </w:r>
          </w:p>
          <w:p w14:paraId="6E721759" w14:textId="77777777" w:rsidR="00750697" w:rsidRDefault="00750697" w:rsidP="00750697">
            <w:pPr>
              <w:pStyle w:val="Bezmezer"/>
              <w:ind w:firstLine="359"/>
            </w:pPr>
            <w:r>
              <w:t xml:space="preserve">8. </w:t>
            </w:r>
            <w:proofErr w:type="spellStart"/>
            <w:r>
              <w:t>Postprocessing</w:t>
            </w:r>
            <w:proofErr w:type="spellEnd"/>
            <w:r>
              <w:t xml:space="preserve"> </w:t>
            </w:r>
            <w:proofErr w:type="spellStart"/>
            <w:r>
              <w:t>clay</w:t>
            </w:r>
            <w:proofErr w:type="spellEnd"/>
            <w:r>
              <w:t xml:space="preserve"> modelů</w:t>
            </w:r>
          </w:p>
          <w:p w14:paraId="29F6AD0A" w14:textId="77777777" w:rsidR="00750697" w:rsidRDefault="00750697" w:rsidP="00750697">
            <w:pPr>
              <w:pStyle w:val="Bezmezer"/>
              <w:ind w:firstLine="359"/>
            </w:pPr>
            <w:r>
              <w:t xml:space="preserve">9. </w:t>
            </w:r>
            <w:proofErr w:type="spellStart"/>
            <w:r>
              <w:t>Rendering</w:t>
            </w:r>
            <w:proofErr w:type="spellEnd"/>
          </w:p>
          <w:p w14:paraId="77592E46" w14:textId="77777777" w:rsidR="00750697" w:rsidRDefault="00750697" w:rsidP="00750697">
            <w:pPr>
              <w:pStyle w:val="Bezmezer"/>
              <w:ind w:firstLine="359"/>
            </w:pPr>
            <w:r>
              <w:t xml:space="preserve">10. </w:t>
            </w:r>
            <w:proofErr w:type="spellStart"/>
            <w:r>
              <w:t>Rendering</w:t>
            </w:r>
            <w:proofErr w:type="spellEnd"/>
          </w:p>
          <w:p w14:paraId="335124DF" w14:textId="77777777" w:rsidR="00750697" w:rsidRDefault="00750697" w:rsidP="00750697">
            <w:pPr>
              <w:pStyle w:val="Bezmezer"/>
              <w:ind w:firstLine="359"/>
            </w:pPr>
            <w:r>
              <w:t xml:space="preserve">11. </w:t>
            </w:r>
            <w:proofErr w:type="spellStart"/>
            <w:r>
              <w:t>Rigování</w:t>
            </w:r>
            <w:proofErr w:type="spellEnd"/>
          </w:p>
          <w:p w14:paraId="4B005926" w14:textId="77777777" w:rsidR="00750697" w:rsidRDefault="00750697" w:rsidP="00750697">
            <w:pPr>
              <w:pStyle w:val="Bezmezer"/>
              <w:ind w:firstLine="359"/>
            </w:pPr>
            <w:r>
              <w:t>12. Dynamika pohybu animace</w:t>
            </w:r>
          </w:p>
          <w:p w14:paraId="6768F459" w14:textId="77777777" w:rsidR="00750697" w:rsidRDefault="00750697" w:rsidP="00750697">
            <w:pPr>
              <w:pStyle w:val="Bezmezer"/>
              <w:spacing w:after="120"/>
              <w:ind w:firstLine="357"/>
            </w:pPr>
            <w:r>
              <w:t>13. Finální prezentace projektu</w:t>
            </w:r>
          </w:p>
          <w:p w14:paraId="5EBAC2D3" w14:textId="4072E99A" w:rsidR="001A049B" w:rsidRPr="001A049B" w:rsidRDefault="00750697" w:rsidP="00750697">
            <w:pPr>
              <w:jc w:val="both"/>
              <w:textAlignment w:val="baseline"/>
              <w:rPr>
                <w:rFonts w:ascii="Segoe UI" w:hAnsi="Segoe UI" w:cs="Segoe UI"/>
                <w:sz w:val="18"/>
                <w:szCs w:val="18"/>
              </w:rPr>
            </w:pPr>
            <w:r w:rsidRPr="001A049B">
              <w:rPr>
                <w:color w:val="000000"/>
              </w:rPr>
              <w:t>Po zvládnutí základních nároků na výstupy u jednotlivých nástrojů bude každý student pokračovat vlastním tempem v individuálním rozvoji dovedností ovládání vybraných SW. </w:t>
            </w:r>
          </w:p>
        </w:tc>
      </w:tr>
      <w:tr w:rsidR="001A049B" w:rsidRPr="001A049B" w14:paraId="7B0E4D6C" w14:textId="77777777" w:rsidTr="00C32043">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18ADC700" w14:textId="77777777" w:rsidR="001A049B" w:rsidRPr="001A049B" w:rsidRDefault="001A049B" w:rsidP="001A049B">
            <w:pPr>
              <w:jc w:val="both"/>
              <w:textAlignment w:val="baseline"/>
              <w:rPr>
                <w:rFonts w:ascii="Segoe UI" w:hAnsi="Segoe UI" w:cs="Segoe UI"/>
                <w:sz w:val="18"/>
                <w:szCs w:val="18"/>
              </w:rPr>
            </w:pPr>
            <w:r w:rsidRPr="001A049B">
              <w:rPr>
                <w:b/>
                <w:bCs/>
              </w:rPr>
              <w:t>Studijní literatura a studijní pomůcky</w:t>
            </w:r>
            <w:r w:rsidRPr="001A049B">
              <w:t> </w:t>
            </w:r>
          </w:p>
        </w:tc>
        <w:tc>
          <w:tcPr>
            <w:tcW w:w="6176" w:type="dxa"/>
            <w:gridSpan w:val="6"/>
            <w:tcBorders>
              <w:top w:val="nil"/>
              <w:left w:val="single" w:sz="6" w:space="0" w:color="auto"/>
              <w:bottom w:val="nil"/>
              <w:right w:val="single" w:sz="6" w:space="0" w:color="auto"/>
            </w:tcBorders>
            <w:shd w:val="clear" w:color="auto" w:fill="auto"/>
            <w:hideMark/>
          </w:tcPr>
          <w:p w14:paraId="5DB81BC5" w14:textId="77777777" w:rsidR="001A049B" w:rsidRPr="001A049B" w:rsidRDefault="001A049B" w:rsidP="001A049B">
            <w:pPr>
              <w:jc w:val="both"/>
              <w:textAlignment w:val="baseline"/>
              <w:rPr>
                <w:rFonts w:ascii="Segoe UI" w:hAnsi="Segoe UI" w:cs="Segoe UI"/>
                <w:sz w:val="18"/>
                <w:szCs w:val="18"/>
              </w:rPr>
            </w:pPr>
            <w:r w:rsidRPr="001A049B">
              <w:t> </w:t>
            </w:r>
          </w:p>
        </w:tc>
      </w:tr>
      <w:tr w:rsidR="001A049B" w:rsidRPr="001A049B" w14:paraId="40CD208D" w14:textId="77777777" w:rsidTr="003E4312">
        <w:trPr>
          <w:trHeight w:val="111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21C871B" w14:textId="77777777" w:rsidR="00CD653A" w:rsidRPr="00766646" w:rsidRDefault="00CD653A" w:rsidP="00CD653A">
            <w:pPr>
              <w:jc w:val="both"/>
              <w:textAlignment w:val="baseline"/>
              <w:rPr>
                <w:b/>
                <w:color w:val="212529"/>
                <w:shd w:val="clear" w:color="auto" w:fill="FFFFFF"/>
              </w:rPr>
            </w:pPr>
            <w:r w:rsidRPr="00766646">
              <w:rPr>
                <w:b/>
                <w:color w:val="212529"/>
                <w:shd w:val="clear" w:color="auto" w:fill="FFFFFF"/>
              </w:rPr>
              <w:t>Povinná:</w:t>
            </w:r>
          </w:p>
          <w:p w14:paraId="6B77CBC8" w14:textId="77777777" w:rsidR="00CD653A" w:rsidRPr="00B57DB3" w:rsidRDefault="00CD653A" w:rsidP="00CD653A">
            <w:pPr>
              <w:jc w:val="both"/>
              <w:textAlignment w:val="baseline"/>
              <w:rPr>
                <w:rFonts w:ascii="Segoe UI" w:hAnsi="Segoe UI" w:cs="Segoe UI"/>
                <w:sz w:val="18"/>
                <w:szCs w:val="18"/>
              </w:rPr>
            </w:pPr>
            <w:r w:rsidRPr="00B57DB3">
              <w:rPr>
                <w:color w:val="212529"/>
                <w:shd w:val="clear" w:color="auto" w:fill="FFFFFF"/>
              </w:rPr>
              <w:t xml:space="preserve">AMBROSE, </w:t>
            </w:r>
            <w:proofErr w:type="spellStart"/>
            <w:r w:rsidRPr="00B57DB3">
              <w:rPr>
                <w:color w:val="212529"/>
                <w:shd w:val="clear" w:color="auto" w:fill="FFFFFF"/>
              </w:rPr>
              <w:t>Gavin</w:t>
            </w:r>
            <w:proofErr w:type="spellEnd"/>
            <w:r w:rsidRPr="00B57DB3">
              <w:rPr>
                <w:color w:val="212529"/>
                <w:shd w:val="clear" w:color="auto" w:fill="FFFFFF"/>
              </w:rPr>
              <w:t xml:space="preserve"> a Paul HARRIS. </w:t>
            </w:r>
            <w:r w:rsidRPr="00B57DB3">
              <w:rPr>
                <w:i/>
                <w:iCs/>
                <w:color w:val="212529"/>
                <w:shd w:val="clear" w:color="auto" w:fill="FFFFFF"/>
              </w:rPr>
              <w:t>Grafický design: formát</w:t>
            </w:r>
            <w:r w:rsidRPr="00B57DB3">
              <w:rPr>
                <w:color w:val="212529"/>
                <w:shd w:val="clear" w:color="auto" w:fill="FFFFFF"/>
              </w:rPr>
              <w:t xml:space="preserve">. Brno: </w:t>
            </w:r>
            <w:proofErr w:type="spellStart"/>
            <w:r w:rsidRPr="00B57DB3">
              <w:rPr>
                <w:color w:val="212529"/>
                <w:shd w:val="clear" w:color="auto" w:fill="FFFFFF"/>
              </w:rPr>
              <w:t>Computer</w:t>
            </w:r>
            <w:proofErr w:type="spellEnd"/>
            <w:r w:rsidRPr="00B57DB3">
              <w:rPr>
                <w:color w:val="212529"/>
                <w:shd w:val="clear" w:color="auto" w:fill="FFFFFF"/>
              </w:rPr>
              <w:t xml:space="preserve"> </w:t>
            </w:r>
            <w:proofErr w:type="spellStart"/>
            <w:r w:rsidRPr="00B57DB3">
              <w:rPr>
                <w:color w:val="212529"/>
                <w:shd w:val="clear" w:color="auto" w:fill="FFFFFF"/>
              </w:rPr>
              <w:t>Press</w:t>
            </w:r>
            <w:proofErr w:type="spellEnd"/>
            <w:r w:rsidRPr="00B57DB3">
              <w:rPr>
                <w:color w:val="212529"/>
                <w:shd w:val="clear" w:color="auto" w:fill="FFFFFF"/>
              </w:rPr>
              <w:t>, 2011. ISBN 978-80-251-2966-1</w:t>
            </w:r>
            <w:r>
              <w:rPr>
                <w:color w:val="212529"/>
                <w:shd w:val="clear" w:color="auto" w:fill="FFFFFF"/>
              </w:rPr>
              <w:t>.</w:t>
            </w:r>
            <w:r w:rsidRPr="00B57DB3">
              <w:rPr>
                <w:color w:val="212529"/>
              </w:rPr>
              <w:t> </w:t>
            </w:r>
          </w:p>
          <w:p w14:paraId="6DD1A19A" w14:textId="77777777" w:rsidR="00CD653A" w:rsidRDefault="00CD653A" w:rsidP="00CD653A">
            <w:pPr>
              <w:jc w:val="both"/>
              <w:textAlignment w:val="baseline"/>
              <w:rPr>
                <w:color w:val="000000"/>
                <w:shd w:val="clear" w:color="auto" w:fill="FFFFFF"/>
              </w:rPr>
            </w:pPr>
            <w:r w:rsidRPr="00B57DB3">
              <w:rPr>
                <w:b/>
                <w:bCs/>
              </w:rPr>
              <w:t>Doporučená:</w:t>
            </w:r>
            <w:r w:rsidRPr="00B57DB3">
              <w:t> </w:t>
            </w:r>
          </w:p>
          <w:p w14:paraId="1E318B28" w14:textId="77777777" w:rsidR="00CD653A" w:rsidRPr="00B57DB3" w:rsidRDefault="00CD653A" w:rsidP="00CD653A">
            <w:pPr>
              <w:jc w:val="both"/>
              <w:textAlignment w:val="baseline"/>
              <w:rPr>
                <w:rFonts w:ascii="Segoe UI" w:hAnsi="Segoe UI" w:cs="Segoe UI"/>
                <w:sz w:val="18"/>
                <w:szCs w:val="18"/>
              </w:rPr>
            </w:pPr>
            <w:r w:rsidRPr="00B57DB3">
              <w:t>K</w:t>
            </w:r>
            <w:r>
              <w:t>OLESÁR</w:t>
            </w:r>
            <w:r w:rsidRPr="00B57DB3">
              <w:t xml:space="preserve">, Zdeno. </w:t>
            </w:r>
            <w:r w:rsidRPr="00954EA4">
              <w:rPr>
                <w:i/>
                <w:iCs/>
              </w:rPr>
              <w:t xml:space="preserve">Kapitoly z dějin designu. </w:t>
            </w:r>
            <w:r>
              <w:t>Praha</w:t>
            </w:r>
            <w:r w:rsidRPr="00B57DB3">
              <w:t>: Vysoká škola uměleckoprůmyslová, 2004. ISBN 8086863034. </w:t>
            </w:r>
          </w:p>
          <w:p w14:paraId="6DB43AE5" w14:textId="77777777" w:rsidR="00CD653A" w:rsidRPr="00B57DB3" w:rsidRDefault="00CD653A" w:rsidP="00CD653A">
            <w:pPr>
              <w:jc w:val="both"/>
              <w:textAlignment w:val="baseline"/>
              <w:rPr>
                <w:rFonts w:ascii="Segoe UI" w:hAnsi="Segoe UI" w:cs="Segoe UI"/>
                <w:sz w:val="18"/>
                <w:szCs w:val="18"/>
              </w:rPr>
            </w:pPr>
            <w:r w:rsidRPr="00B57DB3">
              <w:rPr>
                <w:color w:val="000000"/>
                <w:shd w:val="clear" w:color="auto" w:fill="FFFFFF"/>
              </w:rPr>
              <w:t>N</w:t>
            </w:r>
            <w:r>
              <w:rPr>
                <w:color w:val="000000"/>
                <w:shd w:val="clear" w:color="auto" w:fill="FFFFFF"/>
              </w:rPr>
              <w:t>ORMAN</w:t>
            </w:r>
            <w:r w:rsidRPr="00B57DB3">
              <w:rPr>
                <w:color w:val="000000"/>
                <w:shd w:val="clear" w:color="auto" w:fill="FFFFFF"/>
              </w:rPr>
              <w:t xml:space="preserve">, Donald A. </w:t>
            </w:r>
            <w:r w:rsidRPr="00766646">
              <w:rPr>
                <w:i/>
                <w:color w:val="000000"/>
                <w:shd w:val="clear" w:color="auto" w:fill="FFFFFF"/>
              </w:rPr>
              <w:t>Design pro každý den</w:t>
            </w:r>
            <w:r w:rsidRPr="00B57DB3">
              <w:rPr>
                <w:color w:val="000000"/>
                <w:shd w:val="clear" w:color="auto" w:fill="FFFFFF"/>
              </w:rPr>
              <w:t>. Praha: Dokořán, 2010. ISBN 978-80-7363-314-1</w:t>
            </w:r>
            <w:r>
              <w:rPr>
                <w:color w:val="000000"/>
                <w:shd w:val="clear" w:color="auto" w:fill="FFFFFF"/>
              </w:rPr>
              <w:t>.</w:t>
            </w:r>
            <w:r w:rsidRPr="00B57DB3">
              <w:rPr>
                <w:color w:val="000000"/>
              </w:rPr>
              <w:t> </w:t>
            </w:r>
          </w:p>
          <w:p w14:paraId="29E7E872" w14:textId="36445A54" w:rsidR="001A049B" w:rsidRPr="00CD653A" w:rsidRDefault="00FD5557" w:rsidP="00CD653A">
            <w:pPr>
              <w:jc w:val="both"/>
              <w:textAlignment w:val="baseline"/>
              <w:rPr>
                <w:rFonts w:ascii="Segoe UI" w:hAnsi="Segoe UI" w:cs="Segoe UI"/>
                <w:sz w:val="18"/>
                <w:szCs w:val="18"/>
              </w:rPr>
            </w:pPr>
            <w:hyperlink r:id="rId28" w:tgtFrame="_blank">
              <w:r w:rsidR="00CD653A" w:rsidRPr="00CD653A">
                <w:rPr>
                  <w:rStyle w:val="Internetovodkaz"/>
                  <w:color w:val="auto"/>
                  <w:u w:val="none"/>
                </w:rPr>
                <w:t>o</w:t>
              </w:r>
            </w:hyperlink>
            <w:r w:rsidR="00CD653A" w:rsidRPr="00CD653A">
              <w:rPr>
                <w:rStyle w:val="Internetovodkaz"/>
                <w:color w:val="auto"/>
                <w:u w:val="none"/>
              </w:rPr>
              <w:t xml:space="preserve">n-line zdroje – </w:t>
            </w:r>
            <w:proofErr w:type="spellStart"/>
            <w:r w:rsidR="00CD653A" w:rsidRPr="00CD653A">
              <w:rPr>
                <w:rStyle w:val="Internetovodkaz"/>
                <w:color w:val="auto"/>
                <w:u w:val="none"/>
              </w:rPr>
              <w:t>tutorialy</w:t>
            </w:r>
            <w:proofErr w:type="spellEnd"/>
            <w:r w:rsidR="00CD653A" w:rsidRPr="00CD653A">
              <w:rPr>
                <w:rStyle w:val="Internetovodkaz"/>
                <w:color w:val="auto"/>
                <w:u w:val="none"/>
              </w:rPr>
              <w:t>, návody</w:t>
            </w:r>
          </w:p>
        </w:tc>
      </w:tr>
    </w:tbl>
    <w:p w14:paraId="1667783C" w14:textId="77777777" w:rsidR="00B57DB3" w:rsidRDefault="00B57DB3" w:rsidP="00415DA8"/>
    <w:p w14:paraId="3F03C009" w14:textId="77777777" w:rsidR="00621864" w:rsidRDefault="00621864">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539"/>
        <w:gridCol w:w="769"/>
      </w:tblGrid>
      <w:tr w:rsidR="00621864" w14:paraId="47C6EFCD" w14:textId="77777777" w:rsidTr="00621864">
        <w:tc>
          <w:tcPr>
            <w:tcW w:w="9923" w:type="dxa"/>
            <w:gridSpan w:val="8"/>
            <w:tcBorders>
              <w:bottom w:val="double" w:sz="4" w:space="0" w:color="auto"/>
            </w:tcBorders>
            <w:shd w:val="clear" w:color="auto" w:fill="BDD6EE"/>
          </w:tcPr>
          <w:p w14:paraId="42E434B6" w14:textId="78C52AB1" w:rsidR="00621864" w:rsidRDefault="00621864" w:rsidP="0090500D">
            <w:pPr>
              <w:jc w:val="both"/>
              <w:rPr>
                <w:b/>
                <w:sz w:val="28"/>
              </w:rPr>
            </w:pPr>
            <w:r>
              <w:lastRenderedPageBreak/>
              <w:br w:type="page"/>
            </w:r>
            <w:r>
              <w:rPr>
                <w:b/>
                <w:sz w:val="28"/>
              </w:rPr>
              <w:t>B-III – Charakteristika studijního předmětu</w:t>
            </w:r>
          </w:p>
        </w:tc>
      </w:tr>
      <w:tr w:rsidR="00621864" w14:paraId="7FE670D6" w14:textId="77777777" w:rsidTr="00621864">
        <w:tc>
          <w:tcPr>
            <w:tcW w:w="3053" w:type="dxa"/>
            <w:tcBorders>
              <w:top w:val="double" w:sz="4" w:space="0" w:color="auto"/>
            </w:tcBorders>
            <w:shd w:val="clear" w:color="auto" w:fill="F7CAAC"/>
          </w:tcPr>
          <w:p w14:paraId="35EA6277" w14:textId="77777777" w:rsidR="00621864" w:rsidRDefault="00621864" w:rsidP="0090500D">
            <w:pPr>
              <w:rPr>
                <w:b/>
              </w:rPr>
            </w:pPr>
            <w:r>
              <w:rPr>
                <w:b/>
              </w:rPr>
              <w:t>Název studijního předmětu</w:t>
            </w:r>
          </w:p>
        </w:tc>
        <w:tc>
          <w:tcPr>
            <w:tcW w:w="6870" w:type="dxa"/>
            <w:gridSpan w:val="7"/>
            <w:tcBorders>
              <w:top w:val="double" w:sz="4" w:space="0" w:color="auto"/>
            </w:tcBorders>
          </w:tcPr>
          <w:p w14:paraId="7BD044A5" w14:textId="77777777" w:rsidR="00621864" w:rsidRDefault="00621864" w:rsidP="0090500D">
            <w:pPr>
              <w:jc w:val="both"/>
            </w:pPr>
            <w:r>
              <w:t>Kulturní diplomacie</w:t>
            </w:r>
          </w:p>
        </w:tc>
      </w:tr>
      <w:tr w:rsidR="00621864" w14:paraId="7907A976" w14:textId="77777777" w:rsidTr="00621864">
        <w:tc>
          <w:tcPr>
            <w:tcW w:w="3053" w:type="dxa"/>
            <w:shd w:val="clear" w:color="auto" w:fill="F7CAAC"/>
          </w:tcPr>
          <w:p w14:paraId="4683CE88" w14:textId="77777777" w:rsidR="00621864" w:rsidRDefault="00621864" w:rsidP="0090500D">
            <w:pPr>
              <w:rPr>
                <w:b/>
              </w:rPr>
            </w:pPr>
            <w:r>
              <w:rPr>
                <w:b/>
              </w:rPr>
              <w:t>Typ předmětu</w:t>
            </w:r>
          </w:p>
        </w:tc>
        <w:tc>
          <w:tcPr>
            <w:tcW w:w="3406" w:type="dxa"/>
            <w:gridSpan w:val="4"/>
          </w:tcPr>
          <w:p w14:paraId="49971CEF" w14:textId="51DC8E5F" w:rsidR="00621864" w:rsidRPr="00975433" w:rsidRDefault="00621864" w:rsidP="0090500D">
            <w:pPr>
              <w:jc w:val="both"/>
            </w:pPr>
            <w:r w:rsidRPr="00975433">
              <w:t>povinn</w:t>
            </w:r>
            <w:r w:rsidR="000B3E0E">
              <w:t>ý</w:t>
            </w:r>
          </w:p>
        </w:tc>
        <w:tc>
          <w:tcPr>
            <w:tcW w:w="2695" w:type="dxa"/>
            <w:gridSpan w:val="2"/>
            <w:shd w:val="clear" w:color="auto" w:fill="F7CAAC"/>
          </w:tcPr>
          <w:p w14:paraId="453DDB62" w14:textId="77777777" w:rsidR="00621864" w:rsidRDefault="00621864" w:rsidP="0090500D">
            <w:pPr>
              <w:jc w:val="both"/>
            </w:pPr>
            <w:r>
              <w:rPr>
                <w:b/>
              </w:rPr>
              <w:t>doporučený ročník / semestr</w:t>
            </w:r>
          </w:p>
        </w:tc>
        <w:tc>
          <w:tcPr>
            <w:tcW w:w="769" w:type="dxa"/>
          </w:tcPr>
          <w:p w14:paraId="71162148" w14:textId="77777777" w:rsidR="00621864" w:rsidRDefault="00621864" w:rsidP="0090500D">
            <w:pPr>
              <w:jc w:val="both"/>
            </w:pPr>
            <w:r>
              <w:t>3/ZS</w:t>
            </w:r>
          </w:p>
        </w:tc>
      </w:tr>
      <w:tr w:rsidR="00621864" w14:paraId="6310AA8A" w14:textId="77777777" w:rsidTr="00621864">
        <w:tc>
          <w:tcPr>
            <w:tcW w:w="3053" w:type="dxa"/>
            <w:shd w:val="clear" w:color="auto" w:fill="F7CAAC"/>
          </w:tcPr>
          <w:p w14:paraId="35FCF9B2" w14:textId="77777777" w:rsidR="00621864" w:rsidRDefault="00621864" w:rsidP="0090500D">
            <w:pPr>
              <w:rPr>
                <w:b/>
              </w:rPr>
            </w:pPr>
            <w:r>
              <w:rPr>
                <w:b/>
              </w:rPr>
              <w:t>Rozsah studijního předmětu</w:t>
            </w:r>
          </w:p>
        </w:tc>
        <w:tc>
          <w:tcPr>
            <w:tcW w:w="1701" w:type="dxa"/>
            <w:gridSpan w:val="2"/>
          </w:tcPr>
          <w:p w14:paraId="4503F5CF" w14:textId="77777777" w:rsidR="00621864" w:rsidRDefault="00621864" w:rsidP="0090500D">
            <w:pPr>
              <w:jc w:val="both"/>
            </w:pPr>
            <w:proofErr w:type="gramStart"/>
            <w:r>
              <w:t>26p</w:t>
            </w:r>
            <w:proofErr w:type="gramEnd"/>
          </w:p>
        </w:tc>
        <w:tc>
          <w:tcPr>
            <w:tcW w:w="889" w:type="dxa"/>
            <w:shd w:val="clear" w:color="auto" w:fill="F7CAAC"/>
          </w:tcPr>
          <w:p w14:paraId="43F9DF5D" w14:textId="77777777" w:rsidR="00621864" w:rsidRDefault="00621864" w:rsidP="0090500D">
            <w:pPr>
              <w:jc w:val="both"/>
              <w:rPr>
                <w:b/>
              </w:rPr>
            </w:pPr>
            <w:r>
              <w:rPr>
                <w:b/>
              </w:rPr>
              <w:t xml:space="preserve">hod. </w:t>
            </w:r>
          </w:p>
        </w:tc>
        <w:tc>
          <w:tcPr>
            <w:tcW w:w="816" w:type="dxa"/>
          </w:tcPr>
          <w:p w14:paraId="63FAD277" w14:textId="77777777" w:rsidR="00621864" w:rsidRDefault="00621864" w:rsidP="0090500D">
            <w:pPr>
              <w:jc w:val="both"/>
            </w:pPr>
            <w:r>
              <w:t>26</w:t>
            </w:r>
          </w:p>
        </w:tc>
        <w:tc>
          <w:tcPr>
            <w:tcW w:w="2156" w:type="dxa"/>
            <w:shd w:val="clear" w:color="auto" w:fill="F7CAAC"/>
          </w:tcPr>
          <w:p w14:paraId="28691DB6" w14:textId="77777777" w:rsidR="00621864" w:rsidRDefault="00621864" w:rsidP="0090500D">
            <w:pPr>
              <w:jc w:val="both"/>
              <w:rPr>
                <w:b/>
              </w:rPr>
            </w:pPr>
            <w:r>
              <w:rPr>
                <w:b/>
              </w:rPr>
              <w:t>kreditů</w:t>
            </w:r>
          </w:p>
        </w:tc>
        <w:tc>
          <w:tcPr>
            <w:tcW w:w="1308" w:type="dxa"/>
            <w:gridSpan w:val="2"/>
          </w:tcPr>
          <w:p w14:paraId="63A599F8" w14:textId="77777777" w:rsidR="00621864" w:rsidRDefault="00621864" w:rsidP="0090500D">
            <w:pPr>
              <w:jc w:val="both"/>
            </w:pPr>
            <w:r>
              <w:t>2</w:t>
            </w:r>
          </w:p>
        </w:tc>
      </w:tr>
      <w:tr w:rsidR="00621864" w14:paraId="05058FEC" w14:textId="77777777" w:rsidTr="00621864">
        <w:tc>
          <w:tcPr>
            <w:tcW w:w="3053" w:type="dxa"/>
            <w:shd w:val="clear" w:color="auto" w:fill="F7CAAC"/>
          </w:tcPr>
          <w:p w14:paraId="116B5C1C" w14:textId="77777777" w:rsidR="00621864" w:rsidRDefault="00621864" w:rsidP="0090500D">
            <w:pPr>
              <w:rPr>
                <w:b/>
                <w:sz w:val="22"/>
              </w:rPr>
            </w:pPr>
            <w:r>
              <w:rPr>
                <w:b/>
              </w:rPr>
              <w:t xml:space="preserve">Prerekvizity, </w:t>
            </w:r>
            <w:proofErr w:type="spellStart"/>
            <w:r>
              <w:rPr>
                <w:b/>
              </w:rPr>
              <w:t>korekvizity</w:t>
            </w:r>
            <w:proofErr w:type="spellEnd"/>
            <w:r>
              <w:rPr>
                <w:b/>
              </w:rPr>
              <w:t>, ekvivalence</w:t>
            </w:r>
          </w:p>
        </w:tc>
        <w:tc>
          <w:tcPr>
            <w:tcW w:w="6870" w:type="dxa"/>
            <w:gridSpan w:val="7"/>
          </w:tcPr>
          <w:p w14:paraId="5EB947D5" w14:textId="77777777" w:rsidR="00621864" w:rsidRDefault="00621864" w:rsidP="0090500D">
            <w:pPr>
              <w:jc w:val="both"/>
            </w:pPr>
          </w:p>
        </w:tc>
      </w:tr>
      <w:tr w:rsidR="00621864" w14:paraId="35E28D39" w14:textId="77777777" w:rsidTr="00621864">
        <w:tc>
          <w:tcPr>
            <w:tcW w:w="3053" w:type="dxa"/>
            <w:shd w:val="clear" w:color="auto" w:fill="F7CAAC"/>
          </w:tcPr>
          <w:p w14:paraId="416F0688" w14:textId="77777777" w:rsidR="00621864" w:rsidRDefault="00621864" w:rsidP="0090500D">
            <w:pPr>
              <w:rPr>
                <w:b/>
              </w:rPr>
            </w:pPr>
            <w:r>
              <w:rPr>
                <w:b/>
              </w:rPr>
              <w:t>Způsob ověření studijních výsledků</w:t>
            </w:r>
          </w:p>
        </w:tc>
        <w:tc>
          <w:tcPr>
            <w:tcW w:w="3406" w:type="dxa"/>
            <w:gridSpan w:val="4"/>
          </w:tcPr>
          <w:p w14:paraId="5B5A7947" w14:textId="77777777" w:rsidR="00621864" w:rsidRDefault="00621864" w:rsidP="0090500D">
            <w:pPr>
              <w:jc w:val="both"/>
            </w:pPr>
            <w:r>
              <w:t xml:space="preserve">klasifikovaný zápočet </w:t>
            </w:r>
          </w:p>
        </w:tc>
        <w:tc>
          <w:tcPr>
            <w:tcW w:w="2156" w:type="dxa"/>
            <w:shd w:val="clear" w:color="auto" w:fill="F7CAAC"/>
          </w:tcPr>
          <w:p w14:paraId="38EB8BE2" w14:textId="77777777" w:rsidR="00621864" w:rsidRDefault="00621864" w:rsidP="0090500D">
            <w:pPr>
              <w:jc w:val="both"/>
              <w:rPr>
                <w:b/>
              </w:rPr>
            </w:pPr>
            <w:r>
              <w:rPr>
                <w:b/>
              </w:rPr>
              <w:t>Forma výuky</w:t>
            </w:r>
          </w:p>
        </w:tc>
        <w:tc>
          <w:tcPr>
            <w:tcW w:w="1308" w:type="dxa"/>
            <w:gridSpan w:val="2"/>
          </w:tcPr>
          <w:p w14:paraId="3F6236F1" w14:textId="77777777" w:rsidR="00621864" w:rsidRDefault="00621864" w:rsidP="0090500D">
            <w:pPr>
              <w:jc w:val="both"/>
            </w:pPr>
            <w:r>
              <w:t>přednáška</w:t>
            </w:r>
          </w:p>
        </w:tc>
      </w:tr>
      <w:tr w:rsidR="00621864" w14:paraId="6D730E2C" w14:textId="77777777" w:rsidTr="00621864">
        <w:tc>
          <w:tcPr>
            <w:tcW w:w="3053" w:type="dxa"/>
            <w:shd w:val="clear" w:color="auto" w:fill="F7CAAC"/>
          </w:tcPr>
          <w:p w14:paraId="4F509D19" w14:textId="77777777" w:rsidR="00621864" w:rsidRDefault="00621864" w:rsidP="0090500D">
            <w:pPr>
              <w:rPr>
                <w:b/>
              </w:rPr>
            </w:pPr>
            <w:r>
              <w:rPr>
                <w:b/>
              </w:rPr>
              <w:t>Forma způsobu ověření studijních výsledků a další požadavky na studenta</w:t>
            </w:r>
          </w:p>
        </w:tc>
        <w:tc>
          <w:tcPr>
            <w:tcW w:w="6870" w:type="dxa"/>
            <w:gridSpan w:val="7"/>
            <w:tcBorders>
              <w:bottom w:val="nil"/>
            </w:tcBorders>
          </w:tcPr>
          <w:p w14:paraId="62A7964E" w14:textId="77777777" w:rsidR="00621864" w:rsidRDefault="00621864" w:rsidP="0090500D">
            <w:pPr>
              <w:jc w:val="both"/>
            </w:pPr>
            <w:r>
              <w:t>prezentace na dané téma</w:t>
            </w:r>
          </w:p>
          <w:p w14:paraId="523E2073" w14:textId="77777777" w:rsidR="00621864" w:rsidRDefault="00621864" w:rsidP="0090500D">
            <w:pPr>
              <w:jc w:val="both"/>
            </w:pPr>
            <w:r>
              <w:t>esej na dané téma</w:t>
            </w:r>
          </w:p>
          <w:p w14:paraId="346FCE1E" w14:textId="77777777" w:rsidR="00621864" w:rsidRDefault="00621864" w:rsidP="0090500D">
            <w:pPr>
              <w:jc w:val="both"/>
            </w:pPr>
            <w:r>
              <w:t xml:space="preserve">aktivní účast v diskusi na základě předem nastudovaných materiálů </w:t>
            </w:r>
          </w:p>
          <w:p w14:paraId="404335C8" w14:textId="77777777" w:rsidR="00621864" w:rsidRDefault="00621864" w:rsidP="0090500D">
            <w:pPr>
              <w:jc w:val="both"/>
            </w:pPr>
            <w:r>
              <w:t>účast na exkurzi</w:t>
            </w:r>
          </w:p>
        </w:tc>
      </w:tr>
      <w:tr w:rsidR="00621864" w14:paraId="2BCD406E" w14:textId="77777777" w:rsidTr="00621864">
        <w:trPr>
          <w:trHeight w:val="58"/>
        </w:trPr>
        <w:tc>
          <w:tcPr>
            <w:tcW w:w="9923" w:type="dxa"/>
            <w:gridSpan w:val="8"/>
            <w:tcBorders>
              <w:top w:val="nil"/>
            </w:tcBorders>
          </w:tcPr>
          <w:p w14:paraId="71F3A9FD" w14:textId="77777777" w:rsidR="00621864" w:rsidRDefault="00621864" w:rsidP="0090500D"/>
        </w:tc>
      </w:tr>
      <w:tr w:rsidR="00621864" w14:paraId="0FBE7178" w14:textId="77777777" w:rsidTr="00621864">
        <w:trPr>
          <w:trHeight w:val="197"/>
        </w:trPr>
        <w:tc>
          <w:tcPr>
            <w:tcW w:w="3053" w:type="dxa"/>
            <w:tcBorders>
              <w:top w:val="nil"/>
            </w:tcBorders>
            <w:shd w:val="clear" w:color="auto" w:fill="F7CAAC"/>
          </w:tcPr>
          <w:p w14:paraId="7C2D76A0" w14:textId="77777777" w:rsidR="00621864" w:rsidRDefault="00621864" w:rsidP="0090500D">
            <w:pPr>
              <w:rPr>
                <w:b/>
              </w:rPr>
            </w:pPr>
            <w:r>
              <w:rPr>
                <w:b/>
              </w:rPr>
              <w:t>Garant předmětu</w:t>
            </w:r>
          </w:p>
        </w:tc>
        <w:tc>
          <w:tcPr>
            <w:tcW w:w="6870" w:type="dxa"/>
            <w:gridSpan w:val="7"/>
            <w:tcBorders>
              <w:top w:val="nil"/>
            </w:tcBorders>
          </w:tcPr>
          <w:p w14:paraId="772CE0F1" w14:textId="77777777" w:rsidR="00621864" w:rsidRDefault="00621864" w:rsidP="0090500D">
            <w:pPr>
              <w:jc w:val="both"/>
            </w:pPr>
            <w:r w:rsidRPr="0045758A">
              <w:t xml:space="preserve">Jitka Pánek Jurková, </w:t>
            </w:r>
            <w:proofErr w:type="spellStart"/>
            <w:r>
              <w:t>MSc</w:t>
            </w:r>
            <w:proofErr w:type="spellEnd"/>
            <w:r>
              <w:t xml:space="preserve">. </w:t>
            </w:r>
            <w:r w:rsidRPr="0045758A">
              <w:t>Ph.D.</w:t>
            </w:r>
          </w:p>
        </w:tc>
      </w:tr>
      <w:tr w:rsidR="00621864" w14:paraId="7A9A8101" w14:textId="77777777" w:rsidTr="00621864">
        <w:trPr>
          <w:trHeight w:val="243"/>
        </w:trPr>
        <w:tc>
          <w:tcPr>
            <w:tcW w:w="3053" w:type="dxa"/>
            <w:tcBorders>
              <w:top w:val="nil"/>
            </w:tcBorders>
            <w:shd w:val="clear" w:color="auto" w:fill="F7CAAC"/>
          </w:tcPr>
          <w:p w14:paraId="1813BC12" w14:textId="77777777" w:rsidR="00621864" w:rsidRDefault="00621864" w:rsidP="0090500D">
            <w:pPr>
              <w:rPr>
                <w:b/>
              </w:rPr>
            </w:pPr>
            <w:r>
              <w:rPr>
                <w:b/>
              </w:rPr>
              <w:t>Zapojení garanta do výuky předmětu</w:t>
            </w:r>
          </w:p>
        </w:tc>
        <w:tc>
          <w:tcPr>
            <w:tcW w:w="6870" w:type="dxa"/>
            <w:gridSpan w:val="7"/>
            <w:tcBorders>
              <w:top w:val="nil"/>
            </w:tcBorders>
          </w:tcPr>
          <w:p w14:paraId="4822D036" w14:textId="77777777" w:rsidR="00621864" w:rsidRDefault="00621864" w:rsidP="0090500D">
            <w:pPr>
              <w:jc w:val="both"/>
            </w:pPr>
            <w:r>
              <w:t>100 %</w:t>
            </w:r>
          </w:p>
        </w:tc>
      </w:tr>
      <w:tr w:rsidR="00621864" w14:paraId="0BFA49AC" w14:textId="77777777" w:rsidTr="00621864">
        <w:tc>
          <w:tcPr>
            <w:tcW w:w="3053" w:type="dxa"/>
            <w:shd w:val="clear" w:color="auto" w:fill="F7CAAC"/>
          </w:tcPr>
          <w:p w14:paraId="1453F7F4" w14:textId="77777777" w:rsidR="00621864" w:rsidRDefault="00621864" w:rsidP="0090500D">
            <w:pPr>
              <w:rPr>
                <w:b/>
              </w:rPr>
            </w:pPr>
            <w:r>
              <w:rPr>
                <w:b/>
              </w:rPr>
              <w:t>Vyučující</w:t>
            </w:r>
          </w:p>
        </w:tc>
        <w:tc>
          <w:tcPr>
            <w:tcW w:w="6870" w:type="dxa"/>
            <w:gridSpan w:val="7"/>
            <w:tcBorders>
              <w:bottom w:val="nil"/>
            </w:tcBorders>
          </w:tcPr>
          <w:p w14:paraId="745C1764" w14:textId="77777777" w:rsidR="00621864" w:rsidRDefault="00621864" w:rsidP="0090500D">
            <w:pPr>
              <w:jc w:val="both"/>
            </w:pPr>
            <w:r w:rsidRPr="0045758A">
              <w:t xml:space="preserve">Jitka Pánek Jurková, </w:t>
            </w:r>
            <w:proofErr w:type="spellStart"/>
            <w:r>
              <w:t>MSc</w:t>
            </w:r>
            <w:proofErr w:type="spellEnd"/>
            <w:r>
              <w:t xml:space="preserve">. </w:t>
            </w:r>
            <w:r w:rsidRPr="0045758A">
              <w:t>Ph.D.</w:t>
            </w:r>
          </w:p>
        </w:tc>
      </w:tr>
      <w:tr w:rsidR="00621864" w14:paraId="559DE89F" w14:textId="77777777" w:rsidTr="00621864">
        <w:trPr>
          <w:trHeight w:val="58"/>
        </w:trPr>
        <w:tc>
          <w:tcPr>
            <w:tcW w:w="9923" w:type="dxa"/>
            <w:gridSpan w:val="8"/>
            <w:tcBorders>
              <w:top w:val="nil"/>
            </w:tcBorders>
          </w:tcPr>
          <w:p w14:paraId="1BE90628" w14:textId="77777777" w:rsidR="00621864" w:rsidRDefault="00621864" w:rsidP="0090500D">
            <w:pPr>
              <w:jc w:val="both"/>
            </w:pPr>
          </w:p>
        </w:tc>
      </w:tr>
      <w:tr w:rsidR="00621864" w14:paraId="0E3232F6" w14:textId="77777777" w:rsidTr="00621864">
        <w:tc>
          <w:tcPr>
            <w:tcW w:w="3053" w:type="dxa"/>
            <w:shd w:val="clear" w:color="auto" w:fill="F7CAAC"/>
          </w:tcPr>
          <w:p w14:paraId="25F20F87" w14:textId="77777777" w:rsidR="00621864" w:rsidRDefault="00621864" w:rsidP="0090500D">
            <w:pPr>
              <w:jc w:val="both"/>
              <w:rPr>
                <w:b/>
              </w:rPr>
            </w:pPr>
            <w:r>
              <w:rPr>
                <w:b/>
              </w:rPr>
              <w:t>Stručná anotace předmětu</w:t>
            </w:r>
          </w:p>
        </w:tc>
        <w:tc>
          <w:tcPr>
            <w:tcW w:w="6870" w:type="dxa"/>
            <w:gridSpan w:val="7"/>
            <w:tcBorders>
              <w:bottom w:val="nil"/>
            </w:tcBorders>
          </w:tcPr>
          <w:p w14:paraId="524A79DF" w14:textId="77777777" w:rsidR="00621864" w:rsidRDefault="00621864" w:rsidP="0090500D">
            <w:pPr>
              <w:jc w:val="both"/>
            </w:pPr>
          </w:p>
        </w:tc>
      </w:tr>
      <w:tr w:rsidR="00621864" w14:paraId="61470D5D" w14:textId="77777777" w:rsidTr="00621864">
        <w:trPr>
          <w:trHeight w:val="3295"/>
        </w:trPr>
        <w:tc>
          <w:tcPr>
            <w:tcW w:w="9923" w:type="dxa"/>
            <w:gridSpan w:val="8"/>
            <w:tcBorders>
              <w:top w:val="nil"/>
              <w:bottom w:val="single" w:sz="12" w:space="0" w:color="auto"/>
            </w:tcBorders>
          </w:tcPr>
          <w:p w14:paraId="36D9BDC4" w14:textId="77777777" w:rsidR="00621864" w:rsidRDefault="00621864" w:rsidP="0090500D">
            <w:pPr>
              <w:spacing w:after="120"/>
              <w:jc w:val="both"/>
            </w:pPr>
            <w:r>
              <w:t>Státní aktéři v mezinárodních vztazích používají nejen zbraně, peníze a tradiční diplomacii za zavřenými dveřmi, aby dosáhli svých cílů, ale také „měkkou moc“: kulturu, vliv myšlenek a ovlivňování publika či důležitých osobností v zahraničí. Předmět Kulturní diplomacie“ se zaměřuje na roli kultury v mezinárodních vztazích s důrazem na kreativní odvětví.</w:t>
            </w:r>
          </w:p>
          <w:p w14:paraId="5A51DD18" w14:textId="77777777" w:rsidR="00621864" w:rsidRDefault="00621864" w:rsidP="005E3654">
            <w:pPr>
              <w:jc w:val="both"/>
            </w:pPr>
            <w:r>
              <w:t xml:space="preserve">Bude mít tyto části: </w:t>
            </w:r>
          </w:p>
          <w:p w14:paraId="119BDA35" w14:textId="77777777" w:rsidR="00621864" w:rsidRDefault="00621864" w:rsidP="0090500D">
            <w:pPr>
              <w:ind w:left="350"/>
            </w:pPr>
            <w:r>
              <w:t>1. Teoretický výklad: Odkud se vzala kulturní diplomacie a přesvědčení o její důležitosti; aktéři kulturní diplomacie od státní správy po muzea; nástroje kulturní diplomacie a ilustrace jejich použití ve 20. a 21. století (kultura jako prostředek komunikace mezi USA a SSSR během studené války; menšiny a kulturní diplomacie jejich státu na příkladu exportu jazzu; kultura a autoritářské režimy).</w:t>
            </w:r>
          </w:p>
          <w:p w14:paraId="230ED9BB" w14:textId="77777777" w:rsidR="00621864" w:rsidRDefault="00621864" w:rsidP="0090500D">
            <w:pPr>
              <w:ind w:left="350"/>
            </w:pPr>
            <w:r>
              <w:t xml:space="preserve">2. Praktické příklady z oblasti kulturní diplomacie s důrazem na kreativní odvětví: </w:t>
            </w:r>
            <w:proofErr w:type="spellStart"/>
            <w:r>
              <w:t>Nation</w:t>
            </w:r>
            <w:proofErr w:type="spellEnd"/>
            <w:r>
              <w:t xml:space="preserve"> a city branding na příkladu Paříže jako města romantiky a umění; K-Pop a podpora filmového průmyslu jako pilíře korejské kulturní diplomacie; Muzea jako aktéři kulturní diplomacie.</w:t>
            </w:r>
          </w:p>
          <w:p w14:paraId="0BC39070" w14:textId="77777777" w:rsidR="00621864" w:rsidRDefault="00621864" w:rsidP="0090500D">
            <w:pPr>
              <w:ind w:left="350"/>
            </w:pPr>
            <w:r>
              <w:t xml:space="preserve">3. Prezentace studentů – case </w:t>
            </w:r>
            <w:proofErr w:type="spellStart"/>
            <w:r>
              <w:t>studies</w:t>
            </w:r>
            <w:proofErr w:type="spellEnd"/>
            <w:r>
              <w:t xml:space="preserve"> dle vlastního výběru; diskuse nad aktuálními tématy kulturní diplomacie (problematika postkoloniálních vztahů; kulturní diplomacie a sociální média; měření dopadů kulturní diplomacie).</w:t>
            </w:r>
          </w:p>
          <w:p w14:paraId="6888C053" w14:textId="77777777" w:rsidR="00621864" w:rsidRDefault="00621864" w:rsidP="0090500D">
            <w:pPr>
              <w:ind w:firstLine="350"/>
            </w:pPr>
            <w:r>
              <w:t>4. Exkurze do Prahy – návštěva několika kulturních institutů.</w:t>
            </w:r>
          </w:p>
        </w:tc>
      </w:tr>
      <w:tr w:rsidR="00621864" w14:paraId="7522F6D5" w14:textId="77777777" w:rsidTr="00621864">
        <w:trPr>
          <w:trHeight w:val="265"/>
        </w:trPr>
        <w:tc>
          <w:tcPr>
            <w:tcW w:w="3620" w:type="dxa"/>
            <w:gridSpan w:val="2"/>
            <w:tcBorders>
              <w:top w:val="nil"/>
            </w:tcBorders>
            <w:shd w:val="clear" w:color="auto" w:fill="F7CAAC"/>
          </w:tcPr>
          <w:p w14:paraId="7DD8811F" w14:textId="77777777" w:rsidR="00621864" w:rsidRDefault="00621864" w:rsidP="0090500D">
            <w:pPr>
              <w:jc w:val="both"/>
            </w:pPr>
            <w:r>
              <w:rPr>
                <w:b/>
              </w:rPr>
              <w:t>Studijní literatura a studijní pomůcky</w:t>
            </w:r>
          </w:p>
        </w:tc>
        <w:tc>
          <w:tcPr>
            <w:tcW w:w="6303" w:type="dxa"/>
            <w:gridSpan w:val="6"/>
            <w:tcBorders>
              <w:top w:val="nil"/>
              <w:bottom w:val="nil"/>
            </w:tcBorders>
          </w:tcPr>
          <w:p w14:paraId="75DE8861" w14:textId="77777777" w:rsidR="00621864" w:rsidRDefault="00621864" w:rsidP="0090500D">
            <w:pPr>
              <w:jc w:val="both"/>
            </w:pPr>
          </w:p>
        </w:tc>
      </w:tr>
      <w:tr w:rsidR="00621864" w:rsidRPr="00B65AE5" w14:paraId="2830EB16" w14:textId="77777777" w:rsidTr="00FA7CE4">
        <w:trPr>
          <w:trHeight w:val="851"/>
        </w:trPr>
        <w:tc>
          <w:tcPr>
            <w:tcW w:w="9923" w:type="dxa"/>
            <w:gridSpan w:val="8"/>
            <w:tcBorders>
              <w:top w:val="nil"/>
            </w:tcBorders>
          </w:tcPr>
          <w:p w14:paraId="5964447C" w14:textId="77777777" w:rsidR="00621864" w:rsidRPr="0056374B" w:rsidRDefault="00621864" w:rsidP="0090500D">
            <w:pPr>
              <w:rPr>
                <w:b/>
              </w:rPr>
            </w:pPr>
            <w:r w:rsidRPr="0056374B">
              <w:rPr>
                <w:b/>
              </w:rPr>
              <w:t xml:space="preserve">Povinná: </w:t>
            </w:r>
          </w:p>
          <w:p w14:paraId="76A433AB" w14:textId="77777777" w:rsidR="00621864" w:rsidRPr="0089179C" w:rsidRDefault="00621864" w:rsidP="0090500D">
            <w:r w:rsidRPr="0089179C">
              <w:rPr>
                <w:color w:val="000000"/>
              </w:rPr>
              <w:t xml:space="preserve">ANG, </w:t>
            </w:r>
            <w:proofErr w:type="spellStart"/>
            <w:r w:rsidRPr="0089179C">
              <w:rPr>
                <w:color w:val="000000"/>
              </w:rPr>
              <w:t>Ien</w:t>
            </w:r>
            <w:proofErr w:type="spellEnd"/>
            <w:r w:rsidRPr="0089179C">
              <w:rPr>
                <w:color w:val="000000"/>
              </w:rPr>
              <w:t xml:space="preserve">, and </w:t>
            </w:r>
            <w:proofErr w:type="spellStart"/>
            <w:r w:rsidRPr="0089179C">
              <w:rPr>
                <w:color w:val="000000"/>
              </w:rPr>
              <w:t>Yudhishthir</w:t>
            </w:r>
            <w:proofErr w:type="spellEnd"/>
            <w:r w:rsidRPr="0089179C">
              <w:rPr>
                <w:color w:val="000000"/>
              </w:rPr>
              <w:t xml:space="preserve"> RAJ, and Phillip MAR. 2015. „</w:t>
            </w:r>
            <w:proofErr w:type="spellStart"/>
            <w:r w:rsidRPr="0089179C">
              <w:rPr>
                <w:color w:val="000000"/>
              </w:rPr>
              <w:t>Cultural</w:t>
            </w:r>
            <w:proofErr w:type="spellEnd"/>
            <w:r w:rsidRPr="0089179C">
              <w:rPr>
                <w:color w:val="000000"/>
              </w:rPr>
              <w:t xml:space="preserve"> </w:t>
            </w:r>
            <w:proofErr w:type="spellStart"/>
            <w:r w:rsidRPr="0089179C">
              <w:rPr>
                <w:color w:val="000000"/>
              </w:rPr>
              <w:t>Diplomacy</w:t>
            </w:r>
            <w:proofErr w:type="spellEnd"/>
            <w:r w:rsidRPr="0089179C">
              <w:rPr>
                <w:color w:val="000000"/>
              </w:rPr>
              <w:t xml:space="preserve">: </w:t>
            </w:r>
            <w:proofErr w:type="spellStart"/>
            <w:r w:rsidRPr="0089179C">
              <w:rPr>
                <w:color w:val="000000"/>
              </w:rPr>
              <w:t>Beyond</w:t>
            </w:r>
            <w:proofErr w:type="spellEnd"/>
            <w:r w:rsidRPr="0089179C">
              <w:rPr>
                <w:color w:val="000000"/>
              </w:rPr>
              <w:t xml:space="preserve"> </w:t>
            </w:r>
            <w:proofErr w:type="spellStart"/>
            <w:r w:rsidRPr="0089179C">
              <w:rPr>
                <w:color w:val="000000"/>
              </w:rPr>
              <w:t>the</w:t>
            </w:r>
            <w:proofErr w:type="spellEnd"/>
            <w:r w:rsidRPr="0089179C">
              <w:rPr>
                <w:color w:val="000000"/>
              </w:rPr>
              <w:t xml:space="preserve"> </w:t>
            </w:r>
            <w:proofErr w:type="spellStart"/>
            <w:r w:rsidRPr="0089179C">
              <w:rPr>
                <w:color w:val="000000"/>
              </w:rPr>
              <w:t>National</w:t>
            </w:r>
            <w:proofErr w:type="spellEnd"/>
            <w:r w:rsidRPr="0089179C">
              <w:rPr>
                <w:color w:val="000000"/>
              </w:rPr>
              <w:t xml:space="preserve"> </w:t>
            </w:r>
            <w:proofErr w:type="spellStart"/>
            <w:r w:rsidRPr="0089179C">
              <w:rPr>
                <w:color w:val="000000"/>
              </w:rPr>
              <w:t>Interest</w:t>
            </w:r>
            <w:proofErr w:type="spellEnd"/>
            <w:r w:rsidRPr="0089179C">
              <w:rPr>
                <w:color w:val="000000"/>
              </w:rPr>
              <w:t xml:space="preserve">?“. </w:t>
            </w:r>
            <w:r w:rsidRPr="0089179C">
              <w:rPr>
                <w:i/>
                <w:iCs/>
                <w:color w:val="000000"/>
              </w:rPr>
              <w:t xml:space="preserve">International </w:t>
            </w:r>
            <w:proofErr w:type="spellStart"/>
            <w:r w:rsidRPr="0089179C">
              <w:rPr>
                <w:i/>
                <w:iCs/>
                <w:color w:val="000000"/>
              </w:rPr>
              <w:t>Journal</w:t>
            </w:r>
            <w:proofErr w:type="spellEnd"/>
            <w:r w:rsidRPr="0089179C">
              <w:rPr>
                <w:i/>
                <w:iCs/>
                <w:color w:val="000000"/>
              </w:rPr>
              <w:t xml:space="preserve"> </w:t>
            </w:r>
            <w:proofErr w:type="spellStart"/>
            <w:r w:rsidRPr="0089179C">
              <w:rPr>
                <w:i/>
                <w:iCs/>
                <w:color w:val="000000"/>
              </w:rPr>
              <w:t>of</w:t>
            </w:r>
            <w:proofErr w:type="spellEnd"/>
            <w:r w:rsidRPr="0089179C">
              <w:rPr>
                <w:i/>
                <w:iCs/>
                <w:color w:val="000000"/>
              </w:rPr>
              <w:t xml:space="preserve"> </w:t>
            </w:r>
            <w:proofErr w:type="spellStart"/>
            <w:r w:rsidRPr="0089179C">
              <w:rPr>
                <w:i/>
                <w:iCs/>
                <w:color w:val="000000"/>
              </w:rPr>
              <w:t>Cultural</w:t>
            </w:r>
            <w:proofErr w:type="spellEnd"/>
            <w:r w:rsidRPr="0089179C">
              <w:rPr>
                <w:i/>
                <w:iCs/>
                <w:color w:val="000000"/>
              </w:rPr>
              <w:t xml:space="preserve"> </w:t>
            </w:r>
            <w:proofErr w:type="spellStart"/>
            <w:r w:rsidRPr="0089179C">
              <w:rPr>
                <w:i/>
                <w:iCs/>
                <w:color w:val="000000"/>
              </w:rPr>
              <w:t>Policy</w:t>
            </w:r>
            <w:proofErr w:type="spellEnd"/>
            <w:r w:rsidRPr="0089179C">
              <w:rPr>
                <w:color w:val="000000"/>
              </w:rPr>
              <w:t xml:space="preserve"> 21 (4) 365-381.</w:t>
            </w:r>
          </w:p>
          <w:p w14:paraId="145F132C" w14:textId="77777777" w:rsidR="00621864" w:rsidRPr="0089179C" w:rsidRDefault="00621864" w:rsidP="0090500D">
            <w:r w:rsidRPr="0089179C">
              <w:rPr>
                <w:color w:val="000000"/>
              </w:rPr>
              <w:t xml:space="preserve">GIENOW-HECHT, Jessica C. E., and Marc C. DONFRIED. 2010. </w:t>
            </w:r>
            <w:proofErr w:type="spellStart"/>
            <w:r w:rsidRPr="0089179C">
              <w:rPr>
                <w:i/>
                <w:iCs/>
                <w:color w:val="000000"/>
              </w:rPr>
              <w:t>Searching</w:t>
            </w:r>
            <w:proofErr w:type="spellEnd"/>
            <w:r w:rsidRPr="0089179C">
              <w:rPr>
                <w:i/>
                <w:iCs/>
                <w:color w:val="000000"/>
              </w:rPr>
              <w:t xml:space="preserve"> </w:t>
            </w:r>
            <w:proofErr w:type="spellStart"/>
            <w:r w:rsidRPr="0089179C">
              <w:rPr>
                <w:i/>
                <w:iCs/>
                <w:color w:val="000000"/>
              </w:rPr>
              <w:t>for</w:t>
            </w:r>
            <w:proofErr w:type="spellEnd"/>
            <w:r w:rsidRPr="0089179C">
              <w:rPr>
                <w:i/>
                <w:iCs/>
                <w:color w:val="000000"/>
              </w:rPr>
              <w:t xml:space="preserve"> a </w:t>
            </w:r>
            <w:proofErr w:type="spellStart"/>
            <w:r w:rsidRPr="0089179C">
              <w:rPr>
                <w:i/>
                <w:iCs/>
                <w:color w:val="000000"/>
              </w:rPr>
              <w:t>Cultural</w:t>
            </w:r>
            <w:proofErr w:type="spellEnd"/>
            <w:r w:rsidRPr="0089179C">
              <w:rPr>
                <w:i/>
                <w:iCs/>
                <w:color w:val="000000"/>
              </w:rPr>
              <w:t xml:space="preserve"> </w:t>
            </w:r>
            <w:proofErr w:type="spellStart"/>
            <w:r w:rsidRPr="0089179C">
              <w:rPr>
                <w:i/>
                <w:iCs/>
                <w:color w:val="000000"/>
              </w:rPr>
              <w:t>Diplomacy</w:t>
            </w:r>
            <w:proofErr w:type="spellEnd"/>
            <w:r w:rsidRPr="0089179C">
              <w:rPr>
                <w:color w:val="000000"/>
              </w:rPr>
              <w:t xml:space="preserve">.  New York: </w:t>
            </w:r>
            <w:proofErr w:type="spellStart"/>
            <w:r w:rsidRPr="0089179C">
              <w:rPr>
                <w:color w:val="000000"/>
              </w:rPr>
              <w:t>Berghahn</w:t>
            </w:r>
            <w:proofErr w:type="spellEnd"/>
            <w:r w:rsidRPr="0089179C">
              <w:rPr>
                <w:color w:val="000000"/>
              </w:rPr>
              <w:t xml:space="preserve"> </w:t>
            </w:r>
            <w:proofErr w:type="spellStart"/>
            <w:r w:rsidRPr="0089179C">
              <w:rPr>
                <w:color w:val="000000"/>
              </w:rPr>
              <w:t>Books</w:t>
            </w:r>
            <w:proofErr w:type="spellEnd"/>
            <w:r w:rsidRPr="0089179C">
              <w:rPr>
                <w:color w:val="000000"/>
              </w:rPr>
              <w:t xml:space="preserve">. </w:t>
            </w:r>
            <w:proofErr w:type="spellStart"/>
            <w:r w:rsidRPr="0089179C">
              <w:rPr>
                <w:bCs/>
                <w:color w:val="000000"/>
              </w:rPr>
              <w:t>Introduction</w:t>
            </w:r>
            <w:proofErr w:type="spellEnd"/>
            <w:r w:rsidRPr="0089179C">
              <w:rPr>
                <w:b/>
                <w:bCs/>
                <w:color w:val="000000"/>
              </w:rPr>
              <w:t>.</w:t>
            </w:r>
          </w:p>
          <w:p w14:paraId="1E6F2FC4" w14:textId="77777777" w:rsidR="00621864" w:rsidRPr="0089179C" w:rsidRDefault="00621864" w:rsidP="0090500D">
            <w:pPr>
              <w:rPr>
                <w:color w:val="000000"/>
              </w:rPr>
            </w:pPr>
            <w:r w:rsidRPr="0089179C">
              <w:rPr>
                <w:color w:val="000000"/>
              </w:rPr>
              <w:t>PASCHALIDIS, Gregory. 2009. „</w:t>
            </w:r>
            <w:proofErr w:type="spellStart"/>
            <w:r w:rsidRPr="0089179C">
              <w:rPr>
                <w:color w:val="000000"/>
              </w:rPr>
              <w:t>Exporting</w:t>
            </w:r>
            <w:proofErr w:type="spellEnd"/>
            <w:r w:rsidRPr="0089179C">
              <w:rPr>
                <w:color w:val="000000"/>
              </w:rPr>
              <w:t xml:space="preserve"> </w:t>
            </w:r>
            <w:proofErr w:type="spellStart"/>
            <w:r w:rsidRPr="0089179C">
              <w:rPr>
                <w:color w:val="000000"/>
              </w:rPr>
              <w:t>National</w:t>
            </w:r>
            <w:proofErr w:type="spellEnd"/>
            <w:r w:rsidRPr="0089179C">
              <w:rPr>
                <w:color w:val="000000"/>
              </w:rPr>
              <w:t xml:space="preserve"> </w:t>
            </w:r>
            <w:proofErr w:type="spellStart"/>
            <w:r w:rsidRPr="0089179C">
              <w:rPr>
                <w:color w:val="000000"/>
              </w:rPr>
              <w:t>Culture</w:t>
            </w:r>
            <w:proofErr w:type="spellEnd"/>
            <w:r w:rsidRPr="0089179C">
              <w:rPr>
                <w:color w:val="000000"/>
              </w:rPr>
              <w:t xml:space="preserve">: </w:t>
            </w:r>
            <w:proofErr w:type="spellStart"/>
            <w:r w:rsidRPr="0089179C">
              <w:rPr>
                <w:color w:val="000000"/>
              </w:rPr>
              <w:t>Histories</w:t>
            </w:r>
            <w:proofErr w:type="spellEnd"/>
            <w:r w:rsidRPr="0089179C">
              <w:rPr>
                <w:color w:val="000000"/>
              </w:rPr>
              <w:t xml:space="preserve"> </w:t>
            </w:r>
            <w:proofErr w:type="spellStart"/>
            <w:r w:rsidRPr="0089179C">
              <w:rPr>
                <w:color w:val="000000"/>
              </w:rPr>
              <w:t>of</w:t>
            </w:r>
            <w:proofErr w:type="spellEnd"/>
            <w:r w:rsidRPr="0089179C">
              <w:rPr>
                <w:color w:val="000000"/>
              </w:rPr>
              <w:t xml:space="preserve"> </w:t>
            </w:r>
            <w:proofErr w:type="spellStart"/>
            <w:r w:rsidRPr="0089179C">
              <w:rPr>
                <w:color w:val="000000"/>
              </w:rPr>
              <w:t>Cultural</w:t>
            </w:r>
            <w:proofErr w:type="spellEnd"/>
            <w:r w:rsidRPr="0089179C">
              <w:rPr>
                <w:color w:val="000000"/>
              </w:rPr>
              <w:t xml:space="preserve"> </w:t>
            </w:r>
            <w:proofErr w:type="spellStart"/>
            <w:r w:rsidRPr="0089179C">
              <w:rPr>
                <w:color w:val="000000"/>
              </w:rPr>
              <w:t>Institutes</w:t>
            </w:r>
            <w:proofErr w:type="spellEnd"/>
            <w:r w:rsidRPr="0089179C">
              <w:rPr>
                <w:color w:val="000000"/>
              </w:rPr>
              <w:t xml:space="preserve"> </w:t>
            </w:r>
            <w:proofErr w:type="spellStart"/>
            <w:r w:rsidRPr="0089179C">
              <w:rPr>
                <w:color w:val="000000"/>
              </w:rPr>
              <w:t>Abroad</w:t>
            </w:r>
            <w:proofErr w:type="spellEnd"/>
            <w:r w:rsidRPr="0089179C">
              <w:rPr>
                <w:color w:val="000000"/>
              </w:rPr>
              <w:t xml:space="preserve">“. </w:t>
            </w:r>
            <w:r w:rsidRPr="0089179C">
              <w:rPr>
                <w:i/>
                <w:iCs/>
                <w:color w:val="000000"/>
              </w:rPr>
              <w:t xml:space="preserve">International </w:t>
            </w:r>
            <w:proofErr w:type="spellStart"/>
            <w:r w:rsidRPr="0089179C">
              <w:rPr>
                <w:i/>
                <w:iCs/>
                <w:color w:val="000000"/>
              </w:rPr>
              <w:t>Journal</w:t>
            </w:r>
            <w:proofErr w:type="spellEnd"/>
            <w:r w:rsidRPr="0089179C">
              <w:rPr>
                <w:i/>
                <w:iCs/>
                <w:color w:val="000000"/>
              </w:rPr>
              <w:t xml:space="preserve"> </w:t>
            </w:r>
            <w:proofErr w:type="spellStart"/>
            <w:r w:rsidRPr="0089179C">
              <w:rPr>
                <w:i/>
                <w:iCs/>
                <w:color w:val="000000"/>
              </w:rPr>
              <w:t>of</w:t>
            </w:r>
            <w:proofErr w:type="spellEnd"/>
            <w:r w:rsidRPr="0089179C">
              <w:rPr>
                <w:i/>
                <w:iCs/>
                <w:color w:val="000000"/>
              </w:rPr>
              <w:t xml:space="preserve"> </w:t>
            </w:r>
            <w:proofErr w:type="spellStart"/>
            <w:r w:rsidRPr="0089179C">
              <w:rPr>
                <w:i/>
                <w:iCs/>
                <w:color w:val="000000"/>
              </w:rPr>
              <w:t>Cultural</w:t>
            </w:r>
            <w:proofErr w:type="spellEnd"/>
            <w:r w:rsidRPr="0089179C">
              <w:rPr>
                <w:i/>
                <w:iCs/>
                <w:color w:val="000000"/>
              </w:rPr>
              <w:t xml:space="preserve"> </w:t>
            </w:r>
            <w:proofErr w:type="spellStart"/>
            <w:r w:rsidRPr="0089179C">
              <w:rPr>
                <w:i/>
                <w:iCs/>
                <w:color w:val="000000"/>
              </w:rPr>
              <w:t>Policy</w:t>
            </w:r>
            <w:proofErr w:type="spellEnd"/>
            <w:r w:rsidRPr="0089179C">
              <w:rPr>
                <w:color w:val="000000"/>
              </w:rPr>
              <w:t xml:space="preserve"> 15 (3) 275-289.</w:t>
            </w:r>
          </w:p>
          <w:p w14:paraId="2A882F32" w14:textId="77777777" w:rsidR="00621864" w:rsidRPr="0089179C" w:rsidRDefault="00621864" w:rsidP="0090500D">
            <w:pPr>
              <w:rPr>
                <w:b/>
                <w:color w:val="000000"/>
              </w:rPr>
            </w:pPr>
            <w:r w:rsidRPr="0089179C">
              <w:rPr>
                <w:b/>
                <w:color w:val="000000"/>
              </w:rPr>
              <w:t xml:space="preserve">Doporučená: </w:t>
            </w:r>
          </w:p>
          <w:p w14:paraId="45876575" w14:textId="77777777" w:rsidR="00621864" w:rsidRPr="0089179C" w:rsidRDefault="00621864" w:rsidP="0090500D">
            <w:pPr>
              <w:pStyle w:val="Normlnweb"/>
              <w:spacing w:before="0" w:beforeAutospacing="0" w:after="0" w:afterAutospacing="0"/>
              <w:rPr>
                <w:color w:val="000000"/>
                <w:sz w:val="20"/>
                <w:szCs w:val="20"/>
              </w:rPr>
            </w:pPr>
            <w:r w:rsidRPr="0089179C">
              <w:rPr>
                <w:color w:val="000000"/>
                <w:sz w:val="20"/>
                <w:szCs w:val="20"/>
              </w:rPr>
              <w:t xml:space="preserve">BRIENZA, </w:t>
            </w:r>
            <w:proofErr w:type="spellStart"/>
            <w:r w:rsidRPr="0089179C">
              <w:rPr>
                <w:color w:val="000000"/>
                <w:sz w:val="20"/>
                <w:szCs w:val="20"/>
              </w:rPr>
              <w:t>Casey</w:t>
            </w:r>
            <w:proofErr w:type="spellEnd"/>
            <w:r w:rsidRPr="0089179C">
              <w:rPr>
                <w:color w:val="000000"/>
                <w:sz w:val="20"/>
                <w:szCs w:val="20"/>
              </w:rPr>
              <w:t>. 2014. „</w:t>
            </w:r>
            <w:proofErr w:type="spellStart"/>
            <w:r w:rsidRPr="0089179C">
              <w:rPr>
                <w:color w:val="000000"/>
                <w:sz w:val="20"/>
                <w:szCs w:val="20"/>
              </w:rPr>
              <w:t>Did</w:t>
            </w:r>
            <w:proofErr w:type="spellEnd"/>
            <w:r w:rsidRPr="0089179C">
              <w:rPr>
                <w:color w:val="000000"/>
                <w:sz w:val="20"/>
                <w:szCs w:val="20"/>
              </w:rPr>
              <w:t xml:space="preserve"> Manga </w:t>
            </w:r>
            <w:proofErr w:type="spellStart"/>
            <w:r w:rsidRPr="0089179C">
              <w:rPr>
                <w:color w:val="000000"/>
                <w:sz w:val="20"/>
                <w:szCs w:val="20"/>
              </w:rPr>
              <w:t>Conquer</w:t>
            </w:r>
            <w:proofErr w:type="spellEnd"/>
            <w:r w:rsidRPr="0089179C">
              <w:rPr>
                <w:color w:val="000000"/>
                <w:sz w:val="20"/>
                <w:szCs w:val="20"/>
              </w:rPr>
              <w:t xml:space="preserve"> America? </w:t>
            </w:r>
            <w:proofErr w:type="spellStart"/>
            <w:r w:rsidRPr="0089179C">
              <w:rPr>
                <w:color w:val="000000"/>
                <w:sz w:val="20"/>
                <w:szCs w:val="20"/>
              </w:rPr>
              <w:t>Implications</w:t>
            </w:r>
            <w:proofErr w:type="spellEnd"/>
            <w:r w:rsidRPr="0089179C">
              <w:rPr>
                <w:color w:val="000000"/>
                <w:sz w:val="20"/>
                <w:szCs w:val="20"/>
              </w:rPr>
              <w:t xml:space="preserve"> </w:t>
            </w:r>
            <w:proofErr w:type="spellStart"/>
            <w:r w:rsidRPr="0089179C">
              <w:rPr>
                <w:color w:val="000000"/>
                <w:sz w:val="20"/>
                <w:szCs w:val="20"/>
              </w:rPr>
              <w:t>for</w:t>
            </w:r>
            <w:proofErr w:type="spellEnd"/>
            <w:r w:rsidRPr="0089179C">
              <w:rPr>
                <w:color w:val="000000"/>
                <w:sz w:val="20"/>
                <w:szCs w:val="20"/>
              </w:rPr>
              <w:t xml:space="preserve"> </w:t>
            </w:r>
            <w:proofErr w:type="spellStart"/>
            <w:r w:rsidRPr="0089179C">
              <w:rPr>
                <w:color w:val="000000"/>
                <w:sz w:val="20"/>
                <w:szCs w:val="20"/>
              </w:rPr>
              <w:t>the</w:t>
            </w:r>
            <w:proofErr w:type="spellEnd"/>
            <w:r w:rsidRPr="0089179C">
              <w:rPr>
                <w:color w:val="000000"/>
                <w:sz w:val="20"/>
                <w:szCs w:val="20"/>
              </w:rPr>
              <w:t xml:space="preserve"> </w:t>
            </w:r>
            <w:proofErr w:type="spellStart"/>
            <w:r w:rsidRPr="0089179C">
              <w:rPr>
                <w:color w:val="000000"/>
                <w:sz w:val="20"/>
                <w:szCs w:val="20"/>
              </w:rPr>
              <w:t>Cultural</w:t>
            </w:r>
            <w:proofErr w:type="spellEnd"/>
            <w:r w:rsidRPr="0089179C">
              <w:rPr>
                <w:color w:val="000000"/>
                <w:sz w:val="20"/>
                <w:szCs w:val="20"/>
              </w:rPr>
              <w:t xml:space="preserve"> </w:t>
            </w:r>
            <w:proofErr w:type="spellStart"/>
            <w:r w:rsidRPr="0089179C">
              <w:rPr>
                <w:color w:val="000000"/>
                <w:sz w:val="20"/>
                <w:szCs w:val="20"/>
              </w:rPr>
              <w:t>Policy</w:t>
            </w:r>
            <w:proofErr w:type="spellEnd"/>
            <w:r w:rsidRPr="0089179C">
              <w:rPr>
                <w:color w:val="000000"/>
                <w:sz w:val="20"/>
                <w:szCs w:val="20"/>
              </w:rPr>
              <w:t xml:space="preserve"> </w:t>
            </w:r>
            <w:proofErr w:type="spellStart"/>
            <w:r w:rsidRPr="0089179C">
              <w:rPr>
                <w:color w:val="000000"/>
                <w:sz w:val="20"/>
                <w:szCs w:val="20"/>
              </w:rPr>
              <w:t>of</w:t>
            </w:r>
            <w:proofErr w:type="spellEnd"/>
            <w:r w:rsidRPr="0089179C">
              <w:rPr>
                <w:color w:val="000000"/>
                <w:sz w:val="20"/>
                <w:szCs w:val="20"/>
              </w:rPr>
              <w:t xml:space="preserve"> ‚Cool Japan’“. </w:t>
            </w:r>
            <w:r w:rsidRPr="0089179C">
              <w:rPr>
                <w:i/>
                <w:iCs/>
                <w:color w:val="000000"/>
                <w:sz w:val="20"/>
                <w:szCs w:val="20"/>
              </w:rPr>
              <w:t xml:space="preserve">International </w:t>
            </w:r>
            <w:proofErr w:type="spellStart"/>
            <w:r w:rsidRPr="0089179C">
              <w:rPr>
                <w:i/>
                <w:iCs/>
                <w:color w:val="000000"/>
                <w:sz w:val="20"/>
                <w:szCs w:val="20"/>
              </w:rPr>
              <w:t>Journal</w:t>
            </w:r>
            <w:proofErr w:type="spellEnd"/>
            <w:r w:rsidRPr="0089179C">
              <w:rPr>
                <w:i/>
                <w:iCs/>
                <w:color w:val="000000"/>
                <w:sz w:val="20"/>
                <w:szCs w:val="20"/>
              </w:rPr>
              <w:t xml:space="preserve"> </w:t>
            </w:r>
            <w:proofErr w:type="spellStart"/>
            <w:r w:rsidRPr="0089179C">
              <w:rPr>
                <w:i/>
                <w:iCs/>
                <w:color w:val="000000"/>
                <w:sz w:val="20"/>
                <w:szCs w:val="20"/>
              </w:rPr>
              <w:t>of</w:t>
            </w:r>
            <w:proofErr w:type="spellEnd"/>
            <w:r w:rsidRPr="0089179C">
              <w:rPr>
                <w:i/>
                <w:iCs/>
                <w:color w:val="000000"/>
                <w:sz w:val="20"/>
                <w:szCs w:val="20"/>
              </w:rPr>
              <w:t xml:space="preserve"> </w:t>
            </w:r>
            <w:proofErr w:type="spellStart"/>
            <w:r w:rsidRPr="0089179C">
              <w:rPr>
                <w:i/>
                <w:iCs/>
                <w:color w:val="000000"/>
                <w:sz w:val="20"/>
                <w:szCs w:val="20"/>
              </w:rPr>
              <w:t>Cultural</w:t>
            </w:r>
            <w:proofErr w:type="spellEnd"/>
            <w:r w:rsidRPr="0089179C">
              <w:rPr>
                <w:i/>
                <w:iCs/>
                <w:color w:val="000000"/>
                <w:sz w:val="20"/>
                <w:szCs w:val="20"/>
              </w:rPr>
              <w:t xml:space="preserve"> </w:t>
            </w:r>
            <w:proofErr w:type="spellStart"/>
            <w:r w:rsidRPr="0089179C">
              <w:rPr>
                <w:i/>
                <w:iCs/>
                <w:color w:val="000000"/>
                <w:sz w:val="20"/>
                <w:szCs w:val="20"/>
              </w:rPr>
              <w:t>Policy</w:t>
            </w:r>
            <w:proofErr w:type="spellEnd"/>
            <w:r w:rsidRPr="0089179C">
              <w:rPr>
                <w:color w:val="000000"/>
                <w:sz w:val="20"/>
                <w:szCs w:val="20"/>
              </w:rPr>
              <w:t xml:space="preserve"> 20 (4) 383-398.</w:t>
            </w:r>
          </w:p>
          <w:p w14:paraId="764C209A" w14:textId="77777777" w:rsidR="00621864" w:rsidRPr="0089179C" w:rsidRDefault="00621864" w:rsidP="0090500D">
            <w:pPr>
              <w:pStyle w:val="Normlnweb"/>
              <w:spacing w:before="0" w:beforeAutospacing="0" w:after="0" w:afterAutospacing="0"/>
              <w:rPr>
                <w:sz w:val="20"/>
                <w:szCs w:val="20"/>
              </w:rPr>
            </w:pPr>
            <w:r w:rsidRPr="0089179C">
              <w:rPr>
                <w:color w:val="000000"/>
                <w:sz w:val="20"/>
                <w:szCs w:val="20"/>
              </w:rPr>
              <w:t>ELFYING-WANG, Joanna. 2013. „</w:t>
            </w:r>
            <w:proofErr w:type="spellStart"/>
            <w:r w:rsidRPr="0089179C">
              <w:rPr>
                <w:color w:val="000000"/>
                <w:sz w:val="20"/>
                <w:szCs w:val="20"/>
              </w:rPr>
              <w:t>South</w:t>
            </w:r>
            <w:proofErr w:type="spellEnd"/>
            <w:r w:rsidRPr="0089179C">
              <w:rPr>
                <w:color w:val="000000"/>
                <w:sz w:val="20"/>
                <w:szCs w:val="20"/>
              </w:rPr>
              <w:t xml:space="preserve"> </w:t>
            </w:r>
            <w:proofErr w:type="spellStart"/>
            <w:r w:rsidRPr="0089179C">
              <w:rPr>
                <w:color w:val="000000"/>
                <w:sz w:val="20"/>
                <w:szCs w:val="20"/>
              </w:rPr>
              <w:t>Korean</w:t>
            </w:r>
            <w:proofErr w:type="spellEnd"/>
            <w:r w:rsidRPr="0089179C">
              <w:rPr>
                <w:color w:val="000000"/>
                <w:sz w:val="20"/>
                <w:szCs w:val="20"/>
              </w:rPr>
              <w:t xml:space="preserve"> </w:t>
            </w:r>
            <w:proofErr w:type="spellStart"/>
            <w:r w:rsidRPr="0089179C">
              <w:rPr>
                <w:color w:val="000000"/>
                <w:sz w:val="20"/>
                <w:szCs w:val="20"/>
              </w:rPr>
              <w:t>Cultural</w:t>
            </w:r>
            <w:proofErr w:type="spellEnd"/>
            <w:r w:rsidRPr="0089179C">
              <w:rPr>
                <w:color w:val="000000"/>
                <w:sz w:val="20"/>
                <w:szCs w:val="20"/>
              </w:rPr>
              <w:t xml:space="preserve"> </w:t>
            </w:r>
            <w:proofErr w:type="spellStart"/>
            <w:r w:rsidRPr="0089179C">
              <w:rPr>
                <w:color w:val="000000"/>
                <w:sz w:val="20"/>
                <w:szCs w:val="20"/>
              </w:rPr>
              <w:t>Diplomacy</w:t>
            </w:r>
            <w:proofErr w:type="spellEnd"/>
            <w:r w:rsidRPr="0089179C">
              <w:rPr>
                <w:color w:val="000000"/>
                <w:sz w:val="20"/>
                <w:szCs w:val="20"/>
              </w:rPr>
              <w:t xml:space="preserve"> and </w:t>
            </w:r>
            <w:proofErr w:type="spellStart"/>
            <w:r w:rsidRPr="0089179C">
              <w:rPr>
                <w:color w:val="000000"/>
                <w:sz w:val="20"/>
                <w:szCs w:val="20"/>
              </w:rPr>
              <w:t>Brokering</w:t>
            </w:r>
            <w:proofErr w:type="spellEnd"/>
            <w:r w:rsidRPr="0089179C">
              <w:rPr>
                <w:color w:val="000000"/>
                <w:sz w:val="20"/>
                <w:szCs w:val="20"/>
              </w:rPr>
              <w:t xml:space="preserve"> </w:t>
            </w:r>
            <w:proofErr w:type="spellStart"/>
            <w:r w:rsidRPr="0089179C">
              <w:rPr>
                <w:color w:val="000000"/>
                <w:sz w:val="20"/>
                <w:szCs w:val="20"/>
              </w:rPr>
              <w:t>of</w:t>
            </w:r>
            <w:proofErr w:type="spellEnd"/>
            <w:r w:rsidRPr="0089179C">
              <w:rPr>
                <w:color w:val="000000"/>
                <w:sz w:val="20"/>
                <w:szCs w:val="20"/>
              </w:rPr>
              <w:t xml:space="preserve"> ‘K-</w:t>
            </w:r>
            <w:proofErr w:type="spellStart"/>
            <w:r w:rsidRPr="0089179C">
              <w:rPr>
                <w:color w:val="000000"/>
                <w:sz w:val="20"/>
                <w:szCs w:val="20"/>
              </w:rPr>
              <w:t>culture</w:t>
            </w:r>
            <w:proofErr w:type="spellEnd"/>
            <w:r w:rsidRPr="0089179C">
              <w:rPr>
                <w:color w:val="000000"/>
                <w:sz w:val="20"/>
                <w:szCs w:val="20"/>
              </w:rPr>
              <w:t xml:space="preserve">’ </w:t>
            </w:r>
            <w:proofErr w:type="spellStart"/>
            <w:r w:rsidRPr="0089179C">
              <w:rPr>
                <w:color w:val="000000"/>
                <w:sz w:val="20"/>
                <w:szCs w:val="20"/>
              </w:rPr>
              <w:t>outside</w:t>
            </w:r>
            <w:proofErr w:type="spellEnd"/>
            <w:r w:rsidRPr="0089179C">
              <w:rPr>
                <w:color w:val="000000"/>
                <w:sz w:val="20"/>
                <w:szCs w:val="20"/>
              </w:rPr>
              <w:t xml:space="preserve"> </w:t>
            </w:r>
            <w:proofErr w:type="spellStart"/>
            <w:r w:rsidRPr="0089179C">
              <w:rPr>
                <w:color w:val="000000"/>
                <w:sz w:val="20"/>
                <w:szCs w:val="20"/>
              </w:rPr>
              <w:t>of</w:t>
            </w:r>
            <w:proofErr w:type="spellEnd"/>
            <w:r w:rsidRPr="0089179C">
              <w:rPr>
                <w:color w:val="000000"/>
                <w:sz w:val="20"/>
                <w:szCs w:val="20"/>
              </w:rPr>
              <w:t xml:space="preserve"> </w:t>
            </w:r>
            <w:proofErr w:type="spellStart"/>
            <w:r w:rsidRPr="0089179C">
              <w:rPr>
                <w:color w:val="000000"/>
                <w:sz w:val="20"/>
                <w:szCs w:val="20"/>
              </w:rPr>
              <w:t>Asia</w:t>
            </w:r>
            <w:proofErr w:type="spellEnd"/>
            <w:r w:rsidRPr="0089179C">
              <w:rPr>
                <w:color w:val="000000"/>
                <w:sz w:val="20"/>
                <w:szCs w:val="20"/>
              </w:rPr>
              <w:t xml:space="preserve">“. </w:t>
            </w:r>
            <w:proofErr w:type="spellStart"/>
            <w:r w:rsidRPr="0089179C">
              <w:rPr>
                <w:i/>
                <w:iCs/>
                <w:color w:val="000000"/>
                <w:sz w:val="20"/>
                <w:szCs w:val="20"/>
              </w:rPr>
              <w:t>Korean</w:t>
            </w:r>
            <w:proofErr w:type="spellEnd"/>
            <w:r w:rsidRPr="0089179C">
              <w:rPr>
                <w:i/>
                <w:iCs/>
                <w:color w:val="000000"/>
                <w:sz w:val="20"/>
                <w:szCs w:val="20"/>
              </w:rPr>
              <w:t xml:space="preserve"> </w:t>
            </w:r>
            <w:proofErr w:type="spellStart"/>
            <w:r w:rsidRPr="0089179C">
              <w:rPr>
                <w:i/>
                <w:iCs/>
                <w:color w:val="000000"/>
                <w:sz w:val="20"/>
                <w:szCs w:val="20"/>
              </w:rPr>
              <w:t>Histories</w:t>
            </w:r>
            <w:proofErr w:type="spellEnd"/>
            <w:r w:rsidRPr="0089179C">
              <w:rPr>
                <w:color w:val="000000"/>
                <w:sz w:val="20"/>
                <w:szCs w:val="20"/>
              </w:rPr>
              <w:t xml:space="preserve"> 4(1) 14-26.</w:t>
            </w:r>
          </w:p>
          <w:p w14:paraId="618BB1C0" w14:textId="77777777" w:rsidR="00621864" w:rsidRPr="0089179C" w:rsidRDefault="00621864" w:rsidP="0090500D">
            <w:pPr>
              <w:rPr>
                <w:color w:val="000000"/>
              </w:rPr>
            </w:pPr>
            <w:r w:rsidRPr="0089179C">
              <w:rPr>
                <w:color w:val="000000"/>
              </w:rPr>
              <w:t xml:space="preserve">L’ETANG, </w:t>
            </w:r>
            <w:proofErr w:type="spellStart"/>
            <w:r w:rsidRPr="0089179C">
              <w:rPr>
                <w:color w:val="000000"/>
              </w:rPr>
              <w:t>Jacquie</w:t>
            </w:r>
            <w:proofErr w:type="spellEnd"/>
            <w:r w:rsidRPr="0089179C">
              <w:rPr>
                <w:color w:val="000000"/>
              </w:rPr>
              <w:t xml:space="preserve">. 2009. „Public Relations and </w:t>
            </w:r>
            <w:proofErr w:type="spellStart"/>
            <w:r w:rsidRPr="0089179C">
              <w:rPr>
                <w:color w:val="000000"/>
              </w:rPr>
              <w:t>Diplomacy</w:t>
            </w:r>
            <w:proofErr w:type="spellEnd"/>
            <w:r w:rsidRPr="0089179C">
              <w:rPr>
                <w:color w:val="000000"/>
              </w:rPr>
              <w:t xml:space="preserve"> in a </w:t>
            </w:r>
            <w:proofErr w:type="spellStart"/>
            <w:r w:rsidRPr="0089179C">
              <w:rPr>
                <w:color w:val="000000"/>
              </w:rPr>
              <w:t>Globalized</w:t>
            </w:r>
            <w:proofErr w:type="spellEnd"/>
            <w:r w:rsidRPr="0089179C">
              <w:rPr>
                <w:color w:val="000000"/>
              </w:rPr>
              <w:t xml:space="preserve"> </w:t>
            </w:r>
            <w:proofErr w:type="spellStart"/>
            <w:r w:rsidRPr="0089179C">
              <w:rPr>
                <w:color w:val="000000"/>
              </w:rPr>
              <w:t>World</w:t>
            </w:r>
            <w:proofErr w:type="spellEnd"/>
            <w:r w:rsidRPr="0089179C">
              <w:rPr>
                <w:color w:val="000000"/>
              </w:rPr>
              <w:t xml:space="preserve">: An </w:t>
            </w:r>
            <w:proofErr w:type="spellStart"/>
            <w:r w:rsidRPr="0089179C">
              <w:rPr>
                <w:color w:val="000000"/>
              </w:rPr>
              <w:t>Issue</w:t>
            </w:r>
            <w:proofErr w:type="spellEnd"/>
            <w:r w:rsidRPr="0089179C">
              <w:rPr>
                <w:color w:val="000000"/>
              </w:rPr>
              <w:t xml:space="preserve"> </w:t>
            </w:r>
            <w:proofErr w:type="spellStart"/>
            <w:r w:rsidRPr="0089179C">
              <w:rPr>
                <w:color w:val="000000"/>
              </w:rPr>
              <w:t>of</w:t>
            </w:r>
            <w:proofErr w:type="spellEnd"/>
            <w:r w:rsidRPr="0089179C">
              <w:rPr>
                <w:color w:val="000000"/>
              </w:rPr>
              <w:t xml:space="preserve"> Public </w:t>
            </w:r>
            <w:proofErr w:type="spellStart"/>
            <w:r w:rsidRPr="0089179C">
              <w:rPr>
                <w:color w:val="000000"/>
              </w:rPr>
              <w:t>Communication</w:t>
            </w:r>
            <w:proofErr w:type="spellEnd"/>
            <w:r w:rsidRPr="0089179C">
              <w:rPr>
                <w:color w:val="000000"/>
              </w:rPr>
              <w:t xml:space="preserve">“. </w:t>
            </w:r>
            <w:proofErr w:type="spellStart"/>
            <w:r w:rsidRPr="0089179C">
              <w:rPr>
                <w:i/>
                <w:iCs/>
                <w:color w:val="000000"/>
              </w:rPr>
              <w:t>American</w:t>
            </w:r>
            <w:proofErr w:type="spellEnd"/>
            <w:r w:rsidRPr="0089179C">
              <w:rPr>
                <w:i/>
                <w:iCs/>
                <w:color w:val="000000"/>
              </w:rPr>
              <w:t xml:space="preserve"> </w:t>
            </w:r>
            <w:proofErr w:type="spellStart"/>
            <w:r w:rsidRPr="0089179C">
              <w:rPr>
                <w:i/>
                <w:iCs/>
                <w:color w:val="000000"/>
              </w:rPr>
              <w:t>Behavioral</w:t>
            </w:r>
            <w:proofErr w:type="spellEnd"/>
            <w:r w:rsidRPr="0089179C">
              <w:rPr>
                <w:i/>
                <w:iCs/>
                <w:color w:val="000000"/>
              </w:rPr>
              <w:t xml:space="preserve"> </w:t>
            </w:r>
            <w:proofErr w:type="spellStart"/>
            <w:r w:rsidRPr="0089179C">
              <w:rPr>
                <w:i/>
                <w:iCs/>
                <w:color w:val="000000"/>
              </w:rPr>
              <w:t>Scientist</w:t>
            </w:r>
            <w:proofErr w:type="spellEnd"/>
            <w:r w:rsidRPr="0089179C">
              <w:rPr>
                <w:color w:val="000000"/>
              </w:rPr>
              <w:t xml:space="preserve"> 53 (4) 607-626.</w:t>
            </w:r>
          </w:p>
          <w:p w14:paraId="472EEBB1" w14:textId="77777777" w:rsidR="00621864" w:rsidRPr="0089179C" w:rsidRDefault="00621864" w:rsidP="0090500D">
            <w:pPr>
              <w:pStyle w:val="Normlnweb"/>
              <w:spacing w:before="0" w:beforeAutospacing="0" w:after="0" w:afterAutospacing="0"/>
              <w:rPr>
                <w:sz w:val="20"/>
                <w:szCs w:val="20"/>
              </w:rPr>
            </w:pPr>
            <w:r w:rsidRPr="0089179C">
              <w:rPr>
                <w:color w:val="000000"/>
                <w:sz w:val="20"/>
                <w:szCs w:val="20"/>
              </w:rPr>
              <w:t xml:space="preserve">FITZPATRICK, </w:t>
            </w:r>
            <w:proofErr w:type="spellStart"/>
            <w:r w:rsidRPr="0089179C">
              <w:rPr>
                <w:color w:val="000000"/>
                <w:sz w:val="20"/>
                <w:szCs w:val="20"/>
              </w:rPr>
              <w:t>Kathy</w:t>
            </w:r>
            <w:proofErr w:type="spellEnd"/>
            <w:r w:rsidRPr="0089179C">
              <w:rPr>
                <w:color w:val="000000"/>
                <w:sz w:val="20"/>
                <w:szCs w:val="20"/>
              </w:rPr>
              <w:t xml:space="preserve"> R. 2012. „</w:t>
            </w:r>
            <w:proofErr w:type="spellStart"/>
            <w:r w:rsidRPr="0089179C">
              <w:rPr>
                <w:color w:val="000000"/>
                <w:sz w:val="20"/>
                <w:szCs w:val="20"/>
              </w:rPr>
              <w:t>Defining</w:t>
            </w:r>
            <w:proofErr w:type="spellEnd"/>
            <w:r w:rsidRPr="0089179C">
              <w:rPr>
                <w:color w:val="000000"/>
                <w:sz w:val="20"/>
                <w:szCs w:val="20"/>
              </w:rPr>
              <w:t xml:space="preserve"> </w:t>
            </w:r>
            <w:proofErr w:type="spellStart"/>
            <w:r w:rsidRPr="0089179C">
              <w:rPr>
                <w:color w:val="000000"/>
                <w:sz w:val="20"/>
                <w:szCs w:val="20"/>
              </w:rPr>
              <w:t>Strategic</w:t>
            </w:r>
            <w:proofErr w:type="spellEnd"/>
            <w:r w:rsidRPr="0089179C">
              <w:rPr>
                <w:color w:val="000000"/>
                <w:sz w:val="20"/>
                <w:szCs w:val="20"/>
              </w:rPr>
              <w:t xml:space="preserve"> </w:t>
            </w:r>
            <w:proofErr w:type="spellStart"/>
            <w:r w:rsidRPr="0089179C">
              <w:rPr>
                <w:color w:val="000000"/>
                <w:sz w:val="20"/>
                <w:szCs w:val="20"/>
              </w:rPr>
              <w:t>Publics</w:t>
            </w:r>
            <w:proofErr w:type="spellEnd"/>
            <w:r w:rsidRPr="0089179C">
              <w:rPr>
                <w:color w:val="000000"/>
                <w:sz w:val="20"/>
                <w:szCs w:val="20"/>
              </w:rPr>
              <w:t xml:space="preserve"> in a </w:t>
            </w:r>
            <w:proofErr w:type="spellStart"/>
            <w:r w:rsidRPr="0089179C">
              <w:rPr>
                <w:color w:val="000000"/>
                <w:sz w:val="20"/>
                <w:szCs w:val="20"/>
              </w:rPr>
              <w:t>Networked</w:t>
            </w:r>
            <w:proofErr w:type="spellEnd"/>
            <w:r w:rsidRPr="0089179C">
              <w:rPr>
                <w:color w:val="000000"/>
                <w:sz w:val="20"/>
                <w:szCs w:val="20"/>
              </w:rPr>
              <w:t xml:space="preserve"> </w:t>
            </w:r>
            <w:proofErr w:type="spellStart"/>
            <w:r w:rsidRPr="0089179C">
              <w:rPr>
                <w:color w:val="000000"/>
                <w:sz w:val="20"/>
                <w:szCs w:val="20"/>
              </w:rPr>
              <w:t>World</w:t>
            </w:r>
            <w:proofErr w:type="spellEnd"/>
            <w:r w:rsidRPr="0089179C">
              <w:rPr>
                <w:color w:val="000000"/>
                <w:sz w:val="20"/>
                <w:szCs w:val="20"/>
              </w:rPr>
              <w:t xml:space="preserve">: Public </w:t>
            </w:r>
            <w:proofErr w:type="spellStart"/>
            <w:r w:rsidRPr="0089179C">
              <w:rPr>
                <w:color w:val="000000"/>
                <w:sz w:val="20"/>
                <w:szCs w:val="20"/>
              </w:rPr>
              <w:t>Diplomacy’s</w:t>
            </w:r>
            <w:proofErr w:type="spellEnd"/>
            <w:r w:rsidRPr="0089179C">
              <w:rPr>
                <w:color w:val="000000"/>
                <w:sz w:val="20"/>
                <w:szCs w:val="20"/>
              </w:rPr>
              <w:t xml:space="preserve"> </w:t>
            </w:r>
            <w:proofErr w:type="spellStart"/>
            <w:r w:rsidRPr="0089179C">
              <w:rPr>
                <w:color w:val="000000"/>
                <w:sz w:val="20"/>
                <w:szCs w:val="20"/>
              </w:rPr>
              <w:t>Challenge</w:t>
            </w:r>
            <w:proofErr w:type="spellEnd"/>
            <w:r w:rsidRPr="0089179C">
              <w:rPr>
                <w:color w:val="000000"/>
                <w:sz w:val="20"/>
                <w:szCs w:val="20"/>
              </w:rPr>
              <w:t xml:space="preserve"> </w:t>
            </w:r>
            <w:proofErr w:type="spellStart"/>
            <w:r w:rsidRPr="0089179C">
              <w:rPr>
                <w:color w:val="000000"/>
                <w:sz w:val="20"/>
                <w:szCs w:val="20"/>
              </w:rPr>
              <w:t>at</w:t>
            </w:r>
            <w:proofErr w:type="spellEnd"/>
            <w:r w:rsidRPr="0089179C">
              <w:rPr>
                <w:color w:val="000000"/>
                <w:sz w:val="20"/>
                <w:szCs w:val="20"/>
              </w:rPr>
              <w:t xml:space="preserve"> </w:t>
            </w:r>
            <w:proofErr w:type="spellStart"/>
            <w:r w:rsidRPr="0089179C">
              <w:rPr>
                <w:color w:val="000000"/>
                <w:sz w:val="20"/>
                <w:szCs w:val="20"/>
              </w:rPr>
              <w:t>Home</w:t>
            </w:r>
            <w:proofErr w:type="spellEnd"/>
            <w:r w:rsidRPr="0089179C">
              <w:rPr>
                <w:color w:val="000000"/>
                <w:sz w:val="20"/>
                <w:szCs w:val="20"/>
              </w:rPr>
              <w:t xml:space="preserve"> and </w:t>
            </w:r>
            <w:proofErr w:type="spellStart"/>
            <w:r w:rsidRPr="0089179C">
              <w:rPr>
                <w:color w:val="000000"/>
                <w:sz w:val="20"/>
                <w:szCs w:val="20"/>
              </w:rPr>
              <w:t>Abroad</w:t>
            </w:r>
            <w:proofErr w:type="spellEnd"/>
            <w:r w:rsidRPr="0089179C">
              <w:rPr>
                <w:color w:val="000000"/>
                <w:sz w:val="20"/>
                <w:szCs w:val="20"/>
              </w:rPr>
              <w:t xml:space="preserve">“. </w:t>
            </w:r>
            <w:proofErr w:type="spellStart"/>
            <w:r w:rsidRPr="0089179C">
              <w:rPr>
                <w:i/>
                <w:iCs/>
                <w:color w:val="000000"/>
                <w:sz w:val="20"/>
                <w:szCs w:val="20"/>
              </w:rPr>
              <w:t>The</w:t>
            </w:r>
            <w:proofErr w:type="spellEnd"/>
            <w:r w:rsidRPr="0089179C">
              <w:rPr>
                <w:i/>
                <w:iCs/>
                <w:color w:val="000000"/>
                <w:sz w:val="20"/>
                <w:szCs w:val="20"/>
              </w:rPr>
              <w:t xml:space="preserve"> </w:t>
            </w:r>
            <w:proofErr w:type="spellStart"/>
            <w:r w:rsidRPr="0089179C">
              <w:rPr>
                <w:i/>
                <w:iCs/>
                <w:color w:val="000000"/>
                <w:sz w:val="20"/>
                <w:szCs w:val="20"/>
              </w:rPr>
              <w:t>Hague</w:t>
            </w:r>
            <w:proofErr w:type="spellEnd"/>
            <w:r w:rsidRPr="0089179C">
              <w:rPr>
                <w:i/>
                <w:iCs/>
                <w:color w:val="000000"/>
                <w:sz w:val="20"/>
                <w:szCs w:val="20"/>
              </w:rPr>
              <w:t xml:space="preserve"> </w:t>
            </w:r>
            <w:proofErr w:type="spellStart"/>
            <w:r w:rsidRPr="0089179C">
              <w:rPr>
                <w:i/>
                <w:iCs/>
                <w:color w:val="000000"/>
                <w:sz w:val="20"/>
                <w:szCs w:val="20"/>
              </w:rPr>
              <w:t>Journal</w:t>
            </w:r>
            <w:proofErr w:type="spellEnd"/>
            <w:r w:rsidRPr="0089179C">
              <w:rPr>
                <w:i/>
                <w:iCs/>
                <w:color w:val="000000"/>
                <w:sz w:val="20"/>
                <w:szCs w:val="20"/>
              </w:rPr>
              <w:t xml:space="preserve"> </w:t>
            </w:r>
            <w:proofErr w:type="spellStart"/>
            <w:r w:rsidRPr="0089179C">
              <w:rPr>
                <w:i/>
                <w:iCs/>
                <w:color w:val="000000"/>
                <w:sz w:val="20"/>
                <w:szCs w:val="20"/>
              </w:rPr>
              <w:t>of</w:t>
            </w:r>
            <w:proofErr w:type="spellEnd"/>
            <w:r w:rsidRPr="0089179C">
              <w:rPr>
                <w:i/>
                <w:iCs/>
                <w:color w:val="000000"/>
                <w:sz w:val="20"/>
                <w:szCs w:val="20"/>
              </w:rPr>
              <w:t xml:space="preserve"> </w:t>
            </w:r>
            <w:proofErr w:type="spellStart"/>
            <w:r w:rsidRPr="0089179C">
              <w:rPr>
                <w:i/>
                <w:iCs/>
                <w:color w:val="000000"/>
                <w:sz w:val="20"/>
                <w:szCs w:val="20"/>
              </w:rPr>
              <w:t>Diplomacy</w:t>
            </w:r>
            <w:proofErr w:type="spellEnd"/>
            <w:r w:rsidRPr="0089179C">
              <w:rPr>
                <w:color w:val="000000"/>
                <w:sz w:val="20"/>
                <w:szCs w:val="20"/>
              </w:rPr>
              <w:t xml:space="preserve"> 7 (2012) 421-440. </w:t>
            </w:r>
          </w:p>
          <w:p w14:paraId="6E14B014" w14:textId="77777777" w:rsidR="00621864" w:rsidRPr="0089179C" w:rsidRDefault="00621864" w:rsidP="0090500D">
            <w:pPr>
              <w:pStyle w:val="Normlnweb"/>
              <w:spacing w:before="0" w:beforeAutospacing="0" w:after="0" w:afterAutospacing="0"/>
              <w:rPr>
                <w:sz w:val="20"/>
                <w:szCs w:val="20"/>
              </w:rPr>
            </w:pPr>
            <w:r w:rsidRPr="0089179C">
              <w:rPr>
                <w:color w:val="000000"/>
                <w:sz w:val="20"/>
                <w:szCs w:val="20"/>
              </w:rPr>
              <w:t>FOSLER-LUSSIER, Danielle. 2010. „</w:t>
            </w:r>
            <w:proofErr w:type="spellStart"/>
            <w:r w:rsidRPr="0089179C">
              <w:rPr>
                <w:color w:val="000000"/>
                <w:sz w:val="20"/>
                <w:szCs w:val="20"/>
              </w:rPr>
              <w:t>Cultural</w:t>
            </w:r>
            <w:proofErr w:type="spellEnd"/>
            <w:r w:rsidRPr="0089179C">
              <w:rPr>
                <w:color w:val="000000"/>
                <w:sz w:val="20"/>
                <w:szCs w:val="20"/>
              </w:rPr>
              <w:t xml:space="preserve"> </w:t>
            </w:r>
            <w:proofErr w:type="spellStart"/>
            <w:r w:rsidRPr="0089179C">
              <w:rPr>
                <w:color w:val="000000"/>
                <w:sz w:val="20"/>
                <w:szCs w:val="20"/>
              </w:rPr>
              <w:t>Diplomacy</w:t>
            </w:r>
            <w:proofErr w:type="spellEnd"/>
            <w:r w:rsidRPr="0089179C">
              <w:rPr>
                <w:color w:val="000000"/>
                <w:sz w:val="20"/>
                <w:szCs w:val="20"/>
              </w:rPr>
              <w:t xml:space="preserve"> as </w:t>
            </w:r>
            <w:proofErr w:type="spellStart"/>
            <w:r w:rsidRPr="0089179C">
              <w:rPr>
                <w:color w:val="000000"/>
                <w:sz w:val="20"/>
                <w:szCs w:val="20"/>
              </w:rPr>
              <w:t>Cultural</w:t>
            </w:r>
            <w:proofErr w:type="spellEnd"/>
            <w:r w:rsidRPr="0089179C">
              <w:rPr>
                <w:color w:val="000000"/>
                <w:sz w:val="20"/>
                <w:szCs w:val="20"/>
              </w:rPr>
              <w:t xml:space="preserve"> </w:t>
            </w:r>
            <w:proofErr w:type="spellStart"/>
            <w:r w:rsidRPr="0089179C">
              <w:rPr>
                <w:color w:val="000000"/>
                <w:sz w:val="20"/>
                <w:szCs w:val="20"/>
              </w:rPr>
              <w:t>Globalization</w:t>
            </w:r>
            <w:proofErr w:type="spellEnd"/>
            <w:r w:rsidRPr="0089179C">
              <w:rPr>
                <w:color w:val="000000"/>
                <w:sz w:val="20"/>
                <w:szCs w:val="20"/>
              </w:rPr>
              <w:t xml:space="preserve">: </w:t>
            </w:r>
            <w:proofErr w:type="spellStart"/>
            <w:r w:rsidRPr="0089179C">
              <w:rPr>
                <w:color w:val="000000"/>
                <w:sz w:val="20"/>
                <w:szCs w:val="20"/>
              </w:rPr>
              <w:t>The</w:t>
            </w:r>
            <w:proofErr w:type="spellEnd"/>
            <w:r w:rsidRPr="0089179C">
              <w:rPr>
                <w:color w:val="000000"/>
                <w:sz w:val="20"/>
                <w:szCs w:val="20"/>
              </w:rPr>
              <w:t xml:space="preserve"> University </w:t>
            </w:r>
            <w:proofErr w:type="spellStart"/>
            <w:r w:rsidRPr="0089179C">
              <w:rPr>
                <w:color w:val="000000"/>
                <w:sz w:val="20"/>
                <w:szCs w:val="20"/>
              </w:rPr>
              <w:t>of</w:t>
            </w:r>
            <w:proofErr w:type="spellEnd"/>
            <w:r w:rsidRPr="0089179C">
              <w:rPr>
                <w:color w:val="000000"/>
                <w:sz w:val="20"/>
                <w:szCs w:val="20"/>
              </w:rPr>
              <w:t xml:space="preserve"> Michigan Jazz Band in Latin America“. </w:t>
            </w:r>
            <w:proofErr w:type="spellStart"/>
            <w:r w:rsidRPr="0089179C">
              <w:rPr>
                <w:i/>
                <w:iCs/>
                <w:color w:val="000000"/>
                <w:sz w:val="20"/>
                <w:szCs w:val="20"/>
              </w:rPr>
              <w:t>Journal</w:t>
            </w:r>
            <w:proofErr w:type="spellEnd"/>
            <w:r w:rsidRPr="0089179C">
              <w:rPr>
                <w:i/>
                <w:iCs/>
                <w:color w:val="000000"/>
                <w:sz w:val="20"/>
                <w:szCs w:val="20"/>
              </w:rPr>
              <w:t xml:space="preserve"> </w:t>
            </w:r>
            <w:proofErr w:type="spellStart"/>
            <w:r w:rsidRPr="0089179C">
              <w:rPr>
                <w:i/>
                <w:iCs/>
                <w:color w:val="000000"/>
                <w:sz w:val="20"/>
                <w:szCs w:val="20"/>
              </w:rPr>
              <w:t>for</w:t>
            </w:r>
            <w:proofErr w:type="spellEnd"/>
            <w:r w:rsidRPr="0089179C">
              <w:rPr>
                <w:i/>
                <w:iCs/>
                <w:color w:val="000000"/>
                <w:sz w:val="20"/>
                <w:szCs w:val="20"/>
              </w:rPr>
              <w:t xml:space="preserve"> </w:t>
            </w:r>
            <w:proofErr w:type="spellStart"/>
            <w:r w:rsidRPr="0089179C">
              <w:rPr>
                <w:i/>
                <w:iCs/>
                <w:color w:val="000000"/>
                <w:sz w:val="20"/>
                <w:szCs w:val="20"/>
              </w:rPr>
              <w:t>the</w:t>
            </w:r>
            <w:proofErr w:type="spellEnd"/>
            <w:r w:rsidRPr="0089179C">
              <w:rPr>
                <w:i/>
                <w:iCs/>
                <w:color w:val="000000"/>
                <w:sz w:val="20"/>
                <w:szCs w:val="20"/>
              </w:rPr>
              <w:t xml:space="preserve"> Society </w:t>
            </w:r>
            <w:proofErr w:type="spellStart"/>
            <w:r w:rsidRPr="0089179C">
              <w:rPr>
                <w:i/>
                <w:iCs/>
                <w:color w:val="000000"/>
                <w:sz w:val="20"/>
                <w:szCs w:val="20"/>
              </w:rPr>
              <w:t>of</w:t>
            </w:r>
            <w:proofErr w:type="spellEnd"/>
            <w:r w:rsidRPr="0089179C">
              <w:rPr>
                <w:i/>
                <w:iCs/>
                <w:color w:val="000000"/>
                <w:sz w:val="20"/>
                <w:szCs w:val="20"/>
              </w:rPr>
              <w:t xml:space="preserve"> </w:t>
            </w:r>
            <w:proofErr w:type="spellStart"/>
            <w:r w:rsidRPr="0089179C">
              <w:rPr>
                <w:i/>
                <w:iCs/>
                <w:color w:val="000000"/>
                <w:sz w:val="20"/>
                <w:szCs w:val="20"/>
              </w:rPr>
              <w:t>American</w:t>
            </w:r>
            <w:proofErr w:type="spellEnd"/>
            <w:r w:rsidRPr="0089179C">
              <w:rPr>
                <w:i/>
                <w:iCs/>
                <w:color w:val="000000"/>
                <w:sz w:val="20"/>
                <w:szCs w:val="20"/>
              </w:rPr>
              <w:t xml:space="preserve"> Music</w:t>
            </w:r>
            <w:r w:rsidRPr="0089179C">
              <w:rPr>
                <w:color w:val="000000"/>
                <w:sz w:val="20"/>
                <w:szCs w:val="20"/>
              </w:rPr>
              <w:t xml:space="preserve"> 4 (1) 59-93.</w:t>
            </w:r>
          </w:p>
          <w:p w14:paraId="2AB3D3BF" w14:textId="77777777" w:rsidR="00621864" w:rsidRPr="0089179C" w:rsidRDefault="00621864" w:rsidP="0090500D">
            <w:pPr>
              <w:pStyle w:val="Normlnweb"/>
              <w:spacing w:before="0" w:beforeAutospacing="0" w:after="0" w:afterAutospacing="0"/>
              <w:rPr>
                <w:sz w:val="20"/>
                <w:szCs w:val="20"/>
              </w:rPr>
            </w:pPr>
            <w:r w:rsidRPr="0089179C">
              <w:rPr>
                <w:color w:val="000000"/>
                <w:sz w:val="20"/>
                <w:szCs w:val="20"/>
              </w:rPr>
              <w:t xml:space="preserve">MATTERN, Janice </w:t>
            </w:r>
            <w:proofErr w:type="spellStart"/>
            <w:r w:rsidRPr="0089179C">
              <w:rPr>
                <w:color w:val="000000"/>
                <w:sz w:val="20"/>
                <w:szCs w:val="20"/>
              </w:rPr>
              <w:t>Bially</w:t>
            </w:r>
            <w:proofErr w:type="spellEnd"/>
            <w:r w:rsidRPr="0089179C">
              <w:rPr>
                <w:color w:val="000000"/>
                <w:sz w:val="20"/>
                <w:szCs w:val="20"/>
              </w:rPr>
              <w:t>. 2005. „</w:t>
            </w:r>
            <w:proofErr w:type="spellStart"/>
            <w:r w:rsidRPr="0089179C">
              <w:rPr>
                <w:color w:val="000000"/>
                <w:sz w:val="20"/>
                <w:szCs w:val="20"/>
              </w:rPr>
              <w:t>Why</w:t>
            </w:r>
            <w:proofErr w:type="spellEnd"/>
            <w:r w:rsidRPr="0089179C">
              <w:rPr>
                <w:color w:val="000000"/>
                <w:sz w:val="20"/>
                <w:szCs w:val="20"/>
              </w:rPr>
              <w:t xml:space="preserve"> ‚Soft </w:t>
            </w:r>
            <w:proofErr w:type="spellStart"/>
            <w:r w:rsidRPr="0089179C">
              <w:rPr>
                <w:color w:val="000000"/>
                <w:sz w:val="20"/>
                <w:szCs w:val="20"/>
              </w:rPr>
              <w:t>Power</w:t>
            </w:r>
            <w:proofErr w:type="spellEnd"/>
            <w:r w:rsidRPr="0089179C">
              <w:rPr>
                <w:color w:val="000000"/>
                <w:sz w:val="20"/>
                <w:szCs w:val="20"/>
              </w:rPr>
              <w:t xml:space="preserve">’ </w:t>
            </w:r>
            <w:proofErr w:type="spellStart"/>
            <w:r w:rsidRPr="0089179C">
              <w:rPr>
                <w:color w:val="000000"/>
                <w:sz w:val="20"/>
                <w:szCs w:val="20"/>
              </w:rPr>
              <w:t>Isn’t</w:t>
            </w:r>
            <w:proofErr w:type="spellEnd"/>
            <w:r w:rsidRPr="0089179C">
              <w:rPr>
                <w:color w:val="000000"/>
                <w:sz w:val="20"/>
                <w:szCs w:val="20"/>
              </w:rPr>
              <w:t xml:space="preserve"> So Soft: </w:t>
            </w:r>
            <w:proofErr w:type="spellStart"/>
            <w:r w:rsidRPr="0089179C">
              <w:rPr>
                <w:color w:val="000000"/>
                <w:sz w:val="20"/>
                <w:szCs w:val="20"/>
              </w:rPr>
              <w:t>Representation</w:t>
            </w:r>
            <w:proofErr w:type="spellEnd"/>
            <w:r w:rsidRPr="0089179C">
              <w:rPr>
                <w:color w:val="000000"/>
                <w:sz w:val="20"/>
                <w:szCs w:val="20"/>
              </w:rPr>
              <w:t xml:space="preserve"> </w:t>
            </w:r>
            <w:proofErr w:type="spellStart"/>
            <w:r w:rsidRPr="0089179C">
              <w:rPr>
                <w:color w:val="000000"/>
                <w:sz w:val="20"/>
                <w:szCs w:val="20"/>
              </w:rPr>
              <w:t>Force</w:t>
            </w:r>
            <w:proofErr w:type="spellEnd"/>
            <w:r w:rsidRPr="0089179C">
              <w:rPr>
                <w:color w:val="000000"/>
                <w:sz w:val="20"/>
                <w:szCs w:val="20"/>
              </w:rPr>
              <w:t xml:space="preserve"> and </w:t>
            </w:r>
            <w:proofErr w:type="spellStart"/>
            <w:r w:rsidRPr="0089179C">
              <w:rPr>
                <w:color w:val="000000"/>
                <w:sz w:val="20"/>
                <w:szCs w:val="20"/>
              </w:rPr>
              <w:t>the</w:t>
            </w:r>
            <w:proofErr w:type="spellEnd"/>
            <w:r w:rsidRPr="0089179C">
              <w:rPr>
                <w:color w:val="000000"/>
                <w:sz w:val="20"/>
                <w:szCs w:val="20"/>
              </w:rPr>
              <w:t xml:space="preserve"> </w:t>
            </w:r>
            <w:proofErr w:type="spellStart"/>
            <w:r w:rsidRPr="0089179C">
              <w:rPr>
                <w:color w:val="000000"/>
                <w:sz w:val="20"/>
                <w:szCs w:val="20"/>
              </w:rPr>
              <w:t>sociolinguistic</w:t>
            </w:r>
            <w:proofErr w:type="spellEnd"/>
            <w:r w:rsidRPr="0089179C">
              <w:rPr>
                <w:color w:val="000000"/>
                <w:sz w:val="20"/>
                <w:szCs w:val="20"/>
              </w:rPr>
              <w:t xml:space="preserve"> </w:t>
            </w:r>
            <w:proofErr w:type="spellStart"/>
            <w:r w:rsidRPr="0089179C">
              <w:rPr>
                <w:color w:val="000000"/>
                <w:sz w:val="20"/>
                <w:szCs w:val="20"/>
              </w:rPr>
              <w:t>Construction</w:t>
            </w:r>
            <w:proofErr w:type="spellEnd"/>
            <w:r w:rsidRPr="0089179C">
              <w:rPr>
                <w:color w:val="000000"/>
                <w:sz w:val="20"/>
                <w:szCs w:val="20"/>
              </w:rPr>
              <w:t xml:space="preserve"> </w:t>
            </w:r>
            <w:proofErr w:type="spellStart"/>
            <w:r w:rsidRPr="0089179C">
              <w:rPr>
                <w:color w:val="000000"/>
                <w:sz w:val="20"/>
                <w:szCs w:val="20"/>
              </w:rPr>
              <w:t>of</w:t>
            </w:r>
            <w:proofErr w:type="spellEnd"/>
            <w:r w:rsidRPr="0089179C">
              <w:rPr>
                <w:color w:val="000000"/>
                <w:sz w:val="20"/>
                <w:szCs w:val="20"/>
              </w:rPr>
              <w:t xml:space="preserve"> </w:t>
            </w:r>
            <w:proofErr w:type="spellStart"/>
            <w:r w:rsidRPr="0089179C">
              <w:rPr>
                <w:color w:val="000000"/>
                <w:sz w:val="20"/>
                <w:szCs w:val="20"/>
              </w:rPr>
              <w:t>Attraction</w:t>
            </w:r>
            <w:proofErr w:type="spellEnd"/>
            <w:r w:rsidRPr="0089179C">
              <w:rPr>
                <w:color w:val="000000"/>
                <w:sz w:val="20"/>
                <w:szCs w:val="20"/>
              </w:rPr>
              <w:t xml:space="preserve"> in </w:t>
            </w:r>
            <w:proofErr w:type="spellStart"/>
            <w:r w:rsidRPr="0089179C">
              <w:rPr>
                <w:color w:val="000000"/>
                <w:sz w:val="20"/>
                <w:szCs w:val="20"/>
              </w:rPr>
              <w:t>World</w:t>
            </w:r>
            <w:proofErr w:type="spellEnd"/>
            <w:r w:rsidRPr="0089179C">
              <w:rPr>
                <w:color w:val="000000"/>
                <w:sz w:val="20"/>
                <w:szCs w:val="20"/>
              </w:rPr>
              <w:t xml:space="preserve"> </w:t>
            </w:r>
            <w:proofErr w:type="spellStart"/>
            <w:r w:rsidRPr="0089179C">
              <w:rPr>
                <w:color w:val="000000"/>
                <w:sz w:val="20"/>
                <w:szCs w:val="20"/>
              </w:rPr>
              <w:t>Politics</w:t>
            </w:r>
            <w:proofErr w:type="spellEnd"/>
            <w:r w:rsidRPr="0089179C">
              <w:rPr>
                <w:color w:val="000000"/>
                <w:sz w:val="20"/>
                <w:szCs w:val="20"/>
              </w:rPr>
              <w:t xml:space="preserve">“. </w:t>
            </w:r>
            <w:proofErr w:type="spellStart"/>
            <w:r w:rsidRPr="0089179C">
              <w:rPr>
                <w:i/>
                <w:iCs/>
                <w:color w:val="000000"/>
                <w:sz w:val="20"/>
                <w:szCs w:val="20"/>
              </w:rPr>
              <w:t>Millenium</w:t>
            </w:r>
            <w:proofErr w:type="spellEnd"/>
            <w:r w:rsidRPr="0089179C">
              <w:rPr>
                <w:i/>
                <w:iCs/>
                <w:color w:val="000000"/>
                <w:sz w:val="20"/>
                <w:szCs w:val="20"/>
              </w:rPr>
              <w:t xml:space="preserve">: </w:t>
            </w:r>
            <w:proofErr w:type="spellStart"/>
            <w:r w:rsidRPr="0089179C">
              <w:rPr>
                <w:i/>
                <w:iCs/>
                <w:color w:val="000000"/>
                <w:sz w:val="20"/>
                <w:szCs w:val="20"/>
              </w:rPr>
              <w:t>Journal</w:t>
            </w:r>
            <w:proofErr w:type="spellEnd"/>
            <w:r w:rsidRPr="0089179C">
              <w:rPr>
                <w:i/>
                <w:iCs/>
                <w:color w:val="000000"/>
                <w:sz w:val="20"/>
                <w:szCs w:val="20"/>
              </w:rPr>
              <w:t xml:space="preserve"> </w:t>
            </w:r>
            <w:proofErr w:type="spellStart"/>
            <w:r w:rsidRPr="0089179C">
              <w:rPr>
                <w:i/>
                <w:iCs/>
                <w:color w:val="000000"/>
                <w:sz w:val="20"/>
                <w:szCs w:val="20"/>
              </w:rPr>
              <w:t>of</w:t>
            </w:r>
            <w:proofErr w:type="spellEnd"/>
            <w:r w:rsidRPr="0089179C">
              <w:rPr>
                <w:i/>
                <w:iCs/>
                <w:color w:val="000000"/>
                <w:sz w:val="20"/>
                <w:szCs w:val="20"/>
              </w:rPr>
              <w:t xml:space="preserve"> International </w:t>
            </w:r>
            <w:proofErr w:type="spellStart"/>
            <w:r w:rsidRPr="0089179C">
              <w:rPr>
                <w:i/>
                <w:iCs/>
                <w:color w:val="000000"/>
                <w:sz w:val="20"/>
                <w:szCs w:val="20"/>
              </w:rPr>
              <w:t>Studies</w:t>
            </w:r>
            <w:proofErr w:type="spellEnd"/>
            <w:r w:rsidRPr="0089179C">
              <w:rPr>
                <w:color w:val="000000"/>
                <w:sz w:val="20"/>
                <w:szCs w:val="20"/>
              </w:rPr>
              <w:t xml:space="preserve"> 33 (3) 583-612.</w:t>
            </w:r>
          </w:p>
          <w:p w14:paraId="4FCF1031" w14:textId="77777777" w:rsidR="00621864" w:rsidRPr="0089179C" w:rsidRDefault="00621864" w:rsidP="0090500D">
            <w:pPr>
              <w:pStyle w:val="Normlnweb"/>
              <w:spacing w:before="0" w:beforeAutospacing="0" w:after="0" w:afterAutospacing="0"/>
              <w:rPr>
                <w:color w:val="000000"/>
                <w:sz w:val="20"/>
                <w:szCs w:val="20"/>
              </w:rPr>
            </w:pPr>
            <w:r w:rsidRPr="0089179C">
              <w:rPr>
                <w:color w:val="000000"/>
                <w:sz w:val="20"/>
                <w:szCs w:val="20"/>
              </w:rPr>
              <w:t xml:space="preserve">NISBETT, Melissa. 2013. „New </w:t>
            </w:r>
            <w:proofErr w:type="spellStart"/>
            <w:r w:rsidRPr="0089179C">
              <w:rPr>
                <w:color w:val="000000"/>
                <w:sz w:val="20"/>
                <w:szCs w:val="20"/>
              </w:rPr>
              <w:t>Perspectives</w:t>
            </w:r>
            <w:proofErr w:type="spellEnd"/>
            <w:r w:rsidRPr="0089179C">
              <w:rPr>
                <w:color w:val="000000"/>
                <w:sz w:val="20"/>
                <w:szCs w:val="20"/>
              </w:rPr>
              <w:t xml:space="preserve"> on </w:t>
            </w:r>
            <w:proofErr w:type="spellStart"/>
            <w:r w:rsidRPr="0089179C">
              <w:rPr>
                <w:color w:val="000000"/>
                <w:sz w:val="20"/>
                <w:szCs w:val="20"/>
              </w:rPr>
              <w:t>Instrumentalism</w:t>
            </w:r>
            <w:proofErr w:type="spellEnd"/>
            <w:r w:rsidRPr="0089179C">
              <w:rPr>
                <w:color w:val="000000"/>
                <w:sz w:val="20"/>
                <w:szCs w:val="20"/>
              </w:rPr>
              <w:t xml:space="preserve">: </w:t>
            </w:r>
            <w:proofErr w:type="spellStart"/>
            <w:r w:rsidRPr="0089179C">
              <w:rPr>
                <w:color w:val="000000"/>
                <w:sz w:val="20"/>
                <w:szCs w:val="20"/>
              </w:rPr>
              <w:t>an</w:t>
            </w:r>
            <w:proofErr w:type="spellEnd"/>
            <w:r w:rsidRPr="0089179C">
              <w:rPr>
                <w:color w:val="000000"/>
                <w:sz w:val="20"/>
                <w:szCs w:val="20"/>
              </w:rPr>
              <w:t xml:space="preserve"> </w:t>
            </w:r>
            <w:proofErr w:type="spellStart"/>
            <w:r w:rsidRPr="0089179C">
              <w:rPr>
                <w:color w:val="000000"/>
                <w:sz w:val="20"/>
                <w:szCs w:val="20"/>
              </w:rPr>
              <w:t>Empirical</w:t>
            </w:r>
            <w:proofErr w:type="spellEnd"/>
            <w:r w:rsidRPr="0089179C">
              <w:rPr>
                <w:color w:val="000000"/>
                <w:sz w:val="20"/>
                <w:szCs w:val="20"/>
              </w:rPr>
              <w:t xml:space="preserve"> Study </w:t>
            </w:r>
            <w:proofErr w:type="spellStart"/>
            <w:r w:rsidRPr="0089179C">
              <w:rPr>
                <w:color w:val="000000"/>
                <w:sz w:val="20"/>
                <w:szCs w:val="20"/>
              </w:rPr>
              <w:t>of</w:t>
            </w:r>
            <w:proofErr w:type="spellEnd"/>
            <w:r w:rsidRPr="0089179C">
              <w:rPr>
                <w:color w:val="000000"/>
                <w:sz w:val="20"/>
                <w:szCs w:val="20"/>
              </w:rPr>
              <w:t xml:space="preserve"> </w:t>
            </w:r>
            <w:proofErr w:type="spellStart"/>
            <w:r w:rsidRPr="0089179C">
              <w:rPr>
                <w:color w:val="000000"/>
                <w:sz w:val="20"/>
                <w:szCs w:val="20"/>
              </w:rPr>
              <w:t>Cultural</w:t>
            </w:r>
            <w:proofErr w:type="spellEnd"/>
            <w:r w:rsidRPr="0089179C">
              <w:rPr>
                <w:color w:val="000000"/>
                <w:sz w:val="20"/>
                <w:szCs w:val="20"/>
              </w:rPr>
              <w:t xml:space="preserve"> </w:t>
            </w:r>
            <w:proofErr w:type="spellStart"/>
            <w:r w:rsidRPr="0089179C">
              <w:rPr>
                <w:color w:val="000000"/>
                <w:sz w:val="20"/>
                <w:szCs w:val="20"/>
              </w:rPr>
              <w:t>Diplomacy</w:t>
            </w:r>
            <w:proofErr w:type="spellEnd"/>
            <w:r w:rsidRPr="0089179C">
              <w:rPr>
                <w:color w:val="000000"/>
                <w:sz w:val="20"/>
                <w:szCs w:val="20"/>
              </w:rPr>
              <w:t xml:space="preserve">“. </w:t>
            </w:r>
            <w:r w:rsidRPr="0089179C">
              <w:rPr>
                <w:i/>
                <w:iCs/>
                <w:color w:val="000000"/>
                <w:sz w:val="20"/>
                <w:szCs w:val="20"/>
              </w:rPr>
              <w:t xml:space="preserve">International </w:t>
            </w:r>
            <w:proofErr w:type="spellStart"/>
            <w:r w:rsidRPr="0089179C">
              <w:rPr>
                <w:i/>
                <w:iCs/>
                <w:color w:val="000000"/>
                <w:sz w:val="20"/>
                <w:szCs w:val="20"/>
              </w:rPr>
              <w:t>Journal</w:t>
            </w:r>
            <w:proofErr w:type="spellEnd"/>
            <w:r w:rsidRPr="0089179C">
              <w:rPr>
                <w:i/>
                <w:iCs/>
                <w:color w:val="000000"/>
                <w:sz w:val="20"/>
                <w:szCs w:val="20"/>
              </w:rPr>
              <w:t xml:space="preserve"> </w:t>
            </w:r>
            <w:proofErr w:type="spellStart"/>
            <w:r w:rsidRPr="0089179C">
              <w:rPr>
                <w:i/>
                <w:iCs/>
                <w:color w:val="000000"/>
                <w:sz w:val="20"/>
                <w:szCs w:val="20"/>
              </w:rPr>
              <w:t>of</w:t>
            </w:r>
            <w:proofErr w:type="spellEnd"/>
            <w:r w:rsidRPr="0089179C">
              <w:rPr>
                <w:i/>
                <w:iCs/>
                <w:color w:val="000000"/>
                <w:sz w:val="20"/>
                <w:szCs w:val="20"/>
              </w:rPr>
              <w:t xml:space="preserve"> </w:t>
            </w:r>
            <w:proofErr w:type="spellStart"/>
            <w:r w:rsidRPr="0089179C">
              <w:rPr>
                <w:i/>
                <w:iCs/>
                <w:color w:val="000000"/>
                <w:sz w:val="20"/>
                <w:szCs w:val="20"/>
              </w:rPr>
              <w:t>Cultural</w:t>
            </w:r>
            <w:proofErr w:type="spellEnd"/>
            <w:r w:rsidRPr="0089179C">
              <w:rPr>
                <w:i/>
                <w:iCs/>
                <w:color w:val="000000"/>
                <w:sz w:val="20"/>
                <w:szCs w:val="20"/>
              </w:rPr>
              <w:t xml:space="preserve"> </w:t>
            </w:r>
            <w:proofErr w:type="spellStart"/>
            <w:r w:rsidRPr="0089179C">
              <w:rPr>
                <w:i/>
                <w:iCs/>
                <w:color w:val="000000"/>
                <w:sz w:val="20"/>
                <w:szCs w:val="20"/>
              </w:rPr>
              <w:t>Policy</w:t>
            </w:r>
            <w:proofErr w:type="spellEnd"/>
            <w:r w:rsidRPr="0089179C">
              <w:rPr>
                <w:color w:val="000000"/>
                <w:sz w:val="20"/>
                <w:szCs w:val="20"/>
              </w:rPr>
              <w:t xml:space="preserve"> 19 (5) 557-575.</w:t>
            </w:r>
          </w:p>
          <w:p w14:paraId="55ACFE6B" w14:textId="77777777" w:rsidR="00621864" w:rsidRPr="0089179C" w:rsidRDefault="00621864" w:rsidP="0090500D">
            <w:pPr>
              <w:pStyle w:val="Normlnweb"/>
              <w:spacing w:before="0" w:beforeAutospacing="0" w:after="0" w:afterAutospacing="0"/>
              <w:rPr>
                <w:color w:val="000000"/>
                <w:sz w:val="20"/>
                <w:szCs w:val="20"/>
              </w:rPr>
            </w:pPr>
            <w:r w:rsidRPr="0089179C">
              <w:rPr>
                <w:color w:val="000000"/>
                <w:sz w:val="20"/>
                <w:szCs w:val="20"/>
              </w:rPr>
              <w:t xml:space="preserve">NYE, Joseph S. 2004. „Soft </w:t>
            </w:r>
            <w:proofErr w:type="spellStart"/>
            <w:r w:rsidRPr="0089179C">
              <w:rPr>
                <w:color w:val="000000"/>
                <w:sz w:val="20"/>
                <w:szCs w:val="20"/>
              </w:rPr>
              <w:t>Power</w:t>
            </w:r>
            <w:proofErr w:type="spellEnd"/>
            <w:r w:rsidRPr="0089179C">
              <w:rPr>
                <w:color w:val="000000"/>
                <w:sz w:val="20"/>
                <w:szCs w:val="20"/>
              </w:rPr>
              <w:t xml:space="preserve">: </w:t>
            </w:r>
            <w:proofErr w:type="spellStart"/>
            <w:r w:rsidRPr="0089179C">
              <w:rPr>
                <w:color w:val="000000"/>
                <w:sz w:val="20"/>
                <w:szCs w:val="20"/>
              </w:rPr>
              <w:t>The</w:t>
            </w:r>
            <w:proofErr w:type="spellEnd"/>
            <w:r w:rsidRPr="0089179C">
              <w:rPr>
                <w:color w:val="000000"/>
                <w:sz w:val="20"/>
                <w:szCs w:val="20"/>
              </w:rPr>
              <w:t xml:space="preserve"> </w:t>
            </w:r>
            <w:proofErr w:type="spellStart"/>
            <w:r w:rsidRPr="0089179C">
              <w:rPr>
                <w:color w:val="000000"/>
                <w:sz w:val="20"/>
                <w:szCs w:val="20"/>
              </w:rPr>
              <w:t>Means</w:t>
            </w:r>
            <w:proofErr w:type="spellEnd"/>
            <w:r w:rsidRPr="0089179C">
              <w:rPr>
                <w:color w:val="000000"/>
                <w:sz w:val="20"/>
                <w:szCs w:val="20"/>
              </w:rPr>
              <w:t xml:space="preserve"> to </w:t>
            </w:r>
            <w:proofErr w:type="spellStart"/>
            <w:r w:rsidRPr="0089179C">
              <w:rPr>
                <w:color w:val="000000"/>
                <w:sz w:val="20"/>
                <w:szCs w:val="20"/>
              </w:rPr>
              <w:t>Success</w:t>
            </w:r>
            <w:proofErr w:type="spellEnd"/>
            <w:r w:rsidRPr="0089179C">
              <w:rPr>
                <w:color w:val="000000"/>
                <w:sz w:val="20"/>
                <w:szCs w:val="20"/>
              </w:rPr>
              <w:t xml:space="preserve"> in </w:t>
            </w:r>
            <w:proofErr w:type="spellStart"/>
            <w:r w:rsidRPr="0089179C">
              <w:rPr>
                <w:color w:val="000000"/>
                <w:sz w:val="20"/>
                <w:szCs w:val="20"/>
              </w:rPr>
              <w:t>World</w:t>
            </w:r>
            <w:proofErr w:type="spellEnd"/>
            <w:r w:rsidRPr="0089179C">
              <w:rPr>
                <w:color w:val="000000"/>
                <w:sz w:val="20"/>
                <w:szCs w:val="20"/>
              </w:rPr>
              <w:t xml:space="preserve"> </w:t>
            </w:r>
            <w:proofErr w:type="spellStart"/>
            <w:r w:rsidRPr="0089179C">
              <w:rPr>
                <w:color w:val="000000"/>
                <w:sz w:val="20"/>
                <w:szCs w:val="20"/>
              </w:rPr>
              <w:t>Politics</w:t>
            </w:r>
            <w:proofErr w:type="spellEnd"/>
            <w:r w:rsidRPr="0089179C">
              <w:rPr>
                <w:color w:val="000000"/>
                <w:sz w:val="20"/>
                <w:szCs w:val="20"/>
              </w:rPr>
              <w:t xml:space="preserve">“, </w:t>
            </w:r>
            <w:proofErr w:type="spellStart"/>
            <w:r w:rsidRPr="0089179C">
              <w:rPr>
                <w:color w:val="000000"/>
                <w:sz w:val="20"/>
                <w:szCs w:val="20"/>
              </w:rPr>
              <w:t>Chapter</w:t>
            </w:r>
            <w:proofErr w:type="spellEnd"/>
            <w:r w:rsidRPr="0089179C">
              <w:rPr>
                <w:color w:val="000000"/>
                <w:sz w:val="20"/>
                <w:szCs w:val="20"/>
              </w:rPr>
              <w:t xml:space="preserve"> 4, „</w:t>
            </w:r>
            <w:proofErr w:type="spellStart"/>
            <w:r w:rsidRPr="0089179C">
              <w:rPr>
                <w:color w:val="000000"/>
                <w:sz w:val="20"/>
                <w:szCs w:val="20"/>
              </w:rPr>
              <w:t>Wielding</w:t>
            </w:r>
            <w:proofErr w:type="spellEnd"/>
            <w:r w:rsidRPr="0089179C">
              <w:rPr>
                <w:color w:val="000000"/>
                <w:sz w:val="20"/>
                <w:szCs w:val="20"/>
              </w:rPr>
              <w:t xml:space="preserve"> Soft </w:t>
            </w:r>
            <w:proofErr w:type="spellStart"/>
            <w:r w:rsidRPr="0089179C">
              <w:rPr>
                <w:color w:val="000000"/>
                <w:sz w:val="20"/>
                <w:szCs w:val="20"/>
              </w:rPr>
              <w:t>Power</w:t>
            </w:r>
            <w:proofErr w:type="spellEnd"/>
            <w:r w:rsidRPr="0089179C">
              <w:rPr>
                <w:color w:val="000000"/>
                <w:sz w:val="20"/>
                <w:szCs w:val="20"/>
              </w:rPr>
              <w:t xml:space="preserve">“. </w:t>
            </w:r>
            <w:proofErr w:type="spellStart"/>
            <w:r w:rsidRPr="0089179C">
              <w:rPr>
                <w:i/>
                <w:iCs/>
                <w:color w:val="000000"/>
                <w:sz w:val="20"/>
                <w:szCs w:val="20"/>
              </w:rPr>
              <w:t>Belfer</w:t>
            </w:r>
            <w:proofErr w:type="spellEnd"/>
            <w:r w:rsidRPr="0089179C">
              <w:rPr>
                <w:i/>
                <w:iCs/>
                <w:color w:val="000000"/>
                <w:sz w:val="20"/>
                <w:szCs w:val="20"/>
              </w:rPr>
              <w:t xml:space="preserve"> Center</w:t>
            </w:r>
            <w:r w:rsidRPr="0089179C">
              <w:rPr>
                <w:color w:val="000000"/>
                <w:sz w:val="20"/>
                <w:szCs w:val="20"/>
              </w:rPr>
              <w:t>,</w:t>
            </w:r>
            <w:hyperlink r:id="rId29" w:history="1">
              <w:r w:rsidRPr="0071573C">
                <w:rPr>
                  <w:rStyle w:val="Hypertextovodkaz"/>
                  <w:color w:val="auto"/>
                  <w:sz w:val="20"/>
                  <w:szCs w:val="20"/>
                  <w:u w:val="none"/>
                </w:rPr>
                <w:t xml:space="preserve"> belfercenter.ksg.harvard.edu/files/joe_nye_wielding_soft_power.pdf</w:t>
              </w:r>
            </w:hyperlink>
            <w:r w:rsidRPr="0071573C">
              <w:rPr>
                <w:sz w:val="20"/>
                <w:szCs w:val="20"/>
              </w:rPr>
              <w:t xml:space="preserve">. </w:t>
            </w:r>
          </w:p>
          <w:p w14:paraId="68A927CF" w14:textId="77777777" w:rsidR="00621864" w:rsidRPr="00091972" w:rsidRDefault="00621864" w:rsidP="0090500D">
            <w:pPr>
              <w:pStyle w:val="Normlnweb"/>
              <w:spacing w:before="0" w:beforeAutospacing="0" w:after="0" w:afterAutospacing="0"/>
              <w:rPr>
                <w:sz w:val="20"/>
                <w:szCs w:val="20"/>
              </w:rPr>
            </w:pPr>
            <w:r w:rsidRPr="00091972">
              <w:rPr>
                <w:color w:val="000000"/>
                <w:sz w:val="20"/>
                <w:szCs w:val="20"/>
              </w:rPr>
              <w:t>PÁNEK JURKOVÁ, Jitka. T</w:t>
            </w:r>
            <w:r w:rsidRPr="00091972">
              <w:rPr>
                <w:i/>
                <w:iCs/>
                <w:color w:val="000000"/>
                <w:sz w:val="20"/>
                <w:szCs w:val="20"/>
              </w:rPr>
              <w:t>eoretický úvod do kulturní diplomacie.</w:t>
            </w:r>
            <w:r w:rsidRPr="00091972">
              <w:rPr>
                <w:color w:val="000000"/>
                <w:sz w:val="20"/>
                <w:szCs w:val="20"/>
              </w:rPr>
              <w:t xml:space="preserve"> In: Klimeš, Ondřej (</w:t>
            </w:r>
            <w:proofErr w:type="spellStart"/>
            <w:r w:rsidRPr="00091972">
              <w:rPr>
                <w:color w:val="000000"/>
                <w:sz w:val="20"/>
                <w:szCs w:val="20"/>
              </w:rPr>
              <w:t>ed</w:t>
            </w:r>
            <w:proofErr w:type="spellEnd"/>
            <w:r w:rsidRPr="00091972">
              <w:rPr>
                <w:color w:val="000000"/>
                <w:sz w:val="20"/>
                <w:szCs w:val="20"/>
              </w:rPr>
              <w:t>.). 2019. Kulturní diplomacie Číny a její regionální variace. Praha: Academia. </w:t>
            </w:r>
          </w:p>
          <w:p w14:paraId="3C692157" w14:textId="77777777" w:rsidR="00621864" w:rsidRPr="00B65AE5" w:rsidRDefault="00621864" w:rsidP="0090500D">
            <w:pPr>
              <w:pStyle w:val="Normlnweb"/>
              <w:spacing w:before="0" w:beforeAutospacing="0" w:after="0" w:afterAutospacing="0"/>
              <w:rPr>
                <w:sz w:val="20"/>
                <w:szCs w:val="20"/>
              </w:rPr>
            </w:pPr>
            <w:r w:rsidRPr="00091972">
              <w:rPr>
                <w:color w:val="000000"/>
                <w:sz w:val="20"/>
                <w:szCs w:val="20"/>
              </w:rPr>
              <w:lastRenderedPageBreak/>
              <w:t xml:space="preserve">SZONDI, </w:t>
            </w:r>
            <w:proofErr w:type="spellStart"/>
            <w:r w:rsidRPr="00091972">
              <w:rPr>
                <w:color w:val="000000"/>
                <w:sz w:val="20"/>
                <w:szCs w:val="20"/>
              </w:rPr>
              <w:t>Gyorgy</w:t>
            </w:r>
            <w:proofErr w:type="spellEnd"/>
            <w:r w:rsidRPr="00091972">
              <w:rPr>
                <w:color w:val="000000"/>
                <w:sz w:val="20"/>
                <w:szCs w:val="20"/>
              </w:rPr>
              <w:t xml:space="preserve">. 2008. „Public </w:t>
            </w:r>
            <w:proofErr w:type="spellStart"/>
            <w:r w:rsidRPr="00091972">
              <w:rPr>
                <w:color w:val="000000"/>
                <w:sz w:val="20"/>
                <w:szCs w:val="20"/>
              </w:rPr>
              <w:t>Diplomacy</w:t>
            </w:r>
            <w:proofErr w:type="spellEnd"/>
            <w:r w:rsidRPr="00091972">
              <w:rPr>
                <w:color w:val="000000"/>
                <w:sz w:val="20"/>
                <w:szCs w:val="20"/>
              </w:rPr>
              <w:t xml:space="preserve"> and </w:t>
            </w:r>
            <w:proofErr w:type="spellStart"/>
            <w:r w:rsidRPr="00091972">
              <w:rPr>
                <w:color w:val="000000"/>
                <w:sz w:val="20"/>
                <w:szCs w:val="20"/>
              </w:rPr>
              <w:t>Nation</w:t>
            </w:r>
            <w:proofErr w:type="spellEnd"/>
            <w:r w:rsidRPr="00091972">
              <w:rPr>
                <w:color w:val="000000"/>
                <w:sz w:val="20"/>
                <w:szCs w:val="20"/>
              </w:rPr>
              <w:t xml:space="preserve"> Branding: </w:t>
            </w:r>
            <w:proofErr w:type="spellStart"/>
            <w:r w:rsidRPr="00091972">
              <w:rPr>
                <w:color w:val="000000"/>
                <w:sz w:val="20"/>
                <w:szCs w:val="20"/>
              </w:rPr>
              <w:t>Conceptual</w:t>
            </w:r>
            <w:proofErr w:type="spellEnd"/>
            <w:r w:rsidRPr="00091972">
              <w:rPr>
                <w:color w:val="000000"/>
                <w:sz w:val="20"/>
                <w:szCs w:val="20"/>
              </w:rPr>
              <w:t xml:space="preserve"> </w:t>
            </w:r>
            <w:proofErr w:type="spellStart"/>
            <w:r w:rsidRPr="00091972">
              <w:rPr>
                <w:color w:val="000000"/>
                <w:sz w:val="20"/>
                <w:szCs w:val="20"/>
              </w:rPr>
              <w:t>Similarities</w:t>
            </w:r>
            <w:proofErr w:type="spellEnd"/>
            <w:r w:rsidRPr="00091972">
              <w:rPr>
                <w:color w:val="000000"/>
                <w:sz w:val="20"/>
                <w:szCs w:val="20"/>
              </w:rPr>
              <w:t xml:space="preserve"> and </w:t>
            </w:r>
            <w:proofErr w:type="spellStart"/>
            <w:r w:rsidRPr="00091972">
              <w:rPr>
                <w:color w:val="000000"/>
                <w:sz w:val="20"/>
                <w:szCs w:val="20"/>
              </w:rPr>
              <w:t>Differences</w:t>
            </w:r>
            <w:proofErr w:type="spellEnd"/>
            <w:r w:rsidRPr="00091972">
              <w:rPr>
                <w:color w:val="000000"/>
                <w:sz w:val="20"/>
                <w:szCs w:val="20"/>
              </w:rPr>
              <w:t xml:space="preserve">.” </w:t>
            </w:r>
            <w:proofErr w:type="spellStart"/>
            <w:r w:rsidRPr="00091972">
              <w:rPr>
                <w:i/>
                <w:iCs/>
                <w:color w:val="000000"/>
                <w:sz w:val="20"/>
                <w:szCs w:val="20"/>
              </w:rPr>
              <w:t>Discussion</w:t>
            </w:r>
            <w:proofErr w:type="spellEnd"/>
            <w:r w:rsidRPr="00091972">
              <w:rPr>
                <w:i/>
                <w:iCs/>
                <w:color w:val="000000"/>
                <w:sz w:val="20"/>
                <w:szCs w:val="20"/>
              </w:rPr>
              <w:t xml:space="preserve"> </w:t>
            </w:r>
            <w:proofErr w:type="spellStart"/>
            <w:r w:rsidRPr="00091972">
              <w:rPr>
                <w:i/>
                <w:iCs/>
                <w:color w:val="000000"/>
                <w:sz w:val="20"/>
                <w:szCs w:val="20"/>
              </w:rPr>
              <w:t>Papers</w:t>
            </w:r>
            <w:proofErr w:type="spellEnd"/>
            <w:r w:rsidRPr="00091972">
              <w:rPr>
                <w:i/>
                <w:iCs/>
                <w:color w:val="000000"/>
                <w:sz w:val="20"/>
                <w:szCs w:val="20"/>
              </w:rPr>
              <w:t xml:space="preserve"> in </w:t>
            </w:r>
            <w:proofErr w:type="spellStart"/>
            <w:r w:rsidRPr="00091972">
              <w:rPr>
                <w:i/>
                <w:iCs/>
                <w:color w:val="000000"/>
                <w:sz w:val="20"/>
                <w:szCs w:val="20"/>
              </w:rPr>
              <w:t>Diplomacy</w:t>
            </w:r>
            <w:proofErr w:type="spellEnd"/>
            <w:r w:rsidRPr="00091972">
              <w:rPr>
                <w:color w:val="000000"/>
                <w:sz w:val="20"/>
                <w:szCs w:val="20"/>
              </w:rPr>
              <w:t xml:space="preserve">. </w:t>
            </w:r>
            <w:proofErr w:type="spellStart"/>
            <w:r w:rsidRPr="00091972">
              <w:rPr>
                <w:color w:val="000000"/>
                <w:sz w:val="20"/>
                <w:szCs w:val="20"/>
              </w:rPr>
              <w:t>The</w:t>
            </w:r>
            <w:proofErr w:type="spellEnd"/>
            <w:r w:rsidRPr="00091972">
              <w:rPr>
                <w:color w:val="000000"/>
                <w:sz w:val="20"/>
                <w:szCs w:val="20"/>
              </w:rPr>
              <w:t xml:space="preserve"> </w:t>
            </w:r>
            <w:proofErr w:type="spellStart"/>
            <w:r w:rsidRPr="00091972">
              <w:rPr>
                <w:color w:val="000000"/>
                <w:sz w:val="20"/>
                <w:szCs w:val="20"/>
              </w:rPr>
              <w:t>Hague</w:t>
            </w:r>
            <w:proofErr w:type="spellEnd"/>
            <w:r w:rsidRPr="00091972">
              <w:rPr>
                <w:color w:val="000000"/>
                <w:sz w:val="20"/>
                <w:szCs w:val="20"/>
              </w:rPr>
              <w:t xml:space="preserve">: </w:t>
            </w:r>
            <w:proofErr w:type="spellStart"/>
            <w:r w:rsidRPr="00091972">
              <w:rPr>
                <w:color w:val="000000"/>
                <w:sz w:val="20"/>
                <w:szCs w:val="20"/>
              </w:rPr>
              <w:t>Netherlands</w:t>
            </w:r>
            <w:proofErr w:type="spellEnd"/>
            <w:r w:rsidRPr="00091972">
              <w:rPr>
                <w:color w:val="000000"/>
                <w:sz w:val="20"/>
                <w:szCs w:val="20"/>
              </w:rPr>
              <w:t xml:space="preserve"> Institute </w:t>
            </w:r>
            <w:proofErr w:type="spellStart"/>
            <w:r w:rsidRPr="00091972">
              <w:rPr>
                <w:color w:val="000000"/>
                <w:sz w:val="20"/>
                <w:szCs w:val="20"/>
              </w:rPr>
              <w:t>of</w:t>
            </w:r>
            <w:proofErr w:type="spellEnd"/>
            <w:r w:rsidRPr="00091972">
              <w:rPr>
                <w:color w:val="000000"/>
                <w:sz w:val="20"/>
                <w:szCs w:val="20"/>
              </w:rPr>
              <w:t xml:space="preserve"> International Relations ‚</w:t>
            </w:r>
            <w:proofErr w:type="spellStart"/>
            <w:r w:rsidRPr="00091972">
              <w:rPr>
                <w:color w:val="000000"/>
                <w:sz w:val="20"/>
                <w:szCs w:val="20"/>
              </w:rPr>
              <w:t>Clingendael</w:t>
            </w:r>
            <w:proofErr w:type="spellEnd"/>
            <w:r w:rsidRPr="00091972">
              <w:rPr>
                <w:color w:val="000000"/>
                <w:sz w:val="20"/>
                <w:szCs w:val="20"/>
              </w:rPr>
              <w:t xml:space="preserve">‘. www.clingendael.org/publication/public-diplomacy-and-nation-branding-conceptual-similarities-and-differences. </w:t>
            </w:r>
            <w:proofErr w:type="spellStart"/>
            <w:r w:rsidRPr="00091972">
              <w:rPr>
                <w:color w:val="000000"/>
                <w:sz w:val="20"/>
                <w:szCs w:val="20"/>
              </w:rPr>
              <w:t>Accessed</w:t>
            </w:r>
            <w:proofErr w:type="spellEnd"/>
            <w:r w:rsidRPr="00091972">
              <w:rPr>
                <w:color w:val="000000"/>
                <w:sz w:val="20"/>
                <w:szCs w:val="20"/>
              </w:rPr>
              <w:t xml:space="preserve"> 3 </w:t>
            </w:r>
            <w:proofErr w:type="spellStart"/>
            <w:r w:rsidRPr="00091972">
              <w:rPr>
                <w:color w:val="000000"/>
                <w:sz w:val="20"/>
                <w:szCs w:val="20"/>
              </w:rPr>
              <w:t>March</w:t>
            </w:r>
            <w:proofErr w:type="spellEnd"/>
            <w:r w:rsidRPr="00091972">
              <w:rPr>
                <w:color w:val="000000"/>
                <w:sz w:val="20"/>
                <w:szCs w:val="20"/>
              </w:rPr>
              <w:t xml:space="preserve"> 2016.</w:t>
            </w:r>
          </w:p>
        </w:tc>
      </w:tr>
    </w:tbl>
    <w:p w14:paraId="5CC503AD" w14:textId="77777777" w:rsidR="00B1580B" w:rsidRDefault="00B1580B" w:rsidP="00415DA8"/>
    <w:p w14:paraId="436199C3" w14:textId="77777777" w:rsidR="00B1580B" w:rsidRDefault="00B1580B" w:rsidP="00415DA8"/>
    <w:p w14:paraId="38AE9174" w14:textId="77777777" w:rsidR="00915D79" w:rsidRDefault="00915D79">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539"/>
        <w:gridCol w:w="769"/>
      </w:tblGrid>
      <w:tr w:rsidR="00780762" w14:paraId="0D6572D3" w14:textId="77777777" w:rsidTr="0090500D">
        <w:tc>
          <w:tcPr>
            <w:tcW w:w="9923" w:type="dxa"/>
            <w:gridSpan w:val="8"/>
            <w:tcBorders>
              <w:bottom w:val="double" w:sz="4" w:space="0" w:color="auto"/>
            </w:tcBorders>
            <w:shd w:val="clear" w:color="auto" w:fill="BDD6EE"/>
          </w:tcPr>
          <w:p w14:paraId="1BC27093" w14:textId="69A9F87C" w:rsidR="00780762" w:rsidRDefault="00780762" w:rsidP="0090500D">
            <w:pPr>
              <w:jc w:val="both"/>
              <w:rPr>
                <w:b/>
                <w:sz w:val="28"/>
              </w:rPr>
            </w:pPr>
            <w:r>
              <w:lastRenderedPageBreak/>
              <w:br w:type="page"/>
            </w:r>
            <w:r>
              <w:rPr>
                <w:b/>
                <w:sz w:val="28"/>
              </w:rPr>
              <w:t>B-III – Charakteristika studijního předmětu</w:t>
            </w:r>
          </w:p>
        </w:tc>
      </w:tr>
      <w:tr w:rsidR="00780762" w14:paraId="55B44F7D" w14:textId="77777777" w:rsidTr="0090500D">
        <w:tc>
          <w:tcPr>
            <w:tcW w:w="3053" w:type="dxa"/>
            <w:tcBorders>
              <w:top w:val="double" w:sz="4" w:space="0" w:color="auto"/>
            </w:tcBorders>
            <w:shd w:val="clear" w:color="auto" w:fill="F7CAAC"/>
          </w:tcPr>
          <w:p w14:paraId="07F2BDB5" w14:textId="77777777" w:rsidR="00780762" w:rsidRDefault="00780762" w:rsidP="0090500D">
            <w:pPr>
              <w:rPr>
                <w:b/>
              </w:rPr>
            </w:pPr>
            <w:r>
              <w:rPr>
                <w:b/>
              </w:rPr>
              <w:t>Název studijního předmětu</w:t>
            </w:r>
          </w:p>
        </w:tc>
        <w:tc>
          <w:tcPr>
            <w:tcW w:w="6870" w:type="dxa"/>
            <w:gridSpan w:val="7"/>
            <w:tcBorders>
              <w:top w:val="double" w:sz="4" w:space="0" w:color="auto"/>
            </w:tcBorders>
          </w:tcPr>
          <w:p w14:paraId="06646CF3" w14:textId="24CD0E4A" w:rsidR="00780762" w:rsidRDefault="00780762" w:rsidP="0090500D">
            <w:pPr>
              <w:jc w:val="both"/>
            </w:pPr>
            <w:r>
              <w:t xml:space="preserve">Kulturní </w:t>
            </w:r>
            <w:r w:rsidR="00915D79">
              <w:t>turismus</w:t>
            </w:r>
          </w:p>
        </w:tc>
      </w:tr>
      <w:tr w:rsidR="00780762" w14:paraId="6C6E8673" w14:textId="77777777" w:rsidTr="0090500D">
        <w:tc>
          <w:tcPr>
            <w:tcW w:w="3053" w:type="dxa"/>
            <w:shd w:val="clear" w:color="auto" w:fill="F7CAAC"/>
          </w:tcPr>
          <w:p w14:paraId="015A4482" w14:textId="77777777" w:rsidR="00780762" w:rsidRDefault="00780762" w:rsidP="0090500D">
            <w:pPr>
              <w:rPr>
                <w:b/>
              </w:rPr>
            </w:pPr>
            <w:r>
              <w:rPr>
                <w:b/>
              </w:rPr>
              <w:t>Typ předmětu</w:t>
            </w:r>
          </w:p>
        </w:tc>
        <w:tc>
          <w:tcPr>
            <w:tcW w:w="3406" w:type="dxa"/>
            <w:gridSpan w:val="4"/>
          </w:tcPr>
          <w:p w14:paraId="7F02D762" w14:textId="77777777" w:rsidR="00780762" w:rsidRPr="00975433" w:rsidRDefault="00780762" w:rsidP="0090500D">
            <w:pPr>
              <w:jc w:val="both"/>
            </w:pPr>
            <w:r w:rsidRPr="00975433">
              <w:t>povinně volitelný</w:t>
            </w:r>
          </w:p>
        </w:tc>
        <w:tc>
          <w:tcPr>
            <w:tcW w:w="2695" w:type="dxa"/>
            <w:gridSpan w:val="2"/>
            <w:shd w:val="clear" w:color="auto" w:fill="F7CAAC"/>
          </w:tcPr>
          <w:p w14:paraId="2B0DD898" w14:textId="77777777" w:rsidR="00780762" w:rsidRDefault="00780762" w:rsidP="0090500D">
            <w:pPr>
              <w:jc w:val="both"/>
            </w:pPr>
            <w:r>
              <w:rPr>
                <w:b/>
              </w:rPr>
              <w:t>doporučený ročník / semestr</w:t>
            </w:r>
          </w:p>
        </w:tc>
        <w:tc>
          <w:tcPr>
            <w:tcW w:w="769" w:type="dxa"/>
          </w:tcPr>
          <w:p w14:paraId="4D3B0653" w14:textId="5EE86277" w:rsidR="00780762" w:rsidRDefault="0090140B" w:rsidP="0090500D">
            <w:pPr>
              <w:jc w:val="both"/>
            </w:pPr>
            <w:r>
              <w:t>2</w:t>
            </w:r>
            <w:r w:rsidR="00780762">
              <w:t>/ZS</w:t>
            </w:r>
          </w:p>
        </w:tc>
      </w:tr>
      <w:tr w:rsidR="00780762" w14:paraId="623F084E" w14:textId="77777777" w:rsidTr="0090500D">
        <w:tc>
          <w:tcPr>
            <w:tcW w:w="3053" w:type="dxa"/>
            <w:shd w:val="clear" w:color="auto" w:fill="F7CAAC"/>
          </w:tcPr>
          <w:p w14:paraId="6728E3FC" w14:textId="77777777" w:rsidR="00780762" w:rsidRDefault="00780762" w:rsidP="0090500D">
            <w:pPr>
              <w:rPr>
                <w:b/>
              </w:rPr>
            </w:pPr>
            <w:r>
              <w:rPr>
                <w:b/>
              </w:rPr>
              <w:t>Rozsah studijního předmětu</w:t>
            </w:r>
          </w:p>
        </w:tc>
        <w:tc>
          <w:tcPr>
            <w:tcW w:w="1701" w:type="dxa"/>
            <w:gridSpan w:val="2"/>
          </w:tcPr>
          <w:p w14:paraId="26BF1E47" w14:textId="2F880631" w:rsidR="00780762" w:rsidRDefault="0090140B" w:rsidP="0090500D">
            <w:pPr>
              <w:jc w:val="both"/>
            </w:pPr>
            <w:r>
              <w:t>39c</w:t>
            </w:r>
          </w:p>
        </w:tc>
        <w:tc>
          <w:tcPr>
            <w:tcW w:w="889" w:type="dxa"/>
            <w:shd w:val="clear" w:color="auto" w:fill="F7CAAC"/>
          </w:tcPr>
          <w:p w14:paraId="0CF95A92" w14:textId="77777777" w:rsidR="00780762" w:rsidRDefault="00780762" w:rsidP="0090500D">
            <w:pPr>
              <w:jc w:val="both"/>
              <w:rPr>
                <w:b/>
              </w:rPr>
            </w:pPr>
            <w:r>
              <w:rPr>
                <w:b/>
              </w:rPr>
              <w:t xml:space="preserve">hod. </w:t>
            </w:r>
          </w:p>
        </w:tc>
        <w:tc>
          <w:tcPr>
            <w:tcW w:w="816" w:type="dxa"/>
          </w:tcPr>
          <w:p w14:paraId="55143F2C" w14:textId="3DF95619" w:rsidR="00780762" w:rsidRDefault="0090140B" w:rsidP="0090500D">
            <w:pPr>
              <w:jc w:val="both"/>
            </w:pPr>
            <w:r>
              <w:t>39</w:t>
            </w:r>
          </w:p>
        </w:tc>
        <w:tc>
          <w:tcPr>
            <w:tcW w:w="2156" w:type="dxa"/>
            <w:shd w:val="clear" w:color="auto" w:fill="F7CAAC"/>
          </w:tcPr>
          <w:p w14:paraId="04C8544E" w14:textId="77777777" w:rsidR="00780762" w:rsidRDefault="00780762" w:rsidP="0090500D">
            <w:pPr>
              <w:jc w:val="both"/>
              <w:rPr>
                <w:b/>
              </w:rPr>
            </w:pPr>
            <w:r>
              <w:rPr>
                <w:b/>
              </w:rPr>
              <w:t>kreditů</w:t>
            </w:r>
          </w:p>
        </w:tc>
        <w:tc>
          <w:tcPr>
            <w:tcW w:w="1308" w:type="dxa"/>
            <w:gridSpan w:val="2"/>
          </w:tcPr>
          <w:p w14:paraId="1456D53C" w14:textId="4E464AB1" w:rsidR="00780762" w:rsidRDefault="0090140B" w:rsidP="0090500D">
            <w:pPr>
              <w:jc w:val="both"/>
            </w:pPr>
            <w:r>
              <w:t>1</w:t>
            </w:r>
          </w:p>
        </w:tc>
      </w:tr>
      <w:tr w:rsidR="00780762" w14:paraId="28BB9C00" w14:textId="77777777" w:rsidTr="0090500D">
        <w:tc>
          <w:tcPr>
            <w:tcW w:w="3053" w:type="dxa"/>
            <w:shd w:val="clear" w:color="auto" w:fill="F7CAAC"/>
          </w:tcPr>
          <w:p w14:paraId="272E8A4E" w14:textId="77777777" w:rsidR="00780762" w:rsidRDefault="00780762" w:rsidP="0090500D">
            <w:pPr>
              <w:rPr>
                <w:b/>
                <w:sz w:val="22"/>
              </w:rPr>
            </w:pPr>
            <w:r>
              <w:rPr>
                <w:b/>
              </w:rPr>
              <w:t xml:space="preserve">Prerekvizity, </w:t>
            </w:r>
            <w:proofErr w:type="spellStart"/>
            <w:r>
              <w:rPr>
                <w:b/>
              </w:rPr>
              <w:t>korekvizity</w:t>
            </w:r>
            <w:proofErr w:type="spellEnd"/>
            <w:r>
              <w:rPr>
                <w:b/>
              </w:rPr>
              <w:t>, ekvivalence</w:t>
            </w:r>
          </w:p>
        </w:tc>
        <w:tc>
          <w:tcPr>
            <w:tcW w:w="6870" w:type="dxa"/>
            <w:gridSpan w:val="7"/>
          </w:tcPr>
          <w:p w14:paraId="3F7C9060" w14:textId="77777777" w:rsidR="00780762" w:rsidRDefault="00780762" w:rsidP="0090500D">
            <w:pPr>
              <w:jc w:val="both"/>
            </w:pPr>
          </w:p>
        </w:tc>
      </w:tr>
      <w:tr w:rsidR="00780762" w14:paraId="1B32EF57" w14:textId="77777777" w:rsidTr="0090500D">
        <w:tc>
          <w:tcPr>
            <w:tcW w:w="3053" w:type="dxa"/>
            <w:shd w:val="clear" w:color="auto" w:fill="F7CAAC"/>
          </w:tcPr>
          <w:p w14:paraId="405C7FC5" w14:textId="77777777" w:rsidR="00780762" w:rsidRDefault="00780762" w:rsidP="0090500D">
            <w:pPr>
              <w:rPr>
                <w:b/>
              </w:rPr>
            </w:pPr>
            <w:r>
              <w:rPr>
                <w:b/>
              </w:rPr>
              <w:t>Způsob ověření studijních výsledků</w:t>
            </w:r>
          </w:p>
        </w:tc>
        <w:tc>
          <w:tcPr>
            <w:tcW w:w="3406" w:type="dxa"/>
            <w:gridSpan w:val="4"/>
          </w:tcPr>
          <w:p w14:paraId="379E8541" w14:textId="1D99FFE6" w:rsidR="00780762" w:rsidRDefault="00780762" w:rsidP="0090500D">
            <w:pPr>
              <w:jc w:val="both"/>
            </w:pPr>
            <w:r>
              <w:t xml:space="preserve">zápočet </w:t>
            </w:r>
          </w:p>
        </w:tc>
        <w:tc>
          <w:tcPr>
            <w:tcW w:w="2156" w:type="dxa"/>
            <w:shd w:val="clear" w:color="auto" w:fill="F7CAAC"/>
          </w:tcPr>
          <w:p w14:paraId="576ADC8A" w14:textId="77777777" w:rsidR="00780762" w:rsidRDefault="00780762" w:rsidP="0090500D">
            <w:pPr>
              <w:jc w:val="both"/>
              <w:rPr>
                <w:b/>
              </w:rPr>
            </w:pPr>
            <w:r>
              <w:rPr>
                <w:b/>
              </w:rPr>
              <w:t>Forma výuky</w:t>
            </w:r>
          </w:p>
        </w:tc>
        <w:tc>
          <w:tcPr>
            <w:tcW w:w="1308" w:type="dxa"/>
            <w:gridSpan w:val="2"/>
          </w:tcPr>
          <w:p w14:paraId="399B7060" w14:textId="1692B6E3" w:rsidR="00780762" w:rsidRDefault="0090140B" w:rsidP="0090500D">
            <w:pPr>
              <w:jc w:val="both"/>
            </w:pPr>
            <w:r>
              <w:t>cvičení</w:t>
            </w:r>
          </w:p>
        </w:tc>
      </w:tr>
      <w:tr w:rsidR="00780762" w14:paraId="570A1B86" w14:textId="77777777" w:rsidTr="0090500D">
        <w:tc>
          <w:tcPr>
            <w:tcW w:w="3053" w:type="dxa"/>
            <w:shd w:val="clear" w:color="auto" w:fill="F7CAAC"/>
          </w:tcPr>
          <w:p w14:paraId="0C1495A1" w14:textId="77777777" w:rsidR="00780762" w:rsidRDefault="00780762" w:rsidP="0090500D">
            <w:pPr>
              <w:rPr>
                <w:b/>
              </w:rPr>
            </w:pPr>
            <w:r>
              <w:rPr>
                <w:b/>
              </w:rPr>
              <w:t>Forma způsobu ověření studijních výsledků a další požadavky na studenta</w:t>
            </w:r>
          </w:p>
        </w:tc>
        <w:tc>
          <w:tcPr>
            <w:tcW w:w="6870" w:type="dxa"/>
            <w:gridSpan w:val="7"/>
            <w:tcBorders>
              <w:bottom w:val="nil"/>
            </w:tcBorders>
          </w:tcPr>
          <w:p w14:paraId="03372E53" w14:textId="77777777" w:rsidR="009D5A7D" w:rsidRDefault="009D5A7D" w:rsidP="009D5A7D">
            <w:pPr>
              <w:jc w:val="both"/>
            </w:pPr>
            <w:r>
              <w:t>Písemná:</w:t>
            </w:r>
          </w:p>
          <w:p w14:paraId="76F8C791" w14:textId="6C45CEBA" w:rsidR="009D5A7D" w:rsidRPr="00B90B96" w:rsidRDefault="009D5A7D" w:rsidP="009D5A7D">
            <w:pPr>
              <w:jc w:val="both"/>
            </w:pPr>
            <w:r>
              <w:t>1. t</w:t>
            </w:r>
            <w:r w:rsidRPr="00B90B96">
              <w:t>est základních znalostí</w:t>
            </w:r>
            <w:r>
              <w:t xml:space="preserve"> </w:t>
            </w:r>
          </w:p>
          <w:p w14:paraId="32B4A426" w14:textId="6E1C96BB" w:rsidR="00780762" w:rsidRDefault="009D5A7D" w:rsidP="009D5A7D">
            <w:pPr>
              <w:jc w:val="both"/>
            </w:pPr>
            <w:r>
              <w:t xml:space="preserve">2. </w:t>
            </w:r>
            <w:r w:rsidRPr="00B90B96">
              <w:t>návrh produktu kulturního produktu nebo analýza nabídky kulturních produktů vybrané destinace</w:t>
            </w:r>
            <w:r>
              <w:t xml:space="preserve">, dle rozhodnutí studenta, odevzdaný ve formě </w:t>
            </w:r>
            <w:proofErr w:type="spellStart"/>
            <w:r>
              <w:t>videoprezentace</w:t>
            </w:r>
            <w:proofErr w:type="spellEnd"/>
          </w:p>
        </w:tc>
      </w:tr>
      <w:tr w:rsidR="00780762" w14:paraId="4A1E7670" w14:textId="77777777" w:rsidTr="00FA7CE4">
        <w:trPr>
          <w:trHeight w:val="183"/>
        </w:trPr>
        <w:tc>
          <w:tcPr>
            <w:tcW w:w="9923" w:type="dxa"/>
            <w:gridSpan w:val="8"/>
            <w:tcBorders>
              <w:top w:val="nil"/>
            </w:tcBorders>
          </w:tcPr>
          <w:p w14:paraId="39CEB5BA" w14:textId="77777777" w:rsidR="00780762" w:rsidRDefault="00780762" w:rsidP="0090500D"/>
        </w:tc>
      </w:tr>
      <w:tr w:rsidR="00780762" w14:paraId="3A260CE8" w14:textId="77777777" w:rsidTr="0090500D">
        <w:trPr>
          <w:trHeight w:val="197"/>
        </w:trPr>
        <w:tc>
          <w:tcPr>
            <w:tcW w:w="3053" w:type="dxa"/>
            <w:tcBorders>
              <w:top w:val="nil"/>
            </w:tcBorders>
            <w:shd w:val="clear" w:color="auto" w:fill="F7CAAC"/>
          </w:tcPr>
          <w:p w14:paraId="0DB286AD" w14:textId="77777777" w:rsidR="00780762" w:rsidRDefault="00780762" w:rsidP="0090500D">
            <w:pPr>
              <w:rPr>
                <w:b/>
              </w:rPr>
            </w:pPr>
            <w:r>
              <w:rPr>
                <w:b/>
              </w:rPr>
              <w:t>Garant předmětu</w:t>
            </w:r>
          </w:p>
        </w:tc>
        <w:tc>
          <w:tcPr>
            <w:tcW w:w="6870" w:type="dxa"/>
            <w:gridSpan w:val="7"/>
            <w:tcBorders>
              <w:top w:val="nil"/>
            </w:tcBorders>
          </w:tcPr>
          <w:p w14:paraId="14E5421D" w14:textId="43BBCCBF" w:rsidR="00780762" w:rsidRDefault="009D5A7D" w:rsidP="0090500D">
            <w:pPr>
              <w:jc w:val="both"/>
            </w:pPr>
            <w:r>
              <w:t xml:space="preserve">PhDr. Irena </w:t>
            </w:r>
            <w:proofErr w:type="spellStart"/>
            <w:r>
              <w:t>Děkanovská</w:t>
            </w:r>
            <w:proofErr w:type="spellEnd"/>
            <w:r>
              <w:t>, Ph.D.</w:t>
            </w:r>
          </w:p>
        </w:tc>
      </w:tr>
      <w:tr w:rsidR="00780762" w14:paraId="7583844F" w14:textId="77777777" w:rsidTr="0090500D">
        <w:trPr>
          <w:trHeight w:val="243"/>
        </w:trPr>
        <w:tc>
          <w:tcPr>
            <w:tcW w:w="3053" w:type="dxa"/>
            <w:tcBorders>
              <w:top w:val="nil"/>
            </w:tcBorders>
            <w:shd w:val="clear" w:color="auto" w:fill="F7CAAC"/>
          </w:tcPr>
          <w:p w14:paraId="60C9E6DD" w14:textId="77777777" w:rsidR="00780762" w:rsidRDefault="00780762" w:rsidP="0090500D">
            <w:pPr>
              <w:rPr>
                <w:b/>
              </w:rPr>
            </w:pPr>
            <w:r>
              <w:rPr>
                <w:b/>
              </w:rPr>
              <w:t>Zapojení garanta do výuky předmětu</w:t>
            </w:r>
          </w:p>
        </w:tc>
        <w:tc>
          <w:tcPr>
            <w:tcW w:w="6870" w:type="dxa"/>
            <w:gridSpan w:val="7"/>
            <w:tcBorders>
              <w:top w:val="nil"/>
            </w:tcBorders>
          </w:tcPr>
          <w:p w14:paraId="3CAA8A2C" w14:textId="77777777" w:rsidR="00780762" w:rsidRDefault="00780762" w:rsidP="0090500D">
            <w:pPr>
              <w:jc w:val="both"/>
            </w:pPr>
            <w:r>
              <w:t>100 %</w:t>
            </w:r>
          </w:p>
        </w:tc>
      </w:tr>
      <w:tr w:rsidR="00780762" w14:paraId="7D72FC9E" w14:textId="77777777" w:rsidTr="0090500D">
        <w:tc>
          <w:tcPr>
            <w:tcW w:w="3053" w:type="dxa"/>
            <w:shd w:val="clear" w:color="auto" w:fill="F7CAAC"/>
          </w:tcPr>
          <w:p w14:paraId="5177D218" w14:textId="77777777" w:rsidR="00780762" w:rsidRDefault="00780762" w:rsidP="0090500D">
            <w:pPr>
              <w:rPr>
                <w:b/>
              </w:rPr>
            </w:pPr>
            <w:r>
              <w:rPr>
                <w:b/>
              </w:rPr>
              <w:t>Vyučující</w:t>
            </w:r>
          </w:p>
        </w:tc>
        <w:tc>
          <w:tcPr>
            <w:tcW w:w="6870" w:type="dxa"/>
            <w:gridSpan w:val="7"/>
            <w:tcBorders>
              <w:bottom w:val="nil"/>
            </w:tcBorders>
          </w:tcPr>
          <w:p w14:paraId="7CC3C53F" w14:textId="28B2E92D" w:rsidR="00780762" w:rsidRDefault="009D5A7D" w:rsidP="0090500D">
            <w:pPr>
              <w:jc w:val="both"/>
            </w:pPr>
            <w:r>
              <w:t xml:space="preserve">PhDr. Irena </w:t>
            </w:r>
            <w:proofErr w:type="spellStart"/>
            <w:r>
              <w:t>Děkanovská</w:t>
            </w:r>
            <w:proofErr w:type="spellEnd"/>
            <w:r>
              <w:t>, Ph.D.</w:t>
            </w:r>
          </w:p>
        </w:tc>
      </w:tr>
      <w:tr w:rsidR="00780762" w14:paraId="4DC6B9BB" w14:textId="77777777" w:rsidTr="0090500D">
        <w:trPr>
          <w:trHeight w:val="58"/>
        </w:trPr>
        <w:tc>
          <w:tcPr>
            <w:tcW w:w="9923" w:type="dxa"/>
            <w:gridSpan w:val="8"/>
            <w:tcBorders>
              <w:top w:val="nil"/>
            </w:tcBorders>
          </w:tcPr>
          <w:p w14:paraId="3F52279E" w14:textId="77777777" w:rsidR="00780762" w:rsidRDefault="00780762" w:rsidP="0090500D">
            <w:pPr>
              <w:jc w:val="both"/>
            </w:pPr>
          </w:p>
        </w:tc>
      </w:tr>
      <w:tr w:rsidR="00780762" w14:paraId="2464B312" w14:textId="77777777" w:rsidTr="0090500D">
        <w:tc>
          <w:tcPr>
            <w:tcW w:w="3053" w:type="dxa"/>
            <w:shd w:val="clear" w:color="auto" w:fill="F7CAAC"/>
          </w:tcPr>
          <w:p w14:paraId="5BD012E6" w14:textId="77777777" w:rsidR="00780762" w:rsidRDefault="00780762" w:rsidP="0090500D">
            <w:pPr>
              <w:jc w:val="both"/>
              <w:rPr>
                <w:b/>
              </w:rPr>
            </w:pPr>
            <w:r>
              <w:rPr>
                <w:b/>
              </w:rPr>
              <w:t>Stručná anotace předmětu</w:t>
            </w:r>
          </w:p>
        </w:tc>
        <w:tc>
          <w:tcPr>
            <w:tcW w:w="6870" w:type="dxa"/>
            <w:gridSpan w:val="7"/>
            <w:tcBorders>
              <w:bottom w:val="nil"/>
            </w:tcBorders>
          </w:tcPr>
          <w:p w14:paraId="5871E4D5" w14:textId="77777777" w:rsidR="00780762" w:rsidRDefault="00780762" w:rsidP="0090500D">
            <w:pPr>
              <w:jc w:val="both"/>
            </w:pPr>
          </w:p>
        </w:tc>
      </w:tr>
      <w:tr w:rsidR="004B337C" w14:paraId="1D991179" w14:textId="77777777" w:rsidTr="0090500D">
        <w:trPr>
          <w:trHeight w:val="3295"/>
        </w:trPr>
        <w:tc>
          <w:tcPr>
            <w:tcW w:w="9923" w:type="dxa"/>
            <w:gridSpan w:val="8"/>
            <w:tcBorders>
              <w:top w:val="nil"/>
              <w:bottom w:val="single" w:sz="12" w:space="0" w:color="auto"/>
            </w:tcBorders>
          </w:tcPr>
          <w:p w14:paraId="3B5EEEA2" w14:textId="77777777" w:rsidR="004B337C" w:rsidRDefault="004B337C" w:rsidP="004B337C">
            <w:pPr>
              <w:pStyle w:val="Normlnweb"/>
              <w:spacing w:before="0" w:beforeAutospacing="0" w:after="0" w:afterAutospacing="0"/>
              <w:jc w:val="both"/>
              <w:rPr>
                <w:sz w:val="20"/>
                <w:szCs w:val="20"/>
              </w:rPr>
            </w:pPr>
            <w:r w:rsidRPr="00407E8E">
              <w:rPr>
                <w:sz w:val="20"/>
                <w:szCs w:val="20"/>
              </w:rPr>
              <w:t xml:space="preserve">Kurz reflektuje současnou situaci, ovlivněnou mimořádnými dopady pandemie nemoci Covid 19 na turismus a kulturní turismus zvlášť. </w:t>
            </w:r>
            <w:r>
              <w:rPr>
                <w:sz w:val="20"/>
                <w:szCs w:val="20"/>
              </w:rPr>
              <w:t xml:space="preserve">Využívá aktuální výzkumy a strategie. </w:t>
            </w:r>
            <w:r w:rsidRPr="00407E8E">
              <w:rPr>
                <w:sz w:val="20"/>
                <w:szCs w:val="20"/>
              </w:rPr>
              <w:t xml:space="preserve">Zároveň ale </w:t>
            </w:r>
            <w:r>
              <w:rPr>
                <w:sz w:val="20"/>
                <w:szCs w:val="20"/>
              </w:rPr>
              <w:t xml:space="preserve">zohledňuje </w:t>
            </w:r>
            <w:r w:rsidRPr="00407E8E">
              <w:rPr>
                <w:sz w:val="20"/>
                <w:szCs w:val="20"/>
              </w:rPr>
              <w:t xml:space="preserve">i to, že udržitelnost kulturní diverzity </w:t>
            </w:r>
            <w:r>
              <w:rPr>
                <w:sz w:val="20"/>
                <w:szCs w:val="20"/>
              </w:rPr>
              <w:t xml:space="preserve">dlouhodobě </w:t>
            </w:r>
            <w:proofErr w:type="spellStart"/>
            <w:r w:rsidRPr="00407E8E">
              <w:rPr>
                <w:sz w:val="20"/>
                <w:szCs w:val="20"/>
              </w:rPr>
              <w:t>patři</w:t>
            </w:r>
            <w:proofErr w:type="spellEnd"/>
            <w:r w:rsidRPr="00407E8E">
              <w:rPr>
                <w:sz w:val="20"/>
                <w:szCs w:val="20"/>
              </w:rPr>
              <w:t xml:space="preserve">́ k hlavním cílům evropské politiky a prioritám všech institucí Evropské unie. Těmito </w:t>
            </w:r>
            <w:proofErr w:type="spellStart"/>
            <w:r w:rsidRPr="00407E8E">
              <w:rPr>
                <w:sz w:val="20"/>
                <w:szCs w:val="20"/>
              </w:rPr>
              <w:t>úhly</w:t>
            </w:r>
            <w:proofErr w:type="spellEnd"/>
            <w:r w:rsidRPr="00407E8E">
              <w:rPr>
                <w:sz w:val="20"/>
                <w:szCs w:val="20"/>
              </w:rPr>
              <w:t xml:space="preserve"> pohledu jsou nahlíženy jednotliv</w:t>
            </w:r>
            <w:r>
              <w:rPr>
                <w:sz w:val="20"/>
                <w:szCs w:val="20"/>
              </w:rPr>
              <w:t xml:space="preserve">é </w:t>
            </w:r>
            <w:r w:rsidRPr="00407E8E">
              <w:rPr>
                <w:sz w:val="20"/>
                <w:szCs w:val="20"/>
              </w:rPr>
              <w:t>kapitoly interdisciplinárního předmětu. Posluchači se seznámí</w:t>
            </w:r>
            <w:r>
              <w:rPr>
                <w:sz w:val="20"/>
                <w:szCs w:val="20"/>
              </w:rPr>
              <w:t xml:space="preserve"> </w:t>
            </w:r>
            <w:r w:rsidRPr="00407E8E">
              <w:rPr>
                <w:sz w:val="20"/>
                <w:szCs w:val="20"/>
              </w:rPr>
              <w:t>se základními aktéry, institucemi, terminologií i výzkumy kulturního turismu. Získají</w:t>
            </w:r>
            <w:r>
              <w:rPr>
                <w:sz w:val="20"/>
                <w:szCs w:val="20"/>
              </w:rPr>
              <w:t xml:space="preserve"> </w:t>
            </w:r>
            <w:r w:rsidRPr="00407E8E">
              <w:rPr>
                <w:sz w:val="20"/>
                <w:szCs w:val="20"/>
              </w:rPr>
              <w:t>znalosti moderních forem organizace turismu a online komunikačních a organizačních nástrojů, stejně</w:t>
            </w:r>
            <w:r>
              <w:rPr>
                <w:sz w:val="20"/>
                <w:szCs w:val="20"/>
              </w:rPr>
              <w:t xml:space="preserve"> </w:t>
            </w:r>
            <w:r w:rsidRPr="00407E8E">
              <w:rPr>
                <w:sz w:val="20"/>
                <w:szCs w:val="20"/>
              </w:rPr>
              <w:t xml:space="preserve">jako znalosti kontextu společenských věd a teorií managementu. </w:t>
            </w:r>
          </w:p>
          <w:p w14:paraId="5B8C6220" w14:textId="77777777" w:rsidR="00915D79" w:rsidRDefault="00915D79" w:rsidP="004B337C">
            <w:pPr>
              <w:pStyle w:val="Normlnweb"/>
              <w:spacing w:before="0" w:beforeAutospacing="0" w:after="0" w:afterAutospacing="0"/>
              <w:jc w:val="both"/>
              <w:rPr>
                <w:sz w:val="20"/>
                <w:szCs w:val="20"/>
              </w:rPr>
            </w:pPr>
          </w:p>
          <w:p w14:paraId="43F593B2" w14:textId="77777777" w:rsidR="004B337C" w:rsidRPr="00407E8E" w:rsidRDefault="004B337C" w:rsidP="004B337C">
            <w:pPr>
              <w:pStyle w:val="Odstavecseseznamem"/>
              <w:numPr>
                <w:ilvl w:val="0"/>
                <w:numId w:val="293"/>
              </w:numPr>
              <w:contextualSpacing w:val="0"/>
              <w:jc w:val="both"/>
            </w:pPr>
            <w:r w:rsidRPr="00407E8E">
              <w:t>Úvod do předmětu: stručný historický vývoj turismu, přelomové události, trendy</w:t>
            </w:r>
          </w:p>
          <w:p w14:paraId="3F2FDB25" w14:textId="77777777" w:rsidR="004B337C" w:rsidRPr="00407E8E" w:rsidRDefault="004B337C" w:rsidP="004B337C">
            <w:pPr>
              <w:pStyle w:val="Odstavecseseznamem"/>
              <w:numPr>
                <w:ilvl w:val="0"/>
                <w:numId w:val="293"/>
              </w:numPr>
              <w:contextualSpacing w:val="0"/>
              <w:jc w:val="both"/>
            </w:pPr>
            <w:r w:rsidRPr="00407E8E">
              <w:t>Definování kulturního turismu, jeho pozice vůči turismu a organizační zázemí</w:t>
            </w:r>
          </w:p>
          <w:p w14:paraId="29F6FF39" w14:textId="77777777" w:rsidR="004B337C" w:rsidRPr="00407E8E" w:rsidRDefault="004B337C" w:rsidP="004B337C">
            <w:pPr>
              <w:pStyle w:val="Odstavecseseznamem"/>
              <w:numPr>
                <w:ilvl w:val="0"/>
                <w:numId w:val="293"/>
              </w:numPr>
              <w:contextualSpacing w:val="0"/>
              <w:jc w:val="both"/>
            </w:pPr>
            <w:r w:rsidRPr="00407E8E">
              <w:t>Terminologie, měření a hodnocení kulturního turismu</w:t>
            </w:r>
          </w:p>
          <w:p w14:paraId="03A9ECF3" w14:textId="77777777" w:rsidR="004B337C" w:rsidRPr="00407E8E" w:rsidRDefault="004B337C" w:rsidP="004B337C">
            <w:pPr>
              <w:pStyle w:val="Odstavecseseznamem"/>
              <w:numPr>
                <w:ilvl w:val="0"/>
                <w:numId w:val="293"/>
              </w:numPr>
              <w:contextualSpacing w:val="0"/>
              <w:jc w:val="both"/>
            </w:pPr>
            <w:r w:rsidRPr="00407E8E">
              <w:t>Společenskovědní kontext kulturního turismu</w:t>
            </w:r>
          </w:p>
          <w:p w14:paraId="28F3E572" w14:textId="77777777" w:rsidR="004B337C" w:rsidRPr="00407E8E" w:rsidRDefault="004B337C" w:rsidP="004B337C">
            <w:pPr>
              <w:pStyle w:val="Odstavecseseznamem"/>
              <w:numPr>
                <w:ilvl w:val="0"/>
                <w:numId w:val="293"/>
              </w:numPr>
              <w:contextualSpacing w:val="0"/>
              <w:jc w:val="both"/>
            </w:pPr>
            <w:r w:rsidRPr="00407E8E">
              <w:t>Organizační nástroje a postupy na straně nabídky</w:t>
            </w:r>
          </w:p>
          <w:p w14:paraId="2FB5FE9D" w14:textId="77777777" w:rsidR="004B337C" w:rsidRPr="00407E8E" w:rsidRDefault="004B337C" w:rsidP="004B337C">
            <w:pPr>
              <w:pStyle w:val="Odstavecseseznamem"/>
              <w:numPr>
                <w:ilvl w:val="0"/>
                <w:numId w:val="293"/>
              </w:numPr>
              <w:contextualSpacing w:val="0"/>
              <w:jc w:val="both"/>
            </w:pPr>
            <w:r w:rsidRPr="00407E8E">
              <w:rPr>
                <w:rFonts w:eastAsiaTheme="minorHAnsi"/>
              </w:rPr>
              <w:t xml:space="preserve">Hodnocení potenciálu kulturního turismu (atraktivity, </w:t>
            </w:r>
            <w:proofErr w:type="spellStart"/>
            <w:r w:rsidRPr="00407E8E">
              <w:rPr>
                <w:rFonts w:eastAsiaTheme="minorHAnsi"/>
              </w:rPr>
              <w:t>stakeholders</w:t>
            </w:r>
            <w:proofErr w:type="spellEnd"/>
            <w:r w:rsidRPr="00407E8E">
              <w:rPr>
                <w:rFonts w:eastAsiaTheme="minorHAnsi"/>
              </w:rPr>
              <w:t>)</w:t>
            </w:r>
          </w:p>
          <w:p w14:paraId="73F58959" w14:textId="77777777" w:rsidR="004B337C" w:rsidRPr="00407E8E" w:rsidRDefault="004B337C" w:rsidP="004B337C">
            <w:pPr>
              <w:pStyle w:val="Odstavecseseznamem"/>
              <w:numPr>
                <w:ilvl w:val="0"/>
                <w:numId w:val="293"/>
              </w:numPr>
              <w:contextualSpacing w:val="0"/>
              <w:jc w:val="both"/>
            </w:pPr>
            <w:r w:rsidRPr="00407E8E">
              <w:rPr>
                <w:rFonts w:eastAsiaTheme="minorHAnsi"/>
              </w:rPr>
              <w:t xml:space="preserve">Multiplikační efekty ekonomického potenciálu kulturních atraktivit </w:t>
            </w:r>
          </w:p>
          <w:p w14:paraId="2DA32401" w14:textId="77777777" w:rsidR="004B337C" w:rsidRPr="00662746" w:rsidRDefault="004B337C" w:rsidP="004B337C">
            <w:pPr>
              <w:pStyle w:val="Odstavecseseznamem"/>
              <w:numPr>
                <w:ilvl w:val="0"/>
                <w:numId w:val="293"/>
              </w:numPr>
              <w:contextualSpacing w:val="0"/>
              <w:jc w:val="both"/>
            </w:pPr>
            <w:r w:rsidRPr="00407E8E">
              <w:rPr>
                <w:rFonts w:eastAsiaTheme="minorHAnsi"/>
              </w:rPr>
              <w:t xml:space="preserve">Marketingové řízení destinace kulturního turismu </w:t>
            </w:r>
          </w:p>
          <w:p w14:paraId="66A8F9D3" w14:textId="77777777" w:rsidR="004B337C" w:rsidRPr="00407E8E" w:rsidRDefault="004B337C" w:rsidP="004B337C">
            <w:pPr>
              <w:pStyle w:val="Odstavecseseznamem"/>
              <w:numPr>
                <w:ilvl w:val="0"/>
                <w:numId w:val="293"/>
              </w:numPr>
              <w:contextualSpacing w:val="0"/>
              <w:jc w:val="both"/>
            </w:pPr>
            <w:r w:rsidRPr="00407E8E">
              <w:rPr>
                <w:rFonts w:eastAsiaTheme="minorHAnsi"/>
              </w:rPr>
              <w:t xml:space="preserve">Produkt kulturního turismu </w:t>
            </w:r>
          </w:p>
          <w:p w14:paraId="7B850E15" w14:textId="77777777" w:rsidR="004B337C" w:rsidRPr="00662746" w:rsidRDefault="004B337C" w:rsidP="004B337C">
            <w:pPr>
              <w:pStyle w:val="Odstavecseseznamem"/>
              <w:numPr>
                <w:ilvl w:val="0"/>
                <w:numId w:val="293"/>
              </w:numPr>
              <w:contextualSpacing w:val="0"/>
              <w:jc w:val="both"/>
            </w:pPr>
            <w:r w:rsidRPr="00407E8E">
              <w:rPr>
                <w:rFonts w:eastAsiaTheme="minorHAnsi"/>
              </w:rPr>
              <w:t>Kulturní cesty, EHMK – příklady kulturních produktů</w:t>
            </w:r>
          </w:p>
          <w:p w14:paraId="3A7A3430" w14:textId="77777777" w:rsidR="004B337C" w:rsidRPr="00662746" w:rsidRDefault="004B337C" w:rsidP="004B337C">
            <w:pPr>
              <w:pStyle w:val="Odstavecseseznamem"/>
              <w:numPr>
                <w:ilvl w:val="0"/>
                <w:numId w:val="293"/>
              </w:numPr>
              <w:contextualSpacing w:val="0"/>
              <w:jc w:val="both"/>
            </w:pPr>
            <w:r w:rsidRPr="00407E8E">
              <w:rPr>
                <w:rFonts w:eastAsiaTheme="minorHAnsi"/>
              </w:rPr>
              <w:t xml:space="preserve">Průvodce jako zprostředkovatel kulturních kontaktů </w:t>
            </w:r>
          </w:p>
          <w:p w14:paraId="7D30F950" w14:textId="77777777" w:rsidR="004B337C" w:rsidRPr="00407E8E" w:rsidRDefault="004B337C" w:rsidP="004B337C">
            <w:pPr>
              <w:pStyle w:val="Odstavecseseznamem"/>
              <w:numPr>
                <w:ilvl w:val="0"/>
                <w:numId w:val="293"/>
              </w:numPr>
              <w:contextualSpacing w:val="0"/>
              <w:jc w:val="both"/>
            </w:pPr>
            <w:r w:rsidRPr="00407E8E">
              <w:t>Organizační nástroje a postupy na straně poptávky</w:t>
            </w:r>
          </w:p>
          <w:p w14:paraId="5AD97722" w14:textId="77777777" w:rsidR="004B337C" w:rsidRPr="00915D79" w:rsidRDefault="004B337C" w:rsidP="004B337C">
            <w:pPr>
              <w:pStyle w:val="Odstavecseseznamem"/>
              <w:numPr>
                <w:ilvl w:val="0"/>
                <w:numId w:val="293"/>
              </w:numPr>
              <w:contextualSpacing w:val="0"/>
              <w:jc w:val="both"/>
            </w:pPr>
            <w:r w:rsidRPr="00407E8E">
              <w:rPr>
                <w:rFonts w:eastAsiaTheme="minorHAnsi"/>
              </w:rPr>
              <w:t xml:space="preserve">Segmentace cílových skupin kulturního turismu, spotřební chování, motivace </w:t>
            </w:r>
          </w:p>
          <w:p w14:paraId="7F975EAF" w14:textId="77777777" w:rsidR="00915D79" w:rsidRPr="00247945" w:rsidRDefault="00915D79" w:rsidP="00915D79">
            <w:pPr>
              <w:pStyle w:val="Odstavecseseznamem"/>
              <w:contextualSpacing w:val="0"/>
              <w:jc w:val="both"/>
            </w:pPr>
          </w:p>
          <w:p w14:paraId="0F327401" w14:textId="63BC43F8" w:rsidR="004B337C" w:rsidRDefault="004B337C" w:rsidP="00915D79">
            <w:pPr>
              <w:jc w:val="both"/>
            </w:pPr>
            <w:r>
              <w:rPr>
                <w:rFonts w:eastAsiaTheme="minorHAnsi"/>
              </w:rPr>
              <w:t xml:space="preserve">Student umí </w:t>
            </w:r>
            <w:r w:rsidRPr="00247945">
              <w:rPr>
                <w:rFonts w:eastAsiaTheme="minorHAnsi"/>
              </w:rPr>
              <w:t>definovat potenciál kultury a její význam pro turismus; orient</w:t>
            </w:r>
            <w:r>
              <w:rPr>
                <w:rFonts w:eastAsiaTheme="minorHAnsi"/>
              </w:rPr>
              <w:t>uje</w:t>
            </w:r>
            <w:r w:rsidRPr="00247945">
              <w:rPr>
                <w:rFonts w:eastAsiaTheme="minorHAnsi"/>
              </w:rPr>
              <w:t xml:space="preserve"> se v organizaci kulturního turismu v ČR;</w:t>
            </w:r>
            <w:r>
              <w:rPr>
                <w:rFonts w:eastAsiaTheme="minorHAnsi"/>
              </w:rPr>
              <w:t xml:space="preserve"> </w:t>
            </w:r>
            <w:r w:rsidRPr="00247945">
              <w:rPr>
                <w:rFonts w:eastAsiaTheme="minorHAnsi"/>
              </w:rPr>
              <w:t>ovlá</w:t>
            </w:r>
            <w:r>
              <w:rPr>
                <w:rFonts w:eastAsiaTheme="minorHAnsi"/>
              </w:rPr>
              <w:t>dá</w:t>
            </w:r>
            <w:r w:rsidRPr="00247945">
              <w:rPr>
                <w:rFonts w:eastAsiaTheme="minorHAnsi"/>
              </w:rPr>
              <w:t xml:space="preserve"> terminologii a právní normy v oblasti kulturního turismu, a to jak v oblasti kultury tak turismu;</w:t>
            </w:r>
            <w:r>
              <w:rPr>
                <w:rFonts w:eastAsiaTheme="minorHAnsi"/>
              </w:rPr>
              <w:t xml:space="preserve"> </w:t>
            </w:r>
            <w:r w:rsidRPr="007D0C7D">
              <w:rPr>
                <w:rFonts w:eastAsiaTheme="minorHAnsi"/>
              </w:rPr>
              <w:t>rozum</w:t>
            </w:r>
            <w:r>
              <w:rPr>
                <w:rFonts w:eastAsiaTheme="minorHAnsi"/>
              </w:rPr>
              <w:t>í</w:t>
            </w:r>
            <w:r w:rsidRPr="007D0C7D">
              <w:rPr>
                <w:rFonts w:eastAsiaTheme="minorHAnsi"/>
              </w:rPr>
              <w:t xml:space="preserve"> společenskovědnímu kontextu turismu;</w:t>
            </w:r>
            <w:r>
              <w:rPr>
                <w:rFonts w:eastAsiaTheme="minorHAnsi"/>
              </w:rPr>
              <w:t xml:space="preserve"> </w:t>
            </w:r>
            <w:r w:rsidRPr="007D0C7D">
              <w:rPr>
                <w:rFonts w:eastAsiaTheme="minorHAnsi"/>
              </w:rPr>
              <w:t>teoreticky hodnot</w:t>
            </w:r>
            <w:r>
              <w:rPr>
                <w:rFonts w:eastAsiaTheme="minorHAnsi"/>
              </w:rPr>
              <w:t>í</w:t>
            </w:r>
            <w:r w:rsidRPr="007D0C7D">
              <w:rPr>
                <w:rFonts w:eastAsiaTheme="minorHAnsi"/>
              </w:rPr>
              <w:t xml:space="preserve"> i prakticky vytvář</w:t>
            </w:r>
            <w:r>
              <w:rPr>
                <w:rFonts w:eastAsiaTheme="minorHAnsi"/>
              </w:rPr>
              <w:t>í</w:t>
            </w:r>
            <w:r w:rsidRPr="007D0C7D">
              <w:rPr>
                <w:rFonts w:eastAsiaTheme="minorHAnsi"/>
              </w:rPr>
              <w:t xml:space="preserve"> produkty kulturního turismu;</w:t>
            </w:r>
            <w:r>
              <w:rPr>
                <w:rFonts w:eastAsiaTheme="minorHAnsi"/>
              </w:rPr>
              <w:t xml:space="preserve"> </w:t>
            </w:r>
            <w:r w:rsidRPr="007D0C7D">
              <w:rPr>
                <w:rFonts w:eastAsiaTheme="minorHAnsi"/>
              </w:rPr>
              <w:t>zná metody stanovování indikátorů měření dopadů kulturního turismu;</w:t>
            </w:r>
            <w:r>
              <w:rPr>
                <w:rFonts w:eastAsiaTheme="minorHAnsi"/>
              </w:rPr>
              <w:t xml:space="preserve"> umí </w:t>
            </w:r>
            <w:r w:rsidRPr="007D0C7D">
              <w:rPr>
                <w:rFonts w:eastAsiaTheme="minorHAnsi"/>
              </w:rPr>
              <w:t>využít potenciálu turismu v jeho zpětném působení na oblast rozvoje kultury a jejích ekonomických aspektů</w:t>
            </w:r>
            <w:r>
              <w:rPr>
                <w:rFonts w:eastAsiaTheme="minorHAnsi"/>
              </w:rPr>
              <w:t>.</w:t>
            </w:r>
          </w:p>
        </w:tc>
      </w:tr>
      <w:tr w:rsidR="004B337C" w14:paraId="1CC93DED" w14:textId="77777777" w:rsidTr="0090500D">
        <w:trPr>
          <w:trHeight w:val="265"/>
        </w:trPr>
        <w:tc>
          <w:tcPr>
            <w:tcW w:w="3620" w:type="dxa"/>
            <w:gridSpan w:val="2"/>
            <w:tcBorders>
              <w:top w:val="nil"/>
            </w:tcBorders>
            <w:shd w:val="clear" w:color="auto" w:fill="F7CAAC"/>
          </w:tcPr>
          <w:p w14:paraId="144010E6" w14:textId="77777777" w:rsidR="004B337C" w:rsidRDefault="004B337C" w:rsidP="004B337C">
            <w:pPr>
              <w:jc w:val="both"/>
            </w:pPr>
            <w:r>
              <w:rPr>
                <w:b/>
              </w:rPr>
              <w:t>Studijní literatura a studijní pomůcky</w:t>
            </w:r>
          </w:p>
        </w:tc>
        <w:tc>
          <w:tcPr>
            <w:tcW w:w="6303" w:type="dxa"/>
            <w:gridSpan w:val="6"/>
            <w:tcBorders>
              <w:top w:val="nil"/>
              <w:bottom w:val="nil"/>
            </w:tcBorders>
          </w:tcPr>
          <w:p w14:paraId="78D4F508" w14:textId="77777777" w:rsidR="004B337C" w:rsidRDefault="004B337C" w:rsidP="004B337C">
            <w:pPr>
              <w:jc w:val="both"/>
            </w:pPr>
          </w:p>
        </w:tc>
      </w:tr>
      <w:tr w:rsidR="004B337C" w:rsidRPr="00B65AE5" w14:paraId="08AA05A9" w14:textId="77777777" w:rsidTr="004B337C">
        <w:trPr>
          <w:trHeight w:val="426"/>
        </w:trPr>
        <w:tc>
          <w:tcPr>
            <w:tcW w:w="9923" w:type="dxa"/>
            <w:gridSpan w:val="8"/>
            <w:tcBorders>
              <w:top w:val="nil"/>
            </w:tcBorders>
          </w:tcPr>
          <w:p w14:paraId="1C876A92" w14:textId="77777777" w:rsidR="004B337C" w:rsidRPr="004B337C" w:rsidRDefault="004B337C" w:rsidP="004B337C">
            <w:pPr>
              <w:jc w:val="both"/>
              <w:rPr>
                <w:b/>
              </w:rPr>
            </w:pPr>
            <w:r w:rsidRPr="004B337C">
              <w:rPr>
                <w:b/>
              </w:rPr>
              <w:t>Povinná:</w:t>
            </w:r>
          </w:p>
          <w:p w14:paraId="12101193" w14:textId="77777777" w:rsidR="004B337C" w:rsidRPr="004B337C" w:rsidRDefault="004B337C" w:rsidP="004B337C">
            <w:pPr>
              <w:shd w:val="clear" w:color="auto" w:fill="FFFFFF"/>
              <w:rPr>
                <w:rStyle w:val="apple-converted-space"/>
              </w:rPr>
            </w:pPr>
            <w:r w:rsidRPr="004B337C">
              <w:rPr>
                <w:caps/>
              </w:rPr>
              <w:t>HOLEŠINSKÁ</w:t>
            </w:r>
            <w:r w:rsidRPr="004B337C">
              <w:t>, Andrea.</w:t>
            </w:r>
            <w:r w:rsidRPr="004B337C">
              <w:rPr>
                <w:rStyle w:val="apple-converted-space"/>
              </w:rPr>
              <w:t> </w:t>
            </w:r>
            <w:r w:rsidRPr="004B337C">
              <w:rPr>
                <w:i/>
                <w:iCs/>
              </w:rPr>
              <w:t>Destinační management: umění rozvíjet destinaci</w:t>
            </w:r>
            <w:r w:rsidRPr="004B337C">
              <w:t>. Brno: MUNI, 2022. Manažer.</w:t>
            </w:r>
            <w:r w:rsidRPr="004B337C">
              <w:rPr>
                <w:rStyle w:val="apple-converted-space"/>
              </w:rPr>
              <w:t> </w:t>
            </w:r>
          </w:p>
          <w:p w14:paraId="0D7EE02A" w14:textId="77777777" w:rsidR="004B337C" w:rsidRPr="004B337C" w:rsidRDefault="004B337C" w:rsidP="004B337C">
            <w:pPr>
              <w:shd w:val="clear" w:color="auto" w:fill="FFFFFF"/>
            </w:pPr>
            <w:r w:rsidRPr="004B337C">
              <w:t>ISBN 978-80-271-3218-8.</w:t>
            </w:r>
          </w:p>
          <w:p w14:paraId="576A61BB" w14:textId="77777777" w:rsidR="004B337C" w:rsidRPr="004B337C" w:rsidRDefault="004B337C" w:rsidP="004B337C">
            <w:pPr>
              <w:rPr>
                <w:shd w:val="clear" w:color="auto" w:fill="FFFFFF"/>
              </w:rPr>
            </w:pPr>
            <w:r w:rsidRPr="004B337C">
              <w:rPr>
                <w:caps/>
              </w:rPr>
              <w:t>JAROLÍMKOVÁ</w:t>
            </w:r>
            <w:r w:rsidRPr="004B337C">
              <w:rPr>
                <w:shd w:val="clear" w:color="auto" w:fill="FFFFFF"/>
              </w:rPr>
              <w:t>, Liběna a</w:t>
            </w:r>
            <w:r w:rsidRPr="004B337C">
              <w:rPr>
                <w:rStyle w:val="apple-converted-space"/>
                <w:shd w:val="clear" w:color="auto" w:fill="FFFFFF"/>
              </w:rPr>
              <w:t> </w:t>
            </w:r>
            <w:r w:rsidRPr="004B337C">
              <w:rPr>
                <w:caps/>
              </w:rPr>
              <w:t>VANÍČEK</w:t>
            </w:r>
            <w:r w:rsidRPr="004B337C">
              <w:rPr>
                <w:shd w:val="clear" w:color="auto" w:fill="FFFFFF"/>
              </w:rPr>
              <w:t>, Jiří.</w:t>
            </w:r>
            <w:r w:rsidRPr="004B337C">
              <w:rPr>
                <w:rStyle w:val="apple-converted-space"/>
                <w:shd w:val="clear" w:color="auto" w:fill="FFFFFF"/>
              </w:rPr>
              <w:t> </w:t>
            </w:r>
            <w:r w:rsidRPr="004B337C">
              <w:rPr>
                <w:i/>
                <w:iCs/>
              </w:rPr>
              <w:t>Kulturní cestovní ruch v České republice</w:t>
            </w:r>
            <w:r w:rsidRPr="004B337C">
              <w:rPr>
                <w:shd w:val="clear" w:color="auto" w:fill="FFFFFF"/>
              </w:rPr>
              <w:t xml:space="preserve">. Praha: </w:t>
            </w:r>
            <w:proofErr w:type="spellStart"/>
            <w:r w:rsidRPr="004B337C">
              <w:rPr>
                <w:shd w:val="clear" w:color="auto" w:fill="FFFFFF"/>
              </w:rPr>
              <w:t>Oeconomica</w:t>
            </w:r>
            <w:proofErr w:type="spellEnd"/>
            <w:r w:rsidRPr="004B337C">
              <w:rPr>
                <w:shd w:val="clear" w:color="auto" w:fill="FFFFFF"/>
              </w:rPr>
              <w:t>, nakladatelství VŠE, 2019.</w:t>
            </w:r>
            <w:r w:rsidRPr="004B337C">
              <w:rPr>
                <w:rStyle w:val="apple-converted-space"/>
                <w:shd w:val="clear" w:color="auto" w:fill="FFFFFF"/>
              </w:rPr>
              <w:t> </w:t>
            </w:r>
            <w:r w:rsidRPr="004B337C">
              <w:t>ISBN 978-80-245-2345-3</w:t>
            </w:r>
            <w:r w:rsidRPr="004B337C">
              <w:rPr>
                <w:shd w:val="clear" w:color="auto" w:fill="FFFFFF"/>
              </w:rPr>
              <w:t>.</w:t>
            </w:r>
          </w:p>
          <w:p w14:paraId="27341ECC" w14:textId="77777777" w:rsidR="004B337C" w:rsidRPr="004B337C" w:rsidRDefault="004B337C" w:rsidP="004B337C">
            <w:pPr>
              <w:rPr>
                <w:shd w:val="clear" w:color="auto" w:fill="FFFFFF"/>
              </w:rPr>
            </w:pPr>
            <w:r w:rsidRPr="004B337C">
              <w:rPr>
                <w:caps/>
              </w:rPr>
              <w:t>RICHARDS</w:t>
            </w:r>
            <w:r w:rsidRPr="004B337C">
              <w:rPr>
                <w:shd w:val="clear" w:color="auto" w:fill="FFFFFF"/>
              </w:rPr>
              <w:t xml:space="preserve">, </w:t>
            </w:r>
            <w:proofErr w:type="spellStart"/>
            <w:r w:rsidRPr="004B337C">
              <w:rPr>
                <w:shd w:val="clear" w:color="auto" w:fill="FFFFFF"/>
              </w:rPr>
              <w:t>Greg</w:t>
            </w:r>
            <w:proofErr w:type="spellEnd"/>
            <w:r w:rsidRPr="004B337C">
              <w:rPr>
                <w:shd w:val="clear" w:color="auto" w:fill="FFFFFF"/>
              </w:rPr>
              <w:t xml:space="preserve">, </w:t>
            </w:r>
            <w:proofErr w:type="spellStart"/>
            <w:r w:rsidRPr="004B337C">
              <w:rPr>
                <w:shd w:val="clear" w:color="auto" w:fill="FFFFFF"/>
              </w:rPr>
              <w:t>ed</w:t>
            </w:r>
            <w:proofErr w:type="spellEnd"/>
            <w:r w:rsidRPr="004B337C">
              <w:rPr>
                <w:shd w:val="clear" w:color="auto" w:fill="FFFFFF"/>
              </w:rPr>
              <w:t>.</w:t>
            </w:r>
            <w:r w:rsidRPr="004B337C">
              <w:rPr>
                <w:rStyle w:val="apple-converted-space"/>
                <w:shd w:val="clear" w:color="auto" w:fill="FFFFFF"/>
              </w:rPr>
              <w:t> </w:t>
            </w:r>
            <w:proofErr w:type="spellStart"/>
            <w:r w:rsidRPr="004B337C">
              <w:rPr>
                <w:i/>
                <w:iCs/>
              </w:rPr>
              <w:t>Cultural</w:t>
            </w:r>
            <w:proofErr w:type="spellEnd"/>
            <w:r w:rsidRPr="004B337C">
              <w:rPr>
                <w:i/>
                <w:iCs/>
              </w:rPr>
              <w:t xml:space="preserve"> </w:t>
            </w:r>
            <w:proofErr w:type="spellStart"/>
            <w:r w:rsidRPr="004B337C">
              <w:rPr>
                <w:i/>
                <w:iCs/>
              </w:rPr>
              <w:t>tourism</w:t>
            </w:r>
            <w:proofErr w:type="spellEnd"/>
            <w:r w:rsidRPr="004B337C">
              <w:rPr>
                <w:i/>
                <w:iCs/>
              </w:rPr>
              <w:t xml:space="preserve">: </w:t>
            </w:r>
            <w:proofErr w:type="spellStart"/>
            <w:r w:rsidRPr="004B337C">
              <w:rPr>
                <w:i/>
                <w:iCs/>
              </w:rPr>
              <w:t>global</w:t>
            </w:r>
            <w:proofErr w:type="spellEnd"/>
            <w:r w:rsidRPr="004B337C">
              <w:rPr>
                <w:i/>
                <w:iCs/>
              </w:rPr>
              <w:t xml:space="preserve"> and </w:t>
            </w:r>
            <w:proofErr w:type="spellStart"/>
            <w:r w:rsidRPr="004B337C">
              <w:rPr>
                <w:i/>
                <w:iCs/>
              </w:rPr>
              <w:t>local</w:t>
            </w:r>
            <w:proofErr w:type="spellEnd"/>
            <w:r w:rsidRPr="004B337C">
              <w:rPr>
                <w:i/>
                <w:iCs/>
              </w:rPr>
              <w:t xml:space="preserve"> </w:t>
            </w:r>
            <w:proofErr w:type="spellStart"/>
            <w:r w:rsidRPr="004B337C">
              <w:rPr>
                <w:i/>
                <w:iCs/>
              </w:rPr>
              <w:t>perspectives</w:t>
            </w:r>
            <w:proofErr w:type="spellEnd"/>
            <w:r w:rsidRPr="004B337C">
              <w:rPr>
                <w:shd w:val="clear" w:color="auto" w:fill="FFFFFF"/>
              </w:rPr>
              <w:t xml:space="preserve">. New York: </w:t>
            </w:r>
            <w:proofErr w:type="spellStart"/>
            <w:r w:rsidRPr="004B337C">
              <w:rPr>
                <w:shd w:val="clear" w:color="auto" w:fill="FFFFFF"/>
              </w:rPr>
              <w:t>Haworth</w:t>
            </w:r>
            <w:proofErr w:type="spellEnd"/>
            <w:r w:rsidRPr="004B337C">
              <w:rPr>
                <w:shd w:val="clear" w:color="auto" w:fill="FFFFFF"/>
              </w:rPr>
              <w:t xml:space="preserve"> </w:t>
            </w:r>
            <w:proofErr w:type="spellStart"/>
            <w:r w:rsidRPr="004B337C">
              <w:rPr>
                <w:shd w:val="clear" w:color="auto" w:fill="FFFFFF"/>
              </w:rPr>
              <w:t>Hospitality</w:t>
            </w:r>
            <w:proofErr w:type="spellEnd"/>
            <w:r w:rsidRPr="004B337C">
              <w:rPr>
                <w:shd w:val="clear" w:color="auto" w:fill="FFFFFF"/>
              </w:rPr>
              <w:t xml:space="preserve"> </w:t>
            </w:r>
            <w:proofErr w:type="spellStart"/>
            <w:r w:rsidRPr="004B337C">
              <w:rPr>
                <w:shd w:val="clear" w:color="auto" w:fill="FFFFFF"/>
              </w:rPr>
              <w:t>Press</w:t>
            </w:r>
            <w:proofErr w:type="spellEnd"/>
            <w:r w:rsidRPr="004B337C">
              <w:rPr>
                <w:shd w:val="clear" w:color="auto" w:fill="FFFFFF"/>
              </w:rPr>
              <w:t>, ©2007.</w:t>
            </w:r>
            <w:r w:rsidRPr="004B337C">
              <w:rPr>
                <w:rStyle w:val="apple-converted-space"/>
                <w:shd w:val="clear" w:color="auto" w:fill="FFFFFF"/>
              </w:rPr>
              <w:t> </w:t>
            </w:r>
            <w:r w:rsidRPr="004B337C">
              <w:t>ISBN 978-0-7890-3117-4</w:t>
            </w:r>
            <w:r w:rsidRPr="004B337C">
              <w:rPr>
                <w:shd w:val="clear" w:color="auto" w:fill="FFFFFF"/>
              </w:rPr>
              <w:t>.</w:t>
            </w:r>
          </w:p>
          <w:p w14:paraId="158E461D" w14:textId="77777777" w:rsidR="004B337C" w:rsidRPr="004B337C" w:rsidRDefault="004B337C" w:rsidP="004B337C">
            <w:r w:rsidRPr="004B337C">
              <w:rPr>
                <w:caps/>
              </w:rPr>
              <w:t>RICHARDS</w:t>
            </w:r>
            <w:r w:rsidRPr="004B337C">
              <w:rPr>
                <w:shd w:val="clear" w:color="auto" w:fill="FFFFFF"/>
              </w:rPr>
              <w:t xml:space="preserve">, </w:t>
            </w:r>
            <w:proofErr w:type="spellStart"/>
            <w:r w:rsidRPr="004B337C">
              <w:rPr>
                <w:shd w:val="clear" w:color="auto" w:fill="FFFFFF"/>
              </w:rPr>
              <w:t>Greg</w:t>
            </w:r>
            <w:proofErr w:type="spellEnd"/>
            <w:r w:rsidRPr="004B337C">
              <w:rPr>
                <w:shd w:val="clear" w:color="auto" w:fill="FFFFFF"/>
              </w:rPr>
              <w:t xml:space="preserve">, </w:t>
            </w:r>
            <w:proofErr w:type="spellStart"/>
            <w:r w:rsidRPr="004B337C">
              <w:rPr>
                <w:i/>
                <w:iCs/>
              </w:rPr>
              <w:t>Cultural</w:t>
            </w:r>
            <w:proofErr w:type="spellEnd"/>
            <w:r w:rsidRPr="004B337C">
              <w:rPr>
                <w:i/>
                <w:iCs/>
              </w:rPr>
              <w:t xml:space="preserve"> </w:t>
            </w:r>
            <w:proofErr w:type="spellStart"/>
            <w:r w:rsidRPr="004B337C">
              <w:rPr>
                <w:i/>
                <w:iCs/>
              </w:rPr>
              <w:t>tourism</w:t>
            </w:r>
            <w:proofErr w:type="spellEnd"/>
            <w:r w:rsidRPr="004B337C">
              <w:rPr>
                <w:i/>
                <w:iCs/>
              </w:rPr>
              <w:t xml:space="preserve"> </w:t>
            </w:r>
            <w:proofErr w:type="spellStart"/>
            <w:r w:rsidRPr="004B337C">
              <w:rPr>
                <w:i/>
                <w:iCs/>
              </w:rPr>
              <w:t>research</w:t>
            </w:r>
            <w:proofErr w:type="spellEnd"/>
            <w:r w:rsidRPr="004B337C">
              <w:rPr>
                <w:i/>
                <w:iCs/>
              </w:rPr>
              <w:t xml:space="preserve"> </w:t>
            </w:r>
            <w:proofErr w:type="spellStart"/>
            <w:r w:rsidRPr="004B337C">
              <w:rPr>
                <w:i/>
                <w:iCs/>
              </w:rPr>
              <w:t>methods</w:t>
            </w:r>
            <w:proofErr w:type="spellEnd"/>
            <w:r w:rsidRPr="004B337C">
              <w:rPr>
                <w:rStyle w:val="apple-converted-space"/>
                <w:shd w:val="clear" w:color="auto" w:fill="FFFFFF"/>
              </w:rPr>
              <w:t> </w:t>
            </w:r>
            <w:r w:rsidRPr="004B337C">
              <w:rPr>
                <w:shd w:val="clear" w:color="auto" w:fill="FFFFFF"/>
              </w:rPr>
              <w:t xml:space="preserve">[online]. </w:t>
            </w:r>
            <w:proofErr w:type="spellStart"/>
            <w:r w:rsidRPr="004B337C">
              <w:rPr>
                <w:shd w:val="clear" w:color="auto" w:fill="FFFFFF"/>
              </w:rPr>
              <w:t>Wallingford</w:t>
            </w:r>
            <w:proofErr w:type="spellEnd"/>
            <w:r w:rsidRPr="004B337C">
              <w:rPr>
                <w:shd w:val="clear" w:color="auto" w:fill="FFFFFF"/>
              </w:rPr>
              <w:t xml:space="preserve">, </w:t>
            </w:r>
            <w:proofErr w:type="spellStart"/>
            <w:r w:rsidRPr="004B337C">
              <w:rPr>
                <w:shd w:val="clear" w:color="auto" w:fill="FFFFFF"/>
              </w:rPr>
              <w:t>Oxfordshire</w:t>
            </w:r>
            <w:proofErr w:type="spellEnd"/>
            <w:r w:rsidRPr="004B337C">
              <w:rPr>
                <w:shd w:val="clear" w:color="auto" w:fill="FFFFFF"/>
              </w:rPr>
              <w:t>, UK: Cambridge, MA, ©2010</w:t>
            </w:r>
            <w:r w:rsidRPr="004B337C">
              <w:rPr>
                <w:rStyle w:val="apple-converted-space"/>
                <w:shd w:val="clear" w:color="auto" w:fill="FFFFFF"/>
              </w:rPr>
              <w:t> </w:t>
            </w:r>
            <w:r w:rsidRPr="004B337C">
              <w:t>[cit. 2022-09-11]</w:t>
            </w:r>
            <w:r w:rsidRPr="004B337C">
              <w:rPr>
                <w:shd w:val="clear" w:color="auto" w:fill="FFFFFF"/>
              </w:rPr>
              <w:t>. Dostupné z: https://ebookcentral.proquest.com/lib/natl-ebooks/detail.action?docID=554596.</w:t>
            </w:r>
          </w:p>
          <w:p w14:paraId="0E247D63" w14:textId="77777777" w:rsidR="004B337C" w:rsidRPr="004B337C" w:rsidRDefault="004B337C" w:rsidP="004B337C">
            <w:pPr>
              <w:jc w:val="both"/>
              <w:rPr>
                <w:b/>
              </w:rPr>
            </w:pPr>
            <w:r w:rsidRPr="004B337C">
              <w:rPr>
                <w:b/>
              </w:rPr>
              <w:t>Doporučená:</w:t>
            </w:r>
          </w:p>
          <w:p w14:paraId="28EAF0F2" w14:textId="77777777" w:rsidR="004B337C" w:rsidRPr="004B337C" w:rsidRDefault="004B337C" w:rsidP="004B337C">
            <w:r w:rsidRPr="004B337C">
              <w:rPr>
                <w:caps/>
              </w:rPr>
              <w:t>MACCANNELL</w:t>
            </w:r>
            <w:r w:rsidRPr="004B337C">
              <w:rPr>
                <w:shd w:val="clear" w:color="auto" w:fill="FFFFFF"/>
              </w:rPr>
              <w:t>, Dean.</w:t>
            </w:r>
            <w:r w:rsidRPr="004B337C">
              <w:rPr>
                <w:rStyle w:val="apple-converted-space"/>
                <w:shd w:val="clear" w:color="auto" w:fill="FFFFFF"/>
              </w:rPr>
              <w:t> </w:t>
            </w:r>
            <w:proofErr w:type="spellStart"/>
            <w:r w:rsidRPr="004B337C">
              <w:rPr>
                <w:i/>
                <w:iCs/>
              </w:rPr>
              <w:t>The</w:t>
            </w:r>
            <w:proofErr w:type="spellEnd"/>
            <w:r w:rsidRPr="004B337C">
              <w:rPr>
                <w:i/>
                <w:iCs/>
              </w:rPr>
              <w:t xml:space="preserve"> </w:t>
            </w:r>
            <w:proofErr w:type="spellStart"/>
            <w:r w:rsidRPr="004B337C">
              <w:rPr>
                <w:i/>
                <w:iCs/>
              </w:rPr>
              <w:t>tourist</w:t>
            </w:r>
            <w:proofErr w:type="spellEnd"/>
            <w:r w:rsidRPr="004B337C">
              <w:rPr>
                <w:i/>
                <w:iCs/>
              </w:rPr>
              <w:t xml:space="preserve">: a </w:t>
            </w:r>
            <w:proofErr w:type="spellStart"/>
            <w:r w:rsidRPr="004B337C">
              <w:rPr>
                <w:i/>
                <w:iCs/>
              </w:rPr>
              <w:t>new</w:t>
            </w:r>
            <w:proofErr w:type="spellEnd"/>
            <w:r w:rsidRPr="004B337C">
              <w:rPr>
                <w:i/>
                <w:iCs/>
              </w:rPr>
              <w:t xml:space="preserve"> </w:t>
            </w:r>
            <w:proofErr w:type="spellStart"/>
            <w:r w:rsidRPr="004B337C">
              <w:rPr>
                <w:i/>
                <w:iCs/>
              </w:rPr>
              <w:t>theory</w:t>
            </w:r>
            <w:proofErr w:type="spellEnd"/>
            <w:r w:rsidRPr="004B337C">
              <w:rPr>
                <w:i/>
                <w:iCs/>
              </w:rPr>
              <w:t xml:space="preserve"> </w:t>
            </w:r>
            <w:proofErr w:type="spellStart"/>
            <w:r w:rsidRPr="004B337C">
              <w:rPr>
                <w:i/>
                <w:iCs/>
              </w:rPr>
              <w:t>of</w:t>
            </w:r>
            <w:proofErr w:type="spellEnd"/>
            <w:r w:rsidRPr="004B337C">
              <w:rPr>
                <w:i/>
                <w:iCs/>
              </w:rPr>
              <w:t xml:space="preserve"> </w:t>
            </w:r>
            <w:proofErr w:type="spellStart"/>
            <w:r w:rsidRPr="004B337C">
              <w:rPr>
                <w:i/>
                <w:iCs/>
              </w:rPr>
              <w:t>the</w:t>
            </w:r>
            <w:proofErr w:type="spellEnd"/>
            <w:r w:rsidRPr="004B337C">
              <w:rPr>
                <w:i/>
                <w:iCs/>
              </w:rPr>
              <w:t xml:space="preserve"> </w:t>
            </w:r>
            <w:proofErr w:type="spellStart"/>
            <w:r w:rsidRPr="004B337C">
              <w:rPr>
                <w:i/>
                <w:iCs/>
              </w:rPr>
              <w:t>leisure</w:t>
            </w:r>
            <w:proofErr w:type="spellEnd"/>
            <w:r w:rsidRPr="004B337C">
              <w:rPr>
                <w:i/>
                <w:iCs/>
              </w:rPr>
              <w:t xml:space="preserve"> </w:t>
            </w:r>
            <w:proofErr w:type="spellStart"/>
            <w:r w:rsidRPr="004B337C">
              <w:rPr>
                <w:i/>
                <w:iCs/>
              </w:rPr>
              <w:t>class</w:t>
            </w:r>
            <w:proofErr w:type="spellEnd"/>
            <w:r w:rsidRPr="004B337C">
              <w:rPr>
                <w:shd w:val="clear" w:color="auto" w:fill="FFFFFF"/>
              </w:rPr>
              <w:t xml:space="preserve">. London: </w:t>
            </w:r>
            <w:proofErr w:type="spellStart"/>
            <w:r w:rsidRPr="004B337C">
              <w:rPr>
                <w:shd w:val="clear" w:color="auto" w:fill="FFFFFF"/>
              </w:rPr>
              <w:t>Macmillan</w:t>
            </w:r>
            <w:proofErr w:type="spellEnd"/>
            <w:r w:rsidRPr="004B337C">
              <w:rPr>
                <w:shd w:val="clear" w:color="auto" w:fill="FFFFFF"/>
              </w:rPr>
              <w:t>, 1976.</w:t>
            </w:r>
          </w:p>
          <w:p w14:paraId="582A2D4F" w14:textId="77777777" w:rsidR="004B337C" w:rsidRPr="004B337C" w:rsidRDefault="004B337C" w:rsidP="004B337C">
            <w:pPr>
              <w:rPr>
                <w:shd w:val="clear" w:color="auto" w:fill="FFFFFF"/>
              </w:rPr>
            </w:pPr>
            <w:r w:rsidRPr="004B337C">
              <w:rPr>
                <w:caps/>
              </w:rPr>
              <w:t>MACCANNELL</w:t>
            </w:r>
            <w:r w:rsidRPr="004B337C">
              <w:rPr>
                <w:shd w:val="clear" w:color="auto" w:fill="FFFFFF"/>
              </w:rPr>
              <w:t>, Dean.</w:t>
            </w:r>
            <w:r w:rsidRPr="004B337C">
              <w:rPr>
                <w:rStyle w:val="apple-converted-space"/>
                <w:shd w:val="clear" w:color="auto" w:fill="FFFFFF"/>
              </w:rPr>
              <w:t> </w:t>
            </w:r>
            <w:proofErr w:type="spellStart"/>
            <w:r w:rsidRPr="004B337C">
              <w:rPr>
                <w:i/>
                <w:iCs/>
              </w:rPr>
              <w:t>The</w:t>
            </w:r>
            <w:proofErr w:type="spellEnd"/>
            <w:r w:rsidRPr="004B337C">
              <w:rPr>
                <w:i/>
                <w:iCs/>
              </w:rPr>
              <w:t xml:space="preserve"> </w:t>
            </w:r>
            <w:proofErr w:type="spellStart"/>
            <w:r w:rsidRPr="004B337C">
              <w:rPr>
                <w:i/>
                <w:iCs/>
              </w:rPr>
              <w:t>ethics</w:t>
            </w:r>
            <w:proofErr w:type="spellEnd"/>
            <w:r w:rsidRPr="004B337C">
              <w:rPr>
                <w:i/>
                <w:iCs/>
              </w:rPr>
              <w:t xml:space="preserve"> </w:t>
            </w:r>
            <w:proofErr w:type="spellStart"/>
            <w:r w:rsidRPr="004B337C">
              <w:rPr>
                <w:i/>
                <w:iCs/>
              </w:rPr>
              <w:t>of</w:t>
            </w:r>
            <w:proofErr w:type="spellEnd"/>
            <w:r w:rsidRPr="004B337C">
              <w:rPr>
                <w:i/>
                <w:iCs/>
              </w:rPr>
              <w:t xml:space="preserve"> </w:t>
            </w:r>
            <w:proofErr w:type="spellStart"/>
            <w:r w:rsidRPr="004B337C">
              <w:rPr>
                <w:i/>
                <w:iCs/>
              </w:rPr>
              <w:t>sightseeing</w:t>
            </w:r>
            <w:proofErr w:type="spellEnd"/>
            <w:r w:rsidRPr="004B337C">
              <w:rPr>
                <w:rStyle w:val="apple-converted-space"/>
                <w:shd w:val="clear" w:color="auto" w:fill="FFFFFF"/>
              </w:rPr>
              <w:t> </w:t>
            </w:r>
            <w:r w:rsidRPr="004B337C">
              <w:rPr>
                <w:shd w:val="clear" w:color="auto" w:fill="FFFFFF"/>
              </w:rPr>
              <w:t xml:space="preserve">[online]. </w:t>
            </w:r>
            <w:proofErr w:type="spellStart"/>
            <w:r w:rsidRPr="004B337C">
              <w:rPr>
                <w:shd w:val="clear" w:color="auto" w:fill="FFFFFF"/>
              </w:rPr>
              <w:t>Berkeley</w:t>
            </w:r>
            <w:proofErr w:type="spellEnd"/>
            <w:r w:rsidRPr="004B337C">
              <w:rPr>
                <w:shd w:val="clear" w:color="auto" w:fill="FFFFFF"/>
              </w:rPr>
              <w:t xml:space="preserve">: University </w:t>
            </w:r>
            <w:proofErr w:type="spellStart"/>
            <w:r w:rsidRPr="004B337C">
              <w:rPr>
                <w:shd w:val="clear" w:color="auto" w:fill="FFFFFF"/>
              </w:rPr>
              <w:t>of</w:t>
            </w:r>
            <w:proofErr w:type="spellEnd"/>
            <w:r w:rsidRPr="004B337C">
              <w:rPr>
                <w:shd w:val="clear" w:color="auto" w:fill="FFFFFF"/>
              </w:rPr>
              <w:t xml:space="preserve"> </w:t>
            </w:r>
            <w:proofErr w:type="spellStart"/>
            <w:r w:rsidRPr="004B337C">
              <w:rPr>
                <w:shd w:val="clear" w:color="auto" w:fill="FFFFFF"/>
              </w:rPr>
              <w:t>California</w:t>
            </w:r>
            <w:proofErr w:type="spellEnd"/>
            <w:r w:rsidRPr="004B337C">
              <w:rPr>
                <w:shd w:val="clear" w:color="auto" w:fill="FFFFFF"/>
              </w:rPr>
              <w:t xml:space="preserve"> </w:t>
            </w:r>
            <w:proofErr w:type="spellStart"/>
            <w:r w:rsidRPr="004B337C">
              <w:rPr>
                <w:shd w:val="clear" w:color="auto" w:fill="FFFFFF"/>
              </w:rPr>
              <w:t>Press</w:t>
            </w:r>
            <w:proofErr w:type="spellEnd"/>
            <w:r w:rsidRPr="004B337C">
              <w:rPr>
                <w:shd w:val="clear" w:color="auto" w:fill="FFFFFF"/>
              </w:rPr>
              <w:t>, ©2010</w:t>
            </w:r>
            <w:r w:rsidRPr="004B337C">
              <w:rPr>
                <w:rStyle w:val="apple-converted-space"/>
                <w:shd w:val="clear" w:color="auto" w:fill="FFFFFF"/>
              </w:rPr>
              <w:t> </w:t>
            </w:r>
            <w:r w:rsidRPr="004B337C">
              <w:t>[cit. 2022-09-11]</w:t>
            </w:r>
            <w:r w:rsidRPr="004B337C">
              <w:rPr>
                <w:shd w:val="clear" w:color="auto" w:fill="FFFFFF"/>
              </w:rPr>
              <w:t xml:space="preserve">. Dostupné z: </w:t>
            </w:r>
            <w:hyperlink r:id="rId30" w:history="1">
              <w:r w:rsidRPr="004B337C">
                <w:rPr>
                  <w:rStyle w:val="Hypertextovodkaz"/>
                  <w:color w:val="auto"/>
                  <w:u w:val="none"/>
                  <w:shd w:val="clear" w:color="auto" w:fill="FFFFFF"/>
                </w:rPr>
                <w:t>https://ebookcentral.proquest.com/lib/natl-ebooks/detail.action?docID=685410</w:t>
              </w:r>
            </w:hyperlink>
            <w:r w:rsidRPr="004B337C">
              <w:rPr>
                <w:shd w:val="clear" w:color="auto" w:fill="FFFFFF"/>
              </w:rPr>
              <w:t>.</w:t>
            </w:r>
          </w:p>
          <w:p w14:paraId="65190EC8" w14:textId="77777777" w:rsidR="004B337C" w:rsidRPr="004B337C" w:rsidRDefault="004B337C" w:rsidP="004B337C">
            <w:r w:rsidRPr="004B337C">
              <w:t xml:space="preserve">BURNS P. M., NOVELLI, M. </w:t>
            </w:r>
            <w:proofErr w:type="spellStart"/>
            <w:r w:rsidRPr="004B337C">
              <w:t>Tourism</w:t>
            </w:r>
            <w:proofErr w:type="spellEnd"/>
            <w:r w:rsidRPr="004B337C">
              <w:t xml:space="preserve"> and </w:t>
            </w:r>
            <w:proofErr w:type="spellStart"/>
            <w:r w:rsidRPr="004B337C">
              <w:t>Social</w:t>
            </w:r>
            <w:proofErr w:type="spellEnd"/>
            <w:r w:rsidRPr="004B337C">
              <w:t xml:space="preserve"> </w:t>
            </w:r>
            <w:proofErr w:type="spellStart"/>
            <w:r w:rsidRPr="004B337C">
              <w:t>Identities</w:t>
            </w:r>
            <w:proofErr w:type="spellEnd"/>
            <w:r w:rsidRPr="004B337C">
              <w:t xml:space="preserve">: </w:t>
            </w:r>
            <w:proofErr w:type="spellStart"/>
            <w:r w:rsidRPr="004B337C">
              <w:t>Global</w:t>
            </w:r>
            <w:proofErr w:type="spellEnd"/>
            <w:r w:rsidRPr="004B337C">
              <w:t xml:space="preserve"> </w:t>
            </w:r>
            <w:proofErr w:type="spellStart"/>
            <w:r w:rsidRPr="004B337C">
              <w:t>Frameworks</w:t>
            </w:r>
            <w:proofErr w:type="spellEnd"/>
            <w:r w:rsidRPr="004B337C">
              <w:t xml:space="preserve"> and </w:t>
            </w:r>
            <w:proofErr w:type="spellStart"/>
            <w:r w:rsidRPr="004B337C">
              <w:t>Local</w:t>
            </w:r>
            <w:proofErr w:type="spellEnd"/>
            <w:r w:rsidRPr="004B337C">
              <w:t xml:space="preserve"> </w:t>
            </w:r>
            <w:proofErr w:type="spellStart"/>
            <w:r w:rsidRPr="004B337C">
              <w:t>Realities</w:t>
            </w:r>
            <w:proofErr w:type="spellEnd"/>
            <w:r w:rsidRPr="004B337C">
              <w:t>. 2006.</w:t>
            </w:r>
          </w:p>
          <w:p w14:paraId="0D58FBC1" w14:textId="77777777" w:rsidR="004B337C" w:rsidRPr="004B337C" w:rsidRDefault="004B337C" w:rsidP="004B337C">
            <w:r w:rsidRPr="004B337C">
              <w:t xml:space="preserve">ISBN 0080450741. </w:t>
            </w:r>
          </w:p>
          <w:p w14:paraId="29BEE093" w14:textId="77777777" w:rsidR="004B337C" w:rsidRPr="004B337C" w:rsidRDefault="004B337C" w:rsidP="004B337C">
            <w:r w:rsidRPr="004B337C">
              <w:rPr>
                <w:caps/>
              </w:rPr>
              <w:lastRenderedPageBreak/>
              <w:t>DE BOTTON</w:t>
            </w:r>
            <w:r w:rsidRPr="004B337C">
              <w:rPr>
                <w:shd w:val="clear" w:color="auto" w:fill="FFFFFF"/>
              </w:rPr>
              <w:t>, Alain.</w:t>
            </w:r>
            <w:r w:rsidRPr="004B337C">
              <w:rPr>
                <w:rStyle w:val="apple-converted-space"/>
                <w:shd w:val="clear" w:color="auto" w:fill="FFFFFF"/>
              </w:rPr>
              <w:t> </w:t>
            </w:r>
            <w:r w:rsidRPr="004B337C">
              <w:rPr>
                <w:i/>
                <w:iCs/>
              </w:rPr>
              <w:t>Umění cestovat</w:t>
            </w:r>
            <w:r w:rsidRPr="004B337C">
              <w:rPr>
                <w:shd w:val="clear" w:color="auto" w:fill="FFFFFF"/>
              </w:rPr>
              <w:t xml:space="preserve">. Zlín: Kniha </w:t>
            </w:r>
            <w:proofErr w:type="spellStart"/>
            <w:r w:rsidRPr="004B337C">
              <w:rPr>
                <w:shd w:val="clear" w:color="auto" w:fill="FFFFFF"/>
              </w:rPr>
              <w:t>Zlin</w:t>
            </w:r>
            <w:proofErr w:type="spellEnd"/>
            <w:r w:rsidRPr="004B337C">
              <w:rPr>
                <w:shd w:val="clear" w:color="auto" w:fill="FFFFFF"/>
              </w:rPr>
              <w:t xml:space="preserve">, 2010. </w:t>
            </w:r>
            <w:proofErr w:type="spellStart"/>
            <w:r w:rsidRPr="004B337C">
              <w:rPr>
                <w:shd w:val="clear" w:color="auto" w:fill="FFFFFF"/>
              </w:rPr>
              <w:t>Tema</w:t>
            </w:r>
            <w:proofErr w:type="spellEnd"/>
            <w:r w:rsidRPr="004B337C">
              <w:rPr>
                <w:shd w:val="clear" w:color="auto" w:fill="FFFFFF"/>
              </w:rPr>
              <w:t>; sv. 7.</w:t>
            </w:r>
            <w:r w:rsidRPr="004B337C">
              <w:rPr>
                <w:rStyle w:val="apple-converted-space"/>
                <w:shd w:val="clear" w:color="auto" w:fill="FFFFFF"/>
              </w:rPr>
              <w:t> </w:t>
            </w:r>
            <w:r w:rsidRPr="004B337C">
              <w:t>ISBN 978-80-87162-92-7</w:t>
            </w:r>
            <w:r w:rsidRPr="004B337C">
              <w:rPr>
                <w:shd w:val="clear" w:color="auto" w:fill="FFFFFF"/>
              </w:rPr>
              <w:t>.</w:t>
            </w:r>
          </w:p>
          <w:p w14:paraId="69C36942" w14:textId="1ABA297E" w:rsidR="004B337C" w:rsidRPr="00B65AE5" w:rsidRDefault="004B337C" w:rsidP="004B337C">
            <w:pPr>
              <w:pStyle w:val="Normlnweb"/>
              <w:spacing w:before="0" w:beforeAutospacing="0" w:after="0" w:afterAutospacing="0"/>
              <w:rPr>
                <w:sz w:val="20"/>
                <w:szCs w:val="20"/>
              </w:rPr>
            </w:pPr>
            <w:r w:rsidRPr="004B337C">
              <w:rPr>
                <w:sz w:val="20"/>
                <w:szCs w:val="20"/>
              </w:rPr>
              <w:t>www.unesco.org/culture/worldreport/</w:t>
            </w:r>
            <w:r w:rsidRPr="004B337C">
              <w:rPr>
                <w:sz w:val="20"/>
                <w:szCs w:val="20"/>
              </w:rPr>
              <w:br/>
              <w:t>www.unwto.org</w:t>
            </w:r>
          </w:p>
        </w:tc>
      </w:tr>
    </w:tbl>
    <w:p w14:paraId="04AB6959" w14:textId="366165BA" w:rsidR="000E3D85" w:rsidRDefault="000878B9" w:rsidP="00415DA8">
      <w:r>
        <w:lastRenderedPageBreak/>
        <w:br w:type="page"/>
      </w:r>
    </w:p>
    <w:tbl>
      <w:tblPr>
        <w:tblW w:w="97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1"/>
        <w:gridCol w:w="565"/>
        <w:gridCol w:w="1128"/>
        <w:gridCol w:w="880"/>
        <w:gridCol w:w="803"/>
        <w:gridCol w:w="2130"/>
        <w:gridCol w:w="534"/>
        <w:gridCol w:w="673"/>
      </w:tblGrid>
      <w:tr w:rsidR="004C1F75" w:rsidRPr="004C1F75" w14:paraId="623675EC" w14:textId="77777777" w:rsidTr="009B0B6F">
        <w:tc>
          <w:tcPr>
            <w:tcW w:w="9764"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65E141E" w14:textId="77777777" w:rsidR="004C1F75" w:rsidRPr="004C1F75" w:rsidRDefault="004C1F75" w:rsidP="004C1F75">
            <w:pPr>
              <w:jc w:val="both"/>
              <w:textAlignment w:val="baseline"/>
              <w:rPr>
                <w:rFonts w:ascii="Segoe UI" w:hAnsi="Segoe UI" w:cs="Segoe UI"/>
                <w:sz w:val="18"/>
                <w:szCs w:val="18"/>
              </w:rPr>
            </w:pPr>
            <w:r w:rsidRPr="004C1F75">
              <w:rPr>
                <w:b/>
                <w:bCs/>
                <w:sz w:val="28"/>
                <w:szCs w:val="28"/>
              </w:rPr>
              <w:lastRenderedPageBreak/>
              <w:t>B-III – Charakteristika studijního předmětu</w:t>
            </w:r>
            <w:r w:rsidRPr="004C1F75">
              <w:rPr>
                <w:sz w:val="28"/>
                <w:szCs w:val="28"/>
              </w:rPr>
              <w:t> </w:t>
            </w:r>
          </w:p>
        </w:tc>
      </w:tr>
      <w:tr w:rsidR="004C1F75" w:rsidRPr="004C1F75" w14:paraId="4B0EAA42" w14:textId="77777777" w:rsidTr="009B0B6F">
        <w:tc>
          <w:tcPr>
            <w:tcW w:w="3051" w:type="dxa"/>
            <w:tcBorders>
              <w:top w:val="double" w:sz="6" w:space="0" w:color="auto"/>
              <w:left w:val="single" w:sz="6" w:space="0" w:color="auto"/>
              <w:bottom w:val="single" w:sz="6" w:space="0" w:color="auto"/>
              <w:right w:val="single" w:sz="6" w:space="0" w:color="auto"/>
            </w:tcBorders>
            <w:shd w:val="clear" w:color="auto" w:fill="F7CAAC"/>
            <w:hideMark/>
          </w:tcPr>
          <w:p w14:paraId="5E56D352" w14:textId="77777777" w:rsidR="004C1F75" w:rsidRPr="004C1F75" w:rsidRDefault="004C1F75" w:rsidP="004C1F75">
            <w:pPr>
              <w:textAlignment w:val="baseline"/>
              <w:rPr>
                <w:rFonts w:ascii="Segoe UI" w:hAnsi="Segoe UI" w:cs="Segoe UI"/>
                <w:sz w:val="18"/>
                <w:szCs w:val="18"/>
              </w:rPr>
            </w:pPr>
            <w:r w:rsidRPr="004C1F75">
              <w:rPr>
                <w:b/>
                <w:bCs/>
              </w:rPr>
              <w:t>Název studijního předmětu</w:t>
            </w:r>
            <w:r w:rsidRPr="004C1F75">
              <w:t> </w:t>
            </w:r>
          </w:p>
        </w:tc>
        <w:tc>
          <w:tcPr>
            <w:tcW w:w="6713" w:type="dxa"/>
            <w:gridSpan w:val="7"/>
            <w:tcBorders>
              <w:top w:val="double" w:sz="6" w:space="0" w:color="auto"/>
              <w:left w:val="single" w:sz="6" w:space="0" w:color="auto"/>
              <w:bottom w:val="single" w:sz="6" w:space="0" w:color="auto"/>
              <w:right w:val="single" w:sz="6" w:space="0" w:color="auto"/>
            </w:tcBorders>
            <w:shd w:val="clear" w:color="auto" w:fill="auto"/>
            <w:hideMark/>
          </w:tcPr>
          <w:p w14:paraId="43F5E2E8" w14:textId="77777777" w:rsidR="004C1F75" w:rsidRPr="004C1F75" w:rsidRDefault="004C1F75" w:rsidP="004C1F75">
            <w:pPr>
              <w:jc w:val="both"/>
              <w:textAlignment w:val="baseline"/>
              <w:rPr>
                <w:rFonts w:ascii="Segoe UI" w:hAnsi="Segoe UI" w:cs="Segoe UI"/>
                <w:sz w:val="18"/>
                <w:szCs w:val="18"/>
              </w:rPr>
            </w:pPr>
            <w:r w:rsidRPr="004C1F75">
              <w:t>Kurátorství nových médií </w:t>
            </w:r>
          </w:p>
        </w:tc>
      </w:tr>
      <w:tr w:rsidR="004C1F75" w:rsidRPr="004C1F75" w14:paraId="5B61B3E2"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0CA686DD" w14:textId="77777777" w:rsidR="004C1F75" w:rsidRPr="004C1F75" w:rsidRDefault="004C1F75" w:rsidP="004C1F75">
            <w:pPr>
              <w:textAlignment w:val="baseline"/>
              <w:rPr>
                <w:rFonts w:ascii="Segoe UI" w:hAnsi="Segoe UI" w:cs="Segoe UI"/>
                <w:sz w:val="18"/>
                <w:szCs w:val="18"/>
              </w:rPr>
            </w:pPr>
            <w:r w:rsidRPr="004C1F75">
              <w:rPr>
                <w:b/>
                <w:bCs/>
              </w:rPr>
              <w:t>Typ předmětu</w:t>
            </w:r>
            <w:r w:rsidRPr="004C1F75">
              <w:t> </w:t>
            </w:r>
          </w:p>
        </w:tc>
        <w:tc>
          <w:tcPr>
            <w:tcW w:w="3376" w:type="dxa"/>
            <w:gridSpan w:val="4"/>
            <w:tcBorders>
              <w:top w:val="single" w:sz="6" w:space="0" w:color="auto"/>
              <w:left w:val="single" w:sz="6" w:space="0" w:color="auto"/>
              <w:bottom w:val="single" w:sz="6" w:space="0" w:color="auto"/>
              <w:right w:val="single" w:sz="6" w:space="0" w:color="auto"/>
            </w:tcBorders>
            <w:shd w:val="clear" w:color="auto" w:fill="auto"/>
            <w:hideMark/>
          </w:tcPr>
          <w:p w14:paraId="6B907A70" w14:textId="77777777" w:rsidR="004C1F75" w:rsidRPr="004C1F75" w:rsidRDefault="004C1F75" w:rsidP="004C1F75">
            <w:pPr>
              <w:jc w:val="both"/>
              <w:textAlignment w:val="baseline"/>
              <w:rPr>
                <w:rFonts w:ascii="Segoe UI" w:hAnsi="Segoe UI" w:cs="Segoe UI"/>
                <w:sz w:val="18"/>
                <w:szCs w:val="18"/>
              </w:rPr>
            </w:pPr>
            <w:r w:rsidRPr="004C1F75">
              <w:t>povinný </w:t>
            </w:r>
          </w:p>
        </w:tc>
        <w:tc>
          <w:tcPr>
            <w:tcW w:w="2664"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20B616B2" w14:textId="77777777" w:rsidR="004C1F75" w:rsidRPr="004C1F75" w:rsidRDefault="004C1F75" w:rsidP="004C1F75">
            <w:pPr>
              <w:jc w:val="both"/>
              <w:textAlignment w:val="baseline"/>
              <w:rPr>
                <w:rFonts w:ascii="Segoe UI" w:hAnsi="Segoe UI" w:cs="Segoe UI"/>
                <w:sz w:val="18"/>
                <w:szCs w:val="18"/>
              </w:rPr>
            </w:pPr>
            <w:r w:rsidRPr="004C1F75">
              <w:rPr>
                <w:b/>
                <w:bCs/>
              </w:rPr>
              <w:t>doporučený ročník / semestr</w:t>
            </w:r>
            <w:r w:rsidRPr="004C1F75">
              <w:t> </w:t>
            </w:r>
          </w:p>
        </w:tc>
        <w:tc>
          <w:tcPr>
            <w:tcW w:w="673" w:type="dxa"/>
            <w:tcBorders>
              <w:top w:val="single" w:sz="6" w:space="0" w:color="auto"/>
              <w:left w:val="single" w:sz="6" w:space="0" w:color="auto"/>
              <w:bottom w:val="single" w:sz="6" w:space="0" w:color="auto"/>
              <w:right w:val="single" w:sz="6" w:space="0" w:color="auto"/>
            </w:tcBorders>
            <w:shd w:val="clear" w:color="auto" w:fill="auto"/>
            <w:hideMark/>
          </w:tcPr>
          <w:p w14:paraId="049175D2" w14:textId="77777777" w:rsidR="004C1F75" w:rsidRPr="004C1F75" w:rsidRDefault="004C1F75" w:rsidP="004C1F75">
            <w:pPr>
              <w:jc w:val="both"/>
              <w:textAlignment w:val="baseline"/>
              <w:rPr>
                <w:rFonts w:ascii="Segoe UI" w:hAnsi="Segoe UI" w:cs="Segoe UI"/>
                <w:sz w:val="18"/>
                <w:szCs w:val="18"/>
              </w:rPr>
            </w:pPr>
            <w:r w:rsidRPr="004C1F75">
              <w:t>1/ZS </w:t>
            </w:r>
          </w:p>
        </w:tc>
      </w:tr>
      <w:tr w:rsidR="004C1F75" w:rsidRPr="004C1F75" w14:paraId="1E15012E"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4E3EC097" w14:textId="77777777" w:rsidR="004C1F75" w:rsidRPr="004C1F75" w:rsidRDefault="004C1F75" w:rsidP="004C1F75">
            <w:pPr>
              <w:textAlignment w:val="baseline"/>
              <w:rPr>
                <w:rFonts w:ascii="Segoe UI" w:hAnsi="Segoe UI" w:cs="Segoe UI"/>
                <w:sz w:val="18"/>
                <w:szCs w:val="18"/>
              </w:rPr>
            </w:pPr>
            <w:r w:rsidRPr="004C1F75">
              <w:rPr>
                <w:b/>
                <w:bCs/>
              </w:rPr>
              <w:t>Rozsah studijního předmětu</w:t>
            </w:r>
            <w:r w:rsidRPr="004C1F75">
              <w:t> </w:t>
            </w:r>
          </w:p>
        </w:tc>
        <w:tc>
          <w:tcPr>
            <w:tcW w:w="169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86F3260" w14:textId="77777777" w:rsidR="004C1F75" w:rsidRPr="004C1F75" w:rsidRDefault="004C1F75" w:rsidP="004C1F75">
            <w:pPr>
              <w:jc w:val="both"/>
              <w:textAlignment w:val="baseline"/>
              <w:rPr>
                <w:rFonts w:ascii="Segoe UI" w:hAnsi="Segoe UI" w:cs="Segoe UI"/>
                <w:sz w:val="18"/>
                <w:szCs w:val="18"/>
              </w:rPr>
            </w:pPr>
            <w:r w:rsidRPr="004C1F75">
              <w:t>26c </w:t>
            </w:r>
          </w:p>
        </w:tc>
        <w:tc>
          <w:tcPr>
            <w:tcW w:w="880" w:type="dxa"/>
            <w:tcBorders>
              <w:top w:val="single" w:sz="6" w:space="0" w:color="auto"/>
              <w:left w:val="single" w:sz="6" w:space="0" w:color="auto"/>
              <w:bottom w:val="single" w:sz="6" w:space="0" w:color="auto"/>
              <w:right w:val="single" w:sz="6" w:space="0" w:color="auto"/>
            </w:tcBorders>
            <w:shd w:val="clear" w:color="auto" w:fill="F7CAAC"/>
            <w:hideMark/>
          </w:tcPr>
          <w:p w14:paraId="3CEC7EB1" w14:textId="77777777" w:rsidR="004C1F75" w:rsidRPr="004C1F75" w:rsidRDefault="004C1F75" w:rsidP="004C1F75">
            <w:pPr>
              <w:jc w:val="both"/>
              <w:textAlignment w:val="baseline"/>
              <w:rPr>
                <w:rFonts w:ascii="Segoe UI" w:hAnsi="Segoe UI" w:cs="Segoe UI"/>
                <w:sz w:val="18"/>
                <w:szCs w:val="18"/>
              </w:rPr>
            </w:pPr>
            <w:r w:rsidRPr="004C1F75">
              <w:rPr>
                <w:b/>
                <w:bCs/>
              </w:rPr>
              <w:t>hod. </w:t>
            </w:r>
            <w:r w:rsidRPr="004C1F75">
              <w:t> </w:t>
            </w:r>
          </w:p>
        </w:tc>
        <w:tc>
          <w:tcPr>
            <w:tcW w:w="803" w:type="dxa"/>
            <w:tcBorders>
              <w:top w:val="single" w:sz="6" w:space="0" w:color="auto"/>
              <w:left w:val="single" w:sz="6" w:space="0" w:color="auto"/>
              <w:bottom w:val="single" w:sz="6" w:space="0" w:color="auto"/>
              <w:right w:val="single" w:sz="6" w:space="0" w:color="auto"/>
            </w:tcBorders>
            <w:shd w:val="clear" w:color="auto" w:fill="auto"/>
            <w:hideMark/>
          </w:tcPr>
          <w:p w14:paraId="57C522C4" w14:textId="77777777" w:rsidR="004C1F75" w:rsidRPr="004C1F75" w:rsidRDefault="004C1F75" w:rsidP="004C1F75">
            <w:pPr>
              <w:jc w:val="both"/>
              <w:textAlignment w:val="baseline"/>
              <w:rPr>
                <w:rFonts w:ascii="Segoe UI" w:hAnsi="Segoe UI" w:cs="Segoe UI"/>
                <w:sz w:val="18"/>
                <w:szCs w:val="18"/>
              </w:rPr>
            </w:pPr>
            <w:r w:rsidRPr="004C1F75">
              <w:t>26 </w:t>
            </w:r>
          </w:p>
        </w:tc>
        <w:tc>
          <w:tcPr>
            <w:tcW w:w="2130" w:type="dxa"/>
            <w:tcBorders>
              <w:top w:val="single" w:sz="6" w:space="0" w:color="auto"/>
              <w:left w:val="single" w:sz="6" w:space="0" w:color="auto"/>
              <w:bottom w:val="single" w:sz="6" w:space="0" w:color="auto"/>
              <w:right w:val="single" w:sz="6" w:space="0" w:color="auto"/>
            </w:tcBorders>
            <w:shd w:val="clear" w:color="auto" w:fill="F7CAAC"/>
            <w:hideMark/>
          </w:tcPr>
          <w:p w14:paraId="40D3AA92" w14:textId="77777777" w:rsidR="004C1F75" w:rsidRPr="004C1F75" w:rsidRDefault="004C1F75" w:rsidP="004C1F75">
            <w:pPr>
              <w:jc w:val="both"/>
              <w:textAlignment w:val="baseline"/>
              <w:rPr>
                <w:rFonts w:ascii="Segoe UI" w:hAnsi="Segoe UI" w:cs="Segoe UI"/>
                <w:sz w:val="18"/>
                <w:szCs w:val="18"/>
              </w:rPr>
            </w:pPr>
            <w:r w:rsidRPr="004C1F75">
              <w:rPr>
                <w:b/>
                <w:bCs/>
              </w:rPr>
              <w:t>kreditů</w:t>
            </w:r>
            <w:r w:rsidRPr="004C1F75">
              <w:t> </w:t>
            </w:r>
          </w:p>
        </w:tc>
        <w:tc>
          <w:tcPr>
            <w:tcW w:w="12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437610" w14:textId="77777777" w:rsidR="004C1F75" w:rsidRPr="004C1F75" w:rsidRDefault="004C1F75" w:rsidP="004C1F75">
            <w:pPr>
              <w:jc w:val="both"/>
              <w:textAlignment w:val="baseline"/>
              <w:rPr>
                <w:rFonts w:ascii="Segoe UI" w:hAnsi="Segoe UI" w:cs="Segoe UI"/>
                <w:sz w:val="18"/>
                <w:szCs w:val="18"/>
              </w:rPr>
            </w:pPr>
            <w:r w:rsidRPr="004C1F75">
              <w:t>2 </w:t>
            </w:r>
          </w:p>
        </w:tc>
      </w:tr>
      <w:tr w:rsidR="004C1F75" w:rsidRPr="004C1F75" w14:paraId="4B1F3ACF"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26DB127C" w14:textId="77777777" w:rsidR="004C1F75" w:rsidRPr="004C1F75" w:rsidRDefault="004C1F75" w:rsidP="004C1F75">
            <w:pPr>
              <w:textAlignment w:val="baseline"/>
              <w:rPr>
                <w:rFonts w:ascii="Segoe UI" w:hAnsi="Segoe UI" w:cs="Segoe UI"/>
                <w:sz w:val="18"/>
                <w:szCs w:val="18"/>
              </w:rPr>
            </w:pPr>
            <w:r w:rsidRPr="004C1F75">
              <w:rPr>
                <w:b/>
                <w:bCs/>
              </w:rPr>
              <w:t xml:space="preserve">Prerekvizity, </w:t>
            </w:r>
            <w:proofErr w:type="spellStart"/>
            <w:r w:rsidRPr="004C1F75">
              <w:rPr>
                <w:b/>
                <w:bCs/>
              </w:rPr>
              <w:t>korekvizity</w:t>
            </w:r>
            <w:proofErr w:type="spellEnd"/>
            <w:r w:rsidRPr="004C1F75">
              <w:rPr>
                <w:b/>
                <w:bCs/>
              </w:rPr>
              <w:t>, ekvivalence</w:t>
            </w:r>
            <w:r w:rsidRPr="004C1F75">
              <w:t> </w:t>
            </w:r>
          </w:p>
        </w:tc>
        <w:tc>
          <w:tcPr>
            <w:tcW w:w="6713" w:type="dxa"/>
            <w:gridSpan w:val="7"/>
            <w:tcBorders>
              <w:top w:val="single" w:sz="6" w:space="0" w:color="auto"/>
              <w:left w:val="single" w:sz="6" w:space="0" w:color="auto"/>
              <w:bottom w:val="single" w:sz="6" w:space="0" w:color="auto"/>
              <w:right w:val="single" w:sz="6" w:space="0" w:color="auto"/>
            </w:tcBorders>
            <w:shd w:val="clear" w:color="auto" w:fill="auto"/>
            <w:hideMark/>
          </w:tcPr>
          <w:p w14:paraId="3D60F18B" w14:textId="3F0BCB0F" w:rsidR="004C1F75" w:rsidRPr="004C1F75" w:rsidRDefault="004C1F75" w:rsidP="004C1F75">
            <w:pPr>
              <w:jc w:val="both"/>
              <w:textAlignment w:val="baseline"/>
              <w:rPr>
                <w:rFonts w:ascii="Segoe UI" w:hAnsi="Segoe UI" w:cs="Segoe UI"/>
                <w:sz w:val="18"/>
                <w:szCs w:val="18"/>
              </w:rPr>
            </w:pPr>
          </w:p>
        </w:tc>
      </w:tr>
      <w:tr w:rsidR="004C1F75" w:rsidRPr="004C1F75" w14:paraId="08813748"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082004D3" w14:textId="77777777" w:rsidR="004C1F75" w:rsidRPr="004C1F75" w:rsidRDefault="004C1F75" w:rsidP="004C1F75">
            <w:pPr>
              <w:textAlignment w:val="baseline"/>
              <w:rPr>
                <w:rFonts w:ascii="Segoe UI" w:hAnsi="Segoe UI" w:cs="Segoe UI"/>
                <w:sz w:val="18"/>
                <w:szCs w:val="18"/>
              </w:rPr>
            </w:pPr>
            <w:r w:rsidRPr="004C1F75">
              <w:rPr>
                <w:b/>
                <w:bCs/>
              </w:rPr>
              <w:t>Způsob ověření studijních výsledků</w:t>
            </w:r>
            <w:r w:rsidRPr="004C1F75">
              <w:t> </w:t>
            </w:r>
          </w:p>
        </w:tc>
        <w:tc>
          <w:tcPr>
            <w:tcW w:w="3376" w:type="dxa"/>
            <w:gridSpan w:val="4"/>
            <w:tcBorders>
              <w:top w:val="single" w:sz="6" w:space="0" w:color="auto"/>
              <w:left w:val="single" w:sz="6" w:space="0" w:color="auto"/>
              <w:bottom w:val="single" w:sz="6" w:space="0" w:color="auto"/>
              <w:right w:val="single" w:sz="6" w:space="0" w:color="auto"/>
            </w:tcBorders>
            <w:shd w:val="clear" w:color="auto" w:fill="auto"/>
            <w:hideMark/>
          </w:tcPr>
          <w:p w14:paraId="4F65BC29" w14:textId="77777777" w:rsidR="004C1F75" w:rsidRPr="004C1F75" w:rsidRDefault="004C1F75" w:rsidP="004C1F75">
            <w:pPr>
              <w:jc w:val="both"/>
              <w:textAlignment w:val="baseline"/>
              <w:rPr>
                <w:rFonts w:ascii="Segoe UI" w:hAnsi="Segoe UI" w:cs="Segoe UI"/>
                <w:sz w:val="18"/>
                <w:szCs w:val="18"/>
              </w:rPr>
            </w:pPr>
            <w:r w:rsidRPr="004C1F75">
              <w:t>klasifikovaný zápočet </w:t>
            </w:r>
          </w:p>
        </w:tc>
        <w:tc>
          <w:tcPr>
            <w:tcW w:w="2130" w:type="dxa"/>
            <w:tcBorders>
              <w:top w:val="single" w:sz="6" w:space="0" w:color="auto"/>
              <w:left w:val="single" w:sz="6" w:space="0" w:color="auto"/>
              <w:bottom w:val="single" w:sz="6" w:space="0" w:color="auto"/>
              <w:right w:val="single" w:sz="6" w:space="0" w:color="auto"/>
            </w:tcBorders>
            <w:shd w:val="clear" w:color="auto" w:fill="F7CAAC"/>
            <w:hideMark/>
          </w:tcPr>
          <w:p w14:paraId="0CF062DD" w14:textId="77777777" w:rsidR="004C1F75" w:rsidRPr="004C1F75" w:rsidRDefault="004C1F75" w:rsidP="004C1F75">
            <w:pPr>
              <w:jc w:val="both"/>
              <w:textAlignment w:val="baseline"/>
              <w:rPr>
                <w:rFonts w:ascii="Segoe UI" w:hAnsi="Segoe UI" w:cs="Segoe UI"/>
                <w:sz w:val="18"/>
                <w:szCs w:val="18"/>
              </w:rPr>
            </w:pPr>
            <w:r w:rsidRPr="004C1F75">
              <w:rPr>
                <w:b/>
                <w:bCs/>
              </w:rPr>
              <w:t>Forma výuky</w:t>
            </w:r>
            <w:r w:rsidRPr="004C1F75">
              <w:t> </w:t>
            </w:r>
          </w:p>
        </w:tc>
        <w:tc>
          <w:tcPr>
            <w:tcW w:w="12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0D7653" w14:textId="77777777" w:rsidR="004C1F75" w:rsidRPr="004C1F75" w:rsidRDefault="004C1F75" w:rsidP="004C1F75">
            <w:pPr>
              <w:jc w:val="both"/>
              <w:textAlignment w:val="baseline"/>
              <w:rPr>
                <w:rFonts w:ascii="Segoe UI" w:hAnsi="Segoe UI" w:cs="Segoe UI"/>
                <w:sz w:val="18"/>
                <w:szCs w:val="18"/>
              </w:rPr>
            </w:pPr>
            <w:r w:rsidRPr="004C1F75">
              <w:t>cvičení </w:t>
            </w:r>
          </w:p>
        </w:tc>
      </w:tr>
      <w:tr w:rsidR="004C1F75" w:rsidRPr="004C1F75" w14:paraId="2315168C"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603272A3" w14:textId="77777777" w:rsidR="004C1F75" w:rsidRPr="004C1F75" w:rsidRDefault="004C1F75" w:rsidP="004C1F75">
            <w:pPr>
              <w:textAlignment w:val="baseline"/>
              <w:rPr>
                <w:rFonts w:ascii="Segoe UI" w:hAnsi="Segoe UI" w:cs="Segoe UI"/>
                <w:sz w:val="18"/>
                <w:szCs w:val="18"/>
              </w:rPr>
            </w:pPr>
            <w:r w:rsidRPr="004C1F75">
              <w:rPr>
                <w:b/>
                <w:bCs/>
              </w:rPr>
              <w:t>Forma způsobu ověření studijních výsledků a další požadavky na studenta</w:t>
            </w:r>
            <w:r w:rsidRPr="004C1F75">
              <w:t> </w:t>
            </w:r>
          </w:p>
        </w:tc>
        <w:tc>
          <w:tcPr>
            <w:tcW w:w="6713" w:type="dxa"/>
            <w:gridSpan w:val="7"/>
            <w:tcBorders>
              <w:top w:val="single" w:sz="6" w:space="0" w:color="auto"/>
              <w:left w:val="single" w:sz="6" w:space="0" w:color="auto"/>
              <w:bottom w:val="nil"/>
              <w:right w:val="single" w:sz="6" w:space="0" w:color="auto"/>
            </w:tcBorders>
            <w:shd w:val="clear" w:color="auto" w:fill="auto"/>
            <w:hideMark/>
          </w:tcPr>
          <w:p w14:paraId="0A64BAE0" w14:textId="77777777" w:rsidR="004C1F75" w:rsidRPr="004C1F75" w:rsidRDefault="004C1F75" w:rsidP="004C1F75">
            <w:pPr>
              <w:jc w:val="both"/>
              <w:textAlignment w:val="baseline"/>
              <w:rPr>
                <w:rFonts w:ascii="Segoe UI" w:hAnsi="Segoe UI" w:cs="Segoe UI"/>
                <w:sz w:val="18"/>
                <w:szCs w:val="18"/>
              </w:rPr>
            </w:pPr>
            <w:r w:rsidRPr="004C1F75">
              <w:t>písemná, </w:t>
            </w:r>
          </w:p>
          <w:p w14:paraId="5561C6D1" w14:textId="18245C16" w:rsidR="004C1F75" w:rsidRPr="004C1F75" w:rsidRDefault="004C1F75" w:rsidP="004C1F75">
            <w:pPr>
              <w:jc w:val="both"/>
              <w:textAlignment w:val="baseline"/>
              <w:rPr>
                <w:rFonts w:ascii="Segoe UI" w:hAnsi="Segoe UI" w:cs="Segoe UI"/>
                <w:sz w:val="18"/>
                <w:szCs w:val="18"/>
              </w:rPr>
            </w:pPr>
            <w:r w:rsidRPr="004C1F75">
              <w:t xml:space="preserve">70% aktivní účast na </w:t>
            </w:r>
            <w:r w:rsidR="00683280">
              <w:t>výuce</w:t>
            </w:r>
          </w:p>
        </w:tc>
      </w:tr>
      <w:tr w:rsidR="004C1F75" w:rsidRPr="004C1F75" w14:paraId="7CD3B276" w14:textId="77777777" w:rsidTr="00957376">
        <w:trPr>
          <w:trHeight w:val="76"/>
        </w:trPr>
        <w:tc>
          <w:tcPr>
            <w:tcW w:w="9764" w:type="dxa"/>
            <w:gridSpan w:val="8"/>
            <w:tcBorders>
              <w:top w:val="nil"/>
              <w:left w:val="single" w:sz="6" w:space="0" w:color="auto"/>
              <w:bottom w:val="single" w:sz="6" w:space="0" w:color="auto"/>
              <w:right w:val="single" w:sz="6" w:space="0" w:color="auto"/>
            </w:tcBorders>
            <w:shd w:val="clear" w:color="auto" w:fill="auto"/>
            <w:hideMark/>
          </w:tcPr>
          <w:p w14:paraId="7B0EAB6F" w14:textId="77777777" w:rsidR="004C1F75" w:rsidRPr="004C1F75" w:rsidRDefault="004C1F75" w:rsidP="004C1F75">
            <w:pPr>
              <w:textAlignment w:val="baseline"/>
              <w:rPr>
                <w:rFonts w:ascii="Segoe UI" w:hAnsi="Segoe UI" w:cs="Segoe UI"/>
                <w:sz w:val="18"/>
                <w:szCs w:val="18"/>
              </w:rPr>
            </w:pPr>
            <w:r w:rsidRPr="004C1F75">
              <w:t> </w:t>
            </w:r>
          </w:p>
        </w:tc>
      </w:tr>
      <w:tr w:rsidR="004C1F75" w:rsidRPr="004C1F75" w14:paraId="516B3622" w14:textId="77777777" w:rsidTr="009B0B6F">
        <w:trPr>
          <w:trHeight w:val="195"/>
        </w:trPr>
        <w:tc>
          <w:tcPr>
            <w:tcW w:w="3051" w:type="dxa"/>
            <w:tcBorders>
              <w:top w:val="nil"/>
              <w:left w:val="single" w:sz="6" w:space="0" w:color="auto"/>
              <w:bottom w:val="single" w:sz="6" w:space="0" w:color="auto"/>
              <w:right w:val="single" w:sz="6" w:space="0" w:color="auto"/>
            </w:tcBorders>
            <w:shd w:val="clear" w:color="auto" w:fill="F7CAAC"/>
            <w:hideMark/>
          </w:tcPr>
          <w:p w14:paraId="607263DC" w14:textId="77777777" w:rsidR="004C1F75" w:rsidRPr="004C1F75" w:rsidRDefault="004C1F75" w:rsidP="004C1F75">
            <w:pPr>
              <w:textAlignment w:val="baseline"/>
              <w:rPr>
                <w:rFonts w:ascii="Segoe UI" w:hAnsi="Segoe UI" w:cs="Segoe UI"/>
                <w:sz w:val="18"/>
                <w:szCs w:val="18"/>
              </w:rPr>
            </w:pPr>
            <w:r w:rsidRPr="004C1F75">
              <w:rPr>
                <w:b/>
                <w:bCs/>
              </w:rPr>
              <w:t>Garant předmětu</w:t>
            </w:r>
            <w:r w:rsidRPr="004C1F75">
              <w:t> </w:t>
            </w:r>
          </w:p>
        </w:tc>
        <w:tc>
          <w:tcPr>
            <w:tcW w:w="6713" w:type="dxa"/>
            <w:gridSpan w:val="7"/>
            <w:tcBorders>
              <w:top w:val="nil"/>
              <w:left w:val="single" w:sz="6" w:space="0" w:color="auto"/>
              <w:bottom w:val="single" w:sz="6" w:space="0" w:color="auto"/>
              <w:right w:val="single" w:sz="6" w:space="0" w:color="auto"/>
            </w:tcBorders>
            <w:shd w:val="clear" w:color="auto" w:fill="auto"/>
            <w:hideMark/>
          </w:tcPr>
          <w:p w14:paraId="1F6DC6AA" w14:textId="77777777" w:rsidR="004C1F75" w:rsidRPr="004C1F75" w:rsidRDefault="004C1F75" w:rsidP="004C1F75">
            <w:pPr>
              <w:jc w:val="both"/>
              <w:textAlignment w:val="baseline"/>
              <w:rPr>
                <w:rFonts w:ascii="Segoe UI" w:hAnsi="Segoe UI" w:cs="Segoe UI"/>
                <w:sz w:val="18"/>
                <w:szCs w:val="18"/>
              </w:rPr>
            </w:pPr>
            <w:r w:rsidRPr="004C1F75">
              <w:t>Mgr. Anežka Kořínková </w:t>
            </w:r>
          </w:p>
        </w:tc>
      </w:tr>
      <w:tr w:rsidR="004C1F75" w:rsidRPr="004C1F75" w14:paraId="7D041C90" w14:textId="77777777" w:rsidTr="009B0B6F">
        <w:trPr>
          <w:trHeight w:val="240"/>
        </w:trPr>
        <w:tc>
          <w:tcPr>
            <w:tcW w:w="3051" w:type="dxa"/>
            <w:tcBorders>
              <w:top w:val="nil"/>
              <w:left w:val="single" w:sz="6" w:space="0" w:color="auto"/>
              <w:bottom w:val="single" w:sz="6" w:space="0" w:color="auto"/>
              <w:right w:val="single" w:sz="6" w:space="0" w:color="auto"/>
            </w:tcBorders>
            <w:shd w:val="clear" w:color="auto" w:fill="F7CAAC"/>
            <w:hideMark/>
          </w:tcPr>
          <w:p w14:paraId="1908900B" w14:textId="77777777" w:rsidR="004C1F75" w:rsidRPr="004C1F75" w:rsidRDefault="004C1F75" w:rsidP="004C1F75">
            <w:pPr>
              <w:textAlignment w:val="baseline"/>
              <w:rPr>
                <w:rFonts w:ascii="Segoe UI" w:hAnsi="Segoe UI" w:cs="Segoe UI"/>
                <w:sz w:val="18"/>
                <w:szCs w:val="18"/>
              </w:rPr>
            </w:pPr>
            <w:r w:rsidRPr="004C1F75">
              <w:rPr>
                <w:b/>
                <w:bCs/>
              </w:rPr>
              <w:t>Zapojení garanta do výuky předmětu</w:t>
            </w:r>
            <w:r w:rsidRPr="004C1F75">
              <w:t> </w:t>
            </w:r>
          </w:p>
        </w:tc>
        <w:tc>
          <w:tcPr>
            <w:tcW w:w="6713" w:type="dxa"/>
            <w:gridSpan w:val="7"/>
            <w:tcBorders>
              <w:top w:val="nil"/>
              <w:left w:val="single" w:sz="6" w:space="0" w:color="auto"/>
              <w:bottom w:val="single" w:sz="6" w:space="0" w:color="auto"/>
              <w:right w:val="single" w:sz="6" w:space="0" w:color="auto"/>
            </w:tcBorders>
            <w:shd w:val="clear" w:color="auto" w:fill="auto"/>
            <w:hideMark/>
          </w:tcPr>
          <w:p w14:paraId="788AB9BA" w14:textId="77777777" w:rsidR="004C1F75" w:rsidRPr="004C1F75" w:rsidRDefault="004C1F75" w:rsidP="004C1F75">
            <w:pPr>
              <w:jc w:val="both"/>
              <w:textAlignment w:val="baseline"/>
              <w:rPr>
                <w:rFonts w:ascii="Segoe UI" w:hAnsi="Segoe UI" w:cs="Segoe UI"/>
                <w:sz w:val="18"/>
                <w:szCs w:val="18"/>
              </w:rPr>
            </w:pPr>
            <w:r w:rsidRPr="004C1F75">
              <w:t>100 % </w:t>
            </w:r>
          </w:p>
        </w:tc>
      </w:tr>
      <w:tr w:rsidR="004C1F75" w:rsidRPr="004C1F75" w14:paraId="23F83252"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21C8B43B" w14:textId="77777777" w:rsidR="004C1F75" w:rsidRPr="004C1F75" w:rsidRDefault="004C1F75" w:rsidP="004C1F75">
            <w:pPr>
              <w:textAlignment w:val="baseline"/>
              <w:rPr>
                <w:rFonts w:ascii="Segoe UI" w:hAnsi="Segoe UI" w:cs="Segoe UI"/>
                <w:sz w:val="18"/>
                <w:szCs w:val="18"/>
              </w:rPr>
            </w:pPr>
            <w:r w:rsidRPr="004C1F75">
              <w:rPr>
                <w:b/>
                <w:bCs/>
              </w:rPr>
              <w:t>Vyučující</w:t>
            </w:r>
            <w:r w:rsidRPr="004C1F75">
              <w:t> </w:t>
            </w:r>
          </w:p>
        </w:tc>
        <w:tc>
          <w:tcPr>
            <w:tcW w:w="6713" w:type="dxa"/>
            <w:gridSpan w:val="7"/>
            <w:tcBorders>
              <w:top w:val="single" w:sz="6" w:space="0" w:color="auto"/>
              <w:left w:val="single" w:sz="6" w:space="0" w:color="auto"/>
              <w:bottom w:val="nil"/>
              <w:right w:val="single" w:sz="6" w:space="0" w:color="auto"/>
            </w:tcBorders>
            <w:shd w:val="clear" w:color="auto" w:fill="auto"/>
            <w:hideMark/>
          </w:tcPr>
          <w:p w14:paraId="2BB6EEE9" w14:textId="247E0B28" w:rsidR="004C1F75" w:rsidRPr="004C1F75" w:rsidRDefault="004C1F75" w:rsidP="003E2E9C">
            <w:pPr>
              <w:jc w:val="both"/>
              <w:textAlignment w:val="baseline"/>
              <w:rPr>
                <w:rFonts w:ascii="Segoe UI" w:hAnsi="Segoe UI" w:cs="Segoe UI"/>
                <w:sz w:val="18"/>
                <w:szCs w:val="18"/>
              </w:rPr>
            </w:pPr>
            <w:r w:rsidRPr="004C1F75">
              <w:t xml:space="preserve">Mgr. Anežka Kořínková </w:t>
            </w:r>
          </w:p>
        </w:tc>
      </w:tr>
      <w:tr w:rsidR="004C1F75" w:rsidRPr="004C1F75" w14:paraId="7170EE26" w14:textId="77777777" w:rsidTr="00957376">
        <w:trPr>
          <w:trHeight w:val="136"/>
        </w:trPr>
        <w:tc>
          <w:tcPr>
            <w:tcW w:w="9764" w:type="dxa"/>
            <w:gridSpan w:val="8"/>
            <w:tcBorders>
              <w:top w:val="nil"/>
              <w:left w:val="single" w:sz="6" w:space="0" w:color="auto"/>
              <w:bottom w:val="single" w:sz="6" w:space="0" w:color="auto"/>
              <w:right w:val="single" w:sz="6" w:space="0" w:color="auto"/>
            </w:tcBorders>
            <w:shd w:val="clear" w:color="auto" w:fill="auto"/>
            <w:hideMark/>
          </w:tcPr>
          <w:p w14:paraId="03AF26D2" w14:textId="77777777" w:rsidR="004C1F75" w:rsidRPr="004C1F75" w:rsidRDefault="004C1F75" w:rsidP="004C1F75">
            <w:pPr>
              <w:jc w:val="both"/>
              <w:textAlignment w:val="baseline"/>
              <w:rPr>
                <w:rFonts w:ascii="Segoe UI" w:hAnsi="Segoe UI" w:cs="Segoe UI"/>
                <w:sz w:val="18"/>
                <w:szCs w:val="18"/>
              </w:rPr>
            </w:pPr>
            <w:r w:rsidRPr="004C1F75">
              <w:t> </w:t>
            </w:r>
          </w:p>
        </w:tc>
      </w:tr>
      <w:tr w:rsidR="004C1F75" w:rsidRPr="004C1F75" w14:paraId="5DDD8CDE" w14:textId="77777777" w:rsidTr="009B0B6F">
        <w:tc>
          <w:tcPr>
            <w:tcW w:w="3051" w:type="dxa"/>
            <w:tcBorders>
              <w:top w:val="single" w:sz="6" w:space="0" w:color="auto"/>
              <w:left w:val="single" w:sz="6" w:space="0" w:color="auto"/>
              <w:bottom w:val="single" w:sz="6" w:space="0" w:color="auto"/>
              <w:right w:val="single" w:sz="6" w:space="0" w:color="auto"/>
            </w:tcBorders>
            <w:shd w:val="clear" w:color="auto" w:fill="F7CAAC"/>
            <w:hideMark/>
          </w:tcPr>
          <w:p w14:paraId="146D19EC" w14:textId="77777777" w:rsidR="004C1F75" w:rsidRPr="004C1F75" w:rsidRDefault="004C1F75" w:rsidP="004C1F75">
            <w:pPr>
              <w:jc w:val="both"/>
              <w:textAlignment w:val="baseline"/>
              <w:rPr>
                <w:rFonts w:ascii="Segoe UI" w:hAnsi="Segoe UI" w:cs="Segoe UI"/>
                <w:sz w:val="18"/>
                <w:szCs w:val="18"/>
              </w:rPr>
            </w:pPr>
            <w:r w:rsidRPr="004C1F75">
              <w:rPr>
                <w:b/>
                <w:bCs/>
              </w:rPr>
              <w:t>Stručná anotace předmětu</w:t>
            </w:r>
            <w:r w:rsidRPr="004C1F75">
              <w:t> </w:t>
            </w:r>
          </w:p>
        </w:tc>
        <w:tc>
          <w:tcPr>
            <w:tcW w:w="6713" w:type="dxa"/>
            <w:gridSpan w:val="7"/>
            <w:tcBorders>
              <w:top w:val="single" w:sz="6" w:space="0" w:color="auto"/>
              <w:left w:val="single" w:sz="6" w:space="0" w:color="auto"/>
              <w:bottom w:val="nil"/>
              <w:right w:val="single" w:sz="6" w:space="0" w:color="auto"/>
            </w:tcBorders>
            <w:shd w:val="clear" w:color="auto" w:fill="auto"/>
            <w:hideMark/>
          </w:tcPr>
          <w:p w14:paraId="38883ECA" w14:textId="77777777" w:rsidR="004C1F75" w:rsidRPr="004C1F75" w:rsidRDefault="004C1F75" w:rsidP="004C1F75">
            <w:pPr>
              <w:jc w:val="both"/>
              <w:textAlignment w:val="baseline"/>
              <w:rPr>
                <w:rFonts w:ascii="Segoe UI" w:hAnsi="Segoe UI" w:cs="Segoe UI"/>
                <w:sz w:val="18"/>
                <w:szCs w:val="18"/>
              </w:rPr>
            </w:pPr>
            <w:r w:rsidRPr="004C1F75">
              <w:t> </w:t>
            </w:r>
          </w:p>
        </w:tc>
      </w:tr>
      <w:tr w:rsidR="004C1F75" w:rsidRPr="004C1F75" w14:paraId="6EF637C5" w14:textId="77777777" w:rsidTr="009B0B6F">
        <w:trPr>
          <w:trHeight w:val="3930"/>
        </w:trPr>
        <w:tc>
          <w:tcPr>
            <w:tcW w:w="9764" w:type="dxa"/>
            <w:gridSpan w:val="8"/>
            <w:tcBorders>
              <w:top w:val="nil"/>
              <w:left w:val="single" w:sz="6" w:space="0" w:color="auto"/>
              <w:bottom w:val="single" w:sz="12" w:space="0" w:color="auto"/>
              <w:right w:val="single" w:sz="6" w:space="0" w:color="auto"/>
            </w:tcBorders>
            <w:shd w:val="clear" w:color="auto" w:fill="auto"/>
            <w:hideMark/>
          </w:tcPr>
          <w:p w14:paraId="0EF8ED2A" w14:textId="41970083" w:rsidR="004C1F75" w:rsidRPr="004C1F75" w:rsidRDefault="003E2E9C" w:rsidP="004C1F75">
            <w:pPr>
              <w:jc w:val="both"/>
              <w:textAlignment w:val="baseline"/>
              <w:rPr>
                <w:rFonts w:ascii="Segoe UI" w:hAnsi="Segoe UI" w:cs="Segoe UI"/>
                <w:sz w:val="18"/>
                <w:szCs w:val="18"/>
              </w:rPr>
            </w:pPr>
            <w:r>
              <w:t xml:space="preserve">Cílem je seznámit studenta </w:t>
            </w:r>
            <w:r w:rsidR="004C1F75" w:rsidRPr="004C1F75">
              <w:t>s nejaktuálnějšími tendencemi propojující umění a moderní technologie. Zaměřuje se na pochopení základních teoretických témat a aktivní práci s pojmy doprovázející tento obor. Důležitou součástí kurzu jsou exkurze a přednášky externích hostů.   </w:t>
            </w:r>
          </w:p>
          <w:p w14:paraId="7EAF2BD0" w14:textId="44B0A888" w:rsidR="004C1F75" w:rsidRPr="004C1F75" w:rsidRDefault="004C1F75" w:rsidP="004C1F75">
            <w:pPr>
              <w:jc w:val="both"/>
              <w:textAlignment w:val="baseline"/>
              <w:rPr>
                <w:rFonts w:ascii="Segoe UI" w:hAnsi="Segoe UI" w:cs="Segoe UI"/>
                <w:sz w:val="18"/>
                <w:szCs w:val="18"/>
              </w:rPr>
            </w:pPr>
          </w:p>
          <w:p w14:paraId="2130B650" w14:textId="77777777" w:rsidR="004C1F75" w:rsidRPr="004C1F75" w:rsidRDefault="004C1F75" w:rsidP="007B217A">
            <w:pPr>
              <w:numPr>
                <w:ilvl w:val="0"/>
                <w:numId w:val="76"/>
              </w:numPr>
              <w:ind w:left="1080" w:hanging="670"/>
              <w:jc w:val="both"/>
              <w:textAlignment w:val="baseline"/>
            </w:pPr>
            <w:r w:rsidRPr="004C1F75">
              <w:t>Úvod do kurzu </w:t>
            </w:r>
          </w:p>
          <w:p w14:paraId="64CED654" w14:textId="77777777" w:rsidR="004C1F75" w:rsidRPr="004C1F75" w:rsidRDefault="004C1F75" w:rsidP="007B217A">
            <w:pPr>
              <w:numPr>
                <w:ilvl w:val="0"/>
                <w:numId w:val="77"/>
              </w:numPr>
              <w:ind w:left="1080" w:hanging="670"/>
              <w:jc w:val="both"/>
              <w:textAlignment w:val="baseline"/>
            </w:pPr>
            <w:r w:rsidRPr="004C1F75">
              <w:t xml:space="preserve">Nová média, </w:t>
            </w:r>
            <w:proofErr w:type="spellStart"/>
            <w:r w:rsidRPr="004C1F75">
              <w:t>intermédia</w:t>
            </w:r>
            <w:proofErr w:type="spellEnd"/>
            <w:r w:rsidRPr="004C1F75">
              <w:t xml:space="preserve"> a </w:t>
            </w:r>
            <w:proofErr w:type="spellStart"/>
            <w:r w:rsidRPr="004C1F75">
              <w:t>kyberkultura</w:t>
            </w:r>
            <w:proofErr w:type="spellEnd"/>
            <w:r w:rsidRPr="004C1F75">
              <w:t xml:space="preserve">. H. </w:t>
            </w:r>
            <w:proofErr w:type="spellStart"/>
            <w:r w:rsidRPr="004C1F75">
              <w:t>Marshall</w:t>
            </w:r>
            <w:proofErr w:type="spellEnd"/>
            <w:r w:rsidRPr="004C1F75">
              <w:t xml:space="preserve">, </w:t>
            </w:r>
            <w:proofErr w:type="spellStart"/>
            <w:r w:rsidRPr="004C1F75">
              <w:t>McLuhan</w:t>
            </w:r>
            <w:proofErr w:type="spellEnd"/>
            <w:r w:rsidRPr="004C1F75">
              <w:t xml:space="preserve">, V. </w:t>
            </w:r>
            <w:proofErr w:type="spellStart"/>
            <w:r w:rsidRPr="004C1F75">
              <w:t>Flusser</w:t>
            </w:r>
            <w:proofErr w:type="spellEnd"/>
            <w:r w:rsidRPr="004C1F75">
              <w:t xml:space="preserve">, P. </w:t>
            </w:r>
            <w:proofErr w:type="spellStart"/>
            <w:r w:rsidRPr="004C1F75">
              <w:t>Lunenfeld</w:t>
            </w:r>
            <w:proofErr w:type="spellEnd"/>
            <w:r w:rsidRPr="004C1F75">
              <w:t xml:space="preserve"> a L. </w:t>
            </w:r>
            <w:proofErr w:type="spellStart"/>
            <w:r w:rsidRPr="004C1F75">
              <w:t>Manovich</w:t>
            </w:r>
            <w:proofErr w:type="spellEnd"/>
            <w:r w:rsidRPr="004C1F75">
              <w:t> </w:t>
            </w:r>
          </w:p>
          <w:p w14:paraId="6E01485A" w14:textId="77777777" w:rsidR="004C1F75" w:rsidRPr="004C1F75" w:rsidRDefault="004C1F75" w:rsidP="007B217A">
            <w:pPr>
              <w:numPr>
                <w:ilvl w:val="0"/>
                <w:numId w:val="78"/>
              </w:numPr>
              <w:ind w:left="1080" w:hanging="670"/>
              <w:jc w:val="both"/>
              <w:textAlignment w:val="baseline"/>
            </w:pPr>
            <w:r w:rsidRPr="004C1F75">
              <w:t>Role nových technologií ve sbírkotvorných institucích </w:t>
            </w:r>
          </w:p>
          <w:p w14:paraId="42419DDB" w14:textId="77777777" w:rsidR="004C1F75" w:rsidRPr="004C1F75" w:rsidRDefault="004C1F75" w:rsidP="007B217A">
            <w:pPr>
              <w:numPr>
                <w:ilvl w:val="0"/>
                <w:numId w:val="79"/>
              </w:numPr>
              <w:ind w:left="1080" w:hanging="670"/>
              <w:jc w:val="both"/>
              <w:textAlignment w:val="baseline"/>
            </w:pPr>
            <w:r w:rsidRPr="004C1F75">
              <w:t xml:space="preserve">Host Lukáš Pilka – digitalizace, otevřené sbírky a projekt </w:t>
            </w:r>
            <w:proofErr w:type="spellStart"/>
            <w:r w:rsidRPr="004C1F75">
              <w:t>DigitalCurator.art</w:t>
            </w:r>
            <w:proofErr w:type="spellEnd"/>
            <w:r w:rsidRPr="004C1F75">
              <w:t> </w:t>
            </w:r>
          </w:p>
          <w:p w14:paraId="6A51A975" w14:textId="77777777" w:rsidR="004C1F75" w:rsidRPr="004C1F75" w:rsidRDefault="004C1F75" w:rsidP="007B217A">
            <w:pPr>
              <w:numPr>
                <w:ilvl w:val="0"/>
                <w:numId w:val="80"/>
              </w:numPr>
              <w:ind w:left="1080" w:hanging="670"/>
              <w:jc w:val="both"/>
              <w:textAlignment w:val="baseline"/>
            </w:pPr>
            <w:r w:rsidRPr="004C1F75">
              <w:t>Exkurz do historie výstav a projektů od 90. let po současnost </w:t>
            </w:r>
          </w:p>
          <w:p w14:paraId="59DED19B" w14:textId="77777777" w:rsidR="004C1F75" w:rsidRPr="004C1F75" w:rsidRDefault="004C1F75" w:rsidP="007B217A">
            <w:pPr>
              <w:numPr>
                <w:ilvl w:val="0"/>
                <w:numId w:val="81"/>
              </w:numPr>
              <w:ind w:left="1080" w:hanging="670"/>
              <w:jc w:val="both"/>
              <w:textAlignment w:val="baseline"/>
            </w:pPr>
            <w:r w:rsidRPr="004C1F75">
              <w:t xml:space="preserve">Umění </w:t>
            </w:r>
            <w:proofErr w:type="spellStart"/>
            <w:r w:rsidRPr="004C1F75">
              <w:t>postinternetu</w:t>
            </w:r>
            <w:proofErr w:type="spellEnd"/>
            <w:r w:rsidRPr="004C1F75">
              <w:t> </w:t>
            </w:r>
          </w:p>
          <w:p w14:paraId="541C1AEC" w14:textId="77777777" w:rsidR="004C1F75" w:rsidRPr="004C1F75" w:rsidRDefault="004C1F75" w:rsidP="007B217A">
            <w:pPr>
              <w:numPr>
                <w:ilvl w:val="0"/>
                <w:numId w:val="82"/>
              </w:numPr>
              <w:ind w:left="1080" w:hanging="670"/>
              <w:jc w:val="both"/>
              <w:textAlignment w:val="baseline"/>
            </w:pPr>
            <w:proofErr w:type="spellStart"/>
            <w:r w:rsidRPr="004C1F75">
              <w:t>Kurátorování</w:t>
            </w:r>
            <w:proofErr w:type="spellEnd"/>
            <w:r w:rsidRPr="004C1F75">
              <w:t xml:space="preserve"> online vs. prezentace online </w:t>
            </w:r>
          </w:p>
          <w:p w14:paraId="5541B3FD" w14:textId="77777777" w:rsidR="004C1F75" w:rsidRPr="004C1F75" w:rsidRDefault="004C1F75" w:rsidP="007B217A">
            <w:pPr>
              <w:numPr>
                <w:ilvl w:val="0"/>
                <w:numId w:val="83"/>
              </w:numPr>
              <w:ind w:left="1080" w:hanging="670"/>
              <w:jc w:val="both"/>
              <w:textAlignment w:val="baseline"/>
            </w:pPr>
            <w:r w:rsidRPr="004C1F75">
              <w:t xml:space="preserve">Host Tomáš Javůrek – prezentace online galerie </w:t>
            </w:r>
            <w:proofErr w:type="spellStart"/>
            <w:r w:rsidRPr="004C1F75">
              <w:t>Screen</w:t>
            </w:r>
            <w:proofErr w:type="spellEnd"/>
            <w:r w:rsidRPr="004C1F75">
              <w:t xml:space="preserve"> </w:t>
            </w:r>
            <w:proofErr w:type="spellStart"/>
            <w:r w:rsidRPr="004C1F75">
              <w:t>Saver</w:t>
            </w:r>
            <w:proofErr w:type="spellEnd"/>
            <w:r w:rsidRPr="004C1F75">
              <w:t xml:space="preserve"> </w:t>
            </w:r>
            <w:proofErr w:type="spellStart"/>
            <w:r w:rsidRPr="004C1F75">
              <w:t>Gallery</w:t>
            </w:r>
            <w:proofErr w:type="spellEnd"/>
            <w:r w:rsidRPr="004C1F75">
              <w:t> </w:t>
            </w:r>
          </w:p>
          <w:p w14:paraId="54A2CC19" w14:textId="77777777" w:rsidR="004C1F75" w:rsidRPr="004C1F75" w:rsidRDefault="004C1F75" w:rsidP="007B217A">
            <w:pPr>
              <w:numPr>
                <w:ilvl w:val="0"/>
                <w:numId w:val="84"/>
              </w:numPr>
              <w:ind w:left="1080" w:hanging="670"/>
              <w:jc w:val="both"/>
              <w:textAlignment w:val="baseline"/>
            </w:pPr>
            <w:r w:rsidRPr="004C1F75">
              <w:t>Vystavovat „ne-věci“: Kurátorská práce, dematerializované umění a virtuální realita </w:t>
            </w:r>
          </w:p>
          <w:p w14:paraId="047CB719" w14:textId="77777777" w:rsidR="004C1F75" w:rsidRPr="004C1F75" w:rsidRDefault="004C1F75" w:rsidP="007B217A">
            <w:pPr>
              <w:numPr>
                <w:ilvl w:val="0"/>
                <w:numId w:val="85"/>
              </w:numPr>
              <w:ind w:left="1080" w:hanging="670"/>
              <w:jc w:val="both"/>
              <w:textAlignment w:val="baseline"/>
            </w:pPr>
            <w:r w:rsidRPr="004C1F75">
              <w:t>Kurátorská práce, prostor, architektura: Aktuální strategie prostorového řešení výstav </w:t>
            </w:r>
          </w:p>
          <w:p w14:paraId="3F88EFA8" w14:textId="77777777" w:rsidR="004C1F75" w:rsidRPr="004C1F75" w:rsidRDefault="004C1F75" w:rsidP="007B217A">
            <w:pPr>
              <w:numPr>
                <w:ilvl w:val="0"/>
                <w:numId w:val="86"/>
              </w:numPr>
              <w:ind w:left="1080" w:hanging="670"/>
              <w:jc w:val="both"/>
              <w:textAlignment w:val="baseline"/>
            </w:pPr>
            <w:r w:rsidRPr="004C1F75">
              <w:t>Exkurze I. </w:t>
            </w:r>
          </w:p>
          <w:p w14:paraId="035ED501" w14:textId="1812D4D3" w:rsidR="004C1F75" w:rsidRDefault="004C1F75" w:rsidP="007B217A">
            <w:pPr>
              <w:numPr>
                <w:ilvl w:val="0"/>
                <w:numId w:val="87"/>
              </w:numPr>
              <w:ind w:left="1080" w:hanging="670"/>
              <w:jc w:val="both"/>
              <w:textAlignment w:val="baseline"/>
            </w:pPr>
            <w:r w:rsidRPr="004C1F75">
              <w:t>Exkurze II. </w:t>
            </w:r>
          </w:p>
          <w:p w14:paraId="1A18398A" w14:textId="2E641303" w:rsidR="007B217A" w:rsidRDefault="007B217A" w:rsidP="007B217A">
            <w:pPr>
              <w:numPr>
                <w:ilvl w:val="0"/>
                <w:numId w:val="87"/>
              </w:numPr>
              <w:ind w:left="1080" w:hanging="670"/>
              <w:jc w:val="both"/>
              <w:textAlignment w:val="baseline"/>
            </w:pPr>
            <w:r w:rsidRPr="004C1F75">
              <w:t>Exkurze II</w:t>
            </w:r>
            <w:r>
              <w:t>I</w:t>
            </w:r>
            <w:r w:rsidRPr="004C1F75">
              <w:t>. </w:t>
            </w:r>
          </w:p>
          <w:p w14:paraId="257B4EC9" w14:textId="77777777" w:rsidR="00ED614C" w:rsidRPr="004C1F75" w:rsidRDefault="00ED614C" w:rsidP="007B217A">
            <w:pPr>
              <w:ind w:left="1080"/>
              <w:jc w:val="both"/>
              <w:textAlignment w:val="baseline"/>
            </w:pPr>
          </w:p>
          <w:p w14:paraId="31AA57C7" w14:textId="53361CF7" w:rsidR="004C1F75" w:rsidRPr="004C1F75" w:rsidRDefault="004C1F75" w:rsidP="004C1F75">
            <w:pPr>
              <w:jc w:val="both"/>
              <w:textAlignment w:val="baseline"/>
              <w:rPr>
                <w:rFonts w:ascii="Segoe UI" w:hAnsi="Segoe UI" w:cs="Segoe UI"/>
                <w:sz w:val="18"/>
                <w:szCs w:val="18"/>
              </w:rPr>
            </w:pPr>
            <w:r w:rsidRPr="004C1F75">
              <w:t>Absolvent kurzu rozumí terminologii nových médií, orientuje se v současné výstavní praxi zahrnující tato média a jejich roli jak v institucích, tak i na poli současného umění.  </w:t>
            </w:r>
          </w:p>
        </w:tc>
      </w:tr>
      <w:tr w:rsidR="004C1F75" w:rsidRPr="004C1F75" w14:paraId="7D7BD5A4" w14:textId="77777777" w:rsidTr="009B0B6F">
        <w:trPr>
          <w:trHeight w:val="255"/>
        </w:trPr>
        <w:tc>
          <w:tcPr>
            <w:tcW w:w="3616" w:type="dxa"/>
            <w:gridSpan w:val="2"/>
            <w:tcBorders>
              <w:top w:val="nil"/>
              <w:left w:val="single" w:sz="6" w:space="0" w:color="auto"/>
              <w:bottom w:val="single" w:sz="6" w:space="0" w:color="auto"/>
              <w:right w:val="single" w:sz="6" w:space="0" w:color="auto"/>
            </w:tcBorders>
            <w:shd w:val="clear" w:color="auto" w:fill="F7CAAC"/>
            <w:hideMark/>
          </w:tcPr>
          <w:p w14:paraId="76C66F88" w14:textId="77777777" w:rsidR="004C1F75" w:rsidRPr="004C1F75" w:rsidRDefault="004C1F75" w:rsidP="004C1F75">
            <w:pPr>
              <w:jc w:val="both"/>
              <w:textAlignment w:val="baseline"/>
              <w:rPr>
                <w:rFonts w:ascii="Segoe UI" w:hAnsi="Segoe UI" w:cs="Segoe UI"/>
                <w:sz w:val="18"/>
                <w:szCs w:val="18"/>
              </w:rPr>
            </w:pPr>
            <w:r w:rsidRPr="004C1F75">
              <w:rPr>
                <w:b/>
                <w:bCs/>
              </w:rPr>
              <w:t>Studijní literatura a studijní pomůcky</w:t>
            </w:r>
            <w:r w:rsidRPr="004C1F75">
              <w:t> </w:t>
            </w:r>
          </w:p>
        </w:tc>
        <w:tc>
          <w:tcPr>
            <w:tcW w:w="6148" w:type="dxa"/>
            <w:gridSpan w:val="6"/>
            <w:tcBorders>
              <w:top w:val="nil"/>
              <w:left w:val="single" w:sz="6" w:space="0" w:color="auto"/>
              <w:bottom w:val="nil"/>
              <w:right w:val="single" w:sz="6" w:space="0" w:color="auto"/>
            </w:tcBorders>
            <w:shd w:val="clear" w:color="auto" w:fill="auto"/>
            <w:hideMark/>
          </w:tcPr>
          <w:p w14:paraId="35B1B50F" w14:textId="77777777" w:rsidR="004C1F75" w:rsidRPr="004C1F75" w:rsidRDefault="004C1F75" w:rsidP="004C1F75">
            <w:pPr>
              <w:jc w:val="both"/>
              <w:textAlignment w:val="baseline"/>
              <w:rPr>
                <w:rFonts w:ascii="Segoe UI" w:hAnsi="Segoe UI" w:cs="Segoe UI"/>
                <w:sz w:val="18"/>
                <w:szCs w:val="18"/>
              </w:rPr>
            </w:pPr>
            <w:r w:rsidRPr="004C1F75">
              <w:t> </w:t>
            </w:r>
          </w:p>
        </w:tc>
      </w:tr>
      <w:tr w:rsidR="004C1F75" w:rsidRPr="004C1F75" w14:paraId="31D69C29" w14:textId="77777777" w:rsidTr="00AB6B76">
        <w:trPr>
          <w:trHeight w:val="2355"/>
        </w:trPr>
        <w:tc>
          <w:tcPr>
            <w:tcW w:w="9764" w:type="dxa"/>
            <w:gridSpan w:val="8"/>
            <w:tcBorders>
              <w:top w:val="nil"/>
              <w:left w:val="single" w:sz="6" w:space="0" w:color="auto"/>
              <w:bottom w:val="single" w:sz="6" w:space="0" w:color="auto"/>
              <w:right w:val="single" w:sz="6" w:space="0" w:color="auto"/>
            </w:tcBorders>
            <w:shd w:val="clear" w:color="auto" w:fill="auto"/>
            <w:hideMark/>
          </w:tcPr>
          <w:p w14:paraId="29E24BAD" w14:textId="77777777" w:rsidR="009B0B6F" w:rsidRPr="009B0B6F" w:rsidRDefault="009B0B6F" w:rsidP="004C1F75">
            <w:pPr>
              <w:textAlignment w:val="baseline"/>
              <w:rPr>
                <w:b/>
              </w:rPr>
            </w:pPr>
            <w:r w:rsidRPr="009B0B6F">
              <w:rPr>
                <w:b/>
              </w:rPr>
              <w:t>Povinná:</w:t>
            </w:r>
          </w:p>
          <w:p w14:paraId="0F34852F" w14:textId="727D181A" w:rsidR="00ED614C" w:rsidRPr="004C1F75" w:rsidRDefault="00ED614C" w:rsidP="00ED614C">
            <w:pPr>
              <w:textAlignment w:val="baseline"/>
              <w:rPr>
                <w:rFonts w:ascii="Segoe UI" w:hAnsi="Segoe UI" w:cs="Segoe UI"/>
                <w:sz w:val="18"/>
                <w:szCs w:val="18"/>
              </w:rPr>
            </w:pPr>
            <w:r>
              <w:t>DEKKER, Anet</w:t>
            </w:r>
            <w:r w:rsidRPr="004C1F75">
              <w:t xml:space="preserve"> (</w:t>
            </w:r>
            <w:proofErr w:type="spellStart"/>
            <w:r w:rsidRPr="004C1F75">
              <w:t>ed</w:t>
            </w:r>
            <w:proofErr w:type="spellEnd"/>
            <w:r w:rsidRPr="004C1F75">
              <w:t xml:space="preserve">.) </w:t>
            </w:r>
            <w:proofErr w:type="spellStart"/>
            <w:r w:rsidRPr="003E2E9C">
              <w:rPr>
                <w:i/>
              </w:rPr>
              <w:t>Curating</w:t>
            </w:r>
            <w:proofErr w:type="spellEnd"/>
            <w:r w:rsidRPr="003E2E9C">
              <w:rPr>
                <w:i/>
              </w:rPr>
              <w:t xml:space="preserve"> Digital </w:t>
            </w:r>
            <w:r w:rsidR="00F20F30" w:rsidRPr="003E2E9C">
              <w:rPr>
                <w:i/>
              </w:rPr>
              <w:t>Art:</w:t>
            </w:r>
            <w:r w:rsidRPr="003E2E9C">
              <w:rPr>
                <w:i/>
              </w:rPr>
              <w:t xml:space="preserve"> </w:t>
            </w:r>
            <w:proofErr w:type="spellStart"/>
            <w:r w:rsidRPr="003E2E9C">
              <w:rPr>
                <w:i/>
              </w:rPr>
              <w:t>From</w:t>
            </w:r>
            <w:proofErr w:type="spellEnd"/>
            <w:r w:rsidRPr="003E2E9C">
              <w:rPr>
                <w:i/>
              </w:rPr>
              <w:t xml:space="preserve"> </w:t>
            </w:r>
            <w:proofErr w:type="spellStart"/>
            <w:r w:rsidRPr="003E2E9C">
              <w:rPr>
                <w:i/>
              </w:rPr>
              <w:t>Presenting</w:t>
            </w:r>
            <w:proofErr w:type="spellEnd"/>
            <w:r w:rsidRPr="003E2E9C">
              <w:rPr>
                <w:i/>
              </w:rPr>
              <w:t xml:space="preserve"> and </w:t>
            </w:r>
            <w:proofErr w:type="spellStart"/>
            <w:r w:rsidRPr="003E2E9C">
              <w:rPr>
                <w:i/>
              </w:rPr>
              <w:t>Collecting</w:t>
            </w:r>
            <w:proofErr w:type="spellEnd"/>
            <w:r w:rsidRPr="003E2E9C">
              <w:rPr>
                <w:i/>
              </w:rPr>
              <w:t xml:space="preserve"> Digital Art to </w:t>
            </w:r>
            <w:proofErr w:type="spellStart"/>
            <w:r w:rsidRPr="003E2E9C">
              <w:rPr>
                <w:i/>
              </w:rPr>
              <w:t>Networked</w:t>
            </w:r>
            <w:proofErr w:type="spellEnd"/>
            <w:r w:rsidRPr="003E2E9C">
              <w:rPr>
                <w:i/>
              </w:rPr>
              <w:t xml:space="preserve"> Co-</w:t>
            </w:r>
            <w:proofErr w:type="spellStart"/>
            <w:r w:rsidRPr="003E2E9C">
              <w:rPr>
                <w:i/>
              </w:rPr>
              <w:t>Curation</w:t>
            </w:r>
            <w:proofErr w:type="spellEnd"/>
            <w:r w:rsidRPr="004C1F75">
              <w:t>, 2021. </w:t>
            </w:r>
            <w:r w:rsidR="00967745">
              <w:t>ISBN</w:t>
            </w:r>
            <w:r w:rsidR="00967745" w:rsidRPr="00967745">
              <w:t xml:space="preserve"> 9789493246010</w:t>
            </w:r>
            <w:r w:rsidR="000F2E46">
              <w:t>.</w:t>
            </w:r>
          </w:p>
          <w:p w14:paraId="09F51FA2" w14:textId="77777777" w:rsidR="009B0B6F" w:rsidRPr="009B0B6F" w:rsidRDefault="009B0B6F" w:rsidP="004C1F75">
            <w:pPr>
              <w:textAlignment w:val="baseline"/>
              <w:rPr>
                <w:b/>
              </w:rPr>
            </w:pPr>
            <w:r w:rsidRPr="009B0B6F">
              <w:rPr>
                <w:b/>
              </w:rPr>
              <w:t>Doporučená:</w:t>
            </w:r>
          </w:p>
          <w:p w14:paraId="22A4E27A" w14:textId="441299C0" w:rsidR="004C1F75" w:rsidRPr="004C1F75" w:rsidRDefault="003E2E9C" w:rsidP="004C1F75">
            <w:pPr>
              <w:textAlignment w:val="baseline"/>
              <w:rPr>
                <w:rFonts w:ascii="Segoe UI" w:hAnsi="Segoe UI" w:cs="Segoe UI"/>
                <w:sz w:val="18"/>
                <w:szCs w:val="18"/>
              </w:rPr>
            </w:pPr>
            <w:r>
              <w:t xml:space="preserve">KESNER, Ladislav. </w:t>
            </w:r>
            <w:r w:rsidR="004C1F75" w:rsidRPr="003E2E9C">
              <w:rPr>
                <w:i/>
              </w:rPr>
              <w:t>Muzeum umění v digitální době</w:t>
            </w:r>
            <w:r w:rsidR="004C1F75" w:rsidRPr="004C1F75">
              <w:t>. Vnímání obrazů a prožitek umění v soudobé sp</w:t>
            </w:r>
            <w:r w:rsidR="00967745">
              <w:t xml:space="preserve">olečnosti, Praha: Argo, NG 2000. </w:t>
            </w:r>
            <w:r w:rsidR="00967745" w:rsidRPr="00967745">
              <w:t>ISBN</w:t>
            </w:r>
            <w:r w:rsidR="00967745">
              <w:t xml:space="preserve"> </w:t>
            </w:r>
            <w:r w:rsidR="00967745" w:rsidRPr="00967745">
              <w:t>80-7035-155-1; 80-7203-252-6</w:t>
            </w:r>
            <w:r w:rsidR="000F2E46">
              <w:t>.</w:t>
            </w:r>
          </w:p>
          <w:p w14:paraId="1FB2EFE6" w14:textId="18A141C7" w:rsidR="004C1F75" w:rsidRPr="004C1F75" w:rsidRDefault="009B0B6F" w:rsidP="004C1F75">
            <w:pPr>
              <w:textAlignment w:val="baseline"/>
              <w:rPr>
                <w:rFonts w:ascii="Segoe UI" w:hAnsi="Segoe UI" w:cs="Segoe UI"/>
                <w:sz w:val="18"/>
                <w:szCs w:val="18"/>
              </w:rPr>
            </w:pPr>
            <w:r>
              <w:t xml:space="preserve">MANOVICH, Lev. </w:t>
            </w:r>
            <w:proofErr w:type="spellStart"/>
            <w:r w:rsidR="004C1F75" w:rsidRPr="003E2E9C">
              <w:rPr>
                <w:i/>
              </w:rPr>
              <w:t>The</w:t>
            </w:r>
            <w:proofErr w:type="spellEnd"/>
            <w:r w:rsidR="004C1F75" w:rsidRPr="003E2E9C">
              <w:rPr>
                <w:i/>
              </w:rPr>
              <w:t xml:space="preserve"> New </w:t>
            </w:r>
            <w:proofErr w:type="spellStart"/>
            <w:r w:rsidR="004C1F75" w:rsidRPr="003E2E9C">
              <w:rPr>
                <w:i/>
              </w:rPr>
              <w:t>Language</w:t>
            </w:r>
            <w:proofErr w:type="spellEnd"/>
            <w:r w:rsidR="004C1F75" w:rsidRPr="003E2E9C">
              <w:rPr>
                <w:i/>
              </w:rPr>
              <w:t xml:space="preserve"> </w:t>
            </w:r>
            <w:proofErr w:type="spellStart"/>
            <w:r w:rsidR="004C1F75" w:rsidRPr="003E2E9C">
              <w:rPr>
                <w:i/>
              </w:rPr>
              <w:t>of</w:t>
            </w:r>
            <w:proofErr w:type="spellEnd"/>
            <w:r w:rsidR="004C1F75" w:rsidRPr="003E2E9C">
              <w:rPr>
                <w:i/>
              </w:rPr>
              <w:t xml:space="preserve"> New Media</w:t>
            </w:r>
            <w:r w:rsidR="004C1F75" w:rsidRPr="004C1F75">
              <w:t xml:space="preserve">, MIT </w:t>
            </w:r>
            <w:proofErr w:type="spellStart"/>
            <w:r w:rsidR="004C1F75" w:rsidRPr="004C1F75">
              <w:t>Press</w:t>
            </w:r>
            <w:proofErr w:type="spellEnd"/>
            <w:r w:rsidR="004C1F75" w:rsidRPr="004C1F75">
              <w:t>, London 2001</w:t>
            </w:r>
            <w:r w:rsidR="000F2E46">
              <w:t>.</w:t>
            </w:r>
            <w:r w:rsidR="004C1F75" w:rsidRPr="004C1F75">
              <w:t> </w:t>
            </w:r>
          </w:p>
          <w:p w14:paraId="2EAA0A3F" w14:textId="099420CE" w:rsidR="004C1F75" w:rsidRPr="004C1F75" w:rsidRDefault="009B0B6F" w:rsidP="004C1F75">
            <w:pPr>
              <w:textAlignment w:val="baseline"/>
              <w:rPr>
                <w:rFonts w:ascii="Segoe UI" w:hAnsi="Segoe UI" w:cs="Segoe UI"/>
                <w:sz w:val="18"/>
                <w:szCs w:val="18"/>
              </w:rPr>
            </w:pPr>
            <w:r>
              <w:t xml:space="preserve">STEYERL, </w:t>
            </w:r>
            <w:proofErr w:type="spellStart"/>
            <w:r>
              <w:t>Hito</w:t>
            </w:r>
            <w:proofErr w:type="spellEnd"/>
            <w:r>
              <w:t>.</w:t>
            </w:r>
            <w:r w:rsidR="004C1F75" w:rsidRPr="004C1F75">
              <w:t xml:space="preserve"> </w:t>
            </w:r>
            <w:r w:rsidR="004C1F75" w:rsidRPr="003E2E9C">
              <w:rPr>
                <w:i/>
              </w:rPr>
              <w:t xml:space="preserve">In Defense </w:t>
            </w:r>
            <w:proofErr w:type="spellStart"/>
            <w:r w:rsidR="004C1F75" w:rsidRPr="003E2E9C">
              <w:rPr>
                <w:i/>
              </w:rPr>
              <w:t>of</w:t>
            </w:r>
            <w:proofErr w:type="spellEnd"/>
            <w:r w:rsidR="004C1F75" w:rsidRPr="003E2E9C">
              <w:rPr>
                <w:i/>
              </w:rPr>
              <w:t xml:space="preserve"> </w:t>
            </w:r>
            <w:proofErr w:type="spellStart"/>
            <w:r w:rsidR="004C1F75" w:rsidRPr="003E2E9C">
              <w:rPr>
                <w:i/>
              </w:rPr>
              <w:t>the</w:t>
            </w:r>
            <w:proofErr w:type="spellEnd"/>
            <w:r w:rsidR="004C1F75" w:rsidRPr="003E2E9C">
              <w:rPr>
                <w:i/>
              </w:rPr>
              <w:t xml:space="preserve"> </w:t>
            </w:r>
            <w:proofErr w:type="spellStart"/>
            <w:r w:rsidR="004C1F75" w:rsidRPr="003E2E9C">
              <w:rPr>
                <w:i/>
              </w:rPr>
              <w:t>Poor</w:t>
            </w:r>
            <w:proofErr w:type="spellEnd"/>
            <w:r w:rsidR="004C1F75" w:rsidRPr="003E2E9C">
              <w:rPr>
                <w:i/>
              </w:rPr>
              <w:t xml:space="preserve"> Image</w:t>
            </w:r>
            <w:r w:rsidR="004C1F75" w:rsidRPr="004C1F75">
              <w:t xml:space="preserve">, e-flux </w:t>
            </w:r>
            <w:proofErr w:type="spellStart"/>
            <w:r w:rsidR="004C1F75" w:rsidRPr="004C1F75">
              <w:t>journal</w:t>
            </w:r>
            <w:proofErr w:type="spellEnd"/>
            <w:r w:rsidR="004C1F75" w:rsidRPr="004C1F75">
              <w:t>, 2009. </w:t>
            </w:r>
          </w:p>
          <w:p w14:paraId="60A65555" w14:textId="77777777" w:rsidR="004C1F75" w:rsidRPr="003E2E9C" w:rsidRDefault="00FD5557" w:rsidP="004C1F75">
            <w:pPr>
              <w:textAlignment w:val="baseline"/>
              <w:rPr>
                <w:rFonts w:ascii="Segoe UI" w:hAnsi="Segoe UI" w:cs="Segoe UI"/>
                <w:sz w:val="18"/>
                <w:szCs w:val="18"/>
              </w:rPr>
            </w:pPr>
            <w:hyperlink r:id="rId31" w:tgtFrame="_blank" w:history="1">
              <w:proofErr w:type="spellStart"/>
              <w:r w:rsidR="004C1F75" w:rsidRPr="003E2E9C">
                <w:t>DigitalCurator.art</w:t>
              </w:r>
              <w:proofErr w:type="spellEnd"/>
            </w:hyperlink>
            <w:r w:rsidR="004C1F75" w:rsidRPr="003E2E9C">
              <w:t> </w:t>
            </w:r>
          </w:p>
          <w:p w14:paraId="5BBB0C60" w14:textId="0851FEB5" w:rsidR="004C1F75" w:rsidRPr="004C1F75" w:rsidRDefault="004C1F75" w:rsidP="004C1F75">
            <w:pPr>
              <w:textAlignment w:val="baseline"/>
              <w:rPr>
                <w:rFonts w:ascii="Segoe UI" w:hAnsi="Segoe UI" w:cs="Segoe UI"/>
                <w:sz w:val="18"/>
                <w:szCs w:val="18"/>
              </w:rPr>
            </w:pPr>
            <w:r w:rsidRPr="004C1F75">
              <w:t>On-curating.org </w:t>
            </w:r>
          </w:p>
        </w:tc>
      </w:tr>
    </w:tbl>
    <w:p w14:paraId="5BA129E0" w14:textId="1ECE2A7B" w:rsidR="000E3D85" w:rsidRDefault="000E3D85" w:rsidP="00415DA8">
      <w:r>
        <w:br w:type="page"/>
      </w:r>
    </w:p>
    <w:tbl>
      <w:tblPr>
        <w:tblW w:w="977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9"/>
        <w:gridCol w:w="562"/>
        <w:gridCol w:w="1106"/>
        <w:gridCol w:w="877"/>
        <w:gridCol w:w="813"/>
        <w:gridCol w:w="1331"/>
        <w:gridCol w:w="1329"/>
        <w:gridCol w:w="775"/>
      </w:tblGrid>
      <w:tr w:rsidR="00891D2C" w:rsidRPr="00891D2C" w14:paraId="1A84AF81" w14:textId="77777777" w:rsidTr="00311B61">
        <w:tc>
          <w:tcPr>
            <w:tcW w:w="9772"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DB66D1C" w14:textId="17FFCBED" w:rsidR="00891D2C" w:rsidRPr="00891D2C" w:rsidRDefault="000E3D85" w:rsidP="00891D2C">
            <w:pPr>
              <w:jc w:val="both"/>
              <w:textAlignment w:val="baseline"/>
              <w:rPr>
                <w:rFonts w:ascii="Segoe UI" w:hAnsi="Segoe UI" w:cs="Segoe UI"/>
                <w:sz w:val="18"/>
                <w:szCs w:val="18"/>
              </w:rPr>
            </w:pPr>
            <w:r w:rsidRPr="004C1F75">
              <w:rPr>
                <w:b/>
                <w:bCs/>
                <w:sz w:val="28"/>
                <w:szCs w:val="28"/>
              </w:rPr>
              <w:lastRenderedPageBreak/>
              <w:t>B-III – Charakteristika studijního předmětu</w:t>
            </w:r>
            <w:r w:rsidRPr="004C1F75">
              <w:rPr>
                <w:sz w:val="28"/>
                <w:szCs w:val="28"/>
              </w:rPr>
              <w:t> </w:t>
            </w:r>
          </w:p>
        </w:tc>
      </w:tr>
      <w:tr w:rsidR="00891D2C" w:rsidRPr="00891D2C" w14:paraId="6EE3A91E" w14:textId="77777777" w:rsidTr="00311B61">
        <w:tc>
          <w:tcPr>
            <w:tcW w:w="2979" w:type="dxa"/>
            <w:tcBorders>
              <w:top w:val="double" w:sz="6" w:space="0" w:color="auto"/>
              <w:left w:val="single" w:sz="6" w:space="0" w:color="auto"/>
              <w:bottom w:val="single" w:sz="6" w:space="0" w:color="auto"/>
              <w:right w:val="single" w:sz="6" w:space="0" w:color="auto"/>
            </w:tcBorders>
            <w:shd w:val="clear" w:color="auto" w:fill="F7CAAC"/>
            <w:hideMark/>
          </w:tcPr>
          <w:p w14:paraId="6F4DA3A7" w14:textId="77777777" w:rsidR="00891D2C" w:rsidRPr="00891D2C" w:rsidRDefault="00891D2C" w:rsidP="00891D2C">
            <w:pPr>
              <w:jc w:val="both"/>
              <w:textAlignment w:val="baseline"/>
              <w:rPr>
                <w:rFonts w:ascii="Segoe UI" w:hAnsi="Segoe UI" w:cs="Segoe UI"/>
                <w:sz w:val="18"/>
                <w:szCs w:val="18"/>
              </w:rPr>
            </w:pPr>
            <w:r w:rsidRPr="00891D2C">
              <w:rPr>
                <w:b/>
                <w:bCs/>
              </w:rPr>
              <w:t>Název studijního předmětu</w:t>
            </w:r>
            <w:r w:rsidRPr="00891D2C">
              <w:t> </w:t>
            </w:r>
          </w:p>
        </w:tc>
        <w:tc>
          <w:tcPr>
            <w:tcW w:w="6793" w:type="dxa"/>
            <w:gridSpan w:val="7"/>
            <w:tcBorders>
              <w:top w:val="double" w:sz="6" w:space="0" w:color="auto"/>
              <w:left w:val="single" w:sz="6" w:space="0" w:color="auto"/>
              <w:bottom w:val="single" w:sz="6" w:space="0" w:color="auto"/>
              <w:right w:val="single" w:sz="6" w:space="0" w:color="auto"/>
            </w:tcBorders>
            <w:shd w:val="clear" w:color="auto" w:fill="auto"/>
            <w:hideMark/>
          </w:tcPr>
          <w:p w14:paraId="108C3BED" w14:textId="77777777" w:rsidR="00891D2C" w:rsidRPr="00891D2C" w:rsidRDefault="00891D2C" w:rsidP="00891D2C">
            <w:pPr>
              <w:textAlignment w:val="baseline"/>
              <w:rPr>
                <w:rFonts w:ascii="Segoe UI" w:hAnsi="Segoe UI" w:cs="Segoe UI"/>
                <w:sz w:val="18"/>
                <w:szCs w:val="18"/>
              </w:rPr>
            </w:pPr>
            <w:r w:rsidRPr="00891D2C">
              <w:rPr>
                <w:shd w:val="clear" w:color="auto" w:fill="FFFFFF"/>
              </w:rPr>
              <w:t>Marketing v kulturních a kreativních odvětvích 1</w:t>
            </w:r>
            <w:r w:rsidRPr="00891D2C">
              <w:t> </w:t>
            </w:r>
          </w:p>
        </w:tc>
      </w:tr>
      <w:tr w:rsidR="00891D2C" w:rsidRPr="00891D2C" w14:paraId="5CF001FD"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2EDBE2AE"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358" w:type="dxa"/>
            <w:gridSpan w:val="4"/>
            <w:tcBorders>
              <w:top w:val="single" w:sz="6" w:space="0" w:color="auto"/>
              <w:left w:val="single" w:sz="6" w:space="0" w:color="auto"/>
              <w:bottom w:val="single" w:sz="6" w:space="0" w:color="auto"/>
              <w:right w:val="single" w:sz="6" w:space="0" w:color="auto"/>
            </w:tcBorders>
            <w:shd w:val="clear" w:color="auto" w:fill="auto"/>
            <w:hideMark/>
          </w:tcPr>
          <w:p w14:paraId="4493ED93" w14:textId="3027DA50" w:rsidR="00891D2C" w:rsidRPr="00311B61" w:rsidRDefault="00A07A94" w:rsidP="00891D2C">
            <w:pPr>
              <w:textAlignment w:val="baseline"/>
              <w:rPr>
                <w:sz w:val="18"/>
                <w:szCs w:val="18"/>
              </w:rPr>
            </w:pPr>
            <w:r>
              <w:t>p</w:t>
            </w:r>
            <w:r w:rsidR="00891D2C" w:rsidRPr="00ED614C">
              <w:t>ovinn</w:t>
            </w:r>
            <w:r w:rsidR="00891D2C" w:rsidRPr="00311B61">
              <w:t>ě volitelný </w:t>
            </w:r>
          </w:p>
        </w:tc>
        <w:tc>
          <w:tcPr>
            <w:tcW w:w="2660"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A0DFB5D"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ročník/semestr</w:t>
            </w:r>
            <w:r w:rsidRPr="00891D2C">
              <w:t> </w:t>
            </w:r>
          </w:p>
        </w:tc>
        <w:tc>
          <w:tcPr>
            <w:tcW w:w="775" w:type="dxa"/>
            <w:tcBorders>
              <w:top w:val="single" w:sz="6" w:space="0" w:color="auto"/>
              <w:left w:val="single" w:sz="6" w:space="0" w:color="auto"/>
              <w:bottom w:val="single" w:sz="6" w:space="0" w:color="auto"/>
              <w:right w:val="single" w:sz="6" w:space="0" w:color="auto"/>
            </w:tcBorders>
            <w:shd w:val="clear" w:color="auto" w:fill="auto"/>
            <w:hideMark/>
          </w:tcPr>
          <w:p w14:paraId="05710C42" w14:textId="77777777" w:rsidR="00891D2C" w:rsidRPr="00891D2C" w:rsidRDefault="00891D2C" w:rsidP="00891D2C">
            <w:pPr>
              <w:jc w:val="both"/>
              <w:textAlignment w:val="baseline"/>
              <w:rPr>
                <w:rFonts w:ascii="Segoe UI" w:hAnsi="Segoe UI" w:cs="Segoe UI"/>
                <w:sz w:val="18"/>
                <w:szCs w:val="18"/>
              </w:rPr>
            </w:pPr>
            <w:r w:rsidRPr="00891D2C">
              <w:t>2/ZS </w:t>
            </w:r>
          </w:p>
        </w:tc>
      </w:tr>
      <w:tr w:rsidR="00891D2C" w:rsidRPr="00891D2C" w14:paraId="3F8E2493"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7E8921B8" w14:textId="77777777" w:rsidR="00891D2C" w:rsidRPr="00891D2C" w:rsidRDefault="00891D2C" w:rsidP="00891D2C">
            <w:pPr>
              <w:jc w:val="both"/>
              <w:textAlignment w:val="baseline"/>
              <w:rPr>
                <w:rFonts w:ascii="Segoe UI" w:hAnsi="Segoe UI" w:cs="Segoe UI"/>
                <w:sz w:val="18"/>
                <w:szCs w:val="18"/>
              </w:rPr>
            </w:pPr>
            <w:r w:rsidRPr="00891D2C">
              <w:rPr>
                <w:b/>
                <w:bCs/>
              </w:rPr>
              <w:t>Rozsah studijního předmětu</w:t>
            </w:r>
            <w:r w:rsidRPr="00891D2C">
              <w:t> </w:t>
            </w:r>
          </w:p>
        </w:tc>
        <w:tc>
          <w:tcPr>
            <w:tcW w:w="166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DDF95BD" w14:textId="77777777" w:rsidR="00891D2C" w:rsidRPr="00891D2C" w:rsidRDefault="00891D2C" w:rsidP="00891D2C">
            <w:pPr>
              <w:jc w:val="both"/>
              <w:textAlignment w:val="baseline"/>
              <w:rPr>
                <w:rFonts w:ascii="Segoe UI" w:hAnsi="Segoe UI" w:cs="Segoe UI"/>
                <w:sz w:val="18"/>
                <w:szCs w:val="18"/>
              </w:rPr>
            </w:pPr>
            <w:proofErr w:type="gramStart"/>
            <w:r w:rsidRPr="00891D2C">
              <w:t>13p</w:t>
            </w:r>
            <w:proofErr w:type="gramEnd"/>
            <w:r w:rsidRPr="00891D2C">
              <w:t> </w:t>
            </w:r>
          </w:p>
        </w:tc>
        <w:tc>
          <w:tcPr>
            <w:tcW w:w="877" w:type="dxa"/>
            <w:tcBorders>
              <w:top w:val="single" w:sz="6" w:space="0" w:color="auto"/>
              <w:left w:val="single" w:sz="6" w:space="0" w:color="auto"/>
              <w:bottom w:val="single" w:sz="6" w:space="0" w:color="auto"/>
              <w:right w:val="single" w:sz="6" w:space="0" w:color="auto"/>
            </w:tcBorders>
            <w:shd w:val="clear" w:color="auto" w:fill="F7CAAC"/>
            <w:hideMark/>
          </w:tcPr>
          <w:p w14:paraId="35806447"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13" w:type="dxa"/>
            <w:tcBorders>
              <w:top w:val="single" w:sz="6" w:space="0" w:color="auto"/>
              <w:left w:val="single" w:sz="6" w:space="0" w:color="auto"/>
              <w:bottom w:val="single" w:sz="6" w:space="0" w:color="auto"/>
              <w:right w:val="single" w:sz="6" w:space="0" w:color="auto"/>
            </w:tcBorders>
            <w:shd w:val="clear" w:color="auto" w:fill="auto"/>
            <w:hideMark/>
          </w:tcPr>
          <w:p w14:paraId="1993D1EF" w14:textId="77777777" w:rsidR="00891D2C" w:rsidRPr="00891D2C" w:rsidRDefault="00891D2C" w:rsidP="00891D2C">
            <w:pPr>
              <w:jc w:val="both"/>
              <w:textAlignment w:val="baseline"/>
              <w:rPr>
                <w:rFonts w:ascii="Segoe UI" w:hAnsi="Segoe UI" w:cs="Segoe UI"/>
                <w:sz w:val="18"/>
                <w:szCs w:val="18"/>
              </w:rPr>
            </w:pPr>
            <w:r w:rsidRPr="00891D2C">
              <w:t>13 </w:t>
            </w:r>
          </w:p>
        </w:tc>
        <w:tc>
          <w:tcPr>
            <w:tcW w:w="1331" w:type="dxa"/>
            <w:tcBorders>
              <w:top w:val="single" w:sz="6" w:space="0" w:color="auto"/>
              <w:left w:val="single" w:sz="6" w:space="0" w:color="auto"/>
              <w:bottom w:val="single" w:sz="6" w:space="0" w:color="auto"/>
              <w:right w:val="single" w:sz="6" w:space="0" w:color="auto"/>
            </w:tcBorders>
            <w:shd w:val="clear" w:color="auto" w:fill="F7CAAC"/>
            <w:hideMark/>
          </w:tcPr>
          <w:p w14:paraId="56E98501"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21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A066A1"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331321AF"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4B1DFF6E"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93" w:type="dxa"/>
            <w:gridSpan w:val="7"/>
            <w:tcBorders>
              <w:top w:val="single" w:sz="6" w:space="0" w:color="auto"/>
              <w:left w:val="single" w:sz="6" w:space="0" w:color="auto"/>
              <w:bottom w:val="single" w:sz="6" w:space="0" w:color="auto"/>
              <w:right w:val="single" w:sz="6" w:space="0" w:color="auto"/>
            </w:tcBorders>
            <w:shd w:val="clear" w:color="auto" w:fill="auto"/>
            <w:hideMark/>
          </w:tcPr>
          <w:p w14:paraId="58DD0B9B"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178333D"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00001164"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358" w:type="dxa"/>
            <w:gridSpan w:val="4"/>
            <w:tcBorders>
              <w:top w:val="single" w:sz="6" w:space="0" w:color="auto"/>
              <w:left w:val="single" w:sz="6" w:space="0" w:color="auto"/>
              <w:bottom w:val="single" w:sz="6" w:space="0" w:color="auto"/>
              <w:right w:val="single" w:sz="6" w:space="0" w:color="auto"/>
            </w:tcBorders>
            <w:shd w:val="clear" w:color="auto" w:fill="auto"/>
            <w:hideMark/>
          </w:tcPr>
          <w:p w14:paraId="1DA7E280" w14:textId="0482F41A" w:rsidR="00891D2C" w:rsidRPr="00891D2C" w:rsidRDefault="00A07A94" w:rsidP="00891D2C">
            <w:pPr>
              <w:textAlignment w:val="baseline"/>
              <w:rPr>
                <w:rFonts w:ascii="Segoe UI" w:hAnsi="Segoe UI" w:cs="Segoe UI"/>
                <w:sz w:val="18"/>
                <w:szCs w:val="18"/>
              </w:rPr>
            </w:pPr>
            <w:r>
              <w:t>k</w:t>
            </w:r>
            <w:r w:rsidR="00891D2C" w:rsidRPr="00891D2C">
              <w:t>lasifikovaný zápočet </w:t>
            </w:r>
          </w:p>
        </w:tc>
        <w:tc>
          <w:tcPr>
            <w:tcW w:w="1331" w:type="dxa"/>
            <w:tcBorders>
              <w:top w:val="single" w:sz="6" w:space="0" w:color="auto"/>
              <w:left w:val="single" w:sz="6" w:space="0" w:color="auto"/>
              <w:bottom w:val="single" w:sz="6" w:space="0" w:color="auto"/>
              <w:right w:val="single" w:sz="6" w:space="0" w:color="auto"/>
            </w:tcBorders>
            <w:shd w:val="clear" w:color="auto" w:fill="F7CAAC"/>
            <w:hideMark/>
          </w:tcPr>
          <w:p w14:paraId="4CA912AE"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21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3E7E19" w14:textId="77777777" w:rsidR="00891D2C" w:rsidRPr="00891D2C" w:rsidRDefault="00891D2C" w:rsidP="00891D2C">
            <w:pPr>
              <w:jc w:val="both"/>
              <w:textAlignment w:val="baseline"/>
              <w:rPr>
                <w:rFonts w:ascii="Segoe UI" w:hAnsi="Segoe UI" w:cs="Segoe UI"/>
                <w:sz w:val="18"/>
                <w:szCs w:val="18"/>
              </w:rPr>
            </w:pPr>
            <w:r w:rsidRPr="00891D2C">
              <w:t>Přednáška </w:t>
            </w:r>
          </w:p>
        </w:tc>
      </w:tr>
      <w:tr w:rsidR="00891D2C" w:rsidRPr="00891D2C" w14:paraId="2168D026"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6B5280CD"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572429EA" w14:textId="1A0F4934" w:rsidR="00891D2C" w:rsidRPr="00891D2C" w:rsidRDefault="00D04BF3" w:rsidP="00311B61">
            <w:pPr>
              <w:rPr>
                <w:rFonts w:ascii="Segoe UI" w:hAnsi="Segoe UI" w:cs="Segoe UI"/>
                <w:sz w:val="18"/>
                <w:szCs w:val="18"/>
              </w:rPr>
            </w:pPr>
            <w:r w:rsidRPr="00891D2C">
              <w:rPr>
                <w:shd w:val="clear" w:color="auto" w:fill="FFFFFF"/>
              </w:rPr>
              <w:t>1. Zvládnutí závěrečného testu na nejméně 60 %.</w:t>
            </w:r>
            <w:r w:rsidRPr="00891D2C">
              <w:t> </w:t>
            </w:r>
            <w:r w:rsidRPr="00891D2C">
              <w:br/>
            </w:r>
            <w:r w:rsidRPr="00891D2C">
              <w:rPr>
                <w:shd w:val="clear" w:color="auto" w:fill="FFFFFF"/>
              </w:rPr>
              <w:t>2. Zpracování seminární práce na zadané téma.</w:t>
            </w:r>
            <w:r w:rsidRPr="00891D2C">
              <w:t> </w:t>
            </w:r>
          </w:p>
        </w:tc>
      </w:tr>
      <w:tr w:rsidR="00891D2C" w:rsidRPr="00891D2C" w14:paraId="7B939AD0" w14:textId="77777777" w:rsidTr="00311B61">
        <w:trPr>
          <w:trHeight w:val="218"/>
        </w:trPr>
        <w:tc>
          <w:tcPr>
            <w:tcW w:w="9772" w:type="dxa"/>
            <w:gridSpan w:val="8"/>
            <w:tcBorders>
              <w:top w:val="nil"/>
              <w:left w:val="single" w:sz="6" w:space="0" w:color="auto"/>
              <w:bottom w:val="single" w:sz="6" w:space="0" w:color="auto"/>
              <w:right w:val="single" w:sz="6" w:space="0" w:color="auto"/>
            </w:tcBorders>
            <w:shd w:val="clear" w:color="auto" w:fill="auto"/>
            <w:hideMark/>
          </w:tcPr>
          <w:p w14:paraId="4D0608FC" w14:textId="54EE2EE3" w:rsidR="00891D2C" w:rsidRPr="00891D2C" w:rsidRDefault="00891D2C" w:rsidP="00891D2C">
            <w:pPr>
              <w:textAlignment w:val="baseline"/>
              <w:rPr>
                <w:rFonts w:ascii="Segoe UI" w:hAnsi="Segoe UI" w:cs="Segoe UI"/>
                <w:sz w:val="18"/>
                <w:szCs w:val="18"/>
              </w:rPr>
            </w:pPr>
          </w:p>
        </w:tc>
      </w:tr>
      <w:tr w:rsidR="00891D2C" w:rsidRPr="00891D2C" w14:paraId="441EC886" w14:textId="77777777" w:rsidTr="00311B61">
        <w:trPr>
          <w:trHeight w:val="195"/>
        </w:trPr>
        <w:tc>
          <w:tcPr>
            <w:tcW w:w="2979" w:type="dxa"/>
            <w:tcBorders>
              <w:top w:val="nil"/>
              <w:left w:val="single" w:sz="6" w:space="0" w:color="auto"/>
              <w:bottom w:val="single" w:sz="6" w:space="0" w:color="auto"/>
              <w:right w:val="single" w:sz="6" w:space="0" w:color="auto"/>
            </w:tcBorders>
            <w:shd w:val="clear" w:color="auto" w:fill="F7CAAC"/>
            <w:hideMark/>
          </w:tcPr>
          <w:p w14:paraId="68A713A6" w14:textId="77777777" w:rsidR="00891D2C" w:rsidRPr="00891D2C" w:rsidRDefault="00891D2C" w:rsidP="00891D2C">
            <w:pPr>
              <w:jc w:val="both"/>
              <w:textAlignment w:val="baseline"/>
              <w:rPr>
                <w:rFonts w:ascii="Segoe UI" w:hAnsi="Segoe UI" w:cs="Segoe UI"/>
                <w:sz w:val="18"/>
                <w:szCs w:val="18"/>
              </w:rPr>
            </w:pPr>
            <w:r w:rsidRPr="00891D2C">
              <w:rPr>
                <w:b/>
                <w:bCs/>
              </w:rPr>
              <w:t>Garant předmětu</w:t>
            </w:r>
            <w:r w:rsidRPr="00891D2C">
              <w:t> </w:t>
            </w:r>
          </w:p>
        </w:tc>
        <w:tc>
          <w:tcPr>
            <w:tcW w:w="6793" w:type="dxa"/>
            <w:gridSpan w:val="7"/>
            <w:tcBorders>
              <w:top w:val="nil"/>
              <w:left w:val="single" w:sz="6" w:space="0" w:color="auto"/>
              <w:bottom w:val="single" w:sz="6" w:space="0" w:color="auto"/>
              <w:right w:val="single" w:sz="6" w:space="0" w:color="auto"/>
            </w:tcBorders>
            <w:shd w:val="clear" w:color="auto" w:fill="auto"/>
            <w:hideMark/>
          </w:tcPr>
          <w:p w14:paraId="6CA9AB55" w14:textId="77777777" w:rsidR="00891D2C" w:rsidRPr="00891D2C" w:rsidRDefault="00891D2C" w:rsidP="00891D2C">
            <w:pPr>
              <w:jc w:val="both"/>
              <w:textAlignment w:val="baseline"/>
              <w:rPr>
                <w:rFonts w:ascii="Segoe UI" w:hAnsi="Segoe UI" w:cs="Segoe UI"/>
                <w:sz w:val="18"/>
                <w:szCs w:val="18"/>
              </w:rPr>
            </w:pPr>
            <w:r w:rsidRPr="00891D2C">
              <w:t>Mgr. Josef Kocourek, Ph.D. </w:t>
            </w:r>
          </w:p>
        </w:tc>
      </w:tr>
      <w:tr w:rsidR="00891D2C" w:rsidRPr="00891D2C" w14:paraId="27C5FF05" w14:textId="77777777" w:rsidTr="00311B61">
        <w:trPr>
          <w:trHeight w:val="240"/>
        </w:trPr>
        <w:tc>
          <w:tcPr>
            <w:tcW w:w="2979" w:type="dxa"/>
            <w:tcBorders>
              <w:top w:val="nil"/>
              <w:left w:val="single" w:sz="6" w:space="0" w:color="auto"/>
              <w:bottom w:val="single" w:sz="6" w:space="0" w:color="auto"/>
              <w:right w:val="single" w:sz="6" w:space="0" w:color="auto"/>
            </w:tcBorders>
            <w:shd w:val="clear" w:color="auto" w:fill="F7CAAC"/>
            <w:hideMark/>
          </w:tcPr>
          <w:p w14:paraId="6BFFA534"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93" w:type="dxa"/>
            <w:gridSpan w:val="7"/>
            <w:tcBorders>
              <w:top w:val="nil"/>
              <w:left w:val="single" w:sz="6" w:space="0" w:color="auto"/>
              <w:bottom w:val="single" w:sz="6" w:space="0" w:color="auto"/>
              <w:right w:val="single" w:sz="6" w:space="0" w:color="auto"/>
            </w:tcBorders>
            <w:shd w:val="clear" w:color="auto" w:fill="auto"/>
            <w:hideMark/>
          </w:tcPr>
          <w:p w14:paraId="4971A4A4" w14:textId="04E7E687" w:rsidR="00891D2C" w:rsidRPr="00891D2C" w:rsidRDefault="00891D2C" w:rsidP="00891D2C">
            <w:pPr>
              <w:jc w:val="both"/>
              <w:textAlignment w:val="baseline"/>
              <w:rPr>
                <w:rFonts w:ascii="Segoe UI" w:hAnsi="Segoe UI" w:cs="Segoe UI"/>
                <w:sz w:val="18"/>
                <w:szCs w:val="18"/>
              </w:rPr>
            </w:pPr>
            <w:r w:rsidRPr="00891D2C">
              <w:t xml:space="preserve">100 % </w:t>
            </w:r>
          </w:p>
        </w:tc>
      </w:tr>
      <w:tr w:rsidR="00891D2C" w:rsidRPr="00891D2C" w14:paraId="5A55781D"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71D53BAE" w14:textId="77777777" w:rsidR="00891D2C" w:rsidRPr="00891D2C" w:rsidRDefault="00891D2C" w:rsidP="00891D2C">
            <w:pPr>
              <w:jc w:val="both"/>
              <w:textAlignment w:val="baseline"/>
              <w:rPr>
                <w:rFonts w:ascii="Segoe UI" w:hAnsi="Segoe UI" w:cs="Segoe UI"/>
                <w:sz w:val="18"/>
                <w:szCs w:val="18"/>
              </w:rPr>
            </w:pPr>
            <w:r w:rsidRPr="00891D2C">
              <w:rPr>
                <w:b/>
                <w:bCs/>
              </w:rPr>
              <w:t>Vyučující</w:t>
            </w:r>
            <w:r w:rsidRPr="00891D2C">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1C5F6C63" w14:textId="77777777" w:rsidR="00891D2C" w:rsidRPr="00891D2C" w:rsidRDefault="00891D2C" w:rsidP="00891D2C">
            <w:pPr>
              <w:jc w:val="both"/>
              <w:textAlignment w:val="baseline"/>
              <w:rPr>
                <w:rFonts w:ascii="Segoe UI" w:hAnsi="Segoe UI" w:cs="Segoe UI"/>
                <w:sz w:val="18"/>
                <w:szCs w:val="18"/>
              </w:rPr>
            </w:pPr>
            <w:r w:rsidRPr="00891D2C">
              <w:t>Mgr. Josef Kocourek, Ph.D. </w:t>
            </w:r>
          </w:p>
          <w:p w14:paraId="13CDD448"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09B66F5" w14:textId="77777777" w:rsidTr="00311B61">
        <w:trPr>
          <w:trHeight w:val="60"/>
        </w:trPr>
        <w:tc>
          <w:tcPr>
            <w:tcW w:w="9772" w:type="dxa"/>
            <w:gridSpan w:val="8"/>
            <w:tcBorders>
              <w:top w:val="nil"/>
              <w:left w:val="single" w:sz="6" w:space="0" w:color="auto"/>
              <w:bottom w:val="single" w:sz="6" w:space="0" w:color="auto"/>
              <w:right w:val="single" w:sz="6" w:space="0" w:color="auto"/>
            </w:tcBorders>
            <w:shd w:val="clear" w:color="auto" w:fill="auto"/>
            <w:hideMark/>
          </w:tcPr>
          <w:p w14:paraId="1BEDE5F3"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D18BEDE"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34C98A04"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32C07A18"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7A686347" w14:textId="77777777" w:rsidTr="00311B61">
        <w:trPr>
          <w:trHeight w:val="2325"/>
        </w:trPr>
        <w:tc>
          <w:tcPr>
            <w:tcW w:w="9772" w:type="dxa"/>
            <w:gridSpan w:val="8"/>
            <w:tcBorders>
              <w:top w:val="nil"/>
              <w:left w:val="single" w:sz="6" w:space="0" w:color="auto"/>
              <w:bottom w:val="single" w:sz="12" w:space="0" w:color="auto"/>
              <w:right w:val="single" w:sz="6" w:space="0" w:color="auto"/>
            </w:tcBorders>
            <w:shd w:val="clear" w:color="auto" w:fill="auto"/>
            <w:hideMark/>
          </w:tcPr>
          <w:p w14:paraId="595EFD73" w14:textId="77777777" w:rsidR="00891D2C" w:rsidRPr="00891D2C" w:rsidRDefault="00891D2C" w:rsidP="00891D2C">
            <w:pPr>
              <w:jc w:val="both"/>
              <w:textAlignment w:val="baseline"/>
              <w:rPr>
                <w:rFonts w:ascii="Segoe UI" w:hAnsi="Segoe UI" w:cs="Segoe UI"/>
                <w:sz w:val="18"/>
                <w:szCs w:val="18"/>
              </w:rPr>
            </w:pPr>
            <w:r w:rsidRPr="00891D2C">
              <w:rPr>
                <w:color w:val="000000"/>
                <w:shd w:val="clear" w:color="auto" w:fill="FFFFFF"/>
              </w:rPr>
              <w:t>Předmět seznamuje studenty s pojetím marketingu jako moderní koncepce řízení organizace a činností. Student si osvojí pojmy z oblasti marketingu včetně jejich vzájemných vztahů a vazeb, bude schopen definovat podstatu marketingu, pojetí a význam tvorby a realizace kvalitní marketingové koncepce pro potřebu řízení každé organizace.</w:t>
            </w:r>
            <w:r w:rsidRPr="00891D2C">
              <w:rPr>
                <w:color w:val="000000"/>
              </w:rPr>
              <w:t> </w:t>
            </w:r>
          </w:p>
          <w:p w14:paraId="2C2E0476" w14:textId="77777777" w:rsidR="00891D2C" w:rsidRPr="00891D2C" w:rsidRDefault="00891D2C" w:rsidP="00891D2C">
            <w:pPr>
              <w:jc w:val="both"/>
              <w:textAlignment w:val="baseline"/>
              <w:rPr>
                <w:rFonts w:ascii="Segoe UI" w:hAnsi="Segoe UI" w:cs="Segoe UI"/>
                <w:sz w:val="18"/>
                <w:szCs w:val="18"/>
              </w:rPr>
            </w:pPr>
            <w:r w:rsidRPr="00891D2C">
              <w:rPr>
                <w:color w:val="000000"/>
              </w:rPr>
              <w:t> </w:t>
            </w:r>
          </w:p>
          <w:p w14:paraId="7C6DFAFB" w14:textId="77777777" w:rsidR="00891D2C" w:rsidRPr="00891D2C" w:rsidRDefault="00891D2C" w:rsidP="00CB0738">
            <w:pPr>
              <w:numPr>
                <w:ilvl w:val="0"/>
                <w:numId w:val="178"/>
              </w:numPr>
              <w:ind w:left="360" w:firstLine="0"/>
              <w:jc w:val="both"/>
              <w:textAlignment w:val="baseline"/>
            </w:pPr>
            <w:r w:rsidRPr="00891D2C">
              <w:t>historické předpoklady marketingu v kontextu KKO;  </w:t>
            </w:r>
          </w:p>
          <w:p w14:paraId="22426067" w14:textId="77777777" w:rsidR="00891D2C" w:rsidRPr="00891D2C" w:rsidRDefault="00891D2C" w:rsidP="00CB0738">
            <w:pPr>
              <w:numPr>
                <w:ilvl w:val="0"/>
                <w:numId w:val="179"/>
              </w:numPr>
              <w:ind w:left="360" w:firstLine="0"/>
              <w:jc w:val="both"/>
              <w:textAlignment w:val="baseline"/>
            </w:pPr>
            <w:r w:rsidRPr="00891D2C">
              <w:t>vývojové etapy marketingu v kontextu KKO; </w:t>
            </w:r>
          </w:p>
          <w:p w14:paraId="67791493" w14:textId="77777777" w:rsidR="00891D2C" w:rsidRPr="00891D2C" w:rsidRDefault="00891D2C" w:rsidP="00CB0738">
            <w:pPr>
              <w:numPr>
                <w:ilvl w:val="0"/>
                <w:numId w:val="180"/>
              </w:numPr>
              <w:ind w:left="360" w:firstLine="0"/>
              <w:jc w:val="both"/>
              <w:textAlignment w:val="baseline"/>
            </w:pPr>
            <w:r w:rsidRPr="00891D2C">
              <w:t>obecná charakteristika a význam marketingu pro kulturní organizace,  </w:t>
            </w:r>
          </w:p>
          <w:p w14:paraId="2B173E58" w14:textId="77777777" w:rsidR="00891D2C" w:rsidRPr="00891D2C" w:rsidRDefault="00891D2C" w:rsidP="00CB0738">
            <w:pPr>
              <w:numPr>
                <w:ilvl w:val="0"/>
                <w:numId w:val="181"/>
              </w:numPr>
              <w:ind w:left="360" w:firstLine="0"/>
              <w:jc w:val="both"/>
              <w:textAlignment w:val="baseline"/>
            </w:pPr>
            <w:r w:rsidRPr="00891D2C">
              <w:t>marketingové prostředí organizací; </w:t>
            </w:r>
          </w:p>
          <w:p w14:paraId="35BF81DF" w14:textId="77777777" w:rsidR="00891D2C" w:rsidRPr="00891D2C" w:rsidRDefault="00891D2C" w:rsidP="00CB0738">
            <w:pPr>
              <w:numPr>
                <w:ilvl w:val="0"/>
                <w:numId w:val="182"/>
              </w:numPr>
              <w:ind w:left="360" w:firstLine="0"/>
              <w:jc w:val="both"/>
              <w:textAlignment w:val="baseline"/>
            </w:pPr>
            <w:r w:rsidRPr="00891D2C">
              <w:t>marketingový informační systém organizací; </w:t>
            </w:r>
          </w:p>
          <w:p w14:paraId="0EE621EE" w14:textId="77777777" w:rsidR="00891D2C" w:rsidRPr="00891D2C" w:rsidRDefault="00891D2C" w:rsidP="00CB0738">
            <w:pPr>
              <w:numPr>
                <w:ilvl w:val="0"/>
                <w:numId w:val="183"/>
              </w:numPr>
              <w:ind w:left="360" w:firstLine="0"/>
              <w:jc w:val="both"/>
              <w:textAlignment w:val="baseline"/>
            </w:pPr>
            <w:r w:rsidRPr="00891D2C">
              <w:t>formy marketingového výzkumu; </w:t>
            </w:r>
          </w:p>
          <w:p w14:paraId="2DB059BD" w14:textId="77777777" w:rsidR="00891D2C" w:rsidRPr="00891D2C" w:rsidRDefault="00891D2C" w:rsidP="00CB0738">
            <w:pPr>
              <w:numPr>
                <w:ilvl w:val="0"/>
                <w:numId w:val="184"/>
              </w:numPr>
              <w:ind w:left="360" w:firstLine="0"/>
              <w:jc w:val="both"/>
              <w:textAlignment w:val="baseline"/>
            </w:pPr>
            <w:r w:rsidRPr="00891D2C">
              <w:t>marketingové řízení organizací; </w:t>
            </w:r>
          </w:p>
          <w:p w14:paraId="616F7CED" w14:textId="77777777" w:rsidR="00891D2C" w:rsidRPr="00891D2C" w:rsidRDefault="00891D2C" w:rsidP="00CB0738">
            <w:pPr>
              <w:numPr>
                <w:ilvl w:val="0"/>
                <w:numId w:val="185"/>
              </w:numPr>
              <w:ind w:left="360" w:firstLine="0"/>
              <w:jc w:val="both"/>
              <w:textAlignment w:val="baseline"/>
            </w:pPr>
            <w:r w:rsidRPr="00891D2C">
              <w:t>význam strategického marketingu kulturních organizací; </w:t>
            </w:r>
          </w:p>
          <w:p w14:paraId="0D188510" w14:textId="77777777" w:rsidR="00891D2C" w:rsidRPr="00891D2C" w:rsidRDefault="00891D2C" w:rsidP="00CB0738">
            <w:pPr>
              <w:numPr>
                <w:ilvl w:val="0"/>
                <w:numId w:val="186"/>
              </w:numPr>
              <w:ind w:left="360" w:firstLine="0"/>
              <w:jc w:val="both"/>
              <w:textAlignment w:val="baseline"/>
            </w:pPr>
            <w:r w:rsidRPr="00891D2C">
              <w:t>chování kupujících na spotřebitelském trhu v kontextu KKO; </w:t>
            </w:r>
          </w:p>
          <w:p w14:paraId="00B57F0C" w14:textId="77777777" w:rsidR="00891D2C" w:rsidRPr="00891D2C" w:rsidRDefault="00891D2C" w:rsidP="00CB0738">
            <w:pPr>
              <w:numPr>
                <w:ilvl w:val="0"/>
                <w:numId w:val="187"/>
              </w:numPr>
              <w:ind w:left="360" w:firstLine="0"/>
              <w:jc w:val="both"/>
              <w:textAlignment w:val="baseline"/>
            </w:pPr>
            <w:r w:rsidRPr="00891D2C">
              <w:t>chování kupujících na obchodním, průmyslovém a státním trhu s akcentem na KKO; </w:t>
            </w:r>
          </w:p>
          <w:p w14:paraId="4DD7A6BB" w14:textId="77777777" w:rsidR="00891D2C" w:rsidRPr="00891D2C" w:rsidRDefault="00891D2C" w:rsidP="00CB0738">
            <w:pPr>
              <w:numPr>
                <w:ilvl w:val="0"/>
                <w:numId w:val="188"/>
              </w:numPr>
              <w:ind w:left="360" w:firstLine="0"/>
              <w:jc w:val="both"/>
              <w:textAlignment w:val="baseline"/>
            </w:pPr>
            <w:r w:rsidRPr="00891D2C">
              <w:t>charakteristika „4P“ marketingu (produkt, cena, distribuce, propagace); </w:t>
            </w:r>
          </w:p>
          <w:p w14:paraId="652436B0" w14:textId="77777777" w:rsidR="00891D2C" w:rsidRPr="00891D2C" w:rsidRDefault="00891D2C" w:rsidP="00CB0738">
            <w:pPr>
              <w:numPr>
                <w:ilvl w:val="0"/>
                <w:numId w:val="189"/>
              </w:numPr>
              <w:ind w:left="360" w:firstLine="0"/>
              <w:jc w:val="both"/>
              <w:textAlignment w:val="baseline"/>
            </w:pPr>
            <w:r w:rsidRPr="00891D2C">
              <w:t>charakteristika a význam produktu v kontextu KKO; </w:t>
            </w:r>
          </w:p>
          <w:p w14:paraId="3952F2AD" w14:textId="77777777" w:rsidR="00891D2C" w:rsidRPr="00891D2C" w:rsidRDefault="00891D2C" w:rsidP="00CB0738">
            <w:pPr>
              <w:numPr>
                <w:ilvl w:val="0"/>
                <w:numId w:val="190"/>
              </w:numPr>
              <w:ind w:left="360" w:firstLine="0"/>
              <w:jc w:val="both"/>
              <w:textAlignment w:val="baseline"/>
            </w:pPr>
            <w:r w:rsidRPr="00891D2C">
              <w:t>životní cyklus produktu ve vztahu ke KKO. </w:t>
            </w:r>
          </w:p>
          <w:p w14:paraId="3E34B08A" w14:textId="77777777" w:rsidR="00891D2C" w:rsidRPr="00891D2C" w:rsidRDefault="00891D2C" w:rsidP="00891D2C">
            <w:pPr>
              <w:textAlignment w:val="baseline"/>
              <w:rPr>
                <w:rFonts w:ascii="Segoe UI" w:hAnsi="Segoe UI" w:cs="Segoe UI"/>
                <w:sz w:val="18"/>
                <w:szCs w:val="18"/>
              </w:rPr>
            </w:pPr>
            <w:r w:rsidRPr="00891D2C">
              <w:t> </w:t>
            </w:r>
          </w:p>
          <w:p w14:paraId="43B18CA9" w14:textId="08762171" w:rsidR="00C833A8" w:rsidRDefault="00891D2C" w:rsidP="00891D2C">
            <w:pPr>
              <w:jc w:val="both"/>
              <w:textAlignment w:val="baseline"/>
              <w:rPr>
                <w:color w:val="000000"/>
              </w:rPr>
            </w:pPr>
            <w:r w:rsidRPr="00891D2C">
              <w:rPr>
                <w:color w:val="000000"/>
                <w:shd w:val="clear" w:color="auto" w:fill="FFFFFF"/>
              </w:rPr>
              <w:t xml:space="preserve">Student se dokáže orientovat v oblasti marketingu, je vybaven odborným základem pro kvalifikované rozhodování, je seznámen se vzájemnými vazbami marketingu na ostatní firemní články. Student má znalosti o chování spotřebitele </w:t>
            </w:r>
            <w:r w:rsidR="003E4312">
              <w:rPr>
                <w:color w:val="000000"/>
                <w:shd w:val="clear" w:color="auto" w:fill="FFFFFF"/>
              </w:rPr>
              <w:br/>
            </w:r>
            <w:r w:rsidRPr="00891D2C">
              <w:rPr>
                <w:color w:val="000000"/>
                <w:shd w:val="clear" w:color="auto" w:fill="FFFFFF"/>
              </w:rPr>
              <w:t>a dokáže sestavit vhodný marketingový mix pro danou cílovou skupinu.</w:t>
            </w:r>
            <w:r w:rsidRPr="00891D2C">
              <w:rPr>
                <w:color w:val="000000"/>
              </w:rPr>
              <w:t> </w:t>
            </w:r>
          </w:p>
          <w:p w14:paraId="066561DF" w14:textId="2E87B77A" w:rsidR="003E4312" w:rsidRPr="00891D2C" w:rsidRDefault="003E4312" w:rsidP="00891D2C">
            <w:pPr>
              <w:jc w:val="both"/>
              <w:textAlignment w:val="baseline"/>
              <w:rPr>
                <w:rFonts w:ascii="Segoe UI" w:hAnsi="Segoe UI" w:cs="Segoe UI"/>
                <w:sz w:val="18"/>
                <w:szCs w:val="18"/>
              </w:rPr>
            </w:pPr>
          </w:p>
        </w:tc>
      </w:tr>
      <w:tr w:rsidR="00891D2C" w:rsidRPr="00891D2C" w14:paraId="5CBE01DF" w14:textId="77777777" w:rsidTr="00311B61">
        <w:trPr>
          <w:trHeight w:val="255"/>
        </w:trPr>
        <w:tc>
          <w:tcPr>
            <w:tcW w:w="3541" w:type="dxa"/>
            <w:gridSpan w:val="2"/>
            <w:tcBorders>
              <w:top w:val="nil"/>
              <w:left w:val="single" w:sz="6" w:space="0" w:color="auto"/>
              <w:bottom w:val="single" w:sz="6" w:space="0" w:color="auto"/>
              <w:right w:val="single" w:sz="6" w:space="0" w:color="auto"/>
            </w:tcBorders>
            <w:shd w:val="clear" w:color="auto" w:fill="F7CAAC"/>
            <w:hideMark/>
          </w:tcPr>
          <w:p w14:paraId="11B58EA3"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231" w:type="dxa"/>
            <w:gridSpan w:val="6"/>
            <w:tcBorders>
              <w:top w:val="nil"/>
              <w:left w:val="single" w:sz="6" w:space="0" w:color="auto"/>
              <w:bottom w:val="nil"/>
              <w:right w:val="single" w:sz="6" w:space="0" w:color="auto"/>
            </w:tcBorders>
            <w:shd w:val="clear" w:color="auto" w:fill="auto"/>
            <w:hideMark/>
          </w:tcPr>
          <w:p w14:paraId="7D2DAFCB"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032989B5" w14:textId="77777777" w:rsidTr="00AB6B76">
        <w:trPr>
          <w:trHeight w:val="2955"/>
        </w:trPr>
        <w:tc>
          <w:tcPr>
            <w:tcW w:w="9772" w:type="dxa"/>
            <w:gridSpan w:val="8"/>
            <w:tcBorders>
              <w:top w:val="nil"/>
              <w:left w:val="single" w:sz="6" w:space="0" w:color="auto"/>
              <w:bottom w:val="single" w:sz="6" w:space="0" w:color="auto"/>
              <w:right w:val="single" w:sz="6" w:space="0" w:color="auto"/>
            </w:tcBorders>
            <w:shd w:val="clear" w:color="auto" w:fill="auto"/>
            <w:hideMark/>
          </w:tcPr>
          <w:p w14:paraId="005A9D0F" w14:textId="77777777" w:rsidR="00891D2C" w:rsidRPr="00891D2C" w:rsidRDefault="00891D2C" w:rsidP="00891D2C">
            <w:pPr>
              <w:textAlignment w:val="baseline"/>
              <w:rPr>
                <w:rFonts w:ascii="Segoe UI" w:hAnsi="Segoe UI" w:cs="Segoe UI"/>
                <w:sz w:val="18"/>
                <w:szCs w:val="18"/>
              </w:rPr>
            </w:pPr>
            <w:r w:rsidRPr="00891D2C">
              <w:rPr>
                <w:b/>
                <w:bCs/>
              </w:rPr>
              <w:t>Povinná:</w:t>
            </w:r>
            <w:r w:rsidRPr="00891D2C">
              <w:t> </w:t>
            </w:r>
          </w:p>
          <w:p w14:paraId="42980F06" w14:textId="22A48107" w:rsidR="00ED614C" w:rsidRPr="00891D2C" w:rsidRDefault="00ED614C" w:rsidP="00ED614C">
            <w:pPr>
              <w:jc w:val="both"/>
              <w:textAlignment w:val="baseline"/>
              <w:rPr>
                <w:rFonts w:ascii="Segoe UI" w:hAnsi="Segoe UI" w:cs="Segoe UI"/>
                <w:sz w:val="18"/>
                <w:szCs w:val="18"/>
              </w:rPr>
            </w:pPr>
            <w:r w:rsidRPr="00891D2C">
              <w:rPr>
                <w:shd w:val="clear" w:color="auto" w:fill="FFFFFF"/>
              </w:rPr>
              <w:t xml:space="preserve">CZINKOTA, Michael R., </w:t>
            </w:r>
            <w:proofErr w:type="spellStart"/>
            <w:r w:rsidRPr="00891D2C">
              <w:rPr>
                <w:shd w:val="clear" w:color="auto" w:fill="FFFFFF"/>
              </w:rPr>
              <w:t>Masaaki</w:t>
            </w:r>
            <w:proofErr w:type="spellEnd"/>
            <w:r w:rsidRPr="00891D2C">
              <w:rPr>
                <w:shd w:val="clear" w:color="auto" w:fill="FFFFFF"/>
              </w:rPr>
              <w:t xml:space="preserve"> KOTABE, </w:t>
            </w:r>
            <w:proofErr w:type="spellStart"/>
            <w:r w:rsidRPr="00891D2C">
              <w:rPr>
                <w:shd w:val="clear" w:color="auto" w:fill="FFFFFF"/>
              </w:rPr>
              <w:t>Demetris</w:t>
            </w:r>
            <w:proofErr w:type="spellEnd"/>
            <w:r w:rsidRPr="00891D2C">
              <w:rPr>
                <w:shd w:val="clear" w:color="auto" w:fill="FFFFFF"/>
              </w:rPr>
              <w:t xml:space="preserve"> VRONTIS a S.M. Riad SHAMS. </w:t>
            </w:r>
            <w:r w:rsidRPr="00891D2C">
              <w:rPr>
                <w:i/>
                <w:iCs/>
                <w:shd w:val="clear" w:color="auto" w:fill="FFFFFF"/>
              </w:rPr>
              <w:t xml:space="preserve">Marketing management: past, </w:t>
            </w:r>
            <w:proofErr w:type="spellStart"/>
            <w:r w:rsidRPr="00891D2C">
              <w:rPr>
                <w:i/>
                <w:iCs/>
                <w:shd w:val="clear" w:color="auto" w:fill="FFFFFF"/>
              </w:rPr>
              <w:t>present</w:t>
            </w:r>
            <w:proofErr w:type="spellEnd"/>
            <w:r w:rsidRPr="00891D2C">
              <w:rPr>
                <w:i/>
                <w:iCs/>
                <w:shd w:val="clear" w:color="auto" w:fill="FFFFFF"/>
              </w:rPr>
              <w:t xml:space="preserve"> and </w:t>
            </w:r>
            <w:proofErr w:type="spellStart"/>
            <w:r w:rsidRPr="00891D2C">
              <w:rPr>
                <w:i/>
                <w:iCs/>
                <w:shd w:val="clear" w:color="auto" w:fill="FFFFFF"/>
              </w:rPr>
              <w:t>future</w:t>
            </w:r>
            <w:proofErr w:type="spellEnd"/>
            <w:r w:rsidRPr="00891D2C">
              <w:rPr>
                <w:shd w:val="clear" w:color="auto" w:fill="FFFFFF"/>
              </w:rPr>
              <w:t xml:space="preserve">. </w:t>
            </w:r>
            <w:proofErr w:type="spellStart"/>
            <w:r w:rsidRPr="00891D2C">
              <w:rPr>
                <w:shd w:val="clear" w:color="auto" w:fill="FFFFFF"/>
              </w:rPr>
              <w:t>Fourth</w:t>
            </w:r>
            <w:proofErr w:type="spellEnd"/>
            <w:r w:rsidRPr="00891D2C">
              <w:rPr>
                <w:shd w:val="clear" w:color="auto" w:fill="FFFFFF"/>
              </w:rPr>
              <w:t xml:space="preserve"> </w:t>
            </w:r>
            <w:proofErr w:type="spellStart"/>
            <w:r w:rsidRPr="00891D2C">
              <w:rPr>
                <w:shd w:val="clear" w:color="auto" w:fill="FFFFFF"/>
              </w:rPr>
              <w:t>edition</w:t>
            </w:r>
            <w:proofErr w:type="spellEnd"/>
            <w:r w:rsidRPr="00891D2C">
              <w:rPr>
                <w:shd w:val="clear" w:color="auto" w:fill="FFFFFF"/>
              </w:rPr>
              <w:t xml:space="preserve">. </w:t>
            </w:r>
            <w:proofErr w:type="spellStart"/>
            <w:r w:rsidRPr="00891D2C">
              <w:rPr>
                <w:shd w:val="clear" w:color="auto" w:fill="FFFFFF"/>
              </w:rPr>
              <w:t>Cham</w:t>
            </w:r>
            <w:proofErr w:type="spellEnd"/>
            <w:r w:rsidRPr="00891D2C">
              <w:rPr>
                <w:shd w:val="clear" w:color="auto" w:fill="FFFFFF"/>
              </w:rPr>
              <w:t xml:space="preserve">: </w:t>
            </w:r>
            <w:proofErr w:type="spellStart"/>
            <w:r w:rsidR="00967745">
              <w:rPr>
                <w:shd w:val="clear" w:color="auto" w:fill="FFFFFF"/>
              </w:rPr>
              <w:t>Springer</w:t>
            </w:r>
            <w:proofErr w:type="spellEnd"/>
            <w:r w:rsidR="00967745">
              <w:rPr>
                <w:shd w:val="clear" w:color="auto" w:fill="FFFFFF"/>
              </w:rPr>
              <w:t>, 2021.</w:t>
            </w:r>
            <w:r w:rsidRPr="00891D2C">
              <w:rPr>
                <w:shd w:val="clear" w:color="auto" w:fill="FFFFFF"/>
              </w:rPr>
              <w:t xml:space="preserve"> ISBN 978-3-030-66915-7.</w:t>
            </w:r>
            <w:r w:rsidRPr="00891D2C">
              <w:t> </w:t>
            </w:r>
          </w:p>
          <w:p w14:paraId="51ECD352" w14:textId="7A788A86" w:rsidR="00ED614C" w:rsidRPr="00891D2C" w:rsidRDefault="00ED614C" w:rsidP="00ED614C">
            <w:pPr>
              <w:jc w:val="both"/>
              <w:textAlignment w:val="baseline"/>
              <w:rPr>
                <w:rFonts w:ascii="Segoe UI" w:hAnsi="Segoe UI" w:cs="Segoe UI"/>
                <w:sz w:val="18"/>
                <w:szCs w:val="18"/>
              </w:rPr>
            </w:pPr>
            <w:r w:rsidRPr="00891D2C">
              <w:t xml:space="preserve">KARLÍČEK, Miroslav. </w:t>
            </w:r>
            <w:r w:rsidRPr="00891D2C">
              <w:rPr>
                <w:i/>
                <w:iCs/>
              </w:rPr>
              <w:t>Základy marketingu.</w:t>
            </w:r>
            <w:r w:rsidR="00967745">
              <w:t xml:space="preserve"> </w:t>
            </w:r>
            <w:r w:rsidRPr="00891D2C">
              <w:t>Praha: Grada, 2018. ISBN 978-80-247-5869-5. </w:t>
            </w:r>
          </w:p>
          <w:p w14:paraId="2F480225" w14:textId="1858BB6D" w:rsidR="00891D2C" w:rsidRPr="00891D2C" w:rsidRDefault="00891D2C" w:rsidP="00891D2C">
            <w:pPr>
              <w:shd w:val="clear" w:color="auto" w:fill="FFFFFF"/>
              <w:textAlignment w:val="baseline"/>
              <w:rPr>
                <w:rFonts w:ascii="Segoe UI" w:hAnsi="Segoe UI" w:cs="Segoe UI"/>
                <w:sz w:val="18"/>
                <w:szCs w:val="18"/>
              </w:rPr>
            </w:pPr>
            <w:r w:rsidRPr="00891D2C">
              <w:t>SVĚTLÍK, Jaroslav. </w:t>
            </w:r>
            <w:r w:rsidRPr="00891D2C">
              <w:rPr>
                <w:i/>
                <w:iCs/>
              </w:rPr>
              <w:t>Marketing cesta k trhu</w:t>
            </w:r>
            <w:r w:rsidR="00663580">
              <w:t> [online</w:t>
            </w:r>
            <w:r w:rsidR="001B5DAF">
              <w:t>].</w:t>
            </w:r>
            <w:r w:rsidR="001B5DAF" w:rsidRPr="00891D2C">
              <w:t xml:space="preserve"> Praha</w:t>
            </w:r>
            <w:r w:rsidRPr="00891D2C">
              <w:t>: VŠPP, 2018. ISBN 978-80-86847-81-8. Dostupné z: http://www.marketingsvetlik.cz/knihy/Marketing%20-%20cesta%20k%20trhu%20-%20Jaroslav%20Svetlik.pdf. </w:t>
            </w:r>
          </w:p>
          <w:p w14:paraId="5A7EF373" w14:textId="77487E90" w:rsidR="00891D2C" w:rsidRPr="00891D2C" w:rsidRDefault="00891D2C" w:rsidP="00311B61">
            <w:pPr>
              <w:textAlignment w:val="baseline"/>
              <w:rPr>
                <w:rFonts w:ascii="Segoe UI" w:hAnsi="Segoe UI" w:cs="Segoe UI"/>
                <w:sz w:val="18"/>
                <w:szCs w:val="18"/>
              </w:rPr>
            </w:pPr>
            <w:r w:rsidRPr="00891D2C">
              <w:rPr>
                <w:b/>
                <w:bCs/>
              </w:rPr>
              <w:t>Doporučená:</w:t>
            </w:r>
            <w:r w:rsidRPr="00891D2C">
              <w:t> </w:t>
            </w:r>
            <w:r w:rsidRPr="00891D2C">
              <w:br/>
            </w:r>
            <w:r w:rsidRPr="00891D2C">
              <w:rPr>
                <w:shd w:val="clear" w:color="auto" w:fill="FFFFFF"/>
              </w:rPr>
              <w:t>KOTLER, Philip, Gary ARMSTRONG a Marc Oliver OPRESNIK. </w:t>
            </w:r>
            <w:proofErr w:type="spellStart"/>
            <w:r w:rsidRPr="00891D2C">
              <w:rPr>
                <w:i/>
                <w:iCs/>
                <w:shd w:val="clear" w:color="auto" w:fill="FFFFFF"/>
              </w:rPr>
              <w:t>Principles</w:t>
            </w:r>
            <w:proofErr w:type="spellEnd"/>
            <w:r w:rsidRPr="00891D2C">
              <w:rPr>
                <w:i/>
                <w:iCs/>
                <w:shd w:val="clear" w:color="auto" w:fill="FFFFFF"/>
              </w:rPr>
              <w:t xml:space="preserve"> </w:t>
            </w:r>
            <w:proofErr w:type="spellStart"/>
            <w:r w:rsidRPr="00891D2C">
              <w:rPr>
                <w:i/>
                <w:iCs/>
                <w:shd w:val="clear" w:color="auto" w:fill="FFFFFF"/>
              </w:rPr>
              <w:t>of</w:t>
            </w:r>
            <w:proofErr w:type="spellEnd"/>
            <w:r w:rsidRPr="00891D2C">
              <w:rPr>
                <w:i/>
                <w:iCs/>
                <w:shd w:val="clear" w:color="auto" w:fill="FFFFFF"/>
              </w:rPr>
              <w:t xml:space="preserve"> marketing</w:t>
            </w:r>
            <w:r w:rsidRPr="00891D2C">
              <w:rPr>
                <w:shd w:val="clear" w:color="auto" w:fill="FFFFFF"/>
              </w:rPr>
              <w:t xml:space="preserve">. 18e, </w:t>
            </w:r>
            <w:proofErr w:type="spellStart"/>
            <w:r w:rsidRPr="00891D2C">
              <w:rPr>
                <w:shd w:val="clear" w:color="auto" w:fill="FFFFFF"/>
              </w:rPr>
              <w:t>gl</w:t>
            </w:r>
            <w:r w:rsidR="00663580">
              <w:rPr>
                <w:shd w:val="clear" w:color="auto" w:fill="FFFFFF"/>
              </w:rPr>
              <w:t>obal</w:t>
            </w:r>
            <w:proofErr w:type="spellEnd"/>
            <w:r w:rsidR="00663580">
              <w:rPr>
                <w:shd w:val="clear" w:color="auto" w:fill="FFFFFF"/>
              </w:rPr>
              <w:t xml:space="preserve"> </w:t>
            </w:r>
            <w:proofErr w:type="spellStart"/>
            <w:r w:rsidR="00663580">
              <w:rPr>
                <w:shd w:val="clear" w:color="auto" w:fill="FFFFFF"/>
              </w:rPr>
              <w:t>edition</w:t>
            </w:r>
            <w:proofErr w:type="spellEnd"/>
            <w:r w:rsidR="00663580">
              <w:rPr>
                <w:shd w:val="clear" w:color="auto" w:fill="FFFFFF"/>
              </w:rPr>
              <w:t xml:space="preserve">. </w:t>
            </w:r>
            <w:proofErr w:type="spellStart"/>
            <w:r w:rsidR="00663580">
              <w:rPr>
                <w:shd w:val="clear" w:color="auto" w:fill="FFFFFF"/>
              </w:rPr>
              <w:t>Harlow</w:t>
            </w:r>
            <w:proofErr w:type="spellEnd"/>
            <w:r w:rsidR="00663580">
              <w:rPr>
                <w:shd w:val="clear" w:color="auto" w:fill="FFFFFF"/>
              </w:rPr>
              <w:t xml:space="preserve">: </w:t>
            </w:r>
            <w:proofErr w:type="spellStart"/>
            <w:r w:rsidR="00663580">
              <w:rPr>
                <w:shd w:val="clear" w:color="auto" w:fill="FFFFFF"/>
              </w:rPr>
              <w:t>Pearson</w:t>
            </w:r>
            <w:proofErr w:type="spellEnd"/>
            <w:r w:rsidR="00663580">
              <w:rPr>
                <w:shd w:val="clear" w:color="auto" w:fill="FFFFFF"/>
              </w:rPr>
              <w:t xml:space="preserve">, </w:t>
            </w:r>
            <w:r w:rsidRPr="00891D2C">
              <w:rPr>
                <w:shd w:val="clear" w:color="auto" w:fill="FFFFFF"/>
              </w:rPr>
              <w:t>2021</w:t>
            </w:r>
            <w:r w:rsidR="00663580">
              <w:rPr>
                <w:shd w:val="clear" w:color="auto" w:fill="FFFFFF"/>
              </w:rPr>
              <w:t>.</w:t>
            </w:r>
            <w:r w:rsidR="002476AC">
              <w:rPr>
                <w:shd w:val="clear" w:color="auto" w:fill="FFFFFF"/>
              </w:rPr>
              <w:t xml:space="preserve"> </w:t>
            </w:r>
            <w:r w:rsidRPr="00891D2C">
              <w:rPr>
                <w:shd w:val="clear" w:color="auto" w:fill="FFFFFF"/>
              </w:rPr>
              <w:t>ISBN 978-1-292-34113-2.</w:t>
            </w:r>
            <w:r w:rsidRPr="00891D2C">
              <w:t> </w:t>
            </w:r>
          </w:p>
          <w:p w14:paraId="1AB33021" w14:textId="78625DF3" w:rsidR="00ED614C" w:rsidRDefault="00891D2C" w:rsidP="00891D2C">
            <w:pPr>
              <w:jc w:val="both"/>
              <w:textAlignment w:val="baseline"/>
            </w:pPr>
            <w:r w:rsidRPr="00891D2C">
              <w:rPr>
                <w:shd w:val="clear" w:color="auto" w:fill="FFFFFF"/>
              </w:rPr>
              <w:t>PISTELAK, Petr. </w:t>
            </w:r>
            <w:r w:rsidRPr="00891D2C">
              <w:rPr>
                <w:i/>
                <w:iCs/>
                <w:shd w:val="clear" w:color="auto" w:fill="FFFFFF"/>
              </w:rPr>
              <w:t xml:space="preserve">Zvyšte obrat a zisk firmy: metodou </w:t>
            </w:r>
            <w:proofErr w:type="spellStart"/>
            <w:r w:rsidRPr="00891D2C">
              <w:rPr>
                <w:i/>
                <w:iCs/>
                <w:shd w:val="clear" w:color="auto" w:fill="FFFFFF"/>
              </w:rPr>
              <w:t>Profitbooster</w:t>
            </w:r>
            <w:proofErr w:type="spellEnd"/>
            <w:r w:rsidRPr="00891D2C">
              <w:rPr>
                <w:shd w:val="clear" w:color="auto" w:fill="FFFFFF"/>
              </w:rPr>
              <w:t>. Pra</w:t>
            </w:r>
            <w:r w:rsidR="00663580">
              <w:rPr>
                <w:shd w:val="clear" w:color="auto" w:fill="FFFFFF"/>
              </w:rPr>
              <w:t xml:space="preserve">ha: Petr </w:t>
            </w:r>
            <w:proofErr w:type="spellStart"/>
            <w:r w:rsidR="00663580">
              <w:rPr>
                <w:shd w:val="clear" w:color="auto" w:fill="FFFFFF"/>
              </w:rPr>
              <w:t>Pištělák</w:t>
            </w:r>
            <w:proofErr w:type="spellEnd"/>
            <w:r w:rsidR="00663580">
              <w:rPr>
                <w:shd w:val="clear" w:color="auto" w:fill="FFFFFF"/>
              </w:rPr>
              <w:t xml:space="preserve">, 2018. </w:t>
            </w:r>
            <w:r w:rsidRPr="00891D2C">
              <w:rPr>
                <w:shd w:val="clear" w:color="auto" w:fill="FFFFFF"/>
              </w:rPr>
              <w:t>ISBN 9788027038428.</w:t>
            </w:r>
            <w:r w:rsidRPr="00891D2C">
              <w:t> </w:t>
            </w:r>
          </w:p>
          <w:p w14:paraId="46B915CA" w14:textId="77777777" w:rsidR="002476AC" w:rsidRDefault="00ED614C" w:rsidP="00891D2C">
            <w:pPr>
              <w:jc w:val="both"/>
              <w:textAlignment w:val="baseline"/>
            </w:pPr>
            <w:r w:rsidRPr="00891D2C">
              <w:t xml:space="preserve">SOLOMON, Michael R., </w:t>
            </w:r>
            <w:proofErr w:type="spellStart"/>
            <w:r w:rsidRPr="00891D2C">
              <w:t>Greg</w:t>
            </w:r>
            <w:proofErr w:type="spellEnd"/>
            <w:r w:rsidRPr="00891D2C">
              <w:t xml:space="preserve"> W. MARSHALL, </w:t>
            </w:r>
            <w:proofErr w:type="spellStart"/>
            <w:r w:rsidRPr="00891D2C">
              <w:t>Elnora</w:t>
            </w:r>
            <w:proofErr w:type="spellEnd"/>
            <w:r w:rsidRPr="00891D2C">
              <w:t xml:space="preserve"> W. STUART, </w:t>
            </w:r>
            <w:proofErr w:type="spellStart"/>
            <w:r w:rsidRPr="00891D2C">
              <w:t>Bradley</w:t>
            </w:r>
            <w:proofErr w:type="spellEnd"/>
            <w:r w:rsidRPr="00891D2C">
              <w:t xml:space="preserve"> R. BARNES, Vincent MITCHELL </w:t>
            </w:r>
          </w:p>
          <w:p w14:paraId="34941A41" w14:textId="77777777" w:rsidR="002476AC" w:rsidRDefault="00ED614C" w:rsidP="00891D2C">
            <w:pPr>
              <w:jc w:val="both"/>
              <w:textAlignment w:val="baseline"/>
            </w:pPr>
            <w:r w:rsidRPr="00891D2C">
              <w:t xml:space="preserve">a Wendy TABRIZI. </w:t>
            </w:r>
            <w:r w:rsidRPr="00891D2C">
              <w:rPr>
                <w:i/>
                <w:iCs/>
              </w:rPr>
              <w:t xml:space="preserve">Marketing: </w:t>
            </w:r>
            <w:proofErr w:type="spellStart"/>
            <w:r w:rsidRPr="00891D2C">
              <w:rPr>
                <w:i/>
                <w:iCs/>
              </w:rPr>
              <w:t>real</w:t>
            </w:r>
            <w:proofErr w:type="spellEnd"/>
            <w:r w:rsidRPr="00891D2C">
              <w:rPr>
                <w:i/>
                <w:iCs/>
              </w:rPr>
              <w:t xml:space="preserve"> </w:t>
            </w:r>
            <w:proofErr w:type="spellStart"/>
            <w:r w:rsidRPr="00891D2C">
              <w:rPr>
                <w:i/>
                <w:iCs/>
              </w:rPr>
              <w:t>people</w:t>
            </w:r>
            <w:proofErr w:type="spellEnd"/>
            <w:r w:rsidRPr="00891D2C">
              <w:rPr>
                <w:i/>
                <w:iCs/>
              </w:rPr>
              <w:t xml:space="preserve">, </w:t>
            </w:r>
            <w:proofErr w:type="spellStart"/>
            <w:r w:rsidRPr="00891D2C">
              <w:rPr>
                <w:i/>
                <w:iCs/>
              </w:rPr>
              <w:t>real</w:t>
            </w:r>
            <w:proofErr w:type="spellEnd"/>
            <w:r w:rsidRPr="00891D2C">
              <w:rPr>
                <w:i/>
                <w:iCs/>
              </w:rPr>
              <w:t xml:space="preserve"> </w:t>
            </w:r>
            <w:proofErr w:type="spellStart"/>
            <w:r w:rsidRPr="00891D2C">
              <w:rPr>
                <w:i/>
                <w:iCs/>
              </w:rPr>
              <w:t>decisions</w:t>
            </w:r>
            <w:proofErr w:type="spellEnd"/>
            <w:r w:rsidRPr="00891D2C">
              <w:rPr>
                <w:i/>
                <w:iCs/>
              </w:rPr>
              <w:t>.</w:t>
            </w:r>
            <w:r w:rsidRPr="00891D2C">
              <w:t xml:space="preserve"> </w:t>
            </w:r>
            <w:proofErr w:type="spellStart"/>
            <w:r w:rsidRPr="00891D2C">
              <w:t>Third</w:t>
            </w:r>
            <w:proofErr w:type="spellEnd"/>
            <w:r w:rsidRPr="00891D2C">
              <w:t xml:space="preserve"> </w:t>
            </w:r>
            <w:proofErr w:type="spellStart"/>
            <w:r w:rsidRPr="00891D2C">
              <w:t>european</w:t>
            </w:r>
            <w:proofErr w:type="spellEnd"/>
            <w:r w:rsidRPr="00891D2C">
              <w:t xml:space="preserve"> </w:t>
            </w:r>
            <w:proofErr w:type="spellStart"/>
            <w:r w:rsidRPr="00891D2C">
              <w:t>edition</w:t>
            </w:r>
            <w:proofErr w:type="spellEnd"/>
            <w:r w:rsidRPr="00891D2C">
              <w:t xml:space="preserve">. </w:t>
            </w:r>
            <w:proofErr w:type="spellStart"/>
            <w:r w:rsidRPr="00891D2C">
              <w:t>Har</w:t>
            </w:r>
            <w:r w:rsidR="00663580">
              <w:t>low</w:t>
            </w:r>
            <w:proofErr w:type="spellEnd"/>
            <w:r w:rsidR="00663580">
              <w:t xml:space="preserve">: </w:t>
            </w:r>
            <w:proofErr w:type="spellStart"/>
            <w:r w:rsidR="00663580">
              <w:t>Pearson</w:t>
            </w:r>
            <w:proofErr w:type="spellEnd"/>
            <w:r w:rsidR="00663580">
              <w:t>, 2019.</w:t>
            </w:r>
            <w:r w:rsidR="006F0AE1">
              <w:t xml:space="preserve"> </w:t>
            </w:r>
          </w:p>
          <w:p w14:paraId="534E6FF2" w14:textId="4585AEEA" w:rsidR="00891D2C" w:rsidRPr="00891D2C" w:rsidRDefault="00ED614C" w:rsidP="00891D2C">
            <w:pPr>
              <w:jc w:val="both"/>
              <w:textAlignment w:val="baseline"/>
              <w:rPr>
                <w:rFonts w:ascii="Segoe UI" w:hAnsi="Segoe UI" w:cs="Segoe UI"/>
                <w:sz w:val="18"/>
                <w:szCs w:val="18"/>
              </w:rPr>
            </w:pPr>
            <w:r w:rsidRPr="00891D2C">
              <w:t>ISBN 9781292227191. </w:t>
            </w:r>
          </w:p>
        </w:tc>
      </w:tr>
    </w:tbl>
    <w:p w14:paraId="4CABA5C3" w14:textId="1182853E" w:rsidR="000E3D85" w:rsidRDefault="000E3D85" w:rsidP="00415DA8">
      <w:r>
        <w:br w:type="page"/>
      </w:r>
    </w:p>
    <w:tbl>
      <w:tblPr>
        <w:tblW w:w="977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9"/>
        <w:gridCol w:w="562"/>
        <w:gridCol w:w="1106"/>
        <w:gridCol w:w="877"/>
        <w:gridCol w:w="813"/>
        <w:gridCol w:w="1331"/>
        <w:gridCol w:w="1329"/>
        <w:gridCol w:w="775"/>
      </w:tblGrid>
      <w:tr w:rsidR="000E3D85" w:rsidRPr="000E3D85" w14:paraId="3F20B06B" w14:textId="77777777" w:rsidTr="00311B61">
        <w:tc>
          <w:tcPr>
            <w:tcW w:w="9772"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5F9117E" w14:textId="77777777" w:rsidR="000E3D85" w:rsidRPr="003E4312" w:rsidRDefault="000E3D85" w:rsidP="000E3D85">
            <w:pPr>
              <w:jc w:val="both"/>
              <w:textAlignment w:val="baseline"/>
              <w:rPr>
                <w:rFonts w:ascii="Segoe UI" w:hAnsi="Segoe UI" w:cs="Segoe UI"/>
                <w:sz w:val="28"/>
                <w:szCs w:val="28"/>
              </w:rPr>
            </w:pPr>
            <w:r w:rsidRPr="003E4312">
              <w:rPr>
                <w:b/>
                <w:bCs/>
                <w:sz w:val="28"/>
                <w:szCs w:val="28"/>
              </w:rPr>
              <w:lastRenderedPageBreak/>
              <w:t>B-III – Charakteristika studijního předmětu</w:t>
            </w:r>
            <w:r w:rsidRPr="003E4312">
              <w:rPr>
                <w:sz w:val="28"/>
                <w:szCs w:val="28"/>
              </w:rPr>
              <w:t> </w:t>
            </w:r>
          </w:p>
        </w:tc>
      </w:tr>
      <w:tr w:rsidR="000E3D85" w:rsidRPr="000E3D85" w14:paraId="33607698" w14:textId="77777777" w:rsidTr="00311B61">
        <w:tc>
          <w:tcPr>
            <w:tcW w:w="2979" w:type="dxa"/>
            <w:tcBorders>
              <w:top w:val="double" w:sz="6" w:space="0" w:color="auto"/>
              <w:left w:val="single" w:sz="6" w:space="0" w:color="auto"/>
              <w:bottom w:val="single" w:sz="6" w:space="0" w:color="auto"/>
              <w:right w:val="single" w:sz="6" w:space="0" w:color="auto"/>
            </w:tcBorders>
            <w:shd w:val="clear" w:color="auto" w:fill="F7CAAC"/>
            <w:hideMark/>
          </w:tcPr>
          <w:p w14:paraId="641CC1B3" w14:textId="77777777" w:rsidR="000E3D85" w:rsidRPr="000E3D85" w:rsidRDefault="000E3D85" w:rsidP="000E3D85">
            <w:pPr>
              <w:jc w:val="both"/>
              <w:textAlignment w:val="baseline"/>
              <w:rPr>
                <w:rFonts w:ascii="Segoe UI" w:hAnsi="Segoe UI" w:cs="Segoe UI"/>
                <w:sz w:val="18"/>
                <w:szCs w:val="18"/>
              </w:rPr>
            </w:pPr>
            <w:r w:rsidRPr="000E3D85">
              <w:rPr>
                <w:b/>
                <w:bCs/>
              </w:rPr>
              <w:t>Název studijního předmětu</w:t>
            </w:r>
            <w:r w:rsidRPr="000E3D85">
              <w:t> </w:t>
            </w:r>
          </w:p>
        </w:tc>
        <w:tc>
          <w:tcPr>
            <w:tcW w:w="6793" w:type="dxa"/>
            <w:gridSpan w:val="7"/>
            <w:tcBorders>
              <w:top w:val="double" w:sz="6" w:space="0" w:color="auto"/>
              <w:left w:val="single" w:sz="6" w:space="0" w:color="auto"/>
              <w:bottom w:val="single" w:sz="6" w:space="0" w:color="auto"/>
              <w:right w:val="single" w:sz="6" w:space="0" w:color="auto"/>
            </w:tcBorders>
            <w:shd w:val="clear" w:color="auto" w:fill="auto"/>
            <w:hideMark/>
          </w:tcPr>
          <w:p w14:paraId="3E3FDF25" w14:textId="77777777" w:rsidR="000E3D85" w:rsidRPr="000E3D85" w:rsidRDefault="000E3D85" w:rsidP="000E3D85">
            <w:pPr>
              <w:textAlignment w:val="baseline"/>
              <w:rPr>
                <w:rFonts w:ascii="Segoe UI" w:hAnsi="Segoe UI" w:cs="Segoe UI"/>
                <w:sz w:val="18"/>
                <w:szCs w:val="18"/>
              </w:rPr>
            </w:pPr>
            <w:r w:rsidRPr="000E3D85">
              <w:rPr>
                <w:shd w:val="clear" w:color="auto" w:fill="FFFFFF"/>
              </w:rPr>
              <w:t>Marketing v kulturních a kreativních odvětvích 2</w:t>
            </w:r>
            <w:r w:rsidRPr="000E3D85">
              <w:t> </w:t>
            </w:r>
          </w:p>
        </w:tc>
      </w:tr>
      <w:tr w:rsidR="000E3D85" w:rsidRPr="000E3D85" w14:paraId="676D4AF0"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16B26B21" w14:textId="77777777" w:rsidR="000E3D85" w:rsidRPr="000E3D85" w:rsidRDefault="000E3D85" w:rsidP="000E3D85">
            <w:pPr>
              <w:textAlignment w:val="baseline"/>
              <w:rPr>
                <w:rFonts w:ascii="Segoe UI" w:hAnsi="Segoe UI" w:cs="Segoe UI"/>
                <w:sz w:val="18"/>
                <w:szCs w:val="18"/>
              </w:rPr>
            </w:pPr>
            <w:r w:rsidRPr="000E3D85">
              <w:rPr>
                <w:b/>
                <w:bCs/>
              </w:rPr>
              <w:t>Typ předmětu</w:t>
            </w:r>
            <w:r w:rsidRPr="000E3D85">
              <w:t> </w:t>
            </w:r>
          </w:p>
        </w:tc>
        <w:tc>
          <w:tcPr>
            <w:tcW w:w="3358" w:type="dxa"/>
            <w:gridSpan w:val="4"/>
            <w:tcBorders>
              <w:top w:val="single" w:sz="6" w:space="0" w:color="auto"/>
              <w:left w:val="single" w:sz="6" w:space="0" w:color="auto"/>
              <w:bottom w:val="single" w:sz="6" w:space="0" w:color="auto"/>
              <w:right w:val="single" w:sz="6" w:space="0" w:color="auto"/>
            </w:tcBorders>
            <w:shd w:val="clear" w:color="auto" w:fill="auto"/>
            <w:hideMark/>
          </w:tcPr>
          <w:p w14:paraId="55C49685" w14:textId="5E8CF5D4" w:rsidR="000E3D85" w:rsidRPr="003B4196" w:rsidRDefault="00E039F8" w:rsidP="000E3D85">
            <w:pPr>
              <w:textAlignment w:val="baseline"/>
              <w:rPr>
                <w:sz w:val="18"/>
                <w:szCs w:val="18"/>
              </w:rPr>
            </w:pPr>
            <w:r>
              <w:t>p</w:t>
            </w:r>
            <w:r w:rsidR="000E3D85" w:rsidRPr="003B4196">
              <w:t>ovinně volitelný </w:t>
            </w:r>
          </w:p>
        </w:tc>
        <w:tc>
          <w:tcPr>
            <w:tcW w:w="2660"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1CF5BBB" w14:textId="77777777" w:rsidR="000E3D85" w:rsidRPr="000E3D85" w:rsidRDefault="000E3D85" w:rsidP="000E3D85">
            <w:pPr>
              <w:jc w:val="both"/>
              <w:textAlignment w:val="baseline"/>
              <w:rPr>
                <w:rFonts w:ascii="Segoe UI" w:hAnsi="Segoe UI" w:cs="Segoe UI"/>
                <w:sz w:val="18"/>
                <w:szCs w:val="18"/>
              </w:rPr>
            </w:pPr>
            <w:r w:rsidRPr="000E3D85">
              <w:rPr>
                <w:b/>
                <w:bCs/>
              </w:rPr>
              <w:t>doporučený ročník/semestr</w:t>
            </w:r>
            <w:r w:rsidRPr="000E3D85">
              <w:t> </w:t>
            </w:r>
          </w:p>
        </w:tc>
        <w:tc>
          <w:tcPr>
            <w:tcW w:w="775" w:type="dxa"/>
            <w:tcBorders>
              <w:top w:val="single" w:sz="6" w:space="0" w:color="auto"/>
              <w:left w:val="single" w:sz="6" w:space="0" w:color="auto"/>
              <w:bottom w:val="single" w:sz="6" w:space="0" w:color="auto"/>
              <w:right w:val="single" w:sz="6" w:space="0" w:color="auto"/>
            </w:tcBorders>
            <w:shd w:val="clear" w:color="auto" w:fill="auto"/>
            <w:hideMark/>
          </w:tcPr>
          <w:p w14:paraId="3AFF18F5" w14:textId="77777777" w:rsidR="000E3D85" w:rsidRPr="000E3D85" w:rsidRDefault="000E3D85" w:rsidP="000E3D85">
            <w:pPr>
              <w:jc w:val="both"/>
              <w:textAlignment w:val="baseline"/>
              <w:rPr>
                <w:rFonts w:ascii="Segoe UI" w:hAnsi="Segoe UI" w:cs="Segoe UI"/>
                <w:sz w:val="18"/>
                <w:szCs w:val="18"/>
              </w:rPr>
            </w:pPr>
            <w:r w:rsidRPr="000E3D85">
              <w:t>2/LS </w:t>
            </w:r>
          </w:p>
        </w:tc>
      </w:tr>
      <w:tr w:rsidR="000E3D85" w:rsidRPr="000E3D85" w14:paraId="4918B8F9"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66E0D484" w14:textId="77777777" w:rsidR="000E3D85" w:rsidRPr="000E3D85" w:rsidRDefault="000E3D85" w:rsidP="000E3D85">
            <w:pPr>
              <w:jc w:val="both"/>
              <w:textAlignment w:val="baseline"/>
              <w:rPr>
                <w:rFonts w:ascii="Segoe UI" w:hAnsi="Segoe UI" w:cs="Segoe UI"/>
                <w:sz w:val="18"/>
                <w:szCs w:val="18"/>
              </w:rPr>
            </w:pPr>
            <w:r w:rsidRPr="000E3D85">
              <w:rPr>
                <w:b/>
                <w:bCs/>
              </w:rPr>
              <w:t>Rozsah studijního předmětu</w:t>
            </w:r>
            <w:r w:rsidRPr="000E3D85">
              <w:t> </w:t>
            </w:r>
          </w:p>
        </w:tc>
        <w:tc>
          <w:tcPr>
            <w:tcW w:w="1668" w:type="dxa"/>
            <w:gridSpan w:val="2"/>
            <w:tcBorders>
              <w:top w:val="single" w:sz="6" w:space="0" w:color="auto"/>
              <w:left w:val="single" w:sz="6" w:space="0" w:color="auto"/>
              <w:bottom w:val="single" w:sz="6" w:space="0" w:color="auto"/>
              <w:right w:val="single" w:sz="6" w:space="0" w:color="auto"/>
            </w:tcBorders>
            <w:shd w:val="clear" w:color="auto" w:fill="auto"/>
            <w:hideMark/>
          </w:tcPr>
          <w:p w14:paraId="5A45CB68" w14:textId="77777777" w:rsidR="000E3D85" w:rsidRPr="000E3D85" w:rsidRDefault="000E3D85" w:rsidP="000E3D85">
            <w:pPr>
              <w:jc w:val="both"/>
              <w:textAlignment w:val="baseline"/>
              <w:rPr>
                <w:rFonts w:ascii="Segoe UI" w:hAnsi="Segoe UI" w:cs="Segoe UI"/>
                <w:sz w:val="18"/>
                <w:szCs w:val="18"/>
              </w:rPr>
            </w:pPr>
            <w:proofErr w:type="gramStart"/>
            <w:r w:rsidRPr="000E3D85">
              <w:t>13p</w:t>
            </w:r>
            <w:proofErr w:type="gramEnd"/>
            <w:r w:rsidRPr="000E3D85">
              <w:t> </w:t>
            </w:r>
          </w:p>
        </w:tc>
        <w:tc>
          <w:tcPr>
            <w:tcW w:w="877" w:type="dxa"/>
            <w:tcBorders>
              <w:top w:val="single" w:sz="6" w:space="0" w:color="auto"/>
              <w:left w:val="single" w:sz="6" w:space="0" w:color="auto"/>
              <w:bottom w:val="single" w:sz="6" w:space="0" w:color="auto"/>
              <w:right w:val="single" w:sz="6" w:space="0" w:color="auto"/>
            </w:tcBorders>
            <w:shd w:val="clear" w:color="auto" w:fill="F7CAAC"/>
            <w:hideMark/>
          </w:tcPr>
          <w:p w14:paraId="42992D7F" w14:textId="77777777" w:rsidR="000E3D85" w:rsidRPr="000E3D85" w:rsidRDefault="000E3D85" w:rsidP="000E3D85">
            <w:pPr>
              <w:jc w:val="both"/>
              <w:textAlignment w:val="baseline"/>
              <w:rPr>
                <w:rFonts w:ascii="Segoe UI" w:hAnsi="Segoe UI" w:cs="Segoe UI"/>
                <w:sz w:val="18"/>
                <w:szCs w:val="18"/>
              </w:rPr>
            </w:pPr>
            <w:r w:rsidRPr="000E3D85">
              <w:rPr>
                <w:b/>
                <w:bCs/>
              </w:rPr>
              <w:t>hod. </w:t>
            </w:r>
            <w:r w:rsidRPr="000E3D85">
              <w:t> </w:t>
            </w:r>
          </w:p>
        </w:tc>
        <w:tc>
          <w:tcPr>
            <w:tcW w:w="813" w:type="dxa"/>
            <w:tcBorders>
              <w:top w:val="single" w:sz="6" w:space="0" w:color="auto"/>
              <w:left w:val="single" w:sz="6" w:space="0" w:color="auto"/>
              <w:bottom w:val="single" w:sz="6" w:space="0" w:color="auto"/>
              <w:right w:val="single" w:sz="6" w:space="0" w:color="auto"/>
            </w:tcBorders>
            <w:shd w:val="clear" w:color="auto" w:fill="auto"/>
            <w:hideMark/>
          </w:tcPr>
          <w:p w14:paraId="09733D61" w14:textId="77777777" w:rsidR="000E3D85" w:rsidRPr="000E3D85" w:rsidRDefault="000E3D85" w:rsidP="000E3D85">
            <w:pPr>
              <w:jc w:val="both"/>
              <w:textAlignment w:val="baseline"/>
              <w:rPr>
                <w:rFonts w:ascii="Segoe UI" w:hAnsi="Segoe UI" w:cs="Segoe UI"/>
                <w:sz w:val="18"/>
                <w:szCs w:val="18"/>
              </w:rPr>
            </w:pPr>
            <w:r w:rsidRPr="000E3D85">
              <w:t>13 </w:t>
            </w:r>
          </w:p>
        </w:tc>
        <w:tc>
          <w:tcPr>
            <w:tcW w:w="1331" w:type="dxa"/>
            <w:tcBorders>
              <w:top w:val="single" w:sz="6" w:space="0" w:color="auto"/>
              <w:left w:val="single" w:sz="6" w:space="0" w:color="auto"/>
              <w:bottom w:val="single" w:sz="6" w:space="0" w:color="auto"/>
              <w:right w:val="single" w:sz="6" w:space="0" w:color="auto"/>
            </w:tcBorders>
            <w:shd w:val="clear" w:color="auto" w:fill="F7CAAC"/>
            <w:hideMark/>
          </w:tcPr>
          <w:p w14:paraId="2506565B" w14:textId="77777777" w:rsidR="000E3D85" w:rsidRPr="000E3D85" w:rsidRDefault="000E3D85" w:rsidP="000E3D85">
            <w:pPr>
              <w:jc w:val="both"/>
              <w:textAlignment w:val="baseline"/>
              <w:rPr>
                <w:rFonts w:ascii="Segoe UI" w:hAnsi="Segoe UI" w:cs="Segoe UI"/>
                <w:sz w:val="18"/>
                <w:szCs w:val="18"/>
              </w:rPr>
            </w:pPr>
            <w:r w:rsidRPr="000E3D85">
              <w:rPr>
                <w:b/>
                <w:bCs/>
              </w:rPr>
              <w:t>kreditů</w:t>
            </w:r>
            <w:r w:rsidRPr="000E3D85">
              <w:t> </w:t>
            </w:r>
          </w:p>
        </w:tc>
        <w:tc>
          <w:tcPr>
            <w:tcW w:w="21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7F2BA9A9" w14:textId="77777777" w:rsidR="000E3D85" w:rsidRPr="000E3D85" w:rsidRDefault="000E3D85" w:rsidP="000E3D85">
            <w:pPr>
              <w:jc w:val="both"/>
              <w:textAlignment w:val="baseline"/>
              <w:rPr>
                <w:rFonts w:ascii="Segoe UI" w:hAnsi="Segoe UI" w:cs="Segoe UI"/>
                <w:sz w:val="18"/>
                <w:szCs w:val="18"/>
              </w:rPr>
            </w:pPr>
            <w:r w:rsidRPr="000E3D85">
              <w:t>2 </w:t>
            </w:r>
          </w:p>
        </w:tc>
      </w:tr>
      <w:tr w:rsidR="000E3D85" w:rsidRPr="000E3D85" w14:paraId="7678EF99"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547CF69B" w14:textId="77777777" w:rsidR="000E3D85" w:rsidRPr="000E3D85" w:rsidRDefault="000E3D85" w:rsidP="000E3D85">
            <w:pPr>
              <w:textAlignment w:val="baseline"/>
              <w:rPr>
                <w:rFonts w:ascii="Segoe UI" w:hAnsi="Segoe UI" w:cs="Segoe UI"/>
                <w:sz w:val="18"/>
                <w:szCs w:val="18"/>
              </w:rPr>
            </w:pPr>
            <w:r w:rsidRPr="000E3D85">
              <w:rPr>
                <w:b/>
                <w:bCs/>
              </w:rPr>
              <w:t xml:space="preserve">Prerekvizity, </w:t>
            </w:r>
            <w:proofErr w:type="spellStart"/>
            <w:r w:rsidRPr="000E3D85">
              <w:rPr>
                <w:b/>
                <w:bCs/>
              </w:rPr>
              <w:t>korekvizity</w:t>
            </w:r>
            <w:proofErr w:type="spellEnd"/>
            <w:r w:rsidRPr="000E3D85">
              <w:rPr>
                <w:b/>
                <w:bCs/>
              </w:rPr>
              <w:t>, ekvivalence</w:t>
            </w:r>
            <w:r w:rsidRPr="000E3D85">
              <w:t> </w:t>
            </w:r>
          </w:p>
        </w:tc>
        <w:tc>
          <w:tcPr>
            <w:tcW w:w="6793" w:type="dxa"/>
            <w:gridSpan w:val="7"/>
            <w:tcBorders>
              <w:top w:val="single" w:sz="6" w:space="0" w:color="auto"/>
              <w:left w:val="single" w:sz="6" w:space="0" w:color="auto"/>
              <w:bottom w:val="single" w:sz="6" w:space="0" w:color="auto"/>
              <w:right w:val="single" w:sz="6" w:space="0" w:color="auto"/>
            </w:tcBorders>
            <w:shd w:val="clear" w:color="auto" w:fill="auto"/>
            <w:hideMark/>
          </w:tcPr>
          <w:p w14:paraId="590D8374" w14:textId="77777777" w:rsidR="000E3D85" w:rsidRPr="000E3D85" w:rsidRDefault="000E3D85" w:rsidP="000E3D85">
            <w:pPr>
              <w:jc w:val="both"/>
              <w:textAlignment w:val="baseline"/>
              <w:rPr>
                <w:rFonts w:ascii="Segoe UI" w:hAnsi="Segoe UI" w:cs="Segoe UI"/>
                <w:sz w:val="18"/>
                <w:szCs w:val="18"/>
              </w:rPr>
            </w:pPr>
            <w:r w:rsidRPr="000E3D85">
              <w:t> </w:t>
            </w:r>
          </w:p>
        </w:tc>
      </w:tr>
      <w:tr w:rsidR="000E3D85" w:rsidRPr="000E3D85" w14:paraId="705F3160"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188CC775" w14:textId="77777777" w:rsidR="000E3D85" w:rsidRPr="000E3D85" w:rsidRDefault="000E3D85" w:rsidP="000E3D85">
            <w:pPr>
              <w:textAlignment w:val="baseline"/>
              <w:rPr>
                <w:rFonts w:ascii="Segoe UI" w:hAnsi="Segoe UI" w:cs="Segoe UI"/>
                <w:sz w:val="18"/>
                <w:szCs w:val="18"/>
              </w:rPr>
            </w:pPr>
            <w:r w:rsidRPr="000E3D85">
              <w:rPr>
                <w:b/>
                <w:bCs/>
              </w:rPr>
              <w:t>Způsob ověření studijních výsledků</w:t>
            </w:r>
            <w:r w:rsidRPr="000E3D85">
              <w:t> </w:t>
            </w:r>
          </w:p>
        </w:tc>
        <w:tc>
          <w:tcPr>
            <w:tcW w:w="3358" w:type="dxa"/>
            <w:gridSpan w:val="4"/>
            <w:tcBorders>
              <w:top w:val="single" w:sz="6" w:space="0" w:color="auto"/>
              <w:left w:val="single" w:sz="6" w:space="0" w:color="auto"/>
              <w:bottom w:val="single" w:sz="6" w:space="0" w:color="auto"/>
              <w:right w:val="single" w:sz="6" w:space="0" w:color="auto"/>
            </w:tcBorders>
            <w:shd w:val="clear" w:color="auto" w:fill="auto"/>
            <w:hideMark/>
          </w:tcPr>
          <w:p w14:paraId="6BCC852E" w14:textId="33CE95F0" w:rsidR="000E3D85" w:rsidRPr="000E3D85" w:rsidRDefault="00E039F8" w:rsidP="000E3D85">
            <w:pPr>
              <w:textAlignment w:val="baseline"/>
              <w:rPr>
                <w:rFonts w:ascii="Segoe UI" w:hAnsi="Segoe UI" w:cs="Segoe UI"/>
                <w:sz w:val="18"/>
                <w:szCs w:val="18"/>
              </w:rPr>
            </w:pPr>
            <w:r>
              <w:t>k</w:t>
            </w:r>
            <w:r w:rsidR="000E3D85" w:rsidRPr="000E3D85">
              <w:t>lasifikovaný zápočet </w:t>
            </w:r>
          </w:p>
        </w:tc>
        <w:tc>
          <w:tcPr>
            <w:tcW w:w="1331" w:type="dxa"/>
            <w:tcBorders>
              <w:top w:val="single" w:sz="6" w:space="0" w:color="auto"/>
              <w:left w:val="single" w:sz="6" w:space="0" w:color="auto"/>
              <w:bottom w:val="single" w:sz="6" w:space="0" w:color="auto"/>
              <w:right w:val="single" w:sz="6" w:space="0" w:color="auto"/>
            </w:tcBorders>
            <w:shd w:val="clear" w:color="auto" w:fill="F7CAAC"/>
            <w:hideMark/>
          </w:tcPr>
          <w:p w14:paraId="201E1FF6" w14:textId="77777777" w:rsidR="000E3D85" w:rsidRPr="000E3D85" w:rsidRDefault="000E3D85" w:rsidP="000E3D85">
            <w:pPr>
              <w:jc w:val="both"/>
              <w:textAlignment w:val="baseline"/>
              <w:rPr>
                <w:rFonts w:ascii="Segoe UI" w:hAnsi="Segoe UI" w:cs="Segoe UI"/>
                <w:sz w:val="18"/>
                <w:szCs w:val="18"/>
              </w:rPr>
            </w:pPr>
            <w:r w:rsidRPr="000E3D85">
              <w:rPr>
                <w:b/>
                <w:bCs/>
              </w:rPr>
              <w:t>Forma výuky</w:t>
            </w:r>
            <w:r w:rsidRPr="000E3D85">
              <w:t> </w:t>
            </w:r>
          </w:p>
        </w:tc>
        <w:tc>
          <w:tcPr>
            <w:tcW w:w="21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BCE9B9" w14:textId="77777777" w:rsidR="000E3D85" w:rsidRPr="000E3D85" w:rsidRDefault="000E3D85" w:rsidP="000E3D85">
            <w:pPr>
              <w:jc w:val="both"/>
              <w:textAlignment w:val="baseline"/>
              <w:rPr>
                <w:rFonts w:ascii="Segoe UI" w:hAnsi="Segoe UI" w:cs="Segoe UI"/>
                <w:sz w:val="18"/>
                <w:szCs w:val="18"/>
              </w:rPr>
            </w:pPr>
            <w:r w:rsidRPr="000E3D85">
              <w:t>Přednáška </w:t>
            </w:r>
          </w:p>
        </w:tc>
      </w:tr>
      <w:tr w:rsidR="000E3D85" w:rsidRPr="000E3D85" w14:paraId="0831B1AA"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0EF6218B" w14:textId="77777777" w:rsidR="000E3D85" w:rsidRPr="000E3D85" w:rsidRDefault="000E3D85" w:rsidP="000E3D85">
            <w:pPr>
              <w:textAlignment w:val="baseline"/>
              <w:rPr>
                <w:rFonts w:ascii="Segoe UI" w:hAnsi="Segoe UI" w:cs="Segoe UI"/>
                <w:sz w:val="18"/>
                <w:szCs w:val="18"/>
              </w:rPr>
            </w:pPr>
            <w:r w:rsidRPr="000E3D85">
              <w:rPr>
                <w:b/>
                <w:bCs/>
              </w:rPr>
              <w:t>Forma způsobu ověření studijních výsledků a další požadavky na studenta</w:t>
            </w:r>
            <w:r w:rsidRPr="000E3D85">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13719A1B" w14:textId="37241ED8" w:rsidR="000E3D85" w:rsidRPr="000E3D85" w:rsidRDefault="00D04BF3" w:rsidP="00311B61">
            <w:pPr>
              <w:rPr>
                <w:rFonts w:ascii="Segoe UI" w:hAnsi="Segoe UI" w:cs="Segoe UI"/>
                <w:sz w:val="18"/>
                <w:szCs w:val="18"/>
              </w:rPr>
            </w:pPr>
            <w:r w:rsidRPr="000E3D85">
              <w:rPr>
                <w:shd w:val="clear" w:color="auto" w:fill="FFFFFF"/>
              </w:rPr>
              <w:t>1. Zvládnutí závěrečného testu na nejméně 60 %.</w:t>
            </w:r>
            <w:r w:rsidRPr="000E3D85">
              <w:t> </w:t>
            </w:r>
            <w:r w:rsidRPr="000E3D85">
              <w:br/>
            </w:r>
            <w:r w:rsidRPr="000E3D85">
              <w:rPr>
                <w:shd w:val="clear" w:color="auto" w:fill="FFFFFF"/>
              </w:rPr>
              <w:t>2. Zpracování seminární práce na zadané téma.</w:t>
            </w:r>
            <w:r w:rsidRPr="000E3D85">
              <w:t> </w:t>
            </w:r>
          </w:p>
        </w:tc>
      </w:tr>
      <w:tr w:rsidR="000E3D85" w:rsidRPr="000E3D85" w14:paraId="4E92B5A5" w14:textId="77777777" w:rsidTr="00C833A8">
        <w:trPr>
          <w:trHeight w:val="218"/>
        </w:trPr>
        <w:tc>
          <w:tcPr>
            <w:tcW w:w="9772" w:type="dxa"/>
            <w:gridSpan w:val="8"/>
            <w:tcBorders>
              <w:top w:val="nil"/>
              <w:left w:val="single" w:sz="6" w:space="0" w:color="auto"/>
              <w:bottom w:val="single" w:sz="6" w:space="0" w:color="auto"/>
              <w:right w:val="single" w:sz="6" w:space="0" w:color="auto"/>
            </w:tcBorders>
            <w:shd w:val="clear" w:color="auto" w:fill="auto"/>
            <w:hideMark/>
          </w:tcPr>
          <w:p w14:paraId="75796E8B" w14:textId="5EF50E53" w:rsidR="000E3D85" w:rsidRPr="000E3D85" w:rsidRDefault="000E3D85" w:rsidP="000E3D85">
            <w:pPr>
              <w:textAlignment w:val="baseline"/>
              <w:rPr>
                <w:rFonts w:ascii="Segoe UI" w:hAnsi="Segoe UI" w:cs="Segoe UI"/>
                <w:sz w:val="18"/>
                <w:szCs w:val="18"/>
              </w:rPr>
            </w:pPr>
          </w:p>
        </w:tc>
      </w:tr>
      <w:tr w:rsidR="000E3D85" w:rsidRPr="000E3D85" w14:paraId="40B8D40D" w14:textId="77777777" w:rsidTr="00311B61">
        <w:trPr>
          <w:trHeight w:val="195"/>
        </w:trPr>
        <w:tc>
          <w:tcPr>
            <w:tcW w:w="2979" w:type="dxa"/>
            <w:tcBorders>
              <w:top w:val="nil"/>
              <w:left w:val="single" w:sz="6" w:space="0" w:color="auto"/>
              <w:bottom w:val="single" w:sz="6" w:space="0" w:color="auto"/>
              <w:right w:val="single" w:sz="6" w:space="0" w:color="auto"/>
            </w:tcBorders>
            <w:shd w:val="clear" w:color="auto" w:fill="F7CAAC"/>
            <w:hideMark/>
          </w:tcPr>
          <w:p w14:paraId="6D4F4B30" w14:textId="77777777" w:rsidR="000E3D85" w:rsidRPr="000E3D85" w:rsidRDefault="000E3D85" w:rsidP="000E3D85">
            <w:pPr>
              <w:jc w:val="both"/>
              <w:textAlignment w:val="baseline"/>
              <w:rPr>
                <w:rFonts w:ascii="Segoe UI" w:hAnsi="Segoe UI" w:cs="Segoe UI"/>
                <w:sz w:val="18"/>
                <w:szCs w:val="18"/>
              </w:rPr>
            </w:pPr>
            <w:r w:rsidRPr="000E3D85">
              <w:rPr>
                <w:b/>
                <w:bCs/>
              </w:rPr>
              <w:t>Garant předmětu</w:t>
            </w:r>
            <w:r w:rsidRPr="000E3D85">
              <w:t> </w:t>
            </w:r>
          </w:p>
        </w:tc>
        <w:tc>
          <w:tcPr>
            <w:tcW w:w="6793" w:type="dxa"/>
            <w:gridSpan w:val="7"/>
            <w:tcBorders>
              <w:top w:val="nil"/>
              <w:left w:val="single" w:sz="6" w:space="0" w:color="auto"/>
              <w:bottom w:val="single" w:sz="6" w:space="0" w:color="auto"/>
              <w:right w:val="single" w:sz="6" w:space="0" w:color="auto"/>
            </w:tcBorders>
            <w:shd w:val="clear" w:color="auto" w:fill="auto"/>
            <w:hideMark/>
          </w:tcPr>
          <w:p w14:paraId="16045EE2" w14:textId="77777777" w:rsidR="000E3D85" w:rsidRPr="000E3D85" w:rsidRDefault="000E3D85" w:rsidP="000E3D85">
            <w:pPr>
              <w:jc w:val="both"/>
              <w:textAlignment w:val="baseline"/>
              <w:rPr>
                <w:rFonts w:ascii="Segoe UI" w:hAnsi="Segoe UI" w:cs="Segoe UI"/>
                <w:sz w:val="18"/>
                <w:szCs w:val="18"/>
              </w:rPr>
            </w:pPr>
            <w:r w:rsidRPr="000E3D85">
              <w:t>Mgr. Josef Kocourek, Ph.D. </w:t>
            </w:r>
          </w:p>
        </w:tc>
      </w:tr>
      <w:tr w:rsidR="000E3D85" w:rsidRPr="000E3D85" w14:paraId="0D777E8C" w14:textId="77777777" w:rsidTr="00311B61">
        <w:trPr>
          <w:trHeight w:val="240"/>
        </w:trPr>
        <w:tc>
          <w:tcPr>
            <w:tcW w:w="2979" w:type="dxa"/>
            <w:tcBorders>
              <w:top w:val="nil"/>
              <w:left w:val="single" w:sz="6" w:space="0" w:color="auto"/>
              <w:bottom w:val="single" w:sz="6" w:space="0" w:color="auto"/>
              <w:right w:val="single" w:sz="6" w:space="0" w:color="auto"/>
            </w:tcBorders>
            <w:shd w:val="clear" w:color="auto" w:fill="F7CAAC"/>
            <w:hideMark/>
          </w:tcPr>
          <w:p w14:paraId="0DABC94C" w14:textId="77777777" w:rsidR="000E3D85" w:rsidRPr="000E3D85" w:rsidRDefault="000E3D85" w:rsidP="000E3D85">
            <w:pPr>
              <w:textAlignment w:val="baseline"/>
              <w:rPr>
                <w:rFonts w:ascii="Segoe UI" w:hAnsi="Segoe UI" w:cs="Segoe UI"/>
                <w:sz w:val="18"/>
                <w:szCs w:val="18"/>
              </w:rPr>
            </w:pPr>
            <w:r w:rsidRPr="000E3D85">
              <w:rPr>
                <w:b/>
                <w:bCs/>
              </w:rPr>
              <w:t>Zapojení garanta do výuky předmětu</w:t>
            </w:r>
            <w:r w:rsidRPr="000E3D85">
              <w:t> </w:t>
            </w:r>
          </w:p>
        </w:tc>
        <w:tc>
          <w:tcPr>
            <w:tcW w:w="6793" w:type="dxa"/>
            <w:gridSpan w:val="7"/>
            <w:tcBorders>
              <w:top w:val="nil"/>
              <w:left w:val="single" w:sz="6" w:space="0" w:color="auto"/>
              <w:bottom w:val="single" w:sz="6" w:space="0" w:color="auto"/>
              <w:right w:val="single" w:sz="6" w:space="0" w:color="auto"/>
            </w:tcBorders>
            <w:shd w:val="clear" w:color="auto" w:fill="auto"/>
            <w:hideMark/>
          </w:tcPr>
          <w:p w14:paraId="12562288" w14:textId="5060F553" w:rsidR="000E3D85" w:rsidRPr="000E3D85" w:rsidRDefault="000E3D85" w:rsidP="000E3D85">
            <w:pPr>
              <w:jc w:val="both"/>
              <w:textAlignment w:val="baseline"/>
              <w:rPr>
                <w:rFonts w:ascii="Segoe UI" w:hAnsi="Segoe UI" w:cs="Segoe UI"/>
                <w:sz w:val="18"/>
                <w:szCs w:val="18"/>
              </w:rPr>
            </w:pPr>
            <w:r w:rsidRPr="000E3D85">
              <w:t>100 % </w:t>
            </w:r>
          </w:p>
        </w:tc>
      </w:tr>
      <w:tr w:rsidR="000E3D85" w:rsidRPr="000E3D85" w14:paraId="15B67065"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3C3E6ABF" w14:textId="77777777" w:rsidR="000E3D85" w:rsidRPr="000E3D85" w:rsidRDefault="000E3D85" w:rsidP="000E3D85">
            <w:pPr>
              <w:jc w:val="both"/>
              <w:textAlignment w:val="baseline"/>
              <w:rPr>
                <w:rFonts w:ascii="Segoe UI" w:hAnsi="Segoe UI" w:cs="Segoe UI"/>
                <w:sz w:val="18"/>
                <w:szCs w:val="18"/>
              </w:rPr>
            </w:pPr>
            <w:r w:rsidRPr="000E3D85">
              <w:rPr>
                <w:b/>
                <w:bCs/>
              </w:rPr>
              <w:t>Vyučující</w:t>
            </w:r>
            <w:r w:rsidRPr="000E3D85">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4191E978" w14:textId="77777777" w:rsidR="000E3D85" w:rsidRPr="000E3D85" w:rsidRDefault="000E3D85" w:rsidP="000E3D85">
            <w:pPr>
              <w:jc w:val="both"/>
              <w:textAlignment w:val="baseline"/>
              <w:rPr>
                <w:rFonts w:ascii="Segoe UI" w:hAnsi="Segoe UI" w:cs="Segoe UI"/>
                <w:sz w:val="18"/>
                <w:szCs w:val="18"/>
              </w:rPr>
            </w:pPr>
            <w:r w:rsidRPr="000E3D85">
              <w:t>Mgr. Josef Kocourek, Ph.D. </w:t>
            </w:r>
          </w:p>
        </w:tc>
      </w:tr>
      <w:tr w:rsidR="000E3D85" w:rsidRPr="000E3D85" w14:paraId="657433AD" w14:textId="77777777" w:rsidTr="00311B61">
        <w:trPr>
          <w:trHeight w:val="60"/>
        </w:trPr>
        <w:tc>
          <w:tcPr>
            <w:tcW w:w="9772" w:type="dxa"/>
            <w:gridSpan w:val="8"/>
            <w:tcBorders>
              <w:top w:val="nil"/>
              <w:left w:val="single" w:sz="6" w:space="0" w:color="auto"/>
              <w:bottom w:val="single" w:sz="6" w:space="0" w:color="auto"/>
              <w:right w:val="single" w:sz="6" w:space="0" w:color="auto"/>
            </w:tcBorders>
            <w:shd w:val="clear" w:color="auto" w:fill="auto"/>
            <w:hideMark/>
          </w:tcPr>
          <w:p w14:paraId="13029754" w14:textId="77777777" w:rsidR="000E3D85" w:rsidRPr="000E3D85" w:rsidRDefault="000E3D85" w:rsidP="000E3D85">
            <w:pPr>
              <w:jc w:val="both"/>
              <w:textAlignment w:val="baseline"/>
              <w:rPr>
                <w:rFonts w:ascii="Segoe UI" w:hAnsi="Segoe UI" w:cs="Segoe UI"/>
                <w:sz w:val="18"/>
                <w:szCs w:val="18"/>
              </w:rPr>
            </w:pPr>
            <w:r w:rsidRPr="000E3D85">
              <w:t> </w:t>
            </w:r>
          </w:p>
        </w:tc>
      </w:tr>
      <w:tr w:rsidR="000E3D85" w:rsidRPr="000E3D85" w14:paraId="7A1FCC4D" w14:textId="77777777" w:rsidTr="00311B61">
        <w:tc>
          <w:tcPr>
            <w:tcW w:w="2979" w:type="dxa"/>
            <w:tcBorders>
              <w:top w:val="single" w:sz="6" w:space="0" w:color="auto"/>
              <w:left w:val="single" w:sz="6" w:space="0" w:color="auto"/>
              <w:bottom w:val="single" w:sz="6" w:space="0" w:color="auto"/>
              <w:right w:val="single" w:sz="6" w:space="0" w:color="auto"/>
            </w:tcBorders>
            <w:shd w:val="clear" w:color="auto" w:fill="F7CAAC"/>
            <w:hideMark/>
          </w:tcPr>
          <w:p w14:paraId="35EF5C99" w14:textId="77777777" w:rsidR="000E3D85" w:rsidRPr="000E3D85" w:rsidRDefault="000E3D85" w:rsidP="000E3D85">
            <w:pPr>
              <w:jc w:val="both"/>
              <w:textAlignment w:val="baseline"/>
              <w:rPr>
                <w:rFonts w:ascii="Segoe UI" w:hAnsi="Segoe UI" w:cs="Segoe UI"/>
                <w:sz w:val="18"/>
                <w:szCs w:val="18"/>
              </w:rPr>
            </w:pPr>
            <w:r w:rsidRPr="000E3D85">
              <w:rPr>
                <w:b/>
                <w:bCs/>
              </w:rPr>
              <w:t>Stručná anotace předmětu</w:t>
            </w:r>
            <w:r w:rsidRPr="000E3D85">
              <w:t> </w:t>
            </w:r>
          </w:p>
        </w:tc>
        <w:tc>
          <w:tcPr>
            <w:tcW w:w="6793" w:type="dxa"/>
            <w:gridSpan w:val="7"/>
            <w:tcBorders>
              <w:top w:val="single" w:sz="6" w:space="0" w:color="auto"/>
              <w:left w:val="single" w:sz="6" w:space="0" w:color="auto"/>
              <w:bottom w:val="nil"/>
              <w:right w:val="single" w:sz="6" w:space="0" w:color="auto"/>
            </w:tcBorders>
            <w:shd w:val="clear" w:color="auto" w:fill="auto"/>
            <w:hideMark/>
          </w:tcPr>
          <w:p w14:paraId="3AC030E0" w14:textId="77777777" w:rsidR="000E3D85" w:rsidRPr="000E3D85" w:rsidRDefault="000E3D85" w:rsidP="000E3D85">
            <w:pPr>
              <w:jc w:val="both"/>
              <w:textAlignment w:val="baseline"/>
              <w:rPr>
                <w:rFonts w:ascii="Segoe UI" w:hAnsi="Segoe UI" w:cs="Segoe UI"/>
                <w:sz w:val="18"/>
                <w:szCs w:val="18"/>
              </w:rPr>
            </w:pPr>
            <w:r w:rsidRPr="000E3D85">
              <w:t> </w:t>
            </w:r>
          </w:p>
        </w:tc>
      </w:tr>
      <w:tr w:rsidR="000E3D85" w:rsidRPr="000E3D85" w14:paraId="07072868" w14:textId="77777777" w:rsidTr="00311B61">
        <w:trPr>
          <w:trHeight w:val="2325"/>
        </w:trPr>
        <w:tc>
          <w:tcPr>
            <w:tcW w:w="9772" w:type="dxa"/>
            <w:gridSpan w:val="8"/>
            <w:tcBorders>
              <w:top w:val="nil"/>
              <w:left w:val="single" w:sz="6" w:space="0" w:color="auto"/>
              <w:bottom w:val="single" w:sz="12" w:space="0" w:color="auto"/>
              <w:right w:val="single" w:sz="6" w:space="0" w:color="auto"/>
            </w:tcBorders>
            <w:shd w:val="clear" w:color="auto" w:fill="auto"/>
            <w:hideMark/>
          </w:tcPr>
          <w:p w14:paraId="30ED9864" w14:textId="77777777" w:rsidR="000E3D85" w:rsidRPr="000E3D85" w:rsidRDefault="000E3D85" w:rsidP="000E3D85">
            <w:pPr>
              <w:jc w:val="both"/>
              <w:textAlignment w:val="baseline"/>
              <w:rPr>
                <w:rFonts w:ascii="Segoe UI" w:hAnsi="Segoe UI" w:cs="Segoe UI"/>
                <w:sz w:val="18"/>
                <w:szCs w:val="18"/>
              </w:rPr>
            </w:pPr>
            <w:r w:rsidRPr="000E3D85">
              <w:rPr>
                <w:color w:val="000000"/>
                <w:shd w:val="clear" w:color="auto" w:fill="FFFFFF"/>
              </w:rPr>
              <w:t>Cílem předmětu je prohloubit znalosti studentů v oblasti marketingu v KKO a navázat tak na získané znalosti z předmětu Marketing v kulturních a kreativních odvětvích 1, který je nezbytným předpokladem pro absolvování. Předmět seznamuje studenty s dalšími "P" marketingového mixu, jako je cena, distribuce a další. Student si osvojí další pojmy z oblasti marketingu včetně jejich vztahů a vazeb a pochopí kontext významu marketingu pro kulturní organizace. </w:t>
            </w:r>
            <w:r w:rsidRPr="000E3D85">
              <w:rPr>
                <w:color w:val="000000"/>
              </w:rPr>
              <w:t> </w:t>
            </w:r>
          </w:p>
          <w:p w14:paraId="25FBF5E4" w14:textId="77777777" w:rsidR="000E3D85" w:rsidRPr="000E3D85" w:rsidRDefault="000E3D85" w:rsidP="000E3D85">
            <w:pPr>
              <w:jc w:val="both"/>
              <w:textAlignment w:val="baseline"/>
              <w:rPr>
                <w:rFonts w:ascii="Segoe UI" w:hAnsi="Segoe UI" w:cs="Segoe UI"/>
                <w:sz w:val="18"/>
                <w:szCs w:val="18"/>
              </w:rPr>
            </w:pPr>
            <w:r w:rsidRPr="000E3D85">
              <w:rPr>
                <w:color w:val="000000"/>
              </w:rPr>
              <w:t> </w:t>
            </w:r>
          </w:p>
          <w:p w14:paraId="4E150332" w14:textId="77777777" w:rsidR="000E3D85" w:rsidRPr="000E3D85" w:rsidRDefault="000E3D85" w:rsidP="00AB503A">
            <w:pPr>
              <w:ind w:left="426"/>
              <w:textAlignment w:val="baseline"/>
              <w:rPr>
                <w:rFonts w:ascii="Segoe UI" w:hAnsi="Segoe UI" w:cs="Segoe UI"/>
                <w:sz w:val="18"/>
                <w:szCs w:val="18"/>
              </w:rPr>
            </w:pPr>
            <w:r w:rsidRPr="000E3D85">
              <w:t>1. cena jako součást marketingového mixu; </w:t>
            </w:r>
            <w:r w:rsidRPr="000E3D85">
              <w:br/>
              <w:t>2. cenové strategie; </w:t>
            </w:r>
            <w:r w:rsidRPr="000E3D85">
              <w:br/>
              <w:t>3. distribuce jako součást marketingového mixu; </w:t>
            </w:r>
            <w:r w:rsidRPr="000E3D85">
              <w:br/>
              <w:t>4. charakteristika velkoobchodu a maloobchodu; </w:t>
            </w:r>
            <w:r w:rsidRPr="000E3D85">
              <w:br/>
              <w:t>5. marketingové strategické plánování, strategický řídící proces; </w:t>
            </w:r>
            <w:r w:rsidRPr="000E3D85">
              <w:br/>
              <w:t>6. situační analýza, portfolio analýza; </w:t>
            </w:r>
            <w:r w:rsidRPr="000E3D85">
              <w:br/>
              <w:t>7. tvorba marketingového strategického plánu; </w:t>
            </w:r>
            <w:r w:rsidRPr="000E3D85">
              <w:br/>
              <w:t>8. kontrola marketingových činností - marketingový audit; </w:t>
            </w:r>
            <w:r w:rsidRPr="000E3D85">
              <w:br/>
              <w:t>9. m-audit; </w:t>
            </w:r>
            <w:r w:rsidRPr="000E3D85">
              <w:br/>
              <w:t>10. význam marketingu ve službách; </w:t>
            </w:r>
            <w:r w:rsidRPr="000E3D85">
              <w:br/>
              <w:t>11. význam marketingu v neziskových organizacích; </w:t>
            </w:r>
            <w:r w:rsidRPr="000E3D85">
              <w:br/>
              <w:t>12. aktuální světové trendy v marketingu. </w:t>
            </w:r>
          </w:p>
          <w:p w14:paraId="17286710" w14:textId="77777777" w:rsidR="000E3D85" w:rsidRPr="000E3D85" w:rsidRDefault="000E3D85" w:rsidP="00AB503A">
            <w:pPr>
              <w:ind w:left="426"/>
              <w:textAlignment w:val="baseline"/>
              <w:rPr>
                <w:rFonts w:ascii="Segoe UI" w:hAnsi="Segoe UI" w:cs="Segoe UI"/>
                <w:sz w:val="18"/>
                <w:szCs w:val="18"/>
              </w:rPr>
            </w:pPr>
            <w:r w:rsidRPr="000E3D85">
              <w:t>13. integrovaná marketingová komunikace v KKO. </w:t>
            </w:r>
          </w:p>
          <w:p w14:paraId="040698BF" w14:textId="77777777" w:rsidR="000E3D85" w:rsidRPr="000E3D85" w:rsidRDefault="000E3D85" w:rsidP="000E3D85">
            <w:pPr>
              <w:jc w:val="both"/>
              <w:textAlignment w:val="baseline"/>
              <w:rPr>
                <w:rFonts w:ascii="Segoe UI" w:hAnsi="Segoe UI" w:cs="Segoe UI"/>
                <w:sz w:val="18"/>
                <w:szCs w:val="18"/>
              </w:rPr>
            </w:pPr>
            <w:r w:rsidRPr="000E3D85">
              <w:t> </w:t>
            </w:r>
          </w:p>
          <w:p w14:paraId="0CE9F921" w14:textId="477356A5" w:rsidR="000E3D85" w:rsidRPr="000E3D85" w:rsidRDefault="000E3D85" w:rsidP="00AB6B76">
            <w:pPr>
              <w:jc w:val="both"/>
              <w:textAlignment w:val="baseline"/>
              <w:rPr>
                <w:rFonts w:ascii="Segoe UI" w:hAnsi="Segoe UI" w:cs="Segoe UI"/>
                <w:sz w:val="18"/>
                <w:szCs w:val="18"/>
              </w:rPr>
            </w:pPr>
            <w:r w:rsidRPr="000E3D85">
              <w:t>Student po absolvování rozumí kontextu marketingového mixu v rámci komunikace organizace, popíše a vysvětlí jednotlivá P marketingového mixu, pochopí kontext a význam marketingových nástrojů pro rozvoj organizací. </w:t>
            </w:r>
          </w:p>
        </w:tc>
      </w:tr>
      <w:tr w:rsidR="000E3D85" w:rsidRPr="000E3D85" w14:paraId="4F84FDA3" w14:textId="77777777" w:rsidTr="00311B61">
        <w:trPr>
          <w:trHeight w:val="255"/>
        </w:trPr>
        <w:tc>
          <w:tcPr>
            <w:tcW w:w="3541" w:type="dxa"/>
            <w:gridSpan w:val="2"/>
            <w:tcBorders>
              <w:top w:val="nil"/>
              <w:left w:val="single" w:sz="6" w:space="0" w:color="auto"/>
              <w:bottom w:val="single" w:sz="6" w:space="0" w:color="auto"/>
              <w:right w:val="single" w:sz="6" w:space="0" w:color="auto"/>
            </w:tcBorders>
            <w:shd w:val="clear" w:color="auto" w:fill="F7CAAC"/>
            <w:hideMark/>
          </w:tcPr>
          <w:p w14:paraId="38A5C0D9" w14:textId="77777777" w:rsidR="000E3D85" w:rsidRPr="000E3D85" w:rsidRDefault="000E3D85" w:rsidP="000E3D85">
            <w:pPr>
              <w:jc w:val="both"/>
              <w:textAlignment w:val="baseline"/>
              <w:rPr>
                <w:rFonts w:ascii="Segoe UI" w:hAnsi="Segoe UI" w:cs="Segoe UI"/>
                <w:sz w:val="18"/>
                <w:szCs w:val="18"/>
              </w:rPr>
            </w:pPr>
            <w:r w:rsidRPr="000E3D85">
              <w:rPr>
                <w:b/>
                <w:bCs/>
              </w:rPr>
              <w:t>Studijní literatura a studijní pomůcky</w:t>
            </w:r>
            <w:r w:rsidRPr="000E3D85">
              <w:t> </w:t>
            </w:r>
          </w:p>
        </w:tc>
        <w:tc>
          <w:tcPr>
            <w:tcW w:w="6231" w:type="dxa"/>
            <w:gridSpan w:val="6"/>
            <w:tcBorders>
              <w:top w:val="nil"/>
              <w:left w:val="single" w:sz="6" w:space="0" w:color="auto"/>
              <w:bottom w:val="nil"/>
              <w:right w:val="single" w:sz="6" w:space="0" w:color="auto"/>
            </w:tcBorders>
            <w:shd w:val="clear" w:color="auto" w:fill="auto"/>
            <w:hideMark/>
          </w:tcPr>
          <w:p w14:paraId="49E41EF8" w14:textId="77777777" w:rsidR="000E3D85" w:rsidRPr="000E3D85" w:rsidRDefault="000E3D85" w:rsidP="000E3D85">
            <w:pPr>
              <w:jc w:val="both"/>
              <w:textAlignment w:val="baseline"/>
              <w:rPr>
                <w:rFonts w:ascii="Segoe UI" w:hAnsi="Segoe UI" w:cs="Segoe UI"/>
                <w:sz w:val="18"/>
                <w:szCs w:val="18"/>
              </w:rPr>
            </w:pPr>
            <w:r w:rsidRPr="000E3D85">
              <w:t> </w:t>
            </w:r>
          </w:p>
        </w:tc>
      </w:tr>
      <w:tr w:rsidR="000E3D85" w:rsidRPr="000E3D85" w14:paraId="7E8AD79B" w14:textId="77777777" w:rsidTr="002476AC">
        <w:trPr>
          <w:trHeight w:val="3179"/>
        </w:trPr>
        <w:tc>
          <w:tcPr>
            <w:tcW w:w="9772" w:type="dxa"/>
            <w:gridSpan w:val="8"/>
            <w:tcBorders>
              <w:top w:val="nil"/>
              <w:left w:val="single" w:sz="6" w:space="0" w:color="auto"/>
              <w:bottom w:val="single" w:sz="6" w:space="0" w:color="auto"/>
              <w:right w:val="single" w:sz="6" w:space="0" w:color="auto"/>
            </w:tcBorders>
            <w:shd w:val="clear" w:color="auto" w:fill="auto"/>
            <w:hideMark/>
          </w:tcPr>
          <w:p w14:paraId="721B61DD" w14:textId="77777777" w:rsidR="00ED614C" w:rsidRPr="00891D2C" w:rsidRDefault="00ED614C" w:rsidP="00ED614C">
            <w:pPr>
              <w:textAlignment w:val="baseline"/>
              <w:rPr>
                <w:rFonts w:ascii="Segoe UI" w:hAnsi="Segoe UI" w:cs="Segoe UI"/>
                <w:sz w:val="18"/>
                <w:szCs w:val="18"/>
              </w:rPr>
            </w:pPr>
            <w:r w:rsidRPr="00891D2C">
              <w:rPr>
                <w:b/>
                <w:bCs/>
              </w:rPr>
              <w:t>Povinná:</w:t>
            </w:r>
            <w:r w:rsidRPr="00891D2C">
              <w:t> </w:t>
            </w:r>
          </w:p>
          <w:p w14:paraId="1F8653EC" w14:textId="615C683D" w:rsidR="00ED614C" w:rsidRPr="00891D2C" w:rsidRDefault="00ED614C" w:rsidP="00ED614C">
            <w:pPr>
              <w:jc w:val="both"/>
              <w:textAlignment w:val="baseline"/>
              <w:rPr>
                <w:rFonts w:ascii="Segoe UI" w:hAnsi="Segoe UI" w:cs="Segoe UI"/>
                <w:sz w:val="18"/>
                <w:szCs w:val="18"/>
              </w:rPr>
            </w:pPr>
            <w:r w:rsidRPr="00891D2C">
              <w:rPr>
                <w:shd w:val="clear" w:color="auto" w:fill="FFFFFF"/>
              </w:rPr>
              <w:t xml:space="preserve">CZINKOTA, Michael R., </w:t>
            </w:r>
            <w:proofErr w:type="spellStart"/>
            <w:r w:rsidRPr="00891D2C">
              <w:rPr>
                <w:shd w:val="clear" w:color="auto" w:fill="FFFFFF"/>
              </w:rPr>
              <w:t>Masaaki</w:t>
            </w:r>
            <w:proofErr w:type="spellEnd"/>
            <w:r w:rsidRPr="00891D2C">
              <w:rPr>
                <w:shd w:val="clear" w:color="auto" w:fill="FFFFFF"/>
              </w:rPr>
              <w:t xml:space="preserve"> KOTABE, </w:t>
            </w:r>
            <w:proofErr w:type="spellStart"/>
            <w:r w:rsidRPr="00891D2C">
              <w:rPr>
                <w:shd w:val="clear" w:color="auto" w:fill="FFFFFF"/>
              </w:rPr>
              <w:t>Demetris</w:t>
            </w:r>
            <w:proofErr w:type="spellEnd"/>
            <w:r w:rsidRPr="00891D2C">
              <w:rPr>
                <w:shd w:val="clear" w:color="auto" w:fill="FFFFFF"/>
              </w:rPr>
              <w:t xml:space="preserve"> VRONTIS a S.M. Riad SHAMS. </w:t>
            </w:r>
            <w:r w:rsidRPr="00891D2C">
              <w:rPr>
                <w:i/>
                <w:iCs/>
                <w:shd w:val="clear" w:color="auto" w:fill="FFFFFF"/>
              </w:rPr>
              <w:t xml:space="preserve">Marketing management: past, </w:t>
            </w:r>
            <w:proofErr w:type="spellStart"/>
            <w:r w:rsidRPr="00891D2C">
              <w:rPr>
                <w:i/>
                <w:iCs/>
                <w:shd w:val="clear" w:color="auto" w:fill="FFFFFF"/>
              </w:rPr>
              <w:t>present</w:t>
            </w:r>
            <w:proofErr w:type="spellEnd"/>
            <w:r w:rsidRPr="00891D2C">
              <w:rPr>
                <w:i/>
                <w:iCs/>
                <w:shd w:val="clear" w:color="auto" w:fill="FFFFFF"/>
              </w:rPr>
              <w:t xml:space="preserve"> and </w:t>
            </w:r>
            <w:proofErr w:type="spellStart"/>
            <w:r w:rsidRPr="00891D2C">
              <w:rPr>
                <w:i/>
                <w:iCs/>
                <w:shd w:val="clear" w:color="auto" w:fill="FFFFFF"/>
              </w:rPr>
              <w:t>future</w:t>
            </w:r>
            <w:proofErr w:type="spellEnd"/>
            <w:r w:rsidRPr="00891D2C">
              <w:rPr>
                <w:shd w:val="clear" w:color="auto" w:fill="FFFFFF"/>
              </w:rPr>
              <w:t xml:space="preserve">. </w:t>
            </w:r>
            <w:proofErr w:type="spellStart"/>
            <w:r w:rsidRPr="00891D2C">
              <w:rPr>
                <w:shd w:val="clear" w:color="auto" w:fill="FFFFFF"/>
              </w:rPr>
              <w:t>Fourth</w:t>
            </w:r>
            <w:proofErr w:type="spellEnd"/>
            <w:r w:rsidRPr="00891D2C">
              <w:rPr>
                <w:shd w:val="clear" w:color="auto" w:fill="FFFFFF"/>
              </w:rPr>
              <w:t xml:space="preserve"> </w:t>
            </w:r>
            <w:proofErr w:type="spellStart"/>
            <w:r w:rsidRPr="00891D2C">
              <w:rPr>
                <w:shd w:val="clear" w:color="auto" w:fill="FFFFFF"/>
              </w:rPr>
              <w:t>edition</w:t>
            </w:r>
            <w:proofErr w:type="spellEnd"/>
            <w:r w:rsidRPr="00891D2C">
              <w:rPr>
                <w:shd w:val="clear" w:color="auto" w:fill="FFFFFF"/>
              </w:rPr>
              <w:t xml:space="preserve">. </w:t>
            </w:r>
            <w:proofErr w:type="spellStart"/>
            <w:r w:rsidRPr="00891D2C">
              <w:rPr>
                <w:shd w:val="clear" w:color="auto" w:fill="FFFFFF"/>
              </w:rPr>
              <w:t>Cham</w:t>
            </w:r>
            <w:proofErr w:type="spellEnd"/>
            <w:r w:rsidRPr="00891D2C">
              <w:rPr>
                <w:shd w:val="clear" w:color="auto" w:fill="FFFFFF"/>
              </w:rPr>
              <w:t xml:space="preserve">: </w:t>
            </w:r>
            <w:proofErr w:type="spellStart"/>
            <w:r w:rsidRPr="00891D2C">
              <w:rPr>
                <w:shd w:val="clear" w:color="auto" w:fill="FFFFFF"/>
              </w:rPr>
              <w:t>Springer</w:t>
            </w:r>
            <w:proofErr w:type="spellEnd"/>
            <w:r w:rsidRPr="00891D2C">
              <w:rPr>
                <w:shd w:val="clear" w:color="auto" w:fill="FFFFFF"/>
              </w:rPr>
              <w:t>, 202</w:t>
            </w:r>
            <w:r w:rsidR="00522386">
              <w:rPr>
                <w:shd w:val="clear" w:color="auto" w:fill="FFFFFF"/>
              </w:rPr>
              <w:t xml:space="preserve">1. </w:t>
            </w:r>
            <w:r w:rsidRPr="00891D2C">
              <w:rPr>
                <w:shd w:val="clear" w:color="auto" w:fill="FFFFFF"/>
              </w:rPr>
              <w:t>ISBN 978-3-030-66915-7.</w:t>
            </w:r>
            <w:r w:rsidRPr="00891D2C">
              <w:t> </w:t>
            </w:r>
          </w:p>
          <w:p w14:paraId="7F4E494A" w14:textId="5B723417" w:rsidR="00ED614C" w:rsidRPr="00891D2C" w:rsidRDefault="00ED614C" w:rsidP="00ED614C">
            <w:pPr>
              <w:jc w:val="both"/>
              <w:textAlignment w:val="baseline"/>
              <w:rPr>
                <w:rFonts w:ascii="Segoe UI" w:hAnsi="Segoe UI" w:cs="Segoe UI"/>
                <w:sz w:val="18"/>
                <w:szCs w:val="18"/>
              </w:rPr>
            </w:pPr>
            <w:r w:rsidRPr="00891D2C">
              <w:t xml:space="preserve">KARLÍČEK, Miroslav. </w:t>
            </w:r>
            <w:r w:rsidRPr="00891D2C">
              <w:rPr>
                <w:i/>
                <w:iCs/>
              </w:rPr>
              <w:t>Základy marketingu.</w:t>
            </w:r>
            <w:r w:rsidRPr="00891D2C">
              <w:t xml:space="preserve"> Praha: Grada, 2018. ISBN 978-80-247-5869-5. </w:t>
            </w:r>
          </w:p>
          <w:p w14:paraId="795EA3CD" w14:textId="15DD076A" w:rsidR="00ED614C" w:rsidRPr="00891D2C" w:rsidRDefault="00ED614C" w:rsidP="00ED614C">
            <w:pPr>
              <w:shd w:val="clear" w:color="auto" w:fill="FFFFFF"/>
              <w:textAlignment w:val="baseline"/>
              <w:rPr>
                <w:rFonts w:ascii="Segoe UI" w:hAnsi="Segoe UI" w:cs="Segoe UI"/>
                <w:sz w:val="18"/>
                <w:szCs w:val="18"/>
              </w:rPr>
            </w:pPr>
            <w:r w:rsidRPr="00891D2C">
              <w:t>SVĚTLÍK, Jaroslav. </w:t>
            </w:r>
            <w:r w:rsidRPr="00891D2C">
              <w:rPr>
                <w:i/>
                <w:iCs/>
              </w:rPr>
              <w:t>Marketing cesta k trhu</w:t>
            </w:r>
            <w:r w:rsidRPr="00891D2C">
              <w:t> [online]. Praha: VŠPP, 2018. [cit. 2019-08-14]. ISBN 978-80-86847-81-8. Dostupné z: http://www.marketingsvetlik.cz/knihy/Marketing%20-%20cesta%20k%20trhu%20-%20Jaroslav%20Svetlik.pdf. </w:t>
            </w:r>
          </w:p>
          <w:p w14:paraId="3EBEDC7E" w14:textId="51DCDD5F" w:rsidR="00ED614C" w:rsidRPr="00891D2C" w:rsidRDefault="00ED614C" w:rsidP="00ED614C">
            <w:pPr>
              <w:textAlignment w:val="baseline"/>
              <w:rPr>
                <w:rFonts w:ascii="Segoe UI" w:hAnsi="Segoe UI" w:cs="Segoe UI"/>
                <w:sz w:val="18"/>
                <w:szCs w:val="18"/>
              </w:rPr>
            </w:pPr>
            <w:r w:rsidRPr="00891D2C">
              <w:rPr>
                <w:b/>
                <w:bCs/>
              </w:rPr>
              <w:t>Doporučená:</w:t>
            </w:r>
            <w:r w:rsidRPr="00891D2C">
              <w:t> </w:t>
            </w:r>
            <w:r w:rsidRPr="00891D2C">
              <w:br/>
            </w:r>
            <w:r w:rsidRPr="00891D2C">
              <w:rPr>
                <w:shd w:val="clear" w:color="auto" w:fill="FFFFFF"/>
              </w:rPr>
              <w:t>KOTLER, Philip, Gary ARMSTRONG a Marc Oliver OPRESNIK. </w:t>
            </w:r>
            <w:proofErr w:type="spellStart"/>
            <w:r w:rsidRPr="00891D2C">
              <w:rPr>
                <w:i/>
                <w:iCs/>
                <w:shd w:val="clear" w:color="auto" w:fill="FFFFFF"/>
              </w:rPr>
              <w:t>Principles</w:t>
            </w:r>
            <w:proofErr w:type="spellEnd"/>
            <w:r w:rsidRPr="00891D2C">
              <w:rPr>
                <w:i/>
                <w:iCs/>
                <w:shd w:val="clear" w:color="auto" w:fill="FFFFFF"/>
              </w:rPr>
              <w:t xml:space="preserve"> </w:t>
            </w:r>
            <w:proofErr w:type="spellStart"/>
            <w:r w:rsidRPr="00891D2C">
              <w:rPr>
                <w:i/>
                <w:iCs/>
                <w:shd w:val="clear" w:color="auto" w:fill="FFFFFF"/>
              </w:rPr>
              <w:t>of</w:t>
            </w:r>
            <w:proofErr w:type="spellEnd"/>
            <w:r w:rsidRPr="00891D2C">
              <w:rPr>
                <w:i/>
                <w:iCs/>
                <w:shd w:val="clear" w:color="auto" w:fill="FFFFFF"/>
              </w:rPr>
              <w:t xml:space="preserve"> marketing</w:t>
            </w:r>
            <w:r w:rsidRPr="00891D2C">
              <w:rPr>
                <w:shd w:val="clear" w:color="auto" w:fill="FFFFFF"/>
              </w:rPr>
              <w:t xml:space="preserve">. 18e, </w:t>
            </w:r>
            <w:proofErr w:type="spellStart"/>
            <w:r w:rsidRPr="00891D2C">
              <w:rPr>
                <w:shd w:val="clear" w:color="auto" w:fill="FFFFFF"/>
              </w:rPr>
              <w:t>global</w:t>
            </w:r>
            <w:proofErr w:type="spellEnd"/>
            <w:r w:rsidRPr="00891D2C">
              <w:rPr>
                <w:shd w:val="clear" w:color="auto" w:fill="FFFFFF"/>
              </w:rPr>
              <w:t xml:space="preserve"> </w:t>
            </w:r>
            <w:proofErr w:type="spellStart"/>
            <w:r w:rsidRPr="00891D2C">
              <w:rPr>
                <w:shd w:val="clear" w:color="auto" w:fill="FFFFFF"/>
              </w:rPr>
              <w:t>edition</w:t>
            </w:r>
            <w:proofErr w:type="spellEnd"/>
            <w:r w:rsidRPr="00891D2C">
              <w:rPr>
                <w:shd w:val="clear" w:color="auto" w:fill="FFFFFF"/>
              </w:rPr>
              <w:t xml:space="preserve">. </w:t>
            </w:r>
            <w:proofErr w:type="spellStart"/>
            <w:r w:rsidR="00663580">
              <w:rPr>
                <w:shd w:val="clear" w:color="auto" w:fill="FFFFFF"/>
              </w:rPr>
              <w:t>Harlow</w:t>
            </w:r>
            <w:proofErr w:type="spellEnd"/>
            <w:r w:rsidR="00663580">
              <w:rPr>
                <w:shd w:val="clear" w:color="auto" w:fill="FFFFFF"/>
              </w:rPr>
              <w:t xml:space="preserve">: </w:t>
            </w:r>
            <w:proofErr w:type="spellStart"/>
            <w:r w:rsidR="00663580">
              <w:rPr>
                <w:shd w:val="clear" w:color="auto" w:fill="FFFFFF"/>
              </w:rPr>
              <w:t>Pearson</w:t>
            </w:r>
            <w:proofErr w:type="spellEnd"/>
            <w:r w:rsidR="00663580">
              <w:rPr>
                <w:shd w:val="clear" w:color="auto" w:fill="FFFFFF"/>
              </w:rPr>
              <w:t xml:space="preserve">, 2021. </w:t>
            </w:r>
            <w:r w:rsidRPr="00891D2C">
              <w:rPr>
                <w:shd w:val="clear" w:color="auto" w:fill="FFFFFF"/>
              </w:rPr>
              <w:t>ISBN 978-1-292-34113-2.</w:t>
            </w:r>
            <w:r w:rsidRPr="00891D2C">
              <w:t> </w:t>
            </w:r>
          </w:p>
          <w:p w14:paraId="3B1DB2B4" w14:textId="1370FB62" w:rsidR="00ED614C" w:rsidRDefault="00ED614C" w:rsidP="00ED614C">
            <w:pPr>
              <w:jc w:val="both"/>
              <w:textAlignment w:val="baseline"/>
            </w:pPr>
            <w:r w:rsidRPr="00891D2C">
              <w:rPr>
                <w:shd w:val="clear" w:color="auto" w:fill="FFFFFF"/>
              </w:rPr>
              <w:t>PISTELAK, Petr. </w:t>
            </w:r>
            <w:r w:rsidRPr="00891D2C">
              <w:rPr>
                <w:i/>
                <w:iCs/>
                <w:shd w:val="clear" w:color="auto" w:fill="FFFFFF"/>
              </w:rPr>
              <w:t xml:space="preserve">Zvyšte obrat a zisk firmy: metodou </w:t>
            </w:r>
            <w:proofErr w:type="spellStart"/>
            <w:r w:rsidRPr="00891D2C">
              <w:rPr>
                <w:i/>
                <w:iCs/>
                <w:shd w:val="clear" w:color="auto" w:fill="FFFFFF"/>
              </w:rPr>
              <w:t>Profitbooster</w:t>
            </w:r>
            <w:proofErr w:type="spellEnd"/>
            <w:r w:rsidRPr="00891D2C">
              <w:rPr>
                <w:shd w:val="clear" w:color="auto" w:fill="FFFFFF"/>
              </w:rPr>
              <w:t xml:space="preserve">. Praha: Petr </w:t>
            </w:r>
            <w:proofErr w:type="spellStart"/>
            <w:r w:rsidRPr="00891D2C">
              <w:rPr>
                <w:shd w:val="clear" w:color="auto" w:fill="FFFFFF"/>
              </w:rPr>
              <w:t>Pištělák</w:t>
            </w:r>
            <w:proofErr w:type="spellEnd"/>
            <w:r w:rsidRPr="00891D2C">
              <w:rPr>
                <w:shd w:val="clear" w:color="auto" w:fill="FFFFFF"/>
              </w:rPr>
              <w:t>, 2018</w:t>
            </w:r>
            <w:r w:rsidR="00663580">
              <w:rPr>
                <w:shd w:val="clear" w:color="auto" w:fill="FFFFFF"/>
              </w:rPr>
              <w:t xml:space="preserve">. </w:t>
            </w:r>
            <w:r w:rsidRPr="00891D2C">
              <w:rPr>
                <w:shd w:val="clear" w:color="auto" w:fill="FFFFFF"/>
              </w:rPr>
              <w:t>ISBN 9788027038428.</w:t>
            </w:r>
            <w:r w:rsidRPr="00891D2C">
              <w:t> </w:t>
            </w:r>
          </w:p>
          <w:p w14:paraId="56957FD8" w14:textId="77777777" w:rsidR="002476AC" w:rsidRDefault="00ED614C" w:rsidP="00ED614C">
            <w:pPr>
              <w:jc w:val="both"/>
              <w:textAlignment w:val="baseline"/>
            </w:pPr>
            <w:r w:rsidRPr="00891D2C">
              <w:t xml:space="preserve">SOLOMON, Michael R., </w:t>
            </w:r>
            <w:proofErr w:type="spellStart"/>
            <w:r w:rsidRPr="00891D2C">
              <w:t>Greg</w:t>
            </w:r>
            <w:proofErr w:type="spellEnd"/>
            <w:r w:rsidRPr="00891D2C">
              <w:t xml:space="preserve"> W. MARSHALL, </w:t>
            </w:r>
            <w:proofErr w:type="spellStart"/>
            <w:r w:rsidRPr="00891D2C">
              <w:t>Elnora</w:t>
            </w:r>
            <w:proofErr w:type="spellEnd"/>
            <w:r w:rsidRPr="00891D2C">
              <w:t xml:space="preserve"> W. STUART, </w:t>
            </w:r>
            <w:proofErr w:type="spellStart"/>
            <w:r w:rsidRPr="00891D2C">
              <w:t>Bradley</w:t>
            </w:r>
            <w:proofErr w:type="spellEnd"/>
            <w:r w:rsidRPr="00891D2C">
              <w:t xml:space="preserve"> R. BARNES, Vincent MITCHELL </w:t>
            </w:r>
          </w:p>
          <w:p w14:paraId="4D6C86B0" w14:textId="77777777" w:rsidR="002476AC" w:rsidRDefault="00ED614C" w:rsidP="00ED614C">
            <w:pPr>
              <w:jc w:val="both"/>
              <w:textAlignment w:val="baseline"/>
            </w:pPr>
            <w:r w:rsidRPr="00891D2C">
              <w:t xml:space="preserve">a Wendy TABRIZI. </w:t>
            </w:r>
            <w:r w:rsidRPr="00891D2C">
              <w:rPr>
                <w:i/>
                <w:iCs/>
              </w:rPr>
              <w:t xml:space="preserve">Marketing: </w:t>
            </w:r>
            <w:proofErr w:type="spellStart"/>
            <w:r w:rsidRPr="00891D2C">
              <w:rPr>
                <w:i/>
                <w:iCs/>
              </w:rPr>
              <w:t>real</w:t>
            </w:r>
            <w:proofErr w:type="spellEnd"/>
            <w:r w:rsidRPr="00891D2C">
              <w:rPr>
                <w:i/>
                <w:iCs/>
              </w:rPr>
              <w:t xml:space="preserve"> </w:t>
            </w:r>
            <w:proofErr w:type="spellStart"/>
            <w:r w:rsidRPr="00891D2C">
              <w:rPr>
                <w:i/>
                <w:iCs/>
              </w:rPr>
              <w:t>people</w:t>
            </w:r>
            <w:proofErr w:type="spellEnd"/>
            <w:r w:rsidRPr="00891D2C">
              <w:rPr>
                <w:i/>
                <w:iCs/>
              </w:rPr>
              <w:t xml:space="preserve">, </w:t>
            </w:r>
            <w:proofErr w:type="spellStart"/>
            <w:r w:rsidRPr="00891D2C">
              <w:rPr>
                <w:i/>
                <w:iCs/>
              </w:rPr>
              <w:t>real</w:t>
            </w:r>
            <w:proofErr w:type="spellEnd"/>
            <w:r w:rsidRPr="00891D2C">
              <w:rPr>
                <w:i/>
                <w:iCs/>
              </w:rPr>
              <w:t xml:space="preserve"> </w:t>
            </w:r>
            <w:proofErr w:type="spellStart"/>
            <w:r w:rsidRPr="00891D2C">
              <w:rPr>
                <w:i/>
                <w:iCs/>
              </w:rPr>
              <w:t>decisions</w:t>
            </w:r>
            <w:proofErr w:type="spellEnd"/>
            <w:r w:rsidRPr="00891D2C">
              <w:rPr>
                <w:i/>
                <w:iCs/>
              </w:rPr>
              <w:t>.</w:t>
            </w:r>
            <w:r w:rsidRPr="00891D2C">
              <w:t xml:space="preserve"> </w:t>
            </w:r>
            <w:proofErr w:type="spellStart"/>
            <w:r w:rsidRPr="00891D2C">
              <w:t>Third</w:t>
            </w:r>
            <w:proofErr w:type="spellEnd"/>
            <w:r w:rsidRPr="00891D2C">
              <w:t xml:space="preserve"> </w:t>
            </w:r>
            <w:proofErr w:type="spellStart"/>
            <w:r w:rsidRPr="00891D2C">
              <w:t>european</w:t>
            </w:r>
            <w:proofErr w:type="spellEnd"/>
            <w:r w:rsidRPr="00891D2C">
              <w:t xml:space="preserve"> </w:t>
            </w:r>
            <w:proofErr w:type="spellStart"/>
            <w:r w:rsidRPr="00891D2C">
              <w:t>edition</w:t>
            </w:r>
            <w:proofErr w:type="spellEnd"/>
            <w:r w:rsidRPr="00891D2C">
              <w:t xml:space="preserve">. </w:t>
            </w:r>
            <w:proofErr w:type="spellStart"/>
            <w:r w:rsidRPr="00891D2C">
              <w:t>Har</w:t>
            </w:r>
            <w:r w:rsidR="00663580">
              <w:t>low</w:t>
            </w:r>
            <w:proofErr w:type="spellEnd"/>
            <w:r w:rsidR="00663580">
              <w:t xml:space="preserve">: </w:t>
            </w:r>
            <w:proofErr w:type="spellStart"/>
            <w:r w:rsidR="00663580">
              <w:t>Pearson</w:t>
            </w:r>
            <w:proofErr w:type="spellEnd"/>
            <w:r w:rsidR="00663580">
              <w:t>, 2019</w:t>
            </w:r>
            <w:r w:rsidRPr="00891D2C">
              <w:t>.</w:t>
            </w:r>
            <w:r w:rsidR="006F0AE1">
              <w:t xml:space="preserve"> </w:t>
            </w:r>
          </w:p>
          <w:p w14:paraId="50D10A74" w14:textId="405664F9" w:rsidR="000E3D85" w:rsidRPr="000E3D85" w:rsidRDefault="00ED614C" w:rsidP="00ED614C">
            <w:pPr>
              <w:jc w:val="both"/>
              <w:textAlignment w:val="baseline"/>
              <w:rPr>
                <w:rFonts w:ascii="Segoe UI" w:hAnsi="Segoe UI" w:cs="Segoe UI"/>
                <w:sz w:val="18"/>
                <w:szCs w:val="18"/>
              </w:rPr>
            </w:pPr>
            <w:r w:rsidRPr="00891D2C">
              <w:t>ISBN 9781292227191. </w:t>
            </w:r>
          </w:p>
        </w:tc>
      </w:tr>
    </w:tbl>
    <w:p w14:paraId="6E2E619C" w14:textId="47EA77A8" w:rsidR="000E3D85" w:rsidRDefault="000E3D8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891D2C" w:rsidRPr="00891D2C" w14:paraId="6A7D0D7C"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41526C3" w14:textId="35E42E87" w:rsidR="00891D2C" w:rsidRPr="00891D2C" w:rsidRDefault="000E3D85" w:rsidP="00891D2C">
            <w:pPr>
              <w:jc w:val="both"/>
              <w:textAlignment w:val="baseline"/>
              <w:rPr>
                <w:rFonts w:ascii="Segoe UI" w:hAnsi="Segoe UI" w:cs="Segoe UI"/>
                <w:sz w:val="18"/>
                <w:szCs w:val="18"/>
              </w:rPr>
            </w:pPr>
            <w:r>
              <w:rPr>
                <w:b/>
                <w:bCs/>
                <w:sz w:val="28"/>
                <w:szCs w:val="28"/>
              </w:rPr>
              <w:lastRenderedPageBreak/>
              <w:t>B</w:t>
            </w:r>
            <w:r w:rsidR="00891D2C" w:rsidRPr="00891D2C">
              <w:rPr>
                <w:b/>
                <w:bCs/>
                <w:sz w:val="28"/>
                <w:szCs w:val="28"/>
              </w:rPr>
              <w:t>-III – Charakteristika studijního předmětu</w:t>
            </w:r>
            <w:r w:rsidR="00891D2C" w:rsidRPr="00891D2C">
              <w:rPr>
                <w:sz w:val="28"/>
                <w:szCs w:val="28"/>
              </w:rPr>
              <w:t> </w:t>
            </w:r>
          </w:p>
        </w:tc>
      </w:tr>
      <w:tr w:rsidR="00891D2C" w:rsidRPr="00891D2C" w14:paraId="74195224"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5A7B379F"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411A5FA" w14:textId="01DE64E0" w:rsidR="00891D2C" w:rsidRPr="00891D2C" w:rsidRDefault="00891D2C" w:rsidP="00891D2C">
            <w:pPr>
              <w:jc w:val="both"/>
              <w:textAlignment w:val="baseline"/>
              <w:rPr>
                <w:rFonts w:ascii="Segoe UI" w:hAnsi="Segoe UI" w:cs="Segoe UI"/>
                <w:sz w:val="18"/>
                <w:szCs w:val="18"/>
              </w:rPr>
            </w:pPr>
            <w:r>
              <w:t>Mezioborové kreativní dílny 1</w:t>
            </w:r>
            <w:r w:rsidRPr="00891D2C">
              <w:t> </w:t>
            </w:r>
          </w:p>
        </w:tc>
      </w:tr>
      <w:tr w:rsidR="00891D2C" w:rsidRPr="00891D2C" w14:paraId="2D4DFA49"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A71259E"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1BCDFAA" w14:textId="77777777" w:rsidR="00891D2C" w:rsidRPr="00891D2C" w:rsidRDefault="00891D2C" w:rsidP="00891D2C">
            <w:pPr>
              <w:jc w:val="both"/>
              <w:textAlignment w:val="baseline"/>
              <w:rPr>
                <w:rFonts w:ascii="Segoe UI" w:hAnsi="Segoe UI" w:cs="Segoe UI"/>
                <w:sz w:val="18"/>
                <w:szCs w:val="18"/>
              </w:rPr>
            </w:pPr>
            <w:r w:rsidRPr="00891D2C">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5DD3840"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02C3D1A3" w14:textId="77777777" w:rsidR="00891D2C" w:rsidRPr="00891D2C" w:rsidRDefault="00891D2C" w:rsidP="00891D2C">
            <w:pPr>
              <w:jc w:val="both"/>
              <w:textAlignment w:val="baseline"/>
              <w:rPr>
                <w:rFonts w:ascii="Segoe UI" w:hAnsi="Segoe UI" w:cs="Segoe UI"/>
                <w:sz w:val="18"/>
                <w:szCs w:val="18"/>
              </w:rPr>
            </w:pPr>
            <w:r w:rsidRPr="00891D2C">
              <w:t>2/ZS </w:t>
            </w:r>
          </w:p>
        </w:tc>
      </w:tr>
      <w:tr w:rsidR="00891D2C" w:rsidRPr="00891D2C" w14:paraId="291D9F0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3879279"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30AEF2B" w14:textId="77777777" w:rsidR="00891D2C" w:rsidRPr="00891D2C" w:rsidRDefault="00891D2C" w:rsidP="00891D2C">
            <w:pPr>
              <w:jc w:val="both"/>
              <w:textAlignment w:val="baseline"/>
              <w:rPr>
                <w:rFonts w:ascii="Segoe UI" w:hAnsi="Segoe UI" w:cs="Segoe UI"/>
                <w:sz w:val="18"/>
                <w:szCs w:val="18"/>
              </w:rPr>
            </w:pPr>
            <w:r w:rsidRPr="00891D2C">
              <w:t>26c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5861BD6"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34E6CB11"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5091B6D"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6DECAE"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0798B5C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069FAB9"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2CC473BC"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0A00799"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881B1BD"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28C6677"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F43D606"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766225" w14:textId="77777777" w:rsidR="00891D2C" w:rsidRPr="00891D2C" w:rsidRDefault="00891D2C" w:rsidP="00891D2C">
            <w:pPr>
              <w:jc w:val="both"/>
              <w:textAlignment w:val="baseline"/>
              <w:rPr>
                <w:rFonts w:ascii="Segoe UI" w:hAnsi="Segoe UI" w:cs="Segoe UI"/>
                <w:sz w:val="18"/>
                <w:szCs w:val="18"/>
              </w:rPr>
            </w:pPr>
            <w:r w:rsidRPr="00891D2C">
              <w:t>cvičení </w:t>
            </w:r>
          </w:p>
        </w:tc>
      </w:tr>
      <w:tr w:rsidR="00891D2C" w:rsidRPr="00891D2C" w14:paraId="5F671270"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650507A"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22C0E45" w14:textId="77777777" w:rsidR="00891D2C" w:rsidRPr="00891D2C" w:rsidRDefault="00891D2C" w:rsidP="00891D2C">
            <w:pPr>
              <w:jc w:val="both"/>
              <w:textAlignment w:val="baseline"/>
              <w:rPr>
                <w:rFonts w:ascii="Segoe UI" w:hAnsi="Segoe UI" w:cs="Segoe UI"/>
                <w:sz w:val="18"/>
                <w:szCs w:val="18"/>
              </w:rPr>
            </w:pPr>
            <w:r w:rsidRPr="00891D2C">
              <w:t>Praktická:  </w:t>
            </w:r>
          </w:p>
          <w:p w14:paraId="7F2C3E83" w14:textId="083F6CB5" w:rsidR="00891D2C" w:rsidRPr="00891D2C" w:rsidRDefault="00891D2C" w:rsidP="00891D2C">
            <w:pPr>
              <w:jc w:val="both"/>
              <w:textAlignment w:val="baseline"/>
              <w:rPr>
                <w:rFonts w:ascii="Segoe UI" w:hAnsi="Segoe UI" w:cs="Segoe UI"/>
                <w:sz w:val="18"/>
                <w:szCs w:val="18"/>
              </w:rPr>
            </w:pPr>
            <w:r w:rsidRPr="00891D2C">
              <w:t xml:space="preserve">80% aktivní účast na </w:t>
            </w:r>
            <w:r w:rsidR="007C276A">
              <w:t>cvičeních</w:t>
            </w:r>
            <w:r w:rsidRPr="00891D2C">
              <w:t xml:space="preserve"> a exkurzích, zpracování všech průběžných úkolů, práce na projektu a závěrečná prezentace rozpracovanosti projekt</w:t>
            </w:r>
            <w:r w:rsidR="009C6F2E">
              <w:t>u</w:t>
            </w:r>
            <w:r w:rsidRPr="00891D2C">
              <w:t> </w:t>
            </w:r>
          </w:p>
        </w:tc>
      </w:tr>
      <w:tr w:rsidR="00891D2C" w:rsidRPr="00891D2C" w14:paraId="494A872A" w14:textId="77777777" w:rsidTr="00311B61">
        <w:trPr>
          <w:trHeight w:val="83"/>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03B2D6E"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7B781256"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4B30248F"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10F754AC" w14:textId="68D9E836" w:rsidR="00891D2C" w:rsidRPr="00891D2C" w:rsidRDefault="00891D2C" w:rsidP="00891D2C">
            <w:pPr>
              <w:jc w:val="both"/>
              <w:textAlignment w:val="baseline"/>
              <w:rPr>
                <w:rFonts w:ascii="Segoe UI" w:hAnsi="Segoe UI" w:cs="Segoe UI"/>
                <w:sz w:val="18"/>
                <w:szCs w:val="18"/>
              </w:rPr>
            </w:pPr>
            <w:r w:rsidRPr="00891D2C">
              <w:t>MgA. Lucie Trejtnarová</w:t>
            </w:r>
            <w:r w:rsidR="000876F3">
              <w:t>, Ph.D.</w:t>
            </w:r>
          </w:p>
        </w:tc>
      </w:tr>
      <w:tr w:rsidR="00891D2C" w:rsidRPr="00891D2C" w14:paraId="58CA584C"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86474DD"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0E4136F" w14:textId="26E8F5F7" w:rsidR="00891D2C" w:rsidRPr="00891D2C" w:rsidRDefault="00891D2C" w:rsidP="00891D2C">
            <w:pPr>
              <w:jc w:val="both"/>
              <w:textAlignment w:val="baseline"/>
              <w:rPr>
                <w:rFonts w:ascii="Segoe UI" w:hAnsi="Segoe UI" w:cs="Segoe UI"/>
                <w:sz w:val="18"/>
                <w:szCs w:val="18"/>
              </w:rPr>
            </w:pPr>
            <w:r w:rsidRPr="00891D2C">
              <w:t xml:space="preserve">Garant se podílí na výuce v rozsahu 80 %, stanovuje koncepci </w:t>
            </w:r>
            <w:r w:rsidR="00BD133D">
              <w:t>cvičení</w:t>
            </w:r>
            <w:r w:rsidRPr="00891D2C">
              <w:t> </w:t>
            </w:r>
          </w:p>
        </w:tc>
      </w:tr>
      <w:tr w:rsidR="00891D2C" w:rsidRPr="00891D2C" w14:paraId="04FE8E06"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5AA46AE"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06670B4" w14:textId="2012F2B4" w:rsidR="00891D2C" w:rsidRPr="00891D2C" w:rsidRDefault="00277D5D" w:rsidP="00891D2C">
            <w:pPr>
              <w:jc w:val="both"/>
              <w:textAlignment w:val="baseline"/>
              <w:rPr>
                <w:rFonts w:ascii="Segoe UI" w:hAnsi="Segoe UI" w:cs="Segoe UI"/>
                <w:sz w:val="18"/>
                <w:szCs w:val="18"/>
              </w:rPr>
            </w:pPr>
            <w:r>
              <w:t>MgA. Lucie Trejtnarová</w:t>
            </w:r>
            <w:r w:rsidR="000876F3">
              <w:t>, Ph.D.,</w:t>
            </w:r>
            <w:r>
              <w:t xml:space="preserve"> 80 %, </w:t>
            </w:r>
            <w:r w:rsidR="00891D2C" w:rsidRPr="00891D2C">
              <w:t xml:space="preserve">MgA. Eva </w:t>
            </w:r>
            <w:proofErr w:type="spellStart"/>
            <w:r w:rsidR="00891D2C" w:rsidRPr="00891D2C">
              <w:t>Klabalová</w:t>
            </w:r>
            <w:proofErr w:type="spellEnd"/>
            <w:r w:rsidR="00891D2C" w:rsidRPr="00891D2C">
              <w:t xml:space="preserve"> 20 % </w:t>
            </w:r>
          </w:p>
        </w:tc>
      </w:tr>
      <w:tr w:rsidR="00891D2C" w:rsidRPr="00891D2C" w14:paraId="402CB574"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49B2D7C"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4BFA6927"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E3A00F4"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2435400"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212F60BB"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0A0DF3F" w14:textId="77777777" w:rsidR="00891D2C" w:rsidRPr="00891D2C" w:rsidRDefault="00891D2C" w:rsidP="00891D2C">
            <w:pPr>
              <w:jc w:val="both"/>
              <w:textAlignment w:val="baseline"/>
              <w:rPr>
                <w:rFonts w:ascii="Segoe UI" w:hAnsi="Segoe UI" w:cs="Segoe UI"/>
                <w:sz w:val="18"/>
                <w:szCs w:val="18"/>
              </w:rPr>
            </w:pPr>
            <w:r w:rsidRPr="00891D2C">
              <w:t>Kurz se zaměřuje na mezioborovost a hybridnost jako možný benefit dnešní doby. Jako praktický kurz seznamuje studenty s činnostmi jednotlivých oborů vyučovaných na FMK. Nechává je nahlédnout do zákulisí a dává jim možnost v praxi si vyzkoušet úkony související se studiem na odlišných ateliérech. Cílem kurzu je mezioborová orientace a networking napříč obory. Během praktických seminářů proběhne i setkání s odborníky z praxe.  </w:t>
            </w:r>
          </w:p>
          <w:p w14:paraId="16A16B2D" w14:textId="77777777" w:rsidR="00891D2C" w:rsidRPr="00891D2C" w:rsidRDefault="00891D2C" w:rsidP="00891D2C">
            <w:pPr>
              <w:jc w:val="both"/>
              <w:textAlignment w:val="baseline"/>
              <w:rPr>
                <w:rFonts w:ascii="Segoe UI" w:hAnsi="Segoe UI" w:cs="Segoe UI"/>
                <w:sz w:val="18"/>
                <w:szCs w:val="18"/>
              </w:rPr>
            </w:pPr>
            <w:r w:rsidRPr="00891D2C">
              <w:t> </w:t>
            </w:r>
          </w:p>
          <w:p w14:paraId="4999576B" w14:textId="77777777" w:rsidR="00891D2C" w:rsidRPr="00891D2C" w:rsidRDefault="00891D2C" w:rsidP="00CB0738">
            <w:pPr>
              <w:numPr>
                <w:ilvl w:val="0"/>
                <w:numId w:val="191"/>
              </w:numPr>
              <w:ind w:left="360" w:firstLine="0"/>
              <w:jc w:val="both"/>
              <w:textAlignment w:val="baseline"/>
            </w:pPr>
            <w:r w:rsidRPr="00891D2C">
              <w:t>Orientační kolečko UTB – technologie, softwary, materiály, zaměření a styl práce, mezifakultní – 1. část </w:t>
            </w:r>
          </w:p>
          <w:p w14:paraId="1ABB74F2" w14:textId="77777777" w:rsidR="00891D2C" w:rsidRPr="00891D2C" w:rsidRDefault="00891D2C" w:rsidP="00CB0738">
            <w:pPr>
              <w:numPr>
                <w:ilvl w:val="0"/>
                <w:numId w:val="192"/>
              </w:numPr>
              <w:ind w:left="360" w:firstLine="0"/>
              <w:jc w:val="both"/>
              <w:textAlignment w:val="baseline"/>
            </w:pPr>
            <w:r w:rsidRPr="00891D2C">
              <w:t>Orientační kolečko UTB – technologie, softwary, materiály, zaměření a styl práce, mezifakultní – 2. část </w:t>
            </w:r>
          </w:p>
          <w:p w14:paraId="24822FEC" w14:textId="77777777" w:rsidR="00891D2C" w:rsidRPr="00891D2C" w:rsidRDefault="00891D2C" w:rsidP="00CB0738">
            <w:pPr>
              <w:numPr>
                <w:ilvl w:val="0"/>
                <w:numId w:val="193"/>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obuv: co obnáší návrh a výroba obuvi. „Kdo si boty ve Zlíně nevyrobil, jako by nebyl“. Modelová situace, co obnáší práce designéra obuvi (od návrhu k řemeslné realizaci). Zpracování konceptu obuvi včetně empatie, obchodního modelu a komunikace produktu samotného. Spojení tradičních a inovativních přístupů v návrhu a realizaci produktu. Tento „</w:t>
            </w:r>
            <w:proofErr w:type="spellStart"/>
            <w:r w:rsidRPr="00891D2C">
              <w:t>Crash</w:t>
            </w:r>
            <w:proofErr w:type="spellEnd"/>
            <w:r w:rsidRPr="00891D2C">
              <w:t xml:space="preserve"> </w:t>
            </w:r>
            <w:proofErr w:type="spellStart"/>
            <w:r w:rsidRPr="00891D2C">
              <w:t>course</w:t>
            </w:r>
            <w:proofErr w:type="spellEnd"/>
            <w:r w:rsidRPr="00891D2C">
              <w:t>“ dále probíhá po celý akademický rok v kurzu I. a II. od teorie až po praxi/realizaci – 1. část </w:t>
            </w:r>
          </w:p>
          <w:p w14:paraId="31753991" w14:textId="77777777" w:rsidR="00891D2C" w:rsidRPr="00891D2C" w:rsidRDefault="00891D2C" w:rsidP="00CB0738">
            <w:pPr>
              <w:numPr>
                <w:ilvl w:val="0"/>
                <w:numId w:val="194"/>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práce na konceptu – 2. část </w:t>
            </w:r>
          </w:p>
          <w:p w14:paraId="792E386E" w14:textId="77777777" w:rsidR="00891D2C" w:rsidRPr="00891D2C" w:rsidRDefault="00891D2C" w:rsidP="00CB0738">
            <w:pPr>
              <w:numPr>
                <w:ilvl w:val="0"/>
                <w:numId w:val="195"/>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metodika a výzkum – 3. část </w:t>
            </w:r>
          </w:p>
          <w:p w14:paraId="7D37BC1C" w14:textId="77777777" w:rsidR="00891D2C" w:rsidRPr="00891D2C" w:rsidRDefault="00891D2C" w:rsidP="00CB0738">
            <w:pPr>
              <w:numPr>
                <w:ilvl w:val="0"/>
                <w:numId w:val="196"/>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výběr materiálů a technologií – 4. část </w:t>
            </w:r>
          </w:p>
          <w:p w14:paraId="5E386A97" w14:textId="77777777" w:rsidR="00891D2C" w:rsidRPr="00891D2C" w:rsidRDefault="00891D2C" w:rsidP="00CB0738">
            <w:pPr>
              <w:numPr>
                <w:ilvl w:val="0"/>
                <w:numId w:val="197"/>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obchodní modely, marketing, uvedení produktu na trh </w:t>
            </w:r>
          </w:p>
          <w:p w14:paraId="355E1CC4" w14:textId="77777777" w:rsidR="00891D2C" w:rsidRPr="00891D2C" w:rsidRDefault="00891D2C" w:rsidP="00CB0738">
            <w:pPr>
              <w:numPr>
                <w:ilvl w:val="0"/>
                <w:numId w:val="198"/>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realizace </w:t>
            </w:r>
          </w:p>
          <w:p w14:paraId="768252FB" w14:textId="77777777" w:rsidR="00891D2C" w:rsidRPr="00891D2C" w:rsidRDefault="00891D2C" w:rsidP="00891D2C">
            <w:pPr>
              <w:ind w:left="360"/>
              <w:jc w:val="both"/>
              <w:textAlignment w:val="baseline"/>
              <w:rPr>
                <w:rFonts w:ascii="Segoe UI" w:hAnsi="Segoe UI" w:cs="Segoe UI"/>
                <w:sz w:val="18"/>
                <w:szCs w:val="18"/>
              </w:rPr>
            </w:pPr>
            <w:r w:rsidRPr="00891D2C">
              <w:t>+ exkurze </w:t>
            </w:r>
          </w:p>
          <w:p w14:paraId="70BA51EF" w14:textId="63722544" w:rsidR="00891D2C" w:rsidRPr="00891D2C" w:rsidRDefault="00891D2C" w:rsidP="00311B61">
            <w:pPr>
              <w:ind w:left="360"/>
              <w:jc w:val="both"/>
              <w:textAlignment w:val="baseline"/>
              <w:rPr>
                <w:rFonts w:ascii="Segoe UI" w:hAnsi="Segoe UI" w:cs="Segoe UI"/>
                <w:sz w:val="18"/>
                <w:szCs w:val="18"/>
              </w:rPr>
            </w:pPr>
            <w:r w:rsidRPr="00891D2C">
              <w:t>+ seminář s externím odborníkem z praxe  </w:t>
            </w:r>
          </w:p>
          <w:p w14:paraId="36E62BD2" w14:textId="77777777" w:rsidR="00891D2C" w:rsidRPr="00891D2C" w:rsidRDefault="00891D2C" w:rsidP="00891D2C">
            <w:pPr>
              <w:jc w:val="both"/>
              <w:textAlignment w:val="baseline"/>
              <w:rPr>
                <w:rFonts w:ascii="Segoe UI" w:hAnsi="Segoe UI" w:cs="Segoe UI"/>
                <w:sz w:val="18"/>
                <w:szCs w:val="18"/>
              </w:rPr>
            </w:pPr>
            <w:r w:rsidRPr="00891D2C">
              <w:t>Tento kurz je přechodem z teorie oboru do praxe a je projektově orientovaný.  </w:t>
            </w:r>
          </w:p>
          <w:p w14:paraId="372BEF2E" w14:textId="77777777" w:rsidR="00891D2C" w:rsidRPr="00891D2C" w:rsidRDefault="00891D2C" w:rsidP="00891D2C">
            <w:pPr>
              <w:jc w:val="both"/>
              <w:textAlignment w:val="baseline"/>
              <w:rPr>
                <w:rFonts w:ascii="Segoe UI" w:hAnsi="Segoe UI" w:cs="Segoe UI"/>
                <w:sz w:val="18"/>
                <w:szCs w:val="18"/>
              </w:rPr>
            </w:pPr>
            <w:r w:rsidRPr="00891D2C">
              <w:t> </w:t>
            </w:r>
          </w:p>
          <w:p w14:paraId="2B839406" w14:textId="77777777" w:rsidR="00891D2C" w:rsidRPr="00891D2C" w:rsidRDefault="00891D2C" w:rsidP="00891D2C">
            <w:pPr>
              <w:jc w:val="both"/>
              <w:textAlignment w:val="baseline"/>
              <w:rPr>
                <w:rFonts w:ascii="Segoe UI" w:hAnsi="Segoe UI" w:cs="Segoe UI"/>
                <w:sz w:val="18"/>
                <w:szCs w:val="18"/>
              </w:rPr>
            </w:pPr>
            <w:r w:rsidRPr="00891D2C">
              <w:t>Výstupem je zpracovaný projekt od návrhu po realizaci, v tomto případě „bota“.  </w:t>
            </w:r>
          </w:p>
          <w:p w14:paraId="71D27BA0" w14:textId="77777777" w:rsidR="00891D2C" w:rsidRPr="00891D2C" w:rsidRDefault="00891D2C" w:rsidP="00891D2C">
            <w:pPr>
              <w:jc w:val="both"/>
              <w:textAlignment w:val="baseline"/>
              <w:rPr>
                <w:rFonts w:ascii="Segoe UI" w:hAnsi="Segoe UI" w:cs="Segoe UI"/>
                <w:sz w:val="18"/>
                <w:szCs w:val="18"/>
              </w:rPr>
            </w:pPr>
            <w:r w:rsidRPr="00891D2C">
              <w:t>Student představuje proces, jakým došel od prvotní myšlenky po finální produkt. Kriticky hodnotí své postupy. Důraz je kladen na komunikaci a prezentaci svého projektu.  </w:t>
            </w:r>
          </w:p>
          <w:p w14:paraId="79829231" w14:textId="1B94E8C9" w:rsidR="00891D2C" w:rsidRPr="00891D2C" w:rsidRDefault="00891D2C" w:rsidP="00891D2C">
            <w:pPr>
              <w:jc w:val="both"/>
              <w:textAlignment w:val="baseline"/>
              <w:rPr>
                <w:rFonts w:ascii="Segoe UI" w:hAnsi="Segoe UI" w:cs="Segoe UI"/>
                <w:sz w:val="18"/>
                <w:szCs w:val="18"/>
              </w:rPr>
            </w:pPr>
            <w:r w:rsidRPr="00891D2C">
              <w:t>Student je schopen realizovat projekt, prezentovat a zhodnotit proces jeho realizace, komunikovat a orientovat se napříč obory. </w:t>
            </w:r>
          </w:p>
        </w:tc>
      </w:tr>
      <w:tr w:rsidR="00891D2C" w:rsidRPr="00891D2C" w14:paraId="77F96DF3"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319EB462" w14:textId="77777777" w:rsidR="00891D2C" w:rsidRPr="00891D2C" w:rsidRDefault="00891D2C" w:rsidP="00891D2C">
            <w:pPr>
              <w:jc w:val="both"/>
              <w:textAlignment w:val="baseline"/>
              <w:rPr>
                <w:rFonts w:ascii="Segoe UI" w:hAnsi="Segoe UI" w:cs="Segoe UI"/>
                <w:sz w:val="18"/>
                <w:szCs w:val="18"/>
              </w:rPr>
            </w:pPr>
            <w:r w:rsidRPr="00891D2C">
              <w:rPr>
                <w:b/>
                <w:bCs/>
              </w:rPr>
              <w:t> Studijní literatura a studijní pomůcky</w:t>
            </w:r>
            <w:r w:rsidRPr="00891D2C">
              <w:t> </w:t>
            </w:r>
          </w:p>
        </w:tc>
        <w:tc>
          <w:tcPr>
            <w:tcW w:w="6176" w:type="dxa"/>
            <w:gridSpan w:val="6"/>
            <w:tcBorders>
              <w:top w:val="nil"/>
              <w:left w:val="single" w:sz="6" w:space="0" w:color="auto"/>
              <w:bottom w:val="nil"/>
              <w:right w:val="single" w:sz="6" w:space="0" w:color="auto"/>
            </w:tcBorders>
            <w:shd w:val="clear" w:color="auto" w:fill="auto"/>
            <w:hideMark/>
          </w:tcPr>
          <w:p w14:paraId="307AF443"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6CF3902B"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6FC0BA6" w14:textId="793D7626" w:rsidR="00891D2C" w:rsidRPr="00891D2C" w:rsidRDefault="00891D2C" w:rsidP="00891D2C">
            <w:pPr>
              <w:jc w:val="both"/>
              <w:textAlignment w:val="baseline"/>
              <w:rPr>
                <w:rFonts w:ascii="Segoe UI" w:hAnsi="Segoe UI" w:cs="Segoe UI"/>
                <w:sz w:val="18"/>
                <w:szCs w:val="18"/>
              </w:rPr>
            </w:pPr>
            <w:r w:rsidRPr="00891D2C">
              <w:rPr>
                <w:b/>
                <w:bCs/>
              </w:rPr>
              <w:t>Povinná:</w:t>
            </w:r>
            <w:r w:rsidRPr="00891D2C">
              <w:t> </w:t>
            </w:r>
          </w:p>
          <w:p w14:paraId="7E57A941" w14:textId="77777777" w:rsidR="00891D2C" w:rsidRPr="00891D2C" w:rsidRDefault="00891D2C" w:rsidP="00891D2C">
            <w:pPr>
              <w:jc w:val="both"/>
              <w:textAlignment w:val="baseline"/>
              <w:rPr>
                <w:rFonts w:ascii="Segoe UI" w:hAnsi="Segoe UI" w:cs="Segoe UI"/>
                <w:sz w:val="18"/>
                <w:szCs w:val="18"/>
              </w:rPr>
            </w:pPr>
            <w:r w:rsidRPr="00891D2C">
              <w:t>EPSTEIN, David. </w:t>
            </w:r>
            <w:proofErr w:type="spellStart"/>
            <w:r w:rsidRPr="00891D2C">
              <w:t>Range</w:t>
            </w:r>
            <w:proofErr w:type="spellEnd"/>
            <w:r w:rsidRPr="00891D2C">
              <w:t xml:space="preserve">: </w:t>
            </w:r>
            <w:proofErr w:type="spellStart"/>
            <w:r w:rsidRPr="00891D2C">
              <w:rPr>
                <w:i/>
                <w:iCs/>
              </w:rPr>
              <w:t>Why</w:t>
            </w:r>
            <w:proofErr w:type="spellEnd"/>
            <w:r w:rsidRPr="00891D2C">
              <w:rPr>
                <w:i/>
                <w:iCs/>
              </w:rPr>
              <w:t xml:space="preserve"> </w:t>
            </w:r>
            <w:proofErr w:type="spellStart"/>
            <w:r w:rsidRPr="00891D2C">
              <w:rPr>
                <w:i/>
                <w:iCs/>
              </w:rPr>
              <w:t>Generalists</w:t>
            </w:r>
            <w:proofErr w:type="spellEnd"/>
            <w:r w:rsidRPr="00891D2C">
              <w:rPr>
                <w:i/>
                <w:iCs/>
              </w:rPr>
              <w:t xml:space="preserve"> </w:t>
            </w:r>
            <w:proofErr w:type="spellStart"/>
            <w:r w:rsidRPr="00891D2C">
              <w:rPr>
                <w:i/>
                <w:iCs/>
              </w:rPr>
              <w:t>Triumph</w:t>
            </w:r>
            <w:proofErr w:type="spellEnd"/>
            <w:r w:rsidRPr="00891D2C">
              <w:rPr>
                <w:i/>
                <w:iCs/>
              </w:rPr>
              <w:t xml:space="preserve"> in a </w:t>
            </w:r>
            <w:proofErr w:type="spellStart"/>
            <w:r w:rsidRPr="00891D2C">
              <w:rPr>
                <w:i/>
                <w:iCs/>
              </w:rPr>
              <w:t>Specialized</w:t>
            </w:r>
            <w:proofErr w:type="spellEnd"/>
            <w:r w:rsidRPr="00891D2C">
              <w:rPr>
                <w:i/>
                <w:iCs/>
              </w:rPr>
              <w:t xml:space="preserve"> </w:t>
            </w:r>
            <w:proofErr w:type="spellStart"/>
            <w:r w:rsidRPr="00891D2C">
              <w:rPr>
                <w:i/>
                <w:iCs/>
              </w:rPr>
              <w:t>World</w:t>
            </w:r>
            <w:proofErr w:type="spellEnd"/>
            <w:r w:rsidRPr="00891D2C">
              <w:t xml:space="preserve">. USA: </w:t>
            </w:r>
            <w:proofErr w:type="spellStart"/>
            <w:r w:rsidRPr="00891D2C">
              <w:t>Pinguin</w:t>
            </w:r>
            <w:proofErr w:type="spellEnd"/>
            <w:r w:rsidRPr="00891D2C">
              <w:t>, 2021. ISBN 059318957. </w:t>
            </w:r>
          </w:p>
          <w:p w14:paraId="1852B235" w14:textId="77777777" w:rsidR="00980D36" w:rsidRPr="00891D2C" w:rsidRDefault="00980D36" w:rsidP="00980D36">
            <w:pPr>
              <w:jc w:val="both"/>
              <w:textAlignment w:val="baseline"/>
              <w:rPr>
                <w:rFonts w:ascii="Segoe UI" w:hAnsi="Segoe UI" w:cs="Segoe UI"/>
                <w:sz w:val="18"/>
                <w:szCs w:val="18"/>
              </w:rPr>
            </w:pPr>
            <w:r w:rsidRPr="00891D2C">
              <w:t>KULA, Daniel, TERNAUX</w:t>
            </w:r>
            <w:r w:rsidRPr="00891D2C">
              <w:rPr>
                <w:rFonts w:ascii="Segoe UI" w:hAnsi="Segoe UI" w:cs="Segoe UI"/>
              </w:rPr>
              <w:t xml:space="preserve"> </w:t>
            </w:r>
            <w:proofErr w:type="spellStart"/>
            <w:r w:rsidRPr="00891D2C">
              <w:rPr>
                <w:rFonts w:ascii="Segoe UI" w:hAnsi="Segoe UI" w:cs="Segoe UI"/>
              </w:rPr>
              <w:t>Éloide</w:t>
            </w:r>
            <w:proofErr w:type="spellEnd"/>
            <w:r w:rsidRPr="00891D2C">
              <w:t xml:space="preserve"> a HIRSINGER Quentin. </w:t>
            </w:r>
            <w:proofErr w:type="spellStart"/>
            <w:r w:rsidRPr="00891D2C">
              <w:t>Materiology</w:t>
            </w:r>
            <w:proofErr w:type="spellEnd"/>
            <w:r w:rsidRPr="00891D2C">
              <w:t>: P</w:t>
            </w:r>
            <w:r w:rsidRPr="00891D2C">
              <w:rPr>
                <w:i/>
                <w:iCs/>
              </w:rPr>
              <w:t>růvodce světem materiálů a technologií pro architekty a designéry</w:t>
            </w:r>
            <w:r w:rsidRPr="00891D2C">
              <w:t xml:space="preserve">. Praha: Happy </w:t>
            </w:r>
            <w:proofErr w:type="spellStart"/>
            <w:r w:rsidRPr="00891D2C">
              <w:t>Materials</w:t>
            </w:r>
            <w:proofErr w:type="spellEnd"/>
            <w:r w:rsidRPr="00891D2C">
              <w:t>, 2012. ISBN 9-788-026-005-384. </w:t>
            </w:r>
          </w:p>
          <w:p w14:paraId="04052D89" w14:textId="77777777" w:rsidR="00891D2C" w:rsidRPr="00891D2C" w:rsidRDefault="00891D2C" w:rsidP="00891D2C">
            <w:pPr>
              <w:jc w:val="both"/>
              <w:textAlignment w:val="baseline"/>
              <w:rPr>
                <w:rFonts w:ascii="Segoe UI" w:hAnsi="Segoe UI" w:cs="Segoe UI"/>
                <w:sz w:val="18"/>
                <w:szCs w:val="18"/>
              </w:rPr>
            </w:pPr>
            <w:r w:rsidRPr="00891D2C">
              <w:t xml:space="preserve">MOTAWI, </w:t>
            </w:r>
            <w:proofErr w:type="spellStart"/>
            <w:r w:rsidRPr="00891D2C">
              <w:t>Wade</w:t>
            </w:r>
            <w:proofErr w:type="spellEnd"/>
            <w:r w:rsidRPr="00891D2C">
              <w:t>. </w:t>
            </w:r>
            <w:proofErr w:type="spellStart"/>
            <w:r w:rsidRPr="00891D2C">
              <w:rPr>
                <w:i/>
                <w:iCs/>
              </w:rPr>
              <w:t>How</w:t>
            </w:r>
            <w:proofErr w:type="spellEnd"/>
            <w:r w:rsidRPr="00891D2C">
              <w:rPr>
                <w:i/>
                <w:iCs/>
              </w:rPr>
              <w:t xml:space="preserve"> </w:t>
            </w:r>
            <w:proofErr w:type="spellStart"/>
            <w:r w:rsidRPr="00891D2C">
              <w:rPr>
                <w:i/>
                <w:iCs/>
              </w:rPr>
              <w:t>Shoes</w:t>
            </w:r>
            <w:proofErr w:type="spellEnd"/>
            <w:r w:rsidRPr="00891D2C">
              <w:rPr>
                <w:i/>
                <w:iCs/>
              </w:rPr>
              <w:t xml:space="preserve"> are Made: A </w:t>
            </w:r>
            <w:proofErr w:type="spellStart"/>
            <w:r w:rsidRPr="00891D2C">
              <w:rPr>
                <w:i/>
                <w:iCs/>
              </w:rPr>
              <w:t>behind</w:t>
            </w:r>
            <w:proofErr w:type="spellEnd"/>
            <w:r w:rsidRPr="00891D2C">
              <w:rPr>
                <w:i/>
                <w:iCs/>
              </w:rPr>
              <w:t xml:space="preserve"> </w:t>
            </w:r>
            <w:proofErr w:type="spellStart"/>
            <w:r w:rsidRPr="00891D2C">
              <w:rPr>
                <w:i/>
                <w:iCs/>
              </w:rPr>
              <w:t>the</w:t>
            </w:r>
            <w:proofErr w:type="spellEnd"/>
            <w:r w:rsidRPr="00891D2C">
              <w:rPr>
                <w:i/>
                <w:iCs/>
              </w:rPr>
              <w:t xml:space="preserve"> </w:t>
            </w:r>
            <w:proofErr w:type="spellStart"/>
            <w:r w:rsidRPr="00891D2C">
              <w:rPr>
                <w:i/>
                <w:iCs/>
              </w:rPr>
              <w:t>scenes</w:t>
            </w:r>
            <w:proofErr w:type="spellEnd"/>
            <w:r w:rsidRPr="00891D2C">
              <w:rPr>
                <w:i/>
                <w:iCs/>
              </w:rPr>
              <w:t xml:space="preserve"> </w:t>
            </w:r>
            <w:proofErr w:type="spellStart"/>
            <w:r w:rsidRPr="00891D2C">
              <w:rPr>
                <w:i/>
                <w:iCs/>
              </w:rPr>
              <w:t>look</w:t>
            </w:r>
            <w:proofErr w:type="spellEnd"/>
            <w:r w:rsidRPr="00891D2C">
              <w:rPr>
                <w:i/>
                <w:iCs/>
              </w:rPr>
              <w:t xml:space="preserve"> </w:t>
            </w:r>
            <w:proofErr w:type="spellStart"/>
            <w:r w:rsidRPr="00891D2C">
              <w:rPr>
                <w:i/>
                <w:iCs/>
              </w:rPr>
              <w:t>at</w:t>
            </w:r>
            <w:proofErr w:type="spellEnd"/>
            <w:r w:rsidRPr="00891D2C">
              <w:rPr>
                <w:i/>
                <w:iCs/>
              </w:rPr>
              <w:t xml:space="preserve"> a </w:t>
            </w:r>
            <w:proofErr w:type="spellStart"/>
            <w:r w:rsidRPr="00891D2C">
              <w:rPr>
                <w:i/>
                <w:iCs/>
              </w:rPr>
              <w:t>real</w:t>
            </w:r>
            <w:proofErr w:type="spellEnd"/>
            <w:r w:rsidRPr="00891D2C">
              <w:rPr>
                <w:i/>
                <w:iCs/>
              </w:rPr>
              <w:t xml:space="preserve"> </w:t>
            </w:r>
            <w:proofErr w:type="spellStart"/>
            <w:r w:rsidRPr="00891D2C">
              <w:rPr>
                <w:i/>
                <w:iCs/>
              </w:rPr>
              <w:t>sneaker</w:t>
            </w:r>
            <w:proofErr w:type="spellEnd"/>
            <w:r w:rsidRPr="00891D2C">
              <w:rPr>
                <w:i/>
                <w:iCs/>
              </w:rPr>
              <w:t xml:space="preserve"> </w:t>
            </w:r>
            <w:proofErr w:type="spellStart"/>
            <w:r w:rsidRPr="00891D2C">
              <w:rPr>
                <w:i/>
                <w:iCs/>
              </w:rPr>
              <w:t>factory</w:t>
            </w:r>
            <w:proofErr w:type="spellEnd"/>
            <w:r w:rsidRPr="00891D2C">
              <w:rPr>
                <w:i/>
                <w:iCs/>
              </w:rPr>
              <w:t>.</w:t>
            </w:r>
            <w:r w:rsidRPr="00891D2C">
              <w:t xml:space="preserve"> USA: </w:t>
            </w:r>
            <w:proofErr w:type="spellStart"/>
            <w:r w:rsidRPr="00891D2C">
              <w:t>Wade</w:t>
            </w:r>
            <w:proofErr w:type="spellEnd"/>
            <w:r w:rsidRPr="00891D2C">
              <w:t xml:space="preserve"> </w:t>
            </w:r>
            <w:proofErr w:type="spellStart"/>
            <w:r w:rsidRPr="00891D2C">
              <w:t>Motawi</w:t>
            </w:r>
            <w:proofErr w:type="spellEnd"/>
            <w:r w:rsidRPr="00891D2C">
              <w:t>, 2017. ISBN 9781519389572. </w:t>
            </w:r>
          </w:p>
          <w:p w14:paraId="55B08B41" w14:textId="77777777" w:rsidR="00891D2C" w:rsidRPr="00891D2C" w:rsidRDefault="00891D2C" w:rsidP="00891D2C">
            <w:pPr>
              <w:jc w:val="both"/>
              <w:textAlignment w:val="baseline"/>
              <w:rPr>
                <w:rFonts w:ascii="Segoe UI" w:hAnsi="Segoe UI" w:cs="Segoe UI"/>
                <w:sz w:val="18"/>
                <w:szCs w:val="18"/>
              </w:rPr>
            </w:pPr>
            <w:r w:rsidRPr="00891D2C">
              <w:t xml:space="preserve">MOTAWI, </w:t>
            </w:r>
            <w:proofErr w:type="spellStart"/>
            <w:r w:rsidRPr="00891D2C">
              <w:t>Wade</w:t>
            </w:r>
            <w:proofErr w:type="spellEnd"/>
            <w:r w:rsidRPr="00891D2C">
              <w:t>. </w:t>
            </w:r>
            <w:proofErr w:type="spellStart"/>
            <w:r w:rsidRPr="00891D2C">
              <w:t>S</w:t>
            </w:r>
            <w:r w:rsidRPr="00891D2C">
              <w:rPr>
                <w:i/>
                <w:iCs/>
              </w:rPr>
              <w:t>hoe</w:t>
            </w:r>
            <w:proofErr w:type="spellEnd"/>
            <w:r w:rsidRPr="00891D2C">
              <w:rPr>
                <w:i/>
                <w:iCs/>
              </w:rPr>
              <w:t xml:space="preserve"> </w:t>
            </w:r>
            <w:proofErr w:type="spellStart"/>
            <w:r w:rsidRPr="00891D2C">
              <w:rPr>
                <w:i/>
                <w:iCs/>
              </w:rPr>
              <w:t>Material</w:t>
            </w:r>
            <w:proofErr w:type="spellEnd"/>
            <w:r w:rsidRPr="00891D2C">
              <w:rPr>
                <w:i/>
                <w:iCs/>
              </w:rPr>
              <w:t xml:space="preserve"> Design </w:t>
            </w:r>
            <w:proofErr w:type="spellStart"/>
            <w:r w:rsidRPr="00891D2C">
              <w:rPr>
                <w:i/>
                <w:iCs/>
              </w:rPr>
              <w:t>Guide</w:t>
            </w:r>
            <w:proofErr w:type="spellEnd"/>
            <w:r w:rsidRPr="00891D2C">
              <w:rPr>
                <w:i/>
                <w:iCs/>
              </w:rPr>
              <w:t xml:space="preserve">: </w:t>
            </w:r>
            <w:proofErr w:type="spellStart"/>
            <w:r w:rsidRPr="00891D2C">
              <w:rPr>
                <w:i/>
                <w:iCs/>
              </w:rPr>
              <w:t>The</w:t>
            </w:r>
            <w:proofErr w:type="spellEnd"/>
            <w:r w:rsidRPr="00891D2C">
              <w:rPr>
                <w:i/>
                <w:iCs/>
              </w:rPr>
              <w:t xml:space="preserve"> </w:t>
            </w:r>
            <w:proofErr w:type="spellStart"/>
            <w:r w:rsidRPr="00891D2C">
              <w:rPr>
                <w:i/>
                <w:iCs/>
              </w:rPr>
              <w:t>shoe</w:t>
            </w:r>
            <w:proofErr w:type="spellEnd"/>
            <w:r w:rsidRPr="00891D2C">
              <w:rPr>
                <w:i/>
                <w:iCs/>
              </w:rPr>
              <w:t xml:space="preserve"> </w:t>
            </w:r>
            <w:proofErr w:type="spellStart"/>
            <w:r w:rsidRPr="00891D2C">
              <w:rPr>
                <w:i/>
                <w:iCs/>
              </w:rPr>
              <w:t>designer's</w:t>
            </w:r>
            <w:proofErr w:type="spellEnd"/>
            <w:r w:rsidRPr="00891D2C">
              <w:rPr>
                <w:i/>
                <w:iCs/>
              </w:rPr>
              <w:t xml:space="preserve"> </w:t>
            </w:r>
            <w:proofErr w:type="spellStart"/>
            <w:r w:rsidRPr="00891D2C">
              <w:rPr>
                <w:i/>
                <w:iCs/>
              </w:rPr>
              <w:t>guide</w:t>
            </w:r>
            <w:proofErr w:type="spellEnd"/>
            <w:r w:rsidRPr="00891D2C">
              <w:rPr>
                <w:i/>
                <w:iCs/>
              </w:rPr>
              <w:t xml:space="preserve"> to </w:t>
            </w:r>
            <w:proofErr w:type="spellStart"/>
            <w:r w:rsidRPr="00891D2C">
              <w:rPr>
                <w:i/>
                <w:iCs/>
              </w:rPr>
              <w:t>selecting</w:t>
            </w:r>
            <w:proofErr w:type="spellEnd"/>
            <w:r w:rsidRPr="00891D2C">
              <w:rPr>
                <w:i/>
                <w:iCs/>
              </w:rPr>
              <w:t xml:space="preserve"> and </w:t>
            </w:r>
            <w:proofErr w:type="spellStart"/>
            <w:r w:rsidRPr="00891D2C">
              <w:rPr>
                <w:i/>
                <w:iCs/>
              </w:rPr>
              <w:t>specifying</w:t>
            </w:r>
            <w:proofErr w:type="spellEnd"/>
            <w:r w:rsidRPr="00891D2C">
              <w:rPr>
                <w:i/>
                <w:iCs/>
              </w:rPr>
              <w:t xml:space="preserve"> </w:t>
            </w:r>
            <w:proofErr w:type="spellStart"/>
            <w:r w:rsidRPr="00891D2C">
              <w:rPr>
                <w:i/>
                <w:iCs/>
              </w:rPr>
              <w:t>materials</w:t>
            </w:r>
            <w:proofErr w:type="spellEnd"/>
            <w:r w:rsidRPr="00891D2C">
              <w:t xml:space="preserve">. USA: </w:t>
            </w:r>
            <w:proofErr w:type="spellStart"/>
            <w:r w:rsidRPr="00891D2C">
              <w:t>Wade</w:t>
            </w:r>
            <w:proofErr w:type="spellEnd"/>
            <w:r w:rsidRPr="00891D2C">
              <w:t xml:space="preserve"> </w:t>
            </w:r>
            <w:proofErr w:type="spellStart"/>
            <w:r w:rsidRPr="00891D2C">
              <w:t>Motawi</w:t>
            </w:r>
            <w:proofErr w:type="spellEnd"/>
            <w:r w:rsidRPr="00891D2C">
              <w:t xml:space="preserve"> 2017. ISBN 9780998707044. </w:t>
            </w:r>
          </w:p>
          <w:p w14:paraId="0E98C094" w14:textId="6BF7B393" w:rsidR="00891D2C" w:rsidRPr="00891D2C" w:rsidRDefault="00891D2C" w:rsidP="00891D2C">
            <w:pPr>
              <w:jc w:val="both"/>
              <w:textAlignment w:val="baseline"/>
              <w:rPr>
                <w:rFonts w:ascii="Segoe UI" w:hAnsi="Segoe UI" w:cs="Segoe UI"/>
                <w:sz w:val="18"/>
                <w:szCs w:val="18"/>
              </w:rPr>
            </w:pPr>
            <w:r w:rsidRPr="00891D2C">
              <w:rPr>
                <w:b/>
                <w:bCs/>
              </w:rPr>
              <w:t>Doporučená:</w:t>
            </w:r>
            <w:r w:rsidRPr="00891D2C">
              <w:t> </w:t>
            </w:r>
          </w:p>
          <w:p w14:paraId="15209ABA" w14:textId="77777777" w:rsidR="00891D2C" w:rsidRPr="00891D2C" w:rsidRDefault="00891D2C" w:rsidP="00891D2C">
            <w:pPr>
              <w:jc w:val="both"/>
              <w:textAlignment w:val="baseline"/>
              <w:rPr>
                <w:rFonts w:ascii="Segoe UI" w:hAnsi="Segoe UI" w:cs="Segoe UI"/>
                <w:sz w:val="18"/>
                <w:szCs w:val="18"/>
              </w:rPr>
            </w:pPr>
            <w:r w:rsidRPr="00891D2C">
              <w:t xml:space="preserve">BAKER, </w:t>
            </w:r>
            <w:proofErr w:type="spellStart"/>
            <w:r w:rsidRPr="00891D2C">
              <w:t>Conny</w:t>
            </w:r>
            <w:proofErr w:type="spellEnd"/>
            <w:r w:rsidRPr="00891D2C">
              <w:t xml:space="preserve">, Marcel den HOLLANDER, Ed van HINTE a </w:t>
            </w:r>
            <w:proofErr w:type="spellStart"/>
            <w:r w:rsidRPr="00891D2C">
              <w:t>Yvo</w:t>
            </w:r>
            <w:proofErr w:type="spellEnd"/>
            <w:r w:rsidRPr="00891D2C">
              <w:t xml:space="preserve"> ZIJLSTRA. </w:t>
            </w:r>
            <w:proofErr w:type="spellStart"/>
            <w:r w:rsidRPr="00891D2C">
              <w:rPr>
                <w:i/>
                <w:iCs/>
              </w:rPr>
              <w:t>Products</w:t>
            </w:r>
            <w:proofErr w:type="spellEnd"/>
            <w:r w:rsidRPr="00891D2C">
              <w:rPr>
                <w:i/>
                <w:iCs/>
              </w:rPr>
              <w:t xml:space="preserve"> </w:t>
            </w:r>
            <w:proofErr w:type="spellStart"/>
            <w:r w:rsidRPr="00891D2C">
              <w:rPr>
                <w:i/>
                <w:iCs/>
              </w:rPr>
              <w:t>that</w:t>
            </w:r>
            <w:proofErr w:type="spellEnd"/>
            <w:r w:rsidRPr="00891D2C">
              <w:rPr>
                <w:i/>
                <w:iCs/>
              </w:rPr>
              <w:t xml:space="preserve"> last: </w:t>
            </w:r>
            <w:proofErr w:type="spellStart"/>
            <w:r w:rsidRPr="00891D2C">
              <w:rPr>
                <w:i/>
                <w:iCs/>
              </w:rPr>
              <w:t>product</w:t>
            </w:r>
            <w:proofErr w:type="spellEnd"/>
            <w:r w:rsidRPr="00891D2C">
              <w:rPr>
                <w:i/>
                <w:iCs/>
              </w:rPr>
              <w:t xml:space="preserve"> design </w:t>
            </w:r>
            <w:proofErr w:type="spellStart"/>
            <w:r w:rsidRPr="00891D2C">
              <w:rPr>
                <w:i/>
                <w:iCs/>
              </w:rPr>
              <w:t>for</w:t>
            </w:r>
            <w:proofErr w:type="spellEnd"/>
            <w:r w:rsidRPr="00891D2C">
              <w:rPr>
                <w:i/>
                <w:iCs/>
              </w:rPr>
              <w:t xml:space="preserve"> </w:t>
            </w:r>
            <w:proofErr w:type="spellStart"/>
            <w:r w:rsidRPr="00891D2C">
              <w:rPr>
                <w:i/>
                <w:iCs/>
              </w:rPr>
              <w:t>circular</w:t>
            </w:r>
            <w:proofErr w:type="spellEnd"/>
            <w:r w:rsidRPr="00891D2C">
              <w:rPr>
                <w:i/>
                <w:iCs/>
              </w:rPr>
              <w:t xml:space="preserve"> business </w:t>
            </w:r>
            <w:proofErr w:type="spellStart"/>
            <w:r w:rsidRPr="00891D2C">
              <w:rPr>
                <w:i/>
                <w:iCs/>
              </w:rPr>
              <w:t>models</w:t>
            </w:r>
            <w:proofErr w:type="spellEnd"/>
            <w:r w:rsidRPr="00891D2C">
              <w:rPr>
                <w:i/>
                <w:iCs/>
              </w:rPr>
              <w:t xml:space="preserve">. </w:t>
            </w:r>
            <w:r w:rsidRPr="00891D2C">
              <w:t xml:space="preserve">London: </w:t>
            </w:r>
            <w:proofErr w:type="spellStart"/>
            <w:r w:rsidRPr="00891D2C">
              <w:t>Routledge</w:t>
            </w:r>
            <w:proofErr w:type="spellEnd"/>
            <w:r w:rsidRPr="00891D2C">
              <w:t>, Taylor &amp; Francis Group, 2019</w:t>
            </w:r>
            <w:r w:rsidRPr="00891D2C">
              <w:rPr>
                <w:i/>
                <w:iCs/>
              </w:rPr>
              <w:t>.</w:t>
            </w:r>
            <w:r w:rsidRPr="00891D2C">
              <w:t xml:space="preserve"> ISBN 9789063695224. </w:t>
            </w:r>
          </w:p>
          <w:p w14:paraId="0CD1F012" w14:textId="1001401A" w:rsidR="00891D2C" w:rsidRPr="00891D2C" w:rsidRDefault="00891D2C">
            <w:pPr>
              <w:jc w:val="both"/>
              <w:textAlignment w:val="baseline"/>
              <w:rPr>
                <w:rFonts w:ascii="Segoe UI" w:hAnsi="Segoe UI" w:cs="Segoe UI"/>
                <w:sz w:val="18"/>
                <w:szCs w:val="18"/>
              </w:rPr>
            </w:pPr>
            <w:r w:rsidRPr="00891D2C">
              <w:t>STONEMAN, Paul. </w:t>
            </w:r>
            <w:r w:rsidRPr="00891D2C">
              <w:rPr>
                <w:i/>
                <w:iCs/>
              </w:rPr>
              <w:t xml:space="preserve">Soft </w:t>
            </w:r>
            <w:proofErr w:type="spellStart"/>
            <w:r w:rsidRPr="00891D2C">
              <w:rPr>
                <w:i/>
                <w:iCs/>
              </w:rPr>
              <w:t>innovation</w:t>
            </w:r>
            <w:proofErr w:type="spellEnd"/>
            <w:r w:rsidRPr="00891D2C">
              <w:rPr>
                <w:i/>
                <w:iCs/>
              </w:rPr>
              <w:t xml:space="preserve">: </w:t>
            </w:r>
            <w:proofErr w:type="spellStart"/>
            <w:r w:rsidRPr="00891D2C">
              <w:rPr>
                <w:i/>
                <w:iCs/>
              </w:rPr>
              <w:t>economics</w:t>
            </w:r>
            <w:proofErr w:type="spellEnd"/>
            <w:r w:rsidRPr="00891D2C">
              <w:rPr>
                <w:i/>
                <w:iCs/>
              </w:rPr>
              <w:t xml:space="preserve">, </w:t>
            </w:r>
            <w:proofErr w:type="spellStart"/>
            <w:r w:rsidRPr="00891D2C">
              <w:rPr>
                <w:i/>
                <w:iCs/>
              </w:rPr>
              <w:t>product</w:t>
            </w:r>
            <w:proofErr w:type="spellEnd"/>
            <w:r w:rsidRPr="00891D2C">
              <w:rPr>
                <w:i/>
                <w:iCs/>
              </w:rPr>
              <w:t xml:space="preserve"> </w:t>
            </w:r>
            <w:proofErr w:type="spellStart"/>
            <w:r w:rsidRPr="00891D2C">
              <w:rPr>
                <w:i/>
                <w:iCs/>
              </w:rPr>
              <w:t>aesthetics</w:t>
            </w:r>
            <w:proofErr w:type="spellEnd"/>
            <w:r w:rsidRPr="00891D2C">
              <w:rPr>
                <w:i/>
                <w:iCs/>
              </w:rPr>
              <w:t xml:space="preserve">, and </w:t>
            </w:r>
            <w:proofErr w:type="spellStart"/>
            <w:r w:rsidRPr="00891D2C">
              <w:rPr>
                <w:i/>
                <w:iCs/>
              </w:rPr>
              <w:t>the</w:t>
            </w:r>
            <w:proofErr w:type="spellEnd"/>
            <w:r w:rsidRPr="00891D2C">
              <w:rPr>
                <w:i/>
                <w:iCs/>
              </w:rPr>
              <w:t xml:space="preserve"> </w:t>
            </w:r>
            <w:proofErr w:type="spellStart"/>
            <w:r w:rsidRPr="00891D2C">
              <w:rPr>
                <w:i/>
                <w:iCs/>
              </w:rPr>
              <w:t>creative</w:t>
            </w:r>
            <w:proofErr w:type="spellEnd"/>
            <w:r w:rsidRPr="00891D2C">
              <w:rPr>
                <w:i/>
                <w:iCs/>
              </w:rPr>
              <w:t xml:space="preserve"> </w:t>
            </w:r>
            <w:proofErr w:type="spellStart"/>
            <w:r w:rsidRPr="00891D2C">
              <w:rPr>
                <w:i/>
                <w:iCs/>
              </w:rPr>
              <w:t>industries</w:t>
            </w:r>
            <w:proofErr w:type="spellEnd"/>
            <w:r w:rsidRPr="00891D2C">
              <w:t xml:space="preserve">. Oxford: Oxford University </w:t>
            </w:r>
            <w:proofErr w:type="spellStart"/>
            <w:r w:rsidRPr="00891D2C">
              <w:t>Press</w:t>
            </w:r>
            <w:proofErr w:type="spellEnd"/>
            <w:r w:rsidRPr="00891D2C">
              <w:t>, 2011. ISBN 978-0-19-969702-1.  </w:t>
            </w:r>
          </w:p>
        </w:tc>
      </w:tr>
    </w:tbl>
    <w:p w14:paraId="3CDEE880" w14:textId="398DDBCE" w:rsidR="000E3D85" w:rsidRDefault="000E3D8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891D2C" w:rsidRPr="00891D2C" w14:paraId="4809ABD8"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67C4255" w14:textId="77777777" w:rsidR="00891D2C" w:rsidRPr="00891D2C" w:rsidRDefault="00891D2C" w:rsidP="00891D2C">
            <w:pPr>
              <w:jc w:val="both"/>
              <w:textAlignment w:val="baseline"/>
              <w:rPr>
                <w:rFonts w:ascii="Segoe UI" w:hAnsi="Segoe UI" w:cs="Segoe UI"/>
                <w:sz w:val="18"/>
                <w:szCs w:val="18"/>
              </w:rPr>
            </w:pPr>
            <w:r w:rsidRPr="00891D2C">
              <w:rPr>
                <w:b/>
                <w:bCs/>
                <w:sz w:val="28"/>
                <w:szCs w:val="28"/>
              </w:rPr>
              <w:lastRenderedPageBreak/>
              <w:t>B-III – Charakteristika studijního předmětu</w:t>
            </w:r>
            <w:r w:rsidRPr="00891D2C">
              <w:rPr>
                <w:sz w:val="28"/>
                <w:szCs w:val="28"/>
              </w:rPr>
              <w:t> </w:t>
            </w:r>
          </w:p>
        </w:tc>
      </w:tr>
      <w:tr w:rsidR="00891D2C" w:rsidRPr="00891D2C" w14:paraId="48FE3898"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361245B3"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7608C1C2" w14:textId="0D9A616C" w:rsidR="00891D2C" w:rsidRPr="00891D2C" w:rsidRDefault="00891D2C" w:rsidP="00891D2C">
            <w:pPr>
              <w:jc w:val="both"/>
              <w:textAlignment w:val="baseline"/>
              <w:rPr>
                <w:rFonts w:ascii="Segoe UI" w:hAnsi="Segoe UI" w:cs="Segoe UI"/>
                <w:sz w:val="18"/>
                <w:szCs w:val="18"/>
              </w:rPr>
            </w:pPr>
            <w:r>
              <w:t>Mezioborové kreativní dílny 2</w:t>
            </w:r>
            <w:r w:rsidRPr="00891D2C">
              <w:t> </w:t>
            </w:r>
          </w:p>
        </w:tc>
      </w:tr>
      <w:tr w:rsidR="00891D2C" w:rsidRPr="00891D2C" w14:paraId="66C0A9B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BCE08A4"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0A2E6B3A" w14:textId="77777777" w:rsidR="00891D2C" w:rsidRPr="00891D2C" w:rsidRDefault="00891D2C" w:rsidP="00891D2C">
            <w:pPr>
              <w:jc w:val="both"/>
              <w:textAlignment w:val="baseline"/>
              <w:rPr>
                <w:rFonts w:ascii="Segoe UI" w:hAnsi="Segoe UI" w:cs="Segoe UI"/>
                <w:sz w:val="18"/>
                <w:szCs w:val="18"/>
              </w:rPr>
            </w:pPr>
            <w:r w:rsidRPr="00891D2C">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1D435E9"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3524FB12" w14:textId="77777777" w:rsidR="00891D2C" w:rsidRPr="00891D2C" w:rsidRDefault="00891D2C" w:rsidP="00891D2C">
            <w:pPr>
              <w:jc w:val="both"/>
              <w:textAlignment w:val="baseline"/>
              <w:rPr>
                <w:rFonts w:ascii="Segoe UI" w:hAnsi="Segoe UI" w:cs="Segoe UI"/>
                <w:sz w:val="18"/>
                <w:szCs w:val="18"/>
              </w:rPr>
            </w:pPr>
            <w:r w:rsidRPr="00891D2C">
              <w:t>2/LS </w:t>
            </w:r>
          </w:p>
        </w:tc>
      </w:tr>
      <w:tr w:rsidR="00891D2C" w:rsidRPr="00891D2C" w14:paraId="489F118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83AE86F"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F3AAD6" w14:textId="77777777" w:rsidR="00891D2C" w:rsidRPr="00891D2C" w:rsidRDefault="00891D2C" w:rsidP="00891D2C">
            <w:pPr>
              <w:jc w:val="both"/>
              <w:textAlignment w:val="baseline"/>
              <w:rPr>
                <w:rFonts w:ascii="Segoe UI" w:hAnsi="Segoe UI" w:cs="Segoe UI"/>
                <w:sz w:val="18"/>
                <w:szCs w:val="18"/>
              </w:rPr>
            </w:pPr>
            <w:r w:rsidRPr="00891D2C">
              <w:t>26c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5CEDBCA4"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276AC4CF"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60CFBE3"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B280043"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68CF2B2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96F9C25"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69C5EAD7"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24E9315"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EB8147E"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6F719FD"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0ACCE42"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71A187" w14:textId="77777777" w:rsidR="00891D2C" w:rsidRPr="00891D2C" w:rsidRDefault="00891D2C" w:rsidP="00891D2C">
            <w:pPr>
              <w:jc w:val="both"/>
              <w:textAlignment w:val="baseline"/>
              <w:rPr>
                <w:rFonts w:ascii="Segoe UI" w:hAnsi="Segoe UI" w:cs="Segoe UI"/>
                <w:sz w:val="18"/>
                <w:szCs w:val="18"/>
              </w:rPr>
            </w:pPr>
            <w:r w:rsidRPr="00891D2C">
              <w:t>cvičení </w:t>
            </w:r>
          </w:p>
        </w:tc>
      </w:tr>
      <w:tr w:rsidR="00891D2C" w:rsidRPr="00891D2C" w14:paraId="767BABFA"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B6D5AB4"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D3D8F91" w14:textId="77777777" w:rsidR="00891D2C" w:rsidRPr="00891D2C" w:rsidRDefault="00891D2C" w:rsidP="00891D2C">
            <w:pPr>
              <w:jc w:val="both"/>
              <w:textAlignment w:val="baseline"/>
              <w:rPr>
                <w:rFonts w:ascii="Segoe UI" w:hAnsi="Segoe UI" w:cs="Segoe UI"/>
                <w:sz w:val="18"/>
                <w:szCs w:val="18"/>
              </w:rPr>
            </w:pPr>
            <w:r w:rsidRPr="00891D2C">
              <w:t>praktická </w:t>
            </w:r>
          </w:p>
          <w:p w14:paraId="1DB9A856" w14:textId="77777777" w:rsidR="00891D2C" w:rsidRPr="00891D2C" w:rsidRDefault="00891D2C" w:rsidP="00891D2C">
            <w:pPr>
              <w:jc w:val="both"/>
              <w:textAlignment w:val="baseline"/>
              <w:rPr>
                <w:rFonts w:ascii="Segoe UI" w:hAnsi="Segoe UI" w:cs="Segoe UI"/>
                <w:sz w:val="18"/>
                <w:szCs w:val="18"/>
              </w:rPr>
            </w:pPr>
            <w:r w:rsidRPr="00891D2C">
              <w:t>80% aktivní účast na přednáškách, seminářích a exkurzích, zpracování všech průběžných úkolů, realizace projektu a závěrečná prezentace projektu </w:t>
            </w:r>
          </w:p>
        </w:tc>
      </w:tr>
      <w:tr w:rsidR="00891D2C" w:rsidRPr="00891D2C" w14:paraId="63093A10" w14:textId="77777777" w:rsidTr="00C833A8">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18193A1"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0325645C"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740568F4"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0E984896" w14:textId="45F6EFD2" w:rsidR="00891D2C" w:rsidRPr="00891D2C" w:rsidRDefault="00891D2C" w:rsidP="00891D2C">
            <w:pPr>
              <w:jc w:val="both"/>
              <w:textAlignment w:val="baseline"/>
              <w:rPr>
                <w:rFonts w:ascii="Segoe UI" w:hAnsi="Segoe UI" w:cs="Segoe UI"/>
                <w:sz w:val="18"/>
                <w:szCs w:val="18"/>
              </w:rPr>
            </w:pPr>
            <w:r w:rsidRPr="00891D2C">
              <w:t>MgA. Lucie Trejtnarová</w:t>
            </w:r>
            <w:r w:rsidR="000876F3">
              <w:t>, Ph.D.</w:t>
            </w:r>
            <w:r w:rsidRPr="00891D2C">
              <w:t> </w:t>
            </w:r>
          </w:p>
        </w:tc>
      </w:tr>
      <w:tr w:rsidR="00891D2C" w:rsidRPr="00891D2C" w14:paraId="05B5E762"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C87C3EF"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0F748F9B" w14:textId="21CD643B" w:rsidR="00891D2C" w:rsidRPr="00891D2C" w:rsidRDefault="00891D2C" w:rsidP="00891D2C">
            <w:pPr>
              <w:jc w:val="both"/>
              <w:textAlignment w:val="baseline"/>
              <w:rPr>
                <w:rFonts w:ascii="Segoe UI" w:hAnsi="Segoe UI" w:cs="Segoe UI"/>
                <w:sz w:val="18"/>
                <w:szCs w:val="18"/>
              </w:rPr>
            </w:pPr>
            <w:r w:rsidRPr="00891D2C">
              <w:t xml:space="preserve">Garant se podílí na výuce v rozsahu 80 %, stanovuje koncepci </w:t>
            </w:r>
            <w:r w:rsidR="00D976FA">
              <w:t>cvičení</w:t>
            </w:r>
            <w:r w:rsidRPr="00891D2C">
              <w:t> </w:t>
            </w:r>
          </w:p>
        </w:tc>
      </w:tr>
      <w:tr w:rsidR="00891D2C" w:rsidRPr="00891D2C" w14:paraId="5E3E395E"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E7A4550"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3C1D612" w14:textId="6B4F3D07" w:rsidR="00891D2C" w:rsidRPr="00891D2C" w:rsidRDefault="00277D5D" w:rsidP="00891D2C">
            <w:pPr>
              <w:jc w:val="both"/>
              <w:textAlignment w:val="baseline"/>
              <w:rPr>
                <w:rFonts w:ascii="Segoe UI" w:hAnsi="Segoe UI" w:cs="Segoe UI"/>
                <w:sz w:val="18"/>
                <w:szCs w:val="18"/>
              </w:rPr>
            </w:pPr>
            <w:r>
              <w:t>MgA. Lucie Trejtnarová</w:t>
            </w:r>
            <w:r w:rsidR="000876F3">
              <w:t>, Ph.D.,</w:t>
            </w:r>
            <w:r>
              <w:t xml:space="preserve"> 80 %, </w:t>
            </w:r>
            <w:r w:rsidR="00891D2C" w:rsidRPr="00891D2C">
              <w:t xml:space="preserve">MgA. Eva </w:t>
            </w:r>
            <w:proofErr w:type="spellStart"/>
            <w:r w:rsidR="00891D2C" w:rsidRPr="00891D2C">
              <w:t>Klabalová</w:t>
            </w:r>
            <w:proofErr w:type="spellEnd"/>
            <w:r w:rsidR="00891D2C" w:rsidRPr="00891D2C">
              <w:t xml:space="preserve"> 20 % </w:t>
            </w:r>
          </w:p>
        </w:tc>
      </w:tr>
      <w:tr w:rsidR="00891D2C" w:rsidRPr="00891D2C" w14:paraId="6C95AADA" w14:textId="77777777" w:rsidTr="00C833A8">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42BBA45"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57E998EA"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4C85977"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51D1634"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5F8483CC"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79C228C" w14:textId="77777777" w:rsidR="00891D2C" w:rsidRPr="00891D2C" w:rsidRDefault="00891D2C" w:rsidP="00891D2C">
            <w:pPr>
              <w:jc w:val="both"/>
              <w:textAlignment w:val="baseline"/>
              <w:rPr>
                <w:rFonts w:ascii="Segoe UI" w:hAnsi="Segoe UI" w:cs="Segoe UI"/>
                <w:sz w:val="18"/>
                <w:szCs w:val="18"/>
              </w:rPr>
            </w:pPr>
            <w:r w:rsidRPr="00891D2C">
              <w:t>Kurz navazuje na předmět Mezioborové kreativní dílny I.  </w:t>
            </w:r>
          </w:p>
          <w:p w14:paraId="7BE63105" w14:textId="77777777" w:rsidR="00891D2C" w:rsidRPr="00891D2C" w:rsidRDefault="00891D2C" w:rsidP="00891D2C">
            <w:pPr>
              <w:jc w:val="both"/>
              <w:textAlignment w:val="baseline"/>
              <w:rPr>
                <w:rFonts w:ascii="Segoe UI" w:hAnsi="Segoe UI" w:cs="Segoe UI"/>
                <w:sz w:val="18"/>
                <w:szCs w:val="18"/>
              </w:rPr>
            </w:pPr>
            <w:r w:rsidRPr="00891D2C">
              <w:t>Mezioborovost a hybridnost jako možný benefit dnešní doby. Tento praktický kurz seznamuje studenty s činnostmi jednotlivých oborů vyučovaných na FMK. Nechává je nakouknout do zákulisí a dává jim možnost v praxi si vyzkoušet praktické úkony související se studiem na odlišných ateliérech. Cílem kurzu mezioborová orientace a networking napříč obory. Během praktických seminářů proběhne i setkání s odborníky z praxe.  </w:t>
            </w:r>
          </w:p>
          <w:p w14:paraId="48F376B1" w14:textId="77777777" w:rsidR="00891D2C" w:rsidRPr="00891D2C" w:rsidRDefault="00891D2C" w:rsidP="00891D2C">
            <w:pPr>
              <w:jc w:val="both"/>
              <w:textAlignment w:val="baseline"/>
              <w:rPr>
                <w:rFonts w:ascii="Segoe UI" w:hAnsi="Segoe UI" w:cs="Segoe UI"/>
                <w:sz w:val="18"/>
                <w:szCs w:val="18"/>
              </w:rPr>
            </w:pPr>
            <w:r w:rsidRPr="00891D2C">
              <w:t> </w:t>
            </w:r>
          </w:p>
          <w:p w14:paraId="5DF19340" w14:textId="48FBB7F6" w:rsidR="00891D2C" w:rsidRPr="00891D2C" w:rsidRDefault="00891D2C" w:rsidP="00CB0738">
            <w:pPr>
              <w:numPr>
                <w:ilvl w:val="0"/>
                <w:numId w:val="199"/>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xml:space="preserve">“ – obuv: co obnáší návrh a výroba obuvi. „Kdo si boty ve Zlíně nevyrobil, jako by nebyl“. Modelová </w:t>
            </w:r>
            <w:r w:rsidR="00F20F30" w:rsidRPr="00891D2C">
              <w:t>situace,</w:t>
            </w:r>
            <w:r w:rsidRPr="00891D2C">
              <w:t xml:space="preserve"> co obnáší práce designéra obuvi (od návrhu k řemeslné realizaci). Zpracování konceptu obuvi včetně empatie, obchodního modelu a komunikace produktu samotného. Spojení tradičních a inovativních přístupů v návrhu a realizaci produktu. Tento „</w:t>
            </w:r>
            <w:proofErr w:type="spellStart"/>
            <w:r w:rsidRPr="00891D2C">
              <w:t>Crash</w:t>
            </w:r>
            <w:proofErr w:type="spellEnd"/>
            <w:r w:rsidRPr="00891D2C">
              <w:t xml:space="preserve"> </w:t>
            </w:r>
            <w:proofErr w:type="spellStart"/>
            <w:r w:rsidRPr="00891D2C">
              <w:t>course</w:t>
            </w:r>
            <w:proofErr w:type="spellEnd"/>
            <w:r w:rsidRPr="00891D2C">
              <w:t>“ dále probíhá po celý akademický rok v kurzu I. a II. od teorie až po praxi/realizaci – pokračování v projektu a rozpracování konceptu </w:t>
            </w:r>
          </w:p>
          <w:p w14:paraId="17AAF22B" w14:textId="77777777" w:rsidR="00891D2C" w:rsidRPr="00891D2C" w:rsidRDefault="00891D2C" w:rsidP="00CB0738">
            <w:pPr>
              <w:numPr>
                <w:ilvl w:val="0"/>
                <w:numId w:val="200"/>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zpracování zvolených materiálů a aplikování zvolených technologií </w:t>
            </w:r>
          </w:p>
          <w:p w14:paraId="14190F06" w14:textId="77777777" w:rsidR="00891D2C" w:rsidRPr="00891D2C" w:rsidRDefault="00891D2C" w:rsidP="00CB0738">
            <w:pPr>
              <w:numPr>
                <w:ilvl w:val="0"/>
                <w:numId w:val="201"/>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inovativní přístupy a trendy v daném oboru </w:t>
            </w:r>
          </w:p>
          <w:p w14:paraId="206223E3" w14:textId="77777777" w:rsidR="00891D2C" w:rsidRPr="00891D2C" w:rsidRDefault="00891D2C" w:rsidP="00CB0738">
            <w:pPr>
              <w:numPr>
                <w:ilvl w:val="0"/>
                <w:numId w:val="202"/>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obchodní modely, marketing, uvedení produktu na trh </w:t>
            </w:r>
          </w:p>
          <w:p w14:paraId="7007729C" w14:textId="77777777" w:rsidR="00891D2C" w:rsidRPr="00891D2C" w:rsidRDefault="00891D2C" w:rsidP="00CB0738">
            <w:pPr>
              <w:numPr>
                <w:ilvl w:val="0"/>
                <w:numId w:val="203"/>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realizace produktu </w:t>
            </w:r>
          </w:p>
          <w:p w14:paraId="68C4BEE2" w14:textId="77777777" w:rsidR="00891D2C" w:rsidRPr="00891D2C" w:rsidRDefault="00891D2C" w:rsidP="00CB0738">
            <w:pPr>
              <w:numPr>
                <w:ilvl w:val="0"/>
                <w:numId w:val="204"/>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realizace produktu </w:t>
            </w:r>
          </w:p>
          <w:p w14:paraId="5EDBD9D0" w14:textId="77777777" w:rsidR="00891D2C" w:rsidRPr="00891D2C" w:rsidRDefault="00891D2C" w:rsidP="00CB0738">
            <w:pPr>
              <w:numPr>
                <w:ilvl w:val="0"/>
                <w:numId w:val="205"/>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realizace produktu </w:t>
            </w:r>
          </w:p>
          <w:p w14:paraId="333FE81D" w14:textId="77777777" w:rsidR="00891D2C" w:rsidRPr="00891D2C" w:rsidRDefault="00891D2C" w:rsidP="00CB0738">
            <w:pPr>
              <w:numPr>
                <w:ilvl w:val="0"/>
                <w:numId w:val="206"/>
              </w:numPr>
              <w:ind w:left="360" w:firstLine="0"/>
              <w:jc w:val="both"/>
              <w:textAlignment w:val="baseline"/>
            </w:pPr>
            <w:r w:rsidRPr="00891D2C">
              <w:t>„</w:t>
            </w:r>
            <w:proofErr w:type="spellStart"/>
            <w:r w:rsidRPr="00891D2C">
              <w:t>Crash</w:t>
            </w:r>
            <w:proofErr w:type="spellEnd"/>
            <w:r w:rsidRPr="00891D2C">
              <w:t xml:space="preserve"> </w:t>
            </w:r>
            <w:proofErr w:type="spellStart"/>
            <w:r w:rsidRPr="00891D2C">
              <w:t>course</w:t>
            </w:r>
            <w:proofErr w:type="spellEnd"/>
            <w:r w:rsidRPr="00891D2C">
              <w:t>“ – styl prezentace finálního produktu </w:t>
            </w:r>
          </w:p>
          <w:p w14:paraId="35B87B6D" w14:textId="77777777" w:rsidR="00891D2C" w:rsidRPr="00891D2C" w:rsidRDefault="00891D2C" w:rsidP="00891D2C">
            <w:pPr>
              <w:ind w:left="360"/>
              <w:jc w:val="both"/>
              <w:textAlignment w:val="baseline"/>
              <w:rPr>
                <w:rFonts w:ascii="Segoe UI" w:hAnsi="Segoe UI" w:cs="Segoe UI"/>
                <w:sz w:val="18"/>
                <w:szCs w:val="18"/>
              </w:rPr>
            </w:pPr>
            <w:r w:rsidRPr="00891D2C">
              <w:t>+ exkurze </w:t>
            </w:r>
          </w:p>
          <w:p w14:paraId="0163C4BE" w14:textId="77777777" w:rsidR="00891D2C" w:rsidRPr="00891D2C" w:rsidRDefault="00891D2C" w:rsidP="00891D2C">
            <w:pPr>
              <w:ind w:left="360"/>
              <w:jc w:val="both"/>
              <w:textAlignment w:val="baseline"/>
              <w:rPr>
                <w:rFonts w:ascii="Segoe UI" w:hAnsi="Segoe UI" w:cs="Segoe UI"/>
                <w:sz w:val="18"/>
                <w:szCs w:val="18"/>
              </w:rPr>
            </w:pPr>
            <w:r w:rsidRPr="00891D2C">
              <w:t>+ seminář s externím odborníkem z praxe </w:t>
            </w:r>
          </w:p>
          <w:p w14:paraId="0DAF0252" w14:textId="77777777" w:rsidR="00891D2C" w:rsidRPr="00891D2C" w:rsidRDefault="00891D2C" w:rsidP="00891D2C">
            <w:pPr>
              <w:jc w:val="both"/>
              <w:textAlignment w:val="baseline"/>
              <w:rPr>
                <w:rFonts w:ascii="Segoe UI" w:hAnsi="Segoe UI" w:cs="Segoe UI"/>
                <w:sz w:val="18"/>
                <w:szCs w:val="18"/>
              </w:rPr>
            </w:pPr>
            <w:r w:rsidRPr="00891D2C">
              <w:t>Tento kurz je přechodem z teorie oboru do praxe a je projektově orientovaný.  </w:t>
            </w:r>
          </w:p>
          <w:p w14:paraId="0DF8A9C8" w14:textId="77777777" w:rsidR="00891D2C" w:rsidRPr="00891D2C" w:rsidRDefault="00891D2C" w:rsidP="00891D2C">
            <w:pPr>
              <w:jc w:val="both"/>
              <w:textAlignment w:val="baseline"/>
              <w:rPr>
                <w:rFonts w:ascii="Segoe UI" w:hAnsi="Segoe UI" w:cs="Segoe UI"/>
                <w:sz w:val="18"/>
                <w:szCs w:val="18"/>
              </w:rPr>
            </w:pPr>
            <w:r w:rsidRPr="00891D2C">
              <w:t> </w:t>
            </w:r>
          </w:p>
          <w:p w14:paraId="179614A8" w14:textId="77777777" w:rsidR="00891D2C" w:rsidRPr="00891D2C" w:rsidRDefault="00891D2C" w:rsidP="00891D2C">
            <w:pPr>
              <w:jc w:val="both"/>
              <w:textAlignment w:val="baseline"/>
              <w:rPr>
                <w:rFonts w:ascii="Segoe UI" w:hAnsi="Segoe UI" w:cs="Segoe UI"/>
                <w:sz w:val="18"/>
                <w:szCs w:val="18"/>
              </w:rPr>
            </w:pPr>
            <w:r w:rsidRPr="00891D2C">
              <w:t>Výstupem je zpracovaný projekt od návrhu po realizaci, v tomto případě „bota“.  </w:t>
            </w:r>
          </w:p>
          <w:p w14:paraId="73A330F1" w14:textId="77777777" w:rsidR="00891D2C" w:rsidRPr="00891D2C" w:rsidRDefault="00891D2C" w:rsidP="00891D2C">
            <w:pPr>
              <w:jc w:val="both"/>
              <w:textAlignment w:val="baseline"/>
              <w:rPr>
                <w:rFonts w:ascii="Segoe UI" w:hAnsi="Segoe UI" w:cs="Segoe UI"/>
                <w:sz w:val="18"/>
                <w:szCs w:val="18"/>
              </w:rPr>
            </w:pPr>
            <w:r w:rsidRPr="00891D2C">
              <w:t>Student představuje proces, jakým došel od prvotní myšlenky po finální produkt. Kriticky hodnotí své postupy. Důraz je kladen na komunikaci a prezentaci svého projektu.  </w:t>
            </w:r>
          </w:p>
          <w:p w14:paraId="5B86DACB" w14:textId="70200ACA" w:rsidR="00891D2C" w:rsidRPr="00891D2C" w:rsidRDefault="00891D2C" w:rsidP="00891D2C">
            <w:pPr>
              <w:jc w:val="both"/>
              <w:textAlignment w:val="baseline"/>
              <w:rPr>
                <w:rFonts w:ascii="Segoe UI" w:hAnsi="Segoe UI" w:cs="Segoe UI"/>
                <w:sz w:val="18"/>
                <w:szCs w:val="18"/>
              </w:rPr>
            </w:pPr>
            <w:r w:rsidRPr="00891D2C">
              <w:rPr>
                <w:color w:val="000000"/>
              </w:rPr>
              <w:t>Student je schopen realizovat projekt, prezentovat a zhodnotit proces jeho realizace, komunikovat a orientovat se napříč obory. </w:t>
            </w:r>
          </w:p>
        </w:tc>
      </w:tr>
      <w:tr w:rsidR="00891D2C" w:rsidRPr="00891D2C" w14:paraId="6369D294"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79C11215"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76" w:type="dxa"/>
            <w:gridSpan w:val="6"/>
            <w:tcBorders>
              <w:top w:val="nil"/>
              <w:left w:val="single" w:sz="6" w:space="0" w:color="auto"/>
              <w:bottom w:val="nil"/>
              <w:right w:val="single" w:sz="6" w:space="0" w:color="auto"/>
            </w:tcBorders>
            <w:shd w:val="clear" w:color="auto" w:fill="auto"/>
            <w:hideMark/>
          </w:tcPr>
          <w:p w14:paraId="7EDF9BD2"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689971E"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DC06B61" w14:textId="77777777" w:rsidR="00891D2C" w:rsidRPr="00891D2C" w:rsidRDefault="00891D2C" w:rsidP="00891D2C">
            <w:pPr>
              <w:jc w:val="both"/>
              <w:textAlignment w:val="baseline"/>
              <w:rPr>
                <w:rFonts w:ascii="Segoe UI" w:hAnsi="Segoe UI" w:cs="Segoe UI"/>
                <w:sz w:val="18"/>
                <w:szCs w:val="18"/>
              </w:rPr>
            </w:pPr>
            <w:r w:rsidRPr="00891D2C">
              <w:rPr>
                <w:b/>
                <w:bCs/>
                <w:color w:val="000000"/>
              </w:rPr>
              <w:t>Povinná:</w:t>
            </w:r>
            <w:r w:rsidRPr="00891D2C">
              <w:rPr>
                <w:color w:val="000000"/>
              </w:rPr>
              <w:t> </w:t>
            </w:r>
          </w:p>
          <w:p w14:paraId="09E44C7F" w14:textId="77777777" w:rsidR="00891D2C" w:rsidRPr="00891D2C" w:rsidRDefault="00891D2C" w:rsidP="00891D2C">
            <w:pPr>
              <w:jc w:val="both"/>
              <w:textAlignment w:val="baseline"/>
              <w:rPr>
                <w:rFonts w:ascii="Segoe UI" w:hAnsi="Segoe UI" w:cs="Segoe UI"/>
                <w:sz w:val="18"/>
                <w:szCs w:val="18"/>
              </w:rPr>
            </w:pPr>
            <w:r w:rsidRPr="00891D2C">
              <w:rPr>
                <w:color w:val="000000"/>
              </w:rPr>
              <w:t>EPSTEIN, David. </w:t>
            </w:r>
            <w:proofErr w:type="spellStart"/>
            <w:r w:rsidRPr="00891D2C">
              <w:rPr>
                <w:color w:val="000000"/>
              </w:rPr>
              <w:t>Range</w:t>
            </w:r>
            <w:proofErr w:type="spellEnd"/>
            <w:r w:rsidRPr="00891D2C">
              <w:rPr>
                <w:color w:val="000000"/>
              </w:rPr>
              <w:t xml:space="preserve">: </w:t>
            </w:r>
            <w:proofErr w:type="spellStart"/>
            <w:r w:rsidRPr="00891D2C">
              <w:rPr>
                <w:i/>
                <w:iCs/>
                <w:color w:val="000000"/>
              </w:rPr>
              <w:t>Why</w:t>
            </w:r>
            <w:proofErr w:type="spellEnd"/>
            <w:r w:rsidRPr="00891D2C">
              <w:rPr>
                <w:i/>
                <w:iCs/>
                <w:color w:val="000000"/>
              </w:rPr>
              <w:t xml:space="preserve"> </w:t>
            </w:r>
            <w:proofErr w:type="spellStart"/>
            <w:r w:rsidRPr="00891D2C">
              <w:rPr>
                <w:i/>
                <w:iCs/>
                <w:color w:val="000000"/>
              </w:rPr>
              <w:t>Generalists</w:t>
            </w:r>
            <w:proofErr w:type="spellEnd"/>
            <w:r w:rsidRPr="00891D2C">
              <w:rPr>
                <w:i/>
                <w:iCs/>
                <w:color w:val="000000"/>
              </w:rPr>
              <w:t xml:space="preserve"> </w:t>
            </w:r>
            <w:proofErr w:type="spellStart"/>
            <w:r w:rsidRPr="00891D2C">
              <w:rPr>
                <w:i/>
                <w:iCs/>
                <w:color w:val="000000"/>
              </w:rPr>
              <w:t>Triumph</w:t>
            </w:r>
            <w:proofErr w:type="spellEnd"/>
            <w:r w:rsidRPr="00891D2C">
              <w:rPr>
                <w:i/>
                <w:iCs/>
                <w:color w:val="000000"/>
              </w:rPr>
              <w:t xml:space="preserve"> in a </w:t>
            </w:r>
            <w:proofErr w:type="spellStart"/>
            <w:r w:rsidRPr="00891D2C">
              <w:rPr>
                <w:i/>
                <w:iCs/>
                <w:color w:val="000000"/>
              </w:rPr>
              <w:t>Specialized</w:t>
            </w:r>
            <w:proofErr w:type="spellEnd"/>
            <w:r w:rsidRPr="00891D2C">
              <w:rPr>
                <w:i/>
                <w:iCs/>
                <w:color w:val="000000"/>
              </w:rPr>
              <w:t xml:space="preserve"> </w:t>
            </w:r>
            <w:proofErr w:type="spellStart"/>
            <w:r w:rsidRPr="00891D2C">
              <w:rPr>
                <w:i/>
                <w:iCs/>
                <w:color w:val="000000"/>
              </w:rPr>
              <w:t>World</w:t>
            </w:r>
            <w:proofErr w:type="spellEnd"/>
            <w:r w:rsidRPr="00891D2C">
              <w:rPr>
                <w:color w:val="000000"/>
              </w:rPr>
              <w:t xml:space="preserve">. USA: </w:t>
            </w:r>
            <w:proofErr w:type="spellStart"/>
            <w:r w:rsidRPr="00891D2C">
              <w:rPr>
                <w:color w:val="000000"/>
              </w:rPr>
              <w:t>Pinguin</w:t>
            </w:r>
            <w:proofErr w:type="spellEnd"/>
            <w:r w:rsidRPr="00891D2C">
              <w:rPr>
                <w:color w:val="000000"/>
              </w:rPr>
              <w:t>, 2021. ISBN 059318957. </w:t>
            </w:r>
          </w:p>
          <w:p w14:paraId="4145EEEA" w14:textId="77777777" w:rsidR="00980D36" w:rsidRPr="00891D2C" w:rsidRDefault="00980D36" w:rsidP="00980D36">
            <w:pPr>
              <w:jc w:val="both"/>
              <w:textAlignment w:val="baseline"/>
              <w:rPr>
                <w:rFonts w:ascii="Segoe UI" w:hAnsi="Segoe UI" w:cs="Segoe UI"/>
                <w:sz w:val="18"/>
                <w:szCs w:val="18"/>
              </w:rPr>
            </w:pPr>
            <w:r w:rsidRPr="00891D2C">
              <w:rPr>
                <w:color w:val="000000"/>
              </w:rPr>
              <w:t xml:space="preserve">KULA, Daniel, TERNAUX </w:t>
            </w:r>
            <w:proofErr w:type="spellStart"/>
            <w:r w:rsidRPr="00891D2C">
              <w:rPr>
                <w:color w:val="000000"/>
              </w:rPr>
              <w:t>Éloide</w:t>
            </w:r>
            <w:proofErr w:type="spellEnd"/>
            <w:r w:rsidRPr="00891D2C">
              <w:rPr>
                <w:color w:val="000000"/>
              </w:rPr>
              <w:t xml:space="preserve"> a HIRSINGER Quentin. </w:t>
            </w:r>
            <w:proofErr w:type="spellStart"/>
            <w:r w:rsidRPr="00891D2C">
              <w:rPr>
                <w:color w:val="000000"/>
              </w:rPr>
              <w:t>Materiology</w:t>
            </w:r>
            <w:proofErr w:type="spellEnd"/>
            <w:r w:rsidRPr="00891D2C">
              <w:rPr>
                <w:color w:val="000000"/>
              </w:rPr>
              <w:t>: P</w:t>
            </w:r>
            <w:r w:rsidRPr="00891D2C">
              <w:rPr>
                <w:i/>
                <w:iCs/>
                <w:color w:val="000000"/>
              </w:rPr>
              <w:t>růvodce světem materiálů a technologií pro architekty a designéry</w:t>
            </w:r>
            <w:r w:rsidRPr="00891D2C">
              <w:rPr>
                <w:color w:val="000000"/>
              </w:rPr>
              <w:t xml:space="preserve">. Praha: Happy </w:t>
            </w:r>
            <w:proofErr w:type="spellStart"/>
            <w:r w:rsidRPr="00891D2C">
              <w:rPr>
                <w:color w:val="000000"/>
              </w:rPr>
              <w:t>Materials</w:t>
            </w:r>
            <w:proofErr w:type="spellEnd"/>
            <w:r w:rsidRPr="00891D2C">
              <w:rPr>
                <w:color w:val="000000"/>
              </w:rPr>
              <w:t>, 2012. ISBN 9-788-026-005-384. </w:t>
            </w:r>
          </w:p>
          <w:p w14:paraId="1657591D" w14:textId="77777777" w:rsidR="00891D2C" w:rsidRPr="00891D2C" w:rsidRDefault="00891D2C" w:rsidP="00891D2C">
            <w:pPr>
              <w:jc w:val="both"/>
              <w:textAlignment w:val="baseline"/>
              <w:rPr>
                <w:rFonts w:ascii="Segoe UI" w:hAnsi="Segoe UI" w:cs="Segoe UI"/>
                <w:sz w:val="18"/>
                <w:szCs w:val="18"/>
              </w:rPr>
            </w:pPr>
            <w:r w:rsidRPr="00891D2C">
              <w:rPr>
                <w:color w:val="000000"/>
              </w:rPr>
              <w:t xml:space="preserve">MOTAWI, </w:t>
            </w:r>
            <w:proofErr w:type="spellStart"/>
            <w:r w:rsidRPr="00891D2C">
              <w:rPr>
                <w:color w:val="000000"/>
              </w:rPr>
              <w:t>Wade</w:t>
            </w:r>
            <w:proofErr w:type="spellEnd"/>
            <w:r w:rsidRPr="00891D2C">
              <w:rPr>
                <w:color w:val="000000"/>
              </w:rPr>
              <w:t>. </w:t>
            </w:r>
            <w:proofErr w:type="spellStart"/>
            <w:r w:rsidRPr="00891D2C">
              <w:rPr>
                <w:i/>
                <w:iCs/>
                <w:color w:val="000000"/>
              </w:rPr>
              <w:t>How</w:t>
            </w:r>
            <w:proofErr w:type="spellEnd"/>
            <w:r w:rsidRPr="00891D2C">
              <w:rPr>
                <w:i/>
                <w:iCs/>
                <w:color w:val="000000"/>
              </w:rPr>
              <w:t xml:space="preserve"> </w:t>
            </w:r>
            <w:proofErr w:type="spellStart"/>
            <w:r w:rsidRPr="00891D2C">
              <w:rPr>
                <w:i/>
                <w:iCs/>
                <w:color w:val="000000"/>
              </w:rPr>
              <w:t>Shoes</w:t>
            </w:r>
            <w:proofErr w:type="spellEnd"/>
            <w:r w:rsidRPr="00891D2C">
              <w:rPr>
                <w:i/>
                <w:iCs/>
                <w:color w:val="000000"/>
              </w:rPr>
              <w:t xml:space="preserve"> are Made: A </w:t>
            </w:r>
            <w:proofErr w:type="spellStart"/>
            <w:r w:rsidRPr="00891D2C">
              <w:rPr>
                <w:i/>
                <w:iCs/>
                <w:color w:val="000000"/>
              </w:rPr>
              <w:t>behind</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scenes</w:t>
            </w:r>
            <w:proofErr w:type="spellEnd"/>
            <w:r w:rsidRPr="00891D2C">
              <w:rPr>
                <w:i/>
                <w:iCs/>
                <w:color w:val="000000"/>
              </w:rPr>
              <w:t xml:space="preserve"> </w:t>
            </w:r>
            <w:proofErr w:type="spellStart"/>
            <w:r w:rsidRPr="00891D2C">
              <w:rPr>
                <w:i/>
                <w:iCs/>
                <w:color w:val="000000"/>
              </w:rPr>
              <w:t>look</w:t>
            </w:r>
            <w:proofErr w:type="spellEnd"/>
            <w:r w:rsidRPr="00891D2C">
              <w:rPr>
                <w:i/>
                <w:iCs/>
                <w:color w:val="000000"/>
              </w:rPr>
              <w:t xml:space="preserve"> </w:t>
            </w:r>
            <w:proofErr w:type="spellStart"/>
            <w:r w:rsidRPr="00891D2C">
              <w:rPr>
                <w:i/>
                <w:iCs/>
                <w:color w:val="000000"/>
              </w:rPr>
              <w:t>at</w:t>
            </w:r>
            <w:proofErr w:type="spellEnd"/>
            <w:r w:rsidRPr="00891D2C">
              <w:rPr>
                <w:i/>
                <w:iCs/>
                <w:color w:val="000000"/>
              </w:rPr>
              <w:t xml:space="preserve"> a </w:t>
            </w:r>
            <w:proofErr w:type="spellStart"/>
            <w:r w:rsidRPr="00891D2C">
              <w:rPr>
                <w:i/>
                <w:iCs/>
                <w:color w:val="000000"/>
              </w:rPr>
              <w:t>real</w:t>
            </w:r>
            <w:proofErr w:type="spellEnd"/>
            <w:r w:rsidRPr="00891D2C">
              <w:rPr>
                <w:i/>
                <w:iCs/>
                <w:color w:val="000000"/>
              </w:rPr>
              <w:t xml:space="preserve"> </w:t>
            </w:r>
            <w:proofErr w:type="spellStart"/>
            <w:r w:rsidRPr="00891D2C">
              <w:rPr>
                <w:i/>
                <w:iCs/>
                <w:color w:val="000000"/>
              </w:rPr>
              <w:t>sneaker</w:t>
            </w:r>
            <w:proofErr w:type="spellEnd"/>
            <w:r w:rsidRPr="00891D2C">
              <w:rPr>
                <w:i/>
                <w:iCs/>
                <w:color w:val="000000"/>
              </w:rPr>
              <w:t xml:space="preserve"> </w:t>
            </w:r>
            <w:proofErr w:type="spellStart"/>
            <w:r w:rsidRPr="00891D2C">
              <w:rPr>
                <w:i/>
                <w:iCs/>
                <w:color w:val="000000"/>
              </w:rPr>
              <w:t>factory</w:t>
            </w:r>
            <w:proofErr w:type="spellEnd"/>
            <w:r w:rsidRPr="00891D2C">
              <w:rPr>
                <w:i/>
                <w:iCs/>
                <w:color w:val="000000"/>
              </w:rPr>
              <w:t>.</w:t>
            </w:r>
            <w:r w:rsidRPr="00891D2C">
              <w:rPr>
                <w:color w:val="000000"/>
              </w:rPr>
              <w:t xml:space="preserve"> USA: </w:t>
            </w:r>
            <w:proofErr w:type="spellStart"/>
            <w:r w:rsidRPr="00891D2C">
              <w:rPr>
                <w:color w:val="000000"/>
              </w:rPr>
              <w:t>Wade</w:t>
            </w:r>
            <w:proofErr w:type="spellEnd"/>
            <w:r w:rsidRPr="00891D2C">
              <w:rPr>
                <w:color w:val="000000"/>
              </w:rPr>
              <w:t xml:space="preserve"> </w:t>
            </w:r>
            <w:proofErr w:type="spellStart"/>
            <w:r w:rsidRPr="00891D2C">
              <w:rPr>
                <w:color w:val="000000"/>
              </w:rPr>
              <w:t>Motawi</w:t>
            </w:r>
            <w:proofErr w:type="spellEnd"/>
            <w:r w:rsidRPr="00891D2C">
              <w:rPr>
                <w:color w:val="000000"/>
              </w:rPr>
              <w:t>, 2017. ISBN 9781519389572. </w:t>
            </w:r>
          </w:p>
          <w:p w14:paraId="3002711F" w14:textId="77777777" w:rsidR="00891D2C" w:rsidRPr="00891D2C" w:rsidRDefault="00891D2C" w:rsidP="00891D2C">
            <w:pPr>
              <w:jc w:val="both"/>
              <w:textAlignment w:val="baseline"/>
              <w:rPr>
                <w:rFonts w:ascii="Segoe UI" w:hAnsi="Segoe UI" w:cs="Segoe UI"/>
                <w:sz w:val="18"/>
                <w:szCs w:val="18"/>
              </w:rPr>
            </w:pPr>
            <w:r w:rsidRPr="00891D2C">
              <w:rPr>
                <w:color w:val="000000"/>
              </w:rPr>
              <w:t xml:space="preserve">MOTAWI, </w:t>
            </w:r>
            <w:proofErr w:type="spellStart"/>
            <w:r w:rsidRPr="00891D2C">
              <w:rPr>
                <w:color w:val="000000"/>
              </w:rPr>
              <w:t>Wade</w:t>
            </w:r>
            <w:proofErr w:type="spellEnd"/>
            <w:r w:rsidRPr="00891D2C">
              <w:rPr>
                <w:color w:val="000000"/>
              </w:rPr>
              <w:t>. </w:t>
            </w:r>
            <w:proofErr w:type="spellStart"/>
            <w:r w:rsidRPr="00891D2C">
              <w:rPr>
                <w:color w:val="000000"/>
              </w:rPr>
              <w:t>S</w:t>
            </w:r>
            <w:r w:rsidRPr="00891D2C">
              <w:rPr>
                <w:i/>
                <w:iCs/>
                <w:color w:val="000000"/>
              </w:rPr>
              <w:t>hoe</w:t>
            </w:r>
            <w:proofErr w:type="spellEnd"/>
            <w:r w:rsidRPr="00891D2C">
              <w:rPr>
                <w:i/>
                <w:iCs/>
                <w:color w:val="000000"/>
              </w:rPr>
              <w:t xml:space="preserve"> </w:t>
            </w:r>
            <w:proofErr w:type="spellStart"/>
            <w:r w:rsidRPr="00891D2C">
              <w:rPr>
                <w:i/>
                <w:iCs/>
                <w:color w:val="000000"/>
              </w:rPr>
              <w:t>Material</w:t>
            </w:r>
            <w:proofErr w:type="spellEnd"/>
            <w:r w:rsidRPr="00891D2C">
              <w:rPr>
                <w:i/>
                <w:iCs/>
                <w:color w:val="000000"/>
              </w:rPr>
              <w:t xml:space="preserve"> Design </w:t>
            </w:r>
            <w:proofErr w:type="spellStart"/>
            <w:r w:rsidRPr="00891D2C">
              <w:rPr>
                <w:i/>
                <w:iCs/>
                <w:color w:val="000000"/>
              </w:rPr>
              <w:t>Guide</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shoe</w:t>
            </w:r>
            <w:proofErr w:type="spellEnd"/>
            <w:r w:rsidRPr="00891D2C">
              <w:rPr>
                <w:i/>
                <w:iCs/>
                <w:color w:val="000000"/>
              </w:rPr>
              <w:t xml:space="preserve"> </w:t>
            </w:r>
            <w:proofErr w:type="spellStart"/>
            <w:r w:rsidRPr="00891D2C">
              <w:rPr>
                <w:i/>
                <w:iCs/>
                <w:color w:val="000000"/>
              </w:rPr>
              <w:t>designer's</w:t>
            </w:r>
            <w:proofErr w:type="spellEnd"/>
            <w:r w:rsidRPr="00891D2C">
              <w:rPr>
                <w:i/>
                <w:iCs/>
                <w:color w:val="000000"/>
              </w:rPr>
              <w:t xml:space="preserve"> </w:t>
            </w:r>
            <w:proofErr w:type="spellStart"/>
            <w:r w:rsidRPr="00891D2C">
              <w:rPr>
                <w:i/>
                <w:iCs/>
                <w:color w:val="000000"/>
              </w:rPr>
              <w:t>guide</w:t>
            </w:r>
            <w:proofErr w:type="spellEnd"/>
            <w:r w:rsidRPr="00891D2C">
              <w:rPr>
                <w:i/>
                <w:iCs/>
                <w:color w:val="000000"/>
              </w:rPr>
              <w:t xml:space="preserve"> to </w:t>
            </w:r>
            <w:proofErr w:type="spellStart"/>
            <w:r w:rsidRPr="00891D2C">
              <w:rPr>
                <w:i/>
                <w:iCs/>
                <w:color w:val="000000"/>
              </w:rPr>
              <w:t>selecting</w:t>
            </w:r>
            <w:proofErr w:type="spellEnd"/>
            <w:r w:rsidRPr="00891D2C">
              <w:rPr>
                <w:i/>
                <w:iCs/>
                <w:color w:val="000000"/>
              </w:rPr>
              <w:t xml:space="preserve"> and </w:t>
            </w:r>
            <w:proofErr w:type="spellStart"/>
            <w:r w:rsidRPr="00891D2C">
              <w:rPr>
                <w:i/>
                <w:iCs/>
                <w:color w:val="000000"/>
              </w:rPr>
              <w:t>specifying</w:t>
            </w:r>
            <w:proofErr w:type="spellEnd"/>
            <w:r w:rsidRPr="00891D2C">
              <w:rPr>
                <w:i/>
                <w:iCs/>
                <w:color w:val="000000"/>
              </w:rPr>
              <w:t xml:space="preserve"> </w:t>
            </w:r>
            <w:proofErr w:type="spellStart"/>
            <w:r w:rsidRPr="00891D2C">
              <w:rPr>
                <w:i/>
                <w:iCs/>
                <w:color w:val="000000"/>
              </w:rPr>
              <w:t>materials</w:t>
            </w:r>
            <w:proofErr w:type="spellEnd"/>
            <w:r w:rsidRPr="00891D2C">
              <w:rPr>
                <w:color w:val="000000"/>
              </w:rPr>
              <w:t xml:space="preserve">. USA: </w:t>
            </w:r>
            <w:proofErr w:type="spellStart"/>
            <w:r w:rsidRPr="00891D2C">
              <w:rPr>
                <w:color w:val="000000"/>
              </w:rPr>
              <w:t>Wade</w:t>
            </w:r>
            <w:proofErr w:type="spellEnd"/>
            <w:r w:rsidRPr="00891D2C">
              <w:rPr>
                <w:color w:val="000000"/>
              </w:rPr>
              <w:t xml:space="preserve"> </w:t>
            </w:r>
            <w:proofErr w:type="spellStart"/>
            <w:r w:rsidRPr="00891D2C">
              <w:rPr>
                <w:color w:val="000000"/>
              </w:rPr>
              <w:t>Motawi</w:t>
            </w:r>
            <w:proofErr w:type="spellEnd"/>
            <w:r w:rsidRPr="00891D2C">
              <w:rPr>
                <w:color w:val="000000"/>
              </w:rPr>
              <w:t xml:space="preserve"> 2017. ISBN 9780998707044. </w:t>
            </w:r>
          </w:p>
          <w:p w14:paraId="0093D442" w14:textId="77777777" w:rsidR="00891D2C" w:rsidRPr="00891D2C" w:rsidRDefault="00891D2C" w:rsidP="00891D2C">
            <w:pPr>
              <w:jc w:val="both"/>
              <w:textAlignment w:val="baseline"/>
              <w:rPr>
                <w:rFonts w:ascii="Segoe UI" w:hAnsi="Segoe UI" w:cs="Segoe UI"/>
                <w:sz w:val="18"/>
                <w:szCs w:val="18"/>
              </w:rPr>
            </w:pPr>
            <w:r w:rsidRPr="00891D2C">
              <w:rPr>
                <w:b/>
                <w:bCs/>
                <w:color w:val="000000"/>
              </w:rPr>
              <w:t>Doporučená:</w:t>
            </w:r>
            <w:r w:rsidRPr="00891D2C">
              <w:rPr>
                <w:color w:val="000000"/>
              </w:rPr>
              <w:t> </w:t>
            </w:r>
          </w:p>
          <w:p w14:paraId="0E741656" w14:textId="2325A3CF" w:rsidR="00891D2C" w:rsidRPr="00891D2C" w:rsidRDefault="00891D2C">
            <w:pPr>
              <w:jc w:val="both"/>
              <w:textAlignment w:val="baseline"/>
              <w:rPr>
                <w:rFonts w:ascii="Segoe UI" w:hAnsi="Segoe UI" w:cs="Segoe UI"/>
                <w:sz w:val="18"/>
                <w:szCs w:val="18"/>
              </w:rPr>
            </w:pPr>
            <w:r w:rsidRPr="00891D2C">
              <w:rPr>
                <w:color w:val="000000"/>
              </w:rPr>
              <w:t xml:space="preserve">BAKER, </w:t>
            </w:r>
            <w:proofErr w:type="spellStart"/>
            <w:r w:rsidRPr="00891D2C">
              <w:rPr>
                <w:color w:val="000000"/>
              </w:rPr>
              <w:t>Conny</w:t>
            </w:r>
            <w:proofErr w:type="spellEnd"/>
            <w:r w:rsidRPr="00891D2C">
              <w:rPr>
                <w:color w:val="000000"/>
              </w:rPr>
              <w:t xml:space="preserve">, Marcel den HOLLANDER, Ed van HINTE a </w:t>
            </w:r>
            <w:proofErr w:type="spellStart"/>
            <w:r w:rsidRPr="00891D2C">
              <w:rPr>
                <w:color w:val="000000"/>
              </w:rPr>
              <w:t>Yvo</w:t>
            </w:r>
            <w:proofErr w:type="spellEnd"/>
            <w:r w:rsidRPr="00891D2C">
              <w:rPr>
                <w:color w:val="000000"/>
              </w:rPr>
              <w:t xml:space="preserve"> ZIJLSTRA. </w:t>
            </w:r>
            <w:proofErr w:type="spellStart"/>
            <w:r w:rsidRPr="00891D2C">
              <w:rPr>
                <w:i/>
                <w:iCs/>
                <w:color w:val="000000"/>
              </w:rPr>
              <w:t>Products</w:t>
            </w:r>
            <w:proofErr w:type="spellEnd"/>
            <w:r w:rsidRPr="00891D2C">
              <w:rPr>
                <w:i/>
                <w:iCs/>
                <w:color w:val="000000"/>
              </w:rPr>
              <w:t xml:space="preserve"> </w:t>
            </w:r>
            <w:proofErr w:type="spellStart"/>
            <w:r w:rsidRPr="00891D2C">
              <w:rPr>
                <w:i/>
                <w:iCs/>
                <w:color w:val="000000"/>
              </w:rPr>
              <w:t>that</w:t>
            </w:r>
            <w:proofErr w:type="spellEnd"/>
            <w:r w:rsidRPr="00891D2C">
              <w:rPr>
                <w:i/>
                <w:iCs/>
                <w:color w:val="000000"/>
              </w:rPr>
              <w:t xml:space="preserve"> last: </w:t>
            </w:r>
            <w:proofErr w:type="spellStart"/>
            <w:r w:rsidRPr="00891D2C">
              <w:rPr>
                <w:i/>
                <w:iCs/>
                <w:color w:val="000000"/>
              </w:rPr>
              <w:t>product</w:t>
            </w:r>
            <w:proofErr w:type="spellEnd"/>
            <w:r w:rsidRPr="00891D2C">
              <w:rPr>
                <w:i/>
                <w:iCs/>
                <w:color w:val="000000"/>
              </w:rPr>
              <w:t xml:space="preserve"> design </w:t>
            </w:r>
            <w:proofErr w:type="spellStart"/>
            <w:r w:rsidRPr="00891D2C">
              <w:rPr>
                <w:i/>
                <w:iCs/>
                <w:color w:val="000000"/>
              </w:rPr>
              <w:t>for</w:t>
            </w:r>
            <w:proofErr w:type="spellEnd"/>
            <w:r w:rsidRPr="00891D2C">
              <w:rPr>
                <w:i/>
                <w:iCs/>
                <w:color w:val="000000"/>
              </w:rPr>
              <w:t xml:space="preserve"> </w:t>
            </w:r>
            <w:proofErr w:type="spellStart"/>
            <w:r w:rsidRPr="00891D2C">
              <w:rPr>
                <w:i/>
                <w:iCs/>
                <w:color w:val="000000"/>
              </w:rPr>
              <w:t>circular</w:t>
            </w:r>
            <w:proofErr w:type="spellEnd"/>
            <w:r w:rsidRPr="00891D2C">
              <w:rPr>
                <w:i/>
                <w:iCs/>
                <w:color w:val="000000"/>
              </w:rPr>
              <w:t xml:space="preserve"> business </w:t>
            </w:r>
            <w:proofErr w:type="spellStart"/>
            <w:r w:rsidRPr="00891D2C">
              <w:rPr>
                <w:i/>
                <w:iCs/>
                <w:color w:val="000000"/>
              </w:rPr>
              <w:t>models</w:t>
            </w:r>
            <w:proofErr w:type="spellEnd"/>
            <w:r w:rsidRPr="00891D2C">
              <w:rPr>
                <w:i/>
                <w:iCs/>
                <w:color w:val="000000"/>
              </w:rPr>
              <w:t xml:space="preserve">. </w:t>
            </w:r>
            <w:r w:rsidRPr="00891D2C">
              <w:rPr>
                <w:color w:val="000000"/>
              </w:rPr>
              <w:t xml:space="preserve">London: </w:t>
            </w:r>
            <w:proofErr w:type="spellStart"/>
            <w:r w:rsidRPr="00891D2C">
              <w:rPr>
                <w:color w:val="000000"/>
              </w:rPr>
              <w:t>Routledge</w:t>
            </w:r>
            <w:proofErr w:type="spellEnd"/>
            <w:r w:rsidRPr="00891D2C">
              <w:rPr>
                <w:color w:val="000000"/>
              </w:rPr>
              <w:t>, Taylor &amp; Francis Group, 2019</w:t>
            </w:r>
            <w:r w:rsidRPr="00891D2C">
              <w:rPr>
                <w:i/>
                <w:iCs/>
                <w:color w:val="000000"/>
              </w:rPr>
              <w:t>.</w:t>
            </w:r>
            <w:r w:rsidRPr="00891D2C">
              <w:rPr>
                <w:color w:val="000000"/>
              </w:rPr>
              <w:t xml:space="preserve"> ISBN 9789063695224. </w:t>
            </w:r>
          </w:p>
        </w:tc>
      </w:tr>
    </w:tbl>
    <w:p w14:paraId="57163E5F" w14:textId="5BC3EEDB"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5723E9" w:rsidRPr="00891D2C" w14:paraId="4DC58202" w14:textId="77777777" w:rsidTr="00925C0A">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06F05A51" w14:textId="77777777" w:rsidR="005723E9" w:rsidRPr="00891D2C" w:rsidRDefault="005723E9" w:rsidP="00925C0A">
            <w:pPr>
              <w:jc w:val="both"/>
              <w:textAlignment w:val="baseline"/>
              <w:rPr>
                <w:rFonts w:ascii="Segoe UI" w:hAnsi="Segoe UI" w:cs="Segoe UI"/>
                <w:sz w:val="18"/>
                <w:szCs w:val="18"/>
              </w:rPr>
            </w:pPr>
            <w:r w:rsidRPr="00891D2C">
              <w:rPr>
                <w:b/>
                <w:bCs/>
                <w:sz w:val="28"/>
                <w:szCs w:val="28"/>
              </w:rPr>
              <w:lastRenderedPageBreak/>
              <w:t>B-III – Charakteristika studijního předmětu</w:t>
            </w:r>
            <w:r w:rsidRPr="00891D2C">
              <w:rPr>
                <w:sz w:val="28"/>
                <w:szCs w:val="28"/>
              </w:rPr>
              <w:t> </w:t>
            </w:r>
          </w:p>
        </w:tc>
      </w:tr>
      <w:tr w:rsidR="005723E9" w:rsidRPr="00891D2C" w14:paraId="28F58D76" w14:textId="77777777" w:rsidTr="00925C0A">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2D19637D" w14:textId="77777777" w:rsidR="005723E9" w:rsidRPr="00891D2C" w:rsidRDefault="005723E9" w:rsidP="00925C0A">
            <w:pPr>
              <w:textAlignment w:val="baseline"/>
              <w:rPr>
                <w:rFonts w:ascii="Segoe UI" w:hAnsi="Segoe UI" w:cs="Segoe UI"/>
                <w:sz w:val="18"/>
                <w:szCs w:val="18"/>
              </w:rPr>
            </w:pPr>
            <w:r w:rsidRPr="00891D2C">
              <w:rPr>
                <w:b/>
                <w:bCs/>
              </w:rPr>
              <w:t>Název studijního předmětu</w:t>
            </w:r>
            <w:r w:rsidRPr="00891D2C">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420A874E" w14:textId="6CE2207E" w:rsidR="005723E9" w:rsidRPr="00891D2C" w:rsidRDefault="005723E9" w:rsidP="00925C0A">
            <w:pPr>
              <w:jc w:val="both"/>
              <w:textAlignment w:val="baseline"/>
              <w:rPr>
                <w:rFonts w:ascii="Segoe UI" w:hAnsi="Segoe UI" w:cs="Segoe UI"/>
                <w:sz w:val="18"/>
                <w:szCs w:val="18"/>
              </w:rPr>
            </w:pPr>
            <w:r>
              <w:t>Oborové teorie a technologie 1</w:t>
            </w:r>
            <w:r w:rsidRPr="00891D2C">
              <w:t xml:space="preserve"> </w:t>
            </w:r>
          </w:p>
        </w:tc>
      </w:tr>
      <w:tr w:rsidR="005723E9" w:rsidRPr="00891D2C" w14:paraId="2F420416"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F409E56" w14:textId="77777777" w:rsidR="005723E9" w:rsidRPr="00891D2C" w:rsidRDefault="005723E9" w:rsidP="00925C0A">
            <w:pPr>
              <w:textAlignment w:val="baseline"/>
              <w:rPr>
                <w:rFonts w:ascii="Segoe UI" w:hAnsi="Segoe UI" w:cs="Segoe UI"/>
                <w:sz w:val="18"/>
                <w:szCs w:val="18"/>
              </w:rPr>
            </w:pPr>
            <w:r w:rsidRPr="00891D2C">
              <w:rPr>
                <w:b/>
                <w:bCs/>
              </w:rPr>
              <w:t>Typ předmětu</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D074B78" w14:textId="7BD604F6" w:rsidR="005723E9" w:rsidRPr="00891D2C" w:rsidRDefault="005723E9" w:rsidP="00925C0A">
            <w:pPr>
              <w:jc w:val="both"/>
              <w:textAlignment w:val="baseline"/>
              <w:rPr>
                <w:rFonts w:ascii="Segoe UI" w:hAnsi="Segoe UI" w:cs="Segoe UI"/>
                <w:sz w:val="18"/>
                <w:szCs w:val="18"/>
              </w:rPr>
            </w:pPr>
            <w:r w:rsidRPr="00891D2C">
              <w:t xml:space="preserve">povinný, </w:t>
            </w:r>
            <w:ins w:id="330" w:author="Hana Ponížilová" w:date="2023-03-23T08:49:00Z">
              <w:r w:rsidR="00C82BFE">
                <w:t>PZ</w:t>
              </w:r>
            </w:ins>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BE708BF" w14:textId="77777777" w:rsidR="005723E9" w:rsidRPr="00891D2C" w:rsidRDefault="005723E9" w:rsidP="00925C0A">
            <w:pPr>
              <w:jc w:val="both"/>
              <w:textAlignment w:val="baseline"/>
              <w:rPr>
                <w:rFonts w:ascii="Segoe UI" w:hAnsi="Segoe UI" w:cs="Segoe UI"/>
                <w:sz w:val="18"/>
                <w:szCs w:val="18"/>
              </w:rPr>
            </w:pPr>
            <w:r w:rsidRPr="00891D2C">
              <w:rPr>
                <w:b/>
                <w:bCs/>
              </w:rPr>
              <w:t>doporučený ročník / semestr</w:t>
            </w:r>
            <w:r w:rsidRPr="00891D2C">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9474C2C" w14:textId="77777777" w:rsidR="005723E9" w:rsidRPr="00891D2C" w:rsidRDefault="005723E9" w:rsidP="00925C0A">
            <w:pPr>
              <w:jc w:val="both"/>
              <w:textAlignment w:val="baseline"/>
              <w:rPr>
                <w:rFonts w:ascii="Segoe UI" w:hAnsi="Segoe UI" w:cs="Segoe UI"/>
                <w:sz w:val="18"/>
                <w:szCs w:val="18"/>
              </w:rPr>
            </w:pPr>
            <w:r w:rsidRPr="00891D2C">
              <w:t>1/LS </w:t>
            </w:r>
          </w:p>
        </w:tc>
      </w:tr>
      <w:tr w:rsidR="005723E9" w:rsidRPr="00891D2C" w14:paraId="2170069B"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2A37A24" w14:textId="77777777" w:rsidR="005723E9" w:rsidRPr="00891D2C" w:rsidRDefault="005723E9" w:rsidP="00925C0A">
            <w:pPr>
              <w:textAlignment w:val="baseline"/>
              <w:rPr>
                <w:rFonts w:ascii="Segoe UI" w:hAnsi="Segoe UI" w:cs="Segoe UI"/>
                <w:sz w:val="18"/>
                <w:szCs w:val="18"/>
              </w:rPr>
            </w:pPr>
            <w:r w:rsidRPr="00891D2C">
              <w:rPr>
                <w:b/>
                <w:bCs/>
              </w:rPr>
              <w:t>Rozsah studijního předmětu</w:t>
            </w:r>
            <w:r w:rsidRPr="00891D2C">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49168C2" w14:textId="77777777" w:rsidR="005723E9" w:rsidRPr="00891D2C" w:rsidRDefault="005723E9" w:rsidP="00925C0A">
            <w:pPr>
              <w:jc w:val="both"/>
              <w:textAlignment w:val="baseline"/>
              <w:rPr>
                <w:rFonts w:ascii="Segoe UI" w:hAnsi="Segoe UI" w:cs="Segoe UI"/>
                <w:sz w:val="18"/>
                <w:szCs w:val="18"/>
              </w:rPr>
            </w:pPr>
            <w:proofErr w:type="gramStart"/>
            <w:r w:rsidRPr="00891D2C">
              <w:t>13p</w:t>
            </w:r>
            <w:proofErr w:type="gramEnd"/>
            <w:r w:rsidRPr="00891D2C">
              <w:t xml:space="preserve"> + 13s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96C9E5C" w14:textId="77777777" w:rsidR="005723E9" w:rsidRPr="00891D2C" w:rsidRDefault="005723E9" w:rsidP="00925C0A">
            <w:pPr>
              <w:jc w:val="both"/>
              <w:textAlignment w:val="baseline"/>
              <w:rPr>
                <w:rFonts w:ascii="Segoe UI" w:hAnsi="Segoe UI" w:cs="Segoe UI"/>
                <w:sz w:val="18"/>
                <w:szCs w:val="18"/>
              </w:rPr>
            </w:pPr>
            <w:r w:rsidRPr="00891D2C">
              <w:rPr>
                <w:b/>
                <w:bCs/>
              </w:rPr>
              <w:t>hod. </w:t>
            </w:r>
            <w:r w:rsidRPr="00891D2C">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7041EFD" w14:textId="77777777" w:rsidR="005723E9" w:rsidRPr="00891D2C" w:rsidRDefault="005723E9" w:rsidP="00925C0A">
            <w:pPr>
              <w:jc w:val="both"/>
              <w:textAlignment w:val="baseline"/>
              <w:rPr>
                <w:rFonts w:ascii="Segoe UI" w:hAnsi="Segoe UI" w:cs="Segoe UI"/>
                <w:sz w:val="18"/>
                <w:szCs w:val="18"/>
              </w:rPr>
            </w:pPr>
            <w:r w:rsidRPr="00891D2C">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425BB95" w14:textId="77777777" w:rsidR="005723E9" w:rsidRPr="00891D2C" w:rsidRDefault="005723E9" w:rsidP="00925C0A">
            <w:pPr>
              <w:jc w:val="both"/>
              <w:textAlignment w:val="baseline"/>
              <w:rPr>
                <w:rFonts w:ascii="Segoe UI" w:hAnsi="Segoe UI" w:cs="Segoe UI"/>
                <w:sz w:val="18"/>
                <w:szCs w:val="18"/>
              </w:rPr>
            </w:pPr>
            <w:r w:rsidRPr="00891D2C">
              <w:rPr>
                <w:b/>
                <w:bCs/>
              </w:rPr>
              <w:t>kreditů</w:t>
            </w:r>
            <w:r w:rsidRPr="00891D2C">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9A1DA4" w14:textId="77777777" w:rsidR="005723E9" w:rsidRPr="00891D2C" w:rsidRDefault="005723E9" w:rsidP="00925C0A">
            <w:pPr>
              <w:jc w:val="both"/>
              <w:textAlignment w:val="baseline"/>
              <w:rPr>
                <w:rFonts w:ascii="Segoe UI" w:hAnsi="Segoe UI" w:cs="Segoe UI"/>
                <w:sz w:val="18"/>
                <w:szCs w:val="18"/>
              </w:rPr>
            </w:pPr>
            <w:r w:rsidRPr="00891D2C">
              <w:t>2 </w:t>
            </w:r>
          </w:p>
        </w:tc>
      </w:tr>
      <w:tr w:rsidR="005723E9" w:rsidRPr="00891D2C" w14:paraId="5C754F7C"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1BA1C9B" w14:textId="77777777" w:rsidR="005723E9" w:rsidRPr="00891D2C" w:rsidRDefault="005723E9" w:rsidP="00925C0A">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BE85E45" w14:textId="77777777" w:rsidR="005723E9" w:rsidRPr="00891D2C" w:rsidRDefault="005723E9" w:rsidP="00925C0A">
            <w:pPr>
              <w:jc w:val="both"/>
              <w:textAlignment w:val="baseline"/>
              <w:rPr>
                <w:rFonts w:ascii="Segoe UI" w:hAnsi="Segoe UI" w:cs="Segoe UI"/>
                <w:sz w:val="18"/>
                <w:szCs w:val="18"/>
              </w:rPr>
            </w:pPr>
            <w:r w:rsidRPr="00891D2C">
              <w:t> </w:t>
            </w:r>
          </w:p>
        </w:tc>
      </w:tr>
      <w:tr w:rsidR="005723E9" w:rsidRPr="00891D2C" w14:paraId="1BF3EA0D"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B7740C2" w14:textId="77777777" w:rsidR="005723E9" w:rsidRPr="00891D2C" w:rsidRDefault="005723E9" w:rsidP="00925C0A">
            <w:pPr>
              <w:textAlignment w:val="baseline"/>
              <w:rPr>
                <w:rFonts w:ascii="Segoe UI" w:hAnsi="Segoe UI" w:cs="Segoe UI"/>
                <w:sz w:val="18"/>
                <w:szCs w:val="18"/>
              </w:rPr>
            </w:pPr>
            <w:r w:rsidRPr="00891D2C">
              <w:rPr>
                <w:b/>
                <w:bCs/>
              </w:rPr>
              <w:t>Způsob ověření studijních výsledků</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8FC1DDB" w14:textId="77777777" w:rsidR="005723E9" w:rsidRPr="00891D2C" w:rsidRDefault="005723E9" w:rsidP="00925C0A">
            <w:pPr>
              <w:jc w:val="both"/>
              <w:textAlignment w:val="baseline"/>
              <w:rPr>
                <w:rFonts w:ascii="Segoe UI" w:hAnsi="Segoe UI" w:cs="Segoe UI"/>
                <w:sz w:val="18"/>
                <w:szCs w:val="18"/>
              </w:rPr>
            </w:pPr>
            <w:r w:rsidRPr="00891D2C">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B122A10" w14:textId="77777777" w:rsidR="005723E9" w:rsidRPr="00891D2C" w:rsidRDefault="005723E9" w:rsidP="00925C0A">
            <w:pPr>
              <w:jc w:val="both"/>
              <w:textAlignment w:val="baseline"/>
              <w:rPr>
                <w:rFonts w:ascii="Segoe UI" w:hAnsi="Segoe UI" w:cs="Segoe UI"/>
                <w:sz w:val="18"/>
                <w:szCs w:val="18"/>
              </w:rPr>
            </w:pPr>
            <w:r w:rsidRPr="00891D2C">
              <w:rPr>
                <w:b/>
                <w:bCs/>
              </w:rPr>
              <w:t>Forma výuky</w:t>
            </w:r>
            <w:r w:rsidRPr="00891D2C">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E45093" w14:textId="77777777" w:rsidR="005723E9" w:rsidRPr="00891D2C" w:rsidRDefault="005723E9" w:rsidP="00925C0A">
            <w:pPr>
              <w:jc w:val="both"/>
              <w:textAlignment w:val="baseline"/>
              <w:rPr>
                <w:rFonts w:ascii="Segoe UI" w:hAnsi="Segoe UI" w:cs="Segoe UI"/>
                <w:sz w:val="18"/>
                <w:szCs w:val="18"/>
              </w:rPr>
            </w:pPr>
            <w:r w:rsidRPr="00891D2C">
              <w:t>přednáška, seminář </w:t>
            </w:r>
          </w:p>
        </w:tc>
      </w:tr>
      <w:tr w:rsidR="005723E9" w:rsidRPr="00891D2C" w14:paraId="32FE50C3"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766B59C" w14:textId="77777777" w:rsidR="005723E9" w:rsidRPr="00891D2C" w:rsidRDefault="005723E9" w:rsidP="00925C0A">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3A52070D" w14:textId="77777777" w:rsidR="005723E9" w:rsidRPr="00891D2C" w:rsidRDefault="005723E9" w:rsidP="00925C0A">
            <w:pPr>
              <w:jc w:val="both"/>
              <w:textAlignment w:val="baseline"/>
              <w:rPr>
                <w:rFonts w:ascii="Segoe UI" w:hAnsi="Segoe UI" w:cs="Segoe UI"/>
                <w:sz w:val="18"/>
                <w:szCs w:val="18"/>
              </w:rPr>
            </w:pPr>
            <w:r w:rsidRPr="00891D2C">
              <w:t>písemná, projektová </w:t>
            </w:r>
          </w:p>
          <w:p w14:paraId="77E54E6B" w14:textId="4C929D01" w:rsidR="005723E9" w:rsidRPr="00891D2C" w:rsidRDefault="005723E9" w:rsidP="00925C0A">
            <w:pPr>
              <w:textAlignment w:val="baseline"/>
              <w:rPr>
                <w:rFonts w:ascii="Segoe UI" w:hAnsi="Segoe UI" w:cs="Segoe UI"/>
                <w:sz w:val="18"/>
                <w:szCs w:val="18"/>
              </w:rPr>
            </w:pPr>
            <w:r w:rsidRPr="00891D2C">
              <w:t xml:space="preserve">80% </w:t>
            </w:r>
            <w:r w:rsidR="00494B34">
              <w:t>docházka</w:t>
            </w:r>
            <w:r w:rsidRPr="00891D2C">
              <w:t>, zpracování zadaného projektu</w:t>
            </w:r>
            <w:r w:rsidRPr="00891D2C">
              <w:rPr>
                <w:rFonts w:ascii="Segoe UI" w:hAnsi="Segoe UI" w:cs="Segoe UI"/>
              </w:rPr>
              <w:t xml:space="preserve">, </w:t>
            </w:r>
            <w:r w:rsidRPr="00311B61">
              <w:t>účast na exkurzích a přednáškách externích odborníků</w:t>
            </w:r>
            <w:r w:rsidRPr="00891D2C">
              <w:rPr>
                <w:rFonts w:ascii="Segoe UI" w:hAnsi="Segoe UI" w:cs="Segoe UI"/>
              </w:rPr>
              <w:t> </w:t>
            </w:r>
          </w:p>
        </w:tc>
      </w:tr>
      <w:tr w:rsidR="005723E9" w:rsidRPr="00891D2C" w14:paraId="336238AD" w14:textId="77777777" w:rsidTr="00C833A8">
        <w:trPr>
          <w:trHeight w:val="14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16D2646" w14:textId="77777777" w:rsidR="005723E9" w:rsidRPr="00891D2C" w:rsidRDefault="005723E9" w:rsidP="00925C0A">
            <w:pPr>
              <w:textAlignment w:val="baseline"/>
              <w:rPr>
                <w:rFonts w:ascii="Segoe UI" w:hAnsi="Segoe UI" w:cs="Segoe UI"/>
                <w:sz w:val="18"/>
                <w:szCs w:val="18"/>
              </w:rPr>
            </w:pPr>
            <w:r w:rsidRPr="00891D2C">
              <w:t> </w:t>
            </w:r>
          </w:p>
        </w:tc>
      </w:tr>
      <w:tr w:rsidR="005723E9" w:rsidRPr="00891D2C" w14:paraId="4E4A0277" w14:textId="77777777" w:rsidTr="00925C0A">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5A25183E" w14:textId="77777777" w:rsidR="005723E9" w:rsidRPr="00891D2C" w:rsidRDefault="005723E9" w:rsidP="00925C0A">
            <w:pPr>
              <w:textAlignment w:val="baseline"/>
              <w:rPr>
                <w:rFonts w:ascii="Segoe UI" w:hAnsi="Segoe UI" w:cs="Segoe UI"/>
                <w:sz w:val="18"/>
                <w:szCs w:val="18"/>
              </w:rPr>
            </w:pPr>
            <w:r w:rsidRPr="00891D2C">
              <w:rPr>
                <w:b/>
                <w:bCs/>
              </w:rPr>
              <w:t>Garant předmětu</w:t>
            </w:r>
            <w:r w:rsidRPr="00891D2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5C1FE2BB" w14:textId="77777777" w:rsidR="005723E9" w:rsidRPr="00891D2C" w:rsidRDefault="005723E9" w:rsidP="00925C0A">
            <w:pPr>
              <w:jc w:val="both"/>
              <w:textAlignment w:val="baseline"/>
              <w:rPr>
                <w:rFonts w:ascii="Segoe UI" w:hAnsi="Segoe UI" w:cs="Segoe UI"/>
                <w:sz w:val="18"/>
                <w:szCs w:val="18"/>
              </w:rPr>
            </w:pPr>
            <w:r w:rsidRPr="003E5896">
              <w:t xml:space="preserve">doc. Mgr. art. Mária </w:t>
            </w:r>
            <w:proofErr w:type="spellStart"/>
            <w:r w:rsidRPr="003E5896">
              <w:t>Štraneková</w:t>
            </w:r>
            <w:proofErr w:type="spellEnd"/>
            <w:r w:rsidRPr="003E5896">
              <w:t xml:space="preserve">, </w:t>
            </w:r>
            <w:proofErr w:type="spellStart"/>
            <w:r w:rsidRPr="003E5896">
              <w:t>ArtD</w:t>
            </w:r>
            <w:proofErr w:type="spellEnd"/>
            <w:r w:rsidRPr="00891D2C">
              <w:t>. </w:t>
            </w:r>
          </w:p>
        </w:tc>
      </w:tr>
      <w:tr w:rsidR="005723E9" w:rsidRPr="00891D2C" w14:paraId="4D8823FD" w14:textId="77777777" w:rsidTr="00925C0A">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084D639A" w14:textId="77777777" w:rsidR="005723E9" w:rsidRPr="00891D2C" w:rsidRDefault="005723E9" w:rsidP="00925C0A">
            <w:pPr>
              <w:textAlignment w:val="baseline"/>
              <w:rPr>
                <w:rFonts w:ascii="Segoe UI" w:hAnsi="Segoe UI" w:cs="Segoe UI"/>
                <w:sz w:val="18"/>
                <w:szCs w:val="18"/>
              </w:rPr>
            </w:pPr>
            <w:r w:rsidRPr="00891D2C">
              <w:rPr>
                <w:b/>
                <w:bCs/>
              </w:rPr>
              <w:t>Zapojení garanta do výuky předmětu</w:t>
            </w:r>
            <w:r w:rsidRPr="00891D2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1BF2D2A7" w14:textId="77777777" w:rsidR="005723E9" w:rsidRPr="00891D2C" w:rsidRDefault="005723E9" w:rsidP="00925C0A">
            <w:pPr>
              <w:jc w:val="both"/>
              <w:textAlignment w:val="baseline"/>
              <w:rPr>
                <w:rFonts w:ascii="Segoe UI" w:hAnsi="Segoe UI" w:cs="Segoe UI"/>
                <w:sz w:val="18"/>
                <w:szCs w:val="18"/>
              </w:rPr>
            </w:pPr>
            <w:r w:rsidRPr="00891D2C">
              <w:t>80 % </w:t>
            </w:r>
          </w:p>
        </w:tc>
      </w:tr>
      <w:tr w:rsidR="005723E9" w:rsidRPr="00891D2C" w14:paraId="3D425EA6" w14:textId="77777777" w:rsidTr="00925C0A">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AD97A26" w14:textId="77777777" w:rsidR="005723E9" w:rsidRPr="00891D2C" w:rsidRDefault="005723E9" w:rsidP="00925C0A">
            <w:pPr>
              <w:textAlignment w:val="baseline"/>
              <w:rPr>
                <w:rFonts w:ascii="Segoe UI" w:hAnsi="Segoe UI" w:cs="Segoe UI"/>
                <w:sz w:val="18"/>
                <w:szCs w:val="18"/>
              </w:rPr>
            </w:pPr>
            <w:r w:rsidRPr="00891D2C">
              <w:rPr>
                <w:b/>
                <w:bCs/>
              </w:rPr>
              <w:t>Vyučující</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042FEA76" w14:textId="2E139BB0" w:rsidR="005723E9" w:rsidRPr="00891D2C" w:rsidRDefault="005723E9" w:rsidP="00925C0A">
            <w:pPr>
              <w:jc w:val="both"/>
              <w:textAlignment w:val="baseline"/>
              <w:rPr>
                <w:rFonts w:ascii="Segoe UI" w:hAnsi="Segoe UI" w:cs="Segoe UI"/>
                <w:sz w:val="18"/>
                <w:szCs w:val="18"/>
              </w:rPr>
            </w:pPr>
            <w:r w:rsidRPr="003E5896">
              <w:t xml:space="preserve">doc. Mgr. art. Mária </w:t>
            </w:r>
            <w:proofErr w:type="spellStart"/>
            <w:r w:rsidRPr="003E5896">
              <w:t>Štraneková</w:t>
            </w:r>
            <w:proofErr w:type="spellEnd"/>
            <w:r w:rsidRPr="003E5896">
              <w:t xml:space="preserve">, </w:t>
            </w:r>
            <w:proofErr w:type="spellStart"/>
            <w:r w:rsidRPr="003E5896">
              <w:t>ArtD</w:t>
            </w:r>
            <w:proofErr w:type="spellEnd"/>
            <w:r w:rsidR="002C0CF0">
              <w:t>.</w:t>
            </w:r>
            <w:r w:rsidRPr="00891D2C">
              <w:t xml:space="preserve"> </w:t>
            </w:r>
            <w:r>
              <w:t>80</w:t>
            </w:r>
            <w:r w:rsidR="000477EC">
              <w:t xml:space="preserve"> </w:t>
            </w:r>
            <w:r>
              <w:t xml:space="preserve">%, </w:t>
            </w:r>
            <w:r w:rsidRPr="00891D2C">
              <w:t>MgA. Lucie Trejtnarová</w:t>
            </w:r>
            <w:r w:rsidR="002C0CF0">
              <w:t>, Ph.D.</w:t>
            </w:r>
            <w:r w:rsidRPr="00891D2C">
              <w:t> </w:t>
            </w:r>
            <w:r>
              <w:t>20</w:t>
            </w:r>
            <w:r w:rsidR="000477EC">
              <w:t xml:space="preserve"> </w:t>
            </w:r>
            <w:r>
              <w:t>%</w:t>
            </w:r>
          </w:p>
        </w:tc>
      </w:tr>
      <w:tr w:rsidR="005723E9" w:rsidRPr="00891D2C" w14:paraId="4BCADE47" w14:textId="77777777" w:rsidTr="00C833A8">
        <w:trPr>
          <w:trHeight w:val="22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635DF78" w14:textId="77777777" w:rsidR="005723E9" w:rsidRPr="00891D2C" w:rsidRDefault="005723E9" w:rsidP="00925C0A">
            <w:pPr>
              <w:jc w:val="both"/>
              <w:textAlignment w:val="baseline"/>
              <w:rPr>
                <w:rFonts w:ascii="Segoe UI" w:hAnsi="Segoe UI" w:cs="Segoe UI"/>
                <w:sz w:val="18"/>
                <w:szCs w:val="18"/>
              </w:rPr>
            </w:pPr>
            <w:r w:rsidRPr="00891D2C">
              <w:t> </w:t>
            </w:r>
          </w:p>
        </w:tc>
      </w:tr>
      <w:tr w:rsidR="005723E9" w:rsidRPr="00891D2C" w14:paraId="62F79D95" w14:textId="77777777" w:rsidTr="00925C0A">
        <w:tc>
          <w:tcPr>
            <w:tcW w:w="3064" w:type="dxa"/>
            <w:tcBorders>
              <w:top w:val="single" w:sz="6" w:space="0" w:color="auto"/>
              <w:left w:val="single" w:sz="6" w:space="0" w:color="auto"/>
              <w:bottom w:val="nil"/>
              <w:right w:val="single" w:sz="6" w:space="0" w:color="auto"/>
            </w:tcBorders>
            <w:shd w:val="clear" w:color="auto" w:fill="F7CAAC"/>
            <w:hideMark/>
          </w:tcPr>
          <w:p w14:paraId="40BE21E9" w14:textId="77777777" w:rsidR="005723E9" w:rsidRPr="00891D2C" w:rsidRDefault="005723E9" w:rsidP="00925C0A">
            <w:pPr>
              <w:jc w:val="both"/>
              <w:textAlignment w:val="baseline"/>
              <w:rPr>
                <w:rFonts w:ascii="Segoe UI" w:hAnsi="Segoe UI" w:cs="Segoe UI"/>
                <w:sz w:val="18"/>
                <w:szCs w:val="18"/>
              </w:rPr>
            </w:pPr>
            <w:r w:rsidRPr="00891D2C">
              <w:rPr>
                <w:b/>
                <w:bCs/>
              </w:rPr>
              <w:t>Stručná anotace předmětu</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927B27F" w14:textId="77777777" w:rsidR="005723E9" w:rsidRPr="00891D2C" w:rsidRDefault="005723E9" w:rsidP="00925C0A">
            <w:pPr>
              <w:jc w:val="both"/>
              <w:textAlignment w:val="baseline"/>
              <w:rPr>
                <w:rFonts w:ascii="Segoe UI" w:hAnsi="Segoe UI" w:cs="Segoe UI"/>
                <w:sz w:val="18"/>
                <w:szCs w:val="18"/>
              </w:rPr>
            </w:pPr>
            <w:r w:rsidRPr="00891D2C">
              <w:t> </w:t>
            </w:r>
          </w:p>
        </w:tc>
      </w:tr>
      <w:tr w:rsidR="005723E9" w:rsidRPr="00891D2C" w14:paraId="6736DD24" w14:textId="77777777" w:rsidTr="00925C0A">
        <w:trPr>
          <w:trHeight w:val="3930"/>
        </w:trPr>
        <w:tc>
          <w:tcPr>
            <w:tcW w:w="9809" w:type="dxa"/>
            <w:gridSpan w:val="8"/>
            <w:tcBorders>
              <w:top w:val="nil"/>
              <w:left w:val="single" w:sz="6" w:space="0" w:color="auto"/>
              <w:bottom w:val="nil"/>
              <w:right w:val="single" w:sz="6" w:space="0" w:color="auto"/>
            </w:tcBorders>
            <w:shd w:val="clear" w:color="auto" w:fill="auto"/>
            <w:hideMark/>
          </w:tcPr>
          <w:p w14:paraId="06DC9252" w14:textId="3A2D8947" w:rsidR="005723E9" w:rsidRPr="00891D2C" w:rsidRDefault="005723E9" w:rsidP="005723E9">
            <w:pPr>
              <w:jc w:val="both"/>
              <w:textAlignment w:val="baseline"/>
              <w:rPr>
                <w:rFonts w:ascii="Segoe UI" w:hAnsi="Segoe UI" w:cs="Segoe UI"/>
                <w:sz w:val="18"/>
                <w:szCs w:val="18"/>
              </w:rPr>
            </w:pPr>
            <w:r w:rsidRPr="00891D2C">
              <w:t>Kurz je úvodem do oblastí kreativních průmyslů. Je zaměřen na všeobecný přehled a povědomí o tom, co kreativní průmysly představují a jaký mají potenciál v budoucnosti.  </w:t>
            </w:r>
          </w:p>
          <w:p w14:paraId="56E5FD4C" w14:textId="77777777" w:rsidR="005723E9" w:rsidRPr="00891D2C" w:rsidRDefault="005723E9" w:rsidP="005723E9">
            <w:pPr>
              <w:jc w:val="both"/>
              <w:textAlignment w:val="baseline"/>
              <w:rPr>
                <w:rFonts w:ascii="Segoe UI" w:hAnsi="Segoe UI" w:cs="Segoe UI"/>
                <w:sz w:val="18"/>
                <w:szCs w:val="18"/>
              </w:rPr>
            </w:pPr>
            <w:r w:rsidRPr="00891D2C">
              <w:t>Cílem je představit studentům oblast kreativních průmysl</w:t>
            </w:r>
            <w:r w:rsidRPr="00891D2C">
              <w:rPr>
                <w:rFonts w:ascii="Segoe UI" w:hAnsi="Segoe UI" w:cs="Segoe UI"/>
              </w:rPr>
              <w:t>ů</w:t>
            </w:r>
            <w:r w:rsidRPr="00891D2C">
              <w:t>, co v sobě spojují, jaký mají přesah do praxe a význam v praxi.  </w:t>
            </w:r>
          </w:p>
          <w:p w14:paraId="50333E93" w14:textId="77777777" w:rsidR="005723E9" w:rsidRPr="00891D2C" w:rsidRDefault="005723E9" w:rsidP="005723E9">
            <w:pPr>
              <w:jc w:val="both"/>
              <w:textAlignment w:val="baseline"/>
              <w:rPr>
                <w:rFonts w:ascii="Segoe UI" w:hAnsi="Segoe UI" w:cs="Segoe UI"/>
                <w:sz w:val="18"/>
                <w:szCs w:val="18"/>
              </w:rPr>
            </w:pPr>
            <w:r w:rsidRPr="00891D2C">
              <w:t> </w:t>
            </w:r>
          </w:p>
          <w:p w14:paraId="58F471CE" w14:textId="77777777" w:rsidR="005723E9" w:rsidRPr="00891D2C" w:rsidRDefault="005723E9" w:rsidP="00AB503A">
            <w:pPr>
              <w:ind w:left="457"/>
              <w:jc w:val="both"/>
              <w:textAlignment w:val="baseline"/>
              <w:rPr>
                <w:rFonts w:ascii="Segoe UI" w:hAnsi="Segoe UI" w:cs="Segoe UI"/>
                <w:sz w:val="18"/>
                <w:szCs w:val="18"/>
              </w:rPr>
            </w:pPr>
            <w:r w:rsidRPr="00891D2C">
              <w:t>1. Multidisciplinární přístup k životu a práci + hybridní člověk (designér, marketér, kreativec, ekonom, tvůrce, praktik, řemeslník, leader).  </w:t>
            </w:r>
          </w:p>
          <w:p w14:paraId="34BED4F6" w14:textId="77777777" w:rsidR="005723E9" w:rsidRPr="00891D2C" w:rsidRDefault="005723E9" w:rsidP="00AB503A">
            <w:pPr>
              <w:ind w:left="457"/>
              <w:jc w:val="both"/>
              <w:textAlignment w:val="baseline"/>
              <w:rPr>
                <w:rFonts w:ascii="Segoe UI" w:hAnsi="Segoe UI" w:cs="Segoe UI"/>
                <w:sz w:val="18"/>
                <w:szCs w:val="18"/>
              </w:rPr>
            </w:pPr>
            <w:r w:rsidRPr="00891D2C">
              <w:t>2. Trendy v kreativních průmyslech a odvětvích.  </w:t>
            </w:r>
          </w:p>
          <w:p w14:paraId="17FCB524" w14:textId="77777777" w:rsidR="005723E9" w:rsidRPr="00891D2C" w:rsidRDefault="005723E9" w:rsidP="00AB503A">
            <w:pPr>
              <w:ind w:left="457"/>
              <w:jc w:val="both"/>
              <w:textAlignment w:val="baseline"/>
              <w:rPr>
                <w:rFonts w:ascii="Segoe UI" w:hAnsi="Segoe UI" w:cs="Segoe UI"/>
                <w:sz w:val="18"/>
                <w:szCs w:val="18"/>
              </w:rPr>
            </w:pPr>
            <w:r w:rsidRPr="00891D2C">
              <w:t>3. Nevyhnutelnost digitálních technologi</w:t>
            </w:r>
            <w:r w:rsidRPr="00891D2C">
              <w:rPr>
                <w:rFonts w:ascii="Segoe UI" w:hAnsi="Segoe UI" w:cs="Segoe UI"/>
              </w:rPr>
              <w:t>í</w:t>
            </w:r>
            <w:r w:rsidRPr="00891D2C">
              <w:t xml:space="preserve"> a nástrojů.  </w:t>
            </w:r>
          </w:p>
          <w:p w14:paraId="54BDDC66" w14:textId="77777777" w:rsidR="005723E9" w:rsidRPr="00891D2C" w:rsidRDefault="005723E9" w:rsidP="00AB503A">
            <w:pPr>
              <w:ind w:left="457"/>
              <w:jc w:val="both"/>
              <w:textAlignment w:val="baseline"/>
              <w:rPr>
                <w:rFonts w:ascii="Segoe UI" w:hAnsi="Segoe UI" w:cs="Segoe UI"/>
                <w:sz w:val="18"/>
                <w:szCs w:val="18"/>
              </w:rPr>
            </w:pPr>
            <w:r w:rsidRPr="00891D2C">
              <w:t>4. Řemeslo má stále dno zlaté.  </w:t>
            </w:r>
          </w:p>
          <w:p w14:paraId="12BD2959" w14:textId="77777777" w:rsidR="005723E9" w:rsidRPr="00891D2C" w:rsidRDefault="005723E9" w:rsidP="00AB503A">
            <w:pPr>
              <w:ind w:left="457"/>
              <w:jc w:val="both"/>
              <w:textAlignment w:val="baseline"/>
              <w:rPr>
                <w:rFonts w:ascii="Segoe UI" w:hAnsi="Segoe UI" w:cs="Segoe UI"/>
                <w:sz w:val="18"/>
                <w:szCs w:val="18"/>
              </w:rPr>
            </w:pPr>
            <w:r w:rsidRPr="00891D2C">
              <w:t>5. Úvod do metodologie: kreativní myšlení, kritické myšlení </w:t>
            </w:r>
          </w:p>
          <w:p w14:paraId="7DE7EB35" w14:textId="77777777" w:rsidR="005723E9" w:rsidRPr="00891D2C" w:rsidRDefault="005723E9" w:rsidP="00AB503A">
            <w:pPr>
              <w:ind w:left="457"/>
              <w:jc w:val="both"/>
              <w:textAlignment w:val="baseline"/>
              <w:rPr>
                <w:rFonts w:ascii="Segoe UI" w:hAnsi="Segoe UI" w:cs="Segoe UI"/>
                <w:sz w:val="18"/>
                <w:szCs w:val="18"/>
              </w:rPr>
            </w:pPr>
            <w:r w:rsidRPr="00891D2C">
              <w:t>6. Přednáška odborníka z praxe </w:t>
            </w:r>
          </w:p>
          <w:p w14:paraId="45375314" w14:textId="77777777" w:rsidR="005723E9" w:rsidRPr="00891D2C" w:rsidRDefault="005723E9" w:rsidP="00AB503A">
            <w:pPr>
              <w:ind w:left="457"/>
              <w:jc w:val="both"/>
              <w:textAlignment w:val="baseline"/>
              <w:rPr>
                <w:rFonts w:ascii="Segoe UI" w:hAnsi="Segoe UI" w:cs="Segoe UI"/>
                <w:sz w:val="18"/>
                <w:szCs w:val="18"/>
              </w:rPr>
            </w:pPr>
            <w:r w:rsidRPr="00891D2C">
              <w:t xml:space="preserve">7. Úvod do metodologie: </w:t>
            </w:r>
            <w:proofErr w:type="spellStart"/>
            <w:r w:rsidRPr="00891D2C">
              <w:t>Service</w:t>
            </w:r>
            <w:proofErr w:type="spellEnd"/>
            <w:r w:rsidRPr="00891D2C">
              <w:t xml:space="preserve"> Design, </w:t>
            </w:r>
            <w:proofErr w:type="spellStart"/>
            <w:r w:rsidRPr="00891D2C">
              <w:t>Human-Centered</w:t>
            </w:r>
            <w:proofErr w:type="spellEnd"/>
            <w:r w:rsidRPr="00891D2C">
              <w:t xml:space="preserve"> Design, Design </w:t>
            </w:r>
            <w:proofErr w:type="spellStart"/>
            <w:r w:rsidRPr="00891D2C">
              <w:t>Thinking</w:t>
            </w:r>
            <w:proofErr w:type="spellEnd"/>
            <w:r w:rsidRPr="00891D2C">
              <w:t> </w:t>
            </w:r>
          </w:p>
          <w:p w14:paraId="767B05CC" w14:textId="77777777" w:rsidR="005723E9" w:rsidRPr="00891D2C" w:rsidRDefault="005723E9" w:rsidP="00AB503A">
            <w:pPr>
              <w:ind w:left="457"/>
              <w:jc w:val="both"/>
              <w:textAlignment w:val="baseline"/>
              <w:rPr>
                <w:rFonts w:ascii="Segoe UI" w:hAnsi="Segoe UI" w:cs="Segoe UI"/>
                <w:sz w:val="18"/>
                <w:szCs w:val="18"/>
              </w:rPr>
            </w:pPr>
            <w:r w:rsidRPr="00891D2C">
              <w:t>8. Uplatnění v praxi </w:t>
            </w:r>
          </w:p>
          <w:p w14:paraId="689A53A6" w14:textId="77777777" w:rsidR="005723E9" w:rsidRPr="00891D2C" w:rsidRDefault="005723E9" w:rsidP="00AB503A">
            <w:pPr>
              <w:ind w:left="457"/>
              <w:jc w:val="both"/>
              <w:textAlignment w:val="baseline"/>
              <w:rPr>
                <w:rFonts w:ascii="Segoe UI" w:hAnsi="Segoe UI" w:cs="Segoe UI"/>
                <w:sz w:val="18"/>
                <w:szCs w:val="18"/>
              </w:rPr>
            </w:pPr>
            <w:r w:rsidRPr="00891D2C">
              <w:t>+ exkurze  </w:t>
            </w:r>
          </w:p>
          <w:p w14:paraId="038800EB" w14:textId="77777777" w:rsidR="005723E9" w:rsidRPr="00891D2C" w:rsidRDefault="005723E9" w:rsidP="005723E9">
            <w:pPr>
              <w:jc w:val="both"/>
              <w:textAlignment w:val="baseline"/>
              <w:rPr>
                <w:rFonts w:ascii="Segoe UI" w:hAnsi="Segoe UI" w:cs="Segoe UI"/>
                <w:sz w:val="18"/>
                <w:szCs w:val="18"/>
              </w:rPr>
            </w:pPr>
            <w:r w:rsidRPr="00891D2C">
              <w:t> </w:t>
            </w:r>
          </w:p>
          <w:p w14:paraId="19CCF745" w14:textId="074DD77A" w:rsidR="005723E9" w:rsidRPr="00891D2C" w:rsidRDefault="005723E9" w:rsidP="005723E9">
            <w:pPr>
              <w:jc w:val="both"/>
              <w:textAlignment w:val="baseline"/>
              <w:rPr>
                <w:rFonts w:ascii="Segoe UI" w:hAnsi="Segoe UI" w:cs="Segoe UI"/>
                <w:sz w:val="18"/>
                <w:szCs w:val="18"/>
              </w:rPr>
            </w:pPr>
            <w:r w:rsidRPr="00891D2C">
              <w:t xml:space="preserve">Po absolvování kurzu student dokáže představit kreativní průmysly, dokáže pohovořit o jejich významu, potenciálů </w:t>
            </w:r>
            <w:r w:rsidR="00CD5D84">
              <w:br/>
            </w:r>
            <w:r w:rsidRPr="00891D2C">
              <w:t>a přesahu do praxe</w:t>
            </w:r>
          </w:p>
        </w:tc>
      </w:tr>
      <w:tr w:rsidR="005723E9" w:rsidRPr="00891D2C" w14:paraId="49713E38" w14:textId="77777777" w:rsidTr="00925C0A">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090B5F31" w14:textId="77777777" w:rsidR="005723E9" w:rsidRPr="00891D2C" w:rsidRDefault="005723E9" w:rsidP="00925C0A">
            <w:pPr>
              <w:jc w:val="both"/>
              <w:textAlignment w:val="baseline"/>
              <w:rPr>
                <w:rFonts w:ascii="Segoe UI" w:hAnsi="Segoe UI" w:cs="Segoe UI"/>
                <w:sz w:val="18"/>
                <w:szCs w:val="18"/>
              </w:rPr>
            </w:pPr>
            <w:r w:rsidRPr="00891D2C">
              <w:rPr>
                <w:b/>
                <w:bCs/>
              </w:rPr>
              <w:t>Studijní literatura a studijní pomůcky</w:t>
            </w:r>
            <w:r w:rsidRPr="00891D2C">
              <w:t> </w:t>
            </w:r>
          </w:p>
        </w:tc>
        <w:tc>
          <w:tcPr>
            <w:tcW w:w="6177" w:type="dxa"/>
            <w:gridSpan w:val="6"/>
            <w:tcBorders>
              <w:top w:val="nil"/>
              <w:left w:val="single" w:sz="6" w:space="0" w:color="auto"/>
              <w:bottom w:val="nil"/>
              <w:right w:val="single" w:sz="6" w:space="0" w:color="auto"/>
            </w:tcBorders>
            <w:shd w:val="clear" w:color="auto" w:fill="auto"/>
            <w:hideMark/>
          </w:tcPr>
          <w:p w14:paraId="144F836A" w14:textId="77777777" w:rsidR="005723E9" w:rsidRPr="00891D2C" w:rsidRDefault="005723E9" w:rsidP="00925C0A">
            <w:pPr>
              <w:jc w:val="both"/>
              <w:textAlignment w:val="baseline"/>
              <w:rPr>
                <w:rFonts w:ascii="Segoe UI" w:hAnsi="Segoe UI" w:cs="Segoe UI"/>
                <w:sz w:val="18"/>
                <w:szCs w:val="18"/>
              </w:rPr>
            </w:pPr>
            <w:r w:rsidRPr="00891D2C">
              <w:t> </w:t>
            </w:r>
          </w:p>
        </w:tc>
      </w:tr>
      <w:tr w:rsidR="005723E9" w:rsidRPr="00891D2C" w14:paraId="0FFDD062" w14:textId="77777777" w:rsidTr="00925C0A">
        <w:trPr>
          <w:trHeight w:val="69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86CB37A" w14:textId="77777777" w:rsidR="005723E9" w:rsidRPr="00891D2C" w:rsidRDefault="005723E9" w:rsidP="00925C0A">
            <w:pPr>
              <w:jc w:val="both"/>
              <w:textAlignment w:val="baseline"/>
              <w:rPr>
                <w:rFonts w:ascii="Segoe UI" w:hAnsi="Segoe UI" w:cs="Segoe UI"/>
                <w:sz w:val="18"/>
                <w:szCs w:val="18"/>
              </w:rPr>
            </w:pPr>
            <w:r w:rsidRPr="00891D2C">
              <w:rPr>
                <w:b/>
                <w:bCs/>
                <w:color w:val="000000"/>
              </w:rPr>
              <w:t>Povinná:</w:t>
            </w:r>
            <w:r w:rsidRPr="00891D2C">
              <w:rPr>
                <w:color w:val="000000"/>
              </w:rPr>
              <w:t> </w:t>
            </w:r>
          </w:p>
          <w:p w14:paraId="1D2E0D97" w14:textId="77777777" w:rsidR="005723E9" w:rsidRPr="00891D2C" w:rsidRDefault="005723E9" w:rsidP="00925C0A">
            <w:pPr>
              <w:jc w:val="both"/>
              <w:textAlignment w:val="baseline"/>
              <w:rPr>
                <w:rFonts w:ascii="Segoe UI" w:hAnsi="Segoe UI" w:cs="Segoe UI"/>
                <w:sz w:val="18"/>
                <w:szCs w:val="18"/>
              </w:rPr>
            </w:pPr>
            <w:r w:rsidRPr="00891D2C">
              <w:rPr>
                <w:color w:val="000000"/>
              </w:rPr>
              <w:t>COLLINS, Hilary. </w:t>
            </w:r>
            <w:proofErr w:type="spellStart"/>
            <w:r w:rsidRPr="00891D2C">
              <w:rPr>
                <w:color w:val="000000"/>
              </w:rPr>
              <w:t>C</w:t>
            </w:r>
            <w:r w:rsidRPr="00891D2C">
              <w:rPr>
                <w:i/>
                <w:iCs/>
                <w:color w:val="000000"/>
              </w:rPr>
              <w:t>reative</w:t>
            </w:r>
            <w:proofErr w:type="spellEnd"/>
            <w:r w:rsidRPr="00891D2C">
              <w:rPr>
                <w:i/>
                <w:iCs/>
                <w:color w:val="000000"/>
              </w:rPr>
              <w:t xml:space="preserve"> </w:t>
            </w:r>
            <w:proofErr w:type="spellStart"/>
            <w:r w:rsidRPr="00891D2C">
              <w:rPr>
                <w:i/>
                <w:iCs/>
                <w:color w:val="000000"/>
              </w:rPr>
              <w:t>Research</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Theory</w:t>
            </w:r>
            <w:proofErr w:type="spellEnd"/>
            <w:r w:rsidRPr="00891D2C">
              <w:rPr>
                <w:i/>
                <w:iCs/>
                <w:color w:val="000000"/>
              </w:rPr>
              <w:t xml:space="preserve"> and </w:t>
            </w:r>
            <w:proofErr w:type="spellStart"/>
            <w:r w:rsidRPr="00891D2C">
              <w:rPr>
                <w:i/>
                <w:iCs/>
                <w:color w:val="000000"/>
              </w:rPr>
              <w:t>Practice</w:t>
            </w:r>
            <w:proofErr w:type="spellEnd"/>
            <w:r w:rsidRPr="00891D2C">
              <w:rPr>
                <w:i/>
                <w:iCs/>
                <w:color w:val="000000"/>
              </w:rPr>
              <w:t xml:space="preserve"> </w:t>
            </w:r>
            <w:proofErr w:type="spellStart"/>
            <w:r w:rsidRPr="00891D2C">
              <w:rPr>
                <w:i/>
                <w:iCs/>
                <w:color w:val="000000"/>
              </w:rPr>
              <w:t>or</w:t>
            </w:r>
            <w:proofErr w:type="spellEnd"/>
            <w:r w:rsidRPr="00891D2C">
              <w:rPr>
                <w:i/>
                <w:iCs/>
                <w:color w:val="000000"/>
              </w:rPr>
              <w:t xml:space="preserve"> </w:t>
            </w:r>
            <w:proofErr w:type="spellStart"/>
            <w:r w:rsidRPr="00891D2C">
              <w:rPr>
                <w:i/>
                <w:iCs/>
                <w:color w:val="000000"/>
              </w:rPr>
              <w:t>Research</w:t>
            </w:r>
            <w:proofErr w:type="spellEnd"/>
            <w:r w:rsidRPr="00891D2C">
              <w:rPr>
                <w:i/>
                <w:iCs/>
                <w:color w:val="000000"/>
              </w:rPr>
              <w:t xml:space="preserve"> </w:t>
            </w:r>
            <w:proofErr w:type="spellStart"/>
            <w:r w:rsidRPr="00891D2C">
              <w:rPr>
                <w:i/>
                <w:iCs/>
                <w:color w:val="000000"/>
              </w:rPr>
              <w:t>For</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w:t>
            </w:r>
            <w:r w:rsidRPr="00891D2C">
              <w:rPr>
                <w:color w:val="000000"/>
              </w:rPr>
              <w:t xml:space="preserve"> </w:t>
            </w:r>
            <w:proofErr w:type="spellStart"/>
            <w:r w:rsidRPr="00891D2C">
              <w:rPr>
                <w:color w:val="000000"/>
              </w:rPr>
              <w:t>Bloomsbury</w:t>
            </w:r>
            <w:proofErr w:type="spellEnd"/>
            <w:r w:rsidRPr="00891D2C">
              <w:rPr>
                <w:color w:val="000000"/>
              </w:rPr>
              <w:t>, 2018. ISBN 978-2940411085. </w:t>
            </w:r>
          </w:p>
          <w:p w14:paraId="1FD4DAD1" w14:textId="77777777" w:rsidR="00663580" w:rsidRDefault="005723E9" w:rsidP="00925C0A">
            <w:pPr>
              <w:jc w:val="both"/>
              <w:textAlignment w:val="baseline"/>
              <w:rPr>
                <w:color w:val="000000"/>
              </w:rPr>
            </w:pPr>
            <w:r w:rsidRPr="00891D2C">
              <w:rPr>
                <w:color w:val="000000"/>
              </w:rPr>
              <w:t>LOY, Alice, AAGESON, Tom. </w:t>
            </w:r>
            <w:proofErr w:type="spellStart"/>
            <w:r w:rsidRPr="00891D2C">
              <w:rPr>
                <w:color w:val="000000"/>
              </w:rPr>
              <w:t>C</w:t>
            </w:r>
            <w:r w:rsidRPr="00891D2C">
              <w:rPr>
                <w:i/>
                <w:iCs/>
                <w:color w:val="000000"/>
              </w:rPr>
              <w:t>reative</w:t>
            </w:r>
            <w:proofErr w:type="spellEnd"/>
            <w:r w:rsidRPr="00891D2C">
              <w:rPr>
                <w:i/>
                <w:iCs/>
                <w:color w:val="000000"/>
              </w:rPr>
              <w:t xml:space="preserve"> </w:t>
            </w:r>
            <w:proofErr w:type="spellStart"/>
            <w:r w:rsidRPr="00891D2C">
              <w:rPr>
                <w:i/>
                <w:iCs/>
                <w:color w:val="000000"/>
              </w:rPr>
              <w:t>Economy</w:t>
            </w:r>
            <w:proofErr w:type="spellEnd"/>
            <w:r w:rsidRPr="00891D2C">
              <w:rPr>
                <w:i/>
                <w:iCs/>
                <w:color w:val="000000"/>
              </w:rPr>
              <w:t xml:space="preserve"> </w:t>
            </w:r>
            <w:proofErr w:type="spellStart"/>
            <w:r w:rsidRPr="00891D2C">
              <w:rPr>
                <w:i/>
                <w:iCs/>
                <w:color w:val="000000"/>
              </w:rPr>
              <w:t>Enterepreneurs</w:t>
            </w:r>
            <w:proofErr w:type="spellEnd"/>
            <w:r w:rsidRPr="00891D2C">
              <w:rPr>
                <w:i/>
                <w:iCs/>
                <w:color w:val="000000"/>
              </w:rPr>
              <w:t xml:space="preserve">: </w:t>
            </w:r>
            <w:proofErr w:type="spellStart"/>
            <w:r w:rsidRPr="00891D2C">
              <w:rPr>
                <w:i/>
                <w:iCs/>
                <w:color w:val="000000"/>
              </w:rPr>
              <w:t>From</w:t>
            </w:r>
            <w:proofErr w:type="spellEnd"/>
            <w:r w:rsidRPr="00891D2C">
              <w:rPr>
                <w:i/>
                <w:iCs/>
                <w:color w:val="000000"/>
              </w:rPr>
              <w:t xml:space="preserve"> </w:t>
            </w:r>
            <w:proofErr w:type="spellStart"/>
            <w:r w:rsidRPr="00891D2C">
              <w:rPr>
                <w:i/>
                <w:iCs/>
                <w:color w:val="000000"/>
              </w:rPr>
              <w:t>StartUp</w:t>
            </w:r>
            <w:proofErr w:type="spellEnd"/>
            <w:r w:rsidRPr="00891D2C">
              <w:rPr>
                <w:i/>
                <w:iCs/>
                <w:color w:val="000000"/>
              </w:rPr>
              <w:t xml:space="preserve"> to </w:t>
            </w:r>
            <w:proofErr w:type="spellStart"/>
            <w:r w:rsidRPr="00891D2C">
              <w:rPr>
                <w:i/>
                <w:iCs/>
                <w:color w:val="000000"/>
              </w:rPr>
              <w:t>Success</w:t>
            </w:r>
            <w:proofErr w:type="spellEnd"/>
            <w:r w:rsidRPr="00891D2C">
              <w:rPr>
                <w:i/>
                <w:iCs/>
                <w:color w:val="000000"/>
              </w:rPr>
              <w:t xml:space="preserve">: </w:t>
            </w:r>
            <w:proofErr w:type="spellStart"/>
            <w:r w:rsidRPr="00891D2C">
              <w:rPr>
                <w:i/>
                <w:iCs/>
                <w:color w:val="000000"/>
              </w:rPr>
              <w:t>How</w:t>
            </w:r>
            <w:proofErr w:type="spellEnd"/>
            <w:r w:rsidRPr="00891D2C">
              <w:rPr>
                <w:i/>
                <w:iCs/>
                <w:color w:val="000000"/>
              </w:rPr>
              <w:t xml:space="preserve"> </w:t>
            </w:r>
            <w:proofErr w:type="spellStart"/>
            <w:r w:rsidRPr="00891D2C">
              <w:rPr>
                <w:i/>
                <w:iCs/>
                <w:color w:val="000000"/>
              </w:rPr>
              <w:t>Enterepreneurs</w:t>
            </w:r>
            <w:proofErr w:type="spellEnd"/>
            <w:r w:rsidRPr="00891D2C">
              <w:rPr>
                <w:i/>
                <w:iCs/>
                <w:color w:val="000000"/>
              </w:rPr>
              <w:t xml:space="preserve"> in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are </w:t>
            </w:r>
            <w:proofErr w:type="spellStart"/>
            <w:r w:rsidRPr="00891D2C">
              <w:rPr>
                <w:i/>
                <w:iCs/>
                <w:color w:val="000000"/>
              </w:rPr>
              <w:t>Transforming</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Global</w:t>
            </w:r>
            <w:proofErr w:type="spellEnd"/>
            <w:r w:rsidRPr="00891D2C">
              <w:rPr>
                <w:i/>
                <w:iCs/>
                <w:color w:val="000000"/>
              </w:rPr>
              <w:t xml:space="preserve"> </w:t>
            </w:r>
            <w:proofErr w:type="spellStart"/>
            <w:r w:rsidRPr="00891D2C">
              <w:rPr>
                <w:i/>
                <w:iCs/>
                <w:color w:val="000000"/>
              </w:rPr>
              <w:t>Economy</w:t>
            </w:r>
            <w:proofErr w:type="spellEnd"/>
            <w:r w:rsidRPr="00891D2C">
              <w:rPr>
                <w:color w:val="000000"/>
              </w:rPr>
              <w:t xml:space="preserve">. Santa </w:t>
            </w:r>
            <w:proofErr w:type="spellStart"/>
            <w:r w:rsidRPr="00891D2C">
              <w:rPr>
                <w:color w:val="000000"/>
              </w:rPr>
              <w:t>Fe</w:t>
            </w:r>
            <w:proofErr w:type="spellEnd"/>
            <w:r w:rsidRPr="00891D2C">
              <w:rPr>
                <w:color w:val="000000"/>
              </w:rPr>
              <w:t>, NM, 2018. ISBN 978-0-692-11879-5. </w:t>
            </w:r>
          </w:p>
          <w:p w14:paraId="73772321" w14:textId="77777777" w:rsidR="006D7E6C" w:rsidRDefault="005723E9" w:rsidP="00925C0A">
            <w:pPr>
              <w:jc w:val="both"/>
              <w:textAlignment w:val="baseline"/>
              <w:rPr>
                <w:color w:val="000000"/>
              </w:rPr>
            </w:pPr>
            <w:r w:rsidRPr="00891D2C">
              <w:rPr>
                <w:color w:val="000000"/>
              </w:rPr>
              <w:t>MALLIA, Karen L. </w:t>
            </w:r>
            <w:r w:rsidRPr="00891D2C">
              <w:rPr>
                <w:i/>
                <w:iCs/>
                <w:color w:val="000000"/>
              </w:rPr>
              <w:t xml:space="preserve">Leadership in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w:t>
            </w:r>
            <w:proofErr w:type="spellStart"/>
            <w:r w:rsidRPr="00891D2C">
              <w:rPr>
                <w:i/>
                <w:iCs/>
                <w:color w:val="000000"/>
              </w:rPr>
              <w:t>Principles</w:t>
            </w:r>
            <w:proofErr w:type="spellEnd"/>
            <w:r w:rsidRPr="00891D2C">
              <w:rPr>
                <w:i/>
                <w:iCs/>
                <w:color w:val="000000"/>
              </w:rPr>
              <w:t xml:space="preserve"> and </w:t>
            </w:r>
            <w:proofErr w:type="spellStart"/>
            <w:r w:rsidRPr="00891D2C">
              <w:rPr>
                <w:i/>
                <w:iCs/>
                <w:color w:val="000000"/>
              </w:rPr>
              <w:t>Practice</w:t>
            </w:r>
            <w:proofErr w:type="spellEnd"/>
            <w:r w:rsidRPr="00891D2C">
              <w:rPr>
                <w:i/>
                <w:iCs/>
                <w:color w:val="000000"/>
              </w:rPr>
              <w:t>.</w:t>
            </w:r>
            <w:r w:rsidRPr="00891D2C">
              <w:rPr>
                <w:color w:val="000000"/>
              </w:rPr>
              <w:t xml:space="preserve"> New Jersey: John </w:t>
            </w:r>
            <w:proofErr w:type="spellStart"/>
            <w:r w:rsidRPr="00891D2C">
              <w:rPr>
                <w:color w:val="000000"/>
              </w:rPr>
              <w:t>Wiley</w:t>
            </w:r>
            <w:proofErr w:type="spellEnd"/>
            <w:r w:rsidRPr="00891D2C">
              <w:rPr>
                <w:color w:val="000000"/>
              </w:rPr>
              <w:t xml:space="preserve">, 2019. </w:t>
            </w:r>
          </w:p>
          <w:p w14:paraId="0ACC0B29" w14:textId="7FF84B8B" w:rsidR="005723E9" w:rsidRPr="00891D2C" w:rsidRDefault="005723E9" w:rsidP="00925C0A">
            <w:pPr>
              <w:jc w:val="both"/>
              <w:textAlignment w:val="baseline"/>
              <w:rPr>
                <w:rFonts w:ascii="Segoe UI" w:hAnsi="Segoe UI" w:cs="Segoe UI"/>
                <w:sz w:val="18"/>
                <w:szCs w:val="18"/>
              </w:rPr>
            </w:pPr>
            <w:r w:rsidRPr="00891D2C">
              <w:rPr>
                <w:color w:val="000000"/>
              </w:rPr>
              <w:t>ISBN 9781119334002. </w:t>
            </w:r>
          </w:p>
          <w:p w14:paraId="50D4EB4D" w14:textId="77777777" w:rsidR="005723E9" w:rsidRPr="00891D2C" w:rsidRDefault="005723E9" w:rsidP="00925C0A">
            <w:pPr>
              <w:jc w:val="both"/>
              <w:textAlignment w:val="baseline"/>
              <w:rPr>
                <w:rFonts w:ascii="Segoe UI" w:hAnsi="Segoe UI" w:cs="Segoe UI"/>
                <w:sz w:val="18"/>
                <w:szCs w:val="18"/>
              </w:rPr>
            </w:pPr>
            <w:r w:rsidRPr="00891D2C">
              <w:rPr>
                <w:b/>
                <w:bCs/>
                <w:color w:val="000000"/>
              </w:rPr>
              <w:t>Doporučená:</w:t>
            </w:r>
            <w:r w:rsidRPr="00891D2C">
              <w:rPr>
                <w:color w:val="000000"/>
              </w:rPr>
              <w:t> </w:t>
            </w:r>
          </w:p>
          <w:p w14:paraId="1353C6C9" w14:textId="77777777" w:rsidR="005723E9" w:rsidRPr="00891D2C" w:rsidRDefault="005723E9" w:rsidP="00925C0A">
            <w:pPr>
              <w:jc w:val="both"/>
              <w:textAlignment w:val="baseline"/>
              <w:rPr>
                <w:rFonts w:ascii="Segoe UI" w:hAnsi="Segoe UI" w:cs="Segoe UI"/>
                <w:sz w:val="18"/>
                <w:szCs w:val="18"/>
              </w:rPr>
            </w:pPr>
            <w:r w:rsidRPr="00891D2C">
              <w:rPr>
                <w:color w:val="000000"/>
              </w:rPr>
              <w:t xml:space="preserve">ROSAMUND, </w:t>
            </w:r>
            <w:proofErr w:type="spellStart"/>
            <w:r w:rsidRPr="00891D2C">
              <w:rPr>
                <w:color w:val="000000"/>
              </w:rPr>
              <w:t>Davies</w:t>
            </w:r>
            <w:proofErr w:type="spellEnd"/>
            <w:r w:rsidRPr="00891D2C">
              <w:rPr>
                <w:color w:val="000000"/>
              </w:rPr>
              <w:t xml:space="preserve">, SIGTHORSSON, </w:t>
            </w:r>
            <w:proofErr w:type="spellStart"/>
            <w:r w:rsidRPr="00891D2C">
              <w:rPr>
                <w:color w:val="000000"/>
              </w:rPr>
              <w:t>Gauti</w:t>
            </w:r>
            <w:proofErr w:type="spellEnd"/>
            <w:r w:rsidRPr="00891D2C">
              <w:rPr>
                <w:color w:val="000000"/>
              </w:rPr>
              <w:t>.</w:t>
            </w:r>
            <w:r w:rsidRPr="00891D2C">
              <w:rPr>
                <w:i/>
                <w:iCs/>
                <w:color w:val="000000"/>
              </w:rPr>
              <w:t> </w:t>
            </w:r>
            <w:proofErr w:type="spellStart"/>
            <w:r w:rsidRPr="00891D2C">
              <w:rPr>
                <w:i/>
                <w:iCs/>
                <w:color w:val="000000"/>
              </w:rPr>
              <w:t>Introducing</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w:t>
            </w:r>
            <w:proofErr w:type="spellStart"/>
            <w:r w:rsidRPr="00891D2C">
              <w:rPr>
                <w:i/>
                <w:iCs/>
                <w:color w:val="000000"/>
              </w:rPr>
              <w:t>From</w:t>
            </w:r>
            <w:proofErr w:type="spellEnd"/>
            <w:r w:rsidRPr="00891D2C">
              <w:rPr>
                <w:i/>
                <w:iCs/>
                <w:color w:val="000000"/>
              </w:rPr>
              <w:t xml:space="preserve"> </w:t>
            </w:r>
            <w:proofErr w:type="spellStart"/>
            <w:r w:rsidRPr="00891D2C">
              <w:rPr>
                <w:i/>
                <w:iCs/>
                <w:color w:val="000000"/>
              </w:rPr>
              <w:t>Theory</w:t>
            </w:r>
            <w:proofErr w:type="spellEnd"/>
            <w:r w:rsidRPr="00891D2C">
              <w:rPr>
                <w:i/>
                <w:iCs/>
                <w:color w:val="000000"/>
              </w:rPr>
              <w:t xml:space="preserve"> to </w:t>
            </w:r>
            <w:proofErr w:type="spellStart"/>
            <w:r w:rsidRPr="00891D2C">
              <w:rPr>
                <w:i/>
                <w:iCs/>
                <w:color w:val="000000"/>
              </w:rPr>
              <w:t>Practice</w:t>
            </w:r>
            <w:proofErr w:type="spellEnd"/>
            <w:r w:rsidRPr="00891D2C">
              <w:rPr>
                <w:i/>
                <w:iCs/>
                <w:color w:val="000000"/>
              </w:rPr>
              <w:t xml:space="preserve">. </w:t>
            </w:r>
            <w:r w:rsidRPr="00891D2C">
              <w:rPr>
                <w:color w:val="000000"/>
              </w:rPr>
              <w:t xml:space="preserve">SAGE </w:t>
            </w:r>
            <w:proofErr w:type="spellStart"/>
            <w:r w:rsidRPr="00891D2C">
              <w:rPr>
                <w:color w:val="000000"/>
              </w:rPr>
              <w:t>Publications</w:t>
            </w:r>
            <w:proofErr w:type="spellEnd"/>
            <w:r w:rsidRPr="00891D2C">
              <w:rPr>
                <w:color w:val="000000"/>
              </w:rPr>
              <w:t>, 2013. ISBN 978-1-84920-572-6. </w:t>
            </w:r>
          </w:p>
        </w:tc>
      </w:tr>
    </w:tbl>
    <w:p w14:paraId="164955D7" w14:textId="2B555B04" w:rsidR="00D04BF3" w:rsidRDefault="00D04BF3"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891D2C" w:rsidRPr="00891D2C" w14:paraId="372350AB"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25161D6" w14:textId="77777777" w:rsidR="00891D2C" w:rsidRPr="00891D2C" w:rsidRDefault="00891D2C" w:rsidP="00891D2C">
            <w:pPr>
              <w:jc w:val="both"/>
              <w:textAlignment w:val="baseline"/>
              <w:rPr>
                <w:rFonts w:ascii="Segoe UI" w:hAnsi="Segoe UI" w:cs="Segoe UI"/>
                <w:sz w:val="18"/>
                <w:szCs w:val="18"/>
              </w:rPr>
            </w:pPr>
            <w:r w:rsidRPr="00891D2C">
              <w:rPr>
                <w:b/>
                <w:bCs/>
                <w:sz w:val="28"/>
                <w:szCs w:val="28"/>
              </w:rPr>
              <w:lastRenderedPageBreak/>
              <w:t>B-III – Charakteristika studijního předmětu</w:t>
            </w:r>
            <w:r w:rsidRPr="00891D2C">
              <w:rPr>
                <w:sz w:val="28"/>
                <w:szCs w:val="28"/>
              </w:rPr>
              <w:t> </w:t>
            </w:r>
          </w:p>
        </w:tc>
      </w:tr>
      <w:tr w:rsidR="00891D2C" w:rsidRPr="00891D2C" w14:paraId="1168DEC6"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60DA88C2"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ABD761C" w14:textId="032B40D7" w:rsidR="00891D2C" w:rsidRPr="00891D2C" w:rsidRDefault="00891D2C">
            <w:pPr>
              <w:jc w:val="both"/>
              <w:textAlignment w:val="baseline"/>
              <w:rPr>
                <w:rFonts w:ascii="Segoe UI" w:hAnsi="Segoe UI" w:cs="Segoe UI"/>
                <w:sz w:val="18"/>
                <w:szCs w:val="18"/>
              </w:rPr>
            </w:pPr>
            <w:r w:rsidRPr="00891D2C">
              <w:t xml:space="preserve">Oborové teorie a technologie 2 </w:t>
            </w:r>
          </w:p>
        </w:tc>
      </w:tr>
      <w:tr w:rsidR="00891D2C" w:rsidRPr="00891D2C" w14:paraId="5ABEE393"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F371A28"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FF374A0" w14:textId="4EAF8CB4" w:rsidR="00891D2C" w:rsidRPr="00891D2C" w:rsidRDefault="00891D2C" w:rsidP="00891D2C">
            <w:pPr>
              <w:jc w:val="both"/>
              <w:textAlignment w:val="baseline"/>
              <w:rPr>
                <w:rFonts w:ascii="Segoe UI" w:hAnsi="Segoe UI" w:cs="Segoe UI"/>
                <w:sz w:val="18"/>
                <w:szCs w:val="18"/>
              </w:rPr>
            </w:pPr>
            <w:r w:rsidRPr="00891D2C">
              <w:t xml:space="preserve">povinný, </w:t>
            </w:r>
            <w:ins w:id="331" w:author="Hana Ponížilová" w:date="2023-03-23T08:49:00Z">
              <w:r w:rsidR="00C82BFE">
                <w:t>PZ</w:t>
              </w:r>
            </w:ins>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9CE2752"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34C73EBF" w14:textId="77777777" w:rsidR="00891D2C" w:rsidRPr="00891D2C" w:rsidRDefault="00891D2C" w:rsidP="00891D2C">
            <w:pPr>
              <w:jc w:val="both"/>
              <w:textAlignment w:val="baseline"/>
              <w:rPr>
                <w:rFonts w:ascii="Segoe UI" w:hAnsi="Segoe UI" w:cs="Segoe UI"/>
                <w:sz w:val="18"/>
                <w:szCs w:val="18"/>
              </w:rPr>
            </w:pPr>
            <w:r w:rsidRPr="00891D2C">
              <w:t>1/LS </w:t>
            </w:r>
          </w:p>
        </w:tc>
      </w:tr>
      <w:tr w:rsidR="00891D2C" w:rsidRPr="00891D2C" w14:paraId="71C8A27B"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82D7576"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0021C2" w14:textId="77777777" w:rsidR="00891D2C" w:rsidRPr="00891D2C" w:rsidRDefault="00891D2C" w:rsidP="00891D2C">
            <w:pPr>
              <w:jc w:val="both"/>
              <w:textAlignment w:val="baseline"/>
              <w:rPr>
                <w:rFonts w:ascii="Segoe UI" w:hAnsi="Segoe UI" w:cs="Segoe UI"/>
                <w:sz w:val="18"/>
                <w:szCs w:val="18"/>
              </w:rPr>
            </w:pPr>
            <w:proofErr w:type="gramStart"/>
            <w:r w:rsidRPr="00891D2C">
              <w:t>13p</w:t>
            </w:r>
            <w:proofErr w:type="gramEnd"/>
            <w:r w:rsidRPr="00891D2C">
              <w:t xml:space="preserve"> + 13s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71BECEA"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755C93E3"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BA26538"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121BFE"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6A97E3EE"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90E4644"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73AA62A9"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07373F76"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0100916"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23972D9"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0F7D136"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E21F16A" w14:textId="77777777" w:rsidR="00891D2C" w:rsidRPr="00891D2C" w:rsidRDefault="00891D2C" w:rsidP="00891D2C">
            <w:pPr>
              <w:jc w:val="both"/>
              <w:textAlignment w:val="baseline"/>
              <w:rPr>
                <w:rFonts w:ascii="Segoe UI" w:hAnsi="Segoe UI" w:cs="Segoe UI"/>
                <w:sz w:val="18"/>
                <w:szCs w:val="18"/>
              </w:rPr>
            </w:pPr>
            <w:r w:rsidRPr="00891D2C">
              <w:t>přednáška, seminář </w:t>
            </w:r>
          </w:p>
        </w:tc>
      </w:tr>
      <w:tr w:rsidR="00891D2C" w:rsidRPr="00891D2C" w14:paraId="07ADD29A"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D8A3E13"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6B7C3F2F" w14:textId="77777777" w:rsidR="00891D2C" w:rsidRPr="00891D2C" w:rsidRDefault="00891D2C" w:rsidP="00891D2C">
            <w:pPr>
              <w:jc w:val="both"/>
              <w:textAlignment w:val="baseline"/>
              <w:rPr>
                <w:rFonts w:ascii="Segoe UI" w:hAnsi="Segoe UI" w:cs="Segoe UI"/>
                <w:sz w:val="18"/>
                <w:szCs w:val="18"/>
              </w:rPr>
            </w:pPr>
            <w:r w:rsidRPr="00891D2C">
              <w:t>písemná, projektová </w:t>
            </w:r>
          </w:p>
          <w:p w14:paraId="1890D7A7" w14:textId="7600F7CE" w:rsidR="00891D2C" w:rsidRPr="00891D2C" w:rsidRDefault="00891D2C" w:rsidP="00891D2C">
            <w:pPr>
              <w:textAlignment w:val="baseline"/>
              <w:rPr>
                <w:rFonts w:ascii="Segoe UI" w:hAnsi="Segoe UI" w:cs="Segoe UI"/>
                <w:sz w:val="18"/>
                <w:szCs w:val="18"/>
              </w:rPr>
            </w:pPr>
            <w:r w:rsidRPr="00891D2C">
              <w:t xml:space="preserve">80% </w:t>
            </w:r>
            <w:r w:rsidR="00494B34">
              <w:t>docházka</w:t>
            </w:r>
            <w:r w:rsidRPr="00891D2C">
              <w:t>, zpracování zadaného projektu</w:t>
            </w:r>
            <w:r w:rsidRPr="00891D2C">
              <w:rPr>
                <w:rFonts w:ascii="Segoe UI" w:hAnsi="Segoe UI" w:cs="Segoe UI"/>
              </w:rPr>
              <w:t xml:space="preserve">, </w:t>
            </w:r>
            <w:r w:rsidRPr="00311B61">
              <w:t>účast na exkurzích a přednáškách externích odborníků</w:t>
            </w:r>
            <w:r w:rsidRPr="00891D2C">
              <w:rPr>
                <w:rFonts w:ascii="Segoe UI" w:hAnsi="Segoe UI" w:cs="Segoe UI"/>
              </w:rPr>
              <w:t> </w:t>
            </w:r>
          </w:p>
        </w:tc>
      </w:tr>
      <w:tr w:rsidR="00891D2C" w:rsidRPr="00891D2C" w14:paraId="4DEE27A4" w14:textId="77777777" w:rsidTr="00C833A8">
        <w:trPr>
          <w:trHeight w:val="14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2750283"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48629170"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4473A66E"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23C49A5C" w14:textId="77777777" w:rsidR="00891D2C" w:rsidRPr="00891D2C" w:rsidRDefault="00891D2C" w:rsidP="00891D2C">
            <w:pPr>
              <w:jc w:val="both"/>
              <w:textAlignment w:val="baseline"/>
              <w:rPr>
                <w:rFonts w:ascii="Segoe UI" w:hAnsi="Segoe UI" w:cs="Segoe UI"/>
                <w:sz w:val="18"/>
                <w:szCs w:val="18"/>
              </w:rPr>
            </w:pPr>
            <w:r w:rsidRPr="00980D36">
              <w:t xml:space="preserve">doc. Mgr. art. Mária </w:t>
            </w:r>
            <w:proofErr w:type="spellStart"/>
            <w:r w:rsidRPr="00311B61">
              <w:t>Štraneková</w:t>
            </w:r>
            <w:proofErr w:type="spellEnd"/>
            <w:r w:rsidRPr="00980D36">
              <w:t xml:space="preserve">, </w:t>
            </w:r>
            <w:proofErr w:type="spellStart"/>
            <w:r w:rsidRPr="00980D36">
              <w:t>ArtD</w:t>
            </w:r>
            <w:proofErr w:type="spellEnd"/>
            <w:r w:rsidRPr="00891D2C">
              <w:t>. </w:t>
            </w:r>
          </w:p>
        </w:tc>
      </w:tr>
      <w:tr w:rsidR="00891D2C" w:rsidRPr="00891D2C" w14:paraId="46BB8391"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0872639C"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27641D0F" w14:textId="68E7FA8C" w:rsidR="00891D2C" w:rsidRPr="00891D2C" w:rsidRDefault="00891D2C">
            <w:pPr>
              <w:jc w:val="both"/>
              <w:textAlignment w:val="baseline"/>
              <w:rPr>
                <w:rFonts w:ascii="Segoe UI" w:hAnsi="Segoe UI" w:cs="Segoe UI"/>
                <w:sz w:val="18"/>
                <w:szCs w:val="18"/>
              </w:rPr>
            </w:pPr>
            <w:r w:rsidRPr="00891D2C">
              <w:t>80 % </w:t>
            </w:r>
          </w:p>
        </w:tc>
      </w:tr>
      <w:tr w:rsidR="00891D2C" w:rsidRPr="00891D2C" w14:paraId="4166C3E9"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22B33795"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06803CE" w14:textId="1E513480" w:rsidR="00891D2C" w:rsidRPr="00891D2C" w:rsidRDefault="00980D36" w:rsidP="00891D2C">
            <w:pPr>
              <w:jc w:val="both"/>
              <w:textAlignment w:val="baseline"/>
              <w:rPr>
                <w:rFonts w:ascii="Segoe UI" w:hAnsi="Segoe UI" w:cs="Segoe UI"/>
                <w:sz w:val="18"/>
                <w:szCs w:val="18"/>
              </w:rPr>
            </w:pPr>
            <w:r w:rsidRPr="003E5896">
              <w:t xml:space="preserve">doc. Mgr. art. Mária </w:t>
            </w:r>
            <w:proofErr w:type="spellStart"/>
            <w:r w:rsidRPr="003E5896">
              <w:t>Štraneková</w:t>
            </w:r>
            <w:proofErr w:type="spellEnd"/>
            <w:r w:rsidRPr="003E5896">
              <w:t xml:space="preserve">, </w:t>
            </w:r>
            <w:proofErr w:type="spellStart"/>
            <w:r w:rsidRPr="003E5896">
              <w:t>ArtD</w:t>
            </w:r>
            <w:proofErr w:type="spellEnd"/>
            <w:r w:rsidR="002C0CF0">
              <w:t>.</w:t>
            </w:r>
            <w:r>
              <w:t xml:space="preserve"> 80</w:t>
            </w:r>
            <w:r w:rsidR="000477EC">
              <w:t xml:space="preserve"> </w:t>
            </w:r>
            <w:r>
              <w:t xml:space="preserve">%, </w:t>
            </w:r>
            <w:r w:rsidR="00891D2C" w:rsidRPr="00891D2C">
              <w:t>MgA. Lucie Trejtnarová</w:t>
            </w:r>
            <w:r w:rsidR="000477EC">
              <w:t>, Ph.D.</w:t>
            </w:r>
            <w:r w:rsidR="00891D2C" w:rsidRPr="00891D2C">
              <w:t> </w:t>
            </w:r>
            <w:r>
              <w:t>20</w:t>
            </w:r>
            <w:r w:rsidR="000477EC">
              <w:t xml:space="preserve"> </w:t>
            </w:r>
            <w:r>
              <w:t>%</w:t>
            </w:r>
          </w:p>
        </w:tc>
      </w:tr>
      <w:tr w:rsidR="00891D2C" w:rsidRPr="00891D2C" w14:paraId="48C463DF" w14:textId="77777777" w:rsidTr="00C833A8">
        <w:trPr>
          <w:trHeight w:val="22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E76A5D3"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7EC3BDB" w14:textId="77777777" w:rsidTr="00311B61">
        <w:tc>
          <w:tcPr>
            <w:tcW w:w="3064" w:type="dxa"/>
            <w:tcBorders>
              <w:top w:val="single" w:sz="6" w:space="0" w:color="auto"/>
              <w:left w:val="single" w:sz="6" w:space="0" w:color="auto"/>
              <w:bottom w:val="nil"/>
              <w:right w:val="single" w:sz="6" w:space="0" w:color="auto"/>
            </w:tcBorders>
            <w:shd w:val="clear" w:color="auto" w:fill="F7CAAC"/>
            <w:hideMark/>
          </w:tcPr>
          <w:p w14:paraId="31384225"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64E6101"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38CDF68" w14:textId="77777777" w:rsidTr="00311B61">
        <w:trPr>
          <w:trHeight w:val="3930"/>
        </w:trPr>
        <w:tc>
          <w:tcPr>
            <w:tcW w:w="9809" w:type="dxa"/>
            <w:gridSpan w:val="8"/>
            <w:tcBorders>
              <w:top w:val="nil"/>
              <w:left w:val="single" w:sz="6" w:space="0" w:color="auto"/>
              <w:bottom w:val="nil"/>
              <w:right w:val="single" w:sz="6" w:space="0" w:color="auto"/>
            </w:tcBorders>
            <w:shd w:val="clear" w:color="auto" w:fill="auto"/>
            <w:hideMark/>
          </w:tcPr>
          <w:p w14:paraId="5CC107E4" w14:textId="77777777" w:rsidR="00891D2C" w:rsidRPr="00891D2C" w:rsidRDefault="00891D2C" w:rsidP="00891D2C">
            <w:pPr>
              <w:jc w:val="both"/>
              <w:textAlignment w:val="baseline"/>
              <w:rPr>
                <w:rFonts w:ascii="Segoe UI" w:hAnsi="Segoe UI" w:cs="Segoe UI"/>
                <w:sz w:val="18"/>
                <w:szCs w:val="18"/>
              </w:rPr>
            </w:pPr>
            <w:r w:rsidRPr="00891D2C">
              <w:t>Kurz je pokračováním předmětu Oborové teorie a technologie 1 – Úvod do KKO.  </w:t>
            </w:r>
          </w:p>
          <w:p w14:paraId="5E030DA8" w14:textId="4744AF91" w:rsidR="00891D2C" w:rsidRPr="00891D2C" w:rsidRDefault="00891D2C" w:rsidP="00891D2C">
            <w:pPr>
              <w:jc w:val="both"/>
              <w:textAlignment w:val="baseline"/>
              <w:rPr>
                <w:rFonts w:ascii="Segoe UI" w:hAnsi="Segoe UI" w:cs="Segoe UI"/>
                <w:sz w:val="18"/>
                <w:szCs w:val="18"/>
              </w:rPr>
            </w:pPr>
            <w:r w:rsidRPr="00891D2C">
              <w:t xml:space="preserve">Zabývá se oblastí kreativních průmyslů a rozvíjí ji dále a do hloubky. </w:t>
            </w:r>
            <w:r w:rsidRPr="00891D2C">
              <w:rPr>
                <w:color w:val="000000"/>
              </w:rPr>
              <w:t xml:space="preserve">Je zaměřen na všeobecný přehled a povědomí o tom, co kreativní průmysly představují a jaký mají potenciál v budoucnosti. </w:t>
            </w:r>
            <w:r w:rsidRPr="00891D2C">
              <w:t xml:space="preserve">V kurzu se studující setkávají s konkrétními </w:t>
            </w:r>
            <w:r w:rsidRPr="00891D2C">
              <w:rPr>
                <w:color w:val="000000"/>
                <w:shd w:val="clear" w:color="auto" w:fill="FFFFFF"/>
              </w:rPr>
              <w:t>firmami, klastry, profesními asociacemi a dalšími odborníky z praxe. </w:t>
            </w:r>
            <w:r w:rsidRPr="00891D2C">
              <w:t>Cílem je představit studentům oblast kreativních průmysl</w:t>
            </w:r>
            <w:r w:rsidRPr="00891D2C">
              <w:rPr>
                <w:rFonts w:ascii="Segoe UI" w:hAnsi="Segoe UI" w:cs="Segoe UI"/>
              </w:rPr>
              <w:t>ů</w:t>
            </w:r>
            <w:r w:rsidRPr="00891D2C">
              <w:t>, co v sobě spojují, jaký mají přesah do praxe a význam v praxi.  </w:t>
            </w:r>
          </w:p>
          <w:p w14:paraId="362FD992" w14:textId="77777777" w:rsidR="00891D2C" w:rsidRPr="00891D2C" w:rsidRDefault="00891D2C" w:rsidP="00891D2C">
            <w:pPr>
              <w:jc w:val="both"/>
              <w:textAlignment w:val="baseline"/>
              <w:rPr>
                <w:rFonts w:ascii="Segoe UI" w:hAnsi="Segoe UI" w:cs="Segoe UI"/>
                <w:sz w:val="18"/>
                <w:szCs w:val="18"/>
              </w:rPr>
            </w:pPr>
            <w:r w:rsidRPr="00891D2C">
              <w:t> </w:t>
            </w:r>
          </w:p>
          <w:p w14:paraId="64BA9353" w14:textId="77777777" w:rsidR="00891D2C" w:rsidRPr="00891D2C" w:rsidRDefault="00891D2C" w:rsidP="00927341">
            <w:pPr>
              <w:ind w:firstLine="457"/>
              <w:jc w:val="both"/>
              <w:textAlignment w:val="baseline"/>
              <w:rPr>
                <w:rFonts w:ascii="Segoe UI" w:hAnsi="Segoe UI" w:cs="Segoe UI"/>
                <w:sz w:val="18"/>
                <w:szCs w:val="18"/>
              </w:rPr>
            </w:pPr>
            <w:r w:rsidRPr="00891D2C">
              <w:t>1. Opakování znalostí získaných v předchozích semestru a další prohloubení znalostí  </w:t>
            </w:r>
          </w:p>
          <w:p w14:paraId="64B2B676" w14:textId="77777777" w:rsidR="00891D2C" w:rsidRPr="00891D2C" w:rsidRDefault="00891D2C" w:rsidP="00927341">
            <w:pPr>
              <w:ind w:firstLine="457"/>
              <w:jc w:val="both"/>
              <w:textAlignment w:val="baseline"/>
              <w:rPr>
                <w:rFonts w:ascii="Segoe UI" w:hAnsi="Segoe UI" w:cs="Segoe UI"/>
                <w:sz w:val="18"/>
                <w:szCs w:val="18"/>
              </w:rPr>
            </w:pPr>
            <w:r w:rsidRPr="00891D2C">
              <w:t xml:space="preserve">2. Oborové technologie: </w:t>
            </w:r>
            <w:r w:rsidRPr="00891D2C">
              <w:rPr>
                <w:rFonts w:ascii="Segoe UI" w:hAnsi="Segoe UI" w:cs="Segoe UI"/>
              </w:rPr>
              <w:t>ú</w:t>
            </w:r>
            <w:r w:rsidRPr="00891D2C">
              <w:t>vod </w:t>
            </w:r>
          </w:p>
          <w:p w14:paraId="370EA881" w14:textId="77777777" w:rsidR="00891D2C" w:rsidRPr="00891D2C" w:rsidRDefault="00891D2C" w:rsidP="00927341">
            <w:pPr>
              <w:ind w:firstLine="457"/>
              <w:jc w:val="both"/>
              <w:textAlignment w:val="baseline"/>
              <w:rPr>
                <w:rFonts w:ascii="Segoe UI" w:hAnsi="Segoe UI" w:cs="Segoe UI"/>
                <w:sz w:val="18"/>
                <w:szCs w:val="18"/>
              </w:rPr>
            </w:pPr>
            <w:r w:rsidRPr="00891D2C">
              <w:t>3. Oborové technologie v praxi – zadání semestrálních projektů </w:t>
            </w:r>
          </w:p>
          <w:p w14:paraId="48633C52" w14:textId="77777777" w:rsidR="00891D2C" w:rsidRPr="00891D2C" w:rsidRDefault="00891D2C" w:rsidP="00927341">
            <w:pPr>
              <w:ind w:firstLine="457"/>
              <w:jc w:val="both"/>
              <w:textAlignment w:val="baseline"/>
              <w:rPr>
                <w:rFonts w:ascii="Segoe UI" w:hAnsi="Segoe UI" w:cs="Segoe UI"/>
                <w:sz w:val="18"/>
                <w:szCs w:val="18"/>
              </w:rPr>
            </w:pPr>
            <w:r w:rsidRPr="00891D2C">
              <w:t>4. Přednáška externího odborníka I.   </w:t>
            </w:r>
          </w:p>
          <w:p w14:paraId="220DFF5D" w14:textId="77777777" w:rsidR="00891D2C" w:rsidRPr="00891D2C" w:rsidRDefault="00891D2C" w:rsidP="00927341">
            <w:pPr>
              <w:ind w:firstLine="457"/>
              <w:jc w:val="both"/>
              <w:textAlignment w:val="baseline"/>
              <w:rPr>
                <w:rFonts w:ascii="Segoe UI" w:hAnsi="Segoe UI" w:cs="Segoe UI"/>
                <w:sz w:val="18"/>
                <w:szCs w:val="18"/>
              </w:rPr>
            </w:pPr>
            <w:r w:rsidRPr="00891D2C">
              <w:t>5. Exkurze I.  </w:t>
            </w:r>
          </w:p>
          <w:p w14:paraId="0E0A6A01" w14:textId="77777777" w:rsidR="00891D2C" w:rsidRPr="00891D2C" w:rsidRDefault="00891D2C" w:rsidP="00927341">
            <w:pPr>
              <w:ind w:firstLine="457"/>
              <w:jc w:val="both"/>
              <w:textAlignment w:val="baseline"/>
              <w:rPr>
                <w:rFonts w:ascii="Segoe UI" w:hAnsi="Segoe UI" w:cs="Segoe UI"/>
                <w:sz w:val="18"/>
                <w:szCs w:val="18"/>
              </w:rPr>
            </w:pPr>
            <w:r w:rsidRPr="00891D2C">
              <w:t>6. Metodika pro semestrální projekt </w:t>
            </w:r>
          </w:p>
          <w:p w14:paraId="40916C53" w14:textId="77777777" w:rsidR="00891D2C" w:rsidRPr="00891D2C" w:rsidRDefault="00891D2C" w:rsidP="00927341">
            <w:pPr>
              <w:ind w:firstLine="457"/>
              <w:jc w:val="both"/>
              <w:textAlignment w:val="baseline"/>
              <w:rPr>
                <w:rFonts w:ascii="Segoe UI" w:hAnsi="Segoe UI" w:cs="Segoe UI"/>
                <w:sz w:val="18"/>
                <w:szCs w:val="18"/>
              </w:rPr>
            </w:pPr>
            <w:r w:rsidRPr="00891D2C">
              <w:t>7. Přednáška externího odborníka z praxe II. </w:t>
            </w:r>
          </w:p>
          <w:p w14:paraId="25F57C54" w14:textId="77777777" w:rsidR="00891D2C" w:rsidRPr="00891D2C" w:rsidRDefault="00891D2C" w:rsidP="00927341">
            <w:pPr>
              <w:ind w:firstLine="457"/>
              <w:jc w:val="both"/>
              <w:textAlignment w:val="baseline"/>
              <w:rPr>
                <w:rFonts w:ascii="Segoe UI" w:hAnsi="Segoe UI" w:cs="Segoe UI"/>
                <w:sz w:val="18"/>
                <w:szCs w:val="18"/>
              </w:rPr>
            </w:pPr>
            <w:r w:rsidRPr="00891D2C">
              <w:t>8. Projektová část  </w:t>
            </w:r>
          </w:p>
          <w:p w14:paraId="55AF63A1" w14:textId="77777777" w:rsidR="00891D2C" w:rsidRPr="00891D2C" w:rsidRDefault="00891D2C" w:rsidP="00891D2C">
            <w:pPr>
              <w:jc w:val="both"/>
              <w:textAlignment w:val="baseline"/>
              <w:rPr>
                <w:rFonts w:ascii="Segoe UI" w:hAnsi="Segoe UI" w:cs="Segoe UI"/>
                <w:sz w:val="18"/>
                <w:szCs w:val="18"/>
              </w:rPr>
            </w:pPr>
            <w:r w:rsidRPr="00891D2C">
              <w:t> </w:t>
            </w:r>
          </w:p>
          <w:p w14:paraId="448DEB68" w14:textId="77777777" w:rsidR="00891D2C" w:rsidRPr="00891D2C" w:rsidRDefault="00891D2C" w:rsidP="00891D2C">
            <w:pPr>
              <w:jc w:val="both"/>
              <w:textAlignment w:val="baseline"/>
              <w:rPr>
                <w:rFonts w:ascii="Segoe UI" w:hAnsi="Segoe UI" w:cs="Segoe UI"/>
                <w:sz w:val="18"/>
                <w:szCs w:val="18"/>
              </w:rPr>
            </w:pPr>
            <w:r w:rsidRPr="00891D2C">
              <w:t>Po absolvování kurzu se student orientuje v problematice kulturně kreativních odvětvích, dokáže pohovořit o situaci na trhu a je seznámen s praxí.  </w:t>
            </w:r>
          </w:p>
        </w:tc>
      </w:tr>
      <w:tr w:rsidR="00891D2C" w:rsidRPr="00891D2C" w14:paraId="07008D40"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5D2CAA20"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77" w:type="dxa"/>
            <w:gridSpan w:val="6"/>
            <w:tcBorders>
              <w:top w:val="nil"/>
              <w:left w:val="single" w:sz="6" w:space="0" w:color="auto"/>
              <w:bottom w:val="nil"/>
              <w:right w:val="single" w:sz="6" w:space="0" w:color="auto"/>
            </w:tcBorders>
            <w:shd w:val="clear" w:color="auto" w:fill="auto"/>
            <w:hideMark/>
          </w:tcPr>
          <w:p w14:paraId="15876A2A"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20CF4D32" w14:textId="77777777" w:rsidTr="00311B61">
        <w:trPr>
          <w:trHeight w:val="69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B37885F" w14:textId="77777777" w:rsidR="00891D2C" w:rsidRPr="00891D2C" w:rsidRDefault="00891D2C" w:rsidP="00891D2C">
            <w:pPr>
              <w:jc w:val="both"/>
              <w:textAlignment w:val="baseline"/>
              <w:rPr>
                <w:rFonts w:ascii="Segoe UI" w:hAnsi="Segoe UI" w:cs="Segoe UI"/>
                <w:sz w:val="18"/>
                <w:szCs w:val="18"/>
              </w:rPr>
            </w:pPr>
            <w:r w:rsidRPr="00891D2C">
              <w:rPr>
                <w:b/>
                <w:bCs/>
                <w:color w:val="000000"/>
              </w:rPr>
              <w:t>Povinná:</w:t>
            </w:r>
            <w:r w:rsidRPr="00891D2C">
              <w:rPr>
                <w:color w:val="000000"/>
              </w:rPr>
              <w:t> </w:t>
            </w:r>
          </w:p>
          <w:p w14:paraId="033F7A8E" w14:textId="77777777" w:rsidR="00980D36" w:rsidRPr="00891D2C" w:rsidRDefault="00980D36" w:rsidP="00980D36">
            <w:pPr>
              <w:jc w:val="both"/>
              <w:textAlignment w:val="baseline"/>
              <w:rPr>
                <w:rFonts w:ascii="Segoe UI" w:hAnsi="Segoe UI" w:cs="Segoe UI"/>
                <w:sz w:val="18"/>
                <w:szCs w:val="18"/>
              </w:rPr>
            </w:pPr>
            <w:r w:rsidRPr="00891D2C">
              <w:rPr>
                <w:color w:val="000000"/>
              </w:rPr>
              <w:t>COLLINS, Hilary. </w:t>
            </w:r>
            <w:proofErr w:type="spellStart"/>
            <w:r w:rsidRPr="00891D2C">
              <w:rPr>
                <w:color w:val="000000"/>
              </w:rPr>
              <w:t>C</w:t>
            </w:r>
            <w:r w:rsidRPr="00891D2C">
              <w:rPr>
                <w:i/>
                <w:iCs/>
                <w:color w:val="000000"/>
              </w:rPr>
              <w:t>reative</w:t>
            </w:r>
            <w:proofErr w:type="spellEnd"/>
            <w:r w:rsidRPr="00891D2C">
              <w:rPr>
                <w:i/>
                <w:iCs/>
                <w:color w:val="000000"/>
              </w:rPr>
              <w:t xml:space="preserve"> </w:t>
            </w:r>
            <w:proofErr w:type="spellStart"/>
            <w:r w:rsidRPr="00891D2C">
              <w:rPr>
                <w:i/>
                <w:iCs/>
                <w:color w:val="000000"/>
              </w:rPr>
              <w:t>Research</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Theory</w:t>
            </w:r>
            <w:proofErr w:type="spellEnd"/>
            <w:r w:rsidRPr="00891D2C">
              <w:rPr>
                <w:i/>
                <w:iCs/>
                <w:color w:val="000000"/>
              </w:rPr>
              <w:t xml:space="preserve"> and </w:t>
            </w:r>
            <w:proofErr w:type="spellStart"/>
            <w:r w:rsidRPr="00891D2C">
              <w:rPr>
                <w:i/>
                <w:iCs/>
                <w:color w:val="000000"/>
              </w:rPr>
              <w:t>Practice</w:t>
            </w:r>
            <w:proofErr w:type="spellEnd"/>
            <w:r w:rsidRPr="00891D2C">
              <w:rPr>
                <w:i/>
                <w:iCs/>
                <w:color w:val="000000"/>
              </w:rPr>
              <w:t xml:space="preserve"> </w:t>
            </w:r>
            <w:proofErr w:type="spellStart"/>
            <w:r w:rsidRPr="00891D2C">
              <w:rPr>
                <w:i/>
                <w:iCs/>
                <w:color w:val="000000"/>
              </w:rPr>
              <w:t>or</w:t>
            </w:r>
            <w:proofErr w:type="spellEnd"/>
            <w:r w:rsidRPr="00891D2C">
              <w:rPr>
                <w:i/>
                <w:iCs/>
                <w:color w:val="000000"/>
              </w:rPr>
              <w:t xml:space="preserve"> </w:t>
            </w:r>
            <w:proofErr w:type="spellStart"/>
            <w:r w:rsidRPr="00891D2C">
              <w:rPr>
                <w:i/>
                <w:iCs/>
                <w:color w:val="000000"/>
              </w:rPr>
              <w:t>Research</w:t>
            </w:r>
            <w:proofErr w:type="spellEnd"/>
            <w:r w:rsidRPr="00891D2C">
              <w:rPr>
                <w:i/>
                <w:iCs/>
                <w:color w:val="000000"/>
              </w:rPr>
              <w:t xml:space="preserve"> </w:t>
            </w:r>
            <w:proofErr w:type="spellStart"/>
            <w:r w:rsidRPr="00891D2C">
              <w:rPr>
                <w:i/>
                <w:iCs/>
                <w:color w:val="000000"/>
              </w:rPr>
              <w:t>For</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w:t>
            </w:r>
            <w:r w:rsidRPr="00891D2C">
              <w:rPr>
                <w:color w:val="000000"/>
              </w:rPr>
              <w:t xml:space="preserve"> </w:t>
            </w:r>
            <w:proofErr w:type="spellStart"/>
            <w:r w:rsidRPr="00891D2C">
              <w:rPr>
                <w:color w:val="000000"/>
              </w:rPr>
              <w:t>Bloomsbury</w:t>
            </w:r>
            <w:proofErr w:type="spellEnd"/>
            <w:r w:rsidRPr="00891D2C">
              <w:rPr>
                <w:color w:val="000000"/>
              </w:rPr>
              <w:t>, 2018. ISBN 978-2940411085. </w:t>
            </w:r>
          </w:p>
          <w:p w14:paraId="2BB522FC" w14:textId="77777777" w:rsidR="00663580" w:rsidRDefault="00980D36" w:rsidP="00891D2C">
            <w:pPr>
              <w:jc w:val="both"/>
              <w:textAlignment w:val="baseline"/>
              <w:rPr>
                <w:color w:val="000000"/>
              </w:rPr>
            </w:pPr>
            <w:r w:rsidRPr="00891D2C">
              <w:rPr>
                <w:color w:val="000000"/>
              </w:rPr>
              <w:t>LOY, Alice, AAGESON, Tom. </w:t>
            </w:r>
            <w:proofErr w:type="spellStart"/>
            <w:r w:rsidRPr="00891D2C">
              <w:rPr>
                <w:color w:val="000000"/>
              </w:rPr>
              <w:t>C</w:t>
            </w:r>
            <w:r w:rsidRPr="00891D2C">
              <w:rPr>
                <w:i/>
                <w:iCs/>
                <w:color w:val="000000"/>
              </w:rPr>
              <w:t>reative</w:t>
            </w:r>
            <w:proofErr w:type="spellEnd"/>
            <w:r w:rsidRPr="00891D2C">
              <w:rPr>
                <w:i/>
                <w:iCs/>
                <w:color w:val="000000"/>
              </w:rPr>
              <w:t xml:space="preserve"> </w:t>
            </w:r>
            <w:proofErr w:type="spellStart"/>
            <w:r w:rsidRPr="00891D2C">
              <w:rPr>
                <w:i/>
                <w:iCs/>
                <w:color w:val="000000"/>
              </w:rPr>
              <w:t>Economy</w:t>
            </w:r>
            <w:proofErr w:type="spellEnd"/>
            <w:r w:rsidRPr="00891D2C">
              <w:rPr>
                <w:i/>
                <w:iCs/>
                <w:color w:val="000000"/>
              </w:rPr>
              <w:t xml:space="preserve"> </w:t>
            </w:r>
            <w:proofErr w:type="spellStart"/>
            <w:r w:rsidRPr="00891D2C">
              <w:rPr>
                <w:i/>
                <w:iCs/>
                <w:color w:val="000000"/>
              </w:rPr>
              <w:t>Enterepreneurs</w:t>
            </w:r>
            <w:proofErr w:type="spellEnd"/>
            <w:r w:rsidRPr="00891D2C">
              <w:rPr>
                <w:i/>
                <w:iCs/>
                <w:color w:val="000000"/>
              </w:rPr>
              <w:t xml:space="preserve">: </w:t>
            </w:r>
            <w:proofErr w:type="spellStart"/>
            <w:r w:rsidRPr="00891D2C">
              <w:rPr>
                <w:i/>
                <w:iCs/>
                <w:color w:val="000000"/>
              </w:rPr>
              <w:t>From</w:t>
            </w:r>
            <w:proofErr w:type="spellEnd"/>
            <w:r w:rsidRPr="00891D2C">
              <w:rPr>
                <w:i/>
                <w:iCs/>
                <w:color w:val="000000"/>
              </w:rPr>
              <w:t xml:space="preserve"> </w:t>
            </w:r>
            <w:proofErr w:type="spellStart"/>
            <w:r w:rsidRPr="00891D2C">
              <w:rPr>
                <w:i/>
                <w:iCs/>
                <w:color w:val="000000"/>
              </w:rPr>
              <w:t>StartUp</w:t>
            </w:r>
            <w:proofErr w:type="spellEnd"/>
            <w:r w:rsidRPr="00891D2C">
              <w:rPr>
                <w:i/>
                <w:iCs/>
                <w:color w:val="000000"/>
              </w:rPr>
              <w:t xml:space="preserve"> to </w:t>
            </w:r>
            <w:proofErr w:type="spellStart"/>
            <w:r w:rsidRPr="00891D2C">
              <w:rPr>
                <w:i/>
                <w:iCs/>
                <w:color w:val="000000"/>
              </w:rPr>
              <w:t>Success</w:t>
            </w:r>
            <w:proofErr w:type="spellEnd"/>
            <w:r w:rsidRPr="00891D2C">
              <w:rPr>
                <w:i/>
                <w:iCs/>
                <w:color w:val="000000"/>
              </w:rPr>
              <w:t xml:space="preserve">: </w:t>
            </w:r>
            <w:proofErr w:type="spellStart"/>
            <w:r w:rsidRPr="00891D2C">
              <w:rPr>
                <w:i/>
                <w:iCs/>
                <w:color w:val="000000"/>
              </w:rPr>
              <w:t>How</w:t>
            </w:r>
            <w:proofErr w:type="spellEnd"/>
            <w:r w:rsidRPr="00891D2C">
              <w:rPr>
                <w:i/>
                <w:iCs/>
                <w:color w:val="000000"/>
              </w:rPr>
              <w:t xml:space="preserve"> </w:t>
            </w:r>
            <w:proofErr w:type="spellStart"/>
            <w:r w:rsidRPr="00891D2C">
              <w:rPr>
                <w:i/>
                <w:iCs/>
                <w:color w:val="000000"/>
              </w:rPr>
              <w:t>Enterepreneurs</w:t>
            </w:r>
            <w:proofErr w:type="spellEnd"/>
            <w:r w:rsidRPr="00891D2C">
              <w:rPr>
                <w:i/>
                <w:iCs/>
                <w:color w:val="000000"/>
              </w:rPr>
              <w:t xml:space="preserve"> in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are </w:t>
            </w:r>
            <w:proofErr w:type="spellStart"/>
            <w:r w:rsidRPr="00891D2C">
              <w:rPr>
                <w:i/>
                <w:iCs/>
                <w:color w:val="000000"/>
              </w:rPr>
              <w:t>Transforming</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Global</w:t>
            </w:r>
            <w:proofErr w:type="spellEnd"/>
            <w:r w:rsidRPr="00891D2C">
              <w:rPr>
                <w:i/>
                <w:iCs/>
                <w:color w:val="000000"/>
              </w:rPr>
              <w:t xml:space="preserve"> </w:t>
            </w:r>
            <w:proofErr w:type="spellStart"/>
            <w:r w:rsidRPr="00891D2C">
              <w:rPr>
                <w:i/>
                <w:iCs/>
                <w:color w:val="000000"/>
              </w:rPr>
              <w:t>Economy</w:t>
            </w:r>
            <w:proofErr w:type="spellEnd"/>
            <w:r w:rsidRPr="00891D2C">
              <w:rPr>
                <w:color w:val="000000"/>
              </w:rPr>
              <w:t xml:space="preserve">. Santa </w:t>
            </w:r>
            <w:proofErr w:type="spellStart"/>
            <w:r w:rsidRPr="00891D2C">
              <w:rPr>
                <w:color w:val="000000"/>
              </w:rPr>
              <w:t>Fe</w:t>
            </w:r>
            <w:proofErr w:type="spellEnd"/>
            <w:r w:rsidRPr="00891D2C">
              <w:rPr>
                <w:color w:val="000000"/>
              </w:rPr>
              <w:t>, NM, 2018. ISBN 978-0-692-11879-5. </w:t>
            </w:r>
          </w:p>
          <w:p w14:paraId="19C360F6" w14:textId="77777777" w:rsidR="0028204D" w:rsidRDefault="00891D2C" w:rsidP="00891D2C">
            <w:pPr>
              <w:jc w:val="both"/>
              <w:textAlignment w:val="baseline"/>
              <w:rPr>
                <w:color w:val="000000"/>
              </w:rPr>
            </w:pPr>
            <w:r w:rsidRPr="00891D2C">
              <w:rPr>
                <w:color w:val="000000"/>
              </w:rPr>
              <w:t>MALLIA, Karen L. </w:t>
            </w:r>
            <w:r w:rsidRPr="00891D2C">
              <w:rPr>
                <w:i/>
                <w:iCs/>
                <w:color w:val="000000"/>
              </w:rPr>
              <w:t xml:space="preserve">Leadership in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w:t>
            </w:r>
            <w:proofErr w:type="spellStart"/>
            <w:r w:rsidRPr="00891D2C">
              <w:rPr>
                <w:i/>
                <w:iCs/>
                <w:color w:val="000000"/>
              </w:rPr>
              <w:t>Principles</w:t>
            </w:r>
            <w:proofErr w:type="spellEnd"/>
            <w:r w:rsidRPr="00891D2C">
              <w:rPr>
                <w:i/>
                <w:iCs/>
                <w:color w:val="000000"/>
              </w:rPr>
              <w:t xml:space="preserve"> and </w:t>
            </w:r>
            <w:proofErr w:type="spellStart"/>
            <w:r w:rsidRPr="00891D2C">
              <w:rPr>
                <w:i/>
                <w:iCs/>
                <w:color w:val="000000"/>
              </w:rPr>
              <w:t>Practice</w:t>
            </w:r>
            <w:proofErr w:type="spellEnd"/>
            <w:r w:rsidRPr="00891D2C">
              <w:rPr>
                <w:i/>
                <w:iCs/>
                <w:color w:val="000000"/>
              </w:rPr>
              <w:t>.</w:t>
            </w:r>
            <w:r w:rsidRPr="00891D2C">
              <w:rPr>
                <w:color w:val="000000"/>
              </w:rPr>
              <w:t xml:space="preserve"> New Jersey: John </w:t>
            </w:r>
            <w:proofErr w:type="spellStart"/>
            <w:r w:rsidRPr="00891D2C">
              <w:rPr>
                <w:color w:val="000000"/>
              </w:rPr>
              <w:t>Wiley</w:t>
            </w:r>
            <w:proofErr w:type="spellEnd"/>
            <w:r w:rsidRPr="00891D2C">
              <w:rPr>
                <w:color w:val="000000"/>
              </w:rPr>
              <w:t xml:space="preserve">, 2019. </w:t>
            </w:r>
          </w:p>
          <w:p w14:paraId="5C778039" w14:textId="6BD30713" w:rsidR="00891D2C" w:rsidRPr="00891D2C" w:rsidRDefault="00891D2C" w:rsidP="00891D2C">
            <w:pPr>
              <w:jc w:val="both"/>
              <w:textAlignment w:val="baseline"/>
              <w:rPr>
                <w:rFonts w:ascii="Segoe UI" w:hAnsi="Segoe UI" w:cs="Segoe UI"/>
                <w:sz w:val="18"/>
                <w:szCs w:val="18"/>
              </w:rPr>
            </w:pPr>
            <w:r w:rsidRPr="00891D2C">
              <w:rPr>
                <w:color w:val="000000"/>
              </w:rPr>
              <w:t>ISBN 9781119334002. </w:t>
            </w:r>
          </w:p>
          <w:p w14:paraId="3FB37437" w14:textId="77777777" w:rsidR="00891D2C" w:rsidRPr="00891D2C" w:rsidRDefault="00891D2C" w:rsidP="00891D2C">
            <w:pPr>
              <w:jc w:val="both"/>
              <w:textAlignment w:val="baseline"/>
              <w:rPr>
                <w:rFonts w:ascii="Segoe UI" w:hAnsi="Segoe UI" w:cs="Segoe UI"/>
                <w:sz w:val="18"/>
                <w:szCs w:val="18"/>
              </w:rPr>
            </w:pPr>
            <w:r w:rsidRPr="00891D2C">
              <w:rPr>
                <w:b/>
                <w:bCs/>
                <w:color w:val="000000"/>
              </w:rPr>
              <w:t>Doporučená:</w:t>
            </w:r>
            <w:r w:rsidRPr="00891D2C">
              <w:rPr>
                <w:color w:val="000000"/>
              </w:rPr>
              <w:t> </w:t>
            </w:r>
          </w:p>
          <w:p w14:paraId="627E42A3" w14:textId="77777777" w:rsidR="00891D2C" w:rsidRPr="00891D2C" w:rsidRDefault="00891D2C" w:rsidP="00891D2C">
            <w:pPr>
              <w:jc w:val="both"/>
              <w:textAlignment w:val="baseline"/>
              <w:rPr>
                <w:rFonts w:ascii="Segoe UI" w:hAnsi="Segoe UI" w:cs="Segoe UI"/>
                <w:sz w:val="18"/>
                <w:szCs w:val="18"/>
              </w:rPr>
            </w:pPr>
            <w:r w:rsidRPr="00891D2C">
              <w:rPr>
                <w:color w:val="000000"/>
              </w:rPr>
              <w:t xml:space="preserve">ROSAMUND, </w:t>
            </w:r>
            <w:proofErr w:type="spellStart"/>
            <w:r w:rsidRPr="00891D2C">
              <w:rPr>
                <w:color w:val="000000"/>
              </w:rPr>
              <w:t>Davies</w:t>
            </w:r>
            <w:proofErr w:type="spellEnd"/>
            <w:r w:rsidRPr="00891D2C">
              <w:rPr>
                <w:color w:val="000000"/>
              </w:rPr>
              <w:t xml:space="preserve">, SIGTHORSSON, </w:t>
            </w:r>
            <w:proofErr w:type="spellStart"/>
            <w:r w:rsidRPr="00891D2C">
              <w:rPr>
                <w:color w:val="000000"/>
              </w:rPr>
              <w:t>Gauti</w:t>
            </w:r>
            <w:proofErr w:type="spellEnd"/>
            <w:r w:rsidRPr="00891D2C">
              <w:rPr>
                <w:color w:val="000000"/>
              </w:rPr>
              <w:t>.</w:t>
            </w:r>
            <w:r w:rsidRPr="00891D2C">
              <w:rPr>
                <w:i/>
                <w:iCs/>
                <w:color w:val="000000"/>
              </w:rPr>
              <w:t> </w:t>
            </w:r>
            <w:proofErr w:type="spellStart"/>
            <w:r w:rsidRPr="00891D2C">
              <w:rPr>
                <w:i/>
                <w:iCs/>
                <w:color w:val="000000"/>
              </w:rPr>
              <w:t>Introducing</w:t>
            </w:r>
            <w:proofErr w:type="spellEnd"/>
            <w:r w:rsidRPr="00891D2C">
              <w:rPr>
                <w:i/>
                <w:iCs/>
                <w:color w:val="000000"/>
              </w:rPr>
              <w:t xml:space="preserve"> </w:t>
            </w:r>
            <w:proofErr w:type="spellStart"/>
            <w:r w:rsidRPr="00891D2C">
              <w:rPr>
                <w:i/>
                <w:iCs/>
                <w:color w:val="000000"/>
              </w:rPr>
              <w:t>the</w:t>
            </w:r>
            <w:proofErr w:type="spellEnd"/>
            <w:r w:rsidRPr="00891D2C">
              <w:rPr>
                <w:i/>
                <w:iCs/>
                <w:color w:val="000000"/>
              </w:rPr>
              <w:t xml:space="preserve"> </w:t>
            </w:r>
            <w:proofErr w:type="spellStart"/>
            <w:r w:rsidRPr="00891D2C">
              <w:rPr>
                <w:i/>
                <w:iCs/>
                <w:color w:val="000000"/>
              </w:rPr>
              <w:t>Creative</w:t>
            </w:r>
            <w:proofErr w:type="spellEnd"/>
            <w:r w:rsidRPr="00891D2C">
              <w:rPr>
                <w:i/>
                <w:iCs/>
                <w:color w:val="000000"/>
              </w:rPr>
              <w:t xml:space="preserve"> </w:t>
            </w:r>
            <w:proofErr w:type="spellStart"/>
            <w:r w:rsidRPr="00891D2C">
              <w:rPr>
                <w:i/>
                <w:iCs/>
                <w:color w:val="000000"/>
              </w:rPr>
              <w:t>Industries</w:t>
            </w:r>
            <w:proofErr w:type="spellEnd"/>
            <w:r w:rsidRPr="00891D2C">
              <w:rPr>
                <w:i/>
                <w:iCs/>
                <w:color w:val="000000"/>
              </w:rPr>
              <w:t xml:space="preserve">: </w:t>
            </w:r>
            <w:proofErr w:type="spellStart"/>
            <w:r w:rsidRPr="00891D2C">
              <w:rPr>
                <w:i/>
                <w:iCs/>
                <w:color w:val="000000"/>
              </w:rPr>
              <w:t>From</w:t>
            </w:r>
            <w:proofErr w:type="spellEnd"/>
            <w:r w:rsidRPr="00891D2C">
              <w:rPr>
                <w:i/>
                <w:iCs/>
                <w:color w:val="000000"/>
              </w:rPr>
              <w:t xml:space="preserve"> </w:t>
            </w:r>
            <w:proofErr w:type="spellStart"/>
            <w:r w:rsidRPr="00891D2C">
              <w:rPr>
                <w:i/>
                <w:iCs/>
                <w:color w:val="000000"/>
              </w:rPr>
              <w:t>Theory</w:t>
            </w:r>
            <w:proofErr w:type="spellEnd"/>
            <w:r w:rsidRPr="00891D2C">
              <w:rPr>
                <w:i/>
                <w:iCs/>
                <w:color w:val="000000"/>
              </w:rPr>
              <w:t xml:space="preserve"> to </w:t>
            </w:r>
            <w:proofErr w:type="spellStart"/>
            <w:r w:rsidRPr="00891D2C">
              <w:rPr>
                <w:i/>
                <w:iCs/>
                <w:color w:val="000000"/>
              </w:rPr>
              <w:t>Practice</w:t>
            </w:r>
            <w:proofErr w:type="spellEnd"/>
            <w:r w:rsidRPr="00891D2C">
              <w:rPr>
                <w:i/>
                <w:iCs/>
                <w:color w:val="000000"/>
              </w:rPr>
              <w:t xml:space="preserve">. </w:t>
            </w:r>
            <w:r w:rsidRPr="00891D2C">
              <w:rPr>
                <w:color w:val="000000"/>
              </w:rPr>
              <w:t xml:space="preserve">SAGE </w:t>
            </w:r>
            <w:proofErr w:type="spellStart"/>
            <w:r w:rsidRPr="00891D2C">
              <w:rPr>
                <w:color w:val="000000"/>
              </w:rPr>
              <w:t>Publications</w:t>
            </w:r>
            <w:proofErr w:type="spellEnd"/>
            <w:r w:rsidRPr="00891D2C">
              <w:rPr>
                <w:color w:val="000000"/>
              </w:rPr>
              <w:t>, 2013. ISBN 978-1-84920-572-6. </w:t>
            </w:r>
          </w:p>
        </w:tc>
      </w:tr>
    </w:tbl>
    <w:p w14:paraId="62E4F4F6" w14:textId="5894E91C" w:rsidR="009D4CE5" w:rsidRDefault="009D4CE5" w:rsidP="00415DA8">
      <w:r>
        <w:br w:type="page"/>
      </w:r>
    </w:p>
    <w:tbl>
      <w:tblPr>
        <w:tblW w:w="984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891D2C" w:rsidRPr="00891D2C" w14:paraId="05730F00" w14:textId="77777777" w:rsidTr="00311B61">
        <w:tc>
          <w:tcPr>
            <w:tcW w:w="9840" w:type="dxa"/>
            <w:gridSpan w:val="8"/>
            <w:tcBorders>
              <w:top w:val="single" w:sz="6" w:space="0" w:color="000000"/>
              <w:left w:val="single" w:sz="6" w:space="0" w:color="000000"/>
              <w:bottom w:val="single" w:sz="6" w:space="0" w:color="000000"/>
              <w:right w:val="single" w:sz="6" w:space="0" w:color="000000"/>
            </w:tcBorders>
            <w:shd w:val="clear" w:color="auto" w:fill="BDD6EE"/>
            <w:hideMark/>
          </w:tcPr>
          <w:p w14:paraId="72356510" w14:textId="4049394E" w:rsidR="00891D2C" w:rsidRPr="00891D2C" w:rsidRDefault="00A62FF0" w:rsidP="00891D2C">
            <w:pPr>
              <w:jc w:val="both"/>
              <w:textAlignment w:val="baseline"/>
              <w:rPr>
                <w:rFonts w:ascii="Segoe UI" w:hAnsi="Segoe UI" w:cs="Segoe UI"/>
                <w:sz w:val="18"/>
                <w:szCs w:val="18"/>
              </w:rPr>
            </w:pPr>
            <w:r w:rsidRPr="00FD1A6F">
              <w:rPr>
                <w:b/>
                <w:bCs/>
                <w:sz w:val="28"/>
                <w:szCs w:val="28"/>
              </w:rPr>
              <w:lastRenderedPageBreak/>
              <w:t xml:space="preserve">B-III – </w:t>
            </w:r>
            <w:r w:rsidR="00891D2C" w:rsidRPr="00891D2C">
              <w:rPr>
                <w:b/>
                <w:bCs/>
                <w:sz w:val="28"/>
                <w:szCs w:val="28"/>
              </w:rPr>
              <w:t>Charakteristika studijního předmětu</w:t>
            </w:r>
            <w:r w:rsidR="00891D2C" w:rsidRPr="00891D2C">
              <w:rPr>
                <w:sz w:val="28"/>
                <w:szCs w:val="28"/>
              </w:rPr>
              <w:t> </w:t>
            </w:r>
          </w:p>
        </w:tc>
      </w:tr>
      <w:tr w:rsidR="00891D2C" w:rsidRPr="00891D2C" w14:paraId="22CE48FC"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2A1333F7"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3DBD50B7" w14:textId="7E8AEC97" w:rsidR="00891D2C" w:rsidRPr="00891D2C" w:rsidRDefault="00891D2C">
            <w:pPr>
              <w:jc w:val="both"/>
              <w:textAlignment w:val="baseline"/>
              <w:rPr>
                <w:rFonts w:ascii="Segoe UI" w:hAnsi="Segoe UI" w:cs="Segoe UI"/>
                <w:sz w:val="18"/>
                <w:szCs w:val="18"/>
              </w:rPr>
            </w:pPr>
            <w:r w:rsidRPr="00891D2C">
              <w:t xml:space="preserve">Oborové teorie a technologie 3 </w:t>
            </w:r>
          </w:p>
        </w:tc>
      </w:tr>
      <w:tr w:rsidR="00891D2C" w:rsidRPr="00891D2C" w14:paraId="44679193"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5ED2B07B"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53C93CB8" w14:textId="49FB2B8F" w:rsidR="00891D2C" w:rsidRPr="00891D2C" w:rsidRDefault="00891D2C" w:rsidP="00891D2C">
            <w:pPr>
              <w:jc w:val="both"/>
              <w:textAlignment w:val="baseline"/>
              <w:rPr>
                <w:rFonts w:ascii="Segoe UI" w:hAnsi="Segoe UI" w:cs="Segoe UI"/>
                <w:sz w:val="18"/>
                <w:szCs w:val="18"/>
              </w:rPr>
            </w:pPr>
            <w:r w:rsidRPr="00891D2C">
              <w:t xml:space="preserve">povinný, </w:t>
            </w:r>
            <w:ins w:id="332" w:author="Hana Ponížilová" w:date="2023-03-23T08:49:00Z">
              <w:r w:rsidR="00C82BFE">
                <w:t>PZ</w:t>
              </w:r>
            </w:ins>
          </w:p>
        </w:tc>
        <w:tc>
          <w:tcPr>
            <w:tcW w:w="268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6A2B371B"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5" w:type="dxa"/>
            <w:tcBorders>
              <w:top w:val="single" w:sz="6" w:space="0" w:color="000000"/>
              <w:left w:val="single" w:sz="6" w:space="0" w:color="000000"/>
              <w:bottom w:val="single" w:sz="6" w:space="0" w:color="000000"/>
              <w:right w:val="single" w:sz="6" w:space="0" w:color="000000"/>
            </w:tcBorders>
            <w:shd w:val="clear" w:color="auto" w:fill="auto"/>
            <w:hideMark/>
          </w:tcPr>
          <w:p w14:paraId="16EE05F7" w14:textId="77777777" w:rsidR="00891D2C" w:rsidRPr="00891D2C" w:rsidRDefault="00891D2C" w:rsidP="00891D2C">
            <w:pPr>
              <w:jc w:val="both"/>
              <w:textAlignment w:val="baseline"/>
              <w:rPr>
                <w:rFonts w:ascii="Segoe UI" w:hAnsi="Segoe UI" w:cs="Segoe UI"/>
                <w:sz w:val="18"/>
                <w:szCs w:val="18"/>
              </w:rPr>
            </w:pPr>
            <w:r w:rsidRPr="00891D2C">
              <w:t>2/ZS </w:t>
            </w:r>
          </w:p>
        </w:tc>
      </w:tr>
      <w:tr w:rsidR="00891D2C" w:rsidRPr="00891D2C" w14:paraId="2AEA7459"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54487AC2"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9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B9A53D1" w14:textId="77777777" w:rsidR="00891D2C" w:rsidRPr="00891D2C" w:rsidRDefault="00891D2C" w:rsidP="00891D2C">
            <w:pPr>
              <w:jc w:val="both"/>
              <w:textAlignment w:val="baseline"/>
              <w:rPr>
                <w:rFonts w:ascii="Segoe UI" w:hAnsi="Segoe UI" w:cs="Segoe UI"/>
                <w:sz w:val="18"/>
                <w:szCs w:val="18"/>
              </w:rPr>
            </w:pPr>
            <w:proofErr w:type="gramStart"/>
            <w:r w:rsidRPr="00891D2C">
              <w:t>13p</w:t>
            </w:r>
            <w:proofErr w:type="gramEnd"/>
            <w:r w:rsidRPr="00891D2C">
              <w:t>+13s </w:t>
            </w:r>
          </w:p>
        </w:tc>
        <w:tc>
          <w:tcPr>
            <w:tcW w:w="885" w:type="dxa"/>
            <w:tcBorders>
              <w:top w:val="single" w:sz="6" w:space="0" w:color="000000"/>
              <w:left w:val="single" w:sz="6" w:space="0" w:color="000000"/>
              <w:bottom w:val="single" w:sz="6" w:space="0" w:color="000000"/>
              <w:right w:val="single" w:sz="6" w:space="0" w:color="000000"/>
            </w:tcBorders>
            <w:shd w:val="clear" w:color="auto" w:fill="F7CAAC"/>
            <w:hideMark/>
          </w:tcPr>
          <w:p w14:paraId="6A8E75FB"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7650FE2A"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1C338540"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F8BA29E"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6F90816D"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7F7E3200"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275128A1"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50BFCA4C"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15C223BE"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53E1EE4A"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1D7F648D"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B413CA1" w14:textId="77777777" w:rsidR="00891D2C" w:rsidRPr="00891D2C" w:rsidRDefault="00891D2C" w:rsidP="00891D2C">
            <w:pPr>
              <w:jc w:val="both"/>
              <w:textAlignment w:val="baseline"/>
              <w:rPr>
                <w:rFonts w:ascii="Segoe UI" w:hAnsi="Segoe UI" w:cs="Segoe UI"/>
                <w:sz w:val="18"/>
                <w:szCs w:val="18"/>
              </w:rPr>
            </w:pPr>
            <w:r w:rsidRPr="00891D2C">
              <w:t>přednáška, seminář </w:t>
            </w:r>
          </w:p>
        </w:tc>
      </w:tr>
      <w:tr w:rsidR="00891D2C" w:rsidRPr="00891D2C" w14:paraId="54A16EA2"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68C0AF55"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43133508" w14:textId="77777777" w:rsidR="00891D2C" w:rsidRPr="00891D2C" w:rsidRDefault="00891D2C" w:rsidP="00891D2C">
            <w:pPr>
              <w:jc w:val="both"/>
              <w:textAlignment w:val="baseline"/>
              <w:rPr>
                <w:rFonts w:ascii="Segoe UI" w:hAnsi="Segoe UI" w:cs="Segoe UI"/>
                <w:sz w:val="18"/>
                <w:szCs w:val="18"/>
              </w:rPr>
            </w:pPr>
            <w:r w:rsidRPr="00891D2C">
              <w:rPr>
                <w:color w:val="000000"/>
              </w:rPr>
              <w:t>80% docházka </w:t>
            </w:r>
          </w:p>
          <w:p w14:paraId="52E655FD" w14:textId="77777777" w:rsidR="00891D2C" w:rsidRPr="00891D2C" w:rsidRDefault="00891D2C" w:rsidP="00891D2C">
            <w:pPr>
              <w:jc w:val="both"/>
              <w:textAlignment w:val="baseline"/>
              <w:rPr>
                <w:rFonts w:ascii="Segoe UI" w:hAnsi="Segoe UI" w:cs="Segoe UI"/>
                <w:sz w:val="18"/>
                <w:szCs w:val="18"/>
              </w:rPr>
            </w:pPr>
            <w:r w:rsidRPr="00891D2C">
              <w:rPr>
                <w:color w:val="000000"/>
              </w:rPr>
              <w:t>Plnění zadaných úkolů v hodinách </w:t>
            </w:r>
          </w:p>
          <w:p w14:paraId="697D9BD5" w14:textId="77777777" w:rsidR="00891D2C" w:rsidRPr="00891D2C" w:rsidRDefault="00891D2C" w:rsidP="00891D2C">
            <w:pPr>
              <w:jc w:val="both"/>
              <w:textAlignment w:val="baseline"/>
              <w:rPr>
                <w:rFonts w:ascii="Segoe UI" w:hAnsi="Segoe UI" w:cs="Segoe UI"/>
                <w:sz w:val="18"/>
                <w:szCs w:val="18"/>
              </w:rPr>
            </w:pPr>
            <w:r w:rsidRPr="00891D2C">
              <w:rPr>
                <w:color w:val="000000"/>
              </w:rPr>
              <w:t>Vypracování závěrečného úkolu </w:t>
            </w:r>
          </w:p>
          <w:p w14:paraId="12D01AD1"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06CF28A" w14:textId="77777777" w:rsidTr="00C833A8">
        <w:trPr>
          <w:trHeight w:val="17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501E2B38"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02CC8F50" w14:textId="77777777" w:rsidTr="00311B61">
        <w:trPr>
          <w:trHeight w:val="195"/>
        </w:trPr>
        <w:tc>
          <w:tcPr>
            <w:tcW w:w="3075" w:type="dxa"/>
            <w:tcBorders>
              <w:top w:val="nil"/>
              <w:left w:val="single" w:sz="6" w:space="0" w:color="000000"/>
              <w:bottom w:val="single" w:sz="6" w:space="0" w:color="000000"/>
              <w:right w:val="single" w:sz="6" w:space="0" w:color="000000"/>
            </w:tcBorders>
            <w:shd w:val="clear" w:color="auto" w:fill="F7CAAC"/>
            <w:hideMark/>
          </w:tcPr>
          <w:p w14:paraId="5EA160E3"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700ECC9D" w14:textId="77777777" w:rsidR="00891D2C" w:rsidRPr="00891D2C" w:rsidRDefault="00891D2C" w:rsidP="00891D2C">
            <w:pPr>
              <w:jc w:val="both"/>
              <w:textAlignment w:val="baseline"/>
              <w:rPr>
                <w:rFonts w:ascii="Segoe UI" w:hAnsi="Segoe UI" w:cs="Segoe UI"/>
                <w:sz w:val="18"/>
                <w:szCs w:val="18"/>
              </w:rPr>
            </w:pPr>
            <w:r w:rsidRPr="00891D2C">
              <w:t xml:space="preserve">doc. Mgr. art. Mária </w:t>
            </w:r>
            <w:proofErr w:type="spellStart"/>
            <w:r w:rsidRPr="00891D2C">
              <w:t>Štraneková</w:t>
            </w:r>
            <w:proofErr w:type="spellEnd"/>
            <w:r w:rsidRPr="00891D2C">
              <w:t xml:space="preserve">, </w:t>
            </w:r>
            <w:proofErr w:type="spellStart"/>
            <w:r w:rsidRPr="00891D2C">
              <w:t>ArtD</w:t>
            </w:r>
            <w:proofErr w:type="spellEnd"/>
            <w:r w:rsidRPr="00891D2C">
              <w:t>. </w:t>
            </w:r>
          </w:p>
        </w:tc>
      </w:tr>
      <w:tr w:rsidR="00891D2C" w:rsidRPr="00891D2C" w14:paraId="2BF63ED3" w14:textId="77777777" w:rsidTr="00311B61">
        <w:trPr>
          <w:trHeight w:val="240"/>
        </w:trPr>
        <w:tc>
          <w:tcPr>
            <w:tcW w:w="3075" w:type="dxa"/>
            <w:tcBorders>
              <w:top w:val="nil"/>
              <w:left w:val="single" w:sz="6" w:space="0" w:color="000000"/>
              <w:bottom w:val="single" w:sz="6" w:space="0" w:color="000000"/>
              <w:right w:val="single" w:sz="6" w:space="0" w:color="000000"/>
            </w:tcBorders>
            <w:shd w:val="clear" w:color="auto" w:fill="F7CAAC"/>
            <w:hideMark/>
          </w:tcPr>
          <w:p w14:paraId="7CA28F4E"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036099BB" w14:textId="15A34A29" w:rsidR="00891D2C" w:rsidRPr="00891D2C" w:rsidRDefault="00891D2C" w:rsidP="00891D2C">
            <w:pPr>
              <w:jc w:val="both"/>
              <w:textAlignment w:val="baseline"/>
              <w:rPr>
                <w:rFonts w:ascii="Segoe UI" w:hAnsi="Segoe UI" w:cs="Segoe UI"/>
                <w:sz w:val="18"/>
                <w:szCs w:val="18"/>
              </w:rPr>
            </w:pPr>
            <w:r w:rsidRPr="00891D2C">
              <w:t> </w:t>
            </w:r>
            <w:r w:rsidR="001B7D3E">
              <w:t>50 %</w:t>
            </w:r>
          </w:p>
        </w:tc>
      </w:tr>
      <w:tr w:rsidR="00891D2C" w:rsidRPr="00891D2C" w14:paraId="7DC8A179"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20D4FEB8" w14:textId="77777777" w:rsidR="00891D2C" w:rsidRPr="00891D2C" w:rsidRDefault="00891D2C" w:rsidP="00891D2C">
            <w:pPr>
              <w:textAlignment w:val="baseline"/>
              <w:rPr>
                <w:rFonts w:ascii="Segoe UI" w:hAnsi="Segoe UI" w:cs="Segoe UI"/>
                <w:sz w:val="18"/>
                <w:szCs w:val="18"/>
              </w:rPr>
            </w:pPr>
            <w:r w:rsidRPr="00891D2C">
              <w:rPr>
                <w:b/>
                <w:bCs/>
              </w:rPr>
              <w:t>Vyučující</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263C990F" w14:textId="17D3A6D3" w:rsidR="00891D2C" w:rsidRPr="00891D2C" w:rsidRDefault="00D04BF3" w:rsidP="00891D2C">
            <w:pPr>
              <w:jc w:val="both"/>
              <w:textAlignment w:val="baseline"/>
              <w:rPr>
                <w:rFonts w:ascii="Segoe UI" w:hAnsi="Segoe UI" w:cs="Segoe UI"/>
                <w:sz w:val="18"/>
                <w:szCs w:val="18"/>
              </w:rPr>
            </w:pPr>
            <w:r w:rsidRPr="00891D2C">
              <w:t xml:space="preserve">doc. Mgr. art. Mária </w:t>
            </w:r>
            <w:proofErr w:type="spellStart"/>
            <w:r w:rsidRPr="00891D2C">
              <w:t>Št</w:t>
            </w:r>
            <w:r>
              <w:t>raneková</w:t>
            </w:r>
            <w:proofErr w:type="spellEnd"/>
            <w:r>
              <w:t>,</w:t>
            </w:r>
            <w:r w:rsidRPr="00891D2C">
              <w:t xml:space="preserve"> </w:t>
            </w:r>
            <w:proofErr w:type="spellStart"/>
            <w:r w:rsidRPr="00891D2C">
              <w:t>ArtD</w:t>
            </w:r>
            <w:proofErr w:type="spellEnd"/>
            <w:r w:rsidRPr="00891D2C">
              <w:t>. </w:t>
            </w:r>
            <w:r>
              <w:t>50</w:t>
            </w:r>
            <w:r w:rsidR="00101B2D">
              <w:t xml:space="preserve"> </w:t>
            </w:r>
            <w:r>
              <w:t xml:space="preserve">%, </w:t>
            </w:r>
            <w:r w:rsidR="00891D2C" w:rsidRPr="00891D2C">
              <w:t>MgA. Matej Vázal </w:t>
            </w:r>
            <w:r>
              <w:t>50</w:t>
            </w:r>
            <w:r w:rsidR="00101B2D">
              <w:t xml:space="preserve"> </w:t>
            </w:r>
            <w:r>
              <w:t>%</w:t>
            </w:r>
          </w:p>
        </w:tc>
      </w:tr>
      <w:tr w:rsidR="00891D2C" w:rsidRPr="00891D2C" w14:paraId="133F4BC0" w14:textId="77777777" w:rsidTr="00C833A8">
        <w:trPr>
          <w:trHeight w:val="23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14E794AC"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76D46CB"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7E49C03D" w14:textId="77777777" w:rsidR="00891D2C" w:rsidRPr="00891D2C" w:rsidRDefault="00891D2C" w:rsidP="00891D2C">
            <w:pPr>
              <w:jc w:val="both"/>
              <w:textAlignment w:val="baseline"/>
              <w:rPr>
                <w:rFonts w:ascii="Segoe UI" w:hAnsi="Segoe UI" w:cs="Segoe UI"/>
                <w:sz w:val="18"/>
                <w:szCs w:val="18"/>
              </w:rPr>
            </w:pPr>
            <w:r w:rsidRPr="00891D2C">
              <w:rPr>
                <w:b/>
                <w:bCs/>
              </w:rPr>
              <w:t>Stručná anotace předmětu</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6E60ECE7"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28CC772" w14:textId="77777777" w:rsidTr="00AB6B76">
        <w:trPr>
          <w:trHeight w:val="3278"/>
        </w:trPr>
        <w:tc>
          <w:tcPr>
            <w:tcW w:w="9840" w:type="dxa"/>
            <w:gridSpan w:val="8"/>
            <w:tcBorders>
              <w:top w:val="nil"/>
              <w:left w:val="single" w:sz="6" w:space="0" w:color="000000"/>
              <w:bottom w:val="single" w:sz="12" w:space="0" w:color="000000"/>
              <w:right w:val="single" w:sz="6" w:space="0" w:color="000000"/>
            </w:tcBorders>
            <w:shd w:val="clear" w:color="auto" w:fill="auto"/>
            <w:hideMark/>
          </w:tcPr>
          <w:p w14:paraId="56418A60" w14:textId="36922080" w:rsidR="00891D2C" w:rsidRPr="00891D2C" w:rsidRDefault="00891D2C" w:rsidP="00891D2C">
            <w:pPr>
              <w:jc w:val="both"/>
              <w:textAlignment w:val="baseline"/>
              <w:rPr>
                <w:rFonts w:ascii="Segoe UI" w:hAnsi="Segoe UI" w:cs="Segoe UI"/>
                <w:sz w:val="18"/>
                <w:szCs w:val="18"/>
              </w:rPr>
            </w:pPr>
            <w:r w:rsidRPr="00891D2C">
              <w:t xml:space="preserve">Cílem předmětu je seznámit studenty s oborem </w:t>
            </w:r>
            <w:proofErr w:type="spellStart"/>
            <w:r w:rsidRPr="00891D2C">
              <w:t>Imerzivní</w:t>
            </w:r>
            <w:proofErr w:type="spellEnd"/>
            <w:r w:rsidRPr="00891D2C">
              <w:t xml:space="preserve"> technologie a se současnými trendy a tendencemi v ČR a zahraničí. </w:t>
            </w:r>
            <w:r w:rsidRPr="00891D2C">
              <w:rPr>
                <w:color w:val="222222"/>
                <w:shd w:val="clear" w:color="auto" w:fill="FFFFFF"/>
              </w:rPr>
              <w:t xml:space="preserve">Studenti se nejprve seznámí se základními termíny, technologiemi a postupy a získají přehled o praktických příkladech </w:t>
            </w:r>
            <w:r w:rsidR="00C833A8">
              <w:rPr>
                <w:color w:val="222222"/>
                <w:shd w:val="clear" w:color="auto" w:fill="FFFFFF"/>
              </w:rPr>
              <w:br/>
            </w:r>
            <w:r w:rsidRPr="00891D2C">
              <w:rPr>
                <w:color w:val="222222"/>
                <w:shd w:val="clear" w:color="auto" w:fill="FFFFFF"/>
              </w:rPr>
              <w:t xml:space="preserve">v ČR i zahraničí. Technický aspekt předmětu se zaměří na základní principy a techniky </w:t>
            </w:r>
            <w:proofErr w:type="spellStart"/>
            <w:r w:rsidRPr="00891D2C">
              <w:rPr>
                <w:color w:val="222222"/>
                <w:shd w:val="clear" w:color="auto" w:fill="FFFFFF"/>
              </w:rPr>
              <w:t>imerzivní</w:t>
            </w:r>
            <w:proofErr w:type="spellEnd"/>
            <w:r w:rsidRPr="00891D2C">
              <w:rPr>
                <w:color w:val="222222"/>
                <w:shd w:val="clear" w:color="auto" w:fill="FFFFFF"/>
              </w:rPr>
              <w:t xml:space="preserve"> tvorby.  Praktická tvorba bude zaměřená na tvorbu </w:t>
            </w:r>
            <w:proofErr w:type="spellStart"/>
            <w:r w:rsidRPr="00891D2C">
              <w:rPr>
                <w:color w:val="222222"/>
                <w:shd w:val="clear" w:color="auto" w:fill="FFFFFF"/>
              </w:rPr>
              <w:t>imerzivního</w:t>
            </w:r>
            <w:proofErr w:type="spellEnd"/>
            <w:r w:rsidRPr="00891D2C">
              <w:rPr>
                <w:color w:val="222222"/>
                <w:shd w:val="clear" w:color="auto" w:fill="FFFFFF"/>
              </w:rPr>
              <w:t xml:space="preserve"> obsahu a následného zpracování do funkční podoby. Součástí výuky bude představení softwarů i možností práce s daty a jejich následnému ukládání a další manipulaci. </w:t>
            </w:r>
            <w:r w:rsidRPr="00891D2C">
              <w:t xml:space="preserve">Studenti získají potřebné zázemí pro rozvoj a budoucí působení na projektech zaměřených na </w:t>
            </w:r>
            <w:proofErr w:type="spellStart"/>
            <w:r w:rsidRPr="00891D2C">
              <w:t>imerzivní</w:t>
            </w:r>
            <w:proofErr w:type="spellEnd"/>
            <w:r w:rsidRPr="00891D2C">
              <w:t xml:space="preserve"> obsah. </w:t>
            </w:r>
          </w:p>
          <w:p w14:paraId="2B665A4B" w14:textId="77777777" w:rsidR="00891D2C" w:rsidRPr="00891D2C" w:rsidRDefault="00891D2C" w:rsidP="00891D2C">
            <w:pPr>
              <w:jc w:val="both"/>
              <w:textAlignment w:val="baseline"/>
              <w:rPr>
                <w:rFonts w:ascii="Segoe UI" w:hAnsi="Segoe UI" w:cs="Segoe UI"/>
                <w:sz w:val="18"/>
                <w:szCs w:val="18"/>
              </w:rPr>
            </w:pPr>
            <w:r w:rsidRPr="00891D2C">
              <w:t> </w:t>
            </w:r>
          </w:p>
          <w:p w14:paraId="10A2CBC9" w14:textId="77777777" w:rsidR="00891D2C" w:rsidRPr="00891D2C" w:rsidRDefault="00891D2C" w:rsidP="00CB0738">
            <w:pPr>
              <w:numPr>
                <w:ilvl w:val="0"/>
                <w:numId w:val="171"/>
              </w:numPr>
              <w:ind w:left="360" w:firstLine="0"/>
              <w:jc w:val="both"/>
              <w:textAlignment w:val="baseline"/>
              <w:rPr>
                <w:sz w:val="22"/>
                <w:szCs w:val="22"/>
              </w:rPr>
            </w:pPr>
            <w:r w:rsidRPr="00891D2C">
              <w:t xml:space="preserve">Úvod do </w:t>
            </w:r>
            <w:proofErr w:type="spellStart"/>
            <w:r w:rsidRPr="00891D2C">
              <w:t>imerzivní</w:t>
            </w:r>
            <w:proofErr w:type="spellEnd"/>
            <w:r w:rsidRPr="00891D2C">
              <w:t xml:space="preserve"> technologie. </w:t>
            </w:r>
          </w:p>
          <w:p w14:paraId="50709E02" w14:textId="77777777" w:rsidR="00891D2C" w:rsidRPr="00891D2C" w:rsidRDefault="00891D2C" w:rsidP="00CB0738">
            <w:pPr>
              <w:numPr>
                <w:ilvl w:val="0"/>
                <w:numId w:val="172"/>
              </w:numPr>
              <w:ind w:left="360" w:firstLine="0"/>
              <w:jc w:val="both"/>
              <w:textAlignment w:val="baseline"/>
              <w:rPr>
                <w:sz w:val="22"/>
                <w:szCs w:val="22"/>
              </w:rPr>
            </w:pPr>
            <w:r w:rsidRPr="00891D2C">
              <w:t xml:space="preserve">Analýza </w:t>
            </w:r>
            <w:proofErr w:type="spellStart"/>
            <w:r w:rsidRPr="00891D2C">
              <w:t>imerzivních</w:t>
            </w:r>
            <w:proofErr w:type="spellEnd"/>
            <w:r w:rsidRPr="00891D2C">
              <w:t xml:space="preserve"> přístupů a škály využití </w:t>
            </w:r>
          </w:p>
          <w:p w14:paraId="0B6A9137" w14:textId="77777777" w:rsidR="00891D2C" w:rsidRPr="00891D2C" w:rsidRDefault="00891D2C" w:rsidP="00CB0738">
            <w:pPr>
              <w:numPr>
                <w:ilvl w:val="0"/>
                <w:numId w:val="173"/>
              </w:numPr>
              <w:ind w:left="360" w:firstLine="0"/>
              <w:jc w:val="both"/>
              <w:textAlignment w:val="baseline"/>
              <w:rPr>
                <w:sz w:val="22"/>
                <w:szCs w:val="22"/>
              </w:rPr>
            </w:pPr>
            <w:r w:rsidRPr="00891D2C">
              <w:t xml:space="preserve">Technologické principy a postupy u </w:t>
            </w:r>
            <w:proofErr w:type="spellStart"/>
            <w:r w:rsidRPr="00891D2C">
              <w:t>imerzivní</w:t>
            </w:r>
            <w:proofErr w:type="spellEnd"/>
            <w:r w:rsidRPr="00891D2C">
              <w:t xml:space="preserve"> tvorby </w:t>
            </w:r>
          </w:p>
          <w:p w14:paraId="1251A055" w14:textId="77777777" w:rsidR="00891D2C" w:rsidRPr="00891D2C" w:rsidRDefault="00891D2C" w:rsidP="00CB0738">
            <w:pPr>
              <w:numPr>
                <w:ilvl w:val="0"/>
                <w:numId w:val="174"/>
              </w:numPr>
              <w:ind w:left="360" w:firstLine="0"/>
              <w:jc w:val="both"/>
              <w:textAlignment w:val="baseline"/>
              <w:rPr>
                <w:sz w:val="22"/>
                <w:szCs w:val="22"/>
              </w:rPr>
            </w:pPr>
            <w:r w:rsidRPr="00891D2C">
              <w:t xml:space="preserve">Specifika </w:t>
            </w:r>
            <w:proofErr w:type="spellStart"/>
            <w:r w:rsidRPr="00891D2C">
              <w:t>imerzivní</w:t>
            </w:r>
            <w:proofErr w:type="spellEnd"/>
            <w:r w:rsidRPr="00891D2C">
              <w:t xml:space="preserve"> tvorby v oblasti umění a kulturně kreativních průmyslech </w:t>
            </w:r>
          </w:p>
          <w:p w14:paraId="60809CF1" w14:textId="77777777" w:rsidR="00891D2C" w:rsidRPr="00891D2C" w:rsidRDefault="00891D2C" w:rsidP="00891D2C">
            <w:pPr>
              <w:jc w:val="both"/>
              <w:textAlignment w:val="baseline"/>
              <w:rPr>
                <w:rFonts w:ascii="Segoe UI" w:hAnsi="Segoe UI" w:cs="Segoe UI"/>
                <w:sz w:val="18"/>
                <w:szCs w:val="18"/>
              </w:rPr>
            </w:pPr>
            <w:r w:rsidRPr="00891D2C">
              <w:t> </w:t>
            </w:r>
          </w:p>
          <w:p w14:paraId="5E7390F4" w14:textId="4F788D88" w:rsidR="00891D2C" w:rsidRPr="00891D2C" w:rsidRDefault="00891D2C" w:rsidP="00891D2C">
            <w:pPr>
              <w:jc w:val="both"/>
              <w:textAlignment w:val="baseline"/>
              <w:rPr>
                <w:rFonts w:ascii="Segoe UI" w:hAnsi="Segoe UI" w:cs="Segoe UI"/>
                <w:sz w:val="18"/>
                <w:szCs w:val="18"/>
              </w:rPr>
            </w:pPr>
            <w:r w:rsidRPr="00891D2C">
              <w:t xml:space="preserve">Student se orientuje v oblasti </w:t>
            </w:r>
            <w:proofErr w:type="spellStart"/>
            <w:r w:rsidRPr="00891D2C">
              <w:t>imerzivních</w:t>
            </w:r>
            <w:proofErr w:type="spellEnd"/>
            <w:r w:rsidRPr="00891D2C">
              <w:t xml:space="preserve"> technologií, je schopen kriticky vyhodnotit možnosti, příležitosti a také potřebnou metodu a technologii pro vytvoření </w:t>
            </w:r>
            <w:proofErr w:type="spellStart"/>
            <w:r w:rsidRPr="00891D2C">
              <w:t>imerzivního</w:t>
            </w:r>
            <w:proofErr w:type="spellEnd"/>
            <w:r w:rsidRPr="00891D2C">
              <w:t xml:space="preserve"> obsahu. Získá přehled ve světě </w:t>
            </w:r>
            <w:proofErr w:type="spellStart"/>
            <w:r w:rsidRPr="00891D2C">
              <w:t>imerzivních</w:t>
            </w:r>
            <w:proofErr w:type="spellEnd"/>
            <w:r w:rsidRPr="00891D2C">
              <w:t xml:space="preserve"> technologií a potřebné zázemí pro rozvoj a budoucí působení na projektech zaměřených na </w:t>
            </w:r>
            <w:proofErr w:type="spellStart"/>
            <w:r w:rsidRPr="00891D2C">
              <w:t>imerzivní</w:t>
            </w:r>
            <w:proofErr w:type="spellEnd"/>
            <w:r w:rsidRPr="00891D2C">
              <w:t xml:space="preserve"> obsah. </w:t>
            </w:r>
          </w:p>
        </w:tc>
      </w:tr>
      <w:tr w:rsidR="00891D2C" w:rsidRPr="00891D2C" w14:paraId="56902B14" w14:textId="77777777" w:rsidTr="00311B61">
        <w:trPr>
          <w:trHeight w:val="255"/>
        </w:trPr>
        <w:tc>
          <w:tcPr>
            <w:tcW w:w="3645" w:type="dxa"/>
            <w:gridSpan w:val="2"/>
            <w:tcBorders>
              <w:top w:val="nil"/>
              <w:left w:val="single" w:sz="6" w:space="0" w:color="000000"/>
              <w:bottom w:val="single" w:sz="6" w:space="0" w:color="000000"/>
              <w:right w:val="single" w:sz="6" w:space="0" w:color="000000"/>
            </w:tcBorders>
            <w:shd w:val="clear" w:color="auto" w:fill="F7CAAC"/>
            <w:hideMark/>
          </w:tcPr>
          <w:p w14:paraId="3DCC1BFC" w14:textId="77777777" w:rsidR="00891D2C" w:rsidRPr="00891D2C" w:rsidRDefault="00891D2C" w:rsidP="00891D2C">
            <w:pPr>
              <w:jc w:val="both"/>
              <w:textAlignment w:val="baseline"/>
              <w:rPr>
                <w:rFonts w:ascii="Segoe UI" w:hAnsi="Segoe UI" w:cs="Segoe UI"/>
                <w:sz w:val="18"/>
                <w:szCs w:val="18"/>
              </w:rPr>
            </w:pPr>
            <w:r w:rsidRPr="00891D2C">
              <w:rPr>
                <w:b/>
                <w:bCs/>
              </w:rPr>
              <w:t>Studijní literatura a studijní pomůcky</w:t>
            </w:r>
            <w:r w:rsidRPr="00891D2C">
              <w:t> </w:t>
            </w:r>
          </w:p>
        </w:tc>
        <w:tc>
          <w:tcPr>
            <w:tcW w:w="6195" w:type="dxa"/>
            <w:gridSpan w:val="6"/>
            <w:tcBorders>
              <w:top w:val="nil"/>
              <w:left w:val="single" w:sz="6" w:space="0" w:color="000000"/>
              <w:bottom w:val="nil"/>
              <w:right w:val="single" w:sz="6" w:space="0" w:color="000000"/>
            </w:tcBorders>
            <w:shd w:val="clear" w:color="auto" w:fill="auto"/>
            <w:hideMark/>
          </w:tcPr>
          <w:p w14:paraId="5A5A5588"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18DE27D2" w14:textId="77777777" w:rsidTr="00311B61">
        <w:trPr>
          <w:trHeight w:val="1485"/>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73D194F3" w14:textId="77777777" w:rsidR="00891D2C" w:rsidRPr="00891D2C" w:rsidRDefault="00891D2C" w:rsidP="00891D2C">
            <w:pPr>
              <w:jc w:val="both"/>
              <w:textAlignment w:val="baseline"/>
              <w:rPr>
                <w:rFonts w:ascii="Segoe UI" w:hAnsi="Segoe UI" w:cs="Segoe UI"/>
                <w:sz w:val="18"/>
                <w:szCs w:val="18"/>
              </w:rPr>
            </w:pPr>
            <w:r w:rsidRPr="00891D2C">
              <w:rPr>
                <w:b/>
                <w:bCs/>
              </w:rPr>
              <w:t>Povinná:</w:t>
            </w:r>
            <w:r w:rsidRPr="00891D2C">
              <w:t> </w:t>
            </w:r>
          </w:p>
          <w:p w14:paraId="74B488B1" w14:textId="1E2F98B1" w:rsidR="00891D2C" w:rsidRPr="00891D2C" w:rsidRDefault="00891D2C" w:rsidP="00891D2C">
            <w:pPr>
              <w:jc w:val="both"/>
              <w:textAlignment w:val="baseline"/>
              <w:rPr>
                <w:rFonts w:ascii="Segoe UI" w:hAnsi="Segoe UI" w:cs="Segoe UI"/>
                <w:sz w:val="18"/>
                <w:szCs w:val="18"/>
              </w:rPr>
            </w:pPr>
            <w:r w:rsidRPr="00891D2C">
              <w:rPr>
                <w:shd w:val="clear" w:color="auto" w:fill="FFFFFF"/>
              </w:rPr>
              <w:t xml:space="preserve">BAILENSON Jeremy. </w:t>
            </w:r>
            <w:proofErr w:type="spellStart"/>
            <w:r w:rsidRPr="00891D2C">
              <w:rPr>
                <w:i/>
                <w:iCs/>
                <w:shd w:val="clear" w:color="auto" w:fill="FFFFFF"/>
              </w:rPr>
              <w:t>Experience</w:t>
            </w:r>
            <w:proofErr w:type="spellEnd"/>
            <w:r w:rsidRPr="00891D2C">
              <w:rPr>
                <w:i/>
                <w:iCs/>
                <w:shd w:val="clear" w:color="auto" w:fill="FFFFFF"/>
              </w:rPr>
              <w:t xml:space="preserve"> on </w:t>
            </w:r>
            <w:proofErr w:type="spellStart"/>
            <w:r w:rsidRPr="00891D2C">
              <w:rPr>
                <w:i/>
                <w:iCs/>
                <w:shd w:val="clear" w:color="auto" w:fill="FFFFFF"/>
              </w:rPr>
              <w:t>Demand</w:t>
            </w:r>
            <w:proofErr w:type="spellEnd"/>
            <w:r w:rsidRPr="00891D2C">
              <w:rPr>
                <w:i/>
                <w:iCs/>
                <w:shd w:val="clear" w:color="auto" w:fill="FFFFFF"/>
              </w:rPr>
              <w:t xml:space="preserve">: </w:t>
            </w:r>
            <w:proofErr w:type="spellStart"/>
            <w:r w:rsidRPr="00891D2C">
              <w:rPr>
                <w:i/>
                <w:iCs/>
                <w:shd w:val="clear" w:color="auto" w:fill="FFFFFF"/>
              </w:rPr>
              <w:t>What</w:t>
            </w:r>
            <w:proofErr w:type="spellEnd"/>
            <w:r w:rsidRPr="00891D2C">
              <w:rPr>
                <w:i/>
                <w:iCs/>
                <w:shd w:val="clear" w:color="auto" w:fill="FFFFFF"/>
              </w:rPr>
              <w:t xml:space="preserve"> </w:t>
            </w:r>
            <w:proofErr w:type="spellStart"/>
            <w:r w:rsidRPr="00891D2C">
              <w:rPr>
                <w:i/>
                <w:iCs/>
                <w:shd w:val="clear" w:color="auto" w:fill="FFFFFF"/>
              </w:rPr>
              <w:t>Virtual</w:t>
            </w:r>
            <w:proofErr w:type="spellEnd"/>
            <w:r w:rsidRPr="00891D2C">
              <w:rPr>
                <w:i/>
                <w:iCs/>
                <w:shd w:val="clear" w:color="auto" w:fill="FFFFFF"/>
              </w:rPr>
              <w:t xml:space="preserve"> Reality </w:t>
            </w:r>
            <w:proofErr w:type="spellStart"/>
            <w:r w:rsidRPr="00891D2C">
              <w:rPr>
                <w:i/>
                <w:iCs/>
                <w:shd w:val="clear" w:color="auto" w:fill="FFFFFF"/>
              </w:rPr>
              <w:t>Is</w:t>
            </w:r>
            <w:proofErr w:type="spellEnd"/>
            <w:r w:rsidRPr="00891D2C">
              <w:rPr>
                <w:i/>
                <w:iCs/>
                <w:shd w:val="clear" w:color="auto" w:fill="FFFFFF"/>
              </w:rPr>
              <w:t xml:space="preserve">, </w:t>
            </w:r>
            <w:proofErr w:type="spellStart"/>
            <w:r w:rsidRPr="00891D2C">
              <w:rPr>
                <w:i/>
                <w:iCs/>
                <w:shd w:val="clear" w:color="auto" w:fill="FFFFFF"/>
              </w:rPr>
              <w:t>How</w:t>
            </w:r>
            <w:proofErr w:type="spellEnd"/>
            <w:r w:rsidRPr="00891D2C">
              <w:rPr>
                <w:i/>
                <w:iCs/>
                <w:shd w:val="clear" w:color="auto" w:fill="FFFFFF"/>
              </w:rPr>
              <w:t xml:space="preserve"> It Works, and </w:t>
            </w:r>
            <w:proofErr w:type="spellStart"/>
            <w:r w:rsidRPr="00891D2C">
              <w:rPr>
                <w:i/>
                <w:iCs/>
                <w:shd w:val="clear" w:color="auto" w:fill="FFFFFF"/>
              </w:rPr>
              <w:t>What</w:t>
            </w:r>
            <w:proofErr w:type="spellEnd"/>
            <w:r w:rsidRPr="00891D2C">
              <w:rPr>
                <w:i/>
                <w:iCs/>
                <w:shd w:val="clear" w:color="auto" w:fill="FFFFFF"/>
              </w:rPr>
              <w:t xml:space="preserve"> It </w:t>
            </w:r>
            <w:proofErr w:type="spellStart"/>
            <w:r w:rsidRPr="00891D2C">
              <w:rPr>
                <w:i/>
                <w:iCs/>
                <w:shd w:val="clear" w:color="auto" w:fill="FFFFFF"/>
              </w:rPr>
              <w:t>Can</w:t>
            </w:r>
            <w:proofErr w:type="spellEnd"/>
            <w:r w:rsidRPr="00891D2C">
              <w:rPr>
                <w:i/>
                <w:iCs/>
                <w:shd w:val="clear" w:color="auto" w:fill="FFFFFF"/>
              </w:rPr>
              <w:t xml:space="preserve"> Do</w:t>
            </w:r>
            <w:r w:rsidRPr="00891D2C">
              <w:rPr>
                <w:shd w:val="clear" w:color="auto" w:fill="FFFFFF"/>
              </w:rPr>
              <w:t xml:space="preserve">. USA: W. W. </w:t>
            </w:r>
            <w:proofErr w:type="spellStart"/>
            <w:r w:rsidRPr="00891D2C">
              <w:rPr>
                <w:shd w:val="clear" w:color="auto" w:fill="FFFFFF"/>
              </w:rPr>
              <w:t>Norton</w:t>
            </w:r>
            <w:proofErr w:type="spellEnd"/>
            <w:r w:rsidRPr="00891D2C">
              <w:rPr>
                <w:shd w:val="clear" w:color="auto" w:fill="FFFFFF"/>
              </w:rPr>
              <w:t xml:space="preserve"> &amp; </w:t>
            </w:r>
            <w:proofErr w:type="spellStart"/>
            <w:r w:rsidRPr="00891D2C">
              <w:rPr>
                <w:shd w:val="clear" w:color="auto" w:fill="FFFFFF"/>
              </w:rPr>
              <w:t>Company</w:t>
            </w:r>
            <w:proofErr w:type="spellEnd"/>
            <w:r w:rsidRPr="00891D2C">
              <w:rPr>
                <w:shd w:val="clear" w:color="auto" w:fill="FFFFFF"/>
              </w:rPr>
              <w:t xml:space="preserve"> 2018. ISBN 0393253694</w:t>
            </w:r>
            <w:r w:rsidR="00494B34">
              <w:rPr>
                <w:shd w:val="clear" w:color="auto" w:fill="FFFFFF"/>
              </w:rPr>
              <w:t>.</w:t>
            </w:r>
            <w:r w:rsidRPr="00891D2C">
              <w:t> </w:t>
            </w:r>
          </w:p>
          <w:p w14:paraId="0C734E91" w14:textId="77777777" w:rsidR="00494B34" w:rsidRDefault="00891D2C" w:rsidP="005723E9">
            <w:pPr>
              <w:jc w:val="both"/>
              <w:textAlignment w:val="baseline"/>
              <w:rPr>
                <w:shd w:val="clear" w:color="auto" w:fill="FFFFFF"/>
              </w:rPr>
            </w:pPr>
            <w:r w:rsidRPr="00891D2C">
              <w:rPr>
                <w:shd w:val="clear" w:color="auto" w:fill="FFFFFF"/>
              </w:rPr>
              <w:t xml:space="preserve">JARON </w:t>
            </w:r>
            <w:proofErr w:type="spellStart"/>
            <w:r w:rsidRPr="00891D2C">
              <w:rPr>
                <w:shd w:val="clear" w:color="auto" w:fill="FFFFFF"/>
              </w:rPr>
              <w:t>Lanier</w:t>
            </w:r>
            <w:proofErr w:type="spellEnd"/>
            <w:r w:rsidRPr="00891D2C">
              <w:rPr>
                <w:shd w:val="clear" w:color="auto" w:fill="FFFFFF"/>
              </w:rPr>
              <w:t xml:space="preserve">. </w:t>
            </w:r>
            <w:proofErr w:type="spellStart"/>
            <w:r w:rsidRPr="00891D2C">
              <w:rPr>
                <w:i/>
                <w:iCs/>
                <w:shd w:val="clear" w:color="auto" w:fill="FFFFFF"/>
              </w:rPr>
              <w:t>Dawn</w:t>
            </w:r>
            <w:proofErr w:type="spellEnd"/>
            <w:r w:rsidRPr="00891D2C">
              <w:rPr>
                <w:i/>
                <w:iCs/>
                <w:shd w:val="clear" w:color="auto" w:fill="FFFFFF"/>
              </w:rPr>
              <w:t xml:space="preserve"> </w:t>
            </w:r>
            <w:proofErr w:type="spellStart"/>
            <w:r w:rsidRPr="00891D2C">
              <w:rPr>
                <w:i/>
                <w:iCs/>
                <w:shd w:val="clear" w:color="auto" w:fill="FFFFFF"/>
              </w:rPr>
              <w:t>of</w:t>
            </w:r>
            <w:proofErr w:type="spellEnd"/>
            <w:r w:rsidRPr="00891D2C">
              <w:rPr>
                <w:i/>
                <w:iCs/>
                <w:shd w:val="clear" w:color="auto" w:fill="FFFFFF"/>
              </w:rPr>
              <w:t xml:space="preserve"> </w:t>
            </w:r>
            <w:proofErr w:type="spellStart"/>
            <w:r w:rsidRPr="00891D2C">
              <w:rPr>
                <w:i/>
                <w:iCs/>
                <w:shd w:val="clear" w:color="auto" w:fill="FFFFFF"/>
              </w:rPr>
              <w:t>the</w:t>
            </w:r>
            <w:proofErr w:type="spellEnd"/>
            <w:r w:rsidRPr="00891D2C">
              <w:rPr>
                <w:i/>
                <w:iCs/>
                <w:shd w:val="clear" w:color="auto" w:fill="FFFFFF"/>
              </w:rPr>
              <w:t xml:space="preserve"> New </w:t>
            </w:r>
            <w:proofErr w:type="spellStart"/>
            <w:r w:rsidRPr="00891D2C">
              <w:rPr>
                <w:i/>
                <w:iCs/>
                <w:shd w:val="clear" w:color="auto" w:fill="FFFFFF"/>
              </w:rPr>
              <w:t>Everything</w:t>
            </w:r>
            <w:proofErr w:type="spellEnd"/>
            <w:r w:rsidRPr="00891D2C">
              <w:rPr>
                <w:i/>
                <w:iCs/>
                <w:shd w:val="clear" w:color="auto" w:fill="FFFFFF"/>
              </w:rPr>
              <w:t xml:space="preserve">: A </w:t>
            </w:r>
            <w:proofErr w:type="spellStart"/>
            <w:r w:rsidRPr="00891D2C">
              <w:rPr>
                <w:i/>
                <w:iCs/>
                <w:shd w:val="clear" w:color="auto" w:fill="FFFFFF"/>
              </w:rPr>
              <w:t>Journey</w:t>
            </w:r>
            <w:proofErr w:type="spellEnd"/>
            <w:r w:rsidRPr="00891D2C">
              <w:rPr>
                <w:i/>
                <w:iCs/>
                <w:shd w:val="clear" w:color="auto" w:fill="FFFFFF"/>
              </w:rPr>
              <w:t xml:space="preserve"> </w:t>
            </w:r>
            <w:proofErr w:type="spellStart"/>
            <w:r w:rsidRPr="00891D2C">
              <w:rPr>
                <w:i/>
                <w:iCs/>
                <w:shd w:val="clear" w:color="auto" w:fill="FFFFFF"/>
              </w:rPr>
              <w:t>Through</w:t>
            </w:r>
            <w:proofErr w:type="spellEnd"/>
            <w:r w:rsidRPr="00891D2C">
              <w:rPr>
                <w:i/>
                <w:iCs/>
                <w:shd w:val="clear" w:color="auto" w:fill="FFFFFF"/>
              </w:rPr>
              <w:t xml:space="preserve"> </w:t>
            </w:r>
            <w:proofErr w:type="spellStart"/>
            <w:r w:rsidRPr="00891D2C">
              <w:rPr>
                <w:i/>
                <w:iCs/>
                <w:shd w:val="clear" w:color="auto" w:fill="FFFFFF"/>
              </w:rPr>
              <w:t>Virtual</w:t>
            </w:r>
            <w:proofErr w:type="spellEnd"/>
            <w:r w:rsidRPr="00891D2C">
              <w:rPr>
                <w:i/>
                <w:iCs/>
                <w:shd w:val="clear" w:color="auto" w:fill="FFFFFF"/>
              </w:rPr>
              <w:t xml:space="preserve"> Reality</w:t>
            </w:r>
            <w:r w:rsidRPr="00891D2C">
              <w:rPr>
                <w:shd w:val="clear" w:color="auto" w:fill="FFFFFF"/>
              </w:rPr>
              <w:t xml:space="preserve">. USA: </w:t>
            </w:r>
            <w:proofErr w:type="spellStart"/>
            <w:r w:rsidRPr="00891D2C">
              <w:rPr>
                <w:shd w:val="clear" w:color="auto" w:fill="FFFFFF"/>
              </w:rPr>
              <w:t>Bodley</w:t>
            </w:r>
            <w:proofErr w:type="spellEnd"/>
            <w:r w:rsidRPr="00891D2C">
              <w:rPr>
                <w:shd w:val="clear" w:color="auto" w:fill="FFFFFF"/>
              </w:rPr>
              <w:t xml:space="preserve"> </w:t>
            </w:r>
            <w:proofErr w:type="spellStart"/>
            <w:r w:rsidRPr="00891D2C">
              <w:rPr>
                <w:shd w:val="clear" w:color="auto" w:fill="FFFFFF"/>
              </w:rPr>
              <w:t>Head</w:t>
            </w:r>
            <w:proofErr w:type="spellEnd"/>
            <w:r w:rsidRPr="00891D2C">
              <w:rPr>
                <w:shd w:val="clear" w:color="auto" w:fill="FFFFFF"/>
              </w:rPr>
              <w:t xml:space="preserve"> 2017. </w:t>
            </w:r>
          </w:p>
          <w:p w14:paraId="05A56226" w14:textId="77777777" w:rsidR="00DC3670" w:rsidRDefault="00891D2C" w:rsidP="005723E9">
            <w:pPr>
              <w:jc w:val="both"/>
              <w:textAlignment w:val="baseline"/>
            </w:pPr>
            <w:r w:rsidRPr="00891D2C">
              <w:rPr>
                <w:shd w:val="clear" w:color="auto" w:fill="FFFFFF"/>
              </w:rPr>
              <w:t>ISBN 1847923526</w:t>
            </w:r>
            <w:r w:rsidR="00494B34">
              <w:rPr>
                <w:shd w:val="clear" w:color="auto" w:fill="FFFFFF"/>
              </w:rPr>
              <w:t>.</w:t>
            </w:r>
            <w:r w:rsidRPr="00891D2C">
              <w:t> </w:t>
            </w:r>
          </w:p>
          <w:p w14:paraId="4EDC0FAA" w14:textId="1D14E7E8" w:rsidR="005723E9" w:rsidRPr="00DC3670" w:rsidRDefault="00DC3670" w:rsidP="005723E9">
            <w:pPr>
              <w:jc w:val="both"/>
              <w:textAlignment w:val="baseline"/>
              <w:rPr>
                <w:b/>
                <w:shd w:val="clear" w:color="auto" w:fill="FFFFFF"/>
              </w:rPr>
            </w:pPr>
            <w:r w:rsidRPr="00311B61">
              <w:rPr>
                <w:b/>
                <w:shd w:val="clear" w:color="auto" w:fill="FFFFFF"/>
              </w:rPr>
              <w:t>Doporučená:</w:t>
            </w:r>
          </w:p>
          <w:p w14:paraId="77F1F8AE" w14:textId="3E99D409" w:rsidR="00891D2C" w:rsidRPr="00891D2C" w:rsidRDefault="005723E9">
            <w:pPr>
              <w:jc w:val="both"/>
              <w:textAlignment w:val="baseline"/>
              <w:rPr>
                <w:rFonts w:ascii="Segoe UI" w:hAnsi="Segoe UI" w:cs="Segoe UI"/>
                <w:sz w:val="18"/>
                <w:szCs w:val="18"/>
              </w:rPr>
            </w:pPr>
            <w:r w:rsidRPr="00891D2C">
              <w:rPr>
                <w:shd w:val="clear" w:color="auto" w:fill="FFFFFF"/>
              </w:rPr>
              <w:t xml:space="preserve">SCOBLE Robert a </w:t>
            </w:r>
            <w:proofErr w:type="spellStart"/>
            <w:r w:rsidRPr="00891D2C">
              <w:rPr>
                <w:shd w:val="clear" w:color="auto" w:fill="FFFFFF"/>
              </w:rPr>
              <w:t>Israel</w:t>
            </w:r>
            <w:proofErr w:type="spellEnd"/>
            <w:r w:rsidRPr="00891D2C">
              <w:rPr>
                <w:shd w:val="clear" w:color="auto" w:fill="FFFFFF"/>
              </w:rPr>
              <w:t xml:space="preserve"> SHEL. </w:t>
            </w:r>
            <w:proofErr w:type="spellStart"/>
            <w:r w:rsidRPr="00891D2C">
              <w:rPr>
                <w:i/>
                <w:iCs/>
                <w:shd w:val="clear" w:color="auto" w:fill="FFFFFF"/>
              </w:rPr>
              <w:t>The</w:t>
            </w:r>
            <w:proofErr w:type="spellEnd"/>
            <w:r w:rsidRPr="00891D2C">
              <w:rPr>
                <w:i/>
                <w:iCs/>
                <w:shd w:val="clear" w:color="auto" w:fill="FFFFFF"/>
              </w:rPr>
              <w:t xml:space="preserve"> </w:t>
            </w:r>
            <w:proofErr w:type="spellStart"/>
            <w:r w:rsidRPr="00891D2C">
              <w:rPr>
                <w:i/>
                <w:iCs/>
                <w:shd w:val="clear" w:color="auto" w:fill="FFFFFF"/>
              </w:rPr>
              <w:t>Fourth</w:t>
            </w:r>
            <w:proofErr w:type="spellEnd"/>
            <w:r w:rsidRPr="00891D2C">
              <w:rPr>
                <w:i/>
                <w:iCs/>
                <w:shd w:val="clear" w:color="auto" w:fill="FFFFFF"/>
              </w:rPr>
              <w:t xml:space="preserve"> </w:t>
            </w:r>
            <w:proofErr w:type="spellStart"/>
            <w:r w:rsidRPr="00891D2C">
              <w:rPr>
                <w:i/>
                <w:iCs/>
                <w:shd w:val="clear" w:color="auto" w:fill="FFFFFF"/>
              </w:rPr>
              <w:t>Transformation</w:t>
            </w:r>
            <w:proofErr w:type="spellEnd"/>
            <w:r w:rsidRPr="00891D2C">
              <w:rPr>
                <w:i/>
                <w:iCs/>
                <w:shd w:val="clear" w:color="auto" w:fill="FFFFFF"/>
              </w:rPr>
              <w:t xml:space="preserve">: </w:t>
            </w:r>
            <w:proofErr w:type="spellStart"/>
            <w:r w:rsidRPr="00891D2C">
              <w:rPr>
                <w:i/>
                <w:iCs/>
                <w:shd w:val="clear" w:color="auto" w:fill="FFFFFF"/>
              </w:rPr>
              <w:t>How</w:t>
            </w:r>
            <w:proofErr w:type="spellEnd"/>
            <w:r w:rsidRPr="00891D2C">
              <w:rPr>
                <w:i/>
                <w:iCs/>
                <w:shd w:val="clear" w:color="auto" w:fill="FFFFFF"/>
              </w:rPr>
              <w:t xml:space="preserve"> </w:t>
            </w:r>
            <w:proofErr w:type="spellStart"/>
            <w:r w:rsidRPr="00891D2C">
              <w:rPr>
                <w:i/>
                <w:iCs/>
                <w:shd w:val="clear" w:color="auto" w:fill="FFFFFF"/>
              </w:rPr>
              <w:t>Augmented</w:t>
            </w:r>
            <w:proofErr w:type="spellEnd"/>
            <w:r w:rsidRPr="00891D2C">
              <w:rPr>
                <w:i/>
                <w:iCs/>
                <w:shd w:val="clear" w:color="auto" w:fill="FFFFFF"/>
              </w:rPr>
              <w:t xml:space="preserve"> Reality &amp; </w:t>
            </w:r>
            <w:proofErr w:type="spellStart"/>
            <w:r w:rsidRPr="00891D2C">
              <w:rPr>
                <w:i/>
                <w:iCs/>
                <w:shd w:val="clear" w:color="auto" w:fill="FFFFFF"/>
              </w:rPr>
              <w:t>Artificial</w:t>
            </w:r>
            <w:proofErr w:type="spellEnd"/>
            <w:r w:rsidRPr="00891D2C">
              <w:rPr>
                <w:i/>
                <w:iCs/>
                <w:shd w:val="clear" w:color="auto" w:fill="FFFFFF"/>
              </w:rPr>
              <w:t xml:space="preserve"> </w:t>
            </w:r>
            <w:proofErr w:type="spellStart"/>
            <w:r w:rsidRPr="00891D2C">
              <w:rPr>
                <w:i/>
                <w:iCs/>
                <w:shd w:val="clear" w:color="auto" w:fill="FFFFFF"/>
              </w:rPr>
              <w:t>Intelligence</w:t>
            </w:r>
            <w:proofErr w:type="spellEnd"/>
            <w:r w:rsidRPr="00891D2C">
              <w:rPr>
                <w:i/>
                <w:iCs/>
                <w:shd w:val="clear" w:color="auto" w:fill="FFFFFF"/>
              </w:rPr>
              <w:t xml:space="preserve"> </w:t>
            </w:r>
            <w:proofErr w:type="spellStart"/>
            <w:r w:rsidRPr="00891D2C">
              <w:rPr>
                <w:i/>
                <w:iCs/>
                <w:shd w:val="clear" w:color="auto" w:fill="FFFFFF"/>
              </w:rPr>
              <w:t>Will</w:t>
            </w:r>
            <w:proofErr w:type="spellEnd"/>
            <w:r w:rsidRPr="00891D2C">
              <w:rPr>
                <w:i/>
                <w:iCs/>
                <w:shd w:val="clear" w:color="auto" w:fill="FFFFFF"/>
              </w:rPr>
              <w:t xml:space="preserve"> </w:t>
            </w:r>
            <w:proofErr w:type="spellStart"/>
            <w:r w:rsidRPr="00891D2C">
              <w:rPr>
                <w:i/>
                <w:iCs/>
                <w:shd w:val="clear" w:color="auto" w:fill="FFFFFF"/>
              </w:rPr>
              <w:t>Change</w:t>
            </w:r>
            <w:proofErr w:type="spellEnd"/>
            <w:r w:rsidRPr="00891D2C">
              <w:rPr>
                <w:i/>
                <w:iCs/>
                <w:shd w:val="clear" w:color="auto" w:fill="FFFFFF"/>
              </w:rPr>
              <w:t xml:space="preserve"> </w:t>
            </w:r>
            <w:proofErr w:type="spellStart"/>
            <w:r w:rsidRPr="00891D2C">
              <w:rPr>
                <w:i/>
                <w:iCs/>
                <w:shd w:val="clear" w:color="auto" w:fill="FFFFFF"/>
              </w:rPr>
              <w:t>Everything</w:t>
            </w:r>
            <w:proofErr w:type="spellEnd"/>
            <w:r w:rsidRPr="00891D2C">
              <w:rPr>
                <w:shd w:val="clear" w:color="auto" w:fill="FFFFFF"/>
              </w:rPr>
              <w:t xml:space="preserve">. USA: </w:t>
            </w:r>
            <w:proofErr w:type="spellStart"/>
            <w:r w:rsidRPr="00891D2C">
              <w:rPr>
                <w:shd w:val="clear" w:color="auto" w:fill="FFFFFF"/>
              </w:rPr>
              <w:t>CreateSpace</w:t>
            </w:r>
            <w:proofErr w:type="spellEnd"/>
            <w:r w:rsidRPr="00891D2C">
              <w:rPr>
                <w:shd w:val="clear" w:color="auto" w:fill="FFFFFF"/>
              </w:rPr>
              <w:t xml:space="preserve"> Independent </w:t>
            </w:r>
            <w:proofErr w:type="spellStart"/>
            <w:r w:rsidRPr="00891D2C">
              <w:rPr>
                <w:shd w:val="clear" w:color="auto" w:fill="FFFFFF"/>
              </w:rPr>
              <w:t>Publishing</w:t>
            </w:r>
            <w:proofErr w:type="spellEnd"/>
            <w:r w:rsidRPr="00891D2C">
              <w:rPr>
                <w:shd w:val="clear" w:color="auto" w:fill="FFFFFF"/>
              </w:rPr>
              <w:t xml:space="preserve"> </w:t>
            </w:r>
            <w:proofErr w:type="spellStart"/>
            <w:r w:rsidRPr="00891D2C">
              <w:rPr>
                <w:shd w:val="clear" w:color="auto" w:fill="FFFFFF"/>
              </w:rPr>
              <w:t>Platform</w:t>
            </w:r>
            <w:proofErr w:type="spellEnd"/>
            <w:r w:rsidRPr="00891D2C">
              <w:rPr>
                <w:shd w:val="clear" w:color="auto" w:fill="FFFFFF"/>
              </w:rPr>
              <w:t xml:space="preserve"> 2016. ISBN 1539894444</w:t>
            </w:r>
            <w:r w:rsidR="00494B34">
              <w:rPr>
                <w:shd w:val="clear" w:color="auto" w:fill="FFFFFF"/>
              </w:rPr>
              <w:t>.</w:t>
            </w:r>
            <w:r w:rsidRPr="00891D2C">
              <w:t> </w:t>
            </w:r>
          </w:p>
        </w:tc>
      </w:tr>
    </w:tbl>
    <w:p w14:paraId="51ADC587" w14:textId="2EFFDF55" w:rsidR="009D4CE5" w:rsidRDefault="009D4CE5" w:rsidP="00415DA8">
      <w:r>
        <w:br w:type="page"/>
      </w:r>
    </w:p>
    <w:tbl>
      <w:tblPr>
        <w:tblW w:w="984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891D2C" w:rsidRPr="00891D2C" w14:paraId="44387233" w14:textId="77777777" w:rsidTr="00311B61">
        <w:tc>
          <w:tcPr>
            <w:tcW w:w="9840" w:type="dxa"/>
            <w:gridSpan w:val="8"/>
            <w:tcBorders>
              <w:top w:val="single" w:sz="6" w:space="0" w:color="000000"/>
              <w:left w:val="single" w:sz="6" w:space="0" w:color="000000"/>
              <w:bottom w:val="single" w:sz="6" w:space="0" w:color="000000"/>
              <w:right w:val="single" w:sz="6" w:space="0" w:color="000000"/>
            </w:tcBorders>
            <w:shd w:val="clear" w:color="auto" w:fill="BDD6EE"/>
            <w:hideMark/>
          </w:tcPr>
          <w:p w14:paraId="5F546876" w14:textId="2776CE3C" w:rsidR="00891D2C" w:rsidRPr="00891D2C" w:rsidRDefault="00A62FF0" w:rsidP="00891D2C">
            <w:pPr>
              <w:jc w:val="both"/>
              <w:textAlignment w:val="baseline"/>
              <w:rPr>
                <w:rFonts w:ascii="Segoe UI" w:hAnsi="Segoe UI" w:cs="Segoe UI"/>
                <w:sz w:val="18"/>
                <w:szCs w:val="18"/>
              </w:rPr>
            </w:pPr>
            <w:r w:rsidRPr="00FD1A6F">
              <w:rPr>
                <w:b/>
                <w:bCs/>
                <w:sz w:val="28"/>
                <w:szCs w:val="28"/>
              </w:rPr>
              <w:lastRenderedPageBreak/>
              <w:t xml:space="preserve">B-III – </w:t>
            </w:r>
            <w:r w:rsidR="00891D2C" w:rsidRPr="00891D2C">
              <w:rPr>
                <w:b/>
                <w:bCs/>
                <w:sz w:val="28"/>
                <w:szCs w:val="28"/>
              </w:rPr>
              <w:t>Charakteristika studijního předmětu</w:t>
            </w:r>
            <w:r w:rsidR="00891D2C" w:rsidRPr="00891D2C">
              <w:rPr>
                <w:sz w:val="28"/>
                <w:szCs w:val="28"/>
              </w:rPr>
              <w:t> </w:t>
            </w:r>
          </w:p>
        </w:tc>
      </w:tr>
      <w:tr w:rsidR="00891D2C" w:rsidRPr="00891D2C" w14:paraId="6DC341C5"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4481E79E" w14:textId="77777777" w:rsidR="00891D2C" w:rsidRPr="00891D2C" w:rsidRDefault="00891D2C" w:rsidP="00891D2C">
            <w:pPr>
              <w:textAlignment w:val="baseline"/>
              <w:rPr>
                <w:rFonts w:ascii="Segoe UI" w:hAnsi="Segoe UI" w:cs="Segoe UI"/>
                <w:sz w:val="18"/>
                <w:szCs w:val="18"/>
              </w:rPr>
            </w:pPr>
            <w:r w:rsidRPr="00891D2C">
              <w:rPr>
                <w:b/>
                <w:bCs/>
              </w:rPr>
              <w:t>Název studijního předmětu</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469F711D" w14:textId="437A0737" w:rsidR="00891D2C" w:rsidRPr="00891D2C" w:rsidRDefault="00891D2C">
            <w:pPr>
              <w:jc w:val="both"/>
              <w:textAlignment w:val="baseline"/>
              <w:rPr>
                <w:rFonts w:ascii="Segoe UI" w:hAnsi="Segoe UI" w:cs="Segoe UI"/>
                <w:sz w:val="18"/>
                <w:szCs w:val="18"/>
              </w:rPr>
            </w:pPr>
            <w:r w:rsidRPr="00891D2C">
              <w:t xml:space="preserve">Oborové teorie a technologie 4 </w:t>
            </w:r>
          </w:p>
        </w:tc>
      </w:tr>
      <w:tr w:rsidR="00891D2C" w:rsidRPr="00891D2C" w14:paraId="528F882E"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76BF1368" w14:textId="77777777" w:rsidR="00891D2C" w:rsidRPr="00891D2C" w:rsidRDefault="00891D2C" w:rsidP="00891D2C">
            <w:pPr>
              <w:textAlignment w:val="baseline"/>
              <w:rPr>
                <w:rFonts w:ascii="Segoe UI" w:hAnsi="Segoe UI" w:cs="Segoe UI"/>
                <w:sz w:val="18"/>
                <w:szCs w:val="18"/>
              </w:rPr>
            </w:pPr>
            <w:r w:rsidRPr="00891D2C">
              <w:rPr>
                <w:b/>
                <w:bCs/>
              </w:rPr>
              <w:t>Typ předmětu</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1B586BE7" w14:textId="1AC7681B" w:rsidR="00891D2C" w:rsidRPr="00891D2C" w:rsidRDefault="00891D2C" w:rsidP="00891D2C">
            <w:pPr>
              <w:jc w:val="both"/>
              <w:textAlignment w:val="baseline"/>
              <w:rPr>
                <w:rFonts w:ascii="Segoe UI" w:hAnsi="Segoe UI" w:cs="Segoe UI"/>
                <w:sz w:val="18"/>
                <w:szCs w:val="18"/>
              </w:rPr>
            </w:pPr>
            <w:r w:rsidRPr="00891D2C">
              <w:t xml:space="preserve">povinný, </w:t>
            </w:r>
            <w:ins w:id="333" w:author="Hana Ponížilová" w:date="2023-03-23T08:49:00Z">
              <w:r w:rsidR="00C82BFE">
                <w:t>PZ</w:t>
              </w:r>
            </w:ins>
          </w:p>
        </w:tc>
        <w:tc>
          <w:tcPr>
            <w:tcW w:w="2685" w:type="dxa"/>
            <w:gridSpan w:val="2"/>
            <w:tcBorders>
              <w:top w:val="single" w:sz="6" w:space="0" w:color="000000"/>
              <w:left w:val="single" w:sz="6" w:space="0" w:color="000000"/>
              <w:bottom w:val="single" w:sz="6" w:space="0" w:color="000000"/>
              <w:right w:val="single" w:sz="6" w:space="0" w:color="000000"/>
            </w:tcBorders>
            <w:shd w:val="clear" w:color="auto" w:fill="F7CAAC"/>
            <w:hideMark/>
          </w:tcPr>
          <w:p w14:paraId="2A303EC8" w14:textId="77777777" w:rsidR="00891D2C" w:rsidRPr="00891D2C" w:rsidRDefault="00891D2C" w:rsidP="00891D2C">
            <w:pPr>
              <w:jc w:val="both"/>
              <w:textAlignment w:val="baseline"/>
              <w:rPr>
                <w:rFonts w:ascii="Segoe UI" w:hAnsi="Segoe UI" w:cs="Segoe UI"/>
                <w:sz w:val="18"/>
                <w:szCs w:val="18"/>
              </w:rPr>
            </w:pPr>
            <w:r w:rsidRPr="00891D2C">
              <w:rPr>
                <w:b/>
                <w:bCs/>
              </w:rPr>
              <w:t>doporučený ročník / semestr</w:t>
            </w:r>
            <w:r w:rsidRPr="00891D2C">
              <w:t> </w:t>
            </w:r>
          </w:p>
        </w:tc>
        <w:tc>
          <w:tcPr>
            <w:tcW w:w="675" w:type="dxa"/>
            <w:tcBorders>
              <w:top w:val="single" w:sz="6" w:space="0" w:color="000000"/>
              <w:left w:val="single" w:sz="6" w:space="0" w:color="000000"/>
              <w:bottom w:val="single" w:sz="6" w:space="0" w:color="000000"/>
              <w:right w:val="single" w:sz="6" w:space="0" w:color="000000"/>
            </w:tcBorders>
            <w:shd w:val="clear" w:color="auto" w:fill="auto"/>
            <w:hideMark/>
          </w:tcPr>
          <w:p w14:paraId="17E54B89" w14:textId="77777777" w:rsidR="00891D2C" w:rsidRPr="00891D2C" w:rsidRDefault="00891D2C" w:rsidP="00891D2C">
            <w:pPr>
              <w:jc w:val="both"/>
              <w:textAlignment w:val="baseline"/>
              <w:rPr>
                <w:rFonts w:ascii="Segoe UI" w:hAnsi="Segoe UI" w:cs="Segoe UI"/>
                <w:sz w:val="18"/>
                <w:szCs w:val="18"/>
              </w:rPr>
            </w:pPr>
            <w:r w:rsidRPr="00891D2C">
              <w:t>2/LS </w:t>
            </w:r>
          </w:p>
        </w:tc>
      </w:tr>
      <w:tr w:rsidR="00891D2C" w:rsidRPr="00891D2C" w14:paraId="26524946"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67683C80" w14:textId="77777777" w:rsidR="00891D2C" w:rsidRPr="00891D2C" w:rsidRDefault="00891D2C" w:rsidP="00891D2C">
            <w:pPr>
              <w:textAlignment w:val="baseline"/>
              <w:rPr>
                <w:rFonts w:ascii="Segoe UI" w:hAnsi="Segoe UI" w:cs="Segoe UI"/>
                <w:sz w:val="18"/>
                <w:szCs w:val="18"/>
              </w:rPr>
            </w:pPr>
            <w:r w:rsidRPr="00891D2C">
              <w:rPr>
                <w:b/>
                <w:bCs/>
              </w:rPr>
              <w:t>Rozsah studijního předmětu</w:t>
            </w:r>
            <w:r w:rsidRPr="00891D2C">
              <w:t> </w:t>
            </w:r>
          </w:p>
        </w:tc>
        <w:tc>
          <w:tcPr>
            <w:tcW w:w="169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4E5FB01" w14:textId="77777777" w:rsidR="00891D2C" w:rsidRPr="00891D2C" w:rsidRDefault="00891D2C" w:rsidP="00891D2C">
            <w:pPr>
              <w:jc w:val="both"/>
              <w:textAlignment w:val="baseline"/>
              <w:rPr>
                <w:rFonts w:ascii="Segoe UI" w:hAnsi="Segoe UI" w:cs="Segoe UI"/>
                <w:sz w:val="18"/>
                <w:szCs w:val="18"/>
              </w:rPr>
            </w:pPr>
            <w:proofErr w:type="gramStart"/>
            <w:r w:rsidRPr="00891D2C">
              <w:t>13p</w:t>
            </w:r>
            <w:proofErr w:type="gramEnd"/>
            <w:r w:rsidRPr="00891D2C">
              <w:t>+13s </w:t>
            </w:r>
          </w:p>
        </w:tc>
        <w:tc>
          <w:tcPr>
            <w:tcW w:w="885" w:type="dxa"/>
            <w:tcBorders>
              <w:top w:val="single" w:sz="6" w:space="0" w:color="000000"/>
              <w:left w:val="single" w:sz="6" w:space="0" w:color="000000"/>
              <w:bottom w:val="single" w:sz="6" w:space="0" w:color="000000"/>
              <w:right w:val="single" w:sz="6" w:space="0" w:color="000000"/>
            </w:tcBorders>
            <w:shd w:val="clear" w:color="auto" w:fill="F7CAAC"/>
            <w:hideMark/>
          </w:tcPr>
          <w:p w14:paraId="25DB1C8C" w14:textId="77777777" w:rsidR="00891D2C" w:rsidRPr="00891D2C" w:rsidRDefault="00891D2C" w:rsidP="00891D2C">
            <w:pPr>
              <w:jc w:val="both"/>
              <w:textAlignment w:val="baseline"/>
              <w:rPr>
                <w:rFonts w:ascii="Segoe UI" w:hAnsi="Segoe UI" w:cs="Segoe UI"/>
                <w:sz w:val="18"/>
                <w:szCs w:val="18"/>
              </w:rPr>
            </w:pPr>
            <w:r w:rsidRPr="00891D2C">
              <w:rPr>
                <w:b/>
                <w:bCs/>
              </w:rPr>
              <w:t>hod. </w:t>
            </w:r>
            <w:r w:rsidRPr="00891D2C">
              <w:t> </w:t>
            </w:r>
          </w:p>
        </w:tc>
        <w:tc>
          <w:tcPr>
            <w:tcW w:w="825" w:type="dxa"/>
            <w:tcBorders>
              <w:top w:val="single" w:sz="6" w:space="0" w:color="000000"/>
              <w:left w:val="single" w:sz="6" w:space="0" w:color="000000"/>
              <w:bottom w:val="single" w:sz="6" w:space="0" w:color="000000"/>
              <w:right w:val="single" w:sz="6" w:space="0" w:color="000000"/>
            </w:tcBorders>
            <w:shd w:val="clear" w:color="auto" w:fill="auto"/>
            <w:hideMark/>
          </w:tcPr>
          <w:p w14:paraId="61E2EFC3" w14:textId="77777777" w:rsidR="00891D2C" w:rsidRPr="00891D2C" w:rsidRDefault="00891D2C" w:rsidP="00891D2C">
            <w:pPr>
              <w:jc w:val="both"/>
              <w:textAlignment w:val="baseline"/>
              <w:rPr>
                <w:rFonts w:ascii="Segoe UI" w:hAnsi="Segoe UI" w:cs="Segoe UI"/>
                <w:sz w:val="18"/>
                <w:szCs w:val="18"/>
              </w:rPr>
            </w:pPr>
            <w:r w:rsidRPr="00891D2C">
              <w:t>26 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5A1501ED" w14:textId="77777777" w:rsidR="00891D2C" w:rsidRPr="00891D2C" w:rsidRDefault="00891D2C" w:rsidP="00891D2C">
            <w:pPr>
              <w:jc w:val="both"/>
              <w:textAlignment w:val="baseline"/>
              <w:rPr>
                <w:rFonts w:ascii="Segoe UI" w:hAnsi="Segoe UI" w:cs="Segoe UI"/>
                <w:sz w:val="18"/>
                <w:szCs w:val="18"/>
              </w:rPr>
            </w:pPr>
            <w:r w:rsidRPr="00891D2C">
              <w:rPr>
                <w:b/>
                <w:bCs/>
              </w:rPr>
              <w:t>kreditů</w:t>
            </w:r>
            <w:r w:rsidRPr="00891D2C">
              <w:t> </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2F7C520" w14:textId="77777777" w:rsidR="00891D2C" w:rsidRPr="00891D2C" w:rsidRDefault="00891D2C" w:rsidP="00891D2C">
            <w:pPr>
              <w:jc w:val="both"/>
              <w:textAlignment w:val="baseline"/>
              <w:rPr>
                <w:rFonts w:ascii="Segoe UI" w:hAnsi="Segoe UI" w:cs="Segoe UI"/>
                <w:sz w:val="18"/>
                <w:szCs w:val="18"/>
              </w:rPr>
            </w:pPr>
            <w:r w:rsidRPr="00891D2C">
              <w:t>2 </w:t>
            </w:r>
          </w:p>
        </w:tc>
      </w:tr>
      <w:tr w:rsidR="00891D2C" w:rsidRPr="00891D2C" w14:paraId="60C9BA99"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3DD1C498" w14:textId="77777777" w:rsidR="00891D2C" w:rsidRPr="00891D2C" w:rsidRDefault="00891D2C" w:rsidP="00891D2C">
            <w:pPr>
              <w:textAlignment w:val="baseline"/>
              <w:rPr>
                <w:rFonts w:ascii="Segoe UI" w:hAnsi="Segoe UI" w:cs="Segoe UI"/>
                <w:sz w:val="18"/>
                <w:szCs w:val="18"/>
              </w:rPr>
            </w:pPr>
            <w:r w:rsidRPr="00891D2C">
              <w:rPr>
                <w:b/>
                <w:bCs/>
              </w:rPr>
              <w:t xml:space="preserve">Prerekvizity, </w:t>
            </w:r>
            <w:proofErr w:type="spellStart"/>
            <w:r w:rsidRPr="00891D2C">
              <w:rPr>
                <w:b/>
                <w:bCs/>
              </w:rPr>
              <w:t>korekvizity</w:t>
            </w:r>
            <w:proofErr w:type="spellEnd"/>
            <w:r w:rsidRPr="00891D2C">
              <w:rPr>
                <w:b/>
                <w:bCs/>
              </w:rPr>
              <w:t>, ekvivalence</w:t>
            </w:r>
            <w:r w:rsidRPr="00891D2C">
              <w:t> </w:t>
            </w:r>
          </w:p>
        </w:tc>
        <w:tc>
          <w:tcPr>
            <w:tcW w:w="6765" w:type="dxa"/>
            <w:gridSpan w:val="7"/>
            <w:tcBorders>
              <w:top w:val="single" w:sz="6" w:space="0" w:color="000000"/>
              <w:left w:val="single" w:sz="6" w:space="0" w:color="000000"/>
              <w:bottom w:val="single" w:sz="6" w:space="0" w:color="000000"/>
              <w:right w:val="single" w:sz="6" w:space="0" w:color="000000"/>
            </w:tcBorders>
            <w:shd w:val="clear" w:color="auto" w:fill="auto"/>
            <w:hideMark/>
          </w:tcPr>
          <w:p w14:paraId="336FBD9B"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374CD61C"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360870E0" w14:textId="77777777" w:rsidR="00891D2C" w:rsidRPr="00891D2C" w:rsidRDefault="00891D2C" w:rsidP="00891D2C">
            <w:pPr>
              <w:textAlignment w:val="baseline"/>
              <w:rPr>
                <w:rFonts w:ascii="Segoe UI" w:hAnsi="Segoe UI" w:cs="Segoe UI"/>
                <w:sz w:val="18"/>
                <w:szCs w:val="18"/>
              </w:rPr>
            </w:pPr>
            <w:r w:rsidRPr="00891D2C">
              <w:rPr>
                <w:b/>
                <w:bCs/>
              </w:rPr>
              <w:t>Způsob ověření studijních výsledků</w:t>
            </w:r>
            <w:r w:rsidRPr="00891D2C">
              <w:t> </w:t>
            </w:r>
          </w:p>
        </w:tc>
        <w:tc>
          <w:tcPr>
            <w:tcW w:w="3405" w:type="dxa"/>
            <w:gridSpan w:val="4"/>
            <w:tcBorders>
              <w:top w:val="single" w:sz="6" w:space="0" w:color="000000"/>
              <w:left w:val="single" w:sz="6" w:space="0" w:color="000000"/>
              <w:bottom w:val="single" w:sz="6" w:space="0" w:color="000000"/>
              <w:right w:val="single" w:sz="6" w:space="0" w:color="000000"/>
            </w:tcBorders>
            <w:shd w:val="clear" w:color="auto" w:fill="auto"/>
            <w:hideMark/>
          </w:tcPr>
          <w:p w14:paraId="7CDF0D6D" w14:textId="77777777" w:rsidR="00891D2C" w:rsidRPr="00891D2C" w:rsidRDefault="00891D2C" w:rsidP="00891D2C">
            <w:pPr>
              <w:jc w:val="both"/>
              <w:textAlignment w:val="baseline"/>
              <w:rPr>
                <w:rFonts w:ascii="Segoe UI" w:hAnsi="Segoe UI" w:cs="Segoe UI"/>
                <w:sz w:val="18"/>
                <w:szCs w:val="18"/>
              </w:rPr>
            </w:pPr>
            <w:r w:rsidRPr="00891D2C">
              <w:t>klasifikovaný zápočet </w:t>
            </w:r>
          </w:p>
        </w:tc>
        <w:tc>
          <w:tcPr>
            <w:tcW w:w="2145" w:type="dxa"/>
            <w:tcBorders>
              <w:top w:val="single" w:sz="6" w:space="0" w:color="000000"/>
              <w:left w:val="single" w:sz="6" w:space="0" w:color="000000"/>
              <w:bottom w:val="single" w:sz="6" w:space="0" w:color="000000"/>
              <w:right w:val="single" w:sz="6" w:space="0" w:color="000000"/>
            </w:tcBorders>
            <w:shd w:val="clear" w:color="auto" w:fill="F7CAAC"/>
            <w:hideMark/>
          </w:tcPr>
          <w:p w14:paraId="1412F674" w14:textId="77777777" w:rsidR="00891D2C" w:rsidRPr="00891D2C" w:rsidRDefault="00891D2C" w:rsidP="00891D2C">
            <w:pPr>
              <w:jc w:val="both"/>
              <w:textAlignment w:val="baseline"/>
              <w:rPr>
                <w:rFonts w:ascii="Segoe UI" w:hAnsi="Segoe UI" w:cs="Segoe UI"/>
                <w:sz w:val="18"/>
                <w:szCs w:val="18"/>
              </w:rPr>
            </w:pPr>
            <w:r w:rsidRPr="00891D2C">
              <w:rPr>
                <w:b/>
                <w:bCs/>
              </w:rPr>
              <w:t>Forma výuky</w:t>
            </w:r>
            <w:r w:rsidRPr="00891D2C">
              <w:t> </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6856A53" w14:textId="77777777" w:rsidR="00891D2C" w:rsidRPr="00891D2C" w:rsidRDefault="00891D2C" w:rsidP="00891D2C">
            <w:pPr>
              <w:jc w:val="both"/>
              <w:textAlignment w:val="baseline"/>
              <w:rPr>
                <w:rFonts w:ascii="Segoe UI" w:hAnsi="Segoe UI" w:cs="Segoe UI"/>
                <w:sz w:val="18"/>
                <w:szCs w:val="18"/>
              </w:rPr>
            </w:pPr>
            <w:r w:rsidRPr="00891D2C">
              <w:t>přednáška, seminář </w:t>
            </w:r>
          </w:p>
        </w:tc>
      </w:tr>
      <w:tr w:rsidR="00891D2C" w:rsidRPr="00891D2C" w14:paraId="42F8A8FA"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19BEAF7D" w14:textId="77777777" w:rsidR="00891D2C" w:rsidRPr="00891D2C" w:rsidRDefault="00891D2C" w:rsidP="00891D2C">
            <w:pPr>
              <w:textAlignment w:val="baseline"/>
              <w:rPr>
                <w:rFonts w:ascii="Segoe UI" w:hAnsi="Segoe UI" w:cs="Segoe UI"/>
                <w:sz w:val="18"/>
                <w:szCs w:val="18"/>
              </w:rPr>
            </w:pPr>
            <w:r w:rsidRPr="00891D2C">
              <w:rPr>
                <w:b/>
                <w:bCs/>
              </w:rPr>
              <w:t>Forma způsobu ověření studijních výsledků a další požadavky na studenta</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435F148B" w14:textId="77777777" w:rsidR="00891D2C" w:rsidRPr="00891D2C" w:rsidRDefault="00891D2C" w:rsidP="00891D2C">
            <w:pPr>
              <w:jc w:val="both"/>
              <w:textAlignment w:val="baseline"/>
              <w:rPr>
                <w:rFonts w:ascii="Segoe UI" w:hAnsi="Segoe UI" w:cs="Segoe UI"/>
                <w:sz w:val="18"/>
                <w:szCs w:val="18"/>
              </w:rPr>
            </w:pPr>
            <w:r w:rsidRPr="00891D2C">
              <w:rPr>
                <w:color w:val="000000"/>
              </w:rPr>
              <w:t>80% docházka </w:t>
            </w:r>
          </w:p>
          <w:p w14:paraId="31A3F2F0" w14:textId="77777777" w:rsidR="00891D2C" w:rsidRPr="00891D2C" w:rsidRDefault="00891D2C" w:rsidP="00891D2C">
            <w:pPr>
              <w:jc w:val="both"/>
              <w:textAlignment w:val="baseline"/>
              <w:rPr>
                <w:rFonts w:ascii="Segoe UI" w:hAnsi="Segoe UI" w:cs="Segoe UI"/>
                <w:sz w:val="18"/>
                <w:szCs w:val="18"/>
              </w:rPr>
            </w:pPr>
            <w:r w:rsidRPr="00891D2C">
              <w:rPr>
                <w:color w:val="000000"/>
              </w:rPr>
              <w:t>Plnění zadaných úkolů v hodinách </w:t>
            </w:r>
          </w:p>
          <w:p w14:paraId="79AB9DE0" w14:textId="77777777" w:rsidR="00891D2C" w:rsidRPr="00891D2C" w:rsidRDefault="00891D2C" w:rsidP="00891D2C">
            <w:pPr>
              <w:jc w:val="both"/>
              <w:textAlignment w:val="baseline"/>
              <w:rPr>
                <w:rFonts w:ascii="Segoe UI" w:hAnsi="Segoe UI" w:cs="Segoe UI"/>
                <w:sz w:val="18"/>
                <w:szCs w:val="18"/>
              </w:rPr>
            </w:pPr>
            <w:r w:rsidRPr="00891D2C">
              <w:rPr>
                <w:color w:val="000000"/>
              </w:rPr>
              <w:t>Vypracování závěrečného úkolu </w:t>
            </w:r>
          </w:p>
          <w:p w14:paraId="47D49F86" w14:textId="77777777" w:rsidR="00891D2C" w:rsidRPr="00891D2C" w:rsidRDefault="00891D2C" w:rsidP="00891D2C">
            <w:pPr>
              <w:jc w:val="both"/>
              <w:textAlignment w:val="baseline"/>
              <w:rPr>
                <w:rFonts w:ascii="Segoe UI" w:hAnsi="Segoe UI" w:cs="Segoe UI"/>
                <w:sz w:val="18"/>
                <w:szCs w:val="18"/>
              </w:rPr>
            </w:pPr>
            <w:r w:rsidRPr="00891D2C">
              <w:t> </w:t>
            </w:r>
          </w:p>
        </w:tc>
      </w:tr>
      <w:tr w:rsidR="00891D2C" w:rsidRPr="00891D2C" w14:paraId="7606F7C3" w14:textId="77777777" w:rsidTr="00C833A8">
        <w:trPr>
          <w:trHeight w:val="17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58775BBB" w14:textId="77777777" w:rsidR="00891D2C" w:rsidRPr="00891D2C" w:rsidRDefault="00891D2C" w:rsidP="00891D2C">
            <w:pPr>
              <w:textAlignment w:val="baseline"/>
              <w:rPr>
                <w:rFonts w:ascii="Segoe UI" w:hAnsi="Segoe UI" w:cs="Segoe UI"/>
                <w:sz w:val="18"/>
                <w:szCs w:val="18"/>
              </w:rPr>
            </w:pPr>
            <w:r w:rsidRPr="00891D2C">
              <w:t> </w:t>
            </w:r>
          </w:p>
        </w:tc>
      </w:tr>
      <w:tr w:rsidR="00891D2C" w:rsidRPr="00891D2C" w14:paraId="09C0B069" w14:textId="77777777" w:rsidTr="00311B61">
        <w:trPr>
          <w:trHeight w:val="195"/>
        </w:trPr>
        <w:tc>
          <w:tcPr>
            <w:tcW w:w="3075" w:type="dxa"/>
            <w:tcBorders>
              <w:top w:val="nil"/>
              <w:left w:val="single" w:sz="6" w:space="0" w:color="000000"/>
              <w:bottom w:val="single" w:sz="6" w:space="0" w:color="000000"/>
              <w:right w:val="single" w:sz="6" w:space="0" w:color="000000"/>
            </w:tcBorders>
            <w:shd w:val="clear" w:color="auto" w:fill="F7CAAC"/>
            <w:hideMark/>
          </w:tcPr>
          <w:p w14:paraId="045BE416" w14:textId="77777777" w:rsidR="00891D2C" w:rsidRPr="00891D2C" w:rsidRDefault="00891D2C" w:rsidP="00891D2C">
            <w:pPr>
              <w:textAlignment w:val="baseline"/>
              <w:rPr>
                <w:rFonts w:ascii="Segoe UI" w:hAnsi="Segoe UI" w:cs="Segoe UI"/>
                <w:sz w:val="18"/>
                <w:szCs w:val="18"/>
              </w:rPr>
            </w:pPr>
            <w:r w:rsidRPr="00891D2C">
              <w:rPr>
                <w:b/>
                <w:bCs/>
              </w:rPr>
              <w:t>Garant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2FD7ED8B" w14:textId="52C59224" w:rsidR="00891D2C" w:rsidRPr="00891D2C" w:rsidRDefault="00891D2C" w:rsidP="00FD53B2">
            <w:pPr>
              <w:jc w:val="both"/>
              <w:textAlignment w:val="baseline"/>
              <w:rPr>
                <w:rFonts w:ascii="Segoe UI" w:hAnsi="Segoe UI" w:cs="Segoe UI"/>
                <w:sz w:val="18"/>
                <w:szCs w:val="18"/>
              </w:rPr>
            </w:pPr>
            <w:r w:rsidRPr="00891D2C">
              <w:rPr>
                <w:color w:val="000000"/>
              </w:rPr>
              <w:t xml:space="preserve">doc. Mgr. art. Mária </w:t>
            </w:r>
            <w:proofErr w:type="spellStart"/>
            <w:r w:rsidRPr="00891D2C">
              <w:rPr>
                <w:color w:val="000000"/>
              </w:rPr>
              <w:t>Štraneková</w:t>
            </w:r>
            <w:proofErr w:type="spellEnd"/>
            <w:r w:rsidRPr="00891D2C">
              <w:rPr>
                <w:color w:val="000000"/>
              </w:rPr>
              <w:t xml:space="preserve">, </w:t>
            </w:r>
            <w:proofErr w:type="spellStart"/>
            <w:r w:rsidRPr="00891D2C">
              <w:rPr>
                <w:color w:val="000000"/>
              </w:rPr>
              <w:t>ArtD</w:t>
            </w:r>
            <w:proofErr w:type="spellEnd"/>
            <w:r w:rsidR="00C833A8">
              <w:rPr>
                <w:color w:val="000000"/>
              </w:rPr>
              <w:t>.</w:t>
            </w:r>
            <w:r w:rsidRPr="00891D2C">
              <w:t> </w:t>
            </w:r>
          </w:p>
        </w:tc>
      </w:tr>
      <w:tr w:rsidR="00891D2C" w:rsidRPr="00891D2C" w14:paraId="0556723D" w14:textId="77777777" w:rsidTr="00311B61">
        <w:trPr>
          <w:trHeight w:val="240"/>
        </w:trPr>
        <w:tc>
          <w:tcPr>
            <w:tcW w:w="3075" w:type="dxa"/>
            <w:tcBorders>
              <w:top w:val="nil"/>
              <w:left w:val="single" w:sz="6" w:space="0" w:color="000000"/>
              <w:bottom w:val="single" w:sz="6" w:space="0" w:color="000000"/>
              <w:right w:val="single" w:sz="6" w:space="0" w:color="000000"/>
            </w:tcBorders>
            <w:shd w:val="clear" w:color="auto" w:fill="F7CAAC"/>
            <w:hideMark/>
          </w:tcPr>
          <w:p w14:paraId="403C677D" w14:textId="77777777" w:rsidR="00891D2C" w:rsidRPr="00891D2C" w:rsidRDefault="00891D2C" w:rsidP="00891D2C">
            <w:pPr>
              <w:textAlignment w:val="baseline"/>
              <w:rPr>
                <w:rFonts w:ascii="Segoe UI" w:hAnsi="Segoe UI" w:cs="Segoe UI"/>
                <w:sz w:val="18"/>
                <w:szCs w:val="18"/>
              </w:rPr>
            </w:pPr>
            <w:r w:rsidRPr="00891D2C">
              <w:rPr>
                <w:b/>
                <w:bCs/>
              </w:rPr>
              <w:t>Zapojení garanta do výuky předmětu</w:t>
            </w:r>
            <w:r w:rsidRPr="00891D2C">
              <w:t> </w:t>
            </w:r>
          </w:p>
        </w:tc>
        <w:tc>
          <w:tcPr>
            <w:tcW w:w="6765" w:type="dxa"/>
            <w:gridSpan w:val="7"/>
            <w:tcBorders>
              <w:top w:val="nil"/>
              <w:left w:val="single" w:sz="6" w:space="0" w:color="000000"/>
              <w:bottom w:val="single" w:sz="6" w:space="0" w:color="000000"/>
              <w:right w:val="single" w:sz="6" w:space="0" w:color="000000"/>
            </w:tcBorders>
            <w:shd w:val="clear" w:color="auto" w:fill="auto"/>
            <w:hideMark/>
          </w:tcPr>
          <w:p w14:paraId="685AFADA" w14:textId="2598DED3" w:rsidR="00891D2C" w:rsidRPr="00891D2C" w:rsidRDefault="00891D2C" w:rsidP="00891D2C">
            <w:pPr>
              <w:jc w:val="both"/>
              <w:textAlignment w:val="baseline"/>
              <w:rPr>
                <w:rFonts w:ascii="Segoe UI" w:hAnsi="Segoe UI" w:cs="Segoe UI"/>
                <w:sz w:val="18"/>
                <w:szCs w:val="18"/>
              </w:rPr>
            </w:pPr>
            <w:r w:rsidRPr="00891D2C">
              <w:t> </w:t>
            </w:r>
            <w:r w:rsidR="001B7D3E">
              <w:t>50 %</w:t>
            </w:r>
          </w:p>
        </w:tc>
      </w:tr>
      <w:tr w:rsidR="001B7D3E" w:rsidRPr="00891D2C" w14:paraId="3A7CB061"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606936FF" w14:textId="77777777" w:rsidR="001B7D3E" w:rsidRPr="00891D2C" w:rsidRDefault="001B7D3E" w:rsidP="001B7D3E">
            <w:pPr>
              <w:textAlignment w:val="baseline"/>
              <w:rPr>
                <w:rFonts w:ascii="Segoe UI" w:hAnsi="Segoe UI" w:cs="Segoe UI"/>
                <w:sz w:val="18"/>
                <w:szCs w:val="18"/>
              </w:rPr>
            </w:pPr>
            <w:r w:rsidRPr="00891D2C">
              <w:rPr>
                <w:b/>
                <w:bCs/>
              </w:rPr>
              <w:t>Vyučující</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3F6FAE40" w14:textId="61DEA375" w:rsidR="001B7D3E" w:rsidRPr="00891D2C" w:rsidRDefault="001B7D3E" w:rsidP="001B7D3E">
            <w:pPr>
              <w:jc w:val="both"/>
              <w:textAlignment w:val="baseline"/>
              <w:rPr>
                <w:rFonts w:ascii="Segoe UI" w:hAnsi="Segoe UI" w:cs="Segoe UI"/>
                <w:sz w:val="18"/>
                <w:szCs w:val="18"/>
              </w:rPr>
            </w:pPr>
            <w:r w:rsidRPr="00891D2C">
              <w:t xml:space="preserve">doc. Mgr. art. Mária </w:t>
            </w:r>
            <w:proofErr w:type="spellStart"/>
            <w:r w:rsidRPr="00891D2C">
              <w:t>Št</w:t>
            </w:r>
            <w:r>
              <w:t>raneková</w:t>
            </w:r>
            <w:proofErr w:type="spellEnd"/>
            <w:r>
              <w:t>,</w:t>
            </w:r>
            <w:r w:rsidRPr="00891D2C">
              <w:t xml:space="preserve"> </w:t>
            </w:r>
            <w:proofErr w:type="spellStart"/>
            <w:r w:rsidRPr="00891D2C">
              <w:t>ArtD</w:t>
            </w:r>
            <w:proofErr w:type="spellEnd"/>
            <w:r w:rsidRPr="00891D2C">
              <w:t>. </w:t>
            </w:r>
            <w:r>
              <w:t>50</w:t>
            </w:r>
            <w:r w:rsidR="00101B2D">
              <w:t xml:space="preserve"> </w:t>
            </w:r>
            <w:r>
              <w:t xml:space="preserve">%, </w:t>
            </w:r>
            <w:r w:rsidRPr="00891D2C">
              <w:t>MgA. Matej Vázal </w:t>
            </w:r>
            <w:r>
              <w:t>50</w:t>
            </w:r>
            <w:r w:rsidR="00101B2D">
              <w:t xml:space="preserve"> </w:t>
            </w:r>
            <w:r>
              <w:t>%</w:t>
            </w:r>
          </w:p>
        </w:tc>
      </w:tr>
      <w:tr w:rsidR="001B7D3E" w:rsidRPr="00891D2C" w14:paraId="50540360" w14:textId="77777777" w:rsidTr="00FD53B2">
        <w:trPr>
          <w:trHeight w:val="238"/>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5C875EFD" w14:textId="77777777" w:rsidR="001B7D3E" w:rsidRPr="00891D2C" w:rsidRDefault="001B7D3E" w:rsidP="001B7D3E">
            <w:pPr>
              <w:jc w:val="both"/>
              <w:textAlignment w:val="baseline"/>
              <w:rPr>
                <w:rFonts w:ascii="Segoe UI" w:hAnsi="Segoe UI" w:cs="Segoe UI"/>
                <w:sz w:val="18"/>
                <w:szCs w:val="18"/>
              </w:rPr>
            </w:pPr>
            <w:r w:rsidRPr="00891D2C">
              <w:t> </w:t>
            </w:r>
          </w:p>
        </w:tc>
      </w:tr>
      <w:tr w:rsidR="001B7D3E" w:rsidRPr="00891D2C" w14:paraId="07A1F1B3" w14:textId="77777777" w:rsidTr="00311B61">
        <w:tc>
          <w:tcPr>
            <w:tcW w:w="3075" w:type="dxa"/>
            <w:tcBorders>
              <w:top w:val="single" w:sz="6" w:space="0" w:color="000000"/>
              <w:left w:val="single" w:sz="6" w:space="0" w:color="000000"/>
              <w:bottom w:val="single" w:sz="6" w:space="0" w:color="000000"/>
              <w:right w:val="single" w:sz="6" w:space="0" w:color="000000"/>
            </w:tcBorders>
            <w:shd w:val="clear" w:color="auto" w:fill="F7CAAC"/>
            <w:hideMark/>
          </w:tcPr>
          <w:p w14:paraId="42125031" w14:textId="77777777" w:rsidR="001B7D3E" w:rsidRPr="00891D2C" w:rsidRDefault="001B7D3E" w:rsidP="001B7D3E">
            <w:pPr>
              <w:jc w:val="both"/>
              <w:textAlignment w:val="baseline"/>
              <w:rPr>
                <w:rFonts w:ascii="Segoe UI" w:hAnsi="Segoe UI" w:cs="Segoe UI"/>
                <w:sz w:val="18"/>
                <w:szCs w:val="18"/>
              </w:rPr>
            </w:pPr>
            <w:r w:rsidRPr="00891D2C">
              <w:rPr>
                <w:b/>
                <w:bCs/>
              </w:rPr>
              <w:t>Stručná anotace předmětu</w:t>
            </w:r>
            <w:r w:rsidRPr="00891D2C">
              <w:t> </w:t>
            </w:r>
          </w:p>
        </w:tc>
        <w:tc>
          <w:tcPr>
            <w:tcW w:w="6765" w:type="dxa"/>
            <w:gridSpan w:val="7"/>
            <w:tcBorders>
              <w:top w:val="single" w:sz="6" w:space="0" w:color="000000"/>
              <w:left w:val="single" w:sz="6" w:space="0" w:color="000000"/>
              <w:bottom w:val="nil"/>
              <w:right w:val="single" w:sz="6" w:space="0" w:color="000000"/>
            </w:tcBorders>
            <w:shd w:val="clear" w:color="auto" w:fill="auto"/>
            <w:hideMark/>
          </w:tcPr>
          <w:p w14:paraId="539B4B3B" w14:textId="77777777" w:rsidR="001B7D3E" w:rsidRPr="00891D2C" w:rsidRDefault="001B7D3E" w:rsidP="001B7D3E">
            <w:pPr>
              <w:jc w:val="both"/>
              <w:textAlignment w:val="baseline"/>
              <w:rPr>
                <w:rFonts w:ascii="Segoe UI" w:hAnsi="Segoe UI" w:cs="Segoe UI"/>
                <w:sz w:val="18"/>
                <w:szCs w:val="18"/>
              </w:rPr>
            </w:pPr>
            <w:r w:rsidRPr="00891D2C">
              <w:t> </w:t>
            </w:r>
          </w:p>
        </w:tc>
      </w:tr>
      <w:tr w:rsidR="001B7D3E" w:rsidRPr="00891D2C" w14:paraId="58D1287F" w14:textId="77777777" w:rsidTr="00AB6B76">
        <w:trPr>
          <w:trHeight w:val="3279"/>
        </w:trPr>
        <w:tc>
          <w:tcPr>
            <w:tcW w:w="9840" w:type="dxa"/>
            <w:gridSpan w:val="8"/>
            <w:tcBorders>
              <w:top w:val="nil"/>
              <w:left w:val="single" w:sz="6" w:space="0" w:color="000000"/>
              <w:bottom w:val="single" w:sz="12" w:space="0" w:color="000000"/>
              <w:right w:val="single" w:sz="6" w:space="0" w:color="000000"/>
            </w:tcBorders>
            <w:shd w:val="clear" w:color="auto" w:fill="auto"/>
            <w:hideMark/>
          </w:tcPr>
          <w:p w14:paraId="6AC21CA4" w14:textId="549FB194" w:rsidR="001B7D3E" w:rsidRPr="00891D2C" w:rsidRDefault="001B7D3E" w:rsidP="001B7D3E">
            <w:pPr>
              <w:jc w:val="both"/>
              <w:textAlignment w:val="baseline"/>
              <w:rPr>
                <w:rFonts w:ascii="Segoe UI" w:hAnsi="Segoe UI" w:cs="Segoe UI"/>
                <w:sz w:val="18"/>
                <w:szCs w:val="18"/>
              </w:rPr>
            </w:pPr>
            <w:r w:rsidRPr="00891D2C">
              <w:t xml:space="preserve">Cílem předmětu je seznámit studenty s oborem </w:t>
            </w:r>
            <w:proofErr w:type="spellStart"/>
            <w:r w:rsidRPr="00891D2C">
              <w:t>Imerzivní</w:t>
            </w:r>
            <w:proofErr w:type="spellEnd"/>
            <w:r w:rsidRPr="00891D2C">
              <w:t xml:space="preserve"> technologie a se současnými trendy a tendencemi v ČR a zahraničí. </w:t>
            </w:r>
            <w:r w:rsidRPr="00891D2C">
              <w:rPr>
                <w:color w:val="222222"/>
                <w:shd w:val="clear" w:color="auto" w:fill="FFFFFF"/>
              </w:rPr>
              <w:t xml:space="preserve">Studenti se nejprve seznámí se základními termíny, technologiemi a postupy a získají přehled o praktických příkladech </w:t>
            </w:r>
            <w:r w:rsidR="00C833A8">
              <w:rPr>
                <w:color w:val="222222"/>
                <w:shd w:val="clear" w:color="auto" w:fill="FFFFFF"/>
              </w:rPr>
              <w:br/>
            </w:r>
            <w:r w:rsidRPr="00891D2C">
              <w:rPr>
                <w:color w:val="222222"/>
                <w:shd w:val="clear" w:color="auto" w:fill="FFFFFF"/>
              </w:rPr>
              <w:t xml:space="preserve">v ČR i zahraničí. Technický aspekt předmětu se zaměří na základní principy a techniky </w:t>
            </w:r>
            <w:proofErr w:type="spellStart"/>
            <w:r w:rsidRPr="00891D2C">
              <w:rPr>
                <w:color w:val="222222"/>
                <w:shd w:val="clear" w:color="auto" w:fill="FFFFFF"/>
              </w:rPr>
              <w:t>imerzivní</w:t>
            </w:r>
            <w:proofErr w:type="spellEnd"/>
            <w:r w:rsidRPr="00891D2C">
              <w:rPr>
                <w:color w:val="222222"/>
                <w:shd w:val="clear" w:color="auto" w:fill="FFFFFF"/>
              </w:rPr>
              <w:t xml:space="preserve"> tvorby.  Praktická tvorba bude zaměřená na tvorbu </w:t>
            </w:r>
            <w:proofErr w:type="spellStart"/>
            <w:r w:rsidRPr="00891D2C">
              <w:rPr>
                <w:color w:val="222222"/>
                <w:shd w:val="clear" w:color="auto" w:fill="FFFFFF"/>
              </w:rPr>
              <w:t>imerzivního</w:t>
            </w:r>
            <w:proofErr w:type="spellEnd"/>
            <w:r w:rsidRPr="00891D2C">
              <w:rPr>
                <w:color w:val="222222"/>
                <w:shd w:val="clear" w:color="auto" w:fill="FFFFFF"/>
              </w:rPr>
              <w:t xml:space="preserve"> obsahu a následného zpracování do funkční podoby. Součástí výuky bude představení softwarů i možností práce s daty a jejich následnému ukládání a další manipulaci. </w:t>
            </w:r>
            <w:r w:rsidRPr="00891D2C">
              <w:t xml:space="preserve">Studenti získají potřebné zázemí pro rozvoj a budoucí působení na projektech zaměřených na </w:t>
            </w:r>
            <w:proofErr w:type="spellStart"/>
            <w:r w:rsidRPr="00891D2C">
              <w:t>imerzivní</w:t>
            </w:r>
            <w:proofErr w:type="spellEnd"/>
            <w:r w:rsidRPr="00891D2C">
              <w:t xml:space="preserve"> obsah. </w:t>
            </w:r>
          </w:p>
          <w:p w14:paraId="33D1BDC2" w14:textId="77777777" w:rsidR="001B7D3E" w:rsidRPr="00891D2C" w:rsidRDefault="001B7D3E" w:rsidP="001B7D3E">
            <w:pPr>
              <w:jc w:val="both"/>
              <w:textAlignment w:val="baseline"/>
              <w:rPr>
                <w:rFonts w:ascii="Segoe UI" w:hAnsi="Segoe UI" w:cs="Segoe UI"/>
                <w:sz w:val="18"/>
                <w:szCs w:val="18"/>
              </w:rPr>
            </w:pPr>
            <w:r w:rsidRPr="00891D2C">
              <w:t> </w:t>
            </w:r>
          </w:p>
          <w:p w14:paraId="3CE59DDC" w14:textId="77777777" w:rsidR="001B7D3E" w:rsidRPr="00891D2C" w:rsidRDefault="001B7D3E" w:rsidP="00CB0738">
            <w:pPr>
              <w:numPr>
                <w:ilvl w:val="0"/>
                <w:numId w:val="175"/>
              </w:numPr>
              <w:ind w:left="360" w:firstLine="0"/>
              <w:jc w:val="both"/>
              <w:textAlignment w:val="baseline"/>
              <w:rPr>
                <w:sz w:val="22"/>
                <w:szCs w:val="22"/>
              </w:rPr>
            </w:pPr>
            <w:r w:rsidRPr="00891D2C">
              <w:t>Analýza vhodné kombinace softwaru pro tvorbu konkrétního příkladu </w:t>
            </w:r>
          </w:p>
          <w:p w14:paraId="4FE5C508" w14:textId="77777777" w:rsidR="001B7D3E" w:rsidRPr="00891D2C" w:rsidRDefault="001B7D3E" w:rsidP="00CB0738">
            <w:pPr>
              <w:numPr>
                <w:ilvl w:val="0"/>
                <w:numId w:val="176"/>
              </w:numPr>
              <w:ind w:left="360" w:firstLine="0"/>
              <w:jc w:val="both"/>
              <w:textAlignment w:val="baseline"/>
              <w:rPr>
                <w:sz w:val="22"/>
                <w:szCs w:val="22"/>
              </w:rPr>
            </w:pPr>
            <w:r w:rsidRPr="00891D2C">
              <w:t xml:space="preserve">Praktická tvorba </w:t>
            </w:r>
            <w:proofErr w:type="spellStart"/>
            <w:r w:rsidRPr="00891D2C">
              <w:t>imerzivního</w:t>
            </w:r>
            <w:proofErr w:type="spellEnd"/>
            <w:r w:rsidRPr="00891D2C">
              <w:t xml:space="preserve"> obsahu </w:t>
            </w:r>
          </w:p>
          <w:p w14:paraId="3CC4A204" w14:textId="77777777" w:rsidR="001B7D3E" w:rsidRPr="00891D2C" w:rsidRDefault="001B7D3E" w:rsidP="00CB0738">
            <w:pPr>
              <w:numPr>
                <w:ilvl w:val="0"/>
                <w:numId w:val="177"/>
              </w:numPr>
              <w:ind w:left="360" w:firstLine="0"/>
              <w:jc w:val="both"/>
              <w:textAlignment w:val="baseline"/>
              <w:rPr>
                <w:sz w:val="22"/>
                <w:szCs w:val="22"/>
              </w:rPr>
            </w:pPr>
            <w:r w:rsidRPr="00891D2C">
              <w:t xml:space="preserve">Práce s daty, cloudové přístupy a postupy k interpretaci </w:t>
            </w:r>
            <w:proofErr w:type="spellStart"/>
            <w:r w:rsidRPr="00891D2C">
              <w:t>imerzivního</w:t>
            </w:r>
            <w:proofErr w:type="spellEnd"/>
            <w:r w:rsidRPr="00891D2C">
              <w:t xml:space="preserve"> obsahu </w:t>
            </w:r>
          </w:p>
          <w:p w14:paraId="5E8852AF" w14:textId="77777777" w:rsidR="001B7D3E" w:rsidRPr="00891D2C" w:rsidRDefault="001B7D3E" w:rsidP="001B7D3E">
            <w:pPr>
              <w:jc w:val="both"/>
              <w:textAlignment w:val="baseline"/>
              <w:rPr>
                <w:rFonts w:ascii="Segoe UI" w:hAnsi="Segoe UI" w:cs="Segoe UI"/>
                <w:sz w:val="18"/>
                <w:szCs w:val="18"/>
              </w:rPr>
            </w:pPr>
            <w:r w:rsidRPr="00891D2C">
              <w:t> </w:t>
            </w:r>
          </w:p>
          <w:p w14:paraId="5180E4AA" w14:textId="14F2847B" w:rsidR="001B7D3E" w:rsidRPr="00891D2C" w:rsidRDefault="001B7D3E" w:rsidP="001B7D3E">
            <w:pPr>
              <w:jc w:val="both"/>
              <w:textAlignment w:val="baseline"/>
              <w:rPr>
                <w:rFonts w:ascii="Segoe UI" w:hAnsi="Segoe UI" w:cs="Segoe UI"/>
                <w:sz w:val="18"/>
                <w:szCs w:val="18"/>
              </w:rPr>
            </w:pPr>
            <w:r w:rsidRPr="00891D2C">
              <w:t xml:space="preserve">Student se orientuje v oblasti </w:t>
            </w:r>
            <w:proofErr w:type="spellStart"/>
            <w:r w:rsidRPr="00891D2C">
              <w:t>imerzivních</w:t>
            </w:r>
            <w:proofErr w:type="spellEnd"/>
            <w:r w:rsidRPr="00891D2C">
              <w:t xml:space="preserve"> technologií, je schopen kriticky vyhodnotit možnosti, příležitosti a také potřebnou metodu a technologii pro vytvoření </w:t>
            </w:r>
            <w:proofErr w:type="spellStart"/>
            <w:r w:rsidRPr="00891D2C">
              <w:t>imerzivního</w:t>
            </w:r>
            <w:proofErr w:type="spellEnd"/>
            <w:r w:rsidRPr="00891D2C">
              <w:t xml:space="preserve"> obsahu. Získá přehled ve světě </w:t>
            </w:r>
            <w:proofErr w:type="spellStart"/>
            <w:r w:rsidRPr="00891D2C">
              <w:t>imerzivních</w:t>
            </w:r>
            <w:proofErr w:type="spellEnd"/>
            <w:r w:rsidRPr="00891D2C">
              <w:t xml:space="preserve"> technologií a potřebné zázemí pro rozvoj a budoucí působení na projektech zaměřených na </w:t>
            </w:r>
            <w:proofErr w:type="spellStart"/>
            <w:r w:rsidRPr="00891D2C">
              <w:t>imerzivní</w:t>
            </w:r>
            <w:proofErr w:type="spellEnd"/>
            <w:r w:rsidRPr="00891D2C">
              <w:t xml:space="preserve"> obsah. </w:t>
            </w:r>
          </w:p>
        </w:tc>
      </w:tr>
      <w:tr w:rsidR="001B7D3E" w:rsidRPr="00891D2C" w14:paraId="6FE14C18" w14:textId="77777777" w:rsidTr="00311B61">
        <w:trPr>
          <w:trHeight w:val="255"/>
        </w:trPr>
        <w:tc>
          <w:tcPr>
            <w:tcW w:w="3645" w:type="dxa"/>
            <w:gridSpan w:val="2"/>
            <w:tcBorders>
              <w:top w:val="nil"/>
              <w:left w:val="single" w:sz="6" w:space="0" w:color="000000"/>
              <w:bottom w:val="single" w:sz="6" w:space="0" w:color="000000"/>
              <w:right w:val="single" w:sz="6" w:space="0" w:color="000000"/>
            </w:tcBorders>
            <w:shd w:val="clear" w:color="auto" w:fill="F7CAAC"/>
            <w:hideMark/>
          </w:tcPr>
          <w:p w14:paraId="6B0B68B3" w14:textId="77777777" w:rsidR="001B7D3E" w:rsidRPr="00891D2C" w:rsidRDefault="001B7D3E" w:rsidP="001B7D3E">
            <w:pPr>
              <w:jc w:val="both"/>
              <w:textAlignment w:val="baseline"/>
              <w:rPr>
                <w:rFonts w:ascii="Segoe UI" w:hAnsi="Segoe UI" w:cs="Segoe UI"/>
                <w:sz w:val="18"/>
                <w:szCs w:val="18"/>
              </w:rPr>
            </w:pPr>
            <w:r w:rsidRPr="00891D2C">
              <w:rPr>
                <w:b/>
                <w:bCs/>
              </w:rPr>
              <w:t>Studijní literatura a studijní pomůcky</w:t>
            </w:r>
            <w:r w:rsidRPr="00891D2C">
              <w:t> </w:t>
            </w:r>
          </w:p>
        </w:tc>
        <w:tc>
          <w:tcPr>
            <w:tcW w:w="6195" w:type="dxa"/>
            <w:gridSpan w:val="6"/>
            <w:tcBorders>
              <w:top w:val="nil"/>
              <w:left w:val="single" w:sz="6" w:space="0" w:color="000000"/>
              <w:bottom w:val="nil"/>
              <w:right w:val="single" w:sz="6" w:space="0" w:color="000000"/>
            </w:tcBorders>
            <w:shd w:val="clear" w:color="auto" w:fill="auto"/>
            <w:hideMark/>
          </w:tcPr>
          <w:p w14:paraId="2FBC8FB1" w14:textId="77777777" w:rsidR="001B7D3E" w:rsidRPr="00891D2C" w:rsidRDefault="001B7D3E" w:rsidP="001B7D3E">
            <w:pPr>
              <w:jc w:val="both"/>
              <w:textAlignment w:val="baseline"/>
              <w:rPr>
                <w:rFonts w:ascii="Segoe UI" w:hAnsi="Segoe UI" w:cs="Segoe UI"/>
                <w:sz w:val="18"/>
                <w:szCs w:val="18"/>
              </w:rPr>
            </w:pPr>
            <w:r w:rsidRPr="00891D2C">
              <w:t> </w:t>
            </w:r>
          </w:p>
        </w:tc>
      </w:tr>
      <w:tr w:rsidR="001B7D3E" w:rsidRPr="00891D2C" w14:paraId="4D9EA275" w14:textId="77777777" w:rsidTr="00311B61">
        <w:trPr>
          <w:trHeight w:val="1485"/>
        </w:trPr>
        <w:tc>
          <w:tcPr>
            <w:tcW w:w="9840" w:type="dxa"/>
            <w:gridSpan w:val="8"/>
            <w:tcBorders>
              <w:top w:val="nil"/>
              <w:left w:val="single" w:sz="6" w:space="0" w:color="000000"/>
              <w:bottom w:val="single" w:sz="6" w:space="0" w:color="000000"/>
              <w:right w:val="single" w:sz="6" w:space="0" w:color="000000"/>
            </w:tcBorders>
            <w:shd w:val="clear" w:color="auto" w:fill="auto"/>
            <w:hideMark/>
          </w:tcPr>
          <w:p w14:paraId="313129E8" w14:textId="77777777" w:rsidR="001B7D3E" w:rsidRPr="00891D2C" w:rsidRDefault="001B7D3E" w:rsidP="001B7D3E">
            <w:pPr>
              <w:jc w:val="both"/>
              <w:textAlignment w:val="baseline"/>
              <w:rPr>
                <w:rFonts w:ascii="Segoe UI" w:hAnsi="Segoe UI" w:cs="Segoe UI"/>
                <w:sz w:val="18"/>
                <w:szCs w:val="18"/>
              </w:rPr>
            </w:pPr>
            <w:r w:rsidRPr="00891D2C">
              <w:rPr>
                <w:b/>
                <w:bCs/>
              </w:rPr>
              <w:t>Povinná:</w:t>
            </w:r>
            <w:r w:rsidRPr="00891D2C">
              <w:t> </w:t>
            </w:r>
          </w:p>
          <w:p w14:paraId="37B36298" w14:textId="59D6EB58" w:rsidR="001B7D3E" w:rsidRPr="00891D2C" w:rsidRDefault="001B7D3E" w:rsidP="001B7D3E">
            <w:pPr>
              <w:jc w:val="both"/>
              <w:textAlignment w:val="baseline"/>
              <w:rPr>
                <w:rFonts w:ascii="Segoe UI" w:hAnsi="Segoe UI" w:cs="Segoe UI"/>
                <w:sz w:val="18"/>
                <w:szCs w:val="18"/>
              </w:rPr>
            </w:pPr>
            <w:r w:rsidRPr="00891D2C">
              <w:rPr>
                <w:shd w:val="clear" w:color="auto" w:fill="FFFFFF"/>
              </w:rPr>
              <w:t xml:space="preserve">BAILENSON Jeremy. </w:t>
            </w:r>
            <w:proofErr w:type="spellStart"/>
            <w:r w:rsidRPr="00891D2C">
              <w:rPr>
                <w:i/>
                <w:iCs/>
                <w:shd w:val="clear" w:color="auto" w:fill="FFFFFF"/>
              </w:rPr>
              <w:t>Experience</w:t>
            </w:r>
            <w:proofErr w:type="spellEnd"/>
            <w:r w:rsidRPr="00891D2C">
              <w:rPr>
                <w:i/>
                <w:iCs/>
                <w:shd w:val="clear" w:color="auto" w:fill="FFFFFF"/>
              </w:rPr>
              <w:t xml:space="preserve"> on </w:t>
            </w:r>
            <w:proofErr w:type="spellStart"/>
            <w:r w:rsidRPr="00891D2C">
              <w:rPr>
                <w:i/>
                <w:iCs/>
                <w:shd w:val="clear" w:color="auto" w:fill="FFFFFF"/>
              </w:rPr>
              <w:t>Demand</w:t>
            </w:r>
            <w:proofErr w:type="spellEnd"/>
            <w:r w:rsidRPr="00891D2C">
              <w:rPr>
                <w:i/>
                <w:iCs/>
                <w:shd w:val="clear" w:color="auto" w:fill="FFFFFF"/>
              </w:rPr>
              <w:t xml:space="preserve">: </w:t>
            </w:r>
            <w:proofErr w:type="spellStart"/>
            <w:r w:rsidRPr="00891D2C">
              <w:rPr>
                <w:i/>
                <w:iCs/>
                <w:shd w:val="clear" w:color="auto" w:fill="FFFFFF"/>
              </w:rPr>
              <w:t>What</w:t>
            </w:r>
            <w:proofErr w:type="spellEnd"/>
            <w:r w:rsidRPr="00891D2C">
              <w:rPr>
                <w:i/>
                <w:iCs/>
                <w:shd w:val="clear" w:color="auto" w:fill="FFFFFF"/>
              </w:rPr>
              <w:t xml:space="preserve"> </w:t>
            </w:r>
            <w:proofErr w:type="spellStart"/>
            <w:r w:rsidRPr="00891D2C">
              <w:rPr>
                <w:i/>
                <w:iCs/>
                <w:shd w:val="clear" w:color="auto" w:fill="FFFFFF"/>
              </w:rPr>
              <w:t>Virtual</w:t>
            </w:r>
            <w:proofErr w:type="spellEnd"/>
            <w:r w:rsidRPr="00891D2C">
              <w:rPr>
                <w:i/>
                <w:iCs/>
                <w:shd w:val="clear" w:color="auto" w:fill="FFFFFF"/>
              </w:rPr>
              <w:t xml:space="preserve"> Reality </w:t>
            </w:r>
            <w:proofErr w:type="spellStart"/>
            <w:r w:rsidRPr="00891D2C">
              <w:rPr>
                <w:i/>
                <w:iCs/>
                <w:shd w:val="clear" w:color="auto" w:fill="FFFFFF"/>
              </w:rPr>
              <w:t>Is</w:t>
            </w:r>
            <w:proofErr w:type="spellEnd"/>
            <w:r w:rsidRPr="00891D2C">
              <w:rPr>
                <w:i/>
                <w:iCs/>
                <w:shd w:val="clear" w:color="auto" w:fill="FFFFFF"/>
              </w:rPr>
              <w:t xml:space="preserve">, </w:t>
            </w:r>
            <w:proofErr w:type="spellStart"/>
            <w:r w:rsidRPr="00891D2C">
              <w:rPr>
                <w:i/>
                <w:iCs/>
                <w:shd w:val="clear" w:color="auto" w:fill="FFFFFF"/>
              </w:rPr>
              <w:t>How</w:t>
            </w:r>
            <w:proofErr w:type="spellEnd"/>
            <w:r w:rsidRPr="00891D2C">
              <w:rPr>
                <w:i/>
                <w:iCs/>
                <w:shd w:val="clear" w:color="auto" w:fill="FFFFFF"/>
              </w:rPr>
              <w:t xml:space="preserve"> It Works, and </w:t>
            </w:r>
            <w:proofErr w:type="spellStart"/>
            <w:r w:rsidRPr="00891D2C">
              <w:rPr>
                <w:i/>
                <w:iCs/>
                <w:shd w:val="clear" w:color="auto" w:fill="FFFFFF"/>
              </w:rPr>
              <w:t>What</w:t>
            </w:r>
            <w:proofErr w:type="spellEnd"/>
            <w:r w:rsidRPr="00891D2C">
              <w:rPr>
                <w:i/>
                <w:iCs/>
                <w:shd w:val="clear" w:color="auto" w:fill="FFFFFF"/>
              </w:rPr>
              <w:t xml:space="preserve"> It </w:t>
            </w:r>
            <w:proofErr w:type="spellStart"/>
            <w:r w:rsidRPr="00891D2C">
              <w:rPr>
                <w:i/>
                <w:iCs/>
                <w:shd w:val="clear" w:color="auto" w:fill="FFFFFF"/>
              </w:rPr>
              <w:t>Can</w:t>
            </w:r>
            <w:proofErr w:type="spellEnd"/>
            <w:r w:rsidRPr="00891D2C">
              <w:rPr>
                <w:i/>
                <w:iCs/>
                <w:shd w:val="clear" w:color="auto" w:fill="FFFFFF"/>
              </w:rPr>
              <w:t xml:space="preserve"> Do</w:t>
            </w:r>
            <w:r w:rsidRPr="00891D2C">
              <w:rPr>
                <w:shd w:val="clear" w:color="auto" w:fill="FFFFFF"/>
              </w:rPr>
              <w:t xml:space="preserve">. USA: W. W. </w:t>
            </w:r>
            <w:proofErr w:type="spellStart"/>
            <w:r w:rsidRPr="00891D2C">
              <w:rPr>
                <w:shd w:val="clear" w:color="auto" w:fill="FFFFFF"/>
              </w:rPr>
              <w:t>Norton</w:t>
            </w:r>
            <w:proofErr w:type="spellEnd"/>
            <w:r w:rsidRPr="00891D2C">
              <w:rPr>
                <w:shd w:val="clear" w:color="auto" w:fill="FFFFFF"/>
              </w:rPr>
              <w:t xml:space="preserve"> &amp; </w:t>
            </w:r>
            <w:proofErr w:type="spellStart"/>
            <w:r w:rsidRPr="00891D2C">
              <w:rPr>
                <w:shd w:val="clear" w:color="auto" w:fill="FFFFFF"/>
              </w:rPr>
              <w:t>Company</w:t>
            </w:r>
            <w:proofErr w:type="spellEnd"/>
            <w:r w:rsidRPr="00891D2C">
              <w:rPr>
                <w:shd w:val="clear" w:color="auto" w:fill="FFFFFF"/>
              </w:rPr>
              <w:t xml:space="preserve"> 2018. ISBN 0393253694</w:t>
            </w:r>
            <w:r w:rsidR="00494B34">
              <w:rPr>
                <w:shd w:val="clear" w:color="auto" w:fill="FFFFFF"/>
              </w:rPr>
              <w:t>.</w:t>
            </w:r>
            <w:r w:rsidRPr="00891D2C">
              <w:t> </w:t>
            </w:r>
          </w:p>
          <w:p w14:paraId="575B7DC3" w14:textId="77777777" w:rsidR="00494B34" w:rsidRDefault="001B7D3E" w:rsidP="001B7D3E">
            <w:pPr>
              <w:jc w:val="both"/>
              <w:textAlignment w:val="baseline"/>
              <w:rPr>
                <w:shd w:val="clear" w:color="auto" w:fill="FFFFFF"/>
              </w:rPr>
            </w:pPr>
            <w:r w:rsidRPr="00891D2C">
              <w:rPr>
                <w:shd w:val="clear" w:color="auto" w:fill="FFFFFF"/>
              </w:rPr>
              <w:t xml:space="preserve">JARON </w:t>
            </w:r>
            <w:proofErr w:type="spellStart"/>
            <w:r w:rsidRPr="00891D2C">
              <w:rPr>
                <w:shd w:val="clear" w:color="auto" w:fill="FFFFFF"/>
              </w:rPr>
              <w:t>Lanier</w:t>
            </w:r>
            <w:proofErr w:type="spellEnd"/>
            <w:r w:rsidRPr="00891D2C">
              <w:rPr>
                <w:shd w:val="clear" w:color="auto" w:fill="FFFFFF"/>
              </w:rPr>
              <w:t xml:space="preserve">. </w:t>
            </w:r>
            <w:proofErr w:type="spellStart"/>
            <w:r w:rsidRPr="00891D2C">
              <w:rPr>
                <w:i/>
                <w:iCs/>
                <w:shd w:val="clear" w:color="auto" w:fill="FFFFFF"/>
              </w:rPr>
              <w:t>Dawn</w:t>
            </w:r>
            <w:proofErr w:type="spellEnd"/>
            <w:r w:rsidRPr="00891D2C">
              <w:rPr>
                <w:i/>
                <w:iCs/>
                <w:shd w:val="clear" w:color="auto" w:fill="FFFFFF"/>
              </w:rPr>
              <w:t xml:space="preserve"> </w:t>
            </w:r>
            <w:proofErr w:type="spellStart"/>
            <w:r w:rsidRPr="00891D2C">
              <w:rPr>
                <w:i/>
                <w:iCs/>
                <w:shd w:val="clear" w:color="auto" w:fill="FFFFFF"/>
              </w:rPr>
              <w:t>of</w:t>
            </w:r>
            <w:proofErr w:type="spellEnd"/>
            <w:r w:rsidRPr="00891D2C">
              <w:rPr>
                <w:i/>
                <w:iCs/>
                <w:shd w:val="clear" w:color="auto" w:fill="FFFFFF"/>
              </w:rPr>
              <w:t xml:space="preserve"> </w:t>
            </w:r>
            <w:proofErr w:type="spellStart"/>
            <w:r w:rsidRPr="00891D2C">
              <w:rPr>
                <w:i/>
                <w:iCs/>
                <w:shd w:val="clear" w:color="auto" w:fill="FFFFFF"/>
              </w:rPr>
              <w:t>the</w:t>
            </w:r>
            <w:proofErr w:type="spellEnd"/>
            <w:r w:rsidRPr="00891D2C">
              <w:rPr>
                <w:i/>
                <w:iCs/>
                <w:shd w:val="clear" w:color="auto" w:fill="FFFFFF"/>
              </w:rPr>
              <w:t xml:space="preserve"> New </w:t>
            </w:r>
            <w:proofErr w:type="spellStart"/>
            <w:r w:rsidRPr="00891D2C">
              <w:rPr>
                <w:i/>
                <w:iCs/>
                <w:shd w:val="clear" w:color="auto" w:fill="FFFFFF"/>
              </w:rPr>
              <w:t>Everything</w:t>
            </w:r>
            <w:proofErr w:type="spellEnd"/>
            <w:r w:rsidRPr="00891D2C">
              <w:rPr>
                <w:i/>
                <w:iCs/>
                <w:shd w:val="clear" w:color="auto" w:fill="FFFFFF"/>
              </w:rPr>
              <w:t xml:space="preserve">: A </w:t>
            </w:r>
            <w:proofErr w:type="spellStart"/>
            <w:r w:rsidRPr="00891D2C">
              <w:rPr>
                <w:i/>
                <w:iCs/>
                <w:shd w:val="clear" w:color="auto" w:fill="FFFFFF"/>
              </w:rPr>
              <w:t>Journey</w:t>
            </w:r>
            <w:proofErr w:type="spellEnd"/>
            <w:r w:rsidRPr="00891D2C">
              <w:rPr>
                <w:i/>
                <w:iCs/>
                <w:shd w:val="clear" w:color="auto" w:fill="FFFFFF"/>
              </w:rPr>
              <w:t xml:space="preserve"> </w:t>
            </w:r>
            <w:proofErr w:type="spellStart"/>
            <w:r w:rsidRPr="00891D2C">
              <w:rPr>
                <w:i/>
                <w:iCs/>
                <w:shd w:val="clear" w:color="auto" w:fill="FFFFFF"/>
              </w:rPr>
              <w:t>Through</w:t>
            </w:r>
            <w:proofErr w:type="spellEnd"/>
            <w:r w:rsidRPr="00891D2C">
              <w:rPr>
                <w:i/>
                <w:iCs/>
                <w:shd w:val="clear" w:color="auto" w:fill="FFFFFF"/>
              </w:rPr>
              <w:t xml:space="preserve"> </w:t>
            </w:r>
            <w:proofErr w:type="spellStart"/>
            <w:r w:rsidRPr="00891D2C">
              <w:rPr>
                <w:i/>
                <w:iCs/>
                <w:shd w:val="clear" w:color="auto" w:fill="FFFFFF"/>
              </w:rPr>
              <w:t>Virtual</w:t>
            </w:r>
            <w:proofErr w:type="spellEnd"/>
            <w:r w:rsidRPr="00891D2C">
              <w:rPr>
                <w:i/>
                <w:iCs/>
                <w:shd w:val="clear" w:color="auto" w:fill="FFFFFF"/>
              </w:rPr>
              <w:t xml:space="preserve"> Reality</w:t>
            </w:r>
            <w:r w:rsidRPr="00891D2C">
              <w:rPr>
                <w:shd w:val="clear" w:color="auto" w:fill="FFFFFF"/>
              </w:rPr>
              <w:t xml:space="preserve">. USA: </w:t>
            </w:r>
            <w:proofErr w:type="spellStart"/>
            <w:r w:rsidRPr="00891D2C">
              <w:rPr>
                <w:shd w:val="clear" w:color="auto" w:fill="FFFFFF"/>
              </w:rPr>
              <w:t>Bodley</w:t>
            </w:r>
            <w:proofErr w:type="spellEnd"/>
            <w:r w:rsidRPr="00891D2C">
              <w:rPr>
                <w:shd w:val="clear" w:color="auto" w:fill="FFFFFF"/>
              </w:rPr>
              <w:t xml:space="preserve"> </w:t>
            </w:r>
            <w:proofErr w:type="spellStart"/>
            <w:r w:rsidRPr="00891D2C">
              <w:rPr>
                <w:shd w:val="clear" w:color="auto" w:fill="FFFFFF"/>
              </w:rPr>
              <w:t>Head</w:t>
            </w:r>
            <w:proofErr w:type="spellEnd"/>
            <w:r w:rsidRPr="00891D2C">
              <w:rPr>
                <w:shd w:val="clear" w:color="auto" w:fill="FFFFFF"/>
              </w:rPr>
              <w:t xml:space="preserve"> 2017. </w:t>
            </w:r>
          </w:p>
          <w:p w14:paraId="0A889B15" w14:textId="21ABE0AC" w:rsidR="001B7D3E" w:rsidRPr="00891D2C" w:rsidRDefault="001B7D3E" w:rsidP="001B7D3E">
            <w:pPr>
              <w:jc w:val="both"/>
              <w:textAlignment w:val="baseline"/>
              <w:rPr>
                <w:rFonts w:ascii="Segoe UI" w:hAnsi="Segoe UI" w:cs="Segoe UI"/>
                <w:sz w:val="18"/>
                <w:szCs w:val="18"/>
              </w:rPr>
            </w:pPr>
            <w:r w:rsidRPr="00891D2C">
              <w:rPr>
                <w:shd w:val="clear" w:color="auto" w:fill="FFFFFF"/>
              </w:rPr>
              <w:t>ISBN 1847923526</w:t>
            </w:r>
            <w:r w:rsidR="00494B34">
              <w:rPr>
                <w:shd w:val="clear" w:color="auto" w:fill="FFFFFF"/>
              </w:rPr>
              <w:t>.</w:t>
            </w:r>
            <w:r w:rsidRPr="00891D2C">
              <w:t> </w:t>
            </w:r>
          </w:p>
          <w:p w14:paraId="71CDBA8F" w14:textId="77777777" w:rsidR="001B7D3E" w:rsidRPr="00311B61" w:rsidRDefault="001B7D3E" w:rsidP="001B7D3E">
            <w:pPr>
              <w:jc w:val="both"/>
              <w:textAlignment w:val="baseline"/>
              <w:rPr>
                <w:b/>
                <w:shd w:val="clear" w:color="auto" w:fill="FFFFFF"/>
              </w:rPr>
            </w:pPr>
            <w:r w:rsidRPr="00311B61">
              <w:rPr>
                <w:b/>
                <w:shd w:val="clear" w:color="auto" w:fill="FFFFFF"/>
              </w:rPr>
              <w:t>Doporučená:</w:t>
            </w:r>
          </w:p>
          <w:p w14:paraId="3A50ECF1" w14:textId="6BF49959" w:rsidR="001B7D3E" w:rsidRPr="00891D2C" w:rsidRDefault="001B7D3E" w:rsidP="001B7D3E">
            <w:pPr>
              <w:jc w:val="both"/>
              <w:textAlignment w:val="baseline"/>
              <w:rPr>
                <w:rFonts w:ascii="Segoe UI" w:hAnsi="Segoe UI" w:cs="Segoe UI"/>
                <w:sz w:val="18"/>
                <w:szCs w:val="18"/>
              </w:rPr>
            </w:pPr>
            <w:r w:rsidRPr="00891D2C">
              <w:rPr>
                <w:shd w:val="clear" w:color="auto" w:fill="FFFFFF"/>
              </w:rPr>
              <w:t xml:space="preserve">SCOBLE Robert a </w:t>
            </w:r>
            <w:proofErr w:type="spellStart"/>
            <w:r w:rsidRPr="00891D2C">
              <w:rPr>
                <w:shd w:val="clear" w:color="auto" w:fill="FFFFFF"/>
              </w:rPr>
              <w:t>Israel</w:t>
            </w:r>
            <w:proofErr w:type="spellEnd"/>
            <w:r w:rsidRPr="00891D2C">
              <w:rPr>
                <w:shd w:val="clear" w:color="auto" w:fill="FFFFFF"/>
              </w:rPr>
              <w:t xml:space="preserve"> SHEL. </w:t>
            </w:r>
            <w:proofErr w:type="spellStart"/>
            <w:r w:rsidRPr="00891D2C">
              <w:rPr>
                <w:i/>
                <w:iCs/>
                <w:shd w:val="clear" w:color="auto" w:fill="FFFFFF"/>
              </w:rPr>
              <w:t>The</w:t>
            </w:r>
            <w:proofErr w:type="spellEnd"/>
            <w:r w:rsidRPr="00891D2C">
              <w:rPr>
                <w:i/>
                <w:iCs/>
                <w:shd w:val="clear" w:color="auto" w:fill="FFFFFF"/>
              </w:rPr>
              <w:t xml:space="preserve"> </w:t>
            </w:r>
            <w:proofErr w:type="spellStart"/>
            <w:r w:rsidRPr="00891D2C">
              <w:rPr>
                <w:i/>
                <w:iCs/>
                <w:shd w:val="clear" w:color="auto" w:fill="FFFFFF"/>
              </w:rPr>
              <w:t>Fourth</w:t>
            </w:r>
            <w:proofErr w:type="spellEnd"/>
            <w:r w:rsidRPr="00891D2C">
              <w:rPr>
                <w:i/>
                <w:iCs/>
                <w:shd w:val="clear" w:color="auto" w:fill="FFFFFF"/>
              </w:rPr>
              <w:t xml:space="preserve"> </w:t>
            </w:r>
            <w:proofErr w:type="spellStart"/>
            <w:r w:rsidRPr="00891D2C">
              <w:rPr>
                <w:i/>
                <w:iCs/>
                <w:shd w:val="clear" w:color="auto" w:fill="FFFFFF"/>
              </w:rPr>
              <w:t>Transformation</w:t>
            </w:r>
            <w:proofErr w:type="spellEnd"/>
            <w:r w:rsidRPr="00891D2C">
              <w:rPr>
                <w:i/>
                <w:iCs/>
                <w:shd w:val="clear" w:color="auto" w:fill="FFFFFF"/>
              </w:rPr>
              <w:t xml:space="preserve">: </w:t>
            </w:r>
            <w:proofErr w:type="spellStart"/>
            <w:r w:rsidRPr="00891D2C">
              <w:rPr>
                <w:i/>
                <w:iCs/>
                <w:shd w:val="clear" w:color="auto" w:fill="FFFFFF"/>
              </w:rPr>
              <w:t>How</w:t>
            </w:r>
            <w:proofErr w:type="spellEnd"/>
            <w:r w:rsidRPr="00891D2C">
              <w:rPr>
                <w:i/>
                <w:iCs/>
                <w:shd w:val="clear" w:color="auto" w:fill="FFFFFF"/>
              </w:rPr>
              <w:t xml:space="preserve"> </w:t>
            </w:r>
            <w:proofErr w:type="spellStart"/>
            <w:r w:rsidRPr="00891D2C">
              <w:rPr>
                <w:i/>
                <w:iCs/>
                <w:shd w:val="clear" w:color="auto" w:fill="FFFFFF"/>
              </w:rPr>
              <w:t>Augmented</w:t>
            </w:r>
            <w:proofErr w:type="spellEnd"/>
            <w:r w:rsidRPr="00891D2C">
              <w:rPr>
                <w:i/>
                <w:iCs/>
                <w:shd w:val="clear" w:color="auto" w:fill="FFFFFF"/>
              </w:rPr>
              <w:t xml:space="preserve"> Reality &amp; </w:t>
            </w:r>
            <w:proofErr w:type="spellStart"/>
            <w:r w:rsidRPr="00891D2C">
              <w:rPr>
                <w:i/>
                <w:iCs/>
                <w:shd w:val="clear" w:color="auto" w:fill="FFFFFF"/>
              </w:rPr>
              <w:t>Artificial</w:t>
            </w:r>
            <w:proofErr w:type="spellEnd"/>
            <w:r w:rsidRPr="00891D2C">
              <w:rPr>
                <w:i/>
                <w:iCs/>
                <w:shd w:val="clear" w:color="auto" w:fill="FFFFFF"/>
              </w:rPr>
              <w:t xml:space="preserve"> </w:t>
            </w:r>
            <w:proofErr w:type="spellStart"/>
            <w:r w:rsidRPr="00891D2C">
              <w:rPr>
                <w:i/>
                <w:iCs/>
                <w:shd w:val="clear" w:color="auto" w:fill="FFFFFF"/>
              </w:rPr>
              <w:t>Intelligence</w:t>
            </w:r>
            <w:proofErr w:type="spellEnd"/>
            <w:r w:rsidRPr="00891D2C">
              <w:rPr>
                <w:i/>
                <w:iCs/>
                <w:shd w:val="clear" w:color="auto" w:fill="FFFFFF"/>
              </w:rPr>
              <w:t xml:space="preserve"> </w:t>
            </w:r>
            <w:proofErr w:type="spellStart"/>
            <w:r w:rsidRPr="00891D2C">
              <w:rPr>
                <w:i/>
                <w:iCs/>
                <w:shd w:val="clear" w:color="auto" w:fill="FFFFFF"/>
              </w:rPr>
              <w:t>Will</w:t>
            </w:r>
            <w:proofErr w:type="spellEnd"/>
            <w:r w:rsidRPr="00891D2C">
              <w:rPr>
                <w:i/>
                <w:iCs/>
                <w:shd w:val="clear" w:color="auto" w:fill="FFFFFF"/>
              </w:rPr>
              <w:t xml:space="preserve"> </w:t>
            </w:r>
            <w:proofErr w:type="spellStart"/>
            <w:r w:rsidRPr="00891D2C">
              <w:rPr>
                <w:i/>
                <w:iCs/>
                <w:shd w:val="clear" w:color="auto" w:fill="FFFFFF"/>
              </w:rPr>
              <w:t>Change</w:t>
            </w:r>
            <w:proofErr w:type="spellEnd"/>
            <w:r w:rsidRPr="00891D2C">
              <w:rPr>
                <w:i/>
                <w:iCs/>
                <w:shd w:val="clear" w:color="auto" w:fill="FFFFFF"/>
              </w:rPr>
              <w:t xml:space="preserve"> </w:t>
            </w:r>
            <w:proofErr w:type="spellStart"/>
            <w:r w:rsidRPr="00891D2C">
              <w:rPr>
                <w:i/>
                <w:iCs/>
                <w:shd w:val="clear" w:color="auto" w:fill="FFFFFF"/>
              </w:rPr>
              <w:t>Everything</w:t>
            </w:r>
            <w:proofErr w:type="spellEnd"/>
            <w:r w:rsidRPr="00891D2C">
              <w:rPr>
                <w:shd w:val="clear" w:color="auto" w:fill="FFFFFF"/>
              </w:rPr>
              <w:t xml:space="preserve">. USA: </w:t>
            </w:r>
            <w:proofErr w:type="spellStart"/>
            <w:r w:rsidRPr="00891D2C">
              <w:rPr>
                <w:shd w:val="clear" w:color="auto" w:fill="FFFFFF"/>
              </w:rPr>
              <w:t>CreateSpace</w:t>
            </w:r>
            <w:proofErr w:type="spellEnd"/>
            <w:r w:rsidRPr="00891D2C">
              <w:rPr>
                <w:shd w:val="clear" w:color="auto" w:fill="FFFFFF"/>
              </w:rPr>
              <w:t xml:space="preserve"> Independent </w:t>
            </w:r>
            <w:proofErr w:type="spellStart"/>
            <w:r w:rsidRPr="00891D2C">
              <w:rPr>
                <w:shd w:val="clear" w:color="auto" w:fill="FFFFFF"/>
              </w:rPr>
              <w:t>Publishing</w:t>
            </w:r>
            <w:proofErr w:type="spellEnd"/>
            <w:r w:rsidRPr="00891D2C">
              <w:rPr>
                <w:shd w:val="clear" w:color="auto" w:fill="FFFFFF"/>
              </w:rPr>
              <w:t xml:space="preserve"> </w:t>
            </w:r>
            <w:proofErr w:type="spellStart"/>
            <w:r w:rsidRPr="00891D2C">
              <w:rPr>
                <w:shd w:val="clear" w:color="auto" w:fill="FFFFFF"/>
              </w:rPr>
              <w:t>Platform</w:t>
            </w:r>
            <w:proofErr w:type="spellEnd"/>
            <w:r w:rsidRPr="00891D2C">
              <w:rPr>
                <w:shd w:val="clear" w:color="auto" w:fill="FFFFFF"/>
              </w:rPr>
              <w:t xml:space="preserve"> 2016. ISBN 1539894444</w:t>
            </w:r>
            <w:r w:rsidR="00494B34">
              <w:rPr>
                <w:shd w:val="clear" w:color="auto" w:fill="FFFFFF"/>
              </w:rPr>
              <w:t>.</w:t>
            </w:r>
            <w:r w:rsidRPr="00891D2C">
              <w:t> </w:t>
            </w:r>
          </w:p>
        </w:tc>
      </w:tr>
    </w:tbl>
    <w:p w14:paraId="5E8517BD" w14:textId="77777777" w:rsidR="00DE0C2B" w:rsidRDefault="00DE0C2B" w:rsidP="00415DA8"/>
    <w:p w14:paraId="77380036" w14:textId="77777777" w:rsidR="005407BC" w:rsidRDefault="005407BC">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1338"/>
        <w:gridCol w:w="1357"/>
        <w:gridCol w:w="627"/>
      </w:tblGrid>
      <w:tr w:rsidR="00DE0C2B" w:rsidRPr="00C55B10" w14:paraId="09F55345" w14:textId="77777777" w:rsidTr="00494B34">
        <w:trPr>
          <w:ins w:id="334" w:author="Hana Ponížilová" w:date="2023-03-13T11:27:00Z"/>
        </w:trPr>
        <w:tc>
          <w:tcPr>
            <w:tcW w:w="9923" w:type="dxa"/>
            <w:gridSpan w:val="8"/>
            <w:tcBorders>
              <w:bottom w:val="double" w:sz="4" w:space="0" w:color="auto"/>
            </w:tcBorders>
            <w:shd w:val="clear" w:color="auto" w:fill="B8CCE4" w:themeFill="accent1" w:themeFillTint="66"/>
          </w:tcPr>
          <w:p w14:paraId="37D1E2C4" w14:textId="691C2157" w:rsidR="00DE0C2B" w:rsidRPr="00494B34" w:rsidRDefault="00DE0C2B" w:rsidP="003655AB">
            <w:pPr>
              <w:tabs>
                <w:tab w:val="left" w:pos="567"/>
              </w:tabs>
              <w:jc w:val="both"/>
              <w:rPr>
                <w:ins w:id="335" w:author="Hana Ponížilová" w:date="2023-03-13T11:27:00Z"/>
                <w:b/>
                <w:sz w:val="28"/>
                <w:szCs w:val="28"/>
              </w:rPr>
            </w:pPr>
            <w:ins w:id="336" w:author="Hana Ponížilová" w:date="2023-03-13T11:27:00Z">
              <w:r w:rsidRPr="00494B34">
                <w:rPr>
                  <w:sz w:val="28"/>
                  <w:szCs w:val="28"/>
                </w:rPr>
                <w:lastRenderedPageBreak/>
                <w:br w:type="page"/>
              </w:r>
              <w:r w:rsidRPr="00494B34">
                <w:rPr>
                  <w:b/>
                  <w:sz w:val="28"/>
                  <w:szCs w:val="28"/>
                </w:rPr>
                <w:t>B-III – Charakteristika studijního předmětu</w:t>
              </w:r>
            </w:ins>
          </w:p>
        </w:tc>
      </w:tr>
      <w:tr w:rsidR="00DE0C2B" w:rsidRPr="00C55B10" w14:paraId="30CE636D" w14:textId="77777777" w:rsidTr="00494B34">
        <w:trPr>
          <w:ins w:id="337" w:author="Hana Ponížilová" w:date="2023-03-13T11:27:00Z"/>
        </w:trPr>
        <w:tc>
          <w:tcPr>
            <w:tcW w:w="3195" w:type="dxa"/>
            <w:tcBorders>
              <w:top w:val="double" w:sz="4" w:space="0" w:color="auto"/>
            </w:tcBorders>
            <w:shd w:val="clear" w:color="auto" w:fill="FBD4B4" w:themeFill="accent6" w:themeFillTint="66"/>
          </w:tcPr>
          <w:p w14:paraId="23883E48" w14:textId="77777777" w:rsidR="00DE0C2B" w:rsidRPr="00C55B10" w:rsidRDefault="00DE0C2B" w:rsidP="003655AB">
            <w:pPr>
              <w:tabs>
                <w:tab w:val="left" w:pos="567"/>
              </w:tabs>
              <w:jc w:val="both"/>
              <w:rPr>
                <w:ins w:id="338" w:author="Hana Ponížilová" w:date="2023-03-13T11:27:00Z"/>
                <w:b/>
              </w:rPr>
            </w:pPr>
            <w:ins w:id="339" w:author="Hana Ponížilová" w:date="2023-03-13T11:27:00Z">
              <w:r w:rsidRPr="00C55B10">
                <w:rPr>
                  <w:b/>
                </w:rPr>
                <w:t>Název studijního předmětu</w:t>
              </w:r>
            </w:ins>
          </w:p>
        </w:tc>
        <w:tc>
          <w:tcPr>
            <w:tcW w:w="6728" w:type="dxa"/>
            <w:gridSpan w:val="7"/>
            <w:tcBorders>
              <w:top w:val="double" w:sz="4" w:space="0" w:color="auto"/>
            </w:tcBorders>
          </w:tcPr>
          <w:p w14:paraId="3CCA1D2F" w14:textId="31C0A74E" w:rsidR="00DE0C2B" w:rsidRPr="00C55B10" w:rsidRDefault="00DE0C2B" w:rsidP="003655AB">
            <w:pPr>
              <w:tabs>
                <w:tab w:val="left" w:pos="567"/>
              </w:tabs>
              <w:rPr>
                <w:ins w:id="340" w:author="Hana Ponížilová" w:date="2023-03-13T11:27:00Z"/>
              </w:rPr>
            </w:pPr>
            <w:ins w:id="341" w:author="Hana Ponížilová" w:date="2023-03-13T11:27:00Z">
              <w:r>
                <w:rPr>
                  <w:shd w:val="clear" w:color="auto" w:fill="FFFFFF"/>
                </w:rPr>
                <w:t xml:space="preserve">Oborové teorie a technologie 5 </w:t>
              </w:r>
            </w:ins>
          </w:p>
        </w:tc>
      </w:tr>
      <w:tr w:rsidR="00DE0C2B" w:rsidRPr="00C55B10" w14:paraId="1A9561A1" w14:textId="77777777" w:rsidTr="00494B34">
        <w:trPr>
          <w:ins w:id="342" w:author="Hana Ponížilová" w:date="2023-03-13T11:27:00Z"/>
        </w:trPr>
        <w:tc>
          <w:tcPr>
            <w:tcW w:w="3195" w:type="dxa"/>
            <w:shd w:val="clear" w:color="auto" w:fill="FBD4B4" w:themeFill="accent6" w:themeFillTint="66"/>
          </w:tcPr>
          <w:p w14:paraId="78C90DC8" w14:textId="77777777" w:rsidR="00DE0C2B" w:rsidRPr="00C55B10" w:rsidRDefault="00DE0C2B" w:rsidP="003655AB">
            <w:pPr>
              <w:tabs>
                <w:tab w:val="left" w:pos="567"/>
              </w:tabs>
              <w:rPr>
                <w:ins w:id="343" w:author="Hana Ponížilová" w:date="2023-03-13T11:27:00Z"/>
                <w:b/>
              </w:rPr>
            </w:pPr>
            <w:ins w:id="344" w:author="Hana Ponížilová" w:date="2023-03-13T11:27:00Z">
              <w:r w:rsidRPr="00C55B10">
                <w:rPr>
                  <w:b/>
                </w:rPr>
                <w:t>Typ předmětu</w:t>
              </w:r>
            </w:ins>
          </w:p>
        </w:tc>
        <w:tc>
          <w:tcPr>
            <w:tcW w:w="3406" w:type="dxa"/>
            <w:gridSpan w:val="4"/>
          </w:tcPr>
          <w:p w14:paraId="5422B2E8" w14:textId="521C4B51" w:rsidR="00DE0C2B" w:rsidRPr="00C55B10" w:rsidRDefault="00DE0C2B" w:rsidP="003655AB">
            <w:pPr>
              <w:tabs>
                <w:tab w:val="left" w:pos="567"/>
              </w:tabs>
              <w:autoSpaceDE w:val="0"/>
              <w:autoSpaceDN w:val="0"/>
              <w:adjustRightInd w:val="0"/>
              <w:rPr>
                <w:ins w:id="345" w:author="Hana Ponížilová" w:date="2023-03-13T11:27:00Z"/>
              </w:rPr>
            </w:pPr>
            <w:ins w:id="346" w:author="Hana Ponížilová" w:date="2023-03-13T11:27:00Z">
              <w:r>
                <w:rPr>
                  <w:rFonts w:eastAsia="Calibri"/>
                </w:rPr>
                <w:t>p</w:t>
              </w:r>
              <w:r w:rsidRPr="00C55B10">
                <w:rPr>
                  <w:rFonts w:eastAsia="Calibri"/>
                </w:rPr>
                <w:t>ovinn</w:t>
              </w:r>
            </w:ins>
            <w:ins w:id="347" w:author="Hana Ponížilová" w:date="2023-03-13T11:33:00Z">
              <w:r w:rsidR="00C774AD">
                <w:rPr>
                  <w:rFonts w:eastAsia="Calibri"/>
                </w:rPr>
                <w:t>ý</w:t>
              </w:r>
            </w:ins>
            <w:ins w:id="348" w:author="Hana Ponížilová" w:date="2023-03-13T11:27:00Z">
              <w:r>
                <w:rPr>
                  <w:rFonts w:eastAsia="Calibri"/>
                </w:rPr>
                <w:t xml:space="preserve">, </w:t>
              </w:r>
            </w:ins>
            <w:ins w:id="349" w:author="Hana Ponížilová" w:date="2023-03-13T11:34:00Z">
              <w:r w:rsidR="00D8797E">
                <w:rPr>
                  <w:rFonts w:eastAsia="Calibri"/>
                </w:rPr>
                <w:t>PZ</w:t>
              </w:r>
            </w:ins>
          </w:p>
        </w:tc>
        <w:tc>
          <w:tcPr>
            <w:tcW w:w="2695" w:type="dxa"/>
            <w:gridSpan w:val="2"/>
            <w:shd w:val="clear" w:color="auto" w:fill="FBD4B4" w:themeFill="accent6" w:themeFillTint="66"/>
          </w:tcPr>
          <w:p w14:paraId="523654DB" w14:textId="77777777" w:rsidR="00DE0C2B" w:rsidRPr="00C55B10" w:rsidRDefault="00DE0C2B" w:rsidP="003655AB">
            <w:pPr>
              <w:tabs>
                <w:tab w:val="left" w:pos="567"/>
              </w:tabs>
              <w:jc w:val="both"/>
              <w:rPr>
                <w:ins w:id="350" w:author="Hana Ponížilová" w:date="2023-03-13T11:27:00Z"/>
                <w:b/>
              </w:rPr>
            </w:pPr>
            <w:ins w:id="351" w:author="Hana Ponížilová" w:date="2023-03-13T11:27:00Z">
              <w:r w:rsidRPr="00C55B10">
                <w:rPr>
                  <w:b/>
                </w:rPr>
                <w:t>doporučený ročník/semestr</w:t>
              </w:r>
            </w:ins>
          </w:p>
        </w:tc>
        <w:tc>
          <w:tcPr>
            <w:tcW w:w="627" w:type="dxa"/>
          </w:tcPr>
          <w:p w14:paraId="096248F4" w14:textId="77777777" w:rsidR="00DE0C2B" w:rsidRPr="00C55B10" w:rsidRDefault="00DE0C2B" w:rsidP="003655AB">
            <w:pPr>
              <w:tabs>
                <w:tab w:val="left" w:pos="567"/>
              </w:tabs>
              <w:jc w:val="both"/>
              <w:rPr>
                <w:ins w:id="352" w:author="Hana Ponížilová" w:date="2023-03-13T11:27:00Z"/>
              </w:rPr>
            </w:pPr>
            <w:ins w:id="353" w:author="Hana Ponížilová" w:date="2023-03-13T11:27:00Z">
              <w:r>
                <w:t>3</w:t>
              </w:r>
              <w:r w:rsidRPr="00C55B10">
                <w:t>/ZS</w:t>
              </w:r>
            </w:ins>
          </w:p>
        </w:tc>
      </w:tr>
      <w:tr w:rsidR="00DE0C2B" w:rsidRPr="00C55B10" w14:paraId="7EE9E433" w14:textId="77777777" w:rsidTr="00494B34">
        <w:trPr>
          <w:ins w:id="354" w:author="Hana Ponížilová" w:date="2023-03-13T11:27:00Z"/>
        </w:trPr>
        <w:tc>
          <w:tcPr>
            <w:tcW w:w="3195" w:type="dxa"/>
            <w:shd w:val="clear" w:color="auto" w:fill="FBD4B4" w:themeFill="accent6" w:themeFillTint="66"/>
          </w:tcPr>
          <w:p w14:paraId="6FCF1EAC" w14:textId="77777777" w:rsidR="00DE0C2B" w:rsidRPr="00C55B10" w:rsidRDefault="00DE0C2B" w:rsidP="003655AB">
            <w:pPr>
              <w:tabs>
                <w:tab w:val="left" w:pos="567"/>
              </w:tabs>
              <w:jc w:val="both"/>
              <w:rPr>
                <w:ins w:id="355" w:author="Hana Ponížilová" w:date="2023-03-13T11:27:00Z"/>
                <w:b/>
              </w:rPr>
            </w:pPr>
            <w:ins w:id="356" w:author="Hana Ponížilová" w:date="2023-03-13T11:27:00Z">
              <w:r w:rsidRPr="00C55B10">
                <w:rPr>
                  <w:b/>
                </w:rPr>
                <w:t>Rozsah studijního předmětu</w:t>
              </w:r>
            </w:ins>
          </w:p>
        </w:tc>
        <w:tc>
          <w:tcPr>
            <w:tcW w:w="1701" w:type="dxa"/>
            <w:gridSpan w:val="2"/>
          </w:tcPr>
          <w:p w14:paraId="77D8ADBC" w14:textId="77777777" w:rsidR="00DE0C2B" w:rsidRPr="00C55B10" w:rsidRDefault="00DE0C2B" w:rsidP="003655AB">
            <w:pPr>
              <w:tabs>
                <w:tab w:val="left" w:pos="567"/>
              </w:tabs>
              <w:jc w:val="both"/>
              <w:rPr>
                <w:ins w:id="357" w:author="Hana Ponížilová" w:date="2023-03-13T11:27:00Z"/>
              </w:rPr>
            </w:pPr>
            <w:proofErr w:type="gramStart"/>
            <w:ins w:id="358" w:author="Hana Ponížilová" w:date="2023-03-13T11:27:00Z">
              <w:r w:rsidRPr="00C55B10">
                <w:rPr>
                  <w:rFonts w:eastAsia="Calibri"/>
                </w:rPr>
                <w:t>13p</w:t>
              </w:r>
              <w:proofErr w:type="gramEnd"/>
              <w:r>
                <w:rPr>
                  <w:rFonts w:eastAsia="Calibri"/>
                </w:rPr>
                <w:t>+13s</w:t>
              </w:r>
            </w:ins>
          </w:p>
        </w:tc>
        <w:tc>
          <w:tcPr>
            <w:tcW w:w="889" w:type="dxa"/>
            <w:shd w:val="clear" w:color="auto" w:fill="FBD4B4" w:themeFill="accent6" w:themeFillTint="66"/>
          </w:tcPr>
          <w:p w14:paraId="4E8DEBE0" w14:textId="77777777" w:rsidR="00DE0C2B" w:rsidRPr="00C55B10" w:rsidRDefault="00DE0C2B" w:rsidP="003655AB">
            <w:pPr>
              <w:tabs>
                <w:tab w:val="left" w:pos="567"/>
              </w:tabs>
              <w:jc w:val="both"/>
              <w:rPr>
                <w:ins w:id="359" w:author="Hana Ponížilová" w:date="2023-03-13T11:27:00Z"/>
                <w:b/>
              </w:rPr>
            </w:pPr>
            <w:ins w:id="360" w:author="Hana Ponížilová" w:date="2023-03-13T11:27:00Z">
              <w:r w:rsidRPr="00C55B10">
                <w:rPr>
                  <w:b/>
                </w:rPr>
                <w:t xml:space="preserve">hod. </w:t>
              </w:r>
            </w:ins>
          </w:p>
        </w:tc>
        <w:tc>
          <w:tcPr>
            <w:tcW w:w="816" w:type="dxa"/>
          </w:tcPr>
          <w:p w14:paraId="359EBD7A" w14:textId="17E12095" w:rsidR="00DE0C2B" w:rsidRPr="00C55B10" w:rsidRDefault="00D8797E" w:rsidP="003655AB">
            <w:pPr>
              <w:tabs>
                <w:tab w:val="left" w:pos="567"/>
              </w:tabs>
              <w:jc w:val="both"/>
              <w:rPr>
                <w:ins w:id="361" w:author="Hana Ponížilová" w:date="2023-03-13T11:27:00Z"/>
              </w:rPr>
            </w:pPr>
            <w:ins w:id="362" w:author="Hana Ponížilová" w:date="2023-03-13T11:34:00Z">
              <w:r>
                <w:t>26</w:t>
              </w:r>
            </w:ins>
          </w:p>
        </w:tc>
        <w:tc>
          <w:tcPr>
            <w:tcW w:w="1338" w:type="dxa"/>
            <w:shd w:val="clear" w:color="auto" w:fill="FBD4B4" w:themeFill="accent6" w:themeFillTint="66"/>
          </w:tcPr>
          <w:p w14:paraId="25D7C7A4" w14:textId="77777777" w:rsidR="00DE0C2B" w:rsidRPr="00C55B10" w:rsidRDefault="00DE0C2B" w:rsidP="003655AB">
            <w:pPr>
              <w:tabs>
                <w:tab w:val="left" w:pos="567"/>
              </w:tabs>
              <w:jc w:val="both"/>
              <w:rPr>
                <w:ins w:id="363" w:author="Hana Ponížilová" w:date="2023-03-13T11:27:00Z"/>
                <w:b/>
              </w:rPr>
            </w:pPr>
            <w:ins w:id="364" w:author="Hana Ponížilová" w:date="2023-03-13T11:27:00Z">
              <w:r w:rsidRPr="00C55B10">
                <w:rPr>
                  <w:b/>
                </w:rPr>
                <w:t>kreditů</w:t>
              </w:r>
            </w:ins>
          </w:p>
        </w:tc>
        <w:tc>
          <w:tcPr>
            <w:tcW w:w="1984" w:type="dxa"/>
            <w:gridSpan w:val="2"/>
          </w:tcPr>
          <w:p w14:paraId="62129BA5" w14:textId="77777777" w:rsidR="00DE0C2B" w:rsidRPr="00C55B10" w:rsidRDefault="00DE0C2B" w:rsidP="003655AB">
            <w:pPr>
              <w:tabs>
                <w:tab w:val="left" w:pos="567"/>
              </w:tabs>
              <w:jc w:val="both"/>
              <w:rPr>
                <w:ins w:id="365" w:author="Hana Ponížilová" w:date="2023-03-13T11:27:00Z"/>
              </w:rPr>
            </w:pPr>
            <w:ins w:id="366" w:author="Hana Ponížilová" w:date="2023-03-13T11:27:00Z">
              <w:r w:rsidRPr="00C55B10">
                <w:t>2</w:t>
              </w:r>
            </w:ins>
          </w:p>
        </w:tc>
      </w:tr>
      <w:tr w:rsidR="00DE0C2B" w:rsidRPr="00C55B10" w14:paraId="136FBD4F" w14:textId="77777777" w:rsidTr="00494B34">
        <w:trPr>
          <w:ins w:id="367" w:author="Hana Ponížilová" w:date="2023-03-13T11:27:00Z"/>
        </w:trPr>
        <w:tc>
          <w:tcPr>
            <w:tcW w:w="3195" w:type="dxa"/>
            <w:shd w:val="clear" w:color="auto" w:fill="FBD4B4" w:themeFill="accent6" w:themeFillTint="66"/>
          </w:tcPr>
          <w:p w14:paraId="6DE481DE" w14:textId="77777777" w:rsidR="00DE0C2B" w:rsidRPr="00C55B10" w:rsidRDefault="00DE0C2B" w:rsidP="003655AB">
            <w:pPr>
              <w:tabs>
                <w:tab w:val="left" w:pos="567"/>
              </w:tabs>
              <w:rPr>
                <w:ins w:id="368" w:author="Hana Ponížilová" w:date="2023-03-13T11:27:00Z"/>
                <w:b/>
              </w:rPr>
            </w:pPr>
            <w:ins w:id="369" w:author="Hana Ponížilová" w:date="2023-03-13T11:27:00Z">
              <w:r w:rsidRPr="00C55B10">
                <w:rPr>
                  <w:b/>
                </w:rPr>
                <w:t xml:space="preserve">Prerekvizity, </w:t>
              </w:r>
              <w:proofErr w:type="spellStart"/>
              <w:r w:rsidRPr="00C55B10">
                <w:rPr>
                  <w:b/>
                </w:rPr>
                <w:t>korekvizity</w:t>
              </w:r>
              <w:proofErr w:type="spellEnd"/>
              <w:r w:rsidRPr="00C55B10">
                <w:rPr>
                  <w:b/>
                </w:rPr>
                <w:t>, ekvivalence</w:t>
              </w:r>
            </w:ins>
          </w:p>
        </w:tc>
        <w:tc>
          <w:tcPr>
            <w:tcW w:w="6728" w:type="dxa"/>
            <w:gridSpan w:val="7"/>
          </w:tcPr>
          <w:p w14:paraId="72571FE6" w14:textId="77777777" w:rsidR="00DE0C2B" w:rsidRPr="00C55B10" w:rsidRDefault="00DE0C2B" w:rsidP="003655AB">
            <w:pPr>
              <w:tabs>
                <w:tab w:val="left" w:pos="567"/>
              </w:tabs>
              <w:jc w:val="both"/>
              <w:rPr>
                <w:ins w:id="370" w:author="Hana Ponížilová" w:date="2023-03-13T11:27:00Z"/>
                <w:rFonts w:eastAsia="Calibri"/>
              </w:rPr>
            </w:pPr>
          </w:p>
        </w:tc>
      </w:tr>
      <w:tr w:rsidR="00DE0C2B" w:rsidRPr="00C55B10" w14:paraId="3F040CCB" w14:textId="77777777" w:rsidTr="00494B34">
        <w:trPr>
          <w:ins w:id="371" w:author="Hana Ponížilová" w:date="2023-03-13T11:27:00Z"/>
        </w:trPr>
        <w:tc>
          <w:tcPr>
            <w:tcW w:w="3195" w:type="dxa"/>
            <w:shd w:val="clear" w:color="auto" w:fill="FBD4B4" w:themeFill="accent6" w:themeFillTint="66"/>
          </w:tcPr>
          <w:p w14:paraId="40BE31D4" w14:textId="77777777" w:rsidR="00DE0C2B" w:rsidRPr="00C55B10" w:rsidRDefault="00DE0C2B" w:rsidP="003655AB">
            <w:pPr>
              <w:tabs>
                <w:tab w:val="left" w:pos="567"/>
              </w:tabs>
              <w:rPr>
                <w:ins w:id="372" w:author="Hana Ponížilová" w:date="2023-03-13T11:27:00Z"/>
                <w:b/>
              </w:rPr>
            </w:pPr>
            <w:ins w:id="373" w:author="Hana Ponížilová" w:date="2023-03-13T11:27:00Z">
              <w:r w:rsidRPr="00C55B10">
                <w:rPr>
                  <w:b/>
                </w:rPr>
                <w:t>Způsob ověření studijních výsledků</w:t>
              </w:r>
            </w:ins>
          </w:p>
        </w:tc>
        <w:tc>
          <w:tcPr>
            <w:tcW w:w="3406" w:type="dxa"/>
            <w:gridSpan w:val="4"/>
          </w:tcPr>
          <w:p w14:paraId="5B8A5959" w14:textId="77777777" w:rsidR="00DE0C2B" w:rsidRPr="00C55B10" w:rsidRDefault="00DE0C2B" w:rsidP="003655AB">
            <w:pPr>
              <w:tabs>
                <w:tab w:val="left" w:pos="567"/>
              </w:tabs>
              <w:autoSpaceDE w:val="0"/>
              <w:autoSpaceDN w:val="0"/>
              <w:adjustRightInd w:val="0"/>
              <w:rPr>
                <w:ins w:id="374" w:author="Hana Ponížilová" w:date="2023-03-13T11:27:00Z"/>
                <w:rFonts w:eastAsia="Calibri"/>
              </w:rPr>
            </w:pPr>
            <w:ins w:id="375" w:author="Hana Ponížilová" w:date="2023-03-13T11:27:00Z">
              <w:r>
                <w:rPr>
                  <w:rFonts w:eastAsia="Calibri"/>
                </w:rPr>
                <w:t>k</w:t>
              </w:r>
              <w:r w:rsidRPr="00C55B10">
                <w:rPr>
                  <w:rFonts w:eastAsia="Calibri"/>
                </w:rPr>
                <w:t>lasifikovaný zápočet</w:t>
              </w:r>
            </w:ins>
          </w:p>
        </w:tc>
        <w:tc>
          <w:tcPr>
            <w:tcW w:w="1338" w:type="dxa"/>
            <w:shd w:val="clear" w:color="auto" w:fill="FBD4B4" w:themeFill="accent6" w:themeFillTint="66"/>
          </w:tcPr>
          <w:p w14:paraId="6592822C" w14:textId="77777777" w:rsidR="00DE0C2B" w:rsidRPr="00C55B10" w:rsidRDefault="00DE0C2B" w:rsidP="003655AB">
            <w:pPr>
              <w:tabs>
                <w:tab w:val="left" w:pos="567"/>
              </w:tabs>
              <w:jc w:val="both"/>
              <w:rPr>
                <w:ins w:id="376" w:author="Hana Ponížilová" w:date="2023-03-13T11:27:00Z"/>
                <w:b/>
              </w:rPr>
            </w:pPr>
            <w:ins w:id="377" w:author="Hana Ponížilová" w:date="2023-03-13T11:27:00Z">
              <w:r w:rsidRPr="00C55B10">
                <w:rPr>
                  <w:b/>
                </w:rPr>
                <w:t>Forma výuky</w:t>
              </w:r>
            </w:ins>
          </w:p>
        </w:tc>
        <w:tc>
          <w:tcPr>
            <w:tcW w:w="1984" w:type="dxa"/>
            <w:gridSpan w:val="2"/>
          </w:tcPr>
          <w:p w14:paraId="7C2A4F77" w14:textId="77777777" w:rsidR="00D00218" w:rsidRDefault="00DE0C2B" w:rsidP="003655AB">
            <w:pPr>
              <w:tabs>
                <w:tab w:val="left" w:pos="567"/>
              </w:tabs>
              <w:jc w:val="both"/>
              <w:rPr>
                <w:ins w:id="378" w:author="Hana Ponížilová" w:date="2023-03-13T11:37:00Z"/>
                <w:rFonts w:eastAsia="Calibri"/>
              </w:rPr>
            </w:pPr>
            <w:ins w:id="379" w:author="Hana Ponížilová" w:date="2023-03-13T11:27:00Z">
              <w:r>
                <w:rPr>
                  <w:rFonts w:eastAsia="Calibri"/>
                </w:rPr>
                <w:t>p</w:t>
              </w:r>
              <w:r w:rsidRPr="00C55B10">
                <w:rPr>
                  <w:rFonts w:eastAsia="Calibri"/>
                </w:rPr>
                <w:t>řednáška</w:t>
              </w:r>
              <w:r>
                <w:rPr>
                  <w:rFonts w:eastAsia="Calibri"/>
                </w:rPr>
                <w:t xml:space="preserve">, </w:t>
              </w:r>
            </w:ins>
          </w:p>
          <w:p w14:paraId="4098BFD4" w14:textId="46DF3613" w:rsidR="00DE0C2B" w:rsidRPr="00C55B10" w:rsidRDefault="00DE0C2B" w:rsidP="003655AB">
            <w:pPr>
              <w:tabs>
                <w:tab w:val="left" w:pos="567"/>
              </w:tabs>
              <w:jc w:val="both"/>
              <w:rPr>
                <w:ins w:id="380" w:author="Hana Ponížilová" w:date="2023-03-13T11:27:00Z"/>
                <w:rFonts w:eastAsia="Calibri"/>
              </w:rPr>
            </w:pPr>
            <w:ins w:id="381" w:author="Hana Ponížilová" w:date="2023-03-13T11:27:00Z">
              <w:r>
                <w:rPr>
                  <w:rFonts w:eastAsia="Calibri"/>
                </w:rPr>
                <w:t>seminář</w:t>
              </w:r>
            </w:ins>
          </w:p>
        </w:tc>
      </w:tr>
      <w:tr w:rsidR="00DE0C2B" w:rsidRPr="00C55B10" w14:paraId="27F3C35E" w14:textId="77777777" w:rsidTr="00494B34">
        <w:trPr>
          <w:ins w:id="382" w:author="Hana Ponížilová" w:date="2023-03-13T11:27:00Z"/>
        </w:trPr>
        <w:tc>
          <w:tcPr>
            <w:tcW w:w="3195" w:type="dxa"/>
            <w:shd w:val="clear" w:color="auto" w:fill="FBD4B4" w:themeFill="accent6" w:themeFillTint="66"/>
          </w:tcPr>
          <w:p w14:paraId="196BAD5A" w14:textId="77777777" w:rsidR="00DE0C2B" w:rsidRPr="00C55B10" w:rsidRDefault="00DE0C2B" w:rsidP="003655AB">
            <w:pPr>
              <w:tabs>
                <w:tab w:val="left" w:pos="567"/>
              </w:tabs>
              <w:rPr>
                <w:ins w:id="383" w:author="Hana Ponížilová" w:date="2023-03-13T11:27:00Z"/>
                <w:b/>
              </w:rPr>
            </w:pPr>
            <w:ins w:id="384" w:author="Hana Ponížilová" w:date="2023-03-13T11:27:00Z">
              <w:r w:rsidRPr="00C55B10">
                <w:rPr>
                  <w:b/>
                </w:rPr>
                <w:t>Forma způsobu ověření studijních výsledků a další požadavky na studenta</w:t>
              </w:r>
            </w:ins>
          </w:p>
        </w:tc>
        <w:tc>
          <w:tcPr>
            <w:tcW w:w="6728" w:type="dxa"/>
            <w:gridSpan w:val="7"/>
            <w:tcBorders>
              <w:bottom w:val="nil"/>
            </w:tcBorders>
          </w:tcPr>
          <w:p w14:paraId="52E614DC" w14:textId="60F9FDF6" w:rsidR="00DE0C2B" w:rsidRPr="00C55B10" w:rsidRDefault="00DE0C2B" w:rsidP="003655AB">
            <w:pPr>
              <w:tabs>
                <w:tab w:val="left" w:pos="567"/>
              </w:tabs>
              <w:jc w:val="both"/>
              <w:rPr>
                <w:ins w:id="385" w:author="Hana Ponížilová" w:date="2023-03-13T11:27:00Z"/>
              </w:rPr>
            </w:pPr>
            <w:ins w:id="386" w:author="Hana Ponížilová" w:date="2023-03-13T11:27:00Z">
              <w:r>
                <w:t xml:space="preserve">80% </w:t>
              </w:r>
            </w:ins>
            <w:ins w:id="387" w:author="Hana Ponížilová" w:date="2023-03-13T11:42:00Z">
              <w:r w:rsidR="00DD6E94">
                <w:t>docházka</w:t>
              </w:r>
            </w:ins>
          </w:p>
          <w:p w14:paraId="5FBB1A7B" w14:textId="7190A6CC" w:rsidR="00DE0C2B" w:rsidRPr="00C55B10" w:rsidRDefault="00DE0C2B" w:rsidP="003655AB">
            <w:pPr>
              <w:tabs>
                <w:tab w:val="left" w:pos="567"/>
              </w:tabs>
              <w:jc w:val="both"/>
              <w:rPr>
                <w:ins w:id="388" w:author="Hana Ponížilová" w:date="2023-03-13T11:27:00Z"/>
              </w:rPr>
            </w:pPr>
            <w:ins w:id="389" w:author="Hana Ponížilová" w:date="2023-03-13T11:27:00Z">
              <w:r>
                <w:t>Práce na individuálním a skupin</w:t>
              </w:r>
            </w:ins>
            <w:ins w:id="390" w:author="Hana Ponížilová" w:date="2023-03-13T11:38:00Z">
              <w:r w:rsidR="00D00218">
                <w:t>o</w:t>
              </w:r>
            </w:ins>
            <w:ins w:id="391" w:author="Hana Ponížilová" w:date="2023-03-13T11:27:00Z">
              <w:r>
                <w:t>vém úkolu</w:t>
              </w:r>
            </w:ins>
            <w:ins w:id="392" w:author="Hana Ponížilová" w:date="2023-03-13T11:42:00Z">
              <w:r w:rsidR="00DD6E94">
                <w:t>.</w:t>
              </w:r>
            </w:ins>
          </w:p>
        </w:tc>
      </w:tr>
      <w:tr w:rsidR="00DE0C2B" w:rsidRPr="00C55B10" w14:paraId="4155BD2F" w14:textId="77777777" w:rsidTr="00494B34">
        <w:trPr>
          <w:cantSplit/>
          <w:trHeight w:val="77"/>
          <w:ins w:id="393" w:author="Hana Ponížilová" w:date="2023-03-13T11:27:00Z"/>
        </w:trPr>
        <w:tc>
          <w:tcPr>
            <w:tcW w:w="9923" w:type="dxa"/>
            <w:gridSpan w:val="8"/>
            <w:tcBorders>
              <w:top w:val="nil"/>
            </w:tcBorders>
          </w:tcPr>
          <w:p w14:paraId="4D9AA917" w14:textId="77777777" w:rsidR="00DE0C2B" w:rsidRPr="00C55B10" w:rsidRDefault="00DE0C2B" w:rsidP="003655AB">
            <w:pPr>
              <w:tabs>
                <w:tab w:val="left" w:pos="567"/>
              </w:tabs>
              <w:rPr>
                <w:ins w:id="394" w:author="Hana Ponížilová" w:date="2023-03-13T11:27:00Z"/>
                <w:color w:val="000000"/>
                <w:shd w:val="clear" w:color="auto" w:fill="FFFFFF"/>
              </w:rPr>
            </w:pPr>
          </w:p>
        </w:tc>
      </w:tr>
      <w:tr w:rsidR="00DE0C2B" w:rsidRPr="00C55B10" w14:paraId="0330E206" w14:textId="77777777" w:rsidTr="00494B34">
        <w:trPr>
          <w:trHeight w:val="197"/>
          <w:ins w:id="395" w:author="Hana Ponížilová" w:date="2023-03-13T11:27:00Z"/>
        </w:trPr>
        <w:tc>
          <w:tcPr>
            <w:tcW w:w="3195" w:type="dxa"/>
            <w:tcBorders>
              <w:top w:val="nil"/>
            </w:tcBorders>
            <w:shd w:val="clear" w:color="auto" w:fill="FBD4B4" w:themeFill="accent6" w:themeFillTint="66"/>
          </w:tcPr>
          <w:p w14:paraId="11478826" w14:textId="77777777" w:rsidR="00DE0C2B" w:rsidRPr="00C55B10" w:rsidRDefault="00DE0C2B" w:rsidP="003655AB">
            <w:pPr>
              <w:tabs>
                <w:tab w:val="left" w:pos="567"/>
              </w:tabs>
              <w:jc w:val="both"/>
              <w:rPr>
                <w:ins w:id="396" w:author="Hana Ponížilová" w:date="2023-03-13T11:27:00Z"/>
                <w:b/>
              </w:rPr>
            </w:pPr>
            <w:ins w:id="397" w:author="Hana Ponížilová" w:date="2023-03-13T11:27:00Z">
              <w:r w:rsidRPr="00C55B10">
                <w:rPr>
                  <w:b/>
                </w:rPr>
                <w:t>Garant předmětu</w:t>
              </w:r>
            </w:ins>
          </w:p>
        </w:tc>
        <w:tc>
          <w:tcPr>
            <w:tcW w:w="6728" w:type="dxa"/>
            <w:gridSpan w:val="7"/>
            <w:tcBorders>
              <w:top w:val="nil"/>
            </w:tcBorders>
          </w:tcPr>
          <w:p w14:paraId="003EC5A4" w14:textId="4B1CDEF9" w:rsidR="00DE0C2B" w:rsidRPr="00C55B10" w:rsidRDefault="00572FC6" w:rsidP="003655AB">
            <w:pPr>
              <w:tabs>
                <w:tab w:val="left" w:pos="567"/>
              </w:tabs>
              <w:jc w:val="both"/>
              <w:rPr>
                <w:ins w:id="398" w:author="Hana Ponížilová" w:date="2023-03-13T11:27:00Z"/>
              </w:rPr>
            </w:pPr>
            <w:ins w:id="399" w:author="Hana Ponížilová" w:date="2023-03-13T11:34:00Z">
              <w:r w:rsidRPr="00572FC6">
                <w:t xml:space="preserve">doc. Mgr. art. Mária </w:t>
              </w:r>
              <w:proofErr w:type="spellStart"/>
              <w:r w:rsidRPr="00572FC6">
                <w:t>Štraneková</w:t>
              </w:r>
              <w:proofErr w:type="spellEnd"/>
              <w:r w:rsidRPr="00572FC6">
                <w:t xml:space="preserve">, </w:t>
              </w:r>
              <w:proofErr w:type="spellStart"/>
              <w:r w:rsidRPr="00572FC6">
                <w:t>ArtD</w:t>
              </w:r>
            </w:ins>
            <w:proofErr w:type="spellEnd"/>
            <w:ins w:id="400" w:author="Hana Ponížilová" w:date="2023-03-13T11:43:00Z">
              <w:r w:rsidR="003C52B2">
                <w:t>.</w:t>
              </w:r>
            </w:ins>
          </w:p>
        </w:tc>
      </w:tr>
      <w:tr w:rsidR="00DE0C2B" w:rsidRPr="00C55B10" w14:paraId="0343830A" w14:textId="77777777" w:rsidTr="00494B34">
        <w:trPr>
          <w:trHeight w:val="243"/>
          <w:ins w:id="401" w:author="Hana Ponížilová" w:date="2023-03-13T11:27:00Z"/>
        </w:trPr>
        <w:tc>
          <w:tcPr>
            <w:tcW w:w="3195" w:type="dxa"/>
            <w:tcBorders>
              <w:top w:val="nil"/>
            </w:tcBorders>
            <w:shd w:val="clear" w:color="auto" w:fill="FBD4B4" w:themeFill="accent6" w:themeFillTint="66"/>
          </w:tcPr>
          <w:p w14:paraId="055BB190" w14:textId="77777777" w:rsidR="00DE0C2B" w:rsidRPr="00C55B10" w:rsidRDefault="00DE0C2B" w:rsidP="003655AB">
            <w:pPr>
              <w:tabs>
                <w:tab w:val="left" w:pos="567"/>
              </w:tabs>
              <w:rPr>
                <w:ins w:id="402" w:author="Hana Ponížilová" w:date="2023-03-13T11:27:00Z"/>
                <w:b/>
              </w:rPr>
            </w:pPr>
            <w:ins w:id="403" w:author="Hana Ponížilová" w:date="2023-03-13T11:27:00Z">
              <w:r w:rsidRPr="00C55B10">
                <w:rPr>
                  <w:b/>
                </w:rPr>
                <w:t>Zapojení garanta do výuky předmětu</w:t>
              </w:r>
            </w:ins>
          </w:p>
        </w:tc>
        <w:tc>
          <w:tcPr>
            <w:tcW w:w="6728" w:type="dxa"/>
            <w:gridSpan w:val="7"/>
            <w:tcBorders>
              <w:top w:val="nil"/>
            </w:tcBorders>
          </w:tcPr>
          <w:p w14:paraId="29B797B3" w14:textId="6BDF3322" w:rsidR="00DE0C2B" w:rsidRPr="00C55B10" w:rsidRDefault="00AB64F0" w:rsidP="003655AB">
            <w:pPr>
              <w:tabs>
                <w:tab w:val="left" w:pos="567"/>
              </w:tabs>
              <w:jc w:val="both"/>
              <w:rPr>
                <w:ins w:id="404" w:author="Hana Ponížilová" w:date="2023-03-13T11:27:00Z"/>
              </w:rPr>
            </w:pPr>
            <w:ins w:id="405" w:author="Hana Ponížilová" w:date="2023-03-13T11:37:00Z">
              <w:r>
                <w:t>50 %</w:t>
              </w:r>
            </w:ins>
          </w:p>
        </w:tc>
      </w:tr>
      <w:tr w:rsidR="00DE0C2B" w:rsidRPr="00C55B10" w14:paraId="77E434D2" w14:textId="77777777" w:rsidTr="00494B34">
        <w:trPr>
          <w:ins w:id="406" w:author="Hana Ponížilová" w:date="2023-03-13T11:27:00Z"/>
        </w:trPr>
        <w:tc>
          <w:tcPr>
            <w:tcW w:w="3195" w:type="dxa"/>
            <w:shd w:val="clear" w:color="auto" w:fill="FBD4B4" w:themeFill="accent6" w:themeFillTint="66"/>
          </w:tcPr>
          <w:p w14:paraId="5006B9A9" w14:textId="77777777" w:rsidR="00DE0C2B" w:rsidRPr="00C55B10" w:rsidRDefault="00DE0C2B" w:rsidP="003655AB">
            <w:pPr>
              <w:tabs>
                <w:tab w:val="left" w:pos="567"/>
              </w:tabs>
              <w:jc w:val="both"/>
              <w:rPr>
                <w:ins w:id="407" w:author="Hana Ponížilová" w:date="2023-03-13T11:27:00Z"/>
                <w:b/>
              </w:rPr>
            </w:pPr>
            <w:ins w:id="408" w:author="Hana Ponížilová" w:date="2023-03-13T11:27:00Z">
              <w:r w:rsidRPr="00C55B10">
                <w:rPr>
                  <w:b/>
                </w:rPr>
                <w:t>Vyučující</w:t>
              </w:r>
            </w:ins>
          </w:p>
        </w:tc>
        <w:tc>
          <w:tcPr>
            <w:tcW w:w="6728" w:type="dxa"/>
            <w:gridSpan w:val="7"/>
            <w:tcBorders>
              <w:bottom w:val="nil"/>
            </w:tcBorders>
          </w:tcPr>
          <w:p w14:paraId="2D0D723C" w14:textId="56FF976E" w:rsidR="00DE0C2B" w:rsidRPr="00C55B10" w:rsidRDefault="00AB64F0" w:rsidP="003655AB">
            <w:pPr>
              <w:tabs>
                <w:tab w:val="left" w:pos="567"/>
              </w:tabs>
              <w:jc w:val="both"/>
              <w:rPr>
                <w:ins w:id="409" w:author="Hana Ponížilová" w:date="2023-03-13T11:27:00Z"/>
              </w:rPr>
            </w:pPr>
            <w:ins w:id="410" w:author="Hana Ponížilová" w:date="2023-03-13T11:37:00Z">
              <w:r w:rsidRPr="00891D2C">
                <w:t xml:space="preserve">doc. Mgr. art. Mária </w:t>
              </w:r>
              <w:proofErr w:type="spellStart"/>
              <w:r w:rsidRPr="00891D2C">
                <w:t>Št</w:t>
              </w:r>
              <w:r>
                <w:t>raneková</w:t>
              </w:r>
              <w:proofErr w:type="spellEnd"/>
              <w:r>
                <w:t>,</w:t>
              </w:r>
              <w:r w:rsidRPr="00891D2C">
                <w:t xml:space="preserve"> </w:t>
              </w:r>
              <w:proofErr w:type="spellStart"/>
              <w:r w:rsidRPr="00891D2C">
                <w:t>ArtD</w:t>
              </w:r>
              <w:proofErr w:type="spellEnd"/>
              <w:r w:rsidRPr="00891D2C">
                <w:t>. </w:t>
              </w:r>
              <w:r>
                <w:t xml:space="preserve">50 %, </w:t>
              </w:r>
            </w:ins>
            <w:ins w:id="411" w:author="Hana Ponížilová" w:date="2023-03-13T11:40:00Z">
              <w:r w:rsidR="003C39B7">
                <w:t>externí odborníci 50 %</w:t>
              </w:r>
            </w:ins>
          </w:p>
        </w:tc>
      </w:tr>
      <w:tr w:rsidR="00DE0C2B" w:rsidRPr="00C55B10" w14:paraId="7B15B19F" w14:textId="77777777" w:rsidTr="00494B34">
        <w:trPr>
          <w:trHeight w:val="70"/>
          <w:ins w:id="412" w:author="Hana Ponížilová" w:date="2023-03-13T11:27:00Z"/>
        </w:trPr>
        <w:tc>
          <w:tcPr>
            <w:tcW w:w="9923" w:type="dxa"/>
            <w:gridSpan w:val="8"/>
            <w:tcBorders>
              <w:top w:val="nil"/>
            </w:tcBorders>
          </w:tcPr>
          <w:p w14:paraId="08CB5201" w14:textId="77777777" w:rsidR="00DE0C2B" w:rsidRPr="00C55B10" w:rsidRDefault="00DE0C2B" w:rsidP="003655AB">
            <w:pPr>
              <w:tabs>
                <w:tab w:val="left" w:pos="567"/>
              </w:tabs>
              <w:jc w:val="both"/>
              <w:rPr>
                <w:ins w:id="413" w:author="Hana Ponížilová" w:date="2023-03-13T11:27:00Z"/>
              </w:rPr>
            </w:pPr>
          </w:p>
        </w:tc>
      </w:tr>
      <w:tr w:rsidR="00DE0C2B" w:rsidRPr="00C55B10" w14:paraId="22ADCBDA" w14:textId="77777777" w:rsidTr="00494B34">
        <w:trPr>
          <w:ins w:id="414" w:author="Hana Ponížilová" w:date="2023-03-13T11:27:00Z"/>
        </w:trPr>
        <w:tc>
          <w:tcPr>
            <w:tcW w:w="3195" w:type="dxa"/>
            <w:shd w:val="clear" w:color="auto" w:fill="FBD4B4" w:themeFill="accent6" w:themeFillTint="66"/>
          </w:tcPr>
          <w:p w14:paraId="0A4C28FC" w14:textId="77777777" w:rsidR="00DE0C2B" w:rsidRPr="00C55B10" w:rsidRDefault="00DE0C2B" w:rsidP="003655AB">
            <w:pPr>
              <w:tabs>
                <w:tab w:val="left" w:pos="567"/>
              </w:tabs>
              <w:jc w:val="both"/>
              <w:rPr>
                <w:ins w:id="415" w:author="Hana Ponížilová" w:date="2023-03-13T11:27:00Z"/>
                <w:b/>
              </w:rPr>
            </w:pPr>
            <w:ins w:id="416" w:author="Hana Ponížilová" w:date="2023-03-13T11:27:00Z">
              <w:r w:rsidRPr="00C55B10">
                <w:rPr>
                  <w:b/>
                </w:rPr>
                <w:t>Stručná anotace předmětu</w:t>
              </w:r>
            </w:ins>
          </w:p>
        </w:tc>
        <w:tc>
          <w:tcPr>
            <w:tcW w:w="6728" w:type="dxa"/>
            <w:gridSpan w:val="7"/>
            <w:tcBorders>
              <w:bottom w:val="nil"/>
            </w:tcBorders>
          </w:tcPr>
          <w:p w14:paraId="26CD07B7" w14:textId="77777777" w:rsidR="00DE0C2B" w:rsidRPr="00C55B10" w:rsidRDefault="00DE0C2B" w:rsidP="003655AB">
            <w:pPr>
              <w:tabs>
                <w:tab w:val="left" w:pos="567"/>
              </w:tabs>
              <w:jc w:val="both"/>
              <w:rPr>
                <w:ins w:id="417" w:author="Hana Ponížilová" w:date="2023-03-13T11:27:00Z"/>
              </w:rPr>
            </w:pPr>
          </w:p>
        </w:tc>
      </w:tr>
      <w:tr w:rsidR="00DE0C2B" w:rsidRPr="00C55B10" w14:paraId="12AB38DD" w14:textId="77777777" w:rsidTr="00494B34">
        <w:trPr>
          <w:trHeight w:val="4414"/>
          <w:ins w:id="418" w:author="Hana Ponížilová" w:date="2023-03-13T11:27:00Z"/>
        </w:trPr>
        <w:tc>
          <w:tcPr>
            <w:tcW w:w="9923" w:type="dxa"/>
            <w:gridSpan w:val="8"/>
            <w:tcBorders>
              <w:top w:val="nil"/>
              <w:bottom w:val="single" w:sz="12" w:space="0" w:color="auto"/>
            </w:tcBorders>
          </w:tcPr>
          <w:p w14:paraId="3CED8367" w14:textId="64ABF6DC" w:rsidR="00DE0C2B" w:rsidRDefault="00DE0C2B" w:rsidP="003655AB">
            <w:pPr>
              <w:tabs>
                <w:tab w:val="left" w:pos="567"/>
                <w:tab w:val="left" w:pos="7135"/>
              </w:tabs>
              <w:jc w:val="both"/>
              <w:rPr>
                <w:ins w:id="419" w:author="Hana Ponížilová" w:date="2023-03-13T11:27:00Z"/>
              </w:rPr>
            </w:pPr>
            <w:ins w:id="420" w:author="Hana Ponížilová" w:date="2023-03-13T11:27:00Z">
              <w:r w:rsidRPr="6AE367E3">
                <w:t xml:space="preserve">Cílem předmětu je obeznámení studentů s pojmem gamifikace, představení přidružených disciplín včetně rozebrání </w:t>
              </w:r>
            </w:ins>
            <w:ins w:id="421" w:author="Hana Ponížilová" w:date="2023-03-13T11:38:00Z">
              <w:r w:rsidR="00303FD8">
                <w:br/>
              </w:r>
            </w:ins>
            <w:ins w:id="422" w:author="Hana Ponížilová" w:date="2023-03-13T11:27:00Z">
              <w:r w:rsidRPr="6AE367E3">
                <w:t>a identifikace výhod a problematiky gamifikace v přenosu kulturního dění do digitálního prostředí. Předmět se prostřednictvím přednášek a prezentací konkrétních případových studií externích odborníků zaměří na široké spektrum využití a implementace gamifikace v KKP.</w:t>
              </w:r>
            </w:ins>
          </w:p>
          <w:p w14:paraId="7ED6D22B" w14:textId="77777777" w:rsidR="00DE0C2B" w:rsidRPr="00712824" w:rsidRDefault="00DE0C2B" w:rsidP="003655AB">
            <w:pPr>
              <w:tabs>
                <w:tab w:val="left" w:pos="567"/>
                <w:tab w:val="left" w:pos="7135"/>
              </w:tabs>
              <w:jc w:val="both"/>
              <w:rPr>
                <w:ins w:id="423" w:author="Hana Ponížilová" w:date="2023-03-13T11:27:00Z"/>
                <w:b/>
              </w:rPr>
            </w:pPr>
          </w:p>
          <w:p w14:paraId="2FA39767" w14:textId="63C5AC2C" w:rsidR="00DE0C2B" w:rsidRPr="003C39B7" w:rsidRDefault="003C39B7" w:rsidP="00DE0C2B">
            <w:pPr>
              <w:pStyle w:val="Odstavecseseznamem"/>
              <w:numPr>
                <w:ilvl w:val="0"/>
                <w:numId w:val="286"/>
              </w:numPr>
              <w:spacing w:after="120"/>
              <w:jc w:val="both"/>
              <w:rPr>
                <w:ins w:id="424" w:author="Hana Ponížilová" w:date="2023-03-13T11:27:00Z"/>
              </w:rPr>
            </w:pPr>
            <w:ins w:id="425" w:author="Hana Ponížilová" w:date="2023-03-13T11:41:00Z">
              <w:r w:rsidRPr="003C39B7">
                <w:t>Gamifikace – úvod</w:t>
              </w:r>
            </w:ins>
            <w:ins w:id="426" w:author="Hana Ponížilová" w:date="2023-03-13T11:27:00Z">
              <w:r w:rsidR="00DE0C2B" w:rsidRPr="003C39B7">
                <w:t xml:space="preserve"> do tématu</w:t>
              </w:r>
            </w:ins>
          </w:p>
          <w:p w14:paraId="31F40683" w14:textId="6FED3568" w:rsidR="00DE0C2B" w:rsidRPr="003C39B7" w:rsidRDefault="003C39B7" w:rsidP="00DE0C2B">
            <w:pPr>
              <w:pStyle w:val="Odstavecseseznamem"/>
              <w:numPr>
                <w:ilvl w:val="0"/>
                <w:numId w:val="286"/>
              </w:numPr>
              <w:spacing w:after="120"/>
              <w:jc w:val="both"/>
              <w:rPr>
                <w:ins w:id="427" w:author="Hana Ponížilová" w:date="2023-03-13T11:27:00Z"/>
              </w:rPr>
            </w:pPr>
            <w:ins w:id="428" w:author="Hana Ponížilová" w:date="2023-03-13T11:41:00Z">
              <w:r w:rsidRPr="003C39B7">
                <w:t>Gamifikace – nástroje</w:t>
              </w:r>
            </w:ins>
            <w:ins w:id="429" w:author="Hana Ponížilová" w:date="2023-03-13T11:27:00Z">
              <w:r w:rsidR="00DE0C2B" w:rsidRPr="003C39B7">
                <w:t xml:space="preserve"> a platformy pro implementaci</w:t>
              </w:r>
            </w:ins>
          </w:p>
          <w:p w14:paraId="79AA9CFD" w14:textId="77777777" w:rsidR="00DE0C2B" w:rsidRPr="003C39B7" w:rsidRDefault="00DE0C2B" w:rsidP="00DE0C2B">
            <w:pPr>
              <w:pStyle w:val="Odstavecseseznamem"/>
              <w:numPr>
                <w:ilvl w:val="0"/>
                <w:numId w:val="286"/>
              </w:numPr>
              <w:spacing w:after="120"/>
              <w:jc w:val="both"/>
              <w:rPr>
                <w:ins w:id="430" w:author="Hana Ponížilová" w:date="2023-03-13T11:27:00Z"/>
              </w:rPr>
            </w:pPr>
            <w:ins w:id="431" w:author="Hana Ponížilová" w:date="2023-03-13T11:27:00Z">
              <w:r w:rsidRPr="003C39B7">
                <w:t>Gamifikace v prostředí muzeí a galerií</w:t>
              </w:r>
            </w:ins>
          </w:p>
          <w:p w14:paraId="2155881A" w14:textId="77777777" w:rsidR="00DE0C2B" w:rsidRPr="003C39B7" w:rsidRDefault="00DE0C2B" w:rsidP="00DE0C2B">
            <w:pPr>
              <w:pStyle w:val="Odstavecseseznamem"/>
              <w:numPr>
                <w:ilvl w:val="0"/>
                <w:numId w:val="286"/>
              </w:numPr>
              <w:spacing w:after="120"/>
              <w:jc w:val="both"/>
              <w:rPr>
                <w:ins w:id="432" w:author="Hana Ponížilová" w:date="2023-03-13T11:27:00Z"/>
              </w:rPr>
            </w:pPr>
            <w:ins w:id="433" w:author="Hana Ponížilová" w:date="2023-03-13T11:27:00Z">
              <w:r w:rsidRPr="003C39B7">
                <w:t>Gamifikace v knihovnách</w:t>
              </w:r>
            </w:ins>
          </w:p>
          <w:p w14:paraId="69532064" w14:textId="77777777" w:rsidR="00DE0C2B" w:rsidRPr="003C39B7" w:rsidRDefault="00DE0C2B" w:rsidP="00DE0C2B">
            <w:pPr>
              <w:pStyle w:val="Odstavecseseznamem"/>
              <w:numPr>
                <w:ilvl w:val="0"/>
                <w:numId w:val="286"/>
              </w:numPr>
              <w:spacing w:after="120"/>
              <w:jc w:val="both"/>
              <w:rPr>
                <w:ins w:id="434" w:author="Hana Ponížilová" w:date="2023-03-13T11:27:00Z"/>
              </w:rPr>
            </w:pPr>
            <w:ins w:id="435" w:author="Hana Ponížilová" w:date="2023-03-13T11:27:00Z">
              <w:r w:rsidRPr="003C39B7">
                <w:t>Gamifikace v prostředí festivalů a veletrhů</w:t>
              </w:r>
            </w:ins>
          </w:p>
          <w:p w14:paraId="350E7917" w14:textId="77777777" w:rsidR="00DE0C2B" w:rsidRPr="003C39B7" w:rsidRDefault="00DE0C2B" w:rsidP="00DE0C2B">
            <w:pPr>
              <w:pStyle w:val="Odstavecseseznamem"/>
              <w:numPr>
                <w:ilvl w:val="0"/>
                <w:numId w:val="286"/>
              </w:numPr>
              <w:spacing w:after="120"/>
              <w:jc w:val="both"/>
              <w:rPr>
                <w:ins w:id="436" w:author="Hana Ponížilová" w:date="2023-03-13T11:27:00Z"/>
              </w:rPr>
            </w:pPr>
            <w:ins w:id="437" w:author="Hana Ponížilová" w:date="2023-03-13T11:27:00Z">
              <w:r w:rsidRPr="003C39B7">
                <w:t>Gamifikace v reklamě</w:t>
              </w:r>
            </w:ins>
          </w:p>
          <w:p w14:paraId="07483C41" w14:textId="77777777" w:rsidR="00DE0C2B" w:rsidRPr="003C39B7" w:rsidRDefault="00DE0C2B" w:rsidP="00DE0C2B">
            <w:pPr>
              <w:pStyle w:val="Odstavecseseznamem"/>
              <w:numPr>
                <w:ilvl w:val="0"/>
                <w:numId w:val="286"/>
              </w:numPr>
              <w:spacing w:after="120"/>
              <w:jc w:val="both"/>
              <w:rPr>
                <w:ins w:id="438" w:author="Hana Ponížilová" w:date="2023-03-13T11:27:00Z"/>
              </w:rPr>
            </w:pPr>
            <w:ins w:id="439" w:author="Hana Ponížilová" w:date="2023-03-13T11:27:00Z">
              <w:r w:rsidRPr="003C39B7">
                <w:t>Gamifikace ve spojení s game designem</w:t>
              </w:r>
            </w:ins>
          </w:p>
          <w:p w14:paraId="793C355E" w14:textId="77777777" w:rsidR="00DE0C2B" w:rsidRPr="00494B34" w:rsidRDefault="00DE0C2B" w:rsidP="00DE0C2B">
            <w:pPr>
              <w:pStyle w:val="Odstavecseseznamem"/>
              <w:numPr>
                <w:ilvl w:val="0"/>
                <w:numId w:val="286"/>
              </w:numPr>
              <w:spacing w:after="120"/>
              <w:jc w:val="both"/>
              <w:rPr>
                <w:ins w:id="440" w:author="Hana Ponížilová" w:date="2023-03-13T11:27:00Z"/>
              </w:rPr>
            </w:pPr>
            <w:ins w:id="441" w:author="Hana Ponížilová" w:date="2023-03-13T11:27:00Z">
              <w:r w:rsidRPr="003C39B7">
                <w:t>Gamifikace ve videohrách</w:t>
              </w:r>
            </w:ins>
          </w:p>
          <w:p w14:paraId="15D85A5A" w14:textId="77777777" w:rsidR="00DE0C2B" w:rsidRPr="003C39B7" w:rsidRDefault="00DE0C2B" w:rsidP="00DE0C2B">
            <w:pPr>
              <w:pStyle w:val="Odstavecseseznamem"/>
              <w:numPr>
                <w:ilvl w:val="0"/>
                <w:numId w:val="286"/>
              </w:numPr>
              <w:spacing w:after="120"/>
              <w:jc w:val="both"/>
              <w:rPr>
                <w:ins w:id="442" w:author="Hana Ponížilová" w:date="2023-03-13T11:27:00Z"/>
              </w:rPr>
            </w:pPr>
            <w:ins w:id="443" w:author="Hana Ponížilová" w:date="2023-03-13T11:27:00Z">
              <w:r w:rsidRPr="003C39B7">
                <w:t>Gamifikace v umělecké tvorbě</w:t>
              </w:r>
            </w:ins>
          </w:p>
          <w:p w14:paraId="280EE445" w14:textId="77777777" w:rsidR="00DE0C2B" w:rsidRPr="003C39B7" w:rsidRDefault="00DE0C2B" w:rsidP="00DE0C2B">
            <w:pPr>
              <w:pStyle w:val="Odstavecseseznamem"/>
              <w:numPr>
                <w:ilvl w:val="0"/>
                <w:numId w:val="286"/>
              </w:numPr>
              <w:spacing w:after="120"/>
              <w:jc w:val="both"/>
              <w:rPr>
                <w:ins w:id="444" w:author="Hana Ponížilová" w:date="2023-03-13T11:27:00Z"/>
              </w:rPr>
            </w:pPr>
            <w:ins w:id="445" w:author="Hana Ponížilová" w:date="2023-03-13T11:27:00Z">
              <w:r w:rsidRPr="003C39B7">
                <w:t xml:space="preserve">Gamifikace jako součást </w:t>
              </w:r>
              <w:proofErr w:type="spellStart"/>
              <w:r w:rsidRPr="003C39B7">
                <w:t>imerzivních</w:t>
              </w:r>
              <w:proofErr w:type="spellEnd"/>
              <w:r w:rsidRPr="003C39B7">
                <w:t xml:space="preserve"> technologií</w:t>
              </w:r>
            </w:ins>
          </w:p>
          <w:p w14:paraId="5E580009" w14:textId="77777777" w:rsidR="00DE0C2B" w:rsidRDefault="00DE0C2B" w:rsidP="00DE0C2B">
            <w:pPr>
              <w:pStyle w:val="Odstavecseseznamem"/>
              <w:numPr>
                <w:ilvl w:val="0"/>
                <w:numId w:val="286"/>
              </w:numPr>
              <w:spacing w:after="120"/>
              <w:jc w:val="both"/>
              <w:rPr>
                <w:ins w:id="446" w:author="Hana Ponížilová" w:date="2023-03-13T11:27:00Z"/>
              </w:rPr>
            </w:pPr>
            <w:ins w:id="447" w:author="Hana Ponížilová" w:date="2023-03-13T11:27:00Z">
              <w:r w:rsidRPr="003C39B7">
                <w:t>Gamifikace</w:t>
              </w:r>
              <w:r w:rsidRPr="009041D1">
                <w:t xml:space="preserve"> ve školách a vzdělávacích institucích</w:t>
              </w:r>
            </w:ins>
          </w:p>
          <w:p w14:paraId="7106325B" w14:textId="77777777" w:rsidR="00DE0C2B" w:rsidRDefault="00DE0C2B" w:rsidP="003655AB">
            <w:pPr>
              <w:pStyle w:val="Odstavecseseznamem"/>
              <w:ind w:left="0"/>
              <w:rPr>
                <w:ins w:id="448" w:author="Hana Ponížilová" w:date="2023-03-13T11:27:00Z"/>
              </w:rPr>
            </w:pPr>
          </w:p>
          <w:p w14:paraId="342BE2DE" w14:textId="11B39AA4" w:rsidR="00DE0C2B" w:rsidRPr="00494B34" w:rsidRDefault="00DE0C2B" w:rsidP="00494B34">
            <w:pPr>
              <w:pStyle w:val="Odstavecseseznamem"/>
              <w:ind w:left="0"/>
              <w:jc w:val="both"/>
              <w:rPr>
                <w:ins w:id="449" w:author="Hana Ponížilová" w:date="2023-03-13T11:27:00Z"/>
                <w:color w:val="000000"/>
                <w:shd w:val="clear" w:color="auto" w:fill="FFFFFF"/>
              </w:rPr>
            </w:pPr>
            <w:ins w:id="450" w:author="Hana Ponížilová" w:date="2023-03-13T11:27:00Z">
              <w:r w:rsidRPr="00351D4A">
                <w:rPr>
                  <w:color w:val="000000"/>
                  <w:shd w:val="clear" w:color="auto" w:fill="FFFFFF"/>
                </w:rPr>
                <w:t>Student se dokáže orientovat v oblasti gamifikace v kulturních a kreativních průmyslech, navrhnout a implementovat kroky i nástroje pro úspěšnou aplikaci metod.</w:t>
              </w:r>
            </w:ins>
          </w:p>
        </w:tc>
      </w:tr>
      <w:tr w:rsidR="00DE0C2B" w:rsidRPr="00C55B10" w14:paraId="732B8F0D" w14:textId="77777777" w:rsidTr="00494B34">
        <w:trPr>
          <w:trHeight w:val="265"/>
          <w:ins w:id="451" w:author="Hana Ponížilová" w:date="2023-03-13T11:27:00Z"/>
        </w:trPr>
        <w:tc>
          <w:tcPr>
            <w:tcW w:w="3762" w:type="dxa"/>
            <w:gridSpan w:val="2"/>
            <w:tcBorders>
              <w:top w:val="nil"/>
            </w:tcBorders>
            <w:shd w:val="clear" w:color="auto" w:fill="FBD4B4" w:themeFill="accent6" w:themeFillTint="66"/>
          </w:tcPr>
          <w:p w14:paraId="4DB1446F" w14:textId="77777777" w:rsidR="00DE0C2B" w:rsidRPr="00C55B10" w:rsidRDefault="00DE0C2B" w:rsidP="003655AB">
            <w:pPr>
              <w:tabs>
                <w:tab w:val="left" w:pos="567"/>
              </w:tabs>
              <w:jc w:val="both"/>
              <w:rPr>
                <w:ins w:id="452" w:author="Hana Ponížilová" w:date="2023-03-13T11:27:00Z"/>
              </w:rPr>
            </w:pPr>
            <w:ins w:id="453" w:author="Hana Ponížilová" w:date="2023-03-13T11:27:00Z">
              <w:r w:rsidRPr="00C55B10">
                <w:rPr>
                  <w:b/>
                </w:rPr>
                <w:t>Studijní literatura a studijní pomůcky</w:t>
              </w:r>
            </w:ins>
          </w:p>
        </w:tc>
        <w:tc>
          <w:tcPr>
            <w:tcW w:w="6161" w:type="dxa"/>
            <w:gridSpan w:val="6"/>
            <w:tcBorders>
              <w:top w:val="nil"/>
              <w:bottom w:val="nil"/>
            </w:tcBorders>
          </w:tcPr>
          <w:p w14:paraId="249B4179" w14:textId="77777777" w:rsidR="00DE0C2B" w:rsidRPr="00C55B10" w:rsidRDefault="00DE0C2B" w:rsidP="003655AB">
            <w:pPr>
              <w:tabs>
                <w:tab w:val="left" w:pos="567"/>
              </w:tabs>
              <w:jc w:val="both"/>
              <w:rPr>
                <w:ins w:id="454" w:author="Hana Ponížilová" w:date="2023-03-13T11:27:00Z"/>
              </w:rPr>
            </w:pPr>
          </w:p>
        </w:tc>
      </w:tr>
      <w:tr w:rsidR="00DE0C2B" w:rsidRPr="00C55B10" w14:paraId="5E80DE7F" w14:textId="77777777" w:rsidTr="00494B34">
        <w:trPr>
          <w:trHeight w:val="2823"/>
          <w:ins w:id="455" w:author="Hana Ponížilová" w:date="2023-03-13T11:27:00Z"/>
        </w:trPr>
        <w:tc>
          <w:tcPr>
            <w:tcW w:w="9923" w:type="dxa"/>
            <w:gridSpan w:val="8"/>
            <w:tcBorders>
              <w:top w:val="nil"/>
            </w:tcBorders>
          </w:tcPr>
          <w:p w14:paraId="6F505B42" w14:textId="2A10ABD4" w:rsidR="00DE0C2B" w:rsidRPr="00C55B10" w:rsidRDefault="005F3DC0" w:rsidP="003655AB">
            <w:pPr>
              <w:tabs>
                <w:tab w:val="left" w:pos="567"/>
              </w:tabs>
              <w:rPr>
                <w:ins w:id="456" w:author="Hana Ponížilová" w:date="2023-03-13T11:27:00Z"/>
                <w:b/>
                <w:bCs/>
              </w:rPr>
            </w:pPr>
            <w:ins w:id="457" w:author="Hana Ponížilová" w:date="2023-03-13T11:44:00Z">
              <w:r>
                <w:rPr>
                  <w:b/>
                  <w:bCs/>
                </w:rPr>
                <w:t>Povinná</w:t>
              </w:r>
            </w:ins>
            <w:ins w:id="458" w:author="Hana Ponížilová" w:date="2023-03-13T11:27:00Z">
              <w:r w:rsidR="00DE0C2B" w:rsidRPr="009041D1">
                <w:rPr>
                  <w:b/>
                  <w:bCs/>
                </w:rPr>
                <w:t>:</w:t>
              </w:r>
            </w:ins>
          </w:p>
          <w:p w14:paraId="4C3980EB" w14:textId="77777777" w:rsidR="00EA480C" w:rsidRDefault="00DE0C2B" w:rsidP="003655AB">
            <w:pPr>
              <w:tabs>
                <w:tab w:val="left" w:pos="567"/>
              </w:tabs>
              <w:rPr>
                <w:ins w:id="459" w:author="Hana Ponížilová" w:date="2023-03-20T17:35:00Z"/>
              </w:rPr>
            </w:pPr>
            <w:ins w:id="460" w:author="Hana Ponížilová" w:date="2023-03-13T11:27:00Z">
              <w:r w:rsidRPr="009041D1">
                <w:t xml:space="preserve">HUIZINGA, Johan. </w:t>
              </w:r>
              <w:r w:rsidRPr="00494B34">
                <w:rPr>
                  <w:i/>
                  <w:iCs/>
                </w:rPr>
                <w:t xml:space="preserve">Homo </w:t>
              </w:r>
              <w:proofErr w:type="spellStart"/>
              <w:r w:rsidRPr="00494B34">
                <w:rPr>
                  <w:i/>
                  <w:iCs/>
                </w:rPr>
                <w:t>ludens</w:t>
              </w:r>
              <w:proofErr w:type="spellEnd"/>
              <w:r w:rsidRPr="00494B34">
                <w:rPr>
                  <w:i/>
                  <w:iCs/>
                </w:rPr>
                <w:t>: o původu kultury ve hře</w:t>
              </w:r>
              <w:r w:rsidRPr="009041D1">
                <w:t xml:space="preserve">. Vyd. 2., V edici Studie 1. Praha: Dauphin, 2000. </w:t>
              </w:r>
            </w:ins>
          </w:p>
          <w:p w14:paraId="78C9DD39" w14:textId="169AD065" w:rsidR="00DE0C2B" w:rsidRPr="00C55B10" w:rsidRDefault="00DE0C2B" w:rsidP="003655AB">
            <w:pPr>
              <w:tabs>
                <w:tab w:val="left" w:pos="567"/>
              </w:tabs>
              <w:rPr>
                <w:ins w:id="461" w:author="Hana Ponížilová" w:date="2023-03-13T11:27:00Z"/>
              </w:rPr>
            </w:pPr>
            <w:ins w:id="462" w:author="Hana Ponížilová" w:date="2023-03-13T11:27:00Z">
              <w:r w:rsidRPr="009041D1">
                <w:t>ISBN 80-7272-020-1.</w:t>
              </w:r>
              <w:r>
                <w:br/>
              </w:r>
            </w:ins>
            <w:ins w:id="463" w:author="Hana Ponížilová" w:date="2023-03-13T11:44:00Z">
              <w:r w:rsidR="005F3DC0" w:rsidRPr="00494B34">
                <w:rPr>
                  <w:b/>
                  <w:bCs/>
                </w:rPr>
                <w:t>Doporučená:</w:t>
              </w:r>
            </w:ins>
          </w:p>
          <w:p w14:paraId="253CD3D1" w14:textId="5C9A1A11" w:rsidR="00DE0C2B" w:rsidRPr="00C55B10" w:rsidRDefault="00DE0C2B" w:rsidP="00494B34">
            <w:pPr>
              <w:rPr>
                <w:ins w:id="464" w:author="Hana Ponížilová" w:date="2023-03-13T11:27:00Z"/>
                <w:color w:val="212529"/>
              </w:rPr>
            </w:pPr>
            <w:ins w:id="465" w:author="Hana Ponížilová" w:date="2023-03-13T11:27:00Z">
              <w:r w:rsidRPr="009041D1">
                <w:rPr>
                  <w:color w:val="212529"/>
                </w:rPr>
                <w:t xml:space="preserve">BURKE, Brian. </w:t>
              </w:r>
              <w:proofErr w:type="spellStart"/>
              <w:r w:rsidRPr="009041D1">
                <w:rPr>
                  <w:i/>
                  <w:iCs/>
                  <w:color w:val="212529"/>
                </w:rPr>
                <w:t>Gamify</w:t>
              </w:r>
              <w:proofErr w:type="spellEnd"/>
              <w:r w:rsidRPr="009041D1">
                <w:rPr>
                  <w:i/>
                  <w:iCs/>
                  <w:color w:val="212529"/>
                </w:rPr>
                <w:t xml:space="preserve">: </w:t>
              </w:r>
              <w:proofErr w:type="spellStart"/>
              <w:r w:rsidRPr="009041D1">
                <w:rPr>
                  <w:i/>
                  <w:iCs/>
                  <w:color w:val="212529"/>
                </w:rPr>
                <w:t>how</w:t>
              </w:r>
              <w:proofErr w:type="spellEnd"/>
              <w:r w:rsidRPr="009041D1">
                <w:rPr>
                  <w:i/>
                  <w:iCs/>
                  <w:color w:val="212529"/>
                </w:rPr>
                <w:t xml:space="preserve"> </w:t>
              </w:r>
              <w:proofErr w:type="spellStart"/>
              <w:r w:rsidRPr="009041D1">
                <w:rPr>
                  <w:i/>
                  <w:iCs/>
                  <w:color w:val="212529"/>
                </w:rPr>
                <w:t>gamification</w:t>
              </w:r>
              <w:proofErr w:type="spellEnd"/>
              <w:r w:rsidRPr="009041D1">
                <w:rPr>
                  <w:i/>
                  <w:iCs/>
                  <w:color w:val="212529"/>
                </w:rPr>
                <w:t xml:space="preserve"> </w:t>
              </w:r>
              <w:proofErr w:type="spellStart"/>
              <w:r w:rsidRPr="009041D1">
                <w:rPr>
                  <w:i/>
                  <w:iCs/>
                  <w:color w:val="212529"/>
                </w:rPr>
                <w:t>motivates</w:t>
              </w:r>
              <w:proofErr w:type="spellEnd"/>
              <w:r w:rsidRPr="009041D1">
                <w:rPr>
                  <w:i/>
                  <w:iCs/>
                  <w:color w:val="212529"/>
                </w:rPr>
                <w:t xml:space="preserve"> </w:t>
              </w:r>
              <w:proofErr w:type="spellStart"/>
              <w:r w:rsidRPr="009041D1">
                <w:rPr>
                  <w:i/>
                  <w:iCs/>
                  <w:color w:val="212529"/>
                </w:rPr>
                <w:t>people</w:t>
              </w:r>
              <w:proofErr w:type="spellEnd"/>
              <w:r w:rsidRPr="009041D1">
                <w:rPr>
                  <w:i/>
                  <w:iCs/>
                  <w:color w:val="212529"/>
                </w:rPr>
                <w:t xml:space="preserve"> to do </w:t>
              </w:r>
              <w:proofErr w:type="spellStart"/>
              <w:r w:rsidRPr="009041D1">
                <w:rPr>
                  <w:i/>
                  <w:iCs/>
                  <w:color w:val="212529"/>
                </w:rPr>
                <w:t>extraordinary</w:t>
              </w:r>
              <w:proofErr w:type="spellEnd"/>
              <w:r w:rsidRPr="009041D1">
                <w:rPr>
                  <w:i/>
                  <w:iCs/>
                  <w:color w:val="212529"/>
                </w:rPr>
                <w:t xml:space="preserve"> </w:t>
              </w:r>
              <w:proofErr w:type="spellStart"/>
              <w:r w:rsidRPr="009041D1">
                <w:rPr>
                  <w:i/>
                  <w:iCs/>
                  <w:color w:val="212529"/>
                </w:rPr>
                <w:t>things</w:t>
              </w:r>
              <w:proofErr w:type="spellEnd"/>
              <w:r w:rsidRPr="009041D1">
                <w:rPr>
                  <w:color w:val="212529"/>
                </w:rPr>
                <w:t xml:space="preserve">. </w:t>
              </w:r>
              <w:proofErr w:type="spellStart"/>
              <w:r w:rsidRPr="009041D1">
                <w:rPr>
                  <w:color w:val="212529"/>
                </w:rPr>
                <w:t>Brookline</w:t>
              </w:r>
              <w:proofErr w:type="spellEnd"/>
              <w:r w:rsidRPr="009041D1">
                <w:rPr>
                  <w:color w:val="212529"/>
                </w:rPr>
                <w:t xml:space="preserve">, MA: </w:t>
              </w:r>
              <w:proofErr w:type="spellStart"/>
              <w:r w:rsidRPr="009041D1">
                <w:rPr>
                  <w:color w:val="212529"/>
                </w:rPr>
                <w:t>Bibliomotion</w:t>
              </w:r>
              <w:proofErr w:type="spellEnd"/>
              <w:r w:rsidRPr="009041D1">
                <w:rPr>
                  <w:color w:val="212529"/>
                </w:rPr>
                <w:t>, 2014. ISBN 1937134857.</w:t>
              </w:r>
              <w:r>
                <w:br/>
              </w:r>
              <w:r w:rsidRPr="009041D1">
                <w:rPr>
                  <w:color w:val="212529"/>
                </w:rPr>
                <w:t xml:space="preserve">GEROIMENKO, Vladimir. </w:t>
              </w:r>
              <w:proofErr w:type="spellStart"/>
              <w:r w:rsidRPr="009041D1">
                <w:rPr>
                  <w:i/>
                  <w:iCs/>
                  <w:color w:val="212529"/>
                </w:rPr>
                <w:t>Augmented</w:t>
              </w:r>
              <w:proofErr w:type="spellEnd"/>
              <w:r w:rsidRPr="009041D1">
                <w:rPr>
                  <w:i/>
                  <w:iCs/>
                  <w:color w:val="212529"/>
                </w:rPr>
                <w:t xml:space="preserve"> reality </w:t>
              </w:r>
              <w:proofErr w:type="spellStart"/>
              <w:r w:rsidRPr="009041D1">
                <w:rPr>
                  <w:i/>
                  <w:iCs/>
                  <w:color w:val="212529"/>
                </w:rPr>
                <w:t>games</w:t>
              </w:r>
              <w:proofErr w:type="spellEnd"/>
              <w:r w:rsidRPr="009041D1">
                <w:rPr>
                  <w:i/>
                  <w:iCs/>
                  <w:color w:val="212529"/>
                </w:rPr>
                <w:t xml:space="preserve"> II: </w:t>
              </w:r>
              <w:proofErr w:type="spellStart"/>
              <w:r w:rsidRPr="009041D1">
                <w:rPr>
                  <w:i/>
                  <w:iCs/>
                  <w:color w:val="212529"/>
                </w:rPr>
                <w:t>the</w:t>
              </w:r>
              <w:proofErr w:type="spellEnd"/>
              <w:r w:rsidRPr="009041D1">
                <w:rPr>
                  <w:i/>
                  <w:iCs/>
                  <w:color w:val="212529"/>
                </w:rPr>
                <w:t xml:space="preserve"> </w:t>
              </w:r>
              <w:proofErr w:type="spellStart"/>
              <w:r w:rsidRPr="009041D1">
                <w:rPr>
                  <w:i/>
                  <w:iCs/>
                  <w:color w:val="212529"/>
                </w:rPr>
                <w:t>gamificitaion</w:t>
              </w:r>
              <w:proofErr w:type="spellEnd"/>
              <w:r w:rsidRPr="009041D1">
                <w:rPr>
                  <w:i/>
                  <w:iCs/>
                  <w:color w:val="212529"/>
                </w:rPr>
                <w:t xml:space="preserve"> </w:t>
              </w:r>
              <w:proofErr w:type="spellStart"/>
              <w:r w:rsidRPr="009041D1">
                <w:rPr>
                  <w:i/>
                  <w:iCs/>
                  <w:color w:val="212529"/>
                </w:rPr>
                <w:t>of</w:t>
              </w:r>
              <w:proofErr w:type="spellEnd"/>
              <w:r w:rsidRPr="009041D1">
                <w:rPr>
                  <w:i/>
                  <w:iCs/>
                  <w:color w:val="212529"/>
                </w:rPr>
                <w:t xml:space="preserve"> </w:t>
              </w:r>
              <w:proofErr w:type="spellStart"/>
              <w:r w:rsidRPr="009041D1">
                <w:rPr>
                  <w:i/>
                  <w:iCs/>
                  <w:color w:val="212529"/>
                </w:rPr>
                <w:t>education</w:t>
              </w:r>
              <w:proofErr w:type="spellEnd"/>
              <w:r w:rsidRPr="009041D1">
                <w:rPr>
                  <w:i/>
                  <w:iCs/>
                  <w:color w:val="212529"/>
                </w:rPr>
                <w:t xml:space="preserve">, </w:t>
              </w:r>
              <w:proofErr w:type="spellStart"/>
              <w:r w:rsidRPr="009041D1">
                <w:rPr>
                  <w:i/>
                  <w:iCs/>
                  <w:color w:val="212529"/>
                </w:rPr>
                <w:t>medicine</w:t>
              </w:r>
              <w:proofErr w:type="spellEnd"/>
              <w:r w:rsidRPr="009041D1">
                <w:rPr>
                  <w:i/>
                  <w:iCs/>
                  <w:color w:val="212529"/>
                </w:rPr>
                <w:t xml:space="preserve"> and art</w:t>
              </w:r>
              <w:r w:rsidRPr="009041D1">
                <w:rPr>
                  <w:color w:val="212529"/>
                </w:rPr>
                <w:t xml:space="preserve">. </w:t>
              </w:r>
              <w:proofErr w:type="spellStart"/>
              <w:r w:rsidRPr="009041D1">
                <w:rPr>
                  <w:color w:val="212529"/>
                </w:rPr>
                <w:t>Cham</w:t>
              </w:r>
              <w:proofErr w:type="spellEnd"/>
              <w:r w:rsidRPr="009041D1">
                <w:rPr>
                  <w:color w:val="212529"/>
                </w:rPr>
                <w:t xml:space="preserve">: </w:t>
              </w:r>
              <w:proofErr w:type="spellStart"/>
              <w:r w:rsidRPr="009041D1">
                <w:rPr>
                  <w:color w:val="212529"/>
                </w:rPr>
                <w:t>Springer</w:t>
              </w:r>
              <w:proofErr w:type="spellEnd"/>
              <w:r w:rsidRPr="009041D1">
                <w:rPr>
                  <w:color w:val="212529"/>
                </w:rPr>
                <w:t>, 2019. ISBN 3030156222.</w:t>
              </w:r>
            </w:ins>
          </w:p>
          <w:p w14:paraId="17F5B3D6" w14:textId="37FA40F5" w:rsidR="00DE0C2B" w:rsidRPr="00C55B10" w:rsidRDefault="00DE0C2B" w:rsidP="00494B34">
            <w:pPr>
              <w:rPr>
                <w:ins w:id="466" w:author="Hana Ponížilová" w:date="2023-03-13T11:27:00Z"/>
              </w:rPr>
            </w:pPr>
            <w:ins w:id="467" w:author="Hana Ponížilová" w:date="2023-03-13T11:27:00Z">
              <w:r w:rsidRPr="009041D1">
                <w:t xml:space="preserve">MIKULÁŠTÍK, Milan. </w:t>
              </w:r>
              <w:r w:rsidRPr="00494B34">
                <w:rPr>
                  <w:i/>
                  <w:iCs/>
                </w:rPr>
                <w:t>Fenomén hra</w:t>
              </w:r>
              <w:r w:rsidRPr="009041D1">
                <w:t xml:space="preserve">. In Národní technická knihovna. [online]. 24.3.2010 [cit. 15.11.2015]. Dostupné z: </w:t>
              </w:r>
            </w:ins>
            <w:ins w:id="468" w:author="Hana Ponížilová" w:date="2023-03-20T17:35:00Z">
              <w:r w:rsidR="00EA480C">
                <w:t xml:space="preserve"> </w:t>
              </w:r>
              <w:r w:rsidR="00EA480C" w:rsidRPr="00494B34">
                <w:fldChar w:fldCharType="begin"/>
              </w:r>
              <w:r w:rsidR="00EA480C" w:rsidRPr="00F77C48">
                <w:instrText xml:space="preserve"> HYPERLINK "http://old.techlib.cz/cs/1462-fenomen-hra/" \h </w:instrText>
              </w:r>
              <w:r w:rsidR="00EA480C" w:rsidRPr="00494B34">
                <w:fldChar w:fldCharType="separate"/>
              </w:r>
              <w:r w:rsidR="00EA480C" w:rsidRPr="00494B34">
                <w:rPr>
                  <w:rStyle w:val="Hypertextovodkaz"/>
                  <w:color w:val="auto"/>
                  <w:u w:val="none"/>
                </w:rPr>
                <w:t>http://old.techlib.cz/cs/1462-fenomen-hra/</w:t>
              </w:r>
              <w:r w:rsidR="00EA480C" w:rsidRPr="00494B34">
                <w:rPr>
                  <w:rStyle w:val="Hypertextovodkaz"/>
                  <w:color w:val="auto"/>
                  <w:u w:val="none"/>
                </w:rPr>
                <w:fldChar w:fldCharType="end"/>
              </w:r>
              <w:r w:rsidR="00EA480C">
                <w:rPr>
                  <w:rStyle w:val="Hypertextovodkaz"/>
                  <w:color w:val="auto"/>
                  <w:u w:val="none"/>
                </w:rPr>
                <w:t>.</w:t>
              </w:r>
            </w:ins>
          </w:p>
          <w:p w14:paraId="65CC024B" w14:textId="5B3D30C9" w:rsidR="00DE0C2B" w:rsidRPr="00C55B10" w:rsidRDefault="00DE0C2B" w:rsidP="00494B34">
            <w:pPr>
              <w:rPr>
                <w:ins w:id="469" w:author="Hana Ponížilová" w:date="2023-03-13T11:27:00Z"/>
              </w:rPr>
            </w:pPr>
            <w:ins w:id="470" w:author="Hana Ponížilová" w:date="2023-03-13T11:27:00Z">
              <w:r w:rsidRPr="009041D1">
                <w:t xml:space="preserve">NĚMEC, Jiří. </w:t>
              </w:r>
              <w:r w:rsidRPr="00494B34">
                <w:rPr>
                  <w:i/>
                  <w:iCs/>
                </w:rPr>
                <w:t>Od prožívání k požitkářství: výchovné funkce hry a její proměny v historických koncepcích pedagogiky.</w:t>
              </w:r>
              <w:r w:rsidRPr="009041D1">
                <w:t xml:space="preserve"> Brno: </w:t>
              </w:r>
              <w:proofErr w:type="spellStart"/>
              <w:r w:rsidRPr="009041D1">
                <w:t>Paido</w:t>
              </w:r>
              <w:proofErr w:type="spellEnd"/>
              <w:r w:rsidRPr="009041D1">
                <w:t>, 2002. ISBN 80-7315-006-9.</w:t>
              </w:r>
            </w:ins>
          </w:p>
        </w:tc>
      </w:tr>
    </w:tbl>
    <w:p w14:paraId="42C67254" w14:textId="3F2A8D8C"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816F8" w:rsidRPr="004816F8" w14:paraId="49E533AE" w14:textId="77777777" w:rsidTr="001B7D3E">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7051AE2"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5ACF0FBE" w14:textId="77777777" w:rsidTr="001B7D3E">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8FC8368"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0A4A2DE3" w14:textId="77777777" w:rsidR="004816F8" w:rsidRPr="004816F8" w:rsidRDefault="004816F8" w:rsidP="004816F8">
            <w:pPr>
              <w:jc w:val="both"/>
              <w:textAlignment w:val="baseline"/>
              <w:rPr>
                <w:rFonts w:ascii="Segoe UI" w:hAnsi="Segoe UI" w:cs="Segoe UI"/>
                <w:sz w:val="18"/>
                <w:szCs w:val="18"/>
              </w:rPr>
            </w:pPr>
            <w:r w:rsidRPr="004816F8">
              <w:t>Podnikatelství a kreativní business modely 1 </w:t>
            </w:r>
          </w:p>
        </w:tc>
      </w:tr>
      <w:tr w:rsidR="004816F8" w:rsidRPr="004816F8" w14:paraId="2DE971B1"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49BC14A"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65328D8" w14:textId="77777777" w:rsidR="004816F8" w:rsidRPr="004816F8" w:rsidRDefault="004816F8" w:rsidP="004816F8">
            <w:pPr>
              <w:jc w:val="both"/>
              <w:textAlignment w:val="baseline"/>
              <w:rPr>
                <w:rFonts w:ascii="Segoe UI" w:hAnsi="Segoe UI" w:cs="Segoe UI"/>
                <w:sz w:val="18"/>
                <w:szCs w:val="18"/>
              </w:rPr>
            </w:pPr>
            <w:r w:rsidRPr="004816F8">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F52D50F"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7C4A48C" w14:textId="77777777" w:rsidR="004816F8" w:rsidRPr="004816F8" w:rsidRDefault="004816F8" w:rsidP="004816F8">
            <w:pPr>
              <w:jc w:val="both"/>
              <w:textAlignment w:val="baseline"/>
              <w:rPr>
                <w:rFonts w:ascii="Segoe UI" w:hAnsi="Segoe UI" w:cs="Segoe UI"/>
                <w:sz w:val="18"/>
                <w:szCs w:val="18"/>
              </w:rPr>
            </w:pPr>
            <w:r w:rsidRPr="004816F8">
              <w:t>2/LS </w:t>
            </w:r>
          </w:p>
        </w:tc>
      </w:tr>
      <w:tr w:rsidR="004816F8" w:rsidRPr="004816F8" w14:paraId="1E4FE3AB"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FBB5D2D"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F28B4D" w14:textId="77777777" w:rsidR="004816F8" w:rsidRPr="004816F8" w:rsidRDefault="004816F8" w:rsidP="004816F8">
            <w:pPr>
              <w:jc w:val="both"/>
              <w:textAlignment w:val="baseline"/>
              <w:rPr>
                <w:rFonts w:ascii="Segoe UI" w:hAnsi="Segoe UI" w:cs="Segoe UI"/>
                <w:sz w:val="18"/>
                <w:szCs w:val="18"/>
              </w:rPr>
            </w:pPr>
            <w:proofErr w:type="gramStart"/>
            <w:r w:rsidRPr="004816F8">
              <w:t>26s</w:t>
            </w:r>
            <w:proofErr w:type="gramEnd"/>
            <w:r w:rsidRPr="004816F8">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50D6B781"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84AA1FC" w14:textId="77777777" w:rsidR="004816F8" w:rsidRPr="004816F8" w:rsidRDefault="004816F8" w:rsidP="004816F8">
            <w:pPr>
              <w:jc w:val="both"/>
              <w:textAlignment w:val="baseline"/>
              <w:rPr>
                <w:rFonts w:ascii="Segoe UI" w:hAnsi="Segoe UI" w:cs="Segoe UI"/>
                <w:sz w:val="18"/>
                <w:szCs w:val="18"/>
              </w:rPr>
            </w:pPr>
            <w:r w:rsidRPr="004816F8">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2353463"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E278CC4" w14:textId="77777777" w:rsidR="004816F8" w:rsidRPr="004816F8" w:rsidRDefault="004816F8" w:rsidP="004816F8">
            <w:pPr>
              <w:jc w:val="both"/>
              <w:textAlignment w:val="baseline"/>
              <w:rPr>
                <w:rFonts w:ascii="Segoe UI" w:hAnsi="Segoe UI" w:cs="Segoe UI"/>
                <w:sz w:val="18"/>
                <w:szCs w:val="18"/>
              </w:rPr>
            </w:pPr>
            <w:r w:rsidRPr="004816F8">
              <w:t>2 </w:t>
            </w:r>
          </w:p>
        </w:tc>
      </w:tr>
      <w:tr w:rsidR="004816F8" w:rsidRPr="004816F8" w14:paraId="5CCCC757"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9DDCDE4"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D309B90"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0FA54164"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7084141"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2BC1CA0" w14:textId="77777777" w:rsidR="004816F8" w:rsidRPr="004816F8" w:rsidRDefault="004816F8" w:rsidP="004816F8">
            <w:pPr>
              <w:jc w:val="both"/>
              <w:textAlignment w:val="baseline"/>
              <w:rPr>
                <w:rFonts w:ascii="Segoe UI" w:hAnsi="Segoe UI" w:cs="Segoe UI"/>
                <w:sz w:val="18"/>
                <w:szCs w:val="18"/>
              </w:rPr>
            </w:pPr>
            <w:r w:rsidRPr="004816F8">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5A300F1"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67D6B9" w14:textId="77777777" w:rsidR="004816F8" w:rsidRPr="004816F8" w:rsidRDefault="004816F8" w:rsidP="004816F8">
            <w:pPr>
              <w:jc w:val="both"/>
              <w:textAlignment w:val="baseline"/>
              <w:rPr>
                <w:rFonts w:ascii="Segoe UI" w:hAnsi="Segoe UI" w:cs="Segoe UI"/>
                <w:sz w:val="18"/>
                <w:szCs w:val="18"/>
              </w:rPr>
            </w:pPr>
            <w:r w:rsidRPr="004816F8">
              <w:t>seminář </w:t>
            </w:r>
          </w:p>
        </w:tc>
      </w:tr>
      <w:tr w:rsidR="004816F8" w:rsidRPr="004816F8" w14:paraId="774FB674"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1CA460F"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7EE9825" w14:textId="77777777" w:rsidR="004816F8" w:rsidRPr="004816F8" w:rsidRDefault="004816F8" w:rsidP="004816F8">
            <w:pPr>
              <w:textAlignment w:val="baseline"/>
              <w:rPr>
                <w:rFonts w:ascii="Segoe UI" w:hAnsi="Segoe UI" w:cs="Segoe UI"/>
                <w:sz w:val="18"/>
                <w:szCs w:val="18"/>
              </w:rPr>
            </w:pPr>
            <w:r w:rsidRPr="004816F8">
              <w:t>Splnění zadání seminární práce – vytvoření skupinového typového business modelu (zimní semestr) a vlastního business modelu (letní semestr)</w:t>
            </w:r>
            <w:r w:rsidRPr="004816F8">
              <w:rPr>
                <w:rFonts w:ascii="Segoe UI" w:hAnsi="Segoe UI" w:cs="Segoe UI"/>
              </w:rPr>
              <w:t xml:space="preserve">. </w:t>
            </w:r>
            <w:r w:rsidRPr="00311B61">
              <w:t>Ústní zkouška – rozprava nad svým modelem a jeho obhajoba v kolokviu.</w:t>
            </w:r>
            <w:r w:rsidRPr="004816F8">
              <w:rPr>
                <w:rFonts w:ascii="Segoe UI" w:hAnsi="Segoe UI" w:cs="Segoe UI"/>
              </w:rPr>
              <w:t> </w:t>
            </w:r>
          </w:p>
        </w:tc>
      </w:tr>
      <w:tr w:rsidR="004816F8" w:rsidRPr="004816F8" w14:paraId="47982DD1" w14:textId="77777777" w:rsidTr="00FD53B2">
        <w:trPr>
          <w:trHeight w:val="14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8177960"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0551E1A2" w14:textId="77777777" w:rsidTr="001B7D3E">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342291E1"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D432E3F" w14:textId="77777777" w:rsidR="004816F8" w:rsidRPr="004816F8" w:rsidRDefault="004816F8" w:rsidP="004816F8">
            <w:pPr>
              <w:jc w:val="both"/>
              <w:textAlignment w:val="baseline"/>
              <w:rPr>
                <w:rFonts w:ascii="Segoe UI" w:hAnsi="Segoe UI" w:cs="Segoe UI"/>
                <w:sz w:val="18"/>
                <w:szCs w:val="18"/>
              </w:rPr>
            </w:pPr>
            <w:r w:rsidRPr="004816F8">
              <w:t>Ing. Lukáš Trčka, Ph.D. </w:t>
            </w:r>
          </w:p>
        </w:tc>
      </w:tr>
      <w:tr w:rsidR="004816F8" w:rsidRPr="004816F8" w14:paraId="79F08B15" w14:textId="77777777" w:rsidTr="001B7D3E">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3149C6EA"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660C849" w14:textId="3455BAC7" w:rsidR="004816F8" w:rsidRPr="004816F8" w:rsidRDefault="00CA1105" w:rsidP="004816F8">
            <w:pPr>
              <w:jc w:val="both"/>
              <w:textAlignment w:val="baseline"/>
              <w:rPr>
                <w:rFonts w:ascii="Segoe UI" w:hAnsi="Segoe UI" w:cs="Segoe UI"/>
                <w:sz w:val="18"/>
                <w:szCs w:val="18"/>
              </w:rPr>
            </w:pPr>
            <w:r>
              <w:t>100 %</w:t>
            </w:r>
            <w:r w:rsidR="004816F8" w:rsidRPr="004816F8">
              <w:t> </w:t>
            </w:r>
          </w:p>
        </w:tc>
      </w:tr>
      <w:tr w:rsidR="004816F8" w:rsidRPr="004816F8" w14:paraId="51B40412"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C149A7E"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D77A2F9" w14:textId="77777777" w:rsidR="004816F8" w:rsidRPr="004816F8" w:rsidRDefault="004816F8" w:rsidP="004816F8">
            <w:pPr>
              <w:jc w:val="both"/>
              <w:textAlignment w:val="baseline"/>
              <w:rPr>
                <w:rFonts w:ascii="Segoe UI" w:hAnsi="Segoe UI" w:cs="Segoe UI"/>
                <w:sz w:val="18"/>
                <w:szCs w:val="18"/>
              </w:rPr>
            </w:pPr>
            <w:r w:rsidRPr="004816F8">
              <w:t>Ing. Lukáš Trčka, Ph.D. </w:t>
            </w:r>
          </w:p>
        </w:tc>
      </w:tr>
      <w:tr w:rsidR="004816F8" w:rsidRPr="004816F8" w14:paraId="4938CAE0" w14:textId="77777777" w:rsidTr="00FD53B2">
        <w:trPr>
          <w:trHeight w:val="19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20D09AC"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16136EF2" w14:textId="77777777" w:rsidTr="001B7D3E">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2CBC07B"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DA3F5A3"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22FCE330" w14:textId="77777777" w:rsidTr="001B7D3E">
        <w:trPr>
          <w:trHeight w:val="84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0293EFCB" w14:textId="77777777" w:rsidR="004816F8" w:rsidRPr="004816F8" w:rsidRDefault="004816F8" w:rsidP="004816F8">
            <w:pPr>
              <w:jc w:val="both"/>
              <w:textAlignment w:val="baseline"/>
              <w:rPr>
                <w:rFonts w:ascii="Segoe UI" w:hAnsi="Segoe UI" w:cs="Segoe UI"/>
                <w:sz w:val="18"/>
                <w:szCs w:val="18"/>
              </w:rPr>
            </w:pPr>
            <w:r w:rsidRPr="004816F8">
              <w:t>Cílem předmětu je seznámit studenty s podnikatelským prostředím v ČR. Studenti získají základní znalosti z oblasti podnikání, typů trhů, hodnoty pro zákazníka a souvisejících témat. Budou se orientovat v problematice tvorby podnikatelského plánu a jeho obhajoby.  </w:t>
            </w:r>
          </w:p>
          <w:p w14:paraId="0062E2DE" w14:textId="77777777" w:rsidR="004816F8" w:rsidRPr="004816F8" w:rsidRDefault="004816F8" w:rsidP="004816F8">
            <w:pPr>
              <w:jc w:val="both"/>
              <w:textAlignment w:val="baseline"/>
              <w:rPr>
                <w:rFonts w:ascii="Segoe UI" w:hAnsi="Segoe UI" w:cs="Segoe UI"/>
                <w:sz w:val="18"/>
                <w:szCs w:val="18"/>
              </w:rPr>
            </w:pPr>
            <w:r w:rsidRPr="004816F8">
              <w:t> </w:t>
            </w:r>
          </w:p>
          <w:p w14:paraId="6CA600E4" w14:textId="77777777" w:rsidR="004816F8" w:rsidRPr="004816F8" w:rsidRDefault="004816F8" w:rsidP="00CB0738">
            <w:pPr>
              <w:numPr>
                <w:ilvl w:val="0"/>
                <w:numId w:val="126"/>
              </w:numPr>
              <w:ind w:left="360" w:firstLine="0"/>
              <w:textAlignment w:val="baseline"/>
            </w:pPr>
            <w:r w:rsidRPr="004816F8">
              <w:t>Základní teorie z makroekonomie.  </w:t>
            </w:r>
          </w:p>
          <w:p w14:paraId="377D1C0A" w14:textId="77777777" w:rsidR="004816F8" w:rsidRPr="004816F8" w:rsidRDefault="004816F8" w:rsidP="00CB0738">
            <w:pPr>
              <w:numPr>
                <w:ilvl w:val="0"/>
                <w:numId w:val="127"/>
              </w:numPr>
              <w:ind w:left="360" w:firstLine="0"/>
              <w:textAlignment w:val="baseline"/>
            </w:pPr>
            <w:r w:rsidRPr="004816F8">
              <w:t>Základní teorie z podnikové ekonomiky. </w:t>
            </w:r>
          </w:p>
          <w:p w14:paraId="55A986F8" w14:textId="77777777" w:rsidR="004816F8" w:rsidRPr="004816F8" w:rsidRDefault="004816F8" w:rsidP="00CB0738">
            <w:pPr>
              <w:numPr>
                <w:ilvl w:val="0"/>
                <w:numId w:val="128"/>
              </w:numPr>
              <w:ind w:left="360" w:firstLine="0"/>
              <w:textAlignment w:val="baseline"/>
            </w:pPr>
            <w:r w:rsidRPr="004816F8">
              <w:t xml:space="preserve">Strategická analýza vlastního podnikatelského záměru (PESTLE analýza, </w:t>
            </w:r>
            <w:proofErr w:type="spellStart"/>
            <w:r w:rsidRPr="004816F8">
              <w:t>Porterův</w:t>
            </w:r>
            <w:proofErr w:type="spellEnd"/>
            <w:r w:rsidRPr="004816F8">
              <w:t xml:space="preserve"> model, SWOT analýza). </w:t>
            </w:r>
          </w:p>
          <w:p w14:paraId="63ABC20A" w14:textId="77777777" w:rsidR="004816F8" w:rsidRPr="004816F8" w:rsidRDefault="004816F8" w:rsidP="00CB0738">
            <w:pPr>
              <w:numPr>
                <w:ilvl w:val="0"/>
                <w:numId w:val="129"/>
              </w:numPr>
              <w:ind w:left="360" w:firstLine="0"/>
              <w:textAlignment w:val="baseline"/>
            </w:pPr>
            <w:r w:rsidRPr="004816F8">
              <w:t>Národní a krajský rámec socio-ekonomiky kulturních a kreativních odvětví. </w:t>
            </w:r>
          </w:p>
          <w:p w14:paraId="4F3FF3B1" w14:textId="77777777" w:rsidR="004816F8" w:rsidRPr="004816F8" w:rsidRDefault="004816F8" w:rsidP="00CB0738">
            <w:pPr>
              <w:numPr>
                <w:ilvl w:val="0"/>
                <w:numId w:val="130"/>
              </w:numPr>
              <w:ind w:left="360" w:firstLine="0"/>
              <w:textAlignment w:val="baseline"/>
            </w:pPr>
            <w:r w:rsidRPr="004816F8">
              <w:t>Terénní den – prohlídka vybraného podniku v oblasti kulturních a kreativních odvětví. </w:t>
            </w:r>
          </w:p>
          <w:p w14:paraId="6374A304" w14:textId="77777777" w:rsidR="004816F8" w:rsidRPr="004816F8" w:rsidRDefault="004816F8" w:rsidP="00CB0738">
            <w:pPr>
              <w:numPr>
                <w:ilvl w:val="0"/>
                <w:numId w:val="131"/>
              </w:numPr>
              <w:ind w:left="360" w:firstLine="0"/>
              <w:textAlignment w:val="baseline"/>
            </w:pPr>
            <w:r w:rsidRPr="004816F8">
              <w:t>Podpora podnikání a inovací v ČR a EU. </w:t>
            </w:r>
          </w:p>
          <w:p w14:paraId="0C9EC8DE" w14:textId="77777777" w:rsidR="004816F8" w:rsidRPr="004816F8" w:rsidRDefault="004816F8" w:rsidP="00CB0738">
            <w:pPr>
              <w:numPr>
                <w:ilvl w:val="0"/>
                <w:numId w:val="132"/>
              </w:numPr>
              <w:ind w:left="360" w:firstLine="0"/>
              <w:textAlignment w:val="baseline"/>
            </w:pPr>
            <w:r w:rsidRPr="004816F8">
              <w:t>Podpora podnikání ve Zlínském kraji, akcelerátor Můj první milion. </w:t>
            </w:r>
          </w:p>
          <w:p w14:paraId="428C9C27" w14:textId="77777777" w:rsidR="004816F8" w:rsidRPr="004816F8" w:rsidRDefault="004816F8" w:rsidP="00CB0738">
            <w:pPr>
              <w:numPr>
                <w:ilvl w:val="0"/>
                <w:numId w:val="133"/>
              </w:numPr>
              <w:ind w:left="360" w:firstLine="0"/>
              <w:textAlignment w:val="baseline"/>
            </w:pPr>
            <w:r w:rsidRPr="004816F8">
              <w:t>Typy Business modelů. </w:t>
            </w:r>
          </w:p>
          <w:p w14:paraId="274F6427" w14:textId="77777777" w:rsidR="004816F8" w:rsidRPr="004816F8" w:rsidRDefault="004816F8" w:rsidP="00CB0738">
            <w:pPr>
              <w:numPr>
                <w:ilvl w:val="0"/>
                <w:numId w:val="134"/>
              </w:numPr>
              <w:ind w:left="360" w:firstLine="0"/>
              <w:textAlignment w:val="baseline"/>
            </w:pPr>
            <w:r w:rsidRPr="004816F8">
              <w:t>Základy kalkulací a cenotvorby. </w:t>
            </w:r>
          </w:p>
          <w:p w14:paraId="2BC1F9CC" w14:textId="77777777" w:rsidR="004816F8" w:rsidRPr="004816F8" w:rsidRDefault="004816F8" w:rsidP="00CB0738">
            <w:pPr>
              <w:numPr>
                <w:ilvl w:val="0"/>
                <w:numId w:val="135"/>
              </w:numPr>
              <w:ind w:left="360" w:firstLine="0"/>
              <w:textAlignment w:val="baseline"/>
            </w:pPr>
            <w:r w:rsidRPr="004816F8">
              <w:t>Identifikace zákaznických segmentů, hodnota pro zákazníka. </w:t>
            </w:r>
          </w:p>
          <w:p w14:paraId="4B98C17A" w14:textId="77777777" w:rsidR="004816F8" w:rsidRPr="004816F8" w:rsidRDefault="004816F8" w:rsidP="00CB0738">
            <w:pPr>
              <w:numPr>
                <w:ilvl w:val="0"/>
                <w:numId w:val="136"/>
              </w:numPr>
              <w:ind w:left="360" w:firstLine="0"/>
              <w:textAlignment w:val="baseline"/>
            </w:pPr>
            <w:r w:rsidRPr="004816F8">
              <w:t>Skupinový workshop – návrh typového projektu v oblasti kulturních a kreativních odvětví. </w:t>
            </w:r>
          </w:p>
          <w:p w14:paraId="3E435244" w14:textId="4E4D89BC" w:rsidR="004816F8" w:rsidRDefault="004816F8" w:rsidP="00CB0738">
            <w:pPr>
              <w:numPr>
                <w:ilvl w:val="0"/>
                <w:numId w:val="137"/>
              </w:numPr>
              <w:ind w:left="360" w:firstLine="0"/>
              <w:textAlignment w:val="baseline"/>
            </w:pPr>
            <w:r w:rsidRPr="004816F8">
              <w:t>Skupinový workshop – dopracování a obhajoba typového projektu v oblasti kulturních a kreativních odvětví v kolokviu. </w:t>
            </w:r>
          </w:p>
          <w:p w14:paraId="0FA9CEBC" w14:textId="77777777" w:rsidR="005723E9" w:rsidRPr="004816F8" w:rsidRDefault="005723E9" w:rsidP="00311B61">
            <w:pPr>
              <w:ind w:left="360"/>
              <w:textAlignment w:val="baseline"/>
            </w:pPr>
          </w:p>
          <w:p w14:paraId="6FA8B2C6" w14:textId="18F23675" w:rsidR="00FD53B2" w:rsidRDefault="004816F8" w:rsidP="004816F8">
            <w:pPr>
              <w:jc w:val="both"/>
              <w:textAlignment w:val="baseline"/>
            </w:pPr>
            <w:r w:rsidRPr="004816F8">
              <w:t>Student kriticky hodnotí informace v souvislosti s podnikáním, tvorbou vlastního Startupu, zná základní údaje  </w:t>
            </w:r>
            <w:r w:rsidRPr="004816F8">
              <w:br/>
              <w:t>o podnikatelském prostředí, modelech a formách podnikání v podmínkách ČR. Dále zná základní ekonomické  </w:t>
            </w:r>
            <w:r w:rsidRPr="004816F8">
              <w:br/>
              <w:t>a finanční aspekty podnikání, kriticky hodnotí podnikatelské možnosti a příležitosti. </w:t>
            </w:r>
          </w:p>
          <w:p w14:paraId="37B7D897" w14:textId="7F4C5CAE" w:rsidR="001B7D3E" w:rsidRPr="004816F8" w:rsidRDefault="001B7D3E" w:rsidP="004816F8">
            <w:pPr>
              <w:jc w:val="both"/>
              <w:textAlignment w:val="baseline"/>
              <w:rPr>
                <w:rFonts w:ascii="Segoe UI" w:hAnsi="Segoe UI" w:cs="Segoe UI"/>
                <w:sz w:val="18"/>
                <w:szCs w:val="18"/>
              </w:rPr>
            </w:pPr>
          </w:p>
        </w:tc>
      </w:tr>
      <w:tr w:rsidR="004816F8" w:rsidRPr="004816F8" w14:paraId="58BA2F1A" w14:textId="77777777" w:rsidTr="001B7D3E">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5AA4631B"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6" w:type="dxa"/>
            <w:gridSpan w:val="6"/>
            <w:tcBorders>
              <w:top w:val="nil"/>
              <w:left w:val="single" w:sz="6" w:space="0" w:color="auto"/>
              <w:bottom w:val="nil"/>
              <w:right w:val="single" w:sz="6" w:space="0" w:color="auto"/>
            </w:tcBorders>
            <w:shd w:val="clear" w:color="auto" w:fill="auto"/>
            <w:hideMark/>
          </w:tcPr>
          <w:p w14:paraId="6F7AE543"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27053D5F" w14:textId="77777777" w:rsidTr="001B7D3E">
        <w:trPr>
          <w:trHeight w:val="177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9ADEAB5" w14:textId="77777777" w:rsidR="004816F8" w:rsidRPr="004816F8" w:rsidRDefault="004816F8" w:rsidP="004816F8">
            <w:pPr>
              <w:jc w:val="both"/>
              <w:textAlignment w:val="baseline"/>
              <w:rPr>
                <w:rFonts w:ascii="Segoe UI" w:hAnsi="Segoe UI" w:cs="Segoe UI"/>
                <w:sz w:val="18"/>
                <w:szCs w:val="18"/>
              </w:rPr>
            </w:pPr>
            <w:r w:rsidRPr="004816F8">
              <w:rPr>
                <w:b/>
                <w:bCs/>
              </w:rPr>
              <w:t>Povinná:</w:t>
            </w:r>
            <w:r w:rsidRPr="004816F8">
              <w:t> </w:t>
            </w:r>
          </w:p>
          <w:p w14:paraId="20122209" w14:textId="77777777" w:rsidR="004816F8" w:rsidRPr="004816F8" w:rsidRDefault="004816F8" w:rsidP="004816F8">
            <w:pPr>
              <w:jc w:val="both"/>
              <w:textAlignment w:val="baseline"/>
              <w:rPr>
                <w:rFonts w:ascii="Segoe UI" w:hAnsi="Segoe UI" w:cs="Segoe UI"/>
                <w:sz w:val="18"/>
                <w:szCs w:val="18"/>
              </w:rPr>
            </w:pPr>
            <w:r w:rsidRPr="004816F8">
              <w:t xml:space="preserve">DRÁŠILOVÁ ŠAFROVÁ, A. </w:t>
            </w:r>
            <w:r w:rsidRPr="004816F8">
              <w:rPr>
                <w:i/>
                <w:iCs/>
              </w:rPr>
              <w:t>Základy úspěšného podnikání: Průvodce začínajícího podnikatele.</w:t>
            </w:r>
            <w:r w:rsidRPr="004816F8">
              <w:t xml:space="preserve"> Praha: Grada, 2019. ISBN 978-80-271-2182-3. </w:t>
            </w:r>
          </w:p>
          <w:p w14:paraId="2744A5A8" w14:textId="77777777" w:rsidR="00C54245" w:rsidRDefault="004816F8" w:rsidP="004816F8">
            <w:pPr>
              <w:jc w:val="both"/>
              <w:textAlignment w:val="baseline"/>
            </w:pPr>
            <w:r w:rsidRPr="004816F8">
              <w:t xml:space="preserve">PRIESTLEY, D. </w:t>
            </w:r>
            <w:r w:rsidRPr="004816F8">
              <w:rPr>
                <w:i/>
                <w:iCs/>
              </w:rPr>
              <w:t xml:space="preserve">Revoluce v podnikání: Nebojte se zbohatnout na tom, co vás baví. </w:t>
            </w:r>
            <w:r w:rsidRPr="004816F8">
              <w:t xml:space="preserve">Praha: Grada, 2015. </w:t>
            </w:r>
          </w:p>
          <w:p w14:paraId="72B0658B" w14:textId="7D404FDC" w:rsidR="004816F8" w:rsidRPr="004816F8" w:rsidRDefault="004816F8" w:rsidP="004816F8">
            <w:pPr>
              <w:jc w:val="both"/>
              <w:textAlignment w:val="baseline"/>
              <w:rPr>
                <w:rFonts w:ascii="Segoe UI" w:hAnsi="Segoe UI" w:cs="Segoe UI"/>
                <w:sz w:val="18"/>
                <w:szCs w:val="18"/>
              </w:rPr>
            </w:pPr>
            <w:r w:rsidRPr="004816F8">
              <w:t>ISBN 978-80-247-5421-5. </w:t>
            </w:r>
          </w:p>
          <w:p w14:paraId="1D4A9DBE" w14:textId="473B81DF" w:rsidR="004816F8" w:rsidRPr="004816F8" w:rsidRDefault="005723E9" w:rsidP="004816F8">
            <w:pPr>
              <w:jc w:val="both"/>
              <w:textAlignment w:val="baseline"/>
              <w:rPr>
                <w:rFonts w:ascii="Segoe UI" w:hAnsi="Segoe UI" w:cs="Segoe UI"/>
                <w:sz w:val="18"/>
                <w:szCs w:val="18"/>
              </w:rPr>
            </w:pPr>
            <w:r>
              <w:rPr>
                <w:b/>
                <w:bCs/>
              </w:rPr>
              <w:t>D</w:t>
            </w:r>
            <w:r w:rsidR="004816F8" w:rsidRPr="004816F8">
              <w:rPr>
                <w:b/>
                <w:bCs/>
              </w:rPr>
              <w:t>oporučená:</w:t>
            </w:r>
            <w:r w:rsidR="004816F8" w:rsidRPr="004816F8">
              <w:t> </w:t>
            </w:r>
          </w:p>
          <w:p w14:paraId="37E716B9" w14:textId="77777777" w:rsidR="00C54245" w:rsidRDefault="004816F8" w:rsidP="004816F8">
            <w:pPr>
              <w:textAlignment w:val="baseline"/>
            </w:pPr>
            <w:r w:rsidRPr="004816F8">
              <w:t>H</w:t>
            </w:r>
            <w:r w:rsidR="005723E9">
              <w:t>AZDRA</w:t>
            </w:r>
            <w:r w:rsidRPr="004816F8">
              <w:t xml:space="preserve">, A. </w:t>
            </w:r>
            <w:r w:rsidRPr="00311B61">
              <w:rPr>
                <w:i/>
              </w:rPr>
              <w:t>Skvělé služby: jak dělat služby, které vaše zákazníky nadchnou</w:t>
            </w:r>
            <w:r w:rsidRPr="004816F8">
              <w:t xml:space="preserve">. Praha: Grada, 2013. </w:t>
            </w:r>
          </w:p>
          <w:p w14:paraId="529231E7" w14:textId="0F93E5E4" w:rsidR="004816F8" w:rsidRPr="004816F8" w:rsidRDefault="004816F8" w:rsidP="004816F8">
            <w:pPr>
              <w:textAlignment w:val="baseline"/>
              <w:rPr>
                <w:rFonts w:ascii="Segoe UI" w:hAnsi="Segoe UI" w:cs="Segoe UI"/>
                <w:sz w:val="18"/>
                <w:szCs w:val="18"/>
              </w:rPr>
            </w:pPr>
            <w:r w:rsidRPr="004816F8">
              <w:t>ISBN 978-80-247-4711-8. </w:t>
            </w:r>
          </w:p>
          <w:p w14:paraId="4D914761" w14:textId="77777777" w:rsidR="004816F8" w:rsidRPr="004816F8" w:rsidRDefault="004816F8" w:rsidP="004816F8">
            <w:pPr>
              <w:textAlignment w:val="baseline"/>
              <w:rPr>
                <w:rFonts w:ascii="Segoe UI" w:hAnsi="Segoe UI" w:cs="Segoe UI"/>
                <w:sz w:val="18"/>
                <w:szCs w:val="18"/>
              </w:rPr>
            </w:pPr>
            <w:r w:rsidRPr="004816F8">
              <w:t>JANATKA, F. </w:t>
            </w:r>
            <w:r w:rsidRPr="00311B61">
              <w:rPr>
                <w:i/>
              </w:rPr>
              <w:t>Podnikání v globalizovaném světě</w:t>
            </w:r>
            <w:r w:rsidRPr="004816F8">
              <w:t xml:space="preserve">. Praha: </w:t>
            </w:r>
            <w:proofErr w:type="spellStart"/>
            <w:r w:rsidRPr="004816F8">
              <w:t>Wolters</w:t>
            </w:r>
            <w:proofErr w:type="spellEnd"/>
            <w:r w:rsidRPr="004816F8">
              <w:t xml:space="preserve"> </w:t>
            </w:r>
            <w:proofErr w:type="spellStart"/>
            <w:r w:rsidRPr="004816F8">
              <w:t>Kluwer</w:t>
            </w:r>
            <w:proofErr w:type="spellEnd"/>
            <w:r w:rsidRPr="004816F8">
              <w:t>, 2017. ISBN 9788075527547. </w:t>
            </w:r>
          </w:p>
          <w:p w14:paraId="596C339F" w14:textId="77777777" w:rsidR="004816F8" w:rsidRPr="004816F8" w:rsidRDefault="004816F8" w:rsidP="004816F8">
            <w:pPr>
              <w:textAlignment w:val="baseline"/>
              <w:rPr>
                <w:rFonts w:ascii="Segoe UI" w:hAnsi="Segoe UI" w:cs="Segoe UI"/>
                <w:sz w:val="18"/>
                <w:szCs w:val="18"/>
              </w:rPr>
            </w:pPr>
            <w:r w:rsidRPr="004816F8">
              <w:t xml:space="preserve">OSTERWALDER, A. a Y. PIGNEUR. </w:t>
            </w:r>
            <w:r w:rsidRPr="004816F8">
              <w:rPr>
                <w:i/>
                <w:iCs/>
              </w:rPr>
              <w:t>Tvorba business modelů: příručka pro vizionáře, inovátory a všechny, co se nebojí výzev</w:t>
            </w:r>
            <w:r w:rsidRPr="004816F8">
              <w:t xml:space="preserve">. Brno: </w:t>
            </w:r>
            <w:proofErr w:type="spellStart"/>
            <w:r w:rsidRPr="004816F8">
              <w:t>BizBooks</w:t>
            </w:r>
            <w:proofErr w:type="spellEnd"/>
            <w:r w:rsidRPr="004816F8">
              <w:t>, 2012. ISBN 978-80-265-0025-4</w:t>
            </w:r>
            <w:r w:rsidRPr="004816F8">
              <w:rPr>
                <w:rFonts w:ascii="TimesNewRomanPSMT" w:hAnsi="TimesNewRomanPSMT" w:cs="Segoe UI"/>
              </w:rPr>
              <w:t>. </w:t>
            </w:r>
          </w:p>
        </w:tc>
      </w:tr>
    </w:tbl>
    <w:p w14:paraId="0D2C4FCF" w14:textId="6BB8CBBA"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816F8" w:rsidRPr="004816F8" w14:paraId="6820E688"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AE7C297"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355BDCC1"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5138DAC7"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0D2DE94D" w14:textId="77777777" w:rsidR="004816F8" w:rsidRPr="004816F8" w:rsidRDefault="004816F8" w:rsidP="004816F8">
            <w:pPr>
              <w:jc w:val="both"/>
              <w:textAlignment w:val="baseline"/>
              <w:rPr>
                <w:rFonts w:ascii="Segoe UI" w:hAnsi="Segoe UI" w:cs="Segoe UI"/>
                <w:sz w:val="18"/>
                <w:szCs w:val="18"/>
              </w:rPr>
            </w:pPr>
            <w:r w:rsidRPr="004816F8">
              <w:t>Podnikatelství a kreativní business modely 2 </w:t>
            </w:r>
          </w:p>
        </w:tc>
      </w:tr>
      <w:tr w:rsidR="004816F8" w:rsidRPr="004816F8" w14:paraId="5C87309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030B148"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070DD07B" w14:textId="77777777" w:rsidR="004816F8" w:rsidRPr="004816F8" w:rsidRDefault="004816F8" w:rsidP="004816F8">
            <w:pPr>
              <w:jc w:val="both"/>
              <w:textAlignment w:val="baseline"/>
              <w:rPr>
                <w:rFonts w:ascii="Segoe UI" w:hAnsi="Segoe UI" w:cs="Segoe UI"/>
                <w:sz w:val="18"/>
                <w:szCs w:val="18"/>
              </w:rPr>
            </w:pPr>
            <w:r w:rsidRPr="004816F8">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803B070"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0094838C" w14:textId="77777777" w:rsidR="004816F8" w:rsidRPr="004816F8" w:rsidRDefault="004816F8" w:rsidP="004816F8">
            <w:pPr>
              <w:jc w:val="both"/>
              <w:textAlignment w:val="baseline"/>
              <w:rPr>
                <w:rFonts w:ascii="Segoe UI" w:hAnsi="Segoe UI" w:cs="Segoe UI"/>
                <w:sz w:val="18"/>
                <w:szCs w:val="18"/>
              </w:rPr>
            </w:pPr>
            <w:r w:rsidRPr="004816F8">
              <w:t>3/ZS </w:t>
            </w:r>
          </w:p>
        </w:tc>
      </w:tr>
      <w:tr w:rsidR="004816F8" w:rsidRPr="004816F8" w14:paraId="1BDCB27D"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95F89BD"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7133F325" w14:textId="77777777" w:rsidR="004816F8" w:rsidRPr="004816F8" w:rsidRDefault="004816F8" w:rsidP="004816F8">
            <w:pPr>
              <w:jc w:val="both"/>
              <w:textAlignment w:val="baseline"/>
              <w:rPr>
                <w:rFonts w:ascii="Segoe UI" w:hAnsi="Segoe UI" w:cs="Segoe UI"/>
                <w:sz w:val="18"/>
                <w:szCs w:val="18"/>
              </w:rPr>
            </w:pPr>
            <w:proofErr w:type="gramStart"/>
            <w:r w:rsidRPr="004816F8">
              <w:t>26s</w:t>
            </w:r>
            <w:proofErr w:type="gramEnd"/>
            <w:r w:rsidRPr="004816F8">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103CA53"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3975C3F8" w14:textId="77777777" w:rsidR="004816F8" w:rsidRPr="004816F8" w:rsidRDefault="004816F8" w:rsidP="004816F8">
            <w:pPr>
              <w:jc w:val="both"/>
              <w:textAlignment w:val="baseline"/>
              <w:rPr>
                <w:rFonts w:ascii="Segoe UI" w:hAnsi="Segoe UI" w:cs="Segoe UI"/>
                <w:sz w:val="18"/>
                <w:szCs w:val="18"/>
              </w:rPr>
            </w:pPr>
            <w:r w:rsidRPr="004816F8">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5EBD7A2"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BC5A2F" w14:textId="77777777" w:rsidR="004816F8" w:rsidRPr="004816F8" w:rsidRDefault="004816F8" w:rsidP="004816F8">
            <w:pPr>
              <w:jc w:val="both"/>
              <w:textAlignment w:val="baseline"/>
              <w:rPr>
                <w:rFonts w:ascii="Segoe UI" w:hAnsi="Segoe UI" w:cs="Segoe UI"/>
                <w:sz w:val="18"/>
                <w:szCs w:val="18"/>
              </w:rPr>
            </w:pPr>
            <w:r w:rsidRPr="004816F8">
              <w:t>2 </w:t>
            </w:r>
          </w:p>
        </w:tc>
      </w:tr>
      <w:tr w:rsidR="004816F8" w:rsidRPr="004816F8" w14:paraId="3E3AB2D4"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CB83129"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4142E43C"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30220FD1"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CEB5178"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1AA15C5C" w14:textId="77777777" w:rsidR="004816F8" w:rsidRPr="004816F8" w:rsidRDefault="004816F8" w:rsidP="004816F8">
            <w:pPr>
              <w:jc w:val="both"/>
              <w:textAlignment w:val="baseline"/>
              <w:rPr>
                <w:rFonts w:ascii="Segoe UI" w:hAnsi="Segoe UI" w:cs="Segoe UI"/>
                <w:sz w:val="18"/>
                <w:szCs w:val="18"/>
              </w:rPr>
            </w:pPr>
            <w:r w:rsidRPr="004816F8">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B610153"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7CA712" w14:textId="77777777" w:rsidR="004816F8" w:rsidRPr="004816F8" w:rsidRDefault="004816F8" w:rsidP="004816F8">
            <w:pPr>
              <w:jc w:val="both"/>
              <w:textAlignment w:val="baseline"/>
              <w:rPr>
                <w:rFonts w:ascii="Segoe UI" w:hAnsi="Segoe UI" w:cs="Segoe UI"/>
                <w:sz w:val="18"/>
                <w:szCs w:val="18"/>
              </w:rPr>
            </w:pPr>
            <w:r w:rsidRPr="004816F8">
              <w:t>seminář </w:t>
            </w:r>
          </w:p>
        </w:tc>
      </w:tr>
      <w:tr w:rsidR="004816F8" w:rsidRPr="004816F8" w14:paraId="65A9AD6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5C59A32"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8B93EC4" w14:textId="77777777" w:rsidR="004816F8" w:rsidRPr="004816F8" w:rsidRDefault="004816F8" w:rsidP="004816F8">
            <w:pPr>
              <w:textAlignment w:val="baseline"/>
              <w:rPr>
                <w:rFonts w:ascii="Segoe UI" w:hAnsi="Segoe UI" w:cs="Segoe UI"/>
                <w:sz w:val="18"/>
                <w:szCs w:val="18"/>
              </w:rPr>
            </w:pPr>
            <w:r w:rsidRPr="004816F8">
              <w:t>Splnění zadání seminární práce – vytvoření skupinového typového business modelu (zimní semestr) a vlastního business modelu (letní semestr). Ústní zkouška – rozprava nad svým modelem a jeho obhajoba v kolokviu. </w:t>
            </w:r>
          </w:p>
        </w:tc>
      </w:tr>
      <w:tr w:rsidR="004816F8" w:rsidRPr="004816F8" w14:paraId="7FB87733" w14:textId="77777777" w:rsidTr="00FD53B2">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96F590F"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526B5B0B"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62C1EF2A"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4501000A" w14:textId="77777777" w:rsidR="004816F8" w:rsidRPr="004816F8" w:rsidRDefault="004816F8" w:rsidP="004816F8">
            <w:pPr>
              <w:jc w:val="both"/>
              <w:textAlignment w:val="baseline"/>
              <w:rPr>
                <w:rFonts w:ascii="Segoe UI" w:hAnsi="Segoe UI" w:cs="Segoe UI"/>
                <w:sz w:val="18"/>
                <w:szCs w:val="18"/>
              </w:rPr>
            </w:pPr>
            <w:r w:rsidRPr="004816F8">
              <w:t>Ing. Lukáš Trčka, Ph.D. </w:t>
            </w:r>
          </w:p>
        </w:tc>
      </w:tr>
      <w:tr w:rsidR="004816F8" w:rsidRPr="004816F8" w14:paraId="002A1760"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7B90A5E9"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739D194" w14:textId="0EFB18CB" w:rsidR="004816F8" w:rsidRPr="004816F8" w:rsidRDefault="00CA1105" w:rsidP="004816F8">
            <w:pPr>
              <w:jc w:val="both"/>
              <w:textAlignment w:val="baseline"/>
              <w:rPr>
                <w:rFonts w:ascii="Segoe UI" w:hAnsi="Segoe UI" w:cs="Segoe UI"/>
                <w:sz w:val="18"/>
                <w:szCs w:val="18"/>
              </w:rPr>
            </w:pPr>
            <w:r>
              <w:t>100 %</w:t>
            </w:r>
            <w:r w:rsidR="004816F8" w:rsidRPr="004816F8">
              <w:t> </w:t>
            </w:r>
          </w:p>
        </w:tc>
      </w:tr>
      <w:tr w:rsidR="004816F8" w:rsidRPr="004816F8" w14:paraId="6670F0F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9CF740C"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56A3D6B6" w14:textId="77777777" w:rsidR="004816F8" w:rsidRPr="004816F8" w:rsidRDefault="004816F8" w:rsidP="004816F8">
            <w:pPr>
              <w:jc w:val="both"/>
              <w:textAlignment w:val="baseline"/>
              <w:rPr>
                <w:rFonts w:ascii="Segoe UI" w:hAnsi="Segoe UI" w:cs="Segoe UI"/>
                <w:sz w:val="18"/>
                <w:szCs w:val="18"/>
              </w:rPr>
            </w:pPr>
            <w:r w:rsidRPr="004816F8">
              <w:t>Ing. Lukáš Trčka, Ph.D. </w:t>
            </w:r>
          </w:p>
        </w:tc>
      </w:tr>
      <w:tr w:rsidR="004816F8" w:rsidRPr="004816F8" w14:paraId="64F8C377" w14:textId="77777777" w:rsidTr="00FD53B2">
        <w:trPr>
          <w:trHeight w:val="12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5D9F0D4"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7DD5BF0E"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66F8CE4"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07CC671"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0B0BF466" w14:textId="77777777" w:rsidTr="00311B61">
        <w:trPr>
          <w:trHeight w:val="84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0C0F6C68" w14:textId="77777777" w:rsidR="004816F8" w:rsidRPr="004816F8" w:rsidRDefault="004816F8" w:rsidP="004816F8">
            <w:pPr>
              <w:jc w:val="both"/>
              <w:textAlignment w:val="baseline"/>
              <w:rPr>
                <w:rFonts w:ascii="Segoe UI" w:hAnsi="Segoe UI" w:cs="Segoe UI"/>
                <w:sz w:val="18"/>
                <w:szCs w:val="18"/>
              </w:rPr>
            </w:pPr>
            <w:r w:rsidRPr="004816F8">
              <w:t>Cílem předmětu je seznámit studenty s podnikatelským prostředím v ČR. Studenti získají základní znalosti z oblasti podnikání, typů trhů, hodnoty pro zákazníka a souvisejících témat. Budou se orientovat v problematice tvorby podnikatelského plánu a jeho obhajoby.  </w:t>
            </w:r>
          </w:p>
          <w:p w14:paraId="46BE900C" w14:textId="77777777" w:rsidR="004816F8" w:rsidRPr="004816F8" w:rsidRDefault="004816F8" w:rsidP="004816F8">
            <w:pPr>
              <w:jc w:val="both"/>
              <w:textAlignment w:val="baseline"/>
              <w:rPr>
                <w:rFonts w:ascii="Segoe UI" w:hAnsi="Segoe UI" w:cs="Segoe UI"/>
                <w:sz w:val="18"/>
                <w:szCs w:val="18"/>
              </w:rPr>
            </w:pPr>
            <w:r w:rsidRPr="004816F8">
              <w:t> </w:t>
            </w:r>
          </w:p>
          <w:p w14:paraId="17A8F407" w14:textId="77777777" w:rsidR="004816F8" w:rsidRPr="004816F8" w:rsidRDefault="004816F8" w:rsidP="00CB0738">
            <w:pPr>
              <w:numPr>
                <w:ilvl w:val="0"/>
                <w:numId w:val="138"/>
              </w:numPr>
              <w:ind w:left="360" w:firstLine="0"/>
              <w:textAlignment w:val="baseline"/>
            </w:pPr>
            <w:r w:rsidRPr="004816F8">
              <w:t>Vize, mise a cíle firem působících v kulturních a kreativních odvětvích a digitální kultuře. </w:t>
            </w:r>
          </w:p>
          <w:p w14:paraId="47A677F3" w14:textId="77777777" w:rsidR="004816F8" w:rsidRPr="004816F8" w:rsidRDefault="004816F8" w:rsidP="00CB0738">
            <w:pPr>
              <w:numPr>
                <w:ilvl w:val="0"/>
                <w:numId w:val="139"/>
              </w:numPr>
              <w:ind w:left="360" w:firstLine="0"/>
              <w:textAlignment w:val="baseline"/>
            </w:pPr>
            <w:r w:rsidRPr="004816F8">
              <w:t>Význam lidského potenciálu a firemní kultury. </w:t>
            </w:r>
          </w:p>
          <w:p w14:paraId="58548316" w14:textId="77777777" w:rsidR="004816F8" w:rsidRPr="004816F8" w:rsidRDefault="004816F8" w:rsidP="00CB0738">
            <w:pPr>
              <w:numPr>
                <w:ilvl w:val="0"/>
                <w:numId w:val="140"/>
              </w:numPr>
              <w:ind w:left="360" w:firstLine="0"/>
              <w:textAlignment w:val="baseline"/>
            </w:pPr>
            <w:r w:rsidRPr="004816F8">
              <w:t xml:space="preserve">Proces návrhu a implementace business modelu – metodika Business </w:t>
            </w:r>
            <w:proofErr w:type="spellStart"/>
            <w:r w:rsidRPr="004816F8">
              <w:t>Process</w:t>
            </w:r>
            <w:proofErr w:type="spellEnd"/>
            <w:r w:rsidRPr="004816F8">
              <w:t xml:space="preserve"> Management. </w:t>
            </w:r>
          </w:p>
          <w:p w14:paraId="3D35CCB7" w14:textId="77777777" w:rsidR="004816F8" w:rsidRPr="004816F8" w:rsidRDefault="004816F8" w:rsidP="00CB0738">
            <w:pPr>
              <w:numPr>
                <w:ilvl w:val="0"/>
                <w:numId w:val="141"/>
              </w:numPr>
              <w:ind w:left="360" w:firstLine="0"/>
              <w:textAlignment w:val="baseline"/>
            </w:pPr>
            <w:r w:rsidRPr="004816F8">
              <w:t>Příklady dobré praxe, sběr podkladů pro vlastní business model. </w:t>
            </w:r>
          </w:p>
          <w:p w14:paraId="53FB6DA2" w14:textId="77777777" w:rsidR="004816F8" w:rsidRPr="004816F8" w:rsidRDefault="004816F8" w:rsidP="00CB0738">
            <w:pPr>
              <w:numPr>
                <w:ilvl w:val="0"/>
                <w:numId w:val="142"/>
              </w:numPr>
              <w:ind w:left="360" w:firstLine="0"/>
              <w:textAlignment w:val="baseline"/>
            </w:pPr>
            <w:r w:rsidRPr="004816F8">
              <w:t>Terénní den – prohlídka vybraného podniku v oblasti kulturních a kreativních odvětví. </w:t>
            </w:r>
          </w:p>
          <w:p w14:paraId="6FA9C1EE" w14:textId="77777777" w:rsidR="004816F8" w:rsidRPr="004816F8" w:rsidRDefault="004816F8" w:rsidP="00CB0738">
            <w:pPr>
              <w:numPr>
                <w:ilvl w:val="0"/>
                <w:numId w:val="143"/>
              </w:numPr>
              <w:ind w:left="360" w:firstLine="0"/>
              <w:textAlignment w:val="baseline"/>
            </w:pPr>
            <w:r w:rsidRPr="004816F8">
              <w:t>Business modely založené na B2C. </w:t>
            </w:r>
          </w:p>
          <w:p w14:paraId="5E81BEBF" w14:textId="77777777" w:rsidR="004816F8" w:rsidRPr="004816F8" w:rsidRDefault="004816F8" w:rsidP="00CB0738">
            <w:pPr>
              <w:numPr>
                <w:ilvl w:val="0"/>
                <w:numId w:val="144"/>
              </w:numPr>
              <w:ind w:left="360" w:firstLine="0"/>
              <w:textAlignment w:val="baseline"/>
            </w:pPr>
            <w:r w:rsidRPr="004816F8">
              <w:t>Business modely založené na B2B. </w:t>
            </w:r>
          </w:p>
          <w:p w14:paraId="327F85D2" w14:textId="77777777" w:rsidR="004816F8" w:rsidRPr="004816F8" w:rsidRDefault="004816F8" w:rsidP="00CB0738">
            <w:pPr>
              <w:numPr>
                <w:ilvl w:val="0"/>
                <w:numId w:val="145"/>
              </w:numPr>
              <w:ind w:left="360" w:firstLine="0"/>
              <w:textAlignment w:val="baseline"/>
            </w:pPr>
            <w:r w:rsidRPr="004816F8">
              <w:t>Role veřejného sektoru pro podnikání v kulturních a kreativních odvětvích, business model B2G. </w:t>
            </w:r>
          </w:p>
          <w:p w14:paraId="613D9A5C" w14:textId="77777777" w:rsidR="004816F8" w:rsidRPr="004816F8" w:rsidRDefault="004816F8" w:rsidP="00CB0738">
            <w:pPr>
              <w:numPr>
                <w:ilvl w:val="0"/>
                <w:numId w:val="146"/>
              </w:numPr>
              <w:ind w:left="360" w:firstLine="0"/>
              <w:textAlignment w:val="baseline"/>
            </w:pPr>
            <w:r w:rsidRPr="004816F8">
              <w:t>Detailní rozbor existujícího business modelu kulturních a kreativních odvětví. </w:t>
            </w:r>
          </w:p>
          <w:p w14:paraId="1357A9CB" w14:textId="77777777" w:rsidR="004816F8" w:rsidRPr="004816F8" w:rsidRDefault="004816F8" w:rsidP="00CB0738">
            <w:pPr>
              <w:numPr>
                <w:ilvl w:val="0"/>
                <w:numId w:val="147"/>
              </w:numPr>
              <w:ind w:left="360" w:firstLine="0"/>
              <w:textAlignment w:val="baseline"/>
            </w:pPr>
            <w:r w:rsidRPr="004816F8">
              <w:t>Individuální práce – návrh vlastního business modelu. </w:t>
            </w:r>
          </w:p>
          <w:p w14:paraId="25199994" w14:textId="77777777" w:rsidR="004816F8" w:rsidRPr="004816F8" w:rsidRDefault="004816F8" w:rsidP="00CB0738">
            <w:pPr>
              <w:numPr>
                <w:ilvl w:val="0"/>
                <w:numId w:val="148"/>
              </w:numPr>
              <w:ind w:left="360" w:firstLine="0"/>
              <w:textAlignment w:val="baseline"/>
            </w:pPr>
            <w:r w:rsidRPr="004816F8">
              <w:t>Individuální práce – návrh vlastního business modelu. </w:t>
            </w:r>
          </w:p>
          <w:p w14:paraId="62258B85" w14:textId="77777777" w:rsidR="004816F8" w:rsidRPr="004816F8" w:rsidRDefault="004816F8" w:rsidP="00CB0738">
            <w:pPr>
              <w:numPr>
                <w:ilvl w:val="0"/>
                <w:numId w:val="149"/>
              </w:numPr>
              <w:ind w:left="360" w:firstLine="0"/>
              <w:textAlignment w:val="baseline"/>
            </w:pPr>
            <w:r w:rsidRPr="004816F8">
              <w:t>Obhajoba vlastního business modelu v kolokviu. </w:t>
            </w:r>
          </w:p>
          <w:p w14:paraId="55665577" w14:textId="77777777" w:rsidR="004816F8" w:rsidRPr="004816F8" w:rsidRDefault="004816F8" w:rsidP="004816F8">
            <w:pPr>
              <w:jc w:val="both"/>
              <w:textAlignment w:val="baseline"/>
              <w:rPr>
                <w:rFonts w:ascii="Segoe UI" w:hAnsi="Segoe UI" w:cs="Segoe UI"/>
                <w:sz w:val="18"/>
                <w:szCs w:val="18"/>
              </w:rPr>
            </w:pPr>
            <w:r w:rsidRPr="004816F8">
              <w:t> </w:t>
            </w:r>
          </w:p>
          <w:p w14:paraId="5290D857" w14:textId="23157763" w:rsidR="00FD53B2" w:rsidRDefault="004816F8" w:rsidP="004816F8">
            <w:pPr>
              <w:jc w:val="both"/>
              <w:textAlignment w:val="baseline"/>
            </w:pPr>
            <w:r w:rsidRPr="004816F8">
              <w:t>Student kriticky hodnotí informace v souvislosti s podnikáním, tvorbou vlastního Startupu, zná základní údaje  </w:t>
            </w:r>
            <w:r w:rsidRPr="004816F8">
              <w:br/>
              <w:t>o podnikatelském prostředí, modelech a formách podnikání v podmínkách ČR. Dále zná základní ekonomické  </w:t>
            </w:r>
            <w:r w:rsidRPr="004816F8">
              <w:br/>
              <w:t>a finanční aspekty podnikání, kriticky hodnotí podnikatelské možnosti a příležitosti. </w:t>
            </w:r>
          </w:p>
          <w:p w14:paraId="51E9A280" w14:textId="39AAF228" w:rsidR="001B7D3E" w:rsidRPr="004816F8" w:rsidRDefault="001B7D3E" w:rsidP="004816F8">
            <w:pPr>
              <w:jc w:val="both"/>
              <w:textAlignment w:val="baseline"/>
              <w:rPr>
                <w:rFonts w:ascii="Segoe UI" w:hAnsi="Segoe UI" w:cs="Segoe UI"/>
                <w:sz w:val="18"/>
                <w:szCs w:val="18"/>
              </w:rPr>
            </w:pPr>
          </w:p>
        </w:tc>
      </w:tr>
      <w:tr w:rsidR="004816F8" w:rsidRPr="004816F8" w14:paraId="12C9202B"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64ABB61C"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6" w:type="dxa"/>
            <w:gridSpan w:val="6"/>
            <w:tcBorders>
              <w:top w:val="nil"/>
              <w:left w:val="single" w:sz="6" w:space="0" w:color="auto"/>
              <w:bottom w:val="nil"/>
              <w:right w:val="single" w:sz="6" w:space="0" w:color="auto"/>
            </w:tcBorders>
            <w:shd w:val="clear" w:color="auto" w:fill="auto"/>
            <w:hideMark/>
          </w:tcPr>
          <w:p w14:paraId="2A762DD5"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56FE1A61" w14:textId="77777777" w:rsidTr="00311B61">
        <w:trPr>
          <w:trHeight w:val="177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8E3D8A7" w14:textId="77777777" w:rsidR="004816F8" w:rsidRPr="004816F8" w:rsidRDefault="004816F8" w:rsidP="004816F8">
            <w:pPr>
              <w:jc w:val="both"/>
              <w:textAlignment w:val="baseline"/>
              <w:rPr>
                <w:rFonts w:ascii="Segoe UI" w:hAnsi="Segoe UI" w:cs="Segoe UI"/>
                <w:sz w:val="18"/>
                <w:szCs w:val="18"/>
              </w:rPr>
            </w:pPr>
            <w:r w:rsidRPr="004816F8">
              <w:rPr>
                <w:b/>
                <w:bCs/>
              </w:rPr>
              <w:t>Povinná:</w:t>
            </w:r>
            <w:r w:rsidRPr="004816F8">
              <w:t> </w:t>
            </w:r>
          </w:p>
          <w:p w14:paraId="67FB5FFF" w14:textId="77777777" w:rsidR="004816F8" w:rsidRPr="004816F8" w:rsidRDefault="004816F8" w:rsidP="004816F8">
            <w:pPr>
              <w:jc w:val="both"/>
              <w:textAlignment w:val="baseline"/>
              <w:rPr>
                <w:rFonts w:ascii="Segoe UI" w:hAnsi="Segoe UI" w:cs="Segoe UI"/>
                <w:sz w:val="18"/>
                <w:szCs w:val="18"/>
              </w:rPr>
            </w:pPr>
            <w:r w:rsidRPr="004816F8">
              <w:t xml:space="preserve">DRÁŠILOVÁ ŠAFROVÁ, A. </w:t>
            </w:r>
            <w:r w:rsidRPr="004816F8">
              <w:rPr>
                <w:i/>
                <w:iCs/>
              </w:rPr>
              <w:t>Základy úspěšného podnikání: Průvodce začínajícího podnikatele.</w:t>
            </w:r>
            <w:r w:rsidRPr="004816F8">
              <w:t xml:space="preserve"> Praha: Grada, 2019. ISBN 978-80-271-2182-3. </w:t>
            </w:r>
          </w:p>
          <w:p w14:paraId="5BB70D36" w14:textId="77777777" w:rsidR="00F9017C" w:rsidRDefault="004816F8" w:rsidP="004816F8">
            <w:pPr>
              <w:jc w:val="both"/>
              <w:textAlignment w:val="baseline"/>
            </w:pPr>
            <w:r w:rsidRPr="004816F8">
              <w:t xml:space="preserve">PRIESTLEY, D. </w:t>
            </w:r>
            <w:r w:rsidRPr="004816F8">
              <w:rPr>
                <w:i/>
                <w:iCs/>
              </w:rPr>
              <w:t xml:space="preserve">Revoluce v podnikání: Nebojte se zbohatnout na tom, co vás baví. </w:t>
            </w:r>
            <w:r w:rsidRPr="004816F8">
              <w:t xml:space="preserve">Praha: Grada, 2015. </w:t>
            </w:r>
          </w:p>
          <w:p w14:paraId="319EB7F8" w14:textId="258ADFC3" w:rsidR="004816F8" w:rsidRPr="004816F8" w:rsidRDefault="004816F8" w:rsidP="004816F8">
            <w:pPr>
              <w:jc w:val="both"/>
              <w:textAlignment w:val="baseline"/>
              <w:rPr>
                <w:rFonts w:ascii="Segoe UI" w:hAnsi="Segoe UI" w:cs="Segoe UI"/>
                <w:sz w:val="18"/>
                <w:szCs w:val="18"/>
              </w:rPr>
            </w:pPr>
            <w:r w:rsidRPr="004816F8">
              <w:t>ISBN 978-80-247-5421-5. </w:t>
            </w:r>
          </w:p>
          <w:p w14:paraId="1030DA6B" w14:textId="1200839F" w:rsidR="004816F8" w:rsidRPr="004816F8" w:rsidRDefault="005723E9" w:rsidP="004816F8">
            <w:pPr>
              <w:jc w:val="both"/>
              <w:textAlignment w:val="baseline"/>
              <w:rPr>
                <w:rFonts w:ascii="Segoe UI" w:hAnsi="Segoe UI" w:cs="Segoe UI"/>
                <w:sz w:val="18"/>
                <w:szCs w:val="18"/>
              </w:rPr>
            </w:pPr>
            <w:r>
              <w:t>D</w:t>
            </w:r>
            <w:r w:rsidR="004816F8" w:rsidRPr="004816F8">
              <w:rPr>
                <w:b/>
                <w:bCs/>
              </w:rPr>
              <w:t>oporučená:</w:t>
            </w:r>
            <w:r w:rsidR="004816F8" w:rsidRPr="004816F8">
              <w:t> </w:t>
            </w:r>
          </w:p>
          <w:p w14:paraId="6B0C8708" w14:textId="77777777" w:rsidR="00F9017C" w:rsidRDefault="004816F8" w:rsidP="004816F8">
            <w:pPr>
              <w:textAlignment w:val="baseline"/>
            </w:pPr>
            <w:r w:rsidRPr="004816F8">
              <w:t>H</w:t>
            </w:r>
            <w:r w:rsidR="005723E9">
              <w:t>AZDRA</w:t>
            </w:r>
            <w:r w:rsidRPr="004816F8">
              <w:t xml:space="preserve">, A. </w:t>
            </w:r>
            <w:r w:rsidRPr="00311B61">
              <w:rPr>
                <w:i/>
              </w:rPr>
              <w:t>Skvělé služby: jak dělat služby, které vaše zákazníky nadchnou</w:t>
            </w:r>
            <w:r w:rsidRPr="004816F8">
              <w:t xml:space="preserve">. Praha: Grada, 2013. </w:t>
            </w:r>
          </w:p>
          <w:p w14:paraId="3D37FFBB" w14:textId="1882C000" w:rsidR="004816F8" w:rsidRPr="004816F8" w:rsidRDefault="004816F8" w:rsidP="004816F8">
            <w:pPr>
              <w:textAlignment w:val="baseline"/>
              <w:rPr>
                <w:rFonts w:ascii="Segoe UI" w:hAnsi="Segoe UI" w:cs="Segoe UI"/>
                <w:sz w:val="18"/>
                <w:szCs w:val="18"/>
              </w:rPr>
            </w:pPr>
            <w:r w:rsidRPr="004816F8">
              <w:t>ISBN 978-80-247-4711-8. </w:t>
            </w:r>
          </w:p>
          <w:p w14:paraId="285A8001" w14:textId="77777777" w:rsidR="004816F8" w:rsidRPr="004816F8" w:rsidRDefault="004816F8" w:rsidP="004816F8">
            <w:pPr>
              <w:textAlignment w:val="baseline"/>
              <w:rPr>
                <w:rFonts w:ascii="Segoe UI" w:hAnsi="Segoe UI" w:cs="Segoe UI"/>
                <w:sz w:val="18"/>
                <w:szCs w:val="18"/>
              </w:rPr>
            </w:pPr>
            <w:r w:rsidRPr="004816F8">
              <w:t>JANATKA, F. </w:t>
            </w:r>
            <w:r w:rsidRPr="00311B61">
              <w:rPr>
                <w:i/>
              </w:rPr>
              <w:t>Podnikání v globalizovaném světě</w:t>
            </w:r>
            <w:r w:rsidRPr="004816F8">
              <w:t xml:space="preserve">. Praha: </w:t>
            </w:r>
            <w:proofErr w:type="spellStart"/>
            <w:r w:rsidRPr="004816F8">
              <w:t>Wolters</w:t>
            </w:r>
            <w:proofErr w:type="spellEnd"/>
            <w:r w:rsidRPr="004816F8">
              <w:t xml:space="preserve"> </w:t>
            </w:r>
            <w:proofErr w:type="spellStart"/>
            <w:r w:rsidRPr="004816F8">
              <w:t>Kluwer</w:t>
            </w:r>
            <w:proofErr w:type="spellEnd"/>
            <w:r w:rsidRPr="004816F8">
              <w:t>, 2017. ISBN 9788075527547. </w:t>
            </w:r>
          </w:p>
          <w:p w14:paraId="32ED5C63" w14:textId="77777777" w:rsidR="004816F8" w:rsidRPr="004816F8" w:rsidRDefault="004816F8" w:rsidP="004816F8">
            <w:pPr>
              <w:textAlignment w:val="baseline"/>
              <w:rPr>
                <w:rFonts w:ascii="Segoe UI" w:hAnsi="Segoe UI" w:cs="Segoe UI"/>
                <w:sz w:val="18"/>
                <w:szCs w:val="18"/>
              </w:rPr>
            </w:pPr>
            <w:r w:rsidRPr="004816F8">
              <w:t xml:space="preserve">OSTERWALDER, A. a Y. PIGNEUR. Tvorba business modelů: příručka pro vizionáře, inovátory a všechny, co se nebojí výzev. Brno: </w:t>
            </w:r>
            <w:proofErr w:type="spellStart"/>
            <w:r w:rsidRPr="004816F8">
              <w:t>BizBooks</w:t>
            </w:r>
            <w:proofErr w:type="spellEnd"/>
            <w:r w:rsidRPr="004816F8">
              <w:t>, 2012. ISBN 978-80-265-0025-4. </w:t>
            </w:r>
          </w:p>
        </w:tc>
      </w:tr>
    </w:tbl>
    <w:p w14:paraId="3370F28C" w14:textId="1139FA1C"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133A9B" w:rsidRPr="00133A9B" w14:paraId="3BCC6B8F" w14:textId="77777777" w:rsidTr="00AF6F56">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CE36CA8" w14:textId="0D34892B" w:rsidR="00133A9B" w:rsidRPr="00133A9B" w:rsidRDefault="00133A9B" w:rsidP="00133A9B">
            <w:pPr>
              <w:jc w:val="both"/>
              <w:textAlignment w:val="baseline"/>
              <w:rPr>
                <w:rFonts w:ascii="Segoe UI" w:hAnsi="Segoe UI" w:cs="Segoe UI"/>
                <w:sz w:val="18"/>
                <w:szCs w:val="18"/>
              </w:rPr>
            </w:pPr>
            <w:r w:rsidRPr="00133A9B">
              <w:rPr>
                <w:b/>
                <w:bCs/>
                <w:sz w:val="28"/>
                <w:szCs w:val="28"/>
              </w:rPr>
              <w:lastRenderedPageBreak/>
              <w:t>B-III – Charakteristika studijního předmětu</w:t>
            </w:r>
            <w:r w:rsidRPr="00133A9B">
              <w:rPr>
                <w:sz w:val="28"/>
                <w:szCs w:val="28"/>
              </w:rPr>
              <w:t> </w:t>
            </w:r>
          </w:p>
        </w:tc>
      </w:tr>
      <w:tr w:rsidR="00133A9B" w:rsidRPr="00133A9B" w14:paraId="02A0B3D8" w14:textId="77777777" w:rsidTr="00AF6F56">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2C47109C" w14:textId="77777777" w:rsidR="00133A9B" w:rsidRPr="00133A9B" w:rsidRDefault="00133A9B" w:rsidP="00133A9B">
            <w:pPr>
              <w:textAlignment w:val="baseline"/>
              <w:rPr>
                <w:rFonts w:ascii="Segoe UI" w:hAnsi="Segoe UI" w:cs="Segoe UI"/>
                <w:sz w:val="18"/>
                <w:szCs w:val="18"/>
              </w:rPr>
            </w:pPr>
            <w:r w:rsidRPr="00133A9B">
              <w:rPr>
                <w:b/>
                <w:bCs/>
              </w:rPr>
              <w:t>Název studijního předmětu</w:t>
            </w:r>
            <w:r w:rsidRPr="00133A9B">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3D550B56" w14:textId="77777777" w:rsidR="00133A9B" w:rsidRPr="00133A9B" w:rsidRDefault="00133A9B" w:rsidP="00133A9B">
            <w:pPr>
              <w:jc w:val="both"/>
              <w:textAlignment w:val="baseline"/>
              <w:rPr>
                <w:rFonts w:ascii="Segoe UI" w:hAnsi="Segoe UI" w:cs="Segoe UI"/>
                <w:sz w:val="18"/>
                <w:szCs w:val="18"/>
              </w:rPr>
            </w:pPr>
            <w:r w:rsidRPr="00133A9B">
              <w:rPr>
                <w:color w:val="000000"/>
                <w:shd w:val="clear" w:color="auto" w:fill="FFFFFF"/>
              </w:rPr>
              <w:t>Plenér 1 </w:t>
            </w:r>
            <w:r w:rsidRPr="00133A9B">
              <w:rPr>
                <w:color w:val="000000"/>
              </w:rPr>
              <w:t> </w:t>
            </w:r>
          </w:p>
        </w:tc>
      </w:tr>
      <w:tr w:rsidR="00133A9B" w:rsidRPr="00133A9B" w14:paraId="24129D0B"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A201186" w14:textId="77777777" w:rsidR="00133A9B" w:rsidRPr="00133A9B" w:rsidRDefault="00133A9B" w:rsidP="00133A9B">
            <w:pPr>
              <w:textAlignment w:val="baseline"/>
              <w:rPr>
                <w:rFonts w:ascii="Segoe UI" w:hAnsi="Segoe UI" w:cs="Segoe UI"/>
                <w:sz w:val="18"/>
                <w:szCs w:val="18"/>
              </w:rPr>
            </w:pPr>
            <w:r w:rsidRPr="00133A9B">
              <w:rPr>
                <w:b/>
                <w:bCs/>
              </w:rPr>
              <w:t>Typ předmětu</w:t>
            </w:r>
            <w:r w:rsidRPr="00133A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B4D3A64" w14:textId="77777777" w:rsidR="00133A9B" w:rsidRPr="00133A9B" w:rsidRDefault="00133A9B" w:rsidP="00133A9B">
            <w:pPr>
              <w:jc w:val="both"/>
              <w:textAlignment w:val="baseline"/>
              <w:rPr>
                <w:rFonts w:ascii="Segoe UI" w:hAnsi="Segoe UI" w:cs="Segoe UI"/>
                <w:sz w:val="18"/>
                <w:szCs w:val="18"/>
              </w:rPr>
            </w:pPr>
            <w:r w:rsidRPr="00133A9B">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CC5F0B6" w14:textId="77777777" w:rsidR="00133A9B" w:rsidRPr="00133A9B" w:rsidRDefault="00133A9B" w:rsidP="00133A9B">
            <w:pPr>
              <w:jc w:val="both"/>
              <w:textAlignment w:val="baseline"/>
              <w:rPr>
                <w:rFonts w:ascii="Segoe UI" w:hAnsi="Segoe UI" w:cs="Segoe UI"/>
                <w:sz w:val="18"/>
                <w:szCs w:val="18"/>
              </w:rPr>
            </w:pPr>
            <w:r w:rsidRPr="00133A9B">
              <w:rPr>
                <w:b/>
                <w:bCs/>
              </w:rPr>
              <w:t>doporučený ročník / semestr</w:t>
            </w:r>
            <w:r w:rsidRPr="00133A9B">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0B03CA0" w14:textId="77777777" w:rsidR="00133A9B" w:rsidRPr="00133A9B" w:rsidRDefault="00133A9B" w:rsidP="00133A9B">
            <w:pPr>
              <w:jc w:val="both"/>
              <w:textAlignment w:val="baseline"/>
              <w:rPr>
                <w:rFonts w:ascii="Segoe UI" w:hAnsi="Segoe UI" w:cs="Segoe UI"/>
                <w:sz w:val="18"/>
                <w:szCs w:val="18"/>
              </w:rPr>
            </w:pPr>
            <w:r w:rsidRPr="00133A9B">
              <w:t>1/ZS </w:t>
            </w:r>
          </w:p>
        </w:tc>
      </w:tr>
      <w:tr w:rsidR="00133A9B" w:rsidRPr="00133A9B" w14:paraId="3732DC68"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91F7D71" w14:textId="77777777" w:rsidR="00133A9B" w:rsidRPr="00133A9B" w:rsidRDefault="00133A9B" w:rsidP="00133A9B">
            <w:pPr>
              <w:textAlignment w:val="baseline"/>
              <w:rPr>
                <w:rFonts w:ascii="Segoe UI" w:hAnsi="Segoe UI" w:cs="Segoe UI"/>
                <w:sz w:val="18"/>
                <w:szCs w:val="18"/>
              </w:rPr>
            </w:pPr>
            <w:r w:rsidRPr="00133A9B">
              <w:rPr>
                <w:b/>
                <w:bCs/>
              </w:rPr>
              <w:t>Rozsah studijního předmětu</w:t>
            </w:r>
            <w:r w:rsidRPr="00133A9B">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1C5F12" w14:textId="77777777" w:rsidR="00133A9B" w:rsidRPr="00133A9B" w:rsidRDefault="00133A9B" w:rsidP="00133A9B">
            <w:pPr>
              <w:jc w:val="both"/>
              <w:textAlignment w:val="baseline"/>
              <w:rPr>
                <w:rFonts w:ascii="Segoe UI" w:hAnsi="Segoe UI" w:cs="Segoe UI"/>
                <w:sz w:val="18"/>
                <w:szCs w:val="18"/>
              </w:rPr>
            </w:pPr>
            <w:r w:rsidRPr="00133A9B">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03781BAC" w14:textId="77777777" w:rsidR="00133A9B" w:rsidRPr="00133A9B" w:rsidRDefault="00133A9B" w:rsidP="00133A9B">
            <w:pPr>
              <w:jc w:val="both"/>
              <w:textAlignment w:val="baseline"/>
              <w:rPr>
                <w:rFonts w:ascii="Segoe UI" w:hAnsi="Segoe UI" w:cs="Segoe UI"/>
                <w:sz w:val="18"/>
                <w:szCs w:val="18"/>
              </w:rPr>
            </w:pPr>
            <w:r w:rsidRPr="00133A9B">
              <w:rPr>
                <w:b/>
                <w:bCs/>
              </w:rPr>
              <w:t>hod. </w:t>
            </w:r>
            <w:r w:rsidRPr="00133A9B">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31CA38B4" w14:textId="77777777" w:rsidR="00133A9B" w:rsidRPr="00133A9B" w:rsidRDefault="00133A9B" w:rsidP="00133A9B">
            <w:pPr>
              <w:jc w:val="both"/>
              <w:textAlignment w:val="baseline"/>
              <w:rPr>
                <w:rFonts w:ascii="Segoe UI" w:hAnsi="Segoe UI" w:cs="Segoe UI"/>
                <w:sz w:val="18"/>
                <w:szCs w:val="18"/>
              </w:rPr>
            </w:pPr>
            <w:r w:rsidRPr="00133A9B">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5EE131B" w14:textId="77777777" w:rsidR="00133A9B" w:rsidRPr="00133A9B" w:rsidRDefault="00133A9B" w:rsidP="00133A9B">
            <w:pPr>
              <w:jc w:val="both"/>
              <w:textAlignment w:val="baseline"/>
              <w:rPr>
                <w:rFonts w:ascii="Segoe UI" w:hAnsi="Segoe UI" w:cs="Segoe UI"/>
                <w:sz w:val="18"/>
                <w:szCs w:val="18"/>
              </w:rPr>
            </w:pPr>
            <w:r w:rsidRPr="00133A9B">
              <w:rPr>
                <w:b/>
                <w:bCs/>
              </w:rPr>
              <w:t>kreditů</w:t>
            </w:r>
            <w:r w:rsidRPr="00133A9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5FB1C1" w14:textId="77777777" w:rsidR="00133A9B" w:rsidRPr="00133A9B" w:rsidRDefault="00133A9B" w:rsidP="00133A9B">
            <w:pPr>
              <w:jc w:val="both"/>
              <w:textAlignment w:val="baseline"/>
              <w:rPr>
                <w:rFonts w:ascii="Segoe UI" w:hAnsi="Segoe UI" w:cs="Segoe UI"/>
                <w:sz w:val="18"/>
                <w:szCs w:val="18"/>
              </w:rPr>
            </w:pPr>
            <w:r w:rsidRPr="00133A9B">
              <w:t>1 </w:t>
            </w:r>
          </w:p>
        </w:tc>
      </w:tr>
      <w:tr w:rsidR="00133A9B" w:rsidRPr="00133A9B" w14:paraId="7F1326C0"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53E4A76" w14:textId="77777777" w:rsidR="00133A9B" w:rsidRPr="00133A9B" w:rsidRDefault="00133A9B" w:rsidP="00133A9B">
            <w:pPr>
              <w:textAlignment w:val="baseline"/>
              <w:rPr>
                <w:rFonts w:ascii="Segoe UI" w:hAnsi="Segoe UI" w:cs="Segoe UI"/>
                <w:sz w:val="18"/>
                <w:szCs w:val="18"/>
              </w:rPr>
            </w:pPr>
            <w:r w:rsidRPr="00133A9B">
              <w:rPr>
                <w:b/>
                <w:bCs/>
              </w:rPr>
              <w:t xml:space="preserve">Prerekvizity, </w:t>
            </w:r>
            <w:proofErr w:type="spellStart"/>
            <w:r w:rsidRPr="00133A9B">
              <w:rPr>
                <w:b/>
                <w:bCs/>
              </w:rPr>
              <w:t>korekvizity</w:t>
            </w:r>
            <w:proofErr w:type="spellEnd"/>
            <w:r w:rsidRPr="00133A9B">
              <w:rPr>
                <w:b/>
                <w:bCs/>
              </w:rPr>
              <w:t>, ekvivalence</w:t>
            </w:r>
            <w:r w:rsidRPr="00133A9B">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31BB720D" w14:textId="77777777" w:rsidR="00133A9B" w:rsidRPr="00133A9B" w:rsidRDefault="00133A9B" w:rsidP="00133A9B">
            <w:pPr>
              <w:jc w:val="both"/>
              <w:textAlignment w:val="baseline"/>
              <w:rPr>
                <w:rFonts w:ascii="Segoe UI" w:hAnsi="Segoe UI" w:cs="Segoe UI"/>
                <w:sz w:val="18"/>
                <w:szCs w:val="18"/>
              </w:rPr>
            </w:pPr>
            <w:r w:rsidRPr="00133A9B">
              <w:t> </w:t>
            </w:r>
          </w:p>
        </w:tc>
      </w:tr>
      <w:tr w:rsidR="00133A9B" w:rsidRPr="00133A9B" w14:paraId="1B202301"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CC27F46" w14:textId="77777777" w:rsidR="00133A9B" w:rsidRPr="00133A9B" w:rsidRDefault="00133A9B" w:rsidP="00133A9B">
            <w:pPr>
              <w:textAlignment w:val="baseline"/>
              <w:rPr>
                <w:rFonts w:ascii="Segoe UI" w:hAnsi="Segoe UI" w:cs="Segoe UI"/>
                <w:sz w:val="18"/>
                <w:szCs w:val="18"/>
              </w:rPr>
            </w:pPr>
            <w:r w:rsidRPr="00133A9B">
              <w:rPr>
                <w:b/>
                <w:bCs/>
              </w:rPr>
              <w:t>Způsob ověření studijních výsledků</w:t>
            </w:r>
            <w:r w:rsidRPr="00133A9B">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C996D14" w14:textId="77777777" w:rsidR="00133A9B" w:rsidRPr="00133A9B" w:rsidRDefault="00133A9B" w:rsidP="00133A9B">
            <w:pPr>
              <w:jc w:val="both"/>
              <w:textAlignment w:val="baseline"/>
              <w:rPr>
                <w:rFonts w:ascii="Segoe UI" w:hAnsi="Segoe UI" w:cs="Segoe UI"/>
                <w:sz w:val="18"/>
                <w:szCs w:val="18"/>
              </w:rPr>
            </w:pPr>
            <w:r w:rsidRPr="00133A9B">
              <w:t>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4FA9180" w14:textId="77777777" w:rsidR="00133A9B" w:rsidRPr="00133A9B" w:rsidRDefault="00133A9B" w:rsidP="00133A9B">
            <w:pPr>
              <w:jc w:val="both"/>
              <w:textAlignment w:val="baseline"/>
              <w:rPr>
                <w:rFonts w:ascii="Segoe UI" w:hAnsi="Segoe UI" w:cs="Segoe UI"/>
                <w:sz w:val="18"/>
                <w:szCs w:val="18"/>
              </w:rPr>
            </w:pPr>
            <w:r w:rsidRPr="00133A9B">
              <w:rPr>
                <w:b/>
                <w:bCs/>
              </w:rPr>
              <w:t>Forma výuky</w:t>
            </w:r>
            <w:r w:rsidRPr="00133A9B">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BACB172" w14:textId="77777777" w:rsidR="00133A9B" w:rsidRPr="00133A9B" w:rsidRDefault="00133A9B" w:rsidP="00133A9B">
            <w:pPr>
              <w:jc w:val="both"/>
              <w:textAlignment w:val="baseline"/>
              <w:rPr>
                <w:rFonts w:ascii="Segoe UI" w:hAnsi="Segoe UI" w:cs="Segoe UI"/>
                <w:sz w:val="18"/>
                <w:szCs w:val="18"/>
              </w:rPr>
            </w:pPr>
            <w:r w:rsidRPr="00133A9B">
              <w:t>cvičení </w:t>
            </w:r>
          </w:p>
        </w:tc>
      </w:tr>
      <w:tr w:rsidR="00133A9B" w:rsidRPr="00133A9B" w14:paraId="6AFE9C89"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AEBA6DE" w14:textId="77777777" w:rsidR="00133A9B" w:rsidRPr="00133A9B" w:rsidRDefault="00133A9B" w:rsidP="00133A9B">
            <w:pPr>
              <w:textAlignment w:val="baseline"/>
              <w:rPr>
                <w:rFonts w:ascii="Segoe UI" w:hAnsi="Segoe UI" w:cs="Segoe UI"/>
                <w:sz w:val="18"/>
                <w:szCs w:val="18"/>
              </w:rPr>
            </w:pPr>
            <w:r w:rsidRPr="00133A9B">
              <w:rPr>
                <w:b/>
                <w:bCs/>
              </w:rPr>
              <w:t>Forma způsobu ověření studijních výsledků a další požadavky na studenta</w:t>
            </w:r>
            <w:r w:rsidRPr="00133A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D6D73C1" w14:textId="11C52674" w:rsidR="00133A9B" w:rsidRPr="00133A9B" w:rsidRDefault="00133A9B" w:rsidP="00133A9B">
            <w:pPr>
              <w:jc w:val="both"/>
              <w:textAlignment w:val="baseline"/>
              <w:rPr>
                <w:rFonts w:ascii="Segoe UI" w:hAnsi="Segoe UI" w:cs="Segoe UI"/>
                <w:sz w:val="18"/>
                <w:szCs w:val="18"/>
              </w:rPr>
            </w:pPr>
            <w:r w:rsidRPr="00133A9B">
              <w:t>Aktivní účast na plenéru</w:t>
            </w:r>
            <w:r w:rsidR="00DB61BE">
              <w:t>.</w:t>
            </w:r>
          </w:p>
        </w:tc>
      </w:tr>
      <w:tr w:rsidR="00133A9B" w:rsidRPr="00133A9B" w14:paraId="4D0645A8"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4C8237D" w14:textId="77777777" w:rsidR="00133A9B" w:rsidRPr="00133A9B" w:rsidRDefault="00133A9B" w:rsidP="00133A9B">
            <w:pPr>
              <w:textAlignment w:val="baseline"/>
              <w:rPr>
                <w:rFonts w:ascii="Segoe UI" w:hAnsi="Segoe UI" w:cs="Segoe UI"/>
                <w:sz w:val="18"/>
                <w:szCs w:val="18"/>
              </w:rPr>
            </w:pPr>
            <w:r w:rsidRPr="00133A9B">
              <w:t> </w:t>
            </w:r>
          </w:p>
        </w:tc>
      </w:tr>
      <w:tr w:rsidR="00133A9B" w:rsidRPr="00133A9B" w14:paraId="79632701" w14:textId="77777777" w:rsidTr="00AF6F56">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4AB104E" w14:textId="77777777" w:rsidR="00133A9B" w:rsidRPr="00133A9B" w:rsidRDefault="00133A9B" w:rsidP="00133A9B">
            <w:pPr>
              <w:textAlignment w:val="baseline"/>
              <w:rPr>
                <w:rFonts w:ascii="Segoe UI" w:hAnsi="Segoe UI" w:cs="Segoe UI"/>
                <w:sz w:val="18"/>
                <w:szCs w:val="18"/>
              </w:rPr>
            </w:pPr>
            <w:r w:rsidRPr="00133A9B">
              <w:rPr>
                <w:b/>
                <w:bCs/>
              </w:rPr>
              <w:t>Garant předmětu</w:t>
            </w:r>
            <w:r w:rsidRPr="00133A9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19D44BF" w14:textId="77777777" w:rsidR="00133A9B" w:rsidRPr="00133A9B" w:rsidRDefault="00133A9B" w:rsidP="00133A9B">
            <w:pPr>
              <w:jc w:val="both"/>
              <w:textAlignment w:val="baseline"/>
              <w:rPr>
                <w:rFonts w:ascii="Segoe UI" w:hAnsi="Segoe UI" w:cs="Segoe UI"/>
                <w:sz w:val="18"/>
                <w:szCs w:val="18"/>
              </w:rPr>
            </w:pPr>
            <w:r w:rsidRPr="00133A9B">
              <w:t xml:space="preserve">Mgr. Eva </w:t>
            </w:r>
            <w:proofErr w:type="spellStart"/>
            <w:r w:rsidRPr="00133A9B">
              <w:t>Gartnerová</w:t>
            </w:r>
            <w:proofErr w:type="spellEnd"/>
            <w:r w:rsidRPr="00133A9B">
              <w:t>, Ph.D. </w:t>
            </w:r>
          </w:p>
        </w:tc>
      </w:tr>
      <w:tr w:rsidR="00133A9B" w:rsidRPr="00133A9B" w14:paraId="1D854CDA" w14:textId="77777777" w:rsidTr="00AF6F56">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6BDC4679" w14:textId="77777777" w:rsidR="00133A9B" w:rsidRPr="00133A9B" w:rsidRDefault="00133A9B" w:rsidP="00133A9B">
            <w:pPr>
              <w:textAlignment w:val="baseline"/>
              <w:rPr>
                <w:rFonts w:ascii="Segoe UI" w:hAnsi="Segoe UI" w:cs="Segoe UI"/>
                <w:sz w:val="18"/>
                <w:szCs w:val="18"/>
              </w:rPr>
            </w:pPr>
            <w:r w:rsidRPr="00133A9B">
              <w:rPr>
                <w:b/>
                <w:bCs/>
              </w:rPr>
              <w:t>Zapojení garanta do výuky předmětu</w:t>
            </w:r>
            <w:r w:rsidRPr="00133A9B">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C888C8F" w14:textId="77777777" w:rsidR="00133A9B" w:rsidRPr="00133A9B" w:rsidRDefault="00133A9B" w:rsidP="00133A9B">
            <w:pPr>
              <w:jc w:val="both"/>
              <w:textAlignment w:val="baseline"/>
              <w:rPr>
                <w:rFonts w:ascii="Segoe UI" w:hAnsi="Segoe UI" w:cs="Segoe UI"/>
                <w:sz w:val="18"/>
                <w:szCs w:val="18"/>
              </w:rPr>
            </w:pPr>
            <w:r w:rsidRPr="00133A9B">
              <w:t>100 % </w:t>
            </w:r>
          </w:p>
        </w:tc>
      </w:tr>
      <w:tr w:rsidR="00133A9B" w:rsidRPr="00133A9B" w14:paraId="62DCD78D"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DE20743" w14:textId="77777777" w:rsidR="00133A9B" w:rsidRPr="00133A9B" w:rsidRDefault="00133A9B" w:rsidP="00133A9B">
            <w:pPr>
              <w:textAlignment w:val="baseline"/>
              <w:rPr>
                <w:rFonts w:ascii="Segoe UI" w:hAnsi="Segoe UI" w:cs="Segoe UI"/>
                <w:sz w:val="18"/>
                <w:szCs w:val="18"/>
              </w:rPr>
            </w:pPr>
            <w:r w:rsidRPr="00133A9B">
              <w:rPr>
                <w:b/>
                <w:bCs/>
              </w:rPr>
              <w:t>Vyučující</w:t>
            </w:r>
            <w:r w:rsidRPr="00133A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33D546F" w14:textId="77777777" w:rsidR="00133A9B" w:rsidRPr="00133A9B" w:rsidRDefault="00133A9B" w:rsidP="00133A9B">
            <w:pPr>
              <w:jc w:val="both"/>
              <w:textAlignment w:val="baseline"/>
              <w:rPr>
                <w:rFonts w:ascii="Segoe UI" w:hAnsi="Segoe UI" w:cs="Segoe UI"/>
                <w:sz w:val="18"/>
                <w:szCs w:val="18"/>
              </w:rPr>
            </w:pPr>
            <w:r w:rsidRPr="00133A9B">
              <w:t xml:space="preserve">Mgr. Eva </w:t>
            </w:r>
            <w:proofErr w:type="spellStart"/>
            <w:r w:rsidRPr="00133A9B">
              <w:t>Gartnerová</w:t>
            </w:r>
            <w:proofErr w:type="spellEnd"/>
            <w:r w:rsidRPr="00133A9B">
              <w:t>, Ph.D. </w:t>
            </w:r>
          </w:p>
        </w:tc>
      </w:tr>
      <w:tr w:rsidR="00133A9B" w:rsidRPr="00133A9B" w14:paraId="16BA961E" w14:textId="77777777" w:rsidTr="00311B61">
        <w:trPr>
          <w:trHeight w:val="15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D462307" w14:textId="77777777" w:rsidR="00133A9B" w:rsidRPr="00133A9B" w:rsidRDefault="00133A9B" w:rsidP="00133A9B">
            <w:pPr>
              <w:jc w:val="both"/>
              <w:textAlignment w:val="baseline"/>
              <w:rPr>
                <w:rFonts w:ascii="Segoe UI" w:hAnsi="Segoe UI" w:cs="Segoe UI"/>
                <w:sz w:val="18"/>
                <w:szCs w:val="18"/>
              </w:rPr>
            </w:pPr>
            <w:r w:rsidRPr="00133A9B">
              <w:t> </w:t>
            </w:r>
          </w:p>
        </w:tc>
      </w:tr>
      <w:tr w:rsidR="00133A9B" w:rsidRPr="00133A9B" w14:paraId="22A27AD9"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F1DB6D2" w14:textId="77777777" w:rsidR="00133A9B" w:rsidRPr="00133A9B" w:rsidRDefault="00133A9B" w:rsidP="00133A9B">
            <w:pPr>
              <w:jc w:val="both"/>
              <w:textAlignment w:val="baseline"/>
              <w:rPr>
                <w:rFonts w:ascii="Segoe UI" w:hAnsi="Segoe UI" w:cs="Segoe UI"/>
                <w:sz w:val="18"/>
                <w:szCs w:val="18"/>
              </w:rPr>
            </w:pPr>
            <w:r w:rsidRPr="00133A9B">
              <w:rPr>
                <w:b/>
                <w:bCs/>
              </w:rPr>
              <w:t>Stručná anotace předmětu</w:t>
            </w:r>
            <w:r w:rsidRPr="00133A9B">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1FB596E" w14:textId="77777777" w:rsidR="00133A9B" w:rsidRPr="00133A9B" w:rsidRDefault="00133A9B" w:rsidP="00133A9B">
            <w:pPr>
              <w:jc w:val="both"/>
              <w:textAlignment w:val="baseline"/>
              <w:rPr>
                <w:rFonts w:ascii="Segoe UI" w:hAnsi="Segoe UI" w:cs="Segoe UI"/>
                <w:sz w:val="18"/>
                <w:szCs w:val="18"/>
              </w:rPr>
            </w:pPr>
            <w:r w:rsidRPr="00133A9B">
              <w:t> </w:t>
            </w:r>
          </w:p>
        </w:tc>
      </w:tr>
      <w:tr w:rsidR="00133A9B" w:rsidRPr="00133A9B" w14:paraId="12645C00" w14:textId="77777777" w:rsidTr="008A21F2">
        <w:trPr>
          <w:trHeight w:val="3022"/>
        </w:trPr>
        <w:tc>
          <w:tcPr>
            <w:tcW w:w="9809" w:type="dxa"/>
            <w:gridSpan w:val="8"/>
            <w:tcBorders>
              <w:top w:val="nil"/>
              <w:left w:val="single" w:sz="6" w:space="0" w:color="auto"/>
              <w:bottom w:val="single" w:sz="4" w:space="0" w:color="auto"/>
              <w:right w:val="single" w:sz="6" w:space="0" w:color="auto"/>
            </w:tcBorders>
            <w:shd w:val="clear" w:color="auto" w:fill="auto"/>
            <w:hideMark/>
          </w:tcPr>
          <w:p w14:paraId="6D8AB932" w14:textId="08285ACA" w:rsidR="00D7117A" w:rsidRDefault="00DF5205" w:rsidP="00133A9B">
            <w:pPr>
              <w:jc w:val="both"/>
              <w:textAlignment w:val="baseline"/>
              <w:rPr>
                <w:ins w:id="471" w:author="Hana Ponížilová" w:date="2023-03-14T10:00:00Z"/>
                <w:color w:val="000000"/>
                <w:shd w:val="clear" w:color="auto" w:fill="FFFFFF"/>
              </w:rPr>
            </w:pPr>
            <w:ins w:id="472" w:author="Hana Ponížilová" w:date="2023-03-14T16:50:00Z">
              <w:r>
                <w:rPr>
                  <w:color w:val="000000"/>
                  <w:shd w:val="clear" w:color="auto" w:fill="FFFFFF"/>
                </w:rPr>
                <w:t>Cílem předmětu je u</w:t>
              </w:r>
              <w:r>
                <w:rPr>
                  <w:shd w:val="clear" w:color="auto" w:fill="FFFFFF"/>
                </w:rPr>
                <w:t xml:space="preserve">snadnit vzájemné poznání všech studentů a nového prostředí (VŠ studia, ateliéru), vytvoření pravidel a vztahů, jež jsou základem efektivní týmové spolupráce. Studenti se na začátku zimního semestru zúčastní plenéru, který je zaměřen především na sebepoznání, rozvoj osobnosti, dovednosti týmové spolupráce a schopnosti argumentace ve vazbě na KKO. </w:t>
              </w:r>
            </w:ins>
            <w:r w:rsidR="00133A9B" w:rsidRPr="00133A9B">
              <w:rPr>
                <w:color w:val="000000"/>
                <w:shd w:val="clear" w:color="auto" w:fill="FFFFFF"/>
              </w:rPr>
              <w:t xml:space="preserve">Cílem je </w:t>
            </w:r>
            <w:ins w:id="473" w:author="Hana Ponížilová" w:date="2023-03-14T16:51:00Z">
              <w:r w:rsidR="00D91F88">
                <w:rPr>
                  <w:color w:val="000000"/>
                  <w:shd w:val="clear" w:color="auto" w:fill="FFFFFF"/>
                </w:rPr>
                <w:t xml:space="preserve">rovněž </w:t>
              </w:r>
            </w:ins>
            <w:r w:rsidR="00133A9B" w:rsidRPr="00133A9B">
              <w:rPr>
                <w:color w:val="000000"/>
                <w:shd w:val="clear" w:color="auto" w:fill="FFFFFF"/>
              </w:rPr>
              <w:t xml:space="preserve">rozvíjet tvůrčí odvahu a konceptuální a kritické myšlení studentů, stejně tak jako interakci </w:t>
            </w:r>
            <w:ins w:id="474" w:author="Hana Ponížilová" w:date="2023-03-14T16:51:00Z">
              <w:r w:rsidR="00D91F88">
                <w:rPr>
                  <w:color w:val="000000"/>
                  <w:shd w:val="clear" w:color="auto" w:fill="FFFFFF"/>
                </w:rPr>
                <w:br/>
              </w:r>
            </w:ins>
            <w:r w:rsidR="00133A9B" w:rsidRPr="00133A9B">
              <w:rPr>
                <w:color w:val="000000"/>
                <w:shd w:val="clear" w:color="auto" w:fill="FFFFFF"/>
              </w:rPr>
              <w:t xml:space="preserve">v prostředí kulturních a kreativních průmyslů. </w:t>
            </w:r>
            <w:ins w:id="475" w:author="Hana Ponížilová" w:date="2023-03-14T16:56:00Z">
              <w:r w:rsidR="00CD7797" w:rsidRPr="00133A9B">
                <w:rPr>
                  <w:color w:val="000000"/>
                  <w:shd w:val="clear" w:color="auto" w:fill="FFFFFF"/>
                </w:rPr>
                <w:t>Studenti budou zpracovávat rozdílná zadání s důrazem na experiment, inovativní řešení, ale také na udržitelnost, inkluzi, diverzitu či evropskou dimenzi</w:t>
              </w:r>
            </w:ins>
            <w:ins w:id="476" w:author="Hana Ponížilová" w:date="2023-03-23T08:52:00Z">
              <w:r w:rsidR="00357C1B">
                <w:rPr>
                  <w:color w:val="000000"/>
                  <w:shd w:val="clear" w:color="auto" w:fill="FFFFFF"/>
                </w:rPr>
                <w:t xml:space="preserve"> ve </w:t>
              </w:r>
              <w:r w:rsidR="00396BA7">
                <w:rPr>
                  <w:color w:val="000000"/>
                  <w:shd w:val="clear" w:color="auto" w:fill="FFFFFF"/>
                </w:rPr>
                <w:t>vazbě na návštěv</w:t>
              </w:r>
            </w:ins>
            <w:ins w:id="477" w:author="Hana Ponížilová" w:date="2023-03-23T08:53:00Z">
              <w:r w:rsidR="00396BA7">
                <w:rPr>
                  <w:color w:val="000000"/>
                  <w:shd w:val="clear" w:color="auto" w:fill="FFFFFF"/>
                </w:rPr>
                <w:t>y</w:t>
              </w:r>
            </w:ins>
            <w:ins w:id="478" w:author="Hana Ponížilová" w:date="2023-03-23T08:52:00Z">
              <w:r w:rsidR="00396BA7">
                <w:rPr>
                  <w:color w:val="000000"/>
                  <w:shd w:val="clear" w:color="auto" w:fill="FFFFFF"/>
                </w:rPr>
                <w:t xml:space="preserve"> kulturních </w:t>
              </w:r>
            </w:ins>
            <w:ins w:id="479" w:author="Hana Ponížilová" w:date="2023-03-23T08:53:00Z">
              <w:r w:rsidR="00396BA7">
                <w:rPr>
                  <w:color w:val="000000"/>
                  <w:shd w:val="clear" w:color="auto" w:fill="FFFFFF"/>
                </w:rPr>
                <w:br/>
              </w:r>
            </w:ins>
            <w:ins w:id="480" w:author="Hana Ponížilová" w:date="2023-03-23T08:52:00Z">
              <w:r w:rsidR="00396BA7">
                <w:rPr>
                  <w:color w:val="000000"/>
                  <w:shd w:val="clear" w:color="auto" w:fill="FFFFFF"/>
                </w:rPr>
                <w:t>a kreativních institucí</w:t>
              </w:r>
            </w:ins>
            <w:ins w:id="481" w:author="Hana Ponížilová" w:date="2023-03-23T08:53:00Z">
              <w:r w:rsidR="00396BA7">
                <w:rPr>
                  <w:color w:val="000000"/>
                  <w:shd w:val="clear" w:color="auto" w:fill="FFFFFF"/>
                </w:rPr>
                <w:t xml:space="preserve">, které </w:t>
              </w:r>
            </w:ins>
            <w:ins w:id="482" w:author="Hana Ponížilová" w:date="2023-03-14T16:58:00Z">
              <w:r w:rsidR="00BA3A52">
                <w:rPr>
                  <w:color w:val="000000"/>
                  <w:shd w:val="clear" w:color="auto" w:fill="FFFFFF"/>
                </w:rPr>
                <w:t>se v jednotlivých semestrech liší.</w:t>
              </w:r>
            </w:ins>
            <w:ins w:id="483" w:author="Hana Ponížilová" w:date="2023-03-14T16:56:00Z">
              <w:r w:rsidR="00CD7797" w:rsidRPr="00133A9B">
                <w:rPr>
                  <w:color w:val="000000"/>
                </w:rPr>
                <w:t> </w:t>
              </w:r>
            </w:ins>
          </w:p>
          <w:p w14:paraId="6C5FB5E5" w14:textId="77777777" w:rsidR="00D7117A" w:rsidRDefault="00D7117A" w:rsidP="00133A9B">
            <w:pPr>
              <w:jc w:val="both"/>
              <w:textAlignment w:val="baseline"/>
              <w:rPr>
                <w:color w:val="000000"/>
                <w:shd w:val="clear" w:color="auto" w:fill="FFFFFF"/>
              </w:rPr>
            </w:pPr>
          </w:p>
          <w:p w14:paraId="2B9FEA26" w14:textId="77777777" w:rsidR="00D7117A" w:rsidRPr="00133A9B" w:rsidRDefault="00D7117A" w:rsidP="00927341">
            <w:pPr>
              <w:numPr>
                <w:ilvl w:val="0"/>
                <w:numId w:val="36"/>
              </w:numPr>
              <w:ind w:left="1080" w:hanging="623"/>
              <w:jc w:val="both"/>
              <w:textAlignment w:val="baseline"/>
            </w:pPr>
            <w:r w:rsidRPr="00133A9B">
              <w:t>Návštěva kulturních a kreativních institucí </w:t>
            </w:r>
          </w:p>
          <w:p w14:paraId="30E66B54" w14:textId="77777777" w:rsidR="00D7117A" w:rsidRPr="00133A9B" w:rsidRDefault="00D7117A" w:rsidP="00927341">
            <w:pPr>
              <w:numPr>
                <w:ilvl w:val="0"/>
                <w:numId w:val="37"/>
              </w:numPr>
              <w:ind w:left="1080" w:hanging="623"/>
              <w:jc w:val="both"/>
              <w:textAlignment w:val="baseline"/>
            </w:pPr>
            <w:r w:rsidRPr="00133A9B">
              <w:t>Komentovaná prohlídka </w:t>
            </w:r>
          </w:p>
          <w:p w14:paraId="12B03FD9" w14:textId="77777777" w:rsidR="00D7117A" w:rsidRPr="00133A9B" w:rsidRDefault="00D7117A" w:rsidP="00927341">
            <w:pPr>
              <w:numPr>
                <w:ilvl w:val="0"/>
                <w:numId w:val="38"/>
              </w:numPr>
              <w:ind w:left="1080" w:hanging="623"/>
              <w:jc w:val="both"/>
              <w:textAlignment w:val="baseline"/>
            </w:pPr>
            <w:r w:rsidRPr="00133A9B">
              <w:t>Zadání </w:t>
            </w:r>
          </w:p>
          <w:p w14:paraId="0E8E2281" w14:textId="77777777" w:rsidR="00D7117A" w:rsidRPr="00133A9B" w:rsidRDefault="00D7117A" w:rsidP="00927341">
            <w:pPr>
              <w:numPr>
                <w:ilvl w:val="0"/>
                <w:numId w:val="39"/>
              </w:numPr>
              <w:ind w:left="1080" w:hanging="623"/>
              <w:jc w:val="both"/>
              <w:textAlignment w:val="baseline"/>
            </w:pPr>
            <w:r w:rsidRPr="00133A9B">
              <w:t>Zpracování </w:t>
            </w:r>
          </w:p>
          <w:p w14:paraId="7DCE6AF4" w14:textId="77777777" w:rsidR="00D7117A" w:rsidRPr="00133A9B" w:rsidRDefault="00D7117A" w:rsidP="00927341">
            <w:pPr>
              <w:numPr>
                <w:ilvl w:val="0"/>
                <w:numId w:val="40"/>
              </w:numPr>
              <w:ind w:left="1080" w:hanging="623"/>
              <w:jc w:val="both"/>
              <w:textAlignment w:val="baseline"/>
            </w:pPr>
            <w:r w:rsidRPr="00133A9B">
              <w:t>Konzultace </w:t>
            </w:r>
          </w:p>
          <w:p w14:paraId="18574802" w14:textId="6AE3FD4D" w:rsidR="00D7117A" w:rsidRPr="00EF1424" w:rsidRDefault="00D7117A" w:rsidP="00927341">
            <w:pPr>
              <w:numPr>
                <w:ilvl w:val="0"/>
                <w:numId w:val="41"/>
              </w:numPr>
              <w:ind w:left="1080" w:hanging="623"/>
              <w:jc w:val="both"/>
              <w:textAlignment w:val="baseline"/>
              <w:rPr>
                <w:color w:val="000000"/>
                <w:shd w:val="clear" w:color="auto" w:fill="FFFFFF"/>
              </w:rPr>
            </w:pPr>
            <w:r w:rsidRPr="00133A9B">
              <w:t>Vyhodnocení </w:t>
            </w:r>
          </w:p>
          <w:p w14:paraId="477969CF" w14:textId="77777777" w:rsidR="00BE6207" w:rsidRPr="00EF1424" w:rsidRDefault="00BE6207" w:rsidP="00F9017C">
            <w:pPr>
              <w:ind w:left="1080"/>
              <w:jc w:val="both"/>
              <w:textAlignment w:val="baseline"/>
              <w:rPr>
                <w:color w:val="000000"/>
                <w:shd w:val="clear" w:color="auto" w:fill="FFFFFF"/>
              </w:rPr>
            </w:pPr>
          </w:p>
          <w:p w14:paraId="4AA761EB" w14:textId="23843088" w:rsidR="0006247D" w:rsidRPr="00AB6B76" w:rsidRDefault="00BE6207" w:rsidP="00311B61">
            <w:pPr>
              <w:jc w:val="both"/>
              <w:textAlignment w:val="baseline"/>
              <w:rPr>
                <w:rFonts w:ascii="Segoe UI" w:hAnsi="Segoe UI" w:cs="Segoe UI"/>
                <w:sz w:val="18"/>
                <w:szCs w:val="18"/>
              </w:rPr>
            </w:pPr>
            <w:r w:rsidRPr="00092DEE">
              <w:rPr>
                <w:color w:val="000000"/>
                <w:shd w:val="clear" w:color="auto" w:fill="FFFFFF"/>
              </w:rPr>
              <w:t>Studenti si vyzkouší kreativní přístup k interpretaci neznámého prostředí, posílí svoji schopnost pracovat a komunikovat ve skupině.</w:t>
            </w:r>
            <w:r w:rsidRPr="00092DEE">
              <w:rPr>
                <w:color w:val="000000"/>
              </w:rPr>
              <w:t> </w:t>
            </w:r>
            <w:r w:rsidRPr="00092DEE">
              <w:t> </w:t>
            </w:r>
          </w:p>
        </w:tc>
      </w:tr>
      <w:tr w:rsidR="00133A9B" w:rsidRPr="00133A9B" w14:paraId="350AAEAE" w14:textId="77777777" w:rsidTr="008A21F2">
        <w:trPr>
          <w:trHeight w:val="255"/>
        </w:trPr>
        <w:tc>
          <w:tcPr>
            <w:tcW w:w="3633" w:type="dxa"/>
            <w:gridSpan w:val="2"/>
            <w:tcBorders>
              <w:top w:val="single" w:sz="4" w:space="0" w:color="auto"/>
              <w:left w:val="single" w:sz="6" w:space="0" w:color="auto"/>
              <w:bottom w:val="single" w:sz="4" w:space="0" w:color="auto"/>
              <w:right w:val="single" w:sz="6" w:space="0" w:color="auto"/>
            </w:tcBorders>
            <w:shd w:val="clear" w:color="auto" w:fill="F7CAAC"/>
            <w:hideMark/>
          </w:tcPr>
          <w:p w14:paraId="2F2A277F" w14:textId="77777777" w:rsidR="00133A9B" w:rsidRPr="00133A9B" w:rsidRDefault="00133A9B" w:rsidP="00133A9B">
            <w:pPr>
              <w:jc w:val="both"/>
              <w:textAlignment w:val="baseline"/>
              <w:rPr>
                <w:rFonts w:ascii="Segoe UI" w:hAnsi="Segoe UI" w:cs="Segoe UI"/>
                <w:sz w:val="18"/>
                <w:szCs w:val="18"/>
              </w:rPr>
            </w:pPr>
            <w:r w:rsidRPr="00133A9B">
              <w:rPr>
                <w:b/>
                <w:bCs/>
              </w:rPr>
              <w:t>Studijní literatura a studijní pomůcky</w:t>
            </w:r>
            <w:r w:rsidRPr="00133A9B">
              <w:t> </w:t>
            </w:r>
          </w:p>
        </w:tc>
        <w:tc>
          <w:tcPr>
            <w:tcW w:w="6176" w:type="dxa"/>
            <w:gridSpan w:val="6"/>
            <w:tcBorders>
              <w:top w:val="single" w:sz="4" w:space="0" w:color="auto"/>
              <w:left w:val="single" w:sz="6" w:space="0" w:color="auto"/>
              <w:bottom w:val="single" w:sz="4" w:space="0" w:color="auto"/>
              <w:right w:val="single" w:sz="6" w:space="0" w:color="auto"/>
            </w:tcBorders>
            <w:shd w:val="clear" w:color="auto" w:fill="auto"/>
            <w:hideMark/>
          </w:tcPr>
          <w:p w14:paraId="7F39EF27" w14:textId="77777777" w:rsidR="00133A9B" w:rsidRPr="00133A9B" w:rsidRDefault="00133A9B" w:rsidP="00133A9B">
            <w:pPr>
              <w:jc w:val="both"/>
              <w:textAlignment w:val="baseline"/>
              <w:rPr>
                <w:rFonts w:ascii="Segoe UI" w:hAnsi="Segoe UI" w:cs="Segoe UI"/>
                <w:sz w:val="18"/>
                <w:szCs w:val="18"/>
              </w:rPr>
            </w:pPr>
            <w:r w:rsidRPr="00133A9B">
              <w:rPr>
                <w:color w:val="000000"/>
              </w:rPr>
              <w:t> </w:t>
            </w:r>
          </w:p>
          <w:p w14:paraId="6C9897F6" w14:textId="77777777" w:rsidR="00133A9B" w:rsidRPr="00133A9B" w:rsidRDefault="00133A9B" w:rsidP="00133A9B">
            <w:pPr>
              <w:textAlignment w:val="baseline"/>
              <w:rPr>
                <w:rFonts w:ascii="Segoe UI" w:hAnsi="Segoe UI" w:cs="Segoe UI"/>
                <w:sz w:val="18"/>
                <w:szCs w:val="18"/>
              </w:rPr>
            </w:pPr>
            <w:r w:rsidRPr="00133A9B">
              <w:t> </w:t>
            </w:r>
          </w:p>
        </w:tc>
      </w:tr>
      <w:tr w:rsidR="0034207A" w:rsidRPr="00133A9B" w14:paraId="13F03836" w14:textId="77777777" w:rsidTr="004816F8">
        <w:trPr>
          <w:trHeight w:val="255"/>
        </w:trPr>
        <w:tc>
          <w:tcPr>
            <w:tcW w:w="9809" w:type="dxa"/>
            <w:gridSpan w:val="8"/>
            <w:tcBorders>
              <w:top w:val="single" w:sz="4" w:space="0" w:color="auto"/>
              <w:left w:val="single" w:sz="6" w:space="0" w:color="auto"/>
              <w:bottom w:val="single" w:sz="4" w:space="0" w:color="auto"/>
              <w:right w:val="single" w:sz="6" w:space="0" w:color="auto"/>
            </w:tcBorders>
            <w:shd w:val="clear" w:color="auto" w:fill="auto"/>
          </w:tcPr>
          <w:p w14:paraId="20B3271D" w14:textId="77777777" w:rsidR="0034207A" w:rsidRPr="00133A9B" w:rsidRDefault="0034207A" w:rsidP="00133A9B">
            <w:pPr>
              <w:jc w:val="both"/>
              <w:textAlignment w:val="baseline"/>
              <w:rPr>
                <w:color w:val="000000"/>
              </w:rPr>
            </w:pPr>
          </w:p>
        </w:tc>
      </w:tr>
    </w:tbl>
    <w:p w14:paraId="4D673DBB" w14:textId="3C43408C" w:rsidR="008A21F2" w:rsidRDefault="008A21F2"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092DEE" w:rsidRPr="00092DEE" w14:paraId="4B432DBA" w14:textId="77777777" w:rsidTr="009B0B6F">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4016F1B3" w14:textId="77777777" w:rsidR="00092DEE" w:rsidRPr="00092DEE" w:rsidRDefault="00092DEE" w:rsidP="00092DEE">
            <w:pPr>
              <w:jc w:val="both"/>
              <w:textAlignment w:val="baseline"/>
              <w:rPr>
                <w:rFonts w:ascii="Segoe UI" w:hAnsi="Segoe UI" w:cs="Segoe UI"/>
                <w:sz w:val="18"/>
                <w:szCs w:val="18"/>
              </w:rPr>
            </w:pPr>
            <w:r w:rsidRPr="00092DEE">
              <w:rPr>
                <w:b/>
                <w:bCs/>
                <w:sz w:val="28"/>
                <w:szCs w:val="28"/>
              </w:rPr>
              <w:lastRenderedPageBreak/>
              <w:t>B-III – Charakteristika studijního předmětu</w:t>
            </w:r>
            <w:r w:rsidRPr="00092DEE">
              <w:rPr>
                <w:sz w:val="28"/>
                <w:szCs w:val="28"/>
              </w:rPr>
              <w:t> </w:t>
            </w:r>
          </w:p>
        </w:tc>
      </w:tr>
      <w:tr w:rsidR="00092DEE" w:rsidRPr="00092DEE" w14:paraId="57620C29" w14:textId="77777777" w:rsidTr="009B0B6F">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6B3E2045" w14:textId="77777777" w:rsidR="00092DEE" w:rsidRPr="00092DEE" w:rsidRDefault="00092DEE" w:rsidP="00092DEE">
            <w:pPr>
              <w:textAlignment w:val="baseline"/>
              <w:rPr>
                <w:rFonts w:ascii="Segoe UI" w:hAnsi="Segoe UI" w:cs="Segoe UI"/>
                <w:sz w:val="18"/>
                <w:szCs w:val="18"/>
              </w:rPr>
            </w:pPr>
            <w:r w:rsidRPr="00092DEE">
              <w:rPr>
                <w:b/>
                <w:bCs/>
              </w:rPr>
              <w:t>Název studijního předmětu</w:t>
            </w:r>
            <w:r w:rsidRPr="00092DEE">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4968DFE4" w14:textId="77777777" w:rsidR="00092DEE" w:rsidRPr="00092DEE" w:rsidRDefault="00092DEE" w:rsidP="00092DEE">
            <w:pPr>
              <w:jc w:val="both"/>
              <w:textAlignment w:val="baseline"/>
              <w:rPr>
                <w:rFonts w:ascii="Segoe UI" w:hAnsi="Segoe UI" w:cs="Segoe UI"/>
                <w:sz w:val="18"/>
                <w:szCs w:val="18"/>
              </w:rPr>
            </w:pPr>
            <w:r w:rsidRPr="00092DEE">
              <w:rPr>
                <w:color w:val="000000"/>
                <w:shd w:val="clear" w:color="auto" w:fill="FFFFFF"/>
              </w:rPr>
              <w:t>Plenér 2</w:t>
            </w:r>
            <w:r w:rsidRPr="00092DEE">
              <w:rPr>
                <w:color w:val="000000"/>
              </w:rPr>
              <w:t> </w:t>
            </w:r>
          </w:p>
        </w:tc>
      </w:tr>
      <w:tr w:rsidR="00092DEE" w:rsidRPr="00092DEE" w14:paraId="59F050B3"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7797508" w14:textId="77777777" w:rsidR="00092DEE" w:rsidRPr="00092DEE" w:rsidRDefault="00092DEE" w:rsidP="00092DEE">
            <w:pPr>
              <w:textAlignment w:val="baseline"/>
              <w:rPr>
                <w:rFonts w:ascii="Segoe UI" w:hAnsi="Segoe UI" w:cs="Segoe UI"/>
                <w:sz w:val="18"/>
                <w:szCs w:val="18"/>
              </w:rPr>
            </w:pPr>
            <w:r w:rsidRPr="00092DEE">
              <w:rPr>
                <w:b/>
                <w:bCs/>
              </w:rPr>
              <w:t>Typ předmětu</w:t>
            </w:r>
            <w:r w:rsidRPr="00092DE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98BA293" w14:textId="77777777" w:rsidR="00092DEE" w:rsidRPr="00092DEE" w:rsidRDefault="00092DEE" w:rsidP="00092DEE">
            <w:pPr>
              <w:jc w:val="both"/>
              <w:textAlignment w:val="baseline"/>
              <w:rPr>
                <w:rFonts w:ascii="Segoe UI" w:hAnsi="Segoe UI" w:cs="Segoe UI"/>
                <w:sz w:val="18"/>
                <w:szCs w:val="18"/>
              </w:rPr>
            </w:pPr>
            <w:r w:rsidRPr="00092DEE">
              <w:t>povinný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CE8C61B" w14:textId="77777777" w:rsidR="00092DEE" w:rsidRPr="00092DEE" w:rsidRDefault="00092DEE" w:rsidP="00092DEE">
            <w:pPr>
              <w:jc w:val="both"/>
              <w:textAlignment w:val="baseline"/>
              <w:rPr>
                <w:rFonts w:ascii="Segoe UI" w:hAnsi="Segoe UI" w:cs="Segoe UI"/>
                <w:sz w:val="18"/>
                <w:szCs w:val="18"/>
              </w:rPr>
            </w:pPr>
            <w:r w:rsidRPr="00092DEE">
              <w:rPr>
                <w:b/>
                <w:bCs/>
              </w:rPr>
              <w:t>doporučený ročník / semestr</w:t>
            </w:r>
            <w:r w:rsidRPr="00092DEE">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904D871" w14:textId="77777777" w:rsidR="00092DEE" w:rsidRPr="00092DEE" w:rsidRDefault="00092DEE" w:rsidP="00092DEE">
            <w:pPr>
              <w:jc w:val="both"/>
              <w:textAlignment w:val="baseline"/>
              <w:rPr>
                <w:rFonts w:ascii="Segoe UI" w:hAnsi="Segoe UI" w:cs="Segoe UI"/>
                <w:sz w:val="18"/>
                <w:szCs w:val="18"/>
              </w:rPr>
            </w:pPr>
            <w:r w:rsidRPr="00092DEE">
              <w:t>1/LS </w:t>
            </w:r>
          </w:p>
        </w:tc>
      </w:tr>
      <w:tr w:rsidR="00092DEE" w:rsidRPr="00092DEE" w14:paraId="329762E3"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354C136" w14:textId="77777777" w:rsidR="00092DEE" w:rsidRPr="00092DEE" w:rsidRDefault="00092DEE" w:rsidP="00092DEE">
            <w:pPr>
              <w:textAlignment w:val="baseline"/>
              <w:rPr>
                <w:rFonts w:ascii="Segoe UI" w:hAnsi="Segoe UI" w:cs="Segoe UI"/>
                <w:sz w:val="18"/>
                <w:szCs w:val="18"/>
              </w:rPr>
            </w:pPr>
            <w:r w:rsidRPr="00092DEE">
              <w:rPr>
                <w:b/>
                <w:bCs/>
              </w:rPr>
              <w:t>Rozsah studijního předmětu</w:t>
            </w:r>
            <w:r w:rsidRPr="00092DEE">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5851AD3" w14:textId="77777777" w:rsidR="00092DEE" w:rsidRPr="00092DEE" w:rsidRDefault="00092DEE" w:rsidP="00092DEE">
            <w:pPr>
              <w:jc w:val="both"/>
              <w:textAlignment w:val="baseline"/>
              <w:rPr>
                <w:rFonts w:ascii="Segoe UI" w:hAnsi="Segoe UI" w:cs="Segoe UI"/>
                <w:sz w:val="18"/>
                <w:szCs w:val="18"/>
              </w:rPr>
            </w:pPr>
            <w:r w:rsidRPr="00092DEE">
              <w:t>13c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2E62BAD7" w14:textId="77777777" w:rsidR="00092DEE" w:rsidRPr="00092DEE" w:rsidRDefault="00092DEE" w:rsidP="00092DEE">
            <w:pPr>
              <w:jc w:val="both"/>
              <w:textAlignment w:val="baseline"/>
              <w:rPr>
                <w:rFonts w:ascii="Segoe UI" w:hAnsi="Segoe UI" w:cs="Segoe UI"/>
                <w:sz w:val="18"/>
                <w:szCs w:val="18"/>
              </w:rPr>
            </w:pPr>
            <w:r w:rsidRPr="00092DEE">
              <w:rPr>
                <w:b/>
                <w:bCs/>
              </w:rPr>
              <w:t>hod. </w:t>
            </w:r>
            <w:r w:rsidRPr="00092DEE">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1CA687B3" w14:textId="77777777" w:rsidR="00092DEE" w:rsidRPr="00092DEE" w:rsidRDefault="00092DEE" w:rsidP="00092DEE">
            <w:pPr>
              <w:jc w:val="both"/>
              <w:textAlignment w:val="baseline"/>
              <w:rPr>
                <w:rFonts w:ascii="Segoe UI" w:hAnsi="Segoe UI" w:cs="Segoe UI"/>
                <w:sz w:val="18"/>
                <w:szCs w:val="18"/>
              </w:rPr>
            </w:pPr>
            <w:r w:rsidRPr="00092DEE">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BB09D58" w14:textId="77777777" w:rsidR="00092DEE" w:rsidRPr="00092DEE" w:rsidRDefault="00092DEE" w:rsidP="00092DEE">
            <w:pPr>
              <w:jc w:val="both"/>
              <w:textAlignment w:val="baseline"/>
              <w:rPr>
                <w:rFonts w:ascii="Segoe UI" w:hAnsi="Segoe UI" w:cs="Segoe UI"/>
                <w:sz w:val="18"/>
                <w:szCs w:val="18"/>
              </w:rPr>
            </w:pPr>
            <w:r w:rsidRPr="00092DEE">
              <w:rPr>
                <w:b/>
                <w:bCs/>
              </w:rPr>
              <w:t>kreditů</w:t>
            </w:r>
            <w:r w:rsidRPr="00092DE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0190FF1B" w14:textId="77777777" w:rsidR="00092DEE" w:rsidRPr="00092DEE" w:rsidRDefault="00092DEE" w:rsidP="00092DEE">
            <w:pPr>
              <w:jc w:val="both"/>
              <w:textAlignment w:val="baseline"/>
              <w:rPr>
                <w:rFonts w:ascii="Segoe UI" w:hAnsi="Segoe UI" w:cs="Segoe UI"/>
                <w:sz w:val="18"/>
                <w:szCs w:val="18"/>
              </w:rPr>
            </w:pPr>
            <w:r w:rsidRPr="00092DEE">
              <w:t>1 </w:t>
            </w:r>
          </w:p>
        </w:tc>
      </w:tr>
      <w:tr w:rsidR="00092DEE" w:rsidRPr="00092DEE" w14:paraId="2231ECE9"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4B95B28" w14:textId="77777777" w:rsidR="00092DEE" w:rsidRPr="00092DEE" w:rsidRDefault="00092DEE" w:rsidP="00092DEE">
            <w:pPr>
              <w:textAlignment w:val="baseline"/>
              <w:rPr>
                <w:rFonts w:ascii="Segoe UI" w:hAnsi="Segoe UI" w:cs="Segoe UI"/>
                <w:sz w:val="18"/>
                <w:szCs w:val="18"/>
              </w:rPr>
            </w:pPr>
            <w:r w:rsidRPr="00092DEE">
              <w:rPr>
                <w:b/>
                <w:bCs/>
              </w:rPr>
              <w:t xml:space="preserve">Prerekvizity, </w:t>
            </w:r>
            <w:proofErr w:type="spellStart"/>
            <w:r w:rsidRPr="00092DEE">
              <w:rPr>
                <w:b/>
                <w:bCs/>
              </w:rPr>
              <w:t>korekvizity</w:t>
            </w:r>
            <w:proofErr w:type="spellEnd"/>
            <w:r w:rsidRPr="00092DEE">
              <w:rPr>
                <w:b/>
                <w:bCs/>
              </w:rPr>
              <w:t>, ekvivalence</w:t>
            </w:r>
            <w:r w:rsidRPr="00092DEE">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05EAF7D2" w14:textId="77777777" w:rsidR="00092DEE" w:rsidRPr="00092DEE" w:rsidRDefault="00092DEE" w:rsidP="00092DEE">
            <w:pPr>
              <w:jc w:val="both"/>
              <w:textAlignment w:val="baseline"/>
              <w:rPr>
                <w:rFonts w:ascii="Segoe UI" w:hAnsi="Segoe UI" w:cs="Segoe UI"/>
                <w:sz w:val="18"/>
                <w:szCs w:val="18"/>
              </w:rPr>
            </w:pPr>
            <w:r w:rsidRPr="00092DEE">
              <w:t> </w:t>
            </w:r>
          </w:p>
        </w:tc>
      </w:tr>
      <w:tr w:rsidR="00092DEE" w:rsidRPr="00092DEE" w14:paraId="674660D3"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05A7445" w14:textId="77777777" w:rsidR="00092DEE" w:rsidRPr="00092DEE" w:rsidRDefault="00092DEE" w:rsidP="00092DEE">
            <w:pPr>
              <w:textAlignment w:val="baseline"/>
              <w:rPr>
                <w:rFonts w:ascii="Segoe UI" w:hAnsi="Segoe UI" w:cs="Segoe UI"/>
                <w:sz w:val="18"/>
                <w:szCs w:val="18"/>
              </w:rPr>
            </w:pPr>
            <w:r w:rsidRPr="00092DEE">
              <w:rPr>
                <w:b/>
                <w:bCs/>
              </w:rPr>
              <w:t>Způsob ověření studijních výsledků</w:t>
            </w:r>
            <w:r w:rsidRPr="00092DE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92B5BCC" w14:textId="77777777" w:rsidR="00092DEE" w:rsidRPr="00092DEE" w:rsidRDefault="00092DEE" w:rsidP="00092DEE">
            <w:pPr>
              <w:jc w:val="both"/>
              <w:textAlignment w:val="baseline"/>
              <w:rPr>
                <w:rFonts w:ascii="Segoe UI" w:hAnsi="Segoe UI" w:cs="Segoe UI"/>
                <w:sz w:val="18"/>
                <w:szCs w:val="18"/>
              </w:rPr>
            </w:pPr>
            <w:r w:rsidRPr="00092DEE">
              <w:t>z</w:t>
            </w:r>
            <w:r w:rsidRPr="009B0B6F">
              <w:t>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F6D8E21" w14:textId="77777777" w:rsidR="00092DEE" w:rsidRPr="00092DEE" w:rsidRDefault="00092DEE" w:rsidP="00092DEE">
            <w:pPr>
              <w:jc w:val="both"/>
              <w:textAlignment w:val="baseline"/>
              <w:rPr>
                <w:rFonts w:ascii="Segoe UI" w:hAnsi="Segoe UI" w:cs="Segoe UI"/>
                <w:sz w:val="18"/>
                <w:szCs w:val="18"/>
              </w:rPr>
            </w:pPr>
            <w:r w:rsidRPr="00092DEE">
              <w:rPr>
                <w:b/>
                <w:bCs/>
              </w:rPr>
              <w:t>Forma výuky</w:t>
            </w:r>
            <w:r w:rsidRPr="00092DEE">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8F26CD7" w14:textId="77777777" w:rsidR="00092DEE" w:rsidRPr="00092DEE" w:rsidRDefault="00092DEE" w:rsidP="00092DEE">
            <w:pPr>
              <w:jc w:val="both"/>
              <w:textAlignment w:val="baseline"/>
              <w:rPr>
                <w:rFonts w:ascii="Segoe UI" w:hAnsi="Segoe UI" w:cs="Segoe UI"/>
                <w:sz w:val="18"/>
                <w:szCs w:val="18"/>
              </w:rPr>
            </w:pPr>
            <w:r w:rsidRPr="00092DEE">
              <w:t>cvičení </w:t>
            </w:r>
          </w:p>
        </w:tc>
      </w:tr>
      <w:tr w:rsidR="00092DEE" w:rsidRPr="00092DEE" w14:paraId="1D06C46D"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1FD6E00" w14:textId="77777777" w:rsidR="00092DEE" w:rsidRPr="00092DEE" w:rsidRDefault="00092DEE" w:rsidP="00092DEE">
            <w:pPr>
              <w:textAlignment w:val="baseline"/>
              <w:rPr>
                <w:rFonts w:ascii="Segoe UI" w:hAnsi="Segoe UI" w:cs="Segoe UI"/>
                <w:sz w:val="18"/>
                <w:szCs w:val="18"/>
              </w:rPr>
            </w:pPr>
            <w:r w:rsidRPr="00092DEE">
              <w:rPr>
                <w:b/>
                <w:bCs/>
              </w:rPr>
              <w:t>Forma způsobu ověření studijních výsledků a další požadavky na studenta</w:t>
            </w:r>
            <w:r w:rsidRPr="00092DE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271A654" w14:textId="49D1D5FF" w:rsidR="00092DEE" w:rsidRPr="00092DEE" w:rsidRDefault="00DB61BE" w:rsidP="00092DEE">
            <w:pPr>
              <w:jc w:val="both"/>
              <w:textAlignment w:val="baseline"/>
              <w:rPr>
                <w:rFonts w:ascii="Segoe UI" w:hAnsi="Segoe UI" w:cs="Segoe UI"/>
                <w:sz w:val="18"/>
                <w:szCs w:val="18"/>
              </w:rPr>
            </w:pPr>
            <w:r w:rsidRPr="00133A9B">
              <w:t>Aktivní účast na plenéru</w:t>
            </w:r>
            <w:r>
              <w:t>.</w:t>
            </w:r>
            <w:r w:rsidR="00092DEE" w:rsidRPr="00092DEE">
              <w:t> </w:t>
            </w:r>
          </w:p>
        </w:tc>
      </w:tr>
      <w:tr w:rsidR="00092DEE" w:rsidRPr="00092DEE" w14:paraId="4BD5B277"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7AA5042" w14:textId="77777777" w:rsidR="00092DEE" w:rsidRPr="00092DEE" w:rsidRDefault="00092DEE" w:rsidP="00092DEE">
            <w:pPr>
              <w:textAlignment w:val="baseline"/>
              <w:rPr>
                <w:rFonts w:ascii="Segoe UI" w:hAnsi="Segoe UI" w:cs="Segoe UI"/>
                <w:sz w:val="18"/>
                <w:szCs w:val="18"/>
              </w:rPr>
            </w:pPr>
            <w:r w:rsidRPr="00092DEE">
              <w:t> </w:t>
            </w:r>
          </w:p>
        </w:tc>
      </w:tr>
      <w:tr w:rsidR="00092DEE" w:rsidRPr="00092DEE" w14:paraId="159A2EAD" w14:textId="77777777" w:rsidTr="009B0B6F">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602C6BCD" w14:textId="77777777" w:rsidR="00092DEE" w:rsidRPr="00092DEE" w:rsidRDefault="00092DEE" w:rsidP="00092DEE">
            <w:pPr>
              <w:textAlignment w:val="baseline"/>
              <w:rPr>
                <w:rFonts w:ascii="Segoe UI" w:hAnsi="Segoe UI" w:cs="Segoe UI"/>
                <w:sz w:val="18"/>
                <w:szCs w:val="18"/>
              </w:rPr>
            </w:pPr>
            <w:r w:rsidRPr="00092DEE">
              <w:rPr>
                <w:b/>
                <w:bCs/>
              </w:rPr>
              <w:t>Garant předmětu</w:t>
            </w:r>
            <w:r w:rsidRPr="00092DE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33078E2" w14:textId="77777777" w:rsidR="00092DEE" w:rsidRPr="00092DEE" w:rsidRDefault="00092DEE" w:rsidP="00092DEE">
            <w:pPr>
              <w:jc w:val="both"/>
              <w:textAlignment w:val="baseline"/>
              <w:rPr>
                <w:rFonts w:ascii="Segoe UI" w:hAnsi="Segoe UI" w:cs="Segoe UI"/>
                <w:sz w:val="18"/>
                <w:szCs w:val="18"/>
              </w:rPr>
            </w:pPr>
            <w:r w:rsidRPr="00092DEE">
              <w:t xml:space="preserve">Mgr. Eva </w:t>
            </w:r>
            <w:proofErr w:type="spellStart"/>
            <w:r w:rsidRPr="00092DEE">
              <w:t>Gartnerová</w:t>
            </w:r>
            <w:proofErr w:type="spellEnd"/>
            <w:r w:rsidRPr="00092DEE">
              <w:t>, Ph.D. </w:t>
            </w:r>
          </w:p>
        </w:tc>
      </w:tr>
      <w:tr w:rsidR="00092DEE" w:rsidRPr="00092DEE" w14:paraId="47ECF947" w14:textId="77777777" w:rsidTr="009B0B6F">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56FD5BA4" w14:textId="77777777" w:rsidR="00092DEE" w:rsidRPr="00092DEE" w:rsidRDefault="00092DEE" w:rsidP="00092DEE">
            <w:pPr>
              <w:textAlignment w:val="baseline"/>
              <w:rPr>
                <w:rFonts w:ascii="Segoe UI" w:hAnsi="Segoe UI" w:cs="Segoe UI"/>
                <w:sz w:val="18"/>
                <w:szCs w:val="18"/>
              </w:rPr>
            </w:pPr>
            <w:r w:rsidRPr="00092DEE">
              <w:rPr>
                <w:b/>
                <w:bCs/>
              </w:rPr>
              <w:t>Zapojení garanta do výuky předmětu</w:t>
            </w:r>
            <w:r w:rsidRPr="00092DEE">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0B196A4" w14:textId="77777777" w:rsidR="00092DEE" w:rsidRPr="00092DEE" w:rsidRDefault="00092DEE" w:rsidP="00092DEE">
            <w:pPr>
              <w:jc w:val="both"/>
              <w:textAlignment w:val="baseline"/>
              <w:rPr>
                <w:rFonts w:ascii="Segoe UI" w:hAnsi="Segoe UI" w:cs="Segoe UI"/>
                <w:sz w:val="18"/>
                <w:szCs w:val="18"/>
              </w:rPr>
            </w:pPr>
            <w:r w:rsidRPr="00092DEE">
              <w:t>100 % </w:t>
            </w:r>
          </w:p>
        </w:tc>
      </w:tr>
      <w:tr w:rsidR="00092DEE" w:rsidRPr="00092DEE" w14:paraId="45106234"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924019E" w14:textId="77777777" w:rsidR="00092DEE" w:rsidRPr="00092DEE" w:rsidRDefault="00092DEE" w:rsidP="00092DEE">
            <w:pPr>
              <w:textAlignment w:val="baseline"/>
              <w:rPr>
                <w:rFonts w:ascii="Segoe UI" w:hAnsi="Segoe UI" w:cs="Segoe UI"/>
                <w:sz w:val="18"/>
                <w:szCs w:val="18"/>
              </w:rPr>
            </w:pPr>
            <w:r w:rsidRPr="00092DEE">
              <w:rPr>
                <w:b/>
                <w:bCs/>
              </w:rPr>
              <w:t>Vyučující</w:t>
            </w:r>
            <w:r w:rsidRPr="00092DE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55EE8A9" w14:textId="77777777" w:rsidR="00092DEE" w:rsidRPr="00092DEE" w:rsidRDefault="00092DEE" w:rsidP="00092DEE">
            <w:pPr>
              <w:jc w:val="both"/>
              <w:textAlignment w:val="baseline"/>
              <w:rPr>
                <w:rFonts w:ascii="Segoe UI" w:hAnsi="Segoe UI" w:cs="Segoe UI"/>
                <w:sz w:val="18"/>
                <w:szCs w:val="18"/>
              </w:rPr>
            </w:pPr>
            <w:r w:rsidRPr="00092DEE">
              <w:t xml:space="preserve">Mgr. Eva </w:t>
            </w:r>
            <w:proofErr w:type="spellStart"/>
            <w:r w:rsidRPr="00092DEE">
              <w:t>Gartnerová</w:t>
            </w:r>
            <w:proofErr w:type="spellEnd"/>
            <w:r w:rsidRPr="00092DEE">
              <w:t>, Ph.D. </w:t>
            </w:r>
          </w:p>
        </w:tc>
      </w:tr>
      <w:tr w:rsidR="00092DEE" w:rsidRPr="00092DEE" w14:paraId="7034D4C1" w14:textId="77777777" w:rsidTr="00FD53B2">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0943152" w14:textId="77777777" w:rsidR="00092DEE" w:rsidRPr="00092DEE" w:rsidRDefault="00092DEE" w:rsidP="00092DEE">
            <w:pPr>
              <w:jc w:val="both"/>
              <w:textAlignment w:val="baseline"/>
              <w:rPr>
                <w:rFonts w:ascii="Segoe UI" w:hAnsi="Segoe UI" w:cs="Segoe UI"/>
                <w:sz w:val="18"/>
                <w:szCs w:val="18"/>
              </w:rPr>
            </w:pPr>
            <w:r w:rsidRPr="00092DEE">
              <w:t> </w:t>
            </w:r>
          </w:p>
        </w:tc>
      </w:tr>
      <w:tr w:rsidR="00092DEE" w:rsidRPr="00092DEE" w14:paraId="7907EB0E" w14:textId="77777777" w:rsidTr="009B0B6F">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5D2D245" w14:textId="77777777" w:rsidR="00092DEE" w:rsidRPr="00092DEE" w:rsidRDefault="00092DEE" w:rsidP="00092DEE">
            <w:pPr>
              <w:jc w:val="both"/>
              <w:textAlignment w:val="baseline"/>
              <w:rPr>
                <w:rFonts w:ascii="Segoe UI" w:hAnsi="Segoe UI" w:cs="Segoe UI"/>
                <w:sz w:val="18"/>
                <w:szCs w:val="18"/>
              </w:rPr>
            </w:pPr>
            <w:r w:rsidRPr="00092DEE">
              <w:rPr>
                <w:b/>
                <w:bCs/>
              </w:rPr>
              <w:t>Stručná anotace předmětu</w:t>
            </w:r>
            <w:r w:rsidRPr="00092DEE">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3D9791B" w14:textId="77777777" w:rsidR="00092DEE" w:rsidRPr="00092DEE" w:rsidRDefault="00092DEE" w:rsidP="00092DEE">
            <w:pPr>
              <w:jc w:val="both"/>
              <w:textAlignment w:val="baseline"/>
              <w:rPr>
                <w:rFonts w:ascii="Segoe UI" w:hAnsi="Segoe UI" w:cs="Segoe UI"/>
                <w:sz w:val="18"/>
                <w:szCs w:val="18"/>
              </w:rPr>
            </w:pPr>
            <w:r w:rsidRPr="00092DEE">
              <w:t> </w:t>
            </w:r>
          </w:p>
        </w:tc>
      </w:tr>
      <w:tr w:rsidR="00092DEE" w:rsidRPr="00092DEE" w14:paraId="5F807641" w14:textId="77777777" w:rsidTr="00AB6B76">
        <w:trPr>
          <w:trHeight w:val="3205"/>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0624BDE" w14:textId="6B848077" w:rsidR="00C2035C" w:rsidRDefault="00092DEE" w:rsidP="00092DEE">
            <w:pPr>
              <w:jc w:val="both"/>
              <w:textAlignment w:val="baseline"/>
              <w:rPr>
                <w:ins w:id="484" w:author="Hana Ponížilová" w:date="2023-03-23T08:53:00Z"/>
                <w:color w:val="000000"/>
              </w:rPr>
            </w:pPr>
            <w:r w:rsidRPr="00092DEE">
              <w:rPr>
                <w:color w:val="000000"/>
                <w:shd w:val="clear" w:color="auto" w:fill="FFFFFF"/>
              </w:rPr>
              <w:t xml:space="preserve">Cílem je rozvíjet tvůrčí odvahu a konceptuální a kritické myšlení studentů, stejně tak jako interakci v prostředí kulturních a kreativních průmyslů. Zaměření plenéru je na spolupráci s ostatními kolegy, akcent na týmovou spolupráci i práci </w:t>
            </w:r>
            <w:ins w:id="485" w:author="Hana Ponížilová" w:date="2023-03-14T16:54:00Z">
              <w:r w:rsidR="008A6776">
                <w:rPr>
                  <w:color w:val="000000"/>
                  <w:shd w:val="clear" w:color="auto" w:fill="FFFFFF"/>
                </w:rPr>
                <w:br/>
              </w:r>
            </w:ins>
            <w:r w:rsidRPr="00092DEE">
              <w:rPr>
                <w:color w:val="000000"/>
                <w:shd w:val="clear" w:color="auto" w:fill="FFFFFF"/>
              </w:rPr>
              <w:t xml:space="preserve">v interkulturním prostředí. </w:t>
            </w:r>
            <w:ins w:id="486" w:author="Hana Ponížilová" w:date="2023-03-23T08:53:00Z">
              <w:r w:rsidR="00D001EA" w:rsidRPr="00133A9B">
                <w:rPr>
                  <w:color w:val="000000"/>
                  <w:shd w:val="clear" w:color="auto" w:fill="FFFFFF"/>
                </w:rPr>
                <w:t>Studenti budou zpracovávat rozdílná zadání s důrazem na experiment, inovativní řešení, ale také na udržitelnost, inkluzi, diverzitu či evropskou dimenzi</w:t>
              </w:r>
              <w:r w:rsidR="00D001EA">
                <w:rPr>
                  <w:color w:val="000000"/>
                  <w:shd w:val="clear" w:color="auto" w:fill="FFFFFF"/>
                </w:rPr>
                <w:t xml:space="preserve"> ve vazbě na návštěvy kulturních a kreativních institucí, které se v jednotlivých semestrech liší.</w:t>
              </w:r>
              <w:r w:rsidR="00D001EA" w:rsidRPr="00133A9B">
                <w:rPr>
                  <w:color w:val="000000"/>
                </w:rPr>
                <w:t> </w:t>
              </w:r>
            </w:ins>
          </w:p>
          <w:p w14:paraId="1BE1400E" w14:textId="77777777" w:rsidR="00D001EA" w:rsidRDefault="00D001EA" w:rsidP="00092DEE">
            <w:pPr>
              <w:jc w:val="both"/>
              <w:textAlignment w:val="baseline"/>
              <w:rPr>
                <w:color w:val="000000"/>
                <w:shd w:val="clear" w:color="auto" w:fill="FFFFFF"/>
              </w:rPr>
            </w:pPr>
          </w:p>
          <w:p w14:paraId="64AB3762" w14:textId="77777777" w:rsidR="00C2035C" w:rsidRPr="00092DEE" w:rsidRDefault="00C2035C" w:rsidP="00927341">
            <w:pPr>
              <w:numPr>
                <w:ilvl w:val="0"/>
                <w:numId w:val="42"/>
              </w:numPr>
              <w:ind w:left="1080" w:hanging="623"/>
              <w:jc w:val="both"/>
              <w:textAlignment w:val="baseline"/>
            </w:pPr>
            <w:r w:rsidRPr="00092DEE">
              <w:t>Návštěva kulturních a kreativních institucí </w:t>
            </w:r>
          </w:p>
          <w:p w14:paraId="17789C45" w14:textId="77777777" w:rsidR="00C2035C" w:rsidRPr="00092DEE" w:rsidRDefault="00C2035C" w:rsidP="00927341">
            <w:pPr>
              <w:numPr>
                <w:ilvl w:val="0"/>
                <w:numId w:val="43"/>
              </w:numPr>
              <w:ind w:left="1080" w:hanging="623"/>
              <w:jc w:val="both"/>
              <w:textAlignment w:val="baseline"/>
            </w:pPr>
            <w:r w:rsidRPr="00092DEE">
              <w:t>Komentovaná prohlídka </w:t>
            </w:r>
          </w:p>
          <w:p w14:paraId="090FCB9A" w14:textId="77777777" w:rsidR="00C2035C" w:rsidRPr="00092DEE" w:rsidRDefault="00C2035C" w:rsidP="00927341">
            <w:pPr>
              <w:numPr>
                <w:ilvl w:val="0"/>
                <w:numId w:val="44"/>
              </w:numPr>
              <w:ind w:left="1080" w:hanging="623"/>
              <w:jc w:val="both"/>
              <w:textAlignment w:val="baseline"/>
            </w:pPr>
            <w:r w:rsidRPr="00092DEE">
              <w:t>Zadání </w:t>
            </w:r>
          </w:p>
          <w:p w14:paraId="3E027FD4" w14:textId="77777777" w:rsidR="00C2035C" w:rsidRPr="00092DEE" w:rsidRDefault="00C2035C" w:rsidP="00927341">
            <w:pPr>
              <w:numPr>
                <w:ilvl w:val="0"/>
                <w:numId w:val="45"/>
              </w:numPr>
              <w:ind w:left="1080" w:hanging="623"/>
              <w:jc w:val="both"/>
              <w:textAlignment w:val="baseline"/>
            </w:pPr>
            <w:r w:rsidRPr="00092DEE">
              <w:t>Zpracování </w:t>
            </w:r>
          </w:p>
          <w:p w14:paraId="00EEBA4B" w14:textId="77777777" w:rsidR="00C2035C" w:rsidRPr="00092DEE" w:rsidRDefault="00C2035C" w:rsidP="00927341">
            <w:pPr>
              <w:numPr>
                <w:ilvl w:val="0"/>
                <w:numId w:val="46"/>
              </w:numPr>
              <w:ind w:left="1080" w:hanging="623"/>
              <w:jc w:val="both"/>
              <w:textAlignment w:val="baseline"/>
            </w:pPr>
            <w:r w:rsidRPr="00092DEE">
              <w:t>Konzultace </w:t>
            </w:r>
          </w:p>
          <w:p w14:paraId="0DDFACE0" w14:textId="4B024669" w:rsidR="00C2035C" w:rsidRPr="00C2035C" w:rsidRDefault="00C2035C" w:rsidP="00927341">
            <w:pPr>
              <w:numPr>
                <w:ilvl w:val="0"/>
                <w:numId w:val="47"/>
              </w:numPr>
              <w:ind w:left="1080" w:hanging="623"/>
              <w:jc w:val="both"/>
              <w:textAlignment w:val="baseline"/>
              <w:rPr>
                <w:color w:val="000000"/>
                <w:shd w:val="clear" w:color="auto" w:fill="FFFFFF"/>
              </w:rPr>
            </w:pPr>
            <w:r w:rsidRPr="00092DEE">
              <w:t>Vyhodnocení </w:t>
            </w:r>
          </w:p>
          <w:p w14:paraId="32EDA588" w14:textId="77777777" w:rsidR="00C2035C" w:rsidRDefault="00C2035C" w:rsidP="00092DEE">
            <w:pPr>
              <w:jc w:val="both"/>
              <w:textAlignment w:val="baseline"/>
              <w:rPr>
                <w:color w:val="000000"/>
                <w:shd w:val="clear" w:color="auto" w:fill="FFFFFF"/>
              </w:rPr>
            </w:pPr>
          </w:p>
          <w:p w14:paraId="32DCE66B" w14:textId="0F5B3C1F" w:rsidR="00C2035C" w:rsidRPr="00AB6B76" w:rsidRDefault="00092DEE" w:rsidP="00AB6B76">
            <w:pPr>
              <w:jc w:val="both"/>
              <w:textAlignment w:val="baseline"/>
              <w:rPr>
                <w:rFonts w:ascii="Segoe UI" w:hAnsi="Segoe UI" w:cs="Segoe UI"/>
                <w:sz w:val="18"/>
                <w:szCs w:val="18"/>
              </w:rPr>
            </w:pPr>
            <w:r w:rsidRPr="00092DEE">
              <w:rPr>
                <w:color w:val="000000"/>
                <w:shd w:val="clear" w:color="auto" w:fill="FFFFFF"/>
              </w:rPr>
              <w:t>Studenti si vyzkouší kreativní přístup k interpretaci neznámého prostředí, posílí svoji schopnost pracovat a komunikovat ve skupině. </w:t>
            </w:r>
            <w:r w:rsidRPr="00092DEE">
              <w:rPr>
                <w:color w:val="000000"/>
              </w:rPr>
              <w:t> </w:t>
            </w:r>
            <w:r w:rsidRPr="00092DEE">
              <w:t> </w:t>
            </w:r>
          </w:p>
        </w:tc>
      </w:tr>
      <w:tr w:rsidR="00092DEE" w:rsidRPr="00092DEE" w14:paraId="31C7CE97" w14:textId="77777777" w:rsidTr="009B0B6F">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5E457E38" w14:textId="77777777" w:rsidR="00092DEE" w:rsidRPr="00092DEE" w:rsidRDefault="00092DEE" w:rsidP="00092DEE">
            <w:pPr>
              <w:jc w:val="both"/>
              <w:textAlignment w:val="baseline"/>
              <w:rPr>
                <w:rFonts w:ascii="Segoe UI" w:hAnsi="Segoe UI" w:cs="Segoe UI"/>
                <w:sz w:val="18"/>
                <w:szCs w:val="18"/>
              </w:rPr>
            </w:pPr>
            <w:r w:rsidRPr="00092DEE">
              <w:rPr>
                <w:b/>
                <w:bCs/>
              </w:rPr>
              <w:t>Studijní literatura a studijní pomůcky</w:t>
            </w:r>
            <w:r w:rsidRPr="00092DEE">
              <w:t> </w:t>
            </w:r>
          </w:p>
        </w:tc>
        <w:tc>
          <w:tcPr>
            <w:tcW w:w="6176" w:type="dxa"/>
            <w:gridSpan w:val="6"/>
            <w:tcBorders>
              <w:top w:val="nil"/>
              <w:left w:val="single" w:sz="6" w:space="0" w:color="auto"/>
              <w:bottom w:val="nil"/>
              <w:right w:val="single" w:sz="6" w:space="0" w:color="auto"/>
            </w:tcBorders>
            <w:shd w:val="clear" w:color="auto" w:fill="auto"/>
            <w:hideMark/>
          </w:tcPr>
          <w:p w14:paraId="2B0805AF" w14:textId="77777777" w:rsidR="00092DEE" w:rsidRPr="00092DEE" w:rsidRDefault="00092DEE" w:rsidP="00092DEE">
            <w:pPr>
              <w:jc w:val="both"/>
              <w:textAlignment w:val="baseline"/>
              <w:rPr>
                <w:rFonts w:ascii="Segoe UI" w:hAnsi="Segoe UI" w:cs="Segoe UI"/>
                <w:sz w:val="18"/>
                <w:szCs w:val="18"/>
              </w:rPr>
            </w:pPr>
            <w:r w:rsidRPr="00092DEE">
              <w:rPr>
                <w:color w:val="000000"/>
              </w:rPr>
              <w:t> </w:t>
            </w:r>
          </w:p>
          <w:p w14:paraId="6DCECE28" w14:textId="77777777" w:rsidR="00092DEE" w:rsidRPr="00092DEE" w:rsidRDefault="00092DEE" w:rsidP="00092DEE">
            <w:pPr>
              <w:textAlignment w:val="baseline"/>
              <w:rPr>
                <w:rFonts w:ascii="Segoe UI" w:hAnsi="Segoe UI" w:cs="Segoe UI"/>
                <w:sz w:val="18"/>
                <w:szCs w:val="18"/>
              </w:rPr>
            </w:pPr>
            <w:r w:rsidRPr="00092DEE">
              <w:t> </w:t>
            </w:r>
          </w:p>
        </w:tc>
      </w:tr>
      <w:tr w:rsidR="00092DEE" w:rsidRPr="00092DEE" w14:paraId="05825553" w14:textId="77777777" w:rsidTr="009B0B6F">
        <w:tc>
          <w:tcPr>
            <w:tcW w:w="9809" w:type="dxa"/>
            <w:gridSpan w:val="8"/>
            <w:tcBorders>
              <w:top w:val="single" w:sz="12" w:space="0" w:color="auto"/>
              <w:left w:val="single" w:sz="6" w:space="0" w:color="auto"/>
              <w:bottom w:val="single" w:sz="6" w:space="0" w:color="auto"/>
              <w:right w:val="single" w:sz="6" w:space="0" w:color="auto"/>
            </w:tcBorders>
            <w:shd w:val="clear" w:color="auto" w:fill="auto"/>
          </w:tcPr>
          <w:p w14:paraId="594D4CA6" w14:textId="439C7180" w:rsidR="00092DEE" w:rsidRPr="00092DEE" w:rsidRDefault="00092DEE" w:rsidP="00092DEE">
            <w:pPr>
              <w:jc w:val="center"/>
              <w:textAlignment w:val="baseline"/>
              <w:rPr>
                <w:rFonts w:ascii="Segoe UI" w:hAnsi="Segoe UI" w:cs="Segoe UI"/>
                <w:sz w:val="18"/>
                <w:szCs w:val="18"/>
              </w:rPr>
            </w:pPr>
          </w:p>
        </w:tc>
      </w:tr>
    </w:tbl>
    <w:p w14:paraId="11A96BBB" w14:textId="03EFBE23" w:rsidR="008A21F2" w:rsidRDefault="008A21F2"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6"/>
        <w:gridCol w:w="883"/>
        <w:gridCol w:w="808"/>
        <w:gridCol w:w="2139"/>
        <w:gridCol w:w="537"/>
        <w:gridCol w:w="674"/>
      </w:tblGrid>
      <w:tr w:rsidR="00A47D9C" w:rsidRPr="00A47D9C" w14:paraId="2FF5B359" w14:textId="77777777" w:rsidTr="00CC5210">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A7EDD1F" w14:textId="77777777" w:rsidR="00A47D9C" w:rsidRPr="00A47D9C" w:rsidRDefault="00A47D9C" w:rsidP="00A47D9C">
            <w:pPr>
              <w:jc w:val="both"/>
              <w:textAlignment w:val="baseline"/>
              <w:rPr>
                <w:rFonts w:ascii="Segoe UI" w:hAnsi="Segoe UI" w:cs="Segoe UI"/>
                <w:sz w:val="18"/>
                <w:szCs w:val="18"/>
              </w:rPr>
            </w:pPr>
            <w:r w:rsidRPr="00A47D9C">
              <w:rPr>
                <w:b/>
                <w:bCs/>
                <w:sz w:val="28"/>
                <w:szCs w:val="28"/>
              </w:rPr>
              <w:lastRenderedPageBreak/>
              <w:t>B-III – Charakteristika studijního předmětu</w:t>
            </w:r>
            <w:r w:rsidRPr="00A47D9C">
              <w:rPr>
                <w:sz w:val="28"/>
                <w:szCs w:val="28"/>
              </w:rPr>
              <w:t> </w:t>
            </w:r>
          </w:p>
        </w:tc>
      </w:tr>
      <w:tr w:rsidR="00A47D9C" w:rsidRPr="00A47D9C" w14:paraId="5E29ABF1" w14:textId="77777777" w:rsidTr="00CC5210">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7FEE22F0" w14:textId="77777777" w:rsidR="00A47D9C" w:rsidRPr="00A47D9C" w:rsidRDefault="00A47D9C" w:rsidP="00A47D9C">
            <w:pPr>
              <w:textAlignment w:val="baseline"/>
              <w:rPr>
                <w:rFonts w:ascii="Segoe UI" w:hAnsi="Segoe UI" w:cs="Segoe UI"/>
                <w:sz w:val="18"/>
                <w:szCs w:val="18"/>
              </w:rPr>
            </w:pPr>
            <w:r w:rsidRPr="00A47D9C">
              <w:rPr>
                <w:b/>
                <w:bCs/>
              </w:rPr>
              <w:t>Název studijního předmětu</w:t>
            </w:r>
            <w:r w:rsidRPr="00A47D9C">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6DBF4792" w14:textId="77777777" w:rsidR="00A47D9C" w:rsidRPr="00A47D9C" w:rsidRDefault="00A47D9C" w:rsidP="00A47D9C">
            <w:pPr>
              <w:jc w:val="both"/>
              <w:textAlignment w:val="baseline"/>
              <w:rPr>
                <w:rFonts w:ascii="Segoe UI" w:hAnsi="Segoe UI" w:cs="Segoe UI"/>
                <w:sz w:val="18"/>
                <w:szCs w:val="18"/>
              </w:rPr>
            </w:pPr>
            <w:r w:rsidRPr="00A47D9C">
              <w:rPr>
                <w:color w:val="000000"/>
                <w:shd w:val="clear" w:color="auto" w:fill="FFFFFF"/>
              </w:rPr>
              <w:t>Praxe v oboru</w:t>
            </w:r>
            <w:r w:rsidRPr="00A47D9C">
              <w:rPr>
                <w:color w:val="000000"/>
              </w:rPr>
              <w:t> </w:t>
            </w:r>
          </w:p>
        </w:tc>
      </w:tr>
      <w:tr w:rsidR="00A47D9C" w:rsidRPr="00A47D9C" w14:paraId="36269214"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FB618C9" w14:textId="77777777" w:rsidR="00A47D9C" w:rsidRPr="00A47D9C" w:rsidRDefault="00A47D9C" w:rsidP="00A47D9C">
            <w:pPr>
              <w:textAlignment w:val="baseline"/>
              <w:rPr>
                <w:rFonts w:ascii="Segoe UI" w:hAnsi="Segoe UI" w:cs="Segoe UI"/>
                <w:sz w:val="18"/>
                <w:szCs w:val="18"/>
              </w:rPr>
            </w:pPr>
            <w:r w:rsidRPr="00A47D9C">
              <w:rPr>
                <w:b/>
                <w:bCs/>
              </w:rPr>
              <w:t>Typ předmětu</w:t>
            </w:r>
            <w:r w:rsidRPr="00A47D9C">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7E1C7DE" w14:textId="77777777" w:rsidR="00A47D9C" w:rsidRPr="00A47D9C" w:rsidRDefault="00A47D9C" w:rsidP="00A47D9C">
            <w:pPr>
              <w:jc w:val="both"/>
              <w:textAlignment w:val="baseline"/>
              <w:rPr>
                <w:rFonts w:ascii="Segoe UI" w:hAnsi="Segoe UI" w:cs="Segoe UI"/>
                <w:sz w:val="18"/>
                <w:szCs w:val="18"/>
              </w:rPr>
            </w:pPr>
            <w:r w:rsidRPr="00A47D9C">
              <w:t>povinný </w:t>
            </w:r>
          </w:p>
        </w:tc>
        <w:tc>
          <w:tcPr>
            <w:tcW w:w="267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BBD320A" w14:textId="77777777" w:rsidR="00A47D9C" w:rsidRPr="00A47D9C" w:rsidRDefault="00A47D9C" w:rsidP="00A47D9C">
            <w:pPr>
              <w:jc w:val="both"/>
              <w:textAlignment w:val="baseline"/>
              <w:rPr>
                <w:rFonts w:ascii="Segoe UI" w:hAnsi="Segoe UI" w:cs="Segoe UI"/>
                <w:sz w:val="18"/>
                <w:szCs w:val="18"/>
              </w:rPr>
            </w:pPr>
            <w:r w:rsidRPr="00A47D9C">
              <w:rPr>
                <w:b/>
                <w:bCs/>
              </w:rPr>
              <w:t>doporučený ročník / semestr</w:t>
            </w:r>
            <w:r w:rsidRPr="00A47D9C">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43591C9" w14:textId="77777777" w:rsidR="00A47D9C" w:rsidRPr="00A47D9C" w:rsidRDefault="00A47D9C" w:rsidP="00A47D9C">
            <w:pPr>
              <w:jc w:val="both"/>
              <w:textAlignment w:val="baseline"/>
              <w:rPr>
                <w:rFonts w:ascii="Segoe UI" w:hAnsi="Segoe UI" w:cs="Segoe UI"/>
                <w:sz w:val="18"/>
                <w:szCs w:val="18"/>
              </w:rPr>
            </w:pPr>
            <w:r w:rsidRPr="00A47D9C">
              <w:t>3/LS </w:t>
            </w:r>
          </w:p>
        </w:tc>
      </w:tr>
      <w:tr w:rsidR="00A47D9C" w:rsidRPr="00A47D9C" w14:paraId="3460FFF2"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0BEDCBD" w14:textId="77777777" w:rsidR="00A47D9C" w:rsidRPr="00A47D9C" w:rsidRDefault="00A47D9C" w:rsidP="00A47D9C">
            <w:pPr>
              <w:textAlignment w:val="baseline"/>
              <w:rPr>
                <w:rFonts w:ascii="Segoe UI" w:hAnsi="Segoe UI" w:cs="Segoe UI"/>
                <w:sz w:val="18"/>
                <w:szCs w:val="18"/>
              </w:rPr>
            </w:pPr>
            <w:r w:rsidRPr="00A47D9C">
              <w:rPr>
                <w:b/>
                <w:bCs/>
              </w:rPr>
              <w:t>Rozsah studijního předmětu</w:t>
            </w:r>
            <w:r w:rsidRPr="00A47D9C">
              <w:t> </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526FF79" w14:textId="77777777" w:rsidR="00A47D9C" w:rsidRPr="00A47D9C" w:rsidRDefault="00A47D9C" w:rsidP="00A47D9C">
            <w:pPr>
              <w:jc w:val="both"/>
              <w:textAlignment w:val="baseline"/>
              <w:rPr>
                <w:rFonts w:ascii="Segoe UI" w:hAnsi="Segoe UI" w:cs="Segoe UI"/>
                <w:sz w:val="18"/>
                <w:szCs w:val="18"/>
              </w:rPr>
            </w:pPr>
            <w:r w:rsidRPr="00A47D9C">
              <w:t>12 týdnů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423A35E" w14:textId="77777777" w:rsidR="00A47D9C" w:rsidRPr="00A47D9C" w:rsidRDefault="00A47D9C" w:rsidP="00A47D9C">
            <w:pPr>
              <w:jc w:val="both"/>
              <w:textAlignment w:val="baseline"/>
              <w:rPr>
                <w:rFonts w:ascii="Segoe UI" w:hAnsi="Segoe UI" w:cs="Segoe UI"/>
                <w:sz w:val="18"/>
                <w:szCs w:val="18"/>
              </w:rPr>
            </w:pPr>
            <w:r w:rsidRPr="00A47D9C">
              <w:rPr>
                <w:b/>
                <w:bCs/>
              </w:rPr>
              <w:t>hod. </w:t>
            </w:r>
            <w:r w:rsidRPr="00A47D9C">
              <w:t> </w:t>
            </w:r>
          </w:p>
        </w:tc>
        <w:tc>
          <w:tcPr>
            <w:tcW w:w="808" w:type="dxa"/>
            <w:tcBorders>
              <w:top w:val="single" w:sz="6" w:space="0" w:color="auto"/>
              <w:left w:val="single" w:sz="6" w:space="0" w:color="auto"/>
              <w:bottom w:val="single" w:sz="6" w:space="0" w:color="auto"/>
              <w:right w:val="single" w:sz="6" w:space="0" w:color="auto"/>
            </w:tcBorders>
            <w:shd w:val="clear" w:color="auto" w:fill="auto"/>
            <w:hideMark/>
          </w:tcPr>
          <w:p w14:paraId="563F2D65" w14:textId="0AC45DBE" w:rsidR="00A47D9C" w:rsidRPr="00A47D9C" w:rsidRDefault="00A47D9C" w:rsidP="00A47D9C">
            <w:pPr>
              <w:jc w:val="both"/>
              <w:textAlignment w:val="baseline"/>
              <w:rPr>
                <w:rFonts w:ascii="Segoe UI" w:hAnsi="Segoe UI" w:cs="Segoe UI"/>
                <w:sz w:val="18"/>
                <w:szCs w:val="18"/>
              </w:rPr>
            </w:pPr>
            <w:r w:rsidRPr="00A47D9C">
              <w:t> </w:t>
            </w:r>
            <w:r w:rsidR="009B0B6F">
              <w:t>480</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0BD4E86" w14:textId="77777777" w:rsidR="00A47D9C" w:rsidRPr="00A47D9C" w:rsidRDefault="00A47D9C" w:rsidP="00A47D9C">
            <w:pPr>
              <w:jc w:val="both"/>
              <w:textAlignment w:val="baseline"/>
              <w:rPr>
                <w:rFonts w:ascii="Segoe UI" w:hAnsi="Segoe UI" w:cs="Segoe UI"/>
                <w:sz w:val="18"/>
                <w:szCs w:val="18"/>
              </w:rPr>
            </w:pPr>
            <w:r w:rsidRPr="00A47D9C">
              <w:rPr>
                <w:b/>
                <w:bCs/>
              </w:rPr>
              <w:t>kreditů</w:t>
            </w:r>
            <w:r w:rsidRPr="00A47D9C">
              <w:t> </w:t>
            </w:r>
          </w:p>
        </w:tc>
        <w:tc>
          <w:tcPr>
            <w:tcW w:w="1211"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7A5023" w14:textId="77777777" w:rsidR="00A47D9C" w:rsidRPr="00A47D9C" w:rsidRDefault="00A47D9C" w:rsidP="00A47D9C">
            <w:pPr>
              <w:jc w:val="both"/>
              <w:textAlignment w:val="baseline"/>
              <w:rPr>
                <w:rFonts w:ascii="Segoe UI" w:hAnsi="Segoe UI" w:cs="Segoe UI"/>
                <w:sz w:val="18"/>
                <w:szCs w:val="18"/>
              </w:rPr>
            </w:pPr>
            <w:r w:rsidRPr="00A47D9C">
              <w:t>15 </w:t>
            </w:r>
          </w:p>
        </w:tc>
      </w:tr>
      <w:tr w:rsidR="00A47D9C" w:rsidRPr="00A47D9C" w14:paraId="5D3A2879"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847A75B" w14:textId="77777777" w:rsidR="00A47D9C" w:rsidRPr="00A47D9C" w:rsidRDefault="00A47D9C" w:rsidP="00A47D9C">
            <w:pPr>
              <w:textAlignment w:val="baseline"/>
              <w:rPr>
                <w:rFonts w:ascii="Segoe UI" w:hAnsi="Segoe UI" w:cs="Segoe UI"/>
                <w:sz w:val="18"/>
                <w:szCs w:val="18"/>
              </w:rPr>
            </w:pPr>
            <w:r w:rsidRPr="00A47D9C">
              <w:rPr>
                <w:b/>
                <w:bCs/>
              </w:rPr>
              <w:t xml:space="preserve">Prerekvizity, </w:t>
            </w:r>
            <w:proofErr w:type="spellStart"/>
            <w:r w:rsidRPr="00A47D9C">
              <w:rPr>
                <w:b/>
                <w:bCs/>
              </w:rPr>
              <w:t>korekvizity</w:t>
            </w:r>
            <w:proofErr w:type="spellEnd"/>
            <w:r w:rsidRPr="00A47D9C">
              <w:rPr>
                <w:b/>
                <w:bCs/>
              </w:rPr>
              <w:t>, ekvivalence</w:t>
            </w:r>
            <w:r w:rsidRPr="00A47D9C">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FEC09A0" w14:textId="77777777" w:rsidR="00A47D9C" w:rsidRPr="00A47D9C" w:rsidRDefault="00A47D9C" w:rsidP="00A47D9C">
            <w:pPr>
              <w:jc w:val="both"/>
              <w:textAlignment w:val="baseline"/>
              <w:rPr>
                <w:rFonts w:ascii="Segoe UI" w:hAnsi="Segoe UI" w:cs="Segoe UI"/>
                <w:sz w:val="18"/>
                <w:szCs w:val="18"/>
              </w:rPr>
            </w:pPr>
            <w:r w:rsidRPr="00A47D9C">
              <w:t> </w:t>
            </w:r>
          </w:p>
        </w:tc>
      </w:tr>
      <w:tr w:rsidR="00A47D9C" w:rsidRPr="00A47D9C" w14:paraId="100C8F4F"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B2F92A2" w14:textId="77777777" w:rsidR="00A47D9C" w:rsidRPr="00A47D9C" w:rsidRDefault="00A47D9C" w:rsidP="00A47D9C">
            <w:pPr>
              <w:textAlignment w:val="baseline"/>
              <w:rPr>
                <w:rFonts w:ascii="Segoe UI" w:hAnsi="Segoe UI" w:cs="Segoe UI"/>
                <w:sz w:val="18"/>
                <w:szCs w:val="18"/>
              </w:rPr>
            </w:pPr>
            <w:r w:rsidRPr="00A47D9C">
              <w:rPr>
                <w:b/>
                <w:bCs/>
              </w:rPr>
              <w:t>Způsob ověření studijních výsledků</w:t>
            </w:r>
            <w:r w:rsidRPr="00A47D9C">
              <w:t> </w:t>
            </w:r>
          </w:p>
        </w:tc>
        <w:tc>
          <w:tcPr>
            <w:tcW w:w="339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B19212E" w14:textId="77777777" w:rsidR="00A47D9C" w:rsidRPr="00A47D9C" w:rsidRDefault="00A47D9C" w:rsidP="00A47D9C">
            <w:pPr>
              <w:jc w:val="both"/>
              <w:textAlignment w:val="baseline"/>
              <w:rPr>
                <w:rFonts w:ascii="Segoe UI" w:hAnsi="Segoe UI" w:cs="Segoe UI"/>
                <w:sz w:val="18"/>
                <w:szCs w:val="18"/>
              </w:rPr>
            </w:pPr>
            <w:r w:rsidRPr="00A47D9C">
              <w:t>z</w:t>
            </w:r>
            <w:r w:rsidRPr="009B0B6F">
              <w:t>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E1A8A65" w14:textId="77777777" w:rsidR="00A47D9C" w:rsidRPr="00A47D9C" w:rsidRDefault="00A47D9C" w:rsidP="00A47D9C">
            <w:pPr>
              <w:jc w:val="both"/>
              <w:textAlignment w:val="baseline"/>
              <w:rPr>
                <w:rFonts w:ascii="Segoe UI" w:hAnsi="Segoe UI" w:cs="Segoe UI"/>
                <w:sz w:val="18"/>
                <w:szCs w:val="18"/>
              </w:rPr>
            </w:pPr>
            <w:r w:rsidRPr="00A47D9C">
              <w:rPr>
                <w:b/>
                <w:bCs/>
              </w:rPr>
              <w:t>Forma výuky</w:t>
            </w:r>
            <w:r w:rsidRPr="00A47D9C">
              <w:t> </w:t>
            </w:r>
          </w:p>
        </w:tc>
        <w:tc>
          <w:tcPr>
            <w:tcW w:w="1211" w:type="dxa"/>
            <w:gridSpan w:val="2"/>
            <w:tcBorders>
              <w:top w:val="single" w:sz="6" w:space="0" w:color="auto"/>
              <w:left w:val="single" w:sz="6" w:space="0" w:color="auto"/>
              <w:bottom w:val="single" w:sz="6" w:space="0" w:color="auto"/>
              <w:right w:val="single" w:sz="6" w:space="0" w:color="auto"/>
            </w:tcBorders>
            <w:shd w:val="clear" w:color="auto" w:fill="auto"/>
            <w:hideMark/>
          </w:tcPr>
          <w:p w14:paraId="3B3C36BC" w14:textId="77777777" w:rsidR="00A47D9C" w:rsidRPr="00A47D9C" w:rsidRDefault="00A47D9C" w:rsidP="00A47D9C">
            <w:pPr>
              <w:jc w:val="both"/>
              <w:textAlignment w:val="baseline"/>
              <w:rPr>
                <w:rFonts w:ascii="Segoe UI" w:hAnsi="Segoe UI" w:cs="Segoe UI"/>
                <w:sz w:val="18"/>
                <w:szCs w:val="18"/>
              </w:rPr>
            </w:pPr>
            <w:r w:rsidRPr="00A47D9C">
              <w:t> </w:t>
            </w:r>
          </w:p>
        </w:tc>
      </w:tr>
      <w:tr w:rsidR="00A47D9C" w:rsidRPr="00A47D9C" w14:paraId="7BE683B0"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CE28857" w14:textId="77777777" w:rsidR="00A47D9C" w:rsidRPr="00A47D9C" w:rsidRDefault="00A47D9C" w:rsidP="00A47D9C">
            <w:pPr>
              <w:textAlignment w:val="baseline"/>
              <w:rPr>
                <w:rFonts w:ascii="Segoe UI" w:hAnsi="Segoe UI" w:cs="Segoe UI"/>
                <w:sz w:val="18"/>
                <w:szCs w:val="18"/>
              </w:rPr>
            </w:pPr>
            <w:r w:rsidRPr="00A47D9C">
              <w:rPr>
                <w:b/>
                <w:bCs/>
              </w:rPr>
              <w:t>Forma způsobu ověření studijních výsledků a další požadavky na studenta</w:t>
            </w:r>
            <w:r w:rsidRPr="00A47D9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299545C0" w14:textId="77777777" w:rsidR="00A47D9C" w:rsidRPr="00A47D9C" w:rsidRDefault="00A47D9C" w:rsidP="00A47D9C">
            <w:pPr>
              <w:jc w:val="both"/>
              <w:textAlignment w:val="baseline"/>
              <w:rPr>
                <w:rFonts w:ascii="Segoe UI" w:hAnsi="Segoe UI" w:cs="Segoe UI"/>
                <w:sz w:val="18"/>
                <w:szCs w:val="18"/>
              </w:rPr>
            </w:pPr>
            <w:r w:rsidRPr="00A47D9C">
              <w:t>Pravidelná a aktivní účast na stáži </w:t>
            </w:r>
          </w:p>
          <w:p w14:paraId="5EA1AFEA" w14:textId="77777777" w:rsidR="00A47D9C" w:rsidRPr="00A47D9C" w:rsidRDefault="00A47D9C" w:rsidP="00A47D9C">
            <w:pPr>
              <w:jc w:val="both"/>
              <w:textAlignment w:val="baseline"/>
              <w:rPr>
                <w:rFonts w:ascii="Segoe UI" w:hAnsi="Segoe UI" w:cs="Segoe UI"/>
                <w:sz w:val="18"/>
                <w:szCs w:val="18"/>
              </w:rPr>
            </w:pPr>
            <w:r w:rsidRPr="00A47D9C">
              <w:t>Odevzdaný vypracovaný report a audit vybrané organizace či projektu </w:t>
            </w:r>
          </w:p>
        </w:tc>
      </w:tr>
      <w:tr w:rsidR="00A47D9C" w:rsidRPr="00A47D9C" w14:paraId="0411D4BA" w14:textId="77777777" w:rsidTr="00FD53B2">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556F56A" w14:textId="77777777" w:rsidR="00A47D9C" w:rsidRPr="00A47D9C" w:rsidRDefault="00A47D9C" w:rsidP="00A47D9C">
            <w:pPr>
              <w:textAlignment w:val="baseline"/>
              <w:rPr>
                <w:rFonts w:ascii="Segoe UI" w:hAnsi="Segoe UI" w:cs="Segoe UI"/>
                <w:sz w:val="18"/>
                <w:szCs w:val="18"/>
              </w:rPr>
            </w:pPr>
            <w:r w:rsidRPr="00A47D9C">
              <w:t> </w:t>
            </w:r>
          </w:p>
        </w:tc>
      </w:tr>
      <w:tr w:rsidR="00A47D9C" w:rsidRPr="00A47D9C" w14:paraId="07D0359B" w14:textId="77777777" w:rsidTr="00CC5210">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3B1AA8A8" w14:textId="77777777" w:rsidR="00A47D9C" w:rsidRPr="00A47D9C" w:rsidRDefault="00A47D9C" w:rsidP="00A47D9C">
            <w:pPr>
              <w:textAlignment w:val="baseline"/>
              <w:rPr>
                <w:rFonts w:ascii="Segoe UI" w:hAnsi="Segoe UI" w:cs="Segoe UI"/>
                <w:sz w:val="18"/>
                <w:szCs w:val="18"/>
              </w:rPr>
            </w:pPr>
            <w:r w:rsidRPr="00A47D9C">
              <w:rPr>
                <w:b/>
                <w:bCs/>
              </w:rPr>
              <w:t>Garant předmětu</w:t>
            </w:r>
            <w:r w:rsidRPr="00A47D9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08C4FAA5" w14:textId="77777777" w:rsidR="00A47D9C" w:rsidRPr="00A47D9C" w:rsidRDefault="00A47D9C" w:rsidP="00A47D9C">
            <w:pPr>
              <w:jc w:val="both"/>
              <w:textAlignment w:val="baseline"/>
              <w:rPr>
                <w:rFonts w:ascii="Segoe UI" w:hAnsi="Segoe UI" w:cs="Segoe UI"/>
                <w:sz w:val="18"/>
                <w:szCs w:val="18"/>
              </w:rPr>
            </w:pPr>
            <w:r w:rsidRPr="00A47D9C">
              <w:t xml:space="preserve">Mgr. Eva </w:t>
            </w:r>
            <w:proofErr w:type="spellStart"/>
            <w:r w:rsidRPr="00A47D9C">
              <w:t>Gartnerová</w:t>
            </w:r>
            <w:proofErr w:type="spellEnd"/>
            <w:r w:rsidRPr="00A47D9C">
              <w:t>, Ph.D. </w:t>
            </w:r>
          </w:p>
        </w:tc>
      </w:tr>
      <w:tr w:rsidR="00A47D9C" w:rsidRPr="00A47D9C" w14:paraId="47EE0621" w14:textId="77777777" w:rsidTr="00CC5210">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59A52E7C" w14:textId="77777777" w:rsidR="00A47D9C" w:rsidRPr="00A47D9C" w:rsidRDefault="00A47D9C" w:rsidP="00A47D9C">
            <w:pPr>
              <w:textAlignment w:val="baseline"/>
              <w:rPr>
                <w:rFonts w:ascii="Segoe UI" w:hAnsi="Segoe UI" w:cs="Segoe UI"/>
                <w:sz w:val="18"/>
                <w:szCs w:val="18"/>
              </w:rPr>
            </w:pPr>
            <w:r w:rsidRPr="00A47D9C">
              <w:rPr>
                <w:b/>
                <w:bCs/>
              </w:rPr>
              <w:t>Zapojení garanta do výuky předmětu</w:t>
            </w:r>
            <w:r w:rsidRPr="00A47D9C">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30F52736" w14:textId="77777777" w:rsidR="00A47D9C" w:rsidRPr="00A47D9C" w:rsidRDefault="00A47D9C" w:rsidP="00A47D9C">
            <w:pPr>
              <w:jc w:val="both"/>
              <w:textAlignment w:val="baseline"/>
              <w:rPr>
                <w:rFonts w:ascii="Segoe UI" w:hAnsi="Segoe UI" w:cs="Segoe UI"/>
                <w:sz w:val="18"/>
                <w:szCs w:val="18"/>
              </w:rPr>
            </w:pPr>
            <w:r w:rsidRPr="00A47D9C">
              <w:t>100 % </w:t>
            </w:r>
          </w:p>
        </w:tc>
      </w:tr>
      <w:tr w:rsidR="00A47D9C" w:rsidRPr="00A47D9C" w14:paraId="5DA8D576"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16DECB8" w14:textId="77777777" w:rsidR="00A47D9C" w:rsidRPr="00A47D9C" w:rsidRDefault="00A47D9C" w:rsidP="00A47D9C">
            <w:pPr>
              <w:textAlignment w:val="baseline"/>
              <w:rPr>
                <w:rFonts w:ascii="Segoe UI" w:hAnsi="Segoe UI" w:cs="Segoe UI"/>
                <w:sz w:val="18"/>
                <w:szCs w:val="18"/>
              </w:rPr>
            </w:pPr>
            <w:r w:rsidRPr="00A47D9C">
              <w:rPr>
                <w:b/>
                <w:bCs/>
              </w:rPr>
              <w:t>Vyučující</w:t>
            </w:r>
            <w:r w:rsidRPr="00A47D9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11F0252" w14:textId="77777777" w:rsidR="00A47D9C" w:rsidRPr="00A47D9C" w:rsidRDefault="00A47D9C" w:rsidP="00A47D9C">
            <w:pPr>
              <w:jc w:val="both"/>
              <w:textAlignment w:val="baseline"/>
              <w:rPr>
                <w:rFonts w:ascii="Segoe UI" w:hAnsi="Segoe UI" w:cs="Segoe UI"/>
                <w:sz w:val="18"/>
                <w:szCs w:val="18"/>
              </w:rPr>
            </w:pPr>
            <w:r w:rsidRPr="00A47D9C">
              <w:t xml:space="preserve">Mgr. Eva </w:t>
            </w:r>
            <w:proofErr w:type="spellStart"/>
            <w:r w:rsidRPr="00A47D9C">
              <w:t>Gartnerová</w:t>
            </w:r>
            <w:proofErr w:type="spellEnd"/>
            <w:r w:rsidRPr="00A47D9C">
              <w:t>, Ph.D. </w:t>
            </w:r>
          </w:p>
        </w:tc>
      </w:tr>
      <w:tr w:rsidR="00A47D9C" w:rsidRPr="00A47D9C" w14:paraId="172E5734" w14:textId="77777777" w:rsidTr="00FD53B2">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111E942" w14:textId="77777777" w:rsidR="00A47D9C" w:rsidRPr="00A47D9C" w:rsidRDefault="00A47D9C" w:rsidP="00A47D9C">
            <w:pPr>
              <w:jc w:val="both"/>
              <w:textAlignment w:val="baseline"/>
              <w:rPr>
                <w:rFonts w:ascii="Segoe UI" w:hAnsi="Segoe UI" w:cs="Segoe UI"/>
                <w:sz w:val="18"/>
                <w:szCs w:val="18"/>
              </w:rPr>
            </w:pPr>
            <w:r w:rsidRPr="00A47D9C">
              <w:t> </w:t>
            </w:r>
          </w:p>
        </w:tc>
      </w:tr>
      <w:tr w:rsidR="00A47D9C" w:rsidRPr="00A47D9C" w14:paraId="4656E241" w14:textId="77777777" w:rsidTr="00CC5210">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7D431A4" w14:textId="77777777" w:rsidR="00A47D9C" w:rsidRPr="00A47D9C" w:rsidRDefault="00A47D9C" w:rsidP="00A47D9C">
            <w:pPr>
              <w:jc w:val="both"/>
              <w:textAlignment w:val="baseline"/>
              <w:rPr>
                <w:rFonts w:ascii="Segoe UI" w:hAnsi="Segoe UI" w:cs="Segoe UI"/>
                <w:sz w:val="18"/>
                <w:szCs w:val="18"/>
              </w:rPr>
            </w:pPr>
            <w:r w:rsidRPr="00A47D9C">
              <w:rPr>
                <w:b/>
                <w:bCs/>
              </w:rPr>
              <w:t>Stručná anotace předmětu</w:t>
            </w:r>
            <w:r w:rsidRPr="00A47D9C">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28152EB" w14:textId="77777777" w:rsidR="00A47D9C" w:rsidRPr="00A47D9C" w:rsidRDefault="00A47D9C" w:rsidP="00A47D9C">
            <w:pPr>
              <w:jc w:val="both"/>
              <w:textAlignment w:val="baseline"/>
              <w:rPr>
                <w:rFonts w:ascii="Segoe UI" w:hAnsi="Segoe UI" w:cs="Segoe UI"/>
                <w:sz w:val="18"/>
                <w:szCs w:val="18"/>
              </w:rPr>
            </w:pPr>
            <w:r w:rsidRPr="00A47D9C">
              <w:t> </w:t>
            </w:r>
          </w:p>
        </w:tc>
      </w:tr>
      <w:tr w:rsidR="00A47D9C" w:rsidRPr="00A47D9C" w14:paraId="0A62A531" w14:textId="77777777" w:rsidTr="00CC5210">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0E32AC23" w14:textId="37DA326C" w:rsidR="00A47D9C" w:rsidRDefault="00A47D9C" w:rsidP="004267BE">
            <w:pPr>
              <w:jc w:val="both"/>
              <w:textAlignment w:val="baseline"/>
              <w:rPr>
                <w:color w:val="000000"/>
              </w:rPr>
            </w:pPr>
            <w:r w:rsidRPr="00A47D9C">
              <w:rPr>
                <w:color w:val="000000"/>
              </w:rPr>
              <w:t xml:space="preserve">Cílem předmětu Praxe v oboru je získat zkušenosti, nové kontakty a přehled v rámci institucí, organizací a </w:t>
            </w:r>
            <w:r w:rsidR="003B4196" w:rsidRPr="00A47D9C">
              <w:rPr>
                <w:color w:val="000000"/>
              </w:rPr>
              <w:t xml:space="preserve">projektů </w:t>
            </w:r>
            <w:r w:rsidR="00FD53B2">
              <w:rPr>
                <w:color w:val="000000"/>
              </w:rPr>
              <w:br/>
            </w:r>
            <w:r w:rsidR="003B4196">
              <w:rPr>
                <w:color w:val="000000"/>
              </w:rPr>
              <w:t>v kreativních</w:t>
            </w:r>
            <w:r w:rsidRPr="00A47D9C">
              <w:rPr>
                <w:color w:val="000000"/>
              </w:rPr>
              <w:t xml:space="preserve"> a kulturních průmyslech. Studenti si zvolí ze smluvně dohodnutých partnerů ateliéru nebo </w:t>
            </w:r>
            <w:r w:rsidR="003B4196">
              <w:rPr>
                <w:color w:val="000000"/>
              </w:rPr>
              <w:t>po souhlasu garanta praxe</w:t>
            </w:r>
            <w:r w:rsidR="003B4196" w:rsidRPr="00A47D9C">
              <w:rPr>
                <w:color w:val="000000"/>
              </w:rPr>
              <w:t xml:space="preserve"> </w:t>
            </w:r>
            <w:r w:rsidRPr="00A47D9C">
              <w:rPr>
                <w:color w:val="000000"/>
              </w:rPr>
              <w:t xml:space="preserve">dle vlastních preferencí organizaci, ve které v období </w:t>
            </w:r>
            <w:r w:rsidR="009B0B6F">
              <w:rPr>
                <w:color w:val="000000"/>
              </w:rPr>
              <w:t>1</w:t>
            </w:r>
            <w:r w:rsidRPr="00A47D9C">
              <w:rPr>
                <w:color w:val="000000"/>
              </w:rPr>
              <w:t xml:space="preserve">2 </w:t>
            </w:r>
            <w:r w:rsidR="009B0B6F">
              <w:rPr>
                <w:color w:val="000000"/>
              </w:rPr>
              <w:t>týdnů</w:t>
            </w:r>
            <w:r w:rsidRPr="00A47D9C">
              <w:rPr>
                <w:color w:val="000000"/>
              </w:rPr>
              <w:t xml:space="preserve"> budou působit na rozličných pozicích.  </w:t>
            </w:r>
            <w:r w:rsidR="004267BE" w:rsidRPr="00A47D9C">
              <w:rPr>
                <w:color w:val="000000"/>
              </w:rPr>
              <w:t>Stáže jsou realizovány v kulturně a umělecky zaměřených organizacích v České republice i v zahraničí. Stáž je právně opatřená smlouvou. Výstupem stáže je písemný sebehodnotící report a evaluace organizace. V případě tvůrčího výstupu je přístup individuální. </w:t>
            </w:r>
          </w:p>
          <w:p w14:paraId="0039DBA1" w14:textId="77777777" w:rsidR="00E85FC1" w:rsidRPr="00A47D9C" w:rsidRDefault="00E85FC1" w:rsidP="00A47D9C">
            <w:pPr>
              <w:shd w:val="clear" w:color="auto" w:fill="FFFFFF"/>
              <w:jc w:val="both"/>
              <w:textAlignment w:val="baseline"/>
              <w:rPr>
                <w:rFonts w:ascii="Segoe UI" w:hAnsi="Segoe UI" w:cs="Segoe UI"/>
                <w:sz w:val="18"/>
                <w:szCs w:val="18"/>
              </w:rPr>
            </w:pPr>
          </w:p>
          <w:p w14:paraId="490269FF" w14:textId="77777777" w:rsidR="00A47D9C" w:rsidRPr="00A47D9C" w:rsidRDefault="00A47D9C" w:rsidP="00927341">
            <w:pPr>
              <w:numPr>
                <w:ilvl w:val="0"/>
                <w:numId w:val="48"/>
              </w:numPr>
              <w:shd w:val="clear" w:color="auto" w:fill="FFFFFF"/>
              <w:ind w:left="1080" w:hanging="623"/>
              <w:textAlignment w:val="baseline"/>
            </w:pPr>
            <w:r w:rsidRPr="00A47D9C">
              <w:rPr>
                <w:color w:val="000000"/>
              </w:rPr>
              <w:t>Rešerše organizace a pracovních pozic </w:t>
            </w:r>
          </w:p>
          <w:p w14:paraId="7CA926B6" w14:textId="77777777" w:rsidR="00A47D9C" w:rsidRPr="00A47D9C" w:rsidRDefault="00A47D9C" w:rsidP="00927341">
            <w:pPr>
              <w:numPr>
                <w:ilvl w:val="0"/>
                <w:numId w:val="49"/>
              </w:numPr>
              <w:shd w:val="clear" w:color="auto" w:fill="FFFFFF"/>
              <w:ind w:left="1080" w:hanging="623"/>
              <w:textAlignment w:val="baseline"/>
            </w:pPr>
            <w:r w:rsidRPr="00A47D9C">
              <w:rPr>
                <w:color w:val="000000"/>
              </w:rPr>
              <w:t xml:space="preserve">Orientace a </w:t>
            </w:r>
            <w:proofErr w:type="spellStart"/>
            <w:r w:rsidRPr="00A47D9C">
              <w:rPr>
                <w:color w:val="000000"/>
              </w:rPr>
              <w:t>boarding</w:t>
            </w:r>
            <w:proofErr w:type="spellEnd"/>
            <w:r w:rsidRPr="00A47D9C">
              <w:rPr>
                <w:color w:val="000000"/>
              </w:rPr>
              <w:t xml:space="preserve"> v rámci týmu </w:t>
            </w:r>
          </w:p>
          <w:p w14:paraId="003F1479" w14:textId="77777777" w:rsidR="00A47D9C" w:rsidRPr="00A47D9C" w:rsidRDefault="00A47D9C" w:rsidP="00927341">
            <w:pPr>
              <w:numPr>
                <w:ilvl w:val="0"/>
                <w:numId w:val="50"/>
              </w:numPr>
              <w:shd w:val="clear" w:color="auto" w:fill="FFFFFF"/>
              <w:ind w:left="1080" w:hanging="623"/>
              <w:textAlignment w:val="baseline"/>
            </w:pPr>
            <w:r w:rsidRPr="00A47D9C">
              <w:rPr>
                <w:color w:val="000000"/>
              </w:rPr>
              <w:t>Specifikace očekávání ze strany stážisty i organizace </w:t>
            </w:r>
          </w:p>
          <w:p w14:paraId="0F011F48" w14:textId="77777777" w:rsidR="00A47D9C" w:rsidRPr="00A47D9C" w:rsidRDefault="00A47D9C" w:rsidP="00927341">
            <w:pPr>
              <w:numPr>
                <w:ilvl w:val="0"/>
                <w:numId w:val="51"/>
              </w:numPr>
              <w:shd w:val="clear" w:color="auto" w:fill="FFFFFF"/>
              <w:ind w:left="1080" w:hanging="623"/>
              <w:textAlignment w:val="baseline"/>
            </w:pPr>
            <w:r w:rsidRPr="00A47D9C">
              <w:rPr>
                <w:color w:val="000000"/>
              </w:rPr>
              <w:t xml:space="preserve">Job </w:t>
            </w:r>
            <w:proofErr w:type="spellStart"/>
            <w:r w:rsidRPr="00A47D9C">
              <w:rPr>
                <w:color w:val="000000"/>
              </w:rPr>
              <w:t>shadowing</w:t>
            </w:r>
            <w:proofErr w:type="spellEnd"/>
            <w:r w:rsidRPr="00A47D9C">
              <w:rPr>
                <w:color w:val="000000"/>
              </w:rPr>
              <w:t> </w:t>
            </w:r>
          </w:p>
          <w:p w14:paraId="3919BEE9" w14:textId="77777777" w:rsidR="00A47D9C" w:rsidRPr="00A47D9C" w:rsidRDefault="00A47D9C" w:rsidP="00927341">
            <w:pPr>
              <w:numPr>
                <w:ilvl w:val="0"/>
                <w:numId w:val="52"/>
              </w:numPr>
              <w:shd w:val="clear" w:color="auto" w:fill="FFFFFF"/>
              <w:ind w:left="1080" w:hanging="623"/>
              <w:textAlignment w:val="baseline"/>
            </w:pPr>
            <w:r w:rsidRPr="00A47D9C">
              <w:rPr>
                <w:color w:val="000000"/>
              </w:rPr>
              <w:t>Asistence v rámci vybrané disciplíny </w:t>
            </w:r>
          </w:p>
          <w:p w14:paraId="2BBDC9DE" w14:textId="77777777" w:rsidR="00A47D9C" w:rsidRPr="00A47D9C" w:rsidRDefault="00A47D9C" w:rsidP="00927341">
            <w:pPr>
              <w:numPr>
                <w:ilvl w:val="0"/>
                <w:numId w:val="53"/>
              </w:numPr>
              <w:shd w:val="clear" w:color="auto" w:fill="FFFFFF"/>
              <w:ind w:left="1080" w:hanging="623"/>
              <w:textAlignment w:val="baseline"/>
            </w:pPr>
            <w:r w:rsidRPr="00A47D9C">
              <w:rPr>
                <w:color w:val="000000"/>
              </w:rPr>
              <w:t>Zpětná vazba </w:t>
            </w:r>
          </w:p>
          <w:p w14:paraId="2AF611CE" w14:textId="46AB60F1" w:rsidR="00A47D9C" w:rsidRPr="00E85FC1" w:rsidRDefault="00A47D9C" w:rsidP="00927341">
            <w:pPr>
              <w:numPr>
                <w:ilvl w:val="0"/>
                <w:numId w:val="54"/>
              </w:numPr>
              <w:shd w:val="clear" w:color="auto" w:fill="FFFFFF"/>
              <w:ind w:left="1080" w:hanging="623"/>
              <w:textAlignment w:val="baseline"/>
            </w:pPr>
            <w:r w:rsidRPr="00A47D9C">
              <w:rPr>
                <w:color w:val="000000"/>
              </w:rPr>
              <w:t>Evaluace </w:t>
            </w:r>
          </w:p>
          <w:p w14:paraId="37B2D2E5" w14:textId="77777777" w:rsidR="00E85FC1" w:rsidRPr="00A47D9C" w:rsidRDefault="00E85FC1" w:rsidP="00E85FC1">
            <w:pPr>
              <w:shd w:val="clear" w:color="auto" w:fill="FFFFFF"/>
              <w:ind w:left="1080"/>
              <w:textAlignment w:val="baseline"/>
            </w:pPr>
          </w:p>
          <w:p w14:paraId="7BE52140" w14:textId="77777777" w:rsidR="00A47D9C" w:rsidRDefault="004267BE" w:rsidP="00A47D9C">
            <w:pPr>
              <w:jc w:val="both"/>
              <w:textAlignment w:val="baseline"/>
              <w:rPr>
                <w:color w:val="000000"/>
                <w:shd w:val="clear" w:color="auto" w:fill="FFFFFF"/>
              </w:rPr>
            </w:pPr>
            <w:r w:rsidRPr="00092DEE">
              <w:rPr>
                <w:color w:val="000000"/>
                <w:shd w:val="clear" w:color="auto" w:fill="FFFFFF"/>
              </w:rPr>
              <w:t>Student vy</w:t>
            </w:r>
            <w:r w:rsidR="001A61E6">
              <w:rPr>
                <w:color w:val="000000"/>
                <w:shd w:val="clear" w:color="auto" w:fill="FFFFFF"/>
              </w:rPr>
              <w:t xml:space="preserve">užije </w:t>
            </w:r>
            <w:r w:rsidR="00240CCF">
              <w:rPr>
                <w:color w:val="000000"/>
                <w:shd w:val="clear" w:color="auto" w:fill="FFFFFF"/>
              </w:rPr>
              <w:t>svou</w:t>
            </w:r>
            <w:r w:rsidR="002F1926">
              <w:rPr>
                <w:color w:val="000000"/>
                <w:shd w:val="clear" w:color="auto" w:fill="FFFFFF"/>
              </w:rPr>
              <w:t xml:space="preserve"> schopnost aplikovat znalosti</w:t>
            </w:r>
            <w:r w:rsidR="00240CCF">
              <w:rPr>
                <w:color w:val="000000"/>
                <w:shd w:val="clear" w:color="auto" w:fill="FFFFFF"/>
              </w:rPr>
              <w:t>,</w:t>
            </w:r>
            <w:r w:rsidR="002F1926">
              <w:rPr>
                <w:color w:val="000000"/>
                <w:shd w:val="clear" w:color="auto" w:fill="FFFFFF"/>
              </w:rPr>
              <w:t xml:space="preserve"> zkušenosti</w:t>
            </w:r>
            <w:r w:rsidR="00240CCF">
              <w:rPr>
                <w:color w:val="000000"/>
                <w:shd w:val="clear" w:color="auto" w:fill="FFFFFF"/>
              </w:rPr>
              <w:t>, dovednosti a kreativní myšlení</w:t>
            </w:r>
            <w:r w:rsidR="002F1926">
              <w:rPr>
                <w:color w:val="000000"/>
                <w:shd w:val="clear" w:color="auto" w:fill="FFFFFF"/>
              </w:rPr>
              <w:t xml:space="preserve"> v profesionálním prostředí</w:t>
            </w:r>
            <w:r w:rsidRPr="00092DEE">
              <w:rPr>
                <w:color w:val="000000"/>
                <w:shd w:val="clear" w:color="auto" w:fill="FFFFFF"/>
              </w:rPr>
              <w:t>, posílí svoji schopnost pracovat a komunikovat ve skupině.</w:t>
            </w:r>
          </w:p>
          <w:p w14:paraId="0BA314D3" w14:textId="4FBF607B" w:rsidR="00FD53B2" w:rsidRPr="00A47D9C" w:rsidRDefault="00FD53B2" w:rsidP="00A47D9C">
            <w:pPr>
              <w:jc w:val="both"/>
              <w:textAlignment w:val="baseline"/>
              <w:rPr>
                <w:rFonts w:ascii="Segoe UI" w:hAnsi="Segoe UI" w:cs="Segoe UI"/>
                <w:sz w:val="18"/>
                <w:szCs w:val="18"/>
              </w:rPr>
            </w:pPr>
          </w:p>
        </w:tc>
      </w:tr>
      <w:tr w:rsidR="00A47D9C" w:rsidRPr="00A47D9C" w14:paraId="66213FCF" w14:textId="77777777" w:rsidTr="00712D06">
        <w:trPr>
          <w:trHeight w:val="14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056807AB" w14:textId="77777777" w:rsidR="00A47D9C" w:rsidRPr="00A47D9C" w:rsidRDefault="00A47D9C" w:rsidP="00A47D9C">
            <w:pPr>
              <w:jc w:val="both"/>
              <w:textAlignment w:val="baseline"/>
              <w:rPr>
                <w:rFonts w:ascii="Segoe UI" w:hAnsi="Segoe UI" w:cs="Segoe UI"/>
                <w:sz w:val="18"/>
                <w:szCs w:val="18"/>
              </w:rPr>
            </w:pPr>
            <w:r w:rsidRPr="00A47D9C">
              <w:rPr>
                <w:b/>
                <w:bCs/>
              </w:rPr>
              <w:t>Studijní literatura a studijní pomůcky</w:t>
            </w:r>
            <w:r w:rsidRPr="00A47D9C">
              <w:t> </w:t>
            </w:r>
          </w:p>
        </w:tc>
        <w:tc>
          <w:tcPr>
            <w:tcW w:w="6177" w:type="dxa"/>
            <w:gridSpan w:val="6"/>
            <w:tcBorders>
              <w:top w:val="nil"/>
              <w:left w:val="single" w:sz="6" w:space="0" w:color="auto"/>
              <w:bottom w:val="nil"/>
              <w:right w:val="single" w:sz="6" w:space="0" w:color="auto"/>
            </w:tcBorders>
            <w:shd w:val="clear" w:color="auto" w:fill="auto"/>
            <w:hideMark/>
          </w:tcPr>
          <w:p w14:paraId="6F81EB00" w14:textId="13ABDE90" w:rsidR="00A47D9C" w:rsidRPr="00A47D9C" w:rsidRDefault="00A47D9C" w:rsidP="00712D06">
            <w:pPr>
              <w:jc w:val="both"/>
              <w:textAlignment w:val="baseline"/>
              <w:rPr>
                <w:rFonts w:ascii="Segoe UI" w:hAnsi="Segoe UI" w:cs="Segoe UI"/>
                <w:sz w:val="18"/>
                <w:szCs w:val="18"/>
              </w:rPr>
            </w:pPr>
            <w:r w:rsidRPr="00A47D9C">
              <w:rPr>
                <w:color w:val="000000"/>
              </w:rPr>
              <w:t> </w:t>
            </w:r>
            <w:r w:rsidRPr="00A47D9C">
              <w:t> </w:t>
            </w:r>
          </w:p>
        </w:tc>
      </w:tr>
      <w:tr w:rsidR="00B3148A" w:rsidRPr="00A47D9C" w14:paraId="7DF1D841" w14:textId="77777777" w:rsidTr="00D950F1">
        <w:tc>
          <w:tcPr>
            <w:tcW w:w="9809" w:type="dxa"/>
            <w:gridSpan w:val="8"/>
            <w:tcBorders>
              <w:top w:val="single" w:sz="12" w:space="0" w:color="auto"/>
              <w:left w:val="single" w:sz="6" w:space="0" w:color="auto"/>
              <w:bottom w:val="single" w:sz="6" w:space="0" w:color="auto"/>
              <w:right w:val="single" w:sz="6" w:space="0" w:color="auto"/>
            </w:tcBorders>
            <w:shd w:val="clear" w:color="auto" w:fill="auto"/>
          </w:tcPr>
          <w:p w14:paraId="5E36F8C0" w14:textId="77777777" w:rsidR="00B3148A" w:rsidRPr="00A47D9C" w:rsidRDefault="00B3148A" w:rsidP="00A47D9C">
            <w:pPr>
              <w:jc w:val="center"/>
              <w:textAlignment w:val="baseline"/>
              <w:rPr>
                <w:rFonts w:ascii="Segoe UI" w:hAnsi="Segoe UI" w:cs="Segoe UI"/>
                <w:sz w:val="18"/>
                <w:szCs w:val="18"/>
              </w:rPr>
            </w:pPr>
          </w:p>
        </w:tc>
      </w:tr>
    </w:tbl>
    <w:p w14:paraId="14101980" w14:textId="103E53AB"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35"/>
        <w:gridCol w:w="883"/>
        <w:gridCol w:w="807"/>
        <w:gridCol w:w="2139"/>
        <w:gridCol w:w="538"/>
        <w:gridCol w:w="674"/>
      </w:tblGrid>
      <w:tr w:rsidR="004816F8" w:rsidRPr="004816F8" w14:paraId="377F6330"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F92A2E0"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0F9548AD" w14:textId="77777777" w:rsidTr="00311B6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2D0CED00"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63ECD431" w14:textId="77777777" w:rsidR="004816F8" w:rsidRPr="004816F8" w:rsidRDefault="004816F8" w:rsidP="004816F8">
            <w:pPr>
              <w:jc w:val="both"/>
              <w:textAlignment w:val="baseline"/>
              <w:rPr>
                <w:rFonts w:ascii="Segoe UI" w:hAnsi="Segoe UI" w:cs="Segoe UI"/>
                <w:sz w:val="18"/>
                <w:szCs w:val="18"/>
              </w:rPr>
            </w:pPr>
            <w:r w:rsidRPr="004816F8">
              <w:t>Seminář k bakalářské práci  </w:t>
            </w:r>
          </w:p>
        </w:tc>
      </w:tr>
      <w:tr w:rsidR="004816F8" w:rsidRPr="004816F8" w14:paraId="3B17D9F6"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D11C566"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DCECEDE" w14:textId="77777777" w:rsidR="004816F8" w:rsidRPr="004816F8" w:rsidRDefault="004816F8" w:rsidP="004816F8">
            <w:pPr>
              <w:jc w:val="both"/>
              <w:textAlignment w:val="baseline"/>
              <w:rPr>
                <w:rFonts w:ascii="Segoe UI" w:hAnsi="Segoe UI" w:cs="Segoe UI"/>
                <w:sz w:val="18"/>
                <w:szCs w:val="18"/>
              </w:rPr>
            </w:pPr>
            <w:r w:rsidRPr="004816F8">
              <w:t>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1E2FB61"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BD2A52F" w14:textId="77777777" w:rsidR="004816F8" w:rsidRPr="004816F8" w:rsidRDefault="004816F8" w:rsidP="004816F8">
            <w:pPr>
              <w:jc w:val="both"/>
              <w:textAlignment w:val="baseline"/>
              <w:rPr>
                <w:rFonts w:ascii="Segoe UI" w:hAnsi="Segoe UI" w:cs="Segoe UI"/>
                <w:sz w:val="18"/>
                <w:szCs w:val="18"/>
              </w:rPr>
            </w:pPr>
            <w:r w:rsidRPr="004816F8">
              <w:t>3/ZS </w:t>
            </w:r>
          </w:p>
        </w:tc>
      </w:tr>
      <w:tr w:rsidR="004816F8" w:rsidRPr="004816F8" w14:paraId="52366973"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D117CB3"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E999B2" w14:textId="77777777" w:rsidR="004816F8" w:rsidRPr="004816F8" w:rsidRDefault="004816F8" w:rsidP="004816F8">
            <w:pPr>
              <w:jc w:val="both"/>
              <w:textAlignment w:val="baseline"/>
              <w:rPr>
                <w:rFonts w:ascii="Segoe UI" w:hAnsi="Segoe UI" w:cs="Segoe UI"/>
                <w:sz w:val="18"/>
                <w:szCs w:val="18"/>
              </w:rPr>
            </w:pPr>
            <w:proofErr w:type="gramStart"/>
            <w:r w:rsidRPr="004816F8">
              <w:t>13s</w:t>
            </w:r>
            <w:proofErr w:type="gramEnd"/>
            <w:r w:rsidRPr="004816F8">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16BA241F"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7E0886A9" w14:textId="77777777" w:rsidR="004816F8" w:rsidRPr="004816F8" w:rsidRDefault="004816F8" w:rsidP="004816F8">
            <w:pPr>
              <w:jc w:val="both"/>
              <w:textAlignment w:val="baseline"/>
              <w:rPr>
                <w:rFonts w:ascii="Segoe UI" w:hAnsi="Segoe UI" w:cs="Segoe UI"/>
                <w:sz w:val="18"/>
                <w:szCs w:val="18"/>
              </w:rPr>
            </w:pPr>
            <w:r w:rsidRPr="004816F8">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822F396"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FE79470" w14:textId="77777777" w:rsidR="004816F8" w:rsidRPr="004816F8" w:rsidRDefault="004816F8" w:rsidP="004816F8">
            <w:pPr>
              <w:jc w:val="both"/>
              <w:textAlignment w:val="baseline"/>
              <w:rPr>
                <w:rFonts w:ascii="Segoe UI" w:hAnsi="Segoe UI" w:cs="Segoe UI"/>
                <w:sz w:val="18"/>
                <w:szCs w:val="18"/>
              </w:rPr>
            </w:pPr>
            <w:r w:rsidRPr="004816F8">
              <w:t>5 </w:t>
            </w:r>
          </w:p>
        </w:tc>
      </w:tr>
      <w:tr w:rsidR="004816F8" w:rsidRPr="004816F8" w14:paraId="473BEC25"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C7835AD"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7AAFD99A"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437CE0C2"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0DF2360"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B5D1534" w14:textId="77777777" w:rsidR="004816F8" w:rsidRPr="004816F8" w:rsidRDefault="004816F8" w:rsidP="004816F8">
            <w:pPr>
              <w:jc w:val="both"/>
              <w:textAlignment w:val="baseline"/>
              <w:rPr>
                <w:rFonts w:ascii="Segoe UI" w:hAnsi="Segoe UI" w:cs="Segoe UI"/>
                <w:sz w:val="18"/>
                <w:szCs w:val="18"/>
              </w:rPr>
            </w:pPr>
            <w:r w:rsidRPr="004816F8">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D036B57"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3739E7C2" w14:textId="77777777" w:rsidR="004816F8" w:rsidRPr="004816F8" w:rsidRDefault="004816F8" w:rsidP="004816F8">
            <w:pPr>
              <w:jc w:val="both"/>
              <w:textAlignment w:val="baseline"/>
              <w:rPr>
                <w:rFonts w:ascii="Segoe UI" w:hAnsi="Segoe UI" w:cs="Segoe UI"/>
                <w:sz w:val="18"/>
                <w:szCs w:val="18"/>
              </w:rPr>
            </w:pPr>
            <w:r w:rsidRPr="004816F8">
              <w:t>seminář </w:t>
            </w:r>
          </w:p>
        </w:tc>
      </w:tr>
      <w:tr w:rsidR="004816F8" w:rsidRPr="004816F8" w14:paraId="61ABAF78"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8C73FCE"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EE786B1" w14:textId="77777777" w:rsidR="004816F8" w:rsidRPr="004816F8" w:rsidRDefault="004816F8" w:rsidP="004816F8">
            <w:pPr>
              <w:jc w:val="both"/>
              <w:textAlignment w:val="baseline"/>
              <w:rPr>
                <w:rFonts w:ascii="Segoe UI" w:hAnsi="Segoe UI" w:cs="Segoe UI"/>
                <w:sz w:val="18"/>
                <w:szCs w:val="18"/>
              </w:rPr>
            </w:pPr>
            <w:r w:rsidRPr="004816F8">
              <w:t>K zápočtu je třeba vedoucím bakalářské práce odsouhlasené Zadání bakalářské práce v systému STAG. </w:t>
            </w:r>
          </w:p>
          <w:p w14:paraId="132731BC" w14:textId="77777777" w:rsidR="004816F8" w:rsidRPr="004816F8" w:rsidRDefault="004816F8" w:rsidP="004816F8">
            <w:pPr>
              <w:jc w:val="both"/>
              <w:textAlignment w:val="baseline"/>
              <w:rPr>
                <w:rFonts w:ascii="Segoe UI" w:hAnsi="Segoe UI" w:cs="Segoe UI"/>
                <w:sz w:val="18"/>
                <w:szCs w:val="18"/>
              </w:rPr>
            </w:pPr>
            <w:r w:rsidRPr="004816F8">
              <w:rPr>
                <w:color w:val="000000"/>
                <w:shd w:val="clear" w:color="auto" w:fill="FFFFFF"/>
              </w:rPr>
              <w:t>Student je povinen konzultovat bakalářskou práci se svým vedoucím a na konci zimního semestru mít zpracovánu metodiku práce a rozpracovanou bakalářskou práci min. z poloviny. </w:t>
            </w:r>
            <w:r w:rsidRPr="004816F8">
              <w:rPr>
                <w:color w:val="000000"/>
              </w:rPr>
              <w:t> </w:t>
            </w:r>
          </w:p>
        </w:tc>
      </w:tr>
      <w:tr w:rsidR="004816F8" w:rsidRPr="004816F8" w14:paraId="0BCE4667" w14:textId="77777777" w:rsidTr="00A56FEA">
        <w:trPr>
          <w:trHeight w:val="53"/>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27774F3"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3F21B8F1" w14:textId="77777777" w:rsidTr="00311B6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36F92C5"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A5E4FA1" w14:textId="77777777" w:rsidR="004816F8" w:rsidRPr="004816F8" w:rsidRDefault="004816F8" w:rsidP="004816F8">
            <w:pPr>
              <w:jc w:val="both"/>
              <w:textAlignment w:val="baseline"/>
              <w:rPr>
                <w:rFonts w:ascii="Segoe UI" w:hAnsi="Segoe UI" w:cs="Segoe UI"/>
                <w:sz w:val="18"/>
                <w:szCs w:val="18"/>
              </w:rPr>
            </w:pPr>
            <w:r w:rsidRPr="004816F8">
              <w:t>Ing. Martina Juříková, Ph.D. </w:t>
            </w:r>
          </w:p>
        </w:tc>
      </w:tr>
      <w:tr w:rsidR="004816F8" w:rsidRPr="004816F8" w14:paraId="2CAFCDAC" w14:textId="77777777" w:rsidTr="00311B6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0BC0CD25"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E8AC4E0" w14:textId="739C02B1" w:rsidR="004816F8" w:rsidRPr="004816F8" w:rsidRDefault="004816F8" w:rsidP="004816F8">
            <w:pPr>
              <w:jc w:val="both"/>
              <w:textAlignment w:val="baseline"/>
              <w:rPr>
                <w:rFonts w:ascii="Segoe UI" w:hAnsi="Segoe UI" w:cs="Segoe UI"/>
                <w:sz w:val="18"/>
                <w:szCs w:val="18"/>
              </w:rPr>
            </w:pPr>
            <w:r w:rsidRPr="004816F8">
              <w:t>100 % </w:t>
            </w:r>
          </w:p>
        </w:tc>
      </w:tr>
      <w:tr w:rsidR="004816F8" w:rsidRPr="004816F8" w14:paraId="236BF76F"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F72028B"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03D87E25" w14:textId="77777777" w:rsidR="004816F8" w:rsidRPr="004816F8" w:rsidRDefault="004816F8" w:rsidP="004816F8">
            <w:pPr>
              <w:jc w:val="both"/>
              <w:textAlignment w:val="baseline"/>
              <w:rPr>
                <w:rFonts w:ascii="Segoe UI" w:hAnsi="Segoe UI" w:cs="Segoe UI"/>
                <w:sz w:val="18"/>
                <w:szCs w:val="18"/>
              </w:rPr>
            </w:pPr>
            <w:r w:rsidRPr="004816F8">
              <w:t>Ing. Martina Juříková, Ph.D. </w:t>
            </w:r>
          </w:p>
        </w:tc>
      </w:tr>
      <w:tr w:rsidR="004816F8" w:rsidRPr="004816F8" w14:paraId="1E187412" w14:textId="77777777" w:rsidTr="00FD53B2">
        <w:trPr>
          <w:trHeight w:val="11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0001453"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18DCF39C" w14:textId="77777777" w:rsidTr="00311B6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B2987B2"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3477EEB"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7CF9B548" w14:textId="77777777" w:rsidTr="00311B61">
        <w:trPr>
          <w:trHeight w:val="24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6F7A736C" w14:textId="48CD1D32" w:rsidR="004816F8" w:rsidRPr="004816F8" w:rsidRDefault="004816F8" w:rsidP="004816F8">
            <w:pPr>
              <w:jc w:val="both"/>
              <w:textAlignment w:val="baseline"/>
              <w:rPr>
                <w:rFonts w:ascii="Segoe UI" w:hAnsi="Segoe UI" w:cs="Segoe UI"/>
                <w:sz w:val="18"/>
                <w:szCs w:val="18"/>
              </w:rPr>
            </w:pPr>
            <w:r w:rsidRPr="004816F8">
              <w:rPr>
                <w:color w:val="000000"/>
                <w:shd w:val="clear" w:color="auto" w:fill="FFFFFF"/>
              </w:rPr>
              <w:t xml:space="preserve">Bakalářské práce budou postaveny na teoretických vědomostech a praktických dovednostech v oblasti digitální kultury </w:t>
            </w:r>
            <w:r w:rsidR="00FD53B2">
              <w:rPr>
                <w:color w:val="000000"/>
                <w:shd w:val="clear" w:color="auto" w:fill="FFFFFF"/>
              </w:rPr>
              <w:br/>
            </w:r>
            <w:r w:rsidRPr="004816F8">
              <w:rPr>
                <w:color w:val="000000"/>
                <w:shd w:val="clear" w:color="auto" w:fill="FFFFFF"/>
              </w:rPr>
              <w:t>v kreativních odvětvích. </w:t>
            </w:r>
            <w:r w:rsidRPr="004816F8">
              <w:rPr>
                <w:color w:val="000000"/>
              </w:rPr>
              <w:t> </w:t>
            </w:r>
          </w:p>
          <w:p w14:paraId="47AAE893" w14:textId="77777777" w:rsidR="004816F8" w:rsidRPr="004816F8" w:rsidRDefault="004816F8" w:rsidP="004816F8">
            <w:pPr>
              <w:jc w:val="both"/>
              <w:textAlignment w:val="baseline"/>
              <w:rPr>
                <w:rFonts w:ascii="Segoe UI" w:hAnsi="Segoe UI" w:cs="Segoe UI"/>
                <w:sz w:val="18"/>
                <w:szCs w:val="18"/>
              </w:rPr>
            </w:pPr>
            <w:r w:rsidRPr="004816F8">
              <w:rPr>
                <w:color w:val="000000"/>
                <w:shd w:val="clear" w:color="auto" w:fill="FFFFFF"/>
              </w:rPr>
              <w:t>Cílem předmětu je směrovat studenta k samostatnému a plnohodnotnému vypracování bakalářské práce, respektive její teoretické části.</w:t>
            </w:r>
            <w:r w:rsidRPr="004816F8">
              <w:t xml:space="preserve"> </w:t>
            </w:r>
            <w:r w:rsidRPr="004816F8">
              <w:rPr>
                <w:color w:val="000000"/>
                <w:shd w:val="clear" w:color="auto" w:fill="FFFFFF"/>
              </w:rPr>
              <w:t>Náplní semináře je proto osvojení metodických zásad a jejich aplikace při psaní bakalářské práce včetně požadavků na odbornou náročnost výstupů. Součástí je také instruktáž o Směrnici rektora UTB o jednotné formální úpravě kvalifikačních prací a správném způsobu odkazování na informační zdroje. Cílem je vytvořit zásady pro zpracování bakalářské práce na základě konzultací s jejím vedoucím.</w:t>
            </w:r>
            <w:r w:rsidRPr="004816F8">
              <w:rPr>
                <w:color w:val="000000"/>
              </w:rPr>
              <w:t> </w:t>
            </w:r>
          </w:p>
          <w:p w14:paraId="02A93070" w14:textId="77777777" w:rsidR="004816F8" w:rsidRPr="004816F8" w:rsidRDefault="004816F8" w:rsidP="004816F8">
            <w:pPr>
              <w:jc w:val="both"/>
              <w:textAlignment w:val="baseline"/>
              <w:rPr>
                <w:rFonts w:ascii="Segoe UI" w:hAnsi="Segoe UI" w:cs="Segoe UI"/>
                <w:sz w:val="18"/>
                <w:szCs w:val="18"/>
              </w:rPr>
            </w:pPr>
            <w:r w:rsidRPr="004816F8">
              <w:rPr>
                <w:color w:val="000000"/>
              </w:rPr>
              <w:t> </w:t>
            </w:r>
          </w:p>
          <w:p w14:paraId="2FB3F4C8" w14:textId="77777777" w:rsidR="004816F8" w:rsidRPr="004816F8" w:rsidRDefault="004816F8" w:rsidP="00927341">
            <w:pPr>
              <w:ind w:firstLine="457"/>
              <w:jc w:val="both"/>
              <w:textAlignment w:val="baseline"/>
              <w:rPr>
                <w:rFonts w:ascii="Segoe UI" w:hAnsi="Segoe UI" w:cs="Segoe UI"/>
                <w:sz w:val="18"/>
                <w:szCs w:val="18"/>
              </w:rPr>
            </w:pPr>
            <w:r w:rsidRPr="004816F8">
              <w:t>1. Struktura bakalářské práce </w:t>
            </w:r>
          </w:p>
          <w:p w14:paraId="25C26A10" w14:textId="77777777" w:rsidR="004816F8" w:rsidRPr="004816F8" w:rsidRDefault="004816F8" w:rsidP="00927341">
            <w:pPr>
              <w:ind w:firstLine="457"/>
              <w:jc w:val="both"/>
              <w:textAlignment w:val="baseline"/>
              <w:rPr>
                <w:rFonts w:ascii="Segoe UI" w:hAnsi="Segoe UI" w:cs="Segoe UI"/>
                <w:sz w:val="18"/>
                <w:szCs w:val="18"/>
              </w:rPr>
            </w:pPr>
            <w:r w:rsidRPr="004816F8">
              <w:t>2. Výběr vhodného tématu a metodiky práce </w:t>
            </w:r>
          </w:p>
          <w:p w14:paraId="2E6BA448" w14:textId="77777777" w:rsidR="004816F8" w:rsidRPr="004816F8" w:rsidRDefault="004816F8" w:rsidP="00927341">
            <w:pPr>
              <w:ind w:firstLine="457"/>
              <w:jc w:val="both"/>
              <w:textAlignment w:val="baseline"/>
              <w:rPr>
                <w:rFonts w:ascii="Segoe UI" w:hAnsi="Segoe UI" w:cs="Segoe UI"/>
                <w:sz w:val="18"/>
                <w:szCs w:val="18"/>
              </w:rPr>
            </w:pPr>
            <w:r w:rsidRPr="004816F8">
              <w:t>3. Obsah jednotlivých částí </w:t>
            </w:r>
          </w:p>
          <w:p w14:paraId="728A2808" w14:textId="77777777" w:rsidR="004816F8" w:rsidRPr="004816F8" w:rsidRDefault="004816F8" w:rsidP="00927341">
            <w:pPr>
              <w:ind w:firstLine="457"/>
              <w:jc w:val="both"/>
              <w:textAlignment w:val="baseline"/>
              <w:rPr>
                <w:rFonts w:ascii="Segoe UI" w:hAnsi="Segoe UI" w:cs="Segoe UI"/>
                <w:sz w:val="18"/>
                <w:szCs w:val="18"/>
              </w:rPr>
            </w:pPr>
            <w:r w:rsidRPr="004816F8">
              <w:t>4. Formální a grafická úprava </w:t>
            </w:r>
          </w:p>
          <w:p w14:paraId="392EBEDB" w14:textId="77777777" w:rsidR="004816F8" w:rsidRPr="004816F8" w:rsidRDefault="004816F8" w:rsidP="00927341">
            <w:pPr>
              <w:ind w:firstLine="457"/>
              <w:jc w:val="both"/>
              <w:textAlignment w:val="baseline"/>
              <w:rPr>
                <w:rFonts w:ascii="Segoe UI" w:hAnsi="Segoe UI" w:cs="Segoe UI"/>
                <w:sz w:val="18"/>
                <w:szCs w:val="18"/>
              </w:rPr>
            </w:pPr>
            <w:r w:rsidRPr="004816F8">
              <w:t>5. Práce se zdroji a doporučená citační norma </w:t>
            </w:r>
          </w:p>
          <w:p w14:paraId="515CAC74" w14:textId="77777777" w:rsidR="004816F8" w:rsidRPr="004816F8" w:rsidRDefault="004816F8" w:rsidP="004816F8">
            <w:pPr>
              <w:jc w:val="both"/>
              <w:textAlignment w:val="baseline"/>
              <w:rPr>
                <w:rFonts w:ascii="Segoe UI" w:hAnsi="Segoe UI" w:cs="Segoe UI"/>
                <w:sz w:val="18"/>
                <w:szCs w:val="18"/>
              </w:rPr>
            </w:pPr>
            <w:r w:rsidRPr="004816F8">
              <w:t> </w:t>
            </w:r>
          </w:p>
          <w:p w14:paraId="5CF82CC4" w14:textId="7645BD87" w:rsidR="00FD53B2" w:rsidRPr="00AB6B76" w:rsidRDefault="008A6612" w:rsidP="008A6612">
            <w:pPr>
              <w:jc w:val="both"/>
              <w:textAlignment w:val="baseline"/>
              <w:rPr>
                <w:rFonts w:eastAsiaTheme="majorEastAsia"/>
                <w:color w:val="000000"/>
                <w:shd w:val="clear" w:color="auto" w:fill="FFFFFF"/>
              </w:rPr>
            </w:pPr>
            <w:r w:rsidRPr="004816F8">
              <w:t xml:space="preserve">Studenti si osvojí zásady psaní bakalářské práce (vymezení tématu, volby výzkumného přístupu, strukturování výzkumu </w:t>
            </w:r>
            <w:r w:rsidR="00FD53B2">
              <w:br/>
            </w:r>
            <w:r w:rsidRPr="004816F8">
              <w:t>a textu práce, citační normy a formální úprava).  </w:t>
            </w:r>
            <w:r>
              <w:rPr>
                <w:rStyle w:val="normaltextrun"/>
                <w:color w:val="000000"/>
                <w:shd w:val="clear" w:color="auto" w:fill="FFFFFF"/>
              </w:rPr>
              <w:t>Předmět bude rozdělen do dvou teoretických seminářů a zbytek hodin bude uskutečňován formou individuálních konzultací.</w:t>
            </w:r>
            <w:r>
              <w:rPr>
                <w:rStyle w:val="eop"/>
                <w:rFonts w:eastAsiaTheme="majorEastAsia"/>
                <w:color w:val="000000"/>
                <w:shd w:val="clear" w:color="auto" w:fill="FFFFFF"/>
              </w:rPr>
              <w:t> </w:t>
            </w:r>
          </w:p>
          <w:p w14:paraId="1186D72E" w14:textId="0A04D2E7" w:rsidR="004816F8" w:rsidRPr="004816F8" w:rsidRDefault="004816F8" w:rsidP="004816F8">
            <w:pPr>
              <w:jc w:val="both"/>
              <w:textAlignment w:val="baseline"/>
              <w:rPr>
                <w:rFonts w:ascii="Segoe UI" w:hAnsi="Segoe UI" w:cs="Segoe UI"/>
                <w:sz w:val="18"/>
                <w:szCs w:val="18"/>
              </w:rPr>
            </w:pPr>
          </w:p>
        </w:tc>
      </w:tr>
      <w:tr w:rsidR="004816F8" w:rsidRPr="004816F8" w14:paraId="27F9C0F5" w14:textId="77777777" w:rsidTr="00311B6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12AC867E"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6" w:type="dxa"/>
            <w:gridSpan w:val="6"/>
            <w:tcBorders>
              <w:top w:val="nil"/>
              <w:left w:val="single" w:sz="6" w:space="0" w:color="auto"/>
              <w:bottom w:val="nil"/>
              <w:right w:val="single" w:sz="6" w:space="0" w:color="auto"/>
            </w:tcBorders>
            <w:shd w:val="clear" w:color="auto" w:fill="auto"/>
            <w:hideMark/>
          </w:tcPr>
          <w:p w14:paraId="7FB042A5"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0D70776B"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36C4B26" w14:textId="77777777" w:rsidR="004816F8" w:rsidRPr="004816F8" w:rsidRDefault="004816F8" w:rsidP="00A56FEA">
            <w:pPr>
              <w:textAlignment w:val="baseline"/>
              <w:rPr>
                <w:rFonts w:ascii="Segoe UI" w:hAnsi="Segoe UI" w:cs="Segoe UI"/>
                <w:sz w:val="18"/>
                <w:szCs w:val="18"/>
              </w:rPr>
            </w:pPr>
            <w:r w:rsidRPr="004816F8">
              <w:rPr>
                <w:b/>
                <w:bCs/>
              </w:rPr>
              <w:t>Povinná</w:t>
            </w:r>
            <w:r w:rsidRPr="004816F8">
              <w:t>: </w:t>
            </w:r>
          </w:p>
          <w:p w14:paraId="70F13043" w14:textId="1804B6AB" w:rsidR="00DA538F" w:rsidRPr="00B76A44" w:rsidRDefault="004816F8" w:rsidP="00DA538F">
            <w:pPr>
              <w:rPr>
                <w:ins w:id="487" w:author="Hana Ponížilová" w:date="2023-03-16T08:14:00Z"/>
              </w:rPr>
            </w:pPr>
            <w:r w:rsidRPr="004816F8">
              <w:t xml:space="preserve">ECO, Umberto. </w:t>
            </w:r>
            <w:r w:rsidRPr="004816F8">
              <w:rPr>
                <w:i/>
                <w:iCs/>
              </w:rPr>
              <w:t>Jak napsat diplomovou práci.</w:t>
            </w:r>
            <w:r w:rsidRPr="004816F8">
              <w:t xml:space="preserve"> Olomouc: </w:t>
            </w:r>
            <w:proofErr w:type="spellStart"/>
            <w:r w:rsidRPr="004816F8">
              <w:t>V</w:t>
            </w:r>
            <w:r w:rsidR="00663580">
              <w:t>otobia</w:t>
            </w:r>
            <w:proofErr w:type="spellEnd"/>
            <w:r w:rsidR="00663580">
              <w:t>, 1997.</w:t>
            </w:r>
            <w:r w:rsidRPr="004816F8">
              <w:t xml:space="preserve"> ISBN 8071981737. </w:t>
            </w:r>
            <w:ins w:id="488" w:author="Hana Ponížilová" w:date="2023-03-16T08:13:00Z">
              <w:r w:rsidR="008E49E3">
                <w:br/>
              </w:r>
              <w:r w:rsidR="008E49E3" w:rsidRPr="008E49E3">
                <w:rPr>
                  <w:color w:val="212063"/>
                  <w:sz w:val="19"/>
                  <w:szCs w:val="19"/>
                </w:rPr>
                <w:t xml:space="preserve">HANNULA, Mika, </w:t>
              </w:r>
              <w:proofErr w:type="spellStart"/>
              <w:r w:rsidR="008E49E3" w:rsidRPr="008E49E3">
                <w:rPr>
                  <w:color w:val="212063"/>
                  <w:sz w:val="19"/>
                  <w:szCs w:val="19"/>
                </w:rPr>
                <w:t>Juha</w:t>
              </w:r>
              <w:proofErr w:type="spellEnd"/>
              <w:r w:rsidR="008E49E3" w:rsidRPr="008E49E3">
                <w:rPr>
                  <w:color w:val="212063"/>
                  <w:sz w:val="19"/>
                  <w:szCs w:val="19"/>
                </w:rPr>
                <w:t xml:space="preserve"> SUORANTA a </w:t>
              </w:r>
              <w:proofErr w:type="spellStart"/>
              <w:r w:rsidR="008E49E3" w:rsidRPr="008E49E3">
                <w:rPr>
                  <w:color w:val="212063"/>
                  <w:sz w:val="19"/>
                  <w:szCs w:val="19"/>
                </w:rPr>
                <w:t>Tere</w:t>
              </w:r>
              <w:proofErr w:type="spellEnd"/>
              <w:r w:rsidR="008E49E3" w:rsidRPr="008E49E3">
                <w:rPr>
                  <w:color w:val="212063"/>
                  <w:sz w:val="19"/>
                  <w:szCs w:val="19"/>
                </w:rPr>
                <w:t xml:space="preserve"> VADÉN. </w:t>
              </w:r>
              <w:proofErr w:type="spellStart"/>
              <w:r w:rsidR="008E49E3" w:rsidRPr="008E49E3">
                <w:rPr>
                  <w:i/>
                  <w:iCs/>
                  <w:color w:val="212063"/>
                  <w:sz w:val="19"/>
                  <w:szCs w:val="19"/>
                </w:rPr>
                <w:t>Artistic</w:t>
              </w:r>
              <w:proofErr w:type="spellEnd"/>
              <w:r w:rsidR="008E49E3" w:rsidRPr="008E49E3">
                <w:rPr>
                  <w:i/>
                  <w:iCs/>
                  <w:color w:val="212063"/>
                  <w:sz w:val="19"/>
                  <w:szCs w:val="19"/>
                </w:rPr>
                <w:t xml:space="preserve"> </w:t>
              </w:r>
              <w:proofErr w:type="spellStart"/>
              <w:r w:rsidR="008E49E3" w:rsidRPr="008E49E3">
                <w:rPr>
                  <w:i/>
                  <w:iCs/>
                  <w:color w:val="212063"/>
                  <w:sz w:val="19"/>
                  <w:szCs w:val="19"/>
                </w:rPr>
                <w:t>research</w:t>
              </w:r>
              <w:proofErr w:type="spellEnd"/>
              <w:r w:rsidR="008E49E3" w:rsidRPr="008E49E3">
                <w:rPr>
                  <w:i/>
                  <w:iCs/>
                  <w:color w:val="212063"/>
                  <w:sz w:val="19"/>
                  <w:szCs w:val="19"/>
                </w:rPr>
                <w:t xml:space="preserve"> </w:t>
              </w:r>
              <w:proofErr w:type="spellStart"/>
              <w:r w:rsidR="008E49E3" w:rsidRPr="008E49E3">
                <w:rPr>
                  <w:i/>
                  <w:iCs/>
                  <w:color w:val="212063"/>
                  <w:sz w:val="19"/>
                  <w:szCs w:val="19"/>
                </w:rPr>
                <w:t>methodology</w:t>
              </w:r>
              <w:proofErr w:type="spellEnd"/>
              <w:r w:rsidR="008E49E3" w:rsidRPr="008E49E3">
                <w:rPr>
                  <w:i/>
                  <w:iCs/>
                  <w:color w:val="212063"/>
                  <w:sz w:val="19"/>
                  <w:szCs w:val="19"/>
                </w:rPr>
                <w:t xml:space="preserve">: </w:t>
              </w:r>
              <w:proofErr w:type="spellStart"/>
              <w:r w:rsidR="008E49E3" w:rsidRPr="008E49E3">
                <w:rPr>
                  <w:i/>
                  <w:iCs/>
                  <w:color w:val="212063"/>
                  <w:sz w:val="19"/>
                  <w:szCs w:val="19"/>
                </w:rPr>
                <w:t>narrative</w:t>
              </w:r>
              <w:proofErr w:type="spellEnd"/>
              <w:r w:rsidR="008E49E3" w:rsidRPr="008E49E3">
                <w:rPr>
                  <w:i/>
                  <w:iCs/>
                  <w:color w:val="212063"/>
                  <w:sz w:val="19"/>
                  <w:szCs w:val="19"/>
                </w:rPr>
                <w:t xml:space="preserve">, </w:t>
              </w:r>
              <w:proofErr w:type="spellStart"/>
              <w:r w:rsidR="008E49E3" w:rsidRPr="008E49E3">
                <w:rPr>
                  <w:i/>
                  <w:iCs/>
                  <w:color w:val="212063"/>
                  <w:sz w:val="19"/>
                  <w:szCs w:val="19"/>
                </w:rPr>
                <w:t>power</w:t>
              </w:r>
              <w:proofErr w:type="spellEnd"/>
              <w:r w:rsidR="008E49E3" w:rsidRPr="008E49E3">
                <w:rPr>
                  <w:i/>
                  <w:iCs/>
                  <w:color w:val="212063"/>
                  <w:sz w:val="19"/>
                  <w:szCs w:val="19"/>
                </w:rPr>
                <w:t xml:space="preserve"> and </w:t>
              </w:r>
              <w:proofErr w:type="spellStart"/>
              <w:r w:rsidR="008E49E3" w:rsidRPr="008E49E3">
                <w:rPr>
                  <w:i/>
                  <w:iCs/>
                  <w:color w:val="212063"/>
                  <w:sz w:val="19"/>
                  <w:szCs w:val="19"/>
                </w:rPr>
                <w:t>the</w:t>
              </w:r>
              <w:proofErr w:type="spellEnd"/>
              <w:r w:rsidR="008E49E3" w:rsidRPr="008E49E3">
                <w:rPr>
                  <w:i/>
                  <w:iCs/>
                  <w:color w:val="212063"/>
                  <w:sz w:val="19"/>
                  <w:szCs w:val="19"/>
                </w:rPr>
                <w:t xml:space="preserve"> public</w:t>
              </w:r>
              <w:r w:rsidR="008E49E3" w:rsidRPr="008E49E3">
                <w:rPr>
                  <w:color w:val="212063"/>
                  <w:sz w:val="19"/>
                  <w:szCs w:val="19"/>
                </w:rPr>
                <w:t xml:space="preserve">. New York: Peter Lang, 2014, </w:t>
              </w:r>
              <w:proofErr w:type="spellStart"/>
              <w:r w:rsidR="008E49E3" w:rsidRPr="008E49E3">
                <w:rPr>
                  <w:color w:val="212063"/>
                  <w:sz w:val="19"/>
                  <w:szCs w:val="19"/>
                </w:rPr>
                <w:t>xiii</w:t>
              </w:r>
              <w:proofErr w:type="spellEnd"/>
              <w:r w:rsidR="008E49E3" w:rsidRPr="008E49E3">
                <w:rPr>
                  <w:color w:val="212063"/>
                  <w:sz w:val="19"/>
                  <w:szCs w:val="19"/>
                </w:rPr>
                <w:t xml:space="preserve">, 173 s. </w:t>
              </w:r>
              <w:proofErr w:type="spellStart"/>
              <w:r w:rsidR="008E49E3" w:rsidRPr="008E49E3">
                <w:rPr>
                  <w:color w:val="212063"/>
                  <w:sz w:val="19"/>
                  <w:szCs w:val="19"/>
                </w:rPr>
                <w:t>Critical</w:t>
              </w:r>
              <w:proofErr w:type="spellEnd"/>
              <w:r w:rsidR="008E49E3" w:rsidRPr="008E49E3">
                <w:rPr>
                  <w:color w:val="212063"/>
                  <w:sz w:val="19"/>
                  <w:szCs w:val="19"/>
                </w:rPr>
                <w:t xml:space="preserve"> </w:t>
              </w:r>
              <w:proofErr w:type="spellStart"/>
              <w:r w:rsidR="008E49E3" w:rsidRPr="008E49E3">
                <w:rPr>
                  <w:color w:val="212063"/>
                  <w:sz w:val="19"/>
                  <w:szCs w:val="19"/>
                </w:rPr>
                <w:t>qualitative</w:t>
              </w:r>
              <w:proofErr w:type="spellEnd"/>
              <w:r w:rsidR="008E49E3" w:rsidRPr="008E49E3">
                <w:rPr>
                  <w:color w:val="212063"/>
                  <w:sz w:val="19"/>
                  <w:szCs w:val="19"/>
                </w:rPr>
                <w:t xml:space="preserve"> </w:t>
              </w:r>
              <w:proofErr w:type="spellStart"/>
              <w:r w:rsidR="008E49E3" w:rsidRPr="008E49E3">
                <w:rPr>
                  <w:color w:val="212063"/>
                  <w:sz w:val="19"/>
                  <w:szCs w:val="19"/>
                </w:rPr>
                <w:t>research</w:t>
              </w:r>
              <w:proofErr w:type="spellEnd"/>
              <w:r w:rsidR="008E49E3" w:rsidRPr="008E49E3">
                <w:rPr>
                  <w:color w:val="212063"/>
                  <w:sz w:val="19"/>
                  <w:szCs w:val="19"/>
                </w:rPr>
                <w:t>. ISBN 978-1-4331-2666-6.</w:t>
              </w:r>
              <w:r w:rsidR="008E49E3" w:rsidRPr="008E49E3">
                <w:t>  </w:t>
              </w:r>
            </w:ins>
            <w:ins w:id="489" w:author="Hana Ponížilová" w:date="2023-03-16T08:14:00Z">
              <w:r w:rsidR="00DA538F">
                <w:br/>
              </w:r>
            </w:ins>
            <w:ins w:id="490" w:author="Hana Ponížilová" w:date="2023-03-16T08:13:00Z">
              <w:r w:rsidR="008E49E3" w:rsidRPr="008E49E3">
                <w:t xml:space="preserve">PECH, Karel a Jindřiška BOUŘILOVÁ. ČSN ISO 690 (010197) </w:t>
              </w:r>
              <w:r w:rsidR="008E49E3" w:rsidRPr="008E49E3">
                <w:rPr>
                  <w:i/>
                  <w:iCs/>
                </w:rPr>
                <w:t>Dokumentace. Bibliografické citace: obsah, forma, struktura.</w:t>
              </w:r>
              <w:r w:rsidR="008E49E3" w:rsidRPr="008E49E3">
                <w:t xml:space="preserve"> Praha: Český normalizační institut, 1996, 31 s. </w:t>
              </w:r>
            </w:ins>
          </w:p>
          <w:p w14:paraId="1D64166B" w14:textId="77777777" w:rsidR="00A56FEA" w:rsidRDefault="008E49E3" w:rsidP="00A56FEA">
            <w:pPr>
              <w:textAlignment w:val="baseline"/>
              <w:rPr>
                <w:color w:val="212063"/>
                <w:sz w:val="19"/>
                <w:szCs w:val="19"/>
              </w:rPr>
            </w:pPr>
            <w:ins w:id="491" w:author="Hana Ponížilová" w:date="2023-03-16T08:13:00Z">
              <w:r w:rsidRPr="008E49E3">
                <w:rPr>
                  <w:color w:val="212063"/>
                  <w:sz w:val="19"/>
                  <w:szCs w:val="19"/>
                </w:rPr>
                <w:t xml:space="preserve">TAHAL, Radek. </w:t>
              </w:r>
              <w:r w:rsidRPr="008E49E3">
                <w:rPr>
                  <w:i/>
                  <w:iCs/>
                  <w:color w:val="212063"/>
                  <w:sz w:val="19"/>
                  <w:szCs w:val="19"/>
                </w:rPr>
                <w:t>Marketingový výzkum: Postupy, metody, trendy, 2. vydání</w:t>
              </w:r>
              <w:r w:rsidRPr="008E49E3">
                <w:rPr>
                  <w:color w:val="212063"/>
                  <w:sz w:val="19"/>
                  <w:szCs w:val="19"/>
                </w:rPr>
                <w:t xml:space="preserve">. Grada, 2022, 1 online zdroj (296 stran). </w:t>
              </w:r>
            </w:ins>
          </w:p>
          <w:p w14:paraId="5FB51A1F" w14:textId="5240DCD1" w:rsidR="008E49E3" w:rsidRPr="00A56FEA" w:rsidRDefault="008E49E3" w:rsidP="00A56FEA">
            <w:pPr>
              <w:textAlignment w:val="baseline"/>
              <w:rPr>
                <w:ins w:id="492" w:author="Hana Ponížilová" w:date="2023-03-16T08:13:00Z"/>
              </w:rPr>
            </w:pPr>
            <w:ins w:id="493" w:author="Hana Ponížilová" w:date="2023-03-16T08:13:00Z">
              <w:r w:rsidRPr="008E49E3">
                <w:rPr>
                  <w:color w:val="212063"/>
                  <w:sz w:val="19"/>
                  <w:szCs w:val="19"/>
                </w:rPr>
                <w:t>ISBN 978-80-271-3535-6.</w:t>
              </w:r>
            </w:ins>
          </w:p>
          <w:p w14:paraId="3DD3C069" w14:textId="77777777" w:rsidR="004816F8" w:rsidRPr="004816F8" w:rsidRDefault="004816F8" w:rsidP="00A56FEA">
            <w:pPr>
              <w:textAlignment w:val="baseline"/>
              <w:rPr>
                <w:rFonts w:ascii="Segoe UI" w:hAnsi="Segoe UI" w:cs="Segoe UI"/>
                <w:sz w:val="18"/>
                <w:szCs w:val="18"/>
              </w:rPr>
            </w:pPr>
            <w:r w:rsidRPr="004816F8">
              <w:rPr>
                <w:b/>
                <w:bCs/>
              </w:rPr>
              <w:t>Doporučená</w:t>
            </w:r>
            <w:r w:rsidRPr="004816F8">
              <w:t>: </w:t>
            </w:r>
          </w:p>
          <w:p w14:paraId="7F8946FF" w14:textId="47983657" w:rsidR="004816F8" w:rsidRPr="004816F8" w:rsidRDefault="004816F8" w:rsidP="00A56FEA">
            <w:pPr>
              <w:textAlignment w:val="baseline"/>
              <w:rPr>
                <w:rFonts w:ascii="Segoe UI" w:hAnsi="Segoe UI" w:cs="Segoe UI"/>
                <w:sz w:val="18"/>
                <w:szCs w:val="18"/>
              </w:rPr>
            </w:pPr>
            <w:r w:rsidRPr="004816F8">
              <w:t xml:space="preserve">FILKA, Jaroslav. </w:t>
            </w:r>
            <w:r w:rsidRPr="004816F8">
              <w:rPr>
                <w:i/>
                <w:iCs/>
              </w:rPr>
              <w:t xml:space="preserve">Metodika tvorby diplomové práce: praktická pomůcka pro studenty vysokých škol. </w:t>
            </w:r>
            <w:r w:rsidR="00663580">
              <w:t>Brno: Knihař, 2002</w:t>
            </w:r>
            <w:r w:rsidRPr="004816F8">
              <w:t>. ISBN 8086292053. </w:t>
            </w:r>
          </w:p>
          <w:p w14:paraId="50759015" w14:textId="6A78D7DA" w:rsidR="004816F8" w:rsidRPr="004816F8" w:rsidRDefault="004816F8" w:rsidP="00A56FEA">
            <w:pPr>
              <w:textAlignment w:val="baseline"/>
              <w:rPr>
                <w:rFonts w:ascii="Segoe UI" w:hAnsi="Segoe UI" w:cs="Segoe UI"/>
                <w:sz w:val="18"/>
                <w:szCs w:val="18"/>
              </w:rPr>
            </w:pPr>
            <w:r w:rsidRPr="004816F8">
              <w:t xml:space="preserve">KATUŠČÁK, Dušan, Barbora DROBÍKOVÁ a Richard PAPÍK. </w:t>
            </w:r>
            <w:r w:rsidRPr="004816F8">
              <w:rPr>
                <w:i/>
                <w:iCs/>
              </w:rPr>
              <w:t>Jak psát závěrečné a kvalifikační práce: jak psát bakalářské práce, diplomové práce, dizertační práce, specializační práce, habilitační práce, seminární a ročníkové práce, práce studentské vědecké a odborné činnosti, jak vytvořit bibliografické citace a odkazy a citovat tradiční a elektronické dokumenty.</w:t>
            </w:r>
            <w:r w:rsidRPr="004816F8">
              <w:t xml:space="preserve"> Nitra: Enigma, 2008</w:t>
            </w:r>
            <w:r w:rsidR="00B641FC">
              <w:t xml:space="preserve">. </w:t>
            </w:r>
            <w:r w:rsidRPr="004816F8">
              <w:t>ISBN 978-80-89132-70-6. </w:t>
            </w:r>
          </w:p>
          <w:p w14:paraId="747877A4" w14:textId="2FCFCBD4" w:rsidR="00C03062" w:rsidRPr="00A56FEA" w:rsidRDefault="004816F8" w:rsidP="00A56FEA">
            <w:pPr>
              <w:textAlignment w:val="baseline"/>
              <w:rPr>
                <w:ins w:id="494" w:author="Hana Ponížilová" w:date="2023-03-16T08:14:00Z"/>
              </w:rPr>
            </w:pPr>
            <w:r w:rsidRPr="004816F8">
              <w:t xml:space="preserve">KUBÁTOVÁ, Helena a Dušan ŠIMEK. </w:t>
            </w:r>
            <w:r w:rsidRPr="004816F8">
              <w:rPr>
                <w:i/>
                <w:iCs/>
              </w:rPr>
              <w:t xml:space="preserve">Od abstraktu do závěrečné práce: jak napsat diplomovou práci ve společenskovědních a humanitních </w:t>
            </w:r>
            <w:r w:rsidR="00F20F30" w:rsidRPr="004816F8">
              <w:rPr>
                <w:i/>
                <w:iCs/>
              </w:rPr>
              <w:t>oborech:</w:t>
            </w:r>
            <w:r w:rsidRPr="004816F8">
              <w:rPr>
                <w:i/>
                <w:iCs/>
              </w:rPr>
              <w:t xml:space="preserve"> praktická příručka.</w:t>
            </w:r>
            <w:r w:rsidRPr="004816F8">
              <w:t xml:space="preserve"> 4., </w:t>
            </w:r>
            <w:proofErr w:type="spellStart"/>
            <w:r w:rsidRPr="004816F8">
              <w:t>přeprac</w:t>
            </w:r>
            <w:proofErr w:type="spellEnd"/>
            <w:r w:rsidRPr="004816F8">
              <w:t>. vyd. Olomouc: Univerzita Palackého v Olomouci, 2007. ISBN 9788024415895. </w:t>
            </w:r>
            <w:ins w:id="495" w:author="Hana Ponížilová" w:date="2023-03-16T08:15:00Z">
              <w:r w:rsidR="00C03062">
                <w:br/>
              </w:r>
            </w:ins>
            <w:ins w:id="496" w:author="Hana Ponížilová" w:date="2023-03-16T08:14:00Z">
              <w:r w:rsidR="00C03062" w:rsidRPr="00C03062">
                <w:rPr>
                  <w:color w:val="212063"/>
                  <w:sz w:val="19"/>
                  <w:szCs w:val="19"/>
                </w:rPr>
                <w:t xml:space="preserve">OCHRANA, František. </w:t>
              </w:r>
              <w:r w:rsidR="00C03062" w:rsidRPr="00C03062">
                <w:rPr>
                  <w:i/>
                  <w:iCs/>
                  <w:color w:val="212063"/>
                  <w:sz w:val="19"/>
                  <w:szCs w:val="19"/>
                </w:rPr>
                <w:t>Metodologie, metody a metodika vědeckého výzkumu</w:t>
              </w:r>
              <w:r w:rsidR="00C03062" w:rsidRPr="00C03062">
                <w:rPr>
                  <w:color w:val="212063"/>
                  <w:sz w:val="19"/>
                  <w:szCs w:val="19"/>
                </w:rPr>
                <w:t>. Karolinum, 2019, 1 online zdroj (148 stran). ISBN 978-80-246-4200-0.  </w:t>
              </w:r>
            </w:ins>
          </w:p>
          <w:p w14:paraId="3A23E0B6" w14:textId="55946557" w:rsidR="00C03062" w:rsidRPr="004816F8" w:rsidRDefault="00C03062" w:rsidP="00A56FEA">
            <w:pPr>
              <w:textAlignment w:val="baseline"/>
              <w:rPr>
                <w:rFonts w:ascii="Segoe UI" w:hAnsi="Segoe UI" w:cs="Segoe UI"/>
                <w:sz w:val="18"/>
                <w:szCs w:val="18"/>
              </w:rPr>
            </w:pPr>
          </w:p>
        </w:tc>
      </w:tr>
    </w:tbl>
    <w:p w14:paraId="2491782E" w14:textId="4AB482F3" w:rsidR="009D4CE5" w:rsidRDefault="009D4CE5"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4A62ED" w:rsidRPr="004A62ED" w14:paraId="54BA5B70" w14:textId="77777777" w:rsidTr="00AF6F56">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8CB925B" w14:textId="77777777" w:rsidR="004A62ED" w:rsidRPr="004A62ED" w:rsidRDefault="004A62ED" w:rsidP="004A62ED">
            <w:pPr>
              <w:jc w:val="both"/>
              <w:textAlignment w:val="baseline"/>
              <w:rPr>
                <w:rFonts w:ascii="Segoe UI" w:hAnsi="Segoe UI" w:cs="Segoe UI"/>
                <w:sz w:val="18"/>
                <w:szCs w:val="18"/>
              </w:rPr>
            </w:pPr>
            <w:r w:rsidRPr="004A62ED">
              <w:rPr>
                <w:b/>
                <w:bCs/>
                <w:sz w:val="28"/>
                <w:szCs w:val="28"/>
              </w:rPr>
              <w:lastRenderedPageBreak/>
              <w:t>B-III – Charakteristika studijního předmětu</w:t>
            </w:r>
            <w:r w:rsidRPr="004A62ED">
              <w:rPr>
                <w:sz w:val="28"/>
                <w:szCs w:val="28"/>
              </w:rPr>
              <w:t> </w:t>
            </w:r>
          </w:p>
        </w:tc>
      </w:tr>
      <w:tr w:rsidR="004A62ED" w:rsidRPr="004A62ED" w14:paraId="35E1D87D" w14:textId="77777777" w:rsidTr="00AF6F56">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0C52C23D" w14:textId="77777777" w:rsidR="004A62ED" w:rsidRPr="004A62ED" w:rsidRDefault="004A62ED" w:rsidP="004A62ED">
            <w:pPr>
              <w:textAlignment w:val="baseline"/>
              <w:rPr>
                <w:rFonts w:ascii="Segoe UI" w:hAnsi="Segoe UI" w:cs="Segoe UI"/>
                <w:sz w:val="18"/>
                <w:szCs w:val="18"/>
              </w:rPr>
            </w:pPr>
            <w:r w:rsidRPr="004A62ED">
              <w:rPr>
                <w:b/>
                <w:bCs/>
              </w:rPr>
              <w:t>Název studijního předmětu</w:t>
            </w:r>
            <w:r w:rsidRPr="004A62ED">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5DF25CE0" w14:textId="77777777" w:rsidR="004A62ED" w:rsidRPr="004A62ED" w:rsidRDefault="004A62ED" w:rsidP="004A62ED">
            <w:pPr>
              <w:jc w:val="both"/>
              <w:textAlignment w:val="baseline"/>
              <w:rPr>
                <w:rFonts w:ascii="Segoe UI" w:hAnsi="Segoe UI" w:cs="Segoe UI"/>
                <w:sz w:val="18"/>
                <w:szCs w:val="18"/>
              </w:rPr>
            </w:pPr>
            <w:r w:rsidRPr="004A62ED">
              <w:t>Spotřeba a udržitelnost 1 </w:t>
            </w:r>
          </w:p>
        </w:tc>
      </w:tr>
      <w:tr w:rsidR="004A62ED" w:rsidRPr="004A62ED" w14:paraId="26A90856"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43B0874" w14:textId="77777777" w:rsidR="004A62ED" w:rsidRPr="004A62ED" w:rsidRDefault="004A62ED" w:rsidP="004A62ED">
            <w:pPr>
              <w:textAlignment w:val="baseline"/>
              <w:rPr>
                <w:rFonts w:ascii="Segoe UI" w:hAnsi="Segoe UI" w:cs="Segoe UI"/>
                <w:sz w:val="18"/>
                <w:szCs w:val="18"/>
              </w:rPr>
            </w:pPr>
            <w:r w:rsidRPr="004A62ED">
              <w:rPr>
                <w:b/>
                <w:bCs/>
              </w:rPr>
              <w:t>Typ předmětu</w:t>
            </w:r>
            <w:r w:rsidRPr="004A62ED">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7C02A33" w14:textId="77777777" w:rsidR="004A62ED" w:rsidRPr="004A62ED" w:rsidRDefault="004A62ED" w:rsidP="004A62ED">
            <w:pPr>
              <w:jc w:val="both"/>
              <w:textAlignment w:val="baseline"/>
              <w:rPr>
                <w:rFonts w:ascii="Segoe UI" w:hAnsi="Segoe UI" w:cs="Segoe UI"/>
                <w:sz w:val="18"/>
                <w:szCs w:val="18"/>
              </w:rPr>
            </w:pPr>
            <w:r w:rsidRPr="004A62ED">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21FBB20" w14:textId="77777777" w:rsidR="004A62ED" w:rsidRPr="004A62ED" w:rsidRDefault="004A62ED" w:rsidP="004A62ED">
            <w:pPr>
              <w:jc w:val="both"/>
              <w:textAlignment w:val="baseline"/>
              <w:rPr>
                <w:rFonts w:ascii="Segoe UI" w:hAnsi="Segoe UI" w:cs="Segoe UI"/>
                <w:sz w:val="18"/>
                <w:szCs w:val="18"/>
              </w:rPr>
            </w:pPr>
            <w:r w:rsidRPr="004A62ED">
              <w:rPr>
                <w:b/>
                <w:bCs/>
              </w:rPr>
              <w:t>doporučený ročník / semestr</w:t>
            </w:r>
            <w:r w:rsidRPr="004A62ED">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165A70E0" w14:textId="77777777" w:rsidR="004A62ED" w:rsidRPr="004A62ED" w:rsidRDefault="004A62ED" w:rsidP="004A62ED">
            <w:pPr>
              <w:jc w:val="both"/>
              <w:textAlignment w:val="baseline"/>
              <w:rPr>
                <w:rFonts w:ascii="Segoe UI" w:hAnsi="Segoe UI" w:cs="Segoe UI"/>
                <w:sz w:val="18"/>
                <w:szCs w:val="18"/>
              </w:rPr>
            </w:pPr>
            <w:r w:rsidRPr="004A62ED">
              <w:t>2/ZS </w:t>
            </w:r>
          </w:p>
        </w:tc>
      </w:tr>
      <w:tr w:rsidR="004A62ED" w:rsidRPr="004A62ED" w14:paraId="562998B6"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3DB1963F" w14:textId="77777777" w:rsidR="004A62ED" w:rsidRPr="004A62ED" w:rsidRDefault="004A62ED" w:rsidP="004A62ED">
            <w:pPr>
              <w:textAlignment w:val="baseline"/>
              <w:rPr>
                <w:rFonts w:ascii="Segoe UI" w:hAnsi="Segoe UI" w:cs="Segoe UI"/>
                <w:sz w:val="18"/>
                <w:szCs w:val="18"/>
              </w:rPr>
            </w:pPr>
            <w:r w:rsidRPr="004A62ED">
              <w:rPr>
                <w:b/>
                <w:bCs/>
              </w:rPr>
              <w:t>Rozsah studijního předmětu</w:t>
            </w:r>
            <w:r w:rsidRPr="004A62ED">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60DDC1E8" w14:textId="77777777" w:rsidR="004A62ED" w:rsidRPr="004A62ED" w:rsidRDefault="004A62ED" w:rsidP="004A62ED">
            <w:pPr>
              <w:jc w:val="both"/>
              <w:textAlignment w:val="baseline"/>
              <w:rPr>
                <w:rFonts w:ascii="Segoe UI" w:hAnsi="Segoe UI" w:cs="Segoe UI"/>
                <w:sz w:val="18"/>
                <w:szCs w:val="18"/>
              </w:rPr>
            </w:pPr>
            <w:proofErr w:type="gramStart"/>
            <w:r w:rsidRPr="004A62ED">
              <w:t>13s</w:t>
            </w:r>
            <w:proofErr w:type="gramEnd"/>
            <w:r w:rsidRPr="004A62ED">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3664C503" w14:textId="77777777" w:rsidR="004A62ED" w:rsidRPr="004A62ED" w:rsidRDefault="004A62ED" w:rsidP="004A62ED">
            <w:pPr>
              <w:jc w:val="both"/>
              <w:textAlignment w:val="baseline"/>
              <w:rPr>
                <w:rFonts w:ascii="Segoe UI" w:hAnsi="Segoe UI" w:cs="Segoe UI"/>
                <w:sz w:val="18"/>
                <w:szCs w:val="18"/>
              </w:rPr>
            </w:pPr>
            <w:r w:rsidRPr="004A62ED">
              <w:rPr>
                <w:b/>
                <w:bCs/>
              </w:rPr>
              <w:t>hod. </w:t>
            </w:r>
            <w:r w:rsidRPr="004A62ED">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2E6D4DD" w14:textId="77777777" w:rsidR="004A62ED" w:rsidRPr="004A62ED" w:rsidRDefault="004A62ED" w:rsidP="004A62ED">
            <w:pPr>
              <w:jc w:val="both"/>
              <w:textAlignment w:val="baseline"/>
              <w:rPr>
                <w:rFonts w:ascii="Segoe UI" w:hAnsi="Segoe UI" w:cs="Segoe UI"/>
                <w:sz w:val="18"/>
                <w:szCs w:val="18"/>
              </w:rPr>
            </w:pPr>
            <w:r w:rsidRPr="004A62ED">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C80F4C7" w14:textId="77777777" w:rsidR="004A62ED" w:rsidRPr="004A62ED" w:rsidRDefault="004A62ED" w:rsidP="004A62ED">
            <w:pPr>
              <w:jc w:val="both"/>
              <w:textAlignment w:val="baseline"/>
              <w:rPr>
                <w:rFonts w:ascii="Segoe UI" w:hAnsi="Segoe UI" w:cs="Segoe UI"/>
                <w:sz w:val="18"/>
                <w:szCs w:val="18"/>
              </w:rPr>
            </w:pPr>
            <w:r w:rsidRPr="004A62ED">
              <w:rPr>
                <w:b/>
                <w:bCs/>
              </w:rPr>
              <w:t>kreditů</w:t>
            </w:r>
            <w:r w:rsidRPr="004A62ED">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7A3B75F8" w14:textId="77777777" w:rsidR="004A62ED" w:rsidRPr="004A62ED" w:rsidRDefault="004A62ED" w:rsidP="004A62ED">
            <w:pPr>
              <w:jc w:val="both"/>
              <w:textAlignment w:val="baseline"/>
              <w:rPr>
                <w:rFonts w:ascii="Segoe UI" w:hAnsi="Segoe UI" w:cs="Segoe UI"/>
                <w:sz w:val="18"/>
                <w:szCs w:val="18"/>
              </w:rPr>
            </w:pPr>
            <w:r w:rsidRPr="004A62ED">
              <w:t>2 </w:t>
            </w:r>
          </w:p>
        </w:tc>
      </w:tr>
      <w:tr w:rsidR="004A62ED" w:rsidRPr="004A62ED" w14:paraId="0ECDABB1"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14D4746F" w14:textId="77777777" w:rsidR="004A62ED" w:rsidRPr="004A62ED" w:rsidRDefault="004A62ED" w:rsidP="004A62ED">
            <w:pPr>
              <w:textAlignment w:val="baseline"/>
              <w:rPr>
                <w:rFonts w:ascii="Segoe UI" w:hAnsi="Segoe UI" w:cs="Segoe UI"/>
                <w:sz w:val="18"/>
                <w:szCs w:val="18"/>
              </w:rPr>
            </w:pPr>
            <w:r w:rsidRPr="004A62ED">
              <w:rPr>
                <w:b/>
                <w:bCs/>
              </w:rPr>
              <w:t xml:space="preserve">Prerekvizity, </w:t>
            </w:r>
            <w:proofErr w:type="spellStart"/>
            <w:r w:rsidRPr="004A62ED">
              <w:rPr>
                <w:b/>
                <w:bCs/>
              </w:rPr>
              <w:t>korekvizity</w:t>
            </w:r>
            <w:proofErr w:type="spellEnd"/>
            <w:r w:rsidRPr="004A62ED">
              <w:rPr>
                <w:b/>
                <w:bCs/>
              </w:rPr>
              <w:t>, ekvivalence</w:t>
            </w:r>
            <w:r w:rsidRPr="004A62ED">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35837288" w14:textId="77777777" w:rsidR="004A62ED" w:rsidRPr="004A62ED" w:rsidRDefault="004A62ED" w:rsidP="004A62ED">
            <w:pPr>
              <w:jc w:val="both"/>
              <w:textAlignment w:val="baseline"/>
              <w:rPr>
                <w:rFonts w:ascii="Segoe UI" w:hAnsi="Segoe UI" w:cs="Segoe UI"/>
                <w:sz w:val="18"/>
                <w:szCs w:val="18"/>
              </w:rPr>
            </w:pPr>
            <w:r w:rsidRPr="004A62ED">
              <w:t>povinně volitelný </w:t>
            </w:r>
          </w:p>
        </w:tc>
      </w:tr>
      <w:tr w:rsidR="004A62ED" w:rsidRPr="004A62ED" w14:paraId="3CB72695"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3406871" w14:textId="77777777" w:rsidR="004A62ED" w:rsidRPr="004A62ED" w:rsidRDefault="004A62ED" w:rsidP="004A62ED">
            <w:pPr>
              <w:textAlignment w:val="baseline"/>
              <w:rPr>
                <w:rFonts w:ascii="Segoe UI" w:hAnsi="Segoe UI" w:cs="Segoe UI"/>
                <w:sz w:val="18"/>
                <w:szCs w:val="18"/>
              </w:rPr>
            </w:pPr>
            <w:r w:rsidRPr="004A62ED">
              <w:rPr>
                <w:b/>
                <w:bCs/>
              </w:rPr>
              <w:t>Způsob ověření studijních výsledků</w:t>
            </w:r>
            <w:r w:rsidRPr="004A62ED">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8F360EF" w14:textId="77777777" w:rsidR="004A62ED" w:rsidRPr="004A62ED" w:rsidRDefault="004A62ED" w:rsidP="004A62ED">
            <w:pPr>
              <w:jc w:val="both"/>
              <w:textAlignment w:val="baseline"/>
              <w:rPr>
                <w:rFonts w:ascii="Segoe UI" w:hAnsi="Segoe UI" w:cs="Segoe UI"/>
                <w:sz w:val="18"/>
                <w:szCs w:val="18"/>
              </w:rPr>
            </w:pPr>
            <w:r w:rsidRPr="004A62ED">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0BDA9F46" w14:textId="77777777" w:rsidR="004A62ED" w:rsidRPr="004A62ED" w:rsidRDefault="004A62ED" w:rsidP="004A62ED">
            <w:pPr>
              <w:jc w:val="both"/>
              <w:textAlignment w:val="baseline"/>
              <w:rPr>
                <w:rFonts w:ascii="Segoe UI" w:hAnsi="Segoe UI" w:cs="Segoe UI"/>
                <w:sz w:val="18"/>
                <w:szCs w:val="18"/>
              </w:rPr>
            </w:pPr>
            <w:r w:rsidRPr="004A62ED">
              <w:rPr>
                <w:b/>
                <w:bCs/>
              </w:rPr>
              <w:t>Forma výuky</w:t>
            </w:r>
            <w:r w:rsidRPr="004A62ED">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1D00DE" w14:textId="77777777" w:rsidR="004A62ED" w:rsidRPr="004A62ED" w:rsidRDefault="004A62ED" w:rsidP="004A62ED">
            <w:pPr>
              <w:jc w:val="both"/>
              <w:textAlignment w:val="baseline"/>
              <w:rPr>
                <w:rFonts w:ascii="Segoe UI" w:hAnsi="Segoe UI" w:cs="Segoe UI"/>
                <w:sz w:val="18"/>
                <w:szCs w:val="18"/>
              </w:rPr>
            </w:pPr>
            <w:r w:rsidRPr="004A62ED">
              <w:t>seminář </w:t>
            </w:r>
          </w:p>
        </w:tc>
      </w:tr>
      <w:tr w:rsidR="004A62ED" w:rsidRPr="004A62ED" w14:paraId="76CB51F0"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94FE51D" w14:textId="77777777" w:rsidR="004A62ED" w:rsidRPr="004A62ED" w:rsidRDefault="004A62ED" w:rsidP="004A62ED">
            <w:pPr>
              <w:textAlignment w:val="baseline"/>
              <w:rPr>
                <w:rFonts w:ascii="Segoe UI" w:hAnsi="Segoe UI" w:cs="Segoe UI"/>
                <w:sz w:val="18"/>
                <w:szCs w:val="18"/>
              </w:rPr>
            </w:pPr>
            <w:r w:rsidRPr="004A62ED">
              <w:rPr>
                <w:b/>
                <w:bCs/>
              </w:rPr>
              <w:t>Forma způsobu ověření studijních výsledků a další požadavky na studenta</w:t>
            </w:r>
            <w:r w:rsidRPr="004A62ED">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69157235" w14:textId="77777777" w:rsidR="004A62ED" w:rsidRPr="004A62ED" w:rsidRDefault="004A62ED" w:rsidP="004A62ED">
            <w:pPr>
              <w:jc w:val="both"/>
              <w:textAlignment w:val="baseline"/>
              <w:rPr>
                <w:rFonts w:ascii="Segoe UI" w:hAnsi="Segoe UI" w:cs="Segoe UI"/>
                <w:sz w:val="18"/>
                <w:szCs w:val="18"/>
              </w:rPr>
            </w:pPr>
            <w:r w:rsidRPr="004A62ED">
              <w:t>80% aktivní účast na seminářích, samostudium zadaných textů, závěrečná prezentace  </w:t>
            </w:r>
          </w:p>
        </w:tc>
      </w:tr>
      <w:tr w:rsidR="004A62ED" w:rsidRPr="004A62ED" w14:paraId="0E6134B4" w14:textId="77777777" w:rsidTr="00FD53B2">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1135999" w14:textId="77777777" w:rsidR="004A62ED" w:rsidRPr="004A62ED" w:rsidRDefault="004A62ED" w:rsidP="004A62ED">
            <w:pPr>
              <w:textAlignment w:val="baseline"/>
              <w:rPr>
                <w:rFonts w:ascii="Segoe UI" w:hAnsi="Segoe UI" w:cs="Segoe UI"/>
                <w:sz w:val="18"/>
                <w:szCs w:val="18"/>
              </w:rPr>
            </w:pPr>
            <w:r w:rsidRPr="004A62ED">
              <w:t> </w:t>
            </w:r>
          </w:p>
        </w:tc>
      </w:tr>
      <w:tr w:rsidR="004A62ED" w:rsidRPr="004A62ED" w14:paraId="1427154D" w14:textId="77777777" w:rsidTr="00AF6F56">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422F8314" w14:textId="77777777" w:rsidR="004A62ED" w:rsidRPr="004A62ED" w:rsidRDefault="004A62ED" w:rsidP="004A62ED">
            <w:pPr>
              <w:textAlignment w:val="baseline"/>
              <w:rPr>
                <w:rFonts w:ascii="Segoe UI" w:hAnsi="Segoe UI" w:cs="Segoe UI"/>
                <w:sz w:val="18"/>
                <w:szCs w:val="18"/>
              </w:rPr>
            </w:pPr>
            <w:r w:rsidRPr="004A62ED">
              <w:rPr>
                <w:b/>
                <w:bCs/>
              </w:rPr>
              <w:t>Garant předmětu</w:t>
            </w:r>
            <w:r w:rsidRPr="004A62ED">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33C47E1E" w14:textId="1C93617D" w:rsidR="004A62ED" w:rsidRPr="004A62ED" w:rsidRDefault="004A62ED" w:rsidP="004A62ED">
            <w:pPr>
              <w:jc w:val="both"/>
              <w:textAlignment w:val="baseline"/>
              <w:rPr>
                <w:rFonts w:ascii="Segoe UI" w:hAnsi="Segoe UI" w:cs="Segoe UI"/>
                <w:sz w:val="18"/>
                <w:szCs w:val="18"/>
              </w:rPr>
            </w:pPr>
            <w:r w:rsidRPr="004A62ED">
              <w:t xml:space="preserve">Mgr. Markéta Dvořáčková </w:t>
            </w:r>
          </w:p>
        </w:tc>
      </w:tr>
      <w:tr w:rsidR="004A62ED" w:rsidRPr="004A62ED" w14:paraId="5D2C03BE" w14:textId="77777777" w:rsidTr="00AF6F56">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3A68DAA1" w14:textId="77777777" w:rsidR="004A62ED" w:rsidRPr="004A62ED" w:rsidRDefault="004A62ED" w:rsidP="004A62ED">
            <w:pPr>
              <w:textAlignment w:val="baseline"/>
              <w:rPr>
                <w:rFonts w:ascii="Segoe UI" w:hAnsi="Segoe UI" w:cs="Segoe UI"/>
                <w:sz w:val="18"/>
                <w:szCs w:val="18"/>
              </w:rPr>
            </w:pPr>
            <w:r w:rsidRPr="004A62ED">
              <w:rPr>
                <w:b/>
                <w:bCs/>
              </w:rPr>
              <w:t>Zapojení garanta do výuky předmětu</w:t>
            </w:r>
            <w:r w:rsidRPr="004A62ED">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63981A0B" w14:textId="4725A7B3" w:rsidR="004A62ED" w:rsidRPr="004A62ED" w:rsidRDefault="006F73C8" w:rsidP="004A62ED">
            <w:pPr>
              <w:jc w:val="both"/>
              <w:textAlignment w:val="baseline"/>
              <w:rPr>
                <w:rFonts w:ascii="Segoe UI" w:hAnsi="Segoe UI" w:cs="Segoe UI"/>
                <w:sz w:val="18"/>
                <w:szCs w:val="18"/>
              </w:rPr>
            </w:pPr>
            <w:r w:rsidRPr="004A62ED">
              <w:t>100 % </w:t>
            </w:r>
          </w:p>
        </w:tc>
      </w:tr>
      <w:tr w:rsidR="004A62ED" w:rsidRPr="004A62ED" w14:paraId="6C99053D"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C987180" w14:textId="77777777" w:rsidR="004A62ED" w:rsidRPr="004A62ED" w:rsidRDefault="004A62ED" w:rsidP="004A62ED">
            <w:pPr>
              <w:textAlignment w:val="baseline"/>
              <w:rPr>
                <w:rFonts w:ascii="Segoe UI" w:hAnsi="Segoe UI" w:cs="Segoe UI"/>
                <w:sz w:val="18"/>
                <w:szCs w:val="18"/>
              </w:rPr>
            </w:pPr>
            <w:r w:rsidRPr="004A62ED">
              <w:rPr>
                <w:b/>
                <w:bCs/>
              </w:rPr>
              <w:t>Vyučující</w:t>
            </w:r>
            <w:r w:rsidRPr="004A62ED">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7F4747C3" w14:textId="5D0FBBD8" w:rsidR="004A62ED" w:rsidRPr="004A62ED" w:rsidRDefault="004A62ED" w:rsidP="004A62ED">
            <w:pPr>
              <w:jc w:val="both"/>
              <w:textAlignment w:val="baseline"/>
              <w:rPr>
                <w:rFonts w:ascii="Segoe UI" w:hAnsi="Segoe UI" w:cs="Segoe UI"/>
                <w:sz w:val="18"/>
                <w:szCs w:val="18"/>
              </w:rPr>
            </w:pPr>
            <w:r w:rsidRPr="004A62ED">
              <w:t xml:space="preserve">Mgr. Markéta Dvořáčková </w:t>
            </w:r>
          </w:p>
        </w:tc>
      </w:tr>
      <w:tr w:rsidR="004A62ED" w:rsidRPr="004A62ED" w14:paraId="319356B5" w14:textId="77777777" w:rsidTr="00FD53B2">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56AE9AC" w14:textId="77777777" w:rsidR="004A62ED" w:rsidRPr="004A62ED" w:rsidRDefault="004A62ED" w:rsidP="004A62ED">
            <w:pPr>
              <w:jc w:val="both"/>
              <w:textAlignment w:val="baseline"/>
              <w:rPr>
                <w:rFonts w:ascii="Segoe UI" w:hAnsi="Segoe UI" w:cs="Segoe UI"/>
                <w:sz w:val="18"/>
                <w:szCs w:val="18"/>
              </w:rPr>
            </w:pPr>
            <w:r w:rsidRPr="004A62ED">
              <w:t> </w:t>
            </w:r>
          </w:p>
        </w:tc>
      </w:tr>
      <w:tr w:rsidR="004A62ED" w:rsidRPr="004A62ED" w14:paraId="60C81D56" w14:textId="77777777" w:rsidTr="00AF6F56">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C7234D1" w14:textId="77777777" w:rsidR="004A62ED" w:rsidRPr="004A62ED" w:rsidRDefault="004A62ED" w:rsidP="004A62ED">
            <w:pPr>
              <w:jc w:val="both"/>
              <w:textAlignment w:val="baseline"/>
              <w:rPr>
                <w:rFonts w:ascii="Segoe UI" w:hAnsi="Segoe UI" w:cs="Segoe UI"/>
                <w:sz w:val="18"/>
                <w:szCs w:val="18"/>
              </w:rPr>
            </w:pPr>
            <w:r w:rsidRPr="004A62ED">
              <w:rPr>
                <w:b/>
                <w:bCs/>
              </w:rPr>
              <w:t>Stručná anotace předmětu</w:t>
            </w:r>
            <w:r w:rsidRPr="004A62ED">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46138AD" w14:textId="77777777" w:rsidR="004A62ED" w:rsidRPr="004A62ED" w:rsidRDefault="004A62ED" w:rsidP="004A62ED">
            <w:pPr>
              <w:jc w:val="both"/>
              <w:textAlignment w:val="baseline"/>
              <w:rPr>
                <w:rFonts w:ascii="Segoe UI" w:hAnsi="Segoe UI" w:cs="Segoe UI"/>
                <w:sz w:val="18"/>
                <w:szCs w:val="18"/>
              </w:rPr>
            </w:pPr>
            <w:r w:rsidRPr="004A62ED">
              <w:t> </w:t>
            </w:r>
          </w:p>
        </w:tc>
      </w:tr>
      <w:tr w:rsidR="004A62ED" w:rsidRPr="004A62ED" w14:paraId="15CC5BD7" w14:textId="77777777" w:rsidTr="00ED42CA">
        <w:trPr>
          <w:trHeight w:val="3489"/>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5F92308" w14:textId="301A9D3D" w:rsidR="004A62ED" w:rsidRPr="004A62ED" w:rsidRDefault="004A62ED" w:rsidP="004A62ED">
            <w:pPr>
              <w:jc w:val="both"/>
              <w:textAlignment w:val="baseline"/>
              <w:rPr>
                <w:rFonts w:ascii="Segoe UI" w:hAnsi="Segoe UI" w:cs="Segoe UI"/>
                <w:sz w:val="18"/>
                <w:szCs w:val="18"/>
              </w:rPr>
            </w:pPr>
            <w:r w:rsidRPr="004A62ED">
              <w:t xml:space="preserve">Cílem předmětu je a) uvést studující do problematiky spotřební kultury, b) poskytnout orientaci v současných debatách ve věci environmentálních výzev soustředěných mj. v pojmech klimatická změna a </w:t>
            </w:r>
            <w:proofErr w:type="spellStart"/>
            <w:r w:rsidRPr="004A62ED">
              <w:t>antropocén</w:t>
            </w:r>
            <w:proofErr w:type="spellEnd"/>
            <w:r w:rsidRPr="004A62ED">
              <w:t>, c) inspirovat diskusi nad ekologickými aspekty a společenskými dopady práce designerů a jejich odpovědnosti v současném věcmi přeplněném světě. Předmět je vyučován ve čtyřech blocích. Vyučující vždy nejprve formou souhrnné přednášky představí dané téma a doporučené studijní zdroje (vše dostupné v MS Teams), pro uvození a ilustraci tématu využijeme i projekce dokumentárních filmů. Druhá část setkání bude věnována diskusi, na kterou se studující připraví samostudiem doporučených textů. Některé z okruhů představí externí hosté. Hlavním úkolem semestru je vypracování prezentace na vlastní téma, kterou studující představí v rámci závěrečného inspiračního setkání.  </w:t>
            </w:r>
          </w:p>
          <w:p w14:paraId="5EC1E79D" w14:textId="77777777" w:rsidR="004A62ED" w:rsidRPr="004A62ED" w:rsidRDefault="004A62ED" w:rsidP="00ED42CA">
            <w:pPr>
              <w:numPr>
                <w:ilvl w:val="0"/>
                <w:numId w:val="14"/>
              </w:numPr>
              <w:ind w:left="1080" w:hanging="623"/>
              <w:jc w:val="both"/>
              <w:textAlignment w:val="baseline"/>
            </w:pPr>
            <w:r w:rsidRPr="004A62ED">
              <w:t>Představení předmětu a základní teoretická východiska. </w:t>
            </w:r>
          </w:p>
          <w:p w14:paraId="4FDF5384" w14:textId="77777777" w:rsidR="004A62ED" w:rsidRPr="004A62ED" w:rsidRDefault="004A62ED" w:rsidP="00ED42CA">
            <w:pPr>
              <w:numPr>
                <w:ilvl w:val="0"/>
                <w:numId w:val="15"/>
              </w:numPr>
              <w:ind w:left="1080" w:hanging="623"/>
              <w:jc w:val="both"/>
              <w:textAlignment w:val="baseline"/>
            </w:pPr>
            <w:r w:rsidRPr="004A62ED">
              <w:t>Jak kultura utváří diskusi o klimatické změně. </w:t>
            </w:r>
          </w:p>
          <w:p w14:paraId="4593D4DB" w14:textId="77777777" w:rsidR="004A62ED" w:rsidRPr="004A62ED" w:rsidRDefault="004A62ED" w:rsidP="00ED42CA">
            <w:pPr>
              <w:numPr>
                <w:ilvl w:val="0"/>
                <w:numId w:val="16"/>
              </w:numPr>
              <w:ind w:left="1080" w:hanging="623"/>
              <w:jc w:val="both"/>
              <w:textAlignment w:val="baseline"/>
            </w:pPr>
            <w:proofErr w:type="spellStart"/>
            <w:r w:rsidRPr="004A62ED">
              <w:t>Antropocén</w:t>
            </w:r>
            <w:proofErr w:type="spellEnd"/>
            <w:r w:rsidRPr="004A62ED">
              <w:t>.  </w:t>
            </w:r>
          </w:p>
          <w:p w14:paraId="5359B098" w14:textId="35AAC272" w:rsidR="004A62ED" w:rsidRPr="004A62ED" w:rsidRDefault="004A62ED" w:rsidP="00ED42CA">
            <w:pPr>
              <w:numPr>
                <w:ilvl w:val="0"/>
                <w:numId w:val="17"/>
              </w:numPr>
              <w:ind w:left="1080" w:hanging="623"/>
              <w:jc w:val="both"/>
              <w:textAlignment w:val="baseline"/>
            </w:pPr>
            <w:r w:rsidRPr="004A62ED">
              <w:t>Teorie a historie spotřební kultury. </w:t>
            </w:r>
            <w:r w:rsidRPr="00ED42CA">
              <w:rPr>
                <w:rFonts w:ascii="Calibri" w:hAnsi="Calibri" w:cs="Calibri"/>
                <w:sz w:val="22"/>
                <w:szCs w:val="22"/>
              </w:rPr>
              <w:t>  </w:t>
            </w:r>
          </w:p>
          <w:p w14:paraId="22C7D4CA" w14:textId="0F7019B0" w:rsidR="00FD53B2" w:rsidRDefault="004A62ED" w:rsidP="004A62ED">
            <w:pPr>
              <w:jc w:val="both"/>
              <w:textAlignment w:val="baseline"/>
            </w:pPr>
            <w:r w:rsidRPr="004A62ED">
              <w:t>Studující budou po absolvování předmětu schopni identifikovat a shrnout základní procesy, které provazují současné enviromentální problémy se spotřební kulturou, hodnotami a identitami. Budou připraveni formulovat relevantní otázky současné enviromentální debaty ve spojitosti s oborem, který studují.  </w:t>
            </w:r>
          </w:p>
          <w:p w14:paraId="3D3E3036" w14:textId="10FBBA8D" w:rsidR="004E5733" w:rsidRPr="004A62ED" w:rsidRDefault="004E5733" w:rsidP="004A62ED">
            <w:pPr>
              <w:jc w:val="both"/>
              <w:textAlignment w:val="baseline"/>
              <w:rPr>
                <w:rFonts w:ascii="Segoe UI" w:hAnsi="Segoe UI" w:cs="Segoe UI"/>
                <w:sz w:val="18"/>
                <w:szCs w:val="18"/>
              </w:rPr>
            </w:pPr>
          </w:p>
        </w:tc>
      </w:tr>
      <w:tr w:rsidR="004A62ED" w:rsidRPr="004A62ED" w14:paraId="47620BAD" w14:textId="77777777" w:rsidTr="00AF6F56">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5BEC00E0" w14:textId="77777777" w:rsidR="004A62ED" w:rsidRPr="004A62ED" w:rsidRDefault="004A62ED" w:rsidP="004A62ED">
            <w:pPr>
              <w:jc w:val="both"/>
              <w:textAlignment w:val="baseline"/>
              <w:rPr>
                <w:rFonts w:ascii="Segoe UI" w:hAnsi="Segoe UI" w:cs="Segoe UI"/>
                <w:sz w:val="18"/>
                <w:szCs w:val="18"/>
              </w:rPr>
            </w:pPr>
            <w:r w:rsidRPr="004A62ED">
              <w:rPr>
                <w:b/>
                <w:bCs/>
              </w:rPr>
              <w:t>Studijní literatura a studijní pomůcky</w:t>
            </w:r>
            <w:r w:rsidRPr="004A62ED">
              <w:t> </w:t>
            </w:r>
          </w:p>
        </w:tc>
        <w:tc>
          <w:tcPr>
            <w:tcW w:w="6176" w:type="dxa"/>
            <w:gridSpan w:val="6"/>
            <w:tcBorders>
              <w:top w:val="nil"/>
              <w:left w:val="single" w:sz="6" w:space="0" w:color="auto"/>
              <w:bottom w:val="nil"/>
              <w:right w:val="single" w:sz="6" w:space="0" w:color="auto"/>
            </w:tcBorders>
            <w:shd w:val="clear" w:color="auto" w:fill="auto"/>
            <w:hideMark/>
          </w:tcPr>
          <w:p w14:paraId="07EA6CF1" w14:textId="77777777" w:rsidR="004A62ED" w:rsidRPr="004A62ED" w:rsidRDefault="004A62ED" w:rsidP="004A62ED">
            <w:pPr>
              <w:jc w:val="both"/>
              <w:textAlignment w:val="baseline"/>
              <w:rPr>
                <w:rFonts w:ascii="Segoe UI" w:hAnsi="Segoe UI" w:cs="Segoe UI"/>
                <w:sz w:val="18"/>
                <w:szCs w:val="18"/>
              </w:rPr>
            </w:pPr>
            <w:r w:rsidRPr="004A62ED">
              <w:t> </w:t>
            </w:r>
          </w:p>
        </w:tc>
      </w:tr>
      <w:tr w:rsidR="004A62ED" w:rsidRPr="004A62ED" w14:paraId="2A2F55AD" w14:textId="77777777" w:rsidTr="00AB6B76">
        <w:trPr>
          <w:trHeight w:val="7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766D98C" w14:textId="77777777" w:rsidR="004A62ED" w:rsidRPr="004A62ED" w:rsidRDefault="004A62ED" w:rsidP="00F67221">
            <w:pPr>
              <w:textAlignment w:val="baseline"/>
              <w:rPr>
                <w:rFonts w:ascii="Segoe UI" w:hAnsi="Segoe UI" w:cs="Segoe UI"/>
                <w:sz w:val="18"/>
                <w:szCs w:val="18"/>
              </w:rPr>
            </w:pPr>
            <w:r w:rsidRPr="004A62ED">
              <w:rPr>
                <w:b/>
                <w:bCs/>
              </w:rPr>
              <w:t>Povinná:</w:t>
            </w:r>
            <w:r w:rsidRPr="004A62ED">
              <w:t> </w:t>
            </w:r>
          </w:p>
          <w:p w14:paraId="5FB48056" w14:textId="41FED1DA" w:rsidR="004A62ED" w:rsidRPr="004A62ED" w:rsidRDefault="004A62ED" w:rsidP="00F67221">
            <w:pPr>
              <w:textAlignment w:val="baseline"/>
              <w:rPr>
                <w:rFonts w:ascii="Segoe UI" w:hAnsi="Segoe UI" w:cs="Segoe UI"/>
                <w:sz w:val="18"/>
                <w:szCs w:val="18"/>
              </w:rPr>
            </w:pPr>
            <w:r w:rsidRPr="004A62ED">
              <w:rPr>
                <w:shd w:val="clear" w:color="auto" w:fill="FFFFFF"/>
              </w:rPr>
              <w:t xml:space="preserve">POKORNÝ, Petr a David STORCH, </w:t>
            </w:r>
            <w:proofErr w:type="spellStart"/>
            <w:r w:rsidRPr="004A62ED">
              <w:rPr>
                <w:shd w:val="clear" w:color="auto" w:fill="FFFFFF"/>
              </w:rPr>
              <w:t>ed</w:t>
            </w:r>
            <w:proofErr w:type="spellEnd"/>
            <w:r w:rsidRPr="004A62ED">
              <w:rPr>
                <w:shd w:val="clear" w:color="auto" w:fill="FFFFFF"/>
              </w:rPr>
              <w:t>. </w:t>
            </w:r>
            <w:proofErr w:type="spellStart"/>
            <w:r w:rsidRPr="004A62ED">
              <w:rPr>
                <w:i/>
                <w:iCs/>
                <w:shd w:val="clear" w:color="auto" w:fill="FFFFFF"/>
              </w:rPr>
              <w:t>Antropocén</w:t>
            </w:r>
            <w:proofErr w:type="spellEnd"/>
            <w:r w:rsidRPr="004A62ED">
              <w:rPr>
                <w:i/>
                <w:iCs/>
                <w:shd w:val="clear" w:color="auto" w:fill="FFFFFF"/>
              </w:rPr>
              <w:t>.</w:t>
            </w:r>
            <w:r w:rsidRPr="004A62ED">
              <w:rPr>
                <w:shd w:val="clear" w:color="auto" w:fill="FFFFFF"/>
              </w:rPr>
              <w:t xml:space="preserve"> Praha: Academia, 2020. ISBN 978-80-200-3129-7.</w:t>
            </w:r>
            <w:r w:rsidRPr="004A62ED">
              <w:t> </w:t>
            </w:r>
            <w:r w:rsidRPr="004A62ED">
              <w:br/>
            </w:r>
            <w:r w:rsidRPr="004A62ED">
              <w:rPr>
                <w:shd w:val="clear" w:color="auto" w:fill="FFFFFF"/>
              </w:rPr>
              <w:t xml:space="preserve">ZAHRÁDKA, Pavel, </w:t>
            </w:r>
            <w:proofErr w:type="spellStart"/>
            <w:r w:rsidRPr="004A62ED">
              <w:rPr>
                <w:shd w:val="clear" w:color="auto" w:fill="FFFFFF"/>
              </w:rPr>
              <w:t>ed</w:t>
            </w:r>
            <w:proofErr w:type="spellEnd"/>
            <w:r w:rsidRPr="004A62ED">
              <w:rPr>
                <w:shd w:val="clear" w:color="auto" w:fill="FFFFFF"/>
              </w:rPr>
              <w:t>. </w:t>
            </w:r>
            <w:r w:rsidRPr="004A62ED">
              <w:rPr>
                <w:i/>
                <w:iCs/>
                <w:shd w:val="clear" w:color="auto" w:fill="FFFFFF"/>
              </w:rPr>
              <w:t>Spotřební kultura: historie, teorie a výzkum.</w:t>
            </w:r>
            <w:r w:rsidRPr="004A62ED">
              <w:rPr>
                <w:shd w:val="clear" w:color="auto" w:fill="FFFFFF"/>
              </w:rPr>
              <w:t xml:space="preserve"> </w:t>
            </w:r>
            <w:r w:rsidR="00663580">
              <w:rPr>
                <w:shd w:val="clear" w:color="auto" w:fill="FFFFFF"/>
              </w:rPr>
              <w:t xml:space="preserve">Praha: Academia, 2014. </w:t>
            </w:r>
            <w:r w:rsidRPr="004A62ED">
              <w:rPr>
                <w:shd w:val="clear" w:color="auto" w:fill="FFFFFF"/>
              </w:rPr>
              <w:t>ISBN 978-80-200-2372-8.</w:t>
            </w:r>
            <w:r w:rsidRPr="004A62ED">
              <w:t> </w:t>
            </w:r>
          </w:p>
          <w:p w14:paraId="2AAC5117" w14:textId="77777777" w:rsidR="004A62ED" w:rsidRPr="004A62ED" w:rsidRDefault="004A62ED" w:rsidP="00F67221">
            <w:pPr>
              <w:textAlignment w:val="baseline"/>
              <w:rPr>
                <w:rFonts w:ascii="Segoe UI" w:hAnsi="Segoe UI" w:cs="Segoe UI"/>
                <w:sz w:val="18"/>
                <w:szCs w:val="18"/>
              </w:rPr>
            </w:pPr>
            <w:r w:rsidRPr="004A62ED">
              <w:rPr>
                <w:b/>
                <w:bCs/>
              </w:rPr>
              <w:t>Doporučená:</w:t>
            </w:r>
            <w:r w:rsidRPr="004A62ED">
              <w:t> </w:t>
            </w:r>
          </w:p>
          <w:p w14:paraId="377E66B9" w14:textId="115969B5" w:rsidR="005723E9" w:rsidRPr="004A62ED" w:rsidRDefault="005723E9" w:rsidP="00F67221">
            <w:pPr>
              <w:textAlignment w:val="baseline"/>
              <w:rPr>
                <w:rFonts w:ascii="Segoe UI" w:hAnsi="Segoe UI" w:cs="Segoe UI"/>
                <w:sz w:val="18"/>
                <w:szCs w:val="18"/>
              </w:rPr>
            </w:pPr>
            <w:r w:rsidRPr="004A62ED">
              <w:rPr>
                <w:shd w:val="clear" w:color="auto" w:fill="FFFFFF"/>
              </w:rPr>
              <w:t xml:space="preserve">BOWLES, </w:t>
            </w:r>
            <w:proofErr w:type="spellStart"/>
            <w:r w:rsidRPr="004A62ED">
              <w:rPr>
                <w:shd w:val="clear" w:color="auto" w:fill="FFFFFF"/>
              </w:rPr>
              <w:t>Cennydd</w:t>
            </w:r>
            <w:proofErr w:type="spellEnd"/>
            <w:r w:rsidRPr="004A62ED">
              <w:rPr>
                <w:shd w:val="clear" w:color="auto" w:fill="FFFFFF"/>
              </w:rPr>
              <w:t>. </w:t>
            </w:r>
            <w:r w:rsidRPr="004A62ED">
              <w:rPr>
                <w:i/>
                <w:iCs/>
                <w:shd w:val="clear" w:color="auto" w:fill="FFFFFF"/>
              </w:rPr>
              <w:t>Etika budoucnosti.</w:t>
            </w:r>
            <w:r w:rsidRPr="004A62ED">
              <w:rPr>
                <w:shd w:val="clear" w:color="auto" w:fill="FFFFFF"/>
              </w:rPr>
              <w:t xml:space="preserve"> Překlad Sylva Ficová. Pr</w:t>
            </w:r>
            <w:r w:rsidR="00663580">
              <w:rPr>
                <w:shd w:val="clear" w:color="auto" w:fill="FFFFFF"/>
              </w:rPr>
              <w:t xml:space="preserve">aha: Academia, 2021. </w:t>
            </w:r>
            <w:r w:rsidRPr="004A62ED">
              <w:rPr>
                <w:shd w:val="clear" w:color="auto" w:fill="FFFFFF"/>
              </w:rPr>
              <w:t> ISBN 978-80-200-3196-9.</w:t>
            </w:r>
            <w:r w:rsidRPr="004A62ED">
              <w:t> </w:t>
            </w:r>
          </w:p>
          <w:p w14:paraId="02DEA902" w14:textId="33C19BBE" w:rsidR="007208C3" w:rsidRPr="004A62ED" w:rsidRDefault="007208C3" w:rsidP="00F67221">
            <w:pPr>
              <w:textAlignment w:val="baseline"/>
              <w:rPr>
                <w:rFonts w:ascii="Segoe UI" w:hAnsi="Segoe UI" w:cs="Segoe UI"/>
                <w:sz w:val="18"/>
                <w:szCs w:val="18"/>
              </w:rPr>
            </w:pPr>
            <w:r w:rsidRPr="004A62ED">
              <w:rPr>
                <w:shd w:val="clear" w:color="auto" w:fill="FFFFFF"/>
              </w:rPr>
              <w:t xml:space="preserve">FULLER, R. </w:t>
            </w:r>
            <w:proofErr w:type="spellStart"/>
            <w:r w:rsidRPr="004A62ED">
              <w:rPr>
                <w:shd w:val="clear" w:color="auto" w:fill="FFFFFF"/>
              </w:rPr>
              <w:t>Buckminster</w:t>
            </w:r>
            <w:proofErr w:type="spellEnd"/>
            <w:r w:rsidRPr="004A62ED">
              <w:rPr>
                <w:shd w:val="clear" w:color="auto" w:fill="FFFFFF"/>
              </w:rPr>
              <w:t>. </w:t>
            </w:r>
            <w:r w:rsidRPr="004A62ED">
              <w:rPr>
                <w:i/>
                <w:iCs/>
                <w:shd w:val="clear" w:color="auto" w:fill="FFFFFF"/>
              </w:rPr>
              <w:t xml:space="preserve">Návod k obsluze vesmírné lodi Země. </w:t>
            </w:r>
            <w:r w:rsidRPr="004A62ED">
              <w:rPr>
                <w:shd w:val="clear" w:color="auto" w:fill="FFFFFF"/>
              </w:rPr>
              <w:t>Překlad Martin Pokorný. V Praze: Vysoká škola uměleckoprůmyslová, 20</w:t>
            </w:r>
            <w:r w:rsidR="00663580">
              <w:rPr>
                <w:shd w:val="clear" w:color="auto" w:fill="FFFFFF"/>
              </w:rPr>
              <w:t xml:space="preserve">22. </w:t>
            </w:r>
            <w:r w:rsidRPr="004A62ED">
              <w:rPr>
                <w:shd w:val="clear" w:color="auto" w:fill="FFFFFF"/>
              </w:rPr>
              <w:t>ISBN 978-80-88308-59-1.</w:t>
            </w:r>
            <w:r w:rsidRPr="004A62ED">
              <w:t> </w:t>
            </w:r>
            <w:r w:rsidRPr="004A62ED">
              <w:br/>
            </w:r>
            <w:r w:rsidRPr="004A62ED">
              <w:rPr>
                <w:shd w:val="clear" w:color="auto" w:fill="FFFFFF"/>
              </w:rPr>
              <w:t>KRAJHANZL, Jan, Tomáš CHABADA a Renata SVOBODOVÁ. </w:t>
            </w:r>
            <w:r w:rsidRPr="004A62ED">
              <w:rPr>
                <w:i/>
                <w:iCs/>
                <w:shd w:val="clear" w:color="auto" w:fill="FFFFFF"/>
              </w:rPr>
              <w:t xml:space="preserve">Vztah české veřejnosti k přírodě a životnímu prostředí: reprezentativní studie veřejného mínění. </w:t>
            </w:r>
            <w:r w:rsidRPr="004A62ED">
              <w:rPr>
                <w:shd w:val="clear" w:color="auto" w:fill="FFFFFF"/>
              </w:rPr>
              <w:t>Brno: Masarykova univerzita, 2018. ISBN 978-80-210-8966-2.</w:t>
            </w:r>
            <w:r w:rsidRPr="004A62ED">
              <w:t> </w:t>
            </w:r>
          </w:p>
          <w:p w14:paraId="1073515C" w14:textId="77777777" w:rsidR="00F67221" w:rsidRDefault="007208C3" w:rsidP="00F67221">
            <w:pPr>
              <w:textAlignment w:val="baseline"/>
              <w:rPr>
                <w:shd w:val="clear" w:color="auto" w:fill="FFFFFF"/>
              </w:rPr>
            </w:pPr>
            <w:r w:rsidRPr="004A62ED">
              <w:rPr>
                <w:shd w:val="clear" w:color="auto" w:fill="FFFFFF"/>
              </w:rPr>
              <w:t>LATOUR, Bruno. </w:t>
            </w:r>
            <w:r w:rsidRPr="004A62ED">
              <w:rPr>
                <w:i/>
                <w:iCs/>
                <w:shd w:val="clear" w:color="auto" w:fill="FFFFFF"/>
              </w:rPr>
              <w:t xml:space="preserve">Stopovat a skládat svět s Brunem </w:t>
            </w:r>
            <w:proofErr w:type="spellStart"/>
            <w:r w:rsidRPr="004A62ED">
              <w:rPr>
                <w:i/>
                <w:iCs/>
                <w:shd w:val="clear" w:color="auto" w:fill="FFFFFF"/>
              </w:rPr>
              <w:t>Latourem</w:t>
            </w:r>
            <w:proofErr w:type="spellEnd"/>
            <w:r w:rsidRPr="004A62ED">
              <w:rPr>
                <w:i/>
                <w:iCs/>
                <w:shd w:val="clear" w:color="auto" w:fill="FFFFFF"/>
              </w:rPr>
              <w:t>.</w:t>
            </w:r>
            <w:r w:rsidRPr="004A62ED">
              <w:rPr>
                <w:shd w:val="clear" w:color="auto" w:fill="FFFFFF"/>
              </w:rPr>
              <w:t xml:space="preserve"> Výbor z textů </w:t>
            </w:r>
            <w:r w:rsidR="00F20F30" w:rsidRPr="004A62ED">
              <w:rPr>
                <w:shd w:val="clear" w:color="auto" w:fill="FFFFFF"/>
              </w:rPr>
              <w:t>1998–2013</w:t>
            </w:r>
            <w:r w:rsidRPr="004A62ED">
              <w:rPr>
                <w:shd w:val="clear" w:color="auto" w:fill="FFFFFF"/>
              </w:rPr>
              <w:t xml:space="preserve">. NAMU. </w:t>
            </w:r>
          </w:p>
          <w:p w14:paraId="64F66259" w14:textId="121A27BE" w:rsidR="007208C3" w:rsidRPr="004A62ED" w:rsidRDefault="007208C3" w:rsidP="00F67221">
            <w:pPr>
              <w:textAlignment w:val="baseline"/>
              <w:rPr>
                <w:rFonts w:ascii="Segoe UI" w:hAnsi="Segoe UI" w:cs="Segoe UI"/>
                <w:sz w:val="18"/>
                <w:szCs w:val="18"/>
              </w:rPr>
            </w:pPr>
            <w:r w:rsidRPr="004A62ED">
              <w:rPr>
                <w:shd w:val="clear" w:color="auto" w:fill="FFFFFF"/>
              </w:rPr>
              <w:t>ISBN 978-80-87259-37-5.</w:t>
            </w:r>
            <w:r w:rsidRPr="004A62ED">
              <w:t> </w:t>
            </w:r>
          </w:p>
          <w:p w14:paraId="5DEFD557" w14:textId="77777777" w:rsidR="00F67221" w:rsidRDefault="007208C3" w:rsidP="00F67221">
            <w:pPr>
              <w:textAlignment w:val="baseline"/>
              <w:rPr>
                <w:shd w:val="clear" w:color="auto" w:fill="FFFFFF"/>
              </w:rPr>
            </w:pPr>
            <w:r w:rsidRPr="004A62ED">
              <w:rPr>
                <w:shd w:val="clear" w:color="auto" w:fill="FFFFFF"/>
              </w:rPr>
              <w:t>LIBROVÁ, Hana. </w:t>
            </w:r>
            <w:r w:rsidRPr="004A62ED">
              <w:rPr>
                <w:i/>
                <w:iCs/>
                <w:shd w:val="clear" w:color="auto" w:fill="FFFFFF"/>
              </w:rPr>
              <w:t>Věrní a rozumní: kapitoly o ekologické zpozdilosti.</w:t>
            </w:r>
            <w:r w:rsidRPr="004A62ED">
              <w:rPr>
                <w:shd w:val="clear" w:color="auto" w:fill="FFFFFF"/>
              </w:rPr>
              <w:t xml:space="preserve"> Brno: Masaryko</w:t>
            </w:r>
            <w:r w:rsidR="00663580">
              <w:rPr>
                <w:shd w:val="clear" w:color="auto" w:fill="FFFFFF"/>
              </w:rPr>
              <w:t xml:space="preserve">va univerzita, 2016. </w:t>
            </w:r>
          </w:p>
          <w:p w14:paraId="330656F8" w14:textId="3304E5C7" w:rsidR="007208C3" w:rsidRPr="004A62ED" w:rsidRDefault="007208C3" w:rsidP="00F67221">
            <w:pPr>
              <w:textAlignment w:val="baseline"/>
              <w:rPr>
                <w:rFonts w:ascii="Segoe UI" w:hAnsi="Segoe UI" w:cs="Segoe UI"/>
                <w:sz w:val="18"/>
                <w:szCs w:val="18"/>
              </w:rPr>
            </w:pPr>
            <w:r w:rsidRPr="004A62ED">
              <w:rPr>
                <w:shd w:val="clear" w:color="auto" w:fill="FFFFFF"/>
              </w:rPr>
              <w:t>ISBN 978-80-210-8454-4.</w:t>
            </w:r>
            <w:r w:rsidRPr="004A62ED">
              <w:t> </w:t>
            </w:r>
          </w:p>
          <w:p w14:paraId="2FAF9DC6" w14:textId="7B8D6CA3" w:rsidR="004A62ED" w:rsidRPr="004A62ED" w:rsidRDefault="004A62ED" w:rsidP="00F67221">
            <w:pPr>
              <w:textAlignment w:val="baseline"/>
              <w:rPr>
                <w:rFonts w:ascii="Segoe UI" w:hAnsi="Segoe UI" w:cs="Segoe UI"/>
                <w:sz w:val="18"/>
                <w:szCs w:val="18"/>
              </w:rPr>
            </w:pPr>
            <w:r w:rsidRPr="004A62ED">
              <w:rPr>
                <w:shd w:val="clear" w:color="auto" w:fill="FFFFFF"/>
              </w:rPr>
              <w:t>ORD, Toby. </w:t>
            </w:r>
            <w:r w:rsidRPr="004A62ED">
              <w:rPr>
                <w:i/>
                <w:iCs/>
                <w:shd w:val="clear" w:color="auto" w:fill="FFFFFF"/>
              </w:rPr>
              <w:t>Nad propastí: existenční riziko a budoucnost lidstva.</w:t>
            </w:r>
            <w:r w:rsidRPr="004A62ED">
              <w:rPr>
                <w:shd w:val="clear" w:color="auto" w:fill="FFFFFF"/>
              </w:rPr>
              <w:t xml:space="preserve"> </w:t>
            </w:r>
            <w:r w:rsidR="004E312D">
              <w:rPr>
                <w:shd w:val="clear" w:color="auto" w:fill="FFFFFF"/>
              </w:rPr>
              <w:t xml:space="preserve">Praha: Argo, </w:t>
            </w:r>
            <w:r w:rsidR="00ED42CA">
              <w:rPr>
                <w:shd w:val="clear" w:color="auto" w:fill="FFFFFF"/>
              </w:rPr>
              <w:t>2022.</w:t>
            </w:r>
            <w:r w:rsidRPr="004A62ED">
              <w:rPr>
                <w:shd w:val="clear" w:color="auto" w:fill="FFFFFF"/>
              </w:rPr>
              <w:t> ISBN 978-80-257-3779-8.</w:t>
            </w:r>
            <w:r w:rsidRPr="004A62ED">
              <w:t> </w:t>
            </w:r>
          </w:p>
          <w:p w14:paraId="52663F70" w14:textId="0407344C" w:rsidR="004A62ED" w:rsidRPr="004A62ED" w:rsidRDefault="004A62ED" w:rsidP="00F67221">
            <w:pPr>
              <w:textAlignment w:val="baseline"/>
              <w:rPr>
                <w:rFonts w:ascii="Segoe UI" w:hAnsi="Segoe UI" w:cs="Segoe UI"/>
                <w:sz w:val="18"/>
                <w:szCs w:val="18"/>
              </w:rPr>
            </w:pPr>
            <w:r w:rsidRPr="004A62ED">
              <w:rPr>
                <w:shd w:val="clear" w:color="auto" w:fill="FFFFFF"/>
              </w:rPr>
              <w:t xml:space="preserve">PARIKKA, </w:t>
            </w:r>
            <w:proofErr w:type="spellStart"/>
            <w:r w:rsidRPr="004A62ED">
              <w:rPr>
                <w:shd w:val="clear" w:color="auto" w:fill="FFFFFF"/>
              </w:rPr>
              <w:t>Jussi</w:t>
            </w:r>
            <w:proofErr w:type="spellEnd"/>
            <w:r w:rsidRPr="004A62ED">
              <w:rPr>
                <w:shd w:val="clear" w:color="auto" w:fill="FFFFFF"/>
              </w:rPr>
              <w:t>. </w:t>
            </w:r>
            <w:r w:rsidRPr="004A62ED">
              <w:rPr>
                <w:i/>
                <w:iCs/>
                <w:shd w:val="clear" w:color="auto" w:fill="FFFFFF"/>
              </w:rPr>
              <w:t>Geologie médií.</w:t>
            </w:r>
            <w:r w:rsidRPr="004A62ED">
              <w:rPr>
                <w:shd w:val="clear" w:color="auto" w:fill="FFFFFF"/>
              </w:rPr>
              <w:t xml:space="preserve"> Překlad Jan Petříček. Praha: Univerzita Karlova, nakladatels</w:t>
            </w:r>
            <w:r w:rsidR="004E312D">
              <w:rPr>
                <w:shd w:val="clear" w:color="auto" w:fill="FFFFFF"/>
              </w:rPr>
              <w:t xml:space="preserve">tví Karolinum, 2020. </w:t>
            </w:r>
            <w:r w:rsidRPr="004A62ED">
              <w:rPr>
                <w:shd w:val="clear" w:color="auto" w:fill="FFFFFF"/>
              </w:rPr>
              <w:t>Studia nových médií. ISBN 978-80-246-3914-7.</w:t>
            </w:r>
            <w:r w:rsidRPr="004A62ED">
              <w:t> </w:t>
            </w:r>
          </w:p>
          <w:p w14:paraId="6BD690D6" w14:textId="77777777" w:rsidR="00F67221" w:rsidRDefault="004A62ED" w:rsidP="00F67221">
            <w:pPr>
              <w:textAlignment w:val="baseline"/>
              <w:rPr>
                <w:i/>
                <w:iCs/>
                <w:shd w:val="clear" w:color="auto" w:fill="FFFFFF"/>
              </w:rPr>
            </w:pPr>
            <w:r w:rsidRPr="004A62ED">
              <w:rPr>
                <w:shd w:val="clear" w:color="auto" w:fill="FFFFFF"/>
              </w:rPr>
              <w:t>PATEL, Raj a MOORE, Jason W. </w:t>
            </w:r>
            <w:r w:rsidRPr="004A62ED">
              <w:rPr>
                <w:i/>
                <w:iCs/>
                <w:shd w:val="clear" w:color="auto" w:fill="FFFFFF"/>
              </w:rPr>
              <w:t xml:space="preserve">Dějiny světa na příkladu sedmi laciných věcí: průvodce kapitalismem, přírodou </w:t>
            </w:r>
          </w:p>
          <w:p w14:paraId="379C9557" w14:textId="04F9524A" w:rsidR="004A62ED" w:rsidRPr="004A62ED" w:rsidRDefault="004A62ED" w:rsidP="00F67221">
            <w:pPr>
              <w:textAlignment w:val="baseline"/>
              <w:rPr>
                <w:rFonts w:ascii="Segoe UI" w:hAnsi="Segoe UI" w:cs="Segoe UI"/>
                <w:sz w:val="18"/>
                <w:szCs w:val="18"/>
              </w:rPr>
            </w:pPr>
            <w:r w:rsidRPr="004A62ED">
              <w:rPr>
                <w:i/>
                <w:iCs/>
                <w:shd w:val="clear" w:color="auto" w:fill="FFFFFF"/>
              </w:rPr>
              <w:t>a budoucností naší planety.</w:t>
            </w:r>
            <w:r w:rsidRPr="004A62ED">
              <w:rPr>
                <w:shd w:val="clear" w:color="auto" w:fill="FFFFFF"/>
              </w:rPr>
              <w:t xml:space="preserve"> </w:t>
            </w:r>
            <w:r w:rsidR="004E312D">
              <w:rPr>
                <w:shd w:val="clear" w:color="auto" w:fill="FFFFFF"/>
              </w:rPr>
              <w:t>V Praze: Neklid, 2020</w:t>
            </w:r>
            <w:r w:rsidRPr="004A62ED">
              <w:rPr>
                <w:shd w:val="clear" w:color="auto" w:fill="FFFFFF"/>
              </w:rPr>
              <w:t>. ISBN 978-80-907562-7-4.</w:t>
            </w:r>
            <w:r w:rsidRPr="004A62ED">
              <w:t> </w:t>
            </w:r>
          </w:p>
          <w:p w14:paraId="2A8D8453" w14:textId="77777777" w:rsidR="00F67221" w:rsidRDefault="004A62ED" w:rsidP="00F67221">
            <w:pPr>
              <w:textAlignment w:val="baseline"/>
              <w:rPr>
                <w:shd w:val="clear" w:color="auto" w:fill="FFFFFF"/>
              </w:rPr>
            </w:pPr>
            <w:r w:rsidRPr="004A62ED">
              <w:rPr>
                <w:shd w:val="clear" w:color="auto" w:fill="FFFFFF"/>
              </w:rPr>
              <w:t>STERLING, Bruce. </w:t>
            </w:r>
            <w:r w:rsidRPr="004A62ED">
              <w:rPr>
                <w:i/>
                <w:iCs/>
                <w:shd w:val="clear" w:color="auto" w:fill="FFFFFF"/>
              </w:rPr>
              <w:t>Vytváření věcí.</w:t>
            </w:r>
            <w:r w:rsidRPr="004A62ED">
              <w:rPr>
                <w:shd w:val="clear" w:color="auto" w:fill="FFFFFF"/>
              </w:rPr>
              <w:t xml:space="preserve"> Překlad Ivan Adamovič. V Praze: Vysoká škola uměleckoprůmyslová, 2019.</w:t>
            </w:r>
            <w:r w:rsidR="00736AF7">
              <w:rPr>
                <w:shd w:val="clear" w:color="auto" w:fill="FFFFFF"/>
              </w:rPr>
              <w:t xml:space="preserve"> </w:t>
            </w:r>
          </w:p>
          <w:p w14:paraId="0387D508" w14:textId="217F452D" w:rsidR="004A62ED" w:rsidRPr="004A62ED" w:rsidRDefault="004A62ED" w:rsidP="00F67221">
            <w:pPr>
              <w:textAlignment w:val="baseline"/>
              <w:rPr>
                <w:rFonts w:ascii="Segoe UI" w:hAnsi="Segoe UI" w:cs="Segoe UI"/>
                <w:sz w:val="18"/>
                <w:szCs w:val="18"/>
              </w:rPr>
            </w:pPr>
            <w:r w:rsidRPr="004A62ED">
              <w:rPr>
                <w:shd w:val="clear" w:color="auto" w:fill="FFFFFF"/>
              </w:rPr>
              <w:t>ISBN 978-80-87989-86-9.</w:t>
            </w:r>
            <w:r w:rsidRPr="004A62ED">
              <w:t> </w:t>
            </w:r>
          </w:p>
          <w:p w14:paraId="0D044CB5" w14:textId="32938BD6" w:rsidR="004A62ED" w:rsidRPr="004A62ED" w:rsidRDefault="004A62ED" w:rsidP="00F67221">
            <w:pPr>
              <w:textAlignment w:val="baseline"/>
              <w:rPr>
                <w:rFonts w:ascii="Segoe UI" w:hAnsi="Segoe UI" w:cs="Segoe UI"/>
                <w:sz w:val="18"/>
                <w:szCs w:val="18"/>
              </w:rPr>
            </w:pPr>
            <w:r w:rsidRPr="004A62ED">
              <w:rPr>
                <w:i/>
                <w:iCs/>
                <w:shd w:val="clear" w:color="auto" w:fill="FFFFFF"/>
              </w:rPr>
              <w:t xml:space="preserve">Inspirační fórum. </w:t>
            </w:r>
            <w:r w:rsidRPr="004A62ED">
              <w:rPr>
                <w:shd w:val="clear" w:color="auto" w:fill="FFFFFF"/>
              </w:rPr>
              <w:t xml:space="preserve">Diskusní platforma MFDF Jihlava, </w:t>
            </w:r>
            <w:r w:rsidR="00F20F30" w:rsidRPr="004A62ED">
              <w:rPr>
                <w:shd w:val="clear" w:color="auto" w:fill="FFFFFF"/>
              </w:rPr>
              <w:t>2018–2022</w:t>
            </w:r>
            <w:r w:rsidRPr="004A62ED">
              <w:rPr>
                <w:shd w:val="clear" w:color="auto" w:fill="FFFFFF"/>
              </w:rPr>
              <w:t xml:space="preserve">. </w:t>
            </w:r>
            <w:r w:rsidRPr="004A62ED">
              <w:t> </w:t>
            </w:r>
            <w:r w:rsidRPr="004A62ED">
              <w:br/>
            </w:r>
            <w:proofErr w:type="spellStart"/>
            <w:r w:rsidRPr="004A62ED">
              <w:rPr>
                <w:i/>
                <w:iCs/>
                <w:shd w:val="clear" w:color="auto" w:fill="FFFFFF"/>
              </w:rPr>
              <w:t>Artalk</w:t>
            </w:r>
            <w:proofErr w:type="spellEnd"/>
            <w:r w:rsidRPr="004A62ED">
              <w:rPr>
                <w:i/>
                <w:iCs/>
                <w:shd w:val="clear" w:color="auto" w:fill="FFFFFF"/>
              </w:rPr>
              <w:t xml:space="preserve"> Revue 5: Záměr</w:t>
            </w:r>
            <w:r w:rsidRPr="004A62ED">
              <w:rPr>
                <w:shd w:val="clear" w:color="auto" w:fill="FFFFFF"/>
              </w:rPr>
              <w:t>, září 2020. Artalk.cz. ISSN: 1805-6989.</w:t>
            </w:r>
            <w:r w:rsidRPr="004A62ED">
              <w:t> </w:t>
            </w:r>
          </w:p>
          <w:p w14:paraId="78FF6317" w14:textId="77777777" w:rsidR="004A62ED" w:rsidRPr="004A62ED" w:rsidRDefault="004A62ED" w:rsidP="00F67221">
            <w:pPr>
              <w:textAlignment w:val="baseline"/>
              <w:rPr>
                <w:rFonts w:ascii="Segoe UI" w:hAnsi="Segoe UI" w:cs="Segoe UI"/>
                <w:sz w:val="18"/>
                <w:szCs w:val="18"/>
              </w:rPr>
            </w:pPr>
            <w:proofErr w:type="spellStart"/>
            <w:r w:rsidRPr="004A62ED">
              <w:rPr>
                <w:i/>
                <w:iCs/>
                <w:shd w:val="clear" w:color="auto" w:fill="FFFFFF"/>
              </w:rPr>
              <w:t>Artalk</w:t>
            </w:r>
            <w:proofErr w:type="spellEnd"/>
            <w:r w:rsidRPr="004A62ED">
              <w:rPr>
                <w:i/>
                <w:iCs/>
                <w:shd w:val="clear" w:color="auto" w:fill="FFFFFF"/>
              </w:rPr>
              <w:t xml:space="preserve"> Revue 1: Těžba</w:t>
            </w:r>
            <w:r w:rsidRPr="004A62ED">
              <w:rPr>
                <w:shd w:val="clear" w:color="auto" w:fill="FFFFFF"/>
              </w:rPr>
              <w:t>, zima 2018. Artalk.cz, ISSN: 1805-6989.</w:t>
            </w:r>
            <w:r w:rsidRPr="004A62ED">
              <w:t> </w:t>
            </w:r>
          </w:p>
          <w:p w14:paraId="7889510E" w14:textId="77777777" w:rsidR="004A62ED" w:rsidRPr="004A62ED" w:rsidRDefault="004A62ED" w:rsidP="00F67221">
            <w:pPr>
              <w:textAlignment w:val="baseline"/>
              <w:rPr>
                <w:rFonts w:ascii="Segoe UI" w:hAnsi="Segoe UI" w:cs="Segoe UI"/>
                <w:sz w:val="18"/>
                <w:szCs w:val="18"/>
              </w:rPr>
            </w:pPr>
            <w:r w:rsidRPr="004A62ED">
              <w:rPr>
                <w:i/>
                <w:iCs/>
                <w:shd w:val="clear" w:color="auto" w:fill="FFFFFF"/>
              </w:rPr>
              <w:t xml:space="preserve">Sylva </w:t>
            </w:r>
            <w:proofErr w:type="spellStart"/>
            <w:r w:rsidRPr="004A62ED">
              <w:rPr>
                <w:i/>
                <w:iCs/>
                <w:shd w:val="clear" w:color="auto" w:fill="FFFFFF"/>
              </w:rPr>
              <w:t>Sylvarum</w:t>
            </w:r>
            <w:proofErr w:type="spellEnd"/>
            <w:r w:rsidRPr="004A62ED">
              <w:rPr>
                <w:i/>
                <w:iCs/>
                <w:shd w:val="clear" w:color="auto" w:fill="FFFFFF"/>
              </w:rPr>
              <w:t>.</w:t>
            </w:r>
            <w:r w:rsidRPr="004A62ED">
              <w:rPr>
                <w:shd w:val="clear" w:color="auto" w:fill="FFFFFF"/>
              </w:rPr>
              <w:t xml:space="preserve"> [</w:t>
            </w:r>
            <w:proofErr w:type="spellStart"/>
            <w:r w:rsidRPr="004A62ED">
              <w:rPr>
                <w:shd w:val="clear" w:color="auto" w:fill="FFFFFF"/>
              </w:rPr>
              <w:t>podcast</w:t>
            </w:r>
            <w:proofErr w:type="spellEnd"/>
            <w:r w:rsidRPr="004A62ED">
              <w:rPr>
                <w:shd w:val="clear" w:color="auto" w:fill="FFFFFF"/>
              </w:rPr>
              <w:t>].</w:t>
            </w:r>
            <w:r w:rsidRPr="004A62ED">
              <w:rPr>
                <w:rFonts w:ascii="Arial" w:hAnsi="Arial" w:cs="Arial"/>
                <w:color w:val="000000"/>
                <w:shd w:val="clear" w:color="auto" w:fill="FFFFFF"/>
              </w:rPr>
              <w:t xml:space="preserve"> </w:t>
            </w:r>
            <w:proofErr w:type="spellStart"/>
            <w:r w:rsidRPr="004A62ED">
              <w:rPr>
                <w:shd w:val="clear" w:color="auto" w:fill="FFFFFF"/>
              </w:rPr>
              <w:t>podcast</w:t>
            </w:r>
            <w:proofErr w:type="spellEnd"/>
            <w:r w:rsidRPr="004A62ED">
              <w:rPr>
                <w:shd w:val="clear" w:color="auto" w:fill="FFFFFF"/>
              </w:rPr>
              <w:t xml:space="preserve"> výzkumného programu </w:t>
            </w:r>
            <w:r w:rsidRPr="004A62ED">
              <w:t>Odolná společnost pro 21. století</w:t>
            </w:r>
            <w:r w:rsidRPr="004A62ED">
              <w:rPr>
                <w:shd w:val="clear" w:color="auto" w:fill="FFFFFF"/>
              </w:rPr>
              <w:t>, Strategie AV21 AV ČR, připravuje Petr Šourek. </w:t>
            </w:r>
            <w:r w:rsidRPr="004A62ED">
              <w:t> </w:t>
            </w:r>
          </w:p>
          <w:p w14:paraId="46F76EE9" w14:textId="77777777" w:rsidR="004A62ED" w:rsidRPr="004A62ED" w:rsidRDefault="004A62ED" w:rsidP="00F67221">
            <w:pPr>
              <w:textAlignment w:val="baseline"/>
              <w:rPr>
                <w:rFonts w:ascii="Segoe UI" w:hAnsi="Segoe UI" w:cs="Segoe UI"/>
                <w:sz w:val="18"/>
                <w:szCs w:val="18"/>
              </w:rPr>
            </w:pPr>
            <w:r w:rsidRPr="004A62ED">
              <w:rPr>
                <w:i/>
                <w:iCs/>
                <w:shd w:val="clear" w:color="auto" w:fill="FFFFFF"/>
              </w:rPr>
              <w:t>Trhlina</w:t>
            </w:r>
            <w:r w:rsidRPr="004A62ED">
              <w:rPr>
                <w:shd w:val="clear" w:color="auto" w:fill="FFFFFF"/>
              </w:rPr>
              <w:t>. [</w:t>
            </w:r>
            <w:proofErr w:type="spellStart"/>
            <w:r w:rsidRPr="004A62ED">
              <w:rPr>
                <w:shd w:val="clear" w:color="auto" w:fill="FFFFFF"/>
              </w:rPr>
              <w:t>podcast</w:t>
            </w:r>
            <w:proofErr w:type="spellEnd"/>
            <w:r w:rsidRPr="004A62ED">
              <w:rPr>
                <w:shd w:val="clear" w:color="auto" w:fill="FFFFFF"/>
              </w:rPr>
              <w:t>].</w:t>
            </w:r>
            <w:r w:rsidRPr="004A62ED">
              <w:rPr>
                <w:rFonts w:ascii="Arial" w:hAnsi="Arial" w:cs="Arial"/>
                <w:color w:val="000000"/>
                <w:shd w:val="clear" w:color="auto" w:fill="FFFFFF"/>
              </w:rPr>
              <w:t xml:space="preserve"> </w:t>
            </w:r>
            <w:r w:rsidRPr="004A62ED">
              <w:rPr>
                <w:shd w:val="clear" w:color="auto" w:fill="FFFFFF"/>
              </w:rPr>
              <w:t>Občanské hnutí Limity jsme my. </w:t>
            </w:r>
            <w:r w:rsidRPr="004A62ED">
              <w:rPr>
                <w:i/>
                <w:iCs/>
                <w:color w:val="0563C1"/>
                <w:u w:val="single"/>
                <w:shd w:val="clear" w:color="auto" w:fill="FFFFFF"/>
              </w:rPr>
              <w:t> </w:t>
            </w:r>
            <w:r w:rsidRPr="004A62ED">
              <w:rPr>
                <w:color w:val="0563C1"/>
              </w:rPr>
              <w:t> </w:t>
            </w:r>
          </w:p>
          <w:p w14:paraId="09B970F6" w14:textId="26A0A5F3" w:rsidR="004A62ED" w:rsidRPr="004A62ED" w:rsidRDefault="004A62ED" w:rsidP="00F67221">
            <w:pPr>
              <w:textAlignment w:val="baseline"/>
              <w:rPr>
                <w:rFonts w:ascii="Segoe UI" w:hAnsi="Segoe UI" w:cs="Segoe UI"/>
                <w:sz w:val="18"/>
                <w:szCs w:val="18"/>
              </w:rPr>
            </w:pPr>
            <w:proofErr w:type="spellStart"/>
            <w:r w:rsidRPr="004A62ED">
              <w:rPr>
                <w:i/>
                <w:iCs/>
                <w:shd w:val="clear" w:color="auto" w:fill="FFFFFF"/>
              </w:rPr>
              <w:t>Antropocén</w:t>
            </w:r>
            <w:proofErr w:type="spellEnd"/>
            <w:r w:rsidRPr="004A62ED">
              <w:rPr>
                <w:i/>
                <w:iCs/>
                <w:shd w:val="clear" w:color="auto" w:fill="FFFFFF"/>
              </w:rPr>
              <w:t xml:space="preserve"> </w:t>
            </w:r>
            <w:r w:rsidRPr="004A62ED">
              <w:rPr>
                <w:color w:val="000000"/>
                <w:shd w:val="clear" w:color="auto" w:fill="FFFFFF"/>
              </w:rPr>
              <w:t xml:space="preserve">[film]. Režie </w:t>
            </w:r>
            <w:hyperlink r:id="rId32" w:tgtFrame="_blank" w:history="1">
              <w:r w:rsidRPr="004A62ED">
                <w:rPr>
                  <w:color w:val="000000"/>
                  <w:shd w:val="clear" w:color="auto" w:fill="FFFFFF"/>
                </w:rPr>
                <w:t xml:space="preserve">Jennifer </w:t>
              </w:r>
              <w:proofErr w:type="spellStart"/>
              <w:r w:rsidRPr="004A62ED">
                <w:rPr>
                  <w:color w:val="000000"/>
                  <w:shd w:val="clear" w:color="auto" w:fill="FFFFFF"/>
                </w:rPr>
                <w:t>Baichwal</w:t>
              </w:r>
              <w:proofErr w:type="spellEnd"/>
            </w:hyperlink>
            <w:r w:rsidRPr="004A62ED">
              <w:rPr>
                <w:color w:val="000000"/>
                <w:shd w:val="clear" w:color="auto" w:fill="FFFFFF"/>
              </w:rPr>
              <w:t>, </w:t>
            </w:r>
            <w:hyperlink r:id="rId33" w:tgtFrame="_blank" w:history="1">
              <w:r w:rsidRPr="004A62ED">
                <w:rPr>
                  <w:color w:val="000000"/>
                  <w:shd w:val="clear" w:color="auto" w:fill="FFFFFF"/>
                </w:rPr>
                <w:t xml:space="preserve">Edward </w:t>
              </w:r>
              <w:proofErr w:type="spellStart"/>
              <w:r w:rsidRPr="004A62ED">
                <w:rPr>
                  <w:color w:val="000000"/>
                  <w:shd w:val="clear" w:color="auto" w:fill="FFFFFF"/>
                </w:rPr>
                <w:t>Burtynsky</w:t>
              </w:r>
              <w:proofErr w:type="spellEnd"/>
            </w:hyperlink>
            <w:r w:rsidRPr="004A62ED">
              <w:rPr>
                <w:color w:val="000000"/>
                <w:shd w:val="clear" w:color="auto" w:fill="FFFFFF"/>
              </w:rPr>
              <w:t>, </w:t>
            </w:r>
            <w:hyperlink r:id="rId34" w:tgtFrame="_blank" w:history="1">
              <w:r w:rsidRPr="004A62ED">
                <w:rPr>
                  <w:color w:val="000000"/>
                  <w:shd w:val="clear" w:color="auto" w:fill="FFFFFF"/>
                </w:rPr>
                <w:t xml:space="preserve">Nicholas de </w:t>
              </w:r>
              <w:proofErr w:type="spellStart"/>
              <w:r w:rsidRPr="004A62ED">
                <w:rPr>
                  <w:color w:val="000000"/>
                  <w:shd w:val="clear" w:color="auto" w:fill="FFFFFF"/>
                </w:rPr>
                <w:t>Pencier</w:t>
              </w:r>
              <w:proofErr w:type="spellEnd"/>
            </w:hyperlink>
            <w:r w:rsidRPr="004A62ED">
              <w:t>.</w:t>
            </w:r>
            <w:r w:rsidRPr="004A62ED">
              <w:rPr>
                <w:color w:val="000000"/>
                <w:shd w:val="clear" w:color="auto" w:fill="FFFFFF"/>
              </w:rPr>
              <w:t xml:space="preserve"> Kanada, 2018.</w:t>
            </w:r>
            <w:r w:rsidRPr="004A62ED">
              <w:rPr>
                <w:color w:val="000000"/>
              </w:rPr>
              <w:t> </w:t>
            </w:r>
          </w:p>
        </w:tc>
      </w:tr>
      <w:tr w:rsidR="00D502CF" w:rsidRPr="00D502CF" w14:paraId="49848F59" w14:textId="77777777" w:rsidTr="00D950F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A5928F1" w14:textId="77777777" w:rsidR="00D502CF" w:rsidRPr="00D502CF" w:rsidRDefault="00D502CF" w:rsidP="00D502CF">
            <w:pPr>
              <w:jc w:val="both"/>
              <w:textAlignment w:val="baseline"/>
              <w:rPr>
                <w:rFonts w:ascii="Segoe UI" w:hAnsi="Segoe UI" w:cs="Segoe UI"/>
                <w:sz w:val="18"/>
                <w:szCs w:val="18"/>
              </w:rPr>
            </w:pPr>
            <w:r w:rsidRPr="00D502CF">
              <w:rPr>
                <w:b/>
                <w:bCs/>
                <w:sz w:val="28"/>
                <w:szCs w:val="28"/>
              </w:rPr>
              <w:lastRenderedPageBreak/>
              <w:t>B-III – Charakteristika studijního předmětu</w:t>
            </w:r>
            <w:r w:rsidRPr="00D502CF">
              <w:rPr>
                <w:sz w:val="28"/>
                <w:szCs w:val="28"/>
              </w:rPr>
              <w:t> </w:t>
            </w:r>
          </w:p>
        </w:tc>
      </w:tr>
      <w:tr w:rsidR="00D502CF" w:rsidRPr="00D502CF" w14:paraId="373493E5" w14:textId="77777777" w:rsidTr="00D950F1">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7D7C3573" w14:textId="77777777" w:rsidR="00D502CF" w:rsidRPr="00D502CF" w:rsidRDefault="00D502CF" w:rsidP="00D502CF">
            <w:pPr>
              <w:textAlignment w:val="baseline"/>
              <w:rPr>
                <w:rFonts w:ascii="Segoe UI" w:hAnsi="Segoe UI" w:cs="Segoe UI"/>
                <w:sz w:val="18"/>
                <w:szCs w:val="18"/>
              </w:rPr>
            </w:pPr>
            <w:r w:rsidRPr="00D502CF">
              <w:rPr>
                <w:b/>
                <w:bCs/>
              </w:rPr>
              <w:t>Název studijního předmětu</w:t>
            </w:r>
            <w:r w:rsidRPr="00D502CF">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211B811A" w14:textId="77777777" w:rsidR="00D502CF" w:rsidRPr="00D502CF" w:rsidRDefault="00D502CF" w:rsidP="00D502CF">
            <w:pPr>
              <w:jc w:val="both"/>
              <w:textAlignment w:val="baseline"/>
              <w:rPr>
                <w:rFonts w:ascii="Segoe UI" w:hAnsi="Segoe UI" w:cs="Segoe UI"/>
                <w:sz w:val="18"/>
                <w:szCs w:val="18"/>
              </w:rPr>
            </w:pPr>
            <w:r w:rsidRPr="00D502CF">
              <w:t>Spotřeba a udržitelnost 2 </w:t>
            </w:r>
          </w:p>
        </w:tc>
      </w:tr>
      <w:tr w:rsidR="00D502CF" w:rsidRPr="00D502CF" w14:paraId="1FFD64F5"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71A7CAC" w14:textId="77777777" w:rsidR="00D502CF" w:rsidRPr="00D502CF" w:rsidRDefault="00D502CF" w:rsidP="00D502CF">
            <w:pPr>
              <w:textAlignment w:val="baseline"/>
              <w:rPr>
                <w:rFonts w:ascii="Segoe UI" w:hAnsi="Segoe UI" w:cs="Segoe UI"/>
                <w:sz w:val="18"/>
                <w:szCs w:val="18"/>
              </w:rPr>
            </w:pPr>
            <w:r w:rsidRPr="00D502CF">
              <w:rPr>
                <w:b/>
                <w:bCs/>
              </w:rPr>
              <w:t>Typ předmětu</w:t>
            </w:r>
            <w:r w:rsidRPr="00D502C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4E2DD36F" w14:textId="77777777" w:rsidR="00D502CF" w:rsidRPr="00D502CF" w:rsidRDefault="00D502CF" w:rsidP="00D502CF">
            <w:pPr>
              <w:jc w:val="both"/>
              <w:textAlignment w:val="baseline"/>
              <w:rPr>
                <w:rFonts w:ascii="Segoe UI" w:hAnsi="Segoe UI" w:cs="Segoe UI"/>
                <w:sz w:val="18"/>
                <w:szCs w:val="18"/>
              </w:rPr>
            </w:pPr>
            <w:r w:rsidRPr="00D502CF">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F153A64" w14:textId="77777777" w:rsidR="00D502CF" w:rsidRPr="00D502CF" w:rsidRDefault="00D502CF" w:rsidP="00D502CF">
            <w:pPr>
              <w:jc w:val="both"/>
              <w:textAlignment w:val="baseline"/>
              <w:rPr>
                <w:rFonts w:ascii="Segoe UI" w:hAnsi="Segoe UI" w:cs="Segoe UI"/>
                <w:sz w:val="18"/>
                <w:szCs w:val="18"/>
              </w:rPr>
            </w:pPr>
            <w:r w:rsidRPr="00D502CF">
              <w:rPr>
                <w:b/>
                <w:bCs/>
              </w:rPr>
              <w:t>doporučený ročník / semestr</w:t>
            </w:r>
            <w:r w:rsidRPr="00D502CF">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C6DEBD6" w14:textId="77777777" w:rsidR="00D502CF" w:rsidRPr="00D502CF" w:rsidRDefault="00D502CF" w:rsidP="00D502CF">
            <w:pPr>
              <w:jc w:val="both"/>
              <w:textAlignment w:val="baseline"/>
              <w:rPr>
                <w:rFonts w:ascii="Segoe UI" w:hAnsi="Segoe UI" w:cs="Segoe UI"/>
                <w:sz w:val="18"/>
                <w:szCs w:val="18"/>
              </w:rPr>
            </w:pPr>
            <w:r w:rsidRPr="00D502CF">
              <w:t>2/LS </w:t>
            </w:r>
          </w:p>
        </w:tc>
      </w:tr>
      <w:tr w:rsidR="00D502CF" w:rsidRPr="00D502CF" w14:paraId="7BDDCBB6"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716DA5A" w14:textId="77777777" w:rsidR="00D502CF" w:rsidRPr="00D502CF" w:rsidRDefault="00D502CF" w:rsidP="00D502CF">
            <w:pPr>
              <w:textAlignment w:val="baseline"/>
              <w:rPr>
                <w:rFonts w:ascii="Segoe UI" w:hAnsi="Segoe UI" w:cs="Segoe UI"/>
                <w:sz w:val="18"/>
                <w:szCs w:val="18"/>
              </w:rPr>
            </w:pPr>
            <w:r w:rsidRPr="00D502CF">
              <w:rPr>
                <w:b/>
                <w:bCs/>
              </w:rPr>
              <w:t>Rozsah studijního předmětu</w:t>
            </w:r>
            <w:r w:rsidRPr="00D502CF">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C39640" w14:textId="77777777" w:rsidR="00D502CF" w:rsidRPr="00D502CF" w:rsidRDefault="00D502CF" w:rsidP="00D502CF">
            <w:pPr>
              <w:jc w:val="both"/>
              <w:textAlignment w:val="baseline"/>
              <w:rPr>
                <w:rFonts w:ascii="Segoe UI" w:hAnsi="Segoe UI" w:cs="Segoe UI"/>
                <w:sz w:val="18"/>
                <w:szCs w:val="18"/>
              </w:rPr>
            </w:pPr>
            <w:proofErr w:type="gramStart"/>
            <w:r w:rsidRPr="00D502CF">
              <w:t>13s</w:t>
            </w:r>
            <w:proofErr w:type="gramEnd"/>
            <w:r w:rsidRPr="00D502C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467C9C6" w14:textId="77777777" w:rsidR="00D502CF" w:rsidRPr="00D502CF" w:rsidRDefault="00D502CF" w:rsidP="00D502CF">
            <w:pPr>
              <w:jc w:val="both"/>
              <w:textAlignment w:val="baseline"/>
              <w:rPr>
                <w:rFonts w:ascii="Segoe UI" w:hAnsi="Segoe UI" w:cs="Segoe UI"/>
                <w:sz w:val="18"/>
                <w:szCs w:val="18"/>
              </w:rPr>
            </w:pPr>
            <w:r w:rsidRPr="00D502CF">
              <w:rPr>
                <w:b/>
                <w:bCs/>
              </w:rPr>
              <w:t>hod. </w:t>
            </w:r>
            <w:r w:rsidRPr="00D502CF">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5CB4976E" w14:textId="77777777" w:rsidR="00D502CF" w:rsidRPr="00D502CF" w:rsidRDefault="00D502CF" w:rsidP="00D502CF">
            <w:pPr>
              <w:jc w:val="both"/>
              <w:textAlignment w:val="baseline"/>
              <w:rPr>
                <w:rFonts w:ascii="Segoe UI" w:hAnsi="Segoe UI" w:cs="Segoe UI"/>
                <w:sz w:val="18"/>
                <w:szCs w:val="18"/>
              </w:rPr>
            </w:pPr>
            <w:r w:rsidRPr="00D502CF">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7224363" w14:textId="77777777" w:rsidR="00D502CF" w:rsidRPr="00D502CF" w:rsidRDefault="00D502CF" w:rsidP="00D502CF">
            <w:pPr>
              <w:jc w:val="both"/>
              <w:textAlignment w:val="baseline"/>
              <w:rPr>
                <w:rFonts w:ascii="Segoe UI" w:hAnsi="Segoe UI" w:cs="Segoe UI"/>
                <w:sz w:val="18"/>
                <w:szCs w:val="18"/>
              </w:rPr>
            </w:pPr>
            <w:r w:rsidRPr="00D502CF">
              <w:rPr>
                <w:b/>
                <w:bCs/>
              </w:rPr>
              <w:t>kreditů</w:t>
            </w:r>
            <w:r w:rsidRPr="00D502C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87FDA13" w14:textId="77777777" w:rsidR="00D502CF" w:rsidRPr="00D502CF" w:rsidRDefault="00D502CF" w:rsidP="00D502CF">
            <w:pPr>
              <w:jc w:val="both"/>
              <w:textAlignment w:val="baseline"/>
              <w:rPr>
                <w:rFonts w:ascii="Segoe UI" w:hAnsi="Segoe UI" w:cs="Segoe UI"/>
                <w:sz w:val="18"/>
                <w:szCs w:val="18"/>
              </w:rPr>
            </w:pPr>
            <w:r w:rsidRPr="00D502CF">
              <w:t>2 </w:t>
            </w:r>
          </w:p>
        </w:tc>
      </w:tr>
      <w:tr w:rsidR="00D502CF" w:rsidRPr="00D502CF" w14:paraId="3F407F96"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6DD09E5" w14:textId="77777777" w:rsidR="00D502CF" w:rsidRPr="00D502CF" w:rsidRDefault="00D502CF" w:rsidP="00D502CF">
            <w:pPr>
              <w:textAlignment w:val="baseline"/>
              <w:rPr>
                <w:rFonts w:ascii="Segoe UI" w:hAnsi="Segoe UI" w:cs="Segoe UI"/>
                <w:sz w:val="18"/>
                <w:szCs w:val="18"/>
              </w:rPr>
            </w:pPr>
            <w:r w:rsidRPr="00D502CF">
              <w:rPr>
                <w:b/>
                <w:bCs/>
              </w:rPr>
              <w:t xml:space="preserve">Prerekvizity, </w:t>
            </w:r>
            <w:proofErr w:type="spellStart"/>
            <w:r w:rsidRPr="00D502CF">
              <w:rPr>
                <w:b/>
                <w:bCs/>
              </w:rPr>
              <w:t>korekvizity</w:t>
            </w:r>
            <w:proofErr w:type="spellEnd"/>
            <w:r w:rsidRPr="00D502CF">
              <w:rPr>
                <w:b/>
                <w:bCs/>
              </w:rPr>
              <w:t>, ekvivalence</w:t>
            </w:r>
            <w:r w:rsidRPr="00D502CF">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68D14492" w14:textId="77777777" w:rsidR="00D502CF" w:rsidRPr="00D502CF" w:rsidRDefault="00D502CF" w:rsidP="00D502CF">
            <w:pPr>
              <w:jc w:val="both"/>
              <w:textAlignment w:val="baseline"/>
              <w:rPr>
                <w:rFonts w:ascii="Segoe UI" w:hAnsi="Segoe UI" w:cs="Segoe UI"/>
                <w:sz w:val="18"/>
                <w:szCs w:val="18"/>
              </w:rPr>
            </w:pPr>
            <w:r w:rsidRPr="00D502CF">
              <w:t>povinně volitelný </w:t>
            </w:r>
          </w:p>
        </w:tc>
      </w:tr>
      <w:tr w:rsidR="00D502CF" w:rsidRPr="00D502CF" w14:paraId="4C721F71"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86B8292" w14:textId="77777777" w:rsidR="00D502CF" w:rsidRPr="00D502CF" w:rsidRDefault="00D502CF" w:rsidP="00D502CF">
            <w:pPr>
              <w:textAlignment w:val="baseline"/>
              <w:rPr>
                <w:rFonts w:ascii="Segoe UI" w:hAnsi="Segoe UI" w:cs="Segoe UI"/>
                <w:sz w:val="18"/>
                <w:szCs w:val="18"/>
              </w:rPr>
            </w:pPr>
            <w:r w:rsidRPr="00D502CF">
              <w:rPr>
                <w:b/>
                <w:bCs/>
              </w:rPr>
              <w:t>Způsob ověření studijních výsledků</w:t>
            </w:r>
            <w:r w:rsidRPr="00D502C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F7CF627" w14:textId="77777777" w:rsidR="00D502CF" w:rsidRPr="00D502CF" w:rsidRDefault="00D502CF" w:rsidP="00D502CF">
            <w:pPr>
              <w:jc w:val="both"/>
              <w:textAlignment w:val="baseline"/>
              <w:rPr>
                <w:rFonts w:ascii="Segoe UI" w:hAnsi="Segoe UI" w:cs="Segoe UI"/>
                <w:sz w:val="18"/>
                <w:szCs w:val="18"/>
              </w:rPr>
            </w:pPr>
            <w:r w:rsidRPr="00D502CF">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37FC0B36" w14:textId="77777777" w:rsidR="00D502CF" w:rsidRPr="00D502CF" w:rsidRDefault="00D502CF" w:rsidP="00D502CF">
            <w:pPr>
              <w:jc w:val="both"/>
              <w:textAlignment w:val="baseline"/>
              <w:rPr>
                <w:rFonts w:ascii="Segoe UI" w:hAnsi="Segoe UI" w:cs="Segoe UI"/>
                <w:sz w:val="18"/>
                <w:szCs w:val="18"/>
              </w:rPr>
            </w:pPr>
            <w:r w:rsidRPr="00D502CF">
              <w:rPr>
                <w:b/>
                <w:bCs/>
              </w:rPr>
              <w:t>Forma výuky</w:t>
            </w:r>
            <w:r w:rsidRPr="00D502C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46F6AD" w14:textId="77777777" w:rsidR="00D502CF" w:rsidRPr="00D502CF" w:rsidRDefault="00D502CF" w:rsidP="00D502CF">
            <w:pPr>
              <w:jc w:val="both"/>
              <w:textAlignment w:val="baseline"/>
              <w:rPr>
                <w:rFonts w:ascii="Segoe UI" w:hAnsi="Segoe UI" w:cs="Segoe UI"/>
                <w:sz w:val="18"/>
                <w:szCs w:val="18"/>
              </w:rPr>
            </w:pPr>
            <w:r w:rsidRPr="00D502CF">
              <w:t>seminář </w:t>
            </w:r>
          </w:p>
        </w:tc>
      </w:tr>
      <w:tr w:rsidR="00D502CF" w:rsidRPr="00D502CF" w14:paraId="174384D9"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12D0EA9" w14:textId="77777777" w:rsidR="00D502CF" w:rsidRPr="00D502CF" w:rsidRDefault="00D502CF" w:rsidP="00D502CF">
            <w:pPr>
              <w:textAlignment w:val="baseline"/>
              <w:rPr>
                <w:rFonts w:ascii="Segoe UI" w:hAnsi="Segoe UI" w:cs="Segoe UI"/>
                <w:sz w:val="18"/>
                <w:szCs w:val="18"/>
              </w:rPr>
            </w:pPr>
            <w:r w:rsidRPr="00D502CF">
              <w:rPr>
                <w:b/>
                <w:bCs/>
              </w:rPr>
              <w:t>Forma způsobu ověření studijních výsledků a další požadavky na studenta</w:t>
            </w:r>
            <w:r w:rsidRPr="00D502C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489856B7" w14:textId="77777777" w:rsidR="00D502CF" w:rsidRPr="00D502CF" w:rsidRDefault="00D502CF" w:rsidP="00D502CF">
            <w:pPr>
              <w:jc w:val="both"/>
              <w:textAlignment w:val="baseline"/>
              <w:rPr>
                <w:rFonts w:ascii="Segoe UI" w:hAnsi="Segoe UI" w:cs="Segoe UI"/>
                <w:sz w:val="18"/>
                <w:szCs w:val="18"/>
              </w:rPr>
            </w:pPr>
            <w:r w:rsidRPr="00D502CF">
              <w:t>80% aktivní účast na seminářích, samostudium zadaných textů, závěrečná prezentace  </w:t>
            </w:r>
          </w:p>
        </w:tc>
      </w:tr>
      <w:tr w:rsidR="00D502CF" w:rsidRPr="00D502CF" w14:paraId="49A2E07E" w14:textId="77777777" w:rsidTr="00FD53B2">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44C2E8F" w14:textId="77777777" w:rsidR="00D502CF" w:rsidRPr="00D502CF" w:rsidRDefault="00D502CF" w:rsidP="00D502CF">
            <w:pPr>
              <w:textAlignment w:val="baseline"/>
              <w:rPr>
                <w:rFonts w:ascii="Segoe UI" w:hAnsi="Segoe UI" w:cs="Segoe UI"/>
                <w:sz w:val="18"/>
                <w:szCs w:val="18"/>
              </w:rPr>
            </w:pPr>
            <w:r w:rsidRPr="00D502CF">
              <w:t> </w:t>
            </w:r>
          </w:p>
        </w:tc>
      </w:tr>
      <w:tr w:rsidR="00D502CF" w:rsidRPr="00D502CF" w14:paraId="38918144" w14:textId="77777777" w:rsidTr="00D950F1">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088B12A0" w14:textId="77777777" w:rsidR="00D502CF" w:rsidRPr="00D502CF" w:rsidRDefault="00D502CF" w:rsidP="00D502CF">
            <w:pPr>
              <w:textAlignment w:val="baseline"/>
              <w:rPr>
                <w:rFonts w:ascii="Segoe UI" w:hAnsi="Segoe UI" w:cs="Segoe UI"/>
                <w:sz w:val="18"/>
                <w:szCs w:val="18"/>
              </w:rPr>
            </w:pPr>
            <w:r w:rsidRPr="00D502CF">
              <w:rPr>
                <w:b/>
                <w:bCs/>
              </w:rPr>
              <w:t>Garant předmětu</w:t>
            </w:r>
            <w:r w:rsidRPr="00D502C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A56373A" w14:textId="64955470" w:rsidR="00D502CF" w:rsidRPr="00D502CF" w:rsidRDefault="00D502CF" w:rsidP="00D502CF">
            <w:pPr>
              <w:jc w:val="both"/>
              <w:textAlignment w:val="baseline"/>
              <w:rPr>
                <w:rFonts w:ascii="Segoe UI" w:hAnsi="Segoe UI" w:cs="Segoe UI"/>
                <w:sz w:val="18"/>
                <w:szCs w:val="18"/>
              </w:rPr>
            </w:pPr>
            <w:r w:rsidRPr="00D502CF">
              <w:t xml:space="preserve">Mgr. Markéta Dvořáčková </w:t>
            </w:r>
          </w:p>
        </w:tc>
      </w:tr>
      <w:tr w:rsidR="00D502CF" w:rsidRPr="00D502CF" w14:paraId="20327495" w14:textId="77777777" w:rsidTr="00D950F1">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4118D556" w14:textId="77777777" w:rsidR="00D502CF" w:rsidRPr="00D502CF" w:rsidRDefault="00D502CF" w:rsidP="00D502CF">
            <w:pPr>
              <w:textAlignment w:val="baseline"/>
              <w:rPr>
                <w:rFonts w:ascii="Segoe UI" w:hAnsi="Segoe UI" w:cs="Segoe UI"/>
                <w:sz w:val="18"/>
                <w:szCs w:val="18"/>
              </w:rPr>
            </w:pPr>
            <w:r w:rsidRPr="00D502CF">
              <w:rPr>
                <w:b/>
                <w:bCs/>
              </w:rPr>
              <w:t>Zapojení garanta do výuky předmětu</w:t>
            </w:r>
            <w:r w:rsidRPr="00D502C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70BD1097" w14:textId="759BD0E8" w:rsidR="00D502CF" w:rsidRPr="00D502CF" w:rsidRDefault="00DB4353" w:rsidP="00D502CF">
            <w:pPr>
              <w:jc w:val="both"/>
              <w:textAlignment w:val="baseline"/>
              <w:rPr>
                <w:rFonts w:ascii="Segoe UI" w:hAnsi="Segoe UI" w:cs="Segoe UI"/>
                <w:sz w:val="18"/>
                <w:szCs w:val="18"/>
              </w:rPr>
            </w:pPr>
            <w:r w:rsidRPr="00D502CF">
              <w:t>100 % </w:t>
            </w:r>
          </w:p>
        </w:tc>
      </w:tr>
      <w:tr w:rsidR="00D502CF" w:rsidRPr="00D502CF" w14:paraId="3A69B635"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AAF3831" w14:textId="77777777" w:rsidR="00D502CF" w:rsidRPr="00D502CF" w:rsidRDefault="00D502CF" w:rsidP="00D502CF">
            <w:pPr>
              <w:textAlignment w:val="baseline"/>
              <w:rPr>
                <w:rFonts w:ascii="Segoe UI" w:hAnsi="Segoe UI" w:cs="Segoe UI"/>
                <w:sz w:val="18"/>
                <w:szCs w:val="18"/>
              </w:rPr>
            </w:pPr>
            <w:r w:rsidRPr="00D502CF">
              <w:rPr>
                <w:b/>
                <w:bCs/>
              </w:rPr>
              <w:t>Vyučující</w:t>
            </w:r>
            <w:r w:rsidRPr="00D502C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F0B9541" w14:textId="672E4862" w:rsidR="00D502CF" w:rsidRPr="00D502CF" w:rsidRDefault="00D502CF" w:rsidP="00D502CF">
            <w:pPr>
              <w:jc w:val="both"/>
              <w:textAlignment w:val="baseline"/>
              <w:rPr>
                <w:rFonts w:ascii="Segoe UI" w:hAnsi="Segoe UI" w:cs="Segoe UI"/>
                <w:sz w:val="18"/>
                <w:szCs w:val="18"/>
              </w:rPr>
            </w:pPr>
            <w:r w:rsidRPr="00D502CF">
              <w:t xml:space="preserve">Mgr. Markéta Dvořáčková </w:t>
            </w:r>
          </w:p>
        </w:tc>
      </w:tr>
      <w:tr w:rsidR="00D502CF" w:rsidRPr="00D502CF" w14:paraId="364F9B3C" w14:textId="77777777" w:rsidTr="00311B61">
        <w:trPr>
          <w:trHeight w:val="29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47FCFB2" w14:textId="77777777" w:rsidR="00D502CF" w:rsidRPr="00D502CF" w:rsidRDefault="00D502CF" w:rsidP="00D502CF">
            <w:pPr>
              <w:jc w:val="both"/>
              <w:textAlignment w:val="baseline"/>
              <w:rPr>
                <w:rFonts w:ascii="Segoe UI" w:hAnsi="Segoe UI" w:cs="Segoe UI"/>
                <w:sz w:val="18"/>
                <w:szCs w:val="18"/>
              </w:rPr>
            </w:pPr>
            <w:r w:rsidRPr="00D502CF">
              <w:t> </w:t>
            </w:r>
          </w:p>
        </w:tc>
      </w:tr>
      <w:tr w:rsidR="00D502CF" w:rsidRPr="00D502CF" w14:paraId="6B8D1133" w14:textId="77777777" w:rsidTr="00D950F1">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27030FC9" w14:textId="77777777" w:rsidR="00D502CF" w:rsidRPr="00D502CF" w:rsidRDefault="00D502CF" w:rsidP="00D502CF">
            <w:pPr>
              <w:jc w:val="both"/>
              <w:textAlignment w:val="baseline"/>
              <w:rPr>
                <w:rFonts w:ascii="Segoe UI" w:hAnsi="Segoe UI" w:cs="Segoe UI"/>
                <w:sz w:val="18"/>
                <w:szCs w:val="18"/>
              </w:rPr>
            </w:pPr>
            <w:r w:rsidRPr="00D502CF">
              <w:rPr>
                <w:b/>
                <w:bCs/>
              </w:rPr>
              <w:t>Stručná anotace předmětu</w:t>
            </w:r>
            <w:r w:rsidRPr="00D502C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B815455" w14:textId="77777777" w:rsidR="00D502CF" w:rsidRPr="00D502CF" w:rsidRDefault="00D502CF" w:rsidP="00D502CF">
            <w:pPr>
              <w:jc w:val="both"/>
              <w:textAlignment w:val="baseline"/>
              <w:rPr>
                <w:rFonts w:ascii="Segoe UI" w:hAnsi="Segoe UI" w:cs="Segoe UI"/>
                <w:sz w:val="18"/>
                <w:szCs w:val="18"/>
              </w:rPr>
            </w:pPr>
            <w:r w:rsidRPr="00D502CF">
              <w:t> </w:t>
            </w:r>
          </w:p>
        </w:tc>
      </w:tr>
      <w:tr w:rsidR="00D502CF" w:rsidRPr="00D502CF" w14:paraId="22CEDD11" w14:textId="77777777" w:rsidTr="00D950F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25977B94" w14:textId="77777777" w:rsidR="00D524EE" w:rsidRDefault="00D502CF" w:rsidP="00D502CF">
            <w:pPr>
              <w:jc w:val="both"/>
              <w:textAlignment w:val="baseline"/>
            </w:pPr>
            <w:r w:rsidRPr="00D502CF">
              <w:t xml:space="preserve">Cílem předmětu je a) uvést studující do problematiky spotřební kultury, b) poskytnout orientaci v současných debatách ve věci environmentálních výzev soustředěných mj. v pojmech klimatická změna a </w:t>
            </w:r>
            <w:proofErr w:type="spellStart"/>
            <w:r w:rsidRPr="00D502CF">
              <w:t>antropocén</w:t>
            </w:r>
            <w:proofErr w:type="spellEnd"/>
            <w:r w:rsidRPr="00D502CF">
              <w:t>, c) inspirovat diskusi nad ekologickými aspekty a společenskými dopady práce designerů a jejich zodpovědnosti v současném věcmi přeplněném světě. Předmět je vyučován ve čtyřech blocích. Vyučující nejprve formou přednášky vždy představí dané téma a doporučené studijní materiály (vše dostupné v MS Teams), pro uvození a ilustraci tématu budeme využívat i projekce dokumentárních filmů. Druhá část setkání bude věnována diskusi, na kterou se studující připraví samostudiem doporučených textů. Některé z témat představí externí hosté. Semestr bude ukončen prezentací vlastního tématu, které studující představí v rámci inspiračního setkání. </w:t>
            </w:r>
          </w:p>
          <w:p w14:paraId="1DD9C6F1" w14:textId="035852E5" w:rsidR="00D502CF" w:rsidRPr="00D502CF" w:rsidRDefault="003A57DA" w:rsidP="00D502CF">
            <w:pPr>
              <w:jc w:val="both"/>
              <w:textAlignment w:val="baseline"/>
              <w:rPr>
                <w:rFonts w:ascii="Segoe UI" w:hAnsi="Segoe UI" w:cs="Segoe UI"/>
                <w:sz w:val="18"/>
                <w:szCs w:val="18"/>
              </w:rPr>
            </w:pPr>
            <w:r>
              <w:t xml:space="preserve"> </w:t>
            </w:r>
            <w:r w:rsidR="00D502CF" w:rsidRPr="00D502CF">
              <w:t> </w:t>
            </w:r>
          </w:p>
          <w:p w14:paraId="2F9D9751" w14:textId="77777777" w:rsidR="00D502CF" w:rsidRPr="00D502CF" w:rsidRDefault="00D502CF" w:rsidP="00ED42CA">
            <w:pPr>
              <w:numPr>
                <w:ilvl w:val="0"/>
                <w:numId w:val="18"/>
              </w:numPr>
              <w:ind w:left="598" w:hanging="283"/>
              <w:jc w:val="both"/>
              <w:textAlignment w:val="baseline"/>
            </w:pPr>
            <w:r w:rsidRPr="00D502CF">
              <w:t>Sociologie spotřeby. </w:t>
            </w:r>
          </w:p>
          <w:p w14:paraId="4BC2B8F2" w14:textId="77777777" w:rsidR="00D502CF" w:rsidRPr="00D502CF" w:rsidRDefault="00D502CF" w:rsidP="00ED42CA">
            <w:pPr>
              <w:numPr>
                <w:ilvl w:val="0"/>
                <w:numId w:val="19"/>
              </w:numPr>
              <w:ind w:left="598" w:hanging="283"/>
              <w:jc w:val="both"/>
              <w:textAlignment w:val="baseline"/>
            </w:pPr>
            <w:r w:rsidRPr="00D502CF">
              <w:t>Propagace spotřební kultury: reklama a obchodní značky. </w:t>
            </w:r>
          </w:p>
          <w:p w14:paraId="083DF070" w14:textId="77777777" w:rsidR="00D502CF" w:rsidRPr="00D502CF" w:rsidRDefault="00D502CF" w:rsidP="00ED42CA">
            <w:pPr>
              <w:numPr>
                <w:ilvl w:val="0"/>
                <w:numId w:val="20"/>
              </w:numPr>
              <w:ind w:left="598" w:hanging="283"/>
              <w:jc w:val="both"/>
              <w:textAlignment w:val="baseline"/>
            </w:pPr>
            <w:r w:rsidRPr="00D502CF">
              <w:t>Kritika a budoucnost spotřební kultury. </w:t>
            </w:r>
          </w:p>
          <w:p w14:paraId="4B3DA7F8" w14:textId="77777777" w:rsidR="00D502CF" w:rsidRPr="00D502CF" w:rsidRDefault="00D502CF" w:rsidP="00ED42CA">
            <w:pPr>
              <w:numPr>
                <w:ilvl w:val="0"/>
                <w:numId w:val="21"/>
              </w:numPr>
              <w:ind w:left="598" w:hanging="283"/>
              <w:jc w:val="both"/>
              <w:textAlignment w:val="baseline"/>
            </w:pPr>
            <w:r w:rsidRPr="00D502CF">
              <w:t>Design a umění v době klimatické změny. </w:t>
            </w:r>
          </w:p>
          <w:p w14:paraId="5403D4C1" w14:textId="77777777" w:rsidR="00D524EE" w:rsidRDefault="00D524EE" w:rsidP="00D502CF">
            <w:pPr>
              <w:jc w:val="both"/>
              <w:textAlignment w:val="baseline"/>
            </w:pPr>
          </w:p>
          <w:p w14:paraId="1802641B" w14:textId="77777777" w:rsidR="00D502CF" w:rsidRDefault="00D502CF">
            <w:pPr>
              <w:jc w:val="both"/>
              <w:textAlignment w:val="baseline"/>
            </w:pPr>
            <w:r w:rsidRPr="00D502CF">
              <w:t>Studující se seznámí s hlavními sociologickými přístupy a teoriemi, které se používají k poznání současné podoby a proměny spotřební kultury. Budou schopni identifikovat a shrnout základní procesy, které provazují spotřební kulturu se současnými enviromentálními problémy. Budou připraveni formulovat relevantní otázky a výzvy ve vztahu k oboru, který studují.  </w:t>
            </w:r>
          </w:p>
          <w:p w14:paraId="174A91FA" w14:textId="42ECF867" w:rsidR="001B0149" w:rsidRPr="00D502CF" w:rsidRDefault="001B0149">
            <w:pPr>
              <w:jc w:val="both"/>
              <w:textAlignment w:val="baseline"/>
              <w:rPr>
                <w:rFonts w:ascii="Segoe UI" w:hAnsi="Segoe UI" w:cs="Segoe UI"/>
                <w:sz w:val="18"/>
                <w:szCs w:val="18"/>
              </w:rPr>
            </w:pPr>
          </w:p>
        </w:tc>
      </w:tr>
      <w:tr w:rsidR="00D502CF" w:rsidRPr="00D502CF" w14:paraId="1E02EFDA" w14:textId="77777777" w:rsidTr="00D950F1">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7503A652" w14:textId="77777777" w:rsidR="00D502CF" w:rsidRPr="00D502CF" w:rsidRDefault="00D502CF" w:rsidP="00D502CF">
            <w:pPr>
              <w:jc w:val="both"/>
              <w:textAlignment w:val="baseline"/>
              <w:rPr>
                <w:rFonts w:ascii="Segoe UI" w:hAnsi="Segoe UI" w:cs="Segoe UI"/>
                <w:sz w:val="18"/>
                <w:szCs w:val="18"/>
              </w:rPr>
            </w:pPr>
            <w:r w:rsidRPr="00D502CF">
              <w:rPr>
                <w:b/>
                <w:bCs/>
              </w:rPr>
              <w:t>Studijní literatura a studijní pomůcky</w:t>
            </w:r>
            <w:r w:rsidRPr="00D502CF">
              <w:t> </w:t>
            </w:r>
          </w:p>
        </w:tc>
        <w:tc>
          <w:tcPr>
            <w:tcW w:w="6176" w:type="dxa"/>
            <w:gridSpan w:val="6"/>
            <w:tcBorders>
              <w:top w:val="nil"/>
              <w:left w:val="single" w:sz="6" w:space="0" w:color="auto"/>
              <w:bottom w:val="nil"/>
              <w:right w:val="single" w:sz="6" w:space="0" w:color="auto"/>
            </w:tcBorders>
            <w:shd w:val="clear" w:color="auto" w:fill="auto"/>
            <w:hideMark/>
          </w:tcPr>
          <w:p w14:paraId="28108D21" w14:textId="77777777" w:rsidR="00D502CF" w:rsidRPr="00D502CF" w:rsidRDefault="00D502CF" w:rsidP="00D502CF">
            <w:pPr>
              <w:jc w:val="both"/>
              <w:textAlignment w:val="baseline"/>
              <w:rPr>
                <w:rFonts w:ascii="Segoe UI" w:hAnsi="Segoe UI" w:cs="Segoe UI"/>
                <w:sz w:val="18"/>
                <w:szCs w:val="18"/>
              </w:rPr>
            </w:pPr>
            <w:r w:rsidRPr="00D502CF">
              <w:t> </w:t>
            </w:r>
          </w:p>
        </w:tc>
      </w:tr>
      <w:tr w:rsidR="00D502CF" w:rsidRPr="00D502CF" w14:paraId="62DED08E" w14:textId="77777777" w:rsidTr="00D950F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1B82EE5" w14:textId="77777777" w:rsidR="00D502CF" w:rsidRPr="00D502CF" w:rsidRDefault="00D502CF" w:rsidP="00D502CF">
            <w:pPr>
              <w:textAlignment w:val="baseline"/>
              <w:rPr>
                <w:rFonts w:ascii="Segoe UI" w:hAnsi="Segoe UI" w:cs="Segoe UI"/>
                <w:sz w:val="18"/>
                <w:szCs w:val="18"/>
              </w:rPr>
            </w:pPr>
            <w:r w:rsidRPr="00D502CF">
              <w:rPr>
                <w:b/>
                <w:bCs/>
              </w:rPr>
              <w:t>Povinná:</w:t>
            </w:r>
            <w:r w:rsidRPr="00D502CF">
              <w:t> </w:t>
            </w:r>
          </w:p>
          <w:p w14:paraId="41EC09F1" w14:textId="64CF162B" w:rsidR="00D502CF" w:rsidRPr="00D502CF" w:rsidRDefault="00D502CF" w:rsidP="00D502CF">
            <w:pPr>
              <w:textAlignment w:val="baseline"/>
              <w:rPr>
                <w:rFonts w:ascii="Segoe UI" w:hAnsi="Segoe UI" w:cs="Segoe UI"/>
                <w:sz w:val="18"/>
                <w:szCs w:val="18"/>
              </w:rPr>
            </w:pPr>
            <w:r w:rsidRPr="00D502CF">
              <w:rPr>
                <w:shd w:val="clear" w:color="auto" w:fill="FFFFFF"/>
              </w:rPr>
              <w:t xml:space="preserve">ZAHRÁDKA, Pavel, </w:t>
            </w:r>
            <w:proofErr w:type="spellStart"/>
            <w:r w:rsidRPr="00D502CF">
              <w:rPr>
                <w:shd w:val="clear" w:color="auto" w:fill="FFFFFF"/>
              </w:rPr>
              <w:t>ed</w:t>
            </w:r>
            <w:proofErr w:type="spellEnd"/>
            <w:r w:rsidRPr="00D502CF">
              <w:rPr>
                <w:shd w:val="clear" w:color="auto" w:fill="FFFFFF"/>
              </w:rPr>
              <w:t>. </w:t>
            </w:r>
            <w:r w:rsidRPr="00D502CF">
              <w:rPr>
                <w:i/>
                <w:iCs/>
                <w:shd w:val="clear" w:color="auto" w:fill="FFFFFF"/>
              </w:rPr>
              <w:t>Spotřební kultura: historie, teorie a výzkum.</w:t>
            </w:r>
            <w:r w:rsidRPr="00D502CF">
              <w:rPr>
                <w:shd w:val="clear" w:color="auto" w:fill="FFFFFF"/>
              </w:rPr>
              <w:t xml:space="preserve"> Praha: Academia, 2014. SBN 978-80-200-2372-8.</w:t>
            </w:r>
            <w:r w:rsidRPr="00D502CF">
              <w:t> </w:t>
            </w:r>
          </w:p>
          <w:p w14:paraId="17463B0B" w14:textId="77777777" w:rsidR="00D502CF" w:rsidRPr="00D502CF" w:rsidRDefault="00D502CF" w:rsidP="00D502CF">
            <w:pPr>
              <w:textAlignment w:val="baseline"/>
              <w:rPr>
                <w:rFonts w:ascii="Segoe UI" w:hAnsi="Segoe UI" w:cs="Segoe UI"/>
                <w:sz w:val="18"/>
                <w:szCs w:val="18"/>
              </w:rPr>
            </w:pPr>
            <w:r w:rsidRPr="00D502CF">
              <w:rPr>
                <w:b/>
                <w:bCs/>
              </w:rPr>
              <w:t>Doporučená:</w:t>
            </w:r>
            <w:r w:rsidRPr="00D502CF">
              <w:t> </w:t>
            </w:r>
          </w:p>
          <w:p w14:paraId="2A0121CF" w14:textId="2E390365" w:rsidR="007208C3" w:rsidRPr="00D502CF" w:rsidRDefault="007208C3" w:rsidP="007208C3">
            <w:pPr>
              <w:textAlignment w:val="baseline"/>
              <w:rPr>
                <w:rFonts w:ascii="Segoe UI" w:hAnsi="Segoe UI" w:cs="Segoe UI"/>
                <w:sz w:val="18"/>
                <w:szCs w:val="18"/>
              </w:rPr>
            </w:pPr>
            <w:r w:rsidRPr="00D502CF">
              <w:rPr>
                <w:shd w:val="clear" w:color="auto" w:fill="FFFFFF"/>
              </w:rPr>
              <w:t xml:space="preserve">HEATH, FULLER, R. </w:t>
            </w:r>
            <w:proofErr w:type="spellStart"/>
            <w:r w:rsidRPr="00D502CF">
              <w:rPr>
                <w:shd w:val="clear" w:color="auto" w:fill="FFFFFF"/>
              </w:rPr>
              <w:t>Buckminster</w:t>
            </w:r>
            <w:proofErr w:type="spellEnd"/>
            <w:r w:rsidRPr="00D502CF">
              <w:rPr>
                <w:shd w:val="clear" w:color="auto" w:fill="FFFFFF"/>
              </w:rPr>
              <w:t>. </w:t>
            </w:r>
            <w:r w:rsidRPr="00D502CF">
              <w:rPr>
                <w:i/>
                <w:iCs/>
                <w:shd w:val="clear" w:color="auto" w:fill="FFFFFF"/>
              </w:rPr>
              <w:t xml:space="preserve">Návod k obsluze vesmírné lodi Země. </w:t>
            </w:r>
            <w:r w:rsidRPr="00D502CF">
              <w:rPr>
                <w:shd w:val="clear" w:color="auto" w:fill="FFFFFF"/>
              </w:rPr>
              <w:t>Překlad Martin Pokorný. V Praze: Vysoká škola uměleckoprůmyslová, 2022. 7. ISBN 978-80-88308-59-1.</w:t>
            </w:r>
            <w:r w:rsidRPr="00D502CF">
              <w:t> </w:t>
            </w:r>
            <w:r w:rsidRPr="00D502CF">
              <w:br/>
            </w:r>
            <w:r w:rsidRPr="00D502CF">
              <w:rPr>
                <w:shd w:val="clear" w:color="auto" w:fill="FFFFFF"/>
              </w:rPr>
              <w:t>Joseph a Andrew POTTER. </w:t>
            </w:r>
            <w:r w:rsidRPr="00D502CF">
              <w:rPr>
                <w:i/>
                <w:iCs/>
                <w:shd w:val="clear" w:color="auto" w:fill="FFFFFF"/>
              </w:rPr>
              <w:t>Kup si svou revoltu!</w:t>
            </w:r>
            <w:r w:rsidRPr="00D502CF">
              <w:rPr>
                <w:shd w:val="clear" w:color="auto" w:fill="FFFFFF"/>
              </w:rPr>
              <w:t xml:space="preserve"> Praha: Rybka, 2012. ISBN 9788072721979.</w:t>
            </w:r>
            <w:r w:rsidRPr="00D502CF">
              <w:t> </w:t>
            </w:r>
          </w:p>
          <w:p w14:paraId="087AC890" w14:textId="5C440DD6" w:rsidR="007208C3" w:rsidRPr="00D502CF" w:rsidRDefault="007208C3" w:rsidP="007208C3">
            <w:pPr>
              <w:textAlignment w:val="baseline"/>
              <w:rPr>
                <w:rFonts w:ascii="Segoe UI" w:hAnsi="Segoe UI" w:cs="Segoe UI"/>
                <w:sz w:val="18"/>
                <w:szCs w:val="18"/>
              </w:rPr>
            </w:pPr>
            <w:r w:rsidRPr="00D502CF">
              <w:rPr>
                <w:shd w:val="clear" w:color="auto" w:fill="FFFFFF"/>
              </w:rPr>
              <w:t>JACYNO, Małgorzata. </w:t>
            </w:r>
            <w:r w:rsidRPr="00D502CF">
              <w:rPr>
                <w:i/>
                <w:iCs/>
                <w:shd w:val="clear" w:color="auto" w:fill="FFFFFF"/>
              </w:rPr>
              <w:t>Kultura individualismu.</w:t>
            </w:r>
            <w:r w:rsidRPr="00D502CF">
              <w:rPr>
                <w:shd w:val="clear" w:color="auto" w:fill="FFFFFF"/>
              </w:rPr>
              <w:t xml:space="preserve"> Praha: Sociologické nakladatelství, 2012.  ISBN 978-80-7419-104-6.</w:t>
            </w:r>
            <w:r w:rsidRPr="00D502CF">
              <w:t> </w:t>
            </w:r>
          </w:p>
          <w:p w14:paraId="25901AC7" w14:textId="77777777" w:rsidR="00977C97" w:rsidRDefault="00D502CF" w:rsidP="00D502CF">
            <w:pPr>
              <w:textAlignment w:val="baseline"/>
              <w:rPr>
                <w:i/>
                <w:iCs/>
                <w:shd w:val="clear" w:color="auto" w:fill="FFFFFF"/>
              </w:rPr>
            </w:pPr>
            <w:r w:rsidRPr="00D502CF">
              <w:rPr>
                <w:shd w:val="clear" w:color="auto" w:fill="FFFFFF"/>
              </w:rPr>
              <w:t>PATEL, Raj a MOORE, Jason W. </w:t>
            </w:r>
            <w:r w:rsidRPr="00D502CF">
              <w:rPr>
                <w:i/>
                <w:iCs/>
                <w:shd w:val="clear" w:color="auto" w:fill="FFFFFF"/>
              </w:rPr>
              <w:t xml:space="preserve">Dějiny světa na příkladu sedmi laciných věcí: průvodce kapitalismem, přírodou </w:t>
            </w:r>
          </w:p>
          <w:p w14:paraId="3838595C" w14:textId="7FCE39E6" w:rsidR="00D502CF" w:rsidRPr="00D502CF" w:rsidRDefault="00D502CF" w:rsidP="00D502CF">
            <w:pPr>
              <w:textAlignment w:val="baseline"/>
              <w:rPr>
                <w:rFonts w:ascii="Segoe UI" w:hAnsi="Segoe UI" w:cs="Segoe UI"/>
                <w:sz w:val="18"/>
                <w:szCs w:val="18"/>
              </w:rPr>
            </w:pPr>
            <w:r w:rsidRPr="00D502CF">
              <w:rPr>
                <w:i/>
                <w:iCs/>
                <w:shd w:val="clear" w:color="auto" w:fill="FFFFFF"/>
              </w:rPr>
              <w:t>a budoucností naší planety.</w:t>
            </w:r>
            <w:r w:rsidRPr="00D502CF">
              <w:rPr>
                <w:shd w:val="clear" w:color="auto" w:fill="FFFFFF"/>
              </w:rPr>
              <w:t xml:space="preserve"> Překlad Michal </w:t>
            </w:r>
            <w:proofErr w:type="spellStart"/>
            <w:r w:rsidRPr="00D502CF">
              <w:rPr>
                <w:shd w:val="clear" w:color="auto" w:fill="FFFFFF"/>
              </w:rPr>
              <w:t>Jurza</w:t>
            </w:r>
            <w:proofErr w:type="spellEnd"/>
            <w:r w:rsidRPr="00D502CF">
              <w:rPr>
                <w:shd w:val="clear" w:color="auto" w:fill="FFFFFF"/>
              </w:rPr>
              <w:t>. V Praze: Neklid, 2020. ISBN 978-80-907562-7-4.</w:t>
            </w:r>
            <w:r w:rsidRPr="00D502CF">
              <w:t> </w:t>
            </w:r>
          </w:p>
          <w:p w14:paraId="44C90328" w14:textId="0743DAF8" w:rsidR="00D502CF" w:rsidRPr="00D502CF" w:rsidRDefault="00D502CF" w:rsidP="00D502CF">
            <w:pPr>
              <w:textAlignment w:val="baseline"/>
              <w:rPr>
                <w:rFonts w:ascii="Segoe UI" w:hAnsi="Segoe UI" w:cs="Segoe UI"/>
                <w:sz w:val="18"/>
                <w:szCs w:val="18"/>
              </w:rPr>
            </w:pPr>
            <w:r w:rsidRPr="00D502CF">
              <w:rPr>
                <w:shd w:val="clear" w:color="auto" w:fill="FFFFFF"/>
              </w:rPr>
              <w:t xml:space="preserve">PACHMANOVÁ, Martina, </w:t>
            </w:r>
            <w:proofErr w:type="spellStart"/>
            <w:r w:rsidRPr="00D502CF">
              <w:rPr>
                <w:shd w:val="clear" w:color="auto" w:fill="FFFFFF"/>
              </w:rPr>
              <w:t>ed</w:t>
            </w:r>
            <w:proofErr w:type="spellEnd"/>
            <w:r w:rsidRPr="00D502CF">
              <w:rPr>
                <w:shd w:val="clear" w:color="auto" w:fill="FFFFFF"/>
              </w:rPr>
              <w:t>. </w:t>
            </w:r>
            <w:r w:rsidRPr="00D502CF">
              <w:rPr>
                <w:i/>
                <w:iCs/>
                <w:shd w:val="clear" w:color="auto" w:fill="FFFFFF"/>
              </w:rPr>
              <w:t>Mít a být: sběratelství jako kumulace, recyklace a obsese.</w:t>
            </w:r>
            <w:r w:rsidRPr="00D502CF">
              <w:rPr>
                <w:shd w:val="clear" w:color="auto" w:fill="FFFFFF"/>
              </w:rPr>
              <w:t xml:space="preserve"> V Praze: Vysoká škola uměleckoprůmyslová, 2008. ISBN 978-80-86863-25-2.</w:t>
            </w:r>
            <w:r w:rsidRPr="00D502CF">
              <w:t> </w:t>
            </w:r>
          </w:p>
          <w:p w14:paraId="6E8AFB6E" w14:textId="54BD595E" w:rsidR="00D502CF" w:rsidRPr="00D502CF" w:rsidRDefault="00D502CF" w:rsidP="00D502CF">
            <w:pPr>
              <w:textAlignment w:val="baseline"/>
              <w:rPr>
                <w:rFonts w:ascii="Segoe UI" w:hAnsi="Segoe UI" w:cs="Segoe UI"/>
                <w:sz w:val="18"/>
                <w:szCs w:val="18"/>
              </w:rPr>
            </w:pPr>
            <w:r w:rsidRPr="00D502CF">
              <w:rPr>
                <w:shd w:val="clear" w:color="auto" w:fill="FFFFFF"/>
              </w:rPr>
              <w:t>STERLING, Bruce. </w:t>
            </w:r>
            <w:r w:rsidRPr="00D502CF">
              <w:rPr>
                <w:i/>
                <w:iCs/>
                <w:shd w:val="clear" w:color="auto" w:fill="FFFFFF"/>
              </w:rPr>
              <w:t>Vytváření věcí.</w:t>
            </w:r>
            <w:r w:rsidRPr="00D502CF">
              <w:rPr>
                <w:shd w:val="clear" w:color="auto" w:fill="FFFFFF"/>
              </w:rPr>
              <w:t xml:space="preserve"> Překlad Ivan Adamovič. Vydání první. V Praze: Vysoká škola uměleckoprůmyslová, 2019. ISBN 978-80-87989-86-9.</w:t>
            </w:r>
            <w:r w:rsidRPr="00D502CF">
              <w:t> </w:t>
            </w:r>
          </w:p>
          <w:p w14:paraId="2BC7F739" w14:textId="77777777" w:rsidR="007208C3" w:rsidRPr="00D502CF" w:rsidRDefault="007208C3" w:rsidP="007208C3">
            <w:pPr>
              <w:textAlignment w:val="baseline"/>
              <w:rPr>
                <w:rFonts w:ascii="Segoe UI" w:hAnsi="Segoe UI" w:cs="Segoe UI"/>
                <w:sz w:val="18"/>
                <w:szCs w:val="18"/>
              </w:rPr>
            </w:pPr>
            <w:r w:rsidRPr="00D502CF">
              <w:rPr>
                <w:shd w:val="clear" w:color="auto" w:fill="FFFFFF"/>
              </w:rPr>
              <w:t>TRENTMANN, Frank. </w:t>
            </w:r>
            <w:r w:rsidRPr="00D502CF">
              <w:rPr>
                <w:i/>
                <w:iCs/>
                <w:shd w:val="clear" w:color="auto" w:fill="FFFFFF"/>
              </w:rPr>
              <w:t xml:space="preserve">Empire </w:t>
            </w:r>
            <w:proofErr w:type="spellStart"/>
            <w:r w:rsidRPr="00D502CF">
              <w:rPr>
                <w:i/>
                <w:iCs/>
                <w:shd w:val="clear" w:color="auto" w:fill="FFFFFF"/>
              </w:rPr>
              <w:t>of</w:t>
            </w:r>
            <w:proofErr w:type="spellEnd"/>
            <w:r w:rsidRPr="00D502CF">
              <w:rPr>
                <w:i/>
                <w:iCs/>
                <w:shd w:val="clear" w:color="auto" w:fill="FFFFFF"/>
              </w:rPr>
              <w:t xml:space="preserve"> </w:t>
            </w:r>
            <w:proofErr w:type="spellStart"/>
            <w:r w:rsidRPr="00D502CF">
              <w:rPr>
                <w:i/>
                <w:iCs/>
                <w:shd w:val="clear" w:color="auto" w:fill="FFFFFF"/>
              </w:rPr>
              <w:t>things</w:t>
            </w:r>
            <w:proofErr w:type="spellEnd"/>
            <w:r w:rsidRPr="00D502CF">
              <w:rPr>
                <w:i/>
                <w:iCs/>
                <w:shd w:val="clear" w:color="auto" w:fill="FFFFFF"/>
              </w:rPr>
              <w:t xml:space="preserve">: </w:t>
            </w:r>
            <w:proofErr w:type="spellStart"/>
            <w:r w:rsidRPr="00D502CF">
              <w:rPr>
                <w:i/>
                <w:iCs/>
                <w:shd w:val="clear" w:color="auto" w:fill="FFFFFF"/>
              </w:rPr>
              <w:t>how</w:t>
            </w:r>
            <w:proofErr w:type="spellEnd"/>
            <w:r w:rsidRPr="00D502CF">
              <w:rPr>
                <w:i/>
                <w:iCs/>
                <w:shd w:val="clear" w:color="auto" w:fill="FFFFFF"/>
              </w:rPr>
              <w:t xml:space="preserve"> </w:t>
            </w:r>
            <w:proofErr w:type="spellStart"/>
            <w:r w:rsidRPr="00D502CF">
              <w:rPr>
                <w:i/>
                <w:iCs/>
                <w:shd w:val="clear" w:color="auto" w:fill="FFFFFF"/>
              </w:rPr>
              <w:t>we</w:t>
            </w:r>
            <w:proofErr w:type="spellEnd"/>
            <w:r w:rsidRPr="00D502CF">
              <w:rPr>
                <w:i/>
                <w:iCs/>
                <w:shd w:val="clear" w:color="auto" w:fill="FFFFFF"/>
              </w:rPr>
              <w:t xml:space="preserve"> </w:t>
            </w:r>
            <w:proofErr w:type="spellStart"/>
            <w:r w:rsidRPr="00D502CF">
              <w:rPr>
                <w:i/>
                <w:iCs/>
                <w:shd w:val="clear" w:color="auto" w:fill="FFFFFF"/>
              </w:rPr>
              <w:t>became</w:t>
            </w:r>
            <w:proofErr w:type="spellEnd"/>
            <w:r w:rsidRPr="00D502CF">
              <w:rPr>
                <w:i/>
                <w:iCs/>
                <w:shd w:val="clear" w:color="auto" w:fill="FFFFFF"/>
              </w:rPr>
              <w:t xml:space="preserve"> a </w:t>
            </w:r>
            <w:proofErr w:type="spellStart"/>
            <w:r w:rsidRPr="00D502CF">
              <w:rPr>
                <w:i/>
                <w:iCs/>
                <w:shd w:val="clear" w:color="auto" w:fill="FFFFFF"/>
              </w:rPr>
              <w:t>world</w:t>
            </w:r>
            <w:proofErr w:type="spellEnd"/>
            <w:r w:rsidRPr="00D502CF">
              <w:rPr>
                <w:i/>
                <w:iCs/>
                <w:shd w:val="clear" w:color="auto" w:fill="FFFFFF"/>
              </w:rPr>
              <w:t xml:space="preserve"> </w:t>
            </w:r>
            <w:proofErr w:type="spellStart"/>
            <w:r w:rsidRPr="00D502CF">
              <w:rPr>
                <w:i/>
                <w:iCs/>
                <w:shd w:val="clear" w:color="auto" w:fill="FFFFFF"/>
              </w:rPr>
              <w:t>of</w:t>
            </w:r>
            <w:proofErr w:type="spellEnd"/>
            <w:r w:rsidRPr="00D502CF">
              <w:rPr>
                <w:i/>
                <w:iCs/>
                <w:shd w:val="clear" w:color="auto" w:fill="FFFFFF"/>
              </w:rPr>
              <w:t xml:space="preserve"> </w:t>
            </w:r>
            <w:proofErr w:type="spellStart"/>
            <w:r w:rsidRPr="00D502CF">
              <w:rPr>
                <w:i/>
                <w:iCs/>
                <w:shd w:val="clear" w:color="auto" w:fill="FFFFFF"/>
              </w:rPr>
              <w:t>consumers</w:t>
            </w:r>
            <w:proofErr w:type="spellEnd"/>
            <w:r w:rsidRPr="00D502CF">
              <w:rPr>
                <w:i/>
                <w:iCs/>
                <w:shd w:val="clear" w:color="auto" w:fill="FFFFFF"/>
              </w:rPr>
              <w:t xml:space="preserve">, </w:t>
            </w:r>
            <w:proofErr w:type="spellStart"/>
            <w:r w:rsidRPr="00D502CF">
              <w:rPr>
                <w:i/>
                <w:iCs/>
                <w:shd w:val="clear" w:color="auto" w:fill="FFFFFF"/>
              </w:rPr>
              <w:t>from</w:t>
            </w:r>
            <w:proofErr w:type="spellEnd"/>
            <w:r w:rsidRPr="00D502CF">
              <w:rPr>
                <w:i/>
                <w:iCs/>
                <w:shd w:val="clear" w:color="auto" w:fill="FFFFFF"/>
              </w:rPr>
              <w:t xml:space="preserve"> </w:t>
            </w:r>
            <w:proofErr w:type="spellStart"/>
            <w:r w:rsidRPr="00D502CF">
              <w:rPr>
                <w:i/>
                <w:iCs/>
                <w:shd w:val="clear" w:color="auto" w:fill="FFFFFF"/>
              </w:rPr>
              <w:t>the</w:t>
            </w:r>
            <w:proofErr w:type="spellEnd"/>
            <w:r w:rsidRPr="00D502CF">
              <w:rPr>
                <w:i/>
                <w:iCs/>
                <w:shd w:val="clear" w:color="auto" w:fill="FFFFFF"/>
              </w:rPr>
              <w:t xml:space="preserve"> </w:t>
            </w:r>
            <w:proofErr w:type="spellStart"/>
            <w:r w:rsidRPr="00D502CF">
              <w:rPr>
                <w:i/>
                <w:iCs/>
                <w:shd w:val="clear" w:color="auto" w:fill="FFFFFF"/>
              </w:rPr>
              <w:t>fifteenth</w:t>
            </w:r>
            <w:proofErr w:type="spellEnd"/>
            <w:r w:rsidRPr="00D502CF">
              <w:rPr>
                <w:i/>
                <w:iCs/>
                <w:shd w:val="clear" w:color="auto" w:fill="FFFFFF"/>
              </w:rPr>
              <w:t xml:space="preserve"> </w:t>
            </w:r>
            <w:proofErr w:type="spellStart"/>
            <w:r w:rsidRPr="00D502CF">
              <w:rPr>
                <w:i/>
                <w:iCs/>
                <w:shd w:val="clear" w:color="auto" w:fill="FFFFFF"/>
              </w:rPr>
              <w:t>century</w:t>
            </w:r>
            <w:proofErr w:type="spellEnd"/>
            <w:r w:rsidRPr="00D502CF">
              <w:rPr>
                <w:i/>
                <w:iCs/>
                <w:shd w:val="clear" w:color="auto" w:fill="FFFFFF"/>
              </w:rPr>
              <w:t xml:space="preserve"> to </w:t>
            </w:r>
            <w:proofErr w:type="spellStart"/>
            <w:r w:rsidRPr="00D502CF">
              <w:rPr>
                <w:i/>
                <w:iCs/>
                <w:shd w:val="clear" w:color="auto" w:fill="FFFFFF"/>
              </w:rPr>
              <w:t>the</w:t>
            </w:r>
            <w:proofErr w:type="spellEnd"/>
            <w:r w:rsidRPr="00D502CF">
              <w:rPr>
                <w:i/>
                <w:iCs/>
                <w:shd w:val="clear" w:color="auto" w:fill="FFFFFF"/>
              </w:rPr>
              <w:t xml:space="preserve"> </w:t>
            </w:r>
            <w:proofErr w:type="spellStart"/>
            <w:r w:rsidRPr="00D502CF">
              <w:rPr>
                <w:i/>
                <w:iCs/>
                <w:shd w:val="clear" w:color="auto" w:fill="FFFFFF"/>
              </w:rPr>
              <w:t>twenty-first</w:t>
            </w:r>
            <w:proofErr w:type="spellEnd"/>
            <w:r w:rsidRPr="00D502CF">
              <w:rPr>
                <w:i/>
                <w:iCs/>
                <w:shd w:val="clear" w:color="auto" w:fill="FFFFFF"/>
              </w:rPr>
              <w:t xml:space="preserve">. </w:t>
            </w:r>
            <w:r w:rsidRPr="00D502CF">
              <w:rPr>
                <w:shd w:val="clear" w:color="auto" w:fill="FFFFFF"/>
              </w:rPr>
              <w:t xml:space="preserve">UK: Allen </w:t>
            </w:r>
            <w:proofErr w:type="spellStart"/>
            <w:r w:rsidRPr="00D502CF">
              <w:rPr>
                <w:shd w:val="clear" w:color="auto" w:fill="FFFFFF"/>
              </w:rPr>
              <w:t>Lane</w:t>
            </w:r>
            <w:proofErr w:type="spellEnd"/>
            <w:r w:rsidRPr="00D502CF">
              <w:rPr>
                <w:shd w:val="clear" w:color="auto" w:fill="FFFFFF"/>
              </w:rPr>
              <w:t xml:space="preserve">, </w:t>
            </w:r>
            <w:proofErr w:type="spellStart"/>
            <w:r w:rsidRPr="00D502CF">
              <w:rPr>
                <w:shd w:val="clear" w:color="auto" w:fill="FFFFFF"/>
              </w:rPr>
              <w:t>an</w:t>
            </w:r>
            <w:proofErr w:type="spellEnd"/>
            <w:r w:rsidRPr="00D502CF">
              <w:rPr>
                <w:shd w:val="clear" w:color="auto" w:fill="FFFFFF"/>
              </w:rPr>
              <w:t xml:space="preserve"> </w:t>
            </w:r>
            <w:proofErr w:type="spellStart"/>
            <w:r w:rsidRPr="00D502CF">
              <w:rPr>
                <w:shd w:val="clear" w:color="auto" w:fill="FFFFFF"/>
              </w:rPr>
              <w:t>imprint</w:t>
            </w:r>
            <w:proofErr w:type="spellEnd"/>
            <w:r w:rsidRPr="00D502CF">
              <w:rPr>
                <w:shd w:val="clear" w:color="auto" w:fill="FFFFFF"/>
              </w:rPr>
              <w:t xml:space="preserve"> </w:t>
            </w:r>
            <w:proofErr w:type="spellStart"/>
            <w:r w:rsidRPr="00D502CF">
              <w:rPr>
                <w:shd w:val="clear" w:color="auto" w:fill="FFFFFF"/>
              </w:rPr>
              <w:t>of</w:t>
            </w:r>
            <w:proofErr w:type="spellEnd"/>
            <w:r w:rsidRPr="00D502CF">
              <w:rPr>
                <w:shd w:val="clear" w:color="auto" w:fill="FFFFFF"/>
              </w:rPr>
              <w:t xml:space="preserve"> </w:t>
            </w:r>
            <w:proofErr w:type="spellStart"/>
            <w:r w:rsidRPr="00D502CF">
              <w:rPr>
                <w:shd w:val="clear" w:color="auto" w:fill="FFFFFF"/>
              </w:rPr>
              <w:t>Penguin</w:t>
            </w:r>
            <w:proofErr w:type="spellEnd"/>
            <w:r w:rsidRPr="00D502CF">
              <w:rPr>
                <w:shd w:val="clear" w:color="auto" w:fill="FFFFFF"/>
              </w:rPr>
              <w:t xml:space="preserve"> </w:t>
            </w:r>
            <w:proofErr w:type="spellStart"/>
            <w:r w:rsidRPr="00D502CF">
              <w:rPr>
                <w:shd w:val="clear" w:color="auto" w:fill="FFFFFF"/>
              </w:rPr>
              <w:t>Books</w:t>
            </w:r>
            <w:proofErr w:type="spellEnd"/>
            <w:r w:rsidRPr="00D502CF">
              <w:rPr>
                <w:shd w:val="clear" w:color="auto" w:fill="FFFFFF"/>
              </w:rPr>
              <w:t>, 2016. ISBN 978-0713-99962-4.</w:t>
            </w:r>
            <w:r w:rsidRPr="00D502CF">
              <w:t> </w:t>
            </w:r>
          </w:p>
          <w:p w14:paraId="64DCAC5C" w14:textId="72361AEA" w:rsidR="00D502CF" w:rsidRPr="00D502CF" w:rsidRDefault="00D502CF" w:rsidP="00D502CF">
            <w:pPr>
              <w:textAlignment w:val="baseline"/>
              <w:rPr>
                <w:rFonts w:ascii="Segoe UI" w:hAnsi="Segoe UI" w:cs="Segoe UI"/>
                <w:sz w:val="18"/>
                <w:szCs w:val="18"/>
              </w:rPr>
            </w:pPr>
            <w:r w:rsidRPr="00D502CF">
              <w:t> </w:t>
            </w:r>
            <w:proofErr w:type="spellStart"/>
            <w:r w:rsidRPr="00D502CF">
              <w:rPr>
                <w:i/>
                <w:iCs/>
                <w:shd w:val="clear" w:color="auto" w:fill="FFFFFF"/>
              </w:rPr>
              <w:t>Artalk</w:t>
            </w:r>
            <w:proofErr w:type="spellEnd"/>
            <w:r w:rsidRPr="00D502CF">
              <w:rPr>
                <w:i/>
                <w:iCs/>
                <w:shd w:val="clear" w:color="auto" w:fill="FFFFFF"/>
              </w:rPr>
              <w:t xml:space="preserve"> Revue 5: Záměr</w:t>
            </w:r>
            <w:r w:rsidRPr="00D502CF">
              <w:rPr>
                <w:shd w:val="clear" w:color="auto" w:fill="FFFFFF"/>
              </w:rPr>
              <w:t>, září 2020. Artalk.cz. ISSN: 1805-6989.</w:t>
            </w:r>
            <w:r w:rsidRPr="00D502CF">
              <w:t> </w:t>
            </w:r>
          </w:p>
          <w:p w14:paraId="5C3470F8" w14:textId="0FEB60E5" w:rsidR="00D502CF" w:rsidRPr="00D502CF" w:rsidRDefault="00D502CF" w:rsidP="003171BE">
            <w:pPr>
              <w:textAlignment w:val="baseline"/>
              <w:rPr>
                <w:rFonts w:ascii="Segoe UI" w:hAnsi="Segoe UI" w:cs="Segoe UI"/>
                <w:sz w:val="18"/>
                <w:szCs w:val="18"/>
              </w:rPr>
            </w:pPr>
            <w:proofErr w:type="spellStart"/>
            <w:r w:rsidRPr="00D502CF">
              <w:rPr>
                <w:i/>
                <w:iCs/>
                <w:shd w:val="clear" w:color="auto" w:fill="FFFFFF"/>
              </w:rPr>
              <w:t>Artalk</w:t>
            </w:r>
            <w:proofErr w:type="spellEnd"/>
            <w:r w:rsidRPr="00D502CF">
              <w:rPr>
                <w:i/>
                <w:iCs/>
                <w:shd w:val="clear" w:color="auto" w:fill="FFFFFF"/>
              </w:rPr>
              <w:t xml:space="preserve"> Revue 1: Těžba</w:t>
            </w:r>
            <w:r w:rsidRPr="00D502CF">
              <w:rPr>
                <w:shd w:val="clear" w:color="auto" w:fill="FFFFFF"/>
              </w:rPr>
              <w:t>, zima 2018. Artalk.cz, ISSN: 1805-6989.</w:t>
            </w:r>
            <w:r w:rsidRPr="00D502CF">
              <w:t>  </w:t>
            </w:r>
          </w:p>
        </w:tc>
      </w:tr>
    </w:tbl>
    <w:p w14:paraId="1277B914" w14:textId="77777777" w:rsidR="00D75B8F" w:rsidRDefault="00D75B8F"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19"/>
        <w:gridCol w:w="884"/>
        <w:gridCol w:w="822"/>
        <w:gridCol w:w="2138"/>
        <w:gridCol w:w="538"/>
        <w:gridCol w:w="676"/>
      </w:tblGrid>
      <w:tr w:rsidR="004816F8" w:rsidRPr="004816F8" w14:paraId="49F4051C"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50619092" w14:textId="77777777" w:rsidR="004816F8" w:rsidRPr="004816F8" w:rsidRDefault="004816F8" w:rsidP="004816F8">
            <w:pPr>
              <w:jc w:val="both"/>
              <w:textAlignment w:val="baseline"/>
              <w:rPr>
                <w:rFonts w:ascii="Segoe UI" w:hAnsi="Segoe UI" w:cs="Segoe UI"/>
                <w:sz w:val="18"/>
                <w:szCs w:val="18"/>
              </w:rPr>
            </w:pPr>
            <w:r w:rsidRPr="004816F8">
              <w:rPr>
                <w:b/>
                <w:bCs/>
                <w:sz w:val="28"/>
                <w:szCs w:val="28"/>
              </w:rPr>
              <w:lastRenderedPageBreak/>
              <w:t>B-III – Charakteristika studijního předmětu</w:t>
            </w:r>
            <w:r w:rsidRPr="004816F8">
              <w:rPr>
                <w:sz w:val="28"/>
                <w:szCs w:val="28"/>
              </w:rPr>
              <w:t> </w:t>
            </w:r>
          </w:p>
        </w:tc>
      </w:tr>
      <w:tr w:rsidR="004816F8" w:rsidRPr="004816F8" w14:paraId="75F01A61" w14:textId="77777777" w:rsidTr="00311B61">
        <w:tc>
          <w:tcPr>
            <w:tcW w:w="3066" w:type="dxa"/>
            <w:tcBorders>
              <w:top w:val="double" w:sz="6" w:space="0" w:color="auto"/>
              <w:left w:val="single" w:sz="6" w:space="0" w:color="auto"/>
              <w:bottom w:val="single" w:sz="6" w:space="0" w:color="auto"/>
              <w:right w:val="single" w:sz="6" w:space="0" w:color="auto"/>
            </w:tcBorders>
            <w:shd w:val="clear" w:color="auto" w:fill="F7CAAC"/>
            <w:hideMark/>
          </w:tcPr>
          <w:p w14:paraId="3174D55F" w14:textId="77777777" w:rsidR="004816F8" w:rsidRPr="004816F8" w:rsidRDefault="004816F8" w:rsidP="004816F8">
            <w:pPr>
              <w:textAlignment w:val="baseline"/>
              <w:rPr>
                <w:rFonts w:ascii="Segoe UI" w:hAnsi="Segoe UI" w:cs="Segoe UI"/>
                <w:sz w:val="18"/>
                <w:szCs w:val="18"/>
              </w:rPr>
            </w:pPr>
            <w:r w:rsidRPr="004816F8">
              <w:rPr>
                <w:b/>
                <w:bCs/>
              </w:rPr>
              <w:t>Název studijního předmětu</w:t>
            </w:r>
            <w:r w:rsidRPr="004816F8">
              <w:t> </w:t>
            </w:r>
          </w:p>
        </w:tc>
        <w:tc>
          <w:tcPr>
            <w:tcW w:w="6743" w:type="dxa"/>
            <w:gridSpan w:val="7"/>
            <w:tcBorders>
              <w:top w:val="double" w:sz="6" w:space="0" w:color="auto"/>
              <w:left w:val="single" w:sz="6" w:space="0" w:color="auto"/>
              <w:bottom w:val="single" w:sz="6" w:space="0" w:color="auto"/>
              <w:right w:val="single" w:sz="6" w:space="0" w:color="auto"/>
            </w:tcBorders>
            <w:shd w:val="clear" w:color="auto" w:fill="auto"/>
            <w:hideMark/>
          </w:tcPr>
          <w:p w14:paraId="6A2A5AF3" w14:textId="774DBEAB" w:rsidR="004816F8" w:rsidRPr="004816F8" w:rsidRDefault="004816F8" w:rsidP="004816F8">
            <w:pPr>
              <w:jc w:val="both"/>
              <w:textAlignment w:val="baseline"/>
              <w:rPr>
                <w:rFonts w:ascii="Segoe UI" w:hAnsi="Segoe UI" w:cs="Segoe UI"/>
                <w:sz w:val="18"/>
                <w:szCs w:val="18"/>
              </w:rPr>
            </w:pPr>
            <w:r w:rsidRPr="004816F8">
              <w:t xml:space="preserve">Trh umění </w:t>
            </w:r>
          </w:p>
        </w:tc>
      </w:tr>
      <w:tr w:rsidR="004816F8" w:rsidRPr="004816F8" w14:paraId="1393F5E7"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1730EFFB" w14:textId="77777777" w:rsidR="004816F8" w:rsidRPr="004816F8" w:rsidRDefault="004816F8" w:rsidP="004816F8">
            <w:pPr>
              <w:textAlignment w:val="baseline"/>
              <w:rPr>
                <w:rFonts w:ascii="Segoe UI" w:hAnsi="Segoe UI" w:cs="Segoe UI"/>
                <w:sz w:val="18"/>
                <w:szCs w:val="18"/>
              </w:rPr>
            </w:pPr>
            <w:r w:rsidRPr="004816F8">
              <w:rPr>
                <w:b/>
                <w:bCs/>
              </w:rPr>
              <w:t>Typ předmětu</w:t>
            </w:r>
            <w:r w:rsidRPr="004816F8">
              <w:t> </w:t>
            </w:r>
          </w:p>
        </w:tc>
        <w:tc>
          <w:tcPr>
            <w:tcW w:w="3392" w:type="dxa"/>
            <w:gridSpan w:val="4"/>
            <w:tcBorders>
              <w:top w:val="single" w:sz="6" w:space="0" w:color="auto"/>
              <w:left w:val="single" w:sz="6" w:space="0" w:color="auto"/>
              <w:bottom w:val="single" w:sz="6" w:space="0" w:color="auto"/>
              <w:right w:val="single" w:sz="6" w:space="0" w:color="auto"/>
            </w:tcBorders>
            <w:shd w:val="clear" w:color="auto" w:fill="auto"/>
            <w:hideMark/>
          </w:tcPr>
          <w:p w14:paraId="4B7323A9" w14:textId="24E66F34" w:rsidR="004816F8" w:rsidRPr="004816F8" w:rsidRDefault="004816F8" w:rsidP="004816F8">
            <w:pPr>
              <w:jc w:val="both"/>
              <w:textAlignment w:val="baseline"/>
              <w:rPr>
                <w:rFonts w:ascii="Segoe UI" w:hAnsi="Segoe UI" w:cs="Segoe UI"/>
                <w:sz w:val="18"/>
                <w:szCs w:val="18"/>
              </w:rPr>
            </w:pPr>
            <w:r w:rsidRPr="004816F8">
              <w:t>povinn</w:t>
            </w:r>
            <w:r w:rsidR="00037770">
              <w:t>ě volitelný</w:t>
            </w:r>
            <w:r w:rsidRPr="004816F8">
              <w:t> </w:t>
            </w:r>
          </w:p>
        </w:tc>
        <w:tc>
          <w:tcPr>
            <w:tcW w:w="2676"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B2BDC12" w14:textId="77777777" w:rsidR="004816F8" w:rsidRPr="004816F8" w:rsidRDefault="004816F8" w:rsidP="004816F8">
            <w:pPr>
              <w:jc w:val="both"/>
              <w:textAlignment w:val="baseline"/>
              <w:rPr>
                <w:rFonts w:ascii="Segoe UI" w:hAnsi="Segoe UI" w:cs="Segoe UI"/>
                <w:sz w:val="18"/>
                <w:szCs w:val="18"/>
              </w:rPr>
            </w:pPr>
            <w:r w:rsidRPr="004816F8">
              <w:rPr>
                <w:b/>
                <w:bCs/>
              </w:rPr>
              <w:t>doporučený ročník / semestr</w:t>
            </w:r>
            <w:r w:rsidRPr="004816F8">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7CA65190" w14:textId="77777777" w:rsidR="004816F8" w:rsidRPr="004816F8" w:rsidRDefault="004816F8" w:rsidP="004816F8">
            <w:pPr>
              <w:jc w:val="both"/>
              <w:textAlignment w:val="baseline"/>
              <w:rPr>
                <w:rFonts w:ascii="Segoe UI" w:hAnsi="Segoe UI" w:cs="Segoe UI"/>
                <w:sz w:val="18"/>
                <w:szCs w:val="18"/>
              </w:rPr>
            </w:pPr>
            <w:r w:rsidRPr="004816F8">
              <w:t>2/LS </w:t>
            </w:r>
          </w:p>
        </w:tc>
      </w:tr>
      <w:tr w:rsidR="004816F8" w:rsidRPr="004816F8" w14:paraId="185AA65C"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2E4D6AAC" w14:textId="77777777" w:rsidR="004816F8" w:rsidRPr="004816F8" w:rsidRDefault="004816F8" w:rsidP="004816F8">
            <w:pPr>
              <w:textAlignment w:val="baseline"/>
              <w:rPr>
                <w:rFonts w:ascii="Segoe UI" w:hAnsi="Segoe UI" w:cs="Segoe UI"/>
                <w:sz w:val="18"/>
                <w:szCs w:val="18"/>
              </w:rPr>
            </w:pPr>
            <w:r w:rsidRPr="004816F8">
              <w:rPr>
                <w:b/>
                <w:bCs/>
              </w:rPr>
              <w:t>Rozsah studijního předmětu</w:t>
            </w:r>
            <w:r w:rsidRPr="004816F8">
              <w:t> </w:t>
            </w:r>
          </w:p>
        </w:tc>
        <w:tc>
          <w:tcPr>
            <w:tcW w:w="1686" w:type="dxa"/>
            <w:gridSpan w:val="2"/>
            <w:tcBorders>
              <w:top w:val="single" w:sz="6" w:space="0" w:color="auto"/>
              <w:left w:val="single" w:sz="6" w:space="0" w:color="auto"/>
              <w:bottom w:val="single" w:sz="6" w:space="0" w:color="auto"/>
              <w:right w:val="single" w:sz="6" w:space="0" w:color="auto"/>
            </w:tcBorders>
            <w:shd w:val="clear" w:color="auto" w:fill="auto"/>
            <w:hideMark/>
          </w:tcPr>
          <w:p w14:paraId="6B021476" w14:textId="77777777" w:rsidR="004816F8" w:rsidRPr="004816F8" w:rsidRDefault="004816F8" w:rsidP="004816F8">
            <w:pPr>
              <w:jc w:val="both"/>
              <w:textAlignment w:val="baseline"/>
              <w:rPr>
                <w:rFonts w:ascii="Segoe UI" w:hAnsi="Segoe UI" w:cs="Segoe UI"/>
                <w:sz w:val="18"/>
                <w:szCs w:val="18"/>
              </w:rPr>
            </w:pPr>
            <w:proofErr w:type="gramStart"/>
            <w:r w:rsidRPr="004816F8">
              <w:t>26p</w:t>
            </w:r>
            <w:proofErr w:type="gramEnd"/>
            <w:r w:rsidRPr="004816F8">
              <w:t> </w:t>
            </w:r>
          </w:p>
        </w:tc>
        <w:tc>
          <w:tcPr>
            <w:tcW w:w="884" w:type="dxa"/>
            <w:tcBorders>
              <w:top w:val="single" w:sz="6" w:space="0" w:color="auto"/>
              <w:left w:val="single" w:sz="6" w:space="0" w:color="auto"/>
              <w:bottom w:val="single" w:sz="6" w:space="0" w:color="auto"/>
              <w:right w:val="single" w:sz="6" w:space="0" w:color="auto"/>
            </w:tcBorders>
            <w:shd w:val="clear" w:color="auto" w:fill="F7CAAC"/>
            <w:hideMark/>
          </w:tcPr>
          <w:p w14:paraId="49D7D3C0" w14:textId="77777777" w:rsidR="004816F8" w:rsidRPr="004816F8" w:rsidRDefault="004816F8" w:rsidP="004816F8">
            <w:pPr>
              <w:jc w:val="both"/>
              <w:textAlignment w:val="baseline"/>
              <w:rPr>
                <w:rFonts w:ascii="Segoe UI" w:hAnsi="Segoe UI" w:cs="Segoe UI"/>
                <w:sz w:val="18"/>
                <w:szCs w:val="18"/>
              </w:rPr>
            </w:pPr>
            <w:r w:rsidRPr="004816F8">
              <w:rPr>
                <w:b/>
                <w:bCs/>
              </w:rPr>
              <w:t>hod. </w:t>
            </w:r>
            <w:r w:rsidRPr="004816F8">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77E34157" w14:textId="77777777" w:rsidR="004816F8" w:rsidRPr="004816F8" w:rsidRDefault="004816F8" w:rsidP="004816F8">
            <w:pPr>
              <w:jc w:val="both"/>
              <w:textAlignment w:val="baseline"/>
              <w:rPr>
                <w:rFonts w:ascii="Segoe UI" w:hAnsi="Segoe UI" w:cs="Segoe UI"/>
                <w:sz w:val="18"/>
                <w:szCs w:val="18"/>
              </w:rPr>
            </w:pPr>
            <w:r w:rsidRPr="004816F8">
              <w:t>26 </w:t>
            </w:r>
          </w:p>
        </w:tc>
        <w:tc>
          <w:tcPr>
            <w:tcW w:w="2137" w:type="dxa"/>
            <w:tcBorders>
              <w:top w:val="single" w:sz="6" w:space="0" w:color="auto"/>
              <w:left w:val="single" w:sz="6" w:space="0" w:color="auto"/>
              <w:bottom w:val="single" w:sz="6" w:space="0" w:color="auto"/>
              <w:right w:val="single" w:sz="6" w:space="0" w:color="auto"/>
            </w:tcBorders>
            <w:shd w:val="clear" w:color="auto" w:fill="F7CAAC"/>
            <w:hideMark/>
          </w:tcPr>
          <w:p w14:paraId="644EA994" w14:textId="77777777" w:rsidR="004816F8" w:rsidRPr="004816F8" w:rsidRDefault="004816F8" w:rsidP="004816F8">
            <w:pPr>
              <w:jc w:val="both"/>
              <w:textAlignment w:val="baseline"/>
              <w:rPr>
                <w:rFonts w:ascii="Segoe UI" w:hAnsi="Segoe UI" w:cs="Segoe UI"/>
                <w:sz w:val="18"/>
                <w:szCs w:val="18"/>
              </w:rPr>
            </w:pPr>
            <w:r w:rsidRPr="004816F8">
              <w:rPr>
                <w:b/>
                <w:bCs/>
              </w:rPr>
              <w:t>kreditů</w:t>
            </w:r>
            <w:r w:rsidRPr="004816F8">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CC8016" w14:textId="77777777" w:rsidR="004816F8" w:rsidRPr="004816F8" w:rsidRDefault="004816F8" w:rsidP="004816F8">
            <w:pPr>
              <w:jc w:val="both"/>
              <w:textAlignment w:val="baseline"/>
              <w:rPr>
                <w:rFonts w:ascii="Segoe UI" w:hAnsi="Segoe UI" w:cs="Segoe UI"/>
                <w:sz w:val="18"/>
                <w:szCs w:val="18"/>
              </w:rPr>
            </w:pPr>
            <w:r w:rsidRPr="004816F8">
              <w:t>3 </w:t>
            </w:r>
          </w:p>
        </w:tc>
      </w:tr>
      <w:tr w:rsidR="004816F8" w:rsidRPr="004816F8" w14:paraId="6326122E"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68ACCD25" w14:textId="77777777" w:rsidR="004816F8" w:rsidRPr="004816F8" w:rsidRDefault="004816F8" w:rsidP="004816F8">
            <w:pPr>
              <w:textAlignment w:val="baseline"/>
              <w:rPr>
                <w:rFonts w:ascii="Segoe UI" w:hAnsi="Segoe UI" w:cs="Segoe UI"/>
                <w:sz w:val="18"/>
                <w:szCs w:val="18"/>
              </w:rPr>
            </w:pPr>
            <w:r w:rsidRPr="004816F8">
              <w:rPr>
                <w:b/>
                <w:bCs/>
              </w:rPr>
              <w:t xml:space="preserve">Prerekvizity, </w:t>
            </w:r>
            <w:proofErr w:type="spellStart"/>
            <w:r w:rsidRPr="004816F8">
              <w:rPr>
                <w:b/>
                <w:bCs/>
              </w:rPr>
              <w:t>korekvizity</w:t>
            </w:r>
            <w:proofErr w:type="spellEnd"/>
            <w:r w:rsidRPr="004816F8">
              <w:rPr>
                <w:b/>
                <w:bCs/>
              </w:rPr>
              <w:t>, ekvivalence</w:t>
            </w:r>
            <w:r w:rsidRPr="004816F8">
              <w:t> </w:t>
            </w:r>
          </w:p>
        </w:tc>
        <w:tc>
          <w:tcPr>
            <w:tcW w:w="6743" w:type="dxa"/>
            <w:gridSpan w:val="7"/>
            <w:tcBorders>
              <w:top w:val="single" w:sz="6" w:space="0" w:color="auto"/>
              <w:left w:val="single" w:sz="6" w:space="0" w:color="auto"/>
              <w:bottom w:val="single" w:sz="6" w:space="0" w:color="auto"/>
              <w:right w:val="single" w:sz="6" w:space="0" w:color="auto"/>
            </w:tcBorders>
            <w:shd w:val="clear" w:color="auto" w:fill="auto"/>
            <w:hideMark/>
          </w:tcPr>
          <w:p w14:paraId="4846E759" w14:textId="77777777" w:rsidR="004816F8" w:rsidRPr="004816F8" w:rsidRDefault="004816F8" w:rsidP="004816F8">
            <w:pPr>
              <w:jc w:val="both"/>
              <w:textAlignment w:val="baseline"/>
              <w:rPr>
                <w:rFonts w:ascii="Segoe UI" w:hAnsi="Segoe UI" w:cs="Segoe UI"/>
                <w:sz w:val="18"/>
                <w:szCs w:val="18"/>
              </w:rPr>
            </w:pPr>
            <w:r w:rsidRPr="004816F8">
              <w:t>Dějiny umění, dobrá znalost angli</w:t>
            </w:r>
            <w:r w:rsidRPr="004816F8">
              <w:rPr>
                <w:rFonts w:ascii="Segoe UI" w:hAnsi="Segoe UI" w:cs="Segoe UI"/>
              </w:rPr>
              <w:t>čtiny</w:t>
            </w:r>
            <w:r w:rsidRPr="004816F8">
              <w:t xml:space="preserve"> (podklady a zdroje v angličtině, povinná a doporučená literatura v angličtině) </w:t>
            </w:r>
          </w:p>
        </w:tc>
      </w:tr>
      <w:tr w:rsidR="004816F8" w:rsidRPr="004816F8" w14:paraId="5790100A"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4694482D" w14:textId="77777777" w:rsidR="004816F8" w:rsidRPr="004816F8" w:rsidRDefault="004816F8" w:rsidP="004816F8">
            <w:pPr>
              <w:textAlignment w:val="baseline"/>
              <w:rPr>
                <w:rFonts w:ascii="Segoe UI" w:hAnsi="Segoe UI" w:cs="Segoe UI"/>
                <w:sz w:val="18"/>
                <w:szCs w:val="18"/>
              </w:rPr>
            </w:pPr>
            <w:r w:rsidRPr="004816F8">
              <w:rPr>
                <w:b/>
                <w:bCs/>
              </w:rPr>
              <w:t>Způsob ověření studijních výsledků</w:t>
            </w:r>
            <w:r w:rsidRPr="004816F8">
              <w:t> </w:t>
            </w:r>
          </w:p>
        </w:tc>
        <w:tc>
          <w:tcPr>
            <w:tcW w:w="3392" w:type="dxa"/>
            <w:gridSpan w:val="4"/>
            <w:tcBorders>
              <w:top w:val="single" w:sz="6" w:space="0" w:color="auto"/>
              <w:left w:val="single" w:sz="6" w:space="0" w:color="auto"/>
              <w:bottom w:val="single" w:sz="6" w:space="0" w:color="auto"/>
              <w:right w:val="single" w:sz="6" w:space="0" w:color="auto"/>
            </w:tcBorders>
            <w:shd w:val="clear" w:color="auto" w:fill="auto"/>
            <w:hideMark/>
          </w:tcPr>
          <w:p w14:paraId="41A1BB8B" w14:textId="77777777" w:rsidR="004816F8" w:rsidRPr="004816F8" w:rsidRDefault="004816F8" w:rsidP="004816F8">
            <w:pPr>
              <w:jc w:val="both"/>
              <w:textAlignment w:val="baseline"/>
              <w:rPr>
                <w:rFonts w:ascii="Segoe UI" w:hAnsi="Segoe UI" w:cs="Segoe UI"/>
                <w:sz w:val="18"/>
                <w:szCs w:val="18"/>
              </w:rPr>
            </w:pPr>
            <w:r w:rsidRPr="004816F8">
              <w:t>zkouška </w:t>
            </w:r>
          </w:p>
        </w:tc>
        <w:tc>
          <w:tcPr>
            <w:tcW w:w="2137" w:type="dxa"/>
            <w:tcBorders>
              <w:top w:val="single" w:sz="6" w:space="0" w:color="auto"/>
              <w:left w:val="single" w:sz="6" w:space="0" w:color="auto"/>
              <w:bottom w:val="single" w:sz="6" w:space="0" w:color="auto"/>
              <w:right w:val="single" w:sz="6" w:space="0" w:color="auto"/>
            </w:tcBorders>
            <w:shd w:val="clear" w:color="auto" w:fill="F7CAAC"/>
            <w:hideMark/>
          </w:tcPr>
          <w:p w14:paraId="74A48B20" w14:textId="77777777" w:rsidR="004816F8" w:rsidRPr="004816F8" w:rsidRDefault="004816F8" w:rsidP="004816F8">
            <w:pPr>
              <w:jc w:val="both"/>
              <w:textAlignment w:val="baseline"/>
              <w:rPr>
                <w:rFonts w:ascii="Segoe UI" w:hAnsi="Segoe UI" w:cs="Segoe UI"/>
                <w:sz w:val="18"/>
                <w:szCs w:val="18"/>
              </w:rPr>
            </w:pPr>
            <w:r w:rsidRPr="004816F8">
              <w:rPr>
                <w:b/>
                <w:bCs/>
              </w:rPr>
              <w:t>Forma výuky</w:t>
            </w:r>
            <w:r w:rsidRPr="004816F8">
              <w:t> </w:t>
            </w:r>
          </w:p>
        </w:tc>
        <w:tc>
          <w:tcPr>
            <w:tcW w:w="1214" w:type="dxa"/>
            <w:gridSpan w:val="2"/>
            <w:tcBorders>
              <w:top w:val="single" w:sz="6" w:space="0" w:color="auto"/>
              <w:left w:val="single" w:sz="6" w:space="0" w:color="auto"/>
              <w:bottom w:val="single" w:sz="6" w:space="0" w:color="auto"/>
              <w:right w:val="single" w:sz="6" w:space="0" w:color="auto"/>
            </w:tcBorders>
            <w:shd w:val="clear" w:color="auto" w:fill="auto"/>
            <w:hideMark/>
          </w:tcPr>
          <w:p w14:paraId="677A3D57" w14:textId="77777777" w:rsidR="004816F8" w:rsidRPr="004816F8" w:rsidRDefault="004816F8" w:rsidP="004816F8">
            <w:pPr>
              <w:jc w:val="both"/>
              <w:textAlignment w:val="baseline"/>
              <w:rPr>
                <w:rFonts w:ascii="Segoe UI" w:hAnsi="Segoe UI" w:cs="Segoe UI"/>
                <w:sz w:val="18"/>
                <w:szCs w:val="18"/>
              </w:rPr>
            </w:pPr>
            <w:r w:rsidRPr="004816F8">
              <w:t>přednáška </w:t>
            </w:r>
          </w:p>
        </w:tc>
      </w:tr>
      <w:tr w:rsidR="004816F8" w:rsidRPr="004816F8" w14:paraId="261EE6CB"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4CC43CE1" w14:textId="77777777" w:rsidR="004816F8" w:rsidRPr="004816F8" w:rsidRDefault="004816F8" w:rsidP="004816F8">
            <w:pPr>
              <w:textAlignment w:val="baseline"/>
              <w:rPr>
                <w:rFonts w:ascii="Segoe UI" w:hAnsi="Segoe UI" w:cs="Segoe UI"/>
                <w:sz w:val="18"/>
                <w:szCs w:val="18"/>
              </w:rPr>
            </w:pPr>
            <w:r w:rsidRPr="004816F8">
              <w:rPr>
                <w:b/>
                <w:bCs/>
              </w:rPr>
              <w:t>Forma způsobu ověření studijních výsledků a další požadavky na studenta</w:t>
            </w:r>
            <w:r w:rsidRPr="004816F8">
              <w:t> </w:t>
            </w:r>
          </w:p>
        </w:tc>
        <w:tc>
          <w:tcPr>
            <w:tcW w:w="6743" w:type="dxa"/>
            <w:gridSpan w:val="7"/>
            <w:tcBorders>
              <w:top w:val="single" w:sz="6" w:space="0" w:color="auto"/>
              <w:left w:val="single" w:sz="6" w:space="0" w:color="auto"/>
              <w:bottom w:val="nil"/>
              <w:right w:val="single" w:sz="6" w:space="0" w:color="auto"/>
            </w:tcBorders>
            <w:shd w:val="clear" w:color="auto" w:fill="auto"/>
            <w:hideMark/>
          </w:tcPr>
          <w:p w14:paraId="1F605723" w14:textId="77777777" w:rsidR="004816F8" w:rsidRPr="004816F8" w:rsidRDefault="004816F8" w:rsidP="004816F8">
            <w:pPr>
              <w:textAlignment w:val="baseline"/>
              <w:rPr>
                <w:rFonts w:ascii="Segoe UI" w:hAnsi="Segoe UI" w:cs="Segoe UI"/>
                <w:sz w:val="18"/>
                <w:szCs w:val="18"/>
              </w:rPr>
            </w:pPr>
            <w:r w:rsidRPr="004816F8">
              <w:t>písemná </w:t>
            </w:r>
          </w:p>
          <w:p w14:paraId="4DFB938F" w14:textId="03324EB3" w:rsidR="004816F8" w:rsidRPr="004816F8" w:rsidRDefault="004816F8" w:rsidP="004816F8">
            <w:pPr>
              <w:textAlignment w:val="baseline"/>
              <w:rPr>
                <w:rFonts w:ascii="Segoe UI" w:hAnsi="Segoe UI" w:cs="Segoe UI"/>
                <w:sz w:val="18"/>
                <w:szCs w:val="18"/>
              </w:rPr>
            </w:pPr>
            <w:r w:rsidRPr="004816F8">
              <w:t xml:space="preserve">aktivní účast na </w:t>
            </w:r>
            <w:r w:rsidR="00C13187">
              <w:t>výuce</w:t>
            </w:r>
          </w:p>
          <w:p w14:paraId="4758B77B" w14:textId="77777777" w:rsidR="004816F8" w:rsidRPr="00311B61" w:rsidRDefault="004816F8" w:rsidP="004816F8">
            <w:pPr>
              <w:textAlignment w:val="baseline"/>
              <w:rPr>
                <w:sz w:val="18"/>
                <w:szCs w:val="18"/>
              </w:rPr>
            </w:pPr>
            <w:r w:rsidRPr="00311B61">
              <w:t>úspěšné vypracování zadaných úkolů s využitím vlastního výzkumu</w:t>
            </w:r>
            <w:r w:rsidRPr="00D75B8F">
              <w:t>   </w:t>
            </w:r>
          </w:p>
          <w:p w14:paraId="3183BE0E"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3D2FDE6A" w14:textId="77777777" w:rsidTr="00311B61">
        <w:trPr>
          <w:trHeight w:val="250"/>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A88CD12" w14:textId="77777777" w:rsidR="004816F8" w:rsidRPr="004816F8" w:rsidRDefault="004816F8" w:rsidP="004816F8">
            <w:pPr>
              <w:textAlignment w:val="baseline"/>
              <w:rPr>
                <w:rFonts w:ascii="Segoe UI" w:hAnsi="Segoe UI" w:cs="Segoe UI"/>
                <w:sz w:val="18"/>
                <w:szCs w:val="18"/>
              </w:rPr>
            </w:pPr>
            <w:r w:rsidRPr="004816F8">
              <w:t> </w:t>
            </w:r>
          </w:p>
        </w:tc>
      </w:tr>
      <w:tr w:rsidR="004816F8" w:rsidRPr="004816F8" w14:paraId="54413521" w14:textId="77777777" w:rsidTr="00311B61">
        <w:trPr>
          <w:trHeight w:val="195"/>
        </w:trPr>
        <w:tc>
          <w:tcPr>
            <w:tcW w:w="3066" w:type="dxa"/>
            <w:tcBorders>
              <w:top w:val="nil"/>
              <w:left w:val="single" w:sz="6" w:space="0" w:color="auto"/>
              <w:bottom w:val="single" w:sz="6" w:space="0" w:color="auto"/>
              <w:right w:val="single" w:sz="6" w:space="0" w:color="auto"/>
            </w:tcBorders>
            <w:shd w:val="clear" w:color="auto" w:fill="F7CAAC"/>
            <w:hideMark/>
          </w:tcPr>
          <w:p w14:paraId="70746F28" w14:textId="77777777" w:rsidR="004816F8" w:rsidRPr="004816F8" w:rsidRDefault="004816F8" w:rsidP="004816F8">
            <w:pPr>
              <w:textAlignment w:val="baseline"/>
              <w:rPr>
                <w:rFonts w:ascii="Segoe UI" w:hAnsi="Segoe UI" w:cs="Segoe UI"/>
                <w:sz w:val="18"/>
                <w:szCs w:val="18"/>
              </w:rPr>
            </w:pPr>
            <w:r w:rsidRPr="004816F8">
              <w:rPr>
                <w:b/>
                <w:bCs/>
              </w:rPr>
              <w:t>Garant předmětu</w:t>
            </w:r>
            <w:r w:rsidRPr="004816F8">
              <w:t> </w:t>
            </w:r>
          </w:p>
        </w:tc>
        <w:tc>
          <w:tcPr>
            <w:tcW w:w="6743" w:type="dxa"/>
            <w:gridSpan w:val="7"/>
            <w:tcBorders>
              <w:top w:val="nil"/>
              <w:left w:val="single" w:sz="6" w:space="0" w:color="auto"/>
              <w:bottom w:val="single" w:sz="6" w:space="0" w:color="auto"/>
              <w:right w:val="single" w:sz="6" w:space="0" w:color="auto"/>
            </w:tcBorders>
            <w:shd w:val="clear" w:color="auto" w:fill="auto"/>
            <w:hideMark/>
          </w:tcPr>
          <w:p w14:paraId="3DD94BE4" w14:textId="01B495DE" w:rsidR="004816F8" w:rsidRPr="004816F8" w:rsidRDefault="004816F8" w:rsidP="004816F8">
            <w:pPr>
              <w:jc w:val="both"/>
              <w:textAlignment w:val="baseline"/>
              <w:rPr>
                <w:rFonts w:ascii="Segoe UI" w:hAnsi="Segoe UI" w:cs="Segoe UI"/>
                <w:sz w:val="18"/>
                <w:szCs w:val="18"/>
              </w:rPr>
            </w:pPr>
            <w:r w:rsidRPr="004816F8">
              <w:t>Mgr.</w:t>
            </w:r>
            <w:r w:rsidR="000A0340">
              <w:t xml:space="preserve"> </w:t>
            </w:r>
            <w:r w:rsidRPr="004816F8">
              <w:t>MgA. Veronika Lukášová, Ph.D. </w:t>
            </w:r>
          </w:p>
        </w:tc>
      </w:tr>
      <w:tr w:rsidR="004816F8" w:rsidRPr="004816F8" w14:paraId="426D5E9A" w14:textId="77777777" w:rsidTr="00311B61">
        <w:trPr>
          <w:trHeight w:val="240"/>
        </w:trPr>
        <w:tc>
          <w:tcPr>
            <w:tcW w:w="3066" w:type="dxa"/>
            <w:tcBorders>
              <w:top w:val="nil"/>
              <w:left w:val="single" w:sz="6" w:space="0" w:color="auto"/>
              <w:bottom w:val="single" w:sz="6" w:space="0" w:color="auto"/>
              <w:right w:val="single" w:sz="6" w:space="0" w:color="auto"/>
            </w:tcBorders>
            <w:shd w:val="clear" w:color="auto" w:fill="F7CAAC"/>
            <w:hideMark/>
          </w:tcPr>
          <w:p w14:paraId="64A021E1" w14:textId="77777777" w:rsidR="004816F8" w:rsidRPr="004816F8" w:rsidRDefault="004816F8" w:rsidP="004816F8">
            <w:pPr>
              <w:textAlignment w:val="baseline"/>
              <w:rPr>
                <w:rFonts w:ascii="Segoe UI" w:hAnsi="Segoe UI" w:cs="Segoe UI"/>
                <w:sz w:val="18"/>
                <w:szCs w:val="18"/>
              </w:rPr>
            </w:pPr>
            <w:r w:rsidRPr="004816F8">
              <w:rPr>
                <w:b/>
                <w:bCs/>
              </w:rPr>
              <w:t>Zapojení garanta do výuky předmětu</w:t>
            </w:r>
            <w:r w:rsidRPr="004816F8">
              <w:t> </w:t>
            </w:r>
          </w:p>
        </w:tc>
        <w:tc>
          <w:tcPr>
            <w:tcW w:w="6743" w:type="dxa"/>
            <w:gridSpan w:val="7"/>
            <w:tcBorders>
              <w:top w:val="nil"/>
              <w:left w:val="single" w:sz="6" w:space="0" w:color="auto"/>
              <w:bottom w:val="single" w:sz="6" w:space="0" w:color="auto"/>
              <w:right w:val="single" w:sz="6" w:space="0" w:color="auto"/>
            </w:tcBorders>
            <w:shd w:val="clear" w:color="auto" w:fill="auto"/>
            <w:hideMark/>
          </w:tcPr>
          <w:p w14:paraId="6E40AE58" w14:textId="6184E909" w:rsidR="004816F8" w:rsidRPr="004816F8" w:rsidRDefault="004816F8" w:rsidP="004816F8">
            <w:pPr>
              <w:jc w:val="both"/>
              <w:textAlignment w:val="baseline"/>
              <w:rPr>
                <w:rFonts w:ascii="Segoe UI" w:hAnsi="Segoe UI" w:cs="Segoe UI"/>
                <w:sz w:val="18"/>
                <w:szCs w:val="18"/>
              </w:rPr>
            </w:pPr>
            <w:r w:rsidRPr="004816F8">
              <w:t> </w:t>
            </w:r>
            <w:r w:rsidR="001B0149">
              <w:t>100 %</w:t>
            </w:r>
          </w:p>
        </w:tc>
      </w:tr>
      <w:tr w:rsidR="004816F8" w:rsidRPr="004816F8" w14:paraId="6FD7C9E9"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78D324DD" w14:textId="77777777" w:rsidR="004816F8" w:rsidRPr="004816F8" w:rsidRDefault="004816F8" w:rsidP="004816F8">
            <w:pPr>
              <w:textAlignment w:val="baseline"/>
              <w:rPr>
                <w:rFonts w:ascii="Segoe UI" w:hAnsi="Segoe UI" w:cs="Segoe UI"/>
                <w:sz w:val="18"/>
                <w:szCs w:val="18"/>
              </w:rPr>
            </w:pPr>
            <w:r w:rsidRPr="004816F8">
              <w:rPr>
                <w:b/>
                <w:bCs/>
              </w:rPr>
              <w:t>Vyučující</w:t>
            </w:r>
            <w:r w:rsidRPr="004816F8">
              <w:t> </w:t>
            </w:r>
          </w:p>
        </w:tc>
        <w:tc>
          <w:tcPr>
            <w:tcW w:w="6743" w:type="dxa"/>
            <w:gridSpan w:val="7"/>
            <w:tcBorders>
              <w:top w:val="single" w:sz="6" w:space="0" w:color="auto"/>
              <w:left w:val="single" w:sz="6" w:space="0" w:color="auto"/>
              <w:bottom w:val="nil"/>
              <w:right w:val="single" w:sz="6" w:space="0" w:color="auto"/>
            </w:tcBorders>
            <w:shd w:val="clear" w:color="auto" w:fill="auto"/>
            <w:hideMark/>
          </w:tcPr>
          <w:p w14:paraId="573A3A34" w14:textId="01A74E3D" w:rsidR="004816F8" w:rsidRPr="004816F8" w:rsidRDefault="004816F8" w:rsidP="004816F8">
            <w:pPr>
              <w:jc w:val="both"/>
              <w:textAlignment w:val="baseline"/>
              <w:rPr>
                <w:rFonts w:ascii="Segoe UI" w:hAnsi="Segoe UI" w:cs="Segoe UI"/>
                <w:sz w:val="18"/>
                <w:szCs w:val="18"/>
              </w:rPr>
            </w:pPr>
            <w:r w:rsidRPr="004816F8">
              <w:t>Mgr.</w:t>
            </w:r>
            <w:r w:rsidR="000A0340">
              <w:t xml:space="preserve"> </w:t>
            </w:r>
            <w:r w:rsidRPr="004816F8">
              <w:t>MgA. Veronika Lukášová, Ph.D. </w:t>
            </w:r>
          </w:p>
        </w:tc>
      </w:tr>
      <w:tr w:rsidR="004816F8" w:rsidRPr="004816F8" w14:paraId="2B09F8DC" w14:textId="77777777" w:rsidTr="00311B61">
        <w:trPr>
          <w:trHeight w:val="29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469D480"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6D36FC94" w14:textId="77777777" w:rsidTr="00311B61">
        <w:tc>
          <w:tcPr>
            <w:tcW w:w="3066" w:type="dxa"/>
            <w:tcBorders>
              <w:top w:val="single" w:sz="6" w:space="0" w:color="auto"/>
              <w:left w:val="single" w:sz="6" w:space="0" w:color="auto"/>
              <w:bottom w:val="single" w:sz="6" w:space="0" w:color="auto"/>
              <w:right w:val="single" w:sz="6" w:space="0" w:color="auto"/>
            </w:tcBorders>
            <w:shd w:val="clear" w:color="auto" w:fill="F7CAAC"/>
            <w:hideMark/>
          </w:tcPr>
          <w:p w14:paraId="389CD8E7" w14:textId="77777777" w:rsidR="004816F8" w:rsidRPr="004816F8" w:rsidRDefault="004816F8" w:rsidP="004816F8">
            <w:pPr>
              <w:jc w:val="both"/>
              <w:textAlignment w:val="baseline"/>
              <w:rPr>
                <w:rFonts w:ascii="Segoe UI" w:hAnsi="Segoe UI" w:cs="Segoe UI"/>
                <w:sz w:val="18"/>
                <w:szCs w:val="18"/>
              </w:rPr>
            </w:pPr>
            <w:r w:rsidRPr="004816F8">
              <w:rPr>
                <w:b/>
                <w:bCs/>
              </w:rPr>
              <w:t>Stručná anotace předmětu</w:t>
            </w:r>
            <w:r w:rsidRPr="004816F8">
              <w:t> </w:t>
            </w:r>
          </w:p>
        </w:tc>
        <w:tc>
          <w:tcPr>
            <w:tcW w:w="6743" w:type="dxa"/>
            <w:gridSpan w:val="7"/>
            <w:tcBorders>
              <w:top w:val="single" w:sz="6" w:space="0" w:color="auto"/>
              <w:left w:val="single" w:sz="6" w:space="0" w:color="auto"/>
              <w:bottom w:val="nil"/>
              <w:right w:val="single" w:sz="6" w:space="0" w:color="auto"/>
            </w:tcBorders>
            <w:shd w:val="clear" w:color="auto" w:fill="auto"/>
            <w:hideMark/>
          </w:tcPr>
          <w:p w14:paraId="7439EC9B"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75A988C9"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7184A6C9" w14:textId="77777777" w:rsidR="004816F8" w:rsidRPr="004816F8" w:rsidRDefault="004816F8" w:rsidP="0088286C">
            <w:pPr>
              <w:jc w:val="both"/>
              <w:textAlignment w:val="baseline"/>
              <w:rPr>
                <w:rFonts w:ascii="Segoe UI" w:hAnsi="Segoe UI" w:cs="Segoe UI"/>
                <w:sz w:val="18"/>
                <w:szCs w:val="18"/>
              </w:rPr>
            </w:pPr>
            <w:r w:rsidRPr="004816F8">
              <w:t>Cílem předmětu je objasnit, jak nové technologie ovlivňují a mění fungování trhu umění v českém i zahraničním kontextu na úrovni praktického chodu trhu umění ale také v rámci nabízeného umění vznikajícího pomocí nových digitálních médií.  Předmět bude dále zkoumat, jakým způsobem vstupují nové technologie do strategií primárního a sekundárního trhu umění – k prezentaci nabídky, aukčnímu formátu, vztahu se sběrateli, možnostem platby a dalším praktickým aspektům. V druhé rovině se předmět zaměří na to, jak technologický vývoj posouvá tvorbu uměleckých děl, jakým způsobem jsou pak taková díla přijímána na trhu umění a jak mění koncept sběratelství a vlastnictví. </w:t>
            </w:r>
          </w:p>
          <w:p w14:paraId="08FF51F4" w14:textId="77777777" w:rsidR="004816F8" w:rsidRPr="004816F8" w:rsidRDefault="004816F8" w:rsidP="004816F8">
            <w:pPr>
              <w:textAlignment w:val="baseline"/>
              <w:rPr>
                <w:rFonts w:ascii="Segoe UI" w:hAnsi="Segoe UI" w:cs="Segoe UI"/>
                <w:sz w:val="18"/>
                <w:szCs w:val="18"/>
              </w:rPr>
            </w:pPr>
            <w:r w:rsidRPr="004816F8">
              <w:t> </w:t>
            </w:r>
          </w:p>
          <w:p w14:paraId="45F7A487" w14:textId="77777777" w:rsidR="004816F8" w:rsidRPr="00363240" w:rsidRDefault="004816F8" w:rsidP="00CB0738">
            <w:pPr>
              <w:numPr>
                <w:ilvl w:val="0"/>
                <w:numId w:val="150"/>
              </w:numPr>
              <w:ind w:left="360" w:firstLine="0"/>
              <w:textAlignment w:val="baseline"/>
            </w:pPr>
            <w:r w:rsidRPr="00363240">
              <w:t>Úvod – trh umění 21. století </w:t>
            </w:r>
          </w:p>
          <w:p w14:paraId="486FB34C" w14:textId="77777777" w:rsidR="004816F8" w:rsidRPr="004816F8" w:rsidRDefault="004816F8" w:rsidP="00CB0738">
            <w:pPr>
              <w:numPr>
                <w:ilvl w:val="0"/>
                <w:numId w:val="151"/>
              </w:numPr>
              <w:ind w:left="360" w:firstLine="0"/>
              <w:jc w:val="both"/>
              <w:textAlignment w:val="baseline"/>
            </w:pPr>
            <w:r w:rsidRPr="004816F8">
              <w:t>Digitální revoluce v prezentaci prodávaných uměleckých děl  </w:t>
            </w:r>
          </w:p>
          <w:p w14:paraId="003E45CD" w14:textId="77777777" w:rsidR="004816F8" w:rsidRPr="004816F8" w:rsidRDefault="004816F8" w:rsidP="00CB0738">
            <w:pPr>
              <w:numPr>
                <w:ilvl w:val="0"/>
                <w:numId w:val="152"/>
              </w:numPr>
              <w:ind w:left="360" w:firstLine="0"/>
              <w:jc w:val="both"/>
              <w:textAlignment w:val="baseline"/>
            </w:pPr>
            <w:r w:rsidRPr="004816F8">
              <w:t>Strategie využití nových technologií na primárním trhu  </w:t>
            </w:r>
          </w:p>
          <w:p w14:paraId="70087F1E" w14:textId="77777777" w:rsidR="004816F8" w:rsidRPr="004816F8" w:rsidRDefault="004816F8" w:rsidP="00CB0738">
            <w:pPr>
              <w:numPr>
                <w:ilvl w:val="0"/>
                <w:numId w:val="153"/>
              </w:numPr>
              <w:ind w:left="360" w:firstLine="0"/>
              <w:jc w:val="both"/>
              <w:textAlignment w:val="baseline"/>
            </w:pPr>
            <w:r w:rsidRPr="004816F8">
              <w:t>Strategie využití nových technologií na sekundárním trhu  </w:t>
            </w:r>
          </w:p>
          <w:p w14:paraId="1101A434" w14:textId="77777777" w:rsidR="004816F8" w:rsidRPr="004816F8" w:rsidRDefault="004816F8" w:rsidP="00CB0738">
            <w:pPr>
              <w:numPr>
                <w:ilvl w:val="0"/>
                <w:numId w:val="154"/>
              </w:numPr>
              <w:ind w:left="360" w:firstLine="0"/>
              <w:jc w:val="both"/>
              <w:textAlignment w:val="baseline"/>
            </w:pPr>
            <w:r w:rsidRPr="004816F8">
              <w:t>Využití nových technologií k analýze trhu a investice do umění  </w:t>
            </w:r>
          </w:p>
          <w:p w14:paraId="07051BF6" w14:textId="77777777" w:rsidR="004816F8" w:rsidRPr="004816F8" w:rsidRDefault="004816F8" w:rsidP="00CB0738">
            <w:pPr>
              <w:numPr>
                <w:ilvl w:val="0"/>
                <w:numId w:val="155"/>
              </w:numPr>
              <w:ind w:left="360" w:firstLine="0"/>
              <w:jc w:val="both"/>
              <w:textAlignment w:val="baseline"/>
            </w:pPr>
            <w:r w:rsidRPr="004816F8">
              <w:t xml:space="preserve">Zastoupení nových digitálních médií na Trhu umění (AI, NFT, </w:t>
            </w:r>
            <w:proofErr w:type="spellStart"/>
            <w:r w:rsidRPr="004816F8">
              <w:t>imersivní</w:t>
            </w:r>
            <w:proofErr w:type="spellEnd"/>
            <w:r w:rsidRPr="004816F8">
              <w:t xml:space="preserve"> instalace atp.) </w:t>
            </w:r>
          </w:p>
          <w:p w14:paraId="6A0E6144" w14:textId="77777777" w:rsidR="004816F8" w:rsidRPr="004816F8" w:rsidRDefault="004816F8" w:rsidP="00CB0738">
            <w:pPr>
              <w:numPr>
                <w:ilvl w:val="0"/>
                <w:numId w:val="156"/>
              </w:numPr>
              <w:ind w:left="360" w:firstLine="0"/>
              <w:jc w:val="both"/>
              <w:textAlignment w:val="baseline"/>
            </w:pPr>
            <w:r w:rsidRPr="004816F8">
              <w:t>Adopce kryptoměn a blockchainu v kontextu trhu umění  </w:t>
            </w:r>
          </w:p>
          <w:p w14:paraId="44B650AF" w14:textId="77777777" w:rsidR="004816F8" w:rsidRPr="004816F8" w:rsidRDefault="004816F8" w:rsidP="00CB0738">
            <w:pPr>
              <w:numPr>
                <w:ilvl w:val="0"/>
                <w:numId w:val="157"/>
              </w:numPr>
              <w:ind w:left="360" w:firstLine="0"/>
              <w:jc w:val="both"/>
              <w:textAlignment w:val="baseline"/>
            </w:pPr>
            <w:proofErr w:type="spellStart"/>
            <w:r w:rsidRPr="004816F8">
              <w:t>Metaverse</w:t>
            </w:r>
            <w:proofErr w:type="spellEnd"/>
            <w:r w:rsidRPr="004816F8">
              <w:t xml:space="preserve"> a trh umění </w:t>
            </w:r>
          </w:p>
          <w:p w14:paraId="21422164" w14:textId="77777777" w:rsidR="004816F8" w:rsidRPr="004816F8" w:rsidRDefault="004816F8" w:rsidP="00CB0738">
            <w:pPr>
              <w:numPr>
                <w:ilvl w:val="0"/>
                <w:numId w:val="158"/>
              </w:numPr>
              <w:ind w:left="360" w:firstLine="0"/>
              <w:jc w:val="both"/>
              <w:textAlignment w:val="baseline"/>
            </w:pPr>
            <w:r w:rsidRPr="004816F8">
              <w:t>Problematiky týkající se Trhu umění 3.0 </w:t>
            </w:r>
          </w:p>
          <w:p w14:paraId="0107CEAD" w14:textId="77777777" w:rsidR="004816F8" w:rsidRPr="004816F8" w:rsidRDefault="004816F8" w:rsidP="00CB0738">
            <w:pPr>
              <w:numPr>
                <w:ilvl w:val="0"/>
                <w:numId w:val="159"/>
              </w:numPr>
              <w:ind w:left="360" w:firstLine="0"/>
              <w:textAlignment w:val="baseline"/>
              <w:rPr>
                <w:sz w:val="22"/>
                <w:szCs w:val="22"/>
              </w:rPr>
            </w:pPr>
            <w:r w:rsidRPr="004816F8">
              <w:rPr>
                <w:sz w:val="22"/>
                <w:szCs w:val="22"/>
              </w:rPr>
              <w:t>Úspěšnost nových médií po boku existujících médií (virtuální versus fyzické médium) </w:t>
            </w:r>
          </w:p>
          <w:p w14:paraId="2390720E" w14:textId="77777777" w:rsidR="004816F8" w:rsidRPr="004816F8" w:rsidRDefault="004816F8" w:rsidP="00CB0738">
            <w:pPr>
              <w:numPr>
                <w:ilvl w:val="0"/>
                <w:numId w:val="160"/>
              </w:numPr>
              <w:ind w:left="360" w:firstLine="0"/>
              <w:jc w:val="both"/>
              <w:textAlignment w:val="baseline"/>
            </w:pPr>
            <w:r w:rsidRPr="004816F8">
              <w:t>Posun modelu vlastnictví uměleckého díla k zažití a sdílení uměleckého díla </w:t>
            </w:r>
          </w:p>
          <w:p w14:paraId="77744732" w14:textId="77777777" w:rsidR="004816F8" w:rsidRPr="004816F8" w:rsidRDefault="004816F8" w:rsidP="00CB0738">
            <w:pPr>
              <w:numPr>
                <w:ilvl w:val="0"/>
                <w:numId w:val="161"/>
              </w:numPr>
              <w:ind w:left="360" w:firstLine="0"/>
              <w:jc w:val="both"/>
              <w:textAlignment w:val="baseline"/>
            </w:pPr>
            <w:r w:rsidRPr="004816F8">
              <w:t>Problematika vyvstávající z nových formátů digitálních médií (IP atp.)  </w:t>
            </w:r>
          </w:p>
          <w:p w14:paraId="42DC32C7" w14:textId="77777777" w:rsidR="004816F8" w:rsidRPr="004816F8" w:rsidRDefault="004816F8" w:rsidP="00CB0738">
            <w:pPr>
              <w:numPr>
                <w:ilvl w:val="0"/>
                <w:numId w:val="162"/>
              </w:numPr>
              <w:ind w:left="360" w:firstLine="0"/>
              <w:jc w:val="both"/>
              <w:textAlignment w:val="baseline"/>
            </w:pPr>
            <w:r w:rsidRPr="004816F8">
              <w:t>Budoucnost Trhu umění </w:t>
            </w:r>
          </w:p>
          <w:p w14:paraId="1494C3DA" w14:textId="77777777" w:rsidR="004816F8" w:rsidRPr="004816F8" w:rsidRDefault="004816F8" w:rsidP="004816F8">
            <w:pPr>
              <w:jc w:val="both"/>
              <w:textAlignment w:val="baseline"/>
              <w:rPr>
                <w:rFonts w:ascii="Segoe UI" w:hAnsi="Segoe UI" w:cs="Segoe UI"/>
                <w:sz w:val="18"/>
                <w:szCs w:val="18"/>
              </w:rPr>
            </w:pPr>
            <w:r w:rsidRPr="004816F8">
              <w:t> </w:t>
            </w:r>
          </w:p>
          <w:p w14:paraId="3308DA40" w14:textId="535C1183" w:rsidR="004816F8" w:rsidRPr="004816F8" w:rsidRDefault="004816F8" w:rsidP="004816F8">
            <w:pPr>
              <w:jc w:val="both"/>
              <w:textAlignment w:val="baseline"/>
              <w:rPr>
                <w:rFonts w:ascii="Segoe UI" w:hAnsi="Segoe UI" w:cs="Segoe UI"/>
                <w:sz w:val="18"/>
                <w:szCs w:val="18"/>
              </w:rPr>
            </w:pPr>
            <w:r w:rsidRPr="004816F8">
              <w:t>Student bude vybaven přehledem a nezbytnými informacemi ke kritické orientaci na scéně současného trhu umění, který se dynamicky mění adopcí digitálních technologií a zároveň nabízí umělecká díla a sběratelské objekty využívající nová média. Student bude schopen identifikovat a porovnat tempo těchto změn v ČR a zahraničí.   </w:t>
            </w:r>
          </w:p>
        </w:tc>
      </w:tr>
      <w:tr w:rsidR="004816F8" w:rsidRPr="004816F8" w14:paraId="243D4BC0" w14:textId="77777777" w:rsidTr="00311B61">
        <w:trPr>
          <w:trHeight w:val="255"/>
        </w:trPr>
        <w:tc>
          <w:tcPr>
            <w:tcW w:w="3634" w:type="dxa"/>
            <w:gridSpan w:val="2"/>
            <w:tcBorders>
              <w:top w:val="nil"/>
              <w:left w:val="single" w:sz="6" w:space="0" w:color="auto"/>
              <w:bottom w:val="single" w:sz="6" w:space="0" w:color="auto"/>
              <w:right w:val="single" w:sz="6" w:space="0" w:color="auto"/>
            </w:tcBorders>
            <w:shd w:val="clear" w:color="auto" w:fill="F7CAAC"/>
            <w:hideMark/>
          </w:tcPr>
          <w:p w14:paraId="03F1886D" w14:textId="77777777" w:rsidR="004816F8" w:rsidRPr="004816F8" w:rsidRDefault="004816F8" w:rsidP="004816F8">
            <w:pPr>
              <w:jc w:val="both"/>
              <w:textAlignment w:val="baseline"/>
              <w:rPr>
                <w:rFonts w:ascii="Segoe UI" w:hAnsi="Segoe UI" w:cs="Segoe UI"/>
                <w:sz w:val="18"/>
                <w:szCs w:val="18"/>
              </w:rPr>
            </w:pPr>
            <w:r w:rsidRPr="004816F8">
              <w:rPr>
                <w:b/>
                <w:bCs/>
              </w:rPr>
              <w:t>Studijní literatura a studijní pomůcky</w:t>
            </w:r>
            <w:r w:rsidRPr="004816F8">
              <w:t> </w:t>
            </w:r>
          </w:p>
        </w:tc>
        <w:tc>
          <w:tcPr>
            <w:tcW w:w="6175" w:type="dxa"/>
            <w:gridSpan w:val="6"/>
            <w:tcBorders>
              <w:top w:val="nil"/>
              <w:left w:val="single" w:sz="6" w:space="0" w:color="auto"/>
              <w:bottom w:val="nil"/>
              <w:right w:val="single" w:sz="6" w:space="0" w:color="auto"/>
            </w:tcBorders>
            <w:shd w:val="clear" w:color="auto" w:fill="auto"/>
            <w:hideMark/>
          </w:tcPr>
          <w:p w14:paraId="640B6562" w14:textId="77777777" w:rsidR="004816F8" w:rsidRPr="004816F8" w:rsidRDefault="004816F8" w:rsidP="004816F8">
            <w:pPr>
              <w:jc w:val="both"/>
              <w:textAlignment w:val="baseline"/>
              <w:rPr>
                <w:rFonts w:ascii="Segoe UI" w:hAnsi="Segoe UI" w:cs="Segoe UI"/>
                <w:sz w:val="18"/>
                <w:szCs w:val="18"/>
              </w:rPr>
            </w:pPr>
            <w:r w:rsidRPr="004816F8">
              <w:t> </w:t>
            </w:r>
          </w:p>
        </w:tc>
      </w:tr>
      <w:tr w:rsidR="004816F8" w:rsidRPr="004816F8" w14:paraId="3847ADF9" w14:textId="77777777" w:rsidTr="00AB6B76">
        <w:trPr>
          <w:trHeight w:val="293"/>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E8FD4D9" w14:textId="77777777" w:rsidR="004816F8" w:rsidRPr="004816F8" w:rsidRDefault="004816F8" w:rsidP="004816F8">
            <w:pPr>
              <w:jc w:val="both"/>
              <w:textAlignment w:val="baseline"/>
              <w:rPr>
                <w:rFonts w:ascii="Segoe UI" w:hAnsi="Segoe UI" w:cs="Segoe UI"/>
                <w:sz w:val="18"/>
                <w:szCs w:val="18"/>
              </w:rPr>
            </w:pPr>
            <w:r w:rsidRPr="004816F8">
              <w:rPr>
                <w:b/>
                <w:bCs/>
              </w:rPr>
              <w:t>Povinná:</w:t>
            </w:r>
            <w:r w:rsidRPr="004816F8">
              <w:t> </w:t>
            </w:r>
          </w:p>
          <w:p w14:paraId="4EE56957" w14:textId="67C1BB2F" w:rsidR="004816F8" w:rsidRPr="00363240" w:rsidRDefault="004816F8" w:rsidP="004816F8">
            <w:pPr>
              <w:textAlignment w:val="baseline"/>
              <w:rPr>
                <w:rFonts w:ascii="Segoe UI" w:hAnsi="Segoe UI" w:cs="Segoe UI"/>
              </w:rPr>
            </w:pPr>
            <w:r w:rsidRPr="004816F8">
              <w:rPr>
                <w:shd w:val="clear" w:color="auto" w:fill="FFFFFF"/>
              </w:rPr>
              <w:t xml:space="preserve">ADAM, </w:t>
            </w:r>
            <w:proofErr w:type="spellStart"/>
            <w:r w:rsidRPr="004816F8">
              <w:rPr>
                <w:shd w:val="clear" w:color="auto" w:fill="FFFFFF"/>
              </w:rPr>
              <w:t>Georgina.</w:t>
            </w:r>
            <w:r w:rsidRPr="004816F8">
              <w:rPr>
                <w:i/>
                <w:iCs/>
              </w:rPr>
              <w:t>Dark</w:t>
            </w:r>
            <w:proofErr w:type="spellEnd"/>
            <w:r w:rsidRPr="004816F8">
              <w:rPr>
                <w:i/>
                <w:iCs/>
              </w:rPr>
              <w:t xml:space="preserve"> </w:t>
            </w:r>
            <w:proofErr w:type="spellStart"/>
            <w:r w:rsidRPr="004816F8">
              <w:rPr>
                <w:i/>
                <w:iCs/>
              </w:rPr>
              <w:t>Side</w:t>
            </w:r>
            <w:proofErr w:type="spellEnd"/>
            <w:r w:rsidRPr="004816F8">
              <w:rPr>
                <w:i/>
                <w:iCs/>
              </w:rPr>
              <w:t xml:space="preserve"> </w:t>
            </w:r>
            <w:proofErr w:type="spellStart"/>
            <w:r w:rsidRPr="004816F8">
              <w:rPr>
                <w:i/>
                <w:iCs/>
              </w:rPr>
              <w:t>of</w:t>
            </w:r>
            <w:proofErr w:type="spellEnd"/>
            <w:r w:rsidRPr="004816F8">
              <w:rPr>
                <w:i/>
                <w:iCs/>
              </w:rPr>
              <w:t xml:space="preserve"> </w:t>
            </w:r>
            <w:proofErr w:type="spellStart"/>
            <w:r w:rsidRPr="004816F8">
              <w:rPr>
                <w:i/>
                <w:iCs/>
              </w:rPr>
              <w:t>the</w:t>
            </w:r>
            <w:proofErr w:type="spellEnd"/>
            <w:r w:rsidRPr="004816F8">
              <w:rPr>
                <w:i/>
                <w:iCs/>
              </w:rPr>
              <w:t xml:space="preserve"> Boom: </w:t>
            </w:r>
            <w:proofErr w:type="spellStart"/>
            <w:r w:rsidRPr="004816F8">
              <w:rPr>
                <w:i/>
                <w:iCs/>
              </w:rPr>
              <w:t>The</w:t>
            </w:r>
            <w:proofErr w:type="spellEnd"/>
            <w:r w:rsidRPr="004816F8">
              <w:rPr>
                <w:i/>
                <w:iCs/>
              </w:rPr>
              <w:t xml:space="preserve"> </w:t>
            </w:r>
            <w:proofErr w:type="spellStart"/>
            <w:r w:rsidRPr="004816F8">
              <w:rPr>
                <w:i/>
                <w:iCs/>
              </w:rPr>
              <w:t>Excesses</w:t>
            </w:r>
            <w:proofErr w:type="spellEnd"/>
            <w:r w:rsidRPr="004816F8">
              <w:rPr>
                <w:i/>
                <w:iCs/>
              </w:rPr>
              <w:t xml:space="preserve"> </w:t>
            </w:r>
            <w:proofErr w:type="spellStart"/>
            <w:r w:rsidRPr="004816F8">
              <w:rPr>
                <w:i/>
                <w:iCs/>
              </w:rPr>
              <w:t>of</w:t>
            </w:r>
            <w:proofErr w:type="spellEnd"/>
            <w:r w:rsidRPr="004816F8">
              <w:rPr>
                <w:i/>
                <w:iCs/>
              </w:rPr>
              <w:t xml:space="preserve"> </w:t>
            </w:r>
            <w:proofErr w:type="spellStart"/>
            <w:r w:rsidRPr="004816F8">
              <w:rPr>
                <w:i/>
                <w:iCs/>
              </w:rPr>
              <w:t>the</w:t>
            </w:r>
            <w:proofErr w:type="spellEnd"/>
            <w:r w:rsidRPr="004816F8">
              <w:rPr>
                <w:i/>
                <w:iCs/>
              </w:rPr>
              <w:t xml:space="preserve"> Art Market in </w:t>
            </w:r>
            <w:proofErr w:type="spellStart"/>
            <w:r w:rsidRPr="004816F8">
              <w:rPr>
                <w:i/>
                <w:iCs/>
              </w:rPr>
              <w:t>the</w:t>
            </w:r>
            <w:proofErr w:type="spellEnd"/>
            <w:r w:rsidRPr="004816F8">
              <w:rPr>
                <w:i/>
                <w:iCs/>
              </w:rPr>
              <w:t xml:space="preserve"> 21st </w:t>
            </w:r>
            <w:proofErr w:type="spellStart"/>
            <w:r w:rsidRPr="004816F8">
              <w:rPr>
                <w:i/>
                <w:iCs/>
              </w:rPr>
              <w:t>Century</w:t>
            </w:r>
            <w:proofErr w:type="spellEnd"/>
            <w:r w:rsidRPr="004816F8">
              <w:rPr>
                <w:i/>
                <w:iCs/>
              </w:rPr>
              <w:t xml:space="preserve">. </w:t>
            </w:r>
            <w:r w:rsidRPr="00363240">
              <w:rPr>
                <w:shd w:val="clear" w:color="auto" w:fill="FFFFFF"/>
              </w:rPr>
              <w:t xml:space="preserve">Lund </w:t>
            </w:r>
            <w:proofErr w:type="spellStart"/>
            <w:r w:rsidRPr="00363240">
              <w:rPr>
                <w:shd w:val="clear" w:color="auto" w:fill="FFFFFF"/>
              </w:rPr>
              <w:t>Humphries</w:t>
            </w:r>
            <w:proofErr w:type="spellEnd"/>
            <w:r w:rsidRPr="00363240">
              <w:rPr>
                <w:shd w:val="clear" w:color="auto" w:fill="FFFFFF"/>
              </w:rPr>
              <w:t xml:space="preserve"> </w:t>
            </w:r>
            <w:proofErr w:type="spellStart"/>
            <w:r w:rsidRPr="00363240">
              <w:rPr>
                <w:shd w:val="clear" w:color="auto" w:fill="FFFFFF"/>
              </w:rPr>
              <w:t>Publishers</w:t>
            </w:r>
            <w:proofErr w:type="spellEnd"/>
            <w:r w:rsidRPr="00363240">
              <w:rPr>
                <w:shd w:val="clear" w:color="auto" w:fill="FFFFFF"/>
              </w:rPr>
              <w:t xml:space="preserve"> Ltd, 2018. ISBN 978-1848222205</w:t>
            </w:r>
            <w:r w:rsidR="0088286C">
              <w:rPr>
                <w:shd w:val="clear" w:color="auto" w:fill="FFFFFF"/>
              </w:rPr>
              <w:t>.</w:t>
            </w:r>
            <w:r w:rsidRPr="00363240">
              <w:t> </w:t>
            </w:r>
          </w:p>
          <w:p w14:paraId="520706A5" w14:textId="0E36E7D9" w:rsidR="004816F8" w:rsidRPr="004816F8" w:rsidRDefault="004816F8" w:rsidP="004816F8">
            <w:pPr>
              <w:textAlignment w:val="baseline"/>
              <w:rPr>
                <w:rFonts w:ascii="Segoe UI" w:hAnsi="Segoe UI" w:cs="Segoe UI"/>
                <w:sz w:val="18"/>
                <w:szCs w:val="18"/>
              </w:rPr>
            </w:pPr>
            <w:r w:rsidRPr="004816F8">
              <w:t xml:space="preserve">DEGEN, Natasha. </w:t>
            </w:r>
            <w:proofErr w:type="spellStart"/>
            <w:r w:rsidRPr="004816F8">
              <w:t>The</w:t>
            </w:r>
            <w:proofErr w:type="spellEnd"/>
            <w:r w:rsidRPr="004816F8">
              <w:t xml:space="preserve"> art market in </w:t>
            </w:r>
            <w:proofErr w:type="spellStart"/>
            <w:r w:rsidRPr="004816F8">
              <w:t>the</w:t>
            </w:r>
            <w:proofErr w:type="spellEnd"/>
            <w:r w:rsidRPr="004816F8">
              <w:t xml:space="preserve"> 21st </w:t>
            </w:r>
            <w:proofErr w:type="spellStart"/>
            <w:r w:rsidRPr="004816F8">
              <w:t>century</w:t>
            </w:r>
            <w:proofErr w:type="spellEnd"/>
            <w:r w:rsidRPr="004816F8">
              <w:t xml:space="preserve">. In: </w:t>
            </w:r>
            <w:proofErr w:type="spellStart"/>
            <w:r w:rsidRPr="004816F8">
              <w:rPr>
                <w:i/>
                <w:iCs/>
              </w:rPr>
              <w:t>Grove</w:t>
            </w:r>
            <w:proofErr w:type="spellEnd"/>
            <w:r w:rsidRPr="004816F8">
              <w:rPr>
                <w:i/>
                <w:iCs/>
              </w:rPr>
              <w:t xml:space="preserve"> Art Online,</w:t>
            </w:r>
            <w:r w:rsidRPr="004816F8">
              <w:t xml:space="preserve"> 2019. </w:t>
            </w:r>
            <w:proofErr w:type="spellStart"/>
            <w:r w:rsidRPr="004816F8">
              <w:t>D</w:t>
            </w:r>
            <w:r w:rsidRPr="004816F8">
              <w:rPr>
                <w:sz w:val="18"/>
                <w:szCs w:val="18"/>
              </w:rPr>
              <w:t>ostupne</w:t>
            </w:r>
            <w:proofErr w:type="spellEnd"/>
            <w:r w:rsidRPr="004816F8">
              <w:rPr>
                <w:rFonts w:ascii="Segoe UI" w:hAnsi="Segoe UI" w:cs="Segoe UI"/>
                <w:sz w:val="18"/>
                <w:szCs w:val="18"/>
              </w:rPr>
              <w:t>́ z</w:t>
            </w:r>
            <w:r w:rsidRPr="004816F8">
              <w:t>: https://www.oxfordartonline.com/groveart/view/10.1093/gao/9781884446054.001.0001/oao-9781884446054-e-2000000147</w:t>
            </w:r>
            <w:r w:rsidR="0088286C">
              <w:t>.</w:t>
            </w:r>
            <w:r w:rsidRPr="004816F8">
              <w:t> </w:t>
            </w:r>
          </w:p>
          <w:p w14:paraId="7296D230" w14:textId="77777777" w:rsidR="004816F8" w:rsidRPr="004816F8" w:rsidRDefault="004816F8" w:rsidP="004816F8">
            <w:pPr>
              <w:textAlignment w:val="baseline"/>
              <w:rPr>
                <w:rFonts w:ascii="Segoe UI" w:hAnsi="Segoe UI" w:cs="Segoe UI"/>
                <w:sz w:val="18"/>
                <w:szCs w:val="18"/>
              </w:rPr>
            </w:pPr>
            <w:r w:rsidRPr="004816F8">
              <w:t xml:space="preserve">LAMBERT, Nick. A </w:t>
            </w:r>
            <w:proofErr w:type="spellStart"/>
            <w:r w:rsidRPr="004816F8">
              <w:t>longer</w:t>
            </w:r>
            <w:proofErr w:type="spellEnd"/>
            <w:r w:rsidRPr="004816F8">
              <w:t xml:space="preserve"> </w:t>
            </w:r>
            <w:proofErr w:type="spellStart"/>
            <w:r w:rsidRPr="004816F8">
              <w:t>history</w:t>
            </w:r>
            <w:proofErr w:type="spellEnd"/>
            <w:r w:rsidRPr="004816F8">
              <w:t xml:space="preserve"> </w:t>
            </w:r>
            <w:proofErr w:type="spellStart"/>
            <w:r w:rsidRPr="004816F8">
              <w:t>of</w:t>
            </w:r>
            <w:proofErr w:type="spellEnd"/>
            <w:r w:rsidRPr="004816F8">
              <w:t xml:space="preserve"> </w:t>
            </w:r>
            <w:proofErr w:type="spellStart"/>
            <w:r w:rsidRPr="004816F8">
              <w:t>generative</w:t>
            </w:r>
            <w:proofErr w:type="spellEnd"/>
            <w:r w:rsidRPr="004816F8">
              <w:t xml:space="preserve"> art. In:</w:t>
            </w:r>
            <w:r w:rsidRPr="004816F8">
              <w:rPr>
                <w:i/>
                <w:iCs/>
              </w:rPr>
              <w:t xml:space="preserve"> </w:t>
            </w:r>
            <w:proofErr w:type="spellStart"/>
            <w:r w:rsidRPr="004816F8">
              <w:rPr>
                <w:i/>
                <w:iCs/>
              </w:rPr>
              <w:t>RightClickSave</w:t>
            </w:r>
            <w:proofErr w:type="spellEnd"/>
            <w:r w:rsidRPr="004816F8">
              <w:t xml:space="preserve">, 2022. </w:t>
            </w:r>
            <w:proofErr w:type="spellStart"/>
            <w:r w:rsidRPr="004816F8">
              <w:rPr>
                <w:sz w:val="18"/>
                <w:szCs w:val="18"/>
              </w:rPr>
              <w:t>Dostupne</w:t>
            </w:r>
            <w:proofErr w:type="spellEnd"/>
            <w:r w:rsidRPr="004816F8">
              <w:rPr>
                <w:rFonts w:ascii="Segoe UI" w:hAnsi="Segoe UI" w:cs="Segoe UI"/>
                <w:sz w:val="18"/>
                <w:szCs w:val="18"/>
              </w:rPr>
              <w:t>́ z</w:t>
            </w:r>
            <w:r w:rsidRPr="004816F8">
              <w:t>: https://www.rightclicksave.com/article/a-longer-history-of-generative-art </w:t>
            </w:r>
          </w:p>
          <w:p w14:paraId="1F0A6B02" w14:textId="77777777" w:rsidR="004816F8" w:rsidRPr="004816F8" w:rsidRDefault="004816F8" w:rsidP="004816F8">
            <w:pPr>
              <w:jc w:val="both"/>
              <w:textAlignment w:val="baseline"/>
              <w:rPr>
                <w:rFonts w:ascii="Segoe UI" w:hAnsi="Segoe UI" w:cs="Segoe UI"/>
                <w:sz w:val="18"/>
                <w:szCs w:val="18"/>
              </w:rPr>
            </w:pPr>
            <w:r w:rsidRPr="004816F8">
              <w:rPr>
                <w:b/>
                <w:bCs/>
              </w:rPr>
              <w:t>Doporučená:</w:t>
            </w:r>
            <w:r w:rsidRPr="004816F8">
              <w:t> </w:t>
            </w:r>
          </w:p>
          <w:p w14:paraId="6DB7F108" w14:textId="6B692747" w:rsidR="004816F8" w:rsidRPr="004816F8" w:rsidRDefault="004816F8" w:rsidP="004816F8">
            <w:pPr>
              <w:textAlignment w:val="baseline"/>
              <w:rPr>
                <w:rFonts w:ascii="Segoe UI" w:hAnsi="Segoe UI" w:cs="Segoe UI"/>
                <w:sz w:val="18"/>
                <w:szCs w:val="18"/>
              </w:rPr>
            </w:pPr>
            <w:r w:rsidRPr="004816F8">
              <w:rPr>
                <w:shd w:val="clear" w:color="auto" w:fill="FFFFFF"/>
              </w:rPr>
              <w:t xml:space="preserve">ADAM, </w:t>
            </w:r>
            <w:proofErr w:type="spellStart"/>
            <w:r w:rsidRPr="004816F8">
              <w:rPr>
                <w:shd w:val="clear" w:color="auto" w:fill="FFFFFF"/>
              </w:rPr>
              <w:t>Georgina.</w:t>
            </w:r>
            <w:r w:rsidRPr="004816F8">
              <w:rPr>
                <w:i/>
                <w:iCs/>
              </w:rPr>
              <w:t>The</w:t>
            </w:r>
            <w:proofErr w:type="spellEnd"/>
            <w:r w:rsidRPr="004816F8">
              <w:rPr>
                <w:i/>
                <w:iCs/>
              </w:rPr>
              <w:t xml:space="preserve"> </w:t>
            </w:r>
            <w:proofErr w:type="spellStart"/>
            <w:r w:rsidRPr="004816F8">
              <w:rPr>
                <w:i/>
                <w:iCs/>
              </w:rPr>
              <w:t>Rise</w:t>
            </w:r>
            <w:proofErr w:type="spellEnd"/>
            <w:r w:rsidRPr="004816F8">
              <w:rPr>
                <w:i/>
                <w:iCs/>
              </w:rPr>
              <w:t xml:space="preserve"> and </w:t>
            </w:r>
            <w:proofErr w:type="spellStart"/>
            <w:r w:rsidRPr="004816F8">
              <w:rPr>
                <w:i/>
                <w:iCs/>
              </w:rPr>
              <w:t>Rise</w:t>
            </w:r>
            <w:proofErr w:type="spellEnd"/>
            <w:r w:rsidRPr="004816F8">
              <w:rPr>
                <w:i/>
                <w:iCs/>
              </w:rPr>
              <w:t xml:space="preserve"> </w:t>
            </w:r>
            <w:proofErr w:type="spellStart"/>
            <w:r w:rsidRPr="004816F8">
              <w:rPr>
                <w:i/>
                <w:iCs/>
              </w:rPr>
              <w:t>of</w:t>
            </w:r>
            <w:proofErr w:type="spellEnd"/>
            <w:r w:rsidRPr="004816F8">
              <w:rPr>
                <w:i/>
                <w:iCs/>
              </w:rPr>
              <w:t xml:space="preserve"> </w:t>
            </w:r>
            <w:proofErr w:type="spellStart"/>
            <w:r w:rsidRPr="004816F8">
              <w:rPr>
                <w:i/>
                <w:iCs/>
              </w:rPr>
              <w:t>the</w:t>
            </w:r>
            <w:proofErr w:type="spellEnd"/>
            <w:r w:rsidRPr="004816F8">
              <w:rPr>
                <w:i/>
                <w:iCs/>
              </w:rPr>
              <w:t xml:space="preserve"> </w:t>
            </w:r>
            <w:proofErr w:type="spellStart"/>
            <w:r w:rsidRPr="004816F8">
              <w:rPr>
                <w:i/>
                <w:iCs/>
              </w:rPr>
              <w:t>Private</w:t>
            </w:r>
            <w:proofErr w:type="spellEnd"/>
            <w:r w:rsidRPr="004816F8">
              <w:rPr>
                <w:i/>
                <w:iCs/>
              </w:rPr>
              <w:t xml:space="preserve"> Art Museum (Hot </w:t>
            </w:r>
            <w:proofErr w:type="spellStart"/>
            <w:r w:rsidRPr="004816F8">
              <w:rPr>
                <w:i/>
                <w:iCs/>
              </w:rPr>
              <w:t>Topics</w:t>
            </w:r>
            <w:proofErr w:type="spellEnd"/>
            <w:r w:rsidRPr="004816F8">
              <w:rPr>
                <w:i/>
                <w:iCs/>
              </w:rPr>
              <w:t xml:space="preserve"> in </w:t>
            </w:r>
            <w:proofErr w:type="spellStart"/>
            <w:r w:rsidRPr="004816F8">
              <w:rPr>
                <w:i/>
                <w:iCs/>
              </w:rPr>
              <w:t>the</w:t>
            </w:r>
            <w:proofErr w:type="spellEnd"/>
            <w:r w:rsidRPr="004816F8">
              <w:rPr>
                <w:i/>
                <w:iCs/>
              </w:rPr>
              <w:t xml:space="preserve"> Art </w:t>
            </w:r>
            <w:proofErr w:type="spellStart"/>
            <w:r w:rsidRPr="004816F8">
              <w:rPr>
                <w:i/>
                <w:iCs/>
              </w:rPr>
              <w:t>World</w:t>
            </w:r>
            <w:proofErr w:type="spellEnd"/>
            <w:r w:rsidRPr="004816F8">
              <w:rPr>
                <w:i/>
                <w:iCs/>
              </w:rPr>
              <w:t>),</w:t>
            </w:r>
            <w:r w:rsidRPr="004816F8">
              <w:t xml:space="preserve"> </w:t>
            </w:r>
            <w:r w:rsidRPr="004816F8">
              <w:rPr>
                <w:sz w:val="21"/>
                <w:szCs w:val="21"/>
                <w:shd w:val="clear" w:color="auto" w:fill="FFFFFF"/>
              </w:rPr>
              <w:t>Lund</w:t>
            </w:r>
            <w:r w:rsidR="00363240">
              <w:rPr>
                <w:sz w:val="21"/>
                <w:szCs w:val="21"/>
                <w:shd w:val="clear" w:color="auto" w:fill="FFFFFF"/>
              </w:rPr>
              <w:t xml:space="preserve"> </w:t>
            </w:r>
            <w:proofErr w:type="spellStart"/>
            <w:r w:rsidR="00363240">
              <w:rPr>
                <w:sz w:val="21"/>
                <w:szCs w:val="21"/>
                <w:shd w:val="clear" w:color="auto" w:fill="FFFFFF"/>
              </w:rPr>
              <w:t>Humphries</w:t>
            </w:r>
            <w:proofErr w:type="spellEnd"/>
            <w:r w:rsidR="00363240">
              <w:rPr>
                <w:sz w:val="21"/>
                <w:szCs w:val="21"/>
                <w:shd w:val="clear" w:color="auto" w:fill="FFFFFF"/>
              </w:rPr>
              <w:t xml:space="preserve"> </w:t>
            </w:r>
            <w:proofErr w:type="spellStart"/>
            <w:r w:rsidR="00363240" w:rsidRPr="00363240">
              <w:rPr>
                <w:shd w:val="clear" w:color="auto" w:fill="FFFFFF"/>
              </w:rPr>
              <w:t>Publishers</w:t>
            </w:r>
            <w:proofErr w:type="spellEnd"/>
            <w:r w:rsidR="00363240" w:rsidRPr="00363240">
              <w:rPr>
                <w:shd w:val="clear" w:color="auto" w:fill="FFFFFF"/>
              </w:rPr>
              <w:t xml:space="preserve"> Ltd, 2021.</w:t>
            </w:r>
            <w:r w:rsidRPr="00363240">
              <w:rPr>
                <w:shd w:val="clear" w:color="auto" w:fill="FFFFFF"/>
              </w:rPr>
              <w:t xml:space="preserve"> ISBN 1848223846</w:t>
            </w:r>
            <w:r w:rsidR="0088286C">
              <w:rPr>
                <w:shd w:val="clear" w:color="auto" w:fill="FFFFFF"/>
              </w:rPr>
              <w:t>.</w:t>
            </w:r>
            <w:r w:rsidRPr="004816F8">
              <w:t> </w:t>
            </w:r>
          </w:p>
          <w:p w14:paraId="4331B157" w14:textId="24873B9B" w:rsidR="007208C3" w:rsidRPr="004816F8" w:rsidRDefault="007208C3" w:rsidP="007208C3">
            <w:pPr>
              <w:textAlignment w:val="baseline"/>
              <w:rPr>
                <w:rFonts w:ascii="Segoe UI" w:hAnsi="Segoe UI" w:cs="Segoe UI"/>
                <w:sz w:val="18"/>
                <w:szCs w:val="18"/>
              </w:rPr>
            </w:pPr>
            <w:r w:rsidRPr="004816F8">
              <w:t xml:space="preserve">ANDREWS, Claire. </w:t>
            </w:r>
            <w:proofErr w:type="spellStart"/>
            <w:r w:rsidRPr="004816F8">
              <w:rPr>
                <w:i/>
                <w:iCs/>
              </w:rPr>
              <w:t>The</w:t>
            </w:r>
            <w:proofErr w:type="spellEnd"/>
            <w:r w:rsidRPr="004816F8">
              <w:rPr>
                <w:i/>
                <w:iCs/>
              </w:rPr>
              <w:t xml:space="preserve"> Art </w:t>
            </w:r>
            <w:proofErr w:type="spellStart"/>
            <w:r w:rsidRPr="004816F8">
              <w:rPr>
                <w:i/>
                <w:iCs/>
              </w:rPr>
              <w:t>Basel</w:t>
            </w:r>
            <w:proofErr w:type="spellEnd"/>
            <w:r w:rsidRPr="004816F8">
              <w:rPr>
                <w:i/>
                <w:iCs/>
              </w:rPr>
              <w:t xml:space="preserve"> and UBS </w:t>
            </w:r>
            <w:proofErr w:type="spellStart"/>
            <w:r w:rsidRPr="004816F8">
              <w:rPr>
                <w:i/>
                <w:iCs/>
              </w:rPr>
              <w:t>Global</w:t>
            </w:r>
            <w:proofErr w:type="spellEnd"/>
            <w:r w:rsidRPr="004816F8">
              <w:rPr>
                <w:i/>
                <w:iCs/>
              </w:rPr>
              <w:t xml:space="preserve"> Art Market Report</w:t>
            </w:r>
            <w:r w:rsidRPr="004816F8">
              <w:t xml:space="preserve">. 2021. </w:t>
            </w:r>
            <w:proofErr w:type="spellStart"/>
            <w:r w:rsidRPr="004816F8">
              <w:rPr>
                <w:sz w:val="18"/>
                <w:szCs w:val="18"/>
              </w:rPr>
              <w:t>Dostupne</w:t>
            </w:r>
            <w:proofErr w:type="spellEnd"/>
            <w:r w:rsidRPr="004816F8">
              <w:rPr>
                <w:sz w:val="18"/>
                <w:szCs w:val="18"/>
              </w:rPr>
              <w:t xml:space="preserve">́ </w:t>
            </w:r>
            <w:r w:rsidR="001B0149" w:rsidRPr="004816F8">
              <w:rPr>
                <w:sz w:val="18"/>
                <w:szCs w:val="18"/>
              </w:rPr>
              <w:t>z</w:t>
            </w:r>
            <w:r w:rsidR="001B0149" w:rsidRPr="004816F8">
              <w:t>: https://www.artbasel.com/about/initiatives/the-art-market?gclid=EAIaIQobChMIks_D9eaZ-wIVZoFQBh1ivgQGEAAYASAAEgL8OvD_BwE</w:t>
            </w:r>
            <w:r w:rsidRPr="004816F8">
              <w:t> </w:t>
            </w:r>
          </w:p>
          <w:p w14:paraId="19F3C7E0" w14:textId="63830D63" w:rsidR="004816F8" w:rsidRPr="004816F8" w:rsidRDefault="004816F8" w:rsidP="004816F8">
            <w:pPr>
              <w:textAlignment w:val="baseline"/>
              <w:rPr>
                <w:rFonts w:ascii="Segoe UI" w:hAnsi="Segoe UI" w:cs="Segoe UI"/>
                <w:sz w:val="18"/>
                <w:szCs w:val="18"/>
              </w:rPr>
            </w:pPr>
            <w:r w:rsidRPr="004816F8">
              <w:t xml:space="preserve">FJELD, Jessica a BAILEY, Jason. Frank Stella and </w:t>
            </w:r>
            <w:proofErr w:type="spellStart"/>
            <w:r w:rsidRPr="004816F8">
              <w:t>the</w:t>
            </w:r>
            <w:proofErr w:type="spellEnd"/>
            <w:r w:rsidRPr="004816F8">
              <w:t xml:space="preserve"> </w:t>
            </w:r>
            <w:proofErr w:type="spellStart"/>
            <w:r w:rsidRPr="004816F8">
              <w:t>rights</w:t>
            </w:r>
            <w:proofErr w:type="spellEnd"/>
            <w:r w:rsidRPr="004816F8">
              <w:t xml:space="preserve"> </w:t>
            </w:r>
            <w:proofErr w:type="spellStart"/>
            <w:r w:rsidRPr="004816F8">
              <w:t>of</w:t>
            </w:r>
            <w:proofErr w:type="spellEnd"/>
            <w:r w:rsidRPr="004816F8">
              <w:t xml:space="preserve"> </w:t>
            </w:r>
            <w:proofErr w:type="spellStart"/>
            <w:r w:rsidRPr="004816F8">
              <w:t>the</w:t>
            </w:r>
            <w:proofErr w:type="spellEnd"/>
            <w:r w:rsidRPr="004816F8">
              <w:t xml:space="preserve"> </w:t>
            </w:r>
            <w:proofErr w:type="spellStart"/>
            <w:r w:rsidRPr="004816F8">
              <w:t>artist</w:t>
            </w:r>
            <w:proofErr w:type="spellEnd"/>
            <w:r w:rsidRPr="004816F8">
              <w:t xml:space="preserve">, In: </w:t>
            </w:r>
            <w:proofErr w:type="spellStart"/>
            <w:r w:rsidRPr="004816F8">
              <w:rPr>
                <w:i/>
                <w:iCs/>
              </w:rPr>
              <w:t>RightClickSave</w:t>
            </w:r>
            <w:proofErr w:type="spellEnd"/>
            <w:r w:rsidRPr="004816F8">
              <w:t xml:space="preserve">, 2022. </w:t>
            </w:r>
            <w:proofErr w:type="spellStart"/>
            <w:r w:rsidRPr="004816F8">
              <w:rPr>
                <w:sz w:val="18"/>
                <w:szCs w:val="18"/>
              </w:rPr>
              <w:t>Dostupne</w:t>
            </w:r>
            <w:proofErr w:type="spellEnd"/>
            <w:r w:rsidRPr="004816F8">
              <w:rPr>
                <w:rFonts w:ascii="Segoe UI" w:hAnsi="Segoe UI" w:cs="Segoe UI"/>
                <w:sz w:val="18"/>
                <w:szCs w:val="18"/>
              </w:rPr>
              <w:t>́ z</w:t>
            </w:r>
            <w:r w:rsidRPr="004816F8">
              <w:t>: https://www.rightclicksave.com/article/frank-stella-and-the-rights-of-the-artist </w:t>
            </w:r>
          </w:p>
        </w:tc>
      </w:tr>
      <w:tr w:rsidR="0093642F" w:rsidRPr="0093642F" w14:paraId="2F709A4E" w14:textId="77777777" w:rsidTr="00646BED">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AF47671" w14:textId="77777777" w:rsidR="0093642F" w:rsidRPr="0093642F" w:rsidRDefault="0093642F" w:rsidP="0093642F">
            <w:pPr>
              <w:jc w:val="both"/>
              <w:textAlignment w:val="baseline"/>
              <w:rPr>
                <w:rFonts w:ascii="Segoe UI" w:hAnsi="Segoe UI" w:cs="Segoe UI"/>
                <w:sz w:val="18"/>
                <w:szCs w:val="18"/>
              </w:rPr>
            </w:pPr>
            <w:r w:rsidRPr="0093642F">
              <w:rPr>
                <w:b/>
                <w:bCs/>
                <w:sz w:val="28"/>
                <w:szCs w:val="28"/>
              </w:rPr>
              <w:lastRenderedPageBreak/>
              <w:t>B-III – Charakteristika studijního předmětu</w:t>
            </w:r>
            <w:r w:rsidRPr="0093642F">
              <w:rPr>
                <w:sz w:val="28"/>
                <w:szCs w:val="28"/>
              </w:rPr>
              <w:t> </w:t>
            </w:r>
          </w:p>
        </w:tc>
      </w:tr>
      <w:tr w:rsidR="0093642F" w:rsidRPr="0093642F" w14:paraId="5999FBFD" w14:textId="77777777" w:rsidTr="00646BED">
        <w:tc>
          <w:tcPr>
            <w:tcW w:w="3065" w:type="dxa"/>
            <w:tcBorders>
              <w:top w:val="double" w:sz="6" w:space="0" w:color="auto"/>
              <w:left w:val="single" w:sz="6" w:space="0" w:color="auto"/>
              <w:bottom w:val="single" w:sz="6" w:space="0" w:color="auto"/>
              <w:right w:val="single" w:sz="6" w:space="0" w:color="auto"/>
            </w:tcBorders>
            <w:shd w:val="clear" w:color="auto" w:fill="F7CAAC"/>
            <w:hideMark/>
          </w:tcPr>
          <w:p w14:paraId="0DDC603B" w14:textId="77777777" w:rsidR="0093642F" w:rsidRPr="0093642F" w:rsidRDefault="0093642F" w:rsidP="0093642F">
            <w:pPr>
              <w:textAlignment w:val="baseline"/>
              <w:rPr>
                <w:rFonts w:ascii="Segoe UI" w:hAnsi="Segoe UI" w:cs="Segoe UI"/>
                <w:sz w:val="18"/>
                <w:szCs w:val="18"/>
              </w:rPr>
            </w:pPr>
            <w:r w:rsidRPr="0093642F">
              <w:rPr>
                <w:b/>
                <w:bCs/>
              </w:rPr>
              <w:t>Název studijního předmětu</w:t>
            </w:r>
            <w:r w:rsidRPr="0093642F">
              <w:t> </w:t>
            </w:r>
          </w:p>
        </w:tc>
        <w:tc>
          <w:tcPr>
            <w:tcW w:w="6744" w:type="dxa"/>
            <w:gridSpan w:val="7"/>
            <w:tcBorders>
              <w:top w:val="double" w:sz="6" w:space="0" w:color="auto"/>
              <w:left w:val="single" w:sz="6" w:space="0" w:color="auto"/>
              <w:bottom w:val="single" w:sz="6" w:space="0" w:color="auto"/>
              <w:right w:val="single" w:sz="6" w:space="0" w:color="auto"/>
            </w:tcBorders>
            <w:shd w:val="clear" w:color="auto" w:fill="auto"/>
            <w:hideMark/>
          </w:tcPr>
          <w:p w14:paraId="5A646C42" w14:textId="77777777" w:rsidR="0093642F" w:rsidRPr="0093642F" w:rsidRDefault="0093642F" w:rsidP="0093642F">
            <w:pPr>
              <w:jc w:val="both"/>
              <w:textAlignment w:val="baseline"/>
              <w:rPr>
                <w:rFonts w:ascii="Segoe UI" w:hAnsi="Segoe UI" w:cs="Segoe UI"/>
                <w:sz w:val="18"/>
                <w:szCs w:val="18"/>
              </w:rPr>
            </w:pPr>
            <w:proofErr w:type="spellStart"/>
            <w:r w:rsidRPr="0093642F">
              <w:t>Upcycling</w:t>
            </w:r>
            <w:proofErr w:type="spellEnd"/>
            <w:r w:rsidRPr="0093642F">
              <w:t xml:space="preserve"> 1 </w:t>
            </w:r>
          </w:p>
        </w:tc>
      </w:tr>
      <w:tr w:rsidR="0093642F" w:rsidRPr="0093642F" w14:paraId="75014BC7"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0364F4DA" w14:textId="77777777" w:rsidR="0093642F" w:rsidRPr="0093642F" w:rsidRDefault="0093642F" w:rsidP="0093642F">
            <w:pPr>
              <w:textAlignment w:val="baseline"/>
              <w:rPr>
                <w:rFonts w:ascii="Segoe UI" w:hAnsi="Segoe UI" w:cs="Segoe UI"/>
                <w:sz w:val="18"/>
                <w:szCs w:val="18"/>
              </w:rPr>
            </w:pPr>
            <w:r w:rsidRPr="0093642F">
              <w:rPr>
                <w:b/>
                <w:bCs/>
              </w:rPr>
              <w:t>Typ předmětu</w:t>
            </w:r>
            <w:r w:rsidRPr="0093642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311FDCD" w14:textId="77777777" w:rsidR="0093642F" w:rsidRPr="0093642F" w:rsidRDefault="0093642F" w:rsidP="0093642F">
            <w:pPr>
              <w:jc w:val="both"/>
              <w:textAlignment w:val="baseline"/>
              <w:rPr>
                <w:rFonts w:ascii="Segoe UI" w:hAnsi="Segoe UI" w:cs="Segoe UI"/>
                <w:sz w:val="18"/>
                <w:szCs w:val="18"/>
              </w:rPr>
            </w:pPr>
            <w:r w:rsidRPr="0093642F">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74427A8F" w14:textId="77777777" w:rsidR="0093642F" w:rsidRPr="0093642F" w:rsidRDefault="0093642F" w:rsidP="0093642F">
            <w:pPr>
              <w:jc w:val="both"/>
              <w:textAlignment w:val="baseline"/>
              <w:rPr>
                <w:rFonts w:ascii="Segoe UI" w:hAnsi="Segoe UI" w:cs="Segoe UI"/>
                <w:sz w:val="18"/>
                <w:szCs w:val="18"/>
              </w:rPr>
            </w:pPr>
            <w:r w:rsidRPr="0093642F">
              <w:rPr>
                <w:b/>
                <w:bCs/>
              </w:rPr>
              <w:t>doporučený ročník / semestr</w:t>
            </w:r>
            <w:r w:rsidRPr="0093642F">
              <w:t> </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3564BF07" w14:textId="77777777" w:rsidR="0093642F" w:rsidRPr="0093642F" w:rsidRDefault="0093642F" w:rsidP="0093642F">
            <w:pPr>
              <w:jc w:val="both"/>
              <w:textAlignment w:val="baseline"/>
              <w:rPr>
                <w:rFonts w:ascii="Segoe UI" w:hAnsi="Segoe UI" w:cs="Segoe UI"/>
                <w:sz w:val="18"/>
                <w:szCs w:val="18"/>
              </w:rPr>
            </w:pPr>
            <w:r w:rsidRPr="0093642F">
              <w:t>1/LS </w:t>
            </w:r>
          </w:p>
        </w:tc>
      </w:tr>
      <w:tr w:rsidR="0093642F" w:rsidRPr="0093642F" w14:paraId="2E7293E0"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DC50222" w14:textId="77777777" w:rsidR="0093642F" w:rsidRPr="0093642F" w:rsidRDefault="0093642F" w:rsidP="0093642F">
            <w:pPr>
              <w:textAlignment w:val="baseline"/>
              <w:rPr>
                <w:rFonts w:ascii="Segoe UI" w:hAnsi="Segoe UI" w:cs="Segoe UI"/>
                <w:sz w:val="18"/>
                <w:szCs w:val="18"/>
              </w:rPr>
            </w:pPr>
            <w:r w:rsidRPr="0093642F">
              <w:rPr>
                <w:b/>
                <w:bCs/>
              </w:rPr>
              <w:t>Rozsah studijního předmětu</w:t>
            </w:r>
            <w:r w:rsidRPr="0093642F">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EFC179" w14:textId="77777777" w:rsidR="0093642F" w:rsidRPr="0093642F" w:rsidRDefault="0093642F" w:rsidP="0093642F">
            <w:pPr>
              <w:jc w:val="both"/>
              <w:textAlignment w:val="baseline"/>
              <w:rPr>
                <w:rFonts w:ascii="Segoe UI" w:hAnsi="Segoe UI" w:cs="Segoe UI"/>
                <w:sz w:val="18"/>
                <w:szCs w:val="18"/>
              </w:rPr>
            </w:pPr>
            <w:proofErr w:type="gramStart"/>
            <w:r w:rsidRPr="0093642F">
              <w:t>26s</w:t>
            </w:r>
            <w:proofErr w:type="gramEnd"/>
            <w:r w:rsidRPr="0093642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1DDE00BF" w14:textId="77777777" w:rsidR="0093642F" w:rsidRPr="0093642F" w:rsidRDefault="0093642F" w:rsidP="0093642F">
            <w:pPr>
              <w:jc w:val="both"/>
              <w:textAlignment w:val="baseline"/>
              <w:rPr>
                <w:rFonts w:ascii="Segoe UI" w:hAnsi="Segoe UI" w:cs="Segoe UI"/>
                <w:sz w:val="18"/>
                <w:szCs w:val="18"/>
              </w:rPr>
            </w:pPr>
            <w:r w:rsidRPr="0093642F">
              <w:rPr>
                <w:b/>
                <w:bCs/>
              </w:rPr>
              <w:t>hod. </w:t>
            </w:r>
            <w:r w:rsidRPr="0093642F">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68CF654B" w14:textId="77777777" w:rsidR="0093642F" w:rsidRPr="0093642F" w:rsidRDefault="0093642F" w:rsidP="0093642F">
            <w:pPr>
              <w:jc w:val="both"/>
              <w:textAlignment w:val="baseline"/>
              <w:rPr>
                <w:rFonts w:ascii="Segoe UI" w:hAnsi="Segoe UI" w:cs="Segoe UI"/>
                <w:sz w:val="18"/>
                <w:szCs w:val="18"/>
              </w:rPr>
            </w:pPr>
            <w:r w:rsidRPr="0093642F">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76DDA24" w14:textId="77777777" w:rsidR="0093642F" w:rsidRPr="0093642F" w:rsidRDefault="0093642F" w:rsidP="0093642F">
            <w:pPr>
              <w:jc w:val="both"/>
              <w:textAlignment w:val="baseline"/>
              <w:rPr>
                <w:rFonts w:ascii="Segoe UI" w:hAnsi="Segoe UI" w:cs="Segoe UI"/>
                <w:sz w:val="18"/>
                <w:szCs w:val="18"/>
              </w:rPr>
            </w:pPr>
            <w:r w:rsidRPr="0093642F">
              <w:rPr>
                <w:b/>
                <w:bCs/>
              </w:rPr>
              <w:t>kreditů</w:t>
            </w:r>
            <w:r w:rsidRPr="0093642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56867F" w14:textId="77777777" w:rsidR="0093642F" w:rsidRPr="0093642F" w:rsidRDefault="0093642F" w:rsidP="0093642F">
            <w:pPr>
              <w:jc w:val="both"/>
              <w:textAlignment w:val="baseline"/>
              <w:rPr>
                <w:rFonts w:ascii="Segoe UI" w:hAnsi="Segoe UI" w:cs="Segoe UI"/>
                <w:sz w:val="18"/>
                <w:szCs w:val="18"/>
              </w:rPr>
            </w:pPr>
            <w:r w:rsidRPr="0093642F">
              <w:t>2 </w:t>
            </w:r>
          </w:p>
        </w:tc>
      </w:tr>
      <w:tr w:rsidR="0093642F" w:rsidRPr="0093642F" w14:paraId="4D73A61A"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7C9FB4C4" w14:textId="77777777" w:rsidR="0093642F" w:rsidRPr="0093642F" w:rsidRDefault="0093642F" w:rsidP="0093642F">
            <w:pPr>
              <w:textAlignment w:val="baseline"/>
              <w:rPr>
                <w:rFonts w:ascii="Segoe UI" w:hAnsi="Segoe UI" w:cs="Segoe UI"/>
                <w:sz w:val="18"/>
                <w:szCs w:val="18"/>
              </w:rPr>
            </w:pPr>
            <w:r w:rsidRPr="0093642F">
              <w:rPr>
                <w:b/>
                <w:bCs/>
              </w:rPr>
              <w:t xml:space="preserve">Prerekvizity, </w:t>
            </w:r>
            <w:proofErr w:type="spellStart"/>
            <w:r w:rsidRPr="0093642F">
              <w:rPr>
                <w:b/>
                <w:bCs/>
              </w:rPr>
              <w:t>korekvizity</w:t>
            </w:r>
            <w:proofErr w:type="spellEnd"/>
            <w:r w:rsidRPr="0093642F">
              <w:rPr>
                <w:b/>
                <w:bCs/>
              </w:rPr>
              <w:t>, ekvivalence</w:t>
            </w:r>
            <w:r w:rsidRPr="0093642F">
              <w:t> </w:t>
            </w:r>
          </w:p>
        </w:tc>
        <w:tc>
          <w:tcPr>
            <w:tcW w:w="6744" w:type="dxa"/>
            <w:gridSpan w:val="7"/>
            <w:tcBorders>
              <w:top w:val="single" w:sz="6" w:space="0" w:color="auto"/>
              <w:left w:val="single" w:sz="6" w:space="0" w:color="auto"/>
              <w:bottom w:val="single" w:sz="6" w:space="0" w:color="auto"/>
              <w:right w:val="single" w:sz="6" w:space="0" w:color="auto"/>
            </w:tcBorders>
            <w:shd w:val="clear" w:color="auto" w:fill="auto"/>
            <w:hideMark/>
          </w:tcPr>
          <w:p w14:paraId="15E6AC7B" w14:textId="77777777" w:rsidR="0093642F" w:rsidRPr="0093642F" w:rsidRDefault="0093642F" w:rsidP="0093642F">
            <w:pPr>
              <w:jc w:val="both"/>
              <w:textAlignment w:val="baseline"/>
              <w:rPr>
                <w:rFonts w:ascii="Segoe UI" w:hAnsi="Segoe UI" w:cs="Segoe UI"/>
                <w:sz w:val="18"/>
                <w:szCs w:val="18"/>
              </w:rPr>
            </w:pPr>
            <w:r w:rsidRPr="0093642F">
              <w:t> </w:t>
            </w:r>
          </w:p>
        </w:tc>
      </w:tr>
      <w:tr w:rsidR="0093642F" w:rsidRPr="0093642F" w14:paraId="5CC6F0C9"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8B80EDB" w14:textId="77777777" w:rsidR="0093642F" w:rsidRPr="0093642F" w:rsidRDefault="0093642F" w:rsidP="0093642F">
            <w:pPr>
              <w:textAlignment w:val="baseline"/>
              <w:rPr>
                <w:rFonts w:ascii="Segoe UI" w:hAnsi="Segoe UI" w:cs="Segoe UI"/>
                <w:sz w:val="18"/>
                <w:szCs w:val="18"/>
              </w:rPr>
            </w:pPr>
            <w:r w:rsidRPr="0093642F">
              <w:rPr>
                <w:b/>
                <w:bCs/>
              </w:rPr>
              <w:t>Způsob ověření studijních výsledků</w:t>
            </w:r>
            <w:r w:rsidRPr="0093642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81ED879" w14:textId="77777777" w:rsidR="0093642F" w:rsidRPr="0093642F" w:rsidRDefault="0093642F" w:rsidP="0093642F">
            <w:pPr>
              <w:jc w:val="both"/>
              <w:textAlignment w:val="baseline"/>
              <w:rPr>
                <w:rFonts w:ascii="Segoe UI" w:hAnsi="Segoe UI" w:cs="Segoe UI"/>
                <w:sz w:val="18"/>
                <w:szCs w:val="18"/>
              </w:rPr>
            </w:pPr>
            <w:r w:rsidRPr="0093642F">
              <w:t>klasifikovaný zápočet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2638FE5" w14:textId="77777777" w:rsidR="0093642F" w:rsidRPr="0093642F" w:rsidRDefault="0093642F" w:rsidP="0093642F">
            <w:pPr>
              <w:jc w:val="both"/>
              <w:textAlignment w:val="baseline"/>
              <w:rPr>
                <w:rFonts w:ascii="Segoe UI" w:hAnsi="Segoe UI" w:cs="Segoe UI"/>
                <w:sz w:val="18"/>
                <w:szCs w:val="18"/>
              </w:rPr>
            </w:pPr>
            <w:r w:rsidRPr="0093642F">
              <w:rPr>
                <w:b/>
                <w:bCs/>
              </w:rPr>
              <w:t>Forma výuky</w:t>
            </w:r>
            <w:r w:rsidRPr="0093642F">
              <w:t> </w:t>
            </w:r>
          </w:p>
        </w:tc>
        <w:tc>
          <w:tcPr>
            <w:tcW w:w="121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941A6F" w14:textId="77777777" w:rsidR="0093642F" w:rsidRPr="0093642F" w:rsidRDefault="0093642F" w:rsidP="0093642F">
            <w:pPr>
              <w:jc w:val="both"/>
              <w:textAlignment w:val="baseline"/>
              <w:rPr>
                <w:rFonts w:ascii="Segoe UI" w:hAnsi="Segoe UI" w:cs="Segoe UI"/>
                <w:sz w:val="18"/>
                <w:szCs w:val="18"/>
              </w:rPr>
            </w:pPr>
            <w:r w:rsidRPr="0093642F">
              <w:t>seminář </w:t>
            </w:r>
          </w:p>
        </w:tc>
      </w:tr>
      <w:tr w:rsidR="0093642F" w:rsidRPr="0093642F" w14:paraId="1ACD16E8"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57102E67" w14:textId="77777777" w:rsidR="0093642F" w:rsidRPr="0093642F" w:rsidRDefault="0093642F" w:rsidP="0093642F">
            <w:pPr>
              <w:textAlignment w:val="baseline"/>
              <w:rPr>
                <w:rFonts w:ascii="Segoe UI" w:hAnsi="Segoe UI" w:cs="Segoe UI"/>
                <w:sz w:val="18"/>
                <w:szCs w:val="18"/>
              </w:rPr>
            </w:pPr>
            <w:r w:rsidRPr="0093642F">
              <w:rPr>
                <w:b/>
                <w:bCs/>
              </w:rPr>
              <w:t>Forma způsobu ověření studijních výsledků a další požadavky na studenta</w:t>
            </w:r>
            <w:r w:rsidRPr="0093642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22D10807" w14:textId="77777777" w:rsidR="0093642F" w:rsidRPr="004D1A7B" w:rsidRDefault="0093642F" w:rsidP="0093642F">
            <w:pPr>
              <w:jc w:val="both"/>
              <w:textAlignment w:val="baseline"/>
            </w:pPr>
            <w:r w:rsidRPr="004D1A7B">
              <w:t>ústní</w:t>
            </w:r>
            <w:r w:rsidRPr="0093642F">
              <w:t>, </w:t>
            </w:r>
          </w:p>
          <w:p w14:paraId="482DA984" w14:textId="77777777" w:rsidR="0093642F" w:rsidRPr="0093642F" w:rsidRDefault="0093642F" w:rsidP="0093642F">
            <w:pPr>
              <w:jc w:val="both"/>
              <w:textAlignment w:val="baseline"/>
              <w:rPr>
                <w:rFonts w:ascii="Segoe UI" w:hAnsi="Segoe UI" w:cs="Segoe UI"/>
                <w:sz w:val="18"/>
                <w:szCs w:val="18"/>
              </w:rPr>
            </w:pPr>
            <w:r w:rsidRPr="0093642F">
              <w:t>80% aktivní účast na seminářích, zpracování a obhájení autorského projektu </w:t>
            </w:r>
          </w:p>
        </w:tc>
      </w:tr>
      <w:tr w:rsidR="0093642F" w:rsidRPr="0093642F" w14:paraId="646AAFC0"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8F46F9D" w14:textId="77777777" w:rsidR="0093642F" w:rsidRPr="0093642F" w:rsidRDefault="0093642F" w:rsidP="0093642F">
            <w:pPr>
              <w:textAlignment w:val="baseline"/>
              <w:rPr>
                <w:rFonts w:ascii="Segoe UI" w:hAnsi="Segoe UI" w:cs="Segoe UI"/>
                <w:sz w:val="18"/>
                <w:szCs w:val="18"/>
              </w:rPr>
            </w:pPr>
            <w:r w:rsidRPr="0093642F">
              <w:t> </w:t>
            </w:r>
          </w:p>
        </w:tc>
      </w:tr>
      <w:tr w:rsidR="0093642F" w:rsidRPr="0093642F" w14:paraId="350483F9" w14:textId="77777777" w:rsidTr="00646BED">
        <w:trPr>
          <w:trHeight w:val="195"/>
        </w:trPr>
        <w:tc>
          <w:tcPr>
            <w:tcW w:w="3065" w:type="dxa"/>
            <w:tcBorders>
              <w:top w:val="nil"/>
              <w:left w:val="single" w:sz="6" w:space="0" w:color="auto"/>
              <w:bottom w:val="single" w:sz="6" w:space="0" w:color="auto"/>
              <w:right w:val="single" w:sz="6" w:space="0" w:color="auto"/>
            </w:tcBorders>
            <w:shd w:val="clear" w:color="auto" w:fill="F7CAAC"/>
            <w:hideMark/>
          </w:tcPr>
          <w:p w14:paraId="6BE55128" w14:textId="77777777" w:rsidR="0093642F" w:rsidRPr="0093642F" w:rsidRDefault="0093642F" w:rsidP="0093642F">
            <w:pPr>
              <w:textAlignment w:val="baseline"/>
              <w:rPr>
                <w:rFonts w:ascii="Segoe UI" w:hAnsi="Segoe UI" w:cs="Segoe UI"/>
                <w:sz w:val="18"/>
                <w:szCs w:val="18"/>
              </w:rPr>
            </w:pPr>
            <w:r w:rsidRPr="0093642F">
              <w:rPr>
                <w:b/>
                <w:bCs/>
              </w:rPr>
              <w:t>Garant předmětu</w:t>
            </w:r>
            <w:r w:rsidRPr="0093642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576767C3" w14:textId="77777777" w:rsidR="0093642F" w:rsidRPr="0093642F" w:rsidRDefault="0093642F" w:rsidP="0093642F">
            <w:pPr>
              <w:jc w:val="both"/>
              <w:textAlignment w:val="baseline"/>
              <w:rPr>
                <w:rFonts w:ascii="Segoe UI" w:hAnsi="Segoe UI" w:cs="Segoe UI"/>
                <w:sz w:val="18"/>
                <w:szCs w:val="18"/>
              </w:rPr>
            </w:pPr>
            <w:r w:rsidRPr="0093642F">
              <w:t>MgA. Jan Veselský </w:t>
            </w:r>
          </w:p>
        </w:tc>
      </w:tr>
      <w:tr w:rsidR="0093642F" w:rsidRPr="0093642F" w14:paraId="34E7F108" w14:textId="77777777" w:rsidTr="00646BED">
        <w:trPr>
          <w:trHeight w:val="240"/>
        </w:trPr>
        <w:tc>
          <w:tcPr>
            <w:tcW w:w="3065" w:type="dxa"/>
            <w:tcBorders>
              <w:top w:val="nil"/>
              <w:left w:val="single" w:sz="6" w:space="0" w:color="auto"/>
              <w:bottom w:val="single" w:sz="6" w:space="0" w:color="auto"/>
              <w:right w:val="single" w:sz="6" w:space="0" w:color="auto"/>
            </w:tcBorders>
            <w:shd w:val="clear" w:color="auto" w:fill="F7CAAC"/>
            <w:hideMark/>
          </w:tcPr>
          <w:p w14:paraId="0947C306" w14:textId="77777777" w:rsidR="0093642F" w:rsidRPr="0093642F" w:rsidRDefault="0093642F" w:rsidP="0093642F">
            <w:pPr>
              <w:textAlignment w:val="baseline"/>
              <w:rPr>
                <w:rFonts w:ascii="Segoe UI" w:hAnsi="Segoe UI" w:cs="Segoe UI"/>
                <w:sz w:val="18"/>
                <w:szCs w:val="18"/>
              </w:rPr>
            </w:pPr>
            <w:r w:rsidRPr="0093642F">
              <w:rPr>
                <w:b/>
                <w:bCs/>
              </w:rPr>
              <w:t>Zapojení garanta do výuky předmětu</w:t>
            </w:r>
            <w:r w:rsidRPr="0093642F">
              <w:t> </w:t>
            </w:r>
          </w:p>
        </w:tc>
        <w:tc>
          <w:tcPr>
            <w:tcW w:w="6744" w:type="dxa"/>
            <w:gridSpan w:val="7"/>
            <w:tcBorders>
              <w:top w:val="nil"/>
              <w:left w:val="single" w:sz="6" w:space="0" w:color="auto"/>
              <w:bottom w:val="single" w:sz="6" w:space="0" w:color="auto"/>
              <w:right w:val="single" w:sz="6" w:space="0" w:color="auto"/>
            </w:tcBorders>
            <w:shd w:val="clear" w:color="auto" w:fill="auto"/>
            <w:hideMark/>
          </w:tcPr>
          <w:p w14:paraId="21116F4F" w14:textId="062E1D0A" w:rsidR="0093642F" w:rsidRPr="0093642F" w:rsidRDefault="00D524EE" w:rsidP="0093642F">
            <w:pPr>
              <w:jc w:val="both"/>
              <w:textAlignment w:val="baseline"/>
              <w:rPr>
                <w:rFonts w:ascii="Segoe UI" w:hAnsi="Segoe UI" w:cs="Segoe UI"/>
                <w:sz w:val="18"/>
                <w:szCs w:val="18"/>
              </w:rPr>
            </w:pPr>
            <w:r>
              <w:t>100 %</w:t>
            </w:r>
            <w:r w:rsidR="0093642F" w:rsidRPr="0093642F">
              <w:t> </w:t>
            </w:r>
          </w:p>
        </w:tc>
      </w:tr>
      <w:tr w:rsidR="0093642F" w:rsidRPr="0093642F" w14:paraId="5595BB36"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411696C0" w14:textId="77777777" w:rsidR="0093642F" w:rsidRPr="0093642F" w:rsidRDefault="0093642F" w:rsidP="0093642F">
            <w:pPr>
              <w:textAlignment w:val="baseline"/>
              <w:rPr>
                <w:rFonts w:ascii="Segoe UI" w:hAnsi="Segoe UI" w:cs="Segoe UI"/>
                <w:sz w:val="18"/>
                <w:szCs w:val="18"/>
              </w:rPr>
            </w:pPr>
            <w:r w:rsidRPr="0093642F">
              <w:rPr>
                <w:b/>
                <w:bCs/>
              </w:rPr>
              <w:t>Vyučující</w:t>
            </w:r>
            <w:r w:rsidRPr="0093642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1AA20B3C" w14:textId="77777777" w:rsidR="0093642F" w:rsidRPr="0093642F" w:rsidRDefault="0093642F" w:rsidP="0093642F">
            <w:pPr>
              <w:jc w:val="both"/>
              <w:textAlignment w:val="baseline"/>
              <w:rPr>
                <w:rFonts w:ascii="Segoe UI" w:hAnsi="Segoe UI" w:cs="Segoe UI"/>
                <w:sz w:val="18"/>
                <w:szCs w:val="18"/>
              </w:rPr>
            </w:pPr>
            <w:r w:rsidRPr="0093642F">
              <w:t>MgA. Jan Veselský </w:t>
            </w:r>
          </w:p>
        </w:tc>
      </w:tr>
      <w:tr w:rsidR="0093642F" w:rsidRPr="0093642F" w14:paraId="51E205DF" w14:textId="77777777" w:rsidTr="00FD53B2">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6C3BEC38" w14:textId="77777777" w:rsidR="0093642F" w:rsidRPr="0093642F" w:rsidRDefault="0093642F" w:rsidP="0093642F">
            <w:pPr>
              <w:jc w:val="both"/>
              <w:textAlignment w:val="baseline"/>
              <w:rPr>
                <w:rFonts w:ascii="Segoe UI" w:hAnsi="Segoe UI" w:cs="Segoe UI"/>
                <w:sz w:val="18"/>
                <w:szCs w:val="18"/>
              </w:rPr>
            </w:pPr>
            <w:r w:rsidRPr="0093642F">
              <w:t> </w:t>
            </w:r>
          </w:p>
        </w:tc>
      </w:tr>
      <w:tr w:rsidR="0093642F" w:rsidRPr="0093642F" w14:paraId="5490200A" w14:textId="77777777" w:rsidTr="00646BED">
        <w:tc>
          <w:tcPr>
            <w:tcW w:w="3065" w:type="dxa"/>
            <w:tcBorders>
              <w:top w:val="single" w:sz="6" w:space="0" w:color="auto"/>
              <w:left w:val="single" w:sz="6" w:space="0" w:color="auto"/>
              <w:bottom w:val="single" w:sz="6" w:space="0" w:color="auto"/>
              <w:right w:val="single" w:sz="6" w:space="0" w:color="auto"/>
            </w:tcBorders>
            <w:shd w:val="clear" w:color="auto" w:fill="F7CAAC"/>
            <w:hideMark/>
          </w:tcPr>
          <w:p w14:paraId="67081AA5" w14:textId="77777777" w:rsidR="0093642F" w:rsidRPr="0093642F" w:rsidRDefault="0093642F" w:rsidP="0093642F">
            <w:pPr>
              <w:jc w:val="both"/>
              <w:textAlignment w:val="baseline"/>
              <w:rPr>
                <w:rFonts w:ascii="Segoe UI" w:hAnsi="Segoe UI" w:cs="Segoe UI"/>
                <w:sz w:val="18"/>
                <w:szCs w:val="18"/>
              </w:rPr>
            </w:pPr>
            <w:r w:rsidRPr="0093642F">
              <w:rPr>
                <w:b/>
                <w:bCs/>
              </w:rPr>
              <w:t>Stručná anotace předmětu</w:t>
            </w:r>
            <w:r w:rsidRPr="0093642F">
              <w:t> </w:t>
            </w:r>
          </w:p>
        </w:tc>
        <w:tc>
          <w:tcPr>
            <w:tcW w:w="6744" w:type="dxa"/>
            <w:gridSpan w:val="7"/>
            <w:tcBorders>
              <w:top w:val="single" w:sz="6" w:space="0" w:color="auto"/>
              <w:left w:val="single" w:sz="6" w:space="0" w:color="auto"/>
              <w:bottom w:val="nil"/>
              <w:right w:val="single" w:sz="6" w:space="0" w:color="auto"/>
            </w:tcBorders>
            <w:shd w:val="clear" w:color="auto" w:fill="auto"/>
            <w:hideMark/>
          </w:tcPr>
          <w:p w14:paraId="3CF31597" w14:textId="77777777" w:rsidR="0093642F" w:rsidRPr="0093642F" w:rsidRDefault="0093642F" w:rsidP="0093642F">
            <w:pPr>
              <w:jc w:val="both"/>
              <w:textAlignment w:val="baseline"/>
              <w:rPr>
                <w:rFonts w:ascii="Segoe UI" w:hAnsi="Segoe UI" w:cs="Segoe UI"/>
                <w:sz w:val="18"/>
                <w:szCs w:val="18"/>
              </w:rPr>
            </w:pPr>
            <w:r w:rsidRPr="0093642F">
              <w:t> </w:t>
            </w:r>
          </w:p>
        </w:tc>
      </w:tr>
      <w:tr w:rsidR="0093642F" w:rsidRPr="0093642F" w14:paraId="4B62A68B" w14:textId="77777777" w:rsidTr="00882CE3">
        <w:trPr>
          <w:trHeight w:val="278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7DA101D5" w14:textId="38361D56" w:rsidR="0093642F" w:rsidRPr="0093642F" w:rsidRDefault="0093642F" w:rsidP="0093642F">
            <w:pPr>
              <w:jc w:val="both"/>
              <w:textAlignment w:val="baseline"/>
              <w:rPr>
                <w:rFonts w:ascii="Segoe UI" w:hAnsi="Segoe UI" w:cs="Segoe UI"/>
                <w:sz w:val="18"/>
                <w:szCs w:val="18"/>
              </w:rPr>
            </w:pPr>
            <w:r w:rsidRPr="0093642F">
              <w:t xml:space="preserve">Cílem předmětu je seznámit studenty s problematikou udržitelnosti v designu a architektuře, naučit je rozeznávat </w:t>
            </w:r>
            <w:proofErr w:type="spellStart"/>
            <w:r w:rsidRPr="0093642F">
              <w:t>greenwashing</w:t>
            </w:r>
            <w:proofErr w:type="spellEnd"/>
            <w:r w:rsidRPr="0093642F">
              <w:t xml:space="preserve"> a obeznámit je se současnými trendy v daných okruzích. </w:t>
            </w:r>
            <w:r w:rsidR="00CD2743">
              <w:t>S</w:t>
            </w:r>
            <w:r w:rsidRPr="0093642F">
              <w:t>oučástí</w:t>
            </w:r>
            <w:r w:rsidR="006D3B5A">
              <w:t xml:space="preserve"> kurzu</w:t>
            </w:r>
            <w:r w:rsidRPr="0093642F">
              <w:t xml:space="preserve"> j</w:t>
            </w:r>
            <w:r w:rsidR="008B7C57">
              <w:t>sou</w:t>
            </w:r>
            <w:r w:rsidRPr="0093642F">
              <w:t xml:space="preserve"> i autorsk</w:t>
            </w:r>
            <w:r w:rsidR="00EC6317">
              <w:t>é</w:t>
            </w:r>
            <w:r w:rsidRPr="0093642F">
              <w:t xml:space="preserve"> projekt</w:t>
            </w:r>
            <w:r w:rsidR="00EC6317">
              <w:t>y spojené s</w:t>
            </w:r>
            <w:r w:rsidR="00172871">
              <w:t> </w:t>
            </w:r>
            <w:r w:rsidR="008B7C57" w:rsidRPr="0093642F">
              <w:t>konzultace</w:t>
            </w:r>
            <w:r w:rsidR="00172871">
              <w:t>mi.</w:t>
            </w:r>
          </w:p>
          <w:p w14:paraId="24D0546C" w14:textId="1685B547" w:rsidR="0093642F" w:rsidRPr="0093642F" w:rsidRDefault="0093642F" w:rsidP="0093642F">
            <w:pPr>
              <w:jc w:val="both"/>
              <w:textAlignment w:val="baseline"/>
              <w:rPr>
                <w:rFonts w:ascii="Segoe UI" w:hAnsi="Segoe UI" w:cs="Segoe UI"/>
                <w:sz w:val="18"/>
                <w:szCs w:val="18"/>
              </w:rPr>
            </w:pPr>
          </w:p>
          <w:p w14:paraId="67437971" w14:textId="77777777" w:rsidR="0093642F" w:rsidRPr="0093642F" w:rsidRDefault="0093642F" w:rsidP="00166B7B">
            <w:pPr>
              <w:numPr>
                <w:ilvl w:val="0"/>
                <w:numId w:val="101"/>
              </w:numPr>
              <w:ind w:left="1080" w:hanging="623"/>
              <w:jc w:val="both"/>
              <w:textAlignment w:val="baseline"/>
            </w:pPr>
            <w:r w:rsidRPr="0093642F">
              <w:t xml:space="preserve">Úvod do problematiky </w:t>
            </w:r>
            <w:proofErr w:type="spellStart"/>
            <w:r w:rsidRPr="0093642F">
              <w:t>sustainable</w:t>
            </w:r>
            <w:proofErr w:type="spellEnd"/>
            <w:r w:rsidRPr="0093642F">
              <w:t xml:space="preserve"> designu, český i zahraniční přístup </w:t>
            </w:r>
          </w:p>
          <w:p w14:paraId="2296C576" w14:textId="77777777" w:rsidR="0093642F" w:rsidRPr="0093642F" w:rsidRDefault="0093642F" w:rsidP="00166B7B">
            <w:pPr>
              <w:numPr>
                <w:ilvl w:val="0"/>
                <w:numId w:val="102"/>
              </w:numPr>
              <w:ind w:left="1080" w:hanging="623"/>
              <w:jc w:val="both"/>
              <w:textAlignment w:val="baseline"/>
            </w:pPr>
            <w:r w:rsidRPr="0093642F">
              <w:t xml:space="preserve">Design draft – navrhování produktu v tématu </w:t>
            </w:r>
            <w:proofErr w:type="spellStart"/>
            <w:r w:rsidRPr="0093642F">
              <w:t>Upcycling</w:t>
            </w:r>
            <w:proofErr w:type="spellEnd"/>
            <w:r w:rsidRPr="0093642F">
              <w:t> </w:t>
            </w:r>
          </w:p>
          <w:p w14:paraId="0D21F871" w14:textId="77777777" w:rsidR="0093642F" w:rsidRPr="0093642F" w:rsidRDefault="0093642F" w:rsidP="00166B7B">
            <w:pPr>
              <w:numPr>
                <w:ilvl w:val="0"/>
                <w:numId w:val="103"/>
              </w:numPr>
              <w:ind w:left="1080" w:hanging="623"/>
              <w:jc w:val="both"/>
              <w:textAlignment w:val="baseline"/>
            </w:pPr>
            <w:r w:rsidRPr="0093642F">
              <w:t>Udržitelnost v designu a architektuře </w:t>
            </w:r>
          </w:p>
          <w:p w14:paraId="6B44BFD8" w14:textId="77777777" w:rsidR="0093642F" w:rsidRPr="0093642F" w:rsidRDefault="0093642F" w:rsidP="00166B7B">
            <w:pPr>
              <w:numPr>
                <w:ilvl w:val="0"/>
                <w:numId w:val="104"/>
              </w:numPr>
              <w:ind w:left="1080" w:hanging="623"/>
              <w:jc w:val="both"/>
              <w:textAlignment w:val="baseline"/>
            </w:pPr>
            <w:r w:rsidRPr="0093642F">
              <w:t xml:space="preserve">Design draft – navrhování produktu v tématu </w:t>
            </w:r>
            <w:proofErr w:type="spellStart"/>
            <w:r w:rsidRPr="0093642F">
              <w:t>Upcycling</w:t>
            </w:r>
            <w:proofErr w:type="spellEnd"/>
            <w:r w:rsidRPr="0093642F">
              <w:t> </w:t>
            </w:r>
          </w:p>
          <w:p w14:paraId="4780B588" w14:textId="77777777" w:rsidR="0093642F" w:rsidRPr="0093642F" w:rsidRDefault="0093642F" w:rsidP="00166B7B">
            <w:pPr>
              <w:numPr>
                <w:ilvl w:val="0"/>
                <w:numId w:val="105"/>
              </w:numPr>
              <w:ind w:left="1080" w:hanging="623"/>
              <w:jc w:val="both"/>
              <w:textAlignment w:val="baseline"/>
            </w:pPr>
            <w:r w:rsidRPr="0093642F">
              <w:t>Obhajoby projektů </w:t>
            </w:r>
          </w:p>
          <w:p w14:paraId="2FC10A2F" w14:textId="77777777" w:rsidR="0093642F" w:rsidRPr="0093642F" w:rsidRDefault="0093642F" w:rsidP="0093642F">
            <w:pPr>
              <w:ind w:left="720"/>
              <w:jc w:val="both"/>
              <w:textAlignment w:val="baseline"/>
              <w:rPr>
                <w:rFonts w:ascii="Segoe UI" w:hAnsi="Segoe UI" w:cs="Segoe UI"/>
                <w:sz w:val="18"/>
                <w:szCs w:val="18"/>
              </w:rPr>
            </w:pPr>
            <w:r w:rsidRPr="0093642F">
              <w:t> </w:t>
            </w:r>
          </w:p>
          <w:p w14:paraId="5BBF0D00" w14:textId="2EFEAEE1" w:rsidR="0093642F" w:rsidRPr="0093642F" w:rsidRDefault="0093642F" w:rsidP="0093642F">
            <w:pPr>
              <w:jc w:val="both"/>
              <w:textAlignment w:val="baseline"/>
              <w:rPr>
                <w:rFonts w:ascii="Segoe UI" w:hAnsi="Segoe UI" w:cs="Segoe UI"/>
                <w:sz w:val="18"/>
                <w:szCs w:val="18"/>
              </w:rPr>
            </w:pPr>
            <w:r w:rsidRPr="0093642F">
              <w:t xml:space="preserve">Student dokáže definovat rozdíly mezi jednotlivými formami udržitelného designu, umí je aplikovat na autorskou tvorbu </w:t>
            </w:r>
            <w:r w:rsidR="008A38C0">
              <w:br/>
            </w:r>
            <w:r w:rsidRPr="0093642F">
              <w:t>a dále zpracovávat v souladu s filozofií udržitelnosti.  </w:t>
            </w:r>
          </w:p>
        </w:tc>
      </w:tr>
      <w:tr w:rsidR="0093642F" w:rsidRPr="0093642F" w14:paraId="506D7720" w14:textId="77777777" w:rsidTr="00646BED">
        <w:trPr>
          <w:trHeight w:val="255"/>
        </w:trPr>
        <w:tc>
          <w:tcPr>
            <w:tcW w:w="3633" w:type="dxa"/>
            <w:gridSpan w:val="2"/>
            <w:tcBorders>
              <w:top w:val="nil"/>
              <w:left w:val="single" w:sz="6" w:space="0" w:color="auto"/>
              <w:bottom w:val="single" w:sz="6" w:space="0" w:color="auto"/>
              <w:right w:val="single" w:sz="6" w:space="0" w:color="auto"/>
            </w:tcBorders>
            <w:shd w:val="clear" w:color="auto" w:fill="F7CAAC"/>
            <w:hideMark/>
          </w:tcPr>
          <w:p w14:paraId="229C11C4" w14:textId="77777777" w:rsidR="0093642F" w:rsidRPr="0093642F" w:rsidRDefault="0093642F" w:rsidP="0093642F">
            <w:pPr>
              <w:jc w:val="both"/>
              <w:textAlignment w:val="baseline"/>
              <w:rPr>
                <w:rFonts w:ascii="Segoe UI" w:hAnsi="Segoe UI" w:cs="Segoe UI"/>
                <w:sz w:val="18"/>
                <w:szCs w:val="18"/>
              </w:rPr>
            </w:pPr>
            <w:r w:rsidRPr="0093642F">
              <w:rPr>
                <w:b/>
                <w:bCs/>
              </w:rPr>
              <w:t>Studijní literatura a studijní pomůcky</w:t>
            </w:r>
            <w:r w:rsidRPr="0093642F">
              <w:t> </w:t>
            </w:r>
          </w:p>
        </w:tc>
        <w:tc>
          <w:tcPr>
            <w:tcW w:w="6176" w:type="dxa"/>
            <w:gridSpan w:val="6"/>
            <w:tcBorders>
              <w:top w:val="nil"/>
              <w:left w:val="single" w:sz="6" w:space="0" w:color="auto"/>
              <w:bottom w:val="nil"/>
              <w:right w:val="single" w:sz="6" w:space="0" w:color="auto"/>
            </w:tcBorders>
            <w:shd w:val="clear" w:color="auto" w:fill="auto"/>
            <w:hideMark/>
          </w:tcPr>
          <w:p w14:paraId="58625BED" w14:textId="77777777" w:rsidR="0093642F" w:rsidRPr="0093642F" w:rsidRDefault="0093642F" w:rsidP="0093642F">
            <w:pPr>
              <w:jc w:val="both"/>
              <w:textAlignment w:val="baseline"/>
              <w:rPr>
                <w:rFonts w:ascii="Segoe UI" w:hAnsi="Segoe UI" w:cs="Segoe UI"/>
                <w:sz w:val="18"/>
                <w:szCs w:val="18"/>
              </w:rPr>
            </w:pPr>
            <w:r w:rsidRPr="0093642F">
              <w:t> </w:t>
            </w:r>
          </w:p>
        </w:tc>
      </w:tr>
      <w:tr w:rsidR="0093642F" w:rsidRPr="0093642F" w14:paraId="364788D3" w14:textId="77777777" w:rsidTr="00646BED">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772808D" w14:textId="77777777" w:rsidR="002B3872" w:rsidRPr="008A38C0" w:rsidRDefault="002B3872" w:rsidP="002B3872">
            <w:pPr>
              <w:jc w:val="both"/>
              <w:textAlignment w:val="baseline"/>
            </w:pPr>
            <w:r w:rsidRPr="008A38C0">
              <w:rPr>
                <w:b/>
                <w:bCs/>
              </w:rPr>
              <w:t>Povinná:</w:t>
            </w:r>
            <w:r w:rsidRPr="008A38C0">
              <w:t> </w:t>
            </w:r>
          </w:p>
          <w:p w14:paraId="78FB19C9" w14:textId="4B5F3F90" w:rsidR="007208C3" w:rsidRPr="00D84299" w:rsidRDefault="007208C3" w:rsidP="007208C3">
            <w:pPr>
              <w:jc w:val="both"/>
              <w:textAlignment w:val="baseline"/>
              <w:rPr>
                <w:i/>
                <w:iCs/>
              </w:rPr>
            </w:pPr>
            <w:r w:rsidRPr="008A38C0">
              <w:t xml:space="preserve">HAFFMANS, S: </w:t>
            </w:r>
            <w:proofErr w:type="spellStart"/>
            <w:r w:rsidRPr="008A38C0">
              <w:rPr>
                <w:i/>
                <w:iCs/>
              </w:rPr>
              <w:t>Products</w:t>
            </w:r>
            <w:proofErr w:type="spellEnd"/>
            <w:r w:rsidRPr="008A38C0">
              <w:rPr>
                <w:i/>
                <w:iCs/>
              </w:rPr>
              <w:t xml:space="preserve"> </w:t>
            </w:r>
            <w:proofErr w:type="spellStart"/>
            <w:r w:rsidRPr="008A38C0">
              <w:rPr>
                <w:i/>
                <w:iCs/>
              </w:rPr>
              <w:t>That</w:t>
            </w:r>
            <w:proofErr w:type="spellEnd"/>
            <w:r w:rsidRPr="008A38C0">
              <w:rPr>
                <w:i/>
                <w:iCs/>
              </w:rPr>
              <w:t xml:space="preserve"> </w:t>
            </w:r>
            <w:proofErr w:type="spellStart"/>
            <w:r w:rsidRPr="008A38C0">
              <w:rPr>
                <w:i/>
                <w:iCs/>
              </w:rPr>
              <w:t>Flow</w:t>
            </w:r>
            <w:proofErr w:type="spellEnd"/>
            <w:r w:rsidRPr="008A38C0">
              <w:rPr>
                <w:i/>
                <w:iCs/>
              </w:rPr>
              <w:t xml:space="preserve">: </w:t>
            </w:r>
            <w:proofErr w:type="spellStart"/>
            <w:r w:rsidRPr="008A38C0">
              <w:rPr>
                <w:i/>
                <w:iCs/>
              </w:rPr>
              <w:t>Circular</w:t>
            </w:r>
            <w:proofErr w:type="spellEnd"/>
            <w:r w:rsidRPr="008A38C0">
              <w:rPr>
                <w:i/>
                <w:iCs/>
              </w:rPr>
              <w:t xml:space="preserve"> Business </w:t>
            </w:r>
            <w:proofErr w:type="spellStart"/>
            <w:r w:rsidRPr="008A38C0">
              <w:rPr>
                <w:i/>
                <w:iCs/>
              </w:rPr>
              <w:t>Mo</w:t>
            </w:r>
            <w:r w:rsidR="00363240">
              <w:rPr>
                <w:i/>
                <w:iCs/>
              </w:rPr>
              <w:t>dels</w:t>
            </w:r>
            <w:proofErr w:type="spellEnd"/>
            <w:r w:rsidR="00363240">
              <w:rPr>
                <w:i/>
                <w:iCs/>
              </w:rPr>
              <w:t xml:space="preserve"> and Design </w:t>
            </w:r>
            <w:proofErr w:type="spellStart"/>
            <w:r w:rsidR="00363240">
              <w:rPr>
                <w:i/>
                <w:iCs/>
              </w:rPr>
              <w:t>Strategies</w:t>
            </w:r>
            <w:proofErr w:type="spellEnd"/>
            <w:r w:rsidR="00363240">
              <w:rPr>
                <w:i/>
                <w:iCs/>
              </w:rPr>
              <w:t xml:space="preserve"> </w:t>
            </w:r>
            <w:proofErr w:type="spellStart"/>
            <w:r w:rsidR="00363240">
              <w:rPr>
                <w:i/>
                <w:iCs/>
              </w:rPr>
              <w:t>for</w:t>
            </w:r>
            <w:proofErr w:type="spellEnd"/>
            <w:r w:rsidR="00363240">
              <w:rPr>
                <w:i/>
                <w:iCs/>
              </w:rPr>
              <w:t> </w:t>
            </w:r>
            <w:r w:rsidRPr="008A38C0">
              <w:rPr>
                <w:i/>
                <w:iCs/>
              </w:rPr>
              <w:t xml:space="preserve">Fast </w:t>
            </w:r>
            <w:proofErr w:type="spellStart"/>
            <w:r w:rsidRPr="008A38C0">
              <w:rPr>
                <w:i/>
                <w:iCs/>
              </w:rPr>
              <w:t>Moving</w:t>
            </w:r>
            <w:proofErr w:type="spellEnd"/>
            <w:r w:rsidRPr="008A38C0">
              <w:rPr>
                <w:i/>
                <w:iCs/>
              </w:rPr>
              <w:t xml:space="preserve"> </w:t>
            </w:r>
            <w:proofErr w:type="spellStart"/>
            <w:r w:rsidRPr="008A38C0">
              <w:rPr>
                <w:i/>
                <w:iCs/>
              </w:rPr>
              <w:t>Consumer</w:t>
            </w:r>
            <w:proofErr w:type="spellEnd"/>
            <w:r w:rsidRPr="008A38C0">
              <w:rPr>
                <w:i/>
                <w:iCs/>
              </w:rPr>
              <w:t xml:space="preserve"> </w:t>
            </w:r>
            <w:proofErr w:type="spellStart"/>
            <w:r w:rsidRPr="008A38C0">
              <w:rPr>
                <w:i/>
                <w:iCs/>
              </w:rPr>
              <w:t>Goods</w:t>
            </w:r>
            <w:proofErr w:type="spellEnd"/>
            <w:r w:rsidRPr="008A38C0">
              <w:t xml:space="preserve">. </w:t>
            </w:r>
            <w:proofErr w:type="spellStart"/>
            <w:r w:rsidRPr="00D84299">
              <w:t>Netherlands</w:t>
            </w:r>
            <w:proofErr w:type="spellEnd"/>
            <w:r w:rsidR="000F613B" w:rsidRPr="00D84299">
              <w:t>,</w:t>
            </w:r>
            <w:r w:rsidRPr="00D84299">
              <w:t xml:space="preserve"> 2018. ISBN </w:t>
            </w:r>
            <w:r w:rsidRPr="00D84299">
              <w:rPr>
                <w:shd w:val="clear" w:color="auto" w:fill="FFFFFF"/>
              </w:rPr>
              <w:t>9063694989</w:t>
            </w:r>
            <w:r w:rsidR="000F613B" w:rsidRPr="00D84299">
              <w:rPr>
                <w:shd w:val="clear" w:color="auto" w:fill="FFFFFF"/>
              </w:rPr>
              <w:t>.</w:t>
            </w:r>
            <w:r w:rsidRPr="00D84299">
              <w:t> </w:t>
            </w:r>
          </w:p>
          <w:p w14:paraId="7919B49E" w14:textId="77D38981" w:rsidR="00D84299" w:rsidRPr="00D84299" w:rsidRDefault="0027607C" w:rsidP="002B3872">
            <w:pPr>
              <w:jc w:val="both"/>
              <w:textAlignment w:val="baseline"/>
              <w:rPr>
                <w:b/>
                <w:bCs/>
              </w:rPr>
            </w:pPr>
            <w:r w:rsidRPr="00D84299">
              <w:rPr>
                <w:shd w:val="clear" w:color="auto" w:fill="FFFFFF"/>
              </w:rPr>
              <w:t>PAPANEK, Victor J. </w:t>
            </w:r>
            <w:r w:rsidRPr="00D84299">
              <w:rPr>
                <w:i/>
                <w:iCs/>
                <w:shd w:val="clear" w:color="auto" w:fill="FFFFFF"/>
              </w:rPr>
              <w:t xml:space="preserve">Design </w:t>
            </w:r>
            <w:proofErr w:type="spellStart"/>
            <w:r w:rsidRPr="00D84299">
              <w:rPr>
                <w:i/>
                <w:iCs/>
                <w:shd w:val="clear" w:color="auto" w:fill="FFFFFF"/>
              </w:rPr>
              <w:t>for</w:t>
            </w:r>
            <w:proofErr w:type="spellEnd"/>
            <w:r w:rsidRPr="00D84299">
              <w:rPr>
                <w:i/>
                <w:iCs/>
                <w:shd w:val="clear" w:color="auto" w:fill="FFFFFF"/>
              </w:rPr>
              <w:t xml:space="preserve"> </w:t>
            </w:r>
            <w:proofErr w:type="spellStart"/>
            <w:r w:rsidRPr="00D84299">
              <w:rPr>
                <w:i/>
                <w:iCs/>
                <w:shd w:val="clear" w:color="auto" w:fill="FFFFFF"/>
              </w:rPr>
              <w:t>the</w:t>
            </w:r>
            <w:proofErr w:type="spellEnd"/>
            <w:r w:rsidRPr="00D84299">
              <w:rPr>
                <w:i/>
                <w:iCs/>
                <w:shd w:val="clear" w:color="auto" w:fill="FFFFFF"/>
              </w:rPr>
              <w:t xml:space="preserve"> </w:t>
            </w:r>
            <w:proofErr w:type="spellStart"/>
            <w:r w:rsidRPr="00D84299">
              <w:rPr>
                <w:i/>
                <w:iCs/>
                <w:shd w:val="clear" w:color="auto" w:fill="FFFFFF"/>
              </w:rPr>
              <w:t>real</w:t>
            </w:r>
            <w:proofErr w:type="spellEnd"/>
            <w:r w:rsidRPr="00D84299">
              <w:rPr>
                <w:i/>
                <w:iCs/>
                <w:shd w:val="clear" w:color="auto" w:fill="FFFFFF"/>
              </w:rPr>
              <w:t xml:space="preserve"> </w:t>
            </w:r>
            <w:proofErr w:type="spellStart"/>
            <w:r w:rsidRPr="00D84299">
              <w:rPr>
                <w:i/>
                <w:iCs/>
                <w:shd w:val="clear" w:color="auto" w:fill="FFFFFF"/>
              </w:rPr>
              <w:t>world</w:t>
            </w:r>
            <w:proofErr w:type="spellEnd"/>
            <w:r w:rsidRPr="00D84299">
              <w:rPr>
                <w:shd w:val="clear" w:color="auto" w:fill="FFFFFF"/>
              </w:rPr>
              <w:t xml:space="preserve">. </w:t>
            </w:r>
            <w:proofErr w:type="spellStart"/>
            <w:r w:rsidRPr="00D84299">
              <w:rPr>
                <w:shd w:val="clear" w:color="auto" w:fill="FFFFFF"/>
              </w:rPr>
              <w:t>Third</w:t>
            </w:r>
            <w:proofErr w:type="spellEnd"/>
            <w:r w:rsidRPr="00D84299">
              <w:rPr>
                <w:shd w:val="clear" w:color="auto" w:fill="FFFFFF"/>
              </w:rPr>
              <w:t xml:space="preserve"> </w:t>
            </w:r>
            <w:proofErr w:type="spellStart"/>
            <w:r w:rsidRPr="00D84299">
              <w:rPr>
                <w:shd w:val="clear" w:color="auto" w:fill="FFFFFF"/>
              </w:rPr>
              <w:t>edition</w:t>
            </w:r>
            <w:proofErr w:type="spellEnd"/>
            <w:r w:rsidRPr="00D84299">
              <w:rPr>
                <w:shd w:val="clear" w:color="auto" w:fill="FFFFFF"/>
              </w:rPr>
              <w:t xml:space="preserve">, </w:t>
            </w:r>
            <w:proofErr w:type="spellStart"/>
            <w:r w:rsidRPr="00D84299">
              <w:rPr>
                <w:shd w:val="clear" w:color="auto" w:fill="FFFFFF"/>
              </w:rPr>
              <w:t>with</w:t>
            </w:r>
            <w:proofErr w:type="spellEnd"/>
            <w:r w:rsidRPr="00D84299">
              <w:rPr>
                <w:shd w:val="clear" w:color="auto" w:fill="FFFFFF"/>
              </w:rPr>
              <w:t xml:space="preserve"> 127 </w:t>
            </w:r>
            <w:proofErr w:type="spellStart"/>
            <w:r w:rsidRPr="00D84299">
              <w:rPr>
                <w:shd w:val="clear" w:color="auto" w:fill="FFFFFF"/>
              </w:rPr>
              <w:t>illustrations</w:t>
            </w:r>
            <w:proofErr w:type="spellEnd"/>
            <w:r w:rsidRPr="00D84299">
              <w:rPr>
                <w:shd w:val="clear" w:color="auto" w:fill="FFFFFF"/>
              </w:rPr>
              <w:t xml:space="preserve">. London: </w:t>
            </w:r>
            <w:proofErr w:type="spellStart"/>
            <w:r w:rsidRPr="00D84299">
              <w:rPr>
                <w:shd w:val="clear" w:color="auto" w:fill="FFFFFF"/>
              </w:rPr>
              <w:t>Thames</w:t>
            </w:r>
            <w:proofErr w:type="spellEnd"/>
            <w:r w:rsidRPr="00D84299">
              <w:rPr>
                <w:shd w:val="clear" w:color="auto" w:fill="FFFFFF"/>
              </w:rPr>
              <w:t xml:space="preserve"> and Hudson, 2019. ISBN 978-0-500-29533-5.</w:t>
            </w:r>
            <w:r w:rsidRPr="00D84299">
              <w:rPr>
                <w:b/>
                <w:bCs/>
              </w:rPr>
              <w:t xml:space="preserve"> </w:t>
            </w:r>
          </w:p>
          <w:p w14:paraId="5464C94A" w14:textId="1F3616E9" w:rsidR="002B3872" w:rsidRPr="008A38C0" w:rsidRDefault="002B3872" w:rsidP="002B3872">
            <w:pPr>
              <w:jc w:val="both"/>
              <w:textAlignment w:val="baseline"/>
            </w:pPr>
            <w:r w:rsidRPr="008A38C0">
              <w:rPr>
                <w:b/>
                <w:bCs/>
              </w:rPr>
              <w:t>Doporučená:</w:t>
            </w:r>
            <w:r w:rsidRPr="008A38C0">
              <w:t> </w:t>
            </w:r>
          </w:p>
          <w:p w14:paraId="351F1DB1" w14:textId="77777777" w:rsidR="007208C3" w:rsidRPr="008A38C0" w:rsidRDefault="007208C3" w:rsidP="007208C3">
            <w:pPr>
              <w:jc w:val="both"/>
              <w:textAlignment w:val="baseline"/>
            </w:pPr>
            <w:r w:rsidRPr="008A38C0">
              <w:rPr>
                <w:color w:val="000000"/>
              </w:rPr>
              <w:t xml:space="preserve">PLUHAŘ J. a kol. </w:t>
            </w:r>
            <w:r w:rsidRPr="008A38C0">
              <w:rPr>
                <w:i/>
                <w:iCs/>
                <w:color w:val="000000"/>
              </w:rPr>
              <w:t>Nauka o materiálech</w:t>
            </w:r>
            <w:r w:rsidRPr="008A38C0">
              <w:rPr>
                <w:color w:val="000000"/>
              </w:rPr>
              <w:t>. SNTL, 1989. ISBN DT 621.002.3. </w:t>
            </w:r>
          </w:p>
          <w:p w14:paraId="0DC41432" w14:textId="20164C0F" w:rsidR="0093642F" w:rsidRPr="0093642F" w:rsidRDefault="002B3872">
            <w:pPr>
              <w:jc w:val="both"/>
              <w:textAlignment w:val="baseline"/>
              <w:rPr>
                <w:rFonts w:ascii="Segoe UI" w:hAnsi="Segoe UI" w:cs="Segoe UI"/>
                <w:sz w:val="18"/>
                <w:szCs w:val="18"/>
              </w:rPr>
            </w:pPr>
            <w:r w:rsidRPr="008A38C0">
              <w:rPr>
                <w:color w:val="000000"/>
              </w:rPr>
              <w:t xml:space="preserve">RAAB, M. </w:t>
            </w:r>
            <w:r w:rsidRPr="008A38C0">
              <w:rPr>
                <w:i/>
                <w:iCs/>
                <w:color w:val="000000"/>
              </w:rPr>
              <w:t>Materiály a člověk</w:t>
            </w:r>
            <w:r w:rsidRPr="008A38C0">
              <w:rPr>
                <w:color w:val="000000"/>
              </w:rPr>
              <w:t>. (netradiční úvod do současné materiálové vědy). Praha</w:t>
            </w:r>
            <w:r w:rsidR="000F613B">
              <w:rPr>
                <w:color w:val="000000"/>
              </w:rPr>
              <w:t>,</w:t>
            </w:r>
            <w:r w:rsidRPr="008A38C0">
              <w:rPr>
                <w:color w:val="000000"/>
              </w:rPr>
              <w:t xml:space="preserve"> 1999. ISBN 8086044130.</w:t>
            </w:r>
            <w:r w:rsidRPr="000843C5">
              <w:rPr>
                <w:color w:val="000000"/>
              </w:rPr>
              <w:t>  </w:t>
            </w:r>
          </w:p>
        </w:tc>
      </w:tr>
    </w:tbl>
    <w:p w14:paraId="2F9C058D" w14:textId="2BF6DBCA" w:rsidR="0093642F" w:rsidRDefault="0093642F" w:rsidP="00415DA8"/>
    <w:p w14:paraId="385A93FF" w14:textId="72C378BE" w:rsidR="009D4CE5" w:rsidRDefault="009D4CE5" w:rsidP="00415DA8">
      <w:r>
        <w:br w:type="page"/>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5"/>
        <w:gridCol w:w="568"/>
        <w:gridCol w:w="1120"/>
        <w:gridCol w:w="883"/>
        <w:gridCol w:w="822"/>
        <w:gridCol w:w="2139"/>
        <w:gridCol w:w="538"/>
        <w:gridCol w:w="674"/>
      </w:tblGrid>
      <w:tr w:rsidR="000843C5" w:rsidRPr="000843C5" w14:paraId="10B541DA" w14:textId="77777777" w:rsidTr="000843C5">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266E6E9" w14:textId="77777777" w:rsidR="000843C5" w:rsidRPr="000843C5" w:rsidRDefault="000843C5" w:rsidP="000843C5">
            <w:pPr>
              <w:jc w:val="both"/>
              <w:textAlignment w:val="baseline"/>
              <w:rPr>
                <w:rFonts w:ascii="Segoe UI" w:hAnsi="Segoe UI" w:cs="Segoe UI"/>
                <w:sz w:val="18"/>
                <w:szCs w:val="18"/>
              </w:rPr>
            </w:pPr>
            <w:r w:rsidRPr="000843C5">
              <w:rPr>
                <w:b/>
                <w:bCs/>
                <w:sz w:val="28"/>
                <w:szCs w:val="28"/>
              </w:rPr>
              <w:lastRenderedPageBreak/>
              <w:t>B-III – Charakteristika studijního předmětu</w:t>
            </w:r>
            <w:r w:rsidRPr="000843C5">
              <w:rPr>
                <w:sz w:val="28"/>
                <w:szCs w:val="28"/>
              </w:rPr>
              <w:t> </w:t>
            </w:r>
          </w:p>
        </w:tc>
      </w:tr>
      <w:tr w:rsidR="000843C5" w:rsidRPr="000843C5" w14:paraId="422F2B02" w14:textId="77777777" w:rsidTr="000843C5">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14AC0D6F" w14:textId="77777777" w:rsidR="000843C5" w:rsidRPr="000843C5" w:rsidRDefault="000843C5" w:rsidP="000843C5">
            <w:pPr>
              <w:textAlignment w:val="baseline"/>
              <w:rPr>
                <w:rFonts w:ascii="Segoe UI" w:hAnsi="Segoe UI" w:cs="Segoe UI"/>
                <w:sz w:val="18"/>
                <w:szCs w:val="18"/>
              </w:rPr>
            </w:pPr>
            <w:r w:rsidRPr="000843C5">
              <w:rPr>
                <w:b/>
                <w:bCs/>
              </w:rPr>
              <w:t>Název studijního předmětu</w:t>
            </w:r>
            <w:r w:rsidRPr="000843C5">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278C0882" w14:textId="77777777" w:rsidR="000843C5" w:rsidRPr="000843C5" w:rsidRDefault="000843C5" w:rsidP="000843C5">
            <w:pPr>
              <w:jc w:val="both"/>
              <w:textAlignment w:val="baseline"/>
              <w:rPr>
                <w:rFonts w:ascii="Segoe UI" w:hAnsi="Segoe UI" w:cs="Segoe UI"/>
                <w:sz w:val="18"/>
                <w:szCs w:val="18"/>
              </w:rPr>
            </w:pPr>
            <w:proofErr w:type="spellStart"/>
            <w:r w:rsidRPr="000843C5">
              <w:t>Upcycling</w:t>
            </w:r>
            <w:proofErr w:type="spellEnd"/>
            <w:r w:rsidRPr="000843C5">
              <w:t xml:space="preserve"> 2 </w:t>
            </w:r>
          </w:p>
        </w:tc>
      </w:tr>
      <w:tr w:rsidR="000843C5" w:rsidRPr="000843C5" w14:paraId="7E38FD4A"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691C604" w14:textId="77777777" w:rsidR="000843C5" w:rsidRPr="000843C5" w:rsidRDefault="000843C5" w:rsidP="000843C5">
            <w:pPr>
              <w:textAlignment w:val="baseline"/>
              <w:rPr>
                <w:rFonts w:ascii="Segoe UI" w:hAnsi="Segoe UI" w:cs="Segoe UI"/>
                <w:sz w:val="18"/>
                <w:szCs w:val="18"/>
              </w:rPr>
            </w:pPr>
            <w:r w:rsidRPr="000843C5">
              <w:rPr>
                <w:b/>
                <w:bCs/>
              </w:rPr>
              <w:t>Typ předmětu</w:t>
            </w:r>
            <w:r w:rsidRPr="000843C5">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1665C92" w14:textId="77777777" w:rsidR="000843C5" w:rsidRPr="000843C5" w:rsidRDefault="000843C5" w:rsidP="000843C5">
            <w:pPr>
              <w:jc w:val="both"/>
              <w:textAlignment w:val="baseline"/>
              <w:rPr>
                <w:rFonts w:ascii="Segoe UI" w:hAnsi="Segoe UI" w:cs="Segoe UI"/>
                <w:sz w:val="18"/>
                <w:szCs w:val="18"/>
              </w:rPr>
            </w:pPr>
            <w:r w:rsidRPr="000843C5">
              <w:t>povinně volitelný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EFA3412" w14:textId="77777777" w:rsidR="000843C5" w:rsidRPr="000843C5" w:rsidRDefault="000843C5" w:rsidP="000843C5">
            <w:pPr>
              <w:jc w:val="both"/>
              <w:textAlignment w:val="baseline"/>
              <w:rPr>
                <w:rFonts w:ascii="Segoe UI" w:hAnsi="Segoe UI" w:cs="Segoe UI"/>
                <w:sz w:val="18"/>
                <w:szCs w:val="18"/>
              </w:rPr>
            </w:pPr>
            <w:r w:rsidRPr="000843C5">
              <w:rPr>
                <w:b/>
                <w:bCs/>
              </w:rPr>
              <w:t>doporučený ročník / semestr</w:t>
            </w:r>
            <w:r w:rsidRPr="000843C5">
              <w:t> </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2FAC40A6" w14:textId="77777777" w:rsidR="000843C5" w:rsidRPr="000843C5" w:rsidRDefault="000843C5" w:rsidP="000843C5">
            <w:pPr>
              <w:jc w:val="both"/>
              <w:textAlignment w:val="baseline"/>
              <w:rPr>
                <w:rFonts w:ascii="Segoe UI" w:hAnsi="Segoe UI" w:cs="Segoe UI"/>
                <w:sz w:val="18"/>
                <w:szCs w:val="18"/>
              </w:rPr>
            </w:pPr>
            <w:r w:rsidRPr="000843C5">
              <w:t>2/ZS </w:t>
            </w:r>
          </w:p>
        </w:tc>
      </w:tr>
      <w:tr w:rsidR="000843C5" w:rsidRPr="000843C5" w14:paraId="23D36387"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B59E9AE" w14:textId="77777777" w:rsidR="000843C5" w:rsidRPr="000843C5" w:rsidRDefault="000843C5" w:rsidP="000843C5">
            <w:pPr>
              <w:textAlignment w:val="baseline"/>
              <w:rPr>
                <w:rFonts w:ascii="Segoe UI" w:hAnsi="Segoe UI" w:cs="Segoe UI"/>
                <w:sz w:val="18"/>
                <w:szCs w:val="18"/>
              </w:rPr>
            </w:pPr>
            <w:r w:rsidRPr="000843C5">
              <w:rPr>
                <w:b/>
                <w:bCs/>
              </w:rPr>
              <w:t>Rozsah studijního předmětu</w:t>
            </w:r>
            <w:r w:rsidRPr="000843C5">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66A454" w14:textId="77777777" w:rsidR="000843C5" w:rsidRPr="000843C5" w:rsidRDefault="000843C5" w:rsidP="000843C5">
            <w:pPr>
              <w:jc w:val="both"/>
              <w:textAlignment w:val="baseline"/>
              <w:rPr>
                <w:rFonts w:ascii="Segoe UI" w:hAnsi="Segoe UI" w:cs="Segoe UI"/>
                <w:sz w:val="18"/>
                <w:szCs w:val="18"/>
              </w:rPr>
            </w:pPr>
            <w:proofErr w:type="gramStart"/>
            <w:r w:rsidRPr="000843C5">
              <w:t>26s</w:t>
            </w:r>
            <w:proofErr w:type="gramEnd"/>
            <w:r w:rsidRPr="000843C5">
              <w:t>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43BB2EEA" w14:textId="77777777" w:rsidR="000843C5" w:rsidRPr="000843C5" w:rsidRDefault="000843C5" w:rsidP="000843C5">
            <w:pPr>
              <w:jc w:val="both"/>
              <w:textAlignment w:val="baseline"/>
              <w:rPr>
                <w:rFonts w:ascii="Segoe UI" w:hAnsi="Segoe UI" w:cs="Segoe UI"/>
                <w:sz w:val="18"/>
                <w:szCs w:val="18"/>
              </w:rPr>
            </w:pPr>
            <w:r w:rsidRPr="000843C5">
              <w:rPr>
                <w:b/>
                <w:bCs/>
              </w:rPr>
              <w:t>hod. </w:t>
            </w:r>
            <w:r w:rsidRPr="000843C5">
              <w:t> </w:t>
            </w:r>
          </w:p>
        </w:tc>
        <w:tc>
          <w:tcPr>
            <w:tcW w:w="810" w:type="dxa"/>
            <w:tcBorders>
              <w:top w:val="single" w:sz="6" w:space="0" w:color="auto"/>
              <w:left w:val="single" w:sz="6" w:space="0" w:color="auto"/>
              <w:bottom w:val="single" w:sz="6" w:space="0" w:color="auto"/>
              <w:right w:val="single" w:sz="6" w:space="0" w:color="auto"/>
            </w:tcBorders>
            <w:shd w:val="clear" w:color="auto" w:fill="auto"/>
            <w:hideMark/>
          </w:tcPr>
          <w:p w14:paraId="7F039F58" w14:textId="77777777" w:rsidR="000843C5" w:rsidRPr="000843C5" w:rsidRDefault="000843C5" w:rsidP="000843C5">
            <w:pPr>
              <w:jc w:val="both"/>
              <w:textAlignment w:val="baseline"/>
              <w:rPr>
                <w:rFonts w:ascii="Segoe UI" w:hAnsi="Segoe UI" w:cs="Segoe UI"/>
                <w:sz w:val="18"/>
                <w:szCs w:val="18"/>
              </w:rPr>
            </w:pPr>
            <w:r w:rsidRPr="000843C5">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4904F917" w14:textId="77777777" w:rsidR="000843C5" w:rsidRPr="000843C5" w:rsidRDefault="000843C5" w:rsidP="000843C5">
            <w:pPr>
              <w:jc w:val="both"/>
              <w:textAlignment w:val="baseline"/>
              <w:rPr>
                <w:rFonts w:ascii="Segoe UI" w:hAnsi="Segoe UI" w:cs="Segoe UI"/>
                <w:sz w:val="18"/>
                <w:szCs w:val="18"/>
              </w:rPr>
            </w:pPr>
            <w:r w:rsidRPr="000843C5">
              <w:rPr>
                <w:b/>
                <w:bCs/>
              </w:rPr>
              <w:t>kreditů</w:t>
            </w:r>
            <w:r w:rsidRPr="000843C5">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D4C696" w14:textId="77777777" w:rsidR="000843C5" w:rsidRPr="000843C5" w:rsidRDefault="000843C5" w:rsidP="000843C5">
            <w:pPr>
              <w:jc w:val="both"/>
              <w:textAlignment w:val="baseline"/>
              <w:rPr>
                <w:rFonts w:ascii="Segoe UI" w:hAnsi="Segoe UI" w:cs="Segoe UI"/>
                <w:sz w:val="18"/>
                <w:szCs w:val="18"/>
              </w:rPr>
            </w:pPr>
            <w:r w:rsidRPr="000843C5">
              <w:t>2 </w:t>
            </w:r>
          </w:p>
        </w:tc>
      </w:tr>
      <w:tr w:rsidR="000843C5" w:rsidRPr="000843C5" w14:paraId="723DB915"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F9DEF41" w14:textId="77777777" w:rsidR="000843C5" w:rsidRPr="000843C5" w:rsidRDefault="000843C5" w:rsidP="000843C5">
            <w:pPr>
              <w:textAlignment w:val="baseline"/>
              <w:rPr>
                <w:rFonts w:ascii="Segoe UI" w:hAnsi="Segoe UI" w:cs="Segoe UI"/>
                <w:sz w:val="18"/>
                <w:szCs w:val="18"/>
              </w:rPr>
            </w:pPr>
            <w:r w:rsidRPr="000843C5">
              <w:rPr>
                <w:b/>
                <w:bCs/>
              </w:rPr>
              <w:t xml:space="preserve">Prerekvizity, </w:t>
            </w:r>
            <w:proofErr w:type="spellStart"/>
            <w:r w:rsidRPr="000843C5">
              <w:rPr>
                <w:b/>
                <w:bCs/>
              </w:rPr>
              <w:t>korekvizity</w:t>
            </w:r>
            <w:proofErr w:type="spellEnd"/>
            <w:r w:rsidRPr="000843C5">
              <w:rPr>
                <w:b/>
                <w:bCs/>
              </w:rPr>
              <w:t>, ekvivalence</w:t>
            </w:r>
            <w:r w:rsidRPr="000843C5">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68F0A02C" w14:textId="77777777" w:rsidR="000843C5" w:rsidRPr="000843C5" w:rsidRDefault="000843C5" w:rsidP="000843C5">
            <w:pPr>
              <w:jc w:val="both"/>
              <w:textAlignment w:val="baseline"/>
              <w:rPr>
                <w:rFonts w:ascii="Segoe UI" w:hAnsi="Segoe UI" w:cs="Segoe UI"/>
                <w:sz w:val="18"/>
                <w:szCs w:val="18"/>
              </w:rPr>
            </w:pPr>
            <w:r w:rsidRPr="000843C5">
              <w:t> </w:t>
            </w:r>
          </w:p>
        </w:tc>
      </w:tr>
      <w:tr w:rsidR="000843C5" w:rsidRPr="000843C5" w14:paraId="3FC67CBA"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4F2598F" w14:textId="77777777" w:rsidR="000843C5" w:rsidRPr="000843C5" w:rsidRDefault="000843C5" w:rsidP="000843C5">
            <w:pPr>
              <w:textAlignment w:val="baseline"/>
              <w:rPr>
                <w:rFonts w:ascii="Segoe UI" w:hAnsi="Segoe UI" w:cs="Segoe UI"/>
                <w:sz w:val="18"/>
                <w:szCs w:val="18"/>
              </w:rPr>
            </w:pPr>
            <w:r w:rsidRPr="000843C5">
              <w:rPr>
                <w:b/>
                <w:bCs/>
              </w:rPr>
              <w:t>Způsob ověření studijních výsledků</w:t>
            </w:r>
            <w:r w:rsidRPr="000843C5">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20629167" w14:textId="77777777" w:rsidR="000843C5" w:rsidRPr="000843C5" w:rsidRDefault="000843C5" w:rsidP="000843C5">
            <w:pPr>
              <w:jc w:val="both"/>
              <w:textAlignment w:val="baseline"/>
              <w:rPr>
                <w:rFonts w:ascii="Segoe UI" w:hAnsi="Segoe UI" w:cs="Segoe UI"/>
                <w:sz w:val="18"/>
                <w:szCs w:val="18"/>
              </w:rPr>
            </w:pPr>
            <w:r w:rsidRPr="000843C5">
              <w:t>klasifikovaný zápočet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0070D6B7" w14:textId="77777777" w:rsidR="000843C5" w:rsidRPr="000843C5" w:rsidRDefault="000843C5" w:rsidP="000843C5">
            <w:pPr>
              <w:jc w:val="both"/>
              <w:textAlignment w:val="baseline"/>
              <w:rPr>
                <w:rFonts w:ascii="Segoe UI" w:hAnsi="Segoe UI" w:cs="Segoe UI"/>
                <w:sz w:val="18"/>
                <w:szCs w:val="18"/>
              </w:rPr>
            </w:pPr>
            <w:r w:rsidRPr="000843C5">
              <w:rPr>
                <w:b/>
                <w:bCs/>
              </w:rPr>
              <w:t>Forma výuky</w:t>
            </w:r>
            <w:r w:rsidRPr="000843C5">
              <w:t> </w:t>
            </w:r>
          </w:p>
        </w:tc>
        <w:tc>
          <w:tcPr>
            <w:tcW w:w="120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E9EA19" w14:textId="77777777" w:rsidR="000843C5" w:rsidRPr="000843C5" w:rsidRDefault="000843C5" w:rsidP="000843C5">
            <w:pPr>
              <w:jc w:val="both"/>
              <w:textAlignment w:val="baseline"/>
              <w:rPr>
                <w:rFonts w:ascii="Segoe UI" w:hAnsi="Segoe UI" w:cs="Segoe UI"/>
                <w:sz w:val="18"/>
                <w:szCs w:val="18"/>
              </w:rPr>
            </w:pPr>
            <w:r w:rsidRPr="000843C5">
              <w:t>seminář </w:t>
            </w:r>
          </w:p>
        </w:tc>
      </w:tr>
      <w:tr w:rsidR="000843C5" w:rsidRPr="000843C5" w14:paraId="129E06DF"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CABC106" w14:textId="77777777" w:rsidR="000843C5" w:rsidRPr="000843C5" w:rsidRDefault="000843C5" w:rsidP="000843C5">
            <w:pPr>
              <w:textAlignment w:val="baseline"/>
              <w:rPr>
                <w:rFonts w:ascii="Segoe UI" w:hAnsi="Segoe UI" w:cs="Segoe UI"/>
                <w:sz w:val="18"/>
                <w:szCs w:val="18"/>
              </w:rPr>
            </w:pPr>
            <w:r w:rsidRPr="000843C5">
              <w:rPr>
                <w:b/>
                <w:bCs/>
              </w:rPr>
              <w:t>Forma způsobu ověření studijních výsledků a další požadavky na studenta</w:t>
            </w:r>
            <w:r w:rsidRPr="000843C5">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418C86A" w14:textId="77777777" w:rsidR="000843C5" w:rsidRPr="00311B61" w:rsidRDefault="000843C5" w:rsidP="000843C5">
            <w:pPr>
              <w:jc w:val="both"/>
              <w:textAlignment w:val="baseline"/>
            </w:pPr>
            <w:r w:rsidRPr="00311B61">
              <w:t>ústní</w:t>
            </w:r>
            <w:r w:rsidRPr="000843C5">
              <w:t>, </w:t>
            </w:r>
          </w:p>
          <w:p w14:paraId="65CD5E0D" w14:textId="77777777" w:rsidR="000843C5" w:rsidRPr="000843C5" w:rsidRDefault="000843C5" w:rsidP="000843C5">
            <w:pPr>
              <w:jc w:val="both"/>
              <w:textAlignment w:val="baseline"/>
              <w:rPr>
                <w:rFonts w:ascii="Segoe UI" w:hAnsi="Segoe UI" w:cs="Segoe UI"/>
                <w:sz w:val="18"/>
                <w:szCs w:val="18"/>
              </w:rPr>
            </w:pPr>
            <w:r w:rsidRPr="000843C5">
              <w:t>80% aktivní účast na seminářích, zpracování a obhájení autorského projektu </w:t>
            </w:r>
          </w:p>
        </w:tc>
      </w:tr>
      <w:tr w:rsidR="000843C5" w:rsidRPr="000843C5" w14:paraId="15E6684F" w14:textId="77777777" w:rsidTr="00FD53B2">
        <w:trPr>
          <w:trHeight w:val="218"/>
        </w:trPr>
        <w:tc>
          <w:tcPr>
            <w:tcW w:w="9840" w:type="dxa"/>
            <w:gridSpan w:val="8"/>
            <w:tcBorders>
              <w:top w:val="nil"/>
              <w:left w:val="single" w:sz="6" w:space="0" w:color="auto"/>
              <w:bottom w:val="single" w:sz="6" w:space="0" w:color="auto"/>
              <w:right w:val="single" w:sz="6" w:space="0" w:color="auto"/>
            </w:tcBorders>
            <w:shd w:val="clear" w:color="auto" w:fill="auto"/>
            <w:hideMark/>
          </w:tcPr>
          <w:p w14:paraId="537A4CF0" w14:textId="77777777" w:rsidR="000843C5" w:rsidRPr="000843C5" w:rsidRDefault="000843C5" w:rsidP="000843C5">
            <w:pPr>
              <w:textAlignment w:val="baseline"/>
              <w:rPr>
                <w:rFonts w:ascii="Segoe UI" w:hAnsi="Segoe UI" w:cs="Segoe UI"/>
                <w:sz w:val="18"/>
                <w:szCs w:val="18"/>
              </w:rPr>
            </w:pPr>
            <w:r w:rsidRPr="000843C5">
              <w:t> </w:t>
            </w:r>
          </w:p>
        </w:tc>
      </w:tr>
      <w:tr w:rsidR="000843C5" w:rsidRPr="000843C5" w14:paraId="29D817F7" w14:textId="77777777" w:rsidTr="000843C5">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433C5F5D" w14:textId="77777777" w:rsidR="000843C5" w:rsidRPr="000843C5" w:rsidRDefault="000843C5" w:rsidP="000843C5">
            <w:pPr>
              <w:textAlignment w:val="baseline"/>
              <w:rPr>
                <w:rFonts w:ascii="Segoe UI" w:hAnsi="Segoe UI" w:cs="Segoe UI"/>
                <w:sz w:val="18"/>
                <w:szCs w:val="18"/>
              </w:rPr>
            </w:pPr>
            <w:r w:rsidRPr="000843C5">
              <w:rPr>
                <w:b/>
                <w:bCs/>
              </w:rPr>
              <w:t>Garant předmětu</w:t>
            </w:r>
            <w:r w:rsidRPr="000843C5">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7E234341" w14:textId="77777777" w:rsidR="000843C5" w:rsidRPr="000843C5" w:rsidRDefault="000843C5" w:rsidP="000843C5">
            <w:pPr>
              <w:jc w:val="both"/>
              <w:textAlignment w:val="baseline"/>
              <w:rPr>
                <w:rFonts w:ascii="Segoe UI" w:hAnsi="Segoe UI" w:cs="Segoe UI"/>
                <w:sz w:val="18"/>
                <w:szCs w:val="18"/>
              </w:rPr>
            </w:pPr>
            <w:r w:rsidRPr="000843C5">
              <w:t>MgA. Jan Veselský </w:t>
            </w:r>
          </w:p>
        </w:tc>
      </w:tr>
      <w:tr w:rsidR="000843C5" w:rsidRPr="000843C5" w14:paraId="64B77E16" w14:textId="77777777" w:rsidTr="000843C5">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621C223D" w14:textId="77777777" w:rsidR="000843C5" w:rsidRPr="000843C5" w:rsidRDefault="000843C5" w:rsidP="000843C5">
            <w:pPr>
              <w:textAlignment w:val="baseline"/>
              <w:rPr>
                <w:rFonts w:ascii="Segoe UI" w:hAnsi="Segoe UI" w:cs="Segoe UI"/>
                <w:sz w:val="18"/>
                <w:szCs w:val="18"/>
              </w:rPr>
            </w:pPr>
            <w:r w:rsidRPr="000843C5">
              <w:rPr>
                <w:b/>
                <w:bCs/>
              </w:rPr>
              <w:t>Zapojení garanta do výuky předmětu</w:t>
            </w:r>
            <w:r w:rsidRPr="000843C5">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C5A713F" w14:textId="2CA1F90C" w:rsidR="000843C5" w:rsidRPr="000843C5" w:rsidRDefault="008A38C0" w:rsidP="000843C5">
            <w:pPr>
              <w:jc w:val="both"/>
              <w:textAlignment w:val="baseline"/>
              <w:rPr>
                <w:rFonts w:ascii="Segoe UI" w:hAnsi="Segoe UI" w:cs="Segoe UI"/>
                <w:sz w:val="18"/>
                <w:szCs w:val="18"/>
              </w:rPr>
            </w:pPr>
            <w:r>
              <w:t>100 %</w:t>
            </w:r>
            <w:r w:rsidR="000843C5" w:rsidRPr="000843C5">
              <w:t> </w:t>
            </w:r>
          </w:p>
        </w:tc>
      </w:tr>
      <w:tr w:rsidR="000843C5" w:rsidRPr="000843C5" w14:paraId="17801418"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E6D0A1A" w14:textId="77777777" w:rsidR="000843C5" w:rsidRPr="000843C5" w:rsidRDefault="000843C5" w:rsidP="000843C5">
            <w:pPr>
              <w:textAlignment w:val="baseline"/>
              <w:rPr>
                <w:rFonts w:ascii="Segoe UI" w:hAnsi="Segoe UI" w:cs="Segoe UI"/>
                <w:sz w:val="18"/>
                <w:szCs w:val="18"/>
              </w:rPr>
            </w:pPr>
            <w:r w:rsidRPr="000843C5">
              <w:rPr>
                <w:b/>
                <w:bCs/>
              </w:rPr>
              <w:t>Vyučující</w:t>
            </w:r>
            <w:r w:rsidRPr="000843C5">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682967CD" w14:textId="77777777" w:rsidR="000843C5" w:rsidRPr="000843C5" w:rsidRDefault="000843C5" w:rsidP="000843C5">
            <w:pPr>
              <w:jc w:val="both"/>
              <w:textAlignment w:val="baseline"/>
              <w:rPr>
                <w:rFonts w:ascii="Segoe UI" w:hAnsi="Segoe UI" w:cs="Segoe UI"/>
                <w:sz w:val="18"/>
                <w:szCs w:val="18"/>
              </w:rPr>
            </w:pPr>
            <w:r w:rsidRPr="000843C5">
              <w:t>MgA. Jan Veselský </w:t>
            </w:r>
          </w:p>
        </w:tc>
      </w:tr>
      <w:tr w:rsidR="000843C5" w:rsidRPr="000843C5" w14:paraId="49A43F73" w14:textId="77777777" w:rsidTr="00FD53B2">
        <w:trPr>
          <w:trHeight w:val="164"/>
        </w:trPr>
        <w:tc>
          <w:tcPr>
            <w:tcW w:w="9840" w:type="dxa"/>
            <w:gridSpan w:val="8"/>
            <w:tcBorders>
              <w:top w:val="nil"/>
              <w:left w:val="single" w:sz="6" w:space="0" w:color="auto"/>
              <w:bottom w:val="single" w:sz="6" w:space="0" w:color="auto"/>
              <w:right w:val="single" w:sz="6" w:space="0" w:color="auto"/>
            </w:tcBorders>
            <w:shd w:val="clear" w:color="auto" w:fill="auto"/>
            <w:hideMark/>
          </w:tcPr>
          <w:p w14:paraId="278F906C" w14:textId="77777777" w:rsidR="000843C5" w:rsidRPr="000843C5" w:rsidRDefault="000843C5" w:rsidP="000843C5">
            <w:pPr>
              <w:jc w:val="both"/>
              <w:textAlignment w:val="baseline"/>
              <w:rPr>
                <w:rFonts w:ascii="Segoe UI" w:hAnsi="Segoe UI" w:cs="Segoe UI"/>
                <w:sz w:val="18"/>
                <w:szCs w:val="18"/>
              </w:rPr>
            </w:pPr>
            <w:r w:rsidRPr="000843C5">
              <w:t> </w:t>
            </w:r>
          </w:p>
        </w:tc>
      </w:tr>
      <w:tr w:rsidR="000843C5" w:rsidRPr="000843C5" w14:paraId="12AFABA1" w14:textId="77777777" w:rsidTr="000843C5">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D22EBCE" w14:textId="77777777" w:rsidR="000843C5" w:rsidRPr="000843C5" w:rsidRDefault="000843C5" w:rsidP="000843C5">
            <w:pPr>
              <w:jc w:val="both"/>
              <w:textAlignment w:val="baseline"/>
              <w:rPr>
                <w:rFonts w:ascii="Segoe UI" w:hAnsi="Segoe UI" w:cs="Segoe UI"/>
                <w:sz w:val="18"/>
                <w:szCs w:val="18"/>
              </w:rPr>
            </w:pPr>
            <w:r w:rsidRPr="000843C5">
              <w:rPr>
                <w:b/>
                <w:bCs/>
              </w:rPr>
              <w:t>Stručná anotace předmětu</w:t>
            </w:r>
            <w:r w:rsidRPr="000843C5">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7FBD0D2E" w14:textId="77777777" w:rsidR="000843C5" w:rsidRPr="000843C5" w:rsidRDefault="000843C5" w:rsidP="000843C5">
            <w:pPr>
              <w:jc w:val="both"/>
              <w:textAlignment w:val="baseline"/>
              <w:rPr>
                <w:rFonts w:ascii="Segoe UI" w:hAnsi="Segoe UI" w:cs="Segoe UI"/>
                <w:sz w:val="18"/>
                <w:szCs w:val="18"/>
              </w:rPr>
            </w:pPr>
            <w:r w:rsidRPr="000843C5">
              <w:t> </w:t>
            </w:r>
          </w:p>
        </w:tc>
      </w:tr>
      <w:tr w:rsidR="000843C5" w:rsidRPr="000843C5" w14:paraId="38DF6F2A" w14:textId="77777777" w:rsidTr="00882CE3">
        <w:trPr>
          <w:trHeight w:val="3063"/>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793B9A94" w14:textId="77777777" w:rsidR="00AD4E13" w:rsidRDefault="00155DC1" w:rsidP="000843C5">
            <w:pPr>
              <w:jc w:val="both"/>
              <w:textAlignment w:val="baseline"/>
            </w:pPr>
            <w:r w:rsidRPr="000843C5">
              <w:t xml:space="preserve">Cílem předmětu je seznámit studenty s problematikou udržitelnosti v designu a architektuře, naučit je rozeznávat </w:t>
            </w:r>
            <w:proofErr w:type="spellStart"/>
            <w:r w:rsidRPr="000843C5">
              <w:t>greenwashing</w:t>
            </w:r>
            <w:proofErr w:type="spellEnd"/>
            <w:r w:rsidRPr="000843C5">
              <w:t xml:space="preserve"> a obeznámit je se současnými trendy v daných okruzích.</w:t>
            </w:r>
            <w:r>
              <w:t xml:space="preserve"> Jedná se o semináře</w:t>
            </w:r>
            <w:r w:rsidRPr="000843C5">
              <w:t xml:space="preserve">, </w:t>
            </w:r>
            <w:r>
              <w:t>jejichž s</w:t>
            </w:r>
            <w:r w:rsidRPr="0093642F">
              <w:t>oučástí</w:t>
            </w:r>
            <w:r>
              <w:t xml:space="preserve"> </w:t>
            </w:r>
            <w:r w:rsidRPr="0093642F">
              <w:t>j</w:t>
            </w:r>
            <w:r>
              <w:t>sou</w:t>
            </w:r>
            <w:r w:rsidRPr="0093642F">
              <w:t xml:space="preserve"> i autorsk</w:t>
            </w:r>
            <w:r>
              <w:t>é</w:t>
            </w:r>
            <w:r w:rsidRPr="0093642F">
              <w:t xml:space="preserve"> projekt</w:t>
            </w:r>
            <w:r>
              <w:t>y spojené s </w:t>
            </w:r>
            <w:r w:rsidRPr="0093642F">
              <w:t>konzultace</w:t>
            </w:r>
            <w:r>
              <w:t xml:space="preserve">mi. </w:t>
            </w:r>
            <w:r w:rsidRPr="000843C5">
              <w:t>Studenti zpracovávají samostatně prezentaci vybraného produktu/značky, kde kriticky hodnotí přístup daného subjektu k tvorbě</w:t>
            </w:r>
            <w:r>
              <w:t>. C</w:t>
            </w:r>
            <w:r w:rsidRPr="000843C5">
              <w:t>ílem je rozšíření povědomí o zajímavých a užitečných projektech v ČR i ve světě. Cvičení na dané téma – srovnání přístupů dvou (či více) produktů nebo autorů</w:t>
            </w:r>
            <w:r w:rsidR="00AD4E13">
              <w:t>.</w:t>
            </w:r>
          </w:p>
          <w:p w14:paraId="48311038" w14:textId="6E037F55" w:rsidR="00AD4E13" w:rsidRDefault="00642C15" w:rsidP="000843C5">
            <w:pPr>
              <w:jc w:val="both"/>
              <w:textAlignment w:val="baseline"/>
              <w:rPr>
                <w:b/>
                <w:bCs/>
              </w:rPr>
            </w:pPr>
            <w:r>
              <w:t xml:space="preserve"> </w:t>
            </w:r>
            <w:r w:rsidR="00155DC1" w:rsidRPr="000843C5">
              <w:t> </w:t>
            </w:r>
            <w:r w:rsidR="00155DC1" w:rsidRPr="000843C5" w:rsidDel="00FD693F">
              <w:rPr>
                <w:b/>
                <w:bCs/>
              </w:rPr>
              <w:t xml:space="preserve"> </w:t>
            </w:r>
          </w:p>
          <w:p w14:paraId="108F3C8A" w14:textId="77777777" w:rsidR="00AD4E13" w:rsidRPr="000843C5" w:rsidRDefault="00AD4E13" w:rsidP="00166B7B">
            <w:pPr>
              <w:numPr>
                <w:ilvl w:val="0"/>
                <w:numId w:val="125"/>
              </w:numPr>
              <w:ind w:left="740" w:hanging="283"/>
              <w:jc w:val="both"/>
              <w:textAlignment w:val="baseline"/>
            </w:pPr>
            <w:r w:rsidRPr="000843C5">
              <w:t xml:space="preserve">Design draft – navrhování produktu v tématu </w:t>
            </w:r>
            <w:proofErr w:type="spellStart"/>
            <w:r w:rsidRPr="000843C5">
              <w:t>Upcycling</w:t>
            </w:r>
            <w:proofErr w:type="spellEnd"/>
            <w:r w:rsidRPr="000843C5">
              <w:t>/prezentace </w:t>
            </w:r>
          </w:p>
          <w:p w14:paraId="62123121" w14:textId="77777777" w:rsidR="00AD4E13" w:rsidRPr="000843C5" w:rsidRDefault="00AD4E13" w:rsidP="00166B7B">
            <w:pPr>
              <w:numPr>
                <w:ilvl w:val="0"/>
                <w:numId w:val="125"/>
              </w:numPr>
              <w:ind w:left="740" w:hanging="283"/>
              <w:jc w:val="both"/>
              <w:textAlignment w:val="baseline"/>
            </w:pPr>
            <w:proofErr w:type="spellStart"/>
            <w:r w:rsidRPr="000843C5">
              <w:t>Upcycling</w:t>
            </w:r>
            <w:proofErr w:type="spellEnd"/>
            <w:r w:rsidRPr="000843C5">
              <w:t xml:space="preserve"> vs. DIY </w:t>
            </w:r>
          </w:p>
          <w:p w14:paraId="6EF3A543" w14:textId="77777777" w:rsidR="00AD4E13" w:rsidRPr="000843C5" w:rsidRDefault="00AD4E13" w:rsidP="00166B7B">
            <w:pPr>
              <w:numPr>
                <w:ilvl w:val="0"/>
                <w:numId w:val="125"/>
              </w:numPr>
              <w:ind w:left="740" w:hanging="283"/>
              <w:jc w:val="both"/>
              <w:textAlignment w:val="baseline"/>
            </w:pPr>
            <w:r w:rsidRPr="000843C5">
              <w:t xml:space="preserve">Design draft – navrhování produktu v tématu </w:t>
            </w:r>
            <w:proofErr w:type="spellStart"/>
            <w:r w:rsidRPr="000843C5">
              <w:t>Upcycling</w:t>
            </w:r>
            <w:proofErr w:type="spellEnd"/>
            <w:r w:rsidRPr="000843C5">
              <w:t>/prezentace </w:t>
            </w:r>
          </w:p>
          <w:p w14:paraId="1417F939" w14:textId="77777777" w:rsidR="00AD4E13" w:rsidRPr="000843C5" w:rsidRDefault="00AD4E13" w:rsidP="00166B7B">
            <w:pPr>
              <w:numPr>
                <w:ilvl w:val="0"/>
                <w:numId w:val="125"/>
              </w:numPr>
              <w:ind w:left="740" w:hanging="283"/>
              <w:jc w:val="both"/>
              <w:textAlignment w:val="baseline"/>
            </w:pPr>
            <w:r w:rsidRPr="000843C5">
              <w:t>Obhajoby projektů </w:t>
            </w:r>
          </w:p>
          <w:p w14:paraId="70B0EE9B" w14:textId="77777777" w:rsidR="00AD4E13" w:rsidRPr="000843C5" w:rsidRDefault="00AD4E13" w:rsidP="000843C5">
            <w:pPr>
              <w:jc w:val="both"/>
              <w:textAlignment w:val="baseline"/>
              <w:rPr>
                <w:rFonts w:ascii="Segoe UI" w:hAnsi="Segoe UI" w:cs="Segoe UI"/>
                <w:sz w:val="18"/>
                <w:szCs w:val="18"/>
              </w:rPr>
            </w:pPr>
          </w:p>
          <w:p w14:paraId="684797AF" w14:textId="77777777" w:rsidR="000843C5" w:rsidRDefault="000843C5" w:rsidP="000843C5">
            <w:pPr>
              <w:jc w:val="both"/>
              <w:textAlignment w:val="baseline"/>
            </w:pPr>
            <w:r w:rsidRPr="000843C5">
              <w:t xml:space="preserve">Student dokáže definovat rozdíly mezi jednotlivými formami udržitelného designu, umí je aplikovat na autorskou tvorbu </w:t>
            </w:r>
            <w:r w:rsidR="008A38C0">
              <w:br/>
            </w:r>
            <w:r w:rsidRPr="000843C5">
              <w:t>a dále zpracovávat v souladu s filozofií udržitelnosti.  </w:t>
            </w:r>
          </w:p>
          <w:p w14:paraId="566D443B" w14:textId="61507FE6" w:rsidR="00FD53B2" w:rsidRPr="000843C5" w:rsidRDefault="00FD53B2" w:rsidP="000843C5">
            <w:pPr>
              <w:jc w:val="both"/>
              <w:textAlignment w:val="baseline"/>
              <w:rPr>
                <w:rFonts w:ascii="Segoe UI" w:hAnsi="Segoe UI" w:cs="Segoe UI"/>
                <w:sz w:val="18"/>
                <w:szCs w:val="18"/>
              </w:rPr>
            </w:pPr>
          </w:p>
        </w:tc>
      </w:tr>
      <w:tr w:rsidR="000843C5" w:rsidRPr="000843C5" w14:paraId="6DB440CE" w14:textId="77777777" w:rsidTr="000843C5">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6EB86F07" w14:textId="77777777" w:rsidR="000843C5" w:rsidRPr="000843C5" w:rsidRDefault="000843C5" w:rsidP="000843C5">
            <w:pPr>
              <w:jc w:val="both"/>
              <w:textAlignment w:val="baseline"/>
              <w:rPr>
                <w:rFonts w:ascii="Segoe UI" w:hAnsi="Segoe UI" w:cs="Segoe UI"/>
                <w:sz w:val="18"/>
                <w:szCs w:val="18"/>
              </w:rPr>
            </w:pPr>
            <w:r w:rsidRPr="000843C5">
              <w:rPr>
                <w:b/>
                <w:bCs/>
              </w:rPr>
              <w:t>Studijní literatura a studijní pomůcky</w:t>
            </w:r>
            <w:r w:rsidRPr="000843C5">
              <w:t> </w:t>
            </w:r>
          </w:p>
        </w:tc>
        <w:tc>
          <w:tcPr>
            <w:tcW w:w="6195" w:type="dxa"/>
            <w:gridSpan w:val="6"/>
            <w:tcBorders>
              <w:top w:val="nil"/>
              <w:left w:val="single" w:sz="6" w:space="0" w:color="auto"/>
              <w:bottom w:val="nil"/>
              <w:right w:val="single" w:sz="6" w:space="0" w:color="auto"/>
            </w:tcBorders>
            <w:shd w:val="clear" w:color="auto" w:fill="auto"/>
            <w:hideMark/>
          </w:tcPr>
          <w:p w14:paraId="34885867" w14:textId="77777777" w:rsidR="000843C5" w:rsidRPr="000843C5" w:rsidRDefault="000843C5" w:rsidP="000843C5">
            <w:pPr>
              <w:jc w:val="both"/>
              <w:textAlignment w:val="baseline"/>
              <w:rPr>
                <w:rFonts w:ascii="Segoe UI" w:hAnsi="Segoe UI" w:cs="Segoe UI"/>
                <w:sz w:val="18"/>
                <w:szCs w:val="18"/>
              </w:rPr>
            </w:pPr>
            <w:r w:rsidRPr="000843C5">
              <w:t> </w:t>
            </w:r>
          </w:p>
        </w:tc>
      </w:tr>
      <w:tr w:rsidR="000843C5" w:rsidRPr="000843C5" w14:paraId="2C0AA93F" w14:textId="77777777" w:rsidTr="00F97295">
        <w:trPr>
          <w:trHeight w:val="1396"/>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727136D" w14:textId="77777777" w:rsidR="000843C5" w:rsidRPr="008A38C0" w:rsidRDefault="000843C5" w:rsidP="000843C5">
            <w:pPr>
              <w:jc w:val="both"/>
              <w:textAlignment w:val="baseline"/>
            </w:pPr>
            <w:r w:rsidRPr="008A38C0">
              <w:rPr>
                <w:b/>
                <w:bCs/>
              </w:rPr>
              <w:t>Povinná:</w:t>
            </w:r>
            <w:r w:rsidRPr="008A38C0">
              <w:t> </w:t>
            </w:r>
          </w:p>
          <w:p w14:paraId="711778AF" w14:textId="12CC8607" w:rsidR="000843C5" w:rsidRPr="00363240" w:rsidRDefault="000843C5" w:rsidP="000843C5">
            <w:pPr>
              <w:jc w:val="both"/>
              <w:textAlignment w:val="baseline"/>
              <w:rPr>
                <w:i/>
                <w:iCs/>
              </w:rPr>
            </w:pPr>
            <w:r w:rsidRPr="008A38C0">
              <w:t xml:space="preserve">WEETMAN, C. </w:t>
            </w:r>
            <w:r w:rsidRPr="008A38C0">
              <w:rPr>
                <w:i/>
                <w:iCs/>
              </w:rPr>
              <w:t xml:space="preserve">A </w:t>
            </w:r>
            <w:proofErr w:type="spellStart"/>
            <w:r w:rsidRPr="008A38C0">
              <w:rPr>
                <w:i/>
                <w:iCs/>
              </w:rPr>
              <w:t>circular</w:t>
            </w:r>
            <w:proofErr w:type="spellEnd"/>
            <w:r w:rsidRPr="008A38C0">
              <w:rPr>
                <w:i/>
                <w:iCs/>
              </w:rPr>
              <w:t xml:space="preserve"> </w:t>
            </w:r>
            <w:proofErr w:type="spellStart"/>
            <w:r w:rsidRPr="008A38C0">
              <w:rPr>
                <w:i/>
                <w:iCs/>
              </w:rPr>
              <w:t>economy</w:t>
            </w:r>
            <w:proofErr w:type="spellEnd"/>
            <w:r w:rsidRPr="008A38C0">
              <w:rPr>
                <w:i/>
                <w:iCs/>
              </w:rPr>
              <w:t xml:space="preserve"> handbook </w:t>
            </w:r>
            <w:proofErr w:type="spellStart"/>
            <w:r w:rsidRPr="008A38C0">
              <w:rPr>
                <w:i/>
                <w:iCs/>
              </w:rPr>
              <w:t>for</w:t>
            </w:r>
            <w:proofErr w:type="spellEnd"/>
            <w:r w:rsidRPr="008A38C0">
              <w:rPr>
                <w:i/>
                <w:iCs/>
              </w:rPr>
              <w:t xml:space="preserve"> busin</w:t>
            </w:r>
            <w:r w:rsidR="00363240">
              <w:rPr>
                <w:i/>
                <w:iCs/>
              </w:rPr>
              <w:t xml:space="preserve">ess and </w:t>
            </w:r>
            <w:proofErr w:type="spellStart"/>
            <w:r w:rsidR="00363240">
              <w:rPr>
                <w:i/>
                <w:iCs/>
              </w:rPr>
              <w:t>supply</w:t>
            </w:r>
            <w:proofErr w:type="spellEnd"/>
            <w:r w:rsidR="00363240">
              <w:rPr>
                <w:i/>
                <w:iCs/>
              </w:rPr>
              <w:t xml:space="preserve"> </w:t>
            </w:r>
            <w:proofErr w:type="spellStart"/>
            <w:r w:rsidR="00363240">
              <w:rPr>
                <w:i/>
                <w:iCs/>
              </w:rPr>
              <w:t>chains</w:t>
            </w:r>
            <w:proofErr w:type="spellEnd"/>
            <w:r w:rsidR="00363240">
              <w:rPr>
                <w:i/>
                <w:iCs/>
              </w:rPr>
              <w:t xml:space="preserve">: </w:t>
            </w:r>
            <w:proofErr w:type="spellStart"/>
            <w:r w:rsidR="00363240">
              <w:rPr>
                <w:i/>
                <w:iCs/>
              </w:rPr>
              <w:t>repair</w:t>
            </w:r>
            <w:proofErr w:type="spellEnd"/>
            <w:r w:rsidR="00363240">
              <w:rPr>
                <w:i/>
                <w:iCs/>
              </w:rPr>
              <w:t>, </w:t>
            </w:r>
            <w:proofErr w:type="spellStart"/>
            <w:r w:rsidRPr="008A38C0">
              <w:rPr>
                <w:i/>
                <w:iCs/>
              </w:rPr>
              <w:t>remake</w:t>
            </w:r>
            <w:proofErr w:type="spellEnd"/>
            <w:r w:rsidRPr="008A38C0">
              <w:rPr>
                <w:i/>
                <w:iCs/>
              </w:rPr>
              <w:t xml:space="preserve">, redesign, </w:t>
            </w:r>
            <w:proofErr w:type="spellStart"/>
            <w:r w:rsidRPr="008A38C0">
              <w:rPr>
                <w:i/>
                <w:iCs/>
              </w:rPr>
              <w:t>rethink</w:t>
            </w:r>
            <w:proofErr w:type="spellEnd"/>
            <w:r w:rsidRPr="008A38C0">
              <w:t xml:space="preserve">. New York 2017. ISBN </w:t>
            </w:r>
            <w:r w:rsidRPr="008A38C0">
              <w:rPr>
                <w:shd w:val="clear" w:color="auto" w:fill="FFFFFF"/>
              </w:rPr>
              <w:t>978-0-7494-7675-5</w:t>
            </w:r>
            <w:r w:rsidR="00F97295">
              <w:rPr>
                <w:shd w:val="clear" w:color="auto" w:fill="FFFFFF"/>
              </w:rPr>
              <w:t>.</w:t>
            </w:r>
            <w:r w:rsidRPr="008A38C0">
              <w:t> </w:t>
            </w:r>
          </w:p>
          <w:p w14:paraId="70DD1CEF" w14:textId="77777777" w:rsidR="000843C5" w:rsidRPr="008A38C0" w:rsidRDefault="000843C5" w:rsidP="000843C5">
            <w:pPr>
              <w:jc w:val="both"/>
              <w:textAlignment w:val="baseline"/>
            </w:pPr>
            <w:r w:rsidRPr="008A38C0">
              <w:rPr>
                <w:b/>
                <w:bCs/>
              </w:rPr>
              <w:t>Doporučená:</w:t>
            </w:r>
            <w:r w:rsidRPr="008A38C0">
              <w:t> </w:t>
            </w:r>
          </w:p>
          <w:p w14:paraId="606E796F" w14:textId="77777777" w:rsidR="007208C3" w:rsidRPr="008A38C0" w:rsidRDefault="007208C3" w:rsidP="007208C3">
            <w:pPr>
              <w:jc w:val="both"/>
              <w:textAlignment w:val="baseline"/>
            </w:pPr>
            <w:r w:rsidRPr="008A38C0">
              <w:rPr>
                <w:color w:val="000000"/>
              </w:rPr>
              <w:t xml:space="preserve">PLUHAŘ J. a kol. </w:t>
            </w:r>
            <w:r w:rsidRPr="008A38C0">
              <w:rPr>
                <w:i/>
                <w:iCs/>
                <w:color w:val="000000"/>
              </w:rPr>
              <w:t>Nauka o materiálech</w:t>
            </w:r>
            <w:r w:rsidRPr="008A38C0">
              <w:rPr>
                <w:color w:val="000000"/>
              </w:rPr>
              <w:t>. SNTL, 1989. ISBN DT 621.002.3. </w:t>
            </w:r>
          </w:p>
          <w:p w14:paraId="16C8AFBD" w14:textId="70A86D7F" w:rsidR="000843C5" w:rsidRPr="008A38C0" w:rsidRDefault="000843C5">
            <w:pPr>
              <w:jc w:val="both"/>
              <w:textAlignment w:val="baseline"/>
            </w:pPr>
            <w:r w:rsidRPr="008A38C0">
              <w:rPr>
                <w:color w:val="000000"/>
              </w:rPr>
              <w:t>R</w:t>
            </w:r>
            <w:r w:rsidR="00235153" w:rsidRPr="008A38C0">
              <w:rPr>
                <w:color w:val="000000"/>
              </w:rPr>
              <w:t>AAB</w:t>
            </w:r>
            <w:r w:rsidRPr="008A38C0">
              <w:rPr>
                <w:color w:val="000000"/>
              </w:rPr>
              <w:t xml:space="preserve">, M. </w:t>
            </w:r>
            <w:r w:rsidRPr="008A38C0">
              <w:rPr>
                <w:i/>
                <w:iCs/>
                <w:color w:val="000000"/>
              </w:rPr>
              <w:t>Materiály a člověk</w:t>
            </w:r>
            <w:r w:rsidR="00235153" w:rsidRPr="008A38C0">
              <w:rPr>
                <w:color w:val="000000"/>
              </w:rPr>
              <w:t>.</w:t>
            </w:r>
            <w:r w:rsidRPr="008A38C0">
              <w:rPr>
                <w:color w:val="000000"/>
              </w:rPr>
              <w:t xml:space="preserve"> (netradiční úvod do současné materiálové vědy). </w:t>
            </w:r>
            <w:r w:rsidR="008078B5" w:rsidRPr="008A38C0">
              <w:rPr>
                <w:color w:val="000000"/>
              </w:rPr>
              <w:t xml:space="preserve">Praha </w:t>
            </w:r>
            <w:r w:rsidRPr="008A38C0">
              <w:rPr>
                <w:color w:val="000000"/>
              </w:rPr>
              <w:t>1999. ISBN 8086044130.  </w:t>
            </w:r>
          </w:p>
        </w:tc>
      </w:tr>
    </w:tbl>
    <w:p w14:paraId="3CC0AC82" w14:textId="1B88BB19" w:rsidR="00FD1A6F" w:rsidRDefault="00FD1A6F" w:rsidP="00415DA8"/>
    <w:p w14:paraId="677E70EA" w14:textId="31DF1716" w:rsidR="00416DE7" w:rsidRDefault="00416DE7"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35"/>
        <w:gridCol w:w="883"/>
        <w:gridCol w:w="807"/>
        <w:gridCol w:w="2139"/>
        <w:gridCol w:w="538"/>
        <w:gridCol w:w="675"/>
      </w:tblGrid>
      <w:tr w:rsidR="00416DE7" w:rsidRPr="00416DE7" w14:paraId="2F0DE846"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9961E1C" w14:textId="77777777" w:rsidR="00416DE7" w:rsidRPr="00416DE7" w:rsidRDefault="00416DE7" w:rsidP="00416DE7">
            <w:pPr>
              <w:jc w:val="both"/>
              <w:textAlignment w:val="baseline"/>
              <w:rPr>
                <w:rFonts w:ascii="Segoe UI" w:hAnsi="Segoe UI" w:cs="Segoe UI"/>
                <w:sz w:val="18"/>
                <w:szCs w:val="18"/>
              </w:rPr>
            </w:pPr>
            <w:r w:rsidRPr="00416DE7">
              <w:rPr>
                <w:b/>
                <w:bCs/>
                <w:sz w:val="28"/>
                <w:szCs w:val="28"/>
              </w:rPr>
              <w:lastRenderedPageBreak/>
              <w:t>B-III – Charakteristika studijního předmětu</w:t>
            </w:r>
            <w:r w:rsidRPr="00416DE7">
              <w:rPr>
                <w:sz w:val="28"/>
                <w:szCs w:val="28"/>
              </w:rPr>
              <w:t> </w:t>
            </w:r>
          </w:p>
        </w:tc>
      </w:tr>
      <w:tr w:rsidR="00416DE7" w:rsidRPr="00416DE7" w14:paraId="163D934D"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43947F93" w14:textId="77777777" w:rsidR="00416DE7" w:rsidRPr="00416DE7" w:rsidRDefault="00416DE7" w:rsidP="00416DE7">
            <w:pPr>
              <w:textAlignment w:val="baseline"/>
              <w:rPr>
                <w:rFonts w:ascii="Segoe UI" w:hAnsi="Segoe UI" w:cs="Segoe UI"/>
                <w:sz w:val="18"/>
                <w:szCs w:val="18"/>
              </w:rPr>
            </w:pPr>
            <w:r w:rsidRPr="00416DE7">
              <w:rPr>
                <w:b/>
                <w:bCs/>
              </w:rPr>
              <w:t>Název studijního předmětu</w:t>
            </w:r>
            <w:r w:rsidRPr="00416DE7">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2EF0272" w14:textId="77777777" w:rsidR="00416DE7" w:rsidRPr="00416DE7" w:rsidRDefault="00416DE7" w:rsidP="00416DE7">
            <w:pPr>
              <w:jc w:val="both"/>
              <w:textAlignment w:val="baseline"/>
              <w:rPr>
                <w:rFonts w:ascii="Segoe UI" w:hAnsi="Segoe UI" w:cs="Segoe UI"/>
                <w:sz w:val="18"/>
                <w:szCs w:val="18"/>
              </w:rPr>
            </w:pPr>
            <w:r w:rsidRPr="00416DE7">
              <w:t>Vizuální kultura 20. století 1 </w:t>
            </w:r>
          </w:p>
        </w:tc>
      </w:tr>
      <w:tr w:rsidR="00416DE7" w:rsidRPr="00416DE7" w14:paraId="6AE0CE97"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348BA2D" w14:textId="77777777" w:rsidR="00416DE7" w:rsidRPr="00416DE7" w:rsidRDefault="00416DE7" w:rsidP="00416DE7">
            <w:pPr>
              <w:textAlignment w:val="baseline"/>
              <w:rPr>
                <w:rFonts w:ascii="Segoe UI" w:hAnsi="Segoe UI" w:cs="Segoe UI"/>
                <w:sz w:val="18"/>
                <w:szCs w:val="18"/>
              </w:rPr>
            </w:pPr>
            <w:r w:rsidRPr="00416DE7">
              <w:rPr>
                <w:b/>
                <w:bCs/>
              </w:rPr>
              <w:t>Typ předmětu</w:t>
            </w:r>
            <w:r w:rsidRPr="00416DE7">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81B3BF2" w14:textId="77777777" w:rsidR="00416DE7" w:rsidRPr="00416DE7" w:rsidRDefault="00416DE7" w:rsidP="00416DE7">
            <w:pPr>
              <w:jc w:val="both"/>
              <w:textAlignment w:val="baseline"/>
              <w:rPr>
                <w:rFonts w:ascii="Segoe UI" w:hAnsi="Segoe UI" w:cs="Segoe UI"/>
                <w:sz w:val="18"/>
                <w:szCs w:val="18"/>
              </w:rPr>
            </w:pPr>
            <w:r w:rsidRPr="00416DE7">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7D78676" w14:textId="77777777" w:rsidR="00416DE7" w:rsidRPr="00416DE7" w:rsidRDefault="00416DE7" w:rsidP="00416DE7">
            <w:pPr>
              <w:jc w:val="both"/>
              <w:textAlignment w:val="baseline"/>
              <w:rPr>
                <w:rFonts w:ascii="Segoe UI" w:hAnsi="Segoe UI" w:cs="Segoe UI"/>
                <w:sz w:val="18"/>
                <w:szCs w:val="18"/>
              </w:rPr>
            </w:pPr>
            <w:r w:rsidRPr="00416DE7">
              <w:rPr>
                <w:b/>
                <w:bCs/>
              </w:rPr>
              <w:t>doporučený ročník / semestr</w:t>
            </w:r>
            <w:r w:rsidRPr="00416DE7">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624E24A6" w14:textId="77777777" w:rsidR="00416DE7" w:rsidRPr="00416DE7" w:rsidRDefault="00416DE7" w:rsidP="00416DE7">
            <w:pPr>
              <w:jc w:val="both"/>
              <w:textAlignment w:val="baseline"/>
              <w:rPr>
                <w:rFonts w:ascii="Segoe UI" w:hAnsi="Segoe UI" w:cs="Segoe UI"/>
                <w:sz w:val="18"/>
                <w:szCs w:val="18"/>
              </w:rPr>
            </w:pPr>
            <w:r w:rsidRPr="00416DE7">
              <w:t>2/ZS </w:t>
            </w:r>
          </w:p>
        </w:tc>
      </w:tr>
      <w:tr w:rsidR="00416DE7" w:rsidRPr="00416DE7" w14:paraId="3FDC8EFB"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D627256" w14:textId="77777777" w:rsidR="00416DE7" w:rsidRPr="00416DE7" w:rsidRDefault="00416DE7" w:rsidP="00416DE7">
            <w:pPr>
              <w:textAlignment w:val="baseline"/>
              <w:rPr>
                <w:rFonts w:ascii="Segoe UI" w:hAnsi="Segoe UI" w:cs="Segoe UI"/>
                <w:sz w:val="18"/>
                <w:szCs w:val="18"/>
              </w:rPr>
            </w:pPr>
            <w:r w:rsidRPr="00416DE7">
              <w:rPr>
                <w:b/>
                <w:bCs/>
              </w:rPr>
              <w:t>Rozsah studijního předmětu</w:t>
            </w:r>
            <w:r w:rsidRPr="00416DE7">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C93445" w14:textId="77777777" w:rsidR="00416DE7" w:rsidRPr="00416DE7" w:rsidRDefault="00416DE7" w:rsidP="00416DE7">
            <w:pPr>
              <w:jc w:val="both"/>
              <w:textAlignment w:val="baseline"/>
              <w:rPr>
                <w:rFonts w:ascii="Segoe UI" w:hAnsi="Segoe UI" w:cs="Segoe UI"/>
                <w:sz w:val="18"/>
                <w:szCs w:val="18"/>
              </w:rPr>
            </w:pPr>
            <w:proofErr w:type="gramStart"/>
            <w:r w:rsidRPr="00416DE7">
              <w:t>26p</w:t>
            </w:r>
            <w:proofErr w:type="gramEnd"/>
            <w:r w:rsidRPr="00416DE7">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45E70B8A" w14:textId="77777777" w:rsidR="00416DE7" w:rsidRPr="00416DE7" w:rsidRDefault="00416DE7" w:rsidP="00416DE7">
            <w:pPr>
              <w:jc w:val="both"/>
              <w:textAlignment w:val="baseline"/>
              <w:rPr>
                <w:rFonts w:ascii="Segoe UI" w:hAnsi="Segoe UI" w:cs="Segoe UI"/>
                <w:sz w:val="18"/>
                <w:szCs w:val="18"/>
              </w:rPr>
            </w:pPr>
            <w:r w:rsidRPr="00416DE7">
              <w:rPr>
                <w:b/>
                <w:bCs/>
              </w:rPr>
              <w:t>hod. </w:t>
            </w:r>
            <w:r w:rsidRPr="00416DE7">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4BB28A1E" w14:textId="77777777" w:rsidR="00416DE7" w:rsidRPr="00416DE7" w:rsidRDefault="00416DE7" w:rsidP="00416DE7">
            <w:pPr>
              <w:jc w:val="both"/>
              <w:textAlignment w:val="baseline"/>
              <w:rPr>
                <w:rFonts w:ascii="Segoe UI" w:hAnsi="Segoe UI" w:cs="Segoe UI"/>
                <w:sz w:val="18"/>
                <w:szCs w:val="18"/>
              </w:rPr>
            </w:pPr>
            <w:r w:rsidRPr="00416DE7">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B698AB3" w14:textId="77777777" w:rsidR="00416DE7" w:rsidRPr="00416DE7" w:rsidRDefault="00416DE7" w:rsidP="00416DE7">
            <w:pPr>
              <w:jc w:val="both"/>
              <w:textAlignment w:val="baseline"/>
              <w:rPr>
                <w:rFonts w:ascii="Segoe UI" w:hAnsi="Segoe UI" w:cs="Segoe UI"/>
                <w:sz w:val="18"/>
                <w:szCs w:val="18"/>
              </w:rPr>
            </w:pPr>
            <w:r w:rsidRPr="00416DE7">
              <w:rPr>
                <w:b/>
                <w:bCs/>
              </w:rPr>
              <w:t>kreditů</w:t>
            </w:r>
            <w:r w:rsidRPr="00416DE7">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3AFABAC9" w14:textId="77777777" w:rsidR="00416DE7" w:rsidRPr="00416DE7" w:rsidRDefault="00416DE7" w:rsidP="00416DE7">
            <w:pPr>
              <w:jc w:val="both"/>
              <w:textAlignment w:val="baseline"/>
              <w:rPr>
                <w:rFonts w:ascii="Segoe UI" w:hAnsi="Segoe UI" w:cs="Segoe UI"/>
                <w:sz w:val="18"/>
                <w:szCs w:val="18"/>
              </w:rPr>
            </w:pPr>
            <w:r w:rsidRPr="00416DE7">
              <w:t>3 </w:t>
            </w:r>
          </w:p>
        </w:tc>
      </w:tr>
      <w:tr w:rsidR="00416DE7" w:rsidRPr="00416DE7" w14:paraId="5AB10D0C"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B66047C" w14:textId="77777777" w:rsidR="00416DE7" w:rsidRPr="00416DE7" w:rsidRDefault="00416DE7" w:rsidP="00416DE7">
            <w:pPr>
              <w:textAlignment w:val="baseline"/>
              <w:rPr>
                <w:rFonts w:ascii="Segoe UI" w:hAnsi="Segoe UI" w:cs="Segoe UI"/>
                <w:sz w:val="18"/>
                <w:szCs w:val="18"/>
              </w:rPr>
            </w:pPr>
            <w:r w:rsidRPr="00416DE7">
              <w:rPr>
                <w:b/>
                <w:bCs/>
              </w:rPr>
              <w:t xml:space="preserve">Prerekvizity, </w:t>
            </w:r>
            <w:proofErr w:type="spellStart"/>
            <w:r w:rsidRPr="00416DE7">
              <w:rPr>
                <w:b/>
                <w:bCs/>
              </w:rPr>
              <w:t>korekvizity</w:t>
            </w:r>
            <w:proofErr w:type="spellEnd"/>
            <w:r w:rsidRPr="00416DE7">
              <w:rPr>
                <w:b/>
                <w:bCs/>
              </w:rPr>
              <w:t>, ekvivalence</w:t>
            </w:r>
            <w:r w:rsidRPr="00416DE7">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63C6BF98" w14:textId="77777777" w:rsidR="00416DE7" w:rsidRPr="00416DE7" w:rsidRDefault="00416DE7" w:rsidP="00416DE7">
            <w:pPr>
              <w:jc w:val="both"/>
              <w:textAlignment w:val="baseline"/>
              <w:rPr>
                <w:rFonts w:ascii="Segoe UI" w:hAnsi="Segoe UI" w:cs="Segoe UI"/>
                <w:sz w:val="18"/>
                <w:szCs w:val="18"/>
              </w:rPr>
            </w:pPr>
            <w:r w:rsidRPr="00416DE7">
              <w:t> </w:t>
            </w:r>
          </w:p>
        </w:tc>
      </w:tr>
      <w:tr w:rsidR="00416DE7" w:rsidRPr="00416DE7" w14:paraId="535917BD"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54E759A" w14:textId="77777777" w:rsidR="00416DE7" w:rsidRPr="00416DE7" w:rsidRDefault="00416DE7" w:rsidP="00416DE7">
            <w:pPr>
              <w:textAlignment w:val="baseline"/>
              <w:rPr>
                <w:rFonts w:ascii="Segoe UI" w:hAnsi="Segoe UI" w:cs="Segoe UI"/>
                <w:sz w:val="18"/>
                <w:szCs w:val="18"/>
              </w:rPr>
            </w:pPr>
            <w:r w:rsidRPr="00416DE7">
              <w:rPr>
                <w:b/>
                <w:bCs/>
              </w:rPr>
              <w:t>Způsob ověření studijních výsledků</w:t>
            </w:r>
            <w:r w:rsidRPr="00416DE7">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E027288" w14:textId="77777777" w:rsidR="00416DE7" w:rsidRPr="00416DE7" w:rsidRDefault="00416DE7" w:rsidP="00416DE7">
            <w:pPr>
              <w:jc w:val="both"/>
              <w:textAlignment w:val="baseline"/>
              <w:rPr>
                <w:rFonts w:ascii="Segoe UI" w:hAnsi="Segoe UI" w:cs="Segoe UI"/>
                <w:sz w:val="18"/>
                <w:szCs w:val="18"/>
              </w:rPr>
            </w:pPr>
            <w:r w:rsidRPr="00416DE7">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7EF0A039" w14:textId="77777777" w:rsidR="00416DE7" w:rsidRPr="00416DE7" w:rsidRDefault="00416DE7" w:rsidP="00416DE7">
            <w:pPr>
              <w:jc w:val="both"/>
              <w:textAlignment w:val="baseline"/>
              <w:rPr>
                <w:rFonts w:ascii="Segoe UI" w:hAnsi="Segoe UI" w:cs="Segoe UI"/>
                <w:sz w:val="18"/>
                <w:szCs w:val="18"/>
              </w:rPr>
            </w:pPr>
            <w:r w:rsidRPr="00416DE7">
              <w:rPr>
                <w:b/>
                <w:bCs/>
              </w:rPr>
              <w:t>Forma výuky</w:t>
            </w:r>
            <w:r w:rsidRPr="00416DE7">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703F9C39" w14:textId="77777777" w:rsidR="00416DE7" w:rsidRPr="00416DE7" w:rsidRDefault="00416DE7" w:rsidP="00416DE7">
            <w:pPr>
              <w:jc w:val="both"/>
              <w:textAlignment w:val="baseline"/>
              <w:rPr>
                <w:rFonts w:ascii="Segoe UI" w:hAnsi="Segoe UI" w:cs="Segoe UI"/>
                <w:sz w:val="18"/>
                <w:szCs w:val="18"/>
              </w:rPr>
            </w:pPr>
            <w:r w:rsidRPr="00416DE7">
              <w:t>přednáška </w:t>
            </w:r>
          </w:p>
        </w:tc>
      </w:tr>
      <w:tr w:rsidR="00416DE7" w:rsidRPr="00416DE7" w14:paraId="6A206BB0"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BF09032" w14:textId="77777777" w:rsidR="00416DE7" w:rsidRPr="00416DE7" w:rsidRDefault="00416DE7" w:rsidP="00416DE7">
            <w:pPr>
              <w:textAlignment w:val="baseline"/>
              <w:rPr>
                <w:rFonts w:ascii="Segoe UI" w:hAnsi="Segoe UI" w:cs="Segoe UI"/>
                <w:sz w:val="18"/>
                <w:szCs w:val="18"/>
              </w:rPr>
            </w:pPr>
            <w:r w:rsidRPr="00416DE7">
              <w:rPr>
                <w:b/>
                <w:bCs/>
              </w:rPr>
              <w:t>Forma způsobu ověření studijních výsledků a další požadavky na studenta</w:t>
            </w:r>
            <w:r w:rsidRPr="00416DE7">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76D87C2B" w14:textId="77777777" w:rsidR="00416DE7" w:rsidRPr="00416DE7" w:rsidRDefault="00416DE7" w:rsidP="00416DE7">
            <w:pPr>
              <w:jc w:val="both"/>
              <w:textAlignment w:val="baseline"/>
              <w:rPr>
                <w:rFonts w:ascii="Segoe UI" w:hAnsi="Segoe UI" w:cs="Segoe UI"/>
                <w:sz w:val="18"/>
                <w:szCs w:val="18"/>
              </w:rPr>
            </w:pPr>
            <w:r w:rsidRPr="00416DE7">
              <w:t>Písemná zkouška z probrané látky </w:t>
            </w:r>
          </w:p>
        </w:tc>
      </w:tr>
      <w:tr w:rsidR="00416DE7" w:rsidRPr="00416DE7" w14:paraId="671BE4DF"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8D038B1" w14:textId="77777777" w:rsidR="00416DE7" w:rsidRPr="00416DE7" w:rsidRDefault="00416DE7" w:rsidP="00416DE7">
            <w:pPr>
              <w:textAlignment w:val="baseline"/>
              <w:rPr>
                <w:rFonts w:ascii="Segoe UI" w:hAnsi="Segoe UI" w:cs="Segoe UI"/>
                <w:sz w:val="18"/>
                <w:szCs w:val="18"/>
              </w:rPr>
            </w:pPr>
            <w:r w:rsidRPr="00416DE7">
              <w:t> </w:t>
            </w:r>
          </w:p>
        </w:tc>
      </w:tr>
      <w:tr w:rsidR="00416DE7" w:rsidRPr="00416DE7" w14:paraId="2836FD5B"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3428218B" w14:textId="77777777" w:rsidR="00416DE7" w:rsidRPr="00416DE7" w:rsidRDefault="00416DE7" w:rsidP="00416DE7">
            <w:pPr>
              <w:textAlignment w:val="baseline"/>
              <w:rPr>
                <w:rFonts w:ascii="Segoe UI" w:hAnsi="Segoe UI" w:cs="Segoe UI"/>
                <w:sz w:val="18"/>
                <w:szCs w:val="18"/>
              </w:rPr>
            </w:pPr>
            <w:r w:rsidRPr="00416DE7">
              <w:rPr>
                <w:b/>
                <w:bCs/>
              </w:rPr>
              <w:t>Garant předmětu</w:t>
            </w:r>
            <w:r w:rsidRPr="00416DE7">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029BA5DF" w14:textId="77777777" w:rsidR="00416DE7" w:rsidRPr="00416DE7" w:rsidRDefault="00416DE7" w:rsidP="00416DE7">
            <w:pPr>
              <w:jc w:val="both"/>
              <w:textAlignment w:val="baseline"/>
              <w:rPr>
                <w:rFonts w:ascii="Segoe UI" w:hAnsi="Segoe UI" w:cs="Segoe UI"/>
                <w:sz w:val="18"/>
                <w:szCs w:val="18"/>
              </w:rPr>
            </w:pPr>
            <w:r w:rsidRPr="00416DE7">
              <w:t xml:space="preserve">Mgr. Silvie </w:t>
            </w:r>
            <w:proofErr w:type="spellStart"/>
            <w:r w:rsidRPr="00416DE7">
              <w:t>Stanická</w:t>
            </w:r>
            <w:proofErr w:type="spellEnd"/>
            <w:r w:rsidRPr="00416DE7">
              <w:t>, Ph.D. </w:t>
            </w:r>
          </w:p>
        </w:tc>
      </w:tr>
      <w:tr w:rsidR="00416DE7" w:rsidRPr="00416DE7" w14:paraId="28AFD845"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60A25F61" w14:textId="77777777" w:rsidR="00416DE7" w:rsidRPr="00416DE7" w:rsidRDefault="00416DE7" w:rsidP="00416DE7">
            <w:pPr>
              <w:textAlignment w:val="baseline"/>
              <w:rPr>
                <w:rFonts w:ascii="Segoe UI" w:hAnsi="Segoe UI" w:cs="Segoe UI"/>
                <w:sz w:val="18"/>
                <w:szCs w:val="18"/>
              </w:rPr>
            </w:pPr>
            <w:r w:rsidRPr="00416DE7">
              <w:rPr>
                <w:b/>
                <w:bCs/>
              </w:rPr>
              <w:t>Zapojení garanta do výuky předmětu</w:t>
            </w:r>
            <w:r w:rsidRPr="00416DE7">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5031FC7B" w14:textId="153FD1E8" w:rsidR="00416DE7" w:rsidRPr="00416DE7" w:rsidRDefault="00784E6B" w:rsidP="00416DE7">
            <w:pPr>
              <w:jc w:val="both"/>
              <w:textAlignment w:val="baseline"/>
              <w:rPr>
                <w:rFonts w:ascii="Segoe UI" w:hAnsi="Segoe UI" w:cs="Segoe UI"/>
                <w:sz w:val="18"/>
                <w:szCs w:val="18"/>
              </w:rPr>
            </w:pPr>
            <w:r>
              <w:t>100 %</w:t>
            </w:r>
          </w:p>
        </w:tc>
      </w:tr>
      <w:tr w:rsidR="00416DE7" w:rsidRPr="00416DE7" w14:paraId="16FEBC6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D08A3E2" w14:textId="77777777" w:rsidR="00416DE7" w:rsidRPr="00416DE7" w:rsidRDefault="00416DE7" w:rsidP="00416DE7">
            <w:pPr>
              <w:textAlignment w:val="baseline"/>
              <w:rPr>
                <w:rFonts w:ascii="Segoe UI" w:hAnsi="Segoe UI" w:cs="Segoe UI"/>
                <w:sz w:val="18"/>
                <w:szCs w:val="18"/>
              </w:rPr>
            </w:pPr>
            <w:r w:rsidRPr="00416DE7">
              <w:rPr>
                <w:b/>
                <w:bCs/>
              </w:rPr>
              <w:t>Vyučující</w:t>
            </w:r>
            <w:r w:rsidRPr="00416DE7">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F84069E" w14:textId="77777777" w:rsidR="00416DE7" w:rsidRPr="00416DE7" w:rsidRDefault="00416DE7" w:rsidP="00416DE7">
            <w:pPr>
              <w:jc w:val="both"/>
              <w:textAlignment w:val="baseline"/>
              <w:rPr>
                <w:rFonts w:ascii="Segoe UI" w:hAnsi="Segoe UI" w:cs="Segoe UI"/>
                <w:sz w:val="18"/>
                <w:szCs w:val="18"/>
              </w:rPr>
            </w:pPr>
            <w:r w:rsidRPr="00416DE7">
              <w:t xml:space="preserve">Mgr. Silvie </w:t>
            </w:r>
            <w:proofErr w:type="spellStart"/>
            <w:r w:rsidRPr="00416DE7">
              <w:t>Stanická</w:t>
            </w:r>
            <w:proofErr w:type="spellEnd"/>
            <w:r w:rsidRPr="00416DE7">
              <w:t>, Ph.D. </w:t>
            </w:r>
          </w:p>
        </w:tc>
      </w:tr>
      <w:tr w:rsidR="00416DE7" w:rsidRPr="00416DE7" w14:paraId="33899846" w14:textId="77777777" w:rsidTr="00FD53B2">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458FAA6B" w14:textId="77777777" w:rsidR="00416DE7" w:rsidRPr="00416DE7" w:rsidRDefault="00416DE7" w:rsidP="00416DE7">
            <w:pPr>
              <w:jc w:val="both"/>
              <w:textAlignment w:val="baseline"/>
              <w:rPr>
                <w:rFonts w:ascii="Segoe UI" w:hAnsi="Segoe UI" w:cs="Segoe UI"/>
                <w:sz w:val="18"/>
                <w:szCs w:val="18"/>
              </w:rPr>
            </w:pPr>
            <w:r w:rsidRPr="00416DE7">
              <w:t> </w:t>
            </w:r>
          </w:p>
        </w:tc>
      </w:tr>
      <w:tr w:rsidR="00416DE7" w:rsidRPr="00416DE7" w14:paraId="0711A180"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0A38142" w14:textId="77777777" w:rsidR="00416DE7" w:rsidRPr="00416DE7" w:rsidRDefault="00416DE7" w:rsidP="00416DE7">
            <w:pPr>
              <w:jc w:val="both"/>
              <w:textAlignment w:val="baseline"/>
              <w:rPr>
                <w:rFonts w:ascii="Segoe UI" w:hAnsi="Segoe UI" w:cs="Segoe UI"/>
                <w:sz w:val="18"/>
                <w:szCs w:val="18"/>
              </w:rPr>
            </w:pPr>
            <w:r w:rsidRPr="00416DE7">
              <w:rPr>
                <w:b/>
                <w:bCs/>
              </w:rPr>
              <w:t>Stručná anotace předmětu</w:t>
            </w:r>
            <w:r w:rsidRPr="00416DE7">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BA293EC" w14:textId="77777777" w:rsidR="00416DE7" w:rsidRPr="00416DE7" w:rsidRDefault="00416DE7" w:rsidP="00416DE7">
            <w:pPr>
              <w:jc w:val="both"/>
              <w:textAlignment w:val="baseline"/>
              <w:rPr>
                <w:rFonts w:ascii="Segoe UI" w:hAnsi="Segoe UI" w:cs="Segoe UI"/>
                <w:sz w:val="18"/>
                <w:szCs w:val="18"/>
              </w:rPr>
            </w:pPr>
            <w:r w:rsidRPr="00416DE7">
              <w:t> </w:t>
            </w:r>
          </w:p>
        </w:tc>
      </w:tr>
      <w:tr w:rsidR="00416DE7" w:rsidRPr="00416DE7" w14:paraId="0D94DA6D"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A6D5A08" w14:textId="77777777" w:rsidR="00416DE7" w:rsidRPr="00416DE7" w:rsidRDefault="00416DE7" w:rsidP="00416DE7">
            <w:pPr>
              <w:jc w:val="both"/>
              <w:textAlignment w:val="baseline"/>
              <w:rPr>
                <w:rFonts w:ascii="Segoe UI" w:hAnsi="Segoe UI" w:cs="Segoe UI"/>
                <w:sz w:val="18"/>
                <w:szCs w:val="18"/>
              </w:rPr>
            </w:pPr>
            <w:r w:rsidRPr="00416DE7">
              <w:t>Na příkladech z oblasti vizuální kultury 1. a 2. poloviny 20. století předmět představuje klíčová témata modernismu, jeho extrémních poloh v umění (avantgarda) a vizuální komunikaci (propaganda) a témat (industrializace, moderní město, sociální vědomí, tělo a pohled, subjekt, národ, institucionalizace umění, spotřeba…). </w:t>
            </w:r>
          </w:p>
          <w:p w14:paraId="6023B707" w14:textId="77777777" w:rsidR="00416DE7" w:rsidRPr="00416DE7" w:rsidRDefault="00416DE7" w:rsidP="00416DE7">
            <w:pPr>
              <w:jc w:val="both"/>
              <w:textAlignment w:val="baseline"/>
              <w:rPr>
                <w:rFonts w:ascii="Segoe UI" w:hAnsi="Segoe UI" w:cs="Segoe UI"/>
                <w:sz w:val="18"/>
                <w:szCs w:val="18"/>
              </w:rPr>
            </w:pPr>
            <w:r w:rsidRPr="00416DE7">
              <w:t> </w:t>
            </w:r>
          </w:p>
          <w:p w14:paraId="55316461" w14:textId="77777777" w:rsidR="00416DE7" w:rsidRPr="00416DE7" w:rsidRDefault="00416DE7" w:rsidP="00166B7B">
            <w:pPr>
              <w:ind w:left="457"/>
              <w:jc w:val="both"/>
              <w:textAlignment w:val="baseline"/>
              <w:rPr>
                <w:rFonts w:ascii="Segoe UI" w:hAnsi="Segoe UI" w:cs="Segoe UI"/>
                <w:sz w:val="18"/>
                <w:szCs w:val="18"/>
              </w:rPr>
            </w:pPr>
            <w:r w:rsidRPr="00416DE7">
              <w:t>1. Úvod do problematiky, metodologie, literatura. </w:t>
            </w:r>
          </w:p>
          <w:p w14:paraId="62E4B919" w14:textId="77777777" w:rsidR="00416DE7" w:rsidRPr="00416DE7" w:rsidRDefault="00416DE7" w:rsidP="00166B7B">
            <w:pPr>
              <w:ind w:left="457"/>
              <w:jc w:val="both"/>
              <w:textAlignment w:val="baseline"/>
              <w:rPr>
                <w:rFonts w:ascii="Segoe UI" w:hAnsi="Segoe UI" w:cs="Segoe UI"/>
                <w:sz w:val="18"/>
                <w:szCs w:val="18"/>
              </w:rPr>
            </w:pPr>
            <w:r w:rsidRPr="00416DE7">
              <w:t>2. Vývoj umění na přelomu 19. a 20. století. </w:t>
            </w:r>
          </w:p>
          <w:p w14:paraId="7B9DE871" w14:textId="77777777" w:rsidR="00416DE7" w:rsidRPr="00416DE7" w:rsidRDefault="00416DE7" w:rsidP="00166B7B">
            <w:pPr>
              <w:ind w:left="457"/>
              <w:jc w:val="both"/>
              <w:textAlignment w:val="baseline"/>
              <w:rPr>
                <w:rFonts w:ascii="Segoe UI" w:hAnsi="Segoe UI" w:cs="Segoe UI"/>
                <w:sz w:val="18"/>
                <w:szCs w:val="18"/>
              </w:rPr>
            </w:pPr>
            <w:r w:rsidRPr="00416DE7">
              <w:t xml:space="preserve">3. </w:t>
            </w:r>
            <w:r w:rsidRPr="00416DE7">
              <w:rPr>
                <w:color w:val="000000"/>
                <w:shd w:val="clear" w:color="auto" w:fill="FFFFFF"/>
              </w:rPr>
              <w:t xml:space="preserve">Expresionistické skupiny. Die </w:t>
            </w:r>
            <w:proofErr w:type="spellStart"/>
            <w:r w:rsidRPr="00416DE7">
              <w:rPr>
                <w:color w:val="000000"/>
                <w:shd w:val="clear" w:color="auto" w:fill="FFFFFF"/>
              </w:rPr>
              <w:t>Brücke</w:t>
            </w:r>
            <w:proofErr w:type="spellEnd"/>
            <w:r w:rsidRPr="00416DE7">
              <w:rPr>
                <w:color w:val="000000"/>
                <w:shd w:val="clear" w:color="auto" w:fill="FFFFFF"/>
              </w:rPr>
              <w:t xml:space="preserve">, Emil </w:t>
            </w:r>
            <w:proofErr w:type="spellStart"/>
            <w:r w:rsidRPr="00416DE7">
              <w:rPr>
                <w:color w:val="000000"/>
                <w:shd w:val="clear" w:color="auto" w:fill="FFFFFF"/>
              </w:rPr>
              <w:t>Nolde</w:t>
            </w:r>
            <w:proofErr w:type="spellEnd"/>
            <w:r w:rsidRPr="00416DE7">
              <w:rPr>
                <w:color w:val="000000"/>
                <w:shd w:val="clear" w:color="auto" w:fill="FFFFFF"/>
              </w:rPr>
              <w:t xml:space="preserve">. Der </w:t>
            </w:r>
            <w:proofErr w:type="spellStart"/>
            <w:r w:rsidRPr="00416DE7">
              <w:rPr>
                <w:color w:val="000000"/>
                <w:shd w:val="clear" w:color="auto" w:fill="FFFFFF"/>
              </w:rPr>
              <w:t>Blaue</w:t>
            </w:r>
            <w:proofErr w:type="spellEnd"/>
            <w:r w:rsidRPr="00416DE7">
              <w:rPr>
                <w:color w:val="000000"/>
                <w:shd w:val="clear" w:color="auto" w:fill="FFFFFF"/>
              </w:rPr>
              <w:t xml:space="preserve"> Reiter. </w:t>
            </w:r>
            <w:proofErr w:type="spellStart"/>
            <w:r w:rsidRPr="00416DE7">
              <w:rPr>
                <w:color w:val="000000"/>
                <w:shd w:val="clear" w:color="auto" w:fill="FFFFFF"/>
              </w:rPr>
              <w:t>Wassily</w:t>
            </w:r>
            <w:proofErr w:type="spellEnd"/>
            <w:r w:rsidRPr="00416DE7">
              <w:rPr>
                <w:color w:val="000000"/>
                <w:shd w:val="clear" w:color="auto" w:fill="FFFFFF"/>
              </w:rPr>
              <w:t xml:space="preserve"> </w:t>
            </w:r>
            <w:proofErr w:type="spellStart"/>
            <w:r w:rsidRPr="00416DE7">
              <w:rPr>
                <w:color w:val="000000"/>
                <w:shd w:val="clear" w:color="auto" w:fill="FFFFFF"/>
              </w:rPr>
              <w:t>Kandinsky</w:t>
            </w:r>
            <w:proofErr w:type="spellEnd"/>
            <w:r w:rsidRPr="00416DE7">
              <w:rPr>
                <w:color w:val="000000"/>
                <w:shd w:val="clear" w:color="auto" w:fill="FFFFFF"/>
              </w:rPr>
              <w:t>, jeho východiska, aktivity, cesta k abstrakci.</w:t>
            </w:r>
            <w:r w:rsidRPr="00416DE7">
              <w:rPr>
                <w:color w:val="000000"/>
              </w:rPr>
              <w:t> </w:t>
            </w:r>
          </w:p>
          <w:p w14:paraId="73EB3A9F" w14:textId="77777777" w:rsidR="00416DE7" w:rsidRPr="00416DE7" w:rsidRDefault="00416DE7" w:rsidP="00166B7B">
            <w:pPr>
              <w:ind w:left="457"/>
              <w:jc w:val="both"/>
              <w:textAlignment w:val="baseline"/>
              <w:rPr>
                <w:rFonts w:ascii="Segoe UI" w:hAnsi="Segoe UI" w:cs="Segoe UI"/>
                <w:sz w:val="18"/>
                <w:szCs w:val="18"/>
              </w:rPr>
            </w:pPr>
            <w:r w:rsidRPr="00416DE7">
              <w:t xml:space="preserve">4. Umění v Čechách v letech 1907-1917 (Osma, SVU, </w:t>
            </w:r>
            <w:proofErr w:type="spellStart"/>
            <w:r w:rsidRPr="00416DE7">
              <w:t>Sursum</w:t>
            </w:r>
            <w:proofErr w:type="spellEnd"/>
            <w:r w:rsidRPr="00416DE7">
              <w:t>, SVU Mánes). </w:t>
            </w:r>
          </w:p>
          <w:p w14:paraId="2234E478" w14:textId="77777777" w:rsidR="00416DE7" w:rsidRPr="00416DE7" w:rsidRDefault="00416DE7" w:rsidP="00166B7B">
            <w:pPr>
              <w:ind w:left="457"/>
              <w:jc w:val="both"/>
              <w:textAlignment w:val="baseline"/>
              <w:rPr>
                <w:rFonts w:ascii="Segoe UI" w:hAnsi="Segoe UI" w:cs="Segoe UI"/>
                <w:sz w:val="18"/>
                <w:szCs w:val="18"/>
              </w:rPr>
            </w:pPr>
            <w:r w:rsidRPr="00416DE7">
              <w:t xml:space="preserve">5. </w:t>
            </w:r>
            <w:r w:rsidRPr="00416DE7">
              <w:rPr>
                <w:color w:val="000000"/>
                <w:shd w:val="clear" w:color="auto" w:fill="FFFFFF"/>
              </w:rPr>
              <w:t xml:space="preserve">Fauvismus. Henri </w:t>
            </w:r>
            <w:proofErr w:type="spellStart"/>
            <w:r w:rsidRPr="00416DE7">
              <w:rPr>
                <w:color w:val="000000"/>
                <w:shd w:val="clear" w:color="auto" w:fill="FFFFFF"/>
              </w:rPr>
              <w:t>Matisse</w:t>
            </w:r>
            <w:proofErr w:type="spellEnd"/>
            <w:r w:rsidRPr="00416DE7">
              <w:rPr>
                <w:color w:val="000000"/>
                <w:shd w:val="clear" w:color="auto" w:fill="FFFFFF"/>
              </w:rPr>
              <w:t xml:space="preserve"> malíř a sochař, Maurice </w:t>
            </w:r>
            <w:proofErr w:type="spellStart"/>
            <w:r w:rsidRPr="00416DE7">
              <w:rPr>
                <w:color w:val="000000"/>
                <w:shd w:val="clear" w:color="auto" w:fill="FFFFFF"/>
              </w:rPr>
              <w:t>Vlaminck</w:t>
            </w:r>
            <w:proofErr w:type="spellEnd"/>
            <w:r w:rsidRPr="00416DE7">
              <w:rPr>
                <w:color w:val="000000"/>
                <w:shd w:val="clear" w:color="auto" w:fill="FFFFFF"/>
              </w:rPr>
              <w:t xml:space="preserve"> a André </w:t>
            </w:r>
            <w:proofErr w:type="spellStart"/>
            <w:r w:rsidRPr="00416DE7">
              <w:rPr>
                <w:color w:val="000000"/>
                <w:shd w:val="clear" w:color="auto" w:fill="FFFFFF"/>
              </w:rPr>
              <w:t>Derain</w:t>
            </w:r>
            <w:proofErr w:type="spellEnd"/>
            <w:r w:rsidRPr="00416DE7">
              <w:rPr>
                <w:color w:val="000000"/>
                <w:shd w:val="clear" w:color="auto" w:fill="FFFFFF"/>
              </w:rPr>
              <w:t>. Orfismus.</w:t>
            </w:r>
            <w:r w:rsidRPr="00416DE7">
              <w:rPr>
                <w:color w:val="000000"/>
              </w:rPr>
              <w:t> </w:t>
            </w:r>
          </w:p>
          <w:p w14:paraId="622D8910" w14:textId="77777777" w:rsidR="00416DE7" w:rsidRPr="00416DE7" w:rsidRDefault="00416DE7" w:rsidP="00166B7B">
            <w:pPr>
              <w:ind w:left="457"/>
              <w:jc w:val="both"/>
              <w:textAlignment w:val="baseline"/>
              <w:rPr>
                <w:rFonts w:ascii="Segoe UI" w:hAnsi="Segoe UI" w:cs="Segoe UI"/>
                <w:sz w:val="18"/>
                <w:szCs w:val="18"/>
              </w:rPr>
            </w:pPr>
            <w:r w:rsidRPr="00416DE7">
              <w:t>6. Exkurze / galerie </w:t>
            </w:r>
          </w:p>
          <w:p w14:paraId="07F010DE" w14:textId="40396FF1" w:rsidR="00416DE7" w:rsidRPr="00416DE7" w:rsidRDefault="00416DE7" w:rsidP="00166B7B">
            <w:pPr>
              <w:ind w:left="457"/>
              <w:jc w:val="both"/>
              <w:textAlignment w:val="baseline"/>
              <w:rPr>
                <w:rFonts w:ascii="Segoe UI" w:hAnsi="Segoe UI" w:cs="Segoe UI"/>
                <w:sz w:val="18"/>
                <w:szCs w:val="18"/>
              </w:rPr>
            </w:pPr>
            <w:r w:rsidRPr="00416DE7">
              <w:t xml:space="preserve">7. </w:t>
            </w:r>
            <w:r w:rsidRPr="00416DE7">
              <w:rPr>
                <w:color w:val="000000"/>
                <w:shd w:val="clear" w:color="auto" w:fill="FFFFFF"/>
              </w:rPr>
              <w:t xml:space="preserve">Kubismus. Pablo Picasso a jeho další </w:t>
            </w:r>
            <w:r w:rsidR="00F20F30" w:rsidRPr="00416DE7">
              <w:rPr>
                <w:color w:val="000000"/>
                <w:shd w:val="clear" w:color="auto" w:fill="FFFFFF"/>
              </w:rPr>
              <w:t>vývoj, Georges</w:t>
            </w:r>
            <w:r w:rsidRPr="00416DE7">
              <w:rPr>
                <w:color w:val="000000"/>
                <w:shd w:val="clear" w:color="auto" w:fill="FFFFFF"/>
              </w:rPr>
              <w:t xml:space="preserve"> </w:t>
            </w:r>
            <w:proofErr w:type="spellStart"/>
            <w:r w:rsidRPr="00416DE7">
              <w:rPr>
                <w:color w:val="000000"/>
                <w:shd w:val="clear" w:color="auto" w:fill="FFFFFF"/>
              </w:rPr>
              <w:t>Braque</w:t>
            </w:r>
            <w:proofErr w:type="spellEnd"/>
            <w:r w:rsidRPr="00416DE7">
              <w:rPr>
                <w:color w:val="000000"/>
                <w:shd w:val="clear" w:color="auto" w:fill="FFFFFF"/>
              </w:rPr>
              <w:t xml:space="preserve">, Juan </w:t>
            </w:r>
            <w:proofErr w:type="spellStart"/>
            <w:r w:rsidRPr="00416DE7">
              <w:rPr>
                <w:color w:val="000000"/>
                <w:shd w:val="clear" w:color="auto" w:fill="FFFFFF"/>
              </w:rPr>
              <w:t>Gris</w:t>
            </w:r>
            <w:proofErr w:type="spellEnd"/>
            <w:r w:rsidRPr="00416DE7">
              <w:rPr>
                <w:color w:val="000000"/>
                <w:shd w:val="clear" w:color="auto" w:fill="FFFFFF"/>
              </w:rPr>
              <w:t xml:space="preserve"> a </w:t>
            </w:r>
            <w:proofErr w:type="spellStart"/>
            <w:r w:rsidRPr="00416DE7">
              <w:rPr>
                <w:color w:val="000000"/>
                <w:shd w:val="clear" w:color="auto" w:fill="FFFFFF"/>
              </w:rPr>
              <w:t>Fernand</w:t>
            </w:r>
            <w:proofErr w:type="spellEnd"/>
            <w:r w:rsidRPr="00416DE7">
              <w:rPr>
                <w:color w:val="000000"/>
                <w:shd w:val="clear" w:color="auto" w:fill="FFFFFF"/>
              </w:rPr>
              <w:t xml:space="preserve"> </w:t>
            </w:r>
            <w:proofErr w:type="spellStart"/>
            <w:r w:rsidRPr="00416DE7">
              <w:rPr>
                <w:color w:val="000000"/>
                <w:shd w:val="clear" w:color="auto" w:fill="FFFFFF"/>
              </w:rPr>
              <w:t>Léger</w:t>
            </w:r>
            <w:proofErr w:type="spellEnd"/>
            <w:r w:rsidRPr="00416DE7">
              <w:rPr>
                <w:color w:val="000000"/>
                <w:shd w:val="clear" w:color="auto" w:fill="FFFFFF"/>
              </w:rPr>
              <w:t>. </w:t>
            </w:r>
            <w:r w:rsidRPr="00416DE7">
              <w:rPr>
                <w:color w:val="000000"/>
              </w:rPr>
              <w:t> </w:t>
            </w:r>
          </w:p>
          <w:p w14:paraId="1FC3D743" w14:textId="5747E644" w:rsidR="00416DE7" w:rsidRPr="00416DE7" w:rsidRDefault="00416DE7" w:rsidP="00166B7B">
            <w:pPr>
              <w:ind w:left="457"/>
              <w:jc w:val="both"/>
              <w:textAlignment w:val="baseline"/>
              <w:rPr>
                <w:rFonts w:ascii="Segoe UI" w:hAnsi="Segoe UI" w:cs="Segoe UI"/>
                <w:sz w:val="18"/>
                <w:szCs w:val="18"/>
              </w:rPr>
            </w:pPr>
            <w:r w:rsidRPr="00416DE7">
              <w:t xml:space="preserve">8. </w:t>
            </w:r>
            <w:r w:rsidR="00F20F30" w:rsidRPr="00416DE7">
              <w:rPr>
                <w:color w:val="000000"/>
                <w:shd w:val="clear" w:color="auto" w:fill="FFFFFF"/>
              </w:rPr>
              <w:t>Neoplasticismus – Piet</w:t>
            </w:r>
            <w:r w:rsidRPr="00416DE7">
              <w:rPr>
                <w:color w:val="000000"/>
                <w:shd w:val="clear" w:color="auto" w:fill="FFFFFF"/>
              </w:rPr>
              <w:t xml:space="preserve"> </w:t>
            </w:r>
            <w:proofErr w:type="spellStart"/>
            <w:r w:rsidRPr="00416DE7">
              <w:rPr>
                <w:color w:val="000000"/>
                <w:shd w:val="clear" w:color="auto" w:fill="FFFFFF"/>
              </w:rPr>
              <w:t>Mondrian</w:t>
            </w:r>
            <w:proofErr w:type="spellEnd"/>
            <w:r w:rsidRPr="00416DE7">
              <w:rPr>
                <w:color w:val="000000"/>
                <w:shd w:val="clear" w:color="auto" w:fill="FFFFFF"/>
              </w:rPr>
              <w:t xml:space="preserve">. De </w:t>
            </w:r>
            <w:proofErr w:type="spellStart"/>
            <w:r w:rsidRPr="00416DE7">
              <w:rPr>
                <w:color w:val="000000"/>
                <w:shd w:val="clear" w:color="auto" w:fill="FFFFFF"/>
              </w:rPr>
              <w:t>Stijl</w:t>
            </w:r>
            <w:proofErr w:type="spellEnd"/>
            <w:r w:rsidRPr="00416DE7">
              <w:rPr>
                <w:color w:val="000000"/>
                <w:shd w:val="clear" w:color="auto" w:fill="FFFFFF"/>
              </w:rPr>
              <w:t xml:space="preserve"> a Theo van </w:t>
            </w:r>
            <w:proofErr w:type="spellStart"/>
            <w:r w:rsidRPr="00416DE7">
              <w:rPr>
                <w:color w:val="000000"/>
                <w:shd w:val="clear" w:color="auto" w:fill="FFFFFF"/>
              </w:rPr>
              <w:t>Doesburg</w:t>
            </w:r>
            <w:proofErr w:type="spellEnd"/>
            <w:r w:rsidRPr="00416DE7">
              <w:rPr>
                <w:color w:val="000000"/>
                <w:shd w:val="clear" w:color="auto" w:fill="FFFFFF"/>
              </w:rPr>
              <w:t>.</w:t>
            </w:r>
            <w:r w:rsidRPr="00416DE7">
              <w:rPr>
                <w:color w:val="000000"/>
              </w:rPr>
              <w:t> </w:t>
            </w:r>
          </w:p>
          <w:p w14:paraId="3725EB2D" w14:textId="62DC5471" w:rsidR="00416DE7" w:rsidRPr="00416DE7" w:rsidRDefault="00416DE7" w:rsidP="00166B7B">
            <w:pPr>
              <w:ind w:left="457"/>
              <w:jc w:val="both"/>
              <w:textAlignment w:val="baseline"/>
              <w:rPr>
                <w:rFonts w:ascii="Segoe UI" w:hAnsi="Segoe UI" w:cs="Segoe UI"/>
                <w:sz w:val="18"/>
                <w:szCs w:val="18"/>
              </w:rPr>
            </w:pPr>
            <w:r w:rsidRPr="00416DE7">
              <w:t xml:space="preserve">9. </w:t>
            </w:r>
            <w:proofErr w:type="spellStart"/>
            <w:r w:rsidRPr="00416DE7">
              <w:rPr>
                <w:color w:val="000000"/>
                <w:shd w:val="clear" w:color="auto" w:fill="FFFFFF"/>
              </w:rPr>
              <w:t>Kazimir</w:t>
            </w:r>
            <w:proofErr w:type="spellEnd"/>
            <w:r w:rsidRPr="00416DE7">
              <w:rPr>
                <w:color w:val="000000"/>
                <w:shd w:val="clear" w:color="auto" w:fill="FFFFFF"/>
              </w:rPr>
              <w:t xml:space="preserve"> </w:t>
            </w:r>
            <w:proofErr w:type="spellStart"/>
            <w:r w:rsidRPr="00416DE7">
              <w:rPr>
                <w:color w:val="000000"/>
                <w:shd w:val="clear" w:color="auto" w:fill="FFFFFF"/>
              </w:rPr>
              <w:t>Malevič</w:t>
            </w:r>
            <w:proofErr w:type="spellEnd"/>
            <w:r w:rsidRPr="00416DE7">
              <w:rPr>
                <w:color w:val="000000"/>
                <w:shd w:val="clear" w:color="auto" w:fill="FFFFFF"/>
              </w:rPr>
              <w:t xml:space="preserve"> a suprematismus. Konstruktivismus. Alexander </w:t>
            </w:r>
            <w:r w:rsidR="00F20F30" w:rsidRPr="00416DE7">
              <w:rPr>
                <w:color w:val="000000"/>
                <w:shd w:val="clear" w:color="auto" w:fill="FFFFFF"/>
              </w:rPr>
              <w:t>Rodčenko – malba</w:t>
            </w:r>
            <w:r w:rsidRPr="00416DE7">
              <w:rPr>
                <w:color w:val="000000"/>
                <w:shd w:val="clear" w:color="auto" w:fill="FFFFFF"/>
              </w:rPr>
              <w:t xml:space="preserve">, prostorové konstrukce, užitá tvorba, El </w:t>
            </w:r>
            <w:proofErr w:type="spellStart"/>
            <w:r w:rsidRPr="00416DE7">
              <w:rPr>
                <w:color w:val="000000"/>
                <w:shd w:val="clear" w:color="auto" w:fill="FFFFFF"/>
              </w:rPr>
              <w:t>Lissitzki</w:t>
            </w:r>
            <w:proofErr w:type="spellEnd"/>
            <w:r w:rsidRPr="00416DE7">
              <w:rPr>
                <w:color w:val="000000"/>
                <w:shd w:val="clear" w:color="auto" w:fill="FFFFFF"/>
              </w:rPr>
              <w:t xml:space="preserve">. Vladimir </w:t>
            </w:r>
            <w:proofErr w:type="spellStart"/>
            <w:r w:rsidR="00F20F30" w:rsidRPr="00416DE7">
              <w:rPr>
                <w:color w:val="000000"/>
                <w:shd w:val="clear" w:color="auto" w:fill="FFFFFF"/>
              </w:rPr>
              <w:t>Tatlin</w:t>
            </w:r>
            <w:proofErr w:type="spellEnd"/>
            <w:r w:rsidR="00F20F30" w:rsidRPr="00416DE7">
              <w:rPr>
                <w:color w:val="000000"/>
                <w:shd w:val="clear" w:color="auto" w:fill="FFFFFF"/>
              </w:rPr>
              <w:t xml:space="preserve"> – prostorové</w:t>
            </w:r>
            <w:r w:rsidRPr="00416DE7">
              <w:rPr>
                <w:color w:val="000000"/>
                <w:shd w:val="clear" w:color="auto" w:fill="FFFFFF"/>
              </w:rPr>
              <w:t xml:space="preserve"> realizace, projekty, jejich ohlas</w:t>
            </w:r>
            <w:r w:rsidRPr="00416DE7">
              <w:rPr>
                <w:color w:val="000000"/>
              </w:rPr>
              <w:t> </w:t>
            </w:r>
          </w:p>
          <w:p w14:paraId="44BBDBEA" w14:textId="77777777" w:rsidR="00416DE7" w:rsidRPr="00416DE7" w:rsidRDefault="00416DE7" w:rsidP="00166B7B">
            <w:pPr>
              <w:ind w:left="457"/>
              <w:jc w:val="both"/>
              <w:textAlignment w:val="baseline"/>
              <w:rPr>
                <w:rFonts w:ascii="Segoe UI" w:hAnsi="Segoe UI" w:cs="Segoe UI"/>
                <w:sz w:val="18"/>
                <w:szCs w:val="18"/>
              </w:rPr>
            </w:pPr>
            <w:r w:rsidRPr="00416DE7">
              <w:t xml:space="preserve">10. </w:t>
            </w:r>
            <w:r w:rsidRPr="00416DE7">
              <w:rPr>
                <w:color w:val="000000"/>
                <w:shd w:val="clear" w:color="auto" w:fill="FFFFFF"/>
              </w:rPr>
              <w:t xml:space="preserve">Dadaismus; ohniska dadaistického dění; manifesty; nové techniky a žánry; Marcel </w:t>
            </w:r>
            <w:proofErr w:type="spellStart"/>
            <w:r w:rsidRPr="00416DE7">
              <w:rPr>
                <w:color w:val="000000"/>
                <w:shd w:val="clear" w:color="auto" w:fill="FFFFFF"/>
              </w:rPr>
              <w:t>Duchamp</w:t>
            </w:r>
            <w:proofErr w:type="spellEnd"/>
            <w:r w:rsidRPr="00416DE7">
              <w:rPr>
                <w:color w:val="000000"/>
                <w:shd w:val="clear" w:color="auto" w:fill="FFFFFF"/>
              </w:rPr>
              <w:t>.</w:t>
            </w:r>
            <w:r w:rsidRPr="00416DE7">
              <w:rPr>
                <w:color w:val="000000"/>
              </w:rPr>
              <w:t> </w:t>
            </w:r>
          </w:p>
          <w:p w14:paraId="75F06D2E" w14:textId="77777777" w:rsidR="00416DE7" w:rsidRPr="00416DE7" w:rsidRDefault="00416DE7" w:rsidP="00166B7B">
            <w:pPr>
              <w:ind w:left="457"/>
              <w:jc w:val="both"/>
              <w:textAlignment w:val="baseline"/>
              <w:rPr>
                <w:rFonts w:ascii="Segoe UI" w:hAnsi="Segoe UI" w:cs="Segoe UI"/>
                <w:sz w:val="18"/>
                <w:szCs w:val="18"/>
              </w:rPr>
            </w:pPr>
            <w:r w:rsidRPr="00416DE7">
              <w:t xml:space="preserve">11. </w:t>
            </w:r>
            <w:r w:rsidRPr="00416DE7">
              <w:rPr>
                <w:color w:val="000000"/>
                <w:shd w:val="clear" w:color="auto" w:fill="FFFFFF"/>
              </w:rPr>
              <w:t>Bauhaus – vznik a vývoje, osobnosti, principy výuky, role volného umění, design, typografie, fotografie.</w:t>
            </w:r>
            <w:r w:rsidRPr="00416DE7">
              <w:rPr>
                <w:color w:val="000000"/>
              </w:rPr>
              <w:t> </w:t>
            </w:r>
          </w:p>
          <w:p w14:paraId="2399815D" w14:textId="77777777" w:rsidR="00416DE7" w:rsidRPr="00416DE7" w:rsidRDefault="00416DE7" w:rsidP="00166B7B">
            <w:pPr>
              <w:ind w:left="457"/>
              <w:jc w:val="both"/>
              <w:textAlignment w:val="baseline"/>
              <w:rPr>
                <w:rFonts w:ascii="Segoe UI" w:hAnsi="Segoe UI" w:cs="Segoe UI"/>
                <w:sz w:val="18"/>
                <w:szCs w:val="18"/>
              </w:rPr>
            </w:pPr>
            <w:r w:rsidRPr="00416DE7">
              <w:t>12. Surrealismus. </w:t>
            </w:r>
          </w:p>
          <w:p w14:paraId="530485CE" w14:textId="77777777" w:rsidR="00416DE7" w:rsidRPr="00416DE7" w:rsidRDefault="00416DE7" w:rsidP="00166B7B">
            <w:pPr>
              <w:ind w:left="457"/>
              <w:jc w:val="both"/>
              <w:textAlignment w:val="baseline"/>
              <w:rPr>
                <w:rFonts w:ascii="Segoe UI" w:hAnsi="Segoe UI" w:cs="Segoe UI"/>
                <w:sz w:val="18"/>
                <w:szCs w:val="18"/>
              </w:rPr>
            </w:pPr>
            <w:r w:rsidRPr="00416DE7">
              <w:t>13. Československé umění ve 30. letech. </w:t>
            </w:r>
          </w:p>
          <w:p w14:paraId="6F8E1270" w14:textId="77777777" w:rsidR="00416DE7" w:rsidRPr="00416DE7" w:rsidRDefault="00416DE7" w:rsidP="00166B7B">
            <w:pPr>
              <w:ind w:left="457"/>
              <w:jc w:val="both"/>
              <w:textAlignment w:val="baseline"/>
              <w:rPr>
                <w:rFonts w:ascii="Segoe UI" w:hAnsi="Segoe UI" w:cs="Segoe UI"/>
                <w:sz w:val="18"/>
                <w:szCs w:val="18"/>
              </w:rPr>
            </w:pPr>
            <w:r w:rsidRPr="00416DE7">
              <w:t>+ Exkurze do galerie </w:t>
            </w:r>
          </w:p>
          <w:p w14:paraId="38665464" w14:textId="77777777" w:rsidR="00416DE7" w:rsidRPr="00416DE7" w:rsidRDefault="00416DE7" w:rsidP="00416DE7">
            <w:pPr>
              <w:jc w:val="both"/>
              <w:textAlignment w:val="baseline"/>
              <w:rPr>
                <w:rFonts w:ascii="Segoe UI" w:hAnsi="Segoe UI" w:cs="Segoe UI"/>
                <w:sz w:val="18"/>
                <w:szCs w:val="18"/>
              </w:rPr>
            </w:pPr>
            <w:r w:rsidRPr="00416DE7">
              <w:t> </w:t>
            </w:r>
          </w:p>
          <w:p w14:paraId="1317A801" w14:textId="5B28BE65" w:rsidR="00416DE7" w:rsidRPr="00416DE7" w:rsidRDefault="00416DE7" w:rsidP="0008043D">
            <w:pPr>
              <w:jc w:val="both"/>
              <w:textAlignment w:val="baseline"/>
              <w:rPr>
                <w:rFonts w:ascii="Segoe UI" w:hAnsi="Segoe UI" w:cs="Segoe UI"/>
                <w:sz w:val="18"/>
                <w:szCs w:val="18"/>
              </w:rPr>
            </w:pPr>
            <w:r w:rsidRPr="00416DE7">
              <w:t> </w:t>
            </w:r>
            <w:r w:rsidRPr="00416DE7">
              <w:rPr>
                <w:color w:val="000000"/>
                <w:shd w:val="clear" w:color="auto" w:fill="FFFFFF"/>
              </w:rPr>
              <w:t>Studenti budou mít základní přehled o vývoji umění v českém a světovém kontextu první poloviny 20. století. Budou se orientovat v uměleckých institucích, klíčových osobnostech a jejich tvorbě, budou schopni rozpoznat základní díla a budou schopni stručně charakterizovat umělecké programy a skupiny v dané době.  </w:t>
            </w:r>
            <w:r w:rsidRPr="00416DE7">
              <w:t> </w:t>
            </w:r>
          </w:p>
        </w:tc>
      </w:tr>
      <w:tr w:rsidR="00416DE7" w:rsidRPr="00416DE7" w14:paraId="5C3798B9"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228C3395" w14:textId="77777777" w:rsidR="00416DE7" w:rsidRPr="00416DE7" w:rsidRDefault="00416DE7" w:rsidP="00416DE7">
            <w:pPr>
              <w:jc w:val="both"/>
              <w:textAlignment w:val="baseline"/>
              <w:rPr>
                <w:rFonts w:ascii="Segoe UI" w:hAnsi="Segoe UI" w:cs="Segoe UI"/>
                <w:sz w:val="18"/>
                <w:szCs w:val="18"/>
              </w:rPr>
            </w:pPr>
            <w:r w:rsidRPr="00416DE7">
              <w:rPr>
                <w:b/>
                <w:bCs/>
              </w:rPr>
              <w:t>Studijní literatura a studijní pomůcky</w:t>
            </w:r>
            <w:r w:rsidRPr="00416DE7">
              <w:t> </w:t>
            </w:r>
          </w:p>
        </w:tc>
        <w:tc>
          <w:tcPr>
            <w:tcW w:w="6177" w:type="dxa"/>
            <w:gridSpan w:val="6"/>
            <w:tcBorders>
              <w:top w:val="nil"/>
              <w:left w:val="single" w:sz="6" w:space="0" w:color="auto"/>
              <w:bottom w:val="nil"/>
              <w:right w:val="single" w:sz="6" w:space="0" w:color="auto"/>
            </w:tcBorders>
            <w:shd w:val="clear" w:color="auto" w:fill="auto"/>
            <w:hideMark/>
          </w:tcPr>
          <w:p w14:paraId="77A3A681" w14:textId="77777777" w:rsidR="00416DE7" w:rsidRPr="00416DE7" w:rsidRDefault="00416DE7" w:rsidP="00416DE7">
            <w:pPr>
              <w:jc w:val="both"/>
              <w:textAlignment w:val="baseline"/>
              <w:rPr>
                <w:rFonts w:ascii="Segoe UI" w:hAnsi="Segoe UI" w:cs="Segoe UI"/>
                <w:sz w:val="18"/>
                <w:szCs w:val="18"/>
              </w:rPr>
            </w:pPr>
            <w:r w:rsidRPr="00416DE7">
              <w:t> </w:t>
            </w:r>
          </w:p>
        </w:tc>
      </w:tr>
      <w:tr w:rsidR="00416DE7" w:rsidRPr="00416DE7" w14:paraId="0531D311" w14:textId="77777777" w:rsidTr="00622B40">
        <w:trPr>
          <w:trHeight w:val="1143"/>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BEAE6C5" w14:textId="77777777" w:rsidR="00416DE7" w:rsidRPr="00416DE7" w:rsidRDefault="00416DE7" w:rsidP="00416DE7">
            <w:pPr>
              <w:jc w:val="both"/>
              <w:textAlignment w:val="baseline"/>
              <w:rPr>
                <w:rFonts w:ascii="Segoe UI" w:hAnsi="Segoe UI" w:cs="Segoe UI"/>
                <w:sz w:val="18"/>
                <w:szCs w:val="18"/>
              </w:rPr>
            </w:pPr>
            <w:r w:rsidRPr="00416DE7">
              <w:rPr>
                <w:b/>
                <w:bCs/>
              </w:rPr>
              <w:t>Povinná</w:t>
            </w:r>
            <w:r w:rsidRPr="00416DE7">
              <w:t>: </w:t>
            </w:r>
          </w:p>
          <w:p w14:paraId="739CA03A" w14:textId="77777777" w:rsidR="007208C3" w:rsidRPr="00416DE7" w:rsidRDefault="007208C3" w:rsidP="007208C3">
            <w:pPr>
              <w:textAlignment w:val="baseline"/>
              <w:rPr>
                <w:rFonts w:ascii="Segoe UI" w:hAnsi="Segoe UI" w:cs="Segoe UI"/>
                <w:sz w:val="18"/>
                <w:szCs w:val="18"/>
              </w:rPr>
            </w:pPr>
            <w:r w:rsidRPr="00416DE7">
              <w:t xml:space="preserve">BERGER, John, Sven BLOMBERG, </w:t>
            </w:r>
            <w:proofErr w:type="spellStart"/>
            <w:r w:rsidRPr="00416DE7">
              <w:t>Christyan</w:t>
            </w:r>
            <w:proofErr w:type="spellEnd"/>
            <w:r w:rsidRPr="00416DE7">
              <w:t xml:space="preserve"> FOX, Michael DIBB a Richard HOLLIS. </w:t>
            </w:r>
            <w:r w:rsidRPr="00416DE7">
              <w:rPr>
                <w:i/>
                <w:iCs/>
              </w:rPr>
              <w:t>Způsoby vidění.</w:t>
            </w:r>
            <w:r w:rsidRPr="00416DE7">
              <w:t xml:space="preserve"> </w:t>
            </w:r>
            <w:proofErr w:type="spellStart"/>
            <w:r w:rsidRPr="00416DE7">
              <w:t>Translated</w:t>
            </w:r>
            <w:proofErr w:type="spellEnd"/>
            <w:r w:rsidRPr="00416DE7">
              <w:t xml:space="preserve"> by Andrea Průchová Hrůzová. Praha: Labyrint, 2016. ISBN 9788087260784.   </w:t>
            </w:r>
          </w:p>
          <w:p w14:paraId="5DA3ED2E" w14:textId="77777777" w:rsidR="00416DE7" w:rsidRPr="00416DE7" w:rsidRDefault="00416DE7" w:rsidP="00416DE7">
            <w:pPr>
              <w:textAlignment w:val="baseline"/>
              <w:rPr>
                <w:rFonts w:ascii="Segoe UI" w:hAnsi="Segoe UI" w:cs="Segoe UI"/>
                <w:sz w:val="18"/>
                <w:szCs w:val="18"/>
              </w:rPr>
            </w:pPr>
            <w:r w:rsidRPr="00416DE7">
              <w:t xml:space="preserve">BOIS, </w:t>
            </w:r>
            <w:proofErr w:type="spellStart"/>
            <w:r w:rsidRPr="00416DE7">
              <w:t>Yve</w:t>
            </w:r>
            <w:proofErr w:type="spellEnd"/>
            <w:r w:rsidRPr="00416DE7">
              <w:t xml:space="preserve">-Alain a BUCHLOH, Benjamin a FOSTER, Hal a KRAUSSOVÁ, Rosalind. </w:t>
            </w:r>
            <w:r w:rsidRPr="00416DE7">
              <w:rPr>
                <w:i/>
                <w:iCs/>
              </w:rPr>
              <w:t>Umění po roce 1900: Modernismus, antimodernismus, postmodernismus</w:t>
            </w:r>
            <w:r w:rsidRPr="00416DE7">
              <w:t xml:space="preserve">. </w:t>
            </w:r>
            <w:proofErr w:type="spellStart"/>
            <w:r w:rsidRPr="00416DE7">
              <w:t>Slovart</w:t>
            </w:r>
            <w:proofErr w:type="spellEnd"/>
            <w:r w:rsidRPr="00416DE7">
              <w:t xml:space="preserve">, 2015. ISBN </w:t>
            </w:r>
            <w:r w:rsidRPr="00416DE7">
              <w:rPr>
                <w:color w:val="000000"/>
                <w:shd w:val="clear" w:color="auto" w:fill="FFFFFF"/>
              </w:rPr>
              <w:t>9788073919757</w:t>
            </w:r>
            <w:r w:rsidRPr="00416DE7">
              <w:t>. </w:t>
            </w:r>
          </w:p>
          <w:p w14:paraId="3F947DDC" w14:textId="77777777" w:rsidR="00416DE7" w:rsidRPr="00416DE7" w:rsidRDefault="00416DE7" w:rsidP="00416DE7">
            <w:pPr>
              <w:textAlignment w:val="baseline"/>
              <w:rPr>
                <w:rFonts w:ascii="Segoe UI" w:hAnsi="Segoe UI" w:cs="Segoe UI"/>
                <w:sz w:val="18"/>
                <w:szCs w:val="18"/>
              </w:rPr>
            </w:pPr>
            <w:r w:rsidRPr="00416DE7">
              <w:t xml:space="preserve">MIRZOEFF, Nicholas. </w:t>
            </w:r>
            <w:r w:rsidRPr="00164DD3">
              <w:rPr>
                <w:i/>
                <w:iCs/>
              </w:rPr>
              <w:t>Úvod do vizuální kultury</w:t>
            </w:r>
            <w:r w:rsidRPr="00164DD3">
              <w:t>.</w:t>
            </w:r>
            <w:r w:rsidRPr="00416DE7">
              <w:t xml:space="preserve"> Překlad Petra Hanáková a Kateřina Svatoňová. Praha: Academia 2012. ISBN 9788020019844. </w:t>
            </w:r>
          </w:p>
          <w:p w14:paraId="14D1323E" w14:textId="0B0478AA" w:rsidR="00416DE7" w:rsidRPr="00416DE7" w:rsidRDefault="00416DE7" w:rsidP="00416DE7">
            <w:pPr>
              <w:textAlignment w:val="baseline"/>
              <w:rPr>
                <w:rFonts w:ascii="Segoe UI" w:hAnsi="Segoe UI" w:cs="Segoe UI"/>
                <w:sz w:val="18"/>
                <w:szCs w:val="18"/>
              </w:rPr>
            </w:pPr>
            <w:r w:rsidRPr="00416DE7">
              <w:rPr>
                <w:b/>
                <w:bCs/>
              </w:rPr>
              <w:t>Doporučená: </w:t>
            </w:r>
            <w:r w:rsidRPr="00416DE7">
              <w:t> </w:t>
            </w:r>
          </w:p>
          <w:p w14:paraId="38812959" w14:textId="77777777" w:rsidR="00416DE7" w:rsidRPr="00416DE7" w:rsidRDefault="00416DE7" w:rsidP="00416DE7">
            <w:pPr>
              <w:textAlignment w:val="baseline"/>
              <w:rPr>
                <w:rFonts w:ascii="Segoe UI" w:hAnsi="Segoe UI" w:cs="Segoe UI"/>
                <w:sz w:val="18"/>
                <w:szCs w:val="18"/>
              </w:rPr>
            </w:pPr>
            <w:r w:rsidRPr="00416DE7">
              <w:t>BARTHES, Roland. </w:t>
            </w:r>
            <w:r w:rsidRPr="00416DE7">
              <w:rPr>
                <w:i/>
                <w:iCs/>
              </w:rPr>
              <w:t xml:space="preserve">Mytologie. </w:t>
            </w:r>
            <w:proofErr w:type="spellStart"/>
            <w:r w:rsidRPr="00416DE7">
              <w:rPr>
                <w:i/>
                <w:iCs/>
              </w:rPr>
              <w:t>Translated</w:t>
            </w:r>
            <w:proofErr w:type="spellEnd"/>
            <w:r w:rsidRPr="00416DE7">
              <w:t xml:space="preserve"> by Josef </w:t>
            </w:r>
            <w:proofErr w:type="spellStart"/>
            <w:r w:rsidRPr="00416DE7">
              <w:t>Fulka</w:t>
            </w:r>
            <w:proofErr w:type="spellEnd"/>
            <w:r w:rsidRPr="00416DE7">
              <w:t>. Praha: Dokořán, 2004. ISBN 808656973X.   </w:t>
            </w:r>
          </w:p>
          <w:p w14:paraId="26B866E8" w14:textId="77777777" w:rsidR="00416DE7" w:rsidRPr="00416DE7" w:rsidRDefault="00416DE7" w:rsidP="00416DE7">
            <w:pPr>
              <w:textAlignment w:val="baseline"/>
              <w:rPr>
                <w:rFonts w:ascii="Segoe UI" w:hAnsi="Segoe UI" w:cs="Segoe UI"/>
                <w:sz w:val="18"/>
                <w:szCs w:val="18"/>
              </w:rPr>
            </w:pPr>
            <w:r w:rsidRPr="00416DE7">
              <w:t xml:space="preserve">BERGER, John. </w:t>
            </w:r>
            <w:r w:rsidRPr="00416DE7">
              <w:rPr>
                <w:i/>
                <w:iCs/>
              </w:rPr>
              <w:t>O pohledu</w:t>
            </w:r>
            <w:r w:rsidRPr="00416DE7">
              <w:t xml:space="preserve">. Praha: </w:t>
            </w:r>
            <w:proofErr w:type="spellStart"/>
            <w:r w:rsidRPr="00416DE7">
              <w:t>Agite</w:t>
            </w:r>
            <w:proofErr w:type="spellEnd"/>
            <w:r w:rsidRPr="00416DE7">
              <w:t>/</w:t>
            </w:r>
            <w:proofErr w:type="spellStart"/>
            <w:r w:rsidRPr="00416DE7">
              <w:t>Fra</w:t>
            </w:r>
            <w:proofErr w:type="spellEnd"/>
            <w:r w:rsidRPr="00416DE7">
              <w:t>, 2009. ISBN 9788086603810. </w:t>
            </w:r>
          </w:p>
          <w:p w14:paraId="0B50A741" w14:textId="77777777" w:rsidR="00416DE7" w:rsidRPr="00416DE7" w:rsidRDefault="00416DE7" w:rsidP="00416DE7">
            <w:pPr>
              <w:textAlignment w:val="baseline"/>
              <w:rPr>
                <w:rFonts w:ascii="Segoe UI" w:hAnsi="Segoe UI" w:cs="Segoe UI"/>
                <w:sz w:val="18"/>
                <w:szCs w:val="18"/>
              </w:rPr>
            </w:pPr>
            <w:r w:rsidRPr="00416DE7">
              <w:t>HÁJEK, Václav. </w:t>
            </w:r>
            <w:r w:rsidRPr="00416DE7">
              <w:rPr>
                <w:i/>
                <w:iCs/>
              </w:rPr>
              <w:t>Jak rozpoznat odpadkový koš: eseje o stereotypech ve vizuální kultuře</w:t>
            </w:r>
            <w:r w:rsidRPr="00416DE7">
              <w:t>. Praha: Labyrint, 2011. ISBN 9788087260319.   </w:t>
            </w:r>
          </w:p>
          <w:p w14:paraId="4D7EB152" w14:textId="77777777" w:rsidR="00416DE7" w:rsidRPr="00416DE7" w:rsidRDefault="00416DE7" w:rsidP="00416DE7">
            <w:pPr>
              <w:textAlignment w:val="baseline"/>
              <w:rPr>
                <w:rFonts w:ascii="Segoe UI" w:hAnsi="Segoe UI" w:cs="Segoe UI"/>
                <w:sz w:val="18"/>
                <w:szCs w:val="18"/>
              </w:rPr>
            </w:pPr>
            <w:r w:rsidRPr="00416DE7">
              <w:t>LISTER, Martin. </w:t>
            </w:r>
            <w:r w:rsidRPr="00416DE7">
              <w:rPr>
                <w:i/>
                <w:iCs/>
              </w:rPr>
              <w:t xml:space="preserve">New media: a </w:t>
            </w:r>
            <w:proofErr w:type="spellStart"/>
            <w:r w:rsidRPr="00416DE7">
              <w:rPr>
                <w:i/>
                <w:iCs/>
              </w:rPr>
              <w:t>critical</w:t>
            </w:r>
            <w:proofErr w:type="spellEnd"/>
            <w:r w:rsidRPr="00416DE7">
              <w:rPr>
                <w:i/>
                <w:iCs/>
              </w:rPr>
              <w:t xml:space="preserve"> </w:t>
            </w:r>
            <w:proofErr w:type="spellStart"/>
            <w:r w:rsidRPr="00416DE7">
              <w:rPr>
                <w:i/>
                <w:iCs/>
              </w:rPr>
              <w:t>introduction</w:t>
            </w:r>
            <w:proofErr w:type="spellEnd"/>
            <w:r w:rsidRPr="00416DE7">
              <w:t xml:space="preserve">. 2nd </w:t>
            </w:r>
            <w:proofErr w:type="spellStart"/>
            <w:r w:rsidRPr="00416DE7">
              <w:t>ed</w:t>
            </w:r>
            <w:proofErr w:type="spellEnd"/>
            <w:r w:rsidRPr="00416DE7">
              <w:t xml:space="preserve">. New York, N.Y: </w:t>
            </w:r>
            <w:proofErr w:type="spellStart"/>
            <w:r w:rsidRPr="00416DE7">
              <w:t>Routledge</w:t>
            </w:r>
            <w:proofErr w:type="spellEnd"/>
            <w:r w:rsidRPr="00416DE7">
              <w:t>, 2009. ISBN 0-203-88482-5. </w:t>
            </w:r>
          </w:p>
          <w:p w14:paraId="10657307" w14:textId="77777777" w:rsidR="00416DE7" w:rsidRPr="00416DE7" w:rsidRDefault="00416DE7" w:rsidP="00416DE7">
            <w:pPr>
              <w:textAlignment w:val="baseline"/>
              <w:rPr>
                <w:rFonts w:ascii="Segoe UI" w:hAnsi="Segoe UI" w:cs="Segoe UI"/>
                <w:sz w:val="18"/>
                <w:szCs w:val="18"/>
              </w:rPr>
            </w:pPr>
            <w:r w:rsidRPr="00416DE7">
              <w:t>MIRZOEFF, Nicholas. </w:t>
            </w:r>
            <w:proofErr w:type="spellStart"/>
            <w:r w:rsidRPr="00416DE7">
              <w:rPr>
                <w:i/>
                <w:iCs/>
              </w:rPr>
              <w:t>The</w:t>
            </w:r>
            <w:proofErr w:type="spellEnd"/>
            <w:r w:rsidRPr="00416DE7">
              <w:rPr>
                <w:i/>
                <w:iCs/>
              </w:rPr>
              <w:t xml:space="preserve"> </w:t>
            </w:r>
            <w:proofErr w:type="spellStart"/>
            <w:r w:rsidRPr="00416DE7">
              <w:rPr>
                <w:i/>
                <w:iCs/>
              </w:rPr>
              <w:t>visual</w:t>
            </w:r>
            <w:proofErr w:type="spellEnd"/>
            <w:r w:rsidRPr="00416DE7">
              <w:rPr>
                <w:i/>
                <w:iCs/>
              </w:rPr>
              <w:t xml:space="preserve"> </w:t>
            </w:r>
            <w:proofErr w:type="spellStart"/>
            <w:r w:rsidRPr="00416DE7">
              <w:rPr>
                <w:i/>
                <w:iCs/>
              </w:rPr>
              <w:t>culture</w:t>
            </w:r>
            <w:proofErr w:type="spellEnd"/>
            <w:r w:rsidRPr="00416DE7">
              <w:rPr>
                <w:i/>
                <w:iCs/>
              </w:rPr>
              <w:t xml:space="preserve"> </w:t>
            </w:r>
            <w:proofErr w:type="spellStart"/>
            <w:r w:rsidRPr="00416DE7">
              <w:rPr>
                <w:i/>
                <w:iCs/>
              </w:rPr>
              <w:t>reader</w:t>
            </w:r>
            <w:proofErr w:type="spellEnd"/>
            <w:r w:rsidRPr="00416DE7">
              <w:t xml:space="preserve">. London: </w:t>
            </w:r>
            <w:proofErr w:type="spellStart"/>
            <w:r w:rsidRPr="00416DE7">
              <w:t>Routledge</w:t>
            </w:r>
            <w:proofErr w:type="spellEnd"/>
            <w:r w:rsidRPr="00416DE7">
              <w:t>, 2002. ISBN 0415252210. </w:t>
            </w:r>
          </w:p>
          <w:p w14:paraId="4ED1D731" w14:textId="77777777" w:rsidR="00481D10" w:rsidRDefault="00416DE7" w:rsidP="00416DE7">
            <w:pPr>
              <w:textAlignment w:val="baseline"/>
            </w:pPr>
            <w:r w:rsidRPr="00416DE7">
              <w:t>MITCHELL, W. J. T. </w:t>
            </w:r>
            <w:r w:rsidRPr="00416DE7">
              <w:rPr>
                <w:i/>
                <w:iCs/>
              </w:rPr>
              <w:t>Teorie obrazu / Eseje o verbální a vizuální reprezentaci</w:t>
            </w:r>
            <w:r w:rsidRPr="00416DE7">
              <w:t xml:space="preserve">. Praha: Karolinum, 2017. </w:t>
            </w:r>
          </w:p>
          <w:p w14:paraId="1EFA9E06" w14:textId="1CED1881" w:rsidR="00416DE7" w:rsidRPr="00416DE7" w:rsidRDefault="00416DE7" w:rsidP="00416DE7">
            <w:pPr>
              <w:textAlignment w:val="baseline"/>
              <w:rPr>
                <w:rFonts w:ascii="Segoe UI" w:hAnsi="Segoe UI" w:cs="Segoe UI"/>
                <w:sz w:val="18"/>
                <w:szCs w:val="18"/>
              </w:rPr>
            </w:pPr>
            <w:r w:rsidRPr="00416DE7">
              <w:t>ISBN 9788024632025. </w:t>
            </w:r>
          </w:p>
          <w:p w14:paraId="2951F4D6" w14:textId="77777777" w:rsidR="00481D10" w:rsidRDefault="00416DE7" w:rsidP="00622B40">
            <w:pPr>
              <w:textAlignment w:val="baseline"/>
            </w:pPr>
            <w:r w:rsidRPr="00416DE7">
              <w:t xml:space="preserve">SVATOŇOVÁ, Kateřina. </w:t>
            </w:r>
            <w:r w:rsidRPr="00416DE7">
              <w:rPr>
                <w:i/>
                <w:iCs/>
              </w:rPr>
              <w:t>Odpoutané obrazy: Archeologie českého virtuálního prostoru</w:t>
            </w:r>
            <w:r w:rsidRPr="00416DE7">
              <w:t xml:space="preserve">. Praha: Academia, 2013. </w:t>
            </w:r>
          </w:p>
          <w:p w14:paraId="2430F4F3" w14:textId="633953D5" w:rsidR="00416DE7" w:rsidRPr="00416DE7" w:rsidRDefault="00416DE7" w:rsidP="00622B40">
            <w:pPr>
              <w:textAlignment w:val="baseline"/>
              <w:rPr>
                <w:rFonts w:ascii="Segoe UI" w:hAnsi="Segoe UI" w:cs="Segoe UI"/>
                <w:sz w:val="18"/>
                <w:szCs w:val="18"/>
              </w:rPr>
            </w:pPr>
            <w:r w:rsidRPr="00416DE7">
              <w:t xml:space="preserve">ISBN </w:t>
            </w:r>
            <w:r w:rsidRPr="00416DE7">
              <w:rPr>
                <w:color w:val="000000"/>
                <w:shd w:val="clear" w:color="auto" w:fill="FFFFFF"/>
              </w:rPr>
              <w:t>9788020022738</w:t>
            </w:r>
            <w:r w:rsidRPr="00416DE7">
              <w:t>. </w:t>
            </w:r>
          </w:p>
        </w:tc>
      </w:tr>
      <w:tr w:rsidR="00FD1A6F" w:rsidRPr="00FD1A6F" w14:paraId="3BEEBE34"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6CB9A64"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57041179"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51039C7E"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1297722E" w14:textId="77777777" w:rsidR="00FD1A6F" w:rsidRPr="00FD1A6F" w:rsidRDefault="00FD1A6F" w:rsidP="00FD1A6F">
            <w:pPr>
              <w:jc w:val="both"/>
              <w:textAlignment w:val="baseline"/>
              <w:rPr>
                <w:rFonts w:ascii="Segoe UI" w:hAnsi="Segoe UI" w:cs="Segoe UI"/>
                <w:sz w:val="18"/>
                <w:szCs w:val="18"/>
              </w:rPr>
            </w:pPr>
            <w:r w:rsidRPr="00FD1A6F">
              <w:t>Vizuální kultura 20. století 2 </w:t>
            </w:r>
          </w:p>
        </w:tc>
      </w:tr>
      <w:tr w:rsidR="00FD1A6F" w:rsidRPr="00FD1A6F" w14:paraId="3BCA8C5B"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21F22BA"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0F841643" w14:textId="77777777" w:rsidR="00FD1A6F" w:rsidRPr="00FD1A6F" w:rsidRDefault="00FD1A6F" w:rsidP="00FD1A6F">
            <w:pPr>
              <w:jc w:val="both"/>
              <w:textAlignment w:val="baseline"/>
              <w:rPr>
                <w:rFonts w:ascii="Segoe UI" w:hAnsi="Segoe UI" w:cs="Segoe UI"/>
                <w:sz w:val="18"/>
                <w:szCs w:val="18"/>
              </w:rPr>
            </w:pPr>
            <w:r w:rsidRPr="00FD1A6F">
              <w:t>povinně volitelný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956AFE7"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 / semestr</w:t>
            </w: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6DA70728" w14:textId="77777777" w:rsidR="00FD1A6F" w:rsidRPr="00FD1A6F" w:rsidRDefault="00FD1A6F" w:rsidP="00FD1A6F">
            <w:pPr>
              <w:jc w:val="both"/>
              <w:textAlignment w:val="baseline"/>
              <w:rPr>
                <w:rFonts w:ascii="Segoe UI" w:hAnsi="Segoe UI" w:cs="Segoe UI"/>
                <w:sz w:val="18"/>
                <w:szCs w:val="18"/>
              </w:rPr>
            </w:pPr>
            <w:r w:rsidRPr="00FD1A6F">
              <w:t>2/LS </w:t>
            </w:r>
          </w:p>
        </w:tc>
      </w:tr>
      <w:tr w:rsidR="00FD1A6F" w:rsidRPr="00FD1A6F" w14:paraId="755CA271"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4775E97"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70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74B766"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2AC9726"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07" w:type="dxa"/>
            <w:tcBorders>
              <w:top w:val="single" w:sz="6" w:space="0" w:color="auto"/>
              <w:left w:val="single" w:sz="6" w:space="0" w:color="auto"/>
              <w:bottom w:val="single" w:sz="6" w:space="0" w:color="auto"/>
              <w:right w:val="single" w:sz="6" w:space="0" w:color="auto"/>
            </w:tcBorders>
            <w:shd w:val="clear" w:color="auto" w:fill="auto"/>
            <w:hideMark/>
          </w:tcPr>
          <w:p w14:paraId="122F7781"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2085C84"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55D206D3" w14:textId="77777777" w:rsidR="00FD1A6F" w:rsidRPr="00FD1A6F" w:rsidRDefault="00FD1A6F" w:rsidP="00FD1A6F">
            <w:pPr>
              <w:jc w:val="both"/>
              <w:textAlignment w:val="baseline"/>
              <w:rPr>
                <w:rFonts w:ascii="Segoe UI" w:hAnsi="Segoe UI" w:cs="Segoe UI"/>
                <w:sz w:val="18"/>
                <w:szCs w:val="18"/>
              </w:rPr>
            </w:pPr>
            <w:r w:rsidRPr="00FD1A6F">
              <w:t>3 </w:t>
            </w:r>
          </w:p>
        </w:tc>
      </w:tr>
      <w:tr w:rsidR="00FD1A6F" w:rsidRPr="00FD1A6F" w14:paraId="72D0012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DD0C86D"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4DA5F5B5"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38FE33E5"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0CA5F83"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5EBEECBF" w14:textId="77777777" w:rsidR="00FD1A6F" w:rsidRPr="00FD1A6F" w:rsidRDefault="00FD1A6F" w:rsidP="00FD1A6F">
            <w:pPr>
              <w:jc w:val="both"/>
              <w:textAlignment w:val="baseline"/>
              <w:rPr>
                <w:rFonts w:ascii="Segoe UI" w:hAnsi="Segoe UI" w:cs="Segoe UI"/>
                <w:sz w:val="18"/>
                <w:szCs w:val="18"/>
              </w:rPr>
            </w:pPr>
            <w:r w:rsidRPr="00FD1A6F">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D8D3227"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0CC9E90C"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7B381C88"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B19BD6C" w14:textId="77777777" w:rsidR="00FD1A6F" w:rsidRPr="00FD1A6F" w:rsidRDefault="00FD1A6F" w:rsidP="00FD1A6F">
            <w:pPr>
              <w:textAlignment w:val="baseline"/>
              <w:rPr>
                <w:rFonts w:ascii="Segoe UI" w:hAnsi="Segoe UI" w:cs="Segoe UI"/>
                <w:sz w:val="18"/>
                <w:szCs w:val="18"/>
              </w:rPr>
            </w:pPr>
            <w:r w:rsidRPr="00FD1A6F">
              <w:rPr>
                <w:b/>
                <w:bCs/>
              </w:rPr>
              <w:t>Forma způsobu ověření studijních výsledků a další požadavky na studenta</w:t>
            </w:r>
            <w:r w:rsidRPr="00FD1A6F">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75849AEB" w14:textId="77777777" w:rsidR="00FD1A6F" w:rsidRPr="00FD1A6F" w:rsidRDefault="00FD1A6F" w:rsidP="00FD1A6F">
            <w:pPr>
              <w:jc w:val="both"/>
              <w:textAlignment w:val="baseline"/>
              <w:rPr>
                <w:rFonts w:ascii="Segoe UI" w:hAnsi="Segoe UI" w:cs="Segoe UI"/>
                <w:sz w:val="18"/>
                <w:szCs w:val="18"/>
              </w:rPr>
            </w:pPr>
            <w:r w:rsidRPr="00FD1A6F">
              <w:rPr>
                <w:color w:val="000000"/>
                <w:sz w:val="19"/>
                <w:szCs w:val="19"/>
              </w:rPr>
              <w:t>Písemná zkouška z probrané látky </w:t>
            </w:r>
          </w:p>
        </w:tc>
      </w:tr>
      <w:tr w:rsidR="00FD1A6F" w:rsidRPr="00FD1A6F" w14:paraId="7B729F42" w14:textId="77777777" w:rsidTr="00311B61">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2AB94A7"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18381406"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7754A9F3"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0608BC9A" w14:textId="77777777" w:rsidR="00FD1A6F" w:rsidRPr="00FD1A6F" w:rsidRDefault="00FD1A6F" w:rsidP="00FD1A6F">
            <w:pPr>
              <w:jc w:val="both"/>
              <w:textAlignment w:val="baseline"/>
              <w:rPr>
                <w:rFonts w:ascii="Segoe UI" w:hAnsi="Segoe UI" w:cs="Segoe UI"/>
                <w:sz w:val="18"/>
                <w:szCs w:val="18"/>
              </w:rPr>
            </w:pPr>
            <w:r w:rsidRPr="00FD1A6F">
              <w:t xml:space="preserve">Mgr. Silvie </w:t>
            </w:r>
            <w:proofErr w:type="spellStart"/>
            <w:r w:rsidRPr="00FD1A6F">
              <w:t>Stanická</w:t>
            </w:r>
            <w:proofErr w:type="spellEnd"/>
            <w:r w:rsidRPr="00FD1A6F">
              <w:t>, Ph.D. </w:t>
            </w:r>
          </w:p>
        </w:tc>
      </w:tr>
      <w:tr w:rsidR="00FD1A6F" w:rsidRPr="00FD1A6F" w14:paraId="4AD87E55"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3A64E6DF"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4BF9D7CC" w14:textId="4C64662E" w:rsidR="00FD1A6F" w:rsidRPr="00FD1A6F" w:rsidRDefault="00784E6B" w:rsidP="00FD1A6F">
            <w:pPr>
              <w:jc w:val="both"/>
              <w:textAlignment w:val="baseline"/>
              <w:rPr>
                <w:rFonts w:ascii="Segoe UI" w:hAnsi="Segoe UI" w:cs="Segoe UI"/>
                <w:sz w:val="18"/>
                <w:szCs w:val="18"/>
              </w:rPr>
            </w:pPr>
            <w:r>
              <w:t>100 %</w:t>
            </w:r>
          </w:p>
        </w:tc>
      </w:tr>
      <w:tr w:rsidR="00FD1A6F" w:rsidRPr="00FD1A6F" w14:paraId="18D6AF2E"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E7358D2"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A23573D" w14:textId="77777777" w:rsidR="00FD1A6F" w:rsidRPr="00FD1A6F" w:rsidRDefault="00FD1A6F" w:rsidP="00FD1A6F">
            <w:pPr>
              <w:jc w:val="both"/>
              <w:textAlignment w:val="baseline"/>
              <w:rPr>
                <w:rFonts w:ascii="Segoe UI" w:hAnsi="Segoe UI" w:cs="Segoe UI"/>
                <w:sz w:val="18"/>
                <w:szCs w:val="18"/>
              </w:rPr>
            </w:pPr>
            <w:r w:rsidRPr="00FD1A6F">
              <w:t xml:space="preserve">Mgr. Silvie </w:t>
            </w:r>
            <w:proofErr w:type="spellStart"/>
            <w:r w:rsidRPr="00FD1A6F">
              <w:t>Stanická</w:t>
            </w:r>
            <w:proofErr w:type="spellEnd"/>
            <w:r w:rsidRPr="00FD1A6F">
              <w:t>, Ph.D. </w:t>
            </w:r>
          </w:p>
        </w:tc>
      </w:tr>
      <w:tr w:rsidR="00FD1A6F" w:rsidRPr="00FD1A6F" w14:paraId="6DB21D82" w14:textId="77777777" w:rsidTr="009A660E">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F0B4063"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16EA4013"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522F4B1"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09121CDF"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10DBAB45" w14:textId="77777777" w:rsidTr="00882CE3">
        <w:trPr>
          <w:trHeight w:val="4682"/>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33A8E10F" w14:textId="77777777" w:rsidR="00FD1A6F" w:rsidRPr="00FD1A6F" w:rsidRDefault="00FD1A6F" w:rsidP="00FD1A6F">
            <w:pPr>
              <w:jc w:val="both"/>
              <w:textAlignment w:val="baseline"/>
              <w:rPr>
                <w:rFonts w:ascii="Segoe UI" w:hAnsi="Segoe UI" w:cs="Segoe UI"/>
                <w:sz w:val="18"/>
                <w:szCs w:val="18"/>
              </w:rPr>
            </w:pPr>
            <w:r w:rsidRPr="00FD1A6F">
              <w:t>Předmět představuje na příkladech z oblasti vizuální kultury 1. a 2. poloviny 20. století klíčová témata modernismu, jeho extrémních poloh v umění (avantgarda) a vizuální komunikaci (propaganda) a témat (industrializace, moderní město, sociální vědomí, tělo a pohled, subjekt, národ, institucionalizace umění, spotřeba…) </w:t>
            </w:r>
          </w:p>
          <w:p w14:paraId="70CED337" w14:textId="77777777" w:rsidR="00FD1A6F" w:rsidRPr="00FD1A6F" w:rsidRDefault="00FD1A6F" w:rsidP="00FD1A6F">
            <w:pPr>
              <w:jc w:val="both"/>
              <w:textAlignment w:val="baseline"/>
              <w:rPr>
                <w:rFonts w:ascii="Segoe UI" w:hAnsi="Segoe UI" w:cs="Segoe UI"/>
                <w:sz w:val="18"/>
                <w:szCs w:val="18"/>
              </w:rPr>
            </w:pPr>
            <w:r w:rsidRPr="00FD1A6F">
              <w:t> </w:t>
            </w:r>
          </w:p>
          <w:p w14:paraId="4989CBDB"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1. </w:t>
            </w:r>
            <w:r w:rsidRPr="00FD1A6F">
              <w:rPr>
                <w:color w:val="000000"/>
                <w:shd w:val="clear" w:color="auto" w:fill="FFFFFF"/>
              </w:rPr>
              <w:t>Periodizace umění 20. století. Americký abstraktní expresionismus.</w:t>
            </w:r>
            <w:r w:rsidRPr="00FD1A6F">
              <w:rPr>
                <w:color w:val="000000"/>
              </w:rPr>
              <w:t> </w:t>
            </w:r>
          </w:p>
          <w:p w14:paraId="465E7988"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2. </w:t>
            </w:r>
            <w:proofErr w:type="spellStart"/>
            <w:r w:rsidRPr="00FD1A6F">
              <w:rPr>
                <w:color w:val="000000"/>
                <w:shd w:val="clear" w:color="auto" w:fill="FFFFFF"/>
              </w:rPr>
              <w:t>Informel</w:t>
            </w:r>
            <w:proofErr w:type="spellEnd"/>
            <w:r w:rsidRPr="00FD1A6F">
              <w:rPr>
                <w:color w:val="000000"/>
                <w:shd w:val="clear" w:color="auto" w:fill="FFFFFF"/>
              </w:rPr>
              <w:t xml:space="preserve">, art </w:t>
            </w:r>
            <w:proofErr w:type="spellStart"/>
            <w:r w:rsidRPr="00FD1A6F">
              <w:rPr>
                <w:color w:val="000000"/>
                <w:shd w:val="clear" w:color="auto" w:fill="FFFFFF"/>
              </w:rPr>
              <w:t>brut</w:t>
            </w:r>
            <w:proofErr w:type="spellEnd"/>
            <w:r w:rsidRPr="00FD1A6F">
              <w:rPr>
                <w:color w:val="000000"/>
                <w:shd w:val="clear" w:color="auto" w:fill="FFFFFF"/>
              </w:rPr>
              <w:t>, pop art a nové realismy v západní Evropě a USA.</w:t>
            </w:r>
            <w:r w:rsidRPr="00FD1A6F">
              <w:rPr>
                <w:color w:val="000000"/>
              </w:rPr>
              <w:t> </w:t>
            </w:r>
          </w:p>
          <w:p w14:paraId="3169429B"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3. Vývoj umění v Československu (Trasa, Máj 57 </w:t>
            </w:r>
            <w:proofErr w:type="spellStart"/>
            <w:r w:rsidRPr="00FD1A6F">
              <w:t>etc</w:t>
            </w:r>
            <w:proofErr w:type="spellEnd"/>
            <w:r w:rsidRPr="00FD1A6F">
              <w:t>.) </w:t>
            </w:r>
          </w:p>
          <w:p w14:paraId="2E2CF2E0"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4. </w:t>
            </w:r>
            <w:r w:rsidRPr="00FD1A6F">
              <w:rPr>
                <w:color w:val="000000"/>
                <w:shd w:val="clear" w:color="auto" w:fill="FFFFFF"/>
              </w:rPr>
              <w:t>Minimalismus, kinetické umění a konstruktivistické tendence.</w:t>
            </w:r>
            <w:r w:rsidRPr="00FD1A6F">
              <w:rPr>
                <w:color w:val="000000"/>
              </w:rPr>
              <w:t> </w:t>
            </w:r>
          </w:p>
          <w:p w14:paraId="0D6E488E" w14:textId="77777777" w:rsidR="00FD1A6F" w:rsidRPr="00FD1A6F" w:rsidRDefault="00FD1A6F" w:rsidP="00166B7B">
            <w:pPr>
              <w:ind w:firstLine="457"/>
              <w:jc w:val="both"/>
              <w:textAlignment w:val="baseline"/>
              <w:rPr>
                <w:rFonts w:ascii="Segoe UI" w:hAnsi="Segoe UI" w:cs="Segoe UI"/>
                <w:sz w:val="18"/>
                <w:szCs w:val="18"/>
              </w:rPr>
            </w:pPr>
            <w:r w:rsidRPr="00FD1A6F">
              <w:t>5. Československé umění v 60. letech. </w:t>
            </w:r>
          </w:p>
          <w:p w14:paraId="5AE22682" w14:textId="77777777" w:rsidR="00FD1A6F" w:rsidRPr="00FD1A6F" w:rsidRDefault="00FD1A6F" w:rsidP="00166B7B">
            <w:pPr>
              <w:ind w:firstLine="457"/>
              <w:jc w:val="both"/>
              <w:textAlignment w:val="baseline"/>
              <w:rPr>
                <w:rFonts w:ascii="Segoe UI" w:hAnsi="Segoe UI" w:cs="Segoe UI"/>
                <w:sz w:val="18"/>
                <w:szCs w:val="18"/>
              </w:rPr>
            </w:pPr>
            <w:r w:rsidRPr="00FD1A6F">
              <w:t>6. Exkurze / galerie / umělecký ateliér. </w:t>
            </w:r>
          </w:p>
          <w:p w14:paraId="30EC2889"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7. </w:t>
            </w:r>
            <w:r w:rsidRPr="00FD1A6F">
              <w:rPr>
                <w:color w:val="000000"/>
                <w:shd w:val="clear" w:color="auto" w:fill="FFFFFF"/>
              </w:rPr>
              <w:t xml:space="preserve">Land art a </w:t>
            </w:r>
            <w:proofErr w:type="spellStart"/>
            <w:r w:rsidRPr="00FD1A6F">
              <w:rPr>
                <w:color w:val="000000"/>
                <w:shd w:val="clear" w:color="auto" w:fill="FFFFFF"/>
              </w:rPr>
              <w:t>site-specific</w:t>
            </w:r>
            <w:proofErr w:type="spellEnd"/>
            <w:r w:rsidRPr="00FD1A6F">
              <w:rPr>
                <w:color w:val="000000"/>
                <w:shd w:val="clear" w:color="auto" w:fill="FFFFFF"/>
              </w:rPr>
              <w:t>.</w:t>
            </w:r>
            <w:r w:rsidRPr="00FD1A6F">
              <w:rPr>
                <w:color w:val="000000"/>
              </w:rPr>
              <w:t> </w:t>
            </w:r>
          </w:p>
          <w:p w14:paraId="6EDBEB68" w14:textId="77777777" w:rsidR="00FD1A6F" w:rsidRPr="00FD1A6F" w:rsidRDefault="00FD1A6F" w:rsidP="00166B7B">
            <w:pPr>
              <w:ind w:firstLine="457"/>
              <w:jc w:val="both"/>
              <w:textAlignment w:val="baseline"/>
              <w:rPr>
                <w:rFonts w:ascii="Segoe UI" w:hAnsi="Segoe UI" w:cs="Segoe UI"/>
                <w:sz w:val="18"/>
                <w:szCs w:val="18"/>
              </w:rPr>
            </w:pPr>
            <w:r w:rsidRPr="00FD1A6F">
              <w:t>8. Konceptuální umění. </w:t>
            </w:r>
          </w:p>
          <w:p w14:paraId="05E2D43E"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9. </w:t>
            </w:r>
            <w:proofErr w:type="spellStart"/>
            <w:r w:rsidRPr="00FD1A6F">
              <w:rPr>
                <w:color w:val="000000"/>
                <w:shd w:val="clear" w:color="auto" w:fill="FFFFFF"/>
              </w:rPr>
              <w:t>Fluxus</w:t>
            </w:r>
            <w:proofErr w:type="spellEnd"/>
            <w:r w:rsidRPr="00FD1A6F">
              <w:rPr>
                <w:color w:val="000000"/>
                <w:shd w:val="clear" w:color="auto" w:fill="FFFFFF"/>
              </w:rPr>
              <w:t>, umění akce a happeningy.</w:t>
            </w:r>
            <w:r w:rsidRPr="00FD1A6F">
              <w:rPr>
                <w:color w:val="000000"/>
              </w:rPr>
              <w:t> </w:t>
            </w:r>
          </w:p>
          <w:p w14:paraId="69F511E2" w14:textId="77777777" w:rsidR="00FD1A6F" w:rsidRPr="00FD1A6F" w:rsidRDefault="00FD1A6F" w:rsidP="00166B7B">
            <w:pPr>
              <w:ind w:firstLine="457"/>
              <w:jc w:val="both"/>
              <w:textAlignment w:val="baseline"/>
              <w:rPr>
                <w:rFonts w:ascii="Segoe UI" w:hAnsi="Segoe UI" w:cs="Segoe UI"/>
                <w:sz w:val="18"/>
                <w:szCs w:val="18"/>
              </w:rPr>
            </w:pPr>
            <w:r w:rsidRPr="00FD1A6F">
              <w:t xml:space="preserve">10. </w:t>
            </w:r>
            <w:r w:rsidRPr="00FD1A6F">
              <w:rPr>
                <w:color w:val="000000"/>
                <w:shd w:val="clear" w:color="auto" w:fill="FFFFFF"/>
              </w:rPr>
              <w:t>Počátky feministického umění.</w:t>
            </w:r>
            <w:r w:rsidRPr="00FD1A6F">
              <w:rPr>
                <w:color w:val="000000"/>
              </w:rPr>
              <w:t> </w:t>
            </w:r>
          </w:p>
          <w:p w14:paraId="79BBF040" w14:textId="77777777" w:rsidR="00FD1A6F" w:rsidRPr="00FD1A6F" w:rsidRDefault="00FD1A6F" w:rsidP="00166B7B">
            <w:pPr>
              <w:ind w:firstLine="457"/>
              <w:jc w:val="both"/>
              <w:textAlignment w:val="baseline"/>
              <w:rPr>
                <w:rFonts w:ascii="Segoe UI" w:hAnsi="Segoe UI" w:cs="Segoe UI"/>
                <w:sz w:val="18"/>
                <w:szCs w:val="18"/>
              </w:rPr>
            </w:pPr>
            <w:r w:rsidRPr="00FD1A6F">
              <w:t>11.-13. Postmodernismus. </w:t>
            </w:r>
          </w:p>
          <w:p w14:paraId="39FCCFB2" w14:textId="77777777" w:rsidR="00FD1A6F" w:rsidRPr="00FD1A6F" w:rsidRDefault="00FD1A6F" w:rsidP="00166B7B">
            <w:pPr>
              <w:ind w:firstLine="457"/>
              <w:jc w:val="both"/>
              <w:textAlignment w:val="baseline"/>
              <w:rPr>
                <w:rFonts w:ascii="Segoe UI" w:hAnsi="Segoe UI" w:cs="Segoe UI"/>
                <w:sz w:val="18"/>
                <w:szCs w:val="18"/>
              </w:rPr>
            </w:pPr>
            <w:r w:rsidRPr="00FD1A6F">
              <w:t>+ Exkurze do galerie / umělecký ateliér. </w:t>
            </w:r>
          </w:p>
          <w:p w14:paraId="32B8B0AA" w14:textId="77777777" w:rsidR="00FD1A6F" w:rsidRPr="00FD1A6F" w:rsidRDefault="00FD1A6F" w:rsidP="00FD1A6F">
            <w:pPr>
              <w:jc w:val="both"/>
              <w:textAlignment w:val="baseline"/>
              <w:rPr>
                <w:rFonts w:ascii="Segoe UI" w:hAnsi="Segoe UI" w:cs="Segoe UI"/>
                <w:sz w:val="18"/>
                <w:szCs w:val="18"/>
              </w:rPr>
            </w:pPr>
            <w:r w:rsidRPr="00FD1A6F">
              <w:t> </w:t>
            </w:r>
          </w:p>
          <w:p w14:paraId="219CA110" w14:textId="7B7AFDBA" w:rsidR="00FD1A6F" w:rsidRPr="00FD1A6F" w:rsidRDefault="00FD1A6F" w:rsidP="00FD1A6F">
            <w:pPr>
              <w:jc w:val="both"/>
              <w:textAlignment w:val="baseline"/>
              <w:rPr>
                <w:rFonts w:ascii="Segoe UI" w:hAnsi="Segoe UI" w:cs="Segoe UI"/>
                <w:sz w:val="18"/>
                <w:szCs w:val="18"/>
              </w:rPr>
            </w:pPr>
            <w:r w:rsidRPr="00FD1A6F">
              <w:rPr>
                <w:color w:val="000000"/>
                <w:shd w:val="clear" w:color="auto" w:fill="FFFFFF"/>
              </w:rPr>
              <w:t>Studenti budou mít základní přehled o vývoji umění v českém a světovém kontextu druhé poloviny 20. století. Budou se orientovat v uměleckých institucích, klíčových osobnostech a jejich tvorbě, budou schopni rozpoznat základní díla a budou schopni stručně charakterizovat umělecké programy a skupiny v dané době.  </w:t>
            </w:r>
            <w:r w:rsidRPr="00FD1A6F">
              <w:rPr>
                <w:color w:val="000000"/>
              </w:rPr>
              <w:t> </w:t>
            </w:r>
          </w:p>
        </w:tc>
      </w:tr>
      <w:tr w:rsidR="00FD1A6F" w:rsidRPr="00FD1A6F" w14:paraId="2A56B3D2"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56464258"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7" w:type="dxa"/>
            <w:gridSpan w:val="6"/>
            <w:tcBorders>
              <w:top w:val="nil"/>
              <w:left w:val="single" w:sz="6" w:space="0" w:color="auto"/>
              <w:bottom w:val="nil"/>
              <w:right w:val="single" w:sz="6" w:space="0" w:color="auto"/>
            </w:tcBorders>
            <w:shd w:val="clear" w:color="auto" w:fill="auto"/>
            <w:hideMark/>
          </w:tcPr>
          <w:p w14:paraId="606C005C"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23F0E7A6"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5B3D566E" w14:textId="77777777" w:rsidR="00FD1A6F" w:rsidRPr="00FD1A6F" w:rsidRDefault="00FD1A6F" w:rsidP="00FD1A6F">
            <w:pPr>
              <w:jc w:val="both"/>
              <w:textAlignment w:val="baseline"/>
              <w:rPr>
                <w:rFonts w:ascii="Segoe UI" w:hAnsi="Segoe UI" w:cs="Segoe UI"/>
                <w:sz w:val="18"/>
                <w:szCs w:val="18"/>
              </w:rPr>
            </w:pPr>
            <w:r w:rsidRPr="00FD1A6F">
              <w:rPr>
                <w:b/>
                <w:bCs/>
              </w:rPr>
              <w:t>Povinná</w:t>
            </w:r>
            <w:r w:rsidRPr="00FD1A6F">
              <w:t>: </w:t>
            </w:r>
          </w:p>
          <w:p w14:paraId="5B299D51" w14:textId="77777777" w:rsidR="00FD1A6F" w:rsidRPr="00FD1A6F" w:rsidRDefault="00FD1A6F" w:rsidP="00FD1A6F">
            <w:pPr>
              <w:textAlignment w:val="baseline"/>
              <w:rPr>
                <w:rFonts w:ascii="Segoe UI" w:hAnsi="Segoe UI" w:cs="Segoe UI"/>
                <w:sz w:val="18"/>
                <w:szCs w:val="18"/>
              </w:rPr>
            </w:pPr>
            <w:r w:rsidRPr="00FD1A6F">
              <w:t xml:space="preserve">BERGER, John, Sven BLOMBERG, </w:t>
            </w:r>
            <w:proofErr w:type="spellStart"/>
            <w:r w:rsidRPr="00FD1A6F">
              <w:t>Christyan</w:t>
            </w:r>
            <w:proofErr w:type="spellEnd"/>
            <w:r w:rsidRPr="00FD1A6F">
              <w:t xml:space="preserve"> FOX, Michael DIBB a Richard HOLLIS. </w:t>
            </w:r>
            <w:r w:rsidRPr="00FD1A6F">
              <w:rPr>
                <w:i/>
                <w:iCs/>
              </w:rPr>
              <w:t>Způsoby vidění.</w:t>
            </w:r>
            <w:r w:rsidRPr="00FD1A6F">
              <w:t xml:space="preserve"> </w:t>
            </w:r>
            <w:proofErr w:type="spellStart"/>
            <w:r w:rsidRPr="00FD1A6F">
              <w:t>Translated</w:t>
            </w:r>
            <w:proofErr w:type="spellEnd"/>
            <w:r w:rsidRPr="00FD1A6F">
              <w:t xml:space="preserve"> by Andrea Průchová Hrůzová. Praha: Labyrint, 2016. ISBN 9788087260784.   </w:t>
            </w:r>
          </w:p>
          <w:p w14:paraId="668500B8" w14:textId="77777777" w:rsidR="00FD1A6F" w:rsidRPr="00FD1A6F" w:rsidRDefault="00FD1A6F" w:rsidP="00FD1A6F">
            <w:pPr>
              <w:textAlignment w:val="baseline"/>
              <w:rPr>
                <w:rFonts w:ascii="Segoe UI" w:hAnsi="Segoe UI" w:cs="Segoe UI"/>
                <w:sz w:val="18"/>
                <w:szCs w:val="18"/>
              </w:rPr>
            </w:pPr>
            <w:r w:rsidRPr="00FD1A6F">
              <w:t xml:space="preserve">BOIS, </w:t>
            </w:r>
            <w:proofErr w:type="spellStart"/>
            <w:r w:rsidRPr="00FD1A6F">
              <w:t>Yve</w:t>
            </w:r>
            <w:proofErr w:type="spellEnd"/>
            <w:r w:rsidRPr="00FD1A6F">
              <w:t xml:space="preserve">-Alain a BUCHLOH, Benjamin a FOSTER, Hal a KRAUSSOVÁ, Rosalind. </w:t>
            </w:r>
            <w:r w:rsidRPr="00FD1A6F">
              <w:rPr>
                <w:i/>
                <w:iCs/>
              </w:rPr>
              <w:t xml:space="preserve">Umění po roce 1900: </w:t>
            </w:r>
            <w:r w:rsidRPr="0008043D">
              <w:rPr>
                <w:i/>
                <w:iCs/>
              </w:rPr>
              <w:t>Modernismus, antimodernismus, postmodernismus</w:t>
            </w:r>
            <w:r w:rsidRPr="00FD1A6F">
              <w:t xml:space="preserve">. </w:t>
            </w:r>
            <w:proofErr w:type="spellStart"/>
            <w:r w:rsidRPr="00FD1A6F">
              <w:t>Slovart</w:t>
            </w:r>
            <w:proofErr w:type="spellEnd"/>
            <w:r w:rsidRPr="00FD1A6F">
              <w:t xml:space="preserve">, 2015. ISBN </w:t>
            </w:r>
            <w:r w:rsidRPr="00FD1A6F">
              <w:rPr>
                <w:color w:val="000000"/>
              </w:rPr>
              <w:t>9788073919757</w:t>
            </w:r>
            <w:r w:rsidRPr="00FD1A6F">
              <w:t>. </w:t>
            </w:r>
          </w:p>
          <w:p w14:paraId="177979F3" w14:textId="77777777" w:rsidR="00FD1A6F" w:rsidRPr="00FD1A6F" w:rsidRDefault="00FD1A6F" w:rsidP="00FD1A6F">
            <w:pPr>
              <w:textAlignment w:val="baseline"/>
              <w:rPr>
                <w:rFonts w:ascii="Segoe UI" w:hAnsi="Segoe UI" w:cs="Segoe UI"/>
                <w:sz w:val="18"/>
                <w:szCs w:val="18"/>
              </w:rPr>
            </w:pPr>
            <w:r w:rsidRPr="00FD1A6F">
              <w:t xml:space="preserve">MIRZOEFF, Nicholas. </w:t>
            </w:r>
            <w:r w:rsidRPr="00363240">
              <w:rPr>
                <w:i/>
                <w:iCs/>
              </w:rPr>
              <w:t>Úvod do vizuální kultury</w:t>
            </w:r>
            <w:r w:rsidRPr="00363240">
              <w:t>.</w:t>
            </w:r>
            <w:r w:rsidRPr="00FD1A6F">
              <w:t xml:space="preserve"> Překlad Petra Hanáková a Kateřina Svatoňová. Praha: Academia 2012. ISBN 9788020019844. </w:t>
            </w:r>
          </w:p>
          <w:p w14:paraId="29A84BED" w14:textId="77777777" w:rsidR="00FD1A6F" w:rsidRPr="00FD1A6F" w:rsidRDefault="00FD1A6F" w:rsidP="00FD1A6F">
            <w:pPr>
              <w:textAlignment w:val="baseline"/>
              <w:rPr>
                <w:rFonts w:ascii="Segoe UI" w:hAnsi="Segoe UI" w:cs="Segoe UI"/>
                <w:sz w:val="18"/>
                <w:szCs w:val="18"/>
              </w:rPr>
            </w:pPr>
            <w:r w:rsidRPr="00FD1A6F">
              <w:rPr>
                <w:b/>
                <w:bCs/>
              </w:rPr>
              <w:t>Doporučená: </w:t>
            </w:r>
            <w:r w:rsidRPr="00FD1A6F">
              <w:t> </w:t>
            </w:r>
          </w:p>
          <w:p w14:paraId="387586E9" w14:textId="77777777" w:rsidR="00FD1A6F" w:rsidRPr="00FD1A6F" w:rsidRDefault="00FD1A6F" w:rsidP="00FD1A6F">
            <w:pPr>
              <w:textAlignment w:val="baseline"/>
              <w:rPr>
                <w:rFonts w:ascii="Segoe UI" w:hAnsi="Segoe UI" w:cs="Segoe UI"/>
                <w:sz w:val="18"/>
                <w:szCs w:val="18"/>
              </w:rPr>
            </w:pPr>
            <w:r w:rsidRPr="00FD1A6F">
              <w:t>BARTHES, Roland. </w:t>
            </w:r>
            <w:r w:rsidRPr="00FD1A6F">
              <w:rPr>
                <w:i/>
                <w:iCs/>
              </w:rPr>
              <w:t xml:space="preserve">Mytologie. </w:t>
            </w:r>
            <w:proofErr w:type="spellStart"/>
            <w:r w:rsidRPr="00FD1A6F">
              <w:t>Translated</w:t>
            </w:r>
            <w:proofErr w:type="spellEnd"/>
            <w:r w:rsidRPr="00FD1A6F">
              <w:t xml:space="preserve"> by Josef </w:t>
            </w:r>
            <w:proofErr w:type="spellStart"/>
            <w:r w:rsidRPr="00FD1A6F">
              <w:t>Fulka</w:t>
            </w:r>
            <w:proofErr w:type="spellEnd"/>
            <w:r w:rsidRPr="00FD1A6F">
              <w:t>. Praha: Dokořán, 2004. ISBN 808656973X.   </w:t>
            </w:r>
          </w:p>
          <w:p w14:paraId="213C5975" w14:textId="77777777" w:rsidR="00FD1A6F" w:rsidRPr="00FD1A6F" w:rsidRDefault="00FD1A6F" w:rsidP="00FD1A6F">
            <w:pPr>
              <w:textAlignment w:val="baseline"/>
              <w:rPr>
                <w:rFonts w:ascii="Segoe UI" w:hAnsi="Segoe UI" w:cs="Segoe UI"/>
                <w:sz w:val="18"/>
                <w:szCs w:val="18"/>
              </w:rPr>
            </w:pPr>
            <w:r w:rsidRPr="00FD1A6F">
              <w:t xml:space="preserve">BERGER, John. </w:t>
            </w:r>
            <w:r w:rsidRPr="00FD1A6F">
              <w:rPr>
                <w:i/>
                <w:iCs/>
              </w:rPr>
              <w:t>O pohledu</w:t>
            </w:r>
            <w:r w:rsidRPr="00FD1A6F">
              <w:t xml:space="preserve">. Praha: </w:t>
            </w:r>
            <w:proofErr w:type="spellStart"/>
            <w:r w:rsidRPr="00FD1A6F">
              <w:t>Agite</w:t>
            </w:r>
            <w:proofErr w:type="spellEnd"/>
            <w:r w:rsidRPr="00FD1A6F">
              <w:t>/</w:t>
            </w:r>
            <w:proofErr w:type="spellStart"/>
            <w:r w:rsidRPr="00FD1A6F">
              <w:t>Fra</w:t>
            </w:r>
            <w:proofErr w:type="spellEnd"/>
            <w:r w:rsidRPr="00FD1A6F">
              <w:t>, 2009. ISBN 9788086603810. </w:t>
            </w:r>
          </w:p>
          <w:p w14:paraId="2340B0AD" w14:textId="77777777" w:rsidR="00FD1A6F" w:rsidRPr="00FD1A6F" w:rsidRDefault="00FD1A6F" w:rsidP="00FD1A6F">
            <w:pPr>
              <w:textAlignment w:val="baseline"/>
              <w:rPr>
                <w:rFonts w:ascii="Segoe UI" w:hAnsi="Segoe UI" w:cs="Segoe UI"/>
                <w:sz w:val="18"/>
                <w:szCs w:val="18"/>
              </w:rPr>
            </w:pPr>
            <w:r w:rsidRPr="00FD1A6F">
              <w:t>HÁJEK, Václav. </w:t>
            </w:r>
            <w:r w:rsidRPr="00FD1A6F">
              <w:rPr>
                <w:i/>
                <w:iCs/>
              </w:rPr>
              <w:t>Jak rozpoznat odpadkový koš: eseje o stereotypech ve vizuální kultuře</w:t>
            </w:r>
            <w:r w:rsidRPr="00FD1A6F">
              <w:t>. Praha: Labyrint, 2011. ISBN 9788087260319.   </w:t>
            </w:r>
          </w:p>
          <w:p w14:paraId="772DA8B2" w14:textId="77777777" w:rsidR="00FD1A6F" w:rsidRPr="00FD1A6F" w:rsidRDefault="00FD1A6F" w:rsidP="00FD1A6F">
            <w:pPr>
              <w:textAlignment w:val="baseline"/>
              <w:rPr>
                <w:rFonts w:ascii="Segoe UI" w:hAnsi="Segoe UI" w:cs="Segoe UI"/>
                <w:sz w:val="18"/>
                <w:szCs w:val="18"/>
              </w:rPr>
            </w:pPr>
            <w:r w:rsidRPr="00FD1A6F">
              <w:t>LISTER, Martin. </w:t>
            </w:r>
            <w:r w:rsidRPr="00FD1A6F">
              <w:rPr>
                <w:i/>
                <w:iCs/>
              </w:rPr>
              <w:t xml:space="preserve">New media: a </w:t>
            </w:r>
            <w:proofErr w:type="spellStart"/>
            <w:r w:rsidRPr="00FD1A6F">
              <w:rPr>
                <w:i/>
                <w:iCs/>
              </w:rPr>
              <w:t>critical</w:t>
            </w:r>
            <w:proofErr w:type="spellEnd"/>
            <w:r w:rsidRPr="00FD1A6F">
              <w:rPr>
                <w:i/>
                <w:iCs/>
              </w:rPr>
              <w:t xml:space="preserve"> </w:t>
            </w:r>
            <w:proofErr w:type="spellStart"/>
            <w:r w:rsidRPr="00FD1A6F">
              <w:rPr>
                <w:i/>
                <w:iCs/>
              </w:rPr>
              <w:t>introduction</w:t>
            </w:r>
            <w:proofErr w:type="spellEnd"/>
            <w:r w:rsidRPr="00FD1A6F">
              <w:t xml:space="preserve">. 2nd </w:t>
            </w:r>
            <w:proofErr w:type="spellStart"/>
            <w:r w:rsidRPr="00FD1A6F">
              <w:t>ed</w:t>
            </w:r>
            <w:proofErr w:type="spellEnd"/>
            <w:r w:rsidRPr="00FD1A6F">
              <w:t xml:space="preserve">. New York, N.Y: </w:t>
            </w:r>
            <w:proofErr w:type="spellStart"/>
            <w:r w:rsidRPr="00FD1A6F">
              <w:t>Routledge</w:t>
            </w:r>
            <w:proofErr w:type="spellEnd"/>
            <w:r w:rsidRPr="00FD1A6F">
              <w:t>, 2009. ISBN 0203884825. </w:t>
            </w:r>
          </w:p>
          <w:p w14:paraId="2DADAE46" w14:textId="77777777" w:rsidR="00FD1A6F" w:rsidRPr="00FD1A6F" w:rsidRDefault="00FD1A6F" w:rsidP="00FD1A6F">
            <w:pPr>
              <w:textAlignment w:val="baseline"/>
              <w:rPr>
                <w:rFonts w:ascii="Segoe UI" w:hAnsi="Segoe UI" w:cs="Segoe UI"/>
                <w:sz w:val="18"/>
                <w:szCs w:val="18"/>
              </w:rPr>
            </w:pPr>
            <w:r w:rsidRPr="00FD1A6F">
              <w:t>MIRZOEFF, Nicholas. </w:t>
            </w:r>
            <w:proofErr w:type="spellStart"/>
            <w:r w:rsidRPr="00FD1A6F">
              <w:rPr>
                <w:i/>
                <w:iCs/>
              </w:rPr>
              <w:t>The</w:t>
            </w:r>
            <w:proofErr w:type="spellEnd"/>
            <w:r w:rsidRPr="00FD1A6F">
              <w:rPr>
                <w:i/>
                <w:iCs/>
              </w:rPr>
              <w:t xml:space="preserve"> </w:t>
            </w:r>
            <w:proofErr w:type="spellStart"/>
            <w:r w:rsidRPr="00FD1A6F">
              <w:rPr>
                <w:i/>
                <w:iCs/>
              </w:rPr>
              <w:t>visual</w:t>
            </w:r>
            <w:proofErr w:type="spellEnd"/>
            <w:r w:rsidRPr="00FD1A6F">
              <w:rPr>
                <w:i/>
                <w:iCs/>
              </w:rPr>
              <w:t xml:space="preserve"> </w:t>
            </w:r>
            <w:proofErr w:type="spellStart"/>
            <w:r w:rsidRPr="00FD1A6F">
              <w:rPr>
                <w:i/>
                <w:iCs/>
              </w:rPr>
              <w:t>culture</w:t>
            </w:r>
            <w:proofErr w:type="spellEnd"/>
            <w:r w:rsidRPr="00FD1A6F">
              <w:rPr>
                <w:i/>
                <w:iCs/>
              </w:rPr>
              <w:t xml:space="preserve"> </w:t>
            </w:r>
            <w:proofErr w:type="spellStart"/>
            <w:r w:rsidRPr="00FD1A6F">
              <w:rPr>
                <w:i/>
                <w:iCs/>
              </w:rPr>
              <w:t>reader</w:t>
            </w:r>
            <w:proofErr w:type="spellEnd"/>
            <w:r w:rsidRPr="00FD1A6F">
              <w:t xml:space="preserve">. 2nd </w:t>
            </w:r>
            <w:proofErr w:type="spellStart"/>
            <w:r w:rsidRPr="00FD1A6F">
              <w:t>ed</w:t>
            </w:r>
            <w:proofErr w:type="spellEnd"/>
            <w:r w:rsidRPr="00FD1A6F">
              <w:t xml:space="preserve">. London: </w:t>
            </w:r>
            <w:proofErr w:type="spellStart"/>
            <w:r w:rsidRPr="00FD1A6F">
              <w:t>Routledge</w:t>
            </w:r>
            <w:proofErr w:type="spellEnd"/>
            <w:r w:rsidRPr="00FD1A6F">
              <w:t>, 2002. ISBN 0415252210. </w:t>
            </w:r>
          </w:p>
          <w:p w14:paraId="7B0385C6" w14:textId="77777777" w:rsidR="00FD1A6F" w:rsidRPr="00FD1A6F" w:rsidRDefault="00FD1A6F" w:rsidP="00FD1A6F">
            <w:pPr>
              <w:textAlignment w:val="baseline"/>
              <w:rPr>
                <w:rFonts w:ascii="Segoe UI" w:hAnsi="Segoe UI" w:cs="Segoe UI"/>
                <w:sz w:val="18"/>
                <w:szCs w:val="18"/>
              </w:rPr>
            </w:pPr>
            <w:r w:rsidRPr="00FD1A6F">
              <w:t>MITCHELL, W. J. T. </w:t>
            </w:r>
            <w:r w:rsidRPr="00FD1A6F">
              <w:rPr>
                <w:i/>
                <w:iCs/>
              </w:rPr>
              <w:t>Teorie obrazu / Eseje o verbální a vizuální reprezentaci</w:t>
            </w:r>
            <w:r w:rsidRPr="00FD1A6F">
              <w:t>. Praha: Karolinum, 2017.  </w:t>
            </w:r>
          </w:p>
          <w:p w14:paraId="04EA19EA" w14:textId="7C69C2EB" w:rsidR="00FD1A6F" w:rsidRPr="00FD1A6F" w:rsidRDefault="00FD1A6F" w:rsidP="00363240">
            <w:pPr>
              <w:textAlignment w:val="baseline"/>
              <w:rPr>
                <w:rFonts w:ascii="Segoe UI" w:hAnsi="Segoe UI" w:cs="Segoe UI"/>
                <w:sz w:val="18"/>
                <w:szCs w:val="18"/>
              </w:rPr>
            </w:pPr>
            <w:r w:rsidRPr="00FD1A6F">
              <w:t>ISBN 9788024632025. </w:t>
            </w:r>
          </w:p>
        </w:tc>
      </w:tr>
    </w:tbl>
    <w:p w14:paraId="72DDCEF8" w14:textId="2B2A4E5B" w:rsidR="00D75B8F" w:rsidRDefault="00D75B8F"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FD1A6F" w:rsidRPr="00FD1A6F" w14:paraId="34D82D52"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B5F5F4F" w14:textId="77777777" w:rsidR="00FD1A6F" w:rsidRPr="00FD1A6F" w:rsidRDefault="00FD1A6F" w:rsidP="00FD1A6F">
            <w:pPr>
              <w:jc w:val="both"/>
              <w:textAlignment w:val="baseline"/>
              <w:rPr>
                <w:rFonts w:ascii="Segoe UI" w:hAnsi="Segoe UI" w:cs="Segoe UI"/>
                <w:sz w:val="18"/>
                <w:szCs w:val="18"/>
              </w:rPr>
            </w:pPr>
            <w:r w:rsidRPr="00FD1A6F">
              <w:rPr>
                <w:b/>
                <w:bCs/>
                <w:sz w:val="28"/>
                <w:szCs w:val="28"/>
              </w:rPr>
              <w:lastRenderedPageBreak/>
              <w:t>B-III – Charakteristika studijního předmětu</w:t>
            </w:r>
            <w:r w:rsidRPr="00FD1A6F">
              <w:rPr>
                <w:sz w:val="28"/>
                <w:szCs w:val="28"/>
              </w:rPr>
              <w:t> </w:t>
            </w:r>
          </w:p>
        </w:tc>
      </w:tr>
      <w:tr w:rsidR="00FD1A6F" w:rsidRPr="00FD1A6F" w14:paraId="27AA0C78"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644F7189" w14:textId="77777777" w:rsidR="00FD1A6F" w:rsidRPr="00FD1A6F" w:rsidRDefault="00FD1A6F" w:rsidP="00FD1A6F">
            <w:pPr>
              <w:textAlignment w:val="baseline"/>
              <w:rPr>
                <w:rFonts w:ascii="Segoe UI" w:hAnsi="Segoe UI" w:cs="Segoe UI"/>
                <w:sz w:val="18"/>
                <w:szCs w:val="18"/>
              </w:rPr>
            </w:pPr>
            <w:r w:rsidRPr="00FD1A6F">
              <w:rPr>
                <w:b/>
                <w:bCs/>
              </w:rPr>
              <w:t>Název studijního předmětu</w:t>
            </w:r>
            <w:r w:rsidRPr="00FD1A6F">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56C3914D" w14:textId="77777777" w:rsidR="00FD1A6F" w:rsidRPr="00FD1A6F" w:rsidRDefault="00FD1A6F" w:rsidP="00FD1A6F">
            <w:pPr>
              <w:shd w:val="clear" w:color="auto" w:fill="FFFFFF"/>
              <w:textAlignment w:val="baseline"/>
              <w:rPr>
                <w:rFonts w:ascii="Segoe UI" w:hAnsi="Segoe UI" w:cs="Segoe UI"/>
                <w:sz w:val="18"/>
                <w:szCs w:val="18"/>
              </w:rPr>
            </w:pPr>
            <w:r w:rsidRPr="00FD1A6F">
              <w:t>Vizuální kultura 21. století </w:t>
            </w:r>
          </w:p>
        </w:tc>
      </w:tr>
      <w:tr w:rsidR="00FD1A6F" w:rsidRPr="00FD1A6F" w14:paraId="505B1CFE"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1AD14BC" w14:textId="77777777" w:rsidR="00FD1A6F" w:rsidRPr="00FD1A6F" w:rsidRDefault="00FD1A6F" w:rsidP="00FD1A6F">
            <w:pPr>
              <w:textAlignment w:val="baseline"/>
              <w:rPr>
                <w:rFonts w:ascii="Segoe UI" w:hAnsi="Segoe UI" w:cs="Segoe UI"/>
                <w:sz w:val="18"/>
                <w:szCs w:val="18"/>
              </w:rPr>
            </w:pPr>
            <w:r w:rsidRPr="00FD1A6F">
              <w:rPr>
                <w:b/>
                <w:bCs/>
              </w:rPr>
              <w:t>Typ předmětu</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28015288" w14:textId="77777777" w:rsidR="00FD1A6F" w:rsidRPr="00FD1A6F" w:rsidRDefault="00FD1A6F" w:rsidP="00FD1A6F">
            <w:pPr>
              <w:jc w:val="both"/>
              <w:textAlignment w:val="baseline"/>
              <w:rPr>
                <w:rFonts w:ascii="Segoe UI" w:hAnsi="Segoe UI" w:cs="Segoe UI"/>
                <w:sz w:val="18"/>
                <w:szCs w:val="18"/>
              </w:rPr>
            </w:pPr>
            <w:r w:rsidRPr="00FD1A6F">
              <w:t>povinný, PZ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5C7E3E7" w14:textId="77777777" w:rsidR="00FD1A6F" w:rsidRPr="00FD1A6F" w:rsidRDefault="00FD1A6F" w:rsidP="00FD1A6F">
            <w:pPr>
              <w:jc w:val="both"/>
              <w:textAlignment w:val="baseline"/>
              <w:rPr>
                <w:rFonts w:ascii="Segoe UI" w:hAnsi="Segoe UI" w:cs="Segoe UI"/>
                <w:sz w:val="18"/>
                <w:szCs w:val="18"/>
              </w:rPr>
            </w:pPr>
            <w:r w:rsidRPr="00FD1A6F">
              <w:rPr>
                <w:b/>
                <w:bCs/>
              </w:rPr>
              <w:t>doporučený ročník / semestr</w:t>
            </w:r>
            <w:r w:rsidRPr="00FD1A6F">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707EED1B" w14:textId="77777777" w:rsidR="00FD1A6F" w:rsidRPr="00FD1A6F" w:rsidRDefault="00FD1A6F" w:rsidP="00FD1A6F">
            <w:pPr>
              <w:jc w:val="both"/>
              <w:textAlignment w:val="baseline"/>
              <w:rPr>
                <w:rFonts w:ascii="Segoe UI" w:hAnsi="Segoe UI" w:cs="Segoe UI"/>
                <w:sz w:val="18"/>
                <w:szCs w:val="18"/>
              </w:rPr>
            </w:pPr>
            <w:r w:rsidRPr="00FD1A6F">
              <w:t>3/ZS </w:t>
            </w:r>
          </w:p>
        </w:tc>
      </w:tr>
      <w:tr w:rsidR="00FD1A6F" w:rsidRPr="00FD1A6F" w14:paraId="2EC8DCE2"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2742399" w14:textId="77777777" w:rsidR="00FD1A6F" w:rsidRPr="00FD1A6F" w:rsidRDefault="00FD1A6F" w:rsidP="00FD1A6F">
            <w:pPr>
              <w:textAlignment w:val="baseline"/>
              <w:rPr>
                <w:rFonts w:ascii="Segoe UI" w:hAnsi="Segoe UI" w:cs="Segoe UI"/>
                <w:sz w:val="18"/>
                <w:szCs w:val="18"/>
              </w:rPr>
            </w:pPr>
            <w:r w:rsidRPr="00FD1A6F">
              <w:rPr>
                <w:b/>
                <w:bCs/>
              </w:rPr>
              <w:t>Rozsah studijního předmětu</w:t>
            </w:r>
            <w:r w:rsidRPr="00FD1A6F">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4C8690EE" w14:textId="77777777" w:rsidR="00FD1A6F" w:rsidRPr="00FD1A6F" w:rsidRDefault="00FD1A6F" w:rsidP="00FD1A6F">
            <w:pPr>
              <w:jc w:val="both"/>
              <w:textAlignment w:val="baseline"/>
              <w:rPr>
                <w:rFonts w:ascii="Segoe UI" w:hAnsi="Segoe UI" w:cs="Segoe UI"/>
                <w:sz w:val="18"/>
                <w:szCs w:val="18"/>
              </w:rPr>
            </w:pPr>
            <w:proofErr w:type="gramStart"/>
            <w:r w:rsidRPr="00FD1A6F">
              <w:t>26p</w:t>
            </w:r>
            <w:proofErr w:type="gramEnd"/>
            <w:r w:rsidRPr="00FD1A6F">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6172C6F6" w14:textId="77777777" w:rsidR="00FD1A6F" w:rsidRPr="00FD1A6F" w:rsidRDefault="00FD1A6F" w:rsidP="00FD1A6F">
            <w:pPr>
              <w:jc w:val="both"/>
              <w:textAlignment w:val="baseline"/>
              <w:rPr>
                <w:rFonts w:ascii="Segoe UI" w:hAnsi="Segoe UI" w:cs="Segoe UI"/>
                <w:sz w:val="18"/>
                <w:szCs w:val="18"/>
              </w:rPr>
            </w:pPr>
            <w:r w:rsidRPr="00FD1A6F">
              <w:rPr>
                <w:b/>
                <w:bCs/>
              </w:rPr>
              <w:t>hod. </w:t>
            </w:r>
            <w:r w:rsidRPr="00FD1A6F">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0B47B6AB" w14:textId="77777777" w:rsidR="00FD1A6F" w:rsidRPr="00FD1A6F" w:rsidRDefault="00FD1A6F" w:rsidP="00FD1A6F">
            <w:pPr>
              <w:jc w:val="both"/>
              <w:textAlignment w:val="baseline"/>
              <w:rPr>
                <w:rFonts w:ascii="Segoe UI" w:hAnsi="Segoe UI" w:cs="Segoe UI"/>
                <w:sz w:val="18"/>
                <w:szCs w:val="18"/>
              </w:rPr>
            </w:pPr>
            <w:r w:rsidRPr="00FD1A6F">
              <w:t>26 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593775CB" w14:textId="77777777" w:rsidR="00FD1A6F" w:rsidRPr="00FD1A6F" w:rsidRDefault="00FD1A6F" w:rsidP="00FD1A6F">
            <w:pPr>
              <w:jc w:val="both"/>
              <w:textAlignment w:val="baseline"/>
              <w:rPr>
                <w:rFonts w:ascii="Segoe UI" w:hAnsi="Segoe UI" w:cs="Segoe UI"/>
                <w:sz w:val="18"/>
                <w:szCs w:val="18"/>
              </w:rPr>
            </w:pPr>
            <w:r w:rsidRPr="00FD1A6F">
              <w:rPr>
                <w:b/>
                <w:bCs/>
              </w:rPr>
              <w:t>kreditů</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AEC503" w14:textId="77777777" w:rsidR="00FD1A6F" w:rsidRPr="00FD1A6F" w:rsidRDefault="00FD1A6F" w:rsidP="00FD1A6F">
            <w:pPr>
              <w:jc w:val="both"/>
              <w:textAlignment w:val="baseline"/>
              <w:rPr>
                <w:rFonts w:ascii="Segoe UI" w:hAnsi="Segoe UI" w:cs="Segoe UI"/>
                <w:sz w:val="18"/>
                <w:szCs w:val="18"/>
              </w:rPr>
            </w:pPr>
            <w:r w:rsidRPr="00FD1A6F">
              <w:t>3 </w:t>
            </w:r>
          </w:p>
        </w:tc>
      </w:tr>
      <w:tr w:rsidR="00FD1A6F" w:rsidRPr="00FD1A6F" w14:paraId="12791E7D"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ACE86F1" w14:textId="77777777" w:rsidR="00FD1A6F" w:rsidRPr="00FD1A6F" w:rsidRDefault="00FD1A6F" w:rsidP="00FD1A6F">
            <w:pPr>
              <w:textAlignment w:val="baseline"/>
              <w:rPr>
                <w:rFonts w:ascii="Segoe UI" w:hAnsi="Segoe UI" w:cs="Segoe UI"/>
                <w:sz w:val="18"/>
                <w:szCs w:val="18"/>
              </w:rPr>
            </w:pPr>
            <w:r w:rsidRPr="00FD1A6F">
              <w:rPr>
                <w:b/>
                <w:bCs/>
              </w:rPr>
              <w:t xml:space="preserve">Prerekvizity, </w:t>
            </w:r>
            <w:proofErr w:type="spellStart"/>
            <w:r w:rsidRPr="00FD1A6F">
              <w:rPr>
                <w:b/>
                <w:bCs/>
              </w:rPr>
              <w:t>korekvizity</w:t>
            </w:r>
            <w:proofErr w:type="spellEnd"/>
            <w:r w:rsidRPr="00FD1A6F">
              <w:rPr>
                <w:b/>
                <w:bCs/>
              </w:rPr>
              <w:t>, ekvivalence</w:t>
            </w:r>
            <w:r w:rsidRPr="00FD1A6F">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101BB846"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42AED8D7"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B9358B5" w14:textId="77777777" w:rsidR="00FD1A6F" w:rsidRPr="00FD1A6F" w:rsidRDefault="00FD1A6F" w:rsidP="00FD1A6F">
            <w:pPr>
              <w:textAlignment w:val="baseline"/>
              <w:rPr>
                <w:rFonts w:ascii="Segoe UI" w:hAnsi="Segoe UI" w:cs="Segoe UI"/>
                <w:sz w:val="18"/>
                <w:szCs w:val="18"/>
              </w:rPr>
            </w:pPr>
            <w:r w:rsidRPr="00FD1A6F">
              <w:rPr>
                <w:b/>
                <w:bCs/>
              </w:rPr>
              <w:t>Způsob ověření studijních výsledků</w:t>
            </w:r>
            <w:r w:rsidRPr="00FD1A6F">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EBEF38A" w14:textId="77777777" w:rsidR="00FD1A6F" w:rsidRPr="00FD1A6F" w:rsidRDefault="00FD1A6F" w:rsidP="00FD1A6F">
            <w:pPr>
              <w:jc w:val="both"/>
              <w:textAlignment w:val="baseline"/>
              <w:rPr>
                <w:rFonts w:ascii="Segoe UI" w:hAnsi="Segoe UI" w:cs="Segoe UI"/>
                <w:sz w:val="18"/>
                <w:szCs w:val="18"/>
              </w:rPr>
            </w:pPr>
            <w:r w:rsidRPr="00FD1A6F">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2E91E288" w14:textId="77777777" w:rsidR="00FD1A6F" w:rsidRPr="00FD1A6F" w:rsidRDefault="00FD1A6F" w:rsidP="00FD1A6F">
            <w:pPr>
              <w:jc w:val="both"/>
              <w:textAlignment w:val="baseline"/>
              <w:rPr>
                <w:rFonts w:ascii="Segoe UI" w:hAnsi="Segoe UI" w:cs="Segoe UI"/>
                <w:sz w:val="18"/>
                <w:szCs w:val="18"/>
              </w:rPr>
            </w:pPr>
            <w:r w:rsidRPr="00FD1A6F">
              <w:rPr>
                <w:b/>
                <w:bCs/>
              </w:rPr>
              <w:t>Forma výuky</w:t>
            </w:r>
            <w:r w:rsidRPr="00FD1A6F">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AC3660" w14:textId="77777777" w:rsidR="00FD1A6F" w:rsidRPr="00FD1A6F" w:rsidRDefault="00FD1A6F" w:rsidP="00FD1A6F">
            <w:pPr>
              <w:jc w:val="both"/>
              <w:textAlignment w:val="baseline"/>
              <w:rPr>
                <w:rFonts w:ascii="Segoe UI" w:hAnsi="Segoe UI" w:cs="Segoe UI"/>
                <w:sz w:val="18"/>
                <w:szCs w:val="18"/>
              </w:rPr>
            </w:pPr>
            <w:r w:rsidRPr="00FD1A6F">
              <w:t>přednáška </w:t>
            </w:r>
          </w:p>
        </w:tc>
      </w:tr>
      <w:tr w:rsidR="00FD1A6F" w:rsidRPr="00FD1A6F" w14:paraId="1FBF76E1"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8C19363" w14:textId="77777777" w:rsidR="00FD1A6F" w:rsidRPr="00FD1A6F" w:rsidRDefault="00FD1A6F" w:rsidP="00FD1A6F">
            <w:pPr>
              <w:textAlignment w:val="baseline"/>
              <w:rPr>
                <w:rFonts w:ascii="Segoe UI" w:hAnsi="Segoe UI" w:cs="Segoe UI"/>
                <w:sz w:val="18"/>
                <w:szCs w:val="18"/>
              </w:rPr>
            </w:pPr>
            <w:r w:rsidRPr="00FD1A6F">
              <w:t>Forma způsobu ověření studijních výsledků a další požadavky na studenta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5400A4A" w14:textId="77777777" w:rsidR="00FD1A6F" w:rsidRPr="00311B61" w:rsidRDefault="00FD1A6F" w:rsidP="00FD1A6F">
            <w:pPr>
              <w:textAlignment w:val="baseline"/>
              <w:rPr>
                <w:sz w:val="18"/>
                <w:szCs w:val="18"/>
              </w:rPr>
            </w:pPr>
            <w:r w:rsidRPr="007208C3">
              <w:t>p</w:t>
            </w:r>
            <w:r w:rsidRPr="00311B61">
              <w:t>ísemný test </w:t>
            </w:r>
          </w:p>
          <w:p w14:paraId="44D7A41B"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30A75042" w14:textId="77777777" w:rsidTr="009A660E">
        <w:trPr>
          <w:trHeight w:val="218"/>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F404BC4" w14:textId="77777777" w:rsidR="00FD1A6F" w:rsidRPr="00FD1A6F" w:rsidRDefault="00FD1A6F" w:rsidP="00FD1A6F">
            <w:pPr>
              <w:textAlignment w:val="baseline"/>
              <w:rPr>
                <w:rFonts w:ascii="Segoe UI" w:hAnsi="Segoe UI" w:cs="Segoe UI"/>
                <w:sz w:val="18"/>
                <w:szCs w:val="18"/>
              </w:rPr>
            </w:pPr>
            <w:r w:rsidRPr="00FD1A6F">
              <w:t> </w:t>
            </w:r>
          </w:p>
        </w:tc>
      </w:tr>
      <w:tr w:rsidR="00FD1A6F" w:rsidRPr="00FD1A6F" w14:paraId="3D01D026"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1DBEB458" w14:textId="77777777" w:rsidR="00FD1A6F" w:rsidRPr="00FD1A6F" w:rsidRDefault="00FD1A6F" w:rsidP="00FD1A6F">
            <w:pPr>
              <w:textAlignment w:val="baseline"/>
              <w:rPr>
                <w:rFonts w:ascii="Segoe UI" w:hAnsi="Segoe UI" w:cs="Segoe UI"/>
                <w:sz w:val="18"/>
                <w:szCs w:val="18"/>
              </w:rPr>
            </w:pPr>
            <w:r w:rsidRPr="00FD1A6F">
              <w:rPr>
                <w:b/>
                <w:bCs/>
              </w:rPr>
              <w:t>Garant předmětu</w:t>
            </w:r>
            <w:r w:rsidRPr="00FD1A6F">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38194892" w14:textId="77777777" w:rsidR="00FD1A6F" w:rsidRPr="00FD1A6F" w:rsidRDefault="00FD1A6F" w:rsidP="00FD1A6F">
            <w:pPr>
              <w:jc w:val="both"/>
              <w:textAlignment w:val="baseline"/>
              <w:rPr>
                <w:rFonts w:ascii="Segoe UI" w:hAnsi="Segoe UI" w:cs="Segoe UI"/>
                <w:sz w:val="18"/>
                <w:szCs w:val="18"/>
              </w:rPr>
            </w:pPr>
            <w:r w:rsidRPr="00FD1A6F">
              <w:t xml:space="preserve">Mgr. Silvie </w:t>
            </w:r>
            <w:proofErr w:type="spellStart"/>
            <w:r w:rsidRPr="00FD1A6F">
              <w:t>Stanická</w:t>
            </w:r>
            <w:proofErr w:type="spellEnd"/>
            <w:r w:rsidRPr="00FD1A6F">
              <w:t>, Ph.D. </w:t>
            </w:r>
          </w:p>
        </w:tc>
      </w:tr>
      <w:tr w:rsidR="00FD1A6F" w:rsidRPr="00FD1A6F" w14:paraId="53631F4D"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099B03BF" w14:textId="77777777" w:rsidR="00FD1A6F" w:rsidRPr="00FD1A6F" w:rsidRDefault="00FD1A6F" w:rsidP="00FD1A6F">
            <w:pPr>
              <w:textAlignment w:val="baseline"/>
              <w:rPr>
                <w:rFonts w:ascii="Segoe UI" w:hAnsi="Segoe UI" w:cs="Segoe UI"/>
                <w:sz w:val="18"/>
                <w:szCs w:val="18"/>
              </w:rPr>
            </w:pPr>
            <w:r w:rsidRPr="00FD1A6F">
              <w:rPr>
                <w:b/>
                <w:bCs/>
              </w:rPr>
              <w:t>Zapojení garanta do výuky předmětu</w:t>
            </w:r>
            <w:r w:rsidRPr="00FD1A6F">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1AEB63DF" w14:textId="3BA2B7BB" w:rsidR="00FD1A6F" w:rsidRPr="00FD1A6F" w:rsidRDefault="00784E6B" w:rsidP="00FD1A6F">
            <w:pPr>
              <w:jc w:val="both"/>
              <w:textAlignment w:val="baseline"/>
              <w:rPr>
                <w:rFonts w:ascii="Segoe UI" w:hAnsi="Segoe UI" w:cs="Segoe UI"/>
                <w:sz w:val="18"/>
                <w:szCs w:val="18"/>
              </w:rPr>
            </w:pPr>
            <w:r w:rsidRPr="00FD1A6F">
              <w:t>100 %</w:t>
            </w:r>
            <w:r w:rsidR="00FD1A6F" w:rsidRPr="00FD1A6F">
              <w:t> </w:t>
            </w:r>
          </w:p>
        </w:tc>
      </w:tr>
      <w:tr w:rsidR="00FD1A6F" w:rsidRPr="00FD1A6F" w14:paraId="21FA599B"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CB4BD25" w14:textId="77777777" w:rsidR="00FD1A6F" w:rsidRPr="00FD1A6F" w:rsidRDefault="00FD1A6F" w:rsidP="00FD1A6F">
            <w:pPr>
              <w:textAlignment w:val="baseline"/>
              <w:rPr>
                <w:rFonts w:ascii="Segoe UI" w:hAnsi="Segoe UI" w:cs="Segoe UI"/>
                <w:sz w:val="18"/>
                <w:szCs w:val="18"/>
              </w:rPr>
            </w:pPr>
            <w:r w:rsidRPr="00FD1A6F">
              <w:rPr>
                <w:b/>
                <w:bCs/>
              </w:rPr>
              <w:t>Vyučující</w:t>
            </w:r>
            <w:r w:rsidRPr="00FD1A6F">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5CC8E4B2" w14:textId="77777777" w:rsidR="00FD1A6F" w:rsidRPr="00FD1A6F" w:rsidRDefault="00FD1A6F" w:rsidP="00FD1A6F">
            <w:pPr>
              <w:jc w:val="both"/>
              <w:textAlignment w:val="baseline"/>
              <w:rPr>
                <w:rFonts w:ascii="Segoe UI" w:hAnsi="Segoe UI" w:cs="Segoe UI"/>
                <w:sz w:val="18"/>
                <w:szCs w:val="18"/>
              </w:rPr>
            </w:pPr>
            <w:r w:rsidRPr="00FD1A6F">
              <w:t xml:space="preserve">Mgr. Silvie </w:t>
            </w:r>
            <w:proofErr w:type="spellStart"/>
            <w:r w:rsidRPr="00FD1A6F">
              <w:t>Stanická</w:t>
            </w:r>
            <w:proofErr w:type="spellEnd"/>
            <w:r w:rsidRPr="00FD1A6F">
              <w:t>, Ph.D. </w:t>
            </w:r>
          </w:p>
        </w:tc>
      </w:tr>
      <w:tr w:rsidR="00FD1A6F" w:rsidRPr="00FD1A6F" w14:paraId="3828E279" w14:textId="77777777" w:rsidTr="009A660E">
        <w:trPr>
          <w:trHeight w:val="16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C4C5A17"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0C7B578E"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38505B1" w14:textId="77777777" w:rsidR="00FD1A6F" w:rsidRPr="00FD1A6F" w:rsidRDefault="00FD1A6F" w:rsidP="00FD1A6F">
            <w:pPr>
              <w:jc w:val="both"/>
              <w:textAlignment w:val="baseline"/>
              <w:rPr>
                <w:rFonts w:ascii="Segoe UI" w:hAnsi="Segoe UI" w:cs="Segoe UI"/>
                <w:sz w:val="18"/>
                <w:szCs w:val="18"/>
              </w:rPr>
            </w:pPr>
            <w:r w:rsidRPr="00FD1A6F">
              <w:rPr>
                <w:b/>
                <w:bCs/>
              </w:rPr>
              <w:t>Stručná anotace předmětu</w:t>
            </w:r>
            <w:r w:rsidRPr="00FD1A6F">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71380095"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1FBF5FD3" w14:textId="77777777" w:rsidTr="00311B61">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4A310DA7" w14:textId="06136FBC" w:rsidR="00FD1A6F" w:rsidRPr="00FD1A6F" w:rsidRDefault="00FD1A6F" w:rsidP="00FD1A6F">
            <w:pPr>
              <w:jc w:val="both"/>
              <w:textAlignment w:val="baseline"/>
              <w:rPr>
                <w:rFonts w:ascii="Segoe UI" w:hAnsi="Segoe UI" w:cs="Segoe UI"/>
                <w:sz w:val="18"/>
                <w:szCs w:val="18"/>
              </w:rPr>
            </w:pPr>
            <w:r w:rsidRPr="00FD1A6F">
              <w:rPr>
                <w:color w:val="000000"/>
                <w:shd w:val="clear" w:color="auto" w:fill="FFFFFF"/>
              </w:rPr>
              <w:t xml:space="preserve">Předmět představuje formou diskuze a exkurze aktuální tendence a výzvy multimediálních komunikací, věnuje se tvorbě </w:t>
            </w:r>
            <w:r w:rsidR="00784E6B">
              <w:rPr>
                <w:color w:val="000000"/>
                <w:shd w:val="clear" w:color="auto" w:fill="FFFFFF"/>
              </w:rPr>
              <w:br/>
            </w:r>
            <w:r w:rsidRPr="00FD1A6F">
              <w:rPr>
                <w:color w:val="000000"/>
                <w:shd w:val="clear" w:color="auto" w:fill="FFFFFF"/>
              </w:rPr>
              <w:t>a přesahům užitého a volného umění. Od studentů se požaduje zájem o současné dění v kultuře (zprostředkované četbou doporučených kulturních periodik či internetových portálů) a následné zapojení do diskuze o problémech současné umělecké a vizuální scény. Studenti budou také seznámení s nejnovějšími pohledy a studiemi vizuální kultury, se současnou odbornou literaturou a výstavami.</w:t>
            </w:r>
            <w:r w:rsidRPr="00FD1A6F">
              <w:rPr>
                <w:color w:val="000000"/>
              </w:rPr>
              <w:t> </w:t>
            </w:r>
          </w:p>
          <w:p w14:paraId="56E595E9" w14:textId="77777777" w:rsidR="00FD1A6F" w:rsidRPr="00FD1A6F" w:rsidRDefault="00FD1A6F" w:rsidP="00FD1A6F">
            <w:pPr>
              <w:jc w:val="both"/>
              <w:textAlignment w:val="baseline"/>
              <w:rPr>
                <w:rFonts w:ascii="Segoe UI" w:hAnsi="Segoe UI" w:cs="Segoe UI"/>
                <w:sz w:val="18"/>
                <w:szCs w:val="18"/>
              </w:rPr>
            </w:pPr>
            <w:r w:rsidRPr="00FD1A6F">
              <w:rPr>
                <w:color w:val="000000"/>
              </w:rPr>
              <w:t> </w:t>
            </w:r>
          </w:p>
          <w:p w14:paraId="77393330"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1.–2. Úvod do studia vizuální kultury 21. století, metodologie, literatura, podmínky splnění zápočtu.</w:t>
            </w:r>
            <w:r w:rsidRPr="00FD1A6F">
              <w:rPr>
                <w:color w:val="000000"/>
              </w:rPr>
              <w:t> </w:t>
            </w:r>
          </w:p>
          <w:p w14:paraId="686DC167"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 xml:space="preserve">3.-4. </w:t>
            </w:r>
            <w:r w:rsidRPr="00FD1A6F">
              <w:t>Vývoj umění od roku 2000. </w:t>
            </w:r>
          </w:p>
          <w:p w14:paraId="55A18E1E"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 xml:space="preserve">5.–6. Umění ve veřejném prostoru a jeho podoby (aktivistické skupiny, individuální umělci </w:t>
            </w:r>
            <w:proofErr w:type="spellStart"/>
            <w:r w:rsidRPr="00FD1A6F">
              <w:rPr>
                <w:color w:val="000000"/>
                <w:shd w:val="clear" w:color="auto" w:fill="FFFFFF"/>
              </w:rPr>
              <w:t>etc</w:t>
            </w:r>
            <w:proofErr w:type="spellEnd"/>
            <w:r w:rsidRPr="00FD1A6F">
              <w:rPr>
                <w:color w:val="000000"/>
                <w:shd w:val="clear" w:color="auto" w:fill="FFFFFF"/>
              </w:rPr>
              <w:t>.)</w:t>
            </w:r>
            <w:r w:rsidRPr="00FD1A6F">
              <w:rPr>
                <w:color w:val="000000"/>
              </w:rPr>
              <w:t> </w:t>
            </w:r>
          </w:p>
          <w:p w14:paraId="31D5FED9"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7. Exkurze, výuka v galerii.</w:t>
            </w:r>
            <w:r w:rsidRPr="00FD1A6F">
              <w:rPr>
                <w:color w:val="000000"/>
              </w:rPr>
              <w:t> </w:t>
            </w:r>
          </w:p>
          <w:p w14:paraId="799E9E86"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8. –9. Evropské a světové umělecké přehlídky, soutěže, ceny.</w:t>
            </w:r>
            <w:r w:rsidRPr="00FD1A6F">
              <w:rPr>
                <w:color w:val="000000"/>
              </w:rPr>
              <w:t> </w:t>
            </w:r>
          </w:p>
          <w:p w14:paraId="553476C3"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10. Digitální umělecké dílo.</w:t>
            </w:r>
            <w:r w:rsidRPr="00FD1A6F">
              <w:rPr>
                <w:color w:val="000000"/>
              </w:rPr>
              <w:t> </w:t>
            </w:r>
          </w:p>
          <w:p w14:paraId="58BCE8E3"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11.-12. Exkurze, výuka v galerii, návštěva ateliéru vybraného umělce.</w:t>
            </w:r>
            <w:r w:rsidRPr="00FD1A6F">
              <w:rPr>
                <w:color w:val="000000"/>
              </w:rPr>
              <w:t> </w:t>
            </w:r>
          </w:p>
          <w:p w14:paraId="623F2255" w14:textId="77777777" w:rsidR="00FD1A6F" w:rsidRPr="00FD1A6F" w:rsidRDefault="00FD1A6F" w:rsidP="00166B7B">
            <w:pPr>
              <w:ind w:firstLine="457"/>
              <w:jc w:val="both"/>
              <w:textAlignment w:val="baseline"/>
              <w:rPr>
                <w:rFonts w:ascii="Segoe UI" w:hAnsi="Segoe UI" w:cs="Segoe UI"/>
                <w:sz w:val="18"/>
                <w:szCs w:val="18"/>
              </w:rPr>
            </w:pPr>
            <w:r w:rsidRPr="00FD1A6F">
              <w:rPr>
                <w:color w:val="000000"/>
                <w:shd w:val="clear" w:color="auto" w:fill="FFFFFF"/>
              </w:rPr>
              <w:t>13. Umělecký výzkum, současná podoba, institucionální ukotvení</w:t>
            </w:r>
            <w:r w:rsidRPr="00FD1A6F">
              <w:rPr>
                <w:color w:val="000000"/>
              </w:rPr>
              <w:t> </w:t>
            </w:r>
          </w:p>
          <w:p w14:paraId="2B14F6DD" w14:textId="77777777" w:rsidR="00FD1A6F" w:rsidRPr="00FD1A6F" w:rsidRDefault="00FD1A6F" w:rsidP="00FD1A6F">
            <w:pPr>
              <w:jc w:val="both"/>
              <w:textAlignment w:val="baseline"/>
              <w:rPr>
                <w:rFonts w:ascii="Segoe UI" w:hAnsi="Segoe UI" w:cs="Segoe UI"/>
                <w:sz w:val="18"/>
                <w:szCs w:val="18"/>
              </w:rPr>
            </w:pPr>
            <w:r w:rsidRPr="00FD1A6F">
              <w:rPr>
                <w:color w:val="000000"/>
              </w:rPr>
              <w:t> </w:t>
            </w:r>
          </w:p>
          <w:p w14:paraId="67745F86" w14:textId="77777777" w:rsidR="00FD1A6F" w:rsidRDefault="00FD1A6F" w:rsidP="00FD1A6F">
            <w:pPr>
              <w:jc w:val="both"/>
              <w:textAlignment w:val="baseline"/>
            </w:pPr>
            <w:r w:rsidRPr="00FD1A6F">
              <w:t>Student získá přehled o vývoji současného českého, evropského a světového umění, stejně jako o jeho teoretických, metodologických a sociálních souvislostech. </w:t>
            </w:r>
          </w:p>
          <w:p w14:paraId="22D35061" w14:textId="581CE46F" w:rsidR="009A660E" w:rsidRPr="00FD1A6F" w:rsidRDefault="009A660E" w:rsidP="00FD1A6F">
            <w:pPr>
              <w:jc w:val="both"/>
              <w:textAlignment w:val="baseline"/>
              <w:rPr>
                <w:rFonts w:ascii="Segoe UI" w:hAnsi="Segoe UI" w:cs="Segoe UI"/>
                <w:sz w:val="18"/>
                <w:szCs w:val="18"/>
              </w:rPr>
            </w:pPr>
          </w:p>
        </w:tc>
      </w:tr>
      <w:tr w:rsidR="00FD1A6F" w:rsidRPr="00FD1A6F" w14:paraId="00B196E2"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0BCBD92D" w14:textId="77777777" w:rsidR="00FD1A6F" w:rsidRPr="00FD1A6F" w:rsidRDefault="00FD1A6F" w:rsidP="00FD1A6F">
            <w:pPr>
              <w:jc w:val="both"/>
              <w:textAlignment w:val="baseline"/>
              <w:rPr>
                <w:rFonts w:ascii="Segoe UI" w:hAnsi="Segoe UI" w:cs="Segoe UI"/>
                <w:sz w:val="18"/>
                <w:szCs w:val="18"/>
              </w:rPr>
            </w:pPr>
            <w:r w:rsidRPr="00FD1A6F">
              <w:rPr>
                <w:b/>
                <w:bCs/>
              </w:rPr>
              <w:t>Studijní literatura a studijní pomůcky</w:t>
            </w:r>
            <w:r w:rsidRPr="00FD1A6F">
              <w:t> </w:t>
            </w:r>
          </w:p>
        </w:tc>
        <w:tc>
          <w:tcPr>
            <w:tcW w:w="6177" w:type="dxa"/>
            <w:gridSpan w:val="6"/>
            <w:tcBorders>
              <w:top w:val="nil"/>
              <w:left w:val="single" w:sz="6" w:space="0" w:color="auto"/>
              <w:bottom w:val="nil"/>
              <w:right w:val="single" w:sz="6" w:space="0" w:color="auto"/>
            </w:tcBorders>
            <w:shd w:val="clear" w:color="auto" w:fill="auto"/>
            <w:hideMark/>
          </w:tcPr>
          <w:p w14:paraId="26575DAE" w14:textId="77777777" w:rsidR="00FD1A6F" w:rsidRPr="00FD1A6F" w:rsidRDefault="00FD1A6F" w:rsidP="00FD1A6F">
            <w:pPr>
              <w:jc w:val="both"/>
              <w:textAlignment w:val="baseline"/>
              <w:rPr>
                <w:rFonts w:ascii="Segoe UI" w:hAnsi="Segoe UI" w:cs="Segoe UI"/>
                <w:sz w:val="18"/>
                <w:szCs w:val="18"/>
              </w:rPr>
            </w:pPr>
            <w:r w:rsidRPr="00FD1A6F">
              <w:t> </w:t>
            </w:r>
          </w:p>
        </w:tc>
      </w:tr>
      <w:tr w:rsidR="00FD1A6F" w:rsidRPr="00FD1A6F" w14:paraId="2B16DE48"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8D8E8A5" w14:textId="77777777" w:rsidR="005943E6" w:rsidRPr="00416DE7" w:rsidRDefault="005943E6" w:rsidP="005943E6">
            <w:pPr>
              <w:jc w:val="both"/>
              <w:textAlignment w:val="baseline"/>
              <w:rPr>
                <w:rFonts w:ascii="Segoe UI" w:hAnsi="Segoe UI" w:cs="Segoe UI"/>
                <w:sz w:val="18"/>
                <w:szCs w:val="18"/>
              </w:rPr>
            </w:pPr>
            <w:r w:rsidRPr="00416DE7">
              <w:rPr>
                <w:b/>
                <w:bCs/>
              </w:rPr>
              <w:t>Povinná</w:t>
            </w:r>
            <w:r w:rsidRPr="00416DE7">
              <w:t>: </w:t>
            </w:r>
          </w:p>
          <w:p w14:paraId="701F0581" w14:textId="77777777" w:rsidR="00E8159E" w:rsidRPr="00416DE7" w:rsidRDefault="00E8159E" w:rsidP="00E8159E">
            <w:pPr>
              <w:textAlignment w:val="baseline"/>
              <w:rPr>
                <w:ins w:id="497" w:author="Hana Ponížilová" w:date="2023-03-23T12:40:00Z"/>
                <w:rFonts w:ascii="Segoe UI" w:hAnsi="Segoe UI" w:cs="Segoe UI"/>
                <w:sz w:val="18"/>
                <w:szCs w:val="18"/>
              </w:rPr>
            </w:pPr>
            <w:ins w:id="498" w:author="Hana Ponížilová" w:date="2023-03-23T12:40:00Z">
              <w:r w:rsidRPr="00416DE7">
                <w:t xml:space="preserve">BERGER, John, Sven BLOMBERG, </w:t>
              </w:r>
              <w:proofErr w:type="spellStart"/>
              <w:r w:rsidRPr="00416DE7">
                <w:t>Christyan</w:t>
              </w:r>
              <w:proofErr w:type="spellEnd"/>
              <w:r w:rsidRPr="00416DE7">
                <w:t xml:space="preserve"> FOX, Michael DIBB a Richard HOLLIS. </w:t>
              </w:r>
              <w:r w:rsidRPr="00416DE7">
                <w:rPr>
                  <w:i/>
                  <w:iCs/>
                </w:rPr>
                <w:t>Způsoby vidění.</w:t>
              </w:r>
              <w:r w:rsidRPr="00416DE7">
                <w:t xml:space="preserve"> </w:t>
              </w:r>
              <w:proofErr w:type="spellStart"/>
              <w:r w:rsidRPr="00416DE7">
                <w:t>Translated</w:t>
              </w:r>
              <w:proofErr w:type="spellEnd"/>
              <w:r w:rsidRPr="00416DE7">
                <w:t xml:space="preserve"> by Andrea Průchová Hrůzová. Praha: Labyrint, 2016. ISBN 9788087260784.   </w:t>
              </w:r>
            </w:ins>
          </w:p>
          <w:p w14:paraId="712329BC" w14:textId="77777777" w:rsidR="00E8159E" w:rsidRPr="00416DE7" w:rsidRDefault="00E8159E" w:rsidP="00E8159E">
            <w:pPr>
              <w:textAlignment w:val="baseline"/>
              <w:rPr>
                <w:ins w:id="499" w:author="Hana Ponížilová" w:date="2023-03-23T12:40:00Z"/>
                <w:rFonts w:ascii="Segoe UI" w:hAnsi="Segoe UI" w:cs="Segoe UI"/>
                <w:sz w:val="18"/>
                <w:szCs w:val="18"/>
              </w:rPr>
            </w:pPr>
            <w:ins w:id="500" w:author="Hana Ponížilová" w:date="2023-03-23T12:40:00Z">
              <w:r w:rsidRPr="00416DE7">
                <w:t xml:space="preserve">BOIS, </w:t>
              </w:r>
              <w:proofErr w:type="spellStart"/>
              <w:r w:rsidRPr="00416DE7">
                <w:t>Yve</w:t>
              </w:r>
              <w:proofErr w:type="spellEnd"/>
              <w:r w:rsidRPr="00416DE7">
                <w:t xml:space="preserve">-Alain a BUCHLOH, Benjamin a FOSTER, Hal a KRAUSSOVÁ, Rosalind. </w:t>
              </w:r>
              <w:r w:rsidRPr="00416DE7">
                <w:rPr>
                  <w:i/>
                  <w:iCs/>
                </w:rPr>
                <w:t>Umění po roce 1900: Modernismus, antimodernismus, postmodernismus</w:t>
              </w:r>
              <w:r w:rsidRPr="00416DE7">
                <w:t xml:space="preserve">. </w:t>
              </w:r>
              <w:proofErr w:type="spellStart"/>
              <w:r w:rsidRPr="00416DE7">
                <w:t>Slovart</w:t>
              </w:r>
              <w:proofErr w:type="spellEnd"/>
              <w:r w:rsidRPr="00416DE7">
                <w:t xml:space="preserve">, 2015. ISBN </w:t>
              </w:r>
              <w:r w:rsidRPr="00416DE7">
                <w:rPr>
                  <w:color w:val="000000"/>
                  <w:shd w:val="clear" w:color="auto" w:fill="FFFFFF"/>
                </w:rPr>
                <w:t>9788073919757</w:t>
              </w:r>
              <w:r w:rsidRPr="00416DE7">
                <w:t>. </w:t>
              </w:r>
            </w:ins>
          </w:p>
          <w:p w14:paraId="6D050582" w14:textId="77777777" w:rsidR="00E8159E" w:rsidRPr="00416DE7" w:rsidRDefault="00E8159E" w:rsidP="00E8159E">
            <w:pPr>
              <w:textAlignment w:val="baseline"/>
              <w:rPr>
                <w:ins w:id="501" w:author="Hana Ponížilová" w:date="2023-03-23T12:40:00Z"/>
                <w:rFonts w:ascii="Segoe UI" w:hAnsi="Segoe UI" w:cs="Segoe UI"/>
                <w:sz w:val="18"/>
                <w:szCs w:val="18"/>
              </w:rPr>
            </w:pPr>
            <w:ins w:id="502" w:author="Hana Ponížilová" w:date="2023-03-23T12:40:00Z">
              <w:r w:rsidRPr="00416DE7">
                <w:t xml:space="preserve">MIRZOEFF, Nicholas. </w:t>
              </w:r>
              <w:r w:rsidRPr="00164DD3">
                <w:rPr>
                  <w:i/>
                  <w:iCs/>
                </w:rPr>
                <w:t>Úvod do vizuální kultury</w:t>
              </w:r>
              <w:r w:rsidRPr="00164DD3">
                <w:t>.</w:t>
              </w:r>
              <w:r w:rsidRPr="00416DE7">
                <w:t xml:space="preserve"> Překlad Petra Hanáková a Kateřina Svatoňová. Praha: Academia 2012. ISBN 9788020019844. </w:t>
              </w:r>
            </w:ins>
          </w:p>
          <w:p w14:paraId="37F61832" w14:textId="77777777" w:rsidR="00FD1A6F" w:rsidRPr="00FD1A6F" w:rsidRDefault="00FD1A6F" w:rsidP="00FD1A6F">
            <w:pPr>
              <w:jc w:val="both"/>
              <w:textAlignment w:val="baseline"/>
              <w:rPr>
                <w:rFonts w:ascii="Segoe UI" w:hAnsi="Segoe UI" w:cs="Segoe UI"/>
                <w:sz w:val="18"/>
                <w:szCs w:val="18"/>
              </w:rPr>
            </w:pPr>
            <w:r w:rsidRPr="00FD1A6F">
              <w:rPr>
                <w:b/>
                <w:bCs/>
              </w:rPr>
              <w:t>Doporučená:</w:t>
            </w:r>
            <w:r w:rsidRPr="00FD1A6F">
              <w:t> </w:t>
            </w:r>
          </w:p>
          <w:p w14:paraId="4EAA16A5" w14:textId="4F974B67" w:rsidR="007208C3" w:rsidRPr="00FD1A6F" w:rsidRDefault="00FD5557" w:rsidP="007208C3">
            <w:pPr>
              <w:jc w:val="both"/>
              <w:textAlignment w:val="baseline"/>
              <w:rPr>
                <w:rFonts w:ascii="Segoe UI" w:hAnsi="Segoe UI" w:cs="Segoe UI"/>
                <w:sz w:val="18"/>
                <w:szCs w:val="18"/>
              </w:rPr>
            </w:pPr>
            <w:hyperlink r:id="rId35" w:tgtFrame="_blank" w:history="1">
              <w:r w:rsidR="007208C3" w:rsidRPr="00FD1A6F">
                <w:t>B</w:t>
              </w:r>
              <w:r w:rsidR="007208C3">
                <w:t>ARTHES</w:t>
              </w:r>
              <w:r w:rsidR="007208C3" w:rsidRPr="00FD1A6F">
                <w:t>, Roland. </w:t>
              </w:r>
              <w:r w:rsidR="007208C3" w:rsidRPr="00FD1A6F">
                <w:rPr>
                  <w:i/>
                  <w:iCs/>
                </w:rPr>
                <w:t>Mytologie</w:t>
              </w:r>
              <w:r w:rsidR="007208C3" w:rsidRPr="00FD1A6F">
                <w:t xml:space="preserve">. </w:t>
              </w:r>
              <w:r w:rsidR="00F20F30" w:rsidRPr="00FD1A6F">
                <w:t>Praha:</w:t>
              </w:r>
              <w:r w:rsidR="007208C3" w:rsidRPr="00FD1A6F">
                <w:t xml:space="preserve"> Dokořán, 2004. ISBN 808656973X.</w:t>
              </w:r>
            </w:hyperlink>
            <w:r w:rsidR="007208C3" w:rsidRPr="00FD1A6F">
              <w:t> </w:t>
            </w:r>
          </w:p>
          <w:p w14:paraId="5012AB16" w14:textId="2E71675E" w:rsidR="007208C3" w:rsidRPr="00FD1A6F" w:rsidRDefault="007208C3" w:rsidP="007208C3">
            <w:pPr>
              <w:jc w:val="both"/>
              <w:textAlignment w:val="baseline"/>
              <w:rPr>
                <w:rFonts w:ascii="Segoe UI" w:hAnsi="Segoe UI" w:cs="Segoe UI"/>
                <w:sz w:val="18"/>
                <w:szCs w:val="18"/>
              </w:rPr>
            </w:pPr>
            <w:r w:rsidRPr="00FD1A6F">
              <w:t>BAUDRILLARD, Jean. </w:t>
            </w:r>
            <w:proofErr w:type="spellStart"/>
            <w:r w:rsidRPr="00FD1A6F">
              <w:rPr>
                <w:i/>
                <w:iCs/>
              </w:rPr>
              <w:t>The</w:t>
            </w:r>
            <w:proofErr w:type="spellEnd"/>
            <w:r w:rsidRPr="00FD1A6F">
              <w:rPr>
                <w:i/>
                <w:iCs/>
              </w:rPr>
              <w:t xml:space="preserve"> </w:t>
            </w:r>
            <w:proofErr w:type="spellStart"/>
            <w:r w:rsidRPr="00FD1A6F">
              <w:rPr>
                <w:i/>
                <w:iCs/>
              </w:rPr>
              <w:t>Conspiracy</w:t>
            </w:r>
            <w:proofErr w:type="spellEnd"/>
            <w:r w:rsidRPr="00FD1A6F">
              <w:rPr>
                <w:i/>
                <w:iCs/>
              </w:rPr>
              <w:t xml:space="preserve"> </w:t>
            </w:r>
            <w:proofErr w:type="spellStart"/>
            <w:r w:rsidRPr="00FD1A6F">
              <w:rPr>
                <w:i/>
                <w:iCs/>
              </w:rPr>
              <w:t>of</w:t>
            </w:r>
            <w:proofErr w:type="spellEnd"/>
            <w:r w:rsidRPr="00FD1A6F">
              <w:rPr>
                <w:i/>
                <w:iCs/>
              </w:rPr>
              <w:t xml:space="preserve"> Art</w:t>
            </w:r>
            <w:r w:rsidRPr="00FD1A6F">
              <w:t>. New York: SEMIOTEXT (E), 2005. ISBN 1584350288. </w:t>
            </w:r>
          </w:p>
          <w:p w14:paraId="7C94A8F7" w14:textId="0DF95986" w:rsidR="00FD1A6F" w:rsidRPr="00FD1A6F" w:rsidRDefault="00FD1A6F" w:rsidP="00FD1A6F">
            <w:pPr>
              <w:jc w:val="both"/>
              <w:textAlignment w:val="baseline"/>
              <w:rPr>
                <w:rFonts w:ascii="Segoe UI" w:hAnsi="Segoe UI" w:cs="Segoe UI"/>
                <w:sz w:val="18"/>
                <w:szCs w:val="18"/>
              </w:rPr>
            </w:pPr>
            <w:r w:rsidRPr="00FD1A6F">
              <w:t>DUMBADZE, Alexander and HUDSON, Suzanne. </w:t>
            </w:r>
            <w:proofErr w:type="spellStart"/>
            <w:r w:rsidRPr="00FD1A6F">
              <w:rPr>
                <w:i/>
                <w:iCs/>
              </w:rPr>
              <w:t>Contemporary</w:t>
            </w:r>
            <w:proofErr w:type="spellEnd"/>
            <w:r w:rsidRPr="00FD1A6F">
              <w:rPr>
                <w:i/>
                <w:iCs/>
              </w:rPr>
              <w:t xml:space="preserve"> Art: 1989 to </w:t>
            </w:r>
            <w:proofErr w:type="spellStart"/>
            <w:r w:rsidRPr="00FD1A6F">
              <w:rPr>
                <w:i/>
                <w:iCs/>
              </w:rPr>
              <w:t>the</w:t>
            </w:r>
            <w:proofErr w:type="spellEnd"/>
            <w:r w:rsidRPr="00FD1A6F">
              <w:rPr>
                <w:i/>
                <w:iCs/>
              </w:rPr>
              <w:t xml:space="preserve"> </w:t>
            </w:r>
            <w:proofErr w:type="spellStart"/>
            <w:r w:rsidR="00F20F30" w:rsidRPr="00FD1A6F">
              <w:rPr>
                <w:i/>
                <w:iCs/>
              </w:rPr>
              <w:t>Present</w:t>
            </w:r>
            <w:proofErr w:type="spellEnd"/>
            <w:r w:rsidR="00F20F30" w:rsidRPr="00FD1A6F">
              <w:rPr>
                <w:i/>
                <w:iCs/>
              </w:rPr>
              <w:t>.</w:t>
            </w:r>
            <w:r w:rsidRPr="00FD1A6F">
              <w:t xml:space="preserve"> John </w:t>
            </w:r>
            <w:proofErr w:type="spellStart"/>
            <w:r w:rsidRPr="00FD1A6F">
              <w:t>Wiley</w:t>
            </w:r>
            <w:proofErr w:type="spellEnd"/>
            <w:r w:rsidRPr="00FD1A6F">
              <w:t xml:space="preserve"> &amp; </w:t>
            </w:r>
            <w:proofErr w:type="spellStart"/>
            <w:r w:rsidRPr="00FD1A6F">
              <w:t>Sons</w:t>
            </w:r>
            <w:proofErr w:type="spellEnd"/>
            <w:r w:rsidRPr="00FD1A6F">
              <w:t>, 2013. ISBN 1444338609. </w:t>
            </w:r>
          </w:p>
          <w:p w14:paraId="6E22FD18" w14:textId="77777777" w:rsidR="00FD1A6F" w:rsidRPr="00FD1A6F" w:rsidRDefault="00FD1A6F" w:rsidP="00FD1A6F">
            <w:pPr>
              <w:jc w:val="both"/>
              <w:textAlignment w:val="baseline"/>
              <w:rPr>
                <w:rFonts w:ascii="Segoe UI" w:hAnsi="Segoe UI" w:cs="Segoe UI"/>
                <w:sz w:val="18"/>
                <w:szCs w:val="18"/>
              </w:rPr>
            </w:pPr>
            <w:r w:rsidRPr="00FD1A6F">
              <w:t>HARRIS, Jonathan. </w:t>
            </w:r>
            <w:proofErr w:type="spellStart"/>
            <w:r w:rsidRPr="00FD1A6F">
              <w:rPr>
                <w:i/>
                <w:iCs/>
              </w:rPr>
              <w:t>Globalization</w:t>
            </w:r>
            <w:proofErr w:type="spellEnd"/>
            <w:r w:rsidRPr="00FD1A6F">
              <w:rPr>
                <w:i/>
                <w:iCs/>
              </w:rPr>
              <w:t xml:space="preserve"> and </w:t>
            </w:r>
            <w:proofErr w:type="spellStart"/>
            <w:r w:rsidRPr="00FD1A6F">
              <w:rPr>
                <w:i/>
                <w:iCs/>
              </w:rPr>
              <w:t>Contemporary</w:t>
            </w:r>
            <w:proofErr w:type="spellEnd"/>
            <w:r w:rsidRPr="00FD1A6F">
              <w:rPr>
                <w:i/>
                <w:iCs/>
              </w:rPr>
              <w:t xml:space="preserve"> Art</w:t>
            </w:r>
            <w:r w:rsidRPr="00FD1A6F">
              <w:t xml:space="preserve">. John </w:t>
            </w:r>
            <w:proofErr w:type="spellStart"/>
            <w:r w:rsidRPr="00FD1A6F">
              <w:t>Wiley</w:t>
            </w:r>
            <w:proofErr w:type="spellEnd"/>
            <w:r w:rsidRPr="00FD1A6F">
              <w:t xml:space="preserve"> &amp; </w:t>
            </w:r>
            <w:proofErr w:type="spellStart"/>
            <w:r w:rsidRPr="00FD1A6F">
              <w:t>Sons</w:t>
            </w:r>
            <w:proofErr w:type="spellEnd"/>
            <w:r w:rsidRPr="00FD1A6F">
              <w:t>, 2011. ISBN 9781405179508. </w:t>
            </w:r>
          </w:p>
          <w:p w14:paraId="66D8ED5C" w14:textId="71096E61" w:rsidR="00ED6FBC" w:rsidRPr="00FD1A6F" w:rsidRDefault="00FD5557" w:rsidP="00363240">
            <w:pPr>
              <w:jc w:val="both"/>
              <w:textAlignment w:val="baseline"/>
              <w:rPr>
                <w:rFonts w:ascii="Segoe UI" w:hAnsi="Segoe UI" w:cs="Segoe UI"/>
                <w:sz w:val="18"/>
                <w:szCs w:val="18"/>
              </w:rPr>
            </w:pPr>
            <w:hyperlink r:id="rId36" w:tgtFrame="_blank" w:history="1">
              <w:r w:rsidR="00FD1A6F" w:rsidRPr="00FD1A6F">
                <w:t>MIRZOEFF, Nicholas. </w:t>
              </w:r>
              <w:r w:rsidR="00FD1A6F" w:rsidRPr="00FD1A6F">
                <w:rPr>
                  <w:i/>
                  <w:iCs/>
                </w:rPr>
                <w:t xml:space="preserve">Jak vidět svět. + Svět na obrazovce. In: Jak vidět svět. Překlad Andrea Průchová Hrůzová a Jan J. </w:t>
              </w:r>
              <w:r w:rsidR="00F20F30" w:rsidRPr="00311B61">
                <w:rPr>
                  <w:i/>
                  <w:iCs/>
                </w:rPr>
                <w:t>Škrob.</w:t>
              </w:r>
              <w:r w:rsidR="00FD1A6F" w:rsidRPr="007208C3">
                <w:t xml:space="preserve"> </w:t>
              </w:r>
              <w:r w:rsidR="00FD1A6F" w:rsidRPr="00FD1A6F">
                <w:t>Praha, 2018. ISBN 978-80-906599-5-7.</w:t>
              </w:r>
            </w:hyperlink>
            <w:r w:rsidR="00FD1A6F" w:rsidRPr="00FD1A6F">
              <w:t> </w:t>
            </w:r>
          </w:p>
        </w:tc>
      </w:tr>
    </w:tbl>
    <w:p w14:paraId="0707004A" w14:textId="6ABAF636" w:rsidR="00416DE7" w:rsidRDefault="00416DE7" w:rsidP="00415DA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BD21E6" w:rsidRPr="00BD21E6" w14:paraId="2B25F273" w14:textId="77777777" w:rsidTr="00311B61">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7069EFEB" w14:textId="77777777" w:rsidR="00BD21E6" w:rsidRPr="00BD21E6" w:rsidRDefault="00BD21E6" w:rsidP="00BD21E6">
            <w:pPr>
              <w:jc w:val="both"/>
              <w:textAlignment w:val="baseline"/>
              <w:rPr>
                <w:rFonts w:ascii="Segoe UI" w:hAnsi="Segoe UI" w:cs="Segoe UI"/>
                <w:sz w:val="18"/>
                <w:szCs w:val="18"/>
              </w:rPr>
            </w:pPr>
            <w:r w:rsidRPr="00BD21E6">
              <w:rPr>
                <w:b/>
                <w:bCs/>
                <w:sz w:val="28"/>
                <w:szCs w:val="28"/>
              </w:rPr>
              <w:lastRenderedPageBreak/>
              <w:t>B-III – Charakteristika studijního předmětu</w:t>
            </w:r>
            <w:r w:rsidRPr="00BD21E6">
              <w:rPr>
                <w:sz w:val="28"/>
                <w:szCs w:val="28"/>
              </w:rPr>
              <w:t> </w:t>
            </w:r>
          </w:p>
        </w:tc>
      </w:tr>
      <w:tr w:rsidR="00BD21E6" w:rsidRPr="00BD21E6" w14:paraId="49A0D112" w14:textId="77777777" w:rsidTr="00311B61">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69D2E4CA" w14:textId="77777777" w:rsidR="00BD21E6" w:rsidRPr="00BD21E6" w:rsidRDefault="00BD21E6" w:rsidP="00BD21E6">
            <w:pPr>
              <w:textAlignment w:val="baseline"/>
              <w:rPr>
                <w:rFonts w:ascii="Segoe UI" w:hAnsi="Segoe UI" w:cs="Segoe UI"/>
                <w:sz w:val="18"/>
                <w:szCs w:val="18"/>
              </w:rPr>
            </w:pPr>
            <w:r w:rsidRPr="00BD21E6">
              <w:rPr>
                <w:b/>
                <w:bCs/>
              </w:rPr>
              <w:t>Název studijního předmětu</w:t>
            </w:r>
            <w:r w:rsidRPr="00BD21E6">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5AA0105E" w14:textId="77777777" w:rsidR="00BD21E6" w:rsidRPr="00BD21E6" w:rsidRDefault="00BD21E6" w:rsidP="00BD21E6">
            <w:pPr>
              <w:jc w:val="both"/>
              <w:textAlignment w:val="baseline"/>
              <w:rPr>
                <w:rFonts w:ascii="Segoe UI" w:hAnsi="Segoe UI" w:cs="Segoe UI"/>
                <w:sz w:val="18"/>
                <w:szCs w:val="18"/>
              </w:rPr>
            </w:pPr>
            <w:r w:rsidRPr="00BD21E6">
              <w:t>Vizuální studia pro digitální věk 1 </w:t>
            </w:r>
          </w:p>
        </w:tc>
      </w:tr>
      <w:tr w:rsidR="00BD21E6" w:rsidRPr="00BD21E6" w14:paraId="4A3514E5" w14:textId="77777777" w:rsidTr="00311B61">
        <w:trPr>
          <w:trHeight w:val="255"/>
        </w:trPr>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9818119" w14:textId="77777777" w:rsidR="00BD21E6" w:rsidRPr="00BD21E6" w:rsidRDefault="00BD21E6" w:rsidP="00BD21E6">
            <w:pPr>
              <w:textAlignment w:val="baseline"/>
              <w:rPr>
                <w:rFonts w:ascii="Segoe UI" w:hAnsi="Segoe UI" w:cs="Segoe UI"/>
                <w:sz w:val="18"/>
                <w:szCs w:val="18"/>
              </w:rPr>
            </w:pPr>
            <w:r w:rsidRPr="00BD21E6">
              <w:rPr>
                <w:b/>
                <w:bCs/>
              </w:rPr>
              <w:t>Typ předmětu</w:t>
            </w:r>
            <w:r w:rsidRPr="00BD21E6">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38426297" w14:textId="77777777" w:rsidR="00BD21E6" w:rsidRPr="00BD21E6" w:rsidRDefault="00BD21E6" w:rsidP="00BD21E6">
            <w:pPr>
              <w:jc w:val="both"/>
              <w:textAlignment w:val="baseline"/>
              <w:rPr>
                <w:rFonts w:ascii="Segoe UI" w:hAnsi="Segoe UI" w:cs="Segoe UI"/>
                <w:sz w:val="18"/>
                <w:szCs w:val="18"/>
              </w:rPr>
            </w:pPr>
            <w:r w:rsidRPr="00BD21E6">
              <w:t>povinný, ZT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5CD11C5" w14:textId="77777777" w:rsidR="00BD21E6" w:rsidRPr="00BD21E6" w:rsidRDefault="00BD21E6" w:rsidP="00BD21E6">
            <w:pPr>
              <w:jc w:val="both"/>
              <w:textAlignment w:val="baseline"/>
              <w:rPr>
                <w:rFonts w:ascii="Segoe UI" w:hAnsi="Segoe UI" w:cs="Segoe UI"/>
                <w:sz w:val="18"/>
                <w:szCs w:val="18"/>
              </w:rPr>
            </w:pPr>
            <w:r w:rsidRPr="00BD21E6">
              <w:rPr>
                <w:b/>
                <w:bCs/>
              </w:rPr>
              <w:t>doporučený ročník / semestr</w:t>
            </w:r>
            <w:r w:rsidRPr="00BD21E6">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072FA762" w14:textId="77777777" w:rsidR="00BD21E6" w:rsidRPr="00BD21E6" w:rsidRDefault="00BD21E6" w:rsidP="00BD21E6">
            <w:pPr>
              <w:jc w:val="both"/>
              <w:textAlignment w:val="baseline"/>
              <w:rPr>
                <w:rFonts w:ascii="Segoe UI" w:hAnsi="Segoe UI" w:cs="Segoe UI"/>
                <w:sz w:val="18"/>
                <w:szCs w:val="18"/>
              </w:rPr>
            </w:pPr>
            <w:r w:rsidRPr="00BD21E6">
              <w:t>1/ZS </w:t>
            </w:r>
          </w:p>
        </w:tc>
      </w:tr>
      <w:tr w:rsidR="00BD21E6" w:rsidRPr="00BD21E6" w14:paraId="18C1CCD5"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716F7B2B" w14:textId="77777777" w:rsidR="00BD21E6" w:rsidRPr="00BD21E6" w:rsidRDefault="00BD21E6" w:rsidP="00BD21E6">
            <w:pPr>
              <w:textAlignment w:val="baseline"/>
              <w:rPr>
                <w:rFonts w:ascii="Segoe UI" w:hAnsi="Segoe UI" w:cs="Segoe UI"/>
                <w:sz w:val="18"/>
                <w:szCs w:val="18"/>
              </w:rPr>
            </w:pPr>
            <w:r w:rsidRPr="00BD21E6">
              <w:rPr>
                <w:b/>
                <w:bCs/>
              </w:rPr>
              <w:t>Rozsah studijního předmětu</w:t>
            </w:r>
            <w:r w:rsidRPr="00BD21E6">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D502A0" w14:textId="77777777" w:rsidR="00BD21E6" w:rsidRPr="00BD21E6" w:rsidRDefault="00BD21E6" w:rsidP="00BD21E6">
            <w:pPr>
              <w:jc w:val="both"/>
              <w:textAlignment w:val="baseline"/>
              <w:rPr>
                <w:rFonts w:ascii="Segoe UI" w:hAnsi="Segoe UI" w:cs="Segoe UI"/>
                <w:sz w:val="18"/>
                <w:szCs w:val="18"/>
              </w:rPr>
            </w:pPr>
            <w:proofErr w:type="gramStart"/>
            <w:r w:rsidRPr="00BD21E6">
              <w:t>13p</w:t>
            </w:r>
            <w:proofErr w:type="gramEnd"/>
            <w:r w:rsidRPr="00BD21E6">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2D2A471" w14:textId="77777777" w:rsidR="00BD21E6" w:rsidRPr="00BD21E6" w:rsidRDefault="00BD21E6" w:rsidP="00BD21E6">
            <w:pPr>
              <w:jc w:val="both"/>
              <w:textAlignment w:val="baseline"/>
              <w:rPr>
                <w:rFonts w:ascii="Segoe UI" w:hAnsi="Segoe UI" w:cs="Segoe UI"/>
                <w:sz w:val="18"/>
                <w:szCs w:val="18"/>
              </w:rPr>
            </w:pPr>
            <w:r w:rsidRPr="00BD21E6">
              <w:rPr>
                <w:b/>
                <w:bCs/>
              </w:rPr>
              <w:t>hod. </w:t>
            </w:r>
            <w:r w:rsidRPr="00BD21E6">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15FB679C" w14:textId="77777777" w:rsidR="00BD21E6" w:rsidRPr="00BD21E6" w:rsidRDefault="00BD21E6" w:rsidP="00BD21E6">
            <w:pPr>
              <w:jc w:val="both"/>
              <w:textAlignment w:val="baseline"/>
              <w:rPr>
                <w:rFonts w:ascii="Segoe UI" w:hAnsi="Segoe UI" w:cs="Segoe UI"/>
                <w:sz w:val="18"/>
                <w:szCs w:val="18"/>
              </w:rPr>
            </w:pPr>
            <w:r w:rsidRPr="00BD21E6">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68C27627" w14:textId="77777777" w:rsidR="00BD21E6" w:rsidRPr="00BD21E6" w:rsidRDefault="00BD21E6" w:rsidP="00BD21E6">
            <w:pPr>
              <w:jc w:val="both"/>
              <w:textAlignment w:val="baseline"/>
              <w:rPr>
                <w:rFonts w:ascii="Segoe UI" w:hAnsi="Segoe UI" w:cs="Segoe UI"/>
                <w:sz w:val="18"/>
                <w:szCs w:val="18"/>
              </w:rPr>
            </w:pPr>
            <w:r w:rsidRPr="00BD21E6">
              <w:rPr>
                <w:b/>
                <w:bCs/>
              </w:rPr>
              <w:t>kreditů</w:t>
            </w:r>
            <w:r w:rsidRPr="00BD21E6">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3BB600" w14:textId="77777777" w:rsidR="00BD21E6" w:rsidRPr="00BD21E6" w:rsidRDefault="00BD21E6" w:rsidP="00BD21E6">
            <w:pPr>
              <w:jc w:val="both"/>
              <w:textAlignment w:val="baseline"/>
              <w:rPr>
                <w:rFonts w:ascii="Segoe UI" w:hAnsi="Segoe UI" w:cs="Segoe UI"/>
                <w:sz w:val="18"/>
                <w:szCs w:val="18"/>
              </w:rPr>
            </w:pPr>
            <w:r w:rsidRPr="00BD21E6">
              <w:t>3 </w:t>
            </w:r>
          </w:p>
        </w:tc>
      </w:tr>
      <w:tr w:rsidR="00BD21E6" w:rsidRPr="00BD21E6" w14:paraId="50B03669"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DDBCF02" w14:textId="77777777" w:rsidR="00BD21E6" w:rsidRPr="00BD21E6" w:rsidRDefault="00BD21E6" w:rsidP="00BD21E6">
            <w:pPr>
              <w:textAlignment w:val="baseline"/>
              <w:rPr>
                <w:rFonts w:ascii="Segoe UI" w:hAnsi="Segoe UI" w:cs="Segoe UI"/>
                <w:sz w:val="18"/>
                <w:szCs w:val="18"/>
              </w:rPr>
            </w:pPr>
            <w:r w:rsidRPr="00BD21E6">
              <w:rPr>
                <w:b/>
                <w:bCs/>
              </w:rPr>
              <w:t xml:space="preserve">Prerekvizity, </w:t>
            </w:r>
            <w:proofErr w:type="spellStart"/>
            <w:r w:rsidRPr="00BD21E6">
              <w:rPr>
                <w:b/>
                <w:bCs/>
              </w:rPr>
              <w:t>korekvizity</w:t>
            </w:r>
            <w:proofErr w:type="spellEnd"/>
            <w:r w:rsidRPr="00BD21E6">
              <w:rPr>
                <w:b/>
                <w:bCs/>
              </w:rPr>
              <w:t>, ekvivalence</w:t>
            </w:r>
            <w:r w:rsidRPr="00BD21E6">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54A17271" w14:textId="77777777" w:rsidR="00BD21E6" w:rsidRPr="00BD21E6" w:rsidRDefault="00BD21E6" w:rsidP="00BD21E6">
            <w:pPr>
              <w:jc w:val="both"/>
              <w:textAlignment w:val="baseline"/>
              <w:rPr>
                <w:rFonts w:ascii="Segoe UI" w:hAnsi="Segoe UI" w:cs="Segoe UI"/>
                <w:sz w:val="18"/>
                <w:szCs w:val="18"/>
              </w:rPr>
            </w:pPr>
            <w:r w:rsidRPr="00BD21E6">
              <w:t> </w:t>
            </w:r>
          </w:p>
        </w:tc>
      </w:tr>
      <w:tr w:rsidR="00BD21E6" w:rsidRPr="00BD21E6" w14:paraId="3B9BAA8F"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324406D" w14:textId="77777777" w:rsidR="00BD21E6" w:rsidRPr="00BD21E6" w:rsidRDefault="00BD21E6" w:rsidP="00BD21E6">
            <w:pPr>
              <w:textAlignment w:val="baseline"/>
              <w:rPr>
                <w:rFonts w:ascii="Segoe UI" w:hAnsi="Segoe UI" w:cs="Segoe UI"/>
                <w:sz w:val="18"/>
                <w:szCs w:val="18"/>
              </w:rPr>
            </w:pPr>
            <w:r w:rsidRPr="00BD21E6">
              <w:rPr>
                <w:b/>
                <w:bCs/>
              </w:rPr>
              <w:t>Způsob ověření studijních výsledků</w:t>
            </w:r>
            <w:r w:rsidRPr="00BD21E6">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70C846BF" w14:textId="77777777" w:rsidR="00BD21E6" w:rsidRPr="00BD21E6" w:rsidRDefault="00BD21E6" w:rsidP="00BD21E6">
            <w:pPr>
              <w:jc w:val="both"/>
              <w:textAlignment w:val="baseline"/>
              <w:rPr>
                <w:rFonts w:ascii="Segoe UI" w:hAnsi="Segoe UI" w:cs="Segoe UI"/>
                <w:sz w:val="18"/>
                <w:szCs w:val="18"/>
              </w:rPr>
            </w:pPr>
            <w:r w:rsidRPr="00BD21E6">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E4F1395" w14:textId="77777777" w:rsidR="00BD21E6" w:rsidRPr="00BD21E6" w:rsidRDefault="00BD21E6" w:rsidP="00BD21E6">
            <w:pPr>
              <w:jc w:val="both"/>
              <w:textAlignment w:val="baseline"/>
              <w:rPr>
                <w:rFonts w:ascii="Segoe UI" w:hAnsi="Segoe UI" w:cs="Segoe UI"/>
                <w:sz w:val="18"/>
                <w:szCs w:val="18"/>
              </w:rPr>
            </w:pPr>
            <w:r w:rsidRPr="00BD21E6">
              <w:rPr>
                <w:b/>
                <w:bCs/>
              </w:rPr>
              <w:t>Forma výuky</w:t>
            </w:r>
            <w:r w:rsidRPr="00BD21E6">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4AAF2141" w14:textId="77777777" w:rsidR="00BD21E6" w:rsidRPr="00BD21E6" w:rsidRDefault="00BD21E6" w:rsidP="00BD21E6">
            <w:pPr>
              <w:jc w:val="both"/>
              <w:textAlignment w:val="baseline"/>
              <w:rPr>
                <w:rFonts w:ascii="Segoe UI" w:hAnsi="Segoe UI" w:cs="Segoe UI"/>
                <w:sz w:val="18"/>
                <w:szCs w:val="18"/>
              </w:rPr>
            </w:pPr>
            <w:r w:rsidRPr="00BD21E6">
              <w:t>přednáška </w:t>
            </w:r>
          </w:p>
        </w:tc>
      </w:tr>
      <w:tr w:rsidR="00BD21E6" w:rsidRPr="00BD21E6" w14:paraId="2EEB5B42"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DEAF1A9" w14:textId="77777777" w:rsidR="00BD21E6" w:rsidRPr="00BD21E6" w:rsidRDefault="00BD21E6" w:rsidP="00BD21E6">
            <w:pPr>
              <w:textAlignment w:val="baseline"/>
              <w:rPr>
                <w:rFonts w:ascii="Segoe UI" w:hAnsi="Segoe UI" w:cs="Segoe UI"/>
                <w:sz w:val="18"/>
                <w:szCs w:val="18"/>
              </w:rPr>
            </w:pPr>
            <w:r w:rsidRPr="00BD21E6">
              <w:rPr>
                <w:b/>
                <w:bCs/>
              </w:rPr>
              <w:t>Forma způsobu ověření studijních výsledků a další požadavky na studenta</w:t>
            </w:r>
            <w:r w:rsidRPr="00BD21E6">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1945C5B3" w14:textId="77777777" w:rsidR="00BD21E6" w:rsidRPr="00311B61" w:rsidRDefault="00BD21E6" w:rsidP="00BD21E6">
            <w:pPr>
              <w:jc w:val="both"/>
              <w:textAlignment w:val="baseline"/>
            </w:pPr>
            <w:r w:rsidRPr="00311B61">
              <w:t>ústní</w:t>
            </w:r>
            <w:r w:rsidRPr="00BD21E6">
              <w:t>, </w:t>
            </w:r>
          </w:p>
          <w:p w14:paraId="24BE2DAF" w14:textId="77777777" w:rsidR="00BD21E6" w:rsidRPr="00BD21E6" w:rsidRDefault="00BD21E6" w:rsidP="00BD21E6">
            <w:pPr>
              <w:jc w:val="both"/>
              <w:textAlignment w:val="baseline"/>
              <w:rPr>
                <w:rFonts w:ascii="Segoe UI" w:hAnsi="Segoe UI" w:cs="Segoe UI"/>
                <w:sz w:val="18"/>
                <w:szCs w:val="18"/>
              </w:rPr>
            </w:pPr>
            <w:r w:rsidRPr="00BD21E6">
              <w:t>aktivní účast v diskuzích v rámci hodiny </w:t>
            </w:r>
          </w:p>
        </w:tc>
      </w:tr>
      <w:tr w:rsidR="00BD21E6" w:rsidRPr="00BD21E6" w14:paraId="4BD03523" w14:textId="77777777" w:rsidTr="00311B61">
        <w:trPr>
          <w:trHeight w:val="197"/>
        </w:trPr>
        <w:tc>
          <w:tcPr>
            <w:tcW w:w="9809" w:type="dxa"/>
            <w:gridSpan w:val="8"/>
            <w:tcBorders>
              <w:top w:val="nil"/>
              <w:left w:val="single" w:sz="6" w:space="0" w:color="auto"/>
              <w:bottom w:val="single" w:sz="6" w:space="0" w:color="auto"/>
              <w:right w:val="single" w:sz="6" w:space="0" w:color="auto"/>
            </w:tcBorders>
            <w:shd w:val="clear" w:color="auto" w:fill="auto"/>
            <w:hideMark/>
          </w:tcPr>
          <w:p w14:paraId="1618ADCC" w14:textId="77777777" w:rsidR="00BD21E6" w:rsidRPr="00BD21E6" w:rsidRDefault="00BD21E6" w:rsidP="00BD21E6">
            <w:pPr>
              <w:textAlignment w:val="baseline"/>
              <w:rPr>
                <w:rFonts w:ascii="Segoe UI" w:hAnsi="Segoe UI" w:cs="Segoe UI"/>
                <w:sz w:val="18"/>
                <w:szCs w:val="18"/>
              </w:rPr>
            </w:pPr>
            <w:r w:rsidRPr="00BD21E6">
              <w:t> </w:t>
            </w:r>
          </w:p>
        </w:tc>
      </w:tr>
      <w:tr w:rsidR="00BD21E6" w:rsidRPr="00BD21E6" w14:paraId="077F5191" w14:textId="77777777" w:rsidTr="00311B61">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0D936B3E" w14:textId="77777777" w:rsidR="00BD21E6" w:rsidRPr="00BD21E6" w:rsidRDefault="00BD21E6" w:rsidP="00BD21E6">
            <w:pPr>
              <w:textAlignment w:val="baseline"/>
              <w:rPr>
                <w:rFonts w:ascii="Segoe UI" w:hAnsi="Segoe UI" w:cs="Segoe UI"/>
                <w:sz w:val="18"/>
                <w:szCs w:val="18"/>
              </w:rPr>
            </w:pPr>
            <w:r w:rsidRPr="00BD21E6">
              <w:rPr>
                <w:b/>
                <w:bCs/>
              </w:rPr>
              <w:t>Garant předmětu</w:t>
            </w:r>
            <w:r w:rsidRPr="00BD21E6">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6B85CFBC" w14:textId="77777777" w:rsidR="00BD21E6" w:rsidRPr="00BD21E6" w:rsidRDefault="00BD21E6" w:rsidP="00BD21E6">
            <w:pPr>
              <w:jc w:val="both"/>
              <w:textAlignment w:val="baseline"/>
              <w:rPr>
                <w:rFonts w:ascii="Segoe UI" w:hAnsi="Segoe UI" w:cs="Segoe UI"/>
                <w:sz w:val="18"/>
                <w:szCs w:val="18"/>
              </w:rPr>
            </w:pPr>
            <w:r w:rsidRPr="00BD21E6">
              <w:t>Mgr. Helena Maňasová Hradská, Ph.D. </w:t>
            </w:r>
          </w:p>
        </w:tc>
      </w:tr>
      <w:tr w:rsidR="00BD21E6" w:rsidRPr="00BD21E6" w14:paraId="3D9A3D47" w14:textId="77777777" w:rsidTr="00311B61">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3A68DB4D" w14:textId="77777777" w:rsidR="00BD21E6" w:rsidRPr="00BD21E6" w:rsidRDefault="00BD21E6" w:rsidP="00BD21E6">
            <w:pPr>
              <w:textAlignment w:val="baseline"/>
              <w:rPr>
                <w:rFonts w:ascii="Segoe UI" w:hAnsi="Segoe UI" w:cs="Segoe UI"/>
                <w:sz w:val="18"/>
                <w:szCs w:val="18"/>
              </w:rPr>
            </w:pPr>
            <w:r w:rsidRPr="00BD21E6">
              <w:rPr>
                <w:b/>
                <w:bCs/>
              </w:rPr>
              <w:t>Zapojení garanta do výuky předmětu</w:t>
            </w:r>
            <w:r w:rsidRPr="00BD21E6">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63B1F894" w14:textId="2FFC5885" w:rsidR="00BD21E6" w:rsidRPr="00BD21E6" w:rsidRDefault="00784E6B" w:rsidP="00BD21E6">
            <w:pPr>
              <w:jc w:val="both"/>
              <w:textAlignment w:val="baseline"/>
              <w:rPr>
                <w:rFonts w:ascii="Segoe UI" w:hAnsi="Segoe UI" w:cs="Segoe UI"/>
                <w:sz w:val="18"/>
                <w:szCs w:val="18"/>
              </w:rPr>
            </w:pPr>
            <w:r>
              <w:t>100 %</w:t>
            </w:r>
          </w:p>
        </w:tc>
      </w:tr>
      <w:tr w:rsidR="00BD21E6" w:rsidRPr="00BD21E6" w14:paraId="5DAE01EC"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12D9BC4" w14:textId="77777777" w:rsidR="00BD21E6" w:rsidRPr="00BD21E6" w:rsidRDefault="00BD21E6" w:rsidP="00BD21E6">
            <w:pPr>
              <w:textAlignment w:val="baseline"/>
              <w:rPr>
                <w:rFonts w:ascii="Segoe UI" w:hAnsi="Segoe UI" w:cs="Segoe UI"/>
                <w:sz w:val="18"/>
                <w:szCs w:val="18"/>
              </w:rPr>
            </w:pPr>
            <w:r w:rsidRPr="00BD21E6">
              <w:rPr>
                <w:b/>
                <w:bCs/>
              </w:rPr>
              <w:t>Vyučující</w:t>
            </w:r>
            <w:r w:rsidRPr="00BD21E6">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2DBD9947" w14:textId="77777777" w:rsidR="00BD21E6" w:rsidRPr="00BD21E6" w:rsidRDefault="00BD21E6" w:rsidP="00BD21E6">
            <w:pPr>
              <w:jc w:val="both"/>
              <w:textAlignment w:val="baseline"/>
              <w:rPr>
                <w:rFonts w:ascii="Segoe UI" w:hAnsi="Segoe UI" w:cs="Segoe UI"/>
                <w:sz w:val="18"/>
                <w:szCs w:val="18"/>
              </w:rPr>
            </w:pPr>
            <w:r w:rsidRPr="00BD21E6">
              <w:t>Mgr. Helena Maňasová Hradská, Ph.D. </w:t>
            </w:r>
          </w:p>
        </w:tc>
      </w:tr>
      <w:tr w:rsidR="00BD21E6" w:rsidRPr="00BD21E6" w14:paraId="68CA8A73" w14:textId="77777777" w:rsidTr="009A660E">
        <w:trPr>
          <w:trHeight w:val="122"/>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78C9F5C" w14:textId="77777777" w:rsidR="00BD21E6" w:rsidRPr="00BD21E6" w:rsidRDefault="00BD21E6" w:rsidP="00BD21E6">
            <w:pPr>
              <w:jc w:val="both"/>
              <w:textAlignment w:val="baseline"/>
              <w:rPr>
                <w:rFonts w:ascii="Segoe UI" w:hAnsi="Segoe UI" w:cs="Segoe UI"/>
                <w:sz w:val="18"/>
                <w:szCs w:val="18"/>
              </w:rPr>
            </w:pPr>
            <w:r w:rsidRPr="00BD21E6">
              <w:t> </w:t>
            </w:r>
          </w:p>
        </w:tc>
      </w:tr>
      <w:tr w:rsidR="00BD21E6" w:rsidRPr="00BD21E6" w14:paraId="04C6B8A1" w14:textId="77777777" w:rsidTr="00311B61">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3D2E4BB3" w14:textId="77777777" w:rsidR="00BD21E6" w:rsidRPr="00BD21E6" w:rsidRDefault="00BD21E6" w:rsidP="00BD21E6">
            <w:pPr>
              <w:jc w:val="both"/>
              <w:textAlignment w:val="baseline"/>
              <w:rPr>
                <w:rFonts w:ascii="Segoe UI" w:hAnsi="Segoe UI" w:cs="Segoe UI"/>
                <w:sz w:val="18"/>
                <w:szCs w:val="18"/>
              </w:rPr>
            </w:pPr>
            <w:r w:rsidRPr="00BD21E6">
              <w:rPr>
                <w:b/>
                <w:bCs/>
              </w:rPr>
              <w:t>Stručná anotace předmětu</w:t>
            </w:r>
            <w:r w:rsidRPr="00BD21E6">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341AD769" w14:textId="77777777" w:rsidR="00BD21E6" w:rsidRPr="00BD21E6" w:rsidRDefault="00BD21E6" w:rsidP="00BD21E6">
            <w:pPr>
              <w:jc w:val="both"/>
              <w:textAlignment w:val="baseline"/>
              <w:rPr>
                <w:rFonts w:ascii="Segoe UI" w:hAnsi="Segoe UI" w:cs="Segoe UI"/>
                <w:sz w:val="18"/>
                <w:szCs w:val="18"/>
              </w:rPr>
            </w:pPr>
            <w:r w:rsidRPr="00BD21E6">
              <w:t> </w:t>
            </w:r>
          </w:p>
        </w:tc>
      </w:tr>
      <w:tr w:rsidR="00BD21E6" w:rsidRPr="00BD21E6" w14:paraId="4685480D" w14:textId="77777777" w:rsidTr="00882CE3">
        <w:trPr>
          <w:trHeight w:val="3602"/>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109DF2B0" w14:textId="77777777" w:rsidR="00ED04AA" w:rsidRPr="00BD21E6" w:rsidRDefault="00BD21E6" w:rsidP="00ED04AA">
            <w:pPr>
              <w:jc w:val="both"/>
              <w:textAlignment w:val="baseline"/>
              <w:rPr>
                <w:rFonts w:ascii="Segoe UI" w:hAnsi="Segoe UI" w:cs="Segoe UI"/>
                <w:sz w:val="18"/>
                <w:szCs w:val="18"/>
              </w:rPr>
            </w:pPr>
            <w:r w:rsidRPr="00BD21E6">
              <w:t>Vizuální studia jsou úvodním předmětem k nahlédnutí možné účinnosti a následkům kreativní činnosti v rámci (také digitální) kultury. </w:t>
            </w:r>
            <w:r w:rsidR="00ED04AA" w:rsidRPr="00BD21E6">
              <w:t>Cílem kurzu je připravit studenty do jejich vlastní specializace se schopností reflektovat svoji úlohu v celém digitalizačním procesu, nahlédnout lidské možnosti i rizika či etické hranice tvorby a komunikace. </w:t>
            </w:r>
          </w:p>
          <w:p w14:paraId="40F8E5A2" w14:textId="77777777" w:rsidR="00DE6833" w:rsidRDefault="00ED04AA" w:rsidP="00BD21E6">
            <w:pPr>
              <w:jc w:val="both"/>
              <w:textAlignment w:val="baseline"/>
            </w:pPr>
            <w:r w:rsidRPr="00BD21E6">
              <w:t>Třebaže je předmět postaven na tradiční struktuře vizuálních studií a vědě o obrazu, v probíraných příkladech a diskusích bude studenty směřovat k aplikaci terminologie této vědní disciplíny na oblast digitalizace (</w:t>
            </w:r>
            <w:proofErr w:type="spellStart"/>
            <w:r w:rsidRPr="00BD21E6">
              <w:t>digital</w:t>
            </w:r>
            <w:proofErr w:type="spellEnd"/>
            <w:r w:rsidRPr="00BD21E6">
              <w:t xml:space="preserve"> </w:t>
            </w:r>
            <w:proofErr w:type="spellStart"/>
            <w:r w:rsidRPr="00BD21E6">
              <w:t>culture</w:t>
            </w:r>
            <w:proofErr w:type="spellEnd"/>
            <w:r w:rsidRPr="00BD21E6">
              <w:t xml:space="preserve">, </w:t>
            </w:r>
            <w:proofErr w:type="spellStart"/>
            <w:r w:rsidRPr="00BD21E6">
              <w:t>digital</w:t>
            </w:r>
            <w:proofErr w:type="spellEnd"/>
            <w:r w:rsidRPr="00BD21E6">
              <w:t xml:space="preserve"> </w:t>
            </w:r>
            <w:proofErr w:type="spellStart"/>
            <w:r w:rsidRPr="00BD21E6">
              <w:t>studies</w:t>
            </w:r>
            <w:proofErr w:type="spellEnd"/>
            <w:r w:rsidRPr="00BD21E6">
              <w:t xml:space="preserve">, </w:t>
            </w:r>
            <w:proofErr w:type="spellStart"/>
            <w:r w:rsidRPr="00BD21E6">
              <w:t>digital</w:t>
            </w:r>
            <w:proofErr w:type="spellEnd"/>
            <w:r w:rsidRPr="00BD21E6">
              <w:t xml:space="preserve"> </w:t>
            </w:r>
            <w:proofErr w:type="spellStart"/>
            <w:r w:rsidRPr="00BD21E6">
              <w:t>humanities</w:t>
            </w:r>
            <w:proofErr w:type="spellEnd"/>
            <w:r w:rsidRPr="00BD21E6">
              <w:t>). </w:t>
            </w:r>
            <w:r w:rsidR="009C6D40" w:rsidRPr="00BD21E6">
              <w:t>Předmět představí základní strukturu znalostního inventáře, kterou studenti potřebují k porozumění antropologickému a behaviorálnímu smyslu pojmu vizuální kultury a kontextům lidského vidění a „dívání se“. Umožní jim nahlédnout do základních principů a strategií komunikace jako kulturotvorného kreativního, mocenského či teritoriálního nástroje</w:t>
            </w:r>
            <w:r w:rsidR="00DE6833">
              <w:t>.</w:t>
            </w:r>
          </w:p>
          <w:p w14:paraId="2E91BF95" w14:textId="6C84E2AD" w:rsidR="00BD21E6" w:rsidRPr="00BD21E6" w:rsidRDefault="00BD21E6" w:rsidP="00BD21E6">
            <w:pPr>
              <w:jc w:val="both"/>
              <w:textAlignment w:val="baseline"/>
              <w:rPr>
                <w:rFonts w:ascii="Segoe UI" w:hAnsi="Segoe UI" w:cs="Segoe UI"/>
                <w:sz w:val="18"/>
                <w:szCs w:val="18"/>
              </w:rPr>
            </w:pPr>
            <w:r w:rsidRPr="00BD21E6">
              <w:t> </w:t>
            </w:r>
          </w:p>
          <w:p w14:paraId="59560012" w14:textId="77777777" w:rsidR="00BD21E6" w:rsidRPr="00BD21E6" w:rsidRDefault="00BD21E6" w:rsidP="00166B7B">
            <w:pPr>
              <w:numPr>
                <w:ilvl w:val="0"/>
                <w:numId w:val="74"/>
              </w:numPr>
              <w:ind w:left="740" w:hanging="283"/>
              <w:jc w:val="both"/>
              <w:textAlignment w:val="baseline"/>
            </w:pPr>
            <w:r w:rsidRPr="00BD21E6">
              <w:t>základní struktura znalostního inventáře k porozumění antropologickému a behaviorálnímu smyslu pojmu vizuální kultury a kontextům lidského vidění a „dívání se“ </w:t>
            </w:r>
          </w:p>
          <w:p w14:paraId="534D86C2" w14:textId="77777777" w:rsidR="00BD21E6" w:rsidRPr="00BD21E6" w:rsidRDefault="00BD21E6" w:rsidP="00166B7B">
            <w:pPr>
              <w:numPr>
                <w:ilvl w:val="0"/>
                <w:numId w:val="74"/>
              </w:numPr>
              <w:ind w:left="1080" w:hanging="623"/>
              <w:jc w:val="both"/>
              <w:textAlignment w:val="baseline"/>
            </w:pPr>
            <w:r w:rsidRPr="00BD21E6">
              <w:t>základní principy a strategie komunikace jako kulturotvorného kreativního, mocenského či teritoriálního nástroje </w:t>
            </w:r>
          </w:p>
          <w:p w14:paraId="6037A09C" w14:textId="77777777" w:rsidR="00BD21E6" w:rsidRDefault="00BD21E6" w:rsidP="00166B7B">
            <w:pPr>
              <w:numPr>
                <w:ilvl w:val="0"/>
                <w:numId w:val="74"/>
              </w:numPr>
              <w:ind w:left="1080" w:hanging="623"/>
              <w:jc w:val="both"/>
              <w:textAlignment w:val="baseline"/>
            </w:pPr>
            <w:r w:rsidRPr="00BD21E6">
              <w:t>významem sdílení představ, obraznosti, tělesnosti </w:t>
            </w:r>
          </w:p>
          <w:p w14:paraId="189913B8" w14:textId="77777777" w:rsidR="00DE6833" w:rsidRPr="00BD21E6" w:rsidRDefault="00DE6833" w:rsidP="00DE6833">
            <w:pPr>
              <w:ind w:left="1080"/>
              <w:jc w:val="both"/>
              <w:textAlignment w:val="baseline"/>
            </w:pPr>
          </w:p>
          <w:p w14:paraId="4EDE7041" w14:textId="6216AF51" w:rsidR="00BD21E6" w:rsidRPr="00BD21E6" w:rsidRDefault="008E6605" w:rsidP="00BD21E6">
            <w:pPr>
              <w:jc w:val="both"/>
              <w:textAlignment w:val="baseline"/>
              <w:rPr>
                <w:rFonts w:ascii="Segoe UI" w:hAnsi="Segoe UI" w:cs="Segoe UI"/>
                <w:sz w:val="18"/>
                <w:szCs w:val="18"/>
              </w:rPr>
            </w:pPr>
            <w:r>
              <w:t xml:space="preserve">Student bude </w:t>
            </w:r>
            <w:r w:rsidR="00F20F30">
              <w:t xml:space="preserve">schopen verbálního </w:t>
            </w:r>
            <w:r w:rsidR="00F20F30" w:rsidRPr="00BD21E6">
              <w:t>sdílení</w:t>
            </w:r>
            <w:r w:rsidR="00BD21E6" w:rsidRPr="00BD21E6">
              <w:t xml:space="preserve"> představ, obraznosti, tělesnosti, </w:t>
            </w:r>
            <w:r w:rsidR="00DC7F6C">
              <w:t xml:space="preserve">interpretace </w:t>
            </w:r>
            <w:r w:rsidR="00BD21E6" w:rsidRPr="00BD21E6">
              <w:t>kognitivně-sémantických vzorců vázaných na kulturní hodnoty a jejich emoční vrstvy.  </w:t>
            </w:r>
          </w:p>
        </w:tc>
      </w:tr>
      <w:tr w:rsidR="00BD21E6" w:rsidRPr="00BD21E6" w14:paraId="4598C27D" w14:textId="77777777" w:rsidTr="00311B61">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0229FDC8" w14:textId="77777777" w:rsidR="00BD21E6" w:rsidRPr="00BD21E6" w:rsidRDefault="00BD21E6" w:rsidP="00BD21E6">
            <w:pPr>
              <w:jc w:val="both"/>
              <w:textAlignment w:val="baseline"/>
              <w:rPr>
                <w:rFonts w:ascii="Segoe UI" w:hAnsi="Segoe UI" w:cs="Segoe UI"/>
                <w:sz w:val="18"/>
                <w:szCs w:val="18"/>
              </w:rPr>
            </w:pPr>
            <w:r w:rsidRPr="00BD21E6">
              <w:rPr>
                <w:b/>
                <w:bCs/>
              </w:rPr>
              <w:t>Studijní literatura a studijní pomůcky</w:t>
            </w:r>
            <w:r w:rsidRPr="00BD21E6">
              <w:t> </w:t>
            </w:r>
          </w:p>
        </w:tc>
        <w:tc>
          <w:tcPr>
            <w:tcW w:w="6177" w:type="dxa"/>
            <w:gridSpan w:val="6"/>
            <w:tcBorders>
              <w:top w:val="nil"/>
              <w:left w:val="single" w:sz="6" w:space="0" w:color="auto"/>
              <w:bottom w:val="nil"/>
              <w:right w:val="single" w:sz="6" w:space="0" w:color="auto"/>
            </w:tcBorders>
            <w:shd w:val="clear" w:color="auto" w:fill="auto"/>
            <w:hideMark/>
          </w:tcPr>
          <w:p w14:paraId="1FF99A14" w14:textId="77777777" w:rsidR="00BD21E6" w:rsidRPr="00BD21E6" w:rsidRDefault="00BD21E6" w:rsidP="00BD21E6">
            <w:pPr>
              <w:jc w:val="both"/>
              <w:textAlignment w:val="baseline"/>
              <w:rPr>
                <w:rFonts w:ascii="Segoe UI" w:hAnsi="Segoe UI" w:cs="Segoe UI"/>
                <w:sz w:val="18"/>
                <w:szCs w:val="18"/>
              </w:rPr>
            </w:pPr>
            <w:r w:rsidRPr="00BD21E6">
              <w:t> </w:t>
            </w:r>
          </w:p>
        </w:tc>
      </w:tr>
      <w:tr w:rsidR="00BD21E6" w:rsidRPr="00BD21E6" w14:paraId="061BC0A2" w14:textId="77777777" w:rsidTr="00311B61">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2AE9E923" w14:textId="77777777" w:rsidR="00416DE7" w:rsidRPr="00311B61" w:rsidRDefault="00416DE7" w:rsidP="003A27BC">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b/>
                <w:bCs/>
                <w:sz w:val="20"/>
                <w:szCs w:val="20"/>
              </w:rPr>
              <w:t>Povinná:</w:t>
            </w:r>
            <w:r w:rsidRPr="007208C3">
              <w:rPr>
                <w:rStyle w:val="eop"/>
                <w:sz w:val="20"/>
                <w:szCs w:val="20"/>
              </w:rPr>
              <w:t> </w:t>
            </w:r>
          </w:p>
          <w:p w14:paraId="6AA1ACF4" w14:textId="77777777" w:rsidR="00416DE7" w:rsidRPr="00311B61" w:rsidRDefault="00416DE7" w:rsidP="003A27BC">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Vybrané texty z antologií a úryvky z monografií</w:t>
            </w:r>
            <w:r w:rsidRPr="007208C3">
              <w:rPr>
                <w:rStyle w:val="eop"/>
                <w:sz w:val="20"/>
                <w:szCs w:val="20"/>
              </w:rPr>
              <w:t> </w:t>
            </w:r>
          </w:p>
          <w:p w14:paraId="55510ECB" w14:textId="18420469" w:rsidR="00D154C0" w:rsidRDefault="00D154C0" w:rsidP="000B4032">
            <w:pPr>
              <w:pStyle w:val="paragraph"/>
              <w:spacing w:before="0" w:beforeAutospacing="0" w:after="0" w:afterAutospacing="0"/>
              <w:textAlignment w:val="baseline"/>
              <w:rPr>
                <w:ins w:id="503" w:author="Hana Ponížilová" w:date="2023-03-15T14:51:00Z"/>
                <w:rStyle w:val="normaltextrun"/>
                <w:sz w:val="20"/>
                <w:szCs w:val="20"/>
              </w:rPr>
            </w:pPr>
            <w:ins w:id="504" w:author="Hana Ponížilová" w:date="2023-03-15T14:51:00Z">
              <w:r>
                <w:rPr>
                  <w:rStyle w:val="normaltextrun"/>
                  <w:sz w:val="20"/>
                  <w:szCs w:val="20"/>
                </w:rPr>
                <w:t xml:space="preserve">AUMONT, Jacques. </w:t>
              </w:r>
              <w:r>
                <w:rPr>
                  <w:rStyle w:val="normaltextrun"/>
                  <w:i/>
                  <w:iCs/>
                  <w:sz w:val="20"/>
                  <w:szCs w:val="20"/>
                </w:rPr>
                <w:t>Obraz</w:t>
              </w:r>
              <w:r>
                <w:rPr>
                  <w:rStyle w:val="normaltextrun"/>
                  <w:sz w:val="20"/>
                  <w:szCs w:val="20"/>
                </w:rPr>
                <w:t>. Praha: Akademie múzických umění, 2010. ISBN 978-80-7331-165-0</w:t>
              </w:r>
            </w:ins>
            <w:r w:rsidR="00177D00">
              <w:rPr>
                <w:rStyle w:val="normaltextrun"/>
                <w:sz w:val="20"/>
                <w:szCs w:val="20"/>
              </w:rPr>
              <w:t>.</w:t>
            </w:r>
          </w:p>
          <w:p w14:paraId="1BBC1D76" w14:textId="2C585F69" w:rsidR="00416DE7" w:rsidRPr="00311B61" w:rsidRDefault="00416DE7" w:rsidP="0008289A">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 xml:space="preserve">BERGER, John. </w:t>
            </w:r>
            <w:r w:rsidRPr="00C36BDF">
              <w:rPr>
                <w:rStyle w:val="normaltextrun"/>
                <w:rFonts w:eastAsiaTheme="majorEastAsia"/>
                <w:i/>
                <w:iCs/>
                <w:sz w:val="20"/>
                <w:szCs w:val="20"/>
              </w:rPr>
              <w:t>Způsoby vidění</w:t>
            </w:r>
            <w:r w:rsidRPr="00311B61">
              <w:rPr>
                <w:rStyle w:val="normaltextrun"/>
                <w:rFonts w:eastAsiaTheme="majorEastAsia"/>
                <w:sz w:val="20"/>
                <w:szCs w:val="20"/>
              </w:rPr>
              <w:t>. Praha: Labyrint, 2016. ISBN 978-80-87260-78-4.</w:t>
            </w:r>
            <w:r w:rsidRPr="007208C3">
              <w:rPr>
                <w:rStyle w:val="eop"/>
                <w:sz w:val="20"/>
                <w:szCs w:val="20"/>
              </w:rPr>
              <w:t> </w:t>
            </w:r>
          </w:p>
          <w:p w14:paraId="6442DC28" w14:textId="37AFDF93" w:rsidR="000B4032" w:rsidRPr="000B4032" w:rsidRDefault="000B4032" w:rsidP="003A27BC">
            <w:pPr>
              <w:shd w:val="clear" w:color="auto" w:fill="FFFFFF"/>
              <w:rPr>
                <w:ins w:id="505" w:author="Hana Ponížilová" w:date="2023-03-15T14:51:00Z"/>
                <w:rFonts w:ascii="Segoe UI" w:hAnsi="Segoe UI" w:cs="Segoe UI"/>
                <w:sz w:val="18"/>
                <w:szCs w:val="18"/>
              </w:rPr>
            </w:pPr>
            <w:ins w:id="506" w:author="Hana Ponížilová" w:date="2023-03-15T14:51:00Z">
              <w:r w:rsidRPr="000B4032">
                <w:t xml:space="preserve">MIRZOEFF, Nicholas: </w:t>
              </w:r>
              <w:r w:rsidRPr="000B4032">
                <w:rPr>
                  <w:i/>
                  <w:iCs/>
                </w:rPr>
                <w:t>Jak vidět svět</w:t>
              </w:r>
              <w:r w:rsidRPr="000B4032">
                <w:t>. Praha: </w:t>
              </w:r>
              <w:proofErr w:type="spellStart"/>
              <w:r w:rsidRPr="000B4032">
                <w:t>ArtMap</w:t>
              </w:r>
              <w:proofErr w:type="spellEnd"/>
              <w:r w:rsidRPr="000B4032">
                <w:t>, 2018. ISBN, 978-80-906599-5-7</w:t>
              </w:r>
            </w:ins>
            <w:r w:rsidR="00177D00">
              <w:t>.</w:t>
            </w:r>
            <w:ins w:id="507" w:author="Hana Ponížilová" w:date="2023-03-15T14:51:00Z">
              <w:r w:rsidRPr="000B4032">
                <w:t> </w:t>
              </w:r>
            </w:ins>
          </w:p>
          <w:p w14:paraId="3414AD1D" w14:textId="77777777" w:rsidR="00177D00" w:rsidRDefault="000B4032" w:rsidP="003A27BC">
            <w:pPr>
              <w:shd w:val="clear" w:color="auto" w:fill="FFFFFF"/>
            </w:pPr>
            <w:ins w:id="508" w:author="Hana Ponížilová" w:date="2023-03-15T14:51:00Z">
              <w:r w:rsidRPr="000B4032">
                <w:t xml:space="preserve">STEYERL, </w:t>
              </w:r>
              <w:proofErr w:type="spellStart"/>
              <w:r w:rsidRPr="000B4032">
                <w:t>Hito</w:t>
              </w:r>
              <w:proofErr w:type="spellEnd"/>
              <w:r w:rsidRPr="000B4032">
                <w:t xml:space="preserve">. </w:t>
              </w:r>
              <w:r w:rsidRPr="000B4032">
                <w:rPr>
                  <w:i/>
                  <w:iCs/>
                </w:rPr>
                <w:t xml:space="preserve">Duty Free Art: Art in </w:t>
              </w:r>
              <w:proofErr w:type="spellStart"/>
              <w:r w:rsidRPr="000B4032">
                <w:rPr>
                  <w:i/>
                  <w:iCs/>
                </w:rPr>
                <w:t>the</w:t>
              </w:r>
              <w:proofErr w:type="spellEnd"/>
              <w:r w:rsidRPr="000B4032">
                <w:rPr>
                  <w:i/>
                  <w:iCs/>
                </w:rPr>
                <w:t xml:space="preserve"> Age </w:t>
              </w:r>
              <w:proofErr w:type="spellStart"/>
              <w:r w:rsidRPr="000B4032">
                <w:rPr>
                  <w:i/>
                  <w:iCs/>
                </w:rPr>
                <w:t>of</w:t>
              </w:r>
              <w:proofErr w:type="spellEnd"/>
              <w:r w:rsidRPr="000B4032">
                <w:rPr>
                  <w:i/>
                  <w:iCs/>
                </w:rPr>
                <w:t> </w:t>
              </w:r>
              <w:proofErr w:type="spellStart"/>
              <w:r w:rsidRPr="000B4032">
                <w:rPr>
                  <w:i/>
                  <w:iCs/>
                </w:rPr>
                <w:t>Planetary</w:t>
              </w:r>
              <w:proofErr w:type="spellEnd"/>
              <w:r w:rsidRPr="000B4032">
                <w:rPr>
                  <w:i/>
                  <w:iCs/>
                </w:rPr>
                <w:t xml:space="preserve"> Civil </w:t>
              </w:r>
              <w:proofErr w:type="spellStart"/>
              <w:r w:rsidRPr="000B4032">
                <w:rPr>
                  <w:i/>
                  <w:iCs/>
                </w:rPr>
                <w:t>War</w:t>
              </w:r>
              <w:proofErr w:type="spellEnd"/>
              <w:r w:rsidRPr="000B4032">
                <w:rPr>
                  <w:i/>
                  <w:iCs/>
                </w:rPr>
                <w:t>,</w:t>
              </w:r>
              <w:r w:rsidRPr="000B4032">
                <w:t xml:space="preserve"> London: </w:t>
              </w:r>
              <w:proofErr w:type="spellStart"/>
              <w:r w:rsidRPr="000B4032">
                <w:t>Verso</w:t>
              </w:r>
              <w:proofErr w:type="spellEnd"/>
              <w:r w:rsidRPr="000B4032">
                <w:t>, 2017, (</w:t>
              </w:r>
              <w:proofErr w:type="spellStart"/>
              <w:r w:rsidRPr="000B4032">
                <w:t>English</w:t>
              </w:r>
              <w:proofErr w:type="spellEnd"/>
              <w:r w:rsidRPr="000B4032">
                <w:t xml:space="preserve">). </w:t>
              </w:r>
            </w:ins>
          </w:p>
          <w:p w14:paraId="7404E8A2" w14:textId="7120E36A" w:rsidR="000B4032" w:rsidRPr="000B4032" w:rsidRDefault="000B4032" w:rsidP="003A27BC">
            <w:pPr>
              <w:shd w:val="clear" w:color="auto" w:fill="FFFFFF"/>
              <w:rPr>
                <w:ins w:id="509" w:author="Hana Ponížilová" w:date="2023-03-15T14:51:00Z"/>
                <w:rFonts w:ascii="Segoe UI" w:hAnsi="Segoe UI" w:cs="Segoe UI"/>
                <w:sz w:val="18"/>
                <w:szCs w:val="18"/>
              </w:rPr>
            </w:pPr>
            <w:ins w:id="510" w:author="Hana Ponížilová" w:date="2023-03-15T14:51:00Z">
              <w:r w:rsidRPr="000B4032">
                <w:t>ISBN-13: 978-1-78663-243-2</w:t>
              </w:r>
            </w:ins>
            <w:r w:rsidR="00177D00">
              <w:t>.</w:t>
            </w:r>
          </w:p>
          <w:p w14:paraId="31787253" w14:textId="7EFD7BCC" w:rsidR="00416DE7" w:rsidRPr="00311B61" w:rsidRDefault="00416DE7" w:rsidP="003A27BC">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 xml:space="preserve">STURKEN, Marita a Lisa CARTWRIGHT. </w:t>
            </w:r>
            <w:r w:rsidRPr="00C36BDF">
              <w:rPr>
                <w:rStyle w:val="normaltextrun"/>
                <w:rFonts w:eastAsiaTheme="majorEastAsia"/>
                <w:i/>
                <w:iCs/>
                <w:sz w:val="20"/>
                <w:szCs w:val="20"/>
              </w:rPr>
              <w:t>Studia vizuální kultury</w:t>
            </w:r>
            <w:r w:rsidRPr="00311B61">
              <w:rPr>
                <w:rStyle w:val="normaltextrun"/>
                <w:rFonts w:eastAsiaTheme="majorEastAsia"/>
                <w:sz w:val="20"/>
                <w:szCs w:val="20"/>
              </w:rPr>
              <w:t xml:space="preserve">. </w:t>
            </w:r>
            <w:r w:rsidR="00F20F30" w:rsidRPr="007208C3">
              <w:rPr>
                <w:rStyle w:val="contextualspellingandgrammarerror"/>
                <w:sz w:val="20"/>
                <w:szCs w:val="20"/>
              </w:rPr>
              <w:t>Praha:</w:t>
            </w:r>
            <w:r w:rsidRPr="00311B61">
              <w:rPr>
                <w:rStyle w:val="normaltextrun"/>
                <w:rFonts w:eastAsiaTheme="majorEastAsia"/>
                <w:sz w:val="20"/>
                <w:szCs w:val="20"/>
              </w:rPr>
              <w:t xml:space="preserve"> Portál, 2009. ISBN 978-80-7367-556-1.</w:t>
            </w:r>
            <w:r w:rsidRPr="007208C3">
              <w:rPr>
                <w:rStyle w:val="eop"/>
                <w:sz w:val="20"/>
                <w:szCs w:val="20"/>
              </w:rPr>
              <w:t> </w:t>
            </w:r>
          </w:p>
          <w:p w14:paraId="27441496" w14:textId="77777777" w:rsidR="00416DE7" w:rsidRPr="00311B61" w:rsidRDefault="00416DE7" w:rsidP="00416DE7">
            <w:pPr>
              <w:pStyle w:val="paragraph"/>
              <w:spacing w:before="0" w:beforeAutospacing="0" w:after="0" w:afterAutospacing="0"/>
              <w:jc w:val="both"/>
              <w:textAlignment w:val="baseline"/>
              <w:rPr>
                <w:rFonts w:ascii="Segoe UI" w:hAnsi="Segoe UI" w:cs="Segoe UI"/>
                <w:sz w:val="20"/>
                <w:szCs w:val="20"/>
              </w:rPr>
            </w:pPr>
            <w:r w:rsidRPr="00311B61">
              <w:rPr>
                <w:rStyle w:val="normaltextrun"/>
                <w:rFonts w:eastAsiaTheme="majorEastAsia"/>
                <w:b/>
                <w:bCs/>
                <w:sz w:val="20"/>
                <w:szCs w:val="20"/>
              </w:rPr>
              <w:t>Doporučená:</w:t>
            </w:r>
            <w:r w:rsidRPr="007208C3">
              <w:rPr>
                <w:rStyle w:val="eop"/>
                <w:sz w:val="20"/>
                <w:szCs w:val="20"/>
              </w:rPr>
              <w:t> </w:t>
            </w:r>
          </w:p>
          <w:p w14:paraId="3464FAD5" w14:textId="77777777" w:rsidR="00177D00" w:rsidRDefault="00416DE7" w:rsidP="00416DE7">
            <w:pPr>
              <w:pStyle w:val="paragraph"/>
              <w:spacing w:before="0" w:beforeAutospacing="0" w:after="0" w:afterAutospacing="0"/>
              <w:textAlignment w:val="baseline"/>
              <w:rPr>
                <w:rStyle w:val="normaltextrun"/>
                <w:rFonts w:eastAsiaTheme="majorEastAsia"/>
                <w:sz w:val="20"/>
                <w:szCs w:val="20"/>
              </w:rPr>
            </w:pPr>
            <w:r w:rsidRPr="00311B61">
              <w:rPr>
                <w:rStyle w:val="normaltextrun"/>
                <w:rFonts w:eastAsiaTheme="majorEastAsia"/>
                <w:sz w:val="20"/>
                <w:szCs w:val="20"/>
              </w:rPr>
              <w:t xml:space="preserve">BAXANDALL, Michael. </w:t>
            </w:r>
            <w:r w:rsidRPr="00C36BDF">
              <w:rPr>
                <w:rStyle w:val="normaltextrun"/>
                <w:rFonts w:eastAsiaTheme="majorEastAsia"/>
                <w:i/>
                <w:iCs/>
                <w:sz w:val="20"/>
                <w:szCs w:val="20"/>
              </w:rPr>
              <w:t>Stíny a světlo. Umění a vizuální zkušenost</w:t>
            </w:r>
            <w:r w:rsidRPr="00311B61">
              <w:rPr>
                <w:rStyle w:val="normaltextrun"/>
                <w:rFonts w:eastAsiaTheme="majorEastAsia"/>
                <w:sz w:val="20"/>
                <w:szCs w:val="20"/>
              </w:rPr>
              <w:t xml:space="preserve">. Brno, </w:t>
            </w:r>
            <w:proofErr w:type="spellStart"/>
            <w:r w:rsidRPr="007208C3">
              <w:rPr>
                <w:rStyle w:val="spellingerror"/>
                <w:sz w:val="20"/>
                <w:szCs w:val="20"/>
              </w:rPr>
              <w:t>Barrister</w:t>
            </w:r>
            <w:proofErr w:type="spellEnd"/>
            <w:r w:rsidRPr="00311B61">
              <w:rPr>
                <w:rStyle w:val="normaltextrun"/>
                <w:rFonts w:eastAsiaTheme="majorEastAsia"/>
                <w:sz w:val="20"/>
                <w:szCs w:val="20"/>
              </w:rPr>
              <w:t xml:space="preserve"> a </w:t>
            </w:r>
            <w:proofErr w:type="spellStart"/>
            <w:r w:rsidRPr="007208C3">
              <w:rPr>
                <w:rStyle w:val="spellingerror"/>
                <w:sz w:val="20"/>
                <w:szCs w:val="20"/>
              </w:rPr>
              <w:t>Principal</w:t>
            </w:r>
            <w:proofErr w:type="spellEnd"/>
            <w:r w:rsidRPr="00311B61">
              <w:rPr>
                <w:rStyle w:val="normaltextrun"/>
                <w:rFonts w:eastAsiaTheme="majorEastAsia"/>
                <w:sz w:val="20"/>
                <w:szCs w:val="20"/>
              </w:rPr>
              <w:t xml:space="preserve">, 2003. </w:t>
            </w:r>
          </w:p>
          <w:p w14:paraId="28D78B6B" w14:textId="15C1519F" w:rsidR="00416DE7" w:rsidRPr="00311B61" w:rsidRDefault="00416DE7" w:rsidP="00416DE7">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ISBN 80-86598-58-6.</w:t>
            </w:r>
            <w:r w:rsidRPr="007208C3">
              <w:rPr>
                <w:rStyle w:val="eop"/>
                <w:sz w:val="20"/>
                <w:szCs w:val="20"/>
              </w:rPr>
              <w:t> </w:t>
            </w:r>
          </w:p>
          <w:p w14:paraId="7E7A7AA4" w14:textId="77777777" w:rsidR="00177D00" w:rsidRDefault="00416DE7" w:rsidP="00416DE7">
            <w:pPr>
              <w:pStyle w:val="paragraph"/>
              <w:spacing w:before="0" w:beforeAutospacing="0" w:after="0" w:afterAutospacing="0"/>
              <w:textAlignment w:val="baseline"/>
              <w:rPr>
                <w:rStyle w:val="normaltextrun"/>
                <w:rFonts w:eastAsiaTheme="majorEastAsia"/>
                <w:sz w:val="20"/>
                <w:szCs w:val="20"/>
              </w:rPr>
            </w:pPr>
            <w:r w:rsidRPr="00311B61">
              <w:rPr>
                <w:rStyle w:val="normaltextrun"/>
                <w:rFonts w:eastAsiaTheme="majorEastAsia"/>
                <w:sz w:val="20"/>
                <w:szCs w:val="20"/>
              </w:rPr>
              <w:t>BAXANDALL, Michael, BARTLOVÁ, Milena (</w:t>
            </w:r>
            <w:proofErr w:type="spellStart"/>
            <w:r w:rsidRPr="007208C3">
              <w:rPr>
                <w:rStyle w:val="spellingerror"/>
                <w:sz w:val="20"/>
                <w:szCs w:val="20"/>
              </w:rPr>
              <w:t>ed</w:t>
            </w:r>
            <w:proofErr w:type="spellEnd"/>
            <w:r w:rsidRPr="00311B61">
              <w:rPr>
                <w:rStyle w:val="normaltextrun"/>
                <w:rFonts w:eastAsiaTheme="majorEastAsia"/>
                <w:sz w:val="20"/>
                <w:szCs w:val="20"/>
              </w:rPr>
              <w:t xml:space="preserve">.). </w:t>
            </w:r>
            <w:r w:rsidRPr="00C36BDF">
              <w:rPr>
                <w:rStyle w:val="normaltextrun"/>
                <w:rFonts w:eastAsiaTheme="majorEastAsia"/>
                <w:i/>
                <w:iCs/>
                <w:sz w:val="20"/>
                <w:szCs w:val="20"/>
              </w:rPr>
              <w:t>Inteligence obrazu a jazyk dějin umění</w:t>
            </w:r>
            <w:r w:rsidRPr="00311B61">
              <w:rPr>
                <w:rStyle w:val="normaltextrun"/>
                <w:rFonts w:eastAsiaTheme="majorEastAsia"/>
                <w:sz w:val="20"/>
                <w:szCs w:val="20"/>
              </w:rPr>
              <w:t xml:space="preserve">. UMPRUM 2019. </w:t>
            </w:r>
          </w:p>
          <w:p w14:paraId="700C6275" w14:textId="3BBFD4FF" w:rsidR="00416DE7" w:rsidRPr="00311B61" w:rsidRDefault="00177D00" w:rsidP="00416DE7">
            <w:pPr>
              <w:pStyle w:val="paragraph"/>
              <w:spacing w:before="0" w:beforeAutospacing="0" w:after="0" w:afterAutospacing="0"/>
              <w:textAlignment w:val="baseline"/>
              <w:rPr>
                <w:rFonts w:ascii="Segoe UI" w:hAnsi="Segoe UI" w:cs="Segoe UI"/>
                <w:sz w:val="20"/>
                <w:szCs w:val="20"/>
              </w:rPr>
            </w:pPr>
            <w:r>
              <w:rPr>
                <w:rStyle w:val="normaltextrun"/>
                <w:rFonts w:eastAsiaTheme="majorEastAsia"/>
                <w:sz w:val="20"/>
                <w:szCs w:val="20"/>
              </w:rPr>
              <w:t xml:space="preserve">ISBN </w:t>
            </w:r>
            <w:r w:rsidR="00416DE7" w:rsidRPr="00311B61">
              <w:rPr>
                <w:rStyle w:val="normaltextrun"/>
                <w:rFonts w:eastAsiaTheme="majorEastAsia"/>
                <w:sz w:val="20"/>
                <w:szCs w:val="20"/>
              </w:rPr>
              <w:t>978-80-87989-31-1</w:t>
            </w:r>
            <w:r>
              <w:rPr>
                <w:rStyle w:val="normaltextrun"/>
                <w:rFonts w:eastAsiaTheme="majorEastAsia"/>
                <w:sz w:val="20"/>
                <w:szCs w:val="20"/>
              </w:rPr>
              <w:t>.</w:t>
            </w:r>
            <w:r w:rsidR="00416DE7" w:rsidRPr="007208C3">
              <w:rPr>
                <w:rStyle w:val="eop"/>
                <w:sz w:val="20"/>
                <w:szCs w:val="20"/>
              </w:rPr>
              <w:t> </w:t>
            </w:r>
          </w:p>
          <w:p w14:paraId="13FE902A" w14:textId="18387FCC" w:rsidR="00416DE7" w:rsidRPr="00311B61" w:rsidRDefault="00416DE7" w:rsidP="00416DE7">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 xml:space="preserve">BOURRIAUD, Nicolas. </w:t>
            </w:r>
            <w:r w:rsidRPr="00C36BDF">
              <w:rPr>
                <w:rStyle w:val="normaltextrun"/>
                <w:rFonts w:eastAsiaTheme="majorEastAsia"/>
                <w:i/>
                <w:iCs/>
                <w:sz w:val="20"/>
                <w:szCs w:val="20"/>
              </w:rPr>
              <w:t>Postprodukce: kultura jako scénář: jak umění nově programuje současný svět.</w:t>
            </w:r>
            <w:r w:rsidRPr="00311B61">
              <w:rPr>
                <w:rStyle w:val="normaltextrun"/>
                <w:rFonts w:eastAsiaTheme="majorEastAsia"/>
                <w:sz w:val="20"/>
                <w:szCs w:val="20"/>
              </w:rPr>
              <w:t xml:space="preserve"> </w:t>
            </w:r>
            <w:r w:rsidR="00F20F30" w:rsidRPr="007208C3">
              <w:rPr>
                <w:rStyle w:val="contextualspellingandgrammarerror"/>
                <w:sz w:val="20"/>
                <w:szCs w:val="20"/>
              </w:rPr>
              <w:t>Praha:</w:t>
            </w:r>
            <w:r w:rsidRPr="00311B61">
              <w:rPr>
                <w:rStyle w:val="normaltextrun"/>
                <w:rFonts w:eastAsiaTheme="majorEastAsia"/>
                <w:sz w:val="20"/>
                <w:szCs w:val="20"/>
              </w:rPr>
              <w:t xml:space="preserve"> Tranzit, 2004. ISBN 80-903452-0-4.</w:t>
            </w:r>
            <w:r w:rsidRPr="007208C3">
              <w:rPr>
                <w:rStyle w:val="eop"/>
                <w:sz w:val="20"/>
                <w:szCs w:val="20"/>
              </w:rPr>
              <w:t> </w:t>
            </w:r>
          </w:p>
          <w:p w14:paraId="27ED6750" w14:textId="77777777" w:rsidR="00416DE7" w:rsidRPr="00311B61" w:rsidRDefault="00416DE7" w:rsidP="00416DE7">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JOHNSON, Mark, LAKOFF, Georg</w:t>
            </w:r>
            <w:r w:rsidRPr="00C36BDF">
              <w:rPr>
                <w:rStyle w:val="normaltextrun"/>
                <w:rFonts w:eastAsiaTheme="majorEastAsia"/>
                <w:i/>
                <w:iCs/>
                <w:sz w:val="20"/>
                <w:szCs w:val="20"/>
              </w:rPr>
              <w:t>. Metafory, kterými žijeme</w:t>
            </w:r>
            <w:r w:rsidRPr="00311B61">
              <w:rPr>
                <w:rStyle w:val="normaltextrun"/>
                <w:rFonts w:eastAsiaTheme="majorEastAsia"/>
                <w:sz w:val="20"/>
                <w:szCs w:val="20"/>
              </w:rPr>
              <w:t>. Host 2002. ISBN 80-7294-071-6.</w:t>
            </w:r>
            <w:r w:rsidRPr="007208C3">
              <w:rPr>
                <w:rStyle w:val="eop"/>
                <w:sz w:val="20"/>
                <w:szCs w:val="20"/>
              </w:rPr>
              <w:t> </w:t>
            </w:r>
          </w:p>
          <w:p w14:paraId="373A5697" w14:textId="77777777" w:rsidR="00416DE7" w:rsidRPr="00311B61" w:rsidRDefault="00416DE7" w:rsidP="00416DE7">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 xml:space="preserve">MIRZOEFF, Nicholas. </w:t>
            </w:r>
            <w:r w:rsidRPr="00C36BDF">
              <w:rPr>
                <w:rStyle w:val="normaltextrun"/>
                <w:rFonts w:eastAsiaTheme="majorEastAsia"/>
                <w:i/>
                <w:iCs/>
                <w:sz w:val="20"/>
                <w:szCs w:val="20"/>
              </w:rPr>
              <w:t>Úvod do vizuální kultury</w:t>
            </w:r>
            <w:r w:rsidRPr="00311B61">
              <w:rPr>
                <w:rStyle w:val="normaltextrun"/>
                <w:rFonts w:eastAsiaTheme="majorEastAsia"/>
                <w:sz w:val="20"/>
                <w:szCs w:val="20"/>
              </w:rPr>
              <w:t>. Praha: Academia, 2012. ISBN 978-80-200-1984-4.</w:t>
            </w:r>
            <w:r w:rsidRPr="007208C3">
              <w:rPr>
                <w:rStyle w:val="eop"/>
                <w:sz w:val="20"/>
                <w:szCs w:val="20"/>
              </w:rPr>
              <w:t> </w:t>
            </w:r>
          </w:p>
          <w:p w14:paraId="46C2D744" w14:textId="77777777" w:rsidR="00177D00" w:rsidRDefault="00416DE7" w:rsidP="00416DE7">
            <w:pPr>
              <w:pStyle w:val="paragraph"/>
              <w:spacing w:before="0" w:beforeAutospacing="0" w:after="0" w:afterAutospacing="0"/>
              <w:textAlignment w:val="baseline"/>
              <w:rPr>
                <w:rStyle w:val="normaltextrun"/>
                <w:rFonts w:eastAsiaTheme="majorEastAsia"/>
                <w:sz w:val="20"/>
                <w:szCs w:val="20"/>
              </w:rPr>
            </w:pPr>
            <w:r w:rsidRPr="00311B61">
              <w:rPr>
                <w:rStyle w:val="normaltextrun"/>
                <w:rFonts w:eastAsiaTheme="majorEastAsia"/>
                <w:sz w:val="20"/>
                <w:szCs w:val="20"/>
              </w:rPr>
              <w:t xml:space="preserve">MITCHELL, W. J. T. </w:t>
            </w:r>
            <w:r w:rsidRPr="00C36BDF">
              <w:rPr>
                <w:rStyle w:val="normaltextrun"/>
                <w:rFonts w:eastAsiaTheme="majorEastAsia"/>
                <w:i/>
                <w:iCs/>
                <w:sz w:val="20"/>
                <w:szCs w:val="20"/>
              </w:rPr>
              <w:t xml:space="preserve">Teorie obrazu: eseje o verbální a vizuální </w:t>
            </w:r>
            <w:r w:rsidR="00F20F30" w:rsidRPr="00C36BDF">
              <w:rPr>
                <w:rStyle w:val="contextualspellingandgrammarerror"/>
                <w:i/>
                <w:iCs/>
                <w:sz w:val="20"/>
                <w:szCs w:val="20"/>
              </w:rPr>
              <w:t>reprezentaci</w:t>
            </w:r>
            <w:r w:rsidR="00F20F30" w:rsidRPr="007208C3">
              <w:rPr>
                <w:rStyle w:val="contextualspellingandgrammarerror"/>
                <w:sz w:val="20"/>
                <w:szCs w:val="20"/>
              </w:rPr>
              <w:t>.</w:t>
            </w:r>
            <w:r w:rsidRPr="00311B61">
              <w:rPr>
                <w:rStyle w:val="normaltextrun"/>
                <w:rFonts w:eastAsiaTheme="majorEastAsia"/>
                <w:sz w:val="20"/>
                <w:szCs w:val="20"/>
              </w:rPr>
              <w:t xml:space="preserve"> Praha: Karolinum, 2016. </w:t>
            </w:r>
          </w:p>
          <w:p w14:paraId="54189E52" w14:textId="495B185F" w:rsidR="00416DE7" w:rsidRPr="00311B61" w:rsidRDefault="00416DE7" w:rsidP="00416DE7">
            <w:pPr>
              <w:pStyle w:val="paragraph"/>
              <w:spacing w:before="0" w:beforeAutospacing="0" w:after="0" w:afterAutospacing="0"/>
              <w:textAlignment w:val="baseline"/>
              <w:rPr>
                <w:rFonts w:ascii="Segoe UI" w:hAnsi="Segoe UI" w:cs="Segoe UI"/>
                <w:sz w:val="20"/>
                <w:szCs w:val="20"/>
              </w:rPr>
            </w:pPr>
            <w:r w:rsidRPr="00311B61">
              <w:rPr>
                <w:rStyle w:val="normaltextrun"/>
                <w:rFonts w:eastAsiaTheme="majorEastAsia"/>
                <w:sz w:val="20"/>
                <w:szCs w:val="20"/>
              </w:rPr>
              <w:t>ISBN 978-80-246-3202-5.</w:t>
            </w:r>
            <w:r w:rsidRPr="007208C3">
              <w:rPr>
                <w:rStyle w:val="eop"/>
                <w:sz w:val="20"/>
                <w:szCs w:val="20"/>
              </w:rPr>
              <w:t> </w:t>
            </w:r>
          </w:p>
          <w:p w14:paraId="374FA939" w14:textId="42292567" w:rsidR="00BD21E6" w:rsidRPr="00BD21E6" w:rsidRDefault="00BD21E6" w:rsidP="00BD21E6">
            <w:pPr>
              <w:jc w:val="both"/>
              <w:textAlignment w:val="baseline"/>
              <w:rPr>
                <w:rFonts w:ascii="Segoe UI" w:hAnsi="Segoe UI" w:cs="Segoe UI"/>
                <w:sz w:val="18"/>
                <w:szCs w:val="18"/>
              </w:rPr>
            </w:pPr>
          </w:p>
        </w:tc>
      </w:tr>
    </w:tbl>
    <w:p w14:paraId="5AB99DAA" w14:textId="6D2BC205" w:rsidR="00CC6436" w:rsidRDefault="00416DE7" w:rsidP="00415DA8">
      <w:r>
        <w:br w:type="page"/>
      </w:r>
    </w:p>
    <w:tbl>
      <w:tblPr>
        <w:tblpPr w:leftFromText="141" w:rightFromText="141" w:vertAnchor="text" w:tblpY="73"/>
        <w:tblW w:w="980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8"/>
        <w:gridCol w:w="1120"/>
        <w:gridCol w:w="883"/>
        <w:gridCol w:w="822"/>
        <w:gridCol w:w="2139"/>
        <w:gridCol w:w="538"/>
        <w:gridCol w:w="675"/>
      </w:tblGrid>
      <w:tr w:rsidR="007C0746" w:rsidRPr="0045791E" w14:paraId="4985408D" w14:textId="77777777" w:rsidTr="007C0746">
        <w:tc>
          <w:tcPr>
            <w:tcW w:w="9809"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023D3E9" w14:textId="77777777" w:rsidR="007C0746" w:rsidRPr="0045791E" w:rsidRDefault="007C0746" w:rsidP="007C0746">
            <w:pPr>
              <w:jc w:val="both"/>
              <w:textAlignment w:val="baseline"/>
              <w:rPr>
                <w:rFonts w:ascii="Segoe UI" w:hAnsi="Segoe UI" w:cs="Segoe UI"/>
                <w:sz w:val="18"/>
                <w:szCs w:val="18"/>
              </w:rPr>
            </w:pPr>
            <w:r w:rsidRPr="0045791E">
              <w:rPr>
                <w:b/>
                <w:bCs/>
                <w:sz w:val="28"/>
                <w:szCs w:val="28"/>
              </w:rPr>
              <w:lastRenderedPageBreak/>
              <w:t>B-III – Charakteristika studijního předmětu</w:t>
            </w:r>
            <w:r w:rsidRPr="0045791E">
              <w:rPr>
                <w:sz w:val="28"/>
                <w:szCs w:val="28"/>
              </w:rPr>
              <w:t> </w:t>
            </w:r>
          </w:p>
        </w:tc>
      </w:tr>
      <w:tr w:rsidR="007C0746" w:rsidRPr="0045791E" w14:paraId="0725B0D7" w14:textId="77777777" w:rsidTr="007C0746">
        <w:tc>
          <w:tcPr>
            <w:tcW w:w="3064" w:type="dxa"/>
            <w:tcBorders>
              <w:top w:val="double" w:sz="6" w:space="0" w:color="auto"/>
              <w:left w:val="single" w:sz="6" w:space="0" w:color="auto"/>
              <w:bottom w:val="single" w:sz="6" w:space="0" w:color="auto"/>
              <w:right w:val="single" w:sz="6" w:space="0" w:color="auto"/>
            </w:tcBorders>
            <w:shd w:val="clear" w:color="auto" w:fill="F7CAAC"/>
            <w:hideMark/>
          </w:tcPr>
          <w:p w14:paraId="180A2FD3" w14:textId="77777777" w:rsidR="007C0746" w:rsidRPr="0045791E" w:rsidRDefault="007C0746" w:rsidP="007C0746">
            <w:pPr>
              <w:textAlignment w:val="baseline"/>
              <w:rPr>
                <w:rFonts w:ascii="Segoe UI" w:hAnsi="Segoe UI" w:cs="Segoe UI"/>
                <w:sz w:val="18"/>
                <w:szCs w:val="18"/>
              </w:rPr>
            </w:pPr>
            <w:r w:rsidRPr="0045791E">
              <w:rPr>
                <w:b/>
                <w:bCs/>
              </w:rPr>
              <w:t>Název studijního předmětu</w:t>
            </w:r>
            <w:r w:rsidRPr="0045791E">
              <w:t> </w:t>
            </w:r>
          </w:p>
        </w:tc>
        <w:tc>
          <w:tcPr>
            <w:tcW w:w="6745" w:type="dxa"/>
            <w:gridSpan w:val="7"/>
            <w:tcBorders>
              <w:top w:val="double" w:sz="6" w:space="0" w:color="auto"/>
              <w:left w:val="single" w:sz="6" w:space="0" w:color="auto"/>
              <w:bottom w:val="single" w:sz="6" w:space="0" w:color="auto"/>
              <w:right w:val="single" w:sz="6" w:space="0" w:color="auto"/>
            </w:tcBorders>
            <w:shd w:val="clear" w:color="auto" w:fill="auto"/>
            <w:hideMark/>
          </w:tcPr>
          <w:p w14:paraId="59D979E2" w14:textId="77777777" w:rsidR="007C0746" w:rsidRPr="0045791E" w:rsidRDefault="007C0746" w:rsidP="007C0746">
            <w:pPr>
              <w:jc w:val="both"/>
              <w:textAlignment w:val="baseline"/>
              <w:rPr>
                <w:rFonts w:ascii="Segoe UI" w:hAnsi="Segoe UI" w:cs="Segoe UI"/>
                <w:sz w:val="18"/>
                <w:szCs w:val="18"/>
              </w:rPr>
            </w:pPr>
            <w:r w:rsidRPr="0045791E">
              <w:t>Vizuální studia pro digitální věk 2 </w:t>
            </w:r>
          </w:p>
        </w:tc>
      </w:tr>
      <w:tr w:rsidR="007C0746" w:rsidRPr="0045791E" w14:paraId="17D1A355"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4BFDE47F" w14:textId="77777777" w:rsidR="007C0746" w:rsidRPr="0045791E" w:rsidRDefault="007C0746" w:rsidP="007C0746">
            <w:pPr>
              <w:textAlignment w:val="baseline"/>
              <w:rPr>
                <w:rFonts w:ascii="Segoe UI" w:hAnsi="Segoe UI" w:cs="Segoe UI"/>
                <w:sz w:val="18"/>
                <w:szCs w:val="18"/>
              </w:rPr>
            </w:pPr>
            <w:r w:rsidRPr="0045791E">
              <w:rPr>
                <w:b/>
                <w:bCs/>
              </w:rPr>
              <w:t>Typ předmětu</w:t>
            </w:r>
            <w:r w:rsidRPr="0045791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633C569" w14:textId="77777777" w:rsidR="007C0746" w:rsidRPr="0045791E" w:rsidRDefault="007C0746" w:rsidP="007C0746">
            <w:pPr>
              <w:jc w:val="both"/>
              <w:textAlignment w:val="baseline"/>
              <w:rPr>
                <w:rFonts w:ascii="Segoe UI" w:hAnsi="Segoe UI" w:cs="Segoe UI"/>
                <w:sz w:val="18"/>
                <w:szCs w:val="18"/>
              </w:rPr>
            </w:pPr>
            <w:r w:rsidRPr="0045791E">
              <w:t>povinný, ZT </w:t>
            </w:r>
          </w:p>
        </w:tc>
        <w:tc>
          <w:tcPr>
            <w:tcW w:w="2677"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6B292ED9" w14:textId="77777777" w:rsidR="007C0746" w:rsidRPr="0045791E" w:rsidRDefault="007C0746" w:rsidP="007C0746">
            <w:pPr>
              <w:jc w:val="both"/>
              <w:textAlignment w:val="baseline"/>
              <w:rPr>
                <w:rFonts w:ascii="Segoe UI" w:hAnsi="Segoe UI" w:cs="Segoe UI"/>
                <w:sz w:val="18"/>
                <w:szCs w:val="18"/>
              </w:rPr>
            </w:pPr>
            <w:r w:rsidRPr="0045791E">
              <w:rPr>
                <w:b/>
                <w:bCs/>
              </w:rPr>
              <w:t>doporučený ročník / semestr</w:t>
            </w:r>
            <w:r w:rsidRPr="0045791E">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5F735A4" w14:textId="77777777" w:rsidR="007C0746" w:rsidRPr="0045791E" w:rsidRDefault="007C0746" w:rsidP="007C0746">
            <w:pPr>
              <w:jc w:val="both"/>
              <w:textAlignment w:val="baseline"/>
              <w:rPr>
                <w:rFonts w:ascii="Segoe UI" w:hAnsi="Segoe UI" w:cs="Segoe UI"/>
                <w:sz w:val="18"/>
                <w:szCs w:val="18"/>
              </w:rPr>
            </w:pPr>
            <w:r w:rsidRPr="0045791E">
              <w:t>1/LS </w:t>
            </w:r>
          </w:p>
        </w:tc>
      </w:tr>
      <w:tr w:rsidR="007C0746" w:rsidRPr="0045791E" w14:paraId="64ACF274"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6073A3AE" w14:textId="77777777" w:rsidR="007C0746" w:rsidRPr="0045791E" w:rsidRDefault="007C0746" w:rsidP="007C0746">
            <w:pPr>
              <w:textAlignment w:val="baseline"/>
              <w:rPr>
                <w:rFonts w:ascii="Segoe UI" w:hAnsi="Segoe UI" w:cs="Segoe UI"/>
                <w:sz w:val="18"/>
                <w:szCs w:val="18"/>
              </w:rPr>
            </w:pPr>
            <w:r w:rsidRPr="0045791E">
              <w:rPr>
                <w:b/>
                <w:bCs/>
              </w:rPr>
              <w:t>Rozsah studijního předmětu</w:t>
            </w:r>
            <w:r w:rsidRPr="0045791E">
              <w:t> </w:t>
            </w:r>
          </w:p>
        </w:tc>
        <w:tc>
          <w:tcPr>
            <w:tcW w:w="1688"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5B4611" w14:textId="77777777" w:rsidR="007C0746" w:rsidRPr="0045791E" w:rsidRDefault="007C0746" w:rsidP="007C0746">
            <w:pPr>
              <w:jc w:val="both"/>
              <w:textAlignment w:val="baseline"/>
              <w:rPr>
                <w:rFonts w:ascii="Segoe UI" w:hAnsi="Segoe UI" w:cs="Segoe UI"/>
                <w:sz w:val="18"/>
                <w:szCs w:val="18"/>
              </w:rPr>
            </w:pPr>
            <w:proofErr w:type="gramStart"/>
            <w:r w:rsidRPr="0045791E">
              <w:t>13p</w:t>
            </w:r>
            <w:proofErr w:type="gramEnd"/>
            <w:r w:rsidRPr="0045791E">
              <w:t> </w:t>
            </w:r>
          </w:p>
        </w:tc>
        <w:tc>
          <w:tcPr>
            <w:tcW w:w="883" w:type="dxa"/>
            <w:tcBorders>
              <w:top w:val="single" w:sz="6" w:space="0" w:color="auto"/>
              <w:left w:val="single" w:sz="6" w:space="0" w:color="auto"/>
              <w:bottom w:val="single" w:sz="6" w:space="0" w:color="auto"/>
              <w:right w:val="single" w:sz="6" w:space="0" w:color="auto"/>
            </w:tcBorders>
            <w:shd w:val="clear" w:color="auto" w:fill="F7CAAC"/>
            <w:hideMark/>
          </w:tcPr>
          <w:p w14:paraId="7B9BDDAD" w14:textId="77777777" w:rsidR="007C0746" w:rsidRPr="0045791E" w:rsidRDefault="007C0746" w:rsidP="007C0746">
            <w:pPr>
              <w:jc w:val="both"/>
              <w:textAlignment w:val="baseline"/>
              <w:rPr>
                <w:rFonts w:ascii="Segoe UI" w:hAnsi="Segoe UI" w:cs="Segoe UI"/>
                <w:sz w:val="18"/>
                <w:szCs w:val="18"/>
              </w:rPr>
            </w:pPr>
            <w:r w:rsidRPr="0045791E">
              <w:rPr>
                <w:b/>
                <w:bCs/>
              </w:rPr>
              <w:t>hod. </w:t>
            </w:r>
            <w:r w:rsidRPr="0045791E">
              <w:t> </w:t>
            </w:r>
          </w:p>
        </w:tc>
        <w:tc>
          <w:tcPr>
            <w:tcW w:w="822" w:type="dxa"/>
            <w:tcBorders>
              <w:top w:val="single" w:sz="6" w:space="0" w:color="auto"/>
              <w:left w:val="single" w:sz="6" w:space="0" w:color="auto"/>
              <w:bottom w:val="single" w:sz="6" w:space="0" w:color="auto"/>
              <w:right w:val="single" w:sz="6" w:space="0" w:color="auto"/>
            </w:tcBorders>
            <w:shd w:val="clear" w:color="auto" w:fill="auto"/>
            <w:hideMark/>
          </w:tcPr>
          <w:p w14:paraId="25943E72" w14:textId="77777777" w:rsidR="007C0746" w:rsidRPr="0045791E" w:rsidRDefault="007C0746" w:rsidP="007C0746">
            <w:pPr>
              <w:jc w:val="both"/>
              <w:textAlignment w:val="baseline"/>
              <w:rPr>
                <w:rFonts w:ascii="Segoe UI" w:hAnsi="Segoe UI" w:cs="Segoe UI"/>
                <w:sz w:val="18"/>
                <w:szCs w:val="18"/>
              </w:rPr>
            </w:pPr>
            <w:r w:rsidRPr="0045791E">
              <w:t>13 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432C53FC" w14:textId="77777777" w:rsidR="007C0746" w:rsidRPr="0045791E" w:rsidRDefault="007C0746" w:rsidP="007C0746">
            <w:pPr>
              <w:jc w:val="both"/>
              <w:textAlignment w:val="baseline"/>
              <w:rPr>
                <w:rFonts w:ascii="Segoe UI" w:hAnsi="Segoe UI" w:cs="Segoe UI"/>
                <w:sz w:val="18"/>
                <w:szCs w:val="18"/>
              </w:rPr>
            </w:pPr>
            <w:r w:rsidRPr="0045791E">
              <w:rPr>
                <w:b/>
                <w:bCs/>
              </w:rPr>
              <w:t>kreditů</w:t>
            </w:r>
            <w:r w:rsidRPr="0045791E">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169EC9B5" w14:textId="77777777" w:rsidR="007C0746" w:rsidRPr="0045791E" w:rsidRDefault="007C0746" w:rsidP="007C0746">
            <w:pPr>
              <w:jc w:val="both"/>
              <w:textAlignment w:val="baseline"/>
              <w:rPr>
                <w:rFonts w:ascii="Segoe UI" w:hAnsi="Segoe UI" w:cs="Segoe UI"/>
                <w:sz w:val="18"/>
                <w:szCs w:val="18"/>
              </w:rPr>
            </w:pPr>
            <w:r w:rsidRPr="0045791E">
              <w:t>3 </w:t>
            </w:r>
          </w:p>
        </w:tc>
      </w:tr>
      <w:tr w:rsidR="007C0746" w:rsidRPr="0045791E" w14:paraId="557233B8"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59DE33D7" w14:textId="77777777" w:rsidR="007C0746" w:rsidRPr="0045791E" w:rsidRDefault="007C0746" w:rsidP="007C0746">
            <w:pPr>
              <w:textAlignment w:val="baseline"/>
              <w:rPr>
                <w:rFonts w:ascii="Segoe UI" w:hAnsi="Segoe UI" w:cs="Segoe UI"/>
                <w:sz w:val="18"/>
                <w:szCs w:val="18"/>
              </w:rPr>
            </w:pPr>
            <w:r w:rsidRPr="0045791E">
              <w:rPr>
                <w:b/>
                <w:bCs/>
              </w:rPr>
              <w:t xml:space="preserve">Prerekvizity, </w:t>
            </w:r>
            <w:proofErr w:type="spellStart"/>
            <w:r w:rsidRPr="0045791E">
              <w:rPr>
                <w:b/>
                <w:bCs/>
              </w:rPr>
              <w:t>korekvizity</w:t>
            </w:r>
            <w:proofErr w:type="spellEnd"/>
            <w:r w:rsidRPr="0045791E">
              <w:rPr>
                <w:b/>
                <w:bCs/>
              </w:rPr>
              <w:t>, ekvivalence</w:t>
            </w:r>
            <w:r w:rsidRPr="0045791E">
              <w:t> </w:t>
            </w:r>
          </w:p>
        </w:tc>
        <w:tc>
          <w:tcPr>
            <w:tcW w:w="6745" w:type="dxa"/>
            <w:gridSpan w:val="7"/>
            <w:tcBorders>
              <w:top w:val="single" w:sz="6" w:space="0" w:color="auto"/>
              <w:left w:val="single" w:sz="6" w:space="0" w:color="auto"/>
              <w:bottom w:val="single" w:sz="6" w:space="0" w:color="auto"/>
              <w:right w:val="single" w:sz="6" w:space="0" w:color="auto"/>
            </w:tcBorders>
            <w:shd w:val="clear" w:color="auto" w:fill="auto"/>
            <w:hideMark/>
          </w:tcPr>
          <w:p w14:paraId="3C77A7EE" w14:textId="77777777" w:rsidR="007C0746" w:rsidRPr="0045791E" w:rsidRDefault="007C0746" w:rsidP="007C0746">
            <w:pPr>
              <w:jc w:val="both"/>
              <w:textAlignment w:val="baseline"/>
              <w:rPr>
                <w:rFonts w:ascii="Segoe UI" w:hAnsi="Segoe UI" w:cs="Segoe UI"/>
                <w:sz w:val="18"/>
                <w:szCs w:val="18"/>
              </w:rPr>
            </w:pPr>
            <w:r w:rsidRPr="0045791E">
              <w:t> </w:t>
            </w:r>
          </w:p>
        </w:tc>
      </w:tr>
      <w:tr w:rsidR="007C0746" w:rsidRPr="0045791E" w14:paraId="35B896A4"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9370704" w14:textId="77777777" w:rsidR="007C0746" w:rsidRPr="0045791E" w:rsidRDefault="007C0746" w:rsidP="007C0746">
            <w:pPr>
              <w:textAlignment w:val="baseline"/>
              <w:rPr>
                <w:rFonts w:ascii="Segoe UI" w:hAnsi="Segoe UI" w:cs="Segoe UI"/>
                <w:sz w:val="18"/>
                <w:szCs w:val="18"/>
              </w:rPr>
            </w:pPr>
            <w:r w:rsidRPr="0045791E">
              <w:rPr>
                <w:b/>
                <w:bCs/>
              </w:rPr>
              <w:t>Způsob ověření studijních výsledků</w:t>
            </w:r>
            <w:r w:rsidRPr="0045791E">
              <w:t> </w:t>
            </w:r>
          </w:p>
        </w:tc>
        <w:tc>
          <w:tcPr>
            <w:tcW w:w="3393" w:type="dxa"/>
            <w:gridSpan w:val="4"/>
            <w:tcBorders>
              <w:top w:val="single" w:sz="6" w:space="0" w:color="auto"/>
              <w:left w:val="single" w:sz="6" w:space="0" w:color="auto"/>
              <w:bottom w:val="single" w:sz="6" w:space="0" w:color="auto"/>
              <w:right w:val="single" w:sz="6" w:space="0" w:color="auto"/>
            </w:tcBorders>
            <w:shd w:val="clear" w:color="auto" w:fill="auto"/>
            <w:hideMark/>
          </w:tcPr>
          <w:p w14:paraId="6F14F0E1" w14:textId="77777777" w:rsidR="007C0746" w:rsidRPr="0045791E" w:rsidRDefault="007C0746" w:rsidP="007C0746">
            <w:pPr>
              <w:jc w:val="both"/>
              <w:textAlignment w:val="baseline"/>
              <w:rPr>
                <w:rFonts w:ascii="Segoe UI" w:hAnsi="Segoe UI" w:cs="Segoe UI"/>
                <w:sz w:val="18"/>
                <w:szCs w:val="18"/>
              </w:rPr>
            </w:pPr>
            <w:r w:rsidRPr="0045791E">
              <w:t>zkouška </w:t>
            </w:r>
          </w:p>
        </w:tc>
        <w:tc>
          <w:tcPr>
            <w:tcW w:w="2139" w:type="dxa"/>
            <w:tcBorders>
              <w:top w:val="single" w:sz="6" w:space="0" w:color="auto"/>
              <w:left w:val="single" w:sz="6" w:space="0" w:color="auto"/>
              <w:bottom w:val="single" w:sz="6" w:space="0" w:color="auto"/>
              <w:right w:val="single" w:sz="6" w:space="0" w:color="auto"/>
            </w:tcBorders>
            <w:shd w:val="clear" w:color="auto" w:fill="F7CAAC"/>
            <w:hideMark/>
          </w:tcPr>
          <w:p w14:paraId="1169CC12" w14:textId="77777777" w:rsidR="007C0746" w:rsidRPr="0045791E" w:rsidRDefault="007C0746" w:rsidP="007C0746">
            <w:pPr>
              <w:jc w:val="both"/>
              <w:textAlignment w:val="baseline"/>
              <w:rPr>
                <w:rFonts w:ascii="Segoe UI" w:hAnsi="Segoe UI" w:cs="Segoe UI"/>
                <w:sz w:val="18"/>
                <w:szCs w:val="18"/>
              </w:rPr>
            </w:pPr>
            <w:r w:rsidRPr="0045791E">
              <w:rPr>
                <w:b/>
                <w:bCs/>
              </w:rPr>
              <w:t>Forma výuky</w:t>
            </w:r>
            <w:r w:rsidRPr="0045791E">
              <w:t> </w:t>
            </w:r>
          </w:p>
        </w:tc>
        <w:tc>
          <w:tcPr>
            <w:tcW w:w="121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2C68A69" w14:textId="77777777" w:rsidR="007C0746" w:rsidRPr="0045791E" w:rsidRDefault="007C0746" w:rsidP="007C0746">
            <w:pPr>
              <w:jc w:val="both"/>
              <w:textAlignment w:val="baseline"/>
              <w:rPr>
                <w:rFonts w:ascii="Segoe UI" w:hAnsi="Segoe UI" w:cs="Segoe UI"/>
                <w:sz w:val="18"/>
                <w:szCs w:val="18"/>
              </w:rPr>
            </w:pPr>
            <w:r w:rsidRPr="0045791E">
              <w:t>přednáška </w:t>
            </w:r>
          </w:p>
        </w:tc>
      </w:tr>
      <w:tr w:rsidR="007C0746" w:rsidRPr="0045791E" w14:paraId="6612883A"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0577E9C6" w14:textId="77777777" w:rsidR="007C0746" w:rsidRPr="0045791E" w:rsidRDefault="007C0746" w:rsidP="007C0746">
            <w:pPr>
              <w:textAlignment w:val="baseline"/>
              <w:rPr>
                <w:rFonts w:ascii="Segoe UI" w:hAnsi="Segoe UI" w:cs="Segoe UI"/>
                <w:sz w:val="18"/>
                <w:szCs w:val="18"/>
              </w:rPr>
            </w:pPr>
            <w:r w:rsidRPr="0045791E">
              <w:rPr>
                <w:b/>
                <w:bCs/>
              </w:rPr>
              <w:t>Forma způsobu ověření studijních výsledků a další požadavky na studenta</w:t>
            </w:r>
            <w:r w:rsidRPr="0045791E">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644FFC63" w14:textId="77777777" w:rsidR="007C0746" w:rsidRPr="0045791E" w:rsidRDefault="007C0746" w:rsidP="007C0746">
            <w:pPr>
              <w:jc w:val="both"/>
              <w:textAlignment w:val="baseline"/>
              <w:rPr>
                <w:rFonts w:ascii="Segoe UI" w:hAnsi="Segoe UI" w:cs="Segoe UI"/>
                <w:sz w:val="18"/>
                <w:szCs w:val="18"/>
              </w:rPr>
            </w:pPr>
            <w:r w:rsidRPr="0045791E">
              <w:t>prezentace </w:t>
            </w:r>
          </w:p>
          <w:p w14:paraId="6B92494A" w14:textId="77777777" w:rsidR="007C0746" w:rsidRPr="0045791E" w:rsidRDefault="007C0746" w:rsidP="007C0746">
            <w:pPr>
              <w:jc w:val="both"/>
              <w:textAlignment w:val="baseline"/>
              <w:rPr>
                <w:rFonts w:ascii="Segoe UI" w:hAnsi="Segoe UI" w:cs="Segoe UI"/>
                <w:sz w:val="18"/>
                <w:szCs w:val="18"/>
              </w:rPr>
            </w:pPr>
            <w:r w:rsidRPr="0045791E">
              <w:t>aktivní účast v diskuzích v rámci hodiny </w:t>
            </w:r>
          </w:p>
        </w:tc>
      </w:tr>
      <w:tr w:rsidR="007C0746" w:rsidRPr="0045791E" w14:paraId="73397ADC" w14:textId="77777777" w:rsidTr="009A660E">
        <w:trPr>
          <w:trHeight w:val="204"/>
        </w:trPr>
        <w:tc>
          <w:tcPr>
            <w:tcW w:w="9809" w:type="dxa"/>
            <w:gridSpan w:val="8"/>
            <w:tcBorders>
              <w:top w:val="nil"/>
              <w:left w:val="single" w:sz="6" w:space="0" w:color="auto"/>
              <w:bottom w:val="single" w:sz="6" w:space="0" w:color="auto"/>
              <w:right w:val="single" w:sz="6" w:space="0" w:color="auto"/>
            </w:tcBorders>
            <w:shd w:val="clear" w:color="auto" w:fill="auto"/>
            <w:hideMark/>
          </w:tcPr>
          <w:p w14:paraId="70010C15" w14:textId="77777777" w:rsidR="007C0746" w:rsidRPr="0045791E" w:rsidRDefault="007C0746" w:rsidP="007C0746">
            <w:pPr>
              <w:textAlignment w:val="baseline"/>
              <w:rPr>
                <w:rFonts w:ascii="Segoe UI" w:hAnsi="Segoe UI" w:cs="Segoe UI"/>
                <w:sz w:val="18"/>
                <w:szCs w:val="18"/>
              </w:rPr>
            </w:pPr>
            <w:r w:rsidRPr="0045791E">
              <w:t> </w:t>
            </w:r>
          </w:p>
        </w:tc>
      </w:tr>
      <w:tr w:rsidR="007C0746" w:rsidRPr="0045791E" w14:paraId="2C20BDA2" w14:textId="77777777" w:rsidTr="007C0746">
        <w:trPr>
          <w:trHeight w:val="195"/>
        </w:trPr>
        <w:tc>
          <w:tcPr>
            <w:tcW w:w="3064" w:type="dxa"/>
            <w:tcBorders>
              <w:top w:val="nil"/>
              <w:left w:val="single" w:sz="6" w:space="0" w:color="auto"/>
              <w:bottom w:val="single" w:sz="6" w:space="0" w:color="auto"/>
              <w:right w:val="single" w:sz="6" w:space="0" w:color="auto"/>
            </w:tcBorders>
            <w:shd w:val="clear" w:color="auto" w:fill="F7CAAC"/>
            <w:hideMark/>
          </w:tcPr>
          <w:p w14:paraId="7F2B4639" w14:textId="77777777" w:rsidR="007C0746" w:rsidRPr="0045791E" w:rsidRDefault="007C0746" w:rsidP="007C0746">
            <w:pPr>
              <w:textAlignment w:val="baseline"/>
              <w:rPr>
                <w:rFonts w:ascii="Segoe UI" w:hAnsi="Segoe UI" w:cs="Segoe UI"/>
                <w:sz w:val="18"/>
                <w:szCs w:val="18"/>
              </w:rPr>
            </w:pPr>
            <w:r w:rsidRPr="0045791E">
              <w:rPr>
                <w:b/>
                <w:bCs/>
              </w:rPr>
              <w:t>Garant předmětu</w:t>
            </w:r>
            <w:r w:rsidRPr="0045791E">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3A320619" w14:textId="77777777" w:rsidR="007C0746" w:rsidRPr="0045791E" w:rsidRDefault="007C0746" w:rsidP="007C0746">
            <w:pPr>
              <w:jc w:val="both"/>
              <w:textAlignment w:val="baseline"/>
              <w:rPr>
                <w:rFonts w:ascii="Segoe UI" w:hAnsi="Segoe UI" w:cs="Segoe UI"/>
                <w:sz w:val="18"/>
                <w:szCs w:val="18"/>
              </w:rPr>
            </w:pPr>
            <w:r w:rsidRPr="0045791E">
              <w:t>Mgr. Helena Maňasová Hradská, Ph.D. </w:t>
            </w:r>
          </w:p>
        </w:tc>
      </w:tr>
      <w:tr w:rsidR="007C0746" w:rsidRPr="0045791E" w14:paraId="39C6A524" w14:textId="77777777" w:rsidTr="007C0746">
        <w:trPr>
          <w:trHeight w:val="240"/>
        </w:trPr>
        <w:tc>
          <w:tcPr>
            <w:tcW w:w="3064" w:type="dxa"/>
            <w:tcBorders>
              <w:top w:val="nil"/>
              <w:left w:val="single" w:sz="6" w:space="0" w:color="auto"/>
              <w:bottom w:val="single" w:sz="6" w:space="0" w:color="auto"/>
              <w:right w:val="single" w:sz="6" w:space="0" w:color="auto"/>
            </w:tcBorders>
            <w:shd w:val="clear" w:color="auto" w:fill="F7CAAC"/>
            <w:hideMark/>
          </w:tcPr>
          <w:p w14:paraId="7F17AD70" w14:textId="77777777" w:rsidR="007C0746" w:rsidRPr="0045791E" w:rsidRDefault="007C0746" w:rsidP="007C0746">
            <w:pPr>
              <w:textAlignment w:val="baseline"/>
              <w:rPr>
                <w:rFonts w:ascii="Segoe UI" w:hAnsi="Segoe UI" w:cs="Segoe UI"/>
                <w:sz w:val="18"/>
                <w:szCs w:val="18"/>
              </w:rPr>
            </w:pPr>
            <w:r w:rsidRPr="0045791E">
              <w:rPr>
                <w:b/>
                <w:bCs/>
              </w:rPr>
              <w:t>Zapojení garanta do výuky předmětu</w:t>
            </w:r>
            <w:r w:rsidRPr="0045791E">
              <w:t> </w:t>
            </w:r>
          </w:p>
        </w:tc>
        <w:tc>
          <w:tcPr>
            <w:tcW w:w="6745" w:type="dxa"/>
            <w:gridSpan w:val="7"/>
            <w:tcBorders>
              <w:top w:val="nil"/>
              <w:left w:val="single" w:sz="6" w:space="0" w:color="auto"/>
              <w:bottom w:val="single" w:sz="6" w:space="0" w:color="auto"/>
              <w:right w:val="single" w:sz="6" w:space="0" w:color="auto"/>
            </w:tcBorders>
            <w:shd w:val="clear" w:color="auto" w:fill="auto"/>
            <w:hideMark/>
          </w:tcPr>
          <w:p w14:paraId="4A65ADBA" w14:textId="19AB8E7C" w:rsidR="007C0746" w:rsidRPr="0045791E" w:rsidRDefault="00784E6B" w:rsidP="007C0746">
            <w:pPr>
              <w:jc w:val="both"/>
              <w:textAlignment w:val="baseline"/>
              <w:rPr>
                <w:rFonts w:ascii="Segoe UI" w:hAnsi="Segoe UI" w:cs="Segoe UI"/>
                <w:sz w:val="18"/>
                <w:szCs w:val="18"/>
              </w:rPr>
            </w:pPr>
            <w:r>
              <w:t>100 %</w:t>
            </w:r>
            <w:r w:rsidR="007C0746" w:rsidRPr="0045791E">
              <w:t> </w:t>
            </w:r>
          </w:p>
        </w:tc>
      </w:tr>
      <w:tr w:rsidR="007C0746" w:rsidRPr="0045791E" w14:paraId="6A817257"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4BA377D" w14:textId="77777777" w:rsidR="007C0746" w:rsidRPr="0045791E" w:rsidRDefault="007C0746" w:rsidP="007C0746">
            <w:pPr>
              <w:textAlignment w:val="baseline"/>
              <w:rPr>
                <w:rFonts w:ascii="Segoe UI" w:hAnsi="Segoe UI" w:cs="Segoe UI"/>
                <w:sz w:val="18"/>
                <w:szCs w:val="18"/>
              </w:rPr>
            </w:pPr>
            <w:r w:rsidRPr="0045791E">
              <w:rPr>
                <w:b/>
                <w:bCs/>
              </w:rPr>
              <w:t>Vyučující</w:t>
            </w:r>
            <w:r w:rsidRPr="0045791E">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46EF6EFB" w14:textId="77777777" w:rsidR="007C0746" w:rsidRPr="0045791E" w:rsidRDefault="007C0746" w:rsidP="007C0746">
            <w:pPr>
              <w:jc w:val="both"/>
              <w:textAlignment w:val="baseline"/>
              <w:rPr>
                <w:rFonts w:ascii="Segoe UI" w:hAnsi="Segoe UI" w:cs="Segoe UI"/>
                <w:sz w:val="18"/>
                <w:szCs w:val="18"/>
              </w:rPr>
            </w:pPr>
            <w:r w:rsidRPr="0045791E">
              <w:t>Mgr. Helena Maňasová Hradská, Ph.D. </w:t>
            </w:r>
          </w:p>
        </w:tc>
      </w:tr>
      <w:tr w:rsidR="007C0746" w:rsidRPr="0045791E" w14:paraId="0DF1F2D3" w14:textId="77777777" w:rsidTr="009A660E">
        <w:trPr>
          <w:trHeight w:val="136"/>
        </w:trPr>
        <w:tc>
          <w:tcPr>
            <w:tcW w:w="9809" w:type="dxa"/>
            <w:gridSpan w:val="8"/>
            <w:tcBorders>
              <w:top w:val="nil"/>
              <w:left w:val="single" w:sz="6" w:space="0" w:color="auto"/>
              <w:bottom w:val="single" w:sz="6" w:space="0" w:color="auto"/>
              <w:right w:val="single" w:sz="6" w:space="0" w:color="auto"/>
            </w:tcBorders>
            <w:shd w:val="clear" w:color="auto" w:fill="auto"/>
            <w:hideMark/>
          </w:tcPr>
          <w:p w14:paraId="030C67AC" w14:textId="77777777" w:rsidR="007C0746" w:rsidRPr="0045791E" w:rsidRDefault="007C0746" w:rsidP="007C0746">
            <w:pPr>
              <w:jc w:val="both"/>
              <w:textAlignment w:val="baseline"/>
              <w:rPr>
                <w:rFonts w:ascii="Segoe UI" w:hAnsi="Segoe UI" w:cs="Segoe UI"/>
                <w:sz w:val="18"/>
                <w:szCs w:val="18"/>
              </w:rPr>
            </w:pPr>
            <w:r w:rsidRPr="0045791E">
              <w:t> </w:t>
            </w:r>
          </w:p>
        </w:tc>
      </w:tr>
      <w:tr w:rsidR="007C0746" w:rsidRPr="0045791E" w14:paraId="3B215237" w14:textId="77777777" w:rsidTr="007C0746">
        <w:tc>
          <w:tcPr>
            <w:tcW w:w="3064" w:type="dxa"/>
            <w:tcBorders>
              <w:top w:val="single" w:sz="6" w:space="0" w:color="auto"/>
              <w:left w:val="single" w:sz="6" w:space="0" w:color="auto"/>
              <w:bottom w:val="single" w:sz="6" w:space="0" w:color="auto"/>
              <w:right w:val="single" w:sz="6" w:space="0" w:color="auto"/>
            </w:tcBorders>
            <w:shd w:val="clear" w:color="auto" w:fill="F7CAAC"/>
            <w:hideMark/>
          </w:tcPr>
          <w:p w14:paraId="15FD4B1E" w14:textId="77777777" w:rsidR="007C0746" w:rsidRPr="0045791E" w:rsidRDefault="007C0746" w:rsidP="007C0746">
            <w:pPr>
              <w:jc w:val="both"/>
              <w:textAlignment w:val="baseline"/>
              <w:rPr>
                <w:rFonts w:ascii="Segoe UI" w:hAnsi="Segoe UI" w:cs="Segoe UI"/>
                <w:sz w:val="18"/>
                <w:szCs w:val="18"/>
              </w:rPr>
            </w:pPr>
            <w:r w:rsidRPr="0045791E">
              <w:rPr>
                <w:b/>
                <w:bCs/>
              </w:rPr>
              <w:t>Stručná anotace předmětu</w:t>
            </w:r>
            <w:r w:rsidRPr="0045791E">
              <w:t> </w:t>
            </w:r>
          </w:p>
        </w:tc>
        <w:tc>
          <w:tcPr>
            <w:tcW w:w="6745" w:type="dxa"/>
            <w:gridSpan w:val="7"/>
            <w:tcBorders>
              <w:top w:val="single" w:sz="6" w:space="0" w:color="auto"/>
              <w:left w:val="single" w:sz="6" w:space="0" w:color="auto"/>
              <w:bottom w:val="nil"/>
              <w:right w:val="single" w:sz="6" w:space="0" w:color="auto"/>
            </w:tcBorders>
            <w:shd w:val="clear" w:color="auto" w:fill="auto"/>
            <w:hideMark/>
          </w:tcPr>
          <w:p w14:paraId="31378CCD" w14:textId="77777777" w:rsidR="007C0746" w:rsidRPr="0045791E" w:rsidRDefault="007C0746" w:rsidP="007C0746">
            <w:pPr>
              <w:jc w:val="both"/>
              <w:textAlignment w:val="baseline"/>
              <w:rPr>
                <w:rFonts w:ascii="Segoe UI" w:hAnsi="Segoe UI" w:cs="Segoe UI"/>
                <w:sz w:val="18"/>
                <w:szCs w:val="18"/>
              </w:rPr>
            </w:pPr>
            <w:r w:rsidRPr="0045791E">
              <w:t> </w:t>
            </w:r>
          </w:p>
        </w:tc>
      </w:tr>
      <w:tr w:rsidR="007C0746" w:rsidRPr="0045791E" w14:paraId="5E1D1942" w14:textId="77777777" w:rsidTr="007C0746">
        <w:trPr>
          <w:trHeight w:val="3930"/>
        </w:trPr>
        <w:tc>
          <w:tcPr>
            <w:tcW w:w="9809" w:type="dxa"/>
            <w:gridSpan w:val="8"/>
            <w:tcBorders>
              <w:top w:val="nil"/>
              <w:left w:val="single" w:sz="6" w:space="0" w:color="auto"/>
              <w:bottom w:val="single" w:sz="12" w:space="0" w:color="auto"/>
              <w:right w:val="single" w:sz="6" w:space="0" w:color="auto"/>
            </w:tcBorders>
            <w:shd w:val="clear" w:color="auto" w:fill="auto"/>
            <w:hideMark/>
          </w:tcPr>
          <w:p w14:paraId="505AE739" w14:textId="693C7D30" w:rsidR="003046A1" w:rsidRPr="0045791E" w:rsidRDefault="007C0746" w:rsidP="003046A1">
            <w:pPr>
              <w:jc w:val="both"/>
              <w:textAlignment w:val="baseline"/>
              <w:rPr>
                <w:rFonts w:ascii="Segoe UI" w:hAnsi="Segoe UI" w:cs="Segoe UI"/>
                <w:sz w:val="18"/>
                <w:szCs w:val="18"/>
              </w:rPr>
            </w:pPr>
            <w:r w:rsidRPr="0045791E">
              <w:t>Vizuální studia jsou úvodním předmětem k nahlédnutí možné účinnosti a následkům kreativní činnosti v rámci (také digitální) kultury. </w:t>
            </w:r>
            <w:r w:rsidR="003046A1" w:rsidRPr="0045791E">
              <w:t xml:space="preserve"> Cílem kurzu je připravit studenty do jejich vlastní specializace se schopností reflektovat svoji úlohu v celém digitalizačním procesu, nahlédnout lidské možnosti i rizika či etické hranice tvorby a komunikace. </w:t>
            </w:r>
          </w:p>
          <w:p w14:paraId="2306D64B" w14:textId="53044E8A" w:rsidR="00FC104E" w:rsidRDefault="003046A1" w:rsidP="00FC104E">
            <w:pPr>
              <w:jc w:val="both"/>
              <w:textAlignment w:val="baseline"/>
            </w:pPr>
            <w:r w:rsidRPr="0045791E">
              <w:t>Třebaže je předmět postaven na tradiční struktuře vizuálních studií a vědě o obrazu, v probíraných příkladech a diskusích bude studenty směřovat k aplikaci terminologie této vědní disciplíny na oblast digitalizace (</w:t>
            </w:r>
            <w:proofErr w:type="spellStart"/>
            <w:r w:rsidRPr="0045791E">
              <w:t>digital</w:t>
            </w:r>
            <w:proofErr w:type="spellEnd"/>
            <w:r w:rsidRPr="0045791E">
              <w:t xml:space="preserve"> </w:t>
            </w:r>
            <w:proofErr w:type="spellStart"/>
            <w:r w:rsidRPr="0045791E">
              <w:t>culture</w:t>
            </w:r>
            <w:proofErr w:type="spellEnd"/>
            <w:r w:rsidRPr="0045791E">
              <w:t xml:space="preserve">, </w:t>
            </w:r>
            <w:proofErr w:type="spellStart"/>
            <w:r w:rsidRPr="0045791E">
              <w:t>digital</w:t>
            </w:r>
            <w:proofErr w:type="spellEnd"/>
            <w:r w:rsidRPr="0045791E">
              <w:t xml:space="preserve"> </w:t>
            </w:r>
            <w:proofErr w:type="spellStart"/>
            <w:r w:rsidRPr="0045791E">
              <w:t>studies</w:t>
            </w:r>
            <w:proofErr w:type="spellEnd"/>
            <w:r w:rsidRPr="0045791E">
              <w:t xml:space="preserve">, </w:t>
            </w:r>
            <w:proofErr w:type="spellStart"/>
            <w:r w:rsidRPr="0045791E">
              <w:t>digital</w:t>
            </w:r>
            <w:proofErr w:type="spellEnd"/>
            <w:r w:rsidRPr="0045791E">
              <w:t xml:space="preserve"> </w:t>
            </w:r>
            <w:proofErr w:type="spellStart"/>
            <w:r w:rsidRPr="0045791E">
              <w:t>humanities</w:t>
            </w:r>
            <w:proofErr w:type="spellEnd"/>
            <w:r w:rsidRPr="0045791E">
              <w:t>). </w:t>
            </w:r>
            <w:r w:rsidR="009A4B20" w:rsidRPr="0045791E">
              <w:t xml:space="preserve"> Předmět představí základní strukturu znalostního inventáře, kterou studenti potřebují k porozumění antropologickému a behaviorálnímu smyslu pojmu vizuální kultury a kontextům lidského vidění a „dívání se“. Umožní jim nahlédnout do základních principů a strategií komunikace jako kulturotvorného kreativního, mocenského či teritoriálního nástroje. Seznámí se s významem sdílení představ, obraznosti, tělesnosti, kognitivně-sémantických vzorců, vázaných na kulturní hodnoty a jejich emoční vrstvy. </w:t>
            </w:r>
            <w:r w:rsidR="00C47A64">
              <w:t>Druhá část kurzu je zaměřená na aktivní spolupráci studentů</w:t>
            </w:r>
            <w:r w:rsidR="0040457B">
              <w:t xml:space="preserve"> při společné diskusi a rozsáhlejšího prezentačního výstupu.</w:t>
            </w:r>
          </w:p>
          <w:p w14:paraId="6745E6E3" w14:textId="77777777" w:rsidR="00FC104E" w:rsidRDefault="00FC104E" w:rsidP="00FC104E">
            <w:pPr>
              <w:jc w:val="both"/>
              <w:textAlignment w:val="baseline"/>
            </w:pPr>
          </w:p>
          <w:p w14:paraId="03A8A508" w14:textId="77777777" w:rsidR="00FC104E" w:rsidRDefault="007C0746" w:rsidP="00FC104E">
            <w:pPr>
              <w:pStyle w:val="Odstavecseseznamem"/>
              <w:numPr>
                <w:ilvl w:val="0"/>
                <w:numId w:val="283"/>
              </w:numPr>
              <w:jc w:val="both"/>
              <w:textAlignment w:val="baseline"/>
            </w:pPr>
            <w:r w:rsidRPr="0045791E">
              <w:t>významem sdílení představ, obraznosti, tělesnosti </w:t>
            </w:r>
          </w:p>
          <w:p w14:paraId="4EE9973B" w14:textId="77777777" w:rsidR="00FC104E" w:rsidRDefault="007C0746" w:rsidP="00FC104E">
            <w:pPr>
              <w:pStyle w:val="Odstavecseseznamem"/>
              <w:numPr>
                <w:ilvl w:val="0"/>
                <w:numId w:val="283"/>
              </w:numPr>
              <w:jc w:val="both"/>
              <w:textAlignment w:val="baseline"/>
            </w:pPr>
            <w:r w:rsidRPr="0045791E">
              <w:t>kognitivně-sémantické vzorce  </w:t>
            </w:r>
          </w:p>
          <w:p w14:paraId="2CE0068D" w14:textId="2785B125" w:rsidR="007C0746" w:rsidRPr="00FC104E" w:rsidRDefault="007C0746" w:rsidP="00FC104E">
            <w:pPr>
              <w:pStyle w:val="Odstavecseseznamem"/>
              <w:numPr>
                <w:ilvl w:val="0"/>
                <w:numId w:val="283"/>
              </w:numPr>
              <w:jc w:val="both"/>
              <w:textAlignment w:val="baseline"/>
              <w:rPr>
                <w:rFonts w:ascii="Segoe UI" w:hAnsi="Segoe UI" w:cs="Segoe UI"/>
                <w:sz w:val="18"/>
                <w:szCs w:val="18"/>
              </w:rPr>
            </w:pPr>
            <w:r w:rsidRPr="0045791E">
              <w:t>kulturní hodnoty a jejich emoční vrstvy </w:t>
            </w:r>
          </w:p>
          <w:p w14:paraId="1C581859" w14:textId="34B7A501" w:rsidR="007C0746" w:rsidRPr="0045791E" w:rsidRDefault="007C0746" w:rsidP="007C0746">
            <w:pPr>
              <w:jc w:val="both"/>
              <w:textAlignment w:val="baseline"/>
              <w:rPr>
                <w:rFonts w:ascii="Segoe UI" w:hAnsi="Segoe UI" w:cs="Segoe UI"/>
                <w:sz w:val="18"/>
                <w:szCs w:val="18"/>
              </w:rPr>
            </w:pPr>
            <w:r w:rsidRPr="0045791E">
              <w:t> </w:t>
            </w:r>
          </w:p>
          <w:p w14:paraId="50440FC0" w14:textId="219706D3" w:rsidR="007C0746" w:rsidRPr="0045791E" w:rsidRDefault="00D75B8F" w:rsidP="004C1F2B">
            <w:pPr>
              <w:jc w:val="both"/>
              <w:textAlignment w:val="baseline"/>
              <w:rPr>
                <w:rFonts w:ascii="Segoe UI" w:hAnsi="Segoe UI" w:cs="Segoe UI"/>
                <w:sz w:val="18"/>
                <w:szCs w:val="18"/>
              </w:rPr>
            </w:pPr>
            <w:r>
              <w:t xml:space="preserve">Student bude schopen </w:t>
            </w:r>
            <w:r w:rsidRPr="0045791E">
              <w:t>dohledávání, kritick</w:t>
            </w:r>
            <w:r>
              <w:t>ého</w:t>
            </w:r>
            <w:r w:rsidRPr="0045791E">
              <w:t xml:space="preserve"> výběr</w:t>
            </w:r>
            <w:r>
              <w:t>u</w:t>
            </w:r>
            <w:r w:rsidRPr="0045791E">
              <w:t xml:space="preserve"> příkladů a zdrojů, interpretace, formou společné diskuze </w:t>
            </w:r>
            <w:r w:rsidR="00784E6B">
              <w:br/>
            </w:r>
            <w:r w:rsidRPr="0045791E">
              <w:t>a rozsáhlejšího prezentačního výstupu. </w:t>
            </w:r>
          </w:p>
        </w:tc>
      </w:tr>
      <w:tr w:rsidR="007C0746" w:rsidRPr="0045791E" w14:paraId="6F417298" w14:textId="77777777" w:rsidTr="007C0746">
        <w:trPr>
          <w:trHeight w:val="255"/>
        </w:trPr>
        <w:tc>
          <w:tcPr>
            <w:tcW w:w="3632" w:type="dxa"/>
            <w:gridSpan w:val="2"/>
            <w:tcBorders>
              <w:top w:val="nil"/>
              <w:left w:val="single" w:sz="6" w:space="0" w:color="auto"/>
              <w:bottom w:val="single" w:sz="6" w:space="0" w:color="auto"/>
              <w:right w:val="single" w:sz="6" w:space="0" w:color="auto"/>
            </w:tcBorders>
            <w:shd w:val="clear" w:color="auto" w:fill="F7CAAC"/>
            <w:hideMark/>
          </w:tcPr>
          <w:p w14:paraId="1D5ED105" w14:textId="77777777" w:rsidR="007C0746" w:rsidRPr="0045791E" w:rsidRDefault="007C0746" w:rsidP="007C0746">
            <w:pPr>
              <w:jc w:val="both"/>
              <w:textAlignment w:val="baseline"/>
              <w:rPr>
                <w:rFonts w:ascii="Segoe UI" w:hAnsi="Segoe UI" w:cs="Segoe UI"/>
                <w:sz w:val="18"/>
                <w:szCs w:val="18"/>
              </w:rPr>
            </w:pPr>
            <w:r w:rsidRPr="0045791E">
              <w:rPr>
                <w:b/>
                <w:bCs/>
              </w:rPr>
              <w:t>Studijní literatura a studijní pomůcky</w:t>
            </w:r>
            <w:r w:rsidRPr="0045791E">
              <w:t> </w:t>
            </w:r>
          </w:p>
        </w:tc>
        <w:tc>
          <w:tcPr>
            <w:tcW w:w="6177" w:type="dxa"/>
            <w:gridSpan w:val="6"/>
            <w:tcBorders>
              <w:top w:val="nil"/>
              <w:left w:val="single" w:sz="6" w:space="0" w:color="auto"/>
              <w:bottom w:val="nil"/>
              <w:right w:val="single" w:sz="6" w:space="0" w:color="auto"/>
            </w:tcBorders>
            <w:shd w:val="clear" w:color="auto" w:fill="auto"/>
            <w:hideMark/>
          </w:tcPr>
          <w:p w14:paraId="598570B3" w14:textId="77777777" w:rsidR="007C0746" w:rsidRPr="0045791E" w:rsidRDefault="007C0746" w:rsidP="007C0746">
            <w:pPr>
              <w:jc w:val="both"/>
              <w:textAlignment w:val="baseline"/>
              <w:rPr>
                <w:rFonts w:ascii="Segoe UI" w:hAnsi="Segoe UI" w:cs="Segoe UI"/>
                <w:sz w:val="18"/>
                <w:szCs w:val="18"/>
              </w:rPr>
            </w:pPr>
            <w:r w:rsidRPr="0045791E">
              <w:t> </w:t>
            </w:r>
          </w:p>
        </w:tc>
      </w:tr>
      <w:tr w:rsidR="007C0746" w:rsidRPr="0045791E" w14:paraId="528A1F70" w14:textId="77777777" w:rsidTr="007C0746">
        <w:trPr>
          <w:trHeight w:val="1485"/>
        </w:trPr>
        <w:tc>
          <w:tcPr>
            <w:tcW w:w="9809" w:type="dxa"/>
            <w:gridSpan w:val="8"/>
            <w:tcBorders>
              <w:top w:val="nil"/>
              <w:left w:val="single" w:sz="6" w:space="0" w:color="auto"/>
              <w:bottom w:val="single" w:sz="6" w:space="0" w:color="auto"/>
              <w:right w:val="single" w:sz="6" w:space="0" w:color="auto"/>
            </w:tcBorders>
            <w:shd w:val="clear" w:color="auto" w:fill="auto"/>
            <w:hideMark/>
          </w:tcPr>
          <w:p w14:paraId="3CD61CD1" w14:textId="77777777" w:rsidR="007C0746" w:rsidRPr="0045791E" w:rsidRDefault="007C0746" w:rsidP="007C0746">
            <w:pPr>
              <w:jc w:val="both"/>
              <w:textAlignment w:val="baseline"/>
              <w:rPr>
                <w:rFonts w:ascii="Segoe UI" w:hAnsi="Segoe UI" w:cs="Segoe UI"/>
                <w:sz w:val="18"/>
                <w:szCs w:val="18"/>
              </w:rPr>
            </w:pPr>
            <w:r w:rsidRPr="0045791E">
              <w:rPr>
                <w:b/>
                <w:bCs/>
              </w:rPr>
              <w:t>Povinná:</w:t>
            </w:r>
            <w:r w:rsidRPr="0045791E">
              <w:t> </w:t>
            </w:r>
          </w:p>
          <w:p w14:paraId="7D1C5178" w14:textId="64A89420" w:rsidR="007C0746" w:rsidRPr="0045791E" w:rsidRDefault="007C0746" w:rsidP="007C0746">
            <w:pPr>
              <w:jc w:val="both"/>
              <w:textAlignment w:val="baseline"/>
              <w:rPr>
                <w:rFonts w:ascii="Segoe UI" w:hAnsi="Segoe UI" w:cs="Segoe UI"/>
                <w:sz w:val="18"/>
                <w:szCs w:val="18"/>
              </w:rPr>
            </w:pPr>
            <w:r w:rsidRPr="0045791E">
              <w:t>Vybrané texty z antologií a úryvky z</w:t>
            </w:r>
            <w:r w:rsidR="003B2024">
              <w:t> </w:t>
            </w:r>
            <w:r w:rsidRPr="0045791E">
              <w:t>monografií</w:t>
            </w:r>
            <w:r w:rsidR="003B2024">
              <w:t>.</w:t>
            </w:r>
            <w:r w:rsidRPr="0045791E">
              <w:t> </w:t>
            </w:r>
          </w:p>
          <w:p w14:paraId="50F67FE6" w14:textId="1EB86427" w:rsidR="00744C94" w:rsidRDefault="00744C94" w:rsidP="00744C94">
            <w:pPr>
              <w:pStyle w:val="paragraph"/>
              <w:spacing w:before="0" w:beforeAutospacing="0" w:after="0" w:afterAutospacing="0"/>
              <w:textAlignment w:val="baseline"/>
              <w:rPr>
                <w:ins w:id="511" w:author="Hana Ponížilová" w:date="2023-03-15T14:52:00Z"/>
                <w:rStyle w:val="normaltextrun"/>
                <w:sz w:val="20"/>
                <w:szCs w:val="20"/>
              </w:rPr>
            </w:pPr>
            <w:ins w:id="512" w:author="Hana Ponížilová" w:date="2023-03-15T14:52:00Z">
              <w:r>
                <w:rPr>
                  <w:rStyle w:val="normaltextrun"/>
                  <w:sz w:val="20"/>
                  <w:szCs w:val="20"/>
                </w:rPr>
                <w:t xml:space="preserve">AUMONT, Jacques. </w:t>
              </w:r>
              <w:r>
                <w:rPr>
                  <w:rStyle w:val="normaltextrun"/>
                  <w:i/>
                  <w:iCs/>
                  <w:sz w:val="20"/>
                  <w:szCs w:val="20"/>
                </w:rPr>
                <w:t>Obraz</w:t>
              </w:r>
              <w:r>
                <w:rPr>
                  <w:rStyle w:val="normaltextrun"/>
                  <w:sz w:val="20"/>
                  <w:szCs w:val="20"/>
                </w:rPr>
                <w:t>. Praha: Akademie múzických umění, 2010. ISBN 978-80-7331-165-0</w:t>
              </w:r>
            </w:ins>
            <w:r w:rsidR="000A70B4">
              <w:rPr>
                <w:rStyle w:val="normaltextrun"/>
                <w:sz w:val="20"/>
                <w:szCs w:val="20"/>
              </w:rPr>
              <w:t>.</w:t>
            </w:r>
          </w:p>
          <w:p w14:paraId="223D2B45" w14:textId="77777777" w:rsidR="000A70B4" w:rsidRPr="0045791E" w:rsidRDefault="000A70B4" w:rsidP="000A70B4">
            <w:pPr>
              <w:textAlignment w:val="baseline"/>
              <w:rPr>
                <w:rFonts w:ascii="Segoe UI" w:hAnsi="Segoe UI" w:cs="Segoe UI"/>
                <w:sz w:val="18"/>
                <w:szCs w:val="18"/>
              </w:rPr>
            </w:pPr>
            <w:r w:rsidRPr="0045791E">
              <w:t xml:space="preserve">BERGER, John. </w:t>
            </w:r>
            <w:r w:rsidRPr="00C36BDF">
              <w:rPr>
                <w:i/>
                <w:iCs/>
              </w:rPr>
              <w:t>Způsoby vidění.</w:t>
            </w:r>
            <w:r w:rsidRPr="0045791E">
              <w:t xml:space="preserve"> Praha: Labyrint, 2016. ISBN 978-80-87260-78-4. </w:t>
            </w:r>
          </w:p>
          <w:p w14:paraId="5308F10C" w14:textId="22E6F394" w:rsidR="00744C94" w:rsidRPr="000B4032" w:rsidRDefault="00744C94" w:rsidP="00744C94">
            <w:pPr>
              <w:shd w:val="clear" w:color="auto" w:fill="FFFFFF"/>
              <w:rPr>
                <w:ins w:id="513" w:author="Hana Ponížilová" w:date="2023-03-15T14:52:00Z"/>
                <w:rFonts w:ascii="Segoe UI" w:hAnsi="Segoe UI" w:cs="Segoe UI"/>
                <w:sz w:val="18"/>
                <w:szCs w:val="18"/>
              </w:rPr>
            </w:pPr>
            <w:ins w:id="514" w:author="Hana Ponížilová" w:date="2023-03-15T14:52:00Z">
              <w:r w:rsidRPr="000B4032">
                <w:t xml:space="preserve">MIRZOEFF, Nicholas: </w:t>
              </w:r>
              <w:r w:rsidRPr="000B4032">
                <w:rPr>
                  <w:i/>
                  <w:iCs/>
                </w:rPr>
                <w:t>Jak vidět svět</w:t>
              </w:r>
              <w:r w:rsidRPr="000B4032">
                <w:t>. Praha: </w:t>
              </w:r>
              <w:proofErr w:type="spellStart"/>
              <w:r w:rsidRPr="000B4032">
                <w:t>ArtMap</w:t>
              </w:r>
              <w:proofErr w:type="spellEnd"/>
              <w:r w:rsidRPr="000B4032">
                <w:t>, 2018. ISBN, 978-80-906599-5-7</w:t>
              </w:r>
            </w:ins>
            <w:r w:rsidR="000A70B4">
              <w:t>.</w:t>
            </w:r>
            <w:ins w:id="515" w:author="Hana Ponížilová" w:date="2023-03-15T14:52:00Z">
              <w:r w:rsidRPr="000B4032">
                <w:t> </w:t>
              </w:r>
            </w:ins>
          </w:p>
          <w:p w14:paraId="5A7BFD57" w14:textId="77777777" w:rsidR="000A70B4" w:rsidRDefault="00744C94" w:rsidP="00744C94">
            <w:pPr>
              <w:shd w:val="clear" w:color="auto" w:fill="FFFFFF"/>
            </w:pPr>
            <w:ins w:id="516" w:author="Hana Ponížilová" w:date="2023-03-15T14:52:00Z">
              <w:r w:rsidRPr="000B4032">
                <w:t xml:space="preserve">STEYERL, </w:t>
              </w:r>
              <w:proofErr w:type="spellStart"/>
              <w:r w:rsidRPr="000B4032">
                <w:t>Hito</w:t>
              </w:r>
              <w:proofErr w:type="spellEnd"/>
              <w:r w:rsidRPr="000B4032">
                <w:t xml:space="preserve">. </w:t>
              </w:r>
              <w:r w:rsidRPr="000B4032">
                <w:rPr>
                  <w:i/>
                  <w:iCs/>
                </w:rPr>
                <w:t xml:space="preserve">Duty Free Art: Art in </w:t>
              </w:r>
              <w:proofErr w:type="spellStart"/>
              <w:r w:rsidRPr="000B4032">
                <w:rPr>
                  <w:i/>
                  <w:iCs/>
                </w:rPr>
                <w:t>the</w:t>
              </w:r>
              <w:proofErr w:type="spellEnd"/>
              <w:r w:rsidRPr="000B4032">
                <w:rPr>
                  <w:i/>
                  <w:iCs/>
                </w:rPr>
                <w:t xml:space="preserve"> Age </w:t>
              </w:r>
              <w:proofErr w:type="spellStart"/>
              <w:r w:rsidRPr="000B4032">
                <w:rPr>
                  <w:i/>
                  <w:iCs/>
                </w:rPr>
                <w:t>of</w:t>
              </w:r>
              <w:proofErr w:type="spellEnd"/>
              <w:r w:rsidRPr="000B4032">
                <w:rPr>
                  <w:i/>
                  <w:iCs/>
                </w:rPr>
                <w:t> </w:t>
              </w:r>
              <w:proofErr w:type="spellStart"/>
              <w:r w:rsidRPr="000B4032">
                <w:rPr>
                  <w:i/>
                  <w:iCs/>
                </w:rPr>
                <w:t>Planetary</w:t>
              </w:r>
              <w:proofErr w:type="spellEnd"/>
              <w:r w:rsidRPr="000B4032">
                <w:rPr>
                  <w:i/>
                  <w:iCs/>
                </w:rPr>
                <w:t xml:space="preserve"> Civil </w:t>
              </w:r>
              <w:proofErr w:type="spellStart"/>
              <w:r w:rsidRPr="000B4032">
                <w:rPr>
                  <w:i/>
                  <w:iCs/>
                </w:rPr>
                <w:t>War</w:t>
              </w:r>
              <w:proofErr w:type="spellEnd"/>
              <w:r w:rsidRPr="000B4032">
                <w:rPr>
                  <w:i/>
                  <w:iCs/>
                </w:rPr>
                <w:t>,</w:t>
              </w:r>
              <w:r w:rsidRPr="000B4032">
                <w:t xml:space="preserve"> London: </w:t>
              </w:r>
              <w:proofErr w:type="spellStart"/>
              <w:r w:rsidRPr="000B4032">
                <w:t>Verso</w:t>
              </w:r>
              <w:proofErr w:type="spellEnd"/>
              <w:r w:rsidRPr="000B4032">
                <w:t>, 2017, (</w:t>
              </w:r>
              <w:proofErr w:type="spellStart"/>
              <w:r w:rsidRPr="000B4032">
                <w:t>English</w:t>
              </w:r>
              <w:proofErr w:type="spellEnd"/>
              <w:r w:rsidRPr="000B4032">
                <w:t xml:space="preserve">). </w:t>
              </w:r>
            </w:ins>
          </w:p>
          <w:p w14:paraId="19143FF0" w14:textId="111B2C37" w:rsidR="00744C94" w:rsidRPr="000B4032" w:rsidRDefault="00744C94" w:rsidP="00744C94">
            <w:pPr>
              <w:shd w:val="clear" w:color="auto" w:fill="FFFFFF"/>
              <w:rPr>
                <w:ins w:id="517" w:author="Hana Ponížilová" w:date="2023-03-15T14:52:00Z"/>
                <w:rFonts w:ascii="Segoe UI" w:hAnsi="Segoe UI" w:cs="Segoe UI"/>
                <w:sz w:val="18"/>
                <w:szCs w:val="18"/>
              </w:rPr>
            </w:pPr>
            <w:ins w:id="518" w:author="Hana Ponížilová" w:date="2023-03-15T14:52:00Z">
              <w:r w:rsidRPr="000B4032">
                <w:t>ISBN-13: 978-1-78663-243-2</w:t>
              </w:r>
            </w:ins>
          </w:p>
          <w:p w14:paraId="0CD3C42F" w14:textId="57CF90E5" w:rsidR="003B2024" w:rsidRPr="0045791E" w:rsidRDefault="003B2024" w:rsidP="003B2024">
            <w:pPr>
              <w:jc w:val="both"/>
              <w:textAlignment w:val="baseline"/>
              <w:rPr>
                <w:rFonts w:ascii="Segoe UI" w:hAnsi="Segoe UI" w:cs="Segoe UI"/>
                <w:sz w:val="18"/>
                <w:szCs w:val="18"/>
              </w:rPr>
            </w:pPr>
            <w:r w:rsidRPr="0045791E">
              <w:t xml:space="preserve">STURKEN, Marita a Lisa CARTWRIGHT. </w:t>
            </w:r>
            <w:r w:rsidRPr="00C36BDF">
              <w:rPr>
                <w:i/>
                <w:iCs/>
              </w:rPr>
              <w:t>Studia vizuální kultury</w:t>
            </w:r>
            <w:r w:rsidRPr="0045791E">
              <w:t xml:space="preserve">. </w:t>
            </w:r>
            <w:r w:rsidR="00F20F30" w:rsidRPr="0045791E">
              <w:t>Praha:</w:t>
            </w:r>
            <w:r w:rsidRPr="0045791E">
              <w:t xml:space="preserve"> Portál, 2009. ISBN 978-80-7367-556-1. </w:t>
            </w:r>
          </w:p>
          <w:p w14:paraId="5E2D7C26" w14:textId="3A4B2EB2" w:rsidR="007C0746" w:rsidRPr="0045791E" w:rsidRDefault="003B2024" w:rsidP="007C0746">
            <w:pPr>
              <w:jc w:val="both"/>
              <w:textAlignment w:val="baseline"/>
              <w:rPr>
                <w:rFonts w:ascii="Segoe UI" w:hAnsi="Segoe UI" w:cs="Segoe UI"/>
                <w:sz w:val="18"/>
                <w:szCs w:val="18"/>
              </w:rPr>
            </w:pPr>
            <w:r w:rsidRPr="00311B61">
              <w:rPr>
                <w:b/>
              </w:rPr>
              <w:t>Doporučená:</w:t>
            </w:r>
          </w:p>
          <w:p w14:paraId="250C0F8F" w14:textId="77777777" w:rsidR="000A70B4" w:rsidRDefault="003B2024" w:rsidP="003B2024">
            <w:pPr>
              <w:textAlignment w:val="baseline"/>
            </w:pPr>
            <w:r w:rsidRPr="0045791E">
              <w:t xml:space="preserve">BAXANDALL, Michael. </w:t>
            </w:r>
            <w:r w:rsidRPr="00C36BDF">
              <w:rPr>
                <w:i/>
                <w:iCs/>
              </w:rPr>
              <w:t xml:space="preserve">Stíny a světlo. Umění a vizuální zkušenost. </w:t>
            </w:r>
            <w:r w:rsidRPr="0045791E">
              <w:t xml:space="preserve">Brno, </w:t>
            </w:r>
            <w:proofErr w:type="spellStart"/>
            <w:r w:rsidRPr="0045791E">
              <w:t>Barrister</w:t>
            </w:r>
            <w:proofErr w:type="spellEnd"/>
            <w:r w:rsidRPr="0045791E">
              <w:t xml:space="preserve"> a </w:t>
            </w:r>
            <w:proofErr w:type="spellStart"/>
            <w:r w:rsidRPr="0045791E">
              <w:t>Principal</w:t>
            </w:r>
            <w:proofErr w:type="spellEnd"/>
            <w:r w:rsidRPr="0045791E">
              <w:t xml:space="preserve">, 2003. </w:t>
            </w:r>
          </w:p>
          <w:p w14:paraId="040BA79C" w14:textId="61B2D7C2" w:rsidR="003B2024" w:rsidRPr="0045791E" w:rsidRDefault="003B2024" w:rsidP="003B2024">
            <w:pPr>
              <w:textAlignment w:val="baseline"/>
              <w:rPr>
                <w:rFonts w:ascii="Segoe UI" w:hAnsi="Segoe UI" w:cs="Segoe UI"/>
                <w:sz w:val="18"/>
                <w:szCs w:val="18"/>
              </w:rPr>
            </w:pPr>
            <w:r w:rsidRPr="0045791E">
              <w:t>ISBN 80-86598-58-6. </w:t>
            </w:r>
          </w:p>
          <w:p w14:paraId="3DA7E48F" w14:textId="77777777" w:rsidR="000A70B4" w:rsidRDefault="003B2024" w:rsidP="003B2024">
            <w:pPr>
              <w:textAlignment w:val="baseline"/>
            </w:pPr>
            <w:r w:rsidRPr="0045791E">
              <w:t>BAXANDALL, Michael, BARTLOVÁ, Milena (</w:t>
            </w:r>
            <w:proofErr w:type="spellStart"/>
            <w:r w:rsidRPr="0045791E">
              <w:t>ed</w:t>
            </w:r>
            <w:proofErr w:type="spellEnd"/>
            <w:r w:rsidRPr="0045791E">
              <w:t xml:space="preserve">.). </w:t>
            </w:r>
            <w:r w:rsidRPr="00C36BDF">
              <w:rPr>
                <w:i/>
                <w:iCs/>
              </w:rPr>
              <w:t>Inteligence obrazu a jazyk dějin umění</w:t>
            </w:r>
            <w:r w:rsidRPr="0045791E">
              <w:t xml:space="preserve">. UMPRUM 2019. </w:t>
            </w:r>
          </w:p>
          <w:p w14:paraId="235DF09D" w14:textId="303A0A3F" w:rsidR="00363240" w:rsidRDefault="000A70B4" w:rsidP="003B2024">
            <w:pPr>
              <w:textAlignment w:val="baseline"/>
            </w:pPr>
            <w:r>
              <w:t xml:space="preserve">ISBN </w:t>
            </w:r>
            <w:r w:rsidR="003B2024" w:rsidRPr="0045791E">
              <w:t>978-80-87989-31-1 </w:t>
            </w:r>
          </w:p>
          <w:p w14:paraId="4E29B16F" w14:textId="7E647B2B" w:rsidR="003B2024" w:rsidRPr="0045791E" w:rsidRDefault="003B2024" w:rsidP="003B2024">
            <w:pPr>
              <w:textAlignment w:val="baseline"/>
              <w:rPr>
                <w:rFonts w:ascii="Segoe UI" w:hAnsi="Segoe UI" w:cs="Segoe UI"/>
                <w:sz w:val="18"/>
                <w:szCs w:val="18"/>
              </w:rPr>
            </w:pPr>
            <w:r w:rsidRPr="0045791E">
              <w:t xml:space="preserve">BOURRIAUD, Nicolas. </w:t>
            </w:r>
            <w:r w:rsidRPr="00C36BDF">
              <w:rPr>
                <w:i/>
                <w:iCs/>
              </w:rPr>
              <w:t>Postprodukce: kultura jako scénář: jak umění nově programuje současný svět</w:t>
            </w:r>
            <w:r w:rsidRPr="0045791E">
              <w:t xml:space="preserve">. </w:t>
            </w:r>
            <w:r w:rsidR="00F20F30" w:rsidRPr="0045791E">
              <w:t>Praha:</w:t>
            </w:r>
            <w:r w:rsidRPr="0045791E">
              <w:t xml:space="preserve"> Tranzit, 2004. ISBN 80-903452-0-4. </w:t>
            </w:r>
          </w:p>
          <w:p w14:paraId="3088DE25" w14:textId="77777777" w:rsidR="003B2024" w:rsidRPr="0045791E" w:rsidRDefault="003B2024" w:rsidP="003B2024">
            <w:pPr>
              <w:textAlignment w:val="baseline"/>
              <w:rPr>
                <w:rFonts w:ascii="Segoe UI" w:hAnsi="Segoe UI" w:cs="Segoe UI"/>
                <w:sz w:val="18"/>
                <w:szCs w:val="18"/>
              </w:rPr>
            </w:pPr>
            <w:r w:rsidRPr="0045791E">
              <w:t xml:space="preserve">JOHNSON, Mark, LAKOFF, Georg. </w:t>
            </w:r>
            <w:r w:rsidRPr="00C36BDF">
              <w:rPr>
                <w:i/>
                <w:iCs/>
              </w:rPr>
              <w:t>Metafory, kterými žijeme</w:t>
            </w:r>
            <w:r w:rsidRPr="0045791E">
              <w:t>. Host 2002. ISBN 80-7294-071-6. </w:t>
            </w:r>
          </w:p>
          <w:p w14:paraId="3DBD6FFB" w14:textId="77777777" w:rsidR="007C0746" w:rsidRPr="0045791E" w:rsidRDefault="007C0746" w:rsidP="007C0746">
            <w:pPr>
              <w:textAlignment w:val="baseline"/>
              <w:rPr>
                <w:rFonts w:ascii="Segoe UI" w:hAnsi="Segoe UI" w:cs="Segoe UI"/>
                <w:sz w:val="18"/>
                <w:szCs w:val="18"/>
              </w:rPr>
            </w:pPr>
            <w:r w:rsidRPr="0045791E">
              <w:t xml:space="preserve">MIRZOEFF, Nicholas. </w:t>
            </w:r>
            <w:r w:rsidRPr="00C36BDF">
              <w:rPr>
                <w:i/>
                <w:iCs/>
              </w:rPr>
              <w:t>Úvod do vizuální kultury.</w:t>
            </w:r>
            <w:r w:rsidRPr="0045791E">
              <w:t xml:space="preserve"> Praha: Academia, 2012. ISBN 978-80-200-1984-4. </w:t>
            </w:r>
          </w:p>
          <w:p w14:paraId="053DA6D6" w14:textId="77777777" w:rsidR="000A70B4" w:rsidRDefault="007C0746" w:rsidP="00784E6B">
            <w:pPr>
              <w:textAlignment w:val="baseline"/>
            </w:pPr>
            <w:r w:rsidRPr="0045791E">
              <w:t xml:space="preserve">MITCHELL, W. J. T. </w:t>
            </w:r>
            <w:r w:rsidRPr="00C36BDF">
              <w:rPr>
                <w:i/>
                <w:iCs/>
              </w:rPr>
              <w:t xml:space="preserve">Teorie obrazu: eseje o verbální a vizuální </w:t>
            </w:r>
            <w:r w:rsidR="00F20F30" w:rsidRPr="00C36BDF">
              <w:rPr>
                <w:i/>
                <w:iCs/>
              </w:rPr>
              <w:t>reprezentaci</w:t>
            </w:r>
            <w:r w:rsidR="00F20F30" w:rsidRPr="0045791E">
              <w:t>.</w:t>
            </w:r>
            <w:r w:rsidRPr="0045791E">
              <w:t xml:space="preserve"> Praha: Karolinum, 2016. </w:t>
            </w:r>
          </w:p>
          <w:p w14:paraId="1B3B71D1" w14:textId="6CF81B56" w:rsidR="007C0746" w:rsidRPr="0045791E" w:rsidRDefault="007C0746" w:rsidP="00784E6B">
            <w:pPr>
              <w:textAlignment w:val="baseline"/>
              <w:rPr>
                <w:rFonts w:ascii="Segoe UI" w:hAnsi="Segoe UI" w:cs="Segoe UI"/>
                <w:sz w:val="18"/>
                <w:szCs w:val="18"/>
              </w:rPr>
            </w:pPr>
            <w:r w:rsidRPr="0045791E">
              <w:t>ISBN 978-80-246-3202-5. </w:t>
            </w:r>
          </w:p>
        </w:tc>
      </w:tr>
    </w:tbl>
    <w:p w14:paraId="44512CD8" w14:textId="60C59614" w:rsidR="00CC6436" w:rsidRDefault="00D75B8F" w:rsidP="00415DA8">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15"/>
        <w:gridCol w:w="1985"/>
        <w:gridCol w:w="1843"/>
        <w:gridCol w:w="2126"/>
      </w:tblGrid>
      <w:tr w:rsidR="00415DA8" w14:paraId="73DF2B28" w14:textId="77777777" w:rsidTr="00AA3147">
        <w:tc>
          <w:tcPr>
            <w:tcW w:w="9923" w:type="dxa"/>
            <w:gridSpan w:val="5"/>
            <w:tcBorders>
              <w:bottom w:val="double" w:sz="4" w:space="0" w:color="auto"/>
            </w:tcBorders>
            <w:shd w:val="clear" w:color="auto" w:fill="BDD6EE"/>
          </w:tcPr>
          <w:p w14:paraId="561161BB" w14:textId="77777777" w:rsidR="00415DA8" w:rsidRDefault="00415DA8" w:rsidP="00AA3147">
            <w:pPr>
              <w:jc w:val="both"/>
              <w:rPr>
                <w:b/>
                <w:sz w:val="28"/>
              </w:rPr>
            </w:pPr>
            <w:r>
              <w:rPr>
                <w:b/>
                <w:sz w:val="28"/>
              </w:rPr>
              <w:lastRenderedPageBreak/>
              <w:t>B-IV – Údaje o odborné praxi/praktické výuce</w:t>
            </w:r>
          </w:p>
        </w:tc>
      </w:tr>
      <w:tr w:rsidR="00415DA8" w14:paraId="12C9BD7F" w14:textId="77777777" w:rsidTr="00AA3147">
        <w:tc>
          <w:tcPr>
            <w:tcW w:w="9923" w:type="dxa"/>
            <w:gridSpan w:val="5"/>
            <w:tcBorders>
              <w:top w:val="single" w:sz="12" w:space="0" w:color="auto"/>
            </w:tcBorders>
            <w:shd w:val="clear" w:color="auto" w:fill="F7CAAC"/>
          </w:tcPr>
          <w:p w14:paraId="538790C5" w14:textId="77777777" w:rsidR="00415DA8" w:rsidRDefault="00415DA8" w:rsidP="00AA3147">
            <w:pPr>
              <w:jc w:val="both"/>
              <w:rPr>
                <w:b/>
              </w:rPr>
            </w:pPr>
            <w:r>
              <w:rPr>
                <w:b/>
              </w:rPr>
              <w:t>Charakteristika povinné odborné praxe/praktické výuce</w:t>
            </w:r>
          </w:p>
        </w:tc>
      </w:tr>
      <w:tr w:rsidR="00415DA8" w14:paraId="5EFCD0F9" w14:textId="77777777" w:rsidTr="00AA3147">
        <w:trPr>
          <w:trHeight w:val="1868"/>
        </w:trPr>
        <w:tc>
          <w:tcPr>
            <w:tcW w:w="9923" w:type="dxa"/>
            <w:gridSpan w:val="5"/>
          </w:tcPr>
          <w:p w14:paraId="635EC660" w14:textId="41DA434A" w:rsidR="00A96954" w:rsidRDefault="00FA4DC8" w:rsidP="00FA4DC8">
            <w:pPr>
              <w:spacing w:before="120" w:after="120"/>
              <w:jc w:val="both"/>
            </w:pPr>
            <w:r w:rsidRPr="00F12C6B">
              <w:t xml:space="preserve">Povinná odborná dvanáctitýdenní praxe </w:t>
            </w:r>
            <w:r w:rsidR="00A96954">
              <w:t xml:space="preserve">v LS 3. ročníku </w:t>
            </w:r>
            <w:r w:rsidRPr="00F12C6B">
              <w:t xml:space="preserve">bude realizována v nevládních organizacích a firmách v kulturně kreativních </w:t>
            </w:r>
            <w:r w:rsidRPr="004D1DAB">
              <w:t xml:space="preserve">odvětvích a bude </w:t>
            </w:r>
            <w:r>
              <w:t>zajištěna</w:t>
            </w:r>
            <w:r w:rsidRPr="004D1DAB">
              <w:t xml:space="preserve"> smlouvami s danými institucemi a jednotlivými studenty.</w:t>
            </w:r>
            <w:r>
              <w:t xml:space="preserve"> Student si může rovněž zvolit instituci, která je v oblasti KKO i mimo nabídku </w:t>
            </w:r>
            <w:r w:rsidR="00A96954">
              <w:t>zajištěnou</w:t>
            </w:r>
            <w:r>
              <w:t xml:space="preserve"> smluvně (viz seznam níže), nicméně d</w:t>
            </w:r>
            <w:r w:rsidRPr="004D1DAB">
              <w:t>ůraz bude kladen na strategické spolupráce s institucemi, se kterými ateliér KODK</w:t>
            </w:r>
            <w:r w:rsidRPr="00F12C6B">
              <w:t xml:space="preserve"> bude spolupracovat </w:t>
            </w:r>
            <w:r>
              <w:t xml:space="preserve">i </w:t>
            </w:r>
            <w:r w:rsidRPr="00F12C6B">
              <w:t>v rámci plenérů, odborných exkurzí, zadání výzkumných úkolů apod.</w:t>
            </w:r>
            <w:r w:rsidR="00A96954" w:rsidRPr="00965D86">
              <w:t xml:space="preserve"> </w:t>
            </w:r>
            <w:r w:rsidR="006919BF">
              <w:t>Supervizi vykonává garant předmětu (za procesy FMK) a zástupce poskytovatele praxe.</w:t>
            </w:r>
          </w:p>
          <w:p w14:paraId="66090A1F" w14:textId="77777777" w:rsidR="006919BF" w:rsidRDefault="00A96954" w:rsidP="006919BF">
            <w:pPr>
              <w:spacing w:before="120" w:after="120"/>
              <w:jc w:val="both"/>
            </w:pPr>
            <w:r>
              <w:t>Student získá zkušenosti v oblasti</w:t>
            </w:r>
            <w:r w:rsidR="006919BF">
              <w:t xml:space="preserve"> postupů a metod</w:t>
            </w:r>
            <w:r w:rsidRPr="00965D86">
              <w:t xml:space="preserve"> řízení, produkce a postprodukce umělecké tvorby, umělecko-provozního oboru</w:t>
            </w:r>
            <w:r>
              <w:t xml:space="preserve"> KKO</w:t>
            </w:r>
            <w:r w:rsidR="006919BF">
              <w:t>, prakticky se seznámí se současnými trendy poznání zaměřenými</w:t>
            </w:r>
            <w:r w:rsidRPr="00965D86">
              <w:t xml:space="preserve"> na digitální kulturu. </w:t>
            </w:r>
            <w:r w:rsidR="006919BF">
              <w:t>Může získat rovněž</w:t>
            </w:r>
            <w:r w:rsidRPr="00965D86">
              <w:t xml:space="preserve"> zkušenosti z dalších kreativních oborů. </w:t>
            </w:r>
            <w:r w:rsidR="00FA4DC8" w:rsidRPr="00F12C6B">
              <w:t xml:space="preserve"> </w:t>
            </w:r>
          </w:p>
          <w:p w14:paraId="60776223" w14:textId="0109B781" w:rsidR="00415DA8" w:rsidRPr="00822F97" w:rsidRDefault="00FA4DC8" w:rsidP="006919BF">
            <w:pPr>
              <w:spacing w:before="120" w:after="120"/>
              <w:jc w:val="both"/>
            </w:pPr>
            <w:r w:rsidRPr="004D1DAB">
              <w:t xml:space="preserve">Při ukončení praxe student obdrží hodnotící zprávu od instituce. </w:t>
            </w:r>
            <w:r>
              <w:t>Výsledky hodnocení se následně budou odrážet při práci se studenty, případně ve struktuře studijního plánu, či předmětů. Počet míst pro výkon odborné praxe studentů je kapacitně zajištěn.</w:t>
            </w:r>
            <w:r w:rsidR="006919BF">
              <w:t xml:space="preserve"> </w:t>
            </w:r>
          </w:p>
        </w:tc>
      </w:tr>
      <w:tr w:rsidR="00415DA8" w14:paraId="624296D2" w14:textId="77777777" w:rsidTr="00AA3147">
        <w:tc>
          <w:tcPr>
            <w:tcW w:w="1054" w:type="dxa"/>
            <w:shd w:val="clear" w:color="auto" w:fill="F7CAAC"/>
          </w:tcPr>
          <w:p w14:paraId="23E9CEC1" w14:textId="77777777" w:rsidR="00415DA8" w:rsidRDefault="00415DA8" w:rsidP="00AA3147">
            <w:pPr>
              <w:jc w:val="both"/>
              <w:rPr>
                <w:b/>
              </w:rPr>
            </w:pPr>
            <w:r>
              <w:rPr>
                <w:b/>
              </w:rPr>
              <w:t>Rozsah</w:t>
            </w:r>
          </w:p>
        </w:tc>
        <w:tc>
          <w:tcPr>
            <w:tcW w:w="2915" w:type="dxa"/>
          </w:tcPr>
          <w:p w14:paraId="5BAD83F9" w14:textId="77777777" w:rsidR="00415DA8" w:rsidRDefault="00415DA8" w:rsidP="00AA3147">
            <w:pPr>
              <w:jc w:val="both"/>
            </w:pPr>
            <w:r>
              <w:t>12</w:t>
            </w:r>
          </w:p>
        </w:tc>
        <w:tc>
          <w:tcPr>
            <w:tcW w:w="1985" w:type="dxa"/>
            <w:shd w:val="clear" w:color="auto" w:fill="F7CAAC"/>
          </w:tcPr>
          <w:p w14:paraId="2AACDAB3" w14:textId="77777777" w:rsidR="00415DA8" w:rsidRDefault="00415DA8" w:rsidP="00AA3147">
            <w:pPr>
              <w:jc w:val="both"/>
              <w:rPr>
                <w:b/>
              </w:rPr>
            </w:pPr>
            <w:r>
              <w:rPr>
                <w:b/>
              </w:rPr>
              <w:t>týdnů</w:t>
            </w:r>
          </w:p>
        </w:tc>
        <w:tc>
          <w:tcPr>
            <w:tcW w:w="1843" w:type="dxa"/>
          </w:tcPr>
          <w:p w14:paraId="444EC671" w14:textId="77777777" w:rsidR="00415DA8" w:rsidRDefault="00415DA8" w:rsidP="00AA3147">
            <w:pPr>
              <w:jc w:val="both"/>
            </w:pPr>
            <w:r>
              <w:t>480</w:t>
            </w:r>
          </w:p>
        </w:tc>
        <w:tc>
          <w:tcPr>
            <w:tcW w:w="2126" w:type="dxa"/>
            <w:shd w:val="clear" w:color="auto" w:fill="F7CAAC"/>
          </w:tcPr>
          <w:p w14:paraId="1D1FA67C" w14:textId="77777777" w:rsidR="00415DA8" w:rsidRDefault="00415DA8" w:rsidP="00AA3147">
            <w:pPr>
              <w:jc w:val="both"/>
            </w:pPr>
            <w:r>
              <w:rPr>
                <w:b/>
              </w:rPr>
              <w:t>hodin</w:t>
            </w:r>
          </w:p>
        </w:tc>
      </w:tr>
      <w:tr w:rsidR="00415DA8" w14:paraId="2CB61D08" w14:textId="77777777" w:rsidTr="00AA3147">
        <w:tc>
          <w:tcPr>
            <w:tcW w:w="7797" w:type="dxa"/>
            <w:gridSpan w:val="4"/>
            <w:shd w:val="clear" w:color="auto" w:fill="F7CAAC"/>
          </w:tcPr>
          <w:p w14:paraId="2FA0E3D6" w14:textId="77777777" w:rsidR="00415DA8" w:rsidRDefault="00415DA8" w:rsidP="00AA3147">
            <w:pPr>
              <w:jc w:val="both"/>
              <w:rPr>
                <w:b/>
              </w:rPr>
            </w:pPr>
            <w:r>
              <w:rPr>
                <w:b/>
              </w:rPr>
              <w:t>Přehled pracovišť, na kterých má být odborná praxe/praktická výuka uskutečňována</w:t>
            </w:r>
          </w:p>
        </w:tc>
        <w:tc>
          <w:tcPr>
            <w:tcW w:w="2126" w:type="dxa"/>
            <w:shd w:val="clear" w:color="auto" w:fill="F7CAAC"/>
          </w:tcPr>
          <w:p w14:paraId="4A5151A6" w14:textId="77777777" w:rsidR="00415DA8" w:rsidRDefault="00415DA8" w:rsidP="00AA3147">
            <w:pPr>
              <w:jc w:val="both"/>
              <w:rPr>
                <w:b/>
              </w:rPr>
            </w:pPr>
            <w:r>
              <w:rPr>
                <w:b/>
              </w:rPr>
              <w:t>Smluvně zajištěno</w:t>
            </w:r>
          </w:p>
        </w:tc>
      </w:tr>
      <w:tr w:rsidR="00415DA8" w14:paraId="46919BF3" w14:textId="77777777" w:rsidTr="00AA3147">
        <w:tc>
          <w:tcPr>
            <w:tcW w:w="7797" w:type="dxa"/>
            <w:gridSpan w:val="4"/>
          </w:tcPr>
          <w:p w14:paraId="61847992" w14:textId="77777777" w:rsidR="00415DA8" w:rsidRPr="00822F97" w:rsidRDefault="00415DA8" w:rsidP="00AA3147">
            <w:pPr>
              <w:jc w:val="both"/>
            </w:pPr>
            <w:r w:rsidRPr="00822F97">
              <w:t>Klub Kultury Napajedla</w:t>
            </w:r>
          </w:p>
        </w:tc>
        <w:tc>
          <w:tcPr>
            <w:tcW w:w="2126" w:type="dxa"/>
          </w:tcPr>
          <w:p w14:paraId="3238C2B0" w14:textId="77777777" w:rsidR="00415DA8" w:rsidRDefault="00415DA8" w:rsidP="00AA3147">
            <w:pPr>
              <w:jc w:val="both"/>
            </w:pPr>
            <w:r>
              <w:t>ANO</w:t>
            </w:r>
          </w:p>
        </w:tc>
      </w:tr>
      <w:tr w:rsidR="00415DA8" w14:paraId="73B29601" w14:textId="77777777" w:rsidTr="00AA3147">
        <w:tc>
          <w:tcPr>
            <w:tcW w:w="7797" w:type="dxa"/>
            <w:gridSpan w:val="4"/>
          </w:tcPr>
          <w:p w14:paraId="5B189417" w14:textId="77777777" w:rsidR="00415DA8" w:rsidRPr="00822F97" w:rsidRDefault="00415DA8" w:rsidP="00AA3147">
            <w:pPr>
              <w:jc w:val="both"/>
            </w:pPr>
            <w:r w:rsidRPr="00822F97">
              <w:t>Vzdělávací a kulturní centrum Broumov</w:t>
            </w:r>
          </w:p>
        </w:tc>
        <w:tc>
          <w:tcPr>
            <w:tcW w:w="2126" w:type="dxa"/>
          </w:tcPr>
          <w:p w14:paraId="58F615E3" w14:textId="77777777" w:rsidR="00415DA8" w:rsidRDefault="00415DA8" w:rsidP="00AA3147">
            <w:pPr>
              <w:jc w:val="both"/>
            </w:pPr>
            <w:r>
              <w:t>ANO</w:t>
            </w:r>
          </w:p>
        </w:tc>
      </w:tr>
      <w:tr w:rsidR="00415DA8" w14:paraId="08BE7570" w14:textId="77777777" w:rsidTr="00AA3147">
        <w:tc>
          <w:tcPr>
            <w:tcW w:w="7797" w:type="dxa"/>
            <w:gridSpan w:val="4"/>
          </w:tcPr>
          <w:p w14:paraId="25319DD3" w14:textId="77777777" w:rsidR="00415DA8" w:rsidRPr="00822F97" w:rsidRDefault="00415DA8" w:rsidP="00AA3147">
            <w:pPr>
              <w:jc w:val="both"/>
            </w:pPr>
            <w:r w:rsidRPr="00822F97">
              <w:t xml:space="preserve">Kreativní </w:t>
            </w:r>
            <w:r>
              <w:t>i</w:t>
            </w:r>
            <w:r w:rsidRPr="00822F97">
              <w:t>nstitut Trenčín</w:t>
            </w:r>
          </w:p>
        </w:tc>
        <w:tc>
          <w:tcPr>
            <w:tcW w:w="2126" w:type="dxa"/>
          </w:tcPr>
          <w:p w14:paraId="7B806C0F" w14:textId="77777777" w:rsidR="00415DA8" w:rsidRDefault="00415DA8" w:rsidP="00AA3147">
            <w:pPr>
              <w:jc w:val="both"/>
            </w:pPr>
            <w:r>
              <w:t>ANO</w:t>
            </w:r>
          </w:p>
        </w:tc>
      </w:tr>
      <w:tr w:rsidR="00415DA8" w14:paraId="7F671D07" w14:textId="77777777" w:rsidTr="00AA3147">
        <w:tc>
          <w:tcPr>
            <w:tcW w:w="7797" w:type="dxa"/>
            <w:gridSpan w:val="4"/>
          </w:tcPr>
          <w:p w14:paraId="0DABF214" w14:textId="77777777" w:rsidR="00415DA8" w:rsidRPr="00822F97" w:rsidRDefault="00415DA8" w:rsidP="00AA3147">
            <w:pPr>
              <w:jc w:val="both"/>
            </w:pPr>
            <w:r w:rsidRPr="00822F97">
              <w:t xml:space="preserve">Divadlo </w:t>
            </w:r>
            <w:r>
              <w:t>n</w:t>
            </w:r>
            <w:r w:rsidRPr="00822F97">
              <w:t xml:space="preserve">a </w:t>
            </w:r>
            <w:r>
              <w:t>c</w:t>
            </w:r>
            <w:r w:rsidRPr="00822F97">
              <w:t xml:space="preserve">ucky </w:t>
            </w:r>
            <w:r>
              <w:t xml:space="preserve">v </w:t>
            </w:r>
            <w:r w:rsidRPr="00822F97">
              <w:t>Olomouc</w:t>
            </w:r>
            <w:r>
              <w:t>i</w:t>
            </w:r>
          </w:p>
        </w:tc>
        <w:tc>
          <w:tcPr>
            <w:tcW w:w="2126" w:type="dxa"/>
          </w:tcPr>
          <w:p w14:paraId="18729913" w14:textId="77777777" w:rsidR="00415DA8" w:rsidRDefault="00415DA8" w:rsidP="00AA3147">
            <w:pPr>
              <w:jc w:val="both"/>
            </w:pPr>
            <w:r>
              <w:t>ANO</w:t>
            </w:r>
          </w:p>
        </w:tc>
      </w:tr>
      <w:tr w:rsidR="00415DA8" w14:paraId="34ED7EBC" w14:textId="77777777" w:rsidTr="00AA3147">
        <w:tc>
          <w:tcPr>
            <w:tcW w:w="7797" w:type="dxa"/>
            <w:gridSpan w:val="4"/>
          </w:tcPr>
          <w:p w14:paraId="31D19F6A" w14:textId="77777777" w:rsidR="00415DA8" w:rsidRPr="00822F97" w:rsidRDefault="00415DA8" w:rsidP="00AA3147">
            <w:pPr>
              <w:jc w:val="both"/>
            </w:pPr>
            <w:r>
              <w:t>Zlínský kreativní klastr</w:t>
            </w:r>
          </w:p>
        </w:tc>
        <w:tc>
          <w:tcPr>
            <w:tcW w:w="2126" w:type="dxa"/>
          </w:tcPr>
          <w:p w14:paraId="51DD6160" w14:textId="77777777" w:rsidR="00415DA8" w:rsidRDefault="00415DA8" w:rsidP="00AA3147">
            <w:pPr>
              <w:jc w:val="both"/>
            </w:pPr>
            <w:r>
              <w:t>ANO</w:t>
            </w:r>
          </w:p>
        </w:tc>
      </w:tr>
      <w:tr w:rsidR="00415DA8" w14:paraId="28B591C3" w14:textId="77777777" w:rsidTr="00AA3147">
        <w:tc>
          <w:tcPr>
            <w:tcW w:w="7797" w:type="dxa"/>
            <w:gridSpan w:val="4"/>
          </w:tcPr>
          <w:p w14:paraId="1623CA7E" w14:textId="77777777" w:rsidR="00415DA8" w:rsidRPr="00822F97" w:rsidRDefault="00415DA8" w:rsidP="00AA3147">
            <w:pPr>
              <w:jc w:val="both"/>
            </w:pPr>
            <w:r w:rsidRPr="00822F97">
              <w:t>Knihovna Třinec</w:t>
            </w:r>
          </w:p>
        </w:tc>
        <w:tc>
          <w:tcPr>
            <w:tcW w:w="2126" w:type="dxa"/>
          </w:tcPr>
          <w:p w14:paraId="761BEF3B" w14:textId="77777777" w:rsidR="00415DA8" w:rsidRDefault="00415DA8" w:rsidP="00AA3147">
            <w:pPr>
              <w:jc w:val="both"/>
            </w:pPr>
            <w:r>
              <w:t>ANO</w:t>
            </w:r>
          </w:p>
        </w:tc>
      </w:tr>
      <w:tr w:rsidR="00415DA8" w14:paraId="7EB04F5A" w14:textId="77777777" w:rsidTr="00AA3147">
        <w:tc>
          <w:tcPr>
            <w:tcW w:w="7797" w:type="dxa"/>
            <w:gridSpan w:val="4"/>
          </w:tcPr>
          <w:p w14:paraId="58A5ABE6" w14:textId="77777777" w:rsidR="00415DA8" w:rsidRPr="00822F97" w:rsidRDefault="00415DA8" w:rsidP="00AA3147">
            <w:pPr>
              <w:jc w:val="both"/>
            </w:pPr>
            <w:r w:rsidRPr="00822F97">
              <w:t>Divadlo Drak</w:t>
            </w:r>
            <w:r>
              <w:t xml:space="preserve"> v Hradci Králové</w:t>
            </w:r>
          </w:p>
        </w:tc>
        <w:tc>
          <w:tcPr>
            <w:tcW w:w="2126" w:type="dxa"/>
          </w:tcPr>
          <w:p w14:paraId="66C06A06" w14:textId="77777777" w:rsidR="00415DA8" w:rsidRDefault="00415DA8" w:rsidP="00AA3147">
            <w:pPr>
              <w:jc w:val="both"/>
            </w:pPr>
            <w:r>
              <w:t>ANO</w:t>
            </w:r>
          </w:p>
        </w:tc>
      </w:tr>
      <w:tr w:rsidR="00415DA8" w14:paraId="746131CA" w14:textId="77777777" w:rsidTr="00AA3147">
        <w:tc>
          <w:tcPr>
            <w:tcW w:w="7797" w:type="dxa"/>
            <w:gridSpan w:val="4"/>
          </w:tcPr>
          <w:p w14:paraId="4CE13478" w14:textId="77777777" w:rsidR="00415DA8" w:rsidRPr="00822F97" w:rsidRDefault="00415DA8" w:rsidP="00AA3147">
            <w:pPr>
              <w:jc w:val="both"/>
            </w:pPr>
            <w:r w:rsidRPr="00822F97">
              <w:t>Zvěřinec Zlín</w:t>
            </w:r>
          </w:p>
        </w:tc>
        <w:tc>
          <w:tcPr>
            <w:tcW w:w="2126" w:type="dxa"/>
          </w:tcPr>
          <w:p w14:paraId="76A6B456" w14:textId="77777777" w:rsidR="00415DA8" w:rsidRDefault="00415DA8" w:rsidP="00AA3147">
            <w:pPr>
              <w:jc w:val="both"/>
            </w:pPr>
            <w:r>
              <w:t>ANO</w:t>
            </w:r>
          </w:p>
        </w:tc>
      </w:tr>
      <w:tr w:rsidR="00415DA8" w14:paraId="7A43D9E0" w14:textId="77777777" w:rsidTr="00AA3147">
        <w:tc>
          <w:tcPr>
            <w:tcW w:w="7797" w:type="dxa"/>
            <w:gridSpan w:val="4"/>
          </w:tcPr>
          <w:p w14:paraId="4FBFF79C" w14:textId="77777777" w:rsidR="00415DA8" w:rsidRPr="00822F97" w:rsidRDefault="00415DA8" w:rsidP="00AA3147">
            <w:pPr>
              <w:jc w:val="both"/>
            </w:pPr>
            <w:r w:rsidRPr="00822F97">
              <w:t>Východočeská galerie Pardubice</w:t>
            </w:r>
          </w:p>
        </w:tc>
        <w:tc>
          <w:tcPr>
            <w:tcW w:w="2126" w:type="dxa"/>
          </w:tcPr>
          <w:p w14:paraId="128B04CD" w14:textId="77777777" w:rsidR="00415DA8" w:rsidRDefault="00415DA8" w:rsidP="00AA3147">
            <w:pPr>
              <w:jc w:val="both"/>
            </w:pPr>
            <w:r>
              <w:t>ANO</w:t>
            </w:r>
          </w:p>
        </w:tc>
      </w:tr>
      <w:tr w:rsidR="00415DA8" w14:paraId="2E9CF2CB" w14:textId="77777777" w:rsidTr="00AA3147">
        <w:tc>
          <w:tcPr>
            <w:tcW w:w="7797" w:type="dxa"/>
            <w:gridSpan w:val="4"/>
          </w:tcPr>
          <w:p w14:paraId="180A696D" w14:textId="77777777" w:rsidR="00415DA8" w:rsidRPr="00822F97" w:rsidRDefault="00415DA8" w:rsidP="00AA3147">
            <w:pPr>
              <w:jc w:val="both"/>
            </w:pPr>
            <w:r w:rsidRPr="00822F97">
              <w:t>Kultura Volyně</w:t>
            </w:r>
          </w:p>
        </w:tc>
        <w:tc>
          <w:tcPr>
            <w:tcW w:w="2126" w:type="dxa"/>
          </w:tcPr>
          <w:p w14:paraId="627B4899" w14:textId="77777777" w:rsidR="00415DA8" w:rsidRDefault="00415DA8" w:rsidP="00AA3147">
            <w:pPr>
              <w:jc w:val="both"/>
            </w:pPr>
            <w:r>
              <w:t>ANO</w:t>
            </w:r>
          </w:p>
        </w:tc>
      </w:tr>
      <w:tr w:rsidR="00415DA8" w14:paraId="6BC3E1C0" w14:textId="77777777" w:rsidTr="00AA3147">
        <w:tc>
          <w:tcPr>
            <w:tcW w:w="9923" w:type="dxa"/>
            <w:gridSpan w:val="5"/>
            <w:shd w:val="clear" w:color="auto" w:fill="F7CAAC"/>
          </w:tcPr>
          <w:p w14:paraId="561B2E16" w14:textId="77777777" w:rsidR="00415DA8" w:rsidRDefault="00415DA8" w:rsidP="00AA3147">
            <w:pPr>
              <w:jc w:val="both"/>
            </w:pPr>
            <w:r>
              <w:rPr>
                <w:b/>
              </w:rPr>
              <w:t>Zajištění odborné praxe/praktické výuky v cizím jazyce (u studijních programů uskutečňovaných v cizím jazyce)</w:t>
            </w:r>
          </w:p>
        </w:tc>
      </w:tr>
      <w:tr w:rsidR="00415DA8" w14:paraId="408E158D" w14:textId="77777777" w:rsidTr="00AA3147">
        <w:trPr>
          <w:trHeight w:val="551"/>
        </w:trPr>
        <w:tc>
          <w:tcPr>
            <w:tcW w:w="9923" w:type="dxa"/>
            <w:gridSpan w:val="5"/>
          </w:tcPr>
          <w:p w14:paraId="54B861D5" w14:textId="77777777" w:rsidR="00415DA8" w:rsidRDefault="00415DA8" w:rsidP="00AA3147">
            <w:pPr>
              <w:jc w:val="both"/>
            </w:pPr>
          </w:p>
        </w:tc>
      </w:tr>
    </w:tbl>
    <w:p w14:paraId="0FFF9E41" w14:textId="77777777" w:rsidR="00C27656" w:rsidRDefault="00C27656" w:rsidP="00415DA8">
      <w:r>
        <w:br w:type="page"/>
      </w:r>
    </w:p>
    <w:tbl>
      <w:tblPr>
        <w:tblStyle w:val="Mkatabulky"/>
        <w:tblW w:w="0" w:type="auto"/>
        <w:tblLook w:val="04A0" w:firstRow="1" w:lastRow="0" w:firstColumn="1" w:lastColumn="0" w:noHBand="0" w:noVBand="1"/>
      </w:tblPr>
      <w:tblGrid>
        <w:gridCol w:w="1349"/>
        <w:gridCol w:w="1049"/>
        <w:gridCol w:w="1708"/>
        <w:gridCol w:w="1843"/>
        <w:gridCol w:w="1710"/>
        <w:gridCol w:w="1050"/>
        <w:gridCol w:w="1061"/>
      </w:tblGrid>
      <w:tr w:rsidR="00C27656" w14:paraId="70BDDA5E" w14:textId="77777777" w:rsidTr="00D8041A">
        <w:trPr>
          <w:trHeight w:val="432"/>
        </w:trPr>
        <w:tc>
          <w:tcPr>
            <w:tcW w:w="9770" w:type="dxa"/>
            <w:gridSpan w:val="7"/>
            <w:shd w:val="clear" w:color="auto" w:fill="C6D9F1" w:themeFill="text2" w:themeFillTint="33"/>
            <w:vAlign w:val="center"/>
          </w:tcPr>
          <w:p w14:paraId="5C66D9C9" w14:textId="77777777" w:rsidR="00C27656" w:rsidRPr="00FD6986" w:rsidRDefault="00C27656" w:rsidP="00D8041A">
            <w:pPr>
              <w:rPr>
                <w:b/>
                <w:bCs/>
                <w:sz w:val="28"/>
                <w:szCs w:val="28"/>
              </w:rPr>
            </w:pPr>
            <w:r w:rsidRPr="00FD6986">
              <w:rPr>
                <w:b/>
                <w:sz w:val="28"/>
                <w:szCs w:val="28"/>
              </w:rPr>
              <w:lastRenderedPageBreak/>
              <w:t>C-</w:t>
            </w:r>
            <w:proofErr w:type="spellStart"/>
            <w:r w:rsidRPr="00FD6986">
              <w:rPr>
                <w:b/>
                <w:sz w:val="28"/>
                <w:szCs w:val="28"/>
              </w:rPr>
              <w:t>Ia</w:t>
            </w:r>
            <w:proofErr w:type="spellEnd"/>
            <w:r w:rsidRPr="00FD6986">
              <w:rPr>
                <w:b/>
                <w:sz w:val="28"/>
                <w:szCs w:val="28"/>
              </w:rPr>
              <w:t xml:space="preserve"> – Přehled </w:t>
            </w:r>
            <w:r>
              <w:rPr>
                <w:b/>
                <w:sz w:val="28"/>
                <w:szCs w:val="28"/>
              </w:rPr>
              <w:t>vyučujících</w:t>
            </w:r>
            <w:r w:rsidRPr="00FD6986">
              <w:rPr>
                <w:b/>
                <w:sz w:val="28"/>
                <w:szCs w:val="28"/>
              </w:rPr>
              <w:t xml:space="preserve"> uvedených v přílohách C-I žádosti o akreditaci </w:t>
            </w:r>
          </w:p>
        </w:tc>
      </w:tr>
      <w:tr w:rsidR="00725137" w14:paraId="1391D475" w14:textId="77777777" w:rsidTr="00725137">
        <w:tc>
          <w:tcPr>
            <w:tcW w:w="1349" w:type="dxa"/>
            <w:shd w:val="clear" w:color="auto" w:fill="FBD4B4" w:themeFill="accent6" w:themeFillTint="66"/>
          </w:tcPr>
          <w:p w14:paraId="3E6F4CFF" w14:textId="77777777" w:rsidR="00C27656" w:rsidRPr="00281954" w:rsidRDefault="00C27656" w:rsidP="00D8041A">
            <w:pPr>
              <w:rPr>
                <w:b/>
                <w:bCs/>
              </w:rPr>
            </w:pPr>
            <w:r w:rsidRPr="00281954">
              <w:rPr>
                <w:b/>
                <w:bCs/>
              </w:rPr>
              <w:t>Příjmení</w:t>
            </w:r>
          </w:p>
        </w:tc>
        <w:tc>
          <w:tcPr>
            <w:tcW w:w="1049" w:type="dxa"/>
            <w:shd w:val="clear" w:color="auto" w:fill="FBD4B4" w:themeFill="accent6" w:themeFillTint="66"/>
          </w:tcPr>
          <w:p w14:paraId="4EE9AE6C" w14:textId="77777777" w:rsidR="00C27656" w:rsidRPr="00281954" w:rsidRDefault="00C27656" w:rsidP="00D8041A">
            <w:pPr>
              <w:rPr>
                <w:b/>
                <w:bCs/>
              </w:rPr>
            </w:pPr>
            <w:r w:rsidRPr="00281954">
              <w:rPr>
                <w:b/>
                <w:bCs/>
              </w:rPr>
              <w:t>Jméno</w:t>
            </w:r>
          </w:p>
        </w:tc>
        <w:tc>
          <w:tcPr>
            <w:tcW w:w="1708" w:type="dxa"/>
            <w:shd w:val="clear" w:color="auto" w:fill="FBD4B4" w:themeFill="accent6" w:themeFillTint="66"/>
          </w:tcPr>
          <w:p w14:paraId="75D552A0" w14:textId="77777777" w:rsidR="00C27656" w:rsidRPr="00281954" w:rsidRDefault="00C27656" w:rsidP="00D8041A">
            <w:pPr>
              <w:rPr>
                <w:b/>
                <w:bCs/>
              </w:rPr>
            </w:pPr>
            <w:r w:rsidRPr="00281954">
              <w:rPr>
                <w:b/>
                <w:bCs/>
              </w:rPr>
              <w:t>Tituly</w:t>
            </w:r>
          </w:p>
        </w:tc>
        <w:tc>
          <w:tcPr>
            <w:tcW w:w="1843" w:type="dxa"/>
            <w:shd w:val="clear" w:color="auto" w:fill="FBD4B4" w:themeFill="accent6" w:themeFillTint="66"/>
          </w:tcPr>
          <w:p w14:paraId="13CFCBD3" w14:textId="77777777" w:rsidR="00C27656" w:rsidRPr="00281954" w:rsidRDefault="00C27656" w:rsidP="00D8041A">
            <w:pPr>
              <w:rPr>
                <w:b/>
                <w:bCs/>
              </w:rPr>
            </w:pPr>
            <w:r w:rsidRPr="00281954">
              <w:rPr>
                <w:b/>
                <w:bCs/>
              </w:rPr>
              <w:t>Vztah k VŠ</w:t>
            </w:r>
          </w:p>
        </w:tc>
        <w:tc>
          <w:tcPr>
            <w:tcW w:w="1710" w:type="dxa"/>
            <w:shd w:val="clear" w:color="auto" w:fill="FBD4B4" w:themeFill="accent6" w:themeFillTint="66"/>
          </w:tcPr>
          <w:p w14:paraId="25CB0F55" w14:textId="77777777" w:rsidR="00C27656" w:rsidRPr="00281954" w:rsidRDefault="00C27656" w:rsidP="00D8041A">
            <w:pPr>
              <w:rPr>
                <w:b/>
                <w:bCs/>
              </w:rPr>
            </w:pPr>
            <w:r w:rsidRPr="00281954">
              <w:rPr>
                <w:b/>
                <w:bCs/>
              </w:rPr>
              <w:t>Vztah k součásti VŚ</w:t>
            </w:r>
          </w:p>
        </w:tc>
        <w:tc>
          <w:tcPr>
            <w:tcW w:w="1050" w:type="dxa"/>
            <w:shd w:val="clear" w:color="auto" w:fill="FBD4B4" w:themeFill="accent6" w:themeFillTint="66"/>
          </w:tcPr>
          <w:p w14:paraId="7A17F3C3" w14:textId="1E0670EA" w:rsidR="00C27656" w:rsidRPr="00281954" w:rsidRDefault="00C27656" w:rsidP="00D8041A">
            <w:pPr>
              <w:rPr>
                <w:b/>
                <w:bCs/>
              </w:rPr>
            </w:pPr>
            <w:r w:rsidRPr="00281954">
              <w:rPr>
                <w:b/>
                <w:bCs/>
              </w:rPr>
              <w:t>Garant</w:t>
            </w:r>
            <w:r w:rsidR="00E9156A">
              <w:rPr>
                <w:b/>
                <w:bCs/>
              </w:rPr>
              <w:t>.</w:t>
            </w:r>
            <w:r w:rsidRPr="00281954">
              <w:rPr>
                <w:b/>
                <w:bCs/>
              </w:rPr>
              <w:t xml:space="preserve"> předmětů</w:t>
            </w:r>
          </w:p>
        </w:tc>
        <w:tc>
          <w:tcPr>
            <w:tcW w:w="1061" w:type="dxa"/>
            <w:shd w:val="clear" w:color="auto" w:fill="FBD4B4" w:themeFill="accent6" w:themeFillTint="66"/>
          </w:tcPr>
          <w:p w14:paraId="03EF6F69" w14:textId="77777777" w:rsidR="00C27656" w:rsidRPr="00281954" w:rsidRDefault="00C27656" w:rsidP="00D8041A">
            <w:pPr>
              <w:rPr>
                <w:b/>
                <w:bCs/>
              </w:rPr>
            </w:pPr>
            <w:r w:rsidRPr="00281954">
              <w:rPr>
                <w:b/>
                <w:bCs/>
              </w:rPr>
              <w:t xml:space="preserve">Odborník </w:t>
            </w:r>
            <w:r>
              <w:rPr>
                <w:b/>
                <w:bCs/>
              </w:rPr>
              <w:br/>
            </w:r>
            <w:r w:rsidRPr="00281954">
              <w:rPr>
                <w:b/>
                <w:bCs/>
              </w:rPr>
              <w:t>z praxe</w:t>
            </w:r>
          </w:p>
        </w:tc>
      </w:tr>
      <w:tr w:rsidR="00DE6492" w14:paraId="624A0A3C" w14:textId="77777777" w:rsidTr="00725137">
        <w:tc>
          <w:tcPr>
            <w:tcW w:w="1349" w:type="dxa"/>
            <w:shd w:val="clear" w:color="auto" w:fill="auto"/>
          </w:tcPr>
          <w:p w14:paraId="6CB9E528" w14:textId="6DB2E58D" w:rsidR="00DE6492" w:rsidRPr="00DE6492" w:rsidRDefault="00DE6492" w:rsidP="00DE6492">
            <w:proofErr w:type="spellStart"/>
            <w:r w:rsidRPr="00DE6492">
              <w:t>Antih</w:t>
            </w:r>
            <w:proofErr w:type="spellEnd"/>
            <w:r w:rsidRPr="00DE6492">
              <w:t xml:space="preserve"> </w:t>
            </w:r>
            <w:r>
              <w:t>Střelcová</w:t>
            </w:r>
          </w:p>
        </w:tc>
        <w:tc>
          <w:tcPr>
            <w:tcW w:w="1049" w:type="dxa"/>
            <w:shd w:val="clear" w:color="auto" w:fill="auto"/>
          </w:tcPr>
          <w:p w14:paraId="329919C8" w14:textId="240486AB" w:rsidR="00DE6492" w:rsidRPr="00DE6492" w:rsidRDefault="00DE6492" w:rsidP="00DE6492">
            <w:r>
              <w:t>Alexandra</w:t>
            </w:r>
          </w:p>
        </w:tc>
        <w:tc>
          <w:tcPr>
            <w:tcW w:w="1708" w:type="dxa"/>
            <w:shd w:val="clear" w:color="auto" w:fill="auto"/>
          </w:tcPr>
          <w:p w14:paraId="367ED703" w14:textId="5867719B" w:rsidR="00DE6492" w:rsidRPr="00DE6492" w:rsidRDefault="00DE6492" w:rsidP="00DE6492">
            <w:r>
              <w:t>Mgr., MA</w:t>
            </w:r>
          </w:p>
        </w:tc>
        <w:tc>
          <w:tcPr>
            <w:tcW w:w="1843" w:type="dxa"/>
            <w:shd w:val="clear" w:color="auto" w:fill="auto"/>
          </w:tcPr>
          <w:p w14:paraId="3B0B6143" w14:textId="702FE4F3" w:rsidR="00DE6492" w:rsidRPr="00DE6492" w:rsidRDefault="00DE6492" w:rsidP="00DE6492">
            <w:r w:rsidRPr="00205061">
              <w:t>DPP - bud.</w:t>
            </w:r>
          </w:p>
        </w:tc>
        <w:tc>
          <w:tcPr>
            <w:tcW w:w="1710" w:type="dxa"/>
            <w:shd w:val="clear" w:color="auto" w:fill="auto"/>
          </w:tcPr>
          <w:p w14:paraId="3E9F12A5" w14:textId="786F2B4B" w:rsidR="00DE6492" w:rsidRPr="00DE6492" w:rsidRDefault="00DE6492" w:rsidP="00DE6492">
            <w:r w:rsidRPr="00205061">
              <w:t xml:space="preserve">DPP </w:t>
            </w:r>
            <w:r>
              <w:t>– bud.</w:t>
            </w:r>
          </w:p>
        </w:tc>
        <w:tc>
          <w:tcPr>
            <w:tcW w:w="1050" w:type="dxa"/>
            <w:shd w:val="clear" w:color="auto" w:fill="auto"/>
          </w:tcPr>
          <w:p w14:paraId="779B0C78" w14:textId="4C16C422" w:rsidR="00DE6492" w:rsidRPr="00DE6492" w:rsidRDefault="00DE6492" w:rsidP="00DE6492">
            <w:r>
              <w:t>-</w:t>
            </w:r>
          </w:p>
        </w:tc>
        <w:tc>
          <w:tcPr>
            <w:tcW w:w="1061" w:type="dxa"/>
            <w:shd w:val="clear" w:color="auto" w:fill="auto"/>
          </w:tcPr>
          <w:p w14:paraId="123A5135" w14:textId="7832152C" w:rsidR="00DE6492" w:rsidRPr="00DE6492" w:rsidRDefault="00BA6511" w:rsidP="00DE6492">
            <w:r>
              <w:t>ano</w:t>
            </w:r>
          </w:p>
        </w:tc>
      </w:tr>
      <w:tr w:rsidR="00DE6492" w14:paraId="4993D62D" w14:textId="77777777" w:rsidTr="00725137">
        <w:tc>
          <w:tcPr>
            <w:tcW w:w="1349" w:type="dxa"/>
          </w:tcPr>
          <w:p w14:paraId="5C9040A7" w14:textId="77777777" w:rsidR="00DE6492" w:rsidRDefault="00DE6492" w:rsidP="00DE6492">
            <w:proofErr w:type="spellStart"/>
            <w:r>
              <w:t>Děkanovská</w:t>
            </w:r>
            <w:proofErr w:type="spellEnd"/>
          </w:p>
        </w:tc>
        <w:tc>
          <w:tcPr>
            <w:tcW w:w="1049" w:type="dxa"/>
          </w:tcPr>
          <w:p w14:paraId="250D30B2" w14:textId="77777777" w:rsidR="00DE6492" w:rsidRDefault="00DE6492" w:rsidP="00DE6492">
            <w:r>
              <w:t>Irena</w:t>
            </w:r>
          </w:p>
        </w:tc>
        <w:tc>
          <w:tcPr>
            <w:tcW w:w="1708" w:type="dxa"/>
          </w:tcPr>
          <w:p w14:paraId="0611D0F8" w14:textId="5C415C36" w:rsidR="00DE6492" w:rsidRDefault="00DE6492" w:rsidP="00DE6492">
            <w:r>
              <w:t>PhDr., Ph.D.</w:t>
            </w:r>
          </w:p>
        </w:tc>
        <w:tc>
          <w:tcPr>
            <w:tcW w:w="1843" w:type="dxa"/>
          </w:tcPr>
          <w:p w14:paraId="748A6553" w14:textId="4D463E30" w:rsidR="00DE6492" w:rsidRDefault="00DE6492" w:rsidP="00DE6492">
            <w:r w:rsidRPr="00205061">
              <w:t>DPP - bud.</w:t>
            </w:r>
          </w:p>
        </w:tc>
        <w:tc>
          <w:tcPr>
            <w:tcW w:w="1710" w:type="dxa"/>
          </w:tcPr>
          <w:p w14:paraId="7C5E19EF" w14:textId="370A8A27" w:rsidR="00DE6492" w:rsidRDefault="00DE6492" w:rsidP="00DE6492">
            <w:r w:rsidRPr="00205061">
              <w:t xml:space="preserve">DPP </w:t>
            </w:r>
            <w:r>
              <w:t>– bud.</w:t>
            </w:r>
          </w:p>
        </w:tc>
        <w:tc>
          <w:tcPr>
            <w:tcW w:w="1050" w:type="dxa"/>
          </w:tcPr>
          <w:p w14:paraId="4115DE89" w14:textId="77777777" w:rsidR="00DE6492" w:rsidRDefault="00DE6492" w:rsidP="00DE6492">
            <w:r>
              <w:t>-</w:t>
            </w:r>
          </w:p>
        </w:tc>
        <w:tc>
          <w:tcPr>
            <w:tcW w:w="1061" w:type="dxa"/>
          </w:tcPr>
          <w:p w14:paraId="7F06F938" w14:textId="77777777" w:rsidR="00DE6492" w:rsidRDefault="00DE6492" w:rsidP="00DE6492">
            <w:r>
              <w:t>ano</w:t>
            </w:r>
          </w:p>
        </w:tc>
      </w:tr>
      <w:tr w:rsidR="00DE6492" w14:paraId="60F8D20F" w14:textId="77777777" w:rsidTr="00725137">
        <w:tc>
          <w:tcPr>
            <w:tcW w:w="1349" w:type="dxa"/>
          </w:tcPr>
          <w:p w14:paraId="478C4780" w14:textId="77777777" w:rsidR="00DE6492" w:rsidRPr="00211FDF" w:rsidRDefault="00DE6492" w:rsidP="00DE6492">
            <w:proofErr w:type="spellStart"/>
            <w:r>
              <w:t>Dlabajová</w:t>
            </w:r>
            <w:proofErr w:type="spellEnd"/>
          </w:p>
        </w:tc>
        <w:tc>
          <w:tcPr>
            <w:tcW w:w="1049" w:type="dxa"/>
          </w:tcPr>
          <w:p w14:paraId="6B9FDA74" w14:textId="77777777" w:rsidR="00DE6492" w:rsidRPr="00211FDF" w:rsidRDefault="00DE6492" w:rsidP="00DE6492">
            <w:r>
              <w:t>Martina</w:t>
            </w:r>
          </w:p>
        </w:tc>
        <w:tc>
          <w:tcPr>
            <w:tcW w:w="1708" w:type="dxa"/>
          </w:tcPr>
          <w:p w14:paraId="6E8C95FD" w14:textId="3F5C3376" w:rsidR="00DE6492" w:rsidRPr="00211FDF" w:rsidRDefault="00DE6492" w:rsidP="00DE6492">
            <w:proofErr w:type="spellStart"/>
            <w:r>
              <w:t>Dott</w:t>
            </w:r>
            <w:proofErr w:type="spellEnd"/>
            <w:r>
              <w:t>.</w:t>
            </w:r>
          </w:p>
        </w:tc>
        <w:tc>
          <w:tcPr>
            <w:tcW w:w="1843" w:type="dxa"/>
          </w:tcPr>
          <w:p w14:paraId="226302DF" w14:textId="28E69773" w:rsidR="00DE6492" w:rsidRDefault="00DE6492" w:rsidP="00DE6492">
            <w:r w:rsidRPr="00205061">
              <w:t>DPP - bud.</w:t>
            </w:r>
          </w:p>
        </w:tc>
        <w:tc>
          <w:tcPr>
            <w:tcW w:w="1710" w:type="dxa"/>
          </w:tcPr>
          <w:p w14:paraId="4B71F782" w14:textId="6D4ACB01" w:rsidR="00DE6492" w:rsidRDefault="00DE6492" w:rsidP="00DE6492">
            <w:r w:rsidRPr="00205061">
              <w:t xml:space="preserve">DPP </w:t>
            </w:r>
            <w:r>
              <w:t>– bud.</w:t>
            </w:r>
          </w:p>
        </w:tc>
        <w:tc>
          <w:tcPr>
            <w:tcW w:w="1050" w:type="dxa"/>
          </w:tcPr>
          <w:p w14:paraId="6E310F8A" w14:textId="77777777" w:rsidR="00DE6492" w:rsidRDefault="00DE6492" w:rsidP="00DE6492">
            <w:r>
              <w:t>-</w:t>
            </w:r>
          </w:p>
        </w:tc>
        <w:tc>
          <w:tcPr>
            <w:tcW w:w="1061" w:type="dxa"/>
          </w:tcPr>
          <w:p w14:paraId="6B2E0EC0" w14:textId="77777777" w:rsidR="00DE6492" w:rsidRDefault="00DE6492" w:rsidP="00DE6492">
            <w:r>
              <w:t>ano</w:t>
            </w:r>
          </w:p>
        </w:tc>
      </w:tr>
      <w:tr w:rsidR="00C27656" w14:paraId="2320287D" w14:textId="77777777" w:rsidTr="00725137">
        <w:tc>
          <w:tcPr>
            <w:tcW w:w="1349" w:type="dxa"/>
          </w:tcPr>
          <w:p w14:paraId="449F8275" w14:textId="77777777" w:rsidR="00C27656" w:rsidRDefault="00C27656" w:rsidP="00D8041A">
            <w:r>
              <w:t>Dvořáčková</w:t>
            </w:r>
          </w:p>
        </w:tc>
        <w:tc>
          <w:tcPr>
            <w:tcW w:w="1049" w:type="dxa"/>
          </w:tcPr>
          <w:p w14:paraId="365CA9C2" w14:textId="77777777" w:rsidR="00C27656" w:rsidRDefault="00C27656" w:rsidP="00D8041A">
            <w:r>
              <w:t>Markéta</w:t>
            </w:r>
          </w:p>
        </w:tc>
        <w:tc>
          <w:tcPr>
            <w:tcW w:w="1708" w:type="dxa"/>
          </w:tcPr>
          <w:p w14:paraId="1BE9367E" w14:textId="77777777" w:rsidR="00C27656" w:rsidRDefault="00C27656" w:rsidP="00D8041A">
            <w:r>
              <w:t>Mgr.</w:t>
            </w:r>
          </w:p>
        </w:tc>
        <w:tc>
          <w:tcPr>
            <w:tcW w:w="1843" w:type="dxa"/>
          </w:tcPr>
          <w:p w14:paraId="5CDC5065" w14:textId="68944116" w:rsidR="00C27656" w:rsidRDefault="00C27656" w:rsidP="00D8041A">
            <w:r>
              <w:t>PP</w:t>
            </w:r>
            <w:r w:rsidR="004C077E">
              <w:t>,</w:t>
            </w:r>
            <w:r>
              <w:t xml:space="preserve"> 1,0 - N</w:t>
            </w:r>
          </w:p>
        </w:tc>
        <w:tc>
          <w:tcPr>
            <w:tcW w:w="1710" w:type="dxa"/>
          </w:tcPr>
          <w:p w14:paraId="0B051D9E" w14:textId="1A91D232" w:rsidR="00C27656" w:rsidRDefault="00C27656" w:rsidP="00D8041A">
            <w:r>
              <w:t>PP</w:t>
            </w:r>
            <w:r w:rsidR="004C077E">
              <w:t>,</w:t>
            </w:r>
            <w:r>
              <w:t xml:space="preserve"> 1,0 - N</w:t>
            </w:r>
          </w:p>
        </w:tc>
        <w:tc>
          <w:tcPr>
            <w:tcW w:w="1050" w:type="dxa"/>
          </w:tcPr>
          <w:p w14:paraId="5E4DF197" w14:textId="77777777" w:rsidR="00C27656" w:rsidRDefault="00C27656" w:rsidP="00D8041A">
            <w:r>
              <w:t>ZT</w:t>
            </w:r>
          </w:p>
        </w:tc>
        <w:tc>
          <w:tcPr>
            <w:tcW w:w="1061" w:type="dxa"/>
          </w:tcPr>
          <w:p w14:paraId="6F3A1AB9" w14:textId="77777777" w:rsidR="00C27656" w:rsidRDefault="00C27656" w:rsidP="00D8041A">
            <w:r>
              <w:t>-</w:t>
            </w:r>
          </w:p>
        </w:tc>
      </w:tr>
      <w:tr w:rsidR="00C27656" w14:paraId="4240A758" w14:textId="77777777" w:rsidTr="00725137">
        <w:tc>
          <w:tcPr>
            <w:tcW w:w="1349" w:type="dxa"/>
          </w:tcPr>
          <w:p w14:paraId="23BE11DD" w14:textId="77777777" w:rsidR="00C27656" w:rsidRDefault="00C27656" w:rsidP="00D8041A">
            <w:proofErr w:type="spellStart"/>
            <w:r>
              <w:t>Gartnerová</w:t>
            </w:r>
            <w:proofErr w:type="spellEnd"/>
            <w:r>
              <w:t xml:space="preserve"> *</w:t>
            </w:r>
          </w:p>
        </w:tc>
        <w:tc>
          <w:tcPr>
            <w:tcW w:w="1049" w:type="dxa"/>
          </w:tcPr>
          <w:p w14:paraId="4DC00594" w14:textId="77777777" w:rsidR="00C27656" w:rsidRDefault="00C27656" w:rsidP="00D8041A">
            <w:r>
              <w:t>Eva</w:t>
            </w:r>
          </w:p>
        </w:tc>
        <w:tc>
          <w:tcPr>
            <w:tcW w:w="1708" w:type="dxa"/>
          </w:tcPr>
          <w:p w14:paraId="5AA2E4BE" w14:textId="77777777" w:rsidR="00C27656" w:rsidRDefault="00C27656" w:rsidP="00D8041A">
            <w:r>
              <w:t>Mgr., Ph.D.</w:t>
            </w:r>
          </w:p>
        </w:tc>
        <w:tc>
          <w:tcPr>
            <w:tcW w:w="1843" w:type="dxa"/>
          </w:tcPr>
          <w:p w14:paraId="362E2F08" w14:textId="3338DDC4" w:rsidR="00C27656" w:rsidRDefault="00C27656" w:rsidP="00D8041A">
            <w:r>
              <w:t>PP 1,0 do 0</w:t>
            </w:r>
            <w:r w:rsidR="00C371D6">
              <w:t>3</w:t>
            </w:r>
            <w:r>
              <w:t>/2023</w:t>
            </w:r>
          </w:p>
        </w:tc>
        <w:tc>
          <w:tcPr>
            <w:tcW w:w="1710" w:type="dxa"/>
          </w:tcPr>
          <w:p w14:paraId="24CF0FDD" w14:textId="27A06F63" w:rsidR="00C27656" w:rsidRDefault="00C27656" w:rsidP="00D8041A">
            <w:r>
              <w:t>PP 1,0 do 0</w:t>
            </w:r>
            <w:r w:rsidR="00C371D6">
              <w:t>3</w:t>
            </w:r>
            <w:r>
              <w:t>/2023</w:t>
            </w:r>
          </w:p>
        </w:tc>
        <w:tc>
          <w:tcPr>
            <w:tcW w:w="1050" w:type="dxa"/>
          </w:tcPr>
          <w:p w14:paraId="36A04F7A" w14:textId="77777777" w:rsidR="00C27656" w:rsidRDefault="00C27656" w:rsidP="00D8041A">
            <w:r>
              <w:t>PZ</w:t>
            </w:r>
          </w:p>
        </w:tc>
        <w:tc>
          <w:tcPr>
            <w:tcW w:w="1061" w:type="dxa"/>
          </w:tcPr>
          <w:p w14:paraId="3F15CC05" w14:textId="77777777" w:rsidR="00C27656" w:rsidRDefault="00C27656" w:rsidP="00D8041A">
            <w:r>
              <w:t>-</w:t>
            </w:r>
          </w:p>
        </w:tc>
      </w:tr>
      <w:tr w:rsidR="00C27656" w14:paraId="041B4FB3" w14:textId="77777777" w:rsidTr="00725137">
        <w:tc>
          <w:tcPr>
            <w:tcW w:w="1349" w:type="dxa"/>
          </w:tcPr>
          <w:p w14:paraId="4560B868" w14:textId="77777777" w:rsidR="00C27656" w:rsidRDefault="00C27656" w:rsidP="00D8041A">
            <w:r>
              <w:t>Jakubíček *</w:t>
            </w:r>
          </w:p>
        </w:tc>
        <w:tc>
          <w:tcPr>
            <w:tcW w:w="1049" w:type="dxa"/>
          </w:tcPr>
          <w:p w14:paraId="2A8F34AA" w14:textId="77777777" w:rsidR="00C27656" w:rsidRDefault="00C27656" w:rsidP="00D8041A">
            <w:r>
              <w:t>Vít</w:t>
            </w:r>
          </w:p>
        </w:tc>
        <w:tc>
          <w:tcPr>
            <w:tcW w:w="1708" w:type="dxa"/>
          </w:tcPr>
          <w:p w14:paraId="52E43127" w14:textId="77777777" w:rsidR="00C27656" w:rsidRDefault="00C27656" w:rsidP="00D8041A">
            <w:r>
              <w:t>Mgr., Ph.D.</w:t>
            </w:r>
          </w:p>
        </w:tc>
        <w:tc>
          <w:tcPr>
            <w:tcW w:w="1843" w:type="dxa"/>
          </w:tcPr>
          <w:p w14:paraId="173E8561" w14:textId="77777777" w:rsidR="00C27656" w:rsidRDefault="00C27656" w:rsidP="00D8041A">
            <w:r>
              <w:t>PP 0,6 do 03/2024</w:t>
            </w:r>
          </w:p>
        </w:tc>
        <w:tc>
          <w:tcPr>
            <w:tcW w:w="1710" w:type="dxa"/>
          </w:tcPr>
          <w:p w14:paraId="548F9668" w14:textId="77777777" w:rsidR="00C27656" w:rsidRDefault="00C27656" w:rsidP="00D8041A">
            <w:r>
              <w:t>PP 0,6 do 03/2024</w:t>
            </w:r>
          </w:p>
        </w:tc>
        <w:tc>
          <w:tcPr>
            <w:tcW w:w="1050" w:type="dxa"/>
          </w:tcPr>
          <w:p w14:paraId="2389E827" w14:textId="77777777" w:rsidR="00C27656" w:rsidRDefault="00C27656" w:rsidP="00D8041A">
            <w:r>
              <w:t>-</w:t>
            </w:r>
          </w:p>
        </w:tc>
        <w:tc>
          <w:tcPr>
            <w:tcW w:w="1061" w:type="dxa"/>
          </w:tcPr>
          <w:p w14:paraId="7C9BE7DF" w14:textId="77777777" w:rsidR="00C27656" w:rsidRDefault="00C27656" w:rsidP="00D8041A">
            <w:r>
              <w:t>ano</w:t>
            </w:r>
          </w:p>
        </w:tc>
      </w:tr>
      <w:tr w:rsidR="00C27656" w14:paraId="6E874C9A" w14:textId="77777777" w:rsidTr="00725137">
        <w:tc>
          <w:tcPr>
            <w:tcW w:w="1349" w:type="dxa"/>
          </w:tcPr>
          <w:p w14:paraId="26CD38E8" w14:textId="77777777" w:rsidR="00C27656" w:rsidRDefault="00C27656" w:rsidP="00D8041A">
            <w:r>
              <w:t>Juříková</w:t>
            </w:r>
          </w:p>
        </w:tc>
        <w:tc>
          <w:tcPr>
            <w:tcW w:w="1049" w:type="dxa"/>
          </w:tcPr>
          <w:p w14:paraId="2A0CDC92" w14:textId="77777777" w:rsidR="00C27656" w:rsidRDefault="00C27656" w:rsidP="00D8041A">
            <w:r>
              <w:t>Martina</w:t>
            </w:r>
          </w:p>
        </w:tc>
        <w:tc>
          <w:tcPr>
            <w:tcW w:w="1708" w:type="dxa"/>
          </w:tcPr>
          <w:p w14:paraId="4A76A109" w14:textId="77777777" w:rsidR="00C27656" w:rsidRDefault="00C27656" w:rsidP="00D8041A">
            <w:r>
              <w:t>Ing., Ph.D.</w:t>
            </w:r>
          </w:p>
        </w:tc>
        <w:tc>
          <w:tcPr>
            <w:tcW w:w="1843" w:type="dxa"/>
          </w:tcPr>
          <w:p w14:paraId="440CA17F" w14:textId="67397C89" w:rsidR="00C27656" w:rsidRDefault="00C27656" w:rsidP="00D8041A">
            <w:r>
              <w:t>PP</w:t>
            </w:r>
            <w:r w:rsidR="004C077E">
              <w:t>,</w:t>
            </w:r>
            <w:r>
              <w:t xml:space="preserve"> 1,0 - N</w:t>
            </w:r>
          </w:p>
        </w:tc>
        <w:tc>
          <w:tcPr>
            <w:tcW w:w="1710" w:type="dxa"/>
          </w:tcPr>
          <w:p w14:paraId="339C6D10" w14:textId="236B92B3" w:rsidR="00C27656" w:rsidRDefault="00C27656" w:rsidP="00D8041A">
            <w:r>
              <w:t>PP</w:t>
            </w:r>
            <w:r w:rsidR="004C077E">
              <w:t>,</w:t>
            </w:r>
            <w:r>
              <w:t xml:space="preserve"> 1,0 - N</w:t>
            </w:r>
          </w:p>
        </w:tc>
        <w:tc>
          <w:tcPr>
            <w:tcW w:w="1050" w:type="dxa"/>
          </w:tcPr>
          <w:p w14:paraId="1310D62F" w14:textId="77777777" w:rsidR="00C27656" w:rsidRDefault="00C27656" w:rsidP="00D8041A">
            <w:r>
              <w:t>-</w:t>
            </w:r>
          </w:p>
        </w:tc>
        <w:tc>
          <w:tcPr>
            <w:tcW w:w="1061" w:type="dxa"/>
          </w:tcPr>
          <w:p w14:paraId="07F5749C" w14:textId="77777777" w:rsidR="00C27656" w:rsidRDefault="00C27656" w:rsidP="00D8041A">
            <w:r>
              <w:t>-</w:t>
            </w:r>
          </w:p>
        </w:tc>
      </w:tr>
      <w:tr w:rsidR="00C27656" w14:paraId="1DD0F349" w14:textId="77777777" w:rsidTr="00725137">
        <w:tc>
          <w:tcPr>
            <w:tcW w:w="1349" w:type="dxa"/>
          </w:tcPr>
          <w:p w14:paraId="5792982B" w14:textId="77777777" w:rsidR="00C27656" w:rsidRDefault="00C27656" w:rsidP="00D8041A">
            <w:r>
              <w:t>Kazík</w:t>
            </w:r>
          </w:p>
        </w:tc>
        <w:tc>
          <w:tcPr>
            <w:tcW w:w="1049" w:type="dxa"/>
          </w:tcPr>
          <w:p w14:paraId="2DE49CF0" w14:textId="77777777" w:rsidR="00C27656" w:rsidRDefault="00C27656" w:rsidP="00D8041A">
            <w:r>
              <w:t>Martin</w:t>
            </w:r>
          </w:p>
        </w:tc>
        <w:tc>
          <w:tcPr>
            <w:tcW w:w="1708" w:type="dxa"/>
          </w:tcPr>
          <w:p w14:paraId="36656B92" w14:textId="77777777" w:rsidR="00C27656" w:rsidRDefault="00C27656" w:rsidP="00D8041A">
            <w:r>
              <w:t>Mgr.</w:t>
            </w:r>
          </w:p>
        </w:tc>
        <w:tc>
          <w:tcPr>
            <w:tcW w:w="1843" w:type="dxa"/>
          </w:tcPr>
          <w:p w14:paraId="6BDC8558" w14:textId="029A1278" w:rsidR="00C27656" w:rsidRDefault="00C27656" w:rsidP="00D8041A">
            <w:r>
              <w:t>PP 1,0 do 08/2023</w:t>
            </w:r>
          </w:p>
        </w:tc>
        <w:tc>
          <w:tcPr>
            <w:tcW w:w="1710" w:type="dxa"/>
          </w:tcPr>
          <w:p w14:paraId="05F481D9" w14:textId="30539066" w:rsidR="00C27656" w:rsidRDefault="00C27656" w:rsidP="00D8041A">
            <w:r>
              <w:t>PP 1,0 do</w:t>
            </w:r>
            <w:r w:rsidR="00E53C1F">
              <w:t xml:space="preserve"> </w:t>
            </w:r>
            <w:r>
              <w:t>08/2023</w:t>
            </w:r>
          </w:p>
        </w:tc>
        <w:tc>
          <w:tcPr>
            <w:tcW w:w="1050" w:type="dxa"/>
          </w:tcPr>
          <w:p w14:paraId="1026257F" w14:textId="77777777" w:rsidR="00C27656" w:rsidRDefault="00C27656" w:rsidP="00D8041A">
            <w:r>
              <w:t>-</w:t>
            </w:r>
          </w:p>
        </w:tc>
        <w:tc>
          <w:tcPr>
            <w:tcW w:w="1061" w:type="dxa"/>
          </w:tcPr>
          <w:p w14:paraId="22792D70" w14:textId="77777777" w:rsidR="00C27656" w:rsidRDefault="00C27656" w:rsidP="00D8041A">
            <w:r>
              <w:t>-</w:t>
            </w:r>
          </w:p>
        </w:tc>
      </w:tr>
      <w:tr w:rsidR="00C27656" w14:paraId="24C118B7" w14:textId="77777777" w:rsidTr="00725137">
        <w:tc>
          <w:tcPr>
            <w:tcW w:w="1349" w:type="dxa"/>
          </w:tcPr>
          <w:p w14:paraId="741209F0" w14:textId="77777777" w:rsidR="00C27656" w:rsidRDefault="00C27656" w:rsidP="00D8041A">
            <w:r>
              <w:t>Kocourek</w:t>
            </w:r>
          </w:p>
        </w:tc>
        <w:tc>
          <w:tcPr>
            <w:tcW w:w="1049" w:type="dxa"/>
          </w:tcPr>
          <w:p w14:paraId="731434E5" w14:textId="77777777" w:rsidR="00C27656" w:rsidRDefault="00C27656" w:rsidP="00D8041A">
            <w:r>
              <w:t>Josef</w:t>
            </w:r>
          </w:p>
        </w:tc>
        <w:tc>
          <w:tcPr>
            <w:tcW w:w="1708" w:type="dxa"/>
          </w:tcPr>
          <w:p w14:paraId="693E2701" w14:textId="77777777" w:rsidR="00C27656" w:rsidRDefault="00C27656" w:rsidP="00D8041A">
            <w:r>
              <w:t>Mgr., Ph.D.</w:t>
            </w:r>
          </w:p>
        </w:tc>
        <w:tc>
          <w:tcPr>
            <w:tcW w:w="1843" w:type="dxa"/>
          </w:tcPr>
          <w:p w14:paraId="106B4E46" w14:textId="6BC327E9" w:rsidR="00C27656" w:rsidRDefault="00C27656" w:rsidP="00D8041A">
            <w:r>
              <w:t>PP</w:t>
            </w:r>
            <w:r w:rsidR="004C077E">
              <w:t>,</w:t>
            </w:r>
            <w:r>
              <w:t xml:space="preserve"> 1,0 - N</w:t>
            </w:r>
          </w:p>
        </w:tc>
        <w:tc>
          <w:tcPr>
            <w:tcW w:w="1710" w:type="dxa"/>
          </w:tcPr>
          <w:p w14:paraId="7FA67F09" w14:textId="77777777" w:rsidR="00C27656" w:rsidRDefault="00C27656" w:rsidP="00D8041A">
            <w:r>
              <w:t>PP, 1,0 - N</w:t>
            </w:r>
          </w:p>
        </w:tc>
        <w:tc>
          <w:tcPr>
            <w:tcW w:w="1050" w:type="dxa"/>
          </w:tcPr>
          <w:p w14:paraId="31647189" w14:textId="77777777" w:rsidR="00C27656" w:rsidRDefault="00C27656" w:rsidP="00D8041A">
            <w:r>
              <w:t>-</w:t>
            </w:r>
          </w:p>
        </w:tc>
        <w:tc>
          <w:tcPr>
            <w:tcW w:w="1061" w:type="dxa"/>
          </w:tcPr>
          <w:p w14:paraId="75645295" w14:textId="77777777" w:rsidR="00C27656" w:rsidRDefault="00C27656" w:rsidP="00D8041A">
            <w:r>
              <w:t>ano</w:t>
            </w:r>
          </w:p>
        </w:tc>
      </w:tr>
      <w:tr w:rsidR="00C27656" w14:paraId="306C3D0C" w14:textId="77777777" w:rsidTr="00725137">
        <w:tc>
          <w:tcPr>
            <w:tcW w:w="1349" w:type="dxa"/>
          </w:tcPr>
          <w:p w14:paraId="1EDDDE41" w14:textId="77777777" w:rsidR="00C27656" w:rsidRDefault="00C27656" w:rsidP="00D8041A">
            <w:proofErr w:type="spellStart"/>
            <w:r>
              <w:t>Kolesár</w:t>
            </w:r>
            <w:proofErr w:type="spellEnd"/>
          </w:p>
        </w:tc>
        <w:tc>
          <w:tcPr>
            <w:tcW w:w="1049" w:type="dxa"/>
          </w:tcPr>
          <w:p w14:paraId="40A418D0" w14:textId="77777777" w:rsidR="00C27656" w:rsidRDefault="00C27656" w:rsidP="00D8041A">
            <w:r>
              <w:t>Zdeno</w:t>
            </w:r>
          </w:p>
        </w:tc>
        <w:tc>
          <w:tcPr>
            <w:tcW w:w="1708" w:type="dxa"/>
          </w:tcPr>
          <w:p w14:paraId="7258BC0D" w14:textId="77777777" w:rsidR="00C27656" w:rsidRDefault="00C27656" w:rsidP="00D8041A">
            <w:r>
              <w:t>prof. PhDr., Ph.D.</w:t>
            </w:r>
          </w:p>
        </w:tc>
        <w:tc>
          <w:tcPr>
            <w:tcW w:w="1843" w:type="dxa"/>
          </w:tcPr>
          <w:p w14:paraId="51332C6B" w14:textId="38DEF6D4" w:rsidR="00C27656" w:rsidRDefault="00C27656" w:rsidP="00D8041A">
            <w:r>
              <w:t>PP</w:t>
            </w:r>
            <w:r w:rsidR="004C077E">
              <w:t>,</w:t>
            </w:r>
            <w:r>
              <w:t xml:space="preserve"> 0,5 - N</w:t>
            </w:r>
          </w:p>
        </w:tc>
        <w:tc>
          <w:tcPr>
            <w:tcW w:w="1710" w:type="dxa"/>
          </w:tcPr>
          <w:p w14:paraId="333BDBB7" w14:textId="77777777" w:rsidR="00C27656" w:rsidRDefault="00C27656" w:rsidP="00D8041A">
            <w:r>
              <w:t>PP, 0,5 - N</w:t>
            </w:r>
          </w:p>
        </w:tc>
        <w:tc>
          <w:tcPr>
            <w:tcW w:w="1050" w:type="dxa"/>
          </w:tcPr>
          <w:p w14:paraId="1A68C2F7" w14:textId="77777777" w:rsidR="00C27656" w:rsidRDefault="00C27656" w:rsidP="00D8041A">
            <w:r>
              <w:t>-</w:t>
            </w:r>
          </w:p>
        </w:tc>
        <w:tc>
          <w:tcPr>
            <w:tcW w:w="1061" w:type="dxa"/>
          </w:tcPr>
          <w:p w14:paraId="400C3C25" w14:textId="77777777" w:rsidR="00C27656" w:rsidRDefault="00C27656" w:rsidP="00D8041A">
            <w:r>
              <w:t>-</w:t>
            </w:r>
          </w:p>
        </w:tc>
      </w:tr>
      <w:tr w:rsidR="00DE6492" w14:paraId="76AB70F6" w14:textId="77777777" w:rsidTr="00725137">
        <w:tc>
          <w:tcPr>
            <w:tcW w:w="1349" w:type="dxa"/>
          </w:tcPr>
          <w:p w14:paraId="436EB486" w14:textId="77777777" w:rsidR="00DE6492" w:rsidRDefault="00DE6492" w:rsidP="00DE6492">
            <w:r>
              <w:t>Kořínková</w:t>
            </w:r>
          </w:p>
        </w:tc>
        <w:tc>
          <w:tcPr>
            <w:tcW w:w="1049" w:type="dxa"/>
          </w:tcPr>
          <w:p w14:paraId="0910573E" w14:textId="77777777" w:rsidR="00DE6492" w:rsidRDefault="00DE6492" w:rsidP="00DE6492">
            <w:r>
              <w:t>Anežka</w:t>
            </w:r>
          </w:p>
        </w:tc>
        <w:tc>
          <w:tcPr>
            <w:tcW w:w="1708" w:type="dxa"/>
          </w:tcPr>
          <w:p w14:paraId="52EFA1D7" w14:textId="0E2D6E5D" w:rsidR="00DE6492" w:rsidRDefault="00DE6492" w:rsidP="00DE6492">
            <w:r>
              <w:t>Mgr.</w:t>
            </w:r>
          </w:p>
        </w:tc>
        <w:tc>
          <w:tcPr>
            <w:tcW w:w="1843" w:type="dxa"/>
          </w:tcPr>
          <w:p w14:paraId="4E209769" w14:textId="54036846" w:rsidR="00DE6492" w:rsidRDefault="00DE6492" w:rsidP="00DE6492">
            <w:r w:rsidRPr="00205061">
              <w:t>DPP - bud.</w:t>
            </w:r>
          </w:p>
        </w:tc>
        <w:tc>
          <w:tcPr>
            <w:tcW w:w="1710" w:type="dxa"/>
          </w:tcPr>
          <w:p w14:paraId="535D7CF9" w14:textId="7AA2FABD" w:rsidR="00DE6492" w:rsidRDefault="00DE6492" w:rsidP="00DE6492">
            <w:r w:rsidRPr="00205061">
              <w:t xml:space="preserve">DPP </w:t>
            </w:r>
            <w:r>
              <w:t>– bud.</w:t>
            </w:r>
          </w:p>
        </w:tc>
        <w:tc>
          <w:tcPr>
            <w:tcW w:w="1050" w:type="dxa"/>
          </w:tcPr>
          <w:p w14:paraId="44903087" w14:textId="77777777" w:rsidR="00DE6492" w:rsidRDefault="00DE6492" w:rsidP="00DE6492">
            <w:r>
              <w:t>-</w:t>
            </w:r>
          </w:p>
        </w:tc>
        <w:tc>
          <w:tcPr>
            <w:tcW w:w="1061" w:type="dxa"/>
          </w:tcPr>
          <w:p w14:paraId="6AA27D3D" w14:textId="77777777" w:rsidR="00DE6492" w:rsidRDefault="00DE6492" w:rsidP="00DE6492">
            <w:r>
              <w:t>ano</w:t>
            </w:r>
          </w:p>
        </w:tc>
      </w:tr>
      <w:tr w:rsidR="00DE6492" w14:paraId="2116AEB1" w14:textId="77777777" w:rsidTr="00725137">
        <w:tc>
          <w:tcPr>
            <w:tcW w:w="1349" w:type="dxa"/>
          </w:tcPr>
          <w:p w14:paraId="2A198B79" w14:textId="77777777" w:rsidR="00DE6492" w:rsidRDefault="00DE6492" w:rsidP="00DE6492">
            <w:proofErr w:type="spellStart"/>
            <w:r>
              <w:t>Kosnarová</w:t>
            </w:r>
            <w:proofErr w:type="spellEnd"/>
            <w:r>
              <w:t xml:space="preserve"> </w:t>
            </w:r>
            <w:proofErr w:type="spellStart"/>
            <w:r>
              <w:t>Venerová</w:t>
            </w:r>
            <w:proofErr w:type="spellEnd"/>
          </w:p>
        </w:tc>
        <w:tc>
          <w:tcPr>
            <w:tcW w:w="1049" w:type="dxa"/>
          </w:tcPr>
          <w:p w14:paraId="31086F68" w14:textId="77777777" w:rsidR="00DE6492" w:rsidRDefault="00DE6492" w:rsidP="00DE6492">
            <w:r>
              <w:t>Tereza</w:t>
            </w:r>
          </w:p>
        </w:tc>
        <w:tc>
          <w:tcPr>
            <w:tcW w:w="1708" w:type="dxa"/>
          </w:tcPr>
          <w:p w14:paraId="2BA6C971" w14:textId="77777777" w:rsidR="00DE6492" w:rsidRDefault="00DE6492" w:rsidP="00DE6492">
            <w:r>
              <w:t>Mgr.</w:t>
            </w:r>
          </w:p>
        </w:tc>
        <w:tc>
          <w:tcPr>
            <w:tcW w:w="1843" w:type="dxa"/>
          </w:tcPr>
          <w:p w14:paraId="388AB3AA" w14:textId="53B78C36" w:rsidR="00DE6492" w:rsidRDefault="00DE6492" w:rsidP="00DE6492">
            <w:r w:rsidRPr="00205061">
              <w:t>DPP - bud.</w:t>
            </w:r>
          </w:p>
        </w:tc>
        <w:tc>
          <w:tcPr>
            <w:tcW w:w="1710" w:type="dxa"/>
          </w:tcPr>
          <w:p w14:paraId="3C1B62C4" w14:textId="3FF5C7CC" w:rsidR="00DE6492" w:rsidRDefault="00DE6492" w:rsidP="00DE6492">
            <w:r w:rsidRPr="00205061">
              <w:t xml:space="preserve">DPP </w:t>
            </w:r>
            <w:r>
              <w:t>– bud.</w:t>
            </w:r>
          </w:p>
        </w:tc>
        <w:tc>
          <w:tcPr>
            <w:tcW w:w="1050" w:type="dxa"/>
          </w:tcPr>
          <w:p w14:paraId="01A8C329" w14:textId="77777777" w:rsidR="00DE6492" w:rsidRDefault="00DE6492" w:rsidP="00DE6492">
            <w:r>
              <w:t>-</w:t>
            </w:r>
          </w:p>
        </w:tc>
        <w:tc>
          <w:tcPr>
            <w:tcW w:w="1061" w:type="dxa"/>
          </w:tcPr>
          <w:p w14:paraId="4253BA16" w14:textId="77777777" w:rsidR="00DE6492" w:rsidRDefault="00DE6492" w:rsidP="00DE6492">
            <w:r>
              <w:t>ano</w:t>
            </w:r>
          </w:p>
        </w:tc>
      </w:tr>
      <w:tr w:rsidR="00C27656" w14:paraId="4ADC592C" w14:textId="77777777" w:rsidTr="00725137">
        <w:tc>
          <w:tcPr>
            <w:tcW w:w="1349" w:type="dxa"/>
          </w:tcPr>
          <w:p w14:paraId="7E38934A" w14:textId="77777777" w:rsidR="00C27656" w:rsidRDefault="00C27656" w:rsidP="00D8041A">
            <w:r>
              <w:t>Kříž</w:t>
            </w:r>
          </w:p>
        </w:tc>
        <w:tc>
          <w:tcPr>
            <w:tcW w:w="1049" w:type="dxa"/>
          </w:tcPr>
          <w:p w14:paraId="5B7779AA" w14:textId="77777777" w:rsidR="00C27656" w:rsidRDefault="00C27656" w:rsidP="00D8041A">
            <w:r>
              <w:t>Michal</w:t>
            </w:r>
          </w:p>
        </w:tc>
        <w:tc>
          <w:tcPr>
            <w:tcW w:w="1708" w:type="dxa"/>
          </w:tcPr>
          <w:p w14:paraId="11834B4C" w14:textId="77777777" w:rsidR="00C27656" w:rsidRDefault="00C27656" w:rsidP="00D8041A">
            <w:r>
              <w:t>MgA.</w:t>
            </w:r>
          </w:p>
        </w:tc>
        <w:tc>
          <w:tcPr>
            <w:tcW w:w="1843" w:type="dxa"/>
          </w:tcPr>
          <w:p w14:paraId="74EC6298" w14:textId="77777777" w:rsidR="00C27656" w:rsidRDefault="00C27656" w:rsidP="00D8041A">
            <w:r w:rsidRPr="00205061">
              <w:t>DPP - bud.</w:t>
            </w:r>
          </w:p>
        </w:tc>
        <w:tc>
          <w:tcPr>
            <w:tcW w:w="1710" w:type="dxa"/>
          </w:tcPr>
          <w:p w14:paraId="2B8F6611" w14:textId="57C756FE" w:rsidR="00C27656" w:rsidRDefault="00C27656" w:rsidP="00D8041A">
            <w:r w:rsidRPr="00205061">
              <w:t xml:space="preserve">DPP </w:t>
            </w:r>
            <w:r w:rsidR="00DE6492">
              <w:t>– bud.</w:t>
            </w:r>
          </w:p>
        </w:tc>
        <w:tc>
          <w:tcPr>
            <w:tcW w:w="1050" w:type="dxa"/>
          </w:tcPr>
          <w:p w14:paraId="374B75F7" w14:textId="77777777" w:rsidR="00C27656" w:rsidRDefault="00C27656" w:rsidP="00D8041A">
            <w:r>
              <w:t>-</w:t>
            </w:r>
          </w:p>
        </w:tc>
        <w:tc>
          <w:tcPr>
            <w:tcW w:w="1061" w:type="dxa"/>
          </w:tcPr>
          <w:p w14:paraId="64F94BC3" w14:textId="77777777" w:rsidR="00C27656" w:rsidRDefault="00C27656" w:rsidP="00D8041A">
            <w:r>
              <w:t>ano</w:t>
            </w:r>
          </w:p>
        </w:tc>
      </w:tr>
      <w:tr w:rsidR="00C27656" w14:paraId="562EFCEB" w14:textId="77777777" w:rsidTr="00725137">
        <w:tc>
          <w:tcPr>
            <w:tcW w:w="1349" w:type="dxa"/>
          </w:tcPr>
          <w:p w14:paraId="0255C4F4" w14:textId="77777777" w:rsidR="00C27656" w:rsidRDefault="00C27656" w:rsidP="00D8041A">
            <w:r>
              <w:t>Lukášová</w:t>
            </w:r>
          </w:p>
        </w:tc>
        <w:tc>
          <w:tcPr>
            <w:tcW w:w="1049" w:type="dxa"/>
          </w:tcPr>
          <w:p w14:paraId="2F71818F" w14:textId="77777777" w:rsidR="00C27656" w:rsidRDefault="00C27656" w:rsidP="00D8041A">
            <w:r>
              <w:t>Veronika</w:t>
            </w:r>
          </w:p>
        </w:tc>
        <w:tc>
          <w:tcPr>
            <w:tcW w:w="1708" w:type="dxa"/>
          </w:tcPr>
          <w:p w14:paraId="30841847" w14:textId="0FC849AD" w:rsidR="00C27656" w:rsidRDefault="00C27656" w:rsidP="00D8041A">
            <w:r>
              <w:t>Mgr.</w:t>
            </w:r>
            <w:r w:rsidR="00C52B61">
              <w:t xml:space="preserve"> </w:t>
            </w:r>
            <w:r w:rsidR="00402321">
              <w:t>MgA.</w:t>
            </w:r>
            <w:r>
              <w:t>, Ph.D.</w:t>
            </w:r>
          </w:p>
        </w:tc>
        <w:tc>
          <w:tcPr>
            <w:tcW w:w="1843" w:type="dxa"/>
          </w:tcPr>
          <w:p w14:paraId="56A437A7" w14:textId="77777777" w:rsidR="00C27656" w:rsidRPr="00205061" w:rsidRDefault="00C27656" w:rsidP="00D8041A">
            <w:r w:rsidRPr="00205061">
              <w:t>DPP - bud.</w:t>
            </w:r>
          </w:p>
        </w:tc>
        <w:tc>
          <w:tcPr>
            <w:tcW w:w="1710" w:type="dxa"/>
          </w:tcPr>
          <w:p w14:paraId="74F7F607" w14:textId="4902D404" w:rsidR="00C27656" w:rsidRPr="00205061" w:rsidRDefault="00C27656" w:rsidP="00D8041A">
            <w:r w:rsidRPr="00205061">
              <w:t xml:space="preserve">DPP </w:t>
            </w:r>
            <w:r w:rsidR="00DE6492">
              <w:t>– bud.</w:t>
            </w:r>
          </w:p>
        </w:tc>
        <w:tc>
          <w:tcPr>
            <w:tcW w:w="1050" w:type="dxa"/>
          </w:tcPr>
          <w:p w14:paraId="67A66E1D" w14:textId="77777777" w:rsidR="00C27656" w:rsidRDefault="00C27656" w:rsidP="00D8041A">
            <w:r>
              <w:t>-</w:t>
            </w:r>
          </w:p>
        </w:tc>
        <w:tc>
          <w:tcPr>
            <w:tcW w:w="1061" w:type="dxa"/>
          </w:tcPr>
          <w:p w14:paraId="76DB4D3C" w14:textId="77777777" w:rsidR="00C27656" w:rsidRDefault="00C27656" w:rsidP="00D8041A">
            <w:r>
              <w:t>ano</w:t>
            </w:r>
          </w:p>
        </w:tc>
      </w:tr>
      <w:tr w:rsidR="00C27656" w14:paraId="426A168A" w14:textId="77777777" w:rsidTr="00725137">
        <w:tc>
          <w:tcPr>
            <w:tcW w:w="1349" w:type="dxa"/>
          </w:tcPr>
          <w:p w14:paraId="63A9A29A" w14:textId="771FBCA1" w:rsidR="00C27656" w:rsidRDefault="00C27656" w:rsidP="00D8041A">
            <w:r>
              <w:t>Maňasová Hradská</w:t>
            </w:r>
            <w:ins w:id="519" w:author="Hana Ponížilová" w:date="2023-03-23T14:39:00Z">
              <w:r w:rsidR="00E8505F">
                <w:t xml:space="preserve"> *</w:t>
              </w:r>
            </w:ins>
          </w:p>
        </w:tc>
        <w:tc>
          <w:tcPr>
            <w:tcW w:w="1049" w:type="dxa"/>
          </w:tcPr>
          <w:p w14:paraId="7DCFE8F9" w14:textId="77777777" w:rsidR="00C27656" w:rsidRDefault="00C27656" w:rsidP="00D8041A">
            <w:r>
              <w:t>Helena</w:t>
            </w:r>
          </w:p>
        </w:tc>
        <w:tc>
          <w:tcPr>
            <w:tcW w:w="1708" w:type="dxa"/>
          </w:tcPr>
          <w:p w14:paraId="2C29A267" w14:textId="77777777" w:rsidR="00C27656" w:rsidRDefault="00C27656" w:rsidP="00D8041A">
            <w:r>
              <w:t>Mgr., Ph.D.</w:t>
            </w:r>
          </w:p>
        </w:tc>
        <w:tc>
          <w:tcPr>
            <w:tcW w:w="1843" w:type="dxa"/>
          </w:tcPr>
          <w:p w14:paraId="54480C54" w14:textId="3FA4132C" w:rsidR="00C27656" w:rsidRDefault="00C27656" w:rsidP="00D8041A">
            <w:r>
              <w:t>PP 1,0 do</w:t>
            </w:r>
            <w:r w:rsidR="00106918">
              <w:t xml:space="preserve"> </w:t>
            </w:r>
            <w:r>
              <w:t>01/2026</w:t>
            </w:r>
          </w:p>
        </w:tc>
        <w:tc>
          <w:tcPr>
            <w:tcW w:w="1710" w:type="dxa"/>
          </w:tcPr>
          <w:p w14:paraId="6B0DD438" w14:textId="10D76F4D" w:rsidR="00C27656" w:rsidRDefault="00C27656" w:rsidP="00D8041A">
            <w:r>
              <w:t>PP 1,0 do 01/2026</w:t>
            </w:r>
          </w:p>
        </w:tc>
        <w:tc>
          <w:tcPr>
            <w:tcW w:w="1050" w:type="dxa"/>
          </w:tcPr>
          <w:p w14:paraId="0C936328" w14:textId="77777777" w:rsidR="00C27656" w:rsidRDefault="00C27656" w:rsidP="00D8041A">
            <w:r>
              <w:t>ZT</w:t>
            </w:r>
          </w:p>
        </w:tc>
        <w:tc>
          <w:tcPr>
            <w:tcW w:w="1061" w:type="dxa"/>
          </w:tcPr>
          <w:p w14:paraId="0D4F9DEC" w14:textId="77777777" w:rsidR="00C27656" w:rsidRDefault="00C27656" w:rsidP="00D8041A">
            <w:r>
              <w:t>-</w:t>
            </w:r>
          </w:p>
        </w:tc>
      </w:tr>
      <w:tr w:rsidR="00DE6492" w14:paraId="35E0D45E" w14:textId="77777777" w:rsidTr="00725137">
        <w:tc>
          <w:tcPr>
            <w:tcW w:w="1349" w:type="dxa"/>
          </w:tcPr>
          <w:p w14:paraId="7AEF819F" w14:textId="77777777" w:rsidR="00DE6492" w:rsidRDefault="00DE6492" w:rsidP="00DE6492">
            <w:proofErr w:type="spellStart"/>
            <w:r>
              <w:t>Oukropec</w:t>
            </w:r>
            <w:proofErr w:type="spellEnd"/>
          </w:p>
        </w:tc>
        <w:tc>
          <w:tcPr>
            <w:tcW w:w="1049" w:type="dxa"/>
          </w:tcPr>
          <w:p w14:paraId="514CBAA1" w14:textId="77777777" w:rsidR="00DE6492" w:rsidRDefault="00DE6492" w:rsidP="00DE6492">
            <w:r>
              <w:t>Jindřich</w:t>
            </w:r>
          </w:p>
        </w:tc>
        <w:tc>
          <w:tcPr>
            <w:tcW w:w="1708" w:type="dxa"/>
          </w:tcPr>
          <w:p w14:paraId="07A094B9" w14:textId="77777777" w:rsidR="00DE6492" w:rsidRDefault="00DE6492" w:rsidP="00DE6492">
            <w:r>
              <w:t>Mgr.</w:t>
            </w:r>
          </w:p>
        </w:tc>
        <w:tc>
          <w:tcPr>
            <w:tcW w:w="1843" w:type="dxa"/>
          </w:tcPr>
          <w:p w14:paraId="367635B4" w14:textId="2D511295" w:rsidR="00DE6492" w:rsidRDefault="00DE6492" w:rsidP="00DE6492">
            <w:r w:rsidRPr="00205061">
              <w:t>DPP - bud.</w:t>
            </w:r>
          </w:p>
        </w:tc>
        <w:tc>
          <w:tcPr>
            <w:tcW w:w="1710" w:type="dxa"/>
          </w:tcPr>
          <w:p w14:paraId="6FF71294" w14:textId="083A4914" w:rsidR="00DE6492" w:rsidRDefault="00DE6492" w:rsidP="00DE6492">
            <w:r w:rsidRPr="00205061">
              <w:t xml:space="preserve">DPP </w:t>
            </w:r>
            <w:r>
              <w:t>– bud.</w:t>
            </w:r>
          </w:p>
        </w:tc>
        <w:tc>
          <w:tcPr>
            <w:tcW w:w="1050" w:type="dxa"/>
          </w:tcPr>
          <w:p w14:paraId="7490AFF3" w14:textId="77777777" w:rsidR="00DE6492" w:rsidRDefault="00DE6492" w:rsidP="00DE6492">
            <w:r>
              <w:t>-</w:t>
            </w:r>
          </w:p>
        </w:tc>
        <w:tc>
          <w:tcPr>
            <w:tcW w:w="1061" w:type="dxa"/>
          </w:tcPr>
          <w:p w14:paraId="6DBAE49A" w14:textId="77777777" w:rsidR="00DE6492" w:rsidRDefault="00DE6492" w:rsidP="00DE6492">
            <w:r>
              <w:t>ano</w:t>
            </w:r>
          </w:p>
        </w:tc>
      </w:tr>
      <w:tr w:rsidR="00DE6492" w14:paraId="7D1BF082" w14:textId="77777777" w:rsidTr="00725137">
        <w:tc>
          <w:tcPr>
            <w:tcW w:w="1349" w:type="dxa"/>
          </w:tcPr>
          <w:p w14:paraId="0D3FEDB2" w14:textId="77777777" w:rsidR="00DE6492" w:rsidRDefault="00DE6492" w:rsidP="00DE6492">
            <w:r>
              <w:t>Pánek Jurková</w:t>
            </w:r>
          </w:p>
        </w:tc>
        <w:tc>
          <w:tcPr>
            <w:tcW w:w="1049" w:type="dxa"/>
          </w:tcPr>
          <w:p w14:paraId="688E8D71" w14:textId="77777777" w:rsidR="00DE6492" w:rsidRDefault="00DE6492" w:rsidP="00DE6492">
            <w:r>
              <w:t>Jitka</w:t>
            </w:r>
          </w:p>
        </w:tc>
        <w:tc>
          <w:tcPr>
            <w:tcW w:w="1708" w:type="dxa"/>
          </w:tcPr>
          <w:p w14:paraId="3FD528B4" w14:textId="4B5DE6A7" w:rsidR="00DE6492" w:rsidRDefault="00DE6492" w:rsidP="00DE6492">
            <w:proofErr w:type="spellStart"/>
            <w:r>
              <w:t>MSc</w:t>
            </w:r>
            <w:proofErr w:type="spellEnd"/>
            <w:r>
              <w:t>. Ph.D.</w:t>
            </w:r>
          </w:p>
        </w:tc>
        <w:tc>
          <w:tcPr>
            <w:tcW w:w="1843" w:type="dxa"/>
          </w:tcPr>
          <w:p w14:paraId="6F875682" w14:textId="37A6B492" w:rsidR="00DE6492" w:rsidRDefault="00DE6492" w:rsidP="00DE6492">
            <w:r w:rsidRPr="00205061">
              <w:t>DPP - bud.</w:t>
            </w:r>
          </w:p>
        </w:tc>
        <w:tc>
          <w:tcPr>
            <w:tcW w:w="1710" w:type="dxa"/>
          </w:tcPr>
          <w:p w14:paraId="360EA041" w14:textId="2B66BAFF" w:rsidR="00DE6492" w:rsidRPr="00205061" w:rsidRDefault="00DE6492" w:rsidP="00DE6492">
            <w:r w:rsidRPr="00205061">
              <w:t xml:space="preserve">DPP </w:t>
            </w:r>
            <w:r>
              <w:t>– bud.</w:t>
            </w:r>
          </w:p>
        </w:tc>
        <w:tc>
          <w:tcPr>
            <w:tcW w:w="1050" w:type="dxa"/>
          </w:tcPr>
          <w:p w14:paraId="6A26AE29" w14:textId="77777777" w:rsidR="00DE6492" w:rsidRDefault="00DE6492" w:rsidP="00DE6492">
            <w:r>
              <w:t>-</w:t>
            </w:r>
          </w:p>
        </w:tc>
        <w:tc>
          <w:tcPr>
            <w:tcW w:w="1061" w:type="dxa"/>
          </w:tcPr>
          <w:p w14:paraId="68F43ED9" w14:textId="77777777" w:rsidR="00DE6492" w:rsidRDefault="00DE6492" w:rsidP="00DE6492">
            <w:r>
              <w:t>ano</w:t>
            </w:r>
          </w:p>
        </w:tc>
      </w:tr>
      <w:tr w:rsidR="00DE6492" w14:paraId="02AB6887" w14:textId="77777777" w:rsidTr="00725137">
        <w:tc>
          <w:tcPr>
            <w:tcW w:w="1349" w:type="dxa"/>
          </w:tcPr>
          <w:p w14:paraId="33E697B9" w14:textId="77777777" w:rsidR="00DE6492" w:rsidRDefault="00DE6492" w:rsidP="00DE6492">
            <w:r>
              <w:t>Řepík</w:t>
            </w:r>
          </w:p>
        </w:tc>
        <w:tc>
          <w:tcPr>
            <w:tcW w:w="1049" w:type="dxa"/>
          </w:tcPr>
          <w:p w14:paraId="30576EA6" w14:textId="77777777" w:rsidR="00DE6492" w:rsidRDefault="00DE6492" w:rsidP="00DE6492">
            <w:r>
              <w:t>Anežka</w:t>
            </w:r>
          </w:p>
        </w:tc>
        <w:tc>
          <w:tcPr>
            <w:tcW w:w="1708" w:type="dxa"/>
          </w:tcPr>
          <w:p w14:paraId="253C9300" w14:textId="77777777" w:rsidR="00DE6492" w:rsidRDefault="00DE6492" w:rsidP="00DE6492">
            <w:r>
              <w:t>Mgr.</w:t>
            </w:r>
          </w:p>
        </w:tc>
        <w:tc>
          <w:tcPr>
            <w:tcW w:w="1843" w:type="dxa"/>
          </w:tcPr>
          <w:p w14:paraId="1FE01F6C" w14:textId="3D5D09AA" w:rsidR="00DE6492" w:rsidRDefault="00DE6492" w:rsidP="00DE6492">
            <w:r w:rsidRPr="00205061">
              <w:t>DPP - bud.</w:t>
            </w:r>
          </w:p>
        </w:tc>
        <w:tc>
          <w:tcPr>
            <w:tcW w:w="1710" w:type="dxa"/>
          </w:tcPr>
          <w:p w14:paraId="74224374" w14:textId="3A97B3D6" w:rsidR="00DE6492" w:rsidRPr="00205061" w:rsidRDefault="00DE6492" w:rsidP="00DE6492">
            <w:r w:rsidRPr="00205061">
              <w:t xml:space="preserve">DPP </w:t>
            </w:r>
            <w:r>
              <w:t>– bud.</w:t>
            </w:r>
          </w:p>
        </w:tc>
        <w:tc>
          <w:tcPr>
            <w:tcW w:w="1050" w:type="dxa"/>
          </w:tcPr>
          <w:p w14:paraId="6182B572" w14:textId="77777777" w:rsidR="00DE6492" w:rsidRDefault="00DE6492" w:rsidP="00DE6492">
            <w:r>
              <w:t>-</w:t>
            </w:r>
          </w:p>
        </w:tc>
        <w:tc>
          <w:tcPr>
            <w:tcW w:w="1061" w:type="dxa"/>
          </w:tcPr>
          <w:p w14:paraId="6E77BD70" w14:textId="77777777" w:rsidR="00DE6492" w:rsidRDefault="00DE6492" w:rsidP="00DE6492">
            <w:r>
              <w:t>ano</w:t>
            </w:r>
          </w:p>
        </w:tc>
      </w:tr>
      <w:tr w:rsidR="00C27656" w14:paraId="3367E8B4" w14:textId="77777777" w:rsidTr="00725137">
        <w:tc>
          <w:tcPr>
            <w:tcW w:w="1349" w:type="dxa"/>
          </w:tcPr>
          <w:p w14:paraId="04D5B9D2" w14:textId="77777777" w:rsidR="00C27656" w:rsidRDefault="00C27656" w:rsidP="00D8041A">
            <w:proofErr w:type="spellStart"/>
            <w:r>
              <w:t>Stanická</w:t>
            </w:r>
            <w:proofErr w:type="spellEnd"/>
          </w:p>
        </w:tc>
        <w:tc>
          <w:tcPr>
            <w:tcW w:w="1049" w:type="dxa"/>
          </w:tcPr>
          <w:p w14:paraId="1646584E" w14:textId="77777777" w:rsidR="00C27656" w:rsidRDefault="00C27656" w:rsidP="00D8041A">
            <w:r>
              <w:t>Silvie</w:t>
            </w:r>
          </w:p>
        </w:tc>
        <w:tc>
          <w:tcPr>
            <w:tcW w:w="1708" w:type="dxa"/>
          </w:tcPr>
          <w:p w14:paraId="23B6567C" w14:textId="77777777" w:rsidR="00C27656" w:rsidRDefault="00C27656" w:rsidP="00D8041A">
            <w:r>
              <w:t>Mgr., Ph.D.</w:t>
            </w:r>
          </w:p>
        </w:tc>
        <w:tc>
          <w:tcPr>
            <w:tcW w:w="1843" w:type="dxa"/>
          </w:tcPr>
          <w:p w14:paraId="25209972" w14:textId="679822D0" w:rsidR="00C27656" w:rsidRDefault="00C27656" w:rsidP="00D8041A">
            <w:r>
              <w:t>PP</w:t>
            </w:r>
            <w:r w:rsidR="004C077E">
              <w:t>,</w:t>
            </w:r>
            <w:r>
              <w:t xml:space="preserve"> 1,0 - N</w:t>
            </w:r>
          </w:p>
        </w:tc>
        <w:tc>
          <w:tcPr>
            <w:tcW w:w="1710" w:type="dxa"/>
          </w:tcPr>
          <w:p w14:paraId="6EAB63B2" w14:textId="77777777" w:rsidR="00C27656" w:rsidRDefault="00C27656" w:rsidP="00D8041A">
            <w:r>
              <w:t>PP, 1,0 - N</w:t>
            </w:r>
          </w:p>
        </w:tc>
        <w:tc>
          <w:tcPr>
            <w:tcW w:w="1050" w:type="dxa"/>
          </w:tcPr>
          <w:p w14:paraId="401C8B7A" w14:textId="77777777" w:rsidR="00C27656" w:rsidRDefault="00C27656" w:rsidP="00D8041A">
            <w:r>
              <w:t>-</w:t>
            </w:r>
          </w:p>
        </w:tc>
        <w:tc>
          <w:tcPr>
            <w:tcW w:w="1061" w:type="dxa"/>
          </w:tcPr>
          <w:p w14:paraId="221FA775" w14:textId="77777777" w:rsidR="00C27656" w:rsidRDefault="00C27656" w:rsidP="00D8041A">
            <w:r>
              <w:t>-</w:t>
            </w:r>
          </w:p>
        </w:tc>
      </w:tr>
      <w:tr w:rsidR="00C27656" w14:paraId="41912DE3" w14:textId="77777777" w:rsidTr="00725137">
        <w:tc>
          <w:tcPr>
            <w:tcW w:w="1349" w:type="dxa"/>
          </w:tcPr>
          <w:p w14:paraId="345719E2" w14:textId="4D6AD868" w:rsidR="00C27656" w:rsidRDefault="00C27656" w:rsidP="00D8041A">
            <w:proofErr w:type="spellStart"/>
            <w:r>
              <w:t>Štraneková</w:t>
            </w:r>
            <w:proofErr w:type="spellEnd"/>
            <w:r w:rsidR="00E8505F">
              <w:t xml:space="preserve"> *</w:t>
            </w:r>
            <w:r>
              <w:t xml:space="preserve"> </w:t>
            </w:r>
          </w:p>
        </w:tc>
        <w:tc>
          <w:tcPr>
            <w:tcW w:w="1049" w:type="dxa"/>
          </w:tcPr>
          <w:p w14:paraId="0C88BA70" w14:textId="77777777" w:rsidR="00C27656" w:rsidRDefault="00C27656" w:rsidP="00D8041A">
            <w:r>
              <w:t>Mária</w:t>
            </w:r>
          </w:p>
        </w:tc>
        <w:tc>
          <w:tcPr>
            <w:tcW w:w="1708" w:type="dxa"/>
          </w:tcPr>
          <w:p w14:paraId="74650B2A" w14:textId="77777777" w:rsidR="00C27656" w:rsidRDefault="00C27656" w:rsidP="00D8041A">
            <w:r>
              <w:t xml:space="preserve">doc. Mgr. art., </w:t>
            </w:r>
            <w:proofErr w:type="spellStart"/>
            <w:r>
              <w:t>ArtD</w:t>
            </w:r>
            <w:proofErr w:type="spellEnd"/>
            <w:r>
              <w:t>.</w:t>
            </w:r>
          </w:p>
        </w:tc>
        <w:tc>
          <w:tcPr>
            <w:tcW w:w="1843" w:type="dxa"/>
          </w:tcPr>
          <w:p w14:paraId="7CF7225F" w14:textId="6B7FDE41" w:rsidR="00C27656" w:rsidRDefault="00C27656" w:rsidP="00D8041A">
            <w:r>
              <w:t>PP 1,0 do</w:t>
            </w:r>
            <w:r w:rsidR="00106918">
              <w:t xml:space="preserve"> </w:t>
            </w:r>
            <w:r>
              <w:t>01/2026</w:t>
            </w:r>
          </w:p>
        </w:tc>
        <w:tc>
          <w:tcPr>
            <w:tcW w:w="1710" w:type="dxa"/>
          </w:tcPr>
          <w:p w14:paraId="6D32F228" w14:textId="0E62C525" w:rsidR="00C27656" w:rsidRDefault="00C27656" w:rsidP="00D8041A">
            <w:r>
              <w:t>PP 1,0 do</w:t>
            </w:r>
            <w:r w:rsidR="00106918">
              <w:t xml:space="preserve"> </w:t>
            </w:r>
            <w:r>
              <w:t>01/2026</w:t>
            </w:r>
          </w:p>
        </w:tc>
        <w:tc>
          <w:tcPr>
            <w:tcW w:w="1050" w:type="dxa"/>
          </w:tcPr>
          <w:p w14:paraId="5680D5C7" w14:textId="11B6F831" w:rsidR="00C27656" w:rsidRDefault="00C27656" w:rsidP="00D8041A">
            <w:r>
              <w:t>PZ</w:t>
            </w:r>
          </w:p>
        </w:tc>
        <w:tc>
          <w:tcPr>
            <w:tcW w:w="1061" w:type="dxa"/>
          </w:tcPr>
          <w:p w14:paraId="279606D7" w14:textId="77777777" w:rsidR="00C27656" w:rsidRDefault="00C27656" w:rsidP="00D8041A">
            <w:r>
              <w:t xml:space="preserve"> ano</w:t>
            </w:r>
          </w:p>
        </w:tc>
      </w:tr>
      <w:tr w:rsidR="00C27656" w14:paraId="557B2E82" w14:textId="77777777" w:rsidTr="00725137">
        <w:tc>
          <w:tcPr>
            <w:tcW w:w="1349" w:type="dxa"/>
          </w:tcPr>
          <w:p w14:paraId="799A37C0" w14:textId="77777777" w:rsidR="00C27656" w:rsidRDefault="00C27656" w:rsidP="00D8041A">
            <w:proofErr w:type="spellStart"/>
            <w:r>
              <w:t>Šviráková</w:t>
            </w:r>
            <w:proofErr w:type="spellEnd"/>
          </w:p>
        </w:tc>
        <w:tc>
          <w:tcPr>
            <w:tcW w:w="1049" w:type="dxa"/>
          </w:tcPr>
          <w:p w14:paraId="2C59BC3C" w14:textId="77777777" w:rsidR="00C27656" w:rsidRDefault="00C27656" w:rsidP="00D8041A">
            <w:r>
              <w:t>Eva</w:t>
            </w:r>
          </w:p>
        </w:tc>
        <w:tc>
          <w:tcPr>
            <w:tcW w:w="1708" w:type="dxa"/>
          </w:tcPr>
          <w:p w14:paraId="09970A77" w14:textId="77777777" w:rsidR="00C27656" w:rsidRDefault="00C27656" w:rsidP="00D8041A">
            <w:r>
              <w:t>Ing., Ph.D.</w:t>
            </w:r>
          </w:p>
        </w:tc>
        <w:tc>
          <w:tcPr>
            <w:tcW w:w="1843" w:type="dxa"/>
          </w:tcPr>
          <w:p w14:paraId="02792158" w14:textId="5CB0040C" w:rsidR="00C27656" w:rsidRDefault="00C27656" w:rsidP="00D8041A">
            <w:r>
              <w:t>PP</w:t>
            </w:r>
            <w:r w:rsidR="004C077E">
              <w:t>,</w:t>
            </w:r>
            <w:r>
              <w:t xml:space="preserve"> 1,0 - N</w:t>
            </w:r>
          </w:p>
        </w:tc>
        <w:tc>
          <w:tcPr>
            <w:tcW w:w="1710" w:type="dxa"/>
          </w:tcPr>
          <w:p w14:paraId="7C00E397" w14:textId="77777777" w:rsidR="00C27656" w:rsidRDefault="00C27656" w:rsidP="00D8041A">
            <w:r>
              <w:t>PP, 1,0 – N</w:t>
            </w:r>
          </w:p>
        </w:tc>
        <w:tc>
          <w:tcPr>
            <w:tcW w:w="1050" w:type="dxa"/>
          </w:tcPr>
          <w:p w14:paraId="492801A8" w14:textId="77777777" w:rsidR="00C27656" w:rsidRDefault="00C27656" w:rsidP="00D8041A">
            <w:pPr>
              <w:ind w:left="-3" w:firstLine="3"/>
            </w:pPr>
            <w:r>
              <w:t>-</w:t>
            </w:r>
          </w:p>
        </w:tc>
        <w:tc>
          <w:tcPr>
            <w:tcW w:w="1061" w:type="dxa"/>
          </w:tcPr>
          <w:p w14:paraId="1ED466DF" w14:textId="77777777" w:rsidR="00C27656" w:rsidRDefault="00C27656" w:rsidP="00D8041A">
            <w:r>
              <w:t>-</w:t>
            </w:r>
          </w:p>
        </w:tc>
      </w:tr>
      <w:tr w:rsidR="00A22F64" w14:paraId="4A4C7394" w14:textId="77777777" w:rsidTr="00725137">
        <w:tc>
          <w:tcPr>
            <w:tcW w:w="1349" w:type="dxa"/>
          </w:tcPr>
          <w:p w14:paraId="71B42596" w14:textId="77777777" w:rsidR="00A22F64" w:rsidRDefault="00A22F64" w:rsidP="00A22F64">
            <w:r>
              <w:t>Trčka</w:t>
            </w:r>
          </w:p>
        </w:tc>
        <w:tc>
          <w:tcPr>
            <w:tcW w:w="1049" w:type="dxa"/>
          </w:tcPr>
          <w:p w14:paraId="2712EF11" w14:textId="77777777" w:rsidR="00A22F64" w:rsidRDefault="00A22F64" w:rsidP="00A22F64">
            <w:r>
              <w:t>Lukáš</w:t>
            </w:r>
          </w:p>
        </w:tc>
        <w:tc>
          <w:tcPr>
            <w:tcW w:w="1708" w:type="dxa"/>
          </w:tcPr>
          <w:p w14:paraId="1C6A3785" w14:textId="77777777" w:rsidR="00A22F64" w:rsidRDefault="00A22F64" w:rsidP="00A22F64">
            <w:r>
              <w:t>Ing., Ph.D.</w:t>
            </w:r>
          </w:p>
        </w:tc>
        <w:tc>
          <w:tcPr>
            <w:tcW w:w="1843" w:type="dxa"/>
          </w:tcPr>
          <w:p w14:paraId="31E0A2B6" w14:textId="13E8265C" w:rsidR="00A22F64" w:rsidRDefault="00A22F64" w:rsidP="00A22F64">
            <w:r w:rsidRPr="00260B00">
              <w:t>DPP</w:t>
            </w:r>
          </w:p>
        </w:tc>
        <w:tc>
          <w:tcPr>
            <w:tcW w:w="1710" w:type="dxa"/>
          </w:tcPr>
          <w:p w14:paraId="11CEFF34" w14:textId="77777777" w:rsidR="00A22F64" w:rsidRDefault="00A22F64" w:rsidP="00A22F64">
            <w:r>
              <w:t xml:space="preserve">DPP </w:t>
            </w:r>
          </w:p>
        </w:tc>
        <w:tc>
          <w:tcPr>
            <w:tcW w:w="1050" w:type="dxa"/>
          </w:tcPr>
          <w:p w14:paraId="4D21349F" w14:textId="77777777" w:rsidR="00A22F64" w:rsidRDefault="00A22F64" w:rsidP="00A22F64">
            <w:r>
              <w:t>-</w:t>
            </w:r>
          </w:p>
        </w:tc>
        <w:tc>
          <w:tcPr>
            <w:tcW w:w="1061" w:type="dxa"/>
          </w:tcPr>
          <w:p w14:paraId="0DECA396" w14:textId="77777777" w:rsidR="00A22F64" w:rsidRDefault="00A22F64" w:rsidP="00A22F64">
            <w:r>
              <w:t>ano</w:t>
            </w:r>
          </w:p>
        </w:tc>
      </w:tr>
      <w:tr w:rsidR="00A22F64" w14:paraId="3C8BD8BB" w14:textId="77777777" w:rsidTr="00725137">
        <w:tc>
          <w:tcPr>
            <w:tcW w:w="1349" w:type="dxa"/>
          </w:tcPr>
          <w:p w14:paraId="71FAD68B" w14:textId="77777777" w:rsidR="00A22F64" w:rsidRDefault="00A22F64" w:rsidP="00A22F64">
            <w:r>
              <w:t>Trejtnarová</w:t>
            </w:r>
          </w:p>
        </w:tc>
        <w:tc>
          <w:tcPr>
            <w:tcW w:w="1049" w:type="dxa"/>
          </w:tcPr>
          <w:p w14:paraId="3F059446" w14:textId="77777777" w:rsidR="00A22F64" w:rsidRDefault="00A22F64" w:rsidP="00A22F64">
            <w:r>
              <w:t>Lucie</w:t>
            </w:r>
          </w:p>
        </w:tc>
        <w:tc>
          <w:tcPr>
            <w:tcW w:w="1708" w:type="dxa"/>
          </w:tcPr>
          <w:p w14:paraId="54160BFC" w14:textId="00D3CF76" w:rsidR="00A22F64" w:rsidRDefault="00A22F64" w:rsidP="00A22F64">
            <w:r>
              <w:t>MgA., Ph.D.</w:t>
            </w:r>
          </w:p>
        </w:tc>
        <w:tc>
          <w:tcPr>
            <w:tcW w:w="1843" w:type="dxa"/>
          </w:tcPr>
          <w:p w14:paraId="6CD6921E" w14:textId="44E5A48F" w:rsidR="00A22F64" w:rsidRDefault="00A22F64" w:rsidP="00A22F64">
            <w:r w:rsidRPr="00260B00">
              <w:t>DPP</w:t>
            </w:r>
          </w:p>
        </w:tc>
        <w:tc>
          <w:tcPr>
            <w:tcW w:w="1710" w:type="dxa"/>
          </w:tcPr>
          <w:p w14:paraId="7EB0855A" w14:textId="77777777" w:rsidR="00A22F64" w:rsidRDefault="00A22F64" w:rsidP="00A22F64">
            <w:r>
              <w:t>DPP</w:t>
            </w:r>
          </w:p>
        </w:tc>
        <w:tc>
          <w:tcPr>
            <w:tcW w:w="1050" w:type="dxa"/>
          </w:tcPr>
          <w:p w14:paraId="54F8C2A8" w14:textId="77777777" w:rsidR="00A22F64" w:rsidRDefault="00A22F64" w:rsidP="00A22F64">
            <w:r>
              <w:t>-</w:t>
            </w:r>
          </w:p>
        </w:tc>
        <w:tc>
          <w:tcPr>
            <w:tcW w:w="1061" w:type="dxa"/>
          </w:tcPr>
          <w:p w14:paraId="665095B3" w14:textId="77777777" w:rsidR="00A22F64" w:rsidRDefault="00A22F64" w:rsidP="00A22F64">
            <w:r>
              <w:t>ano</w:t>
            </w:r>
          </w:p>
        </w:tc>
      </w:tr>
      <w:tr w:rsidR="00A22F64" w14:paraId="3F178D19" w14:textId="77777777" w:rsidTr="00725137">
        <w:tc>
          <w:tcPr>
            <w:tcW w:w="1349" w:type="dxa"/>
          </w:tcPr>
          <w:p w14:paraId="5C065C91" w14:textId="77777777" w:rsidR="00A22F64" w:rsidRDefault="00A22F64" w:rsidP="00A22F64">
            <w:r>
              <w:t xml:space="preserve">Vázal </w:t>
            </w:r>
          </w:p>
        </w:tc>
        <w:tc>
          <w:tcPr>
            <w:tcW w:w="1049" w:type="dxa"/>
          </w:tcPr>
          <w:p w14:paraId="7B1A1052" w14:textId="77777777" w:rsidR="00A22F64" w:rsidRDefault="00A22F64" w:rsidP="00A22F64">
            <w:r>
              <w:t>Matej</w:t>
            </w:r>
          </w:p>
        </w:tc>
        <w:tc>
          <w:tcPr>
            <w:tcW w:w="1708" w:type="dxa"/>
          </w:tcPr>
          <w:p w14:paraId="31F11E57" w14:textId="77777777" w:rsidR="00A22F64" w:rsidRDefault="00A22F64" w:rsidP="00A22F64">
            <w:r>
              <w:t>MgA.</w:t>
            </w:r>
          </w:p>
        </w:tc>
        <w:tc>
          <w:tcPr>
            <w:tcW w:w="1843" w:type="dxa"/>
          </w:tcPr>
          <w:p w14:paraId="0A25AF86" w14:textId="0ACA0EB9" w:rsidR="00A22F64" w:rsidRDefault="00A22F64" w:rsidP="00A22F64">
            <w:r w:rsidRPr="00260B00">
              <w:t>DPP</w:t>
            </w:r>
          </w:p>
        </w:tc>
        <w:tc>
          <w:tcPr>
            <w:tcW w:w="1710" w:type="dxa"/>
          </w:tcPr>
          <w:p w14:paraId="62CB58D5" w14:textId="77777777" w:rsidR="00A22F64" w:rsidRPr="00311B61" w:rsidRDefault="00A22F64" w:rsidP="00A22F64">
            <w:r w:rsidRPr="00311B61">
              <w:t>DPP</w:t>
            </w:r>
          </w:p>
        </w:tc>
        <w:tc>
          <w:tcPr>
            <w:tcW w:w="1050" w:type="dxa"/>
          </w:tcPr>
          <w:p w14:paraId="2E1BC337" w14:textId="77777777" w:rsidR="00A22F64" w:rsidRDefault="00A22F64" w:rsidP="00A22F64">
            <w:r>
              <w:t>-</w:t>
            </w:r>
          </w:p>
        </w:tc>
        <w:tc>
          <w:tcPr>
            <w:tcW w:w="1061" w:type="dxa"/>
          </w:tcPr>
          <w:p w14:paraId="7A1CD4AB" w14:textId="77777777" w:rsidR="00A22F64" w:rsidRDefault="00A22F64" w:rsidP="00A22F64">
            <w:r>
              <w:t>ano</w:t>
            </w:r>
          </w:p>
        </w:tc>
      </w:tr>
      <w:tr w:rsidR="00C27656" w14:paraId="06FB8C39" w14:textId="77777777" w:rsidTr="00725137">
        <w:tc>
          <w:tcPr>
            <w:tcW w:w="1349" w:type="dxa"/>
          </w:tcPr>
          <w:p w14:paraId="058CBDFE" w14:textId="77777777" w:rsidR="00C27656" w:rsidRDefault="00C27656" w:rsidP="00D8041A">
            <w:r>
              <w:t>Veselský *</w:t>
            </w:r>
          </w:p>
        </w:tc>
        <w:tc>
          <w:tcPr>
            <w:tcW w:w="1049" w:type="dxa"/>
          </w:tcPr>
          <w:p w14:paraId="03617ED0" w14:textId="77777777" w:rsidR="00C27656" w:rsidRDefault="00C27656" w:rsidP="00D8041A">
            <w:r>
              <w:t>Jan</w:t>
            </w:r>
          </w:p>
        </w:tc>
        <w:tc>
          <w:tcPr>
            <w:tcW w:w="1708" w:type="dxa"/>
          </w:tcPr>
          <w:p w14:paraId="4E4A9441" w14:textId="77777777" w:rsidR="00C27656" w:rsidRDefault="00C27656" w:rsidP="00D8041A">
            <w:r>
              <w:t>MgA.</w:t>
            </w:r>
          </w:p>
        </w:tc>
        <w:tc>
          <w:tcPr>
            <w:tcW w:w="1843" w:type="dxa"/>
          </w:tcPr>
          <w:p w14:paraId="1E265F47" w14:textId="29C123FF" w:rsidR="00C27656" w:rsidRDefault="00A22F64" w:rsidP="00D8041A">
            <w:r>
              <w:t>DPP</w:t>
            </w:r>
            <w:r w:rsidR="00077536">
              <w:t>, PP bud. 1,0</w:t>
            </w:r>
          </w:p>
        </w:tc>
        <w:tc>
          <w:tcPr>
            <w:tcW w:w="1710" w:type="dxa"/>
          </w:tcPr>
          <w:p w14:paraId="4121DC38" w14:textId="05453D16" w:rsidR="00C27656" w:rsidRPr="00311B61" w:rsidRDefault="00C27656" w:rsidP="00D8041A">
            <w:r>
              <w:t>DPP</w:t>
            </w:r>
            <w:r w:rsidR="00B7035F">
              <w:t xml:space="preserve">, </w:t>
            </w:r>
            <w:r w:rsidR="006D23F3">
              <w:t>PP bud. 1,0</w:t>
            </w:r>
          </w:p>
        </w:tc>
        <w:tc>
          <w:tcPr>
            <w:tcW w:w="1050" w:type="dxa"/>
          </w:tcPr>
          <w:p w14:paraId="4B0A1760" w14:textId="77777777" w:rsidR="00C27656" w:rsidRDefault="00C27656" w:rsidP="00D8041A">
            <w:r>
              <w:t>-</w:t>
            </w:r>
          </w:p>
        </w:tc>
        <w:tc>
          <w:tcPr>
            <w:tcW w:w="1061" w:type="dxa"/>
          </w:tcPr>
          <w:p w14:paraId="5D2F9F35" w14:textId="77777777" w:rsidR="00C27656" w:rsidRDefault="00C27656" w:rsidP="00D8041A">
            <w:r>
              <w:t>-</w:t>
            </w:r>
          </w:p>
        </w:tc>
      </w:tr>
    </w:tbl>
    <w:p w14:paraId="7B3F239F" w14:textId="77777777" w:rsidR="00C27656" w:rsidRDefault="00C27656" w:rsidP="00C27656"/>
    <w:p w14:paraId="40467E74" w14:textId="5D0D64A0" w:rsidR="00C27656" w:rsidRDefault="00E8505F" w:rsidP="00E8505F">
      <w:pPr>
        <w:pStyle w:val="Odstavecseseznamem"/>
        <w:rPr>
          <w:ins w:id="520" w:author="Hana Ponížilová" w:date="2023-03-23T14:28:00Z"/>
        </w:rPr>
      </w:pPr>
      <w:ins w:id="521" w:author="Hana Ponížilová" w:date="2023-03-23T14:39:00Z">
        <w:r>
          <w:t xml:space="preserve">* </w:t>
        </w:r>
      </w:ins>
      <w:r w:rsidR="00C27656">
        <w:t xml:space="preserve">Eva </w:t>
      </w:r>
      <w:proofErr w:type="spellStart"/>
      <w:r w:rsidR="00C27656">
        <w:t>Gartnerová</w:t>
      </w:r>
      <w:proofErr w:type="spellEnd"/>
      <w:r w:rsidR="00C27656">
        <w:t xml:space="preserve"> – </w:t>
      </w:r>
      <w:ins w:id="522" w:author="Hana Ponížilová" w:date="2023-03-23T14:34:00Z">
        <w:r w:rsidR="00010EA9">
          <w:t xml:space="preserve">od </w:t>
        </w:r>
        <w:r w:rsidR="00553433">
          <w:t>0</w:t>
        </w:r>
      </w:ins>
      <w:ins w:id="523" w:author="Hana Ponížilová" w:date="2023-03-21T10:08:00Z">
        <w:r w:rsidR="004F08F9">
          <w:t>4</w:t>
        </w:r>
      </w:ins>
      <w:ins w:id="524" w:author="Hana Ponížilová" w:date="2023-03-23T14:35:00Z">
        <w:r w:rsidR="00553433">
          <w:t>/</w:t>
        </w:r>
      </w:ins>
      <w:ins w:id="525" w:author="Hana Ponížilová" w:date="2023-03-21T10:08:00Z">
        <w:r w:rsidR="004F08F9">
          <w:t>2023</w:t>
        </w:r>
      </w:ins>
      <w:r w:rsidR="00BD68E6">
        <w:t xml:space="preserve"> </w:t>
      </w:r>
      <w:ins w:id="526" w:author="Hana Ponížilová" w:date="2023-03-27T11:44:00Z">
        <w:r w:rsidR="00A264EA">
          <w:t>bude pracovní smlouva prodloužena na dobu neurčitou</w:t>
        </w:r>
      </w:ins>
    </w:p>
    <w:p w14:paraId="6B6DECFF" w14:textId="3009796C" w:rsidR="00C27656" w:rsidRDefault="00E8505F" w:rsidP="00E8505F">
      <w:pPr>
        <w:pStyle w:val="Odstavecseseznamem"/>
      </w:pPr>
      <w:ins w:id="527" w:author="Hana Ponížilová" w:date="2023-03-23T14:39:00Z">
        <w:r>
          <w:t xml:space="preserve">* </w:t>
        </w:r>
      </w:ins>
      <w:r w:rsidR="00C27656">
        <w:t xml:space="preserve">Vít Jakubíček – </w:t>
      </w:r>
      <w:ins w:id="528" w:author="Hana Ponížilová" w:date="2023-03-23T14:38:00Z">
        <w:r w:rsidR="00C717AC">
          <w:t>od 0</w:t>
        </w:r>
      </w:ins>
      <w:ins w:id="529" w:author="Hana Ponížilová" w:date="2023-03-21T10:11:00Z">
        <w:r w:rsidR="002B5A33">
          <w:t>4</w:t>
        </w:r>
      </w:ins>
      <w:ins w:id="530" w:author="Hana Ponížilová" w:date="2023-03-23T14:38:00Z">
        <w:r w:rsidR="00C717AC">
          <w:t>/</w:t>
        </w:r>
      </w:ins>
      <w:ins w:id="531" w:author="Hana Ponížilová" w:date="2023-03-21T10:11:00Z">
        <w:r w:rsidR="002B5A33">
          <w:t>2024</w:t>
        </w:r>
      </w:ins>
      <w:r w:rsidR="00C22F1E">
        <w:t xml:space="preserve"> </w:t>
      </w:r>
      <w:ins w:id="532" w:author="Hana Ponížilová" w:date="2023-03-27T11:44:00Z">
        <w:r w:rsidR="00A264EA">
          <w:t>bude pracovní smlouva prodloužena s úvazkem 1,0</w:t>
        </w:r>
      </w:ins>
    </w:p>
    <w:p w14:paraId="0812D78D" w14:textId="77777777" w:rsidR="00013E8D" w:rsidRDefault="00013E8D" w:rsidP="00013E8D">
      <w:pPr>
        <w:pStyle w:val="Odstavecseseznamem"/>
        <w:rPr>
          <w:ins w:id="533" w:author="Hana Ponížilová" w:date="2023-03-23T14:29:00Z"/>
        </w:rPr>
      </w:pPr>
      <w:ins w:id="534" w:author="Hana Ponížilová" w:date="2023-03-23T14:39:00Z">
        <w:r>
          <w:t xml:space="preserve">* </w:t>
        </w:r>
      </w:ins>
      <w:ins w:id="535" w:author="Hana Ponížilová" w:date="2023-03-23T14:28:00Z">
        <w:r>
          <w:t xml:space="preserve">Helena Maňasová Hradská – </w:t>
        </w:r>
      </w:ins>
      <w:ins w:id="536" w:author="Hana Ponížilová" w:date="2023-03-23T14:35:00Z">
        <w:r>
          <w:t>od 0</w:t>
        </w:r>
      </w:ins>
      <w:ins w:id="537" w:author="Hana Ponížilová" w:date="2023-03-23T14:29:00Z">
        <w:r>
          <w:t>2</w:t>
        </w:r>
      </w:ins>
      <w:ins w:id="538" w:author="Hana Ponížilová" w:date="2023-03-23T14:35:00Z">
        <w:r>
          <w:t>/</w:t>
        </w:r>
      </w:ins>
      <w:ins w:id="539" w:author="Hana Ponížilová" w:date="2023-03-23T14:29:00Z">
        <w:r>
          <w:t>2026 bude pracovní smlouva prodloužena na dobu neurčitou</w:t>
        </w:r>
      </w:ins>
    </w:p>
    <w:p w14:paraId="55E3EB5A" w14:textId="77777777" w:rsidR="00013E8D" w:rsidRDefault="00013E8D" w:rsidP="00013E8D">
      <w:pPr>
        <w:pStyle w:val="Odstavecseseznamem"/>
      </w:pPr>
      <w:ins w:id="540" w:author="Hana Ponížilová" w:date="2023-03-23T14:39:00Z">
        <w:r>
          <w:t xml:space="preserve">* </w:t>
        </w:r>
      </w:ins>
      <w:ins w:id="541" w:author="Hana Ponížilová" w:date="2023-03-23T14:29:00Z">
        <w:r>
          <w:t xml:space="preserve">Mária </w:t>
        </w:r>
      </w:ins>
      <w:proofErr w:type="spellStart"/>
      <w:ins w:id="542" w:author="Hana Ponížilová" w:date="2023-03-23T14:40:00Z">
        <w:r>
          <w:t>Štraneková</w:t>
        </w:r>
        <w:proofErr w:type="spellEnd"/>
        <w:r>
          <w:t xml:space="preserve"> – od</w:t>
        </w:r>
      </w:ins>
      <w:ins w:id="543" w:author="Hana Ponížilová" w:date="2023-03-23T14:35:00Z">
        <w:r>
          <w:t xml:space="preserve"> 01/2026 bude pracovní smlouva </w:t>
        </w:r>
      </w:ins>
      <w:ins w:id="544" w:author="Hana Ponížilová" w:date="2023-03-23T14:36:00Z">
        <w:r>
          <w:t xml:space="preserve">prodloužena </w:t>
        </w:r>
      </w:ins>
    </w:p>
    <w:p w14:paraId="4A801DF1" w14:textId="5D10D76B" w:rsidR="00A264EA" w:rsidRDefault="00E8505F" w:rsidP="00E8505F">
      <w:pPr>
        <w:pStyle w:val="Odstavecseseznamem"/>
        <w:rPr>
          <w:ins w:id="545" w:author="Hana Ponížilová" w:date="2023-03-27T11:44:00Z"/>
        </w:rPr>
      </w:pPr>
      <w:ins w:id="546" w:author="Hana Ponížilová" w:date="2023-03-23T14:39:00Z">
        <w:r>
          <w:t>*</w:t>
        </w:r>
      </w:ins>
      <w:ins w:id="547" w:author="Hana Ponížilová" w:date="2023-03-23T14:40:00Z">
        <w:r>
          <w:t xml:space="preserve"> </w:t>
        </w:r>
      </w:ins>
      <w:r w:rsidR="00C27656">
        <w:t xml:space="preserve">Jan Veselský – </w:t>
      </w:r>
      <w:ins w:id="548" w:author="Hana Ponížilová" w:date="2023-03-23T14:38:00Z">
        <w:r w:rsidR="00C717AC">
          <w:t>od 0</w:t>
        </w:r>
      </w:ins>
      <w:ins w:id="549" w:author="Hana Ponížilová" w:date="2023-03-21T08:54:00Z">
        <w:r w:rsidR="00BB1982">
          <w:t>1</w:t>
        </w:r>
      </w:ins>
      <w:ins w:id="550" w:author="Hana Ponížilová" w:date="2023-03-23T14:38:00Z">
        <w:r w:rsidR="00C717AC">
          <w:t>/</w:t>
        </w:r>
      </w:ins>
      <w:ins w:id="551" w:author="Hana Ponížilová" w:date="2023-03-21T08:54:00Z">
        <w:r w:rsidR="00BB1982">
          <w:t xml:space="preserve">2024 </w:t>
        </w:r>
      </w:ins>
      <w:ins w:id="552" w:author="Hana Ponížilová" w:date="2023-03-27T11:44:00Z">
        <w:r w:rsidR="00A264EA">
          <w:t>bude uzavřena pracovní smlouva s úvazkem 1,0</w:t>
        </w:r>
      </w:ins>
    </w:p>
    <w:p w14:paraId="38D833D7" w14:textId="77777777" w:rsidR="00B90E8E" w:rsidRDefault="00B90E8E" w:rsidP="00A264EA">
      <w:pPr>
        <w:pStyle w:val="Odstavecseseznamem"/>
      </w:pPr>
    </w:p>
    <w:p w14:paraId="3FB65AA2" w14:textId="5949A049" w:rsidR="00416DE7" w:rsidRDefault="00B90E8E" w:rsidP="00B90E8E">
      <w:pPr>
        <w:jc w:val="both"/>
      </w:pPr>
      <w:r w:rsidRPr="00502080">
        <w:t>Základní teoretické studijní předměty profilujícího základu bakalářského studijního programu jsou garantovány akademickými pracovníky jmenovanými profesorem nebo docentem anebo akademickými pracovníky s vědeckou hodností; studijní předměty profilujícího základu studijních programů z oblasti umění mohou být též garantovány akademickými pracovníky s odpovídající uměleckou erudicí. (Nařízení vlády č. 274/2016 Sb., o standardech pro akreditace ve vysokém školství).</w:t>
      </w:r>
      <w:r w:rsidR="00416DE7">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7C35B6" w14:paraId="52579F49" w14:textId="77777777" w:rsidTr="00AA3147">
        <w:tc>
          <w:tcPr>
            <w:tcW w:w="9859" w:type="dxa"/>
            <w:gridSpan w:val="15"/>
            <w:tcBorders>
              <w:bottom w:val="double" w:sz="4" w:space="0" w:color="auto"/>
            </w:tcBorders>
            <w:shd w:val="clear" w:color="auto" w:fill="BDD6EE"/>
          </w:tcPr>
          <w:p w14:paraId="2054052F" w14:textId="77777777" w:rsidR="007C35B6" w:rsidRDefault="007C35B6" w:rsidP="00AA3147">
            <w:pPr>
              <w:jc w:val="both"/>
              <w:rPr>
                <w:b/>
                <w:sz w:val="28"/>
              </w:rPr>
            </w:pPr>
            <w:r>
              <w:rPr>
                <w:b/>
                <w:sz w:val="28"/>
              </w:rPr>
              <w:lastRenderedPageBreak/>
              <w:t>C-I – Personální zabezpečení</w:t>
            </w:r>
          </w:p>
        </w:tc>
      </w:tr>
      <w:tr w:rsidR="007C35B6" w14:paraId="7BD9FBEF" w14:textId="77777777" w:rsidTr="00AA3147">
        <w:tc>
          <w:tcPr>
            <w:tcW w:w="2518" w:type="dxa"/>
            <w:tcBorders>
              <w:top w:val="double" w:sz="4" w:space="0" w:color="auto"/>
            </w:tcBorders>
            <w:shd w:val="clear" w:color="auto" w:fill="F7CAAC"/>
          </w:tcPr>
          <w:p w14:paraId="06868ABD" w14:textId="77777777" w:rsidR="007C35B6" w:rsidRDefault="007C35B6" w:rsidP="00AA3147">
            <w:pPr>
              <w:jc w:val="both"/>
              <w:rPr>
                <w:b/>
              </w:rPr>
            </w:pPr>
            <w:r>
              <w:rPr>
                <w:b/>
              </w:rPr>
              <w:t>Vysoká škola</w:t>
            </w:r>
          </w:p>
        </w:tc>
        <w:tc>
          <w:tcPr>
            <w:tcW w:w="7341" w:type="dxa"/>
            <w:gridSpan w:val="14"/>
          </w:tcPr>
          <w:p w14:paraId="7285389E" w14:textId="77777777" w:rsidR="007C35B6" w:rsidRDefault="007C35B6" w:rsidP="00AA3147">
            <w:pPr>
              <w:jc w:val="both"/>
            </w:pPr>
            <w:r>
              <w:t>Univerzita Tomáše Bati ve Zlíně</w:t>
            </w:r>
          </w:p>
        </w:tc>
      </w:tr>
      <w:tr w:rsidR="007C35B6" w14:paraId="1ED8F12E" w14:textId="77777777" w:rsidTr="00AA3147">
        <w:tc>
          <w:tcPr>
            <w:tcW w:w="2518" w:type="dxa"/>
            <w:shd w:val="clear" w:color="auto" w:fill="F7CAAC"/>
          </w:tcPr>
          <w:p w14:paraId="74A2E772" w14:textId="77777777" w:rsidR="007C35B6" w:rsidRDefault="007C35B6" w:rsidP="00AA3147">
            <w:pPr>
              <w:jc w:val="both"/>
              <w:rPr>
                <w:b/>
              </w:rPr>
            </w:pPr>
            <w:r>
              <w:rPr>
                <w:b/>
              </w:rPr>
              <w:t>Součást vysoké školy</w:t>
            </w:r>
          </w:p>
        </w:tc>
        <w:tc>
          <w:tcPr>
            <w:tcW w:w="7341" w:type="dxa"/>
            <w:gridSpan w:val="14"/>
          </w:tcPr>
          <w:p w14:paraId="289608B6" w14:textId="77777777" w:rsidR="007C35B6" w:rsidRDefault="007C35B6" w:rsidP="00AA3147">
            <w:pPr>
              <w:jc w:val="both"/>
            </w:pPr>
            <w:r>
              <w:t>Fakulta multimediálních komunikací</w:t>
            </w:r>
          </w:p>
        </w:tc>
      </w:tr>
      <w:tr w:rsidR="007C35B6" w14:paraId="1EF18DBF" w14:textId="77777777" w:rsidTr="00AA3147">
        <w:tc>
          <w:tcPr>
            <w:tcW w:w="2518" w:type="dxa"/>
            <w:shd w:val="clear" w:color="auto" w:fill="F7CAAC"/>
          </w:tcPr>
          <w:p w14:paraId="03A93AFF" w14:textId="77777777" w:rsidR="007C35B6" w:rsidRDefault="007C35B6" w:rsidP="00AA3147">
            <w:pPr>
              <w:jc w:val="both"/>
              <w:rPr>
                <w:b/>
              </w:rPr>
            </w:pPr>
            <w:r>
              <w:rPr>
                <w:b/>
              </w:rPr>
              <w:t>Název studijního programu</w:t>
            </w:r>
          </w:p>
        </w:tc>
        <w:tc>
          <w:tcPr>
            <w:tcW w:w="7341" w:type="dxa"/>
            <w:gridSpan w:val="14"/>
          </w:tcPr>
          <w:p w14:paraId="0E48EE7B" w14:textId="77777777" w:rsidR="007C35B6" w:rsidRDefault="007C35B6" w:rsidP="00AA3147">
            <w:pPr>
              <w:jc w:val="both"/>
            </w:pPr>
            <w:r>
              <w:t>Kreativní odvětví a digitální kultura</w:t>
            </w:r>
          </w:p>
        </w:tc>
      </w:tr>
      <w:tr w:rsidR="007C35B6" w14:paraId="741E7AD6" w14:textId="77777777" w:rsidTr="00AA3147">
        <w:tc>
          <w:tcPr>
            <w:tcW w:w="2518" w:type="dxa"/>
            <w:shd w:val="clear" w:color="auto" w:fill="F7CAAC"/>
          </w:tcPr>
          <w:p w14:paraId="33D7A08B" w14:textId="77777777" w:rsidR="007C35B6" w:rsidRDefault="007C35B6" w:rsidP="00AA3147">
            <w:pPr>
              <w:jc w:val="both"/>
              <w:rPr>
                <w:b/>
              </w:rPr>
            </w:pPr>
            <w:r>
              <w:rPr>
                <w:b/>
              </w:rPr>
              <w:t>Jméno a příjmení</w:t>
            </w:r>
          </w:p>
        </w:tc>
        <w:tc>
          <w:tcPr>
            <w:tcW w:w="4536" w:type="dxa"/>
            <w:gridSpan w:val="8"/>
          </w:tcPr>
          <w:p w14:paraId="7236CB43" w14:textId="77777777" w:rsidR="007C35B6" w:rsidRDefault="007C35B6" w:rsidP="00AA3147">
            <w:pPr>
              <w:jc w:val="both"/>
            </w:pPr>
            <w:r>
              <w:t xml:space="preserve">Irena </w:t>
            </w:r>
            <w:proofErr w:type="spellStart"/>
            <w:r>
              <w:t>Děkanovská</w:t>
            </w:r>
            <w:proofErr w:type="spellEnd"/>
          </w:p>
        </w:tc>
        <w:tc>
          <w:tcPr>
            <w:tcW w:w="709" w:type="dxa"/>
            <w:shd w:val="clear" w:color="auto" w:fill="F7CAAC"/>
          </w:tcPr>
          <w:p w14:paraId="3B20B038" w14:textId="77777777" w:rsidR="007C35B6" w:rsidRDefault="007C35B6" w:rsidP="00AA3147">
            <w:pPr>
              <w:jc w:val="both"/>
              <w:rPr>
                <w:b/>
              </w:rPr>
            </w:pPr>
            <w:r>
              <w:rPr>
                <w:b/>
              </w:rPr>
              <w:t>Tituly</w:t>
            </w:r>
          </w:p>
        </w:tc>
        <w:tc>
          <w:tcPr>
            <w:tcW w:w="2096" w:type="dxa"/>
            <w:gridSpan w:val="5"/>
          </w:tcPr>
          <w:p w14:paraId="701516F4" w14:textId="0707DF2A" w:rsidR="007C35B6" w:rsidRDefault="002E20D5" w:rsidP="00AA3147">
            <w:pPr>
              <w:jc w:val="both"/>
            </w:pPr>
            <w:r>
              <w:t>PhDr</w:t>
            </w:r>
            <w:r w:rsidR="007C35B6">
              <w:t>., Ph.D.</w:t>
            </w:r>
          </w:p>
        </w:tc>
      </w:tr>
      <w:tr w:rsidR="007C35B6" w14:paraId="47F3BE22" w14:textId="77777777" w:rsidTr="00AA3147">
        <w:tc>
          <w:tcPr>
            <w:tcW w:w="2518" w:type="dxa"/>
            <w:shd w:val="clear" w:color="auto" w:fill="F7CAAC"/>
          </w:tcPr>
          <w:p w14:paraId="505B48AC" w14:textId="77777777" w:rsidR="007C35B6" w:rsidRDefault="007C35B6" w:rsidP="00AA3147">
            <w:pPr>
              <w:jc w:val="both"/>
              <w:rPr>
                <w:b/>
              </w:rPr>
            </w:pPr>
            <w:r>
              <w:rPr>
                <w:b/>
              </w:rPr>
              <w:t>Rok narození</w:t>
            </w:r>
          </w:p>
        </w:tc>
        <w:tc>
          <w:tcPr>
            <w:tcW w:w="829" w:type="dxa"/>
            <w:gridSpan w:val="2"/>
          </w:tcPr>
          <w:p w14:paraId="58FFBBBC" w14:textId="77777777" w:rsidR="007C35B6" w:rsidRDefault="007C35B6" w:rsidP="00AA3147">
            <w:pPr>
              <w:jc w:val="both"/>
            </w:pPr>
            <w:r>
              <w:t>1967</w:t>
            </w:r>
          </w:p>
        </w:tc>
        <w:tc>
          <w:tcPr>
            <w:tcW w:w="1721" w:type="dxa"/>
            <w:shd w:val="clear" w:color="auto" w:fill="F7CAAC"/>
          </w:tcPr>
          <w:p w14:paraId="65D1FF8D" w14:textId="77777777" w:rsidR="007C35B6" w:rsidRDefault="007C35B6" w:rsidP="00AA3147">
            <w:pPr>
              <w:jc w:val="both"/>
              <w:rPr>
                <w:b/>
              </w:rPr>
            </w:pPr>
            <w:r>
              <w:rPr>
                <w:b/>
              </w:rPr>
              <w:t>typ vztahu k VŠ</w:t>
            </w:r>
          </w:p>
        </w:tc>
        <w:tc>
          <w:tcPr>
            <w:tcW w:w="992" w:type="dxa"/>
            <w:gridSpan w:val="4"/>
          </w:tcPr>
          <w:p w14:paraId="44459F69" w14:textId="4546452D" w:rsidR="007C35B6" w:rsidRDefault="000F424D" w:rsidP="00AA3147">
            <w:pPr>
              <w:jc w:val="both"/>
            </w:pPr>
            <w:r>
              <w:t>DPP</w:t>
            </w:r>
          </w:p>
        </w:tc>
        <w:tc>
          <w:tcPr>
            <w:tcW w:w="994" w:type="dxa"/>
            <w:shd w:val="clear" w:color="auto" w:fill="F7CAAC"/>
          </w:tcPr>
          <w:p w14:paraId="3E015B28" w14:textId="77777777" w:rsidR="007C35B6" w:rsidRDefault="007C35B6" w:rsidP="00AA3147">
            <w:pPr>
              <w:jc w:val="both"/>
              <w:rPr>
                <w:b/>
              </w:rPr>
            </w:pPr>
            <w:r>
              <w:rPr>
                <w:b/>
              </w:rPr>
              <w:t>rozsah</w:t>
            </w:r>
          </w:p>
        </w:tc>
        <w:tc>
          <w:tcPr>
            <w:tcW w:w="709" w:type="dxa"/>
          </w:tcPr>
          <w:p w14:paraId="5512E978" w14:textId="4E84A40A" w:rsidR="007C35B6" w:rsidRDefault="005B1BEC" w:rsidP="00AA3147">
            <w:pPr>
              <w:jc w:val="both"/>
            </w:pPr>
            <w:proofErr w:type="gramStart"/>
            <w:r>
              <w:t>4h</w:t>
            </w:r>
            <w:proofErr w:type="gramEnd"/>
            <w:r>
              <w:t>/t</w:t>
            </w:r>
          </w:p>
        </w:tc>
        <w:tc>
          <w:tcPr>
            <w:tcW w:w="709" w:type="dxa"/>
            <w:gridSpan w:val="3"/>
            <w:shd w:val="clear" w:color="auto" w:fill="F7CAAC"/>
          </w:tcPr>
          <w:p w14:paraId="51937590" w14:textId="77777777" w:rsidR="007C35B6" w:rsidRDefault="007C35B6" w:rsidP="00AA3147">
            <w:pPr>
              <w:jc w:val="both"/>
              <w:rPr>
                <w:b/>
              </w:rPr>
            </w:pPr>
            <w:r>
              <w:rPr>
                <w:b/>
              </w:rPr>
              <w:t>do kdy</w:t>
            </w:r>
          </w:p>
        </w:tc>
        <w:tc>
          <w:tcPr>
            <w:tcW w:w="1387" w:type="dxa"/>
            <w:gridSpan w:val="2"/>
          </w:tcPr>
          <w:p w14:paraId="2111EE68" w14:textId="77777777" w:rsidR="007C35B6" w:rsidRDefault="007C35B6" w:rsidP="00AA3147">
            <w:pPr>
              <w:jc w:val="both"/>
            </w:pPr>
          </w:p>
        </w:tc>
      </w:tr>
      <w:tr w:rsidR="007C35B6" w14:paraId="534AC8B6" w14:textId="77777777" w:rsidTr="00AA3147">
        <w:tc>
          <w:tcPr>
            <w:tcW w:w="5068" w:type="dxa"/>
            <w:gridSpan w:val="4"/>
            <w:shd w:val="clear" w:color="auto" w:fill="F7CAAC"/>
          </w:tcPr>
          <w:p w14:paraId="6CD1FA96" w14:textId="77777777" w:rsidR="007C35B6" w:rsidRDefault="007C35B6" w:rsidP="00AA3147">
            <w:pPr>
              <w:jc w:val="both"/>
              <w:rPr>
                <w:b/>
              </w:rPr>
            </w:pPr>
            <w:r>
              <w:rPr>
                <w:b/>
              </w:rPr>
              <w:t>Typ vztahu na součásti VŠ, která uskutečňuje st. program</w:t>
            </w:r>
          </w:p>
        </w:tc>
        <w:tc>
          <w:tcPr>
            <w:tcW w:w="992" w:type="dxa"/>
            <w:gridSpan w:val="4"/>
          </w:tcPr>
          <w:p w14:paraId="4E873D55" w14:textId="77777777" w:rsidR="007C35B6" w:rsidRDefault="007C35B6" w:rsidP="00AA3147">
            <w:pPr>
              <w:jc w:val="both"/>
            </w:pPr>
            <w:r>
              <w:t>DPP</w:t>
            </w:r>
          </w:p>
        </w:tc>
        <w:tc>
          <w:tcPr>
            <w:tcW w:w="994" w:type="dxa"/>
            <w:shd w:val="clear" w:color="auto" w:fill="F7CAAC"/>
          </w:tcPr>
          <w:p w14:paraId="3548D500" w14:textId="77777777" w:rsidR="007C35B6" w:rsidRDefault="007C35B6" w:rsidP="00AA3147">
            <w:pPr>
              <w:jc w:val="both"/>
              <w:rPr>
                <w:b/>
              </w:rPr>
            </w:pPr>
            <w:r>
              <w:rPr>
                <w:b/>
              </w:rPr>
              <w:t>rozsah</w:t>
            </w:r>
          </w:p>
        </w:tc>
        <w:tc>
          <w:tcPr>
            <w:tcW w:w="709" w:type="dxa"/>
          </w:tcPr>
          <w:p w14:paraId="462022C9" w14:textId="122A9125" w:rsidR="007C35B6" w:rsidRDefault="005B1BEC" w:rsidP="00AA3147">
            <w:pPr>
              <w:jc w:val="both"/>
            </w:pPr>
            <w:proofErr w:type="gramStart"/>
            <w:r>
              <w:t>4h</w:t>
            </w:r>
            <w:proofErr w:type="gramEnd"/>
            <w:r>
              <w:t>/t</w:t>
            </w:r>
          </w:p>
        </w:tc>
        <w:tc>
          <w:tcPr>
            <w:tcW w:w="709" w:type="dxa"/>
            <w:gridSpan w:val="3"/>
            <w:shd w:val="clear" w:color="auto" w:fill="F7CAAC"/>
          </w:tcPr>
          <w:p w14:paraId="59E3654A" w14:textId="77777777" w:rsidR="007C35B6" w:rsidRDefault="007C35B6" w:rsidP="00AA3147">
            <w:pPr>
              <w:jc w:val="both"/>
              <w:rPr>
                <w:b/>
              </w:rPr>
            </w:pPr>
            <w:r>
              <w:rPr>
                <w:b/>
              </w:rPr>
              <w:t>do kdy</w:t>
            </w:r>
          </w:p>
        </w:tc>
        <w:tc>
          <w:tcPr>
            <w:tcW w:w="1387" w:type="dxa"/>
            <w:gridSpan w:val="2"/>
          </w:tcPr>
          <w:p w14:paraId="03B1B3C9" w14:textId="77777777" w:rsidR="007C35B6" w:rsidRDefault="007C35B6" w:rsidP="00AA3147">
            <w:pPr>
              <w:jc w:val="both"/>
            </w:pPr>
          </w:p>
        </w:tc>
      </w:tr>
      <w:tr w:rsidR="007C35B6" w14:paraId="48986599" w14:textId="77777777" w:rsidTr="00AA3147">
        <w:tc>
          <w:tcPr>
            <w:tcW w:w="6060" w:type="dxa"/>
            <w:gridSpan w:val="8"/>
            <w:shd w:val="clear" w:color="auto" w:fill="F7CAAC"/>
          </w:tcPr>
          <w:p w14:paraId="7702CBC6" w14:textId="77777777" w:rsidR="007C35B6" w:rsidRDefault="007C35B6" w:rsidP="00AA3147">
            <w:pPr>
              <w:jc w:val="both"/>
            </w:pPr>
            <w:r>
              <w:rPr>
                <w:b/>
              </w:rPr>
              <w:t>Další současná působení jako akademický pracovník na jiných VŠ</w:t>
            </w:r>
          </w:p>
        </w:tc>
        <w:tc>
          <w:tcPr>
            <w:tcW w:w="1703" w:type="dxa"/>
            <w:gridSpan w:val="2"/>
            <w:shd w:val="clear" w:color="auto" w:fill="F7CAAC"/>
          </w:tcPr>
          <w:p w14:paraId="41506D15" w14:textId="77777777" w:rsidR="007C35B6" w:rsidRDefault="007C35B6"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57585BC" w14:textId="77777777" w:rsidR="007C35B6" w:rsidRDefault="007C35B6" w:rsidP="00AA3147">
            <w:pPr>
              <w:jc w:val="both"/>
              <w:rPr>
                <w:b/>
              </w:rPr>
            </w:pPr>
            <w:r>
              <w:rPr>
                <w:b/>
              </w:rPr>
              <w:t>rozsah</w:t>
            </w:r>
          </w:p>
        </w:tc>
      </w:tr>
      <w:tr w:rsidR="007C35B6" w14:paraId="6CE4E57C" w14:textId="77777777" w:rsidTr="00AA3147">
        <w:tc>
          <w:tcPr>
            <w:tcW w:w="6060" w:type="dxa"/>
            <w:gridSpan w:val="8"/>
          </w:tcPr>
          <w:p w14:paraId="197E726E" w14:textId="77777777" w:rsidR="007C35B6" w:rsidRDefault="007C35B6" w:rsidP="00AA3147">
            <w:pPr>
              <w:jc w:val="both"/>
            </w:pPr>
            <w:r>
              <w:t xml:space="preserve">Vysoká škola ekonomická v Praze, FPH, Katedra </w:t>
            </w:r>
            <w:proofErr w:type="spellStart"/>
            <w:r>
              <w:t>arts</w:t>
            </w:r>
            <w:proofErr w:type="spellEnd"/>
            <w:r>
              <w:t xml:space="preserve"> managementu</w:t>
            </w:r>
          </w:p>
        </w:tc>
        <w:tc>
          <w:tcPr>
            <w:tcW w:w="1703" w:type="dxa"/>
            <w:gridSpan w:val="2"/>
          </w:tcPr>
          <w:p w14:paraId="22F8A341" w14:textId="77777777" w:rsidR="007C35B6" w:rsidRDefault="007C35B6" w:rsidP="00AA3147">
            <w:pPr>
              <w:jc w:val="both"/>
            </w:pPr>
            <w:r>
              <w:t>HP</w:t>
            </w:r>
          </w:p>
        </w:tc>
        <w:tc>
          <w:tcPr>
            <w:tcW w:w="2096" w:type="dxa"/>
            <w:gridSpan w:val="5"/>
          </w:tcPr>
          <w:p w14:paraId="379BBE6B" w14:textId="77777777" w:rsidR="007C35B6" w:rsidRDefault="007C35B6" w:rsidP="00AA3147">
            <w:pPr>
              <w:jc w:val="both"/>
            </w:pPr>
            <w:r>
              <w:t>20 h / týdně</w:t>
            </w:r>
          </w:p>
        </w:tc>
      </w:tr>
      <w:tr w:rsidR="007C35B6" w14:paraId="73D9C274" w14:textId="77777777" w:rsidTr="00AA3147">
        <w:tc>
          <w:tcPr>
            <w:tcW w:w="6060" w:type="dxa"/>
            <w:gridSpan w:val="8"/>
          </w:tcPr>
          <w:p w14:paraId="2444C55A" w14:textId="77777777" w:rsidR="007C35B6" w:rsidRDefault="007C35B6" w:rsidP="00AA3147">
            <w:pPr>
              <w:jc w:val="both"/>
            </w:pPr>
          </w:p>
        </w:tc>
        <w:tc>
          <w:tcPr>
            <w:tcW w:w="1703" w:type="dxa"/>
            <w:gridSpan w:val="2"/>
          </w:tcPr>
          <w:p w14:paraId="7D53D88C" w14:textId="77777777" w:rsidR="007C35B6" w:rsidRDefault="007C35B6" w:rsidP="00AA3147">
            <w:pPr>
              <w:jc w:val="both"/>
            </w:pPr>
          </w:p>
        </w:tc>
        <w:tc>
          <w:tcPr>
            <w:tcW w:w="2096" w:type="dxa"/>
            <w:gridSpan w:val="5"/>
          </w:tcPr>
          <w:p w14:paraId="14A75E4F" w14:textId="77777777" w:rsidR="007C35B6" w:rsidRDefault="007C35B6" w:rsidP="00AA3147">
            <w:pPr>
              <w:jc w:val="both"/>
            </w:pPr>
          </w:p>
        </w:tc>
      </w:tr>
      <w:tr w:rsidR="007C35B6" w14:paraId="4CB64591" w14:textId="77777777" w:rsidTr="00AA3147">
        <w:tc>
          <w:tcPr>
            <w:tcW w:w="9859" w:type="dxa"/>
            <w:gridSpan w:val="15"/>
            <w:shd w:val="clear" w:color="auto" w:fill="F7CAAC"/>
          </w:tcPr>
          <w:p w14:paraId="0D1DD663" w14:textId="77777777" w:rsidR="007C35B6" w:rsidRDefault="007C35B6" w:rsidP="00AA3147">
            <w:pPr>
              <w:jc w:val="both"/>
            </w:pPr>
            <w:r>
              <w:rPr>
                <w:b/>
              </w:rPr>
              <w:t>Předměty příslušného studijního programu a způsob zapojení do jejich výuky, příp. další zapojení do uskutečňování studijního programu</w:t>
            </w:r>
          </w:p>
        </w:tc>
      </w:tr>
      <w:tr w:rsidR="007C35B6" w14:paraId="6C648BF4" w14:textId="77777777" w:rsidTr="009C23B5">
        <w:trPr>
          <w:trHeight w:val="531"/>
        </w:trPr>
        <w:tc>
          <w:tcPr>
            <w:tcW w:w="9859" w:type="dxa"/>
            <w:gridSpan w:val="15"/>
            <w:tcBorders>
              <w:top w:val="nil"/>
            </w:tcBorders>
          </w:tcPr>
          <w:p w14:paraId="611FBA54" w14:textId="147AE3A2" w:rsidR="007C35B6" w:rsidRDefault="007C35B6" w:rsidP="00AA3147">
            <w:pPr>
              <w:jc w:val="both"/>
            </w:pPr>
            <w:r>
              <w:t>Kulturní turismus (</w:t>
            </w:r>
            <w:r w:rsidR="00EE63EA">
              <w:t>cvičící</w:t>
            </w:r>
            <w:r>
              <w:t>, garant předmětu)</w:t>
            </w:r>
          </w:p>
          <w:p w14:paraId="193C13BE" w14:textId="497B864F" w:rsidR="007C35B6" w:rsidRDefault="007C35B6" w:rsidP="00AA3147">
            <w:pPr>
              <w:jc w:val="both"/>
            </w:pPr>
            <w:r>
              <w:t>Animace kulturního dědictví (přednášející, garant předmětu)</w:t>
            </w:r>
          </w:p>
          <w:p w14:paraId="30CE10BA" w14:textId="77777777" w:rsidR="007C35B6" w:rsidRPr="002827C6" w:rsidRDefault="007C35B6" w:rsidP="00AA3147">
            <w:pPr>
              <w:jc w:val="both"/>
            </w:pPr>
          </w:p>
        </w:tc>
      </w:tr>
      <w:tr w:rsidR="007C35B6" w14:paraId="61E80599" w14:textId="77777777" w:rsidTr="00AA3147">
        <w:trPr>
          <w:trHeight w:val="340"/>
        </w:trPr>
        <w:tc>
          <w:tcPr>
            <w:tcW w:w="9859" w:type="dxa"/>
            <w:gridSpan w:val="15"/>
            <w:tcBorders>
              <w:top w:val="nil"/>
            </w:tcBorders>
            <w:shd w:val="clear" w:color="auto" w:fill="FBD4B4"/>
          </w:tcPr>
          <w:p w14:paraId="685A0E6B" w14:textId="77777777" w:rsidR="007C35B6" w:rsidRPr="002827C6" w:rsidRDefault="007C35B6" w:rsidP="00AA3147">
            <w:pPr>
              <w:jc w:val="both"/>
              <w:rPr>
                <w:b/>
              </w:rPr>
            </w:pPr>
            <w:r w:rsidRPr="002827C6">
              <w:rPr>
                <w:b/>
              </w:rPr>
              <w:t>Zapojení do výuky v dalších studijních programech na téže vysoké škole (pouze u garantů ZT a PZ předmětů)</w:t>
            </w:r>
          </w:p>
        </w:tc>
      </w:tr>
      <w:tr w:rsidR="007C35B6" w14:paraId="260D4C96" w14:textId="77777777" w:rsidTr="00AA3147">
        <w:trPr>
          <w:trHeight w:val="340"/>
        </w:trPr>
        <w:tc>
          <w:tcPr>
            <w:tcW w:w="2802" w:type="dxa"/>
            <w:gridSpan w:val="2"/>
            <w:tcBorders>
              <w:top w:val="nil"/>
            </w:tcBorders>
          </w:tcPr>
          <w:p w14:paraId="1D2B998C" w14:textId="77777777" w:rsidR="007C35B6" w:rsidRPr="002827C6" w:rsidRDefault="007C35B6" w:rsidP="00AA3147">
            <w:pPr>
              <w:jc w:val="both"/>
              <w:rPr>
                <w:b/>
              </w:rPr>
            </w:pPr>
            <w:r w:rsidRPr="002827C6">
              <w:rPr>
                <w:b/>
              </w:rPr>
              <w:t>Název studijního předmětu</w:t>
            </w:r>
          </w:p>
        </w:tc>
        <w:tc>
          <w:tcPr>
            <w:tcW w:w="2409" w:type="dxa"/>
            <w:gridSpan w:val="3"/>
            <w:tcBorders>
              <w:top w:val="nil"/>
            </w:tcBorders>
          </w:tcPr>
          <w:p w14:paraId="2CAE56F8" w14:textId="77777777" w:rsidR="007C35B6" w:rsidRPr="002827C6" w:rsidRDefault="007C35B6" w:rsidP="00AA3147">
            <w:pPr>
              <w:jc w:val="both"/>
              <w:rPr>
                <w:b/>
              </w:rPr>
            </w:pPr>
            <w:r w:rsidRPr="002827C6">
              <w:rPr>
                <w:b/>
              </w:rPr>
              <w:t>Název studijního programu</w:t>
            </w:r>
          </w:p>
        </w:tc>
        <w:tc>
          <w:tcPr>
            <w:tcW w:w="567" w:type="dxa"/>
            <w:gridSpan w:val="2"/>
            <w:tcBorders>
              <w:top w:val="nil"/>
            </w:tcBorders>
          </w:tcPr>
          <w:p w14:paraId="374B2A08" w14:textId="77777777" w:rsidR="007C35B6" w:rsidRPr="002827C6" w:rsidRDefault="007C35B6" w:rsidP="00AA3147">
            <w:pPr>
              <w:jc w:val="both"/>
              <w:rPr>
                <w:b/>
              </w:rPr>
            </w:pPr>
            <w:r w:rsidRPr="002827C6">
              <w:rPr>
                <w:b/>
              </w:rPr>
              <w:t>Sem.</w:t>
            </w:r>
          </w:p>
        </w:tc>
        <w:tc>
          <w:tcPr>
            <w:tcW w:w="2109" w:type="dxa"/>
            <w:gridSpan w:val="5"/>
            <w:tcBorders>
              <w:top w:val="nil"/>
            </w:tcBorders>
          </w:tcPr>
          <w:p w14:paraId="599848C0" w14:textId="77777777" w:rsidR="007C35B6" w:rsidRPr="002827C6" w:rsidRDefault="007C35B6" w:rsidP="00AA3147">
            <w:pPr>
              <w:jc w:val="both"/>
              <w:rPr>
                <w:b/>
              </w:rPr>
            </w:pPr>
            <w:r w:rsidRPr="002827C6">
              <w:rPr>
                <w:b/>
              </w:rPr>
              <w:t>Role ve výuce daného předmětu</w:t>
            </w:r>
          </w:p>
        </w:tc>
        <w:tc>
          <w:tcPr>
            <w:tcW w:w="1972" w:type="dxa"/>
            <w:gridSpan w:val="3"/>
            <w:tcBorders>
              <w:top w:val="nil"/>
            </w:tcBorders>
          </w:tcPr>
          <w:p w14:paraId="422BD168" w14:textId="77777777" w:rsidR="007C35B6" w:rsidRPr="002827C6" w:rsidRDefault="007C35B6"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7C35B6" w14:paraId="2DA4A2B8" w14:textId="77777777" w:rsidTr="00AA3147">
        <w:trPr>
          <w:trHeight w:val="285"/>
        </w:trPr>
        <w:tc>
          <w:tcPr>
            <w:tcW w:w="2802" w:type="dxa"/>
            <w:gridSpan w:val="2"/>
            <w:tcBorders>
              <w:top w:val="nil"/>
            </w:tcBorders>
          </w:tcPr>
          <w:p w14:paraId="673FED1B" w14:textId="77777777" w:rsidR="007C35B6" w:rsidRPr="00461AFF" w:rsidRDefault="007C35B6" w:rsidP="00AA3147">
            <w:pPr>
              <w:jc w:val="both"/>
              <w:rPr>
                <w:color w:val="FF0000"/>
              </w:rPr>
            </w:pPr>
          </w:p>
        </w:tc>
        <w:tc>
          <w:tcPr>
            <w:tcW w:w="2409" w:type="dxa"/>
            <w:gridSpan w:val="3"/>
            <w:tcBorders>
              <w:top w:val="nil"/>
            </w:tcBorders>
          </w:tcPr>
          <w:p w14:paraId="1A78241D" w14:textId="77777777" w:rsidR="007C35B6" w:rsidRPr="00461AFF" w:rsidRDefault="007C35B6" w:rsidP="00AA3147">
            <w:pPr>
              <w:jc w:val="both"/>
              <w:rPr>
                <w:color w:val="FF0000"/>
              </w:rPr>
            </w:pPr>
          </w:p>
        </w:tc>
        <w:tc>
          <w:tcPr>
            <w:tcW w:w="567" w:type="dxa"/>
            <w:gridSpan w:val="2"/>
            <w:tcBorders>
              <w:top w:val="nil"/>
            </w:tcBorders>
          </w:tcPr>
          <w:p w14:paraId="0E0E3751" w14:textId="77777777" w:rsidR="007C35B6" w:rsidRPr="00461AFF" w:rsidRDefault="007C35B6" w:rsidP="00AA3147">
            <w:pPr>
              <w:jc w:val="both"/>
              <w:rPr>
                <w:color w:val="FF0000"/>
              </w:rPr>
            </w:pPr>
          </w:p>
        </w:tc>
        <w:tc>
          <w:tcPr>
            <w:tcW w:w="2109" w:type="dxa"/>
            <w:gridSpan w:val="5"/>
            <w:tcBorders>
              <w:top w:val="nil"/>
            </w:tcBorders>
          </w:tcPr>
          <w:p w14:paraId="526CDC8A" w14:textId="77777777" w:rsidR="007C35B6" w:rsidRPr="00461AFF" w:rsidRDefault="007C35B6" w:rsidP="00AA3147">
            <w:pPr>
              <w:jc w:val="both"/>
              <w:rPr>
                <w:color w:val="FF0000"/>
              </w:rPr>
            </w:pPr>
          </w:p>
        </w:tc>
        <w:tc>
          <w:tcPr>
            <w:tcW w:w="1972" w:type="dxa"/>
            <w:gridSpan w:val="3"/>
            <w:tcBorders>
              <w:top w:val="nil"/>
            </w:tcBorders>
          </w:tcPr>
          <w:p w14:paraId="35558A3A" w14:textId="77777777" w:rsidR="007C35B6" w:rsidRPr="00461AFF" w:rsidRDefault="007C35B6" w:rsidP="00AA3147">
            <w:pPr>
              <w:jc w:val="both"/>
              <w:rPr>
                <w:color w:val="FF0000"/>
              </w:rPr>
            </w:pPr>
          </w:p>
        </w:tc>
      </w:tr>
      <w:tr w:rsidR="007C35B6" w14:paraId="0B6C25FF" w14:textId="77777777" w:rsidTr="00AA3147">
        <w:trPr>
          <w:trHeight w:val="284"/>
        </w:trPr>
        <w:tc>
          <w:tcPr>
            <w:tcW w:w="2802" w:type="dxa"/>
            <w:gridSpan w:val="2"/>
            <w:tcBorders>
              <w:top w:val="nil"/>
            </w:tcBorders>
          </w:tcPr>
          <w:p w14:paraId="200349E8" w14:textId="77777777" w:rsidR="007C35B6" w:rsidRPr="00461AFF" w:rsidRDefault="007C35B6" w:rsidP="00AA3147">
            <w:pPr>
              <w:jc w:val="both"/>
              <w:rPr>
                <w:color w:val="FF0000"/>
              </w:rPr>
            </w:pPr>
          </w:p>
        </w:tc>
        <w:tc>
          <w:tcPr>
            <w:tcW w:w="2409" w:type="dxa"/>
            <w:gridSpan w:val="3"/>
            <w:tcBorders>
              <w:top w:val="nil"/>
            </w:tcBorders>
          </w:tcPr>
          <w:p w14:paraId="393713B0" w14:textId="77777777" w:rsidR="007C35B6" w:rsidRPr="00461AFF" w:rsidRDefault="007C35B6" w:rsidP="00AA3147">
            <w:pPr>
              <w:jc w:val="both"/>
              <w:rPr>
                <w:color w:val="FF0000"/>
              </w:rPr>
            </w:pPr>
          </w:p>
        </w:tc>
        <w:tc>
          <w:tcPr>
            <w:tcW w:w="567" w:type="dxa"/>
            <w:gridSpan w:val="2"/>
            <w:tcBorders>
              <w:top w:val="nil"/>
            </w:tcBorders>
          </w:tcPr>
          <w:p w14:paraId="10FB0894" w14:textId="77777777" w:rsidR="007C35B6" w:rsidRPr="00461AFF" w:rsidRDefault="007C35B6" w:rsidP="00AA3147">
            <w:pPr>
              <w:jc w:val="both"/>
              <w:rPr>
                <w:color w:val="FF0000"/>
              </w:rPr>
            </w:pPr>
          </w:p>
        </w:tc>
        <w:tc>
          <w:tcPr>
            <w:tcW w:w="2109" w:type="dxa"/>
            <w:gridSpan w:val="5"/>
            <w:tcBorders>
              <w:top w:val="nil"/>
            </w:tcBorders>
          </w:tcPr>
          <w:p w14:paraId="0984CDBE" w14:textId="77777777" w:rsidR="007C35B6" w:rsidRPr="00461AFF" w:rsidRDefault="007C35B6" w:rsidP="00AA3147">
            <w:pPr>
              <w:jc w:val="both"/>
              <w:rPr>
                <w:color w:val="FF0000"/>
              </w:rPr>
            </w:pPr>
          </w:p>
        </w:tc>
        <w:tc>
          <w:tcPr>
            <w:tcW w:w="1972" w:type="dxa"/>
            <w:gridSpan w:val="3"/>
            <w:tcBorders>
              <w:top w:val="nil"/>
            </w:tcBorders>
          </w:tcPr>
          <w:p w14:paraId="46D59970" w14:textId="77777777" w:rsidR="007C35B6" w:rsidRPr="00461AFF" w:rsidRDefault="007C35B6" w:rsidP="00AA3147">
            <w:pPr>
              <w:jc w:val="both"/>
              <w:rPr>
                <w:color w:val="FF0000"/>
              </w:rPr>
            </w:pPr>
          </w:p>
        </w:tc>
      </w:tr>
      <w:tr w:rsidR="007C35B6" w14:paraId="3384D07E" w14:textId="77777777" w:rsidTr="00AA3147">
        <w:tc>
          <w:tcPr>
            <w:tcW w:w="9859" w:type="dxa"/>
            <w:gridSpan w:val="15"/>
            <w:shd w:val="clear" w:color="auto" w:fill="F7CAAC"/>
          </w:tcPr>
          <w:p w14:paraId="3061D067" w14:textId="77777777" w:rsidR="007C35B6" w:rsidRDefault="007C35B6" w:rsidP="00AA3147">
            <w:pPr>
              <w:jc w:val="both"/>
            </w:pPr>
            <w:r>
              <w:rPr>
                <w:b/>
              </w:rPr>
              <w:t xml:space="preserve">Údaje o vzdělání na VŠ </w:t>
            </w:r>
          </w:p>
        </w:tc>
      </w:tr>
      <w:tr w:rsidR="007C35B6" w14:paraId="4906622A" w14:textId="77777777" w:rsidTr="00311B61">
        <w:trPr>
          <w:trHeight w:val="786"/>
        </w:trPr>
        <w:tc>
          <w:tcPr>
            <w:tcW w:w="9859" w:type="dxa"/>
            <w:gridSpan w:val="15"/>
          </w:tcPr>
          <w:p w14:paraId="56D93693" w14:textId="09E4E66D" w:rsidR="007609E1" w:rsidRDefault="007609E1" w:rsidP="00AA3147">
            <w:r>
              <w:t xml:space="preserve">2019: VŠE v Praze, Fakulta podnikohospodářská, Podniková ekonomika a management, </w:t>
            </w:r>
            <w:r w:rsidR="00421C59">
              <w:t xml:space="preserve">(titul </w:t>
            </w:r>
            <w:r>
              <w:t>Ph.D.</w:t>
            </w:r>
            <w:r w:rsidR="00421C59">
              <w:t>)</w:t>
            </w:r>
          </w:p>
          <w:p w14:paraId="49AA8A8A" w14:textId="4E59DAA7" w:rsidR="007609E1" w:rsidRDefault="007609E1" w:rsidP="00AA3147">
            <w:r>
              <w:t xml:space="preserve">2008: FF UK v Praze, Katedra teorií kultury, </w:t>
            </w:r>
            <w:proofErr w:type="spellStart"/>
            <w:r>
              <w:t>Kulturologie</w:t>
            </w:r>
            <w:proofErr w:type="spellEnd"/>
            <w:r>
              <w:t xml:space="preserve">, </w:t>
            </w:r>
            <w:r w:rsidR="00421C59">
              <w:t xml:space="preserve">(titul </w:t>
            </w:r>
            <w:r>
              <w:t>PhDr.</w:t>
            </w:r>
            <w:r w:rsidR="00421C59">
              <w:t>)</w:t>
            </w:r>
          </w:p>
          <w:p w14:paraId="093F39C8" w14:textId="51EF40AE" w:rsidR="007C35B6" w:rsidRDefault="007C35B6" w:rsidP="00AA3147">
            <w:r>
              <w:t xml:space="preserve">2006: FF UK v Praze, Katedra teorií kultury, </w:t>
            </w:r>
            <w:proofErr w:type="spellStart"/>
            <w:r>
              <w:t>Kulturologie</w:t>
            </w:r>
            <w:proofErr w:type="spellEnd"/>
            <w:r>
              <w:t xml:space="preserve">, </w:t>
            </w:r>
            <w:r w:rsidR="00421C59">
              <w:t xml:space="preserve">(titul </w:t>
            </w:r>
            <w:r>
              <w:t>Mgr.</w:t>
            </w:r>
            <w:r w:rsidR="00421C59">
              <w:t>)</w:t>
            </w:r>
          </w:p>
          <w:p w14:paraId="5998767C" w14:textId="4D14FEC9" w:rsidR="007C35B6" w:rsidRDefault="007C35B6" w:rsidP="00AA3147">
            <w:pPr>
              <w:jc w:val="both"/>
              <w:rPr>
                <w:b/>
              </w:rPr>
            </w:pPr>
          </w:p>
        </w:tc>
      </w:tr>
      <w:tr w:rsidR="007C35B6" w14:paraId="7504FB0D" w14:textId="77777777" w:rsidTr="00AA3147">
        <w:tc>
          <w:tcPr>
            <w:tcW w:w="9859" w:type="dxa"/>
            <w:gridSpan w:val="15"/>
            <w:shd w:val="clear" w:color="auto" w:fill="F7CAAC"/>
          </w:tcPr>
          <w:p w14:paraId="14F0CD69" w14:textId="77777777" w:rsidR="007C35B6" w:rsidRDefault="007C35B6" w:rsidP="00AA3147">
            <w:pPr>
              <w:jc w:val="both"/>
              <w:rPr>
                <w:b/>
              </w:rPr>
            </w:pPr>
            <w:r>
              <w:rPr>
                <w:b/>
              </w:rPr>
              <w:t>Údaje o odborném působení od absolvování VŠ</w:t>
            </w:r>
          </w:p>
        </w:tc>
      </w:tr>
      <w:tr w:rsidR="007C35B6" w14:paraId="6D5EA8DE" w14:textId="77777777" w:rsidTr="00AA3147">
        <w:trPr>
          <w:trHeight w:val="1090"/>
        </w:trPr>
        <w:tc>
          <w:tcPr>
            <w:tcW w:w="9859" w:type="dxa"/>
            <w:gridSpan w:val="15"/>
          </w:tcPr>
          <w:p w14:paraId="4134B96D" w14:textId="77777777" w:rsidR="007C35B6" w:rsidRPr="00C47525" w:rsidRDefault="007C35B6" w:rsidP="00AA3147">
            <w:pPr>
              <w:jc w:val="both"/>
            </w:pPr>
            <w:proofErr w:type="gramStart"/>
            <w:r w:rsidRPr="00C47525">
              <w:t>2022-dosud</w:t>
            </w:r>
            <w:proofErr w:type="gramEnd"/>
            <w:r w:rsidRPr="00C47525">
              <w:t xml:space="preserve">: projekt Bohemian </w:t>
            </w:r>
            <w:proofErr w:type="spellStart"/>
            <w:r w:rsidRPr="00C47525">
              <w:t>Perfection</w:t>
            </w:r>
            <w:proofErr w:type="spellEnd"/>
            <w:r w:rsidRPr="00C47525">
              <w:t xml:space="preserve">: platforma </w:t>
            </w:r>
            <w:proofErr w:type="spellStart"/>
            <w:r w:rsidRPr="00C47525">
              <w:t>posilujíci</w:t>
            </w:r>
            <w:proofErr w:type="spellEnd"/>
            <w:r w:rsidRPr="00C47525">
              <w:t xml:space="preserve">́ jednotlivce a subjekty </w:t>
            </w:r>
            <w:proofErr w:type="spellStart"/>
            <w:r w:rsidRPr="00C47525">
              <w:t>působíci</w:t>
            </w:r>
            <w:proofErr w:type="spellEnd"/>
            <w:r w:rsidRPr="00C47525">
              <w:t xml:space="preserve">́ v oblasti </w:t>
            </w:r>
            <w:proofErr w:type="spellStart"/>
            <w:r w:rsidRPr="00C47525">
              <w:t>tradičních</w:t>
            </w:r>
            <w:proofErr w:type="spellEnd"/>
            <w:r w:rsidRPr="00C47525">
              <w:t xml:space="preserve"> </w:t>
            </w:r>
            <w:proofErr w:type="spellStart"/>
            <w:r w:rsidRPr="00C47525">
              <w:t>řemesel</w:t>
            </w:r>
            <w:proofErr w:type="spellEnd"/>
            <w:r w:rsidRPr="00C47525">
              <w:t xml:space="preserve">, jejich </w:t>
            </w:r>
            <w:proofErr w:type="spellStart"/>
            <w:r w:rsidRPr="00C47525">
              <w:t>interdisciplinárni</w:t>
            </w:r>
            <w:proofErr w:type="spellEnd"/>
            <w:r w:rsidRPr="00C47525">
              <w:t xml:space="preserve">́ </w:t>
            </w:r>
            <w:proofErr w:type="spellStart"/>
            <w:r w:rsidRPr="00C47525">
              <w:t>spolupráce</w:t>
            </w:r>
            <w:proofErr w:type="spellEnd"/>
            <w:r w:rsidRPr="00C47525">
              <w:t xml:space="preserve"> a </w:t>
            </w:r>
            <w:proofErr w:type="spellStart"/>
            <w:r w:rsidRPr="00C47525">
              <w:t>síťováni</w:t>
            </w:r>
            <w:proofErr w:type="spellEnd"/>
            <w:r w:rsidRPr="00C47525">
              <w:t xml:space="preserve">́ s </w:t>
            </w:r>
            <w:proofErr w:type="spellStart"/>
            <w:r w:rsidRPr="00C47525">
              <w:t>aktéry</w:t>
            </w:r>
            <w:proofErr w:type="spellEnd"/>
            <w:r w:rsidRPr="00C47525">
              <w:t xml:space="preserve"> </w:t>
            </w:r>
            <w:proofErr w:type="spellStart"/>
            <w:r w:rsidRPr="00C47525">
              <w:t>užitého</w:t>
            </w:r>
            <w:proofErr w:type="spellEnd"/>
            <w:r w:rsidRPr="00C47525">
              <w:t xml:space="preserve"> designu a turismu, Norské fondy, garant kapitoly 4 – kulturní turismus</w:t>
            </w:r>
          </w:p>
          <w:p w14:paraId="1AB2ED11" w14:textId="77777777" w:rsidR="00D51008" w:rsidRPr="00C47525" w:rsidRDefault="00D51008" w:rsidP="00D51008">
            <w:pPr>
              <w:jc w:val="both"/>
            </w:pPr>
            <w:proofErr w:type="gramStart"/>
            <w:r w:rsidRPr="00C47525">
              <w:t>2022-dosud</w:t>
            </w:r>
            <w:proofErr w:type="gramEnd"/>
            <w:r w:rsidRPr="00C47525">
              <w:t>: R. Jelínek a.s., Muzeum slivovice, zástupce vedoucí</w:t>
            </w:r>
          </w:p>
          <w:p w14:paraId="1B48F7E2" w14:textId="77777777" w:rsidR="00D51008" w:rsidRPr="00C47525" w:rsidRDefault="00D51008" w:rsidP="00D51008">
            <w:pPr>
              <w:jc w:val="both"/>
            </w:pPr>
            <w:r w:rsidRPr="00C47525">
              <w:t>2011-2021: Metropolitní univerzita Praha, Katedra mediálních studií, Katedra cestovního ruchu</w:t>
            </w:r>
          </w:p>
          <w:p w14:paraId="14E56421" w14:textId="77777777" w:rsidR="007C35B6" w:rsidRDefault="00D51008" w:rsidP="00AA3147">
            <w:pPr>
              <w:jc w:val="both"/>
            </w:pPr>
            <w:r w:rsidRPr="00C47525">
              <w:t>2010-2012 Harmonie TV, koordinátorka interní komunikace, tisková mluvčí</w:t>
            </w:r>
          </w:p>
          <w:p w14:paraId="6666C100" w14:textId="77777777" w:rsidR="00D51008" w:rsidRPr="00C47525" w:rsidRDefault="00D51008" w:rsidP="00D51008">
            <w:pPr>
              <w:jc w:val="both"/>
            </w:pPr>
            <w:proofErr w:type="gramStart"/>
            <w:r w:rsidRPr="00C47525">
              <w:t>2009-dosud</w:t>
            </w:r>
            <w:proofErr w:type="gramEnd"/>
            <w:r w:rsidRPr="00C47525">
              <w:t xml:space="preserve">: VŠE v Praze, Fakulta podnikohospodářská, Katedra </w:t>
            </w:r>
            <w:proofErr w:type="spellStart"/>
            <w:r w:rsidRPr="00C47525">
              <w:t>arts</w:t>
            </w:r>
            <w:proofErr w:type="spellEnd"/>
            <w:r w:rsidRPr="00C47525">
              <w:t xml:space="preserve"> managementu</w:t>
            </w:r>
          </w:p>
          <w:p w14:paraId="6576B783" w14:textId="77777777" w:rsidR="00D51008" w:rsidRPr="00C47525" w:rsidRDefault="00D51008" w:rsidP="00D51008">
            <w:pPr>
              <w:jc w:val="both"/>
            </w:pPr>
            <w:r w:rsidRPr="00C47525">
              <w:t>2009-2009: ČT, kulturní redaktorka</w:t>
            </w:r>
          </w:p>
          <w:p w14:paraId="4C225922" w14:textId="77777777" w:rsidR="00D51008" w:rsidRPr="00C47525" w:rsidRDefault="00D51008" w:rsidP="00D51008">
            <w:pPr>
              <w:jc w:val="both"/>
            </w:pPr>
            <w:r w:rsidRPr="00C47525">
              <w:t>2007-2009: Galerie hlavního města Prahy, vedoucí odd. PR a marketingu, tisková mluvčí</w:t>
            </w:r>
          </w:p>
          <w:p w14:paraId="6E009B62" w14:textId="440DC989" w:rsidR="00D51008" w:rsidRDefault="00D51008" w:rsidP="00AA3147">
            <w:pPr>
              <w:jc w:val="both"/>
            </w:pPr>
            <w:r w:rsidRPr="00C47525">
              <w:t>2002-2007: Pražská informační služba, průvodkyně, doškolování průvodců, vedoucí informačního centra</w:t>
            </w:r>
          </w:p>
          <w:p w14:paraId="1EBA5514" w14:textId="3F3EF9C4" w:rsidR="00D51008" w:rsidRPr="009B6AE3" w:rsidRDefault="00D51008" w:rsidP="00AA3147">
            <w:pPr>
              <w:jc w:val="both"/>
              <w:rPr>
                <w:color w:val="FF0000"/>
              </w:rPr>
            </w:pPr>
          </w:p>
        </w:tc>
      </w:tr>
      <w:tr w:rsidR="007C35B6" w14:paraId="727C7838" w14:textId="77777777" w:rsidTr="00AA3147">
        <w:trPr>
          <w:trHeight w:val="250"/>
        </w:trPr>
        <w:tc>
          <w:tcPr>
            <w:tcW w:w="9859" w:type="dxa"/>
            <w:gridSpan w:val="15"/>
            <w:shd w:val="clear" w:color="auto" w:fill="F7CAAC"/>
          </w:tcPr>
          <w:p w14:paraId="63814D39" w14:textId="77777777" w:rsidR="007C35B6" w:rsidRDefault="007C35B6" w:rsidP="00AA3147">
            <w:pPr>
              <w:jc w:val="both"/>
            </w:pPr>
            <w:r>
              <w:rPr>
                <w:b/>
              </w:rPr>
              <w:t>Zkušenosti s vedením kvalifikačních a rigorózních prací</w:t>
            </w:r>
          </w:p>
        </w:tc>
      </w:tr>
      <w:tr w:rsidR="007C35B6" w14:paraId="4D38554A" w14:textId="77777777" w:rsidTr="009C23B5">
        <w:trPr>
          <w:trHeight w:val="658"/>
        </w:trPr>
        <w:tc>
          <w:tcPr>
            <w:tcW w:w="9859" w:type="dxa"/>
            <w:gridSpan w:val="15"/>
          </w:tcPr>
          <w:p w14:paraId="2C1CE77E" w14:textId="331FB850" w:rsidR="007C35B6" w:rsidRDefault="007C35B6" w:rsidP="00AA3147">
            <w:pPr>
              <w:jc w:val="both"/>
            </w:pPr>
            <w:r>
              <w:t>Bakalářské práce: přibližně 1</w:t>
            </w:r>
            <w:r w:rsidR="007C0AAA">
              <w:t>0</w:t>
            </w:r>
            <w:r w:rsidR="00CF4C13">
              <w:t>0</w:t>
            </w:r>
          </w:p>
          <w:p w14:paraId="6BE99D05" w14:textId="7AE39823" w:rsidR="007C35B6" w:rsidRDefault="007C35B6" w:rsidP="00AA3147">
            <w:pPr>
              <w:jc w:val="both"/>
            </w:pPr>
            <w:r>
              <w:t xml:space="preserve">Diplomové práce: přibližně </w:t>
            </w:r>
            <w:r w:rsidR="007C0AAA">
              <w:t>4</w:t>
            </w:r>
            <w:r w:rsidR="00CF4C13">
              <w:t>0</w:t>
            </w:r>
          </w:p>
          <w:p w14:paraId="7C39B742" w14:textId="1EF5FB8F" w:rsidR="007C35B6" w:rsidRDefault="007C35B6" w:rsidP="00AA3147">
            <w:pPr>
              <w:jc w:val="both"/>
            </w:pPr>
          </w:p>
        </w:tc>
      </w:tr>
      <w:tr w:rsidR="007C35B6" w14:paraId="519C324F" w14:textId="77777777" w:rsidTr="00AA3147">
        <w:trPr>
          <w:cantSplit/>
        </w:trPr>
        <w:tc>
          <w:tcPr>
            <w:tcW w:w="3347" w:type="dxa"/>
            <w:gridSpan w:val="3"/>
            <w:tcBorders>
              <w:top w:val="single" w:sz="12" w:space="0" w:color="auto"/>
            </w:tcBorders>
            <w:shd w:val="clear" w:color="auto" w:fill="F7CAAC"/>
          </w:tcPr>
          <w:p w14:paraId="052CCA88" w14:textId="77777777" w:rsidR="007C35B6" w:rsidRDefault="007C35B6"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2262844C" w14:textId="77777777" w:rsidR="007C35B6" w:rsidRDefault="007C35B6"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87A16A0" w14:textId="77777777" w:rsidR="007C35B6" w:rsidRDefault="007C35B6"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EC2C8C0" w14:textId="77777777" w:rsidR="007C35B6" w:rsidRDefault="007C35B6" w:rsidP="00AA3147">
            <w:pPr>
              <w:jc w:val="both"/>
              <w:rPr>
                <w:b/>
              </w:rPr>
            </w:pPr>
            <w:r>
              <w:rPr>
                <w:b/>
              </w:rPr>
              <w:t>Ohlasy publikací</w:t>
            </w:r>
          </w:p>
        </w:tc>
      </w:tr>
      <w:tr w:rsidR="007C35B6" w14:paraId="0196A701" w14:textId="77777777" w:rsidTr="00AA3147">
        <w:trPr>
          <w:cantSplit/>
        </w:trPr>
        <w:tc>
          <w:tcPr>
            <w:tcW w:w="3347" w:type="dxa"/>
            <w:gridSpan w:val="3"/>
          </w:tcPr>
          <w:p w14:paraId="7042E241" w14:textId="77777777" w:rsidR="007C35B6" w:rsidRDefault="007C35B6" w:rsidP="00AA3147">
            <w:pPr>
              <w:jc w:val="both"/>
            </w:pPr>
          </w:p>
        </w:tc>
        <w:tc>
          <w:tcPr>
            <w:tcW w:w="2245" w:type="dxa"/>
            <w:gridSpan w:val="3"/>
          </w:tcPr>
          <w:p w14:paraId="50EEC47C" w14:textId="77777777" w:rsidR="007C35B6" w:rsidRDefault="007C35B6" w:rsidP="00AA3147">
            <w:pPr>
              <w:jc w:val="both"/>
            </w:pPr>
          </w:p>
        </w:tc>
        <w:tc>
          <w:tcPr>
            <w:tcW w:w="2248" w:type="dxa"/>
            <w:gridSpan w:val="5"/>
            <w:tcBorders>
              <w:right w:val="single" w:sz="12" w:space="0" w:color="auto"/>
            </w:tcBorders>
          </w:tcPr>
          <w:p w14:paraId="72F4A009" w14:textId="77777777" w:rsidR="007C35B6" w:rsidRDefault="007C35B6" w:rsidP="00AA3147">
            <w:pPr>
              <w:jc w:val="both"/>
            </w:pPr>
          </w:p>
        </w:tc>
        <w:tc>
          <w:tcPr>
            <w:tcW w:w="632" w:type="dxa"/>
            <w:gridSpan w:val="2"/>
            <w:tcBorders>
              <w:left w:val="single" w:sz="12" w:space="0" w:color="auto"/>
            </w:tcBorders>
            <w:shd w:val="clear" w:color="auto" w:fill="F7CAAC"/>
          </w:tcPr>
          <w:p w14:paraId="2DAC750D" w14:textId="77777777" w:rsidR="007C35B6" w:rsidRPr="00F20AEF" w:rsidRDefault="007C35B6" w:rsidP="00AA3147">
            <w:pPr>
              <w:jc w:val="both"/>
            </w:pPr>
            <w:proofErr w:type="spellStart"/>
            <w:r w:rsidRPr="00F20AEF">
              <w:rPr>
                <w:b/>
              </w:rPr>
              <w:t>WoS</w:t>
            </w:r>
            <w:proofErr w:type="spellEnd"/>
          </w:p>
        </w:tc>
        <w:tc>
          <w:tcPr>
            <w:tcW w:w="693" w:type="dxa"/>
            <w:shd w:val="clear" w:color="auto" w:fill="F7CAAC"/>
          </w:tcPr>
          <w:p w14:paraId="4C135042" w14:textId="77777777" w:rsidR="007C35B6" w:rsidRPr="00F20AEF" w:rsidRDefault="007C35B6" w:rsidP="00AA3147">
            <w:pPr>
              <w:jc w:val="both"/>
              <w:rPr>
                <w:sz w:val="18"/>
              </w:rPr>
            </w:pPr>
            <w:proofErr w:type="spellStart"/>
            <w:r w:rsidRPr="00F20AEF">
              <w:rPr>
                <w:b/>
                <w:sz w:val="18"/>
              </w:rPr>
              <w:t>Scopus</w:t>
            </w:r>
            <w:proofErr w:type="spellEnd"/>
          </w:p>
        </w:tc>
        <w:tc>
          <w:tcPr>
            <w:tcW w:w="694" w:type="dxa"/>
            <w:shd w:val="clear" w:color="auto" w:fill="F7CAAC"/>
          </w:tcPr>
          <w:p w14:paraId="1BFADA55" w14:textId="77777777" w:rsidR="007C35B6" w:rsidRDefault="007C35B6" w:rsidP="00AA3147">
            <w:pPr>
              <w:jc w:val="both"/>
            </w:pPr>
            <w:r>
              <w:rPr>
                <w:b/>
                <w:sz w:val="18"/>
              </w:rPr>
              <w:t>ostatní</w:t>
            </w:r>
          </w:p>
        </w:tc>
      </w:tr>
      <w:tr w:rsidR="007C35B6" w14:paraId="1D7C7025" w14:textId="77777777" w:rsidTr="00AA3147">
        <w:trPr>
          <w:cantSplit/>
          <w:trHeight w:val="70"/>
        </w:trPr>
        <w:tc>
          <w:tcPr>
            <w:tcW w:w="3347" w:type="dxa"/>
            <w:gridSpan w:val="3"/>
            <w:shd w:val="clear" w:color="auto" w:fill="F7CAAC"/>
          </w:tcPr>
          <w:p w14:paraId="0B9186B7" w14:textId="77777777" w:rsidR="007C35B6" w:rsidRDefault="007C35B6" w:rsidP="00AA3147">
            <w:pPr>
              <w:jc w:val="both"/>
            </w:pPr>
            <w:r>
              <w:rPr>
                <w:b/>
              </w:rPr>
              <w:t>Obor jmenovacího řízení</w:t>
            </w:r>
          </w:p>
        </w:tc>
        <w:tc>
          <w:tcPr>
            <w:tcW w:w="2245" w:type="dxa"/>
            <w:gridSpan w:val="3"/>
            <w:shd w:val="clear" w:color="auto" w:fill="F7CAAC"/>
          </w:tcPr>
          <w:p w14:paraId="68E9DA8B" w14:textId="77777777" w:rsidR="007C35B6" w:rsidRDefault="007C35B6" w:rsidP="00AA3147">
            <w:pPr>
              <w:jc w:val="both"/>
            </w:pPr>
            <w:r>
              <w:rPr>
                <w:b/>
              </w:rPr>
              <w:t>Rok udělení hodnosti</w:t>
            </w:r>
          </w:p>
        </w:tc>
        <w:tc>
          <w:tcPr>
            <w:tcW w:w="2248" w:type="dxa"/>
            <w:gridSpan w:val="5"/>
            <w:tcBorders>
              <w:right w:val="single" w:sz="12" w:space="0" w:color="auto"/>
            </w:tcBorders>
            <w:shd w:val="clear" w:color="auto" w:fill="F7CAAC"/>
          </w:tcPr>
          <w:p w14:paraId="6E71F773" w14:textId="77777777" w:rsidR="007C35B6" w:rsidRDefault="007C35B6" w:rsidP="00AA3147">
            <w:pPr>
              <w:jc w:val="both"/>
            </w:pPr>
            <w:r>
              <w:rPr>
                <w:b/>
              </w:rPr>
              <w:t>Řízení konáno na VŠ</w:t>
            </w:r>
          </w:p>
        </w:tc>
        <w:tc>
          <w:tcPr>
            <w:tcW w:w="632" w:type="dxa"/>
            <w:gridSpan w:val="2"/>
            <w:tcBorders>
              <w:left w:val="single" w:sz="12" w:space="0" w:color="auto"/>
            </w:tcBorders>
          </w:tcPr>
          <w:p w14:paraId="252EDCFB" w14:textId="77777777" w:rsidR="007C35B6" w:rsidRPr="00F20AEF" w:rsidRDefault="007C35B6" w:rsidP="00AA3147">
            <w:pPr>
              <w:jc w:val="both"/>
              <w:rPr>
                <w:b/>
              </w:rPr>
            </w:pPr>
          </w:p>
        </w:tc>
        <w:tc>
          <w:tcPr>
            <w:tcW w:w="693" w:type="dxa"/>
          </w:tcPr>
          <w:p w14:paraId="11E059BC" w14:textId="77777777" w:rsidR="007C35B6" w:rsidRPr="00F20AEF" w:rsidRDefault="007C35B6" w:rsidP="00AA3147">
            <w:pPr>
              <w:jc w:val="both"/>
              <w:rPr>
                <w:b/>
              </w:rPr>
            </w:pPr>
          </w:p>
        </w:tc>
        <w:tc>
          <w:tcPr>
            <w:tcW w:w="694" w:type="dxa"/>
          </w:tcPr>
          <w:p w14:paraId="66DF3EE3" w14:textId="77777777" w:rsidR="007C35B6" w:rsidRDefault="007C35B6" w:rsidP="00AA3147">
            <w:pPr>
              <w:jc w:val="both"/>
              <w:rPr>
                <w:b/>
              </w:rPr>
            </w:pPr>
          </w:p>
        </w:tc>
      </w:tr>
      <w:tr w:rsidR="007C35B6" w14:paraId="59CFAC23" w14:textId="77777777" w:rsidTr="00AA3147">
        <w:trPr>
          <w:trHeight w:val="205"/>
        </w:trPr>
        <w:tc>
          <w:tcPr>
            <w:tcW w:w="3347" w:type="dxa"/>
            <w:gridSpan w:val="3"/>
          </w:tcPr>
          <w:p w14:paraId="49E70193" w14:textId="77777777" w:rsidR="007C35B6" w:rsidRDefault="007C35B6" w:rsidP="00AA3147">
            <w:pPr>
              <w:jc w:val="both"/>
            </w:pPr>
          </w:p>
        </w:tc>
        <w:tc>
          <w:tcPr>
            <w:tcW w:w="2245" w:type="dxa"/>
            <w:gridSpan w:val="3"/>
          </w:tcPr>
          <w:p w14:paraId="3E343ED7" w14:textId="77777777" w:rsidR="007C35B6" w:rsidRDefault="007C35B6" w:rsidP="00AA3147">
            <w:pPr>
              <w:jc w:val="both"/>
            </w:pPr>
          </w:p>
        </w:tc>
        <w:tc>
          <w:tcPr>
            <w:tcW w:w="2248" w:type="dxa"/>
            <w:gridSpan w:val="5"/>
            <w:tcBorders>
              <w:right w:val="single" w:sz="12" w:space="0" w:color="auto"/>
            </w:tcBorders>
          </w:tcPr>
          <w:p w14:paraId="755BA128" w14:textId="77777777" w:rsidR="007C35B6" w:rsidRDefault="007C35B6" w:rsidP="00AA3147">
            <w:pPr>
              <w:jc w:val="both"/>
            </w:pPr>
          </w:p>
        </w:tc>
        <w:tc>
          <w:tcPr>
            <w:tcW w:w="1325" w:type="dxa"/>
            <w:gridSpan w:val="3"/>
            <w:tcBorders>
              <w:left w:val="single" w:sz="12" w:space="0" w:color="auto"/>
            </w:tcBorders>
            <w:shd w:val="clear" w:color="auto" w:fill="FBD4B4"/>
            <w:vAlign w:val="center"/>
          </w:tcPr>
          <w:p w14:paraId="574280AD" w14:textId="77777777" w:rsidR="007C35B6" w:rsidRPr="00F20AEF" w:rsidRDefault="007C35B6"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D4F6482" w14:textId="77777777" w:rsidR="007C35B6" w:rsidRDefault="007C35B6" w:rsidP="00AA3147">
            <w:pPr>
              <w:rPr>
                <w:b/>
              </w:rPr>
            </w:pPr>
            <w:r>
              <w:rPr>
                <w:b/>
              </w:rPr>
              <w:t xml:space="preserve">    /</w:t>
            </w:r>
          </w:p>
        </w:tc>
      </w:tr>
    </w:tbl>
    <w:p w14:paraId="029EB439" w14:textId="77777777" w:rsidR="005C21DD" w:rsidRDefault="005C21D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7C35B6" w14:paraId="4BA7CDBD" w14:textId="77777777" w:rsidTr="00AA3147">
        <w:tc>
          <w:tcPr>
            <w:tcW w:w="9859" w:type="dxa"/>
            <w:gridSpan w:val="4"/>
            <w:shd w:val="clear" w:color="auto" w:fill="F7CAAC"/>
          </w:tcPr>
          <w:p w14:paraId="0F0B9D8C" w14:textId="41520536" w:rsidR="007C35B6" w:rsidRDefault="007C35B6" w:rsidP="00AA3147">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7C35B6" w14:paraId="725F6317" w14:textId="77777777" w:rsidTr="00AA3147">
        <w:trPr>
          <w:trHeight w:val="2347"/>
        </w:trPr>
        <w:tc>
          <w:tcPr>
            <w:tcW w:w="9859" w:type="dxa"/>
            <w:gridSpan w:val="4"/>
          </w:tcPr>
          <w:p w14:paraId="7F8CA93E" w14:textId="77777777" w:rsidR="007C35B6" w:rsidRPr="00E74B42" w:rsidRDefault="007C35B6" w:rsidP="00AA3147">
            <w:pPr>
              <w:spacing w:after="120"/>
              <w:rPr>
                <w:rFonts w:cstheme="minorHAnsi"/>
                <w:u w:val="single"/>
                <w:shd w:val="clear" w:color="auto" w:fill="FFFFFF"/>
              </w:rPr>
            </w:pPr>
            <w:r w:rsidRPr="00E74B42">
              <w:rPr>
                <w:rFonts w:cstheme="minorHAnsi"/>
                <w:u w:val="single"/>
                <w:shd w:val="clear" w:color="auto" w:fill="FFFFFF"/>
              </w:rPr>
              <w:t>Nejvýznamnější publikace za VŠE:</w:t>
            </w:r>
          </w:p>
          <w:p w14:paraId="5245AAB4" w14:textId="77777777" w:rsidR="007C35B6" w:rsidRDefault="007C35B6" w:rsidP="00AA3147">
            <w:pPr>
              <w:spacing w:after="120"/>
              <w:rPr>
                <w:rFonts w:cstheme="minorHAnsi"/>
              </w:rPr>
            </w:pPr>
            <w:r w:rsidRPr="00734CC0">
              <w:rPr>
                <w:rFonts w:cstheme="minorHAnsi"/>
                <w:shd w:val="clear" w:color="auto" w:fill="FFFFFF"/>
              </w:rPr>
              <w:t xml:space="preserve">PATOČKA, Jiří, HANZLÍK, Jan, CHRÁST, Ondřej. </w:t>
            </w:r>
            <w:r w:rsidRPr="00734CC0">
              <w:rPr>
                <w:rFonts w:cstheme="minorHAnsi"/>
                <w:i/>
                <w:iCs/>
                <w:shd w:val="clear" w:color="auto" w:fill="FFFFFF"/>
              </w:rPr>
              <w:t>Výročí 2018. Možnosti a meze evaluace kulturních událostí k oslavám výročí republiky.</w:t>
            </w:r>
            <w:r w:rsidRPr="00734CC0">
              <w:rPr>
                <w:rFonts w:cstheme="minorHAnsi"/>
                <w:shd w:val="clear" w:color="auto" w:fill="FFFFFF"/>
              </w:rPr>
              <w:t xml:space="preserve"> 1. vyd. Praha: Professional </w:t>
            </w:r>
            <w:proofErr w:type="spellStart"/>
            <w:r w:rsidRPr="00734CC0">
              <w:rPr>
                <w:rFonts w:cstheme="minorHAnsi"/>
                <w:shd w:val="clear" w:color="auto" w:fill="FFFFFF"/>
              </w:rPr>
              <w:t>Publishing</w:t>
            </w:r>
            <w:proofErr w:type="spellEnd"/>
            <w:r w:rsidRPr="00734CC0">
              <w:rPr>
                <w:rFonts w:cstheme="minorHAnsi"/>
                <w:shd w:val="clear" w:color="auto" w:fill="FFFFFF"/>
              </w:rPr>
              <w:t>, 2018. 131 s. ISBN 978-80-88260-30-1. (Další autoři: KOUBA, Vojtěch, KUBAŠ, Mario, LINDNER, Milan, PROKŮPEK, Marek, STRAKA, Michal, TYSLOVÁ, Irena, ZELENÝ, Martin).</w:t>
            </w:r>
          </w:p>
          <w:p w14:paraId="55B2ACE8" w14:textId="77777777" w:rsidR="007C35B6" w:rsidRDefault="007C35B6" w:rsidP="00AA3147">
            <w:pPr>
              <w:spacing w:after="120"/>
              <w:rPr>
                <w:rFonts w:cstheme="minorHAnsi"/>
              </w:rPr>
            </w:pPr>
            <w:proofErr w:type="spellStart"/>
            <w:r w:rsidRPr="00734CC0">
              <w:rPr>
                <w:rFonts w:cstheme="minorHAnsi"/>
                <w:shd w:val="clear" w:color="auto" w:fill="FFFFFF"/>
              </w:rPr>
              <w:t>Tyslová</w:t>
            </w:r>
            <w:proofErr w:type="spellEnd"/>
            <w:r w:rsidRPr="00734CC0">
              <w:rPr>
                <w:rFonts w:cstheme="minorHAnsi"/>
                <w:shd w:val="clear" w:color="auto" w:fill="FFFFFF"/>
              </w:rPr>
              <w:t xml:space="preserve">, I.: </w:t>
            </w:r>
            <w:proofErr w:type="spellStart"/>
            <w:r w:rsidRPr="00734CC0">
              <w:rPr>
                <w:rFonts w:cstheme="minorHAnsi"/>
                <w:i/>
                <w:iCs/>
                <w:shd w:val="clear" w:color="auto" w:fill="FFFFFF"/>
              </w:rPr>
              <w:t>Places</w:t>
            </w:r>
            <w:proofErr w:type="spellEnd"/>
            <w:r w:rsidRPr="00734CC0">
              <w:rPr>
                <w:rFonts w:cstheme="minorHAnsi"/>
                <w:i/>
                <w:iCs/>
                <w:shd w:val="clear" w:color="auto" w:fill="FFFFFF"/>
              </w:rPr>
              <w:t xml:space="preserve"> </w:t>
            </w:r>
            <w:proofErr w:type="spellStart"/>
            <w:r w:rsidRPr="00734CC0">
              <w:rPr>
                <w:rFonts w:cstheme="minorHAnsi"/>
                <w:i/>
                <w:iCs/>
                <w:shd w:val="clear" w:color="auto" w:fill="FFFFFF"/>
              </w:rPr>
              <w:t>of</w:t>
            </w:r>
            <w:proofErr w:type="spellEnd"/>
            <w:r w:rsidRPr="00734CC0">
              <w:rPr>
                <w:rFonts w:cstheme="minorHAnsi"/>
                <w:i/>
                <w:iCs/>
                <w:shd w:val="clear" w:color="auto" w:fill="FFFFFF"/>
              </w:rPr>
              <w:t xml:space="preserve"> </w:t>
            </w:r>
            <w:proofErr w:type="spellStart"/>
            <w:r w:rsidRPr="00734CC0">
              <w:rPr>
                <w:rFonts w:cstheme="minorHAnsi"/>
                <w:i/>
                <w:iCs/>
                <w:shd w:val="clear" w:color="auto" w:fill="FFFFFF"/>
              </w:rPr>
              <w:t>memory</w:t>
            </w:r>
            <w:proofErr w:type="spellEnd"/>
            <w:r w:rsidRPr="00734CC0">
              <w:rPr>
                <w:rFonts w:cstheme="minorHAnsi"/>
                <w:i/>
                <w:iCs/>
                <w:shd w:val="clear" w:color="auto" w:fill="FFFFFF"/>
              </w:rPr>
              <w:t xml:space="preserve"> in marketing </w:t>
            </w:r>
            <w:proofErr w:type="spellStart"/>
            <w:r w:rsidRPr="00734CC0">
              <w:rPr>
                <w:rFonts w:cstheme="minorHAnsi"/>
                <w:i/>
                <w:iCs/>
                <w:shd w:val="clear" w:color="auto" w:fill="FFFFFF"/>
              </w:rPr>
              <w:t>communication</w:t>
            </w:r>
            <w:proofErr w:type="spellEnd"/>
            <w:r w:rsidRPr="00734CC0">
              <w:rPr>
                <w:rFonts w:cstheme="minorHAnsi"/>
                <w:i/>
                <w:iCs/>
                <w:shd w:val="clear" w:color="auto" w:fill="FFFFFF"/>
              </w:rPr>
              <w:t xml:space="preserve"> </w:t>
            </w:r>
            <w:proofErr w:type="spellStart"/>
            <w:r w:rsidRPr="00734CC0">
              <w:rPr>
                <w:rFonts w:cstheme="minorHAnsi"/>
                <w:i/>
                <w:iCs/>
                <w:shd w:val="clear" w:color="auto" w:fill="FFFFFF"/>
              </w:rPr>
              <w:t>of</w:t>
            </w:r>
            <w:proofErr w:type="spellEnd"/>
            <w:r w:rsidRPr="00734CC0">
              <w:rPr>
                <w:rFonts w:cstheme="minorHAnsi"/>
                <w:i/>
                <w:iCs/>
                <w:shd w:val="clear" w:color="auto" w:fill="FFFFFF"/>
              </w:rPr>
              <w:t xml:space="preserve"> </w:t>
            </w:r>
            <w:proofErr w:type="spellStart"/>
            <w:r w:rsidRPr="00734CC0">
              <w:rPr>
                <w:rFonts w:cstheme="minorHAnsi"/>
                <w:i/>
                <w:iCs/>
                <w:shd w:val="clear" w:color="auto" w:fill="FFFFFF"/>
              </w:rPr>
              <w:t>tourism</w:t>
            </w:r>
            <w:proofErr w:type="spellEnd"/>
            <w:r w:rsidRPr="00734CC0">
              <w:rPr>
                <w:rFonts w:cstheme="minorHAnsi"/>
                <w:i/>
                <w:iCs/>
                <w:shd w:val="clear" w:color="auto" w:fill="FFFFFF"/>
              </w:rPr>
              <w:t xml:space="preserve"> </w:t>
            </w:r>
            <w:proofErr w:type="spellStart"/>
            <w:r w:rsidRPr="00734CC0">
              <w:rPr>
                <w:rFonts w:cstheme="minorHAnsi"/>
                <w:i/>
                <w:iCs/>
                <w:shd w:val="clear" w:color="auto" w:fill="FFFFFF"/>
              </w:rPr>
              <w:t>destinations</w:t>
            </w:r>
            <w:proofErr w:type="spellEnd"/>
            <w:r w:rsidRPr="00734CC0">
              <w:rPr>
                <w:rFonts w:cstheme="minorHAnsi"/>
                <w:i/>
                <w:iCs/>
                <w:shd w:val="clear" w:color="auto" w:fill="FFFFFF"/>
              </w:rPr>
              <w:t xml:space="preserve"> in Czech </w:t>
            </w:r>
            <w:proofErr w:type="spellStart"/>
            <w:r w:rsidRPr="00734CC0">
              <w:rPr>
                <w:rFonts w:cstheme="minorHAnsi"/>
                <w:i/>
                <w:iCs/>
                <w:shd w:val="clear" w:color="auto" w:fill="FFFFFF"/>
              </w:rPr>
              <w:t>republic</w:t>
            </w:r>
            <w:proofErr w:type="spellEnd"/>
            <w:r w:rsidRPr="00734CC0">
              <w:rPr>
                <w:rFonts w:cstheme="minorHAnsi"/>
                <w:i/>
                <w:iCs/>
                <w:shd w:val="clear" w:color="auto" w:fill="FFFFFF"/>
              </w:rPr>
              <w:t>.</w:t>
            </w:r>
            <w:r w:rsidRPr="00734CC0">
              <w:rPr>
                <w:rFonts w:cstheme="minorHAnsi"/>
                <w:shd w:val="clear" w:color="auto" w:fill="FFFFFF"/>
              </w:rPr>
              <w:t xml:space="preserve"> In: </w:t>
            </w:r>
            <w:proofErr w:type="spellStart"/>
            <w:r w:rsidRPr="00734CC0">
              <w:rPr>
                <w:rFonts w:cstheme="minorHAnsi"/>
                <w:shd w:val="clear" w:color="auto" w:fill="FFFFFF"/>
              </w:rPr>
              <w:t>Pachrová</w:t>
            </w:r>
            <w:proofErr w:type="spellEnd"/>
            <w:r w:rsidRPr="00734CC0">
              <w:rPr>
                <w:rFonts w:cstheme="minorHAnsi"/>
                <w:shd w:val="clear" w:color="auto" w:fill="FFFFFF"/>
              </w:rPr>
              <w:t xml:space="preserve">, S., </w:t>
            </w:r>
            <w:proofErr w:type="spellStart"/>
            <w:r w:rsidRPr="00734CC0">
              <w:rPr>
                <w:rFonts w:cstheme="minorHAnsi"/>
                <w:shd w:val="clear" w:color="auto" w:fill="FFFFFF"/>
              </w:rPr>
              <w:t>Linderová</w:t>
            </w:r>
            <w:proofErr w:type="spellEnd"/>
            <w:r w:rsidRPr="00734CC0">
              <w:rPr>
                <w:rFonts w:cstheme="minorHAnsi"/>
                <w:shd w:val="clear" w:color="auto" w:fill="FFFFFF"/>
              </w:rPr>
              <w:t xml:space="preserve">, I.: Aktuální problémy cestovního ruchu. Autenticita v kontextu turismu. S. 479–489. Jihlava: VŠPJ Jihlava 2018. ISBN 978-80-88064-36-7. recenzovaný příspěvek, sborník ve </w:t>
            </w:r>
            <w:proofErr w:type="spellStart"/>
            <w:r w:rsidRPr="00734CC0">
              <w:rPr>
                <w:rFonts w:cstheme="minorHAnsi"/>
                <w:shd w:val="clear" w:color="auto" w:fill="FFFFFF"/>
              </w:rPr>
              <w:t>WoS</w:t>
            </w:r>
            <w:proofErr w:type="spellEnd"/>
            <w:r w:rsidRPr="00734CC0">
              <w:rPr>
                <w:rFonts w:cstheme="minorHAnsi"/>
                <w:shd w:val="clear" w:color="auto" w:fill="FFFFFF"/>
              </w:rPr>
              <w:t xml:space="preserve"> a </w:t>
            </w:r>
            <w:proofErr w:type="spellStart"/>
            <w:r w:rsidRPr="00734CC0">
              <w:rPr>
                <w:rFonts w:cstheme="minorHAnsi"/>
                <w:shd w:val="clear" w:color="auto" w:fill="FFFFFF"/>
              </w:rPr>
              <w:t>Ebsco</w:t>
            </w:r>
            <w:proofErr w:type="spellEnd"/>
          </w:p>
          <w:p w14:paraId="42A0213D" w14:textId="77777777" w:rsidR="007C35B6" w:rsidRDefault="007C35B6" w:rsidP="00AA3147">
            <w:pPr>
              <w:spacing w:after="120"/>
              <w:rPr>
                <w:rFonts w:cstheme="minorHAnsi"/>
              </w:rPr>
            </w:pPr>
            <w:proofErr w:type="spellStart"/>
            <w:r w:rsidRPr="00734CC0">
              <w:rPr>
                <w:rFonts w:cstheme="minorHAnsi"/>
                <w:shd w:val="clear" w:color="auto" w:fill="FFFFFF"/>
              </w:rPr>
              <w:t>Tittelbachová</w:t>
            </w:r>
            <w:proofErr w:type="spellEnd"/>
            <w:r w:rsidRPr="00734CC0">
              <w:rPr>
                <w:rFonts w:cstheme="minorHAnsi"/>
                <w:shd w:val="clear" w:color="auto" w:fill="FFFFFF"/>
              </w:rPr>
              <w:t xml:space="preserve">, Š, </w:t>
            </w:r>
            <w:proofErr w:type="spellStart"/>
            <w:r w:rsidRPr="00734CC0">
              <w:rPr>
                <w:rFonts w:cstheme="minorHAnsi"/>
                <w:shd w:val="clear" w:color="auto" w:fill="FFFFFF"/>
              </w:rPr>
              <w:t>Tyslová</w:t>
            </w:r>
            <w:proofErr w:type="spellEnd"/>
            <w:r w:rsidRPr="00734CC0">
              <w:rPr>
                <w:rFonts w:cstheme="minorHAnsi"/>
                <w:shd w:val="clear" w:color="auto" w:fill="FFFFFF"/>
              </w:rPr>
              <w:t xml:space="preserve">, I.: </w:t>
            </w:r>
            <w:r w:rsidRPr="00734CC0">
              <w:rPr>
                <w:rFonts w:cstheme="minorHAnsi"/>
                <w:i/>
                <w:iCs/>
                <w:shd w:val="clear" w:color="auto" w:fill="FFFFFF"/>
              </w:rPr>
              <w:t>Destinace turismu – platforma pro spolupráci kultury a turismu</w:t>
            </w:r>
            <w:r w:rsidRPr="00734CC0">
              <w:rPr>
                <w:rFonts w:cstheme="minorHAnsi"/>
                <w:shd w:val="clear" w:color="auto" w:fill="FFFFFF"/>
              </w:rPr>
              <w:t xml:space="preserve"> (</w:t>
            </w:r>
            <w:proofErr w:type="spellStart"/>
            <w:r w:rsidRPr="00734CC0">
              <w:rPr>
                <w:rFonts w:cstheme="minorHAnsi"/>
                <w:shd w:val="clear" w:color="auto" w:fill="FFFFFF"/>
              </w:rPr>
              <w:t>Tourism</w:t>
            </w:r>
            <w:proofErr w:type="spellEnd"/>
            <w:r w:rsidRPr="00734CC0">
              <w:rPr>
                <w:rFonts w:cstheme="minorHAnsi"/>
                <w:shd w:val="clear" w:color="auto" w:fill="FFFFFF"/>
              </w:rPr>
              <w:t xml:space="preserve"> </w:t>
            </w:r>
            <w:proofErr w:type="spellStart"/>
            <w:r w:rsidRPr="00734CC0">
              <w:rPr>
                <w:rFonts w:cstheme="minorHAnsi"/>
                <w:shd w:val="clear" w:color="auto" w:fill="FFFFFF"/>
              </w:rPr>
              <w:t>destination</w:t>
            </w:r>
            <w:proofErr w:type="spellEnd"/>
            <w:r w:rsidRPr="00734CC0">
              <w:rPr>
                <w:rFonts w:cstheme="minorHAnsi"/>
                <w:shd w:val="clear" w:color="auto" w:fill="FFFFFF"/>
              </w:rPr>
              <w:t xml:space="preserve"> – </w:t>
            </w:r>
            <w:proofErr w:type="spellStart"/>
            <w:r w:rsidRPr="00734CC0">
              <w:rPr>
                <w:rFonts w:cstheme="minorHAnsi"/>
                <w:shd w:val="clear" w:color="auto" w:fill="FFFFFF"/>
              </w:rPr>
              <w:t>Platform</w:t>
            </w:r>
            <w:proofErr w:type="spellEnd"/>
            <w:r w:rsidRPr="00734CC0">
              <w:rPr>
                <w:rFonts w:cstheme="minorHAnsi"/>
                <w:shd w:val="clear" w:color="auto" w:fill="FFFFFF"/>
              </w:rPr>
              <w:t xml:space="preserve"> </w:t>
            </w:r>
            <w:proofErr w:type="spellStart"/>
            <w:r w:rsidRPr="00734CC0">
              <w:rPr>
                <w:rFonts w:cstheme="minorHAnsi"/>
                <w:shd w:val="clear" w:color="auto" w:fill="FFFFFF"/>
              </w:rPr>
              <w:t>for</w:t>
            </w:r>
            <w:proofErr w:type="spellEnd"/>
            <w:r w:rsidRPr="00734CC0">
              <w:rPr>
                <w:rFonts w:cstheme="minorHAnsi"/>
                <w:shd w:val="clear" w:color="auto" w:fill="FFFFFF"/>
              </w:rPr>
              <w:t xml:space="preserve"> </w:t>
            </w:r>
            <w:proofErr w:type="spellStart"/>
            <w:r w:rsidRPr="00734CC0">
              <w:rPr>
                <w:rFonts w:cstheme="minorHAnsi"/>
                <w:shd w:val="clear" w:color="auto" w:fill="FFFFFF"/>
              </w:rPr>
              <w:t>collaboration</w:t>
            </w:r>
            <w:proofErr w:type="spellEnd"/>
            <w:r w:rsidRPr="00734CC0">
              <w:rPr>
                <w:rFonts w:cstheme="minorHAnsi"/>
                <w:shd w:val="clear" w:color="auto" w:fill="FFFFFF"/>
              </w:rPr>
              <w:t xml:space="preserve"> </w:t>
            </w:r>
            <w:proofErr w:type="spellStart"/>
            <w:r w:rsidRPr="00734CC0">
              <w:rPr>
                <w:rFonts w:cstheme="minorHAnsi"/>
                <w:shd w:val="clear" w:color="auto" w:fill="FFFFFF"/>
              </w:rPr>
              <w:t>of</w:t>
            </w:r>
            <w:proofErr w:type="spellEnd"/>
            <w:r w:rsidRPr="00734CC0">
              <w:rPr>
                <w:rFonts w:cstheme="minorHAnsi"/>
                <w:shd w:val="clear" w:color="auto" w:fill="FFFFFF"/>
              </w:rPr>
              <w:t xml:space="preserve"> </w:t>
            </w:r>
            <w:proofErr w:type="spellStart"/>
            <w:r w:rsidRPr="00734CC0">
              <w:rPr>
                <w:rFonts w:cstheme="minorHAnsi"/>
                <w:shd w:val="clear" w:color="auto" w:fill="FFFFFF"/>
              </w:rPr>
              <w:t>culture</w:t>
            </w:r>
            <w:proofErr w:type="spellEnd"/>
            <w:r w:rsidRPr="00734CC0">
              <w:rPr>
                <w:rFonts w:cstheme="minorHAnsi"/>
                <w:shd w:val="clear" w:color="auto" w:fill="FFFFFF"/>
              </w:rPr>
              <w:t xml:space="preserve"> and </w:t>
            </w:r>
            <w:proofErr w:type="spellStart"/>
            <w:r w:rsidRPr="00734CC0">
              <w:rPr>
                <w:rFonts w:cstheme="minorHAnsi"/>
                <w:shd w:val="clear" w:color="auto" w:fill="FFFFFF"/>
              </w:rPr>
              <w:t>tourism</w:t>
            </w:r>
            <w:proofErr w:type="spellEnd"/>
            <w:r w:rsidRPr="00734CC0">
              <w:rPr>
                <w:rFonts w:cstheme="minorHAnsi"/>
                <w:shd w:val="clear" w:color="auto" w:fill="FFFFFF"/>
              </w:rPr>
              <w:t>). Ekonomika a management, (online), sv. 10, č.1, str. 13. Praha 2016. ISSN 1802-8934. recenzovaný příspěvek</w:t>
            </w:r>
          </w:p>
          <w:p w14:paraId="6C94B977" w14:textId="77777777" w:rsidR="007C35B6" w:rsidRPr="00E74B42" w:rsidRDefault="007C35B6" w:rsidP="00AA3147">
            <w:pPr>
              <w:spacing w:after="120"/>
              <w:rPr>
                <w:rFonts w:cstheme="minorHAnsi"/>
                <w:u w:val="single"/>
                <w:shd w:val="clear" w:color="auto" w:fill="FFFFFF"/>
              </w:rPr>
            </w:pPr>
            <w:proofErr w:type="spellStart"/>
            <w:r w:rsidRPr="00E74B42">
              <w:rPr>
                <w:rFonts w:cstheme="minorHAnsi"/>
                <w:u w:val="single"/>
                <w:shd w:val="clear" w:color="auto" w:fill="FFFFFF"/>
              </w:rPr>
              <w:t>Nejvýznamější</w:t>
            </w:r>
            <w:proofErr w:type="spellEnd"/>
            <w:r w:rsidRPr="00E74B42">
              <w:rPr>
                <w:rFonts w:cstheme="minorHAnsi"/>
                <w:u w:val="single"/>
                <w:shd w:val="clear" w:color="auto" w:fill="FFFFFF"/>
              </w:rPr>
              <w:t xml:space="preserve"> publikace za MUP:</w:t>
            </w:r>
          </w:p>
          <w:p w14:paraId="209C0710" w14:textId="77777777" w:rsidR="007C35B6" w:rsidRDefault="007C35B6" w:rsidP="00AA3147">
            <w:pPr>
              <w:spacing w:after="120"/>
              <w:rPr>
                <w:rFonts w:cstheme="minorHAnsi"/>
              </w:rPr>
            </w:pPr>
            <w:r w:rsidRPr="00EC65D4">
              <w:rPr>
                <w:rFonts w:cstheme="minorHAnsi"/>
                <w:shd w:val="clear" w:color="auto" w:fill="FFFFFF"/>
              </w:rPr>
              <w:t xml:space="preserve">TYSLOVÁ, Irena, ABRHÁM, Josef, HORVÁTHOVÁ, Zuzana, RUBÁČEK, Filip. </w:t>
            </w:r>
            <w:proofErr w:type="spellStart"/>
            <w:r w:rsidRPr="00EC65D4">
              <w:rPr>
                <w:rFonts w:cstheme="minorHAnsi"/>
                <w:i/>
                <w:iCs/>
                <w:shd w:val="clear" w:color="auto" w:fill="FFFFFF"/>
              </w:rPr>
              <w:t>Economic</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benefits</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of</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tourism</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Cultural</w:t>
            </w:r>
            <w:proofErr w:type="spellEnd"/>
            <w:r w:rsidRPr="00EC65D4">
              <w:rPr>
                <w:rFonts w:cstheme="minorHAnsi"/>
                <w:i/>
                <w:iCs/>
                <w:shd w:val="clear" w:color="auto" w:fill="FFFFFF"/>
              </w:rPr>
              <w:t xml:space="preserve"> identity and </w:t>
            </w:r>
            <w:proofErr w:type="spellStart"/>
            <w:r w:rsidRPr="00EC65D4">
              <w:rPr>
                <w:rFonts w:cstheme="minorHAnsi"/>
                <w:i/>
                <w:iCs/>
                <w:shd w:val="clear" w:color="auto" w:fill="FFFFFF"/>
              </w:rPr>
              <w:t>tourism</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destinations</w:t>
            </w:r>
            <w:proofErr w:type="spellEnd"/>
            <w:r w:rsidRPr="00EC65D4">
              <w:rPr>
                <w:rFonts w:cstheme="minorHAnsi"/>
                <w:i/>
                <w:iCs/>
                <w:shd w:val="clear" w:color="auto" w:fill="FFFFFF"/>
              </w:rPr>
              <w:t xml:space="preserve"> in </w:t>
            </w:r>
            <w:proofErr w:type="spellStart"/>
            <w:r w:rsidRPr="00EC65D4">
              <w:rPr>
                <w:rFonts w:cstheme="minorHAnsi"/>
                <w:i/>
                <w:iCs/>
                <w:shd w:val="clear" w:color="auto" w:fill="FFFFFF"/>
              </w:rPr>
              <w:t>the</w:t>
            </w:r>
            <w:proofErr w:type="spellEnd"/>
            <w:r w:rsidRPr="00EC65D4">
              <w:rPr>
                <w:rFonts w:cstheme="minorHAnsi"/>
                <w:i/>
                <w:iCs/>
                <w:shd w:val="clear" w:color="auto" w:fill="FFFFFF"/>
              </w:rPr>
              <w:t xml:space="preserve"> Czech Republic. </w:t>
            </w:r>
            <w:r w:rsidRPr="00EC65D4">
              <w:rPr>
                <w:rFonts w:cstheme="minorHAnsi"/>
                <w:shd w:val="clear" w:color="auto" w:fill="FFFFFF"/>
              </w:rPr>
              <w:t xml:space="preserve">TERRA ECONOMICUS, </w:t>
            </w:r>
            <w:proofErr w:type="spellStart"/>
            <w:r w:rsidRPr="00EC65D4">
              <w:rPr>
                <w:rFonts w:cstheme="minorHAnsi"/>
                <w:shd w:val="clear" w:color="auto" w:fill="FFFFFF"/>
              </w:rPr>
              <w:t>Volume</w:t>
            </w:r>
            <w:proofErr w:type="spellEnd"/>
            <w:r w:rsidRPr="00EC65D4">
              <w:rPr>
                <w:rFonts w:cstheme="minorHAnsi"/>
                <w:shd w:val="clear" w:color="auto" w:fill="FFFFFF"/>
              </w:rPr>
              <w:t xml:space="preserve"> 18, Issue2, Page139-154 DOI10.18522/2073-6606-2020-18-2-139-154. </w:t>
            </w:r>
            <w:proofErr w:type="spellStart"/>
            <w:r w:rsidRPr="00EC65D4">
              <w:rPr>
                <w:rFonts w:cstheme="minorHAnsi"/>
                <w:shd w:val="clear" w:color="auto" w:fill="FFFFFF"/>
              </w:rPr>
              <w:t>Published</w:t>
            </w:r>
            <w:proofErr w:type="spellEnd"/>
            <w:r w:rsidRPr="00EC65D4">
              <w:rPr>
                <w:rFonts w:cstheme="minorHAnsi"/>
                <w:shd w:val="clear" w:color="auto" w:fill="FFFFFF"/>
              </w:rPr>
              <w:t xml:space="preserve"> 2020.</w:t>
            </w:r>
          </w:p>
          <w:p w14:paraId="20C74E47" w14:textId="77777777" w:rsidR="00EF3E37" w:rsidRDefault="007C35B6" w:rsidP="00EF3E37">
            <w:pPr>
              <w:rPr>
                <w:rFonts w:cstheme="minorHAnsi"/>
                <w:shd w:val="clear" w:color="auto" w:fill="FFFFFF"/>
              </w:rPr>
            </w:pPr>
            <w:r w:rsidRPr="00EC65D4">
              <w:rPr>
                <w:rFonts w:cstheme="minorHAnsi"/>
                <w:shd w:val="clear" w:color="auto" w:fill="FFFFFF"/>
              </w:rPr>
              <w:t xml:space="preserve">ABRHÁM, Josef, KALOUSOVÁ Jana, TYSLOVÁ Irena. </w:t>
            </w:r>
            <w:proofErr w:type="spellStart"/>
            <w:r w:rsidRPr="00EC65D4">
              <w:rPr>
                <w:rFonts w:cstheme="minorHAnsi"/>
                <w:shd w:val="clear" w:color="auto" w:fill="FFFFFF"/>
              </w:rPr>
              <w:t>Quality</w:t>
            </w:r>
            <w:proofErr w:type="spellEnd"/>
            <w:r w:rsidRPr="00EC65D4">
              <w:rPr>
                <w:rFonts w:cstheme="minorHAnsi"/>
                <w:shd w:val="clear" w:color="auto" w:fill="FFFFFF"/>
              </w:rPr>
              <w:t xml:space="preserve"> </w:t>
            </w:r>
            <w:proofErr w:type="spellStart"/>
            <w:r w:rsidRPr="00EC65D4">
              <w:rPr>
                <w:rFonts w:cstheme="minorHAnsi"/>
                <w:shd w:val="clear" w:color="auto" w:fill="FFFFFF"/>
              </w:rPr>
              <w:t>certificationin</w:t>
            </w:r>
            <w:proofErr w:type="spellEnd"/>
            <w:r w:rsidRPr="00EC65D4">
              <w:rPr>
                <w:rFonts w:cstheme="minorHAnsi"/>
                <w:shd w:val="clear" w:color="auto" w:fill="FFFFFF"/>
              </w:rPr>
              <w:t xml:space="preserve"> </w:t>
            </w:r>
            <w:proofErr w:type="spellStart"/>
            <w:r w:rsidRPr="00EC65D4">
              <w:rPr>
                <w:rFonts w:cstheme="minorHAnsi"/>
                <w:shd w:val="clear" w:color="auto" w:fill="FFFFFF"/>
              </w:rPr>
              <w:t>hospitality</w:t>
            </w:r>
            <w:proofErr w:type="spellEnd"/>
            <w:r w:rsidRPr="00EC65D4">
              <w:rPr>
                <w:rFonts w:cstheme="minorHAnsi"/>
                <w:shd w:val="clear" w:color="auto" w:fill="FFFFFF"/>
              </w:rPr>
              <w:t xml:space="preserve"> </w:t>
            </w:r>
            <w:proofErr w:type="spellStart"/>
            <w:r w:rsidRPr="00EC65D4">
              <w:rPr>
                <w:rFonts w:cstheme="minorHAnsi"/>
                <w:shd w:val="clear" w:color="auto" w:fill="FFFFFF"/>
              </w:rPr>
              <w:t>servicesin</w:t>
            </w:r>
            <w:proofErr w:type="spellEnd"/>
            <w:r w:rsidRPr="00EC65D4">
              <w:rPr>
                <w:rFonts w:cstheme="minorHAnsi"/>
                <w:shd w:val="clear" w:color="auto" w:fill="FFFFFF"/>
              </w:rPr>
              <w:t xml:space="preserve"> </w:t>
            </w:r>
            <w:proofErr w:type="spellStart"/>
            <w:r w:rsidRPr="00EC65D4">
              <w:rPr>
                <w:rFonts w:cstheme="minorHAnsi"/>
                <w:shd w:val="clear" w:color="auto" w:fill="FFFFFF"/>
              </w:rPr>
              <w:t>the</w:t>
            </w:r>
            <w:proofErr w:type="spellEnd"/>
            <w:r w:rsidRPr="00EC65D4">
              <w:rPr>
                <w:rFonts w:cstheme="minorHAnsi"/>
                <w:shd w:val="clear" w:color="auto" w:fill="FFFFFF"/>
              </w:rPr>
              <w:t xml:space="preserve"> Czech </w:t>
            </w:r>
            <w:proofErr w:type="spellStart"/>
            <w:r w:rsidRPr="00EC65D4">
              <w:rPr>
                <w:rFonts w:cstheme="minorHAnsi"/>
                <w:shd w:val="clear" w:color="auto" w:fill="FFFFFF"/>
              </w:rPr>
              <w:t>republic</w:t>
            </w:r>
            <w:proofErr w:type="spellEnd"/>
            <w:r w:rsidRPr="00EC65D4">
              <w:rPr>
                <w:rFonts w:cstheme="minorHAnsi"/>
                <w:shd w:val="clear" w:color="auto" w:fill="FFFFFF"/>
              </w:rPr>
              <w:t xml:space="preserve"> and Germany. In: </w:t>
            </w:r>
            <w:proofErr w:type="spellStart"/>
            <w:r w:rsidRPr="00EC65D4">
              <w:rPr>
                <w:rFonts w:cstheme="minorHAnsi"/>
                <w:shd w:val="clear" w:color="auto" w:fill="FFFFFF"/>
              </w:rPr>
              <w:t>Chlopčík</w:t>
            </w:r>
            <w:proofErr w:type="spellEnd"/>
            <w:r w:rsidRPr="00EC65D4">
              <w:rPr>
                <w:rFonts w:cstheme="minorHAnsi"/>
                <w:shd w:val="clear" w:color="auto" w:fill="FFFFFF"/>
              </w:rPr>
              <w:t>, Tomáš (</w:t>
            </w:r>
            <w:proofErr w:type="spellStart"/>
            <w:r w:rsidRPr="00EC65D4">
              <w:rPr>
                <w:rFonts w:cstheme="minorHAnsi"/>
                <w:shd w:val="clear" w:color="auto" w:fill="FFFFFF"/>
              </w:rPr>
              <w:t>ed</w:t>
            </w:r>
            <w:proofErr w:type="spellEnd"/>
            <w:r w:rsidRPr="00EC65D4">
              <w:rPr>
                <w:rFonts w:cstheme="minorHAnsi"/>
                <w:shd w:val="clear" w:color="auto" w:fill="FFFFFF"/>
              </w:rPr>
              <w:t xml:space="preserve">.): </w:t>
            </w:r>
            <w:proofErr w:type="spellStart"/>
            <w:r w:rsidRPr="00EC65D4">
              <w:rPr>
                <w:rFonts w:cstheme="minorHAnsi"/>
                <w:i/>
                <w:iCs/>
                <w:shd w:val="clear" w:color="auto" w:fill="FFFFFF"/>
              </w:rPr>
              <w:t>Opportunities</w:t>
            </w:r>
            <w:proofErr w:type="spellEnd"/>
            <w:r w:rsidRPr="00EC65D4">
              <w:rPr>
                <w:rFonts w:cstheme="minorHAnsi"/>
                <w:i/>
                <w:iCs/>
                <w:shd w:val="clear" w:color="auto" w:fill="FFFFFF"/>
              </w:rPr>
              <w:t xml:space="preserve"> and </w:t>
            </w:r>
            <w:proofErr w:type="spellStart"/>
            <w:r w:rsidRPr="00EC65D4">
              <w:rPr>
                <w:rFonts w:cstheme="minorHAnsi"/>
                <w:i/>
                <w:iCs/>
                <w:shd w:val="clear" w:color="auto" w:fill="FFFFFF"/>
              </w:rPr>
              <w:t>Threats</w:t>
            </w:r>
            <w:proofErr w:type="spellEnd"/>
            <w:r w:rsidRPr="00EC65D4">
              <w:rPr>
                <w:rFonts w:cstheme="minorHAnsi"/>
                <w:i/>
                <w:iCs/>
                <w:shd w:val="clear" w:color="auto" w:fill="FFFFFF"/>
              </w:rPr>
              <w:t xml:space="preserve"> to </w:t>
            </w:r>
            <w:proofErr w:type="spellStart"/>
            <w:r w:rsidRPr="00EC65D4">
              <w:rPr>
                <w:rFonts w:cstheme="minorHAnsi"/>
                <w:i/>
                <w:iCs/>
                <w:shd w:val="clear" w:color="auto" w:fill="FFFFFF"/>
              </w:rPr>
              <w:t>Current</w:t>
            </w:r>
            <w:proofErr w:type="spellEnd"/>
            <w:r w:rsidRPr="00EC65D4">
              <w:rPr>
                <w:rFonts w:cstheme="minorHAnsi"/>
                <w:i/>
                <w:iCs/>
                <w:shd w:val="clear" w:color="auto" w:fill="FFFFFF"/>
              </w:rPr>
              <w:t xml:space="preserve"> Business. Management in </w:t>
            </w:r>
            <w:proofErr w:type="spellStart"/>
            <w:r w:rsidRPr="00EC65D4">
              <w:rPr>
                <w:rFonts w:cstheme="minorHAnsi"/>
                <w:i/>
                <w:iCs/>
                <w:shd w:val="clear" w:color="auto" w:fill="FFFFFF"/>
              </w:rPr>
              <w:t>Cross-border</w:t>
            </w:r>
            <w:proofErr w:type="spellEnd"/>
            <w:r w:rsidRPr="00EC65D4">
              <w:rPr>
                <w:rFonts w:cstheme="minorHAnsi"/>
                <w:i/>
                <w:iCs/>
                <w:shd w:val="clear" w:color="auto" w:fill="FFFFFF"/>
              </w:rPr>
              <w:t xml:space="preserve"> </w:t>
            </w:r>
            <w:proofErr w:type="spellStart"/>
            <w:r w:rsidRPr="00EC65D4">
              <w:rPr>
                <w:rFonts w:cstheme="minorHAnsi"/>
                <w:i/>
                <w:iCs/>
                <w:shd w:val="clear" w:color="auto" w:fill="FFFFFF"/>
              </w:rPr>
              <w:t>Comparison</w:t>
            </w:r>
            <w:proofErr w:type="spellEnd"/>
            <w:r w:rsidRPr="00EC65D4">
              <w:rPr>
                <w:rFonts w:cstheme="minorHAnsi"/>
                <w:i/>
                <w:iCs/>
                <w:shd w:val="clear" w:color="auto" w:fill="FFFFFF"/>
              </w:rPr>
              <w:t xml:space="preserve"> </w:t>
            </w:r>
            <w:r w:rsidRPr="00EC65D4">
              <w:rPr>
                <w:rFonts w:cstheme="minorHAnsi"/>
                <w:shd w:val="clear" w:color="auto" w:fill="FFFFFF"/>
              </w:rPr>
              <w:t>2019. Chemnitz-</w:t>
            </w:r>
            <w:proofErr w:type="spellStart"/>
            <w:r w:rsidRPr="00EC65D4">
              <w:rPr>
                <w:rFonts w:cstheme="minorHAnsi"/>
                <w:shd w:val="clear" w:color="auto" w:fill="FFFFFF"/>
              </w:rPr>
              <w:t>Lössnitz</w:t>
            </w:r>
            <w:proofErr w:type="spellEnd"/>
            <w:r w:rsidRPr="00EC65D4">
              <w:rPr>
                <w:rFonts w:cstheme="minorHAnsi"/>
                <w:shd w:val="clear" w:color="auto" w:fill="FFFFFF"/>
              </w:rPr>
              <w:t xml:space="preserve">. </w:t>
            </w:r>
            <w:proofErr w:type="spellStart"/>
            <w:r w:rsidRPr="00EC65D4">
              <w:rPr>
                <w:rFonts w:cstheme="minorHAnsi"/>
                <w:shd w:val="clear" w:color="auto" w:fill="FFFFFF"/>
              </w:rPr>
              <w:t>Verlag</w:t>
            </w:r>
            <w:proofErr w:type="spellEnd"/>
            <w:r w:rsidRPr="00EC65D4">
              <w:rPr>
                <w:rFonts w:cstheme="minorHAnsi"/>
                <w:shd w:val="clear" w:color="auto" w:fill="FFFFFF"/>
              </w:rPr>
              <w:t xml:space="preserve"> der GUC, 2019, s. 13-20. ISBN 978-3-86367-062-7.</w:t>
            </w:r>
          </w:p>
          <w:p w14:paraId="376D2CE0" w14:textId="2C49A839" w:rsidR="00EF3E37" w:rsidRPr="00EF3E37" w:rsidRDefault="00EF3E37" w:rsidP="00EF3E37">
            <w:pPr>
              <w:rPr>
                <w:rFonts w:cstheme="minorHAnsi"/>
                <w:shd w:val="clear" w:color="auto" w:fill="FFFFFF"/>
              </w:rPr>
            </w:pPr>
          </w:p>
        </w:tc>
      </w:tr>
      <w:tr w:rsidR="007C35B6" w14:paraId="75D87225" w14:textId="77777777" w:rsidTr="00AA3147">
        <w:trPr>
          <w:trHeight w:val="218"/>
        </w:trPr>
        <w:tc>
          <w:tcPr>
            <w:tcW w:w="9859" w:type="dxa"/>
            <w:gridSpan w:val="4"/>
            <w:shd w:val="clear" w:color="auto" w:fill="F7CAAC"/>
          </w:tcPr>
          <w:p w14:paraId="506961C4" w14:textId="77777777" w:rsidR="007C35B6" w:rsidRDefault="007C35B6" w:rsidP="00AA3147">
            <w:pPr>
              <w:rPr>
                <w:b/>
              </w:rPr>
            </w:pPr>
            <w:r>
              <w:rPr>
                <w:b/>
              </w:rPr>
              <w:t>Působení v zahraničí</w:t>
            </w:r>
          </w:p>
        </w:tc>
      </w:tr>
      <w:tr w:rsidR="007C35B6" w14:paraId="0ED6D859" w14:textId="77777777" w:rsidTr="00AA3147">
        <w:trPr>
          <w:trHeight w:val="328"/>
        </w:trPr>
        <w:tc>
          <w:tcPr>
            <w:tcW w:w="9859" w:type="dxa"/>
            <w:gridSpan w:val="4"/>
          </w:tcPr>
          <w:p w14:paraId="735DD699" w14:textId="77777777" w:rsidR="007C35B6" w:rsidRDefault="007C35B6" w:rsidP="00AA3147">
            <w:pPr>
              <w:rPr>
                <w:rFonts w:eastAsia="Calibri"/>
              </w:rPr>
            </w:pPr>
            <w:r w:rsidRPr="001B5AD9">
              <w:rPr>
                <w:rFonts w:eastAsia="Calibri"/>
              </w:rPr>
              <w:t>201</w:t>
            </w:r>
            <w:r>
              <w:rPr>
                <w:rFonts w:eastAsia="Calibri"/>
              </w:rPr>
              <w:t>4</w:t>
            </w:r>
            <w:r w:rsidRPr="001B5AD9">
              <w:rPr>
                <w:rFonts w:eastAsia="Calibri"/>
              </w:rPr>
              <w:t xml:space="preserve">: </w:t>
            </w:r>
            <w:r>
              <w:rPr>
                <w:rFonts w:eastAsia="Calibri"/>
              </w:rPr>
              <w:t xml:space="preserve">Erasmus </w:t>
            </w:r>
            <w:r w:rsidRPr="001B5AD9">
              <w:rPr>
                <w:rFonts w:eastAsia="Calibri"/>
              </w:rPr>
              <w:t xml:space="preserve">University </w:t>
            </w:r>
            <w:r>
              <w:rPr>
                <w:rFonts w:eastAsia="Calibri"/>
              </w:rPr>
              <w:t>Rotterdam</w:t>
            </w:r>
            <w:r w:rsidRPr="001B5AD9">
              <w:rPr>
                <w:rFonts w:eastAsia="Calibri"/>
              </w:rPr>
              <w:t xml:space="preserve">, </w:t>
            </w:r>
            <w:proofErr w:type="spellStart"/>
            <w:r>
              <w:rPr>
                <w:rFonts w:eastAsia="Calibri"/>
              </w:rPr>
              <w:t>Faculty</w:t>
            </w:r>
            <w:proofErr w:type="spellEnd"/>
            <w:r>
              <w:rPr>
                <w:rFonts w:eastAsia="Calibri"/>
              </w:rPr>
              <w:t xml:space="preserve"> </w:t>
            </w:r>
            <w:proofErr w:type="spellStart"/>
            <w:r>
              <w:rPr>
                <w:rFonts w:eastAsia="Calibri"/>
              </w:rPr>
              <w:t>of</w:t>
            </w:r>
            <w:proofErr w:type="spellEnd"/>
            <w:r>
              <w:rPr>
                <w:rFonts w:eastAsia="Calibri"/>
              </w:rPr>
              <w:t xml:space="preserve"> </w:t>
            </w:r>
            <w:proofErr w:type="spellStart"/>
            <w:r>
              <w:rPr>
                <w:rFonts w:eastAsia="Calibri"/>
              </w:rPr>
              <w:t>History</w:t>
            </w:r>
            <w:proofErr w:type="spellEnd"/>
            <w:r>
              <w:rPr>
                <w:rFonts w:eastAsia="Calibri"/>
              </w:rPr>
              <w:t xml:space="preserve">, </w:t>
            </w:r>
            <w:proofErr w:type="spellStart"/>
            <w:r>
              <w:rPr>
                <w:rFonts w:eastAsia="Calibri"/>
              </w:rPr>
              <w:t>Culture</w:t>
            </w:r>
            <w:proofErr w:type="spellEnd"/>
            <w:r>
              <w:rPr>
                <w:rFonts w:eastAsia="Calibri"/>
              </w:rPr>
              <w:t xml:space="preserve"> and </w:t>
            </w:r>
            <w:proofErr w:type="spellStart"/>
            <w:r>
              <w:rPr>
                <w:rFonts w:eastAsia="Calibri"/>
              </w:rPr>
              <w:t>Communication</w:t>
            </w:r>
            <w:proofErr w:type="spellEnd"/>
            <w:r>
              <w:rPr>
                <w:rFonts w:eastAsia="Calibri"/>
              </w:rPr>
              <w:t xml:space="preserve">, </w:t>
            </w:r>
            <w:proofErr w:type="spellStart"/>
            <w:r>
              <w:rPr>
                <w:rFonts w:eastAsia="Calibri"/>
              </w:rPr>
              <w:t>Arts</w:t>
            </w:r>
            <w:proofErr w:type="spellEnd"/>
            <w:r>
              <w:rPr>
                <w:rFonts w:eastAsia="Calibri"/>
              </w:rPr>
              <w:t xml:space="preserve"> management, stáž k tématu Animace kulturního dědictví</w:t>
            </w:r>
            <w:r w:rsidRPr="001B5AD9">
              <w:rPr>
                <w:rFonts w:eastAsia="Calibri"/>
              </w:rPr>
              <w:t xml:space="preserve"> </w:t>
            </w:r>
          </w:p>
          <w:p w14:paraId="0B9FDC65" w14:textId="43A02FFD" w:rsidR="000F424D" w:rsidRDefault="000F424D" w:rsidP="00AA3147">
            <w:pPr>
              <w:rPr>
                <w:b/>
              </w:rPr>
            </w:pPr>
          </w:p>
        </w:tc>
      </w:tr>
      <w:tr w:rsidR="007C35B6" w14:paraId="6B3CA71E" w14:textId="77777777" w:rsidTr="00AA3147">
        <w:trPr>
          <w:cantSplit/>
          <w:trHeight w:val="470"/>
        </w:trPr>
        <w:tc>
          <w:tcPr>
            <w:tcW w:w="2518" w:type="dxa"/>
            <w:shd w:val="clear" w:color="auto" w:fill="F7CAAC"/>
          </w:tcPr>
          <w:p w14:paraId="63369703" w14:textId="77777777" w:rsidR="007C35B6" w:rsidRDefault="007C35B6" w:rsidP="00AA3147">
            <w:pPr>
              <w:jc w:val="both"/>
              <w:rPr>
                <w:b/>
              </w:rPr>
            </w:pPr>
            <w:r>
              <w:rPr>
                <w:b/>
              </w:rPr>
              <w:t xml:space="preserve">Podpis </w:t>
            </w:r>
          </w:p>
        </w:tc>
        <w:tc>
          <w:tcPr>
            <w:tcW w:w="4536" w:type="dxa"/>
          </w:tcPr>
          <w:p w14:paraId="404C2F46" w14:textId="6EDFCC65" w:rsidR="007C35B6" w:rsidRDefault="00DB110B" w:rsidP="00AA3147">
            <w:pPr>
              <w:jc w:val="both"/>
            </w:pPr>
            <w:r>
              <w:t xml:space="preserve">Irena </w:t>
            </w:r>
            <w:proofErr w:type="spellStart"/>
            <w:r>
              <w:t>Děkanovská</w:t>
            </w:r>
            <w:proofErr w:type="spellEnd"/>
            <w:r>
              <w:t xml:space="preserve"> v.</w:t>
            </w:r>
            <w:r w:rsidR="00D75B8F">
              <w:t xml:space="preserve"> </w:t>
            </w:r>
            <w:r>
              <w:t>r.</w:t>
            </w:r>
          </w:p>
        </w:tc>
        <w:tc>
          <w:tcPr>
            <w:tcW w:w="786" w:type="dxa"/>
            <w:shd w:val="clear" w:color="auto" w:fill="F7CAAC"/>
          </w:tcPr>
          <w:p w14:paraId="45BE5A75" w14:textId="77777777" w:rsidR="007C35B6" w:rsidRDefault="007C35B6" w:rsidP="00AA3147">
            <w:pPr>
              <w:jc w:val="both"/>
            </w:pPr>
            <w:r>
              <w:rPr>
                <w:b/>
              </w:rPr>
              <w:t>datum</w:t>
            </w:r>
          </w:p>
        </w:tc>
        <w:tc>
          <w:tcPr>
            <w:tcW w:w="2019" w:type="dxa"/>
          </w:tcPr>
          <w:p w14:paraId="32A12607" w14:textId="5E5246EA" w:rsidR="007C35B6" w:rsidRDefault="00DB110B" w:rsidP="00AA3147">
            <w:pPr>
              <w:jc w:val="both"/>
            </w:pPr>
            <w:r>
              <w:t>15. 10. 2022</w:t>
            </w:r>
          </w:p>
        </w:tc>
      </w:tr>
    </w:tbl>
    <w:p w14:paraId="584EBD7E" w14:textId="30ECCD71" w:rsidR="00416DE7" w:rsidRDefault="00416DE7" w:rsidP="007C35B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F766A" w14:paraId="718360DD" w14:textId="77777777" w:rsidTr="00AA3147">
        <w:tc>
          <w:tcPr>
            <w:tcW w:w="9859" w:type="dxa"/>
            <w:gridSpan w:val="15"/>
            <w:tcBorders>
              <w:bottom w:val="double" w:sz="4" w:space="0" w:color="auto"/>
            </w:tcBorders>
            <w:shd w:val="clear" w:color="auto" w:fill="BDD6EE"/>
          </w:tcPr>
          <w:p w14:paraId="589544F5" w14:textId="77777777" w:rsidR="006F766A" w:rsidRDefault="006F766A" w:rsidP="00AA3147">
            <w:pPr>
              <w:jc w:val="both"/>
              <w:rPr>
                <w:b/>
                <w:sz w:val="28"/>
              </w:rPr>
            </w:pPr>
            <w:r>
              <w:rPr>
                <w:b/>
                <w:sz w:val="28"/>
              </w:rPr>
              <w:lastRenderedPageBreak/>
              <w:t>C-I – Personální zabezpečení</w:t>
            </w:r>
          </w:p>
        </w:tc>
      </w:tr>
      <w:tr w:rsidR="006F766A" w14:paraId="4B0B7FA7" w14:textId="77777777" w:rsidTr="00AA3147">
        <w:tc>
          <w:tcPr>
            <w:tcW w:w="2518" w:type="dxa"/>
            <w:tcBorders>
              <w:top w:val="double" w:sz="4" w:space="0" w:color="auto"/>
            </w:tcBorders>
            <w:shd w:val="clear" w:color="auto" w:fill="F7CAAC"/>
          </w:tcPr>
          <w:p w14:paraId="5827F3C6" w14:textId="77777777" w:rsidR="006F766A" w:rsidRDefault="006F766A" w:rsidP="00AA3147">
            <w:pPr>
              <w:jc w:val="both"/>
              <w:rPr>
                <w:b/>
              </w:rPr>
            </w:pPr>
            <w:r>
              <w:rPr>
                <w:b/>
              </w:rPr>
              <w:t>Vysoká škola</w:t>
            </w:r>
          </w:p>
        </w:tc>
        <w:tc>
          <w:tcPr>
            <w:tcW w:w="7341" w:type="dxa"/>
            <w:gridSpan w:val="14"/>
          </w:tcPr>
          <w:p w14:paraId="0FBFC594" w14:textId="77777777" w:rsidR="006F766A" w:rsidRDefault="006F766A" w:rsidP="00AA3147">
            <w:pPr>
              <w:jc w:val="both"/>
            </w:pPr>
            <w:r>
              <w:t>Univerzita Tomáše Bati ve Zlíně</w:t>
            </w:r>
          </w:p>
        </w:tc>
      </w:tr>
      <w:tr w:rsidR="006F766A" w14:paraId="1E1CFB1C" w14:textId="77777777" w:rsidTr="00AA3147">
        <w:tc>
          <w:tcPr>
            <w:tcW w:w="2518" w:type="dxa"/>
            <w:shd w:val="clear" w:color="auto" w:fill="F7CAAC"/>
          </w:tcPr>
          <w:p w14:paraId="132D0F0D" w14:textId="77777777" w:rsidR="006F766A" w:rsidRDefault="006F766A" w:rsidP="00AA3147">
            <w:pPr>
              <w:jc w:val="both"/>
              <w:rPr>
                <w:b/>
              </w:rPr>
            </w:pPr>
            <w:r>
              <w:rPr>
                <w:b/>
              </w:rPr>
              <w:t>Součást vysoké školy</w:t>
            </w:r>
          </w:p>
        </w:tc>
        <w:tc>
          <w:tcPr>
            <w:tcW w:w="7341" w:type="dxa"/>
            <w:gridSpan w:val="14"/>
          </w:tcPr>
          <w:p w14:paraId="42A70FFB" w14:textId="77777777" w:rsidR="006F766A" w:rsidRDefault="006F766A" w:rsidP="00AA3147">
            <w:pPr>
              <w:jc w:val="both"/>
            </w:pPr>
            <w:r>
              <w:t>Fakulta multimediálních komunikací</w:t>
            </w:r>
          </w:p>
        </w:tc>
      </w:tr>
      <w:tr w:rsidR="006F766A" w14:paraId="1E7BEBF3" w14:textId="77777777" w:rsidTr="00AA3147">
        <w:tc>
          <w:tcPr>
            <w:tcW w:w="2518" w:type="dxa"/>
            <w:shd w:val="clear" w:color="auto" w:fill="F7CAAC"/>
          </w:tcPr>
          <w:p w14:paraId="58DA1C5D" w14:textId="77777777" w:rsidR="006F766A" w:rsidRDefault="006F766A" w:rsidP="00AA3147">
            <w:pPr>
              <w:jc w:val="both"/>
              <w:rPr>
                <w:b/>
              </w:rPr>
            </w:pPr>
            <w:r>
              <w:rPr>
                <w:b/>
              </w:rPr>
              <w:t>Název studijního programu</w:t>
            </w:r>
          </w:p>
        </w:tc>
        <w:tc>
          <w:tcPr>
            <w:tcW w:w="7341" w:type="dxa"/>
            <w:gridSpan w:val="14"/>
          </w:tcPr>
          <w:p w14:paraId="427F08A8" w14:textId="77777777" w:rsidR="006F766A" w:rsidRDefault="006F766A" w:rsidP="00AA3147">
            <w:pPr>
              <w:jc w:val="both"/>
            </w:pPr>
            <w:r>
              <w:t>Kreativní odvětví a digitální kultura</w:t>
            </w:r>
          </w:p>
        </w:tc>
      </w:tr>
      <w:tr w:rsidR="006F766A" w14:paraId="0C81AC1B" w14:textId="77777777" w:rsidTr="00AA3147">
        <w:tc>
          <w:tcPr>
            <w:tcW w:w="2518" w:type="dxa"/>
            <w:shd w:val="clear" w:color="auto" w:fill="F7CAAC"/>
          </w:tcPr>
          <w:p w14:paraId="131797BB" w14:textId="77777777" w:rsidR="006F766A" w:rsidRDefault="006F766A" w:rsidP="00AA3147">
            <w:pPr>
              <w:jc w:val="both"/>
              <w:rPr>
                <w:b/>
              </w:rPr>
            </w:pPr>
            <w:r>
              <w:rPr>
                <w:b/>
              </w:rPr>
              <w:t>Jméno a příjmení</w:t>
            </w:r>
          </w:p>
        </w:tc>
        <w:tc>
          <w:tcPr>
            <w:tcW w:w="4536" w:type="dxa"/>
            <w:gridSpan w:val="8"/>
          </w:tcPr>
          <w:p w14:paraId="0B249B3B" w14:textId="77777777" w:rsidR="006F766A" w:rsidRDefault="006F766A" w:rsidP="00AA3147">
            <w:pPr>
              <w:jc w:val="both"/>
            </w:pPr>
            <w:r>
              <w:t xml:space="preserve">Martina </w:t>
            </w:r>
            <w:proofErr w:type="spellStart"/>
            <w:r>
              <w:t>Dlabajová</w:t>
            </w:r>
            <w:proofErr w:type="spellEnd"/>
          </w:p>
        </w:tc>
        <w:tc>
          <w:tcPr>
            <w:tcW w:w="709" w:type="dxa"/>
            <w:shd w:val="clear" w:color="auto" w:fill="F7CAAC"/>
          </w:tcPr>
          <w:p w14:paraId="1663E60D" w14:textId="77777777" w:rsidR="006F766A" w:rsidRDefault="006F766A" w:rsidP="00AA3147">
            <w:pPr>
              <w:jc w:val="both"/>
              <w:rPr>
                <w:b/>
              </w:rPr>
            </w:pPr>
            <w:r>
              <w:rPr>
                <w:b/>
              </w:rPr>
              <w:t>Tituly</w:t>
            </w:r>
          </w:p>
        </w:tc>
        <w:tc>
          <w:tcPr>
            <w:tcW w:w="2096" w:type="dxa"/>
            <w:gridSpan w:val="5"/>
          </w:tcPr>
          <w:p w14:paraId="117D3C5E" w14:textId="75C48336" w:rsidR="006F766A" w:rsidRPr="0092422D" w:rsidRDefault="006F766A">
            <w:pPr>
              <w:jc w:val="both"/>
            </w:pPr>
            <w:proofErr w:type="spellStart"/>
            <w:r w:rsidRPr="0092422D">
              <w:t>Dott</w:t>
            </w:r>
            <w:proofErr w:type="spellEnd"/>
            <w:r w:rsidR="007609E1">
              <w:t>.</w:t>
            </w:r>
          </w:p>
        </w:tc>
      </w:tr>
      <w:tr w:rsidR="006F766A" w14:paraId="7A3330AC" w14:textId="77777777" w:rsidTr="00AA3147">
        <w:tc>
          <w:tcPr>
            <w:tcW w:w="2518" w:type="dxa"/>
            <w:shd w:val="clear" w:color="auto" w:fill="F7CAAC"/>
          </w:tcPr>
          <w:p w14:paraId="65B445FF" w14:textId="77777777" w:rsidR="006F766A" w:rsidRDefault="006F766A" w:rsidP="00AA3147">
            <w:pPr>
              <w:jc w:val="both"/>
              <w:rPr>
                <w:b/>
              </w:rPr>
            </w:pPr>
            <w:r>
              <w:rPr>
                <w:b/>
              </w:rPr>
              <w:t>Rok narození</w:t>
            </w:r>
          </w:p>
        </w:tc>
        <w:tc>
          <w:tcPr>
            <w:tcW w:w="829" w:type="dxa"/>
            <w:gridSpan w:val="2"/>
          </w:tcPr>
          <w:p w14:paraId="4FEE3EB2" w14:textId="77777777" w:rsidR="006F766A" w:rsidRDefault="006F766A" w:rsidP="00AA3147">
            <w:pPr>
              <w:jc w:val="both"/>
            </w:pPr>
            <w:r>
              <w:t>1976</w:t>
            </w:r>
          </w:p>
        </w:tc>
        <w:tc>
          <w:tcPr>
            <w:tcW w:w="1721" w:type="dxa"/>
            <w:shd w:val="clear" w:color="auto" w:fill="F7CAAC"/>
          </w:tcPr>
          <w:p w14:paraId="01E8248F" w14:textId="77777777" w:rsidR="006F766A" w:rsidRDefault="006F766A" w:rsidP="00AA3147">
            <w:pPr>
              <w:jc w:val="both"/>
              <w:rPr>
                <w:b/>
              </w:rPr>
            </w:pPr>
            <w:r>
              <w:rPr>
                <w:b/>
              </w:rPr>
              <w:t>typ vztahu k VŠ</w:t>
            </w:r>
          </w:p>
        </w:tc>
        <w:tc>
          <w:tcPr>
            <w:tcW w:w="992" w:type="dxa"/>
            <w:gridSpan w:val="4"/>
          </w:tcPr>
          <w:p w14:paraId="41CF3906" w14:textId="77777777" w:rsidR="006F766A" w:rsidRDefault="006F766A" w:rsidP="00AA3147">
            <w:pPr>
              <w:jc w:val="both"/>
            </w:pPr>
            <w:r>
              <w:t>DPP</w:t>
            </w:r>
          </w:p>
        </w:tc>
        <w:tc>
          <w:tcPr>
            <w:tcW w:w="994" w:type="dxa"/>
            <w:shd w:val="clear" w:color="auto" w:fill="F7CAAC"/>
          </w:tcPr>
          <w:p w14:paraId="45CB6210" w14:textId="77777777" w:rsidR="006F766A" w:rsidRDefault="006F766A" w:rsidP="00AA3147">
            <w:pPr>
              <w:jc w:val="both"/>
              <w:rPr>
                <w:b/>
              </w:rPr>
            </w:pPr>
            <w:r>
              <w:rPr>
                <w:b/>
              </w:rPr>
              <w:t>rozsah</w:t>
            </w:r>
          </w:p>
        </w:tc>
        <w:tc>
          <w:tcPr>
            <w:tcW w:w="709" w:type="dxa"/>
          </w:tcPr>
          <w:p w14:paraId="267DEA36" w14:textId="36049DFB" w:rsidR="006F766A" w:rsidRDefault="000470C7" w:rsidP="00AA3147">
            <w:pPr>
              <w:jc w:val="both"/>
            </w:pPr>
            <w:proofErr w:type="gramStart"/>
            <w:r>
              <w:t>2h</w:t>
            </w:r>
            <w:proofErr w:type="gramEnd"/>
            <w:r>
              <w:t>/t</w:t>
            </w:r>
          </w:p>
        </w:tc>
        <w:tc>
          <w:tcPr>
            <w:tcW w:w="709" w:type="dxa"/>
            <w:gridSpan w:val="3"/>
            <w:shd w:val="clear" w:color="auto" w:fill="F7CAAC"/>
          </w:tcPr>
          <w:p w14:paraId="478EF0C2" w14:textId="77777777" w:rsidR="006F766A" w:rsidRDefault="006F766A" w:rsidP="00AA3147">
            <w:pPr>
              <w:jc w:val="both"/>
              <w:rPr>
                <w:b/>
              </w:rPr>
            </w:pPr>
            <w:r>
              <w:rPr>
                <w:b/>
              </w:rPr>
              <w:t>do kdy</w:t>
            </w:r>
          </w:p>
        </w:tc>
        <w:tc>
          <w:tcPr>
            <w:tcW w:w="1387" w:type="dxa"/>
            <w:gridSpan w:val="2"/>
          </w:tcPr>
          <w:p w14:paraId="51B725D5" w14:textId="77777777" w:rsidR="006F766A" w:rsidRDefault="006F766A" w:rsidP="00AA3147">
            <w:pPr>
              <w:jc w:val="both"/>
            </w:pPr>
          </w:p>
        </w:tc>
      </w:tr>
      <w:tr w:rsidR="006F766A" w14:paraId="0F56EBB1" w14:textId="77777777" w:rsidTr="00AA3147">
        <w:tc>
          <w:tcPr>
            <w:tcW w:w="5068" w:type="dxa"/>
            <w:gridSpan w:val="4"/>
            <w:shd w:val="clear" w:color="auto" w:fill="F7CAAC"/>
          </w:tcPr>
          <w:p w14:paraId="18DF1D97" w14:textId="77777777" w:rsidR="006F766A" w:rsidRDefault="006F766A" w:rsidP="00AA3147">
            <w:pPr>
              <w:jc w:val="both"/>
              <w:rPr>
                <w:b/>
              </w:rPr>
            </w:pPr>
            <w:r>
              <w:rPr>
                <w:b/>
              </w:rPr>
              <w:t>Typ vztahu na součásti VŠ, která uskutečňuje st. program</w:t>
            </w:r>
          </w:p>
        </w:tc>
        <w:tc>
          <w:tcPr>
            <w:tcW w:w="992" w:type="dxa"/>
            <w:gridSpan w:val="4"/>
          </w:tcPr>
          <w:p w14:paraId="427EDAEF" w14:textId="77777777" w:rsidR="006F766A" w:rsidRDefault="006F766A" w:rsidP="00AA3147">
            <w:pPr>
              <w:jc w:val="both"/>
            </w:pPr>
            <w:r>
              <w:t>DPP</w:t>
            </w:r>
          </w:p>
        </w:tc>
        <w:tc>
          <w:tcPr>
            <w:tcW w:w="994" w:type="dxa"/>
            <w:shd w:val="clear" w:color="auto" w:fill="F7CAAC"/>
          </w:tcPr>
          <w:p w14:paraId="17A1DBB1" w14:textId="77777777" w:rsidR="006F766A" w:rsidRDefault="006F766A" w:rsidP="00AA3147">
            <w:pPr>
              <w:jc w:val="both"/>
              <w:rPr>
                <w:b/>
              </w:rPr>
            </w:pPr>
            <w:r>
              <w:rPr>
                <w:b/>
              </w:rPr>
              <w:t>rozsah</w:t>
            </w:r>
          </w:p>
        </w:tc>
        <w:tc>
          <w:tcPr>
            <w:tcW w:w="709" w:type="dxa"/>
          </w:tcPr>
          <w:p w14:paraId="3775D91D" w14:textId="00B15F93" w:rsidR="006F766A" w:rsidRDefault="000470C7" w:rsidP="00AA3147">
            <w:pPr>
              <w:jc w:val="both"/>
            </w:pPr>
            <w:proofErr w:type="gramStart"/>
            <w:r>
              <w:t>2h</w:t>
            </w:r>
            <w:proofErr w:type="gramEnd"/>
            <w:r>
              <w:t>/t</w:t>
            </w:r>
          </w:p>
        </w:tc>
        <w:tc>
          <w:tcPr>
            <w:tcW w:w="709" w:type="dxa"/>
            <w:gridSpan w:val="3"/>
            <w:shd w:val="clear" w:color="auto" w:fill="F7CAAC"/>
          </w:tcPr>
          <w:p w14:paraId="3F16EFC6" w14:textId="77777777" w:rsidR="006F766A" w:rsidRDefault="006F766A" w:rsidP="00AA3147">
            <w:pPr>
              <w:jc w:val="both"/>
              <w:rPr>
                <w:b/>
              </w:rPr>
            </w:pPr>
            <w:r>
              <w:rPr>
                <w:b/>
              </w:rPr>
              <w:t>do kdy</w:t>
            </w:r>
          </w:p>
        </w:tc>
        <w:tc>
          <w:tcPr>
            <w:tcW w:w="1387" w:type="dxa"/>
            <w:gridSpan w:val="2"/>
          </w:tcPr>
          <w:p w14:paraId="6DF94848" w14:textId="77777777" w:rsidR="006F766A" w:rsidRDefault="006F766A" w:rsidP="00AA3147">
            <w:pPr>
              <w:jc w:val="both"/>
            </w:pPr>
          </w:p>
        </w:tc>
      </w:tr>
      <w:tr w:rsidR="006F766A" w14:paraId="7400F05F" w14:textId="77777777" w:rsidTr="00AA3147">
        <w:tc>
          <w:tcPr>
            <w:tcW w:w="6060" w:type="dxa"/>
            <w:gridSpan w:val="8"/>
            <w:shd w:val="clear" w:color="auto" w:fill="F7CAAC"/>
          </w:tcPr>
          <w:p w14:paraId="149CB0C2" w14:textId="77777777" w:rsidR="006F766A" w:rsidRDefault="006F766A" w:rsidP="00AA3147">
            <w:pPr>
              <w:jc w:val="both"/>
            </w:pPr>
            <w:r>
              <w:rPr>
                <w:b/>
              </w:rPr>
              <w:t>Další současná působení jako akademický pracovník na jiných VŠ</w:t>
            </w:r>
          </w:p>
        </w:tc>
        <w:tc>
          <w:tcPr>
            <w:tcW w:w="1703" w:type="dxa"/>
            <w:gridSpan w:val="2"/>
            <w:shd w:val="clear" w:color="auto" w:fill="F7CAAC"/>
          </w:tcPr>
          <w:p w14:paraId="5A35B294" w14:textId="77777777" w:rsidR="006F766A" w:rsidRDefault="006F766A"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910C922" w14:textId="77777777" w:rsidR="006F766A" w:rsidRDefault="006F766A" w:rsidP="00AA3147">
            <w:pPr>
              <w:jc w:val="both"/>
              <w:rPr>
                <w:b/>
              </w:rPr>
            </w:pPr>
            <w:r>
              <w:rPr>
                <w:b/>
              </w:rPr>
              <w:t>rozsah</w:t>
            </w:r>
          </w:p>
        </w:tc>
      </w:tr>
      <w:tr w:rsidR="006F766A" w14:paraId="624CB003" w14:textId="77777777" w:rsidTr="00AA3147">
        <w:tc>
          <w:tcPr>
            <w:tcW w:w="6060" w:type="dxa"/>
            <w:gridSpan w:val="8"/>
          </w:tcPr>
          <w:p w14:paraId="6312503D" w14:textId="77777777" w:rsidR="006F766A" w:rsidRDefault="006F766A" w:rsidP="00AA3147">
            <w:pPr>
              <w:jc w:val="both"/>
            </w:pPr>
          </w:p>
        </w:tc>
        <w:tc>
          <w:tcPr>
            <w:tcW w:w="1703" w:type="dxa"/>
            <w:gridSpan w:val="2"/>
          </w:tcPr>
          <w:p w14:paraId="509D2B5F" w14:textId="77777777" w:rsidR="006F766A" w:rsidRDefault="006F766A" w:rsidP="00AA3147">
            <w:pPr>
              <w:jc w:val="both"/>
            </w:pPr>
          </w:p>
        </w:tc>
        <w:tc>
          <w:tcPr>
            <w:tcW w:w="2096" w:type="dxa"/>
            <w:gridSpan w:val="5"/>
          </w:tcPr>
          <w:p w14:paraId="3895B4FA" w14:textId="77777777" w:rsidR="006F766A" w:rsidRDefault="006F766A" w:rsidP="00AA3147">
            <w:pPr>
              <w:jc w:val="both"/>
            </w:pPr>
          </w:p>
        </w:tc>
      </w:tr>
      <w:tr w:rsidR="006F766A" w14:paraId="644FA2CA" w14:textId="77777777" w:rsidTr="00AA3147">
        <w:tc>
          <w:tcPr>
            <w:tcW w:w="6060" w:type="dxa"/>
            <w:gridSpan w:val="8"/>
          </w:tcPr>
          <w:p w14:paraId="33095116" w14:textId="77777777" w:rsidR="006F766A" w:rsidRDefault="006F766A" w:rsidP="00AA3147">
            <w:pPr>
              <w:jc w:val="both"/>
            </w:pPr>
          </w:p>
        </w:tc>
        <w:tc>
          <w:tcPr>
            <w:tcW w:w="1703" w:type="dxa"/>
            <w:gridSpan w:val="2"/>
          </w:tcPr>
          <w:p w14:paraId="07788559" w14:textId="77777777" w:rsidR="006F766A" w:rsidRDefault="006F766A" w:rsidP="00AA3147">
            <w:pPr>
              <w:jc w:val="both"/>
            </w:pPr>
          </w:p>
        </w:tc>
        <w:tc>
          <w:tcPr>
            <w:tcW w:w="2096" w:type="dxa"/>
            <w:gridSpan w:val="5"/>
          </w:tcPr>
          <w:p w14:paraId="35A05E55" w14:textId="77777777" w:rsidR="006F766A" w:rsidRDefault="006F766A" w:rsidP="00AA3147">
            <w:pPr>
              <w:jc w:val="both"/>
            </w:pPr>
          </w:p>
        </w:tc>
      </w:tr>
      <w:tr w:rsidR="006F766A" w14:paraId="4EA05E62" w14:textId="77777777" w:rsidTr="00AA3147">
        <w:tc>
          <w:tcPr>
            <w:tcW w:w="9859" w:type="dxa"/>
            <w:gridSpan w:val="15"/>
            <w:shd w:val="clear" w:color="auto" w:fill="F7CAAC"/>
          </w:tcPr>
          <w:p w14:paraId="1636C7EC" w14:textId="77777777" w:rsidR="006F766A" w:rsidRDefault="006F766A" w:rsidP="00AA3147">
            <w:pPr>
              <w:jc w:val="both"/>
            </w:pPr>
            <w:r>
              <w:rPr>
                <w:b/>
              </w:rPr>
              <w:t>Předměty příslušného studijního programu a způsob zapojení do jejich výuky, příp. další zapojení do uskutečňování studijního programu</w:t>
            </w:r>
          </w:p>
        </w:tc>
      </w:tr>
      <w:tr w:rsidR="006F766A" w14:paraId="4E14D01A" w14:textId="77777777" w:rsidTr="005C21DD">
        <w:trPr>
          <w:trHeight w:val="389"/>
        </w:trPr>
        <w:tc>
          <w:tcPr>
            <w:tcW w:w="9859" w:type="dxa"/>
            <w:gridSpan w:val="15"/>
            <w:tcBorders>
              <w:top w:val="nil"/>
            </w:tcBorders>
          </w:tcPr>
          <w:p w14:paraId="0B5276B3" w14:textId="7045C116" w:rsidR="006F766A" w:rsidRDefault="006F766A" w:rsidP="00AA3147">
            <w:pPr>
              <w:jc w:val="both"/>
            </w:pPr>
            <w:r w:rsidRPr="0092422D">
              <w:t xml:space="preserve">Evropská dimenze </w:t>
            </w:r>
            <w:r w:rsidR="001C03F7">
              <w:t xml:space="preserve">v </w:t>
            </w:r>
            <w:r w:rsidRPr="0092422D">
              <w:t>KKO</w:t>
            </w:r>
            <w:r w:rsidR="000F424D">
              <w:t xml:space="preserve"> (</w:t>
            </w:r>
            <w:r w:rsidR="00720675">
              <w:t>přednášející</w:t>
            </w:r>
            <w:r w:rsidR="00955044">
              <w:t>, vede seminář</w:t>
            </w:r>
            <w:r w:rsidR="0032608D">
              <w:t>, garant předmětu)</w:t>
            </w:r>
            <w:r w:rsidRPr="0092422D">
              <w:t xml:space="preserve"> </w:t>
            </w:r>
          </w:p>
          <w:p w14:paraId="7951B189" w14:textId="43B82AE5" w:rsidR="005C21DD" w:rsidRPr="0092422D" w:rsidRDefault="005C21DD" w:rsidP="00AA3147">
            <w:pPr>
              <w:jc w:val="both"/>
            </w:pPr>
          </w:p>
        </w:tc>
      </w:tr>
      <w:tr w:rsidR="006F766A" w14:paraId="4857763A" w14:textId="77777777" w:rsidTr="00AA3147">
        <w:trPr>
          <w:trHeight w:val="340"/>
        </w:trPr>
        <w:tc>
          <w:tcPr>
            <w:tcW w:w="9859" w:type="dxa"/>
            <w:gridSpan w:val="15"/>
            <w:tcBorders>
              <w:top w:val="nil"/>
            </w:tcBorders>
            <w:shd w:val="clear" w:color="auto" w:fill="FBD4B4"/>
          </w:tcPr>
          <w:p w14:paraId="0F804EB0" w14:textId="77777777" w:rsidR="006F766A" w:rsidRPr="002827C6" w:rsidRDefault="006F766A" w:rsidP="00AA3147">
            <w:pPr>
              <w:jc w:val="both"/>
              <w:rPr>
                <w:b/>
              </w:rPr>
            </w:pPr>
            <w:r w:rsidRPr="002827C6">
              <w:rPr>
                <w:b/>
              </w:rPr>
              <w:t>Zapojení do výuky v dalších studijních programech na téže vysoké škole (pouze u garantů ZT a PZ předmětů)</w:t>
            </w:r>
          </w:p>
        </w:tc>
      </w:tr>
      <w:tr w:rsidR="006F766A" w14:paraId="34F0CE03" w14:textId="77777777" w:rsidTr="00AA3147">
        <w:trPr>
          <w:trHeight w:val="340"/>
        </w:trPr>
        <w:tc>
          <w:tcPr>
            <w:tcW w:w="2802" w:type="dxa"/>
            <w:gridSpan w:val="2"/>
            <w:tcBorders>
              <w:top w:val="nil"/>
            </w:tcBorders>
          </w:tcPr>
          <w:p w14:paraId="5E5F6310" w14:textId="77777777" w:rsidR="006F766A" w:rsidRPr="002827C6" w:rsidRDefault="006F766A" w:rsidP="00AA3147">
            <w:pPr>
              <w:jc w:val="both"/>
              <w:rPr>
                <w:b/>
              </w:rPr>
            </w:pPr>
            <w:r w:rsidRPr="002827C6">
              <w:rPr>
                <w:b/>
              </w:rPr>
              <w:t>Název studijního předmětu</w:t>
            </w:r>
          </w:p>
        </w:tc>
        <w:tc>
          <w:tcPr>
            <w:tcW w:w="2409" w:type="dxa"/>
            <w:gridSpan w:val="3"/>
            <w:tcBorders>
              <w:top w:val="nil"/>
            </w:tcBorders>
          </w:tcPr>
          <w:p w14:paraId="0C684E68" w14:textId="77777777" w:rsidR="006F766A" w:rsidRPr="002827C6" w:rsidRDefault="006F766A" w:rsidP="00AA3147">
            <w:pPr>
              <w:jc w:val="both"/>
              <w:rPr>
                <w:b/>
              </w:rPr>
            </w:pPr>
            <w:r w:rsidRPr="002827C6">
              <w:rPr>
                <w:b/>
              </w:rPr>
              <w:t>Název studijního programu</w:t>
            </w:r>
          </w:p>
        </w:tc>
        <w:tc>
          <w:tcPr>
            <w:tcW w:w="567" w:type="dxa"/>
            <w:gridSpan w:val="2"/>
            <w:tcBorders>
              <w:top w:val="nil"/>
            </w:tcBorders>
          </w:tcPr>
          <w:p w14:paraId="1894AD59" w14:textId="77777777" w:rsidR="006F766A" w:rsidRPr="002827C6" w:rsidRDefault="006F766A" w:rsidP="00AA3147">
            <w:pPr>
              <w:jc w:val="both"/>
              <w:rPr>
                <w:b/>
              </w:rPr>
            </w:pPr>
            <w:r w:rsidRPr="002827C6">
              <w:rPr>
                <w:b/>
              </w:rPr>
              <w:t>Sem.</w:t>
            </w:r>
          </w:p>
        </w:tc>
        <w:tc>
          <w:tcPr>
            <w:tcW w:w="2109" w:type="dxa"/>
            <w:gridSpan w:val="5"/>
            <w:tcBorders>
              <w:top w:val="nil"/>
            </w:tcBorders>
          </w:tcPr>
          <w:p w14:paraId="1ACAE056" w14:textId="77777777" w:rsidR="006F766A" w:rsidRPr="002827C6" w:rsidRDefault="006F766A" w:rsidP="00AA3147">
            <w:pPr>
              <w:jc w:val="both"/>
              <w:rPr>
                <w:b/>
              </w:rPr>
            </w:pPr>
            <w:r w:rsidRPr="002827C6">
              <w:rPr>
                <w:b/>
              </w:rPr>
              <w:t>Role ve výuce daného předmětu</w:t>
            </w:r>
          </w:p>
        </w:tc>
        <w:tc>
          <w:tcPr>
            <w:tcW w:w="1972" w:type="dxa"/>
            <w:gridSpan w:val="3"/>
            <w:tcBorders>
              <w:top w:val="nil"/>
            </w:tcBorders>
          </w:tcPr>
          <w:p w14:paraId="740D1523" w14:textId="77777777" w:rsidR="006F766A" w:rsidRPr="002827C6" w:rsidRDefault="006F766A"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F766A" w14:paraId="2C45DB2C" w14:textId="77777777" w:rsidTr="00AA3147">
        <w:trPr>
          <w:trHeight w:val="285"/>
        </w:trPr>
        <w:tc>
          <w:tcPr>
            <w:tcW w:w="2802" w:type="dxa"/>
            <w:gridSpan w:val="2"/>
            <w:tcBorders>
              <w:top w:val="nil"/>
            </w:tcBorders>
          </w:tcPr>
          <w:p w14:paraId="151C0AF4" w14:textId="77777777" w:rsidR="006F766A" w:rsidRPr="00461AFF" w:rsidRDefault="006F766A" w:rsidP="00AA3147">
            <w:pPr>
              <w:jc w:val="both"/>
              <w:rPr>
                <w:color w:val="FF0000"/>
              </w:rPr>
            </w:pPr>
          </w:p>
        </w:tc>
        <w:tc>
          <w:tcPr>
            <w:tcW w:w="2409" w:type="dxa"/>
            <w:gridSpan w:val="3"/>
            <w:tcBorders>
              <w:top w:val="nil"/>
            </w:tcBorders>
          </w:tcPr>
          <w:p w14:paraId="6FDCFF84" w14:textId="77777777" w:rsidR="006F766A" w:rsidRPr="00461AFF" w:rsidRDefault="006F766A" w:rsidP="00AA3147">
            <w:pPr>
              <w:jc w:val="both"/>
              <w:rPr>
                <w:color w:val="FF0000"/>
              </w:rPr>
            </w:pPr>
          </w:p>
        </w:tc>
        <w:tc>
          <w:tcPr>
            <w:tcW w:w="567" w:type="dxa"/>
            <w:gridSpan w:val="2"/>
            <w:tcBorders>
              <w:top w:val="nil"/>
            </w:tcBorders>
          </w:tcPr>
          <w:p w14:paraId="0C4352BB" w14:textId="77777777" w:rsidR="006F766A" w:rsidRPr="00461AFF" w:rsidRDefault="006F766A" w:rsidP="00AA3147">
            <w:pPr>
              <w:jc w:val="both"/>
              <w:rPr>
                <w:color w:val="FF0000"/>
              </w:rPr>
            </w:pPr>
          </w:p>
        </w:tc>
        <w:tc>
          <w:tcPr>
            <w:tcW w:w="2109" w:type="dxa"/>
            <w:gridSpan w:val="5"/>
            <w:tcBorders>
              <w:top w:val="nil"/>
            </w:tcBorders>
          </w:tcPr>
          <w:p w14:paraId="0DC99971" w14:textId="77777777" w:rsidR="006F766A" w:rsidRPr="00461AFF" w:rsidRDefault="006F766A" w:rsidP="00AA3147">
            <w:pPr>
              <w:jc w:val="both"/>
              <w:rPr>
                <w:color w:val="FF0000"/>
              </w:rPr>
            </w:pPr>
          </w:p>
        </w:tc>
        <w:tc>
          <w:tcPr>
            <w:tcW w:w="1972" w:type="dxa"/>
            <w:gridSpan w:val="3"/>
            <w:tcBorders>
              <w:top w:val="nil"/>
            </w:tcBorders>
          </w:tcPr>
          <w:p w14:paraId="0A103ECC" w14:textId="77777777" w:rsidR="006F766A" w:rsidRPr="00461AFF" w:rsidRDefault="006F766A" w:rsidP="00AA3147">
            <w:pPr>
              <w:jc w:val="both"/>
              <w:rPr>
                <w:color w:val="FF0000"/>
              </w:rPr>
            </w:pPr>
          </w:p>
        </w:tc>
      </w:tr>
      <w:tr w:rsidR="006F766A" w14:paraId="01D7EA06" w14:textId="77777777" w:rsidTr="00AA3147">
        <w:trPr>
          <w:trHeight w:val="284"/>
        </w:trPr>
        <w:tc>
          <w:tcPr>
            <w:tcW w:w="2802" w:type="dxa"/>
            <w:gridSpan w:val="2"/>
            <w:tcBorders>
              <w:top w:val="nil"/>
            </w:tcBorders>
          </w:tcPr>
          <w:p w14:paraId="0EF5F044" w14:textId="77777777" w:rsidR="006F766A" w:rsidRPr="00461AFF" w:rsidRDefault="006F766A" w:rsidP="00AA3147">
            <w:pPr>
              <w:jc w:val="both"/>
              <w:rPr>
                <w:color w:val="FF0000"/>
              </w:rPr>
            </w:pPr>
          </w:p>
        </w:tc>
        <w:tc>
          <w:tcPr>
            <w:tcW w:w="2409" w:type="dxa"/>
            <w:gridSpan w:val="3"/>
            <w:tcBorders>
              <w:top w:val="nil"/>
            </w:tcBorders>
          </w:tcPr>
          <w:p w14:paraId="0C0F2CE9" w14:textId="77777777" w:rsidR="006F766A" w:rsidRPr="00461AFF" w:rsidRDefault="006F766A" w:rsidP="00AA3147">
            <w:pPr>
              <w:jc w:val="both"/>
              <w:rPr>
                <w:color w:val="FF0000"/>
              </w:rPr>
            </w:pPr>
          </w:p>
        </w:tc>
        <w:tc>
          <w:tcPr>
            <w:tcW w:w="567" w:type="dxa"/>
            <w:gridSpan w:val="2"/>
            <w:tcBorders>
              <w:top w:val="nil"/>
            </w:tcBorders>
          </w:tcPr>
          <w:p w14:paraId="3D3A8FB5" w14:textId="77777777" w:rsidR="006F766A" w:rsidRPr="00461AFF" w:rsidRDefault="006F766A" w:rsidP="00AA3147">
            <w:pPr>
              <w:jc w:val="both"/>
              <w:rPr>
                <w:color w:val="FF0000"/>
              </w:rPr>
            </w:pPr>
          </w:p>
        </w:tc>
        <w:tc>
          <w:tcPr>
            <w:tcW w:w="2109" w:type="dxa"/>
            <w:gridSpan w:val="5"/>
            <w:tcBorders>
              <w:top w:val="nil"/>
            </w:tcBorders>
          </w:tcPr>
          <w:p w14:paraId="0AA7DAEA" w14:textId="77777777" w:rsidR="006F766A" w:rsidRPr="00461AFF" w:rsidRDefault="006F766A" w:rsidP="00AA3147">
            <w:pPr>
              <w:jc w:val="both"/>
              <w:rPr>
                <w:color w:val="FF0000"/>
              </w:rPr>
            </w:pPr>
          </w:p>
        </w:tc>
        <w:tc>
          <w:tcPr>
            <w:tcW w:w="1972" w:type="dxa"/>
            <w:gridSpan w:val="3"/>
            <w:tcBorders>
              <w:top w:val="nil"/>
            </w:tcBorders>
          </w:tcPr>
          <w:p w14:paraId="6485F369" w14:textId="77777777" w:rsidR="006F766A" w:rsidRPr="00461AFF" w:rsidRDefault="006F766A" w:rsidP="00AA3147">
            <w:pPr>
              <w:jc w:val="both"/>
              <w:rPr>
                <w:color w:val="FF0000"/>
              </w:rPr>
            </w:pPr>
          </w:p>
        </w:tc>
      </w:tr>
      <w:tr w:rsidR="006F766A" w14:paraId="17D76B8F" w14:textId="77777777" w:rsidTr="00AA3147">
        <w:tc>
          <w:tcPr>
            <w:tcW w:w="9859" w:type="dxa"/>
            <w:gridSpan w:val="15"/>
            <w:shd w:val="clear" w:color="auto" w:fill="F7CAAC"/>
          </w:tcPr>
          <w:p w14:paraId="3CA16CCB" w14:textId="77777777" w:rsidR="006F766A" w:rsidRDefault="006F766A" w:rsidP="00AA3147">
            <w:pPr>
              <w:jc w:val="both"/>
            </w:pPr>
            <w:r>
              <w:rPr>
                <w:b/>
              </w:rPr>
              <w:t xml:space="preserve">Údaje o vzdělání na VŠ </w:t>
            </w:r>
          </w:p>
        </w:tc>
      </w:tr>
      <w:tr w:rsidR="006F766A" w14:paraId="20C16DCB" w14:textId="77777777" w:rsidTr="00AA3147">
        <w:trPr>
          <w:trHeight w:val="559"/>
        </w:trPr>
        <w:tc>
          <w:tcPr>
            <w:tcW w:w="9859" w:type="dxa"/>
            <w:gridSpan w:val="15"/>
          </w:tcPr>
          <w:p w14:paraId="5F11C8E1" w14:textId="6CF551C9" w:rsidR="003546AC" w:rsidRDefault="006F766A" w:rsidP="00AA3147">
            <w:pPr>
              <w:jc w:val="both"/>
            </w:pPr>
            <w:r w:rsidRPr="0092422D">
              <w:t xml:space="preserve">2000: Univerzita v Padově, Itálie, Fakulta politických věd, specializace Evropská integrace, </w:t>
            </w:r>
            <w:proofErr w:type="spellStart"/>
            <w:r w:rsidRPr="0092422D">
              <w:t>Dott</w:t>
            </w:r>
            <w:proofErr w:type="spellEnd"/>
            <w:r w:rsidRPr="0092422D">
              <w:t>. (Doktorka</w:t>
            </w:r>
            <w:r w:rsidRPr="0092422D">
              <w:br/>
              <w:t>politických věd)</w:t>
            </w:r>
          </w:p>
          <w:p w14:paraId="3E460F30" w14:textId="46EBCC84" w:rsidR="00307796" w:rsidRPr="003546AC" w:rsidRDefault="00307796" w:rsidP="00AA3147">
            <w:pPr>
              <w:jc w:val="both"/>
            </w:pPr>
          </w:p>
        </w:tc>
      </w:tr>
      <w:tr w:rsidR="006F766A" w14:paraId="3D711DAD" w14:textId="77777777" w:rsidTr="00AA3147">
        <w:tc>
          <w:tcPr>
            <w:tcW w:w="9859" w:type="dxa"/>
            <w:gridSpan w:val="15"/>
            <w:shd w:val="clear" w:color="auto" w:fill="F7CAAC"/>
          </w:tcPr>
          <w:p w14:paraId="379DD7EB" w14:textId="77777777" w:rsidR="006F766A" w:rsidRDefault="006F766A" w:rsidP="00AA3147">
            <w:pPr>
              <w:jc w:val="both"/>
              <w:rPr>
                <w:b/>
              </w:rPr>
            </w:pPr>
            <w:r>
              <w:rPr>
                <w:b/>
              </w:rPr>
              <w:t>Údaje o odborném působení od absolvování VŠ</w:t>
            </w:r>
          </w:p>
        </w:tc>
      </w:tr>
      <w:tr w:rsidR="006F766A" w14:paraId="6C9A8151" w14:textId="77777777" w:rsidTr="005C21DD">
        <w:trPr>
          <w:trHeight w:val="774"/>
        </w:trPr>
        <w:tc>
          <w:tcPr>
            <w:tcW w:w="9859" w:type="dxa"/>
            <w:gridSpan w:val="15"/>
          </w:tcPr>
          <w:p w14:paraId="6E4B1636" w14:textId="3D63C480" w:rsidR="007609E1" w:rsidRDefault="007609E1" w:rsidP="00AA3147">
            <w:pPr>
              <w:jc w:val="both"/>
            </w:pPr>
            <w:proofErr w:type="gramStart"/>
            <w:r w:rsidRPr="0092422D">
              <w:t>2021</w:t>
            </w:r>
            <w:r w:rsidR="007B0228">
              <w:t>-dosud</w:t>
            </w:r>
            <w:proofErr w:type="gramEnd"/>
            <w:r w:rsidR="002B7EF1">
              <w:t>:</w:t>
            </w:r>
            <w:r w:rsidRPr="0092422D">
              <w:t xml:space="preserve"> Členka Vědecké a umělecké rady, Fakulta multimediálních komunikací Unive</w:t>
            </w:r>
            <w:r>
              <w:t>rzity Tomáše Bati ve Zlíně</w:t>
            </w:r>
            <w:r w:rsidRPr="0092422D">
              <w:t xml:space="preserve"> </w:t>
            </w:r>
          </w:p>
          <w:p w14:paraId="378C3E61" w14:textId="16AFA839" w:rsidR="006F766A" w:rsidRDefault="006F766A" w:rsidP="00AA3147">
            <w:pPr>
              <w:jc w:val="both"/>
            </w:pPr>
            <w:proofErr w:type="gramStart"/>
            <w:r w:rsidRPr="0092422D">
              <w:t>2014</w:t>
            </w:r>
            <w:r w:rsidR="007B0228">
              <w:t>-dosud</w:t>
            </w:r>
            <w:proofErr w:type="gramEnd"/>
            <w:r w:rsidR="002B7EF1">
              <w:t>:</w:t>
            </w:r>
            <w:r w:rsidRPr="0092422D">
              <w:t xml:space="preserve"> Poslankyně Evropského parlamentu</w:t>
            </w:r>
          </w:p>
          <w:p w14:paraId="50446830" w14:textId="6E762223" w:rsidR="006F766A" w:rsidRDefault="001C6197">
            <w:pPr>
              <w:jc w:val="both"/>
            </w:pPr>
            <w:r>
              <w:t>2012-</w:t>
            </w:r>
            <w:r w:rsidR="006F766A" w:rsidRPr="0092422D">
              <w:t>2014</w:t>
            </w:r>
            <w:r w:rsidR="002B7EF1">
              <w:t>:</w:t>
            </w:r>
            <w:r w:rsidR="006F766A" w:rsidRPr="0092422D">
              <w:t xml:space="preserve"> Předsedkyně představenstva, Krajská hospodářská komora Zlínského kraje</w:t>
            </w:r>
          </w:p>
          <w:p w14:paraId="1A41E27C" w14:textId="638068E1" w:rsidR="005C21DD" w:rsidRPr="0092422D" w:rsidRDefault="005C21DD">
            <w:pPr>
              <w:jc w:val="both"/>
              <w:rPr>
                <w:color w:val="FF0000"/>
              </w:rPr>
            </w:pPr>
          </w:p>
        </w:tc>
      </w:tr>
      <w:tr w:rsidR="006F766A" w14:paraId="40CED739" w14:textId="77777777" w:rsidTr="00AA3147">
        <w:trPr>
          <w:trHeight w:val="250"/>
        </w:trPr>
        <w:tc>
          <w:tcPr>
            <w:tcW w:w="9859" w:type="dxa"/>
            <w:gridSpan w:val="15"/>
            <w:shd w:val="clear" w:color="auto" w:fill="F7CAAC"/>
          </w:tcPr>
          <w:p w14:paraId="7E5FEB32" w14:textId="77777777" w:rsidR="006F766A" w:rsidRDefault="006F766A" w:rsidP="00AA3147">
            <w:pPr>
              <w:jc w:val="both"/>
            </w:pPr>
            <w:r>
              <w:rPr>
                <w:b/>
              </w:rPr>
              <w:t>Zkušenosti s vedením kvalifikačních a rigorózních prací</w:t>
            </w:r>
          </w:p>
        </w:tc>
      </w:tr>
      <w:tr w:rsidR="006F766A" w14:paraId="1E45B684" w14:textId="77777777" w:rsidTr="00AA3147">
        <w:trPr>
          <w:trHeight w:val="583"/>
        </w:trPr>
        <w:tc>
          <w:tcPr>
            <w:tcW w:w="9859" w:type="dxa"/>
            <w:gridSpan w:val="15"/>
          </w:tcPr>
          <w:p w14:paraId="5A237B80" w14:textId="77777777" w:rsidR="006F766A" w:rsidRDefault="006F766A" w:rsidP="00AA3147">
            <w:pPr>
              <w:jc w:val="both"/>
            </w:pPr>
          </w:p>
        </w:tc>
      </w:tr>
      <w:tr w:rsidR="006F766A" w14:paraId="0AD48883" w14:textId="77777777" w:rsidTr="00AA3147">
        <w:trPr>
          <w:cantSplit/>
        </w:trPr>
        <w:tc>
          <w:tcPr>
            <w:tcW w:w="3347" w:type="dxa"/>
            <w:gridSpan w:val="3"/>
            <w:tcBorders>
              <w:top w:val="single" w:sz="12" w:space="0" w:color="auto"/>
            </w:tcBorders>
            <w:shd w:val="clear" w:color="auto" w:fill="F7CAAC"/>
          </w:tcPr>
          <w:p w14:paraId="7377B7B2" w14:textId="77777777" w:rsidR="006F766A" w:rsidRDefault="006F766A"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52CF2E62" w14:textId="77777777" w:rsidR="006F766A" w:rsidRDefault="006F766A"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1335637" w14:textId="77777777" w:rsidR="006F766A" w:rsidRDefault="006F766A"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7F7C68" w14:textId="77777777" w:rsidR="006F766A" w:rsidRDefault="006F766A" w:rsidP="00AA3147">
            <w:pPr>
              <w:jc w:val="both"/>
              <w:rPr>
                <w:b/>
              </w:rPr>
            </w:pPr>
            <w:r>
              <w:rPr>
                <w:b/>
              </w:rPr>
              <w:t>Ohlasy publikací</w:t>
            </w:r>
          </w:p>
        </w:tc>
      </w:tr>
      <w:tr w:rsidR="006F766A" w14:paraId="048C914D" w14:textId="77777777" w:rsidTr="00AA3147">
        <w:trPr>
          <w:cantSplit/>
        </w:trPr>
        <w:tc>
          <w:tcPr>
            <w:tcW w:w="3347" w:type="dxa"/>
            <w:gridSpan w:val="3"/>
          </w:tcPr>
          <w:p w14:paraId="1685BE31" w14:textId="77777777" w:rsidR="006F766A" w:rsidRDefault="006F766A" w:rsidP="00AA3147">
            <w:pPr>
              <w:jc w:val="both"/>
            </w:pPr>
          </w:p>
        </w:tc>
        <w:tc>
          <w:tcPr>
            <w:tcW w:w="2245" w:type="dxa"/>
            <w:gridSpan w:val="3"/>
          </w:tcPr>
          <w:p w14:paraId="23DE24E9" w14:textId="77777777" w:rsidR="006F766A" w:rsidRDefault="006F766A" w:rsidP="00AA3147">
            <w:pPr>
              <w:jc w:val="both"/>
            </w:pPr>
          </w:p>
        </w:tc>
        <w:tc>
          <w:tcPr>
            <w:tcW w:w="2248" w:type="dxa"/>
            <w:gridSpan w:val="5"/>
            <w:tcBorders>
              <w:right w:val="single" w:sz="12" w:space="0" w:color="auto"/>
            </w:tcBorders>
          </w:tcPr>
          <w:p w14:paraId="1C3AC095" w14:textId="77777777" w:rsidR="006F766A" w:rsidRDefault="006F766A" w:rsidP="00AA3147">
            <w:pPr>
              <w:jc w:val="both"/>
            </w:pPr>
          </w:p>
        </w:tc>
        <w:tc>
          <w:tcPr>
            <w:tcW w:w="632" w:type="dxa"/>
            <w:gridSpan w:val="2"/>
            <w:tcBorders>
              <w:left w:val="single" w:sz="12" w:space="0" w:color="auto"/>
            </w:tcBorders>
            <w:shd w:val="clear" w:color="auto" w:fill="F7CAAC"/>
          </w:tcPr>
          <w:p w14:paraId="14FAE7FA" w14:textId="77777777" w:rsidR="006F766A" w:rsidRPr="00F20AEF" w:rsidRDefault="006F766A" w:rsidP="00AA3147">
            <w:pPr>
              <w:jc w:val="both"/>
            </w:pPr>
            <w:proofErr w:type="spellStart"/>
            <w:r w:rsidRPr="00F20AEF">
              <w:rPr>
                <w:b/>
              </w:rPr>
              <w:t>WoS</w:t>
            </w:r>
            <w:proofErr w:type="spellEnd"/>
          </w:p>
        </w:tc>
        <w:tc>
          <w:tcPr>
            <w:tcW w:w="693" w:type="dxa"/>
            <w:shd w:val="clear" w:color="auto" w:fill="F7CAAC"/>
          </w:tcPr>
          <w:p w14:paraId="78A21F1C" w14:textId="77777777" w:rsidR="006F766A" w:rsidRPr="00F20AEF" w:rsidRDefault="006F766A" w:rsidP="00AA3147">
            <w:pPr>
              <w:jc w:val="both"/>
              <w:rPr>
                <w:sz w:val="18"/>
              </w:rPr>
            </w:pPr>
            <w:proofErr w:type="spellStart"/>
            <w:r w:rsidRPr="00F20AEF">
              <w:rPr>
                <w:b/>
                <w:sz w:val="18"/>
              </w:rPr>
              <w:t>Scopus</w:t>
            </w:r>
            <w:proofErr w:type="spellEnd"/>
          </w:p>
        </w:tc>
        <w:tc>
          <w:tcPr>
            <w:tcW w:w="694" w:type="dxa"/>
            <w:shd w:val="clear" w:color="auto" w:fill="F7CAAC"/>
          </w:tcPr>
          <w:p w14:paraId="7E906556" w14:textId="77777777" w:rsidR="006F766A" w:rsidRDefault="006F766A" w:rsidP="00AA3147">
            <w:pPr>
              <w:jc w:val="both"/>
            </w:pPr>
            <w:r>
              <w:rPr>
                <w:b/>
                <w:sz w:val="18"/>
              </w:rPr>
              <w:t>ostatní</w:t>
            </w:r>
          </w:p>
        </w:tc>
      </w:tr>
      <w:tr w:rsidR="006F766A" w14:paraId="40C9EA24" w14:textId="77777777" w:rsidTr="00AA3147">
        <w:trPr>
          <w:cantSplit/>
          <w:trHeight w:val="70"/>
        </w:trPr>
        <w:tc>
          <w:tcPr>
            <w:tcW w:w="3347" w:type="dxa"/>
            <w:gridSpan w:val="3"/>
            <w:shd w:val="clear" w:color="auto" w:fill="F7CAAC"/>
          </w:tcPr>
          <w:p w14:paraId="1FAEF098" w14:textId="77777777" w:rsidR="006F766A" w:rsidRDefault="006F766A" w:rsidP="00AA3147">
            <w:pPr>
              <w:jc w:val="both"/>
            </w:pPr>
            <w:r>
              <w:rPr>
                <w:b/>
              </w:rPr>
              <w:t>Obor jmenovacího řízení</w:t>
            </w:r>
          </w:p>
        </w:tc>
        <w:tc>
          <w:tcPr>
            <w:tcW w:w="2245" w:type="dxa"/>
            <w:gridSpan w:val="3"/>
            <w:shd w:val="clear" w:color="auto" w:fill="F7CAAC"/>
          </w:tcPr>
          <w:p w14:paraId="1550C4D9" w14:textId="77777777" w:rsidR="006F766A" w:rsidRDefault="006F766A" w:rsidP="00AA3147">
            <w:pPr>
              <w:jc w:val="both"/>
            </w:pPr>
            <w:r>
              <w:rPr>
                <w:b/>
              </w:rPr>
              <w:t>Rok udělení hodnosti</w:t>
            </w:r>
          </w:p>
        </w:tc>
        <w:tc>
          <w:tcPr>
            <w:tcW w:w="2248" w:type="dxa"/>
            <w:gridSpan w:val="5"/>
            <w:tcBorders>
              <w:right w:val="single" w:sz="12" w:space="0" w:color="auto"/>
            </w:tcBorders>
            <w:shd w:val="clear" w:color="auto" w:fill="F7CAAC"/>
          </w:tcPr>
          <w:p w14:paraId="569C7333" w14:textId="77777777" w:rsidR="006F766A" w:rsidRDefault="006F766A" w:rsidP="00AA3147">
            <w:pPr>
              <w:jc w:val="both"/>
            </w:pPr>
            <w:r>
              <w:rPr>
                <w:b/>
              </w:rPr>
              <w:t>Řízení konáno na VŠ</w:t>
            </w:r>
          </w:p>
        </w:tc>
        <w:tc>
          <w:tcPr>
            <w:tcW w:w="632" w:type="dxa"/>
            <w:gridSpan w:val="2"/>
            <w:tcBorders>
              <w:left w:val="single" w:sz="12" w:space="0" w:color="auto"/>
            </w:tcBorders>
          </w:tcPr>
          <w:p w14:paraId="4AFC5879" w14:textId="77777777" w:rsidR="006F766A" w:rsidRPr="00F20AEF" w:rsidRDefault="006F766A" w:rsidP="00AA3147">
            <w:pPr>
              <w:jc w:val="both"/>
              <w:rPr>
                <w:b/>
              </w:rPr>
            </w:pPr>
          </w:p>
        </w:tc>
        <w:tc>
          <w:tcPr>
            <w:tcW w:w="693" w:type="dxa"/>
          </w:tcPr>
          <w:p w14:paraId="4DDAF7D7" w14:textId="77777777" w:rsidR="006F766A" w:rsidRPr="00F20AEF" w:rsidRDefault="006F766A" w:rsidP="00AA3147">
            <w:pPr>
              <w:jc w:val="both"/>
              <w:rPr>
                <w:b/>
              </w:rPr>
            </w:pPr>
          </w:p>
        </w:tc>
        <w:tc>
          <w:tcPr>
            <w:tcW w:w="694" w:type="dxa"/>
          </w:tcPr>
          <w:p w14:paraId="6462E3CC" w14:textId="77777777" w:rsidR="006F766A" w:rsidRDefault="006F766A" w:rsidP="00AA3147">
            <w:pPr>
              <w:jc w:val="both"/>
              <w:rPr>
                <w:b/>
              </w:rPr>
            </w:pPr>
          </w:p>
        </w:tc>
      </w:tr>
      <w:tr w:rsidR="006F766A" w14:paraId="3BF6C7CF" w14:textId="77777777" w:rsidTr="00AA3147">
        <w:trPr>
          <w:trHeight w:val="205"/>
        </w:trPr>
        <w:tc>
          <w:tcPr>
            <w:tcW w:w="3347" w:type="dxa"/>
            <w:gridSpan w:val="3"/>
          </w:tcPr>
          <w:p w14:paraId="1D284989" w14:textId="77777777" w:rsidR="006F766A" w:rsidRDefault="006F766A" w:rsidP="00AA3147">
            <w:pPr>
              <w:jc w:val="both"/>
            </w:pPr>
          </w:p>
        </w:tc>
        <w:tc>
          <w:tcPr>
            <w:tcW w:w="2245" w:type="dxa"/>
            <w:gridSpan w:val="3"/>
          </w:tcPr>
          <w:p w14:paraId="2D99DA2C" w14:textId="77777777" w:rsidR="006F766A" w:rsidRDefault="006F766A" w:rsidP="00AA3147">
            <w:pPr>
              <w:jc w:val="both"/>
            </w:pPr>
          </w:p>
        </w:tc>
        <w:tc>
          <w:tcPr>
            <w:tcW w:w="2248" w:type="dxa"/>
            <w:gridSpan w:val="5"/>
            <w:tcBorders>
              <w:right w:val="single" w:sz="12" w:space="0" w:color="auto"/>
            </w:tcBorders>
          </w:tcPr>
          <w:p w14:paraId="025395D1" w14:textId="77777777" w:rsidR="006F766A" w:rsidRDefault="006F766A" w:rsidP="00AA3147">
            <w:pPr>
              <w:jc w:val="both"/>
            </w:pPr>
          </w:p>
        </w:tc>
        <w:tc>
          <w:tcPr>
            <w:tcW w:w="1325" w:type="dxa"/>
            <w:gridSpan w:val="3"/>
            <w:tcBorders>
              <w:left w:val="single" w:sz="12" w:space="0" w:color="auto"/>
            </w:tcBorders>
            <w:shd w:val="clear" w:color="auto" w:fill="FBD4B4"/>
            <w:vAlign w:val="center"/>
          </w:tcPr>
          <w:p w14:paraId="5BA71F82" w14:textId="77777777" w:rsidR="006F766A" w:rsidRPr="00F20AEF" w:rsidRDefault="006F766A"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5709AFE" w14:textId="77777777" w:rsidR="006F766A" w:rsidRDefault="006F766A" w:rsidP="00AA3147">
            <w:pPr>
              <w:rPr>
                <w:b/>
              </w:rPr>
            </w:pPr>
            <w:r>
              <w:rPr>
                <w:b/>
              </w:rPr>
              <w:t xml:space="preserve">    /</w:t>
            </w:r>
          </w:p>
        </w:tc>
      </w:tr>
      <w:tr w:rsidR="006F766A" w14:paraId="3941B046" w14:textId="77777777" w:rsidTr="00AA3147">
        <w:tc>
          <w:tcPr>
            <w:tcW w:w="9859" w:type="dxa"/>
            <w:gridSpan w:val="15"/>
            <w:shd w:val="clear" w:color="auto" w:fill="F7CAAC"/>
          </w:tcPr>
          <w:p w14:paraId="055C1942" w14:textId="77777777" w:rsidR="006F766A" w:rsidRDefault="006F766A"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6F766A" w14:paraId="45DFAD38" w14:textId="77777777" w:rsidTr="00AA3147">
        <w:trPr>
          <w:trHeight w:val="1134"/>
        </w:trPr>
        <w:tc>
          <w:tcPr>
            <w:tcW w:w="9859" w:type="dxa"/>
            <w:gridSpan w:val="15"/>
          </w:tcPr>
          <w:p w14:paraId="28144938" w14:textId="46D2882F" w:rsidR="006F766A" w:rsidRDefault="006F766A" w:rsidP="00AA3147">
            <w:pPr>
              <w:jc w:val="both"/>
            </w:pPr>
            <w:proofErr w:type="gramStart"/>
            <w:r w:rsidRPr="0092422D">
              <w:t>2014</w:t>
            </w:r>
            <w:r w:rsidR="003546AC">
              <w:t>-</w:t>
            </w:r>
            <w:r w:rsidRPr="0092422D">
              <w:t>dosud</w:t>
            </w:r>
            <w:proofErr w:type="gramEnd"/>
            <w:r w:rsidR="002B7EF1">
              <w:t>:</w:t>
            </w:r>
            <w:r w:rsidRPr="0092422D">
              <w:t xml:space="preserve"> Parlamentní skupina pro Malé a střední podniky – publikování odborných zpráv a organizace expertních</w:t>
            </w:r>
            <w:r w:rsidRPr="0092422D">
              <w:br/>
              <w:t>workshopů o MSP v KKO v</w:t>
            </w:r>
            <w:r>
              <w:t> </w:t>
            </w:r>
            <w:r w:rsidRPr="0092422D">
              <w:t>EU</w:t>
            </w:r>
          </w:p>
          <w:p w14:paraId="2D49B061" w14:textId="4508782C" w:rsidR="006F766A" w:rsidRDefault="001C6197" w:rsidP="00AA3147">
            <w:pPr>
              <w:jc w:val="both"/>
            </w:pPr>
            <w:r>
              <w:t>2014-</w:t>
            </w:r>
            <w:r w:rsidR="006F766A" w:rsidRPr="0092422D">
              <w:t>2019</w:t>
            </w:r>
            <w:r w:rsidR="002B7EF1">
              <w:t>:</w:t>
            </w:r>
            <w:r w:rsidR="006F766A" w:rsidRPr="0092422D">
              <w:t xml:space="preserve"> Parlamentní skupina pro kreativní průmysly – publikování odborných zpráv o KKO v</w:t>
            </w:r>
            <w:r w:rsidR="006F766A">
              <w:t> </w:t>
            </w:r>
            <w:r w:rsidR="006F766A" w:rsidRPr="0092422D">
              <w:t>EU</w:t>
            </w:r>
          </w:p>
          <w:p w14:paraId="39F6C7E9" w14:textId="77777777" w:rsidR="006F766A" w:rsidRDefault="006F766A" w:rsidP="00AA3147">
            <w:pPr>
              <w:jc w:val="both"/>
            </w:pPr>
            <w:r w:rsidRPr="0092422D">
              <w:t>2012</w:t>
            </w:r>
            <w:r w:rsidR="002B7EF1">
              <w:t>:</w:t>
            </w:r>
            <w:r w:rsidRPr="0092422D">
              <w:t xml:space="preserve"> Mapování kreativních průmyslů Zlínského kraje, KHK ZK</w:t>
            </w:r>
          </w:p>
          <w:p w14:paraId="7F003434" w14:textId="4EA8BA10" w:rsidR="00267C3C" w:rsidRPr="0092422D" w:rsidRDefault="00267C3C" w:rsidP="00AA3147">
            <w:pPr>
              <w:jc w:val="both"/>
              <w:rPr>
                <w:b/>
              </w:rPr>
            </w:pPr>
          </w:p>
        </w:tc>
      </w:tr>
      <w:tr w:rsidR="006F766A" w14:paraId="2CC72732" w14:textId="77777777" w:rsidTr="00AA3147">
        <w:trPr>
          <w:trHeight w:val="218"/>
        </w:trPr>
        <w:tc>
          <w:tcPr>
            <w:tcW w:w="9859" w:type="dxa"/>
            <w:gridSpan w:val="15"/>
            <w:shd w:val="clear" w:color="auto" w:fill="F7CAAC"/>
          </w:tcPr>
          <w:p w14:paraId="310520C6" w14:textId="77777777" w:rsidR="006F766A" w:rsidRDefault="006F766A" w:rsidP="00AA3147">
            <w:pPr>
              <w:rPr>
                <w:b/>
              </w:rPr>
            </w:pPr>
            <w:r>
              <w:rPr>
                <w:b/>
              </w:rPr>
              <w:t>Působení v zahraničí</w:t>
            </w:r>
          </w:p>
        </w:tc>
      </w:tr>
      <w:tr w:rsidR="006F766A" w14:paraId="3B488179" w14:textId="77777777" w:rsidTr="00AA3147">
        <w:trPr>
          <w:trHeight w:val="328"/>
        </w:trPr>
        <w:tc>
          <w:tcPr>
            <w:tcW w:w="9859" w:type="dxa"/>
            <w:gridSpan w:val="15"/>
          </w:tcPr>
          <w:p w14:paraId="251DBCFC" w14:textId="77777777" w:rsidR="006F766A" w:rsidRDefault="006F766A" w:rsidP="00AA3147">
            <w:pPr>
              <w:rPr>
                <w:ins w:id="553" w:author="Hana Ponížilová" w:date="2023-03-21T11:16:00Z"/>
              </w:rPr>
            </w:pPr>
            <w:r w:rsidRPr="0092422D">
              <w:t>Odborné přednášky na akademické a neakademické půdě v EU kontinuálně od roku 2000</w:t>
            </w:r>
          </w:p>
          <w:p w14:paraId="6F3765C7" w14:textId="469A3630" w:rsidR="00DA552C" w:rsidRPr="0092422D" w:rsidRDefault="00DA552C" w:rsidP="00AA3147">
            <w:pPr>
              <w:rPr>
                <w:b/>
              </w:rPr>
            </w:pPr>
          </w:p>
        </w:tc>
      </w:tr>
      <w:tr w:rsidR="006F766A" w14:paraId="7C97E71A" w14:textId="77777777" w:rsidTr="00AA3147">
        <w:trPr>
          <w:cantSplit/>
          <w:trHeight w:val="470"/>
        </w:trPr>
        <w:tc>
          <w:tcPr>
            <w:tcW w:w="2518" w:type="dxa"/>
            <w:shd w:val="clear" w:color="auto" w:fill="F7CAAC"/>
          </w:tcPr>
          <w:p w14:paraId="679BD44C" w14:textId="77777777" w:rsidR="006F766A" w:rsidRDefault="006F766A" w:rsidP="00AA3147">
            <w:pPr>
              <w:jc w:val="both"/>
              <w:rPr>
                <w:b/>
              </w:rPr>
            </w:pPr>
            <w:r>
              <w:rPr>
                <w:b/>
              </w:rPr>
              <w:t xml:space="preserve">Podpis </w:t>
            </w:r>
          </w:p>
        </w:tc>
        <w:tc>
          <w:tcPr>
            <w:tcW w:w="4536" w:type="dxa"/>
            <w:gridSpan w:val="8"/>
          </w:tcPr>
          <w:p w14:paraId="602C638A" w14:textId="04387246" w:rsidR="006F766A" w:rsidRDefault="006A634F" w:rsidP="00AA3147">
            <w:pPr>
              <w:jc w:val="both"/>
            </w:pPr>
            <w:r>
              <w:t xml:space="preserve">Martina </w:t>
            </w:r>
            <w:proofErr w:type="spellStart"/>
            <w:r>
              <w:t>Dlabajová</w:t>
            </w:r>
            <w:proofErr w:type="spellEnd"/>
            <w:r>
              <w:t xml:space="preserve"> v.</w:t>
            </w:r>
            <w:r w:rsidR="00925C0A">
              <w:t xml:space="preserve"> </w:t>
            </w:r>
            <w:r>
              <w:t>r.</w:t>
            </w:r>
          </w:p>
        </w:tc>
        <w:tc>
          <w:tcPr>
            <w:tcW w:w="786" w:type="dxa"/>
            <w:gridSpan w:val="2"/>
            <w:shd w:val="clear" w:color="auto" w:fill="F7CAAC"/>
          </w:tcPr>
          <w:p w14:paraId="21F38F9C" w14:textId="77777777" w:rsidR="006F766A" w:rsidRPr="0092422D" w:rsidRDefault="006F766A" w:rsidP="00AA3147">
            <w:pPr>
              <w:jc w:val="both"/>
            </w:pPr>
            <w:r w:rsidRPr="0092422D">
              <w:rPr>
                <w:b/>
              </w:rPr>
              <w:t>datum</w:t>
            </w:r>
          </w:p>
        </w:tc>
        <w:tc>
          <w:tcPr>
            <w:tcW w:w="2019" w:type="dxa"/>
            <w:gridSpan w:val="4"/>
          </w:tcPr>
          <w:p w14:paraId="17D90B6C" w14:textId="135C698A" w:rsidR="006F766A" w:rsidRPr="0092422D" w:rsidRDefault="00925C0A" w:rsidP="00AA3147">
            <w:pPr>
              <w:jc w:val="both"/>
            </w:pPr>
            <w:r w:rsidRPr="0092422D">
              <w:t>17. 10. 2022</w:t>
            </w:r>
          </w:p>
        </w:tc>
      </w:tr>
    </w:tbl>
    <w:p w14:paraId="5F86FC98" w14:textId="55E28304" w:rsidR="00416DE7" w:rsidRDefault="00416D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D14E26" w14:paraId="6937E1EE" w14:textId="77777777" w:rsidTr="00522A97">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336D28B" w14:textId="77777777" w:rsidR="00D14E26" w:rsidRDefault="00D14E26">
            <w:pPr>
              <w:jc w:val="both"/>
              <w:rPr>
                <w:b/>
                <w:sz w:val="28"/>
              </w:rPr>
            </w:pPr>
            <w:r>
              <w:rPr>
                <w:b/>
                <w:sz w:val="28"/>
              </w:rPr>
              <w:lastRenderedPageBreak/>
              <w:t>C-I – Personální zabezpečení</w:t>
            </w:r>
          </w:p>
        </w:tc>
      </w:tr>
      <w:tr w:rsidR="00D14E26" w14:paraId="7E7B10F2" w14:textId="77777777" w:rsidTr="00522A97">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1FE35396" w14:textId="77777777" w:rsidR="00D14E26" w:rsidRDefault="00D14E26">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6F0A7017" w14:textId="77777777" w:rsidR="00D14E26" w:rsidRDefault="00D14E26">
            <w:pPr>
              <w:jc w:val="both"/>
            </w:pPr>
            <w:r>
              <w:t>Univerzita Tomáše Bati ve Zlíně</w:t>
            </w:r>
          </w:p>
        </w:tc>
      </w:tr>
      <w:tr w:rsidR="00D14E26" w14:paraId="2A66E09E" w14:textId="77777777" w:rsidTr="00522A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2461803" w14:textId="77777777" w:rsidR="00D14E26" w:rsidRDefault="00D14E26">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66140DEB" w14:textId="77777777" w:rsidR="00D14E26" w:rsidRDefault="00D14E26">
            <w:pPr>
              <w:jc w:val="both"/>
            </w:pPr>
            <w:r>
              <w:t>Fakulta multimediálních komunikací</w:t>
            </w:r>
          </w:p>
        </w:tc>
      </w:tr>
      <w:tr w:rsidR="00D14E26" w14:paraId="04CD0B49" w14:textId="77777777" w:rsidTr="00522A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7C3C49F" w14:textId="77777777" w:rsidR="00D14E26" w:rsidRDefault="00D14E26">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3C5ADC95" w14:textId="77777777" w:rsidR="00D14E26" w:rsidRDefault="00D14E26">
            <w:pPr>
              <w:jc w:val="both"/>
            </w:pPr>
            <w:r>
              <w:t>Kreativní odvětví a digitální kultura</w:t>
            </w:r>
          </w:p>
        </w:tc>
      </w:tr>
      <w:tr w:rsidR="00D14E26" w14:paraId="1E93E5F0" w14:textId="77777777" w:rsidTr="00522A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936AA1D" w14:textId="77777777" w:rsidR="00D14E26" w:rsidRDefault="00D14E26">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5128F606" w14:textId="77777777" w:rsidR="00D14E26" w:rsidRDefault="00D14E26">
            <w:pPr>
              <w:jc w:val="both"/>
            </w:pPr>
            <w:r>
              <w:t>Markéta Dvořáčková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B7315B4" w14:textId="77777777" w:rsidR="00D14E26" w:rsidRDefault="00D14E26">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791465D7" w14:textId="77777777" w:rsidR="00D14E26" w:rsidRDefault="00D14E26">
            <w:pPr>
              <w:jc w:val="both"/>
            </w:pPr>
            <w:r>
              <w:t>Mgr.</w:t>
            </w:r>
          </w:p>
        </w:tc>
      </w:tr>
      <w:tr w:rsidR="00D14E26" w14:paraId="6A9CE252" w14:textId="77777777" w:rsidTr="00522A97">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E8F358" w14:textId="77777777" w:rsidR="00D14E26" w:rsidRDefault="00D14E26">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45CC3190" w14:textId="77777777" w:rsidR="00D14E26" w:rsidRDefault="00D14E26">
            <w:pPr>
              <w:jc w:val="both"/>
            </w:pPr>
            <w:r>
              <w:t>1975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5963CCD" w14:textId="77777777" w:rsidR="00D14E26" w:rsidRDefault="00D14E26">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FA755FF" w14:textId="77777777" w:rsidR="00D14E26" w:rsidRDefault="00D14E26">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9AE317" w14:textId="77777777" w:rsidR="00D14E26" w:rsidRDefault="00D14E26">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6E06BFD2" w14:textId="77777777" w:rsidR="00D14E26" w:rsidRDefault="00D14E26">
            <w:pPr>
              <w:jc w:val="both"/>
            </w:pPr>
            <w:proofErr w:type="gramStart"/>
            <w:r>
              <w:t>40h</w:t>
            </w:r>
            <w:proofErr w:type="gramEnd"/>
            <w: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F9CCA9" w14:textId="77777777" w:rsidR="00D14E26" w:rsidRDefault="00D14E26">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12D1C20" w14:textId="77777777" w:rsidR="00D14E26" w:rsidRDefault="00D14E26">
            <w:pPr>
              <w:jc w:val="both"/>
            </w:pPr>
            <w:r>
              <w:t>N</w:t>
            </w:r>
          </w:p>
        </w:tc>
      </w:tr>
      <w:tr w:rsidR="00D14E26" w14:paraId="40B81104" w14:textId="77777777" w:rsidTr="00522A97">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A356CE" w14:textId="77777777" w:rsidR="00D14E26" w:rsidRDefault="00D14E26">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5845EFB5" w14:textId="77777777" w:rsidR="00D14E26" w:rsidRDefault="00D14E26">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E09C88D" w14:textId="77777777" w:rsidR="00D14E26" w:rsidRDefault="00D14E26">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85F7BE0" w14:textId="77777777" w:rsidR="00D14E26" w:rsidRDefault="00D14E26">
            <w:pPr>
              <w:jc w:val="both"/>
            </w:pPr>
            <w:proofErr w:type="gramStart"/>
            <w:r>
              <w:t>40h</w:t>
            </w:r>
            <w:proofErr w:type="gramEnd"/>
            <w: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20121E" w14:textId="77777777" w:rsidR="00D14E26" w:rsidRDefault="00D14E26">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3640F9E" w14:textId="77777777" w:rsidR="00D14E26" w:rsidRDefault="00D14E26">
            <w:pPr>
              <w:jc w:val="both"/>
            </w:pPr>
            <w:r>
              <w:t>N</w:t>
            </w:r>
          </w:p>
        </w:tc>
      </w:tr>
      <w:tr w:rsidR="00D14E26" w14:paraId="7958C58A" w14:textId="77777777" w:rsidTr="00522A97">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71A084" w14:textId="77777777" w:rsidR="00D14E26" w:rsidRDefault="00D14E26">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27CE87" w14:textId="77777777" w:rsidR="00D14E26" w:rsidRDefault="00D14E26">
            <w:pPr>
              <w:jc w:val="both"/>
              <w:rPr>
                <w:b/>
              </w:rPr>
            </w:pPr>
            <w:r>
              <w:rPr>
                <w:b/>
              </w:rPr>
              <w:t xml:space="preserve">typ </w:t>
            </w:r>
            <w:proofErr w:type="spellStart"/>
            <w:r>
              <w:rPr>
                <w:b/>
              </w:rPr>
              <w:t>prac</w:t>
            </w:r>
            <w:proofErr w:type="spellEnd"/>
            <w:r>
              <w:rPr>
                <w:b/>
              </w:rPr>
              <w:t>.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2B0482" w14:textId="77777777" w:rsidR="00D14E26" w:rsidRDefault="00D14E26">
            <w:pPr>
              <w:jc w:val="both"/>
              <w:rPr>
                <w:b/>
              </w:rPr>
            </w:pPr>
            <w:r>
              <w:rPr>
                <w:b/>
              </w:rPr>
              <w:t>rozsah</w:t>
            </w:r>
          </w:p>
        </w:tc>
      </w:tr>
      <w:tr w:rsidR="00D14E26" w14:paraId="64152C1F" w14:textId="77777777" w:rsidTr="00522A97">
        <w:tc>
          <w:tcPr>
            <w:tcW w:w="6056" w:type="dxa"/>
            <w:gridSpan w:val="8"/>
            <w:tcBorders>
              <w:top w:val="single" w:sz="4" w:space="0" w:color="auto"/>
              <w:left w:val="single" w:sz="4" w:space="0" w:color="auto"/>
              <w:bottom w:val="single" w:sz="4" w:space="0" w:color="auto"/>
              <w:right w:val="single" w:sz="4" w:space="0" w:color="auto"/>
            </w:tcBorders>
          </w:tcPr>
          <w:p w14:paraId="5D9F48ED" w14:textId="77777777" w:rsidR="00D14E26" w:rsidRDefault="00D14E26">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2BD876F" w14:textId="77777777" w:rsidR="00D14E26" w:rsidRDefault="00D14E26">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C019745" w14:textId="77777777" w:rsidR="00D14E26" w:rsidRDefault="00D14E26">
            <w:pPr>
              <w:jc w:val="both"/>
            </w:pPr>
          </w:p>
        </w:tc>
      </w:tr>
      <w:tr w:rsidR="00D14E26" w14:paraId="23C36FFA" w14:textId="77777777" w:rsidTr="00522A97">
        <w:tc>
          <w:tcPr>
            <w:tcW w:w="6056" w:type="dxa"/>
            <w:gridSpan w:val="8"/>
            <w:tcBorders>
              <w:top w:val="single" w:sz="4" w:space="0" w:color="auto"/>
              <w:left w:val="single" w:sz="4" w:space="0" w:color="auto"/>
              <w:bottom w:val="single" w:sz="4" w:space="0" w:color="auto"/>
              <w:right w:val="single" w:sz="4" w:space="0" w:color="auto"/>
            </w:tcBorders>
          </w:tcPr>
          <w:p w14:paraId="1B4A9D6C" w14:textId="77777777" w:rsidR="00D14E26" w:rsidRDefault="00D14E26">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885EAE3" w14:textId="77777777" w:rsidR="00D14E26" w:rsidRDefault="00D14E26">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90D836" w14:textId="77777777" w:rsidR="00D14E26" w:rsidRDefault="00D14E26">
            <w:pPr>
              <w:jc w:val="both"/>
            </w:pPr>
          </w:p>
        </w:tc>
      </w:tr>
      <w:tr w:rsidR="00D14E26" w14:paraId="17CEDA5D" w14:textId="77777777" w:rsidTr="00522A97">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9FC82B" w14:textId="77777777" w:rsidR="00D14E26" w:rsidRDefault="00D14E26">
            <w:pPr>
              <w:jc w:val="both"/>
            </w:pPr>
            <w:r>
              <w:rPr>
                <w:b/>
              </w:rPr>
              <w:t>Předměty příslušného studijního programu a způsob zapojení do jejich výuky, příp. další zapojení do uskutečňování studijního programu</w:t>
            </w:r>
          </w:p>
        </w:tc>
      </w:tr>
      <w:tr w:rsidR="00D14E26" w14:paraId="6189773C" w14:textId="77777777" w:rsidTr="00522A97">
        <w:trPr>
          <w:trHeight w:val="1118"/>
        </w:trPr>
        <w:tc>
          <w:tcPr>
            <w:tcW w:w="9855" w:type="dxa"/>
            <w:gridSpan w:val="15"/>
            <w:tcBorders>
              <w:top w:val="nil"/>
              <w:left w:val="single" w:sz="4" w:space="0" w:color="auto"/>
              <w:bottom w:val="single" w:sz="4" w:space="0" w:color="auto"/>
              <w:right w:val="single" w:sz="4" w:space="0" w:color="auto"/>
            </w:tcBorders>
            <w:hideMark/>
          </w:tcPr>
          <w:p w14:paraId="759BD2DC" w14:textId="77777777" w:rsidR="00D14E26" w:rsidRDefault="00D14E26">
            <w:pPr>
              <w:jc w:val="both"/>
            </w:pPr>
            <w:r>
              <w:t>Spotřeba a udržitelnost 1 (vede seminář, garant předmětu)</w:t>
            </w:r>
          </w:p>
          <w:p w14:paraId="75F54126" w14:textId="77777777" w:rsidR="00D14E26" w:rsidRDefault="00D14E26">
            <w:pPr>
              <w:jc w:val="both"/>
            </w:pPr>
            <w:r>
              <w:t>Spotřeba a udržitelnost 2 (vede seminář, garant předmětu)</w:t>
            </w:r>
          </w:p>
          <w:p w14:paraId="2FBFD975" w14:textId="77777777" w:rsidR="00D14E26" w:rsidRDefault="00AA3147">
            <w:r>
              <w:t>Digitální kultura</w:t>
            </w:r>
            <w:r w:rsidR="00D14E26">
              <w:t xml:space="preserve"> 1 (přednášející, cvič</w:t>
            </w:r>
            <w:r w:rsidR="0032608D">
              <w:t>ící</w:t>
            </w:r>
            <w:r w:rsidR="00D14E26">
              <w:t>, garant předmětu)</w:t>
            </w:r>
            <w:r w:rsidR="00D14E26">
              <w:br/>
            </w:r>
            <w:r>
              <w:t>Digitální kultura</w:t>
            </w:r>
            <w:r w:rsidR="00D14E26">
              <w:t xml:space="preserve"> 2 (přednášející, </w:t>
            </w:r>
            <w:r w:rsidR="0032608D">
              <w:t>cvičící</w:t>
            </w:r>
            <w:r w:rsidR="00D14E26">
              <w:t>, garant předmětu)</w:t>
            </w:r>
          </w:p>
          <w:p w14:paraId="5CD13920" w14:textId="32B39DF7" w:rsidR="00BE4938" w:rsidRDefault="00BE4938"/>
        </w:tc>
      </w:tr>
      <w:tr w:rsidR="00D14E26" w14:paraId="0DDE4553" w14:textId="77777777" w:rsidTr="00522A97">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1B0273D" w14:textId="77777777" w:rsidR="00D14E26" w:rsidRDefault="00D14E26">
            <w:pPr>
              <w:jc w:val="both"/>
              <w:rPr>
                <w:b/>
              </w:rPr>
            </w:pPr>
            <w:r>
              <w:rPr>
                <w:b/>
              </w:rPr>
              <w:t>Zapojení do výuky v dalších studijních programech na téže vysoké škole (pouze u garantů ZT a PZ předmětů)</w:t>
            </w:r>
          </w:p>
        </w:tc>
      </w:tr>
      <w:tr w:rsidR="00D14E26" w14:paraId="59DF0689" w14:textId="77777777" w:rsidTr="00522A97">
        <w:trPr>
          <w:trHeight w:val="340"/>
        </w:trPr>
        <w:tc>
          <w:tcPr>
            <w:tcW w:w="2799" w:type="dxa"/>
            <w:gridSpan w:val="2"/>
            <w:tcBorders>
              <w:top w:val="nil"/>
              <w:left w:val="single" w:sz="4" w:space="0" w:color="auto"/>
              <w:bottom w:val="single" w:sz="4" w:space="0" w:color="auto"/>
              <w:right w:val="single" w:sz="4" w:space="0" w:color="auto"/>
            </w:tcBorders>
            <w:hideMark/>
          </w:tcPr>
          <w:p w14:paraId="231645DD" w14:textId="77777777" w:rsidR="00D14E26" w:rsidRDefault="00D14E26">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2882F86B" w14:textId="77777777" w:rsidR="00D14E26" w:rsidRDefault="00D14E26">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380DF23" w14:textId="77777777" w:rsidR="00D14E26" w:rsidRDefault="00D14E26">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1FD1962" w14:textId="77777777" w:rsidR="00D14E26" w:rsidRDefault="00D14E26">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5C38C03" w14:textId="77777777" w:rsidR="00D14E26" w:rsidRDefault="00D14E26">
            <w:pPr>
              <w:jc w:val="both"/>
              <w:rPr>
                <w:b/>
              </w:rPr>
            </w:pPr>
            <w:r>
              <w:rPr>
                <w:b/>
              </w:rPr>
              <w:t>(</w:t>
            </w:r>
            <w:r>
              <w:rPr>
                <w:b/>
                <w:i/>
                <w:iCs/>
              </w:rPr>
              <w:t>nepovinný údaj</w:t>
            </w:r>
            <w:r>
              <w:rPr>
                <w:b/>
              </w:rPr>
              <w:t>) Počet hodin za semestr</w:t>
            </w:r>
          </w:p>
        </w:tc>
      </w:tr>
      <w:tr w:rsidR="00222FC8" w14:paraId="6D5DD6A8"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52AF9FB4" w14:textId="76BF7E90" w:rsidR="00222FC8" w:rsidRDefault="00222FC8" w:rsidP="00222FC8">
            <w:pPr>
              <w:jc w:val="both"/>
            </w:pPr>
            <w:r w:rsidRPr="00370801">
              <w:rPr>
                <w:color w:val="000000"/>
                <w:shd w:val="clear" w:color="auto" w:fill="FFFFFF"/>
              </w:rPr>
              <w:t>Studia audiovizuální kultury 1</w:t>
            </w:r>
          </w:p>
        </w:tc>
        <w:tc>
          <w:tcPr>
            <w:tcW w:w="2408" w:type="dxa"/>
            <w:gridSpan w:val="3"/>
            <w:tcBorders>
              <w:top w:val="nil"/>
              <w:left w:val="single" w:sz="4" w:space="0" w:color="auto"/>
              <w:bottom w:val="single" w:sz="4" w:space="0" w:color="auto"/>
              <w:right w:val="single" w:sz="4" w:space="0" w:color="auto"/>
            </w:tcBorders>
          </w:tcPr>
          <w:p w14:paraId="368E9794" w14:textId="1A68EBD5" w:rsidR="00222FC8" w:rsidRPr="00CB760F" w:rsidRDefault="00222FC8" w:rsidP="00752A49">
            <w:r w:rsidRPr="00370801">
              <w:t>TPAT (BSP)</w:t>
            </w:r>
          </w:p>
        </w:tc>
        <w:tc>
          <w:tcPr>
            <w:tcW w:w="567" w:type="dxa"/>
            <w:gridSpan w:val="2"/>
            <w:tcBorders>
              <w:top w:val="nil"/>
              <w:left w:val="single" w:sz="4" w:space="0" w:color="auto"/>
              <w:bottom w:val="single" w:sz="4" w:space="0" w:color="auto"/>
              <w:right w:val="single" w:sz="4" w:space="0" w:color="auto"/>
            </w:tcBorders>
          </w:tcPr>
          <w:p w14:paraId="1759E4C8" w14:textId="356A5E53" w:rsidR="00222FC8" w:rsidRPr="00CB760F" w:rsidRDefault="00222FC8" w:rsidP="00222FC8">
            <w:pPr>
              <w:jc w:val="both"/>
            </w:pPr>
            <w:r w:rsidRPr="00370801">
              <w:t>1ZS</w:t>
            </w:r>
          </w:p>
        </w:tc>
        <w:tc>
          <w:tcPr>
            <w:tcW w:w="2109" w:type="dxa"/>
            <w:gridSpan w:val="5"/>
            <w:tcBorders>
              <w:top w:val="nil"/>
              <w:left w:val="single" w:sz="4" w:space="0" w:color="auto"/>
              <w:bottom w:val="single" w:sz="4" w:space="0" w:color="auto"/>
              <w:right w:val="single" w:sz="4" w:space="0" w:color="auto"/>
            </w:tcBorders>
          </w:tcPr>
          <w:p w14:paraId="6EAA823A" w14:textId="4A8D8782" w:rsidR="00222FC8" w:rsidRPr="00CB760F" w:rsidRDefault="00E7307C" w:rsidP="00222FC8">
            <w:pPr>
              <w:jc w:val="both"/>
            </w:pPr>
            <w:r>
              <w:rPr>
                <w:shd w:val="clear" w:color="auto" w:fill="FFFFFF"/>
              </w:rPr>
              <w:t>p</w:t>
            </w:r>
            <w:r w:rsidR="00222FC8" w:rsidRPr="00370801">
              <w:rPr>
                <w:shd w:val="clear" w:color="auto" w:fill="FFFFFF"/>
              </w:rPr>
              <w:t>řednášející, cvičící, garant</w:t>
            </w:r>
          </w:p>
        </w:tc>
        <w:tc>
          <w:tcPr>
            <w:tcW w:w="1972" w:type="dxa"/>
            <w:gridSpan w:val="3"/>
            <w:tcBorders>
              <w:top w:val="nil"/>
              <w:left w:val="single" w:sz="4" w:space="0" w:color="auto"/>
              <w:bottom w:val="single" w:sz="4" w:space="0" w:color="auto"/>
              <w:right w:val="single" w:sz="4" w:space="0" w:color="auto"/>
            </w:tcBorders>
          </w:tcPr>
          <w:p w14:paraId="1E52E668" w14:textId="77777777" w:rsidR="00222FC8" w:rsidRDefault="00222FC8" w:rsidP="00222FC8">
            <w:pPr>
              <w:jc w:val="both"/>
              <w:rPr>
                <w:color w:val="FF0000"/>
              </w:rPr>
            </w:pPr>
          </w:p>
        </w:tc>
      </w:tr>
      <w:tr w:rsidR="00222FC8" w14:paraId="210AE121"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0D077AD2" w14:textId="769CD175" w:rsidR="00222FC8" w:rsidRDefault="00222FC8" w:rsidP="00222FC8">
            <w:pPr>
              <w:jc w:val="both"/>
            </w:pPr>
            <w:r w:rsidRPr="00370801">
              <w:rPr>
                <w:color w:val="000000"/>
                <w:shd w:val="clear" w:color="auto" w:fill="FFFFFF"/>
              </w:rPr>
              <w:t>Studia audiovizuální kultury 2</w:t>
            </w:r>
          </w:p>
        </w:tc>
        <w:tc>
          <w:tcPr>
            <w:tcW w:w="2408" w:type="dxa"/>
            <w:gridSpan w:val="3"/>
            <w:tcBorders>
              <w:top w:val="nil"/>
              <w:left w:val="single" w:sz="4" w:space="0" w:color="auto"/>
              <w:bottom w:val="single" w:sz="4" w:space="0" w:color="auto"/>
              <w:right w:val="single" w:sz="4" w:space="0" w:color="auto"/>
            </w:tcBorders>
          </w:tcPr>
          <w:p w14:paraId="72FF91C5" w14:textId="791C7B79" w:rsidR="00222FC8" w:rsidRPr="00CB760F" w:rsidRDefault="00222FC8" w:rsidP="00752A49">
            <w:r w:rsidRPr="00370801">
              <w:t>TPAT (BSP)</w:t>
            </w:r>
          </w:p>
        </w:tc>
        <w:tc>
          <w:tcPr>
            <w:tcW w:w="567" w:type="dxa"/>
            <w:gridSpan w:val="2"/>
            <w:tcBorders>
              <w:top w:val="nil"/>
              <w:left w:val="single" w:sz="4" w:space="0" w:color="auto"/>
              <w:bottom w:val="single" w:sz="4" w:space="0" w:color="auto"/>
              <w:right w:val="single" w:sz="4" w:space="0" w:color="auto"/>
            </w:tcBorders>
          </w:tcPr>
          <w:p w14:paraId="51881758" w14:textId="54B9C877" w:rsidR="00222FC8" w:rsidRPr="00CB760F" w:rsidRDefault="00222FC8" w:rsidP="00222FC8">
            <w:pPr>
              <w:jc w:val="both"/>
            </w:pPr>
            <w:r w:rsidRPr="00370801">
              <w:t>1LS</w:t>
            </w:r>
          </w:p>
        </w:tc>
        <w:tc>
          <w:tcPr>
            <w:tcW w:w="2109" w:type="dxa"/>
            <w:gridSpan w:val="5"/>
            <w:tcBorders>
              <w:top w:val="nil"/>
              <w:left w:val="single" w:sz="4" w:space="0" w:color="auto"/>
              <w:bottom w:val="single" w:sz="4" w:space="0" w:color="auto"/>
              <w:right w:val="single" w:sz="4" w:space="0" w:color="auto"/>
            </w:tcBorders>
          </w:tcPr>
          <w:p w14:paraId="6CF470A5" w14:textId="03F67E2B" w:rsidR="00222FC8" w:rsidRPr="00CB760F" w:rsidRDefault="00E7307C" w:rsidP="00222FC8">
            <w:pPr>
              <w:jc w:val="both"/>
            </w:pPr>
            <w:r>
              <w:rPr>
                <w:shd w:val="clear" w:color="auto" w:fill="FFFFFF"/>
              </w:rPr>
              <w:t>p</w:t>
            </w:r>
            <w:r w:rsidR="00222FC8" w:rsidRPr="00370801">
              <w:rPr>
                <w:shd w:val="clear" w:color="auto" w:fill="FFFFFF"/>
              </w:rPr>
              <w:t>řednášející, cvičící, garant</w:t>
            </w:r>
          </w:p>
        </w:tc>
        <w:tc>
          <w:tcPr>
            <w:tcW w:w="1972" w:type="dxa"/>
            <w:gridSpan w:val="3"/>
            <w:tcBorders>
              <w:top w:val="nil"/>
              <w:left w:val="single" w:sz="4" w:space="0" w:color="auto"/>
              <w:bottom w:val="single" w:sz="4" w:space="0" w:color="auto"/>
              <w:right w:val="single" w:sz="4" w:space="0" w:color="auto"/>
            </w:tcBorders>
          </w:tcPr>
          <w:p w14:paraId="7892566F" w14:textId="77777777" w:rsidR="00222FC8" w:rsidRDefault="00222FC8" w:rsidP="00222FC8">
            <w:pPr>
              <w:jc w:val="both"/>
              <w:rPr>
                <w:color w:val="FF0000"/>
              </w:rPr>
            </w:pPr>
          </w:p>
        </w:tc>
      </w:tr>
      <w:tr w:rsidR="00222FC8" w14:paraId="4F575A5B"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24265A57" w14:textId="3A150089" w:rsidR="00222FC8" w:rsidRDefault="00222FC8" w:rsidP="00222FC8">
            <w:pPr>
              <w:jc w:val="both"/>
            </w:pPr>
            <w:r w:rsidRPr="00370801">
              <w:rPr>
                <w:color w:val="000000"/>
                <w:shd w:val="clear" w:color="auto" w:fill="FFFFFF"/>
              </w:rPr>
              <w:t>Studia audiovizuální kultury 3</w:t>
            </w:r>
          </w:p>
        </w:tc>
        <w:tc>
          <w:tcPr>
            <w:tcW w:w="2408" w:type="dxa"/>
            <w:gridSpan w:val="3"/>
            <w:tcBorders>
              <w:top w:val="nil"/>
              <w:left w:val="single" w:sz="4" w:space="0" w:color="auto"/>
              <w:bottom w:val="single" w:sz="4" w:space="0" w:color="auto"/>
              <w:right w:val="single" w:sz="4" w:space="0" w:color="auto"/>
            </w:tcBorders>
          </w:tcPr>
          <w:p w14:paraId="6E647B97" w14:textId="52C260C9" w:rsidR="00222FC8" w:rsidRPr="00CB760F" w:rsidRDefault="00222FC8" w:rsidP="00752A49">
            <w:r w:rsidRPr="00370801">
              <w:t>TPAT(BSP)</w:t>
            </w:r>
          </w:p>
        </w:tc>
        <w:tc>
          <w:tcPr>
            <w:tcW w:w="567" w:type="dxa"/>
            <w:gridSpan w:val="2"/>
            <w:tcBorders>
              <w:top w:val="nil"/>
              <w:left w:val="single" w:sz="4" w:space="0" w:color="auto"/>
              <w:bottom w:val="single" w:sz="4" w:space="0" w:color="auto"/>
              <w:right w:val="single" w:sz="4" w:space="0" w:color="auto"/>
            </w:tcBorders>
          </w:tcPr>
          <w:p w14:paraId="1FE654B5" w14:textId="0607D0C5" w:rsidR="00222FC8" w:rsidRPr="00CB760F" w:rsidRDefault="00222FC8" w:rsidP="00222FC8">
            <w:pPr>
              <w:jc w:val="both"/>
            </w:pPr>
            <w:r w:rsidRPr="00370801">
              <w:t>2ZS</w:t>
            </w:r>
          </w:p>
        </w:tc>
        <w:tc>
          <w:tcPr>
            <w:tcW w:w="2109" w:type="dxa"/>
            <w:gridSpan w:val="5"/>
            <w:tcBorders>
              <w:top w:val="nil"/>
              <w:left w:val="single" w:sz="4" w:space="0" w:color="auto"/>
              <w:bottom w:val="single" w:sz="4" w:space="0" w:color="auto"/>
              <w:right w:val="single" w:sz="4" w:space="0" w:color="auto"/>
            </w:tcBorders>
          </w:tcPr>
          <w:p w14:paraId="624C592D" w14:textId="602C259C" w:rsidR="00222FC8" w:rsidRPr="00CB760F" w:rsidRDefault="00E7307C" w:rsidP="00222FC8">
            <w:pPr>
              <w:jc w:val="both"/>
            </w:pPr>
            <w:r>
              <w:rPr>
                <w:shd w:val="clear" w:color="auto" w:fill="FFFFFF"/>
              </w:rPr>
              <w:t>p</w:t>
            </w:r>
            <w:r w:rsidR="00222FC8" w:rsidRPr="00370801">
              <w:rPr>
                <w:shd w:val="clear" w:color="auto" w:fill="FFFFFF"/>
              </w:rPr>
              <w:t>řednášející, cvičící, garant</w:t>
            </w:r>
          </w:p>
        </w:tc>
        <w:tc>
          <w:tcPr>
            <w:tcW w:w="1972" w:type="dxa"/>
            <w:gridSpan w:val="3"/>
            <w:tcBorders>
              <w:top w:val="nil"/>
              <w:left w:val="single" w:sz="4" w:space="0" w:color="auto"/>
              <w:bottom w:val="single" w:sz="4" w:space="0" w:color="auto"/>
              <w:right w:val="single" w:sz="4" w:space="0" w:color="auto"/>
            </w:tcBorders>
          </w:tcPr>
          <w:p w14:paraId="260600BF" w14:textId="77777777" w:rsidR="00222FC8" w:rsidRDefault="00222FC8" w:rsidP="00222FC8">
            <w:pPr>
              <w:jc w:val="both"/>
              <w:rPr>
                <w:color w:val="FF0000"/>
              </w:rPr>
            </w:pPr>
          </w:p>
        </w:tc>
      </w:tr>
      <w:tr w:rsidR="00222FC8" w14:paraId="79E685E6"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01632CCC" w14:textId="6F87916A" w:rsidR="00222FC8" w:rsidRDefault="00222FC8" w:rsidP="00222FC8">
            <w:pPr>
              <w:jc w:val="both"/>
            </w:pPr>
            <w:r w:rsidRPr="00370801">
              <w:rPr>
                <w:color w:val="000000"/>
                <w:shd w:val="clear" w:color="auto" w:fill="FFFFFF"/>
              </w:rPr>
              <w:t>Studia audiovizuální kultury 4</w:t>
            </w:r>
          </w:p>
        </w:tc>
        <w:tc>
          <w:tcPr>
            <w:tcW w:w="2408" w:type="dxa"/>
            <w:gridSpan w:val="3"/>
            <w:tcBorders>
              <w:top w:val="nil"/>
              <w:left w:val="single" w:sz="4" w:space="0" w:color="auto"/>
              <w:bottom w:val="single" w:sz="4" w:space="0" w:color="auto"/>
              <w:right w:val="single" w:sz="4" w:space="0" w:color="auto"/>
            </w:tcBorders>
          </w:tcPr>
          <w:p w14:paraId="54BA482E" w14:textId="3EE28213" w:rsidR="00222FC8" w:rsidRPr="00CB760F" w:rsidRDefault="00222FC8" w:rsidP="00752A49">
            <w:r w:rsidRPr="00370801">
              <w:t>TPAT(BSP)</w:t>
            </w:r>
          </w:p>
        </w:tc>
        <w:tc>
          <w:tcPr>
            <w:tcW w:w="567" w:type="dxa"/>
            <w:gridSpan w:val="2"/>
            <w:tcBorders>
              <w:top w:val="nil"/>
              <w:left w:val="single" w:sz="4" w:space="0" w:color="auto"/>
              <w:bottom w:val="single" w:sz="4" w:space="0" w:color="auto"/>
              <w:right w:val="single" w:sz="4" w:space="0" w:color="auto"/>
            </w:tcBorders>
          </w:tcPr>
          <w:p w14:paraId="096FDDCA" w14:textId="12A4E268" w:rsidR="00222FC8" w:rsidRPr="00CB760F" w:rsidRDefault="00222FC8" w:rsidP="00222FC8">
            <w:pPr>
              <w:jc w:val="both"/>
            </w:pPr>
            <w:r w:rsidRPr="00370801">
              <w:t>2LS</w:t>
            </w:r>
          </w:p>
        </w:tc>
        <w:tc>
          <w:tcPr>
            <w:tcW w:w="2109" w:type="dxa"/>
            <w:gridSpan w:val="5"/>
            <w:tcBorders>
              <w:top w:val="nil"/>
              <w:left w:val="single" w:sz="4" w:space="0" w:color="auto"/>
              <w:bottom w:val="single" w:sz="4" w:space="0" w:color="auto"/>
              <w:right w:val="single" w:sz="4" w:space="0" w:color="auto"/>
            </w:tcBorders>
          </w:tcPr>
          <w:p w14:paraId="239C3B7E" w14:textId="0DB168D3" w:rsidR="00222FC8" w:rsidRPr="00CB760F" w:rsidRDefault="00E7307C" w:rsidP="00222FC8">
            <w:pPr>
              <w:jc w:val="both"/>
            </w:pPr>
            <w:r>
              <w:rPr>
                <w:shd w:val="clear" w:color="auto" w:fill="FFFFFF"/>
              </w:rPr>
              <w:t>p</w:t>
            </w:r>
            <w:r w:rsidR="00222FC8" w:rsidRPr="00370801">
              <w:rPr>
                <w:shd w:val="clear" w:color="auto" w:fill="FFFFFF"/>
              </w:rPr>
              <w:t>řednášející, cvičící, garant</w:t>
            </w:r>
          </w:p>
        </w:tc>
        <w:tc>
          <w:tcPr>
            <w:tcW w:w="1972" w:type="dxa"/>
            <w:gridSpan w:val="3"/>
            <w:tcBorders>
              <w:top w:val="nil"/>
              <w:left w:val="single" w:sz="4" w:space="0" w:color="auto"/>
              <w:bottom w:val="single" w:sz="4" w:space="0" w:color="auto"/>
              <w:right w:val="single" w:sz="4" w:space="0" w:color="auto"/>
            </w:tcBorders>
          </w:tcPr>
          <w:p w14:paraId="3BA31196" w14:textId="77777777" w:rsidR="00222FC8" w:rsidRDefault="00222FC8" w:rsidP="00222FC8">
            <w:pPr>
              <w:jc w:val="both"/>
              <w:rPr>
                <w:color w:val="FF0000"/>
              </w:rPr>
            </w:pPr>
          </w:p>
        </w:tc>
      </w:tr>
      <w:tr w:rsidR="00222FC8" w14:paraId="66A223F2"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34B36B00" w14:textId="21E79F25" w:rsidR="00222FC8" w:rsidRDefault="00222FC8" w:rsidP="00222FC8">
            <w:pPr>
              <w:jc w:val="both"/>
            </w:pPr>
            <w:r w:rsidRPr="00370801">
              <w:rPr>
                <w:color w:val="000000"/>
                <w:shd w:val="clear" w:color="auto" w:fill="FFFFFF"/>
              </w:rPr>
              <w:t>Studia audiovizuální kultury 5</w:t>
            </w:r>
          </w:p>
        </w:tc>
        <w:tc>
          <w:tcPr>
            <w:tcW w:w="2408" w:type="dxa"/>
            <w:gridSpan w:val="3"/>
            <w:tcBorders>
              <w:top w:val="nil"/>
              <w:left w:val="single" w:sz="4" w:space="0" w:color="auto"/>
              <w:bottom w:val="single" w:sz="4" w:space="0" w:color="auto"/>
              <w:right w:val="single" w:sz="4" w:space="0" w:color="auto"/>
            </w:tcBorders>
          </w:tcPr>
          <w:p w14:paraId="621C9E9D" w14:textId="4DD10F54" w:rsidR="00222FC8" w:rsidRPr="00CB760F" w:rsidRDefault="00222FC8" w:rsidP="00752A49">
            <w:r w:rsidRPr="00370801">
              <w:t>TPAT(BSP)</w:t>
            </w:r>
          </w:p>
        </w:tc>
        <w:tc>
          <w:tcPr>
            <w:tcW w:w="567" w:type="dxa"/>
            <w:gridSpan w:val="2"/>
            <w:tcBorders>
              <w:top w:val="nil"/>
              <w:left w:val="single" w:sz="4" w:space="0" w:color="auto"/>
              <w:bottom w:val="single" w:sz="4" w:space="0" w:color="auto"/>
              <w:right w:val="single" w:sz="4" w:space="0" w:color="auto"/>
            </w:tcBorders>
          </w:tcPr>
          <w:p w14:paraId="7EFDCF0A" w14:textId="6845EEE4" w:rsidR="00222FC8" w:rsidRPr="00CB760F" w:rsidRDefault="00222FC8" w:rsidP="00222FC8">
            <w:pPr>
              <w:jc w:val="both"/>
            </w:pPr>
            <w:r w:rsidRPr="00370801">
              <w:t>3ZS</w:t>
            </w:r>
          </w:p>
        </w:tc>
        <w:tc>
          <w:tcPr>
            <w:tcW w:w="2109" w:type="dxa"/>
            <w:gridSpan w:val="5"/>
            <w:tcBorders>
              <w:top w:val="nil"/>
              <w:left w:val="single" w:sz="4" w:space="0" w:color="auto"/>
              <w:bottom w:val="single" w:sz="4" w:space="0" w:color="auto"/>
              <w:right w:val="single" w:sz="4" w:space="0" w:color="auto"/>
            </w:tcBorders>
          </w:tcPr>
          <w:p w14:paraId="69FCA2F3" w14:textId="6141CBF5" w:rsidR="00222FC8" w:rsidRPr="00CB760F" w:rsidRDefault="00E7307C" w:rsidP="00222FC8">
            <w:pPr>
              <w:jc w:val="both"/>
            </w:pPr>
            <w:r>
              <w:rPr>
                <w:shd w:val="clear" w:color="auto" w:fill="FFFFFF"/>
              </w:rPr>
              <w:t>p</w:t>
            </w:r>
            <w:r w:rsidR="00222FC8" w:rsidRPr="00370801">
              <w:rPr>
                <w:shd w:val="clear" w:color="auto" w:fill="FFFFFF"/>
              </w:rPr>
              <w:t>řednášející, cvičící, garant</w:t>
            </w:r>
          </w:p>
        </w:tc>
        <w:tc>
          <w:tcPr>
            <w:tcW w:w="1972" w:type="dxa"/>
            <w:gridSpan w:val="3"/>
            <w:tcBorders>
              <w:top w:val="nil"/>
              <w:left w:val="single" w:sz="4" w:space="0" w:color="auto"/>
              <w:bottom w:val="single" w:sz="4" w:space="0" w:color="auto"/>
              <w:right w:val="single" w:sz="4" w:space="0" w:color="auto"/>
            </w:tcBorders>
          </w:tcPr>
          <w:p w14:paraId="1C0428E9" w14:textId="77777777" w:rsidR="00222FC8" w:rsidRDefault="00222FC8" w:rsidP="00222FC8">
            <w:pPr>
              <w:jc w:val="both"/>
              <w:rPr>
                <w:color w:val="FF0000"/>
              </w:rPr>
            </w:pPr>
          </w:p>
        </w:tc>
      </w:tr>
      <w:tr w:rsidR="00222FC8" w14:paraId="481A1288"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0FBD960A" w14:textId="0BCEF17D" w:rsidR="00222FC8" w:rsidRDefault="00222FC8" w:rsidP="00222FC8">
            <w:pPr>
              <w:jc w:val="both"/>
            </w:pPr>
            <w:r w:rsidRPr="00370801">
              <w:t>Společnost a média 1</w:t>
            </w:r>
          </w:p>
        </w:tc>
        <w:tc>
          <w:tcPr>
            <w:tcW w:w="2408" w:type="dxa"/>
            <w:gridSpan w:val="3"/>
            <w:tcBorders>
              <w:top w:val="nil"/>
              <w:left w:val="single" w:sz="4" w:space="0" w:color="auto"/>
              <w:bottom w:val="single" w:sz="4" w:space="0" w:color="auto"/>
              <w:right w:val="single" w:sz="4" w:space="0" w:color="auto"/>
            </w:tcBorders>
          </w:tcPr>
          <w:p w14:paraId="7731AEB5" w14:textId="54A61962" w:rsidR="00222FC8" w:rsidRPr="00CB760F" w:rsidRDefault="00222FC8" w:rsidP="00752A49">
            <w:r w:rsidRPr="00370801">
              <w:t>TPAT (BSP)</w:t>
            </w:r>
          </w:p>
        </w:tc>
        <w:tc>
          <w:tcPr>
            <w:tcW w:w="567" w:type="dxa"/>
            <w:gridSpan w:val="2"/>
            <w:tcBorders>
              <w:top w:val="nil"/>
              <w:left w:val="single" w:sz="4" w:space="0" w:color="auto"/>
              <w:bottom w:val="single" w:sz="4" w:space="0" w:color="auto"/>
              <w:right w:val="single" w:sz="4" w:space="0" w:color="auto"/>
            </w:tcBorders>
          </w:tcPr>
          <w:p w14:paraId="480854FB" w14:textId="7D7E17D0" w:rsidR="00222FC8" w:rsidRPr="00CB760F" w:rsidRDefault="00222FC8" w:rsidP="00222FC8">
            <w:pPr>
              <w:jc w:val="both"/>
            </w:pPr>
            <w:r w:rsidRPr="00370801">
              <w:t>2LS</w:t>
            </w:r>
          </w:p>
        </w:tc>
        <w:tc>
          <w:tcPr>
            <w:tcW w:w="2109" w:type="dxa"/>
            <w:gridSpan w:val="5"/>
            <w:tcBorders>
              <w:top w:val="nil"/>
              <w:left w:val="single" w:sz="4" w:space="0" w:color="auto"/>
              <w:bottom w:val="single" w:sz="4" w:space="0" w:color="auto"/>
              <w:right w:val="single" w:sz="4" w:space="0" w:color="auto"/>
            </w:tcBorders>
          </w:tcPr>
          <w:p w14:paraId="02B10B83" w14:textId="41710574" w:rsidR="00222FC8" w:rsidRPr="00CB760F" w:rsidRDefault="00E7307C" w:rsidP="00222FC8">
            <w:pPr>
              <w:jc w:val="both"/>
            </w:pPr>
            <w:r>
              <w:rPr>
                <w:shd w:val="clear" w:color="auto" w:fill="FFFFFF"/>
              </w:rPr>
              <w:t>p</w:t>
            </w:r>
            <w:r w:rsidR="00222FC8" w:rsidRPr="00370801">
              <w:rPr>
                <w:shd w:val="clear" w:color="auto" w:fill="FFFFFF"/>
              </w:rPr>
              <w:t>řednášející, garant</w:t>
            </w:r>
          </w:p>
        </w:tc>
        <w:tc>
          <w:tcPr>
            <w:tcW w:w="1972" w:type="dxa"/>
            <w:gridSpan w:val="3"/>
            <w:tcBorders>
              <w:top w:val="nil"/>
              <w:left w:val="single" w:sz="4" w:space="0" w:color="auto"/>
              <w:bottom w:val="single" w:sz="4" w:space="0" w:color="auto"/>
              <w:right w:val="single" w:sz="4" w:space="0" w:color="auto"/>
            </w:tcBorders>
          </w:tcPr>
          <w:p w14:paraId="5D134A66" w14:textId="77777777" w:rsidR="00222FC8" w:rsidRDefault="00222FC8" w:rsidP="00222FC8">
            <w:pPr>
              <w:jc w:val="both"/>
              <w:rPr>
                <w:color w:val="FF0000"/>
              </w:rPr>
            </w:pPr>
          </w:p>
        </w:tc>
      </w:tr>
      <w:tr w:rsidR="00222FC8" w14:paraId="4223C891"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20B2EADC" w14:textId="5022C3EB" w:rsidR="00222FC8" w:rsidRDefault="00222FC8" w:rsidP="00222FC8">
            <w:pPr>
              <w:jc w:val="both"/>
            </w:pPr>
            <w:r w:rsidRPr="00370801">
              <w:rPr>
                <w:color w:val="000000"/>
              </w:rPr>
              <w:t>Společnost a média 1</w:t>
            </w:r>
          </w:p>
        </w:tc>
        <w:tc>
          <w:tcPr>
            <w:tcW w:w="2408" w:type="dxa"/>
            <w:gridSpan w:val="3"/>
            <w:tcBorders>
              <w:top w:val="nil"/>
              <w:left w:val="single" w:sz="4" w:space="0" w:color="auto"/>
              <w:bottom w:val="single" w:sz="4" w:space="0" w:color="auto"/>
              <w:right w:val="single" w:sz="4" w:space="0" w:color="auto"/>
            </w:tcBorders>
          </w:tcPr>
          <w:p w14:paraId="0AE8AF59" w14:textId="5AB011D8" w:rsidR="00222FC8" w:rsidRPr="00CB760F" w:rsidRDefault="00222FC8" w:rsidP="00752A49">
            <w:r w:rsidRPr="00370801">
              <w:t>Multimédia (NMSP)</w:t>
            </w:r>
          </w:p>
        </w:tc>
        <w:tc>
          <w:tcPr>
            <w:tcW w:w="567" w:type="dxa"/>
            <w:gridSpan w:val="2"/>
            <w:tcBorders>
              <w:top w:val="nil"/>
              <w:left w:val="single" w:sz="4" w:space="0" w:color="auto"/>
              <w:bottom w:val="single" w:sz="4" w:space="0" w:color="auto"/>
              <w:right w:val="single" w:sz="4" w:space="0" w:color="auto"/>
            </w:tcBorders>
          </w:tcPr>
          <w:p w14:paraId="1B9BB05E" w14:textId="3158C586" w:rsidR="00222FC8" w:rsidRPr="00CB760F" w:rsidRDefault="00222FC8" w:rsidP="00222FC8">
            <w:pPr>
              <w:jc w:val="both"/>
            </w:pPr>
            <w:r w:rsidRPr="00370801">
              <w:t>1LS</w:t>
            </w:r>
          </w:p>
        </w:tc>
        <w:tc>
          <w:tcPr>
            <w:tcW w:w="2109" w:type="dxa"/>
            <w:gridSpan w:val="5"/>
            <w:tcBorders>
              <w:top w:val="nil"/>
              <w:left w:val="single" w:sz="4" w:space="0" w:color="auto"/>
              <w:bottom w:val="single" w:sz="4" w:space="0" w:color="auto"/>
              <w:right w:val="single" w:sz="4" w:space="0" w:color="auto"/>
            </w:tcBorders>
          </w:tcPr>
          <w:p w14:paraId="3EC9C11E" w14:textId="7DEAFB89" w:rsidR="00222FC8" w:rsidRPr="00CB760F" w:rsidRDefault="00E7307C" w:rsidP="00222FC8">
            <w:pPr>
              <w:jc w:val="both"/>
            </w:pPr>
            <w:r>
              <w:rPr>
                <w:shd w:val="clear" w:color="auto" w:fill="FFFFFF"/>
              </w:rPr>
              <w:t>v</w:t>
            </w:r>
            <w:r w:rsidR="00222FC8" w:rsidRPr="00370801">
              <w:rPr>
                <w:shd w:val="clear" w:color="auto" w:fill="FFFFFF"/>
              </w:rPr>
              <w:t>ede seminář, garant</w:t>
            </w:r>
          </w:p>
        </w:tc>
        <w:tc>
          <w:tcPr>
            <w:tcW w:w="1972" w:type="dxa"/>
            <w:gridSpan w:val="3"/>
            <w:tcBorders>
              <w:top w:val="nil"/>
              <w:left w:val="single" w:sz="4" w:space="0" w:color="auto"/>
              <w:bottom w:val="single" w:sz="4" w:space="0" w:color="auto"/>
              <w:right w:val="single" w:sz="4" w:space="0" w:color="auto"/>
            </w:tcBorders>
          </w:tcPr>
          <w:p w14:paraId="5D0273DD" w14:textId="77777777" w:rsidR="00222FC8" w:rsidRDefault="00222FC8" w:rsidP="00222FC8">
            <w:pPr>
              <w:jc w:val="both"/>
              <w:rPr>
                <w:color w:val="FF0000"/>
              </w:rPr>
            </w:pPr>
          </w:p>
        </w:tc>
      </w:tr>
      <w:tr w:rsidR="00222FC8" w14:paraId="4A9B7543"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402277CD" w14:textId="1808771C" w:rsidR="00222FC8" w:rsidRDefault="00222FC8" w:rsidP="00222FC8">
            <w:pPr>
              <w:jc w:val="both"/>
            </w:pPr>
            <w:r w:rsidRPr="00370801">
              <w:rPr>
                <w:color w:val="000000"/>
              </w:rPr>
              <w:t>Společnost a média 2</w:t>
            </w:r>
          </w:p>
        </w:tc>
        <w:tc>
          <w:tcPr>
            <w:tcW w:w="2408" w:type="dxa"/>
            <w:gridSpan w:val="3"/>
            <w:tcBorders>
              <w:top w:val="nil"/>
              <w:left w:val="single" w:sz="4" w:space="0" w:color="auto"/>
              <w:bottom w:val="single" w:sz="4" w:space="0" w:color="auto"/>
              <w:right w:val="single" w:sz="4" w:space="0" w:color="auto"/>
            </w:tcBorders>
          </w:tcPr>
          <w:p w14:paraId="055AB770" w14:textId="17CE2B5D" w:rsidR="00222FC8" w:rsidRPr="00CB760F" w:rsidRDefault="00222FC8" w:rsidP="00752A49">
            <w:r w:rsidRPr="00370801">
              <w:t>TPAT (BSP)</w:t>
            </w:r>
          </w:p>
        </w:tc>
        <w:tc>
          <w:tcPr>
            <w:tcW w:w="567" w:type="dxa"/>
            <w:gridSpan w:val="2"/>
            <w:tcBorders>
              <w:top w:val="nil"/>
              <w:left w:val="single" w:sz="4" w:space="0" w:color="auto"/>
              <w:bottom w:val="single" w:sz="4" w:space="0" w:color="auto"/>
              <w:right w:val="single" w:sz="4" w:space="0" w:color="auto"/>
            </w:tcBorders>
          </w:tcPr>
          <w:p w14:paraId="043BED80" w14:textId="5B625F7B" w:rsidR="00222FC8" w:rsidRPr="00CB760F" w:rsidRDefault="00222FC8" w:rsidP="00222FC8">
            <w:pPr>
              <w:jc w:val="both"/>
            </w:pPr>
            <w:r w:rsidRPr="00370801">
              <w:t>3ZS</w:t>
            </w:r>
          </w:p>
        </w:tc>
        <w:tc>
          <w:tcPr>
            <w:tcW w:w="2109" w:type="dxa"/>
            <w:gridSpan w:val="5"/>
            <w:tcBorders>
              <w:top w:val="nil"/>
              <w:left w:val="single" w:sz="4" w:space="0" w:color="auto"/>
              <w:bottom w:val="single" w:sz="4" w:space="0" w:color="auto"/>
              <w:right w:val="single" w:sz="4" w:space="0" w:color="auto"/>
            </w:tcBorders>
          </w:tcPr>
          <w:p w14:paraId="0A13089E" w14:textId="0D552A59" w:rsidR="00222FC8" w:rsidRPr="00CB760F" w:rsidRDefault="00E7307C" w:rsidP="00222FC8">
            <w:pPr>
              <w:jc w:val="both"/>
            </w:pPr>
            <w:r>
              <w:rPr>
                <w:shd w:val="clear" w:color="auto" w:fill="FFFFFF"/>
              </w:rPr>
              <w:t>p</w:t>
            </w:r>
            <w:r w:rsidR="00222FC8" w:rsidRPr="00370801">
              <w:rPr>
                <w:shd w:val="clear" w:color="auto" w:fill="FFFFFF"/>
              </w:rPr>
              <w:t>řednášející, garant</w:t>
            </w:r>
          </w:p>
        </w:tc>
        <w:tc>
          <w:tcPr>
            <w:tcW w:w="1972" w:type="dxa"/>
            <w:gridSpan w:val="3"/>
            <w:tcBorders>
              <w:top w:val="nil"/>
              <w:left w:val="single" w:sz="4" w:space="0" w:color="auto"/>
              <w:bottom w:val="single" w:sz="4" w:space="0" w:color="auto"/>
              <w:right w:val="single" w:sz="4" w:space="0" w:color="auto"/>
            </w:tcBorders>
          </w:tcPr>
          <w:p w14:paraId="173E42F5" w14:textId="77777777" w:rsidR="00222FC8" w:rsidRDefault="00222FC8" w:rsidP="00222FC8">
            <w:pPr>
              <w:jc w:val="both"/>
              <w:rPr>
                <w:color w:val="FF0000"/>
              </w:rPr>
            </w:pPr>
          </w:p>
        </w:tc>
      </w:tr>
      <w:tr w:rsidR="00222FC8" w14:paraId="6394AFE4" w14:textId="77777777" w:rsidTr="00522A97">
        <w:trPr>
          <w:trHeight w:val="284"/>
        </w:trPr>
        <w:tc>
          <w:tcPr>
            <w:tcW w:w="2799" w:type="dxa"/>
            <w:gridSpan w:val="2"/>
            <w:tcBorders>
              <w:top w:val="nil"/>
              <w:left w:val="single" w:sz="4" w:space="0" w:color="auto"/>
              <w:bottom w:val="single" w:sz="4" w:space="0" w:color="auto"/>
              <w:right w:val="single" w:sz="4" w:space="0" w:color="auto"/>
            </w:tcBorders>
          </w:tcPr>
          <w:p w14:paraId="4987E680" w14:textId="5F285BD6" w:rsidR="00222FC8" w:rsidRDefault="00222FC8" w:rsidP="00222FC8">
            <w:pPr>
              <w:jc w:val="both"/>
            </w:pPr>
            <w:r w:rsidRPr="00370801">
              <w:rPr>
                <w:color w:val="000000"/>
              </w:rPr>
              <w:t>Společnost a média 2</w:t>
            </w:r>
          </w:p>
        </w:tc>
        <w:tc>
          <w:tcPr>
            <w:tcW w:w="2408" w:type="dxa"/>
            <w:gridSpan w:val="3"/>
            <w:tcBorders>
              <w:top w:val="nil"/>
              <w:left w:val="single" w:sz="4" w:space="0" w:color="auto"/>
              <w:bottom w:val="single" w:sz="4" w:space="0" w:color="auto"/>
              <w:right w:val="single" w:sz="4" w:space="0" w:color="auto"/>
            </w:tcBorders>
          </w:tcPr>
          <w:p w14:paraId="7DA29F7A" w14:textId="2FA95F77" w:rsidR="00222FC8" w:rsidRPr="00CB760F" w:rsidRDefault="00222FC8" w:rsidP="00752A49">
            <w:r w:rsidRPr="00370801">
              <w:t>Multimédia (NMSP)</w:t>
            </w:r>
          </w:p>
        </w:tc>
        <w:tc>
          <w:tcPr>
            <w:tcW w:w="567" w:type="dxa"/>
            <w:gridSpan w:val="2"/>
            <w:tcBorders>
              <w:top w:val="nil"/>
              <w:left w:val="single" w:sz="4" w:space="0" w:color="auto"/>
              <w:bottom w:val="single" w:sz="4" w:space="0" w:color="auto"/>
              <w:right w:val="single" w:sz="4" w:space="0" w:color="auto"/>
            </w:tcBorders>
          </w:tcPr>
          <w:p w14:paraId="62CD097F" w14:textId="0F1D764F" w:rsidR="00222FC8" w:rsidRPr="00CB760F" w:rsidRDefault="00222FC8" w:rsidP="00222FC8">
            <w:pPr>
              <w:jc w:val="both"/>
            </w:pPr>
            <w:r w:rsidRPr="00370801">
              <w:t>2ZS</w:t>
            </w:r>
          </w:p>
        </w:tc>
        <w:tc>
          <w:tcPr>
            <w:tcW w:w="2109" w:type="dxa"/>
            <w:gridSpan w:val="5"/>
            <w:tcBorders>
              <w:top w:val="nil"/>
              <w:left w:val="single" w:sz="4" w:space="0" w:color="auto"/>
              <w:bottom w:val="single" w:sz="4" w:space="0" w:color="auto"/>
              <w:right w:val="single" w:sz="4" w:space="0" w:color="auto"/>
            </w:tcBorders>
          </w:tcPr>
          <w:p w14:paraId="6EF248D7" w14:textId="01919673" w:rsidR="00222FC8" w:rsidRPr="00CB760F" w:rsidRDefault="00E7307C" w:rsidP="00222FC8">
            <w:pPr>
              <w:jc w:val="both"/>
            </w:pPr>
            <w:r>
              <w:rPr>
                <w:shd w:val="clear" w:color="auto" w:fill="FFFFFF"/>
              </w:rPr>
              <w:t>v</w:t>
            </w:r>
            <w:r w:rsidR="00222FC8" w:rsidRPr="00370801">
              <w:rPr>
                <w:shd w:val="clear" w:color="auto" w:fill="FFFFFF"/>
              </w:rPr>
              <w:t>ede seminář, garant</w:t>
            </w:r>
          </w:p>
        </w:tc>
        <w:tc>
          <w:tcPr>
            <w:tcW w:w="1972" w:type="dxa"/>
            <w:gridSpan w:val="3"/>
            <w:tcBorders>
              <w:top w:val="nil"/>
              <w:left w:val="single" w:sz="4" w:space="0" w:color="auto"/>
              <w:bottom w:val="single" w:sz="4" w:space="0" w:color="auto"/>
              <w:right w:val="single" w:sz="4" w:space="0" w:color="auto"/>
            </w:tcBorders>
          </w:tcPr>
          <w:p w14:paraId="5FE15C09" w14:textId="77777777" w:rsidR="00222FC8" w:rsidRDefault="00222FC8" w:rsidP="00222FC8">
            <w:pPr>
              <w:jc w:val="both"/>
              <w:rPr>
                <w:color w:val="FF0000"/>
              </w:rPr>
            </w:pPr>
          </w:p>
        </w:tc>
      </w:tr>
      <w:tr w:rsidR="00D14E26" w14:paraId="79804BD0" w14:textId="77777777" w:rsidTr="00522A97">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CA5DE2" w14:textId="77777777" w:rsidR="00D14E26" w:rsidRDefault="00D14E26">
            <w:pPr>
              <w:jc w:val="both"/>
            </w:pPr>
            <w:r>
              <w:rPr>
                <w:b/>
              </w:rPr>
              <w:t xml:space="preserve">Údaje o vzdělání na VŠ </w:t>
            </w:r>
          </w:p>
        </w:tc>
      </w:tr>
      <w:tr w:rsidR="00D14E26" w14:paraId="1AB772B2" w14:textId="77777777" w:rsidTr="000951F2">
        <w:trPr>
          <w:trHeight w:val="383"/>
        </w:trPr>
        <w:tc>
          <w:tcPr>
            <w:tcW w:w="9855" w:type="dxa"/>
            <w:gridSpan w:val="15"/>
            <w:tcBorders>
              <w:top w:val="single" w:sz="4" w:space="0" w:color="auto"/>
              <w:left w:val="single" w:sz="4" w:space="0" w:color="auto"/>
              <w:bottom w:val="single" w:sz="4" w:space="0" w:color="auto"/>
              <w:right w:val="single" w:sz="4" w:space="0" w:color="auto"/>
            </w:tcBorders>
            <w:hideMark/>
          </w:tcPr>
          <w:p w14:paraId="7176B77C" w14:textId="66F3ED71" w:rsidR="00D14E26" w:rsidRDefault="00D14E26">
            <w:pPr>
              <w:jc w:val="both"/>
            </w:pPr>
            <w:r>
              <w:t xml:space="preserve">2001: Masarykova univerzita v Brně, Filozofická fakulta, Filmová a divadelní věda, </w:t>
            </w:r>
            <w:r w:rsidR="00CF78B7">
              <w:t xml:space="preserve">(titul </w:t>
            </w:r>
            <w:r>
              <w:t>Mgr.</w:t>
            </w:r>
            <w:r w:rsidR="00CF78B7">
              <w:t>)</w:t>
            </w:r>
          </w:p>
          <w:p w14:paraId="09568074" w14:textId="77777777" w:rsidR="00AF6E8F" w:rsidRDefault="00AF6E8F">
            <w:pPr>
              <w:jc w:val="both"/>
            </w:pPr>
          </w:p>
          <w:p w14:paraId="49E96AEA" w14:textId="01C8050F" w:rsidR="000951F2" w:rsidRDefault="000951F2">
            <w:pPr>
              <w:jc w:val="both"/>
              <w:rPr>
                <w:b/>
              </w:rPr>
            </w:pPr>
          </w:p>
        </w:tc>
      </w:tr>
      <w:tr w:rsidR="00D14E26" w14:paraId="47907BB9" w14:textId="77777777" w:rsidTr="00522A97">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B7C86C" w14:textId="77777777" w:rsidR="00D14E26" w:rsidRDefault="00D14E26">
            <w:pPr>
              <w:jc w:val="both"/>
              <w:rPr>
                <w:b/>
              </w:rPr>
            </w:pPr>
            <w:r>
              <w:rPr>
                <w:b/>
              </w:rPr>
              <w:t>Údaje o odborném působení od absolvování VŠ</w:t>
            </w:r>
          </w:p>
        </w:tc>
      </w:tr>
      <w:tr w:rsidR="00D14E26" w14:paraId="218119A4" w14:textId="77777777" w:rsidTr="00522A97">
        <w:trPr>
          <w:trHeight w:val="1090"/>
        </w:trPr>
        <w:tc>
          <w:tcPr>
            <w:tcW w:w="9855" w:type="dxa"/>
            <w:gridSpan w:val="15"/>
            <w:tcBorders>
              <w:top w:val="single" w:sz="4" w:space="0" w:color="auto"/>
              <w:left w:val="single" w:sz="4" w:space="0" w:color="auto"/>
              <w:bottom w:val="single" w:sz="4" w:space="0" w:color="auto"/>
              <w:right w:val="single" w:sz="4" w:space="0" w:color="auto"/>
            </w:tcBorders>
            <w:hideMark/>
          </w:tcPr>
          <w:p w14:paraId="72F10469" w14:textId="4C23124A" w:rsidR="00D14E26" w:rsidRDefault="00D14E26" w:rsidP="009B4A07">
            <w:proofErr w:type="gramStart"/>
            <w:r>
              <w:t>2001-dosud</w:t>
            </w:r>
            <w:proofErr w:type="gramEnd"/>
            <w:r>
              <w:t xml:space="preserve">: Univerzita Tomáše Bati ve Zlíně, Fakulta multimediálních komunikací, Kabinet teoretických studií, </w:t>
            </w:r>
            <w:r w:rsidR="00070994">
              <w:t>odborná asistentka</w:t>
            </w:r>
            <w:r>
              <w:br/>
              <w:t>2005-2007: Masarykova univerzita v Brně, Filozofická fakulta, Ústav filmu a audiovizuální kultury, akademická pracovnice</w:t>
            </w:r>
          </w:p>
          <w:p w14:paraId="7F85FCA3" w14:textId="77777777" w:rsidR="00BE4938" w:rsidRDefault="00BE4938" w:rsidP="009B4A07"/>
          <w:p w14:paraId="0CE753A8" w14:textId="70BBE299" w:rsidR="000951F2" w:rsidRDefault="000951F2" w:rsidP="009B4A07">
            <w:pPr>
              <w:rPr>
                <w:color w:val="FF0000"/>
              </w:rPr>
            </w:pPr>
          </w:p>
        </w:tc>
      </w:tr>
      <w:tr w:rsidR="00D14E26" w14:paraId="493C857C" w14:textId="77777777" w:rsidTr="00522A97">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C17899" w14:textId="77777777" w:rsidR="00D14E26" w:rsidRDefault="00D14E26">
            <w:pPr>
              <w:jc w:val="both"/>
            </w:pPr>
            <w:r>
              <w:rPr>
                <w:b/>
              </w:rPr>
              <w:t>Zkušenosti s vedením kvalifikačních a rigorózních prací</w:t>
            </w:r>
          </w:p>
        </w:tc>
      </w:tr>
      <w:tr w:rsidR="00D14E26" w14:paraId="1EA1099C" w14:textId="77777777" w:rsidTr="00522A97">
        <w:trPr>
          <w:trHeight w:val="578"/>
        </w:trPr>
        <w:tc>
          <w:tcPr>
            <w:tcW w:w="9855" w:type="dxa"/>
            <w:gridSpan w:val="15"/>
            <w:tcBorders>
              <w:top w:val="single" w:sz="4" w:space="0" w:color="auto"/>
              <w:left w:val="single" w:sz="4" w:space="0" w:color="auto"/>
              <w:bottom w:val="single" w:sz="4" w:space="0" w:color="auto"/>
              <w:right w:val="single" w:sz="4" w:space="0" w:color="auto"/>
            </w:tcBorders>
            <w:hideMark/>
          </w:tcPr>
          <w:p w14:paraId="31D9C249" w14:textId="77777777" w:rsidR="00D14E26" w:rsidRDefault="00D14E26">
            <w:pPr>
              <w:jc w:val="both"/>
            </w:pPr>
            <w:r>
              <w:t>Bakalářské práce: 30</w:t>
            </w:r>
          </w:p>
          <w:p w14:paraId="0AAFCEC3" w14:textId="77777777" w:rsidR="00D14E26" w:rsidRDefault="00D14E26">
            <w:pPr>
              <w:jc w:val="both"/>
            </w:pPr>
            <w:r>
              <w:t>Diplomové práce: 5</w:t>
            </w:r>
          </w:p>
          <w:p w14:paraId="1DF3BC10" w14:textId="77777777" w:rsidR="00AF6E8F" w:rsidRDefault="00AF6E8F">
            <w:pPr>
              <w:jc w:val="both"/>
            </w:pPr>
          </w:p>
          <w:p w14:paraId="09FF3500" w14:textId="6B5DDB37" w:rsidR="005C21DD" w:rsidRDefault="005C21DD">
            <w:pPr>
              <w:jc w:val="both"/>
            </w:pPr>
          </w:p>
        </w:tc>
      </w:tr>
      <w:tr w:rsidR="00D14E26" w14:paraId="517F554F" w14:textId="77777777" w:rsidTr="00522A97">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2FA5986" w14:textId="1ED26362" w:rsidR="00D14E26" w:rsidRDefault="00D14E26">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94937D4" w14:textId="77777777" w:rsidR="00D14E26" w:rsidRDefault="00D14E26">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8EFAB2B" w14:textId="77777777" w:rsidR="00D14E26" w:rsidRDefault="00D14E26">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D863A81" w14:textId="77777777" w:rsidR="00D14E26" w:rsidRDefault="00D14E26">
            <w:pPr>
              <w:jc w:val="both"/>
              <w:rPr>
                <w:b/>
              </w:rPr>
            </w:pPr>
            <w:r>
              <w:rPr>
                <w:b/>
              </w:rPr>
              <w:t>Ohlasy publikací</w:t>
            </w:r>
          </w:p>
        </w:tc>
      </w:tr>
      <w:tr w:rsidR="00D14E26" w14:paraId="14584A56" w14:textId="77777777" w:rsidTr="00522A97">
        <w:trPr>
          <w:cantSplit/>
        </w:trPr>
        <w:tc>
          <w:tcPr>
            <w:tcW w:w="3344" w:type="dxa"/>
            <w:gridSpan w:val="3"/>
            <w:tcBorders>
              <w:top w:val="single" w:sz="4" w:space="0" w:color="auto"/>
              <w:left w:val="single" w:sz="4" w:space="0" w:color="auto"/>
              <w:bottom w:val="single" w:sz="4" w:space="0" w:color="auto"/>
              <w:right w:val="single" w:sz="4" w:space="0" w:color="auto"/>
            </w:tcBorders>
          </w:tcPr>
          <w:p w14:paraId="1CF887A6" w14:textId="77777777" w:rsidR="00D14E26" w:rsidRDefault="00D14E26">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578BDE1" w14:textId="77777777" w:rsidR="00D14E26" w:rsidRDefault="00D14E26">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4191AA9" w14:textId="77777777" w:rsidR="00D14E26" w:rsidRDefault="00D14E26">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2208888" w14:textId="77777777" w:rsidR="00D14E26" w:rsidRDefault="00D14E26">
            <w:pPr>
              <w:jc w:val="both"/>
            </w:pPr>
            <w:proofErr w:type="spellStart"/>
            <w:r>
              <w:rPr>
                <w:b/>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52299A8" w14:textId="77777777" w:rsidR="00D14E26" w:rsidRDefault="00D14E26">
            <w:pPr>
              <w:jc w:val="both"/>
              <w:rPr>
                <w:sz w:val="18"/>
              </w:rPr>
            </w:pP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B6D8A1C" w14:textId="77777777" w:rsidR="00D14E26" w:rsidRDefault="00D14E26">
            <w:pPr>
              <w:jc w:val="both"/>
            </w:pPr>
            <w:r>
              <w:rPr>
                <w:b/>
                <w:sz w:val="18"/>
              </w:rPr>
              <w:t>ostatní</w:t>
            </w:r>
          </w:p>
        </w:tc>
      </w:tr>
      <w:tr w:rsidR="00D14E26" w14:paraId="0D043597" w14:textId="77777777" w:rsidTr="00522A97">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2889E1" w14:textId="77777777" w:rsidR="00D14E26" w:rsidRDefault="00D14E26">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3E3EE7" w14:textId="77777777" w:rsidR="00D14E26" w:rsidRDefault="00D14E26">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EFFE64F" w14:textId="77777777" w:rsidR="00D14E26" w:rsidRDefault="00D14E26">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3315A2" w14:textId="77777777" w:rsidR="00D14E26" w:rsidRDefault="00D14E26">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64D18C6A" w14:textId="77777777" w:rsidR="00D14E26" w:rsidRDefault="00D14E26">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5604B0EC" w14:textId="77777777" w:rsidR="00D14E26" w:rsidRDefault="00D14E26">
            <w:pPr>
              <w:jc w:val="both"/>
              <w:rPr>
                <w:b/>
              </w:rPr>
            </w:pPr>
          </w:p>
        </w:tc>
      </w:tr>
      <w:tr w:rsidR="00D14E26" w14:paraId="6CE9B27B" w14:textId="77777777" w:rsidTr="00522A97">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75888BE3" w14:textId="77777777" w:rsidR="00D14E26" w:rsidRDefault="00D14E26">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26B7FD9" w14:textId="77777777" w:rsidR="00D14E26" w:rsidRDefault="00D14E26">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1146F64" w14:textId="77777777" w:rsidR="00D14E26" w:rsidRDefault="00D14E26">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80214B6" w14:textId="77777777" w:rsidR="00D14E26" w:rsidRDefault="00D14E26">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12E16B9A" w14:textId="77777777" w:rsidR="00D14E26" w:rsidRDefault="00D14E26">
            <w:pPr>
              <w:rPr>
                <w:b/>
              </w:rPr>
            </w:pPr>
            <w:r>
              <w:rPr>
                <w:b/>
              </w:rPr>
              <w:t xml:space="preserve">    /</w:t>
            </w:r>
          </w:p>
        </w:tc>
      </w:tr>
    </w:tbl>
    <w:p w14:paraId="29E51B21" w14:textId="77777777" w:rsidR="00AF6E8F" w:rsidRDefault="00AF6E8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4534"/>
        <w:gridCol w:w="786"/>
        <w:gridCol w:w="2019"/>
      </w:tblGrid>
      <w:tr w:rsidR="00D14E26" w14:paraId="7A028C24" w14:textId="77777777" w:rsidTr="00522A97">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711A15" w14:textId="6B3D4DF8" w:rsidR="00D14E26" w:rsidRDefault="00D14E26">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D14E26" w14:paraId="49F87D51" w14:textId="77777777" w:rsidTr="005C21DD">
        <w:trPr>
          <w:trHeight w:val="1283"/>
        </w:trPr>
        <w:tc>
          <w:tcPr>
            <w:tcW w:w="9855" w:type="dxa"/>
            <w:gridSpan w:val="4"/>
            <w:tcBorders>
              <w:top w:val="single" w:sz="4" w:space="0" w:color="auto"/>
              <w:left w:val="single" w:sz="4" w:space="0" w:color="auto"/>
              <w:bottom w:val="single" w:sz="4" w:space="0" w:color="auto"/>
              <w:right w:val="single" w:sz="4" w:space="0" w:color="auto"/>
            </w:tcBorders>
            <w:hideMark/>
          </w:tcPr>
          <w:p w14:paraId="1A6E4797" w14:textId="77777777" w:rsidR="002F10E6" w:rsidRDefault="00D14E26">
            <w:pPr>
              <w:jc w:val="both"/>
            </w:pPr>
            <w:r>
              <w:t>Dokumentární film Fantom – projekt uměleckého výzkumu. In </w:t>
            </w:r>
            <w:r>
              <w:rPr>
                <w:i/>
                <w:iCs/>
              </w:rPr>
              <w:t xml:space="preserve">Na viděnou II, mezioborová konference platformy pro studium vizuální kultury </w:t>
            </w:r>
            <w:proofErr w:type="spellStart"/>
            <w:r>
              <w:rPr>
                <w:i/>
                <w:iCs/>
              </w:rPr>
              <w:t>Fresh</w:t>
            </w:r>
            <w:proofErr w:type="spellEnd"/>
            <w:r>
              <w:rPr>
                <w:i/>
                <w:iCs/>
              </w:rPr>
              <w:t xml:space="preserve"> </w:t>
            </w:r>
            <w:proofErr w:type="spellStart"/>
            <w:r>
              <w:rPr>
                <w:i/>
                <w:iCs/>
              </w:rPr>
              <w:t>Eye</w:t>
            </w:r>
            <w:proofErr w:type="spellEnd"/>
            <w:r>
              <w:rPr>
                <w:i/>
                <w:iCs/>
              </w:rPr>
              <w:t>.</w:t>
            </w:r>
            <w:r>
              <w:t xml:space="preserve"> Praha, </w:t>
            </w:r>
            <w:proofErr w:type="spellStart"/>
            <w:r>
              <w:t>Ponrepo</w:t>
            </w:r>
            <w:proofErr w:type="spellEnd"/>
            <w:r>
              <w:t>, 17. 10. 2018.</w:t>
            </w:r>
          </w:p>
          <w:p w14:paraId="33D30514" w14:textId="77777777" w:rsidR="00D14E26" w:rsidRDefault="00D14E26">
            <w:pPr>
              <w:jc w:val="both"/>
            </w:pPr>
            <w:proofErr w:type="spellStart"/>
            <w:r>
              <w:t>The</w:t>
            </w:r>
            <w:proofErr w:type="spellEnd"/>
            <w:r>
              <w:t xml:space="preserve"> </w:t>
            </w:r>
            <w:proofErr w:type="spellStart"/>
            <w:r>
              <w:t>Foetus</w:t>
            </w:r>
            <w:proofErr w:type="spellEnd"/>
            <w:r>
              <w:t xml:space="preserve"> in </w:t>
            </w:r>
            <w:proofErr w:type="spellStart"/>
            <w:r>
              <w:t>the</w:t>
            </w:r>
            <w:proofErr w:type="spellEnd"/>
            <w:r>
              <w:t xml:space="preserve"> </w:t>
            </w:r>
            <w:proofErr w:type="spellStart"/>
            <w:r>
              <w:t>age</w:t>
            </w:r>
            <w:proofErr w:type="spellEnd"/>
            <w:r>
              <w:t xml:space="preserve"> </w:t>
            </w:r>
            <w:proofErr w:type="spellStart"/>
            <w:r>
              <w:t>of</w:t>
            </w:r>
            <w:proofErr w:type="spellEnd"/>
            <w:r>
              <w:t xml:space="preserve"> </w:t>
            </w:r>
            <w:proofErr w:type="spellStart"/>
            <w:r>
              <w:t>its</w:t>
            </w:r>
            <w:proofErr w:type="spellEnd"/>
            <w:r>
              <w:t xml:space="preserve"> </w:t>
            </w:r>
            <w:proofErr w:type="spellStart"/>
            <w:r>
              <w:t>ultrasound</w:t>
            </w:r>
            <w:proofErr w:type="spellEnd"/>
            <w:r>
              <w:t xml:space="preserve"> </w:t>
            </w:r>
            <w:proofErr w:type="spellStart"/>
            <w:r>
              <w:t>depiction</w:t>
            </w:r>
            <w:proofErr w:type="spellEnd"/>
            <w:r>
              <w:t>. In ECREA: </w:t>
            </w:r>
            <w:proofErr w:type="spellStart"/>
            <w:r>
              <w:rPr>
                <w:i/>
                <w:iCs/>
              </w:rPr>
              <w:t>European</w:t>
            </w:r>
            <w:proofErr w:type="spellEnd"/>
            <w:r>
              <w:rPr>
                <w:i/>
                <w:iCs/>
              </w:rPr>
              <w:t xml:space="preserve"> </w:t>
            </w:r>
            <w:proofErr w:type="spellStart"/>
            <w:r>
              <w:rPr>
                <w:i/>
                <w:iCs/>
              </w:rPr>
              <w:t>Communication</w:t>
            </w:r>
            <w:proofErr w:type="spellEnd"/>
            <w:r>
              <w:rPr>
                <w:i/>
                <w:iCs/>
              </w:rPr>
              <w:t xml:space="preserve"> </w:t>
            </w:r>
            <w:proofErr w:type="spellStart"/>
            <w:r>
              <w:rPr>
                <w:i/>
                <w:iCs/>
              </w:rPr>
              <w:t>Research</w:t>
            </w:r>
            <w:proofErr w:type="spellEnd"/>
            <w:r>
              <w:rPr>
                <w:i/>
                <w:iCs/>
              </w:rPr>
              <w:t xml:space="preserve"> and </w:t>
            </w:r>
            <w:proofErr w:type="spellStart"/>
            <w:r>
              <w:rPr>
                <w:i/>
                <w:iCs/>
              </w:rPr>
              <w:t>Education</w:t>
            </w:r>
            <w:proofErr w:type="spellEnd"/>
            <w:r>
              <w:rPr>
                <w:i/>
                <w:iCs/>
              </w:rPr>
              <w:t xml:space="preserve"> </w:t>
            </w:r>
            <w:proofErr w:type="spellStart"/>
            <w:r>
              <w:rPr>
                <w:i/>
                <w:iCs/>
              </w:rPr>
              <w:t>Association</w:t>
            </w:r>
            <w:proofErr w:type="spellEnd"/>
            <w:r>
              <w:rPr>
                <w:i/>
                <w:iCs/>
              </w:rPr>
              <w:t xml:space="preserve">, 6th </w:t>
            </w:r>
            <w:proofErr w:type="spellStart"/>
            <w:r>
              <w:rPr>
                <w:i/>
                <w:iCs/>
              </w:rPr>
              <w:t>European</w:t>
            </w:r>
            <w:proofErr w:type="spellEnd"/>
            <w:r>
              <w:rPr>
                <w:i/>
                <w:iCs/>
              </w:rPr>
              <w:t xml:space="preserve"> </w:t>
            </w:r>
            <w:proofErr w:type="spellStart"/>
            <w:r>
              <w:rPr>
                <w:i/>
                <w:iCs/>
              </w:rPr>
              <w:t>Communication</w:t>
            </w:r>
            <w:proofErr w:type="spellEnd"/>
            <w:r>
              <w:rPr>
                <w:i/>
                <w:iCs/>
              </w:rPr>
              <w:t xml:space="preserve"> </w:t>
            </w:r>
            <w:proofErr w:type="spellStart"/>
            <w:r>
              <w:rPr>
                <w:i/>
                <w:iCs/>
              </w:rPr>
              <w:t>Conference</w:t>
            </w:r>
            <w:proofErr w:type="spellEnd"/>
            <w:r>
              <w:rPr>
                <w:i/>
                <w:iCs/>
              </w:rPr>
              <w:t xml:space="preserve">: </w:t>
            </w:r>
            <w:proofErr w:type="spellStart"/>
            <w:r>
              <w:rPr>
                <w:i/>
                <w:iCs/>
              </w:rPr>
              <w:t>Mediated</w:t>
            </w:r>
            <w:proofErr w:type="spellEnd"/>
            <w:r>
              <w:rPr>
                <w:i/>
                <w:iCs/>
              </w:rPr>
              <w:t xml:space="preserve"> (Dis)</w:t>
            </w:r>
            <w:proofErr w:type="spellStart"/>
            <w:r>
              <w:rPr>
                <w:i/>
                <w:iCs/>
              </w:rPr>
              <w:t>Continuities</w:t>
            </w:r>
            <w:proofErr w:type="spellEnd"/>
            <w:r>
              <w:rPr>
                <w:i/>
                <w:iCs/>
              </w:rPr>
              <w:t xml:space="preserve">: </w:t>
            </w:r>
            <w:proofErr w:type="spellStart"/>
            <w:r>
              <w:rPr>
                <w:i/>
                <w:iCs/>
              </w:rPr>
              <w:t>Contesting</w:t>
            </w:r>
            <w:proofErr w:type="spellEnd"/>
            <w:r>
              <w:rPr>
                <w:i/>
                <w:iCs/>
              </w:rPr>
              <w:t xml:space="preserve"> </w:t>
            </w:r>
            <w:proofErr w:type="spellStart"/>
            <w:r>
              <w:rPr>
                <w:i/>
                <w:iCs/>
              </w:rPr>
              <w:t>Pasts</w:t>
            </w:r>
            <w:proofErr w:type="spellEnd"/>
            <w:r>
              <w:rPr>
                <w:i/>
                <w:iCs/>
              </w:rPr>
              <w:t xml:space="preserve">, </w:t>
            </w:r>
            <w:proofErr w:type="spellStart"/>
            <w:r>
              <w:rPr>
                <w:i/>
                <w:iCs/>
              </w:rPr>
              <w:t>Presents</w:t>
            </w:r>
            <w:proofErr w:type="spellEnd"/>
            <w:r>
              <w:rPr>
                <w:i/>
                <w:iCs/>
              </w:rPr>
              <w:t xml:space="preserve"> and Futures</w:t>
            </w:r>
            <w:r>
              <w:t xml:space="preserve">, Prague, 9-12 </w:t>
            </w:r>
            <w:proofErr w:type="spellStart"/>
            <w:r>
              <w:t>November</w:t>
            </w:r>
            <w:proofErr w:type="spellEnd"/>
            <w:r>
              <w:t>, 2016.</w:t>
            </w:r>
          </w:p>
          <w:p w14:paraId="33371B21" w14:textId="77777777" w:rsidR="007522B6" w:rsidRDefault="007522B6">
            <w:pPr>
              <w:jc w:val="both"/>
            </w:pPr>
          </w:p>
          <w:p w14:paraId="4EC72C3A" w14:textId="3220EA8E" w:rsidR="005C21DD" w:rsidRDefault="005C21DD">
            <w:pPr>
              <w:jc w:val="both"/>
              <w:rPr>
                <w:b/>
              </w:rPr>
            </w:pPr>
          </w:p>
        </w:tc>
      </w:tr>
      <w:tr w:rsidR="00D14E26" w14:paraId="77328CCF" w14:textId="77777777" w:rsidTr="00522A97">
        <w:trPr>
          <w:trHeight w:val="218"/>
        </w:trPr>
        <w:tc>
          <w:tcPr>
            <w:tcW w:w="9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EC7ADE" w14:textId="77777777" w:rsidR="00D14E26" w:rsidRDefault="00D14E26">
            <w:pPr>
              <w:rPr>
                <w:b/>
              </w:rPr>
            </w:pPr>
            <w:r>
              <w:rPr>
                <w:b/>
              </w:rPr>
              <w:t>Působení v zahraničí</w:t>
            </w:r>
          </w:p>
        </w:tc>
      </w:tr>
      <w:tr w:rsidR="00D14E26" w14:paraId="5BB682B0" w14:textId="77777777" w:rsidTr="00522A97">
        <w:trPr>
          <w:trHeight w:val="328"/>
        </w:trPr>
        <w:tc>
          <w:tcPr>
            <w:tcW w:w="9855" w:type="dxa"/>
            <w:gridSpan w:val="4"/>
            <w:tcBorders>
              <w:top w:val="single" w:sz="4" w:space="0" w:color="auto"/>
              <w:left w:val="single" w:sz="4" w:space="0" w:color="auto"/>
              <w:bottom w:val="single" w:sz="4" w:space="0" w:color="auto"/>
              <w:right w:val="single" w:sz="4" w:space="0" w:color="auto"/>
            </w:tcBorders>
          </w:tcPr>
          <w:p w14:paraId="6950CC32" w14:textId="77777777" w:rsidR="00D14E26" w:rsidRDefault="00D14E26">
            <w:pPr>
              <w:rPr>
                <w:b/>
              </w:rPr>
            </w:pPr>
          </w:p>
        </w:tc>
      </w:tr>
      <w:tr w:rsidR="00D14E26" w14:paraId="4A6F4F98" w14:textId="77777777" w:rsidTr="00522A97">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3C082B1" w14:textId="77777777" w:rsidR="00D14E26" w:rsidRDefault="00D14E26">
            <w:pPr>
              <w:jc w:val="both"/>
              <w:rPr>
                <w:b/>
              </w:rPr>
            </w:pPr>
            <w:r>
              <w:rPr>
                <w:b/>
              </w:rPr>
              <w:t xml:space="preserve">Podpis </w:t>
            </w:r>
          </w:p>
        </w:tc>
        <w:tc>
          <w:tcPr>
            <w:tcW w:w="4534" w:type="dxa"/>
            <w:tcBorders>
              <w:top w:val="single" w:sz="4" w:space="0" w:color="auto"/>
              <w:left w:val="single" w:sz="4" w:space="0" w:color="auto"/>
              <w:bottom w:val="single" w:sz="4" w:space="0" w:color="auto"/>
              <w:right w:val="single" w:sz="4" w:space="0" w:color="auto"/>
            </w:tcBorders>
          </w:tcPr>
          <w:p w14:paraId="0B62713C" w14:textId="38992328" w:rsidR="00D14E26" w:rsidRDefault="00522A97">
            <w:pPr>
              <w:jc w:val="both"/>
            </w:pPr>
            <w:r>
              <w:t xml:space="preserve">Markéta Dvořáčková </w:t>
            </w:r>
            <w:r w:rsidR="00925C0A">
              <w:t>v. 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5A9EAF5C" w14:textId="77777777" w:rsidR="00D14E26" w:rsidRDefault="00D14E26">
            <w:pPr>
              <w:jc w:val="both"/>
            </w:pPr>
            <w:r>
              <w:rPr>
                <w:b/>
              </w:rPr>
              <w:t>datum</w:t>
            </w:r>
          </w:p>
        </w:tc>
        <w:tc>
          <w:tcPr>
            <w:tcW w:w="2019" w:type="dxa"/>
            <w:tcBorders>
              <w:top w:val="single" w:sz="4" w:space="0" w:color="auto"/>
              <w:left w:val="single" w:sz="4" w:space="0" w:color="auto"/>
              <w:bottom w:val="single" w:sz="4" w:space="0" w:color="auto"/>
              <w:right w:val="single" w:sz="4" w:space="0" w:color="auto"/>
            </w:tcBorders>
          </w:tcPr>
          <w:p w14:paraId="14BA4ED7" w14:textId="0C4AF656" w:rsidR="00D14E26" w:rsidRDefault="00522A97">
            <w:pPr>
              <w:jc w:val="both"/>
            </w:pPr>
            <w:r>
              <w:t xml:space="preserve">14. </w:t>
            </w:r>
            <w:r w:rsidR="006A634F">
              <w:t>10. 2022</w:t>
            </w:r>
          </w:p>
        </w:tc>
      </w:tr>
    </w:tbl>
    <w:p w14:paraId="2B4D4A9E" w14:textId="19C66F38" w:rsidR="00416DE7" w:rsidRDefault="00416DE7" w:rsidP="00D14E2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0C79DC" w14:paraId="1111B407" w14:textId="77777777" w:rsidTr="00311B61">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3F03442" w14:textId="77777777" w:rsidR="000C79DC" w:rsidRDefault="000C79DC">
            <w:pPr>
              <w:jc w:val="both"/>
              <w:rPr>
                <w:b/>
                <w:sz w:val="28"/>
              </w:rPr>
            </w:pPr>
            <w:r>
              <w:rPr>
                <w:b/>
                <w:sz w:val="28"/>
              </w:rPr>
              <w:lastRenderedPageBreak/>
              <w:t>C-I – Personální zabezpečení</w:t>
            </w:r>
          </w:p>
        </w:tc>
      </w:tr>
      <w:tr w:rsidR="000C79DC" w14:paraId="3EA3CDF4" w14:textId="77777777" w:rsidTr="00311B61">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F34212B" w14:textId="77777777" w:rsidR="000C79DC" w:rsidRDefault="000C79D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3DE96A67" w14:textId="77777777" w:rsidR="000C79DC" w:rsidRDefault="000C79DC">
            <w:pPr>
              <w:jc w:val="both"/>
            </w:pPr>
            <w:r>
              <w:t>Univerzita Tomáše Bati ve Zlíně</w:t>
            </w:r>
          </w:p>
        </w:tc>
      </w:tr>
      <w:tr w:rsidR="000C79DC" w14:paraId="1C4D0B31" w14:textId="77777777" w:rsidTr="00311B61">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D20EFFF" w14:textId="77777777" w:rsidR="000C79DC" w:rsidRDefault="000C79D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63A3C1C2" w14:textId="77777777" w:rsidR="000C79DC" w:rsidRDefault="000C79DC">
            <w:pPr>
              <w:jc w:val="both"/>
            </w:pPr>
            <w:r>
              <w:t>Fakulta multimediálních komunikací</w:t>
            </w:r>
          </w:p>
        </w:tc>
      </w:tr>
      <w:tr w:rsidR="000C79DC" w14:paraId="5F2C8740" w14:textId="77777777" w:rsidTr="00311B61">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2B316DD" w14:textId="77777777" w:rsidR="000C79DC" w:rsidRDefault="000C79D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3B8101BD" w14:textId="77777777" w:rsidR="000C79DC" w:rsidRDefault="000C79DC">
            <w:pPr>
              <w:jc w:val="both"/>
            </w:pPr>
            <w:r>
              <w:t>Kreativní odvětví a digitální kultura</w:t>
            </w:r>
          </w:p>
        </w:tc>
      </w:tr>
      <w:tr w:rsidR="000C79DC" w14:paraId="27956963" w14:textId="77777777" w:rsidTr="00311B61">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A4D890D" w14:textId="77777777" w:rsidR="000C79DC" w:rsidRDefault="000C79D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1B8F99A8" w14:textId="77777777" w:rsidR="000C79DC" w:rsidRDefault="000C79DC">
            <w:pPr>
              <w:jc w:val="both"/>
            </w:pPr>
            <w:r>
              <w:t xml:space="preserve">Eva </w:t>
            </w:r>
            <w:proofErr w:type="spellStart"/>
            <w:r>
              <w:t>Gartnerová</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F068504" w14:textId="77777777" w:rsidR="000C79DC" w:rsidRDefault="000C79D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6829D320" w14:textId="77777777" w:rsidR="000C79DC" w:rsidRDefault="000C79DC">
            <w:pPr>
              <w:jc w:val="both"/>
            </w:pPr>
            <w:r>
              <w:t>Mgr., Ph.D.</w:t>
            </w:r>
          </w:p>
        </w:tc>
      </w:tr>
      <w:tr w:rsidR="000C79DC" w14:paraId="5BED4E5F" w14:textId="77777777" w:rsidTr="00311B61">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9F8D0FC" w14:textId="77777777" w:rsidR="000C79DC" w:rsidRDefault="000C79D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49761B1A" w14:textId="77777777" w:rsidR="000C79DC" w:rsidRDefault="000C79DC">
            <w:pPr>
              <w:jc w:val="both"/>
            </w:pPr>
            <w:r>
              <w:t>1991</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52FAA031" w14:textId="77777777" w:rsidR="000C79DC" w:rsidRDefault="000C79DC">
            <w:pPr>
              <w:jc w:val="both"/>
              <w:rPr>
                <w:b/>
              </w:rPr>
            </w:pPr>
            <w:r>
              <w:rPr>
                <w:b/>
              </w:rPr>
              <w:t xml:space="preserve">typ </w:t>
            </w:r>
            <w:proofErr w:type="spellStart"/>
            <w:r>
              <w:rPr>
                <w:b/>
              </w:rPr>
              <w:t>vz</w:t>
            </w:r>
            <w:proofErr w:type="spellEnd"/>
            <w:r>
              <w:rPr>
                <w:b/>
              </w:rPr>
              <w:t> </w:t>
            </w:r>
            <w:proofErr w:type="spellStart"/>
            <w:r>
              <w:rPr>
                <w:b/>
              </w:rPr>
              <w:t>ahu</w:t>
            </w:r>
            <w:proofErr w:type="spellEnd"/>
            <w:r>
              <w:rPr>
                <w:b/>
              </w:rPr>
              <w:t xml:space="preserve">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3E05948" w14:textId="77777777" w:rsidR="000C79DC" w:rsidRDefault="000C79D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CE0510" w14:textId="77777777" w:rsidR="000C79DC" w:rsidRDefault="000C79D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7AA4EB7C" w14:textId="77777777" w:rsidR="000C79DC" w:rsidRDefault="000C79DC">
            <w:pPr>
              <w:jc w:val="both"/>
            </w:pPr>
            <w:proofErr w:type="gramStart"/>
            <w:r>
              <w:t>40h</w:t>
            </w:r>
            <w:proofErr w:type="gramEnd"/>
            <w: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EAE87D" w14:textId="77777777" w:rsidR="000C79DC" w:rsidRDefault="000C79D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5E5CCC5" w14:textId="143410D7" w:rsidR="000C79DC" w:rsidRDefault="000C79DC">
            <w:pPr>
              <w:jc w:val="both"/>
            </w:pPr>
            <w:r>
              <w:rPr>
                <w:rFonts w:eastAsia="Calibri"/>
              </w:rPr>
              <w:t>0</w:t>
            </w:r>
            <w:r w:rsidR="00C371D6">
              <w:rPr>
                <w:rFonts w:eastAsia="Calibri"/>
              </w:rPr>
              <w:t>3</w:t>
            </w:r>
            <w:r>
              <w:rPr>
                <w:rFonts w:eastAsia="Calibri"/>
              </w:rPr>
              <w:t>/</w:t>
            </w:r>
            <w:r w:rsidR="00C17A83">
              <w:rPr>
                <w:rFonts w:eastAsia="Calibri"/>
              </w:rPr>
              <w:t>20</w:t>
            </w:r>
            <w:r>
              <w:rPr>
                <w:rFonts w:eastAsia="Calibri"/>
              </w:rPr>
              <w:t>23</w:t>
            </w:r>
          </w:p>
        </w:tc>
      </w:tr>
      <w:tr w:rsidR="000C79DC" w14:paraId="55258A79" w14:textId="77777777" w:rsidTr="00311B61">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9E4842E" w14:textId="77777777" w:rsidR="000C79DC" w:rsidRDefault="000C79D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0EAFA13F" w14:textId="77777777" w:rsidR="000C79DC" w:rsidRDefault="000C79D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2C99AC6" w14:textId="77777777" w:rsidR="000C79DC" w:rsidRDefault="000C79D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B4349D7" w14:textId="77777777" w:rsidR="000C79DC" w:rsidRDefault="000C79DC">
            <w:pPr>
              <w:jc w:val="both"/>
            </w:pPr>
            <w:proofErr w:type="gramStart"/>
            <w:r>
              <w:t>40h</w:t>
            </w:r>
            <w:proofErr w:type="gramEnd"/>
            <w: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748185" w14:textId="77777777" w:rsidR="000C79DC" w:rsidRDefault="000C79D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3998F92" w14:textId="2C76C459" w:rsidR="000C79DC" w:rsidRDefault="000C79DC">
            <w:pPr>
              <w:jc w:val="both"/>
            </w:pPr>
            <w:r>
              <w:rPr>
                <w:rFonts w:eastAsia="Calibri"/>
              </w:rPr>
              <w:t>0</w:t>
            </w:r>
            <w:r w:rsidR="00C371D6">
              <w:rPr>
                <w:rFonts w:eastAsia="Calibri"/>
              </w:rPr>
              <w:t>3</w:t>
            </w:r>
            <w:r>
              <w:rPr>
                <w:rFonts w:eastAsia="Calibri"/>
              </w:rPr>
              <w:t>/</w:t>
            </w:r>
            <w:r w:rsidR="00C17A83">
              <w:rPr>
                <w:rFonts w:eastAsia="Calibri"/>
              </w:rPr>
              <w:t>20</w:t>
            </w:r>
            <w:r>
              <w:rPr>
                <w:rFonts w:eastAsia="Calibri"/>
              </w:rPr>
              <w:t>23</w:t>
            </w:r>
          </w:p>
        </w:tc>
      </w:tr>
      <w:tr w:rsidR="000C79DC" w14:paraId="1EAC1399" w14:textId="77777777" w:rsidTr="00311B61">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C3E2F85" w14:textId="77777777" w:rsidR="000C79DC" w:rsidRDefault="000C79D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8B1BE29" w14:textId="77777777" w:rsidR="000C79DC" w:rsidRDefault="000C79DC">
            <w:pPr>
              <w:jc w:val="both"/>
              <w:rPr>
                <w:b/>
              </w:rPr>
            </w:pPr>
            <w:r>
              <w:rPr>
                <w:b/>
              </w:rPr>
              <w:t xml:space="preserve">typ </w:t>
            </w:r>
            <w:proofErr w:type="spellStart"/>
            <w:r>
              <w:rPr>
                <w:b/>
              </w:rPr>
              <w:t>prac</w:t>
            </w:r>
            <w:proofErr w:type="spellEnd"/>
            <w:r>
              <w:rPr>
                <w:b/>
              </w:rPr>
              <w:t>.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D8F140" w14:textId="77777777" w:rsidR="000C79DC" w:rsidRDefault="000C79DC">
            <w:pPr>
              <w:jc w:val="both"/>
              <w:rPr>
                <w:b/>
              </w:rPr>
            </w:pPr>
            <w:r>
              <w:rPr>
                <w:b/>
              </w:rPr>
              <w:t>rozsah</w:t>
            </w:r>
          </w:p>
        </w:tc>
      </w:tr>
      <w:tr w:rsidR="000C79DC" w14:paraId="494413C8" w14:textId="77777777" w:rsidTr="00311B61">
        <w:tc>
          <w:tcPr>
            <w:tcW w:w="6056" w:type="dxa"/>
            <w:gridSpan w:val="8"/>
            <w:tcBorders>
              <w:top w:val="single" w:sz="4" w:space="0" w:color="auto"/>
              <w:left w:val="single" w:sz="4" w:space="0" w:color="auto"/>
              <w:bottom w:val="single" w:sz="4" w:space="0" w:color="auto"/>
              <w:right w:val="single" w:sz="4" w:space="0" w:color="auto"/>
            </w:tcBorders>
          </w:tcPr>
          <w:p w14:paraId="4A78850F" w14:textId="77777777" w:rsidR="000C79DC" w:rsidRDefault="000C79D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957E4C" w14:textId="77777777" w:rsidR="000C79DC" w:rsidRDefault="000C79D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E1AE806" w14:textId="77777777" w:rsidR="000C79DC" w:rsidRDefault="000C79DC">
            <w:pPr>
              <w:jc w:val="both"/>
            </w:pPr>
          </w:p>
        </w:tc>
      </w:tr>
      <w:tr w:rsidR="000C79DC" w14:paraId="6B87AD33" w14:textId="77777777" w:rsidTr="00311B61">
        <w:tc>
          <w:tcPr>
            <w:tcW w:w="6056" w:type="dxa"/>
            <w:gridSpan w:val="8"/>
            <w:tcBorders>
              <w:top w:val="single" w:sz="4" w:space="0" w:color="auto"/>
              <w:left w:val="single" w:sz="4" w:space="0" w:color="auto"/>
              <w:bottom w:val="single" w:sz="4" w:space="0" w:color="auto"/>
              <w:right w:val="single" w:sz="4" w:space="0" w:color="auto"/>
            </w:tcBorders>
          </w:tcPr>
          <w:p w14:paraId="4FDC9DC2" w14:textId="77777777" w:rsidR="000C79DC" w:rsidRDefault="000C79D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D9CE9DA" w14:textId="77777777" w:rsidR="000C79DC" w:rsidRDefault="000C79D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C429E2" w14:textId="77777777" w:rsidR="000C79DC" w:rsidRDefault="000C79DC">
            <w:pPr>
              <w:jc w:val="both"/>
            </w:pPr>
          </w:p>
        </w:tc>
      </w:tr>
      <w:tr w:rsidR="000C79DC" w14:paraId="28AB7572" w14:textId="77777777" w:rsidTr="00311B61">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0C5F29" w14:textId="77777777" w:rsidR="000C79DC" w:rsidRDefault="000C79DC">
            <w:pPr>
              <w:jc w:val="both"/>
            </w:pPr>
            <w:r>
              <w:rPr>
                <w:b/>
              </w:rPr>
              <w:t>Předměty příslušného studijního programu a způsob zapojení do jejich výuky, příp. další zapojení do uskutečňování studijního programu</w:t>
            </w:r>
          </w:p>
        </w:tc>
      </w:tr>
      <w:tr w:rsidR="000C79DC" w14:paraId="5B5C5A46" w14:textId="77777777" w:rsidTr="00311B61">
        <w:trPr>
          <w:trHeight w:val="1118"/>
        </w:trPr>
        <w:tc>
          <w:tcPr>
            <w:tcW w:w="9855" w:type="dxa"/>
            <w:gridSpan w:val="15"/>
            <w:tcBorders>
              <w:top w:val="nil"/>
              <w:left w:val="single" w:sz="4" w:space="0" w:color="auto"/>
              <w:bottom w:val="single" w:sz="4" w:space="0" w:color="auto"/>
              <w:right w:val="single" w:sz="4" w:space="0" w:color="auto"/>
            </w:tcBorders>
          </w:tcPr>
          <w:p w14:paraId="3C0D1CC9" w14:textId="7FFDC27A" w:rsidR="00AA3147" w:rsidRDefault="00AA3147" w:rsidP="00AA3147">
            <w:pPr>
              <w:tabs>
                <w:tab w:val="left" w:pos="567"/>
              </w:tabs>
            </w:pPr>
            <w:r>
              <w:t xml:space="preserve">Ateliér KODK 1, 2, 3, 4, 5 (vede ateliér, garant předmětu) </w:t>
            </w:r>
          </w:p>
          <w:p w14:paraId="61A1ED8B" w14:textId="77777777" w:rsidR="00C6288D" w:rsidRDefault="00AA3147" w:rsidP="00AA3147">
            <w:pPr>
              <w:tabs>
                <w:tab w:val="left" w:pos="567"/>
              </w:tabs>
            </w:pPr>
            <w:r>
              <w:t>Klauzurní práce 1, 2, 3, 4, 5 (</w:t>
            </w:r>
            <w:r w:rsidR="00720675">
              <w:t>cvičící</w:t>
            </w:r>
            <w:r>
              <w:t>, garant předmětu)</w:t>
            </w:r>
          </w:p>
          <w:p w14:paraId="48437D9B" w14:textId="7033E500" w:rsidR="00AA3147" w:rsidRDefault="00771F46" w:rsidP="00AA3147">
            <w:pPr>
              <w:tabs>
                <w:tab w:val="left" w:pos="567"/>
              </w:tabs>
            </w:pPr>
            <w:proofErr w:type="spellStart"/>
            <w:r>
              <w:t>Cultural</w:t>
            </w:r>
            <w:proofErr w:type="spellEnd"/>
            <w:r>
              <w:t xml:space="preserve"> management 1,2 (vede seminář, garant předmětu)</w:t>
            </w:r>
            <w:r w:rsidR="00AA3147">
              <w:t xml:space="preserve"> </w:t>
            </w:r>
          </w:p>
          <w:p w14:paraId="3438A114" w14:textId="157F3AE8" w:rsidR="00AA3147" w:rsidRDefault="00AA3147">
            <w:pPr>
              <w:tabs>
                <w:tab w:val="left" w:pos="567"/>
              </w:tabs>
            </w:pPr>
            <w:r>
              <w:t xml:space="preserve">Audience development and </w:t>
            </w:r>
            <w:proofErr w:type="spellStart"/>
            <w:r>
              <w:t>engagement</w:t>
            </w:r>
            <w:proofErr w:type="spellEnd"/>
            <w:r w:rsidR="00720675">
              <w:t xml:space="preserve"> (přednášející, cvičící, garant předmětu)</w:t>
            </w:r>
          </w:p>
          <w:p w14:paraId="3566F31F" w14:textId="0F56F6B5" w:rsidR="00AA3147" w:rsidRDefault="00AA3147">
            <w:pPr>
              <w:tabs>
                <w:tab w:val="left" w:pos="567"/>
              </w:tabs>
            </w:pPr>
            <w:r>
              <w:t>Plenér 1, 2 (cvičící, garant předmětu)</w:t>
            </w:r>
          </w:p>
          <w:p w14:paraId="32961E59" w14:textId="60DA3E39" w:rsidR="00A96954" w:rsidRDefault="00A96954">
            <w:pPr>
              <w:tabs>
                <w:tab w:val="left" w:pos="567"/>
              </w:tabs>
            </w:pPr>
            <w:r>
              <w:t>Praxe v oboru (garant předmětu)</w:t>
            </w:r>
          </w:p>
          <w:p w14:paraId="7FAE4364" w14:textId="77777777" w:rsidR="000C79DC" w:rsidRDefault="000C79DC" w:rsidP="000951F2">
            <w:pPr>
              <w:tabs>
                <w:tab w:val="left" w:pos="567"/>
              </w:tabs>
            </w:pPr>
          </w:p>
        </w:tc>
      </w:tr>
      <w:tr w:rsidR="000C79DC" w14:paraId="7A39A4AF" w14:textId="77777777" w:rsidTr="00311B61">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01000E85" w14:textId="77777777" w:rsidR="000C79DC" w:rsidRDefault="000C79DC">
            <w:pPr>
              <w:jc w:val="both"/>
              <w:rPr>
                <w:b/>
              </w:rPr>
            </w:pPr>
            <w:r>
              <w:rPr>
                <w:b/>
              </w:rPr>
              <w:t>Zapojení do výuky v dalších studijních programech na téže vysoké škole (pouze u garantů ZT a PZ předmětů)</w:t>
            </w:r>
          </w:p>
        </w:tc>
      </w:tr>
      <w:tr w:rsidR="000C79DC" w14:paraId="2AF8E9E1" w14:textId="77777777" w:rsidTr="00311B61">
        <w:trPr>
          <w:trHeight w:val="340"/>
        </w:trPr>
        <w:tc>
          <w:tcPr>
            <w:tcW w:w="2799" w:type="dxa"/>
            <w:gridSpan w:val="2"/>
            <w:tcBorders>
              <w:top w:val="nil"/>
              <w:left w:val="single" w:sz="4" w:space="0" w:color="auto"/>
              <w:bottom w:val="single" w:sz="4" w:space="0" w:color="auto"/>
              <w:right w:val="single" w:sz="4" w:space="0" w:color="auto"/>
            </w:tcBorders>
            <w:hideMark/>
          </w:tcPr>
          <w:p w14:paraId="106FB967" w14:textId="77777777" w:rsidR="000C79DC" w:rsidRDefault="000C79DC" w:rsidP="007243AC">
            <w:pPr>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29284BC2" w14:textId="77777777" w:rsidR="000C79DC" w:rsidRDefault="000C79D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9EF12D1" w14:textId="77777777" w:rsidR="000C79DC" w:rsidRDefault="000C79D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3B19E63" w14:textId="77777777" w:rsidR="000C79DC" w:rsidRDefault="000C79D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0161A3A" w14:textId="77777777" w:rsidR="000C79DC" w:rsidRDefault="000C79DC">
            <w:pPr>
              <w:jc w:val="both"/>
              <w:rPr>
                <w:b/>
              </w:rPr>
            </w:pPr>
            <w:r>
              <w:rPr>
                <w:b/>
              </w:rPr>
              <w:t>(</w:t>
            </w:r>
            <w:r>
              <w:rPr>
                <w:b/>
                <w:i/>
                <w:iCs/>
              </w:rPr>
              <w:t>nepovinný údaj</w:t>
            </w:r>
            <w:r>
              <w:rPr>
                <w:b/>
              </w:rPr>
              <w:t>) Počet hodin za semestr</w:t>
            </w:r>
          </w:p>
        </w:tc>
      </w:tr>
      <w:tr w:rsidR="00A06FD6" w:rsidDel="00925C0A" w14:paraId="1D6D4DAE" w14:textId="77777777" w:rsidTr="006A37E9">
        <w:trPr>
          <w:trHeight w:val="320"/>
        </w:trPr>
        <w:tc>
          <w:tcPr>
            <w:tcW w:w="2799" w:type="dxa"/>
            <w:gridSpan w:val="2"/>
            <w:tcBorders>
              <w:top w:val="nil"/>
              <w:left w:val="single" w:sz="4" w:space="0" w:color="auto"/>
              <w:bottom w:val="single" w:sz="4" w:space="0" w:color="auto"/>
              <w:right w:val="single" w:sz="4" w:space="0" w:color="auto"/>
            </w:tcBorders>
          </w:tcPr>
          <w:p w14:paraId="3E902561" w14:textId="6DA2EC3E" w:rsidR="00A06FD6" w:rsidDel="00925C0A" w:rsidRDefault="00A06FD6" w:rsidP="007243AC">
            <w:pPr>
              <w:rPr>
                <w:color w:val="FF0000"/>
              </w:rPr>
            </w:pPr>
            <w:r>
              <w:rPr>
                <w:rStyle w:val="normaltextrun"/>
              </w:rPr>
              <w:t>Produkce v kulturních a kreativních průmyslech 1</w:t>
            </w:r>
            <w:r>
              <w:rPr>
                <w:rStyle w:val="eop"/>
              </w:rPr>
              <w:t> </w:t>
            </w:r>
          </w:p>
        </w:tc>
        <w:tc>
          <w:tcPr>
            <w:tcW w:w="2408" w:type="dxa"/>
            <w:gridSpan w:val="3"/>
            <w:tcBorders>
              <w:top w:val="nil"/>
              <w:left w:val="single" w:sz="4" w:space="0" w:color="auto"/>
              <w:bottom w:val="single" w:sz="4" w:space="0" w:color="auto"/>
              <w:right w:val="single" w:sz="4" w:space="0" w:color="auto"/>
            </w:tcBorders>
          </w:tcPr>
          <w:p w14:paraId="3AF6C8D7" w14:textId="064D3649" w:rsidR="00A06FD6" w:rsidRPr="00B55C3D" w:rsidDel="00925C0A" w:rsidRDefault="00A06FD6" w:rsidP="00A06FD6">
            <w:pPr>
              <w:jc w:val="both"/>
            </w:pPr>
            <w:proofErr w:type="spellStart"/>
            <w:r w:rsidRPr="00B55C3D">
              <w:rPr>
                <w:rStyle w:val="spellingerror"/>
                <w:rFonts w:eastAsiaTheme="majorEastAsia"/>
              </w:rPr>
              <w:t>Arts</w:t>
            </w:r>
            <w:proofErr w:type="spellEnd"/>
            <w:r w:rsidRPr="00B55C3D">
              <w:rPr>
                <w:rStyle w:val="normaltextrun"/>
              </w:rPr>
              <w:t xml:space="preserve"> Management</w:t>
            </w:r>
            <w:r w:rsidRPr="00B55C3D">
              <w:rPr>
                <w:rStyle w:val="eop"/>
              </w:rPr>
              <w:t> </w:t>
            </w:r>
            <w:r w:rsidR="007872AD">
              <w:rPr>
                <w:rStyle w:val="eop"/>
              </w:rPr>
              <w:t>(NMSP)</w:t>
            </w:r>
          </w:p>
        </w:tc>
        <w:tc>
          <w:tcPr>
            <w:tcW w:w="567" w:type="dxa"/>
            <w:gridSpan w:val="2"/>
            <w:tcBorders>
              <w:top w:val="nil"/>
              <w:left w:val="single" w:sz="4" w:space="0" w:color="auto"/>
              <w:bottom w:val="single" w:sz="4" w:space="0" w:color="auto"/>
              <w:right w:val="single" w:sz="4" w:space="0" w:color="auto"/>
            </w:tcBorders>
          </w:tcPr>
          <w:p w14:paraId="2883A857" w14:textId="737BD38F" w:rsidR="00A06FD6" w:rsidRPr="00B55C3D" w:rsidDel="00925C0A" w:rsidRDefault="00A06FD6" w:rsidP="00A06FD6">
            <w:pPr>
              <w:jc w:val="both"/>
            </w:pPr>
            <w:r w:rsidRPr="00B55C3D">
              <w:rPr>
                <w:rStyle w:val="normaltextrun"/>
              </w:rPr>
              <w:t>ZS</w:t>
            </w:r>
            <w:r w:rsidRPr="00B55C3D">
              <w:rPr>
                <w:rStyle w:val="eop"/>
              </w:rPr>
              <w:t> </w:t>
            </w:r>
          </w:p>
        </w:tc>
        <w:tc>
          <w:tcPr>
            <w:tcW w:w="2109" w:type="dxa"/>
            <w:gridSpan w:val="5"/>
            <w:tcBorders>
              <w:top w:val="nil"/>
              <w:left w:val="single" w:sz="4" w:space="0" w:color="auto"/>
              <w:bottom w:val="single" w:sz="4" w:space="0" w:color="auto"/>
              <w:right w:val="single" w:sz="4" w:space="0" w:color="auto"/>
            </w:tcBorders>
          </w:tcPr>
          <w:p w14:paraId="5DDDC8FA" w14:textId="79081D0D" w:rsidR="00A06FD6" w:rsidRPr="00B55C3D" w:rsidDel="00925C0A" w:rsidRDefault="000951F2" w:rsidP="00A06FD6">
            <w:pPr>
              <w:jc w:val="both"/>
            </w:pPr>
            <w:r>
              <w:rPr>
                <w:rStyle w:val="normaltextrun"/>
              </w:rPr>
              <w:t>v</w:t>
            </w:r>
            <w:r w:rsidR="00A06FD6" w:rsidRPr="00B55C3D">
              <w:rPr>
                <w:rStyle w:val="normaltextrun"/>
              </w:rPr>
              <w:t>ede seminář</w:t>
            </w:r>
            <w:r w:rsidR="00A06FD6" w:rsidRPr="00B55C3D">
              <w:rPr>
                <w:rStyle w:val="eop"/>
              </w:rPr>
              <w:t> </w:t>
            </w:r>
          </w:p>
        </w:tc>
        <w:tc>
          <w:tcPr>
            <w:tcW w:w="1972" w:type="dxa"/>
            <w:gridSpan w:val="3"/>
            <w:tcBorders>
              <w:top w:val="nil"/>
              <w:left w:val="single" w:sz="4" w:space="0" w:color="auto"/>
              <w:bottom w:val="single" w:sz="4" w:space="0" w:color="auto"/>
              <w:right w:val="single" w:sz="4" w:space="0" w:color="auto"/>
            </w:tcBorders>
          </w:tcPr>
          <w:p w14:paraId="20740194" w14:textId="77777777" w:rsidR="00A06FD6" w:rsidDel="00925C0A" w:rsidRDefault="00A06FD6" w:rsidP="00A06FD6">
            <w:pPr>
              <w:jc w:val="both"/>
              <w:rPr>
                <w:color w:val="FF0000"/>
              </w:rPr>
            </w:pPr>
          </w:p>
        </w:tc>
      </w:tr>
      <w:tr w:rsidR="00A06FD6" w:rsidDel="00925C0A" w14:paraId="2C3241B0" w14:textId="77777777" w:rsidTr="00FF0163">
        <w:trPr>
          <w:trHeight w:val="284"/>
        </w:trPr>
        <w:tc>
          <w:tcPr>
            <w:tcW w:w="2799" w:type="dxa"/>
            <w:gridSpan w:val="2"/>
            <w:tcBorders>
              <w:top w:val="nil"/>
              <w:left w:val="single" w:sz="4" w:space="0" w:color="auto"/>
              <w:bottom w:val="single" w:sz="4" w:space="0" w:color="auto"/>
              <w:right w:val="single" w:sz="4" w:space="0" w:color="auto"/>
            </w:tcBorders>
          </w:tcPr>
          <w:p w14:paraId="4C7316DA" w14:textId="1D81DC4E" w:rsidR="00A06FD6" w:rsidRDefault="00A06FD6" w:rsidP="007243AC">
            <w:pPr>
              <w:rPr>
                <w:rStyle w:val="normaltextrun"/>
              </w:rPr>
            </w:pPr>
            <w:r>
              <w:rPr>
                <w:rStyle w:val="normaltextrun"/>
              </w:rPr>
              <w:t>Produkce v kulturních a kreativních průmyslech 2</w:t>
            </w:r>
            <w:r>
              <w:rPr>
                <w:rStyle w:val="eop"/>
              </w:rPr>
              <w:t> </w:t>
            </w:r>
          </w:p>
        </w:tc>
        <w:tc>
          <w:tcPr>
            <w:tcW w:w="2408" w:type="dxa"/>
            <w:gridSpan w:val="3"/>
            <w:tcBorders>
              <w:top w:val="nil"/>
              <w:left w:val="single" w:sz="4" w:space="0" w:color="auto"/>
              <w:bottom w:val="single" w:sz="4" w:space="0" w:color="auto"/>
              <w:right w:val="single" w:sz="4" w:space="0" w:color="auto"/>
            </w:tcBorders>
          </w:tcPr>
          <w:p w14:paraId="76407E89" w14:textId="63324F17" w:rsidR="00A06FD6" w:rsidRPr="00B55C3D" w:rsidRDefault="00A06FD6" w:rsidP="00A06FD6">
            <w:pPr>
              <w:jc w:val="both"/>
              <w:rPr>
                <w:rStyle w:val="spellingerror"/>
                <w:rFonts w:eastAsiaTheme="majorEastAsia"/>
              </w:rPr>
            </w:pPr>
            <w:proofErr w:type="spellStart"/>
            <w:r w:rsidRPr="00B55C3D">
              <w:rPr>
                <w:rStyle w:val="spellingerror"/>
                <w:rFonts w:eastAsiaTheme="majorEastAsia"/>
              </w:rPr>
              <w:t>Arts</w:t>
            </w:r>
            <w:proofErr w:type="spellEnd"/>
            <w:r w:rsidRPr="00B55C3D">
              <w:rPr>
                <w:rStyle w:val="normaltextrun"/>
              </w:rPr>
              <w:t xml:space="preserve"> Management</w:t>
            </w:r>
            <w:r w:rsidRPr="00B55C3D">
              <w:rPr>
                <w:rStyle w:val="eop"/>
              </w:rPr>
              <w:t> </w:t>
            </w:r>
            <w:r w:rsidR="007872AD">
              <w:rPr>
                <w:rStyle w:val="eop"/>
              </w:rPr>
              <w:t>(NMSP)</w:t>
            </w:r>
          </w:p>
        </w:tc>
        <w:tc>
          <w:tcPr>
            <w:tcW w:w="567" w:type="dxa"/>
            <w:gridSpan w:val="2"/>
            <w:tcBorders>
              <w:top w:val="nil"/>
              <w:left w:val="single" w:sz="4" w:space="0" w:color="auto"/>
              <w:bottom w:val="single" w:sz="4" w:space="0" w:color="auto"/>
              <w:right w:val="single" w:sz="4" w:space="0" w:color="auto"/>
            </w:tcBorders>
          </w:tcPr>
          <w:p w14:paraId="234349B4" w14:textId="1E18ED17" w:rsidR="00A06FD6" w:rsidRPr="00B55C3D" w:rsidRDefault="00A06FD6" w:rsidP="00A06FD6">
            <w:pPr>
              <w:jc w:val="both"/>
              <w:rPr>
                <w:rStyle w:val="normaltextrun"/>
              </w:rPr>
            </w:pPr>
            <w:r w:rsidRPr="00B55C3D">
              <w:rPr>
                <w:rStyle w:val="normaltextrun"/>
              </w:rPr>
              <w:t>LS</w:t>
            </w:r>
            <w:r w:rsidRPr="00B55C3D">
              <w:rPr>
                <w:rStyle w:val="eop"/>
              </w:rPr>
              <w:t> </w:t>
            </w:r>
          </w:p>
        </w:tc>
        <w:tc>
          <w:tcPr>
            <w:tcW w:w="2109" w:type="dxa"/>
            <w:gridSpan w:val="5"/>
            <w:tcBorders>
              <w:top w:val="nil"/>
              <w:left w:val="single" w:sz="4" w:space="0" w:color="auto"/>
              <w:bottom w:val="single" w:sz="4" w:space="0" w:color="auto"/>
              <w:right w:val="single" w:sz="4" w:space="0" w:color="auto"/>
            </w:tcBorders>
          </w:tcPr>
          <w:p w14:paraId="676F42A6" w14:textId="4BF3ABA4" w:rsidR="00A06FD6" w:rsidRPr="00B55C3D" w:rsidRDefault="000951F2" w:rsidP="00A06FD6">
            <w:pPr>
              <w:jc w:val="both"/>
              <w:rPr>
                <w:rStyle w:val="normaltextrun"/>
              </w:rPr>
            </w:pPr>
            <w:r>
              <w:rPr>
                <w:rStyle w:val="normaltextrun"/>
              </w:rPr>
              <w:t>v</w:t>
            </w:r>
            <w:r w:rsidR="00A06FD6" w:rsidRPr="00B55C3D">
              <w:rPr>
                <w:rStyle w:val="normaltextrun"/>
              </w:rPr>
              <w:t>ede seminář</w:t>
            </w:r>
            <w:r w:rsidR="00A06FD6" w:rsidRPr="00B55C3D">
              <w:rPr>
                <w:rStyle w:val="eop"/>
              </w:rPr>
              <w:t> </w:t>
            </w:r>
          </w:p>
        </w:tc>
        <w:tc>
          <w:tcPr>
            <w:tcW w:w="1972" w:type="dxa"/>
            <w:gridSpan w:val="3"/>
            <w:tcBorders>
              <w:top w:val="nil"/>
              <w:left w:val="single" w:sz="4" w:space="0" w:color="auto"/>
              <w:bottom w:val="single" w:sz="4" w:space="0" w:color="auto"/>
              <w:right w:val="single" w:sz="4" w:space="0" w:color="auto"/>
            </w:tcBorders>
          </w:tcPr>
          <w:p w14:paraId="325CC65A" w14:textId="77777777" w:rsidR="00A06FD6" w:rsidDel="00925C0A" w:rsidRDefault="00A06FD6" w:rsidP="00A06FD6">
            <w:pPr>
              <w:jc w:val="both"/>
              <w:rPr>
                <w:color w:val="FF0000"/>
              </w:rPr>
            </w:pPr>
          </w:p>
        </w:tc>
      </w:tr>
      <w:tr w:rsidR="00A06FD6" w14:paraId="26314042" w14:textId="77777777" w:rsidTr="00311B61">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D0BEB7" w14:textId="77777777" w:rsidR="00A06FD6" w:rsidRDefault="00A06FD6" w:rsidP="00A06FD6">
            <w:pPr>
              <w:jc w:val="both"/>
            </w:pPr>
            <w:r>
              <w:rPr>
                <w:b/>
              </w:rPr>
              <w:t xml:space="preserve">Údaje o vzdělání na VŠ </w:t>
            </w:r>
          </w:p>
        </w:tc>
      </w:tr>
      <w:tr w:rsidR="00A06FD6" w14:paraId="5C61293C" w14:textId="77777777" w:rsidTr="00E661CF">
        <w:trPr>
          <w:trHeight w:val="810"/>
        </w:trPr>
        <w:tc>
          <w:tcPr>
            <w:tcW w:w="9855" w:type="dxa"/>
            <w:gridSpan w:val="15"/>
            <w:tcBorders>
              <w:top w:val="single" w:sz="4" w:space="0" w:color="auto"/>
              <w:left w:val="single" w:sz="4" w:space="0" w:color="auto"/>
              <w:bottom w:val="single" w:sz="4" w:space="0" w:color="auto"/>
              <w:right w:val="single" w:sz="4" w:space="0" w:color="auto"/>
            </w:tcBorders>
            <w:hideMark/>
          </w:tcPr>
          <w:p w14:paraId="6BF265DB" w14:textId="77777777" w:rsidR="003126AE" w:rsidRDefault="00A06FD6" w:rsidP="00A06FD6">
            <w:pPr>
              <w:tabs>
                <w:tab w:val="left" w:pos="567"/>
              </w:tabs>
              <w:rPr>
                <w:rFonts w:eastAsia="Calibri"/>
              </w:rPr>
            </w:pPr>
            <w:r>
              <w:rPr>
                <w:rFonts w:eastAsia="Calibri"/>
              </w:rPr>
              <w:t xml:space="preserve">2020-2021: studium, obor Kulturní management, University </w:t>
            </w:r>
            <w:proofErr w:type="spellStart"/>
            <w:r>
              <w:rPr>
                <w:rFonts w:eastAsia="Calibri"/>
              </w:rPr>
              <w:t>of</w:t>
            </w:r>
            <w:proofErr w:type="spellEnd"/>
            <w:r>
              <w:rPr>
                <w:rFonts w:eastAsia="Calibri"/>
              </w:rPr>
              <w:t xml:space="preserve"> </w:t>
            </w:r>
            <w:proofErr w:type="spellStart"/>
            <w:r>
              <w:rPr>
                <w:rFonts w:eastAsia="Calibri"/>
              </w:rPr>
              <w:t>Viena</w:t>
            </w:r>
            <w:proofErr w:type="spellEnd"/>
            <w:r>
              <w:rPr>
                <w:rFonts w:eastAsia="Calibri"/>
              </w:rPr>
              <w:t xml:space="preserve">, zakončeno akreditovaným certifikátem </w:t>
            </w:r>
          </w:p>
          <w:p w14:paraId="68C76ADC" w14:textId="085EB405" w:rsidR="00A06FD6" w:rsidRDefault="00A06FD6" w:rsidP="00A06FD6">
            <w:pPr>
              <w:tabs>
                <w:tab w:val="left" w:pos="567"/>
              </w:tabs>
              <w:rPr>
                <w:rFonts w:eastAsia="Calibri"/>
              </w:rPr>
            </w:pPr>
            <w:r>
              <w:rPr>
                <w:rFonts w:eastAsia="Calibri"/>
              </w:rPr>
              <w:t>2016-2020: studium, obor Multimédia a design, FMK UTB Zlín (titul Ph.D.)</w:t>
            </w:r>
          </w:p>
          <w:p w14:paraId="3CCA1543" w14:textId="77777777" w:rsidR="003126AE" w:rsidRDefault="003126AE" w:rsidP="003126AE">
            <w:pPr>
              <w:tabs>
                <w:tab w:val="left" w:pos="567"/>
              </w:tabs>
              <w:rPr>
                <w:rFonts w:eastAsia="Calibri"/>
              </w:rPr>
            </w:pPr>
            <w:r>
              <w:rPr>
                <w:rFonts w:eastAsia="Calibri"/>
              </w:rPr>
              <w:t>2016: obor Marketingové komunikace, FMK UTB ve Zlíně (titul Mgr.)</w:t>
            </w:r>
          </w:p>
          <w:p w14:paraId="092AF682" w14:textId="77777777" w:rsidR="007872AD" w:rsidRDefault="007872AD" w:rsidP="00A06FD6">
            <w:pPr>
              <w:tabs>
                <w:tab w:val="left" w:pos="567"/>
              </w:tabs>
              <w:rPr>
                <w:rFonts w:eastAsia="Calibri"/>
              </w:rPr>
            </w:pPr>
          </w:p>
          <w:p w14:paraId="455B588E" w14:textId="5CE81076" w:rsidR="00A06FD6" w:rsidRDefault="00A06FD6" w:rsidP="00A06FD6">
            <w:pPr>
              <w:jc w:val="both"/>
              <w:rPr>
                <w:b/>
              </w:rPr>
            </w:pPr>
          </w:p>
        </w:tc>
      </w:tr>
      <w:tr w:rsidR="00A06FD6" w14:paraId="0B334364" w14:textId="77777777" w:rsidTr="00311B61">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77C0FC" w14:textId="77777777" w:rsidR="00A06FD6" w:rsidRDefault="00A06FD6" w:rsidP="00A06FD6">
            <w:pPr>
              <w:jc w:val="both"/>
              <w:rPr>
                <w:b/>
              </w:rPr>
            </w:pPr>
            <w:r>
              <w:rPr>
                <w:b/>
              </w:rPr>
              <w:t>Údaje o odborném působení od absolvování VŠ</w:t>
            </w:r>
          </w:p>
        </w:tc>
      </w:tr>
      <w:tr w:rsidR="00A06FD6" w14:paraId="19B2747C" w14:textId="77777777" w:rsidTr="007052E9">
        <w:trPr>
          <w:trHeight w:val="914"/>
        </w:trPr>
        <w:tc>
          <w:tcPr>
            <w:tcW w:w="9855" w:type="dxa"/>
            <w:gridSpan w:val="15"/>
            <w:tcBorders>
              <w:top w:val="single" w:sz="4" w:space="0" w:color="auto"/>
              <w:left w:val="single" w:sz="4" w:space="0" w:color="auto"/>
              <w:bottom w:val="single" w:sz="4" w:space="0" w:color="auto"/>
              <w:right w:val="single" w:sz="4" w:space="0" w:color="auto"/>
            </w:tcBorders>
            <w:hideMark/>
          </w:tcPr>
          <w:p w14:paraId="48ACFD83" w14:textId="44F47C9D" w:rsidR="00A06FD6" w:rsidRDefault="00A06FD6" w:rsidP="00A06FD6">
            <w:pPr>
              <w:tabs>
                <w:tab w:val="left" w:pos="567"/>
              </w:tabs>
              <w:rPr>
                <w:rFonts w:eastAsia="Calibri"/>
              </w:rPr>
            </w:pPr>
            <w:r>
              <w:rPr>
                <w:rFonts w:eastAsia="Calibri"/>
              </w:rPr>
              <w:t xml:space="preserve">2022: Spoluzakladatelka firmy </w:t>
            </w:r>
            <w:proofErr w:type="spellStart"/>
            <w:r>
              <w:rPr>
                <w:rFonts w:eastAsia="Calibri"/>
              </w:rPr>
              <w:t>Shifters</w:t>
            </w:r>
            <w:proofErr w:type="spellEnd"/>
            <w:r>
              <w:rPr>
                <w:rFonts w:eastAsia="Calibri"/>
              </w:rPr>
              <w:t xml:space="preserve"> s.r.o.</w:t>
            </w:r>
          </w:p>
          <w:p w14:paraId="02029063" w14:textId="77777777" w:rsidR="00A06FD6" w:rsidRDefault="00A06FD6" w:rsidP="00A06FD6">
            <w:pPr>
              <w:tabs>
                <w:tab w:val="left" w:pos="567"/>
              </w:tabs>
              <w:rPr>
                <w:rFonts w:eastAsia="Calibri"/>
              </w:rPr>
            </w:pPr>
            <w:r>
              <w:rPr>
                <w:rFonts w:eastAsia="Calibri"/>
              </w:rPr>
              <w:t>2021: Freelancer, Kulturní průmysly</w:t>
            </w:r>
          </w:p>
          <w:p w14:paraId="2F866E8C" w14:textId="1C123832" w:rsidR="00A06FD6" w:rsidRDefault="00A06FD6" w:rsidP="00A06FD6">
            <w:pPr>
              <w:tabs>
                <w:tab w:val="left" w:pos="567"/>
              </w:tabs>
              <w:rPr>
                <w:rFonts w:eastAsia="Calibri"/>
              </w:rPr>
            </w:pPr>
            <w:r>
              <w:rPr>
                <w:rFonts w:eastAsia="Calibri"/>
              </w:rPr>
              <w:t>2016-2017: Technologické inovační centrum Zlín, marketingový specialista</w:t>
            </w:r>
          </w:p>
          <w:p w14:paraId="534BB02C" w14:textId="725D6348" w:rsidR="00A06FD6" w:rsidRDefault="00A06FD6" w:rsidP="00A06FD6">
            <w:pPr>
              <w:jc w:val="both"/>
              <w:rPr>
                <w:color w:val="FF0000"/>
              </w:rPr>
            </w:pPr>
          </w:p>
        </w:tc>
      </w:tr>
      <w:tr w:rsidR="00A06FD6" w14:paraId="13062152" w14:textId="77777777" w:rsidTr="00311B61">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E2B6D1F" w14:textId="77777777" w:rsidR="00A06FD6" w:rsidRDefault="00A06FD6" w:rsidP="00A06FD6">
            <w:pPr>
              <w:jc w:val="both"/>
            </w:pPr>
            <w:r>
              <w:rPr>
                <w:b/>
              </w:rPr>
              <w:t>Zkušenosti s vedením kvalifikačních a rigorózních prací</w:t>
            </w:r>
          </w:p>
        </w:tc>
      </w:tr>
      <w:tr w:rsidR="00A06FD6" w14:paraId="72E5BBBD" w14:textId="77777777" w:rsidTr="00311B61">
        <w:trPr>
          <w:trHeight w:val="888"/>
        </w:trPr>
        <w:tc>
          <w:tcPr>
            <w:tcW w:w="9855" w:type="dxa"/>
            <w:gridSpan w:val="15"/>
            <w:tcBorders>
              <w:top w:val="single" w:sz="4" w:space="0" w:color="auto"/>
              <w:left w:val="single" w:sz="4" w:space="0" w:color="auto"/>
              <w:bottom w:val="single" w:sz="4" w:space="0" w:color="auto"/>
              <w:right w:val="single" w:sz="4" w:space="0" w:color="auto"/>
            </w:tcBorders>
          </w:tcPr>
          <w:p w14:paraId="6D38FF5C" w14:textId="4B2F3FD9" w:rsidR="00A06FD6" w:rsidRDefault="00A24AD3" w:rsidP="00A06FD6">
            <w:pPr>
              <w:tabs>
                <w:tab w:val="left" w:pos="567"/>
              </w:tabs>
              <w:rPr>
                <w:rFonts w:eastAsia="Calibri"/>
              </w:rPr>
            </w:pPr>
            <w:r>
              <w:rPr>
                <w:rFonts w:eastAsia="Calibri"/>
              </w:rPr>
              <w:t xml:space="preserve">Bakalářské práce: </w:t>
            </w:r>
            <w:r w:rsidR="00A06FD6">
              <w:rPr>
                <w:rFonts w:eastAsia="Calibri"/>
              </w:rPr>
              <w:t xml:space="preserve">35 </w:t>
            </w:r>
          </w:p>
          <w:p w14:paraId="3EA94B95" w14:textId="5198FBAE" w:rsidR="00A06FD6" w:rsidRDefault="00A24AD3" w:rsidP="00A06FD6">
            <w:pPr>
              <w:tabs>
                <w:tab w:val="left" w:pos="567"/>
              </w:tabs>
              <w:rPr>
                <w:rFonts w:eastAsia="Calibri"/>
              </w:rPr>
            </w:pPr>
            <w:r>
              <w:rPr>
                <w:rFonts w:eastAsia="Calibri"/>
              </w:rPr>
              <w:t>Dipl</w:t>
            </w:r>
            <w:r w:rsidR="00D44D7A">
              <w:rPr>
                <w:rFonts w:eastAsia="Calibri"/>
              </w:rPr>
              <w:t xml:space="preserve">omové práce: </w:t>
            </w:r>
            <w:r w:rsidR="00A06FD6">
              <w:rPr>
                <w:rFonts w:eastAsia="Calibri"/>
              </w:rPr>
              <w:t xml:space="preserve">8 </w:t>
            </w:r>
          </w:p>
          <w:p w14:paraId="52264C75" w14:textId="2D897620" w:rsidR="00A06FD6" w:rsidRDefault="00A06FD6" w:rsidP="00A06FD6">
            <w:pPr>
              <w:tabs>
                <w:tab w:val="left" w:pos="567"/>
              </w:tabs>
              <w:rPr>
                <w:rFonts w:eastAsia="Calibri"/>
              </w:rPr>
            </w:pPr>
            <w:r>
              <w:rPr>
                <w:rFonts w:eastAsia="Calibri"/>
              </w:rPr>
              <w:t>1 vedení diplomové práce na Karlově Univerzitě (FSV, Michaela Čuprová)</w:t>
            </w:r>
          </w:p>
          <w:p w14:paraId="2250053D" w14:textId="77777777" w:rsidR="00A06FD6" w:rsidRDefault="00A06FD6" w:rsidP="00A06FD6">
            <w:pPr>
              <w:jc w:val="both"/>
            </w:pPr>
          </w:p>
        </w:tc>
      </w:tr>
      <w:tr w:rsidR="00A06FD6" w14:paraId="750D0716" w14:textId="77777777" w:rsidTr="00311B61">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6045E8" w14:textId="77777777" w:rsidR="00A06FD6" w:rsidRDefault="00A06FD6" w:rsidP="00A06FD6">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66C60C" w14:textId="77777777" w:rsidR="00A06FD6" w:rsidRDefault="00A06FD6" w:rsidP="00A06FD6">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BC8A26F" w14:textId="77777777" w:rsidR="00A06FD6" w:rsidRDefault="00A06FD6" w:rsidP="00A06FD6">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B0C61B5" w14:textId="77777777" w:rsidR="00A06FD6" w:rsidRDefault="00A06FD6" w:rsidP="00A06FD6">
            <w:pPr>
              <w:jc w:val="both"/>
              <w:rPr>
                <w:b/>
              </w:rPr>
            </w:pPr>
            <w:r>
              <w:rPr>
                <w:b/>
              </w:rPr>
              <w:t>Ohlasy publikací</w:t>
            </w:r>
          </w:p>
        </w:tc>
      </w:tr>
      <w:tr w:rsidR="00A06FD6" w14:paraId="470C4EA1" w14:textId="77777777" w:rsidTr="00311B61">
        <w:trPr>
          <w:cantSplit/>
        </w:trPr>
        <w:tc>
          <w:tcPr>
            <w:tcW w:w="3344" w:type="dxa"/>
            <w:gridSpan w:val="3"/>
            <w:tcBorders>
              <w:top w:val="single" w:sz="4" w:space="0" w:color="auto"/>
              <w:left w:val="single" w:sz="4" w:space="0" w:color="auto"/>
              <w:bottom w:val="single" w:sz="4" w:space="0" w:color="auto"/>
              <w:right w:val="single" w:sz="4" w:space="0" w:color="auto"/>
            </w:tcBorders>
          </w:tcPr>
          <w:p w14:paraId="0FD5C8E3" w14:textId="77777777" w:rsidR="00A06FD6" w:rsidRDefault="00A06FD6" w:rsidP="00A06FD6">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788638A" w14:textId="77777777" w:rsidR="00A06FD6" w:rsidRDefault="00A06FD6" w:rsidP="00A06FD6">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65F6C03" w14:textId="77777777" w:rsidR="00A06FD6" w:rsidRDefault="00A06FD6" w:rsidP="00A06FD6">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5BFA8D8" w14:textId="77777777" w:rsidR="00A06FD6" w:rsidRDefault="00A06FD6" w:rsidP="00A06FD6">
            <w:pPr>
              <w:jc w:val="both"/>
            </w:pPr>
            <w:proofErr w:type="spellStart"/>
            <w:r>
              <w:rPr>
                <w:b/>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4BD6D0A" w14:textId="77777777" w:rsidR="00A06FD6" w:rsidRDefault="00A06FD6" w:rsidP="00A06FD6">
            <w:pPr>
              <w:jc w:val="both"/>
              <w:rPr>
                <w:sz w:val="18"/>
              </w:rPr>
            </w:pP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20CFB2B" w14:textId="77777777" w:rsidR="00A06FD6" w:rsidRDefault="00A06FD6" w:rsidP="00A06FD6">
            <w:pPr>
              <w:jc w:val="both"/>
            </w:pPr>
            <w:r>
              <w:rPr>
                <w:b/>
                <w:sz w:val="18"/>
              </w:rPr>
              <w:t>ostatní</w:t>
            </w:r>
          </w:p>
        </w:tc>
      </w:tr>
      <w:tr w:rsidR="00A06FD6" w14:paraId="3301B3C9" w14:textId="77777777" w:rsidTr="00311B61">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313E33" w14:textId="77777777" w:rsidR="00A06FD6" w:rsidRDefault="00A06FD6" w:rsidP="00A06FD6">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2BEE7E" w14:textId="77777777" w:rsidR="00A06FD6" w:rsidRDefault="00A06FD6" w:rsidP="00A06FD6">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A690195" w14:textId="77777777" w:rsidR="00A06FD6" w:rsidRDefault="00A06FD6" w:rsidP="00A06FD6">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96E989B" w14:textId="77777777" w:rsidR="00A06FD6" w:rsidRDefault="00A06FD6" w:rsidP="00A06FD6">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02E15D3C" w14:textId="77777777" w:rsidR="00A06FD6" w:rsidRDefault="00A06FD6" w:rsidP="00A06FD6">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1AC281FE" w14:textId="77777777" w:rsidR="00A06FD6" w:rsidRDefault="00A06FD6" w:rsidP="00A06FD6">
            <w:pPr>
              <w:jc w:val="both"/>
              <w:rPr>
                <w:b/>
              </w:rPr>
            </w:pPr>
          </w:p>
        </w:tc>
      </w:tr>
      <w:tr w:rsidR="00A06FD6" w14:paraId="6E909E94" w14:textId="77777777" w:rsidTr="00311B61">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635AED93" w14:textId="77777777" w:rsidR="00A06FD6" w:rsidRDefault="00A06FD6" w:rsidP="00A06FD6">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2590C26" w14:textId="77777777" w:rsidR="00A06FD6" w:rsidRDefault="00A06FD6" w:rsidP="00A06FD6">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D33EF4A" w14:textId="77777777" w:rsidR="00A06FD6" w:rsidRDefault="00A06FD6" w:rsidP="00A06FD6">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C6FA96B" w14:textId="77777777" w:rsidR="00A06FD6" w:rsidRDefault="00A06FD6" w:rsidP="00A06FD6">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12C36F46" w14:textId="77777777" w:rsidR="00A06FD6" w:rsidRDefault="00A06FD6" w:rsidP="00A06FD6">
            <w:pPr>
              <w:rPr>
                <w:b/>
              </w:rPr>
            </w:pPr>
            <w:r>
              <w:rPr>
                <w:b/>
              </w:rPr>
              <w:t xml:space="preserve">    /</w:t>
            </w:r>
          </w:p>
        </w:tc>
      </w:tr>
      <w:tr w:rsidR="00A06FD6" w14:paraId="22B1A742" w14:textId="77777777" w:rsidTr="00311B61">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D207EEA" w14:textId="77777777" w:rsidR="00A06FD6" w:rsidRDefault="00A06FD6" w:rsidP="00A06FD6">
            <w:pPr>
              <w:jc w:val="both"/>
              <w:rPr>
                <w:b/>
              </w:rPr>
            </w:pPr>
            <w:r>
              <w:rPr>
                <w:b/>
              </w:rPr>
              <w:t xml:space="preserve">Přehled o nejvýznamnější publikační a další tvůrčí činnosti nebo další profesní činnosti u odborníků z praxe vztahující se k zabezpečovaným předmětům </w:t>
            </w:r>
          </w:p>
        </w:tc>
      </w:tr>
      <w:tr w:rsidR="00A06FD6" w14:paraId="02D06525" w14:textId="77777777" w:rsidTr="007872AD">
        <w:trPr>
          <w:trHeight w:val="865"/>
        </w:trPr>
        <w:tc>
          <w:tcPr>
            <w:tcW w:w="9855" w:type="dxa"/>
            <w:gridSpan w:val="15"/>
            <w:tcBorders>
              <w:top w:val="single" w:sz="4" w:space="0" w:color="auto"/>
              <w:left w:val="single" w:sz="4" w:space="0" w:color="auto"/>
              <w:bottom w:val="single" w:sz="4" w:space="0" w:color="auto"/>
              <w:right w:val="single" w:sz="4" w:space="0" w:color="auto"/>
            </w:tcBorders>
            <w:hideMark/>
          </w:tcPr>
          <w:p w14:paraId="00C14FA1" w14:textId="556FF7EE" w:rsidR="00A06FD6" w:rsidRDefault="00A06FD6" w:rsidP="00A06FD6">
            <w:pPr>
              <w:jc w:val="both"/>
            </w:pPr>
            <w:r>
              <w:rPr>
                <w:color w:val="212121"/>
              </w:rPr>
              <w:t xml:space="preserve">GARTNEROVÁ, Eva. </w:t>
            </w:r>
            <w:proofErr w:type="spellStart"/>
            <w:r w:rsidRPr="00695D48">
              <w:rPr>
                <w:i/>
                <w:color w:val="212121"/>
              </w:rPr>
              <w:t>Interdisciplinary</w:t>
            </w:r>
            <w:proofErr w:type="spellEnd"/>
            <w:r w:rsidRPr="00695D48">
              <w:rPr>
                <w:i/>
                <w:color w:val="212121"/>
              </w:rPr>
              <w:t xml:space="preserve"> </w:t>
            </w:r>
            <w:proofErr w:type="spellStart"/>
            <w:r w:rsidRPr="00695D48">
              <w:rPr>
                <w:i/>
                <w:color w:val="212121"/>
              </w:rPr>
              <w:t>cooperation</w:t>
            </w:r>
            <w:proofErr w:type="spellEnd"/>
            <w:r w:rsidRPr="00695D48">
              <w:rPr>
                <w:i/>
                <w:color w:val="212121"/>
              </w:rPr>
              <w:t xml:space="preserve"> </w:t>
            </w:r>
            <w:proofErr w:type="spellStart"/>
            <w:r w:rsidRPr="00695D48">
              <w:rPr>
                <w:i/>
                <w:color w:val="212121"/>
              </w:rPr>
              <w:t>at</w:t>
            </w:r>
            <w:proofErr w:type="spellEnd"/>
            <w:r w:rsidRPr="00695D48">
              <w:rPr>
                <w:i/>
                <w:color w:val="212121"/>
              </w:rPr>
              <w:t xml:space="preserve"> university and </w:t>
            </w:r>
            <w:proofErr w:type="spellStart"/>
            <w:r w:rsidRPr="00695D48">
              <w:rPr>
                <w:i/>
                <w:color w:val="212121"/>
              </w:rPr>
              <w:t>its</w:t>
            </w:r>
            <w:proofErr w:type="spellEnd"/>
            <w:r w:rsidRPr="00695D48">
              <w:rPr>
                <w:i/>
                <w:color w:val="212121"/>
              </w:rPr>
              <w:t xml:space="preserve"> </w:t>
            </w:r>
            <w:proofErr w:type="spellStart"/>
            <w:r w:rsidRPr="00695D48">
              <w:rPr>
                <w:i/>
                <w:color w:val="212121"/>
              </w:rPr>
              <w:t>potential</w:t>
            </w:r>
            <w:proofErr w:type="spellEnd"/>
            <w:r w:rsidRPr="00695D48">
              <w:rPr>
                <w:i/>
                <w:color w:val="212121"/>
              </w:rPr>
              <w:t xml:space="preserve"> </w:t>
            </w:r>
            <w:proofErr w:type="spellStart"/>
            <w:r w:rsidRPr="00695D48">
              <w:rPr>
                <w:i/>
                <w:color w:val="212121"/>
              </w:rPr>
              <w:t>for</w:t>
            </w:r>
            <w:proofErr w:type="spellEnd"/>
            <w:r w:rsidRPr="00695D48">
              <w:rPr>
                <w:i/>
                <w:color w:val="212121"/>
              </w:rPr>
              <w:t xml:space="preserve"> </w:t>
            </w:r>
            <w:proofErr w:type="spellStart"/>
            <w:r w:rsidRPr="00695D48">
              <w:rPr>
                <w:i/>
                <w:color w:val="212121"/>
              </w:rPr>
              <w:t>creative</w:t>
            </w:r>
            <w:proofErr w:type="spellEnd"/>
            <w:r w:rsidRPr="00695D48">
              <w:rPr>
                <w:i/>
                <w:color w:val="212121"/>
              </w:rPr>
              <w:t xml:space="preserve"> and </w:t>
            </w:r>
            <w:proofErr w:type="spellStart"/>
            <w:r w:rsidRPr="00695D48">
              <w:rPr>
                <w:i/>
                <w:color w:val="212121"/>
              </w:rPr>
              <w:t>cultural</w:t>
            </w:r>
            <w:proofErr w:type="spellEnd"/>
            <w:r w:rsidRPr="00695D48">
              <w:rPr>
                <w:i/>
                <w:color w:val="212121"/>
              </w:rPr>
              <w:t xml:space="preserve"> </w:t>
            </w:r>
            <w:proofErr w:type="spellStart"/>
            <w:r w:rsidRPr="00695D48">
              <w:rPr>
                <w:i/>
                <w:color w:val="212121"/>
              </w:rPr>
              <w:t>industries</w:t>
            </w:r>
            <w:proofErr w:type="spellEnd"/>
            <w:r w:rsidRPr="00695D48">
              <w:rPr>
                <w:i/>
                <w:color w:val="212121"/>
              </w:rPr>
              <w:t xml:space="preserve"> in </w:t>
            </w:r>
            <w:proofErr w:type="spellStart"/>
            <w:r w:rsidRPr="00695D48">
              <w:rPr>
                <w:i/>
                <w:color w:val="212121"/>
              </w:rPr>
              <w:t>the</w:t>
            </w:r>
            <w:proofErr w:type="spellEnd"/>
            <w:r w:rsidRPr="00695D48">
              <w:rPr>
                <w:i/>
                <w:color w:val="212121"/>
              </w:rPr>
              <w:t xml:space="preserve"> </w:t>
            </w:r>
            <w:proofErr w:type="spellStart"/>
            <w:r w:rsidRPr="00695D48">
              <w:rPr>
                <w:i/>
                <w:color w:val="212121"/>
              </w:rPr>
              <w:t>czech</w:t>
            </w:r>
            <w:proofErr w:type="spellEnd"/>
            <w:r w:rsidRPr="00695D48">
              <w:rPr>
                <w:i/>
                <w:color w:val="212121"/>
              </w:rPr>
              <w:t xml:space="preserve"> </w:t>
            </w:r>
            <w:proofErr w:type="spellStart"/>
            <w:r w:rsidRPr="00695D48">
              <w:rPr>
                <w:i/>
                <w:color w:val="212121"/>
              </w:rPr>
              <w:t>republic</w:t>
            </w:r>
            <w:proofErr w:type="spellEnd"/>
            <w:r w:rsidRPr="00695D48">
              <w:rPr>
                <w:i/>
                <w:color w:val="212121"/>
              </w:rPr>
              <w:t xml:space="preserve">. </w:t>
            </w:r>
            <w:r>
              <w:rPr>
                <w:color w:val="212121"/>
              </w:rPr>
              <w:t xml:space="preserve">In ICERI2018 </w:t>
            </w:r>
            <w:proofErr w:type="spellStart"/>
            <w:r>
              <w:rPr>
                <w:color w:val="212121"/>
              </w:rPr>
              <w:t>Proceedings</w:t>
            </w:r>
            <w:proofErr w:type="spellEnd"/>
            <w:r>
              <w:rPr>
                <w:color w:val="212121"/>
              </w:rPr>
              <w:t xml:space="preserve">. </w:t>
            </w:r>
            <w:proofErr w:type="spellStart"/>
            <w:r>
              <w:rPr>
                <w:color w:val="212121"/>
              </w:rPr>
              <w:t>Valencia</w:t>
            </w:r>
            <w:proofErr w:type="spellEnd"/>
            <w:r>
              <w:rPr>
                <w:color w:val="212121"/>
              </w:rPr>
              <w:t xml:space="preserve">: IATED </w:t>
            </w:r>
            <w:proofErr w:type="spellStart"/>
            <w:r>
              <w:rPr>
                <w:color w:val="212121"/>
              </w:rPr>
              <w:t>Academy</w:t>
            </w:r>
            <w:proofErr w:type="spellEnd"/>
            <w:r>
              <w:rPr>
                <w:color w:val="212121"/>
              </w:rPr>
              <w:t xml:space="preserve">, 2018, ISBN 978-84-09-05948-5. </w:t>
            </w:r>
          </w:p>
          <w:p w14:paraId="131895E1" w14:textId="39969BFC" w:rsidR="00A06FD6" w:rsidRDefault="00A06FD6" w:rsidP="00A06FD6">
            <w:pPr>
              <w:jc w:val="both"/>
            </w:pPr>
            <w:r>
              <w:rPr>
                <w:color w:val="212121"/>
              </w:rPr>
              <w:t xml:space="preserve">GARTNEROVÁ, Eva. </w:t>
            </w:r>
            <w:proofErr w:type="spellStart"/>
            <w:r w:rsidRPr="00695D48">
              <w:rPr>
                <w:i/>
                <w:color w:val="212121"/>
              </w:rPr>
              <w:t>Acommpaning</w:t>
            </w:r>
            <w:proofErr w:type="spellEnd"/>
            <w:r w:rsidRPr="00695D48">
              <w:rPr>
                <w:i/>
                <w:color w:val="212121"/>
              </w:rPr>
              <w:t xml:space="preserve"> program </w:t>
            </w:r>
            <w:proofErr w:type="spellStart"/>
            <w:r w:rsidRPr="00695D48">
              <w:rPr>
                <w:i/>
                <w:color w:val="212121"/>
              </w:rPr>
              <w:t>of</w:t>
            </w:r>
            <w:proofErr w:type="spellEnd"/>
            <w:r w:rsidRPr="00695D48">
              <w:rPr>
                <w:i/>
                <w:color w:val="212121"/>
              </w:rPr>
              <w:t xml:space="preserve"> university </w:t>
            </w:r>
            <w:proofErr w:type="spellStart"/>
            <w:r w:rsidRPr="00695D48">
              <w:rPr>
                <w:i/>
                <w:color w:val="212121"/>
              </w:rPr>
              <w:t>galleries</w:t>
            </w:r>
            <w:proofErr w:type="spellEnd"/>
            <w:r w:rsidRPr="00695D48">
              <w:rPr>
                <w:i/>
                <w:color w:val="212121"/>
              </w:rPr>
              <w:t xml:space="preserve"> as a </w:t>
            </w:r>
            <w:proofErr w:type="spellStart"/>
            <w:r w:rsidRPr="00695D48">
              <w:rPr>
                <w:i/>
                <w:color w:val="212121"/>
              </w:rPr>
              <w:t>tool</w:t>
            </w:r>
            <w:proofErr w:type="spellEnd"/>
            <w:r w:rsidRPr="00695D48">
              <w:rPr>
                <w:i/>
                <w:color w:val="212121"/>
              </w:rPr>
              <w:t xml:space="preserve"> </w:t>
            </w:r>
            <w:proofErr w:type="spellStart"/>
            <w:r w:rsidRPr="00695D48">
              <w:rPr>
                <w:i/>
                <w:color w:val="212121"/>
              </w:rPr>
              <w:t>of</w:t>
            </w:r>
            <w:proofErr w:type="spellEnd"/>
            <w:r w:rsidRPr="00695D48">
              <w:rPr>
                <w:i/>
                <w:color w:val="212121"/>
              </w:rPr>
              <w:t xml:space="preserve"> </w:t>
            </w:r>
            <w:proofErr w:type="spellStart"/>
            <w:r w:rsidRPr="00695D48">
              <w:rPr>
                <w:i/>
                <w:color w:val="212121"/>
              </w:rPr>
              <w:t>nonformal</w:t>
            </w:r>
            <w:proofErr w:type="spellEnd"/>
            <w:r w:rsidRPr="00695D48">
              <w:rPr>
                <w:i/>
                <w:color w:val="212121"/>
              </w:rPr>
              <w:t xml:space="preserve"> </w:t>
            </w:r>
            <w:proofErr w:type="spellStart"/>
            <w:r w:rsidRPr="00695D48">
              <w:rPr>
                <w:i/>
                <w:color w:val="212121"/>
              </w:rPr>
              <w:t>education</w:t>
            </w:r>
            <w:proofErr w:type="spellEnd"/>
            <w:r w:rsidRPr="00695D48">
              <w:rPr>
                <w:i/>
                <w:color w:val="212121"/>
              </w:rPr>
              <w:t>.</w:t>
            </w:r>
            <w:r>
              <w:rPr>
                <w:color w:val="212121"/>
              </w:rPr>
              <w:t xml:space="preserve"> In ICERI2019 </w:t>
            </w:r>
            <w:proofErr w:type="spellStart"/>
            <w:r>
              <w:rPr>
                <w:color w:val="212121"/>
              </w:rPr>
              <w:t>Proceedings</w:t>
            </w:r>
            <w:proofErr w:type="spellEnd"/>
            <w:r>
              <w:rPr>
                <w:color w:val="212121"/>
              </w:rPr>
              <w:t xml:space="preserve">. </w:t>
            </w:r>
            <w:proofErr w:type="spellStart"/>
            <w:r>
              <w:rPr>
                <w:color w:val="212121"/>
              </w:rPr>
              <w:t>Valencia</w:t>
            </w:r>
            <w:proofErr w:type="spellEnd"/>
            <w:r>
              <w:rPr>
                <w:color w:val="212121"/>
              </w:rPr>
              <w:t xml:space="preserve">: IATED </w:t>
            </w:r>
            <w:proofErr w:type="spellStart"/>
            <w:r>
              <w:rPr>
                <w:color w:val="212121"/>
              </w:rPr>
              <w:t>Academy</w:t>
            </w:r>
            <w:proofErr w:type="spellEnd"/>
            <w:r>
              <w:rPr>
                <w:color w:val="212121"/>
              </w:rPr>
              <w:t xml:space="preserve">, 2019, ISSN 2340-1095. ISBN 978-84-09-14755-7. </w:t>
            </w:r>
          </w:p>
          <w:p w14:paraId="2DC03B8D" w14:textId="39FA84D4" w:rsidR="00A06FD6" w:rsidRDefault="00A06FD6" w:rsidP="00A06FD6">
            <w:pPr>
              <w:jc w:val="both"/>
            </w:pPr>
            <w:r>
              <w:rPr>
                <w:color w:val="212121"/>
              </w:rPr>
              <w:t xml:space="preserve">GARTNEROVÁ, Eva, VESELÁ, Romana, ZELINSKÝ, Miroslav, VALENTOVÁ, Petra, MAŇASOVÁ HRADSKÁ, Helena, JAKUBÍČEK, Vít. </w:t>
            </w:r>
            <w:proofErr w:type="spellStart"/>
            <w:r w:rsidRPr="00695D48">
              <w:rPr>
                <w:i/>
                <w:color w:val="212121"/>
              </w:rPr>
              <w:t>Irreversible</w:t>
            </w:r>
            <w:proofErr w:type="spellEnd"/>
            <w:r w:rsidRPr="00695D48">
              <w:rPr>
                <w:i/>
                <w:color w:val="212121"/>
              </w:rPr>
              <w:t xml:space="preserve"> </w:t>
            </w:r>
            <w:proofErr w:type="spellStart"/>
            <w:r w:rsidRPr="00695D48">
              <w:rPr>
                <w:i/>
                <w:color w:val="212121"/>
              </w:rPr>
              <w:t>Traces</w:t>
            </w:r>
            <w:proofErr w:type="spellEnd"/>
            <w:r w:rsidRPr="00695D48">
              <w:rPr>
                <w:i/>
                <w:color w:val="212121"/>
              </w:rPr>
              <w:t xml:space="preserve">: </w:t>
            </w:r>
            <w:proofErr w:type="spellStart"/>
            <w:r w:rsidRPr="00695D48">
              <w:rPr>
                <w:i/>
                <w:color w:val="212121"/>
              </w:rPr>
              <w:t>Tradition</w:t>
            </w:r>
            <w:proofErr w:type="spellEnd"/>
            <w:r w:rsidRPr="00695D48">
              <w:rPr>
                <w:i/>
                <w:color w:val="212121"/>
              </w:rPr>
              <w:t xml:space="preserve"> and </w:t>
            </w:r>
            <w:proofErr w:type="spellStart"/>
            <w:r w:rsidRPr="00695D48">
              <w:rPr>
                <w:i/>
                <w:color w:val="212121"/>
              </w:rPr>
              <w:t>sustainability</w:t>
            </w:r>
            <w:proofErr w:type="spellEnd"/>
            <w:r w:rsidRPr="00695D48">
              <w:rPr>
                <w:i/>
                <w:color w:val="212121"/>
              </w:rPr>
              <w:t xml:space="preserve"> as </w:t>
            </w:r>
            <w:proofErr w:type="spellStart"/>
            <w:r w:rsidRPr="00695D48">
              <w:rPr>
                <w:i/>
                <w:color w:val="212121"/>
              </w:rPr>
              <w:t>the</w:t>
            </w:r>
            <w:proofErr w:type="spellEnd"/>
            <w:r w:rsidRPr="00695D48">
              <w:rPr>
                <w:i/>
                <w:color w:val="212121"/>
              </w:rPr>
              <w:t xml:space="preserve"> </w:t>
            </w:r>
            <w:proofErr w:type="spellStart"/>
            <w:r w:rsidRPr="00695D48">
              <w:rPr>
                <w:i/>
                <w:color w:val="212121"/>
              </w:rPr>
              <w:t>annual</w:t>
            </w:r>
            <w:proofErr w:type="spellEnd"/>
            <w:r w:rsidRPr="00695D48">
              <w:rPr>
                <w:i/>
                <w:color w:val="212121"/>
              </w:rPr>
              <w:t xml:space="preserve"> </w:t>
            </w:r>
            <w:proofErr w:type="spellStart"/>
            <w:r w:rsidRPr="00695D48">
              <w:rPr>
                <w:i/>
                <w:color w:val="212121"/>
              </w:rPr>
              <w:t>theme</w:t>
            </w:r>
            <w:proofErr w:type="spellEnd"/>
            <w:r w:rsidRPr="00695D48">
              <w:rPr>
                <w:i/>
                <w:color w:val="212121"/>
              </w:rPr>
              <w:t xml:space="preserve"> </w:t>
            </w:r>
            <w:proofErr w:type="spellStart"/>
            <w:r w:rsidRPr="00695D48">
              <w:rPr>
                <w:i/>
                <w:color w:val="212121"/>
              </w:rPr>
              <w:t>of</w:t>
            </w:r>
            <w:proofErr w:type="spellEnd"/>
            <w:r w:rsidRPr="00695D48">
              <w:rPr>
                <w:i/>
                <w:color w:val="212121"/>
              </w:rPr>
              <w:t xml:space="preserve"> </w:t>
            </w:r>
            <w:proofErr w:type="spellStart"/>
            <w:r w:rsidRPr="00695D48">
              <w:rPr>
                <w:i/>
                <w:color w:val="212121"/>
              </w:rPr>
              <w:t>the</w:t>
            </w:r>
            <w:proofErr w:type="spellEnd"/>
            <w:r w:rsidRPr="00695D48">
              <w:rPr>
                <w:i/>
                <w:color w:val="212121"/>
              </w:rPr>
              <w:t xml:space="preserve"> G18 </w:t>
            </w:r>
            <w:proofErr w:type="spellStart"/>
            <w:r w:rsidRPr="00695D48">
              <w:rPr>
                <w:i/>
                <w:color w:val="212121"/>
              </w:rPr>
              <w:t>Gallery</w:t>
            </w:r>
            <w:proofErr w:type="spellEnd"/>
            <w:r w:rsidRPr="00695D48">
              <w:rPr>
                <w:i/>
                <w:color w:val="212121"/>
              </w:rPr>
              <w:t>.</w:t>
            </w:r>
            <w:r>
              <w:rPr>
                <w:color w:val="212121"/>
              </w:rPr>
              <w:t xml:space="preserve"> 1 </w:t>
            </w:r>
            <w:r w:rsidR="007052E9">
              <w:rPr>
                <w:color w:val="212121"/>
              </w:rPr>
              <w:t>Zlín: Univerzita</w:t>
            </w:r>
            <w:r>
              <w:rPr>
                <w:color w:val="212121"/>
              </w:rPr>
              <w:t xml:space="preserve"> Tomáše Bati, Fakulta multimediálních komunikací, 2019. </w:t>
            </w:r>
            <w:r w:rsidR="007052E9">
              <w:rPr>
                <w:color w:val="212121"/>
              </w:rPr>
              <w:t>287 s</w:t>
            </w:r>
            <w:r>
              <w:rPr>
                <w:color w:val="212121"/>
              </w:rPr>
              <w:t xml:space="preserve">. nedefinováno. ISBN 978-80-7454-870-3. </w:t>
            </w:r>
          </w:p>
          <w:p w14:paraId="42B96AEC" w14:textId="01D97600" w:rsidR="00A06FD6" w:rsidRDefault="00A06FD6" w:rsidP="00A06FD6">
            <w:pPr>
              <w:jc w:val="both"/>
            </w:pPr>
            <w:r>
              <w:rPr>
                <w:color w:val="212121"/>
              </w:rPr>
              <w:t xml:space="preserve">GARTNEROVÁ, Eva. </w:t>
            </w:r>
            <w:proofErr w:type="spellStart"/>
            <w:r w:rsidRPr="00695D48">
              <w:rPr>
                <w:i/>
                <w:color w:val="212121"/>
              </w:rPr>
              <w:t>Univezitní</w:t>
            </w:r>
            <w:proofErr w:type="spellEnd"/>
            <w:r w:rsidRPr="00695D48">
              <w:rPr>
                <w:i/>
                <w:color w:val="212121"/>
              </w:rPr>
              <w:t xml:space="preserve"> galerie a jejich potenciál pro mezinárodní síťování. </w:t>
            </w:r>
            <w:r>
              <w:rPr>
                <w:color w:val="212121"/>
              </w:rPr>
              <w:t xml:space="preserve">Zlín, 2020. ISBN 978-80-7454-942-7. Disertace. Univerzita Tomáše Bati ve Zlíně. Vedoucí práce </w:t>
            </w:r>
            <w:r w:rsidR="007052E9">
              <w:rPr>
                <w:color w:val="212121"/>
              </w:rPr>
              <w:t>doc.</w:t>
            </w:r>
            <w:r>
              <w:rPr>
                <w:color w:val="212121"/>
              </w:rPr>
              <w:t xml:space="preserve"> Mgr. Irena </w:t>
            </w:r>
            <w:proofErr w:type="spellStart"/>
            <w:r>
              <w:rPr>
                <w:color w:val="212121"/>
              </w:rPr>
              <w:t>Armutidisová</w:t>
            </w:r>
            <w:proofErr w:type="spellEnd"/>
            <w:r>
              <w:rPr>
                <w:color w:val="212121"/>
              </w:rPr>
              <w:t xml:space="preserve">. </w:t>
            </w:r>
          </w:p>
          <w:p w14:paraId="1CD66143" w14:textId="77777777" w:rsidR="00A06FD6" w:rsidRDefault="00A06FD6" w:rsidP="00A06FD6">
            <w:pPr>
              <w:jc w:val="both"/>
            </w:pPr>
            <w:r w:rsidRPr="007243AC">
              <w:rPr>
                <w:color w:val="212121"/>
              </w:rPr>
              <w:lastRenderedPageBreak/>
              <w:t xml:space="preserve">GARTNEROVÁ, Eva. </w:t>
            </w:r>
            <w:r w:rsidRPr="007243AC">
              <w:rPr>
                <w:i/>
                <w:color w:val="212121"/>
              </w:rPr>
              <w:t xml:space="preserve">Typology and audience </w:t>
            </w:r>
            <w:proofErr w:type="spellStart"/>
            <w:r w:rsidRPr="007243AC">
              <w:rPr>
                <w:i/>
                <w:color w:val="212121"/>
              </w:rPr>
              <w:t>engagement</w:t>
            </w:r>
            <w:proofErr w:type="spellEnd"/>
            <w:r w:rsidRPr="007243AC">
              <w:rPr>
                <w:i/>
                <w:color w:val="212121"/>
              </w:rPr>
              <w:t xml:space="preserve"> </w:t>
            </w:r>
            <w:proofErr w:type="spellStart"/>
            <w:r w:rsidRPr="007243AC">
              <w:rPr>
                <w:i/>
                <w:color w:val="212121"/>
              </w:rPr>
              <w:t>of</w:t>
            </w:r>
            <w:proofErr w:type="spellEnd"/>
            <w:r w:rsidRPr="007243AC">
              <w:rPr>
                <w:i/>
                <w:color w:val="212121"/>
              </w:rPr>
              <w:t xml:space="preserve"> university </w:t>
            </w:r>
            <w:proofErr w:type="spellStart"/>
            <w:r w:rsidRPr="007243AC">
              <w:rPr>
                <w:i/>
                <w:color w:val="212121"/>
              </w:rPr>
              <w:t>galleries</w:t>
            </w:r>
            <w:proofErr w:type="spellEnd"/>
            <w:r w:rsidRPr="007243AC">
              <w:rPr>
                <w:i/>
                <w:color w:val="212121"/>
              </w:rPr>
              <w:t>.</w:t>
            </w:r>
            <w:r w:rsidRPr="007243AC">
              <w:rPr>
                <w:color w:val="212121"/>
              </w:rPr>
              <w:t xml:space="preserve"> </w:t>
            </w:r>
            <w:proofErr w:type="spellStart"/>
            <w:r w:rsidRPr="007243AC">
              <w:rPr>
                <w:color w:val="212121"/>
              </w:rPr>
              <w:t>Muzeológia</w:t>
            </w:r>
            <w:proofErr w:type="spellEnd"/>
            <w:r w:rsidRPr="007243AC">
              <w:rPr>
                <w:color w:val="212121"/>
              </w:rPr>
              <w:t xml:space="preserve"> a </w:t>
            </w:r>
            <w:proofErr w:type="spellStart"/>
            <w:r w:rsidRPr="007243AC">
              <w:rPr>
                <w:color w:val="212121"/>
              </w:rPr>
              <w:t>kultúrne</w:t>
            </w:r>
            <w:proofErr w:type="spellEnd"/>
            <w:r w:rsidRPr="007243AC">
              <w:rPr>
                <w:color w:val="212121"/>
              </w:rPr>
              <w:t xml:space="preserve"> </w:t>
            </w:r>
            <w:proofErr w:type="spellStart"/>
            <w:r w:rsidR="007052E9" w:rsidRPr="007243AC">
              <w:rPr>
                <w:color w:val="212121"/>
              </w:rPr>
              <w:t>dedičstvo</w:t>
            </w:r>
            <w:proofErr w:type="spellEnd"/>
            <w:r w:rsidR="007052E9" w:rsidRPr="007243AC">
              <w:rPr>
                <w:color w:val="212121"/>
              </w:rPr>
              <w:t xml:space="preserve"> – </w:t>
            </w:r>
            <w:proofErr w:type="spellStart"/>
            <w:r w:rsidR="007052E9" w:rsidRPr="007243AC">
              <w:rPr>
                <w:color w:val="212121"/>
              </w:rPr>
              <w:t>Museology</w:t>
            </w:r>
            <w:proofErr w:type="spellEnd"/>
            <w:r w:rsidRPr="007243AC">
              <w:t xml:space="preserve"> And </w:t>
            </w:r>
            <w:proofErr w:type="spellStart"/>
            <w:r w:rsidRPr="007243AC">
              <w:t>Cultural</w:t>
            </w:r>
            <w:proofErr w:type="spellEnd"/>
            <w:r w:rsidRPr="007243AC">
              <w:t xml:space="preserve"> </w:t>
            </w:r>
            <w:proofErr w:type="spellStart"/>
            <w:r w:rsidRPr="007243AC">
              <w:t>Heritage</w:t>
            </w:r>
            <w:proofErr w:type="spellEnd"/>
            <w:r w:rsidRPr="007243AC">
              <w:t xml:space="preserve"> [online]. 2021, vol. 9, </w:t>
            </w:r>
            <w:proofErr w:type="spellStart"/>
            <w:r w:rsidRPr="007243AC">
              <w:t>iss</w:t>
            </w:r>
            <w:proofErr w:type="spellEnd"/>
            <w:r w:rsidRPr="007243AC">
              <w:t>. 1, s. 119-134. [cit. 2022-03-29]. ISSN 1339-2204. Dostupné z:</w:t>
            </w:r>
            <w:hyperlink r:id="rId37" w:history="1">
              <w:r w:rsidRPr="007243AC">
                <w:rPr>
                  <w:rStyle w:val="Hypertextovodkaz"/>
                  <w:color w:val="auto"/>
                  <w:u w:val="none"/>
                </w:rPr>
                <w:t xml:space="preserve"> https://muzeologia.sk/index_htm_files/mkd_1_21_Gartnerova.pdf</w:t>
              </w:r>
            </w:hyperlink>
            <w:r w:rsidRPr="00311B61">
              <w:t>.</w:t>
            </w:r>
          </w:p>
          <w:p w14:paraId="438B0934" w14:textId="77777777" w:rsidR="00AF6E8F" w:rsidRDefault="00AF6E8F" w:rsidP="00A06FD6">
            <w:pPr>
              <w:jc w:val="both"/>
              <w:rPr>
                <w:ins w:id="554" w:author="Hana Ponížilová" w:date="2023-03-21T11:17:00Z"/>
              </w:rPr>
            </w:pPr>
          </w:p>
          <w:p w14:paraId="5E47C7FF" w14:textId="64188C97" w:rsidR="007522B6" w:rsidRDefault="007522B6" w:rsidP="00A06FD6">
            <w:pPr>
              <w:jc w:val="both"/>
              <w:rPr>
                <w:b/>
              </w:rPr>
            </w:pPr>
          </w:p>
        </w:tc>
      </w:tr>
      <w:tr w:rsidR="00A06FD6" w14:paraId="1276CD90" w14:textId="77777777" w:rsidTr="00311B61">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FC4F850" w14:textId="77777777" w:rsidR="00A06FD6" w:rsidRDefault="00A06FD6" w:rsidP="00A06FD6">
            <w:pPr>
              <w:rPr>
                <w:b/>
              </w:rPr>
            </w:pPr>
            <w:r>
              <w:rPr>
                <w:b/>
              </w:rPr>
              <w:lastRenderedPageBreak/>
              <w:t>Působení v zahraničí</w:t>
            </w:r>
          </w:p>
        </w:tc>
      </w:tr>
      <w:tr w:rsidR="00A06FD6" w14:paraId="4CB683DB" w14:textId="77777777" w:rsidTr="00311B61">
        <w:trPr>
          <w:trHeight w:val="1105"/>
        </w:trPr>
        <w:tc>
          <w:tcPr>
            <w:tcW w:w="9855" w:type="dxa"/>
            <w:gridSpan w:val="15"/>
            <w:tcBorders>
              <w:top w:val="single" w:sz="4" w:space="0" w:color="auto"/>
              <w:left w:val="single" w:sz="4" w:space="0" w:color="auto"/>
              <w:bottom w:val="single" w:sz="4" w:space="0" w:color="auto"/>
              <w:right w:val="single" w:sz="4" w:space="0" w:color="auto"/>
            </w:tcBorders>
          </w:tcPr>
          <w:p w14:paraId="52E408C4" w14:textId="77777777" w:rsidR="00A06FD6" w:rsidRDefault="00A06FD6" w:rsidP="00A06FD6">
            <w:pPr>
              <w:tabs>
                <w:tab w:val="left" w:pos="567"/>
              </w:tabs>
            </w:pPr>
            <w:r>
              <w:t xml:space="preserve">2021: 2022 USA </w:t>
            </w:r>
            <w:proofErr w:type="spellStart"/>
            <w:r>
              <w:t>Fulbright</w:t>
            </w:r>
            <w:proofErr w:type="spellEnd"/>
            <w:r>
              <w:t xml:space="preserve"> </w:t>
            </w:r>
            <w:proofErr w:type="spellStart"/>
            <w:r>
              <w:t>research</w:t>
            </w:r>
            <w:proofErr w:type="spellEnd"/>
            <w:r>
              <w:t xml:space="preserve"> + výuka na US univerzitách</w:t>
            </w:r>
          </w:p>
          <w:p w14:paraId="51A2AD55" w14:textId="77777777" w:rsidR="00A06FD6" w:rsidRDefault="00A06FD6" w:rsidP="00A06FD6">
            <w:pPr>
              <w:tabs>
                <w:tab w:val="left" w:pos="567"/>
              </w:tabs>
            </w:pPr>
            <w:r>
              <w:t xml:space="preserve">2020: SMK </w:t>
            </w:r>
            <w:proofErr w:type="spellStart"/>
            <w:r>
              <w:t>Lithuania</w:t>
            </w:r>
            <w:proofErr w:type="spellEnd"/>
            <w:r>
              <w:t>, 16 hodin výuky</w:t>
            </w:r>
          </w:p>
          <w:p w14:paraId="0260F1CE" w14:textId="77777777" w:rsidR="00A06FD6" w:rsidRDefault="00A06FD6" w:rsidP="00A06FD6">
            <w:pPr>
              <w:tabs>
                <w:tab w:val="left" w:pos="567"/>
              </w:tabs>
            </w:pPr>
            <w:r>
              <w:t xml:space="preserve">2019: SKUC </w:t>
            </w:r>
            <w:proofErr w:type="spellStart"/>
            <w:r>
              <w:t>gallery</w:t>
            </w:r>
            <w:proofErr w:type="spellEnd"/>
            <w:r>
              <w:t xml:space="preserve">, </w:t>
            </w:r>
            <w:proofErr w:type="spellStart"/>
            <w:r>
              <w:t>Ljubljana</w:t>
            </w:r>
            <w:proofErr w:type="spellEnd"/>
            <w:r>
              <w:t>, Slovinsko, 2 měsíce</w:t>
            </w:r>
          </w:p>
          <w:p w14:paraId="306B94A1" w14:textId="0DCD5D9E" w:rsidR="00A06FD6" w:rsidRDefault="00A06FD6" w:rsidP="00A06FD6">
            <w:pPr>
              <w:tabs>
                <w:tab w:val="left" w:pos="567"/>
              </w:tabs>
              <w:rPr>
                <w:rFonts w:eastAsia="Calibri"/>
              </w:rPr>
            </w:pPr>
            <w:r>
              <w:t xml:space="preserve">2018: </w:t>
            </w:r>
            <w:proofErr w:type="spellStart"/>
            <w:r>
              <w:t>Centro</w:t>
            </w:r>
            <w:proofErr w:type="spellEnd"/>
            <w:r>
              <w:t xml:space="preserve"> </w:t>
            </w:r>
            <w:proofErr w:type="spellStart"/>
            <w:r>
              <w:t>Culturale</w:t>
            </w:r>
            <w:proofErr w:type="spellEnd"/>
            <w:r>
              <w:t xml:space="preserve"> Padova, It</w:t>
            </w:r>
            <w:r w:rsidR="008A038D">
              <w:t>álie,</w:t>
            </w:r>
            <w:r>
              <w:t xml:space="preserve"> 2 měsíce</w:t>
            </w:r>
          </w:p>
          <w:p w14:paraId="2A319F3C" w14:textId="77777777" w:rsidR="00A06FD6" w:rsidRDefault="00A06FD6" w:rsidP="00A06FD6">
            <w:pPr>
              <w:rPr>
                <w:b/>
              </w:rPr>
            </w:pPr>
          </w:p>
        </w:tc>
      </w:tr>
      <w:tr w:rsidR="00A06FD6" w14:paraId="00535E5A" w14:textId="77777777" w:rsidTr="00311B61">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ED5834" w14:textId="77777777" w:rsidR="00A06FD6" w:rsidRDefault="00A06FD6" w:rsidP="00A06FD6">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hideMark/>
          </w:tcPr>
          <w:p w14:paraId="7C5D8F17" w14:textId="77777777" w:rsidR="00A06FD6" w:rsidRDefault="00A06FD6" w:rsidP="00A06FD6">
            <w:pPr>
              <w:jc w:val="both"/>
            </w:pPr>
            <w:r>
              <w:t xml:space="preserve">Eva </w:t>
            </w:r>
            <w:proofErr w:type="spellStart"/>
            <w:r>
              <w:t>Gartnerová</w:t>
            </w:r>
            <w:proofErr w:type="spellEnd"/>
            <w:r>
              <w:t>, v. 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475B25" w14:textId="77777777" w:rsidR="00A06FD6" w:rsidRDefault="00A06FD6" w:rsidP="00A06FD6">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8806299" w14:textId="31ABAF68" w:rsidR="00A06FD6" w:rsidRDefault="00A06FD6" w:rsidP="00A06FD6">
            <w:pPr>
              <w:jc w:val="both"/>
            </w:pPr>
            <w:r>
              <w:t>15. 9. 2022</w:t>
            </w:r>
          </w:p>
        </w:tc>
      </w:tr>
    </w:tbl>
    <w:p w14:paraId="2ECDABFF" w14:textId="12E70F84"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506"/>
        <w:gridCol w:w="215"/>
        <w:gridCol w:w="352"/>
        <w:gridCol w:w="172"/>
        <w:gridCol w:w="468"/>
        <w:gridCol w:w="994"/>
        <w:gridCol w:w="709"/>
        <w:gridCol w:w="67"/>
        <w:gridCol w:w="10"/>
        <w:gridCol w:w="632"/>
        <w:gridCol w:w="693"/>
        <w:gridCol w:w="694"/>
      </w:tblGrid>
      <w:tr w:rsidR="00FA0881" w14:paraId="63778D08" w14:textId="77777777" w:rsidTr="00AA3147">
        <w:tc>
          <w:tcPr>
            <w:tcW w:w="9859" w:type="dxa"/>
            <w:gridSpan w:val="15"/>
            <w:tcBorders>
              <w:bottom w:val="double" w:sz="4" w:space="0" w:color="auto"/>
            </w:tcBorders>
            <w:shd w:val="clear" w:color="auto" w:fill="BDD6EE"/>
          </w:tcPr>
          <w:p w14:paraId="1BDF6021" w14:textId="77777777" w:rsidR="00FA0881" w:rsidRDefault="00FA0881" w:rsidP="00AA3147">
            <w:pPr>
              <w:jc w:val="both"/>
              <w:rPr>
                <w:b/>
                <w:sz w:val="28"/>
              </w:rPr>
            </w:pPr>
            <w:r>
              <w:rPr>
                <w:b/>
                <w:sz w:val="28"/>
              </w:rPr>
              <w:lastRenderedPageBreak/>
              <w:t>C-I – Personální zabezpečení</w:t>
            </w:r>
          </w:p>
        </w:tc>
      </w:tr>
      <w:tr w:rsidR="00FA0881" w14:paraId="09F8738F" w14:textId="77777777" w:rsidTr="00AA3147">
        <w:tc>
          <w:tcPr>
            <w:tcW w:w="2518" w:type="dxa"/>
            <w:tcBorders>
              <w:top w:val="double" w:sz="4" w:space="0" w:color="auto"/>
            </w:tcBorders>
            <w:shd w:val="clear" w:color="auto" w:fill="F7CAAC"/>
          </w:tcPr>
          <w:p w14:paraId="7C6A4AD6" w14:textId="77777777" w:rsidR="00FA0881" w:rsidRDefault="00FA0881" w:rsidP="00AA3147">
            <w:pPr>
              <w:jc w:val="both"/>
              <w:rPr>
                <w:b/>
              </w:rPr>
            </w:pPr>
            <w:r>
              <w:rPr>
                <w:b/>
              </w:rPr>
              <w:t>Vysoká škola</w:t>
            </w:r>
          </w:p>
        </w:tc>
        <w:tc>
          <w:tcPr>
            <w:tcW w:w="7341" w:type="dxa"/>
            <w:gridSpan w:val="14"/>
          </w:tcPr>
          <w:p w14:paraId="14C5F944" w14:textId="77777777" w:rsidR="00FA0881" w:rsidRDefault="00FA0881" w:rsidP="00AA3147">
            <w:pPr>
              <w:jc w:val="both"/>
            </w:pPr>
            <w:r>
              <w:t>Univerzita Tomáše Bati ve Zlíně</w:t>
            </w:r>
          </w:p>
        </w:tc>
      </w:tr>
      <w:tr w:rsidR="00FA0881" w14:paraId="3F8B30DF" w14:textId="77777777" w:rsidTr="00AA3147">
        <w:tc>
          <w:tcPr>
            <w:tcW w:w="2518" w:type="dxa"/>
            <w:shd w:val="clear" w:color="auto" w:fill="F7CAAC"/>
          </w:tcPr>
          <w:p w14:paraId="1B75DDDD" w14:textId="77777777" w:rsidR="00FA0881" w:rsidRDefault="00FA0881" w:rsidP="00AA3147">
            <w:pPr>
              <w:jc w:val="both"/>
              <w:rPr>
                <w:b/>
              </w:rPr>
            </w:pPr>
            <w:r>
              <w:rPr>
                <w:b/>
              </w:rPr>
              <w:t>Součást vysoké školy</w:t>
            </w:r>
          </w:p>
        </w:tc>
        <w:tc>
          <w:tcPr>
            <w:tcW w:w="7341" w:type="dxa"/>
            <w:gridSpan w:val="14"/>
          </w:tcPr>
          <w:p w14:paraId="13CD2182" w14:textId="77777777" w:rsidR="00FA0881" w:rsidRDefault="00FA0881" w:rsidP="00AA3147">
            <w:pPr>
              <w:jc w:val="both"/>
            </w:pPr>
            <w:r>
              <w:t>Fakulta multimediálních komunikací</w:t>
            </w:r>
          </w:p>
        </w:tc>
      </w:tr>
      <w:tr w:rsidR="00FA0881" w14:paraId="26F7541C" w14:textId="77777777" w:rsidTr="00AA3147">
        <w:tc>
          <w:tcPr>
            <w:tcW w:w="2518" w:type="dxa"/>
            <w:shd w:val="clear" w:color="auto" w:fill="F7CAAC"/>
          </w:tcPr>
          <w:p w14:paraId="59DEC123" w14:textId="77777777" w:rsidR="00FA0881" w:rsidRDefault="00FA0881" w:rsidP="00AA3147">
            <w:pPr>
              <w:jc w:val="both"/>
              <w:rPr>
                <w:b/>
              </w:rPr>
            </w:pPr>
            <w:r>
              <w:rPr>
                <w:b/>
              </w:rPr>
              <w:t>Název studijního programu</w:t>
            </w:r>
          </w:p>
        </w:tc>
        <w:tc>
          <w:tcPr>
            <w:tcW w:w="7341" w:type="dxa"/>
            <w:gridSpan w:val="14"/>
          </w:tcPr>
          <w:p w14:paraId="51A44BA8" w14:textId="77777777" w:rsidR="00FA0881" w:rsidRDefault="00FA0881" w:rsidP="00AA3147">
            <w:pPr>
              <w:jc w:val="both"/>
            </w:pPr>
            <w:r>
              <w:t>Kreativní odvětví a digitální kultura</w:t>
            </w:r>
          </w:p>
        </w:tc>
      </w:tr>
      <w:tr w:rsidR="00FA0881" w14:paraId="4E557A91" w14:textId="77777777" w:rsidTr="00AA3147">
        <w:tc>
          <w:tcPr>
            <w:tcW w:w="2518" w:type="dxa"/>
            <w:shd w:val="clear" w:color="auto" w:fill="F7CAAC"/>
          </w:tcPr>
          <w:p w14:paraId="7962751C" w14:textId="77777777" w:rsidR="00FA0881" w:rsidRDefault="00FA0881" w:rsidP="00AA3147">
            <w:pPr>
              <w:jc w:val="both"/>
              <w:rPr>
                <w:b/>
              </w:rPr>
            </w:pPr>
            <w:r>
              <w:rPr>
                <w:b/>
              </w:rPr>
              <w:t>Jméno a příjmení</w:t>
            </w:r>
          </w:p>
        </w:tc>
        <w:tc>
          <w:tcPr>
            <w:tcW w:w="4536" w:type="dxa"/>
            <w:gridSpan w:val="8"/>
          </w:tcPr>
          <w:p w14:paraId="5133A330" w14:textId="77777777" w:rsidR="00FA0881" w:rsidRDefault="00FA0881" w:rsidP="00AA3147">
            <w:pPr>
              <w:jc w:val="both"/>
            </w:pPr>
            <w:r>
              <w:t>Vít Jakubíček</w:t>
            </w:r>
          </w:p>
        </w:tc>
        <w:tc>
          <w:tcPr>
            <w:tcW w:w="709" w:type="dxa"/>
            <w:shd w:val="clear" w:color="auto" w:fill="F7CAAC"/>
          </w:tcPr>
          <w:p w14:paraId="4508578E" w14:textId="77777777" w:rsidR="00FA0881" w:rsidRDefault="00FA0881" w:rsidP="00AA3147">
            <w:pPr>
              <w:jc w:val="both"/>
              <w:rPr>
                <w:b/>
              </w:rPr>
            </w:pPr>
            <w:r>
              <w:rPr>
                <w:b/>
              </w:rPr>
              <w:t>Tituly</w:t>
            </w:r>
          </w:p>
        </w:tc>
        <w:tc>
          <w:tcPr>
            <w:tcW w:w="2096" w:type="dxa"/>
            <w:gridSpan w:val="5"/>
          </w:tcPr>
          <w:p w14:paraId="6C13CABC" w14:textId="77777777" w:rsidR="00FA0881" w:rsidRDefault="00FA0881" w:rsidP="00AA3147">
            <w:pPr>
              <w:jc w:val="both"/>
            </w:pPr>
            <w:r>
              <w:t>Mgr., Ph.D.</w:t>
            </w:r>
          </w:p>
        </w:tc>
      </w:tr>
      <w:tr w:rsidR="00FA0881" w14:paraId="0FFB5885" w14:textId="77777777" w:rsidTr="00AA3147">
        <w:tc>
          <w:tcPr>
            <w:tcW w:w="2518" w:type="dxa"/>
            <w:shd w:val="clear" w:color="auto" w:fill="F7CAAC"/>
          </w:tcPr>
          <w:p w14:paraId="404BF8A6" w14:textId="77777777" w:rsidR="00FA0881" w:rsidRDefault="00FA0881" w:rsidP="00AA3147">
            <w:pPr>
              <w:jc w:val="both"/>
              <w:rPr>
                <w:b/>
              </w:rPr>
            </w:pPr>
            <w:r>
              <w:rPr>
                <w:b/>
              </w:rPr>
              <w:t>Rok narození</w:t>
            </w:r>
          </w:p>
        </w:tc>
        <w:tc>
          <w:tcPr>
            <w:tcW w:w="829" w:type="dxa"/>
            <w:gridSpan w:val="2"/>
          </w:tcPr>
          <w:p w14:paraId="3D8EC854" w14:textId="77777777" w:rsidR="00FA0881" w:rsidRPr="00051081" w:rsidRDefault="00FA0881" w:rsidP="00AA3147">
            <w:pPr>
              <w:jc w:val="both"/>
            </w:pPr>
            <w:r w:rsidRPr="00051081">
              <w:t>19</w:t>
            </w:r>
            <w:r>
              <w:t>87</w:t>
            </w:r>
          </w:p>
        </w:tc>
        <w:tc>
          <w:tcPr>
            <w:tcW w:w="1721" w:type="dxa"/>
            <w:gridSpan w:val="2"/>
            <w:shd w:val="clear" w:color="auto" w:fill="F7CAAC"/>
          </w:tcPr>
          <w:p w14:paraId="29A8180E" w14:textId="77777777" w:rsidR="00FA0881" w:rsidRDefault="00FA0881" w:rsidP="00AA3147">
            <w:pPr>
              <w:jc w:val="both"/>
              <w:rPr>
                <w:b/>
              </w:rPr>
            </w:pPr>
            <w:r>
              <w:rPr>
                <w:b/>
              </w:rPr>
              <w:t>typ vztahu k VŠ</w:t>
            </w:r>
          </w:p>
        </w:tc>
        <w:tc>
          <w:tcPr>
            <w:tcW w:w="992" w:type="dxa"/>
            <w:gridSpan w:val="3"/>
          </w:tcPr>
          <w:p w14:paraId="30AFAD40" w14:textId="77777777" w:rsidR="00FA0881" w:rsidRPr="00051081" w:rsidRDefault="00FA0881" w:rsidP="00AA3147">
            <w:pPr>
              <w:jc w:val="both"/>
            </w:pPr>
            <w:r>
              <w:rPr>
                <w:rFonts w:eastAsia="Calibri"/>
              </w:rPr>
              <w:t>pp.</w:t>
            </w:r>
          </w:p>
        </w:tc>
        <w:tc>
          <w:tcPr>
            <w:tcW w:w="994" w:type="dxa"/>
            <w:shd w:val="clear" w:color="auto" w:fill="F7CAAC"/>
          </w:tcPr>
          <w:p w14:paraId="5E9633C2" w14:textId="77777777" w:rsidR="00FA0881" w:rsidRDefault="00FA0881" w:rsidP="00AA3147">
            <w:pPr>
              <w:jc w:val="both"/>
              <w:rPr>
                <w:b/>
              </w:rPr>
            </w:pPr>
            <w:r>
              <w:rPr>
                <w:b/>
              </w:rPr>
              <w:t>rozsah</w:t>
            </w:r>
          </w:p>
        </w:tc>
        <w:tc>
          <w:tcPr>
            <w:tcW w:w="709" w:type="dxa"/>
          </w:tcPr>
          <w:p w14:paraId="434C8C91" w14:textId="6B9B2833" w:rsidR="00FA0881" w:rsidRPr="00051081" w:rsidRDefault="00C23FD7" w:rsidP="00AA3147">
            <w:pPr>
              <w:jc w:val="both"/>
            </w:pPr>
            <w:proofErr w:type="gramStart"/>
            <w:r>
              <w:t>24h</w:t>
            </w:r>
            <w:proofErr w:type="gramEnd"/>
            <w:r>
              <w:t>/t</w:t>
            </w:r>
          </w:p>
        </w:tc>
        <w:tc>
          <w:tcPr>
            <w:tcW w:w="709" w:type="dxa"/>
            <w:gridSpan w:val="3"/>
            <w:shd w:val="clear" w:color="auto" w:fill="F7CAAC"/>
          </w:tcPr>
          <w:p w14:paraId="6AB97083" w14:textId="77777777" w:rsidR="00FA0881" w:rsidRDefault="00FA0881" w:rsidP="00AA3147">
            <w:pPr>
              <w:jc w:val="both"/>
              <w:rPr>
                <w:b/>
              </w:rPr>
            </w:pPr>
            <w:r>
              <w:rPr>
                <w:b/>
              </w:rPr>
              <w:t>do kdy</w:t>
            </w:r>
          </w:p>
        </w:tc>
        <w:tc>
          <w:tcPr>
            <w:tcW w:w="1387" w:type="dxa"/>
            <w:gridSpan w:val="2"/>
          </w:tcPr>
          <w:p w14:paraId="671E499F" w14:textId="77777777" w:rsidR="00FA0881" w:rsidRPr="00051081" w:rsidRDefault="00FA0881" w:rsidP="00AA3147">
            <w:pPr>
              <w:jc w:val="both"/>
            </w:pPr>
            <w:r>
              <w:t>03/2024</w:t>
            </w:r>
          </w:p>
        </w:tc>
      </w:tr>
      <w:tr w:rsidR="00FA0881" w14:paraId="0224A522" w14:textId="77777777" w:rsidTr="00AA3147">
        <w:tc>
          <w:tcPr>
            <w:tcW w:w="5068" w:type="dxa"/>
            <w:gridSpan w:val="5"/>
            <w:shd w:val="clear" w:color="auto" w:fill="F7CAAC"/>
          </w:tcPr>
          <w:p w14:paraId="387F8E2E" w14:textId="77777777" w:rsidR="00FA0881" w:rsidRDefault="00FA0881" w:rsidP="00AA3147">
            <w:pPr>
              <w:jc w:val="both"/>
              <w:rPr>
                <w:b/>
              </w:rPr>
            </w:pPr>
            <w:r>
              <w:rPr>
                <w:b/>
              </w:rPr>
              <w:t>Typ vztahu na součásti VŠ, která uskutečňuje st. program</w:t>
            </w:r>
          </w:p>
        </w:tc>
        <w:tc>
          <w:tcPr>
            <w:tcW w:w="992" w:type="dxa"/>
            <w:gridSpan w:val="3"/>
          </w:tcPr>
          <w:p w14:paraId="107E4677" w14:textId="77777777" w:rsidR="00FA0881" w:rsidRPr="00051081" w:rsidRDefault="00FA0881" w:rsidP="00AA3147">
            <w:pPr>
              <w:jc w:val="both"/>
            </w:pPr>
            <w:r>
              <w:t>pp.</w:t>
            </w:r>
          </w:p>
        </w:tc>
        <w:tc>
          <w:tcPr>
            <w:tcW w:w="994" w:type="dxa"/>
            <w:shd w:val="clear" w:color="auto" w:fill="F7CAAC"/>
          </w:tcPr>
          <w:p w14:paraId="57620F35" w14:textId="77777777" w:rsidR="00FA0881" w:rsidRDefault="00FA0881" w:rsidP="00AA3147">
            <w:pPr>
              <w:jc w:val="both"/>
              <w:rPr>
                <w:b/>
              </w:rPr>
            </w:pPr>
            <w:r>
              <w:rPr>
                <w:b/>
              </w:rPr>
              <w:t>rozsah</w:t>
            </w:r>
          </w:p>
        </w:tc>
        <w:tc>
          <w:tcPr>
            <w:tcW w:w="709" w:type="dxa"/>
          </w:tcPr>
          <w:p w14:paraId="67EE4522" w14:textId="5B22AEEE" w:rsidR="00FA0881" w:rsidRPr="00051081" w:rsidRDefault="00C23FD7" w:rsidP="00AA3147">
            <w:pPr>
              <w:jc w:val="both"/>
            </w:pPr>
            <w:proofErr w:type="gramStart"/>
            <w:r>
              <w:t>24h</w:t>
            </w:r>
            <w:proofErr w:type="gramEnd"/>
            <w:r>
              <w:t>/t</w:t>
            </w:r>
          </w:p>
        </w:tc>
        <w:tc>
          <w:tcPr>
            <w:tcW w:w="709" w:type="dxa"/>
            <w:gridSpan w:val="3"/>
            <w:shd w:val="clear" w:color="auto" w:fill="F7CAAC"/>
          </w:tcPr>
          <w:p w14:paraId="3ADF243C" w14:textId="77777777" w:rsidR="00FA0881" w:rsidRDefault="00FA0881" w:rsidP="00AA3147">
            <w:pPr>
              <w:jc w:val="both"/>
              <w:rPr>
                <w:b/>
              </w:rPr>
            </w:pPr>
            <w:r>
              <w:rPr>
                <w:b/>
              </w:rPr>
              <w:t>do kdy</w:t>
            </w:r>
          </w:p>
        </w:tc>
        <w:tc>
          <w:tcPr>
            <w:tcW w:w="1387" w:type="dxa"/>
            <w:gridSpan w:val="2"/>
          </w:tcPr>
          <w:p w14:paraId="1D7DE771" w14:textId="77777777" w:rsidR="00FA0881" w:rsidRPr="00051081" w:rsidRDefault="00FA0881" w:rsidP="00AA3147">
            <w:pPr>
              <w:jc w:val="both"/>
            </w:pPr>
            <w:r>
              <w:t>03/2024</w:t>
            </w:r>
          </w:p>
        </w:tc>
      </w:tr>
      <w:tr w:rsidR="00FA0881" w14:paraId="5CD8A497" w14:textId="77777777" w:rsidTr="00AA3147">
        <w:tc>
          <w:tcPr>
            <w:tcW w:w="6060" w:type="dxa"/>
            <w:gridSpan w:val="8"/>
            <w:shd w:val="clear" w:color="auto" w:fill="F7CAAC"/>
          </w:tcPr>
          <w:p w14:paraId="52DFBCFA" w14:textId="77777777" w:rsidR="00FA0881" w:rsidRPr="00F83714" w:rsidRDefault="00FA0881" w:rsidP="00AA3147">
            <w:pPr>
              <w:jc w:val="both"/>
              <w:rPr>
                <w:b/>
              </w:rPr>
            </w:pPr>
            <w:r w:rsidRPr="00B17BC0">
              <w:rPr>
                <w:b/>
              </w:rPr>
              <w:t>Další současná působení jako akademický pracovník na jiných VŠ</w:t>
            </w:r>
          </w:p>
        </w:tc>
        <w:tc>
          <w:tcPr>
            <w:tcW w:w="1703" w:type="dxa"/>
            <w:gridSpan w:val="2"/>
            <w:shd w:val="clear" w:color="auto" w:fill="F7CAAC"/>
          </w:tcPr>
          <w:p w14:paraId="6C61A26E" w14:textId="77777777" w:rsidR="00FA0881" w:rsidRDefault="00FA0881"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8A13E1C" w14:textId="77777777" w:rsidR="00FA0881" w:rsidRDefault="00FA0881" w:rsidP="00AA3147">
            <w:pPr>
              <w:jc w:val="both"/>
              <w:rPr>
                <w:b/>
              </w:rPr>
            </w:pPr>
            <w:r>
              <w:rPr>
                <w:b/>
              </w:rPr>
              <w:t>rozsah</w:t>
            </w:r>
          </w:p>
        </w:tc>
      </w:tr>
      <w:tr w:rsidR="00FA0881" w14:paraId="08E56BAE" w14:textId="77777777" w:rsidTr="00AA3147">
        <w:tc>
          <w:tcPr>
            <w:tcW w:w="6060" w:type="dxa"/>
            <w:gridSpan w:val="8"/>
          </w:tcPr>
          <w:p w14:paraId="7E2F2EC3" w14:textId="77777777" w:rsidR="00FA0881" w:rsidRDefault="00FA0881" w:rsidP="00AA3147">
            <w:pPr>
              <w:jc w:val="both"/>
            </w:pPr>
            <w:r>
              <w:t>Fakulta výtvarného umění VUT v Brně</w:t>
            </w:r>
          </w:p>
        </w:tc>
        <w:tc>
          <w:tcPr>
            <w:tcW w:w="1703" w:type="dxa"/>
            <w:gridSpan w:val="2"/>
          </w:tcPr>
          <w:p w14:paraId="7321DCFB" w14:textId="77777777" w:rsidR="00FA0881" w:rsidRDefault="00FA0881" w:rsidP="00AA3147">
            <w:pPr>
              <w:jc w:val="both"/>
            </w:pPr>
            <w:r>
              <w:t>DPP</w:t>
            </w:r>
          </w:p>
        </w:tc>
        <w:tc>
          <w:tcPr>
            <w:tcW w:w="2096" w:type="dxa"/>
            <w:gridSpan w:val="5"/>
          </w:tcPr>
          <w:p w14:paraId="752789FB" w14:textId="77777777" w:rsidR="00FA0881" w:rsidRDefault="00FA0881" w:rsidP="00AA3147">
            <w:pPr>
              <w:jc w:val="both"/>
            </w:pPr>
            <w:proofErr w:type="gramStart"/>
            <w:r>
              <w:t>40h</w:t>
            </w:r>
            <w:proofErr w:type="gramEnd"/>
            <w:r>
              <w:t xml:space="preserve"> za semestr</w:t>
            </w:r>
          </w:p>
        </w:tc>
      </w:tr>
      <w:tr w:rsidR="00FA0881" w14:paraId="2D44188F" w14:textId="77777777" w:rsidTr="00AA3147">
        <w:tc>
          <w:tcPr>
            <w:tcW w:w="6060" w:type="dxa"/>
            <w:gridSpan w:val="8"/>
          </w:tcPr>
          <w:p w14:paraId="6460B1AC" w14:textId="77777777" w:rsidR="00FA0881" w:rsidRDefault="00FA0881" w:rsidP="00AA3147">
            <w:pPr>
              <w:jc w:val="both"/>
            </w:pPr>
          </w:p>
        </w:tc>
        <w:tc>
          <w:tcPr>
            <w:tcW w:w="1703" w:type="dxa"/>
            <w:gridSpan w:val="2"/>
          </w:tcPr>
          <w:p w14:paraId="6C8D0DEA" w14:textId="77777777" w:rsidR="00FA0881" w:rsidRDefault="00FA0881" w:rsidP="00AA3147">
            <w:pPr>
              <w:jc w:val="both"/>
            </w:pPr>
          </w:p>
        </w:tc>
        <w:tc>
          <w:tcPr>
            <w:tcW w:w="2096" w:type="dxa"/>
            <w:gridSpan w:val="5"/>
          </w:tcPr>
          <w:p w14:paraId="7A5BC290" w14:textId="77777777" w:rsidR="00FA0881" w:rsidRDefault="00FA0881" w:rsidP="00AA3147">
            <w:pPr>
              <w:jc w:val="both"/>
            </w:pPr>
          </w:p>
        </w:tc>
      </w:tr>
      <w:tr w:rsidR="00FA0881" w14:paraId="2A70EE47" w14:textId="77777777" w:rsidTr="00AA3147">
        <w:tc>
          <w:tcPr>
            <w:tcW w:w="9859" w:type="dxa"/>
            <w:gridSpan w:val="15"/>
            <w:shd w:val="clear" w:color="auto" w:fill="F7CAAC"/>
          </w:tcPr>
          <w:p w14:paraId="750DB8A1" w14:textId="77777777" w:rsidR="00FA0881" w:rsidRDefault="00FA0881" w:rsidP="00AA3147">
            <w:r>
              <w:rPr>
                <w:b/>
              </w:rPr>
              <w:t>Předměty příslušného studijního programu a způsob zapojení do jejich výuky, příp. další zapojení do uskutečňování studijního programu</w:t>
            </w:r>
          </w:p>
        </w:tc>
      </w:tr>
      <w:tr w:rsidR="00FA0881" w14:paraId="681FD2DF" w14:textId="77777777" w:rsidTr="00D44D7A">
        <w:trPr>
          <w:trHeight w:val="389"/>
        </w:trPr>
        <w:tc>
          <w:tcPr>
            <w:tcW w:w="9859" w:type="dxa"/>
            <w:gridSpan w:val="15"/>
            <w:tcBorders>
              <w:top w:val="nil"/>
            </w:tcBorders>
          </w:tcPr>
          <w:p w14:paraId="4971E1F3" w14:textId="7454B526" w:rsidR="00FA0881" w:rsidRDefault="0067752F" w:rsidP="00AA3147">
            <w:pPr>
              <w:jc w:val="both"/>
            </w:pPr>
            <w:r>
              <w:t>Dějiny designu 5</w:t>
            </w:r>
            <w:r w:rsidR="00FA0881">
              <w:t xml:space="preserve"> </w:t>
            </w:r>
            <w:r w:rsidR="00D824B1">
              <w:t>(</w:t>
            </w:r>
            <w:r w:rsidR="00FA0881">
              <w:t>přednášející, garant předmětu</w:t>
            </w:r>
            <w:r w:rsidR="00D824B1">
              <w:t>)</w:t>
            </w:r>
          </w:p>
          <w:p w14:paraId="30F5FE0C" w14:textId="77777777" w:rsidR="00FA0881" w:rsidRDefault="00FA0881" w:rsidP="00AA3147">
            <w:pPr>
              <w:jc w:val="both"/>
            </w:pPr>
          </w:p>
        </w:tc>
      </w:tr>
      <w:tr w:rsidR="008E09D6" w:rsidRPr="002827C6" w14:paraId="32B06189" w14:textId="77777777" w:rsidTr="008E09D6">
        <w:trPr>
          <w:trHeight w:val="389"/>
        </w:trPr>
        <w:tc>
          <w:tcPr>
            <w:tcW w:w="9859" w:type="dxa"/>
            <w:gridSpan w:val="15"/>
            <w:tcBorders>
              <w:top w:val="nil"/>
              <w:left w:val="single" w:sz="4" w:space="0" w:color="auto"/>
              <w:bottom w:val="single" w:sz="4" w:space="0" w:color="auto"/>
              <w:right w:val="single" w:sz="4" w:space="0" w:color="auto"/>
            </w:tcBorders>
            <w:shd w:val="clear" w:color="auto" w:fill="FBD4B4"/>
          </w:tcPr>
          <w:p w14:paraId="7EDB0088" w14:textId="77777777" w:rsidR="008E09D6" w:rsidRPr="008E09D6" w:rsidRDefault="008E09D6" w:rsidP="00D54636">
            <w:pPr>
              <w:jc w:val="both"/>
            </w:pPr>
            <w:r w:rsidRPr="008E09D6">
              <w:t>Zapojení do výuky v dalších studijních programech na téže vysoké škole (pouze u garantů ZT a PZ předmětů)</w:t>
            </w:r>
          </w:p>
        </w:tc>
      </w:tr>
      <w:tr w:rsidR="008E09D6" w:rsidRPr="002827C6" w14:paraId="0A1F1624" w14:textId="77777777" w:rsidTr="00D54636">
        <w:trPr>
          <w:trHeight w:val="340"/>
        </w:trPr>
        <w:tc>
          <w:tcPr>
            <w:tcW w:w="2802" w:type="dxa"/>
            <w:gridSpan w:val="2"/>
            <w:tcBorders>
              <w:top w:val="nil"/>
            </w:tcBorders>
          </w:tcPr>
          <w:p w14:paraId="339A8FA0" w14:textId="77777777" w:rsidR="008E09D6" w:rsidRPr="002827C6" w:rsidRDefault="008E09D6" w:rsidP="00D54636">
            <w:pPr>
              <w:jc w:val="both"/>
              <w:rPr>
                <w:b/>
              </w:rPr>
            </w:pPr>
            <w:r w:rsidRPr="002827C6">
              <w:rPr>
                <w:b/>
              </w:rPr>
              <w:t>Název studijního předmětu</w:t>
            </w:r>
          </w:p>
        </w:tc>
        <w:tc>
          <w:tcPr>
            <w:tcW w:w="2051" w:type="dxa"/>
            <w:gridSpan w:val="2"/>
            <w:tcBorders>
              <w:top w:val="nil"/>
            </w:tcBorders>
          </w:tcPr>
          <w:p w14:paraId="4B84B235" w14:textId="77777777" w:rsidR="008E09D6" w:rsidRPr="002827C6" w:rsidRDefault="008E09D6" w:rsidP="00D54636">
            <w:pPr>
              <w:jc w:val="both"/>
              <w:rPr>
                <w:b/>
              </w:rPr>
            </w:pPr>
            <w:r w:rsidRPr="002827C6">
              <w:rPr>
                <w:b/>
              </w:rPr>
              <w:t>Název studijního programu</w:t>
            </w:r>
          </w:p>
        </w:tc>
        <w:tc>
          <w:tcPr>
            <w:tcW w:w="567" w:type="dxa"/>
            <w:gridSpan w:val="2"/>
            <w:tcBorders>
              <w:top w:val="nil"/>
            </w:tcBorders>
          </w:tcPr>
          <w:p w14:paraId="3CB5873A" w14:textId="77777777" w:rsidR="008E09D6" w:rsidRPr="002827C6" w:rsidRDefault="008E09D6" w:rsidP="00D54636">
            <w:pPr>
              <w:jc w:val="both"/>
              <w:rPr>
                <w:b/>
              </w:rPr>
            </w:pPr>
            <w:r w:rsidRPr="002827C6">
              <w:rPr>
                <w:b/>
              </w:rPr>
              <w:t>Sem.</w:t>
            </w:r>
          </w:p>
        </w:tc>
        <w:tc>
          <w:tcPr>
            <w:tcW w:w="2410" w:type="dxa"/>
            <w:gridSpan w:val="5"/>
            <w:tcBorders>
              <w:top w:val="nil"/>
            </w:tcBorders>
          </w:tcPr>
          <w:p w14:paraId="1B118C19" w14:textId="77777777" w:rsidR="008E09D6" w:rsidRPr="002827C6" w:rsidRDefault="008E09D6" w:rsidP="00D54636">
            <w:pPr>
              <w:jc w:val="both"/>
              <w:rPr>
                <w:b/>
              </w:rPr>
            </w:pPr>
            <w:r w:rsidRPr="002827C6">
              <w:rPr>
                <w:b/>
              </w:rPr>
              <w:t>Role ve výuce daného předmětu</w:t>
            </w:r>
          </w:p>
        </w:tc>
        <w:tc>
          <w:tcPr>
            <w:tcW w:w="2029" w:type="dxa"/>
            <w:gridSpan w:val="4"/>
            <w:tcBorders>
              <w:top w:val="nil"/>
            </w:tcBorders>
          </w:tcPr>
          <w:p w14:paraId="0B384E43" w14:textId="77777777" w:rsidR="008E09D6" w:rsidRPr="002827C6" w:rsidRDefault="008E09D6" w:rsidP="00D54636">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8E09D6" w:rsidRPr="00461AFF" w14:paraId="16547656" w14:textId="77777777" w:rsidTr="00D54636">
        <w:trPr>
          <w:trHeight w:val="285"/>
        </w:trPr>
        <w:tc>
          <w:tcPr>
            <w:tcW w:w="2802" w:type="dxa"/>
            <w:gridSpan w:val="2"/>
            <w:tcBorders>
              <w:top w:val="nil"/>
            </w:tcBorders>
          </w:tcPr>
          <w:p w14:paraId="65A12696" w14:textId="77777777" w:rsidR="008E09D6" w:rsidRPr="00461AFF" w:rsidRDefault="008E09D6" w:rsidP="00D54636">
            <w:pPr>
              <w:jc w:val="both"/>
              <w:rPr>
                <w:color w:val="FF0000"/>
              </w:rPr>
            </w:pPr>
          </w:p>
        </w:tc>
        <w:tc>
          <w:tcPr>
            <w:tcW w:w="2051" w:type="dxa"/>
            <w:gridSpan w:val="2"/>
            <w:tcBorders>
              <w:top w:val="nil"/>
            </w:tcBorders>
          </w:tcPr>
          <w:p w14:paraId="72523B94" w14:textId="77777777" w:rsidR="008E09D6" w:rsidRPr="00461AFF" w:rsidRDefault="008E09D6" w:rsidP="00D54636">
            <w:pPr>
              <w:jc w:val="both"/>
              <w:rPr>
                <w:color w:val="FF0000"/>
              </w:rPr>
            </w:pPr>
          </w:p>
        </w:tc>
        <w:tc>
          <w:tcPr>
            <w:tcW w:w="567" w:type="dxa"/>
            <w:gridSpan w:val="2"/>
            <w:tcBorders>
              <w:top w:val="nil"/>
            </w:tcBorders>
          </w:tcPr>
          <w:p w14:paraId="57C49CF8" w14:textId="77777777" w:rsidR="008E09D6" w:rsidRPr="00461AFF" w:rsidRDefault="008E09D6" w:rsidP="00D54636">
            <w:pPr>
              <w:jc w:val="both"/>
              <w:rPr>
                <w:color w:val="FF0000"/>
              </w:rPr>
            </w:pPr>
          </w:p>
        </w:tc>
        <w:tc>
          <w:tcPr>
            <w:tcW w:w="2410" w:type="dxa"/>
            <w:gridSpan w:val="5"/>
            <w:tcBorders>
              <w:top w:val="nil"/>
            </w:tcBorders>
          </w:tcPr>
          <w:p w14:paraId="2CC6A7D8" w14:textId="77777777" w:rsidR="008E09D6" w:rsidRPr="00461AFF" w:rsidRDefault="008E09D6" w:rsidP="00D54636">
            <w:pPr>
              <w:jc w:val="both"/>
              <w:rPr>
                <w:color w:val="FF0000"/>
              </w:rPr>
            </w:pPr>
          </w:p>
        </w:tc>
        <w:tc>
          <w:tcPr>
            <w:tcW w:w="2029" w:type="dxa"/>
            <w:gridSpan w:val="4"/>
            <w:tcBorders>
              <w:top w:val="nil"/>
            </w:tcBorders>
          </w:tcPr>
          <w:p w14:paraId="5C21C376" w14:textId="77777777" w:rsidR="008E09D6" w:rsidRPr="00461AFF" w:rsidRDefault="008E09D6" w:rsidP="00D54636">
            <w:pPr>
              <w:jc w:val="both"/>
              <w:rPr>
                <w:color w:val="FF0000"/>
              </w:rPr>
            </w:pPr>
          </w:p>
        </w:tc>
      </w:tr>
      <w:tr w:rsidR="00FA0881" w14:paraId="485BD8DF" w14:textId="77777777" w:rsidTr="00AA3147">
        <w:tc>
          <w:tcPr>
            <w:tcW w:w="9859" w:type="dxa"/>
            <w:gridSpan w:val="15"/>
            <w:shd w:val="clear" w:color="auto" w:fill="F7CAAC"/>
          </w:tcPr>
          <w:p w14:paraId="27E99DEA" w14:textId="764948D0" w:rsidR="00FA0881" w:rsidRDefault="00FA0881" w:rsidP="00AA3147">
            <w:pPr>
              <w:jc w:val="both"/>
            </w:pPr>
            <w:r>
              <w:rPr>
                <w:b/>
              </w:rPr>
              <w:t xml:space="preserve">Údaje o vzdělání na VŠ </w:t>
            </w:r>
          </w:p>
        </w:tc>
      </w:tr>
      <w:tr w:rsidR="00FA0881" w14:paraId="1B04BDD8" w14:textId="77777777" w:rsidTr="00D44D7A">
        <w:trPr>
          <w:trHeight w:val="526"/>
        </w:trPr>
        <w:tc>
          <w:tcPr>
            <w:tcW w:w="9859" w:type="dxa"/>
            <w:gridSpan w:val="15"/>
          </w:tcPr>
          <w:p w14:paraId="10C15A04" w14:textId="64A6FB41" w:rsidR="00D44D7A" w:rsidRDefault="00D00EBF" w:rsidP="00AA3147">
            <w:pPr>
              <w:jc w:val="both"/>
            </w:pPr>
            <w:r>
              <w:t xml:space="preserve">2020: </w:t>
            </w:r>
            <w:r w:rsidRPr="00F83714">
              <w:t>Fakulta multimediálních komunikací Univerzity Tomáše Bati ve Zlíně</w:t>
            </w:r>
            <w:r>
              <w:t xml:space="preserve"> (titul Ph</w:t>
            </w:r>
            <w:r w:rsidR="00D44D7A">
              <w:t>.</w:t>
            </w:r>
            <w:r>
              <w:t>D.)</w:t>
            </w:r>
          </w:p>
          <w:p w14:paraId="069BCC11" w14:textId="20E51E1F" w:rsidR="00FA0881" w:rsidRPr="00F83714" w:rsidRDefault="0065262D" w:rsidP="00AA3147">
            <w:pPr>
              <w:jc w:val="both"/>
            </w:pPr>
            <w:r w:rsidRPr="00F83714">
              <w:t>2012</w:t>
            </w:r>
            <w:r>
              <w:t xml:space="preserve">: </w:t>
            </w:r>
            <w:r w:rsidR="00FA0881" w:rsidRPr="00F83714">
              <w:t>Filozofická fakulta Masarykovy univerzity, Brno</w:t>
            </w:r>
            <w:r w:rsidR="008F20DF">
              <w:t xml:space="preserve"> (titul Mgr.)</w:t>
            </w:r>
          </w:p>
          <w:p w14:paraId="21F04E9E" w14:textId="485653F0" w:rsidR="00FA0881" w:rsidRDefault="00FA0881" w:rsidP="008F20DF">
            <w:pPr>
              <w:jc w:val="both"/>
              <w:rPr>
                <w:b/>
              </w:rPr>
            </w:pPr>
          </w:p>
        </w:tc>
      </w:tr>
      <w:tr w:rsidR="00FA0881" w14:paraId="683FFA94" w14:textId="77777777" w:rsidTr="00AA3147">
        <w:tc>
          <w:tcPr>
            <w:tcW w:w="9859" w:type="dxa"/>
            <w:gridSpan w:val="15"/>
            <w:shd w:val="clear" w:color="auto" w:fill="F7CAAC"/>
          </w:tcPr>
          <w:p w14:paraId="1FF3D506" w14:textId="77777777" w:rsidR="00FA0881" w:rsidRDefault="00FA0881" w:rsidP="00AA3147">
            <w:pPr>
              <w:jc w:val="both"/>
              <w:rPr>
                <w:b/>
              </w:rPr>
            </w:pPr>
            <w:r>
              <w:rPr>
                <w:b/>
              </w:rPr>
              <w:t>Údaje o odborném působení od absolvování VŠ</w:t>
            </w:r>
          </w:p>
        </w:tc>
      </w:tr>
      <w:tr w:rsidR="00FA0881" w14:paraId="73EE427F" w14:textId="77777777" w:rsidTr="00311B61">
        <w:trPr>
          <w:trHeight w:val="1421"/>
        </w:trPr>
        <w:tc>
          <w:tcPr>
            <w:tcW w:w="9859" w:type="dxa"/>
            <w:gridSpan w:val="15"/>
          </w:tcPr>
          <w:p w14:paraId="03DC7858" w14:textId="77777777" w:rsidR="00D00EBF" w:rsidRPr="00F83714" w:rsidRDefault="00D00EBF" w:rsidP="00D00EBF">
            <w:pPr>
              <w:jc w:val="both"/>
              <w:rPr>
                <w:szCs w:val="16"/>
              </w:rPr>
            </w:pPr>
            <w:proofErr w:type="gramStart"/>
            <w:r>
              <w:rPr>
                <w:szCs w:val="16"/>
              </w:rPr>
              <w:t>2022-</w:t>
            </w:r>
            <w:r w:rsidRPr="004B0011">
              <w:rPr>
                <w:szCs w:val="16"/>
              </w:rPr>
              <w:t>dosud</w:t>
            </w:r>
            <w:proofErr w:type="gramEnd"/>
            <w:r w:rsidRPr="004B0011">
              <w:rPr>
                <w:szCs w:val="16"/>
              </w:rPr>
              <w:t>: Krajská galerie výtvarného umění ve Zlíně, kurátor sbírky designu</w:t>
            </w:r>
          </w:p>
          <w:p w14:paraId="3E872833" w14:textId="77777777" w:rsidR="00D00EBF" w:rsidRPr="004B0011" w:rsidRDefault="00D00EBF" w:rsidP="00D00EBF">
            <w:pPr>
              <w:jc w:val="both"/>
              <w:rPr>
                <w:szCs w:val="16"/>
              </w:rPr>
            </w:pPr>
            <w:proofErr w:type="gramStart"/>
            <w:r>
              <w:rPr>
                <w:szCs w:val="16"/>
              </w:rPr>
              <w:t>2015-</w:t>
            </w:r>
            <w:r w:rsidRPr="004B0011">
              <w:rPr>
                <w:szCs w:val="16"/>
              </w:rPr>
              <w:t>dosud</w:t>
            </w:r>
            <w:proofErr w:type="gramEnd"/>
            <w:r w:rsidRPr="004B0011">
              <w:rPr>
                <w:szCs w:val="16"/>
              </w:rPr>
              <w:t>: Fakulta multimediálních komunikací a Fakulta managementu a ekonomiky Univerzity Tomáše Bati ve Zlíně, výuka předmětů zaměřených dějiny designu a architektury</w:t>
            </w:r>
          </w:p>
          <w:p w14:paraId="2D0BEA99" w14:textId="77777777" w:rsidR="00C23FD7" w:rsidRDefault="00D00EBF" w:rsidP="00631822">
            <w:pPr>
              <w:jc w:val="both"/>
              <w:rPr>
                <w:szCs w:val="16"/>
              </w:rPr>
            </w:pPr>
            <w:r>
              <w:rPr>
                <w:szCs w:val="16"/>
              </w:rPr>
              <w:t>2014-</w:t>
            </w:r>
            <w:r w:rsidRPr="004B0011">
              <w:rPr>
                <w:szCs w:val="16"/>
              </w:rPr>
              <w:t>2021</w:t>
            </w:r>
            <w:r>
              <w:rPr>
                <w:szCs w:val="16"/>
              </w:rPr>
              <w:t xml:space="preserve">: </w:t>
            </w:r>
            <w:r w:rsidRPr="00F83714">
              <w:rPr>
                <w:szCs w:val="16"/>
              </w:rPr>
              <w:t xml:space="preserve">Krajská galerie výtvarného umění ve Zlíně, kurátor sbírky sochařství a designu </w:t>
            </w:r>
          </w:p>
          <w:p w14:paraId="1A741FA2" w14:textId="5C9DCE9B" w:rsidR="00FA0881" w:rsidRPr="00B17BC0" w:rsidRDefault="00FA0881" w:rsidP="00631822">
            <w:pPr>
              <w:jc w:val="both"/>
              <w:rPr>
                <w:color w:val="FF0000"/>
                <w:sz w:val="16"/>
                <w:szCs w:val="16"/>
              </w:rPr>
            </w:pPr>
            <w:r w:rsidRPr="00F83714">
              <w:rPr>
                <w:szCs w:val="16"/>
              </w:rPr>
              <w:t>2013</w:t>
            </w:r>
            <w:r w:rsidR="0065262D">
              <w:rPr>
                <w:szCs w:val="16"/>
              </w:rPr>
              <w:t>:</w:t>
            </w:r>
            <w:r>
              <w:rPr>
                <w:szCs w:val="16"/>
              </w:rPr>
              <w:t xml:space="preserve"> </w:t>
            </w:r>
            <w:r w:rsidRPr="00F83714">
              <w:rPr>
                <w:szCs w:val="16"/>
              </w:rPr>
              <w:t>Národní památkový ústav, územní odborné pracoviště v Kroměříži, odborný garant území</w:t>
            </w:r>
            <w:r>
              <w:rPr>
                <w:szCs w:val="16"/>
              </w:rPr>
              <w:t>, 1 rok</w:t>
            </w:r>
          </w:p>
        </w:tc>
      </w:tr>
      <w:tr w:rsidR="00FA0881" w14:paraId="5DD0425B" w14:textId="77777777" w:rsidTr="00AA3147">
        <w:trPr>
          <w:trHeight w:val="250"/>
        </w:trPr>
        <w:tc>
          <w:tcPr>
            <w:tcW w:w="9859" w:type="dxa"/>
            <w:gridSpan w:val="15"/>
            <w:shd w:val="clear" w:color="auto" w:fill="F7CAAC"/>
          </w:tcPr>
          <w:p w14:paraId="1679E844" w14:textId="77777777" w:rsidR="00FA0881" w:rsidRDefault="00FA0881" w:rsidP="00AA3147">
            <w:pPr>
              <w:jc w:val="both"/>
            </w:pPr>
            <w:r>
              <w:rPr>
                <w:b/>
              </w:rPr>
              <w:t>Zkušenosti s vedením kvalifikačních a rigorózních prací</w:t>
            </w:r>
          </w:p>
        </w:tc>
      </w:tr>
      <w:tr w:rsidR="00FA0881" w14:paraId="0CA1A2A1" w14:textId="77777777" w:rsidTr="00AA3147">
        <w:trPr>
          <w:trHeight w:val="422"/>
        </w:trPr>
        <w:tc>
          <w:tcPr>
            <w:tcW w:w="9859" w:type="dxa"/>
            <w:gridSpan w:val="15"/>
          </w:tcPr>
          <w:p w14:paraId="7B3EE1FC" w14:textId="77777777" w:rsidR="00FA0881" w:rsidRDefault="00FA0881" w:rsidP="00AA3147">
            <w:pPr>
              <w:jc w:val="both"/>
            </w:pPr>
            <w:r>
              <w:t>Diplomové práce: 1</w:t>
            </w:r>
          </w:p>
          <w:p w14:paraId="198E8C1B" w14:textId="1345E3BF" w:rsidR="00074F03" w:rsidRDefault="00074F03" w:rsidP="00AA3147">
            <w:pPr>
              <w:jc w:val="both"/>
            </w:pPr>
          </w:p>
        </w:tc>
      </w:tr>
      <w:tr w:rsidR="00FA0881" w14:paraId="2CA52884" w14:textId="77777777" w:rsidTr="00AA3147">
        <w:trPr>
          <w:cantSplit/>
        </w:trPr>
        <w:tc>
          <w:tcPr>
            <w:tcW w:w="3347" w:type="dxa"/>
            <w:gridSpan w:val="3"/>
            <w:tcBorders>
              <w:top w:val="single" w:sz="12" w:space="0" w:color="auto"/>
            </w:tcBorders>
            <w:shd w:val="clear" w:color="auto" w:fill="F7CAAC"/>
          </w:tcPr>
          <w:p w14:paraId="2FE8C485" w14:textId="77777777" w:rsidR="00FA0881" w:rsidRDefault="00FA0881" w:rsidP="00AA3147">
            <w:pPr>
              <w:jc w:val="both"/>
            </w:pPr>
            <w:r>
              <w:rPr>
                <w:b/>
              </w:rPr>
              <w:t xml:space="preserve">Obor habilitačního řízení </w:t>
            </w:r>
          </w:p>
        </w:tc>
        <w:tc>
          <w:tcPr>
            <w:tcW w:w="2245" w:type="dxa"/>
            <w:gridSpan w:val="4"/>
            <w:tcBorders>
              <w:top w:val="single" w:sz="12" w:space="0" w:color="auto"/>
            </w:tcBorders>
            <w:shd w:val="clear" w:color="auto" w:fill="F7CAAC"/>
          </w:tcPr>
          <w:p w14:paraId="0FC7E77A" w14:textId="77777777" w:rsidR="00FA0881" w:rsidRDefault="00FA0881"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307FFE7" w14:textId="77777777" w:rsidR="00FA0881" w:rsidRDefault="00FA0881" w:rsidP="00AA314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4F0E675" w14:textId="77777777" w:rsidR="00FA0881" w:rsidRDefault="00FA0881" w:rsidP="00AA3147">
            <w:pPr>
              <w:jc w:val="both"/>
              <w:rPr>
                <w:b/>
              </w:rPr>
            </w:pPr>
            <w:r>
              <w:rPr>
                <w:b/>
              </w:rPr>
              <w:t>Ohlasy publikací</w:t>
            </w:r>
          </w:p>
          <w:p w14:paraId="08C5F06D" w14:textId="77777777" w:rsidR="00FA0881" w:rsidRDefault="00FA0881" w:rsidP="00AA3147">
            <w:pPr>
              <w:rPr>
                <w:b/>
              </w:rPr>
            </w:pPr>
          </w:p>
        </w:tc>
      </w:tr>
      <w:tr w:rsidR="00FA0881" w14:paraId="481270F5" w14:textId="77777777" w:rsidTr="00AA3147">
        <w:trPr>
          <w:cantSplit/>
        </w:trPr>
        <w:tc>
          <w:tcPr>
            <w:tcW w:w="3347" w:type="dxa"/>
            <w:gridSpan w:val="3"/>
          </w:tcPr>
          <w:p w14:paraId="57101C27" w14:textId="77777777" w:rsidR="00FA0881" w:rsidRPr="0076368E" w:rsidRDefault="00FA0881" w:rsidP="00AA3147">
            <w:pPr>
              <w:jc w:val="both"/>
              <w:rPr>
                <w:color w:val="FF0000"/>
                <w:sz w:val="16"/>
                <w:szCs w:val="16"/>
              </w:rPr>
            </w:pPr>
          </w:p>
        </w:tc>
        <w:tc>
          <w:tcPr>
            <w:tcW w:w="2245" w:type="dxa"/>
            <w:gridSpan w:val="4"/>
          </w:tcPr>
          <w:p w14:paraId="2014F9F5" w14:textId="77777777" w:rsidR="00FA0881" w:rsidRPr="0076368E" w:rsidRDefault="00FA0881" w:rsidP="00AA3147">
            <w:pPr>
              <w:jc w:val="both"/>
              <w:rPr>
                <w:color w:val="FF0000"/>
                <w:sz w:val="16"/>
                <w:szCs w:val="16"/>
              </w:rPr>
            </w:pPr>
          </w:p>
        </w:tc>
        <w:tc>
          <w:tcPr>
            <w:tcW w:w="2248" w:type="dxa"/>
            <w:gridSpan w:val="5"/>
            <w:tcBorders>
              <w:right w:val="single" w:sz="12" w:space="0" w:color="auto"/>
            </w:tcBorders>
          </w:tcPr>
          <w:p w14:paraId="5FC5F429" w14:textId="77777777" w:rsidR="00FA0881" w:rsidRPr="0076368E" w:rsidRDefault="00FA0881" w:rsidP="00AA3147">
            <w:pPr>
              <w:jc w:val="both"/>
              <w:rPr>
                <w:color w:val="FF0000"/>
                <w:sz w:val="16"/>
                <w:szCs w:val="16"/>
              </w:rPr>
            </w:pPr>
          </w:p>
        </w:tc>
        <w:tc>
          <w:tcPr>
            <w:tcW w:w="632" w:type="dxa"/>
            <w:tcBorders>
              <w:left w:val="single" w:sz="12" w:space="0" w:color="auto"/>
            </w:tcBorders>
            <w:shd w:val="clear" w:color="auto" w:fill="F7CAAC"/>
          </w:tcPr>
          <w:p w14:paraId="48349FA9" w14:textId="77777777" w:rsidR="00FA0881" w:rsidRDefault="00FA0881" w:rsidP="00AA3147">
            <w:pPr>
              <w:jc w:val="both"/>
            </w:pPr>
            <w:r>
              <w:rPr>
                <w:b/>
              </w:rPr>
              <w:t>WOS</w:t>
            </w:r>
          </w:p>
        </w:tc>
        <w:tc>
          <w:tcPr>
            <w:tcW w:w="693" w:type="dxa"/>
            <w:shd w:val="clear" w:color="auto" w:fill="F7CAAC"/>
          </w:tcPr>
          <w:p w14:paraId="25DDFD46" w14:textId="77777777" w:rsidR="00FA0881" w:rsidRDefault="00FA0881" w:rsidP="00AA3147">
            <w:pPr>
              <w:jc w:val="both"/>
              <w:rPr>
                <w:sz w:val="18"/>
              </w:rPr>
            </w:pPr>
            <w:proofErr w:type="spellStart"/>
            <w:r>
              <w:rPr>
                <w:b/>
                <w:sz w:val="18"/>
              </w:rPr>
              <w:t>Scopus</w:t>
            </w:r>
            <w:proofErr w:type="spellEnd"/>
          </w:p>
        </w:tc>
        <w:tc>
          <w:tcPr>
            <w:tcW w:w="694" w:type="dxa"/>
            <w:shd w:val="clear" w:color="auto" w:fill="F7CAAC"/>
          </w:tcPr>
          <w:p w14:paraId="504A28F7" w14:textId="77777777" w:rsidR="00FA0881" w:rsidRDefault="00FA0881" w:rsidP="00AA3147">
            <w:pPr>
              <w:jc w:val="both"/>
            </w:pPr>
            <w:r>
              <w:rPr>
                <w:b/>
                <w:sz w:val="18"/>
              </w:rPr>
              <w:t>ostatní</w:t>
            </w:r>
          </w:p>
        </w:tc>
      </w:tr>
      <w:tr w:rsidR="00FA0881" w14:paraId="2D1EFC70" w14:textId="77777777" w:rsidTr="00AA3147">
        <w:trPr>
          <w:cantSplit/>
          <w:trHeight w:val="70"/>
        </w:trPr>
        <w:tc>
          <w:tcPr>
            <w:tcW w:w="3347" w:type="dxa"/>
            <w:gridSpan w:val="3"/>
            <w:shd w:val="clear" w:color="auto" w:fill="F7CAAC"/>
          </w:tcPr>
          <w:p w14:paraId="0684500F" w14:textId="77777777" w:rsidR="00FA0881" w:rsidRDefault="00FA0881" w:rsidP="00AA3147">
            <w:pPr>
              <w:jc w:val="both"/>
            </w:pPr>
            <w:r>
              <w:rPr>
                <w:b/>
              </w:rPr>
              <w:t>Obor jmenovacího řízení</w:t>
            </w:r>
          </w:p>
        </w:tc>
        <w:tc>
          <w:tcPr>
            <w:tcW w:w="2245" w:type="dxa"/>
            <w:gridSpan w:val="4"/>
            <w:shd w:val="clear" w:color="auto" w:fill="F7CAAC"/>
          </w:tcPr>
          <w:p w14:paraId="1CFFF5E4" w14:textId="77777777" w:rsidR="00FA0881" w:rsidRDefault="00FA0881" w:rsidP="00AA3147">
            <w:pPr>
              <w:jc w:val="both"/>
            </w:pPr>
            <w:r>
              <w:rPr>
                <w:b/>
              </w:rPr>
              <w:t>Rok udělení hodnosti</w:t>
            </w:r>
          </w:p>
        </w:tc>
        <w:tc>
          <w:tcPr>
            <w:tcW w:w="2248" w:type="dxa"/>
            <w:gridSpan w:val="5"/>
            <w:tcBorders>
              <w:right w:val="single" w:sz="12" w:space="0" w:color="auto"/>
            </w:tcBorders>
            <w:shd w:val="clear" w:color="auto" w:fill="F7CAAC"/>
          </w:tcPr>
          <w:p w14:paraId="2288E646" w14:textId="77777777" w:rsidR="00FA0881" w:rsidRDefault="00FA0881" w:rsidP="00AA3147">
            <w:pPr>
              <w:jc w:val="both"/>
            </w:pPr>
            <w:r>
              <w:rPr>
                <w:b/>
              </w:rPr>
              <w:t>Řízení konáno na VŠ</w:t>
            </w:r>
          </w:p>
        </w:tc>
        <w:tc>
          <w:tcPr>
            <w:tcW w:w="632" w:type="dxa"/>
            <w:vMerge w:val="restart"/>
            <w:tcBorders>
              <w:left w:val="single" w:sz="12" w:space="0" w:color="auto"/>
            </w:tcBorders>
          </w:tcPr>
          <w:p w14:paraId="78F6D8FA" w14:textId="77777777" w:rsidR="00FA0881" w:rsidRDefault="00FA0881" w:rsidP="00AA3147">
            <w:pPr>
              <w:jc w:val="both"/>
              <w:rPr>
                <w:b/>
              </w:rPr>
            </w:pPr>
          </w:p>
        </w:tc>
        <w:tc>
          <w:tcPr>
            <w:tcW w:w="693" w:type="dxa"/>
            <w:vMerge w:val="restart"/>
          </w:tcPr>
          <w:p w14:paraId="30EEEEF3" w14:textId="77777777" w:rsidR="00FA0881" w:rsidRDefault="00FA0881" w:rsidP="00AA3147">
            <w:pPr>
              <w:jc w:val="both"/>
              <w:rPr>
                <w:b/>
              </w:rPr>
            </w:pPr>
          </w:p>
        </w:tc>
        <w:tc>
          <w:tcPr>
            <w:tcW w:w="694" w:type="dxa"/>
            <w:vMerge w:val="restart"/>
          </w:tcPr>
          <w:p w14:paraId="5951AB21" w14:textId="77777777" w:rsidR="00FA0881" w:rsidRDefault="00FA0881" w:rsidP="00AA3147">
            <w:pPr>
              <w:jc w:val="both"/>
              <w:rPr>
                <w:b/>
              </w:rPr>
            </w:pPr>
          </w:p>
        </w:tc>
      </w:tr>
      <w:tr w:rsidR="00FA0881" w14:paraId="5D5499B9" w14:textId="77777777" w:rsidTr="00AA3147">
        <w:trPr>
          <w:trHeight w:val="205"/>
        </w:trPr>
        <w:tc>
          <w:tcPr>
            <w:tcW w:w="3347" w:type="dxa"/>
            <w:gridSpan w:val="3"/>
          </w:tcPr>
          <w:p w14:paraId="18C71A4C" w14:textId="77777777" w:rsidR="00FA0881" w:rsidRDefault="00FA0881" w:rsidP="00AA3147">
            <w:pPr>
              <w:jc w:val="both"/>
            </w:pPr>
          </w:p>
        </w:tc>
        <w:tc>
          <w:tcPr>
            <w:tcW w:w="2245" w:type="dxa"/>
            <w:gridSpan w:val="4"/>
          </w:tcPr>
          <w:p w14:paraId="2948A5A2" w14:textId="77777777" w:rsidR="00FA0881" w:rsidRDefault="00FA0881" w:rsidP="00AA3147">
            <w:pPr>
              <w:jc w:val="both"/>
            </w:pPr>
          </w:p>
        </w:tc>
        <w:tc>
          <w:tcPr>
            <w:tcW w:w="2248" w:type="dxa"/>
            <w:gridSpan w:val="5"/>
            <w:tcBorders>
              <w:right w:val="single" w:sz="12" w:space="0" w:color="auto"/>
            </w:tcBorders>
          </w:tcPr>
          <w:p w14:paraId="63071164" w14:textId="77777777" w:rsidR="00FA0881" w:rsidRDefault="00FA0881" w:rsidP="00AA3147">
            <w:pPr>
              <w:jc w:val="both"/>
            </w:pPr>
          </w:p>
        </w:tc>
        <w:tc>
          <w:tcPr>
            <w:tcW w:w="632" w:type="dxa"/>
            <w:vMerge/>
            <w:tcBorders>
              <w:left w:val="single" w:sz="12" w:space="0" w:color="auto"/>
            </w:tcBorders>
            <w:vAlign w:val="center"/>
          </w:tcPr>
          <w:p w14:paraId="2133057E" w14:textId="77777777" w:rsidR="00FA0881" w:rsidRDefault="00FA0881" w:rsidP="00AA3147">
            <w:pPr>
              <w:rPr>
                <w:b/>
              </w:rPr>
            </w:pPr>
          </w:p>
        </w:tc>
        <w:tc>
          <w:tcPr>
            <w:tcW w:w="693" w:type="dxa"/>
            <w:vMerge/>
            <w:vAlign w:val="center"/>
          </w:tcPr>
          <w:p w14:paraId="3D667649" w14:textId="77777777" w:rsidR="00FA0881" w:rsidRDefault="00FA0881" w:rsidP="00AA3147">
            <w:pPr>
              <w:rPr>
                <w:b/>
              </w:rPr>
            </w:pPr>
          </w:p>
        </w:tc>
        <w:tc>
          <w:tcPr>
            <w:tcW w:w="694" w:type="dxa"/>
            <w:vMerge/>
            <w:vAlign w:val="center"/>
          </w:tcPr>
          <w:p w14:paraId="1ED49B40" w14:textId="77777777" w:rsidR="00FA0881" w:rsidRDefault="00FA0881" w:rsidP="00AA3147">
            <w:pPr>
              <w:rPr>
                <w:b/>
              </w:rPr>
            </w:pPr>
          </w:p>
        </w:tc>
      </w:tr>
      <w:tr w:rsidR="00FA0881" w14:paraId="668591E9" w14:textId="77777777" w:rsidTr="00AA3147">
        <w:tc>
          <w:tcPr>
            <w:tcW w:w="9859" w:type="dxa"/>
            <w:gridSpan w:val="15"/>
            <w:shd w:val="clear" w:color="auto" w:fill="F7CAAC"/>
          </w:tcPr>
          <w:p w14:paraId="119A463F" w14:textId="77777777" w:rsidR="00FA0881" w:rsidRDefault="00FA0881"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FA0881" w14:paraId="4C31D47F" w14:textId="77777777" w:rsidTr="00AA3147">
        <w:trPr>
          <w:trHeight w:val="850"/>
        </w:trPr>
        <w:tc>
          <w:tcPr>
            <w:tcW w:w="9859" w:type="dxa"/>
            <w:gridSpan w:val="15"/>
          </w:tcPr>
          <w:p w14:paraId="2D3B8C3C" w14:textId="2A735FE9" w:rsidR="00FA0881" w:rsidRDefault="00695D48" w:rsidP="00AA3147">
            <w:pPr>
              <w:jc w:val="both"/>
            </w:pPr>
            <w:r>
              <w:t>JAKUBÍČEK, Vít, KOLESÁR, Zdeno.</w:t>
            </w:r>
            <w:r w:rsidR="00FA0881">
              <w:t xml:space="preserve"> </w:t>
            </w:r>
            <w:proofErr w:type="spellStart"/>
            <w:r w:rsidR="00FA0881" w:rsidRPr="00695D48">
              <w:rPr>
                <w:i/>
              </w:rPr>
              <w:t>ed</w:t>
            </w:r>
            <w:proofErr w:type="spellEnd"/>
            <w:r w:rsidR="00FA0881" w:rsidRPr="00695D48">
              <w:rPr>
                <w:i/>
              </w:rPr>
              <w:t>. Rozum versus cit</w:t>
            </w:r>
            <w:r w:rsidR="00FA0881" w:rsidRPr="00695D48">
              <w:rPr>
                <w:i/>
                <w:vertAlign w:val="superscript"/>
              </w:rPr>
              <w:t>2</w:t>
            </w:r>
            <w:r w:rsidR="00FA0881" w:rsidRPr="00695D48">
              <w:rPr>
                <w:i/>
              </w:rPr>
              <w:t>: Zlínský průmyslový design 1959–1992.</w:t>
            </w:r>
            <w:r w:rsidR="00FA0881">
              <w:t xml:space="preserve"> Zlín: Univerzita Tomáše Bati ve Zlíně, 2021. 123 s. ISBN 978-80-7678-044-6.</w:t>
            </w:r>
          </w:p>
          <w:p w14:paraId="607FA58C" w14:textId="77777777" w:rsidR="00FA0881" w:rsidRDefault="00FA0881" w:rsidP="00AA3147">
            <w:pPr>
              <w:jc w:val="both"/>
              <w:rPr>
                <w:rStyle w:val="obdmsezzdr"/>
              </w:rPr>
            </w:pPr>
            <w:r>
              <w:t xml:space="preserve">JAKUBÍČEK, Vít. </w:t>
            </w:r>
            <w:r w:rsidRPr="00695D48">
              <w:rPr>
                <w:i/>
              </w:rPr>
              <w:t xml:space="preserve">Zdeněk Kovář </w:t>
            </w:r>
            <w:proofErr w:type="spellStart"/>
            <w:r w:rsidRPr="00695D48">
              <w:rPr>
                <w:i/>
              </w:rPr>
              <w:t>Shaping</w:t>
            </w:r>
            <w:proofErr w:type="spellEnd"/>
            <w:r w:rsidRPr="00695D48">
              <w:rPr>
                <w:i/>
              </w:rPr>
              <w:t xml:space="preserve"> </w:t>
            </w:r>
            <w:proofErr w:type="spellStart"/>
            <w:r w:rsidRPr="00695D48">
              <w:rPr>
                <w:i/>
              </w:rPr>
              <w:t>Machines</w:t>
            </w:r>
            <w:proofErr w:type="spellEnd"/>
            <w:r w:rsidRPr="00695D48">
              <w:rPr>
                <w:i/>
              </w:rPr>
              <w:t xml:space="preserve"> and </w:t>
            </w:r>
            <w:proofErr w:type="spellStart"/>
            <w:r w:rsidRPr="00695D48">
              <w:rPr>
                <w:i/>
              </w:rPr>
              <w:t>Tools</w:t>
            </w:r>
            <w:proofErr w:type="spellEnd"/>
            <w:r w:rsidRPr="00695D48">
              <w:rPr>
                <w:i/>
              </w:rPr>
              <w:t>.</w:t>
            </w:r>
            <w:r>
              <w:t xml:space="preserve"> In: </w:t>
            </w:r>
            <w:proofErr w:type="spellStart"/>
            <w:r>
              <w:rPr>
                <w:rStyle w:val="obdmsezzdr"/>
              </w:rPr>
              <w:t>Cold</w:t>
            </w:r>
            <w:proofErr w:type="spellEnd"/>
            <w:r>
              <w:rPr>
                <w:rStyle w:val="obdmsezzdr"/>
              </w:rPr>
              <w:t xml:space="preserve"> </w:t>
            </w:r>
            <w:proofErr w:type="spellStart"/>
            <w:r>
              <w:rPr>
                <w:rStyle w:val="obdmsezzdr"/>
              </w:rPr>
              <w:t>Revolution</w:t>
            </w:r>
            <w:proofErr w:type="spellEnd"/>
            <w:r>
              <w:rPr>
                <w:rStyle w:val="obdmsezzdr"/>
              </w:rPr>
              <w:t xml:space="preserve">: </w:t>
            </w:r>
            <w:proofErr w:type="spellStart"/>
            <w:r>
              <w:rPr>
                <w:rStyle w:val="obdmsezzdr"/>
              </w:rPr>
              <w:t>Central</w:t>
            </w:r>
            <w:proofErr w:type="spellEnd"/>
            <w:r>
              <w:rPr>
                <w:rStyle w:val="obdmsezzdr"/>
              </w:rPr>
              <w:t xml:space="preserve"> and </w:t>
            </w:r>
            <w:proofErr w:type="spellStart"/>
            <w:r>
              <w:rPr>
                <w:rStyle w:val="obdmsezzdr"/>
              </w:rPr>
              <w:t>Eastern</w:t>
            </w:r>
            <w:proofErr w:type="spellEnd"/>
            <w:r>
              <w:rPr>
                <w:rStyle w:val="obdmsezzdr"/>
              </w:rPr>
              <w:t xml:space="preserve"> </w:t>
            </w:r>
            <w:proofErr w:type="spellStart"/>
            <w:r>
              <w:rPr>
                <w:rStyle w:val="obdmsezzdr"/>
              </w:rPr>
              <w:t>European</w:t>
            </w:r>
            <w:proofErr w:type="spellEnd"/>
            <w:r>
              <w:rPr>
                <w:rStyle w:val="obdmsezzdr"/>
              </w:rPr>
              <w:t xml:space="preserve"> </w:t>
            </w:r>
            <w:proofErr w:type="spellStart"/>
            <w:r>
              <w:rPr>
                <w:rStyle w:val="obdmsezzdr"/>
              </w:rPr>
              <w:t>Societies</w:t>
            </w:r>
            <w:proofErr w:type="spellEnd"/>
            <w:r>
              <w:rPr>
                <w:rStyle w:val="obdmsezzdr"/>
              </w:rPr>
              <w:t xml:space="preserve"> in Times </w:t>
            </w:r>
            <w:proofErr w:type="spellStart"/>
            <w:r>
              <w:rPr>
                <w:rStyle w:val="obdmsezzdr"/>
              </w:rPr>
              <w:t>of</w:t>
            </w:r>
            <w:proofErr w:type="spellEnd"/>
            <w:r>
              <w:rPr>
                <w:rStyle w:val="obdmsezzdr"/>
              </w:rPr>
              <w:t xml:space="preserve"> </w:t>
            </w:r>
            <w:proofErr w:type="spellStart"/>
            <w:r>
              <w:rPr>
                <w:rStyle w:val="obdmsezzdr"/>
              </w:rPr>
              <w:t>Socialist</w:t>
            </w:r>
            <w:proofErr w:type="spellEnd"/>
            <w:r>
              <w:rPr>
                <w:rStyle w:val="obdmsezzdr"/>
              </w:rPr>
              <w:t xml:space="preserve"> </w:t>
            </w:r>
            <w:proofErr w:type="spellStart"/>
            <w:r>
              <w:rPr>
                <w:rStyle w:val="obdmsezzdr"/>
              </w:rPr>
              <w:t>Realism</w:t>
            </w:r>
            <w:proofErr w:type="spellEnd"/>
            <w:r>
              <w:rPr>
                <w:rStyle w:val="obdmsezzdr"/>
              </w:rPr>
              <w:t xml:space="preserve">, 1948–1959. Milán: </w:t>
            </w:r>
            <w:proofErr w:type="spellStart"/>
            <w:r>
              <w:rPr>
                <w:rStyle w:val="obdmsezzdr"/>
              </w:rPr>
              <w:t>Mousse</w:t>
            </w:r>
            <w:proofErr w:type="spellEnd"/>
            <w:r>
              <w:rPr>
                <w:rStyle w:val="obdmsezzdr"/>
              </w:rPr>
              <w:t xml:space="preserve"> </w:t>
            </w:r>
            <w:proofErr w:type="spellStart"/>
            <w:r>
              <w:rPr>
                <w:rStyle w:val="obdmsezzdr"/>
              </w:rPr>
              <w:t>Publishing</w:t>
            </w:r>
            <w:proofErr w:type="spellEnd"/>
            <w:r>
              <w:rPr>
                <w:rStyle w:val="obdmsezzdr"/>
              </w:rPr>
              <w:t>, 2020, s. 134–141. ISBN</w:t>
            </w:r>
          </w:p>
          <w:p w14:paraId="1BFEDE34" w14:textId="77777777" w:rsidR="00FA0881" w:rsidRDefault="00FA0881" w:rsidP="00AA3147">
            <w:pPr>
              <w:jc w:val="both"/>
            </w:pPr>
            <w:r>
              <w:t xml:space="preserve">JAKUBÍČEK, Vít. </w:t>
            </w:r>
            <w:r w:rsidRPr="00695D48">
              <w:rPr>
                <w:i/>
              </w:rPr>
              <w:t>Udržitelný design v teorii a praxi vzdělávání studentů Univerzity Tomáše Bati ve Zlíně</w:t>
            </w:r>
            <w:r>
              <w:t xml:space="preserve">. In: </w:t>
            </w:r>
            <w:proofErr w:type="spellStart"/>
            <w:r>
              <w:rPr>
                <w:rStyle w:val="obdpole6"/>
              </w:rPr>
              <w:t>Udržateľný</w:t>
            </w:r>
            <w:proofErr w:type="spellEnd"/>
            <w:r>
              <w:rPr>
                <w:rStyle w:val="obdpole6"/>
              </w:rPr>
              <w:t xml:space="preserve"> rozvoj v </w:t>
            </w:r>
            <w:proofErr w:type="spellStart"/>
            <w:r>
              <w:rPr>
                <w:rStyle w:val="obdpole6"/>
              </w:rPr>
              <w:t>kultúrnej</w:t>
            </w:r>
            <w:proofErr w:type="spellEnd"/>
            <w:r>
              <w:rPr>
                <w:rStyle w:val="obdpole6"/>
              </w:rPr>
              <w:t xml:space="preserve"> a </w:t>
            </w:r>
            <w:proofErr w:type="spellStart"/>
            <w:r>
              <w:rPr>
                <w:rStyle w:val="obdpole6"/>
              </w:rPr>
              <w:t>kreatívnej</w:t>
            </w:r>
            <w:proofErr w:type="spellEnd"/>
            <w:r>
              <w:rPr>
                <w:rStyle w:val="obdpole6"/>
              </w:rPr>
              <w:t xml:space="preserve"> praxi</w:t>
            </w:r>
            <w:r>
              <w:t xml:space="preserve">. Košice: Technická univerzita v </w:t>
            </w:r>
            <w:proofErr w:type="spellStart"/>
            <w:r>
              <w:t>Košiciach</w:t>
            </w:r>
            <w:proofErr w:type="spellEnd"/>
            <w:r>
              <w:t>, 2020, s. 16–19. ISBN 978-80-553-3628-2.</w:t>
            </w:r>
          </w:p>
          <w:p w14:paraId="1B9F2B6A" w14:textId="4C513719" w:rsidR="00FA0881" w:rsidRDefault="00695D48" w:rsidP="00AA3147">
            <w:pPr>
              <w:jc w:val="both"/>
            </w:pPr>
            <w:r>
              <w:t xml:space="preserve">JAKUBÍČEK, Vít, KOLESÁR, Zdeno. </w:t>
            </w:r>
            <w:proofErr w:type="spellStart"/>
            <w:r w:rsidR="00FA0881" w:rsidRPr="00695D48">
              <w:rPr>
                <w:i/>
              </w:rPr>
              <w:t>ed</w:t>
            </w:r>
            <w:proofErr w:type="spellEnd"/>
            <w:r w:rsidR="00FA0881" w:rsidRPr="00695D48">
              <w:rPr>
                <w:i/>
              </w:rPr>
              <w:t>. Rozum versus cit: Zlínský průmyslový design 1918–1958</w:t>
            </w:r>
            <w:r w:rsidR="00FA0881">
              <w:t>. Zlín: Univerzita Tomáše Bati ve Zlíně, 2019. 112 s. ISBN 978-80-7454-861-1.</w:t>
            </w:r>
          </w:p>
          <w:p w14:paraId="18C6876B" w14:textId="77777777" w:rsidR="00FA0881" w:rsidRDefault="00FA0881" w:rsidP="00AA3147">
            <w:pPr>
              <w:jc w:val="both"/>
              <w:rPr>
                <w:ins w:id="555" w:author="Hana Ponížilová" w:date="2023-03-21T10:34:00Z"/>
              </w:rPr>
            </w:pPr>
            <w:r>
              <w:t xml:space="preserve">JAKUBÍČEK, Vít. </w:t>
            </w:r>
            <w:r w:rsidRPr="00695D48">
              <w:rPr>
                <w:i/>
              </w:rPr>
              <w:t>Škola umění ve Zlíně (1939–1949) jako prostředek udržitelnosti profese umělce a designéra.</w:t>
            </w:r>
            <w:r>
              <w:t xml:space="preserve"> In: Nenávratné stopy: tradice a udržitelnost jako roční téma galerie G18. Zlín: Univerzita Tomáše Bati, 2019. s. 188–200. ISBN 978-80-7454-870-3.</w:t>
            </w:r>
          </w:p>
          <w:p w14:paraId="799E6266" w14:textId="5CB14C3C" w:rsidR="00074F03" w:rsidRPr="00C06E27" w:rsidRDefault="00074F03" w:rsidP="00AA3147">
            <w:pPr>
              <w:jc w:val="both"/>
            </w:pPr>
          </w:p>
        </w:tc>
      </w:tr>
      <w:tr w:rsidR="00FA0881" w14:paraId="79DBF8F9" w14:textId="77777777" w:rsidTr="00AA3147">
        <w:trPr>
          <w:trHeight w:val="218"/>
        </w:trPr>
        <w:tc>
          <w:tcPr>
            <w:tcW w:w="9859" w:type="dxa"/>
            <w:gridSpan w:val="15"/>
            <w:shd w:val="clear" w:color="auto" w:fill="F7CAAC"/>
          </w:tcPr>
          <w:p w14:paraId="2EB1E647" w14:textId="77777777" w:rsidR="00FA0881" w:rsidRDefault="00FA0881" w:rsidP="00AA3147">
            <w:pPr>
              <w:rPr>
                <w:b/>
              </w:rPr>
            </w:pPr>
            <w:r>
              <w:rPr>
                <w:b/>
              </w:rPr>
              <w:t>Působení v zahraničí</w:t>
            </w:r>
          </w:p>
        </w:tc>
      </w:tr>
      <w:tr w:rsidR="00FA0881" w14:paraId="0D914A5F" w14:textId="77777777" w:rsidTr="00AA3147">
        <w:trPr>
          <w:trHeight w:val="328"/>
        </w:trPr>
        <w:tc>
          <w:tcPr>
            <w:tcW w:w="9859" w:type="dxa"/>
            <w:gridSpan w:val="15"/>
          </w:tcPr>
          <w:p w14:paraId="06EB57BB" w14:textId="77777777" w:rsidR="00FA0881" w:rsidRPr="00AE6251" w:rsidRDefault="00FA0881" w:rsidP="00AA3147">
            <w:pPr>
              <w:rPr>
                <w:b/>
                <w:color w:val="FF0000"/>
                <w:sz w:val="16"/>
                <w:szCs w:val="16"/>
              </w:rPr>
            </w:pPr>
          </w:p>
        </w:tc>
      </w:tr>
      <w:tr w:rsidR="00FA0881" w14:paraId="49BB30C0" w14:textId="77777777" w:rsidTr="00AA3147">
        <w:trPr>
          <w:cantSplit/>
          <w:trHeight w:val="283"/>
        </w:trPr>
        <w:tc>
          <w:tcPr>
            <w:tcW w:w="2518" w:type="dxa"/>
            <w:shd w:val="clear" w:color="auto" w:fill="F7CAAC"/>
          </w:tcPr>
          <w:p w14:paraId="19DEE326" w14:textId="77777777" w:rsidR="00FA0881" w:rsidRDefault="00FA0881" w:rsidP="00AA3147">
            <w:pPr>
              <w:jc w:val="both"/>
              <w:rPr>
                <w:b/>
              </w:rPr>
            </w:pPr>
            <w:r>
              <w:rPr>
                <w:b/>
              </w:rPr>
              <w:t xml:space="preserve">Podpis </w:t>
            </w:r>
          </w:p>
        </w:tc>
        <w:tc>
          <w:tcPr>
            <w:tcW w:w="4536" w:type="dxa"/>
            <w:gridSpan w:val="8"/>
          </w:tcPr>
          <w:p w14:paraId="16BCEAF8" w14:textId="2E4126C6" w:rsidR="00FA0881" w:rsidRDefault="00522A97" w:rsidP="00AA3147">
            <w:pPr>
              <w:jc w:val="both"/>
            </w:pPr>
            <w:r>
              <w:t xml:space="preserve">Vít Jakubíček </w:t>
            </w:r>
            <w:r w:rsidR="006A29AE">
              <w:t>v. r.</w:t>
            </w:r>
          </w:p>
        </w:tc>
        <w:tc>
          <w:tcPr>
            <w:tcW w:w="786" w:type="dxa"/>
            <w:gridSpan w:val="3"/>
            <w:shd w:val="clear" w:color="auto" w:fill="F7CAAC"/>
          </w:tcPr>
          <w:p w14:paraId="688EEE7A" w14:textId="77777777" w:rsidR="00FA0881" w:rsidRDefault="00FA0881" w:rsidP="00AA3147">
            <w:pPr>
              <w:jc w:val="both"/>
            </w:pPr>
            <w:r>
              <w:rPr>
                <w:b/>
              </w:rPr>
              <w:t>datum</w:t>
            </w:r>
          </w:p>
        </w:tc>
        <w:tc>
          <w:tcPr>
            <w:tcW w:w="2019" w:type="dxa"/>
            <w:gridSpan w:val="3"/>
          </w:tcPr>
          <w:p w14:paraId="45FAB449" w14:textId="44DC4F75" w:rsidR="00FA0881" w:rsidRDefault="00977F22" w:rsidP="00977F22">
            <w:pPr>
              <w:jc w:val="both"/>
            </w:pPr>
            <w:r>
              <w:t>20. 10</w:t>
            </w:r>
            <w:r w:rsidR="00522A97">
              <w:t>. 2022</w:t>
            </w:r>
          </w:p>
          <w:p w14:paraId="4E5FBBF9" w14:textId="05771F5C" w:rsidR="00B55C3D" w:rsidRDefault="00B55C3D" w:rsidP="00B55C3D">
            <w:pPr>
              <w:pStyle w:val="Odstavecseseznamem"/>
              <w:jc w:val="both"/>
            </w:pPr>
          </w:p>
        </w:tc>
      </w:tr>
      <w:tr w:rsidR="000860EA" w14:paraId="6182A186" w14:textId="77777777" w:rsidTr="00AA3147">
        <w:tc>
          <w:tcPr>
            <w:tcW w:w="9859" w:type="dxa"/>
            <w:gridSpan w:val="15"/>
            <w:tcBorders>
              <w:bottom w:val="double" w:sz="4" w:space="0" w:color="auto"/>
            </w:tcBorders>
            <w:shd w:val="clear" w:color="auto" w:fill="BDD6EE"/>
          </w:tcPr>
          <w:p w14:paraId="6BE59499" w14:textId="26845ED8" w:rsidR="000860EA" w:rsidRDefault="00416DE7" w:rsidP="00AA3147">
            <w:pPr>
              <w:jc w:val="both"/>
              <w:rPr>
                <w:b/>
                <w:sz w:val="28"/>
              </w:rPr>
            </w:pPr>
            <w:r>
              <w:lastRenderedPageBreak/>
              <w:br w:type="page"/>
            </w:r>
            <w:r w:rsidR="000860EA">
              <w:rPr>
                <w:b/>
                <w:sz w:val="28"/>
              </w:rPr>
              <w:t>C-I – Personální zabezpečení</w:t>
            </w:r>
          </w:p>
        </w:tc>
      </w:tr>
      <w:tr w:rsidR="000860EA" w14:paraId="57F673D6" w14:textId="77777777" w:rsidTr="00AA3147">
        <w:tc>
          <w:tcPr>
            <w:tcW w:w="2518" w:type="dxa"/>
            <w:tcBorders>
              <w:top w:val="double" w:sz="4" w:space="0" w:color="auto"/>
            </w:tcBorders>
            <w:shd w:val="clear" w:color="auto" w:fill="F7CAAC"/>
          </w:tcPr>
          <w:p w14:paraId="6B7B854B" w14:textId="77777777" w:rsidR="000860EA" w:rsidRDefault="000860EA" w:rsidP="00AA3147">
            <w:pPr>
              <w:jc w:val="both"/>
              <w:rPr>
                <w:b/>
              </w:rPr>
            </w:pPr>
            <w:r>
              <w:rPr>
                <w:b/>
              </w:rPr>
              <w:t>Vysoká škola</w:t>
            </w:r>
          </w:p>
        </w:tc>
        <w:tc>
          <w:tcPr>
            <w:tcW w:w="7341" w:type="dxa"/>
            <w:gridSpan w:val="14"/>
          </w:tcPr>
          <w:p w14:paraId="7CB5727F" w14:textId="77777777" w:rsidR="000860EA" w:rsidRDefault="000860EA" w:rsidP="00AA3147">
            <w:pPr>
              <w:jc w:val="both"/>
            </w:pPr>
            <w:r>
              <w:t>Univerzita Tomáše Bati ve Zlíně</w:t>
            </w:r>
          </w:p>
        </w:tc>
      </w:tr>
      <w:tr w:rsidR="000860EA" w14:paraId="19431D3F" w14:textId="77777777" w:rsidTr="00AA3147">
        <w:tc>
          <w:tcPr>
            <w:tcW w:w="2518" w:type="dxa"/>
            <w:shd w:val="clear" w:color="auto" w:fill="F7CAAC"/>
          </w:tcPr>
          <w:p w14:paraId="24C6C2C5" w14:textId="77777777" w:rsidR="000860EA" w:rsidRDefault="000860EA" w:rsidP="00AA3147">
            <w:pPr>
              <w:jc w:val="both"/>
              <w:rPr>
                <w:b/>
              </w:rPr>
            </w:pPr>
            <w:r>
              <w:rPr>
                <w:b/>
              </w:rPr>
              <w:t>Součást vysoké školy</w:t>
            </w:r>
          </w:p>
        </w:tc>
        <w:tc>
          <w:tcPr>
            <w:tcW w:w="7341" w:type="dxa"/>
            <w:gridSpan w:val="14"/>
          </w:tcPr>
          <w:p w14:paraId="782AB3DD" w14:textId="77777777" w:rsidR="000860EA" w:rsidRDefault="000860EA" w:rsidP="00AA3147">
            <w:pPr>
              <w:jc w:val="both"/>
            </w:pPr>
            <w:r>
              <w:t>Fakulta multimediálních komunikací</w:t>
            </w:r>
          </w:p>
        </w:tc>
      </w:tr>
      <w:tr w:rsidR="000860EA" w14:paraId="0F4992A2" w14:textId="77777777" w:rsidTr="00AA3147">
        <w:tc>
          <w:tcPr>
            <w:tcW w:w="2518" w:type="dxa"/>
            <w:shd w:val="clear" w:color="auto" w:fill="F7CAAC"/>
          </w:tcPr>
          <w:p w14:paraId="3EC5CC62" w14:textId="77777777" w:rsidR="000860EA" w:rsidRDefault="000860EA" w:rsidP="00AA3147">
            <w:pPr>
              <w:jc w:val="both"/>
              <w:rPr>
                <w:b/>
              </w:rPr>
            </w:pPr>
            <w:r>
              <w:rPr>
                <w:b/>
              </w:rPr>
              <w:t>Název studijního programu</w:t>
            </w:r>
          </w:p>
        </w:tc>
        <w:tc>
          <w:tcPr>
            <w:tcW w:w="7341" w:type="dxa"/>
            <w:gridSpan w:val="14"/>
          </w:tcPr>
          <w:p w14:paraId="453EA4EB" w14:textId="77777777" w:rsidR="000860EA" w:rsidRDefault="000860EA" w:rsidP="00AA3147">
            <w:pPr>
              <w:jc w:val="both"/>
            </w:pPr>
            <w:r>
              <w:t>Kreativní odvětví a digitální kultura</w:t>
            </w:r>
          </w:p>
        </w:tc>
      </w:tr>
      <w:tr w:rsidR="000860EA" w14:paraId="7780BF32" w14:textId="77777777" w:rsidTr="00AA3147">
        <w:tc>
          <w:tcPr>
            <w:tcW w:w="2518" w:type="dxa"/>
            <w:shd w:val="clear" w:color="auto" w:fill="F7CAAC"/>
          </w:tcPr>
          <w:p w14:paraId="148AFA5D" w14:textId="77777777" w:rsidR="000860EA" w:rsidRDefault="000860EA" w:rsidP="00AA3147">
            <w:pPr>
              <w:jc w:val="both"/>
              <w:rPr>
                <w:b/>
              </w:rPr>
            </w:pPr>
            <w:r>
              <w:rPr>
                <w:b/>
              </w:rPr>
              <w:t>Jméno a příjmení</w:t>
            </w:r>
          </w:p>
        </w:tc>
        <w:tc>
          <w:tcPr>
            <w:tcW w:w="4536" w:type="dxa"/>
            <w:gridSpan w:val="8"/>
          </w:tcPr>
          <w:p w14:paraId="32B38D64" w14:textId="77777777" w:rsidR="000860EA" w:rsidRDefault="000860EA" w:rsidP="00AA3147">
            <w:pPr>
              <w:jc w:val="both"/>
            </w:pPr>
            <w:r>
              <w:t>Martina Juříková</w:t>
            </w:r>
          </w:p>
        </w:tc>
        <w:tc>
          <w:tcPr>
            <w:tcW w:w="709" w:type="dxa"/>
            <w:shd w:val="clear" w:color="auto" w:fill="F7CAAC"/>
          </w:tcPr>
          <w:p w14:paraId="2D43F35F" w14:textId="77777777" w:rsidR="000860EA" w:rsidRDefault="000860EA" w:rsidP="00AA3147">
            <w:pPr>
              <w:jc w:val="both"/>
              <w:rPr>
                <w:b/>
              </w:rPr>
            </w:pPr>
            <w:r>
              <w:rPr>
                <w:b/>
              </w:rPr>
              <w:t>Tituly</w:t>
            </w:r>
          </w:p>
        </w:tc>
        <w:tc>
          <w:tcPr>
            <w:tcW w:w="2096" w:type="dxa"/>
            <w:gridSpan w:val="5"/>
          </w:tcPr>
          <w:p w14:paraId="22DC4646" w14:textId="77777777" w:rsidR="000860EA" w:rsidRDefault="000860EA" w:rsidP="00AA3147">
            <w:pPr>
              <w:jc w:val="both"/>
            </w:pPr>
            <w:r>
              <w:t>Ing., Ph.D.</w:t>
            </w:r>
          </w:p>
        </w:tc>
      </w:tr>
      <w:tr w:rsidR="000860EA" w14:paraId="3A5A99C8" w14:textId="77777777" w:rsidTr="00AA3147">
        <w:tc>
          <w:tcPr>
            <w:tcW w:w="2518" w:type="dxa"/>
            <w:shd w:val="clear" w:color="auto" w:fill="F7CAAC"/>
          </w:tcPr>
          <w:p w14:paraId="2133E437" w14:textId="77777777" w:rsidR="000860EA" w:rsidRDefault="000860EA" w:rsidP="00AA3147">
            <w:pPr>
              <w:jc w:val="both"/>
              <w:rPr>
                <w:b/>
              </w:rPr>
            </w:pPr>
            <w:r>
              <w:rPr>
                <w:b/>
              </w:rPr>
              <w:t>Rok narození</w:t>
            </w:r>
          </w:p>
        </w:tc>
        <w:tc>
          <w:tcPr>
            <w:tcW w:w="829" w:type="dxa"/>
            <w:gridSpan w:val="2"/>
          </w:tcPr>
          <w:p w14:paraId="5EC6DFFB" w14:textId="77777777" w:rsidR="000860EA" w:rsidRDefault="000860EA" w:rsidP="00AA3147">
            <w:pPr>
              <w:jc w:val="both"/>
            </w:pPr>
            <w:r>
              <w:t>1977</w:t>
            </w:r>
          </w:p>
        </w:tc>
        <w:tc>
          <w:tcPr>
            <w:tcW w:w="1721" w:type="dxa"/>
            <w:gridSpan w:val="2"/>
            <w:shd w:val="clear" w:color="auto" w:fill="F7CAAC"/>
          </w:tcPr>
          <w:p w14:paraId="0E8B7D66" w14:textId="77777777" w:rsidR="000860EA" w:rsidRDefault="000860EA" w:rsidP="00AA3147">
            <w:pPr>
              <w:jc w:val="both"/>
              <w:rPr>
                <w:b/>
              </w:rPr>
            </w:pPr>
            <w:r>
              <w:rPr>
                <w:b/>
              </w:rPr>
              <w:t>typ vztahu k VŠ</w:t>
            </w:r>
          </w:p>
        </w:tc>
        <w:tc>
          <w:tcPr>
            <w:tcW w:w="992" w:type="dxa"/>
            <w:gridSpan w:val="3"/>
          </w:tcPr>
          <w:p w14:paraId="18566409" w14:textId="77777777" w:rsidR="000860EA" w:rsidRDefault="000860EA" w:rsidP="00AA3147">
            <w:pPr>
              <w:jc w:val="both"/>
            </w:pPr>
            <w:r>
              <w:t>pp</w:t>
            </w:r>
          </w:p>
        </w:tc>
        <w:tc>
          <w:tcPr>
            <w:tcW w:w="994" w:type="dxa"/>
            <w:shd w:val="clear" w:color="auto" w:fill="F7CAAC"/>
          </w:tcPr>
          <w:p w14:paraId="454866AA" w14:textId="77777777" w:rsidR="000860EA" w:rsidRDefault="000860EA" w:rsidP="00AA3147">
            <w:pPr>
              <w:jc w:val="both"/>
              <w:rPr>
                <w:b/>
              </w:rPr>
            </w:pPr>
            <w:r>
              <w:rPr>
                <w:b/>
              </w:rPr>
              <w:t>rozsah</w:t>
            </w:r>
          </w:p>
        </w:tc>
        <w:tc>
          <w:tcPr>
            <w:tcW w:w="709" w:type="dxa"/>
          </w:tcPr>
          <w:p w14:paraId="059766D9" w14:textId="77777777" w:rsidR="000860EA" w:rsidRDefault="000860EA" w:rsidP="00AA3147">
            <w:pPr>
              <w:jc w:val="both"/>
            </w:pPr>
            <w:proofErr w:type="gramStart"/>
            <w:r>
              <w:t>40h</w:t>
            </w:r>
            <w:proofErr w:type="gramEnd"/>
            <w:r>
              <w:t>/t</w:t>
            </w:r>
          </w:p>
        </w:tc>
        <w:tc>
          <w:tcPr>
            <w:tcW w:w="709" w:type="dxa"/>
            <w:gridSpan w:val="3"/>
            <w:shd w:val="clear" w:color="auto" w:fill="F7CAAC"/>
          </w:tcPr>
          <w:p w14:paraId="1C513334" w14:textId="77777777" w:rsidR="000860EA" w:rsidRDefault="000860EA" w:rsidP="00AA3147">
            <w:pPr>
              <w:jc w:val="both"/>
              <w:rPr>
                <w:b/>
              </w:rPr>
            </w:pPr>
            <w:r>
              <w:rPr>
                <w:b/>
              </w:rPr>
              <w:t>do kdy</w:t>
            </w:r>
          </w:p>
        </w:tc>
        <w:tc>
          <w:tcPr>
            <w:tcW w:w="1387" w:type="dxa"/>
            <w:gridSpan w:val="2"/>
          </w:tcPr>
          <w:p w14:paraId="72261759" w14:textId="77777777" w:rsidR="000860EA" w:rsidRDefault="000860EA" w:rsidP="00AA3147">
            <w:pPr>
              <w:jc w:val="both"/>
            </w:pPr>
            <w:r>
              <w:t>N</w:t>
            </w:r>
          </w:p>
        </w:tc>
      </w:tr>
      <w:tr w:rsidR="000860EA" w14:paraId="596A6454" w14:textId="77777777" w:rsidTr="00AA3147">
        <w:tc>
          <w:tcPr>
            <w:tcW w:w="5068" w:type="dxa"/>
            <w:gridSpan w:val="5"/>
            <w:shd w:val="clear" w:color="auto" w:fill="F7CAAC"/>
          </w:tcPr>
          <w:p w14:paraId="40CA6F96" w14:textId="77777777" w:rsidR="000860EA" w:rsidRDefault="000860EA" w:rsidP="00AA3147">
            <w:pPr>
              <w:jc w:val="both"/>
              <w:rPr>
                <w:b/>
              </w:rPr>
            </w:pPr>
            <w:r>
              <w:rPr>
                <w:b/>
              </w:rPr>
              <w:t>Typ vztahu na součásti VŠ, která uskutečňuje st. program</w:t>
            </w:r>
          </w:p>
        </w:tc>
        <w:tc>
          <w:tcPr>
            <w:tcW w:w="992" w:type="dxa"/>
            <w:gridSpan w:val="3"/>
          </w:tcPr>
          <w:p w14:paraId="3127B6D8" w14:textId="77777777" w:rsidR="000860EA" w:rsidRDefault="000860EA" w:rsidP="00AA3147">
            <w:pPr>
              <w:jc w:val="both"/>
            </w:pPr>
            <w:r>
              <w:t>pp</w:t>
            </w:r>
          </w:p>
        </w:tc>
        <w:tc>
          <w:tcPr>
            <w:tcW w:w="994" w:type="dxa"/>
            <w:shd w:val="clear" w:color="auto" w:fill="F7CAAC"/>
          </w:tcPr>
          <w:p w14:paraId="5B9E3EC7" w14:textId="77777777" w:rsidR="000860EA" w:rsidRDefault="000860EA" w:rsidP="00AA3147">
            <w:pPr>
              <w:jc w:val="both"/>
              <w:rPr>
                <w:b/>
              </w:rPr>
            </w:pPr>
            <w:r>
              <w:rPr>
                <w:b/>
              </w:rPr>
              <w:t>rozsah</w:t>
            </w:r>
          </w:p>
        </w:tc>
        <w:tc>
          <w:tcPr>
            <w:tcW w:w="709" w:type="dxa"/>
          </w:tcPr>
          <w:p w14:paraId="60DB4EFA" w14:textId="77777777" w:rsidR="000860EA" w:rsidRDefault="000860EA" w:rsidP="00AA3147">
            <w:pPr>
              <w:jc w:val="both"/>
            </w:pPr>
            <w:proofErr w:type="gramStart"/>
            <w:r>
              <w:t>40h</w:t>
            </w:r>
            <w:proofErr w:type="gramEnd"/>
            <w:r>
              <w:t>/t</w:t>
            </w:r>
          </w:p>
        </w:tc>
        <w:tc>
          <w:tcPr>
            <w:tcW w:w="709" w:type="dxa"/>
            <w:gridSpan w:val="3"/>
            <w:shd w:val="clear" w:color="auto" w:fill="F7CAAC"/>
          </w:tcPr>
          <w:p w14:paraId="5871C23B" w14:textId="77777777" w:rsidR="000860EA" w:rsidRDefault="000860EA" w:rsidP="00AA3147">
            <w:pPr>
              <w:jc w:val="both"/>
              <w:rPr>
                <w:b/>
              </w:rPr>
            </w:pPr>
            <w:r>
              <w:rPr>
                <w:b/>
              </w:rPr>
              <w:t>do kdy</w:t>
            </w:r>
          </w:p>
        </w:tc>
        <w:tc>
          <w:tcPr>
            <w:tcW w:w="1387" w:type="dxa"/>
            <w:gridSpan w:val="2"/>
          </w:tcPr>
          <w:p w14:paraId="1F35437A" w14:textId="77777777" w:rsidR="000860EA" w:rsidRDefault="000860EA" w:rsidP="00AA3147">
            <w:pPr>
              <w:jc w:val="both"/>
            </w:pPr>
            <w:r>
              <w:t>N</w:t>
            </w:r>
          </w:p>
        </w:tc>
      </w:tr>
      <w:tr w:rsidR="000860EA" w14:paraId="55F6D797" w14:textId="77777777" w:rsidTr="00AA3147">
        <w:tc>
          <w:tcPr>
            <w:tcW w:w="6060" w:type="dxa"/>
            <w:gridSpan w:val="8"/>
            <w:shd w:val="clear" w:color="auto" w:fill="F7CAAC"/>
          </w:tcPr>
          <w:p w14:paraId="6197CF84" w14:textId="77777777" w:rsidR="000860EA" w:rsidRDefault="000860EA" w:rsidP="00AA3147">
            <w:pPr>
              <w:jc w:val="both"/>
            </w:pPr>
            <w:r>
              <w:rPr>
                <w:b/>
              </w:rPr>
              <w:t>Další současná působení jako akademický pracovník na jiných VŠ</w:t>
            </w:r>
          </w:p>
        </w:tc>
        <w:tc>
          <w:tcPr>
            <w:tcW w:w="1703" w:type="dxa"/>
            <w:gridSpan w:val="2"/>
            <w:shd w:val="clear" w:color="auto" w:fill="F7CAAC"/>
          </w:tcPr>
          <w:p w14:paraId="1800F577" w14:textId="77777777" w:rsidR="000860EA" w:rsidRDefault="000860EA"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7D58907" w14:textId="77777777" w:rsidR="000860EA" w:rsidRDefault="000860EA" w:rsidP="00AA3147">
            <w:pPr>
              <w:jc w:val="both"/>
              <w:rPr>
                <w:b/>
              </w:rPr>
            </w:pPr>
            <w:r>
              <w:rPr>
                <w:b/>
              </w:rPr>
              <w:t>rozsah</w:t>
            </w:r>
          </w:p>
        </w:tc>
      </w:tr>
      <w:tr w:rsidR="000860EA" w14:paraId="24E7539E" w14:textId="77777777" w:rsidTr="00AA3147">
        <w:tc>
          <w:tcPr>
            <w:tcW w:w="6060" w:type="dxa"/>
            <w:gridSpan w:val="8"/>
          </w:tcPr>
          <w:p w14:paraId="79B9940B" w14:textId="77777777" w:rsidR="000860EA" w:rsidRDefault="000860EA" w:rsidP="00AA3147">
            <w:pPr>
              <w:jc w:val="both"/>
            </w:pPr>
          </w:p>
        </w:tc>
        <w:tc>
          <w:tcPr>
            <w:tcW w:w="1703" w:type="dxa"/>
            <w:gridSpan w:val="2"/>
          </w:tcPr>
          <w:p w14:paraId="5F71622E" w14:textId="77777777" w:rsidR="000860EA" w:rsidRDefault="000860EA" w:rsidP="00AA3147">
            <w:pPr>
              <w:jc w:val="both"/>
            </w:pPr>
          </w:p>
        </w:tc>
        <w:tc>
          <w:tcPr>
            <w:tcW w:w="2096" w:type="dxa"/>
            <w:gridSpan w:val="5"/>
          </w:tcPr>
          <w:p w14:paraId="1BD0660A" w14:textId="77777777" w:rsidR="000860EA" w:rsidRDefault="000860EA" w:rsidP="00AA3147">
            <w:pPr>
              <w:jc w:val="both"/>
            </w:pPr>
          </w:p>
        </w:tc>
      </w:tr>
      <w:tr w:rsidR="000860EA" w14:paraId="030286B4" w14:textId="77777777" w:rsidTr="00AA3147">
        <w:tc>
          <w:tcPr>
            <w:tcW w:w="6060" w:type="dxa"/>
            <w:gridSpan w:val="8"/>
          </w:tcPr>
          <w:p w14:paraId="597FA0E6" w14:textId="77777777" w:rsidR="000860EA" w:rsidRDefault="000860EA" w:rsidP="00AA3147">
            <w:pPr>
              <w:jc w:val="both"/>
            </w:pPr>
          </w:p>
        </w:tc>
        <w:tc>
          <w:tcPr>
            <w:tcW w:w="1703" w:type="dxa"/>
            <w:gridSpan w:val="2"/>
          </w:tcPr>
          <w:p w14:paraId="104C82DB" w14:textId="77777777" w:rsidR="000860EA" w:rsidRDefault="000860EA" w:rsidP="00AA3147">
            <w:pPr>
              <w:jc w:val="both"/>
            </w:pPr>
          </w:p>
        </w:tc>
        <w:tc>
          <w:tcPr>
            <w:tcW w:w="2096" w:type="dxa"/>
            <w:gridSpan w:val="5"/>
          </w:tcPr>
          <w:p w14:paraId="6244C33B" w14:textId="77777777" w:rsidR="000860EA" w:rsidRDefault="000860EA" w:rsidP="00AA3147">
            <w:pPr>
              <w:jc w:val="both"/>
            </w:pPr>
          </w:p>
        </w:tc>
      </w:tr>
      <w:tr w:rsidR="000860EA" w14:paraId="1CBA8798" w14:textId="77777777" w:rsidTr="00AA3147">
        <w:tc>
          <w:tcPr>
            <w:tcW w:w="9859" w:type="dxa"/>
            <w:gridSpan w:val="15"/>
            <w:shd w:val="clear" w:color="auto" w:fill="F7CAAC"/>
          </w:tcPr>
          <w:p w14:paraId="75A6D807" w14:textId="77777777" w:rsidR="000860EA" w:rsidRDefault="000860EA" w:rsidP="00AA3147">
            <w:pPr>
              <w:jc w:val="both"/>
            </w:pPr>
            <w:r>
              <w:rPr>
                <w:b/>
              </w:rPr>
              <w:t>Předměty příslušného studijního programu a způsob zapojení do jejich výuky, příp. další zapojení do uskutečňování studijního programu</w:t>
            </w:r>
          </w:p>
        </w:tc>
      </w:tr>
      <w:tr w:rsidR="000860EA" w14:paraId="3C3F618E" w14:textId="77777777" w:rsidTr="00B05FAC">
        <w:trPr>
          <w:trHeight w:val="389"/>
        </w:trPr>
        <w:tc>
          <w:tcPr>
            <w:tcW w:w="9859" w:type="dxa"/>
            <w:gridSpan w:val="15"/>
            <w:tcBorders>
              <w:top w:val="nil"/>
            </w:tcBorders>
          </w:tcPr>
          <w:p w14:paraId="58DC746A" w14:textId="77777777" w:rsidR="000860EA" w:rsidRDefault="000860EA" w:rsidP="00AA3147">
            <w:pPr>
              <w:jc w:val="both"/>
            </w:pPr>
            <w:r>
              <w:t>Seminář k bakalářské práci</w:t>
            </w:r>
            <w:r w:rsidR="0092792A">
              <w:t xml:space="preserve"> (vede seminář, garant předmětu)</w:t>
            </w:r>
            <w:r>
              <w:t xml:space="preserve"> </w:t>
            </w:r>
          </w:p>
          <w:p w14:paraId="3AF0A038" w14:textId="40B41D7F" w:rsidR="00B05FAC" w:rsidRPr="002827C6" w:rsidRDefault="00B05FAC" w:rsidP="00AA3147">
            <w:pPr>
              <w:jc w:val="both"/>
            </w:pPr>
          </w:p>
        </w:tc>
      </w:tr>
      <w:tr w:rsidR="000860EA" w14:paraId="7E8FCFDA" w14:textId="77777777" w:rsidTr="00AA3147">
        <w:trPr>
          <w:trHeight w:val="340"/>
        </w:trPr>
        <w:tc>
          <w:tcPr>
            <w:tcW w:w="9859" w:type="dxa"/>
            <w:gridSpan w:val="15"/>
            <w:tcBorders>
              <w:top w:val="nil"/>
            </w:tcBorders>
            <w:shd w:val="clear" w:color="auto" w:fill="FBD4B4"/>
          </w:tcPr>
          <w:p w14:paraId="668E5CED" w14:textId="77777777" w:rsidR="000860EA" w:rsidRPr="002827C6" w:rsidRDefault="000860EA" w:rsidP="00AA3147">
            <w:pPr>
              <w:jc w:val="both"/>
              <w:rPr>
                <w:b/>
              </w:rPr>
            </w:pPr>
            <w:r w:rsidRPr="002827C6">
              <w:rPr>
                <w:b/>
              </w:rPr>
              <w:t>Zapojení do výuky v dalších studijních programech na téže vysoké škole (pouze u garantů ZT a PZ předmětů)</w:t>
            </w:r>
          </w:p>
        </w:tc>
      </w:tr>
      <w:tr w:rsidR="000860EA" w14:paraId="0AF53489" w14:textId="77777777" w:rsidTr="003D4840">
        <w:trPr>
          <w:trHeight w:val="340"/>
        </w:trPr>
        <w:tc>
          <w:tcPr>
            <w:tcW w:w="2802" w:type="dxa"/>
            <w:gridSpan w:val="2"/>
            <w:tcBorders>
              <w:top w:val="nil"/>
            </w:tcBorders>
          </w:tcPr>
          <w:p w14:paraId="6E25E3A4" w14:textId="77777777" w:rsidR="000860EA" w:rsidRPr="002827C6" w:rsidRDefault="000860EA" w:rsidP="00AA3147">
            <w:pPr>
              <w:jc w:val="both"/>
              <w:rPr>
                <w:b/>
              </w:rPr>
            </w:pPr>
            <w:r w:rsidRPr="002827C6">
              <w:rPr>
                <w:b/>
              </w:rPr>
              <w:t>Název studijního předmětu</w:t>
            </w:r>
          </w:p>
        </w:tc>
        <w:tc>
          <w:tcPr>
            <w:tcW w:w="2051" w:type="dxa"/>
            <w:gridSpan w:val="2"/>
            <w:tcBorders>
              <w:top w:val="nil"/>
            </w:tcBorders>
          </w:tcPr>
          <w:p w14:paraId="3E9AF7C0" w14:textId="77777777" w:rsidR="000860EA" w:rsidRPr="002827C6" w:rsidRDefault="000860EA" w:rsidP="00AA3147">
            <w:pPr>
              <w:jc w:val="both"/>
              <w:rPr>
                <w:b/>
              </w:rPr>
            </w:pPr>
            <w:r w:rsidRPr="002827C6">
              <w:rPr>
                <w:b/>
              </w:rPr>
              <w:t>Název studijního programu</w:t>
            </w:r>
          </w:p>
        </w:tc>
        <w:tc>
          <w:tcPr>
            <w:tcW w:w="567" w:type="dxa"/>
            <w:gridSpan w:val="2"/>
            <w:tcBorders>
              <w:top w:val="nil"/>
            </w:tcBorders>
          </w:tcPr>
          <w:p w14:paraId="5A1F4D40" w14:textId="77777777" w:rsidR="000860EA" w:rsidRPr="002827C6" w:rsidRDefault="000860EA" w:rsidP="00AA3147">
            <w:pPr>
              <w:jc w:val="both"/>
              <w:rPr>
                <w:b/>
              </w:rPr>
            </w:pPr>
            <w:r w:rsidRPr="002827C6">
              <w:rPr>
                <w:b/>
              </w:rPr>
              <w:t>Sem.</w:t>
            </w:r>
          </w:p>
        </w:tc>
        <w:tc>
          <w:tcPr>
            <w:tcW w:w="2410" w:type="dxa"/>
            <w:gridSpan w:val="5"/>
            <w:tcBorders>
              <w:top w:val="nil"/>
            </w:tcBorders>
          </w:tcPr>
          <w:p w14:paraId="7DE37B8B" w14:textId="77777777" w:rsidR="000860EA" w:rsidRPr="002827C6" w:rsidRDefault="000860EA" w:rsidP="00AA3147">
            <w:pPr>
              <w:jc w:val="both"/>
              <w:rPr>
                <w:b/>
              </w:rPr>
            </w:pPr>
            <w:r w:rsidRPr="002827C6">
              <w:rPr>
                <w:b/>
              </w:rPr>
              <w:t>Role ve výuce daného předmětu</w:t>
            </w:r>
          </w:p>
        </w:tc>
        <w:tc>
          <w:tcPr>
            <w:tcW w:w="2029" w:type="dxa"/>
            <w:gridSpan w:val="4"/>
            <w:tcBorders>
              <w:top w:val="nil"/>
            </w:tcBorders>
          </w:tcPr>
          <w:p w14:paraId="1B0787E6" w14:textId="77777777" w:rsidR="000860EA" w:rsidRPr="002827C6" w:rsidRDefault="000860EA"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860EA" w14:paraId="51811C24" w14:textId="77777777" w:rsidTr="003D4840">
        <w:trPr>
          <w:trHeight w:val="285"/>
        </w:trPr>
        <w:tc>
          <w:tcPr>
            <w:tcW w:w="2802" w:type="dxa"/>
            <w:gridSpan w:val="2"/>
            <w:tcBorders>
              <w:top w:val="nil"/>
            </w:tcBorders>
          </w:tcPr>
          <w:p w14:paraId="7BED2529" w14:textId="77777777" w:rsidR="000860EA" w:rsidRPr="00461AFF" w:rsidRDefault="000860EA" w:rsidP="00AA3147">
            <w:pPr>
              <w:jc w:val="both"/>
              <w:rPr>
                <w:color w:val="FF0000"/>
              </w:rPr>
            </w:pPr>
          </w:p>
        </w:tc>
        <w:tc>
          <w:tcPr>
            <w:tcW w:w="2051" w:type="dxa"/>
            <w:gridSpan w:val="2"/>
            <w:tcBorders>
              <w:top w:val="nil"/>
            </w:tcBorders>
          </w:tcPr>
          <w:p w14:paraId="53B79B57" w14:textId="77777777" w:rsidR="000860EA" w:rsidRPr="00461AFF" w:rsidRDefault="000860EA" w:rsidP="00AA3147">
            <w:pPr>
              <w:jc w:val="both"/>
              <w:rPr>
                <w:color w:val="FF0000"/>
              </w:rPr>
            </w:pPr>
          </w:p>
        </w:tc>
        <w:tc>
          <w:tcPr>
            <w:tcW w:w="567" w:type="dxa"/>
            <w:gridSpan w:val="2"/>
            <w:tcBorders>
              <w:top w:val="nil"/>
            </w:tcBorders>
          </w:tcPr>
          <w:p w14:paraId="45CF45C7" w14:textId="77777777" w:rsidR="000860EA" w:rsidRPr="00461AFF" w:rsidRDefault="000860EA" w:rsidP="00AA3147">
            <w:pPr>
              <w:jc w:val="both"/>
              <w:rPr>
                <w:color w:val="FF0000"/>
              </w:rPr>
            </w:pPr>
          </w:p>
        </w:tc>
        <w:tc>
          <w:tcPr>
            <w:tcW w:w="2410" w:type="dxa"/>
            <w:gridSpan w:val="5"/>
            <w:tcBorders>
              <w:top w:val="nil"/>
            </w:tcBorders>
          </w:tcPr>
          <w:p w14:paraId="3BB4AFB8" w14:textId="77777777" w:rsidR="000860EA" w:rsidRPr="00461AFF" w:rsidRDefault="000860EA" w:rsidP="00AA3147">
            <w:pPr>
              <w:jc w:val="both"/>
              <w:rPr>
                <w:color w:val="FF0000"/>
              </w:rPr>
            </w:pPr>
          </w:p>
        </w:tc>
        <w:tc>
          <w:tcPr>
            <w:tcW w:w="2029" w:type="dxa"/>
            <w:gridSpan w:val="4"/>
            <w:tcBorders>
              <w:top w:val="nil"/>
            </w:tcBorders>
          </w:tcPr>
          <w:p w14:paraId="1DC60A2D" w14:textId="77777777" w:rsidR="000860EA" w:rsidRPr="00461AFF" w:rsidRDefault="000860EA" w:rsidP="00AA3147">
            <w:pPr>
              <w:jc w:val="both"/>
              <w:rPr>
                <w:color w:val="FF0000"/>
              </w:rPr>
            </w:pPr>
          </w:p>
        </w:tc>
      </w:tr>
      <w:tr w:rsidR="000860EA" w14:paraId="502D78BD" w14:textId="77777777" w:rsidTr="003D4840">
        <w:trPr>
          <w:trHeight w:val="284"/>
        </w:trPr>
        <w:tc>
          <w:tcPr>
            <w:tcW w:w="2802" w:type="dxa"/>
            <w:gridSpan w:val="2"/>
            <w:tcBorders>
              <w:top w:val="nil"/>
            </w:tcBorders>
          </w:tcPr>
          <w:p w14:paraId="612168F8" w14:textId="77777777" w:rsidR="000860EA" w:rsidRPr="00461AFF" w:rsidRDefault="000860EA" w:rsidP="00AA3147">
            <w:pPr>
              <w:jc w:val="both"/>
              <w:rPr>
                <w:color w:val="FF0000"/>
              </w:rPr>
            </w:pPr>
          </w:p>
        </w:tc>
        <w:tc>
          <w:tcPr>
            <w:tcW w:w="2051" w:type="dxa"/>
            <w:gridSpan w:val="2"/>
            <w:tcBorders>
              <w:top w:val="nil"/>
            </w:tcBorders>
          </w:tcPr>
          <w:p w14:paraId="59C4CE67" w14:textId="77777777" w:rsidR="000860EA" w:rsidRPr="00461AFF" w:rsidRDefault="000860EA" w:rsidP="00AA3147">
            <w:pPr>
              <w:jc w:val="both"/>
              <w:rPr>
                <w:color w:val="FF0000"/>
              </w:rPr>
            </w:pPr>
          </w:p>
        </w:tc>
        <w:tc>
          <w:tcPr>
            <w:tcW w:w="567" w:type="dxa"/>
            <w:gridSpan w:val="2"/>
            <w:tcBorders>
              <w:top w:val="nil"/>
            </w:tcBorders>
          </w:tcPr>
          <w:p w14:paraId="6E2F3D3A" w14:textId="77777777" w:rsidR="000860EA" w:rsidRPr="00461AFF" w:rsidRDefault="000860EA" w:rsidP="00AA3147">
            <w:pPr>
              <w:jc w:val="both"/>
              <w:rPr>
                <w:color w:val="FF0000"/>
              </w:rPr>
            </w:pPr>
          </w:p>
        </w:tc>
        <w:tc>
          <w:tcPr>
            <w:tcW w:w="2410" w:type="dxa"/>
            <w:gridSpan w:val="5"/>
            <w:tcBorders>
              <w:top w:val="nil"/>
            </w:tcBorders>
          </w:tcPr>
          <w:p w14:paraId="254CC4EC" w14:textId="77777777" w:rsidR="000860EA" w:rsidRPr="00461AFF" w:rsidRDefault="000860EA" w:rsidP="00AA3147">
            <w:pPr>
              <w:jc w:val="both"/>
              <w:rPr>
                <w:color w:val="FF0000"/>
              </w:rPr>
            </w:pPr>
          </w:p>
        </w:tc>
        <w:tc>
          <w:tcPr>
            <w:tcW w:w="2029" w:type="dxa"/>
            <w:gridSpan w:val="4"/>
            <w:tcBorders>
              <w:top w:val="nil"/>
            </w:tcBorders>
          </w:tcPr>
          <w:p w14:paraId="0D2B461D" w14:textId="77777777" w:rsidR="000860EA" w:rsidRPr="00461AFF" w:rsidRDefault="000860EA" w:rsidP="00AA3147">
            <w:pPr>
              <w:jc w:val="both"/>
              <w:rPr>
                <w:color w:val="FF0000"/>
              </w:rPr>
            </w:pPr>
          </w:p>
        </w:tc>
      </w:tr>
      <w:tr w:rsidR="000860EA" w14:paraId="47967146" w14:textId="77777777" w:rsidTr="00AA3147">
        <w:tc>
          <w:tcPr>
            <w:tcW w:w="9859" w:type="dxa"/>
            <w:gridSpan w:val="15"/>
            <w:shd w:val="clear" w:color="auto" w:fill="F7CAAC"/>
          </w:tcPr>
          <w:p w14:paraId="7871FA26" w14:textId="77777777" w:rsidR="000860EA" w:rsidRDefault="000860EA" w:rsidP="00AA3147">
            <w:pPr>
              <w:jc w:val="both"/>
            </w:pPr>
            <w:r>
              <w:rPr>
                <w:b/>
              </w:rPr>
              <w:t xml:space="preserve">Údaje o vzdělání na VŠ </w:t>
            </w:r>
          </w:p>
        </w:tc>
      </w:tr>
      <w:tr w:rsidR="000860EA" w14:paraId="6EA576D6" w14:textId="77777777" w:rsidTr="00B05FAC">
        <w:trPr>
          <w:trHeight w:val="675"/>
        </w:trPr>
        <w:tc>
          <w:tcPr>
            <w:tcW w:w="9859" w:type="dxa"/>
            <w:gridSpan w:val="15"/>
          </w:tcPr>
          <w:p w14:paraId="718472CD" w14:textId="0FACA6D8" w:rsidR="000860EA" w:rsidRDefault="000860EA" w:rsidP="00AA3147">
            <w:pPr>
              <w:jc w:val="both"/>
            </w:pPr>
            <w:r>
              <w:t>2009: UTB Zlín, Fakulta managementu a ekonomik</w:t>
            </w:r>
            <w:r w:rsidR="008F20DF">
              <w:t>y, obor Management a ekonomika (titul</w:t>
            </w:r>
            <w:r>
              <w:t xml:space="preserve"> Ph.D.</w:t>
            </w:r>
            <w:r w:rsidR="008F20DF">
              <w:t>)</w:t>
            </w:r>
          </w:p>
          <w:p w14:paraId="2225F5A2" w14:textId="77777777" w:rsidR="000860EA" w:rsidRDefault="000860EA" w:rsidP="00AA3147">
            <w:pPr>
              <w:jc w:val="both"/>
            </w:pPr>
            <w:r>
              <w:t xml:space="preserve">2000: Slezská univerzita Opava, Obchodně podnikatelská fakulta Karviná, obor </w:t>
            </w:r>
            <w:r w:rsidR="00C54C55">
              <w:t>Marketing (</w:t>
            </w:r>
            <w:r w:rsidR="008F20DF">
              <w:t>titul</w:t>
            </w:r>
            <w:r>
              <w:t xml:space="preserve"> Ing.</w:t>
            </w:r>
            <w:r w:rsidR="008F20DF">
              <w:t>)</w:t>
            </w:r>
          </w:p>
          <w:p w14:paraId="013523A7" w14:textId="03E92465" w:rsidR="00B05FAC" w:rsidRDefault="00B05FAC" w:rsidP="00AA3147">
            <w:pPr>
              <w:jc w:val="both"/>
              <w:rPr>
                <w:b/>
              </w:rPr>
            </w:pPr>
          </w:p>
        </w:tc>
      </w:tr>
      <w:tr w:rsidR="000860EA" w14:paraId="3AC52F28" w14:textId="77777777" w:rsidTr="00AA3147">
        <w:tc>
          <w:tcPr>
            <w:tcW w:w="9859" w:type="dxa"/>
            <w:gridSpan w:val="15"/>
            <w:shd w:val="clear" w:color="auto" w:fill="F7CAAC"/>
          </w:tcPr>
          <w:p w14:paraId="5CCCE049" w14:textId="77777777" w:rsidR="000860EA" w:rsidRDefault="000860EA" w:rsidP="00AA3147">
            <w:pPr>
              <w:jc w:val="both"/>
              <w:rPr>
                <w:b/>
              </w:rPr>
            </w:pPr>
            <w:r>
              <w:rPr>
                <w:b/>
              </w:rPr>
              <w:t>Údaje o odborném působení od absolvování VŠ</w:t>
            </w:r>
          </w:p>
        </w:tc>
      </w:tr>
      <w:tr w:rsidR="000860EA" w14:paraId="51188D31" w14:textId="77777777" w:rsidTr="00AA3147">
        <w:trPr>
          <w:trHeight w:val="1090"/>
        </w:trPr>
        <w:tc>
          <w:tcPr>
            <w:tcW w:w="9859" w:type="dxa"/>
            <w:gridSpan w:val="15"/>
          </w:tcPr>
          <w:p w14:paraId="39AED4D1" w14:textId="7E2BFBEF" w:rsidR="000860EA" w:rsidRDefault="00404468" w:rsidP="00AA3147">
            <w:pPr>
              <w:jc w:val="both"/>
            </w:pPr>
            <w:proofErr w:type="gramStart"/>
            <w:r>
              <w:t>2005-</w:t>
            </w:r>
            <w:r w:rsidR="000860EA">
              <w:t>dosud</w:t>
            </w:r>
            <w:proofErr w:type="gramEnd"/>
            <w:r w:rsidR="0065262D">
              <w:t>:</w:t>
            </w:r>
            <w:r w:rsidR="000860EA">
              <w:t xml:space="preserve"> Fakulta multimediálních komunikací UTB ve Zlíně</w:t>
            </w:r>
          </w:p>
          <w:p w14:paraId="0327341D" w14:textId="4A68A924" w:rsidR="000860EA" w:rsidRDefault="00404468" w:rsidP="00AA3147">
            <w:pPr>
              <w:jc w:val="both"/>
            </w:pPr>
            <w:r>
              <w:t>2002-</w:t>
            </w:r>
            <w:r w:rsidR="000860EA">
              <w:t>2005</w:t>
            </w:r>
            <w:r w:rsidR="0065262D">
              <w:t>:</w:t>
            </w:r>
            <w:r w:rsidR="000860EA">
              <w:t xml:space="preserve"> Fakulta multimediálních komunikací UTB ve Zlíně (externě)</w:t>
            </w:r>
          </w:p>
          <w:p w14:paraId="1206FC61" w14:textId="75D7D09A" w:rsidR="000860EA" w:rsidRDefault="00404468" w:rsidP="00AA3147">
            <w:pPr>
              <w:jc w:val="both"/>
            </w:pPr>
            <w:r>
              <w:t>2000-</w:t>
            </w:r>
            <w:r w:rsidR="000860EA">
              <w:t>2002</w:t>
            </w:r>
            <w:r w:rsidR="0065262D">
              <w:t>:</w:t>
            </w:r>
            <w:r w:rsidR="000860EA">
              <w:t xml:space="preserve"> Institut reklamní tvorby FT VUT Brno (externě)</w:t>
            </w:r>
          </w:p>
          <w:p w14:paraId="18A570E9" w14:textId="77777777" w:rsidR="000860EA" w:rsidRDefault="008F20DF" w:rsidP="00AA3147">
            <w:pPr>
              <w:jc w:val="both"/>
            </w:pPr>
            <w:r>
              <w:t>2000</w:t>
            </w:r>
            <w:r w:rsidR="00404468">
              <w:t>-</w:t>
            </w:r>
            <w:r w:rsidR="000860EA">
              <w:t>2005</w:t>
            </w:r>
            <w:r w:rsidR="0065262D">
              <w:t>:</w:t>
            </w:r>
            <w:r w:rsidR="000860EA">
              <w:t xml:space="preserve"> Obchodní akademie T. Bati a VOŠE Zlín, pedagog odborných předmětů</w:t>
            </w:r>
          </w:p>
          <w:p w14:paraId="310CBF6D" w14:textId="254D1182" w:rsidR="00B05FAC" w:rsidRPr="009B6AE3" w:rsidRDefault="00B05FAC" w:rsidP="00AA3147">
            <w:pPr>
              <w:jc w:val="both"/>
              <w:rPr>
                <w:color w:val="FF0000"/>
              </w:rPr>
            </w:pPr>
          </w:p>
        </w:tc>
      </w:tr>
      <w:tr w:rsidR="000860EA" w14:paraId="708B4276" w14:textId="77777777" w:rsidTr="00AA3147">
        <w:trPr>
          <w:trHeight w:val="250"/>
        </w:trPr>
        <w:tc>
          <w:tcPr>
            <w:tcW w:w="9859" w:type="dxa"/>
            <w:gridSpan w:val="15"/>
            <w:shd w:val="clear" w:color="auto" w:fill="F7CAAC"/>
          </w:tcPr>
          <w:p w14:paraId="35ED6D6A" w14:textId="77777777" w:rsidR="000860EA" w:rsidRDefault="000860EA" w:rsidP="00AA3147">
            <w:pPr>
              <w:jc w:val="both"/>
            </w:pPr>
            <w:r>
              <w:rPr>
                <w:b/>
              </w:rPr>
              <w:t>Zkušenosti s vedením kvalifikačních a rigorózních prací</w:t>
            </w:r>
          </w:p>
        </w:tc>
      </w:tr>
      <w:tr w:rsidR="000860EA" w14:paraId="17449E4E" w14:textId="77777777" w:rsidTr="00522A97">
        <w:trPr>
          <w:trHeight w:val="533"/>
        </w:trPr>
        <w:tc>
          <w:tcPr>
            <w:tcW w:w="9859" w:type="dxa"/>
            <w:gridSpan w:val="15"/>
          </w:tcPr>
          <w:p w14:paraId="2981A998" w14:textId="77777777" w:rsidR="000860EA" w:rsidRDefault="000860EA" w:rsidP="00AA3147">
            <w:pPr>
              <w:jc w:val="both"/>
            </w:pPr>
            <w:r>
              <w:t>Bakalářské práce: 129</w:t>
            </w:r>
          </w:p>
          <w:p w14:paraId="6E540874" w14:textId="77777777" w:rsidR="000860EA" w:rsidRDefault="000860EA" w:rsidP="00AA3147">
            <w:pPr>
              <w:jc w:val="both"/>
            </w:pPr>
            <w:r>
              <w:t>Diplomové práce: 218</w:t>
            </w:r>
          </w:p>
          <w:p w14:paraId="28D53AFC" w14:textId="77777777" w:rsidR="000860EA" w:rsidRDefault="000860EA" w:rsidP="00AA3147">
            <w:pPr>
              <w:jc w:val="both"/>
            </w:pPr>
          </w:p>
        </w:tc>
      </w:tr>
      <w:tr w:rsidR="000860EA" w14:paraId="35F570FD" w14:textId="77777777" w:rsidTr="008E09D6">
        <w:trPr>
          <w:cantSplit/>
        </w:trPr>
        <w:tc>
          <w:tcPr>
            <w:tcW w:w="3347" w:type="dxa"/>
            <w:gridSpan w:val="3"/>
            <w:tcBorders>
              <w:top w:val="single" w:sz="12" w:space="0" w:color="auto"/>
            </w:tcBorders>
            <w:shd w:val="clear" w:color="auto" w:fill="F7CAAC"/>
          </w:tcPr>
          <w:p w14:paraId="3E79D820" w14:textId="77777777" w:rsidR="000860EA" w:rsidRDefault="000860EA" w:rsidP="00AA3147">
            <w:pPr>
              <w:jc w:val="both"/>
            </w:pPr>
            <w:r>
              <w:rPr>
                <w:b/>
              </w:rPr>
              <w:t>Zkušenosti s vedením kvalifikačních a rigorózních prací</w:t>
            </w:r>
          </w:p>
        </w:tc>
        <w:tc>
          <w:tcPr>
            <w:tcW w:w="2245" w:type="dxa"/>
            <w:gridSpan w:val="4"/>
            <w:tcBorders>
              <w:top w:val="single" w:sz="12" w:space="0" w:color="auto"/>
            </w:tcBorders>
            <w:shd w:val="clear" w:color="auto" w:fill="F7CAAC"/>
          </w:tcPr>
          <w:p w14:paraId="63650988" w14:textId="77777777" w:rsidR="000860EA" w:rsidRDefault="000860EA" w:rsidP="00AA3147">
            <w:pPr>
              <w:jc w:val="both"/>
            </w:pPr>
            <w:r>
              <w:rPr>
                <w:b/>
              </w:rPr>
              <w:t>Rok udělení hodnosti</w:t>
            </w:r>
          </w:p>
        </w:tc>
        <w:tc>
          <w:tcPr>
            <w:tcW w:w="2238" w:type="dxa"/>
            <w:gridSpan w:val="4"/>
            <w:tcBorders>
              <w:top w:val="single" w:sz="12" w:space="0" w:color="auto"/>
              <w:right w:val="single" w:sz="12" w:space="0" w:color="auto"/>
            </w:tcBorders>
            <w:shd w:val="clear" w:color="auto" w:fill="F7CAAC"/>
          </w:tcPr>
          <w:p w14:paraId="362B924E" w14:textId="77777777" w:rsidR="000860EA" w:rsidRDefault="000860EA" w:rsidP="00AA3147">
            <w:pPr>
              <w:jc w:val="both"/>
            </w:pPr>
            <w:r>
              <w:rPr>
                <w:b/>
              </w:rPr>
              <w:t>Řízení konáno na VŠ</w:t>
            </w:r>
          </w:p>
        </w:tc>
        <w:tc>
          <w:tcPr>
            <w:tcW w:w="2029" w:type="dxa"/>
            <w:gridSpan w:val="4"/>
            <w:tcBorders>
              <w:top w:val="single" w:sz="12" w:space="0" w:color="auto"/>
              <w:left w:val="single" w:sz="12" w:space="0" w:color="auto"/>
            </w:tcBorders>
            <w:shd w:val="clear" w:color="auto" w:fill="F7CAAC"/>
          </w:tcPr>
          <w:p w14:paraId="40988364" w14:textId="77777777" w:rsidR="000860EA" w:rsidRDefault="000860EA" w:rsidP="00AA3147">
            <w:pPr>
              <w:jc w:val="both"/>
              <w:rPr>
                <w:b/>
              </w:rPr>
            </w:pPr>
            <w:r>
              <w:rPr>
                <w:b/>
              </w:rPr>
              <w:t>Ohlasy publikací</w:t>
            </w:r>
          </w:p>
        </w:tc>
      </w:tr>
      <w:tr w:rsidR="000860EA" w14:paraId="7061E583" w14:textId="77777777" w:rsidTr="008E09D6">
        <w:trPr>
          <w:cantSplit/>
        </w:trPr>
        <w:tc>
          <w:tcPr>
            <w:tcW w:w="3347" w:type="dxa"/>
            <w:gridSpan w:val="3"/>
          </w:tcPr>
          <w:p w14:paraId="23FC75B3" w14:textId="77777777" w:rsidR="000860EA" w:rsidRDefault="000860EA" w:rsidP="00AA3147">
            <w:pPr>
              <w:jc w:val="both"/>
            </w:pPr>
          </w:p>
        </w:tc>
        <w:tc>
          <w:tcPr>
            <w:tcW w:w="2245" w:type="dxa"/>
            <w:gridSpan w:val="4"/>
          </w:tcPr>
          <w:p w14:paraId="273C1B10" w14:textId="77777777" w:rsidR="000860EA" w:rsidRDefault="000860EA" w:rsidP="00AA3147">
            <w:pPr>
              <w:jc w:val="both"/>
            </w:pPr>
          </w:p>
        </w:tc>
        <w:tc>
          <w:tcPr>
            <w:tcW w:w="2238" w:type="dxa"/>
            <w:gridSpan w:val="4"/>
            <w:tcBorders>
              <w:right w:val="single" w:sz="12" w:space="0" w:color="auto"/>
            </w:tcBorders>
          </w:tcPr>
          <w:p w14:paraId="47E6EFC8" w14:textId="77777777" w:rsidR="000860EA" w:rsidRDefault="000860EA" w:rsidP="00AA3147">
            <w:pPr>
              <w:jc w:val="both"/>
            </w:pPr>
          </w:p>
        </w:tc>
        <w:tc>
          <w:tcPr>
            <w:tcW w:w="642" w:type="dxa"/>
            <w:gridSpan w:val="2"/>
            <w:tcBorders>
              <w:left w:val="single" w:sz="12" w:space="0" w:color="auto"/>
            </w:tcBorders>
            <w:shd w:val="clear" w:color="auto" w:fill="F7CAAC"/>
          </w:tcPr>
          <w:p w14:paraId="0189A3A0" w14:textId="77777777" w:rsidR="000860EA" w:rsidRPr="00F20AEF" w:rsidRDefault="000860EA" w:rsidP="00AA3147">
            <w:pPr>
              <w:jc w:val="both"/>
            </w:pPr>
            <w:proofErr w:type="spellStart"/>
            <w:r w:rsidRPr="00F20AEF">
              <w:rPr>
                <w:b/>
              </w:rPr>
              <w:t>WoS</w:t>
            </w:r>
            <w:proofErr w:type="spellEnd"/>
          </w:p>
        </w:tc>
        <w:tc>
          <w:tcPr>
            <w:tcW w:w="693" w:type="dxa"/>
            <w:shd w:val="clear" w:color="auto" w:fill="F7CAAC"/>
          </w:tcPr>
          <w:p w14:paraId="1856EE0B" w14:textId="77777777" w:rsidR="000860EA" w:rsidRPr="00F20AEF" w:rsidRDefault="000860EA" w:rsidP="00AA3147">
            <w:pPr>
              <w:jc w:val="both"/>
              <w:rPr>
                <w:sz w:val="18"/>
              </w:rPr>
            </w:pPr>
            <w:proofErr w:type="spellStart"/>
            <w:r w:rsidRPr="00F20AEF">
              <w:rPr>
                <w:b/>
                <w:sz w:val="18"/>
              </w:rPr>
              <w:t>Scopus</w:t>
            </w:r>
            <w:proofErr w:type="spellEnd"/>
          </w:p>
        </w:tc>
        <w:tc>
          <w:tcPr>
            <w:tcW w:w="694" w:type="dxa"/>
            <w:shd w:val="clear" w:color="auto" w:fill="F7CAAC"/>
          </w:tcPr>
          <w:p w14:paraId="59F6E952" w14:textId="77777777" w:rsidR="000860EA" w:rsidRDefault="000860EA" w:rsidP="00AA3147">
            <w:pPr>
              <w:jc w:val="both"/>
            </w:pPr>
            <w:r>
              <w:rPr>
                <w:b/>
                <w:sz w:val="18"/>
              </w:rPr>
              <w:t>ostatní</w:t>
            </w:r>
          </w:p>
        </w:tc>
      </w:tr>
      <w:tr w:rsidR="000860EA" w14:paraId="7571F4BA" w14:textId="77777777" w:rsidTr="008E09D6">
        <w:trPr>
          <w:cantSplit/>
          <w:trHeight w:val="70"/>
        </w:trPr>
        <w:tc>
          <w:tcPr>
            <w:tcW w:w="3347" w:type="dxa"/>
            <w:gridSpan w:val="3"/>
            <w:shd w:val="clear" w:color="auto" w:fill="F7CAAC"/>
          </w:tcPr>
          <w:p w14:paraId="76AEB857" w14:textId="77777777" w:rsidR="000860EA" w:rsidRDefault="000860EA" w:rsidP="00AA3147">
            <w:pPr>
              <w:jc w:val="both"/>
            </w:pPr>
            <w:r>
              <w:rPr>
                <w:b/>
              </w:rPr>
              <w:t>Obor jmenovacího řízení</w:t>
            </w:r>
          </w:p>
        </w:tc>
        <w:tc>
          <w:tcPr>
            <w:tcW w:w="2245" w:type="dxa"/>
            <w:gridSpan w:val="4"/>
            <w:shd w:val="clear" w:color="auto" w:fill="F7CAAC"/>
          </w:tcPr>
          <w:p w14:paraId="27E2D539" w14:textId="77777777" w:rsidR="000860EA" w:rsidRDefault="000860EA" w:rsidP="00AA3147">
            <w:pPr>
              <w:jc w:val="both"/>
            </w:pPr>
            <w:r>
              <w:rPr>
                <w:b/>
              </w:rPr>
              <w:t>Rok udělení hodnosti</w:t>
            </w:r>
          </w:p>
        </w:tc>
        <w:tc>
          <w:tcPr>
            <w:tcW w:w="2238" w:type="dxa"/>
            <w:gridSpan w:val="4"/>
            <w:tcBorders>
              <w:right w:val="single" w:sz="12" w:space="0" w:color="auto"/>
            </w:tcBorders>
            <w:shd w:val="clear" w:color="auto" w:fill="F7CAAC"/>
          </w:tcPr>
          <w:p w14:paraId="441AA9AC" w14:textId="77777777" w:rsidR="000860EA" w:rsidRDefault="000860EA" w:rsidP="00AA3147">
            <w:pPr>
              <w:jc w:val="both"/>
            </w:pPr>
            <w:r>
              <w:rPr>
                <w:b/>
              </w:rPr>
              <w:t>Řízení konáno na VŠ</w:t>
            </w:r>
          </w:p>
        </w:tc>
        <w:tc>
          <w:tcPr>
            <w:tcW w:w="642" w:type="dxa"/>
            <w:gridSpan w:val="2"/>
            <w:tcBorders>
              <w:left w:val="single" w:sz="12" w:space="0" w:color="auto"/>
            </w:tcBorders>
          </w:tcPr>
          <w:p w14:paraId="4DEC0DA4" w14:textId="77777777" w:rsidR="000860EA" w:rsidRPr="00F20AEF" w:rsidRDefault="000860EA" w:rsidP="00AA3147">
            <w:pPr>
              <w:jc w:val="both"/>
              <w:rPr>
                <w:b/>
              </w:rPr>
            </w:pPr>
            <w:r>
              <w:rPr>
                <w:b/>
              </w:rPr>
              <w:t>12</w:t>
            </w:r>
          </w:p>
        </w:tc>
        <w:tc>
          <w:tcPr>
            <w:tcW w:w="693" w:type="dxa"/>
          </w:tcPr>
          <w:p w14:paraId="73D42477" w14:textId="77777777" w:rsidR="000860EA" w:rsidRPr="00F20AEF" w:rsidRDefault="000860EA" w:rsidP="00AA3147">
            <w:pPr>
              <w:jc w:val="both"/>
              <w:rPr>
                <w:b/>
              </w:rPr>
            </w:pPr>
            <w:r>
              <w:rPr>
                <w:b/>
              </w:rPr>
              <w:t>12</w:t>
            </w:r>
          </w:p>
        </w:tc>
        <w:tc>
          <w:tcPr>
            <w:tcW w:w="694" w:type="dxa"/>
          </w:tcPr>
          <w:p w14:paraId="2C87EBE8" w14:textId="77777777" w:rsidR="000860EA" w:rsidRDefault="000860EA" w:rsidP="00AA3147">
            <w:pPr>
              <w:jc w:val="both"/>
              <w:rPr>
                <w:b/>
              </w:rPr>
            </w:pPr>
          </w:p>
        </w:tc>
      </w:tr>
      <w:tr w:rsidR="000860EA" w14:paraId="2AE68DB7" w14:textId="77777777" w:rsidTr="008E09D6">
        <w:trPr>
          <w:trHeight w:val="205"/>
        </w:trPr>
        <w:tc>
          <w:tcPr>
            <w:tcW w:w="3347" w:type="dxa"/>
            <w:gridSpan w:val="3"/>
          </w:tcPr>
          <w:p w14:paraId="2FC66E6B" w14:textId="77777777" w:rsidR="000860EA" w:rsidRDefault="000860EA" w:rsidP="00AA3147">
            <w:pPr>
              <w:jc w:val="both"/>
            </w:pPr>
          </w:p>
        </w:tc>
        <w:tc>
          <w:tcPr>
            <w:tcW w:w="2245" w:type="dxa"/>
            <w:gridSpan w:val="4"/>
          </w:tcPr>
          <w:p w14:paraId="6A86D99B" w14:textId="77777777" w:rsidR="000860EA" w:rsidRDefault="000860EA" w:rsidP="00AA3147">
            <w:pPr>
              <w:jc w:val="both"/>
            </w:pPr>
          </w:p>
        </w:tc>
        <w:tc>
          <w:tcPr>
            <w:tcW w:w="2238" w:type="dxa"/>
            <w:gridSpan w:val="4"/>
            <w:tcBorders>
              <w:right w:val="single" w:sz="12" w:space="0" w:color="auto"/>
            </w:tcBorders>
          </w:tcPr>
          <w:p w14:paraId="52570E3C" w14:textId="77777777" w:rsidR="000860EA" w:rsidRDefault="000860EA" w:rsidP="00AA3147">
            <w:pPr>
              <w:jc w:val="both"/>
            </w:pPr>
          </w:p>
        </w:tc>
        <w:tc>
          <w:tcPr>
            <w:tcW w:w="1335" w:type="dxa"/>
            <w:gridSpan w:val="3"/>
            <w:tcBorders>
              <w:left w:val="single" w:sz="12" w:space="0" w:color="auto"/>
            </w:tcBorders>
            <w:shd w:val="clear" w:color="auto" w:fill="FBD4B4"/>
            <w:vAlign w:val="center"/>
          </w:tcPr>
          <w:p w14:paraId="70CA0875" w14:textId="77777777" w:rsidR="000860EA" w:rsidRPr="00F20AEF" w:rsidRDefault="000860EA"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1B36997" w14:textId="77777777" w:rsidR="000860EA" w:rsidRDefault="000860EA" w:rsidP="00AA3147">
            <w:pPr>
              <w:rPr>
                <w:b/>
              </w:rPr>
            </w:pPr>
            <w:r>
              <w:rPr>
                <w:b/>
              </w:rPr>
              <w:t xml:space="preserve">    /</w:t>
            </w:r>
          </w:p>
        </w:tc>
      </w:tr>
      <w:tr w:rsidR="000860EA" w14:paraId="069913E0" w14:textId="77777777" w:rsidTr="00AA3147">
        <w:tc>
          <w:tcPr>
            <w:tcW w:w="9859" w:type="dxa"/>
            <w:gridSpan w:val="15"/>
            <w:shd w:val="clear" w:color="auto" w:fill="F7CAAC"/>
          </w:tcPr>
          <w:p w14:paraId="69D7605F" w14:textId="77777777" w:rsidR="000860EA" w:rsidRDefault="000860EA"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0860EA" w14:paraId="3B9DF3E4" w14:textId="77777777" w:rsidTr="00522A97">
        <w:trPr>
          <w:trHeight w:val="999"/>
        </w:trPr>
        <w:tc>
          <w:tcPr>
            <w:tcW w:w="9859" w:type="dxa"/>
            <w:gridSpan w:val="15"/>
          </w:tcPr>
          <w:p w14:paraId="399C396A" w14:textId="2C719913" w:rsidR="000860EA" w:rsidRDefault="000860EA" w:rsidP="00AA3147">
            <w:pPr>
              <w:jc w:val="both"/>
            </w:pPr>
            <w:r w:rsidRPr="008B233F">
              <w:t>JUŘ</w:t>
            </w:r>
            <w:r w:rsidR="00695D48">
              <w:t>ÍKOVÁ, Martina, Josef KOCOUREK,</w:t>
            </w:r>
            <w:r w:rsidRPr="008B233F">
              <w:t xml:space="preserve"> Lenka LIŽBETINOVÁ. </w:t>
            </w:r>
            <w:proofErr w:type="spellStart"/>
            <w:r w:rsidRPr="00695D48">
              <w:rPr>
                <w:i/>
              </w:rPr>
              <w:t>Building</w:t>
            </w:r>
            <w:proofErr w:type="spellEnd"/>
            <w:r w:rsidRPr="00695D48">
              <w:rPr>
                <w:i/>
              </w:rPr>
              <w:t xml:space="preserve"> </w:t>
            </w:r>
            <w:proofErr w:type="spellStart"/>
            <w:r w:rsidRPr="00695D48">
              <w:rPr>
                <w:i/>
              </w:rPr>
              <w:t>the</w:t>
            </w:r>
            <w:proofErr w:type="spellEnd"/>
            <w:r w:rsidRPr="00695D48">
              <w:rPr>
                <w:i/>
              </w:rPr>
              <w:t xml:space="preserve"> </w:t>
            </w:r>
            <w:proofErr w:type="spellStart"/>
            <w:r w:rsidRPr="00695D48">
              <w:rPr>
                <w:i/>
              </w:rPr>
              <w:t>prestige</w:t>
            </w:r>
            <w:proofErr w:type="spellEnd"/>
            <w:r w:rsidRPr="00695D48">
              <w:rPr>
                <w:i/>
              </w:rPr>
              <w:t xml:space="preserve"> </w:t>
            </w:r>
            <w:proofErr w:type="spellStart"/>
            <w:r w:rsidRPr="00695D48">
              <w:rPr>
                <w:i/>
              </w:rPr>
              <w:t>of</w:t>
            </w:r>
            <w:proofErr w:type="spellEnd"/>
            <w:r w:rsidRPr="00695D48">
              <w:rPr>
                <w:i/>
              </w:rPr>
              <w:t xml:space="preserve"> a university as a </w:t>
            </w:r>
            <w:proofErr w:type="spellStart"/>
            <w:r w:rsidRPr="00695D48">
              <w:rPr>
                <w:i/>
              </w:rPr>
              <w:t>tool</w:t>
            </w:r>
            <w:proofErr w:type="spellEnd"/>
            <w:r w:rsidRPr="00695D48">
              <w:rPr>
                <w:i/>
              </w:rPr>
              <w:t xml:space="preserve"> to </w:t>
            </w:r>
            <w:proofErr w:type="spellStart"/>
            <w:r w:rsidRPr="00695D48">
              <w:rPr>
                <w:i/>
              </w:rPr>
              <w:t>achieve</w:t>
            </w:r>
            <w:proofErr w:type="spellEnd"/>
            <w:r w:rsidRPr="00695D48">
              <w:rPr>
                <w:i/>
              </w:rPr>
              <w:t xml:space="preserve"> </w:t>
            </w:r>
            <w:proofErr w:type="spellStart"/>
            <w:r w:rsidRPr="00695D48">
              <w:rPr>
                <w:i/>
              </w:rPr>
              <w:t>competitiveness</w:t>
            </w:r>
            <w:proofErr w:type="spellEnd"/>
            <w:r w:rsidRPr="00695D48">
              <w:rPr>
                <w:i/>
              </w:rPr>
              <w:t xml:space="preserve">. </w:t>
            </w:r>
            <w:proofErr w:type="spellStart"/>
            <w:r w:rsidRPr="00695D48">
              <w:rPr>
                <w:i/>
              </w:rPr>
              <w:t>Communication</w:t>
            </w:r>
            <w:proofErr w:type="spellEnd"/>
            <w:r w:rsidRPr="00695D48">
              <w:rPr>
                <w:i/>
              </w:rPr>
              <w:t xml:space="preserve"> </w:t>
            </w:r>
            <w:proofErr w:type="spellStart"/>
            <w:r w:rsidRPr="00695D48">
              <w:rPr>
                <w:i/>
              </w:rPr>
              <w:t>Today</w:t>
            </w:r>
            <w:proofErr w:type="spellEnd"/>
            <w:r w:rsidRPr="008B233F">
              <w:t xml:space="preserve"> [online]. 2021, vol. 12, </w:t>
            </w:r>
            <w:proofErr w:type="spellStart"/>
            <w:r w:rsidRPr="008B233F">
              <w:t>iss</w:t>
            </w:r>
            <w:proofErr w:type="spellEnd"/>
            <w:r w:rsidRPr="008B233F">
              <w:t xml:space="preserve">. 2, s. 128-144. [cit. 2022-08-29]. ISSN </w:t>
            </w:r>
            <w:proofErr w:type="gramStart"/>
            <w:r w:rsidRPr="008B233F">
              <w:t>1338-130X</w:t>
            </w:r>
            <w:proofErr w:type="gramEnd"/>
            <w:r w:rsidRPr="008B233F">
              <w:t>.</w:t>
            </w:r>
          </w:p>
          <w:p w14:paraId="39536476" w14:textId="47E9C5BF" w:rsidR="000860EA" w:rsidRPr="008B233F" w:rsidRDefault="000860EA" w:rsidP="00AA3147">
            <w:pPr>
              <w:jc w:val="both"/>
              <w:rPr>
                <w:bCs/>
              </w:rPr>
            </w:pPr>
            <w:r w:rsidRPr="008B233F">
              <w:rPr>
                <w:bCs/>
              </w:rPr>
              <w:t>LIŽBETINOVÁ, Lenka, Peter ŠTARCHOŇ, Da</w:t>
            </w:r>
            <w:r w:rsidR="00695D48">
              <w:rPr>
                <w:bCs/>
              </w:rPr>
              <w:t>gmar WEBEROVÁ, Eva NEDELIAKOVÁ,</w:t>
            </w:r>
            <w:r w:rsidRPr="008B233F">
              <w:rPr>
                <w:bCs/>
              </w:rPr>
              <w:t xml:space="preserve"> Martina JUŘÍKOVÁ. </w:t>
            </w:r>
            <w:proofErr w:type="spellStart"/>
            <w:r w:rsidRPr="00695D48">
              <w:rPr>
                <w:bCs/>
                <w:i/>
              </w:rPr>
              <w:t>The</w:t>
            </w:r>
            <w:proofErr w:type="spellEnd"/>
            <w:r w:rsidRPr="00695D48">
              <w:rPr>
                <w:bCs/>
                <w:i/>
              </w:rPr>
              <w:t xml:space="preserve"> </w:t>
            </w:r>
            <w:proofErr w:type="spellStart"/>
            <w:r w:rsidRPr="00695D48">
              <w:rPr>
                <w:bCs/>
                <w:i/>
              </w:rPr>
              <w:t>approach</w:t>
            </w:r>
            <w:proofErr w:type="spellEnd"/>
            <w:r w:rsidRPr="00695D48">
              <w:rPr>
                <w:bCs/>
                <w:i/>
              </w:rPr>
              <w:t xml:space="preserve"> </w:t>
            </w:r>
            <w:proofErr w:type="spellStart"/>
            <w:r w:rsidRPr="00695D48">
              <w:rPr>
                <w:bCs/>
                <w:i/>
              </w:rPr>
              <w:t>of</w:t>
            </w:r>
            <w:proofErr w:type="spellEnd"/>
            <w:r w:rsidRPr="00695D48">
              <w:rPr>
                <w:bCs/>
                <w:i/>
              </w:rPr>
              <w:t xml:space="preserve"> </w:t>
            </w:r>
            <w:proofErr w:type="spellStart"/>
            <w:r w:rsidRPr="00695D48">
              <w:rPr>
                <w:bCs/>
                <w:i/>
              </w:rPr>
              <w:t>SMEs</w:t>
            </w:r>
            <w:proofErr w:type="spellEnd"/>
            <w:r w:rsidRPr="00695D48">
              <w:rPr>
                <w:bCs/>
                <w:i/>
              </w:rPr>
              <w:t xml:space="preserve"> to </w:t>
            </w:r>
            <w:proofErr w:type="spellStart"/>
            <w:r w:rsidRPr="00695D48">
              <w:rPr>
                <w:bCs/>
                <w:i/>
              </w:rPr>
              <w:t>using</w:t>
            </w:r>
            <w:proofErr w:type="spellEnd"/>
            <w:r w:rsidRPr="00695D48">
              <w:rPr>
                <w:bCs/>
                <w:i/>
              </w:rPr>
              <w:t xml:space="preserve"> </w:t>
            </w:r>
            <w:proofErr w:type="spellStart"/>
            <w:r w:rsidRPr="00695D48">
              <w:rPr>
                <w:bCs/>
                <w:i/>
              </w:rPr>
              <w:t>the</w:t>
            </w:r>
            <w:proofErr w:type="spellEnd"/>
            <w:r w:rsidRPr="00695D48">
              <w:rPr>
                <w:bCs/>
                <w:i/>
              </w:rPr>
              <w:t xml:space="preserve"> </w:t>
            </w:r>
            <w:proofErr w:type="spellStart"/>
            <w:r w:rsidRPr="00695D48">
              <w:rPr>
                <w:bCs/>
                <w:i/>
              </w:rPr>
              <w:t>customer</w:t>
            </w:r>
            <w:proofErr w:type="spellEnd"/>
            <w:r w:rsidRPr="00695D48">
              <w:rPr>
                <w:bCs/>
                <w:i/>
              </w:rPr>
              <w:t xml:space="preserve"> </w:t>
            </w:r>
            <w:proofErr w:type="spellStart"/>
            <w:r w:rsidRPr="00695D48">
              <w:rPr>
                <w:bCs/>
                <w:i/>
              </w:rPr>
              <w:t>databases</w:t>
            </w:r>
            <w:proofErr w:type="spellEnd"/>
            <w:r w:rsidRPr="00695D48">
              <w:rPr>
                <w:bCs/>
                <w:i/>
              </w:rPr>
              <w:t xml:space="preserve"> and CRM: </w:t>
            </w:r>
            <w:proofErr w:type="spellStart"/>
            <w:r w:rsidRPr="00695D48">
              <w:rPr>
                <w:bCs/>
                <w:i/>
              </w:rPr>
              <w:t>Empirical</w:t>
            </w:r>
            <w:proofErr w:type="spellEnd"/>
            <w:r w:rsidRPr="00695D48">
              <w:rPr>
                <w:bCs/>
                <w:i/>
              </w:rPr>
              <w:t xml:space="preserve"> study in </w:t>
            </w:r>
            <w:proofErr w:type="spellStart"/>
            <w:r w:rsidRPr="00695D48">
              <w:rPr>
                <w:bCs/>
                <w:i/>
              </w:rPr>
              <w:t>the</w:t>
            </w:r>
            <w:proofErr w:type="spellEnd"/>
            <w:r w:rsidRPr="00695D48">
              <w:rPr>
                <w:bCs/>
                <w:i/>
              </w:rPr>
              <w:t xml:space="preserve"> </w:t>
            </w:r>
            <w:proofErr w:type="spellStart"/>
            <w:r w:rsidRPr="00695D48">
              <w:rPr>
                <w:bCs/>
                <w:i/>
              </w:rPr>
              <w:t>Slovak</w:t>
            </w:r>
            <w:proofErr w:type="spellEnd"/>
            <w:r w:rsidRPr="00695D48">
              <w:rPr>
                <w:bCs/>
                <w:i/>
              </w:rPr>
              <w:t xml:space="preserve"> Republic. </w:t>
            </w:r>
            <w:proofErr w:type="spellStart"/>
            <w:r w:rsidRPr="00695D48">
              <w:rPr>
                <w:bCs/>
                <w:i/>
              </w:rPr>
              <w:t>Sustainability</w:t>
            </w:r>
            <w:proofErr w:type="spellEnd"/>
            <w:r w:rsidRPr="00695D48">
              <w:rPr>
                <w:bCs/>
                <w:i/>
              </w:rPr>
              <w:t xml:space="preserve"> </w:t>
            </w:r>
            <w:r w:rsidRPr="00695D48">
              <w:rPr>
                <w:bCs/>
              </w:rPr>
              <w:t>(</w:t>
            </w:r>
            <w:proofErr w:type="spellStart"/>
            <w:r w:rsidRPr="00695D48">
              <w:rPr>
                <w:bCs/>
              </w:rPr>
              <w:t>Switzerland</w:t>
            </w:r>
            <w:proofErr w:type="spellEnd"/>
            <w:r w:rsidRPr="00695D48">
              <w:rPr>
                <w:bCs/>
              </w:rPr>
              <w:t>)</w:t>
            </w:r>
            <w:r w:rsidRPr="008B233F">
              <w:rPr>
                <w:bCs/>
              </w:rPr>
              <w:t xml:space="preserve"> [online]. 2020, vol. 12, </w:t>
            </w:r>
            <w:proofErr w:type="spellStart"/>
            <w:r w:rsidRPr="008B233F">
              <w:rPr>
                <w:bCs/>
              </w:rPr>
              <w:t>iss</w:t>
            </w:r>
            <w:proofErr w:type="spellEnd"/>
            <w:r w:rsidRPr="008B233F">
              <w:rPr>
                <w:bCs/>
              </w:rPr>
              <w:t>. 1 [cit. 2022-08-29]. ISSN 2071-1050.</w:t>
            </w:r>
          </w:p>
          <w:p w14:paraId="4F41CB3F" w14:textId="77777777" w:rsidR="000860EA" w:rsidRDefault="000860EA" w:rsidP="00AA3147">
            <w:pPr>
              <w:jc w:val="both"/>
              <w:rPr>
                <w:bCs/>
              </w:rPr>
            </w:pPr>
            <w:r w:rsidRPr="008B233F">
              <w:rPr>
                <w:bCs/>
              </w:rPr>
              <w:t xml:space="preserve">JUŘÍKOVÁ, Martina. </w:t>
            </w:r>
            <w:proofErr w:type="spellStart"/>
            <w:r w:rsidRPr="00695D48">
              <w:rPr>
                <w:bCs/>
                <w:i/>
              </w:rPr>
              <w:t>Specific</w:t>
            </w:r>
            <w:proofErr w:type="spellEnd"/>
            <w:r w:rsidRPr="00695D48">
              <w:rPr>
                <w:bCs/>
                <w:i/>
              </w:rPr>
              <w:t xml:space="preserve"> </w:t>
            </w:r>
            <w:proofErr w:type="spellStart"/>
            <w:r w:rsidRPr="00695D48">
              <w:rPr>
                <w:bCs/>
                <w:i/>
              </w:rPr>
              <w:t>of</w:t>
            </w:r>
            <w:proofErr w:type="spellEnd"/>
            <w:r w:rsidRPr="00695D48">
              <w:rPr>
                <w:bCs/>
                <w:i/>
              </w:rPr>
              <w:t xml:space="preserve"> marketing </w:t>
            </w:r>
            <w:proofErr w:type="spellStart"/>
            <w:r w:rsidRPr="00695D48">
              <w:rPr>
                <w:bCs/>
                <w:i/>
              </w:rPr>
              <w:t>communication</w:t>
            </w:r>
            <w:proofErr w:type="spellEnd"/>
            <w:r w:rsidRPr="00695D48">
              <w:rPr>
                <w:bCs/>
                <w:i/>
              </w:rPr>
              <w:t xml:space="preserve"> in </w:t>
            </w:r>
            <w:proofErr w:type="spellStart"/>
            <w:r w:rsidRPr="00695D48">
              <w:rPr>
                <w:bCs/>
                <w:i/>
              </w:rPr>
              <w:t>higher</w:t>
            </w:r>
            <w:proofErr w:type="spellEnd"/>
            <w:r w:rsidRPr="00695D48">
              <w:rPr>
                <w:bCs/>
                <w:i/>
              </w:rPr>
              <w:t xml:space="preserve"> </w:t>
            </w:r>
            <w:proofErr w:type="spellStart"/>
            <w:r w:rsidRPr="00695D48">
              <w:rPr>
                <w:bCs/>
                <w:i/>
              </w:rPr>
              <w:t>education</w:t>
            </w:r>
            <w:proofErr w:type="spellEnd"/>
            <w:r w:rsidRPr="00695D48">
              <w:rPr>
                <w:bCs/>
                <w:i/>
              </w:rPr>
              <w:t xml:space="preserve"> and development </w:t>
            </w:r>
            <w:proofErr w:type="spellStart"/>
            <w:r w:rsidRPr="00695D48">
              <w:rPr>
                <w:bCs/>
                <w:i/>
              </w:rPr>
              <w:t>of</w:t>
            </w:r>
            <w:proofErr w:type="spellEnd"/>
            <w:r w:rsidRPr="00695D48">
              <w:rPr>
                <w:bCs/>
                <w:i/>
              </w:rPr>
              <w:t xml:space="preserve"> </w:t>
            </w:r>
            <w:proofErr w:type="spellStart"/>
            <w:r w:rsidRPr="00695D48">
              <w:rPr>
                <w:bCs/>
                <w:i/>
              </w:rPr>
              <w:t>preferences</w:t>
            </w:r>
            <w:proofErr w:type="spellEnd"/>
            <w:r w:rsidRPr="00695D48">
              <w:rPr>
                <w:bCs/>
                <w:i/>
              </w:rPr>
              <w:t xml:space="preserve"> </w:t>
            </w:r>
            <w:proofErr w:type="spellStart"/>
            <w:r w:rsidRPr="00695D48">
              <w:rPr>
                <w:bCs/>
                <w:i/>
              </w:rPr>
              <w:t>of</w:t>
            </w:r>
            <w:proofErr w:type="spellEnd"/>
            <w:r w:rsidRPr="00695D48">
              <w:rPr>
                <w:bCs/>
                <w:i/>
              </w:rPr>
              <w:t xml:space="preserve"> </w:t>
            </w:r>
            <w:proofErr w:type="spellStart"/>
            <w:r w:rsidRPr="00695D48">
              <w:rPr>
                <w:bCs/>
                <w:i/>
              </w:rPr>
              <w:t>communication</w:t>
            </w:r>
            <w:proofErr w:type="spellEnd"/>
            <w:r w:rsidRPr="00695D48">
              <w:rPr>
                <w:bCs/>
                <w:i/>
              </w:rPr>
              <w:t xml:space="preserve"> </w:t>
            </w:r>
            <w:proofErr w:type="spellStart"/>
            <w:r w:rsidRPr="00695D48">
              <w:rPr>
                <w:bCs/>
                <w:i/>
              </w:rPr>
              <w:t>tools</w:t>
            </w:r>
            <w:proofErr w:type="spellEnd"/>
            <w:r w:rsidRPr="00695D48">
              <w:rPr>
                <w:bCs/>
                <w:i/>
              </w:rPr>
              <w:t xml:space="preserve"> by </w:t>
            </w:r>
            <w:proofErr w:type="spellStart"/>
            <w:r w:rsidRPr="00695D48">
              <w:rPr>
                <w:bCs/>
                <w:i/>
              </w:rPr>
              <w:t>applicants</w:t>
            </w:r>
            <w:proofErr w:type="spellEnd"/>
            <w:r w:rsidRPr="00695D48">
              <w:rPr>
                <w:bCs/>
                <w:i/>
              </w:rPr>
              <w:t xml:space="preserve"> in </w:t>
            </w:r>
            <w:proofErr w:type="spellStart"/>
            <w:r w:rsidRPr="00695D48">
              <w:rPr>
                <w:bCs/>
                <w:i/>
              </w:rPr>
              <w:t>the</w:t>
            </w:r>
            <w:proofErr w:type="spellEnd"/>
            <w:r w:rsidRPr="00695D48">
              <w:rPr>
                <w:bCs/>
                <w:i/>
              </w:rPr>
              <w:t xml:space="preserve"> Czech Republic. </w:t>
            </w:r>
            <w:r w:rsidRPr="00695D48">
              <w:rPr>
                <w:bCs/>
              </w:rPr>
              <w:t xml:space="preserve">In: 12th </w:t>
            </w:r>
            <w:proofErr w:type="spellStart"/>
            <w:r w:rsidRPr="00695D48">
              <w:rPr>
                <w:bCs/>
              </w:rPr>
              <w:t>annual</w:t>
            </w:r>
            <w:proofErr w:type="spellEnd"/>
            <w:r w:rsidRPr="00695D48">
              <w:rPr>
                <w:bCs/>
              </w:rPr>
              <w:t xml:space="preserve"> International </w:t>
            </w:r>
            <w:proofErr w:type="spellStart"/>
            <w:r w:rsidRPr="00695D48">
              <w:rPr>
                <w:bCs/>
              </w:rPr>
              <w:t>Conference</w:t>
            </w:r>
            <w:proofErr w:type="spellEnd"/>
            <w:r w:rsidRPr="00695D48">
              <w:rPr>
                <w:bCs/>
              </w:rPr>
              <w:t xml:space="preserve"> </w:t>
            </w:r>
            <w:proofErr w:type="spellStart"/>
            <w:r w:rsidRPr="00695D48">
              <w:rPr>
                <w:bCs/>
              </w:rPr>
              <w:t>of</w:t>
            </w:r>
            <w:proofErr w:type="spellEnd"/>
            <w:r w:rsidRPr="00695D48">
              <w:rPr>
                <w:bCs/>
              </w:rPr>
              <w:t xml:space="preserve"> </w:t>
            </w:r>
            <w:proofErr w:type="spellStart"/>
            <w:r w:rsidRPr="00695D48">
              <w:rPr>
                <w:bCs/>
              </w:rPr>
              <w:t>Education</w:t>
            </w:r>
            <w:proofErr w:type="spellEnd"/>
            <w:r w:rsidRPr="00695D48">
              <w:rPr>
                <w:bCs/>
              </w:rPr>
              <w:t xml:space="preserve">, </w:t>
            </w:r>
            <w:proofErr w:type="spellStart"/>
            <w:r w:rsidRPr="00695D48">
              <w:rPr>
                <w:bCs/>
              </w:rPr>
              <w:t>Research</w:t>
            </w:r>
            <w:proofErr w:type="spellEnd"/>
            <w:r w:rsidRPr="00695D48">
              <w:rPr>
                <w:bCs/>
              </w:rPr>
              <w:t xml:space="preserve"> and Innovation (IC</w:t>
            </w:r>
            <w:r w:rsidRPr="008B233F">
              <w:rPr>
                <w:bCs/>
              </w:rPr>
              <w:t xml:space="preserve">ERI 2019) [online]. Seville: </w:t>
            </w:r>
            <w:proofErr w:type="spellStart"/>
            <w:r w:rsidRPr="008B233F">
              <w:rPr>
                <w:bCs/>
              </w:rPr>
              <w:t>Iated-Int</w:t>
            </w:r>
            <w:proofErr w:type="spellEnd"/>
            <w:r w:rsidRPr="008B233F">
              <w:rPr>
                <w:bCs/>
              </w:rPr>
              <w:t xml:space="preserve"> </w:t>
            </w:r>
            <w:proofErr w:type="spellStart"/>
            <w:r w:rsidRPr="008B233F">
              <w:rPr>
                <w:bCs/>
              </w:rPr>
              <w:t>Assoc</w:t>
            </w:r>
            <w:proofErr w:type="spellEnd"/>
            <w:r w:rsidRPr="008B233F">
              <w:rPr>
                <w:bCs/>
              </w:rPr>
              <w:t xml:space="preserve"> Technology </w:t>
            </w:r>
            <w:proofErr w:type="spellStart"/>
            <w:r w:rsidRPr="008B233F">
              <w:rPr>
                <w:bCs/>
              </w:rPr>
              <w:t>Education</w:t>
            </w:r>
            <w:proofErr w:type="spellEnd"/>
            <w:r w:rsidRPr="008B233F">
              <w:rPr>
                <w:bCs/>
              </w:rPr>
              <w:t xml:space="preserve"> &amp; Development, 2019, s. 2166-2172. [cit. 2022-08-29]. ISSN 2340-1095.</w:t>
            </w:r>
          </w:p>
          <w:p w14:paraId="5D94EB84" w14:textId="77777777" w:rsidR="000860EA" w:rsidRDefault="000860EA" w:rsidP="00AA3147">
            <w:pPr>
              <w:jc w:val="both"/>
              <w:rPr>
                <w:bCs/>
              </w:rPr>
            </w:pPr>
            <w:r w:rsidRPr="008B233F">
              <w:rPr>
                <w:bCs/>
              </w:rPr>
              <w:t xml:space="preserve">JUŘÍKOVÁ, Martina. </w:t>
            </w:r>
            <w:r w:rsidRPr="00695D48">
              <w:rPr>
                <w:bCs/>
                <w:i/>
              </w:rPr>
              <w:t xml:space="preserve">Online </w:t>
            </w:r>
            <w:proofErr w:type="spellStart"/>
            <w:r w:rsidRPr="00695D48">
              <w:rPr>
                <w:bCs/>
                <w:i/>
              </w:rPr>
              <w:t>communication</w:t>
            </w:r>
            <w:proofErr w:type="spellEnd"/>
            <w:r w:rsidRPr="00695D48">
              <w:rPr>
                <w:bCs/>
                <w:i/>
              </w:rPr>
              <w:t xml:space="preserve"> </w:t>
            </w:r>
            <w:proofErr w:type="spellStart"/>
            <w:r w:rsidRPr="00695D48">
              <w:rPr>
                <w:bCs/>
                <w:i/>
              </w:rPr>
              <w:t>with</w:t>
            </w:r>
            <w:proofErr w:type="spellEnd"/>
            <w:r w:rsidRPr="00695D48">
              <w:rPr>
                <w:bCs/>
                <w:i/>
              </w:rPr>
              <w:t xml:space="preserve"> </w:t>
            </w:r>
            <w:proofErr w:type="spellStart"/>
            <w:r w:rsidRPr="00695D48">
              <w:rPr>
                <w:bCs/>
                <w:i/>
              </w:rPr>
              <w:t>the</w:t>
            </w:r>
            <w:proofErr w:type="spellEnd"/>
            <w:r w:rsidRPr="00695D48">
              <w:rPr>
                <w:bCs/>
                <w:i/>
              </w:rPr>
              <w:t xml:space="preserve"> </w:t>
            </w:r>
            <w:proofErr w:type="spellStart"/>
            <w:r w:rsidRPr="00695D48">
              <w:rPr>
                <w:bCs/>
                <w:i/>
              </w:rPr>
              <w:t>target</w:t>
            </w:r>
            <w:proofErr w:type="spellEnd"/>
            <w:r w:rsidRPr="00695D48">
              <w:rPr>
                <w:bCs/>
                <w:i/>
              </w:rPr>
              <w:t xml:space="preserve"> </w:t>
            </w:r>
            <w:proofErr w:type="spellStart"/>
            <w:r w:rsidRPr="00695D48">
              <w:rPr>
                <w:bCs/>
                <w:i/>
              </w:rPr>
              <w:t>group</w:t>
            </w:r>
            <w:proofErr w:type="spellEnd"/>
            <w:r w:rsidRPr="00695D48">
              <w:rPr>
                <w:bCs/>
                <w:i/>
              </w:rPr>
              <w:t xml:space="preserve"> </w:t>
            </w:r>
            <w:proofErr w:type="spellStart"/>
            <w:r w:rsidRPr="00695D48">
              <w:rPr>
                <w:bCs/>
                <w:i/>
              </w:rPr>
              <w:t>of</w:t>
            </w:r>
            <w:proofErr w:type="spellEnd"/>
            <w:r w:rsidRPr="00695D48">
              <w:rPr>
                <w:bCs/>
                <w:i/>
              </w:rPr>
              <w:t xml:space="preserve"> </w:t>
            </w:r>
            <w:proofErr w:type="spellStart"/>
            <w:r w:rsidRPr="00695D48">
              <w:rPr>
                <w:bCs/>
                <w:i/>
              </w:rPr>
              <w:t>applicants</w:t>
            </w:r>
            <w:proofErr w:type="spellEnd"/>
            <w:r w:rsidRPr="00695D48">
              <w:rPr>
                <w:bCs/>
                <w:i/>
              </w:rPr>
              <w:t xml:space="preserve"> </w:t>
            </w:r>
            <w:proofErr w:type="spellStart"/>
            <w:r w:rsidRPr="00695D48">
              <w:rPr>
                <w:bCs/>
                <w:i/>
              </w:rPr>
              <w:t>for</w:t>
            </w:r>
            <w:proofErr w:type="spellEnd"/>
            <w:r w:rsidRPr="00695D48">
              <w:rPr>
                <w:bCs/>
                <w:i/>
              </w:rPr>
              <w:t xml:space="preserve"> study </w:t>
            </w:r>
            <w:proofErr w:type="spellStart"/>
            <w:r w:rsidRPr="00695D48">
              <w:rPr>
                <w:bCs/>
                <w:i/>
              </w:rPr>
              <w:t>at</w:t>
            </w:r>
            <w:proofErr w:type="spellEnd"/>
            <w:r w:rsidRPr="00695D48">
              <w:rPr>
                <w:bCs/>
                <w:i/>
              </w:rPr>
              <w:t xml:space="preserve"> university. </w:t>
            </w:r>
            <w:r w:rsidRPr="008B233F">
              <w:rPr>
                <w:bCs/>
              </w:rPr>
              <w:t xml:space="preserve">In: 11th International </w:t>
            </w:r>
            <w:proofErr w:type="spellStart"/>
            <w:r w:rsidRPr="008B233F">
              <w:rPr>
                <w:bCs/>
              </w:rPr>
              <w:t>Conference</w:t>
            </w:r>
            <w:proofErr w:type="spellEnd"/>
            <w:r w:rsidRPr="008B233F">
              <w:rPr>
                <w:bCs/>
              </w:rPr>
              <w:t xml:space="preserve"> </w:t>
            </w:r>
            <w:proofErr w:type="spellStart"/>
            <w:r w:rsidRPr="008B233F">
              <w:rPr>
                <w:bCs/>
              </w:rPr>
              <w:t>of</w:t>
            </w:r>
            <w:proofErr w:type="spellEnd"/>
            <w:r w:rsidRPr="008B233F">
              <w:rPr>
                <w:bCs/>
              </w:rPr>
              <w:t xml:space="preserve"> </w:t>
            </w:r>
            <w:proofErr w:type="spellStart"/>
            <w:r w:rsidRPr="008B233F">
              <w:rPr>
                <w:bCs/>
              </w:rPr>
              <w:t>Education</w:t>
            </w:r>
            <w:proofErr w:type="spellEnd"/>
            <w:r w:rsidRPr="008B233F">
              <w:rPr>
                <w:bCs/>
              </w:rPr>
              <w:t xml:space="preserve">, </w:t>
            </w:r>
            <w:proofErr w:type="spellStart"/>
            <w:r w:rsidRPr="008B233F">
              <w:rPr>
                <w:bCs/>
              </w:rPr>
              <w:t>Research</w:t>
            </w:r>
            <w:proofErr w:type="spellEnd"/>
            <w:r w:rsidRPr="008B233F">
              <w:rPr>
                <w:bCs/>
              </w:rPr>
              <w:t xml:space="preserve"> and Innovation (ICERI2018) [online]. Seville: </w:t>
            </w:r>
            <w:proofErr w:type="spellStart"/>
            <w:r w:rsidRPr="008B233F">
              <w:rPr>
                <w:bCs/>
              </w:rPr>
              <w:t>Iated-Int</w:t>
            </w:r>
            <w:proofErr w:type="spellEnd"/>
            <w:r w:rsidRPr="008B233F">
              <w:rPr>
                <w:bCs/>
              </w:rPr>
              <w:t xml:space="preserve"> </w:t>
            </w:r>
            <w:proofErr w:type="spellStart"/>
            <w:r w:rsidRPr="008B233F">
              <w:rPr>
                <w:bCs/>
              </w:rPr>
              <w:t>Assoc</w:t>
            </w:r>
            <w:proofErr w:type="spellEnd"/>
            <w:r w:rsidRPr="008B233F">
              <w:rPr>
                <w:bCs/>
              </w:rPr>
              <w:t xml:space="preserve"> Technology </w:t>
            </w:r>
            <w:proofErr w:type="spellStart"/>
            <w:r w:rsidRPr="008B233F">
              <w:rPr>
                <w:bCs/>
              </w:rPr>
              <w:t>Education</w:t>
            </w:r>
            <w:proofErr w:type="spellEnd"/>
            <w:r w:rsidRPr="008B233F">
              <w:rPr>
                <w:bCs/>
              </w:rPr>
              <w:t xml:space="preserve"> &amp; Development, 2018, s. 1574-1581. [cit. 2022-08-29]. ISSN 2340-1095.</w:t>
            </w:r>
          </w:p>
          <w:p w14:paraId="06711777" w14:textId="015CBB95" w:rsidR="00A56CB7" w:rsidRPr="001244F4" w:rsidRDefault="00A56CB7" w:rsidP="00AA3147">
            <w:pPr>
              <w:jc w:val="both"/>
              <w:rPr>
                <w:bCs/>
              </w:rPr>
            </w:pPr>
          </w:p>
        </w:tc>
      </w:tr>
    </w:tbl>
    <w:p w14:paraId="5F167047" w14:textId="77777777" w:rsidR="001244F4" w:rsidRDefault="001244F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0860EA" w14:paraId="2E5D4F5F" w14:textId="77777777" w:rsidTr="00AA3147">
        <w:trPr>
          <w:trHeight w:val="218"/>
        </w:trPr>
        <w:tc>
          <w:tcPr>
            <w:tcW w:w="9859" w:type="dxa"/>
            <w:gridSpan w:val="4"/>
            <w:shd w:val="clear" w:color="auto" w:fill="F7CAAC"/>
          </w:tcPr>
          <w:p w14:paraId="35A24C7E" w14:textId="21734B24" w:rsidR="000860EA" w:rsidRDefault="000860EA" w:rsidP="00AA3147">
            <w:pPr>
              <w:rPr>
                <w:b/>
              </w:rPr>
            </w:pPr>
            <w:r>
              <w:rPr>
                <w:b/>
              </w:rPr>
              <w:lastRenderedPageBreak/>
              <w:t>Působení v zahraničí</w:t>
            </w:r>
          </w:p>
        </w:tc>
      </w:tr>
      <w:tr w:rsidR="000860EA" w14:paraId="520F235D" w14:textId="77777777" w:rsidTr="00AA3147">
        <w:trPr>
          <w:trHeight w:val="328"/>
        </w:trPr>
        <w:tc>
          <w:tcPr>
            <w:tcW w:w="9859" w:type="dxa"/>
            <w:gridSpan w:val="4"/>
          </w:tcPr>
          <w:p w14:paraId="4CBAC1EF" w14:textId="349D47D6" w:rsidR="000860EA" w:rsidRPr="00E02DAA" w:rsidRDefault="00404468" w:rsidP="00AA3147">
            <w:pPr>
              <w:rPr>
                <w:shd w:val="clear" w:color="auto" w:fill="FFFFFF"/>
              </w:rPr>
            </w:pPr>
            <w:r>
              <w:rPr>
                <w:shd w:val="clear" w:color="auto" w:fill="FFFFFF"/>
              </w:rPr>
              <w:t>2005-</w:t>
            </w:r>
            <w:r w:rsidR="000860EA" w:rsidRPr="00E02DAA">
              <w:rPr>
                <w:shd w:val="clear" w:color="auto" w:fill="FFFFFF"/>
              </w:rPr>
              <w:t xml:space="preserve">2008: Univerzita Konštantína Filozofa v Nitře, FF Katedra </w:t>
            </w:r>
            <w:proofErr w:type="spellStart"/>
            <w:r w:rsidR="000860EA" w:rsidRPr="00E02DAA">
              <w:rPr>
                <w:shd w:val="clear" w:color="auto" w:fill="FFFFFF"/>
              </w:rPr>
              <w:t>masmediálnej</w:t>
            </w:r>
            <w:proofErr w:type="spellEnd"/>
            <w:r w:rsidR="000860EA" w:rsidRPr="00E02DAA">
              <w:rPr>
                <w:shd w:val="clear" w:color="auto" w:fill="FFFFFF"/>
              </w:rPr>
              <w:t xml:space="preserve"> </w:t>
            </w:r>
            <w:proofErr w:type="spellStart"/>
            <w:r w:rsidR="000860EA" w:rsidRPr="00E02DAA">
              <w:rPr>
                <w:shd w:val="clear" w:color="auto" w:fill="FFFFFF"/>
              </w:rPr>
              <w:t>komunikácie</w:t>
            </w:r>
            <w:proofErr w:type="spellEnd"/>
            <w:r w:rsidR="000860EA" w:rsidRPr="00E02DAA">
              <w:rPr>
                <w:shd w:val="clear" w:color="auto" w:fill="FFFFFF"/>
              </w:rPr>
              <w:t xml:space="preserve"> a reklamy, přednášky a semináře </w:t>
            </w:r>
            <w:proofErr w:type="spellStart"/>
            <w:r w:rsidR="000860EA" w:rsidRPr="00E02DAA">
              <w:rPr>
                <w:shd w:val="clear" w:color="auto" w:fill="FFFFFF"/>
              </w:rPr>
              <w:t>Výskumu</w:t>
            </w:r>
            <w:proofErr w:type="spellEnd"/>
            <w:r w:rsidR="000860EA" w:rsidRPr="00E02DAA">
              <w:rPr>
                <w:shd w:val="clear" w:color="auto" w:fill="FFFFFF"/>
              </w:rPr>
              <w:t xml:space="preserve"> </w:t>
            </w:r>
            <w:proofErr w:type="spellStart"/>
            <w:r w:rsidR="000860EA" w:rsidRPr="00E02DAA">
              <w:rPr>
                <w:shd w:val="clear" w:color="auto" w:fill="FFFFFF"/>
              </w:rPr>
              <w:t>verejnej</w:t>
            </w:r>
            <w:proofErr w:type="spellEnd"/>
            <w:r w:rsidR="000860EA" w:rsidRPr="00E02DAA">
              <w:rPr>
                <w:shd w:val="clear" w:color="auto" w:fill="FFFFFF"/>
              </w:rPr>
              <w:t xml:space="preserve"> </w:t>
            </w:r>
            <w:proofErr w:type="spellStart"/>
            <w:r w:rsidR="000860EA" w:rsidRPr="00E02DAA">
              <w:rPr>
                <w:shd w:val="clear" w:color="auto" w:fill="FFFFFF"/>
              </w:rPr>
              <w:t>mienky</w:t>
            </w:r>
            <w:proofErr w:type="spellEnd"/>
            <w:r w:rsidR="000860EA" w:rsidRPr="00E02DAA">
              <w:rPr>
                <w:shd w:val="clear" w:color="auto" w:fill="FFFFFF"/>
              </w:rPr>
              <w:t xml:space="preserve"> I a II pro prezenční i kombinovanou formu studia</w:t>
            </w:r>
          </w:p>
          <w:p w14:paraId="0DCA6F39" w14:textId="77777777" w:rsidR="000860EA" w:rsidRDefault="000860EA" w:rsidP="00AA3147">
            <w:r w:rsidRPr="00E02DAA">
              <w:t>2015: Universita Komenského, Bratislava, Slovenská republika, přednášející</w:t>
            </w:r>
            <w:r>
              <w:t xml:space="preserve"> v rámci Erasmus pobytu</w:t>
            </w:r>
          </w:p>
          <w:p w14:paraId="33AEC02C" w14:textId="351BFD1F" w:rsidR="00A56CB7" w:rsidRDefault="00A56CB7" w:rsidP="00AA3147">
            <w:pPr>
              <w:rPr>
                <w:b/>
              </w:rPr>
            </w:pPr>
          </w:p>
        </w:tc>
      </w:tr>
      <w:tr w:rsidR="000860EA" w14:paraId="59559866" w14:textId="77777777" w:rsidTr="00AA3147">
        <w:trPr>
          <w:cantSplit/>
          <w:trHeight w:val="470"/>
        </w:trPr>
        <w:tc>
          <w:tcPr>
            <w:tcW w:w="2518" w:type="dxa"/>
            <w:shd w:val="clear" w:color="auto" w:fill="F7CAAC"/>
          </w:tcPr>
          <w:p w14:paraId="29CC7649" w14:textId="77777777" w:rsidR="000860EA" w:rsidRDefault="000860EA" w:rsidP="00AA3147">
            <w:pPr>
              <w:jc w:val="both"/>
              <w:rPr>
                <w:b/>
              </w:rPr>
            </w:pPr>
            <w:r>
              <w:rPr>
                <w:b/>
              </w:rPr>
              <w:t xml:space="preserve">Podpis </w:t>
            </w:r>
          </w:p>
        </w:tc>
        <w:tc>
          <w:tcPr>
            <w:tcW w:w="4536" w:type="dxa"/>
          </w:tcPr>
          <w:p w14:paraId="23E29DA5" w14:textId="1C021A2B" w:rsidR="000860EA" w:rsidRDefault="00522A97" w:rsidP="00AA3147">
            <w:pPr>
              <w:jc w:val="both"/>
            </w:pPr>
            <w:r>
              <w:t>Martina Juříková v.</w:t>
            </w:r>
            <w:r w:rsidR="00925C0A">
              <w:t xml:space="preserve"> </w:t>
            </w:r>
            <w:r>
              <w:t>r.</w:t>
            </w:r>
          </w:p>
        </w:tc>
        <w:tc>
          <w:tcPr>
            <w:tcW w:w="786" w:type="dxa"/>
            <w:shd w:val="clear" w:color="auto" w:fill="F7CAAC"/>
          </w:tcPr>
          <w:p w14:paraId="47C69596" w14:textId="77777777" w:rsidR="000860EA" w:rsidRDefault="000860EA" w:rsidP="00AA3147">
            <w:pPr>
              <w:jc w:val="both"/>
            </w:pPr>
            <w:r>
              <w:rPr>
                <w:b/>
              </w:rPr>
              <w:t>datum</w:t>
            </w:r>
          </w:p>
        </w:tc>
        <w:tc>
          <w:tcPr>
            <w:tcW w:w="2019" w:type="dxa"/>
          </w:tcPr>
          <w:p w14:paraId="286582BF" w14:textId="1ECB1192" w:rsidR="000860EA" w:rsidRDefault="00522A97" w:rsidP="00AA3147">
            <w:pPr>
              <w:jc w:val="both"/>
            </w:pPr>
            <w:r>
              <w:t>9. 9. 2022</w:t>
            </w:r>
          </w:p>
        </w:tc>
      </w:tr>
    </w:tbl>
    <w:p w14:paraId="7C12C789" w14:textId="7C95E1E7"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AE4D92" w14:paraId="4111947C" w14:textId="77777777" w:rsidTr="00AA3147">
        <w:tc>
          <w:tcPr>
            <w:tcW w:w="9859" w:type="dxa"/>
            <w:gridSpan w:val="15"/>
            <w:tcBorders>
              <w:bottom w:val="double" w:sz="4" w:space="0" w:color="auto"/>
            </w:tcBorders>
            <w:shd w:val="clear" w:color="auto" w:fill="BDD6EE"/>
          </w:tcPr>
          <w:p w14:paraId="40C42D7B" w14:textId="77777777" w:rsidR="00AE4D92" w:rsidRDefault="00AE4D92" w:rsidP="00AA3147">
            <w:pPr>
              <w:jc w:val="both"/>
              <w:rPr>
                <w:b/>
                <w:sz w:val="28"/>
              </w:rPr>
            </w:pPr>
            <w:r>
              <w:rPr>
                <w:b/>
                <w:sz w:val="28"/>
              </w:rPr>
              <w:lastRenderedPageBreak/>
              <w:t>C-I – Personální zabezpečení</w:t>
            </w:r>
          </w:p>
        </w:tc>
      </w:tr>
      <w:tr w:rsidR="00AE4D92" w14:paraId="0D498FF0" w14:textId="77777777" w:rsidTr="00AA3147">
        <w:tc>
          <w:tcPr>
            <w:tcW w:w="2518" w:type="dxa"/>
            <w:tcBorders>
              <w:top w:val="double" w:sz="4" w:space="0" w:color="auto"/>
            </w:tcBorders>
            <w:shd w:val="clear" w:color="auto" w:fill="F7CAAC"/>
          </w:tcPr>
          <w:p w14:paraId="5A7A39DA" w14:textId="77777777" w:rsidR="00AE4D92" w:rsidRDefault="00AE4D92" w:rsidP="00AA3147">
            <w:pPr>
              <w:jc w:val="both"/>
              <w:rPr>
                <w:b/>
              </w:rPr>
            </w:pPr>
            <w:r>
              <w:rPr>
                <w:b/>
              </w:rPr>
              <w:t>Vysoká škola</w:t>
            </w:r>
          </w:p>
        </w:tc>
        <w:tc>
          <w:tcPr>
            <w:tcW w:w="7341" w:type="dxa"/>
            <w:gridSpan w:val="14"/>
          </w:tcPr>
          <w:p w14:paraId="1E0A541D" w14:textId="77777777" w:rsidR="00AE4D92" w:rsidRDefault="00AE4D92" w:rsidP="00AA3147">
            <w:pPr>
              <w:jc w:val="both"/>
            </w:pPr>
            <w:r w:rsidRPr="00CF6481">
              <w:t>Univerzita Tomáše Bati ve Zlíně</w:t>
            </w:r>
          </w:p>
        </w:tc>
      </w:tr>
      <w:tr w:rsidR="00AE4D92" w14:paraId="644C1374" w14:textId="77777777" w:rsidTr="00AA3147">
        <w:tc>
          <w:tcPr>
            <w:tcW w:w="2518" w:type="dxa"/>
            <w:shd w:val="clear" w:color="auto" w:fill="F7CAAC"/>
          </w:tcPr>
          <w:p w14:paraId="5A23B4E4" w14:textId="77777777" w:rsidR="00AE4D92" w:rsidRDefault="00AE4D92" w:rsidP="00AA3147">
            <w:pPr>
              <w:jc w:val="both"/>
              <w:rPr>
                <w:b/>
              </w:rPr>
            </w:pPr>
            <w:r>
              <w:rPr>
                <w:b/>
              </w:rPr>
              <w:t>Součást vysoké školy</w:t>
            </w:r>
          </w:p>
        </w:tc>
        <w:tc>
          <w:tcPr>
            <w:tcW w:w="7341" w:type="dxa"/>
            <w:gridSpan w:val="14"/>
          </w:tcPr>
          <w:p w14:paraId="26DF6C57" w14:textId="77777777" w:rsidR="00AE4D92" w:rsidRDefault="00AE4D92" w:rsidP="00AA3147">
            <w:pPr>
              <w:jc w:val="both"/>
            </w:pPr>
            <w:r w:rsidRPr="00CF6481">
              <w:t>Fakulta multimediálních komunikací</w:t>
            </w:r>
          </w:p>
        </w:tc>
      </w:tr>
      <w:tr w:rsidR="00AE4D92" w14:paraId="777EC862" w14:textId="77777777" w:rsidTr="00AA3147">
        <w:tc>
          <w:tcPr>
            <w:tcW w:w="2518" w:type="dxa"/>
            <w:shd w:val="clear" w:color="auto" w:fill="F7CAAC"/>
          </w:tcPr>
          <w:p w14:paraId="55933EC7" w14:textId="77777777" w:rsidR="00AE4D92" w:rsidRDefault="00AE4D92" w:rsidP="00AA3147">
            <w:pPr>
              <w:jc w:val="both"/>
              <w:rPr>
                <w:b/>
              </w:rPr>
            </w:pPr>
            <w:r>
              <w:rPr>
                <w:b/>
              </w:rPr>
              <w:t>Název studijního programu</w:t>
            </w:r>
          </w:p>
        </w:tc>
        <w:tc>
          <w:tcPr>
            <w:tcW w:w="7341" w:type="dxa"/>
            <w:gridSpan w:val="14"/>
          </w:tcPr>
          <w:p w14:paraId="0CDC38E1" w14:textId="77777777" w:rsidR="00AE4D92" w:rsidRDefault="00AE4D92" w:rsidP="00AA3147">
            <w:pPr>
              <w:jc w:val="both"/>
            </w:pPr>
            <w:r w:rsidRPr="00CF6481">
              <w:t>Kreativní odvětví a digitální kultura</w:t>
            </w:r>
          </w:p>
        </w:tc>
      </w:tr>
      <w:tr w:rsidR="00AE4D92" w14:paraId="42516BAC" w14:textId="77777777" w:rsidTr="00AA3147">
        <w:tc>
          <w:tcPr>
            <w:tcW w:w="2518" w:type="dxa"/>
            <w:shd w:val="clear" w:color="auto" w:fill="F7CAAC"/>
          </w:tcPr>
          <w:p w14:paraId="55DA3DBA" w14:textId="77777777" w:rsidR="00AE4D92" w:rsidRDefault="00AE4D92" w:rsidP="00AA3147">
            <w:pPr>
              <w:jc w:val="both"/>
              <w:rPr>
                <w:b/>
              </w:rPr>
            </w:pPr>
            <w:r>
              <w:rPr>
                <w:b/>
              </w:rPr>
              <w:t>Jméno a příjmení</w:t>
            </w:r>
          </w:p>
        </w:tc>
        <w:tc>
          <w:tcPr>
            <w:tcW w:w="4536" w:type="dxa"/>
            <w:gridSpan w:val="8"/>
          </w:tcPr>
          <w:p w14:paraId="307EF897" w14:textId="77777777" w:rsidR="00AE4D92" w:rsidRDefault="00AE4D92" w:rsidP="00AA3147">
            <w:pPr>
              <w:jc w:val="both"/>
            </w:pPr>
            <w:r w:rsidRPr="00CF6481">
              <w:t>Martin Kazík</w:t>
            </w:r>
          </w:p>
        </w:tc>
        <w:tc>
          <w:tcPr>
            <w:tcW w:w="709" w:type="dxa"/>
            <w:shd w:val="clear" w:color="auto" w:fill="F7CAAC"/>
          </w:tcPr>
          <w:p w14:paraId="1213818A" w14:textId="77777777" w:rsidR="00AE4D92" w:rsidRDefault="00AE4D92" w:rsidP="00AA3147">
            <w:pPr>
              <w:jc w:val="both"/>
              <w:rPr>
                <w:b/>
              </w:rPr>
            </w:pPr>
            <w:r>
              <w:rPr>
                <w:b/>
              </w:rPr>
              <w:t>Tituly</w:t>
            </w:r>
          </w:p>
        </w:tc>
        <w:tc>
          <w:tcPr>
            <w:tcW w:w="2096" w:type="dxa"/>
            <w:gridSpan w:val="5"/>
          </w:tcPr>
          <w:p w14:paraId="115D45F4" w14:textId="77777777" w:rsidR="00AE4D92" w:rsidRDefault="00AE4D92" w:rsidP="00AA3147">
            <w:pPr>
              <w:jc w:val="both"/>
            </w:pPr>
            <w:r>
              <w:t xml:space="preserve">Mgr. </w:t>
            </w:r>
          </w:p>
        </w:tc>
      </w:tr>
      <w:tr w:rsidR="00AE4D92" w14:paraId="30981F6D" w14:textId="77777777" w:rsidTr="00AA3147">
        <w:tc>
          <w:tcPr>
            <w:tcW w:w="2518" w:type="dxa"/>
            <w:shd w:val="clear" w:color="auto" w:fill="F7CAAC"/>
          </w:tcPr>
          <w:p w14:paraId="489C6AA5" w14:textId="77777777" w:rsidR="00AE4D92" w:rsidRDefault="00AE4D92" w:rsidP="00AA3147">
            <w:pPr>
              <w:jc w:val="both"/>
              <w:rPr>
                <w:b/>
              </w:rPr>
            </w:pPr>
            <w:r>
              <w:rPr>
                <w:b/>
              </w:rPr>
              <w:t>Rok narození</w:t>
            </w:r>
          </w:p>
        </w:tc>
        <w:tc>
          <w:tcPr>
            <w:tcW w:w="829" w:type="dxa"/>
            <w:gridSpan w:val="2"/>
          </w:tcPr>
          <w:p w14:paraId="33B40885" w14:textId="77777777" w:rsidR="00AE4D92" w:rsidRDefault="00AE4D92" w:rsidP="00AA3147">
            <w:pPr>
              <w:jc w:val="both"/>
            </w:pPr>
            <w:r w:rsidRPr="00CF6481">
              <w:t>1995</w:t>
            </w:r>
          </w:p>
        </w:tc>
        <w:tc>
          <w:tcPr>
            <w:tcW w:w="1721" w:type="dxa"/>
            <w:shd w:val="clear" w:color="auto" w:fill="F7CAAC"/>
          </w:tcPr>
          <w:p w14:paraId="1CB7A239" w14:textId="77777777" w:rsidR="00AE4D92" w:rsidRDefault="00AE4D92" w:rsidP="00AA3147">
            <w:pPr>
              <w:jc w:val="both"/>
              <w:rPr>
                <w:b/>
              </w:rPr>
            </w:pPr>
            <w:r w:rsidRPr="00CF6481">
              <w:rPr>
                <w:b/>
              </w:rPr>
              <w:t>typ vztahu k VŠ</w:t>
            </w:r>
          </w:p>
        </w:tc>
        <w:tc>
          <w:tcPr>
            <w:tcW w:w="992" w:type="dxa"/>
            <w:gridSpan w:val="4"/>
          </w:tcPr>
          <w:p w14:paraId="4BD71842" w14:textId="77777777" w:rsidR="00AE4D92" w:rsidRDefault="00AE4D92" w:rsidP="00AA3147">
            <w:pPr>
              <w:jc w:val="both"/>
            </w:pPr>
            <w:r w:rsidRPr="00CF6481">
              <w:t>pp</w:t>
            </w:r>
            <w:r>
              <w:t>.</w:t>
            </w:r>
          </w:p>
        </w:tc>
        <w:tc>
          <w:tcPr>
            <w:tcW w:w="994" w:type="dxa"/>
            <w:shd w:val="clear" w:color="auto" w:fill="F7CAAC"/>
          </w:tcPr>
          <w:p w14:paraId="15CA749F" w14:textId="77777777" w:rsidR="00AE4D92" w:rsidRDefault="00AE4D92" w:rsidP="00AA3147">
            <w:pPr>
              <w:jc w:val="both"/>
              <w:rPr>
                <w:b/>
              </w:rPr>
            </w:pPr>
            <w:r w:rsidRPr="00CF6481">
              <w:rPr>
                <w:b/>
              </w:rPr>
              <w:t>rozsah</w:t>
            </w:r>
          </w:p>
        </w:tc>
        <w:tc>
          <w:tcPr>
            <w:tcW w:w="709" w:type="dxa"/>
          </w:tcPr>
          <w:p w14:paraId="12E8A6AB" w14:textId="77777777" w:rsidR="00AE4D92" w:rsidRDefault="00AE4D92" w:rsidP="00AA3147">
            <w:pPr>
              <w:jc w:val="both"/>
            </w:pPr>
            <w:proofErr w:type="gramStart"/>
            <w:r w:rsidRPr="00CF6481">
              <w:t>40h</w:t>
            </w:r>
            <w:proofErr w:type="gramEnd"/>
            <w:r w:rsidRPr="00CF6481">
              <w:t>/t</w:t>
            </w:r>
          </w:p>
        </w:tc>
        <w:tc>
          <w:tcPr>
            <w:tcW w:w="709" w:type="dxa"/>
            <w:gridSpan w:val="3"/>
            <w:shd w:val="clear" w:color="auto" w:fill="F7CAAC"/>
          </w:tcPr>
          <w:p w14:paraId="024EBCBA" w14:textId="77777777" w:rsidR="00AE4D92" w:rsidRDefault="00AE4D92" w:rsidP="00AA3147">
            <w:pPr>
              <w:jc w:val="both"/>
              <w:rPr>
                <w:b/>
              </w:rPr>
            </w:pPr>
            <w:r w:rsidRPr="00CF6481">
              <w:rPr>
                <w:b/>
              </w:rPr>
              <w:t>do kdy</w:t>
            </w:r>
          </w:p>
        </w:tc>
        <w:tc>
          <w:tcPr>
            <w:tcW w:w="1387" w:type="dxa"/>
            <w:gridSpan w:val="2"/>
          </w:tcPr>
          <w:p w14:paraId="21AACD71" w14:textId="77777777" w:rsidR="00AE4D92" w:rsidRDefault="00AE4D92" w:rsidP="00AA3147">
            <w:pPr>
              <w:jc w:val="both"/>
            </w:pPr>
            <w:r>
              <w:t>08/2023</w:t>
            </w:r>
          </w:p>
        </w:tc>
      </w:tr>
      <w:tr w:rsidR="00AE4D92" w14:paraId="027AA7E7" w14:textId="77777777" w:rsidTr="00AA3147">
        <w:tc>
          <w:tcPr>
            <w:tcW w:w="5068" w:type="dxa"/>
            <w:gridSpan w:val="4"/>
            <w:shd w:val="clear" w:color="auto" w:fill="F7CAAC"/>
          </w:tcPr>
          <w:p w14:paraId="56FA6BFE" w14:textId="77777777" w:rsidR="00AE4D92" w:rsidRDefault="00AE4D92" w:rsidP="00AA3147">
            <w:pPr>
              <w:jc w:val="both"/>
              <w:rPr>
                <w:b/>
              </w:rPr>
            </w:pPr>
            <w:r>
              <w:rPr>
                <w:b/>
              </w:rPr>
              <w:t>Typ vztahu na součásti VŠ, která uskutečňuje st. program</w:t>
            </w:r>
          </w:p>
        </w:tc>
        <w:tc>
          <w:tcPr>
            <w:tcW w:w="992" w:type="dxa"/>
            <w:gridSpan w:val="4"/>
          </w:tcPr>
          <w:p w14:paraId="600DCF7B" w14:textId="77777777" w:rsidR="00AE4D92" w:rsidRDefault="00AE4D92" w:rsidP="00AA3147">
            <w:pPr>
              <w:jc w:val="both"/>
            </w:pPr>
            <w:r>
              <w:t>pp.</w:t>
            </w:r>
          </w:p>
        </w:tc>
        <w:tc>
          <w:tcPr>
            <w:tcW w:w="994" w:type="dxa"/>
            <w:shd w:val="clear" w:color="auto" w:fill="F7CAAC"/>
          </w:tcPr>
          <w:p w14:paraId="0CDD8438" w14:textId="77777777" w:rsidR="00AE4D92" w:rsidRDefault="00AE4D92" w:rsidP="00AA3147">
            <w:pPr>
              <w:jc w:val="both"/>
              <w:rPr>
                <w:b/>
              </w:rPr>
            </w:pPr>
            <w:r w:rsidRPr="00CF6481">
              <w:rPr>
                <w:b/>
              </w:rPr>
              <w:t>rozsah</w:t>
            </w:r>
          </w:p>
        </w:tc>
        <w:tc>
          <w:tcPr>
            <w:tcW w:w="709" w:type="dxa"/>
          </w:tcPr>
          <w:p w14:paraId="2926065A" w14:textId="77777777" w:rsidR="00AE4D92" w:rsidRDefault="00AE4D92" w:rsidP="00AA3147">
            <w:pPr>
              <w:jc w:val="both"/>
            </w:pPr>
            <w:proofErr w:type="gramStart"/>
            <w:r w:rsidRPr="00CF6481">
              <w:t>40h</w:t>
            </w:r>
            <w:proofErr w:type="gramEnd"/>
            <w:r w:rsidRPr="00CF6481">
              <w:t>/t</w:t>
            </w:r>
          </w:p>
        </w:tc>
        <w:tc>
          <w:tcPr>
            <w:tcW w:w="709" w:type="dxa"/>
            <w:gridSpan w:val="3"/>
            <w:shd w:val="clear" w:color="auto" w:fill="F7CAAC"/>
          </w:tcPr>
          <w:p w14:paraId="32CE7267" w14:textId="77777777" w:rsidR="00AE4D92" w:rsidRDefault="00AE4D92" w:rsidP="00AA3147">
            <w:pPr>
              <w:jc w:val="both"/>
              <w:rPr>
                <w:b/>
              </w:rPr>
            </w:pPr>
            <w:r w:rsidRPr="00CF6481">
              <w:rPr>
                <w:b/>
              </w:rPr>
              <w:t>do kdy</w:t>
            </w:r>
          </w:p>
        </w:tc>
        <w:tc>
          <w:tcPr>
            <w:tcW w:w="1387" w:type="dxa"/>
            <w:gridSpan w:val="2"/>
          </w:tcPr>
          <w:p w14:paraId="3507ACBD" w14:textId="77777777" w:rsidR="00AE4D92" w:rsidRDefault="00AE4D92" w:rsidP="00AA3147">
            <w:pPr>
              <w:jc w:val="both"/>
            </w:pPr>
            <w:r>
              <w:t>08/2023</w:t>
            </w:r>
          </w:p>
        </w:tc>
      </w:tr>
      <w:tr w:rsidR="00AE4D92" w14:paraId="1EAF1C8C" w14:textId="77777777" w:rsidTr="00AA3147">
        <w:tc>
          <w:tcPr>
            <w:tcW w:w="6060" w:type="dxa"/>
            <w:gridSpan w:val="8"/>
            <w:shd w:val="clear" w:color="auto" w:fill="F7CAAC"/>
          </w:tcPr>
          <w:p w14:paraId="36880935" w14:textId="77777777" w:rsidR="00AE4D92" w:rsidRDefault="00AE4D92" w:rsidP="00AA3147">
            <w:pPr>
              <w:jc w:val="both"/>
            </w:pPr>
            <w:r>
              <w:rPr>
                <w:b/>
              </w:rPr>
              <w:t>Další současná působení jako akademický pracovník na jiných VŠ</w:t>
            </w:r>
          </w:p>
        </w:tc>
        <w:tc>
          <w:tcPr>
            <w:tcW w:w="1703" w:type="dxa"/>
            <w:gridSpan w:val="2"/>
            <w:shd w:val="clear" w:color="auto" w:fill="F7CAAC"/>
          </w:tcPr>
          <w:p w14:paraId="1BD60A41" w14:textId="77777777" w:rsidR="00AE4D92" w:rsidRDefault="00AE4D92"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D541B7A" w14:textId="77777777" w:rsidR="00AE4D92" w:rsidRDefault="00AE4D92" w:rsidP="00AA3147">
            <w:pPr>
              <w:jc w:val="both"/>
              <w:rPr>
                <w:b/>
              </w:rPr>
            </w:pPr>
            <w:r>
              <w:rPr>
                <w:b/>
              </w:rPr>
              <w:t>rozsah</w:t>
            </w:r>
          </w:p>
        </w:tc>
      </w:tr>
      <w:tr w:rsidR="00AE4D92" w14:paraId="262E6B3A" w14:textId="77777777" w:rsidTr="00AA3147">
        <w:tc>
          <w:tcPr>
            <w:tcW w:w="6060" w:type="dxa"/>
            <w:gridSpan w:val="8"/>
          </w:tcPr>
          <w:p w14:paraId="3EE6D8D6" w14:textId="77777777" w:rsidR="00AE4D92" w:rsidRDefault="00AE4D92" w:rsidP="00AA3147">
            <w:pPr>
              <w:jc w:val="both"/>
            </w:pPr>
          </w:p>
        </w:tc>
        <w:tc>
          <w:tcPr>
            <w:tcW w:w="1703" w:type="dxa"/>
            <w:gridSpan w:val="2"/>
          </w:tcPr>
          <w:p w14:paraId="39196980" w14:textId="77777777" w:rsidR="00AE4D92" w:rsidRDefault="00AE4D92" w:rsidP="00AA3147">
            <w:pPr>
              <w:jc w:val="both"/>
            </w:pPr>
          </w:p>
        </w:tc>
        <w:tc>
          <w:tcPr>
            <w:tcW w:w="2096" w:type="dxa"/>
            <w:gridSpan w:val="5"/>
          </w:tcPr>
          <w:p w14:paraId="1EF13296" w14:textId="77777777" w:rsidR="00AE4D92" w:rsidRDefault="00AE4D92" w:rsidP="00AA3147">
            <w:pPr>
              <w:jc w:val="both"/>
            </w:pPr>
          </w:p>
        </w:tc>
      </w:tr>
      <w:tr w:rsidR="00AE4D92" w14:paraId="54071DFF" w14:textId="77777777" w:rsidTr="00AA3147">
        <w:tc>
          <w:tcPr>
            <w:tcW w:w="6060" w:type="dxa"/>
            <w:gridSpan w:val="8"/>
          </w:tcPr>
          <w:p w14:paraId="5DD45587" w14:textId="77777777" w:rsidR="00AE4D92" w:rsidRDefault="00AE4D92" w:rsidP="00AA3147">
            <w:pPr>
              <w:jc w:val="both"/>
            </w:pPr>
          </w:p>
        </w:tc>
        <w:tc>
          <w:tcPr>
            <w:tcW w:w="1703" w:type="dxa"/>
            <w:gridSpan w:val="2"/>
          </w:tcPr>
          <w:p w14:paraId="35E2047E" w14:textId="77777777" w:rsidR="00AE4D92" w:rsidRDefault="00AE4D92" w:rsidP="00AA3147">
            <w:pPr>
              <w:jc w:val="both"/>
            </w:pPr>
          </w:p>
        </w:tc>
        <w:tc>
          <w:tcPr>
            <w:tcW w:w="2096" w:type="dxa"/>
            <w:gridSpan w:val="5"/>
          </w:tcPr>
          <w:p w14:paraId="3AD3378E" w14:textId="77777777" w:rsidR="00AE4D92" w:rsidRDefault="00AE4D92" w:rsidP="00AA3147">
            <w:pPr>
              <w:jc w:val="both"/>
            </w:pPr>
          </w:p>
        </w:tc>
      </w:tr>
      <w:tr w:rsidR="00AE4D92" w14:paraId="118C77D5" w14:textId="77777777" w:rsidTr="00AA3147">
        <w:tc>
          <w:tcPr>
            <w:tcW w:w="9859" w:type="dxa"/>
            <w:gridSpan w:val="15"/>
            <w:shd w:val="clear" w:color="auto" w:fill="F7CAAC"/>
          </w:tcPr>
          <w:p w14:paraId="7754F6C9" w14:textId="77777777" w:rsidR="00AE4D92" w:rsidRDefault="00AE4D92" w:rsidP="00AA3147">
            <w:pPr>
              <w:jc w:val="both"/>
            </w:pPr>
            <w:r>
              <w:rPr>
                <w:b/>
              </w:rPr>
              <w:t>Předměty příslušného studijního programu a způsob zapojení do jejich výuky, příp. další zapojení do uskutečňování studijního programu</w:t>
            </w:r>
          </w:p>
        </w:tc>
      </w:tr>
      <w:tr w:rsidR="00AE4D92" w14:paraId="3C1836DE" w14:textId="77777777" w:rsidTr="00311B61">
        <w:trPr>
          <w:trHeight w:val="672"/>
        </w:trPr>
        <w:tc>
          <w:tcPr>
            <w:tcW w:w="9859" w:type="dxa"/>
            <w:gridSpan w:val="15"/>
            <w:tcBorders>
              <w:top w:val="nil"/>
            </w:tcBorders>
          </w:tcPr>
          <w:p w14:paraId="54DDCEC4" w14:textId="6A41BE06" w:rsidR="00AE4D92" w:rsidRPr="00CF6481" w:rsidRDefault="00AE4D92" w:rsidP="00AA3147">
            <w:pPr>
              <w:jc w:val="both"/>
            </w:pPr>
            <w:r w:rsidRPr="00CF6481">
              <w:t>Komunikační agentura 3 (</w:t>
            </w:r>
            <w:r w:rsidR="0092792A">
              <w:t>cvičící</w:t>
            </w:r>
            <w:r w:rsidRPr="00CF6481">
              <w:t>, garant předmětu)</w:t>
            </w:r>
          </w:p>
          <w:p w14:paraId="5C520B5F" w14:textId="282FF17D" w:rsidR="00AE4D92" w:rsidRPr="00CF6481" w:rsidRDefault="00AE4D92" w:rsidP="00AA3147">
            <w:pPr>
              <w:jc w:val="both"/>
            </w:pPr>
            <w:r w:rsidRPr="00CF6481">
              <w:t>Komunikační agentura 4 (</w:t>
            </w:r>
            <w:r w:rsidR="0092792A">
              <w:t>cvičící</w:t>
            </w:r>
            <w:r w:rsidRPr="00CF6481">
              <w:t>, garant předmětu)</w:t>
            </w:r>
          </w:p>
          <w:p w14:paraId="528B1101" w14:textId="77777777" w:rsidR="00AE4D92" w:rsidRPr="002827C6" w:rsidRDefault="00AE4D92" w:rsidP="00AA3147">
            <w:pPr>
              <w:jc w:val="both"/>
            </w:pPr>
          </w:p>
        </w:tc>
      </w:tr>
      <w:tr w:rsidR="00AE4D92" w14:paraId="2D76CA99" w14:textId="77777777" w:rsidTr="00AA3147">
        <w:trPr>
          <w:trHeight w:val="340"/>
        </w:trPr>
        <w:tc>
          <w:tcPr>
            <w:tcW w:w="9859" w:type="dxa"/>
            <w:gridSpan w:val="15"/>
            <w:tcBorders>
              <w:top w:val="nil"/>
            </w:tcBorders>
            <w:shd w:val="clear" w:color="auto" w:fill="FBD4B4"/>
          </w:tcPr>
          <w:p w14:paraId="07FDC4E2" w14:textId="77777777" w:rsidR="00AE4D92" w:rsidRPr="002827C6" w:rsidRDefault="00AE4D92" w:rsidP="00AA3147">
            <w:pPr>
              <w:jc w:val="both"/>
              <w:rPr>
                <w:b/>
              </w:rPr>
            </w:pPr>
            <w:r w:rsidRPr="002827C6">
              <w:rPr>
                <w:b/>
              </w:rPr>
              <w:t>Zapojení do výuky v dalších studijních programech na téže vysoké škole (pouze u garantů ZT a PZ předmětů)</w:t>
            </w:r>
          </w:p>
        </w:tc>
      </w:tr>
      <w:tr w:rsidR="00AE4D92" w14:paraId="6946DE0C" w14:textId="77777777" w:rsidTr="00AA3147">
        <w:trPr>
          <w:trHeight w:val="340"/>
        </w:trPr>
        <w:tc>
          <w:tcPr>
            <w:tcW w:w="2802" w:type="dxa"/>
            <w:gridSpan w:val="2"/>
            <w:tcBorders>
              <w:top w:val="nil"/>
            </w:tcBorders>
          </w:tcPr>
          <w:p w14:paraId="414727C6" w14:textId="77777777" w:rsidR="00AE4D92" w:rsidRPr="002827C6" w:rsidRDefault="00AE4D92" w:rsidP="00AA3147">
            <w:pPr>
              <w:jc w:val="both"/>
              <w:rPr>
                <w:b/>
              </w:rPr>
            </w:pPr>
            <w:r w:rsidRPr="002827C6">
              <w:rPr>
                <w:b/>
              </w:rPr>
              <w:t>Název studijního předmětu</w:t>
            </w:r>
          </w:p>
        </w:tc>
        <w:tc>
          <w:tcPr>
            <w:tcW w:w="2409" w:type="dxa"/>
            <w:gridSpan w:val="3"/>
            <w:tcBorders>
              <w:top w:val="nil"/>
            </w:tcBorders>
          </w:tcPr>
          <w:p w14:paraId="61CDA8C0" w14:textId="77777777" w:rsidR="00AE4D92" w:rsidRPr="002827C6" w:rsidRDefault="00AE4D92" w:rsidP="00AA3147">
            <w:pPr>
              <w:jc w:val="both"/>
              <w:rPr>
                <w:b/>
              </w:rPr>
            </w:pPr>
            <w:r w:rsidRPr="002827C6">
              <w:rPr>
                <w:b/>
              </w:rPr>
              <w:t>Název studijního programu</w:t>
            </w:r>
          </w:p>
        </w:tc>
        <w:tc>
          <w:tcPr>
            <w:tcW w:w="567" w:type="dxa"/>
            <w:gridSpan w:val="2"/>
            <w:tcBorders>
              <w:top w:val="nil"/>
            </w:tcBorders>
          </w:tcPr>
          <w:p w14:paraId="29CFB514" w14:textId="77777777" w:rsidR="00AE4D92" w:rsidRPr="002827C6" w:rsidRDefault="00AE4D92" w:rsidP="00AA3147">
            <w:pPr>
              <w:jc w:val="both"/>
              <w:rPr>
                <w:b/>
              </w:rPr>
            </w:pPr>
            <w:r w:rsidRPr="002827C6">
              <w:rPr>
                <w:b/>
              </w:rPr>
              <w:t>Sem.</w:t>
            </w:r>
          </w:p>
        </w:tc>
        <w:tc>
          <w:tcPr>
            <w:tcW w:w="2109" w:type="dxa"/>
            <w:gridSpan w:val="5"/>
            <w:tcBorders>
              <w:top w:val="nil"/>
            </w:tcBorders>
          </w:tcPr>
          <w:p w14:paraId="20628640" w14:textId="77777777" w:rsidR="00AE4D92" w:rsidRPr="002827C6" w:rsidRDefault="00AE4D92" w:rsidP="00AA3147">
            <w:pPr>
              <w:jc w:val="both"/>
              <w:rPr>
                <w:b/>
              </w:rPr>
            </w:pPr>
            <w:r w:rsidRPr="002827C6">
              <w:rPr>
                <w:b/>
              </w:rPr>
              <w:t>Role ve výuce daného předmětu</w:t>
            </w:r>
          </w:p>
        </w:tc>
        <w:tc>
          <w:tcPr>
            <w:tcW w:w="1972" w:type="dxa"/>
            <w:gridSpan w:val="3"/>
            <w:tcBorders>
              <w:top w:val="nil"/>
            </w:tcBorders>
          </w:tcPr>
          <w:p w14:paraId="7EC511C0" w14:textId="77777777" w:rsidR="00AE4D92" w:rsidRPr="002827C6" w:rsidRDefault="00AE4D92"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AE4D92" w14:paraId="1E4D96FC" w14:textId="77777777" w:rsidTr="00AA3147">
        <w:trPr>
          <w:trHeight w:val="285"/>
        </w:trPr>
        <w:tc>
          <w:tcPr>
            <w:tcW w:w="2802" w:type="dxa"/>
            <w:gridSpan w:val="2"/>
            <w:tcBorders>
              <w:top w:val="nil"/>
            </w:tcBorders>
          </w:tcPr>
          <w:p w14:paraId="5EC15065" w14:textId="77777777" w:rsidR="00AE4D92" w:rsidRPr="00461AFF" w:rsidRDefault="00AE4D92" w:rsidP="00AA3147">
            <w:pPr>
              <w:jc w:val="both"/>
              <w:rPr>
                <w:color w:val="FF0000"/>
              </w:rPr>
            </w:pPr>
          </w:p>
        </w:tc>
        <w:tc>
          <w:tcPr>
            <w:tcW w:w="2409" w:type="dxa"/>
            <w:gridSpan w:val="3"/>
            <w:tcBorders>
              <w:top w:val="nil"/>
            </w:tcBorders>
          </w:tcPr>
          <w:p w14:paraId="39360AF5" w14:textId="77777777" w:rsidR="00AE4D92" w:rsidRPr="00461AFF" w:rsidRDefault="00AE4D92" w:rsidP="00AA3147">
            <w:pPr>
              <w:jc w:val="both"/>
              <w:rPr>
                <w:color w:val="FF0000"/>
              </w:rPr>
            </w:pPr>
          </w:p>
        </w:tc>
        <w:tc>
          <w:tcPr>
            <w:tcW w:w="567" w:type="dxa"/>
            <w:gridSpan w:val="2"/>
            <w:tcBorders>
              <w:top w:val="nil"/>
            </w:tcBorders>
          </w:tcPr>
          <w:p w14:paraId="694F31CB" w14:textId="77777777" w:rsidR="00AE4D92" w:rsidRPr="00461AFF" w:rsidRDefault="00AE4D92" w:rsidP="00AA3147">
            <w:pPr>
              <w:jc w:val="both"/>
              <w:rPr>
                <w:color w:val="FF0000"/>
              </w:rPr>
            </w:pPr>
          </w:p>
        </w:tc>
        <w:tc>
          <w:tcPr>
            <w:tcW w:w="2109" w:type="dxa"/>
            <w:gridSpan w:val="5"/>
            <w:tcBorders>
              <w:top w:val="nil"/>
            </w:tcBorders>
          </w:tcPr>
          <w:p w14:paraId="1E361BF4" w14:textId="77777777" w:rsidR="00AE4D92" w:rsidRPr="00461AFF" w:rsidRDefault="00AE4D92" w:rsidP="00AA3147">
            <w:pPr>
              <w:jc w:val="both"/>
              <w:rPr>
                <w:color w:val="FF0000"/>
              </w:rPr>
            </w:pPr>
          </w:p>
        </w:tc>
        <w:tc>
          <w:tcPr>
            <w:tcW w:w="1972" w:type="dxa"/>
            <w:gridSpan w:val="3"/>
            <w:tcBorders>
              <w:top w:val="nil"/>
            </w:tcBorders>
          </w:tcPr>
          <w:p w14:paraId="1CDB2600" w14:textId="77777777" w:rsidR="00AE4D92" w:rsidRPr="00461AFF" w:rsidRDefault="00AE4D92" w:rsidP="00AA3147">
            <w:pPr>
              <w:jc w:val="both"/>
              <w:rPr>
                <w:color w:val="FF0000"/>
              </w:rPr>
            </w:pPr>
          </w:p>
        </w:tc>
      </w:tr>
      <w:tr w:rsidR="00AE4D92" w14:paraId="0183A362" w14:textId="77777777" w:rsidTr="00AA3147">
        <w:trPr>
          <w:trHeight w:val="284"/>
        </w:trPr>
        <w:tc>
          <w:tcPr>
            <w:tcW w:w="2802" w:type="dxa"/>
            <w:gridSpan w:val="2"/>
            <w:tcBorders>
              <w:top w:val="nil"/>
            </w:tcBorders>
          </w:tcPr>
          <w:p w14:paraId="21A5F1E1" w14:textId="77777777" w:rsidR="00AE4D92" w:rsidRPr="00461AFF" w:rsidRDefault="00AE4D92" w:rsidP="00AA3147">
            <w:pPr>
              <w:jc w:val="both"/>
              <w:rPr>
                <w:color w:val="FF0000"/>
              </w:rPr>
            </w:pPr>
          </w:p>
        </w:tc>
        <w:tc>
          <w:tcPr>
            <w:tcW w:w="2409" w:type="dxa"/>
            <w:gridSpan w:val="3"/>
            <w:tcBorders>
              <w:top w:val="nil"/>
            </w:tcBorders>
          </w:tcPr>
          <w:p w14:paraId="763CFE48" w14:textId="77777777" w:rsidR="00AE4D92" w:rsidRPr="00461AFF" w:rsidRDefault="00AE4D92" w:rsidP="00AA3147">
            <w:pPr>
              <w:jc w:val="both"/>
              <w:rPr>
                <w:color w:val="FF0000"/>
              </w:rPr>
            </w:pPr>
          </w:p>
        </w:tc>
        <w:tc>
          <w:tcPr>
            <w:tcW w:w="567" w:type="dxa"/>
            <w:gridSpan w:val="2"/>
            <w:tcBorders>
              <w:top w:val="nil"/>
            </w:tcBorders>
          </w:tcPr>
          <w:p w14:paraId="1CF3FD2E" w14:textId="77777777" w:rsidR="00AE4D92" w:rsidRPr="00461AFF" w:rsidRDefault="00AE4D92" w:rsidP="00AA3147">
            <w:pPr>
              <w:jc w:val="both"/>
              <w:rPr>
                <w:color w:val="FF0000"/>
              </w:rPr>
            </w:pPr>
          </w:p>
        </w:tc>
        <w:tc>
          <w:tcPr>
            <w:tcW w:w="2109" w:type="dxa"/>
            <w:gridSpan w:val="5"/>
            <w:tcBorders>
              <w:top w:val="nil"/>
            </w:tcBorders>
          </w:tcPr>
          <w:p w14:paraId="57448C46" w14:textId="77777777" w:rsidR="00AE4D92" w:rsidRPr="00461AFF" w:rsidRDefault="00AE4D92" w:rsidP="00AA3147">
            <w:pPr>
              <w:jc w:val="both"/>
              <w:rPr>
                <w:color w:val="FF0000"/>
              </w:rPr>
            </w:pPr>
          </w:p>
        </w:tc>
        <w:tc>
          <w:tcPr>
            <w:tcW w:w="1972" w:type="dxa"/>
            <w:gridSpan w:val="3"/>
            <w:tcBorders>
              <w:top w:val="nil"/>
            </w:tcBorders>
          </w:tcPr>
          <w:p w14:paraId="7BC64CF7" w14:textId="77777777" w:rsidR="00AE4D92" w:rsidRPr="00461AFF" w:rsidRDefault="00AE4D92" w:rsidP="00AA3147">
            <w:pPr>
              <w:jc w:val="both"/>
              <w:rPr>
                <w:color w:val="FF0000"/>
              </w:rPr>
            </w:pPr>
          </w:p>
        </w:tc>
      </w:tr>
      <w:tr w:rsidR="00AE4D92" w14:paraId="71D30668" w14:textId="77777777" w:rsidTr="00AA3147">
        <w:tc>
          <w:tcPr>
            <w:tcW w:w="9859" w:type="dxa"/>
            <w:gridSpan w:val="15"/>
            <w:shd w:val="clear" w:color="auto" w:fill="F7CAAC"/>
          </w:tcPr>
          <w:p w14:paraId="11A4941E" w14:textId="77777777" w:rsidR="00AE4D92" w:rsidRDefault="00AE4D92" w:rsidP="00AA3147">
            <w:pPr>
              <w:jc w:val="both"/>
            </w:pPr>
            <w:r>
              <w:rPr>
                <w:b/>
              </w:rPr>
              <w:t xml:space="preserve">Údaje o vzdělání na VŠ </w:t>
            </w:r>
          </w:p>
        </w:tc>
      </w:tr>
      <w:tr w:rsidR="00AE4D92" w14:paraId="54D962DA" w14:textId="77777777" w:rsidTr="001A0E01">
        <w:trPr>
          <w:trHeight w:val="355"/>
        </w:trPr>
        <w:tc>
          <w:tcPr>
            <w:tcW w:w="9859" w:type="dxa"/>
            <w:gridSpan w:val="15"/>
          </w:tcPr>
          <w:p w14:paraId="0C32F1B6" w14:textId="77777777" w:rsidR="001A0E01" w:rsidRDefault="006C3570" w:rsidP="006C3570">
            <w:pPr>
              <w:jc w:val="both"/>
            </w:pPr>
            <w:r w:rsidRPr="00CF6481">
              <w:t>2019: Univerzita Tomáše Bati ve Zlíně, Fakulta multimediálních komunikací, Marketingové komunikace, Mgr.</w:t>
            </w:r>
          </w:p>
          <w:p w14:paraId="47A9B6DF" w14:textId="39945FFB" w:rsidR="00C5195C" w:rsidRDefault="00C5195C" w:rsidP="006C3570">
            <w:pPr>
              <w:jc w:val="both"/>
              <w:rPr>
                <w:b/>
              </w:rPr>
            </w:pPr>
          </w:p>
        </w:tc>
      </w:tr>
      <w:tr w:rsidR="00AE4D92" w14:paraId="75241C09" w14:textId="77777777" w:rsidTr="00AA3147">
        <w:tc>
          <w:tcPr>
            <w:tcW w:w="9859" w:type="dxa"/>
            <w:gridSpan w:val="15"/>
            <w:shd w:val="clear" w:color="auto" w:fill="F7CAAC"/>
          </w:tcPr>
          <w:p w14:paraId="32B216DE" w14:textId="77777777" w:rsidR="00AE4D92" w:rsidRDefault="00AE4D92" w:rsidP="00AA3147">
            <w:pPr>
              <w:jc w:val="both"/>
              <w:rPr>
                <w:b/>
              </w:rPr>
            </w:pPr>
            <w:r w:rsidRPr="00CF6481">
              <w:rPr>
                <w:b/>
              </w:rPr>
              <w:t>Údaje o odborném působení od absolvování VŠ</w:t>
            </w:r>
          </w:p>
        </w:tc>
      </w:tr>
      <w:tr w:rsidR="00AE4D92" w14:paraId="196090D4" w14:textId="77777777" w:rsidTr="00AA3147">
        <w:trPr>
          <w:trHeight w:val="1090"/>
        </w:trPr>
        <w:tc>
          <w:tcPr>
            <w:tcW w:w="9859" w:type="dxa"/>
            <w:gridSpan w:val="15"/>
          </w:tcPr>
          <w:p w14:paraId="029E65E0" w14:textId="77777777" w:rsidR="004E5AF6" w:rsidRDefault="004E5AF6" w:rsidP="004E5AF6">
            <w:proofErr w:type="gramStart"/>
            <w:r w:rsidRPr="00CF6481">
              <w:t>2022-dosud</w:t>
            </w:r>
            <w:proofErr w:type="gramEnd"/>
            <w:r w:rsidRPr="00CF6481">
              <w:t>: Univerzita Tomáše bati ve Zlíně, Fakulta multimediálních komunikací, Ústav marketingov</w:t>
            </w:r>
            <w:r>
              <w:t>ých</w:t>
            </w:r>
            <w:r w:rsidRPr="00CF6481">
              <w:t xml:space="preserve"> komunikac</w:t>
            </w:r>
            <w:r>
              <w:t>í</w:t>
            </w:r>
            <w:r w:rsidRPr="00CF6481">
              <w:t xml:space="preserve">, </w:t>
            </w:r>
            <w:r>
              <w:t>a</w:t>
            </w:r>
            <w:r w:rsidRPr="00CF6481">
              <w:t>sistent</w:t>
            </w:r>
          </w:p>
          <w:p w14:paraId="14D3B8AD" w14:textId="33C5F514" w:rsidR="00AE4D92" w:rsidRPr="009B6AE3" w:rsidRDefault="004E5AF6" w:rsidP="004E5AF6">
            <w:pPr>
              <w:jc w:val="both"/>
              <w:rPr>
                <w:color w:val="FF0000"/>
              </w:rPr>
            </w:pPr>
            <w:r w:rsidRPr="00CF6481">
              <w:t>2019-2022: Univerzita Tomáše bati ve Zlíně, Fakulta multimediálních komunikací, Ústav marketingov</w:t>
            </w:r>
            <w:r>
              <w:t>ých</w:t>
            </w:r>
            <w:r w:rsidRPr="00CF6481">
              <w:t xml:space="preserve"> komunikac</w:t>
            </w:r>
            <w:r>
              <w:t>í</w:t>
            </w:r>
            <w:r w:rsidRPr="00CF6481">
              <w:t xml:space="preserve">, </w:t>
            </w:r>
            <w:r>
              <w:t>externí pedagog</w:t>
            </w:r>
            <w:r w:rsidRPr="009B6AE3">
              <w:rPr>
                <w:color w:val="FF0000"/>
              </w:rPr>
              <w:t xml:space="preserve"> </w:t>
            </w:r>
          </w:p>
        </w:tc>
      </w:tr>
      <w:tr w:rsidR="00AE4D92" w14:paraId="3C468F4A" w14:textId="77777777" w:rsidTr="00AA3147">
        <w:trPr>
          <w:trHeight w:val="250"/>
        </w:trPr>
        <w:tc>
          <w:tcPr>
            <w:tcW w:w="9859" w:type="dxa"/>
            <w:gridSpan w:val="15"/>
            <w:shd w:val="clear" w:color="auto" w:fill="F7CAAC"/>
          </w:tcPr>
          <w:p w14:paraId="28A0CF89" w14:textId="77777777" w:rsidR="00AE4D92" w:rsidRDefault="00AE4D92" w:rsidP="00AA3147">
            <w:pPr>
              <w:jc w:val="both"/>
            </w:pPr>
            <w:r w:rsidRPr="00CF6481">
              <w:rPr>
                <w:b/>
              </w:rPr>
              <w:t>Zkušenosti s vedením kvalifikačních a rigorózních prací</w:t>
            </w:r>
          </w:p>
        </w:tc>
      </w:tr>
      <w:tr w:rsidR="00AE4D92" w14:paraId="0A11C467" w14:textId="77777777" w:rsidTr="00AC57E3">
        <w:trPr>
          <w:trHeight w:val="459"/>
        </w:trPr>
        <w:tc>
          <w:tcPr>
            <w:tcW w:w="9859" w:type="dxa"/>
            <w:gridSpan w:val="15"/>
          </w:tcPr>
          <w:p w14:paraId="79F3DF86" w14:textId="77777777" w:rsidR="00AE4D92" w:rsidRPr="00CF6481" w:rsidRDefault="00AE4D92" w:rsidP="00AA3147">
            <w:pPr>
              <w:jc w:val="both"/>
            </w:pPr>
            <w:r w:rsidRPr="00CF6481">
              <w:t>Bakalářské práce: 11</w:t>
            </w:r>
          </w:p>
          <w:p w14:paraId="1BD30920" w14:textId="77777777" w:rsidR="00AE4D92" w:rsidRDefault="00AE4D92" w:rsidP="00AA3147">
            <w:pPr>
              <w:jc w:val="both"/>
            </w:pPr>
          </w:p>
        </w:tc>
      </w:tr>
      <w:tr w:rsidR="00AE4D92" w14:paraId="4116A4B3" w14:textId="77777777" w:rsidTr="00AA3147">
        <w:trPr>
          <w:cantSplit/>
        </w:trPr>
        <w:tc>
          <w:tcPr>
            <w:tcW w:w="3347" w:type="dxa"/>
            <w:gridSpan w:val="3"/>
            <w:tcBorders>
              <w:top w:val="single" w:sz="12" w:space="0" w:color="auto"/>
            </w:tcBorders>
            <w:shd w:val="clear" w:color="auto" w:fill="F7CAAC"/>
          </w:tcPr>
          <w:p w14:paraId="66A86A99" w14:textId="77777777" w:rsidR="00AE4D92" w:rsidRDefault="00AE4D92"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660E5ED9" w14:textId="77777777" w:rsidR="00AE4D92" w:rsidRDefault="00AE4D92"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059A0EB" w14:textId="77777777" w:rsidR="00AE4D92" w:rsidRDefault="00AE4D92"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97F3B67" w14:textId="77777777" w:rsidR="00AE4D92" w:rsidRDefault="00AE4D92" w:rsidP="00AA3147">
            <w:pPr>
              <w:jc w:val="both"/>
              <w:rPr>
                <w:b/>
              </w:rPr>
            </w:pPr>
            <w:r>
              <w:rPr>
                <w:b/>
              </w:rPr>
              <w:t>Ohlasy publikací</w:t>
            </w:r>
          </w:p>
        </w:tc>
      </w:tr>
      <w:tr w:rsidR="00AE4D92" w14:paraId="3C3E0F9E" w14:textId="77777777" w:rsidTr="00AA3147">
        <w:trPr>
          <w:cantSplit/>
        </w:trPr>
        <w:tc>
          <w:tcPr>
            <w:tcW w:w="3347" w:type="dxa"/>
            <w:gridSpan w:val="3"/>
          </w:tcPr>
          <w:p w14:paraId="1CB94F68" w14:textId="77777777" w:rsidR="00AE4D92" w:rsidRDefault="00AE4D92" w:rsidP="00AA3147">
            <w:pPr>
              <w:jc w:val="both"/>
            </w:pPr>
          </w:p>
        </w:tc>
        <w:tc>
          <w:tcPr>
            <w:tcW w:w="2245" w:type="dxa"/>
            <w:gridSpan w:val="3"/>
          </w:tcPr>
          <w:p w14:paraId="0C27FD3C" w14:textId="77777777" w:rsidR="00AE4D92" w:rsidRDefault="00AE4D92" w:rsidP="00AA3147">
            <w:pPr>
              <w:jc w:val="both"/>
            </w:pPr>
          </w:p>
        </w:tc>
        <w:tc>
          <w:tcPr>
            <w:tcW w:w="2248" w:type="dxa"/>
            <w:gridSpan w:val="5"/>
            <w:tcBorders>
              <w:right w:val="single" w:sz="12" w:space="0" w:color="auto"/>
            </w:tcBorders>
          </w:tcPr>
          <w:p w14:paraId="752A9FF7" w14:textId="77777777" w:rsidR="00AE4D92" w:rsidRDefault="00AE4D92" w:rsidP="00AA3147">
            <w:pPr>
              <w:jc w:val="both"/>
            </w:pPr>
          </w:p>
        </w:tc>
        <w:tc>
          <w:tcPr>
            <w:tcW w:w="632" w:type="dxa"/>
            <w:gridSpan w:val="2"/>
            <w:tcBorders>
              <w:left w:val="single" w:sz="12" w:space="0" w:color="auto"/>
            </w:tcBorders>
            <w:shd w:val="clear" w:color="auto" w:fill="F7CAAC"/>
          </w:tcPr>
          <w:p w14:paraId="7F47B745" w14:textId="77777777" w:rsidR="00AE4D92" w:rsidRPr="00F20AEF" w:rsidRDefault="00AE4D92" w:rsidP="00AA3147">
            <w:pPr>
              <w:jc w:val="both"/>
            </w:pPr>
            <w:proofErr w:type="spellStart"/>
            <w:r w:rsidRPr="00F20AEF">
              <w:rPr>
                <w:b/>
              </w:rPr>
              <w:t>WoS</w:t>
            </w:r>
            <w:proofErr w:type="spellEnd"/>
          </w:p>
        </w:tc>
        <w:tc>
          <w:tcPr>
            <w:tcW w:w="693" w:type="dxa"/>
            <w:shd w:val="clear" w:color="auto" w:fill="F7CAAC"/>
          </w:tcPr>
          <w:p w14:paraId="7D4ECBAC" w14:textId="77777777" w:rsidR="00AE4D92" w:rsidRPr="00F20AEF" w:rsidRDefault="00AE4D92" w:rsidP="00AA3147">
            <w:pPr>
              <w:jc w:val="both"/>
              <w:rPr>
                <w:sz w:val="18"/>
              </w:rPr>
            </w:pPr>
            <w:proofErr w:type="spellStart"/>
            <w:r w:rsidRPr="00F20AEF">
              <w:rPr>
                <w:b/>
                <w:sz w:val="18"/>
              </w:rPr>
              <w:t>Scopus</w:t>
            </w:r>
            <w:proofErr w:type="spellEnd"/>
          </w:p>
        </w:tc>
        <w:tc>
          <w:tcPr>
            <w:tcW w:w="694" w:type="dxa"/>
            <w:shd w:val="clear" w:color="auto" w:fill="F7CAAC"/>
          </w:tcPr>
          <w:p w14:paraId="52E87E31" w14:textId="77777777" w:rsidR="00AE4D92" w:rsidRDefault="00AE4D92" w:rsidP="00AA3147">
            <w:pPr>
              <w:jc w:val="both"/>
            </w:pPr>
            <w:r>
              <w:rPr>
                <w:b/>
                <w:sz w:val="18"/>
              </w:rPr>
              <w:t>ostatní</w:t>
            </w:r>
          </w:p>
        </w:tc>
      </w:tr>
      <w:tr w:rsidR="00AE4D92" w14:paraId="54094140" w14:textId="77777777" w:rsidTr="00AA3147">
        <w:trPr>
          <w:cantSplit/>
          <w:trHeight w:val="70"/>
        </w:trPr>
        <w:tc>
          <w:tcPr>
            <w:tcW w:w="3347" w:type="dxa"/>
            <w:gridSpan w:val="3"/>
            <w:shd w:val="clear" w:color="auto" w:fill="F7CAAC"/>
          </w:tcPr>
          <w:p w14:paraId="33E9F6DE" w14:textId="77777777" w:rsidR="00AE4D92" w:rsidRDefault="00AE4D92" w:rsidP="00AA3147">
            <w:pPr>
              <w:jc w:val="both"/>
            </w:pPr>
            <w:r>
              <w:rPr>
                <w:b/>
              </w:rPr>
              <w:t>Obor jmenovacího řízení</w:t>
            </w:r>
          </w:p>
        </w:tc>
        <w:tc>
          <w:tcPr>
            <w:tcW w:w="2245" w:type="dxa"/>
            <w:gridSpan w:val="3"/>
            <w:shd w:val="clear" w:color="auto" w:fill="F7CAAC"/>
          </w:tcPr>
          <w:p w14:paraId="31B06DA7" w14:textId="77777777" w:rsidR="00AE4D92" w:rsidRDefault="00AE4D92" w:rsidP="00AA3147">
            <w:pPr>
              <w:jc w:val="both"/>
            </w:pPr>
            <w:r>
              <w:rPr>
                <w:b/>
              </w:rPr>
              <w:t>Rok udělení hodnosti</w:t>
            </w:r>
          </w:p>
        </w:tc>
        <w:tc>
          <w:tcPr>
            <w:tcW w:w="2248" w:type="dxa"/>
            <w:gridSpan w:val="5"/>
            <w:tcBorders>
              <w:right w:val="single" w:sz="12" w:space="0" w:color="auto"/>
            </w:tcBorders>
            <w:shd w:val="clear" w:color="auto" w:fill="F7CAAC"/>
          </w:tcPr>
          <w:p w14:paraId="586B72B0" w14:textId="77777777" w:rsidR="00AE4D92" w:rsidRDefault="00AE4D92" w:rsidP="00AA3147">
            <w:pPr>
              <w:jc w:val="both"/>
            </w:pPr>
            <w:r>
              <w:rPr>
                <w:b/>
              </w:rPr>
              <w:t>Řízení konáno na VŠ</w:t>
            </w:r>
          </w:p>
        </w:tc>
        <w:tc>
          <w:tcPr>
            <w:tcW w:w="632" w:type="dxa"/>
            <w:gridSpan w:val="2"/>
            <w:tcBorders>
              <w:left w:val="single" w:sz="12" w:space="0" w:color="auto"/>
            </w:tcBorders>
          </w:tcPr>
          <w:p w14:paraId="2D1BADAB" w14:textId="77777777" w:rsidR="00AE4D92" w:rsidRPr="00F20AEF" w:rsidRDefault="00AE4D92" w:rsidP="00AA3147">
            <w:pPr>
              <w:jc w:val="both"/>
              <w:rPr>
                <w:b/>
              </w:rPr>
            </w:pPr>
            <w:r>
              <w:rPr>
                <w:b/>
              </w:rPr>
              <w:t>1</w:t>
            </w:r>
          </w:p>
        </w:tc>
        <w:tc>
          <w:tcPr>
            <w:tcW w:w="693" w:type="dxa"/>
          </w:tcPr>
          <w:p w14:paraId="19E249E5" w14:textId="77777777" w:rsidR="00AE4D92" w:rsidRPr="00F20AEF" w:rsidRDefault="00AE4D92" w:rsidP="00AA3147">
            <w:pPr>
              <w:jc w:val="both"/>
              <w:rPr>
                <w:b/>
              </w:rPr>
            </w:pPr>
            <w:r>
              <w:rPr>
                <w:b/>
              </w:rPr>
              <w:t>1</w:t>
            </w:r>
          </w:p>
        </w:tc>
        <w:tc>
          <w:tcPr>
            <w:tcW w:w="694" w:type="dxa"/>
          </w:tcPr>
          <w:p w14:paraId="1939A8B1" w14:textId="77777777" w:rsidR="00AE4D92" w:rsidRDefault="00AE4D92" w:rsidP="00AA3147">
            <w:pPr>
              <w:jc w:val="both"/>
              <w:rPr>
                <w:b/>
              </w:rPr>
            </w:pPr>
          </w:p>
        </w:tc>
      </w:tr>
      <w:tr w:rsidR="00AE4D92" w14:paraId="076EE009" w14:textId="77777777" w:rsidTr="00AA3147">
        <w:trPr>
          <w:trHeight w:val="205"/>
        </w:trPr>
        <w:tc>
          <w:tcPr>
            <w:tcW w:w="3347" w:type="dxa"/>
            <w:gridSpan w:val="3"/>
          </w:tcPr>
          <w:p w14:paraId="021921E0" w14:textId="77777777" w:rsidR="00AE4D92" w:rsidRDefault="00AE4D92" w:rsidP="00AA3147">
            <w:pPr>
              <w:jc w:val="both"/>
            </w:pPr>
          </w:p>
        </w:tc>
        <w:tc>
          <w:tcPr>
            <w:tcW w:w="2245" w:type="dxa"/>
            <w:gridSpan w:val="3"/>
          </w:tcPr>
          <w:p w14:paraId="193537E3" w14:textId="77777777" w:rsidR="00AE4D92" w:rsidRDefault="00AE4D92" w:rsidP="00AA3147">
            <w:pPr>
              <w:jc w:val="both"/>
            </w:pPr>
          </w:p>
        </w:tc>
        <w:tc>
          <w:tcPr>
            <w:tcW w:w="2248" w:type="dxa"/>
            <w:gridSpan w:val="5"/>
            <w:tcBorders>
              <w:right w:val="single" w:sz="12" w:space="0" w:color="auto"/>
            </w:tcBorders>
          </w:tcPr>
          <w:p w14:paraId="29ADCB12" w14:textId="77777777" w:rsidR="00AE4D92" w:rsidRDefault="00AE4D92" w:rsidP="00AA3147">
            <w:pPr>
              <w:jc w:val="both"/>
            </w:pPr>
          </w:p>
        </w:tc>
        <w:tc>
          <w:tcPr>
            <w:tcW w:w="1325" w:type="dxa"/>
            <w:gridSpan w:val="3"/>
            <w:tcBorders>
              <w:left w:val="single" w:sz="12" w:space="0" w:color="auto"/>
            </w:tcBorders>
            <w:shd w:val="clear" w:color="auto" w:fill="FBD4B4"/>
            <w:vAlign w:val="center"/>
          </w:tcPr>
          <w:p w14:paraId="0B544696" w14:textId="77777777" w:rsidR="00AE4D92" w:rsidRPr="00F20AEF" w:rsidRDefault="00AE4D92"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B24A230" w14:textId="77777777" w:rsidR="00AE4D92" w:rsidRDefault="00AE4D92" w:rsidP="00AA3147">
            <w:pPr>
              <w:rPr>
                <w:b/>
              </w:rPr>
            </w:pPr>
            <w:r>
              <w:rPr>
                <w:b/>
              </w:rPr>
              <w:t xml:space="preserve">    /</w:t>
            </w:r>
          </w:p>
        </w:tc>
      </w:tr>
      <w:tr w:rsidR="00AE4D92" w14:paraId="56E40846" w14:textId="77777777" w:rsidTr="00AA3147">
        <w:tc>
          <w:tcPr>
            <w:tcW w:w="9859" w:type="dxa"/>
            <w:gridSpan w:val="15"/>
            <w:shd w:val="clear" w:color="auto" w:fill="F7CAAC"/>
          </w:tcPr>
          <w:p w14:paraId="43956F85" w14:textId="77777777" w:rsidR="00AE4D92" w:rsidRDefault="00AE4D92"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4D92" w14:paraId="74822AD5" w14:textId="77777777" w:rsidTr="00D714DA">
        <w:trPr>
          <w:trHeight w:val="477"/>
        </w:trPr>
        <w:tc>
          <w:tcPr>
            <w:tcW w:w="9859" w:type="dxa"/>
            <w:gridSpan w:val="15"/>
          </w:tcPr>
          <w:p w14:paraId="2CC6DEEF" w14:textId="77777777" w:rsidR="00AE4D92" w:rsidRDefault="00AE4D92" w:rsidP="00695D48">
            <w:pPr>
              <w:jc w:val="both"/>
              <w:rPr>
                <w:ins w:id="556" w:author="Hana Ponížilová" w:date="2023-03-21T10:35:00Z"/>
                <w:bCs/>
              </w:rPr>
            </w:pPr>
            <w:r w:rsidRPr="00CF6481">
              <w:rPr>
                <w:bCs/>
              </w:rPr>
              <w:t>WEBEROVÁ</w:t>
            </w:r>
            <w:r w:rsidR="00695D48">
              <w:rPr>
                <w:bCs/>
              </w:rPr>
              <w:t xml:space="preserve">, Dagmar, </w:t>
            </w:r>
            <w:r w:rsidRPr="00CF6481">
              <w:rPr>
                <w:bCs/>
              </w:rPr>
              <w:t xml:space="preserve">KAZÍK, Martin. </w:t>
            </w:r>
            <w:proofErr w:type="spellStart"/>
            <w:r w:rsidR="00695D48" w:rsidRPr="00695D48">
              <w:rPr>
                <w:bCs/>
                <w:i/>
              </w:rPr>
              <w:t>Composition</w:t>
            </w:r>
            <w:proofErr w:type="spellEnd"/>
            <w:r w:rsidR="00695D48" w:rsidRPr="00695D48">
              <w:rPr>
                <w:bCs/>
                <w:i/>
              </w:rPr>
              <w:t xml:space="preserve"> and </w:t>
            </w:r>
            <w:proofErr w:type="spellStart"/>
            <w:r w:rsidR="00695D48" w:rsidRPr="00695D48">
              <w:rPr>
                <w:bCs/>
                <w:i/>
              </w:rPr>
              <w:t>perception</w:t>
            </w:r>
            <w:proofErr w:type="spellEnd"/>
            <w:r w:rsidR="00695D48" w:rsidRPr="00695D48">
              <w:rPr>
                <w:bCs/>
                <w:i/>
              </w:rPr>
              <w:t xml:space="preserve"> </w:t>
            </w:r>
            <w:proofErr w:type="spellStart"/>
            <w:r w:rsidR="00695D48" w:rsidRPr="00695D48">
              <w:rPr>
                <w:bCs/>
                <w:i/>
              </w:rPr>
              <w:t>of</w:t>
            </w:r>
            <w:proofErr w:type="spellEnd"/>
            <w:r w:rsidR="00695D48" w:rsidRPr="00695D48">
              <w:rPr>
                <w:bCs/>
                <w:i/>
              </w:rPr>
              <w:t xml:space="preserve"> background music in </w:t>
            </w:r>
            <w:proofErr w:type="spellStart"/>
            <w:r w:rsidR="00695D48" w:rsidRPr="00695D48">
              <w:rPr>
                <w:bCs/>
                <w:i/>
              </w:rPr>
              <w:t>selected</w:t>
            </w:r>
            <w:proofErr w:type="spellEnd"/>
            <w:r w:rsidR="00695D48" w:rsidRPr="00695D48">
              <w:rPr>
                <w:bCs/>
                <w:i/>
              </w:rPr>
              <w:t xml:space="preserve"> </w:t>
            </w:r>
            <w:proofErr w:type="spellStart"/>
            <w:r w:rsidR="00695D48" w:rsidRPr="00695D48">
              <w:rPr>
                <w:bCs/>
                <w:i/>
              </w:rPr>
              <w:t>hospitality</w:t>
            </w:r>
            <w:proofErr w:type="spellEnd"/>
            <w:r w:rsidR="00695D48" w:rsidRPr="00695D48">
              <w:rPr>
                <w:bCs/>
                <w:i/>
              </w:rPr>
              <w:t xml:space="preserve"> </w:t>
            </w:r>
            <w:proofErr w:type="spellStart"/>
            <w:r w:rsidR="00695D48" w:rsidRPr="00695D48">
              <w:rPr>
                <w:bCs/>
                <w:i/>
              </w:rPr>
              <w:t>facilities</w:t>
            </w:r>
            <w:proofErr w:type="spellEnd"/>
            <w:r w:rsidR="00695D48" w:rsidRPr="00695D48">
              <w:rPr>
                <w:bCs/>
                <w:i/>
              </w:rPr>
              <w:t xml:space="preserve"> in </w:t>
            </w:r>
            <w:proofErr w:type="spellStart"/>
            <w:r w:rsidR="00695D48" w:rsidRPr="00695D48">
              <w:rPr>
                <w:bCs/>
                <w:i/>
              </w:rPr>
              <w:t>the</w:t>
            </w:r>
            <w:proofErr w:type="spellEnd"/>
            <w:r w:rsidR="00695D48" w:rsidRPr="00695D48">
              <w:rPr>
                <w:bCs/>
                <w:i/>
              </w:rPr>
              <w:t xml:space="preserve"> Czech </w:t>
            </w:r>
            <w:proofErr w:type="spellStart"/>
            <w:r w:rsidR="00695D48" w:rsidRPr="00695D48">
              <w:rPr>
                <w:bCs/>
                <w:i/>
              </w:rPr>
              <w:t>republick</w:t>
            </w:r>
            <w:proofErr w:type="spellEnd"/>
            <w:r w:rsidR="00695D48" w:rsidRPr="00695D48">
              <w:rPr>
                <w:bCs/>
                <w:i/>
              </w:rPr>
              <w:t>.</w:t>
            </w:r>
            <w:r w:rsidR="00695D48">
              <w:rPr>
                <w:bCs/>
              </w:rPr>
              <w:t xml:space="preserve"> </w:t>
            </w:r>
            <w:proofErr w:type="spellStart"/>
            <w:r w:rsidRPr="00CF6481">
              <w:rPr>
                <w:bCs/>
              </w:rPr>
              <w:t>Communication</w:t>
            </w:r>
            <w:proofErr w:type="spellEnd"/>
            <w:r w:rsidRPr="00CF6481">
              <w:rPr>
                <w:bCs/>
              </w:rPr>
              <w:t xml:space="preserve"> </w:t>
            </w:r>
            <w:proofErr w:type="spellStart"/>
            <w:r w:rsidRPr="00CF6481">
              <w:rPr>
                <w:bCs/>
              </w:rPr>
              <w:t>Today</w:t>
            </w:r>
            <w:proofErr w:type="spellEnd"/>
            <w:r w:rsidRPr="00CF6481">
              <w:rPr>
                <w:bCs/>
              </w:rPr>
              <w:t>, 2022, 13.1: 108-129.</w:t>
            </w:r>
          </w:p>
          <w:p w14:paraId="051E3FCC" w14:textId="78A6A9A4" w:rsidR="00C95FFB" w:rsidRDefault="00C95FFB" w:rsidP="00695D48">
            <w:pPr>
              <w:jc w:val="both"/>
              <w:rPr>
                <w:b/>
              </w:rPr>
            </w:pPr>
          </w:p>
        </w:tc>
      </w:tr>
      <w:tr w:rsidR="00AE4D92" w14:paraId="0A27915F" w14:textId="77777777" w:rsidTr="00AA3147">
        <w:trPr>
          <w:trHeight w:val="218"/>
        </w:trPr>
        <w:tc>
          <w:tcPr>
            <w:tcW w:w="9859" w:type="dxa"/>
            <w:gridSpan w:val="15"/>
            <w:shd w:val="clear" w:color="auto" w:fill="F7CAAC"/>
          </w:tcPr>
          <w:p w14:paraId="40B21049" w14:textId="77777777" w:rsidR="00AE4D92" w:rsidRDefault="00AE4D92" w:rsidP="00AA3147">
            <w:pPr>
              <w:rPr>
                <w:b/>
              </w:rPr>
            </w:pPr>
            <w:r w:rsidRPr="00CF6481">
              <w:rPr>
                <w:b/>
              </w:rPr>
              <w:t>Působení v zahraničí</w:t>
            </w:r>
          </w:p>
        </w:tc>
      </w:tr>
      <w:tr w:rsidR="00AE4D92" w14:paraId="5185083A" w14:textId="77777777" w:rsidTr="00AA3147">
        <w:trPr>
          <w:trHeight w:val="328"/>
        </w:trPr>
        <w:tc>
          <w:tcPr>
            <w:tcW w:w="9859" w:type="dxa"/>
            <w:gridSpan w:val="15"/>
          </w:tcPr>
          <w:p w14:paraId="4C12955E" w14:textId="77777777" w:rsidR="00AE4D92" w:rsidRDefault="00AE4D92" w:rsidP="00AA3147">
            <w:pPr>
              <w:rPr>
                <w:ins w:id="557" w:author="Hana Ponížilová" w:date="2023-03-21T10:35:00Z"/>
                <w:rFonts w:eastAsia="Calibri"/>
              </w:rPr>
            </w:pPr>
            <w:r w:rsidRPr="00CF6481">
              <w:rPr>
                <w:rFonts w:eastAsia="Calibri"/>
              </w:rPr>
              <w:t xml:space="preserve">2018-2019: </w:t>
            </w:r>
            <w:r w:rsidRPr="00CF6481">
              <w:rPr>
                <w:rFonts w:eastAsia="Calibri"/>
                <w:lang w:val="en-US"/>
              </w:rPr>
              <w:t xml:space="preserve">University of applied sciences </w:t>
            </w:r>
            <w:proofErr w:type="spellStart"/>
            <w:r w:rsidRPr="00CF6481">
              <w:rPr>
                <w:rFonts w:eastAsia="Calibri"/>
                <w:lang w:val="en-US"/>
              </w:rPr>
              <w:t>St.Pölten</w:t>
            </w:r>
            <w:proofErr w:type="spellEnd"/>
            <w:r w:rsidRPr="00CF6481">
              <w:rPr>
                <w:rFonts w:eastAsia="Calibri"/>
              </w:rPr>
              <w:t xml:space="preserve">, Rakousko, studijní pobyt, </w:t>
            </w:r>
            <w:proofErr w:type="spellStart"/>
            <w:r w:rsidRPr="00CF6481">
              <w:rPr>
                <w:rFonts w:eastAsia="Calibri"/>
              </w:rPr>
              <w:t>Ersmus</w:t>
            </w:r>
            <w:proofErr w:type="spellEnd"/>
            <w:r w:rsidRPr="00CF6481">
              <w:rPr>
                <w:rFonts w:eastAsia="Calibri"/>
              </w:rPr>
              <w:t>+</w:t>
            </w:r>
          </w:p>
          <w:p w14:paraId="2B009C9D" w14:textId="64632F18" w:rsidR="00C95FFB" w:rsidRDefault="00C95FFB" w:rsidP="00AA3147">
            <w:pPr>
              <w:rPr>
                <w:b/>
              </w:rPr>
            </w:pPr>
          </w:p>
        </w:tc>
      </w:tr>
      <w:tr w:rsidR="00AE4D92" w14:paraId="10BF9613" w14:textId="77777777" w:rsidTr="00AA3147">
        <w:trPr>
          <w:cantSplit/>
          <w:trHeight w:val="470"/>
        </w:trPr>
        <w:tc>
          <w:tcPr>
            <w:tcW w:w="2518" w:type="dxa"/>
            <w:shd w:val="clear" w:color="auto" w:fill="F7CAAC"/>
          </w:tcPr>
          <w:p w14:paraId="77998710" w14:textId="77777777" w:rsidR="00AE4D92" w:rsidRDefault="00AE4D92" w:rsidP="00AA3147">
            <w:pPr>
              <w:jc w:val="both"/>
              <w:rPr>
                <w:b/>
              </w:rPr>
            </w:pPr>
            <w:r>
              <w:rPr>
                <w:b/>
              </w:rPr>
              <w:t xml:space="preserve">Podpis </w:t>
            </w:r>
          </w:p>
        </w:tc>
        <w:tc>
          <w:tcPr>
            <w:tcW w:w="4536" w:type="dxa"/>
            <w:gridSpan w:val="8"/>
          </w:tcPr>
          <w:p w14:paraId="57DF6387" w14:textId="34ED90BC" w:rsidR="00AE4D92" w:rsidRDefault="00522A97" w:rsidP="00AA3147">
            <w:pPr>
              <w:jc w:val="both"/>
            </w:pPr>
            <w:r w:rsidRPr="00CF6481">
              <w:t>Martin Kazík</w:t>
            </w:r>
            <w:r>
              <w:t xml:space="preserve"> v.</w:t>
            </w:r>
            <w:r w:rsidR="00925C0A">
              <w:t xml:space="preserve"> </w:t>
            </w:r>
            <w:r>
              <w:t>r.</w:t>
            </w:r>
          </w:p>
        </w:tc>
        <w:tc>
          <w:tcPr>
            <w:tcW w:w="786" w:type="dxa"/>
            <w:gridSpan w:val="2"/>
            <w:shd w:val="clear" w:color="auto" w:fill="F7CAAC"/>
          </w:tcPr>
          <w:p w14:paraId="2FFA0F7B" w14:textId="77777777" w:rsidR="00AE4D92" w:rsidRDefault="00AE4D92" w:rsidP="00AA3147">
            <w:pPr>
              <w:jc w:val="both"/>
            </w:pPr>
            <w:r>
              <w:rPr>
                <w:b/>
              </w:rPr>
              <w:t>datum</w:t>
            </w:r>
          </w:p>
        </w:tc>
        <w:tc>
          <w:tcPr>
            <w:tcW w:w="2019" w:type="dxa"/>
            <w:gridSpan w:val="4"/>
          </w:tcPr>
          <w:p w14:paraId="2730A891" w14:textId="62E4CC32" w:rsidR="00AE4D92" w:rsidRDefault="004E5AF6" w:rsidP="00AA3147">
            <w:pPr>
              <w:jc w:val="both"/>
            </w:pPr>
            <w:r>
              <w:t>15</w:t>
            </w:r>
            <w:r w:rsidR="00522A97">
              <w:t>. 10. 2022</w:t>
            </w:r>
          </w:p>
        </w:tc>
      </w:tr>
    </w:tbl>
    <w:p w14:paraId="61BC9CA4" w14:textId="67CFDE01"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506"/>
        <w:gridCol w:w="215"/>
        <w:gridCol w:w="524"/>
        <w:gridCol w:w="186"/>
        <w:gridCol w:w="282"/>
        <w:gridCol w:w="994"/>
        <w:gridCol w:w="709"/>
        <w:gridCol w:w="77"/>
        <w:gridCol w:w="47"/>
        <w:gridCol w:w="585"/>
        <w:gridCol w:w="693"/>
        <w:gridCol w:w="694"/>
      </w:tblGrid>
      <w:tr w:rsidR="00282FE5" w14:paraId="643B42AD" w14:textId="77777777" w:rsidTr="00AA3147">
        <w:tc>
          <w:tcPr>
            <w:tcW w:w="9859" w:type="dxa"/>
            <w:gridSpan w:val="15"/>
            <w:tcBorders>
              <w:bottom w:val="double" w:sz="4" w:space="0" w:color="auto"/>
            </w:tcBorders>
            <w:shd w:val="clear" w:color="auto" w:fill="BDD6EE"/>
          </w:tcPr>
          <w:p w14:paraId="717302B1" w14:textId="77777777" w:rsidR="00282FE5" w:rsidRDefault="00282FE5" w:rsidP="00AA3147">
            <w:pPr>
              <w:jc w:val="both"/>
              <w:rPr>
                <w:b/>
                <w:sz w:val="28"/>
              </w:rPr>
            </w:pPr>
            <w:r>
              <w:rPr>
                <w:b/>
                <w:sz w:val="28"/>
              </w:rPr>
              <w:lastRenderedPageBreak/>
              <w:t>C-I – Personální zabezpečení</w:t>
            </w:r>
          </w:p>
        </w:tc>
      </w:tr>
      <w:tr w:rsidR="00282FE5" w14:paraId="2BB25C00" w14:textId="77777777" w:rsidTr="00AA3147">
        <w:tc>
          <w:tcPr>
            <w:tcW w:w="2518" w:type="dxa"/>
            <w:tcBorders>
              <w:top w:val="double" w:sz="4" w:space="0" w:color="auto"/>
            </w:tcBorders>
            <w:shd w:val="clear" w:color="auto" w:fill="F7CAAC"/>
          </w:tcPr>
          <w:p w14:paraId="5079C2C9" w14:textId="77777777" w:rsidR="00282FE5" w:rsidRDefault="00282FE5" w:rsidP="00AA3147">
            <w:pPr>
              <w:jc w:val="both"/>
              <w:rPr>
                <w:b/>
              </w:rPr>
            </w:pPr>
            <w:r>
              <w:rPr>
                <w:b/>
              </w:rPr>
              <w:t>Vysoká škola</w:t>
            </w:r>
          </w:p>
        </w:tc>
        <w:tc>
          <w:tcPr>
            <w:tcW w:w="7341" w:type="dxa"/>
            <w:gridSpan w:val="14"/>
          </w:tcPr>
          <w:p w14:paraId="6A326DFC" w14:textId="77777777" w:rsidR="00282FE5" w:rsidRDefault="00282FE5" w:rsidP="00AA3147">
            <w:pPr>
              <w:jc w:val="both"/>
            </w:pPr>
            <w:r>
              <w:t>Univerzita Tomáše Bati ve Zlíně</w:t>
            </w:r>
          </w:p>
        </w:tc>
      </w:tr>
      <w:tr w:rsidR="00282FE5" w14:paraId="5A63E965" w14:textId="77777777" w:rsidTr="00AA3147">
        <w:tc>
          <w:tcPr>
            <w:tcW w:w="2518" w:type="dxa"/>
            <w:shd w:val="clear" w:color="auto" w:fill="F7CAAC"/>
          </w:tcPr>
          <w:p w14:paraId="748044B6" w14:textId="77777777" w:rsidR="00282FE5" w:rsidRDefault="00282FE5" w:rsidP="00AA3147">
            <w:pPr>
              <w:jc w:val="both"/>
              <w:rPr>
                <w:b/>
              </w:rPr>
            </w:pPr>
            <w:r>
              <w:rPr>
                <w:b/>
              </w:rPr>
              <w:t>Součást vysoké školy</w:t>
            </w:r>
          </w:p>
        </w:tc>
        <w:tc>
          <w:tcPr>
            <w:tcW w:w="7341" w:type="dxa"/>
            <w:gridSpan w:val="14"/>
          </w:tcPr>
          <w:p w14:paraId="77D8FCB7" w14:textId="77777777" w:rsidR="00282FE5" w:rsidRDefault="00282FE5" w:rsidP="00AA3147">
            <w:pPr>
              <w:jc w:val="both"/>
            </w:pPr>
            <w:r>
              <w:t>Fakulta multimediálních komunikací</w:t>
            </w:r>
          </w:p>
        </w:tc>
      </w:tr>
      <w:tr w:rsidR="00282FE5" w14:paraId="2E1D4F8C" w14:textId="77777777" w:rsidTr="00AA3147">
        <w:tc>
          <w:tcPr>
            <w:tcW w:w="2518" w:type="dxa"/>
            <w:shd w:val="clear" w:color="auto" w:fill="F7CAAC"/>
          </w:tcPr>
          <w:p w14:paraId="45FDBDB4" w14:textId="77777777" w:rsidR="00282FE5" w:rsidRDefault="00282FE5" w:rsidP="00AA3147">
            <w:pPr>
              <w:jc w:val="both"/>
              <w:rPr>
                <w:b/>
              </w:rPr>
            </w:pPr>
            <w:r>
              <w:rPr>
                <w:b/>
              </w:rPr>
              <w:t>Název studijního programu</w:t>
            </w:r>
          </w:p>
        </w:tc>
        <w:tc>
          <w:tcPr>
            <w:tcW w:w="7341" w:type="dxa"/>
            <w:gridSpan w:val="14"/>
          </w:tcPr>
          <w:p w14:paraId="32637F74" w14:textId="77777777" w:rsidR="00282FE5" w:rsidRDefault="00282FE5" w:rsidP="00AA3147">
            <w:pPr>
              <w:jc w:val="both"/>
            </w:pPr>
            <w:r>
              <w:t>Kreativní odvětví a digitální kultura</w:t>
            </w:r>
          </w:p>
        </w:tc>
      </w:tr>
      <w:tr w:rsidR="00282FE5" w14:paraId="279D60A7" w14:textId="77777777" w:rsidTr="00AA3147">
        <w:tc>
          <w:tcPr>
            <w:tcW w:w="2518" w:type="dxa"/>
            <w:shd w:val="clear" w:color="auto" w:fill="F7CAAC"/>
          </w:tcPr>
          <w:p w14:paraId="35816F7F" w14:textId="77777777" w:rsidR="00282FE5" w:rsidRDefault="00282FE5" w:rsidP="00AA3147">
            <w:pPr>
              <w:jc w:val="both"/>
              <w:rPr>
                <w:b/>
              </w:rPr>
            </w:pPr>
            <w:r>
              <w:rPr>
                <w:b/>
              </w:rPr>
              <w:t>Jméno a příjmení</w:t>
            </w:r>
          </w:p>
        </w:tc>
        <w:tc>
          <w:tcPr>
            <w:tcW w:w="4536" w:type="dxa"/>
            <w:gridSpan w:val="8"/>
          </w:tcPr>
          <w:p w14:paraId="419F3979" w14:textId="77777777" w:rsidR="00282FE5" w:rsidRDefault="00282FE5" w:rsidP="00AA3147">
            <w:pPr>
              <w:jc w:val="both"/>
            </w:pPr>
            <w:r>
              <w:t>Josef Kocourek</w:t>
            </w:r>
          </w:p>
        </w:tc>
        <w:tc>
          <w:tcPr>
            <w:tcW w:w="709" w:type="dxa"/>
            <w:shd w:val="clear" w:color="auto" w:fill="F7CAAC"/>
          </w:tcPr>
          <w:p w14:paraId="146CA4BC" w14:textId="77777777" w:rsidR="00282FE5" w:rsidRDefault="00282FE5" w:rsidP="00AA3147">
            <w:pPr>
              <w:jc w:val="both"/>
              <w:rPr>
                <w:b/>
              </w:rPr>
            </w:pPr>
            <w:r>
              <w:rPr>
                <w:b/>
              </w:rPr>
              <w:t>Tituly</w:t>
            </w:r>
          </w:p>
        </w:tc>
        <w:tc>
          <w:tcPr>
            <w:tcW w:w="2096" w:type="dxa"/>
            <w:gridSpan w:val="5"/>
          </w:tcPr>
          <w:p w14:paraId="26F8889B" w14:textId="77777777" w:rsidR="00282FE5" w:rsidRDefault="00282FE5" w:rsidP="00AA3147">
            <w:pPr>
              <w:jc w:val="both"/>
            </w:pPr>
            <w:r>
              <w:t>Mgr., Ph.D.</w:t>
            </w:r>
          </w:p>
        </w:tc>
      </w:tr>
      <w:tr w:rsidR="00282FE5" w14:paraId="3E6F0D8D" w14:textId="77777777" w:rsidTr="00AA3147">
        <w:tc>
          <w:tcPr>
            <w:tcW w:w="2518" w:type="dxa"/>
            <w:shd w:val="clear" w:color="auto" w:fill="F7CAAC"/>
          </w:tcPr>
          <w:p w14:paraId="5B919EF0" w14:textId="77777777" w:rsidR="00282FE5" w:rsidRDefault="00282FE5" w:rsidP="00AA3147">
            <w:pPr>
              <w:jc w:val="both"/>
              <w:rPr>
                <w:b/>
              </w:rPr>
            </w:pPr>
            <w:r>
              <w:rPr>
                <w:b/>
              </w:rPr>
              <w:t>Rok narození</w:t>
            </w:r>
          </w:p>
        </w:tc>
        <w:tc>
          <w:tcPr>
            <w:tcW w:w="829" w:type="dxa"/>
            <w:gridSpan w:val="2"/>
          </w:tcPr>
          <w:p w14:paraId="7C8B46D5" w14:textId="77777777" w:rsidR="00282FE5" w:rsidRDefault="00282FE5" w:rsidP="00AA3147">
            <w:pPr>
              <w:jc w:val="both"/>
            </w:pPr>
            <w:r>
              <w:t>1984</w:t>
            </w:r>
          </w:p>
        </w:tc>
        <w:tc>
          <w:tcPr>
            <w:tcW w:w="1721" w:type="dxa"/>
            <w:gridSpan w:val="2"/>
            <w:shd w:val="clear" w:color="auto" w:fill="F7CAAC"/>
          </w:tcPr>
          <w:p w14:paraId="06295DEE" w14:textId="77777777" w:rsidR="00282FE5" w:rsidRDefault="00282FE5" w:rsidP="00AA3147">
            <w:pPr>
              <w:jc w:val="both"/>
              <w:rPr>
                <w:b/>
              </w:rPr>
            </w:pPr>
            <w:r>
              <w:rPr>
                <w:b/>
              </w:rPr>
              <w:t>typ vztahu k VŠ</w:t>
            </w:r>
          </w:p>
        </w:tc>
        <w:tc>
          <w:tcPr>
            <w:tcW w:w="992" w:type="dxa"/>
            <w:gridSpan w:val="3"/>
          </w:tcPr>
          <w:p w14:paraId="7C05335F" w14:textId="77777777" w:rsidR="00282FE5" w:rsidRDefault="00282FE5" w:rsidP="00AA3147">
            <w:pPr>
              <w:jc w:val="both"/>
            </w:pPr>
            <w:r>
              <w:t>pp.</w:t>
            </w:r>
          </w:p>
        </w:tc>
        <w:tc>
          <w:tcPr>
            <w:tcW w:w="994" w:type="dxa"/>
            <w:shd w:val="clear" w:color="auto" w:fill="F7CAAC"/>
          </w:tcPr>
          <w:p w14:paraId="6E90C164" w14:textId="77777777" w:rsidR="00282FE5" w:rsidRDefault="00282FE5" w:rsidP="00AA3147">
            <w:pPr>
              <w:jc w:val="both"/>
              <w:rPr>
                <w:b/>
              </w:rPr>
            </w:pPr>
            <w:r>
              <w:rPr>
                <w:b/>
              </w:rPr>
              <w:t>rozsah</w:t>
            </w:r>
          </w:p>
        </w:tc>
        <w:tc>
          <w:tcPr>
            <w:tcW w:w="709" w:type="dxa"/>
          </w:tcPr>
          <w:p w14:paraId="4257F929" w14:textId="77777777" w:rsidR="00282FE5" w:rsidRDefault="00282FE5" w:rsidP="00AA3147">
            <w:pPr>
              <w:jc w:val="both"/>
            </w:pPr>
            <w:proofErr w:type="gramStart"/>
            <w:r>
              <w:t>40h</w:t>
            </w:r>
            <w:proofErr w:type="gramEnd"/>
            <w:r>
              <w:t>/t</w:t>
            </w:r>
          </w:p>
        </w:tc>
        <w:tc>
          <w:tcPr>
            <w:tcW w:w="709" w:type="dxa"/>
            <w:gridSpan w:val="3"/>
            <w:shd w:val="clear" w:color="auto" w:fill="F7CAAC"/>
          </w:tcPr>
          <w:p w14:paraId="43FE8006" w14:textId="77777777" w:rsidR="00282FE5" w:rsidRDefault="00282FE5" w:rsidP="00AA3147">
            <w:pPr>
              <w:jc w:val="both"/>
              <w:rPr>
                <w:b/>
              </w:rPr>
            </w:pPr>
            <w:r>
              <w:rPr>
                <w:b/>
              </w:rPr>
              <w:t>do kdy</w:t>
            </w:r>
          </w:p>
        </w:tc>
        <w:tc>
          <w:tcPr>
            <w:tcW w:w="1387" w:type="dxa"/>
            <w:gridSpan w:val="2"/>
          </w:tcPr>
          <w:p w14:paraId="15822FC3" w14:textId="77777777" w:rsidR="00282FE5" w:rsidRDefault="00282FE5" w:rsidP="00AA3147">
            <w:pPr>
              <w:jc w:val="both"/>
            </w:pPr>
            <w:r>
              <w:t>N</w:t>
            </w:r>
          </w:p>
        </w:tc>
      </w:tr>
      <w:tr w:rsidR="00282FE5" w14:paraId="7F3DDF54" w14:textId="77777777" w:rsidTr="00AA3147">
        <w:tc>
          <w:tcPr>
            <w:tcW w:w="5068" w:type="dxa"/>
            <w:gridSpan w:val="5"/>
            <w:shd w:val="clear" w:color="auto" w:fill="F7CAAC"/>
          </w:tcPr>
          <w:p w14:paraId="4567BF87" w14:textId="77777777" w:rsidR="00282FE5" w:rsidRDefault="00282FE5" w:rsidP="00AA3147">
            <w:pPr>
              <w:jc w:val="both"/>
              <w:rPr>
                <w:b/>
              </w:rPr>
            </w:pPr>
            <w:r>
              <w:rPr>
                <w:b/>
              </w:rPr>
              <w:t>Typ vztahu na součásti VŠ, která uskutečňuje st. program</w:t>
            </w:r>
          </w:p>
        </w:tc>
        <w:tc>
          <w:tcPr>
            <w:tcW w:w="992" w:type="dxa"/>
            <w:gridSpan w:val="3"/>
          </w:tcPr>
          <w:p w14:paraId="382B67B3" w14:textId="77777777" w:rsidR="00282FE5" w:rsidRDefault="00282FE5" w:rsidP="00AA3147">
            <w:pPr>
              <w:jc w:val="both"/>
            </w:pPr>
            <w:r>
              <w:t>pp.</w:t>
            </w:r>
          </w:p>
        </w:tc>
        <w:tc>
          <w:tcPr>
            <w:tcW w:w="994" w:type="dxa"/>
            <w:shd w:val="clear" w:color="auto" w:fill="F7CAAC"/>
          </w:tcPr>
          <w:p w14:paraId="743606B4" w14:textId="77777777" w:rsidR="00282FE5" w:rsidRDefault="00282FE5" w:rsidP="00AA3147">
            <w:pPr>
              <w:jc w:val="both"/>
              <w:rPr>
                <w:b/>
              </w:rPr>
            </w:pPr>
            <w:r>
              <w:rPr>
                <w:b/>
              </w:rPr>
              <w:t>rozsah</w:t>
            </w:r>
          </w:p>
        </w:tc>
        <w:tc>
          <w:tcPr>
            <w:tcW w:w="709" w:type="dxa"/>
          </w:tcPr>
          <w:p w14:paraId="57AC2EEF" w14:textId="77777777" w:rsidR="00282FE5" w:rsidRDefault="00282FE5" w:rsidP="00AA3147">
            <w:pPr>
              <w:jc w:val="both"/>
            </w:pPr>
            <w:proofErr w:type="gramStart"/>
            <w:r>
              <w:t>40h</w:t>
            </w:r>
            <w:proofErr w:type="gramEnd"/>
            <w:r>
              <w:t>/t</w:t>
            </w:r>
          </w:p>
        </w:tc>
        <w:tc>
          <w:tcPr>
            <w:tcW w:w="709" w:type="dxa"/>
            <w:gridSpan w:val="3"/>
            <w:shd w:val="clear" w:color="auto" w:fill="F7CAAC"/>
          </w:tcPr>
          <w:p w14:paraId="0391774C" w14:textId="77777777" w:rsidR="00282FE5" w:rsidRDefault="00282FE5" w:rsidP="00AA3147">
            <w:pPr>
              <w:jc w:val="both"/>
              <w:rPr>
                <w:b/>
              </w:rPr>
            </w:pPr>
            <w:r>
              <w:rPr>
                <w:b/>
              </w:rPr>
              <w:t>do kdy</w:t>
            </w:r>
          </w:p>
        </w:tc>
        <w:tc>
          <w:tcPr>
            <w:tcW w:w="1387" w:type="dxa"/>
            <w:gridSpan w:val="2"/>
          </w:tcPr>
          <w:p w14:paraId="7E9A445F" w14:textId="77777777" w:rsidR="00282FE5" w:rsidRDefault="00282FE5" w:rsidP="00AA3147">
            <w:pPr>
              <w:jc w:val="both"/>
            </w:pPr>
            <w:r>
              <w:t>N</w:t>
            </w:r>
          </w:p>
        </w:tc>
      </w:tr>
      <w:tr w:rsidR="00282FE5" w14:paraId="77EF0195" w14:textId="77777777" w:rsidTr="00AA3147">
        <w:tc>
          <w:tcPr>
            <w:tcW w:w="6060" w:type="dxa"/>
            <w:gridSpan w:val="8"/>
            <w:shd w:val="clear" w:color="auto" w:fill="F7CAAC"/>
          </w:tcPr>
          <w:p w14:paraId="03AD8C3C" w14:textId="77777777" w:rsidR="00282FE5" w:rsidRDefault="00282FE5" w:rsidP="00AA3147">
            <w:pPr>
              <w:jc w:val="both"/>
            </w:pPr>
            <w:r>
              <w:rPr>
                <w:b/>
              </w:rPr>
              <w:t>Další současná působení jako akademický pracovník na jiných VŠ</w:t>
            </w:r>
          </w:p>
        </w:tc>
        <w:tc>
          <w:tcPr>
            <w:tcW w:w="1703" w:type="dxa"/>
            <w:gridSpan w:val="2"/>
            <w:shd w:val="clear" w:color="auto" w:fill="F7CAAC"/>
          </w:tcPr>
          <w:p w14:paraId="33E990DF" w14:textId="77777777" w:rsidR="00282FE5" w:rsidRDefault="00282FE5"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26781E5" w14:textId="77777777" w:rsidR="00282FE5" w:rsidRDefault="00282FE5" w:rsidP="00AA3147">
            <w:pPr>
              <w:jc w:val="both"/>
              <w:rPr>
                <w:b/>
              </w:rPr>
            </w:pPr>
            <w:r>
              <w:rPr>
                <w:b/>
              </w:rPr>
              <w:t>rozsah</w:t>
            </w:r>
          </w:p>
        </w:tc>
      </w:tr>
      <w:tr w:rsidR="00282FE5" w14:paraId="41ACBB7F" w14:textId="77777777" w:rsidTr="00AA3147">
        <w:tc>
          <w:tcPr>
            <w:tcW w:w="6060" w:type="dxa"/>
            <w:gridSpan w:val="8"/>
          </w:tcPr>
          <w:p w14:paraId="271CB7B4" w14:textId="77777777" w:rsidR="00282FE5" w:rsidRDefault="00282FE5" w:rsidP="00AA3147">
            <w:pPr>
              <w:jc w:val="both"/>
            </w:pPr>
          </w:p>
        </w:tc>
        <w:tc>
          <w:tcPr>
            <w:tcW w:w="1703" w:type="dxa"/>
            <w:gridSpan w:val="2"/>
          </w:tcPr>
          <w:p w14:paraId="13C03090" w14:textId="77777777" w:rsidR="00282FE5" w:rsidRDefault="00282FE5" w:rsidP="00AA3147">
            <w:pPr>
              <w:jc w:val="both"/>
            </w:pPr>
          </w:p>
        </w:tc>
        <w:tc>
          <w:tcPr>
            <w:tcW w:w="2096" w:type="dxa"/>
            <w:gridSpan w:val="5"/>
          </w:tcPr>
          <w:p w14:paraId="4F13B251" w14:textId="77777777" w:rsidR="00282FE5" w:rsidRDefault="00282FE5" w:rsidP="00AA3147">
            <w:pPr>
              <w:jc w:val="both"/>
            </w:pPr>
          </w:p>
        </w:tc>
      </w:tr>
      <w:tr w:rsidR="00282FE5" w14:paraId="1DB85ED8" w14:textId="77777777" w:rsidTr="00AA3147">
        <w:tc>
          <w:tcPr>
            <w:tcW w:w="6060" w:type="dxa"/>
            <w:gridSpan w:val="8"/>
          </w:tcPr>
          <w:p w14:paraId="1AA1CA76" w14:textId="77777777" w:rsidR="00282FE5" w:rsidRDefault="00282FE5" w:rsidP="00AA3147">
            <w:pPr>
              <w:jc w:val="both"/>
            </w:pPr>
          </w:p>
        </w:tc>
        <w:tc>
          <w:tcPr>
            <w:tcW w:w="1703" w:type="dxa"/>
            <w:gridSpan w:val="2"/>
          </w:tcPr>
          <w:p w14:paraId="4BE0C3BE" w14:textId="77777777" w:rsidR="00282FE5" w:rsidRDefault="00282FE5" w:rsidP="00AA3147">
            <w:pPr>
              <w:jc w:val="both"/>
            </w:pPr>
          </w:p>
        </w:tc>
        <w:tc>
          <w:tcPr>
            <w:tcW w:w="2096" w:type="dxa"/>
            <w:gridSpan w:val="5"/>
          </w:tcPr>
          <w:p w14:paraId="08C236AE" w14:textId="77777777" w:rsidR="00282FE5" w:rsidRDefault="00282FE5" w:rsidP="00AA3147">
            <w:pPr>
              <w:jc w:val="both"/>
            </w:pPr>
          </w:p>
        </w:tc>
      </w:tr>
      <w:tr w:rsidR="00282FE5" w14:paraId="183F5C54" w14:textId="77777777" w:rsidTr="00AA3147">
        <w:tc>
          <w:tcPr>
            <w:tcW w:w="9859" w:type="dxa"/>
            <w:gridSpan w:val="15"/>
            <w:shd w:val="clear" w:color="auto" w:fill="F7CAAC"/>
          </w:tcPr>
          <w:p w14:paraId="478D7146" w14:textId="77777777" w:rsidR="00282FE5" w:rsidRDefault="00282FE5" w:rsidP="00AA3147">
            <w:pPr>
              <w:jc w:val="both"/>
            </w:pPr>
            <w:r>
              <w:rPr>
                <w:b/>
              </w:rPr>
              <w:t>Předměty příslušného studijního programu a způsob zapojení do jejich výuky, příp. další zapojení do uskutečňování studijního programu</w:t>
            </w:r>
          </w:p>
        </w:tc>
      </w:tr>
      <w:tr w:rsidR="00282FE5" w:rsidRPr="002827C6" w14:paraId="2BF45FA4" w14:textId="77777777" w:rsidTr="00AA3147">
        <w:trPr>
          <w:trHeight w:val="384"/>
        </w:trPr>
        <w:tc>
          <w:tcPr>
            <w:tcW w:w="9859" w:type="dxa"/>
            <w:gridSpan w:val="15"/>
            <w:tcBorders>
              <w:top w:val="nil"/>
            </w:tcBorders>
          </w:tcPr>
          <w:p w14:paraId="32451A46" w14:textId="77777777" w:rsidR="00282FE5" w:rsidRDefault="00695D48" w:rsidP="00695D48">
            <w:pPr>
              <w:jc w:val="both"/>
            </w:pPr>
            <w:r>
              <w:t>Marketing</w:t>
            </w:r>
            <w:r w:rsidR="00282FE5">
              <w:t xml:space="preserve"> v KKO 1, 2 (přednášející, garant předmětu)</w:t>
            </w:r>
          </w:p>
          <w:p w14:paraId="51C5CA72" w14:textId="076113E6" w:rsidR="007307E8" w:rsidRPr="002827C6" w:rsidRDefault="007307E8" w:rsidP="00695D48">
            <w:pPr>
              <w:jc w:val="both"/>
            </w:pPr>
          </w:p>
        </w:tc>
      </w:tr>
      <w:tr w:rsidR="00282FE5" w:rsidRPr="002827C6" w14:paraId="51F3C0EA" w14:textId="77777777" w:rsidTr="00AA3147">
        <w:trPr>
          <w:trHeight w:val="340"/>
        </w:trPr>
        <w:tc>
          <w:tcPr>
            <w:tcW w:w="9859" w:type="dxa"/>
            <w:gridSpan w:val="15"/>
            <w:tcBorders>
              <w:top w:val="nil"/>
            </w:tcBorders>
            <w:shd w:val="clear" w:color="auto" w:fill="FBD4B4"/>
          </w:tcPr>
          <w:p w14:paraId="5905E374" w14:textId="77777777" w:rsidR="00282FE5" w:rsidRPr="002827C6" w:rsidRDefault="00282FE5" w:rsidP="00AA3147">
            <w:pPr>
              <w:jc w:val="both"/>
              <w:rPr>
                <w:b/>
              </w:rPr>
            </w:pPr>
            <w:r w:rsidRPr="002827C6">
              <w:rPr>
                <w:b/>
              </w:rPr>
              <w:t>Zapojení do výuky v dalších studijních programech na téže vysoké škole (pouze u garantů ZT a PZ předmětů)</w:t>
            </w:r>
          </w:p>
        </w:tc>
      </w:tr>
      <w:tr w:rsidR="00282FE5" w:rsidRPr="002827C6" w14:paraId="1B86267E" w14:textId="77777777" w:rsidTr="00B16C47">
        <w:trPr>
          <w:trHeight w:val="340"/>
        </w:trPr>
        <w:tc>
          <w:tcPr>
            <w:tcW w:w="2802" w:type="dxa"/>
            <w:gridSpan w:val="2"/>
            <w:tcBorders>
              <w:top w:val="nil"/>
            </w:tcBorders>
          </w:tcPr>
          <w:p w14:paraId="0F3CC0CE" w14:textId="77777777" w:rsidR="00282FE5" w:rsidRPr="002827C6" w:rsidRDefault="00282FE5" w:rsidP="00AA3147">
            <w:pPr>
              <w:jc w:val="both"/>
              <w:rPr>
                <w:b/>
              </w:rPr>
            </w:pPr>
            <w:r w:rsidRPr="002827C6">
              <w:rPr>
                <w:b/>
              </w:rPr>
              <w:t>Název studijního předmětu</w:t>
            </w:r>
          </w:p>
        </w:tc>
        <w:tc>
          <w:tcPr>
            <w:tcW w:w="2051" w:type="dxa"/>
            <w:gridSpan w:val="2"/>
            <w:tcBorders>
              <w:top w:val="nil"/>
            </w:tcBorders>
          </w:tcPr>
          <w:p w14:paraId="28BD529D" w14:textId="77777777" w:rsidR="00282FE5" w:rsidRPr="002827C6" w:rsidRDefault="00282FE5" w:rsidP="00AA3147">
            <w:pPr>
              <w:rPr>
                <w:b/>
              </w:rPr>
            </w:pPr>
            <w:r w:rsidRPr="002827C6">
              <w:rPr>
                <w:b/>
              </w:rPr>
              <w:t>Název studijního programu</w:t>
            </w:r>
          </w:p>
        </w:tc>
        <w:tc>
          <w:tcPr>
            <w:tcW w:w="925" w:type="dxa"/>
            <w:gridSpan w:val="3"/>
            <w:tcBorders>
              <w:top w:val="nil"/>
            </w:tcBorders>
          </w:tcPr>
          <w:p w14:paraId="02171839" w14:textId="77777777" w:rsidR="00282FE5" w:rsidRPr="002827C6" w:rsidRDefault="00282FE5" w:rsidP="00AA3147">
            <w:pPr>
              <w:jc w:val="both"/>
              <w:rPr>
                <w:b/>
              </w:rPr>
            </w:pPr>
            <w:r w:rsidRPr="002827C6">
              <w:rPr>
                <w:b/>
              </w:rPr>
              <w:t>Sem.</w:t>
            </w:r>
          </w:p>
        </w:tc>
        <w:tc>
          <w:tcPr>
            <w:tcW w:w="2109" w:type="dxa"/>
            <w:gridSpan w:val="5"/>
            <w:tcBorders>
              <w:top w:val="nil"/>
            </w:tcBorders>
          </w:tcPr>
          <w:p w14:paraId="4B08E540" w14:textId="77777777" w:rsidR="00282FE5" w:rsidRPr="002827C6" w:rsidRDefault="00282FE5" w:rsidP="00AA3147">
            <w:pPr>
              <w:rPr>
                <w:b/>
              </w:rPr>
            </w:pPr>
            <w:r w:rsidRPr="002827C6">
              <w:rPr>
                <w:b/>
              </w:rPr>
              <w:t>Role ve výuce daného předmětu</w:t>
            </w:r>
          </w:p>
        </w:tc>
        <w:tc>
          <w:tcPr>
            <w:tcW w:w="1972" w:type="dxa"/>
            <w:gridSpan w:val="3"/>
            <w:tcBorders>
              <w:top w:val="nil"/>
            </w:tcBorders>
          </w:tcPr>
          <w:p w14:paraId="2F4F97FA" w14:textId="77777777" w:rsidR="00282FE5" w:rsidRPr="002827C6" w:rsidRDefault="00282FE5" w:rsidP="00AA3147">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82FE5" w:rsidRPr="00461AFF" w14:paraId="00D323CD" w14:textId="77777777" w:rsidTr="00B16C47">
        <w:trPr>
          <w:trHeight w:val="284"/>
        </w:trPr>
        <w:tc>
          <w:tcPr>
            <w:tcW w:w="2802" w:type="dxa"/>
            <w:gridSpan w:val="2"/>
            <w:tcBorders>
              <w:top w:val="nil"/>
            </w:tcBorders>
          </w:tcPr>
          <w:p w14:paraId="2DB42D86" w14:textId="77777777" w:rsidR="00282FE5" w:rsidRPr="0016131F" w:rsidRDefault="00282FE5" w:rsidP="00AA3147">
            <w:pPr>
              <w:jc w:val="both"/>
            </w:pPr>
          </w:p>
        </w:tc>
        <w:tc>
          <w:tcPr>
            <w:tcW w:w="2051" w:type="dxa"/>
            <w:gridSpan w:val="2"/>
            <w:tcBorders>
              <w:top w:val="nil"/>
            </w:tcBorders>
          </w:tcPr>
          <w:p w14:paraId="74432B6B" w14:textId="77777777" w:rsidR="00282FE5" w:rsidRPr="0016131F" w:rsidRDefault="00282FE5" w:rsidP="00AA3147">
            <w:pPr>
              <w:jc w:val="both"/>
            </w:pPr>
          </w:p>
        </w:tc>
        <w:tc>
          <w:tcPr>
            <w:tcW w:w="925" w:type="dxa"/>
            <w:gridSpan w:val="3"/>
            <w:tcBorders>
              <w:top w:val="nil"/>
            </w:tcBorders>
          </w:tcPr>
          <w:p w14:paraId="4FE59B7C" w14:textId="77777777" w:rsidR="00282FE5" w:rsidRPr="0016131F" w:rsidRDefault="00282FE5" w:rsidP="00AA3147">
            <w:pPr>
              <w:jc w:val="both"/>
            </w:pPr>
          </w:p>
        </w:tc>
        <w:tc>
          <w:tcPr>
            <w:tcW w:w="2109" w:type="dxa"/>
            <w:gridSpan w:val="5"/>
            <w:tcBorders>
              <w:top w:val="nil"/>
            </w:tcBorders>
          </w:tcPr>
          <w:p w14:paraId="368AC860" w14:textId="77777777" w:rsidR="00282FE5" w:rsidRPr="0016131F" w:rsidRDefault="00282FE5" w:rsidP="00AA3147">
            <w:pPr>
              <w:jc w:val="both"/>
            </w:pPr>
          </w:p>
        </w:tc>
        <w:tc>
          <w:tcPr>
            <w:tcW w:w="1972" w:type="dxa"/>
            <w:gridSpan w:val="3"/>
            <w:tcBorders>
              <w:top w:val="nil"/>
            </w:tcBorders>
          </w:tcPr>
          <w:p w14:paraId="0535ED09" w14:textId="77777777" w:rsidR="00282FE5" w:rsidRPr="0016131F" w:rsidRDefault="00282FE5" w:rsidP="00AA3147">
            <w:pPr>
              <w:jc w:val="both"/>
            </w:pPr>
          </w:p>
        </w:tc>
      </w:tr>
      <w:tr w:rsidR="00282FE5" w:rsidRPr="00461AFF" w14:paraId="17D852E8" w14:textId="77777777" w:rsidTr="00B16C47">
        <w:trPr>
          <w:trHeight w:val="284"/>
        </w:trPr>
        <w:tc>
          <w:tcPr>
            <w:tcW w:w="2802" w:type="dxa"/>
            <w:gridSpan w:val="2"/>
            <w:tcBorders>
              <w:top w:val="nil"/>
            </w:tcBorders>
          </w:tcPr>
          <w:p w14:paraId="3F11256C" w14:textId="77777777" w:rsidR="00282FE5" w:rsidRPr="0016131F" w:rsidRDefault="00282FE5" w:rsidP="00AA3147">
            <w:pPr>
              <w:jc w:val="both"/>
            </w:pPr>
          </w:p>
        </w:tc>
        <w:tc>
          <w:tcPr>
            <w:tcW w:w="2051" w:type="dxa"/>
            <w:gridSpan w:val="2"/>
            <w:tcBorders>
              <w:top w:val="nil"/>
            </w:tcBorders>
          </w:tcPr>
          <w:p w14:paraId="0FD571B0" w14:textId="77777777" w:rsidR="00282FE5" w:rsidRPr="0016131F" w:rsidRDefault="00282FE5" w:rsidP="00AA3147">
            <w:pPr>
              <w:jc w:val="both"/>
            </w:pPr>
          </w:p>
        </w:tc>
        <w:tc>
          <w:tcPr>
            <w:tcW w:w="925" w:type="dxa"/>
            <w:gridSpan w:val="3"/>
            <w:tcBorders>
              <w:top w:val="nil"/>
            </w:tcBorders>
          </w:tcPr>
          <w:p w14:paraId="0A771687" w14:textId="77777777" w:rsidR="00282FE5" w:rsidRPr="0016131F" w:rsidRDefault="00282FE5" w:rsidP="00AA3147">
            <w:pPr>
              <w:jc w:val="both"/>
            </w:pPr>
          </w:p>
        </w:tc>
        <w:tc>
          <w:tcPr>
            <w:tcW w:w="2109" w:type="dxa"/>
            <w:gridSpan w:val="5"/>
            <w:tcBorders>
              <w:top w:val="nil"/>
            </w:tcBorders>
          </w:tcPr>
          <w:p w14:paraId="15A7E541" w14:textId="77777777" w:rsidR="00282FE5" w:rsidRPr="0016131F" w:rsidRDefault="00282FE5" w:rsidP="00AA3147">
            <w:pPr>
              <w:jc w:val="both"/>
            </w:pPr>
          </w:p>
        </w:tc>
        <w:tc>
          <w:tcPr>
            <w:tcW w:w="1972" w:type="dxa"/>
            <w:gridSpan w:val="3"/>
            <w:tcBorders>
              <w:top w:val="nil"/>
            </w:tcBorders>
          </w:tcPr>
          <w:p w14:paraId="6512A888" w14:textId="77777777" w:rsidR="00282FE5" w:rsidRPr="0016131F" w:rsidRDefault="00282FE5" w:rsidP="00AA3147">
            <w:pPr>
              <w:jc w:val="both"/>
            </w:pPr>
          </w:p>
        </w:tc>
      </w:tr>
      <w:tr w:rsidR="00282FE5" w14:paraId="26C44F7D" w14:textId="77777777" w:rsidTr="00AA3147">
        <w:tc>
          <w:tcPr>
            <w:tcW w:w="9859" w:type="dxa"/>
            <w:gridSpan w:val="15"/>
            <w:shd w:val="clear" w:color="auto" w:fill="F7CAAC"/>
          </w:tcPr>
          <w:p w14:paraId="60F15E87" w14:textId="77777777" w:rsidR="00282FE5" w:rsidRPr="005B3515" w:rsidRDefault="00282FE5" w:rsidP="00AA3147">
            <w:pPr>
              <w:jc w:val="both"/>
            </w:pPr>
            <w:r w:rsidRPr="005B3515">
              <w:rPr>
                <w:b/>
              </w:rPr>
              <w:t xml:space="preserve">Údaje o vzdělání na VŠ </w:t>
            </w:r>
          </w:p>
        </w:tc>
      </w:tr>
      <w:tr w:rsidR="00282FE5" w14:paraId="73A16240" w14:textId="77777777" w:rsidTr="00AA3147">
        <w:trPr>
          <w:trHeight w:val="524"/>
        </w:trPr>
        <w:tc>
          <w:tcPr>
            <w:tcW w:w="9859" w:type="dxa"/>
            <w:gridSpan w:val="15"/>
          </w:tcPr>
          <w:p w14:paraId="10C35E61" w14:textId="3B574892" w:rsidR="00A07E6D" w:rsidRDefault="00A07E6D" w:rsidP="00A07E6D">
            <w:pPr>
              <w:jc w:val="both"/>
            </w:pPr>
            <w:r w:rsidRPr="005B3515">
              <w:t>2015: Univerzita Komenského v Bratislavě, Filozofická fakulta</w:t>
            </w:r>
            <w:r>
              <w:t>,</w:t>
            </w:r>
            <w:r w:rsidRPr="005B3515">
              <w:t xml:space="preserve"> </w:t>
            </w:r>
            <w:r>
              <w:t xml:space="preserve">Marketingová </w:t>
            </w:r>
            <w:proofErr w:type="spellStart"/>
            <w:r>
              <w:t>komunikácia</w:t>
            </w:r>
            <w:proofErr w:type="spellEnd"/>
            <w:r w:rsidRPr="005B3515">
              <w:t xml:space="preserve"> (</w:t>
            </w:r>
            <w:r w:rsidR="000254C1">
              <w:t xml:space="preserve">titul </w:t>
            </w:r>
            <w:r w:rsidRPr="005B3515">
              <w:t>Ph.D.)</w:t>
            </w:r>
          </w:p>
          <w:p w14:paraId="07DEEE61" w14:textId="47A4498C" w:rsidR="00A07E6D" w:rsidRDefault="00A07E6D" w:rsidP="00A07E6D">
            <w:pPr>
              <w:jc w:val="both"/>
            </w:pPr>
            <w:r>
              <w:t>2011</w:t>
            </w:r>
            <w:r w:rsidRPr="00CF6481">
              <w:t>: Univerzita Tomáše Bati ve Zlíně, Fakulta multimediálních komu</w:t>
            </w:r>
            <w:r>
              <w:t>nikací, Marketingové komunikace (</w:t>
            </w:r>
            <w:r w:rsidR="000254C1">
              <w:t xml:space="preserve">titul </w:t>
            </w:r>
            <w:r w:rsidRPr="00CF6481">
              <w:t>Mgr.</w:t>
            </w:r>
            <w:r>
              <w:t>)</w:t>
            </w:r>
          </w:p>
          <w:p w14:paraId="542A3E35" w14:textId="63E5510A" w:rsidR="00282FE5" w:rsidRPr="005B3515" w:rsidRDefault="00282FE5" w:rsidP="000254C1">
            <w:pPr>
              <w:jc w:val="both"/>
              <w:rPr>
                <w:b/>
              </w:rPr>
            </w:pPr>
          </w:p>
        </w:tc>
      </w:tr>
      <w:tr w:rsidR="00282FE5" w14:paraId="5640A9C1" w14:textId="77777777" w:rsidTr="00AA3147">
        <w:tc>
          <w:tcPr>
            <w:tcW w:w="9859" w:type="dxa"/>
            <w:gridSpan w:val="15"/>
            <w:shd w:val="clear" w:color="auto" w:fill="F7CAAC"/>
          </w:tcPr>
          <w:p w14:paraId="114319C7" w14:textId="77777777" w:rsidR="00282FE5" w:rsidRDefault="00282FE5" w:rsidP="00AA3147">
            <w:pPr>
              <w:jc w:val="both"/>
              <w:rPr>
                <w:b/>
              </w:rPr>
            </w:pPr>
            <w:r>
              <w:rPr>
                <w:b/>
              </w:rPr>
              <w:t>Údaje o odborném působení od absolvování VŠ</w:t>
            </w:r>
          </w:p>
        </w:tc>
      </w:tr>
      <w:tr w:rsidR="00282FE5" w:rsidRPr="009B6AE3" w14:paraId="70BEC342" w14:textId="77777777" w:rsidTr="00AA3147">
        <w:trPr>
          <w:trHeight w:val="825"/>
        </w:trPr>
        <w:tc>
          <w:tcPr>
            <w:tcW w:w="9859" w:type="dxa"/>
            <w:gridSpan w:val="15"/>
          </w:tcPr>
          <w:p w14:paraId="7498E934" w14:textId="77777777" w:rsidR="00DD4616" w:rsidRDefault="00DD4616" w:rsidP="00DD4616">
            <w:proofErr w:type="gramStart"/>
            <w:r>
              <w:t>2021-dosud</w:t>
            </w:r>
            <w:proofErr w:type="gramEnd"/>
            <w:r>
              <w:t>: Univerzita Tomáše Bati ve Zlíně, Fakulta multimediálních komunikací, děkan fakulty</w:t>
            </w:r>
          </w:p>
          <w:p w14:paraId="29375412" w14:textId="77777777" w:rsidR="00DD4616" w:rsidRDefault="00DD4616" w:rsidP="00DD4616">
            <w:r>
              <w:t>2018-2021: Univerzita Tomáše Bati ve Zlíně, Fakulta multimediálních komunikací, ředitel Ústavu marketingových komunikací</w:t>
            </w:r>
          </w:p>
          <w:p w14:paraId="4AA10AD5" w14:textId="77777777" w:rsidR="00DD4616" w:rsidRDefault="00DD4616" w:rsidP="00DD4616">
            <w:r>
              <w:t>2013-2018: Univerzita Tomáše Bati ve Zlíně, Fakulta multimediálních komunikací, ředitel Komunikační agentury</w:t>
            </w:r>
          </w:p>
          <w:p w14:paraId="1F29747C" w14:textId="77777777" w:rsidR="00DD4616" w:rsidRDefault="00DD4616" w:rsidP="00DD4616">
            <w:proofErr w:type="gramStart"/>
            <w:r>
              <w:t>2015-dosud</w:t>
            </w:r>
            <w:proofErr w:type="gramEnd"/>
            <w:r>
              <w:t xml:space="preserve">: OSVČ v oblasti konzultací marketingových a komunikačních strategií, budování značek </w:t>
            </w:r>
          </w:p>
          <w:p w14:paraId="14666A21" w14:textId="77777777" w:rsidR="00DD4616" w:rsidRDefault="00DD4616" w:rsidP="00DD4616">
            <w:proofErr w:type="gramStart"/>
            <w:r>
              <w:t>2012-dosud</w:t>
            </w:r>
            <w:proofErr w:type="gramEnd"/>
            <w:r>
              <w:t>: Univerzita Tomáše Bati ve Zlíně, Fakulta multimediálních komunikací, odborný asistent</w:t>
            </w:r>
          </w:p>
          <w:p w14:paraId="640F76C6" w14:textId="77777777" w:rsidR="004C4192" w:rsidRDefault="00DD4616" w:rsidP="00DD4616">
            <w:pPr>
              <w:jc w:val="both"/>
              <w:rPr>
                <w:color w:val="FF0000"/>
              </w:rPr>
            </w:pPr>
            <w:r>
              <w:t>2005-2012: Univerzita Tomáše Bati ve Zlíně, Fakulta multimediálních komunikací, tajemník ústavu, odborný referent administrativy</w:t>
            </w:r>
            <w:r w:rsidRPr="009B6AE3">
              <w:rPr>
                <w:color w:val="FF0000"/>
              </w:rPr>
              <w:t xml:space="preserve"> </w:t>
            </w:r>
          </w:p>
          <w:p w14:paraId="22715461" w14:textId="563FAE52" w:rsidR="00DD4616" w:rsidRPr="009B6AE3" w:rsidRDefault="00DD4616" w:rsidP="00DD4616">
            <w:pPr>
              <w:jc w:val="both"/>
              <w:rPr>
                <w:color w:val="FF0000"/>
              </w:rPr>
            </w:pPr>
          </w:p>
        </w:tc>
      </w:tr>
      <w:tr w:rsidR="00282FE5" w14:paraId="30C407D7" w14:textId="77777777" w:rsidTr="00AA3147">
        <w:trPr>
          <w:trHeight w:val="250"/>
        </w:trPr>
        <w:tc>
          <w:tcPr>
            <w:tcW w:w="9859" w:type="dxa"/>
            <w:gridSpan w:val="15"/>
            <w:shd w:val="clear" w:color="auto" w:fill="F7CAAC"/>
          </w:tcPr>
          <w:p w14:paraId="6155B9C1" w14:textId="77777777" w:rsidR="00282FE5" w:rsidRDefault="00282FE5" w:rsidP="00AA3147">
            <w:pPr>
              <w:jc w:val="both"/>
            </w:pPr>
            <w:r>
              <w:rPr>
                <w:b/>
              </w:rPr>
              <w:t>Zkušenosti s vedením kvalifikačních a rigorózních prací</w:t>
            </w:r>
          </w:p>
        </w:tc>
      </w:tr>
      <w:tr w:rsidR="00282FE5" w14:paraId="6471A551" w14:textId="77777777" w:rsidTr="007307E8">
        <w:trPr>
          <w:trHeight w:val="628"/>
        </w:trPr>
        <w:tc>
          <w:tcPr>
            <w:tcW w:w="9859" w:type="dxa"/>
            <w:gridSpan w:val="15"/>
          </w:tcPr>
          <w:p w14:paraId="6B6D9E11" w14:textId="77777777" w:rsidR="00282FE5" w:rsidRDefault="00282FE5" w:rsidP="00AA3147">
            <w:pPr>
              <w:jc w:val="both"/>
            </w:pPr>
            <w:r>
              <w:t>Bakalářské práce: 68</w:t>
            </w:r>
          </w:p>
          <w:p w14:paraId="5315C9D1" w14:textId="77777777" w:rsidR="00282FE5" w:rsidRDefault="00282FE5" w:rsidP="00AA3147">
            <w:pPr>
              <w:jc w:val="both"/>
            </w:pPr>
            <w:r>
              <w:t>Diplomové práce: 54</w:t>
            </w:r>
          </w:p>
          <w:p w14:paraId="6755DFA5" w14:textId="6EFF4C0F" w:rsidR="007307E8" w:rsidRDefault="007307E8" w:rsidP="00AA3147">
            <w:pPr>
              <w:jc w:val="both"/>
            </w:pPr>
          </w:p>
        </w:tc>
      </w:tr>
      <w:tr w:rsidR="00282FE5" w14:paraId="54F489E6" w14:textId="77777777" w:rsidTr="00AA3147">
        <w:trPr>
          <w:cantSplit/>
        </w:trPr>
        <w:tc>
          <w:tcPr>
            <w:tcW w:w="3347" w:type="dxa"/>
            <w:gridSpan w:val="3"/>
            <w:tcBorders>
              <w:top w:val="single" w:sz="12" w:space="0" w:color="auto"/>
            </w:tcBorders>
            <w:shd w:val="clear" w:color="auto" w:fill="F7CAAC"/>
          </w:tcPr>
          <w:p w14:paraId="76DFEF3C" w14:textId="77777777" w:rsidR="00282FE5" w:rsidRDefault="00282FE5"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07E9D6B3" w14:textId="77777777" w:rsidR="00282FE5" w:rsidRDefault="00282FE5"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DE34EB" w14:textId="77777777" w:rsidR="00282FE5" w:rsidRDefault="00282FE5"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7A0F56F" w14:textId="77777777" w:rsidR="00282FE5" w:rsidRDefault="00282FE5" w:rsidP="00AA3147">
            <w:pPr>
              <w:jc w:val="both"/>
              <w:rPr>
                <w:b/>
              </w:rPr>
            </w:pPr>
            <w:r>
              <w:rPr>
                <w:b/>
              </w:rPr>
              <w:t>Ohlasy publikací</w:t>
            </w:r>
          </w:p>
        </w:tc>
      </w:tr>
      <w:tr w:rsidR="00282FE5" w14:paraId="72A59CEC" w14:textId="77777777" w:rsidTr="00AA3147">
        <w:trPr>
          <w:cantSplit/>
        </w:trPr>
        <w:tc>
          <w:tcPr>
            <w:tcW w:w="3347" w:type="dxa"/>
            <w:gridSpan w:val="3"/>
          </w:tcPr>
          <w:p w14:paraId="445B2FF2" w14:textId="77777777" w:rsidR="00282FE5" w:rsidRDefault="00282FE5" w:rsidP="00AA3147">
            <w:pPr>
              <w:jc w:val="both"/>
            </w:pPr>
          </w:p>
        </w:tc>
        <w:tc>
          <w:tcPr>
            <w:tcW w:w="2245" w:type="dxa"/>
            <w:gridSpan w:val="3"/>
          </w:tcPr>
          <w:p w14:paraId="794B2643" w14:textId="77777777" w:rsidR="00282FE5" w:rsidRDefault="00282FE5" w:rsidP="00AA3147">
            <w:pPr>
              <w:jc w:val="both"/>
            </w:pPr>
          </w:p>
        </w:tc>
        <w:tc>
          <w:tcPr>
            <w:tcW w:w="2248" w:type="dxa"/>
            <w:gridSpan w:val="5"/>
            <w:tcBorders>
              <w:right w:val="single" w:sz="12" w:space="0" w:color="auto"/>
            </w:tcBorders>
          </w:tcPr>
          <w:p w14:paraId="5307BFE4" w14:textId="77777777" w:rsidR="00282FE5" w:rsidRDefault="00282FE5" w:rsidP="00AA3147">
            <w:pPr>
              <w:jc w:val="both"/>
            </w:pPr>
          </w:p>
        </w:tc>
        <w:tc>
          <w:tcPr>
            <w:tcW w:w="632" w:type="dxa"/>
            <w:gridSpan w:val="2"/>
            <w:tcBorders>
              <w:left w:val="single" w:sz="12" w:space="0" w:color="auto"/>
            </w:tcBorders>
            <w:shd w:val="clear" w:color="auto" w:fill="F7CAAC"/>
          </w:tcPr>
          <w:p w14:paraId="6B5968DD" w14:textId="77777777" w:rsidR="00282FE5" w:rsidRPr="00F20AEF" w:rsidRDefault="00282FE5" w:rsidP="00AA3147">
            <w:pPr>
              <w:jc w:val="both"/>
            </w:pPr>
            <w:proofErr w:type="spellStart"/>
            <w:r w:rsidRPr="00F20AEF">
              <w:rPr>
                <w:b/>
              </w:rPr>
              <w:t>WoS</w:t>
            </w:r>
            <w:proofErr w:type="spellEnd"/>
          </w:p>
        </w:tc>
        <w:tc>
          <w:tcPr>
            <w:tcW w:w="693" w:type="dxa"/>
            <w:shd w:val="clear" w:color="auto" w:fill="F7CAAC"/>
          </w:tcPr>
          <w:p w14:paraId="6018DAB9" w14:textId="77777777" w:rsidR="00282FE5" w:rsidRPr="00F20AEF" w:rsidRDefault="00282FE5" w:rsidP="00AA3147">
            <w:pPr>
              <w:jc w:val="both"/>
              <w:rPr>
                <w:sz w:val="18"/>
              </w:rPr>
            </w:pPr>
            <w:proofErr w:type="spellStart"/>
            <w:r w:rsidRPr="00F20AEF">
              <w:rPr>
                <w:b/>
                <w:sz w:val="18"/>
              </w:rPr>
              <w:t>Scopus</w:t>
            </w:r>
            <w:proofErr w:type="spellEnd"/>
          </w:p>
        </w:tc>
        <w:tc>
          <w:tcPr>
            <w:tcW w:w="694" w:type="dxa"/>
            <w:shd w:val="clear" w:color="auto" w:fill="F7CAAC"/>
          </w:tcPr>
          <w:p w14:paraId="348BCF89" w14:textId="77777777" w:rsidR="00282FE5" w:rsidRDefault="00282FE5" w:rsidP="00AA3147">
            <w:pPr>
              <w:jc w:val="both"/>
            </w:pPr>
            <w:r>
              <w:rPr>
                <w:b/>
                <w:sz w:val="18"/>
              </w:rPr>
              <w:t>ostatní</w:t>
            </w:r>
          </w:p>
        </w:tc>
      </w:tr>
      <w:tr w:rsidR="00282FE5" w14:paraId="7893BF92" w14:textId="77777777" w:rsidTr="00AA3147">
        <w:trPr>
          <w:cantSplit/>
          <w:trHeight w:val="70"/>
        </w:trPr>
        <w:tc>
          <w:tcPr>
            <w:tcW w:w="3347" w:type="dxa"/>
            <w:gridSpan w:val="3"/>
            <w:shd w:val="clear" w:color="auto" w:fill="F7CAAC"/>
          </w:tcPr>
          <w:p w14:paraId="568207FD" w14:textId="77777777" w:rsidR="00282FE5" w:rsidRDefault="00282FE5" w:rsidP="00AA3147">
            <w:pPr>
              <w:jc w:val="both"/>
            </w:pPr>
            <w:r>
              <w:rPr>
                <w:b/>
              </w:rPr>
              <w:t>Obor jmenovacího řízení</w:t>
            </w:r>
          </w:p>
        </w:tc>
        <w:tc>
          <w:tcPr>
            <w:tcW w:w="2245" w:type="dxa"/>
            <w:gridSpan w:val="3"/>
            <w:shd w:val="clear" w:color="auto" w:fill="F7CAAC"/>
          </w:tcPr>
          <w:p w14:paraId="5579514C" w14:textId="77777777" w:rsidR="00282FE5" w:rsidRDefault="00282FE5" w:rsidP="00AA3147">
            <w:pPr>
              <w:jc w:val="both"/>
            </w:pPr>
            <w:r>
              <w:rPr>
                <w:b/>
              </w:rPr>
              <w:t>Rok udělení hodnosti</w:t>
            </w:r>
          </w:p>
        </w:tc>
        <w:tc>
          <w:tcPr>
            <w:tcW w:w="2248" w:type="dxa"/>
            <w:gridSpan w:val="5"/>
            <w:tcBorders>
              <w:right w:val="single" w:sz="12" w:space="0" w:color="auto"/>
            </w:tcBorders>
            <w:shd w:val="clear" w:color="auto" w:fill="F7CAAC"/>
          </w:tcPr>
          <w:p w14:paraId="2A30A907" w14:textId="77777777" w:rsidR="00282FE5" w:rsidRDefault="00282FE5" w:rsidP="00AA3147">
            <w:pPr>
              <w:jc w:val="both"/>
            </w:pPr>
            <w:r>
              <w:rPr>
                <w:b/>
              </w:rPr>
              <w:t>Řízení konáno na VŠ</w:t>
            </w:r>
          </w:p>
        </w:tc>
        <w:tc>
          <w:tcPr>
            <w:tcW w:w="632" w:type="dxa"/>
            <w:gridSpan w:val="2"/>
            <w:tcBorders>
              <w:left w:val="single" w:sz="12" w:space="0" w:color="auto"/>
            </w:tcBorders>
          </w:tcPr>
          <w:p w14:paraId="27D131E8" w14:textId="77777777" w:rsidR="00282FE5" w:rsidRPr="00F20AEF" w:rsidRDefault="00282FE5" w:rsidP="00AA3147">
            <w:pPr>
              <w:jc w:val="both"/>
              <w:rPr>
                <w:b/>
              </w:rPr>
            </w:pPr>
            <w:r>
              <w:rPr>
                <w:b/>
              </w:rPr>
              <w:t>2</w:t>
            </w:r>
          </w:p>
        </w:tc>
        <w:tc>
          <w:tcPr>
            <w:tcW w:w="693" w:type="dxa"/>
          </w:tcPr>
          <w:p w14:paraId="1F746C3F" w14:textId="77777777" w:rsidR="00282FE5" w:rsidRPr="00F20AEF" w:rsidRDefault="00282FE5" w:rsidP="00AA3147">
            <w:pPr>
              <w:jc w:val="both"/>
              <w:rPr>
                <w:b/>
              </w:rPr>
            </w:pPr>
            <w:r>
              <w:rPr>
                <w:b/>
              </w:rPr>
              <w:t>4</w:t>
            </w:r>
          </w:p>
        </w:tc>
        <w:tc>
          <w:tcPr>
            <w:tcW w:w="694" w:type="dxa"/>
          </w:tcPr>
          <w:p w14:paraId="506973FE" w14:textId="77777777" w:rsidR="00282FE5" w:rsidRDefault="00282FE5" w:rsidP="00AA3147">
            <w:pPr>
              <w:jc w:val="both"/>
              <w:rPr>
                <w:b/>
              </w:rPr>
            </w:pPr>
            <w:r>
              <w:rPr>
                <w:b/>
              </w:rPr>
              <w:t>24</w:t>
            </w:r>
          </w:p>
        </w:tc>
      </w:tr>
      <w:tr w:rsidR="00282FE5" w14:paraId="637D9941" w14:textId="77777777" w:rsidTr="00AA3147">
        <w:trPr>
          <w:trHeight w:val="205"/>
        </w:trPr>
        <w:tc>
          <w:tcPr>
            <w:tcW w:w="3347" w:type="dxa"/>
            <w:gridSpan w:val="3"/>
          </w:tcPr>
          <w:p w14:paraId="57293E3F" w14:textId="77777777" w:rsidR="00282FE5" w:rsidRDefault="00282FE5" w:rsidP="00AA3147">
            <w:pPr>
              <w:jc w:val="both"/>
            </w:pPr>
          </w:p>
        </w:tc>
        <w:tc>
          <w:tcPr>
            <w:tcW w:w="2245" w:type="dxa"/>
            <w:gridSpan w:val="3"/>
          </w:tcPr>
          <w:p w14:paraId="6445DA9D" w14:textId="77777777" w:rsidR="00282FE5" w:rsidRDefault="00282FE5" w:rsidP="00AA3147">
            <w:pPr>
              <w:jc w:val="both"/>
            </w:pPr>
          </w:p>
        </w:tc>
        <w:tc>
          <w:tcPr>
            <w:tcW w:w="2248" w:type="dxa"/>
            <w:gridSpan w:val="5"/>
            <w:tcBorders>
              <w:right w:val="single" w:sz="12" w:space="0" w:color="auto"/>
            </w:tcBorders>
          </w:tcPr>
          <w:p w14:paraId="66E0B02B" w14:textId="77777777" w:rsidR="00282FE5" w:rsidRDefault="00282FE5" w:rsidP="00AA3147">
            <w:pPr>
              <w:jc w:val="both"/>
            </w:pPr>
          </w:p>
        </w:tc>
        <w:tc>
          <w:tcPr>
            <w:tcW w:w="1325" w:type="dxa"/>
            <w:gridSpan w:val="3"/>
            <w:tcBorders>
              <w:left w:val="single" w:sz="12" w:space="0" w:color="auto"/>
            </w:tcBorders>
            <w:shd w:val="clear" w:color="auto" w:fill="FBD4B4"/>
            <w:vAlign w:val="center"/>
          </w:tcPr>
          <w:p w14:paraId="54D35A7B" w14:textId="77777777" w:rsidR="00282FE5" w:rsidRPr="00F20AEF" w:rsidRDefault="00282FE5"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B42F9FF" w14:textId="77777777" w:rsidR="00282FE5" w:rsidRDefault="00282FE5" w:rsidP="00AA3147">
            <w:pPr>
              <w:rPr>
                <w:b/>
              </w:rPr>
            </w:pPr>
            <w:r>
              <w:rPr>
                <w:b/>
              </w:rPr>
              <w:t xml:space="preserve">    /</w:t>
            </w:r>
          </w:p>
        </w:tc>
      </w:tr>
      <w:tr w:rsidR="00282FE5" w14:paraId="4F909ECC" w14:textId="77777777" w:rsidTr="00AA3147">
        <w:tc>
          <w:tcPr>
            <w:tcW w:w="9859" w:type="dxa"/>
            <w:gridSpan w:val="15"/>
            <w:shd w:val="clear" w:color="auto" w:fill="F7CAAC"/>
          </w:tcPr>
          <w:p w14:paraId="646D48D9" w14:textId="77777777" w:rsidR="00282FE5" w:rsidRDefault="00282FE5"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282FE5" w14:paraId="0C31FF44" w14:textId="77777777" w:rsidTr="00AA3147">
        <w:trPr>
          <w:trHeight w:val="552"/>
        </w:trPr>
        <w:tc>
          <w:tcPr>
            <w:tcW w:w="9859" w:type="dxa"/>
            <w:gridSpan w:val="15"/>
          </w:tcPr>
          <w:p w14:paraId="7A28DC83" w14:textId="77777777" w:rsidR="00282FE5" w:rsidRDefault="00282FE5" w:rsidP="00AA3147">
            <w:r>
              <w:t xml:space="preserve">Smluvní výzkum: Komunikační strategie Zlínského kraje 2021-2022, zakázková činnost v hodnotě </w:t>
            </w:r>
            <w:proofErr w:type="gramStart"/>
            <w:r>
              <w:t>500.000,-</w:t>
            </w:r>
            <w:proofErr w:type="gramEnd"/>
            <w:r>
              <w:t xml:space="preserve"> Kč.</w:t>
            </w:r>
          </w:p>
          <w:p w14:paraId="0CA076B8" w14:textId="77777777" w:rsidR="00282FE5" w:rsidRDefault="00282FE5" w:rsidP="00AA3147">
            <w:r>
              <w:t xml:space="preserve">JUŘÍKOVÁ, M., J. </w:t>
            </w:r>
            <w:r w:rsidRPr="00C40197">
              <w:rPr>
                <w:b/>
              </w:rPr>
              <w:t>KOCOUREK</w:t>
            </w:r>
            <w:r>
              <w:rPr>
                <w:b/>
              </w:rPr>
              <w:t xml:space="preserve"> </w:t>
            </w:r>
            <w:r w:rsidRPr="00833DA4">
              <w:rPr>
                <w:b/>
              </w:rPr>
              <w:t>(30)</w:t>
            </w:r>
            <w:r>
              <w:t xml:space="preserve"> a L. LIŽBETINOVÁ. </w:t>
            </w:r>
            <w:proofErr w:type="spellStart"/>
            <w:r>
              <w:t>Building</w:t>
            </w:r>
            <w:proofErr w:type="spellEnd"/>
            <w:r>
              <w:t xml:space="preserve"> </w:t>
            </w:r>
            <w:proofErr w:type="spellStart"/>
            <w:r>
              <w:t>the</w:t>
            </w:r>
            <w:proofErr w:type="spellEnd"/>
            <w:r>
              <w:t xml:space="preserve"> </w:t>
            </w:r>
            <w:proofErr w:type="spellStart"/>
            <w:r>
              <w:t>prestige</w:t>
            </w:r>
            <w:proofErr w:type="spellEnd"/>
            <w:r>
              <w:t xml:space="preserve"> </w:t>
            </w:r>
            <w:proofErr w:type="spellStart"/>
            <w:r>
              <w:t>of</w:t>
            </w:r>
            <w:proofErr w:type="spellEnd"/>
            <w:r>
              <w:t xml:space="preserve"> a university as a </w:t>
            </w:r>
            <w:proofErr w:type="spellStart"/>
            <w:r>
              <w:t>tool</w:t>
            </w:r>
            <w:proofErr w:type="spellEnd"/>
            <w:r>
              <w:t xml:space="preserve"> to </w:t>
            </w:r>
            <w:proofErr w:type="spellStart"/>
            <w:r>
              <w:t>achieve</w:t>
            </w:r>
            <w:proofErr w:type="spellEnd"/>
            <w:r>
              <w:t xml:space="preserve"> </w:t>
            </w:r>
            <w:proofErr w:type="spellStart"/>
            <w:r>
              <w:t>competitiveness</w:t>
            </w:r>
            <w:proofErr w:type="spellEnd"/>
            <w:r>
              <w:t xml:space="preserve">. </w:t>
            </w:r>
            <w:proofErr w:type="spellStart"/>
            <w:r w:rsidRPr="00C40197">
              <w:rPr>
                <w:i/>
              </w:rPr>
              <w:t>Communication</w:t>
            </w:r>
            <w:proofErr w:type="spellEnd"/>
            <w:r w:rsidRPr="00C40197">
              <w:rPr>
                <w:i/>
              </w:rPr>
              <w:t xml:space="preserve"> </w:t>
            </w:r>
            <w:proofErr w:type="spellStart"/>
            <w:r w:rsidRPr="00C40197">
              <w:rPr>
                <w:i/>
              </w:rPr>
              <w:t>Today</w:t>
            </w:r>
            <w:proofErr w:type="spellEnd"/>
            <w:r>
              <w:t xml:space="preserve"> [online]. 2021, vol. 12, </w:t>
            </w:r>
            <w:proofErr w:type="spellStart"/>
            <w:r>
              <w:t>iss</w:t>
            </w:r>
            <w:proofErr w:type="spellEnd"/>
            <w:r>
              <w:t xml:space="preserve">. 2, s. 128-144. [cit. 2022-09-12]. ISSN </w:t>
            </w:r>
            <w:proofErr w:type="gramStart"/>
            <w:r>
              <w:t>1338-130X</w:t>
            </w:r>
            <w:proofErr w:type="gramEnd"/>
            <w:r>
              <w:t>. Dostupné z: https://communicationtoday.sk/building-the-prestige-of-a-university-as-a-tool-to-achieve-competitiveness/.</w:t>
            </w:r>
          </w:p>
          <w:p w14:paraId="02F71E54" w14:textId="77777777" w:rsidR="00282FE5" w:rsidRDefault="00282FE5" w:rsidP="00AA3147">
            <w:r w:rsidRPr="00C40197">
              <w:rPr>
                <w:b/>
              </w:rPr>
              <w:t>KOCOUREK</w:t>
            </w:r>
            <w:r>
              <w:t xml:space="preserve">, </w:t>
            </w:r>
            <w:r w:rsidRPr="00C40197">
              <w:rPr>
                <w:b/>
              </w:rPr>
              <w:t>J.</w:t>
            </w:r>
            <w:r>
              <w:t xml:space="preserve"> </w:t>
            </w:r>
            <w:r w:rsidRPr="00C40197">
              <w:rPr>
                <w:b/>
              </w:rPr>
              <w:t>(100)</w:t>
            </w:r>
            <w:r>
              <w:t xml:space="preserve">. </w:t>
            </w:r>
            <w:proofErr w:type="spellStart"/>
            <w:r>
              <w:t>Communication</w:t>
            </w:r>
            <w:proofErr w:type="spellEnd"/>
            <w:r>
              <w:t xml:space="preserve"> </w:t>
            </w:r>
            <w:proofErr w:type="spellStart"/>
            <w:r>
              <w:t>appeals</w:t>
            </w:r>
            <w:proofErr w:type="spellEnd"/>
            <w:r>
              <w:t xml:space="preserve"> as a </w:t>
            </w:r>
            <w:proofErr w:type="spellStart"/>
            <w:r>
              <w:t>tool</w:t>
            </w:r>
            <w:proofErr w:type="spellEnd"/>
            <w:r>
              <w:t xml:space="preserve"> </w:t>
            </w:r>
            <w:proofErr w:type="spellStart"/>
            <w:r>
              <w:t>for</w:t>
            </w:r>
            <w:proofErr w:type="spellEnd"/>
            <w:r>
              <w:t xml:space="preserve"> </w:t>
            </w:r>
            <w:proofErr w:type="spellStart"/>
            <w:r>
              <w:t>building</w:t>
            </w:r>
            <w:proofErr w:type="spellEnd"/>
            <w:r>
              <w:t xml:space="preserve"> a positive image </w:t>
            </w:r>
            <w:proofErr w:type="spellStart"/>
            <w:r>
              <w:t>of</w:t>
            </w:r>
            <w:proofErr w:type="spellEnd"/>
            <w:r>
              <w:t xml:space="preserve"> </w:t>
            </w:r>
            <w:proofErr w:type="spellStart"/>
            <w:r>
              <w:t>higher</w:t>
            </w:r>
            <w:proofErr w:type="spellEnd"/>
            <w:r>
              <w:t xml:space="preserve"> </w:t>
            </w:r>
            <w:proofErr w:type="spellStart"/>
            <w:r>
              <w:t>education</w:t>
            </w:r>
            <w:proofErr w:type="spellEnd"/>
            <w:r>
              <w:t xml:space="preserve"> </w:t>
            </w:r>
            <w:proofErr w:type="spellStart"/>
            <w:r>
              <w:t>institution</w:t>
            </w:r>
            <w:proofErr w:type="spellEnd"/>
            <w:r>
              <w:t xml:space="preserve">. In: </w:t>
            </w:r>
            <w:r w:rsidRPr="00C40197">
              <w:rPr>
                <w:i/>
              </w:rPr>
              <w:t xml:space="preserve">12th </w:t>
            </w:r>
            <w:proofErr w:type="spellStart"/>
            <w:r w:rsidRPr="00C40197">
              <w:rPr>
                <w:i/>
              </w:rPr>
              <w:t>annual</w:t>
            </w:r>
            <w:proofErr w:type="spellEnd"/>
            <w:r w:rsidRPr="00C40197">
              <w:rPr>
                <w:i/>
              </w:rPr>
              <w:t xml:space="preserve"> International </w:t>
            </w:r>
            <w:proofErr w:type="spellStart"/>
            <w:r w:rsidRPr="00C40197">
              <w:rPr>
                <w:i/>
              </w:rPr>
              <w:t>Conference</w:t>
            </w:r>
            <w:proofErr w:type="spellEnd"/>
            <w:r w:rsidRPr="00C40197">
              <w:rPr>
                <w:i/>
              </w:rPr>
              <w:t xml:space="preserve"> </w:t>
            </w:r>
            <w:proofErr w:type="spellStart"/>
            <w:r w:rsidRPr="00C40197">
              <w:rPr>
                <w:i/>
              </w:rPr>
              <w:t>of</w:t>
            </w:r>
            <w:proofErr w:type="spellEnd"/>
            <w:r w:rsidRPr="00C40197">
              <w:rPr>
                <w:i/>
              </w:rPr>
              <w:t xml:space="preserve"> </w:t>
            </w:r>
            <w:proofErr w:type="spellStart"/>
            <w:r w:rsidRPr="00C40197">
              <w:rPr>
                <w:i/>
              </w:rPr>
              <w:t>Education</w:t>
            </w:r>
            <w:proofErr w:type="spellEnd"/>
            <w:r w:rsidRPr="00C40197">
              <w:rPr>
                <w:i/>
              </w:rPr>
              <w:t xml:space="preserve">, </w:t>
            </w:r>
            <w:proofErr w:type="spellStart"/>
            <w:r w:rsidRPr="00C40197">
              <w:rPr>
                <w:i/>
              </w:rPr>
              <w:t>Research</w:t>
            </w:r>
            <w:proofErr w:type="spellEnd"/>
            <w:r w:rsidRPr="00C40197">
              <w:rPr>
                <w:i/>
              </w:rPr>
              <w:t xml:space="preserve"> and Innovation</w:t>
            </w:r>
            <w:r>
              <w:t xml:space="preserve"> (ICERI 2019) [online]. Seville: </w:t>
            </w:r>
            <w:proofErr w:type="spellStart"/>
            <w:r>
              <w:t>Iated-Int</w:t>
            </w:r>
            <w:proofErr w:type="spellEnd"/>
            <w:r>
              <w:t xml:space="preserve"> </w:t>
            </w:r>
            <w:proofErr w:type="spellStart"/>
            <w:r>
              <w:t>Assoc</w:t>
            </w:r>
            <w:proofErr w:type="spellEnd"/>
            <w:r>
              <w:t xml:space="preserve"> Technology </w:t>
            </w:r>
            <w:proofErr w:type="spellStart"/>
            <w:r>
              <w:t>Education</w:t>
            </w:r>
            <w:proofErr w:type="spellEnd"/>
            <w:r>
              <w:t xml:space="preserve"> &amp; Development, 2019, s. 2160-2165. [cit. 2022-09-12]. ISSN 2340-1095. Dostupné z: https://library.iated.org/view/KOCOUREK2019COM.</w:t>
            </w:r>
          </w:p>
          <w:p w14:paraId="5D5339CE" w14:textId="77777777" w:rsidR="00282FE5" w:rsidRDefault="00282FE5" w:rsidP="00AA3147">
            <w:r w:rsidRPr="00C40197">
              <w:rPr>
                <w:b/>
              </w:rPr>
              <w:t>KOCOUREK, J. (100)</w:t>
            </w:r>
            <w:r>
              <w:t xml:space="preserve"> Development </w:t>
            </w:r>
            <w:proofErr w:type="spellStart"/>
            <w:r>
              <w:t>of</w:t>
            </w:r>
            <w:proofErr w:type="spellEnd"/>
            <w:r>
              <w:t xml:space="preserve"> </w:t>
            </w:r>
            <w:proofErr w:type="spellStart"/>
            <w:r>
              <w:t>communication</w:t>
            </w:r>
            <w:proofErr w:type="spellEnd"/>
            <w:r>
              <w:t xml:space="preserve"> </w:t>
            </w:r>
            <w:proofErr w:type="spellStart"/>
            <w:r>
              <w:t>arguments</w:t>
            </w:r>
            <w:proofErr w:type="spellEnd"/>
            <w:r>
              <w:t xml:space="preserve"> in Y </w:t>
            </w:r>
            <w:proofErr w:type="spellStart"/>
            <w:r>
              <w:t>Generation</w:t>
            </w:r>
            <w:proofErr w:type="spellEnd"/>
            <w:r>
              <w:t xml:space="preserve"> in </w:t>
            </w:r>
            <w:proofErr w:type="spellStart"/>
            <w:r>
              <w:t>the</w:t>
            </w:r>
            <w:proofErr w:type="spellEnd"/>
            <w:r>
              <w:t xml:space="preserve"> university environment. In: </w:t>
            </w:r>
            <w:r w:rsidRPr="00C40197">
              <w:rPr>
                <w:i/>
              </w:rPr>
              <w:t xml:space="preserve">11th International </w:t>
            </w:r>
            <w:proofErr w:type="spellStart"/>
            <w:r w:rsidRPr="00C40197">
              <w:rPr>
                <w:i/>
              </w:rPr>
              <w:t>Conference</w:t>
            </w:r>
            <w:proofErr w:type="spellEnd"/>
            <w:r w:rsidRPr="00C40197">
              <w:rPr>
                <w:i/>
              </w:rPr>
              <w:t xml:space="preserve"> </w:t>
            </w:r>
            <w:proofErr w:type="spellStart"/>
            <w:r w:rsidRPr="00C40197">
              <w:rPr>
                <w:i/>
              </w:rPr>
              <w:t>of</w:t>
            </w:r>
            <w:proofErr w:type="spellEnd"/>
            <w:r w:rsidRPr="00C40197">
              <w:rPr>
                <w:i/>
              </w:rPr>
              <w:t xml:space="preserve"> </w:t>
            </w:r>
            <w:proofErr w:type="spellStart"/>
            <w:r w:rsidRPr="00C40197">
              <w:rPr>
                <w:i/>
              </w:rPr>
              <w:t>Education</w:t>
            </w:r>
            <w:proofErr w:type="spellEnd"/>
            <w:r w:rsidRPr="00C40197">
              <w:rPr>
                <w:i/>
              </w:rPr>
              <w:t xml:space="preserve">, </w:t>
            </w:r>
            <w:proofErr w:type="spellStart"/>
            <w:r w:rsidRPr="00C40197">
              <w:rPr>
                <w:i/>
              </w:rPr>
              <w:t>Research</w:t>
            </w:r>
            <w:proofErr w:type="spellEnd"/>
            <w:r w:rsidRPr="00C40197">
              <w:rPr>
                <w:i/>
              </w:rPr>
              <w:t xml:space="preserve"> and Innovation (ICERI2018)</w:t>
            </w:r>
            <w:r>
              <w:t xml:space="preserve"> [online]. Seville: </w:t>
            </w:r>
            <w:proofErr w:type="spellStart"/>
            <w:r>
              <w:t>Iated-Int</w:t>
            </w:r>
            <w:proofErr w:type="spellEnd"/>
            <w:r>
              <w:t xml:space="preserve"> </w:t>
            </w:r>
            <w:proofErr w:type="spellStart"/>
            <w:r>
              <w:t>Assoc</w:t>
            </w:r>
            <w:proofErr w:type="spellEnd"/>
            <w:r>
              <w:t xml:space="preserve"> Technology </w:t>
            </w:r>
            <w:proofErr w:type="spellStart"/>
            <w:r>
              <w:t>Education</w:t>
            </w:r>
            <w:proofErr w:type="spellEnd"/>
            <w:r>
              <w:t xml:space="preserve"> &amp; Development, 2018, s. 1535-1541. [cit. 2022-09-12]. ISSN 2340-1095. Dostupné z: https://library.iated.org/view/KOCOUREK2018DEV.</w:t>
            </w:r>
          </w:p>
          <w:p w14:paraId="5CDD8401" w14:textId="77777777" w:rsidR="00282FE5" w:rsidRDefault="00282FE5" w:rsidP="00AA3147">
            <w:r>
              <w:lastRenderedPageBreak/>
              <w:t xml:space="preserve">JUŘÍKOVÁ, M., &amp; </w:t>
            </w:r>
            <w:r w:rsidRPr="00C40197">
              <w:rPr>
                <w:b/>
              </w:rPr>
              <w:t xml:space="preserve">KOCOUREK, J. </w:t>
            </w:r>
            <w:r w:rsidRPr="00833DA4">
              <w:rPr>
                <w:b/>
              </w:rPr>
              <w:t>(20)</w:t>
            </w:r>
            <w:r w:rsidRPr="00833DA4">
              <w:t>.</w:t>
            </w:r>
            <w:r>
              <w:t xml:space="preserve">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Marketing in </w:t>
            </w:r>
            <w:proofErr w:type="spellStart"/>
            <w:r>
              <w:t>the</w:t>
            </w:r>
            <w:proofErr w:type="spellEnd"/>
            <w:r>
              <w:t xml:space="preserve"> </w:t>
            </w:r>
            <w:proofErr w:type="spellStart"/>
            <w:r>
              <w:t>Fulfillment</w:t>
            </w:r>
            <w:proofErr w:type="spellEnd"/>
            <w:r>
              <w:t xml:space="preserve"> </w:t>
            </w:r>
            <w:proofErr w:type="spellStart"/>
            <w:r>
              <w:t>of</w:t>
            </w:r>
            <w:proofErr w:type="spellEnd"/>
            <w:r>
              <w:t xml:space="preserve"> </w:t>
            </w:r>
            <w:proofErr w:type="spellStart"/>
            <w:r>
              <w:t>the</w:t>
            </w:r>
            <w:proofErr w:type="spellEnd"/>
            <w:r>
              <w:t xml:space="preserve"> </w:t>
            </w:r>
            <w:proofErr w:type="spellStart"/>
            <w:r>
              <w:t>Third</w:t>
            </w:r>
            <w:proofErr w:type="spellEnd"/>
            <w:r>
              <w:t xml:space="preserve"> Role </w:t>
            </w:r>
            <w:proofErr w:type="spellStart"/>
            <w:r>
              <w:t>of</w:t>
            </w:r>
            <w:proofErr w:type="spellEnd"/>
            <w:r>
              <w:t xml:space="preserve"> University. </w:t>
            </w:r>
            <w:r w:rsidRPr="00C40197">
              <w:rPr>
                <w:i/>
              </w:rPr>
              <w:t xml:space="preserve">12th International Technology, </w:t>
            </w:r>
            <w:proofErr w:type="spellStart"/>
            <w:r w:rsidRPr="00C40197">
              <w:rPr>
                <w:i/>
              </w:rPr>
              <w:t>Education</w:t>
            </w:r>
            <w:proofErr w:type="spellEnd"/>
            <w:r w:rsidRPr="00C40197">
              <w:rPr>
                <w:i/>
              </w:rPr>
              <w:t xml:space="preserve"> and Development </w:t>
            </w:r>
            <w:proofErr w:type="spellStart"/>
            <w:r w:rsidRPr="00C40197">
              <w:rPr>
                <w:i/>
              </w:rPr>
              <w:t>Conference</w:t>
            </w:r>
            <w:proofErr w:type="spellEnd"/>
            <w:r w:rsidRPr="00C40197">
              <w:rPr>
                <w:i/>
              </w:rPr>
              <w:t xml:space="preserve"> (INTED).</w:t>
            </w:r>
            <w:r>
              <w:t xml:space="preserve"> </w:t>
            </w:r>
            <w:proofErr w:type="spellStart"/>
            <w:r>
              <w:t>Valencia</w:t>
            </w:r>
            <w:proofErr w:type="spellEnd"/>
            <w:r>
              <w:t xml:space="preserve">: International </w:t>
            </w:r>
            <w:proofErr w:type="spellStart"/>
            <w:r>
              <w:t>Academy</w:t>
            </w:r>
            <w:proofErr w:type="spellEnd"/>
            <w:r>
              <w:t xml:space="preserve"> </w:t>
            </w:r>
            <w:proofErr w:type="spellStart"/>
            <w:r>
              <w:t>of</w:t>
            </w:r>
            <w:proofErr w:type="spellEnd"/>
            <w:r>
              <w:t xml:space="preserve"> Technology, </w:t>
            </w:r>
            <w:proofErr w:type="spellStart"/>
            <w:r>
              <w:t>Education</w:t>
            </w:r>
            <w:proofErr w:type="spellEnd"/>
            <w:r>
              <w:t xml:space="preserve"> and Development (IATED), 8165-8170. 2018. </w:t>
            </w:r>
            <w:proofErr w:type="spellStart"/>
            <w:r>
              <w:t>Retrieved</w:t>
            </w:r>
            <w:proofErr w:type="spellEnd"/>
            <w:r>
              <w:t xml:space="preserve"> </w:t>
            </w:r>
            <w:proofErr w:type="spellStart"/>
            <w:r>
              <w:t>from</w:t>
            </w:r>
            <w:proofErr w:type="spellEnd"/>
            <w:r>
              <w:t xml:space="preserve"> https://library.iated.org/view/JURIKOVA2018IMP.  </w:t>
            </w:r>
          </w:p>
          <w:p w14:paraId="391E07FC" w14:textId="61770C09" w:rsidR="00282FE5" w:rsidRDefault="00282FE5" w:rsidP="00AA3147">
            <w:r>
              <w:t xml:space="preserve">JUŘÍKOVÁ, M., </w:t>
            </w:r>
            <w:r w:rsidRPr="00833DA4">
              <w:rPr>
                <w:b/>
              </w:rPr>
              <w:t>KOCOUREK, J. (30)</w:t>
            </w:r>
            <w:r w:rsidRPr="00833DA4">
              <w:t xml:space="preserve"> </w:t>
            </w:r>
            <w:r>
              <w:t xml:space="preserve">&amp; GARTNEROVÁ, E. Project </w:t>
            </w:r>
            <w:proofErr w:type="spellStart"/>
            <w:r>
              <w:t>teaching</w:t>
            </w:r>
            <w:proofErr w:type="spellEnd"/>
            <w:r>
              <w:t xml:space="preserve"> </w:t>
            </w:r>
            <w:proofErr w:type="spellStart"/>
            <w:r>
              <w:t>at</w:t>
            </w:r>
            <w:proofErr w:type="spellEnd"/>
            <w:r>
              <w:t xml:space="preserve"> </w:t>
            </w:r>
            <w:proofErr w:type="gramStart"/>
            <w:r>
              <w:t>University - A</w:t>
            </w:r>
            <w:proofErr w:type="gramEnd"/>
            <w:r>
              <w:t xml:space="preserve"> </w:t>
            </w:r>
            <w:proofErr w:type="spellStart"/>
            <w:r>
              <w:t>tool</w:t>
            </w:r>
            <w:proofErr w:type="spellEnd"/>
            <w:r>
              <w:t xml:space="preserve"> </w:t>
            </w:r>
            <w:proofErr w:type="spellStart"/>
            <w:r>
              <w:t>for</w:t>
            </w:r>
            <w:proofErr w:type="spellEnd"/>
            <w:r>
              <w:t xml:space="preserve"> </w:t>
            </w:r>
            <w:proofErr w:type="spellStart"/>
            <w:r>
              <w:t>presenting</w:t>
            </w:r>
            <w:proofErr w:type="spellEnd"/>
            <w:r>
              <w:t xml:space="preserve"> </w:t>
            </w:r>
            <w:proofErr w:type="spellStart"/>
            <w:r>
              <w:t>proposals</w:t>
            </w:r>
            <w:proofErr w:type="spellEnd"/>
            <w:r>
              <w:t xml:space="preserve"> </w:t>
            </w:r>
            <w:proofErr w:type="spellStart"/>
            <w:r>
              <w:t>for</w:t>
            </w:r>
            <w:proofErr w:type="spellEnd"/>
            <w:r>
              <w:t xml:space="preserve"> </w:t>
            </w:r>
            <w:proofErr w:type="spellStart"/>
            <w:r>
              <w:t>prevention</w:t>
            </w:r>
            <w:proofErr w:type="spellEnd"/>
            <w:r>
              <w:t xml:space="preserve"> and </w:t>
            </w:r>
            <w:proofErr w:type="spellStart"/>
            <w:r>
              <w:t>the</w:t>
            </w:r>
            <w:proofErr w:type="spellEnd"/>
            <w:r>
              <w:t xml:space="preserve"> </w:t>
            </w:r>
            <w:proofErr w:type="spellStart"/>
            <w:r>
              <w:t>problem</w:t>
            </w:r>
            <w:proofErr w:type="spellEnd"/>
            <w:r>
              <w:t xml:space="preserve"> </w:t>
            </w:r>
            <w:proofErr w:type="spellStart"/>
            <w:r>
              <w:t>of</w:t>
            </w:r>
            <w:proofErr w:type="spellEnd"/>
            <w:r>
              <w:t xml:space="preserve"> </w:t>
            </w:r>
            <w:proofErr w:type="spellStart"/>
            <w:r>
              <w:t>the</w:t>
            </w:r>
            <w:proofErr w:type="spellEnd"/>
            <w:r>
              <w:t xml:space="preserve"> </w:t>
            </w:r>
            <w:proofErr w:type="spellStart"/>
            <w:r>
              <w:t>general</w:t>
            </w:r>
            <w:proofErr w:type="spellEnd"/>
            <w:r>
              <w:t xml:space="preserve"> public</w:t>
            </w:r>
            <w:r w:rsidRPr="00C40197">
              <w:rPr>
                <w:i/>
              </w:rPr>
              <w:t xml:space="preserve">. </w:t>
            </w:r>
            <w:proofErr w:type="spellStart"/>
            <w:r w:rsidRPr="00C40197">
              <w:rPr>
                <w:i/>
              </w:rPr>
              <w:t>Turkish</w:t>
            </w:r>
            <w:proofErr w:type="spellEnd"/>
            <w:r w:rsidRPr="00C40197">
              <w:rPr>
                <w:i/>
              </w:rPr>
              <w:t xml:space="preserve"> Online </w:t>
            </w:r>
            <w:proofErr w:type="spellStart"/>
            <w:r w:rsidRPr="00C40197">
              <w:rPr>
                <w:i/>
              </w:rPr>
              <w:t>Journal</w:t>
            </w:r>
            <w:proofErr w:type="spellEnd"/>
            <w:r w:rsidRPr="00C40197">
              <w:rPr>
                <w:i/>
              </w:rPr>
              <w:t xml:space="preserve"> </w:t>
            </w:r>
            <w:proofErr w:type="spellStart"/>
            <w:r w:rsidRPr="00C40197">
              <w:rPr>
                <w:i/>
              </w:rPr>
              <w:t>of</w:t>
            </w:r>
            <w:proofErr w:type="spellEnd"/>
            <w:r w:rsidRPr="00C40197">
              <w:rPr>
                <w:i/>
              </w:rPr>
              <w:t xml:space="preserve"> </w:t>
            </w:r>
            <w:proofErr w:type="spellStart"/>
            <w:r w:rsidRPr="00C40197">
              <w:rPr>
                <w:i/>
              </w:rPr>
              <w:t>Educational</w:t>
            </w:r>
            <w:proofErr w:type="spellEnd"/>
            <w:r w:rsidRPr="00C40197">
              <w:rPr>
                <w:i/>
              </w:rPr>
              <w:t xml:space="preserve"> Technology</w:t>
            </w:r>
            <w:r>
              <w:t>, INTE, 768-774. 2017.</w:t>
            </w:r>
          </w:p>
          <w:p w14:paraId="1D182C03" w14:textId="77777777" w:rsidR="00A60D6E" w:rsidRDefault="00A60D6E" w:rsidP="00AA3147">
            <w:pPr>
              <w:pStyle w:val="paragraph"/>
              <w:tabs>
                <w:tab w:val="left" w:pos="567"/>
              </w:tabs>
              <w:spacing w:before="0" w:beforeAutospacing="0" w:after="0" w:afterAutospacing="0"/>
              <w:textAlignment w:val="baseline"/>
              <w:rPr>
                <w:sz w:val="20"/>
                <w:szCs w:val="20"/>
              </w:rPr>
            </w:pPr>
          </w:p>
          <w:p w14:paraId="781A5625" w14:textId="6DF86E8A" w:rsidR="00282FE5" w:rsidRPr="005B3515" w:rsidRDefault="00282FE5" w:rsidP="00AA3147">
            <w:pPr>
              <w:pStyle w:val="paragraph"/>
              <w:tabs>
                <w:tab w:val="left" w:pos="567"/>
              </w:tabs>
              <w:spacing w:before="0" w:beforeAutospacing="0" w:after="0" w:afterAutospacing="0"/>
              <w:textAlignment w:val="baseline"/>
              <w:rPr>
                <w:sz w:val="20"/>
                <w:szCs w:val="20"/>
              </w:rPr>
            </w:pPr>
            <w:r w:rsidRPr="005B3515">
              <w:rPr>
                <w:sz w:val="20"/>
                <w:szCs w:val="20"/>
              </w:rPr>
              <w:t xml:space="preserve">2015 – jeden ze zakladatelů mezinárodního festivalu </w:t>
            </w:r>
            <w:proofErr w:type="spellStart"/>
            <w:r w:rsidRPr="005B3515">
              <w:rPr>
                <w:sz w:val="20"/>
                <w:szCs w:val="20"/>
              </w:rPr>
              <w:t>Zlin</w:t>
            </w:r>
            <w:proofErr w:type="spellEnd"/>
            <w:r w:rsidRPr="005B3515">
              <w:rPr>
                <w:sz w:val="20"/>
                <w:szCs w:val="20"/>
              </w:rPr>
              <w:t xml:space="preserve"> Design </w:t>
            </w:r>
            <w:proofErr w:type="spellStart"/>
            <w:r w:rsidRPr="005B3515">
              <w:rPr>
                <w:sz w:val="20"/>
                <w:szCs w:val="20"/>
              </w:rPr>
              <w:t>Week</w:t>
            </w:r>
            <w:proofErr w:type="spellEnd"/>
            <w:r w:rsidRPr="005B3515">
              <w:rPr>
                <w:sz w:val="20"/>
                <w:szCs w:val="20"/>
              </w:rPr>
              <w:t>. V současné době se akce řadí mezi tři největší akce ve Zlíně a pořadatel je Fakulta multimediálních komunikací.</w:t>
            </w:r>
          </w:p>
          <w:p w14:paraId="2567B291" w14:textId="77777777" w:rsidR="00282FE5" w:rsidRPr="005B3515" w:rsidRDefault="00282FE5" w:rsidP="00AA3147">
            <w:pPr>
              <w:pStyle w:val="paragraph"/>
              <w:tabs>
                <w:tab w:val="left" w:pos="567"/>
              </w:tabs>
              <w:spacing w:before="0" w:beforeAutospacing="0" w:after="0" w:afterAutospacing="0"/>
              <w:textAlignment w:val="baseline"/>
              <w:rPr>
                <w:sz w:val="20"/>
                <w:szCs w:val="20"/>
              </w:rPr>
            </w:pPr>
            <w:r w:rsidRPr="005B3515">
              <w:rPr>
                <w:sz w:val="20"/>
                <w:szCs w:val="20"/>
              </w:rPr>
              <w:t>2021 - člen výběrové komise nové vizuální identity Zlínského kraje</w:t>
            </w:r>
          </w:p>
          <w:p w14:paraId="163A3886" w14:textId="077815E4" w:rsidR="00282FE5" w:rsidRPr="005B3515" w:rsidRDefault="00404468" w:rsidP="00AA3147">
            <w:pPr>
              <w:pStyle w:val="paragraph"/>
              <w:tabs>
                <w:tab w:val="left" w:pos="567"/>
              </w:tabs>
              <w:spacing w:before="0" w:beforeAutospacing="0" w:after="0" w:afterAutospacing="0"/>
              <w:textAlignment w:val="baseline"/>
              <w:rPr>
                <w:sz w:val="20"/>
                <w:szCs w:val="20"/>
              </w:rPr>
            </w:pPr>
            <w:r>
              <w:rPr>
                <w:sz w:val="20"/>
                <w:szCs w:val="20"/>
              </w:rPr>
              <w:t>2022 -</w:t>
            </w:r>
            <w:r w:rsidR="00282FE5" w:rsidRPr="005B3515">
              <w:rPr>
                <w:sz w:val="20"/>
                <w:szCs w:val="20"/>
              </w:rPr>
              <w:t xml:space="preserve"> člen výběrové komise k vizuální identitě </w:t>
            </w:r>
            <w:proofErr w:type="spellStart"/>
            <w:r w:rsidR="00282FE5" w:rsidRPr="005B3515">
              <w:rPr>
                <w:sz w:val="20"/>
                <w:szCs w:val="20"/>
              </w:rPr>
              <w:t>Created</w:t>
            </w:r>
            <w:proofErr w:type="spellEnd"/>
            <w:r w:rsidR="00282FE5" w:rsidRPr="005B3515">
              <w:rPr>
                <w:sz w:val="20"/>
                <w:szCs w:val="20"/>
              </w:rPr>
              <w:t xml:space="preserve"> in Zlín.</w:t>
            </w:r>
          </w:p>
          <w:p w14:paraId="11B44416" w14:textId="77777777" w:rsidR="00282FE5" w:rsidRDefault="00404468" w:rsidP="00AA3147">
            <w:pPr>
              <w:pStyle w:val="paragraph"/>
              <w:tabs>
                <w:tab w:val="left" w:pos="567"/>
              </w:tabs>
              <w:spacing w:before="0" w:beforeAutospacing="0" w:after="0" w:afterAutospacing="0"/>
              <w:textAlignment w:val="baseline"/>
              <w:rPr>
                <w:sz w:val="20"/>
                <w:szCs w:val="20"/>
              </w:rPr>
            </w:pPr>
            <w:r>
              <w:rPr>
                <w:sz w:val="20"/>
                <w:szCs w:val="20"/>
              </w:rPr>
              <w:t xml:space="preserve">2021 - </w:t>
            </w:r>
            <w:r w:rsidR="00282FE5" w:rsidRPr="005B3515">
              <w:rPr>
                <w:sz w:val="20"/>
                <w:szCs w:val="20"/>
              </w:rPr>
              <w:t>člen expertního týmu vizionářů pro oblast Kulturních a kreativních odvětví v rámci Ministerstva průmyslu a</w:t>
            </w:r>
            <w:r w:rsidR="00282FE5">
              <w:rPr>
                <w:sz w:val="20"/>
                <w:szCs w:val="20"/>
              </w:rPr>
              <w:t> </w:t>
            </w:r>
            <w:r w:rsidR="00282FE5" w:rsidRPr="005B3515">
              <w:rPr>
                <w:sz w:val="20"/>
                <w:szCs w:val="20"/>
              </w:rPr>
              <w:t>obchodu.</w:t>
            </w:r>
          </w:p>
          <w:p w14:paraId="529729F8" w14:textId="7FF91554" w:rsidR="00C95FFB" w:rsidRPr="005B3515" w:rsidRDefault="00C95FFB" w:rsidP="00AA3147">
            <w:pPr>
              <w:pStyle w:val="paragraph"/>
              <w:tabs>
                <w:tab w:val="left" w:pos="567"/>
              </w:tabs>
              <w:spacing w:before="0" w:beforeAutospacing="0" w:after="0" w:afterAutospacing="0"/>
              <w:textAlignment w:val="baseline"/>
              <w:rPr>
                <w:sz w:val="20"/>
                <w:szCs w:val="20"/>
              </w:rPr>
            </w:pPr>
          </w:p>
        </w:tc>
      </w:tr>
      <w:tr w:rsidR="00282FE5" w14:paraId="154526F2" w14:textId="77777777" w:rsidTr="00AA3147">
        <w:trPr>
          <w:trHeight w:val="218"/>
        </w:trPr>
        <w:tc>
          <w:tcPr>
            <w:tcW w:w="9859" w:type="dxa"/>
            <w:gridSpan w:val="15"/>
            <w:shd w:val="clear" w:color="auto" w:fill="F7CAAC"/>
          </w:tcPr>
          <w:p w14:paraId="751A83F4" w14:textId="77777777" w:rsidR="00282FE5" w:rsidRDefault="00282FE5" w:rsidP="00AA3147">
            <w:pPr>
              <w:rPr>
                <w:b/>
              </w:rPr>
            </w:pPr>
            <w:r>
              <w:rPr>
                <w:b/>
              </w:rPr>
              <w:lastRenderedPageBreak/>
              <w:t>Působení v zahraničí</w:t>
            </w:r>
          </w:p>
        </w:tc>
      </w:tr>
      <w:tr w:rsidR="00282FE5" w14:paraId="5E6936A6" w14:textId="77777777" w:rsidTr="00C95FFB">
        <w:trPr>
          <w:trHeight w:val="490"/>
        </w:trPr>
        <w:tc>
          <w:tcPr>
            <w:tcW w:w="9859" w:type="dxa"/>
            <w:gridSpan w:val="15"/>
          </w:tcPr>
          <w:p w14:paraId="18F3DCC5" w14:textId="77777777" w:rsidR="00282FE5" w:rsidRDefault="00282FE5" w:rsidP="00AA3147">
            <w:pPr>
              <w:rPr>
                <w:b/>
              </w:rPr>
            </w:pPr>
          </w:p>
        </w:tc>
      </w:tr>
      <w:tr w:rsidR="00282FE5" w14:paraId="6A40BF33" w14:textId="77777777" w:rsidTr="00AA3147">
        <w:trPr>
          <w:cantSplit/>
          <w:trHeight w:val="470"/>
        </w:trPr>
        <w:tc>
          <w:tcPr>
            <w:tcW w:w="2518" w:type="dxa"/>
            <w:shd w:val="clear" w:color="auto" w:fill="F7CAAC"/>
          </w:tcPr>
          <w:p w14:paraId="05626A48" w14:textId="77777777" w:rsidR="00282FE5" w:rsidRDefault="00282FE5" w:rsidP="00AA3147">
            <w:pPr>
              <w:jc w:val="both"/>
              <w:rPr>
                <w:b/>
              </w:rPr>
            </w:pPr>
            <w:r>
              <w:rPr>
                <w:b/>
              </w:rPr>
              <w:t xml:space="preserve">Podpis </w:t>
            </w:r>
          </w:p>
        </w:tc>
        <w:tc>
          <w:tcPr>
            <w:tcW w:w="4536" w:type="dxa"/>
            <w:gridSpan w:val="8"/>
          </w:tcPr>
          <w:p w14:paraId="2B93F5D1" w14:textId="29C82F43" w:rsidR="00282FE5" w:rsidRDefault="00522A97" w:rsidP="00AA3147">
            <w:pPr>
              <w:jc w:val="both"/>
            </w:pPr>
            <w:r>
              <w:t>Josef Kocourek v.</w:t>
            </w:r>
            <w:r w:rsidR="00925C0A">
              <w:t xml:space="preserve"> </w:t>
            </w:r>
            <w:r>
              <w:t>r.</w:t>
            </w:r>
          </w:p>
        </w:tc>
        <w:tc>
          <w:tcPr>
            <w:tcW w:w="786" w:type="dxa"/>
            <w:gridSpan w:val="2"/>
            <w:shd w:val="clear" w:color="auto" w:fill="F7CAAC"/>
          </w:tcPr>
          <w:p w14:paraId="664A2C77" w14:textId="77777777" w:rsidR="00282FE5" w:rsidRDefault="00282FE5" w:rsidP="00AA3147">
            <w:pPr>
              <w:jc w:val="both"/>
            </w:pPr>
            <w:r>
              <w:rPr>
                <w:b/>
              </w:rPr>
              <w:t>datum</w:t>
            </w:r>
          </w:p>
        </w:tc>
        <w:tc>
          <w:tcPr>
            <w:tcW w:w="2019" w:type="dxa"/>
            <w:gridSpan w:val="4"/>
          </w:tcPr>
          <w:p w14:paraId="4698AD64" w14:textId="4818384E" w:rsidR="00282FE5" w:rsidRDefault="00522A97" w:rsidP="00AA3147">
            <w:pPr>
              <w:jc w:val="both"/>
            </w:pPr>
            <w:r>
              <w:t>1</w:t>
            </w:r>
            <w:r w:rsidR="00A60D6E">
              <w:t>6</w:t>
            </w:r>
            <w:r>
              <w:t>. 10. 2022</w:t>
            </w:r>
          </w:p>
        </w:tc>
      </w:tr>
    </w:tbl>
    <w:p w14:paraId="0E60E558" w14:textId="77777777" w:rsidR="00100D45" w:rsidRDefault="00100D45"/>
    <w:p w14:paraId="79538B79" w14:textId="77777777" w:rsidR="00100D45" w:rsidRDefault="00100D45"/>
    <w:p w14:paraId="57CDA55B" w14:textId="77777777" w:rsidR="00100D45" w:rsidRDefault="00100D45">
      <w:r>
        <w:br w:type="page"/>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284"/>
        <w:gridCol w:w="350"/>
        <w:gridCol w:w="1916"/>
        <w:gridCol w:w="68"/>
        <w:gridCol w:w="75"/>
        <w:gridCol w:w="567"/>
        <w:gridCol w:w="282"/>
        <w:gridCol w:w="994"/>
        <w:gridCol w:w="709"/>
        <w:gridCol w:w="77"/>
        <w:gridCol w:w="47"/>
        <w:gridCol w:w="585"/>
        <w:gridCol w:w="693"/>
        <w:gridCol w:w="791"/>
      </w:tblGrid>
      <w:tr w:rsidR="00100D45" w14:paraId="35AEC15F" w14:textId="77777777" w:rsidTr="00D50E71">
        <w:tc>
          <w:tcPr>
            <w:tcW w:w="10207" w:type="dxa"/>
            <w:gridSpan w:val="15"/>
            <w:tcBorders>
              <w:bottom w:val="double" w:sz="4" w:space="0" w:color="auto"/>
            </w:tcBorders>
            <w:shd w:val="clear" w:color="auto" w:fill="BDD6EE"/>
          </w:tcPr>
          <w:p w14:paraId="151A86B6" w14:textId="22A61057" w:rsidR="00100D45" w:rsidRDefault="00100D45" w:rsidP="00FF1C90">
            <w:pPr>
              <w:jc w:val="both"/>
              <w:rPr>
                <w:b/>
                <w:sz w:val="28"/>
              </w:rPr>
            </w:pPr>
            <w:r>
              <w:rPr>
                <w:b/>
                <w:sz w:val="28"/>
              </w:rPr>
              <w:lastRenderedPageBreak/>
              <w:t>C-I – Personální zabezpečení</w:t>
            </w:r>
          </w:p>
        </w:tc>
      </w:tr>
      <w:tr w:rsidR="00100D45" w14:paraId="06590753" w14:textId="77777777" w:rsidTr="00D50E71">
        <w:tc>
          <w:tcPr>
            <w:tcW w:w="2769" w:type="dxa"/>
            <w:tcBorders>
              <w:top w:val="double" w:sz="4" w:space="0" w:color="auto"/>
            </w:tcBorders>
            <w:shd w:val="clear" w:color="auto" w:fill="F7CAAC"/>
          </w:tcPr>
          <w:p w14:paraId="0C3D1768" w14:textId="77777777" w:rsidR="00100D45" w:rsidRDefault="00100D45" w:rsidP="00FF1C90">
            <w:pPr>
              <w:jc w:val="both"/>
              <w:rPr>
                <w:b/>
              </w:rPr>
            </w:pPr>
            <w:r>
              <w:rPr>
                <w:b/>
              </w:rPr>
              <w:t>Vysoká škola</w:t>
            </w:r>
          </w:p>
        </w:tc>
        <w:tc>
          <w:tcPr>
            <w:tcW w:w="7438" w:type="dxa"/>
            <w:gridSpan w:val="14"/>
          </w:tcPr>
          <w:p w14:paraId="1EB7A59C" w14:textId="77777777" w:rsidR="00100D45" w:rsidRDefault="00100D45" w:rsidP="00FF1C90">
            <w:pPr>
              <w:jc w:val="both"/>
            </w:pPr>
            <w:r>
              <w:t>Univerzita Tomáše Bati ve Zlíně</w:t>
            </w:r>
          </w:p>
        </w:tc>
      </w:tr>
      <w:tr w:rsidR="00100D45" w14:paraId="67E71B38" w14:textId="77777777" w:rsidTr="00D50E71">
        <w:tc>
          <w:tcPr>
            <w:tcW w:w="2769" w:type="dxa"/>
            <w:shd w:val="clear" w:color="auto" w:fill="F7CAAC"/>
          </w:tcPr>
          <w:p w14:paraId="207AB0BA" w14:textId="77777777" w:rsidR="00100D45" w:rsidRDefault="00100D45" w:rsidP="00FF1C90">
            <w:pPr>
              <w:jc w:val="both"/>
              <w:rPr>
                <w:b/>
              </w:rPr>
            </w:pPr>
            <w:r>
              <w:rPr>
                <w:b/>
              </w:rPr>
              <w:t>Součást vysoké školy</w:t>
            </w:r>
          </w:p>
        </w:tc>
        <w:tc>
          <w:tcPr>
            <w:tcW w:w="7438" w:type="dxa"/>
            <w:gridSpan w:val="14"/>
          </w:tcPr>
          <w:p w14:paraId="1DDAA48B" w14:textId="77777777" w:rsidR="00100D45" w:rsidRDefault="00100D45" w:rsidP="00FF1C90">
            <w:pPr>
              <w:jc w:val="both"/>
            </w:pPr>
            <w:r>
              <w:t>Fakulta multimediálních komunikací</w:t>
            </w:r>
          </w:p>
        </w:tc>
      </w:tr>
      <w:tr w:rsidR="00100D45" w14:paraId="04CB2D71" w14:textId="77777777" w:rsidTr="00D50E71">
        <w:tc>
          <w:tcPr>
            <w:tcW w:w="2769" w:type="dxa"/>
            <w:shd w:val="clear" w:color="auto" w:fill="F7CAAC"/>
          </w:tcPr>
          <w:p w14:paraId="280C326D" w14:textId="77777777" w:rsidR="00100D45" w:rsidRDefault="00100D45" w:rsidP="00FF1C90">
            <w:pPr>
              <w:jc w:val="both"/>
              <w:rPr>
                <w:b/>
              </w:rPr>
            </w:pPr>
            <w:r>
              <w:rPr>
                <w:b/>
              </w:rPr>
              <w:t>Název studijního programu</w:t>
            </w:r>
          </w:p>
        </w:tc>
        <w:tc>
          <w:tcPr>
            <w:tcW w:w="7438" w:type="dxa"/>
            <w:gridSpan w:val="14"/>
          </w:tcPr>
          <w:p w14:paraId="76F73578" w14:textId="776149E9" w:rsidR="00100D45" w:rsidRDefault="00100D45" w:rsidP="00FF1C90">
            <w:pPr>
              <w:jc w:val="both"/>
            </w:pPr>
            <w:r>
              <w:t>Kreativní odvětví a digitální kultura</w:t>
            </w:r>
          </w:p>
        </w:tc>
      </w:tr>
      <w:tr w:rsidR="00100D45" w14:paraId="41E864EE" w14:textId="77777777" w:rsidTr="00D50E71">
        <w:tc>
          <w:tcPr>
            <w:tcW w:w="2769" w:type="dxa"/>
            <w:shd w:val="clear" w:color="auto" w:fill="F7CAAC"/>
          </w:tcPr>
          <w:p w14:paraId="019AEA72" w14:textId="77777777" w:rsidR="00100D45" w:rsidRDefault="00100D45" w:rsidP="00FF1C90">
            <w:pPr>
              <w:jc w:val="both"/>
              <w:rPr>
                <w:b/>
              </w:rPr>
            </w:pPr>
            <w:r>
              <w:rPr>
                <w:b/>
              </w:rPr>
              <w:t>Jméno a příjmení</w:t>
            </w:r>
          </w:p>
        </w:tc>
        <w:tc>
          <w:tcPr>
            <w:tcW w:w="4536" w:type="dxa"/>
            <w:gridSpan w:val="8"/>
          </w:tcPr>
          <w:p w14:paraId="2F20D934" w14:textId="77777777" w:rsidR="00100D45" w:rsidRDefault="00100D45" w:rsidP="00FF1C90">
            <w:pPr>
              <w:jc w:val="both"/>
            </w:pPr>
            <w:r>
              <w:t xml:space="preserve">Zdeno </w:t>
            </w:r>
            <w:proofErr w:type="spellStart"/>
            <w:r>
              <w:t>Kolesár</w:t>
            </w:r>
            <w:proofErr w:type="spellEnd"/>
          </w:p>
        </w:tc>
        <w:tc>
          <w:tcPr>
            <w:tcW w:w="709" w:type="dxa"/>
            <w:shd w:val="clear" w:color="auto" w:fill="F7CAAC"/>
          </w:tcPr>
          <w:p w14:paraId="1A3965CD" w14:textId="77777777" w:rsidR="00100D45" w:rsidRDefault="00100D45" w:rsidP="00FF1C90">
            <w:pPr>
              <w:jc w:val="both"/>
              <w:rPr>
                <w:b/>
              </w:rPr>
            </w:pPr>
            <w:r>
              <w:rPr>
                <w:b/>
              </w:rPr>
              <w:t>Tituly</w:t>
            </w:r>
          </w:p>
        </w:tc>
        <w:tc>
          <w:tcPr>
            <w:tcW w:w="2193" w:type="dxa"/>
            <w:gridSpan w:val="5"/>
          </w:tcPr>
          <w:p w14:paraId="27033A82" w14:textId="77777777" w:rsidR="00100D45" w:rsidRDefault="00100D45" w:rsidP="00FF1C90">
            <w:pPr>
              <w:jc w:val="both"/>
            </w:pPr>
            <w:r>
              <w:t>prof. PhDr., Ph.D.</w:t>
            </w:r>
          </w:p>
        </w:tc>
      </w:tr>
      <w:tr w:rsidR="00100D45" w14:paraId="3D11F63E" w14:textId="77777777" w:rsidTr="00096FA3">
        <w:tc>
          <w:tcPr>
            <w:tcW w:w="2769" w:type="dxa"/>
            <w:shd w:val="clear" w:color="auto" w:fill="F7CAAC"/>
          </w:tcPr>
          <w:p w14:paraId="0B74DC89" w14:textId="77777777" w:rsidR="00100D45" w:rsidRDefault="00100D45" w:rsidP="00FF1C90">
            <w:pPr>
              <w:jc w:val="both"/>
              <w:rPr>
                <w:b/>
              </w:rPr>
            </w:pPr>
            <w:r>
              <w:rPr>
                <w:b/>
              </w:rPr>
              <w:t>Rok narození</w:t>
            </w:r>
          </w:p>
        </w:tc>
        <w:tc>
          <w:tcPr>
            <w:tcW w:w="634" w:type="dxa"/>
            <w:gridSpan w:val="2"/>
          </w:tcPr>
          <w:p w14:paraId="1D3D3C4D" w14:textId="77777777" w:rsidR="00100D45" w:rsidRDefault="00100D45" w:rsidP="00FF1C90">
            <w:pPr>
              <w:jc w:val="both"/>
            </w:pPr>
            <w:r>
              <w:t>1960</w:t>
            </w:r>
          </w:p>
        </w:tc>
        <w:tc>
          <w:tcPr>
            <w:tcW w:w="1916" w:type="dxa"/>
            <w:shd w:val="clear" w:color="auto" w:fill="F7CAAC"/>
          </w:tcPr>
          <w:p w14:paraId="513F2938" w14:textId="77777777" w:rsidR="00100D45" w:rsidRDefault="00100D45" w:rsidP="00FF1C90">
            <w:pPr>
              <w:jc w:val="both"/>
              <w:rPr>
                <w:b/>
              </w:rPr>
            </w:pPr>
            <w:r>
              <w:rPr>
                <w:b/>
              </w:rPr>
              <w:t>typ vztahu k VŠ</w:t>
            </w:r>
          </w:p>
        </w:tc>
        <w:tc>
          <w:tcPr>
            <w:tcW w:w="992" w:type="dxa"/>
            <w:gridSpan w:val="4"/>
          </w:tcPr>
          <w:p w14:paraId="7F1D1B9D" w14:textId="77777777" w:rsidR="00100D45" w:rsidRDefault="00100D45" w:rsidP="00FF1C90">
            <w:pPr>
              <w:jc w:val="both"/>
            </w:pPr>
            <w:r>
              <w:t>pp</w:t>
            </w:r>
          </w:p>
        </w:tc>
        <w:tc>
          <w:tcPr>
            <w:tcW w:w="994" w:type="dxa"/>
            <w:shd w:val="clear" w:color="auto" w:fill="F7CAAC"/>
          </w:tcPr>
          <w:p w14:paraId="1AB940D0" w14:textId="77777777" w:rsidR="00100D45" w:rsidRDefault="00100D45" w:rsidP="00FF1C90">
            <w:pPr>
              <w:jc w:val="both"/>
              <w:rPr>
                <w:b/>
              </w:rPr>
            </w:pPr>
            <w:r>
              <w:rPr>
                <w:b/>
              </w:rPr>
              <w:t>rozsah</w:t>
            </w:r>
          </w:p>
        </w:tc>
        <w:tc>
          <w:tcPr>
            <w:tcW w:w="709" w:type="dxa"/>
          </w:tcPr>
          <w:p w14:paraId="4FF818E5" w14:textId="77777777" w:rsidR="00100D45" w:rsidRDefault="00100D45" w:rsidP="00FF1C90">
            <w:pPr>
              <w:jc w:val="both"/>
            </w:pPr>
            <w:proofErr w:type="gramStart"/>
            <w:r>
              <w:t>20h</w:t>
            </w:r>
            <w:proofErr w:type="gramEnd"/>
            <w:r>
              <w:t>/t</w:t>
            </w:r>
          </w:p>
        </w:tc>
        <w:tc>
          <w:tcPr>
            <w:tcW w:w="709" w:type="dxa"/>
            <w:gridSpan w:val="3"/>
            <w:shd w:val="clear" w:color="auto" w:fill="F7CAAC"/>
          </w:tcPr>
          <w:p w14:paraId="7BDFDEE8" w14:textId="77777777" w:rsidR="00100D45" w:rsidRDefault="00100D45" w:rsidP="00FF1C90">
            <w:pPr>
              <w:jc w:val="both"/>
              <w:rPr>
                <w:b/>
              </w:rPr>
            </w:pPr>
            <w:r>
              <w:rPr>
                <w:b/>
              </w:rPr>
              <w:t>do kdy</w:t>
            </w:r>
          </w:p>
        </w:tc>
        <w:tc>
          <w:tcPr>
            <w:tcW w:w="1484" w:type="dxa"/>
            <w:gridSpan w:val="2"/>
          </w:tcPr>
          <w:p w14:paraId="567762B1" w14:textId="77777777" w:rsidR="00100D45" w:rsidRDefault="00100D45" w:rsidP="00FF1C90">
            <w:pPr>
              <w:jc w:val="both"/>
            </w:pPr>
            <w:r>
              <w:t>N</w:t>
            </w:r>
          </w:p>
        </w:tc>
      </w:tr>
      <w:tr w:rsidR="00100D45" w14:paraId="0958D602" w14:textId="77777777" w:rsidTr="00D50E71">
        <w:tc>
          <w:tcPr>
            <w:tcW w:w="5319" w:type="dxa"/>
            <w:gridSpan w:val="4"/>
            <w:shd w:val="clear" w:color="auto" w:fill="F7CAAC"/>
          </w:tcPr>
          <w:p w14:paraId="75208F79" w14:textId="77777777" w:rsidR="00100D45" w:rsidRDefault="00100D45" w:rsidP="00FF1C90">
            <w:pPr>
              <w:jc w:val="both"/>
              <w:rPr>
                <w:b/>
              </w:rPr>
            </w:pPr>
            <w:r>
              <w:rPr>
                <w:b/>
              </w:rPr>
              <w:t>Typ vztahu na součásti VŠ, která uskutečňuje st. program</w:t>
            </w:r>
          </w:p>
        </w:tc>
        <w:tc>
          <w:tcPr>
            <w:tcW w:w="992" w:type="dxa"/>
            <w:gridSpan w:val="4"/>
          </w:tcPr>
          <w:p w14:paraId="7D2D04D2" w14:textId="77777777" w:rsidR="00100D45" w:rsidRDefault="00100D45" w:rsidP="00FF1C90">
            <w:pPr>
              <w:jc w:val="both"/>
            </w:pPr>
            <w:r>
              <w:t>pp</w:t>
            </w:r>
          </w:p>
        </w:tc>
        <w:tc>
          <w:tcPr>
            <w:tcW w:w="994" w:type="dxa"/>
            <w:shd w:val="clear" w:color="auto" w:fill="F7CAAC"/>
          </w:tcPr>
          <w:p w14:paraId="431EF3D6" w14:textId="77777777" w:rsidR="00100D45" w:rsidRDefault="00100D45" w:rsidP="00FF1C90">
            <w:pPr>
              <w:jc w:val="both"/>
              <w:rPr>
                <w:b/>
              </w:rPr>
            </w:pPr>
            <w:r>
              <w:rPr>
                <w:b/>
              </w:rPr>
              <w:t>rozsah</w:t>
            </w:r>
          </w:p>
        </w:tc>
        <w:tc>
          <w:tcPr>
            <w:tcW w:w="709" w:type="dxa"/>
          </w:tcPr>
          <w:p w14:paraId="157D22D9" w14:textId="77777777" w:rsidR="00100D45" w:rsidRDefault="00100D45" w:rsidP="00FF1C90">
            <w:pPr>
              <w:jc w:val="both"/>
            </w:pPr>
            <w:proofErr w:type="gramStart"/>
            <w:r>
              <w:t>20h</w:t>
            </w:r>
            <w:proofErr w:type="gramEnd"/>
            <w:r>
              <w:t>/t</w:t>
            </w:r>
          </w:p>
        </w:tc>
        <w:tc>
          <w:tcPr>
            <w:tcW w:w="709" w:type="dxa"/>
            <w:gridSpan w:val="3"/>
            <w:shd w:val="clear" w:color="auto" w:fill="F7CAAC"/>
          </w:tcPr>
          <w:p w14:paraId="7CAEAAF5" w14:textId="77777777" w:rsidR="00100D45" w:rsidRDefault="00100D45" w:rsidP="00FF1C90">
            <w:pPr>
              <w:jc w:val="both"/>
              <w:rPr>
                <w:b/>
              </w:rPr>
            </w:pPr>
            <w:r>
              <w:rPr>
                <w:b/>
              </w:rPr>
              <w:t>do kdy</w:t>
            </w:r>
          </w:p>
        </w:tc>
        <w:tc>
          <w:tcPr>
            <w:tcW w:w="1484" w:type="dxa"/>
            <w:gridSpan w:val="2"/>
          </w:tcPr>
          <w:p w14:paraId="53E167D2" w14:textId="77777777" w:rsidR="00100D45" w:rsidRDefault="00100D45" w:rsidP="00FF1C90">
            <w:pPr>
              <w:jc w:val="both"/>
            </w:pPr>
            <w:r>
              <w:t>N</w:t>
            </w:r>
          </w:p>
        </w:tc>
      </w:tr>
      <w:tr w:rsidR="00100D45" w14:paraId="5B164C25" w14:textId="77777777" w:rsidTr="00D50E71">
        <w:tc>
          <w:tcPr>
            <w:tcW w:w="6311" w:type="dxa"/>
            <w:gridSpan w:val="8"/>
            <w:shd w:val="clear" w:color="auto" w:fill="F7CAAC"/>
          </w:tcPr>
          <w:p w14:paraId="3016C1BA" w14:textId="77777777" w:rsidR="00100D45" w:rsidRDefault="00100D45" w:rsidP="00FF1C90">
            <w:pPr>
              <w:jc w:val="both"/>
            </w:pPr>
            <w:r>
              <w:rPr>
                <w:b/>
              </w:rPr>
              <w:t>Další současná působení jako akademický pracovník na jiných VŠ</w:t>
            </w:r>
          </w:p>
        </w:tc>
        <w:tc>
          <w:tcPr>
            <w:tcW w:w="1703" w:type="dxa"/>
            <w:gridSpan w:val="2"/>
            <w:shd w:val="clear" w:color="auto" w:fill="F7CAAC"/>
          </w:tcPr>
          <w:p w14:paraId="7412BC7B" w14:textId="77777777" w:rsidR="00100D45" w:rsidRDefault="00100D45" w:rsidP="00FF1C90">
            <w:pPr>
              <w:jc w:val="both"/>
              <w:rPr>
                <w:b/>
              </w:rPr>
            </w:pPr>
            <w:r>
              <w:rPr>
                <w:b/>
              </w:rPr>
              <w:t xml:space="preserve">typ </w:t>
            </w:r>
            <w:proofErr w:type="spellStart"/>
            <w:r>
              <w:rPr>
                <w:b/>
              </w:rPr>
              <w:t>prac</w:t>
            </w:r>
            <w:proofErr w:type="spellEnd"/>
            <w:r>
              <w:rPr>
                <w:b/>
              </w:rPr>
              <w:t>. vztahu</w:t>
            </w:r>
          </w:p>
        </w:tc>
        <w:tc>
          <w:tcPr>
            <w:tcW w:w="2193" w:type="dxa"/>
            <w:gridSpan w:val="5"/>
            <w:shd w:val="clear" w:color="auto" w:fill="F7CAAC"/>
          </w:tcPr>
          <w:p w14:paraId="0DD5B891" w14:textId="77777777" w:rsidR="00100D45" w:rsidRDefault="00100D45" w:rsidP="00FF1C90">
            <w:pPr>
              <w:jc w:val="both"/>
              <w:rPr>
                <w:b/>
              </w:rPr>
            </w:pPr>
            <w:r>
              <w:rPr>
                <w:b/>
              </w:rPr>
              <w:t>rozsah</w:t>
            </w:r>
          </w:p>
        </w:tc>
      </w:tr>
      <w:tr w:rsidR="00100D45" w14:paraId="06609E86" w14:textId="77777777" w:rsidTr="00D50E71">
        <w:tc>
          <w:tcPr>
            <w:tcW w:w="6311" w:type="dxa"/>
            <w:gridSpan w:val="8"/>
          </w:tcPr>
          <w:p w14:paraId="01740D7F" w14:textId="77777777" w:rsidR="00100D45" w:rsidRDefault="00100D45" w:rsidP="00FF1C90">
            <w:pPr>
              <w:jc w:val="both"/>
            </w:pPr>
            <w:r w:rsidRPr="00842048">
              <w:t xml:space="preserve">Vysoká škola výtvarných </w:t>
            </w:r>
            <w:proofErr w:type="spellStart"/>
            <w:r w:rsidRPr="00842048">
              <w:t>umení</w:t>
            </w:r>
            <w:proofErr w:type="spellEnd"/>
            <w:r w:rsidRPr="00842048">
              <w:t xml:space="preserve"> v </w:t>
            </w:r>
            <w:proofErr w:type="spellStart"/>
            <w:r w:rsidRPr="00842048">
              <w:t>Bratislave</w:t>
            </w:r>
            <w:proofErr w:type="spellEnd"/>
            <w:r w:rsidRPr="00842048">
              <w:t>, SR</w:t>
            </w:r>
          </w:p>
        </w:tc>
        <w:tc>
          <w:tcPr>
            <w:tcW w:w="1703" w:type="dxa"/>
            <w:gridSpan w:val="2"/>
          </w:tcPr>
          <w:p w14:paraId="5C3683BF" w14:textId="77777777" w:rsidR="00100D45" w:rsidRDefault="00100D45" w:rsidP="00FF1C90">
            <w:pPr>
              <w:jc w:val="both"/>
            </w:pPr>
            <w:r>
              <w:t>HPP</w:t>
            </w:r>
          </w:p>
        </w:tc>
        <w:tc>
          <w:tcPr>
            <w:tcW w:w="2193" w:type="dxa"/>
            <w:gridSpan w:val="5"/>
          </w:tcPr>
          <w:p w14:paraId="32692296" w14:textId="77777777" w:rsidR="00100D45" w:rsidRDefault="00100D45" w:rsidP="00FF1C90">
            <w:pPr>
              <w:jc w:val="both"/>
            </w:pPr>
            <w:proofErr w:type="gramStart"/>
            <w:r>
              <w:t>40h</w:t>
            </w:r>
            <w:proofErr w:type="gramEnd"/>
            <w:r>
              <w:t>/t</w:t>
            </w:r>
          </w:p>
        </w:tc>
      </w:tr>
      <w:tr w:rsidR="00100D45" w14:paraId="31F5523C" w14:textId="77777777" w:rsidTr="00D50E71">
        <w:tc>
          <w:tcPr>
            <w:tcW w:w="6311" w:type="dxa"/>
            <w:gridSpan w:val="8"/>
          </w:tcPr>
          <w:p w14:paraId="43AE3FD7" w14:textId="77777777" w:rsidR="00100D45" w:rsidRDefault="00100D45" w:rsidP="00FF1C90">
            <w:pPr>
              <w:jc w:val="both"/>
            </w:pPr>
          </w:p>
        </w:tc>
        <w:tc>
          <w:tcPr>
            <w:tcW w:w="1703" w:type="dxa"/>
            <w:gridSpan w:val="2"/>
          </w:tcPr>
          <w:p w14:paraId="0ED3E7AF" w14:textId="77777777" w:rsidR="00100D45" w:rsidRDefault="00100D45" w:rsidP="00FF1C90">
            <w:pPr>
              <w:jc w:val="both"/>
            </w:pPr>
          </w:p>
        </w:tc>
        <w:tc>
          <w:tcPr>
            <w:tcW w:w="2193" w:type="dxa"/>
            <w:gridSpan w:val="5"/>
          </w:tcPr>
          <w:p w14:paraId="726BF079" w14:textId="77777777" w:rsidR="00100D45" w:rsidRDefault="00100D45" w:rsidP="00FF1C90">
            <w:pPr>
              <w:jc w:val="both"/>
            </w:pPr>
          </w:p>
        </w:tc>
      </w:tr>
      <w:tr w:rsidR="00100D45" w14:paraId="75CA41BB" w14:textId="77777777" w:rsidTr="00D50E71">
        <w:tc>
          <w:tcPr>
            <w:tcW w:w="10207" w:type="dxa"/>
            <w:gridSpan w:val="15"/>
            <w:shd w:val="clear" w:color="auto" w:fill="F7CAAC"/>
          </w:tcPr>
          <w:p w14:paraId="270E972C" w14:textId="77777777" w:rsidR="00100D45" w:rsidRDefault="00100D45" w:rsidP="00FF1C90">
            <w:pPr>
              <w:jc w:val="both"/>
            </w:pPr>
            <w:r>
              <w:rPr>
                <w:b/>
              </w:rPr>
              <w:t>Předměty příslušného studijního programu a způsob zapojení do jejich výuky, příp. další zapojení do uskutečňování studijního programu</w:t>
            </w:r>
          </w:p>
        </w:tc>
      </w:tr>
      <w:tr w:rsidR="00100D45" w:rsidRPr="002827C6" w14:paraId="5C1A6DDF" w14:textId="77777777" w:rsidTr="00D50E71">
        <w:trPr>
          <w:trHeight w:val="384"/>
        </w:trPr>
        <w:tc>
          <w:tcPr>
            <w:tcW w:w="10207" w:type="dxa"/>
            <w:gridSpan w:val="15"/>
            <w:tcBorders>
              <w:top w:val="nil"/>
            </w:tcBorders>
          </w:tcPr>
          <w:p w14:paraId="544DBBE3" w14:textId="77777777" w:rsidR="00100D45" w:rsidRDefault="00100D45" w:rsidP="00FF1C90">
            <w:pPr>
              <w:jc w:val="both"/>
              <w:rPr>
                <w:rFonts w:eastAsia="Calibri"/>
              </w:rPr>
            </w:pPr>
            <w:r>
              <w:rPr>
                <w:rFonts w:eastAsia="Calibri"/>
              </w:rPr>
              <w:t>Dějiny designu 1, 2, 3, 4 (</w:t>
            </w:r>
            <w:r w:rsidRPr="00786790">
              <w:rPr>
                <w:rFonts w:eastAsia="Calibri"/>
              </w:rPr>
              <w:t>přednášející</w:t>
            </w:r>
            <w:r>
              <w:rPr>
                <w:rFonts w:eastAsia="Calibri"/>
              </w:rPr>
              <w:t>,</w:t>
            </w:r>
            <w:r w:rsidRPr="00786790">
              <w:rPr>
                <w:rFonts w:eastAsia="Calibri"/>
              </w:rPr>
              <w:t xml:space="preserve"> </w:t>
            </w:r>
            <w:r>
              <w:rPr>
                <w:rFonts w:eastAsia="Calibri"/>
              </w:rPr>
              <w:t>garant předmětu)</w:t>
            </w:r>
          </w:p>
          <w:p w14:paraId="6B489F76" w14:textId="05EC4633" w:rsidR="007307E8" w:rsidRPr="002827C6" w:rsidRDefault="007307E8" w:rsidP="00FF1C90">
            <w:pPr>
              <w:jc w:val="both"/>
            </w:pPr>
          </w:p>
        </w:tc>
      </w:tr>
      <w:tr w:rsidR="00100D45" w:rsidRPr="002827C6" w14:paraId="02D91D01" w14:textId="77777777" w:rsidTr="00D50E71">
        <w:trPr>
          <w:trHeight w:val="340"/>
        </w:trPr>
        <w:tc>
          <w:tcPr>
            <w:tcW w:w="10207" w:type="dxa"/>
            <w:gridSpan w:val="15"/>
            <w:tcBorders>
              <w:top w:val="nil"/>
            </w:tcBorders>
            <w:shd w:val="clear" w:color="auto" w:fill="FBD4B4"/>
          </w:tcPr>
          <w:p w14:paraId="7CF5F586" w14:textId="77777777" w:rsidR="00100D45" w:rsidRPr="002827C6" w:rsidRDefault="00100D45" w:rsidP="00FF1C90">
            <w:pPr>
              <w:jc w:val="both"/>
              <w:rPr>
                <w:b/>
              </w:rPr>
            </w:pPr>
            <w:r w:rsidRPr="002827C6">
              <w:rPr>
                <w:b/>
              </w:rPr>
              <w:t>Zapojení do výuky v dalších studijních programech na téže vysoké škole (pouze u garantů ZT a PZ předmětů)</w:t>
            </w:r>
          </w:p>
        </w:tc>
      </w:tr>
      <w:tr w:rsidR="00100D45" w:rsidRPr="002827C6" w14:paraId="7EF50A32" w14:textId="77777777" w:rsidTr="00D50E71">
        <w:trPr>
          <w:trHeight w:val="340"/>
        </w:trPr>
        <w:tc>
          <w:tcPr>
            <w:tcW w:w="3053" w:type="dxa"/>
            <w:gridSpan w:val="2"/>
            <w:tcBorders>
              <w:top w:val="nil"/>
            </w:tcBorders>
          </w:tcPr>
          <w:p w14:paraId="5E3A64A3" w14:textId="77777777" w:rsidR="00100D45" w:rsidRPr="002827C6" w:rsidRDefault="00100D45" w:rsidP="00FF1C90">
            <w:pPr>
              <w:jc w:val="both"/>
              <w:rPr>
                <w:b/>
              </w:rPr>
            </w:pPr>
            <w:r w:rsidRPr="002827C6">
              <w:rPr>
                <w:b/>
              </w:rPr>
              <w:t>Název studijního předmětu</w:t>
            </w:r>
          </w:p>
        </w:tc>
        <w:tc>
          <w:tcPr>
            <w:tcW w:w="2409" w:type="dxa"/>
            <w:gridSpan w:val="4"/>
            <w:tcBorders>
              <w:top w:val="nil"/>
            </w:tcBorders>
          </w:tcPr>
          <w:p w14:paraId="0133A0AE" w14:textId="77777777" w:rsidR="00100D45" w:rsidRPr="002827C6" w:rsidRDefault="00100D45" w:rsidP="00FF1C90">
            <w:pPr>
              <w:rPr>
                <w:b/>
              </w:rPr>
            </w:pPr>
            <w:r w:rsidRPr="002827C6">
              <w:rPr>
                <w:b/>
              </w:rPr>
              <w:t>Název studijního programu</w:t>
            </w:r>
          </w:p>
        </w:tc>
        <w:tc>
          <w:tcPr>
            <w:tcW w:w="567" w:type="dxa"/>
            <w:tcBorders>
              <w:top w:val="nil"/>
            </w:tcBorders>
          </w:tcPr>
          <w:p w14:paraId="34A7E710" w14:textId="77777777" w:rsidR="00100D45" w:rsidRPr="002827C6" w:rsidRDefault="00100D45" w:rsidP="00FF1C90">
            <w:pPr>
              <w:jc w:val="both"/>
              <w:rPr>
                <w:b/>
              </w:rPr>
            </w:pPr>
            <w:r w:rsidRPr="002827C6">
              <w:rPr>
                <w:b/>
              </w:rPr>
              <w:t>Sem.</w:t>
            </w:r>
          </w:p>
        </w:tc>
        <w:tc>
          <w:tcPr>
            <w:tcW w:w="2109" w:type="dxa"/>
            <w:gridSpan w:val="5"/>
            <w:tcBorders>
              <w:top w:val="nil"/>
            </w:tcBorders>
          </w:tcPr>
          <w:p w14:paraId="28581EF7" w14:textId="77777777" w:rsidR="00100D45" w:rsidRPr="002827C6" w:rsidRDefault="00100D45" w:rsidP="00FF1C90">
            <w:pPr>
              <w:rPr>
                <w:b/>
              </w:rPr>
            </w:pPr>
            <w:r w:rsidRPr="002827C6">
              <w:rPr>
                <w:b/>
              </w:rPr>
              <w:t>Role ve výuce daného předmětu</w:t>
            </w:r>
          </w:p>
        </w:tc>
        <w:tc>
          <w:tcPr>
            <w:tcW w:w="2069" w:type="dxa"/>
            <w:gridSpan w:val="3"/>
            <w:tcBorders>
              <w:top w:val="nil"/>
            </w:tcBorders>
          </w:tcPr>
          <w:p w14:paraId="57A8BA04" w14:textId="77777777" w:rsidR="00100D45" w:rsidRPr="002827C6" w:rsidRDefault="00100D45" w:rsidP="00FF1C90">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100D45" w:rsidRPr="0016131F" w14:paraId="594B56C0" w14:textId="77777777" w:rsidTr="00D50E71">
        <w:trPr>
          <w:trHeight w:val="285"/>
        </w:trPr>
        <w:tc>
          <w:tcPr>
            <w:tcW w:w="3053" w:type="dxa"/>
            <w:gridSpan w:val="2"/>
            <w:tcBorders>
              <w:top w:val="nil"/>
            </w:tcBorders>
          </w:tcPr>
          <w:p w14:paraId="1995277D" w14:textId="11A3419B" w:rsidR="00100D45" w:rsidRPr="0016131F" w:rsidRDefault="00100D45" w:rsidP="00FF1C90">
            <w:pPr>
              <w:jc w:val="both"/>
            </w:pPr>
          </w:p>
        </w:tc>
        <w:tc>
          <w:tcPr>
            <w:tcW w:w="2409" w:type="dxa"/>
            <w:gridSpan w:val="4"/>
            <w:tcBorders>
              <w:top w:val="nil"/>
            </w:tcBorders>
          </w:tcPr>
          <w:p w14:paraId="0A189BB0" w14:textId="40E7A49F" w:rsidR="00100D45" w:rsidRPr="0016131F" w:rsidRDefault="00100D45" w:rsidP="00FF1C90">
            <w:pPr>
              <w:jc w:val="both"/>
            </w:pPr>
          </w:p>
        </w:tc>
        <w:tc>
          <w:tcPr>
            <w:tcW w:w="567" w:type="dxa"/>
            <w:tcBorders>
              <w:top w:val="nil"/>
            </w:tcBorders>
          </w:tcPr>
          <w:p w14:paraId="6D196808" w14:textId="26164F29" w:rsidR="00100D45" w:rsidRPr="0016131F" w:rsidRDefault="00100D45" w:rsidP="00FF1C90">
            <w:pPr>
              <w:jc w:val="both"/>
            </w:pPr>
          </w:p>
        </w:tc>
        <w:tc>
          <w:tcPr>
            <w:tcW w:w="2109" w:type="dxa"/>
            <w:gridSpan w:val="5"/>
            <w:tcBorders>
              <w:top w:val="nil"/>
            </w:tcBorders>
          </w:tcPr>
          <w:p w14:paraId="02B8E47C" w14:textId="5C96F3DD" w:rsidR="00100D45" w:rsidRPr="0016131F" w:rsidRDefault="00100D45" w:rsidP="00FF1C90">
            <w:pPr>
              <w:jc w:val="both"/>
            </w:pPr>
          </w:p>
        </w:tc>
        <w:tc>
          <w:tcPr>
            <w:tcW w:w="2069" w:type="dxa"/>
            <w:gridSpan w:val="3"/>
            <w:tcBorders>
              <w:top w:val="nil"/>
            </w:tcBorders>
          </w:tcPr>
          <w:p w14:paraId="0A2219FB" w14:textId="77777777" w:rsidR="00100D45" w:rsidRPr="0016131F" w:rsidRDefault="00100D45" w:rsidP="00FF1C90">
            <w:pPr>
              <w:jc w:val="both"/>
            </w:pPr>
          </w:p>
        </w:tc>
      </w:tr>
      <w:tr w:rsidR="00100D45" w14:paraId="31F78393" w14:textId="77777777" w:rsidTr="00D50E71">
        <w:tc>
          <w:tcPr>
            <w:tcW w:w="10207" w:type="dxa"/>
            <w:gridSpan w:val="15"/>
            <w:shd w:val="clear" w:color="auto" w:fill="F7CAAC"/>
          </w:tcPr>
          <w:p w14:paraId="4FBD7327" w14:textId="77777777" w:rsidR="00100D45" w:rsidRDefault="00100D45" w:rsidP="00FF1C90">
            <w:pPr>
              <w:jc w:val="both"/>
            </w:pPr>
            <w:r>
              <w:rPr>
                <w:b/>
              </w:rPr>
              <w:t xml:space="preserve">Údaje o vzdělání na VŠ </w:t>
            </w:r>
          </w:p>
        </w:tc>
      </w:tr>
      <w:tr w:rsidR="00100D45" w14:paraId="74EA4619" w14:textId="77777777" w:rsidTr="00D50E71">
        <w:trPr>
          <w:trHeight w:val="524"/>
        </w:trPr>
        <w:tc>
          <w:tcPr>
            <w:tcW w:w="10207" w:type="dxa"/>
            <w:gridSpan w:val="15"/>
          </w:tcPr>
          <w:p w14:paraId="7F7F6129" w14:textId="65CCCC63" w:rsidR="00100D45" w:rsidRDefault="00100D45" w:rsidP="00FF1C90">
            <w:r w:rsidRPr="009C4B79">
              <w:rPr>
                <w:lang w:eastAsia="sk-SK"/>
              </w:rPr>
              <w:t xml:space="preserve">2001: Slovenská technická univerzita Bratislava, Fakulta </w:t>
            </w:r>
            <w:proofErr w:type="spellStart"/>
            <w:r w:rsidRPr="009C4B79">
              <w:rPr>
                <w:lang w:eastAsia="sk-SK"/>
              </w:rPr>
              <w:t>architektúry</w:t>
            </w:r>
            <w:proofErr w:type="spellEnd"/>
            <w:r w:rsidRPr="009C4B79">
              <w:rPr>
                <w:lang w:eastAsia="sk-SK"/>
              </w:rPr>
              <w:t xml:space="preserve">, </w:t>
            </w:r>
            <w:r w:rsidR="00FE3D45">
              <w:rPr>
                <w:lang w:eastAsia="sk-SK"/>
              </w:rPr>
              <w:t xml:space="preserve">(titul </w:t>
            </w:r>
            <w:r w:rsidRPr="009C4B79">
              <w:rPr>
                <w:lang w:eastAsia="sk-SK"/>
              </w:rPr>
              <w:t>Ph</w:t>
            </w:r>
            <w:r>
              <w:rPr>
                <w:lang w:eastAsia="sk-SK"/>
              </w:rPr>
              <w:t>.</w:t>
            </w:r>
            <w:r w:rsidRPr="009C4B79">
              <w:rPr>
                <w:lang w:eastAsia="sk-SK"/>
              </w:rPr>
              <w:t>D.</w:t>
            </w:r>
            <w:r w:rsidR="00FE3D45">
              <w:t>)</w:t>
            </w:r>
          </w:p>
          <w:p w14:paraId="54BF5C07" w14:textId="414DE4D9" w:rsidR="00100D45" w:rsidRPr="009C4B79" w:rsidRDefault="00100D45" w:rsidP="00FF1C90">
            <w:r w:rsidRPr="009C4B79">
              <w:rPr>
                <w:lang w:eastAsia="sk-SK"/>
              </w:rPr>
              <w:t xml:space="preserve">1987: Univerzita Komenského Bratislava, Filozofická fakulta, </w:t>
            </w:r>
            <w:r w:rsidR="00FE3D45">
              <w:rPr>
                <w:lang w:eastAsia="sk-SK"/>
              </w:rPr>
              <w:t xml:space="preserve">(titul </w:t>
            </w:r>
            <w:r w:rsidRPr="009C4B79">
              <w:rPr>
                <w:lang w:eastAsia="sk-SK"/>
              </w:rPr>
              <w:t>PhDr.</w:t>
            </w:r>
            <w:r w:rsidR="00FE3D45">
              <w:rPr>
                <w:lang w:eastAsia="sk-SK"/>
              </w:rPr>
              <w:t>)</w:t>
            </w:r>
          </w:p>
          <w:p w14:paraId="0AB0E96C" w14:textId="77777777" w:rsidR="00100D45" w:rsidRDefault="00100D45" w:rsidP="00FF1C90">
            <w:pPr>
              <w:rPr>
                <w:lang w:eastAsia="sk-SK"/>
              </w:rPr>
            </w:pPr>
            <w:r w:rsidRPr="009C4B79">
              <w:rPr>
                <w:lang w:eastAsia="sk-SK"/>
              </w:rPr>
              <w:t>1983: Univerzita Komenského Bratislava, Filozofická fakulta, prom.</w:t>
            </w:r>
            <w:r>
              <w:rPr>
                <w:lang w:eastAsia="sk-SK"/>
              </w:rPr>
              <w:t xml:space="preserve"> </w:t>
            </w:r>
            <w:proofErr w:type="spellStart"/>
            <w:r w:rsidRPr="009C4B79">
              <w:rPr>
                <w:lang w:eastAsia="sk-SK"/>
              </w:rPr>
              <w:t>hist</w:t>
            </w:r>
            <w:proofErr w:type="spellEnd"/>
            <w:r w:rsidRPr="009C4B79">
              <w:rPr>
                <w:lang w:eastAsia="sk-SK"/>
              </w:rPr>
              <w:t>.</w:t>
            </w:r>
          </w:p>
          <w:p w14:paraId="4C3A5561" w14:textId="452DD77E" w:rsidR="007307E8" w:rsidRPr="00997172" w:rsidRDefault="007307E8" w:rsidP="00FF1C90">
            <w:pPr>
              <w:rPr>
                <w:i/>
                <w:iCs/>
              </w:rPr>
            </w:pPr>
          </w:p>
        </w:tc>
      </w:tr>
      <w:tr w:rsidR="00100D45" w14:paraId="665FEFB3" w14:textId="77777777" w:rsidTr="00D50E71">
        <w:tc>
          <w:tcPr>
            <w:tcW w:w="10207" w:type="dxa"/>
            <w:gridSpan w:val="15"/>
            <w:shd w:val="clear" w:color="auto" w:fill="F7CAAC"/>
          </w:tcPr>
          <w:p w14:paraId="5A902172" w14:textId="77777777" w:rsidR="00100D45" w:rsidRDefault="00100D45" w:rsidP="00FF1C90">
            <w:pPr>
              <w:jc w:val="both"/>
              <w:rPr>
                <w:b/>
              </w:rPr>
            </w:pPr>
            <w:r>
              <w:rPr>
                <w:b/>
              </w:rPr>
              <w:t>Údaje o odborném působení od absolvování VŠ</w:t>
            </w:r>
          </w:p>
        </w:tc>
      </w:tr>
      <w:tr w:rsidR="00100D45" w:rsidRPr="00E564ED" w14:paraId="3E3909BD" w14:textId="77777777" w:rsidTr="00D50E71">
        <w:trPr>
          <w:trHeight w:val="825"/>
        </w:trPr>
        <w:tc>
          <w:tcPr>
            <w:tcW w:w="10207" w:type="dxa"/>
            <w:gridSpan w:val="15"/>
          </w:tcPr>
          <w:p w14:paraId="097B8557" w14:textId="77777777" w:rsidR="00100D45" w:rsidRDefault="00100D45" w:rsidP="00FF1C90">
            <w:pPr>
              <w:rPr>
                <w:lang w:eastAsia="sk-SK"/>
              </w:rPr>
            </w:pPr>
            <w:proofErr w:type="gramStart"/>
            <w:r w:rsidRPr="009C4B79">
              <w:rPr>
                <w:lang w:eastAsia="sk-SK"/>
              </w:rPr>
              <w:t>200</w:t>
            </w:r>
            <w:r>
              <w:rPr>
                <w:lang w:eastAsia="sk-SK"/>
              </w:rPr>
              <w:t>2</w:t>
            </w:r>
            <w:r w:rsidRPr="009C4B79">
              <w:rPr>
                <w:lang w:eastAsia="sk-SK"/>
              </w:rPr>
              <w:t>-dosud</w:t>
            </w:r>
            <w:proofErr w:type="gramEnd"/>
            <w:r>
              <w:rPr>
                <w:lang w:eastAsia="sk-SK"/>
              </w:rPr>
              <w:t>:</w:t>
            </w:r>
            <w:r w:rsidRPr="009C4B79">
              <w:rPr>
                <w:lang w:eastAsia="sk-SK"/>
              </w:rPr>
              <w:t xml:space="preserve"> Univerzita Tomáše Bati ve Zlíně, Fakulta multimediálních komunikací</w:t>
            </w:r>
            <w:r>
              <w:rPr>
                <w:lang w:eastAsia="sk-SK"/>
              </w:rPr>
              <w:t>, profesor (od r. 2019)</w:t>
            </w:r>
          </w:p>
          <w:p w14:paraId="62B70FE1" w14:textId="77777777" w:rsidR="00100D45" w:rsidRPr="009C4B79" w:rsidRDefault="00100D45" w:rsidP="00FF1C90">
            <w:pPr>
              <w:rPr>
                <w:lang w:eastAsia="sk-SK"/>
              </w:rPr>
            </w:pPr>
            <w:r w:rsidRPr="009C4B79">
              <w:rPr>
                <w:lang w:eastAsia="sk-SK"/>
              </w:rPr>
              <w:t>1998-200</w:t>
            </w:r>
            <w:r>
              <w:rPr>
                <w:lang w:eastAsia="sk-SK"/>
              </w:rPr>
              <w:t>2:</w:t>
            </w:r>
            <w:r w:rsidRPr="009C4B79">
              <w:rPr>
                <w:lang w:eastAsia="sk-SK"/>
              </w:rPr>
              <w:t xml:space="preserve"> Univerzita Tomáše Bati ve Zlíně</w:t>
            </w:r>
            <w:r>
              <w:rPr>
                <w:lang w:eastAsia="sk-SK"/>
              </w:rPr>
              <w:t xml:space="preserve">, </w:t>
            </w:r>
            <w:r w:rsidRPr="009C4B79">
              <w:rPr>
                <w:lang w:eastAsia="sk-SK"/>
              </w:rPr>
              <w:t>Institut reklamní tvorby a marketingových komunikací</w:t>
            </w:r>
            <w:r>
              <w:rPr>
                <w:lang w:eastAsia="sk-SK"/>
              </w:rPr>
              <w:t>, akademický pracovník</w:t>
            </w:r>
          </w:p>
          <w:p w14:paraId="184BC9B4" w14:textId="77777777" w:rsidR="00100D45" w:rsidRDefault="00100D45" w:rsidP="00FF1C90">
            <w:pPr>
              <w:rPr>
                <w:lang w:eastAsia="sk-SK"/>
              </w:rPr>
            </w:pPr>
            <w:proofErr w:type="gramStart"/>
            <w:r w:rsidRPr="009C4B79">
              <w:rPr>
                <w:lang w:eastAsia="sk-SK"/>
              </w:rPr>
              <w:t>1983-dosud</w:t>
            </w:r>
            <w:proofErr w:type="gramEnd"/>
            <w:r w:rsidRPr="009C4B79">
              <w:rPr>
                <w:lang w:eastAsia="sk-SK"/>
              </w:rPr>
              <w:t xml:space="preserve">: Vysoká škola výtvarných </w:t>
            </w:r>
            <w:proofErr w:type="spellStart"/>
            <w:r w:rsidRPr="009C4B79">
              <w:rPr>
                <w:lang w:eastAsia="sk-SK"/>
              </w:rPr>
              <w:t>umení</w:t>
            </w:r>
            <w:proofErr w:type="spellEnd"/>
            <w:r w:rsidRPr="009C4B79">
              <w:rPr>
                <w:lang w:eastAsia="sk-SK"/>
              </w:rPr>
              <w:t xml:space="preserve"> v</w:t>
            </w:r>
            <w:r>
              <w:rPr>
                <w:lang w:eastAsia="sk-SK"/>
              </w:rPr>
              <w:t> </w:t>
            </w:r>
            <w:proofErr w:type="spellStart"/>
            <w:r w:rsidRPr="009C4B79">
              <w:rPr>
                <w:lang w:eastAsia="sk-SK"/>
              </w:rPr>
              <w:t>Bratislave</w:t>
            </w:r>
            <w:proofErr w:type="spellEnd"/>
            <w:r>
              <w:rPr>
                <w:lang w:eastAsia="sk-SK"/>
              </w:rPr>
              <w:t>, akademický pracovník</w:t>
            </w:r>
          </w:p>
          <w:p w14:paraId="23E90A33" w14:textId="3FF7963F" w:rsidR="007307E8" w:rsidRPr="00E564ED" w:rsidRDefault="007307E8" w:rsidP="00FF1C90">
            <w:pPr>
              <w:rPr>
                <w:lang w:eastAsia="sk-SK"/>
              </w:rPr>
            </w:pPr>
          </w:p>
        </w:tc>
      </w:tr>
      <w:tr w:rsidR="00100D45" w14:paraId="42A571B3" w14:textId="77777777" w:rsidTr="00D50E71">
        <w:trPr>
          <w:trHeight w:val="250"/>
        </w:trPr>
        <w:tc>
          <w:tcPr>
            <w:tcW w:w="10207" w:type="dxa"/>
            <w:gridSpan w:val="15"/>
            <w:shd w:val="clear" w:color="auto" w:fill="F7CAAC"/>
          </w:tcPr>
          <w:p w14:paraId="2D376EE1" w14:textId="77777777" w:rsidR="00100D45" w:rsidRDefault="00100D45" w:rsidP="00FF1C90">
            <w:pPr>
              <w:jc w:val="both"/>
            </w:pPr>
            <w:r>
              <w:rPr>
                <w:b/>
              </w:rPr>
              <w:t>Zkušenosti s vedením kvalifikačních a rigorózních prací</w:t>
            </w:r>
          </w:p>
        </w:tc>
      </w:tr>
      <w:tr w:rsidR="00100D45" w14:paraId="61450648" w14:textId="77777777" w:rsidTr="00D50E71">
        <w:trPr>
          <w:trHeight w:val="530"/>
        </w:trPr>
        <w:tc>
          <w:tcPr>
            <w:tcW w:w="10207" w:type="dxa"/>
            <w:gridSpan w:val="15"/>
          </w:tcPr>
          <w:p w14:paraId="6007B033" w14:textId="77777777" w:rsidR="00100D45" w:rsidRDefault="00100D45" w:rsidP="00FF1C90">
            <w:pPr>
              <w:jc w:val="both"/>
            </w:pPr>
            <w:r>
              <w:t>Diplomové práce: 2</w:t>
            </w:r>
          </w:p>
          <w:p w14:paraId="3F7DD816" w14:textId="77777777" w:rsidR="00100D45" w:rsidRDefault="00100D45" w:rsidP="00FF1C90">
            <w:pPr>
              <w:jc w:val="both"/>
            </w:pPr>
            <w:r>
              <w:t>Disertační práce: 4</w:t>
            </w:r>
          </w:p>
          <w:p w14:paraId="21FF7C01" w14:textId="5D5C783E" w:rsidR="00B16C47" w:rsidRDefault="00B16C47" w:rsidP="00FF1C90">
            <w:pPr>
              <w:jc w:val="both"/>
            </w:pPr>
          </w:p>
        </w:tc>
      </w:tr>
      <w:tr w:rsidR="00100D45" w14:paraId="4707CB89" w14:textId="77777777" w:rsidTr="00096FA3">
        <w:trPr>
          <w:cantSplit/>
        </w:trPr>
        <w:tc>
          <w:tcPr>
            <w:tcW w:w="3403" w:type="dxa"/>
            <w:gridSpan w:val="3"/>
            <w:tcBorders>
              <w:top w:val="single" w:sz="12" w:space="0" w:color="auto"/>
            </w:tcBorders>
            <w:shd w:val="clear" w:color="auto" w:fill="F7CAAC"/>
          </w:tcPr>
          <w:p w14:paraId="300EE2C8" w14:textId="77777777" w:rsidR="00100D45" w:rsidRDefault="00100D45" w:rsidP="00FF1C90">
            <w:pPr>
              <w:jc w:val="both"/>
            </w:pPr>
            <w:r>
              <w:rPr>
                <w:b/>
              </w:rPr>
              <w:t xml:space="preserve">Obor habilitačního řízení </w:t>
            </w:r>
          </w:p>
        </w:tc>
        <w:tc>
          <w:tcPr>
            <w:tcW w:w="1984" w:type="dxa"/>
            <w:gridSpan w:val="2"/>
            <w:tcBorders>
              <w:top w:val="single" w:sz="12" w:space="0" w:color="auto"/>
            </w:tcBorders>
            <w:shd w:val="clear" w:color="auto" w:fill="F7CAAC"/>
          </w:tcPr>
          <w:p w14:paraId="461ED857" w14:textId="77777777" w:rsidR="00100D45" w:rsidRDefault="00100D45" w:rsidP="00FF1C90">
            <w:pPr>
              <w:jc w:val="both"/>
            </w:pPr>
            <w:r>
              <w:rPr>
                <w:b/>
              </w:rPr>
              <w:t>Rok udělení hodnosti</w:t>
            </w:r>
          </w:p>
        </w:tc>
        <w:tc>
          <w:tcPr>
            <w:tcW w:w="2704" w:type="dxa"/>
            <w:gridSpan w:val="6"/>
            <w:tcBorders>
              <w:top w:val="single" w:sz="12" w:space="0" w:color="auto"/>
              <w:right w:val="single" w:sz="12" w:space="0" w:color="auto"/>
            </w:tcBorders>
            <w:shd w:val="clear" w:color="auto" w:fill="F7CAAC"/>
          </w:tcPr>
          <w:p w14:paraId="285E5899" w14:textId="77777777" w:rsidR="00100D45" w:rsidRDefault="00100D45" w:rsidP="00FF1C90">
            <w:pPr>
              <w:jc w:val="both"/>
            </w:pPr>
            <w:r>
              <w:rPr>
                <w:b/>
              </w:rPr>
              <w:t>Řízení konáno na VŠ</w:t>
            </w:r>
          </w:p>
        </w:tc>
        <w:tc>
          <w:tcPr>
            <w:tcW w:w="2116" w:type="dxa"/>
            <w:gridSpan w:val="4"/>
            <w:tcBorders>
              <w:top w:val="single" w:sz="12" w:space="0" w:color="auto"/>
              <w:left w:val="single" w:sz="12" w:space="0" w:color="auto"/>
            </w:tcBorders>
            <w:shd w:val="clear" w:color="auto" w:fill="F7CAAC"/>
          </w:tcPr>
          <w:p w14:paraId="4679BB00" w14:textId="77777777" w:rsidR="00100D45" w:rsidRDefault="00100D45" w:rsidP="00FF1C90">
            <w:pPr>
              <w:jc w:val="both"/>
              <w:rPr>
                <w:b/>
              </w:rPr>
            </w:pPr>
            <w:r>
              <w:rPr>
                <w:b/>
              </w:rPr>
              <w:t>Ohlasy publikací</w:t>
            </w:r>
          </w:p>
        </w:tc>
      </w:tr>
      <w:tr w:rsidR="00100D45" w14:paraId="7D425145" w14:textId="77777777" w:rsidTr="00096FA3">
        <w:trPr>
          <w:cantSplit/>
        </w:trPr>
        <w:tc>
          <w:tcPr>
            <w:tcW w:w="3403" w:type="dxa"/>
            <w:gridSpan w:val="3"/>
          </w:tcPr>
          <w:p w14:paraId="11182D20" w14:textId="77777777" w:rsidR="00100D45" w:rsidRDefault="00100D45" w:rsidP="00FF1C90">
            <w:pPr>
              <w:jc w:val="both"/>
            </w:pPr>
            <w:r>
              <w:t>Dizajn</w:t>
            </w:r>
          </w:p>
        </w:tc>
        <w:tc>
          <w:tcPr>
            <w:tcW w:w="1984" w:type="dxa"/>
            <w:gridSpan w:val="2"/>
          </w:tcPr>
          <w:p w14:paraId="6787DCBF" w14:textId="77777777" w:rsidR="00100D45" w:rsidRDefault="00100D45" w:rsidP="00FF1C90">
            <w:pPr>
              <w:jc w:val="both"/>
            </w:pPr>
            <w:r>
              <w:t>2004</w:t>
            </w:r>
          </w:p>
        </w:tc>
        <w:tc>
          <w:tcPr>
            <w:tcW w:w="2704" w:type="dxa"/>
            <w:gridSpan w:val="6"/>
            <w:tcBorders>
              <w:right w:val="single" w:sz="12" w:space="0" w:color="auto"/>
            </w:tcBorders>
          </w:tcPr>
          <w:p w14:paraId="622C6719" w14:textId="77777777" w:rsidR="00100D45" w:rsidRDefault="00100D45" w:rsidP="00FF1C90">
            <w:pPr>
              <w:pStyle w:val="Bezmezer"/>
            </w:pPr>
            <w:r w:rsidRPr="00AC183A">
              <w:t xml:space="preserve">Slovenská technická univerzita, Fakulta </w:t>
            </w:r>
            <w:proofErr w:type="spellStart"/>
            <w:r w:rsidRPr="00AC183A">
              <w:t>architektúry</w:t>
            </w:r>
            <w:proofErr w:type="spellEnd"/>
          </w:p>
        </w:tc>
        <w:tc>
          <w:tcPr>
            <w:tcW w:w="632" w:type="dxa"/>
            <w:gridSpan w:val="2"/>
            <w:tcBorders>
              <w:left w:val="single" w:sz="12" w:space="0" w:color="auto"/>
            </w:tcBorders>
            <w:shd w:val="clear" w:color="auto" w:fill="F7CAAC"/>
          </w:tcPr>
          <w:p w14:paraId="5C7C1082" w14:textId="77777777" w:rsidR="00100D45" w:rsidRPr="00F20AEF" w:rsidRDefault="00100D45" w:rsidP="00FF1C90">
            <w:pPr>
              <w:jc w:val="both"/>
            </w:pPr>
            <w:proofErr w:type="spellStart"/>
            <w:r w:rsidRPr="00F20AEF">
              <w:rPr>
                <w:b/>
              </w:rPr>
              <w:t>WoS</w:t>
            </w:r>
            <w:proofErr w:type="spellEnd"/>
          </w:p>
        </w:tc>
        <w:tc>
          <w:tcPr>
            <w:tcW w:w="693" w:type="dxa"/>
            <w:shd w:val="clear" w:color="auto" w:fill="F7CAAC"/>
          </w:tcPr>
          <w:p w14:paraId="1E9230AF" w14:textId="77777777" w:rsidR="00100D45" w:rsidRPr="00F20AEF" w:rsidRDefault="00100D45" w:rsidP="00FF1C90">
            <w:pPr>
              <w:jc w:val="both"/>
              <w:rPr>
                <w:sz w:val="18"/>
              </w:rPr>
            </w:pPr>
            <w:proofErr w:type="spellStart"/>
            <w:r w:rsidRPr="00F20AEF">
              <w:rPr>
                <w:b/>
                <w:sz w:val="18"/>
              </w:rPr>
              <w:t>Scopus</w:t>
            </w:r>
            <w:proofErr w:type="spellEnd"/>
          </w:p>
        </w:tc>
        <w:tc>
          <w:tcPr>
            <w:tcW w:w="791" w:type="dxa"/>
            <w:shd w:val="clear" w:color="auto" w:fill="F7CAAC"/>
          </w:tcPr>
          <w:p w14:paraId="69625ACD" w14:textId="77777777" w:rsidR="00100D45" w:rsidRDefault="00100D45" w:rsidP="00FF1C90">
            <w:pPr>
              <w:jc w:val="both"/>
            </w:pPr>
            <w:r>
              <w:rPr>
                <w:b/>
                <w:sz w:val="18"/>
              </w:rPr>
              <w:t>ostatní</w:t>
            </w:r>
          </w:p>
        </w:tc>
      </w:tr>
      <w:tr w:rsidR="00100D45" w14:paraId="14136DF2" w14:textId="77777777" w:rsidTr="00096FA3">
        <w:trPr>
          <w:cantSplit/>
          <w:trHeight w:val="70"/>
        </w:trPr>
        <w:tc>
          <w:tcPr>
            <w:tcW w:w="3403" w:type="dxa"/>
            <w:gridSpan w:val="3"/>
            <w:shd w:val="clear" w:color="auto" w:fill="F7CAAC"/>
          </w:tcPr>
          <w:p w14:paraId="7434CC5C" w14:textId="77777777" w:rsidR="00100D45" w:rsidRDefault="00100D45" w:rsidP="00FF1C90">
            <w:pPr>
              <w:jc w:val="both"/>
            </w:pPr>
            <w:r>
              <w:rPr>
                <w:b/>
              </w:rPr>
              <w:t>Obor jmenovacího řízení</w:t>
            </w:r>
          </w:p>
        </w:tc>
        <w:tc>
          <w:tcPr>
            <w:tcW w:w="1984" w:type="dxa"/>
            <w:gridSpan w:val="2"/>
            <w:shd w:val="clear" w:color="auto" w:fill="F7CAAC"/>
          </w:tcPr>
          <w:p w14:paraId="2890CED9" w14:textId="77777777" w:rsidR="00100D45" w:rsidRDefault="00100D45" w:rsidP="00FF1C90">
            <w:pPr>
              <w:jc w:val="both"/>
            </w:pPr>
            <w:r>
              <w:rPr>
                <w:b/>
              </w:rPr>
              <w:t>Rok udělení hodnosti</w:t>
            </w:r>
          </w:p>
        </w:tc>
        <w:tc>
          <w:tcPr>
            <w:tcW w:w="2704" w:type="dxa"/>
            <w:gridSpan w:val="6"/>
            <w:tcBorders>
              <w:right w:val="single" w:sz="12" w:space="0" w:color="auto"/>
            </w:tcBorders>
            <w:shd w:val="clear" w:color="auto" w:fill="F7CAAC"/>
          </w:tcPr>
          <w:p w14:paraId="565C2430" w14:textId="77777777" w:rsidR="00100D45" w:rsidRDefault="00100D45" w:rsidP="00FF1C90">
            <w:r>
              <w:rPr>
                <w:b/>
              </w:rPr>
              <w:t>Řízení konáno na VŠ</w:t>
            </w:r>
          </w:p>
        </w:tc>
        <w:tc>
          <w:tcPr>
            <w:tcW w:w="632" w:type="dxa"/>
            <w:gridSpan w:val="2"/>
            <w:tcBorders>
              <w:left w:val="single" w:sz="12" w:space="0" w:color="auto"/>
            </w:tcBorders>
          </w:tcPr>
          <w:p w14:paraId="27E5189C" w14:textId="77777777" w:rsidR="00100D45" w:rsidRPr="00F20AEF" w:rsidRDefault="00100D45" w:rsidP="00FF1C90">
            <w:pPr>
              <w:jc w:val="both"/>
              <w:rPr>
                <w:b/>
              </w:rPr>
            </w:pPr>
          </w:p>
        </w:tc>
        <w:tc>
          <w:tcPr>
            <w:tcW w:w="693" w:type="dxa"/>
          </w:tcPr>
          <w:p w14:paraId="1AEDE3FA" w14:textId="77777777" w:rsidR="00100D45" w:rsidRPr="00F20AEF" w:rsidRDefault="00100D45" w:rsidP="00FF1C90">
            <w:pPr>
              <w:jc w:val="both"/>
              <w:rPr>
                <w:b/>
              </w:rPr>
            </w:pPr>
          </w:p>
        </w:tc>
        <w:tc>
          <w:tcPr>
            <w:tcW w:w="791" w:type="dxa"/>
          </w:tcPr>
          <w:p w14:paraId="334FB65A" w14:textId="77777777" w:rsidR="00100D45" w:rsidRDefault="00100D45" w:rsidP="00FF1C90">
            <w:pPr>
              <w:jc w:val="both"/>
              <w:rPr>
                <w:b/>
              </w:rPr>
            </w:pPr>
          </w:p>
        </w:tc>
      </w:tr>
      <w:tr w:rsidR="00100D45" w14:paraId="5873AC08" w14:textId="77777777" w:rsidTr="00096FA3">
        <w:trPr>
          <w:trHeight w:val="205"/>
        </w:trPr>
        <w:tc>
          <w:tcPr>
            <w:tcW w:w="3403" w:type="dxa"/>
            <w:gridSpan w:val="3"/>
          </w:tcPr>
          <w:p w14:paraId="486D88D2" w14:textId="77777777" w:rsidR="00100D45" w:rsidRDefault="00100D45" w:rsidP="00FF1C90">
            <w:pPr>
              <w:jc w:val="both"/>
            </w:pPr>
            <w:r>
              <w:t>Vizuální komunikace</w:t>
            </w:r>
          </w:p>
        </w:tc>
        <w:tc>
          <w:tcPr>
            <w:tcW w:w="1984" w:type="dxa"/>
            <w:gridSpan w:val="2"/>
          </w:tcPr>
          <w:p w14:paraId="2D26CB10" w14:textId="77777777" w:rsidR="00100D45" w:rsidRDefault="00100D45" w:rsidP="00FF1C90">
            <w:pPr>
              <w:jc w:val="both"/>
            </w:pPr>
            <w:r>
              <w:t>2019</w:t>
            </w:r>
          </w:p>
        </w:tc>
        <w:tc>
          <w:tcPr>
            <w:tcW w:w="2704" w:type="dxa"/>
            <w:gridSpan w:val="6"/>
            <w:tcBorders>
              <w:right w:val="single" w:sz="12" w:space="0" w:color="auto"/>
            </w:tcBorders>
          </w:tcPr>
          <w:p w14:paraId="4448F86F" w14:textId="77777777" w:rsidR="00100D45" w:rsidRDefault="00100D45" w:rsidP="00FF1C90">
            <w:r w:rsidRPr="00533A95">
              <w:t>Univerzita J. E. Purkyně, Fakulta umění a designu</w:t>
            </w:r>
          </w:p>
        </w:tc>
        <w:tc>
          <w:tcPr>
            <w:tcW w:w="1325" w:type="dxa"/>
            <w:gridSpan w:val="3"/>
            <w:tcBorders>
              <w:left w:val="single" w:sz="12" w:space="0" w:color="auto"/>
            </w:tcBorders>
            <w:shd w:val="clear" w:color="auto" w:fill="FBD4B4"/>
            <w:vAlign w:val="center"/>
          </w:tcPr>
          <w:p w14:paraId="3E6F8913" w14:textId="77777777" w:rsidR="00100D45" w:rsidRPr="00F20AEF" w:rsidRDefault="00100D45" w:rsidP="00FF1C90">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91" w:type="dxa"/>
            <w:vAlign w:val="center"/>
          </w:tcPr>
          <w:p w14:paraId="57EA7412" w14:textId="77777777" w:rsidR="00100D45" w:rsidRDefault="00100D45" w:rsidP="00FF1C90">
            <w:pPr>
              <w:rPr>
                <w:b/>
              </w:rPr>
            </w:pPr>
            <w:r>
              <w:rPr>
                <w:b/>
              </w:rPr>
              <w:t xml:space="preserve">    /</w:t>
            </w:r>
          </w:p>
        </w:tc>
      </w:tr>
      <w:tr w:rsidR="00100D45" w14:paraId="334CA860" w14:textId="77777777" w:rsidTr="00D50E71">
        <w:tc>
          <w:tcPr>
            <w:tcW w:w="10207" w:type="dxa"/>
            <w:gridSpan w:val="15"/>
            <w:shd w:val="clear" w:color="auto" w:fill="F7CAAC"/>
          </w:tcPr>
          <w:p w14:paraId="689B9269" w14:textId="77777777" w:rsidR="00100D45" w:rsidRDefault="00100D45" w:rsidP="00FF1C90">
            <w:pPr>
              <w:jc w:val="both"/>
              <w:rPr>
                <w:b/>
              </w:rPr>
            </w:pPr>
            <w:r>
              <w:rPr>
                <w:b/>
              </w:rPr>
              <w:t xml:space="preserve">Přehled o nejvýznamnější publikační a další tvůrčí činnosti nebo další profesní činnosti u odborníků z praxe vztahující se k zabezpečovaným předmětům </w:t>
            </w:r>
          </w:p>
        </w:tc>
      </w:tr>
      <w:tr w:rsidR="00100D45" w:rsidRPr="007B04D8" w14:paraId="6573B877" w14:textId="77777777" w:rsidTr="00D50E71">
        <w:trPr>
          <w:trHeight w:val="411"/>
        </w:trPr>
        <w:tc>
          <w:tcPr>
            <w:tcW w:w="10207" w:type="dxa"/>
            <w:gridSpan w:val="15"/>
          </w:tcPr>
          <w:p w14:paraId="3C44B21A" w14:textId="77777777" w:rsidR="00751260" w:rsidRDefault="00751260" w:rsidP="00751260">
            <w:r w:rsidRPr="00856010">
              <w:t xml:space="preserve">KOLESÁR, Zdeno. </w:t>
            </w:r>
            <w:r w:rsidRPr="00157422">
              <w:rPr>
                <w:i/>
              </w:rPr>
              <w:t xml:space="preserve">Kontinuita či diskontinuita. </w:t>
            </w:r>
            <w:proofErr w:type="spellStart"/>
            <w:r w:rsidRPr="00157422">
              <w:rPr>
                <w:i/>
              </w:rPr>
              <w:t>Dizajnérske</w:t>
            </w:r>
            <w:proofErr w:type="spellEnd"/>
            <w:r w:rsidRPr="00157422">
              <w:rPr>
                <w:i/>
              </w:rPr>
              <w:t xml:space="preserve"> </w:t>
            </w:r>
            <w:proofErr w:type="spellStart"/>
            <w:r w:rsidRPr="00157422">
              <w:rPr>
                <w:i/>
              </w:rPr>
              <w:t>vzdelávanie</w:t>
            </w:r>
            <w:proofErr w:type="spellEnd"/>
            <w:r w:rsidRPr="00157422">
              <w:rPr>
                <w:i/>
              </w:rPr>
              <w:t xml:space="preserve"> v </w:t>
            </w:r>
            <w:proofErr w:type="spellStart"/>
            <w:r w:rsidRPr="00157422">
              <w:rPr>
                <w:i/>
              </w:rPr>
              <w:t>Bratislave</w:t>
            </w:r>
            <w:proofErr w:type="spellEnd"/>
            <w:r w:rsidRPr="00157422">
              <w:rPr>
                <w:i/>
              </w:rPr>
              <w:t xml:space="preserve"> a </w:t>
            </w:r>
            <w:proofErr w:type="gramStart"/>
            <w:r w:rsidRPr="00157422">
              <w:rPr>
                <w:i/>
              </w:rPr>
              <w:t>v</w:t>
            </w:r>
            <w:proofErr w:type="gramEnd"/>
            <w:r w:rsidRPr="00157422">
              <w:rPr>
                <w:i/>
              </w:rPr>
              <w:t xml:space="preserve"> Zlíne.</w:t>
            </w:r>
            <w:r w:rsidRPr="00856010">
              <w:t xml:space="preserve"> In: </w:t>
            </w:r>
            <w:proofErr w:type="spellStart"/>
            <w:r w:rsidRPr="00856010">
              <w:t>Umelecké</w:t>
            </w:r>
            <w:proofErr w:type="spellEnd"/>
            <w:r w:rsidRPr="00856010">
              <w:t xml:space="preserve"> </w:t>
            </w:r>
            <w:proofErr w:type="spellStart"/>
            <w:r w:rsidRPr="00856010">
              <w:t>vzdelávanie</w:t>
            </w:r>
            <w:proofErr w:type="spellEnd"/>
            <w:r w:rsidRPr="00856010">
              <w:t xml:space="preserve"> v kontexte </w:t>
            </w:r>
            <w:proofErr w:type="spellStart"/>
            <w:r w:rsidRPr="00856010">
              <w:t>súčasnosti</w:t>
            </w:r>
            <w:proofErr w:type="spellEnd"/>
            <w:r w:rsidRPr="00856010">
              <w:t xml:space="preserve">. Košice: Fakulta </w:t>
            </w:r>
            <w:proofErr w:type="spellStart"/>
            <w:r w:rsidRPr="00856010">
              <w:t>umení</w:t>
            </w:r>
            <w:proofErr w:type="spellEnd"/>
            <w:r w:rsidRPr="00856010">
              <w:t xml:space="preserve"> </w:t>
            </w:r>
            <w:proofErr w:type="spellStart"/>
            <w:r w:rsidRPr="00856010">
              <w:t>Technickej</w:t>
            </w:r>
            <w:proofErr w:type="spellEnd"/>
            <w:r w:rsidRPr="00856010">
              <w:t xml:space="preserve"> univerzity v </w:t>
            </w:r>
            <w:proofErr w:type="spellStart"/>
            <w:r w:rsidRPr="00856010">
              <w:t>Košiciach</w:t>
            </w:r>
            <w:proofErr w:type="spellEnd"/>
            <w:r w:rsidRPr="00856010">
              <w:t>, 2019, s. 108-113. ISBN 978-80-972017-9-1.</w:t>
            </w:r>
          </w:p>
          <w:p w14:paraId="3271689C" w14:textId="77777777" w:rsidR="00751260" w:rsidRDefault="00751260" w:rsidP="00751260">
            <w:r>
              <w:t xml:space="preserve">JAKUBÍČEK, Vít; KOLESÁR, Zdeno. </w:t>
            </w:r>
            <w:r w:rsidRPr="00157422">
              <w:rPr>
                <w:i/>
              </w:rPr>
              <w:t>Rozum versus cit. Zlínský průmyslový design 1918–1958.</w:t>
            </w:r>
            <w:r>
              <w:t xml:space="preserve"> Univerzita Tomáše Bati ve Zlíně, 2019. ISBN: 978-80-7454-861-1.</w:t>
            </w:r>
          </w:p>
          <w:p w14:paraId="43C7085B" w14:textId="77777777" w:rsidR="00751260" w:rsidRDefault="00751260" w:rsidP="00751260">
            <w:r>
              <w:t xml:space="preserve">KOLESÁR, Zdeno. </w:t>
            </w:r>
            <w:r w:rsidRPr="00157422">
              <w:rPr>
                <w:i/>
              </w:rPr>
              <w:t xml:space="preserve">Forma </w:t>
            </w:r>
            <w:proofErr w:type="spellStart"/>
            <w:r w:rsidRPr="00157422">
              <w:rPr>
                <w:i/>
              </w:rPr>
              <w:t>spríjemňuje</w:t>
            </w:r>
            <w:proofErr w:type="spellEnd"/>
            <w:r w:rsidRPr="00157422">
              <w:rPr>
                <w:i/>
              </w:rPr>
              <w:t xml:space="preserve"> </w:t>
            </w:r>
            <w:proofErr w:type="spellStart"/>
            <w:r w:rsidRPr="00157422">
              <w:rPr>
                <w:i/>
              </w:rPr>
              <w:t>funkciu</w:t>
            </w:r>
            <w:proofErr w:type="spellEnd"/>
            <w:r w:rsidRPr="00157422">
              <w:rPr>
                <w:i/>
              </w:rPr>
              <w:t>.</w:t>
            </w:r>
            <w:r>
              <w:t xml:space="preserve"> Košice: Dive </w:t>
            </w:r>
            <w:proofErr w:type="spellStart"/>
            <w:r>
              <w:t>Buki</w:t>
            </w:r>
            <w:proofErr w:type="spellEnd"/>
            <w:r>
              <w:t>, 2019, 253 s., ISBN 978-80-89677-24-5.</w:t>
            </w:r>
          </w:p>
          <w:p w14:paraId="4598632D" w14:textId="77777777" w:rsidR="00751260" w:rsidRDefault="00751260" w:rsidP="00751260">
            <w:r w:rsidRPr="00F426A5">
              <w:t xml:space="preserve">KOLESÁR, Zdeno. </w:t>
            </w:r>
            <w:r w:rsidRPr="00157422">
              <w:rPr>
                <w:i/>
              </w:rPr>
              <w:t xml:space="preserve">Slepý </w:t>
            </w:r>
            <w:proofErr w:type="spellStart"/>
            <w:r w:rsidRPr="00157422">
              <w:rPr>
                <w:i/>
              </w:rPr>
              <w:t>výhonok</w:t>
            </w:r>
            <w:proofErr w:type="spellEnd"/>
            <w:r w:rsidRPr="00157422">
              <w:rPr>
                <w:i/>
              </w:rPr>
              <w:t xml:space="preserve"> s pozoruhodným </w:t>
            </w:r>
            <w:proofErr w:type="spellStart"/>
            <w:r w:rsidRPr="00157422">
              <w:rPr>
                <w:i/>
              </w:rPr>
              <w:t>dizajnom</w:t>
            </w:r>
            <w:proofErr w:type="spellEnd"/>
            <w:r w:rsidRPr="00157422">
              <w:rPr>
                <w:i/>
              </w:rPr>
              <w:t>.</w:t>
            </w:r>
            <w:r w:rsidRPr="00F426A5">
              <w:t xml:space="preserve"> </w:t>
            </w:r>
            <w:proofErr w:type="spellStart"/>
            <w:r w:rsidRPr="00F426A5">
              <w:t>Designum</w:t>
            </w:r>
            <w:proofErr w:type="spellEnd"/>
            <w:r w:rsidRPr="00F426A5">
              <w:t xml:space="preserve">, 2018, č. 4, s. 62-69 a 87. ISSN 1335034x. KOLESÁR, Zdeno. </w:t>
            </w:r>
            <w:proofErr w:type="spellStart"/>
            <w:r w:rsidRPr="00F426A5">
              <w:t>Fonts</w:t>
            </w:r>
            <w:proofErr w:type="spellEnd"/>
            <w:r w:rsidRPr="00F426A5">
              <w:t xml:space="preserve"> SK. </w:t>
            </w:r>
            <w:r w:rsidRPr="00157422">
              <w:rPr>
                <w:i/>
              </w:rPr>
              <w:t>Dizajn digitalizovaného písma na Slovensku.</w:t>
            </w:r>
            <w:r w:rsidRPr="00F426A5">
              <w:t xml:space="preserve"> </w:t>
            </w:r>
            <w:proofErr w:type="spellStart"/>
            <w:r w:rsidRPr="00F426A5">
              <w:t>Designum</w:t>
            </w:r>
            <w:proofErr w:type="spellEnd"/>
            <w:r w:rsidRPr="00F426A5">
              <w:t xml:space="preserve">, 2018, č. 4, s. 74-77 a 87. ISSN </w:t>
            </w:r>
            <w:proofErr w:type="gramStart"/>
            <w:r w:rsidRPr="00F426A5">
              <w:t>1335-034x</w:t>
            </w:r>
            <w:proofErr w:type="gramEnd"/>
            <w:r w:rsidRPr="00F426A5">
              <w:t xml:space="preserve">. </w:t>
            </w:r>
          </w:p>
          <w:p w14:paraId="1660C2EB" w14:textId="77777777" w:rsidR="007307E8" w:rsidRDefault="00751260" w:rsidP="00751260">
            <w:r w:rsidRPr="00E85E7C">
              <w:t>KOLESÁR, Zdeno a Jacek MROWCZYK</w:t>
            </w:r>
            <w:r>
              <w:t>.</w:t>
            </w:r>
            <w:r w:rsidRPr="00E85E7C">
              <w:t xml:space="preserve"> </w:t>
            </w:r>
            <w:proofErr w:type="spellStart"/>
            <w:r w:rsidRPr="00E85E7C">
              <w:rPr>
                <w:i/>
              </w:rPr>
              <w:t>Historia</w:t>
            </w:r>
            <w:proofErr w:type="spellEnd"/>
            <w:r w:rsidRPr="00E85E7C">
              <w:rPr>
                <w:i/>
              </w:rPr>
              <w:t xml:space="preserve"> </w:t>
            </w:r>
            <w:proofErr w:type="spellStart"/>
            <w:r w:rsidRPr="00E85E7C">
              <w:rPr>
                <w:i/>
              </w:rPr>
              <w:t>projektowania</w:t>
            </w:r>
            <w:proofErr w:type="spellEnd"/>
            <w:r w:rsidRPr="00E85E7C">
              <w:rPr>
                <w:i/>
              </w:rPr>
              <w:t xml:space="preserve"> </w:t>
            </w:r>
            <w:proofErr w:type="spellStart"/>
            <w:r w:rsidRPr="00E85E7C">
              <w:rPr>
                <w:i/>
              </w:rPr>
              <w:t>graficznego</w:t>
            </w:r>
            <w:proofErr w:type="spellEnd"/>
            <w:r w:rsidRPr="00E85E7C">
              <w:rPr>
                <w:i/>
              </w:rPr>
              <w:t>.</w:t>
            </w:r>
            <w:r w:rsidRPr="00E85E7C">
              <w:t xml:space="preserve"> </w:t>
            </w:r>
            <w:proofErr w:type="spellStart"/>
            <w:r w:rsidRPr="00E85E7C">
              <w:t>Kraków</w:t>
            </w:r>
            <w:proofErr w:type="spellEnd"/>
            <w:r w:rsidRPr="00E85E7C">
              <w:t xml:space="preserve">, </w:t>
            </w:r>
            <w:proofErr w:type="spellStart"/>
            <w:r w:rsidRPr="00E85E7C">
              <w:t>Wydawnictvo</w:t>
            </w:r>
            <w:proofErr w:type="spellEnd"/>
            <w:r w:rsidRPr="00E85E7C">
              <w:t xml:space="preserve"> </w:t>
            </w:r>
            <w:proofErr w:type="spellStart"/>
            <w:r w:rsidRPr="00E85E7C">
              <w:t>Karakter</w:t>
            </w:r>
            <w:proofErr w:type="spellEnd"/>
            <w:r w:rsidRPr="00E85E7C">
              <w:t xml:space="preserve">, 2018. ISBN 978-8365271-76-1. </w:t>
            </w:r>
            <w:proofErr w:type="gramStart"/>
            <w:r w:rsidRPr="00E85E7C">
              <w:t>75%</w:t>
            </w:r>
            <w:proofErr w:type="gramEnd"/>
            <w:r w:rsidRPr="00E85E7C">
              <w:t>.</w:t>
            </w:r>
          </w:p>
          <w:p w14:paraId="374B7928" w14:textId="5B062906" w:rsidR="00751260" w:rsidRPr="007B04D8" w:rsidRDefault="00751260" w:rsidP="00751260">
            <w:pPr>
              <w:rPr>
                <w:bCs/>
              </w:rPr>
            </w:pPr>
          </w:p>
        </w:tc>
      </w:tr>
    </w:tbl>
    <w:p w14:paraId="5904D92C" w14:textId="77777777" w:rsidR="00751260" w:rsidRDefault="00751260">
      <w:r>
        <w:br w:type="page"/>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4536"/>
        <w:gridCol w:w="786"/>
        <w:gridCol w:w="2116"/>
      </w:tblGrid>
      <w:tr w:rsidR="00100D45" w14:paraId="628387F8" w14:textId="77777777" w:rsidTr="00D50E71">
        <w:trPr>
          <w:trHeight w:val="218"/>
        </w:trPr>
        <w:tc>
          <w:tcPr>
            <w:tcW w:w="10207" w:type="dxa"/>
            <w:gridSpan w:val="4"/>
            <w:shd w:val="clear" w:color="auto" w:fill="F7CAAC"/>
          </w:tcPr>
          <w:p w14:paraId="23788B44" w14:textId="19226EE4" w:rsidR="00100D45" w:rsidRDefault="00100D45" w:rsidP="00FF1C90">
            <w:pPr>
              <w:rPr>
                <w:b/>
              </w:rPr>
            </w:pPr>
            <w:r>
              <w:rPr>
                <w:b/>
              </w:rPr>
              <w:lastRenderedPageBreak/>
              <w:t>Působení v zahraničí</w:t>
            </w:r>
          </w:p>
        </w:tc>
      </w:tr>
      <w:tr w:rsidR="00100D45" w14:paraId="66660B4B" w14:textId="77777777" w:rsidTr="00171C2C">
        <w:trPr>
          <w:trHeight w:val="1464"/>
        </w:trPr>
        <w:tc>
          <w:tcPr>
            <w:tcW w:w="10207" w:type="dxa"/>
            <w:gridSpan w:val="4"/>
          </w:tcPr>
          <w:p w14:paraId="2D1FAD3B" w14:textId="77777777" w:rsidR="00171C2C" w:rsidRPr="00E85E7C" w:rsidRDefault="00171C2C" w:rsidP="00171C2C">
            <w:pPr>
              <w:jc w:val="both"/>
            </w:pPr>
            <w:r>
              <w:t>2004:</w:t>
            </w:r>
            <w:r w:rsidRPr="00E85E7C">
              <w:t xml:space="preserve"> </w:t>
            </w:r>
            <w:proofErr w:type="spellStart"/>
            <w:r w:rsidRPr="00E85E7C">
              <w:t>Ecole</w:t>
            </w:r>
            <w:proofErr w:type="spellEnd"/>
            <w:r w:rsidRPr="00E85E7C">
              <w:t xml:space="preserve"> des </w:t>
            </w:r>
            <w:proofErr w:type="spellStart"/>
            <w:r w:rsidRPr="00E85E7C">
              <w:t>Beaux</w:t>
            </w:r>
            <w:r w:rsidRPr="00E85E7C">
              <w:noBreakHyphen/>
              <w:t>Arts</w:t>
            </w:r>
            <w:proofErr w:type="spellEnd"/>
            <w:r w:rsidRPr="00E85E7C">
              <w:t xml:space="preserve">, Saint </w:t>
            </w:r>
            <w:proofErr w:type="spellStart"/>
            <w:r w:rsidRPr="00E85E7C">
              <w:t>Etienne</w:t>
            </w:r>
            <w:proofErr w:type="spellEnd"/>
            <w:r w:rsidRPr="00E85E7C">
              <w:t>, Francie, 2 měsíce, přednáškový pobyt.</w:t>
            </w:r>
          </w:p>
          <w:p w14:paraId="33456ABB" w14:textId="77777777" w:rsidR="00171C2C" w:rsidRPr="00E85E7C" w:rsidRDefault="00171C2C" w:rsidP="00171C2C">
            <w:pPr>
              <w:jc w:val="both"/>
            </w:pPr>
            <w:r w:rsidRPr="00E85E7C">
              <w:t>2000</w:t>
            </w:r>
            <w:r>
              <w:t xml:space="preserve">: </w:t>
            </w:r>
            <w:r w:rsidRPr="00E85E7C">
              <w:t xml:space="preserve">University </w:t>
            </w:r>
            <w:proofErr w:type="spellStart"/>
            <w:r w:rsidRPr="00E85E7C">
              <w:t>of</w:t>
            </w:r>
            <w:proofErr w:type="spellEnd"/>
            <w:r w:rsidRPr="00E85E7C">
              <w:t xml:space="preserve"> East </w:t>
            </w:r>
            <w:proofErr w:type="spellStart"/>
            <w:r w:rsidRPr="00E85E7C">
              <w:t>Anglia</w:t>
            </w:r>
            <w:proofErr w:type="spellEnd"/>
            <w:r w:rsidRPr="00E85E7C">
              <w:t xml:space="preserve">, </w:t>
            </w:r>
            <w:proofErr w:type="spellStart"/>
            <w:r w:rsidRPr="00E85E7C">
              <w:t>Norwich</w:t>
            </w:r>
            <w:proofErr w:type="spellEnd"/>
            <w:r w:rsidRPr="00E85E7C">
              <w:t>, Velká Británie, 5 týdnů, studijně-přednáškový pobyt.</w:t>
            </w:r>
          </w:p>
          <w:p w14:paraId="091C478D" w14:textId="77777777" w:rsidR="00171C2C" w:rsidRPr="00E85E7C" w:rsidRDefault="00171C2C" w:rsidP="00171C2C">
            <w:pPr>
              <w:jc w:val="both"/>
            </w:pPr>
            <w:r w:rsidRPr="00E85E7C">
              <w:t>1993</w:t>
            </w:r>
            <w:r>
              <w:t xml:space="preserve">: </w:t>
            </w:r>
            <w:r w:rsidRPr="00E85E7C">
              <w:t xml:space="preserve">Cooper </w:t>
            </w:r>
            <w:proofErr w:type="spellStart"/>
            <w:r w:rsidRPr="00E85E7C">
              <w:t>Hewitt</w:t>
            </w:r>
            <w:proofErr w:type="spellEnd"/>
            <w:r w:rsidRPr="00E85E7C">
              <w:t xml:space="preserve"> </w:t>
            </w:r>
            <w:proofErr w:type="spellStart"/>
            <w:r w:rsidRPr="00E85E7C">
              <w:t>National</w:t>
            </w:r>
            <w:proofErr w:type="spellEnd"/>
            <w:r w:rsidRPr="00E85E7C">
              <w:t xml:space="preserve"> Museum </w:t>
            </w:r>
            <w:proofErr w:type="spellStart"/>
            <w:r w:rsidRPr="00E85E7C">
              <w:t>of</w:t>
            </w:r>
            <w:proofErr w:type="spellEnd"/>
            <w:r w:rsidRPr="00E85E7C">
              <w:t xml:space="preserve"> Design </w:t>
            </w:r>
            <w:r w:rsidRPr="00E85E7C">
              <w:noBreakHyphen/>
              <w:t xml:space="preserve"> </w:t>
            </w:r>
            <w:proofErr w:type="spellStart"/>
            <w:r w:rsidRPr="00E85E7C">
              <w:t>Smithsonian</w:t>
            </w:r>
            <w:proofErr w:type="spellEnd"/>
            <w:r w:rsidRPr="00E85E7C">
              <w:t xml:space="preserve"> </w:t>
            </w:r>
            <w:proofErr w:type="spellStart"/>
            <w:r w:rsidRPr="00E85E7C">
              <w:t>Institution</w:t>
            </w:r>
            <w:proofErr w:type="spellEnd"/>
            <w:r w:rsidRPr="00E85E7C">
              <w:t xml:space="preserve"> a </w:t>
            </w:r>
            <w:proofErr w:type="spellStart"/>
            <w:r w:rsidRPr="00E85E7C">
              <w:t>Parsons</w:t>
            </w:r>
            <w:proofErr w:type="spellEnd"/>
            <w:r w:rsidRPr="00E85E7C">
              <w:t xml:space="preserve"> </w:t>
            </w:r>
            <w:proofErr w:type="spellStart"/>
            <w:r w:rsidRPr="00E85E7C">
              <w:t>School</w:t>
            </w:r>
            <w:proofErr w:type="spellEnd"/>
            <w:r w:rsidRPr="00E85E7C">
              <w:t xml:space="preserve"> </w:t>
            </w:r>
            <w:proofErr w:type="spellStart"/>
            <w:r w:rsidRPr="00E85E7C">
              <w:t>of</w:t>
            </w:r>
            <w:proofErr w:type="spellEnd"/>
            <w:r w:rsidRPr="00E85E7C">
              <w:t xml:space="preserve"> Design, New York, U.S.A, 3 měsíce, studijně-přednáškový pobyt. </w:t>
            </w:r>
          </w:p>
          <w:p w14:paraId="1CF1A7DE" w14:textId="77777777" w:rsidR="00171C2C" w:rsidRPr="00E85E7C" w:rsidRDefault="00171C2C" w:rsidP="00171C2C">
            <w:pPr>
              <w:jc w:val="both"/>
            </w:pPr>
            <w:r w:rsidRPr="00E85E7C">
              <w:t>1991</w:t>
            </w:r>
            <w:r>
              <w:t xml:space="preserve">: </w:t>
            </w:r>
            <w:proofErr w:type="spellStart"/>
            <w:r w:rsidRPr="00E85E7C">
              <w:t>Ecole</w:t>
            </w:r>
            <w:proofErr w:type="spellEnd"/>
            <w:r w:rsidRPr="00E85E7C">
              <w:t xml:space="preserve"> des </w:t>
            </w:r>
            <w:proofErr w:type="spellStart"/>
            <w:r w:rsidRPr="00E85E7C">
              <w:t>Beaux</w:t>
            </w:r>
            <w:r w:rsidRPr="00E85E7C">
              <w:noBreakHyphen/>
              <w:t>Arts</w:t>
            </w:r>
            <w:proofErr w:type="spellEnd"/>
            <w:r w:rsidRPr="00E85E7C">
              <w:t xml:space="preserve">, Saint </w:t>
            </w:r>
            <w:proofErr w:type="spellStart"/>
            <w:r w:rsidRPr="00E85E7C">
              <w:t>Etienne</w:t>
            </w:r>
            <w:proofErr w:type="spellEnd"/>
            <w:r w:rsidRPr="00E85E7C">
              <w:t xml:space="preserve">, Francie. 2 měsíce, studijně-přednáškový pobyt. </w:t>
            </w:r>
          </w:p>
          <w:p w14:paraId="2B9F4F20" w14:textId="77777777" w:rsidR="007307E8" w:rsidRDefault="00171C2C" w:rsidP="00171C2C">
            <w:r w:rsidRPr="00E85E7C">
              <w:t>1988</w:t>
            </w:r>
            <w:r w:rsidRPr="00E85E7C">
              <w:noBreakHyphen/>
            </w:r>
            <w:r>
              <w:t>19</w:t>
            </w:r>
            <w:r w:rsidRPr="00E85E7C">
              <w:t>89</w:t>
            </w:r>
            <w:r>
              <w:t xml:space="preserve">: </w:t>
            </w:r>
            <w:proofErr w:type="spellStart"/>
            <w:r w:rsidRPr="00E85E7C">
              <w:t>Université</w:t>
            </w:r>
            <w:proofErr w:type="spellEnd"/>
            <w:r w:rsidRPr="00E85E7C">
              <w:t xml:space="preserve"> de Paris I </w:t>
            </w:r>
            <w:r w:rsidRPr="00E85E7C">
              <w:noBreakHyphen/>
              <w:t xml:space="preserve"> </w:t>
            </w:r>
            <w:proofErr w:type="spellStart"/>
            <w:r w:rsidRPr="00E85E7C">
              <w:t>Sorbonne</w:t>
            </w:r>
            <w:proofErr w:type="spellEnd"/>
            <w:r w:rsidRPr="00E85E7C">
              <w:t>, Paříž, Francie, 4 měsíce, studijní pobyt.</w:t>
            </w:r>
          </w:p>
          <w:p w14:paraId="4AEFA3A7" w14:textId="4DBECBDA" w:rsidR="00171C2C" w:rsidRPr="007307E8" w:rsidRDefault="00171C2C" w:rsidP="00171C2C"/>
        </w:tc>
      </w:tr>
      <w:tr w:rsidR="00100D45" w14:paraId="6ACC97D2" w14:textId="77777777" w:rsidTr="00D50E71">
        <w:trPr>
          <w:cantSplit/>
          <w:trHeight w:val="470"/>
        </w:trPr>
        <w:tc>
          <w:tcPr>
            <w:tcW w:w="2769" w:type="dxa"/>
            <w:shd w:val="clear" w:color="auto" w:fill="F7CAAC"/>
          </w:tcPr>
          <w:p w14:paraId="73CC2871" w14:textId="77777777" w:rsidR="00100D45" w:rsidRDefault="00100D45" w:rsidP="00FF1C90">
            <w:pPr>
              <w:jc w:val="both"/>
              <w:rPr>
                <w:b/>
              </w:rPr>
            </w:pPr>
            <w:r>
              <w:rPr>
                <w:b/>
              </w:rPr>
              <w:t xml:space="preserve">Podpis </w:t>
            </w:r>
          </w:p>
        </w:tc>
        <w:tc>
          <w:tcPr>
            <w:tcW w:w="4536" w:type="dxa"/>
          </w:tcPr>
          <w:p w14:paraId="7A385BFA" w14:textId="77777777" w:rsidR="00100D45" w:rsidRDefault="00100D45" w:rsidP="00FF1C90">
            <w:pPr>
              <w:jc w:val="both"/>
            </w:pPr>
            <w:r>
              <w:t xml:space="preserve">Zdeno </w:t>
            </w:r>
            <w:proofErr w:type="spellStart"/>
            <w:r>
              <w:t>Kolesár</w:t>
            </w:r>
            <w:proofErr w:type="spellEnd"/>
            <w:r>
              <w:t xml:space="preserve"> v. r.</w:t>
            </w:r>
          </w:p>
        </w:tc>
        <w:tc>
          <w:tcPr>
            <w:tcW w:w="786" w:type="dxa"/>
            <w:shd w:val="clear" w:color="auto" w:fill="F7CAAC"/>
          </w:tcPr>
          <w:p w14:paraId="5F2D796F" w14:textId="77777777" w:rsidR="00100D45" w:rsidRDefault="00100D45" w:rsidP="00FF1C90">
            <w:pPr>
              <w:jc w:val="both"/>
            </w:pPr>
            <w:r>
              <w:rPr>
                <w:b/>
              </w:rPr>
              <w:t>datum</w:t>
            </w:r>
          </w:p>
        </w:tc>
        <w:tc>
          <w:tcPr>
            <w:tcW w:w="2116" w:type="dxa"/>
          </w:tcPr>
          <w:p w14:paraId="6E987BA7" w14:textId="1B980ACB" w:rsidR="00100D45" w:rsidRDefault="00FA7A5B" w:rsidP="00A87081">
            <w:pPr>
              <w:pStyle w:val="Odstavecseseznamem"/>
              <w:jc w:val="both"/>
            </w:pPr>
            <w:r>
              <w:t>16.1</w:t>
            </w:r>
            <w:r w:rsidR="009C3890">
              <w:t>1.</w:t>
            </w:r>
            <w:r w:rsidR="00100D45">
              <w:t>2022</w:t>
            </w:r>
          </w:p>
        </w:tc>
      </w:tr>
    </w:tbl>
    <w:p w14:paraId="2A6C5E18" w14:textId="77777777" w:rsidR="00D5367F" w:rsidRDefault="00D5367F">
      <w:pPr>
        <w:rPr>
          <w:ins w:id="558" w:author="Hana Ponížilová" w:date="2023-03-13T14:31:00Z"/>
        </w:rPr>
      </w:pPr>
      <w:ins w:id="559" w:author="Hana Ponížilová" w:date="2023-03-13T14:31: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506"/>
        <w:gridCol w:w="215"/>
        <w:gridCol w:w="494"/>
        <w:gridCol w:w="30"/>
        <w:gridCol w:w="468"/>
        <w:gridCol w:w="994"/>
        <w:gridCol w:w="709"/>
        <w:gridCol w:w="67"/>
        <w:gridCol w:w="642"/>
        <w:gridCol w:w="693"/>
        <w:gridCol w:w="694"/>
      </w:tblGrid>
      <w:tr w:rsidR="00FD77E0" w14:paraId="1B0C8F71" w14:textId="77777777" w:rsidTr="009164F5">
        <w:tc>
          <w:tcPr>
            <w:tcW w:w="9859" w:type="dxa"/>
            <w:gridSpan w:val="14"/>
            <w:tcBorders>
              <w:bottom w:val="double" w:sz="4" w:space="0" w:color="auto"/>
            </w:tcBorders>
            <w:shd w:val="clear" w:color="auto" w:fill="BDD6EE"/>
          </w:tcPr>
          <w:p w14:paraId="0AEF57EB" w14:textId="78D1F9E2" w:rsidR="00FD77E0" w:rsidRDefault="00FD77E0" w:rsidP="00AA3147">
            <w:pPr>
              <w:jc w:val="both"/>
              <w:rPr>
                <w:b/>
                <w:sz w:val="28"/>
              </w:rPr>
            </w:pPr>
            <w:r>
              <w:rPr>
                <w:b/>
                <w:sz w:val="28"/>
              </w:rPr>
              <w:lastRenderedPageBreak/>
              <w:t>C-I – Personální zabezpečení</w:t>
            </w:r>
          </w:p>
        </w:tc>
      </w:tr>
      <w:tr w:rsidR="00FD77E0" w14:paraId="4A007ACB" w14:textId="77777777" w:rsidTr="009164F5">
        <w:tc>
          <w:tcPr>
            <w:tcW w:w="2518" w:type="dxa"/>
            <w:tcBorders>
              <w:top w:val="double" w:sz="4" w:space="0" w:color="auto"/>
            </w:tcBorders>
            <w:shd w:val="clear" w:color="auto" w:fill="F7CAAC"/>
          </w:tcPr>
          <w:p w14:paraId="4BE796F3" w14:textId="77777777" w:rsidR="00FD77E0" w:rsidRDefault="00FD77E0" w:rsidP="00AA3147">
            <w:pPr>
              <w:jc w:val="both"/>
              <w:rPr>
                <w:b/>
              </w:rPr>
            </w:pPr>
            <w:r>
              <w:rPr>
                <w:b/>
              </w:rPr>
              <w:t>Vysoká škola</w:t>
            </w:r>
          </w:p>
        </w:tc>
        <w:tc>
          <w:tcPr>
            <w:tcW w:w="7341" w:type="dxa"/>
            <w:gridSpan w:val="13"/>
          </w:tcPr>
          <w:p w14:paraId="0E96CB43" w14:textId="77777777" w:rsidR="00FD77E0" w:rsidRDefault="00FD77E0" w:rsidP="00AA3147">
            <w:pPr>
              <w:jc w:val="both"/>
            </w:pPr>
            <w:r>
              <w:t>Univerzita Tomáše Bati ve Zlíně</w:t>
            </w:r>
          </w:p>
        </w:tc>
      </w:tr>
      <w:tr w:rsidR="00FD77E0" w14:paraId="7CE97E34" w14:textId="77777777" w:rsidTr="009164F5">
        <w:tc>
          <w:tcPr>
            <w:tcW w:w="2518" w:type="dxa"/>
            <w:shd w:val="clear" w:color="auto" w:fill="F7CAAC"/>
          </w:tcPr>
          <w:p w14:paraId="0F739318" w14:textId="77777777" w:rsidR="00FD77E0" w:rsidRDefault="00FD77E0" w:rsidP="00AA3147">
            <w:pPr>
              <w:jc w:val="both"/>
              <w:rPr>
                <w:b/>
              </w:rPr>
            </w:pPr>
            <w:r>
              <w:rPr>
                <w:b/>
              </w:rPr>
              <w:t>Součást vysoké školy</w:t>
            </w:r>
          </w:p>
        </w:tc>
        <w:tc>
          <w:tcPr>
            <w:tcW w:w="7341" w:type="dxa"/>
            <w:gridSpan w:val="13"/>
          </w:tcPr>
          <w:p w14:paraId="5FDEAEEC" w14:textId="77777777" w:rsidR="00FD77E0" w:rsidRDefault="00FD77E0" w:rsidP="00AA3147">
            <w:pPr>
              <w:jc w:val="both"/>
            </w:pPr>
            <w:r>
              <w:t>Fakulta multimediálních komunikací</w:t>
            </w:r>
          </w:p>
        </w:tc>
      </w:tr>
      <w:tr w:rsidR="00FD77E0" w14:paraId="34ADC47D" w14:textId="77777777" w:rsidTr="009164F5">
        <w:tc>
          <w:tcPr>
            <w:tcW w:w="2518" w:type="dxa"/>
            <w:shd w:val="clear" w:color="auto" w:fill="F7CAAC"/>
          </w:tcPr>
          <w:p w14:paraId="249B955E" w14:textId="77777777" w:rsidR="00FD77E0" w:rsidRDefault="00FD77E0" w:rsidP="00AA3147">
            <w:pPr>
              <w:jc w:val="both"/>
              <w:rPr>
                <w:b/>
              </w:rPr>
            </w:pPr>
            <w:r>
              <w:rPr>
                <w:b/>
              </w:rPr>
              <w:t>Název studijního programu</w:t>
            </w:r>
          </w:p>
        </w:tc>
        <w:tc>
          <w:tcPr>
            <w:tcW w:w="7341" w:type="dxa"/>
            <w:gridSpan w:val="13"/>
          </w:tcPr>
          <w:p w14:paraId="7FBDF004" w14:textId="77777777" w:rsidR="00FD77E0" w:rsidRDefault="00FD77E0" w:rsidP="00AA3147">
            <w:pPr>
              <w:jc w:val="both"/>
            </w:pPr>
            <w:r>
              <w:t>Kreativní odvětví a digitální kultura</w:t>
            </w:r>
          </w:p>
        </w:tc>
      </w:tr>
      <w:tr w:rsidR="00FD77E0" w14:paraId="0438ABBC" w14:textId="77777777" w:rsidTr="009164F5">
        <w:tc>
          <w:tcPr>
            <w:tcW w:w="2518" w:type="dxa"/>
            <w:shd w:val="clear" w:color="auto" w:fill="F7CAAC"/>
          </w:tcPr>
          <w:p w14:paraId="0957ACC8" w14:textId="77777777" w:rsidR="00FD77E0" w:rsidRDefault="00FD77E0" w:rsidP="00AA3147">
            <w:pPr>
              <w:jc w:val="both"/>
              <w:rPr>
                <w:b/>
              </w:rPr>
            </w:pPr>
            <w:r>
              <w:rPr>
                <w:b/>
              </w:rPr>
              <w:t>Jméno a příjmení</w:t>
            </w:r>
          </w:p>
        </w:tc>
        <w:tc>
          <w:tcPr>
            <w:tcW w:w="4536" w:type="dxa"/>
            <w:gridSpan w:val="8"/>
          </w:tcPr>
          <w:p w14:paraId="038C1F12" w14:textId="77777777" w:rsidR="00FD77E0" w:rsidRDefault="00FD77E0" w:rsidP="00AA3147">
            <w:pPr>
              <w:jc w:val="both"/>
            </w:pPr>
            <w:r>
              <w:t>Anežka Kořínková</w:t>
            </w:r>
          </w:p>
        </w:tc>
        <w:tc>
          <w:tcPr>
            <w:tcW w:w="709" w:type="dxa"/>
            <w:shd w:val="clear" w:color="auto" w:fill="F7CAAC"/>
          </w:tcPr>
          <w:p w14:paraId="3190A1AC" w14:textId="77777777" w:rsidR="00FD77E0" w:rsidRDefault="00FD77E0" w:rsidP="00AA3147">
            <w:pPr>
              <w:jc w:val="both"/>
              <w:rPr>
                <w:b/>
              </w:rPr>
            </w:pPr>
            <w:r>
              <w:rPr>
                <w:b/>
              </w:rPr>
              <w:t>Tituly</w:t>
            </w:r>
          </w:p>
        </w:tc>
        <w:tc>
          <w:tcPr>
            <w:tcW w:w="2096" w:type="dxa"/>
            <w:gridSpan w:val="4"/>
          </w:tcPr>
          <w:p w14:paraId="14971CCD" w14:textId="6B7900D7" w:rsidR="00FD77E0" w:rsidRDefault="00FD77E0" w:rsidP="00AA3147">
            <w:pPr>
              <w:jc w:val="both"/>
            </w:pPr>
            <w:r>
              <w:t>Mg</w:t>
            </w:r>
            <w:r w:rsidR="00BB1982">
              <w:t>r</w:t>
            </w:r>
            <w:r>
              <w:t>.</w:t>
            </w:r>
          </w:p>
        </w:tc>
      </w:tr>
      <w:tr w:rsidR="00FD77E0" w14:paraId="6033B648" w14:textId="77777777" w:rsidTr="009164F5">
        <w:tc>
          <w:tcPr>
            <w:tcW w:w="2518" w:type="dxa"/>
            <w:shd w:val="clear" w:color="auto" w:fill="F7CAAC"/>
          </w:tcPr>
          <w:p w14:paraId="0D20F4D0" w14:textId="77777777" w:rsidR="00FD77E0" w:rsidRDefault="00FD77E0" w:rsidP="00AA3147">
            <w:pPr>
              <w:jc w:val="both"/>
              <w:rPr>
                <w:b/>
              </w:rPr>
            </w:pPr>
            <w:r>
              <w:rPr>
                <w:b/>
              </w:rPr>
              <w:t>Rok narození</w:t>
            </w:r>
          </w:p>
        </w:tc>
        <w:tc>
          <w:tcPr>
            <w:tcW w:w="829" w:type="dxa"/>
            <w:gridSpan w:val="2"/>
          </w:tcPr>
          <w:p w14:paraId="445C74CD" w14:textId="77777777" w:rsidR="00FD77E0" w:rsidRDefault="00FD77E0" w:rsidP="00AA3147">
            <w:pPr>
              <w:jc w:val="both"/>
            </w:pPr>
            <w:r>
              <w:t>1993</w:t>
            </w:r>
          </w:p>
        </w:tc>
        <w:tc>
          <w:tcPr>
            <w:tcW w:w="1721" w:type="dxa"/>
            <w:gridSpan w:val="2"/>
            <w:shd w:val="clear" w:color="auto" w:fill="F7CAAC"/>
          </w:tcPr>
          <w:p w14:paraId="29F9C0E1" w14:textId="77777777" w:rsidR="00FD77E0" w:rsidRDefault="00FD77E0" w:rsidP="00AA3147">
            <w:pPr>
              <w:jc w:val="both"/>
              <w:rPr>
                <w:b/>
              </w:rPr>
            </w:pPr>
            <w:r>
              <w:rPr>
                <w:b/>
              </w:rPr>
              <w:t>typ vztahu k VŠ</w:t>
            </w:r>
          </w:p>
        </w:tc>
        <w:tc>
          <w:tcPr>
            <w:tcW w:w="992" w:type="dxa"/>
            <w:gridSpan w:val="3"/>
          </w:tcPr>
          <w:p w14:paraId="6D693A7F" w14:textId="77777777" w:rsidR="00FD77E0" w:rsidRDefault="00FD77E0" w:rsidP="00AA3147">
            <w:pPr>
              <w:jc w:val="both"/>
            </w:pPr>
            <w:r>
              <w:t>DPP</w:t>
            </w:r>
          </w:p>
        </w:tc>
        <w:tc>
          <w:tcPr>
            <w:tcW w:w="994" w:type="dxa"/>
            <w:shd w:val="clear" w:color="auto" w:fill="F7CAAC"/>
          </w:tcPr>
          <w:p w14:paraId="78F61444" w14:textId="77777777" w:rsidR="00FD77E0" w:rsidRDefault="00FD77E0" w:rsidP="00AA3147">
            <w:pPr>
              <w:jc w:val="both"/>
              <w:rPr>
                <w:b/>
              </w:rPr>
            </w:pPr>
            <w:r>
              <w:rPr>
                <w:b/>
              </w:rPr>
              <w:t>rozsah</w:t>
            </w:r>
          </w:p>
        </w:tc>
        <w:tc>
          <w:tcPr>
            <w:tcW w:w="709" w:type="dxa"/>
          </w:tcPr>
          <w:p w14:paraId="137477E8" w14:textId="1E5CD481" w:rsidR="00FD77E0" w:rsidRDefault="00256C3C" w:rsidP="00AA3147">
            <w:pPr>
              <w:jc w:val="both"/>
            </w:pPr>
            <w:proofErr w:type="gramStart"/>
            <w:r>
              <w:t>2h</w:t>
            </w:r>
            <w:proofErr w:type="gramEnd"/>
            <w:r>
              <w:t>/t</w:t>
            </w:r>
          </w:p>
        </w:tc>
        <w:tc>
          <w:tcPr>
            <w:tcW w:w="709" w:type="dxa"/>
            <w:gridSpan w:val="2"/>
            <w:shd w:val="clear" w:color="auto" w:fill="F7CAAC"/>
          </w:tcPr>
          <w:p w14:paraId="7628B4DA" w14:textId="77777777" w:rsidR="00FD77E0" w:rsidRDefault="00FD77E0" w:rsidP="00AA3147">
            <w:pPr>
              <w:jc w:val="both"/>
              <w:rPr>
                <w:b/>
              </w:rPr>
            </w:pPr>
            <w:r>
              <w:rPr>
                <w:b/>
              </w:rPr>
              <w:t>do kdy</w:t>
            </w:r>
          </w:p>
        </w:tc>
        <w:tc>
          <w:tcPr>
            <w:tcW w:w="1387" w:type="dxa"/>
            <w:gridSpan w:val="2"/>
          </w:tcPr>
          <w:p w14:paraId="12AF0A88" w14:textId="77777777" w:rsidR="00FD77E0" w:rsidRDefault="00FD77E0" w:rsidP="00AA3147">
            <w:pPr>
              <w:jc w:val="both"/>
            </w:pPr>
          </w:p>
        </w:tc>
      </w:tr>
      <w:tr w:rsidR="00FD77E0" w14:paraId="7E20848E" w14:textId="77777777" w:rsidTr="009164F5">
        <w:tc>
          <w:tcPr>
            <w:tcW w:w="5068" w:type="dxa"/>
            <w:gridSpan w:val="5"/>
            <w:shd w:val="clear" w:color="auto" w:fill="F7CAAC"/>
          </w:tcPr>
          <w:p w14:paraId="3AE4CECF" w14:textId="77777777" w:rsidR="00FD77E0" w:rsidRDefault="00FD77E0" w:rsidP="00AA3147">
            <w:pPr>
              <w:jc w:val="both"/>
              <w:rPr>
                <w:b/>
              </w:rPr>
            </w:pPr>
            <w:r>
              <w:rPr>
                <w:b/>
              </w:rPr>
              <w:t>Typ vztahu na součásti VŠ, která uskutečňuje st. program</w:t>
            </w:r>
          </w:p>
        </w:tc>
        <w:tc>
          <w:tcPr>
            <w:tcW w:w="992" w:type="dxa"/>
            <w:gridSpan w:val="3"/>
          </w:tcPr>
          <w:p w14:paraId="76DEAF31" w14:textId="77777777" w:rsidR="00FD77E0" w:rsidRDefault="00FD77E0" w:rsidP="00AA3147">
            <w:pPr>
              <w:jc w:val="both"/>
            </w:pPr>
            <w:r>
              <w:t>DPP</w:t>
            </w:r>
          </w:p>
        </w:tc>
        <w:tc>
          <w:tcPr>
            <w:tcW w:w="994" w:type="dxa"/>
            <w:shd w:val="clear" w:color="auto" w:fill="F7CAAC"/>
          </w:tcPr>
          <w:p w14:paraId="57F3DC64" w14:textId="77777777" w:rsidR="00FD77E0" w:rsidRDefault="00FD77E0" w:rsidP="00AA3147">
            <w:pPr>
              <w:jc w:val="both"/>
              <w:rPr>
                <w:b/>
              </w:rPr>
            </w:pPr>
            <w:r>
              <w:rPr>
                <w:b/>
              </w:rPr>
              <w:t>rozsah</w:t>
            </w:r>
          </w:p>
        </w:tc>
        <w:tc>
          <w:tcPr>
            <w:tcW w:w="709" w:type="dxa"/>
          </w:tcPr>
          <w:p w14:paraId="415AD041" w14:textId="0EBA19DB" w:rsidR="00FD77E0" w:rsidRDefault="00256C3C" w:rsidP="00AA3147">
            <w:pPr>
              <w:jc w:val="both"/>
            </w:pPr>
            <w:proofErr w:type="gramStart"/>
            <w:r>
              <w:t>2h</w:t>
            </w:r>
            <w:proofErr w:type="gramEnd"/>
            <w:r>
              <w:t>/t</w:t>
            </w:r>
          </w:p>
        </w:tc>
        <w:tc>
          <w:tcPr>
            <w:tcW w:w="709" w:type="dxa"/>
            <w:gridSpan w:val="2"/>
            <w:shd w:val="clear" w:color="auto" w:fill="F7CAAC"/>
          </w:tcPr>
          <w:p w14:paraId="53F424FB" w14:textId="77777777" w:rsidR="00FD77E0" w:rsidRDefault="00FD77E0" w:rsidP="00AA3147">
            <w:pPr>
              <w:jc w:val="both"/>
              <w:rPr>
                <w:b/>
              </w:rPr>
            </w:pPr>
            <w:r>
              <w:rPr>
                <w:b/>
              </w:rPr>
              <w:t>do kdy</w:t>
            </w:r>
          </w:p>
        </w:tc>
        <w:tc>
          <w:tcPr>
            <w:tcW w:w="1387" w:type="dxa"/>
            <w:gridSpan w:val="2"/>
          </w:tcPr>
          <w:p w14:paraId="583B8314" w14:textId="77777777" w:rsidR="00FD77E0" w:rsidRDefault="00FD77E0" w:rsidP="00AA3147">
            <w:pPr>
              <w:jc w:val="both"/>
            </w:pPr>
          </w:p>
        </w:tc>
      </w:tr>
      <w:tr w:rsidR="00FD77E0" w14:paraId="3E96C75E" w14:textId="77777777" w:rsidTr="009164F5">
        <w:tc>
          <w:tcPr>
            <w:tcW w:w="6060" w:type="dxa"/>
            <w:gridSpan w:val="8"/>
            <w:shd w:val="clear" w:color="auto" w:fill="F7CAAC"/>
          </w:tcPr>
          <w:p w14:paraId="408A4A2D" w14:textId="77777777" w:rsidR="00FD77E0" w:rsidRDefault="00FD77E0" w:rsidP="00AA3147">
            <w:pPr>
              <w:jc w:val="both"/>
            </w:pPr>
            <w:r>
              <w:rPr>
                <w:b/>
              </w:rPr>
              <w:t>Další současná působení jako akademický pracovník na jiných VŠ</w:t>
            </w:r>
          </w:p>
        </w:tc>
        <w:tc>
          <w:tcPr>
            <w:tcW w:w="1703" w:type="dxa"/>
            <w:gridSpan w:val="2"/>
            <w:shd w:val="clear" w:color="auto" w:fill="F7CAAC"/>
          </w:tcPr>
          <w:p w14:paraId="144C6D4D" w14:textId="77777777" w:rsidR="00FD77E0" w:rsidRDefault="00FD77E0" w:rsidP="00AA3147">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5309EB5A" w14:textId="77777777" w:rsidR="00FD77E0" w:rsidRDefault="00FD77E0" w:rsidP="00AA3147">
            <w:pPr>
              <w:jc w:val="both"/>
              <w:rPr>
                <w:b/>
              </w:rPr>
            </w:pPr>
            <w:r>
              <w:rPr>
                <w:b/>
              </w:rPr>
              <w:t>rozsah</w:t>
            </w:r>
          </w:p>
        </w:tc>
      </w:tr>
      <w:tr w:rsidR="00FD77E0" w14:paraId="5390DC5E" w14:textId="77777777" w:rsidTr="009164F5">
        <w:tc>
          <w:tcPr>
            <w:tcW w:w="6060" w:type="dxa"/>
            <w:gridSpan w:val="8"/>
          </w:tcPr>
          <w:p w14:paraId="396B3BAA" w14:textId="77777777" w:rsidR="00FD77E0" w:rsidRDefault="00FD77E0" w:rsidP="00AA3147">
            <w:pPr>
              <w:jc w:val="both"/>
            </w:pPr>
          </w:p>
        </w:tc>
        <w:tc>
          <w:tcPr>
            <w:tcW w:w="1703" w:type="dxa"/>
            <w:gridSpan w:val="2"/>
          </w:tcPr>
          <w:p w14:paraId="61DCAC6B" w14:textId="77777777" w:rsidR="00FD77E0" w:rsidRDefault="00FD77E0" w:rsidP="00AA3147">
            <w:pPr>
              <w:jc w:val="both"/>
            </w:pPr>
          </w:p>
        </w:tc>
        <w:tc>
          <w:tcPr>
            <w:tcW w:w="2096" w:type="dxa"/>
            <w:gridSpan w:val="4"/>
          </w:tcPr>
          <w:p w14:paraId="69CF5F88" w14:textId="77777777" w:rsidR="00FD77E0" w:rsidRDefault="00FD77E0" w:rsidP="00AA3147">
            <w:pPr>
              <w:jc w:val="both"/>
            </w:pPr>
          </w:p>
        </w:tc>
      </w:tr>
      <w:tr w:rsidR="00FD77E0" w14:paraId="4E000B56" w14:textId="77777777" w:rsidTr="009164F5">
        <w:tc>
          <w:tcPr>
            <w:tcW w:w="6060" w:type="dxa"/>
            <w:gridSpan w:val="8"/>
          </w:tcPr>
          <w:p w14:paraId="7762D491" w14:textId="77777777" w:rsidR="00FD77E0" w:rsidRDefault="00FD77E0" w:rsidP="00AA3147">
            <w:pPr>
              <w:jc w:val="both"/>
            </w:pPr>
          </w:p>
        </w:tc>
        <w:tc>
          <w:tcPr>
            <w:tcW w:w="1703" w:type="dxa"/>
            <w:gridSpan w:val="2"/>
          </w:tcPr>
          <w:p w14:paraId="2581B763" w14:textId="77777777" w:rsidR="00FD77E0" w:rsidRDefault="00FD77E0" w:rsidP="00AA3147">
            <w:pPr>
              <w:jc w:val="both"/>
            </w:pPr>
          </w:p>
        </w:tc>
        <w:tc>
          <w:tcPr>
            <w:tcW w:w="2096" w:type="dxa"/>
            <w:gridSpan w:val="4"/>
          </w:tcPr>
          <w:p w14:paraId="7C651C6A" w14:textId="77777777" w:rsidR="00FD77E0" w:rsidRDefault="00FD77E0" w:rsidP="00AA3147">
            <w:pPr>
              <w:jc w:val="both"/>
            </w:pPr>
          </w:p>
        </w:tc>
      </w:tr>
      <w:tr w:rsidR="00FD77E0" w14:paraId="3F213A86" w14:textId="77777777" w:rsidTr="009164F5">
        <w:tc>
          <w:tcPr>
            <w:tcW w:w="9859" w:type="dxa"/>
            <w:gridSpan w:val="14"/>
            <w:shd w:val="clear" w:color="auto" w:fill="F7CAAC"/>
          </w:tcPr>
          <w:p w14:paraId="59C03E41" w14:textId="77777777" w:rsidR="00FD77E0" w:rsidRDefault="00FD77E0" w:rsidP="00AA3147">
            <w:pPr>
              <w:jc w:val="both"/>
            </w:pPr>
            <w:r>
              <w:rPr>
                <w:b/>
              </w:rPr>
              <w:t>Předměty příslušného studijního programu a způsob zapojení do jejich výuky, příp. další zapojení do uskutečňování studijního programu</w:t>
            </w:r>
          </w:p>
        </w:tc>
      </w:tr>
      <w:tr w:rsidR="00FD77E0" w14:paraId="271AFD9E" w14:textId="77777777" w:rsidTr="009164F5">
        <w:trPr>
          <w:trHeight w:val="389"/>
        </w:trPr>
        <w:tc>
          <w:tcPr>
            <w:tcW w:w="9859" w:type="dxa"/>
            <w:gridSpan w:val="14"/>
            <w:tcBorders>
              <w:top w:val="nil"/>
            </w:tcBorders>
          </w:tcPr>
          <w:p w14:paraId="58BD7A58" w14:textId="77777777" w:rsidR="00FD77E0" w:rsidRDefault="00FD77E0" w:rsidP="00AA3147">
            <w:pPr>
              <w:jc w:val="both"/>
            </w:pPr>
            <w:r>
              <w:t>Kurátorství nových médií</w:t>
            </w:r>
            <w:r w:rsidR="007E57AD">
              <w:t xml:space="preserve"> (cvičící, garant předmětu)</w:t>
            </w:r>
          </w:p>
          <w:p w14:paraId="39D7CE88" w14:textId="36438E79" w:rsidR="007522EC" w:rsidRPr="002827C6" w:rsidRDefault="007522EC" w:rsidP="00AA3147">
            <w:pPr>
              <w:jc w:val="both"/>
            </w:pPr>
          </w:p>
        </w:tc>
      </w:tr>
      <w:tr w:rsidR="00FD77E0" w14:paraId="42C13AFC" w14:textId="77777777" w:rsidTr="009164F5">
        <w:trPr>
          <w:trHeight w:val="340"/>
        </w:trPr>
        <w:tc>
          <w:tcPr>
            <w:tcW w:w="9859" w:type="dxa"/>
            <w:gridSpan w:val="14"/>
            <w:tcBorders>
              <w:top w:val="nil"/>
            </w:tcBorders>
            <w:shd w:val="clear" w:color="auto" w:fill="FBD4B4"/>
          </w:tcPr>
          <w:p w14:paraId="51805171" w14:textId="77777777" w:rsidR="00FD77E0" w:rsidRPr="002827C6" w:rsidRDefault="00FD77E0" w:rsidP="00AA3147">
            <w:pPr>
              <w:jc w:val="both"/>
              <w:rPr>
                <w:b/>
              </w:rPr>
            </w:pPr>
            <w:r w:rsidRPr="002827C6">
              <w:rPr>
                <w:b/>
              </w:rPr>
              <w:t>Zapojení do výuky v dalších studijních programech na téže vysoké škole (pouze u garantů ZT a PZ předmětů)</w:t>
            </w:r>
          </w:p>
        </w:tc>
      </w:tr>
      <w:tr w:rsidR="00FD77E0" w14:paraId="0D719605" w14:textId="77777777" w:rsidTr="00B16C47">
        <w:trPr>
          <w:trHeight w:val="340"/>
        </w:trPr>
        <w:tc>
          <w:tcPr>
            <w:tcW w:w="2802" w:type="dxa"/>
            <w:gridSpan w:val="2"/>
            <w:tcBorders>
              <w:top w:val="nil"/>
            </w:tcBorders>
          </w:tcPr>
          <w:p w14:paraId="0A00B4B6" w14:textId="77777777" w:rsidR="00FD77E0" w:rsidRPr="002827C6" w:rsidRDefault="00FD77E0" w:rsidP="00AA3147">
            <w:pPr>
              <w:jc w:val="both"/>
              <w:rPr>
                <w:b/>
              </w:rPr>
            </w:pPr>
            <w:r w:rsidRPr="002827C6">
              <w:rPr>
                <w:b/>
              </w:rPr>
              <w:t>Název studijního předmětu</w:t>
            </w:r>
          </w:p>
        </w:tc>
        <w:tc>
          <w:tcPr>
            <w:tcW w:w="2051" w:type="dxa"/>
            <w:gridSpan w:val="2"/>
            <w:tcBorders>
              <w:top w:val="nil"/>
            </w:tcBorders>
          </w:tcPr>
          <w:p w14:paraId="58215174" w14:textId="77777777" w:rsidR="00FD77E0" w:rsidRPr="002827C6" w:rsidRDefault="00FD77E0" w:rsidP="00AA3147">
            <w:pPr>
              <w:jc w:val="both"/>
              <w:rPr>
                <w:b/>
              </w:rPr>
            </w:pPr>
            <w:r w:rsidRPr="002827C6">
              <w:rPr>
                <w:b/>
              </w:rPr>
              <w:t>Název studijního programu</w:t>
            </w:r>
          </w:p>
        </w:tc>
        <w:tc>
          <w:tcPr>
            <w:tcW w:w="709" w:type="dxa"/>
            <w:gridSpan w:val="2"/>
            <w:tcBorders>
              <w:top w:val="nil"/>
            </w:tcBorders>
          </w:tcPr>
          <w:p w14:paraId="113EB6D8" w14:textId="77777777" w:rsidR="00FD77E0" w:rsidRPr="002827C6" w:rsidRDefault="00FD77E0" w:rsidP="00AA3147">
            <w:pPr>
              <w:jc w:val="both"/>
              <w:rPr>
                <w:b/>
              </w:rPr>
            </w:pPr>
            <w:r w:rsidRPr="002827C6">
              <w:rPr>
                <w:b/>
              </w:rPr>
              <w:t>Sem.</w:t>
            </w:r>
          </w:p>
        </w:tc>
        <w:tc>
          <w:tcPr>
            <w:tcW w:w="2268" w:type="dxa"/>
            <w:gridSpan w:val="5"/>
            <w:tcBorders>
              <w:top w:val="nil"/>
            </w:tcBorders>
          </w:tcPr>
          <w:p w14:paraId="2DF93EEE" w14:textId="77777777" w:rsidR="00FD77E0" w:rsidRPr="002827C6" w:rsidRDefault="00FD77E0" w:rsidP="00AA3147">
            <w:pPr>
              <w:jc w:val="both"/>
              <w:rPr>
                <w:b/>
              </w:rPr>
            </w:pPr>
            <w:r w:rsidRPr="002827C6">
              <w:rPr>
                <w:b/>
              </w:rPr>
              <w:t>Role ve výuce daného předmětu</w:t>
            </w:r>
          </w:p>
        </w:tc>
        <w:tc>
          <w:tcPr>
            <w:tcW w:w="2029" w:type="dxa"/>
            <w:gridSpan w:val="3"/>
            <w:tcBorders>
              <w:top w:val="nil"/>
            </w:tcBorders>
          </w:tcPr>
          <w:p w14:paraId="4DF00EB8" w14:textId="77777777" w:rsidR="00FD77E0" w:rsidRPr="002827C6" w:rsidRDefault="00FD77E0"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D77E0" w14:paraId="19EBA330" w14:textId="77777777" w:rsidTr="00B16C47">
        <w:trPr>
          <w:trHeight w:val="285"/>
        </w:trPr>
        <w:tc>
          <w:tcPr>
            <w:tcW w:w="2802" w:type="dxa"/>
            <w:gridSpan w:val="2"/>
            <w:tcBorders>
              <w:top w:val="nil"/>
            </w:tcBorders>
          </w:tcPr>
          <w:p w14:paraId="5994E3E1" w14:textId="77777777" w:rsidR="00FD77E0" w:rsidRPr="00461AFF" w:rsidRDefault="00FD77E0" w:rsidP="00AA3147">
            <w:pPr>
              <w:jc w:val="both"/>
              <w:rPr>
                <w:color w:val="FF0000"/>
              </w:rPr>
            </w:pPr>
          </w:p>
        </w:tc>
        <w:tc>
          <w:tcPr>
            <w:tcW w:w="2051" w:type="dxa"/>
            <w:gridSpan w:val="2"/>
            <w:tcBorders>
              <w:top w:val="nil"/>
            </w:tcBorders>
          </w:tcPr>
          <w:p w14:paraId="3FF71311" w14:textId="77777777" w:rsidR="00FD77E0" w:rsidRPr="00461AFF" w:rsidRDefault="00FD77E0" w:rsidP="00AA3147">
            <w:pPr>
              <w:jc w:val="both"/>
              <w:rPr>
                <w:color w:val="FF0000"/>
              </w:rPr>
            </w:pPr>
          </w:p>
        </w:tc>
        <w:tc>
          <w:tcPr>
            <w:tcW w:w="709" w:type="dxa"/>
            <w:gridSpan w:val="2"/>
            <w:tcBorders>
              <w:top w:val="nil"/>
            </w:tcBorders>
          </w:tcPr>
          <w:p w14:paraId="04A35556" w14:textId="77777777" w:rsidR="00FD77E0" w:rsidRPr="00461AFF" w:rsidRDefault="00FD77E0" w:rsidP="00AA3147">
            <w:pPr>
              <w:jc w:val="both"/>
              <w:rPr>
                <w:color w:val="FF0000"/>
              </w:rPr>
            </w:pPr>
          </w:p>
        </w:tc>
        <w:tc>
          <w:tcPr>
            <w:tcW w:w="2268" w:type="dxa"/>
            <w:gridSpan w:val="5"/>
            <w:tcBorders>
              <w:top w:val="nil"/>
            </w:tcBorders>
          </w:tcPr>
          <w:p w14:paraId="090D75C6" w14:textId="77777777" w:rsidR="00FD77E0" w:rsidRPr="00461AFF" w:rsidRDefault="00FD77E0" w:rsidP="00AA3147">
            <w:pPr>
              <w:jc w:val="both"/>
              <w:rPr>
                <w:color w:val="FF0000"/>
              </w:rPr>
            </w:pPr>
          </w:p>
        </w:tc>
        <w:tc>
          <w:tcPr>
            <w:tcW w:w="2029" w:type="dxa"/>
            <w:gridSpan w:val="3"/>
            <w:tcBorders>
              <w:top w:val="nil"/>
            </w:tcBorders>
          </w:tcPr>
          <w:p w14:paraId="646BE2E0" w14:textId="77777777" w:rsidR="00FD77E0" w:rsidRPr="00461AFF" w:rsidRDefault="00FD77E0" w:rsidP="00AA3147">
            <w:pPr>
              <w:jc w:val="both"/>
              <w:rPr>
                <w:color w:val="FF0000"/>
              </w:rPr>
            </w:pPr>
          </w:p>
        </w:tc>
      </w:tr>
      <w:tr w:rsidR="00FD77E0" w14:paraId="70C5B6AE" w14:textId="77777777" w:rsidTr="009164F5">
        <w:tc>
          <w:tcPr>
            <w:tcW w:w="9859" w:type="dxa"/>
            <w:gridSpan w:val="14"/>
            <w:shd w:val="clear" w:color="auto" w:fill="F7CAAC"/>
          </w:tcPr>
          <w:p w14:paraId="7ECBF011" w14:textId="77777777" w:rsidR="00FD77E0" w:rsidRDefault="00FD77E0" w:rsidP="00AA3147">
            <w:pPr>
              <w:jc w:val="both"/>
            </w:pPr>
            <w:r>
              <w:rPr>
                <w:b/>
              </w:rPr>
              <w:t xml:space="preserve">Údaje o vzdělání na VŠ </w:t>
            </w:r>
          </w:p>
        </w:tc>
      </w:tr>
      <w:tr w:rsidR="00FD77E0" w14:paraId="0F03CAD0" w14:textId="77777777" w:rsidTr="009164F5">
        <w:trPr>
          <w:trHeight w:val="840"/>
        </w:trPr>
        <w:tc>
          <w:tcPr>
            <w:tcW w:w="9859" w:type="dxa"/>
            <w:gridSpan w:val="14"/>
          </w:tcPr>
          <w:p w14:paraId="6BFE30D0" w14:textId="7C0B50C2" w:rsidR="00FD77E0" w:rsidRPr="00066A0C" w:rsidRDefault="008E2F2A" w:rsidP="00AA3147">
            <w:pPr>
              <w:jc w:val="both"/>
              <w:rPr>
                <w:bCs/>
              </w:rPr>
            </w:pPr>
            <w:proofErr w:type="gramStart"/>
            <w:r>
              <w:rPr>
                <w:bCs/>
              </w:rPr>
              <w:t>2018-do</w:t>
            </w:r>
            <w:r w:rsidR="00FD77E0" w:rsidRPr="00066A0C">
              <w:rPr>
                <w:bCs/>
              </w:rPr>
              <w:t>sud</w:t>
            </w:r>
            <w:proofErr w:type="gramEnd"/>
            <w:r w:rsidR="00FD77E0" w:rsidRPr="00066A0C">
              <w:rPr>
                <w:bCs/>
              </w:rPr>
              <w:t>: Vysoká škola uměleckoprůmyslová v Praze, obor Teorie a dějiny moderního a souča</w:t>
            </w:r>
            <w:r>
              <w:rPr>
                <w:bCs/>
              </w:rPr>
              <w:t>sného umění</w:t>
            </w:r>
          </w:p>
          <w:p w14:paraId="11A3824B" w14:textId="3A624DFA" w:rsidR="00FD77E0" w:rsidRPr="00066A0C" w:rsidRDefault="00FD77E0" w:rsidP="00AA3147">
            <w:pPr>
              <w:jc w:val="both"/>
              <w:rPr>
                <w:bCs/>
              </w:rPr>
            </w:pPr>
            <w:r w:rsidRPr="00066A0C">
              <w:rPr>
                <w:bCs/>
              </w:rPr>
              <w:t>2019: Univerzita Tomáše Bati ve Zlín</w:t>
            </w:r>
            <w:r w:rsidR="008E2F2A">
              <w:rPr>
                <w:bCs/>
              </w:rPr>
              <w:t>ě, obor Marketingové komunikace (</w:t>
            </w:r>
            <w:r w:rsidR="00170B4A">
              <w:rPr>
                <w:bCs/>
              </w:rPr>
              <w:t xml:space="preserve">titul </w:t>
            </w:r>
            <w:r w:rsidRPr="00066A0C">
              <w:rPr>
                <w:bCs/>
              </w:rPr>
              <w:t>Mgr.</w:t>
            </w:r>
            <w:r w:rsidR="008E2F2A">
              <w:rPr>
                <w:bCs/>
              </w:rPr>
              <w:t>)</w:t>
            </w:r>
            <w:r w:rsidRPr="00066A0C">
              <w:rPr>
                <w:bCs/>
              </w:rPr>
              <w:t xml:space="preserve"> </w:t>
            </w:r>
          </w:p>
          <w:p w14:paraId="2F6914E6" w14:textId="4CC02233" w:rsidR="00FD77E0" w:rsidRDefault="00FD77E0" w:rsidP="00AA3147">
            <w:pPr>
              <w:jc w:val="both"/>
              <w:rPr>
                <w:b/>
              </w:rPr>
            </w:pPr>
            <w:r w:rsidRPr="00066A0C">
              <w:rPr>
                <w:bCs/>
              </w:rPr>
              <w:t>2017: Vysoká škola ekonomická v Praze, obo</w:t>
            </w:r>
            <w:r w:rsidR="008E2F2A">
              <w:rPr>
                <w:bCs/>
              </w:rPr>
              <w:t>r Bankovnictví a pojišťovnictví (</w:t>
            </w:r>
            <w:r w:rsidR="00170B4A">
              <w:rPr>
                <w:bCs/>
              </w:rPr>
              <w:t xml:space="preserve">titul </w:t>
            </w:r>
            <w:r w:rsidRPr="00066A0C">
              <w:rPr>
                <w:bCs/>
              </w:rPr>
              <w:t>Bc.</w:t>
            </w:r>
            <w:r w:rsidR="008E2F2A">
              <w:rPr>
                <w:bCs/>
              </w:rPr>
              <w:t>)</w:t>
            </w:r>
            <w:r>
              <w:rPr>
                <w:b/>
              </w:rPr>
              <w:t xml:space="preserve"> </w:t>
            </w:r>
          </w:p>
          <w:p w14:paraId="48CA2BEC" w14:textId="1B8DF127" w:rsidR="007522EC" w:rsidRDefault="007522EC" w:rsidP="00AA3147">
            <w:pPr>
              <w:jc w:val="both"/>
              <w:rPr>
                <w:b/>
              </w:rPr>
            </w:pPr>
          </w:p>
        </w:tc>
      </w:tr>
      <w:tr w:rsidR="00FD77E0" w14:paraId="4AC09C75" w14:textId="77777777" w:rsidTr="009164F5">
        <w:tc>
          <w:tcPr>
            <w:tcW w:w="9859" w:type="dxa"/>
            <w:gridSpan w:val="14"/>
            <w:shd w:val="clear" w:color="auto" w:fill="F7CAAC"/>
          </w:tcPr>
          <w:p w14:paraId="1F884B61" w14:textId="77777777" w:rsidR="00FD77E0" w:rsidRDefault="00FD77E0" w:rsidP="00AA3147">
            <w:pPr>
              <w:jc w:val="both"/>
              <w:rPr>
                <w:b/>
              </w:rPr>
            </w:pPr>
            <w:r>
              <w:rPr>
                <w:b/>
              </w:rPr>
              <w:t>Údaje o odborném působení od absolvování VŠ</w:t>
            </w:r>
          </w:p>
        </w:tc>
      </w:tr>
      <w:tr w:rsidR="00FD77E0" w14:paraId="105B178A" w14:textId="77777777" w:rsidTr="009164F5">
        <w:trPr>
          <w:trHeight w:val="857"/>
        </w:trPr>
        <w:tc>
          <w:tcPr>
            <w:tcW w:w="9859" w:type="dxa"/>
            <w:gridSpan w:val="14"/>
          </w:tcPr>
          <w:p w14:paraId="5A3F14A3" w14:textId="4629B44A" w:rsidR="00FD77E0" w:rsidRDefault="007E57AD" w:rsidP="00AA3147">
            <w:pPr>
              <w:jc w:val="both"/>
            </w:pPr>
            <w:proofErr w:type="gramStart"/>
            <w:r>
              <w:t>2021-do</w:t>
            </w:r>
            <w:r w:rsidR="00FD77E0">
              <w:t>sud</w:t>
            </w:r>
            <w:proofErr w:type="gramEnd"/>
            <w:r w:rsidR="00FD77E0">
              <w:t xml:space="preserve">: </w:t>
            </w:r>
            <w:proofErr w:type="spellStart"/>
            <w:r w:rsidR="00FD77E0">
              <w:t>Flash</w:t>
            </w:r>
            <w:proofErr w:type="spellEnd"/>
            <w:r w:rsidR="00FD77E0">
              <w:t xml:space="preserve"> Art Czech &amp; </w:t>
            </w:r>
            <w:proofErr w:type="spellStart"/>
            <w:r w:rsidR="00FD77E0">
              <w:t>Slovak</w:t>
            </w:r>
            <w:proofErr w:type="spellEnd"/>
            <w:r w:rsidR="00FD77E0">
              <w:t xml:space="preserve"> </w:t>
            </w:r>
            <w:proofErr w:type="spellStart"/>
            <w:r w:rsidR="00FD77E0">
              <w:t>Edition</w:t>
            </w:r>
            <w:proofErr w:type="spellEnd"/>
            <w:r w:rsidR="00FD77E0">
              <w:t>, koordinace časopisu, přispěvatelka textů</w:t>
            </w:r>
          </w:p>
          <w:p w14:paraId="41078CC7" w14:textId="3B632F9A" w:rsidR="00FD77E0" w:rsidRDefault="007E57AD" w:rsidP="00AA3147">
            <w:pPr>
              <w:jc w:val="both"/>
            </w:pPr>
            <w:proofErr w:type="gramStart"/>
            <w:r>
              <w:t>2021-do</w:t>
            </w:r>
            <w:r w:rsidR="00FD77E0">
              <w:t>sud</w:t>
            </w:r>
            <w:proofErr w:type="gramEnd"/>
            <w:r w:rsidR="00FD77E0">
              <w:t>: Muzeum umění a designu Benešov, správkyně uměleckých sbírek</w:t>
            </w:r>
          </w:p>
          <w:p w14:paraId="59B086C8" w14:textId="77777777" w:rsidR="00FD77E0" w:rsidRDefault="00FD77E0" w:rsidP="00AA3147">
            <w:pPr>
              <w:jc w:val="both"/>
            </w:pPr>
            <w:r>
              <w:t xml:space="preserve">2019-2020: Pragovka </w:t>
            </w:r>
            <w:proofErr w:type="spellStart"/>
            <w:r>
              <w:t>Gallery</w:t>
            </w:r>
            <w:proofErr w:type="spellEnd"/>
            <w:r>
              <w:t xml:space="preserve">, asistentka umělecké ředitelky </w:t>
            </w:r>
          </w:p>
          <w:p w14:paraId="642F9459" w14:textId="77777777" w:rsidR="00FD77E0" w:rsidRPr="009B6AE3" w:rsidRDefault="00FD77E0" w:rsidP="00AA3147">
            <w:pPr>
              <w:jc w:val="both"/>
              <w:rPr>
                <w:color w:val="FF0000"/>
              </w:rPr>
            </w:pPr>
          </w:p>
        </w:tc>
      </w:tr>
      <w:tr w:rsidR="00FD77E0" w14:paraId="2E29FBD1" w14:textId="77777777" w:rsidTr="009164F5">
        <w:trPr>
          <w:trHeight w:val="250"/>
        </w:trPr>
        <w:tc>
          <w:tcPr>
            <w:tcW w:w="9859" w:type="dxa"/>
            <w:gridSpan w:val="14"/>
            <w:shd w:val="clear" w:color="auto" w:fill="F7CAAC"/>
          </w:tcPr>
          <w:p w14:paraId="11A2D09E" w14:textId="77777777" w:rsidR="00FD77E0" w:rsidRDefault="00FD77E0" w:rsidP="00AA3147">
            <w:pPr>
              <w:jc w:val="both"/>
            </w:pPr>
            <w:r>
              <w:rPr>
                <w:b/>
              </w:rPr>
              <w:t>Zkušenosti s vedením kvalifikačních a rigorózních prací</w:t>
            </w:r>
          </w:p>
        </w:tc>
      </w:tr>
      <w:tr w:rsidR="00FD77E0" w14:paraId="0436E973" w14:textId="77777777" w:rsidTr="009164F5">
        <w:trPr>
          <w:trHeight w:val="635"/>
        </w:trPr>
        <w:tc>
          <w:tcPr>
            <w:tcW w:w="9859" w:type="dxa"/>
            <w:gridSpan w:val="14"/>
          </w:tcPr>
          <w:p w14:paraId="6B53AD94" w14:textId="19BE742F" w:rsidR="00FD77E0" w:rsidRDefault="00FD77E0" w:rsidP="00AA3147">
            <w:pPr>
              <w:jc w:val="both"/>
            </w:pPr>
          </w:p>
        </w:tc>
      </w:tr>
      <w:tr w:rsidR="00FD77E0" w14:paraId="7B3966D4" w14:textId="77777777" w:rsidTr="00B16C47">
        <w:trPr>
          <w:cantSplit/>
        </w:trPr>
        <w:tc>
          <w:tcPr>
            <w:tcW w:w="3347" w:type="dxa"/>
            <w:gridSpan w:val="3"/>
            <w:tcBorders>
              <w:top w:val="single" w:sz="12" w:space="0" w:color="auto"/>
            </w:tcBorders>
            <w:shd w:val="clear" w:color="auto" w:fill="F7CAAC"/>
          </w:tcPr>
          <w:p w14:paraId="49A69CCB" w14:textId="77777777" w:rsidR="00FD77E0" w:rsidRDefault="00FD77E0" w:rsidP="00AA3147">
            <w:pPr>
              <w:jc w:val="both"/>
            </w:pPr>
            <w:r>
              <w:rPr>
                <w:b/>
              </w:rPr>
              <w:t xml:space="preserve">Obor habilitačního řízení </w:t>
            </w:r>
          </w:p>
        </w:tc>
        <w:tc>
          <w:tcPr>
            <w:tcW w:w="2245" w:type="dxa"/>
            <w:gridSpan w:val="4"/>
            <w:tcBorders>
              <w:top w:val="single" w:sz="12" w:space="0" w:color="auto"/>
            </w:tcBorders>
            <w:shd w:val="clear" w:color="auto" w:fill="F7CAAC"/>
          </w:tcPr>
          <w:p w14:paraId="17DA048B" w14:textId="77777777" w:rsidR="00FD77E0" w:rsidRDefault="00FD77E0" w:rsidP="00AA3147">
            <w:pPr>
              <w:jc w:val="both"/>
            </w:pPr>
            <w:r>
              <w:rPr>
                <w:b/>
              </w:rPr>
              <w:t>Rok udělení hodnosti</w:t>
            </w:r>
          </w:p>
        </w:tc>
        <w:tc>
          <w:tcPr>
            <w:tcW w:w="2238" w:type="dxa"/>
            <w:gridSpan w:val="4"/>
            <w:tcBorders>
              <w:top w:val="single" w:sz="12" w:space="0" w:color="auto"/>
              <w:right w:val="single" w:sz="12" w:space="0" w:color="auto"/>
            </w:tcBorders>
            <w:shd w:val="clear" w:color="auto" w:fill="F7CAAC"/>
          </w:tcPr>
          <w:p w14:paraId="21ED1872" w14:textId="77777777" w:rsidR="00FD77E0" w:rsidRDefault="00FD77E0" w:rsidP="00AA3147">
            <w:pPr>
              <w:jc w:val="both"/>
            </w:pPr>
            <w:r>
              <w:rPr>
                <w:b/>
              </w:rPr>
              <w:t>Řízení konáno na VŠ</w:t>
            </w:r>
          </w:p>
        </w:tc>
        <w:tc>
          <w:tcPr>
            <w:tcW w:w="2029" w:type="dxa"/>
            <w:gridSpan w:val="3"/>
            <w:tcBorders>
              <w:top w:val="single" w:sz="12" w:space="0" w:color="auto"/>
              <w:left w:val="single" w:sz="12" w:space="0" w:color="auto"/>
            </w:tcBorders>
            <w:shd w:val="clear" w:color="auto" w:fill="F7CAAC"/>
          </w:tcPr>
          <w:p w14:paraId="1FCF9FFD" w14:textId="77777777" w:rsidR="00FD77E0" w:rsidRDefault="00FD77E0" w:rsidP="00AA3147">
            <w:pPr>
              <w:jc w:val="both"/>
              <w:rPr>
                <w:b/>
              </w:rPr>
            </w:pPr>
            <w:r>
              <w:rPr>
                <w:b/>
              </w:rPr>
              <w:t>Ohlasy publikací</w:t>
            </w:r>
          </w:p>
        </w:tc>
      </w:tr>
      <w:tr w:rsidR="00FD77E0" w14:paraId="6E27B9E9" w14:textId="77777777" w:rsidTr="00B16C47">
        <w:trPr>
          <w:cantSplit/>
        </w:trPr>
        <w:tc>
          <w:tcPr>
            <w:tcW w:w="3347" w:type="dxa"/>
            <w:gridSpan w:val="3"/>
          </w:tcPr>
          <w:p w14:paraId="642ABC83" w14:textId="77777777" w:rsidR="00FD77E0" w:rsidRDefault="00FD77E0" w:rsidP="00AA3147">
            <w:pPr>
              <w:jc w:val="both"/>
            </w:pPr>
          </w:p>
        </w:tc>
        <w:tc>
          <w:tcPr>
            <w:tcW w:w="2245" w:type="dxa"/>
            <w:gridSpan w:val="4"/>
          </w:tcPr>
          <w:p w14:paraId="568EE433" w14:textId="77777777" w:rsidR="00FD77E0" w:rsidRDefault="00FD77E0" w:rsidP="00AA3147">
            <w:pPr>
              <w:jc w:val="both"/>
            </w:pPr>
          </w:p>
        </w:tc>
        <w:tc>
          <w:tcPr>
            <w:tcW w:w="2238" w:type="dxa"/>
            <w:gridSpan w:val="4"/>
            <w:tcBorders>
              <w:right w:val="single" w:sz="12" w:space="0" w:color="auto"/>
            </w:tcBorders>
          </w:tcPr>
          <w:p w14:paraId="42D566F9" w14:textId="77777777" w:rsidR="00FD77E0" w:rsidRDefault="00FD77E0" w:rsidP="00AA3147">
            <w:pPr>
              <w:jc w:val="both"/>
            </w:pPr>
          </w:p>
        </w:tc>
        <w:tc>
          <w:tcPr>
            <w:tcW w:w="642" w:type="dxa"/>
            <w:tcBorders>
              <w:left w:val="single" w:sz="12" w:space="0" w:color="auto"/>
            </w:tcBorders>
            <w:shd w:val="clear" w:color="auto" w:fill="F7CAAC"/>
          </w:tcPr>
          <w:p w14:paraId="0FDC2E42" w14:textId="77777777" w:rsidR="00FD77E0" w:rsidRPr="00F20AEF" w:rsidRDefault="00FD77E0" w:rsidP="00AA3147">
            <w:pPr>
              <w:jc w:val="both"/>
            </w:pPr>
            <w:proofErr w:type="spellStart"/>
            <w:r w:rsidRPr="00F20AEF">
              <w:rPr>
                <w:b/>
              </w:rPr>
              <w:t>WoS</w:t>
            </w:r>
            <w:proofErr w:type="spellEnd"/>
          </w:p>
        </w:tc>
        <w:tc>
          <w:tcPr>
            <w:tcW w:w="693" w:type="dxa"/>
            <w:shd w:val="clear" w:color="auto" w:fill="F7CAAC"/>
          </w:tcPr>
          <w:p w14:paraId="0CE75E9D" w14:textId="77777777" w:rsidR="00FD77E0" w:rsidRPr="00F20AEF" w:rsidRDefault="00FD77E0" w:rsidP="00AA3147">
            <w:pPr>
              <w:jc w:val="both"/>
              <w:rPr>
                <w:sz w:val="18"/>
              </w:rPr>
            </w:pPr>
            <w:proofErr w:type="spellStart"/>
            <w:r w:rsidRPr="00F20AEF">
              <w:rPr>
                <w:b/>
                <w:sz w:val="18"/>
              </w:rPr>
              <w:t>Scopus</w:t>
            </w:r>
            <w:proofErr w:type="spellEnd"/>
          </w:p>
        </w:tc>
        <w:tc>
          <w:tcPr>
            <w:tcW w:w="694" w:type="dxa"/>
            <w:shd w:val="clear" w:color="auto" w:fill="F7CAAC"/>
          </w:tcPr>
          <w:p w14:paraId="23256F33" w14:textId="77777777" w:rsidR="00FD77E0" w:rsidRDefault="00FD77E0" w:rsidP="00AA3147">
            <w:pPr>
              <w:jc w:val="both"/>
            </w:pPr>
            <w:r>
              <w:rPr>
                <w:b/>
                <w:sz w:val="18"/>
              </w:rPr>
              <w:t>ostatní</w:t>
            </w:r>
          </w:p>
        </w:tc>
      </w:tr>
      <w:tr w:rsidR="00FD77E0" w14:paraId="6C0C3217" w14:textId="77777777" w:rsidTr="00B16C47">
        <w:trPr>
          <w:cantSplit/>
          <w:trHeight w:val="70"/>
        </w:trPr>
        <w:tc>
          <w:tcPr>
            <w:tcW w:w="3347" w:type="dxa"/>
            <w:gridSpan w:val="3"/>
            <w:shd w:val="clear" w:color="auto" w:fill="F7CAAC"/>
          </w:tcPr>
          <w:p w14:paraId="05141D4E" w14:textId="77777777" w:rsidR="00FD77E0" w:rsidRDefault="00FD77E0" w:rsidP="00AA3147">
            <w:pPr>
              <w:jc w:val="both"/>
            </w:pPr>
            <w:r>
              <w:rPr>
                <w:b/>
              </w:rPr>
              <w:t>Obor jmenovacího řízení</w:t>
            </w:r>
          </w:p>
        </w:tc>
        <w:tc>
          <w:tcPr>
            <w:tcW w:w="2245" w:type="dxa"/>
            <w:gridSpan w:val="4"/>
            <w:shd w:val="clear" w:color="auto" w:fill="F7CAAC"/>
          </w:tcPr>
          <w:p w14:paraId="6FB4DDF9" w14:textId="77777777" w:rsidR="00FD77E0" w:rsidRDefault="00FD77E0" w:rsidP="00AA3147">
            <w:pPr>
              <w:jc w:val="both"/>
            </w:pPr>
            <w:r>
              <w:rPr>
                <w:b/>
              </w:rPr>
              <w:t>Rok udělení hodnosti</w:t>
            </w:r>
          </w:p>
        </w:tc>
        <w:tc>
          <w:tcPr>
            <w:tcW w:w="2238" w:type="dxa"/>
            <w:gridSpan w:val="4"/>
            <w:tcBorders>
              <w:right w:val="single" w:sz="12" w:space="0" w:color="auto"/>
            </w:tcBorders>
            <w:shd w:val="clear" w:color="auto" w:fill="F7CAAC"/>
          </w:tcPr>
          <w:p w14:paraId="08B492D8" w14:textId="77777777" w:rsidR="00FD77E0" w:rsidRDefault="00FD77E0" w:rsidP="00AA3147">
            <w:pPr>
              <w:jc w:val="both"/>
            </w:pPr>
            <w:r>
              <w:rPr>
                <w:b/>
              </w:rPr>
              <w:t>Řízení konáno na VŠ</w:t>
            </w:r>
          </w:p>
        </w:tc>
        <w:tc>
          <w:tcPr>
            <w:tcW w:w="642" w:type="dxa"/>
            <w:tcBorders>
              <w:left w:val="single" w:sz="12" w:space="0" w:color="auto"/>
            </w:tcBorders>
          </w:tcPr>
          <w:p w14:paraId="127225D7" w14:textId="77777777" w:rsidR="00FD77E0" w:rsidRPr="00F20AEF" w:rsidRDefault="00FD77E0" w:rsidP="00AA3147">
            <w:pPr>
              <w:jc w:val="both"/>
              <w:rPr>
                <w:b/>
              </w:rPr>
            </w:pPr>
          </w:p>
        </w:tc>
        <w:tc>
          <w:tcPr>
            <w:tcW w:w="693" w:type="dxa"/>
          </w:tcPr>
          <w:p w14:paraId="40225384" w14:textId="77777777" w:rsidR="00FD77E0" w:rsidRPr="00F20AEF" w:rsidRDefault="00FD77E0" w:rsidP="00AA3147">
            <w:pPr>
              <w:jc w:val="both"/>
              <w:rPr>
                <w:b/>
              </w:rPr>
            </w:pPr>
          </w:p>
        </w:tc>
        <w:tc>
          <w:tcPr>
            <w:tcW w:w="694" w:type="dxa"/>
          </w:tcPr>
          <w:p w14:paraId="7FEAC172" w14:textId="77777777" w:rsidR="00FD77E0" w:rsidRDefault="00FD77E0" w:rsidP="00AA3147">
            <w:pPr>
              <w:jc w:val="both"/>
              <w:rPr>
                <w:b/>
              </w:rPr>
            </w:pPr>
          </w:p>
        </w:tc>
      </w:tr>
      <w:tr w:rsidR="00FD77E0" w14:paraId="02BC3A55" w14:textId="77777777" w:rsidTr="00B16C47">
        <w:trPr>
          <w:trHeight w:val="205"/>
        </w:trPr>
        <w:tc>
          <w:tcPr>
            <w:tcW w:w="3347" w:type="dxa"/>
            <w:gridSpan w:val="3"/>
          </w:tcPr>
          <w:p w14:paraId="2AEA89FA" w14:textId="77777777" w:rsidR="00FD77E0" w:rsidRDefault="00FD77E0" w:rsidP="00AA3147">
            <w:pPr>
              <w:jc w:val="both"/>
            </w:pPr>
          </w:p>
        </w:tc>
        <w:tc>
          <w:tcPr>
            <w:tcW w:w="2245" w:type="dxa"/>
            <w:gridSpan w:val="4"/>
          </w:tcPr>
          <w:p w14:paraId="02BC0BC6" w14:textId="77777777" w:rsidR="00FD77E0" w:rsidRDefault="00FD77E0" w:rsidP="00AA3147">
            <w:pPr>
              <w:jc w:val="both"/>
            </w:pPr>
          </w:p>
        </w:tc>
        <w:tc>
          <w:tcPr>
            <w:tcW w:w="2238" w:type="dxa"/>
            <w:gridSpan w:val="4"/>
            <w:tcBorders>
              <w:right w:val="single" w:sz="12" w:space="0" w:color="auto"/>
            </w:tcBorders>
          </w:tcPr>
          <w:p w14:paraId="031C5724" w14:textId="77777777" w:rsidR="00FD77E0" w:rsidRDefault="00FD77E0" w:rsidP="00AA3147">
            <w:pPr>
              <w:jc w:val="both"/>
            </w:pPr>
          </w:p>
        </w:tc>
        <w:tc>
          <w:tcPr>
            <w:tcW w:w="1335" w:type="dxa"/>
            <w:gridSpan w:val="2"/>
            <w:tcBorders>
              <w:left w:val="single" w:sz="12" w:space="0" w:color="auto"/>
            </w:tcBorders>
            <w:shd w:val="clear" w:color="auto" w:fill="FBD4B4"/>
            <w:vAlign w:val="center"/>
          </w:tcPr>
          <w:p w14:paraId="7147B9FF" w14:textId="77777777" w:rsidR="00FD77E0" w:rsidRPr="00F20AEF" w:rsidRDefault="00FD77E0"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7B76C22" w14:textId="77777777" w:rsidR="00FD77E0" w:rsidRDefault="00FD77E0" w:rsidP="00AA3147">
            <w:pPr>
              <w:rPr>
                <w:b/>
              </w:rPr>
            </w:pPr>
            <w:r>
              <w:rPr>
                <w:b/>
              </w:rPr>
              <w:t xml:space="preserve">    /</w:t>
            </w:r>
          </w:p>
        </w:tc>
      </w:tr>
      <w:tr w:rsidR="00FD77E0" w14:paraId="1DCD00A3" w14:textId="77777777" w:rsidTr="009164F5">
        <w:tc>
          <w:tcPr>
            <w:tcW w:w="9859" w:type="dxa"/>
            <w:gridSpan w:val="14"/>
            <w:shd w:val="clear" w:color="auto" w:fill="F7CAAC"/>
          </w:tcPr>
          <w:p w14:paraId="0A168A87" w14:textId="77777777" w:rsidR="00FD77E0" w:rsidRDefault="00FD77E0"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FD77E0" w14:paraId="22422B60" w14:textId="77777777" w:rsidTr="009164F5">
        <w:trPr>
          <w:trHeight w:val="1587"/>
        </w:trPr>
        <w:tc>
          <w:tcPr>
            <w:tcW w:w="9859" w:type="dxa"/>
            <w:gridSpan w:val="14"/>
          </w:tcPr>
          <w:p w14:paraId="5C9E4266" w14:textId="07BBE445" w:rsidR="00FD77E0" w:rsidRPr="005E1751" w:rsidRDefault="00FD77E0" w:rsidP="00AA3147">
            <w:pPr>
              <w:jc w:val="both"/>
              <w:rPr>
                <w:bCs/>
              </w:rPr>
            </w:pPr>
            <w:proofErr w:type="spellStart"/>
            <w:r w:rsidRPr="005E1751">
              <w:rPr>
                <w:bCs/>
              </w:rPr>
              <w:t>Kurátorování</w:t>
            </w:r>
            <w:proofErr w:type="spellEnd"/>
            <w:r w:rsidRPr="005E1751">
              <w:rPr>
                <w:bCs/>
              </w:rPr>
              <w:t xml:space="preserve"> skupinové výstavy Skrze tebe vidím sebe, 8smička – zóna pro umění, Humpolec, 11.2.-</w:t>
            </w:r>
            <w:r w:rsidR="008A038D" w:rsidRPr="005E1751">
              <w:rPr>
                <w:bCs/>
              </w:rPr>
              <w:t>15. 5. 2022</w:t>
            </w:r>
          </w:p>
          <w:p w14:paraId="3E6621CD" w14:textId="77777777" w:rsidR="00FD77E0" w:rsidRPr="005E1751" w:rsidRDefault="00FD77E0" w:rsidP="00AA3147">
            <w:pPr>
              <w:jc w:val="both"/>
              <w:rPr>
                <w:bCs/>
              </w:rPr>
            </w:pPr>
            <w:r w:rsidRPr="005E1751">
              <w:rPr>
                <w:bCs/>
              </w:rPr>
              <w:t>Editorka katalogu Skrze tebe vidím sebe, Nadační fond 8smička, Humpolec, ISBN 978-80-907908-3-4</w:t>
            </w:r>
          </w:p>
          <w:p w14:paraId="6F2B966D" w14:textId="5BE4CC98" w:rsidR="00FD77E0" w:rsidRPr="005E1751" w:rsidRDefault="00FD77E0" w:rsidP="00AA3147">
            <w:pPr>
              <w:jc w:val="both"/>
              <w:rPr>
                <w:bCs/>
              </w:rPr>
            </w:pPr>
            <w:proofErr w:type="spellStart"/>
            <w:r w:rsidRPr="005E1751">
              <w:rPr>
                <w:bCs/>
              </w:rPr>
              <w:t>Kurátorování</w:t>
            </w:r>
            <w:proofErr w:type="spellEnd"/>
            <w:r w:rsidRPr="005E1751">
              <w:rPr>
                <w:bCs/>
              </w:rPr>
              <w:t xml:space="preserve"> výstavy DUNA: </w:t>
            </w:r>
            <w:proofErr w:type="spellStart"/>
            <w:r w:rsidRPr="005E1751">
              <w:rPr>
                <w:bCs/>
              </w:rPr>
              <w:t>Flat</w:t>
            </w:r>
            <w:proofErr w:type="spellEnd"/>
            <w:r w:rsidRPr="005E1751">
              <w:rPr>
                <w:bCs/>
              </w:rPr>
              <w:t xml:space="preserve"> as pizza, Pragovka </w:t>
            </w:r>
            <w:proofErr w:type="spellStart"/>
            <w:r w:rsidRPr="005E1751">
              <w:rPr>
                <w:bCs/>
              </w:rPr>
              <w:t>Gallery</w:t>
            </w:r>
            <w:proofErr w:type="spellEnd"/>
            <w:r w:rsidRPr="005E1751">
              <w:rPr>
                <w:bCs/>
              </w:rPr>
              <w:t>, Praha, 2.11.-</w:t>
            </w:r>
            <w:r w:rsidR="008A038D" w:rsidRPr="005E1751">
              <w:rPr>
                <w:bCs/>
              </w:rPr>
              <w:t>15. 12. 2021</w:t>
            </w:r>
          </w:p>
          <w:p w14:paraId="7636D572" w14:textId="311C972A" w:rsidR="00FD77E0" w:rsidRPr="005E1751" w:rsidRDefault="00FD77E0" w:rsidP="00AA3147">
            <w:pPr>
              <w:jc w:val="both"/>
              <w:rPr>
                <w:bCs/>
              </w:rPr>
            </w:pPr>
            <w:proofErr w:type="spellStart"/>
            <w:r w:rsidRPr="005E1751">
              <w:rPr>
                <w:bCs/>
              </w:rPr>
              <w:t>Kurátorování</w:t>
            </w:r>
            <w:proofErr w:type="spellEnd"/>
            <w:r w:rsidRPr="005E1751">
              <w:rPr>
                <w:bCs/>
              </w:rPr>
              <w:t xml:space="preserve"> skupinové výstavy </w:t>
            </w:r>
            <w:proofErr w:type="gramStart"/>
            <w:r w:rsidRPr="005E1751">
              <w:rPr>
                <w:bCs/>
              </w:rPr>
              <w:t>80s</w:t>
            </w:r>
            <w:proofErr w:type="gramEnd"/>
            <w:r w:rsidRPr="005E1751">
              <w:rPr>
                <w:bCs/>
              </w:rPr>
              <w:t xml:space="preserve"> </w:t>
            </w:r>
            <w:proofErr w:type="spellStart"/>
            <w:r w:rsidRPr="005E1751">
              <w:rPr>
                <w:bCs/>
              </w:rPr>
              <w:t>liberty</w:t>
            </w:r>
            <w:proofErr w:type="spellEnd"/>
            <w:r w:rsidRPr="005E1751">
              <w:rPr>
                <w:bCs/>
              </w:rPr>
              <w:t xml:space="preserve">, GASK – Galerie Středočeského kraje, </w:t>
            </w:r>
            <w:r w:rsidR="008A038D" w:rsidRPr="005E1751">
              <w:rPr>
                <w:bCs/>
              </w:rPr>
              <w:t>16. 12. 2019</w:t>
            </w:r>
            <w:r w:rsidRPr="005E1751">
              <w:rPr>
                <w:bCs/>
              </w:rPr>
              <w:t xml:space="preserve">– </w:t>
            </w:r>
            <w:r w:rsidR="008A038D" w:rsidRPr="005E1751">
              <w:rPr>
                <w:bCs/>
              </w:rPr>
              <w:t>16. 2. 2020</w:t>
            </w:r>
          </w:p>
          <w:p w14:paraId="30A76E60" w14:textId="77777777" w:rsidR="00FD77E0" w:rsidRDefault="00FD77E0" w:rsidP="00AA3147">
            <w:pPr>
              <w:jc w:val="both"/>
              <w:rPr>
                <w:b/>
              </w:rPr>
            </w:pPr>
            <w:r w:rsidRPr="005E1751">
              <w:rPr>
                <w:bCs/>
              </w:rPr>
              <w:t xml:space="preserve">Max </w:t>
            </w:r>
            <w:proofErr w:type="spellStart"/>
            <w:r w:rsidRPr="005E1751">
              <w:rPr>
                <w:bCs/>
              </w:rPr>
              <w:t>Vajt</w:t>
            </w:r>
            <w:proofErr w:type="spellEnd"/>
            <w:r w:rsidRPr="005E1751">
              <w:rPr>
                <w:bCs/>
              </w:rPr>
              <w:t xml:space="preserve">: Mýty digitálních utopií, in: </w:t>
            </w:r>
            <w:proofErr w:type="spellStart"/>
            <w:r w:rsidRPr="005E1751">
              <w:rPr>
                <w:bCs/>
              </w:rPr>
              <w:t>Flash</w:t>
            </w:r>
            <w:proofErr w:type="spellEnd"/>
            <w:r w:rsidRPr="005E1751">
              <w:rPr>
                <w:bCs/>
              </w:rPr>
              <w:t xml:space="preserve"> Art Czech &amp; </w:t>
            </w:r>
            <w:proofErr w:type="spellStart"/>
            <w:r w:rsidRPr="005E1751">
              <w:rPr>
                <w:bCs/>
              </w:rPr>
              <w:t>Slovak</w:t>
            </w:r>
            <w:proofErr w:type="spellEnd"/>
            <w:r w:rsidRPr="005E1751">
              <w:rPr>
                <w:bCs/>
              </w:rPr>
              <w:t xml:space="preserve"> </w:t>
            </w:r>
            <w:proofErr w:type="spellStart"/>
            <w:r w:rsidRPr="005E1751">
              <w:rPr>
                <w:bCs/>
              </w:rPr>
              <w:t>Edition</w:t>
            </w:r>
            <w:proofErr w:type="spellEnd"/>
            <w:r w:rsidRPr="005E1751">
              <w:rPr>
                <w:bCs/>
              </w:rPr>
              <w:t>, No. 62 Politika Identit, 2021, s. 38-39., ISBN 9-771336-964007-06.</w:t>
            </w:r>
          </w:p>
        </w:tc>
      </w:tr>
      <w:tr w:rsidR="00FD77E0" w14:paraId="4DD3F046" w14:textId="77777777" w:rsidTr="009164F5">
        <w:trPr>
          <w:trHeight w:val="218"/>
        </w:trPr>
        <w:tc>
          <w:tcPr>
            <w:tcW w:w="9859" w:type="dxa"/>
            <w:gridSpan w:val="14"/>
            <w:shd w:val="clear" w:color="auto" w:fill="F7CAAC"/>
          </w:tcPr>
          <w:p w14:paraId="5F86B4D3" w14:textId="77777777" w:rsidR="00FD77E0" w:rsidRDefault="00FD77E0" w:rsidP="00AA3147">
            <w:pPr>
              <w:rPr>
                <w:b/>
              </w:rPr>
            </w:pPr>
            <w:r>
              <w:rPr>
                <w:b/>
              </w:rPr>
              <w:t>Působení v zahraničí</w:t>
            </w:r>
          </w:p>
        </w:tc>
      </w:tr>
      <w:tr w:rsidR="00FD77E0" w14:paraId="0B94E4F1" w14:textId="77777777" w:rsidTr="009164F5">
        <w:trPr>
          <w:trHeight w:val="328"/>
        </w:trPr>
        <w:tc>
          <w:tcPr>
            <w:tcW w:w="9859" w:type="dxa"/>
            <w:gridSpan w:val="14"/>
          </w:tcPr>
          <w:p w14:paraId="56B57D4D" w14:textId="77777777" w:rsidR="00FD77E0" w:rsidRDefault="00FD77E0" w:rsidP="00AA3147">
            <w:pPr>
              <w:rPr>
                <w:b/>
              </w:rPr>
            </w:pPr>
          </w:p>
        </w:tc>
      </w:tr>
      <w:tr w:rsidR="00FD77E0" w14:paraId="72867970" w14:textId="77777777" w:rsidTr="00B16C47">
        <w:trPr>
          <w:cantSplit/>
          <w:trHeight w:val="470"/>
        </w:trPr>
        <w:tc>
          <w:tcPr>
            <w:tcW w:w="2518" w:type="dxa"/>
            <w:shd w:val="clear" w:color="auto" w:fill="F7CAAC"/>
          </w:tcPr>
          <w:p w14:paraId="6A1FAF97" w14:textId="77777777" w:rsidR="00FD77E0" w:rsidRDefault="00FD77E0" w:rsidP="00AA3147">
            <w:pPr>
              <w:jc w:val="both"/>
              <w:rPr>
                <w:b/>
              </w:rPr>
            </w:pPr>
            <w:r>
              <w:rPr>
                <w:b/>
              </w:rPr>
              <w:t xml:space="preserve">Podpis </w:t>
            </w:r>
          </w:p>
        </w:tc>
        <w:tc>
          <w:tcPr>
            <w:tcW w:w="4536" w:type="dxa"/>
            <w:gridSpan w:val="8"/>
          </w:tcPr>
          <w:p w14:paraId="5CA01CFA" w14:textId="48187A77" w:rsidR="00FD77E0" w:rsidRDefault="00522A97" w:rsidP="00AA3147">
            <w:pPr>
              <w:jc w:val="both"/>
            </w:pPr>
            <w:r>
              <w:t>Anežka Kořínková v.</w:t>
            </w:r>
            <w:r w:rsidR="00EE6680">
              <w:t xml:space="preserve"> </w:t>
            </w:r>
            <w:r>
              <w:t>r.</w:t>
            </w:r>
          </w:p>
        </w:tc>
        <w:tc>
          <w:tcPr>
            <w:tcW w:w="776" w:type="dxa"/>
            <w:gridSpan w:val="2"/>
            <w:shd w:val="clear" w:color="auto" w:fill="F7CAAC"/>
          </w:tcPr>
          <w:p w14:paraId="05849CF5" w14:textId="77777777" w:rsidR="00FD77E0" w:rsidRDefault="00FD77E0" w:rsidP="00AA3147">
            <w:pPr>
              <w:jc w:val="both"/>
            </w:pPr>
            <w:r>
              <w:rPr>
                <w:b/>
              </w:rPr>
              <w:t>datum</w:t>
            </w:r>
          </w:p>
        </w:tc>
        <w:tc>
          <w:tcPr>
            <w:tcW w:w="2029" w:type="dxa"/>
            <w:gridSpan w:val="3"/>
          </w:tcPr>
          <w:p w14:paraId="4B861954" w14:textId="3743B6FE" w:rsidR="00FD77E0" w:rsidRDefault="008A038D" w:rsidP="00AA3147">
            <w:pPr>
              <w:jc w:val="both"/>
            </w:pPr>
            <w:r>
              <w:t>5. 9. 2022</w:t>
            </w:r>
          </w:p>
        </w:tc>
      </w:tr>
    </w:tbl>
    <w:p w14:paraId="5A10ABC8" w14:textId="4D873C78" w:rsidR="00416DE7" w:rsidRDefault="00416DE7" w:rsidP="00FD77E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350"/>
        <w:gridCol w:w="1701"/>
        <w:gridCol w:w="215"/>
        <w:gridCol w:w="210"/>
        <w:gridCol w:w="142"/>
        <w:gridCol w:w="640"/>
        <w:gridCol w:w="777"/>
        <w:gridCol w:w="709"/>
        <w:gridCol w:w="217"/>
        <w:gridCol w:w="709"/>
        <w:gridCol w:w="693"/>
        <w:gridCol w:w="694"/>
      </w:tblGrid>
      <w:tr w:rsidR="003E5DCF" w14:paraId="4EF75D04" w14:textId="77777777" w:rsidTr="00AA3147">
        <w:tc>
          <w:tcPr>
            <w:tcW w:w="9859" w:type="dxa"/>
            <w:gridSpan w:val="14"/>
            <w:tcBorders>
              <w:bottom w:val="double" w:sz="4" w:space="0" w:color="auto"/>
            </w:tcBorders>
            <w:shd w:val="clear" w:color="auto" w:fill="BDD6EE"/>
          </w:tcPr>
          <w:p w14:paraId="340C17BC" w14:textId="77777777" w:rsidR="003E5DCF" w:rsidRDefault="003E5DCF" w:rsidP="00AA3147">
            <w:pPr>
              <w:jc w:val="both"/>
              <w:rPr>
                <w:b/>
                <w:sz w:val="28"/>
              </w:rPr>
            </w:pPr>
            <w:r>
              <w:rPr>
                <w:b/>
                <w:sz w:val="28"/>
              </w:rPr>
              <w:lastRenderedPageBreak/>
              <w:t>C-I – Personální zabezpečení</w:t>
            </w:r>
          </w:p>
        </w:tc>
      </w:tr>
      <w:tr w:rsidR="003E5DCF" w14:paraId="23593E23" w14:textId="77777777" w:rsidTr="00AA3147">
        <w:tc>
          <w:tcPr>
            <w:tcW w:w="2518" w:type="dxa"/>
            <w:tcBorders>
              <w:top w:val="double" w:sz="4" w:space="0" w:color="auto"/>
            </w:tcBorders>
            <w:shd w:val="clear" w:color="auto" w:fill="F7CAAC"/>
          </w:tcPr>
          <w:p w14:paraId="02B83481" w14:textId="77777777" w:rsidR="003E5DCF" w:rsidRDefault="003E5DCF" w:rsidP="00AA3147">
            <w:pPr>
              <w:jc w:val="both"/>
              <w:rPr>
                <w:b/>
              </w:rPr>
            </w:pPr>
            <w:r>
              <w:rPr>
                <w:b/>
              </w:rPr>
              <w:t>Vysoká škola</w:t>
            </w:r>
          </w:p>
        </w:tc>
        <w:tc>
          <w:tcPr>
            <w:tcW w:w="7341" w:type="dxa"/>
            <w:gridSpan w:val="13"/>
          </w:tcPr>
          <w:p w14:paraId="6FC2E85D" w14:textId="77777777" w:rsidR="003E5DCF" w:rsidRDefault="003E5DCF" w:rsidP="00AA3147">
            <w:pPr>
              <w:jc w:val="both"/>
            </w:pPr>
            <w:r>
              <w:t>Univerzita Tomáše Bati ve Zlíně</w:t>
            </w:r>
          </w:p>
        </w:tc>
      </w:tr>
      <w:tr w:rsidR="003E5DCF" w14:paraId="0912A89B" w14:textId="77777777" w:rsidTr="00AA3147">
        <w:tc>
          <w:tcPr>
            <w:tcW w:w="2518" w:type="dxa"/>
            <w:shd w:val="clear" w:color="auto" w:fill="F7CAAC"/>
          </w:tcPr>
          <w:p w14:paraId="31B182FB" w14:textId="77777777" w:rsidR="003E5DCF" w:rsidRDefault="003E5DCF" w:rsidP="00AA3147">
            <w:pPr>
              <w:jc w:val="both"/>
              <w:rPr>
                <w:b/>
              </w:rPr>
            </w:pPr>
            <w:r>
              <w:rPr>
                <w:b/>
              </w:rPr>
              <w:t>Součást vysoké školy</w:t>
            </w:r>
          </w:p>
        </w:tc>
        <w:tc>
          <w:tcPr>
            <w:tcW w:w="7341" w:type="dxa"/>
            <w:gridSpan w:val="13"/>
          </w:tcPr>
          <w:p w14:paraId="01FAAEDB" w14:textId="77777777" w:rsidR="003E5DCF" w:rsidRDefault="003E5DCF" w:rsidP="00AA3147">
            <w:pPr>
              <w:jc w:val="both"/>
            </w:pPr>
            <w:r>
              <w:t>Fakulta multimediálních komunikací</w:t>
            </w:r>
          </w:p>
        </w:tc>
      </w:tr>
      <w:tr w:rsidR="003E5DCF" w14:paraId="1231F539" w14:textId="77777777" w:rsidTr="00AA3147">
        <w:tc>
          <w:tcPr>
            <w:tcW w:w="2518" w:type="dxa"/>
            <w:shd w:val="clear" w:color="auto" w:fill="F7CAAC"/>
          </w:tcPr>
          <w:p w14:paraId="2BDAF9C2" w14:textId="77777777" w:rsidR="003E5DCF" w:rsidRDefault="003E5DCF" w:rsidP="00AA3147">
            <w:pPr>
              <w:jc w:val="both"/>
              <w:rPr>
                <w:b/>
              </w:rPr>
            </w:pPr>
            <w:r>
              <w:rPr>
                <w:b/>
              </w:rPr>
              <w:t>Název studijního programu</w:t>
            </w:r>
          </w:p>
        </w:tc>
        <w:tc>
          <w:tcPr>
            <w:tcW w:w="7341" w:type="dxa"/>
            <w:gridSpan w:val="13"/>
          </w:tcPr>
          <w:p w14:paraId="0AAC61D6" w14:textId="77777777" w:rsidR="003E5DCF" w:rsidRDefault="003E5DCF" w:rsidP="00AA3147">
            <w:pPr>
              <w:jc w:val="both"/>
            </w:pPr>
            <w:r>
              <w:t>Kreativní odvětví a digitální kultura</w:t>
            </w:r>
          </w:p>
        </w:tc>
      </w:tr>
      <w:tr w:rsidR="003E5DCF" w14:paraId="180ACA8C" w14:textId="77777777" w:rsidTr="00CC6ACB">
        <w:tc>
          <w:tcPr>
            <w:tcW w:w="2518" w:type="dxa"/>
            <w:shd w:val="clear" w:color="auto" w:fill="F7CAAC"/>
          </w:tcPr>
          <w:p w14:paraId="21993675" w14:textId="77777777" w:rsidR="003E5DCF" w:rsidRDefault="003E5DCF" w:rsidP="00AA3147">
            <w:pPr>
              <w:jc w:val="both"/>
              <w:rPr>
                <w:b/>
              </w:rPr>
            </w:pPr>
            <w:r>
              <w:rPr>
                <w:b/>
              </w:rPr>
              <w:t>Jméno a příjmení</w:t>
            </w:r>
          </w:p>
        </w:tc>
        <w:tc>
          <w:tcPr>
            <w:tcW w:w="4319" w:type="dxa"/>
            <w:gridSpan w:val="8"/>
          </w:tcPr>
          <w:p w14:paraId="0DCADED1" w14:textId="77777777" w:rsidR="003E5DCF" w:rsidRDefault="003E5DCF" w:rsidP="00AA3147">
            <w:pPr>
              <w:jc w:val="both"/>
            </w:pPr>
            <w:r>
              <w:t xml:space="preserve">Tereza </w:t>
            </w:r>
            <w:proofErr w:type="spellStart"/>
            <w:r>
              <w:t>Kosnarová</w:t>
            </w:r>
            <w:proofErr w:type="spellEnd"/>
            <w:r>
              <w:t xml:space="preserve"> </w:t>
            </w:r>
            <w:proofErr w:type="spellStart"/>
            <w:r>
              <w:t>Venerová</w:t>
            </w:r>
            <w:proofErr w:type="spellEnd"/>
            <w:r>
              <w:t xml:space="preserve"> </w:t>
            </w:r>
          </w:p>
        </w:tc>
        <w:tc>
          <w:tcPr>
            <w:tcW w:w="926" w:type="dxa"/>
            <w:gridSpan w:val="2"/>
            <w:shd w:val="clear" w:color="auto" w:fill="F7CAAC"/>
          </w:tcPr>
          <w:p w14:paraId="3AD2AB84" w14:textId="77777777" w:rsidR="003E5DCF" w:rsidRDefault="003E5DCF" w:rsidP="00AA3147">
            <w:pPr>
              <w:jc w:val="both"/>
              <w:rPr>
                <w:b/>
              </w:rPr>
            </w:pPr>
            <w:r>
              <w:rPr>
                <w:b/>
              </w:rPr>
              <w:t>Tituly</w:t>
            </w:r>
          </w:p>
        </w:tc>
        <w:tc>
          <w:tcPr>
            <w:tcW w:w="2096" w:type="dxa"/>
            <w:gridSpan w:val="3"/>
          </w:tcPr>
          <w:p w14:paraId="3F0AAFE5" w14:textId="77777777" w:rsidR="003E5DCF" w:rsidRDefault="003E5DCF" w:rsidP="00AA3147">
            <w:pPr>
              <w:jc w:val="both"/>
            </w:pPr>
            <w:r>
              <w:t xml:space="preserve">Mgr. </w:t>
            </w:r>
          </w:p>
        </w:tc>
      </w:tr>
      <w:tr w:rsidR="003E5DCF" w14:paraId="1A7EFC12" w14:textId="77777777" w:rsidTr="00CC6ACB">
        <w:tc>
          <w:tcPr>
            <w:tcW w:w="2518" w:type="dxa"/>
            <w:shd w:val="clear" w:color="auto" w:fill="F7CAAC"/>
          </w:tcPr>
          <w:p w14:paraId="710914FA" w14:textId="77777777" w:rsidR="003E5DCF" w:rsidRDefault="003E5DCF" w:rsidP="00AA3147">
            <w:pPr>
              <w:jc w:val="both"/>
              <w:rPr>
                <w:b/>
              </w:rPr>
            </w:pPr>
            <w:r>
              <w:rPr>
                <w:b/>
              </w:rPr>
              <w:t>Rok narození</w:t>
            </w:r>
          </w:p>
        </w:tc>
        <w:tc>
          <w:tcPr>
            <w:tcW w:w="634" w:type="dxa"/>
            <w:gridSpan w:val="2"/>
          </w:tcPr>
          <w:p w14:paraId="0476BCE6" w14:textId="77777777" w:rsidR="003E5DCF" w:rsidRDefault="003E5DCF" w:rsidP="00AA3147">
            <w:pPr>
              <w:jc w:val="both"/>
            </w:pPr>
            <w:r>
              <w:t>1983</w:t>
            </w:r>
          </w:p>
        </w:tc>
        <w:tc>
          <w:tcPr>
            <w:tcW w:w="1916" w:type="dxa"/>
            <w:gridSpan w:val="2"/>
            <w:shd w:val="clear" w:color="auto" w:fill="F7CAAC"/>
          </w:tcPr>
          <w:p w14:paraId="5A39839E" w14:textId="77777777" w:rsidR="003E5DCF" w:rsidRDefault="003E5DCF" w:rsidP="00AA3147">
            <w:pPr>
              <w:jc w:val="both"/>
              <w:rPr>
                <w:b/>
              </w:rPr>
            </w:pPr>
            <w:r>
              <w:rPr>
                <w:b/>
              </w:rPr>
              <w:t>typ vztahu k VŠ</w:t>
            </w:r>
          </w:p>
        </w:tc>
        <w:tc>
          <w:tcPr>
            <w:tcW w:w="992" w:type="dxa"/>
            <w:gridSpan w:val="3"/>
          </w:tcPr>
          <w:p w14:paraId="6B7B29D9" w14:textId="77777777" w:rsidR="003E5DCF" w:rsidRDefault="003E5DCF" w:rsidP="00AA3147">
            <w:pPr>
              <w:jc w:val="both"/>
            </w:pPr>
            <w:r w:rsidRPr="00CB4F46">
              <w:t>DPP</w:t>
            </w:r>
          </w:p>
        </w:tc>
        <w:tc>
          <w:tcPr>
            <w:tcW w:w="777" w:type="dxa"/>
            <w:shd w:val="clear" w:color="auto" w:fill="F7CAAC"/>
          </w:tcPr>
          <w:p w14:paraId="6F0167C9" w14:textId="77777777" w:rsidR="003E5DCF" w:rsidRDefault="003E5DCF" w:rsidP="00AA3147">
            <w:pPr>
              <w:jc w:val="both"/>
              <w:rPr>
                <w:b/>
              </w:rPr>
            </w:pPr>
            <w:r>
              <w:rPr>
                <w:b/>
              </w:rPr>
              <w:t>rozsah</w:t>
            </w:r>
          </w:p>
        </w:tc>
        <w:tc>
          <w:tcPr>
            <w:tcW w:w="926" w:type="dxa"/>
            <w:gridSpan w:val="2"/>
          </w:tcPr>
          <w:p w14:paraId="23F770E6" w14:textId="0F52C652" w:rsidR="003E5DCF" w:rsidRDefault="00DD0A2F" w:rsidP="00AA3147">
            <w:pPr>
              <w:jc w:val="both"/>
            </w:pPr>
            <w:proofErr w:type="gramStart"/>
            <w:r>
              <w:t>4h</w:t>
            </w:r>
            <w:proofErr w:type="gramEnd"/>
            <w:r>
              <w:t>/t</w:t>
            </w:r>
          </w:p>
        </w:tc>
        <w:tc>
          <w:tcPr>
            <w:tcW w:w="709" w:type="dxa"/>
            <w:shd w:val="clear" w:color="auto" w:fill="F7CAAC"/>
          </w:tcPr>
          <w:p w14:paraId="66B2EA2A" w14:textId="77777777" w:rsidR="003E5DCF" w:rsidRDefault="003E5DCF" w:rsidP="00AA3147">
            <w:pPr>
              <w:jc w:val="both"/>
              <w:rPr>
                <w:b/>
              </w:rPr>
            </w:pPr>
            <w:r>
              <w:rPr>
                <w:b/>
              </w:rPr>
              <w:t>do kdy</w:t>
            </w:r>
          </w:p>
        </w:tc>
        <w:tc>
          <w:tcPr>
            <w:tcW w:w="1387" w:type="dxa"/>
            <w:gridSpan w:val="2"/>
          </w:tcPr>
          <w:p w14:paraId="78CE3973" w14:textId="77777777" w:rsidR="003E5DCF" w:rsidRDefault="003E5DCF" w:rsidP="00AA3147">
            <w:pPr>
              <w:jc w:val="both"/>
            </w:pPr>
          </w:p>
        </w:tc>
      </w:tr>
      <w:tr w:rsidR="003E5DCF" w14:paraId="435C1FC5" w14:textId="77777777" w:rsidTr="00CC6ACB">
        <w:tc>
          <w:tcPr>
            <w:tcW w:w="5068" w:type="dxa"/>
            <w:gridSpan w:val="5"/>
            <w:shd w:val="clear" w:color="auto" w:fill="F7CAAC"/>
          </w:tcPr>
          <w:p w14:paraId="14990BCB" w14:textId="77777777" w:rsidR="003E5DCF" w:rsidRDefault="003E5DCF" w:rsidP="00AA3147">
            <w:pPr>
              <w:jc w:val="both"/>
              <w:rPr>
                <w:b/>
              </w:rPr>
            </w:pPr>
            <w:r>
              <w:rPr>
                <w:b/>
              </w:rPr>
              <w:t>Typ vztahu na součásti VŠ, která uskutečňuje st. program</w:t>
            </w:r>
          </w:p>
        </w:tc>
        <w:tc>
          <w:tcPr>
            <w:tcW w:w="992" w:type="dxa"/>
            <w:gridSpan w:val="3"/>
          </w:tcPr>
          <w:p w14:paraId="4E6628A3" w14:textId="77777777" w:rsidR="003E5DCF" w:rsidRDefault="003E5DCF" w:rsidP="00AA3147">
            <w:pPr>
              <w:jc w:val="both"/>
            </w:pPr>
            <w:r w:rsidRPr="00CB4F46">
              <w:t>DPP</w:t>
            </w:r>
          </w:p>
        </w:tc>
        <w:tc>
          <w:tcPr>
            <w:tcW w:w="777" w:type="dxa"/>
            <w:shd w:val="clear" w:color="auto" w:fill="F7CAAC"/>
          </w:tcPr>
          <w:p w14:paraId="4031D067" w14:textId="77777777" w:rsidR="003E5DCF" w:rsidRDefault="003E5DCF" w:rsidP="00AA3147">
            <w:pPr>
              <w:jc w:val="both"/>
              <w:rPr>
                <w:b/>
              </w:rPr>
            </w:pPr>
            <w:r>
              <w:rPr>
                <w:b/>
              </w:rPr>
              <w:t>rozsah</w:t>
            </w:r>
          </w:p>
        </w:tc>
        <w:tc>
          <w:tcPr>
            <w:tcW w:w="926" w:type="dxa"/>
            <w:gridSpan w:val="2"/>
          </w:tcPr>
          <w:p w14:paraId="5214DB6E" w14:textId="495E432E" w:rsidR="003E5DCF" w:rsidRDefault="00DD0A2F" w:rsidP="00AA3147">
            <w:pPr>
              <w:jc w:val="both"/>
            </w:pPr>
            <w:proofErr w:type="gramStart"/>
            <w:r>
              <w:t>4h</w:t>
            </w:r>
            <w:proofErr w:type="gramEnd"/>
            <w:r>
              <w:t>/t</w:t>
            </w:r>
          </w:p>
        </w:tc>
        <w:tc>
          <w:tcPr>
            <w:tcW w:w="709" w:type="dxa"/>
            <w:shd w:val="clear" w:color="auto" w:fill="F7CAAC"/>
          </w:tcPr>
          <w:p w14:paraId="0532E6E7" w14:textId="77777777" w:rsidR="003E5DCF" w:rsidRDefault="003E5DCF" w:rsidP="00AA3147">
            <w:pPr>
              <w:jc w:val="both"/>
              <w:rPr>
                <w:b/>
              </w:rPr>
            </w:pPr>
            <w:r>
              <w:rPr>
                <w:b/>
              </w:rPr>
              <w:t>do kdy</w:t>
            </w:r>
          </w:p>
        </w:tc>
        <w:tc>
          <w:tcPr>
            <w:tcW w:w="1387" w:type="dxa"/>
            <w:gridSpan w:val="2"/>
          </w:tcPr>
          <w:p w14:paraId="0CD0DA87" w14:textId="77777777" w:rsidR="003E5DCF" w:rsidRDefault="003E5DCF" w:rsidP="00AA3147">
            <w:pPr>
              <w:jc w:val="both"/>
            </w:pPr>
          </w:p>
        </w:tc>
      </w:tr>
      <w:tr w:rsidR="003E5DCF" w14:paraId="3877F497" w14:textId="77777777" w:rsidTr="00AA3147">
        <w:tc>
          <w:tcPr>
            <w:tcW w:w="6060" w:type="dxa"/>
            <w:gridSpan w:val="8"/>
            <w:shd w:val="clear" w:color="auto" w:fill="F7CAAC"/>
          </w:tcPr>
          <w:p w14:paraId="403BA148" w14:textId="77777777" w:rsidR="003E5DCF" w:rsidRDefault="003E5DCF" w:rsidP="00AA3147">
            <w:pPr>
              <w:jc w:val="both"/>
            </w:pPr>
            <w:r>
              <w:rPr>
                <w:b/>
              </w:rPr>
              <w:t>Další současná působení jako akademický pracovník na jiných VŠ</w:t>
            </w:r>
          </w:p>
        </w:tc>
        <w:tc>
          <w:tcPr>
            <w:tcW w:w="1703" w:type="dxa"/>
            <w:gridSpan w:val="3"/>
            <w:shd w:val="clear" w:color="auto" w:fill="F7CAAC"/>
          </w:tcPr>
          <w:p w14:paraId="4AA72365" w14:textId="77777777" w:rsidR="003E5DCF" w:rsidRDefault="003E5DCF" w:rsidP="00AA3147">
            <w:pPr>
              <w:jc w:val="both"/>
              <w:rPr>
                <w:b/>
              </w:rPr>
            </w:pPr>
            <w:r>
              <w:rPr>
                <w:b/>
              </w:rPr>
              <w:t xml:space="preserve">typ </w:t>
            </w:r>
            <w:proofErr w:type="spellStart"/>
            <w:r>
              <w:rPr>
                <w:b/>
              </w:rPr>
              <w:t>prac</w:t>
            </w:r>
            <w:proofErr w:type="spellEnd"/>
            <w:r>
              <w:rPr>
                <w:b/>
              </w:rPr>
              <w:t>. vztahu</w:t>
            </w:r>
          </w:p>
        </w:tc>
        <w:tc>
          <w:tcPr>
            <w:tcW w:w="2096" w:type="dxa"/>
            <w:gridSpan w:val="3"/>
            <w:shd w:val="clear" w:color="auto" w:fill="F7CAAC"/>
          </w:tcPr>
          <w:p w14:paraId="0905A42C" w14:textId="77777777" w:rsidR="003E5DCF" w:rsidRDefault="003E5DCF" w:rsidP="00AA3147">
            <w:pPr>
              <w:jc w:val="both"/>
              <w:rPr>
                <w:b/>
              </w:rPr>
            </w:pPr>
            <w:r>
              <w:rPr>
                <w:b/>
              </w:rPr>
              <w:t>rozsah</w:t>
            </w:r>
          </w:p>
        </w:tc>
      </w:tr>
      <w:tr w:rsidR="003E5DCF" w14:paraId="7C0A55F5" w14:textId="77777777" w:rsidTr="00AA3147">
        <w:tc>
          <w:tcPr>
            <w:tcW w:w="6060" w:type="dxa"/>
            <w:gridSpan w:val="8"/>
          </w:tcPr>
          <w:p w14:paraId="6CEF1F11" w14:textId="77777777" w:rsidR="003E5DCF" w:rsidRDefault="003E5DCF" w:rsidP="00AA3147">
            <w:pPr>
              <w:jc w:val="both"/>
            </w:pPr>
            <w:r>
              <w:t>Filosofická fakulta Masarykovy Univerzity v Brně</w:t>
            </w:r>
          </w:p>
        </w:tc>
        <w:tc>
          <w:tcPr>
            <w:tcW w:w="1703" w:type="dxa"/>
            <w:gridSpan w:val="3"/>
          </w:tcPr>
          <w:p w14:paraId="2C87C3B1" w14:textId="77777777" w:rsidR="003E5DCF" w:rsidRDefault="003E5DCF" w:rsidP="00AA3147">
            <w:pPr>
              <w:jc w:val="both"/>
            </w:pPr>
            <w:r>
              <w:t>DPČ</w:t>
            </w:r>
          </w:p>
        </w:tc>
        <w:tc>
          <w:tcPr>
            <w:tcW w:w="2096" w:type="dxa"/>
            <w:gridSpan w:val="3"/>
          </w:tcPr>
          <w:p w14:paraId="6F6B2228" w14:textId="77777777" w:rsidR="003E5DCF" w:rsidRDefault="003E5DCF" w:rsidP="00AA3147">
            <w:pPr>
              <w:jc w:val="both"/>
            </w:pPr>
            <w:proofErr w:type="gramStart"/>
            <w:r>
              <w:t>10h</w:t>
            </w:r>
            <w:proofErr w:type="gramEnd"/>
            <w:r>
              <w:t>/t</w:t>
            </w:r>
          </w:p>
        </w:tc>
      </w:tr>
      <w:tr w:rsidR="003E5DCF" w14:paraId="239A4DD4" w14:textId="77777777" w:rsidTr="00AA3147">
        <w:tc>
          <w:tcPr>
            <w:tcW w:w="6060" w:type="dxa"/>
            <w:gridSpan w:val="8"/>
          </w:tcPr>
          <w:p w14:paraId="33909AE8" w14:textId="77777777" w:rsidR="003E5DCF" w:rsidRDefault="003E5DCF" w:rsidP="00AA3147">
            <w:pPr>
              <w:jc w:val="both"/>
            </w:pPr>
          </w:p>
        </w:tc>
        <w:tc>
          <w:tcPr>
            <w:tcW w:w="1703" w:type="dxa"/>
            <w:gridSpan w:val="3"/>
          </w:tcPr>
          <w:p w14:paraId="4D937658" w14:textId="77777777" w:rsidR="003E5DCF" w:rsidRDefault="003E5DCF" w:rsidP="00AA3147">
            <w:pPr>
              <w:jc w:val="both"/>
            </w:pPr>
          </w:p>
        </w:tc>
        <w:tc>
          <w:tcPr>
            <w:tcW w:w="2096" w:type="dxa"/>
            <w:gridSpan w:val="3"/>
          </w:tcPr>
          <w:p w14:paraId="2D2FF36C" w14:textId="77777777" w:rsidR="003E5DCF" w:rsidRDefault="003E5DCF" w:rsidP="00AA3147">
            <w:pPr>
              <w:jc w:val="both"/>
            </w:pPr>
          </w:p>
        </w:tc>
      </w:tr>
      <w:tr w:rsidR="003E5DCF" w14:paraId="44436A5E" w14:textId="77777777" w:rsidTr="00AA3147">
        <w:tc>
          <w:tcPr>
            <w:tcW w:w="9859" w:type="dxa"/>
            <w:gridSpan w:val="14"/>
            <w:shd w:val="clear" w:color="auto" w:fill="F7CAAC"/>
          </w:tcPr>
          <w:p w14:paraId="31667FD9" w14:textId="77777777" w:rsidR="003E5DCF" w:rsidRDefault="003E5DCF" w:rsidP="00AA3147">
            <w:pPr>
              <w:jc w:val="both"/>
            </w:pPr>
            <w:r>
              <w:rPr>
                <w:b/>
              </w:rPr>
              <w:t>Předměty příslušného studijního programu a způsob zapojení do jejich výuky, příp. další zapojení do uskutečňování studijního programu</w:t>
            </w:r>
          </w:p>
        </w:tc>
      </w:tr>
      <w:tr w:rsidR="003E5DCF" w14:paraId="695AB4EC" w14:textId="77777777" w:rsidTr="00AA3147">
        <w:trPr>
          <w:trHeight w:val="466"/>
        </w:trPr>
        <w:tc>
          <w:tcPr>
            <w:tcW w:w="9859" w:type="dxa"/>
            <w:gridSpan w:val="14"/>
            <w:tcBorders>
              <w:top w:val="nil"/>
            </w:tcBorders>
          </w:tcPr>
          <w:p w14:paraId="69547D60" w14:textId="58FB9E67" w:rsidR="003E5DCF" w:rsidRPr="002827C6" w:rsidRDefault="003E5DCF" w:rsidP="007E57AD">
            <w:pPr>
              <w:jc w:val="both"/>
            </w:pPr>
            <w:r>
              <w:t>Digitální design bez bariér (</w:t>
            </w:r>
            <w:r w:rsidR="007E57AD">
              <w:t>vede seminář,</w:t>
            </w:r>
            <w:r>
              <w:t xml:space="preserve"> garant předmětu)</w:t>
            </w:r>
          </w:p>
        </w:tc>
      </w:tr>
      <w:tr w:rsidR="003E5DCF" w14:paraId="22B7BC5D" w14:textId="77777777" w:rsidTr="00AA3147">
        <w:trPr>
          <w:trHeight w:val="340"/>
        </w:trPr>
        <w:tc>
          <w:tcPr>
            <w:tcW w:w="9859" w:type="dxa"/>
            <w:gridSpan w:val="14"/>
            <w:tcBorders>
              <w:top w:val="nil"/>
            </w:tcBorders>
            <w:shd w:val="clear" w:color="auto" w:fill="FBD4B4"/>
          </w:tcPr>
          <w:p w14:paraId="57DBB4E6" w14:textId="77777777" w:rsidR="003E5DCF" w:rsidRPr="002827C6" w:rsidRDefault="003E5DCF" w:rsidP="00AA3147">
            <w:pPr>
              <w:jc w:val="both"/>
              <w:rPr>
                <w:b/>
              </w:rPr>
            </w:pPr>
            <w:r w:rsidRPr="002827C6">
              <w:rPr>
                <w:b/>
              </w:rPr>
              <w:t>Zapojení do výuky v dalších studijních programech na téže vysoké škole (pouze u garantů ZT a PZ předmětů)</w:t>
            </w:r>
          </w:p>
        </w:tc>
      </w:tr>
      <w:tr w:rsidR="003E5DCF" w14:paraId="49C6FD9F" w14:textId="77777777" w:rsidTr="0037159E">
        <w:trPr>
          <w:trHeight w:val="340"/>
        </w:trPr>
        <w:tc>
          <w:tcPr>
            <w:tcW w:w="2802" w:type="dxa"/>
            <w:gridSpan w:val="2"/>
            <w:tcBorders>
              <w:top w:val="nil"/>
            </w:tcBorders>
          </w:tcPr>
          <w:p w14:paraId="7DC20955" w14:textId="77777777" w:rsidR="003E5DCF" w:rsidRPr="002827C6" w:rsidRDefault="003E5DCF" w:rsidP="00AA3147">
            <w:pPr>
              <w:jc w:val="both"/>
              <w:rPr>
                <w:b/>
              </w:rPr>
            </w:pPr>
            <w:r w:rsidRPr="002827C6">
              <w:rPr>
                <w:b/>
              </w:rPr>
              <w:t>Název studijního předmětu</w:t>
            </w:r>
          </w:p>
        </w:tc>
        <w:tc>
          <w:tcPr>
            <w:tcW w:w="2051" w:type="dxa"/>
            <w:gridSpan w:val="2"/>
            <w:tcBorders>
              <w:top w:val="nil"/>
            </w:tcBorders>
          </w:tcPr>
          <w:p w14:paraId="17ED0202" w14:textId="77777777" w:rsidR="003E5DCF" w:rsidRPr="002827C6" w:rsidRDefault="003E5DCF" w:rsidP="00AA3147">
            <w:pPr>
              <w:jc w:val="both"/>
              <w:rPr>
                <w:b/>
              </w:rPr>
            </w:pPr>
            <w:r w:rsidRPr="002827C6">
              <w:rPr>
                <w:b/>
              </w:rPr>
              <w:t>Název studijního programu</w:t>
            </w:r>
          </w:p>
        </w:tc>
        <w:tc>
          <w:tcPr>
            <w:tcW w:w="567" w:type="dxa"/>
            <w:gridSpan w:val="3"/>
            <w:tcBorders>
              <w:top w:val="nil"/>
            </w:tcBorders>
          </w:tcPr>
          <w:p w14:paraId="7A72D194" w14:textId="77777777" w:rsidR="003E5DCF" w:rsidRPr="002827C6" w:rsidRDefault="003E5DCF" w:rsidP="00AA3147">
            <w:pPr>
              <w:jc w:val="both"/>
              <w:rPr>
                <w:b/>
              </w:rPr>
            </w:pPr>
            <w:r w:rsidRPr="002827C6">
              <w:rPr>
                <w:b/>
              </w:rPr>
              <w:t>Sem.</w:t>
            </w:r>
          </w:p>
        </w:tc>
        <w:tc>
          <w:tcPr>
            <w:tcW w:w="2126" w:type="dxa"/>
            <w:gridSpan w:val="3"/>
            <w:tcBorders>
              <w:top w:val="nil"/>
            </w:tcBorders>
          </w:tcPr>
          <w:p w14:paraId="21DF0637" w14:textId="77777777" w:rsidR="003E5DCF" w:rsidRPr="002827C6" w:rsidRDefault="003E5DCF" w:rsidP="00AA3147">
            <w:pPr>
              <w:jc w:val="both"/>
              <w:rPr>
                <w:b/>
              </w:rPr>
            </w:pPr>
            <w:r w:rsidRPr="002827C6">
              <w:rPr>
                <w:b/>
              </w:rPr>
              <w:t>Role ve výuce daného předmětu</w:t>
            </w:r>
          </w:p>
        </w:tc>
        <w:tc>
          <w:tcPr>
            <w:tcW w:w="2313" w:type="dxa"/>
            <w:gridSpan w:val="4"/>
            <w:tcBorders>
              <w:top w:val="nil"/>
            </w:tcBorders>
          </w:tcPr>
          <w:p w14:paraId="03FE31BE" w14:textId="77777777" w:rsidR="003E5DCF" w:rsidRPr="002827C6" w:rsidRDefault="003E5DCF"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E5DCF" w14:paraId="1DA7EA6E" w14:textId="77777777" w:rsidTr="0037159E">
        <w:trPr>
          <w:trHeight w:val="285"/>
        </w:trPr>
        <w:tc>
          <w:tcPr>
            <w:tcW w:w="2802" w:type="dxa"/>
            <w:gridSpan w:val="2"/>
            <w:tcBorders>
              <w:top w:val="nil"/>
            </w:tcBorders>
          </w:tcPr>
          <w:p w14:paraId="71FC8E0E" w14:textId="77777777" w:rsidR="003E5DCF" w:rsidRPr="00461AFF" w:rsidRDefault="003E5DCF" w:rsidP="00AA3147">
            <w:pPr>
              <w:jc w:val="both"/>
              <w:rPr>
                <w:color w:val="FF0000"/>
              </w:rPr>
            </w:pPr>
          </w:p>
        </w:tc>
        <w:tc>
          <w:tcPr>
            <w:tcW w:w="2051" w:type="dxa"/>
            <w:gridSpan w:val="2"/>
            <w:tcBorders>
              <w:top w:val="nil"/>
            </w:tcBorders>
          </w:tcPr>
          <w:p w14:paraId="00E2B25D" w14:textId="77777777" w:rsidR="003E5DCF" w:rsidRPr="00461AFF" w:rsidRDefault="003E5DCF" w:rsidP="00AA3147">
            <w:pPr>
              <w:jc w:val="both"/>
              <w:rPr>
                <w:color w:val="FF0000"/>
              </w:rPr>
            </w:pPr>
          </w:p>
        </w:tc>
        <w:tc>
          <w:tcPr>
            <w:tcW w:w="567" w:type="dxa"/>
            <w:gridSpan w:val="3"/>
            <w:tcBorders>
              <w:top w:val="nil"/>
            </w:tcBorders>
          </w:tcPr>
          <w:p w14:paraId="13E15641" w14:textId="77777777" w:rsidR="003E5DCF" w:rsidRPr="00461AFF" w:rsidRDefault="003E5DCF" w:rsidP="00AA3147">
            <w:pPr>
              <w:jc w:val="both"/>
              <w:rPr>
                <w:color w:val="FF0000"/>
              </w:rPr>
            </w:pPr>
          </w:p>
        </w:tc>
        <w:tc>
          <w:tcPr>
            <w:tcW w:w="2126" w:type="dxa"/>
            <w:gridSpan w:val="3"/>
            <w:tcBorders>
              <w:top w:val="nil"/>
            </w:tcBorders>
          </w:tcPr>
          <w:p w14:paraId="46B6C57E" w14:textId="77777777" w:rsidR="003E5DCF" w:rsidRPr="00461AFF" w:rsidRDefault="003E5DCF" w:rsidP="00AA3147">
            <w:pPr>
              <w:jc w:val="both"/>
              <w:rPr>
                <w:color w:val="FF0000"/>
              </w:rPr>
            </w:pPr>
          </w:p>
        </w:tc>
        <w:tc>
          <w:tcPr>
            <w:tcW w:w="2313" w:type="dxa"/>
            <w:gridSpan w:val="4"/>
            <w:tcBorders>
              <w:top w:val="nil"/>
            </w:tcBorders>
          </w:tcPr>
          <w:p w14:paraId="6CC35BDC" w14:textId="77777777" w:rsidR="003E5DCF" w:rsidRPr="00461AFF" w:rsidRDefault="003E5DCF" w:rsidP="00AA3147">
            <w:pPr>
              <w:jc w:val="both"/>
              <w:rPr>
                <w:color w:val="FF0000"/>
              </w:rPr>
            </w:pPr>
          </w:p>
        </w:tc>
      </w:tr>
      <w:tr w:rsidR="003E5DCF" w14:paraId="269A3F4A" w14:textId="77777777" w:rsidTr="0037159E">
        <w:trPr>
          <w:trHeight w:val="284"/>
        </w:trPr>
        <w:tc>
          <w:tcPr>
            <w:tcW w:w="2802" w:type="dxa"/>
            <w:gridSpan w:val="2"/>
            <w:tcBorders>
              <w:top w:val="nil"/>
            </w:tcBorders>
          </w:tcPr>
          <w:p w14:paraId="4DD939D4" w14:textId="77777777" w:rsidR="003E5DCF" w:rsidRPr="00461AFF" w:rsidRDefault="003E5DCF" w:rsidP="00AA3147">
            <w:pPr>
              <w:jc w:val="both"/>
              <w:rPr>
                <w:color w:val="FF0000"/>
              </w:rPr>
            </w:pPr>
          </w:p>
        </w:tc>
        <w:tc>
          <w:tcPr>
            <w:tcW w:w="2051" w:type="dxa"/>
            <w:gridSpan w:val="2"/>
            <w:tcBorders>
              <w:top w:val="nil"/>
            </w:tcBorders>
          </w:tcPr>
          <w:p w14:paraId="218C58E1" w14:textId="77777777" w:rsidR="003E5DCF" w:rsidRPr="00461AFF" w:rsidRDefault="003E5DCF" w:rsidP="00AA3147">
            <w:pPr>
              <w:jc w:val="both"/>
              <w:rPr>
                <w:color w:val="FF0000"/>
              </w:rPr>
            </w:pPr>
          </w:p>
        </w:tc>
        <w:tc>
          <w:tcPr>
            <w:tcW w:w="567" w:type="dxa"/>
            <w:gridSpan w:val="3"/>
            <w:tcBorders>
              <w:top w:val="nil"/>
            </w:tcBorders>
          </w:tcPr>
          <w:p w14:paraId="203A6191" w14:textId="77777777" w:rsidR="003E5DCF" w:rsidRPr="00461AFF" w:rsidRDefault="003E5DCF" w:rsidP="00AA3147">
            <w:pPr>
              <w:jc w:val="both"/>
              <w:rPr>
                <w:color w:val="FF0000"/>
              </w:rPr>
            </w:pPr>
          </w:p>
        </w:tc>
        <w:tc>
          <w:tcPr>
            <w:tcW w:w="2126" w:type="dxa"/>
            <w:gridSpan w:val="3"/>
            <w:tcBorders>
              <w:top w:val="nil"/>
            </w:tcBorders>
          </w:tcPr>
          <w:p w14:paraId="7ABDC97F" w14:textId="77777777" w:rsidR="003E5DCF" w:rsidRPr="00461AFF" w:rsidRDefault="003E5DCF" w:rsidP="00AA3147">
            <w:pPr>
              <w:jc w:val="both"/>
              <w:rPr>
                <w:color w:val="FF0000"/>
              </w:rPr>
            </w:pPr>
          </w:p>
        </w:tc>
        <w:tc>
          <w:tcPr>
            <w:tcW w:w="2313" w:type="dxa"/>
            <w:gridSpan w:val="4"/>
            <w:tcBorders>
              <w:top w:val="nil"/>
            </w:tcBorders>
          </w:tcPr>
          <w:p w14:paraId="5DE7F476" w14:textId="77777777" w:rsidR="003E5DCF" w:rsidRPr="00461AFF" w:rsidRDefault="003E5DCF" w:rsidP="00AA3147">
            <w:pPr>
              <w:jc w:val="both"/>
              <w:rPr>
                <w:color w:val="FF0000"/>
              </w:rPr>
            </w:pPr>
          </w:p>
        </w:tc>
      </w:tr>
      <w:tr w:rsidR="003E5DCF" w14:paraId="71138BBE" w14:textId="77777777" w:rsidTr="00AA3147">
        <w:tc>
          <w:tcPr>
            <w:tcW w:w="9859" w:type="dxa"/>
            <w:gridSpan w:val="14"/>
            <w:shd w:val="clear" w:color="auto" w:fill="F7CAAC"/>
          </w:tcPr>
          <w:p w14:paraId="448302E9" w14:textId="77777777" w:rsidR="003E5DCF" w:rsidRDefault="003E5DCF" w:rsidP="00AA3147">
            <w:pPr>
              <w:jc w:val="both"/>
            </w:pPr>
            <w:r>
              <w:rPr>
                <w:b/>
              </w:rPr>
              <w:t xml:space="preserve">Údaje o vzdělání na VŠ </w:t>
            </w:r>
          </w:p>
        </w:tc>
      </w:tr>
      <w:tr w:rsidR="003E5DCF" w14:paraId="0BB79EF6" w14:textId="77777777" w:rsidTr="0037159E">
        <w:trPr>
          <w:trHeight w:val="391"/>
        </w:trPr>
        <w:tc>
          <w:tcPr>
            <w:tcW w:w="9859" w:type="dxa"/>
            <w:gridSpan w:val="14"/>
          </w:tcPr>
          <w:p w14:paraId="795B3BEB" w14:textId="77777777" w:rsidR="003E5DCF" w:rsidRDefault="007E57AD" w:rsidP="00AA3147">
            <w:pPr>
              <w:jc w:val="both"/>
              <w:rPr>
                <w:ins w:id="560" w:author="Hana Ponížilová" w:date="2023-03-21T08:56:00Z"/>
              </w:rPr>
            </w:pPr>
            <w:r>
              <w:t>2008:</w:t>
            </w:r>
            <w:r w:rsidR="003E5DCF">
              <w:t xml:space="preserve"> Masarykova Univerzita, Filosofická fakulta, Katedra inf</w:t>
            </w:r>
            <w:r w:rsidR="008E2F2A">
              <w:t>ormačních studií a knihovnictví (titul</w:t>
            </w:r>
            <w:r w:rsidR="003E5DCF">
              <w:t xml:space="preserve"> Mgr.</w:t>
            </w:r>
            <w:r w:rsidR="008E2F2A">
              <w:t>)</w:t>
            </w:r>
            <w:r w:rsidR="003E5DCF">
              <w:t xml:space="preserve"> </w:t>
            </w:r>
          </w:p>
          <w:p w14:paraId="15E4F5D5" w14:textId="17D24985" w:rsidR="00A10BBB" w:rsidRDefault="00A10BBB" w:rsidP="00AA3147">
            <w:pPr>
              <w:jc w:val="both"/>
              <w:rPr>
                <w:b/>
              </w:rPr>
            </w:pPr>
          </w:p>
        </w:tc>
      </w:tr>
      <w:tr w:rsidR="003E5DCF" w14:paraId="7A1DC822" w14:textId="77777777" w:rsidTr="00AA3147">
        <w:tc>
          <w:tcPr>
            <w:tcW w:w="9859" w:type="dxa"/>
            <w:gridSpan w:val="14"/>
            <w:shd w:val="clear" w:color="auto" w:fill="F7CAAC"/>
          </w:tcPr>
          <w:p w14:paraId="1E59E7C9" w14:textId="77777777" w:rsidR="003E5DCF" w:rsidRDefault="003E5DCF" w:rsidP="00AA3147">
            <w:pPr>
              <w:jc w:val="both"/>
              <w:rPr>
                <w:b/>
              </w:rPr>
            </w:pPr>
            <w:r>
              <w:rPr>
                <w:b/>
              </w:rPr>
              <w:t>Údaje o odborném působení od absolvování VŠ</w:t>
            </w:r>
          </w:p>
        </w:tc>
      </w:tr>
      <w:tr w:rsidR="003E5DCF" w14:paraId="00FF32B6" w14:textId="77777777" w:rsidTr="009F1DC0">
        <w:trPr>
          <w:trHeight w:val="670"/>
        </w:trPr>
        <w:tc>
          <w:tcPr>
            <w:tcW w:w="9859" w:type="dxa"/>
            <w:gridSpan w:val="14"/>
          </w:tcPr>
          <w:p w14:paraId="6CCEA3DF" w14:textId="106CA7A9" w:rsidR="003E5DCF" w:rsidRDefault="00404468" w:rsidP="0037159E">
            <w:proofErr w:type="gramStart"/>
            <w:r>
              <w:t>2008-</w:t>
            </w:r>
            <w:r w:rsidR="007E57AD">
              <w:t>dosud</w:t>
            </w:r>
            <w:proofErr w:type="gramEnd"/>
            <w:r w:rsidR="007E57AD">
              <w:t xml:space="preserve">: </w:t>
            </w:r>
            <w:r w:rsidR="003E5DCF">
              <w:t>Masarykova Univerzita, Filosofická fakulta, Katedra informačních studií a knihovnictví</w:t>
            </w:r>
            <w:r w:rsidR="007E57AD">
              <w:t xml:space="preserve"> - akademický pracovník </w:t>
            </w:r>
            <w:r w:rsidR="003E5DCF">
              <w:t>odborných předmětů souvisejících s tématem designu služeb a uživatelského výzkumu</w:t>
            </w:r>
          </w:p>
          <w:p w14:paraId="6C688690" w14:textId="77777777" w:rsidR="003E5DCF" w:rsidRPr="009B6AE3" w:rsidRDefault="003E5DCF" w:rsidP="009F1DC0">
            <w:pPr>
              <w:rPr>
                <w:color w:val="FF0000"/>
              </w:rPr>
            </w:pPr>
          </w:p>
        </w:tc>
      </w:tr>
      <w:tr w:rsidR="003E5DCF" w14:paraId="62CDF395" w14:textId="77777777" w:rsidTr="00AA3147">
        <w:trPr>
          <w:trHeight w:val="250"/>
        </w:trPr>
        <w:tc>
          <w:tcPr>
            <w:tcW w:w="9859" w:type="dxa"/>
            <w:gridSpan w:val="14"/>
            <w:shd w:val="clear" w:color="auto" w:fill="F7CAAC"/>
          </w:tcPr>
          <w:p w14:paraId="59490EE9" w14:textId="77777777" w:rsidR="003E5DCF" w:rsidRDefault="003E5DCF" w:rsidP="00AA3147">
            <w:pPr>
              <w:jc w:val="both"/>
            </w:pPr>
            <w:r>
              <w:rPr>
                <w:b/>
              </w:rPr>
              <w:t>Zkušenosti s vedením kvalifikačních a rigorózních prací</w:t>
            </w:r>
          </w:p>
        </w:tc>
      </w:tr>
      <w:tr w:rsidR="003E5DCF" w14:paraId="34099D39" w14:textId="77777777" w:rsidTr="00AA3147">
        <w:trPr>
          <w:trHeight w:val="584"/>
        </w:trPr>
        <w:tc>
          <w:tcPr>
            <w:tcW w:w="9859" w:type="dxa"/>
            <w:gridSpan w:val="14"/>
          </w:tcPr>
          <w:p w14:paraId="120698DD" w14:textId="77777777" w:rsidR="003E5DCF" w:rsidRDefault="003E5DCF" w:rsidP="00AA3147">
            <w:pPr>
              <w:jc w:val="both"/>
            </w:pPr>
            <w:r>
              <w:t>Bakalářské práce: 3</w:t>
            </w:r>
          </w:p>
          <w:p w14:paraId="1EB5457C" w14:textId="77777777" w:rsidR="003E5DCF" w:rsidRDefault="003E5DCF" w:rsidP="00AA3147">
            <w:pPr>
              <w:jc w:val="both"/>
            </w:pPr>
            <w:r>
              <w:t>Diplomové práce: 1</w:t>
            </w:r>
          </w:p>
          <w:p w14:paraId="222301D2" w14:textId="1B120E24" w:rsidR="00AC57E3" w:rsidRDefault="00AC57E3" w:rsidP="00AA3147">
            <w:pPr>
              <w:jc w:val="both"/>
            </w:pPr>
          </w:p>
        </w:tc>
      </w:tr>
      <w:tr w:rsidR="003E5DCF" w14:paraId="5571AFB2" w14:textId="77777777" w:rsidTr="00CC6ACB">
        <w:trPr>
          <w:cantSplit/>
        </w:trPr>
        <w:tc>
          <w:tcPr>
            <w:tcW w:w="3152" w:type="dxa"/>
            <w:gridSpan w:val="3"/>
            <w:tcBorders>
              <w:top w:val="single" w:sz="12" w:space="0" w:color="auto"/>
            </w:tcBorders>
            <w:shd w:val="clear" w:color="auto" w:fill="F7CAAC"/>
          </w:tcPr>
          <w:p w14:paraId="6FE15591" w14:textId="77777777" w:rsidR="003E5DCF" w:rsidRDefault="003E5DCF" w:rsidP="00AA3147">
            <w:pPr>
              <w:jc w:val="both"/>
            </w:pPr>
            <w:r>
              <w:rPr>
                <w:b/>
              </w:rPr>
              <w:t xml:space="preserve">Obor habilitačního řízení </w:t>
            </w:r>
          </w:p>
        </w:tc>
        <w:tc>
          <w:tcPr>
            <w:tcW w:w="2126" w:type="dxa"/>
            <w:gridSpan w:val="3"/>
            <w:tcBorders>
              <w:top w:val="single" w:sz="12" w:space="0" w:color="auto"/>
            </w:tcBorders>
            <w:shd w:val="clear" w:color="auto" w:fill="F7CAAC"/>
          </w:tcPr>
          <w:p w14:paraId="329C8EEB" w14:textId="77777777" w:rsidR="003E5DCF" w:rsidRDefault="003E5DCF" w:rsidP="00AA3147">
            <w:pPr>
              <w:jc w:val="both"/>
            </w:pPr>
            <w:r>
              <w:rPr>
                <w:b/>
              </w:rPr>
              <w:t>Rok udělení hodnosti</w:t>
            </w:r>
          </w:p>
        </w:tc>
        <w:tc>
          <w:tcPr>
            <w:tcW w:w="2268" w:type="dxa"/>
            <w:gridSpan w:val="4"/>
            <w:tcBorders>
              <w:top w:val="single" w:sz="12" w:space="0" w:color="auto"/>
              <w:right w:val="single" w:sz="12" w:space="0" w:color="auto"/>
            </w:tcBorders>
            <w:shd w:val="clear" w:color="auto" w:fill="F7CAAC"/>
          </w:tcPr>
          <w:p w14:paraId="3B238EEF" w14:textId="77777777" w:rsidR="003E5DCF" w:rsidRDefault="003E5DCF" w:rsidP="00AA3147">
            <w:pPr>
              <w:jc w:val="both"/>
            </w:pPr>
            <w:r>
              <w:rPr>
                <w:b/>
              </w:rPr>
              <w:t>Řízení konáno na VŠ</w:t>
            </w:r>
          </w:p>
        </w:tc>
        <w:tc>
          <w:tcPr>
            <w:tcW w:w="2313" w:type="dxa"/>
            <w:gridSpan w:val="4"/>
            <w:tcBorders>
              <w:top w:val="single" w:sz="12" w:space="0" w:color="auto"/>
              <w:left w:val="single" w:sz="12" w:space="0" w:color="auto"/>
            </w:tcBorders>
            <w:shd w:val="clear" w:color="auto" w:fill="F7CAAC"/>
          </w:tcPr>
          <w:p w14:paraId="5E2F3E30" w14:textId="77777777" w:rsidR="003E5DCF" w:rsidRDefault="003E5DCF" w:rsidP="00AA3147">
            <w:pPr>
              <w:jc w:val="both"/>
              <w:rPr>
                <w:b/>
              </w:rPr>
            </w:pPr>
            <w:r>
              <w:rPr>
                <w:b/>
              </w:rPr>
              <w:t>Ohlasy publikací</w:t>
            </w:r>
          </w:p>
        </w:tc>
      </w:tr>
      <w:tr w:rsidR="003E5DCF" w14:paraId="7C0AE07D" w14:textId="77777777" w:rsidTr="00CC6ACB">
        <w:trPr>
          <w:cantSplit/>
        </w:trPr>
        <w:tc>
          <w:tcPr>
            <w:tcW w:w="3152" w:type="dxa"/>
            <w:gridSpan w:val="3"/>
          </w:tcPr>
          <w:p w14:paraId="056E2DF6" w14:textId="77777777" w:rsidR="003E5DCF" w:rsidRDefault="003E5DCF" w:rsidP="00AA3147">
            <w:pPr>
              <w:jc w:val="both"/>
            </w:pPr>
          </w:p>
        </w:tc>
        <w:tc>
          <w:tcPr>
            <w:tcW w:w="2126" w:type="dxa"/>
            <w:gridSpan w:val="3"/>
          </w:tcPr>
          <w:p w14:paraId="6EE5F83A" w14:textId="77777777" w:rsidR="003E5DCF" w:rsidRDefault="003E5DCF" w:rsidP="00AA3147">
            <w:pPr>
              <w:jc w:val="both"/>
            </w:pPr>
          </w:p>
        </w:tc>
        <w:tc>
          <w:tcPr>
            <w:tcW w:w="2268" w:type="dxa"/>
            <w:gridSpan w:val="4"/>
            <w:tcBorders>
              <w:right w:val="single" w:sz="12" w:space="0" w:color="auto"/>
            </w:tcBorders>
          </w:tcPr>
          <w:p w14:paraId="0770BC50" w14:textId="77777777" w:rsidR="003E5DCF" w:rsidRDefault="003E5DCF" w:rsidP="00AA3147">
            <w:pPr>
              <w:jc w:val="both"/>
            </w:pPr>
          </w:p>
        </w:tc>
        <w:tc>
          <w:tcPr>
            <w:tcW w:w="926" w:type="dxa"/>
            <w:gridSpan w:val="2"/>
            <w:tcBorders>
              <w:left w:val="single" w:sz="12" w:space="0" w:color="auto"/>
            </w:tcBorders>
            <w:shd w:val="clear" w:color="auto" w:fill="F7CAAC"/>
          </w:tcPr>
          <w:p w14:paraId="0AF50AA1" w14:textId="77777777" w:rsidR="003E5DCF" w:rsidRPr="00F20AEF" w:rsidRDefault="003E5DCF" w:rsidP="00AA3147">
            <w:pPr>
              <w:jc w:val="both"/>
            </w:pPr>
            <w:proofErr w:type="spellStart"/>
            <w:r w:rsidRPr="00F20AEF">
              <w:rPr>
                <w:b/>
              </w:rPr>
              <w:t>WoS</w:t>
            </w:r>
            <w:proofErr w:type="spellEnd"/>
          </w:p>
        </w:tc>
        <w:tc>
          <w:tcPr>
            <w:tcW w:w="693" w:type="dxa"/>
            <w:shd w:val="clear" w:color="auto" w:fill="F7CAAC"/>
          </w:tcPr>
          <w:p w14:paraId="75A5737D" w14:textId="77777777" w:rsidR="003E5DCF" w:rsidRPr="00F20AEF" w:rsidRDefault="003E5DCF" w:rsidP="00AA3147">
            <w:pPr>
              <w:jc w:val="both"/>
              <w:rPr>
                <w:sz w:val="18"/>
              </w:rPr>
            </w:pPr>
            <w:proofErr w:type="spellStart"/>
            <w:r w:rsidRPr="00F20AEF">
              <w:rPr>
                <w:b/>
                <w:sz w:val="18"/>
              </w:rPr>
              <w:t>Scopus</w:t>
            </w:r>
            <w:proofErr w:type="spellEnd"/>
          </w:p>
        </w:tc>
        <w:tc>
          <w:tcPr>
            <w:tcW w:w="694" w:type="dxa"/>
            <w:shd w:val="clear" w:color="auto" w:fill="F7CAAC"/>
          </w:tcPr>
          <w:p w14:paraId="674C7AAB" w14:textId="77777777" w:rsidR="003E5DCF" w:rsidRDefault="003E5DCF" w:rsidP="00AA3147">
            <w:pPr>
              <w:jc w:val="both"/>
            </w:pPr>
            <w:r>
              <w:rPr>
                <w:b/>
                <w:sz w:val="18"/>
              </w:rPr>
              <w:t>ostatní</w:t>
            </w:r>
          </w:p>
        </w:tc>
      </w:tr>
      <w:tr w:rsidR="003E5DCF" w14:paraId="138AE785" w14:textId="77777777" w:rsidTr="00CC6ACB">
        <w:trPr>
          <w:cantSplit/>
          <w:trHeight w:val="70"/>
        </w:trPr>
        <w:tc>
          <w:tcPr>
            <w:tcW w:w="3152" w:type="dxa"/>
            <w:gridSpan w:val="3"/>
            <w:shd w:val="clear" w:color="auto" w:fill="F7CAAC"/>
          </w:tcPr>
          <w:p w14:paraId="48530A9B" w14:textId="77777777" w:rsidR="003E5DCF" w:rsidRDefault="003E5DCF" w:rsidP="00AA3147">
            <w:pPr>
              <w:jc w:val="both"/>
            </w:pPr>
            <w:r>
              <w:rPr>
                <w:b/>
              </w:rPr>
              <w:t>Obor jmenovacího řízení</w:t>
            </w:r>
          </w:p>
        </w:tc>
        <w:tc>
          <w:tcPr>
            <w:tcW w:w="2126" w:type="dxa"/>
            <w:gridSpan w:val="3"/>
            <w:shd w:val="clear" w:color="auto" w:fill="F7CAAC"/>
          </w:tcPr>
          <w:p w14:paraId="34CAA511" w14:textId="77777777" w:rsidR="003E5DCF" w:rsidRDefault="003E5DCF" w:rsidP="00AA3147">
            <w:pPr>
              <w:jc w:val="both"/>
            </w:pPr>
            <w:r>
              <w:rPr>
                <w:b/>
              </w:rPr>
              <w:t>Rok udělení hodnosti</w:t>
            </w:r>
          </w:p>
        </w:tc>
        <w:tc>
          <w:tcPr>
            <w:tcW w:w="2268" w:type="dxa"/>
            <w:gridSpan w:val="4"/>
            <w:tcBorders>
              <w:right w:val="single" w:sz="12" w:space="0" w:color="auto"/>
            </w:tcBorders>
            <w:shd w:val="clear" w:color="auto" w:fill="F7CAAC"/>
          </w:tcPr>
          <w:p w14:paraId="5D2B3EF6" w14:textId="77777777" w:rsidR="003E5DCF" w:rsidRDefault="003E5DCF" w:rsidP="00AA3147">
            <w:pPr>
              <w:jc w:val="both"/>
            </w:pPr>
            <w:r>
              <w:rPr>
                <w:b/>
              </w:rPr>
              <w:t>Řízení konáno na VŠ</w:t>
            </w:r>
          </w:p>
        </w:tc>
        <w:tc>
          <w:tcPr>
            <w:tcW w:w="926" w:type="dxa"/>
            <w:gridSpan w:val="2"/>
            <w:tcBorders>
              <w:left w:val="single" w:sz="12" w:space="0" w:color="auto"/>
            </w:tcBorders>
          </w:tcPr>
          <w:p w14:paraId="5F1B4FA3" w14:textId="77777777" w:rsidR="003E5DCF" w:rsidRPr="00F20AEF" w:rsidRDefault="003E5DCF" w:rsidP="00AA3147">
            <w:pPr>
              <w:jc w:val="both"/>
              <w:rPr>
                <w:b/>
              </w:rPr>
            </w:pPr>
          </w:p>
        </w:tc>
        <w:tc>
          <w:tcPr>
            <w:tcW w:w="693" w:type="dxa"/>
          </w:tcPr>
          <w:p w14:paraId="35CB0C1D" w14:textId="77777777" w:rsidR="003E5DCF" w:rsidRPr="00F20AEF" w:rsidRDefault="003E5DCF" w:rsidP="00AA3147">
            <w:pPr>
              <w:jc w:val="both"/>
              <w:rPr>
                <w:b/>
              </w:rPr>
            </w:pPr>
          </w:p>
        </w:tc>
        <w:tc>
          <w:tcPr>
            <w:tcW w:w="694" w:type="dxa"/>
          </w:tcPr>
          <w:p w14:paraId="499C7D97" w14:textId="77777777" w:rsidR="003E5DCF" w:rsidRDefault="003E5DCF" w:rsidP="00AA3147">
            <w:pPr>
              <w:jc w:val="both"/>
              <w:rPr>
                <w:b/>
              </w:rPr>
            </w:pPr>
          </w:p>
        </w:tc>
      </w:tr>
      <w:tr w:rsidR="003E5DCF" w14:paraId="16002C82" w14:textId="77777777" w:rsidTr="00CC6ACB">
        <w:trPr>
          <w:trHeight w:val="205"/>
        </w:trPr>
        <w:tc>
          <w:tcPr>
            <w:tcW w:w="3152" w:type="dxa"/>
            <w:gridSpan w:val="3"/>
          </w:tcPr>
          <w:p w14:paraId="52E08EBD" w14:textId="77777777" w:rsidR="003E5DCF" w:rsidRDefault="003E5DCF" w:rsidP="00AA3147">
            <w:pPr>
              <w:jc w:val="both"/>
            </w:pPr>
          </w:p>
        </w:tc>
        <w:tc>
          <w:tcPr>
            <w:tcW w:w="2126" w:type="dxa"/>
            <w:gridSpan w:val="3"/>
          </w:tcPr>
          <w:p w14:paraId="0BD0D60F" w14:textId="77777777" w:rsidR="003E5DCF" w:rsidRDefault="003E5DCF" w:rsidP="00AA3147">
            <w:pPr>
              <w:jc w:val="both"/>
            </w:pPr>
          </w:p>
        </w:tc>
        <w:tc>
          <w:tcPr>
            <w:tcW w:w="2268" w:type="dxa"/>
            <w:gridSpan w:val="4"/>
            <w:tcBorders>
              <w:right w:val="single" w:sz="12" w:space="0" w:color="auto"/>
            </w:tcBorders>
          </w:tcPr>
          <w:p w14:paraId="65B0B86A" w14:textId="77777777" w:rsidR="003E5DCF" w:rsidRDefault="003E5DCF" w:rsidP="00AA3147">
            <w:pPr>
              <w:jc w:val="both"/>
            </w:pPr>
          </w:p>
        </w:tc>
        <w:tc>
          <w:tcPr>
            <w:tcW w:w="1619" w:type="dxa"/>
            <w:gridSpan w:val="3"/>
            <w:tcBorders>
              <w:left w:val="single" w:sz="12" w:space="0" w:color="auto"/>
            </w:tcBorders>
            <w:shd w:val="clear" w:color="auto" w:fill="FBD4B4"/>
            <w:vAlign w:val="center"/>
          </w:tcPr>
          <w:p w14:paraId="479FB8D6" w14:textId="77777777" w:rsidR="003E5DCF" w:rsidRPr="00F20AEF" w:rsidRDefault="003E5DCF"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582CD05" w14:textId="77777777" w:rsidR="003E5DCF" w:rsidRDefault="003E5DCF" w:rsidP="00AA3147">
            <w:pPr>
              <w:rPr>
                <w:b/>
              </w:rPr>
            </w:pPr>
            <w:r>
              <w:rPr>
                <w:b/>
              </w:rPr>
              <w:t xml:space="preserve">    /</w:t>
            </w:r>
          </w:p>
        </w:tc>
      </w:tr>
      <w:tr w:rsidR="003E5DCF" w14:paraId="79E5EF0E" w14:textId="77777777" w:rsidTr="00AA3147">
        <w:tc>
          <w:tcPr>
            <w:tcW w:w="9859" w:type="dxa"/>
            <w:gridSpan w:val="14"/>
            <w:shd w:val="clear" w:color="auto" w:fill="F7CAAC"/>
          </w:tcPr>
          <w:p w14:paraId="1FB83C17" w14:textId="77777777" w:rsidR="003E5DCF" w:rsidRDefault="003E5DCF"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3E5DCF" w14:paraId="75A7603B" w14:textId="77777777" w:rsidTr="00AA3147">
        <w:trPr>
          <w:trHeight w:val="274"/>
        </w:trPr>
        <w:tc>
          <w:tcPr>
            <w:tcW w:w="9859" w:type="dxa"/>
            <w:gridSpan w:val="14"/>
          </w:tcPr>
          <w:p w14:paraId="0F635E78" w14:textId="59050791" w:rsidR="003E5DCF" w:rsidRDefault="00C96199" w:rsidP="00AA3147">
            <w:pPr>
              <w:jc w:val="both"/>
              <w:rPr>
                <w:ins w:id="561" w:author="Hana Ponížilová" w:date="2023-03-13T14:36:00Z"/>
                <w:bCs/>
              </w:rPr>
            </w:pPr>
            <w:ins w:id="562" w:author="Hana Ponížilová" w:date="2023-03-13T14:34:00Z">
              <w:r>
                <w:rPr>
                  <w:bCs/>
                </w:rPr>
                <w:t>Projekt Základy designového myšlení (MUNI/CORE)</w:t>
              </w:r>
            </w:ins>
          </w:p>
          <w:p w14:paraId="7694ABF7" w14:textId="77777777" w:rsidR="00C96199" w:rsidRDefault="004F0228" w:rsidP="00AA3147">
            <w:pPr>
              <w:jc w:val="both"/>
              <w:rPr>
                <w:ins w:id="563" w:author="Hana Ponížilová" w:date="2023-03-21T08:57:00Z"/>
                <w:bCs/>
              </w:rPr>
            </w:pPr>
            <w:ins w:id="564" w:author="Hana Ponížilová" w:date="2023-03-13T14:36:00Z">
              <w:r>
                <w:rPr>
                  <w:bCs/>
                </w:rPr>
                <w:t>L</w:t>
              </w:r>
              <w:r w:rsidRPr="004F0228">
                <w:rPr>
                  <w:bCs/>
                </w:rPr>
                <w:t>ektork</w:t>
              </w:r>
            </w:ins>
            <w:ins w:id="565" w:author="Hana Ponížilová" w:date="2023-03-13T14:37:00Z">
              <w:r>
                <w:rPr>
                  <w:bCs/>
                </w:rPr>
                <w:t>a</w:t>
              </w:r>
            </w:ins>
            <w:ins w:id="566" w:author="Hana Ponížilová" w:date="2023-03-13T14:36:00Z">
              <w:r w:rsidRPr="004F0228">
                <w:rPr>
                  <w:bCs/>
                </w:rPr>
                <w:t xml:space="preserve"> kurzů designového myšlení, designu služeb a UX designu na univerzitách i v komerčním sektoru.</w:t>
              </w:r>
            </w:ins>
          </w:p>
          <w:p w14:paraId="0510EED7" w14:textId="12879610" w:rsidR="0037159E" w:rsidRPr="0037159E" w:rsidRDefault="0037159E" w:rsidP="00AA3147">
            <w:pPr>
              <w:jc w:val="both"/>
              <w:rPr>
                <w:bCs/>
              </w:rPr>
            </w:pPr>
          </w:p>
        </w:tc>
      </w:tr>
      <w:tr w:rsidR="003E5DCF" w14:paraId="3F82B9D5" w14:textId="77777777" w:rsidTr="00AA3147">
        <w:trPr>
          <w:trHeight w:val="218"/>
        </w:trPr>
        <w:tc>
          <w:tcPr>
            <w:tcW w:w="9859" w:type="dxa"/>
            <w:gridSpan w:val="14"/>
            <w:shd w:val="clear" w:color="auto" w:fill="F7CAAC"/>
          </w:tcPr>
          <w:p w14:paraId="3123A521" w14:textId="77777777" w:rsidR="003E5DCF" w:rsidRDefault="003E5DCF" w:rsidP="00AA3147">
            <w:pPr>
              <w:rPr>
                <w:b/>
              </w:rPr>
            </w:pPr>
            <w:r>
              <w:rPr>
                <w:b/>
              </w:rPr>
              <w:t>Působení v zahraničí</w:t>
            </w:r>
          </w:p>
        </w:tc>
      </w:tr>
      <w:tr w:rsidR="003E5DCF" w14:paraId="040EC7B4" w14:textId="77777777" w:rsidTr="00AA3147">
        <w:trPr>
          <w:trHeight w:val="328"/>
        </w:trPr>
        <w:tc>
          <w:tcPr>
            <w:tcW w:w="9859" w:type="dxa"/>
            <w:gridSpan w:val="14"/>
          </w:tcPr>
          <w:p w14:paraId="151FE7DD" w14:textId="77777777" w:rsidR="003E5DCF" w:rsidRDefault="003E5DCF" w:rsidP="00AA3147">
            <w:pPr>
              <w:rPr>
                <w:b/>
              </w:rPr>
            </w:pPr>
          </w:p>
        </w:tc>
      </w:tr>
      <w:tr w:rsidR="003E5DCF" w14:paraId="0B81D19E" w14:textId="77777777" w:rsidTr="00CC6ACB">
        <w:trPr>
          <w:cantSplit/>
          <w:trHeight w:val="127"/>
        </w:trPr>
        <w:tc>
          <w:tcPr>
            <w:tcW w:w="2518" w:type="dxa"/>
            <w:shd w:val="clear" w:color="auto" w:fill="F7CAAC"/>
          </w:tcPr>
          <w:p w14:paraId="461003A1" w14:textId="77777777" w:rsidR="003E5DCF" w:rsidRDefault="003E5DCF" w:rsidP="00AA3147">
            <w:pPr>
              <w:jc w:val="both"/>
              <w:rPr>
                <w:b/>
              </w:rPr>
            </w:pPr>
            <w:r>
              <w:rPr>
                <w:b/>
              </w:rPr>
              <w:t xml:space="preserve">Podpis </w:t>
            </w:r>
          </w:p>
        </w:tc>
        <w:tc>
          <w:tcPr>
            <w:tcW w:w="4319" w:type="dxa"/>
            <w:gridSpan w:val="8"/>
          </w:tcPr>
          <w:p w14:paraId="6F681D03" w14:textId="0CED3B68" w:rsidR="003E5DCF" w:rsidRDefault="00E94E4B" w:rsidP="00AA3147">
            <w:pPr>
              <w:jc w:val="both"/>
            </w:pPr>
            <w:r>
              <w:t xml:space="preserve">Tereza </w:t>
            </w:r>
            <w:proofErr w:type="spellStart"/>
            <w:r>
              <w:t>Kosnarová</w:t>
            </w:r>
            <w:proofErr w:type="spellEnd"/>
            <w:r>
              <w:t xml:space="preserve"> </w:t>
            </w:r>
            <w:proofErr w:type="spellStart"/>
            <w:r>
              <w:t>Venerová</w:t>
            </w:r>
            <w:proofErr w:type="spellEnd"/>
            <w:r>
              <w:t xml:space="preserve"> v.</w:t>
            </w:r>
            <w:r w:rsidR="00EE6680">
              <w:t xml:space="preserve"> </w:t>
            </w:r>
            <w:r>
              <w:t>r.</w:t>
            </w:r>
          </w:p>
        </w:tc>
        <w:tc>
          <w:tcPr>
            <w:tcW w:w="709" w:type="dxa"/>
            <w:shd w:val="clear" w:color="auto" w:fill="F7CAAC"/>
          </w:tcPr>
          <w:p w14:paraId="082E0104" w14:textId="77777777" w:rsidR="003E5DCF" w:rsidRDefault="003E5DCF" w:rsidP="00AA3147">
            <w:pPr>
              <w:jc w:val="both"/>
            </w:pPr>
            <w:r>
              <w:rPr>
                <w:b/>
              </w:rPr>
              <w:t>datum</w:t>
            </w:r>
          </w:p>
        </w:tc>
        <w:tc>
          <w:tcPr>
            <w:tcW w:w="2313" w:type="dxa"/>
            <w:gridSpan w:val="4"/>
          </w:tcPr>
          <w:p w14:paraId="29323063" w14:textId="77777777" w:rsidR="003E5DCF" w:rsidRDefault="00E94E4B" w:rsidP="00AA3147">
            <w:pPr>
              <w:jc w:val="both"/>
            </w:pPr>
            <w:r>
              <w:t>20. 9. 2022</w:t>
            </w:r>
          </w:p>
          <w:p w14:paraId="67E9B2EB" w14:textId="605EA022" w:rsidR="00B55C3D" w:rsidRDefault="00B55C3D" w:rsidP="00AA3147">
            <w:pPr>
              <w:jc w:val="both"/>
            </w:pPr>
          </w:p>
        </w:tc>
      </w:tr>
    </w:tbl>
    <w:p w14:paraId="3F897842" w14:textId="3915137C" w:rsidR="00416DE7" w:rsidRDefault="00416DE7" w:rsidP="00FD77E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709"/>
        <w:gridCol w:w="217"/>
        <w:gridCol w:w="124"/>
        <w:gridCol w:w="368"/>
        <w:gridCol w:w="850"/>
        <w:gridCol w:w="754"/>
      </w:tblGrid>
      <w:tr w:rsidR="00D911E3" w14:paraId="73E98C42" w14:textId="77777777" w:rsidTr="00404468">
        <w:tc>
          <w:tcPr>
            <w:tcW w:w="9859" w:type="dxa"/>
            <w:gridSpan w:val="15"/>
            <w:tcBorders>
              <w:bottom w:val="double" w:sz="4" w:space="0" w:color="auto"/>
            </w:tcBorders>
            <w:shd w:val="clear" w:color="auto" w:fill="BDD6EE"/>
          </w:tcPr>
          <w:p w14:paraId="7B0B19CB" w14:textId="77777777" w:rsidR="00D911E3" w:rsidRDefault="00D911E3" w:rsidP="00AA3147">
            <w:pPr>
              <w:jc w:val="both"/>
              <w:rPr>
                <w:b/>
                <w:sz w:val="28"/>
              </w:rPr>
            </w:pPr>
            <w:r>
              <w:rPr>
                <w:b/>
                <w:sz w:val="28"/>
              </w:rPr>
              <w:lastRenderedPageBreak/>
              <w:t>C-I – Personální zabezpečení</w:t>
            </w:r>
          </w:p>
        </w:tc>
      </w:tr>
      <w:tr w:rsidR="00D911E3" w14:paraId="01569A9F" w14:textId="77777777" w:rsidTr="00404468">
        <w:tc>
          <w:tcPr>
            <w:tcW w:w="2518" w:type="dxa"/>
            <w:tcBorders>
              <w:top w:val="double" w:sz="4" w:space="0" w:color="auto"/>
            </w:tcBorders>
            <w:shd w:val="clear" w:color="auto" w:fill="F7CAAC"/>
          </w:tcPr>
          <w:p w14:paraId="61B6C892" w14:textId="77777777" w:rsidR="00D911E3" w:rsidRDefault="00D911E3" w:rsidP="00AA3147">
            <w:pPr>
              <w:jc w:val="both"/>
              <w:rPr>
                <w:b/>
              </w:rPr>
            </w:pPr>
            <w:r>
              <w:rPr>
                <w:b/>
              </w:rPr>
              <w:t>Vysoká škola</w:t>
            </w:r>
          </w:p>
        </w:tc>
        <w:tc>
          <w:tcPr>
            <w:tcW w:w="7341" w:type="dxa"/>
            <w:gridSpan w:val="14"/>
          </w:tcPr>
          <w:p w14:paraId="3C3967F9" w14:textId="77777777" w:rsidR="00D911E3" w:rsidRDefault="00D911E3" w:rsidP="00AA3147">
            <w:pPr>
              <w:jc w:val="both"/>
            </w:pPr>
            <w:r>
              <w:t>Univerzita Tomáše Bati ve Zlíně</w:t>
            </w:r>
          </w:p>
        </w:tc>
      </w:tr>
      <w:tr w:rsidR="00D911E3" w14:paraId="094FD006" w14:textId="77777777" w:rsidTr="00404468">
        <w:tc>
          <w:tcPr>
            <w:tcW w:w="2518" w:type="dxa"/>
            <w:shd w:val="clear" w:color="auto" w:fill="F7CAAC"/>
          </w:tcPr>
          <w:p w14:paraId="72766D19" w14:textId="77777777" w:rsidR="00D911E3" w:rsidRDefault="00D911E3" w:rsidP="00AA3147">
            <w:pPr>
              <w:jc w:val="both"/>
              <w:rPr>
                <w:b/>
              </w:rPr>
            </w:pPr>
            <w:r>
              <w:rPr>
                <w:b/>
              </w:rPr>
              <w:t>Součást vysoké školy</w:t>
            </w:r>
          </w:p>
        </w:tc>
        <w:tc>
          <w:tcPr>
            <w:tcW w:w="7341" w:type="dxa"/>
            <w:gridSpan w:val="14"/>
          </w:tcPr>
          <w:p w14:paraId="44443FC9" w14:textId="77777777" w:rsidR="00D911E3" w:rsidRDefault="00D911E3" w:rsidP="00AA3147">
            <w:pPr>
              <w:jc w:val="both"/>
            </w:pPr>
            <w:r>
              <w:t>Fakulta multimediálních komunikací</w:t>
            </w:r>
          </w:p>
        </w:tc>
      </w:tr>
      <w:tr w:rsidR="00D911E3" w14:paraId="65BAE6DC" w14:textId="77777777" w:rsidTr="00404468">
        <w:tc>
          <w:tcPr>
            <w:tcW w:w="2518" w:type="dxa"/>
            <w:shd w:val="clear" w:color="auto" w:fill="F7CAAC"/>
          </w:tcPr>
          <w:p w14:paraId="55EC2D07" w14:textId="77777777" w:rsidR="00D911E3" w:rsidRDefault="00D911E3" w:rsidP="00AA3147">
            <w:pPr>
              <w:jc w:val="both"/>
              <w:rPr>
                <w:b/>
              </w:rPr>
            </w:pPr>
            <w:r>
              <w:rPr>
                <w:b/>
              </w:rPr>
              <w:t>Název studijního programu</w:t>
            </w:r>
          </w:p>
        </w:tc>
        <w:tc>
          <w:tcPr>
            <w:tcW w:w="7341" w:type="dxa"/>
            <w:gridSpan w:val="14"/>
          </w:tcPr>
          <w:p w14:paraId="60883DE2" w14:textId="77777777" w:rsidR="00D911E3" w:rsidRDefault="00D911E3" w:rsidP="00AA3147">
            <w:pPr>
              <w:jc w:val="both"/>
            </w:pPr>
            <w:r>
              <w:t>Kreativní odvětví a digitální kultura</w:t>
            </w:r>
          </w:p>
        </w:tc>
      </w:tr>
      <w:tr w:rsidR="00D911E3" w14:paraId="34EBD5BA" w14:textId="77777777" w:rsidTr="008E10CA">
        <w:tc>
          <w:tcPr>
            <w:tcW w:w="2518" w:type="dxa"/>
            <w:shd w:val="clear" w:color="auto" w:fill="F7CAAC"/>
          </w:tcPr>
          <w:p w14:paraId="4E376501" w14:textId="77777777" w:rsidR="00D911E3" w:rsidRDefault="00D911E3" w:rsidP="00AA3147">
            <w:pPr>
              <w:jc w:val="both"/>
              <w:rPr>
                <w:b/>
              </w:rPr>
            </w:pPr>
            <w:r>
              <w:rPr>
                <w:b/>
              </w:rPr>
              <w:t>Jméno a příjmení</w:t>
            </w:r>
          </w:p>
        </w:tc>
        <w:tc>
          <w:tcPr>
            <w:tcW w:w="4319" w:type="dxa"/>
            <w:gridSpan w:val="8"/>
          </w:tcPr>
          <w:p w14:paraId="3E2AC476" w14:textId="77777777" w:rsidR="00D911E3" w:rsidRDefault="00D911E3" w:rsidP="00AA3147">
            <w:pPr>
              <w:jc w:val="both"/>
            </w:pPr>
            <w:r>
              <w:t>Michal Kříž</w:t>
            </w:r>
          </w:p>
        </w:tc>
        <w:tc>
          <w:tcPr>
            <w:tcW w:w="926" w:type="dxa"/>
            <w:gridSpan w:val="2"/>
            <w:shd w:val="clear" w:color="auto" w:fill="F7CAAC"/>
          </w:tcPr>
          <w:p w14:paraId="09BFA854" w14:textId="77777777" w:rsidR="00D911E3" w:rsidRDefault="00D911E3" w:rsidP="00AA3147">
            <w:pPr>
              <w:jc w:val="both"/>
              <w:rPr>
                <w:b/>
              </w:rPr>
            </w:pPr>
            <w:r w:rsidRPr="00786790">
              <w:rPr>
                <w:b/>
              </w:rPr>
              <w:t>Tituly</w:t>
            </w:r>
          </w:p>
        </w:tc>
        <w:tc>
          <w:tcPr>
            <w:tcW w:w="2096" w:type="dxa"/>
            <w:gridSpan w:val="4"/>
          </w:tcPr>
          <w:p w14:paraId="18A9609B" w14:textId="77777777" w:rsidR="00D911E3" w:rsidRDefault="00D911E3" w:rsidP="00AA3147">
            <w:pPr>
              <w:jc w:val="both"/>
            </w:pPr>
            <w:r>
              <w:t>MgA.</w:t>
            </w:r>
          </w:p>
        </w:tc>
      </w:tr>
      <w:tr w:rsidR="00D911E3" w14:paraId="35F804BA" w14:textId="77777777" w:rsidTr="008E10CA">
        <w:tc>
          <w:tcPr>
            <w:tcW w:w="2518" w:type="dxa"/>
            <w:shd w:val="clear" w:color="auto" w:fill="F7CAAC"/>
          </w:tcPr>
          <w:p w14:paraId="56731BFB" w14:textId="77777777" w:rsidR="00D911E3" w:rsidRDefault="00D911E3" w:rsidP="00AA3147">
            <w:pPr>
              <w:jc w:val="both"/>
              <w:rPr>
                <w:b/>
              </w:rPr>
            </w:pPr>
            <w:r>
              <w:rPr>
                <w:b/>
              </w:rPr>
              <w:t>Rok narození</w:t>
            </w:r>
          </w:p>
        </w:tc>
        <w:tc>
          <w:tcPr>
            <w:tcW w:w="829" w:type="dxa"/>
            <w:gridSpan w:val="2"/>
          </w:tcPr>
          <w:p w14:paraId="19055D1A" w14:textId="77777777" w:rsidR="00D911E3" w:rsidRDefault="00D911E3" w:rsidP="00AA3147">
            <w:pPr>
              <w:jc w:val="both"/>
            </w:pPr>
            <w:r>
              <w:t>1992</w:t>
            </w:r>
          </w:p>
        </w:tc>
        <w:tc>
          <w:tcPr>
            <w:tcW w:w="1721" w:type="dxa"/>
            <w:shd w:val="clear" w:color="auto" w:fill="F7CAAC"/>
          </w:tcPr>
          <w:p w14:paraId="7DD17E04" w14:textId="77777777" w:rsidR="00D911E3" w:rsidRDefault="00D911E3" w:rsidP="00AA3147">
            <w:pPr>
              <w:jc w:val="both"/>
              <w:rPr>
                <w:b/>
              </w:rPr>
            </w:pPr>
            <w:r>
              <w:rPr>
                <w:b/>
              </w:rPr>
              <w:t>typ vztahu k VŠ</w:t>
            </w:r>
          </w:p>
        </w:tc>
        <w:tc>
          <w:tcPr>
            <w:tcW w:w="992" w:type="dxa"/>
            <w:gridSpan w:val="4"/>
          </w:tcPr>
          <w:p w14:paraId="68DC5BE8" w14:textId="77777777" w:rsidR="00D911E3" w:rsidRDefault="00D911E3" w:rsidP="00AA3147">
            <w:pPr>
              <w:jc w:val="both"/>
            </w:pPr>
            <w:r>
              <w:t>DPP</w:t>
            </w:r>
          </w:p>
        </w:tc>
        <w:tc>
          <w:tcPr>
            <w:tcW w:w="777" w:type="dxa"/>
            <w:shd w:val="clear" w:color="auto" w:fill="F7CAAC"/>
          </w:tcPr>
          <w:p w14:paraId="68BEC83E" w14:textId="77777777" w:rsidR="00D911E3" w:rsidRDefault="00D911E3" w:rsidP="00AA3147">
            <w:pPr>
              <w:jc w:val="both"/>
              <w:rPr>
                <w:b/>
              </w:rPr>
            </w:pPr>
            <w:r>
              <w:rPr>
                <w:b/>
              </w:rPr>
              <w:t>rozsah</w:t>
            </w:r>
          </w:p>
        </w:tc>
        <w:tc>
          <w:tcPr>
            <w:tcW w:w="926" w:type="dxa"/>
            <w:gridSpan w:val="2"/>
          </w:tcPr>
          <w:p w14:paraId="7A14E11D" w14:textId="1421E543" w:rsidR="00D911E3" w:rsidRDefault="005D26C3" w:rsidP="00AA3147">
            <w:pPr>
              <w:jc w:val="both"/>
            </w:pPr>
            <w:proofErr w:type="gramStart"/>
            <w:r>
              <w:t>4h</w:t>
            </w:r>
            <w:proofErr w:type="gramEnd"/>
            <w:r>
              <w:t>/t</w:t>
            </w:r>
          </w:p>
        </w:tc>
        <w:tc>
          <w:tcPr>
            <w:tcW w:w="492" w:type="dxa"/>
            <w:gridSpan w:val="2"/>
            <w:shd w:val="clear" w:color="auto" w:fill="F7CAAC"/>
          </w:tcPr>
          <w:p w14:paraId="0E0D19A3" w14:textId="77777777" w:rsidR="00D911E3" w:rsidRDefault="00D911E3" w:rsidP="00AA3147">
            <w:pPr>
              <w:jc w:val="both"/>
              <w:rPr>
                <w:b/>
              </w:rPr>
            </w:pPr>
            <w:r w:rsidRPr="00786790">
              <w:rPr>
                <w:b/>
              </w:rPr>
              <w:t>do kdy</w:t>
            </w:r>
          </w:p>
        </w:tc>
        <w:tc>
          <w:tcPr>
            <w:tcW w:w="1604" w:type="dxa"/>
            <w:gridSpan w:val="2"/>
          </w:tcPr>
          <w:p w14:paraId="279D3EAF" w14:textId="77777777" w:rsidR="00D911E3" w:rsidRPr="00786790" w:rsidRDefault="00D911E3" w:rsidP="00AA3147">
            <w:pPr>
              <w:autoSpaceDE w:val="0"/>
              <w:autoSpaceDN w:val="0"/>
              <w:adjustRightInd w:val="0"/>
            </w:pPr>
            <w:r w:rsidRPr="00786790">
              <w:rPr>
                <w:rFonts w:eastAsia="Calibri"/>
                <w:color w:val="1F497D" w:themeColor="text2"/>
              </w:rPr>
              <w:t xml:space="preserve"> </w:t>
            </w:r>
          </w:p>
          <w:p w14:paraId="567A8974" w14:textId="77777777" w:rsidR="00D911E3" w:rsidRDefault="00D911E3" w:rsidP="00AA3147">
            <w:pPr>
              <w:jc w:val="both"/>
            </w:pPr>
          </w:p>
        </w:tc>
      </w:tr>
      <w:tr w:rsidR="00D911E3" w14:paraId="2FBE1DA2" w14:textId="77777777" w:rsidTr="008E10CA">
        <w:tc>
          <w:tcPr>
            <w:tcW w:w="5068" w:type="dxa"/>
            <w:gridSpan w:val="4"/>
            <w:shd w:val="clear" w:color="auto" w:fill="F7CAAC"/>
          </w:tcPr>
          <w:p w14:paraId="06DA2865" w14:textId="77777777" w:rsidR="00D911E3" w:rsidRDefault="00D911E3" w:rsidP="00AA3147">
            <w:pPr>
              <w:jc w:val="both"/>
              <w:rPr>
                <w:b/>
              </w:rPr>
            </w:pPr>
            <w:r>
              <w:rPr>
                <w:b/>
              </w:rPr>
              <w:t>Typ vztahu na součásti VŠ, která uskutečňuje st. program</w:t>
            </w:r>
          </w:p>
        </w:tc>
        <w:tc>
          <w:tcPr>
            <w:tcW w:w="992" w:type="dxa"/>
            <w:gridSpan w:val="4"/>
          </w:tcPr>
          <w:p w14:paraId="7A4C4F7A" w14:textId="77777777" w:rsidR="00D911E3" w:rsidRDefault="00D911E3" w:rsidP="00AA3147">
            <w:pPr>
              <w:jc w:val="both"/>
            </w:pPr>
            <w:r>
              <w:t>DPP</w:t>
            </w:r>
          </w:p>
        </w:tc>
        <w:tc>
          <w:tcPr>
            <w:tcW w:w="777" w:type="dxa"/>
            <w:shd w:val="clear" w:color="auto" w:fill="F7CAAC"/>
          </w:tcPr>
          <w:p w14:paraId="5C9202A4" w14:textId="77777777" w:rsidR="00D911E3" w:rsidRDefault="00D911E3" w:rsidP="00AA3147">
            <w:pPr>
              <w:jc w:val="both"/>
              <w:rPr>
                <w:b/>
              </w:rPr>
            </w:pPr>
            <w:r>
              <w:rPr>
                <w:b/>
              </w:rPr>
              <w:t>rozsah</w:t>
            </w:r>
          </w:p>
        </w:tc>
        <w:tc>
          <w:tcPr>
            <w:tcW w:w="926" w:type="dxa"/>
            <w:gridSpan w:val="2"/>
          </w:tcPr>
          <w:p w14:paraId="687C2937" w14:textId="63C6CA54" w:rsidR="00D911E3" w:rsidRDefault="005D26C3" w:rsidP="00AA3147">
            <w:pPr>
              <w:jc w:val="both"/>
            </w:pPr>
            <w:proofErr w:type="gramStart"/>
            <w:r>
              <w:t>4h</w:t>
            </w:r>
            <w:proofErr w:type="gramEnd"/>
            <w:r>
              <w:t>/t</w:t>
            </w:r>
          </w:p>
        </w:tc>
        <w:tc>
          <w:tcPr>
            <w:tcW w:w="492" w:type="dxa"/>
            <w:gridSpan w:val="2"/>
            <w:shd w:val="clear" w:color="auto" w:fill="F7CAAC"/>
          </w:tcPr>
          <w:p w14:paraId="7E460270" w14:textId="77777777" w:rsidR="00D911E3" w:rsidRDefault="00D911E3" w:rsidP="00AA3147">
            <w:pPr>
              <w:jc w:val="both"/>
              <w:rPr>
                <w:b/>
              </w:rPr>
            </w:pPr>
            <w:r>
              <w:rPr>
                <w:b/>
              </w:rPr>
              <w:t>do kdy</w:t>
            </w:r>
          </w:p>
        </w:tc>
        <w:tc>
          <w:tcPr>
            <w:tcW w:w="1604" w:type="dxa"/>
            <w:gridSpan w:val="2"/>
          </w:tcPr>
          <w:p w14:paraId="5ED86C43" w14:textId="77777777" w:rsidR="00D911E3" w:rsidRDefault="00D911E3" w:rsidP="00AA3147">
            <w:pPr>
              <w:jc w:val="both"/>
            </w:pPr>
          </w:p>
        </w:tc>
      </w:tr>
      <w:tr w:rsidR="00D911E3" w14:paraId="24E27BDC" w14:textId="77777777" w:rsidTr="00404468">
        <w:tc>
          <w:tcPr>
            <w:tcW w:w="6060" w:type="dxa"/>
            <w:gridSpan w:val="8"/>
            <w:shd w:val="clear" w:color="auto" w:fill="F7CAAC"/>
          </w:tcPr>
          <w:p w14:paraId="2B839AC8" w14:textId="77777777" w:rsidR="00D911E3" w:rsidRDefault="00D911E3" w:rsidP="00AA3147">
            <w:pPr>
              <w:jc w:val="both"/>
            </w:pPr>
            <w:r>
              <w:rPr>
                <w:b/>
              </w:rPr>
              <w:t>Další současná působení jako akademický pracovník na jiných VŠ</w:t>
            </w:r>
          </w:p>
        </w:tc>
        <w:tc>
          <w:tcPr>
            <w:tcW w:w="1703" w:type="dxa"/>
            <w:gridSpan w:val="3"/>
            <w:shd w:val="clear" w:color="auto" w:fill="F7CAAC"/>
          </w:tcPr>
          <w:p w14:paraId="72D5B6B5" w14:textId="77777777" w:rsidR="00D911E3" w:rsidRDefault="00D911E3" w:rsidP="00AA3147">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0BCF259C" w14:textId="77777777" w:rsidR="00D911E3" w:rsidRDefault="00D911E3" w:rsidP="00AA3147">
            <w:pPr>
              <w:jc w:val="both"/>
              <w:rPr>
                <w:b/>
              </w:rPr>
            </w:pPr>
            <w:r>
              <w:rPr>
                <w:b/>
              </w:rPr>
              <w:t>rozsah</w:t>
            </w:r>
          </w:p>
        </w:tc>
      </w:tr>
      <w:tr w:rsidR="00D911E3" w14:paraId="72ACFAF7" w14:textId="77777777" w:rsidTr="00404468">
        <w:tc>
          <w:tcPr>
            <w:tcW w:w="6060" w:type="dxa"/>
            <w:gridSpan w:val="8"/>
          </w:tcPr>
          <w:p w14:paraId="1FB66484" w14:textId="77777777" w:rsidR="00D911E3" w:rsidRDefault="00D911E3" w:rsidP="00AA3147">
            <w:pPr>
              <w:jc w:val="both"/>
            </w:pPr>
          </w:p>
        </w:tc>
        <w:tc>
          <w:tcPr>
            <w:tcW w:w="1703" w:type="dxa"/>
            <w:gridSpan w:val="3"/>
          </w:tcPr>
          <w:p w14:paraId="333ADB45" w14:textId="77777777" w:rsidR="00D911E3" w:rsidRDefault="00D911E3" w:rsidP="00AA3147">
            <w:pPr>
              <w:jc w:val="both"/>
            </w:pPr>
          </w:p>
        </w:tc>
        <w:tc>
          <w:tcPr>
            <w:tcW w:w="2096" w:type="dxa"/>
            <w:gridSpan w:val="4"/>
          </w:tcPr>
          <w:p w14:paraId="73FAAC32" w14:textId="77777777" w:rsidR="00D911E3" w:rsidRDefault="00D911E3" w:rsidP="00AA3147">
            <w:pPr>
              <w:jc w:val="both"/>
            </w:pPr>
          </w:p>
        </w:tc>
      </w:tr>
      <w:tr w:rsidR="00D911E3" w14:paraId="49A4DC5B" w14:textId="77777777" w:rsidTr="00404468">
        <w:tc>
          <w:tcPr>
            <w:tcW w:w="6060" w:type="dxa"/>
            <w:gridSpan w:val="8"/>
          </w:tcPr>
          <w:p w14:paraId="7124B8DC" w14:textId="77777777" w:rsidR="00D911E3" w:rsidRDefault="00D911E3" w:rsidP="00AA3147">
            <w:pPr>
              <w:jc w:val="both"/>
            </w:pPr>
          </w:p>
        </w:tc>
        <w:tc>
          <w:tcPr>
            <w:tcW w:w="1703" w:type="dxa"/>
            <w:gridSpan w:val="3"/>
          </w:tcPr>
          <w:p w14:paraId="28D4B5C0" w14:textId="77777777" w:rsidR="00D911E3" w:rsidRDefault="00D911E3" w:rsidP="00AA3147">
            <w:pPr>
              <w:jc w:val="both"/>
            </w:pPr>
          </w:p>
        </w:tc>
        <w:tc>
          <w:tcPr>
            <w:tcW w:w="2096" w:type="dxa"/>
            <w:gridSpan w:val="4"/>
          </w:tcPr>
          <w:p w14:paraId="034D5AE6" w14:textId="77777777" w:rsidR="00D911E3" w:rsidRDefault="00D911E3" w:rsidP="00AA3147">
            <w:pPr>
              <w:jc w:val="both"/>
            </w:pPr>
          </w:p>
        </w:tc>
      </w:tr>
      <w:tr w:rsidR="00D911E3" w14:paraId="5A69FDFF" w14:textId="77777777" w:rsidTr="00404468">
        <w:tc>
          <w:tcPr>
            <w:tcW w:w="9859" w:type="dxa"/>
            <w:gridSpan w:val="15"/>
            <w:shd w:val="clear" w:color="auto" w:fill="F7CAAC"/>
          </w:tcPr>
          <w:p w14:paraId="554530B2" w14:textId="77777777" w:rsidR="00D911E3" w:rsidRDefault="00D911E3" w:rsidP="00AA3147">
            <w:pPr>
              <w:jc w:val="both"/>
            </w:pPr>
            <w:r>
              <w:rPr>
                <w:b/>
              </w:rPr>
              <w:t>Předměty příslušného studijního programu a způsob zapojení do jejich výuky, příp. další zapojení do uskutečňování studijního programu</w:t>
            </w:r>
          </w:p>
        </w:tc>
      </w:tr>
      <w:tr w:rsidR="00D911E3" w14:paraId="64F62865" w14:textId="77777777" w:rsidTr="001D04C0">
        <w:trPr>
          <w:trHeight w:val="247"/>
        </w:trPr>
        <w:tc>
          <w:tcPr>
            <w:tcW w:w="9859" w:type="dxa"/>
            <w:gridSpan w:val="15"/>
            <w:tcBorders>
              <w:top w:val="nil"/>
            </w:tcBorders>
          </w:tcPr>
          <w:p w14:paraId="2F41F79B" w14:textId="77777777" w:rsidR="00D911E3" w:rsidRDefault="00D911E3" w:rsidP="00AA3147">
            <w:pPr>
              <w:jc w:val="both"/>
            </w:pPr>
            <w:r>
              <w:t>Analýza a interpretace dat (přednášející, vede seminář, garant předmětu)</w:t>
            </w:r>
          </w:p>
          <w:p w14:paraId="10C4B23A" w14:textId="0088771F" w:rsidR="008D0027" w:rsidRPr="002827C6" w:rsidRDefault="008D0027" w:rsidP="001D04C0">
            <w:pPr>
              <w:jc w:val="both"/>
            </w:pPr>
          </w:p>
        </w:tc>
      </w:tr>
      <w:tr w:rsidR="00D911E3" w14:paraId="771C0912" w14:textId="77777777" w:rsidTr="00404468">
        <w:trPr>
          <w:trHeight w:val="340"/>
        </w:trPr>
        <w:tc>
          <w:tcPr>
            <w:tcW w:w="9859" w:type="dxa"/>
            <w:gridSpan w:val="15"/>
            <w:tcBorders>
              <w:top w:val="nil"/>
            </w:tcBorders>
            <w:shd w:val="clear" w:color="auto" w:fill="FBD4B4"/>
          </w:tcPr>
          <w:p w14:paraId="527895EA" w14:textId="77777777" w:rsidR="00D911E3" w:rsidRPr="002827C6" w:rsidRDefault="00D911E3" w:rsidP="00AA3147">
            <w:pPr>
              <w:jc w:val="both"/>
              <w:rPr>
                <w:b/>
              </w:rPr>
            </w:pPr>
            <w:r w:rsidRPr="002827C6">
              <w:rPr>
                <w:b/>
              </w:rPr>
              <w:t>Zapojení do výuky v dalších studijních programech na téže vysoké škole (pouze u garantů ZT a PZ předmětů)</w:t>
            </w:r>
          </w:p>
        </w:tc>
      </w:tr>
      <w:tr w:rsidR="00D911E3" w14:paraId="678E9217" w14:textId="77777777" w:rsidTr="00404468">
        <w:trPr>
          <w:trHeight w:val="340"/>
        </w:trPr>
        <w:tc>
          <w:tcPr>
            <w:tcW w:w="2802" w:type="dxa"/>
            <w:gridSpan w:val="2"/>
            <w:tcBorders>
              <w:top w:val="nil"/>
            </w:tcBorders>
          </w:tcPr>
          <w:p w14:paraId="0994FA4B" w14:textId="77777777" w:rsidR="00D911E3" w:rsidRPr="002827C6" w:rsidRDefault="00D911E3" w:rsidP="00AA3147">
            <w:pPr>
              <w:jc w:val="both"/>
              <w:rPr>
                <w:b/>
              </w:rPr>
            </w:pPr>
            <w:r w:rsidRPr="002827C6">
              <w:rPr>
                <w:b/>
              </w:rPr>
              <w:t>Název studijního předmětu</w:t>
            </w:r>
          </w:p>
        </w:tc>
        <w:tc>
          <w:tcPr>
            <w:tcW w:w="2409" w:type="dxa"/>
            <w:gridSpan w:val="3"/>
            <w:tcBorders>
              <w:top w:val="nil"/>
            </w:tcBorders>
          </w:tcPr>
          <w:p w14:paraId="3352C160" w14:textId="77777777" w:rsidR="00D911E3" w:rsidRPr="002827C6" w:rsidRDefault="00D911E3" w:rsidP="00AA3147">
            <w:pPr>
              <w:jc w:val="both"/>
              <w:rPr>
                <w:b/>
              </w:rPr>
            </w:pPr>
            <w:r w:rsidRPr="002827C6">
              <w:rPr>
                <w:b/>
              </w:rPr>
              <w:t>Název studijního programu</w:t>
            </w:r>
          </w:p>
        </w:tc>
        <w:tc>
          <w:tcPr>
            <w:tcW w:w="567" w:type="dxa"/>
            <w:gridSpan w:val="2"/>
            <w:tcBorders>
              <w:top w:val="nil"/>
            </w:tcBorders>
          </w:tcPr>
          <w:p w14:paraId="08D14736" w14:textId="77777777" w:rsidR="00D911E3" w:rsidRPr="002827C6" w:rsidRDefault="00D911E3" w:rsidP="00AA3147">
            <w:pPr>
              <w:jc w:val="both"/>
              <w:rPr>
                <w:b/>
              </w:rPr>
            </w:pPr>
            <w:r w:rsidRPr="002827C6">
              <w:rPr>
                <w:b/>
              </w:rPr>
              <w:t>Sem.</w:t>
            </w:r>
          </w:p>
        </w:tc>
        <w:tc>
          <w:tcPr>
            <w:tcW w:w="2109" w:type="dxa"/>
            <w:gridSpan w:val="5"/>
            <w:tcBorders>
              <w:top w:val="nil"/>
            </w:tcBorders>
          </w:tcPr>
          <w:p w14:paraId="5FA59318" w14:textId="77777777" w:rsidR="00D911E3" w:rsidRPr="002827C6" w:rsidRDefault="00D911E3" w:rsidP="00AA3147">
            <w:pPr>
              <w:jc w:val="both"/>
              <w:rPr>
                <w:b/>
              </w:rPr>
            </w:pPr>
            <w:r w:rsidRPr="002827C6">
              <w:rPr>
                <w:b/>
              </w:rPr>
              <w:t>Role ve výuce daného předmětu</w:t>
            </w:r>
          </w:p>
        </w:tc>
        <w:tc>
          <w:tcPr>
            <w:tcW w:w="1972" w:type="dxa"/>
            <w:gridSpan w:val="3"/>
            <w:tcBorders>
              <w:top w:val="nil"/>
            </w:tcBorders>
          </w:tcPr>
          <w:p w14:paraId="6E08ED90" w14:textId="77777777" w:rsidR="00D911E3" w:rsidRPr="002827C6" w:rsidRDefault="00D911E3"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EE6680" w14:paraId="45946375" w14:textId="77777777" w:rsidTr="00404468">
        <w:trPr>
          <w:trHeight w:val="340"/>
        </w:trPr>
        <w:tc>
          <w:tcPr>
            <w:tcW w:w="2802" w:type="dxa"/>
            <w:gridSpan w:val="2"/>
            <w:tcBorders>
              <w:top w:val="nil"/>
            </w:tcBorders>
          </w:tcPr>
          <w:p w14:paraId="24BDA63C" w14:textId="77777777" w:rsidR="00EE6680" w:rsidRPr="002827C6" w:rsidRDefault="00EE6680" w:rsidP="00AA3147">
            <w:pPr>
              <w:jc w:val="both"/>
              <w:rPr>
                <w:b/>
              </w:rPr>
            </w:pPr>
          </w:p>
        </w:tc>
        <w:tc>
          <w:tcPr>
            <w:tcW w:w="2409" w:type="dxa"/>
            <w:gridSpan w:val="3"/>
            <w:tcBorders>
              <w:top w:val="nil"/>
            </w:tcBorders>
          </w:tcPr>
          <w:p w14:paraId="1A9F0A5D" w14:textId="77777777" w:rsidR="00EE6680" w:rsidRPr="002827C6" w:rsidRDefault="00EE6680" w:rsidP="00AA3147">
            <w:pPr>
              <w:jc w:val="both"/>
              <w:rPr>
                <w:b/>
              </w:rPr>
            </w:pPr>
          </w:p>
        </w:tc>
        <w:tc>
          <w:tcPr>
            <w:tcW w:w="567" w:type="dxa"/>
            <w:gridSpan w:val="2"/>
            <w:tcBorders>
              <w:top w:val="nil"/>
            </w:tcBorders>
          </w:tcPr>
          <w:p w14:paraId="625D5EF6" w14:textId="77777777" w:rsidR="00EE6680" w:rsidRPr="002827C6" w:rsidRDefault="00EE6680" w:rsidP="00AA3147">
            <w:pPr>
              <w:jc w:val="both"/>
              <w:rPr>
                <w:b/>
              </w:rPr>
            </w:pPr>
          </w:p>
        </w:tc>
        <w:tc>
          <w:tcPr>
            <w:tcW w:w="2109" w:type="dxa"/>
            <w:gridSpan w:val="5"/>
            <w:tcBorders>
              <w:top w:val="nil"/>
            </w:tcBorders>
          </w:tcPr>
          <w:p w14:paraId="3310E0A7" w14:textId="77777777" w:rsidR="00EE6680" w:rsidRPr="002827C6" w:rsidRDefault="00EE6680" w:rsidP="00AA3147">
            <w:pPr>
              <w:jc w:val="both"/>
              <w:rPr>
                <w:b/>
              </w:rPr>
            </w:pPr>
          </w:p>
        </w:tc>
        <w:tc>
          <w:tcPr>
            <w:tcW w:w="1972" w:type="dxa"/>
            <w:gridSpan w:val="3"/>
            <w:tcBorders>
              <w:top w:val="nil"/>
            </w:tcBorders>
          </w:tcPr>
          <w:p w14:paraId="298745FA" w14:textId="77777777" w:rsidR="00EE6680" w:rsidRDefault="00EE6680" w:rsidP="00AA3147">
            <w:pPr>
              <w:jc w:val="both"/>
              <w:rPr>
                <w:b/>
              </w:rPr>
            </w:pPr>
          </w:p>
        </w:tc>
      </w:tr>
      <w:tr w:rsidR="00D911E3" w14:paraId="5C0CC496" w14:textId="77777777" w:rsidTr="00404468">
        <w:trPr>
          <w:trHeight w:val="285"/>
        </w:trPr>
        <w:tc>
          <w:tcPr>
            <w:tcW w:w="2802" w:type="dxa"/>
            <w:gridSpan w:val="2"/>
            <w:tcBorders>
              <w:top w:val="nil"/>
            </w:tcBorders>
          </w:tcPr>
          <w:p w14:paraId="63876208" w14:textId="77777777" w:rsidR="00D911E3" w:rsidRPr="00461AFF" w:rsidRDefault="00D911E3" w:rsidP="00AA3147">
            <w:pPr>
              <w:jc w:val="both"/>
              <w:rPr>
                <w:color w:val="FF0000"/>
              </w:rPr>
            </w:pPr>
          </w:p>
        </w:tc>
        <w:tc>
          <w:tcPr>
            <w:tcW w:w="2409" w:type="dxa"/>
            <w:gridSpan w:val="3"/>
            <w:tcBorders>
              <w:top w:val="nil"/>
            </w:tcBorders>
          </w:tcPr>
          <w:p w14:paraId="5BC8B967" w14:textId="77777777" w:rsidR="00D911E3" w:rsidRPr="00461AFF" w:rsidRDefault="00D911E3" w:rsidP="00AA3147">
            <w:pPr>
              <w:jc w:val="both"/>
              <w:rPr>
                <w:color w:val="FF0000"/>
              </w:rPr>
            </w:pPr>
          </w:p>
        </w:tc>
        <w:tc>
          <w:tcPr>
            <w:tcW w:w="567" w:type="dxa"/>
            <w:gridSpan w:val="2"/>
            <w:tcBorders>
              <w:top w:val="nil"/>
            </w:tcBorders>
          </w:tcPr>
          <w:p w14:paraId="3E7D7EDB" w14:textId="77777777" w:rsidR="00D911E3" w:rsidRPr="00461AFF" w:rsidRDefault="00D911E3" w:rsidP="00AA3147">
            <w:pPr>
              <w:jc w:val="both"/>
              <w:rPr>
                <w:color w:val="FF0000"/>
              </w:rPr>
            </w:pPr>
          </w:p>
        </w:tc>
        <w:tc>
          <w:tcPr>
            <w:tcW w:w="2109" w:type="dxa"/>
            <w:gridSpan w:val="5"/>
            <w:tcBorders>
              <w:top w:val="nil"/>
            </w:tcBorders>
          </w:tcPr>
          <w:p w14:paraId="6F787A9C" w14:textId="77777777" w:rsidR="00D911E3" w:rsidRPr="00461AFF" w:rsidRDefault="00D911E3" w:rsidP="00AA3147">
            <w:pPr>
              <w:jc w:val="both"/>
              <w:rPr>
                <w:color w:val="FF0000"/>
              </w:rPr>
            </w:pPr>
          </w:p>
        </w:tc>
        <w:tc>
          <w:tcPr>
            <w:tcW w:w="1972" w:type="dxa"/>
            <w:gridSpan w:val="3"/>
            <w:tcBorders>
              <w:top w:val="nil"/>
            </w:tcBorders>
          </w:tcPr>
          <w:p w14:paraId="7C04B7D1" w14:textId="77777777" w:rsidR="00D911E3" w:rsidRPr="00461AFF" w:rsidRDefault="00D911E3" w:rsidP="00AA3147">
            <w:pPr>
              <w:jc w:val="both"/>
              <w:rPr>
                <w:color w:val="FF0000"/>
              </w:rPr>
            </w:pPr>
          </w:p>
        </w:tc>
      </w:tr>
      <w:tr w:rsidR="00D911E3" w14:paraId="3269E910" w14:textId="77777777" w:rsidTr="00404468">
        <w:tc>
          <w:tcPr>
            <w:tcW w:w="9859" w:type="dxa"/>
            <w:gridSpan w:val="15"/>
            <w:shd w:val="clear" w:color="auto" w:fill="F7CAAC"/>
          </w:tcPr>
          <w:p w14:paraId="111A20D3" w14:textId="77777777" w:rsidR="00D911E3" w:rsidRDefault="00D911E3" w:rsidP="00AA3147">
            <w:pPr>
              <w:jc w:val="both"/>
            </w:pPr>
            <w:r>
              <w:rPr>
                <w:b/>
              </w:rPr>
              <w:t xml:space="preserve">Údaje o vzdělání na VŠ </w:t>
            </w:r>
          </w:p>
        </w:tc>
      </w:tr>
      <w:tr w:rsidR="00D911E3" w14:paraId="2F8845A4" w14:textId="77777777" w:rsidTr="00311B61">
        <w:trPr>
          <w:trHeight w:val="885"/>
        </w:trPr>
        <w:tc>
          <w:tcPr>
            <w:tcW w:w="9859" w:type="dxa"/>
            <w:gridSpan w:val="15"/>
          </w:tcPr>
          <w:p w14:paraId="01EEB682" w14:textId="6A800CE0" w:rsidR="00BF022E" w:rsidRDefault="00BF022E" w:rsidP="00BF022E">
            <w:pPr>
              <w:jc w:val="both"/>
            </w:pPr>
            <w:r>
              <w:t>2022-</w:t>
            </w:r>
            <w:r w:rsidR="004E3ED8">
              <w:t>2026</w:t>
            </w:r>
            <w:r>
              <w:t xml:space="preserve">: Masarykova univerzita v Brně, Filozofická fakulta, obor: Design informačních služeb </w:t>
            </w:r>
          </w:p>
          <w:p w14:paraId="39F9B3FE" w14:textId="194B164A" w:rsidR="00BF022E" w:rsidRDefault="00BF022E" w:rsidP="00BF022E">
            <w:pPr>
              <w:jc w:val="both"/>
            </w:pPr>
            <w:r>
              <w:t>202</w:t>
            </w:r>
            <w:r w:rsidR="007849CE">
              <w:t>0</w:t>
            </w:r>
            <w:r>
              <w:t>-</w:t>
            </w:r>
            <w:r w:rsidR="004E3ED8">
              <w:t>2023</w:t>
            </w:r>
            <w:r>
              <w:t xml:space="preserve">: Univerzita Tomáše Bati ve Zlíně, Fakulta multimediálních komunikací, obor: </w:t>
            </w:r>
            <w:proofErr w:type="spellStart"/>
            <w:r>
              <w:t>Arts</w:t>
            </w:r>
            <w:proofErr w:type="spellEnd"/>
            <w:r>
              <w:t xml:space="preserve"> Management </w:t>
            </w:r>
          </w:p>
          <w:p w14:paraId="241EDD50" w14:textId="3B7AF4A2" w:rsidR="00D911E3" w:rsidRDefault="00D911E3" w:rsidP="00AA3147">
            <w:pPr>
              <w:jc w:val="both"/>
            </w:pPr>
            <w:r>
              <w:t xml:space="preserve">2014: Univerzita Tomáše Bati ve Zlíně, Fakulta multimediálních komunikací, obor: Marketingová komunikace </w:t>
            </w:r>
          </w:p>
          <w:p w14:paraId="0D707D6C" w14:textId="77777777" w:rsidR="00D911E3" w:rsidRDefault="00D911E3" w:rsidP="00AA3147">
            <w:pPr>
              <w:jc w:val="both"/>
              <w:rPr>
                <w:b/>
              </w:rPr>
            </w:pPr>
          </w:p>
        </w:tc>
      </w:tr>
      <w:tr w:rsidR="00D911E3" w14:paraId="6E3FDBA0" w14:textId="77777777" w:rsidTr="00404468">
        <w:tc>
          <w:tcPr>
            <w:tcW w:w="9859" w:type="dxa"/>
            <w:gridSpan w:val="15"/>
            <w:shd w:val="clear" w:color="auto" w:fill="F7CAAC"/>
          </w:tcPr>
          <w:p w14:paraId="19E48144" w14:textId="77777777" w:rsidR="00D911E3" w:rsidRDefault="00D911E3" w:rsidP="00AA3147">
            <w:pPr>
              <w:jc w:val="both"/>
              <w:rPr>
                <w:b/>
              </w:rPr>
            </w:pPr>
            <w:r>
              <w:rPr>
                <w:b/>
              </w:rPr>
              <w:t>Údaje o odborném působení od absolvování VŠ</w:t>
            </w:r>
          </w:p>
        </w:tc>
      </w:tr>
      <w:tr w:rsidR="00D911E3" w14:paraId="0DEC3379" w14:textId="77777777" w:rsidTr="00ED757C">
        <w:trPr>
          <w:trHeight w:val="1549"/>
        </w:trPr>
        <w:tc>
          <w:tcPr>
            <w:tcW w:w="9859" w:type="dxa"/>
            <w:gridSpan w:val="15"/>
          </w:tcPr>
          <w:p w14:paraId="079182EA" w14:textId="679958A9" w:rsidR="00D911E3" w:rsidRDefault="00404468" w:rsidP="00AA3147">
            <w:pPr>
              <w:jc w:val="both"/>
              <w:rPr>
                <w:ins w:id="567" w:author="Hana Ponížilová" w:date="2023-03-14T09:22:00Z"/>
              </w:rPr>
            </w:pPr>
            <w:r>
              <w:t>2019-</w:t>
            </w:r>
            <w:r w:rsidR="00D911E3">
              <w:t xml:space="preserve">2022: Univerzita Tomáše Bati ve Zlíně, Fakulta multimediálních komunikací, odborné přednášky a workshopy pro studenty marketingové komunikace </w:t>
            </w:r>
          </w:p>
          <w:p w14:paraId="75E750D9" w14:textId="150D4042" w:rsidR="00325879" w:rsidRDefault="00D3082D" w:rsidP="00325879">
            <w:pPr>
              <w:jc w:val="both"/>
              <w:rPr>
                <w:ins w:id="568" w:author="Hana Ponížilová" w:date="2023-03-14T09:22:00Z"/>
              </w:rPr>
            </w:pPr>
            <w:proofErr w:type="gramStart"/>
            <w:ins w:id="569" w:author="Hana Ponížilová" w:date="2023-03-14T09:23:00Z">
              <w:r>
                <w:t>2022</w:t>
              </w:r>
            </w:ins>
            <w:ins w:id="570" w:author="Hana Ponížilová" w:date="2023-03-21T11:23:00Z">
              <w:r w:rsidR="00CB1971">
                <w:t>-</w:t>
              </w:r>
            </w:ins>
            <w:ins w:id="571" w:author="Hana Ponížilová" w:date="2023-03-14T09:23:00Z">
              <w:r>
                <w:t>dosud</w:t>
              </w:r>
              <w:proofErr w:type="gramEnd"/>
              <w:r>
                <w:t>: Člen správní rady neziskové organizace Zachraň Jídlo</w:t>
              </w:r>
            </w:ins>
          </w:p>
          <w:p w14:paraId="72EBBB25" w14:textId="6FE2DF9C" w:rsidR="00D3082D" w:rsidRDefault="00D3082D" w:rsidP="00325879">
            <w:pPr>
              <w:jc w:val="both"/>
              <w:rPr>
                <w:ins w:id="572" w:author="Hana Ponížilová" w:date="2023-03-14T09:23:00Z"/>
              </w:rPr>
            </w:pPr>
            <w:ins w:id="573" w:author="Hana Ponížilová" w:date="2023-03-14T09:23:00Z">
              <w:r>
                <w:t>2020</w:t>
              </w:r>
            </w:ins>
            <w:ins w:id="574" w:author="Hana Ponížilová" w:date="2023-03-21T11:23:00Z">
              <w:r w:rsidR="00896B70">
                <w:t>-</w:t>
              </w:r>
            </w:ins>
            <w:ins w:id="575" w:author="Hana Ponížilová" w:date="2023-03-14T09:23:00Z">
              <w:r>
                <w:t xml:space="preserve">2021: Ředitel Nadace Direct Pojišťovna </w:t>
              </w:r>
            </w:ins>
          </w:p>
          <w:p w14:paraId="461587EC" w14:textId="2D553414" w:rsidR="00325879" w:rsidRDefault="00325879" w:rsidP="00325879">
            <w:pPr>
              <w:jc w:val="both"/>
              <w:rPr>
                <w:ins w:id="576" w:author="Hana Ponížilová" w:date="2023-03-14T09:22:00Z"/>
              </w:rPr>
            </w:pPr>
            <w:ins w:id="577" w:author="Hana Ponížilová" w:date="2023-03-14T09:22:00Z">
              <w:r>
                <w:t xml:space="preserve">2015-2020: </w:t>
              </w:r>
              <w:proofErr w:type="spellStart"/>
              <w:r>
                <w:t>Account</w:t>
              </w:r>
              <w:proofErr w:type="spellEnd"/>
              <w:r>
                <w:t xml:space="preserve"> </w:t>
              </w:r>
              <w:proofErr w:type="spellStart"/>
              <w:r>
                <w:t>Director</w:t>
              </w:r>
              <w:proofErr w:type="spellEnd"/>
              <w:r>
                <w:t xml:space="preserve"> v marketingové agentuře YYY (ex Brain </w:t>
              </w:r>
              <w:proofErr w:type="spellStart"/>
              <w:r>
                <w:t>One</w:t>
              </w:r>
              <w:proofErr w:type="spellEnd"/>
              <w:r>
                <w:t xml:space="preserve">) </w:t>
              </w:r>
            </w:ins>
          </w:p>
          <w:p w14:paraId="430C4293" w14:textId="7FEF7698" w:rsidR="00325879" w:rsidRDefault="00325879" w:rsidP="00325879">
            <w:pPr>
              <w:jc w:val="both"/>
              <w:rPr>
                <w:ins w:id="578" w:author="Hana Ponížilová" w:date="2023-03-14T09:22:00Z"/>
              </w:rPr>
            </w:pPr>
            <w:proofErr w:type="gramStart"/>
            <w:ins w:id="579" w:author="Hana Ponížilová" w:date="2023-03-14T09:22:00Z">
              <w:r>
                <w:t>2020</w:t>
              </w:r>
            </w:ins>
            <w:ins w:id="580" w:author="Hana Ponížilová" w:date="2023-03-21T11:23:00Z">
              <w:r w:rsidR="00896B70">
                <w:t>-</w:t>
              </w:r>
            </w:ins>
            <w:ins w:id="581" w:author="Hana Ponížilová" w:date="2023-03-14T09:22:00Z">
              <w:r>
                <w:t>dosud</w:t>
              </w:r>
              <w:proofErr w:type="gramEnd"/>
              <w:r>
                <w:t xml:space="preserve">: Team Leader Digitálního týmu a týmu Designu služeb na Národním pedagogickém institutu České republiky </w:t>
              </w:r>
            </w:ins>
          </w:p>
          <w:p w14:paraId="22D985BC" w14:textId="346B0586" w:rsidR="00AC57E3" w:rsidRPr="00CB1971" w:rsidRDefault="00325879" w:rsidP="00AA3147">
            <w:pPr>
              <w:jc w:val="both"/>
            </w:pPr>
            <w:ins w:id="582" w:author="Hana Ponížilová" w:date="2023-03-14T09:22:00Z">
              <w:r>
                <w:t xml:space="preserve">    </w:t>
              </w:r>
            </w:ins>
          </w:p>
        </w:tc>
      </w:tr>
      <w:tr w:rsidR="00D911E3" w14:paraId="67E9EA66" w14:textId="77777777" w:rsidTr="00404468">
        <w:trPr>
          <w:trHeight w:val="250"/>
        </w:trPr>
        <w:tc>
          <w:tcPr>
            <w:tcW w:w="9859" w:type="dxa"/>
            <w:gridSpan w:val="15"/>
            <w:shd w:val="clear" w:color="auto" w:fill="F7CAAC"/>
          </w:tcPr>
          <w:p w14:paraId="397F68F2" w14:textId="77777777" w:rsidR="00D911E3" w:rsidRDefault="00D911E3" w:rsidP="00AA3147">
            <w:pPr>
              <w:jc w:val="both"/>
            </w:pPr>
            <w:r>
              <w:rPr>
                <w:b/>
              </w:rPr>
              <w:t>Zkušenosti s vedením kvalifikačních a rigorózních prací</w:t>
            </w:r>
          </w:p>
        </w:tc>
      </w:tr>
      <w:tr w:rsidR="00D911E3" w14:paraId="5D4DB124" w14:textId="77777777" w:rsidTr="00FA1755">
        <w:trPr>
          <w:trHeight w:val="590"/>
        </w:trPr>
        <w:tc>
          <w:tcPr>
            <w:tcW w:w="9859" w:type="dxa"/>
            <w:gridSpan w:val="15"/>
          </w:tcPr>
          <w:p w14:paraId="4FCBECF1" w14:textId="1F03EB1D" w:rsidR="00D911E3" w:rsidRDefault="00D911E3" w:rsidP="00AA3147">
            <w:pPr>
              <w:jc w:val="both"/>
            </w:pPr>
          </w:p>
        </w:tc>
      </w:tr>
      <w:tr w:rsidR="00D911E3" w14:paraId="1CA6283D" w14:textId="77777777" w:rsidTr="001968A1">
        <w:trPr>
          <w:cantSplit/>
        </w:trPr>
        <w:tc>
          <w:tcPr>
            <w:tcW w:w="3347" w:type="dxa"/>
            <w:gridSpan w:val="3"/>
            <w:tcBorders>
              <w:top w:val="single" w:sz="12" w:space="0" w:color="auto"/>
            </w:tcBorders>
            <w:shd w:val="clear" w:color="auto" w:fill="F7CAAC"/>
          </w:tcPr>
          <w:p w14:paraId="0891A745" w14:textId="77777777" w:rsidR="00D911E3" w:rsidRDefault="00D911E3" w:rsidP="00AA3147">
            <w:pPr>
              <w:jc w:val="both"/>
            </w:pPr>
            <w:r>
              <w:rPr>
                <w:b/>
              </w:rPr>
              <w:t>Zkušenosti s vedením kvalifikačních a rigorózních prací</w:t>
            </w:r>
          </w:p>
        </w:tc>
        <w:tc>
          <w:tcPr>
            <w:tcW w:w="2245" w:type="dxa"/>
            <w:gridSpan w:val="3"/>
            <w:tcBorders>
              <w:top w:val="single" w:sz="12" w:space="0" w:color="auto"/>
            </w:tcBorders>
            <w:shd w:val="clear" w:color="auto" w:fill="F7CAAC"/>
          </w:tcPr>
          <w:p w14:paraId="56CAB8D7" w14:textId="77777777" w:rsidR="00D911E3" w:rsidRDefault="00D911E3" w:rsidP="00AA3147">
            <w:pPr>
              <w:jc w:val="both"/>
            </w:pPr>
            <w:r>
              <w:rPr>
                <w:b/>
              </w:rPr>
              <w:t>Rok udělení hodnosti</w:t>
            </w:r>
          </w:p>
        </w:tc>
        <w:tc>
          <w:tcPr>
            <w:tcW w:w="1954" w:type="dxa"/>
            <w:gridSpan w:val="4"/>
            <w:tcBorders>
              <w:top w:val="single" w:sz="12" w:space="0" w:color="auto"/>
              <w:right w:val="single" w:sz="12" w:space="0" w:color="auto"/>
            </w:tcBorders>
            <w:shd w:val="clear" w:color="auto" w:fill="F7CAAC"/>
          </w:tcPr>
          <w:p w14:paraId="3A21E17A" w14:textId="77777777" w:rsidR="00D911E3" w:rsidRDefault="00D911E3" w:rsidP="00AA3147">
            <w:pPr>
              <w:jc w:val="both"/>
            </w:pPr>
            <w:r>
              <w:rPr>
                <w:b/>
              </w:rPr>
              <w:t>Řízení konáno na VŠ</w:t>
            </w:r>
          </w:p>
        </w:tc>
        <w:tc>
          <w:tcPr>
            <w:tcW w:w="2313" w:type="dxa"/>
            <w:gridSpan w:val="5"/>
            <w:tcBorders>
              <w:top w:val="single" w:sz="12" w:space="0" w:color="auto"/>
              <w:left w:val="single" w:sz="12" w:space="0" w:color="auto"/>
            </w:tcBorders>
            <w:shd w:val="clear" w:color="auto" w:fill="F7CAAC"/>
          </w:tcPr>
          <w:p w14:paraId="40D3E933" w14:textId="77777777" w:rsidR="00D911E3" w:rsidRDefault="00D911E3" w:rsidP="00AA3147">
            <w:pPr>
              <w:jc w:val="both"/>
              <w:rPr>
                <w:b/>
              </w:rPr>
            </w:pPr>
            <w:r>
              <w:rPr>
                <w:b/>
              </w:rPr>
              <w:t>Ohlasy publikací</w:t>
            </w:r>
          </w:p>
        </w:tc>
      </w:tr>
      <w:tr w:rsidR="00D911E3" w14:paraId="4478DDFD" w14:textId="77777777" w:rsidTr="001968A1">
        <w:trPr>
          <w:cantSplit/>
        </w:trPr>
        <w:tc>
          <w:tcPr>
            <w:tcW w:w="3347" w:type="dxa"/>
            <w:gridSpan w:val="3"/>
          </w:tcPr>
          <w:p w14:paraId="2D62766A" w14:textId="77777777" w:rsidR="00D911E3" w:rsidRDefault="00D911E3" w:rsidP="00AA3147">
            <w:pPr>
              <w:jc w:val="both"/>
            </w:pPr>
          </w:p>
        </w:tc>
        <w:tc>
          <w:tcPr>
            <w:tcW w:w="2245" w:type="dxa"/>
            <w:gridSpan w:val="3"/>
          </w:tcPr>
          <w:p w14:paraId="35659A93" w14:textId="77777777" w:rsidR="00D911E3" w:rsidRDefault="00D911E3" w:rsidP="00AA3147">
            <w:pPr>
              <w:jc w:val="both"/>
            </w:pPr>
          </w:p>
        </w:tc>
        <w:tc>
          <w:tcPr>
            <w:tcW w:w="1954" w:type="dxa"/>
            <w:gridSpan w:val="4"/>
            <w:tcBorders>
              <w:right w:val="single" w:sz="12" w:space="0" w:color="auto"/>
            </w:tcBorders>
          </w:tcPr>
          <w:p w14:paraId="15E7B99E" w14:textId="77777777" w:rsidR="00D911E3" w:rsidRDefault="00D911E3" w:rsidP="00AA3147">
            <w:pPr>
              <w:jc w:val="both"/>
            </w:pPr>
          </w:p>
        </w:tc>
        <w:tc>
          <w:tcPr>
            <w:tcW w:w="709" w:type="dxa"/>
            <w:gridSpan w:val="3"/>
            <w:tcBorders>
              <w:left w:val="single" w:sz="12" w:space="0" w:color="auto"/>
            </w:tcBorders>
            <w:shd w:val="clear" w:color="auto" w:fill="F7CAAC"/>
          </w:tcPr>
          <w:p w14:paraId="75C8AF6C" w14:textId="77777777" w:rsidR="00D911E3" w:rsidRPr="00F20AEF" w:rsidRDefault="00D911E3" w:rsidP="00AA3147">
            <w:pPr>
              <w:jc w:val="both"/>
            </w:pPr>
            <w:r w:rsidRPr="00786790">
              <w:rPr>
                <w:b/>
              </w:rPr>
              <w:t>WOS</w:t>
            </w:r>
          </w:p>
        </w:tc>
        <w:tc>
          <w:tcPr>
            <w:tcW w:w="850" w:type="dxa"/>
            <w:shd w:val="clear" w:color="auto" w:fill="F7CAAC"/>
          </w:tcPr>
          <w:p w14:paraId="2EFEB7F3" w14:textId="77777777" w:rsidR="00D911E3" w:rsidRPr="00F20AEF" w:rsidRDefault="00D911E3" w:rsidP="00AA3147">
            <w:pPr>
              <w:jc w:val="both"/>
              <w:rPr>
                <w:sz w:val="18"/>
              </w:rPr>
            </w:pPr>
            <w:proofErr w:type="spellStart"/>
            <w:r w:rsidRPr="00786790">
              <w:rPr>
                <w:b/>
              </w:rPr>
              <w:t>Scopus</w:t>
            </w:r>
            <w:proofErr w:type="spellEnd"/>
          </w:p>
        </w:tc>
        <w:tc>
          <w:tcPr>
            <w:tcW w:w="754" w:type="dxa"/>
            <w:shd w:val="clear" w:color="auto" w:fill="F7CAAC"/>
          </w:tcPr>
          <w:p w14:paraId="7CE3A689" w14:textId="77777777" w:rsidR="00D911E3" w:rsidRDefault="00D911E3" w:rsidP="00AA3147">
            <w:pPr>
              <w:jc w:val="both"/>
            </w:pPr>
            <w:r w:rsidRPr="00786790">
              <w:rPr>
                <w:b/>
              </w:rPr>
              <w:t>ostatní</w:t>
            </w:r>
          </w:p>
        </w:tc>
      </w:tr>
      <w:tr w:rsidR="00D911E3" w14:paraId="025A07A8" w14:textId="77777777" w:rsidTr="001968A1">
        <w:trPr>
          <w:cantSplit/>
          <w:trHeight w:val="70"/>
        </w:trPr>
        <w:tc>
          <w:tcPr>
            <w:tcW w:w="3347" w:type="dxa"/>
            <w:gridSpan w:val="3"/>
            <w:shd w:val="clear" w:color="auto" w:fill="F7CAAC"/>
          </w:tcPr>
          <w:p w14:paraId="6BE91570" w14:textId="77777777" w:rsidR="00D911E3" w:rsidRDefault="00D911E3" w:rsidP="00AA3147">
            <w:pPr>
              <w:jc w:val="both"/>
            </w:pPr>
            <w:r w:rsidRPr="00786790">
              <w:rPr>
                <w:b/>
              </w:rPr>
              <w:t>Obor jmenovacího řízení</w:t>
            </w:r>
          </w:p>
        </w:tc>
        <w:tc>
          <w:tcPr>
            <w:tcW w:w="2245" w:type="dxa"/>
            <w:gridSpan w:val="3"/>
            <w:shd w:val="clear" w:color="auto" w:fill="F7CAAC"/>
          </w:tcPr>
          <w:p w14:paraId="67E8646B" w14:textId="77777777" w:rsidR="00D911E3" w:rsidRDefault="00D911E3" w:rsidP="00AA3147">
            <w:pPr>
              <w:jc w:val="both"/>
            </w:pPr>
            <w:r w:rsidRPr="00786790">
              <w:rPr>
                <w:b/>
              </w:rPr>
              <w:t>Rok udělení hodnosti</w:t>
            </w:r>
          </w:p>
        </w:tc>
        <w:tc>
          <w:tcPr>
            <w:tcW w:w="1954" w:type="dxa"/>
            <w:gridSpan w:val="4"/>
            <w:tcBorders>
              <w:right w:val="single" w:sz="12" w:space="0" w:color="auto"/>
            </w:tcBorders>
            <w:shd w:val="clear" w:color="auto" w:fill="F7CAAC"/>
          </w:tcPr>
          <w:p w14:paraId="59614B17" w14:textId="77777777" w:rsidR="00D911E3" w:rsidRDefault="00D911E3" w:rsidP="00AA3147">
            <w:pPr>
              <w:jc w:val="both"/>
            </w:pPr>
            <w:r w:rsidRPr="00786790">
              <w:rPr>
                <w:b/>
              </w:rPr>
              <w:t>Řízení konáno na VŠ</w:t>
            </w:r>
          </w:p>
        </w:tc>
        <w:tc>
          <w:tcPr>
            <w:tcW w:w="709" w:type="dxa"/>
            <w:gridSpan w:val="3"/>
            <w:tcBorders>
              <w:left w:val="single" w:sz="12" w:space="0" w:color="auto"/>
            </w:tcBorders>
          </w:tcPr>
          <w:p w14:paraId="048A929E" w14:textId="77777777" w:rsidR="00D911E3" w:rsidRPr="00F20AEF" w:rsidRDefault="00D911E3" w:rsidP="00AA3147">
            <w:pPr>
              <w:jc w:val="both"/>
              <w:rPr>
                <w:b/>
              </w:rPr>
            </w:pPr>
          </w:p>
        </w:tc>
        <w:tc>
          <w:tcPr>
            <w:tcW w:w="850" w:type="dxa"/>
          </w:tcPr>
          <w:p w14:paraId="53276208" w14:textId="77777777" w:rsidR="00D911E3" w:rsidRPr="00F20AEF" w:rsidRDefault="00D911E3" w:rsidP="00AA3147">
            <w:pPr>
              <w:jc w:val="both"/>
              <w:rPr>
                <w:b/>
              </w:rPr>
            </w:pPr>
          </w:p>
        </w:tc>
        <w:tc>
          <w:tcPr>
            <w:tcW w:w="754" w:type="dxa"/>
          </w:tcPr>
          <w:p w14:paraId="28E8B44F" w14:textId="77777777" w:rsidR="00D911E3" w:rsidRDefault="00D911E3" w:rsidP="00AA3147">
            <w:pPr>
              <w:jc w:val="both"/>
              <w:rPr>
                <w:b/>
              </w:rPr>
            </w:pPr>
          </w:p>
        </w:tc>
      </w:tr>
      <w:tr w:rsidR="00404468" w14:paraId="17915E05" w14:textId="77777777" w:rsidTr="001968A1">
        <w:trPr>
          <w:trHeight w:val="205"/>
        </w:trPr>
        <w:tc>
          <w:tcPr>
            <w:tcW w:w="3347" w:type="dxa"/>
            <w:gridSpan w:val="3"/>
          </w:tcPr>
          <w:p w14:paraId="52E45A0C" w14:textId="77777777" w:rsidR="00404468" w:rsidRDefault="00404468" w:rsidP="00AA3147">
            <w:pPr>
              <w:jc w:val="both"/>
            </w:pPr>
          </w:p>
        </w:tc>
        <w:tc>
          <w:tcPr>
            <w:tcW w:w="2245" w:type="dxa"/>
            <w:gridSpan w:val="3"/>
          </w:tcPr>
          <w:p w14:paraId="1D5F6A09" w14:textId="77777777" w:rsidR="00404468" w:rsidRDefault="00404468" w:rsidP="00AA3147">
            <w:pPr>
              <w:jc w:val="both"/>
            </w:pPr>
          </w:p>
        </w:tc>
        <w:tc>
          <w:tcPr>
            <w:tcW w:w="1954" w:type="dxa"/>
            <w:gridSpan w:val="4"/>
            <w:tcBorders>
              <w:right w:val="single" w:sz="12" w:space="0" w:color="auto"/>
            </w:tcBorders>
          </w:tcPr>
          <w:p w14:paraId="7073A66C" w14:textId="77777777" w:rsidR="00404468" w:rsidRDefault="00404468" w:rsidP="00AA3147">
            <w:pPr>
              <w:jc w:val="both"/>
            </w:pPr>
          </w:p>
        </w:tc>
        <w:tc>
          <w:tcPr>
            <w:tcW w:w="1559" w:type="dxa"/>
            <w:gridSpan w:val="4"/>
            <w:tcBorders>
              <w:left w:val="single" w:sz="12" w:space="0" w:color="auto"/>
            </w:tcBorders>
            <w:shd w:val="clear" w:color="auto" w:fill="FBD4B4"/>
            <w:vAlign w:val="center"/>
          </w:tcPr>
          <w:p w14:paraId="1FC45E32" w14:textId="77777777" w:rsidR="00404468" w:rsidRPr="00F20AEF" w:rsidRDefault="00404468"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54" w:type="dxa"/>
            <w:vAlign w:val="center"/>
          </w:tcPr>
          <w:p w14:paraId="4B5E5970" w14:textId="77777777" w:rsidR="00404468" w:rsidRDefault="00404468" w:rsidP="00404468">
            <w:pPr>
              <w:ind w:right="-163"/>
              <w:rPr>
                <w:b/>
              </w:rPr>
            </w:pPr>
            <w:r>
              <w:rPr>
                <w:b/>
              </w:rPr>
              <w:t xml:space="preserve">    /</w:t>
            </w:r>
          </w:p>
        </w:tc>
      </w:tr>
      <w:tr w:rsidR="00D911E3" w14:paraId="6333E850" w14:textId="77777777" w:rsidTr="00404468">
        <w:tc>
          <w:tcPr>
            <w:tcW w:w="9859" w:type="dxa"/>
            <w:gridSpan w:val="15"/>
            <w:shd w:val="clear" w:color="auto" w:fill="F7CAAC"/>
          </w:tcPr>
          <w:p w14:paraId="3ED096BF" w14:textId="77777777" w:rsidR="00D911E3" w:rsidRDefault="00D911E3" w:rsidP="00AA3147">
            <w:pPr>
              <w:jc w:val="both"/>
              <w:rPr>
                <w:b/>
              </w:rPr>
            </w:pPr>
            <w:r w:rsidRPr="00786790">
              <w:rPr>
                <w:b/>
              </w:rPr>
              <w:t xml:space="preserve">Přehled o nejvýznamnější publikační a další tvůrčí činnosti nebo další profesní činnosti u odborníků z praxe vztahující se k zabezpečovaným předmětům </w:t>
            </w:r>
          </w:p>
        </w:tc>
      </w:tr>
      <w:tr w:rsidR="00D911E3" w14:paraId="56D68C09" w14:textId="77777777" w:rsidTr="00404468">
        <w:trPr>
          <w:trHeight w:val="318"/>
        </w:trPr>
        <w:tc>
          <w:tcPr>
            <w:tcW w:w="9859" w:type="dxa"/>
            <w:gridSpan w:val="15"/>
          </w:tcPr>
          <w:p w14:paraId="24B7E97E" w14:textId="6868889D" w:rsidR="00325879" w:rsidRDefault="00325879" w:rsidP="001968A1">
            <w:pPr>
              <w:rPr>
                <w:ins w:id="583" w:author="Hana Ponížilová" w:date="2023-03-14T09:22:00Z"/>
              </w:rPr>
            </w:pPr>
            <w:proofErr w:type="spellStart"/>
            <w:ins w:id="584" w:author="Hana Ponížilová" w:date="2023-03-14T09:22:00Z">
              <w:r>
                <w:t>Account</w:t>
              </w:r>
              <w:proofErr w:type="spellEnd"/>
              <w:r>
                <w:t xml:space="preserve"> </w:t>
              </w:r>
              <w:proofErr w:type="spellStart"/>
              <w:r>
                <w:t>Director</w:t>
              </w:r>
              <w:proofErr w:type="spellEnd"/>
              <w:r>
                <w:t xml:space="preserve"> v marketingové agentuře YYY (ex Brain </w:t>
              </w:r>
              <w:proofErr w:type="spellStart"/>
              <w:r>
                <w:t>One</w:t>
              </w:r>
              <w:proofErr w:type="spellEnd"/>
              <w:r>
                <w:t xml:space="preserve">) </w:t>
              </w:r>
            </w:ins>
          </w:p>
          <w:p w14:paraId="3E8552C0" w14:textId="3570E1B8" w:rsidR="00325879" w:rsidRDefault="00325879" w:rsidP="001968A1">
            <w:pPr>
              <w:rPr>
                <w:ins w:id="585" w:author="Hana Ponížilová" w:date="2023-03-14T09:22:00Z"/>
              </w:rPr>
            </w:pPr>
            <w:ins w:id="586" w:author="Hana Ponížilová" w:date="2023-03-14T09:22:00Z">
              <w:r>
                <w:t xml:space="preserve">Team Leader Digitálního týmu a týmu Designu služeb na Národním pedagogickém institutu České republiky </w:t>
              </w:r>
            </w:ins>
          </w:p>
          <w:p w14:paraId="39E665A7" w14:textId="77777777" w:rsidR="00D911E3" w:rsidRPr="001968A1" w:rsidRDefault="00D911E3" w:rsidP="001968A1">
            <w:pPr>
              <w:rPr>
                <w:b/>
              </w:rPr>
            </w:pPr>
          </w:p>
        </w:tc>
      </w:tr>
      <w:tr w:rsidR="00D911E3" w14:paraId="15A393EE" w14:textId="77777777" w:rsidTr="00404468">
        <w:trPr>
          <w:trHeight w:val="218"/>
        </w:trPr>
        <w:tc>
          <w:tcPr>
            <w:tcW w:w="9859" w:type="dxa"/>
            <w:gridSpan w:val="15"/>
            <w:shd w:val="clear" w:color="auto" w:fill="F7CAAC"/>
          </w:tcPr>
          <w:p w14:paraId="7FC72356" w14:textId="77777777" w:rsidR="00D911E3" w:rsidRDefault="00D911E3" w:rsidP="00AA3147">
            <w:pPr>
              <w:rPr>
                <w:b/>
              </w:rPr>
            </w:pPr>
            <w:r w:rsidRPr="00786790">
              <w:rPr>
                <w:b/>
              </w:rPr>
              <w:t>Působení v zahraničí</w:t>
            </w:r>
          </w:p>
        </w:tc>
      </w:tr>
      <w:tr w:rsidR="00D911E3" w14:paraId="15B14273" w14:textId="77777777" w:rsidTr="00404468">
        <w:trPr>
          <w:trHeight w:val="328"/>
        </w:trPr>
        <w:tc>
          <w:tcPr>
            <w:tcW w:w="9859" w:type="dxa"/>
            <w:gridSpan w:val="15"/>
          </w:tcPr>
          <w:p w14:paraId="77766FF0" w14:textId="77777777" w:rsidR="00D911E3" w:rsidRDefault="00D911E3" w:rsidP="0055341A">
            <w:pPr>
              <w:rPr>
                <w:b/>
              </w:rPr>
            </w:pPr>
          </w:p>
        </w:tc>
      </w:tr>
      <w:tr w:rsidR="00D911E3" w14:paraId="256066DF" w14:textId="77777777" w:rsidTr="008E10CA">
        <w:trPr>
          <w:cantSplit/>
          <w:trHeight w:val="470"/>
        </w:trPr>
        <w:tc>
          <w:tcPr>
            <w:tcW w:w="2518" w:type="dxa"/>
            <w:shd w:val="clear" w:color="auto" w:fill="F7CAAC"/>
          </w:tcPr>
          <w:p w14:paraId="4C4EFDC8" w14:textId="77777777" w:rsidR="00D911E3" w:rsidRDefault="00D911E3" w:rsidP="00AA3147">
            <w:pPr>
              <w:jc w:val="both"/>
              <w:rPr>
                <w:b/>
              </w:rPr>
            </w:pPr>
            <w:r>
              <w:rPr>
                <w:b/>
              </w:rPr>
              <w:t xml:space="preserve">Podpis </w:t>
            </w:r>
          </w:p>
        </w:tc>
        <w:tc>
          <w:tcPr>
            <w:tcW w:w="4319" w:type="dxa"/>
            <w:gridSpan w:val="8"/>
          </w:tcPr>
          <w:p w14:paraId="0D6AD0DA" w14:textId="7126B7BE" w:rsidR="00D911E3" w:rsidRDefault="00E94E4B" w:rsidP="00AA3147">
            <w:pPr>
              <w:jc w:val="both"/>
            </w:pPr>
            <w:r>
              <w:t>Michal Kříž v.</w:t>
            </w:r>
            <w:r w:rsidR="00EE6680">
              <w:t xml:space="preserve"> </w:t>
            </w:r>
            <w:r>
              <w:t>r.</w:t>
            </w:r>
          </w:p>
        </w:tc>
        <w:tc>
          <w:tcPr>
            <w:tcW w:w="709" w:type="dxa"/>
            <w:shd w:val="clear" w:color="auto" w:fill="F7CAAC"/>
          </w:tcPr>
          <w:p w14:paraId="55DB03F3" w14:textId="77777777" w:rsidR="00D911E3" w:rsidRDefault="00D911E3" w:rsidP="00AA3147">
            <w:pPr>
              <w:jc w:val="both"/>
            </w:pPr>
            <w:r>
              <w:rPr>
                <w:b/>
              </w:rPr>
              <w:t>datum</w:t>
            </w:r>
          </w:p>
        </w:tc>
        <w:tc>
          <w:tcPr>
            <w:tcW w:w="2313" w:type="dxa"/>
            <w:gridSpan w:val="5"/>
          </w:tcPr>
          <w:p w14:paraId="4E33696D" w14:textId="14339D4F" w:rsidR="00D911E3" w:rsidRDefault="00E94E4B" w:rsidP="00AA3147">
            <w:pPr>
              <w:jc w:val="both"/>
            </w:pPr>
            <w:r>
              <w:t>20. 9. 2022</w:t>
            </w:r>
          </w:p>
        </w:tc>
      </w:tr>
    </w:tbl>
    <w:p w14:paraId="73DD4CC2" w14:textId="0FE54867"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EA1517" w14:paraId="5D534614" w14:textId="77777777" w:rsidTr="00AA3147">
        <w:tc>
          <w:tcPr>
            <w:tcW w:w="9859" w:type="dxa"/>
            <w:gridSpan w:val="15"/>
            <w:tcBorders>
              <w:bottom w:val="double" w:sz="4" w:space="0" w:color="auto"/>
            </w:tcBorders>
            <w:shd w:val="clear" w:color="auto" w:fill="BDD6EE"/>
          </w:tcPr>
          <w:p w14:paraId="787FE3CE" w14:textId="77777777" w:rsidR="00EA1517" w:rsidRDefault="00EA1517" w:rsidP="00AA3147">
            <w:pPr>
              <w:jc w:val="both"/>
              <w:rPr>
                <w:b/>
                <w:sz w:val="28"/>
              </w:rPr>
            </w:pPr>
            <w:r>
              <w:rPr>
                <w:b/>
                <w:sz w:val="28"/>
              </w:rPr>
              <w:lastRenderedPageBreak/>
              <w:t>C-I – Personální zabezpečení</w:t>
            </w:r>
          </w:p>
        </w:tc>
      </w:tr>
      <w:tr w:rsidR="00EA1517" w14:paraId="4451D263" w14:textId="77777777" w:rsidTr="00AA3147">
        <w:tc>
          <w:tcPr>
            <w:tcW w:w="2518" w:type="dxa"/>
            <w:tcBorders>
              <w:top w:val="double" w:sz="4" w:space="0" w:color="auto"/>
            </w:tcBorders>
            <w:shd w:val="clear" w:color="auto" w:fill="F7CAAC"/>
          </w:tcPr>
          <w:p w14:paraId="5EB44B00" w14:textId="77777777" w:rsidR="00EA1517" w:rsidRDefault="00EA1517" w:rsidP="00AA3147">
            <w:pPr>
              <w:jc w:val="both"/>
              <w:rPr>
                <w:b/>
              </w:rPr>
            </w:pPr>
            <w:r>
              <w:rPr>
                <w:b/>
              </w:rPr>
              <w:t>Vysoká škola</w:t>
            </w:r>
          </w:p>
        </w:tc>
        <w:tc>
          <w:tcPr>
            <w:tcW w:w="7341" w:type="dxa"/>
            <w:gridSpan w:val="14"/>
          </w:tcPr>
          <w:p w14:paraId="45AE21C1" w14:textId="77777777" w:rsidR="00EA1517" w:rsidRDefault="00EA1517" w:rsidP="00AA3147">
            <w:pPr>
              <w:jc w:val="both"/>
            </w:pPr>
            <w:r>
              <w:t>Univerzita Tomáše Bati ve Zlíně</w:t>
            </w:r>
          </w:p>
        </w:tc>
      </w:tr>
      <w:tr w:rsidR="00EA1517" w14:paraId="52993423" w14:textId="77777777" w:rsidTr="00AA3147">
        <w:tc>
          <w:tcPr>
            <w:tcW w:w="2518" w:type="dxa"/>
            <w:shd w:val="clear" w:color="auto" w:fill="F7CAAC"/>
          </w:tcPr>
          <w:p w14:paraId="120101AD" w14:textId="77777777" w:rsidR="00EA1517" w:rsidRDefault="00EA1517" w:rsidP="00AA3147">
            <w:pPr>
              <w:jc w:val="both"/>
              <w:rPr>
                <w:b/>
              </w:rPr>
            </w:pPr>
            <w:r>
              <w:rPr>
                <w:b/>
              </w:rPr>
              <w:t>Součást vysoké školy</w:t>
            </w:r>
          </w:p>
        </w:tc>
        <w:tc>
          <w:tcPr>
            <w:tcW w:w="7341" w:type="dxa"/>
            <w:gridSpan w:val="14"/>
          </w:tcPr>
          <w:p w14:paraId="4BA9F7EE" w14:textId="77777777" w:rsidR="00EA1517" w:rsidRDefault="00EA1517" w:rsidP="00AA3147">
            <w:pPr>
              <w:jc w:val="both"/>
            </w:pPr>
            <w:r>
              <w:t>Fakulta multimediálních komunikací</w:t>
            </w:r>
          </w:p>
        </w:tc>
      </w:tr>
      <w:tr w:rsidR="00EA1517" w14:paraId="09ABF1E5" w14:textId="77777777" w:rsidTr="00AA3147">
        <w:tc>
          <w:tcPr>
            <w:tcW w:w="2518" w:type="dxa"/>
            <w:shd w:val="clear" w:color="auto" w:fill="F7CAAC"/>
          </w:tcPr>
          <w:p w14:paraId="5A71F1EA" w14:textId="77777777" w:rsidR="00EA1517" w:rsidRDefault="00EA1517" w:rsidP="00AA3147">
            <w:pPr>
              <w:jc w:val="both"/>
              <w:rPr>
                <w:b/>
              </w:rPr>
            </w:pPr>
            <w:r>
              <w:rPr>
                <w:b/>
              </w:rPr>
              <w:t>Název studijního programu</w:t>
            </w:r>
          </w:p>
        </w:tc>
        <w:tc>
          <w:tcPr>
            <w:tcW w:w="7341" w:type="dxa"/>
            <w:gridSpan w:val="14"/>
          </w:tcPr>
          <w:p w14:paraId="605A779F" w14:textId="77777777" w:rsidR="00EA1517" w:rsidRDefault="00EA1517" w:rsidP="00AA3147">
            <w:pPr>
              <w:jc w:val="both"/>
            </w:pPr>
            <w:r>
              <w:t>Kreativní odvětví a digitální kultura</w:t>
            </w:r>
          </w:p>
        </w:tc>
      </w:tr>
      <w:tr w:rsidR="00EA1517" w14:paraId="5487CBF9" w14:textId="77777777" w:rsidTr="00AA3147">
        <w:tc>
          <w:tcPr>
            <w:tcW w:w="2518" w:type="dxa"/>
            <w:shd w:val="clear" w:color="auto" w:fill="F7CAAC"/>
          </w:tcPr>
          <w:p w14:paraId="246B9D95" w14:textId="77777777" w:rsidR="00EA1517" w:rsidRDefault="00EA1517" w:rsidP="00AA3147">
            <w:pPr>
              <w:jc w:val="both"/>
              <w:rPr>
                <w:b/>
              </w:rPr>
            </w:pPr>
            <w:r>
              <w:rPr>
                <w:b/>
              </w:rPr>
              <w:t>Jméno a příjmení</w:t>
            </w:r>
          </w:p>
        </w:tc>
        <w:tc>
          <w:tcPr>
            <w:tcW w:w="4536" w:type="dxa"/>
            <w:gridSpan w:val="8"/>
          </w:tcPr>
          <w:p w14:paraId="4F892A3B" w14:textId="77777777" w:rsidR="00EA1517" w:rsidRDefault="00EA1517" w:rsidP="00AA3147">
            <w:pPr>
              <w:jc w:val="both"/>
            </w:pPr>
            <w:r>
              <w:t>Veronika Lukášová</w:t>
            </w:r>
          </w:p>
        </w:tc>
        <w:tc>
          <w:tcPr>
            <w:tcW w:w="709" w:type="dxa"/>
            <w:shd w:val="clear" w:color="auto" w:fill="F7CAAC"/>
          </w:tcPr>
          <w:p w14:paraId="5C25EFC0" w14:textId="77777777" w:rsidR="00EA1517" w:rsidRDefault="00EA1517" w:rsidP="00AA3147">
            <w:pPr>
              <w:jc w:val="both"/>
              <w:rPr>
                <w:b/>
              </w:rPr>
            </w:pPr>
            <w:r>
              <w:rPr>
                <w:b/>
              </w:rPr>
              <w:t>Tituly</w:t>
            </w:r>
          </w:p>
        </w:tc>
        <w:tc>
          <w:tcPr>
            <w:tcW w:w="2096" w:type="dxa"/>
            <w:gridSpan w:val="5"/>
          </w:tcPr>
          <w:p w14:paraId="366B7C2E" w14:textId="32FAA770" w:rsidR="00EA1517" w:rsidRDefault="00EA1517" w:rsidP="00AA3147">
            <w:pPr>
              <w:jc w:val="both"/>
            </w:pPr>
            <w:r>
              <w:t>Mgr. MgA.</w:t>
            </w:r>
            <w:r w:rsidR="00315A7C">
              <w:t>,</w:t>
            </w:r>
            <w:r>
              <w:t xml:space="preserve"> Ph</w:t>
            </w:r>
            <w:r w:rsidR="00315A7C">
              <w:t>.</w:t>
            </w:r>
            <w:r>
              <w:t>D.</w:t>
            </w:r>
          </w:p>
        </w:tc>
      </w:tr>
      <w:tr w:rsidR="00EA1517" w14:paraId="40D2006D" w14:textId="77777777" w:rsidTr="00AA3147">
        <w:tc>
          <w:tcPr>
            <w:tcW w:w="2518" w:type="dxa"/>
            <w:shd w:val="clear" w:color="auto" w:fill="F7CAAC"/>
          </w:tcPr>
          <w:p w14:paraId="78A8F26F" w14:textId="77777777" w:rsidR="00EA1517" w:rsidRDefault="00EA1517" w:rsidP="00AA3147">
            <w:pPr>
              <w:jc w:val="both"/>
              <w:rPr>
                <w:b/>
              </w:rPr>
            </w:pPr>
            <w:r>
              <w:rPr>
                <w:b/>
              </w:rPr>
              <w:t>Rok narození</w:t>
            </w:r>
          </w:p>
        </w:tc>
        <w:tc>
          <w:tcPr>
            <w:tcW w:w="829" w:type="dxa"/>
            <w:gridSpan w:val="2"/>
          </w:tcPr>
          <w:p w14:paraId="04698A82" w14:textId="77777777" w:rsidR="00EA1517" w:rsidRDefault="00EA1517" w:rsidP="00AA3147">
            <w:pPr>
              <w:jc w:val="both"/>
            </w:pPr>
            <w:r>
              <w:t>1974</w:t>
            </w:r>
          </w:p>
        </w:tc>
        <w:tc>
          <w:tcPr>
            <w:tcW w:w="1721" w:type="dxa"/>
            <w:shd w:val="clear" w:color="auto" w:fill="F7CAAC"/>
          </w:tcPr>
          <w:p w14:paraId="5FF34C34" w14:textId="77777777" w:rsidR="00EA1517" w:rsidRDefault="00EA1517" w:rsidP="00AA3147">
            <w:pPr>
              <w:jc w:val="both"/>
              <w:rPr>
                <w:b/>
              </w:rPr>
            </w:pPr>
            <w:r>
              <w:rPr>
                <w:b/>
              </w:rPr>
              <w:t>typ vztahu k VŠ</w:t>
            </w:r>
          </w:p>
        </w:tc>
        <w:tc>
          <w:tcPr>
            <w:tcW w:w="992" w:type="dxa"/>
            <w:gridSpan w:val="4"/>
          </w:tcPr>
          <w:p w14:paraId="13BF62D3" w14:textId="77777777" w:rsidR="00EA1517" w:rsidRDefault="00EA1517" w:rsidP="00AA3147">
            <w:pPr>
              <w:jc w:val="both"/>
            </w:pPr>
            <w:r>
              <w:t>DPP</w:t>
            </w:r>
          </w:p>
        </w:tc>
        <w:tc>
          <w:tcPr>
            <w:tcW w:w="994" w:type="dxa"/>
            <w:shd w:val="clear" w:color="auto" w:fill="F7CAAC"/>
          </w:tcPr>
          <w:p w14:paraId="303EFCC3" w14:textId="77777777" w:rsidR="00EA1517" w:rsidRDefault="00EA1517" w:rsidP="00AA3147">
            <w:pPr>
              <w:jc w:val="both"/>
              <w:rPr>
                <w:b/>
              </w:rPr>
            </w:pPr>
            <w:r>
              <w:rPr>
                <w:b/>
              </w:rPr>
              <w:t>rozsah</w:t>
            </w:r>
          </w:p>
        </w:tc>
        <w:tc>
          <w:tcPr>
            <w:tcW w:w="709" w:type="dxa"/>
          </w:tcPr>
          <w:p w14:paraId="7B73A2F2" w14:textId="1FAF7072" w:rsidR="00EA1517" w:rsidRDefault="00ED4283" w:rsidP="00AA3147">
            <w:pPr>
              <w:jc w:val="both"/>
            </w:pPr>
            <w:proofErr w:type="gramStart"/>
            <w:r>
              <w:t>2h</w:t>
            </w:r>
            <w:proofErr w:type="gramEnd"/>
            <w:r>
              <w:t>/t</w:t>
            </w:r>
          </w:p>
        </w:tc>
        <w:tc>
          <w:tcPr>
            <w:tcW w:w="709" w:type="dxa"/>
            <w:gridSpan w:val="3"/>
            <w:shd w:val="clear" w:color="auto" w:fill="F7CAAC"/>
          </w:tcPr>
          <w:p w14:paraId="1E3F2383" w14:textId="77777777" w:rsidR="00EA1517" w:rsidRDefault="00EA1517" w:rsidP="00AA3147">
            <w:pPr>
              <w:jc w:val="both"/>
              <w:rPr>
                <w:b/>
              </w:rPr>
            </w:pPr>
            <w:r>
              <w:rPr>
                <w:b/>
              </w:rPr>
              <w:t>do kdy</w:t>
            </w:r>
          </w:p>
        </w:tc>
        <w:tc>
          <w:tcPr>
            <w:tcW w:w="1387" w:type="dxa"/>
            <w:gridSpan w:val="2"/>
          </w:tcPr>
          <w:p w14:paraId="77422D55" w14:textId="77777777" w:rsidR="00EA1517" w:rsidRDefault="00EA1517" w:rsidP="00AA3147">
            <w:pPr>
              <w:jc w:val="both"/>
            </w:pPr>
          </w:p>
        </w:tc>
      </w:tr>
      <w:tr w:rsidR="00EA1517" w14:paraId="20F3C1AA" w14:textId="77777777" w:rsidTr="00AA3147">
        <w:tc>
          <w:tcPr>
            <w:tcW w:w="5068" w:type="dxa"/>
            <w:gridSpan w:val="4"/>
            <w:shd w:val="clear" w:color="auto" w:fill="F7CAAC"/>
          </w:tcPr>
          <w:p w14:paraId="53673AD3" w14:textId="77777777" w:rsidR="00EA1517" w:rsidRDefault="00EA1517" w:rsidP="00AA3147">
            <w:pPr>
              <w:jc w:val="both"/>
              <w:rPr>
                <w:b/>
              </w:rPr>
            </w:pPr>
            <w:r>
              <w:rPr>
                <w:b/>
              </w:rPr>
              <w:t>Typ vztahu na součásti VŠ, která uskutečňuje st. program</w:t>
            </w:r>
          </w:p>
        </w:tc>
        <w:tc>
          <w:tcPr>
            <w:tcW w:w="992" w:type="dxa"/>
            <w:gridSpan w:val="4"/>
          </w:tcPr>
          <w:p w14:paraId="3A4899B4" w14:textId="77777777" w:rsidR="00EA1517" w:rsidRDefault="00EA1517" w:rsidP="00AA3147">
            <w:pPr>
              <w:jc w:val="both"/>
            </w:pPr>
            <w:r>
              <w:t>DPP</w:t>
            </w:r>
          </w:p>
        </w:tc>
        <w:tc>
          <w:tcPr>
            <w:tcW w:w="994" w:type="dxa"/>
            <w:shd w:val="clear" w:color="auto" w:fill="F7CAAC"/>
          </w:tcPr>
          <w:p w14:paraId="0E3D5B32" w14:textId="77777777" w:rsidR="00EA1517" w:rsidRDefault="00EA1517" w:rsidP="00AA3147">
            <w:pPr>
              <w:jc w:val="both"/>
              <w:rPr>
                <w:b/>
              </w:rPr>
            </w:pPr>
            <w:r>
              <w:rPr>
                <w:b/>
              </w:rPr>
              <w:t>rozsah</w:t>
            </w:r>
          </w:p>
        </w:tc>
        <w:tc>
          <w:tcPr>
            <w:tcW w:w="709" w:type="dxa"/>
          </w:tcPr>
          <w:p w14:paraId="62E0479B" w14:textId="2BC7ABFB" w:rsidR="00EA1517" w:rsidRDefault="00ED4283" w:rsidP="00AA3147">
            <w:pPr>
              <w:jc w:val="both"/>
            </w:pPr>
            <w:proofErr w:type="gramStart"/>
            <w:r>
              <w:t>2h</w:t>
            </w:r>
            <w:proofErr w:type="gramEnd"/>
            <w:r>
              <w:t>/t</w:t>
            </w:r>
          </w:p>
        </w:tc>
        <w:tc>
          <w:tcPr>
            <w:tcW w:w="709" w:type="dxa"/>
            <w:gridSpan w:val="3"/>
            <w:shd w:val="clear" w:color="auto" w:fill="F7CAAC"/>
          </w:tcPr>
          <w:p w14:paraId="5127F939" w14:textId="77777777" w:rsidR="00EA1517" w:rsidRDefault="00EA1517" w:rsidP="00AA3147">
            <w:pPr>
              <w:jc w:val="both"/>
              <w:rPr>
                <w:b/>
              </w:rPr>
            </w:pPr>
            <w:r>
              <w:rPr>
                <w:b/>
              </w:rPr>
              <w:t>do kdy</w:t>
            </w:r>
          </w:p>
        </w:tc>
        <w:tc>
          <w:tcPr>
            <w:tcW w:w="1387" w:type="dxa"/>
            <w:gridSpan w:val="2"/>
          </w:tcPr>
          <w:p w14:paraId="0590D97A" w14:textId="77777777" w:rsidR="00EA1517" w:rsidRDefault="00EA1517" w:rsidP="00AA3147">
            <w:pPr>
              <w:jc w:val="both"/>
            </w:pPr>
          </w:p>
        </w:tc>
      </w:tr>
      <w:tr w:rsidR="00EA1517" w14:paraId="04F9E8DD" w14:textId="77777777" w:rsidTr="00AA3147">
        <w:tc>
          <w:tcPr>
            <w:tcW w:w="6060" w:type="dxa"/>
            <w:gridSpan w:val="8"/>
            <w:shd w:val="clear" w:color="auto" w:fill="F7CAAC"/>
          </w:tcPr>
          <w:p w14:paraId="42594DE8" w14:textId="77777777" w:rsidR="00EA1517" w:rsidRDefault="00EA1517" w:rsidP="00AA3147">
            <w:pPr>
              <w:jc w:val="both"/>
            </w:pPr>
            <w:r>
              <w:rPr>
                <w:b/>
              </w:rPr>
              <w:t>Další současná působení jako akademický pracovník na jiných VŠ</w:t>
            </w:r>
          </w:p>
        </w:tc>
        <w:tc>
          <w:tcPr>
            <w:tcW w:w="1703" w:type="dxa"/>
            <w:gridSpan w:val="2"/>
            <w:shd w:val="clear" w:color="auto" w:fill="F7CAAC"/>
          </w:tcPr>
          <w:p w14:paraId="770E8B21" w14:textId="77777777" w:rsidR="00EA1517" w:rsidRDefault="00EA1517"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3FC66A1" w14:textId="77777777" w:rsidR="00EA1517" w:rsidRDefault="00EA1517" w:rsidP="00AA3147">
            <w:pPr>
              <w:jc w:val="both"/>
              <w:rPr>
                <w:b/>
              </w:rPr>
            </w:pPr>
            <w:r>
              <w:rPr>
                <w:b/>
              </w:rPr>
              <w:t>rozsah</w:t>
            </w:r>
          </w:p>
        </w:tc>
      </w:tr>
      <w:tr w:rsidR="00EA1517" w14:paraId="7E6DA74C" w14:textId="77777777" w:rsidTr="00AA3147">
        <w:tc>
          <w:tcPr>
            <w:tcW w:w="6060" w:type="dxa"/>
            <w:gridSpan w:val="8"/>
          </w:tcPr>
          <w:p w14:paraId="02670682" w14:textId="77777777" w:rsidR="00EA1517" w:rsidRDefault="00EA1517" w:rsidP="00AA3147">
            <w:pPr>
              <w:jc w:val="both"/>
            </w:pPr>
            <w:r>
              <w:t>Fakulta Informatiky, Masarykova Universita Brno</w:t>
            </w:r>
          </w:p>
        </w:tc>
        <w:tc>
          <w:tcPr>
            <w:tcW w:w="1703" w:type="dxa"/>
            <w:gridSpan w:val="2"/>
          </w:tcPr>
          <w:p w14:paraId="457160C0" w14:textId="77777777" w:rsidR="00EA1517" w:rsidRDefault="00EA1517" w:rsidP="00AA3147">
            <w:pPr>
              <w:jc w:val="both"/>
            </w:pPr>
            <w:r>
              <w:t>0.5 pp</w:t>
            </w:r>
          </w:p>
        </w:tc>
        <w:tc>
          <w:tcPr>
            <w:tcW w:w="2096" w:type="dxa"/>
            <w:gridSpan w:val="5"/>
          </w:tcPr>
          <w:p w14:paraId="29997015" w14:textId="77777777" w:rsidR="00EA1517" w:rsidRDefault="00EA1517" w:rsidP="00AA3147">
            <w:pPr>
              <w:jc w:val="both"/>
            </w:pPr>
          </w:p>
        </w:tc>
      </w:tr>
      <w:tr w:rsidR="00EA1517" w14:paraId="00448E57" w14:textId="77777777" w:rsidTr="00AA3147">
        <w:tc>
          <w:tcPr>
            <w:tcW w:w="6060" w:type="dxa"/>
            <w:gridSpan w:val="8"/>
          </w:tcPr>
          <w:p w14:paraId="4FB80E5D" w14:textId="77777777" w:rsidR="00EA1517" w:rsidRDefault="00EA1517" w:rsidP="00AA3147">
            <w:pPr>
              <w:jc w:val="both"/>
            </w:pPr>
          </w:p>
        </w:tc>
        <w:tc>
          <w:tcPr>
            <w:tcW w:w="1703" w:type="dxa"/>
            <w:gridSpan w:val="2"/>
          </w:tcPr>
          <w:p w14:paraId="630BD415" w14:textId="77777777" w:rsidR="00EA1517" w:rsidRDefault="00EA1517" w:rsidP="00AA3147">
            <w:pPr>
              <w:jc w:val="both"/>
            </w:pPr>
          </w:p>
        </w:tc>
        <w:tc>
          <w:tcPr>
            <w:tcW w:w="2096" w:type="dxa"/>
            <w:gridSpan w:val="5"/>
          </w:tcPr>
          <w:p w14:paraId="57D422B6" w14:textId="77777777" w:rsidR="00EA1517" w:rsidRDefault="00EA1517" w:rsidP="00AA3147">
            <w:pPr>
              <w:jc w:val="both"/>
            </w:pPr>
          </w:p>
        </w:tc>
      </w:tr>
      <w:tr w:rsidR="00EA1517" w14:paraId="237A2E41" w14:textId="77777777" w:rsidTr="00AA3147">
        <w:tc>
          <w:tcPr>
            <w:tcW w:w="6060" w:type="dxa"/>
            <w:gridSpan w:val="8"/>
          </w:tcPr>
          <w:p w14:paraId="61155A7F" w14:textId="77777777" w:rsidR="00EA1517" w:rsidRDefault="00EA1517" w:rsidP="00AA3147">
            <w:pPr>
              <w:jc w:val="both"/>
            </w:pPr>
          </w:p>
        </w:tc>
        <w:tc>
          <w:tcPr>
            <w:tcW w:w="1703" w:type="dxa"/>
            <w:gridSpan w:val="2"/>
          </w:tcPr>
          <w:p w14:paraId="0B3DB181" w14:textId="77777777" w:rsidR="00EA1517" w:rsidRDefault="00EA1517" w:rsidP="00AA3147">
            <w:pPr>
              <w:jc w:val="both"/>
            </w:pPr>
          </w:p>
        </w:tc>
        <w:tc>
          <w:tcPr>
            <w:tcW w:w="2096" w:type="dxa"/>
            <w:gridSpan w:val="5"/>
          </w:tcPr>
          <w:p w14:paraId="58CF4AEC" w14:textId="77777777" w:rsidR="00EA1517" w:rsidRDefault="00EA1517" w:rsidP="00AA3147">
            <w:pPr>
              <w:jc w:val="both"/>
            </w:pPr>
          </w:p>
        </w:tc>
      </w:tr>
      <w:tr w:rsidR="00EA1517" w14:paraId="2095868E" w14:textId="77777777" w:rsidTr="00AA3147">
        <w:tc>
          <w:tcPr>
            <w:tcW w:w="6060" w:type="dxa"/>
            <w:gridSpan w:val="8"/>
          </w:tcPr>
          <w:p w14:paraId="214D4A62" w14:textId="77777777" w:rsidR="00EA1517" w:rsidRDefault="00EA1517" w:rsidP="00AA3147">
            <w:pPr>
              <w:jc w:val="both"/>
            </w:pPr>
          </w:p>
        </w:tc>
        <w:tc>
          <w:tcPr>
            <w:tcW w:w="1703" w:type="dxa"/>
            <w:gridSpan w:val="2"/>
          </w:tcPr>
          <w:p w14:paraId="2D2B521E" w14:textId="77777777" w:rsidR="00EA1517" w:rsidRDefault="00EA1517" w:rsidP="00AA3147">
            <w:pPr>
              <w:jc w:val="both"/>
            </w:pPr>
          </w:p>
        </w:tc>
        <w:tc>
          <w:tcPr>
            <w:tcW w:w="2096" w:type="dxa"/>
            <w:gridSpan w:val="5"/>
          </w:tcPr>
          <w:p w14:paraId="71FA0B6F" w14:textId="77777777" w:rsidR="00EA1517" w:rsidRDefault="00EA1517" w:rsidP="00AA3147">
            <w:pPr>
              <w:jc w:val="both"/>
            </w:pPr>
          </w:p>
        </w:tc>
      </w:tr>
      <w:tr w:rsidR="00EA1517" w14:paraId="77480219" w14:textId="77777777" w:rsidTr="00AA3147">
        <w:tc>
          <w:tcPr>
            <w:tcW w:w="9859" w:type="dxa"/>
            <w:gridSpan w:val="15"/>
            <w:shd w:val="clear" w:color="auto" w:fill="F7CAAC"/>
          </w:tcPr>
          <w:p w14:paraId="2357B859" w14:textId="77777777" w:rsidR="00EA1517" w:rsidRDefault="00EA1517" w:rsidP="00AA3147">
            <w:pPr>
              <w:jc w:val="both"/>
            </w:pPr>
            <w:r>
              <w:rPr>
                <w:b/>
              </w:rPr>
              <w:t>Předměty příslušného studijního programu a způsob zapojení do jejich výuky, příp. další zapojení do uskutečňování studijního programu</w:t>
            </w:r>
          </w:p>
        </w:tc>
      </w:tr>
      <w:tr w:rsidR="00EA1517" w:rsidRPr="002827C6" w14:paraId="3BF7F25A" w14:textId="77777777" w:rsidTr="00AA3147">
        <w:trPr>
          <w:trHeight w:val="384"/>
        </w:trPr>
        <w:tc>
          <w:tcPr>
            <w:tcW w:w="9859" w:type="dxa"/>
            <w:gridSpan w:val="15"/>
            <w:tcBorders>
              <w:top w:val="nil"/>
            </w:tcBorders>
          </w:tcPr>
          <w:p w14:paraId="20857C22" w14:textId="316CB1A5" w:rsidR="00EA1517" w:rsidRPr="002827C6" w:rsidRDefault="00EA1517" w:rsidP="001C6197">
            <w:pPr>
              <w:jc w:val="both"/>
            </w:pPr>
            <w:r>
              <w:t>Trh umění (přednášející, garant předmětu)</w:t>
            </w:r>
          </w:p>
        </w:tc>
      </w:tr>
      <w:tr w:rsidR="00EA1517" w:rsidRPr="002827C6" w14:paraId="0E4EF3A0" w14:textId="77777777" w:rsidTr="00AA3147">
        <w:trPr>
          <w:trHeight w:val="340"/>
        </w:trPr>
        <w:tc>
          <w:tcPr>
            <w:tcW w:w="9859" w:type="dxa"/>
            <w:gridSpan w:val="15"/>
            <w:tcBorders>
              <w:top w:val="nil"/>
            </w:tcBorders>
            <w:shd w:val="clear" w:color="auto" w:fill="FBD4B4"/>
          </w:tcPr>
          <w:p w14:paraId="321943E8" w14:textId="77777777" w:rsidR="00EA1517" w:rsidRPr="002827C6" w:rsidRDefault="00EA1517" w:rsidP="00AA3147">
            <w:pPr>
              <w:jc w:val="both"/>
              <w:rPr>
                <w:b/>
              </w:rPr>
            </w:pPr>
            <w:r w:rsidRPr="002827C6">
              <w:rPr>
                <w:b/>
              </w:rPr>
              <w:t>Zapojení do výuky v dalších studijních programech na téže vysoké škole (pouze u garantů ZT a PZ předmětů)</w:t>
            </w:r>
          </w:p>
        </w:tc>
      </w:tr>
      <w:tr w:rsidR="00EA1517" w:rsidRPr="002827C6" w14:paraId="282E252F" w14:textId="77777777" w:rsidTr="00AA3147">
        <w:trPr>
          <w:trHeight w:val="340"/>
        </w:trPr>
        <w:tc>
          <w:tcPr>
            <w:tcW w:w="2802" w:type="dxa"/>
            <w:gridSpan w:val="2"/>
            <w:tcBorders>
              <w:top w:val="nil"/>
            </w:tcBorders>
          </w:tcPr>
          <w:p w14:paraId="05E4FA86" w14:textId="77777777" w:rsidR="00EA1517" w:rsidRPr="002827C6" w:rsidRDefault="00EA1517" w:rsidP="00AA3147">
            <w:pPr>
              <w:jc w:val="both"/>
              <w:rPr>
                <w:b/>
              </w:rPr>
            </w:pPr>
            <w:r w:rsidRPr="002827C6">
              <w:rPr>
                <w:b/>
              </w:rPr>
              <w:t>Název studijního předmětu</w:t>
            </w:r>
          </w:p>
        </w:tc>
        <w:tc>
          <w:tcPr>
            <w:tcW w:w="2409" w:type="dxa"/>
            <w:gridSpan w:val="3"/>
            <w:tcBorders>
              <w:top w:val="nil"/>
            </w:tcBorders>
          </w:tcPr>
          <w:p w14:paraId="3C6B9F67" w14:textId="77777777" w:rsidR="00EA1517" w:rsidRPr="002827C6" w:rsidRDefault="00EA1517" w:rsidP="00AA3147">
            <w:pPr>
              <w:rPr>
                <w:b/>
              </w:rPr>
            </w:pPr>
            <w:r w:rsidRPr="002827C6">
              <w:rPr>
                <w:b/>
              </w:rPr>
              <w:t>Název studijního programu</w:t>
            </w:r>
          </w:p>
        </w:tc>
        <w:tc>
          <w:tcPr>
            <w:tcW w:w="567" w:type="dxa"/>
            <w:gridSpan w:val="2"/>
            <w:tcBorders>
              <w:top w:val="nil"/>
            </w:tcBorders>
          </w:tcPr>
          <w:p w14:paraId="07CEF927" w14:textId="77777777" w:rsidR="00EA1517" w:rsidRPr="002827C6" w:rsidRDefault="00EA1517" w:rsidP="00AA3147">
            <w:pPr>
              <w:jc w:val="both"/>
              <w:rPr>
                <w:b/>
              </w:rPr>
            </w:pPr>
            <w:r w:rsidRPr="002827C6">
              <w:rPr>
                <w:b/>
              </w:rPr>
              <w:t>Sem.</w:t>
            </w:r>
          </w:p>
        </w:tc>
        <w:tc>
          <w:tcPr>
            <w:tcW w:w="2109" w:type="dxa"/>
            <w:gridSpan w:val="5"/>
            <w:tcBorders>
              <w:top w:val="nil"/>
            </w:tcBorders>
          </w:tcPr>
          <w:p w14:paraId="2A3912A1" w14:textId="77777777" w:rsidR="00EA1517" w:rsidRPr="002827C6" w:rsidRDefault="00EA1517" w:rsidP="00AA3147">
            <w:pPr>
              <w:rPr>
                <w:b/>
              </w:rPr>
            </w:pPr>
            <w:r w:rsidRPr="002827C6">
              <w:rPr>
                <w:b/>
              </w:rPr>
              <w:t>Role ve výuce daného předmětu</w:t>
            </w:r>
          </w:p>
        </w:tc>
        <w:tc>
          <w:tcPr>
            <w:tcW w:w="1972" w:type="dxa"/>
            <w:gridSpan w:val="3"/>
            <w:tcBorders>
              <w:top w:val="nil"/>
            </w:tcBorders>
          </w:tcPr>
          <w:p w14:paraId="6A8C6C93" w14:textId="77777777" w:rsidR="00EA1517" w:rsidRPr="002827C6" w:rsidRDefault="00EA1517" w:rsidP="00AA3147">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EA1517" w:rsidRPr="00461AFF" w14:paraId="1FE3D3AD" w14:textId="77777777" w:rsidTr="00AA3147">
        <w:trPr>
          <w:trHeight w:val="285"/>
        </w:trPr>
        <w:tc>
          <w:tcPr>
            <w:tcW w:w="2802" w:type="dxa"/>
            <w:gridSpan w:val="2"/>
            <w:tcBorders>
              <w:top w:val="nil"/>
            </w:tcBorders>
          </w:tcPr>
          <w:p w14:paraId="0D55577D" w14:textId="77777777" w:rsidR="00EA1517" w:rsidRPr="0016131F" w:rsidRDefault="00EA1517" w:rsidP="00AA3147">
            <w:pPr>
              <w:jc w:val="both"/>
            </w:pPr>
          </w:p>
        </w:tc>
        <w:tc>
          <w:tcPr>
            <w:tcW w:w="2409" w:type="dxa"/>
            <w:gridSpan w:val="3"/>
            <w:tcBorders>
              <w:top w:val="nil"/>
            </w:tcBorders>
          </w:tcPr>
          <w:p w14:paraId="1E0A20F7" w14:textId="77777777" w:rsidR="00EA1517" w:rsidRPr="0016131F" w:rsidRDefault="00EA1517" w:rsidP="00AA3147">
            <w:pPr>
              <w:jc w:val="both"/>
            </w:pPr>
          </w:p>
        </w:tc>
        <w:tc>
          <w:tcPr>
            <w:tcW w:w="567" w:type="dxa"/>
            <w:gridSpan w:val="2"/>
            <w:tcBorders>
              <w:top w:val="nil"/>
            </w:tcBorders>
          </w:tcPr>
          <w:p w14:paraId="059F734F" w14:textId="77777777" w:rsidR="00EA1517" w:rsidRPr="0016131F" w:rsidRDefault="00EA1517" w:rsidP="00AA3147">
            <w:pPr>
              <w:jc w:val="both"/>
            </w:pPr>
          </w:p>
        </w:tc>
        <w:tc>
          <w:tcPr>
            <w:tcW w:w="2109" w:type="dxa"/>
            <w:gridSpan w:val="5"/>
            <w:tcBorders>
              <w:top w:val="nil"/>
            </w:tcBorders>
          </w:tcPr>
          <w:p w14:paraId="51174D6E" w14:textId="77777777" w:rsidR="00EA1517" w:rsidRPr="0016131F" w:rsidRDefault="00EA1517" w:rsidP="00AA3147">
            <w:pPr>
              <w:jc w:val="both"/>
            </w:pPr>
          </w:p>
        </w:tc>
        <w:tc>
          <w:tcPr>
            <w:tcW w:w="1972" w:type="dxa"/>
            <w:gridSpan w:val="3"/>
            <w:tcBorders>
              <w:top w:val="nil"/>
            </w:tcBorders>
          </w:tcPr>
          <w:p w14:paraId="0602437D" w14:textId="77777777" w:rsidR="00EA1517" w:rsidRPr="0016131F" w:rsidRDefault="00EA1517" w:rsidP="00AA3147">
            <w:pPr>
              <w:jc w:val="both"/>
            </w:pPr>
          </w:p>
        </w:tc>
      </w:tr>
      <w:tr w:rsidR="00EA1517" w:rsidRPr="00461AFF" w14:paraId="4223E444" w14:textId="77777777" w:rsidTr="00AA3147">
        <w:trPr>
          <w:trHeight w:val="284"/>
        </w:trPr>
        <w:tc>
          <w:tcPr>
            <w:tcW w:w="2802" w:type="dxa"/>
            <w:gridSpan w:val="2"/>
            <w:tcBorders>
              <w:top w:val="nil"/>
            </w:tcBorders>
          </w:tcPr>
          <w:p w14:paraId="023C4F58" w14:textId="77777777" w:rsidR="00EA1517" w:rsidRPr="0016131F" w:rsidRDefault="00EA1517" w:rsidP="00AA3147">
            <w:pPr>
              <w:jc w:val="both"/>
            </w:pPr>
          </w:p>
        </w:tc>
        <w:tc>
          <w:tcPr>
            <w:tcW w:w="2409" w:type="dxa"/>
            <w:gridSpan w:val="3"/>
            <w:tcBorders>
              <w:top w:val="nil"/>
            </w:tcBorders>
          </w:tcPr>
          <w:p w14:paraId="5EBC9EFC" w14:textId="77777777" w:rsidR="00EA1517" w:rsidRPr="0016131F" w:rsidRDefault="00EA1517" w:rsidP="00AA3147">
            <w:pPr>
              <w:jc w:val="both"/>
            </w:pPr>
          </w:p>
        </w:tc>
        <w:tc>
          <w:tcPr>
            <w:tcW w:w="567" w:type="dxa"/>
            <w:gridSpan w:val="2"/>
            <w:tcBorders>
              <w:top w:val="nil"/>
            </w:tcBorders>
          </w:tcPr>
          <w:p w14:paraId="052C1659" w14:textId="77777777" w:rsidR="00EA1517" w:rsidRPr="0016131F" w:rsidRDefault="00EA1517" w:rsidP="00AA3147">
            <w:pPr>
              <w:jc w:val="both"/>
            </w:pPr>
          </w:p>
        </w:tc>
        <w:tc>
          <w:tcPr>
            <w:tcW w:w="2109" w:type="dxa"/>
            <w:gridSpan w:val="5"/>
            <w:tcBorders>
              <w:top w:val="nil"/>
            </w:tcBorders>
          </w:tcPr>
          <w:p w14:paraId="076214ED" w14:textId="77777777" w:rsidR="00EA1517" w:rsidRPr="0016131F" w:rsidRDefault="00EA1517" w:rsidP="00AA3147">
            <w:pPr>
              <w:jc w:val="both"/>
            </w:pPr>
          </w:p>
        </w:tc>
        <w:tc>
          <w:tcPr>
            <w:tcW w:w="1972" w:type="dxa"/>
            <w:gridSpan w:val="3"/>
            <w:tcBorders>
              <w:top w:val="nil"/>
            </w:tcBorders>
          </w:tcPr>
          <w:p w14:paraId="58C96B3D" w14:textId="77777777" w:rsidR="00EA1517" w:rsidRPr="0016131F" w:rsidRDefault="00EA1517" w:rsidP="00AA3147">
            <w:pPr>
              <w:jc w:val="both"/>
            </w:pPr>
          </w:p>
        </w:tc>
      </w:tr>
      <w:tr w:rsidR="00EA1517" w14:paraId="6A1059A0" w14:textId="77777777" w:rsidTr="00AA3147">
        <w:tc>
          <w:tcPr>
            <w:tcW w:w="9859" w:type="dxa"/>
            <w:gridSpan w:val="15"/>
            <w:shd w:val="clear" w:color="auto" w:fill="F7CAAC"/>
          </w:tcPr>
          <w:p w14:paraId="564682AF" w14:textId="77777777" w:rsidR="00EA1517" w:rsidRDefault="00EA1517" w:rsidP="00AA3147">
            <w:pPr>
              <w:jc w:val="both"/>
            </w:pPr>
            <w:r>
              <w:rPr>
                <w:b/>
              </w:rPr>
              <w:t xml:space="preserve">Údaje o vzdělání na VŠ </w:t>
            </w:r>
          </w:p>
        </w:tc>
      </w:tr>
      <w:tr w:rsidR="00EA1517" w14:paraId="30B40348" w14:textId="77777777" w:rsidTr="00AA3147">
        <w:trPr>
          <w:trHeight w:val="524"/>
        </w:trPr>
        <w:tc>
          <w:tcPr>
            <w:tcW w:w="9859" w:type="dxa"/>
            <w:gridSpan w:val="15"/>
          </w:tcPr>
          <w:p w14:paraId="104B381A" w14:textId="77777777" w:rsidR="00EA1517" w:rsidRDefault="00EA1517" w:rsidP="00AA3147">
            <w:pPr>
              <w:jc w:val="both"/>
              <w:rPr>
                <w:b/>
              </w:rPr>
            </w:pPr>
            <w:r>
              <w:t>2019: Vysoké Učení technické, Fakulta výtvarného umění, Brno, Ph.D.</w:t>
            </w:r>
          </w:p>
        </w:tc>
      </w:tr>
      <w:tr w:rsidR="00EA1517" w14:paraId="51724962" w14:textId="77777777" w:rsidTr="00AA3147">
        <w:tc>
          <w:tcPr>
            <w:tcW w:w="9859" w:type="dxa"/>
            <w:gridSpan w:val="15"/>
            <w:shd w:val="clear" w:color="auto" w:fill="F7CAAC"/>
          </w:tcPr>
          <w:p w14:paraId="04EE9FBA" w14:textId="77777777" w:rsidR="00EA1517" w:rsidRDefault="00EA1517" w:rsidP="00AA3147">
            <w:pPr>
              <w:jc w:val="both"/>
              <w:rPr>
                <w:b/>
              </w:rPr>
            </w:pPr>
            <w:r>
              <w:rPr>
                <w:b/>
              </w:rPr>
              <w:t>Údaje o odborném působení od absolvování VŠ</w:t>
            </w:r>
          </w:p>
        </w:tc>
      </w:tr>
      <w:tr w:rsidR="00EA1517" w:rsidRPr="009B6AE3" w14:paraId="269D3523" w14:textId="77777777" w:rsidTr="00AC57E3">
        <w:trPr>
          <w:trHeight w:val="694"/>
        </w:trPr>
        <w:tc>
          <w:tcPr>
            <w:tcW w:w="9859" w:type="dxa"/>
            <w:gridSpan w:val="15"/>
          </w:tcPr>
          <w:p w14:paraId="60A26FC9" w14:textId="77777777" w:rsidR="007562CF" w:rsidRDefault="007562CF" w:rsidP="007562CF">
            <w:pPr>
              <w:jc w:val="both"/>
            </w:pPr>
            <w:r>
              <w:t>od 2022: Masarykova Univerzita Brno, Fakulta Informatiky, lektor, Katedra digitální analýzy obrazu</w:t>
            </w:r>
          </w:p>
          <w:p w14:paraId="287611E4" w14:textId="4E07F2CF" w:rsidR="00EA1517" w:rsidRDefault="00EA1517" w:rsidP="00AA3147">
            <w:pPr>
              <w:jc w:val="both"/>
            </w:pPr>
            <w:proofErr w:type="gramStart"/>
            <w:r>
              <w:t>2020-dosud</w:t>
            </w:r>
            <w:proofErr w:type="gramEnd"/>
            <w:r>
              <w:t>: Univerzita Tomáše bati ve Zlíně, Fakulta multimédi</w:t>
            </w:r>
            <w:r w:rsidR="00D50F4D">
              <w:t>álních komunikací</w:t>
            </w:r>
            <w:r>
              <w:t xml:space="preserve">, </w:t>
            </w:r>
            <w:r w:rsidR="004B6CEC">
              <w:t>externí pedagog</w:t>
            </w:r>
          </w:p>
          <w:p w14:paraId="0F255792" w14:textId="77777777" w:rsidR="00EA1517" w:rsidRPr="009B6AE3" w:rsidRDefault="00EA1517" w:rsidP="007562CF">
            <w:pPr>
              <w:jc w:val="both"/>
              <w:rPr>
                <w:color w:val="FF0000"/>
              </w:rPr>
            </w:pPr>
          </w:p>
        </w:tc>
      </w:tr>
      <w:tr w:rsidR="00EA1517" w14:paraId="09705551" w14:textId="77777777" w:rsidTr="00AA3147">
        <w:trPr>
          <w:trHeight w:val="250"/>
        </w:trPr>
        <w:tc>
          <w:tcPr>
            <w:tcW w:w="9859" w:type="dxa"/>
            <w:gridSpan w:val="15"/>
            <w:shd w:val="clear" w:color="auto" w:fill="F7CAAC"/>
          </w:tcPr>
          <w:p w14:paraId="780C42EC" w14:textId="77777777" w:rsidR="00EA1517" w:rsidRDefault="00EA1517" w:rsidP="00AA3147">
            <w:pPr>
              <w:jc w:val="both"/>
            </w:pPr>
            <w:r>
              <w:rPr>
                <w:b/>
              </w:rPr>
              <w:t>Zkušenosti s vedením kvalifikačních a rigorózních prací</w:t>
            </w:r>
          </w:p>
        </w:tc>
      </w:tr>
      <w:tr w:rsidR="00EA1517" w14:paraId="68654E23" w14:textId="77777777" w:rsidTr="00FA1755">
        <w:trPr>
          <w:trHeight w:val="580"/>
        </w:trPr>
        <w:tc>
          <w:tcPr>
            <w:tcW w:w="9859" w:type="dxa"/>
            <w:gridSpan w:val="15"/>
          </w:tcPr>
          <w:p w14:paraId="3585C863" w14:textId="77777777" w:rsidR="00EA1517" w:rsidRDefault="00EA1517" w:rsidP="00AA3147">
            <w:pPr>
              <w:jc w:val="both"/>
            </w:pPr>
          </w:p>
        </w:tc>
      </w:tr>
      <w:tr w:rsidR="00EA1517" w14:paraId="7025CFC8" w14:textId="77777777" w:rsidTr="00AA3147">
        <w:trPr>
          <w:cantSplit/>
          <w:trHeight w:val="300"/>
        </w:trPr>
        <w:tc>
          <w:tcPr>
            <w:tcW w:w="3347" w:type="dxa"/>
            <w:gridSpan w:val="3"/>
            <w:tcBorders>
              <w:top w:val="single" w:sz="12" w:space="0" w:color="auto"/>
            </w:tcBorders>
            <w:shd w:val="clear" w:color="auto" w:fill="F7CAAC"/>
          </w:tcPr>
          <w:p w14:paraId="11737C32" w14:textId="77777777" w:rsidR="00EA1517" w:rsidRDefault="00EA1517"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167037B9" w14:textId="77777777" w:rsidR="00EA1517" w:rsidRDefault="00EA1517"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A167877" w14:textId="77777777" w:rsidR="00EA1517" w:rsidRDefault="00EA1517"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B185946" w14:textId="77777777" w:rsidR="00EA1517" w:rsidRDefault="00EA1517" w:rsidP="00AA3147">
            <w:pPr>
              <w:jc w:val="both"/>
              <w:rPr>
                <w:b/>
              </w:rPr>
            </w:pPr>
            <w:r>
              <w:rPr>
                <w:b/>
              </w:rPr>
              <w:t>Ohlasy publikací</w:t>
            </w:r>
          </w:p>
        </w:tc>
      </w:tr>
      <w:tr w:rsidR="00EA1517" w14:paraId="21D2A233" w14:textId="77777777" w:rsidTr="00AA3147">
        <w:trPr>
          <w:cantSplit/>
        </w:trPr>
        <w:tc>
          <w:tcPr>
            <w:tcW w:w="3347" w:type="dxa"/>
            <w:gridSpan w:val="3"/>
          </w:tcPr>
          <w:p w14:paraId="75A12783" w14:textId="77777777" w:rsidR="00EA1517" w:rsidRDefault="00EA1517" w:rsidP="00AA3147">
            <w:pPr>
              <w:jc w:val="both"/>
            </w:pPr>
          </w:p>
        </w:tc>
        <w:tc>
          <w:tcPr>
            <w:tcW w:w="2245" w:type="dxa"/>
            <w:gridSpan w:val="3"/>
          </w:tcPr>
          <w:p w14:paraId="4275B02B" w14:textId="77777777" w:rsidR="00EA1517" w:rsidRDefault="00EA1517" w:rsidP="00AA3147">
            <w:pPr>
              <w:jc w:val="both"/>
            </w:pPr>
          </w:p>
        </w:tc>
        <w:tc>
          <w:tcPr>
            <w:tcW w:w="2248" w:type="dxa"/>
            <w:gridSpan w:val="5"/>
            <w:tcBorders>
              <w:right w:val="single" w:sz="12" w:space="0" w:color="auto"/>
            </w:tcBorders>
          </w:tcPr>
          <w:p w14:paraId="37F44AE5" w14:textId="77777777" w:rsidR="00EA1517" w:rsidRDefault="00EA1517" w:rsidP="00AA3147">
            <w:pPr>
              <w:jc w:val="both"/>
            </w:pPr>
          </w:p>
        </w:tc>
        <w:tc>
          <w:tcPr>
            <w:tcW w:w="632" w:type="dxa"/>
            <w:gridSpan w:val="2"/>
            <w:tcBorders>
              <w:left w:val="single" w:sz="12" w:space="0" w:color="auto"/>
            </w:tcBorders>
            <w:shd w:val="clear" w:color="auto" w:fill="F7CAAC"/>
          </w:tcPr>
          <w:p w14:paraId="31EA14E6" w14:textId="77777777" w:rsidR="00EA1517" w:rsidRPr="00F20AEF" w:rsidRDefault="00EA1517" w:rsidP="00AA3147">
            <w:pPr>
              <w:jc w:val="both"/>
            </w:pPr>
            <w:proofErr w:type="spellStart"/>
            <w:r w:rsidRPr="00F20AEF">
              <w:rPr>
                <w:b/>
              </w:rPr>
              <w:t>WoS</w:t>
            </w:r>
            <w:proofErr w:type="spellEnd"/>
          </w:p>
        </w:tc>
        <w:tc>
          <w:tcPr>
            <w:tcW w:w="693" w:type="dxa"/>
            <w:shd w:val="clear" w:color="auto" w:fill="F7CAAC"/>
          </w:tcPr>
          <w:p w14:paraId="7C308FFF" w14:textId="77777777" w:rsidR="00EA1517" w:rsidRPr="00F20AEF" w:rsidRDefault="00EA1517" w:rsidP="00AA3147">
            <w:pPr>
              <w:jc w:val="both"/>
              <w:rPr>
                <w:sz w:val="18"/>
              </w:rPr>
            </w:pPr>
            <w:proofErr w:type="spellStart"/>
            <w:r w:rsidRPr="00F20AEF">
              <w:rPr>
                <w:b/>
                <w:sz w:val="18"/>
              </w:rPr>
              <w:t>Scopus</w:t>
            </w:r>
            <w:proofErr w:type="spellEnd"/>
          </w:p>
        </w:tc>
        <w:tc>
          <w:tcPr>
            <w:tcW w:w="694" w:type="dxa"/>
            <w:shd w:val="clear" w:color="auto" w:fill="F7CAAC"/>
          </w:tcPr>
          <w:p w14:paraId="6E111EAC" w14:textId="77777777" w:rsidR="00EA1517" w:rsidRDefault="00EA1517" w:rsidP="00AA3147">
            <w:pPr>
              <w:jc w:val="both"/>
            </w:pPr>
            <w:r>
              <w:rPr>
                <w:b/>
                <w:sz w:val="18"/>
              </w:rPr>
              <w:t>ostatní</w:t>
            </w:r>
          </w:p>
        </w:tc>
      </w:tr>
      <w:tr w:rsidR="00EA1517" w14:paraId="1A04D6C4" w14:textId="77777777" w:rsidTr="00AA3147">
        <w:trPr>
          <w:cantSplit/>
          <w:trHeight w:val="70"/>
        </w:trPr>
        <w:tc>
          <w:tcPr>
            <w:tcW w:w="3347" w:type="dxa"/>
            <w:gridSpan w:val="3"/>
            <w:shd w:val="clear" w:color="auto" w:fill="F7CAAC"/>
          </w:tcPr>
          <w:p w14:paraId="28A53FCB" w14:textId="77777777" w:rsidR="00EA1517" w:rsidRDefault="00EA1517" w:rsidP="00AA3147">
            <w:pPr>
              <w:jc w:val="both"/>
            </w:pPr>
            <w:r>
              <w:rPr>
                <w:b/>
              </w:rPr>
              <w:t>Obor jmenovacího řízení</w:t>
            </w:r>
          </w:p>
        </w:tc>
        <w:tc>
          <w:tcPr>
            <w:tcW w:w="2245" w:type="dxa"/>
            <w:gridSpan w:val="3"/>
            <w:shd w:val="clear" w:color="auto" w:fill="F7CAAC"/>
          </w:tcPr>
          <w:p w14:paraId="668D0A3D" w14:textId="77777777" w:rsidR="00EA1517" w:rsidRDefault="00EA1517" w:rsidP="00AA3147">
            <w:pPr>
              <w:jc w:val="both"/>
            </w:pPr>
            <w:r>
              <w:rPr>
                <w:b/>
              </w:rPr>
              <w:t>Rok udělení hodnosti</w:t>
            </w:r>
          </w:p>
        </w:tc>
        <w:tc>
          <w:tcPr>
            <w:tcW w:w="2248" w:type="dxa"/>
            <w:gridSpan w:val="5"/>
            <w:tcBorders>
              <w:right w:val="single" w:sz="12" w:space="0" w:color="auto"/>
            </w:tcBorders>
            <w:shd w:val="clear" w:color="auto" w:fill="F7CAAC"/>
          </w:tcPr>
          <w:p w14:paraId="4BCEA88A" w14:textId="77777777" w:rsidR="00EA1517" w:rsidRDefault="00EA1517" w:rsidP="00AA3147">
            <w:pPr>
              <w:jc w:val="both"/>
            </w:pPr>
            <w:r>
              <w:rPr>
                <w:b/>
              </w:rPr>
              <w:t>Řízení konáno na VŠ</w:t>
            </w:r>
          </w:p>
        </w:tc>
        <w:tc>
          <w:tcPr>
            <w:tcW w:w="632" w:type="dxa"/>
            <w:gridSpan w:val="2"/>
            <w:tcBorders>
              <w:left w:val="single" w:sz="12" w:space="0" w:color="auto"/>
            </w:tcBorders>
          </w:tcPr>
          <w:p w14:paraId="5224A2EE" w14:textId="77777777" w:rsidR="00EA1517" w:rsidRPr="00F20AEF" w:rsidRDefault="00EA1517" w:rsidP="00AA3147">
            <w:pPr>
              <w:jc w:val="both"/>
              <w:rPr>
                <w:b/>
              </w:rPr>
            </w:pPr>
          </w:p>
        </w:tc>
        <w:tc>
          <w:tcPr>
            <w:tcW w:w="693" w:type="dxa"/>
          </w:tcPr>
          <w:p w14:paraId="628B5468" w14:textId="77777777" w:rsidR="00EA1517" w:rsidRPr="00F20AEF" w:rsidRDefault="00EA1517" w:rsidP="00AA3147">
            <w:pPr>
              <w:jc w:val="both"/>
              <w:rPr>
                <w:b/>
              </w:rPr>
            </w:pPr>
          </w:p>
        </w:tc>
        <w:tc>
          <w:tcPr>
            <w:tcW w:w="694" w:type="dxa"/>
          </w:tcPr>
          <w:p w14:paraId="163212B8" w14:textId="77777777" w:rsidR="00EA1517" w:rsidRDefault="00EA1517" w:rsidP="00AA3147">
            <w:pPr>
              <w:jc w:val="both"/>
              <w:rPr>
                <w:b/>
              </w:rPr>
            </w:pPr>
          </w:p>
        </w:tc>
      </w:tr>
      <w:tr w:rsidR="00EA1517" w14:paraId="0B208D8A" w14:textId="77777777" w:rsidTr="00AA3147">
        <w:trPr>
          <w:trHeight w:val="205"/>
        </w:trPr>
        <w:tc>
          <w:tcPr>
            <w:tcW w:w="3347" w:type="dxa"/>
            <w:gridSpan w:val="3"/>
          </w:tcPr>
          <w:p w14:paraId="46AFE057" w14:textId="77777777" w:rsidR="00EA1517" w:rsidRDefault="00EA1517" w:rsidP="00AA3147">
            <w:pPr>
              <w:jc w:val="both"/>
            </w:pPr>
          </w:p>
        </w:tc>
        <w:tc>
          <w:tcPr>
            <w:tcW w:w="2245" w:type="dxa"/>
            <w:gridSpan w:val="3"/>
          </w:tcPr>
          <w:p w14:paraId="643E39DA" w14:textId="77777777" w:rsidR="00EA1517" w:rsidRDefault="00EA1517" w:rsidP="00AA3147">
            <w:pPr>
              <w:jc w:val="both"/>
            </w:pPr>
          </w:p>
        </w:tc>
        <w:tc>
          <w:tcPr>
            <w:tcW w:w="2248" w:type="dxa"/>
            <w:gridSpan w:val="5"/>
            <w:tcBorders>
              <w:right w:val="single" w:sz="12" w:space="0" w:color="auto"/>
            </w:tcBorders>
          </w:tcPr>
          <w:p w14:paraId="423E4EA4" w14:textId="77777777" w:rsidR="00EA1517" w:rsidRDefault="00EA1517" w:rsidP="00AA3147">
            <w:pPr>
              <w:jc w:val="both"/>
            </w:pPr>
          </w:p>
        </w:tc>
        <w:tc>
          <w:tcPr>
            <w:tcW w:w="1325" w:type="dxa"/>
            <w:gridSpan w:val="3"/>
            <w:tcBorders>
              <w:left w:val="single" w:sz="12" w:space="0" w:color="auto"/>
            </w:tcBorders>
            <w:shd w:val="clear" w:color="auto" w:fill="FBD4B4"/>
            <w:vAlign w:val="center"/>
          </w:tcPr>
          <w:p w14:paraId="6B5BB960" w14:textId="77777777" w:rsidR="00EA1517" w:rsidRPr="00F20AEF" w:rsidRDefault="00EA1517"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8E382E0" w14:textId="77777777" w:rsidR="00EA1517" w:rsidRDefault="00EA1517" w:rsidP="00AA3147">
            <w:pPr>
              <w:rPr>
                <w:b/>
              </w:rPr>
            </w:pPr>
            <w:r>
              <w:rPr>
                <w:b/>
              </w:rPr>
              <w:t xml:space="preserve">    /</w:t>
            </w:r>
          </w:p>
        </w:tc>
      </w:tr>
      <w:tr w:rsidR="00EA1517" w14:paraId="648E2A9B" w14:textId="77777777" w:rsidTr="00AA3147">
        <w:tc>
          <w:tcPr>
            <w:tcW w:w="9859" w:type="dxa"/>
            <w:gridSpan w:val="15"/>
            <w:shd w:val="clear" w:color="auto" w:fill="F7CAAC"/>
          </w:tcPr>
          <w:p w14:paraId="7AE2A984" w14:textId="77777777" w:rsidR="00EA1517" w:rsidRDefault="00EA1517"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6D0E" w14:paraId="59E76EA9" w14:textId="77777777" w:rsidTr="00AA3147">
        <w:trPr>
          <w:trHeight w:val="552"/>
        </w:trPr>
        <w:tc>
          <w:tcPr>
            <w:tcW w:w="9859" w:type="dxa"/>
            <w:gridSpan w:val="15"/>
          </w:tcPr>
          <w:p w14:paraId="376F6581" w14:textId="77777777" w:rsidR="00406D0E" w:rsidRPr="000545FF" w:rsidRDefault="00406D0E" w:rsidP="00406D0E">
            <w:pPr>
              <w:rPr>
                <w:bCs/>
              </w:rPr>
            </w:pPr>
            <w:proofErr w:type="spellStart"/>
            <w:r w:rsidRPr="000545FF">
              <w:rPr>
                <w:bCs/>
              </w:rPr>
              <w:t>Photography</w:t>
            </w:r>
            <w:proofErr w:type="spellEnd"/>
            <w:r w:rsidRPr="000545FF">
              <w:rPr>
                <w:bCs/>
              </w:rPr>
              <w:t xml:space="preserve"> as a </w:t>
            </w:r>
            <w:proofErr w:type="spellStart"/>
            <w:r w:rsidRPr="000545FF">
              <w:rPr>
                <w:bCs/>
              </w:rPr>
              <w:t>luxury</w:t>
            </w:r>
            <w:proofErr w:type="spellEnd"/>
            <w:r w:rsidRPr="000545FF">
              <w:rPr>
                <w:bCs/>
              </w:rPr>
              <w:t xml:space="preserve"> </w:t>
            </w:r>
            <w:proofErr w:type="spellStart"/>
            <w:r w:rsidRPr="000545FF">
              <w:rPr>
                <w:bCs/>
              </w:rPr>
              <w:t>investment</w:t>
            </w:r>
            <w:proofErr w:type="spellEnd"/>
            <w:r w:rsidRPr="000545FF">
              <w:rPr>
                <w:bCs/>
              </w:rPr>
              <w:t xml:space="preserve">, </w:t>
            </w:r>
            <w:proofErr w:type="spellStart"/>
            <w:r w:rsidRPr="000545FF">
              <w:rPr>
                <w:bCs/>
                <w:color w:val="000000" w:themeColor="text1"/>
              </w:rPr>
              <w:t>Knight</w:t>
            </w:r>
            <w:proofErr w:type="spellEnd"/>
            <w:r w:rsidRPr="000545FF">
              <w:rPr>
                <w:bCs/>
                <w:color w:val="000000" w:themeColor="text1"/>
              </w:rPr>
              <w:t xml:space="preserve"> Frank </w:t>
            </w:r>
            <w:proofErr w:type="spellStart"/>
            <w:r w:rsidRPr="000545FF">
              <w:rPr>
                <w:bCs/>
                <w:color w:val="000000" w:themeColor="text1"/>
              </w:rPr>
              <w:t>Intelligence</w:t>
            </w:r>
            <w:proofErr w:type="spellEnd"/>
            <w:r w:rsidRPr="000545FF">
              <w:rPr>
                <w:bCs/>
                <w:color w:val="000000" w:themeColor="text1"/>
              </w:rPr>
              <w:t xml:space="preserve"> </w:t>
            </w:r>
            <w:proofErr w:type="spellStart"/>
            <w:r w:rsidRPr="000545FF">
              <w:rPr>
                <w:bCs/>
                <w:color w:val="000000" w:themeColor="text1"/>
              </w:rPr>
              <w:t>Lab</w:t>
            </w:r>
            <w:proofErr w:type="spellEnd"/>
            <w:r w:rsidRPr="000545FF">
              <w:rPr>
                <w:bCs/>
                <w:color w:val="000000" w:themeColor="text1"/>
              </w:rPr>
              <w:t xml:space="preserve">, </w:t>
            </w:r>
            <w:proofErr w:type="spellStart"/>
            <w:r w:rsidRPr="000545FF">
              <w:rPr>
                <w:bCs/>
                <w:color w:val="000000" w:themeColor="text1"/>
              </w:rPr>
              <w:t>Knight</w:t>
            </w:r>
            <w:proofErr w:type="spellEnd"/>
            <w:r w:rsidRPr="000545FF">
              <w:rPr>
                <w:bCs/>
                <w:color w:val="000000" w:themeColor="text1"/>
              </w:rPr>
              <w:t xml:space="preserve"> Frank </w:t>
            </w:r>
            <w:proofErr w:type="spellStart"/>
            <w:r w:rsidRPr="000545FF">
              <w:rPr>
                <w:bCs/>
                <w:color w:val="000000" w:themeColor="text1"/>
              </w:rPr>
              <w:t>Wealth</w:t>
            </w:r>
            <w:proofErr w:type="spellEnd"/>
            <w:r w:rsidRPr="000545FF">
              <w:rPr>
                <w:bCs/>
                <w:color w:val="000000" w:themeColor="text1"/>
              </w:rPr>
              <w:t xml:space="preserve"> Report 2021</w:t>
            </w:r>
          </w:p>
          <w:p w14:paraId="4795D48A" w14:textId="77777777" w:rsidR="00406D0E" w:rsidRPr="00037885" w:rsidRDefault="00406D0E" w:rsidP="00406D0E">
            <w:pPr>
              <w:rPr>
                <w:color w:val="000000" w:themeColor="text1"/>
              </w:rPr>
            </w:pPr>
            <w:r w:rsidRPr="00037885">
              <w:rPr>
                <w:color w:val="000000" w:themeColor="text1"/>
              </w:rPr>
              <w:t xml:space="preserve">Panel </w:t>
            </w:r>
            <w:proofErr w:type="spellStart"/>
            <w:r w:rsidRPr="00037885">
              <w:rPr>
                <w:color w:val="000000" w:themeColor="text1"/>
              </w:rPr>
              <w:t>of</w:t>
            </w:r>
            <w:proofErr w:type="spellEnd"/>
            <w:r w:rsidRPr="00037885">
              <w:rPr>
                <w:color w:val="000000" w:themeColor="text1"/>
              </w:rPr>
              <w:t xml:space="preserve"> </w:t>
            </w:r>
            <w:proofErr w:type="spellStart"/>
            <w:r w:rsidRPr="00037885">
              <w:rPr>
                <w:color w:val="000000" w:themeColor="text1"/>
              </w:rPr>
              <w:t>photography</w:t>
            </w:r>
            <w:proofErr w:type="spellEnd"/>
            <w:r w:rsidRPr="00037885">
              <w:rPr>
                <w:color w:val="000000" w:themeColor="text1"/>
              </w:rPr>
              <w:t xml:space="preserve"> </w:t>
            </w:r>
            <w:proofErr w:type="spellStart"/>
            <w:r w:rsidRPr="00037885">
              <w:rPr>
                <w:color w:val="000000" w:themeColor="text1"/>
              </w:rPr>
              <w:t>specialist</w:t>
            </w:r>
            <w:proofErr w:type="spellEnd"/>
            <w:r w:rsidRPr="00037885">
              <w:rPr>
                <w:color w:val="000000" w:themeColor="text1"/>
              </w:rPr>
              <w:t xml:space="preserve"> </w:t>
            </w:r>
            <w:proofErr w:type="spellStart"/>
            <w:r w:rsidRPr="00037885">
              <w:rPr>
                <w:color w:val="000000" w:themeColor="text1"/>
              </w:rPr>
              <w:t>discussing</w:t>
            </w:r>
            <w:proofErr w:type="spellEnd"/>
            <w:r w:rsidRPr="00037885">
              <w:rPr>
                <w:color w:val="000000" w:themeColor="text1"/>
              </w:rPr>
              <w:t xml:space="preserve"> role </w:t>
            </w:r>
            <w:proofErr w:type="spellStart"/>
            <w:r w:rsidRPr="00037885">
              <w:rPr>
                <w:color w:val="000000" w:themeColor="text1"/>
              </w:rPr>
              <w:t>of</w:t>
            </w:r>
            <w:proofErr w:type="spellEnd"/>
            <w:r w:rsidRPr="00037885">
              <w:rPr>
                <w:color w:val="000000" w:themeColor="text1"/>
              </w:rPr>
              <w:t xml:space="preserve"> fine art </w:t>
            </w:r>
            <w:proofErr w:type="spellStart"/>
            <w:r w:rsidRPr="00037885">
              <w:rPr>
                <w:color w:val="000000" w:themeColor="text1"/>
              </w:rPr>
              <w:t>photography</w:t>
            </w:r>
            <w:proofErr w:type="spellEnd"/>
            <w:r w:rsidRPr="00037885">
              <w:rPr>
                <w:color w:val="000000" w:themeColor="text1"/>
              </w:rPr>
              <w:t xml:space="preserve">, </w:t>
            </w:r>
            <w:proofErr w:type="spellStart"/>
            <w:r w:rsidRPr="00037885">
              <w:rPr>
                <w:color w:val="000000" w:themeColor="text1"/>
              </w:rPr>
              <w:t>changing</w:t>
            </w:r>
            <w:proofErr w:type="spellEnd"/>
            <w:r w:rsidRPr="00037885">
              <w:rPr>
                <w:color w:val="000000" w:themeColor="text1"/>
              </w:rPr>
              <w:t xml:space="preserve"> </w:t>
            </w:r>
            <w:proofErr w:type="spellStart"/>
            <w:r w:rsidRPr="00037885">
              <w:rPr>
                <w:color w:val="000000" w:themeColor="text1"/>
              </w:rPr>
              <w:t>tastes</w:t>
            </w:r>
            <w:proofErr w:type="spellEnd"/>
            <w:r w:rsidRPr="00037885">
              <w:rPr>
                <w:color w:val="000000" w:themeColor="text1"/>
              </w:rPr>
              <w:t xml:space="preserve">, </w:t>
            </w:r>
            <w:proofErr w:type="spellStart"/>
            <w:r w:rsidRPr="00037885">
              <w:rPr>
                <w:color w:val="000000" w:themeColor="text1"/>
              </w:rPr>
              <w:t>rising</w:t>
            </w:r>
            <w:proofErr w:type="spellEnd"/>
            <w:r w:rsidRPr="00037885">
              <w:rPr>
                <w:color w:val="000000" w:themeColor="text1"/>
              </w:rPr>
              <w:t xml:space="preserve"> </w:t>
            </w:r>
            <w:proofErr w:type="spellStart"/>
            <w:r w:rsidRPr="00037885">
              <w:rPr>
                <w:color w:val="000000" w:themeColor="text1"/>
              </w:rPr>
              <w:t>values</w:t>
            </w:r>
            <w:proofErr w:type="spellEnd"/>
            <w:r w:rsidRPr="00037885">
              <w:rPr>
                <w:color w:val="000000" w:themeColor="text1"/>
              </w:rPr>
              <w:t xml:space="preserve"> and </w:t>
            </w:r>
            <w:proofErr w:type="spellStart"/>
            <w:r w:rsidRPr="00037885">
              <w:rPr>
                <w:color w:val="000000" w:themeColor="text1"/>
              </w:rPr>
              <w:t>auction</w:t>
            </w:r>
            <w:proofErr w:type="spellEnd"/>
            <w:r w:rsidRPr="00037885">
              <w:rPr>
                <w:color w:val="000000" w:themeColor="text1"/>
              </w:rPr>
              <w:t xml:space="preserve"> </w:t>
            </w:r>
            <w:proofErr w:type="spellStart"/>
            <w:r w:rsidRPr="00037885">
              <w:rPr>
                <w:color w:val="000000" w:themeColor="text1"/>
              </w:rPr>
              <w:t>records</w:t>
            </w:r>
            <w:proofErr w:type="spellEnd"/>
            <w:r w:rsidRPr="00037885">
              <w:rPr>
                <w:color w:val="000000" w:themeColor="text1"/>
              </w:rPr>
              <w:t xml:space="preserve"> https://www.knightfrank.com/research/article/2021-03-01-photography-as-a-luxury-investment</w:t>
            </w:r>
          </w:p>
          <w:p w14:paraId="5A078155" w14:textId="77777777" w:rsidR="00406D0E" w:rsidRPr="00037885" w:rsidRDefault="00406D0E" w:rsidP="00406D0E">
            <w:pPr>
              <w:rPr>
                <w:color w:val="000000" w:themeColor="text1"/>
                <w:lang w:val="en-GB"/>
              </w:rPr>
            </w:pPr>
            <w:r w:rsidRPr="00037885">
              <w:rPr>
                <w:b/>
                <w:color w:val="000000" w:themeColor="text1"/>
              </w:rPr>
              <w:t xml:space="preserve">LUKÁŠOVÁ, Veronika. </w:t>
            </w:r>
            <w:r w:rsidRPr="000C42CA">
              <w:rPr>
                <w:bCs/>
                <w:color w:val="000000" w:themeColor="text1"/>
              </w:rPr>
              <w:t>Dada + Data: AI and Art Market.</w:t>
            </w:r>
            <w:r w:rsidRPr="000C42CA">
              <w:rPr>
                <w:color w:val="000000" w:themeColor="text1"/>
              </w:rPr>
              <w:t xml:space="preserve"> In:</w:t>
            </w:r>
            <w:r w:rsidRPr="00037885">
              <w:rPr>
                <w:i/>
                <w:iCs/>
                <w:color w:val="000000" w:themeColor="text1"/>
              </w:rPr>
              <w:t xml:space="preserve"> </w:t>
            </w:r>
            <w:r w:rsidRPr="00037885">
              <w:rPr>
                <w:color w:val="000000" w:themeColor="text1"/>
              </w:rPr>
              <w:t xml:space="preserve">MATĚJOVÁ Alina, NOVOTNÝ Roman, </w:t>
            </w:r>
            <w:proofErr w:type="spellStart"/>
            <w:r w:rsidRPr="00037885">
              <w:rPr>
                <w:color w:val="000000" w:themeColor="text1"/>
              </w:rPr>
              <w:t>ed</w:t>
            </w:r>
            <w:proofErr w:type="spellEnd"/>
            <w:r w:rsidRPr="00037885">
              <w:rPr>
                <w:color w:val="000000" w:themeColor="text1"/>
              </w:rPr>
              <w:t xml:space="preserve">. HUMAIN CONFERENCE (2020), </w:t>
            </w:r>
            <w:proofErr w:type="spellStart"/>
            <w:r w:rsidRPr="00037885">
              <w:rPr>
                <w:color w:val="000000" w:themeColor="text1"/>
              </w:rPr>
              <w:t>Flow</w:t>
            </w:r>
            <w:proofErr w:type="spellEnd"/>
            <w:r w:rsidRPr="00037885">
              <w:rPr>
                <w:color w:val="000000" w:themeColor="text1"/>
              </w:rPr>
              <w:t xml:space="preserve">, 2021, ISBN </w:t>
            </w:r>
            <w:r w:rsidRPr="00037885">
              <w:rPr>
                <w:color w:val="000000" w:themeColor="text1"/>
                <w:lang w:val="en-GB"/>
              </w:rPr>
              <w:t>9788088123293</w:t>
            </w:r>
          </w:p>
          <w:p w14:paraId="6CF9737E" w14:textId="77777777" w:rsidR="00406D0E" w:rsidRPr="00CB5184" w:rsidRDefault="00406D0E" w:rsidP="00406D0E">
            <w:pPr>
              <w:rPr>
                <w:color w:val="000000" w:themeColor="text1"/>
              </w:rPr>
            </w:pPr>
            <w:r w:rsidRPr="00CB5184">
              <w:rPr>
                <w:b/>
                <w:color w:val="000000" w:themeColor="text1"/>
              </w:rPr>
              <w:t xml:space="preserve">LUKÁŠOVÁ, Veronika. </w:t>
            </w:r>
            <w:r w:rsidRPr="000C42CA">
              <w:rPr>
                <w:bCs/>
                <w:color w:val="000000" w:themeColor="text1"/>
              </w:rPr>
              <w:t xml:space="preserve">Zprávy do budoucí minulosti. Radiologický odkaz umění </w:t>
            </w:r>
            <w:proofErr w:type="spellStart"/>
            <w:r w:rsidRPr="000C42CA">
              <w:rPr>
                <w:bCs/>
                <w:color w:val="000000" w:themeColor="text1"/>
              </w:rPr>
              <w:t>Nuklearniho</w:t>
            </w:r>
            <w:proofErr w:type="spellEnd"/>
            <w:r w:rsidRPr="000C42CA">
              <w:rPr>
                <w:bCs/>
                <w:color w:val="000000" w:themeColor="text1"/>
              </w:rPr>
              <w:t xml:space="preserve"> </w:t>
            </w:r>
            <w:proofErr w:type="spellStart"/>
            <w:r w:rsidRPr="000C42CA">
              <w:rPr>
                <w:bCs/>
                <w:color w:val="000000" w:themeColor="text1"/>
              </w:rPr>
              <w:t>antropocénu</w:t>
            </w:r>
            <w:proofErr w:type="spellEnd"/>
            <w:r w:rsidRPr="000C42CA">
              <w:rPr>
                <w:bCs/>
                <w:color w:val="000000" w:themeColor="text1"/>
              </w:rPr>
              <w:t>.</w:t>
            </w:r>
            <w:r w:rsidRPr="00CB5184">
              <w:rPr>
                <w:b/>
                <w:color w:val="000000" w:themeColor="text1"/>
              </w:rPr>
              <w:t xml:space="preserve"> </w:t>
            </w:r>
            <w:r w:rsidRPr="00CB5184">
              <w:rPr>
                <w:color w:val="000000" w:themeColor="text1"/>
              </w:rPr>
              <w:t xml:space="preserve">In: </w:t>
            </w:r>
            <w:proofErr w:type="spellStart"/>
            <w:r w:rsidRPr="00CB5184">
              <w:rPr>
                <w:color w:val="000000" w:themeColor="text1"/>
              </w:rPr>
              <w:t>Flash</w:t>
            </w:r>
            <w:proofErr w:type="spellEnd"/>
            <w:r w:rsidRPr="00CB5184">
              <w:rPr>
                <w:color w:val="000000" w:themeColor="text1"/>
              </w:rPr>
              <w:t xml:space="preserve"> Art, 2020. Dostupné na:</w:t>
            </w:r>
            <w:r w:rsidRPr="00CB5184">
              <w:rPr>
                <w:b/>
                <w:color w:val="000000" w:themeColor="text1"/>
              </w:rPr>
              <w:t xml:space="preserve"> </w:t>
            </w:r>
            <w:r w:rsidRPr="00CB5184">
              <w:rPr>
                <w:color w:val="000000" w:themeColor="text1"/>
              </w:rPr>
              <w:t>https://flashart.cz/2020/07/29/zpravy-do-budouci-minulosti-radiologicky-odkaz-umeni-nuklearniho-antropocenu-veronika-lukasova/</w:t>
            </w:r>
          </w:p>
          <w:p w14:paraId="339D4833" w14:textId="3F49B583" w:rsidR="00406D0E" w:rsidRDefault="00406D0E" w:rsidP="00406D0E">
            <w:pPr>
              <w:rPr>
                <w:bCs/>
                <w:color w:val="000000" w:themeColor="text1"/>
              </w:rPr>
            </w:pPr>
            <w:r w:rsidRPr="00CB5184">
              <w:rPr>
                <w:b/>
                <w:color w:val="000000" w:themeColor="text1"/>
              </w:rPr>
              <w:t xml:space="preserve">LUKÁŠOVÁ, Veronika. </w:t>
            </w:r>
            <w:proofErr w:type="spellStart"/>
            <w:r w:rsidRPr="00CB5184">
              <w:rPr>
                <w:bCs/>
                <w:color w:val="000000" w:themeColor="text1"/>
              </w:rPr>
              <w:t>Koronovirová</w:t>
            </w:r>
            <w:proofErr w:type="spellEnd"/>
            <w:r w:rsidRPr="00CB5184">
              <w:rPr>
                <w:bCs/>
                <w:color w:val="000000" w:themeColor="text1"/>
              </w:rPr>
              <w:t xml:space="preserve"> </w:t>
            </w:r>
            <w:proofErr w:type="spellStart"/>
            <w:r w:rsidR="00980A1E" w:rsidRPr="00CB5184">
              <w:rPr>
                <w:bCs/>
                <w:color w:val="000000" w:themeColor="text1"/>
              </w:rPr>
              <w:t>hyperrealita</w:t>
            </w:r>
            <w:proofErr w:type="spellEnd"/>
            <w:r w:rsidR="00980A1E" w:rsidRPr="00CB5184">
              <w:rPr>
                <w:bCs/>
                <w:color w:val="000000" w:themeColor="text1"/>
              </w:rPr>
              <w:t>. Vizuální</w:t>
            </w:r>
            <w:r w:rsidRPr="00CB5184">
              <w:rPr>
                <w:bCs/>
                <w:color w:val="000000" w:themeColor="text1"/>
              </w:rPr>
              <w:t xml:space="preserve"> komunikace nejisté doby. In </w:t>
            </w:r>
            <w:proofErr w:type="spellStart"/>
            <w:r w:rsidRPr="00CB5184">
              <w:rPr>
                <w:bCs/>
                <w:color w:val="000000" w:themeColor="text1"/>
              </w:rPr>
              <w:t>ArtTalk</w:t>
            </w:r>
            <w:proofErr w:type="spellEnd"/>
            <w:r w:rsidRPr="00CB5184">
              <w:rPr>
                <w:bCs/>
                <w:color w:val="000000" w:themeColor="text1"/>
              </w:rPr>
              <w:t xml:space="preserve">. </w:t>
            </w:r>
            <w:proofErr w:type="spellStart"/>
            <w:r w:rsidRPr="00CB5184">
              <w:rPr>
                <w:bCs/>
                <w:color w:val="000000" w:themeColor="text1"/>
              </w:rPr>
              <w:t>cz</w:t>
            </w:r>
            <w:proofErr w:type="spellEnd"/>
            <w:r w:rsidRPr="00CB5184">
              <w:rPr>
                <w:bCs/>
                <w:color w:val="000000" w:themeColor="text1"/>
              </w:rPr>
              <w:t xml:space="preserve">, 2020. </w:t>
            </w:r>
            <w:r w:rsidRPr="00CB5184">
              <w:rPr>
                <w:color w:val="000000" w:themeColor="text1"/>
              </w:rPr>
              <w:t>Dostupné n</w:t>
            </w:r>
            <w:r w:rsidRPr="00406D0E">
              <w:t>a:</w:t>
            </w:r>
            <w:r w:rsidRPr="00406D0E">
              <w:rPr>
                <w:b/>
              </w:rPr>
              <w:t xml:space="preserve"> </w:t>
            </w:r>
            <w:hyperlink r:id="rId38" w:history="1">
              <w:r w:rsidRPr="00406D0E">
                <w:rPr>
                  <w:rStyle w:val="Hypertextovodkaz"/>
                  <w:bCs/>
                  <w:color w:val="auto"/>
                  <w:u w:val="none"/>
                </w:rPr>
                <w:t>https://artalk.cz/2020/04/03/koronovirova-hyperrealita-vizualni-komunikace-nejiste-doby/</w:t>
              </w:r>
            </w:hyperlink>
          </w:p>
          <w:p w14:paraId="242FD412" w14:textId="32A30901" w:rsidR="00406D0E" w:rsidRPr="00037885" w:rsidRDefault="00406D0E" w:rsidP="00406D0E">
            <w:pPr>
              <w:rPr>
                <w:b/>
              </w:rPr>
            </w:pPr>
          </w:p>
        </w:tc>
      </w:tr>
      <w:tr w:rsidR="00406D0E" w14:paraId="27D5633D" w14:textId="77777777" w:rsidTr="00AA3147">
        <w:trPr>
          <w:trHeight w:val="218"/>
        </w:trPr>
        <w:tc>
          <w:tcPr>
            <w:tcW w:w="9859" w:type="dxa"/>
            <w:gridSpan w:val="15"/>
            <w:shd w:val="clear" w:color="auto" w:fill="F7CAAC"/>
          </w:tcPr>
          <w:p w14:paraId="1E8D251C" w14:textId="503A2D75" w:rsidR="00406D0E" w:rsidRDefault="00406D0E" w:rsidP="00406D0E">
            <w:pPr>
              <w:rPr>
                <w:b/>
              </w:rPr>
            </w:pPr>
            <w:r>
              <w:rPr>
                <w:b/>
              </w:rPr>
              <w:t>Působení v zahraničí</w:t>
            </w:r>
          </w:p>
        </w:tc>
      </w:tr>
      <w:tr w:rsidR="00406D0E" w14:paraId="0CAA2C37" w14:textId="77777777" w:rsidTr="00406D0E">
        <w:trPr>
          <w:trHeight w:val="469"/>
        </w:trPr>
        <w:tc>
          <w:tcPr>
            <w:tcW w:w="9859" w:type="dxa"/>
            <w:gridSpan w:val="15"/>
          </w:tcPr>
          <w:p w14:paraId="5F5DA0D7" w14:textId="085EB362" w:rsidR="00406D0E" w:rsidRDefault="00406D0E" w:rsidP="00406D0E">
            <w:pPr>
              <w:spacing w:before="60"/>
              <w:jc w:val="both"/>
            </w:pPr>
            <w:r>
              <w:t xml:space="preserve">2003-2010: Senior </w:t>
            </w:r>
            <w:proofErr w:type="spellStart"/>
            <w:r>
              <w:t>Researcher</w:t>
            </w:r>
            <w:proofErr w:type="spellEnd"/>
            <w:r>
              <w:t xml:space="preserve"> and </w:t>
            </w:r>
            <w:proofErr w:type="spellStart"/>
            <w:r>
              <w:t>Analyst</w:t>
            </w:r>
            <w:proofErr w:type="spellEnd"/>
            <w:r>
              <w:t xml:space="preserve">, Art Market </w:t>
            </w:r>
            <w:proofErr w:type="spellStart"/>
            <w:r>
              <w:t>Research</w:t>
            </w:r>
            <w:proofErr w:type="spellEnd"/>
            <w:r>
              <w:t xml:space="preserve">, </w:t>
            </w:r>
            <w:proofErr w:type="spellStart"/>
            <w:r>
              <w:t>Freelance</w:t>
            </w:r>
            <w:proofErr w:type="spellEnd"/>
            <w:r>
              <w:t xml:space="preserve"> </w:t>
            </w:r>
            <w:proofErr w:type="spellStart"/>
            <w:r>
              <w:t>photographer</w:t>
            </w:r>
            <w:proofErr w:type="spellEnd"/>
            <w:r>
              <w:t xml:space="preserve">, USA </w:t>
            </w:r>
          </w:p>
          <w:p w14:paraId="25F03EE9" w14:textId="77777777" w:rsidR="00406D0E" w:rsidRDefault="00406D0E" w:rsidP="00406D0E">
            <w:pPr>
              <w:rPr>
                <w:b/>
              </w:rPr>
            </w:pPr>
          </w:p>
        </w:tc>
      </w:tr>
      <w:tr w:rsidR="00406D0E" w14:paraId="6EE5AD5C" w14:textId="77777777" w:rsidTr="00AA3147">
        <w:trPr>
          <w:cantSplit/>
          <w:trHeight w:val="470"/>
        </w:trPr>
        <w:tc>
          <w:tcPr>
            <w:tcW w:w="2518" w:type="dxa"/>
            <w:shd w:val="clear" w:color="auto" w:fill="F7CAAC"/>
          </w:tcPr>
          <w:p w14:paraId="776EFCF7" w14:textId="77777777" w:rsidR="00406D0E" w:rsidRDefault="00406D0E" w:rsidP="00406D0E">
            <w:pPr>
              <w:jc w:val="both"/>
              <w:rPr>
                <w:b/>
              </w:rPr>
            </w:pPr>
            <w:r>
              <w:rPr>
                <w:b/>
              </w:rPr>
              <w:t xml:space="preserve">Podpis </w:t>
            </w:r>
          </w:p>
        </w:tc>
        <w:tc>
          <w:tcPr>
            <w:tcW w:w="4536" w:type="dxa"/>
            <w:gridSpan w:val="8"/>
          </w:tcPr>
          <w:p w14:paraId="77EB7867" w14:textId="72020960" w:rsidR="00406D0E" w:rsidRDefault="00406D0E" w:rsidP="00406D0E">
            <w:pPr>
              <w:jc w:val="both"/>
            </w:pPr>
            <w:r>
              <w:t>Veronika Lukášová v. r.</w:t>
            </w:r>
          </w:p>
        </w:tc>
        <w:tc>
          <w:tcPr>
            <w:tcW w:w="786" w:type="dxa"/>
            <w:gridSpan w:val="2"/>
            <w:shd w:val="clear" w:color="auto" w:fill="F7CAAC"/>
          </w:tcPr>
          <w:p w14:paraId="1F76FE2E" w14:textId="77777777" w:rsidR="00406D0E" w:rsidRDefault="00406D0E" w:rsidP="00406D0E">
            <w:pPr>
              <w:jc w:val="both"/>
            </w:pPr>
            <w:r>
              <w:rPr>
                <w:b/>
              </w:rPr>
              <w:t>datum</w:t>
            </w:r>
          </w:p>
        </w:tc>
        <w:tc>
          <w:tcPr>
            <w:tcW w:w="2019" w:type="dxa"/>
            <w:gridSpan w:val="4"/>
          </w:tcPr>
          <w:p w14:paraId="330200CE" w14:textId="123E881B" w:rsidR="00406D0E" w:rsidRDefault="00406D0E" w:rsidP="00406D0E">
            <w:pPr>
              <w:jc w:val="both"/>
            </w:pPr>
            <w:r>
              <w:t>10. 10. 2022</w:t>
            </w:r>
          </w:p>
        </w:tc>
      </w:tr>
    </w:tbl>
    <w:p w14:paraId="3D8B05F0" w14:textId="1409E2B1" w:rsidR="00EE6680" w:rsidRDefault="00EE668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567"/>
        <w:gridCol w:w="282"/>
        <w:gridCol w:w="994"/>
        <w:gridCol w:w="709"/>
        <w:gridCol w:w="124"/>
        <w:gridCol w:w="585"/>
        <w:gridCol w:w="1387"/>
      </w:tblGrid>
      <w:tr w:rsidR="00C509A4" w14:paraId="52EC1EB0" w14:textId="77777777" w:rsidTr="00524F70">
        <w:tc>
          <w:tcPr>
            <w:tcW w:w="9855"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24C447C" w14:textId="77777777" w:rsidR="00C509A4" w:rsidRDefault="00C509A4">
            <w:pPr>
              <w:jc w:val="both"/>
              <w:rPr>
                <w:b/>
                <w:sz w:val="28"/>
              </w:rPr>
            </w:pPr>
            <w:r>
              <w:rPr>
                <w:b/>
                <w:sz w:val="28"/>
              </w:rPr>
              <w:lastRenderedPageBreak/>
              <w:t>C-I – Personální zabezpečení</w:t>
            </w:r>
          </w:p>
        </w:tc>
      </w:tr>
      <w:tr w:rsidR="00C509A4" w14:paraId="1C72B6AE" w14:textId="77777777" w:rsidTr="00524F7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7623761" w14:textId="77777777" w:rsidR="00C509A4" w:rsidRDefault="00C509A4">
            <w:pPr>
              <w:jc w:val="both"/>
              <w:rPr>
                <w:b/>
              </w:rPr>
            </w:pPr>
            <w:r>
              <w:rPr>
                <w:b/>
              </w:rPr>
              <w:t>Vysoká škola</w:t>
            </w:r>
          </w:p>
        </w:tc>
        <w:tc>
          <w:tcPr>
            <w:tcW w:w="7339" w:type="dxa"/>
            <w:gridSpan w:val="11"/>
            <w:tcBorders>
              <w:top w:val="single" w:sz="4" w:space="0" w:color="auto"/>
              <w:left w:val="single" w:sz="4" w:space="0" w:color="auto"/>
              <w:bottom w:val="single" w:sz="4" w:space="0" w:color="auto"/>
              <w:right w:val="single" w:sz="4" w:space="0" w:color="auto"/>
            </w:tcBorders>
            <w:hideMark/>
          </w:tcPr>
          <w:p w14:paraId="1DF35E3B" w14:textId="77777777" w:rsidR="00C509A4" w:rsidRDefault="00C509A4">
            <w:pPr>
              <w:jc w:val="both"/>
            </w:pPr>
            <w:r>
              <w:t>Univerzita Tomáše Bati ve Zlíně</w:t>
            </w:r>
          </w:p>
        </w:tc>
      </w:tr>
      <w:tr w:rsidR="00C509A4" w14:paraId="389FD7EA" w14:textId="77777777" w:rsidTr="00524F7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7D7025B" w14:textId="77777777" w:rsidR="00C509A4" w:rsidRDefault="00C509A4">
            <w:pPr>
              <w:jc w:val="both"/>
              <w:rPr>
                <w:b/>
              </w:rPr>
            </w:pPr>
            <w:r>
              <w:rPr>
                <w:b/>
              </w:rPr>
              <w:t>Součást vysoké školy</w:t>
            </w:r>
          </w:p>
        </w:tc>
        <w:tc>
          <w:tcPr>
            <w:tcW w:w="7339" w:type="dxa"/>
            <w:gridSpan w:val="11"/>
            <w:tcBorders>
              <w:top w:val="single" w:sz="4" w:space="0" w:color="auto"/>
              <w:left w:val="single" w:sz="4" w:space="0" w:color="auto"/>
              <w:bottom w:val="single" w:sz="4" w:space="0" w:color="auto"/>
              <w:right w:val="single" w:sz="4" w:space="0" w:color="auto"/>
            </w:tcBorders>
            <w:hideMark/>
          </w:tcPr>
          <w:p w14:paraId="0E825266" w14:textId="77777777" w:rsidR="00C509A4" w:rsidRDefault="00C509A4">
            <w:pPr>
              <w:jc w:val="both"/>
            </w:pPr>
            <w:r>
              <w:t>Fakulta multimediálních komunikací</w:t>
            </w:r>
          </w:p>
        </w:tc>
      </w:tr>
      <w:tr w:rsidR="00C509A4" w14:paraId="43A70B4C" w14:textId="77777777" w:rsidTr="00524F7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72B0313" w14:textId="77777777" w:rsidR="00C509A4" w:rsidRDefault="00C509A4">
            <w:pPr>
              <w:jc w:val="both"/>
              <w:rPr>
                <w:b/>
              </w:rPr>
            </w:pPr>
            <w:r>
              <w:rPr>
                <w:b/>
              </w:rPr>
              <w:t>Název studijního programu</w:t>
            </w:r>
          </w:p>
        </w:tc>
        <w:tc>
          <w:tcPr>
            <w:tcW w:w="7339" w:type="dxa"/>
            <w:gridSpan w:val="11"/>
            <w:tcBorders>
              <w:top w:val="single" w:sz="4" w:space="0" w:color="auto"/>
              <w:left w:val="single" w:sz="4" w:space="0" w:color="auto"/>
              <w:bottom w:val="single" w:sz="4" w:space="0" w:color="auto"/>
              <w:right w:val="single" w:sz="4" w:space="0" w:color="auto"/>
            </w:tcBorders>
            <w:hideMark/>
          </w:tcPr>
          <w:p w14:paraId="7821CC49" w14:textId="77777777" w:rsidR="00C509A4" w:rsidRDefault="00C509A4">
            <w:pPr>
              <w:jc w:val="both"/>
            </w:pPr>
            <w:r>
              <w:t>Kreativní odvětví a digitální kultura</w:t>
            </w:r>
          </w:p>
        </w:tc>
      </w:tr>
      <w:tr w:rsidR="00C509A4" w14:paraId="480E74D5" w14:textId="77777777" w:rsidTr="00524F7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A694955" w14:textId="77777777" w:rsidR="00C509A4" w:rsidRDefault="00C509A4">
            <w:pPr>
              <w:jc w:val="both"/>
              <w:rPr>
                <w:b/>
              </w:rPr>
            </w:pPr>
            <w:r>
              <w:rPr>
                <w:b/>
              </w:rPr>
              <w:t>Jméno a příjmení</w:t>
            </w:r>
          </w:p>
        </w:tc>
        <w:tc>
          <w:tcPr>
            <w:tcW w:w="4534" w:type="dxa"/>
            <w:gridSpan w:val="7"/>
            <w:tcBorders>
              <w:top w:val="single" w:sz="4" w:space="0" w:color="auto"/>
              <w:left w:val="single" w:sz="4" w:space="0" w:color="auto"/>
              <w:bottom w:val="single" w:sz="4" w:space="0" w:color="auto"/>
              <w:right w:val="single" w:sz="4" w:space="0" w:color="auto"/>
            </w:tcBorders>
            <w:hideMark/>
          </w:tcPr>
          <w:p w14:paraId="342F4335" w14:textId="77777777" w:rsidR="00C509A4" w:rsidRDefault="00C509A4">
            <w:pPr>
              <w:jc w:val="both"/>
            </w:pPr>
            <w:r>
              <w:t>Helena Maňasová Hradská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4320F84" w14:textId="77777777" w:rsidR="00C509A4" w:rsidRDefault="00C509A4">
            <w:pPr>
              <w:jc w:val="both"/>
              <w:rPr>
                <w:b/>
              </w:rPr>
            </w:pPr>
            <w:r>
              <w:rPr>
                <w:b/>
              </w:rPr>
              <w:t>Tituly</w:t>
            </w:r>
          </w:p>
        </w:tc>
        <w:tc>
          <w:tcPr>
            <w:tcW w:w="2096" w:type="dxa"/>
            <w:gridSpan w:val="3"/>
            <w:tcBorders>
              <w:top w:val="single" w:sz="4" w:space="0" w:color="auto"/>
              <w:left w:val="single" w:sz="4" w:space="0" w:color="auto"/>
              <w:bottom w:val="single" w:sz="4" w:space="0" w:color="auto"/>
              <w:right w:val="single" w:sz="4" w:space="0" w:color="auto"/>
            </w:tcBorders>
            <w:hideMark/>
          </w:tcPr>
          <w:p w14:paraId="5F89E476" w14:textId="77777777" w:rsidR="00C509A4" w:rsidRDefault="00C509A4">
            <w:pPr>
              <w:jc w:val="both"/>
            </w:pPr>
            <w:r>
              <w:t>Mgr., Ph.D.</w:t>
            </w:r>
          </w:p>
        </w:tc>
      </w:tr>
      <w:tr w:rsidR="00C509A4" w14:paraId="0A76C3A8" w14:textId="77777777" w:rsidTr="00524F7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DA4F3C8" w14:textId="77777777" w:rsidR="00C509A4" w:rsidRDefault="00C509A4">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6C2928C7" w14:textId="77777777" w:rsidR="00C509A4" w:rsidRDefault="00C509A4">
            <w:pPr>
              <w:jc w:val="both"/>
            </w:pPr>
            <w:r>
              <w:t>1979</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020E5481" w14:textId="77777777" w:rsidR="00C509A4" w:rsidRDefault="00C509A4">
            <w:pPr>
              <w:jc w:val="both"/>
              <w:rPr>
                <w:b/>
              </w:rPr>
            </w:pPr>
            <w:r>
              <w:rPr>
                <w:b/>
              </w:rPr>
              <w:t>typ vztahu k VŠ</w:t>
            </w:r>
          </w:p>
        </w:tc>
        <w:tc>
          <w:tcPr>
            <w:tcW w:w="992" w:type="dxa"/>
            <w:gridSpan w:val="3"/>
            <w:tcBorders>
              <w:top w:val="single" w:sz="4" w:space="0" w:color="auto"/>
              <w:left w:val="single" w:sz="4" w:space="0" w:color="auto"/>
              <w:bottom w:val="single" w:sz="4" w:space="0" w:color="auto"/>
              <w:right w:val="single" w:sz="4" w:space="0" w:color="auto"/>
            </w:tcBorders>
            <w:hideMark/>
          </w:tcPr>
          <w:p w14:paraId="7ACC963A" w14:textId="77777777" w:rsidR="00C509A4" w:rsidRDefault="00C509A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AC2636" w14:textId="77777777" w:rsidR="00C509A4" w:rsidRDefault="00C509A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842A8D5" w14:textId="77777777" w:rsidR="00C509A4" w:rsidRDefault="00C509A4">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53A43D" w14:textId="77777777" w:rsidR="00C509A4" w:rsidRDefault="00C509A4">
            <w:pPr>
              <w:jc w:val="both"/>
              <w:rPr>
                <w:b/>
              </w:rPr>
            </w:pPr>
            <w:r>
              <w:rPr>
                <w:b/>
              </w:rPr>
              <w:t>do kdy</w:t>
            </w:r>
          </w:p>
        </w:tc>
        <w:tc>
          <w:tcPr>
            <w:tcW w:w="1387" w:type="dxa"/>
            <w:tcBorders>
              <w:top w:val="single" w:sz="4" w:space="0" w:color="auto"/>
              <w:left w:val="single" w:sz="4" w:space="0" w:color="auto"/>
              <w:bottom w:val="single" w:sz="4" w:space="0" w:color="auto"/>
              <w:right w:val="single" w:sz="4" w:space="0" w:color="auto"/>
            </w:tcBorders>
            <w:hideMark/>
          </w:tcPr>
          <w:p w14:paraId="23D055C2" w14:textId="2A9C1227" w:rsidR="00C509A4" w:rsidRDefault="00C509A4">
            <w:pPr>
              <w:jc w:val="both"/>
            </w:pPr>
            <w:r>
              <w:t>01/202</w:t>
            </w:r>
            <w:r w:rsidR="006B4A11">
              <w:t>6</w:t>
            </w:r>
          </w:p>
        </w:tc>
      </w:tr>
      <w:tr w:rsidR="00C509A4" w14:paraId="6EC7B8B7" w14:textId="77777777" w:rsidTr="00524F7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3CAD2C" w14:textId="77777777" w:rsidR="00C509A4" w:rsidRDefault="00C509A4">
            <w:pPr>
              <w:jc w:val="both"/>
              <w:rPr>
                <w:b/>
              </w:rPr>
            </w:pPr>
            <w:r>
              <w:rPr>
                <w:b/>
              </w:rPr>
              <w:t>Typ vztahu na součásti VŠ, která uskutečňuje st. program</w:t>
            </w:r>
          </w:p>
        </w:tc>
        <w:tc>
          <w:tcPr>
            <w:tcW w:w="992" w:type="dxa"/>
            <w:gridSpan w:val="3"/>
            <w:tcBorders>
              <w:top w:val="single" w:sz="4" w:space="0" w:color="auto"/>
              <w:left w:val="single" w:sz="4" w:space="0" w:color="auto"/>
              <w:bottom w:val="single" w:sz="4" w:space="0" w:color="auto"/>
              <w:right w:val="single" w:sz="4" w:space="0" w:color="auto"/>
            </w:tcBorders>
            <w:hideMark/>
          </w:tcPr>
          <w:p w14:paraId="77CC19BE" w14:textId="77777777" w:rsidR="00C509A4" w:rsidRDefault="00C509A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C048708" w14:textId="77777777" w:rsidR="00C509A4" w:rsidRDefault="00C509A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04BD253C" w14:textId="77777777" w:rsidR="00C509A4" w:rsidRDefault="00C509A4">
            <w:pPr>
              <w:jc w:val="both"/>
            </w:pPr>
            <w:proofErr w:type="gramStart"/>
            <w:r>
              <w:t>40h</w:t>
            </w:r>
            <w:proofErr w:type="gramEnd"/>
            <w:r>
              <w:t>/t</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4A34DA" w14:textId="77777777" w:rsidR="00C509A4" w:rsidRDefault="00C509A4">
            <w:pPr>
              <w:jc w:val="both"/>
              <w:rPr>
                <w:b/>
              </w:rPr>
            </w:pPr>
            <w:r>
              <w:rPr>
                <w:b/>
              </w:rPr>
              <w:t>do kdy</w:t>
            </w:r>
          </w:p>
        </w:tc>
        <w:tc>
          <w:tcPr>
            <w:tcW w:w="1387" w:type="dxa"/>
            <w:tcBorders>
              <w:top w:val="single" w:sz="4" w:space="0" w:color="auto"/>
              <w:left w:val="single" w:sz="4" w:space="0" w:color="auto"/>
              <w:bottom w:val="single" w:sz="4" w:space="0" w:color="auto"/>
              <w:right w:val="single" w:sz="4" w:space="0" w:color="auto"/>
            </w:tcBorders>
            <w:hideMark/>
          </w:tcPr>
          <w:p w14:paraId="24DA8908" w14:textId="5F31B351" w:rsidR="00C509A4" w:rsidRDefault="00C509A4">
            <w:pPr>
              <w:jc w:val="both"/>
            </w:pPr>
            <w:r>
              <w:t>01/202</w:t>
            </w:r>
            <w:r w:rsidR="006B4A11">
              <w:t>6</w:t>
            </w:r>
          </w:p>
        </w:tc>
      </w:tr>
      <w:tr w:rsidR="00C509A4" w14:paraId="50644742" w14:textId="77777777" w:rsidTr="00524F70">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7F064940" w14:textId="77777777" w:rsidR="00C509A4" w:rsidRDefault="00C509A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35175C" w14:textId="77777777" w:rsidR="00C509A4" w:rsidRDefault="00C509A4">
            <w:pPr>
              <w:jc w:val="both"/>
              <w:rPr>
                <w:b/>
              </w:rPr>
            </w:pPr>
            <w:r>
              <w:rPr>
                <w:b/>
              </w:rPr>
              <w:t xml:space="preserve">typ </w:t>
            </w:r>
            <w:proofErr w:type="spellStart"/>
            <w:r>
              <w:rPr>
                <w:b/>
              </w:rPr>
              <w:t>prac</w:t>
            </w:r>
            <w:proofErr w:type="spellEnd"/>
            <w:r>
              <w:rPr>
                <w:b/>
              </w:rPr>
              <w:t>. vztahu</w:t>
            </w:r>
          </w:p>
        </w:tc>
        <w:tc>
          <w:tcPr>
            <w:tcW w:w="20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CDE8AF" w14:textId="77777777" w:rsidR="00C509A4" w:rsidRDefault="00C509A4">
            <w:pPr>
              <w:jc w:val="both"/>
              <w:rPr>
                <w:b/>
              </w:rPr>
            </w:pPr>
            <w:r>
              <w:rPr>
                <w:b/>
              </w:rPr>
              <w:t>rozsah</w:t>
            </w:r>
          </w:p>
        </w:tc>
      </w:tr>
      <w:tr w:rsidR="00C509A4" w14:paraId="3E48480D" w14:textId="77777777" w:rsidTr="00524F70">
        <w:tc>
          <w:tcPr>
            <w:tcW w:w="6056" w:type="dxa"/>
            <w:gridSpan w:val="7"/>
            <w:tcBorders>
              <w:top w:val="single" w:sz="4" w:space="0" w:color="auto"/>
              <w:left w:val="single" w:sz="4" w:space="0" w:color="auto"/>
              <w:bottom w:val="single" w:sz="4" w:space="0" w:color="auto"/>
              <w:right w:val="single" w:sz="4" w:space="0" w:color="auto"/>
            </w:tcBorders>
          </w:tcPr>
          <w:p w14:paraId="320E85F8" w14:textId="77777777" w:rsidR="00C509A4" w:rsidRDefault="00C509A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2365082" w14:textId="77777777" w:rsidR="00C509A4" w:rsidRDefault="00C509A4">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28BB8E21" w14:textId="77777777" w:rsidR="00C509A4" w:rsidRDefault="00C509A4">
            <w:pPr>
              <w:jc w:val="both"/>
            </w:pPr>
          </w:p>
        </w:tc>
      </w:tr>
      <w:tr w:rsidR="00C509A4" w14:paraId="3529F1B7" w14:textId="77777777" w:rsidTr="00524F70">
        <w:tc>
          <w:tcPr>
            <w:tcW w:w="6056" w:type="dxa"/>
            <w:gridSpan w:val="7"/>
            <w:tcBorders>
              <w:top w:val="single" w:sz="4" w:space="0" w:color="auto"/>
              <w:left w:val="single" w:sz="4" w:space="0" w:color="auto"/>
              <w:bottom w:val="single" w:sz="4" w:space="0" w:color="auto"/>
              <w:right w:val="single" w:sz="4" w:space="0" w:color="auto"/>
            </w:tcBorders>
          </w:tcPr>
          <w:p w14:paraId="7601002C" w14:textId="77777777" w:rsidR="00C509A4" w:rsidRDefault="00C509A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F7095F1" w14:textId="77777777" w:rsidR="00C509A4" w:rsidRDefault="00C509A4">
            <w:pPr>
              <w:jc w:val="both"/>
            </w:pPr>
          </w:p>
        </w:tc>
        <w:tc>
          <w:tcPr>
            <w:tcW w:w="2096" w:type="dxa"/>
            <w:gridSpan w:val="3"/>
            <w:tcBorders>
              <w:top w:val="single" w:sz="4" w:space="0" w:color="auto"/>
              <w:left w:val="single" w:sz="4" w:space="0" w:color="auto"/>
              <w:bottom w:val="single" w:sz="4" w:space="0" w:color="auto"/>
              <w:right w:val="single" w:sz="4" w:space="0" w:color="auto"/>
            </w:tcBorders>
          </w:tcPr>
          <w:p w14:paraId="3D34FF11" w14:textId="77777777" w:rsidR="00C509A4" w:rsidRDefault="00C509A4">
            <w:pPr>
              <w:jc w:val="both"/>
            </w:pPr>
          </w:p>
        </w:tc>
      </w:tr>
      <w:tr w:rsidR="00C509A4" w14:paraId="238368B9" w14:textId="77777777" w:rsidTr="00524F7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B8BF6AE" w14:textId="77777777" w:rsidR="00C509A4" w:rsidRDefault="00C509A4">
            <w:pPr>
              <w:jc w:val="both"/>
            </w:pPr>
            <w:r>
              <w:rPr>
                <w:b/>
              </w:rPr>
              <w:t>Předměty příslušného studijního programu a způsob zapojení do jejich výuky, příp. další zapojení do uskutečňování studijního programu</w:t>
            </w:r>
          </w:p>
        </w:tc>
      </w:tr>
      <w:tr w:rsidR="00C509A4" w14:paraId="2C22EB27" w14:textId="77777777" w:rsidTr="006D7988">
        <w:trPr>
          <w:trHeight w:val="672"/>
        </w:trPr>
        <w:tc>
          <w:tcPr>
            <w:tcW w:w="9855" w:type="dxa"/>
            <w:gridSpan w:val="12"/>
            <w:tcBorders>
              <w:top w:val="nil"/>
              <w:left w:val="single" w:sz="4" w:space="0" w:color="auto"/>
              <w:bottom w:val="single" w:sz="4" w:space="0" w:color="auto"/>
              <w:right w:val="single" w:sz="4" w:space="0" w:color="auto"/>
            </w:tcBorders>
            <w:hideMark/>
          </w:tcPr>
          <w:p w14:paraId="0355502F" w14:textId="7DD4AC91" w:rsidR="00C509A4" w:rsidRDefault="00C509A4">
            <w:pPr>
              <w:jc w:val="both"/>
            </w:pPr>
            <w:r>
              <w:t>Vizuální studia pro digitální věk 1, 2 (přednášející, garant předmětu)</w:t>
            </w:r>
          </w:p>
          <w:p w14:paraId="26724E64" w14:textId="77777777" w:rsidR="00C509A4" w:rsidRDefault="00C509A4" w:rsidP="001C6197">
            <w:pPr>
              <w:jc w:val="both"/>
            </w:pPr>
            <w:r>
              <w:t>Akademické psaní 1,</w:t>
            </w:r>
            <w:r w:rsidR="006D7988">
              <w:t xml:space="preserve"> </w:t>
            </w:r>
            <w:r>
              <w:t>2 (</w:t>
            </w:r>
            <w:r w:rsidR="001C6197">
              <w:t>cvičící,</w:t>
            </w:r>
            <w:r>
              <w:t xml:space="preserve"> garant předmětu)</w:t>
            </w:r>
          </w:p>
          <w:p w14:paraId="7AF1DFC8" w14:textId="496E45A3" w:rsidR="006D7988" w:rsidRDefault="006D7988" w:rsidP="001C6197">
            <w:pPr>
              <w:jc w:val="both"/>
            </w:pPr>
          </w:p>
        </w:tc>
      </w:tr>
      <w:tr w:rsidR="00C509A4" w14:paraId="7A80D328" w14:textId="77777777" w:rsidTr="00524F70">
        <w:trPr>
          <w:trHeight w:val="340"/>
        </w:trPr>
        <w:tc>
          <w:tcPr>
            <w:tcW w:w="9855" w:type="dxa"/>
            <w:gridSpan w:val="12"/>
            <w:tcBorders>
              <w:top w:val="nil"/>
              <w:left w:val="single" w:sz="4" w:space="0" w:color="auto"/>
              <w:bottom w:val="single" w:sz="4" w:space="0" w:color="auto"/>
              <w:right w:val="single" w:sz="4" w:space="0" w:color="auto"/>
            </w:tcBorders>
            <w:shd w:val="clear" w:color="auto" w:fill="FBD4B4"/>
            <w:hideMark/>
          </w:tcPr>
          <w:p w14:paraId="52A40C83" w14:textId="77777777" w:rsidR="00C509A4" w:rsidRDefault="00C509A4">
            <w:pPr>
              <w:jc w:val="both"/>
              <w:rPr>
                <w:b/>
              </w:rPr>
            </w:pPr>
            <w:r>
              <w:rPr>
                <w:b/>
              </w:rPr>
              <w:t>Zapojení do výuky v dalších studijních programech na téže vysoké škole (pouze u garantů ZT a PZ předmětů)</w:t>
            </w:r>
          </w:p>
        </w:tc>
      </w:tr>
      <w:tr w:rsidR="00C509A4" w14:paraId="0499808F" w14:textId="77777777" w:rsidTr="00524F70">
        <w:trPr>
          <w:trHeight w:val="340"/>
        </w:trPr>
        <w:tc>
          <w:tcPr>
            <w:tcW w:w="2799" w:type="dxa"/>
            <w:gridSpan w:val="2"/>
            <w:tcBorders>
              <w:top w:val="nil"/>
              <w:left w:val="single" w:sz="4" w:space="0" w:color="auto"/>
              <w:bottom w:val="single" w:sz="4" w:space="0" w:color="auto"/>
              <w:right w:val="single" w:sz="4" w:space="0" w:color="auto"/>
            </w:tcBorders>
            <w:hideMark/>
          </w:tcPr>
          <w:p w14:paraId="3B319001" w14:textId="77777777" w:rsidR="00C509A4" w:rsidRDefault="00C509A4">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776E548C" w14:textId="77777777" w:rsidR="00C509A4" w:rsidRDefault="00C509A4">
            <w:pPr>
              <w:jc w:val="both"/>
              <w:rPr>
                <w:b/>
              </w:rPr>
            </w:pPr>
            <w:r>
              <w:rPr>
                <w:b/>
              </w:rPr>
              <w:t>Název studijního programu</w:t>
            </w:r>
          </w:p>
        </w:tc>
        <w:tc>
          <w:tcPr>
            <w:tcW w:w="567" w:type="dxa"/>
            <w:tcBorders>
              <w:top w:val="nil"/>
              <w:left w:val="single" w:sz="4" w:space="0" w:color="auto"/>
              <w:bottom w:val="single" w:sz="4" w:space="0" w:color="auto"/>
              <w:right w:val="single" w:sz="4" w:space="0" w:color="auto"/>
            </w:tcBorders>
            <w:hideMark/>
          </w:tcPr>
          <w:p w14:paraId="5EAE650F" w14:textId="77777777" w:rsidR="00C509A4" w:rsidRDefault="00C509A4">
            <w:pPr>
              <w:jc w:val="both"/>
              <w:rPr>
                <w:b/>
              </w:rPr>
            </w:pPr>
            <w:r>
              <w:rPr>
                <w:b/>
              </w:rPr>
              <w:t>Sem.</w:t>
            </w:r>
          </w:p>
        </w:tc>
        <w:tc>
          <w:tcPr>
            <w:tcW w:w="2109" w:type="dxa"/>
            <w:gridSpan w:val="4"/>
            <w:tcBorders>
              <w:top w:val="nil"/>
              <w:left w:val="single" w:sz="4" w:space="0" w:color="auto"/>
              <w:bottom w:val="single" w:sz="4" w:space="0" w:color="auto"/>
              <w:right w:val="single" w:sz="4" w:space="0" w:color="auto"/>
            </w:tcBorders>
            <w:hideMark/>
          </w:tcPr>
          <w:p w14:paraId="6367E75C" w14:textId="77777777" w:rsidR="00C509A4" w:rsidRDefault="00C509A4">
            <w:pPr>
              <w:jc w:val="both"/>
              <w:rPr>
                <w:b/>
              </w:rPr>
            </w:pPr>
            <w:r>
              <w:rPr>
                <w:b/>
              </w:rPr>
              <w:t>Role ve výuce daného předmětu</w:t>
            </w:r>
          </w:p>
        </w:tc>
        <w:tc>
          <w:tcPr>
            <w:tcW w:w="1972" w:type="dxa"/>
            <w:gridSpan w:val="2"/>
            <w:tcBorders>
              <w:top w:val="nil"/>
              <w:left w:val="single" w:sz="4" w:space="0" w:color="auto"/>
              <w:bottom w:val="single" w:sz="4" w:space="0" w:color="auto"/>
              <w:right w:val="single" w:sz="4" w:space="0" w:color="auto"/>
            </w:tcBorders>
            <w:hideMark/>
          </w:tcPr>
          <w:p w14:paraId="24239861" w14:textId="77777777" w:rsidR="00C509A4" w:rsidRDefault="00C509A4">
            <w:pPr>
              <w:jc w:val="both"/>
              <w:rPr>
                <w:b/>
              </w:rPr>
            </w:pPr>
            <w:r>
              <w:rPr>
                <w:b/>
              </w:rPr>
              <w:t>(</w:t>
            </w:r>
            <w:r>
              <w:rPr>
                <w:b/>
                <w:i/>
                <w:iCs/>
              </w:rPr>
              <w:t>nepovinný údaj</w:t>
            </w:r>
            <w:r>
              <w:rPr>
                <w:b/>
              </w:rPr>
              <w:t>) Počet hodin za semestr</w:t>
            </w:r>
          </w:p>
        </w:tc>
      </w:tr>
      <w:tr w:rsidR="001E71F8" w14:paraId="18128A4E" w14:textId="77777777" w:rsidTr="00524F70">
        <w:trPr>
          <w:trHeight w:val="285"/>
        </w:trPr>
        <w:tc>
          <w:tcPr>
            <w:tcW w:w="2799" w:type="dxa"/>
            <w:gridSpan w:val="2"/>
            <w:tcBorders>
              <w:top w:val="nil"/>
              <w:left w:val="single" w:sz="4" w:space="0" w:color="auto"/>
              <w:bottom w:val="single" w:sz="4" w:space="0" w:color="auto"/>
              <w:right w:val="single" w:sz="4" w:space="0" w:color="auto"/>
            </w:tcBorders>
          </w:tcPr>
          <w:p w14:paraId="0FE58DB9" w14:textId="067ED0A8" w:rsidR="001E71F8" w:rsidRDefault="001E71F8" w:rsidP="001E71F8">
            <w:pPr>
              <w:jc w:val="both"/>
              <w:rPr>
                <w:color w:val="FF0000"/>
              </w:rPr>
            </w:pPr>
            <w:r>
              <w:t>Vizuální studia 1</w:t>
            </w:r>
          </w:p>
        </w:tc>
        <w:tc>
          <w:tcPr>
            <w:tcW w:w="2408" w:type="dxa"/>
            <w:gridSpan w:val="3"/>
            <w:tcBorders>
              <w:top w:val="nil"/>
              <w:left w:val="single" w:sz="4" w:space="0" w:color="auto"/>
              <w:bottom w:val="single" w:sz="4" w:space="0" w:color="auto"/>
              <w:right w:val="single" w:sz="4" w:space="0" w:color="auto"/>
            </w:tcBorders>
          </w:tcPr>
          <w:p w14:paraId="747AA648" w14:textId="4A17700F" w:rsidR="001E71F8" w:rsidRDefault="001E71F8" w:rsidP="00CE2595">
            <w:pPr>
              <w:rPr>
                <w:color w:val="FF0000"/>
              </w:rPr>
            </w:pPr>
            <w:r>
              <w:t>Multimédia (BSP)</w:t>
            </w:r>
          </w:p>
        </w:tc>
        <w:tc>
          <w:tcPr>
            <w:tcW w:w="567" w:type="dxa"/>
            <w:tcBorders>
              <w:top w:val="nil"/>
              <w:left w:val="single" w:sz="4" w:space="0" w:color="auto"/>
              <w:bottom w:val="single" w:sz="4" w:space="0" w:color="auto"/>
              <w:right w:val="single" w:sz="4" w:space="0" w:color="auto"/>
            </w:tcBorders>
          </w:tcPr>
          <w:p w14:paraId="2049FB37" w14:textId="0032BDAE" w:rsidR="001E71F8" w:rsidRDefault="001E71F8" w:rsidP="001E71F8">
            <w:pPr>
              <w:jc w:val="both"/>
              <w:rPr>
                <w:color w:val="FF0000"/>
              </w:rPr>
            </w:pPr>
            <w:r>
              <w:t>1 ZS</w:t>
            </w:r>
          </w:p>
        </w:tc>
        <w:tc>
          <w:tcPr>
            <w:tcW w:w="2109" w:type="dxa"/>
            <w:gridSpan w:val="4"/>
            <w:tcBorders>
              <w:top w:val="nil"/>
              <w:left w:val="single" w:sz="4" w:space="0" w:color="auto"/>
              <w:bottom w:val="single" w:sz="4" w:space="0" w:color="auto"/>
              <w:right w:val="single" w:sz="4" w:space="0" w:color="auto"/>
            </w:tcBorders>
          </w:tcPr>
          <w:p w14:paraId="5137258D" w14:textId="35A3619A" w:rsidR="001E71F8" w:rsidRDefault="001E71F8" w:rsidP="002306F7">
            <w:pPr>
              <w:rPr>
                <w:color w:val="FF0000"/>
              </w:rPr>
            </w:pPr>
            <w:r>
              <w:t>Garant, přednášející</w:t>
            </w:r>
          </w:p>
        </w:tc>
        <w:tc>
          <w:tcPr>
            <w:tcW w:w="1972" w:type="dxa"/>
            <w:gridSpan w:val="2"/>
            <w:tcBorders>
              <w:top w:val="nil"/>
              <w:left w:val="single" w:sz="4" w:space="0" w:color="auto"/>
              <w:bottom w:val="single" w:sz="4" w:space="0" w:color="auto"/>
              <w:right w:val="single" w:sz="4" w:space="0" w:color="auto"/>
            </w:tcBorders>
          </w:tcPr>
          <w:p w14:paraId="4BA87162" w14:textId="77777777" w:rsidR="001E71F8" w:rsidRDefault="001E71F8" w:rsidP="001E71F8">
            <w:pPr>
              <w:jc w:val="both"/>
              <w:rPr>
                <w:color w:val="FF0000"/>
              </w:rPr>
            </w:pPr>
          </w:p>
        </w:tc>
      </w:tr>
      <w:tr w:rsidR="001E71F8" w14:paraId="5A7EFADD" w14:textId="77777777" w:rsidTr="00524F70">
        <w:trPr>
          <w:trHeight w:val="285"/>
        </w:trPr>
        <w:tc>
          <w:tcPr>
            <w:tcW w:w="2799" w:type="dxa"/>
            <w:gridSpan w:val="2"/>
            <w:tcBorders>
              <w:top w:val="nil"/>
              <w:left w:val="single" w:sz="4" w:space="0" w:color="auto"/>
              <w:bottom w:val="single" w:sz="4" w:space="0" w:color="auto"/>
              <w:right w:val="single" w:sz="4" w:space="0" w:color="auto"/>
            </w:tcBorders>
          </w:tcPr>
          <w:p w14:paraId="7C8C3F02" w14:textId="52908F89" w:rsidR="001E71F8" w:rsidRDefault="001E71F8" w:rsidP="001E71F8">
            <w:pPr>
              <w:jc w:val="both"/>
              <w:rPr>
                <w:color w:val="FF0000"/>
              </w:rPr>
            </w:pPr>
            <w:r>
              <w:t>Vizuální studia 2</w:t>
            </w:r>
          </w:p>
        </w:tc>
        <w:tc>
          <w:tcPr>
            <w:tcW w:w="2408" w:type="dxa"/>
            <w:gridSpan w:val="3"/>
            <w:tcBorders>
              <w:top w:val="nil"/>
              <w:left w:val="single" w:sz="4" w:space="0" w:color="auto"/>
              <w:bottom w:val="single" w:sz="4" w:space="0" w:color="auto"/>
              <w:right w:val="single" w:sz="4" w:space="0" w:color="auto"/>
            </w:tcBorders>
          </w:tcPr>
          <w:p w14:paraId="2B5A181A" w14:textId="51638F05" w:rsidR="001E71F8" w:rsidRDefault="001E71F8" w:rsidP="00CE2595">
            <w:pPr>
              <w:rPr>
                <w:color w:val="FF0000"/>
              </w:rPr>
            </w:pPr>
            <w:r>
              <w:t>Multimédia (BSP)</w:t>
            </w:r>
          </w:p>
        </w:tc>
        <w:tc>
          <w:tcPr>
            <w:tcW w:w="567" w:type="dxa"/>
            <w:tcBorders>
              <w:top w:val="nil"/>
              <w:left w:val="single" w:sz="4" w:space="0" w:color="auto"/>
              <w:bottom w:val="single" w:sz="4" w:space="0" w:color="auto"/>
              <w:right w:val="single" w:sz="4" w:space="0" w:color="auto"/>
            </w:tcBorders>
          </w:tcPr>
          <w:p w14:paraId="3A5B7856" w14:textId="73729F89" w:rsidR="001E71F8" w:rsidRDefault="001E71F8" w:rsidP="001E71F8">
            <w:pPr>
              <w:jc w:val="both"/>
              <w:rPr>
                <w:color w:val="FF0000"/>
              </w:rPr>
            </w:pPr>
            <w:r>
              <w:t>1 LS</w:t>
            </w:r>
          </w:p>
        </w:tc>
        <w:tc>
          <w:tcPr>
            <w:tcW w:w="2109" w:type="dxa"/>
            <w:gridSpan w:val="4"/>
            <w:tcBorders>
              <w:top w:val="nil"/>
              <w:left w:val="single" w:sz="4" w:space="0" w:color="auto"/>
              <w:bottom w:val="single" w:sz="4" w:space="0" w:color="auto"/>
              <w:right w:val="single" w:sz="4" w:space="0" w:color="auto"/>
            </w:tcBorders>
          </w:tcPr>
          <w:p w14:paraId="62243B61" w14:textId="0F5F3A1E" w:rsidR="001E71F8" w:rsidRDefault="001E71F8" w:rsidP="002306F7">
            <w:pPr>
              <w:rPr>
                <w:color w:val="FF0000"/>
              </w:rPr>
            </w:pPr>
            <w:r>
              <w:t>Garant, přednášející</w:t>
            </w:r>
          </w:p>
        </w:tc>
        <w:tc>
          <w:tcPr>
            <w:tcW w:w="1972" w:type="dxa"/>
            <w:gridSpan w:val="2"/>
            <w:tcBorders>
              <w:top w:val="nil"/>
              <w:left w:val="single" w:sz="4" w:space="0" w:color="auto"/>
              <w:bottom w:val="single" w:sz="4" w:space="0" w:color="auto"/>
              <w:right w:val="single" w:sz="4" w:space="0" w:color="auto"/>
            </w:tcBorders>
          </w:tcPr>
          <w:p w14:paraId="2306E4A9" w14:textId="56ECB961" w:rsidR="001E71F8" w:rsidRDefault="001E71F8" w:rsidP="001E71F8">
            <w:pPr>
              <w:jc w:val="both"/>
              <w:rPr>
                <w:color w:val="FF0000"/>
              </w:rPr>
            </w:pPr>
          </w:p>
        </w:tc>
      </w:tr>
      <w:tr w:rsidR="001E71F8" w14:paraId="0090774C" w14:textId="77777777" w:rsidTr="00524F70">
        <w:trPr>
          <w:trHeight w:val="285"/>
        </w:trPr>
        <w:tc>
          <w:tcPr>
            <w:tcW w:w="2799" w:type="dxa"/>
            <w:gridSpan w:val="2"/>
            <w:tcBorders>
              <w:top w:val="nil"/>
              <w:left w:val="single" w:sz="4" w:space="0" w:color="auto"/>
              <w:bottom w:val="single" w:sz="4" w:space="0" w:color="auto"/>
              <w:right w:val="single" w:sz="4" w:space="0" w:color="auto"/>
            </w:tcBorders>
          </w:tcPr>
          <w:p w14:paraId="65BF4C67" w14:textId="6992F702" w:rsidR="001E71F8" w:rsidRDefault="001E71F8" w:rsidP="001E71F8">
            <w:pPr>
              <w:jc w:val="both"/>
              <w:rPr>
                <w:color w:val="FF0000"/>
              </w:rPr>
            </w:pPr>
            <w:r>
              <w:t>Akademické psaní 3</w:t>
            </w:r>
          </w:p>
        </w:tc>
        <w:tc>
          <w:tcPr>
            <w:tcW w:w="2408" w:type="dxa"/>
            <w:gridSpan w:val="3"/>
            <w:tcBorders>
              <w:top w:val="nil"/>
              <w:left w:val="single" w:sz="4" w:space="0" w:color="auto"/>
              <w:bottom w:val="single" w:sz="4" w:space="0" w:color="auto"/>
              <w:right w:val="single" w:sz="4" w:space="0" w:color="auto"/>
            </w:tcBorders>
          </w:tcPr>
          <w:p w14:paraId="76E2FE35" w14:textId="550DFABA" w:rsidR="001E71F8" w:rsidRDefault="001E71F8" w:rsidP="00CE2595">
            <w:pPr>
              <w:rPr>
                <w:color w:val="FF0000"/>
              </w:rPr>
            </w:pPr>
            <w:r>
              <w:t>Design (BSP)</w:t>
            </w:r>
          </w:p>
        </w:tc>
        <w:tc>
          <w:tcPr>
            <w:tcW w:w="567" w:type="dxa"/>
            <w:tcBorders>
              <w:top w:val="nil"/>
              <w:left w:val="single" w:sz="4" w:space="0" w:color="auto"/>
              <w:bottom w:val="single" w:sz="4" w:space="0" w:color="auto"/>
              <w:right w:val="single" w:sz="4" w:space="0" w:color="auto"/>
            </w:tcBorders>
          </w:tcPr>
          <w:p w14:paraId="7D3F1B94" w14:textId="14588305" w:rsidR="001E71F8" w:rsidRDefault="001E71F8" w:rsidP="001E71F8">
            <w:pPr>
              <w:jc w:val="both"/>
              <w:rPr>
                <w:color w:val="FF0000"/>
              </w:rPr>
            </w:pPr>
            <w:r>
              <w:t>3 ZS</w:t>
            </w:r>
          </w:p>
        </w:tc>
        <w:tc>
          <w:tcPr>
            <w:tcW w:w="2109" w:type="dxa"/>
            <w:gridSpan w:val="4"/>
            <w:tcBorders>
              <w:top w:val="nil"/>
              <w:left w:val="single" w:sz="4" w:space="0" w:color="auto"/>
              <w:bottom w:val="single" w:sz="4" w:space="0" w:color="auto"/>
              <w:right w:val="single" w:sz="4" w:space="0" w:color="auto"/>
            </w:tcBorders>
          </w:tcPr>
          <w:p w14:paraId="7912055B" w14:textId="22A71B4E" w:rsidR="001E71F8" w:rsidRDefault="001E71F8" w:rsidP="002306F7">
            <w:pPr>
              <w:rPr>
                <w:color w:val="FF0000"/>
              </w:rPr>
            </w:pPr>
            <w:r>
              <w:t>Garant, cvičící</w:t>
            </w:r>
          </w:p>
        </w:tc>
        <w:tc>
          <w:tcPr>
            <w:tcW w:w="1972" w:type="dxa"/>
            <w:gridSpan w:val="2"/>
            <w:tcBorders>
              <w:top w:val="nil"/>
              <w:left w:val="single" w:sz="4" w:space="0" w:color="auto"/>
              <w:bottom w:val="single" w:sz="4" w:space="0" w:color="auto"/>
              <w:right w:val="single" w:sz="4" w:space="0" w:color="auto"/>
            </w:tcBorders>
          </w:tcPr>
          <w:p w14:paraId="4364795B" w14:textId="2E115267" w:rsidR="001E71F8" w:rsidRDefault="001E71F8" w:rsidP="001E71F8">
            <w:pPr>
              <w:jc w:val="both"/>
              <w:rPr>
                <w:color w:val="FF0000"/>
              </w:rPr>
            </w:pPr>
          </w:p>
        </w:tc>
      </w:tr>
      <w:tr w:rsidR="001E71F8" w14:paraId="47AE9FA8" w14:textId="77777777" w:rsidTr="00524F70">
        <w:trPr>
          <w:trHeight w:val="285"/>
        </w:trPr>
        <w:tc>
          <w:tcPr>
            <w:tcW w:w="2799" w:type="dxa"/>
            <w:gridSpan w:val="2"/>
            <w:tcBorders>
              <w:top w:val="nil"/>
              <w:left w:val="single" w:sz="4" w:space="0" w:color="auto"/>
              <w:bottom w:val="single" w:sz="4" w:space="0" w:color="auto"/>
              <w:right w:val="single" w:sz="4" w:space="0" w:color="auto"/>
            </w:tcBorders>
          </w:tcPr>
          <w:p w14:paraId="52CC0EC9" w14:textId="660377A1" w:rsidR="001E71F8" w:rsidRDefault="001E71F8" w:rsidP="001E71F8">
            <w:pPr>
              <w:jc w:val="both"/>
              <w:rPr>
                <w:color w:val="FF0000"/>
              </w:rPr>
            </w:pPr>
            <w:r>
              <w:t>Dějiny architektury 3</w:t>
            </w:r>
          </w:p>
        </w:tc>
        <w:tc>
          <w:tcPr>
            <w:tcW w:w="2408" w:type="dxa"/>
            <w:gridSpan w:val="3"/>
            <w:tcBorders>
              <w:top w:val="nil"/>
              <w:left w:val="single" w:sz="4" w:space="0" w:color="auto"/>
              <w:bottom w:val="single" w:sz="4" w:space="0" w:color="auto"/>
              <w:right w:val="single" w:sz="4" w:space="0" w:color="auto"/>
            </w:tcBorders>
          </w:tcPr>
          <w:p w14:paraId="79601334" w14:textId="7756DBB0" w:rsidR="001E71F8" w:rsidRDefault="001E71F8" w:rsidP="00CE2595">
            <w:pPr>
              <w:rPr>
                <w:color w:val="FF0000"/>
              </w:rPr>
            </w:pPr>
            <w:r>
              <w:t>Design (BSP)</w:t>
            </w:r>
          </w:p>
        </w:tc>
        <w:tc>
          <w:tcPr>
            <w:tcW w:w="567" w:type="dxa"/>
            <w:tcBorders>
              <w:top w:val="nil"/>
              <w:left w:val="single" w:sz="4" w:space="0" w:color="auto"/>
              <w:bottom w:val="single" w:sz="4" w:space="0" w:color="auto"/>
              <w:right w:val="single" w:sz="4" w:space="0" w:color="auto"/>
            </w:tcBorders>
          </w:tcPr>
          <w:p w14:paraId="75CD9817" w14:textId="5A36E459" w:rsidR="001E71F8" w:rsidRDefault="001E71F8" w:rsidP="001E71F8">
            <w:pPr>
              <w:jc w:val="both"/>
              <w:rPr>
                <w:color w:val="FF0000"/>
              </w:rPr>
            </w:pPr>
            <w:r>
              <w:t>2 ZS</w:t>
            </w:r>
          </w:p>
        </w:tc>
        <w:tc>
          <w:tcPr>
            <w:tcW w:w="2109" w:type="dxa"/>
            <w:gridSpan w:val="4"/>
            <w:tcBorders>
              <w:top w:val="nil"/>
              <w:left w:val="single" w:sz="4" w:space="0" w:color="auto"/>
              <w:bottom w:val="single" w:sz="4" w:space="0" w:color="auto"/>
              <w:right w:val="single" w:sz="4" w:space="0" w:color="auto"/>
            </w:tcBorders>
          </w:tcPr>
          <w:p w14:paraId="6B50A144" w14:textId="06E31C74" w:rsidR="001E71F8" w:rsidRDefault="001E71F8" w:rsidP="002306F7">
            <w:pPr>
              <w:rPr>
                <w:color w:val="FF0000"/>
              </w:rPr>
            </w:pPr>
            <w:r>
              <w:t>Garant, přednášející</w:t>
            </w:r>
          </w:p>
        </w:tc>
        <w:tc>
          <w:tcPr>
            <w:tcW w:w="1972" w:type="dxa"/>
            <w:gridSpan w:val="2"/>
            <w:tcBorders>
              <w:top w:val="nil"/>
              <w:left w:val="single" w:sz="4" w:space="0" w:color="auto"/>
              <w:bottom w:val="single" w:sz="4" w:space="0" w:color="auto"/>
              <w:right w:val="single" w:sz="4" w:space="0" w:color="auto"/>
            </w:tcBorders>
          </w:tcPr>
          <w:p w14:paraId="0F4791BC" w14:textId="72093357" w:rsidR="001E71F8" w:rsidRDefault="001E71F8" w:rsidP="001E71F8">
            <w:pPr>
              <w:jc w:val="both"/>
              <w:rPr>
                <w:color w:val="FF0000"/>
              </w:rPr>
            </w:pPr>
          </w:p>
        </w:tc>
      </w:tr>
      <w:tr w:rsidR="001E71F8" w14:paraId="29811B2A" w14:textId="77777777" w:rsidTr="00524F70">
        <w:trPr>
          <w:trHeight w:val="285"/>
        </w:trPr>
        <w:tc>
          <w:tcPr>
            <w:tcW w:w="2799" w:type="dxa"/>
            <w:gridSpan w:val="2"/>
            <w:tcBorders>
              <w:top w:val="nil"/>
              <w:left w:val="single" w:sz="4" w:space="0" w:color="auto"/>
              <w:bottom w:val="single" w:sz="4" w:space="0" w:color="auto"/>
              <w:right w:val="single" w:sz="4" w:space="0" w:color="auto"/>
            </w:tcBorders>
          </w:tcPr>
          <w:p w14:paraId="62C61FC1" w14:textId="67F6618C" w:rsidR="001E71F8" w:rsidRDefault="001E71F8" w:rsidP="001E71F8">
            <w:pPr>
              <w:jc w:val="both"/>
              <w:rPr>
                <w:color w:val="FF0000"/>
              </w:rPr>
            </w:pPr>
            <w:r>
              <w:t>Současné tendence v architektuře 1</w:t>
            </w:r>
          </w:p>
        </w:tc>
        <w:tc>
          <w:tcPr>
            <w:tcW w:w="2408" w:type="dxa"/>
            <w:gridSpan w:val="3"/>
            <w:tcBorders>
              <w:top w:val="nil"/>
              <w:left w:val="single" w:sz="4" w:space="0" w:color="auto"/>
              <w:bottom w:val="single" w:sz="4" w:space="0" w:color="auto"/>
              <w:right w:val="single" w:sz="4" w:space="0" w:color="auto"/>
            </w:tcBorders>
          </w:tcPr>
          <w:p w14:paraId="65BD08CD" w14:textId="3568FE2D" w:rsidR="001E71F8" w:rsidRDefault="001E71F8" w:rsidP="00CE2595">
            <w:pPr>
              <w:rPr>
                <w:color w:val="FF0000"/>
              </w:rPr>
            </w:pPr>
            <w:r>
              <w:t>Design (NMSP)</w:t>
            </w:r>
          </w:p>
        </w:tc>
        <w:tc>
          <w:tcPr>
            <w:tcW w:w="567" w:type="dxa"/>
            <w:tcBorders>
              <w:top w:val="nil"/>
              <w:left w:val="single" w:sz="4" w:space="0" w:color="auto"/>
              <w:bottom w:val="single" w:sz="4" w:space="0" w:color="auto"/>
              <w:right w:val="single" w:sz="4" w:space="0" w:color="auto"/>
            </w:tcBorders>
          </w:tcPr>
          <w:p w14:paraId="20078A93" w14:textId="17EBCF6E" w:rsidR="001E71F8" w:rsidRDefault="001E71F8" w:rsidP="001E71F8">
            <w:pPr>
              <w:jc w:val="both"/>
              <w:rPr>
                <w:color w:val="FF0000"/>
              </w:rPr>
            </w:pPr>
            <w:r>
              <w:t>1 ZS</w:t>
            </w:r>
          </w:p>
        </w:tc>
        <w:tc>
          <w:tcPr>
            <w:tcW w:w="2109" w:type="dxa"/>
            <w:gridSpan w:val="4"/>
            <w:tcBorders>
              <w:top w:val="nil"/>
              <w:left w:val="single" w:sz="4" w:space="0" w:color="auto"/>
              <w:bottom w:val="single" w:sz="4" w:space="0" w:color="auto"/>
              <w:right w:val="single" w:sz="4" w:space="0" w:color="auto"/>
            </w:tcBorders>
          </w:tcPr>
          <w:p w14:paraId="5C5BE4AB" w14:textId="4C816E0D" w:rsidR="001E71F8" w:rsidRDefault="001E71F8" w:rsidP="002306F7">
            <w:pPr>
              <w:rPr>
                <w:color w:val="FF0000"/>
              </w:rPr>
            </w:pPr>
            <w:r>
              <w:t>Garant, přednášející</w:t>
            </w:r>
          </w:p>
        </w:tc>
        <w:tc>
          <w:tcPr>
            <w:tcW w:w="1972" w:type="dxa"/>
            <w:gridSpan w:val="2"/>
            <w:tcBorders>
              <w:top w:val="nil"/>
              <w:left w:val="single" w:sz="4" w:space="0" w:color="auto"/>
              <w:bottom w:val="single" w:sz="4" w:space="0" w:color="auto"/>
              <w:right w:val="single" w:sz="4" w:space="0" w:color="auto"/>
            </w:tcBorders>
          </w:tcPr>
          <w:p w14:paraId="4C6067F6" w14:textId="50264A1F" w:rsidR="001E71F8" w:rsidRDefault="001E71F8" w:rsidP="001E71F8">
            <w:pPr>
              <w:jc w:val="both"/>
              <w:rPr>
                <w:color w:val="FF0000"/>
              </w:rPr>
            </w:pPr>
          </w:p>
        </w:tc>
      </w:tr>
      <w:tr w:rsidR="001E71F8" w14:paraId="7172F042"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1A5093AD" w14:textId="1C67C051" w:rsidR="001E71F8" w:rsidRDefault="001E71F8" w:rsidP="001E71F8">
            <w:pPr>
              <w:jc w:val="both"/>
              <w:rPr>
                <w:color w:val="FF0000"/>
              </w:rPr>
            </w:pPr>
            <w:r>
              <w:t>Současné tendence v architektuře 2</w:t>
            </w:r>
          </w:p>
        </w:tc>
        <w:tc>
          <w:tcPr>
            <w:tcW w:w="2408" w:type="dxa"/>
            <w:gridSpan w:val="3"/>
            <w:tcBorders>
              <w:top w:val="nil"/>
              <w:left w:val="single" w:sz="4" w:space="0" w:color="auto"/>
              <w:bottom w:val="single" w:sz="4" w:space="0" w:color="auto"/>
              <w:right w:val="single" w:sz="4" w:space="0" w:color="auto"/>
            </w:tcBorders>
          </w:tcPr>
          <w:p w14:paraId="203E1650" w14:textId="5349A3DD" w:rsidR="001E71F8" w:rsidRDefault="001E71F8" w:rsidP="00CE2595">
            <w:pPr>
              <w:rPr>
                <w:color w:val="FF0000"/>
              </w:rPr>
            </w:pPr>
            <w:r>
              <w:t>Design (NMSP)</w:t>
            </w:r>
          </w:p>
        </w:tc>
        <w:tc>
          <w:tcPr>
            <w:tcW w:w="567" w:type="dxa"/>
            <w:tcBorders>
              <w:top w:val="nil"/>
              <w:left w:val="single" w:sz="4" w:space="0" w:color="auto"/>
              <w:bottom w:val="single" w:sz="4" w:space="0" w:color="auto"/>
              <w:right w:val="single" w:sz="4" w:space="0" w:color="auto"/>
            </w:tcBorders>
          </w:tcPr>
          <w:p w14:paraId="08EAB2F6" w14:textId="4B203737" w:rsidR="001E71F8" w:rsidRDefault="001E71F8" w:rsidP="001E71F8">
            <w:pPr>
              <w:jc w:val="both"/>
              <w:rPr>
                <w:color w:val="FF0000"/>
              </w:rPr>
            </w:pPr>
            <w:r>
              <w:t>1 LS</w:t>
            </w:r>
          </w:p>
        </w:tc>
        <w:tc>
          <w:tcPr>
            <w:tcW w:w="2109" w:type="dxa"/>
            <w:gridSpan w:val="4"/>
            <w:tcBorders>
              <w:top w:val="nil"/>
              <w:left w:val="single" w:sz="4" w:space="0" w:color="auto"/>
              <w:bottom w:val="single" w:sz="4" w:space="0" w:color="auto"/>
              <w:right w:val="single" w:sz="4" w:space="0" w:color="auto"/>
            </w:tcBorders>
          </w:tcPr>
          <w:p w14:paraId="2EE04E2D" w14:textId="2DF32255" w:rsidR="001E71F8" w:rsidRDefault="001E71F8" w:rsidP="002306F7">
            <w:pPr>
              <w:rPr>
                <w:color w:val="FF0000"/>
              </w:rPr>
            </w:pPr>
            <w:r>
              <w:t>Garant, přednášející</w:t>
            </w:r>
          </w:p>
        </w:tc>
        <w:tc>
          <w:tcPr>
            <w:tcW w:w="1972" w:type="dxa"/>
            <w:gridSpan w:val="2"/>
            <w:tcBorders>
              <w:top w:val="nil"/>
              <w:left w:val="single" w:sz="4" w:space="0" w:color="auto"/>
              <w:bottom w:val="single" w:sz="4" w:space="0" w:color="auto"/>
              <w:right w:val="single" w:sz="4" w:space="0" w:color="auto"/>
            </w:tcBorders>
          </w:tcPr>
          <w:p w14:paraId="6E23E0C6" w14:textId="77777777" w:rsidR="001E71F8" w:rsidRDefault="001E71F8" w:rsidP="001E71F8">
            <w:pPr>
              <w:jc w:val="both"/>
              <w:rPr>
                <w:color w:val="FF0000"/>
              </w:rPr>
            </w:pPr>
          </w:p>
        </w:tc>
      </w:tr>
      <w:tr w:rsidR="001E71F8" w14:paraId="6BB9FE47"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7E299306" w14:textId="02AED3B8" w:rsidR="001E71F8" w:rsidRDefault="001E71F8" w:rsidP="001E71F8">
            <w:pPr>
              <w:jc w:val="both"/>
            </w:pPr>
            <w:r>
              <w:t>Kurátorství II</w:t>
            </w:r>
          </w:p>
        </w:tc>
        <w:tc>
          <w:tcPr>
            <w:tcW w:w="2408" w:type="dxa"/>
            <w:gridSpan w:val="3"/>
            <w:tcBorders>
              <w:top w:val="nil"/>
              <w:left w:val="single" w:sz="4" w:space="0" w:color="auto"/>
              <w:bottom w:val="single" w:sz="4" w:space="0" w:color="auto"/>
              <w:right w:val="single" w:sz="4" w:space="0" w:color="auto"/>
            </w:tcBorders>
          </w:tcPr>
          <w:p w14:paraId="1BFA425F" w14:textId="7BC72E88" w:rsidR="001E71F8" w:rsidRDefault="001E71F8" w:rsidP="00CE2595">
            <w:proofErr w:type="spellStart"/>
            <w:r>
              <w:t>Arts</w:t>
            </w:r>
            <w:proofErr w:type="spellEnd"/>
            <w:r>
              <w:t xml:space="preserve"> Management (NMSP)</w:t>
            </w:r>
          </w:p>
        </w:tc>
        <w:tc>
          <w:tcPr>
            <w:tcW w:w="567" w:type="dxa"/>
            <w:tcBorders>
              <w:top w:val="nil"/>
              <w:left w:val="single" w:sz="4" w:space="0" w:color="auto"/>
              <w:bottom w:val="single" w:sz="4" w:space="0" w:color="auto"/>
              <w:right w:val="single" w:sz="4" w:space="0" w:color="auto"/>
            </w:tcBorders>
          </w:tcPr>
          <w:p w14:paraId="6AD0ED48" w14:textId="23511A88" w:rsidR="001E71F8" w:rsidRDefault="001E71F8" w:rsidP="001E71F8">
            <w:pPr>
              <w:jc w:val="both"/>
            </w:pPr>
            <w:r>
              <w:t>1 LS</w:t>
            </w:r>
          </w:p>
        </w:tc>
        <w:tc>
          <w:tcPr>
            <w:tcW w:w="2109" w:type="dxa"/>
            <w:gridSpan w:val="4"/>
            <w:tcBorders>
              <w:top w:val="nil"/>
              <w:left w:val="single" w:sz="4" w:space="0" w:color="auto"/>
              <w:bottom w:val="single" w:sz="4" w:space="0" w:color="auto"/>
              <w:right w:val="single" w:sz="4" w:space="0" w:color="auto"/>
            </w:tcBorders>
          </w:tcPr>
          <w:p w14:paraId="6C2BDAE4" w14:textId="795ECDFA" w:rsidR="001E71F8" w:rsidRDefault="002306F7" w:rsidP="002306F7">
            <w:r>
              <w:t>Garant, přednášející</w:t>
            </w:r>
            <w:r w:rsidR="001E71F8">
              <w:t>, cvičící</w:t>
            </w:r>
          </w:p>
        </w:tc>
        <w:tc>
          <w:tcPr>
            <w:tcW w:w="1972" w:type="dxa"/>
            <w:gridSpan w:val="2"/>
            <w:tcBorders>
              <w:top w:val="nil"/>
              <w:left w:val="single" w:sz="4" w:space="0" w:color="auto"/>
              <w:bottom w:val="single" w:sz="4" w:space="0" w:color="auto"/>
              <w:right w:val="single" w:sz="4" w:space="0" w:color="auto"/>
            </w:tcBorders>
          </w:tcPr>
          <w:p w14:paraId="697940DB" w14:textId="362E615A" w:rsidR="001E71F8" w:rsidRDefault="001E71F8" w:rsidP="001E71F8">
            <w:pPr>
              <w:jc w:val="both"/>
              <w:rPr>
                <w:color w:val="FF0000"/>
              </w:rPr>
            </w:pPr>
          </w:p>
        </w:tc>
      </w:tr>
      <w:tr w:rsidR="00625E22" w14:paraId="4E1AC1B7"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5CDC9520" w14:textId="1FE15866" w:rsidR="00625E22" w:rsidRDefault="00625E22" w:rsidP="00625E22">
            <w:pPr>
              <w:jc w:val="both"/>
            </w:pPr>
            <w:r>
              <w:t>Současné tendence v umění 1</w:t>
            </w:r>
          </w:p>
        </w:tc>
        <w:tc>
          <w:tcPr>
            <w:tcW w:w="2408" w:type="dxa"/>
            <w:gridSpan w:val="3"/>
            <w:tcBorders>
              <w:top w:val="nil"/>
              <w:left w:val="single" w:sz="4" w:space="0" w:color="auto"/>
              <w:bottom w:val="single" w:sz="4" w:space="0" w:color="auto"/>
              <w:right w:val="single" w:sz="4" w:space="0" w:color="auto"/>
            </w:tcBorders>
          </w:tcPr>
          <w:p w14:paraId="1551CCC3" w14:textId="215EFB90" w:rsidR="00625E22" w:rsidRDefault="00361E34" w:rsidP="00CE2595">
            <w:r>
              <w:t xml:space="preserve">Design, </w:t>
            </w:r>
            <w:r w:rsidR="00625E22">
              <w:t>Multimédia</w:t>
            </w:r>
            <w:r>
              <w:t xml:space="preserve">, </w:t>
            </w:r>
            <w:proofErr w:type="spellStart"/>
            <w:r>
              <w:t>Arts</w:t>
            </w:r>
            <w:proofErr w:type="spellEnd"/>
            <w:r>
              <w:t xml:space="preserve"> Management</w:t>
            </w:r>
            <w:r w:rsidR="00625E22">
              <w:t xml:space="preserve"> (NMSP)</w:t>
            </w:r>
          </w:p>
        </w:tc>
        <w:tc>
          <w:tcPr>
            <w:tcW w:w="567" w:type="dxa"/>
            <w:tcBorders>
              <w:top w:val="nil"/>
              <w:left w:val="single" w:sz="4" w:space="0" w:color="auto"/>
              <w:bottom w:val="single" w:sz="4" w:space="0" w:color="auto"/>
              <w:right w:val="single" w:sz="4" w:space="0" w:color="auto"/>
            </w:tcBorders>
          </w:tcPr>
          <w:p w14:paraId="7E290A09" w14:textId="00E96BCF" w:rsidR="00625E22" w:rsidRDefault="00625E22" w:rsidP="00625E22">
            <w:pPr>
              <w:jc w:val="both"/>
            </w:pPr>
            <w:r>
              <w:t>1 ZS</w:t>
            </w:r>
          </w:p>
        </w:tc>
        <w:tc>
          <w:tcPr>
            <w:tcW w:w="2109" w:type="dxa"/>
            <w:gridSpan w:val="4"/>
            <w:tcBorders>
              <w:top w:val="nil"/>
              <w:left w:val="single" w:sz="4" w:space="0" w:color="auto"/>
              <w:bottom w:val="single" w:sz="4" w:space="0" w:color="auto"/>
              <w:right w:val="single" w:sz="4" w:space="0" w:color="auto"/>
            </w:tcBorders>
          </w:tcPr>
          <w:p w14:paraId="0772FA20" w14:textId="6D830411" w:rsidR="00625E22" w:rsidRDefault="00625E22" w:rsidP="002306F7">
            <w:r>
              <w:t>Garant, přednášející</w:t>
            </w:r>
          </w:p>
        </w:tc>
        <w:tc>
          <w:tcPr>
            <w:tcW w:w="1972" w:type="dxa"/>
            <w:gridSpan w:val="2"/>
            <w:tcBorders>
              <w:top w:val="nil"/>
              <w:left w:val="single" w:sz="4" w:space="0" w:color="auto"/>
              <w:bottom w:val="single" w:sz="4" w:space="0" w:color="auto"/>
              <w:right w:val="single" w:sz="4" w:space="0" w:color="auto"/>
            </w:tcBorders>
          </w:tcPr>
          <w:p w14:paraId="60F26508" w14:textId="19EFCEE8" w:rsidR="00625E22" w:rsidRDefault="00625E22" w:rsidP="00625E22">
            <w:pPr>
              <w:jc w:val="both"/>
              <w:rPr>
                <w:color w:val="FF0000"/>
              </w:rPr>
            </w:pPr>
          </w:p>
        </w:tc>
      </w:tr>
      <w:tr w:rsidR="00625E22" w14:paraId="48123A77"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02A33C61" w14:textId="69F2929F" w:rsidR="00625E22" w:rsidRDefault="00625E22" w:rsidP="00625E22">
            <w:pPr>
              <w:jc w:val="both"/>
            </w:pPr>
            <w:r>
              <w:t>Současné tendence v umění 2</w:t>
            </w:r>
          </w:p>
        </w:tc>
        <w:tc>
          <w:tcPr>
            <w:tcW w:w="2408" w:type="dxa"/>
            <w:gridSpan w:val="3"/>
            <w:tcBorders>
              <w:top w:val="nil"/>
              <w:left w:val="single" w:sz="4" w:space="0" w:color="auto"/>
              <w:bottom w:val="single" w:sz="4" w:space="0" w:color="auto"/>
              <w:right w:val="single" w:sz="4" w:space="0" w:color="auto"/>
            </w:tcBorders>
          </w:tcPr>
          <w:p w14:paraId="4B500A83" w14:textId="04898E62" w:rsidR="00625E22" w:rsidRDefault="00361E34" w:rsidP="00CE2595">
            <w:r>
              <w:t xml:space="preserve">Design, Multimédia, </w:t>
            </w:r>
            <w:proofErr w:type="spellStart"/>
            <w:r>
              <w:t>Arts</w:t>
            </w:r>
            <w:proofErr w:type="spellEnd"/>
            <w:r>
              <w:t xml:space="preserve"> Management (NMSP)</w:t>
            </w:r>
          </w:p>
        </w:tc>
        <w:tc>
          <w:tcPr>
            <w:tcW w:w="567" w:type="dxa"/>
            <w:tcBorders>
              <w:top w:val="nil"/>
              <w:left w:val="single" w:sz="4" w:space="0" w:color="auto"/>
              <w:bottom w:val="single" w:sz="4" w:space="0" w:color="auto"/>
              <w:right w:val="single" w:sz="4" w:space="0" w:color="auto"/>
            </w:tcBorders>
          </w:tcPr>
          <w:p w14:paraId="58B0230D" w14:textId="15D9962E" w:rsidR="00625E22" w:rsidRDefault="00625E22" w:rsidP="00625E22">
            <w:pPr>
              <w:jc w:val="both"/>
            </w:pPr>
            <w:r>
              <w:t>1 LS</w:t>
            </w:r>
          </w:p>
        </w:tc>
        <w:tc>
          <w:tcPr>
            <w:tcW w:w="2109" w:type="dxa"/>
            <w:gridSpan w:val="4"/>
            <w:tcBorders>
              <w:top w:val="nil"/>
              <w:left w:val="single" w:sz="4" w:space="0" w:color="auto"/>
              <w:bottom w:val="single" w:sz="4" w:space="0" w:color="auto"/>
              <w:right w:val="single" w:sz="4" w:space="0" w:color="auto"/>
            </w:tcBorders>
          </w:tcPr>
          <w:p w14:paraId="783D83EF" w14:textId="2366D04C" w:rsidR="00625E22" w:rsidRDefault="00625E22" w:rsidP="002306F7">
            <w:r>
              <w:t>Garant, přednášející</w:t>
            </w:r>
          </w:p>
        </w:tc>
        <w:tc>
          <w:tcPr>
            <w:tcW w:w="1972" w:type="dxa"/>
            <w:gridSpan w:val="2"/>
            <w:tcBorders>
              <w:top w:val="nil"/>
              <w:left w:val="single" w:sz="4" w:space="0" w:color="auto"/>
              <w:bottom w:val="single" w:sz="4" w:space="0" w:color="auto"/>
              <w:right w:val="single" w:sz="4" w:space="0" w:color="auto"/>
            </w:tcBorders>
          </w:tcPr>
          <w:p w14:paraId="6AFB5C56" w14:textId="42F5C77B" w:rsidR="00625E22" w:rsidRDefault="00625E22" w:rsidP="00625E22">
            <w:pPr>
              <w:jc w:val="both"/>
              <w:rPr>
                <w:color w:val="FF0000"/>
              </w:rPr>
            </w:pPr>
          </w:p>
        </w:tc>
      </w:tr>
      <w:tr w:rsidR="00625E22" w14:paraId="55A8EB52"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49E75843" w14:textId="231A4C81" w:rsidR="00625E22" w:rsidRDefault="00625E22">
            <w:pPr>
              <w:jc w:val="both"/>
            </w:pPr>
            <w:r w:rsidRPr="000E78E9">
              <w:t xml:space="preserve">Interpretace uměleckého díla 1 </w:t>
            </w:r>
          </w:p>
        </w:tc>
        <w:tc>
          <w:tcPr>
            <w:tcW w:w="2408" w:type="dxa"/>
            <w:gridSpan w:val="3"/>
            <w:tcBorders>
              <w:top w:val="nil"/>
              <w:left w:val="single" w:sz="4" w:space="0" w:color="auto"/>
              <w:bottom w:val="single" w:sz="4" w:space="0" w:color="auto"/>
              <w:right w:val="single" w:sz="4" w:space="0" w:color="auto"/>
            </w:tcBorders>
          </w:tcPr>
          <w:p w14:paraId="4B31D476" w14:textId="1B87E2D4" w:rsidR="00625E22" w:rsidRDefault="00625E22" w:rsidP="00CE2595">
            <w:r>
              <w:t>Multimédia (NMSP)</w:t>
            </w:r>
          </w:p>
        </w:tc>
        <w:tc>
          <w:tcPr>
            <w:tcW w:w="567" w:type="dxa"/>
            <w:tcBorders>
              <w:top w:val="nil"/>
              <w:left w:val="single" w:sz="4" w:space="0" w:color="auto"/>
              <w:bottom w:val="single" w:sz="4" w:space="0" w:color="auto"/>
              <w:right w:val="single" w:sz="4" w:space="0" w:color="auto"/>
            </w:tcBorders>
          </w:tcPr>
          <w:p w14:paraId="51B08FB4" w14:textId="57631C1B" w:rsidR="00625E22" w:rsidRDefault="00625E22" w:rsidP="00625E22">
            <w:pPr>
              <w:jc w:val="both"/>
            </w:pPr>
            <w:r>
              <w:t>1 ZS</w:t>
            </w:r>
          </w:p>
        </w:tc>
        <w:tc>
          <w:tcPr>
            <w:tcW w:w="2109" w:type="dxa"/>
            <w:gridSpan w:val="4"/>
            <w:tcBorders>
              <w:top w:val="nil"/>
              <w:left w:val="single" w:sz="4" w:space="0" w:color="auto"/>
              <w:bottom w:val="single" w:sz="4" w:space="0" w:color="auto"/>
              <w:right w:val="single" w:sz="4" w:space="0" w:color="auto"/>
            </w:tcBorders>
          </w:tcPr>
          <w:p w14:paraId="7D85C840" w14:textId="23E5ADF3" w:rsidR="00625E22" w:rsidRDefault="00625E22" w:rsidP="002306F7">
            <w:r>
              <w:t>Garant, vede seminář</w:t>
            </w:r>
          </w:p>
        </w:tc>
        <w:tc>
          <w:tcPr>
            <w:tcW w:w="1972" w:type="dxa"/>
            <w:gridSpan w:val="2"/>
            <w:tcBorders>
              <w:top w:val="nil"/>
              <w:left w:val="single" w:sz="4" w:space="0" w:color="auto"/>
              <w:bottom w:val="single" w:sz="4" w:space="0" w:color="auto"/>
              <w:right w:val="single" w:sz="4" w:space="0" w:color="auto"/>
            </w:tcBorders>
          </w:tcPr>
          <w:p w14:paraId="1060339E" w14:textId="31BD863C" w:rsidR="00625E22" w:rsidRDefault="00625E22" w:rsidP="00625E22">
            <w:pPr>
              <w:jc w:val="both"/>
              <w:rPr>
                <w:color w:val="FF0000"/>
              </w:rPr>
            </w:pPr>
          </w:p>
        </w:tc>
      </w:tr>
      <w:tr w:rsidR="00625E22" w14:paraId="7538F03F" w14:textId="77777777" w:rsidTr="00524F70">
        <w:trPr>
          <w:trHeight w:val="284"/>
        </w:trPr>
        <w:tc>
          <w:tcPr>
            <w:tcW w:w="2799" w:type="dxa"/>
            <w:gridSpan w:val="2"/>
            <w:tcBorders>
              <w:top w:val="nil"/>
              <w:left w:val="single" w:sz="4" w:space="0" w:color="auto"/>
              <w:bottom w:val="single" w:sz="4" w:space="0" w:color="auto"/>
              <w:right w:val="single" w:sz="4" w:space="0" w:color="auto"/>
            </w:tcBorders>
          </w:tcPr>
          <w:p w14:paraId="6E05C2C3" w14:textId="7A1EBB21" w:rsidR="00625E22" w:rsidRDefault="00625E22" w:rsidP="00625E22">
            <w:pPr>
              <w:jc w:val="both"/>
            </w:pPr>
            <w:r w:rsidRPr="000E78E9">
              <w:t>Interpretace uměleckéh</w:t>
            </w:r>
            <w:r>
              <w:t>o díla 2</w:t>
            </w:r>
            <w:r w:rsidRPr="000E78E9">
              <w:t xml:space="preserve"> </w:t>
            </w:r>
          </w:p>
        </w:tc>
        <w:tc>
          <w:tcPr>
            <w:tcW w:w="2408" w:type="dxa"/>
            <w:gridSpan w:val="3"/>
            <w:tcBorders>
              <w:top w:val="nil"/>
              <w:left w:val="single" w:sz="4" w:space="0" w:color="auto"/>
              <w:bottom w:val="single" w:sz="4" w:space="0" w:color="auto"/>
              <w:right w:val="single" w:sz="4" w:space="0" w:color="auto"/>
            </w:tcBorders>
          </w:tcPr>
          <w:p w14:paraId="6E0D91FF" w14:textId="17DA042C" w:rsidR="00625E22" w:rsidRDefault="00625E22" w:rsidP="00CE2595">
            <w:r>
              <w:t>Multimédia (NMSP)</w:t>
            </w:r>
          </w:p>
        </w:tc>
        <w:tc>
          <w:tcPr>
            <w:tcW w:w="567" w:type="dxa"/>
            <w:tcBorders>
              <w:top w:val="nil"/>
              <w:left w:val="single" w:sz="4" w:space="0" w:color="auto"/>
              <w:bottom w:val="single" w:sz="4" w:space="0" w:color="auto"/>
              <w:right w:val="single" w:sz="4" w:space="0" w:color="auto"/>
            </w:tcBorders>
          </w:tcPr>
          <w:p w14:paraId="19A6D7DA" w14:textId="103A2266" w:rsidR="00625E22" w:rsidRDefault="00625E22" w:rsidP="00625E22">
            <w:pPr>
              <w:jc w:val="both"/>
            </w:pPr>
            <w:r>
              <w:t>1 LS</w:t>
            </w:r>
          </w:p>
        </w:tc>
        <w:tc>
          <w:tcPr>
            <w:tcW w:w="2109" w:type="dxa"/>
            <w:gridSpan w:val="4"/>
            <w:tcBorders>
              <w:top w:val="nil"/>
              <w:left w:val="single" w:sz="4" w:space="0" w:color="auto"/>
              <w:bottom w:val="single" w:sz="4" w:space="0" w:color="auto"/>
              <w:right w:val="single" w:sz="4" w:space="0" w:color="auto"/>
            </w:tcBorders>
          </w:tcPr>
          <w:p w14:paraId="30B3958C" w14:textId="1EBA180F" w:rsidR="00625E22" w:rsidRDefault="00625E22" w:rsidP="002306F7">
            <w:r>
              <w:t>Garant, vede seminář</w:t>
            </w:r>
          </w:p>
        </w:tc>
        <w:tc>
          <w:tcPr>
            <w:tcW w:w="1972" w:type="dxa"/>
            <w:gridSpan w:val="2"/>
            <w:tcBorders>
              <w:top w:val="nil"/>
              <w:left w:val="single" w:sz="4" w:space="0" w:color="auto"/>
              <w:bottom w:val="single" w:sz="4" w:space="0" w:color="auto"/>
              <w:right w:val="single" w:sz="4" w:space="0" w:color="auto"/>
            </w:tcBorders>
          </w:tcPr>
          <w:p w14:paraId="747CDD0B" w14:textId="3CE9529D" w:rsidR="00625E22" w:rsidRDefault="00625E22" w:rsidP="00625E22">
            <w:pPr>
              <w:jc w:val="both"/>
              <w:rPr>
                <w:color w:val="FF0000"/>
              </w:rPr>
            </w:pPr>
          </w:p>
        </w:tc>
      </w:tr>
      <w:tr w:rsidR="00C509A4" w14:paraId="0160E525" w14:textId="77777777" w:rsidTr="00524F7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507A565" w14:textId="77777777" w:rsidR="00C509A4" w:rsidRDefault="00C509A4">
            <w:pPr>
              <w:jc w:val="both"/>
            </w:pPr>
            <w:r>
              <w:rPr>
                <w:b/>
              </w:rPr>
              <w:t xml:space="preserve">Údaje o vzdělání na VŠ </w:t>
            </w:r>
          </w:p>
        </w:tc>
      </w:tr>
      <w:tr w:rsidR="00C509A4" w14:paraId="4C591429" w14:textId="77777777" w:rsidTr="00AC57E3">
        <w:trPr>
          <w:trHeight w:val="724"/>
        </w:trPr>
        <w:tc>
          <w:tcPr>
            <w:tcW w:w="9855" w:type="dxa"/>
            <w:gridSpan w:val="12"/>
            <w:tcBorders>
              <w:top w:val="single" w:sz="4" w:space="0" w:color="auto"/>
              <w:left w:val="single" w:sz="4" w:space="0" w:color="auto"/>
              <w:bottom w:val="single" w:sz="4" w:space="0" w:color="auto"/>
              <w:right w:val="single" w:sz="4" w:space="0" w:color="auto"/>
            </w:tcBorders>
            <w:hideMark/>
          </w:tcPr>
          <w:p w14:paraId="305CB669" w14:textId="00A68732" w:rsidR="00216F73" w:rsidRDefault="00216F73" w:rsidP="001C6197">
            <w:pPr>
              <w:jc w:val="both"/>
            </w:pPr>
            <w:r>
              <w:t xml:space="preserve">2004-2010: Filozofická fakulta Masarykovy univerzity v Brně: Obecná teorie umění, estetika (titul Ph.D.) </w:t>
            </w:r>
          </w:p>
          <w:p w14:paraId="15559307" w14:textId="6A112F9E" w:rsidR="001C6197" w:rsidRDefault="001C6197" w:rsidP="001C6197">
            <w:pPr>
              <w:jc w:val="both"/>
            </w:pPr>
            <w:r>
              <w:t>1998-</w:t>
            </w:r>
            <w:r w:rsidR="00C509A4">
              <w:t xml:space="preserve">2004: Filozofická fakulta Masarykovy univerzity v Brně: Český jazyk a literatura, Dějiny umění </w:t>
            </w:r>
            <w:r>
              <w:t xml:space="preserve">(titul </w:t>
            </w:r>
            <w:r w:rsidR="00C509A4">
              <w:t>Mgr.</w:t>
            </w:r>
            <w:r>
              <w:t>)</w:t>
            </w:r>
            <w:r w:rsidR="00C509A4">
              <w:t xml:space="preserve"> </w:t>
            </w:r>
          </w:p>
          <w:p w14:paraId="1BF620E8" w14:textId="5359B9B9" w:rsidR="00C509A4" w:rsidRDefault="00C509A4" w:rsidP="001C6197">
            <w:pPr>
              <w:jc w:val="both"/>
              <w:rPr>
                <w:b/>
              </w:rPr>
            </w:pPr>
          </w:p>
        </w:tc>
      </w:tr>
      <w:tr w:rsidR="00C509A4" w14:paraId="64DC9371" w14:textId="77777777" w:rsidTr="00524F70">
        <w:tc>
          <w:tcPr>
            <w:tcW w:w="9855"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067455C" w14:textId="77777777" w:rsidR="00C509A4" w:rsidRDefault="00C509A4">
            <w:pPr>
              <w:jc w:val="both"/>
              <w:rPr>
                <w:b/>
              </w:rPr>
            </w:pPr>
            <w:r>
              <w:rPr>
                <w:b/>
              </w:rPr>
              <w:t>Údaje o odborném působení od absolvování VŠ</w:t>
            </w:r>
          </w:p>
        </w:tc>
      </w:tr>
      <w:tr w:rsidR="00C509A4" w14:paraId="4FF9B21F" w14:textId="77777777" w:rsidTr="00AC57E3">
        <w:trPr>
          <w:trHeight w:val="2722"/>
        </w:trPr>
        <w:tc>
          <w:tcPr>
            <w:tcW w:w="9855" w:type="dxa"/>
            <w:gridSpan w:val="12"/>
            <w:tcBorders>
              <w:top w:val="single" w:sz="4" w:space="0" w:color="auto"/>
              <w:left w:val="single" w:sz="4" w:space="0" w:color="auto"/>
              <w:bottom w:val="single" w:sz="4" w:space="0" w:color="auto"/>
              <w:right w:val="single" w:sz="4" w:space="0" w:color="auto"/>
            </w:tcBorders>
          </w:tcPr>
          <w:p w14:paraId="07FDE8C8" w14:textId="77777777" w:rsidR="00216F73" w:rsidRDefault="00216F73">
            <w:proofErr w:type="gramStart"/>
            <w:r>
              <w:t>2019-dosud</w:t>
            </w:r>
            <w:proofErr w:type="gramEnd"/>
            <w:r>
              <w:t>: Kabinet teoretických studií, FMK UTB, odborná asistentka.</w:t>
            </w:r>
          </w:p>
          <w:p w14:paraId="6C142615" w14:textId="77777777" w:rsidR="00216F73" w:rsidRDefault="00216F73" w:rsidP="00216F73">
            <w:r>
              <w:t>2017-2018: Seminář dějin umění, Filozofická fakulta Masarykovy univerzity (FF MU) externí spolupráce:</w:t>
            </w:r>
          </w:p>
          <w:p w14:paraId="5C05D808" w14:textId="77777777" w:rsidR="00216F73" w:rsidRDefault="00216F73" w:rsidP="00216F73">
            <w:r>
              <w:t>přednášející a školitelka</w:t>
            </w:r>
          </w:p>
          <w:p w14:paraId="22CCA4BE" w14:textId="77777777" w:rsidR="00216F73" w:rsidRDefault="00216F73" w:rsidP="00216F73">
            <w:r>
              <w:t>2012-2019: Ústav hudební vědy, Filozofická fakulta Masarykovy univerzity (FF MU) externí spolupráce:</w:t>
            </w:r>
          </w:p>
          <w:p w14:paraId="1FD8D8EE" w14:textId="77777777" w:rsidR="00216F73" w:rsidRDefault="00216F73" w:rsidP="00216F73">
            <w:r>
              <w:t>přednášející a školitelka (bakalářské a magisterské diplomové práce oborů Sdružená uměnovědná studia</w:t>
            </w:r>
          </w:p>
          <w:p w14:paraId="5D06D603" w14:textId="77777777" w:rsidR="00216F73" w:rsidRDefault="00216F73" w:rsidP="00216F73">
            <w:r>
              <w:t>a Management v kultuře)</w:t>
            </w:r>
          </w:p>
          <w:p w14:paraId="60A37F81" w14:textId="77777777" w:rsidR="00216F73" w:rsidRDefault="00216F73" w:rsidP="00216F73">
            <w:r>
              <w:t>2014-2015: Moravská galerie v Brně: odborná externí spolupráce při přípravě výstav Brněnský Devětsil –</w:t>
            </w:r>
          </w:p>
          <w:p w14:paraId="7B5F4FAD" w14:textId="11ED2089" w:rsidR="00216F73" w:rsidRDefault="00216F73" w:rsidP="00216F73">
            <w:r>
              <w:t xml:space="preserve">multimediální přesahy umělecké avantgardy; Sítě </w:t>
            </w:r>
            <w:r w:rsidR="00FC649D">
              <w:t>modernismu – Zdeněk</w:t>
            </w:r>
            <w:r>
              <w:t xml:space="preserve"> </w:t>
            </w:r>
            <w:proofErr w:type="spellStart"/>
            <w:r>
              <w:t>Rossmann</w:t>
            </w:r>
            <w:proofErr w:type="spellEnd"/>
            <w:r>
              <w:t>, 2015</w:t>
            </w:r>
          </w:p>
          <w:p w14:paraId="77E5B24A" w14:textId="77777777" w:rsidR="00216F73" w:rsidRDefault="00216F73" w:rsidP="00216F73">
            <w:r>
              <w:t>2009: Seminář estetiky FFMU, výuka, externí spolupráce</w:t>
            </w:r>
          </w:p>
          <w:p w14:paraId="7412FB6C" w14:textId="77777777" w:rsidR="00216F73" w:rsidRDefault="001C6197" w:rsidP="00216F73">
            <w:r>
              <w:t>2005-</w:t>
            </w:r>
            <w:r w:rsidR="00C509A4">
              <w:t>2007: Národní památkový úřad v Brně, evidence mobil</w:t>
            </w:r>
            <w:r>
              <w:t>iářů (zámky Milotice, Bučovice)</w:t>
            </w:r>
            <w:r w:rsidR="00216F73">
              <w:t xml:space="preserve"> </w:t>
            </w:r>
          </w:p>
          <w:p w14:paraId="4714678E" w14:textId="483A08B3" w:rsidR="00216F73" w:rsidRDefault="00216F73" w:rsidP="00216F73">
            <w:r>
              <w:t>2005: Integrovaná škola polygrafická Brno, výuka, Dějiny výtvarné kultury</w:t>
            </w:r>
          </w:p>
          <w:p w14:paraId="13877E01" w14:textId="3AAB433A" w:rsidR="00C509A4" w:rsidRDefault="00C509A4">
            <w:pPr>
              <w:jc w:val="both"/>
              <w:rPr>
                <w:color w:val="FF0000"/>
              </w:rPr>
            </w:pPr>
          </w:p>
        </w:tc>
      </w:tr>
    </w:tbl>
    <w:p w14:paraId="3DEADF52" w14:textId="77777777" w:rsidR="00AC57E3" w:rsidRDefault="00AC57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2244"/>
        <w:gridCol w:w="1462"/>
        <w:gridCol w:w="786"/>
        <w:gridCol w:w="632"/>
        <w:gridCol w:w="693"/>
        <w:gridCol w:w="694"/>
      </w:tblGrid>
      <w:tr w:rsidR="00C509A4" w14:paraId="7B5AB500" w14:textId="77777777" w:rsidTr="00524F70">
        <w:trPr>
          <w:trHeight w:val="250"/>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9332D39" w14:textId="68847E36" w:rsidR="00C509A4" w:rsidRDefault="00C509A4">
            <w:pPr>
              <w:jc w:val="both"/>
            </w:pPr>
            <w:r>
              <w:rPr>
                <w:b/>
              </w:rPr>
              <w:lastRenderedPageBreak/>
              <w:t>Zkušenosti s vedením kvalifikačních a rigorózních prací</w:t>
            </w:r>
          </w:p>
        </w:tc>
      </w:tr>
      <w:tr w:rsidR="00C509A4" w14:paraId="75709837" w14:textId="77777777" w:rsidTr="0017548C">
        <w:trPr>
          <w:trHeight w:val="716"/>
        </w:trPr>
        <w:tc>
          <w:tcPr>
            <w:tcW w:w="9855" w:type="dxa"/>
            <w:gridSpan w:val="8"/>
            <w:tcBorders>
              <w:top w:val="single" w:sz="4" w:space="0" w:color="auto"/>
              <w:left w:val="single" w:sz="4" w:space="0" w:color="auto"/>
              <w:bottom w:val="single" w:sz="4" w:space="0" w:color="auto"/>
              <w:right w:val="single" w:sz="4" w:space="0" w:color="auto"/>
            </w:tcBorders>
            <w:hideMark/>
          </w:tcPr>
          <w:p w14:paraId="61DEC446" w14:textId="77777777" w:rsidR="00C509A4" w:rsidRDefault="00C509A4">
            <w:pPr>
              <w:jc w:val="both"/>
            </w:pPr>
            <w:r>
              <w:t>Bakalářské práce: 20</w:t>
            </w:r>
          </w:p>
          <w:p w14:paraId="3A1C9443" w14:textId="77777777" w:rsidR="00C509A4" w:rsidRDefault="00C509A4">
            <w:pPr>
              <w:jc w:val="both"/>
            </w:pPr>
            <w:r>
              <w:t>Diplomové práce: 12</w:t>
            </w:r>
          </w:p>
        </w:tc>
      </w:tr>
      <w:tr w:rsidR="00C509A4" w14:paraId="03EA7E9E" w14:textId="77777777" w:rsidTr="00524F70">
        <w:trPr>
          <w:cantSplit/>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B8C79ED" w14:textId="77777777" w:rsidR="00C509A4" w:rsidRDefault="00C509A4">
            <w:pPr>
              <w:jc w:val="both"/>
            </w:pPr>
            <w:r>
              <w:rPr>
                <w:b/>
              </w:rPr>
              <w:t xml:space="preserve">Obor habilitačního řízení </w:t>
            </w:r>
          </w:p>
        </w:tc>
        <w:tc>
          <w:tcPr>
            <w:tcW w:w="2244" w:type="dxa"/>
            <w:tcBorders>
              <w:top w:val="single" w:sz="12" w:space="0" w:color="auto"/>
              <w:left w:val="single" w:sz="4" w:space="0" w:color="auto"/>
              <w:bottom w:val="single" w:sz="4" w:space="0" w:color="auto"/>
              <w:right w:val="single" w:sz="4" w:space="0" w:color="auto"/>
            </w:tcBorders>
            <w:shd w:val="clear" w:color="auto" w:fill="F7CAAC"/>
            <w:hideMark/>
          </w:tcPr>
          <w:p w14:paraId="572E745B" w14:textId="77777777" w:rsidR="00C509A4" w:rsidRDefault="00C509A4">
            <w:pPr>
              <w:jc w:val="both"/>
            </w:pPr>
            <w:r>
              <w:rPr>
                <w:b/>
              </w:rPr>
              <w:t>Rok udělení hodnosti</w:t>
            </w:r>
          </w:p>
        </w:tc>
        <w:tc>
          <w:tcPr>
            <w:tcW w:w="2248" w:type="dxa"/>
            <w:gridSpan w:val="2"/>
            <w:tcBorders>
              <w:top w:val="single" w:sz="12" w:space="0" w:color="auto"/>
              <w:left w:val="single" w:sz="4" w:space="0" w:color="auto"/>
              <w:bottom w:val="single" w:sz="4" w:space="0" w:color="auto"/>
              <w:right w:val="single" w:sz="12" w:space="0" w:color="auto"/>
            </w:tcBorders>
            <w:shd w:val="clear" w:color="auto" w:fill="F7CAAC"/>
            <w:hideMark/>
          </w:tcPr>
          <w:p w14:paraId="2C329942" w14:textId="77777777" w:rsidR="00C509A4" w:rsidRDefault="00C509A4">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2C2E366B" w14:textId="77777777" w:rsidR="00C509A4" w:rsidRDefault="00C509A4">
            <w:pPr>
              <w:jc w:val="both"/>
              <w:rPr>
                <w:b/>
              </w:rPr>
            </w:pPr>
            <w:r>
              <w:rPr>
                <w:b/>
              </w:rPr>
              <w:t>Ohlasy publikací</w:t>
            </w:r>
          </w:p>
        </w:tc>
      </w:tr>
      <w:tr w:rsidR="00C509A4" w14:paraId="5533BC4E" w14:textId="77777777" w:rsidTr="00524F70">
        <w:trPr>
          <w:cantSplit/>
        </w:trPr>
        <w:tc>
          <w:tcPr>
            <w:tcW w:w="3344" w:type="dxa"/>
            <w:gridSpan w:val="2"/>
            <w:tcBorders>
              <w:top w:val="single" w:sz="4" w:space="0" w:color="auto"/>
              <w:left w:val="single" w:sz="4" w:space="0" w:color="auto"/>
              <w:bottom w:val="single" w:sz="4" w:space="0" w:color="auto"/>
              <w:right w:val="single" w:sz="4" w:space="0" w:color="auto"/>
            </w:tcBorders>
          </w:tcPr>
          <w:p w14:paraId="56081B69" w14:textId="77777777" w:rsidR="00C509A4" w:rsidRDefault="00C509A4">
            <w:pPr>
              <w:jc w:val="both"/>
            </w:pPr>
          </w:p>
        </w:tc>
        <w:tc>
          <w:tcPr>
            <w:tcW w:w="2244" w:type="dxa"/>
            <w:tcBorders>
              <w:top w:val="single" w:sz="4" w:space="0" w:color="auto"/>
              <w:left w:val="single" w:sz="4" w:space="0" w:color="auto"/>
              <w:bottom w:val="single" w:sz="4" w:space="0" w:color="auto"/>
              <w:right w:val="single" w:sz="4" w:space="0" w:color="auto"/>
            </w:tcBorders>
          </w:tcPr>
          <w:p w14:paraId="101064D6" w14:textId="77777777" w:rsidR="00C509A4" w:rsidRDefault="00C509A4">
            <w:pPr>
              <w:jc w:val="both"/>
            </w:pPr>
          </w:p>
        </w:tc>
        <w:tc>
          <w:tcPr>
            <w:tcW w:w="2248" w:type="dxa"/>
            <w:gridSpan w:val="2"/>
            <w:tcBorders>
              <w:top w:val="single" w:sz="4" w:space="0" w:color="auto"/>
              <w:left w:val="single" w:sz="4" w:space="0" w:color="auto"/>
              <w:bottom w:val="single" w:sz="4" w:space="0" w:color="auto"/>
              <w:right w:val="single" w:sz="12" w:space="0" w:color="auto"/>
            </w:tcBorders>
          </w:tcPr>
          <w:p w14:paraId="5FF9297A" w14:textId="77777777" w:rsidR="00C509A4" w:rsidRDefault="00C509A4">
            <w:pPr>
              <w:jc w:val="both"/>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74B90EF3" w14:textId="77777777" w:rsidR="00C509A4" w:rsidRDefault="00C509A4">
            <w:pPr>
              <w:jc w:val="both"/>
            </w:pPr>
            <w:proofErr w:type="spellStart"/>
            <w:r>
              <w:rPr>
                <w:b/>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7F741D" w14:textId="77777777" w:rsidR="00C509A4" w:rsidRDefault="00C509A4">
            <w:pPr>
              <w:jc w:val="both"/>
              <w:rPr>
                <w:sz w:val="18"/>
              </w:rPr>
            </w:pP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69675D9" w14:textId="77777777" w:rsidR="00C509A4" w:rsidRDefault="00C509A4">
            <w:pPr>
              <w:jc w:val="both"/>
            </w:pPr>
            <w:r>
              <w:rPr>
                <w:b/>
                <w:sz w:val="18"/>
              </w:rPr>
              <w:t>ostatní</w:t>
            </w:r>
          </w:p>
        </w:tc>
      </w:tr>
      <w:tr w:rsidR="00C509A4" w14:paraId="5650C6CF" w14:textId="77777777" w:rsidTr="00524F70">
        <w:trPr>
          <w:cantSplit/>
          <w:trHeight w:val="70"/>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CBD833" w14:textId="77777777" w:rsidR="00C509A4" w:rsidRDefault="00C509A4">
            <w:pPr>
              <w:jc w:val="both"/>
            </w:pPr>
            <w:r>
              <w:rPr>
                <w:b/>
              </w:rPr>
              <w:t>Obor jmenovacího řízení</w:t>
            </w:r>
          </w:p>
        </w:tc>
        <w:tc>
          <w:tcPr>
            <w:tcW w:w="2244" w:type="dxa"/>
            <w:tcBorders>
              <w:top w:val="single" w:sz="4" w:space="0" w:color="auto"/>
              <w:left w:val="single" w:sz="4" w:space="0" w:color="auto"/>
              <w:bottom w:val="single" w:sz="4" w:space="0" w:color="auto"/>
              <w:right w:val="single" w:sz="4" w:space="0" w:color="auto"/>
            </w:tcBorders>
            <w:shd w:val="clear" w:color="auto" w:fill="F7CAAC"/>
            <w:hideMark/>
          </w:tcPr>
          <w:p w14:paraId="7331EA86" w14:textId="77777777" w:rsidR="00C509A4" w:rsidRDefault="00C509A4">
            <w:pPr>
              <w:jc w:val="both"/>
            </w:pPr>
            <w:r>
              <w:rPr>
                <w:b/>
              </w:rPr>
              <w:t>Rok udělení hodnosti</w:t>
            </w:r>
          </w:p>
        </w:tc>
        <w:tc>
          <w:tcPr>
            <w:tcW w:w="2248" w:type="dxa"/>
            <w:gridSpan w:val="2"/>
            <w:tcBorders>
              <w:top w:val="single" w:sz="4" w:space="0" w:color="auto"/>
              <w:left w:val="single" w:sz="4" w:space="0" w:color="auto"/>
              <w:bottom w:val="single" w:sz="4" w:space="0" w:color="auto"/>
              <w:right w:val="single" w:sz="12" w:space="0" w:color="auto"/>
            </w:tcBorders>
            <w:shd w:val="clear" w:color="auto" w:fill="F7CAAC"/>
            <w:hideMark/>
          </w:tcPr>
          <w:p w14:paraId="5CFF1A41" w14:textId="77777777" w:rsidR="00C509A4" w:rsidRDefault="00C509A4">
            <w:pPr>
              <w:jc w:val="both"/>
            </w:pPr>
            <w:r>
              <w:rPr>
                <w:b/>
              </w:rPr>
              <w:t>Řízení konáno na VŠ</w:t>
            </w:r>
          </w:p>
        </w:tc>
        <w:tc>
          <w:tcPr>
            <w:tcW w:w="632" w:type="dxa"/>
            <w:tcBorders>
              <w:top w:val="single" w:sz="4" w:space="0" w:color="auto"/>
              <w:left w:val="single" w:sz="12" w:space="0" w:color="auto"/>
              <w:bottom w:val="single" w:sz="4" w:space="0" w:color="auto"/>
              <w:right w:val="single" w:sz="4" w:space="0" w:color="auto"/>
            </w:tcBorders>
          </w:tcPr>
          <w:p w14:paraId="419F07F4" w14:textId="77777777" w:rsidR="00C509A4" w:rsidRDefault="00C509A4">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0D00FB67" w14:textId="77777777" w:rsidR="00C509A4" w:rsidRDefault="00C509A4">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79B95723" w14:textId="77777777" w:rsidR="00C509A4" w:rsidRDefault="00C509A4">
            <w:pPr>
              <w:jc w:val="both"/>
              <w:rPr>
                <w:b/>
              </w:rPr>
            </w:pPr>
          </w:p>
        </w:tc>
      </w:tr>
      <w:tr w:rsidR="00C509A4" w14:paraId="32CB7937" w14:textId="77777777" w:rsidTr="00524F70">
        <w:trPr>
          <w:trHeight w:val="205"/>
        </w:trPr>
        <w:tc>
          <w:tcPr>
            <w:tcW w:w="3344" w:type="dxa"/>
            <w:gridSpan w:val="2"/>
            <w:tcBorders>
              <w:top w:val="single" w:sz="4" w:space="0" w:color="auto"/>
              <w:left w:val="single" w:sz="4" w:space="0" w:color="auto"/>
              <w:bottom w:val="single" w:sz="4" w:space="0" w:color="auto"/>
              <w:right w:val="single" w:sz="4" w:space="0" w:color="auto"/>
            </w:tcBorders>
          </w:tcPr>
          <w:p w14:paraId="73E7DF05" w14:textId="77777777" w:rsidR="00C509A4" w:rsidRDefault="00C509A4">
            <w:pPr>
              <w:jc w:val="both"/>
            </w:pPr>
          </w:p>
        </w:tc>
        <w:tc>
          <w:tcPr>
            <w:tcW w:w="2244" w:type="dxa"/>
            <w:tcBorders>
              <w:top w:val="single" w:sz="4" w:space="0" w:color="auto"/>
              <w:left w:val="single" w:sz="4" w:space="0" w:color="auto"/>
              <w:bottom w:val="single" w:sz="4" w:space="0" w:color="auto"/>
              <w:right w:val="single" w:sz="4" w:space="0" w:color="auto"/>
            </w:tcBorders>
          </w:tcPr>
          <w:p w14:paraId="2163AB45" w14:textId="77777777" w:rsidR="00C509A4" w:rsidRDefault="00C509A4">
            <w:pPr>
              <w:jc w:val="both"/>
            </w:pPr>
          </w:p>
        </w:tc>
        <w:tc>
          <w:tcPr>
            <w:tcW w:w="2248" w:type="dxa"/>
            <w:gridSpan w:val="2"/>
            <w:tcBorders>
              <w:top w:val="single" w:sz="4" w:space="0" w:color="auto"/>
              <w:left w:val="single" w:sz="4" w:space="0" w:color="auto"/>
              <w:bottom w:val="single" w:sz="4" w:space="0" w:color="auto"/>
              <w:right w:val="single" w:sz="12" w:space="0" w:color="auto"/>
            </w:tcBorders>
          </w:tcPr>
          <w:p w14:paraId="07AE31A3" w14:textId="77777777" w:rsidR="00C509A4" w:rsidRDefault="00C509A4">
            <w:pPr>
              <w:jc w:val="both"/>
            </w:pPr>
          </w:p>
        </w:tc>
        <w:tc>
          <w:tcPr>
            <w:tcW w:w="1325" w:type="dxa"/>
            <w:gridSpan w:val="2"/>
            <w:tcBorders>
              <w:top w:val="single" w:sz="4" w:space="0" w:color="auto"/>
              <w:left w:val="single" w:sz="12" w:space="0" w:color="auto"/>
              <w:bottom w:val="single" w:sz="4" w:space="0" w:color="auto"/>
              <w:right w:val="single" w:sz="4" w:space="0" w:color="auto"/>
            </w:tcBorders>
            <w:shd w:val="clear" w:color="auto" w:fill="FBD4B4"/>
            <w:vAlign w:val="center"/>
            <w:hideMark/>
          </w:tcPr>
          <w:p w14:paraId="40B2FD33" w14:textId="77777777" w:rsidR="00C509A4" w:rsidRDefault="00C509A4">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2DA87634" w14:textId="77777777" w:rsidR="00C509A4" w:rsidRDefault="00C509A4">
            <w:pPr>
              <w:rPr>
                <w:b/>
              </w:rPr>
            </w:pPr>
            <w:r>
              <w:rPr>
                <w:b/>
              </w:rPr>
              <w:t xml:space="preserve">    /</w:t>
            </w:r>
          </w:p>
        </w:tc>
      </w:tr>
      <w:tr w:rsidR="00C509A4" w14:paraId="72B8B895" w14:textId="77777777" w:rsidTr="00524F7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2F60208" w14:textId="77777777" w:rsidR="00C509A4" w:rsidRDefault="00C509A4">
            <w:pPr>
              <w:jc w:val="both"/>
              <w:rPr>
                <w:b/>
              </w:rPr>
            </w:pPr>
            <w:r>
              <w:rPr>
                <w:b/>
              </w:rPr>
              <w:t xml:space="preserve">Přehled o nejvýznamnější publikační a další tvůrčí činnosti nebo další profesní činnosti u odborníků z praxe vztahující se k zabezpečovaným předmětům </w:t>
            </w:r>
          </w:p>
        </w:tc>
      </w:tr>
      <w:tr w:rsidR="00C509A4" w14:paraId="4004ED66" w14:textId="77777777" w:rsidTr="00524F70">
        <w:trPr>
          <w:trHeight w:val="2347"/>
        </w:trPr>
        <w:tc>
          <w:tcPr>
            <w:tcW w:w="9855" w:type="dxa"/>
            <w:gridSpan w:val="8"/>
            <w:tcBorders>
              <w:top w:val="single" w:sz="4" w:space="0" w:color="auto"/>
              <w:left w:val="single" w:sz="4" w:space="0" w:color="auto"/>
              <w:bottom w:val="single" w:sz="4" w:space="0" w:color="auto"/>
              <w:right w:val="single" w:sz="4" w:space="0" w:color="auto"/>
            </w:tcBorders>
          </w:tcPr>
          <w:p w14:paraId="338E1781" w14:textId="77777777" w:rsidR="00C509A4" w:rsidRDefault="00C509A4">
            <w:r>
              <w:rPr>
                <w:rFonts w:eastAsia="Cambria"/>
              </w:rPr>
              <w:t xml:space="preserve">MAŇASOVÁ HRADSKÁ, Helena, BALABÁN, Milan, HERMAN, Jan. </w:t>
            </w:r>
            <w:proofErr w:type="spellStart"/>
            <w:r>
              <w:rPr>
                <w:rFonts w:eastAsia="Cambria"/>
              </w:rPr>
              <w:t>Bata</w:t>
            </w:r>
            <w:proofErr w:type="spellEnd"/>
            <w:r>
              <w:rPr>
                <w:rFonts w:eastAsia="Cambria"/>
              </w:rPr>
              <w:t xml:space="preserve"> – A </w:t>
            </w:r>
            <w:proofErr w:type="spellStart"/>
            <w:r>
              <w:rPr>
                <w:rFonts w:eastAsia="Cambria"/>
              </w:rPr>
              <w:t>Czechoslovak</w:t>
            </w:r>
            <w:proofErr w:type="spellEnd"/>
            <w:r>
              <w:rPr>
                <w:rFonts w:eastAsia="Cambria"/>
              </w:rPr>
              <w:t xml:space="preserve"> Brand. </w:t>
            </w:r>
            <w:r>
              <w:rPr>
                <w:rFonts w:eastAsia="Cambria"/>
                <w:i/>
                <w:iCs/>
              </w:rPr>
              <w:t xml:space="preserve">Business </w:t>
            </w:r>
            <w:proofErr w:type="spellStart"/>
            <w:r>
              <w:rPr>
                <w:rFonts w:eastAsia="Cambria"/>
                <w:i/>
                <w:iCs/>
              </w:rPr>
              <w:t>History</w:t>
            </w:r>
            <w:proofErr w:type="spellEnd"/>
            <w:r>
              <w:rPr>
                <w:rFonts w:eastAsia="Cambria"/>
                <w:i/>
                <w:iCs/>
              </w:rPr>
              <w:t xml:space="preserve">, </w:t>
            </w:r>
            <w:r>
              <w:rPr>
                <w:rFonts w:eastAsia="Cambria"/>
              </w:rPr>
              <w:t xml:space="preserve">2023, </w:t>
            </w:r>
            <w:r>
              <w:t>ISSN</w:t>
            </w:r>
            <w:r>
              <w:rPr>
                <w:i/>
                <w:iCs/>
              </w:rPr>
              <w:t xml:space="preserve"> </w:t>
            </w:r>
            <w:r>
              <w:rPr>
                <w:color w:val="202124"/>
              </w:rPr>
              <w:t xml:space="preserve">0007-6791 </w:t>
            </w:r>
            <w:r>
              <w:t xml:space="preserve">(v řízení). </w:t>
            </w:r>
          </w:p>
          <w:p w14:paraId="6D286E93" w14:textId="77777777" w:rsidR="00C509A4" w:rsidRDefault="00C509A4">
            <w:r>
              <w:rPr>
                <w:rFonts w:eastAsia="Cambria"/>
              </w:rPr>
              <w:t xml:space="preserve">MAŇASOVÁ HRADSKÁ, Helena a kol. </w:t>
            </w:r>
            <w:r>
              <w:rPr>
                <w:rFonts w:eastAsia="Cambria"/>
                <w:i/>
                <w:iCs/>
              </w:rPr>
              <w:t xml:space="preserve">Gesta síly. Sedmero odstínů moci v umění a designu. </w:t>
            </w:r>
            <w:r>
              <w:rPr>
                <w:rFonts w:eastAsia="Cambria"/>
              </w:rPr>
              <w:t>Nakladatelství Univerzity Tomáše Bati ve Zlíně 2022 (v tisku). ISBN 978-80-7678-050-7</w:t>
            </w:r>
          </w:p>
          <w:p w14:paraId="4326FEE1" w14:textId="77777777" w:rsidR="00C509A4" w:rsidRDefault="00C509A4">
            <w:r>
              <w:rPr>
                <w:rFonts w:eastAsia="Cambria"/>
              </w:rPr>
              <w:t>VESELÁ, Romana, MAŇASOVÁ HRADSKÁ, Helena (</w:t>
            </w:r>
            <w:proofErr w:type="spellStart"/>
            <w:r>
              <w:rPr>
                <w:rFonts w:eastAsia="Cambria"/>
              </w:rPr>
              <w:t>eds</w:t>
            </w:r>
            <w:proofErr w:type="spellEnd"/>
            <w:r>
              <w:rPr>
                <w:rFonts w:eastAsia="Cambria"/>
              </w:rPr>
              <w:t xml:space="preserve">.): Nenávratné stopy. </w:t>
            </w:r>
            <w:r>
              <w:rPr>
                <w:rFonts w:eastAsia="Cambria"/>
                <w:i/>
                <w:iCs/>
              </w:rPr>
              <w:t>Tradice a udržitelnost jako roční téma galerie G18</w:t>
            </w:r>
            <w:r>
              <w:rPr>
                <w:rFonts w:eastAsia="Cambria"/>
              </w:rPr>
              <w:t>. FMK UTB Zlín, 2019. ISBN 978-80-7454-870-3</w:t>
            </w:r>
          </w:p>
          <w:p w14:paraId="4A0CD2C8" w14:textId="77777777" w:rsidR="00C509A4" w:rsidRDefault="00C509A4">
            <w:r>
              <w:rPr>
                <w:rFonts w:eastAsia="Cambria"/>
              </w:rPr>
              <w:t xml:space="preserve">MAŇASOVÁ HRADSKÁ, Helena, </w:t>
            </w:r>
            <w:proofErr w:type="spellStart"/>
            <w:r>
              <w:rPr>
                <w:rFonts w:eastAsia="Cambria"/>
              </w:rPr>
              <w:t>Stramm</w:t>
            </w:r>
            <w:proofErr w:type="spellEnd"/>
            <w:r>
              <w:rPr>
                <w:rFonts w:eastAsia="Cambria"/>
              </w:rPr>
              <w:t xml:space="preserve"> </w:t>
            </w:r>
            <w:proofErr w:type="spellStart"/>
            <w:r>
              <w:rPr>
                <w:rFonts w:eastAsia="Cambria"/>
              </w:rPr>
              <w:t>und</w:t>
            </w:r>
            <w:proofErr w:type="spellEnd"/>
            <w:r>
              <w:rPr>
                <w:rFonts w:eastAsia="Cambria"/>
              </w:rPr>
              <w:t xml:space="preserve"> </w:t>
            </w:r>
            <w:proofErr w:type="spellStart"/>
            <w:r>
              <w:rPr>
                <w:rFonts w:eastAsia="Cambria"/>
              </w:rPr>
              <w:t>Blau</w:t>
            </w:r>
            <w:proofErr w:type="spellEnd"/>
            <w:r>
              <w:rPr>
                <w:rFonts w:eastAsia="Cambria"/>
              </w:rPr>
              <w:t xml:space="preserve">. Leo </w:t>
            </w:r>
            <w:proofErr w:type="spellStart"/>
            <w:r>
              <w:rPr>
                <w:rFonts w:eastAsia="Cambria"/>
              </w:rPr>
              <w:t>Heilbrunn</w:t>
            </w:r>
            <w:proofErr w:type="spellEnd"/>
            <w:r>
              <w:rPr>
                <w:rFonts w:eastAsia="Cambria"/>
              </w:rPr>
              <w:t xml:space="preserve"> a podnik Alpa. </w:t>
            </w:r>
            <w:r>
              <w:rPr>
                <w:rFonts w:eastAsia="Cambria"/>
                <w:i/>
                <w:iCs/>
              </w:rPr>
              <w:t>Brno v minulosti a dnes. Příspěvky k dějinám a výstavbě Brna,</w:t>
            </w:r>
            <w:r>
              <w:rPr>
                <w:rFonts w:eastAsia="Cambria"/>
              </w:rPr>
              <w:t xml:space="preserve"> Brno: Statutární město Brno; Archiv města Brna, 2018, roč. 31. ISSN </w:t>
            </w:r>
            <w:proofErr w:type="gramStart"/>
            <w:r>
              <w:rPr>
                <w:rFonts w:eastAsia="Cambria"/>
              </w:rPr>
              <w:t>0524-689X</w:t>
            </w:r>
            <w:proofErr w:type="gramEnd"/>
          </w:p>
          <w:p w14:paraId="68FF22B6" w14:textId="77777777" w:rsidR="00C509A4" w:rsidRDefault="00C509A4">
            <w:r>
              <w:rPr>
                <w:rFonts w:eastAsia="Cambria"/>
              </w:rPr>
              <w:t>MAŇASOVÁ HRADSKÁ, Helena, Moc snů První republiky: vztah reklamy a modernity. In: Milena Bartlová a kol.,</w:t>
            </w:r>
            <w:r>
              <w:rPr>
                <w:rFonts w:eastAsia="Cambria"/>
                <w:i/>
                <w:iCs/>
              </w:rPr>
              <w:t xml:space="preserve"> Co bylo Československo? Kulturní konstrukce státní identity</w:t>
            </w:r>
            <w:r>
              <w:rPr>
                <w:rFonts w:eastAsia="Cambria"/>
              </w:rPr>
              <w:t>. UMPRUM Praha 2017</w:t>
            </w:r>
            <w:r>
              <w:rPr>
                <w:rFonts w:eastAsia="Cambria"/>
                <w:i/>
                <w:iCs/>
              </w:rPr>
              <w:t>,</w:t>
            </w:r>
            <w:r>
              <w:rPr>
                <w:rFonts w:eastAsia="Cambria"/>
              </w:rPr>
              <w:t xml:space="preserve"> s. 14</w:t>
            </w:r>
            <w:r>
              <w:rPr>
                <w:rFonts w:eastAsia="Cambria"/>
                <w:i/>
                <w:iCs/>
              </w:rPr>
              <w:t>–</w:t>
            </w:r>
            <w:r>
              <w:rPr>
                <w:rFonts w:eastAsia="Cambria"/>
              </w:rPr>
              <w:t>25. ISBN 978-80-87989-23-4</w:t>
            </w:r>
          </w:p>
          <w:p w14:paraId="1CC10484" w14:textId="03A32288" w:rsidR="00C509A4" w:rsidRDefault="00C509A4">
            <w:pPr>
              <w:rPr>
                <w:rFonts w:eastAsia="Cambria"/>
              </w:rPr>
            </w:pPr>
          </w:p>
          <w:p w14:paraId="1E98E1B1" w14:textId="24706358" w:rsidR="00C509A4" w:rsidRDefault="00C509A4">
            <w:pPr>
              <w:rPr>
                <w:b/>
              </w:rPr>
            </w:pPr>
            <w:r>
              <w:rPr>
                <w:b/>
              </w:rPr>
              <w:t>Kurátorská činnost:</w:t>
            </w:r>
          </w:p>
          <w:p w14:paraId="6E9A03DF" w14:textId="77777777" w:rsidR="007C5FBA" w:rsidRDefault="007C5FBA" w:rsidP="007C5FBA">
            <w:pPr>
              <w:autoSpaceDE w:val="0"/>
              <w:autoSpaceDN w:val="0"/>
              <w:adjustRightInd w:val="0"/>
            </w:pPr>
            <w:r w:rsidRPr="0097709C">
              <w:t xml:space="preserve">2022: autorka výstavy </w:t>
            </w:r>
            <w:r w:rsidRPr="0097709C">
              <w:rPr>
                <w:i/>
              </w:rPr>
              <w:t xml:space="preserve">Modrý a silný. Příběh značky Alpa a Lea </w:t>
            </w:r>
            <w:proofErr w:type="spellStart"/>
            <w:r w:rsidRPr="0097709C">
              <w:rPr>
                <w:i/>
              </w:rPr>
              <w:t>Heilbrunna</w:t>
            </w:r>
            <w:proofErr w:type="spellEnd"/>
            <w:r w:rsidRPr="0097709C">
              <w:rPr>
                <w:i/>
              </w:rPr>
              <w:t>,</w:t>
            </w:r>
            <w:r w:rsidRPr="0097709C">
              <w:t xml:space="preserve"> březen-duben 2022, Galerie G18 ve Zlíně.</w:t>
            </w:r>
          </w:p>
          <w:p w14:paraId="25936897" w14:textId="77777777" w:rsidR="007C5FBA" w:rsidRDefault="007C5FBA" w:rsidP="007C5FBA">
            <w:pPr>
              <w:autoSpaceDE w:val="0"/>
              <w:autoSpaceDN w:val="0"/>
              <w:adjustRightInd w:val="0"/>
            </w:pPr>
            <w:r w:rsidRPr="0097709C">
              <w:t>2022: kurátorka výstavy „</w:t>
            </w:r>
            <w:r w:rsidRPr="0097709C">
              <w:rPr>
                <w:i/>
              </w:rPr>
              <w:t xml:space="preserve">Dvacet let FMK. </w:t>
            </w:r>
            <w:proofErr w:type="spellStart"/>
            <w:r w:rsidRPr="0097709C">
              <w:rPr>
                <w:i/>
              </w:rPr>
              <w:t>For</w:t>
            </w:r>
            <w:proofErr w:type="spellEnd"/>
            <w:r w:rsidRPr="0097709C">
              <w:rPr>
                <w:i/>
              </w:rPr>
              <w:t xml:space="preserve"> </w:t>
            </w:r>
            <w:proofErr w:type="spellStart"/>
            <w:r w:rsidRPr="0097709C">
              <w:rPr>
                <w:i/>
              </w:rPr>
              <w:t>Future</w:t>
            </w:r>
            <w:proofErr w:type="spellEnd"/>
            <w:r w:rsidRPr="0097709C">
              <w:t>“. Univerzitní galerie G18, Zlín.</w:t>
            </w:r>
            <w:r>
              <w:t xml:space="preserve"> </w:t>
            </w:r>
          </w:p>
          <w:p w14:paraId="232035F5" w14:textId="77777777" w:rsidR="007C5FBA" w:rsidRPr="0097709C" w:rsidRDefault="007C5FBA" w:rsidP="007C5FBA">
            <w:pPr>
              <w:autoSpaceDE w:val="0"/>
              <w:autoSpaceDN w:val="0"/>
              <w:adjustRightInd w:val="0"/>
            </w:pPr>
            <w:r w:rsidRPr="0097709C">
              <w:t>2021: podíl FMK na výstavě uměleckých fakult „Zahradní slavnost“, Dům umění, Ústí n. Labem.</w:t>
            </w:r>
          </w:p>
          <w:p w14:paraId="25C2CE53" w14:textId="77777777" w:rsidR="007C5FBA" w:rsidRPr="0097709C" w:rsidRDefault="007C5FBA" w:rsidP="007C5FBA">
            <w:pPr>
              <w:autoSpaceDE w:val="0"/>
              <w:autoSpaceDN w:val="0"/>
              <w:adjustRightInd w:val="0"/>
            </w:pPr>
            <w:r w:rsidRPr="0097709C">
              <w:t xml:space="preserve">2020-2021: expozice FMK na přehlídkách </w:t>
            </w:r>
            <w:proofErr w:type="spellStart"/>
            <w:r w:rsidRPr="0097709C">
              <w:t>Designblok</w:t>
            </w:r>
            <w:proofErr w:type="spellEnd"/>
            <w:r w:rsidRPr="0097709C">
              <w:t xml:space="preserve">: „Vášeň“ a „Štěstí“. </w:t>
            </w:r>
          </w:p>
          <w:p w14:paraId="3D720338" w14:textId="77777777" w:rsidR="007C5FBA" w:rsidRPr="0097709C" w:rsidRDefault="007C5FBA" w:rsidP="007C5FBA">
            <w:pPr>
              <w:autoSpaceDE w:val="0"/>
              <w:autoSpaceDN w:val="0"/>
              <w:adjustRightInd w:val="0"/>
            </w:pPr>
            <w:proofErr w:type="gramStart"/>
            <w:r w:rsidRPr="0097709C">
              <w:t>2020-dosud</w:t>
            </w:r>
            <w:proofErr w:type="gramEnd"/>
            <w:r w:rsidRPr="0097709C">
              <w:t>: kurátorské vedení fakultních výstav kvalifikačních prací absolventů FMK, „Diplomky“</w:t>
            </w:r>
            <w:r>
              <w:t>.</w:t>
            </w:r>
          </w:p>
          <w:p w14:paraId="338C0767" w14:textId="77777777" w:rsidR="00C509A4" w:rsidRDefault="007C5FBA" w:rsidP="007C5FBA">
            <w:pPr>
              <w:jc w:val="both"/>
            </w:pPr>
            <w:r w:rsidRPr="0097709C">
              <w:t>2020: podíl FMK na výstavě uměleckých fakult „Umění volá“, Dům Pánů z Kunštátu, Brno.</w:t>
            </w:r>
          </w:p>
          <w:p w14:paraId="2CC5EC3F" w14:textId="7925A085" w:rsidR="007C5FBA" w:rsidRDefault="007C5FBA" w:rsidP="007C5FBA">
            <w:pPr>
              <w:jc w:val="both"/>
              <w:rPr>
                <w:b/>
              </w:rPr>
            </w:pPr>
          </w:p>
        </w:tc>
      </w:tr>
      <w:tr w:rsidR="00C509A4" w14:paraId="5D8C57DE" w14:textId="77777777" w:rsidTr="00524F70">
        <w:trPr>
          <w:trHeight w:val="218"/>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8144AF5" w14:textId="77777777" w:rsidR="00C509A4" w:rsidRDefault="00C509A4">
            <w:pPr>
              <w:rPr>
                <w:b/>
              </w:rPr>
            </w:pPr>
            <w:r>
              <w:rPr>
                <w:b/>
              </w:rPr>
              <w:t>Působení v zahraničí</w:t>
            </w:r>
          </w:p>
        </w:tc>
      </w:tr>
      <w:tr w:rsidR="00C509A4" w14:paraId="085B70E7" w14:textId="77777777" w:rsidTr="00524F70">
        <w:trPr>
          <w:trHeight w:val="328"/>
        </w:trPr>
        <w:tc>
          <w:tcPr>
            <w:tcW w:w="9855" w:type="dxa"/>
            <w:gridSpan w:val="8"/>
            <w:tcBorders>
              <w:top w:val="single" w:sz="4" w:space="0" w:color="auto"/>
              <w:left w:val="single" w:sz="4" w:space="0" w:color="auto"/>
              <w:bottom w:val="single" w:sz="4" w:space="0" w:color="auto"/>
              <w:right w:val="single" w:sz="4" w:space="0" w:color="auto"/>
            </w:tcBorders>
          </w:tcPr>
          <w:p w14:paraId="6C13C8B2" w14:textId="413F8524" w:rsidR="00C509A4" w:rsidRDefault="001C6197">
            <w:pPr>
              <w:autoSpaceDE w:val="0"/>
              <w:autoSpaceDN w:val="0"/>
              <w:adjustRightInd w:val="0"/>
            </w:pPr>
            <w:proofErr w:type="gramStart"/>
            <w:r>
              <w:t>2005</w:t>
            </w:r>
            <w:r>
              <w:softHyphen/>
              <w:t>-</w:t>
            </w:r>
            <w:r w:rsidR="00C509A4">
              <w:t>2006</w:t>
            </w:r>
            <w:proofErr w:type="gramEnd"/>
            <w:r w:rsidR="00C509A4">
              <w:t xml:space="preserve">: Institut </w:t>
            </w:r>
            <w:proofErr w:type="spellStart"/>
            <w:r w:rsidR="00C509A4">
              <w:t>für</w:t>
            </w:r>
            <w:proofErr w:type="spellEnd"/>
            <w:r w:rsidR="00C509A4">
              <w:t xml:space="preserve"> </w:t>
            </w:r>
            <w:proofErr w:type="spellStart"/>
            <w:r w:rsidR="00C509A4">
              <w:t>Medien</w:t>
            </w:r>
            <w:proofErr w:type="spellEnd"/>
            <w:r w:rsidR="00C509A4">
              <w:softHyphen/>
              <w:t xml:space="preserve">, </w:t>
            </w:r>
            <w:proofErr w:type="spellStart"/>
            <w:r w:rsidR="00C509A4">
              <w:t>Informations</w:t>
            </w:r>
            <w:proofErr w:type="spellEnd"/>
            <w:r w:rsidR="00C509A4">
              <w:t xml:space="preserve"> </w:t>
            </w:r>
            <w:r w:rsidR="00C509A4">
              <w:softHyphen/>
            </w:r>
            <w:proofErr w:type="spellStart"/>
            <w:r w:rsidR="00C509A4">
              <w:t>und</w:t>
            </w:r>
            <w:proofErr w:type="spellEnd"/>
            <w:r w:rsidR="00C509A4">
              <w:t xml:space="preserve"> </w:t>
            </w:r>
            <w:proofErr w:type="spellStart"/>
            <w:r w:rsidR="00C509A4">
              <w:t>Kulturwissenschaft</w:t>
            </w:r>
            <w:proofErr w:type="spellEnd"/>
            <w:r w:rsidR="00C509A4">
              <w:t xml:space="preserve"> (</w:t>
            </w:r>
            <w:proofErr w:type="spellStart"/>
            <w:r w:rsidR="00C509A4">
              <w:t>Vergleichende</w:t>
            </w:r>
            <w:proofErr w:type="spellEnd"/>
            <w:r w:rsidR="00C509A4">
              <w:t xml:space="preserve"> </w:t>
            </w:r>
            <w:proofErr w:type="spellStart"/>
            <w:r w:rsidR="00C509A4">
              <w:t>Kulturwissenschaft</w:t>
            </w:r>
            <w:proofErr w:type="spellEnd"/>
            <w:r w:rsidR="00C509A4">
              <w:t xml:space="preserve">), </w:t>
            </w:r>
            <w:proofErr w:type="spellStart"/>
            <w:r w:rsidR="00C509A4">
              <w:t>Universität</w:t>
            </w:r>
            <w:proofErr w:type="spellEnd"/>
            <w:r w:rsidR="00C509A4">
              <w:t xml:space="preserve"> </w:t>
            </w:r>
            <w:proofErr w:type="spellStart"/>
            <w:r w:rsidR="00C509A4">
              <w:t>Regensburg</w:t>
            </w:r>
            <w:proofErr w:type="spellEnd"/>
            <w:r w:rsidR="00C509A4">
              <w:t>, Německo.</w:t>
            </w:r>
          </w:p>
          <w:p w14:paraId="4E0747D4" w14:textId="77777777" w:rsidR="00C509A4" w:rsidRDefault="00C509A4">
            <w:pPr>
              <w:rPr>
                <w:b/>
              </w:rPr>
            </w:pPr>
          </w:p>
        </w:tc>
      </w:tr>
      <w:tr w:rsidR="00C509A4" w14:paraId="5F2059F4" w14:textId="77777777" w:rsidTr="00524F7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706FC13" w14:textId="77777777" w:rsidR="00C509A4" w:rsidRDefault="00C509A4">
            <w:pPr>
              <w:jc w:val="both"/>
              <w:rPr>
                <w:b/>
              </w:rPr>
            </w:pPr>
            <w:r>
              <w:rPr>
                <w:b/>
              </w:rPr>
              <w:t xml:space="preserve">Podpis </w:t>
            </w:r>
          </w:p>
        </w:tc>
        <w:tc>
          <w:tcPr>
            <w:tcW w:w="4534" w:type="dxa"/>
            <w:gridSpan w:val="3"/>
            <w:tcBorders>
              <w:top w:val="single" w:sz="4" w:space="0" w:color="auto"/>
              <w:left w:val="single" w:sz="4" w:space="0" w:color="auto"/>
              <w:bottom w:val="single" w:sz="4" w:space="0" w:color="auto"/>
              <w:right w:val="single" w:sz="4" w:space="0" w:color="auto"/>
            </w:tcBorders>
          </w:tcPr>
          <w:p w14:paraId="22013A8C" w14:textId="42630BAD" w:rsidR="00C509A4" w:rsidRDefault="0017548C">
            <w:pPr>
              <w:jc w:val="both"/>
            </w:pPr>
            <w:r>
              <w:t>Helena Maňasová Hradská v.</w:t>
            </w:r>
            <w:r w:rsidR="00EE6680">
              <w:t xml:space="preserve"> </w:t>
            </w:r>
            <w:r>
              <w:t>r.</w:t>
            </w:r>
          </w:p>
        </w:tc>
        <w:tc>
          <w:tcPr>
            <w:tcW w:w="786" w:type="dxa"/>
            <w:tcBorders>
              <w:top w:val="single" w:sz="4" w:space="0" w:color="auto"/>
              <w:left w:val="single" w:sz="4" w:space="0" w:color="auto"/>
              <w:bottom w:val="single" w:sz="4" w:space="0" w:color="auto"/>
              <w:right w:val="single" w:sz="4" w:space="0" w:color="auto"/>
            </w:tcBorders>
            <w:shd w:val="clear" w:color="auto" w:fill="F7CAAC"/>
            <w:hideMark/>
          </w:tcPr>
          <w:p w14:paraId="242FD7F1" w14:textId="77777777" w:rsidR="00C509A4" w:rsidRDefault="00C509A4">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5A7BEC2D" w14:textId="28051373" w:rsidR="00C509A4" w:rsidRDefault="00CC0A35">
            <w:pPr>
              <w:jc w:val="both"/>
            </w:pPr>
            <w:r>
              <w:t>3</w:t>
            </w:r>
            <w:r w:rsidR="0017548C">
              <w:t>0.</w:t>
            </w:r>
            <w:r w:rsidR="00625E22">
              <w:t xml:space="preserve"> </w:t>
            </w:r>
            <w:r w:rsidR="0017548C">
              <w:t>10. 2022</w:t>
            </w:r>
          </w:p>
        </w:tc>
      </w:tr>
    </w:tbl>
    <w:p w14:paraId="7727DD26" w14:textId="2CD3366E" w:rsidR="00416DE7" w:rsidRDefault="00416DE7" w:rsidP="00C509A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D6AFD" w14:paraId="218641EE" w14:textId="77777777" w:rsidTr="00AA3147">
        <w:tc>
          <w:tcPr>
            <w:tcW w:w="9859" w:type="dxa"/>
            <w:gridSpan w:val="15"/>
            <w:tcBorders>
              <w:bottom w:val="double" w:sz="4" w:space="0" w:color="auto"/>
            </w:tcBorders>
            <w:shd w:val="clear" w:color="auto" w:fill="BDD6EE"/>
          </w:tcPr>
          <w:p w14:paraId="70E87966" w14:textId="77777777" w:rsidR="006D6AFD" w:rsidRDefault="006D6AFD" w:rsidP="00AA3147">
            <w:pPr>
              <w:jc w:val="both"/>
              <w:rPr>
                <w:b/>
                <w:sz w:val="28"/>
              </w:rPr>
            </w:pPr>
            <w:r>
              <w:rPr>
                <w:b/>
                <w:sz w:val="28"/>
              </w:rPr>
              <w:lastRenderedPageBreak/>
              <w:t>C-I – Personální zabezpečení</w:t>
            </w:r>
          </w:p>
        </w:tc>
      </w:tr>
      <w:tr w:rsidR="006D6AFD" w14:paraId="68715CD3" w14:textId="77777777" w:rsidTr="00AA3147">
        <w:tc>
          <w:tcPr>
            <w:tcW w:w="2518" w:type="dxa"/>
            <w:tcBorders>
              <w:top w:val="double" w:sz="4" w:space="0" w:color="auto"/>
            </w:tcBorders>
            <w:shd w:val="clear" w:color="auto" w:fill="F7CAAC"/>
          </w:tcPr>
          <w:p w14:paraId="369C1550" w14:textId="77777777" w:rsidR="006D6AFD" w:rsidRDefault="006D6AFD" w:rsidP="00AA3147">
            <w:pPr>
              <w:jc w:val="both"/>
              <w:rPr>
                <w:b/>
              </w:rPr>
            </w:pPr>
            <w:r>
              <w:rPr>
                <w:b/>
              </w:rPr>
              <w:t>Vysoká škola</w:t>
            </w:r>
          </w:p>
        </w:tc>
        <w:tc>
          <w:tcPr>
            <w:tcW w:w="7341" w:type="dxa"/>
            <w:gridSpan w:val="14"/>
          </w:tcPr>
          <w:p w14:paraId="1CEA6D57" w14:textId="77777777" w:rsidR="006D6AFD" w:rsidRDefault="006D6AFD" w:rsidP="00AA3147">
            <w:pPr>
              <w:jc w:val="both"/>
            </w:pPr>
            <w:r>
              <w:t>Univerzita Tomáše Bati ve Zlíně</w:t>
            </w:r>
          </w:p>
        </w:tc>
      </w:tr>
      <w:tr w:rsidR="006D6AFD" w14:paraId="03C78443" w14:textId="77777777" w:rsidTr="00AA3147">
        <w:tc>
          <w:tcPr>
            <w:tcW w:w="2518" w:type="dxa"/>
            <w:shd w:val="clear" w:color="auto" w:fill="F7CAAC"/>
          </w:tcPr>
          <w:p w14:paraId="6002E9A9" w14:textId="77777777" w:rsidR="006D6AFD" w:rsidRDefault="006D6AFD" w:rsidP="00AA3147">
            <w:pPr>
              <w:jc w:val="both"/>
              <w:rPr>
                <w:b/>
              </w:rPr>
            </w:pPr>
            <w:r>
              <w:rPr>
                <w:b/>
              </w:rPr>
              <w:t>Součást vysoké školy</w:t>
            </w:r>
          </w:p>
        </w:tc>
        <w:tc>
          <w:tcPr>
            <w:tcW w:w="7341" w:type="dxa"/>
            <w:gridSpan w:val="14"/>
          </w:tcPr>
          <w:p w14:paraId="6ACADE85" w14:textId="77777777" w:rsidR="006D6AFD" w:rsidRDefault="006D6AFD" w:rsidP="00AA3147">
            <w:pPr>
              <w:jc w:val="both"/>
            </w:pPr>
            <w:r>
              <w:t>Fakulta multimediálních komunikací</w:t>
            </w:r>
          </w:p>
        </w:tc>
      </w:tr>
      <w:tr w:rsidR="006D6AFD" w14:paraId="0B96E1FB" w14:textId="77777777" w:rsidTr="00AA3147">
        <w:tc>
          <w:tcPr>
            <w:tcW w:w="2518" w:type="dxa"/>
            <w:shd w:val="clear" w:color="auto" w:fill="F7CAAC"/>
          </w:tcPr>
          <w:p w14:paraId="1829C034" w14:textId="77777777" w:rsidR="006D6AFD" w:rsidRDefault="006D6AFD" w:rsidP="00AA3147">
            <w:pPr>
              <w:jc w:val="both"/>
              <w:rPr>
                <w:b/>
              </w:rPr>
            </w:pPr>
            <w:r>
              <w:rPr>
                <w:b/>
              </w:rPr>
              <w:t>Název studijního programu</w:t>
            </w:r>
          </w:p>
        </w:tc>
        <w:tc>
          <w:tcPr>
            <w:tcW w:w="7341" w:type="dxa"/>
            <w:gridSpan w:val="14"/>
          </w:tcPr>
          <w:p w14:paraId="14BF57C5" w14:textId="77777777" w:rsidR="006D6AFD" w:rsidRDefault="006D6AFD" w:rsidP="00AA3147">
            <w:pPr>
              <w:jc w:val="both"/>
            </w:pPr>
            <w:r>
              <w:t>Kreativní odvětví a digitální kultura</w:t>
            </w:r>
          </w:p>
        </w:tc>
      </w:tr>
      <w:tr w:rsidR="006D6AFD" w14:paraId="607CF3C9" w14:textId="77777777" w:rsidTr="00B46AAE">
        <w:trPr>
          <w:trHeight w:val="227"/>
        </w:trPr>
        <w:tc>
          <w:tcPr>
            <w:tcW w:w="2518" w:type="dxa"/>
            <w:shd w:val="clear" w:color="auto" w:fill="F7CAAC"/>
          </w:tcPr>
          <w:p w14:paraId="3668239D" w14:textId="77777777" w:rsidR="006D6AFD" w:rsidRDefault="006D6AFD" w:rsidP="00AA3147">
            <w:pPr>
              <w:jc w:val="both"/>
              <w:rPr>
                <w:b/>
              </w:rPr>
            </w:pPr>
            <w:r>
              <w:rPr>
                <w:b/>
              </w:rPr>
              <w:t>Jméno a příjmení</w:t>
            </w:r>
          </w:p>
        </w:tc>
        <w:tc>
          <w:tcPr>
            <w:tcW w:w="4536" w:type="dxa"/>
            <w:gridSpan w:val="8"/>
          </w:tcPr>
          <w:p w14:paraId="542B182C" w14:textId="77777777" w:rsidR="006D6AFD" w:rsidRDefault="006D6AFD" w:rsidP="00AA3147">
            <w:pPr>
              <w:jc w:val="both"/>
            </w:pPr>
            <w:r>
              <w:t xml:space="preserve">Jindřich </w:t>
            </w:r>
            <w:proofErr w:type="spellStart"/>
            <w:r>
              <w:t>Oukropec</w:t>
            </w:r>
            <w:proofErr w:type="spellEnd"/>
          </w:p>
        </w:tc>
        <w:tc>
          <w:tcPr>
            <w:tcW w:w="709" w:type="dxa"/>
            <w:shd w:val="clear" w:color="auto" w:fill="F7CAAC"/>
          </w:tcPr>
          <w:p w14:paraId="144B3D88" w14:textId="77777777" w:rsidR="006D6AFD" w:rsidRDefault="006D6AFD" w:rsidP="00AA3147">
            <w:pPr>
              <w:jc w:val="both"/>
              <w:rPr>
                <w:b/>
              </w:rPr>
            </w:pPr>
            <w:r>
              <w:rPr>
                <w:b/>
              </w:rPr>
              <w:t>Tituly</w:t>
            </w:r>
          </w:p>
        </w:tc>
        <w:tc>
          <w:tcPr>
            <w:tcW w:w="2096" w:type="dxa"/>
            <w:gridSpan w:val="5"/>
          </w:tcPr>
          <w:p w14:paraId="25845350" w14:textId="77777777" w:rsidR="006D6AFD" w:rsidRDefault="006D6AFD" w:rsidP="00AA3147">
            <w:pPr>
              <w:jc w:val="both"/>
            </w:pPr>
            <w:r>
              <w:t xml:space="preserve">Mgr., </w:t>
            </w:r>
            <w:proofErr w:type="spellStart"/>
            <w:r>
              <w:t>DiS</w:t>
            </w:r>
            <w:proofErr w:type="spellEnd"/>
            <w:r>
              <w:t>.</w:t>
            </w:r>
          </w:p>
        </w:tc>
      </w:tr>
      <w:tr w:rsidR="006D6AFD" w14:paraId="5E2BA249" w14:textId="77777777" w:rsidTr="00AA3147">
        <w:tc>
          <w:tcPr>
            <w:tcW w:w="2518" w:type="dxa"/>
            <w:shd w:val="clear" w:color="auto" w:fill="F7CAAC"/>
          </w:tcPr>
          <w:p w14:paraId="34A14A0D" w14:textId="77777777" w:rsidR="006D6AFD" w:rsidRDefault="006D6AFD" w:rsidP="00AA3147">
            <w:pPr>
              <w:jc w:val="both"/>
              <w:rPr>
                <w:b/>
              </w:rPr>
            </w:pPr>
            <w:r>
              <w:rPr>
                <w:b/>
              </w:rPr>
              <w:t>Rok narození</w:t>
            </w:r>
          </w:p>
        </w:tc>
        <w:tc>
          <w:tcPr>
            <w:tcW w:w="829" w:type="dxa"/>
            <w:gridSpan w:val="2"/>
          </w:tcPr>
          <w:p w14:paraId="2AA29B02" w14:textId="77777777" w:rsidR="006D6AFD" w:rsidRDefault="006D6AFD" w:rsidP="00AA3147">
            <w:pPr>
              <w:jc w:val="both"/>
            </w:pPr>
            <w:r>
              <w:t>1993</w:t>
            </w:r>
          </w:p>
        </w:tc>
        <w:tc>
          <w:tcPr>
            <w:tcW w:w="1721" w:type="dxa"/>
            <w:shd w:val="clear" w:color="auto" w:fill="F7CAAC"/>
          </w:tcPr>
          <w:p w14:paraId="3B215DBD" w14:textId="77777777" w:rsidR="006D6AFD" w:rsidRDefault="006D6AFD" w:rsidP="00AA3147">
            <w:pPr>
              <w:jc w:val="both"/>
              <w:rPr>
                <w:b/>
              </w:rPr>
            </w:pPr>
            <w:r>
              <w:rPr>
                <w:b/>
              </w:rPr>
              <w:t>typ vztahu k VŠ</w:t>
            </w:r>
          </w:p>
        </w:tc>
        <w:tc>
          <w:tcPr>
            <w:tcW w:w="992" w:type="dxa"/>
            <w:gridSpan w:val="4"/>
          </w:tcPr>
          <w:p w14:paraId="0A15F67A" w14:textId="77777777" w:rsidR="006D6AFD" w:rsidRDefault="006D6AFD" w:rsidP="00AA3147">
            <w:pPr>
              <w:jc w:val="both"/>
            </w:pPr>
            <w:r>
              <w:t>DPP</w:t>
            </w:r>
          </w:p>
        </w:tc>
        <w:tc>
          <w:tcPr>
            <w:tcW w:w="994" w:type="dxa"/>
            <w:shd w:val="clear" w:color="auto" w:fill="F7CAAC"/>
          </w:tcPr>
          <w:p w14:paraId="079D5F7F" w14:textId="77777777" w:rsidR="006D6AFD" w:rsidRDefault="006D6AFD" w:rsidP="00AA3147">
            <w:pPr>
              <w:jc w:val="both"/>
              <w:rPr>
                <w:b/>
              </w:rPr>
            </w:pPr>
            <w:r>
              <w:rPr>
                <w:b/>
              </w:rPr>
              <w:t>rozsah</w:t>
            </w:r>
          </w:p>
        </w:tc>
        <w:tc>
          <w:tcPr>
            <w:tcW w:w="709" w:type="dxa"/>
          </w:tcPr>
          <w:p w14:paraId="3B652EF4" w14:textId="37FA3756" w:rsidR="006D6AFD" w:rsidRDefault="003C4C72" w:rsidP="00AA3147">
            <w:pPr>
              <w:jc w:val="both"/>
            </w:pPr>
            <w:proofErr w:type="gramStart"/>
            <w:r>
              <w:t>1h</w:t>
            </w:r>
            <w:proofErr w:type="gramEnd"/>
            <w:r>
              <w:t>/t</w:t>
            </w:r>
          </w:p>
        </w:tc>
        <w:tc>
          <w:tcPr>
            <w:tcW w:w="709" w:type="dxa"/>
            <w:gridSpan w:val="3"/>
            <w:shd w:val="clear" w:color="auto" w:fill="F7CAAC"/>
          </w:tcPr>
          <w:p w14:paraId="33C719BD" w14:textId="77777777" w:rsidR="006D6AFD" w:rsidRDefault="006D6AFD" w:rsidP="00AA3147">
            <w:pPr>
              <w:jc w:val="both"/>
              <w:rPr>
                <w:b/>
              </w:rPr>
            </w:pPr>
            <w:r>
              <w:rPr>
                <w:b/>
              </w:rPr>
              <w:t>do kdy</w:t>
            </w:r>
          </w:p>
        </w:tc>
        <w:tc>
          <w:tcPr>
            <w:tcW w:w="1387" w:type="dxa"/>
            <w:gridSpan w:val="2"/>
          </w:tcPr>
          <w:p w14:paraId="78332BFE" w14:textId="77777777" w:rsidR="006D6AFD" w:rsidRDefault="006D6AFD" w:rsidP="00AA3147">
            <w:pPr>
              <w:jc w:val="both"/>
            </w:pPr>
          </w:p>
        </w:tc>
      </w:tr>
      <w:tr w:rsidR="006D6AFD" w14:paraId="35FA161A" w14:textId="77777777" w:rsidTr="00AA3147">
        <w:tc>
          <w:tcPr>
            <w:tcW w:w="5068" w:type="dxa"/>
            <w:gridSpan w:val="4"/>
            <w:shd w:val="clear" w:color="auto" w:fill="F7CAAC"/>
          </w:tcPr>
          <w:p w14:paraId="4AFDC3D4" w14:textId="77777777" w:rsidR="006D6AFD" w:rsidRDefault="006D6AFD" w:rsidP="00AA3147">
            <w:pPr>
              <w:jc w:val="both"/>
              <w:rPr>
                <w:b/>
              </w:rPr>
            </w:pPr>
            <w:r>
              <w:rPr>
                <w:b/>
              </w:rPr>
              <w:t>Typ vztahu na součásti VŠ, která uskutečňuje st. program</w:t>
            </w:r>
          </w:p>
        </w:tc>
        <w:tc>
          <w:tcPr>
            <w:tcW w:w="992" w:type="dxa"/>
            <w:gridSpan w:val="4"/>
          </w:tcPr>
          <w:p w14:paraId="044E78C8" w14:textId="77777777" w:rsidR="006D6AFD" w:rsidRDefault="006D6AFD" w:rsidP="00AA3147">
            <w:pPr>
              <w:jc w:val="both"/>
            </w:pPr>
            <w:r>
              <w:t>DPP</w:t>
            </w:r>
          </w:p>
        </w:tc>
        <w:tc>
          <w:tcPr>
            <w:tcW w:w="994" w:type="dxa"/>
            <w:shd w:val="clear" w:color="auto" w:fill="F7CAAC"/>
          </w:tcPr>
          <w:p w14:paraId="517C3F30" w14:textId="77777777" w:rsidR="006D6AFD" w:rsidRDefault="006D6AFD" w:rsidP="00AA3147">
            <w:pPr>
              <w:jc w:val="both"/>
              <w:rPr>
                <w:b/>
              </w:rPr>
            </w:pPr>
            <w:r>
              <w:rPr>
                <w:b/>
              </w:rPr>
              <w:t>rozsah</w:t>
            </w:r>
          </w:p>
        </w:tc>
        <w:tc>
          <w:tcPr>
            <w:tcW w:w="709" w:type="dxa"/>
          </w:tcPr>
          <w:p w14:paraId="2690E690" w14:textId="11603587" w:rsidR="006D6AFD" w:rsidRDefault="003C4C72" w:rsidP="00AA3147">
            <w:pPr>
              <w:jc w:val="both"/>
            </w:pPr>
            <w:proofErr w:type="gramStart"/>
            <w:r>
              <w:t>1h</w:t>
            </w:r>
            <w:proofErr w:type="gramEnd"/>
            <w:r>
              <w:t>/t</w:t>
            </w:r>
          </w:p>
        </w:tc>
        <w:tc>
          <w:tcPr>
            <w:tcW w:w="709" w:type="dxa"/>
            <w:gridSpan w:val="3"/>
            <w:shd w:val="clear" w:color="auto" w:fill="F7CAAC"/>
          </w:tcPr>
          <w:p w14:paraId="1FE9D8CA" w14:textId="77777777" w:rsidR="006D6AFD" w:rsidRDefault="006D6AFD" w:rsidP="00AA3147">
            <w:pPr>
              <w:jc w:val="both"/>
              <w:rPr>
                <w:b/>
              </w:rPr>
            </w:pPr>
            <w:r>
              <w:rPr>
                <w:b/>
              </w:rPr>
              <w:t>do kdy</w:t>
            </w:r>
          </w:p>
        </w:tc>
        <w:tc>
          <w:tcPr>
            <w:tcW w:w="1387" w:type="dxa"/>
            <w:gridSpan w:val="2"/>
          </w:tcPr>
          <w:p w14:paraId="692E72E1" w14:textId="77777777" w:rsidR="006D6AFD" w:rsidRDefault="006D6AFD" w:rsidP="00AA3147">
            <w:pPr>
              <w:jc w:val="both"/>
            </w:pPr>
          </w:p>
        </w:tc>
      </w:tr>
      <w:tr w:rsidR="006D6AFD" w14:paraId="0C8D0F27" w14:textId="77777777" w:rsidTr="00AA3147">
        <w:tc>
          <w:tcPr>
            <w:tcW w:w="6060" w:type="dxa"/>
            <w:gridSpan w:val="8"/>
            <w:shd w:val="clear" w:color="auto" w:fill="F7CAAC"/>
          </w:tcPr>
          <w:p w14:paraId="562EC0A8" w14:textId="77777777" w:rsidR="006D6AFD" w:rsidRDefault="006D6AFD" w:rsidP="00AA3147">
            <w:pPr>
              <w:jc w:val="both"/>
            </w:pPr>
            <w:r>
              <w:rPr>
                <w:b/>
              </w:rPr>
              <w:t>Další současná působení jako akademický pracovník na jiných VŠ</w:t>
            </w:r>
          </w:p>
        </w:tc>
        <w:tc>
          <w:tcPr>
            <w:tcW w:w="1703" w:type="dxa"/>
            <w:gridSpan w:val="2"/>
            <w:shd w:val="clear" w:color="auto" w:fill="F7CAAC"/>
          </w:tcPr>
          <w:p w14:paraId="5AA1C55F" w14:textId="77777777" w:rsidR="006D6AFD" w:rsidRDefault="006D6AFD"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B1DAD46" w14:textId="77777777" w:rsidR="006D6AFD" w:rsidRDefault="006D6AFD" w:rsidP="00AA3147">
            <w:pPr>
              <w:jc w:val="both"/>
              <w:rPr>
                <w:b/>
              </w:rPr>
            </w:pPr>
            <w:r>
              <w:rPr>
                <w:b/>
              </w:rPr>
              <w:t>rozsah</w:t>
            </w:r>
          </w:p>
        </w:tc>
      </w:tr>
      <w:tr w:rsidR="006D6AFD" w14:paraId="5F70A0EF" w14:textId="77777777" w:rsidTr="00AA3147">
        <w:tc>
          <w:tcPr>
            <w:tcW w:w="6060" w:type="dxa"/>
            <w:gridSpan w:val="8"/>
          </w:tcPr>
          <w:p w14:paraId="1A8B11E7" w14:textId="77777777" w:rsidR="006D6AFD" w:rsidRDefault="006D6AFD" w:rsidP="00AA3147">
            <w:pPr>
              <w:jc w:val="both"/>
            </w:pPr>
          </w:p>
        </w:tc>
        <w:tc>
          <w:tcPr>
            <w:tcW w:w="1703" w:type="dxa"/>
            <w:gridSpan w:val="2"/>
          </w:tcPr>
          <w:p w14:paraId="643A9060" w14:textId="77777777" w:rsidR="006D6AFD" w:rsidRDefault="006D6AFD" w:rsidP="00AA3147">
            <w:pPr>
              <w:jc w:val="both"/>
            </w:pPr>
          </w:p>
        </w:tc>
        <w:tc>
          <w:tcPr>
            <w:tcW w:w="2096" w:type="dxa"/>
            <w:gridSpan w:val="5"/>
          </w:tcPr>
          <w:p w14:paraId="35C19B53" w14:textId="77777777" w:rsidR="006D6AFD" w:rsidRDefault="006D6AFD" w:rsidP="00AA3147">
            <w:pPr>
              <w:jc w:val="both"/>
            </w:pPr>
          </w:p>
        </w:tc>
      </w:tr>
      <w:tr w:rsidR="006D6AFD" w14:paraId="062B750E" w14:textId="77777777" w:rsidTr="00AA3147">
        <w:tc>
          <w:tcPr>
            <w:tcW w:w="6060" w:type="dxa"/>
            <w:gridSpan w:val="8"/>
          </w:tcPr>
          <w:p w14:paraId="7EDACC3C" w14:textId="77777777" w:rsidR="006D6AFD" w:rsidRDefault="006D6AFD" w:rsidP="00AA3147">
            <w:pPr>
              <w:jc w:val="both"/>
            </w:pPr>
          </w:p>
        </w:tc>
        <w:tc>
          <w:tcPr>
            <w:tcW w:w="1703" w:type="dxa"/>
            <w:gridSpan w:val="2"/>
          </w:tcPr>
          <w:p w14:paraId="2ADA0AB7" w14:textId="77777777" w:rsidR="006D6AFD" w:rsidRDefault="006D6AFD" w:rsidP="00AA3147">
            <w:pPr>
              <w:jc w:val="both"/>
            </w:pPr>
          </w:p>
        </w:tc>
        <w:tc>
          <w:tcPr>
            <w:tcW w:w="2096" w:type="dxa"/>
            <w:gridSpan w:val="5"/>
          </w:tcPr>
          <w:p w14:paraId="09D9DE22" w14:textId="77777777" w:rsidR="006D6AFD" w:rsidRDefault="006D6AFD" w:rsidP="00AA3147">
            <w:pPr>
              <w:jc w:val="both"/>
            </w:pPr>
          </w:p>
        </w:tc>
      </w:tr>
      <w:tr w:rsidR="006D6AFD" w14:paraId="59012A0D" w14:textId="77777777" w:rsidTr="00AA3147">
        <w:tc>
          <w:tcPr>
            <w:tcW w:w="9859" w:type="dxa"/>
            <w:gridSpan w:val="15"/>
            <w:shd w:val="clear" w:color="auto" w:fill="F7CAAC"/>
          </w:tcPr>
          <w:p w14:paraId="79F221A2" w14:textId="77777777" w:rsidR="006D6AFD" w:rsidRDefault="006D6AFD" w:rsidP="00AA3147">
            <w:pPr>
              <w:jc w:val="both"/>
            </w:pPr>
            <w:r>
              <w:rPr>
                <w:b/>
              </w:rPr>
              <w:t>Předměty příslušného studijního programu a způsob zapojení do jejich výuky, příp. další zapojení do uskutečňování studijního programu</w:t>
            </w:r>
          </w:p>
        </w:tc>
      </w:tr>
      <w:tr w:rsidR="006D6AFD" w14:paraId="5777C983" w14:textId="77777777" w:rsidTr="00CB49E1">
        <w:trPr>
          <w:trHeight w:val="432"/>
        </w:trPr>
        <w:tc>
          <w:tcPr>
            <w:tcW w:w="9859" w:type="dxa"/>
            <w:gridSpan w:val="15"/>
            <w:tcBorders>
              <w:top w:val="nil"/>
            </w:tcBorders>
          </w:tcPr>
          <w:p w14:paraId="3549334B" w14:textId="77777777" w:rsidR="006D6AFD" w:rsidRDefault="006D6AFD">
            <w:pPr>
              <w:jc w:val="both"/>
            </w:pPr>
            <w:proofErr w:type="spellStart"/>
            <w:r>
              <w:t>Fake</w:t>
            </w:r>
            <w:proofErr w:type="spellEnd"/>
            <w:r>
              <w:t xml:space="preserve"> </w:t>
            </w:r>
            <w:proofErr w:type="spellStart"/>
            <w:r>
              <w:t>news</w:t>
            </w:r>
            <w:proofErr w:type="spellEnd"/>
            <w:r>
              <w:t xml:space="preserve"> a krizová komunikace v digitálním prostoru (přednášející, garant předmětu)</w:t>
            </w:r>
          </w:p>
          <w:p w14:paraId="3A11C9CE" w14:textId="442E0A2D" w:rsidR="00CB49E1" w:rsidRPr="002827C6" w:rsidRDefault="00CB49E1">
            <w:pPr>
              <w:jc w:val="both"/>
            </w:pPr>
          </w:p>
        </w:tc>
      </w:tr>
      <w:tr w:rsidR="006D6AFD" w14:paraId="5E698D6E" w14:textId="77777777" w:rsidTr="00AA3147">
        <w:trPr>
          <w:trHeight w:val="340"/>
        </w:trPr>
        <w:tc>
          <w:tcPr>
            <w:tcW w:w="9859" w:type="dxa"/>
            <w:gridSpan w:val="15"/>
            <w:tcBorders>
              <w:top w:val="nil"/>
            </w:tcBorders>
            <w:shd w:val="clear" w:color="auto" w:fill="FBD4B4"/>
          </w:tcPr>
          <w:p w14:paraId="297A9316" w14:textId="77777777" w:rsidR="006D6AFD" w:rsidRPr="002827C6" w:rsidRDefault="006D6AFD" w:rsidP="00AA3147">
            <w:pPr>
              <w:jc w:val="both"/>
              <w:rPr>
                <w:b/>
              </w:rPr>
            </w:pPr>
            <w:r w:rsidRPr="002827C6">
              <w:rPr>
                <w:b/>
              </w:rPr>
              <w:t>Zapojení do výuky v dalších studijních programech na téže vysoké škole (pouze u garantů ZT a PZ předmětů)</w:t>
            </w:r>
          </w:p>
        </w:tc>
      </w:tr>
      <w:tr w:rsidR="006D6AFD" w14:paraId="65DDDA48" w14:textId="77777777" w:rsidTr="00AA3147">
        <w:trPr>
          <w:trHeight w:val="340"/>
        </w:trPr>
        <w:tc>
          <w:tcPr>
            <w:tcW w:w="2802" w:type="dxa"/>
            <w:gridSpan w:val="2"/>
            <w:tcBorders>
              <w:top w:val="nil"/>
            </w:tcBorders>
          </w:tcPr>
          <w:p w14:paraId="12639805" w14:textId="77777777" w:rsidR="006D6AFD" w:rsidRPr="002827C6" w:rsidRDefault="006D6AFD" w:rsidP="00AA3147">
            <w:pPr>
              <w:jc w:val="both"/>
              <w:rPr>
                <w:b/>
              </w:rPr>
            </w:pPr>
            <w:r w:rsidRPr="002827C6">
              <w:rPr>
                <w:b/>
              </w:rPr>
              <w:t>Název studijního předmětu</w:t>
            </w:r>
          </w:p>
        </w:tc>
        <w:tc>
          <w:tcPr>
            <w:tcW w:w="2409" w:type="dxa"/>
            <w:gridSpan w:val="3"/>
            <w:tcBorders>
              <w:top w:val="nil"/>
            </w:tcBorders>
          </w:tcPr>
          <w:p w14:paraId="11CBB03E" w14:textId="77777777" w:rsidR="006D6AFD" w:rsidRPr="002827C6" w:rsidRDefault="006D6AFD" w:rsidP="00AA3147">
            <w:pPr>
              <w:jc w:val="both"/>
              <w:rPr>
                <w:b/>
              </w:rPr>
            </w:pPr>
            <w:r w:rsidRPr="002827C6">
              <w:rPr>
                <w:b/>
              </w:rPr>
              <w:t>Název studijního programu</w:t>
            </w:r>
          </w:p>
        </w:tc>
        <w:tc>
          <w:tcPr>
            <w:tcW w:w="567" w:type="dxa"/>
            <w:gridSpan w:val="2"/>
            <w:tcBorders>
              <w:top w:val="nil"/>
            </w:tcBorders>
          </w:tcPr>
          <w:p w14:paraId="4E34E562" w14:textId="77777777" w:rsidR="006D6AFD" w:rsidRPr="002827C6" w:rsidRDefault="006D6AFD" w:rsidP="00AA3147">
            <w:pPr>
              <w:jc w:val="both"/>
              <w:rPr>
                <w:b/>
              </w:rPr>
            </w:pPr>
            <w:r w:rsidRPr="002827C6">
              <w:rPr>
                <w:b/>
              </w:rPr>
              <w:t>Sem.</w:t>
            </w:r>
          </w:p>
        </w:tc>
        <w:tc>
          <w:tcPr>
            <w:tcW w:w="2109" w:type="dxa"/>
            <w:gridSpan w:val="5"/>
            <w:tcBorders>
              <w:top w:val="nil"/>
            </w:tcBorders>
          </w:tcPr>
          <w:p w14:paraId="5E50B68B" w14:textId="77777777" w:rsidR="006D6AFD" w:rsidRPr="002827C6" w:rsidRDefault="006D6AFD" w:rsidP="00AA3147">
            <w:pPr>
              <w:jc w:val="both"/>
              <w:rPr>
                <w:b/>
              </w:rPr>
            </w:pPr>
            <w:r w:rsidRPr="002827C6">
              <w:rPr>
                <w:b/>
              </w:rPr>
              <w:t>Role ve výuce daného předmětu</w:t>
            </w:r>
          </w:p>
        </w:tc>
        <w:tc>
          <w:tcPr>
            <w:tcW w:w="1972" w:type="dxa"/>
            <w:gridSpan w:val="3"/>
            <w:tcBorders>
              <w:top w:val="nil"/>
            </w:tcBorders>
          </w:tcPr>
          <w:p w14:paraId="5977D972" w14:textId="77777777" w:rsidR="006D6AFD" w:rsidRPr="002827C6" w:rsidRDefault="006D6AFD"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D6AFD" w14:paraId="6989B000" w14:textId="77777777" w:rsidTr="00AA3147">
        <w:trPr>
          <w:trHeight w:val="285"/>
        </w:trPr>
        <w:tc>
          <w:tcPr>
            <w:tcW w:w="2802" w:type="dxa"/>
            <w:gridSpan w:val="2"/>
            <w:tcBorders>
              <w:top w:val="nil"/>
            </w:tcBorders>
          </w:tcPr>
          <w:p w14:paraId="0B0BDD44" w14:textId="77777777" w:rsidR="006D6AFD" w:rsidRPr="00461AFF" w:rsidRDefault="006D6AFD" w:rsidP="00AA3147">
            <w:pPr>
              <w:jc w:val="both"/>
              <w:rPr>
                <w:color w:val="FF0000"/>
              </w:rPr>
            </w:pPr>
          </w:p>
        </w:tc>
        <w:tc>
          <w:tcPr>
            <w:tcW w:w="2409" w:type="dxa"/>
            <w:gridSpan w:val="3"/>
            <w:tcBorders>
              <w:top w:val="nil"/>
            </w:tcBorders>
          </w:tcPr>
          <w:p w14:paraId="61343CC3" w14:textId="77777777" w:rsidR="006D6AFD" w:rsidRPr="00461AFF" w:rsidRDefault="006D6AFD" w:rsidP="00AA3147">
            <w:pPr>
              <w:jc w:val="both"/>
              <w:rPr>
                <w:color w:val="FF0000"/>
              </w:rPr>
            </w:pPr>
          </w:p>
        </w:tc>
        <w:tc>
          <w:tcPr>
            <w:tcW w:w="567" w:type="dxa"/>
            <w:gridSpan w:val="2"/>
            <w:tcBorders>
              <w:top w:val="nil"/>
            </w:tcBorders>
          </w:tcPr>
          <w:p w14:paraId="2C0BF47C" w14:textId="77777777" w:rsidR="006D6AFD" w:rsidRPr="00461AFF" w:rsidRDefault="006D6AFD" w:rsidP="00AA3147">
            <w:pPr>
              <w:jc w:val="both"/>
              <w:rPr>
                <w:color w:val="FF0000"/>
              </w:rPr>
            </w:pPr>
          </w:p>
        </w:tc>
        <w:tc>
          <w:tcPr>
            <w:tcW w:w="2109" w:type="dxa"/>
            <w:gridSpan w:val="5"/>
            <w:tcBorders>
              <w:top w:val="nil"/>
            </w:tcBorders>
          </w:tcPr>
          <w:p w14:paraId="61AF053F" w14:textId="77777777" w:rsidR="006D6AFD" w:rsidRPr="00461AFF" w:rsidRDefault="006D6AFD" w:rsidP="00AA3147">
            <w:pPr>
              <w:jc w:val="both"/>
              <w:rPr>
                <w:color w:val="FF0000"/>
              </w:rPr>
            </w:pPr>
          </w:p>
        </w:tc>
        <w:tc>
          <w:tcPr>
            <w:tcW w:w="1972" w:type="dxa"/>
            <w:gridSpan w:val="3"/>
            <w:tcBorders>
              <w:top w:val="nil"/>
            </w:tcBorders>
          </w:tcPr>
          <w:p w14:paraId="126937AD" w14:textId="77777777" w:rsidR="006D6AFD" w:rsidRPr="00461AFF" w:rsidRDefault="006D6AFD" w:rsidP="00AA3147">
            <w:pPr>
              <w:jc w:val="both"/>
              <w:rPr>
                <w:color w:val="FF0000"/>
              </w:rPr>
            </w:pPr>
          </w:p>
        </w:tc>
      </w:tr>
      <w:tr w:rsidR="006D6AFD" w14:paraId="50F4CDFB" w14:textId="77777777" w:rsidTr="00AA3147">
        <w:trPr>
          <w:trHeight w:val="284"/>
        </w:trPr>
        <w:tc>
          <w:tcPr>
            <w:tcW w:w="2802" w:type="dxa"/>
            <w:gridSpan w:val="2"/>
            <w:tcBorders>
              <w:top w:val="nil"/>
            </w:tcBorders>
          </w:tcPr>
          <w:p w14:paraId="6231ED21" w14:textId="77777777" w:rsidR="006D6AFD" w:rsidRPr="00461AFF" w:rsidRDefault="006D6AFD" w:rsidP="00AA3147">
            <w:pPr>
              <w:jc w:val="both"/>
              <w:rPr>
                <w:color w:val="FF0000"/>
              </w:rPr>
            </w:pPr>
          </w:p>
        </w:tc>
        <w:tc>
          <w:tcPr>
            <w:tcW w:w="2409" w:type="dxa"/>
            <w:gridSpan w:val="3"/>
            <w:tcBorders>
              <w:top w:val="nil"/>
            </w:tcBorders>
          </w:tcPr>
          <w:p w14:paraId="3062F1DE" w14:textId="77777777" w:rsidR="006D6AFD" w:rsidRPr="00461AFF" w:rsidRDefault="006D6AFD" w:rsidP="00AA3147">
            <w:pPr>
              <w:jc w:val="both"/>
              <w:rPr>
                <w:color w:val="FF0000"/>
              </w:rPr>
            </w:pPr>
          </w:p>
        </w:tc>
        <w:tc>
          <w:tcPr>
            <w:tcW w:w="567" w:type="dxa"/>
            <w:gridSpan w:val="2"/>
            <w:tcBorders>
              <w:top w:val="nil"/>
            </w:tcBorders>
          </w:tcPr>
          <w:p w14:paraId="5EE5942F" w14:textId="77777777" w:rsidR="006D6AFD" w:rsidRPr="00461AFF" w:rsidRDefault="006D6AFD" w:rsidP="00AA3147">
            <w:pPr>
              <w:jc w:val="both"/>
              <w:rPr>
                <w:color w:val="FF0000"/>
              </w:rPr>
            </w:pPr>
          </w:p>
        </w:tc>
        <w:tc>
          <w:tcPr>
            <w:tcW w:w="2109" w:type="dxa"/>
            <w:gridSpan w:val="5"/>
            <w:tcBorders>
              <w:top w:val="nil"/>
            </w:tcBorders>
          </w:tcPr>
          <w:p w14:paraId="2872B44E" w14:textId="77777777" w:rsidR="006D6AFD" w:rsidRPr="00461AFF" w:rsidRDefault="006D6AFD" w:rsidP="00AA3147">
            <w:pPr>
              <w:jc w:val="both"/>
              <w:rPr>
                <w:color w:val="FF0000"/>
              </w:rPr>
            </w:pPr>
          </w:p>
        </w:tc>
        <w:tc>
          <w:tcPr>
            <w:tcW w:w="1972" w:type="dxa"/>
            <w:gridSpan w:val="3"/>
            <w:tcBorders>
              <w:top w:val="nil"/>
            </w:tcBorders>
          </w:tcPr>
          <w:p w14:paraId="537BD705" w14:textId="77777777" w:rsidR="006D6AFD" w:rsidRPr="00461AFF" w:rsidRDefault="006D6AFD" w:rsidP="00AA3147">
            <w:pPr>
              <w:jc w:val="both"/>
              <w:rPr>
                <w:color w:val="FF0000"/>
              </w:rPr>
            </w:pPr>
          </w:p>
        </w:tc>
      </w:tr>
      <w:tr w:rsidR="006D6AFD" w14:paraId="377D9792" w14:textId="77777777" w:rsidTr="00AA3147">
        <w:tc>
          <w:tcPr>
            <w:tcW w:w="9859" w:type="dxa"/>
            <w:gridSpan w:val="15"/>
            <w:shd w:val="clear" w:color="auto" w:fill="F7CAAC"/>
          </w:tcPr>
          <w:p w14:paraId="7F09D6AD" w14:textId="77777777" w:rsidR="006D6AFD" w:rsidRDefault="006D6AFD" w:rsidP="00AA3147">
            <w:pPr>
              <w:jc w:val="both"/>
            </w:pPr>
            <w:r>
              <w:rPr>
                <w:b/>
              </w:rPr>
              <w:t xml:space="preserve">Údaje o vzdělání na VŠ </w:t>
            </w:r>
          </w:p>
        </w:tc>
      </w:tr>
      <w:tr w:rsidR="006D6AFD" w14:paraId="33276744" w14:textId="77777777" w:rsidTr="00AA3147">
        <w:trPr>
          <w:trHeight w:val="433"/>
        </w:trPr>
        <w:tc>
          <w:tcPr>
            <w:tcW w:w="9859" w:type="dxa"/>
            <w:gridSpan w:val="15"/>
          </w:tcPr>
          <w:p w14:paraId="672CCC09" w14:textId="0EA1A8BB" w:rsidR="00216F73" w:rsidRPr="00B05231" w:rsidRDefault="00216F73" w:rsidP="00216F73">
            <w:r w:rsidRPr="00B05231">
              <w:t>2020-</w:t>
            </w:r>
            <w:r w:rsidRPr="00B05231">
              <w:rPr>
                <w:iCs/>
              </w:rPr>
              <w:t>2024</w:t>
            </w:r>
            <w:r>
              <w:rPr>
                <w:iCs/>
              </w:rPr>
              <w:t>:</w:t>
            </w:r>
            <w:r w:rsidRPr="00B05231">
              <w:rPr>
                <w:iCs/>
              </w:rPr>
              <w:t xml:space="preserve"> </w:t>
            </w:r>
            <w:r w:rsidRPr="00B05231">
              <w:t>Univerzita Karlova</w:t>
            </w:r>
            <w:r w:rsidR="00666EB6">
              <w:t xml:space="preserve">, </w:t>
            </w:r>
            <w:r w:rsidR="00D03CDA">
              <w:t xml:space="preserve">DSP </w:t>
            </w:r>
            <w:r w:rsidR="00435461">
              <w:t>(téma Řízení</w:t>
            </w:r>
            <w:r w:rsidR="0067512A">
              <w:t xml:space="preserve"> značky v éře dezinformací)</w:t>
            </w:r>
            <w:r w:rsidRPr="00B05231">
              <w:t xml:space="preserve"> </w:t>
            </w:r>
          </w:p>
          <w:p w14:paraId="4BB475BC" w14:textId="77777777" w:rsidR="00216F73" w:rsidRPr="00B05231" w:rsidRDefault="00216F73" w:rsidP="00216F73">
            <w:r w:rsidRPr="00B05231">
              <w:t>2018-2020</w:t>
            </w:r>
            <w:r>
              <w:t>:</w:t>
            </w:r>
            <w:r w:rsidRPr="00B05231">
              <w:t xml:space="preserve"> Paris </w:t>
            </w:r>
            <w:proofErr w:type="spellStart"/>
            <w:r w:rsidRPr="00B05231">
              <w:t>School</w:t>
            </w:r>
            <w:proofErr w:type="spellEnd"/>
            <w:r w:rsidRPr="00B05231">
              <w:t xml:space="preserve"> </w:t>
            </w:r>
            <w:proofErr w:type="spellStart"/>
            <w:r w:rsidRPr="00B05231">
              <w:t>of</w:t>
            </w:r>
            <w:proofErr w:type="spellEnd"/>
            <w:r w:rsidRPr="00B05231">
              <w:t xml:space="preserve"> Business (Mgr.), obor Marketing </w:t>
            </w:r>
            <w:proofErr w:type="spellStart"/>
            <w:r w:rsidRPr="00B05231">
              <w:t>Strategy</w:t>
            </w:r>
            <w:proofErr w:type="spellEnd"/>
            <w:r w:rsidRPr="00B05231">
              <w:t xml:space="preserve"> &amp; Data </w:t>
            </w:r>
            <w:proofErr w:type="spellStart"/>
            <w:r w:rsidRPr="00B05231">
              <w:t>Analytics</w:t>
            </w:r>
            <w:proofErr w:type="spellEnd"/>
          </w:p>
          <w:p w14:paraId="7CFB6DF4" w14:textId="77777777" w:rsidR="00216F73" w:rsidRPr="00B05231" w:rsidRDefault="00216F73" w:rsidP="00216F73">
            <w:r w:rsidRPr="00B05231">
              <w:t>2016-2017</w:t>
            </w:r>
            <w:r>
              <w:t>:</w:t>
            </w:r>
            <w:r w:rsidRPr="00B05231">
              <w:t xml:space="preserve"> Metropolitní univerzita (Bc.), obor Mediální studia</w:t>
            </w:r>
          </w:p>
          <w:p w14:paraId="682C8518" w14:textId="63DA7D10" w:rsidR="006D6AFD" w:rsidRPr="00B05231" w:rsidRDefault="000418DF" w:rsidP="00AA3147">
            <w:r>
              <w:t xml:space="preserve">2012-2015: </w:t>
            </w:r>
            <w:r w:rsidR="006D6AFD" w:rsidRPr="00B05231">
              <w:t>Vyšší odborná škola publicistiky (</w:t>
            </w:r>
            <w:proofErr w:type="spellStart"/>
            <w:r w:rsidR="006D6AFD" w:rsidRPr="00B05231">
              <w:t>DiS</w:t>
            </w:r>
            <w:proofErr w:type="spellEnd"/>
            <w:r w:rsidR="006D6AFD" w:rsidRPr="00B05231">
              <w:t>.), obor Reklamní produkce</w:t>
            </w:r>
          </w:p>
          <w:p w14:paraId="14EBBFBD" w14:textId="77777777" w:rsidR="006D6AFD" w:rsidRDefault="006D6AFD" w:rsidP="00311B61">
            <w:pPr>
              <w:rPr>
                <w:b/>
              </w:rPr>
            </w:pPr>
          </w:p>
        </w:tc>
      </w:tr>
      <w:tr w:rsidR="006D6AFD" w14:paraId="73A19916" w14:textId="77777777" w:rsidTr="00AA3147">
        <w:tc>
          <w:tcPr>
            <w:tcW w:w="9859" w:type="dxa"/>
            <w:gridSpan w:val="15"/>
            <w:shd w:val="clear" w:color="auto" w:fill="F7CAAC"/>
          </w:tcPr>
          <w:p w14:paraId="09B158A0" w14:textId="77777777" w:rsidR="006D6AFD" w:rsidRDefault="006D6AFD" w:rsidP="00AA3147">
            <w:pPr>
              <w:jc w:val="both"/>
              <w:rPr>
                <w:b/>
              </w:rPr>
            </w:pPr>
            <w:r>
              <w:rPr>
                <w:b/>
              </w:rPr>
              <w:t>Údaje o odborném působení od absolvování VŠ</w:t>
            </w:r>
          </w:p>
        </w:tc>
      </w:tr>
      <w:tr w:rsidR="006D6AFD" w14:paraId="1C8762B2" w14:textId="77777777" w:rsidTr="00FC649D">
        <w:trPr>
          <w:trHeight w:val="674"/>
        </w:trPr>
        <w:tc>
          <w:tcPr>
            <w:tcW w:w="9859" w:type="dxa"/>
            <w:gridSpan w:val="15"/>
          </w:tcPr>
          <w:p w14:paraId="197ACC38" w14:textId="5FD4015D" w:rsidR="006D6AFD" w:rsidRPr="00DF7822" w:rsidRDefault="006D6AFD" w:rsidP="00AA3147">
            <w:pPr>
              <w:jc w:val="both"/>
            </w:pPr>
            <w:proofErr w:type="gramStart"/>
            <w:r w:rsidRPr="00DF7822">
              <w:t>2021</w:t>
            </w:r>
            <w:r w:rsidR="000418DF">
              <w:t>-dosud</w:t>
            </w:r>
            <w:proofErr w:type="gramEnd"/>
            <w:r w:rsidR="000418DF">
              <w:t xml:space="preserve">: </w:t>
            </w:r>
            <w:r w:rsidR="000418DF" w:rsidRPr="00DF7822">
              <w:t xml:space="preserve">FSV UK v Praze </w:t>
            </w:r>
            <w:r w:rsidRPr="00DF7822">
              <w:t>předmět Říze</w:t>
            </w:r>
            <w:r w:rsidR="000418DF">
              <w:t xml:space="preserve">ní značky v éře dezinformací </w:t>
            </w:r>
          </w:p>
          <w:p w14:paraId="16F93120" w14:textId="6D111516" w:rsidR="006D6AFD" w:rsidRPr="00DF7822" w:rsidRDefault="000418DF" w:rsidP="00AA3147">
            <w:pPr>
              <w:jc w:val="both"/>
            </w:pPr>
            <w:proofErr w:type="gramStart"/>
            <w:r>
              <w:t>2021-dosud</w:t>
            </w:r>
            <w:proofErr w:type="gramEnd"/>
            <w:r>
              <w:t xml:space="preserve">: </w:t>
            </w:r>
            <w:r w:rsidR="006D6AFD" w:rsidRPr="00DF7822">
              <w:t>1-2x ročně školitel v Akademii Bezpečné Značky</w:t>
            </w:r>
          </w:p>
          <w:p w14:paraId="70DE559D" w14:textId="7E18AEF9" w:rsidR="006D6AFD" w:rsidRPr="009B6AE3" w:rsidRDefault="006D6AFD" w:rsidP="00AA3147">
            <w:pPr>
              <w:jc w:val="both"/>
              <w:rPr>
                <w:color w:val="FF0000"/>
              </w:rPr>
            </w:pPr>
          </w:p>
        </w:tc>
      </w:tr>
      <w:tr w:rsidR="006D6AFD" w14:paraId="4A45B1BB" w14:textId="77777777" w:rsidTr="00AA3147">
        <w:trPr>
          <w:trHeight w:val="250"/>
        </w:trPr>
        <w:tc>
          <w:tcPr>
            <w:tcW w:w="9859" w:type="dxa"/>
            <w:gridSpan w:val="15"/>
            <w:shd w:val="clear" w:color="auto" w:fill="F7CAAC"/>
          </w:tcPr>
          <w:p w14:paraId="10E2077B" w14:textId="77777777" w:rsidR="006D6AFD" w:rsidRDefault="006D6AFD" w:rsidP="00AA3147">
            <w:pPr>
              <w:jc w:val="both"/>
            </w:pPr>
            <w:r>
              <w:rPr>
                <w:b/>
              </w:rPr>
              <w:t>Zkušenosti s vedením kvalifikačních a rigorózních prací</w:t>
            </w:r>
          </w:p>
        </w:tc>
      </w:tr>
      <w:tr w:rsidR="006D6AFD" w14:paraId="71DB3D6B" w14:textId="77777777" w:rsidTr="00AA3147">
        <w:trPr>
          <w:trHeight w:val="330"/>
        </w:trPr>
        <w:tc>
          <w:tcPr>
            <w:tcW w:w="9859" w:type="dxa"/>
            <w:gridSpan w:val="15"/>
          </w:tcPr>
          <w:p w14:paraId="627EF485" w14:textId="77777777" w:rsidR="006D6AFD" w:rsidRDefault="006D6AFD" w:rsidP="00AA3147">
            <w:pPr>
              <w:jc w:val="both"/>
            </w:pPr>
          </w:p>
          <w:p w14:paraId="747C32A6" w14:textId="77777777" w:rsidR="00FC649D" w:rsidRDefault="00FC649D" w:rsidP="00AA3147">
            <w:pPr>
              <w:jc w:val="both"/>
            </w:pPr>
          </w:p>
          <w:p w14:paraId="26CBC1EC" w14:textId="3B778D80" w:rsidR="00FC649D" w:rsidRDefault="00FC649D" w:rsidP="00AA3147">
            <w:pPr>
              <w:jc w:val="both"/>
            </w:pPr>
          </w:p>
        </w:tc>
      </w:tr>
      <w:tr w:rsidR="006D6AFD" w14:paraId="49BEDF85" w14:textId="77777777" w:rsidTr="00AA3147">
        <w:trPr>
          <w:cantSplit/>
        </w:trPr>
        <w:tc>
          <w:tcPr>
            <w:tcW w:w="3347" w:type="dxa"/>
            <w:gridSpan w:val="3"/>
            <w:tcBorders>
              <w:top w:val="single" w:sz="12" w:space="0" w:color="auto"/>
            </w:tcBorders>
            <w:shd w:val="clear" w:color="auto" w:fill="F7CAAC"/>
          </w:tcPr>
          <w:p w14:paraId="02D0250A" w14:textId="77777777" w:rsidR="006D6AFD" w:rsidRDefault="006D6AFD"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0629AB28" w14:textId="77777777" w:rsidR="006D6AFD" w:rsidRDefault="006D6AFD"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797CBB1" w14:textId="77777777" w:rsidR="006D6AFD" w:rsidRDefault="006D6AFD"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56E0B92" w14:textId="77777777" w:rsidR="006D6AFD" w:rsidRDefault="006D6AFD" w:rsidP="00AA3147">
            <w:pPr>
              <w:jc w:val="both"/>
              <w:rPr>
                <w:b/>
              </w:rPr>
            </w:pPr>
            <w:r>
              <w:rPr>
                <w:b/>
              </w:rPr>
              <w:t>Ohlasy publikací</w:t>
            </w:r>
          </w:p>
        </w:tc>
      </w:tr>
      <w:tr w:rsidR="006D6AFD" w14:paraId="27B76C47" w14:textId="77777777" w:rsidTr="00AA3147">
        <w:trPr>
          <w:cantSplit/>
        </w:trPr>
        <w:tc>
          <w:tcPr>
            <w:tcW w:w="3347" w:type="dxa"/>
            <w:gridSpan w:val="3"/>
          </w:tcPr>
          <w:p w14:paraId="3A91D173" w14:textId="77777777" w:rsidR="006D6AFD" w:rsidRDefault="006D6AFD" w:rsidP="00AA3147">
            <w:pPr>
              <w:jc w:val="both"/>
            </w:pPr>
          </w:p>
        </w:tc>
        <w:tc>
          <w:tcPr>
            <w:tcW w:w="2245" w:type="dxa"/>
            <w:gridSpan w:val="3"/>
          </w:tcPr>
          <w:p w14:paraId="071D0458" w14:textId="77777777" w:rsidR="006D6AFD" w:rsidRDefault="006D6AFD" w:rsidP="00AA3147">
            <w:pPr>
              <w:jc w:val="both"/>
            </w:pPr>
          </w:p>
        </w:tc>
        <w:tc>
          <w:tcPr>
            <w:tcW w:w="2248" w:type="dxa"/>
            <w:gridSpan w:val="5"/>
            <w:tcBorders>
              <w:right w:val="single" w:sz="12" w:space="0" w:color="auto"/>
            </w:tcBorders>
          </w:tcPr>
          <w:p w14:paraId="7F3C5618" w14:textId="77777777" w:rsidR="006D6AFD" w:rsidRDefault="006D6AFD" w:rsidP="00AA3147">
            <w:pPr>
              <w:jc w:val="both"/>
            </w:pPr>
          </w:p>
        </w:tc>
        <w:tc>
          <w:tcPr>
            <w:tcW w:w="632" w:type="dxa"/>
            <w:gridSpan w:val="2"/>
            <w:tcBorders>
              <w:left w:val="single" w:sz="12" w:space="0" w:color="auto"/>
            </w:tcBorders>
            <w:shd w:val="clear" w:color="auto" w:fill="F7CAAC"/>
          </w:tcPr>
          <w:p w14:paraId="48BFC46A" w14:textId="77777777" w:rsidR="006D6AFD" w:rsidRPr="00F20AEF" w:rsidRDefault="006D6AFD" w:rsidP="00AA3147">
            <w:pPr>
              <w:jc w:val="both"/>
            </w:pPr>
            <w:proofErr w:type="spellStart"/>
            <w:r w:rsidRPr="00F20AEF">
              <w:rPr>
                <w:b/>
              </w:rPr>
              <w:t>WoS</w:t>
            </w:r>
            <w:proofErr w:type="spellEnd"/>
          </w:p>
        </w:tc>
        <w:tc>
          <w:tcPr>
            <w:tcW w:w="693" w:type="dxa"/>
            <w:shd w:val="clear" w:color="auto" w:fill="F7CAAC"/>
          </w:tcPr>
          <w:p w14:paraId="7FDEED59" w14:textId="77777777" w:rsidR="006D6AFD" w:rsidRPr="00F20AEF" w:rsidRDefault="006D6AFD" w:rsidP="00AA3147">
            <w:pPr>
              <w:jc w:val="both"/>
              <w:rPr>
                <w:sz w:val="18"/>
              </w:rPr>
            </w:pPr>
            <w:proofErr w:type="spellStart"/>
            <w:r w:rsidRPr="00F20AEF">
              <w:rPr>
                <w:b/>
                <w:sz w:val="18"/>
              </w:rPr>
              <w:t>Scopus</w:t>
            </w:r>
            <w:proofErr w:type="spellEnd"/>
          </w:p>
        </w:tc>
        <w:tc>
          <w:tcPr>
            <w:tcW w:w="694" w:type="dxa"/>
            <w:shd w:val="clear" w:color="auto" w:fill="F7CAAC"/>
          </w:tcPr>
          <w:p w14:paraId="26445D2E" w14:textId="77777777" w:rsidR="006D6AFD" w:rsidRDefault="006D6AFD" w:rsidP="00AA3147">
            <w:pPr>
              <w:jc w:val="both"/>
            </w:pPr>
            <w:r>
              <w:rPr>
                <w:b/>
                <w:sz w:val="18"/>
              </w:rPr>
              <w:t>ostatní</w:t>
            </w:r>
          </w:p>
        </w:tc>
      </w:tr>
      <w:tr w:rsidR="006D6AFD" w14:paraId="6008EEF6" w14:textId="77777777" w:rsidTr="00AA3147">
        <w:trPr>
          <w:cantSplit/>
          <w:trHeight w:val="70"/>
        </w:trPr>
        <w:tc>
          <w:tcPr>
            <w:tcW w:w="3347" w:type="dxa"/>
            <w:gridSpan w:val="3"/>
            <w:shd w:val="clear" w:color="auto" w:fill="F7CAAC"/>
          </w:tcPr>
          <w:p w14:paraId="42C1ACF8" w14:textId="77777777" w:rsidR="006D6AFD" w:rsidRDefault="006D6AFD" w:rsidP="00AA3147">
            <w:pPr>
              <w:jc w:val="both"/>
            </w:pPr>
            <w:r>
              <w:rPr>
                <w:b/>
              </w:rPr>
              <w:t>Obor jmenovacího řízení</w:t>
            </w:r>
          </w:p>
        </w:tc>
        <w:tc>
          <w:tcPr>
            <w:tcW w:w="2245" w:type="dxa"/>
            <w:gridSpan w:val="3"/>
            <w:shd w:val="clear" w:color="auto" w:fill="F7CAAC"/>
          </w:tcPr>
          <w:p w14:paraId="1B158362" w14:textId="77777777" w:rsidR="006D6AFD" w:rsidRDefault="006D6AFD" w:rsidP="00AA3147">
            <w:pPr>
              <w:jc w:val="both"/>
            </w:pPr>
            <w:r>
              <w:rPr>
                <w:b/>
              </w:rPr>
              <w:t>Rok udělení hodnosti</w:t>
            </w:r>
          </w:p>
        </w:tc>
        <w:tc>
          <w:tcPr>
            <w:tcW w:w="2248" w:type="dxa"/>
            <w:gridSpan w:val="5"/>
            <w:tcBorders>
              <w:right w:val="single" w:sz="12" w:space="0" w:color="auto"/>
            </w:tcBorders>
            <w:shd w:val="clear" w:color="auto" w:fill="F7CAAC"/>
          </w:tcPr>
          <w:p w14:paraId="235DFF8D" w14:textId="77777777" w:rsidR="006D6AFD" w:rsidRDefault="006D6AFD" w:rsidP="00AA3147">
            <w:pPr>
              <w:jc w:val="both"/>
            </w:pPr>
            <w:r>
              <w:rPr>
                <w:b/>
              </w:rPr>
              <w:t>Řízení konáno na VŠ</w:t>
            </w:r>
          </w:p>
        </w:tc>
        <w:tc>
          <w:tcPr>
            <w:tcW w:w="632" w:type="dxa"/>
            <w:gridSpan w:val="2"/>
            <w:tcBorders>
              <w:left w:val="single" w:sz="12" w:space="0" w:color="auto"/>
            </w:tcBorders>
          </w:tcPr>
          <w:p w14:paraId="6821797F" w14:textId="77777777" w:rsidR="006D6AFD" w:rsidRPr="00F20AEF" w:rsidRDefault="006D6AFD" w:rsidP="00AA3147">
            <w:pPr>
              <w:jc w:val="both"/>
              <w:rPr>
                <w:b/>
              </w:rPr>
            </w:pPr>
          </w:p>
        </w:tc>
        <w:tc>
          <w:tcPr>
            <w:tcW w:w="693" w:type="dxa"/>
          </w:tcPr>
          <w:p w14:paraId="673EDC98" w14:textId="77777777" w:rsidR="006D6AFD" w:rsidRPr="00F20AEF" w:rsidRDefault="006D6AFD" w:rsidP="00AA3147">
            <w:pPr>
              <w:jc w:val="both"/>
              <w:rPr>
                <w:b/>
              </w:rPr>
            </w:pPr>
          </w:p>
        </w:tc>
        <w:tc>
          <w:tcPr>
            <w:tcW w:w="694" w:type="dxa"/>
          </w:tcPr>
          <w:p w14:paraId="71A19CCA" w14:textId="77777777" w:rsidR="006D6AFD" w:rsidRDefault="006D6AFD" w:rsidP="00AA3147">
            <w:pPr>
              <w:jc w:val="both"/>
              <w:rPr>
                <w:b/>
              </w:rPr>
            </w:pPr>
          </w:p>
        </w:tc>
      </w:tr>
      <w:tr w:rsidR="006D6AFD" w14:paraId="765AA460" w14:textId="77777777" w:rsidTr="00AA3147">
        <w:trPr>
          <w:trHeight w:val="205"/>
        </w:trPr>
        <w:tc>
          <w:tcPr>
            <w:tcW w:w="3347" w:type="dxa"/>
            <w:gridSpan w:val="3"/>
          </w:tcPr>
          <w:p w14:paraId="51C43DB1" w14:textId="77777777" w:rsidR="006D6AFD" w:rsidRDefault="006D6AFD" w:rsidP="00AA3147">
            <w:pPr>
              <w:jc w:val="both"/>
            </w:pPr>
          </w:p>
        </w:tc>
        <w:tc>
          <w:tcPr>
            <w:tcW w:w="2245" w:type="dxa"/>
            <w:gridSpan w:val="3"/>
          </w:tcPr>
          <w:p w14:paraId="707F7F79" w14:textId="77777777" w:rsidR="006D6AFD" w:rsidRDefault="006D6AFD" w:rsidP="00AA3147">
            <w:pPr>
              <w:jc w:val="both"/>
            </w:pPr>
          </w:p>
        </w:tc>
        <w:tc>
          <w:tcPr>
            <w:tcW w:w="2248" w:type="dxa"/>
            <w:gridSpan w:val="5"/>
            <w:tcBorders>
              <w:right w:val="single" w:sz="12" w:space="0" w:color="auto"/>
            </w:tcBorders>
          </w:tcPr>
          <w:p w14:paraId="664A2C6E" w14:textId="77777777" w:rsidR="006D6AFD" w:rsidRDefault="006D6AFD" w:rsidP="00AA3147">
            <w:pPr>
              <w:jc w:val="both"/>
            </w:pPr>
          </w:p>
        </w:tc>
        <w:tc>
          <w:tcPr>
            <w:tcW w:w="1325" w:type="dxa"/>
            <w:gridSpan w:val="3"/>
            <w:tcBorders>
              <w:left w:val="single" w:sz="12" w:space="0" w:color="auto"/>
            </w:tcBorders>
            <w:shd w:val="clear" w:color="auto" w:fill="FBD4B4"/>
            <w:vAlign w:val="center"/>
          </w:tcPr>
          <w:p w14:paraId="46977252" w14:textId="77777777" w:rsidR="006D6AFD" w:rsidRPr="00F20AEF" w:rsidRDefault="006D6AFD"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B097F05" w14:textId="77777777" w:rsidR="006D6AFD" w:rsidRDefault="006D6AFD" w:rsidP="00AA3147">
            <w:pPr>
              <w:rPr>
                <w:b/>
              </w:rPr>
            </w:pPr>
            <w:r>
              <w:rPr>
                <w:b/>
              </w:rPr>
              <w:t xml:space="preserve">    /</w:t>
            </w:r>
          </w:p>
        </w:tc>
      </w:tr>
      <w:tr w:rsidR="006D6AFD" w14:paraId="3894B05B" w14:textId="77777777" w:rsidTr="00AA3147">
        <w:tc>
          <w:tcPr>
            <w:tcW w:w="9859" w:type="dxa"/>
            <w:gridSpan w:val="15"/>
            <w:shd w:val="clear" w:color="auto" w:fill="F7CAAC"/>
          </w:tcPr>
          <w:p w14:paraId="0E60F49C" w14:textId="77777777" w:rsidR="006D6AFD" w:rsidRDefault="006D6AFD"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AFD" w14:paraId="644C2C14" w14:textId="77777777" w:rsidTr="00AA3147">
        <w:trPr>
          <w:trHeight w:val="486"/>
        </w:trPr>
        <w:tc>
          <w:tcPr>
            <w:tcW w:w="9859" w:type="dxa"/>
            <w:gridSpan w:val="15"/>
          </w:tcPr>
          <w:p w14:paraId="52D0B72A" w14:textId="77777777" w:rsidR="006D6AFD" w:rsidRDefault="000418DF" w:rsidP="00AA3147">
            <w:pPr>
              <w:jc w:val="both"/>
              <w:rPr>
                <w:ins w:id="587" w:author="Hana Ponížilová" w:date="2023-03-13T14:50:00Z"/>
              </w:rPr>
            </w:pPr>
            <w:r w:rsidRPr="00DF7822">
              <w:t xml:space="preserve">Pravidelně publikuji v časopise </w:t>
            </w:r>
            <w:proofErr w:type="spellStart"/>
            <w:r w:rsidRPr="00DF7822">
              <w:t>Marketing&amp;Media</w:t>
            </w:r>
            <w:proofErr w:type="spellEnd"/>
          </w:p>
          <w:p w14:paraId="102786DE" w14:textId="56E9AEA2" w:rsidR="002C4091" w:rsidRPr="007C72BA" w:rsidRDefault="002C4091" w:rsidP="00AA3147">
            <w:pPr>
              <w:jc w:val="both"/>
              <w:rPr>
                <w:ins w:id="588" w:author="Hana Ponížilová" w:date="2023-03-13T14:51:00Z"/>
                <w:bCs/>
              </w:rPr>
            </w:pPr>
            <w:proofErr w:type="spellStart"/>
            <w:ins w:id="589" w:author="Hana Ponížilová" w:date="2023-03-13T14:50:00Z">
              <w:r w:rsidRPr="007C72BA">
                <w:rPr>
                  <w:bCs/>
                </w:rPr>
                <w:t>Scrum</w:t>
              </w:r>
              <w:proofErr w:type="spellEnd"/>
              <w:r w:rsidRPr="007C72BA">
                <w:rPr>
                  <w:bCs/>
                </w:rPr>
                <w:t xml:space="preserve"> Support &amp; Brand </w:t>
              </w:r>
              <w:proofErr w:type="spellStart"/>
              <w:r w:rsidRPr="007C72BA">
                <w:rPr>
                  <w:bCs/>
                </w:rPr>
                <w:t>Product</w:t>
              </w:r>
              <w:proofErr w:type="spellEnd"/>
              <w:r w:rsidRPr="007C72BA">
                <w:rPr>
                  <w:bCs/>
                </w:rPr>
                <w:t xml:space="preserve"> </w:t>
              </w:r>
              <w:proofErr w:type="spellStart"/>
              <w:r w:rsidRPr="007C72BA">
                <w:rPr>
                  <w:bCs/>
                </w:rPr>
                <w:t>Owner</w:t>
              </w:r>
            </w:ins>
            <w:proofErr w:type="spellEnd"/>
            <w:ins w:id="590" w:author="Hana Ponížilová" w:date="2023-03-13T14:51:00Z">
              <w:r w:rsidR="002E38E2" w:rsidRPr="007C72BA">
                <w:rPr>
                  <w:bCs/>
                </w:rPr>
                <w:t xml:space="preserve">, </w:t>
              </w:r>
            </w:ins>
            <w:ins w:id="591" w:author="Hana Ponížilová" w:date="2023-03-13T14:52:00Z">
              <w:r w:rsidR="002E38E2" w:rsidRPr="007C72BA">
                <w:rPr>
                  <w:bCs/>
                </w:rPr>
                <w:t>PR</w:t>
              </w:r>
            </w:ins>
          </w:p>
          <w:p w14:paraId="40006215" w14:textId="77777777" w:rsidR="007C72BA" w:rsidRDefault="000162FA" w:rsidP="00AA3147">
            <w:pPr>
              <w:jc w:val="both"/>
              <w:rPr>
                <w:bCs/>
              </w:rPr>
            </w:pPr>
            <w:proofErr w:type="spellStart"/>
            <w:ins w:id="592" w:author="Hana Ponížilová" w:date="2023-03-13T14:51:00Z">
              <w:r w:rsidRPr="007C72BA">
                <w:rPr>
                  <w:bCs/>
                </w:rPr>
                <w:t>Czechdesign</w:t>
              </w:r>
              <w:proofErr w:type="spellEnd"/>
              <w:r w:rsidRPr="007C72BA">
                <w:rPr>
                  <w:bCs/>
                </w:rPr>
                <w:t xml:space="preserve"> – </w:t>
              </w:r>
              <w:r w:rsidR="002E38E2" w:rsidRPr="007C72BA">
                <w:rPr>
                  <w:bCs/>
                </w:rPr>
                <w:t xml:space="preserve">PR, </w:t>
              </w:r>
            </w:ins>
            <w:proofErr w:type="spellStart"/>
            <w:ins w:id="593" w:author="Hana Ponížilová" w:date="2023-03-13T14:52:00Z">
              <w:r w:rsidR="009829CE" w:rsidRPr="007C72BA">
                <w:rPr>
                  <w:bCs/>
                </w:rPr>
                <w:t>digital</w:t>
              </w:r>
              <w:proofErr w:type="spellEnd"/>
              <w:r w:rsidR="009829CE" w:rsidRPr="007C72BA">
                <w:rPr>
                  <w:bCs/>
                </w:rPr>
                <w:t xml:space="preserve"> manager, </w:t>
              </w:r>
            </w:ins>
            <w:ins w:id="594" w:author="Hana Ponížilová" w:date="2023-03-13T14:51:00Z">
              <w:r w:rsidRPr="007C72BA">
                <w:rPr>
                  <w:bCs/>
                </w:rPr>
                <w:t xml:space="preserve">marketing </w:t>
              </w:r>
              <w:proofErr w:type="spellStart"/>
              <w:r w:rsidRPr="007C72BA">
                <w:rPr>
                  <w:bCs/>
                </w:rPr>
                <w:t>specialist</w:t>
              </w:r>
            </w:ins>
            <w:proofErr w:type="spellEnd"/>
          </w:p>
          <w:p w14:paraId="3B3E68ED" w14:textId="1528242C" w:rsidR="002742B3" w:rsidRPr="00325E3C" w:rsidRDefault="002742B3" w:rsidP="00AA3147">
            <w:pPr>
              <w:jc w:val="both"/>
              <w:rPr>
                <w:bCs/>
              </w:rPr>
            </w:pPr>
          </w:p>
        </w:tc>
      </w:tr>
      <w:tr w:rsidR="006D6AFD" w14:paraId="1E3E7159" w14:textId="77777777" w:rsidTr="00AA3147">
        <w:trPr>
          <w:trHeight w:val="218"/>
        </w:trPr>
        <w:tc>
          <w:tcPr>
            <w:tcW w:w="9859" w:type="dxa"/>
            <w:gridSpan w:val="15"/>
            <w:shd w:val="clear" w:color="auto" w:fill="F7CAAC"/>
          </w:tcPr>
          <w:p w14:paraId="5943EF41" w14:textId="77777777" w:rsidR="006D6AFD" w:rsidRDefault="006D6AFD" w:rsidP="00AA3147">
            <w:pPr>
              <w:rPr>
                <w:b/>
              </w:rPr>
            </w:pPr>
            <w:r>
              <w:rPr>
                <w:b/>
              </w:rPr>
              <w:t>Působení v zahraničí</w:t>
            </w:r>
          </w:p>
        </w:tc>
      </w:tr>
      <w:tr w:rsidR="006D6AFD" w14:paraId="7B47D3E4" w14:textId="77777777" w:rsidTr="00AA3147">
        <w:trPr>
          <w:trHeight w:val="328"/>
        </w:trPr>
        <w:tc>
          <w:tcPr>
            <w:tcW w:w="9859" w:type="dxa"/>
            <w:gridSpan w:val="15"/>
          </w:tcPr>
          <w:p w14:paraId="5C8F29EA" w14:textId="77777777" w:rsidR="006D6AFD" w:rsidRDefault="006D6AFD" w:rsidP="00AA3147">
            <w:pPr>
              <w:rPr>
                <w:b/>
              </w:rPr>
            </w:pPr>
          </w:p>
        </w:tc>
      </w:tr>
      <w:tr w:rsidR="006D6AFD" w14:paraId="5F8AD9D8" w14:textId="77777777" w:rsidTr="00311B61">
        <w:trPr>
          <w:cantSplit/>
          <w:trHeight w:val="353"/>
        </w:trPr>
        <w:tc>
          <w:tcPr>
            <w:tcW w:w="2518" w:type="dxa"/>
            <w:shd w:val="clear" w:color="auto" w:fill="F7CAAC"/>
          </w:tcPr>
          <w:p w14:paraId="0D98C286" w14:textId="77777777" w:rsidR="006D6AFD" w:rsidRDefault="006D6AFD" w:rsidP="00AA3147">
            <w:pPr>
              <w:jc w:val="both"/>
              <w:rPr>
                <w:b/>
              </w:rPr>
            </w:pPr>
            <w:r>
              <w:rPr>
                <w:b/>
              </w:rPr>
              <w:t xml:space="preserve">Podpis </w:t>
            </w:r>
          </w:p>
        </w:tc>
        <w:tc>
          <w:tcPr>
            <w:tcW w:w="4536" w:type="dxa"/>
            <w:gridSpan w:val="8"/>
          </w:tcPr>
          <w:p w14:paraId="386B4959" w14:textId="79021006" w:rsidR="006D6AFD" w:rsidRDefault="0017548C" w:rsidP="00AA3147">
            <w:pPr>
              <w:jc w:val="both"/>
            </w:pPr>
            <w:r>
              <w:t xml:space="preserve">Jindřich </w:t>
            </w:r>
            <w:proofErr w:type="spellStart"/>
            <w:r>
              <w:t>Oukropec</w:t>
            </w:r>
            <w:proofErr w:type="spellEnd"/>
            <w:r>
              <w:t xml:space="preserve"> v.</w:t>
            </w:r>
            <w:r w:rsidR="00EE6680">
              <w:t xml:space="preserve"> </w:t>
            </w:r>
            <w:r>
              <w:t>r.</w:t>
            </w:r>
          </w:p>
        </w:tc>
        <w:tc>
          <w:tcPr>
            <w:tcW w:w="786" w:type="dxa"/>
            <w:gridSpan w:val="2"/>
            <w:shd w:val="clear" w:color="auto" w:fill="F7CAAC"/>
          </w:tcPr>
          <w:p w14:paraId="06E9BDCB" w14:textId="77777777" w:rsidR="006D6AFD" w:rsidRDefault="006D6AFD" w:rsidP="00AA3147">
            <w:pPr>
              <w:jc w:val="both"/>
            </w:pPr>
            <w:r>
              <w:rPr>
                <w:b/>
              </w:rPr>
              <w:t>datum</w:t>
            </w:r>
          </w:p>
        </w:tc>
        <w:tc>
          <w:tcPr>
            <w:tcW w:w="2019" w:type="dxa"/>
            <w:gridSpan w:val="4"/>
          </w:tcPr>
          <w:p w14:paraId="5022BBC8" w14:textId="58C65501" w:rsidR="006D6AFD" w:rsidRDefault="0017548C" w:rsidP="00AA3147">
            <w:pPr>
              <w:jc w:val="both"/>
            </w:pPr>
            <w:r>
              <w:t>20. 9.2022</w:t>
            </w:r>
          </w:p>
        </w:tc>
      </w:tr>
    </w:tbl>
    <w:p w14:paraId="44767DAE" w14:textId="6A33C011"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31822" w14:paraId="4E90FD1C" w14:textId="77777777" w:rsidTr="00311B61">
        <w:tc>
          <w:tcPr>
            <w:tcW w:w="9859" w:type="dxa"/>
            <w:gridSpan w:val="15"/>
            <w:tcBorders>
              <w:bottom w:val="double" w:sz="4" w:space="0" w:color="auto"/>
            </w:tcBorders>
            <w:shd w:val="clear" w:color="auto" w:fill="BDD6EE"/>
          </w:tcPr>
          <w:p w14:paraId="73B3AA16" w14:textId="77777777" w:rsidR="00631822" w:rsidRDefault="00631822" w:rsidP="004816F8">
            <w:pPr>
              <w:jc w:val="both"/>
              <w:rPr>
                <w:b/>
                <w:sz w:val="28"/>
              </w:rPr>
            </w:pPr>
            <w:r>
              <w:rPr>
                <w:b/>
                <w:sz w:val="28"/>
              </w:rPr>
              <w:lastRenderedPageBreak/>
              <w:t>C-I – Personální zabezpečení</w:t>
            </w:r>
          </w:p>
        </w:tc>
      </w:tr>
      <w:tr w:rsidR="00631822" w14:paraId="3B9E8E3D" w14:textId="77777777" w:rsidTr="00311B61">
        <w:tc>
          <w:tcPr>
            <w:tcW w:w="2518" w:type="dxa"/>
            <w:tcBorders>
              <w:top w:val="double" w:sz="4" w:space="0" w:color="auto"/>
            </w:tcBorders>
            <w:shd w:val="clear" w:color="auto" w:fill="F7CAAC"/>
          </w:tcPr>
          <w:p w14:paraId="2B4B0366" w14:textId="77777777" w:rsidR="00631822" w:rsidRDefault="00631822" w:rsidP="004816F8">
            <w:pPr>
              <w:jc w:val="both"/>
              <w:rPr>
                <w:b/>
              </w:rPr>
            </w:pPr>
            <w:r>
              <w:rPr>
                <w:b/>
              </w:rPr>
              <w:t>Vysoká škola</w:t>
            </w:r>
          </w:p>
        </w:tc>
        <w:tc>
          <w:tcPr>
            <w:tcW w:w="7341" w:type="dxa"/>
            <w:gridSpan w:val="14"/>
          </w:tcPr>
          <w:p w14:paraId="77CE2CEE" w14:textId="77777777" w:rsidR="00631822" w:rsidRDefault="00631822" w:rsidP="004816F8">
            <w:pPr>
              <w:jc w:val="both"/>
            </w:pPr>
            <w:r>
              <w:t>Univerzita Tomáše Bati ve Zlíně</w:t>
            </w:r>
          </w:p>
        </w:tc>
      </w:tr>
      <w:tr w:rsidR="00631822" w14:paraId="03B194B7" w14:textId="77777777" w:rsidTr="00311B61">
        <w:tc>
          <w:tcPr>
            <w:tcW w:w="2518" w:type="dxa"/>
            <w:shd w:val="clear" w:color="auto" w:fill="F7CAAC"/>
          </w:tcPr>
          <w:p w14:paraId="4CC383AA" w14:textId="77777777" w:rsidR="00631822" w:rsidRDefault="00631822" w:rsidP="004816F8">
            <w:pPr>
              <w:jc w:val="both"/>
              <w:rPr>
                <w:b/>
              </w:rPr>
            </w:pPr>
            <w:r>
              <w:rPr>
                <w:b/>
              </w:rPr>
              <w:t>Součást vysoké školy</w:t>
            </w:r>
          </w:p>
        </w:tc>
        <w:tc>
          <w:tcPr>
            <w:tcW w:w="7341" w:type="dxa"/>
            <w:gridSpan w:val="14"/>
          </w:tcPr>
          <w:p w14:paraId="039EF1DE" w14:textId="77777777" w:rsidR="00631822" w:rsidRDefault="00631822" w:rsidP="004816F8">
            <w:pPr>
              <w:jc w:val="both"/>
            </w:pPr>
            <w:r>
              <w:t>Fakulta multimediálních komunikací</w:t>
            </w:r>
          </w:p>
        </w:tc>
      </w:tr>
      <w:tr w:rsidR="00631822" w14:paraId="0006FF68" w14:textId="77777777" w:rsidTr="00311B61">
        <w:tc>
          <w:tcPr>
            <w:tcW w:w="2518" w:type="dxa"/>
            <w:shd w:val="clear" w:color="auto" w:fill="F7CAAC"/>
          </w:tcPr>
          <w:p w14:paraId="4EA2D366" w14:textId="77777777" w:rsidR="00631822" w:rsidRDefault="00631822" w:rsidP="004816F8">
            <w:pPr>
              <w:jc w:val="both"/>
              <w:rPr>
                <w:b/>
              </w:rPr>
            </w:pPr>
            <w:r>
              <w:rPr>
                <w:b/>
              </w:rPr>
              <w:t>Název studijního programu</w:t>
            </w:r>
          </w:p>
        </w:tc>
        <w:tc>
          <w:tcPr>
            <w:tcW w:w="7341" w:type="dxa"/>
            <w:gridSpan w:val="14"/>
          </w:tcPr>
          <w:p w14:paraId="5794BC41" w14:textId="77777777" w:rsidR="00631822" w:rsidRDefault="00631822" w:rsidP="004816F8">
            <w:pPr>
              <w:jc w:val="both"/>
            </w:pPr>
            <w:r>
              <w:t>Kreativní odvětví a digitální kultura</w:t>
            </w:r>
          </w:p>
        </w:tc>
      </w:tr>
      <w:tr w:rsidR="00631822" w14:paraId="62AC7BBF" w14:textId="77777777" w:rsidTr="00311B61">
        <w:tc>
          <w:tcPr>
            <w:tcW w:w="2518" w:type="dxa"/>
            <w:shd w:val="clear" w:color="auto" w:fill="F7CAAC"/>
          </w:tcPr>
          <w:p w14:paraId="2780DA93" w14:textId="77777777" w:rsidR="00631822" w:rsidRDefault="00631822" w:rsidP="004816F8">
            <w:pPr>
              <w:jc w:val="both"/>
              <w:rPr>
                <w:b/>
              </w:rPr>
            </w:pPr>
            <w:r>
              <w:rPr>
                <w:b/>
              </w:rPr>
              <w:t>Jméno a příjmení</w:t>
            </w:r>
          </w:p>
        </w:tc>
        <w:tc>
          <w:tcPr>
            <w:tcW w:w="4536" w:type="dxa"/>
            <w:gridSpan w:val="8"/>
          </w:tcPr>
          <w:p w14:paraId="154E102C" w14:textId="77777777" w:rsidR="00631822" w:rsidRDefault="00631822" w:rsidP="004816F8">
            <w:pPr>
              <w:jc w:val="both"/>
            </w:pPr>
            <w:r>
              <w:t>Jitka Pánek Jurková</w:t>
            </w:r>
          </w:p>
        </w:tc>
        <w:tc>
          <w:tcPr>
            <w:tcW w:w="709" w:type="dxa"/>
            <w:shd w:val="clear" w:color="auto" w:fill="F7CAAC"/>
          </w:tcPr>
          <w:p w14:paraId="6ECF3622" w14:textId="77777777" w:rsidR="00631822" w:rsidRDefault="00631822" w:rsidP="004816F8">
            <w:pPr>
              <w:jc w:val="both"/>
              <w:rPr>
                <w:b/>
              </w:rPr>
            </w:pPr>
            <w:r w:rsidRPr="00786790">
              <w:rPr>
                <w:b/>
              </w:rPr>
              <w:t>Tituly</w:t>
            </w:r>
          </w:p>
        </w:tc>
        <w:tc>
          <w:tcPr>
            <w:tcW w:w="2096" w:type="dxa"/>
            <w:gridSpan w:val="5"/>
          </w:tcPr>
          <w:p w14:paraId="1E5CA180" w14:textId="02D60113" w:rsidR="00631822" w:rsidRDefault="00C27656" w:rsidP="004816F8">
            <w:pPr>
              <w:jc w:val="both"/>
            </w:pPr>
            <w:proofErr w:type="spellStart"/>
            <w:r>
              <w:t>MSc</w:t>
            </w:r>
            <w:proofErr w:type="spellEnd"/>
            <w:r>
              <w:t>.</w:t>
            </w:r>
            <w:r w:rsidR="00631822">
              <w:t xml:space="preserve"> Ph.D.</w:t>
            </w:r>
          </w:p>
        </w:tc>
      </w:tr>
      <w:tr w:rsidR="00631822" w14:paraId="5E3F5FEF" w14:textId="77777777" w:rsidTr="00311B61">
        <w:tc>
          <w:tcPr>
            <w:tcW w:w="2518" w:type="dxa"/>
            <w:shd w:val="clear" w:color="auto" w:fill="F7CAAC"/>
          </w:tcPr>
          <w:p w14:paraId="0E143CD6" w14:textId="77777777" w:rsidR="00631822" w:rsidRDefault="00631822" w:rsidP="004816F8">
            <w:pPr>
              <w:jc w:val="both"/>
              <w:rPr>
                <w:b/>
              </w:rPr>
            </w:pPr>
            <w:r>
              <w:rPr>
                <w:b/>
              </w:rPr>
              <w:t>Rok narození</w:t>
            </w:r>
          </w:p>
        </w:tc>
        <w:tc>
          <w:tcPr>
            <w:tcW w:w="829" w:type="dxa"/>
            <w:gridSpan w:val="2"/>
          </w:tcPr>
          <w:p w14:paraId="396E872E" w14:textId="77777777" w:rsidR="00631822" w:rsidRDefault="00631822" w:rsidP="004816F8">
            <w:pPr>
              <w:jc w:val="both"/>
            </w:pPr>
            <w:r>
              <w:t>1987</w:t>
            </w:r>
          </w:p>
        </w:tc>
        <w:tc>
          <w:tcPr>
            <w:tcW w:w="1721" w:type="dxa"/>
            <w:shd w:val="clear" w:color="auto" w:fill="F7CAAC"/>
          </w:tcPr>
          <w:p w14:paraId="6044B458" w14:textId="77777777" w:rsidR="00631822" w:rsidRDefault="00631822" w:rsidP="004816F8">
            <w:pPr>
              <w:jc w:val="both"/>
              <w:rPr>
                <w:b/>
              </w:rPr>
            </w:pPr>
            <w:r>
              <w:rPr>
                <w:b/>
              </w:rPr>
              <w:t>typ vztahu k VŠ</w:t>
            </w:r>
          </w:p>
        </w:tc>
        <w:tc>
          <w:tcPr>
            <w:tcW w:w="992" w:type="dxa"/>
            <w:gridSpan w:val="4"/>
          </w:tcPr>
          <w:p w14:paraId="46C77C7E" w14:textId="77777777" w:rsidR="00631822" w:rsidRDefault="00631822" w:rsidP="004816F8">
            <w:pPr>
              <w:jc w:val="both"/>
            </w:pPr>
            <w:r>
              <w:t>DPP</w:t>
            </w:r>
          </w:p>
        </w:tc>
        <w:tc>
          <w:tcPr>
            <w:tcW w:w="994" w:type="dxa"/>
            <w:shd w:val="clear" w:color="auto" w:fill="F7CAAC"/>
          </w:tcPr>
          <w:p w14:paraId="6DFFD685" w14:textId="77777777" w:rsidR="00631822" w:rsidRDefault="00631822" w:rsidP="004816F8">
            <w:pPr>
              <w:jc w:val="both"/>
              <w:rPr>
                <w:b/>
              </w:rPr>
            </w:pPr>
            <w:r>
              <w:rPr>
                <w:b/>
              </w:rPr>
              <w:t>rozsah</w:t>
            </w:r>
          </w:p>
        </w:tc>
        <w:tc>
          <w:tcPr>
            <w:tcW w:w="709" w:type="dxa"/>
          </w:tcPr>
          <w:p w14:paraId="0AD5A9FA" w14:textId="50BF1488" w:rsidR="00631822" w:rsidRDefault="00C93A31" w:rsidP="004816F8">
            <w:pPr>
              <w:jc w:val="both"/>
            </w:pPr>
            <w:proofErr w:type="gramStart"/>
            <w:r>
              <w:t>2h</w:t>
            </w:r>
            <w:proofErr w:type="gramEnd"/>
            <w:r>
              <w:t>/t</w:t>
            </w:r>
          </w:p>
        </w:tc>
        <w:tc>
          <w:tcPr>
            <w:tcW w:w="709" w:type="dxa"/>
            <w:gridSpan w:val="3"/>
            <w:shd w:val="clear" w:color="auto" w:fill="F7CAAC"/>
          </w:tcPr>
          <w:p w14:paraId="41E68076" w14:textId="77777777" w:rsidR="00631822" w:rsidRDefault="00631822" w:rsidP="004816F8">
            <w:pPr>
              <w:jc w:val="both"/>
              <w:rPr>
                <w:b/>
              </w:rPr>
            </w:pPr>
            <w:r w:rsidRPr="00786790">
              <w:rPr>
                <w:b/>
              </w:rPr>
              <w:t>do kdy</w:t>
            </w:r>
          </w:p>
        </w:tc>
        <w:tc>
          <w:tcPr>
            <w:tcW w:w="1387" w:type="dxa"/>
            <w:gridSpan w:val="2"/>
          </w:tcPr>
          <w:p w14:paraId="42DB01E3" w14:textId="77777777" w:rsidR="00631822" w:rsidRPr="00786790" w:rsidRDefault="00631822" w:rsidP="004816F8">
            <w:pPr>
              <w:autoSpaceDE w:val="0"/>
              <w:autoSpaceDN w:val="0"/>
              <w:adjustRightInd w:val="0"/>
            </w:pPr>
            <w:r w:rsidRPr="00786790">
              <w:rPr>
                <w:rFonts w:eastAsia="Calibri"/>
                <w:color w:val="1F497D" w:themeColor="text2"/>
              </w:rPr>
              <w:t xml:space="preserve"> </w:t>
            </w:r>
          </w:p>
          <w:p w14:paraId="66E44531" w14:textId="77777777" w:rsidR="00631822" w:rsidRDefault="00631822" w:rsidP="004816F8">
            <w:pPr>
              <w:jc w:val="both"/>
            </w:pPr>
          </w:p>
        </w:tc>
      </w:tr>
      <w:tr w:rsidR="00631822" w14:paraId="55A25DCB" w14:textId="77777777" w:rsidTr="00311B61">
        <w:tc>
          <w:tcPr>
            <w:tcW w:w="5068" w:type="dxa"/>
            <w:gridSpan w:val="4"/>
            <w:shd w:val="clear" w:color="auto" w:fill="F7CAAC"/>
          </w:tcPr>
          <w:p w14:paraId="40504CAF" w14:textId="77777777" w:rsidR="00631822" w:rsidRDefault="00631822" w:rsidP="004816F8">
            <w:pPr>
              <w:jc w:val="both"/>
              <w:rPr>
                <w:b/>
              </w:rPr>
            </w:pPr>
            <w:r>
              <w:rPr>
                <w:b/>
              </w:rPr>
              <w:t>Typ vztahu na součásti VŠ, která uskutečňuje st. program</w:t>
            </w:r>
          </w:p>
        </w:tc>
        <w:tc>
          <w:tcPr>
            <w:tcW w:w="992" w:type="dxa"/>
            <w:gridSpan w:val="4"/>
          </w:tcPr>
          <w:p w14:paraId="639AAEE3" w14:textId="77777777" w:rsidR="00631822" w:rsidRDefault="00631822" w:rsidP="004816F8">
            <w:pPr>
              <w:jc w:val="both"/>
            </w:pPr>
            <w:r>
              <w:t>DPP</w:t>
            </w:r>
          </w:p>
        </w:tc>
        <w:tc>
          <w:tcPr>
            <w:tcW w:w="994" w:type="dxa"/>
            <w:shd w:val="clear" w:color="auto" w:fill="F7CAAC"/>
          </w:tcPr>
          <w:p w14:paraId="40342816" w14:textId="77777777" w:rsidR="00631822" w:rsidRDefault="00631822" w:rsidP="004816F8">
            <w:pPr>
              <w:jc w:val="both"/>
              <w:rPr>
                <w:b/>
              </w:rPr>
            </w:pPr>
            <w:r>
              <w:rPr>
                <w:b/>
              </w:rPr>
              <w:t>rozsah</w:t>
            </w:r>
          </w:p>
        </w:tc>
        <w:tc>
          <w:tcPr>
            <w:tcW w:w="709" w:type="dxa"/>
          </w:tcPr>
          <w:p w14:paraId="2BF2A3DE" w14:textId="20459B8E" w:rsidR="00631822" w:rsidRDefault="00C93A31" w:rsidP="004816F8">
            <w:pPr>
              <w:jc w:val="both"/>
            </w:pPr>
            <w:proofErr w:type="gramStart"/>
            <w:r>
              <w:t>2h</w:t>
            </w:r>
            <w:proofErr w:type="gramEnd"/>
            <w:r>
              <w:t>/t</w:t>
            </w:r>
          </w:p>
        </w:tc>
        <w:tc>
          <w:tcPr>
            <w:tcW w:w="709" w:type="dxa"/>
            <w:gridSpan w:val="3"/>
            <w:shd w:val="clear" w:color="auto" w:fill="F7CAAC"/>
          </w:tcPr>
          <w:p w14:paraId="16854741" w14:textId="77777777" w:rsidR="00631822" w:rsidRDefault="00631822" w:rsidP="004816F8">
            <w:pPr>
              <w:jc w:val="both"/>
              <w:rPr>
                <w:b/>
              </w:rPr>
            </w:pPr>
            <w:r>
              <w:rPr>
                <w:b/>
              </w:rPr>
              <w:t>do kdy</w:t>
            </w:r>
          </w:p>
        </w:tc>
        <w:tc>
          <w:tcPr>
            <w:tcW w:w="1387" w:type="dxa"/>
            <w:gridSpan w:val="2"/>
          </w:tcPr>
          <w:p w14:paraId="120B46A8" w14:textId="77777777" w:rsidR="00631822" w:rsidRDefault="00631822" w:rsidP="004816F8">
            <w:pPr>
              <w:jc w:val="both"/>
            </w:pPr>
          </w:p>
        </w:tc>
      </w:tr>
      <w:tr w:rsidR="00631822" w14:paraId="60D8541B" w14:textId="77777777" w:rsidTr="00311B61">
        <w:tc>
          <w:tcPr>
            <w:tcW w:w="6060" w:type="dxa"/>
            <w:gridSpan w:val="8"/>
            <w:shd w:val="clear" w:color="auto" w:fill="F7CAAC"/>
          </w:tcPr>
          <w:p w14:paraId="50F50884" w14:textId="77777777" w:rsidR="00631822" w:rsidRDefault="00631822" w:rsidP="004816F8">
            <w:pPr>
              <w:jc w:val="both"/>
            </w:pPr>
            <w:r>
              <w:rPr>
                <w:b/>
              </w:rPr>
              <w:t>Další současná působení jako akademický pracovník na jiných VŠ</w:t>
            </w:r>
          </w:p>
        </w:tc>
        <w:tc>
          <w:tcPr>
            <w:tcW w:w="1703" w:type="dxa"/>
            <w:gridSpan w:val="2"/>
            <w:shd w:val="clear" w:color="auto" w:fill="F7CAAC"/>
          </w:tcPr>
          <w:p w14:paraId="63548CA3" w14:textId="77777777" w:rsidR="00631822" w:rsidRDefault="00631822" w:rsidP="004816F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DA43D81" w14:textId="77777777" w:rsidR="00631822" w:rsidRDefault="00631822" w:rsidP="004816F8">
            <w:pPr>
              <w:jc w:val="both"/>
              <w:rPr>
                <w:b/>
              </w:rPr>
            </w:pPr>
            <w:r>
              <w:rPr>
                <w:b/>
              </w:rPr>
              <w:t>rozsah</w:t>
            </w:r>
          </w:p>
        </w:tc>
      </w:tr>
      <w:tr w:rsidR="00631822" w14:paraId="2E94F2F1" w14:textId="77777777" w:rsidTr="00311B61">
        <w:tc>
          <w:tcPr>
            <w:tcW w:w="6060" w:type="dxa"/>
            <w:gridSpan w:val="8"/>
          </w:tcPr>
          <w:p w14:paraId="661F6C45" w14:textId="77777777" w:rsidR="00631822" w:rsidRDefault="00631822" w:rsidP="004816F8">
            <w:pPr>
              <w:jc w:val="both"/>
            </w:pPr>
            <w:r>
              <w:t>Univerzita Karlova</w:t>
            </w:r>
          </w:p>
        </w:tc>
        <w:tc>
          <w:tcPr>
            <w:tcW w:w="1703" w:type="dxa"/>
            <w:gridSpan w:val="2"/>
          </w:tcPr>
          <w:p w14:paraId="5E897273" w14:textId="77777777" w:rsidR="00631822" w:rsidRDefault="00631822" w:rsidP="004816F8">
            <w:pPr>
              <w:jc w:val="both"/>
            </w:pPr>
            <w:r>
              <w:t>Externí vyučující</w:t>
            </w:r>
          </w:p>
        </w:tc>
        <w:tc>
          <w:tcPr>
            <w:tcW w:w="2096" w:type="dxa"/>
            <w:gridSpan w:val="5"/>
          </w:tcPr>
          <w:p w14:paraId="59F88862" w14:textId="77777777" w:rsidR="00631822" w:rsidRDefault="00631822" w:rsidP="004816F8">
            <w:pPr>
              <w:jc w:val="both"/>
            </w:pPr>
            <w:proofErr w:type="gramStart"/>
            <w:r>
              <w:t>3h</w:t>
            </w:r>
            <w:proofErr w:type="gramEnd"/>
            <w:r>
              <w:t>/t</w:t>
            </w:r>
          </w:p>
        </w:tc>
      </w:tr>
      <w:tr w:rsidR="00631822" w14:paraId="1842B656" w14:textId="77777777" w:rsidTr="00311B61">
        <w:tc>
          <w:tcPr>
            <w:tcW w:w="6060" w:type="dxa"/>
            <w:gridSpan w:val="8"/>
          </w:tcPr>
          <w:p w14:paraId="2338CB23" w14:textId="77777777" w:rsidR="00631822" w:rsidRDefault="00631822" w:rsidP="004816F8">
            <w:pPr>
              <w:jc w:val="both"/>
            </w:pPr>
          </w:p>
        </w:tc>
        <w:tc>
          <w:tcPr>
            <w:tcW w:w="1703" w:type="dxa"/>
            <w:gridSpan w:val="2"/>
          </w:tcPr>
          <w:p w14:paraId="54D5D169" w14:textId="77777777" w:rsidR="00631822" w:rsidRDefault="00631822" w:rsidP="004816F8">
            <w:pPr>
              <w:jc w:val="both"/>
            </w:pPr>
          </w:p>
        </w:tc>
        <w:tc>
          <w:tcPr>
            <w:tcW w:w="2096" w:type="dxa"/>
            <w:gridSpan w:val="5"/>
          </w:tcPr>
          <w:p w14:paraId="29CF7EDD" w14:textId="77777777" w:rsidR="00631822" w:rsidRDefault="00631822" w:rsidP="004816F8">
            <w:pPr>
              <w:jc w:val="both"/>
            </w:pPr>
          </w:p>
        </w:tc>
      </w:tr>
      <w:tr w:rsidR="00631822" w14:paraId="0DE12C10" w14:textId="77777777" w:rsidTr="00311B61">
        <w:tc>
          <w:tcPr>
            <w:tcW w:w="9859" w:type="dxa"/>
            <w:gridSpan w:val="15"/>
            <w:shd w:val="clear" w:color="auto" w:fill="F7CAAC"/>
          </w:tcPr>
          <w:p w14:paraId="0045B945" w14:textId="77777777" w:rsidR="00631822" w:rsidRDefault="00631822" w:rsidP="004816F8">
            <w:pPr>
              <w:jc w:val="both"/>
            </w:pPr>
            <w:r>
              <w:rPr>
                <w:b/>
              </w:rPr>
              <w:t>Předměty příslušného studijního programu a způsob zapojení do jejich výuky, příp. další zapojení do uskutečňování studijního programu</w:t>
            </w:r>
          </w:p>
        </w:tc>
      </w:tr>
      <w:tr w:rsidR="00631822" w14:paraId="216ECBCD" w14:textId="77777777" w:rsidTr="00CB49E1">
        <w:trPr>
          <w:trHeight w:val="403"/>
        </w:trPr>
        <w:tc>
          <w:tcPr>
            <w:tcW w:w="9859" w:type="dxa"/>
            <w:gridSpan w:val="15"/>
            <w:tcBorders>
              <w:top w:val="nil"/>
            </w:tcBorders>
          </w:tcPr>
          <w:p w14:paraId="13B8B9F1" w14:textId="77777777" w:rsidR="00631822" w:rsidRDefault="00631822" w:rsidP="004816F8">
            <w:pPr>
              <w:jc w:val="both"/>
            </w:pPr>
            <w:r>
              <w:t>Kulturní diplomacie (přednášející, vede seminář, garant předmětu)</w:t>
            </w:r>
          </w:p>
          <w:p w14:paraId="27CA92CF" w14:textId="1C340BE3" w:rsidR="00CB49E1" w:rsidRPr="002827C6" w:rsidRDefault="00CB49E1" w:rsidP="004816F8">
            <w:pPr>
              <w:jc w:val="both"/>
            </w:pPr>
          </w:p>
        </w:tc>
      </w:tr>
      <w:tr w:rsidR="00631822" w14:paraId="6D95B3DC" w14:textId="77777777" w:rsidTr="00311B61">
        <w:trPr>
          <w:trHeight w:val="340"/>
        </w:trPr>
        <w:tc>
          <w:tcPr>
            <w:tcW w:w="9859" w:type="dxa"/>
            <w:gridSpan w:val="15"/>
            <w:tcBorders>
              <w:top w:val="nil"/>
            </w:tcBorders>
            <w:shd w:val="clear" w:color="auto" w:fill="FBD4B4"/>
          </w:tcPr>
          <w:p w14:paraId="328D30CB" w14:textId="77777777" w:rsidR="00631822" w:rsidRPr="002827C6" w:rsidRDefault="00631822" w:rsidP="004816F8">
            <w:pPr>
              <w:jc w:val="both"/>
              <w:rPr>
                <w:b/>
              </w:rPr>
            </w:pPr>
            <w:r w:rsidRPr="002827C6">
              <w:rPr>
                <w:b/>
              </w:rPr>
              <w:t>Zapojení do výuky v dalších studijních programech na téže vysoké škole (pouze u garantů ZT a PZ předmětů)</w:t>
            </w:r>
          </w:p>
        </w:tc>
      </w:tr>
      <w:tr w:rsidR="00631822" w14:paraId="59AD37B6" w14:textId="77777777" w:rsidTr="00311B61">
        <w:trPr>
          <w:trHeight w:val="340"/>
        </w:trPr>
        <w:tc>
          <w:tcPr>
            <w:tcW w:w="2802" w:type="dxa"/>
            <w:gridSpan w:val="2"/>
            <w:tcBorders>
              <w:top w:val="nil"/>
            </w:tcBorders>
          </w:tcPr>
          <w:p w14:paraId="2321F024" w14:textId="77777777" w:rsidR="00631822" w:rsidRPr="002827C6" w:rsidRDefault="00631822" w:rsidP="004816F8">
            <w:pPr>
              <w:jc w:val="both"/>
              <w:rPr>
                <w:b/>
              </w:rPr>
            </w:pPr>
            <w:r w:rsidRPr="002827C6">
              <w:rPr>
                <w:b/>
              </w:rPr>
              <w:t>Název studijního předmětu</w:t>
            </w:r>
          </w:p>
        </w:tc>
        <w:tc>
          <w:tcPr>
            <w:tcW w:w="2409" w:type="dxa"/>
            <w:gridSpan w:val="3"/>
            <w:tcBorders>
              <w:top w:val="nil"/>
            </w:tcBorders>
          </w:tcPr>
          <w:p w14:paraId="68065A3C" w14:textId="77777777" w:rsidR="00631822" w:rsidRPr="002827C6" w:rsidRDefault="00631822" w:rsidP="004816F8">
            <w:pPr>
              <w:jc w:val="both"/>
              <w:rPr>
                <w:b/>
              </w:rPr>
            </w:pPr>
            <w:r w:rsidRPr="002827C6">
              <w:rPr>
                <w:b/>
              </w:rPr>
              <w:t>Název studijního programu</w:t>
            </w:r>
          </w:p>
        </w:tc>
        <w:tc>
          <w:tcPr>
            <w:tcW w:w="567" w:type="dxa"/>
            <w:gridSpan w:val="2"/>
            <w:tcBorders>
              <w:top w:val="nil"/>
            </w:tcBorders>
          </w:tcPr>
          <w:p w14:paraId="56C0A2BC" w14:textId="77777777" w:rsidR="00631822" w:rsidRPr="002827C6" w:rsidRDefault="00631822" w:rsidP="004816F8">
            <w:pPr>
              <w:jc w:val="both"/>
              <w:rPr>
                <w:b/>
              </w:rPr>
            </w:pPr>
            <w:r w:rsidRPr="002827C6">
              <w:rPr>
                <w:b/>
              </w:rPr>
              <w:t>Sem.</w:t>
            </w:r>
          </w:p>
        </w:tc>
        <w:tc>
          <w:tcPr>
            <w:tcW w:w="2109" w:type="dxa"/>
            <w:gridSpan w:val="5"/>
            <w:tcBorders>
              <w:top w:val="nil"/>
            </w:tcBorders>
          </w:tcPr>
          <w:p w14:paraId="372FF890" w14:textId="77777777" w:rsidR="00631822" w:rsidRPr="002827C6" w:rsidRDefault="00631822" w:rsidP="004816F8">
            <w:pPr>
              <w:jc w:val="both"/>
              <w:rPr>
                <w:b/>
              </w:rPr>
            </w:pPr>
            <w:r w:rsidRPr="002827C6">
              <w:rPr>
                <w:b/>
              </w:rPr>
              <w:t>Role ve výuce daného předmětu</w:t>
            </w:r>
          </w:p>
        </w:tc>
        <w:tc>
          <w:tcPr>
            <w:tcW w:w="1972" w:type="dxa"/>
            <w:gridSpan w:val="3"/>
            <w:tcBorders>
              <w:top w:val="nil"/>
            </w:tcBorders>
          </w:tcPr>
          <w:p w14:paraId="465F863A" w14:textId="77777777" w:rsidR="00631822" w:rsidRPr="002827C6" w:rsidRDefault="00631822" w:rsidP="004816F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31822" w14:paraId="37BBE487" w14:textId="77777777" w:rsidTr="00311B61">
        <w:trPr>
          <w:trHeight w:val="285"/>
        </w:trPr>
        <w:tc>
          <w:tcPr>
            <w:tcW w:w="2802" w:type="dxa"/>
            <w:gridSpan w:val="2"/>
            <w:tcBorders>
              <w:top w:val="nil"/>
            </w:tcBorders>
          </w:tcPr>
          <w:p w14:paraId="653F1662" w14:textId="77777777" w:rsidR="00631822" w:rsidRPr="00461AFF" w:rsidRDefault="00631822" w:rsidP="004816F8">
            <w:pPr>
              <w:jc w:val="both"/>
              <w:rPr>
                <w:color w:val="FF0000"/>
              </w:rPr>
            </w:pPr>
          </w:p>
        </w:tc>
        <w:tc>
          <w:tcPr>
            <w:tcW w:w="2409" w:type="dxa"/>
            <w:gridSpan w:val="3"/>
            <w:tcBorders>
              <w:top w:val="nil"/>
            </w:tcBorders>
          </w:tcPr>
          <w:p w14:paraId="404AA291" w14:textId="77777777" w:rsidR="00631822" w:rsidRPr="00461AFF" w:rsidRDefault="00631822" w:rsidP="004816F8">
            <w:pPr>
              <w:jc w:val="both"/>
              <w:rPr>
                <w:color w:val="FF0000"/>
              </w:rPr>
            </w:pPr>
          </w:p>
        </w:tc>
        <w:tc>
          <w:tcPr>
            <w:tcW w:w="567" w:type="dxa"/>
            <w:gridSpan w:val="2"/>
            <w:tcBorders>
              <w:top w:val="nil"/>
            </w:tcBorders>
          </w:tcPr>
          <w:p w14:paraId="0A4B5CE9" w14:textId="77777777" w:rsidR="00631822" w:rsidRPr="00461AFF" w:rsidRDefault="00631822" w:rsidP="004816F8">
            <w:pPr>
              <w:jc w:val="both"/>
              <w:rPr>
                <w:color w:val="FF0000"/>
              </w:rPr>
            </w:pPr>
          </w:p>
        </w:tc>
        <w:tc>
          <w:tcPr>
            <w:tcW w:w="2109" w:type="dxa"/>
            <w:gridSpan w:val="5"/>
            <w:tcBorders>
              <w:top w:val="nil"/>
            </w:tcBorders>
          </w:tcPr>
          <w:p w14:paraId="08380E05" w14:textId="77777777" w:rsidR="00631822" w:rsidRPr="00461AFF" w:rsidRDefault="00631822" w:rsidP="004816F8">
            <w:pPr>
              <w:jc w:val="both"/>
              <w:rPr>
                <w:color w:val="FF0000"/>
              </w:rPr>
            </w:pPr>
          </w:p>
        </w:tc>
        <w:tc>
          <w:tcPr>
            <w:tcW w:w="1972" w:type="dxa"/>
            <w:gridSpan w:val="3"/>
            <w:tcBorders>
              <w:top w:val="nil"/>
            </w:tcBorders>
          </w:tcPr>
          <w:p w14:paraId="697E9235" w14:textId="77777777" w:rsidR="00631822" w:rsidRPr="00461AFF" w:rsidRDefault="00631822" w:rsidP="004816F8">
            <w:pPr>
              <w:jc w:val="both"/>
              <w:rPr>
                <w:color w:val="FF0000"/>
              </w:rPr>
            </w:pPr>
          </w:p>
        </w:tc>
      </w:tr>
      <w:tr w:rsidR="00631822" w14:paraId="7705CB56" w14:textId="77777777" w:rsidTr="00311B61">
        <w:trPr>
          <w:trHeight w:val="284"/>
        </w:trPr>
        <w:tc>
          <w:tcPr>
            <w:tcW w:w="2802" w:type="dxa"/>
            <w:gridSpan w:val="2"/>
            <w:tcBorders>
              <w:top w:val="nil"/>
            </w:tcBorders>
          </w:tcPr>
          <w:p w14:paraId="3E3AF0C0" w14:textId="77777777" w:rsidR="00631822" w:rsidRPr="00461AFF" w:rsidRDefault="00631822" w:rsidP="004816F8">
            <w:pPr>
              <w:jc w:val="both"/>
              <w:rPr>
                <w:color w:val="FF0000"/>
              </w:rPr>
            </w:pPr>
          </w:p>
        </w:tc>
        <w:tc>
          <w:tcPr>
            <w:tcW w:w="2409" w:type="dxa"/>
            <w:gridSpan w:val="3"/>
            <w:tcBorders>
              <w:top w:val="nil"/>
            </w:tcBorders>
          </w:tcPr>
          <w:p w14:paraId="7632CA31" w14:textId="77777777" w:rsidR="00631822" w:rsidRPr="00461AFF" w:rsidRDefault="00631822" w:rsidP="004816F8">
            <w:pPr>
              <w:jc w:val="both"/>
              <w:rPr>
                <w:color w:val="FF0000"/>
              </w:rPr>
            </w:pPr>
          </w:p>
        </w:tc>
        <w:tc>
          <w:tcPr>
            <w:tcW w:w="567" w:type="dxa"/>
            <w:gridSpan w:val="2"/>
            <w:tcBorders>
              <w:top w:val="nil"/>
            </w:tcBorders>
          </w:tcPr>
          <w:p w14:paraId="1583AED7" w14:textId="77777777" w:rsidR="00631822" w:rsidRPr="00461AFF" w:rsidRDefault="00631822" w:rsidP="004816F8">
            <w:pPr>
              <w:jc w:val="both"/>
              <w:rPr>
                <w:color w:val="FF0000"/>
              </w:rPr>
            </w:pPr>
          </w:p>
        </w:tc>
        <w:tc>
          <w:tcPr>
            <w:tcW w:w="2109" w:type="dxa"/>
            <w:gridSpan w:val="5"/>
            <w:tcBorders>
              <w:top w:val="nil"/>
            </w:tcBorders>
          </w:tcPr>
          <w:p w14:paraId="77D73D74" w14:textId="77777777" w:rsidR="00631822" w:rsidRPr="00461AFF" w:rsidRDefault="00631822" w:rsidP="004816F8">
            <w:pPr>
              <w:jc w:val="both"/>
              <w:rPr>
                <w:color w:val="FF0000"/>
              </w:rPr>
            </w:pPr>
          </w:p>
        </w:tc>
        <w:tc>
          <w:tcPr>
            <w:tcW w:w="1972" w:type="dxa"/>
            <w:gridSpan w:val="3"/>
            <w:tcBorders>
              <w:top w:val="nil"/>
            </w:tcBorders>
          </w:tcPr>
          <w:p w14:paraId="175D72B2" w14:textId="77777777" w:rsidR="00631822" w:rsidRPr="00461AFF" w:rsidRDefault="00631822" w:rsidP="004816F8">
            <w:pPr>
              <w:jc w:val="both"/>
              <w:rPr>
                <w:color w:val="FF0000"/>
              </w:rPr>
            </w:pPr>
          </w:p>
        </w:tc>
      </w:tr>
      <w:tr w:rsidR="00631822" w14:paraId="737F0ED8" w14:textId="77777777" w:rsidTr="00311B61">
        <w:tc>
          <w:tcPr>
            <w:tcW w:w="9859" w:type="dxa"/>
            <w:gridSpan w:val="15"/>
            <w:shd w:val="clear" w:color="auto" w:fill="F7CAAC"/>
          </w:tcPr>
          <w:p w14:paraId="3239EE7D" w14:textId="77777777" w:rsidR="00631822" w:rsidRDefault="00631822" w:rsidP="004816F8">
            <w:pPr>
              <w:jc w:val="both"/>
            </w:pPr>
            <w:r>
              <w:rPr>
                <w:b/>
              </w:rPr>
              <w:t xml:space="preserve">Údaje o vzdělání na VŠ </w:t>
            </w:r>
          </w:p>
        </w:tc>
      </w:tr>
      <w:tr w:rsidR="00631822" w14:paraId="2B4B5350" w14:textId="77777777" w:rsidTr="00311B61">
        <w:trPr>
          <w:trHeight w:val="417"/>
        </w:trPr>
        <w:tc>
          <w:tcPr>
            <w:tcW w:w="9859" w:type="dxa"/>
            <w:gridSpan w:val="15"/>
          </w:tcPr>
          <w:p w14:paraId="6C6961B6" w14:textId="77777777" w:rsidR="00631822" w:rsidRDefault="00631822" w:rsidP="004816F8">
            <w:pPr>
              <w:jc w:val="both"/>
            </w:pPr>
            <w:r>
              <w:t>2013-2019: Univerzita Karlova, Fakulta Humanitních studií, Obecná antropologie, Ph.D.</w:t>
            </w:r>
          </w:p>
          <w:p w14:paraId="21D67D07" w14:textId="77777777" w:rsidR="00631822" w:rsidRDefault="00631822" w:rsidP="004816F8">
            <w:pPr>
              <w:jc w:val="both"/>
            </w:pPr>
            <w:r>
              <w:t xml:space="preserve">2010-2011: University </w:t>
            </w:r>
            <w:proofErr w:type="spellStart"/>
            <w:r>
              <w:t>of</w:t>
            </w:r>
            <w:proofErr w:type="spellEnd"/>
            <w:r>
              <w:t xml:space="preserve"> Amsterdam, </w:t>
            </w:r>
            <w:proofErr w:type="spellStart"/>
            <w:r>
              <w:t>Graduate</w:t>
            </w:r>
            <w:proofErr w:type="spellEnd"/>
            <w:r>
              <w:t xml:space="preserve"> </w:t>
            </w:r>
            <w:proofErr w:type="spellStart"/>
            <w:r>
              <w:t>School</w:t>
            </w:r>
            <w:proofErr w:type="spellEnd"/>
            <w:r>
              <w:t xml:space="preserve"> </w:t>
            </w:r>
            <w:proofErr w:type="spellStart"/>
            <w:r>
              <w:t>of</w:t>
            </w:r>
            <w:proofErr w:type="spellEnd"/>
            <w:r>
              <w:t xml:space="preserve"> </w:t>
            </w:r>
            <w:proofErr w:type="spellStart"/>
            <w:r>
              <w:t>Social</w:t>
            </w:r>
            <w:proofErr w:type="spellEnd"/>
            <w:r>
              <w:t xml:space="preserve"> </w:t>
            </w:r>
            <w:proofErr w:type="spellStart"/>
            <w:r>
              <w:t>Sciences</w:t>
            </w:r>
            <w:proofErr w:type="spellEnd"/>
            <w:r>
              <w:t xml:space="preserve">, </w:t>
            </w:r>
            <w:proofErr w:type="spellStart"/>
            <w:r>
              <w:t>Political</w:t>
            </w:r>
            <w:proofErr w:type="spellEnd"/>
            <w:r>
              <w:t xml:space="preserve"> Science and International Relations, </w:t>
            </w:r>
            <w:proofErr w:type="spellStart"/>
            <w:r>
              <w:t>MSc</w:t>
            </w:r>
            <w:proofErr w:type="spellEnd"/>
            <w:r>
              <w:t xml:space="preserve">. </w:t>
            </w:r>
          </w:p>
          <w:p w14:paraId="1EBBA8BA" w14:textId="77777777" w:rsidR="00631822" w:rsidRDefault="00631822" w:rsidP="004816F8">
            <w:pPr>
              <w:jc w:val="both"/>
            </w:pPr>
            <w:r>
              <w:t xml:space="preserve">2006-2009: Univerzita Karlova, Fakulta sociálních věd, Politologie a mezinárodní vztahy, Bc. </w:t>
            </w:r>
          </w:p>
          <w:p w14:paraId="3C873D66" w14:textId="30C2080D" w:rsidR="00CB49E1" w:rsidRDefault="00CB49E1" w:rsidP="004816F8">
            <w:pPr>
              <w:jc w:val="both"/>
              <w:rPr>
                <w:b/>
              </w:rPr>
            </w:pPr>
          </w:p>
        </w:tc>
      </w:tr>
      <w:tr w:rsidR="00631822" w14:paraId="291127DA" w14:textId="77777777" w:rsidTr="00311B61">
        <w:tc>
          <w:tcPr>
            <w:tcW w:w="9859" w:type="dxa"/>
            <w:gridSpan w:val="15"/>
            <w:shd w:val="clear" w:color="auto" w:fill="F7CAAC"/>
          </w:tcPr>
          <w:p w14:paraId="03C7F510" w14:textId="77777777" w:rsidR="00631822" w:rsidRDefault="00631822" w:rsidP="004816F8">
            <w:pPr>
              <w:jc w:val="both"/>
              <w:rPr>
                <w:b/>
              </w:rPr>
            </w:pPr>
            <w:r>
              <w:rPr>
                <w:b/>
              </w:rPr>
              <w:t>Údaje o odborném působení od absolvování VŠ</w:t>
            </w:r>
          </w:p>
        </w:tc>
      </w:tr>
      <w:tr w:rsidR="00631822" w14:paraId="77FF43BE" w14:textId="77777777" w:rsidTr="00CB49E1">
        <w:trPr>
          <w:trHeight w:val="921"/>
        </w:trPr>
        <w:tc>
          <w:tcPr>
            <w:tcW w:w="9859" w:type="dxa"/>
            <w:gridSpan w:val="15"/>
          </w:tcPr>
          <w:p w14:paraId="46B53508" w14:textId="77777777" w:rsidR="009B69DF" w:rsidRDefault="009B69DF" w:rsidP="009B69DF">
            <w:pPr>
              <w:jc w:val="both"/>
            </w:pPr>
            <w:proofErr w:type="gramStart"/>
            <w:r>
              <w:t>2017-dosud</w:t>
            </w:r>
            <w:proofErr w:type="gramEnd"/>
            <w:r>
              <w:t>: ředitelka Českého centra v Bruselu, publicistka</w:t>
            </w:r>
          </w:p>
          <w:p w14:paraId="3BA9B130" w14:textId="77777777" w:rsidR="00631822" w:rsidRPr="000F3665" w:rsidRDefault="00631822" w:rsidP="004816F8">
            <w:pPr>
              <w:jc w:val="both"/>
            </w:pPr>
            <w:r>
              <w:t xml:space="preserve">Externí přednášející na řadě VŠ na téma kulturní diplomacie a politická antropologie: Filosofická fakulta UK, Fakulta sociálních věd UK, ČVUT, aj. </w:t>
            </w:r>
          </w:p>
        </w:tc>
      </w:tr>
      <w:tr w:rsidR="00631822" w14:paraId="4A18F194" w14:textId="77777777" w:rsidTr="00311B61">
        <w:trPr>
          <w:trHeight w:val="250"/>
        </w:trPr>
        <w:tc>
          <w:tcPr>
            <w:tcW w:w="9859" w:type="dxa"/>
            <w:gridSpan w:val="15"/>
            <w:shd w:val="clear" w:color="auto" w:fill="F7CAAC"/>
          </w:tcPr>
          <w:p w14:paraId="16D6D0E7" w14:textId="77777777" w:rsidR="00631822" w:rsidRDefault="00631822" w:rsidP="004816F8">
            <w:pPr>
              <w:jc w:val="both"/>
            </w:pPr>
            <w:r>
              <w:rPr>
                <w:b/>
              </w:rPr>
              <w:t>Zkušenosti s vedením kvalifikačních a rigorózních prací</w:t>
            </w:r>
          </w:p>
        </w:tc>
      </w:tr>
      <w:tr w:rsidR="00631822" w14:paraId="1029ACDC" w14:textId="77777777" w:rsidTr="00FC649D">
        <w:trPr>
          <w:trHeight w:val="403"/>
        </w:trPr>
        <w:tc>
          <w:tcPr>
            <w:tcW w:w="9859" w:type="dxa"/>
            <w:gridSpan w:val="15"/>
          </w:tcPr>
          <w:p w14:paraId="03633660" w14:textId="072CA61C" w:rsidR="00631822" w:rsidRDefault="00631822" w:rsidP="004816F8">
            <w:pPr>
              <w:jc w:val="both"/>
            </w:pPr>
          </w:p>
        </w:tc>
      </w:tr>
      <w:tr w:rsidR="00631822" w14:paraId="1BA3E1AF" w14:textId="77777777" w:rsidTr="00311B61">
        <w:trPr>
          <w:cantSplit/>
        </w:trPr>
        <w:tc>
          <w:tcPr>
            <w:tcW w:w="3347" w:type="dxa"/>
            <w:gridSpan w:val="3"/>
            <w:tcBorders>
              <w:top w:val="single" w:sz="12" w:space="0" w:color="auto"/>
            </w:tcBorders>
            <w:shd w:val="clear" w:color="auto" w:fill="F7CAAC"/>
          </w:tcPr>
          <w:p w14:paraId="29D93F4D" w14:textId="77777777" w:rsidR="00631822" w:rsidRDefault="00631822" w:rsidP="004816F8">
            <w:pPr>
              <w:jc w:val="both"/>
            </w:pPr>
            <w:r>
              <w:rPr>
                <w:b/>
              </w:rPr>
              <w:t>Zkušenosti s vedením kvalifikačních a rigorózních prací</w:t>
            </w:r>
          </w:p>
        </w:tc>
        <w:tc>
          <w:tcPr>
            <w:tcW w:w="2245" w:type="dxa"/>
            <w:gridSpan w:val="3"/>
            <w:tcBorders>
              <w:top w:val="single" w:sz="12" w:space="0" w:color="auto"/>
            </w:tcBorders>
            <w:shd w:val="clear" w:color="auto" w:fill="F7CAAC"/>
          </w:tcPr>
          <w:p w14:paraId="0E5E3C7A" w14:textId="77777777" w:rsidR="00631822" w:rsidRDefault="00631822" w:rsidP="004816F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042BD15" w14:textId="77777777" w:rsidR="00631822" w:rsidRDefault="00631822" w:rsidP="004816F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B5CA147" w14:textId="77777777" w:rsidR="00631822" w:rsidRDefault="00631822" w:rsidP="004816F8">
            <w:pPr>
              <w:jc w:val="both"/>
              <w:rPr>
                <w:b/>
              </w:rPr>
            </w:pPr>
            <w:r>
              <w:rPr>
                <w:b/>
              </w:rPr>
              <w:t>Ohlasy publikací</w:t>
            </w:r>
          </w:p>
        </w:tc>
      </w:tr>
      <w:tr w:rsidR="00631822" w14:paraId="5857CB4D" w14:textId="77777777" w:rsidTr="00311B61">
        <w:trPr>
          <w:cantSplit/>
        </w:trPr>
        <w:tc>
          <w:tcPr>
            <w:tcW w:w="3347" w:type="dxa"/>
            <w:gridSpan w:val="3"/>
          </w:tcPr>
          <w:p w14:paraId="7915B596" w14:textId="77777777" w:rsidR="00631822" w:rsidRDefault="00631822" w:rsidP="004816F8">
            <w:pPr>
              <w:jc w:val="both"/>
            </w:pPr>
          </w:p>
        </w:tc>
        <w:tc>
          <w:tcPr>
            <w:tcW w:w="2245" w:type="dxa"/>
            <w:gridSpan w:val="3"/>
          </w:tcPr>
          <w:p w14:paraId="50E4327A" w14:textId="77777777" w:rsidR="00631822" w:rsidRDefault="00631822" w:rsidP="004816F8">
            <w:pPr>
              <w:jc w:val="both"/>
            </w:pPr>
          </w:p>
        </w:tc>
        <w:tc>
          <w:tcPr>
            <w:tcW w:w="2248" w:type="dxa"/>
            <w:gridSpan w:val="5"/>
            <w:tcBorders>
              <w:right w:val="single" w:sz="12" w:space="0" w:color="auto"/>
            </w:tcBorders>
          </w:tcPr>
          <w:p w14:paraId="5D715D3E" w14:textId="77777777" w:rsidR="00631822" w:rsidRDefault="00631822" w:rsidP="004816F8">
            <w:pPr>
              <w:jc w:val="both"/>
            </w:pPr>
          </w:p>
        </w:tc>
        <w:tc>
          <w:tcPr>
            <w:tcW w:w="632" w:type="dxa"/>
            <w:gridSpan w:val="2"/>
            <w:tcBorders>
              <w:left w:val="single" w:sz="12" w:space="0" w:color="auto"/>
            </w:tcBorders>
            <w:shd w:val="clear" w:color="auto" w:fill="F7CAAC"/>
          </w:tcPr>
          <w:p w14:paraId="6112F514" w14:textId="77777777" w:rsidR="00631822" w:rsidRPr="00F20AEF" w:rsidRDefault="00631822" w:rsidP="004816F8">
            <w:pPr>
              <w:jc w:val="both"/>
            </w:pPr>
            <w:r w:rsidRPr="00786790">
              <w:rPr>
                <w:b/>
              </w:rPr>
              <w:t>WOS</w:t>
            </w:r>
          </w:p>
        </w:tc>
        <w:tc>
          <w:tcPr>
            <w:tcW w:w="693" w:type="dxa"/>
            <w:shd w:val="clear" w:color="auto" w:fill="F7CAAC"/>
          </w:tcPr>
          <w:p w14:paraId="2F50ED23" w14:textId="77777777" w:rsidR="00631822" w:rsidRPr="00F20AEF" w:rsidRDefault="00631822" w:rsidP="004816F8">
            <w:pPr>
              <w:jc w:val="both"/>
              <w:rPr>
                <w:sz w:val="18"/>
              </w:rPr>
            </w:pPr>
            <w:proofErr w:type="spellStart"/>
            <w:r w:rsidRPr="00786790">
              <w:rPr>
                <w:b/>
              </w:rPr>
              <w:t>Scopus</w:t>
            </w:r>
            <w:proofErr w:type="spellEnd"/>
          </w:p>
        </w:tc>
        <w:tc>
          <w:tcPr>
            <w:tcW w:w="694" w:type="dxa"/>
            <w:shd w:val="clear" w:color="auto" w:fill="F7CAAC"/>
          </w:tcPr>
          <w:p w14:paraId="4EA62EA2" w14:textId="77777777" w:rsidR="00631822" w:rsidRDefault="00631822" w:rsidP="004816F8">
            <w:pPr>
              <w:jc w:val="both"/>
            </w:pPr>
            <w:r w:rsidRPr="00786790">
              <w:rPr>
                <w:b/>
              </w:rPr>
              <w:t>ostatní</w:t>
            </w:r>
          </w:p>
        </w:tc>
      </w:tr>
      <w:tr w:rsidR="00631822" w14:paraId="42E00660" w14:textId="77777777" w:rsidTr="00311B61">
        <w:trPr>
          <w:cantSplit/>
          <w:trHeight w:val="70"/>
        </w:trPr>
        <w:tc>
          <w:tcPr>
            <w:tcW w:w="3347" w:type="dxa"/>
            <w:gridSpan w:val="3"/>
            <w:shd w:val="clear" w:color="auto" w:fill="F7CAAC"/>
          </w:tcPr>
          <w:p w14:paraId="3B1F29A1" w14:textId="77777777" w:rsidR="00631822" w:rsidRDefault="00631822" w:rsidP="004816F8">
            <w:pPr>
              <w:jc w:val="both"/>
            </w:pPr>
            <w:r w:rsidRPr="00786790">
              <w:rPr>
                <w:b/>
              </w:rPr>
              <w:t>Obor jmenovacího řízení</w:t>
            </w:r>
          </w:p>
        </w:tc>
        <w:tc>
          <w:tcPr>
            <w:tcW w:w="2245" w:type="dxa"/>
            <w:gridSpan w:val="3"/>
            <w:shd w:val="clear" w:color="auto" w:fill="F7CAAC"/>
          </w:tcPr>
          <w:p w14:paraId="358CEB77" w14:textId="77777777" w:rsidR="00631822" w:rsidRDefault="00631822" w:rsidP="004816F8">
            <w:pPr>
              <w:jc w:val="both"/>
            </w:pPr>
            <w:r w:rsidRPr="00786790">
              <w:rPr>
                <w:b/>
              </w:rPr>
              <w:t>Rok udělení hodnosti</w:t>
            </w:r>
          </w:p>
        </w:tc>
        <w:tc>
          <w:tcPr>
            <w:tcW w:w="2248" w:type="dxa"/>
            <w:gridSpan w:val="5"/>
            <w:tcBorders>
              <w:right w:val="single" w:sz="12" w:space="0" w:color="auto"/>
            </w:tcBorders>
            <w:shd w:val="clear" w:color="auto" w:fill="F7CAAC"/>
          </w:tcPr>
          <w:p w14:paraId="7A32163C" w14:textId="77777777" w:rsidR="00631822" w:rsidRDefault="00631822" w:rsidP="004816F8">
            <w:pPr>
              <w:jc w:val="both"/>
            </w:pPr>
            <w:r w:rsidRPr="00786790">
              <w:rPr>
                <w:b/>
              </w:rPr>
              <w:t>Řízení konáno na VŠ</w:t>
            </w:r>
          </w:p>
        </w:tc>
        <w:tc>
          <w:tcPr>
            <w:tcW w:w="632" w:type="dxa"/>
            <w:gridSpan w:val="2"/>
            <w:tcBorders>
              <w:left w:val="single" w:sz="12" w:space="0" w:color="auto"/>
            </w:tcBorders>
          </w:tcPr>
          <w:p w14:paraId="6E8BEC1D" w14:textId="77777777" w:rsidR="00631822" w:rsidRPr="00F20AEF" w:rsidRDefault="00631822" w:rsidP="004816F8">
            <w:pPr>
              <w:jc w:val="both"/>
              <w:rPr>
                <w:b/>
              </w:rPr>
            </w:pPr>
          </w:p>
        </w:tc>
        <w:tc>
          <w:tcPr>
            <w:tcW w:w="693" w:type="dxa"/>
          </w:tcPr>
          <w:p w14:paraId="08EDF92B" w14:textId="77777777" w:rsidR="00631822" w:rsidRPr="00F20AEF" w:rsidRDefault="00631822" w:rsidP="004816F8">
            <w:pPr>
              <w:jc w:val="both"/>
              <w:rPr>
                <w:b/>
              </w:rPr>
            </w:pPr>
          </w:p>
        </w:tc>
        <w:tc>
          <w:tcPr>
            <w:tcW w:w="694" w:type="dxa"/>
          </w:tcPr>
          <w:p w14:paraId="2C7C9800" w14:textId="77777777" w:rsidR="00631822" w:rsidRDefault="00631822" w:rsidP="004816F8">
            <w:pPr>
              <w:jc w:val="both"/>
              <w:rPr>
                <w:b/>
              </w:rPr>
            </w:pPr>
          </w:p>
        </w:tc>
      </w:tr>
      <w:tr w:rsidR="009E35BE" w14:paraId="7D671C1A" w14:textId="77777777" w:rsidTr="00311B61">
        <w:trPr>
          <w:trHeight w:val="205"/>
        </w:trPr>
        <w:tc>
          <w:tcPr>
            <w:tcW w:w="3347" w:type="dxa"/>
            <w:gridSpan w:val="3"/>
          </w:tcPr>
          <w:p w14:paraId="27616A91" w14:textId="77777777" w:rsidR="009E35BE" w:rsidRDefault="009E35BE" w:rsidP="004816F8">
            <w:pPr>
              <w:jc w:val="both"/>
            </w:pPr>
          </w:p>
        </w:tc>
        <w:tc>
          <w:tcPr>
            <w:tcW w:w="2245" w:type="dxa"/>
            <w:gridSpan w:val="3"/>
          </w:tcPr>
          <w:p w14:paraId="5F420069" w14:textId="77777777" w:rsidR="009E35BE" w:rsidRDefault="009E35BE" w:rsidP="004816F8">
            <w:pPr>
              <w:jc w:val="both"/>
            </w:pPr>
          </w:p>
        </w:tc>
        <w:tc>
          <w:tcPr>
            <w:tcW w:w="2248" w:type="dxa"/>
            <w:gridSpan w:val="5"/>
            <w:tcBorders>
              <w:right w:val="single" w:sz="12" w:space="0" w:color="auto"/>
            </w:tcBorders>
          </w:tcPr>
          <w:p w14:paraId="02169DC8" w14:textId="77777777" w:rsidR="009E35BE" w:rsidRDefault="009E35BE" w:rsidP="004816F8">
            <w:pPr>
              <w:jc w:val="both"/>
            </w:pPr>
          </w:p>
        </w:tc>
        <w:tc>
          <w:tcPr>
            <w:tcW w:w="1325" w:type="dxa"/>
            <w:gridSpan w:val="3"/>
            <w:tcBorders>
              <w:left w:val="single" w:sz="12" w:space="0" w:color="auto"/>
            </w:tcBorders>
            <w:shd w:val="clear" w:color="auto" w:fill="FBD4B4"/>
            <w:vAlign w:val="center"/>
          </w:tcPr>
          <w:p w14:paraId="38AFA8C5" w14:textId="77777777" w:rsidR="009E35BE" w:rsidRPr="00F20AEF" w:rsidRDefault="009E35BE" w:rsidP="004816F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5EA605D" w14:textId="77777777" w:rsidR="009E35BE" w:rsidRDefault="009E35BE" w:rsidP="004816F8">
            <w:pPr>
              <w:rPr>
                <w:b/>
              </w:rPr>
            </w:pPr>
            <w:r>
              <w:rPr>
                <w:b/>
              </w:rPr>
              <w:t xml:space="preserve">    /</w:t>
            </w:r>
          </w:p>
        </w:tc>
      </w:tr>
      <w:tr w:rsidR="00631822" w14:paraId="6AC2AC3E" w14:textId="77777777" w:rsidTr="00311B61">
        <w:tc>
          <w:tcPr>
            <w:tcW w:w="9859" w:type="dxa"/>
            <w:gridSpan w:val="15"/>
            <w:shd w:val="clear" w:color="auto" w:fill="F7CAAC"/>
          </w:tcPr>
          <w:p w14:paraId="77AE0A00" w14:textId="77777777" w:rsidR="00631822" w:rsidRDefault="00631822" w:rsidP="004816F8">
            <w:pPr>
              <w:jc w:val="both"/>
              <w:rPr>
                <w:b/>
              </w:rPr>
            </w:pPr>
            <w:r w:rsidRPr="00786790">
              <w:rPr>
                <w:b/>
              </w:rPr>
              <w:t xml:space="preserve">Přehled o nejvýznamnější publikační a další tvůrčí činnosti nebo další profesní činnosti u odborníků z praxe vztahující se k zabezpečovaným předmětům </w:t>
            </w:r>
          </w:p>
        </w:tc>
      </w:tr>
      <w:tr w:rsidR="00631822" w14:paraId="5F3ECB86" w14:textId="77777777" w:rsidTr="00311B61">
        <w:trPr>
          <w:trHeight w:val="380"/>
        </w:trPr>
        <w:tc>
          <w:tcPr>
            <w:tcW w:w="9859" w:type="dxa"/>
            <w:gridSpan w:val="15"/>
          </w:tcPr>
          <w:p w14:paraId="6B4A5544" w14:textId="77777777" w:rsidR="00584463" w:rsidRPr="008C54B7" w:rsidRDefault="00584463" w:rsidP="00584463">
            <w:pPr>
              <w:pStyle w:val="Normlnweb"/>
              <w:spacing w:before="0" w:beforeAutospacing="0" w:after="0" w:afterAutospacing="0"/>
              <w:rPr>
                <w:color w:val="000000"/>
                <w:sz w:val="20"/>
                <w:szCs w:val="20"/>
              </w:rPr>
            </w:pPr>
            <w:r w:rsidRPr="008C54B7">
              <w:rPr>
                <w:color w:val="000000"/>
                <w:sz w:val="20"/>
                <w:szCs w:val="20"/>
              </w:rPr>
              <w:t xml:space="preserve">PÁNEK JURKOVÁ, Jitka. </w:t>
            </w:r>
            <w:proofErr w:type="spellStart"/>
            <w:r w:rsidRPr="008C54B7">
              <w:rPr>
                <w:color w:val="000000"/>
                <w:sz w:val="20"/>
                <w:szCs w:val="20"/>
              </w:rPr>
              <w:t>Podcast</w:t>
            </w:r>
            <w:proofErr w:type="spellEnd"/>
            <w:r w:rsidRPr="008C54B7">
              <w:rPr>
                <w:color w:val="000000"/>
                <w:sz w:val="20"/>
                <w:szCs w:val="20"/>
              </w:rPr>
              <w:t xml:space="preserve"> </w:t>
            </w:r>
            <w:proofErr w:type="spellStart"/>
            <w:r w:rsidRPr="008C54B7">
              <w:rPr>
                <w:i/>
                <w:color w:val="000000"/>
                <w:sz w:val="20"/>
                <w:szCs w:val="20"/>
              </w:rPr>
              <w:t>Jazzamn</w:t>
            </w:r>
            <w:proofErr w:type="spellEnd"/>
            <w:r w:rsidRPr="008C54B7">
              <w:rPr>
                <w:i/>
                <w:color w:val="000000"/>
                <w:sz w:val="20"/>
                <w:szCs w:val="20"/>
              </w:rPr>
              <w:t xml:space="preserve"> versus špioni: Umění jako tajná zbraň mezinárodní politiky</w:t>
            </w:r>
            <w:r w:rsidRPr="008C54B7">
              <w:rPr>
                <w:color w:val="000000"/>
                <w:sz w:val="20"/>
                <w:szCs w:val="20"/>
              </w:rPr>
              <w:t xml:space="preserve">. 2021. Spotify, </w:t>
            </w:r>
            <w:proofErr w:type="spellStart"/>
            <w:r w:rsidRPr="008C54B7">
              <w:rPr>
                <w:color w:val="000000"/>
                <w:sz w:val="20"/>
                <w:szCs w:val="20"/>
              </w:rPr>
              <w:t>Youtube</w:t>
            </w:r>
            <w:proofErr w:type="spellEnd"/>
            <w:r w:rsidRPr="008C54B7">
              <w:rPr>
                <w:color w:val="000000"/>
                <w:sz w:val="20"/>
                <w:szCs w:val="20"/>
              </w:rPr>
              <w:t xml:space="preserve">. </w:t>
            </w:r>
          </w:p>
          <w:p w14:paraId="1DB5F68F" w14:textId="77777777" w:rsidR="00584463" w:rsidRPr="008C54B7" w:rsidRDefault="00584463" w:rsidP="00584463">
            <w:pPr>
              <w:pStyle w:val="Normlnweb"/>
              <w:spacing w:before="0" w:beforeAutospacing="0" w:after="0" w:afterAutospacing="0"/>
              <w:rPr>
                <w:color w:val="000000"/>
                <w:sz w:val="20"/>
                <w:szCs w:val="20"/>
              </w:rPr>
            </w:pPr>
            <w:r w:rsidRPr="008C54B7">
              <w:rPr>
                <w:color w:val="000000"/>
                <w:sz w:val="20"/>
                <w:szCs w:val="20"/>
              </w:rPr>
              <w:t>PÁNEK JURKOVÁ, Jitka. T</w:t>
            </w:r>
            <w:r w:rsidRPr="008C54B7">
              <w:rPr>
                <w:i/>
                <w:iCs/>
                <w:color w:val="000000"/>
                <w:sz w:val="20"/>
                <w:szCs w:val="20"/>
              </w:rPr>
              <w:t>eoretický úvod do kulturní diplomacie.</w:t>
            </w:r>
            <w:r w:rsidRPr="008C54B7">
              <w:rPr>
                <w:color w:val="000000"/>
                <w:sz w:val="20"/>
                <w:szCs w:val="20"/>
              </w:rPr>
              <w:t xml:space="preserve"> In: Klimeš, Ondřej (</w:t>
            </w:r>
            <w:proofErr w:type="spellStart"/>
            <w:r w:rsidRPr="008C54B7">
              <w:rPr>
                <w:color w:val="000000"/>
                <w:sz w:val="20"/>
                <w:szCs w:val="20"/>
              </w:rPr>
              <w:t>ed</w:t>
            </w:r>
            <w:proofErr w:type="spellEnd"/>
            <w:r w:rsidRPr="008C54B7">
              <w:rPr>
                <w:color w:val="000000"/>
                <w:sz w:val="20"/>
                <w:szCs w:val="20"/>
              </w:rPr>
              <w:t>.). 2019. Kulturní diplomacie Číny a její regionální variace. Praha: Academia. </w:t>
            </w:r>
          </w:p>
          <w:p w14:paraId="68C0924E" w14:textId="77777777" w:rsidR="00584463" w:rsidRPr="008C54B7" w:rsidRDefault="00584463" w:rsidP="00584463">
            <w:pPr>
              <w:pStyle w:val="Normlnweb"/>
              <w:spacing w:before="0" w:beforeAutospacing="0" w:after="0" w:afterAutospacing="0"/>
            </w:pPr>
            <w:r w:rsidRPr="008C54B7">
              <w:rPr>
                <w:color w:val="000000"/>
                <w:sz w:val="20"/>
                <w:szCs w:val="20"/>
              </w:rPr>
              <w:t>PANEK JURKOVA, J. “</w:t>
            </w:r>
            <w:proofErr w:type="spellStart"/>
            <w:r w:rsidRPr="008C54B7">
              <w:rPr>
                <w:color w:val="000000"/>
                <w:sz w:val="20"/>
                <w:szCs w:val="20"/>
              </w:rPr>
              <w:t>The</w:t>
            </w:r>
            <w:proofErr w:type="spellEnd"/>
            <w:r w:rsidRPr="008C54B7">
              <w:rPr>
                <w:color w:val="000000"/>
                <w:sz w:val="20"/>
                <w:szCs w:val="20"/>
              </w:rPr>
              <w:t xml:space="preserve"> </w:t>
            </w:r>
            <w:proofErr w:type="spellStart"/>
            <w:r w:rsidRPr="008C54B7">
              <w:rPr>
                <w:color w:val="000000"/>
                <w:sz w:val="20"/>
                <w:szCs w:val="20"/>
              </w:rPr>
              <w:t>Domestic</w:t>
            </w:r>
            <w:proofErr w:type="spellEnd"/>
            <w:r w:rsidRPr="008C54B7">
              <w:rPr>
                <w:color w:val="000000"/>
                <w:sz w:val="20"/>
                <w:szCs w:val="20"/>
              </w:rPr>
              <w:t xml:space="preserve"> </w:t>
            </w:r>
            <w:proofErr w:type="spellStart"/>
            <w:r w:rsidRPr="008C54B7">
              <w:rPr>
                <w:color w:val="000000"/>
                <w:sz w:val="20"/>
                <w:szCs w:val="20"/>
              </w:rPr>
              <w:t>Dimension</w:t>
            </w:r>
            <w:proofErr w:type="spellEnd"/>
            <w:r w:rsidRPr="008C54B7">
              <w:rPr>
                <w:color w:val="000000"/>
                <w:sz w:val="20"/>
                <w:szCs w:val="20"/>
              </w:rPr>
              <w:t xml:space="preserve"> </w:t>
            </w:r>
            <w:proofErr w:type="spellStart"/>
            <w:r w:rsidRPr="008C54B7">
              <w:rPr>
                <w:color w:val="000000"/>
                <w:sz w:val="20"/>
                <w:szCs w:val="20"/>
              </w:rPr>
              <w:t>of</w:t>
            </w:r>
            <w:proofErr w:type="spellEnd"/>
            <w:r w:rsidRPr="008C54B7">
              <w:rPr>
                <w:color w:val="000000"/>
                <w:sz w:val="20"/>
                <w:szCs w:val="20"/>
              </w:rPr>
              <w:t xml:space="preserve"> </w:t>
            </w:r>
            <w:proofErr w:type="spellStart"/>
            <w:r w:rsidRPr="008C54B7">
              <w:rPr>
                <w:color w:val="000000"/>
                <w:sz w:val="20"/>
                <w:szCs w:val="20"/>
              </w:rPr>
              <w:t>Israeli</w:t>
            </w:r>
            <w:proofErr w:type="spellEnd"/>
            <w:r w:rsidRPr="008C54B7">
              <w:rPr>
                <w:color w:val="000000"/>
                <w:sz w:val="20"/>
                <w:szCs w:val="20"/>
              </w:rPr>
              <w:t xml:space="preserve"> Public </w:t>
            </w:r>
            <w:proofErr w:type="spellStart"/>
            <w:r w:rsidRPr="008C54B7">
              <w:rPr>
                <w:color w:val="000000"/>
                <w:sz w:val="20"/>
                <w:szCs w:val="20"/>
              </w:rPr>
              <w:t>Diplomacy</w:t>
            </w:r>
            <w:proofErr w:type="spellEnd"/>
            <w:r w:rsidRPr="008C54B7">
              <w:rPr>
                <w:color w:val="000000"/>
                <w:sz w:val="20"/>
                <w:szCs w:val="20"/>
              </w:rPr>
              <w:t xml:space="preserve">.” </w:t>
            </w:r>
            <w:proofErr w:type="spellStart"/>
            <w:r w:rsidRPr="008C54B7">
              <w:rPr>
                <w:i/>
                <w:iCs/>
                <w:color w:val="000000"/>
                <w:sz w:val="20"/>
                <w:szCs w:val="20"/>
              </w:rPr>
              <w:t>Polish</w:t>
            </w:r>
            <w:proofErr w:type="spellEnd"/>
            <w:r w:rsidRPr="008C54B7">
              <w:rPr>
                <w:i/>
                <w:iCs/>
                <w:color w:val="000000"/>
                <w:sz w:val="20"/>
                <w:szCs w:val="20"/>
              </w:rPr>
              <w:t xml:space="preserve"> </w:t>
            </w:r>
            <w:proofErr w:type="spellStart"/>
            <w:r w:rsidRPr="008C54B7">
              <w:rPr>
                <w:i/>
                <w:iCs/>
                <w:color w:val="000000"/>
                <w:sz w:val="20"/>
                <w:szCs w:val="20"/>
              </w:rPr>
              <w:t>Political</w:t>
            </w:r>
            <w:proofErr w:type="spellEnd"/>
            <w:r w:rsidRPr="008C54B7">
              <w:rPr>
                <w:i/>
                <w:iCs/>
                <w:color w:val="000000"/>
                <w:sz w:val="20"/>
                <w:szCs w:val="20"/>
              </w:rPr>
              <w:t xml:space="preserve"> Science </w:t>
            </w:r>
            <w:proofErr w:type="spellStart"/>
            <w:r w:rsidRPr="008C54B7">
              <w:rPr>
                <w:i/>
                <w:iCs/>
                <w:color w:val="000000"/>
                <w:sz w:val="20"/>
                <w:szCs w:val="20"/>
              </w:rPr>
              <w:t>Yearbook</w:t>
            </w:r>
            <w:proofErr w:type="spellEnd"/>
            <w:r w:rsidRPr="008C54B7">
              <w:rPr>
                <w:color w:val="000000"/>
                <w:sz w:val="20"/>
                <w:szCs w:val="20"/>
              </w:rPr>
              <w:t xml:space="preserve"> 47/2/2018.</w:t>
            </w:r>
          </w:p>
          <w:p w14:paraId="3EB9A9AE" w14:textId="77777777" w:rsidR="00584463" w:rsidRPr="008C54B7" w:rsidRDefault="00584463" w:rsidP="00584463">
            <w:pPr>
              <w:pStyle w:val="Normlnweb"/>
              <w:spacing w:before="0" w:beforeAutospacing="0" w:after="0" w:afterAutospacing="0"/>
            </w:pPr>
            <w:r w:rsidRPr="008C54B7">
              <w:rPr>
                <w:color w:val="000000"/>
                <w:sz w:val="20"/>
                <w:szCs w:val="20"/>
              </w:rPr>
              <w:t>PANEK JURKOVA, J. „</w:t>
            </w:r>
            <w:proofErr w:type="spellStart"/>
            <w:r w:rsidRPr="008C54B7">
              <w:rPr>
                <w:color w:val="000000"/>
                <w:sz w:val="20"/>
                <w:szCs w:val="20"/>
              </w:rPr>
              <w:t>Strategies</w:t>
            </w:r>
            <w:proofErr w:type="spellEnd"/>
            <w:r w:rsidRPr="008C54B7">
              <w:rPr>
                <w:color w:val="000000"/>
                <w:sz w:val="20"/>
                <w:szCs w:val="20"/>
              </w:rPr>
              <w:t xml:space="preserve"> </w:t>
            </w:r>
            <w:proofErr w:type="spellStart"/>
            <w:r w:rsidRPr="008C54B7">
              <w:rPr>
                <w:color w:val="000000"/>
                <w:sz w:val="20"/>
                <w:szCs w:val="20"/>
              </w:rPr>
              <w:t>of</w:t>
            </w:r>
            <w:proofErr w:type="spellEnd"/>
            <w:r w:rsidRPr="008C54B7">
              <w:rPr>
                <w:color w:val="000000"/>
                <w:sz w:val="20"/>
                <w:szCs w:val="20"/>
              </w:rPr>
              <w:t xml:space="preserve"> </w:t>
            </w:r>
            <w:proofErr w:type="spellStart"/>
            <w:r w:rsidRPr="008C54B7">
              <w:rPr>
                <w:color w:val="000000"/>
                <w:sz w:val="20"/>
                <w:szCs w:val="20"/>
              </w:rPr>
              <w:t>Israeli</w:t>
            </w:r>
            <w:proofErr w:type="spellEnd"/>
            <w:r w:rsidRPr="008C54B7">
              <w:rPr>
                <w:color w:val="000000"/>
                <w:sz w:val="20"/>
                <w:szCs w:val="20"/>
              </w:rPr>
              <w:t xml:space="preserve"> </w:t>
            </w:r>
            <w:proofErr w:type="spellStart"/>
            <w:r w:rsidRPr="008C54B7">
              <w:rPr>
                <w:color w:val="000000"/>
                <w:sz w:val="20"/>
                <w:szCs w:val="20"/>
              </w:rPr>
              <w:t>Musicians</w:t>
            </w:r>
            <w:proofErr w:type="spellEnd"/>
            <w:r w:rsidRPr="008C54B7">
              <w:rPr>
                <w:color w:val="000000"/>
                <w:sz w:val="20"/>
                <w:szCs w:val="20"/>
              </w:rPr>
              <w:t xml:space="preserve"> as </w:t>
            </w:r>
            <w:proofErr w:type="spellStart"/>
            <w:r w:rsidRPr="008C54B7">
              <w:rPr>
                <w:color w:val="000000"/>
                <w:sz w:val="20"/>
                <w:szCs w:val="20"/>
              </w:rPr>
              <w:t>National</w:t>
            </w:r>
            <w:proofErr w:type="spellEnd"/>
            <w:r w:rsidRPr="008C54B7">
              <w:rPr>
                <w:color w:val="000000"/>
                <w:sz w:val="20"/>
                <w:szCs w:val="20"/>
              </w:rPr>
              <w:t xml:space="preserve"> </w:t>
            </w:r>
            <w:proofErr w:type="spellStart"/>
            <w:r w:rsidRPr="008C54B7">
              <w:rPr>
                <w:color w:val="000000"/>
                <w:sz w:val="20"/>
                <w:szCs w:val="20"/>
              </w:rPr>
              <w:t>Representatives</w:t>
            </w:r>
            <w:proofErr w:type="spellEnd"/>
            <w:r w:rsidRPr="008C54B7">
              <w:rPr>
                <w:color w:val="000000"/>
                <w:sz w:val="20"/>
                <w:szCs w:val="20"/>
              </w:rPr>
              <w:t xml:space="preserve">“. </w:t>
            </w:r>
            <w:r w:rsidRPr="008C54B7">
              <w:rPr>
                <w:i/>
                <w:iCs/>
                <w:color w:val="000000"/>
                <w:sz w:val="20"/>
                <w:szCs w:val="20"/>
              </w:rPr>
              <w:t xml:space="preserve">Urban </w:t>
            </w:r>
            <w:proofErr w:type="spellStart"/>
            <w:r w:rsidRPr="008C54B7">
              <w:rPr>
                <w:i/>
                <w:iCs/>
                <w:color w:val="000000"/>
                <w:sz w:val="20"/>
                <w:szCs w:val="20"/>
              </w:rPr>
              <w:t>People</w:t>
            </w:r>
            <w:proofErr w:type="spellEnd"/>
            <w:r w:rsidRPr="008C54B7">
              <w:rPr>
                <w:color w:val="000000"/>
                <w:sz w:val="20"/>
                <w:szCs w:val="20"/>
              </w:rPr>
              <w:t xml:space="preserve"> 2/2015.</w:t>
            </w:r>
          </w:p>
          <w:p w14:paraId="656AE3AF" w14:textId="77777777" w:rsidR="006E6EED" w:rsidRDefault="00584463" w:rsidP="00584463">
            <w:pPr>
              <w:pStyle w:val="Normlnweb"/>
              <w:spacing w:before="0" w:beforeAutospacing="0" w:after="0" w:afterAutospacing="0"/>
              <w:rPr>
                <w:color w:val="000000"/>
                <w:sz w:val="20"/>
                <w:szCs w:val="20"/>
              </w:rPr>
            </w:pPr>
            <w:r>
              <w:rPr>
                <w:color w:val="000000"/>
                <w:sz w:val="20"/>
                <w:szCs w:val="20"/>
              </w:rPr>
              <w:t xml:space="preserve">PANEK </w:t>
            </w:r>
            <w:r w:rsidRPr="008C54B7">
              <w:rPr>
                <w:color w:val="000000"/>
                <w:sz w:val="20"/>
                <w:szCs w:val="20"/>
              </w:rPr>
              <w:t>JURKOVA, J. „</w:t>
            </w:r>
            <w:proofErr w:type="spellStart"/>
            <w:r w:rsidRPr="008C54B7">
              <w:rPr>
                <w:color w:val="000000"/>
                <w:sz w:val="20"/>
                <w:szCs w:val="20"/>
              </w:rPr>
              <w:t>Still</w:t>
            </w:r>
            <w:proofErr w:type="spellEnd"/>
            <w:r w:rsidRPr="008C54B7">
              <w:rPr>
                <w:color w:val="000000"/>
                <w:sz w:val="20"/>
                <w:szCs w:val="20"/>
              </w:rPr>
              <w:t xml:space="preserve"> </w:t>
            </w:r>
            <w:proofErr w:type="spellStart"/>
            <w:r w:rsidRPr="008C54B7">
              <w:rPr>
                <w:color w:val="000000"/>
                <w:sz w:val="20"/>
                <w:szCs w:val="20"/>
              </w:rPr>
              <w:t>Searching</w:t>
            </w:r>
            <w:proofErr w:type="spellEnd"/>
            <w:r w:rsidRPr="008C54B7">
              <w:rPr>
                <w:color w:val="000000"/>
                <w:sz w:val="20"/>
                <w:szCs w:val="20"/>
              </w:rPr>
              <w:t xml:space="preserve"> </w:t>
            </w:r>
            <w:proofErr w:type="spellStart"/>
            <w:r w:rsidRPr="008C54B7">
              <w:rPr>
                <w:color w:val="000000"/>
                <w:sz w:val="20"/>
                <w:szCs w:val="20"/>
              </w:rPr>
              <w:t>for</w:t>
            </w:r>
            <w:proofErr w:type="spellEnd"/>
            <w:r w:rsidRPr="008C54B7">
              <w:rPr>
                <w:color w:val="000000"/>
                <w:sz w:val="20"/>
                <w:szCs w:val="20"/>
              </w:rPr>
              <w:t xml:space="preserve"> a </w:t>
            </w:r>
            <w:proofErr w:type="spellStart"/>
            <w:r w:rsidRPr="008C54B7">
              <w:rPr>
                <w:color w:val="000000"/>
                <w:sz w:val="20"/>
                <w:szCs w:val="20"/>
              </w:rPr>
              <w:t>Cultural</w:t>
            </w:r>
            <w:proofErr w:type="spellEnd"/>
            <w:r w:rsidRPr="008C54B7">
              <w:rPr>
                <w:color w:val="000000"/>
                <w:sz w:val="20"/>
                <w:szCs w:val="20"/>
              </w:rPr>
              <w:t xml:space="preserve"> </w:t>
            </w:r>
            <w:proofErr w:type="spellStart"/>
            <w:r w:rsidRPr="008C54B7">
              <w:rPr>
                <w:color w:val="000000"/>
                <w:sz w:val="20"/>
                <w:szCs w:val="20"/>
              </w:rPr>
              <w:t>Diplomacy</w:t>
            </w:r>
            <w:proofErr w:type="spellEnd"/>
            <w:r w:rsidRPr="008C54B7">
              <w:rPr>
                <w:color w:val="000000"/>
                <w:sz w:val="20"/>
                <w:szCs w:val="20"/>
              </w:rPr>
              <w:t xml:space="preserve">“. </w:t>
            </w:r>
            <w:r w:rsidRPr="008C54B7">
              <w:rPr>
                <w:i/>
                <w:iCs/>
                <w:color w:val="000000"/>
                <w:sz w:val="20"/>
                <w:szCs w:val="20"/>
              </w:rPr>
              <w:t xml:space="preserve">International </w:t>
            </w:r>
            <w:proofErr w:type="spellStart"/>
            <w:r w:rsidRPr="008C54B7">
              <w:rPr>
                <w:i/>
                <w:iCs/>
                <w:color w:val="000000"/>
                <w:sz w:val="20"/>
                <w:szCs w:val="20"/>
              </w:rPr>
              <w:t>Journal</w:t>
            </w:r>
            <w:proofErr w:type="spellEnd"/>
            <w:r w:rsidRPr="008C54B7">
              <w:rPr>
                <w:i/>
                <w:iCs/>
                <w:color w:val="000000"/>
                <w:sz w:val="20"/>
                <w:szCs w:val="20"/>
              </w:rPr>
              <w:t xml:space="preserve"> </w:t>
            </w:r>
            <w:proofErr w:type="spellStart"/>
            <w:r w:rsidRPr="008C54B7">
              <w:rPr>
                <w:i/>
                <w:iCs/>
                <w:color w:val="000000"/>
                <w:sz w:val="20"/>
                <w:szCs w:val="20"/>
              </w:rPr>
              <w:t>of</w:t>
            </w:r>
            <w:proofErr w:type="spellEnd"/>
            <w:r w:rsidRPr="008C54B7">
              <w:rPr>
                <w:i/>
                <w:iCs/>
                <w:color w:val="000000"/>
                <w:sz w:val="20"/>
                <w:szCs w:val="20"/>
              </w:rPr>
              <w:t xml:space="preserve"> </w:t>
            </w:r>
            <w:proofErr w:type="spellStart"/>
            <w:r w:rsidRPr="008C54B7">
              <w:rPr>
                <w:i/>
                <w:iCs/>
                <w:color w:val="000000"/>
                <w:sz w:val="20"/>
                <w:szCs w:val="20"/>
              </w:rPr>
              <w:t>Cultural</w:t>
            </w:r>
            <w:proofErr w:type="spellEnd"/>
            <w:r w:rsidRPr="008C54B7">
              <w:rPr>
                <w:i/>
                <w:iCs/>
                <w:color w:val="000000"/>
                <w:sz w:val="20"/>
                <w:szCs w:val="20"/>
              </w:rPr>
              <w:t xml:space="preserve"> </w:t>
            </w:r>
            <w:proofErr w:type="spellStart"/>
            <w:r w:rsidRPr="008C54B7">
              <w:rPr>
                <w:i/>
                <w:iCs/>
                <w:color w:val="000000"/>
                <w:sz w:val="20"/>
                <w:szCs w:val="20"/>
              </w:rPr>
              <w:t>Policy</w:t>
            </w:r>
            <w:proofErr w:type="spellEnd"/>
            <w:r w:rsidRPr="008C54B7">
              <w:rPr>
                <w:color w:val="000000"/>
                <w:sz w:val="20"/>
                <w:szCs w:val="20"/>
              </w:rPr>
              <w:t>. 21:4/2015.</w:t>
            </w:r>
          </w:p>
          <w:p w14:paraId="26E5F6EE" w14:textId="296D693C" w:rsidR="00C93A31" w:rsidRPr="002C7C34" w:rsidRDefault="00C93A31" w:rsidP="00584463">
            <w:pPr>
              <w:pStyle w:val="Normlnweb"/>
              <w:spacing w:before="0" w:beforeAutospacing="0" w:after="0" w:afterAutospacing="0"/>
              <w:rPr>
                <w:b/>
              </w:rPr>
            </w:pPr>
          </w:p>
        </w:tc>
      </w:tr>
      <w:tr w:rsidR="00631822" w14:paraId="738ECDDD" w14:textId="77777777" w:rsidTr="00311B61">
        <w:trPr>
          <w:trHeight w:val="218"/>
        </w:trPr>
        <w:tc>
          <w:tcPr>
            <w:tcW w:w="9859" w:type="dxa"/>
            <w:gridSpan w:val="15"/>
            <w:shd w:val="clear" w:color="auto" w:fill="F7CAAC"/>
          </w:tcPr>
          <w:p w14:paraId="0712B3F7" w14:textId="77777777" w:rsidR="00631822" w:rsidRDefault="00631822" w:rsidP="004816F8">
            <w:pPr>
              <w:rPr>
                <w:b/>
              </w:rPr>
            </w:pPr>
            <w:r>
              <w:rPr>
                <w:b/>
              </w:rPr>
              <w:t>Působení v zahraničí</w:t>
            </w:r>
          </w:p>
        </w:tc>
      </w:tr>
      <w:tr w:rsidR="00631822" w14:paraId="6D5C78B5" w14:textId="77777777" w:rsidTr="00311B61">
        <w:trPr>
          <w:trHeight w:val="328"/>
        </w:trPr>
        <w:tc>
          <w:tcPr>
            <w:tcW w:w="9859" w:type="dxa"/>
            <w:gridSpan w:val="15"/>
          </w:tcPr>
          <w:p w14:paraId="487C8DE5" w14:textId="77777777" w:rsidR="00631822" w:rsidRDefault="00631822" w:rsidP="004816F8">
            <w:pPr>
              <w:rPr>
                <w:b/>
              </w:rPr>
            </w:pPr>
            <w:r>
              <w:rPr>
                <w:rFonts w:eastAsia="Calibri"/>
              </w:rPr>
              <w:t xml:space="preserve">2017: St. </w:t>
            </w:r>
            <w:proofErr w:type="spellStart"/>
            <w:r>
              <w:rPr>
                <w:rFonts w:eastAsia="Calibri"/>
              </w:rPr>
              <w:t>John’s</w:t>
            </w:r>
            <w:proofErr w:type="spellEnd"/>
            <w:r>
              <w:rPr>
                <w:rFonts w:eastAsia="Calibri"/>
              </w:rPr>
              <w:t xml:space="preserve"> </w:t>
            </w:r>
            <w:proofErr w:type="spellStart"/>
            <w:r>
              <w:rPr>
                <w:rFonts w:eastAsia="Calibri"/>
              </w:rPr>
              <w:t>College</w:t>
            </w:r>
            <w:proofErr w:type="spellEnd"/>
            <w:r>
              <w:rPr>
                <w:rFonts w:eastAsia="Calibri"/>
              </w:rPr>
              <w:t xml:space="preserve">, University </w:t>
            </w:r>
            <w:proofErr w:type="spellStart"/>
            <w:r>
              <w:rPr>
                <w:rFonts w:eastAsia="Calibri"/>
              </w:rPr>
              <w:t>of</w:t>
            </w:r>
            <w:proofErr w:type="spellEnd"/>
            <w:r>
              <w:rPr>
                <w:rFonts w:eastAsia="Calibri"/>
              </w:rPr>
              <w:t xml:space="preserve"> Oxford, stipendijní program ISGAP</w:t>
            </w:r>
          </w:p>
        </w:tc>
      </w:tr>
      <w:tr w:rsidR="00631822" w14:paraId="0FA332FF" w14:textId="77777777" w:rsidTr="00311B61">
        <w:trPr>
          <w:cantSplit/>
          <w:trHeight w:val="470"/>
        </w:trPr>
        <w:tc>
          <w:tcPr>
            <w:tcW w:w="2518" w:type="dxa"/>
            <w:shd w:val="clear" w:color="auto" w:fill="F7CAAC"/>
          </w:tcPr>
          <w:p w14:paraId="0F8FB4E3" w14:textId="77777777" w:rsidR="00631822" w:rsidRDefault="00631822" w:rsidP="004816F8">
            <w:pPr>
              <w:jc w:val="both"/>
              <w:rPr>
                <w:b/>
              </w:rPr>
            </w:pPr>
            <w:r>
              <w:rPr>
                <w:b/>
              </w:rPr>
              <w:t xml:space="preserve">Podpis </w:t>
            </w:r>
          </w:p>
        </w:tc>
        <w:tc>
          <w:tcPr>
            <w:tcW w:w="4536" w:type="dxa"/>
            <w:gridSpan w:val="8"/>
          </w:tcPr>
          <w:p w14:paraId="171B2921" w14:textId="163D2811" w:rsidR="00631822" w:rsidRDefault="00EE6680" w:rsidP="004816F8">
            <w:pPr>
              <w:jc w:val="both"/>
            </w:pPr>
            <w:r>
              <w:t>Jitka Pánek Jurková v. r.</w:t>
            </w:r>
          </w:p>
        </w:tc>
        <w:tc>
          <w:tcPr>
            <w:tcW w:w="786" w:type="dxa"/>
            <w:gridSpan w:val="2"/>
            <w:shd w:val="clear" w:color="auto" w:fill="F7CAAC"/>
          </w:tcPr>
          <w:p w14:paraId="0805A777" w14:textId="77777777" w:rsidR="00631822" w:rsidRDefault="00631822" w:rsidP="004816F8">
            <w:pPr>
              <w:jc w:val="both"/>
            </w:pPr>
            <w:r>
              <w:rPr>
                <w:b/>
              </w:rPr>
              <w:t>datum</w:t>
            </w:r>
          </w:p>
        </w:tc>
        <w:tc>
          <w:tcPr>
            <w:tcW w:w="2019" w:type="dxa"/>
            <w:gridSpan w:val="4"/>
          </w:tcPr>
          <w:p w14:paraId="5BF636DA" w14:textId="428F04F2" w:rsidR="00631822" w:rsidRDefault="00EE6680" w:rsidP="00CB0738">
            <w:pPr>
              <w:pStyle w:val="Odstavecseseznamem"/>
              <w:numPr>
                <w:ilvl w:val="0"/>
                <w:numId w:val="159"/>
              </w:numPr>
              <w:jc w:val="both"/>
            </w:pPr>
            <w:r>
              <w:t>11. 2022</w:t>
            </w:r>
          </w:p>
        </w:tc>
      </w:tr>
    </w:tbl>
    <w:p w14:paraId="7C95BA0B" w14:textId="413AEB41"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31957" w14:paraId="11AF06BC" w14:textId="77777777" w:rsidTr="00AA3147">
        <w:tc>
          <w:tcPr>
            <w:tcW w:w="9859" w:type="dxa"/>
            <w:gridSpan w:val="15"/>
            <w:tcBorders>
              <w:bottom w:val="double" w:sz="4" w:space="0" w:color="auto"/>
            </w:tcBorders>
            <w:shd w:val="clear" w:color="auto" w:fill="BDD6EE"/>
          </w:tcPr>
          <w:p w14:paraId="472FD945" w14:textId="77777777" w:rsidR="00631957" w:rsidRDefault="00631957" w:rsidP="00AA3147">
            <w:pPr>
              <w:jc w:val="both"/>
              <w:rPr>
                <w:b/>
                <w:sz w:val="28"/>
              </w:rPr>
            </w:pPr>
            <w:r>
              <w:rPr>
                <w:b/>
                <w:sz w:val="28"/>
              </w:rPr>
              <w:lastRenderedPageBreak/>
              <w:t>C-I – Personální zabezpečení</w:t>
            </w:r>
          </w:p>
        </w:tc>
      </w:tr>
      <w:tr w:rsidR="00631957" w14:paraId="4DB50B5D" w14:textId="77777777" w:rsidTr="00AA3147">
        <w:tc>
          <w:tcPr>
            <w:tcW w:w="2518" w:type="dxa"/>
            <w:tcBorders>
              <w:top w:val="double" w:sz="4" w:space="0" w:color="auto"/>
            </w:tcBorders>
            <w:shd w:val="clear" w:color="auto" w:fill="F7CAAC"/>
          </w:tcPr>
          <w:p w14:paraId="02A20589" w14:textId="77777777" w:rsidR="00631957" w:rsidRDefault="00631957" w:rsidP="00AA3147">
            <w:pPr>
              <w:jc w:val="both"/>
              <w:rPr>
                <w:b/>
              </w:rPr>
            </w:pPr>
            <w:r>
              <w:rPr>
                <w:b/>
              </w:rPr>
              <w:t>Vysoká škola</w:t>
            </w:r>
          </w:p>
        </w:tc>
        <w:tc>
          <w:tcPr>
            <w:tcW w:w="7341" w:type="dxa"/>
            <w:gridSpan w:val="14"/>
          </w:tcPr>
          <w:p w14:paraId="1CBB04D4" w14:textId="77777777" w:rsidR="00631957" w:rsidRDefault="00631957" w:rsidP="00AA3147">
            <w:pPr>
              <w:jc w:val="both"/>
            </w:pPr>
            <w:r>
              <w:t>Univerzita Tomáše Bati ve Zlíně</w:t>
            </w:r>
          </w:p>
        </w:tc>
      </w:tr>
      <w:tr w:rsidR="00631957" w14:paraId="14945A0A" w14:textId="77777777" w:rsidTr="00AA3147">
        <w:tc>
          <w:tcPr>
            <w:tcW w:w="2518" w:type="dxa"/>
            <w:shd w:val="clear" w:color="auto" w:fill="F7CAAC"/>
          </w:tcPr>
          <w:p w14:paraId="3581D12B" w14:textId="77777777" w:rsidR="00631957" w:rsidRDefault="00631957" w:rsidP="00AA3147">
            <w:pPr>
              <w:jc w:val="both"/>
              <w:rPr>
                <w:b/>
              </w:rPr>
            </w:pPr>
            <w:r>
              <w:rPr>
                <w:b/>
              </w:rPr>
              <w:t>Součást vysoké školy</w:t>
            </w:r>
          </w:p>
        </w:tc>
        <w:tc>
          <w:tcPr>
            <w:tcW w:w="7341" w:type="dxa"/>
            <w:gridSpan w:val="14"/>
          </w:tcPr>
          <w:p w14:paraId="5042250E" w14:textId="77777777" w:rsidR="00631957" w:rsidRDefault="00631957" w:rsidP="00AA3147">
            <w:pPr>
              <w:jc w:val="both"/>
            </w:pPr>
            <w:r>
              <w:t>Fakulta multimediálních komunikací</w:t>
            </w:r>
          </w:p>
        </w:tc>
      </w:tr>
      <w:tr w:rsidR="00631957" w14:paraId="7021FC76" w14:textId="77777777" w:rsidTr="00AA3147">
        <w:tc>
          <w:tcPr>
            <w:tcW w:w="2518" w:type="dxa"/>
            <w:shd w:val="clear" w:color="auto" w:fill="F7CAAC"/>
          </w:tcPr>
          <w:p w14:paraId="1A4EDDD8" w14:textId="77777777" w:rsidR="00631957" w:rsidRDefault="00631957" w:rsidP="00AA3147">
            <w:pPr>
              <w:jc w:val="both"/>
              <w:rPr>
                <w:b/>
              </w:rPr>
            </w:pPr>
            <w:r>
              <w:rPr>
                <w:b/>
              </w:rPr>
              <w:t>Název studijního programu</w:t>
            </w:r>
          </w:p>
        </w:tc>
        <w:tc>
          <w:tcPr>
            <w:tcW w:w="7341" w:type="dxa"/>
            <w:gridSpan w:val="14"/>
          </w:tcPr>
          <w:p w14:paraId="5EA16163" w14:textId="77777777" w:rsidR="00631957" w:rsidRDefault="00631957" w:rsidP="00AA3147">
            <w:pPr>
              <w:jc w:val="both"/>
            </w:pPr>
            <w:r>
              <w:t>Kreativní odvětví a digitální kultura</w:t>
            </w:r>
          </w:p>
        </w:tc>
      </w:tr>
      <w:tr w:rsidR="00631957" w14:paraId="7778675D" w14:textId="77777777" w:rsidTr="00AA3147">
        <w:tc>
          <w:tcPr>
            <w:tcW w:w="2518" w:type="dxa"/>
            <w:shd w:val="clear" w:color="auto" w:fill="F7CAAC"/>
          </w:tcPr>
          <w:p w14:paraId="62DF317A" w14:textId="77777777" w:rsidR="00631957" w:rsidRDefault="00631957" w:rsidP="00AA3147">
            <w:pPr>
              <w:jc w:val="both"/>
              <w:rPr>
                <w:b/>
              </w:rPr>
            </w:pPr>
            <w:r>
              <w:rPr>
                <w:b/>
              </w:rPr>
              <w:t>Jméno a příjmení</w:t>
            </w:r>
          </w:p>
        </w:tc>
        <w:tc>
          <w:tcPr>
            <w:tcW w:w="4536" w:type="dxa"/>
            <w:gridSpan w:val="8"/>
          </w:tcPr>
          <w:p w14:paraId="277A03D7" w14:textId="77777777" w:rsidR="00631957" w:rsidRDefault="00631957" w:rsidP="00AA3147">
            <w:pPr>
              <w:jc w:val="both"/>
            </w:pPr>
            <w:r w:rsidRPr="5583295E">
              <w:t>Anežka Řepík</w:t>
            </w:r>
          </w:p>
        </w:tc>
        <w:tc>
          <w:tcPr>
            <w:tcW w:w="709" w:type="dxa"/>
            <w:shd w:val="clear" w:color="auto" w:fill="F7CAAC"/>
          </w:tcPr>
          <w:p w14:paraId="0EF225E0" w14:textId="77777777" w:rsidR="00631957" w:rsidRDefault="00631957" w:rsidP="00AA3147">
            <w:pPr>
              <w:jc w:val="both"/>
              <w:rPr>
                <w:b/>
              </w:rPr>
            </w:pPr>
            <w:r>
              <w:rPr>
                <w:b/>
              </w:rPr>
              <w:t>Tituly</w:t>
            </w:r>
          </w:p>
        </w:tc>
        <w:tc>
          <w:tcPr>
            <w:tcW w:w="2096" w:type="dxa"/>
            <w:gridSpan w:val="5"/>
          </w:tcPr>
          <w:p w14:paraId="7AA3C2E3" w14:textId="77777777" w:rsidR="00631957" w:rsidRDefault="00631957" w:rsidP="00AA3147">
            <w:pPr>
              <w:jc w:val="both"/>
            </w:pPr>
            <w:r>
              <w:t>Mgr.</w:t>
            </w:r>
          </w:p>
        </w:tc>
      </w:tr>
      <w:tr w:rsidR="00631957" w14:paraId="5F99810E" w14:textId="77777777" w:rsidTr="00AA3147">
        <w:tc>
          <w:tcPr>
            <w:tcW w:w="2518" w:type="dxa"/>
            <w:shd w:val="clear" w:color="auto" w:fill="F7CAAC"/>
          </w:tcPr>
          <w:p w14:paraId="61224003" w14:textId="77777777" w:rsidR="00631957" w:rsidRDefault="00631957" w:rsidP="00AA3147">
            <w:pPr>
              <w:jc w:val="both"/>
              <w:rPr>
                <w:b/>
              </w:rPr>
            </w:pPr>
            <w:r>
              <w:rPr>
                <w:b/>
              </w:rPr>
              <w:t>Rok narození</w:t>
            </w:r>
          </w:p>
        </w:tc>
        <w:tc>
          <w:tcPr>
            <w:tcW w:w="829" w:type="dxa"/>
            <w:gridSpan w:val="2"/>
          </w:tcPr>
          <w:p w14:paraId="79FE9C36" w14:textId="77777777" w:rsidR="00631957" w:rsidRDefault="00631957" w:rsidP="00AA3147">
            <w:pPr>
              <w:jc w:val="both"/>
            </w:pPr>
            <w:r>
              <w:t>1990</w:t>
            </w:r>
          </w:p>
        </w:tc>
        <w:tc>
          <w:tcPr>
            <w:tcW w:w="1721" w:type="dxa"/>
            <w:shd w:val="clear" w:color="auto" w:fill="F7CAAC"/>
          </w:tcPr>
          <w:p w14:paraId="37BBBDC0" w14:textId="77777777" w:rsidR="00631957" w:rsidRDefault="00631957" w:rsidP="00AA3147">
            <w:pPr>
              <w:jc w:val="both"/>
              <w:rPr>
                <w:b/>
              </w:rPr>
            </w:pPr>
            <w:r>
              <w:rPr>
                <w:b/>
              </w:rPr>
              <w:t>typ vztahu k VŠ</w:t>
            </w:r>
          </w:p>
        </w:tc>
        <w:tc>
          <w:tcPr>
            <w:tcW w:w="992" w:type="dxa"/>
            <w:gridSpan w:val="4"/>
          </w:tcPr>
          <w:p w14:paraId="386B4B96" w14:textId="77777777" w:rsidR="00631957" w:rsidRDefault="00631957" w:rsidP="00AA3147">
            <w:pPr>
              <w:jc w:val="both"/>
            </w:pPr>
            <w:r>
              <w:t>DPP</w:t>
            </w:r>
          </w:p>
        </w:tc>
        <w:tc>
          <w:tcPr>
            <w:tcW w:w="994" w:type="dxa"/>
            <w:shd w:val="clear" w:color="auto" w:fill="F7CAAC"/>
          </w:tcPr>
          <w:p w14:paraId="073F955C" w14:textId="77777777" w:rsidR="00631957" w:rsidRDefault="00631957" w:rsidP="00AA3147">
            <w:pPr>
              <w:jc w:val="both"/>
              <w:rPr>
                <w:b/>
              </w:rPr>
            </w:pPr>
            <w:r>
              <w:rPr>
                <w:b/>
              </w:rPr>
              <w:t>rozsah</w:t>
            </w:r>
          </w:p>
        </w:tc>
        <w:tc>
          <w:tcPr>
            <w:tcW w:w="709" w:type="dxa"/>
          </w:tcPr>
          <w:p w14:paraId="2D51920F" w14:textId="1E4BD761" w:rsidR="00631957" w:rsidRDefault="00C93A31" w:rsidP="00AA3147">
            <w:pPr>
              <w:jc w:val="both"/>
            </w:pPr>
            <w:proofErr w:type="gramStart"/>
            <w:r>
              <w:t>4h</w:t>
            </w:r>
            <w:proofErr w:type="gramEnd"/>
            <w:r>
              <w:t>/t</w:t>
            </w:r>
          </w:p>
        </w:tc>
        <w:tc>
          <w:tcPr>
            <w:tcW w:w="709" w:type="dxa"/>
            <w:gridSpan w:val="3"/>
            <w:shd w:val="clear" w:color="auto" w:fill="F7CAAC"/>
          </w:tcPr>
          <w:p w14:paraId="2D5D26A9" w14:textId="77777777" w:rsidR="00631957" w:rsidRDefault="00631957" w:rsidP="00AA3147">
            <w:pPr>
              <w:jc w:val="both"/>
              <w:rPr>
                <w:b/>
              </w:rPr>
            </w:pPr>
            <w:r>
              <w:rPr>
                <w:b/>
              </w:rPr>
              <w:t>do kdy</w:t>
            </w:r>
          </w:p>
        </w:tc>
        <w:tc>
          <w:tcPr>
            <w:tcW w:w="1387" w:type="dxa"/>
            <w:gridSpan w:val="2"/>
          </w:tcPr>
          <w:p w14:paraId="69A0F9BC" w14:textId="77777777" w:rsidR="00631957" w:rsidRDefault="00631957" w:rsidP="00AA3147">
            <w:pPr>
              <w:jc w:val="both"/>
            </w:pPr>
          </w:p>
        </w:tc>
      </w:tr>
      <w:tr w:rsidR="00631957" w14:paraId="64DD7134" w14:textId="77777777" w:rsidTr="00AA3147">
        <w:tc>
          <w:tcPr>
            <w:tcW w:w="5068" w:type="dxa"/>
            <w:gridSpan w:val="4"/>
            <w:shd w:val="clear" w:color="auto" w:fill="F7CAAC"/>
          </w:tcPr>
          <w:p w14:paraId="1EF8D52C" w14:textId="77777777" w:rsidR="00631957" w:rsidRDefault="00631957" w:rsidP="00AA3147">
            <w:pPr>
              <w:jc w:val="both"/>
              <w:rPr>
                <w:b/>
              </w:rPr>
            </w:pPr>
            <w:r>
              <w:rPr>
                <w:b/>
              </w:rPr>
              <w:t>Typ vztahu na součásti VŠ, která uskutečňuje st. program</w:t>
            </w:r>
          </w:p>
        </w:tc>
        <w:tc>
          <w:tcPr>
            <w:tcW w:w="992" w:type="dxa"/>
            <w:gridSpan w:val="4"/>
          </w:tcPr>
          <w:p w14:paraId="4B16BFB7" w14:textId="77777777" w:rsidR="00631957" w:rsidRDefault="00631957" w:rsidP="00AA3147">
            <w:pPr>
              <w:jc w:val="both"/>
            </w:pPr>
            <w:r>
              <w:t>DPP</w:t>
            </w:r>
          </w:p>
        </w:tc>
        <w:tc>
          <w:tcPr>
            <w:tcW w:w="994" w:type="dxa"/>
            <w:shd w:val="clear" w:color="auto" w:fill="F7CAAC"/>
          </w:tcPr>
          <w:p w14:paraId="42C5BB4D" w14:textId="77777777" w:rsidR="00631957" w:rsidRDefault="00631957" w:rsidP="00AA3147">
            <w:pPr>
              <w:jc w:val="both"/>
              <w:rPr>
                <w:b/>
              </w:rPr>
            </w:pPr>
            <w:r>
              <w:rPr>
                <w:b/>
              </w:rPr>
              <w:t>rozsah</w:t>
            </w:r>
          </w:p>
        </w:tc>
        <w:tc>
          <w:tcPr>
            <w:tcW w:w="709" w:type="dxa"/>
          </w:tcPr>
          <w:p w14:paraId="36AF616C" w14:textId="770392B9" w:rsidR="00631957" w:rsidRDefault="00C93A31" w:rsidP="00AA3147">
            <w:pPr>
              <w:jc w:val="both"/>
            </w:pPr>
            <w:proofErr w:type="gramStart"/>
            <w:r>
              <w:t>4h</w:t>
            </w:r>
            <w:proofErr w:type="gramEnd"/>
            <w:r>
              <w:t>/t</w:t>
            </w:r>
          </w:p>
        </w:tc>
        <w:tc>
          <w:tcPr>
            <w:tcW w:w="709" w:type="dxa"/>
            <w:gridSpan w:val="3"/>
            <w:shd w:val="clear" w:color="auto" w:fill="F7CAAC"/>
          </w:tcPr>
          <w:p w14:paraId="01394E05" w14:textId="77777777" w:rsidR="00631957" w:rsidRDefault="00631957" w:rsidP="00AA3147">
            <w:pPr>
              <w:jc w:val="both"/>
              <w:rPr>
                <w:b/>
              </w:rPr>
            </w:pPr>
            <w:r>
              <w:rPr>
                <w:b/>
              </w:rPr>
              <w:t>do kdy</w:t>
            </w:r>
          </w:p>
        </w:tc>
        <w:tc>
          <w:tcPr>
            <w:tcW w:w="1387" w:type="dxa"/>
            <w:gridSpan w:val="2"/>
          </w:tcPr>
          <w:p w14:paraId="0E72CADE" w14:textId="77777777" w:rsidR="00631957" w:rsidRDefault="00631957" w:rsidP="00AA3147">
            <w:pPr>
              <w:jc w:val="both"/>
            </w:pPr>
          </w:p>
        </w:tc>
      </w:tr>
      <w:tr w:rsidR="00631957" w14:paraId="58EFC2BA" w14:textId="77777777" w:rsidTr="00AA3147">
        <w:tc>
          <w:tcPr>
            <w:tcW w:w="6060" w:type="dxa"/>
            <w:gridSpan w:val="8"/>
            <w:shd w:val="clear" w:color="auto" w:fill="F7CAAC"/>
          </w:tcPr>
          <w:p w14:paraId="1E4CB2F8" w14:textId="77777777" w:rsidR="00631957" w:rsidRDefault="00631957" w:rsidP="00AA3147">
            <w:pPr>
              <w:jc w:val="both"/>
            </w:pPr>
            <w:r>
              <w:rPr>
                <w:b/>
              </w:rPr>
              <w:t>Další současná působení jako akademický pracovník na jiných VŠ</w:t>
            </w:r>
          </w:p>
        </w:tc>
        <w:tc>
          <w:tcPr>
            <w:tcW w:w="1703" w:type="dxa"/>
            <w:gridSpan w:val="2"/>
            <w:shd w:val="clear" w:color="auto" w:fill="F7CAAC"/>
          </w:tcPr>
          <w:p w14:paraId="7F7A926E" w14:textId="77777777" w:rsidR="00631957" w:rsidRDefault="00631957"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C508AF6" w14:textId="77777777" w:rsidR="00631957" w:rsidRDefault="00631957" w:rsidP="00AA3147">
            <w:pPr>
              <w:jc w:val="both"/>
              <w:rPr>
                <w:b/>
              </w:rPr>
            </w:pPr>
            <w:r>
              <w:rPr>
                <w:b/>
              </w:rPr>
              <w:t>rozsah</w:t>
            </w:r>
          </w:p>
        </w:tc>
      </w:tr>
      <w:tr w:rsidR="00631957" w14:paraId="312C9EC5" w14:textId="77777777" w:rsidTr="00AA3147">
        <w:tc>
          <w:tcPr>
            <w:tcW w:w="6060" w:type="dxa"/>
            <w:gridSpan w:val="8"/>
          </w:tcPr>
          <w:p w14:paraId="010E3EBA" w14:textId="77777777" w:rsidR="00631957" w:rsidRDefault="00631957" w:rsidP="00AA3147">
            <w:pPr>
              <w:jc w:val="both"/>
            </w:pPr>
          </w:p>
        </w:tc>
        <w:tc>
          <w:tcPr>
            <w:tcW w:w="1703" w:type="dxa"/>
            <w:gridSpan w:val="2"/>
          </w:tcPr>
          <w:p w14:paraId="1A89214A" w14:textId="77777777" w:rsidR="00631957" w:rsidRDefault="00631957" w:rsidP="00AA3147">
            <w:pPr>
              <w:jc w:val="both"/>
            </w:pPr>
          </w:p>
        </w:tc>
        <w:tc>
          <w:tcPr>
            <w:tcW w:w="2096" w:type="dxa"/>
            <w:gridSpan w:val="5"/>
          </w:tcPr>
          <w:p w14:paraId="19CEE4CF" w14:textId="77777777" w:rsidR="00631957" w:rsidRDefault="00631957" w:rsidP="00AA3147">
            <w:pPr>
              <w:jc w:val="both"/>
            </w:pPr>
          </w:p>
        </w:tc>
      </w:tr>
      <w:tr w:rsidR="00631957" w14:paraId="1727EE8D" w14:textId="77777777" w:rsidTr="00AA3147">
        <w:tc>
          <w:tcPr>
            <w:tcW w:w="6060" w:type="dxa"/>
            <w:gridSpan w:val="8"/>
          </w:tcPr>
          <w:p w14:paraId="17D3CB4A" w14:textId="77777777" w:rsidR="00631957" w:rsidRDefault="00631957" w:rsidP="00AA3147">
            <w:pPr>
              <w:jc w:val="both"/>
            </w:pPr>
          </w:p>
        </w:tc>
        <w:tc>
          <w:tcPr>
            <w:tcW w:w="1703" w:type="dxa"/>
            <w:gridSpan w:val="2"/>
          </w:tcPr>
          <w:p w14:paraId="332A9E4D" w14:textId="77777777" w:rsidR="00631957" w:rsidRDefault="00631957" w:rsidP="00AA3147">
            <w:pPr>
              <w:jc w:val="both"/>
            </w:pPr>
          </w:p>
        </w:tc>
        <w:tc>
          <w:tcPr>
            <w:tcW w:w="2096" w:type="dxa"/>
            <w:gridSpan w:val="5"/>
          </w:tcPr>
          <w:p w14:paraId="0507CBF3" w14:textId="77777777" w:rsidR="00631957" w:rsidRDefault="00631957" w:rsidP="00AA3147">
            <w:pPr>
              <w:jc w:val="both"/>
            </w:pPr>
          </w:p>
        </w:tc>
      </w:tr>
      <w:tr w:rsidR="00631957" w14:paraId="51733FBF" w14:textId="77777777" w:rsidTr="00AA3147">
        <w:tc>
          <w:tcPr>
            <w:tcW w:w="9859" w:type="dxa"/>
            <w:gridSpan w:val="15"/>
            <w:shd w:val="clear" w:color="auto" w:fill="F7CAAC"/>
          </w:tcPr>
          <w:p w14:paraId="4748DDD6" w14:textId="77777777" w:rsidR="00631957" w:rsidRDefault="00631957" w:rsidP="00AA3147">
            <w:pPr>
              <w:jc w:val="both"/>
            </w:pPr>
            <w:r>
              <w:rPr>
                <w:b/>
              </w:rPr>
              <w:t>Předměty příslušného studijního programu a způsob zapojení do jejich výuky, příp. další zapojení do uskutečňování studijního programu</w:t>
            </w:r>
          </w:p>
        </w:tc>
      </w:tr>
      <w:tr w:rsidR="00631957" w:rsidRPr="002827C6" w14:paraId="2A417893" w14:textId="77777777" w:rsidTr="00CB49E1">
        <w:trPr>
          <w:trHeight w:val="403"/>
        </w:trPr>
        <w:tc>
          <w:tcPr>
            <w:tcW w:w="9859" w:type="dxa"/>
            <w:gridSpan w:val="15"/>
            <w:tcBorders>
              <w:top w:val="nil"/>
            </w:tcBorders>
          </w:tcPr>
          <w:p w14:paraId="098585E9" w14:textId="77777777" w:rsidR="00631957" w:rsidRDefault="00631957" w:rsidP="00AA3147">
            <w:pPr>
              <w:jc w:val="both"/>
            </w:pPr>
            <w:r>
              <w:t xml:space="preserve">Design </w:t>
            </w:r>
            <w:proofErr w:type="spellStart"/>
            <w:r>
              <w:t>thinking</w:t>
            </w:r>
            <w:proofErr w:type="spellEnd"/>
            <w:r>
              <w:t xml:space="preserve"> 1, 2</w:t>
            </w:r>
            <w:r w:rsidR="000418DF">
              <w:t xml:space="preserve"> (vede seminář, garant předmětu)</w:t>
            </w:r>
          </w:p>
          <w:p w14:paraId="4D615688" w14:textId="602BC085" w:rsidR="006E6EED" w:rsidRPr="002827C6" w:rsidRDefault="006E6EED" w:rsidP="00AA3147">
            <w:pPr>
              <w:jc w:val="both"/>
            </w:pPr>
          </w:p>
        </w:tc>
      </w:tr>
      <w:tr w:rsidR="00631957" w:rsidRPr="002827C6" w14:paraId="2A478953" w14:textId="77777777" w:rsidTr="00AA3147">
        <w:trPr>
          <w:trHeight w:val="340"/>
        </w:trPr>
        <w:tc>
          <w:tcPr>
            <w:tcW w:w="9859" w:type="dxa"/>
            <w:gridSpan w:val="15"/>
            <w:tcBorders>
              <w:top w:val="nil"/>
            </w:tcBorders>
            <w:shd w:val="clear" w:color="auto" w:fill="FBD4B4"/>
          </w:tcPr>
          <w:p w14:paraId="2CBB58B9" w14:textId="77777777" w:rsidR="00631957" w:rsidRPr="002827C6" w:rsidRDefault="00631957" w:rsidP="00AA3147">
            <w:pPr>
              <w:jc w:val="both"/>
              <w:rPr>
                <w:b/>
              </w:rPr>
            </w:pPr>
            <w:r w:rsidRPr="002827C6">
              <w:rPr>
                <w:b/>
              </w:rPr>
              <w:t>Zapojení do výuky v dalších studijních programech na téže vysoké škole (pouze u garantů ZT a PZ předmětů)</w:t>
            </w:r>
          </w:p>
        </w:tc>
      </w:tr>
      <w:tr w:rsidR="00631957" w:rsidRPr="002827C6" w14:paraId="1A7162A1" w14:textId="77777777" w:rsidTr="00AA3147">
        <w:trPr>
          <w:trHeight w:val="340"/>
        </w:trPr>
        <w:tc>
          <w:tcPr>
            <w:tcW w:w="2802" w:type="dxa"/>
            <w:gridSpan w:val="2"/>
            <w:tcBorders>
              <w:top w:val="nil"/>
            </w:tcBorders>
          </w:tcPr>
          <w:p w14:paraId="156C0002" w14:textId="77777777" w:rsidR="00631957" w:rsidRPr="002827C6" w:rsidRDefault="00631957" w:rsidP="00AA3147">
            <w:pPr>
              <w:jc w:val="both"/>
              <w:rPr>
                <w:b/>
              </w:rPr>
            </w:pPr>
            <w:r w:rsidRPr="002827C6">
              <w:rPr>
                <w:b/>
              </w:rPr>
              <w:t>Název studijního předmětu</w:t>
            </w:r>
          </w:p>
        </w:tc>
        <w:tc>
          <w:tcPr>
            <w:tcW w:w="2409" w:type="dxa"/>
            <w:gridSpan w:val="3"/>
            <w:tcBorders>
              <w:top w:val="nil"/>
            </w:tcBorders>
          </w:tcPr>
          <w:p w14:paraId="6B4911CF" w14:textId="77777777" w:rsidR="00631957" w:rsidRPr="002827C6" w:rsidRDefault="00631957" w:rsidP="00AA3147">
            <w:pPr>
              <w:jc w:val="both"/>
              <w:rPr>
                <w:b/>
              </w:rPr>
            </w:pPr>
            <w:r w:rsidRPr="002827C6">
              <w:rPr>
                <w:b/>
              </w:rPr>
              <w:t>Název studijního programu</w:t>
            </w:r>
          </w:p>
        </w:tc>
        <w:tc>
          <w:tcPr>
            <w:tcW w:w="567" w:type="dxa"/>
            <w:gridSpan w:val="2"/>
            <w:tcBorders>
              <w:top w:val="nil"/>
            </w:tcBorders>
          </w:tcPr>
          <w:p w14:paraId="6D3D1E2B" w14:textId="77777777" w:rsidR="00631957" w:rsidRPr="002827C6" w:rsidRDefault="00631957" w:rsidP="00AA3147">
            <w:pPr>
              <w:jc w:val="both"/>
              <w:rPr>
                <w:b/>
              </w:rPr>
            </w:pPr>
            <w:r w:rsidRPr="002827C6">
              <w:rPr>
                <w:b/>
              </w:rPr>
              <w:t>Sem.</w:t>
            </w:r>
          </w:p>
        </w:tc>
        <w:tc>
          <w:tcPr>
            <w:tcW w:w="2109" w:type="dxa"/>
            <w:gridSpan w:val="5"/>
            <w:tcBorders>
              <w:top w:val="nil"/>
            </w:tcBorders>
          </w:tcPr>
          <w:p w14:paraId="5CBB4E15" w14:textId="77777777" w:rsidR="00631957" w:rsidRPr="002827C6" w:rsidRDefault="00631957" w:rsidP="00AA3147">
            <w:pPr>
              <w:jc w:val="both"/>
              <w:rPr>
                <w:b/>
              </w:rPr>
            </w:pPr>
            <w:r w:rsidRPr="002827C6">
              <w:rPr>
                <w:b/>
              </w:rPr>
              <w:t>Role ve výuce daného předmětu</w:t>
            </w:r>
          </w:p>
        </w:tc>
        <w:tc>
          <w:tcPr>
            <w:tcW w:w="1972" w:type="dxa"/>
            <w:gridSpan w:val="3"/>
            <w:tcBorders>
              <w:top w:val="nil"/>
            </w:tcBorders>
          </w:tcPr>
          <w:p w14:paraId="18AF5C37" w14:textId="77777777" w:rsidR="00631957" w:rsidRPr="002827C6" w:rsidRDefault="00631957"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31957" w:rsidRPr="00461AFF" w14:paraId="53350367" w14:textId="77777777" w:rsidTr="00AA3147">
        <w:trPr>
          <w:trHeight w:val="285"/>
        </w:trPr>
        <w:tc>
          <w:tcPr>
            <w:tcW w:w="2802" w:type="dxa"/>
            <w:gridSpan w:val="2"/>
            <w:tcBorders>
              <w:top w:val="nil"/>
            </w:tcBorders>
          </w:tcPr>
          <w:p w14:paraId="0AE17A41" w14:textId="77777777" w:rsidR="00631957" w:rsidRPr="00461AFF" w:rsidRDefault="00631957" w:rsidP="00AA3147">
            <w:pPr>
              <w:jc w:val="both"/>
              <w:rPr>
                <w:color w:val="FF0000"/>
              </w:rPr>
            </w:pPr>
          </w:p>
        </w:tc>
        <w:tc>
          <w:tcPr>
            <w:tcW w:w="2409" w:type="dxa"/>
            <w:gridSpan w:val="3"/>
            <w:tcBorders>
              <w:top w:val="nil"/>
            </w:tcBorders>
          </w:tcPr>
          <w:p w14:paraId="071BD932" w14:textId="77777777" w:rsidR="00631957" w:rsidRPr="00461AFF" w:rsidRDefault="00631957" w:rsidP="00AA3147">
            <w:pPr>
              <w:jc w:val="both"/>
              <w:rPr>
                <w:color w:val="FF0000"/>
              </w:rPr>
            </w:pPr>
          </w:p>
        </w:tc>
        <w:tc>
          <w:tcPr>
            <w:tcW w:w="567" w:type="dxa"/>
            <w:gridSpan w:val="2"/>
            <w:tcBorders>
              <w:top w:val="nil"/>
            </w:tcBorders>
          </w:tcPr>
          <w:p w14:paraId="526814E0" w14:textId="77777777" w:rsidR="00631957" w:rsidRPr="00461AFF" w:rsidRDefault="00631957" w:rsidP="00AA3147">
            <w:pPr>
              <w:jc w:val="both"/>
              <w:rPr>
                <w:color w:val="FF0000"/>
              </w:rPr>
            </w:pPr>
          </w:p>
        </w:tc>
        <w:tc>
          <w:tcPr>
            <w:tcW w:w="2109" w:type="dxa"/>
            <w:gridSpan w:val="5"/>
            <w:tcBorders>
              <w:top w:val="nil"/>
            </w:tcBorders>
          </w:tcPr>
          <w:p w14:paraId="7DF5BAAD" w14:textId="77777777" w:rsidR="00631957" w:rsidRPr="00461AFF" w:rsidRDefault="00631957" w:rsidP="00AA3147">
            <w:pPr>
              <w:jc w:val="both"/>
              <w:rPr>
                <w:color w:val="FF0000"/>
              </w:rPr>
            </w:pPr>
          </w:p>
        </w:tc>
        <w:tc>
          <w:tcPr>
            <w:tcW w:w="1972" w:type="dxa"/>
            <w:gridSpan w:val="3"/>
            <w:tcBorders>
              <w:top w:val="nil"/>
            </w:tcBorders>
          </w:tcPr>
          <w:p w14:paraId="57076EDD" w14:textId="77777777" w:rsidR="00631957" w:rsidRPr="00461AFF" w:rsidRDefault="00631957" w:rsidP="00AA3147">
            <w:pPr>
              <w:jc w:val="both"/>
              <w:rPr>
                <w:color w:val="FF0000"/>
              </w:rPr>
            </w:pPr>
          </w:p>
        </w:tc>
      </w:tr>
      <w:tr w:rsidR="00631957" w:rsidRPr="00461AFF" w14:paraId="0F1D753D" w14:textId="77777777" w:rsidTr="00AA3147">
        <w:trPr>
          <w:trHeight w:val="284"/>
        </w:trPr>
        <w:tc>
          <w:tcPr>
            <w:tcW w:w="2802" w:type="dxa"/>
            <w:gridSpan w:val="2"/>
            <w:tcBorders>
              <w:top w:val="nil"/>
            </w:tcBorders>
          </w:tcPr>
          <w:p w14:paraId="33D06E92" w14:textId="77777777" w:rsidR="00631957" w:rsidRPr="00461AFF" w:rsidRDefault="00631957" w:rsidP="00AA3147">
            <w:pPr>
              <w:jc w:val="both"/>
              <w:rPr>
                <w:color w:val="FF0000"/>
              </w:rPr>
            </w:pPr>
          </w:p>
        </w:tc>
        <w:tc>
          <w:tcPr>
            <w:tcW w:w="2409" w:type="dxa"/>
            <w:gridSpan w:val="3"/>
            <w:tcBorders>
              <w:top w:val="nil"/>
            </w:tcBorders>
          </w:tcPr>
          <w:p w14:paraId="5E2E9CF2" w14:textId="77777777" w:rsidR="00631957" w:rsidRPr="00461AFF" w:rsidRDefault="00631957" w:rsidP="00AA3147">
            <w:pPr>
              <w:jc w:val="both"/>
              <w:rPr>
                <w:color w:val="FF0000"/>
              </w:rPr>
            </w:pPr>
          </w:p>
        </w:tc>
        <w:tc>
          <w:tcPr>
            <w:tcW w:w="567" w:type="dxa"/>
            <w:gridSpan w:val="2"/>
            <w:tcBorders>
              <w:top w:val="nil"/>
            </w:tcBorders>
          </w:tcPr>
          <w:p w14:paraId="3D47DBD0" w14:textId="77777777" w:rsidR="00631957" w:rsidRPr="00461AFF" w:rsidRDefault="00631957" w:rsidP="00AA3147">
            <w:pPr>
              <w:jc w:val="both"/>
              <w:rPr>
                <w:color w:val="FF0000"/>
              </w:rPr>
            </w:pPr>
          </w:p>
        </w:tc>
        <w:tc>
          <w:tcPr>
            <w:tcW w:w="2109" w:type="dxa"/>
            <w:gridSpan w:val="5"/>
            <w:tcBorders>
              <w:top w:val="nil"/>
            </w:tcBorders>
          </w:tcPr>
          <w:p w14:paraId="08C8839F" w14:textId="77777777" w:rsidR="00631957" w:rsidRPr="00461AFF" w:rsidRDefault="00631957" w:rsidP="00AA3147">
            <w:pPr>
              <w:jc w:val="both"/>
              <w:rPr>
                <w:color w:val="FF0000"/>
              </w:rPr>
            </w:pPr>
          </w:p>
        </w:tc>
        <w:tc>
          <w:tcPr>
            <w:tcW w:w="1972" w:type="dxa"/>
            <w:gridSpan w:val="3"/>
            <w:tcBorders>
              <w:top w:val="nil"/>
            </w:tcBorders>
          </w:tcPr>
          <w:p w14:paraId="0F6E2210" w14:textId="77777777" w:rsidR="00631957" w:rsidRPr="00461AFF" w:rsidRDefault="00631957" w:rsidP="00AA3147">
            <w:pPr>
              <w:jc w:val="both"/>
              <w:rPr>
                <w:color w:val="FF0000"/>
              </w:rPr>
            </w:pPr>
          </w:p>
        </w:tc>
      </w:tr>
      <w:tr w:rsidR="00631957" w14:paraId="083D3885" w14:textId="77777777" w:rsidTr="00AA3147">
        <w:tc>
          <w:tcPr>
            <w:tcW w:w="9859" w:type="dxa"/>
            <w:gridSpan w:val="15"/>
            <w:shd w:val="clear" w:color="auto" w:fill="F7CAAC"/>
          </w:tcPr>
          <w:p w14:paraId="02C63072" w14:textId="77777777" w:rsidR="00631957" w:rsidRDefault="00631957" w:rsidP="00AA3147">
            <w:pPr>
              <w:jc w:val="both"/>
            </w:pPr>
            <w:r>
              <w:rPr>
                <w:b/>
              </w:rPr>
              <w:t xml:space="preserve">Údaje o vzdělání na VŠ </w:t>
            </w:r>
          </w:p>
        </w:tc>
      </w:tr>
      <w:tr w:rsidR="00631957" w14:paraId="5AB2035C" w14:textId="77777777" w:rsidTr="006E6EED">
        <w:trPr>
          <w:trHeight w:val="309"/>
        </w:trPr>
        <w:tc>
          <w:tcPr>
            <w:tcW w:w="9859" w:type="dxa"/>
            <w:gridSpan w:val="15"/>
          </w:tcPr>
          <w:p w14:paraId="252FCE5B" w14:textId="77777777" w:rsidR="006E6EED" w:rsidRDefault="00371665" w:rsidP="00AA3147">
            <w:r>
              <w:t>2016: Ústav marketingových komunikací, Fakulta multimediálních komunikací, Univerzita Tomáše Bati ve Zlíně (Mgr.)</w:t>
            </w:r>
          </w:p>
          <w:p w14:paraId="3FA2916E" w14:textId="36B12409" w:rsidR="00631957" w:rsidRDefault="00631957" w:rsidP="006E6EED">
            <w:pPr>
              <w:rPr>
                <w:b/>
              </w:rPr>
            </w:pPr>
          </w:p>
        </w:tc>
      </w:tr>
      <w:tr w:rsidR="00631957" w14:paraId="4AAEA2F2" w14:textId="77777777" w:rsidTr="00AA3147">
        <w:tc>
          <w:tcPr>
            <w:tcW w:w="9859" w:type="dxa"/>
            <w:gridSpan w:val="15"/>
            <w:shd w:val="clear" w:color="auto" w:fill="F7CAAC"/>
          </w:tcPr>
          <w:p w14:paraId="7A37D335" w14:textId="77777777" w:rsidR="00631957" w:rsidRDefault="00631957" w:rsidP="00AA3147">
            <w:pPr>
              <w:jc w:val="both"/>
              <w:rPr>
                <w:b/>
              </w:rPr>
            </w:pPr>
            <w:r>
              <w:rPr>
                <w:b/>
              </w:rPr>
              <w:t>Údaje o odborném působení od absolvování VŠ</w:t>
            </w:r>
          </w:p>
        </w:tc>
      </w:tr>
      <w:tr w:rsidR="00631957" w:rsidRPr="009B6AE3" w14:paraId="5B475433" w14:textId="77777777" w:rsidTr="00AA3147">
        <w:trPr>
          <w:trHeight w:val="1090"/>
        </w:trPr>
        <w:tc>
          <w:tcPr>
            <w:tcW w:w="9859" w:type="dxa"/>
            <w:gridSpan w:val="15"/>
          </w:tcPr>
          <w:p w14:paraId="28AE0026" w14:textId="77777777" w:rsidR="00631957" w:rsidRDefault="00631957" w:rsidP="00AA3147">
            <w:proofErr w:type="gramStart"/>
            <w:r>
              <w:t>2021-dosud</w:t>
            </w:r>
            <w:proofErr w:type="gramEnd"/>
            <w:r>
              <w:t xml:space="preserve">: AVAST, Senior Design </w:t>
            </w:r>
            <w:proofErr w:type="spellStart"/>
            <w:r>
              <w:t>Thinker</w:t>
            </w:r>
            <w:proofErr w:type="spellEnd"/>
            <w:r>
              <w:t xml:space="preserve"> &amp; </w:t>
            </w:r>
            <w:proofErr w:type="spellStart"/>
            <w:r>
              <w:t>Service</w:t>
            </w:r>
            <w:proofErr w:type="spellEnd"/>
            <w:r>
              <w:t xml:space="preserve"> Designer</w:t>
            </w:r>
          </w:p>
          <w:p w14:paraId="36486A4D" w14:textId="77777777" w:rsidR="00631957" w:rsidRDefault="00631957" w:rsidP="00AA3147">
            <w:proofErr w:type="gramStart"/>
            <w:r>
              <w:t>2021-dosud</w:t>
            </w:r>
            <w:proofErr w:type="gramEnd"/>
            <w:r>
              <w:t xml:space="preserve">: Design </w:t>
            </w:r>
            <w:proofErr w:type="spellStart"/>
            <w:r>
              <w:t>Thinking</w:t>
            </w:r>
            <w:proofErr w:type="spellEnd"/>
            <w:r>
              <w:t xml:space="preserve"> Google </w:t>
            </w:r>
            <w:proofErr w:type="spellStart"/>
            <w:r>
              <w:t>Certifed</w:t>
            </w:r>
            <w:proofErr w:type="spellEnd"/>
            <w:r>
              <w:t xml:space="preserve"> </w:t>
            </w:r>
            <w:proofErr w:type="spellStart"/>
            <w:r>
              <w:t>Trainer</w:t>
            </w:r>
            <w:proofErr w:type="spellEnd"/>
            <w:r>
              <w:t xml:space="preserve">, </w:t>
            </w:r>
            <w:proofErr w:type="spellStart"/>
            <w:r>
              <w:t>Grow</w:t>
            </w:r>
            <w:proofErr w:type="spellEnd"/>
            <w:r>
              <w:t xml:space="preserve"> </w:t>
            </w:r>
            <w:proofErr w:type="spellStart"/>
            <w:r>
              <w:t>with</w:t>
            </w:r>
            <w:proofErr w:type="spellEnd"/>
            <w:r>
              <w:t xml:space="preserve"> Google</w:t>
            </w:r>
          </w:p>
          <w:p w14:paraId="1322E42B" w14:textId="47786716" w:rsidR="00631957" w:rsidRDefault="000418DF" w:rsidP="00AA3147">
            <w:r>
              <w:t>2019-</w:t>
            </w:r>
            <w:r w:rsidR="00631957">
              <w:t xml:space="preserve">2021: MSD, Design </w:t>
            </w:r>
            <w:proofErr w:type="spellStart"/>
            <w:r w:rsidR="00631957">
              <w:t>Thinking</w:t>
            </w:r>
            <w:proofErr w:type="spellEnd"/>
            <w:r w:rsidR="00631957">
              <w:t xml:space="preserve"> </w:t>
            </w:r>
            <w:proofErr w:type="spellStart"/>
            <w:r w:rsidR="00631957">
              <w:t>Specialist</w:t>
            </w:r>
            <w:proofErr w:type="spellEnd"/>
          </w:p>
          <w:p w14:paraId="3C97F114" w14:textId="2CE72BE0" w:rsidR="00631957" w:rsidRDefault="000418DF" w:rsidP="00AA3147">
            <w:r>
              <w:t>2016-</w:t>
            </w:r>
            <w:r w:rsidR="00631957">
              <w:t>2019: ATAIRU Autentický leadership, Marketingový manažer</w:t>
            </w:r>
          </w:p>
          <w:p w14:paraId="2C087398" w14:textId="3AAA5B30" w:rsidR="00631957" w:rsidRPr="009B6AE3" w:rsidRDefault="000418DF" w:rsidP="00AA3147">
            <w:pPr>
              <w:rPr>
                <w:color w:val="FF0000"/>
              </w:rPr>
            </w:pPr>
            <w:r>
              <w:t>2014-</w:t>
            </w:r>
            <w:r w:rsidR="00631957">
              <w:t xml:space="preserve">2020: </w:t>
            </w:r>
            <w:proofErr w:type="spellStart"/>
            <w:r w:rsidR="00631957">
              <w:t>Czechdesign</w:t>
            </w:r>
            <w:proofErr w:type="spellEnd"/>
            <w:r w:rsidR="00631957">
              <w:t>, konzultant design projektů</w:t>
            </w:r>
            <w:r w:rsidR="00631957">
              <w:br/>
            </w:r>
          </w:p>
        </w:tc>
      </w:tr>
      <w:tr w:rsidR="00631957" w14:paraId="0005B6A1" w14:textId="77777777" w:rsidTr="00AA3147">
        <w:trPr>
          <w:trHeight w:val="250"/>
        </w:trPr>
        <w:tc>
          <w:tcPr>
            <w:tcW w:w="9859" w:type="dxa"/>
            <w:gridSpan w:val="15"/>
            <w:shd w:val="clear" w:color="auto" w:fill="F7CAAC"/>
          </w:tcPr>
          <w:p w14:paraId="5A761B64" w14:textId="77777777" w:rsidR="00631957" w:rsidRDefault="00631957" w:rsidP="00AA3147">
            <w:pPr>
              <w:jc w:val="both"/>
            </w:pPr>
            <w:r>
              <w:rPr>
                <w:b/>
              </w:rPr>
              <w:t>Zkušenosti s vedením kvalifikačních a rigorózních prací</w:t>
            </w:r>
          </w:p>
        </w:tc>
      </w:tr>
      <w:tr w:rsidR="00631957" w14:paraId="755F5B29" w14:textId="77777777" w:rsidTr="00CB49E1">
        <w:trPr>
          <w:trHeight w:val="505"/>
        </w:trPr>
        <w:tc>
          <w:tcPr>
            <w:tcW w:w="9859" w:type="dxa"/>
            <w:gridSpan w:val="15"/>
          </w:tcPr>
          <w:p w14:paraId="763BF628" w14:textId="7B525A1A" w:rsidR="00631957" w:rsidRDefault="00631957" w:rsidP="00AA3147">
            <w:pPr>
              <w:jc w:val="both"/>
            </w:pPr>
            <w:r w:rsidRPr="5583295E">
              <w:t xml:space="preserve">ADAMÍKOVÁ, </w:t>
            </w:r>
            <w:r w:rsidR="00B920FD" w:rsidRPr="5583295E">
              <w:t>A., MARVAN</w:t>
            </w:r>
            <w:r w:rsidRPr="5583295E">
              <w:t xml:space="preserve">, L. B. </w:t>
            </w:r>
            <w:r w:rsidR="00371665" w:rsidRPr="00311B61">
              <w:rPr>
                <w:i/>
                <w:iCs/>
              </w:rPr>
              <w:t>P</w:t>
            </w:r>
            <w:r w:rsidRPr="00311B61">
              <w:rPr>
                <w:i/>
                <w:iCs/>
              </w:rPr>
              <w:t>růvodce světem digitálního designu</w:t>
            </w:r>
            <w:r w:rsidRPr="5583295E">
              <w:t>. Praha</w:t>
            </w:r>
            <w:r w:rsidR="005A790F">
              <w:t xml:space="preserve"> 2017.</w:t>
            </w:r>
            <w:r w:rsidRPr="5583295E">
              <w:t xml:space="preserve"> </w:t>
            </w:r>
            <w:proofErr w:type="spellStart"/>
            <w:r w:rsidRPr="5583295E">
              <w:t>Czechdesign</w:t>
            </w:r>
            <w:proofErr w:type="spellEnd"/>
            <w:r w:rsidRPr="5583295E">
              <w:t>.</w:t>
            </w:r>
          </w:p>
        </w:tc>
      </w:tr>
      <w:tr w:rsidR="00631957" w14:paraId="364C2CDA" w14:textId="77777777" w:rsidTr="00AA3147">
        <w:trPr>
          <w:cantSplit/>
        </w:trPr>
        <w:tc>
          <w:tcPr>
            <w:tcW w:w="3347" w:type="dxa"/>
            <w:gridSpan w:val="3"/>
            <w:tcBorders>
              <w:top w:val="single" w:sz="12" w:space="0" w:color="auto"/>
            </w:tcBorders>
            <w:shd w:val="clear" w:color="auto" w:fill="F7CAAC"/>
          </w:tcPr>
          <w:p w14:paraId="66391A9F" w14:textId="77777777" w:rsidR="00631957" w:rsidRDefault="00631957"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37BF20CD" w14:textId="77777777" w:rsidR="00631957" w:rsidRDefault="00631957"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A5A268C" w14:textId="77777777" w:rsidR="00631957" w:rsidRDefault="00631957"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F85AD0A" w14:textId="77777777" w:rsidR="00631957" w:rsidRDefault="00631957" w:rsidP="00AA3147">
            <w:pPr>
              <w:jc w:val="both"/>
              <w:rPr>
                <w:b/>
              </w:rPr>
            </w:pPr>
            <w:r>
              <w:rPr>
                <w:b/>
              </w:rPr>
              <w:t>Ohlasy publikací</w:t>
            </w:r>
          </w:p>
        </w:tc>
      </w:tr>
      <w:tr w:rsidR="00631957" w14:paraId="74F84F4C" w14:textId="77777777" w:rsidTr="00AA3147">
        <w:trPr>
          <w:cantSplit/>
        </w:trPr>
        <w:tc>
          <w:tcPr>
            <w:tcW w:w="3347" w:type="dxa"/>
            <w:gridSpan w:val="3"/>
          </w:tcPr>
          <w:p w14:paraId="23618755" w14:textId="77777777" w:rsidR="00631957" w:rsidRDefault="00631957" w:rsidP="00AA3147">
            <w:pPr>
              <w:jc w:val="both"/>
            </w:pPr>
          </w:p>
        </w:tc>
        <w:tc>
          <w:tcPr>
            <w:tcW w:w="2245" w:type="dxa"/>
            <w:gridSpan w:val="3"/>
          </w:tcPr>
          <w:p w14:paraId="6F917D13" w14:textId="77777777" w:rsidR="00631957" w:rsidRDefault="00631957" w:rsidP="00AA3147">
            <w:pPr>
              <w:jc w:val="both"/>
            </w:pPr>
          </w:p>
        </w:tc>
        <w:tc>
          <w:tcPr>
            <w:tcW w:w="2248" w:type="dxa"/>
            <w:gridSpan w:val="5"/>
            <w:tcBorders>
              <w:right w:val="single" w:sz="12" w:space="0" w:color="auto"/>
            </w:tcBorders>
          </w:tcPr>
          <w:p w14:paraId="3B7840C2" w14:textId="77777777" w:rsidR="00631957" w:rsidRDefault="00631957" w:rsidP="00AA3147">
            <w:pPr>
              <w:jc w:val="both"/>
            </w:pPr>
          </w:p>
        </w:tc>
        <w:tc>
          <w:tcPr>
            <w:tcW w:w="632" w:type="dxa"/>
            <w:gridSpan w:val="2"/>
            <w:tcBorders>
              <w:left w:val="single" w:sz="12" w:space="0" w:color="auto"/>
            </w:tcBorders>
            <w:shd w:val="clear" w:color="auto" w:fill="F7CAAC"/>
          </w:tcPr>
          <w:p w14:paraId="0F5919E3" w14:textId="77777777" w:rsidR="00631957" w:rsidRPr="00F20AEF" w:rsidRDefault="00631957" w:rsidP="00AA3147">
            <w:pPr>
              <w:jc w:val="both"/>
            </w:pPr>
            <w:proofErr w:type="spellStart"/>
            <w:r w:rsidRPr="00F20AEF">
              <w:rPr>
                <w:b/>
              </w:rPr>
              <w:t>WoS</w:t>
            </w:r>
            <w:proofErr w:type="spellEnd"/>
          </w:p>
        </w:tc>
        <w:tc>
          <w:tcPr>
            <w:tcW w:w="693" w:type="dxa"/>
            <w:shd w:val="clear" w:color="auto" w:fill="F7CAAC"/>
          </w:tcPr>
          <w:p w14:paraId="6842D0E9" w14:textId="77777777" w:rsidR="00631957" w:rsidRPr="00F20AEF" w:rsidRDefault="00631957" w:rsidP="00AA3147">
            <w:pPr>
              <w:jc w:val="both"/>
              <w:rPr>
                <w:sz w:val="18"/>
              </w:rPr>
            </w:pPr>
            <w:proofErr w:type="spellStart"/>
            <w:r w:rsidRPr="00F20AEF">
              <w:rPr>
                <w:b/>
                <w:sz w:val="18"/>
              </w:rPr>
              <w:t>Scopus</w:t>
            </w:r>
            <w:proofErr w:type="spellEnd"/>
          </w:p>
        </w:tc>
        <w:tc>
          <w:tcPr>
            <w:tcW w:w="694" w:type="dxa"/>
            <w:shd w:val="clear" w:color="auto" w:fill="F7CAAC"/>
          </w:tcPr>
          <w:p w14:paraId="6655645E" w14:textId="77777777" w:rsidR="00631957" w:rsidRDefault="00631957" w:rsidP="00AA3147">
            <w:pPr>
              <w:jc w:val="both"/>
            </w:pPr>
            <w:r>
              <w:rPr>
                <w:b/>
                <w:sz w:val="18"/>
              </w:rPr>
              <w:t>ostatní</w:t>
            </w:r>
          </w:p>
        </w:tc>
      </w:tr>
      <w:tr w:rsidR="00631957" w14:paraId="280EEDD3" w14:textId="77777777" w:rsidTr="00AA3147">
        <w:trPr>
          <w:cantSplit/>
          <w:trHeight w:val="70"/>
        </w:trPr>
        <w:tc>
          <w:tcPr>
            <w:tcW w:w="3347" w:type="dxa"/>
            <w:gridSpan w:val="3"/>
            <w:shd w:val="clear" w:color="auto" w:fill="F7CAAC"/>
          </w:tcPr>
          <w:p w14:paraId="75071F0D" w14:textId="77777777" w:rsidR="00631957" w:rsidRDefault="00631957" w:rsidP="00AA3147">
            <w:pPr>
              <w:jc w:val="both"/>
            </w:pPr>
            <w:r>
              <w:rPr>
                <w:b/>
              </w:rPr>
              <w:t>Obor jmenovacího řízení</w:t>
            </w:r>
          </w:p>
        </w:tc>
        <w:tc>
          <w:tcPr>
            <w:tcW w:w="2245" w:type="dxa"/>
            <w:gridSpan w:val="3"/>
            <w:shd w:val="clear" w:color="auto" w:fill="F7CAAC"/>
          </w:tcPr>
          <w:p w14:paraId="2D3F2D16" w14:textId="77777777" w:rsidR="00631957" w:rsidRDefault="00631957" w:rsidP="00AA3147">
            <w:pPr>
              <w:jc w:val="both"/>
            </w:pPr>
            <w:r>
              <w:rPr>
                <w:b/>
              </w:rPr>
              <w:t>Rok udělení hodnosti</w:t>
            </w:r>
          </w:p>
        </w:tc>
        <w:tc>
          <w:tcPr>
            <w:tcW w:w="2248" w:type="dxa"/>
            <w:gridSpan w:val="5"/>
            <w:tcBorders>
              <w:right w:val="single" w:sz="12" w:space="0" w:color="auto"/>
            </w:tcBorders>
            <w:shd w:val="clear" w:color="auto" w:fill="F7CAAC"/>
          </w:tcPr>
          <w:p w14:paraId="6BB1661A" w14:textId="77777777" w:rsidR="00631957" w:rsidRDefault="00631957" w:rsidP="00AA3147">
            <w:pPr>
              <w:jc w:val="both"/>
            </w:pPr>
            <w:r>
              <w:rPr>
                <w:b/>
              </w:rPr>
              <w:t>Řízení konáno na VŠ</w:t>
            </w:r>
          </w:p>
        </w:tc>
        <w:tc>
          <w:tcPr>
            <w:tcW w:w="632" w:type="dxa"/>
            <w:gridSpan w:val="2"/>
            <w:tcBorders>
              <w:left w:val="single" w:sz="12" w:space="0" w:color="auto"/>
            </w:tcBorders>
          </w:tcPr>
          <w:p w14:paraId="0FA6EDBB" w14:textId="77777777" w:rsidR="00631957" w:rsidRPr="00F20AEF" w:rsidRDefault="00631957" w:rsidP="00AA3147">
            <w:pPr>
              <w:jc w:val="both"/>
              <w:rPr>
                <w:b/>
              </w:rPr>
            </w:pPr>
          </w:p>
        </w:tc>
        <w:tc>
          <w:tcPr>
            <w:tcW w:w="693" w:type="dxa"/>
          </w:tcPr>
          <w:p w14:paraId="11FAE332" w14:textId="77777777" w:rsidR="00631957" w:rsidRPr="00F20AEF" w:rsidRDefault="00631957" w:rsidP="00AA3147">
            <w:pPr>
              <w:jc w:val="both"/>
              <w:rPr>
                <w:b/>
              </w:rPr>
            </w:pPr>
          </w:p>
        </w:tc>
        <w:tc>
          <w:tcPr>
            <w:tcW w:w="694" w:type="dxa"/>
          </w:tcPr>
          <w:p w14:paraId="60EABAD8" w14:textId="77777777" w:rsidR="00631957" w:rsidRDefault="00631957" w:rsidP="00AA3147">
            <w:pPr>
              <w:jc w:val="both"/>
              <w:rPr>
                <w:b/>
              </w:rPr>
            </w:pPr>
          </w:p>
        </w:tc>
      </w:tr>
      <w:tr w:rsidR="00631957" w14:paraId="0D1BC32D" w14:textId="77777777" w:rsidTr="00AA3147">
        <w:trPr>
          <w:trHeight w:val="205"/>
        </w:trPr>
        <w:tc>
          <w:tcPr>
            <w:tcW w:w="3347" w:type="dxa"/>
            <w:gridSpan w:val="3"/>
          </w:tcPr>
          <w:p w14:paraId="5FC68D12" w14:textId="77777777" w:rsidR="00631957" w:rsidRDefault="00631957" w:rsidP="00AA3147">
            <w:pPr>
              <w:jc w:val="both"/>
            </w:pPr>
          </w:p>
        </w:tc>
        <w:tc>
          <w:tcPr>
            <w:tcW w:w="2245" w:type="dxa"/>
            <w:gridSpan w:val="3"/>
          </w:tcPr>
          <w:p w14:paraId="5F1EC813" w14:textId="77777777" w:rsidR="00631957" w:rsidRDefault="00631957" w:rsidP="00AA3147">
            <w:pPr>
              <w:jc w:val="both"/>
            </w:pPr>
          </w:p>
        </w:tc>
        <w:tc>
          <w:tcPr>
            <w:tcW w:w="2248" w:type="dxa"/>
            <w:gridSpan w:val="5"/>
            <w:tcBorders>
              <w:right w:val="single" w:sz="12" w:space="0" w:color="auto"/>
            </w:tcBorders>
          </w:tcPr>
          <w:p w14:paraId="3AEE6741" w14:textId="77777777" w:rsidR="00631957" w:rsidRDefault="00631957" w:rsidP="00AA3147">
            <w:pPr>
              <w:jc w:val="both"/>
            </w:pPr>
          </w:p>
        </w:tc>
        <w:tc>
          <w:tcPr>
            <w:tcW w:w="1325" w:type="dxa"/>
            <w:gridSpan w:val="3"/>
            <w:tcBorders>
              <w:left w:val="single" w:sz="12" w:space="0" w:color="auto"/>
            </w:tcBorders>
            <w:shd w:val="clear" w:color="auto" w:fill="FBD4B4"/>
            <w:vAlign w:val="center"/>
          </w:tcPr>
          <w:p w14:paraId="66FC0719" w14:textId="77777777" w:rsidR="00631957" w:rsidRPr="00F20AEF" w:rsidRDefault="00631957"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DA925CB" w14:textId="77777777" w:rsidR="00631957" w:rsidRDefault="00631957" w:rsidP="00AA3147">
            <w:pPr>
              <w:rPr>
                <w:b/>
              </w:rPr>
            </w:pPr>
            <w:r>
              <w:rPr>
                <w:b/>
              </w:rPr>
              <w:t xml:space="preserve">    /</w:t>
            </w:r>
          </w:p>
        </w:tc>
      </w:tr>
      <w:tr w:rsidR="00631957" w14:paraId="1C860427" w14:textId="77777777" w:rsidTr="00AA3147">
        <w:tc>
          <w:tcPr>
            <w:tcW w:w="9859" w:type="dxa"/>
            <w:gridSpan w:val="15"/>
            <w:shd w:val="clear" w:color="auto" w:fill="F7CAAC"/>
          </w:tcPr>
          <w:p w14:paraId="7D1B5482" w14:textId="77777777" w:rsidR="00631957" w:rsidRDefault="00631957"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1957" w14:paraId="050A1F19" w14:textId="77777777" w:rsidTr="00AA3147">
        <w:trPr>
          <w:trHeight w:val="557"/>
        </w:trPr>
        <w:tc>
          <w:tcPr>
            <w:tcW w:w="9859" w:type="dxa"/>
            <w:gridSpan w:val="15"/>
          </w:tcPr>
          <w:p w14:paraId="7B6093A6" w14:textId="2FF132F8" w:rsidR="00256D1A" w:rsidRDefault="00256D1A" w:rsidP="00256D1A">
            <w:pPr>
              <w:rPr>
                <w:ins w:id="595" w:author="Hana Ponížilová" w:date="2023-03-13T14:54:00Z"/>
              </w:rPr>
            </w:pPr>
            <w:ins w:id="596" w:author="Hana Ponížilová" w:date="2023-03-13T14:54:00Z">
              <w:r>
                <w:t xml:space="preserve">AVAST, Senior Design </w:t>
              </w:r>
              <w:proofErr w:type="spellStart"/>
              <w:r>
                <w:t>Thinker</w:t>
              </w:r>
              <w:proofErr w:type="spellEnd"/>
              <w:r>
                <w:t xml:space="preserve"> &amp; </w:t>
              </w:r>
              <w:proofErr w:type="spellStart"/>
              <w:r>
                <w:t>Service</w:t>
              </w:r>
              <w:proofErr w:type="spellEnd"/>
              <w:r>
                <w:t xml:space="preserve"> Designer</w:t>
              </w:r>
            </w:ins>
          </w:p>
          <w:p w14:paraId="430D3A05" w14:textId="08513EFC" w:rsidR="00256D1A" w:rsidRDefault="00256D1A" w:rsidP="00256D1A">
            <w:pPr>
              <w:rPr>
                <w:ins w:id="597" w:author="Hana Ponížilová" w:date="2023-03-13T14:54:00Z"/>
              </w:rPr>
            </w:pPr>
            <w:ins w:id="598" w:author="Hana Ponížilová" w:date="2023-03-13T14:54:00Z">
              <w:r>
                <w:t xml:space="preserve">Design </w:t>
              </w:r>
              <w:proofErr w:type="spellStart"/>
              <w:r>
                <w:t>Thinking</w:t>
              </w:r>
              <w:proofErr w:type="spellEnd"/>
              <w:r>
                <w:t xml:space="preserve"> Google </w:t>
              </w:r>
              <w:proofErr w:type="spellStart"/>
              <w:r>
                <w:t>Certifed</w:t>
              </w:r>
              <w:proofErr w:type="spellEnd"/>
              <w:r>
                <w:t xml:space="preserve"> </w:t>
              </w:r>
              <w:proofErr w:type="spellStart"/>
              <w:r>
                <w:t>Trainer</w:t>
              </w:r>
              <w:proofErr w:type="spellEnd"/>
              <w:r>
                <w:t xml:space="preserve">, </w:t>
              </w:r>
              <w:proofErr w:type="spellStart"/>
              <w:r>
                <w:t>Grow</w:t>
              </w:r>
              <w:proofErr w:type="spellEnd"/>
              <w:r>
                <w:t xml:space="preserve"> </w:t>
              </w:r>
              <w:proofErr w:type="spellStart"/>
              <w:r>
                <w:t>with</w:t>
              </w:r>
              <w:proofErr w:type="spellEnd"/>
              <w:r>
                <w:t xml:space="preserve"> Google</w:t>
              </w:r>
            </w:ins>
          </w:p>
          <w:p w14:paraId="5C5A08A2" w14:textId="77777777" w:rsidR="00631957" w:rsidRDefault="00631957" w:rsidP="00AA3147">
            <w:pPr>
              <w:jc w:val="both"/>
              <w:rPr>
                <w:b/>
              </w:rPr>
            </w:pPr>
          </w:p>
        </w:tc>
      </w:tr>
      <w:tr w:rsidR="00631957" w14:paraId="706CBA27" w14:textId="77777777" w:rsidTr="00AA3147">
        <w:trPr>
          <w:trHeight w:val="218"/>
        </w:trPr>
        <w:tc>
          <w:tcPr>
            <w:tcW w:w="9859" w:type="dxa"/>
            <w:gridSpan w:val="15"/>
            <w:shd w:val="clear" w:color="auto" w:fill="F7CAAC"/>
          </w:tcPr>
          <w:p w14:paraId="7057B94D" w14:textId="77777777" w:rsidR="00631957" w:rsidRDefault="00631957" w:rsidP="00AA3147">
            <w:pPr>
              <w:rPr>
                <w:b/>
              </w:rPr>
            </w:pPr>
            <w:r>
              <w:rPr>
                <w:b/>
              </w:rPr>
              <w:t>Působení v zahraničí</w:t>
            </w:r>
          </w:p>
        </w:tc>
      </w:tr>
      <w:tr w:rsidR="00631957" w14:paraId="4EC901C4" w14:textId="77777777" w:rsidTr="00AA3147">
        <w:trPr>
          <w:trHeight w:val="328"/>
        </w:trPr>
        <w:tc>
          <w:tcPr>
            <w:tcW w:w="9859" w:type="dxa"/>
            <w:gridSpan w:val="15"/>
          </w:tcPr>
          <w:p w14:paraId="162E5BB0" w14:textId="1AED2BB0" w:rsidR="00631957" w:rsidRDefault="00631957" w:rsidP="00AA3147">
            <w:pPr>
              <w:rPr>
                <w:b/>
                <w:bCs/>
              </w:rPr>
            </w:pPr>
            <w:r w:rsidRPr="5583295E">
              <w:t>2013</w:t>
            </w:r>
            <w:r w:rsidR="000418DF">
              <w:t>:</w:t>
            </w:r>
            <w:r w:rsidRPr="5583295E">
              <w:t xml:space="preserve"> </w:t>
            </w:r>
            <w:proofErr w:type="spellStart"/>
            <w:r w:rsidRPr="5583295E">
              <w:t>Aarhus</w:t>
            </w:r>
            <w:proofErr w:type="spellEnd"/>
            <w:r w:rsidRPr="5583295E">
              <w:t xml:space="preserve"> University (</w:t>
            </w:r>
            <w:proofErr w:type="spellStart"/>
            <w:r w:rsidRPr="5583295E">
              <w:t>Herning</w:t>
            </w:r>
            <w:proofErr w:type="spellEnd"/>
            <w:r w:rsidRPr="5583295E">
              <w:t xml:space="preserve">, Dánsko), Business and </w:t>
            </w:r>
            <w:proofErr w:type="spellStart"/>
            <w:r w:rsidRPr="5583295E">
              <w:t>Social</w:t>
            </w:r>
            <w:proofErr w:type="spellEnd"/>
            <w:r w:rsidRPr="5583295E">
              <w:t xml:space="preserve"> </w:t>
            </w:r>
            <w:proofErr w:type="spellStart"/>
            <w:r w:rsidRPr="5583295E">
              <w:t>Sciences</w:t>
            </w:r>
            <w:proofErr w:type="spellEnd"/>
            <w:r w:rsidRPr="5583295E">
              <w:t xml:space="preserve"> Department, Erasmus program</w:t>
            </w:r>
          </w:p>
          <w:p w14:paraId="4F2AFEEE" w14:textId="77777777" w:rsidR="00631957" w:rsidRDefault="00631957" w:rsidP="00AA3147">
            <w:r w:rsidRPr="5583295E">
              <w:t>2016</w:t>
            </w:r>
            <w:r w:rsidR="000418DF">
              <w:t>:</w:t>
            </w:r>
            <w:r w:rsidRPr="5583295E">
              <w:t xml:space="preserve"> Helen </w:t>
            </w:r>
            <w:proofErr w:type="spellStart"/>
            <w:r w:rsidRPr="5583295E">
              <w:t>Hamlyn</w:t>
            </w:r>
            <w:proofErr w:type="spellEnd"/>
            <w:r w:rsidRPr="5583295E">
              <w:t xml:space="preserve"> Centre </w:t>
            </w:r>
            <w:proofErr w:type="spellStart"/>
            <w:r w:rsidRPr="5583295E">
              <w:t>for</w:t>
            </w:r>
            <w:proofErr w:type="spellEnd"/>
            <w:r w:rsidRPr="5583295E">
              <w:t xml:space="preserve"> Design, </w:t>
            </w:r>
            <w:proofErr w:type="spellStart"/>
            <w:r w:rsidRPr="5583295E">
              <w:t>Royal</w:t>
            </w:r>
            <w:proofErr w:type="spellEnd"/>
            <w:r w:rsidRPr="5583295E">
              <w:t xml:space="preserve"> </w:t>
            </w:r>
            <w:proofErr w:type="spellStart"/>
            <w:r w:rsidRPr="5583295E">
              <w:t>College</w:t>
            </w:r>
            <w:proofErr w:type="spellEnd"/>
            <w:r w:rsidRPr="5583295E">
              <w:t xml:space="preserve"> </w:t>
            </w:r>
            <w:proofErr w:type="spellStart"/>
            <w:r w:rsidRPr="5583295E">
              <w:t>of</w:t>
            </w:r>
            <w:proofErr w:type="spellEnd"/>
            <w:r w:rsidRPr="5583295E">
              <w:t xml:space="preserve"> Art (London, Velká Británie), pracovní stáž</w:t>
            </w:r>
          </w:p>
          <w:p w14:paraId="0B80299C" w14:textId="5061B35E" w:rsidR="00CB49E1" w:rsidRDefault="00CB49E1" w:rsidP="00AA3147">
            <w:pPr>
              <w:rPr>
                <w:b/>
              </w:rPr>
            </w:pPr>
          </w:p>
        </w:tc>
      </w:tr>
      <w:tr w:rsidR="00631957" w14:paraId="6826936D" w14:textId="77777777" w:rsidTr="00AA3147">
        <w:trPr>
          <w:cantSplit/>
          <w:trHeight w:val="470"/>
        </w:trPr>
        <w:tc>
          <w:tcPr>
            <w:tcW w:w="2518" w:type="dxa"/>
            <w:shd w:val="clear" w:color="auto" w:fill="F7CAAC"/>
          </w:tcPr>
          <w:p w14:paraId="1055899B" w14:textId="77777777" w:rsidR="00631957" w:rsidRDefault="00631957" w:rsidP="00AA3147">
            <w:pPr>
              <w:jc w:val="both"/>
              <w:rPr>
                <w:b/>
              </w:rPr>
            </w:pPr>
            <w:r>
              <w:rPr>
                <w:b/>
              </w:rPr>
              <w:t xml:space="preserve">Podpis </w:t>
            </w:r>
          </w:p>
        </w:tc>
        <w:tc>
          <w:tcPr>
            <w:tcW w:w="4536" w:type="dxa"/>
            <w:gridSpan w:val="8"/>
          </w:tcPr>
          <w:p w14:paraId="3C8CCB23" w14:textId="2A76F620" w:rsidR="00631957" w:rsidRDefault="0017548C" w:rsidP="00AA3147">
            <w:pPr>
              <w:jc w:val="both"/>
            </w:pPr>
            <w:r w:rsidRPr="5583295E">
              <w:t>Anežka Řepík</w:t>
            </w:r>
            <w:r>
              <w:t xml:space="preserve"> v.</w:t>
            </w:r>
            <w:r w:rsidR="00F00CCF">
              <w:t xml:space="preserve"> </w:t>
            </w:r>
            <w:r>
              <w:t>r.</w:t>
            </w:r>
          </w:p>
        </w:tc>
        <w:tc>
          <w:tcPr>
            <w:tcW w:w="786" w:type="dxa"/>
            <w:gridSpan w:val="2"/>
            <w:shd w:val="clear" w:color="auto" w:fill="F7CAAC"/>
          </w:tcPr>
          <w:p w14:paraId="0059D0AA" w14:textId="77777777" w:rsidR="00631957" w:rsidRDefault="00631957" w:rsidP="00AA3147">
            <w:pPr>
              <w:jc w:val="both"/>
            </w:pPr>
            <w:r>
              <w:rPr>
                <w:b/>
              </w:rPr>
              <w:t>datum</w:t>
            </w:r>
          </w:p>
        </w:tc>
        <w:tc>
          <w:tcPr>
            <w:tcW w:w="2019" w:type="dxa"/>
            <w:gridSpan w:val="4"/>
          </w:tcPr>
          <w:p w14:paraId="10A6C029" w14:textId="08A66D3F" w:rsidR="00631957" w:rsidRDefault="0017548C" w:rsidP="00AA3147">
            <w:pPr>
              <w:jc w:val="both"/>
            </w:pPr>
            <w:r>
              <w:t>17. 9. 2022</w:t>
            </w:r>
          </w:p>
        </w:tc>
      </w:tr>
    </w:tbl>
    <w:p w14:paraId="6C7EE9C0" w14:textId="3760340A" w:rsidR="00416DE7" w:rsidRDefault="00416D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A771A" w14:paraId="0309FB27" w14:textId="77777777" w:rsidTr="00682A4A">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09BC60F" w14:textId="2D635DC8" w:rsidR="00CA771A" w:rsidRDefault="00CA771A">
            <w:pPr>
              <w:spacing w:line="256" w:lineRule="auto"/>
              <w:jc w:val="both"/>
              <w:rPr>
                <w:b/>
                <w:sz w:val="28"/>
                <w:lang w:eastAsia="en-US"/>
              </w:rPr>
            </w:pPr>
            <w:r>
              <w:rPr>
                <w:b/>
                <w:sz w:val="28"/>
                <w:lang w:eastAsia="en-US"/>
              </w:rPr>
              <w:lastRenderedPageBreak/>
              <w:t>C-I – Personální zabezpečení</w:t>
            </w:r>
          </w:p>
        </w:tc>
      </w:tr>
      <w:tr w:rsidR="00CA771A" w14:paraId="1EC48634" w14:textId="77777777" w:rsidTr="00682A4A">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0F4C882" w14:textId="77777777" w:rsidR="00CA771A" w:rsidRDefault="00CA771A">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39BCE5B1" w14:textId="77777777" w:rsidR="00CA771A" w:rsidRDefault="00CA771A">
            <w:pPr>
              <w:spacing w:line="256" w:lineRule="auto"/>
              <w:jc w:val="both"/>
              <w:rPr>
                <w:lang w:eastAsia="en-US"/>
              </w:rPr>
            </w:pPr>
            <w:r>
              <w:rPr>
                <w:lang w:eastAsia="en-US"/>
              </w:rPr>
              <w:t>Univerzita Tomáše Bati ve Zlíně</w:t>
            </w:r>
          </w:p>
        </w:tc>
      </w:tr>
      <w:tr w:rsidR="00CA771A" w14:paraId="708E73C6" w14:textId="77777777" w:rsidTr="00682A4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5D36A1" w14:textId="77777777" w:rsidR="00CA771A" w:rsidRDefault="00CA771A">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3705B21A" w14:textId="77777777" w:rsidR="00CA771A" w:rsidRDefault="00CA771A">
            <w:pPr>
              <w:spacing w:line="256" w:lineRule="auto"/>
              <w:jc w:val="both"/>
              <w:rPr>
                <w:lang w:eastAsia="en-US"/>
              </w:rPr>
            </w:pPr>
            <w:r>
              <w:rPr>
                <w:lang w:eastAsia="en-US"/>
              </w:rPr>
              <w:t>Fakulta multimediálních komunikací</w:t>
            </w:r>
          </w:p>
        </w:tc>
      </w:tr>
      <w:tr w:rsidR="00CA771A" w14:paraId="4C22EE27" w14:textId="77777777" w:rsidTr="00682A4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3FC5516" w14:textId="77777777" w:rsidR="00CA771A" w:rsidRDefault="00CA771A">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22590509" w14:textId="77777777" w:rsidR="00CA771A" w:rsidRDefault="00CA771A">
            <w:pPr>
              <w:spacing w:line="256" w:lineRule="auto"/>
              <w:jc w:val="both"/>
              <w:rPr>
                <w:lang w:eastAsia="en-US"/>
              </w:rPr>
            </w:pPr>
            <w:r>
              <w:rPr>
                <w:lang w:eastAsia="en-US"/>
              </w:rPr>
              <w:t>Kreativní odvětví a digitální kultura</w:t>
            </w:r>
          </w:p>
        </w:tc>
      </w:tr>
      <w:tr w:rsidR="00CA771A" w14:paraId="1AC8BF58" w14:textId="77777777" w:rsidTr="00682A4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3173DBC" w14:textId="77777777" w:rsidR="00CA771A" w:rsidRDefault="00CA771A">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5DA840E4" w14:textId="77777777" w:rsidR="00CA771A" w:rsidRDefault="00CA771A">
            <w:pPr>
              <w:spacing w:line="256" w:lineRule="auto"/>
              <w:jc w:val="both"/>
              <w:rPr>
                <w:lang w:eastAsia="en-US"/>
              </w:rPr>
            </w:pPr>
            <w:r>
              <w:rPr>
                <w:lang w:eastAsia="en-US"/>
              </w:rPr>
              <w:t xml:space="preserve">Silvie </w:t>
            </w:r>
            <w:proofErr w:type="spellStart"/>
            <w:r>
              <w:rPr>
                <w:lang w:eastAsia="en-US"/>
              </w:rPr>
              <w:t>Stanická</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ACE64BD" w14:textId="77777777" w:rsidR="00CA771A" w:rsidRDefault="00CA771A">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7AFB6E70" w14:textId="77777777" w:rsidR="00CA771A" w:rsidRDefault="00CA771A">
            <w:pPr>
              <w:spacing w:line="256" w:lineRule="auto"/>
              <w:jc w:val="both"/>
              <w:rPr>
                <w:lang w:eastAsia="en-US"/>
              </w:rPr>
            </w:pPr>
            <w:r>
              <w:rPr>
                <w:lang w:eastAsia="en-US"/>
              </w:rPr>
              <w:t>Mgr., Ph.D.</w:t>
            </w:r>
          </w:p>
        </w:tc>
      </w:tr>
      <w:tr w:rsidR="00CA771A" w14:paraId="05CD7A87" w14:textId="77777777" w:rsidTr="00682A4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26141CD" w14:textId="77777777" w:rsidR="00CA771A" w:rsidRDefault="00CA771A">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08261D1C" w14:textId="77777777" w:rsidR="00CA771A" w:rsidRDefault="00CA771A">
            <w:pPr>
              <w:spacing w:line="256" w:lineRule="auto"/>
              <w:jc w:val="both"/>
              <w:rPr>
                <w:lang w:eastAsia="en-US"/>
              </w:rPr>
            </w:pPr>
            <w:r>
              <w:rPr>
                <w:lang w:eastAsia="en-US"/>
              </w:rPr>
              <w:t>1978</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39376129" w14:textId="77777777" w:rsidR="00CA771A" w:rsidRDefault="00CA771A">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C973F42" w14:textId="77777777" w:rsidR="00CA771A" w:rsidRDefault="00CA771A">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16286E3" w14:textId="77777777" w:rsidR="00CA771A" w:rsidRDefault="00CA771A">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BDDB058" w14:textId="77777777" w:rsidR="00CA771A" w:rsidRDefault="00CA771A">
            <w:pPr>
              <w:spacing w:line="256" w:lineRule="auto"/>
              <w:jc w:val="both"/>
              <w:rPr>
                <w:lang w:eastAsia="en-US"/>
              </w:rPr>
            </w:pPr>
            <w:proofErr w:type="gramStart"/>
            <w:r>
              <w:rPr>
                <w:lang w:eastAsia="en-US"/>
              </w:rPr>
              <w:t>40h</w:t>
            </w:r>
            <w:proofErr w:type="gramEnd"/>
            <w:r>
              <w:rPr>
                <w:lang w:eastAsia="en-US"/>
              </w:rP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C2FFCE" w14:textId="77777777" w:rsidR="00CA771A" w:rsidRDefault="00CA771A">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DDC4199" w14:textId="77777777" w:rsidR="00CA771A" w:rsidRDefault="00CA771A">
            <w:pPr>
              <w:spacing w:line="256" w:lineRule="auto"/>
              <w:jc w:val="both"/>
              <w:rPr>
                <w:lang w:eastAsia="en-US"/>
              </w:rPr>
            </w:pPr>
            <w:r>
              <w:rPr>
                <w:lang w:eastAsia="en-US"/>
              </w:rPr>
              <w:t>N</w:t>
            </w:r>
          </w:p>
        </w:tc>
      </w:tr>
      <w:tr w:rsidR="00CA771A" w14:paraId="2D0082E4" w14:textId="77777777" w:rsidTr="00682A4A">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E24EE8" w14:textId="77777777" w:rsidR="00CA771A" w:rsidRDefault="00CA771A">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2F9E729" w14:textId="77777777" w:rsidR="00CA771A" w:rsidRDefault="00CA771A">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825D14E" w14:textId="77777777" w:rsidR="00CA771A" w:rsidRDefault="00CA771A">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DDB8D22" w14:textId="77777777" w:rsidR="00CA771A" w:rsidRDefault="00CA771A">
            <w:pPr>
              <w:spacing w:line="256" w:lineRule="auto"/>
              <w:jc w:val="both"/>
              <w:rPr>
                <w:lang w:eastAsia="en-US"/>
              </w:rPr>
            </w:pPr>
            <w:proofErr w:type="gramStart"/>
            <w:r>
              <w:rPr>
                <w:lang w:eastAsia="en-US"/>
              </w:rPr>
              <w:t>40h</w:t>
            </w:r>
            <w:proofErr w:type="gramEnd"/>
            <w:r>
              <w:rPr>
                <w:lang w:eastAsia="en-US"/>
              </w:rPr>
              <w:t>/t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C20521" w14:textId="77777777" w:rsidR="00CA771A" w:rsidRDefault="00CA771A">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04B8A2C" w14:textId="77777777" w:rsidR="00CA771A" w:rsidRDefault="00CA771A">
            <w:pPr>
              <w:spacing w:line="256" w:lineRule="auto"/>
              <w:jc w:val="both"/>
              <w:rPr>
                <w:lang w:eastAsia="en-US"/>
              </w:rPr>
            </w:pPr>
            <w:r>
              <w:rPr>
                <w:lang w:eastAsia="en-US"/>
              </w:rPr>
              <w:t>N</w:t>
            </w:r>
          </w:p>
        </w:tc>
      </w:tr>
      <w:tr w:rsidR="00CA771A" w14:paraId="6B28C190" w14:textId="77777777" w:rsidTr="00682A4A">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AA348E" w14:textId="77777777" w:rsidR="00CA771A" w:rsidRDefault="00CA771A">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AEE941" w14:textId="77777777" w:rsidR="00CA771A" w:rsidRDefault="00CA771A">
            <w:pPr>
              <w:spacing w:line="256" w:lineRule="auto"/>
              <w:jc w:val="both"/>
              <w:rPr>
                <w:b/>
                <w:lang w:eastAsia="en-US"/>
              </w:rPr>
            </w:pPr>
            <w:r>
              <w:rPr>
                <w:b/>
                <w:lang w:eastAsia="en-US"/>
              </w:rPr>
              <w:t xml:space="preserve">typ </w:t>
            </w:r>
            <w:proofErr w:type="spellStart"/>
            <w:r>
              <w:rPr>
                <w:b/>
                <w:lang w:eastAsia="en-US"/>
              </w:rPr>
              <w:t>prac</w:t>
            </w:r>
            <w:proofErr w:type="spellEnd"/>
            <w:r>
              <w:rPr>
                <w:b/>
                <w:lang w:eastAsia="en-US"/>
              </w:rPr>
              <w:t>.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C3728E5" w14:textId="77777777" w:rsidR="00CA771A" w:rsidRDefault="00CA771A">
            <w:pPr>
              <w:spacing w:line="256" w:lineRule="auto"/>
              <w:jc w:val="both"/>
              <w:rPr>
                <w:b/>
                <w:lang w:eastAsia="en-US"/>
              </w:rPr>
            </w:pPr>
            <w:r>
              <w:rPr>
                <w:b/>
                <w:lang w:eastAsia="en-US"/>
              </w:rPr>
              <w:t>rozsah</w:t>
            </w:r>
          </w:p>
        </w:tc>
      </w:tr>
      <w:tr w:rsidR="00CA771A" w14:paraId="190C9FE9" w14:textId="77777777" w:rsidTr="00682A4A">
        <w:tc>
          <w:tcPr>
            <w:tcW w:w="6056" w:type="dxa"/>
            <w:gridSpan w:val="8"/>
            <w:tcBorders>
              <w:top w:val="single" w:sz="4" w:space="0" w:color="auto"/>
              <w:left w:val="single" w:sz="4" w:space="0" w:color="auto"/>
              <w:bottom w:val="single" w:sz="4" w:space="0" w:color="auto"/>
              <w:right w:val="single" w:sz="4" w:space="0" w:color="auto"/>
            </w:tcBorders>
          </w:tcPr>
          <w:p w14:paraId="1596B291" w14:textId="77777777" w:rsidR="00CA771A" w:rsidRDefault="00CA771A">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514D24E3" w14:textId="77777777" w:rsidR="00CA771A" w:rsidRDefault="00CA771A">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178D0BDB" w14:textId="77777777" w:rsidR="00CA771A" w:rsidRDefault="00CA771A">
            <w:pPr>
              <w:spacing w:line="256" w:lineRule="auto"/>
              <w:jc w:val="both"/>
              <w:rPr>
                <w:lang w:eastAsia="en-US"/>
              </w:rPr>
            </w:pPr>
          </w:p>
        </w:tc>
      </w:tr>
      <w:tr w:rsidR="00CA771A" w14:paraId="1C04AE50" w14:textId="77777777" w:rsidTr="00682A4A">
        <w:tc>
          <w:tcPr>
            <w:tcW w:w="6056" w:type="dxa"/>
            <w:gridSpan w:val="8"/>
            <w:tcBorders>
              <w:top w:val="single" w:sz="4" w:space="0" w:color="auto"/>
              <w:left w:val="single" w:sz="4" w:space="0" w:color="auto"/>
              <w:bottom w:val="single" w:sz="4" w:space="0" w:color="auto"/>
              <w:right w:val="single" w:sz="4" w:space="0" w:color="auto"/>
            </w:tcBorders>
          </w:tcPr>
          <w:p w14:paraId="145F6ED6" w14:textId="77777777" w:rsidR="00CA771A" w:rsidRDefault="00CA771A">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C2BBC45" w14:textId="77777777" w:rsidR="00CA771A" w:rsidRDefault="00CA771A">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24E26335" w14:textId="77777777" w:rsidR="00CA771A" w:rsidRDefault="00CA771A">
            <w:pPr>
              <w:spacing w:line="256" w:lineRule="auto"/>
              <w:jc w:val="both"/>
              <w:rPr>
                <w:lang w:eastAsia="en-US"/>
              </w:rPr>
            </w:pPr>
          </w:p>
        </w:tc>
      </w:tr>
      <w:tr w:rsidR="00CA771A" w14:paraId="232F91FC" w14:textId="77777777" w:rsidTr="00682A4A">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213D0A" w14:textId="77777777" w:rsidR="00CA771A" w:rsidRDefault="00CA771A">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A771A" w14:paraId="07829C42" w14:textId="77777777" w:rsidTr="00B35197">
        <w:trPr>
          <w:trHeight w:val="448"/>
        </w:trPr>
        <w:tc>
          <w:tcPr>
            <w:tcW w:w="9855" w:type="dxa"/>
            <w:gridSpan w:val="15"/>
            <w:tcBorders>
              <w:top w:val="nil"/>
              <w:left w:val="single" w:sz="4" w:space="0" w:color="auto"/>
              <w:bottom w:val="single" w:sz="4" w:space="0" w:color="auto"/>
              <w:right w:val="single" w:sz="4" w:space="0" w:color="auto"/>
            </w:tcBorders>
            <w:hideMark/>
          </w:tcPr>
          <w:p w14:paraId="69B1B1FC" w14:textId="77777777" w:rsidR="00CA771A" w:rsidRDefault="00CA771A">
            <w:pPr>
              <w:spacing w:line="256" w:lineRule="auto"/>
              <w:jc w:val="both"/>
              <w:rPr>
                <w:lang w:eastAsia="en-US"/>
              </w:rPr>
            </w:pPr>
            <w:r>
              <w:rPr>
                <w:lang w:eastAsia="en-US"/>
              </w:rPr>
              <w:t>Vizuální kultura 20. století 1,2 (přednášející, garant předmětu)</w:t>
            </w:r>
          </w:p>
          <w:p w14:paraId="133E614E" w14:textId="7ADB6A66" w:rsidR="006E7A6A" w:rsidRDefault="00CA771A">
            <w:pPr>
              <w:spacing w:line="256" w:lineRule="auto"/>
              <w:jc w:val="both"/>
              <w:rPr>
                <w:lang w:eastAsia="en-US"/>
              </w:rPr>
            </w:pPr>
            <w:r>
              <w:rPr>
                <w:lang w:eastAsia="en-US"/>
              </w:rPr>
              <w:t>Vizuální kultura 21. století (přednášející, garant předmětu)</w:t>
            </w:r>
          </w:p>
          <w:p w14:paraId="2FE5372E" w14:textId="7F5AF6BA" w:rsidR="00CA771A" w:rsidRDefault="00CA771A">
            <w:pPr>
              <w:spacing w:line="256" w:lineRule="auto"/>
              <w:jc w:val="both"/>
              <w:rPr>
                <w:lang w:eastAsia="en-US"/>
              </w:rPr>
            </w:pPr>
          </w:p>
        </w:tc>
      </w:tr>
      <w:tr w:rsidR="00CA771A" w14:paraId="021C9A56" w14:textId="77777777" w:rsidTr="00682A4A">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38B13A76" w14:textId="77777777" w:rsidR="00CA771A" w:rsidRDefault="00CA771A">
            <w:pPr>
              <w:spacing w:line="256" w:lineRule="auto"/>
              <w:jc w:val="both"/>
              <w:rPr>
                <w:b/>
                <w:lang w:eastAsia="en-US"/>
              </w:rPr>
            </w:pPr>
            <w:r>
              <w:rPr>
                <w:b/>
                <w:lang w:eastAsia="en-US"/>
              </w:rPr>
              <w:t>Zapojení do výuky v dalších studijních programech na téže vysoké škole (pouze u garantů ZT a PZ předmětů)</w:t>
            </w:r>
          </w:p>
        </w:tc>
      </w:tr>
      <w:tr w:rsidR="00CA771A" w14:paraId="2403752F" w14:textId="77777777" w:rsidTr="00682A4A">
        <w:trPr>
          <w:trHeight w:val="340"/>
        </w:trPr>
        <w:tc>
          <w:tcPr>
            <w:tcW w:w="2799" w:type="dxa"/>
            <w:gridSpan w:val="2"/>
            <w:tcBorders>
              <w:top w:val="nil"/>
              <w:left w:val="single" w:sz="4" w:space="0" w:color="auto"/>
              <w:bottom w:val="single" w:sz="4" w:space="0" w:color="auto"/>
              <w:right w:val="single" w:sz="4" w:space="0" w:color="auto"/>
            </w:tcBorders>
            <w:hideMark/>
          </w:tcPr>
          <w:p w14:paraId="1E598413" w14:textId="77777777" w:rsidR="00CA771A" w:rsidRDefault="00CA771A">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6B2C9489" w14:textId="77777777" w:rsidR="00CA771A" w:rsidRDefault="00CA771A">
            <w:pPr>
              <w:spacing w:line="256" w:lineRule="auto"/>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84B2F20" w14:textId="77777777" w:rsidR="00CA771A" w:rsidRDefault="00CA771A">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75BB311" w14:textId="77777777" w:rsidR="00CA771A" w:rsidRDefault="00CA771A">
            <w:pPr>
              <w:spacing w:line="256" w:lineRule="auto"/>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3F18837" w14:textId="77777777" w:rsidR="00CA771A" w:rsidRDefault="00CA771A">
            <w:pPr>
              <w:spacing w:line="256" w:lineRule="auto"/>
              <w:rPr>
                <w:b/>
                <w:lang w:eastAsia="en-US"/>
              </w:rPr>
            </w:pPr>
            <w:r>
              <w:rPr>
                <w:b/>
                <w:lang w:eastAsia="en-US"/>
              </w:rPr>
              <w:t>(</w:t>
            </w:r>
            <w:r>
              <w:rPr>
                <w:b/>
                <w:i/>
                <w:iCs/>
                <w:lang w:eastAsia="en-US"/>
              </w:rPr>
              <w:t>nepovinný údaj</w:t>
            </w:r>
            <w:r>
              <w:rPr>
                <w:b/>
                <w:lang w:eastAsia="en-US"/>
              </w:rPr>
              <w:t>) Počet hodin za semestr</w:t>
            </w:r>
          </w:p>
        </w:tc>
      </w:tr>
      <w:tr w:rsidR="00F00CCF" w14:paraId="0609F170" w14:textId="77777777" w:rsidTr="00682A4A">
        <w:trPr>
          <w:trHeight w:val="285"/>
        </w:trPr>
        <w:tc>
          <w:tcPr>
            <w:tcW w:w="2799" w:type="dxa"/>
            <w:gridSpan w:val="2"/>
            <w:tcBorders>
              <w:top w:val="nil"/>
              <w:left w:val="single" w:sz="4" w:space="0" w:color="auto"/>
              <w:bottom w:val="single" w:sz="4" w:space="0" w:color="auto"/>
              <w:right w:val="single" w:sz="4" w:space="0" w:color="auto"/>
            </w:tcBorders>
          </w:tcPr>
          <w:p w14:paraId="6D8491CC" w14:textId="77777777" w:rsidR="00F00CCF" w:rsidRDefault="00F00CCF">
            <w:pPr>
              <w:spacing w:line="256" w:lineRule="auto"/>
              <w:jc w:val="both"/>
              <w:rPr>
                <w:lang w:eastAsia="en-US"/>
              </w:rPr>
            </w:pPr>
          </w:p>
        </w:tc>
        <w:tc>
          <w:tcPr>
            <w:tcW w:w="2408" w:type="dxa"/>
            <w:gridSpan w:val="3"/>
            <w:tcBorders>
              <w:top w:val="nil"/>
              <w:left w:val="single" w:sz="4" w:space="0" w:color="auto"/>
              <w:bottom w:val="single" w:sz="4" w:space="0" w:color="auto"/>
              <w:right w:val="single" w:sz="4" w:space="0" w:color="auto"/>
            </w:tcBorders>
          </w:tcPr>
          <w:p w14:paraId="11DA3952" w14:textId="77777777" w:rsidR="00F00CCF" w:rsidRDefault="00F00CCF">
            <w:pPr>
              <w:spacing w:line="256" w:lineRule="auto"/>
              <w:jc w:val="both"/>
              <w:rPr>
                <w:lang w:eastAsia="en-US"/>
              </w:rPr>
            </w:pPr>
          </w:p>
        </w:tc>
        <w:tc>
          <w:tcPr>
            <w:tcW w:w="567" w:type="dxa"/>
            <w:gridSpan w:val="2"/>
            <w:tcBorders>
              <w:top w:val="nil"/>
              <w:left w:val="single" w:sz="4" w:space="0" w:color="auto"/>
              <w:bottom w:val="single" w:sz="4" w:space="0" w:color="auto"/>
              <w:right w:val="single" w:sz="4" w:space="0" w:color="auto"/>
            </w:tcBorders>
          </w:tcPr>
          <w:p w14:paraId="7BD5BC27" w14:textId="77777777" w:rsidR="00F00CCF" w:rsidRDefault="00F00CCF">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51A01B4E" w14:textId="77777777" w:rsidR="00F00CCF" w:rsidRDefault="00F00CCF">
            <w:pPr>
              <w:spacing w:line="256" w:lineRule="auto"/>
              <w:jc w:val="both"/>
              <w:rPr>
                <w:lang w:eastAsia="en-US"/>
              </w:rPr>
            </w:pPr>
          </w:p>
        </w:tc>
        <w:tc>
          <w:tcPr>
            <w:tcW w:w="1972" w:type="dxa"/>
            <w:gridSpan w:val="3"/>
            <w:tcBorders>
              <w:top w:val="nil"/>
              <w:left w:val="single" w:sz="4" w:space="0" w:color="auto"/>
              <w:bottom w:val="single" w:sz="4" w:space="0" w:color="auto"/>
              <w:right w:val="single" w:sz="4" w:space="0" w:color="auto"/>
            </w:tcBorders>
          </w:tcPr>
          <w:p w14:paraId="064451FC" w14:textId="77777777" w:rsidR="00F00CCF" w:rsidRDefault="00F00CCF">
            <w:pPr>
              <w:spacing w:line="256" w:lineRule="auto"/>
              <w:jc w:val="both"/>
              <w:rPr>
                <w:lang w:eastAsia="en-US"/>
              </w:rPr>
            </w:pPr>
          </w:p>
        </w:tc>
      </w:tr>
      <w:tr w:rsidR="00CA771A" w14:paraId="5F29619A" w14:textId="77777777" w:rsidTr="00682A4A">
        <w:trPr>
          <w:trHeight w:val="285"/>
        </w:trPr>
        <w:tc>
          <w:tcPr>
            <w:tcW w:w="2799" w:type="dxa"/>
            <w:gridSpan w:val="2"/>
            <w:tcBorders>
              <w:top w:val="nil"/>
              <w:left w:val="single" w:sz="4" w:space="0" w:color="auto"/>
              <w:bottom w:val="single" w:sz="4" w:space="0" w:color="auto"/>
              <w:right w:val="single" w:sz="4" w:space="0" w:color="auto"/>
            </w:tcBorders>
          </w:tcPr>
          <w:p w14:paraId="33B33F54" w14:textId="77777777" w:rsidR="00CA771A" w:rsidRDefault="00CA771A">
            <w:pPr>
              <w:spacing w:line="256" w:lineRule="auto"/>
              <w:jc w:val="both"/>
              <w:rPr>
                <w:lang w:eastAsia="en-US"/>
              </w:rPr>
            </w:pPr>
          </w:p>
        </w:tc>
        <w:tc>
          <w:tcPr>
            <w:tcW w:w="2408" w:type="dxa"/>
            <w:gridSpan w:val="3"/>
            <w:tcBorders>
              <w:top w:val="nil"/>
              <w:left w:val="single" w:sz="4" w:space="0" w:color="auto"/>
              <w:bottom w:val="single" w:sz="4" w:space="0" w:color="auto"/>
              <w:right w:val="single" w:sz="4" w:space="0" w:color="auto"/>
            </w:tcBorders>
          </w:tcPr>
          <w:p w14:paraId="7E913647" w14:textId="77777777" w:rsidR="00CA771A" w:rsidRDefault="00CA771A">
            <w:pPr>
              <w:spacing w:line="256" w:lineRule="auto"/>
              <w:jc w:val="both"/>
              <w:rPr>
                <w:lang w:eastAsia="en-US"/>
              </w:rPr>
            </w:pPr>
          </w:p>
        </w:tc>
        <w:tc>
          <w:tcPr>
            <w:tcW w:w="567" w:type="dxa"/>
            <w:gridSpan w:val="2"/>
            <w:tcBorders>
              <w:top w:val="nil"/>
              <w:left w:val="single" w:sz="4" w:space="0" w:color="auto"/>
              <w:bottom w:val="single" w:sz="4" w:space="0" w:color="auto"/>
              <w:right w:val="single" w:sz="4" w:space="0" w:color="auto"/>
            </w:tcBorders>
          </w:tcPr>
          <w:p w14:paraId="23DC4DE9" w14:textId="77777777" w:rsidR="00CA771A" w:rsidRDefault="00CA771A">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55A5B0E5" w14:textId="77777777" w:rsidR="00CA771A" w:rsidRDefault="00CA771A">
            <w:pPr>
              <w:spacing w:line="256" w:lineRule="auto"/>
              <w:jc w:val="both"/>
              <w:rPr>
                <w:lang w:eastAsia="en-US"/>
              </w:rPr>
            </w:pPr>
          </w:p>
        </w:tc>
        <w:tc>
          <w:tcPr>
            <w:tcW w:w="1972" w:type="dxa"/>
            <w:gridSpan w:val="3"/>
            <w:tcBorders>
              <w:top w:val="nil"/>
              <w:left w:val="single" w:sz="4" w:space="0" w:color="auto"/>
              <w:bottom w:val="single" w:sz="4" w:space="0" w:color="auto"/>
              <w:right w:val="single" w:sz="4" w:space="0" w:color="auto"/>
            </w:tcBorders>
          </w:tcPr>
          <w:p w14:paraId="50802572" w14:textId="77777777" w:rsidR="00CA771A" w:rsidRDefault="00CA771A">
            <w:pPr>
              <w:spacing w:line="256" w:lineRule="auto"/>
              <w:jc w:val="both"/>
              <w:rPr>
                <w:lang w:eastAsia="en-US"/>
              </w:rPr>
            </w:pPr>
          </w:p>
        </w:tc>
      </w:tr>
      <w:tr w:rsidR="00CA771A" w14:paraId="3087225D" w14:textId="77777777" w:rsidTr="00682A4A">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D842CB" w14:textId="77777777" w:rsidR="00CA771A" w:rsidRDefault="00CA771A">
            <w:pPr>
              <w:spacing w:line="256" w:lineRule="auto"/>
              <w:jc w:val="both"/>
              <w:rPr>
                <w:lang w:eastAsia="en-US"/>
              </w:rPr>
            </w:pPr>
            <w:r>
              <w:rPr>
                <w:b/>
                <w:lang w:eastAsia="en-US"/>
              </w:rPr>
              <w:t xml:space="preserve">Údaje o vzdělání na VŠ </w:t>
            </w:r>
          </w:p>
        </w:tc>
      </w:tr>
      <w:tr w:rsidR="00CA771A" w14:paraId="299BE64A" w14:textId="77777777" w:rsidTr="00361EB9">
        <w:trPr>
          <w:trHeight w:val="427"/>
        </w:trPr>
        <w:tc>
          <w:tcPr>
            <w:tcW w:w="9855" w:type="dxa"/>
            <w:gridSpan w:val="15"/>
            <w:tcBorders>
              <w:top w:val="single" w:sz="4" w:space="0" w:color="auto"/>
              <w:left w:val="single" w:sz="4" w:space="0" w:color="auto"/>
              <w:bottom w:val="single" w:sz="4" w:space="0" w:color="auto"/>
              <w:right w:val="single" w:sz="4" w:space="0" w:color="auto"/>
            </w:tcBorders>
            <w:hideMark/>
          </w:tcPr>
          <w:p w14:paraId="4B3E219A" w14:textId="77777777" w:rsidR="00CA771A" w:rsidRDefault="00CA771A">
            <w:pPr>
              <w:spacing w:line="256" w:lineRule="auto"/>
              <w:jc w:val="both"/>
              <w:rPr>
                <w:bCs/>
                <w:lang w:eastAsia="en-US"/>
              </w:rPr>
            </w:pPr>
            <w:r>
              <w:rPr>
                <w:bCs/>
                <w:lang w:eastAsia="en-US"/>
              </w:rPr>
              <w:t>2009: Univerzita Palackého v Olomouci, Fakulta filozofická, Ph.D.</w:t>
            </w:r>
          </w:p>
        </w:tc>
      </w:tr>
      <w:tr w:rsidR="00CA771A" w14:paraId="5E0C7840" w14:textId="77777777" w:rsidTr="00682A4A">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DE7A73" w14:textId="77777777" w:rsidR="00CA771A" w:rsidRDefault="00CA771A">
            <w:pPr>
              <w:spacing w:line="256" w:lineRule="auto"/>
              <w:jc w:val="both"/>
              <w:rPr>
                <w:b/>
                <w:lang w:eastAsia="en-US"/>
              </w:rPr>
            </w:pPr>
            <w:r>
              <w:rPr>
                <w:b/>
                <w:lang w:eastAsia="en-US"/>
              </w:rPr>
              <w:t>Údaje o odborném působení od absolvování VŠ</w:t>
            </w:r>
          </w:p>
        </w:tc>
      </w:tr>
      <w:tr w:rsidR="00CA771A" w14:paraId="5C0361A8" w14:textId="77777777" w:rsidTr="0097698E">
        <w:trPr>
          <w:trHeight w:val="289"/>
        </w:trPr>
        <w:tc>
          <w:tcPr>
            <w:tcW w:w="9855" w:type="dxa"/>
            <w:gridSpan w:val="15"/>
            <w:tcBorders>
              <w:top w:val="single" w:sz="4" w:space="0" w:color="auto"/>
              <w:left w:val="single" w:sz="4" w:space="0" w:color="auto"/>
              <w:bottom w:val="single" w:sz="4" w:space="0" w:color="auto"/>
              <w:right w:val="single" w:sz="4" w:space="0" w:color="auto"/>
            </w:tcBorders>
            <w:hideMark/>
          </w:tcPr>
          <w:p w14:paraId="10C9F96E" w14:textId="42318A3B" w:rsidR="00CA771A" w:rsidRDefault="000418DF">
            <w:pPr>
              <w:spacing w:line="256" w:lineRule="auto"/>
              <w:jc w:val="both"/>
              <w:rPr>
                <w:lang w:eastAsia="en-US"/>
              </w:rPr>
            </w:pPr>
            <w:proofErr w:type="gramStart"/>
            <w:r>
              <w:rPr>
                <w:lang w:eastAsia="en-US"/>
              </w:rPr>
              <w:t>2004-</w:t>
            </w:r>
            <w:r w:rsidR="00CA771A">
              <w:rPr>
                <w:lang w:eastAsia="en-US"/>
              </w:rPr>
              <w:t>dosud</w:t>
            </w:r>
            <w:proofErr w:type="gramEnd"/>
            <w:r w:rsidR="00CA771A">
              <w:rPr>
                <w:lang w:eastAsia="en-US"/>
              </w:rPr>
              <w:t>: Fakulta multimediálních komunikací UTB ve Zlíně</w:t>
            </w:r>
          </w:p>
          <w:p w14:paraId="1F6E0D5D" w14:textId="25BE4E2E" w:rsidR="00B87F1C" w:rsidRDefault="00B87F1C">
            <w:pPr>
              <w:spacing w:line="256" w:lineRule="auto"/>
              <w:jc w:val="both"/>
              <w:rPr>
                <w:color w:val="FF0000"/>
                <w:lang w:eastAsia="en-US"/>
              </w:rPr>
            </w:pPr>
          </w:p>
        </w:tc>
      </w:tr>
      <w:tr w:rsidR="00CA771A" w14:paraId="38603C9C" w14:textId="77777777" w:rsidTr="00682A4A">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8C63EB4" w14:textId="77777777" w:rsidR="00CA771A" w:rsidRDefault="00CA771A">
            <w:pPr>
              <w:spacing w:line="256" w:lineRule="auto"/>
              <w:jc w:val="both"/>
              <w:rPr>
                <w:lang w:eastAsia="en-US"/>
              </w:rPr>
            </w:pPr>
            <w:r>
              <w:rPr>
                <w:b/>
                <w:lang w:eastAsia="en-US"/>
              </w:rPr>
              <w:t>Zkušenosti s vedením kvalifikačních a rigorózních prací</w:t>
            </w:r>
          </w:p>
        </w:tc>
      </w:tr>
      <w:tr w:rsidR="00CA771A" w14:paraId="1986644C" w14:textId="77777777" w:rsidTr="0097698E">
        <w:trPr>
          <w:trHeight w:val="461"/>
        </w:trPr>
        <w:tc>
          <w:tcPr>
            <w:tcW w:w="9855" w:type="dxa"/>
            <w:gridSpan w:val="15"/>
            <w:tcBorders>
              <w:top w:val="single" w:sz="4" w:space="0" w:color="auto"/>
              <w:left w:val="single" w:sz="4" w:space="0" w:color="auto"/>
              <w:bottom w:val="single" w:sz="4" w:space="0" w:color="auto"/>
              <w:right w:val="single" w:sz="4" w:space="0" w:color="auto"/>
            </w:tcBorders>
            <w:hideMark/>
          </w:tcPr>
          <w:p w14:paraId="684E28F6" w14:textId="77540D84" w:rsidR="00CA771A" w:rsidRDefault="00CA771A">
            <w:pPr>
              <w:spacing w:line="256" w:lineRule="auto"/>
              <w:jc w:val="both"/>
              <w:rPr>
                <w:lang w:eastAsia="en-US"/>
              </w:rPr>
            </w:pPr>
            <w:r>
              <w:rPr>
                <w:lang w:eastAsia="en-US"/>
              </w:rPr>
              <w:t xml:space="preserve"> </w:t>
            </w:r>
          </w:p>
        </w:tc>
      </w:tr>
      <w:tr w:rsidR="00CA771A" w14:paraId="7DD0C3C1" w14:textId="77777777" w:rsidTr="00682A4A">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3C285E9" w14:textId="77777777" w:rsidR="00CA771A" w:rsidRDefault="00CA771A">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8980E5D" w14:textId="77777777" w:rsidR="00CA771A" w:rsidRDefault="00CA771A">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C6BF402" w14:textId="77777777" w:rsidR="00CA771A" w:rsidRDefault="00CA771A">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47CAB9F" w14:textId="77777777" w:rsidR="00CA771A" w:rsidRDefault="00CA771A">
            <w:pPr>
              <w:spacing w:line="256" w:lineRule="auto"/>
              <w:jc w:val="both"/>
              <w:rPr>
                <w:b/>
                <w:lang w:eastAsia="en-US"/>
              </w:rPr>
            </w:pPr>
            <w:r>
              <w:rPr>
                <w:b/>
                <w:lang w:eastAsia="en-US"/>
              </w:rPr>
              <w:t>Ohlasy publikací</w:t>
            </w:r>
          </w:p>
        </w:tc>
      </w:tr>
      <w:tr w:rsidR="00CA771A" w14:paraId="78FAC72F" w14:textId="77777777" w:rsidTr="00682A4A">
        <w:trPr>
          <w:cantSplit/>
        </w:trPr>
        <w:tc>
          <w:tcPr>
            <w:tcW w:w="3344" w:type="dxa"/>
            <w:gridSpan w:val="3"/>
            <w:tcBorders>
              <w:top w:val="single" w:sz="4" w:space="0" w:color="auto"/>
              <w:left w:val="single" w:sz="4" w:space="0" w:color="auto"/>
              <w:bottom w:val="single" w:sz="4" w:space="0" w:color="auto"/>
              <w:right w:val="single" w:sz="4" w:space="0" w:color="auto"/>
            </w:tcBorders>
          </w:tcPr>
          <w:p w14:paraId="4CF2D0E1" w14:textId="77777777" w:rsidR="00CA771A" w:rsidRDefault="00CA771A">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1A4414B1" w14:textId="77777777" w:rsidR="00CA771A" w:rsidRDefault="00CA771A">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40DA92AF" w14:textId="77777777" w:rsidR="00CA771A" w:rsidRDefault="00CA771A">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C3A08E3" w14:textId="77777777" w:rsidR="00CA771A" w:rsidRDefault="00CA771A">
            <w:pPr>
              <w:spacing w:line="256" w:lineRule="auto"/>
              <w:jc w:val="both"/>
              <w:rPr>
                <w:lang w:eastAsia="en-US"/>
              </w:rPr>
            </w:pPr>
            <w:proofErr w:type="spellStart"/>
            <w:r>
              <w:rPr>
                <w:b/>
                <w:lang w:eastAsia="en-US"/>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973A09D" w14:textId="77777777" w:rsidR="00CA771A" w:rsidRDefault="00CA771A">
            <w:pPr>
              <w:spacing w:line="256" w:lineRule="auto"/>
              <w:jc w:val="both"/>
              <w:rPr>
                <w:sz w:val="18"/>
                <w:lang w:eastAsia="en-US"/>
              </w:rPr>
            </w:pPr>
            <w:proofErr w:type="spellStart"/>
            <w:r>
              <w:rPr>
                <w:b/>
                <w:sz w:val="18"/>
                <w:lang w:eastAsia="en-US"/>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3E5910F" w14:textId="77777777" w:rsidR="00CA771A" w:rsidRDefault="00CA771A">
            <w:pPr>
              <w:spacing w:line="256" w:lineRule="auto"/>
              <w:jc w:val="both"/>
              <w:rPr>
                <w:lang w:eastAsia="en-US"/>
              </w:rPr>
            </w:pPr>
            <w:r>
              <w:rPr>
                <w:b/>
                <w:sz w:val="18"/>
                <w:lang w:eastAsia="en-US"/>
              </w:rPr>
              <w:t>ostatní</w:t>
            </w:r>
          </w:p>
        </w:tc>
      </w:tr>
      <w:tr w:rsidR="00CA771A" w14:paraId="3E3BE85E" w14:textId="77777777" w:rsidTr="00682A4A">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B85501" w14:textId="77777777" w:rsidR="00CA771A" w:rsidRDefault="00CA771A">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A1D5D1" w14:textId="77777777" w:rsidR="00CA771A" w:rsidRDefault="00CA771A">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C946D39" w14:textId="77777777" w:rsidR="00CA771A" w:rsidRDefault="00CA771A">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52EE352" w14:textId="77777777" w:rsidR="00CA771A" w:rsidRDefault="00CA771A">
            <w:pPr>
              <w:spacing w:line="256" w:lineRule="auto"/>
              <w:jc w:val="both"/>
              <w:rPr>
                <w:b/>
                <w:lang w:eastAsia="en-US"/>
              </w:rPr>
            </w:pPr>
          </w:p>
        </w:tc>
        <w:tc>
          <w:tcPr>
            <w:tcW w:w="693" w:type="dxa"/>
            <w:tcBorders>
              <w:top w:val="single" w:sz="4" w:space="0" w:color="auto"/>
              <w:left w:val="single" w:sz="4" w:space="0" w:color="auto"/>
              <w:bottom w:val="single" w:sz="4" w:space="0" w:color="auto"/>
              <w:right w:val="single" w:sz="4" w:space="0" w:color="auto"/>
            </w:tcBorders>
          </w:tcPr>
          <w:p w14:paraId="02D3A2CD" w14:textId="77777777" w:rsidR="00CA771A" w:rsidRDefault="00CA771A">
            <w:pPr>
              <w:spacing w:line="256" w:lineRule="auto"/>
              <w:jc w:val="both"/>
              <w:rPr>
                <w:b/>
                <w:lang w:eastAsia="en-US"/>
              </w:rPr>
            </w:pPr>
          </w:p>
        </w:tc>
        <w:tc>
          <w:tcPr>
            <w:tcW w:w="694" w:type="dxa"/>
            <w:tcBorders>
              <w:top w:val="single" w:sz="4" w:space="0" w:color="auto"/>
              <w:left w:val="single" w:sz="4" w:space="0" w:color="auto"/>
              <w:bottom w:val="single" w:sz="4" w:space="0" w:color="auto"/>
              <w:right w:val="single" w:sz="4" w:space="0" w:color="auto"/>
            </w:tcBorders>
          </w:tcPr>
          <w:p w14:paraId="0C193611" w14:textId="77777777" w:rsidR="00CA771A" w:rsidRDefault="00CA771A">
            <w:pPr>
              <w:spacing w:line="256" w:lineRule="auto"/>
              <w:jc w:val="both"/>
              <w:rPr>
                <w:b/>
                <w:lang w:eastAsia="en-US"/>
              </w:rPr>
            </w:pPr>
          </w:p>
        </w:tc>
      </w:tr>
      <w:tr w:rsidR="00CA771A" w14:paraId="6736D6CA" w14:textId="77777777" w:rsidTr="00682A4A">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1B4E45D8" w14:textId="77777777" w:rsidR="00CA771A" w:rsidRDefault="00CA771A">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24DA22A6" w14:textId="77777777" w:rsidR="00CA771A" w:rsidRDefault="00CA771A">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5F6FF01A" w14:textId="77777777" w:rsidR="00CA771A" w:rsidRDefault="00CA771A">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45AFF51" w14:textId="77777777" w:rsidR="00CA771A" w:rsidRDefault="00CA771A">
            <w:pPr>
              <w:spacing w:line="256" w:lineRule="auto"/>
              <w:jc w:val="both"/>
              <w:rPr>
                <w:b/>
                <w:sz w:val="18"/>
                <w:lang w:eastAsia="en-US"/>
              </w:rPr>
            </w:pPr>
            <w:r>
              <w:rPr>
                <w:b/>
                <w:sz w:val="18"/>
                <w:lang w:eastAsia="en-US"/>
              </w:rPr>
              <w:t xml:space="preserve">H-index </w:t>
            </w:r>
            <w:proofErr w:type="spellStart"/>
            <w:r>
              <w:rPr>
                <w:b/>
                <w:sz w:val="18"/>
                <w:lang w:eastAsia="en-US"/>
              </w:rPr>
              <w:t>WoS</w:t>
            </w:r>
            <w:proofErr w:type="spellEnd"/>
            <w:r>
              <w:rPr>
                <w:b/>
                <w:sz w:val="18"/>
                <w:lang w:eastAsia="en-US"/>
              </w:rPr>
              <w:t>/</w:t>
            </w:r>
            <w:proofErr w:type="spellStart"/>
            <w:r>
              <w:rPr>
                <w:b/>
                <w:sz w:val="18"/>
                <w:lang w:eastAsia="en-US"/>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1201B985" w14:textId="77777777" w:rsidR="00CA771A" w:rsidRDefault="00CA771A">
            <w:pPr>
              <w:spacing w:line="256" w:lineRule="auto"/>
              <w:rPr>
                <w:b/>
                <w:lang w:eastAsia="en-US"/>
              </w:rPr>
            </w:pPr>
            <w:r>
              <w:rPr>
                <w:b/>
                <w:lang w:eastAsia="en-US"/>
              </w:rPr>
              <w:t xml:space="preserve">    /</w:t>
            </w:r>
          </w:p>
        </w:tc>
      </w:tr>
      <w:tr w:rsidR="00CA771A" w14:paraId="14EC1143" w14:textId="77777777" w:rsidTr="00682A4A">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DDAFB6B" w14:textId="77777777" w:rsidR="00CA771A" w:rsidRDefault="00CA771A">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A771A" w14:paraId="2966BDCC" w14:textId="77777777" w:rsidTr="00682A4A">
        <w:trPr>
          <w:trHeight w:val="552"/>
        </w:trPr>
        <w:tc>
          <w:tcPr>
            <w:tcW w:w="9855" w:type="dxa"/>
            <w:gridSpan w:val="15"/>
            <w:tcBorders>
              <w:top w:val="single" w:sz="4" w:space="0" w:color="auto"/>
              <w:left w:val="single" w:sz="4" w:space="0" w:color="auto"/>
              <w:bottom w:val="single" w:sz="4" w:space="0" w:color="auto"/>
              <w:right w:val="single" w:sz="4" w:space="0" w:color="auto"/>
            </w:tcBorders>
            <w:hideMark/>
          </w:tcPr>
          <w:p w14:paraId="3F5F0591" w14:textId="69B64A84" w:rsidR="00CA771A" w:rsidRDefault="00042D0C">
            <w:pPr>
              <w:spacing w:line="256" w:lineRule="auto"/>
              <w:jc w:val="both"/>
              <w:rPr>
                <w:bCs/>
                <w:lang w:eastAsia="en-US"/>
              </w:rPr>
            </w:pPr>
            <w:r>
              <w:rPr>
                <w:bCs/>
                <w:lang w:eastAsia="en-US"/>
              </w:rPr>
              <w:t>STANICKÁ</w:t>
            </w:r>
            <w:r w:rsidR="00CA771A">
              <w:rPr>
                <w:bCs/>
                <w:lang w:eastAsia="en-US"/>
              </w:rPr>
              <w:t xml:space="preserve">, Silvie. </w:t>
            </w:r>
            <w:r w:rsidR="00CA771A" w:rsidRPr="0097698E">
              <w:rPr>
                <w:bCs/>
                <w:i/>
                <w:lang w:eastAsia="en-US"/>
              </w:rPr>
              <w:t>Náhle opuštěné místo</w:t>
            </w:r>
            <w:r w:rsidR="00BC4165">
              <w:rPr>
                <w:bCs/>
                <w:i/>
                <w:lang w:eastAsia="en-US"/>
              </w:rPr>
              <w:t>.</w:t>
            </w:r>
            <w:r w:rsidR="00CA771A">
              <w:rPr>
                <w:bCs/>
                <w:lang w:eastAsia="en-US"/>
              </w:rPr>
              <w:t xml:space="preserve"> Prostor Zlín, XXVIII, 3, Zlín, ISSN </w:t>
            </w:r>
            <w:r w:rsidR="00CA771A">
              <w:rPr>
                <w:color w:val="222222"/>
                <w:shd w:val="clear" w:color="auto" w:fill="F8F8F8"/>
                <w:lang w:eastAsia="en-US"/>
              </w:rPr>
              <w:t>1212-1398</w:t>
            </w:r>
            <w:r w:rsidR="00206D08">
              <w:rPr>
                <w:color w:val="222222"/>
                <w:shd w:val="clear" w:color="auto" w:fill="F8F8F8"/>
                <w:lang w:eastAsia="en-US"/>
              </w:rPr>
              <w:t>.</w:t>
            </w:r>
            <w:r w:rsidR="00CA771A">
              <w:rPr>
                <w:rStyle w:val="apple-converted-space"/>
                <w:color w:val="222222"/>
                <w:shd w:val="clear" w:color="auto" w:fill="F8F8F8"/>
              </w:rPr>
              <w:t> </w:t>
            </w:r>
          </w:p>
          <w:p w14:paraId="3B65576E" w14:textId="43A51015" w:rsidR="00CA771A" w:rsidRDefault="00042D0C">
            <w:pPr>
              <w:spacing w:line="256" w:lineRule="auto"/>
              <w:jc w:val="both"/>
              <w:rPr>
                <w:bCs/>
                <w:lang w:eastAsia="en-US"/>
              </w:rPr>
            </w:pPr>
            <w:r>
              <w:rPr>
                <w:bCs/>
                <w:lang w:eastAsia="en-US"/>
              </w:rPr>
              <w:t>STANICKÁ</w:t>
            </w:r>
            <w:r w:rsidR="00CA771A">
              <w:rPr>
                <w:bCs/>
                <w:lang w:eastAsia="en-US"/>
              </w:rPr>
              <w:t>, Silvie.</w:t>
            </w:r>
            <w:r w:rsidR="00CA771A">
              <w:rPr>
                <w:rFonts w:ascii="Arial" w:hAnsi="Arial" w:cs="Arial"/>
                <w:b/>
                <w:bCs/>
                <w:color w:val="333333"/>
                <w:sz w:val="18"/>
                <w:szCs w:val="18"/>
                <w:lang w:eastAsia="en-US"/>
              </w:rPr>
              <w:t xml:space="preserve"> </w:t>
            </w:r>
            <w:r w:rsidR="00CA771A" w:rsidRPr="0097698E">
              <w:rPr>
                <w:i/>
                <w:color w:val="333333"/>
                <w:lang w:eastAsia="en-US"/>
              </w:rPr>
              <w:t xml:space="preserve">Irena </w:t>
            </w:r>
            <w:proofErr w:type="spellStart"/>
            <w:r w:rsidR="00CA771A" w:rsidRPr="0097698E">
              <w:rPr>
                <w:i/>
                <w:color w:val="333333"/>
                <w:lang w:eastAsia="en-US"/>
              </w:rPr>
              <w:t>Armutidisová</w:t>
            </w:r>
            <w:proofErr w:type="spellEnd"/>
            <w:r w:rsidR="00CA771A" w:rsidRPr="0097698E">
              <w:rPr>
                <w:i/>
                <w:color w:val="333333"/>
                <w:lang w:eastAsia="en-US"/>
              </w:rPr>
              <w:t xml:space="preserve"> a Nikos </w:t>
            </w:r>
            <w:proofErr w:type="spellStart"/>
            <w:r w:rsidR="00CA771A" w:rsidRPr="0097698E">
              <w:rPr>
                <w:i/>
                <w:color w:val="333333"/>
                <w:lang w:eastAsia="en-US"/>
              </w:rPr>
              <w:t>Armutidis</w:t>
            </w:r>
            <w:proofErr w:type="spellEnd"/>
            <w:r w:rsidR="00BC4165">
              <w:rPr>
                <w:b/>
                <w:bCs/>
                <w:color w:val="333333"/>
                <w:lang w:eastAsia="en-US"/>
              </w:rPr>
              <w:t>.</w:t>
            </w:r>
            <w:r w:rsidR="00CA771A">
              <w:rPr>
                <w:b/>
                <w:bCs/>
                <w:color w:val="333333"/>
                <w:lang w:eastAsia="en-US"/>
              </w:rPr>
              <w:t xml:space="preserve"> </w:t>
            </w:r>
            <w:r w:rsidR="00CA771A">
              <w:rPr>
                <w:color w:val="333333"/>
                <w:lang w:eastAsia="en-US"/>
              </w:rPr>
              <w:t xml:space="preserve">Prostor Zlín, XXVIII, 2, 3-6, Zlín, ISSN </w:t>
            </w:r>
            <w:r w:rsidR="00CA771A">
              <w:rPr>
                <w:color w:val="222222"/>
                <w:shd w:val="clear" w:color="auto" w:fill="F8F8F8"/>
                <w:lang w:eastAsia="en-US"/>
              </w:rPr>
              <w:t>1212-1398</w:t>
            </w:r>
            <w:r w:rsidR="00206D08">
              <w:rPr>
                <w:color w:val="222222"/>
                <w:shd w:val="clear" w:color="auto" w:fill="F8F8F8"/>
                <w:lang w:eastAsia="en-US"/>
              </w:rPr>
              <w:t>.</w:t>
            </w:r>
          </w:p>
          <w:p w14:paraId="39D7E2F0" w14:textId="052F85B8" w:rsidR="00CA771A" w:rsidRDefault="00042D0C">
            <w:pPr>
              <w:spacing w:line="256" w:lineRule="auto"/>
              <w:jc w:val="both"/>
              <w:rPr>
                <w:bCs/>
                <w:lang w:eastAsia="en-US"/>
              </w:rPr>
            </w:pPr>
            <w:r>
              <w:rPr>
                <w:bCs/>
                <w:lang w:eastAsia="en-US"/>
              </w:rPr>
              <w:t>STANICKÁ</w:t>
            </w:r>
            <w:r w:rsidR="00CA771A">
              <w:rPr>
                <w:bCs/>
                <w:lang w:eastAsia="en-US"/>
              </w:rPr>
              <w:t xml:space="preserve">, Silvie. Jan Ámos Komenský. Pomník pro Velkou </w:t>
            </w:r>
            <w:r w:rsidR="00B920FD">
              <w:rPr>
                <w:bCs/>
                <w:lang w:eastAsia="en-US"/>
              </w:rPr>
              <w:t>Bíteš.</w:t>
            </w:r>
            <w:r w:rsidR="00CA771A">
              <w:rPr>
                <w:bCs/>
                <w:lang w:eastAsia="en-US"/>
              </w:rPr>
              <w:t xml:space="preserve"> </w:t>
            </w:r>
            <w:proofErr w:type="spellStart"/>
            <w:r w:rsidR="00CA771A">
              <w:rPr>
                <w:bCs/>
                <w:lang w:eastAsia="en-US"/>
              </w:rPr>
              <w:t>Vlnas</w:t>
            </w:r>
            <w:proofErr w:type="spellEnd"/>
            <w:r w:rsidR="00CA771A">
              <w:rPr>
                <w:bCs/>
                <w:lang w:eastAsia="en-US"/>
              </w:rPr>
              <w:t xml:space="preserve">, Vít. COMENIUS </w:t>
            </w:r>
            <w:r w:rsidR="00B920FD">
              <w:rPr>
                <w:bCs/>
                <w:lang w:eastAsia="en-US"/>
              </w:rPr>
              <w:t>1592–1670</w:t>
            </w:r>
            <w:r w:rsidR="00CA771A">
              <w:rPr>
                <w:bCs/>
                <w:lang w:eastAsia="en-US"/>
              </w:rPr>
              <w:t xml:space="preserve">. </w:t>
            </w:r>
            <w:r w:rsidR="00CA771A" w:rsidRPr="0097698E">
              <w:rPr>
                <w:bCs/>
                <w:i/>
                <w:lang w:eastAsia="en-US"/>
              </w:rPr>
              <w:t xml:space="preserve">Mezi rozumem a šílenstvím. Jan Amos Komenský a jeho </w:t>
            </w:r>
            <w:r w:rsidR="00B920FD" w:rsidRPr="0097698E">
              <w:rPr>
                <w:bCs/>
                <w:i/>
                <w:lang w:eastAsia="en-US"/>
              </w:rPr>
              <w:t>svět.</w:t>
            </w:r>
            <w:r w:rsidR="00CA771A">
              <w:rPr>
                <w:bCs/>
                <w:lang w:eastAsia="en-US"/>
              </w:rPr>
              <w:t xml:space="preserve"> Ústí nad </w:t>
            </w:r>
            <w:r w:rsidR="00B920FD">
              <w:rPr>
                <w:bCs/>
                <w:lang w:eastAsia="en-US"/>
              </w:rPr>
              <w:t>Labem:</w:t>
            </w:r>
            <w:r w:rsidR="00CA771A">
              <w:rPr>
                <w:bCs/>
                <w:lang w:eastAsia="en-US"/>
              </w:rPr>
              <w:t xml:space="preserve"> Univerzita Jana Evangelisty Purkyně, 2020, ISBN 978-80-7561-287-8.</w:t>
            </w:r>
          </w:p>
          <w:p w14:paraId="5E562217" w14:textId="2F9F2B92" w:rsidR="00CB49E1" w:rsidRDefault="00042D0C" w:rsidP="00A2364E">
            <w:pPr>
              <w:spacing w:line="256" w:lineRule="auto"/>
              <w:jc w:val="both"/>
              <w:rPr>
                <w:bCs/>
                <w:lang w:eastAsia="en-US"/>
              </w:rPr>
            </w:pPr>
            <w:r>
              <w:rPr>
                <w:bCs/>
                <w:lang w:eastAsia="en-US"/>
              </w:rPr>
              <w:t>STANICKÁ</w:t>
            </w:r>
            <w:r w:rsidR="00CA771A">
              <w:rPr>
                <w:bCs/>
                <w:lang w:eastAsia="en-US"/>
              </w:rPr>
              <w:t xml:space="preserve">, Silvie. </w:t>
            </w:r>
            <w:r w:rsidR="00CA771A" w:rsidRPr="0097698E">
              <w:rPr>
                <w:bCs/>
                <w:i/>
                <w:lang w:eastAsia="en-US"/>
              </w:rPr>
              <w:t xml:space="preserve">Jiří Beránek. </w:t>
            </w:r>
            <w:r w:rsidR="00CA771A">
              <w:rPr>
                <w:bCs/>
                <w:lang w:eastAsia="en-US"/>
              </w:rPr>
              <w:t xml:space="preserve">Zlín: </w:t>
            </w:r>
            <w:r w:rsidR="00CA771A">
              <w:rPr>
                <w:rStyle w:val="clsneexist"/>
                <w:color w:val="222222"/>
              </w:rPr>
              <w:t>Univerzita Tomáše Bati ve Zlíně, Fakulta multimediálních komunikací</w:t>
            </w:r>
            <w:r w:rsidR="00CA771A">
              <w:rPr>
                <w:bCs/>
                <w:lang w:eastAsia="en-US"/>
              </w:rPr>
              <w:t xml:space="preserve">, 2016, ISBN </w:t>
            </w:r>
            <w:r w:rsidR="00CA771A">
              <w:rPr>
                <w:rStyle w:val="clsneexist"/>
                <w:color w:val="222222"/>
              </w:rPr>
              <w:t>978-80-7454-556-6</w:t>
            </w:r>
            <w:r w:rsidR="00206D08">
              <w:rPr>
                <w:rStyle w:val="clsneexist"/>
                <w:color w:val="222222"/>
              </w:rPr>
              <w:t>.</w:t>
            </w:r>
          </w:p>
        </w:tc>
      </w:tr>
      <w:tr w:rsidR="00CA771A" w14:paraId="4A123FB1" w14:textId="77777777" w:rsidTr="00682A4A">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8C1519" w14:textId="77777777" w:rsidR="00CA771A" w:rsidRDefault="00CA771A">
            <w:pPr>
              <w:spacing w:line="256" w:lineRule="auto"/>
              <w:rPr>
                <w:b/>
                <w:lang w:eastAsia="en-US"/>
              </w:rPr>
            </w:pPr>
            <w:r>
              <w:rPr>
                <w:b/>
                <w:lang w:eastAsia="en-US"/>
              </w:rPr>
              <w:t>Působení v zahraničí</w:t>
            </w:r>
          </w:p>
        </w:tc>
      </w:tr>
      <w:tr w:rsidR="00CA771A" w14:paraId="75FE47A5" w14:textId="77777777" w:rsidTr="00682A4A">
        <w:trPr>
          <w:trHeight w:val="600"/>
        </w:trPr>
        <w:tc>
          <w:tcPr>
            <w:tcW w:w="9855" w:type="dxa"/>
            <w:gridSpan w:val="15"/>
            <w:tcBorders>
              <w:top w:val="single" w:sz="4" w:space="0" w:color="auto"/>
              <w:left w:val="single" w:sz="4" w:space="0" w:color="auto"/>
              <w:bottom w:val="single" w:sz="4" w:space="0" w:color="auto"/>
              <w:right w:val="single" w:sz="4" w:space="0" w:color="auto"/>
            </w:tcBorders>
          </w:tcPr>
          <w:p w14:paraId="3A0CC853" w14:textId="77777777" w:rsidR="00644B52" w:rsidRDefault="00644B52" w:rsidP="00644B52">
            <w:pPr>
              <w:spacing w:line="230" w:lineRule="atLeast"/>
              <w:jc w:val="both"/>
              <w:rPr>
                <w:color w:val="222222"/>
              </w:rPr>
            </w:pPr>
            <w:r>
              <w:rPr>
                <w:color w:val="222222"/>
              </w:rPr>
              <w:t xml:space="preserve">2015: </w:t>
            </w:r>
            <w:proofErr w:type="spellStart"/>
            <w:r>
              <w:rPr>
                <w:color w:val="222222"/>
              </w:rPr>
              <w:t>The</w:t>
            </w:r>
            <w:proofErr w:type="spellEnd"/>
            <w:r>
              <w:rPr>
                <w:color w:val="222222"/>
              </w:rPr>
              <w:t xml:space="preserve"> </w:t>
            </w:r>
            <w:proofErr w:type="spellStart"/>
            <w:r>
              <w:rPr>
                <w:color w:val="222222"/>
              </w:rPr>
              <w:t>Warburg</w:t>
            </w:r>
            <w:proofErr w:type="spellEnd"/>
            <w:r>
              <w:rPr>
                <w:color w:val="222222"/>
              </w:rPr>
              <w:t xml:space="preserve"> Institute, </w:t>
            </w:r>
            <w:proofErr w:type="spellStart"/>
            <w:r>
              <w:rPr>
                <w:color w:val="222222"/>
              </w:rPr>
              <w:t>Library</w:t>
            </w:r>
            <w:proofErr w:type="spellEnd"/>
            <w:r>
              <w:rPr>
                <w:color w:val="222222"/>
              </w:rPr>
              <w:t>, Londýn, Velká Británie / měsíc</w:t>
            </w:r>
          </w:p>
          <w:p w14:paraId="176DE0FC" w14:textId="77777777" w:rsidR="00644B52" w:rsidRDefault="00644B52" w:rsidP="00644B52">
            <w:pPr>
              <w:rPr>
                <w:color w:val="222222"/>
              </w:rPr>
            </w:pPr>
            <w:r>
              <w:rPr>
                <w:color w:val="222222"/>
              </w:rPr>
              <w:t>2014:</w:t>
            </w:r>
            <w:r>
              <w:rPr>
                <w:rStyle w:val="apple-converted-space"/>
                <w:rFonts w:eastAsia="Calibri"/>
                <w:color w:val="222222"/>
              </w:rPr>
              <w:t> </w:t>
            </w:r>
            <w:r>
              <w:rPr>
                <w:color w:val="222222"/>
                <w:lang w:val="en-US"/>
              </w:rPr>
              <w:t xml:space="preserve">University of Oxford, Bodleian Library, </w:t>
            </w:r>
            <w:proofErr w:type="spellStart"/>
            <w:r>
              <w:rPr>
                <w:color w:val="222222"/>
                <w:lang w:val="en-US"/>
              </w:rPr>
              <w:t>Velk</w:t>
            </w:r>
            <w:proofErr w:type="spellEnd"/>
            <w:r>
              <w:rPr>
                <w:color w:val="222222"/>
              </w:rPr>
              <w:t>á Británie / měsíc</w:t>
            </w:r>
          </w:p>
          <w:p w14:paraId="6D5CEC4D" w14:textId="77777777" w:rsidR="00644B52" w:rsidRDefault="00644B52" w:rsidP="00644B52">
            <w:pPr>
              <w:spacing w:line="230" w:lineRule="atLeast"/>
              <w:jc w:val="both"/>
              <w:rPr>
                <w:color w:val="222222"/>
              </w:rPr>
            </w:pPr>
            <w:r>
              <w:rPr>
                <w:color w:val="222222"/>
              </w:rPr>
              <w:t>2011–2012: pobyty v Dánsku (</w:t>
            </w:r>
            <w:proofErr w:type="spellStart"/>
            <w:r>
              <w:rPr>
                <w:color w:val="222222"/>
              </w:rPr>
              <w:t>Bang&amp;Olufsen</w:t>
            </w:r>
            <w:proofErr w:type="spellEnd"/>
            <w:r>
              <w:rPr>
                <w:color w:val="222222"/>
              </w:rPr>
              <w:t xml:space="preserve">, </w:t>
            </w:r>
            <w:proofErr w:type="spellStart"/>
            <w:r>
              <w:rPr>
                <w:color w:val="222222"/>
              </w:rPr>
              <w:t>Struer</w:t>
            </w:r>
            <w:proofErr w:type="spellEnd"/>
            <w:r>
              <w:rPr>
                <w:color w:val="222222"/>
              </w:rPr>
              <w:t>), Nizozemí</w:t>
            </w:r>
            <w:r>
              <w:rPr>
                <w:rStyle w:val="apple-converted-space"/>
                <w:rFonts w:eastAsia="Calibri"/>
                <w:color w:val="222222"/>
              </w:rPr>
              <w:t> </w:t>
            </w:r>
            <w:r>
              <w:rPr>
                <w:color w:val="222222"/>
                <w:lang w:val="nl-NL"/>
              </w:rPr>
              <w:t>(Gerrit Rietveld Academie, Amsterdam) a Bulharsku (New Bulgarian University, Sofie)</w:t>
            </w:r>
            <w:r>
              <w:rPr>
                <w:rStyle w:val="apple-converted-space"/>
                <w:rFonts w:eastAsia="Calibri"/>
                <w:color w:val="222222"/>
                <w:lang w:val="nl-NL"/>
              </w:rPr>
              <w:t> </w:t>
            </w:r>
          </w:p>
          <w:p w14:paraId="20E22E20" w14:textId="77777777" w:rsidR="00644B52" w:rsidRDefault="00644B52" w:rsidP="00644B52">
            <w:pPr>
              <w:spacing w:line="230" w:lineRule="atLeast"/>
              <w:jc w:val="both"/>
              <w:rPr>
                <w:color w:val="222222"/>
              </w:rPr>
            </w:pPr>
            <w:r>
              <w:rPr>
                <w:color w:val="222222"/>
              </w:rPr>
              <w:t>2009</w:t>
            </w:r>
            <w:r>
              <w:rPr>
                <w:b/>
                <w:bCs/>
                <w:color w:val="222222"/>
              </w:rPr>
              <w:t>:</w:t>
            </w:r>
            <w:r>
              <w:rPr>
                <w:rStyle w:val="apple-converted-space"/>
                <w:rFonts w:eastAsia="Calibri"/>
                <w:b/>
                <w:bCs/>
                <w:color w:val="222222"/>
              </w:rPr>
              <w:t> </w:t>
            </w:r>
            <w:r>
              <w:rPr>
                <w:color w:val="222222"/>
                <w:lang w:val="de-DE"/>
              </w:rPr>
              <w:t>Fachhochschule Dortmund, N</w:t>
            </w:r>
            <w:proofErr w:type="spellStart"/>
            <w:r>
              <w:rPr>
                <w:color w:val="222222"/>
              </w:rPr>
              <w:t>ěmecko</w:t>
            </w:r>
            <w:proofErr w:type="spellEnd"/>
            <w:r>
              <w:rPr>
                <w:rStyle w:val="apple-converted-space"/>
                <w:rFonts w:eastAsia="Calibri"/>
                <w:color w:val="222222"/>
              </w:rPr>
              <w:t> </w:t>
            </w:r>
          </w:p>
          <w:p w14:paraId="201047AF" w14:textId="77777777" w:rsidR="00644B52" w:rsidRDefault="00644B52" w:rsidP="00644B52">
            <w:pPr>
              <w:spacing w:line="230" w:lineRule="atLeast"/>
              <w:jc w:val="both"/>
              <w:rPr>
                <w:color w:val="222222"/>
              </w:rPr>
            </w:pPr>
            <w:r>
              <w:rPr>
                <w:color w:val="222222"/>
              </w:rPr>
              <w:t xml:space="preserve">2005: </w:t>
            </w:r>
            <w:proofErr w:type="spellStart"/>
            <w:r>
              <w:rPr>
                <w:color w:val="222222"/>
              </w:rPr>
              <w:t>Domus</w:t>
            </w:r>
            <w:proofErr w:type="spellEnd"/>
            <w:r>
              <w:rPr>
                <w:color w:val="222222"/>
              </w:rPr>
              <w:t xml:space="preserve"> </w:t>
            </w:r>
            <w:proofErr w:type="spellStart"/>
            <w:r>
              <w:rPr>
                <w:color w:val="222222"/>
              </w:rPr>
              <w:t>Hungarica</w:t>
            </w:r>
            <w:proofErr w:type="spellEnd"/>
            <w:r>
              <w:rPr>
                <w:color w:val="222222"/>
              </w:rPr>
              <w:t xml:space="preserve">, Magyar </w:t>
            </w:r>
            <w:proofErr w:type="spellStart"/>
            <w:r>
              <w:rPr>
                <w:color w:val="222222"/>
              </w:rPr>
              <w:t>Tudományos</w:t>
            </w:r>
            <w:proofErr w:type="spellEnd"/>
            <w:r>
              <w:rPr>
                <w:color w:val="222222"/>
              </w:rPr>
              <w:t xml:space="preserve"> Akad</w:t>
            </w:r>
            <w:r>
              <w:rPr>
                <w:color w:val="222222"/>
                <w:lang w:val="fr-FR"/>
              </w:rPr>
              <w:t>é</w:t>
            </w:r>
            <w:proofErr w:type="spellStart"/>
            <w:r>
              <w:rPr>
                <w:color w:val="222222"/>
              </w:rPr>
              <w:t>mia</w:t>
            </w:r>
            <w:proofErr w:type="spellEnd"/>
            <w:r>
              <w:rPr>
                <w:color w:val="222222"/>
              </w:rPr>
              <w:t xml:space="preserve">, Budapešť, Maďarsko (badatelský </w:t>
            </w:r>
            <w:proofErr w:type="spellStart"/>
            <w:r>
              <w:rPr>
                <w:color w:val="222222"/>
              </w:rPr>
              <w:t>vě</w:t>
            </w:r>
            <w:proofErr w:type="spellEnd"/>
            <w:r>
              <w:rPr>
                <w:color w:val="222222"/>
                <w:lang w:val="de-DE"/>
              </w:rPr>
              <w:t>deck</w:t>
            </w:r>
            <w:r>
              <w:rPr>
                <w:color w:val="222222"/>
              </w:rPr>
              <w:t>ý pobyt) / 3 měsíce</w:t>
            </w:r>
          </w:p>
          <w:p w14:paraId="6652150B" w14:textId="6E5F052B" w:rsidR="00CA771A" w:rsidRDefault="00644B52" w:rsidP="00644B52">
            <w:pPr>
              <w:spacing w:line="256" w:lineRule="auto"/>
              <w:rPr>
                <w:b/>
                <w:lang w:eastAsia="en-US"/>
              </w:rPr>
            </w:pPr>
            <w:r>
              <w:rPr>
                <w:color w:val="222222"/>
              </w:rPr>
              <w:t>2003: stáž</w:t>
            </w:r>
            <w:r>
              <w:rPr>
                <w:rStyle w:val="apple-converted-space"/>
                <w:rFonts w:eastAsia="Calibri"/>
                <w:color w:val="222222"/>
              </w:rPr>
              <w:t> </w:t>
            </w:r>
            <w:proofErr w:type="spellStart"/>
            <w:r>
              <w:rPr>
                <w:color w:val="222222"/>
                <w:lang w:val="en-US"/>
              </w:rPr>
              <w:t>na</w:t>
            </w:r>
            <w:proofErr w:type="spellEnd"/>
            <w:r>
              <w:rPr>
                <w:color w:val="222222"/>
                <w:lang w:val="en-US"/>
              </w:rPr>
              <w:t xml:space="preserve"> Central European University, </w:t>
            </w:r>
            <w:proofErr w:type="spellStart"/>
            <w:r>
              <w:rPr>
                <w:color w:val="222222"/>
                <w:lang w:val="en-US"/>
              </w:rPr>
              <w:t>Budape</w:t>
            </w:r>
            <w:r>
              <w:rPr>
                <w:color w:val="222222"/>
              </w:rPr>
              <w:t>šť</w:t>
            </w:r>
            <w:proofErr w:type="spellEnd"/>
            <w:r>
              <w:rPr>
                <w:color w:val="222222"/>
              </w:rPr>
              <w:t>, Maďarsko / 12 měsíců</w:t>
            </w:r>
            <w:r>
              <w:rPr>
                <w:b/>
                <w:lang w:eastAsia="en-US"/>
              </w:rPr>
              <w:t xml:space="preserve"> </w:t>
            </w:r>
          </w:p>
        </w:tc>
      </w:tr>
      <w:tr w:rsidR="00CA771A" w14:paraId="601CE4BB" w14:textId="77777777" w:rsidTr="00682A4A">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70F806D" w14:textId="77777777" w:rsidR="00CA771A" w:rsidRDefault="00CA771A">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68BE9642" w14:textId="5CF3C633" w:rsidR="00CA771A" w:rsidRDefault="0017548C">
            <w:pPr>
              <w:spacing w:line="256" w:lineRule="auto"/>
              <w:jc w:val="both"/>
              <w:rPr>
                <w:lang w:eastAsia="en-US"/>
              </w:rPr>
            </w:pPr>
            <w:r>
              <w:rPr>
                <w:lang w:eastAsia="en-US"/>
              </w:rPr>
              <w:t xml:space="preserve">Silvie </w:t>
            </w:r>
            <w:proofErr w:type="spellStart"/>
            <w:r>
              <w:rPr>
                <w:lang w:eastAsia="en-US"/>
              </w:rPr>
              <w:t>Stanická</w:t>
            </w:r>
            <w:proofErr w:type="spellEnd"/>
            <w:r>
              <w:rPr>
                <w:lang w:eastAsia="en-US"/>
              </w:rPr>
              <w:t xml:space="preserve"> v.</w:t>
            </w:r>
            <w:r w:rsidR="00F00CCF">
              <w:rPr>
                <w:lang w:eastAsia="en-US"/>
              </w:rPr>
              <w:t xml:space="preserve"> </w:t>
            </w:r>
            <w:r>
              <w:rPr>
                <w:lang w:eastAsia="en-US"/>
              </w:rPr>
              <w:t>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9758CF" w14:textId="77777777" w:rsidR="00CA771A" w:rsidRDefault="00CA771A">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337008D" w14:textId="40DC388C" w:rsidR="00CA771A" w:rsidRDefault="00644B52">
            <w:pPr>
              <w:spacing w:line="256" w:lineRule="auto"/>
              <w:jc w:val="both"/>
              <w:rPr>
                <w:lang w:eastAsia="en-US"/>
              </w:rPr>
            </w:pPr>
            <w:r>
              <w:rPr>
                <w:lang w:eastAsia="en-US"/>
              </w:rPr>
              <w:t>4.11.</w:t>
            </w:r>
            <w:r w:rsidR="0017548C">
              <w:rPr>
                <w:lang w:eastAsia="en-US"/>
              </w:rPr>
              <w:t>2022</w:t>
            </w:r>
          </w:p>
        </w:tc>
      </w:tr>
    </w:tbl>
    <w:p w14:paraId="3345517A" w14:textId="77777777" w:rsidR="007059F5" w:rsidRDefault="007059F5"/>
    <w:p w14:paraId="0FA4C924" w14:textId="77777777" w:rsidR="007059F5" w:rsidRDefault="007059F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75"/>
        <w:gridCol w:w="492"/>
        <w:gridCol w:w="217"/>
        <w:gridCol w:w="77"/>
        <w:gridCol w:w="47"/>
        <w:gridCol w:w="368"/>
        <w:gridCol w:w="217"/>
        <w:gridCol w:w="633"/>
        <w:gridCol w:w="60"/>
        <w:gridCol w:w="694"/>
      </w:tblGrid>
      <w:tr w:rsidR="007059F5" w14:paraId="70BF140A" w14:textId="77777777" w:rsidTr="000704B2">
        <w:tc>
          <w:tcPr>
            <w:tcW w:w="9859" w:type="dxa"/>
            <w:gridSpan w:val="19"/>
            <w:tcBorders>
              <w:bottom w:val="double" w:sz="4" w:space="0" w:color="auto"/>
            </w:tcBorders>
            <w:shd w:val="clear" w:color="auto" w:fill="BDD6EE"/>
          </w:tcPr>
          <w:p w14:paraId="05538918" w14:textId="5B05FC16" w:rsidR="007059F5" w:rsidRDefault="007059F5" w:rsidP="000704B2">
            <w:pPr>
              <w:jc w:val="both"/>
              <w:rPr>
                <w:b/>
                <w:sz w:val="28"/>
              </w:rPr>
            </w:pPr>
            <w:r>
              <w:rPr>
                <w:b/>
                <w:sz w:val="28"/>
              </w:rPr>
              <w:lastRenderedPageBreak/>
              <w:t>C-I – Personální zabezpečení</w:t>
            </w:r>
          </w:p>
        </w:tc>
      </w:tr>
      <w:tr w:rsidR="007059F5" w14:paraId="50E1895B" w14:textId="77777777" w:rsidTr="000704B2">
        <w:tc>
          <w:tcPr>
            <w:tcW w:w="2518" w:type="dxa"/>
            <w:tcBorders>
              <w:top w:val="double" w:sz="4" w:space="0" w:color="auto"/>
            </w:tcBorders>
            <w:shd w:val="clear" w:color="auto" w:fill="F7CAAC"/>
          </w:tcPr>
          <w:p w14:paraId="6D70B7EB" w14:textId="77777777" w:rsidR="007059F5" w:rsidRDefault="007059F5" w:rsidP="000704B2">
            <w:pPr>
              <w:jc w:val="both"/>
              <w:rPr>
                <w:b/>
              </w:rPr>
            </w:pPr>
            <w:r>
              <w:rPr>
                <w:b/>
              </w:rPr>
              <w:t>Vysoká škola</w:t>
            </w:r>
          </w:p>
        </w:tc>
        <w:tc>
          <w:tcPr>
            <w:tcW w:w="7341" w:type="dxa"/>
            <w:gridSpan w:val="18"/>
          </w:tcPr>
          <w:p w14:paraId="184CAEFB" w14:textId="77777777" w:rsidR="007059F5" w:rsidRDefault="007059F5" w:rsidP="000704B2">
            <w:pPr>
              <w:jc w:val="both"/>
            </w:pPr>
            <w:r>
              <w:t>Univerzita Tomáše Bati ve Zlíně</w:t>
            </w:r>
          </w:p>
        </w:tc>
      </w:tr>
      <w:tr w:rsidR="007059F5" w14:paraId="7BCF2C46" w14:textId="77777777" w:rsidTr="000704B2">
        <w:tc>
          <w:tcPr>
            <w:tcW w:w="2518" w:type="dxa"/>
            <w:shd w:val="clear" w:color="auto" w:fill="F7CAAC"/>
          </w:tcPr>
          <w:p w14:paraId="775F4E68" w14:textId="77777777" w:rsidR="007059F5" w:rsidRDefault="007059F5" w:rsidP="000704B2">
            <w:pPr>
              <w:jc w:val="both"/>
              <w:rPr>
                <w:b/>
              </w:rPr>
            </w:pPr>
            <w:r>
              <w:rPr>
                <w:b/>
              </w:rPr>
              <w:t>Součást vysoké školy</w:t>
            </w:r>
          </w:p>
        </w:tc>
        <w:tc>
          <w:tcPr>
            <w:tcW w:w="7341" w:type="dxa"/>
            <w:gridSpan w:val="18"/>
          </w:tcPr>
          <w:p w14:paraId="1E4FF0A2" w14:textId="77777777" w:rsidR="007059F5" w:rsidRDefault="007059F5" w:rsidP="000704B2">
            <w:pPr>
              <w:jc w:val="both"/>
            </w:pPr>
            <w:r>
              <w:t>Fakulta multimediálních komunikací</w:t>
            </w:r>
          </w:p>
        </w:tc>
      </w:tr>
      <w:tr w:rsidR="007059F5" w14:paraId="4346D483" w14:textId="77777777" w:rsidTr="000704B2">
        <w:tc>
          <w:tcPr>
            <w:tcW w:w="2518" w:type="dxa"/>
            <w:shd w:val="clear" w:color="auto" w:fill="F7CAAC"/>
          </w:tcPr>
          <w:p w14:paraId="55E266D3" w14:textId="77777777" w:rsidR="007059F5" w:rsidRDefault="007059F5" w:rsidP="000704B2">
            <w:pPr>
              <w:jc w:val="both"/>
              <w:rPr>
                <w:b/>
              </w:rPr>
            </w:pPr>
            <w:r>
              <w:rPr>
                <w:b/>
              </w:rPr>
              <w:t>Název studijního programu</w:t>
            </w:r>
          </w:p>
        </w:tc>
        <w:tc>
          <w:tcPr>
            <w:tcW w:w="7341" w:type="dxa"/>
            <w:gridSpan w:val="18"/>
          </w:tcPr>
          <w:p w14:paraId="698F8DFB" w14:textId="77777777" w:rsidR="007059F5" w:rsidRDefault="007059F5" w:rsidP="000704B2">
            <w:pPr>
              <w:jc w:val="both"/>
            </w:pPr>
            <w:r>
              <w:t>Kreativní odvětví a digitální kultura</w:t>
            </w:r>
          </w:p>
        </w:tc>
      </w:tr>
      <w:tr w:rsidR="007059F5" w14:paraId="73AE99FF" w14:textId="77777777" w:rsidTr="000704B2">
        <w:tc>
          <w:tcPr>
            <w:tcW w:w="2518" w:type="dxa"/>
            <w:shd w:val="clear" w:color="auto" w:fill="F7CAAC"/>
          </w:tcPr>
          <w:p w14:paraId="0F5388E0" w14:textId="77777777" w:rsidR="007059F5" w:rsidRDefault="007059F5" w:rsidP="000704B2">
            <w:pPr>
              <w:jc w:val="both"/>
              <w:rPr>
                <w:b/>
              </w:rPr>
            </w:pPr>
            <w:r>
              <w:rPr>
                <w:b/>
              </w:rPr>
              <w:t>Jméno a příjmení</w:t>
            </w:r>
          </w:p>
        </w:tc>
        <w:tc>
          <w:tcPr>
            <w:tcW w:w="4461" w:type="dxa"/>
            <w:gridSpan w:val="8"/>
          </w:tcPr>
          <w:p w14:paraId="12B6A057" w14:textId="4202B5E8" w:rsidR="007059F5" w:rsidRDefault="007059F5" w:rsidP="000704B2">
            <w:pPr>
              <w:jc w:val="both"/>
            </w:pPr>
            <w:r>
              <w:t xml:space="preserve">Alexandra </w:t>
            </w:r>
            <w:proofErr w:type="spellStart"/>
            <w:r>
              <w:t>A</w:t>
            </w:r>
            <w:r w:rsidR="00B65811">
              <w:t>ntih</w:t>
            </w:r>
            <w:proofErr w:type="spellEnd"/>
            <w:r w:rsidR="00B65811">
              <w:t xml:space="preserve"> Střelcová</w:t>
            </w:r>
          </w:p>
        </w:tc>
        <w:tc>
          <w:tcPr>
            <w:tcW w:w="784" w:type="dxa"/>
            <w:gridSpan w:val="3"/>
            <w:shd w:val="clear" w:color="auto" w:fill="F7CAAC"/>
          </w:tcPr>
          <w:p w14:paraId="0331EE78" w14:textId="77777777" w:rsidR="007059F5" w:rsidRDefault="007059F5" w:rsidP="000704B2">
            <w:pPr>
              <w:jc w:val="both"/>
              <w:rPr>
                <w:b/>
              </w:rPr>
            </w:pPr>
            <w:r w:rsidRPr="00786790">
              <w:rPr>
                <w:b/>
              </w:rPr>
              <w:t>Tituly</w:t>
            </w:r>
          </w:p>
        </w:tc>
        <w:tc>
          <w:tcPr>
            <w:tcW w:w="2096" w:type="dxa"/>
            <w:gridSpan w:val="7"/>
          </w:tcPr>
          <w:p w14:paraId="2D96224C" w14:textId="4D248FB0" w:rsidR="007059F5" w:rsidRDefault="007059F5" w:rsidP="000704B2">
            <w:pPr>
              <w:jc w:val="both"/>
            </w:pPr>
            <w:r>
              <w:t>Mg</w:t>
            </w:r>
            <w:r w:rsidR="00271441">
              <w:t>r</w:t>
            </w:r>
            <w:r>
              <w:t>.</w:t>
            </w:r>
            <w:r w:rsidR="00B65811">
              <w:t>, MA</w:t>
            </w:r>
          </w:p>
        </w:tc>
      </w:tr>
      <w:tr w:rsidR="007059F5" w14:paraId="6E380045" w14:textId="77777777" w:rsidTr="000704B2">
        <w:tc>
          <w:tcPr>
            <w:tcW w:w="2518" w:type="dxa"/>
            <w:shd w:val="clear" w:color="auto" w:fill="F7CAAC"/>
          </w:tcPr>
          <w:p w14:paraId="0C56BB0F" w14:textId="77777777" w:rsidR="007059F5" w:rsidRDefault="007059F5" w:rsidP="000704B2">
            <w:pPr>
              <w:jc w:val="both"/>
              <w:rPr>
                <w:b/>
              </w:rPr>
            </w:pPr>
            <w:r>
              <w:rPr>
                <w:b/>
              </w:rPr>
              <w:t>Rok narození</w:t>
            </w:r>
          </w:p>
        </w:tc>
        <w:tc>
          <w:tcPr>
            <w:tcW w:w="829" w:type="dxa"/>
            <w:gridSpan w:val="2"/>
          </w:tcPr>
          <w:p w14:paraId="7652E5D1" w14:textId="62FF91D3" w:rsidR="007059F5" w:rsidRDefault="007059F5" w:rsidP="000704B2">
            <w:pPr>
              <w:jc w:val="both"/>
            </w:pPr>
            <w:r>
              <w:t>19</w:t>
            </w:r>
            <w:r w:rsidR="00271441">
              <w:t>84</w:t>
            </w:r>
          </w:p>
        </w:tc>
        <w:tc>
          <w:tcPr>
            <w:tcW w:w="1721" w:type="dxa"/>
            <w:shd w:val="clear" w:color="auto" w:fill="F7CAAC"/>
          </w:tcPr>
          <w:p w14:paraId="65478C0B" w14:textId="77777777" w:rsidR="007059F5" w:rsidRDefault="007059F5" w:rsidP="000704B2">
            <w:pPr>
              <w:jc w:val="both"/>
              <w:rPr>
                <w:b/>
              </w:rPr>
            </w:pPr>
            <w:r>
              <w:rPr>
                <w:b/>
              </w:rPr>
              <w:t>typ vztahu k VŠ</w:t>
            </w:r>
          </w:p>
        </w:tc>
        <w:tc>
          <w:tcPr>
            <w:tcW w:w="992" w:type="dxa"/>
            <w:gridSpan w:val="4"/>
          </w:tcPr>
          <w:p w14:paraId="04D46B6D" w14:textId="43E30F49" w:rsidR="007059F5" w:rsidRDefault="007059F5" w:rsidP="000704B2">
            <w:pPr>
              <w:jc w:val="both"/>
            </w:pPr>
            <w:r>
              <w:t>DPP</w:t>
            </w:r>
          </w:p>
        </w:tc>
        <w:tc>
          <w:tcPr>
            <w:tcW w:w="919" w:type="dxa"/>
            <w:shd w:val="clear" w:color="auto" w:fill="F7CAAC"/>
          </w:tcPr>
          <w:p w14:paraId="6429D783" w14:textId="77777777" w:rsidR="007059F5" w:rsidRDefault="007059F5" w:rsidP="000704B2">
            <w:pPr>
              <w:jc w:val="both"/>
              <w:rPr>
                <w:b/>
              </w:rPr>
            </w:pPr>
            <w:r>
              <w:rPr>
                <w:b/>
              </w:rPr>
              <w:t>rozsah</w:t>
            </w:r>
          </w:p>
        </w:tc>
        <w:tc>
          <w:tcPr>
            <w:tcW w:w="784" w:type="dxa"/>
            <w:gridSpan w:val="3"/>
          </w:tcPr>
          <w:p w14:paraId="343DAF28" w14:textId="6E536D1E" w:rsidR="007059F5" w:rsidRDefault="00322A72" w:rsidP="000704B2">
            <w:pPr>
              <w:jc w:val="both"/>
            </w:pPr>
            <w:proofErr w:type="gramStart"/>
            <w:r>
              <w:t>1h</w:t>
            </w:r>
            <w:proofErr w:type="gramEnd"/>
            <w:r>
              <w:t>/t</w:t>
            </w:r>
          </w:p>
        </w:tc>
        <w:tc>
          <w:tcPr>
            <w:tcW w:w="492" w:type="dxa"/>
            <w:gridSpan w:val="3"/>
            <w:shd w:val="clear" w:color="auto" w:fill="F7CAAC"/>
          </w:tcPr>
          <w:p w14:paraId="3D7560F5" w14:textId="77777777" w:rsidR="007059F5" w:rsidRDefault="007059F5" w:rsidP="000704B2">
            <w:pPr>
              <w:jc w:val="both"/>
              <w:rPr>
                <w:b/>
              </w:rPr>
            </w:pPr>
            <w:r w:rsidRPr="00786790">
              <w:rPr>
                <w:b/>
              </w:rPr>
              <w:t>do kdy</w:t>
            </w:r>
          </w:p>
        </w:tc>
        <w:tc>
          <w:tcPr>
            <w:tcW w:w="1604" w:type="dxa"/>
            <w:gridSpan w:val="4"/>
          </w:tcPr>
          <w:p w14:paraId="5B155F29" w14:textId="77777777" w:rsidR="007059F5" w:rsidRPr="00786790" w:rsidRDefault="007059F5" w:rsidP="000704B2">
            <w:pPr>
              <w:autoSpaceDE w:val="0"/>
              <w:autoSpaceDN w:val="0"/>
              <w:adjustRightInd w:val="0"/>
            </w:pPr>
            <w:r w:rsidRPr="00786790">
              <w:rPr>
                <w:rFonts w:eastAsia="Calibri"/>
                <w:color w:val="1F497D" w:themeColor="text2"/>
              </w:rPr>
              <w:t xml:space="preserve"> </w:t>
            </w:r>
          </w:p>
          <w:p w14:paraId="5DF07EA9" w14:textId="77777777" w:rsidR="007059F5" w:rsidRDefault="007059F5" w:rsidP="000704B2">
            <w:pPr>
              <w:jc w:val="both"/>
            </w:pPr>
          </w:p>
        </w:tc>
      </w:tr>
      <w:tr w:rsidR="007059F5" w14:paraId="6DDF0550" w14:textId="77777777" w:rsidTr="000704B2">
        <w:tc>
          <w:tcPr>
            <w:tcW w:w="5068" w:type="dxa"/>
            <w:gridSpan w:val="4"/>
            <w:shd w:val="clear" w:color="auto" w:fill="F7CAAC"/>
          </w:tcPr>
          <w:p w14:paraId="756F3FF7" w14:textId="77777777" w:rsidR="007059F5" w:rsidRDefault="007059F5" w:rsidP="000704B2">
            <w:pPr>
              <w:jc w:val="both"/>
              <w:rPr>
                <w:b/>
              </w:rPr>
            </w:pPr>
            <w:r>
              <w:rPr>
                <w:b/>
              </w:rPr>
              <w:t>Typ vztahu na součásti VŠ, která uskutečňuje st. program</w:t>
            </w:r>
          </w:p>
        </w:tc>
        <w:tc>
          <w:tcPr>
            <w:tcW w:w="992" w:type="dxa"/>
            <w:gridSpan w:val="4"/>
          </w:tcPr>
          <w:p w14:paraId="47F5CBF5" w14:textId="298DF79C" w:rsidR="007059F5" w:rsidRDefault="007059F5" w:rsidP="000704B2">
            <w:pPr>
              <w:jc w:val="both"/>
            </w:pPr>
            <w:r>
              <w:t>DPP</w:t>
            </w:r>
          </w:p>
        </w:tc>
        <w:tc>
          <w:tcPr>
            <w:tcW w:w="919" w:type="dxa"/>
            <w:shd w:val="clear" w:color="auto" w:fill="F7CAAC"/>
          </w:tcPr>
          <w:p w14:paraId="3B9E5F21" w14:textId="77777777" w:rsidR="007059F5" w:rsidRDefault="007059F5" w:rsidP="000704B2">
            <w:pPr>
              <w:jc w:val="both"/>
              <w:rPr>
                <w:b/>
              </w:rPr>
            </w:pPr>
            <w:r>
              <w:rPr>
                <w:b/>
              </w:rPr>
              <w:t>rozsah</w:t>
            </w:r>
          </w:p>
        </w:tc>
        <w:tc>
          <w:tcPr>
            <w:tcW w:w="784" w:type="dxa"/>
            <w:gridSpan w:val="3"/>
          </w:tcPr>
          <w:p w14:paraId="45B448C2" w14:textId="7BCF4D5C" w:rsidR="007059F5" w:rsidRDefault="00322A72" w:rsidP="000704B2">
            <w:pPr>
              <w:jc w:val="both"/>
            </w:pPr>
            <w:proofErr w:type="gramStart"/>
            <w:r>
              <w:t>1h</w:t>
            </w:r>
            <w:proofErr w:type="gramEnd"/>
            <w:r>
              <w:t>/t</w:t>
            </w:r>
          </w:p>
        </w:tc>
        <w:tc>
          <w:tcPr>
            <w:tcW w:w="492" w:type="dxa"/>
            <w:gridSpan w:val="3"/>
            <w:shd w:val="clear" w:color="auto" w:fill="F7CAAC"/>
          </w:tcPr>
          <w:p w14:paraId="3058172A" w14:textId="77777777" w:rsidR="007059F5" w:rsidRDefault="007059F5" w:rsidP="000704B2">
            <w:pPr>
              <w:jc w:val="both"/>
              <w:rPr>
                <w:b/>
              </w:rPr>
            </w:pPr>
            <w:r>
              <w:rPr>
                <w:b/>
              </w:rPr>
              <w:t>do kdy</w:t>
            </w:r>
          </w:p>
        </w:tc>
        <w:tc>
          <w:tcPr>
            <w:tcW w:w="1604" w:type="dxa"/>
            <w:gridSpan w:val="4"/>
          </w:tcPr>
          <w:p w14:paraId="3E7D742F" w14:textId="77777777" w:rsidR="007059F5" w:rsidRDefault="007059F5" w:rsidP="000704B2">
            <w:pPr>
              <w:jc w:val="both"/>
            </w:pPr>
          </w:p>
        </w:tc>
      </w:tr>
      <w:tr w:rsidR="007059F5" w14:paraId="30A52DCF" w14:textId="77777777" w:rsidTr="000704B2">
        <w:tc>
          <w:tcPr>
            <w:tcW w:w="6060" w:type="dxa"/>
            <w:gridSpan w:val="8"/>
            <w:shd w:val="clear" w:color="auto" w:fill="F7CAAC"/>
          </w:tcPr>
          <w:p w14:paraId="1FDBD0E4" w14:textId="77777777" w:rsidR="007059F5" w:rsidRDefault="007059F5" w:rsidP="000704B2">
            <w:pPr>
              <w:jc w:val="both"/>
            </w:pPr>
            <w:r>
              <w:rPr>
                <w:b/>
              </w:rPr>
              <w:t>Další současná působení jako akademický pracovník na jiných VŠ</w:t>
            </w:r>
          </w:p>
        </w:tc>
        <w:tc>
          <w:tcPr>
            <w:tcW w:w="1703" w:type="dxa"/>
            <w:gridSpan w:val="4"/>
            <w:shd w:val="clear" w:color="auto" w:fill="F7CAAC"/>
          </w:tcPr>
          <w:p w14:paraId="4EE973FF" w14:textId="77777777" w:rsidR="007059F5" w:rsidRDefault="007059F5" w:rsidP="000704B2">
            <w:pPr>
              <w:jc w:val="both"/>
              <w:rPr>
                <w:b/>
              </w:rPr>
            </w:pPr>
            <w:r>
              <w:rPr>
                <w:b/>
              </w:rPr>
              <w:t xml:space="preserve">typ </w:t>
            </w:r>
            <w:proofErr w:type="spellStart"/>
            <w:r>
              <w:rPr>
                <w:b/>
              </w:rPr>
              <w:t>prac</w:t>
            </w:r>
            <w:proofErr w:type="spellEnd"/>
            <w:r>
              <w:rPr>
                <w:b/>
              </w:rPr>
              <w:t>. vztahu</w:t>
            </w:r>
          </w:p>
        </w:tc>
        <w:tc>
          <w:tcPr>
            <w:tcW w:w="2096" w:type="dxa"/>
            <w:gridSpan w:val="7"/>
            <w:shd w:val="clear" w:color="auto" w:fill="F7CAAC"/>
          </w:tcPr>
          <w:p w14:paraId="6D13EE2D" w14:textId="77777777" w:rsidR="007059F5" w:rsidRDefault="007059F5" w:rsidP="000704B2">
            <w:pPr>
              <w:jc w:val="both"/>
              <w:rPr>
                <w:b/>
              </w:rPr>
            </w:pPr>
            <w:r>
              <w:rPr>
                <w:b/>
              </w:rPr>
              <w:t>rozsah</w:t>
            </w:r>
          </w:p>
        </w:tc>
      </w:tr>
      <w:tr w:rsidR="007059F5" w14:paraId="0E3989CF" w14:textId="77777777" w:rsidTr="000704B2">
        <w:tc>
          <w:tcPr>
            <w:tcW w:w="6060" w:type="dxa"/>
            <w:gridSpan w:val="8"/>
          </w:tcPr>
          <w:p w14:paraId="4BDB229C" w14:textId="734033EC" w:rsidR="007059F5" w:rsidRDefault="00567A97" w:rsidP="000704B2">
            <w:pPr>
              <w:jc w:val="both"/>
            </w:pPr>
            <w:r w:rsidRPr="00567A97">
              <w:t>Vysoká škola ekonomická v Praze (fakulta podnikohospodářská,</w:t>
            </w:r>
            <w:r>
              <w:t xml:space="preserve"> katedra </w:t>
            </w:r>
            <w:proofErr w:type="spellStart"/>
            <w:r>
              <w:t>Arts</w:t>
            </w:r>
            <w:proofErr w:type="spellEnd"/>
            <w:r>
              <w:t xml:space="preserve"> Management)</w:t>
            </w:r>
          </w:p>
        </w:tc>
        <w:tc>
          <w:tcPr>
            <w:tcW w:w="1703" w:type="dxa"/>
            <w:gridSpan w:val="4"/>
          </w:tcPr>
          <w:p w14:paraId="30CB8E4B" w14:textId="6EBEF3D5" w:rsidR="007059F5" w:rsidRDefault="00567A97" w:rsidP="000704B2">
            <w:pPr>
              <w:jc w:val="both"/>
            </w:pPr>
            <w:r>
              <w:t>DPP</w:t>
            </w:r>
          </w:p>
        </w:tc>
        <w:tc>
          <w:tcPr>
            <w:tcW w:w="2096" w:type="dxa"/>
            <w:gridSpan w:val="7"/>
          </w:tcPr>
          <w:p w14:paraId="0C1EA200" w14:textId="77777777" w:rsidR="007059F5" w:rsidRDefault="007059F5" w:rsidP="000704B2">
            <w:pPr>
              <w:jc w:val="both"/>
            </w:pPr>
          </w:p>
        </w:tc>
      </w:tr>
      <w:tr w:rsidR="007059F5" w14:paraId="7CB3AC37" w14:textId="77777777" w:rsidTr="000704B2">
        <w:tc>
          <w:tcPr>
            <w:tcW w:w="6060" w:type="dxa"/>
            <w:gridSpan w:val="8"/>
          </w:tcPr>
          <w:p w14:paraId="50687954" w14:textId="77777777" w:rsidR="007059F5" w:rsidRDefault="007059F5" w:rsidP="000704B2">
            <w:pPr>
              <w:jc w:val="both"/>
            </w:pPr>
          </w:p>
        </w:tc>
        <w:tc>
          <w:tcPr>
            <w:tcW w:w="1703" w:type="dxa"/>
            <w:gridSpan w:val="4"/>
          </w:tcPr>
          <w:p w14:paraId="53036F05" w14:textId="77777777" w:rsidR="007059F5" w:rsidRDefault="007059F5" w:rsidP="000704B2">
            <w:pPr>
              <w:jc w:val="both"/>
            </w:pPr>
          </w:p>
        </w:tc>
        <w:tc>
          <w:tcPr>
            <w:tcW w:w="2096" w:type="dxa"/>
            <w:gridSpan w:val="7"/>
          </w:tcPr>
          <w:p w14:paraId="45C6F50C" w14:textId="77777777" w:rsidR="007059F5" w:rsidRDefault="007059F5" w:rsidP="000704B2">
            <w:pPr>
              <w:jc w:val="both"/>
            </w:pPr>
          </w:p>
        </w:tc>
      </w:tr>
      <w:tr w:rsidR="007059F5" w14:paraId="7BCE31AA" w14:textId="77777777" w:rsidTr="000704B2">
        <w:tc>
          <w:tcPr>
            <w:tcW w:w="9859" w:type="dxa"/>
            <w:gridSpan w:val="19"/>
            <w:shd w:val="clear" w:color="auto" w:fill="F7CAAC"/>
          </w:tcPr>
          <w:p w14:paraId="13E2B88A" w14:textId="77777777" w:rsidR="007059F5" w:rsidRDefault="007059F5" w:rsidP="000704B2">
            <w:pPr>
              <w:jc w:val="both"/>
            </w:pPr>
            <w:r>
              <w:rPr>
                <w:b/>
              </w:rPr>
              <w:t>Předměty příslušného studijního programu a způsob zapojení do jejich výuky, příp. další zapojení do uskutečňování studijního programu</w:t>
            </w:r>
          </w:p>
        </w:tc>
      </w:tr>
      <w:tr w:rsidR="007059F5" w:rsidRPr="002827C6" w14:paraId="0FC5EDF2" w14:textId="77777777" w:rsidTr="00271441">
        <w:trPr>
          <w:trHeight w:val="247"/>
        </w:trPr>
        <w:tc>
          <w:tcPr>
            <w:tcW w:w="9859" w:type="dxa"/>
            <w:gridSpan w:val="19"/>
            <w:tcBorders>
              <w:top w:val="nil"/>
            </w:tcBorders>
          </w:tcPr>
          <w:p w14:paraId="29841BF3" w14:textId="77777777" w:rsidR="007059F5" w:rsidRDefault="007059F5" w:rsidP="000704B2">
            <w:pPr>
              <w:jc w:val="both"/>
            </w:pPr>
            <w:r>
              <w:t>Cirkulární ekonomika (přednášející, garant předmětu)</w:t>
            </w:r>
          </w:p>
          <w:p w14:paraId="4C310627" w14:textId="77777777" w:rsidR="007059F5" w:rsidRPr="002827C6" w:rsidRDefault="007059F5" w:rsidP="000704B2">
            <w:pPr>
              <w:jc w:val="both"/>
            </w:pPr>
          </w:p>
        </w:tc>
      </w:tr>
      <w:tr w:rsidR="007059F5" w:rsidRPr="002827C6" w14:paraId="1939D81C" w14:textId="77777777" w:rsidTr="000704B2">
        <w:trPr>
          <w:trHeight w:val="340"/>
        </w:trPr>
        <w:tc>
          <w:tcPr>
            <w:tcW w:w="9859" w:type="dxa"/>
            <w:gridSpan w:val="19"/>
            <w:tcBorders>
              <w:top w:val="nil"/>
            </w:tcBorders>
            <w:shd w:val="clear" w:color="auto" w:fill="FBD4B4"/>
          </w:tcPr>
          <w:p w14:paraId="37462658" w14:textId="77777777" w:rsidR="007059F5" w:rsidRPr="002827C6" w:rsidRDefault="007059F5" w:rsidP="000704B2">
            <w:pPr>
              <w:jc w:val="both"/>
              <w:rPr>
                <w:b/>
              </w:rPr>
            </w:pPr>
            <w:r w:rsidRPr="002827C6">
              <w:rPr>
                <w:b/>
              </w:rPr>
              <w:t>Zapojení do výuky v dalších studijních programech na téže vysoké škole (pouze u garantů ZT a PZ předmětů)</w:t>
            </w:r>
          </w:p>
        </w:tc>
      </w:tr>
      <w:tr w:rsidR="007059F5" w:rsidRPr="002827C6" w14:paraId="20AF4C15" w14:textId="77777777" w:rsidTr="000704B2">
        <w:trPr>
          <w:trHeight w:val="340"/>
        </w:trPr>
        <w:tc>
          <w:tcPr>
            <w:tcW w:w="2802" w:type="dxa"/>
            <w:gridSpan w:val="2"/>
            <w:tcBorders>
              <w:top w:val="nil"/>
            </w:tcBorders>
          </w:tcPr>
          <w:p w14:paraId="5B24715A" w14:textId="77777777" w:rsidR="007059F5" w:rsidRPr="002827C6" w:rsidRDefault="007059F5" w:rsidP="000704B2">
            <w:pPr>
              <w:jc w:val="both"/>
              <w:rPr>
                <w:b/>
              </w:rPr>
            </w:pPr>
            <w:r w:rsidRPr="002827C6">
              <w:rPr>
                <w:b/>
              </w:rPr>
              <w:t>Název studijního předmětu</w:t>
            </w:r>
          </w:p>
        </w:tc>
        <w:tc>
          <w:tcPr>
            <w:tcW w:w="2409" w:type="dxa"/>
            <w:gridSpan w:val="3"/>
            <w:tcBorders>
              <w:top w:val="nil"/>
            </w:tcBorders>
          </w:tcPr>
          <w:p w14:paraId="201D78F7" w14:textId="77777777" w:rsidR="007059F5" w:rsidRPr="002827C6" w:rsidRDefault="007059F5" w:rsidP="000704B2">
            <w:pPr>
              <w:jc w:val="both"/>
              <w:rPr>
                <w:b/>
              </w:rPr>
            </w:pPr>
            <w:r w:rsidRPr="002827C6">
              <w:rPr>
                <w:b/>
              </w:rPr>
              <w:t>Název studijního programu</w:t>
            </w:r>
          </w:p>
        </w:tc>
        <w:tc>
          <w:tcPr>
            <w:tcW w:w="567" w:type="dxa"/>
            <w:gridSpan w:val="2"/>
            <w:tcBorders>
              <w:top w:val="nil"/>
            </w:tcBorders>
          </w:tcPr>
          <w:p w14:paraId="25B66B75" w14:textId="77777777" w:rsidR="007059F5" w:rsidRPr="002827C6" w:rsidRDefault="007059F5" w:rsidP="000704B2">
            <w:pPr>
              <w:jc w:val="both"/>
              <w:rPr>
                <w:b/>
              </w:rPr>
            </w:pPr>
            <w:r w:rsidRPr="002827C6">
              <w:rPr>
                <w:b/>
              </w:rPr>
              <w:t>Sem.</w:t>
            </w:r>
          </w:p>
        </w:tc>
        <w:tc>
          <w:tcPr>
            <w:tcW w:w="2109" w:type="dxa"/>
            <w:gridSpan w:val="7"/>
            <w:tcBorders>
              <w:top w:val="nil"/>
            </w:tcBorders>
          </w:tcPr>
          <w:p w14:paraId="6245252B" w14:textId="77777777" w:rsidR="007059F5" w:rsidRPr="002827C6" w:rsidRDefault="007059F5" w:rsidP="000704B2">
            <w:pPr>
              <w:jc w:val="both"/>
              <w:rPr>
                <w:b/>
              </w:rPr>
            </w:pPr>
            <w:r w:rsidRPr="002827C6">
              <w:rPr>
                <w:b/>
              </w:rPr>
              <w:t>Role ve výuce daného předmětu</w:t>
            </w:r>
          </w:p>
        </w:tc>
        <w:tc>
          <w:tcPr>
            <w:tcW w:w="1972" w:type="dxa"/>
            <w:gridSpan w:val="5"/>
            <w:tcBorders>
              <w:top w:val="nil"/>
            </w:tcBorders>
          </w:tcPr>
          <w:p w14:paraId="11AFCF45" w14:textId="77777777" w:rsidR="007059F5" w:rsidRPr="002827C6" w:rsidRDefault="007059F5" w:rsidP="000704B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7059F5" w14:paraId="4381C364" w14:textId="77777777" w:rsidTr="000704B2">
        <w:trPr>
          <w:trHeight w:val="340"/>
        </w:trPr>
        <w:tc>
          <w:tcPr>
            <w:tcW w:w="2802" w:type="dxa"/>
            <w:gridSpan w:val="2"/>
            <w:tcBorders>
              <w:top w:val="nil"/>
            </w:tcBorders>
          </w:tcPr>
          <w:p w14:paraId="00067615" w14:textId="77777777" w:rsidR="007059F5" w:rsidRPr="002827C6" w:rsidRDefault="007059F5" w:rsidP="000704B2">
            <w:pPr>
              <w:jc w:val="both"/>
              <w:rPr>
                <w:b/>
              </w:rPr>
            </w:pPr>
          </w:p>
        </w:tc>
        <w:tc>
          <w:tcPr>
            <w:tcW w:w="2409" w:type="dxa"/>
            <w:gridSpan w:val="3"/>
            <w:tcBorders>
              <w:top w:val="nil"/>
            </w:tcBorders>
          </w:tcPr>
          <w:p w14:paraId="12ECBCCD" w14:textId="77777777" w:rsidR="007059F5" w:rsidRPr="002827C6" w:rsidRDefault="007059F5" w:rsidP="000704B2">
            <w:pPr>
              <w:jc w:val="both"/>
              <w:rPr>
                <w:b/>
              </w:rPr>
            </w:pPr>
          </w:p>
        </w:tc>
        <w:tc>
          <w:tcPr>
            <w:tcW w:w="567" w:type="dxa"/>
            <w:gridSpan w:val="2"/>
            <w:tcBorders>
              <w:top w:val="nil"/>
            </w:tcBorders>
          </w:tcPr>
          <w:p w14:paraId="1F13CEA8" w14:textId="77777777" w:rsidR="007059F5" w:rsidRPr="002827C6" w:rsidRDefault="007059F5" w:rsidP="000704B2">
            <w:pPr>
              <w:jc w:val="both"/>
              <w:rPr>
                <w:b/>
              </w:rPr>
            </w:pPr>
          </w:p>
        </w:tc>
        <w:tc>
          <w:tcPr>
            <w:tcW w:w="2109" w:type="dxa"/>
            <w:gridSpan w:val="7"/>
            <w:tcBorders>
              <w:top w:val="nil"/>
            </w:tcBorders>
          </w:tcPr>
          <w:p w14:paraId="55EBBD6B" w14:textId="77777777" w:rsidR="007059F5" w:rsidRPr="002827C6" w:rsidRDefault="007059F5" w:rsidP="000704B2">
            <w:pPr>
              <w:jc w:val="both"/>
              <w:rPr>
                <w:b/>
              </w:rPr>
            </w:pPr>
          </w:p>
        </w:tc>
        <w:tc>
          <w:tcPr>
            <w:tcW w:w="1972" w:type="dxa"/>
            <w:gridSpan w:val="5"/>
            <w:tcBorders>
              <w:top w:val="nil"/>
            </w:tcBorders>
          </w:tcPr>
          <w:p w14:paraId="4FCE96F3" w14:textId="77777777" w:rsidR="007059F5" w:rsidRDefault="007059F5" w:rsidP="000704B2">
            <w:pPr>
              <w:jc w:val="both"/>
              <w:rPr>
                <w:b/>
              </w:rPr>
            </w:pPr>
          </w:p>
        </w:tc>
      </w:tr>
      <w:tr w:rsidR="007059F5" w:rsidRPr="00461AFF" w14:paraId="1F2E1FCE" w14:textId="77777777" w:rsidTr="000704B2">
        <w:trPr>
          <w:trHeight w:val="285"/>
        </w:trPr>
        <w:tc>
          <w:tcPr>
            <w:tcW w:w="2802" w:type="dxa"/>
            <w:gridSpan w:val="2"/>
            <w:tcBorders>
              <w:top w:val="nil"/>
            </w:tcBorders>
          </w:tcPr>
          <w:p w14:paraId="6431A85F" w14:textId="77777777" w:rsidR="007059F5" w:rsidRPr="00461AFF" w:rsidRDefault="007059F5" w:rsidP="000704B2">
            <w:pPr>
              <w:jc w:val="both"/>
              <w:rPr>
                <w:color w:val="FF0000"/>
              </w:rPr>
            </w:pPr>
          </w:p>
        </w:tc>
        <w:tc>
          <w:tcPr>
            <w:tcW w:w="2409" w:type="dxa"/>
            <w:gridSpan w:val="3"/>
            <w:tcBorders>
              <w:top w:val="nil"/>
            </w:tcBorders>
          </w:tcPr>
          <w:p w14:paraId="60152491" w14:textId="77777777" w:rsidR="007059F5" w:rsidRPr="00461AFF" w:rsidRDefault="007059F5" w:rsidP="000704B2">
            <w:pPr>
              <w:jc w:val="both"/>
              <w:rPr>
                <w:color w:val="FF0000"/>
              </w:rPr>
            </w:pPr>
          </w:p>
        </w:tc>
        <w:tc>
          <w:tcPr>
            <w:tcW w:w="567" w:type="dxa"/>
            <w:gridSpan w:val="2"/>
            <w:tcBorders>
              <w:top w:val="nil"/>
            </w:tcBorders>
          </w:tcPr>
          <w:p w14:paraId="2628C9A3" w14:textId="77777777" w:rsidR="007059F5" w:rsidRPr="00461AFF" w:rsidRDefault="007059F5" w:rsidP="000704B2">
            <w:pPr>
              <w:jc w:val="both"/>
              <w:rPr>
                <w:color w:val="FF0000"/>
              </w:rPr>
            </w:pPr>
          </w:p>
        </w:tc>
        <w:tc>
          <w:tcPr>
            <w:tcW w:w="2109" w:type="dxa"/>
            <w:gridSpan w:val="7"/>
            <w:tcBorders>
              <w:top w:val="nil"/>
            </w:tcBorders>
          </w:tcPr>
          <w:p w14:paraId="05CC2878" w14:textId="77777777" w:rsidR="007059F5" w:rsidRPr="00461AFF" w:rsidRDefault="007059F5" w:rsidP="000704B2">
            <w:pPr>
              <w:jc w:val="both"/>
              <w:rPr>
                <w:color w:val="FF0000"/>
              </w:rPr>
            </w:pPr>
          </w:p>
        </w:tc>
        <w:tc>
          <w:tcPr>
            <w:tcW w:w="1972" w:type="dxa"/>
            <w:gridSpan w:val="5"/>
            <w:tcBorders>
              <w:top w:val="nil"/>
            </w:tcBorders>
          </w:tcPr>
          <w:p w14:paraId="04392431" w14:textId="77777777" w:rsidR="007059F5" w:rsidRPr="00461AFF" w:rsidRDefault="007059F5" w:rsidP="000704B2">
            <w:pPr>
              <w:jc w:val="both"/>
              <w:rPr>
                <w:color w:val="FF0000"/>
              </w:rPr>
            </w:pPr>
          </w:p>
        </w:tc>
      </w:tr>
      <w:tr w:rsidR="007059F5" w14:paraId="1B086BDB" w14:textId="77777777" w:rsidTr="000704B2">
        <w:tc>
          <w:tcPr>
            <w:tcW w:w="9859" w:type="dxa"/>
            <w:gridSpan w:val="19"/>
            <w:shd w:val="clear" w:color="auto" w:fill="F7CAAC"/>
          </w:tcPr>
          <w:p w14:paraId="4786D78F" w14:textId="77777777" w:rsidR="007059F5" w:rsidRDefault="007059F5" w:rsidP="000704B2">
            <w:pPr>
              <w:jc w:val="both"/>
            </w:pPr>
            <w:r>
              <w:rPr>
                <w:b/>
              </w:rPr>
              <w:t xml:space="preserve">Údaje o vzdělání na VŠ </w:t>
            </w:r>
          </w:p>
        </w:tc>
      </w:tr>
      <w:tr w:rsidR="007059F5" w14:paraId="344D61B1" w14:textId="77777777" w:rsidTr="000704B2">
        <w:trPr>
          <w:trHeight w:val="885"/>
        </w:trPr>
        <w:tc>
          <w:tcPr>
            <w:tcW w:w="9859" w:type="dxa"/>
            <w:gridSpan w:val="19"/>
          </w:tcPr>
          <w:p w14:paraId="5B6F8183" w14:textId="77777777" w:rsidR="00586F7C" w:rsidRDefault="00586F7C" w:rsidP="00586F7C">
            <w:pPr>
              <w:jc w:val="both"/>
            </w:pPr>
            <w:r>
              <w:t xml:space="preserve">2014-2015: University </w:t>
            </w:r>
            <w:proofErr w:type="spellStart"/>
            <w:r>
              <w:t>of</w:t>
            </w:r>
            <w:proofErr w:type="spellEnd"/>
            <w:r>
              <w:t xml:space="preserve"> London, </w:t>
            </w:r>
            <w:proofErr w:type="spellStart"/>
            <w:r>
              <w:t>Goldsmiths</w:t>
            </w:r>
            <w:proofErr w:type="spellEnd"/>
            <w:r>
              <w:t xml:space="preserve"> </w:t>
            </w:r>
            <w:proofErr w:type="spellStart"/>
            <w:r>
              <w:t>College</w:t>
            </w:r>
            <w:proofErr w:type="spellEnd"/>
            <w:r>
              <w:t xml:space="preserve">, obor: </w:t>
            </w:r>
            <w:proofErr w:type="spellStart"/>
            <w:r>
              <w:t>Creative</w:t>
            </w:r>
            <w:proofErr w:type="spellEnd"/>
            <w:r>
              <w:t xml:space="preserve"> and </w:t>
            </w:r>
            <w:proofErr w:type="spellStart"/>
            <w:r>
              <w:t>Cultural</w:t>
            </w:r>
            <w:proofErr w:type="spellEnd"/>
            <w:r>
              <w:t xml:space="preserve"> </w:t>
            </w:r>
            <w:proofErr w:type="spellStart"/>
            <w:r>
              <w:t>Entrepreneurship</w:t>
            </w:r>
            <w:proofErr w:type="spellEnd"/>
            <w:r>
              <w:t>, Music</w:t>
            </w:r>
          </w:p>
          <w:p w14:paraId="3C5985FE" w14:textId="77777777" w:rsidR="007059F5" w:rsidRDefault="00586F7C" w:rsidP="00586F7C">
            <w:pPr>
              <w:jc w:val="both"/>
            </w:pPr>
            <w:proofErr w:type="spellStart"/>
            <w:r>
              <w:t>Pathway</w:t>
            </w:r>
            <w:proofErr w:type="spellEnd"/>
            <w:r>
              <w:t xml:space="preserve"> (MA)</w:t>
            </w:r>
          </w:p>
          <w:p w14:paraId="5E3A7029" w14:textId="77777777" w:rsidR="00526C80" w:rsidRDefault="00526C80" w:rsidP="00526C80">
            <w:pPr>
              <w:jc w:val="both"/>
            </w:pPr>
            <w:r>
              <w:t>2009-2012: Karlova univerzita v Praze, Fakulta sociálních věd, obor: Mediální studia (Mgr.)</w:t>
            </w:r>
          </w:p>
          <w:p w14:paraId="62320742" w14:textId="78BA4CE6" w:rsidR="00586F7C" w:rsidRPr="00586F7C" w:rsidRDefault="00586F7C" w:rsidP="00586F7C">
            <w:pPr>
              <w:jc w:val="both"/>
            </w:pPr>
          </w:p>
        </w:tc>
      </w:tr>
      <w:tr w:rsidR="007059F5" w14:paraId="618559AC" w14:textId="77777777" w:rsidTr="000704B2">
        <w:tc>
          <w:tcPr>
            <w:tcW w:w="9859" w:type="dxa"/>
            <w:gridSpan w:val="19"/>
            <w:shd w:val="clear" w:color="auto" w:fill="F7CAAC"/>
          </w:tcPr>
          <w:p w14:paraId="17A9A0AA" w14:textId="77777777" w:rsidR="007059F5" w:rsidRDefault="007059F5" w:rsidP="000704B2">
            <w:pPr>
              <w:jc w:val="both"/>
              <w:rPr>
                <w:b/>
              </w:rPr>
            </w:pPr>
            <w:r>
              <w:rPr>
                <w:b/>
              </w:rPr>
              <w:t>Údaje o odborném působení od absolvování VŠ</w:t>
            </w:r>
          </w:p>
        </w:tc>
      </w:tr>
      <w:tr w:rsidR="007059F5" w:rsidRPr="00CB1971" w14:paraId="51259274" w14:textId="77777777" w:rsidTr="000704B2">
        <w:trPr>
          <w:trHeight w:val="1549"/>
        </w:trPr>
        <w:tc>
          <w:tcPr>
            <w:tcW w:w="9859" w:type="dxa"/>
            <w:gridSpan w:val="19"/>
          </w:tcPr>
          <w:p w14:paraId="071B1EAF" w14:textId="70B3E28D" w:rsidR="00CA09D4" w:rsidRDefault="00CA09D4" w:rsidP="00CA09D4">
            <w:pPr>
              <w:jc w:val="both"/>
            </w:pPr>
            <w:r>
              <w:t xml:space="preserve">2020-2021: porotce </w:t>
            </w:r>
            <w:proofErr w:type="spellStart"/>
            <w:r>
              <w:t>European</w:t>
            </w:r>
            <w:proofErr w:type="spellEnd"/>
            <w:r>
              <w:t xml:space="preserve"> </w:t>
            </w:r>
            <w:proofErr w:type="spellStart"/>
            <w:r>
              <w:t>Social</w:t>
            </w:r>
            <w:proofErr w:type="spellEnd"/>
            <w:r>
              <w:t xml:space="preserve"> Innovation </w:t>
            </w:r>
            <w:proofErr w:type="spellStart"/>
            <w:r>
              <w:t>Competition</w:t>
            </w:r>
            <w:proofErr w:type="spellEnd"/>
            <w:r>
              <w:t xml:space="preserve">    </w:t>
            </w:r>
          </w:p>
          <w:p w14:paraId="191D4104" w14:textId="16135325" w:rsidR="00CA09D4" w:rsidRDefault="00CA09D4" w:rsidP="00CA09D4">
            <w:pPr>
              <w:jc w:val="both"/>
            </w:pPr>
            <w:r>
              <w:t>2017-2022: přednášky o designu, přírodě, udržitelnosti a souvislosti s kreativními odvětvími (Galerie hl.</w:t>
            </w:r>
            <w:r w:rsidR="00F53B8F">
              <w:t xml:space="preserve"> </w:t>
            </w:r>
            <w:r>
              <w:t>m.</w:t>
            </w:r>
          </w:p>
          <w:p w14:paraId="125407FA" w14:textId="77777777" w:rsidR="00CA09D4" w:rsidRDefault="00CA09D4" w:rsidP="00CA09D4">
            <w:pPr>
              <w:jc w:val="both"/>
            </w:pPr>
            <w:r>
              <w:t xml:space="preserve">Prahy, Topičův salon, Lucie Drdova </w:t>
            </w:r>
            <w:proofErr w:type="spellStart"/>
            <w:r>
              <w:t>Gallery</w:t>
            </w:r>
            <w:proofErr w:type="spellEnd"/>
            <w:r>
              <w:t xml:space="preserve">, Brno Design </w:t>
            </w:r>
            <w:proofErr w:type="spellStart"/>
            <w:r>
              <w:t>Days</w:t>
            </w:r>
            <w:proofErr w:type="spellEnd"/>
            <w:r>
              <w:t>, Asociace společenské odpovědnosti,</w:t>
            </w:r>
          </w:p>
          <w:p w14:paraId="3CC2CD46" w14:textId="77777777" w:rsidR="00CA09D4" w:rsidRDefault="00CA09D4" w:rsidP="00CA09D4">
            <w:pPr>
              <w:jc w:val="both"/>
            </w:pPr>
            <w:proofErr w:type="spellStart"/>
            <w:r>
              <w:t>European</w:t>
            </w:r>
            <w:proofErr w:type="spellEnd"/>
            <w:r>
              <w:t xml:space="preserve"> </w:t>
            </w:r>
            <w:proofErr w:type="spellStart"/>
            <w:r>
              <w:t>Creative</w:t>
            </w:r>
            <w:proofErr w:type="spellEnd"/>
            <w:r>
              <w:t xml:space="preserve"> </w:t>
            </w:r>
            <w:proofErr w:type="spellStart"/>
            <w:r>
              <w:t>Industries</w:t>
            </w:r>
            <w:proofErr w:type="spellEnd"/>
            <w:r>
              <w:t xml:space="preserve"> Summit ad.)</w:t>
            </w:r>
          </w:p>
          <w:p w14:paraId="55333120" w14:textId="45E4A64D" w:rsidR="00CA09D4" w:rsidRDefault="00CA09D4" w:rsidP="00CA09D4">
            <w:pPr>
              <w:jc w:val="both"/>
            </w:pPr>
            <w:r>
              <w:t xml:space="preserve">2016: přednášky o kreativních odvětvích na </w:t>
            </w:r>
            <w:proofErr w:type="spellStart"/>
            <w:r>
              <w:t>Goldsmiths</w:t>
            </w:r>
            <w:proofErr w:type="spellEnd"/>
            <w:r>
              <w:t xml:space="preserve"> </w:t>
            </w:r>
            <w:proofErr w:type="spellStart"/>
            <w:r>
              <w:t>College</w:t>
            </w:r>
            <w:proofErr w:type="spellEnd"/>
            <w:r>
              <w:t xml:space="preserve">, University </w:t>
            </w:r>
            <w:proofErr w:type="spellStart"/>
            <w:r>
              <w:t>of</w:t>
            </w:r>
            <w:proofErr w:type="spellEnd"/>
            <w:r>
              <w:t xml:space="preserve"> London</w:t>
            </w:r>
          </w:p>
          <w:p w14:paraId="38494EFA" w14:textId="7E697D4B" w:rsidR="00CA09D4" w:rsidRDefault="00CA09D4" w:rsidP="00CA09D4">
            <w:pPr>
              <w:jc w:val="both"/>
            </w:pPr>
            <w:r>
              <w:t>2015:</w:t>
            </w:r>
            <w:r w:rsidR="00F53B8F">
              <w:t xml:space="preserve"> </w:t>
            </w:r>
            <w:r>
              <w:t xml:space="preserve">současnost: </w:t>
            </w:r>
            <w:proofErr w:type="spellStart"/>
            <w:r>
              <w:t>contributing</w:t>
            </w:r>
            <w:proofErr w:type="spellEnd"/>
            <w:r>
              <w:t xml:space="preserve"> </w:t>
            </w:r>
            <w:proofErr w:type="spellStart"/>
            <w:r>
              <w:t>writer</w:t>
            </w:r>
            <w:proofErr w:type="spellEnd"/>
            <w:r>
              <w:t xml:space="preserve"> (Forbes, Hospodářské noviny, časopis Harmonie, </w:t>
            </w:r>
            <w:proofErr w:type="spellStart"/>
            <w:r>
              <w:t>Slow</w:t>
            </w:r>
            <w:proofErr w:type="spellEnd"/>
            <w:r>
              <w:t xml:space="preserve"> Femme, </w:t>
            </w:r>
            <w:proofErr w:type="spellStart"/>
            <w:r>
              <w:t>Spatial</w:t>
            </w:r>
            <w:proofErr w:type="spellEnd"/>
          </w:p>
          <w:p w14:paraId="6F67ADED" w14:textId="77777777" w:rsidR="00CA09D4" w:rsidRDefault="00CA09D4" w:rsidP="00CA09D4">
            <w:pPr>
              <w:jc w:val="both"/>
            </w:pPr>
            <w:proofErr w:type="spellStart"/>
            <w:r>
              <w:t>Magazine</w:t>
            </w:r>
            <w:proofErr w:type="spellEnd"/>
            <w:r>
              <w:t xml:space="preserve">, </w:t>
            </w:r>
            <w:proofErr w:type="spellStart"/>
            <w:r>
              <w:t>Material</w:t>
            </w:r>
            <w:proofErr w:type="spellEnd"/>
            <w:r>
              <w:t xml:space="preserve"> Times)</w:t>
            </w:r>
          </w:p>
          <w:p w14:paraId="403BCC9E" w14:textId="7F7C4A01" w:rsidR="007059F5" w:rsidRPr="00CB1971" w:rsidRDefault="007059F5" w:rsidP="00CA09D4">
            <w:pPr>
              <w:jc w:val="both"/>
            </w:pPr>
          </w:p>
        </w:tc>
      </w:tr>
      <w:tr w:rsidR="007059F5" w14:paraId="53CC1942" w14:textId="77777777" w:rsidTr="000704B2">
        <w:trPr>
          <w:trHeight w:val="250"/>
        </w:trPr>
        <w:tc>
          <w:tcPr>
            <w:tcW w:w="9859" w:type="dxa"/>
            <w:gridSpan w:val="19"/>
            <w:shd w:val="clear" w:color="auto" w:fill="F7CAAC"/>
          </w:tcPr>
          <w:p w14:paraId="297049CD" w14:textId="77777777" w:rsidR="007059F5" w:rsidRDefault="007059F5" w:rsidP="000704B2">
            <w:pPr>
              <w:jc w:val="both"/>
            </w:pPr>
            <w:r>
              <w:rPr>
                <w:b/>
              </w:rPr>
              <w:t>Zkušenosti s vedením kvalifikačních a rigorózních prací</w:t>
            </w:r>
          </w:p>
        </w:tc>
      </w:tr>
      <w:tr w:rsidR="007059F5" w14:paraId="761FABD7" w14:textId="77777777" w:rsidTr="00D17A9A">
        <w:trPr>
          <w:trHeight w:val="430"/>
        </w:trPr>
        <w:tc>
          <w:tcPr>
            <w:tcW w:w="9859" w:type="dxa"/>
            <w:gridSpan w:val="19"/>
          </w:tcPr>
          <w:p w14:paraId="57F1E65F" w14:textId="004A7EB7" w:rsidR="007059F5" w:rsidRDefault="00F53B8F" w:rsidP="000704B2">
            <w:pPr>
              <w:jc w:val="both"/>
            </w:pPr>
            <w:r w:rsidRPr="00F53B8F">
              <w:t>Diplomové práce: 1</w:t>
            </w:r>
          </w:p>
        </w:tc>
      </w:tr>
      <w:tr w:rsidR="007059F5" w14:paraId="530FF760" w14:textId="77777777" w:rsidTr="000704B2">
        <w:trPr>
          <w:cantSplit/>
        </w:trPr>
        <w:tc>
          <w:tcPr>
            <w:tcW w:w="3347" w:type="dxa"/>
            <w:gridSpan w:val="3"/>
            <w:tcBorders>
              <w:top w:val="single" w:sz="12" w:space="0" w:color="auto"/>
            </w:tcBorders>
            <w:shd w:val="clear" w:color="auto" w:fill="F7CAAC"/>
          </w:tcPr>
          <w:p w14:paraId="3810556F" w14:textId="77777777" w:rsidR="007059F5" w:rsidRDefault="007059F5" w:rsidP="000704B2">
            <w:pPr>
              <w:jc w:val="both"/>
            </w:pPr>
            <w:r>
              <w:rPr>
                <w:b/>
              </w:rPr>
              <w:t>Zkušenosti s vedením kvalifikačních a rigorózních prací</w:t>
            </w:r>
          </w:p>
        </w:tc>
        <w:tc>
          <w:tcPr>
            <w:tcW w:w="2245" w:type="dxa"/>
            <w:gridSpan w:val="3"/>
            <w:tcBorders>
              <w:top w:val="single" w:sz="12" w:space="0" w:color="auto"/>
            </w:tcBorders>
            <w:shd w:val="clear" w:color="auto" w:fill="F7CAAC"/>
          </w:tcPr>
          <w:p w14:paraId="65AA66C1" w14:textId="77777777" w:rsidR="007059F5" w:rsidRDefault="007059F5" w:rsidP="000704B2">
            <w:pPr>
              <w:jc w:val="both"/>
            </w:pPr>
            <w:r>
              <w:rPr>
                <w:b/>
              </w:rPr>
              <w:t>Rok udělení hodnosti</w:t>
            </w:r>
          </w:p>
        </w:tc>
        <w:tc>
          <w:tcPr>
            <w:tcW w:w="1954" w:type="dxa"/>
            <w:gridSpan w:val="5"/>
            <w:tcBorders>
              <w:top w:val="single" w:sz="12" w:space="0" w:color="auto"/>
              <w:right w:val="single" w:sz="12" w:space="0" w:color="auto"/>
            </w:tcBorders>
            <w:shd w:val="clear" w:color="auto" w:fill="F7CAAC"/>
          </w:tcPr>
          <w:p w14:paraId="5534D560" w14:textId="77777777" w:rsidR="007059F5" w:rsidRDefault="007059F5" w:rsidP="000704B2">
            <w:pPr>
              <w:jc w:val="both"/>
            </w:pPr>
            <w:r>
              <w:rPr>
                <w:b/>
              </w:rPr>
              <w:t>Řízení konáno na VŠ</w:t>
            </w:r>
          </w:p>
        </w:tc>
        <w:tc>
          <w:tcPr>
            <w:tcW w:w="2313" w:type="dxa"/>
            <w:gridSpan w:val="8"/>
            <w:tcBorders>
              <w:top w:val="single" w:sz="12" w:space="0" w:color="auto"/>
              <w:left w:val="single" w:sz="12" w:space="0" w:color="auto"/>
            </w:tcBorders>
            <w:shd w:val="clear" w:color="auto" w:fill="F7CAAC"/>
          </w:tcPr>
          <w:p w14:paraId="66EAA6DA" w14:textId="77777777" w:rsidR="007059F5" w:rsidRDefault="007059F5" w:rsidP="000704B2">
            <w:pPr>
              <w:jc w:val="both"/>
              <w:rPr>
                <w:b/>
              </w:rPr>
            </w:pPr>
            <w:r>
              <w:rPr>
                <w:b/>
              </w:rPr>
              <w:t>Ohlasy publikací</w:t>
            </w:r>
          </w:p>
        </w:tc>
      </w:tr>
      <w:tr w:rsidR="007059F5" w14:paraId="368EDFDA" w14:textId="77777777" w:rsidTr="000704B2">
        <w:trPr>
          <w:cantSplit/>
        </w:trPr>
        <w:tc>
          <w:tcPr>
            <w:tcW w:w="3347" w:type="dxa"/>
            <w:gridSpan w:val="3"/>
          </w:tcPr>
          <w:p w14:paraId="2691F338" w14:textId="77777777" w:rsidR="007059F5" w:rsidRDefault="007059F5" w:rsidP="000704B2">
            <w:pPr>
              <w:jc w:val="both"/>
            </w:pPr>
          </w:p>
        </w:tc>
        <w:tc>
          <w:tcPr>
            <w:tcW w:w="2245" w:type="dxa"/>
            <w:gridSpan w:val="3"/>
          </w:tcPr>
          <w:p w14:paraId="482C80E9" w14:textId="77777777" w:rsidR="007059F5" w:rsidRDefault="007059F5" w:rsidP="000704B2">
            <w:pPr>
              <w:jc w:val="both"/>
            </w:pPr>
          </w:p>
        </w:tc>
        <w:tc>
          <w:tcPr>
            <w:tcW w:w="1954" w:type="dxa"/>
            <w:gridSpan w:val="5"/>
            <w:tcBorders>
              <w:right w:val="single" w:sz="12" w:space="0" w:color="auto"/>
            </w:tcBorders>
          </w:tcPr>
          <w:p w14:paraId="6E5A551D" w14:textId="77777777" w:rsidR="007059F5" w:rsidRDefault="007059F5" w:rsidP="000704B2">
            <w:pPr>
              <w:jc w:val="both"/>
            </w:pPr>
          </w:p>
        </w:tc>
        <w:tc>
          <w:tcPr>
            <w:tcW w:w="709" w:type="dxa"/>
            <w:gridSpan w:val="4"/>
            <w:tcBorders>
              <w:left w:val="single" w:sz="12" w:space="0" w:color="auto"/>
            </w:tcBorders>
            <w:shd w:val="clear" w:color="auto" w:fill="F7CAAC"/>
          </w:tcPr>
          <w:p w14:paraId="1A803E03" w14:textId="77777777" w:rsidR="007059F5" w:rsidRPr="00F20AEF" w:rsidRDefault="007059F5" w:rsidP="000704B2">
            <w:pPr>
              <w:jc w:val="both"/>
            </w:pPr>
            <w:r w:rsidRPr="00786790">
              <w:rPr>
                <w:b/>
              </w:rPr>
              <w:t>WOS</w:t>
            </w:r>
          </w:p>
        </w:tc>
        <w:tc>
          <w:tcPr>
            <w:tcW w:w="850" w:type="dxa"/>
            <w:gridSpan w:val="2"/>
            <w:shd w:val="clear" w:color="auto" w:fill="F7CAAC"/>
          </w:tcPr>
          <w:p w14:paraId="44D7B1F6" w14:textId="77777777" w:rsidR="007059F5" w:rsidRPr="00F20AEF" w:rsidRDefault="007059F5" w:rsidP="000704B2">
            <w:pPr>
              <w:jc w:val="both"/>
              <w:rPr>
                <w:sz w:val="18"/>
              </w:rPr>
            </w:pPr>
            <w:proofErr w:type="spellStart"/>
            <w:r w:rsidRPr="00786790">
              <w:rPr>
                <w:b/>
              </w:rPr>
              <w:t>Scopus</w:t>
            </w:r>
            <w:proofErr w:type="spellEnd"/>
          </w:p>
        </w:tc>
        <w:tc>
          <w:tcPr>
            <w:tcW w:w="754" w:type="dxa"/>
            <w:gridSpan w:val="2"/>
            <w:shd w:val="clear" w:color="auto" w:fill="F7CAAC"/>
          </w:tcPr>
          <w:p w14:paraId="21D2FF0A" w14:textId="77777777" w:rsidR="007059F5" w:rsidRDefault="007059F5" w:rsidP="000704B2">
            <w:pPr>
              <w:jc w:val="both"/>
            </w:pPr>
            <w:r w:rsidRPr="00786790">
              <w:rPr>
                <w:b/>
              </w:rPr>
              <w:t>ostatní</w:t>
            </w:r>
          </w:p>
        </w:tc>
      </w:tr>
      <w:tr w:rsidR="007059F5" w14:paraId="7DF97B77" w14:textId="77777777" w:rsidTr="000704B2">
        <w:trPr>
          <w:cantSplit/>
          <w:trHeight w:val="70"/>
        </w:trPr>
        <w:tc>
          <w:tcPr>
            <w:tcW w:w="3347" w:type="dxa"/>
            <w:gridSpan w:val="3"/>
            <w:shd w:val="clear" w:color="auto" w:fill="F7CAAC"/>
          </w:tcPr>
          <w:p w14:paraId="222E7109" w14:textId="77777777" w:rsidR="007059F5" w:rsidRDefault="007059F5" w:rsidP="000704B2">
            <w:pPr>
              <w:jc w:val="both"/>
            </w:pPr>
            <w:r w:rsidRPr="00786790">
              <w:rPr>
                <w:b/>
              </w:rPr>
              <w:t>Obor jmenovacího řízení</w:t>
            </w:r>
          </w:p>
        </w:tc>
        <w:tc>
          <w:tcPr>
            <w:tcW w:w="2245" w:type="dxa"/>
            <w:gridSpan w:val="3"/>
            <w:shd w:val="clear" w:color="auto" w:fill="F7CAAC"/>
          </w:tcPr>
          <w:p w14:paraId="6AB31AA4" w14:textId="77777777" w:rsidR="007059F5" w:rsidRDefault="007059F5" w:rsidP="000704B2">
            <w:pPr>
              <w:jc w:val="both"/>
            </w:pPr>
            <w:r w:rsidRPr="00786790">
              <w:rPr>
                <w:b/>
              </w:rPr>
              <w:t>Rok udělení hodnosti</w:t>
            </w:r>
          </w:p>
        </w:tc>
        <w:tc>
          <w:tcPr>
            <w:tcW w:w="1954" w:type="dxa"/>
            <w:gridSpan w:val="5"/>
            <w:tcBorders>
              <w:right w:val="single" w:sz="12" w:space="0" w:color="auto"/>
            </w:tcBorders>
            <w:shd w:val="clear" w:color="auto" w:fill="F7CAAC"/>
          </w:tcPr>
          <w:p w14:paraId="74120481" w14:textId="77777777" w:rsidR="007059F5" w:rsidRDefault="007059F5" w:rsidP="000704B2">
            <w:pPr>
              <w:jc w:val="both"/>
            </w:pPr>
            <w:r w:rsidRPr="00786790">
              <w:rPr>
                <w:b/>
              </w:rPr>
              <w:t>Řízení konáno na VŠ</w:t>
            </w:r>
          </w:p>
        </w:tc>
        <w:tc>
          <w:tcPr>
            <w:tcW w:w="709" w:type="dxa"/>
            <w:gridSpan w:val="4"/>
            <w:tcBorders>
              <w:left w:val="single" w:sz="12" w:space="0" w:color="auto"/>
            </w:tcBorders>
          </w:tcPr>
          <w:p w14:paraId="7243BD86" w14:textId="77777777" w:rsidR="007059F5" w:rsidRPr="00F20AEF" w:rsidRDefault="007059F5" w:rsidP="000704B2">
            <w:pPr>
              <w:jc w:val="both"/>
              <w:rPr>
                <w:b/>
              </w:rPr>
            </w:pPr>
          </w:p>
        </w:tc>
        <w:tc>
          <w:tcPr>
            <w:tcW w:w="850" w:type="dxa"/>
            <w:gridSpan w:val="2"/>
          </w:tcPr>
          <w:p w14:paraId="2BCAB6D7" w14:textId="77777777" w:rsidR="007059F5" w:rsidRPr="00F20AEF" w:rsidRDefault="007059F5" w:rsidP="000704B2">
            <w:pPr>
              <w:jc w:val="both"/>
              <w:rPr>
                <w:b/>
              </w:rPr>
            </w:pPr>
          </w:p>
        </w:tc>
        <w:tc>
          <w:tcPr>
            <w:tcW w:w="754" w:type="dxa"/>
            <w:gridSpan w:val="2"/>
          </w:tcPr>
          <w:p w14:paraId="1AD52502" w14:textId="77777777" w:rsidR="007059F5" w:rsidRDefault="007059F5" w:rsidP="000704B2">
            <w:pPr>
              <w:jc w:val="both"/>
              <w:rPr>
                <w:b/>
              </w:rPr>
            </w:pPr>
          </w:p>
        </w:tc>
      </w:tr>
      <w:tr w:rsidR="007059F5" w14:paraId="49E902DA" w14:textId="77777777" w:rsidTr="000704B2">
        <w:trPr>
          <w:trHeight w:val="205"/>
        </w:trPr>
        <w:tc>
          <w:tcPr>
            <w:tcW w:w="3347" w:type="dxa"/>
            <w:gridSpan w:val="3"/>
          </w:tcPr>
          <w:p w14:paraId="670277D8" w14:textId="77777777" w:rsidR="007059F5" w:rsidRDefault="007059F5" w:rsidP="000704B2">
            <w:pPr>
              <w:jc w:val="both"/>
            </w:pPr>
          </w:p>
        </w:tc>
        <w:tc>
          <w:tcPr>
            <w:tcW w:w="2245" w:type="dxa"/>
            <w:gridSpan w:val="3"/>
          </w:tcPr>
          <w:p w14:paraId="64BC7DCC" w14:textId="77777777" w:rsidR="007059F5" w:rsidRDefault="007059F5" w:rsidP="000704B2">
            <w:pPr>
              <w:jc w:val="both"/>
            </w:pPr>
          </w:p>
        </w:tc>
        <w:tc>
          <w:tcPr>
            <w:tcW w:w="1954" w:type="dxa"/>
            <w:gridSpan w:val="5"/>
            <w:tcBorders>
              <w:right w:val="single" w:sz="12" w:space="0" w:color="auto"/>
            </w:tcBorders>
          </w:tcPr>
          <w:p w14:paraId="2E32DD44" w14:textId="77777777" w:rsidR="007059F5" w:rsidRDefault="007059F5" w:rsidP="000704B2">
            <w:pPr>
              <w:jc w:val="both"/>
            </w:pPr>
          </w:p>
        </w:tc>
        <w:tc>
          <w:tcPr>
            <w:tcW w:w="1559" w:type="dxa"/>
            <w:gridSpan w:val="6"/>
            <w:tcBorders>
              <w:left w:val="single" w:sz="12" w:space="0" w:color="auto"/>
            </w:tcBorders>
            <w:shd w:val="clear" w:color="auto" w:fill="FBD4B4"/>
            <w:vAlign w:val="center"/>
          </w:tcPr>
          <w:p w14:paraId="705F5197" w14:textId="77777777" w:rsidR="007059F5" w:rsidRPr="00F20AEF" w:rsidRDefault="007059F5" w:rsidP="000704B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54" w:type="dxa"/>
            <w:gridSpan w:val="2"/>
            <w:vAlign w:val="center"/>
          </w:tcPr>
          <w:p w14:paraId="13CA1089" w14:textId="77777777" w:rsidR="007059F5" w:rsidRDefault="007059F5" w:rsidP="000704B2">
            <w:pPr>
              <w:ind w:right="-163"/>
              <w:rPr>
                <w:b/>
              </w:rPr>
            </w:pPr>
            <w:r>
              <w:rPr>
                <w:b/>
              </w:rPr>
              <w:t xml:space="preserve">    /</w:t>
            </w:r>
          </w:p>
        </w:tc>
      </w:tr>
      <w:tr w:rsidR="007059F5" w14:paraId="4B4E9096" w14:textId="77777777" w:rsidTr="000704B2">
        <w:tc>
          <w:tcPr>
            <w:tcW w:w="9859" w:type="dxa"/>
            <w:gridSpan w:val="19"/>
            <w:shd w:val="clear" w:color="auto" w:fill="F7CAAC"/>
          </w:tcPr>
          <w:p w14:paraId="0B1F500C" w14:textId="77777777" w:rsidR="007059F5" w:rsidRDefault="007059F5" w:rsidP="000704B2">
            <w:pPr>
              <w:jc w:val="both"/>
              <w:rPr>
                <w:b/>
              </w:rPr>
            </w:pPr>
            <w:r w:rsidRPr="00786790">
              <w:rPr>
                <w:b/>
              </w:rPr>
              <w:t xml:space="preserve">Přehled o nejvýznamnější publikační a další tvůrčí činnosti nebo další profesní činnosti u odborníků z praxe vztahující se k zabezpečovaným předmětům </w:t>
            </w:r>
          </w:p>
        </w:tc>
      </w:tr>
      <w:tr w:rsidR="007059F5" w:rsidRPr="001968A1" w14:paraId="6F5F4019" w14:textId="77777777" w:rsidTr="000704B2">
        <w:trPr>
          <w:trHeight w:val="318"/>
        </w:trPr>
        <w:tc>
          <w:tcPr>
            <w:tcW w:w="9859" w:type="dxa"/>
            <w:gridSpan w:val="19"/>
          </w:tcPr>
          <w:p w14:paraId="5F4FBE90" w14:textId="77777777" w:rsidR="00D17A9A" w:rsidRDefault="00D17A9A" w:rsidP="00D17A9A">
            <w:pPr>
              <w:jc w:val="both"/>
            </w:pPr>
            <w:proofErr w:type="spellStart"/>
            <w:r>
              <w:t>contributing</w:t>
            </w:r>
            <w:proofErr w:type="spellEnd"/>
            <w:r>
              <w:t xml:space="preserve"> </w:t>
            </w:r>
            <w:proofErr w:type="spellStart"/>
            <w:r>
              <w:t>writer</w:t>
            </w:r>
            <w:proofErr w:type="spellEnd"/>
            <w:r>
              <w:t xml:space="preserve"> (Forbes, Hospodářské noviny, časopis Harmonie, </w:t>
            </w:r>
            <w:proofErr w:type="spellStart"/>
            <w:r>
              <w:t>Slow</w:t>
            </w:r>
            <w:proofErr w:type="spellEnd"/>
            <w:r>
              <w:t xml:space="preserve"> Femme, </w:t>
            </w:r>
            <w:proofErr w:type="spellStart"/>
            <w:r>
              <w:t>Spatial</w:t>
            </w:r>
            <w:proofErr w:type="spellEnd"/>
          </w:p>
          <w:p w14:paraId="114E8DC8" w14:textId="77777777" w:rsidR="00D17A9A" w:rsidRDefault="00D17A9A" w:rsidP="00D17A9A">
            <w:pPr>
              <w:jc w:val="both"/>
            </w:pPr>
            <w:proofErr w:type="spellStart"/>
            <w:r>
              <w:t>Magazine</w:t>
            </w:r>
            <w:proofErr w:type="spellEnd"/>
            <w:r>
              <w:t xml:space="preserve">, </w:t>
            </w:r>
            <w:proofErr w:type="spellStart"/>
            <w:r>
              <w:t>Material</w:t>
            </w:r>
            <w:proofErr w:type="spellEnd"/>
            <w:r>
              <w:t xml:space="preserve"> Times)</w:t>
            </w:r>
          </w:p>
          <w:p w14:paraId="02F20B12" w14:textId="77777777" w:rsidR="007059F5" w:rsidRDefault="00D17A9A" w:rsidP="00F53B8F">
            <w:r>
              <w:t xml:space="preserve">porotce </w:t>
            </w:r>
            <w:proofErr w:type="spellStart"/>
            <w:r>
              <w:t>European</w:t>
            </w:r>
            <w:proofErr w:type="spellEnd"/>
            <w:r>
              <w:t xml:space="preserve"> </w:t>
            </w:r>
            <w:proofErr w:type="spellStart"/>
            <w:r>
              <w:t>Social</w:t>
            </w:r>
            <w:proofErr w:type="spellEnd"/>
            <w:r>
              <w:t xml:space="preserve"> Innovation </w:t>
            </w:r>
            <w:proofErr w:type="spellStart"/>
            <w:r>
              <w:t>Competition</w:t>
            </w:r>
            <w:proofErr w:type="spellEnd"/>
            <w:r>
              <w:t xml:space="preserve">    </w:t>
            </w:r>
          </w:p>
          <w:p w14:paraId="65725CCE" w14:textId="74DAA4D2" w:rsidR="00D17A9A" w:rsidRPr="001968A1" w:rsidRDefault="00D17A9A" w:rsidP="00F53B8F">
            <w:pPr>
              <w:rPr>
                <w:b/>
              </w:rPr>
            </w:pPr>
          </w:p>
        </w:tc>
      </w:tr>
      <w:tr w:rsidR="007059F5" w14:paraId="6C5A75B0" w14:textId="77777777" w:rsidTr="000704B2">
        <w:trPr>
          <w:trHeight w:val="218"/>
        </w:trPr>
        <w:tc>
          <w:tcPr>
            <w:tcW w:w="9859" w:type="dxa"/>
            <w:gridSpan w:val="19"/>
            <w:shd w:val="clear" w:color="auto" w:fill="F7CAAC"/>
          </w:tcPr>
          <w:p w14:paraId="342AE330" w14:textId="77777777" w:rsidR="007059F5" w:rsidRDefault="007059F5" w:rsidP="000704B2">
            <w:pPr>
              <w:rPr>
                <w:b/>
              </w:rPr>
            </w:pPr>
            <w:r w:rsidRPr="00786790">
              <w:rPr>
                <w:b/>
              </w:rPr>
              <w:t>Působení v zahraničí</w:t>
            </w:r>
          </w:p>
        </w:tc>
      </w:tr>
      <w:tr w:rsidR="007059F5" w14:paraId="72D6C423" w14:textId="77777777" w:rsidTr="000704B2">
        <w:trPr>
          <w:trHeight w:val="328"/>
        </w:trPr>
        <w:tc>
          <w:tcPr>
            <w:tcW w:w="9859" w:type="dxa"/>
            <w:gridSpan w:val="19"/>
          </w:tcPr>
          <w:p w14:paraId="66A514D9" w14:textId="77777777" w:rsidR="00A11943" w:rsidRPr="00A11943" w:rsidRDefault="00A11943" w:rsidP="00A11943">
            <w:pPr>
              <w:rPr>
                <w:bCs/>
              </w:rPr>
            </w:pPr>
            <w:r w:rsidRPr="00A11943">
              <w:rPr>
                <w:bCs/>
              </w:rPr>
              <w:t xml:space="preserve">2008-2009: </w:t>
            </w:r>
            <w:proofErr w:type="spellStart"/>
            <w:r w:rsidRPr="00A11943">
              <w:rPr>
                <w:bCs/>
              </w:rPr>
              <w:t>Universidad</w:t>
            </w:r>
            <w:proofErr w:type="spellEnd"/>
            <w:r w:rsidRPr="00A11943">
              <w:rPr>
                <w:bCs/>
              </w:rPr>
              <w:t xml:space="preserve"> de Granada, </w:t>
            </w:r>
            <w:proofErr w:type="spellStart"/>
            <w:r w:rsidRPr="00A11943">
              <w:rPr>
                <w:bCs/>
              </w:rPr>
              <w:t>Facultad</w:t>
            </w:r>
            <w:proofErr w:type="spellEnd"/>
            <w:r w:rsidRPr="00A11943">
              <w:rPr>
                <w:bCs/>
              </w:rPr>
              <w:t xml:space="preserve"> de </w:t>
            </w:r>
            <w:proofErr w:type="spellStart"/>
            <w:r w:rsidRPr="00A11943">
              <w:rPr>
                <w:bCs/>
              </w:rPr>
              <w:t>ciencias</w:t>
            </w:r>
            <w:proofErr w:type="spellEnd"/>
            <w:r w:rsidRPr="00A11943">
              <w:rPr>
                <w:bCs/>
              </w:rPr>
              <w:t xml:space="preserve"> </w:t>
            </w:r>
            <w:proofErr w:type="spellStart"/>
            <w:r w:rsidRPr="00A11943">
              <w:rPr>
                <w:bCs/>
              </w:rPr>
              <w:t>sociales</w:t>
            </w:r>
            <w:proofErr w:type="spellEnd"/>
            <w:r w:rsidRPr="00A11943">
              <w:rPr>
                <w:bCs/>
              </w:rPr>
              <w:t>, Erasmus program</w:t>
            </w:r>
          </w:p>
          <w:p w14:paraId="661DC7AF" w14:textId="77777777" w:rsidR="00A11943" w:rsidRPr="00A11943" w:rsidRDefault="00A11943" w:rsidP="00A11943">
            <w:pPr>
              <w:rPr>
                <w:bCs/>
              </w:rPr>
            </w:pPr>
            <w:r w:rsidRPr="00A11943">
              <w:rPr>
                <w:bCs/>
              </w:rPr>
              <w:t xml:space="preserve">2010-2011: </w:t>
            </w:r>
            <w:proofErr w:type="spellStart"/>
            <w:r w:rsidRPr="00A11943">
              <w:rPr>
                <w:bCs/>
              </w:rPr>
              <w:t>Université</w:t>
            </w:r>
            <w:proofErr w:type="spellEnd"/>
            <w:r w:rsidRPr="00A11943">
              <w:rPr>
                <w:bCs/>
              </w:rPr>
              <w:t xml:space="preserve"> de </w:t>
            </w:r>
            <w:proofErr w:type="spellStart"/>
            <w:r w:rsidRPr="00A11943">
              <w:rPr>
                <w:bCs/>
              </w:rPr>
              <w:t>Lorraine</w:t>
            </w:r>
            <w:proofErr w:type="spellEnd"/>
            <w:r w:rsidRPr="00A11943">
              <w:rPr>
                <w:bCs/>
              </w:rPr>
              <w:t xml:space="preserve">, </w:t>
            </w:r>
            <w:proofErr w:type="spellStart"/>
            <w:r w:rsidRPr="00A11943">
              <w:rPr>
                <w:bCs/>
              </w:rPr>
              <w:t>Faculté</w:t>
            </w:r>
            <w:proofErr w:type="spellEnd"/>
            <w:r w:rsidRPr="00A11943">
              <w:rPr>
                <w:bCs/>
              </w:rPr>
              <w:t xml:space="preserve"> de </w:t>
            </w:r>
            <w:proofErr w:type="spellStart"/>
            <w:r w:rsidRPr="00A11943">
              <w:rPr>
                <w:bCs/>
              </w:rPr>
              <w:t>lettres</w:t>
            </w:r>
            <w:proofErr w:type="spellEnd"/>
            <w:r w:rsidRPr="00A11943">
              <w:rPr>
                <w:bCs/>
              </w:rPr>
              <w:t>, obor: Francouzský jazyk a literatura</w:t>
            </w:r>
          </w:p>
          <w:p w14:paraId="1F827246" w14:textId="77777777" w:rsidR="00A11943" w:rsidRPr="00A11943" w:rsidRDefault="00A11943" w:rsidP="00A11943">
            <w:pPr>
              <w:rPr>
                <w:bCs/>
              </w:rPr>
            </w:pPr>
            <w:r w:rsidRPr="00A11943">
              <w:rPr>
                <w:bCs/>
              </w:rPr>
              <w:t>Od roku 2015 pracuji pro zahraniční klienty v oblasti klasická hudba, vzdělávání, humanitární pomoc,</w:t>
            </w:r>
          </w:p>
          <w:p w14:paraId="570F6BBC" w14:textId="77777777" w:rsidR="007059F5" w:rsidRDefault="00A11943" w:rsidP="00A11943">
            <w:pPr>
              <w:rPr>
                <w:bCs/>
              </w:rPr>
            </w:pPr>
            <w:r w:rsidRPr="00A11943">
              <w:rPr>
                <w:bCs/>
              </w:rPr>
              <w:t xml:space="preserve">udržitelný rozvoj ad. (kreativní </w:t>
            </w:r>
            <w:proofErr w:type="spellStart"/>
            <w:r w:rsidRPr="00A11943">
              <w:rPr>
                <w:bCs/>
              </w:rPr>
              <w:t>storytelling</w:t>
            </w:r>
            <w:proofErr w:type="spellEnd"/>
            <w:r w:rsidRPr="00A11943">
              <w:rPr>
                <w:bCs/>
              </w:rPr>
              <w:t>, komunikace, média, branding).</w:t>
            </w:r>
          </w:p>
          <w:p w14:paraId="6561C531" w14:textId="331C12F1" w:rsidR="00D17A9A" w:rsidRDefault="00D17A9A" w:rsidP="00A11943">
            <w:pPr>
              <w:rPr>
                <w:b/>
              </w:rPr>
            </w:pPr>
          </w:p>
        </w:tc>
      </w:tr>
      <w:tr w:rsidR="007059F5" w14:paraId="032C715F" w14:textId="77777777" w:rsidTr="000704B2">
        <w:trPr>
          <w:cantSplit/>
          <w:trHeight w:val="470"/>
        </w:trPr>
        <w:tc>
          <w:tcPr>
            <w:tcW w:w="2518" w:type="dxa"/>
            <w:shd w:val="clear" w:color="auto" w:fill="F7CAAC"/>
          </w:tcPr>
          <w:p w14:paraId="342F5CAA" w14:textId="77777777" w:rsidR="007059F5" w:rsidRDefault="007059F5" w:rsidP="000704B2">
            <w:pPr>
              <w:jc w:val="both"/>
              <w:rPr>
                <w:b/>
              </w:rPr>
            </w:pPr>
            <w:r>
              <w:rPr>
                <w:b/>
              </w:rPr>
              <w:t xml:space="preserve">Podpis </w:t>
            </w:r>
          </w:p>
        </w:tc>
        <w:tc>
          <w:tcPr>
            <w:tcW w:w="4461" w:type="dxa"/>
            <w:gridSpan w:val="8"/>
          </w:tcPr>
          <w:p w14:paraId="1802B99B" w14:textId="601F29BE" w:rsidR="007059F5" w:rsidRDefault="00D17A9A" w:rsidP="000704B2">
            <w:pPr>
              <w:jc w:val="both"/>
            </w:pPr>
            <w:r>
              <w:t xml:space="preserve">Alexandra </w:t>
            </w:r>
            <w:proofErr w:type="spellStart"/>
            <w:r>
              <w:t>Antih</w:t>
            </w:r>
            <w:proofErr w:type="spellEnd"/>
            <w:r>
              <w:t xml:space="preserve"> Střelcová</w:t>
            </w:r>
            <w:r w:rsidR="007059F5">
              <w:t xml:space="preserve"> v. r.</w:t>
            </w:r>
          </w:p>
        </w:tc>
        <w:tc>
          <w:tcPr>
            <w:tcW w:w="567" w:type="dxa"/>
            <w:gridSpan w:val="2"/>
            <w:shd w:val="clear" w:color="auto" w:fill="F7CAAC"/>
          </w:tcPr>
          <w:p w14:paraId="3B972C9A" w14:textId="77777777" w:rsidR="007059F5" w:rsidRDefault="007059F5" w:rsidP="000704B2">
            <w:pPr>
              <w:jc w:val="both"/>
            </w:pPr>
            <w:r>
              <w:rPr>
                <w:b/>
              </w:rPr>
              <w:t>datum</w:t>
            </w:r>
          </w:p>
        </w:tc>
        <w:tc>
          <w:tcPr>
            <w:tcW w:w="2313" w:type="dxa"/>
            <w:gridSpan w:val="8"/>
          </w:tcPr>
          <w:p w14:paraId="3196D9C0" w14:textId="078BC331" w:rsidR="007059F5" w:rsidRDefault="007059F5" w:rsidP="000704B2">
            <w:pPr>
              <w:jc w:val="both"/>
            </w:pPr>
            <w:r>
              <w:t xml:space="preserve">20. </w:t>
            </w:r>
            <w:r w:rsidR="00D17A9A">
              <w:t>11</w:t>
            </w:r>
            <w:r>
              <w:t>. 2022</w:t>
            </w:r>
          </w:p>
        </w:tc>
      </w:tr>
      <w:tr w:rsidR="00075BF1" w14:paraId="281B011E" w14:textId="77777777" w:rsidTr="00AA3147">
        <w:tc>
          <w:tcPr>
            <w:tcW w:w="9859" w:type="dxa"/>
            <w:gridSpan w:val="19"/>
            <w:tcBorders>
              <w:bottom w:val="double" w:sz="4" w:space="0" w:color="auto"/>
            </w:tcBorders>
            <w:shd w:val="clear" w:color="auto" w:fill="BDD6EE"/>
          </w:tcPr>
          <w:p w14:paraId="641C2DEE" w14:textId="77777777" w:rsidR="00075BF1" w:rsidRDefault="00075BF1" w:rsidP="00AA3147">
            <w:pPr>
              <w:jc w:val="both"/>
              <w:rPr>
                <w:b/>
                <w:sz w:val="28"/>
              </w:rPr>
            </w:pPr>
            <w:r>
              <w:rPr>
                <w:b/>
                <w:sz w:val="28"/>
              </w:rPr>
              <w:lastRenderedPageBreak/>
              <w:t>C-I – Personální zabezpečení</w:t>
            </w:r>
          </w:p>
        </w:tc>
      </w:tr>
      <w:tr w:rsidR="00075BF1" w14:paraId="468C7707" w14:textId="77777777" w:rsidTr="00AA3147">
        <w:tc>
          <w:tcPr>
            <w:tcW w:w="2518" w:type="dxa"/>
            <w:tcBorders>
              <w:top w:val="double" w:sz="4" w:space="0" w:color="auto"/>
            </w:tcBorders>
            <w:shd w:val="clear" w:color="auto" w:fill="F7CAAC"/>
          </w:tcPr>
          <w:p w14:paraId="2F06A6D4" w14:textId="77777777" w:rsidR="00075BF1" w:rsidRDefault="00075BF1" w:rsidP="00AA3147">
            <w:pPr>
              <w:jc w:val="both"/>
              <w:rPr>
                <w:b/>
              </w:rPr>
            </w:pPr>
            <w:r>
              <w:rPr>
                <w:b/>
              </w:rPr>
              <w:t>Vysoká škola</w:t>
            </w:r>
          </w:p>
        </w:tc>
        <w:tc>
          <w:tcPr>
            <w:tcW w:w="7341" w:type="dxa"/>
            <w:gridSpan w:val="18"/>
          </w:tcPr>
          <w:p w14:paraId="2D3ADF12" w14:textId="77777777" w:rsidR="00075BF1" w:rsidRDefault="00075BF1" w:rsidP="00AA3147">
            <w:pPr>
              <w:jc w:val="both"/>
            </w:pPr>
            <w:r>
              <w:t>Univerzita Tomáše Bati ve Zlíně</w:t>
            </w:r>
          </w:p>
        </w:tc>
      </w:tr>
      <w:tr w:rsidR="00075BF1" w14:paraId="1000FE99" w14:textId="77777777" w:rsidTr="00AA3147">
        <w:tc>
          <w:tcPr>
            <w:tcW w:w="2518" w:type="dxa"/>
            <w:shd w:val="clear" w:color="auto" w:fill="F7CAAC"/>
          </w:tcPr>
          <w:p w14:paraId="15BF17F2" w14:textId="77777777" w:rsidR="00075BF1" w:rsidRDefault="00075BF1" w:rsidP="00AA3147">
            <w:pPr>
              <w:jc w:val="both"/>
              <w:rPr>
                <w:b/>
              </w:rPr>
            </w:pPr>
            <w:r>
              <w:rPr>
                <w:b/>
              </w:rPr>
              <w:t>Součást vysoké školy</w:t>
            </w:r>
          </w:p>
        </w:tc>
        <w:tc>
          <w:tcPr>
            <w:tcW w:w="7341" w:type="dxa"/>
            <w:gridSpan w:val="18"/>
          </w:tcPr>
          <w:p w14:paraId="5F064E91" w14:textId="77777777" w:rsidR="00075BF1" w:rsidRDefault="00075BF1" w:rsidP="00AA3147">
            <w:pPr>
              <w:jc w:val="both"/>
            </w:pPr>
            <w:r>
              <w:t>Fakulta multimediálních komunikací</w:t>
            </w:r>
          </w:p>
        </w:tc>
      </w:tr>
      <w:tr w:rsidR="00075BF1" w14:paraId="4C18E685" w14:textId="77777777" w:rsidTr="00AA3147">
        <w:tc>
          <w:tcPr>
            <w:tcW w:w="2518" w:type="dxa"/>
            <w:shd w:val="clear" w:color="auto" w:fill="F7CAAC"/>
          </w:tcPr>
          <w:p w14:paraId="1133F8F8" w14:textId="77777777" w:rsidR="00075BF1" w:rsidRDefault="00075BF1" w:rsidP="00AA3147">
            <w:pPr>
              <w:jc w:val="both"/>
              <w:rPr>
                <w:b/>
              </w:rPr>
            </w:pPr>
            <w:r>
              <w:rPr>
                <w:b/>
              </w:rPr>
              <w:t>Název studijního programu</w:t>
            </w:r>
          </w:p>
        </w:tc>
        <w:tc>
          <w:tcPr>
            <w:tcW w:w="7341" w:type="dxa"/>
            <w:gridSpan w:val="18"/>
          </w:tcPr>
          <w:p w14:paraId="11E2FD37" w14:textId="2D7A15F1" w:rsidR="00075BF1" w:rsidRDefault="00075BF1" w:rsidP="00AA3147">
            <w:pPr>
              <w:jc w:val="both"/>
            </w:pPr>
            <w:r>
              <w:t xml:space="preserve">Kreativní odvětví </w:t>
            </w:r>
            <w:r w:rsidR="00C96133">
              <w:t>a</w:t>
            </w:r>
            <w:r>
              <w:t> digitální kultu</w:t>
            </w:r>
            <w:r w:rsidR="00C96133">
              <w:t>ra</w:t>
            </w:r>
          </w:p>
        </w:tc>
      </w:tr>
      <w:tr w:rsidR="00075BF1" w14:paraId="262F070B" w14:textId="77777777" w:rsidTr="00AA3147">
        <w:tc>
          <w:tcPr>
            <w:tcW w:w="2518" w:type="dxa"/>
            <w:shd w:val="clear" w:color="auto" w:fill="F7CAAC"/>
          </w:tcPr>
          <w:p w14:paraId="7250575A" w14:textId="77777777" w:rsidR="00075BF1" w:rsidRDefault="00075BF1" w:rsidP="00AA3147">
            <w:pPr>
              <w:jc w:val="both"/>
              <w:rPr>
                <w:b/>
              </w:rPr>
            </w:pPr>
            <w:r>
              <w:rPr>
                <w:b/>
              </w:rPr>
              <w:t>Jméno a příjmení</w:t>
            </w:r>
          </w:p>
        </w:tc>
        <w:tc>
          <w:tcPr>
            <w:tcW w:w="4536" w:type="dxa"/>
            <w:gridSpan w:val="9"/>
          </w:tcPr>
          <w:p w14:paraId="0F340C23" w14:textId="40878DE9" w:rsidR="00075BF1" w:rsidRPr="005722D4" w:rsidRDefault="00075BF1" w:rsidP="00AA3147">
            <w:pPr>
              <w:jc w:val="both"/>
              <w:rPr>
                <w:b/>
              </w:rPr>
            </w:pPr>
            <w:r w:rsidRPr="005722D4">
              <w:rPr>
                <w:b/>
              </w:rPr>
              <w:t xml:space="preserve">Mária </w:t>
            </w:r>
            <w:proofErr w:type="spellStart"/>
            <w:r w:rsidRPr="005722D4">
              <w:rPr>
                <w:b/>
              </w:rPr>
              <w:t>Štraneková</w:t>
            </w:r>
            <w:proofErr w:type="spellEnd"/>
            <w:r w:rsidRPr="005722D4">
              <w:rPr>
                <w:b/>
              </w:rPr>
              <w:t xml:space="preserve"> – garantka </w:t>
            </w:r>
            <w:r w:rsidR="00225C41">
              <w:rPr>
                <w:b/>
              </w:rPr>
              <w:t xml:space="preserve">studijního </w:t>
            </w:r>
            <w:r w:rsidRPr="005722D4">
              <w:rPr>
                <w:b/>
              </w:rPr>
              <w:t>programu</w:t>
            </w:r>
          </w:p>
        </w:tc>
        <w:tc>
          <w:tcPr>
            <w:tcW w:w="709" w:type="dxa"/>
            <w:gridSpan w:val="2"/>
            <w:shd w:val="clear" w:color="auto" w:fill="F7CAAC"/>
          </w:tcPr>
          <w:p w14:paraId="5AC258AE" w14:textId="77777777" w:rsidR="00075BF1" w:rsidRDefault="00075BF1" w:rsidP="00AA3147">
            <w:pPr>
              <w:jc w:val="both"/>
              <w:rPr>
                <w:b/>
              </w:rPr>
            </w:pPr>
            <w:r>
              <w:rPr>
                <w:b/>
              </w:rPr>
              <w:t>Tituly</w:t>
            </w:r>
          </w:p>
        </w:tc>
        <w:tc>
          <w:tcPr>
            <w:tcW w:w="2096" w:type="dxa"/>
            <w:gridSpan w:val="7"/>
          </w:tcPr>
          <w:p w14:paraId="6CD0ED5D" w14:textId="26DDD941" w:rsidR="00075BF1" w:rsidRDefault="00FB088C" w:rsidP="00AA3147">
            <w:pPr>
              <w:jc w:val="both"/>
            </w:pPr>
            <w:r>
              <w:t xml:space="preserve">doc. Mgr. art., </w:t>
            </w:r>
            <w:proofErr w:type="spellStart"/>
            <w:r>
              <w:t>ArtD</w:t>
            </w:r>
            <w:proofErr w:type="spellEnd"/>
            <w:r>
              <w:t>.</w:t>
            </w:r>
          </w:p>
        </w:tc>
      </w:tr>
      <w:tr w:rsidR="00075BF1" w14:paraId="727B548D" w14:textId="77777777" w:rsidTr="00AA3147">
        <w:tc>
          <w:tcPr>
            <w:tcW w:w="2518" w:type="dxa"/>
            <w:shd w:val="clear" w:color="auto" w:fill="F7CAAC"/>
          </w:tcPr>
          <w:p w14:paraId="752DE704" w14:textId="77777777" w:rsidR="00075BF1" w:rsidRDefault="00075BF1" w:rsidP="00AA3147">
            <w:pPr>
              <w:jc w:val="both"/>
              <w:rPr>
                <w:b/>
              </w:rPr>
            </w:pPr>
            <w:r>
              <w:rPr>
                <w:b/>
              </w:rPr>
              <w:t>Rok narození</w:t>
            </w:r>
          </w:p>
        </w:tc>
        <w:tc>
          <w:tcPr>
            <w:tcW w:w="829" w:type="dxa"/>
            <w:gridSpan w:val="2"/>
          </w:tcPr>
          <w:p w14:paraId="7D04833A" w14:textId="77777777" w:rsidR="00075BF1" w:rsidRDefault="00075BF1" w:rsidP="00AA3147">
            <w:pPr>
              <w:jc w:val="both"/>
            </w:pPr>
            <w:r>
              <w:t>1977</w:t>
            </w:r>
          </w:p>
        </w:tc>
        <w:tc>
          <w:tcPr>
            <w:tcW w:w="1721" w:type="dxa"/>
            <w:shd w:val="clear" w:color="auto" w:fill="F7CAAC"/>
          </w:tcPr>
          <w:p w14:paraId="312B5529" w14:textId="77777777" w:rsidR="00075BF1" w:rsidRDefault="00075BF1" w:rsidP="00AA3147">
            <w:pPr>
              <w:jc w:val="both"/>
              <w:rPr>
                <w:b/>
              </w:rPr>
            </w:pPr>
            <w:r>
              <w:rPr>
                <w:b/>
              </w:rPr>
              <w:t>typ vztahu k VŠ</w:t>
            </w:r>
          </w:p>
        </w:tc>
        <w:tc>
          <w:tcPr>
            <w:tcW w:w="992" w:type="dxa"/>
            <w:gridSpan w:val="4"/>
          </w:tcPr>
          <w:p w14:paraId="666EE0EE" w14:textId="77777777" w:rsidR="00075BF1" w:rsidRDefault="00075BF1" w:rsidP="00AA3147">
            <w:pPr>
              <w:jc w:val="both"/>
            </w:pPr>
            <w:r>
              <w:t>pp.</w:t>
            </w:r>
          </w:p>
        </w:tc>
        <w:tc>
          <w:tcPr>
            <w:tcW w:w="994" w:type="dxa"/>
            <w:gridSpan w:val="2"/>
            <w:shd w:val="clear" w:color="auto" w:fill="F7CAAC"/>
          </w:tcPr>
          <w:p w14:paraId="46B7FEE6" w14:textId="77777777" w:rsidR="00075BF1" w:rsidRDefault="00075BF1" w:rsidP="00AA3147">
            <w:pPr>
              <w:jc w:val="both"/>
              <w:rPr>
                <w:b/>
              </w:rPr>
            </w:pPr>
            <w:r>
              <w:rPr>
                <w:b/>
              </w:rPr>
              <w:t>rozsah</w:t>
            </w:r>
          </w:p>
        </w:tc>
        <w:tc>
          <w:tcPr>
            <w:tcW w:w="709" w:type="dxa"/>
            <w:gridSpan w:val="2"/>
          </w:tcPr>
          <w:p w14:paraId="1BBAA1BD" w14:textId="77777777" w:rsidR="00075BF1" w:rsidRDefault="00075BF1" w:rsidP="00AA3147">
            <w:pPr>
              <w:jc w:val="both"/>
            </w:pPr>
            <w:proofErr w:type="gramStart"/>
            <w:r>
              <w:t>40h</w:t>
            </w:r>
            <w:proofErr w:type="gramEnd"/>
            <w:r>
              <w:t>/t</w:t>
            </w:r>
          </w:p>
        </w:tc>
        <w:tc>
          <w:tcPr>
            <w:tcW w:w="709" w:type="dxa"/>
            <w:gridSpan w:val="4"/>
            <w:shd w:val="clear" w:color="auto" w:fill="F7CAAC"/>
          </w:tcPr>
          <w:p w14:paraId="61DB7D84" w14:textId="77777777" w:rsidR="00075BF1" w:rsidRDefault="00075BF1" w:rsidP="00AA3147">
            <w:pPr>
              <w:jc w:val="both"/>
              <w:rPr>
                <w:b/>
              </w:rPr>
            </w:pPr>
            <w:r>
              <w:rPr>
                <w:b/>
              </w:rPr>
              <w:t>do kdy</w:t>
            </w:r>
          </w:p>
        </w:tc>
        <w:tc>
          <w:tcPr>
            <w:tcW w:w="1387" w:type="dxa"/>
            <w:gridSpan w:val="3"/>
          </w:tcPr>
          <w:p w14:paraId="3C6B1116" w14:textId="3214BF7E" w:rsidR="00075BF1" w:rsidRDefault="0002255A" w:rsidP="00AA3147">
            <w:pPr>
              <w:jc w:val="both"/>
            </w:pPr>
            <w:r>
              <w:t>01/2026</w:t>
            </w:r>
          </w:p>
        </w:tc>
      </w:tr>
      <w:tr w:rsidR="00075BF1" w14:paraId="4271F0B5" w14:textId="77777777" w:rsidTr="00AA3147">
        <w:tc>
          <w:tcPr>
            <w:tcW w:w="5068" w:type="dxa"/>
            <w:gridSpan w:val="4"/>
            <w:shd w:val="clear" w:color="auto" w:fill="F7CAAC"/>
          </w:tcPr>
          <w:p w14:paraId="0067A415" w14:textId="77777777" w:rsidR="00075BF1" w:rsidRDefault="00075BF1" w:rsidP="00AA3147">
            <w:pPr>
              <w:jc w:val="both"/>
              <w:rPr>
                <w:b/>
              </w:rPr>
            </w:pPr>
            <w:r>
              <w:rPr>
                <w:b/>
              </w:rPr>
              <w:t>Typ vztahu na součásti VŠ, která uskutečňuje st. program</w:t>
            </w:r>
          </w:p>
        </w:tc>
        <w:tc>
          <w:tcPr>
            <w:tcW w:w="992" w:type="dxa"/>
            <w:gridSpan w:val="4"/>
          </w:tcPr>
          <w:p w14:paraId="230E5AAD" w14:textId="77777777" w:rsidR="00075BF1" w:rsidRDefault="00075BF1" w:rsidP="00AA3147">
            <w:pPr>
              <w:jc w:val="both"/>
            </w:pPr>
            <w:r>
              <w:t>pp.</w:t>
            </w:r>
          </w:p>
        </w:tc>
        <w:tc>
          <w:tcPr>
            <w:tcW w:w="994" w:type="dxa"/>
            <w:gridSpan w:val="2"/>
            <w:shd w:val="clear" w:color="auto" w:fill="F7CAAC"/>
          </w:tcPr>
          <w:p w14:paraId="78B9564B" w14:textId="77777777" w:rsidR="00075BF1" w:rsidRDefault="00075BF1" w:rsidP="00AA3147">
            <w:pPr>
              <w:jc w:val="both"/>
              <w:rPr>
                <w:b/>
              </w:rPr>
            </w:pPr>
            <w:r>
              <w:rPr>
                <w:b/>
              </w:rPr>
              <w:t>rozsah</w:t>
            </w:r>
          </w:p>
        </w:tc>
        <w:tc>
          <w:tcPr>
            <w:tcW w:w="709" w:type="dxa"/>
            <w:gridSpan w:val="2"/>
          </w:tcPr>
          <w:p w14:paraId="7930735A" w14:textId="77777777" w:rsidR="00075BF1" w:rsidRDefault="00075BF1" w:rsidP="00AA3147">
            <w:pPr>
              <w:jc w:val="both"/>
            </w:pPr>
            <w:proofErr w:type="gramStart"/>
            <w:r>
              <w:t>40h</w:t>
            </w:r>
            <w:proofErr w:type="gramEnd"/>
            <w:r>
              <w:t>/t</w:t>
            </w:r>
          </w:p>
        </w:tc>
        <w:tc>
          <w:tcPr>
            <w:tcW w:w="709" w:type="dxa"/>
            <w:gridSpan w:val="4"/>
            <w:shd w:val="clear" w:color="auto" w:fill="F7CAAC"/>
          </w:tcPr>
          <w:p w14:paraId="52C64A7E" w14:textId="77777777" w:rsidR="00075BF1" w:rsidRDefault="00075BF1" w:rsidP="00AA3147">
            <w:pPr>
              <w:jc w:val="both"/>
              <w:rPr>
                <w:b/>
              </w:rPr>
            </w:pPr>
            <w:r>
              <w:rPr>
                <w:b/>
              </w:rPr>
              <w:t>do kdy</w:t>
            </w:r>
          </w:p>
        </w:tc>
        <w:tc>
          <w:tcPr>
            <w:tcW w:w="1387" w:type="dxa"/>
            <w:gridSpan w:val="3"/>
          </w:tcPr>
          <w:p w14:paraId="1C2494EC" w14:textId="4978C3E5" w:rsidR="00075BF1" w:rsidRDefault="0002255A" w:rsidP="00AA3147">
            <w:pPr>
              <w:jc w:val="both"/>
            </w:pPr>
            <w:r>
              <w:t>01/2026</w:t>
            </w:r>
          </w:p>
        </w:tc>
      </w:tr>
      <w:tr w:rsidR="00075BF1" w14:paraId="7E60DA34" w14:textId="77777777" w:rsidTr="00AA3147">
        <w:tc>
          <w:tcPr>
            <w:tcW w:w="6060" w:type="dxa"/>
            <w:gridSpan w:val="8"/>
            <w:shd w:val="clear" w:color="auto" w:fill="F7CAAC"/>
          </w:tcPr>
          <w:p w14:paraId="282C3AD4" w14:textId="77777777" w:rsidR="00075BF1" w:rsidRDefault="00075BF1" w:rsidP="00AA3147">
            <w:pPr>
              <w:jc w:val="both"/>
            </w:pPr>
            <w:r>
              <w:rPr>
                <w:b/>
              </w:rPr>
              <w:t>Další současná působení jako akademický pracovník na jiných VŠ</w:t>
            </w:r>
          </w:p>
        </w:tc>
        <w:tc>
          <w:tcPr>
            <w:tcW w:w="1703" w:type="dxa"/>
            <w:gridSpan w:val="4"/>
            <w:shd w:val="clear" w:color="auto" w:fill="F7CAAC"/>
          </w:tcPr>
          <w:p w14:paraId="43D9A025" w14:textId="77777777" w:rsidR="00075BF1" w:rsidRDefault="00075BF1" w:rsidP="00AA3147">
            <w:pPr>
              <w:jc w:val="both"/>
              <w:rPr>
                <w:b/>
              </w:rPr>
            </w:pPr>
            <w:r>
              <w:rPr>
                <w:b/>
              </w:rPr>
              <w:t xml:space="preserve">typ </w:t>
            </w:r>
            <w:proofErr w:type="spellStart"/>
            <w:r>
              <w:rPr>
                <w:b/>
              </w:rPr>
              <w:t>prac</w:t>
            </w:r>
            <w:proofErr w:type="spellEnd"/>
            <w:r>
              <w:rPr>
                <w:b/>
              </w:rPr>
              <w:t>. vztahu</w:t>
            </w:r>
          </w:p>
        </w:tc>
        <w:tc>
          <w:tcPr>
            <w:tcW w:w="2096" w:type="dxa"/>
            <w:gridSpan w:val="7"/>
            <w:shd w:val="clear" w:color="auto" w:fill="F7CAAC"/>
          </w:tcPr>
          <w:p w14:paraId="0EE19013" w14:textId="77777777" w:rsidR="00075BF1" w:rsidRDefault="00075BF1" w:rsidP="00AA3147">
            <w:pPr>
              <w:jc w:val="both"/>
              <w:rPr>
                <w:b/>
              </w:rPr>
            </w:pPr>
            <w:r>
              <w:rPr>
                <w:b/>
              </w:rPr>
              <w:t>rozsah</w:t>
            </w:r>
          </w:p>
        </w:tc>
      </w:tr>
      <w:tr w:rsidR="00075BF1" w14:paraId="48C14514" w14:textId="77777777" w:rsidTr="00AA3147">
        <w:tc>
          <w:tcPr>
            <w:tcW w:w="6060" w:type="dxa"/>
            <w:gridSpan w:val="8"/>
          </w:tcPr>
          <w:p w14:paraId="649FEAA9" w14:textId="7030BD71" w:rsidR="00075BF1" w:rsidRDefault="00075BF1" w:rsidP="00AA3147">
            <w:pPr>
              <w:jc w:val="both"/>
            </w:pPr>
          </w:p>
        </w:tc>
        <w:tc>
          <w:tcPr>
            <w:tcW w:w="1703" w:type="dxa"/>
            <w:gridSpan w:val="4"/>
          </w:tcPr>
          <w:p w14:paraId="65FA3347" w14:textId="5DD28477" w:rsidR="00075BF1" w:rsidRDefault="00075BF1" w:rsidP="00AA3147">
            <w:pPr>
              <w:jc w:val="both"/>
            </w:pPr>
          </w:p>
        </w:tc>
        <w:tc>
          <w:tcPr>
            <w:tcW w:w="2096" w:type="dxa"/>
            <w:gridSpan w:val="7"/>
          </w:tcPr>
          <w:p w14:paraId="4A8E1B7C" w14:textId="349F4979" w:rsidR="00075BF1" w:rsidRDefault="00075BF1" w:rsidP="00AA3147">
            <w:pPr>
              <w:jc w:val="both"/>
            </w:pPr>
          </w:p>
        </w:tc>
      </w:tr>
      <w:tr w:rsidR="00075BF1" w14:paraId="382EED72" w14:textId="77777777" w:rsidTr="00AA3147">
        <w:tc>
          <w:tcPr>
            <w:tcW w:w="6060" w:type="dxa"/>
            <w:gridSpan w:val="8"/>
          </w:tcPr>
          <w:p w14:paraId="3983F2B9" w14:textId="77777777" w:rsidR="00075BF1" w:rsidRDefault="00075BF1" w:rsidP="00AA3147">
            <w:pPr>
              <w:jc w:val="both"/>
            </w:pPr>
          </w:p>
        </w:tc>
        <w:tc>
          <w:tcPr>
            <w:tcW w:w="1703" w:type="dxa"/>
            <w:gridSpan w:val="4"/>
          </w:tcPr>
          <w:p w14:paraId="1603709C" w14:textId="77777777" w:rsidR="00075BF1" w:rsidRDefault="00075BF1" w:rsidP="00AA3147">
            <w:pPr>
              <w:jc w:val="both"/>
            </w:pPr>
          </w:p>
        </w:tc>
        <w:tc>
          <w:tcPr>
            <w:tcW w:w="2096" w:type="dxa"/>
            <w:gridSpan w:val="7"/>
          </w:tcPr>
          <w:p w14:paraId="1D03DC80" w14:textId="77777777" w:rsidR="00075BF1" w:rsidRDefault="00075BF1" w:rsidP="00AA3147">
            <w:pPr>
              <w:jc w:val="both"/>
            </w:pPr>
          </w:p>
        </w:tc>
      </w:tr>
      <w:tr w:rsidR="00075BF1" w14:paraId="7178D83C" w14:textId="77777777" w:rsidTr="00AA3147">
        <w:tc>
          <w:tcPr>
            <w:tcW w:w="9859" w:type="dxa"/>
            <w:gridSpan w:val="19"/>
            <w:shd w:val="clear" w:color="auto" w:fill="F7CAAC"/>
          </w:tcPr>
          <w:p w14:paraId="6CE03C5E" w14:textId="77777777" w:rsidR="00075BF1" w:rsidRDefault="00075BF1" w:rsidP="00AA3147">
            <w:pPr>
              <w:jc w:val="both"/>
            </w:pPr>
            <w:r>
              <w:rPr>
                <w:b/>
              </w:rPr>
              <w:t>Předměty příslušného studijního programu a způsob zapojení do jejich výuky, příp. další zapojení do uskutečňování studijního programu</w:t>
            </w:r>
          </w:p>
        </w:tc>
      </w:tr>
      <w:tr w:rsidR="00075BF1" w14:paraId="486FCB10" w14:textId="77777777" w:rsidTr="00AA3147">
        <w:trPr>
          <w:trHeight w:val="1118"/>
        </w:trPr>
        <w:tc>
          <w:tcPr>
            <w:tcW w:w="9859" w:type="dxa"/>
            <w:gridSpan w:val="19"/>
            <w:tcBorders>
              <w:top w:val="nil"/>
            </w:tcBorders>
          </w:tcPr>
          <w:p w14:paraId="440C59D4" w14:textId="4E5E011A" w:rsidR="00075BF1" w:rsidRPr="00A22651" w:rsidRDefault="00075BF1" w:rsidP="00AA31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Oborové teorie a technologie 1</w:t>
            </w:r>
            <w:r w:rsidR="0097698E">
              <w:t>, 2, 3, 4, 5</w:t>
            </w:r>
            <w:r w:rsidR="005545B7">
              <w:t xml:space="preserve"> </w:t>
            </w:r>
            <w:r>
              <w:t>- přednášející</w:t>
            </w:r>
            <w:r w:rsidR="0097698E">
              <w:t>, garant předmětu</w:t>
            </w:r>
          </w:p>
          <w:p w14:paraId="67FBC58D" w14:textId="3A1CB569" w:rsidR="00075BF1" w:rsidRDefault="00075BF1" w:rsidP="00AA3147">
            <w:pPr>
              <w:jc w:val="both"/>
            </w:pPr>
            <w:r>
              <w:t>Komunikace KKO 1</w:t>
            </w:r>
            <w:r w:rsidR="0097698E">
              <w:t xml:space="preserve">, 2 </w:t>
            </w:r>
            <w:r>
              <w:t>- vede seminář</w:t>
            </w:r>
            <w:r w:rsidR="0097698E">
              <w:t>, garant předmětu</w:t>
            </w:r>
          </w:p>
          <w:p w14:paraId="036EA07A" w14:textId="51F9658D" w:rsidR="00075BF1" w:rsidRDefault="00075BF1"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Green design and </w:t>
            </w:r>
            <w:proofErr w:type="spellStart"/>
            <w:r>
              <w:t>suistanable</w:t>
            </w:r>
            <w:proofErr w:type="spellEnd"/>
            <w:r>
              <w:t xml:space="preserve"> </w:t>
            </w:r>
            <w:proofErr w:type="spellStart"/>
            <w:r>
              <w:t>materials</w:t>
            </w:r>
            <w:proofErr w:type="spellEnd"/>
            <w:r>
              <w:t xml:space="preserve"> 1</w:t>
            </w:r>
            <w:r w:rsidR="0097698E">
              <w:t>, 2</w:t>
            </w:r>
            <w:r w:rsidR="008278A3">
              <w:t xml:space="preserve"> </w:t>
            </w:r>
            <w:r>
              <w:t xml:space="preserve">- </w:t>
            </w:r>
            <w:r w:rsidR="0097698E">
              <w:t>vede seminář, garant předmětu</w:t>
            </w:r>
          </w:p>
          <w:p w14:paraId="4DCC85B8" w14:textId="79A5FB7C" w:rsidR="00075BF1" w:rsidRDefault="00075BF1"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81F80">
              <w:t>Bakalářsk</w:t>
            </w:r>
            <w:r w:rsidR="00923D5B">
              <w:t xml:space="preserve">á </w:t>
            </w:r>
            <w:r w:rsidR="001B4ED3">
              <w:t>práce – vede</w:t>
            </w:r>
            <w:r>
              <w:t xml:space="preserve"> seminář</w:t>
            </w:r>
            <w:r w:rsidR="0097698E">
              <w:t>, garant předmětu</w:t>
            </w:r>
          </w:p>
          <w:p w14:paraId="3A32C301" w14:textId="77777777" w:rsidR="00075BF1" w:rsidRPr="002827C6" w:rsidRDefault="00075BF1" w:rsidP="00AA314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r>
      <w:tr w:rsidR="00075BF1" w14:paraId="12C2E66B" w14:textId="77777777" w:rsidTr="00AA3147">
        <w:trPr>
          <w:trHeight w:val="340"/>
        </w:trPr>
        <w:tc>
          <w:tcPr>
            <w:tcW w:w="9859" w:type="dxa"/>
            <w:gridSpan w:val="19"/>
            <w:tcBorders>
              <w:top w:val="nil"/>
            </w:tcBorders>
            <w:shd w:val="clear" w:color="auto" w:fill="FBD4B4"/>
          </w:tcPr>
          <w:p w14:paraId="03CE0C84" w14:textId="77777777" w:rsidR="00075BF1" w:rsidRPr="002827C6" w:rsidRDefault="00075BF1" w:rsidP="00AA3147">
            <w:pPr>
              <w:jc w:val="both"/>
              <w:rPr>
                <w:b/>
              </w:rPr>
            </w:pPr>
            <w:r w:rsidRPr="002827C6">
              <w:rPr>
                <w:b/>
              </w:rPr>
              <w:t>Zapojení do výuky v dalších studijních programech na téže vysoké škole (pouze u garantů ZT a PZ předmětů)</w:t>
            </w:r>
          </w:p>
        </w:tc>
      </w:tr>
      <w:tr w:rsidR="00075BF1" w14:paraId="0C3F9108" w14:textId="77777777" w:rsidTr="00AA3147">
        <w:trPr>
          <w:trHeight w:val="340"/>
        </w:trPr>
        <w:tc>
          <w:tcPr>
            <w:tcW w:w="2802" w:type="dxa"/>
            <w:gridSpan w:val="2"/>
            <w:tcBorders>
              <w:top w:val="nil"/>
            </w:tcBorders>
          </w:tcPr>
          <w:p w14:paraId="5A0E4EC4" w14:textId="77777777" w:rsidR="00075BF1" w:rsidRPr="002827C6" w:rsidRDefault="00075BF1" w:rsidP="00AA3147">
            <w:pPr>
              <w:jc w:val="both"/>
              <w:rPr>
                <w:b/>
              </w:rPr>
            </w:pPr>
            <w:r w:rsidRPr="002827C6">
              <w:rPr>
                <w:b/>
              </w:rPr>
              <w:t>Název studijního předmětu</w:t>
            </w:r>
          </w:p>
        </w:tc>
        <w:tc>
          <w:tcPr>
            <w:tcW w:w="2409" w:type="dxa"/>
            <w:gridSpan w:val="3"/>
            <w:tcBorders>
              <w:top w:val="nil"/>
            </w:tcBorders>
          </w:tcPr>
          <w:p w14:paraId="71F0A25F" w14:textId="77777777" w:rsidR="00075BF1" w:rsidRPr="002827C6" w:rsidRDefault="00075BF1" w:rsidP="00AA3147">
            <w:pPr>
              <w:jc w:val="both"/>
              <w:rPr>
                <w:b/>
              </w:rPr>
            </w:pPr>
            <w:r w:rsidRPr="002827C6">
              <w:rPr>
                <w:b/>
              </w:rPr>
              <w:t>Název studijního programu</w:t>
            </w:r>
          </w:p>
        </w:tc>
        <w:tc>
          <w:tcPr>
            <w:tcW w:w="567" w:type="dxa"/>
            <w:gridSpan w:val="2"/>
            <w:tcBorders>
              <w:top w:val="nil"/>
            </w:tcBorders>
          </w:tcPr>
          <w:p w14:paraId="3792094D" w14:textId="77777777" w:rsidR="00075BF1" w:rsidRPr="002827C6" w:rsidRDefault="00075BF1" w:rsidP="00AA3147">
            <w:pPr>
              <w:jc w:val="both"/>
              <w:rPr>
                <w:b/>
              </w:rPr>
            </w:pPr>
            <w:r w:rsidRPr="002827C6">
              <w:rPr>
                <w:b/>
              </w:rPr>
              <w:t>Sem.</w:t>
            </w:r>
          </w:p>
        </w:tc>
        <w:tc>
          <w:tcPr>
            <w:tcW w:w="2109" w:type="dxa"/>
            <w:gridSpan w:val="7"/>
            <w:tcBorders>
              <w:top w:val="nil"/>
            </w:tcBorders>
          </w:tcPr>
          <w:p w14:paraId="787BB34C" w14:textId="77777777" w:rsidR="00075BF1" w:rsidRPr="002827C6" w:rsidRDefault="00075BF1" w:rsidP="00AA3147">
            <w:pPr>
              <w:jc w:val="both"/>
              <w:rPr>
                <w:b/>
              </w:rPr>
            </w:pPr>
            <w:r w:rsidRPr="002827C6">
              <w:rPr>
                <w:b/>
              </w:rPr>
              <w:t>Role ve výuce daného předmětu</w:t>
            </w:r>
          </w:p>
        </w:tc>
        <w:tc>
          <w:tcPr>
            <w:tcW w:w="1972" w:type="dxa"/>
            <w:gridSpan w:val="5"/>
            <w:tcBorders>
              <w:top w:val="nil"/>
            </w:tcBorders>
          </w:tcPr>
          <w:p w14:paraId="3C9A7321" w14:textId="77777777" w:rsidR="00075BF1" w:rsidRPr="002827C6" w:rsidRDefault="00075BF1"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75BF1" w14:paraId="36D2EB72" w14:textId="77777777" w:rsidTr="00AA3147">
        <w:trPr>
          <w:trHeight w:val="285"/>
        </w:trPr>
        <w:tc>
          <w:tcPr>
            <w:tcW w:w="2802" w:type="dxa"/>
            <w:gridSpan w:val="2"/>
            <w:tcBorders>
              <w:top w:val="nil"/>
            </w:tcBorders>
          </w:tcPr>
          <w:p w14:paraId="7DABA3CA" w14:textId="77777777" w:rsidR="00075BF1" w:rsidRPr="00461AFF" w:rsidRDefault="00075BF1" w:rsidP="00AA3147">
            <w:pPr>
              <w:rPr>
                <w:color w:val="FF0000"/>
              </w:rPr>
            </w:pPr>
            <w:r>
              <w:t>Produkce v kulturních a kreativních odvětvích III</w:t>
            </w:r>
          </w:p>
        </w:tc>
        <w:tc>
          <w:tcPr>
            <w:tcW w:w="2409" w:type="dxa"/>
            <w:gridSpan w:val="3"/>
            <w:tcBorders>
              <w:top w:val="nil"/>
            </w:tcBorders>
          </w:tcPr>
          <w:p w14:paraId="3CB76BF4" w14:textId="77777777" w:rsidR="00075BF1" w:rsidRPr="00461AFF" w:rsidRDefault="00075BF1" w:rsidP="00AA3147">
            <w:pPr>
              <w:jc w:val="both"/>
              <w:rPr>
                <w:color w:val="FF0000"/>
              </w:rPr>
            </w:pPr>
            <w:proofErr w:type="spellStart"/>
            <w:r w:rsidRPr="005722D4">
              <w:t>Arts</w:t>
            </w:r>
            <w:proofErr w:type="spellEnd"/>
            <w:r w:rsidRPr="005722D4">
              <w:t xml:space="preserve"> Management</w:t>
            </w:r>
          </w:p>
        </w:tc>
        <w:tc>
          <w:tcPr>
            <w:tcW w:w="567" w:type="dxa"/>
            <w:gridSpan w:val="2"/>
            <w:tcBorders>
              <w:top w:val="nil"/>
            </w:tcBorders>
          </w:tcPr>
          <w:p w14:paraId="63B534F3" w14:textId="77777777" w:rsidR="00075BF1" w:rsidRPr="00323ECC" w:rsidRDefault="00075BF1" w:rsidP="00AA3147">
            <w:pPr>
              <w:jc w:val="both"/>
            </w:pPr>
            <w:r w:rsidRPr="00323ECC">
              <w:t>2 ZS</w:t>
            </w:r>
          </w:p>
        </w:tc>
        <w:tc>
          <w:tcPr>
            <w:tcW w:w="2109" w:type="dxa"/>
            <w:gridSpan w:val="7"/>
            <w:tcBorders>
              <w:top w:val="nil"/>
            </w:tcBorders>
          </w:tcPr>
          <w:p w14:paraId="39BD28CB" w14:textId="7DF04650" w:rsidR="00075BF1" w:rsidRPr="00323ECC" w:rsidRDefault="00075BF1" w:rsidP="00AA3147">
            <w:r w:rsidRPr="00323ECC">
              <w:t>Garant</w:t>
            </w:r>
            <w:r w:rsidR="001B4ED3">
              <w:t xml:space="preserve">, </w:t>
            </w:r>
            <w:r w:rsidR="00FB0B4A">
              <w:t>vede seminář (</w:t>
            </w:r>
            <w:r w:rsidR="001B4ED3">
              <w:t>50 %)</w:t>
            </w:r>
          </w:p>
        </w:tc>
        <w:tc>
          <w:tcPr>
            <w:tcW w:w="1972" w:type="dxa"/>
            <w:gridSpan w:val="5"/>
            <w:tcBorders>
              <w:top w:val="nil"/>
            </w:tcBorders>
          </w:tcPr>
          <w:p w14:paraId="28D2B768" w14:textId="7A5C2DC0" w:rsidR="00075BF1" w:rsidRPr="00323ECC" w:rsidRDefault="00075BF1" w:rsidP="00AA3147">
            <w:pPr>
              <w:jc w:val="both"/>
            </w:pPr>
          </w:p>
        </w:tc>
      </w:tr>
      <w:tr w:rsidR="00A82CB2" w14:paraId="2532BAF4" w14:textId="77777777" w:rsidTr="00AA3147">
        <w:trPr>
          <w:trHeight w:val="285"/>
        </w:trPr>
        <w:tc>
          <w:tcPr>
            <w:tcW w:w="2802" w:type="dxa"/>
            <w:gridSpan w:val="2"/>
            <w:tcBorders>
              <w:top w:val="nil"/>
            </w:tcBorders>
          </w:tcPr>
          <w:p w14:paraId="0C50DD15" w14:textId="45FDC876" w:rsidR="00A82CB2" w:rsidRDefault="00A82CB2" w:rsidP="00A82CB2">
            <w:r>
              <w:t>Produkce v kulturních a kreativních odvětvích IV</w:t>
            </w:r>
          </w:p>
        </w:tc>
        <w:tc>
          <w:tcPr>
            <w:tcW w:w="2409" w:type="dxa"/>
            <w:gridSpan w:val="3"/>
            <w:tcBorders>
              <w:top w:val="nil"/>
            </w:tcBorders>
          </w:tcPr>
          <w:p w14:paraId="153E28DA" w14:textId="55E09B7E" w:rsidR="00A82CB2" w:rsidRPr="005722D4" w:rsidRDefault="00A82CB2" w:rsidP="00A82CB2">
            <w:pPr>
              <w:jc w:val="both"/>
            </w:pPr>
            <w:proofErr w:type="spellStart"/>
            <w:r w:rsidRPr="005722D4">
              <w:t>Arts</w:t>
            </w:r>
            <w:proofErr w:type="spellEnd"/>
            <w:r w:rsidRPr="005722D4">
              <w:t xml:space="preserve"> Management</w:t>
            </w:r>
          </w:p>
        </w:tc>
        <w:tc>
          <w:tcPr>
            <w:tcW w:w="567" w:type="dxa"/>
            <w:gridSpan w:val="2"/>
            <w:tcBorders>
              <w:top w:val="nil"/>
            </w:tcBorders>
          </w:tcPr>
          <w:p w14:paraId="0CB1EBD8" w14:textId="05F4C5F5" w:rsidR="00A82CB2" w:rsidRPr="00323ECC" w:rsidRDefault="00A82CB2" w:rsidP="00A82CB2">
            <w:pPr>
              <w:jc w:val="both"/>
            </w:pPr>
            <w:r w:rsidRPr="00323ECC">
              <w:t xml:space="preserve">2 </w:t>
            </w:r>
            <w:r>
              <w:t>L</w:t>
            </w:r>
            <w:r w:rsidRPr="00323ECC">
              <w:t>S</w:t>
            </w:r>
          </w:p>
        </w:tc>
        <w:tc>
          <w:tcPr>
            <w:tcW w:w="2109" w:type="dxa"/>
            <w:gridSpan w:val="7"/>
            <w:tcBorders>
              <w:top w:val="nil"/>
            </w:tcBorders>
          </w:tcPr>
          <w:p w14:paraId="20B17D3C" w14:textId="118C0B52" w:rsidR="00A82CB2" w:rsidRPr="00323ECC" w:rsidRDefault="00A82CB2" w:rsidP="00A82CB2">
            <w:r w:rsidRPr="00323ECC">
              <w:t>Garant</w:t>
            </w:r>
            <w:r>
              <w:t>, vede seminář (50 %)</w:t>
            </w:r>
          </w:p>
        </w:tc>
        <w:tc>
          <w:tcPr>
            <w:tcW w:w="1972" w:type="dxa"/>
            <w:gridSpan w:val="5"/>
            <w:tcBorders>
              <w:top w:val="nil"/>
            </w:tcBorders>
          </w:tcPr>
          <w:p w14:paraId="541E3060" w14:textId="30FF7183" w:rsidR="00A82CB2" w:rsidRPr="00323ECC" w:rsidRDefault="00A82CB2" w:rsidP="00A82CB2">
            <w:pPr>
              <w:jc w:val="both"/>
            </w:pPr>
          </w:p>
        </w:tc>
      </w:tr>
      <w:tr w:rsidR="00A82CB2" w14:paraId="731D3BE1" w14:textId="77777777" w:rsidTr="00AA3147">
        <w:trPr>
          <w:trHeight w:val="284"/>
        </w:trPr>
        <w:tc>
          <w:tcPr>
            <w:tcW w:w="2802" w:type="dxa"/>
            <w:gridSpan w:val="2"/>
            <w:tcBorders>
              <w:top w:val="nil"/>
            </w:tcBorders>
          </w:tcPr>
          <w:p w14:paraId="549F4603" w14:textId="77777777" w:rsidR="00A82CB2" w:rsidRDefault="00A82CB2" w:rsidP="00A82CB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Umělecká kritika</w:t>
            </w:r>
          </w:p>
          <w:p w14:paraId="7D4DB382" w14:textId="77777777" w:rsidR="00A82CB2" w:rsidRPr="00461AFF" w:rsidRDefault="00A82CB2" w:rsidP="00A82CB2">
            <w:pPr>
              <w:jc w:val="both"/>
              <w:rPr>
                <w:color w:val="FF0000"/>
              </w:rPr>
            </w:pPr>
          </w:p>
        </w:tc>
        <w:tc>
          <w:tcPr>
            <w:tcW w:w="2409" w:type="dxa"/>
            <w:gridSpan w:val="3"/>
            <w:tcBorders>
              <w:top w:val="nil"/>
            </w:tcBorders>
          </w:tcPr>
          <w:p w14:paraId="28EC7AF0" w14:textId="77777777" w:rsidR="00A82CB2" w:rsidRPr="00461AFF" w:rsidRDefault="00A82CB2" w:rsidP="00A82CB2">
            <w:pPr>
              <w:jc w:val="both"/>
              <w:rPr>
                <w:color w:val="FF0000"/>
              </w:rPr>
            </w:pPr>
            <w:proofErr w:type="spellStart"/>
            <w:r w:rsidRPr="005722D4">
              <w:t>Arts</w:t>
            </w:r>
            <w:proofErr w:type="spellEnd"/>
            <w:r w:rsidRPr="005722D4">
              <w:t xml:space="preserve"> Management</w:t>
            </w:r>
          </w:p>
        </w:tc>
        <w:tc>
          <w:tcPr>
            <w:tcW w:w="567" w:type="dxa"/>
            <w:gridSpan w:val="2"/>
            <w:tcBorders>
              <w:top w:val="nil"/>
            </w:tcBorders>
          </w:tcPr>
          <w:p w14:paraId="133514A5" w14:textId="77777777" w:rsidR="00A82CB2" w:rsidRPr="00323ECC" w:rsidRDefault="00A82CB2" w:rsidP="00A82CB2">
            <w:pPr>
              <w:jc w:val="both"/>
            </w:pPr>
            <w:r w:rsidRPr="00323ECC">
              <w:t>2 ZS</w:t>
            </w:r>
          </w:p>
        </w:tc>
        <w:tc>
          <w:tcPr>
            <w:tcW w:w="2109" w:type="dxa"/>
            <w:gridSpan w:val="7"/>
            <w:tcBorders>
              <w:top w:val="nil"/>
            </w:tcBorders>
          </w:tcPr>
          <w:p w14:paraId="7665AE0B" w14:textId="29F5A344" w:rsidR="00A82CB2" w:rsidRPr="00323ECC" w:rsidRDefault="00A82CB2" w:rsidP="00A82CB2">
            <w:r w:rsidRPr="00323ECC">
              <w:t>Garant</w:t>
            </w:r>
            <w:r>
              <w:t xml:space="preserve">, </w:t>
            </w:r>
            <w:r w:rsidRPr="00323ECC">
              <w:t>vede cvičení</w:t>
            </w:r>
          </w:p>
        </w:tc>
        <w:tc>
          <w:tcPr>
            <w:tcW w:w="1972" w:type="dxa"/>
            <w:gridSpan w:val="5"/>
            <w:tcBorders>
              <w:top w:val="nil"/>
            </w:tcBorders>
          </w:tcPr>
          <w:p w14:paraId="35D2CD5D" w14:textId="582DC477" w:rsidR="00A82CB2" w:rsidRPr="00323ECC" w:rsidRDefault="00A82CB2" w:rsidP="00A82CB2">
            <w:pPr>
              <w:jc w:val="both"/>
            </w:pPr>
          </w:p>
        </w:tc>
      </w:tr>
      <w:tr w:rsidR="00A82CB2" w14:paraId="0C56AC9D" w14:textId="77777777" w:rsidTr="00AA3147">
        <w:tc>
          <w:tcPr>
            <w:tcW w:w="9859" w:type="dxa"/>
            <w:gridSpan w:val="19"/>
            <w:shd w:val="clear" w:color="auto" w:fill="F7CAAC"/>
          </w:tcPr>
          <w:p w14:paraId="541D8A7C" w14:textId="77777777" w:rsidR="00A82CB2" w:rsidRDefault="00A82CB2" w:rsidP="00A82CB2">
            <w:pPr>
              <w:jc w:val="both"/>
            </w:pPr>
            <w:r>
              <w:rPr>
                <w:b/>
              </w:rPr>
              <w:t xml:space="preserve">Údaje o vzdělání na VŠ </w:t>
            </w:r>
          </w:p>
        </w:tc>
      </w:tr>
      <w:tr w:rsidR="00A82CB2" w14:paraId="08745323" w14:textId="77777777" w:rsidTr="00B82F27">
        <w:trPr>
          <w:trHeight w:val="706"/>
        </w:trPr>
        <w:tc>
          <w:tcPr>
            <w:tcW w:w="9859" w:type="dxa"/>
            <w:gridSpan w:val="19"/>
          </w:tcPr>
          <w:p w14:paraId="7428B649" w14:textId="77777777" w:rsidR="00A82CB2" w:rsidRDefault="00A82CB2" w:rsidP="00A82CB2">
            <w:pPr>
              <w:jc w:val="both"/>
            </w:pPr>
            <w:r>
              <w:t xml:space="preserve">2005-2010: Vysoká škola výtvarných </w:t>
            </w:r>
            <w:proofErr w:type="spellStart"/>
            <w:r>
              <w:t>umení</w:t>
            </w:r>
            <w:proofErr w:type="spellEnd"/>
            <w:r>
              <w:t xml:space="preserve"> v </w:t>
            </w:r>
            <w:proofErr w:type="spellStart"/>
            <w:r>
              <w:t>Bratislave</w:t>
            </w:r>
            <w:proofErr w:type="spellEnd"/>
            <w:r>
              <w:t xml:space="preserve">, </w:t>
            </w:r>
            <w:proofErr w:type="spellStart"/>
            <w:r>
              <w:t>doktorsk</w:t>
            </w:r>
            <w:proofErr w:type="spellEnd"/>
            <w:r>
              <w:rPr>
                <w:lang w:val="fr-FR"/>
              </w:rPr>
              <w:t xml:space="preserve">é </w:t>
            </w:r>
            <w:r>
              <w:t xml:space="preserve">studium v oboru </w:t>
            </w:r>
            <w:proofErr w:type="spellStart"/>
            <w:r>
              <w:t>Výtvarn</w:t>
            </w:r>
            <w:proofErr w:type="spellEnd"/>
            <w:r>
              <w:rPr>
                <w:lang w:val="fr-FR"/>
              </w:rPr>
              <w:t xml:space="preserve">é </w:t>
            </w:r>
            <w:proofErr w:type="spellStart"/>
            <w:r>
              <w:t>umenie</w:t>
            </w:r>
            <w:proofErr w:type="spellEnd"/>
            <w:r>
              <w:t xml:space="preserve"> </w:t>
            </w:r>
            <w:proofErr w:type="spellStart"/>
            <w:r>
              <w:t>ArtD</w:t>
            </w:r>
            <w:proofErr w:type="spellEnd"/>
            <w:r>
              <w:t>.</w:t>
            </w:r>
          </w:p>
          <w:p w14:paraId="58E5F1A6" w14:textId="5DA73EB1" w:rsidR="00A82CB2" w:rsidRDefault="00A82CB2" w:rsidP="00A82CB2">
            <w:pPr>
              <w:jc w:val="both"/>
              <w:rPr>
                <w:b/>
              </w:rPr>
            </w:pPr>
            <w:r>
              <w:t xml:space="preserve">1999-2005: Vysoká škola výtvarných </w:t>
            </w:r>
            <w:proofErr w:type="spellStart"/>
            <w:r>
              <w:t>umení</w:t>
            </w:r>
            <w:proofErr w:type="spellEnd"/>
            <w:r>
              <w:t xml:space="preserve"> v </w:t>
            </w:r>
            <w:proofErr w:type="spellStart"/>
            <w:r>
              <w:t>Bratislave</w:t>
            </w:r>
            <w:proofErr w:type="spellEnd"/>
            <w:r>
              <w:t xml:space="preserve"> </w:t>
            </w:r>
            <w:r w:rsidRPr="008A038D">
              <w:rPr>
                <w:bCs/>
              </w:rPr>
              <w:t>Mgr. art.</w:t>
            </w:r>
            <w:r>
              <w:rPr>
                <w:b/>
                <w:bCs/>
              </w:rPr>
              <w:t xml:space="preserve"> </w:t>
            </w:r>
            <w:proofErr w:type="spellStart"/>
            <w:r>
              <w:t>Ateli</w:t>
            </w:r>
            <w:proofErr w:type="spellEnd"/>
            <w:r>
              <w:rPr>
                <w:lang w:val="fr-FR"/>
              </w:rPr>
              <w:t>é</w:t>
            </w:r>
            <w:r>
              <w:rPr>
                <w:lang w:val="de-DE"/>
              </w:rPr>
              <w:t xml:space="preserve">r </w:t>
            </w:r>
            <w:proofErr w:type="spellStart"/>
            <w:r>
              <w:rPr>
                <w:lang w:val="de-DE"/>
              </w:rPr>
              <w:t>odevn</w:t>
            </w:r>
            <w:proofErr w:type="spellEnd"/>
            <w:r>
              <w:rPr>
                <w:lang w:val="fr-FR"/>
              </w:rPr>
              <w:t>é</w:t>
            </w:r>
            <w:r>
              <w:t>ho dizajnu</w:t>
            </w:r>
          </w:p>
        </w:tc>
      </w:tr>
      <w:tr w:rsidR="00A82CB2" w14:paraId="0B43E86F" w14:textId="77777777" w:rsidTr="00AA3147">
        <w:tc>
          <w:tcPr>
            <w:tcW w:w="9859" w:type="dxa"/>
            <w:gridSpan w:val="19"/>
            <w:shd w:val="clear" w:color="auto" w:fill="F7CAAC"/>
          </w:tcPr>
          <w:p w14:paraId="71A6136B" w14:textId="77777777" w:rsidR="00A82CB2" w:rsidRDefault="00A82CB2" w:rsidP="00A82CB2">
            <w:pPr>
              <w:jc w:val="both"/>
              <w:rPr>
                <w:b/>
              </w:rPr>
            </w:pPr>
            <w:r>
              <w:rPr>
                <w:b/>
              </w:rPr>
              <w:t>Údaje o odborném působení od absolvování VŠ</w:t>
            </w:r>
          </w:p>
        </w:tc>
      </w:tr>
      <w:tr w:rsidR="00A82CB2" w14:paraId="2FFBE5EB" w14:textId="77777777" w:rsidTr="00AA3147">
        <w:trPr>
          <w:trHeight w:val="1090"/>
        </w:trPr>
        <w:tc>
          <w:tcPr>
            <w:tcW w:w="9859" w:type="dxa"/>
            <w:gridSpan w:val="19"/>
          </w:tcPr>
          <w:p w14:paraId="4738A7D7" w14:textId="77777777" w:rsidR="00A82CB2" w:rsidRDefault="00A82CB2" w:rsidP="00A82CB2">
            <w:pPr>
              <w:jc w:val="both"/>
            </w:pPr>
            <w:proofErr w:type="gramStart"/>
            <w:r>
              <w:t>2022-dosud</w:t>
            </w:r>
            <w:proofErr w:type="gramEnd"/>
            <w:r>
              <w:t xml:space="preserve">: Univerzita Tomáše Bati ve Zlíně, Fakulta multimediálních komunikací, akademický pracovník </w:t>
            </w:r>
          </w:p>
          <w:p w14:paraId="638BC1D0" w14:textId="77777777" w:rsidR="00A82CB2" w:rsidRDefault="00A82CB2" w:rsidP="00A82CB2">
            <w:pPr>
              <w:jc w:val="both"/>
            </w:pPr>
            <w:proofErr w:type="gramStart"/>
            <w:r>
              <w:t>2021-dosud</w:t>
            </w:r>
            <w:proofErr w:type="gramEnd"/>
            <w:r>
              <w:t xml:space="preserve">: </w:t>
            </w:r>
            <w:proofErr w:type="spellStart"/>
            <w:r>
              <w:t>Paneuropská</w:t>
            </w:r>
            <w:proofErr w:type="spellEnd"/>
            <w:r>
              <w:t xml:space="preserve"> vysoká škola v Bratislavě, Fakulta </w:t>
            </w:r>
            <w:proofErr w:type="spellStart"/>
            <w:r>
              <w:t>Masm</w:t>
            </w:r>
            <w:proofErr w:type="spellEnd"/>
            <w:r>
              <w:rPr>
                <w:lang w:val="fr-FR"/>
              </w:rPr>
              <w:t>é</w:t>
            </w:r>
            <w:proofErr w:type="spellStart"/>
            <w:r>
              <w:t>dií</w:t>
            </w:r>
            <w:proofErr w:type="spellEnd"/>
            <w:r>
              <w:t>, katedra Dizajn M</w:t>
            </w:r>
            <w:r>
              <w:rPr>
                <w:lang w:val="fr-FR"/>
              </w:rPr>
              <w:t>é</w:t>
            </w:r>
            <w:proofErr w:type="spellStart"/>
            <w:r>
              <w:t>dií</w:t>
            </w:r>
            <w:proofErr w:type="spellEnd"/>
          </w:p>
          <w:p w14:paraId="0397392F" w14:textId="77777777" w:rsidR="00A82CB2" w:rsidRDefault="00A82CB2" w:rsidP="00A82CB2">
            <w:pPr>
              <w:jc w:val="both"/>
            </w:pPr>
            <w:r>
              <w:t xml:space="preserve">2016-2019: Vysoká škola výtvarných </w:t>
            </w:r>
            <w:proofErr w:type="spellStart"/>
            <w:r>
              <w:t>umení</w:t>
            </w:r>
            <w:proofErr w:type="spellEnd"/>
            <w:r>
              <w:t xml:space="preserve"> v Bratislavě, externí akademický pracovník</w:t>
            </w:r>
          </w:p>
          <w:p w14:paraId="5B7973C6" w14:textId="77777777" w:rsidR="00A82CB2" w:rsidRDefault="00A82CB2" w:rsidP="00A82CB2">
            <w:pPr>
              <w:jc w:val="both"/>
            </w:pPr>
            <w:r>
              <w:t xml:space="preserve">2016-2022: </w:t>
            </w:r>
            <w:proofErr w:type="spellStart"/>
            <w:r>
              <w:t>Mod'Spe</w:t>
            </w:r>
            <w:proofErr w:type="spellEnd"/>
            <w:r>
              <w:t xml:space="preserve"> Paris </w:t>
            </w:r>
            <w:proofErr w:type="spellStart"/>
            <w:r>
              <w:t>Central</w:t>
            </w:r>
            <w:proofErr w:type="spellEnd"/>
            <w:r>
              <w:t xml:space="preserve"> </w:t>
            </w:r>
            <w:proofErr w:type="spellStart"/>
            <w:r>
              <w:t>Europe</w:t>
            </w:r>
            <w:proofErr w:type="spellEnd"/>
            <w:r>
              <w:t xml:space="preserve">, </w:t>
            </w:r>
            <w:proofErr w:type="spellStart"/>
            <w:r>
              <w:t>Francúzka</w:t>
            </w:r>
            <w:proofErr w:type="spellEnd"/>
            <w:r>
              <w:t xml:space="preserve"> škola m</w:t>
            </w:r>
            <w:proofErr w:type="spellStart"/>
            <w:r>
              <w:rPr>
                <w:lang w:val="es-ES_tradnl"/>
              </w:rPr>
              <w:t>ó</w:t>
            </w:r>
            <w:r>
              <w:t>dneho</w:t>
            </w:r>
            <w:proofErr w:type="spellEnd"/>
            <w:r>
              <w:t xml:space="preserve"> </w:t>
            </w:r>
            <w:proofErr w:type="spellStart"/>
            <w:r>
              <w:t>biznisu</w:t>
            </w:r>
            <w:proofErr w:type="spellEnd"/>
            <w:r>
              <w:t>, lektorka</w:t>
            </w:r>
          </w:p>
          <w:p w14:paraId="5D5B5981" w14:textId="77777777" w:rsidR="00A82CB2" w:rsidRDefault="00A82CB2" w:rsidP="00A82CB2">
            <w:pPr>
              <w:jc w:val="both"/>
            </w:pPr>
            <w:r>
              <w:t>2010-2015: Univerzita Tomáše Bati ve Zlíně, Fakulta multimediálních komunikací, vedoucí</w:t>
            </w:r>
            <w:r>
              <w:rPr>
                <w:lang w:val="it-IT"/>
              </w:rPr>
              <w:t xml:space="preserve"> </w:t>
            </w:r>
            <w:r>
              <w:t>ateliéru Design oděvu</w:t>
            </w:r>
          </w:p>
          <w:p w14:paraId="14859D41" w14:textId="77777777" w:rsidR="00A82CB2" w:rsidRDefault="00A82CB2" w:rsidP="00A82CB2">
            <w:pPr>
              <w:jc w:val="both"/>
            </w:pPr>
            <w:r>
              <w:t xml:space="preserve">2009-2017: Univerzita Tomáše Bati ve Zlíně, Fakulta multimediálních komunikací, akademický pracovník </w:t>
            </w:r>
          </w:p>
          <w:p w14:paraId="64EE95F6" w14:textId="77777777" w:rsidR="00A82CB2" w:rsidRPr="009B6AE3" w:rsidRDefault="00A82CB2" w:rsidP="00A82CB2">
            <w:pPr>
              <w:jc w:val="both"/>
              <w:rPr>
                <w:color w:val="FF0000"/>
              </w:rPr>
            </w:pPr>
          </w:p>
        </w:tc>
      </w:tr>
      <w:tr w:rsidR="00A82CB2" w14:paraId="1E11217B" w14:textId="77777777" w:rsidTr="00AA3147">
        <w:trPr>
          <w:trHeight w:val="250"/>
        </w:trPr>
        <w:tc>
          <w:tcPr>
            <w:tcW w:w="9859" w:type="dxa"/>
            <w:gridSpan w:val="19"/>
            <w:shd w:val="clear" w:color="auto" w:fill="F7CAAC"/>
          </w:tcPr>
          <w:p w14:paraId="6DB04342" w14:textId="77777777" w:rsidR="00A82CB2" w:rsidRDefault="00A82CB2" w:rsidP="00A82CB2">
            <w:pPr>
              <w:jc w:val="both"/>
            </w:pPr>
            <w:r>
              <w:rPr>
                <w:b/>
              </w:rPr>
              <w:t>Zkušenosti s vedením kvalifikačních a rigorózních prací</w:t>
            </w:r>
          </w:p>
        </w:tc>
      </w:tr>
      <w:tr w:rsidR="00A82CB2" w14:paraId="4108C18D" w14:textId="77777777" w:rsidTr="00311B61">
        <w:trPr>
          <w:trHeight w:val="834"/>
        </w:trPr>
        <w:tc>
          <w:tcPr>
            <w:tcW w:w="9859" w:type="dxa"/>
            <w:gridSpan w:val="19"/>
          </w:tcPr>
          <w:p w14:paraId="7707197E" w14:textId="77777777" w:rsidR="00A82CB2" w:rsidRPr="003117EB" w:rsidRDefault="00A82CB2" w:rsidP="00A82CB2">
            <w:pPr>
              <w:jc w:val="both"/>
            </w:pPr>
            <w:proofErr w:type="spellStart"/>
            <w:r>
              <w:t>Bakalářsk</w:t>
            </w:r>
            <w:proofErr w:type="spellEnd"/>
            <w:r>
              <w:rPr>
                <w:lang w:val="fr-FR"/>
              </w:rPr>
              <w:t xml:space="preserve">é </w:t>
            </w:r>
            <w:proofErr w:type="spellStart"/>
            <w:r>
              <w:t>prá</w:t>
            </w:r>
            <w:proofErr w:type="spellEnd"/>
            <w:r>
              <w:rPr>
                <w:lang w:val="it-IT"/>
              </w:rPr>
              <w:t xml:space="preserve">ce: </w:t>
            </w:r>
            <w:r>
              <w:t>35</w:t>
            </w:r>
          </w:p>
          <w:p w14:paraId="6669DDF3" w14:textId="77777777" w:rsidR="00A82CB2" w:rsidRDefault="00A82CB2" w:rsidP="00A82CB2">
            <w:pPr>
              <w:jc w:val="both"/>
            </w:pPr>
            <w:proofErr w:type="spellStart"/>
            <w:r>
              <w:t>Diplomov</w:t>
            </w:r>
            <w:proofErr w:type="spellEnd"/>
            <w:r>
              <w:rPr>
                <w:lang w:val="fr-FR"/>
              </w:rPr>
              <w:t xml:space="preserve">é </w:t>
            </w:r>
            <w:proofErr w:type="spellStart"/>
            <w:r>
              <w:t>prá</w:t>
            </w:r>
            <w:proofErr w:type="spellEnd"/>
            <w:r>
              <w:rPr>
                <w:lang w:val="it-IT"/>
              </w:rPr>
              <w:t xml:space="preserve">ce: </w:t>
            </w:r>
            <w:r>
              <w:t>26</w:t>
            </w:r>
          </w:p>
          <w:p w14:paraId="4554C60E" w14:textId="77777777" w:rsidR="00A82CB2" w:rsidRDefault="00A82CB2" w:rsidP="00A82CB2">
            <w:pPr>
              <w:jc w:val="both"/>
            </w:pPr>
            <w:r>
              <w:t xml:space="preserve">Disertační </w:t>
            </w:r>
            <w:proofErr w:type="spellStart"/>
            <w:r>
              <w:t>prá</w:t>
            </w:r>
            <w:proofErr w:type="spellEnd"/>
            <w:r>
              <w:rPr>
                <w:lang w:val="it-IT"/>
              </w:rPr>
              <w:t>ce:</w:t>
            </w:r>
            <w:r>
              <w:t>1</w:t>
            </w:r>
          </w:p>
          <w:p w14:paraId="067491C4" w14:textId="3A4D5F7B" w:rsidR="00A82CB2" w:rsidRDefault="00A82CB2" w:rsidP="00A82CB2">
            <w:pPr>
              <w:jc w:val="both"/>
            </w:pPr>
          </w:p>
        </w:tc>
      </w:tr>
      <w:tr w:rsidR="00A82CB2" w14:paraId="0779B9C1" w14:textId="77777777" w:rsidTr="00AA3147">
        <w:trPr>
          <w:cantSplit/>
        </w:trPr>
        <w:tc>
          <w:tcPr>
            <w:tcW w:w="3347" w:type="dxa"/>
            <w:gridSpan w:val="3"/>
            <w:tcBorders>
              <w:top w:val="single" w:sz="12" w:space="0" w:color="auto"/>
            </w:tcBorders>
            <w:shd w:val="clear" w:color="auto" w:fill="F7CAAC"/>
          </w:tcPr>
          <w:p w14:paraId="07F624A7" w14:textId="77777777" w:rsidR="00A82CB2" w:rsidRDefault="00A82CB2" w:rsidP="00A82CB2">
            <w:pPr>
              <w:jc w:val="both"/>
            </w:pPr>
            <w:r>
              <w:rPr>
                <w:b/>
              </w:rPr>
              <w:t xml:space="preserve">Obor habilitačního řízení </w:t>
            </w:r>
          </w:p>
        </w:tc>
        <w:tc>
          <w:tcPr>
            <w:tcW w:w="2245" w:type="dxa"/>
            <w:gridSpan w:val="3"/>
            <w:tcBorders>
              <w:top w:val="single" w:sz="12" w:space="0" w:color="auto"/>
            </w:tcBorders>
            <w:shd w:val="clear" w:color="auto" w:fill="F7CAAC"/>
          </w:tcPr>
          <w:p w14:paraId="08E8D9C3" w14:textId="77777777" w:rsidR="00A82CB2" w:rsidRDefault="00A82CB2" w:rsidP="00A82CB2">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67F6BF11" w14:textId="77777777" w:rsidR="00A82CB2" w:rsidRDefault="00A82CB2" w:rsidP="00A82CB2">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00CD5FB" w14:textId="77777777" w:rsidR="00A82CB2" w:rsidRDefault="00A82CB2" w:rsidP="00A82CB2">
            <w:pPr>
              <w:jc w:val="both"/>
              <w:rPr>
                <w:b/>
              </w:rPr>
            </w:pPr>
            <w:r>
              <w:rPr>
                <w:b/>
              </w:rPr>
              <w:t>Ohlasy publikací</w:t>
            </w:r>
          </w:p>
        </w:tc>
      </w:tr>
      <w:tr w:rsidR="00A82CB2" w14:paraId="214D1707" w14:textId="77777777" w:rsidTr="00AA3147">
        <w:trPr>
          <w:cantSplit/>
        </w:trPr>
        <w:tc>
          <w:tcPr>
            <w:tcW w:w="3347" w:type="dxa"/>
            <w:gridSpan w:val="3"/>
          </w:tcPr>
          <w:p w14:paraId="63D7E419" w14:textId="77777777" w:rsidR="00A82CB2" w:rsidRDefault="00A82CB2" w:rsidP="00A82CB2">
            <w:pPr>
              <w:jc w:val="both"/>
            </w:pPr>
            <w:r>
              <w:t>Multimédia a design</w:t>
            </w:r>
          </w:p>
        </w:tc>
        <w:tc>
          <w:tcPr>
            <w:tcW w:w="2245" w:type="dxa"/>
            <w:gridSpan w:val="3"/>
          </w:tcPr>
          <w:p w14:paraId="6C568969" w14:textId="77777777" w:rsidR="00A82CB2" w:rsidRDefault="00A82CB2" w:rsidP="00A82CB2">
            <w:pPr>
              <w:jc w:val="both"/>
            </w:pPr>
            <w:r>
              <w:t>2019</w:t>
            </w:r>
          </w:p>
        </w:tc>
        <w:tc>
          <w:tcPr>
            <w:tcW w:w="2248" w:type="dxa"/>
            <w:gridSpan w:val="7"/>
            <w:tcBorders>
              <w:right w:val="single" w:sz="12" w:space="0" w:color="auto"/>
            </w:tcBorders>
          </w:tcPr>
          <w:p w14:paraId="4EE27236" w14:textId="77777777" w:rsidR="00A82CB2" w:rsidRDefault="00A82CB2" w:rsidP="00A82CB2">
            <w:pPr>
              <w:jc w:val="both"/>
            </w:pPr>
            <w:r>
              <w:t>FMK UTB</w:t>
            </w:r>
          </w:p>
        </w:tc>
        <w:tc>
          <w:tcPr>
            <w:tcW w:w="632" w:type="dxa"/>
            <w:gridSpan w:val="3"/>
            <w:tcBorders>
              <w:left w:val="single" w:sz="12" w:space="0" w:color="auto"/>
            </w:tcBorders>
            <w:shd w:val="clear" w:color="auto" w:fill="F7CAAC"/>
          </w:tcPr>
          <w:p w14:paraId="60445F33" w14:textId="77777777" w:rsidR="00A82CB2" w:rsidRPr="00F20AEF" w:rsidRDefault="00A82CB2" w:rsidP="00A82CB2">
            <w:pPr>
              <w:jc w:val="both"/>
            </w:pPr>
            <w:proofErr w:type="spellStart"/>
            <w:r w:rsidRPr="00F20AEF">
              <w:rPr>
                <w:b/>
              </w:rPr>
              <w:t>WoS</w:t>
            </w:r>
            <w:proofErr w:type="spellEnd"/>
          </w:p>
        </w:tc>
        <w:tc>
          <w:tcPr>
            <w:tcW w:w="693" w:type="dxa"/>
            <w:gridSpan w:val="2"/>
            <w:shd w:val="clear" w:color="auto" w:fill="F7CAAC"/>
          </w:tcPr>
          <w:p w14:paraId="3A0522B6" w14:textId="77777777" w:rsidR="00A82CB2" w:rsidRPr="00F20AEF" w:rsidRDefault="00A82CB2" w:rsidP="00A82CB2">
            <w:pPr>
              <w:jc w:val="both"/>
              <w:rPr>
                <w:sz w:val="18"/>
              </w:rPr>
            </w:pPr>
            <w:proofErr w:type="spellStart"/>
            <w:r w:rsidRPr="00F20AEF">
              <w:rPr>
                <w:b/>
                <w:sz w:val="18"/>
              </w:rPr>
              <w:t>Scopus</w:t>
            </w:r>
            <w:proofErr w:type="spellEnd"/>
          </w:p>
        </w:tc>
        <w:tc>
          <w:tcPr>
            <w:tcW w:w="694" w:type="dxa"/>
            <w:shd w:val="clear" w:color="auto" w:fill="F7CAAC"/>
          </w:tcPr>
          <w:p w14:paraId="72116B44" w14:textId="77777777" w:rsidR="00A82CB2" w:rsidRDefault="00A82CB2" w:rsidP="00A82CB2">
            <w:pPr>
              <w:jc w:val="both"/>
            </w:pPr>
            <w:r>
              <w:rPr>
                <w:b/>
                <w:sz w:val="18"/>
              </w:rPr>
              <w:t>ostatní</w:t>
            </w:r>
          </w:p>
        </w:tc>
      </w:tr>
      <w:tr w:rsidR="00A82CB2" w14:paraId="4A289F63" w14:textId="77777777" w:rsidTr="00AA3147">
        <w:trPr>
          <w:cantSplit/>
          <w:trHeight w:val="70"/>
        </w:trPr>
        <w:tc>
          <w:tcPr>
            <w:tcW w:w="3347" w:type="dxa"/>
            <w:gridSpan w:val="3"/>
            <w:shd w:val="clear" w:color="auto" w:fill="F7CAAC"/>
          </w:tcPr>
          <w:p w14:paraId="25791CD2" w14:textId="77777777" w:rsidR="00A82CB2" w:rsidRDefault="00A82CB2" w:rsidP="00A82CB2">
            <w:pPr>
              <w:jc w:val="both"/>
            </w:pPr>
            <w:r>
              <w:rPr>
                <w:b/>
              </w:rPr>
              <w:t>Obor jmenovacího řízení</w:t>
            </w:r>
          </w:p>
        </w:tc>
        <w:tc>
          <w:tcPr>
            <w:tcW w:w="2245" w:type="dxa"/>
            <w:gridSpan w:val="3"/>
            <w:shd w:val="clear" w:color="auto" w:fill="F7CAAC"/>
          </w:tcPr>
          <w:p w14:paraId="32535D63" w14:textId="77777777" w:rsidR="00A82CB2" w:rsidRDefault="00A82CB2" w:rsidP="00A82CB2">
            <w:pPr>
              <w:jc w:val="both"/>
            </w:pPr>
            <w:r>
              <w:rPr>
                <w:b/>
              </w:rPr>
              <w:t>Rok udělení hodnosti</w:t>
            </w:r>
          </w:p>
        </w:tc>
        <w:tc>
          <w:tcPr>
            <w:tcW w:w="2248" w:type="dxa"/>
            <w:gridSpan w:val="7"/>
            <w:tcBorders>
              <w:right w:val="single" w:sz="12" w:space="0" w:color="auto"/>
            </w:tcBorders>
            <w:shd w:val="clear" w:color="auto" w:fill="F7CAAC"/>
          </w:tcPr>
          <w:p w14:paraId="4332622D" w14:textId="77777777" w:rsidR="00A82CB2" w:rsidRDefault="00A82CB2" w:rsidP="00A82CB2">
            <w:pPr>
              <w:jc w:val="both"/>
            </w:pPr>
            <w:r>
              <w:rPr>
                <w:b/>
              </w:rPr>
              <w:t>Řízení konáno na VŠ</w:t>
            </w:r>
          </w:p>
        </w:tc>
        <w:tc>
          <w:tcPr>
            <w:tcW w:w="632" w:type="dxa"/>
            <w:gridSpan w:val="3"/>
            <w:tcBorders>
              <w:left w:val="single" w:sz="12" w:space="0" w:color="auto"/>
            </w:tcBorders>
          </w:tcPr>
          <w:p w14:paraId="7EED2F90" w14:textId="77777777" w:rsidR="00A82CB2" w:rsidRPr="00F20AEF" w:rsidRDefault="00A82CB2" w:rsidP="00A82CB2">
            <w:pPr>
              <w:jc w:val="both"/>
              <w:rPr>
                <w:b/>
              </w:rPr>
            </w:pPr>
          </w:p>
        </w:tc>
        <w:tc>
          <w:tcPr>
            <w:tcW w:w="693" w:type="dxa"/>
            <w:gridSpan w:val="2"/>
          </w:tcPr>
          <w:p w14:paraId="6C4691A2" w14:textId="77777777" w:rsidR="00A82CB2" w:rsidRPr="00F20AEF" w:rsidRDefault="00A82CB2" w:rsidP="00A82CB2">
            <w:pPr>
              <w:jc w:val="both"/>
              <w:rPr>
                <w:b/>
              </w:rPr>
            </w:pPr>
          </w:p>
        </w:tc>
        <w:tc>
          <w:tcPr>
            <w:tcW w:w="694" w:type="dxa"/>
          </w:tcPr>
          <w:p w14:paraId="6A4DEA76" w14:textId="1AA00083" w:rsidR="00A82CB2" w:rsidRDefault="00A82CB2" w:rsidP="00A82CB2">
            <w:pPr>
              <w:jc w:val="both"/>
              <w:rPr>
                <w:b/>
              </w:rPr>
            </w:pPr>
          </w:p>
        </w:tc>
      </w:tr>
      <w:tr w:rsidR="00A82CB2" w14:paraId="58E3CE8D" w14:textId="77777777" w:rsidTr="00AA3147">
        <w:trPr>
          <w:trHeight w:val="205"/>
        </w:trPr>
        <w:tc>
          <w:tcPr>
            <w:tcW w:w="3347" w:type="dxa"/>
            <w:gridSpan w:val="3"/>
          </w:tcPr>
          <w:p w14:paraId="13776FBC" w14:textId="77777777" w:rsidR="00A82CB2" w:rsidRDefault="00A82CB2" w:rsidP="00A82CB2">
            <w:pPr>
              <w:jc w:val="both"/>
            </w:pPr>
          </w:p>
        </w:tc>
        <w:tc>
          <w:tcPr>
            <w:tcW w:w="2245" w:type="dxa"/>
            <w:gridSpan w:val="3"/>
          </w:tcPr>
          <w:p w14:paraId="68063FCF" w14:textId="77777777" w:rsidR="00A82CB2" w:rsidRDefault="00A82CB2" w:rsidP="00A82CB2">
            <w:pPr>
              <w:jc w:val="both"/>
            </w:pPr>
          </w:p>
        </w:tc>
        <w:tc>
          <w:tcPr>
            <w:tcW w:w="2248" w:type="dxa"/>
            <w:gridSpan w:val="7"/>
            <w:tcBorders>
              <w:right w:val="single" w:sz="12" w:space="0" w:color="auto"/>
            </w:tcBorders>
          </w:tcPr>
          <w:p w14:paraId="52CAD119" w14:textId="77777777" w:rsidR="00A82CB2" w:rsidRDefault="00A82CB2" w:rsidP="00A82CB2">
            <w:pPr>
              <w:jc w:val="both"/>
            </w:pPr>
          </w:p>
        </w:tc>
        <w:tc>
          <w:tcPr>
            <w:tcW w:w="1325" w:type="dxa"/>
            <w:gridSpan w:val="5"/>
            <w:tcBorders>
              <w:left w:val="single" w:sz="12" w:space="0" w:color="auto"/>
            </w:tcBorders>
            <w:shd w:val="clear" w:color="auto" w:fill="FBD4B4"/>
            <w:vAlign w:val="center"/>
          </w:tcPr>
          <w:p w14:paraId="49C4914F" w14:textId="77777777" w:rsidR="00A82CB2" w:rsidRPr="00F20AEF" w:rsidRDefault="00A82CB2" w:rsidP="00A82CB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5076CC0" w14:textId="77777777" w:rsidR="00A82CB2" w:rsidRDefault="00A82CB2" w:rsidP="00A82CB2">
            <w:pPr>
              <w:rPr>
                <w:b/>
              </w:rPr>
            </w:pPr>
            <w:r>
              <w:rPr>
                <w:b/>
              </w:rPr>
              <w:t xml:space="preserve">    /</w:t>
            </w:r>
          </w:p>
        </w:tc>
      </w:tr>
    </w:tbl>
    <w:p w14:paraId="0DA9E6A9" w14:textId="77777777" w:rsidR="00DD7B77" w:rsidRDefault="00DD7B7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075BF1" w14:paraId="2EA77875" w14:textId="77777777" w:rsidTr="00AA3147">
        <w:tc>
          <w:tcPr>
            <w:tcW w:w="9859" w:type="dxa"/>
            <w:gridSpan w:val="4"/>
            <w:shd w:val="clear" w:color="auto" w:fill="F7CAAC"/>
          </w:tcPr>
          <w:p w14:paraId="3677D808" w14:textId="6400CC49" w:rsidR="00075BF1" w:rsidRDefault="00075BF1" w:rsidP="00AA3147">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075BF1" w14:paraId="53576A98" w14:textId="77777777" w:rsidTr="00AA3147">
        <w:trPr>
          <w:trHeight w:val="2347"/>
        </w:trPr>
        <w:tc>
          <w:tcPr>
            <w:tcW w:w="9859" w:type="dxa"/>
            <w:gridSpan w:val="4"/>
          </w:tcPr>
          <w:p w14:paraId="69C4FA44" w14:textId="60BF4281" w:rsidR="00075BF1" w:rsidRDefault="00075BF1" w:rsidP="00AA3147">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r>
              <w:rPr>
                <w:rFonts w:ascii="Times New Roman" w:hAnsi="Times New Roman"/>
                <w:sz w:val="20"/>
                <w:szCs w:val="20"/>
                <w:shd w:val="clear" w:color="auto" w:fill="FFFFFF"/>
              </w:rPr>
              <w:t>BUR</w:t>
            </w:r>
            <w:r w:rsidR="00862C64">
              <w:rPr>
                <w:rFonts w:ascii="Times New Roman" w:hAnsi="Times New Roman"/>
                <w:sz w:val="20"/>
                <w:szCs w:val="20"/>
                <w:shd w:val="clear" w:color="auto" w:fill="FFFFFF"/>
              </w:rPr>
              <w:t>Č</w:t>
            </w:r>
            <w:r>
              <w:rPr>
                <w:rFonts w:ascii="Times New Roman" w:hAnsi="Times New Roman"/>
                <w:sz w:val="20"/>
                <w:szCs w:val="20"/>
                <w:shd w:val="clear" w:color="auto" w:fill="FFFFFF"/>
              </w:rPr>
              <w:t>ÍKOVÁ,</w:t>
            </w:r>
            <w:r w:rsidR="00387D20">
              <w:rPr>
                <w:rFonts w:ascii="Times New Roman" w:hAnsi="Times New Roman"/>
                <w:sz w:val="20"/>
                <w:szCs w:val="20"/>
                <w:shd w:val="clear" w:color="auto" w:fill="FFFFFF"/>
              </w:rPr>
              <w:t xml:space="preserve"> </w:t>
            </w:r>
            <w:r>
              <w:rPr>
                <w:rFonts w:ascii="Times New Roman" w:hAnsi="Times New Roman"/>
                <w:sz w:val="20"/>
                <w:szCs w:val="20"/>
                <w:shd w:val="clear" w:color="auto" w:fill="FFFFFF"/>
              </w:rPr>
              <w:t xml:space="preserve">Mila, </w:t>
            </w:r>
            <w:r w:rsidR="00496DBA">
              <w:rPr>
                <w:rFonts w:ascii="Times New Roman" w:hAnsi="Times New Roman"/>
                <w:sz w:val="20"/>
                <w:szCs w:val="20"/>
                <w:shd w:val="clear" w:color="auto" w:fill="FFFFFF"/>
              </w:rPr>
              <w:t xml:space="preserve">ŠTRANEKOVA, </w:t>
            </w:r>
            <w:proofErr w:type="spellStart"/>
            <w:r>
              <w:rPr>
                <w:rFonts w:ascii="Times New Roman" w:hAnsi="Times New Roman"/>
                <w:sz w:val="20"/>
                <w:szCs w:val="20"/>
                <w:shd w:val="clear" w:color="auto" w:fill="FFFFFF"/>
              </w:rPr>
              <w:t>Má</w:t>
            </w:r>
            <w:proofErr w:type="spellEnd"/>
            <w:r w:rsidR="00496DBA">
              <w:rPr>
                <w:rFonts w:ascii="Times New Roman" w:hAnsi="Times New Roman"/>
                <w:sz w:val="20"/>
                <w:szCs w:val="20"/>
                <w:shd w:val="clear" w:color="auto" w:fill="FFFFFF"/>
                <w:lang w:val="it-IT"/>
              </w:rPr>
              <w:t>ria</w:t>
            </w:r>
            <w:r w:rsidRPr="001D47D4">
              <w:rPr>
                <w:rFonts w:ascii="Times New Roman" w:hAnsi="Times New Roman"/>
                <w:i/>
                <w:sz w:val="20"/>
                <w:szCs w:val="20"/>
                <w:shd w:val="clear" w:color="auto" w:fill="FFFFFF"/>
              </w:rPr>
              <w:t xml:space="preserve">. </w:t>
            </w:r>
            <w:proofErr w:type="spellStart"/>
            <w:r w:rsidRPr="001D47D4">
              <w:rPr>
                <w:rFonts w:ascii="Times New Roman" w:hAnsi="Times New Roman"/>
                <w:i/>
                <w:sz w:val="20"/>
                <w:szCs w:val="20"/>
                <w:shd w:val="clear" w:color="auto" w:fill="FFFFFF"/>
              </w:rPr>
              <w:t>Keď</w:t>
            </w:r>
            <w:proofErr w:type="spellEnd"/>
            <w:r w:rsidRPr="001D47D4">
              <w:rPr>
                <w:rFonts w:ascii="Times New Roman" w:hAnsi="Times New Roman"/>
                <w:i/>
                <w:sz w:val="20"/>
                <w:szCs w:val="20"/>
                <w:shd w:val="clear" w:color="auto" w:fill="FFFFFF"/>
              </w:rPr>
              <w:t xml:space="preserve"> v m</w:t>
            </w:r>
            <w:proofErr w:type="spellStart"/>
            <w:r w:rsidRPr="001D47D4">
              <w:rPr>
                <w:rFonts w:ascii="Times New Roman" w:hAnsi="Times New Roman"/>
                <w:i/>
                <w:sz w:val="20"/>
                <w:szCs w:val="20"/>
                <w:shd w:val="clear" w:color="auto" w:fill="FFFFFF"/>
                <w:lang w:val="es-ES_tradnl"/>
              </w:rPr>
              <w:t>ó</w:t>
            </w:r>
            <w:proofErr w:type="spellEnd"/>
            <w:r w:rsidRPr="001D47D4">
              <w:rPr>
                <w:rFonts w:ascii="Times New Roman" w:hAnsi="Times New Roman"/>
                <w:i/>
                <w:sz w:val="20"/>
                <w:szCs w:val="20"/>
                <w:shd w:val="clear" w:color="auto" w:fill="FFFFFF"/>
              </w:rPr>
              <w:t xml:space="preserve">de ide o </w:t>
            </w:r>
            <w:proofErr w:type="spellStart"/>
            <w:r w:rsidRPr="001D47D4">
              <w:rPr>
                <w:rFonts w:ascii="Times New Roman" w:hAnsi="Times New Roman"/>
                <w:i/>
                <w:sz w:val="20"/>
                <w:szCs w:val="20"/>
                <w:shd w:val="clear" w:color="auto" w:fill="FFFFFF"/>
              </w:rPr>
              <w:t>život</w:t>
            </w:r>
            <w:proofErr w:type="spellEnd"/>
            <w:r w:rsidRPr="001D47D4">
              <w:rPr>
                <w:rFonts w:ascii="Times New Roman" w:hAnsi="Times New Roman"/>
                <w:i/>
                <w:sz w:val="20"/>
                <w:szCs w:val="20"/>
                <w:shd w:val="clear" w:color="auto" w:fill="FFFFFF"/>
              </w:rPr>
              <w:t>.</w:t>
            </w:r>
            <w:r>
              <w:rPr>
                <w:rFonts w:ascii="Times New Roman" w:hAnsi="Times New Roman"/>
                <w:sz w:val="20"/>
                <w:szCs w:val="20"/>
                <w:shd w:val="clear" w:color="auto" w:fill="FFFFFF"/>
              </w:rPr>
              <w:t xml:space="preserve"> </w:t>
            </w:r>
            <w:proofErr w:type="spellStart"/>
            <w:r w:rsidR="00B920FD">
              <w:rPr>
                <w:rFonts w:ascii="Times New Roman" w:hAnsi="Times New Roman"/>
                <w:sz w:val="20"/>
                <w:szCs w:val="20"/>
                <w:shd w:val="clear" w:color="auto" w:fill="FFFFFF"/>
              </w:rPr>
              <w:t>Designum</w:t>
            </w:r>
            <w:proofErr w:type="spellEnd"/>
            <w:r w:rsidR="00B920FD">
              <w:rPr>
                <w:rFonts w:ascii="Times New Roman" w:hAnsi="Times New Roman"/>
                <w:sz w:val="20"/>
                <w:szCs w:val="20"/>
                <w:shd w:val="clear" w:color="auto" w:fill="FFFFFF"/>
              </w:rPr>
              <w:t>:</w:t>
            </w:r>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časopis</w:t>
            </w:r>
            <w:proofErr w:type="spellEnd"/>
            <w:r>
              <w:rPr>
                <w:rFonts w:ascii="Times New Roman" w:hAnsi="Times New Roman"/>
                <w:sz w:val="20"/>
                <w:szCs w:val="20"/>
                <w:shd w:val="clear" w:color="auto" w:fill="FFFFFF"/>
              </w:rPr>
              <w:t xml:space="preserve"> o </w:t>
            </w:r>
            <w:proofErr w:type="spellStart"/>
            <w:r>
              <w:rPr>
                <w:rFonts w:ascii="Times New Roman" w:hAnsi="Times New Roman"/>
                <w:sz w:val="20"/>
                <w:szCs w:val="20"/>
                <w:shd w:val="clear" w:color="auto" w:fill="FFFFFF"/>
              </w:rPr>
              <w:t>dizajne</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Roč</w:t>
            </w:r>
            <w:proofErr w:type="spellEnd"/>
            <w:r>
              <w:rPr>
                <w:rFonts w:ascii="Times New Roman" w:hAnsi="Times New Roman"/>
                <w:sz w:val="20"/>
                <w:szCs w:val="20"/>
                <w:shd w:val="clear" w:color="auto" w:fill="FFFFFF"/>
                <w:lang w:val="it-IT"/>
              </w:rPr>
              <w:t xml:space="preserve">. XXVIII., </w:t>
            </w:r>
            <w:r>
              <w:rPr>
                <w:rFonts w:ascii="Times New Roman" w:hAnsi="Times New Roman"/>
                <w:sz w:val="20"/>
                <w:szCs w:val="20"/>
                <w:shd w:val="clear" w:color="auto" w:fill="FFFFFF"/>
              </w:rPr>
              <w:t xml:space="preserve">č. 1 (2022), s. 4-11. - </w:t>
            </w:r>
            <w:r w:rsidR="00B920FD">
              <w:rPr>
                <w:rFonts w:ascii="Times New Roman" w:hAnsi="Times New Roman"/>
                <w:sz w:val="20"/>
                <w:szCs w:val="20"/>
                <w:shd w:val="clear" w:color="auto" w:fill="FFFFFF"/>
              </w:rPr>
              <w:t>Bratislava:</w:t>
            </w:r>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Slovensk</w:t>
            </w:r>
            <w:proofErr w:type="spellEnd"/>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 xml:space="preserve">centrum </w:t>
            </w:r>
            <w:proofErr w:type="spellStart"/>
            <w:r>
              <w:rPr>
                <w:rFonts w:ascii="Times New Roman" w:hAnsi="Times New Roman"/>
                <w:sz w:val="20"/>
                <w:szCs w:val="20"/>
                <w:shd w:val="clear" w:color="auto" w:fill="FFFFFF"/>
              </w:rPr>
              <w:t>dizajnu</w:t>
            </w:r>
            <w:proofErr w:type="spellEnd"/>
            <w:r>
              <w:rPr>
                <w:rFonts w:ascii="Times New Roman" w:hAnsi="Times New Roman"/>
                <w:sz w:val="20"/>
                <w:szCs w:val="20"/>
                <w:shd w:val="clear" w:color="auto" w:fill="FFFFFF"/>
              </w:rPr>
              <w:t xml:space="preserve">, 2022                                                </w:t>
            </w:r>
          </w:p>
          <w:p w14:paraId="44C1F3C5" w14:textId="77777777" w:rsidR="00075BF1" w:rsidRPr="005F1120" w:rsidRDefault="00075BF1" w:rsidP="00AA3147">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p>
          <w:p w14:paraId="5FB1AA13" w14:textId="77777777" w:rsidR="00075BF1" w:rsidRDefault="00075BF1" w:rsidP="00AA3147">
            <w:pPr>
              <w:jc w:val="both"/>
            </w:pPr>
            <w:proofErr w:type="spellStart"/>
            <w:r>
              <w:t>Významn</w:t>
            </w:r>
            <w:proofErr w:type="spellEnd"/>
            <w:r>
              <w:rPr>
                <w:lang w:val="fr-FR"/>
              </w:rPr>
              <w:t xml:space="preserve">á </w:t>
            </w:r>
            <w:r>
              <w:t xml:space="preserve">ocenění: </w:t>
            </w:r>
          </w:p>
          <w:p w14:paraId="3DD68F1E" w14:textId="77777777" w:rsidR="00075BF1" w:rsidRDefault="00075BF1" w:rsidP="00AA3147">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r>
              <w:rPr>
                <w:rFonts w:ascii="Times New Roman" w:hAnsi="Times New Roman"/>
                <w:sz w:val="20"/>
                <w:szCs w:val="20"/>
                <w:shd w:val="clear" w:color="auto" w:fill="FFFFFF"/>
              </w:rPr>
              <w:t xml:space="preserve">2021 </w:t>
            </w:r>
            <w:proofErr w:type="spellStart"/>
            <w:r>
              <w:rPr>
                <w:rFonts w:ascii="Times New Roman" w:hAnsi="Times New Roman"/>
                <w:sz w:val="20"/>
                <w:szCs w:val="20"/>
                <w:shd w:val="clear" w:color="auto" w:fill="FFFFFF"/>
              </w:rPr>
              <w:t>Národná</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cena</w:t>
            </w:r>
            <w:proofErr w:type="spellEnd"/>
            <w:r>
              <w:rPr>
                <w:rFonts w:ascii="Times New Roman" w:hAnsi="Times New Roman"/>
                <w:sz w:val="20"/>
                <w:szCs w:val="20"/>
                <w:shd w:val="clear" w:color="auto" w:fill="FFFFFF"/>
              </w:rPr>
              <w:t xml:space="preserve"> za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hlavná</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cena</w:t>
            </w:r>
            <w:proofErr w:type="spellEnd"/>
            <w:r>
              <w:rPr>
                <w:rFonts w:ascii="Times New Roman" w:hAnsi="Times New Roman"/>
                <w:sz w:val="20"/>
                <w:szCs w:val="20"/>
                <w:shd w:val="clear" w:color="auto" w:fill="FFFFFF"/>
              </w:rPr>
              <w:t xml:space="preserve"> v k</w:t>
            </w:r>
            <w:r>
              <w:rPr>
                <w:rFonts w:ascii="Times New Roman" w:hAnsi="Times New Roman"/>
                <w:sz w:val="20"/>
                <w:szCs w:val="20"/>
                <w:shd w:val="clear" w:color="auto" w:fill="FFFFFF"/>
                <w:lang w:val="it-IT"/>
              </w:rPr>
              <w:t>ateg</w:t>
            </w:r>
            <w:proofErr w:type="spellStart"/>
            <w:r>
              <w:rPr>
                <w:rFonts w:ascii="Times New Roman" w:hAnsi="Times New Roman"/>
                <w:sz w:val="20"/>
                <w:szCs w:val="20"/>
                <w:shd w:val="clear" w:color="auto" w:fill="FFFFFF"/>
                <w:lang w:val="es-ES_tradnl"/>
              </w:rPr>
              <w:t>ó</w:t>
            </w:r>
            <w:r>
              <w:rPr>
                <w:rFonts w:ascii="Times New Roman" w:hAnsi="Times New Roman"/>
                <w:sz w:val="20"/>
                <w:szCs w:val="20"/>
                <w:shd w:val="clear" w:color="auto" w:fill="FFFFFF"/>
              </w:rPr>
              <w:t>rií</w:t>
            </w:r>
            <w:proofErr w:type="spellEnd"/>
            <w:r>
              <w:rPr>
                <w:rFonts w:ascii="Times New Roman" w:hAnsi="Times New Roman"/>
                <w:sz w:val="20"/>
                <w:szCs w:val="20"/>
                <w:shd w:val="clear" w:color="auto" w:fill="FFFFFF"/>
              </w:rPr>
              <w:t xml:space="preserve"> M</w:t>
            </w:r>
            <w:proofErr w:type="spellStart"/>
            <w:r>
              <w:rPr>
                <w:rFonts w:ascii="Times New Roman" w:hAnsi="Times New Roman"/>
                <w:sz w:val="20"/>
                <w:szCs w:val="20"/>
                <w:shd w:val="clear" w:color="auto" w:fill="FFFFFF"/>
                <w:lang w:val="es-ES_tradnl"/>
              </w:rPr>
              <w:t>ó</w:t>
            </w:r>
            <w:proofErr w:type="spellEnd"/>
            <w:r>
              <w:rPr>
                <w:rFonts w:ascii="Times New Roman" w:hAnsi="Times New Roman"/>
                <w:sz w:val="20"/>
                <w:szCs w:val="20"/>
                <w:shd w:val="clear" w:color="auto" w:fill="FFFFFF"/>
                <w:lang w:val="pt-PT"/>
              </w:rPr>
              <w:t xml:space="preserve">da a </w:t>
            </w:r>
            <w:proofErr w:type="spellStart"/>
            <w:r>
              <w:rPr>
                <w:rFonts w:ascii="Times New Roman" w:hAnsi="Times New Roman"/>
                <w:sz w:val="20"/>
                <w:szCs w:val="20"/>
                <w:shd w:val="clear" w:color="auto" w:fill="FFFFFF"/>
              </w:rPr>
              <w:t>životný</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štýl</w:t>
            </w:r>
            <w:proofErr w:type="spellEnd"/>
            <w:r>
              <w:rPr>
                <w:rFonts w:ascii="Times New Roman" w:hAnsi="Times New Roman"/>
                <w:sz w:val="20"/>
                <w:szCs w:val="20"/>
                <w:shd w:val="clear" w:color="auto" w:fill="FFFFFF"/>
              </w:rPr>
              <w:t xml:space="preserve">- Zero waste </w:t>
            </w:r>
            <w:proofErr w:type="spellStart"/>
            <w:r>
              <w:rPr>
                <w:rFonts w:ascii="Times New Roman" w:hAnsi="Times New Roman"/>
                <w:sz w:val="20"/>
                <w:szCs w:val="20"/>
                <w:shd w:val="clear" w:color="auto" w:fill="FFFFFF"/>
              </w:rPr>
              <w:t>kolekcia</w:t>
            </w:r>
            <w:proofErr w:type="spellEnd"/>
            <w:r>
              <w:rPr>
                <w:rFonts w:ascii="Times New Roman" w:hAnsi="Times New Roman"/>
                <w:sz w:val="20"/>
                <w:szCs w:val="20"/>
                <w:shd w:val="clear" w:color="auto" w:fill="FFFFFF"/>
              </w:rPr>
              <w:t xml:space="preserve"> Natural Mode /SK/                                                      </w:t>
            </w:r>
            <w:r>
              <w:rPr>
                <w:rFonts w:ascii="Times New Roman" w:hAnsi="Times New Roman"/>
                <w:sz w:val="20"/>
                <w:szCs w:val="20"/>
                <w:shd w:val="clear" w:color="auto" w:fill="FFFFFF"/>
                <w:lang w:val="pt-PT"/>
              </w:rPr>
              <w:t>2019 Finalista N</w:t>
            </w:r>
            <w:proofErr w:type="spellStart"/>
            <w:r>
              <w:rPr>
                <w:rFonts w:ascii="Times New Roman" w:hAnsi="Times New Roman"/>
                <w:sz w:val="20"/>
                <w:szCs w:val="20"/>
                <w:shd w:val="clear" w:color="auto" w:fill="FFFFFF"/>
              </w:rPr>
              <w:t>árodnej</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ceny</w:t>
            </w:r>
            <w:proofErr w:type="spellEnd"/>
            <w:r>
              <w:rPr>
                <w:rFonts w:ascii="Times New Roman" w:hAnsi="Times New Roman"/>
                <w:sz w:val="20"/>
                <w:szCs w:val="20"/>
                <w:shd w:val="clear" w:color="auto" w:fill="FFFFFF"/>
              </w:rPr>
              <w:t xml:space="preserve"> za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2019 /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s </w:t>
            </w:r>
            <w:proofErr w:type="spellStart"/>
            <w:r>
              <w:rPr>
                <w:rFonts w:ascii="Times New Roman" w:hAnsi="Times New Roman"/>
                <w:sz w:val="20"/>
                <w:szCs w:val="20"/>
                <w:shd w:val="clear" w:color="auto" w:fill="FFFFFF"/>
              </w:rPr>
              <w:t>pridanou</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hodnotou</w:t>
            </w:r>
            <w:proofErr w:type="spellEnd"/>
            <w:r>
              <w:rPr>
                <w:rFonts w:ascii="Times New Roman" w:hAnsi="Times New Roman"/>
                <w:sz w:val="20"/>
                <w:szCs w:val="20"/>
                <w:shd w:val="clear" w:color="auto" w:fill="FFFFFF"/>
              </w:rPr>
              <w:t xml:space="preserve"> /SK/ </w:t>
            </w:r>
            <w:r>
              <w:rPr>
                <w:rFonts w:ascii="Arial Unicode MS" w:hAnsi="Arial Unicode MS"/>
                <w:sz w:val="20"/>
                <w:szCs w:val="20"/>
                <w:shd w:val="clear" w:color="auto" w:fill="FFFFFF"/>
              </w:rPr>
              <w:br/>
            </w:r>
            <w:r>
              <w:rPr>
                <w:rFonts w:ascii="Times New Roman" w:hAnsi="Times New Roman"/>
                <w:sz w:val="20"/>
                <w:szCs w:val="20"/>
                <w:shd w:val="clear" w:color="auto" w:fill="FFFFFF"/>
              </w:rPr>
              <w:t>2016 "</w:t>
            </w:r>
            <w:proofErr w:type="spellStart"/>
            <w:r>
              <w:rPr>
                <w:rFonts w:ascii="Times New Roman" w:hAnsi="Times New Roman"/>
                <w:sz w:val="20"/>
                <w:szCs w:val="20"/>
                <w:shd w:val="clear" w:color="auto" w:fill="FFFFFF"/>
              </w:rPr>
              <w:t>Kdo</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umí</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učí</w:t>
            </w:r>
            <w:proofErr w:type="spellEnd"/>
            <w:r>
              <w:rPr>
                <w:rFonts w:ascii="Times New Roman" w:hAnsi="Times New Roman"/>
                <w:sz w:val="20"/>
                <w:szCs w:val="20"/>
                <w:shd w:val="clear" w:color="auto" w:fill="FFFFFF"/>
              </w:rPr>
              <w:t xml:space="preserve">" - RUV 2010 - 2016 </w:t>
            </w:r>
            <w:proofErr w:type="spellStart"/>
            <w:r>
              <w:rPr>
                <w:rFonts w:ascii="Times New Roman" w:hAnsi="Times New Roman"/>
                <w:sz w:val="20"/>
                <w:szCs w:val="20"/>
                <w:shd w:val="clear" w:color="auto" w:fill="FFFFFF"/>
              </w:rPr>
              <w:t>nejlepší</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výstup</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umělecké</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činnosti</w:t>
            </w:r>
            <w:proofErr w:type="spellEnd"/>
            <w:r>
              <w:rPr>
                <w:rFonts w:ascii="Times New Roman" w:hAnsi="Times New Roman"/>
                <w:sz w:val="20"/>
                <w:szCs w:val="20"/>
                <w:shd w:val="clear" w:color="auto" w:fill="FFFFFF"/>
              </w:rPr>
              <w:t xml:space="preserve"> /CZ/                                               </w:t>
            </w:r>
          </w:p>
          <w:p w14:paraId="6B3D412C" w14:textId="77777777" w:rsidR="00075BF1" w:rsidRDefault="00075BF1" w:rsidP="00AA3147">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eastAsia="Times New Roman" w:hAnsi="Times New Roman" w:cs="Times New Roman"/>
                <w:sz w:val="20"/>
                <w:szCs w:val="20"/>
                <w:shd w:val="clear" w:color="auto" w:fill="FFFFFF"/>
              </w:rPr>
            </w:pPr>
          </w:p>
          <w:p w14:paraId="27FA1592" w14:textId="77777777" w:rsidR="00075BF1" w:rsidRDefault="00075BF1" w:rsidP="00AA3147">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eastAsia="Times New Roman" w:hAnsi="Times New Roman" w:cs="Times New Roman"/>
                <w:sz w:val="20"/>
                <w:szCs w:val="20"/>
                <w:shd w:val="clear" w:color="auto" w:fill="FFFFFF"/>
              </w:rPr>
            </w:pPr>
            <w:proofErr w:type="spellStart"/>
            <w:r>
              <w:rPr>
                <w:rFonts w:ascii="Times New Roman" w:hAnsi="Times New Roman"/>
                <w:sz w:val="20"/>
                <w:szCs w:val="20"/>
                <w:shd w:val="clear" w:color="auto" w:fill="FFFFFF"/>
                <w:lang w:val="de-DE"/>
              </w:rPr>
              <w:t>Přehled</w:t>
            </w:r>
            <w:proofErr w:type="spellEnd"/>
            <w:r>
              <w:rPr>
                <w:rFonts w:ascii="Times New Roman" w:hAnsi="Times New Roman"/>
                <w:sz w:val="20"/>
                <w:szCs w:val="20"/>
                <w:shd w:val="clear" w:color="auto" w:fill="FFFFFF"/>
                <w:lang w:val="nl-NL"/>
              </w:rPr>
              <w:t xml:space="preserve"> v</w:t>
            </w:r>
            <w:proofErr w:type="spellStart"/>
            <w:r>
              <w:rPr>
                <w:rFonts w:ascii="Times New Roman" w:hAnsi="Times New Roman"/>
                <w:sz w:val="20"/>
                <w:szCs w:val="20"/>
                <w:shd w:val="clear" w:color="auto" w:fill="FFFFFF"/>
              </w:rPr>
              <w:t>ýznamný</w:t>
            </w:r>
            <w:r>
              <w:rPr>
                <w:rFonts w:ascii="Times New Roman" w:hAnsi="Times New Roman"/>
                <w:sz w:val="20"/>
                <w:szCs w:val="20"/>
                <w:shd w:val="clear" w:color="auto" w:fill="FFFFFF"/>
                <w:lang w:val="de-DE"/>
              </w:rPr>
              <w:t>ch</w:t>
            </w:r>
            <w:proofErr w:type="spellEnd"/>
            <w:r>
              <w:rPr>
                <w:rFonts w:ascii="Times New Roman" w:hAnsi="Times New Roman"/>
                <w:sz w:val="20"/>
                <w:szCs w:val="20"/>
                <w:shd w:val="clear" w:color="auto" w:fill="FFFFFF"/>
                <w:lang w:val="de-DE"/>
              </w:rPr>
              <w:t xml:space="preserve"> </w:t>
            </w:r>
            <w:proofErr w:type="spellStart"/>
            <w:r>
              <w:rPr>
                <w:rFonts w:ascii="Times New Roman" w:hAnsi="Times New Roman"/>
                <w:sz w:val="20"/>
                <w:szCs w:val="20"/>
                <w:shd w:val="clear" w:color="auto" w:fill="FFFFFF"/>
              </w:rPr>
              <w:t>výstav</w:t>
            </w:r>
            <w:proofErr w:type="spellEnd"/>
            <w:r>
              <w:rPr>
                <w:rFonts w:ascii="Times New Roman" w:hAnsi="Times New Roman"/>
                <w:sz w:val="20"/>
                <w:szCs w:val="20"/>
                <w:shd w:val="clear" w:color="auto" w:fill="FFFFFF"/>
              </w:rPr>
              <w:t>, m</w:t>
            </w:r>
            <w:proofErr w:type="spellStart"/>
            <w:r>
              <w:rPr>
                <w:rFonts w:ascii="Times New Roman" w:hAnsi="Times New Roman"/>
                <w:sz w:val="20"/>
                <w:szCs w:val="20"/>
                <w:shd w:val="clear" w:color="auto" w:fill="FFFFFF"/>
                <w:lang w:val="es-ES_tradnl"/>
              </w:rPr>
              <w:t>ó</w:t>
            </w:r>
            <w:r>
              <w:rPr>
                <w:rFonts w:ascii="Times New Roman" w:hAnsi="Times New Roman"/>
                <w:sz w:val="20"/>
                <w:szCs w:val="20"/>
                <w:shd w:val="clear" w:color="auto" w:fill="FFFFFF"/>
              </w:rPr>
              <w:t>dních</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přehlídek</w:t>
            </w:r>
            <w:proofErr w:type="spellEnd"/>
            <w:r>
              <w:rPr>
                <w:rFonts w:ascii="Times New Roman" w:hAnsi="Times New Roman"/>
                <w:sz w:val="20"/>
                <w:szCs w:val="20"/>
                <w:shd w:val="clear" w:color="auto" w:fill="FFFFFF"/>
              </w:rPr>
              <w:t xml:space="preserve">:    </w:t>
            </w:r>
          </w:p>
          <w:p w14:paraId="401A3AC3" w14:textId="77777777" w:rsidR="00075BF1" w:rsidRDefault="00075BF1" w:rsidP="00AA3147">
            <w:pPr>
              <w:jc w:val="both"/>
              <w:rPr>
                <w:shd w:val="clear" w:color="auto" w:fill="FFFFFF"/>
                <w:lang w:val="en-US"/>
              </w:rPr>
            </w:pPr>
            <w:r>
              <w:rPr>
                <w:shd w:val="clear" w:color="auto" w:fill="FFFFFF"/>
              </w:rPr>
              <w:t xml:space="preserve">2022 </w:t>
            </w:r>
            <w:r>
              <w:rPr>
                <w:shd w:val="clear" w:color="auto" w:fill="FFFFFF"/>
                <w:lang w:val="en-US"/>
              </w:rPr>
              <w:t>The Sustainable Fashion</w:t>
            </w:r>
            <w:r>
              <w:rPr>
                <w:shd w:val="clear" w:color="auto" w:fill="FFFFFF"/>
                <w:lang w:val="da-DK"/>
              </w:rPr>
              <w:t xml:space="preserve"> at </w:t>
            </w:r>
            <w:r>
              <w:rPr>
                <w:shd w:val="clear" w:color="auto" w:fill="FFFFFF"/>
                <w:lang w:val="en-US"/>
              </w:rPr>
              <w:t>United Nations Vienna International Centre</w:t>
            </w:r>
            <w:r>
              <w:rPr>
                <w:shd w:val="clear" w:color="auto" w:fill="FFFFFF"/>
              </w:rPr>
              <w:t xml:space="preserve">. </w:t>
            </w:r>
            <w:r>
              <w:rPr>
                <w:shd w:val="clear" w:color="auto" w:fill="FFFFFF"/>
                <w:lang w:val="it-IT"/>
              </w:rPr>
              <w:t>Organiz</w:t>
            </w:r>
            <w:r>
              <w:rPr>
                <w:shd w:val="clear" w:color="auto" w:fill="FFFFFF"/>
              </w:rPr>
              <w:t>á</w:t>
            </w:r>
            <w:r>
              <w:rPr>
                <w:shd w:val="clear" w:color="auto" w:fill="FFFFFF"/>
                <w:lang w:val="en-US"/>
              </w:rPr>
              <w:t>tor: United Nations International Atomic Energy Agency</w:t>
            </w:r>
            <w:r>
              <w:rPr>
                <w:shd w:val="clear" w:color="auto" w:fill="FFFFFF"/>
              </w:rPr>
              <w:t xml:space="preserve">, </w:t>
            </w:r>
            <w:r>
              <w:rPr>
                <w:shd w:val="clear" w:color="auto" w:fill="FFFFFF"/>
                <w:lang w:val="en-US"/>
              </w:rPr>
              <w:t>Vienna International Centre, Sustainable and Innovative Initiative Club</w:t>
            </w:r>
          </w:p>
          <w:p w14:paraId="2CA7F9DD" w14:textId="77777777" w:rsidR="00075BF1" w:rsidRDefault="00075BF1" w:rsidP="00AA3147">
            <w:pPr>
              <w:jc w:val="both"/>
              <w:rPr>
                <w:shd w:val="clear" w:color="auto" w:fill="FFFFFF"/>
              </w:rPr>
            </w:pPr>
            <w:r>
              <w:rPr>
                <w:shd w:val="clear" w:color="auto" w:fill="FFFFFF"/>
              </w:rPr>
              <w:t xml:space="preserve">2021 výstava </w:t>
            </w:r>
            <w:r>
              <w:rPr>
                <w:shd w:val="clear" w:color="auto" w:fill="FFFFFF"/>
                <w:lang w:val="pt-PT"/>
              </w:rPr>
              <w:t>Natural M</w:t>
            </w:r>
            <w:r>
              <w:rPr>
                <w:shd w:val="clear" w:color="auto" w:fill="FFFFFF"/>
                <w:lang w:val="nl-NL"/>
              </w:rPr>
              <w:t>ode, N</w:t>
            </w:r>
            <w:proofErr w:type="spellStart"/>
            <w:r>
              <w:rPr>
                <w:shd w:val="clear" w:color="auto" w:fill="FFFFFF"/>
              </w:rPr>
              <w:t>árodná</w:t>
            </w:r>
            <w:proofErr w:type="spellEnd"/>
            <w:r>
              <w:rPr>
                <w:shd w:val="clear" w:color="auto" w:fill="FFFFFF"/>
              </w:rPr>
              <w:t xml:space="preserve"> cena za dizajn, </w:t>
            </w:r>
            <w:proofErr w:type="spellStart"/>
            <w:r>
              <w:rPr>
                <w:shd w:val="clear" w:color="auto" w:fill="FFFFFF"/>
              </w:rPr>
              <w:t>Slov.centrum</w:t>
            </w:r>
            <w:proofErr w:type="spellEnd"/>
            <w:r>
              <w:rPr>
                <w:shd w:val="clear" w:color="auto" w:fill="FFFFFF"/>
              </w:rPr>
              <w:t xml:space="preserve"> dizajnu (24. 09. - 19. 12. </w:t>
            </w:r>
            <w:r>
              <w:rPr>
                <w:shd w:val="clear" w:color="auto" w:fill="FFFFFF"/>
                <w:lang w:val="en-US"/>
              </w:rPr>
              <w:t>2021</w:t>
            </w:r>
            <w:r>
              <w:rPr>
                <w:shd w:val="clear" w:color="auto" w:fill="FFFFFF"/>
              </w:rPr>
              <w:t xml:space="preserve">)              </w:t>
            </w:r>
          </w:p>
          <w:p w14:paraId="4329555F" w14:textId="7A19969C" w:rsidR="00075BF1" w:rsidRDefault="00075BF1" w:rsidP="00AA3147">
            <w:pPr>
              <w:jc w:val="both"/>
              <w:rPr>
                <w:shd w:val="clear" w:color="auto" w:fill="FFFFFF"/>
              </w:rPr>
            </w:pPr>
            <w:r>
              <w:rPr>
                <w:shd w:val="clear" w:color="auto" w:fill="FFFFFF"/>
              </w:rPr>
              <w:t>2021-</w:t>
            </w:r>
            <w:r w:rsidR="00B920FD">
              <w:rPr>
                <w:shd w:val="clear" w:color="auto" w:fill="FFFFFF"/>
              </w:rPr>
              <w:t>2021 výstava</w:t>
            </w:r>
            <w:r>
              <w:rPr>
                <w:shd w:val="clear" w:color="auto" w:fill="FFFFFF"/>
              </w:rPr>
              <w:t xml:space="preserve"> Ó šaty, Slovenská </w:t>
            </w:r>
            <w:proofErr w:type="spellStart"/>
            <w:r>
              <w:rPr>
                <w:shd w:val="clear" w:color="auto" w:fill="FFFFFF"/>
              </w:rPr>
              <w:t>národná</w:t>
            </w:r>
            <w:proofErr w:type="spellEnd"/>
            <w:r>
              <w:rPr>
                <w:shd w:val="clear" w:color="auto" w:fill="FFFFFF"/>
              </w:rPr>
              <w:t xml:space="preserve"> Gal</w:t>
            </w:r>
            <w:r>
              <w:rPr>
                <w:shd w:val="clear" w:color="auto" w:fill="FFFFFF"/>
                <w:lang w:val="fr-FR"/>
              </w:rPr>
              <w:t>é</w:t>
            </w:r>
            <w:r>
              <w:rPr>
                <w:shd w:val="clear" w:color="auto" w:fill="FFFFFF"/>
                <w:lang w:val="it-IT"/>
              </w:rPr>
              <w:t>ria, Esterh</w:t>
            </w:r>
            <w:proofErr w:type="spellStart"/>
            <w:r>
              <w:rPr>
                <w:shd w:val="clear" w:color="auto" w:fill="FFFFFF"/>
              </w:rPr>
              <w:t>ázyho</w:t>
            </w:r>
            <w:proofErr w:type="spellEnd"/>
            <w:r>
              <w:rPr>
                <w:shd w:val="clear" w:color="auto" w:fill="FFFFFF"/>
              </w:rPr>
              <w:t xml:space="preserve"> </w:t>
            </w:r>
            <w:r w:rsidR="00B920FD">
              <w:rPr>
                <w:shd w:val="clear" w:color="auto" w:fill="FFFFFF"/>
              </w:rPr>
              <w:t>palác (</w:t>
            </w:r>
            <w:r>
              <w:rPr>
                <w:shd w:val="clear" w:color="auto" w:fill="FFFFFF"/>
              </w:rPr>
              <w:t xml:space="preserve">06. 10. 2020 – </w:t>
            </w:r>
            <w:r>
              <w:rPr>
                <w:shd w:val="clear" w:color="auto" w:fill="FFFFFF"/>
                <w:lang w:val="pt-PT"/>
              </w:rPr>
              <w:t>07. 02.</w:t>
            </w:r>
            <w:r>
              <w:rPr>
                <w:shd w:val="clear" w:color="auto" w:fill="FFFFFF"/>
                <w:lang w:val="en-US"/>
              </w:rPr>
              <w:t xml:space="preserve"> 2021</w:t>
            </w:r>
            <w:r>
              <w:rPr>
                <w:shd w:val="clear" w:color="auto" w:fill="FFFFFF"/>
              </w:rPr>
              <w:t xml:space="preserve">)              </w:t>
            </w:r>
          </w:p>
          <w:p w14:paraId="23BCFF4C" w14:textId="77777777" w:rsidR="00075BF1" w:rsidRDefault="00075BF1" w:rsidP="00AA3147">
            <w:pPr>
              <w:jc w:val="both"/>
              <w:rPr>
                <w:shd w:val="clear" w:color="auto" w:fill="FFFFFF"/>
              </w:rPr>
            </w:pPr>
            <w:r>
              <w:rPr>
                <w:shd w:val="clear" w:color="auto" w:fill="FFFFFF"/>
              </w:rPr>
              <w:t>2020 M</w:t>
            </w:r>
            <w:proofErr w:type="spellStart"/>
            <w:r>
              <w:rPr>
                <w:shd w:val="clear" w:color="auto" w:fill="FFFFFF"/>
                <w:lang w:val="es-ES_tradnl"/>
              </w:rPr>
              <w:t>ó</w:t>
            </w:r>
            <w:proofErr w:type="spellEnd"/>
            <w:r>
              <w:rPr>
                <w:shd w:val="clear" w:color="auto" w:fill="FFFFFF"/>
              </w:rPr>
              <w:t xml:space="preserve">dna </w:t>
            </w:r>
            <w:proofErr w:type="spellStart"/>
            <w:r>
              <w:rPr>
                <w:shd w:val="clear" w:color="auto" w:fill="FFFFFF"/>
              </w:rPr>
              <w:t>prehliadka</w:t>
            </w:r>
            <w:proofErr w:type="spellEnd"/>
            <w:r>
              <w:rPr>
                <w:shd w:val="clear" w:color="auto" w:fill="FFFFFF"/>
              </w:rPr>
              <w:t xml:space="preserve"> </w:t>
            </w:r>
            <w:proofErr w:type="spellStart"/>
            <w:r>
              <w:rPr>
                <w:shd w:val="clear" w:color="auto" w:fill="FFFFFF"/>
              </w:rPr>
              <w:t>kolekcie</w:t>
            </w:r>
            <w:proofErr w:type="spellEnd"/>
            <w:r>
              <w:rPr>
                <w:shd w:val="clear" w:color="auto" w:fill="FFFFFF"/>
              </w:rPr>
              <w:t xml:space="preserve"> Natural Mode na </w:t>
            </w:r>
            <w:proofErr w:type="spellStart"/>
            <w:r>
              <w:rPr>
                <w:shd w:val="clear" w:color="auto" w:fill="FFFFFF"/>
              </w:rPr>
              <w:t>podujatí</w:t>
            </w:r>
            <w:proofErr w:type="spellEnd"/>
            <w:r>
              <w:rPr>
                <w:shd w:val="clear" w:color="auto" w:fill="FFFFFF"/>
              </w:rPr>
              <w:t xml:space="preserve"> </w:t>
            </w:r>
            <w:r>
              <w:rPr>
                <w:shd w:val="clear" w:color="auto" w:fill="FFFFFF"/>
                <w:lang w:val="en-US"/>
              </w:rPr>
              <w:t xml:space="preserve">MQ </w:t>
            </w:r>
            <w:proofErr w:type="spellStart"/>
            <w:r>
              <w:rPr>
                <w:shd w:val="clear" w:color="auto" w:fill="FFFFFF"/>
                <w:lang w:val="en-US"/>
              </w:rPr>
              <w:t>Viena</w:t>
            </w:r>
            <w:proofErr w:type="spellEnd"/>
            <w:r>
              <w:rPr>
                <w:shd w:val="clear" w:color="auto" w:fill="FFFFFF"/>
                <w:lang w:val="en-US"/>
              </w:rPr>
              <w:t xml:space="preserve"> Fashion Week</w:t>
            </w:r>
            <w:r>
              <w:rPr>
                <w:shd w:val="clear" w:color="auto" w:fill="FFFFFF"/>
              </w:rPr>
              <w:t xml:space="preserve"> (09. 09.) </w:t>
            </w:r>
            <w:proofErr w:type="spellStart"/>
            <w:r>
              <w:rPr>
                <w:shd w:val="clear" w:color="auto" w:fill="FFFFFF"/>
                <w:lang w:val="de-DE"/>
              </w:rPr>
              <w:t>Vied</w:t>
            </w:r>
            <w:r>
              <w:rPr>
                <w:shd w:val="clear" w:color="auto" w:fill="FFFFFF"/>
              </w:rPr>
              <w:t>eň</w:t>
            </w:r>
            <w:proofErr w:type="spellEnd"/>
            <w:r>
              <w:rPr>
                <w:shd w:val="clear" w:color="auto" w:fill="FFFFFF"/>
              </w:rPr>
              <w:t xml:space="preserve"> /AT/             </w:t>
            </w:r>
          </w:p>
          <w:p w14:paraId="5F1E0CF2" w14:textId="45F63B20" w:rsidR="00075BF1" w:rsidRDefault="00075BF1" w:rsidP="00AA3147">
            <w:pPr>
              <w:jc w:val="both"/>
              <w:rPr>
                <w:shd w:val="clear" w:color="auto" w:fill="FFFFFF"/>
              </w:rPr>
            </w:pPr>
            <w:r>
              <w:rPr>
                <w:shd w:val="clear" w:color="auto" w:fill="FFFFFF"/>
              </w:rPr>
              <w:t xml:space="preserve">2019 Výstava </w:t>
            </w:r>
            <w:proofErr w:type="spellStart"/>
            <w:r>
              <w:rPr>
                <w:shd w:val="clear" w:color="auto" w:fill="FFFFFF"/>
              </w:rPr>
              <w:t>Národná</w:t>
            </w:r>
            <w:proofErr w:type="spellEnd"/>
            <w:r>
              <w:rPr>
                <w:shd w:val="clear" w:color="auto" w:fill="FFFFFF"/>
              </w:rPr>
              <w:t xml:space="preserve"> Cena za Dizajn, finalista NCD, Slov. </w:t>
            </w:r>
            <w:proofErr w:type="spellStart"/>
            <w:r>
              <w:rPr>
                <w:shd w:val="clear" w:color="auto" w:fill="FFFFFF"/>
              </w:rPr>
              <w:t>národn</w:t>
            </w:r>
            <w:proofErr w:type="spellEnd"/>
            <w:r>
              <w:rPr>
                <w:shd w:val="clear" w:color="auto" w:fill="FFFFFF"/>
                <w:lang w:val="fr-FR"/>
              </w:rPr>
              <w:t xml:space="preserve">é </w:t>
            </w:r>
            <w:proofErr w:type="spellStart"/>
            <w:r>
              <w:rPr>
                <w:shd w:val="clear" w:color="auto" w:fill="FFFFFF"/>
              </w:rPr>
              <w:t>múzeum</w:t>
            </w:r>
            <w:proofErr w:type="spellEnd"/>
            <w:r>
              <w:rPr>
                <w:shd w:val="clear" w:color="auto" w:fill="FFFFFF"/>
              </w:rPr>
              <w:t xml:space="preserve">, Bratislava                            </w:t>
            </w:r>
          </w:p>
          <w:p w14:paraId="4442D7A3" w14:textId="72CE9CAE" w:rsidR="00075BF1" w:rsidRDefault="00075BF1">
            <w:pPr>
              <w:jc w:val="both"/>
              <w:rPr>
                <w:b/>
              </w:rPr>
            </w:pPr>
          </w:p>
        </w:tc>
      </w:tr>
      <w:tr w:rsidR="00075BF1" w14:paraId="52A20767" w14:textId="77777777" w:rsidTr="00AA3147">
        <w:trPr>
          <w:trHeight w:val="218"/>
        </w:trPr>
        <w:tc>
          <w:tcPr>
            <w:tcW w:w="9859" w:type="dxa"/>
            <w:gridSpan w:val="4"/>
            <w:shd w:val="clear" w:color="auto" w:fill="F7CAAC"/>
          </w:tcPr>
          <w:p w14:paraId="5BA13603" w14:textId="77777777" w:rsidR="00075BF1" w:rsidRDefault="00075BF1" w:rsidP="00AA3147">
            <w:pPr>
              <w:rPr>
                <w:b/>
              </w:rPr>
            </w:pPr>
            <w:r>
              <w:rPr>
                <w:b/>
              </w:rPr>
              <w:t>Působení v zahraničí</w:t>
            </w:r>
          </w:p>
        </w:tc>
      </w:tr>
      <w:tr w:rsidR="00075BF1" w14:paraId="59588BC9" w14:textId="77777777" w:rsidTr="00AA3147">
        <w:trPr>
          <w:trHeight w:val="328"/>
        </w:trPr>
        <w:tc>
          <w:tcPr>
            <w:tcW w:w="9859" w:type="dxa"/>
            <w:gridSpan w:val="4"/>
          </w:tcPr>
          <w:p w14:paraId="2D02CCFE" w14:textId="77777777" w:rsidR="00075BF1" w:rsidRDefault="00075BF1" w:rsidP="00AA3147">
            <w:r>
              <w:rPr>
                <w:lang w:val="pt-PT"/>
              </w:rPr>
              <w:t xml:space="preserve">2020: Q21 </w:t>
            </w:r>
            <w:r w:rsidRPr="00F17968">
              <w:rPr>
                <w:bCs/>
                <w:lang w:val="de-DE"/>
              </w:rPr>
              <w:t>Museum</w:t>
            </w:r>
            <w:r w:rsidRPr="00F17968">
              <w:rPr>
                <w:bCs/>
              </w:rPr>
              <w:t xml:space="preserve">s </w:t>
            </w:r>
            <w:r w:rsidRPr="00F17968">
              <w:rPr>
                <w:bCs/>
                <w:lang w:val="it-IT"/>
              </w:rPr>
              <w:t>Quartier</w:t>
            </w:r>
            <w:r>
              <w:rPr>
                <w:b/>
                <w:bCs/>
                <w:lang w:val="it-IT"/>
              </w:rPr>
              <w:t>,</w:t>
            </w:r>
            <w:r>
              <w:rPr>
                <w:b/>
                <w:bCs/>
              </w:rPr>
              <w:t xml:space="preserve"> </w:t>
            </w:r>
            <w:proofErr w:type="spellStart"/>
            <w:r>
              <w:rPr>
                <w:lang w:val="de-DE"/>
              </w:rPr>
              <w:t>Víden</w:t>
            </w:r>
            <w:proofErr w:type="spellEnd"/>
            <w:r>
              <w:t xml:space="preserve">̌, umělecký a studijní pobyt </w:t>
            </w:r>
            <w:r>
              <w:rPr>
                <w:lang w:val="en-US"/>
              </w:rPr>
              <w:t>Artist in Residence</w:t>
            </w:r>
            <w:r>
              <w:rPr>
                <w:lang w:val="de-DE"/>
              </w:rPr>
              <w:t xml:space="preserve"> v Museums Quartier </w:t>
            </w:r>
          </w:p>
          <w:p w14:paraId="5F7EE631" w14:textId="77777777" w:rsidR="00075BF1" w:rsidRDefault="00075BF1" w:rsidP="00AA3147">
            <w:r>
              <w:rPr>
                <w:lang w:val="en-US"/>
              </w:rPr>
              <w:t>2012: 2014:  ELIA - European League of Institutes of the Arts, Amsterdam, Representative board member</w:t>
            </w:r>
          </w:p>
          <w:p w14:paraId="2251CF4D" w14:textId="6C4DB9A4" w:rsidR="00075BF1" w:rsidRDefault="00075BF1" w:rsidP="00AA3147">
            <w:r>
              <w:t xml:space="preserve">2006: Alexander </w:t>
            </w:r>
            <w:proofErr w:type="spellStart"/>
            <w:r>
              <w:t>McQueen</w:t>
            </w:r>
            <w:proofErr w:type="spellEnd"/>
            <w:r>
              <w:t xml:space="preserve"> </w:t>
            </w:r>
            <w:r w:rsidR="00B920FD">
              <w:t>studio – pracovní</w:t>
            </w:r>
            <w:r>
              <w:t xml:space="preserve"> stáž v rámci programu Leonardo da Vinci student </w:t>
            </w:r>
            <w:proofErr w:type="spellStart"/>
            <w:r>
              <w:t>placement</w:t>
            </w:r>
            <w:proofErr w:type="spellEnd"/>
            <w:r>
              <w:t xml:space="preserve"> </w:t>
            </w:r>
          </w:p>
          <w:p w14:paraId="378A8D39" w14:textId="77777777" w:rsidR="00075BF1" w:rsidRDefault="00075BF1" w:rsidP="00AA3147">
            <w:pPr>
              <w:rPr>
                <w:b/>
              </w:rPr>
            </w:pPr>
            <w:r>
              <w:rPr>
                <w:lang w:val="en-US"/>
              </w:rPr>
              <w:t>2002: University of Newcastle, student exchange, Socrates Erasmus grant- Arts department</w:t>
            </w:r>
            <w:r>
              <w:rPr>
                <w:rFonts w:ascii="Arial Unicode MS" w:eastAsia="Arial Unicode MS" w:hAnsi="Arial Unicode MS" w:cs="Arial Unicode MS"/>
              </w:rPr>
              <w:br/>
            </w:r>
          </w:p>
        </w:tc>
      </w:tr>
      <w:tr w:rsidR="00075BF1" w14:paraId="4294AECA" w14:textId="77777777" w:rsidTr="00AA3147">
        <w:trPr>
          <w:cantSplit/>
          <w:trHeight w:val="470"/>
        </w:trPr>
        <w:tc>
          <w:tcPr>
            <w:tcW w:w="2518" w:type="dxa"/>
            <w:shd w:val="clear" w:color="auto" w:fill="F7CAAC"/>
          </w:tcPr>
          <w:p w14:paraId="34F7942F" w14:textId="77777777" w:rsidR="00075BF1" w:rsidRDefault="00075BF1" w:rsidP="00AA3147">
            <w:pPr>
              <w:jc w:val="both"/>
              <w:rPr>
                <w:b/>
              </w:rPr>
            </w:pPr>
            <w:r>
              <w:rPr>
                <w:b/>
              </w:rPr>
              <w:t xml:space="preserve">Podpis </w:t>
            </w:r>
          </w:p>
        </w:tc>
        <w:tc>
          <w:tcPr>
            <w:tcW w:w="4536" w:type="dxa"/>
          </w:tcPr>
          <w:p w14:paraId="18FC93B6" w14:textId="487CF46E" w:rsidR="00075BF1" w:rsidRPr="008A038D" w:rsidRDefault="00075BF1" w:rsidP="00AA3147">
            <w:pPr>
              <w:jc w:val="both"/>
            </w:pPr>
            <w:r>
              <w:t xml:space="preserve"> </w:t>
            </w:r>
            <w:r w:rsidRPr="008A038D">
              <w:t xml:space="preserve">Mária </w:t>
            </w:r>
            <w:proofErr w:type="spellStart"/>
            <w:r w:rsidRPr="008A038D">
              <w:t>Štraneková</w:t>
            </w:r>
            <w:proofErr w:type="spellEnd"/>
            <w:r w:rsidRPr="008A038D">
              <w:t xml:space="preserve"> v.</w:t>
            </w:r>
            <w:r w:rsidR="00F00CCF" w:rsidRPr="008A038D">
              <w:t xml:space="preserve"> </w:t>
            </w:r>
            <w:r w:rsidRPr="008A038D">
              <w:t>r.</w:t>
            </w:r>
          </w:p>
        </w:tc>
        <w:tc>
          <w:tcPr>
            <w:tcW w:w="786" w:type="dxa"/>
            <w:shd w:val="clear" w:color="auto" w:fill="F7CAAC"/>
          </w:tcPr>
          <w:p w14:paraId="2CBB6F48" w14:textId="77777777" w:rsidR="00075BF1" w:rsidRDefault="00075BF1" w:rsidP="00AA3147">
            <w:pPr>
              <w:jc w:val="both"/>
            </w:pPr>
            <w:r>
              <w:rPr>
                <w:b/>
              </w:rPr>
              <w:t>datum</w:t>
            </w:r>
          </w:p>
        </w:tc>
        <w:tc>
          <w:tcPr>
            <w:tcW w:w="2019" w:type="dxa"/>
          </w:tcPr>
          <w:p w14:paraId="2DA8DF8B" w14:textId="77777777" w:rsidR="00075BF1" w:rsidRDefault="00075BF1" w:rsidP="00AA3147">
            <w:pPr>
              <w:jc w:val="both"/>
            </w:pPr>
            <w:r>
              <w:rPr>
                <w:lang w:val="en-US"/>
              </w:rPr>
              <w:t>09. 09. 2022</w:t>
            </w:r>
          </w:p>
        </w:tc>
      </w:tr>
    </w:tbl>
    <w:p w14:paraId="626D2FB7" w14:textId="1EE26F98" w:rsidR="00416DE7" w:rsidRDefault="00416DE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217"/>
        <w:gridCol w:w="492"/>
        <w:gridCol w:w="217"/>
        <w:gridCol w:w="77"/>
        <w:gridCol w:w="47"/>
        <w:gridCol w:w="368"/>
        <w:gridCol w:w="850"/>
        <w:gridCol w:w="754"/>
      </w:tblGrid>
      <w:tr w:rsidR="002C6348" w14:paraId="0287F8CB" w14:textId="77777777" w:rsidTr="00F9039A">
        <w:tc>
          <w:tcPr>
            <w:tcW w:w="9859" w:type="dxa"/>
            <w:gridSpan w:val="17"/>
            <w:tcBorders>
              <w:bottom w:val="double" w:sz="4" w:space="0" w:color="auto"/>
            </w:tcBorders>
            <w:shd w:val="clear" w:color="auto" w:fill="BDD6EE"/>
          </w:tcPr>
          <w:p w14:paraId="77CCAFFA" w14:textId="77777777" w:rsidR="002C6348" w:rsidRDefault="002C6348" w:rsidP="00AA3147">
            <w:pPr>
              <w:jc w:val="both"/>
              <w:rPr>
                <w:b/>
                <w:sz w:val="28"/>
              </w:rPr>
            </w:pPr>
            <w:r>
              <w:rPr>
                <w:b/>
                <w:sz w:val="28"/>
              </w:rPr>
              <w:lastRenderedPageBreak/>
              <w:t>C-I – Personální zabezpečení</w:t>
            </w:r>
          </w:p>
        </w:tc>
      </w:tr>
      <w:tr w:rsidR="002C6348" w14:paraId="2D528FFA" w14:textId="77777777" w:rsidTr="00F9039A">
        <w:tc>
          <w:tcPr>
            <w:tcW w:w="2518" w:type="dxa"/>
            <w:tcBorders>
              <w:top w:val="double" w:sz="4" w:space="0" w:color="auto"/>
            </w:tcBorders>
            <w:shd w:val="clear" w:color="auto" w:fill="F7CAAC"/>
          </w:tcPr>
          <w:p w14:paraId="356037AC" w14:textId="77777777" w:rsidR="002C6348" w:rsidRDefault="002C6348" w:rsidP="00AA3147">
            <w:pPr>
              <w:jc w:val="both"/>
              <w:rPr>
                <w:b/>
              </w:rPr>
            </w:pPr>
            <w:r>
              <w:rPr>
                <w:b/>
              </w:rPr>
              <w:t>Vysoká škola</w:t>
            </w:r>
          </w:p>
        </w:tc>
        <w:tc>
          <w:tcPr>
            <w:tcW w:w="7341" w:type="dxa"/>
            <w:gridSpan w:val="16"/>
          </w:tcPr>
          <w:p w14:paraId="4744969B" w14:textId="77777777" w:rsidR="002C6348" w:rsidRDefault="002C6348" w:rsidP="00AA3147">
            <w:pPr>
              <w:jc w:val="both"/>
            </w:pPr>
            <w:r>
              <w:t>Univerzita Tomáše Bati ve Zlíně</w:t>
            </w:r>
          </w:p>
        </w:tc>
      </w:tr>
      <w:tr w:rsidR="002C6348" w14:paraId="18A4B077" w14:textId="77777777" w:rsidTr="00F9039A">
        <w:tc>
          <w:tcPr>
            <w:tcW w:w="2518" w:type="dxa"/>
            <w:shd w:val="clear" w:color="auto" w:fill="F7CAAC"/>
          </w:tcPr>
          <w:p w14:paraId="536A313A" w14:textId="77777777" w:rsidR="002C6348" w:rsidRDefault="002C6348" w:rsidP="00AA3147">
            <w:pPr>
              <w:jc w:val="both"/>
              <w:rPr>
                <w:b/>
              </w:rPr>
            </w:pPr>
            <w:r>
              <w:rPr>
                <w:b/>
              </w:rPr>
              <w:t>Součást vysoké školy</w:t>
            </w:r>
          </w:p>
        </w:tc>
        <w:tc>
          <w:tcPr>
            <w:tcW w:w="7341" w:type="dxa"/>
            <w:gridSpan w:val="16"/>
          </w:tcPr>
          <w:p w14:paraId="2BEF5BE2" w14:textId="77777777" w:rsidR="002C6348" w:rsidRDefault="002C6348" w:rsidP="00AA3147">
            <w:pPr>
              <w:jc w:val="both"/>
            </w:pPr>
            <w:r>
              <w:t>Fakulta multimediálních komunikací</w:t>
            </w:r>
          </w:p>
        </w:tc>
      </w:tr>
      <w:tr w:rsidR="002C6348" w14:paraId="7406697A" w14:textId="77777777" w:rsidTr="00F9039A">
        <w:tc>
          <w:tcPr>
            <w:tcW w:w="2518" w:type="dxa"/>
            <w:shd w:val="clear" w:color="auto" w:fill="F7CAAC"/>
          </w:tcPr>
          <w:p w14:paraId="01128406" w14:textId="77777777" w:rsidR="002C6348" w:rsidRDefault="002C6348" w:rsidP="00AA3147">
            <w:pPr>
              <w:jc w:val="both"/>
              <w:rPr>
                <w:b/>
              </w:rPr>
            </w:pPr>
            <w:r>
              <w:rPr>
                <w:b/>
              </w:rPr>
              <w:t>Název studijního programu</w:t>
            </w:r>
          </w:p>
        </w:tc>
        <w:tc>
          <w:tcPr>
            <w:tcW w:w="7341" w:type="dxa"/>
            <w:gridSpan w:val="16"/>
          </w:tcPr>
          <w:p w14:paraId="3E5F95E6" w14:textId="77777777" w:rsidR="002C6348" w:rsidRDefault="002C6348" w:rsidP="00AA3147">
            <w:pPr>
              <w:jc w:val="both"/>
            </w:pPr>
            <w:r>
              <w:t>Kreativní odvětví a digitální kultura</w:t>
            </w:r>
          </w:p>
        </w:tc>
      </w:tr>
      <w:tr w:rsidR="002C6348" w14:paraId="3793A619" w14:textId="77777777" w:rsidTr="00072736">
        <w:tc>
          <w:tcPr>
            <w:tcW w:w="2518" w:type="dxa"/>
            <w:shd w:val="clear" w:color="auto" w:fill="F7CAAC"/>
          </w:tcPr>
          <w:p w14:paraId="35095938" w14:textId="77777777" w:rsidR="002C6348" w:rsidRDefault="002C6348" w:rsidP="00AA3147">
            <w:pPr>
              <w:jc w:val="both"/>
              <w:rPr>
                <w:b/>
              </w:rPr>
            </w:pPr>
            <w:r>
              <w:rPr>
                <w:b/>
              </w:rPr>
              <w:t>Jméno a příjmení</w:t>
            </w:r>
          </w:p>
        </w:tc>
        <w:tc>
          <w:tcPr>
            <w:tcW w:w="4319" w:type="dxa"/>
            <w:gridSpan w:val="8"/>
          </w:tcPr>
          <w:p w14:paraId="42B08266" w14:textId="77777777" w:rsidR="002C6348" w:rsidRDefault="002C6348" w:rsidP="00AA3147">
            <w:pPr>
              <w:jc w:val="both"/>
            </w:pPr>
            <w:r>
              <w:t xml:space="preserve">Eva </w:t>
            </w:r>
            <w:proofErr w:type="spellStart"/>
            <w:r>
              <w:t>Šviráková</w:t>
            </w:r>
            <w:proofErr w:type="spellEnd"/>
          </w:p>
        </w:tc>
        <w:tc>
          <w:tcPr>
            <w:tcW w:w="926" w:type="dxa"/>
            <w:gridSpan w:val="3"/>
            <w:shd w:val="clear" w:color="auto" w:fill="F7CAAC"/>
          </w:tcPr>
          <w:p w14:paraId="088760B8" w14:textId="77777777" w:rsidR="002C6348" w:rsidRDefault="002C6348" w:rsidP="00AA3147">
            <w:pPr>
              <w:jc w:val="both"/>
              <w:rPr>
                <w:b/>
              </w:rPr>
            </w:pPr>
            <w:r w:rsidRPr="00786790">
              <w:rPr>
                <w:b/>
              </w:rPr>
              <w:t>Tituly</w:t>
            </w:r>
          </w:p>
        </w:tc>
        <w:tc>
          <w:tcPr>
            <w:tcW w:w="2096" w:type="dxa"/>
            <w:gridSpan w:val="5"/>
          </w:tcPr>
          <w:p w14:paraId="4C962844" w14:textId="77777777" w:rsidR="002C6348" w:rsidRDefault="002C6348" w:rsidP="00AA3147">
            <w:pPr>
              <w:jc w:val="both"/>
            </w:pPr>
            <w:r>
              <w:t>Ing., Ph.D.</w:t>
            </w:r>
          </w:p>
        </w:tc>
      </w:tr>
      <w:tr w:rsidR="002C6348" w14:paraId="267FE2A2" w14:textId="77777777" w:rsidTr="00072736">
        <w:tc>
          <w:tcPr>
            <w:tcW w:w="2518" w:type="dxa"/>
            <w:shd w:val="clear" w:color="auto" w:fill="F7CAAC"/>
          </w:tcPr>
          <w:p w14:paraId="3657EE6A" w14:textId="77777777" w:rsidR="002C6348" w:rsidRDefault="002C6348" w:rsidP="00AA3147">
            <w:pPr>
              <w:jc w:val="both"/>
              <w:rPr>
                <w:b/>
              </w:rPr>
            </w:pPr>
            <w:r>
              <w:rPr>
                <w:b/>
              </w:rPr>
              <w:t>Rok narození</w:t>
            </w:r>
          </w:p>
        </w:tc>
        <w:tc>
          <w:tcPr>
            <w:tcW w:w="829" w:type="dxa"/>
            <w:gridSpan w:val="2"/>
          </w:tcPr>
          <w:p w14:paraId="66623079" w14:textId="77777777" w:rsidR="002C6348" w:rsidRDefault="002C6348" w:rsidP="00AA3147">
            <w:pPr>
              <w:jc w:val="both"/>
            </w:pPr>
            <w:r>
              <w:t>1965</w:t>
            </w:r>
          </w:p>
        </w:tc>
        <w:tc>
          <w:tcPr>
            <w:tcW w:w="1721" w:type="dxa"/>
            <w:shd w:val="clear" w:color="auto" w:fill="F7CAAC"/>
          </w:tcPr>
          <w:p w14:paraId="5FEA753C" w14:textId="77777777" w:rsidR="002C6348" w:rsidRDefault="002C6348" w:rsidP="00AA3147">
            <w:pPr>
              <w:jc w:val="both"/>
              <w:rPr>
                <w:b/>
              </w:rPr>
            </w:pPr>
            <w:r>
              <w:rPr>
                <w:b/>
              </w:rPr>
              <w:t>typ vztahu k VŠ</w:t>
            </w:r>
          </w:p>
        </w:tc>
        <w:tc>
          <w:tcPr>
            <w:tcW w:w="992" w:type="dxa"/>
            <w:gridSpan w:val="4"/>
          </w:tcPr>
          <w:p w14:paraId="40A0727D" w14:textId="77777777" w:rsidR="002C6348" w:rsidRDefault="002C6348" w:rsidP="00AA3147">
            <w:pPr>
              <w:jc w:val="both"/>
            </w:pPr>
            <w:r>
              <w:t>pp.</w:t>
            </w:r>
          </w:p>
        </w:tc>
        <w:tc>
          <w:tcPr>
            <w:tcW w:w="777" w:type="dxa"/>
            <w:shd w:val="clear" w:color="auto" w:fill="F7CAAC"/>
          </w:tcPr>
          <w:p w14:paraId="6654EA44" w14:textId="77777777" w:rsidR="002C6348" w:rsidRDefault="002C6348" w:rsidP="00AA3147">
            <w:pPr>
              <w:jc w:val="both"/>
              <w:rPr>
                <w:b/>
              </w:rPr>
            </w:pPr>
            <w:r>
              <w:rPr>
                <w:b/>
              </w:rPr>
              <w:t>rozsah</w:t>
            </w:r>
          </w:p>
        </w:tc>
        <w:tc>
          <w:tcPr>
            <w:tcW w:w="926" w:type="dxa"/>
            <w:gridSpan w:val="3"/>
          </w:tcPr>
          <w:p w14:paraId="62AC3022" w14:textId="77777777" w:rsidR="002C6348" w:rsidRDefault="002C6348" w:rsidP="00AA3147">
            <w:pPr>
              <w:jc w:val="both"/>
            </w:pPr>
            <w:proofErr w:type="gramStart"/>
            <w:r>
              <w:t>40h</w:t>
            </w:r>
            <w:proofErr w:type="gramEnd"/>
            <w:r>
              <w:t>/t</w:t>
            </w:r>
          </w:p>
        </w:tc>
        <w:tc>
          <w:tcPr>
            <w:tcW w:w="492" w:type="dxa"/>
            <w:gridSpan w:val="3"/>
            <w:shd w:val="clear" w:color="auto" w:fill="F7CAAC"/>
          </w:tcPr>
          <w:p w14:paraId="02BF64BE" w14:textId="77777777" w:rsidR="002C6348" w:rsidRDefault="002C6348" w:rsidP="00AA3147">
            <w:pPr>
              <w:jc w:val="both"/>
              <w:rPr>
                <w:b/>
              </w:rPr>
            </w:pPr>
            <w:r>
              <w:rPr>
                <w:b/>
              </w:rPr>
              <w:t>do kdy</w:t>
            </w:r>
          </w:p>
        </w:tc>
        <w:tc>
          <w:tcPr>
            <w:tcW w:w="1604" w:type="dxa"/>
            <w:gridSpan w:val="2"/>
          </w:tcPr>
          <w:p w14:paraId="03887F14" w14:textId="77777777" w:rsidR="002C6348" w:rsidRDefault="002C6348" w:rsidP="00AA3147">
            <w:pPr>
              <w:jc w:val="both"/>
            </w:pPr>
            <w:r>
              <w:t>N</w:t>
            </w:r>
          </w:p>
        </w:tc>
      </w:tr>
      <w:tr w:rsidR="002C6348" w14:paraId="3F5DD25C" w14:textId="77777777" w:rsidTr="00072736">
        <w:tc>
          <w:tcPr>
            <w:tcW w:w="5068" w:type="dxa"/>
            <w:gridSpan w:val="4"/>
            <w:shd w:val="clear" w:color="auto" w:fill="F7CAAC"/>
          </w:tcPr>
          <w:p w14:paraId="13262C73" w14:textId="77777777" w:rsidR="002C6348" w:rsidRDefault="002C6348" w:rsidP="00AA3147">
            <w:pPr>
              <w:jc w:val="both"/>
              <w:rPr>
                <w:b/>
              </w:rPr>
            </w:pPr>
            <w:r>
              <w:rPr>
                <w:b/>
              </w:rPr>
              <w:t>Typ vztahu na součásti VŠ, která uskutečňuje st. program</w:t>
            </w:r>
          </w:p>
        </w:tc>
        <w:tc>
          <w:tcPr>
            <w:tcW w:w="992" w:type="dxa"/>
            <w:gridSpan w:val="4"/>
          </w:tcPr>
          <w:p w14:paraId="3A83E692" w14:textId="77777777" w:rsidR="002C6348" w:rsidRDefault="002C6348" w:rsidP="00AA3147">
            <w:pPr>
              <w:jc w:val="both"/>
            </w:pPr>
            <w:r>
              <w:t>pp.</w:t>
            </w:r>
          </w:p>
        </w:tc>
        <w:tc>
          <w:tcPr>
            <w:tcW w:w="777" w:type="dxa"/>
            <w:shd w:val="clear" w:color="auto" w:fill="F7CAAC"/>
          </w:tcPr>
          <w:p w14:paraId="7131465E" w14:textId="77777777" w:rsidR="002C6348" w:rsidRDefault="002C6348" w:rsidP="00AA3147">
            <w:pPr>
              <w:jc w:val="both"/>
              <w:rPr>
                <w:b/>
              </w:rPr>
            </w:pPr>
            <w:r>
              <w:rPr>
                <w:b/>
              </w:rPr>
              <w:t>rozsah</w:t>
            </w:r>
          </w:p>
        </w:tc>
        <w:tc>
          <w:tcPr>
            <w:tcW w:w="926" w:type="dxa"/>
            <w:gridSpan w:val="3"/>
          </w:tcPr>
          <w:p w14:paraId="0A6565B5" w14:textId="77777777" w:rsidR="002C6348" w:rsidRDefault="002C6348" w:rsidP="00AA3147">
            <w:pPr>
              <w:jc w:val="both"/>
            </w:pPr>
            <w:proofErr w:type="gramStart"/>
            <w:r>
              <w:t>40h</w:t>
            </w:r>
            <w:proofErr w:type="gramEnd"/>
            <w:r>
              <w:t>/t</w:t>
            </w:r>
          </w:p>
        </w:tc>
        <w:tc>
          <w:tcPr>
            <w:tcW w:w="492" w:type="dxa"/>
            <w:gridSpan w:val="3"/>
            <w:shd w:val="clear" w:color="auto" w:fill="F7CAAC"/>
          </w:tcPr>
          <w:p w14:paraId="6EFB9769" w14:textId="77777777" w:rsidR="002C6348" w:rsidRDefault="002C6348" w:rsidP="00AA3147">
            <w:pPr>
              <w:jc w:val="both"/>
              <w:rPr>
                <w:b/>
              </w:rPr>
            </w:pPr>
            <w:r>
              <w:rPr>
                <w:b/>
              </w:rPr>
              <w:t>do kdy</w:t>
            </w:r>
          </w:p>
        </w:tc>
        <w:tc>
          <w:tcPr>
            <w:tcW w:w="1604" w:type="dxa"/>
            <w:gridSpan w:val="2"/>
          </w:tcPr>
          <w:p w14:paraId="44EC7C00" w14:textId="77777777" w:rsidR="002C6348" w:rsidRDefault="002C6348" w:rsidP="00AA3147">
            <w:pPr>
              <w:jc w:val="both"/>
            </w:pPr>
            <w:r>
              <w:t>N</w:t>
            </w:r>
          </w:p>
        </w:tc>
      </w:tr>
      <w:tr w:rsidR="002C6348" w14:paraId="367BB84A" w14:textId="77777777" w:rsidTr="00F9039A">
        <w:tc>
          <w:tcPr>
            <w:tcW w:w="6060" w:type="dxa"/>
            <w:gridSpan w:val="8"/>
            <w:shd w:val="clear" w:color="auto" w:fill="F7CAAC"/>
          </w:tcPr>
          <w:p w14:paraId="0D5BDC68" w14:textId="77777777" w:rsidR="002C6348" w:rsidRDefault="002C6348" w:rsidP="00AA3147">
            <w:pPr>
              <w:jc w:val="both"/>
            </w:pPr>
            <w:r>
              <w:rPr>
                <w:b/>
              </w:rPr>
              <w:t>Další současná působení jako akademický pracovník na jiných VŠ</w:t>
            </w:r>
          </w:p>
        </w:tc>
        <w:tc>
          <w:tcPr>
            <w:tcW w:w="1703" w:type="dxa"/>
            <w:gridSpan w:val="4"/>
            <w:shd w:val="clear" w:color="auto" w:fill="F7CAAC"/>
          </w:tcPr>
          <w:p w14:paraId="1823321D" w14:textId="77777777" w:rsidR="002C6348" w:rsidRDefault="002C6348"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9463C15" w14:textId="77777777" w:rsidR="002C6348" w:rsidRDefault="002C6348" w:rsidP="00AA3147">
            <w:pPr>
              <w:jc w:val="both"/>
              <w:rPr>
                <w:b/>
              </w:rPr>
            </w:pPr>
            <w:r>
              <w:rPr>
                <w:b/>
              </w:rPr>
              <w:t>rozsah</w:t>
            </w:r>
          </w:p>
        </w:tc>
      </w:tr>
      <w:tr w:rsidR="002C6348" w14:paraId="346B5534" w14:textId="77777777" w:rsidTr="00F9039A">
        <w:tc>
          <w:tcPr>
            <w:tcW w:w="6060" w:type="dxa"/>
            <w:gridSpan w:val="8"/>
          </w:tcPr>
          <w:p w14:paraId="4359AD60" w14:textId="77777777" w:rsidR="002C6348" w:rsidRDefault="002C6348" w:rsidP="00AA3147">
            <w:pPr>
              <w:jc w:val="both"/>
            </w:pPr>
          </w:p>
        </w:tc>
        <w:tc>
          <w:tcPr>
            <w:tcW w:w="1703" w:type="dxa"/>
            <w:gridSpan w:val="4"/>
          </w:tcPr>
          <w:p w14:paraId="625D0215" w14:textId="77777777" w:rsidR="002C6348" w:rsidRDefault="002C6348" w:rsidP="00AA3147">
            <w:pPr>
              <w:jc w:val="both"/>
            </w:pPr>
          </w:p>
        </w:tc>
        <w:tc>
          <w:tcPr>
            <w:tcW w:w="2096" w:type="dxa"/>
            <w:gridSpan w:val="5"/>
          </w:tcPr>
          <w:p w14:paraId="2525C10A" w14:textId="77777777" w:rsidR="002C6348" w:rsidRDefault="002C6348" w:rsidP="00AA3147">
            <w:pPr>
              <w:jc w:val="both"/>
            </w:pPr>
          </w:p>
        </w:tc>
      </w:tr>
      <w:tr w:rsidR="002C6348" w14:paraId="0D652EA7" w14:textId="77777777" w:rsidTr="00F9039A">
        <w:tc>
          <w:tcPr>
            <w:tcW w:w="6060" w:type="dxa"/>
            <w:gridSpan w:val="8"/>
          </w:tcPr>
          <w:p w14:paraId="14B08B0D" w14:textId="77777777" w:rsidR="002C6348" w:rsidRDefault="002C6348" w:rsidP="00AA3147">
            <w:pPr>
              <w:jc w:val="both"/>
            </w:pPr>
          </w:p>
        </w:tc>
        <w:tc>
          <w:tcPr>
            <w:tcW w:w="1703" w:type="dxa"/>
            <w:gridSpan w:val="4"/>
          </w:tcPr>
          <w:p w14:paraId="53D33F6C" w14:textId="77777777" w:rsidR="002C6348" w:rsidRDefault="002C6348" w:rsidP="00AA3147">
            <w:pPr>
              <w:jc w:val="both"/>
            </w:pPr>
          </w:p>
        </w:tc>
        <w:tc>
          <w:tcPr>
            <w:tcW w:w="2096" w:type="dxa"/>
            <w:gridSpan w:val="5"/>
          </w:tcPr>
          <w:p w14:paraId="6A34F9EF" w14:textId="77777777" w:rsidR="002C6348" w:rsidRDefault="002C6348" w:rsidP="00AA3147">
            <w:pPr>
              <w:jc w:val="both"/>
            </w:pPr>
          </w:p>
        </w:tc>
      </w:tr>
      <w:tr w:rsidR="002C6348" w14:paraId="1648DBB8" w14:textId="77777777" w:rsidTr="00F9039A">
        <w:tc>
          <w:tcPr>
            <w:tcW w:w="9859" w:type="dxa"/>
            <w:gridSpan w:val="17"/>
            <w:shd w:val="clear" w:color="auto" w:fill="F7CAAC"/>
          </w:tcPr>
          <w:p w14:paraId="37E639EC" w14:textId="77777777" w:rsidR="002C6348" w:rsidRDefault="002C6348" w:rsidP="00AA3147">
            <w:pPr>
              <w:jc w:val="both"/>
            </w:pPr>
            <w:r>
              <w:rPr>
                <w:b/>
              </w:rPr>
              <w:t>Předměty příslušného studijního programu a způsob zapojení do jejich výuky, příp. další zapojení do uskutečňování studijního programu</w:t>
            </w:r>
          </w:p>
        </w:tc>
      </w:tr>
      <w:tr w:rsidR="002C6348" w14:paraId="398334D9" w14:textId="77777777" w:rsidTr="00DD7B77">
        <w:trPr>
          <w:trHeight w:val="403"/>
        </w:trPr>
        <w:tc>
          <w:tcPr>
            <w:tcW w:w="9859" w:type="dxa"/>
            <w:gridSpan w:val="17"/>
            <w:tcBorders>
              <w:top w:val="nil"/>
            </w:tcBorders>
          </w:tcPr>
          <w:p w14:paraId="0421D22D" w14:textId="0D16AB0B" w:rsidR="002C6348" w:rsidRDefault="002C6348" w:rsidP="00AA3147">
            <w:pPr>
              <w:jc w:val="both"/>
            </w:pPr>
            <w:r>
              <w:t>Dotační management (</w:t>
            </w:r>
            <w:r w:rsidR="0097698E">
              <w:t>cvičící,</w:t>
            </w:r>
            <w:r>
              <w:t xml:space="preserve"> garant předmětu)</w:t>
            </w:r>
          </w:p>
          <w:p w14:paraId="2088C1E5" w14:textId="77777777" w:rsidR="002C6348" w:rsidRPr="002827C6" w:rsidRDefault="002C6348" w:rsidP="00AA3147">
            <w:pPr>
              <w:jc w:val="both"/>
            </w:pPr>
          </w:p>
        </w:tc>
      </w:tr>
      <w:tr w:rsidR="002C6348" w14:paraId="09A41F26" w14:textId="77777777" w:rsidTr="00F9039A">
        <w:trPr>
          <w:trHeight w:val="340"/>
        </w:trPr>
        <w:tc>
          <w:tcPr>
            <w:tcW w:w="9859" w:type="dxa"/>
            <w:gridSpan w:val="17"/>
            <w:tcBorders>
              <w:top w:val="nil"/>
            </w:tcBorders>
            <w:shd w:val="clear" w:color="auto" w:fill="FBD4B4"/>
          </w:tcPr>
          <w:p w14:paraId="798F4DAF" w14:textId="77777777" w:rsidR="002C6348" w:rsidRPr="002827C6" w:rsidRDefault="002C6348" w:rsidP="00AA3147">
            <w:pPr>
              <w:jc w:val="both"/>
              <w:rPr>
                <w:b/>
              </w:rPr>
            </w:pPr>
            <w:r w:rsidRPr="002827C6">
              <w:rPr>
                <w:b/>
              </w:rPr>
              <w:t>Zapojení do výuky v dalších studijních programech na téže vysoké škole (pouze u garantů ZT a PZ předmětů)</w:t>
            </w:r>
          </w:p>
        </w:tc>
      </w:tr>
      <w:tr w:rsidR="002C6348" w14:paraId="4CAA481E" w14:textId="77777777" w:rsidTr="00F9039A">
        <w:trPr>
          <w:trHeight w:val="340"/>
        </w:trPr>
        <w:tc>
          <w:tcPr>
            <w:tcW w:w="2802" w:type="dxa"/>
            <w:gridSpan w:val="2"/>
            <w:tcBorders>
              <w:top w:val="nil"/>
            </w:tcBorders>
          </w:tcPr>
          <w:p w14:paraId="784BAFEC" w14:textId="77777777" w:rsidR="002C6348" w:rsidRPr="002827C6" w:rsidRDefault="002C6348" w:rsidP="00AA3147">
            <w:pPr>
              <w:jc w:val="both"/>
              <w:rPr>
                <w:b/>
              </w:rPr>
            </w:pPr>
            <w:r w:rsidRPr="002827C6">
              <w:rPr>
                <w:b/>
              </w:rPr>
              <w:t>Název studijního předmětu</w:t>
            </w:r>
          </w:p>
        </w:tc>
        <w:tc>
          <w:tcPr>
            <w:tcW w:w="2409" w:type="dxa"/>
            <w:gridSpan w:val="3"/>
            <w:tcBorders>
              <w:top w:val="nil"/>
            </w:tcBorders>
          </w:tcPr>
          <w:p w14:paraId="0AA8D6A4" w14:textId="77777777" w:rsidR="002C6348" w:rsidRPr="002827C6" w:rsidRDefault="002C6348" w:rsidP="00AA3147">
            <w:pPr>
              <w:jc w:val="both"/>
              <w:rPr>
                <w:b/>
              </w:rPr>
            </w:pPr>
            <w:r w:rsidRPr="002827C6">
              <w:rPr>
                <w:b/>
              </w:rPr>
              <w:t>Název studijního programu</w:t>
            </w:r>
          </w:p>
        </w:tc>
        <w:tc>
          <w:tcPr>
            <w:tcW w:w="567" w:type="dxa"/>
            <w:gridSpan w:val="2"/>
            <w:tcBorders>
              <w:top w:val="nil"/>
            </w:tcBorders>
          </w:tcPr>
          <w:p w14:paraId="0A3F0642" w14:textId="77777777" w:rsidR="002C6348" w:rsidRPr="002827C6" w:rsidRDefault="002C6348" w:rsidP="00AA3147">
            <w:pPr>
              <w:jc w:val="both"/>
              <w:rPr>
                <w:b/>
              </w:rPr>
            </w:pPr>
            <w:r w:rsidRPr="002827C6">
              <w:rPr>
                <w:b/>
              </w:rPr>
              <w:t>Sem.</w:t>
            </w:r>
          </w:p>
        </w:tc>
        <w:tc>
          <w:tcPr>
            <w:tcW w:w="2109" w:type="dxa"/>
            <w:gridSpan w:val="7"/>
            <w:tcBorders>
              <w:top w:val="nil"/>
            </w:tcBorders>
          </w:tcPr>
          <w:p w14:paraId="2EDFB9B1" w14:textId="77777777" w:rsidR="002C6348" w:rsidRPr="002827C6" w:rsidRDefault="002C6348" w:rsidP="00AA3147">
            <w:pPr>
              <w:jc w:val="both"/>
              <w:rPr>
                <w:b/>
              </w:rPr>
            </w:pPr>
            <w:r w:rsidRPr="002827C6">
              <w:rPr>
                <w:b/>
              </w:rPr>
              <w:t>Role ve výuce daného předmětu</w:t>
            </w:r>
          </w:p>
        </w:tc>
        <w:tc>
          <w:tcPr>
            <w:tcW w:w="1972" w:type="dxa"/>
            <w:gridSpan w:val="3"/>
            <w:tcBorders>
              <w:top w:val="nil"/>
            </w:tcBorders>
          </w:tcPr>
          <w:p w14:paraId="57E3791E" w14:textId="77777777" w:rsidR="002C6348" w:rsidRPr="002827C6" w:rsidRDefault="002C6348"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2C6348" w14:paraId="77BAE41E" w14:textId="77777777" w:rsidTr="00F9039A">
        <w:trPr>
          <w:trHeight w:val="285"/>
        </w:trPr>
        <w:tc>
          <w:tcPr>
            <w:tcW w:w="2802" w:type="dxa"/>
            <w:gridSpan w:val="2"/>
            <w:tcBorders>
              <w:top w:val="nil"/>
            </w:tcBorders>
          </w:tcPr>
          <w:p w14:paraId="3B9D8708" w14:textId="77777777" w:rsidR="002C6348" w:rsidRPr="00461AFF" w:rsidRDefault="002C6348" w:rsidP="00AA3147">
            <w:pPr>
              <w:jc w:val="both"/>
              <w:rPr>
                <w:color w:val="FF0000"/>
              </w:rPr>
            </w:pPr>
          </w:p>
        </w:tc>
        <w:tc>
          <w:tcPr>
            <w:tcW w:w="2409" w:type="dxa"/>
            <w:gridSpan w:val="3"/>
            <w:tcBorders>
              <w:top w:val="nil"/>
            </w:tcBorders>
          </w:tcPr>
          <w:p w14:paraId="25521978" w14:textId="77777777" w:rsidR="002C6348" w:rsidRPr="00461AFF" w:rsidRDefault="002C6348" w:rsidP="00AA3147">
            <w:pPr>
              <w:jc w:val="both"/>
              <w:rPr>
                <w:color w:val="FF0000"/>
              </w:rPr>
            </w:pPr>
          </w:p>
        </w:tc>
        <w:tc>
          <w:tcPr>
            <w:tcW w:w="567" w:type="dxa"/>
            <w:gridSpan w:val="2"/>
            <w:tcBorders>
              <w:top w:val="nil"/>
            </w:tcBorders>
          </w:tcPr>
          <w:p w14:paraId="59A7E915" w14:textId="77777777" w:rsidR="002C6348" w:rsidRPr="00461AFF" w:rsidRDefault="002C6348" w:rsidP="00AA3147">
            <w:pPr>
              <w:jc w:val="both"/>
              <w:rPr>
                <w:color w:val="FF0000"/>
              </w:rPr>
            </w:pPr>
          </w:p>
        </w:tc>
        <w:tc>
          <w:tcPr>
            <w:tcW w:w="2109" w:type="dxa"/>
            <w:gridSpan w:val="7"/>
            <w:tcBorders>
              <w:top w:val="nil"/>
            </w:tcBorders>
          </w:tcPr>
          <w:p w14:paraId="19A5B854" w14:textId="77777777" w:rsidR="002C6348" w:rsidRPr="00461AFF" w:rsidRDefault="002C6348" w:rsidP="00AA3147">
            <w:pPr>
              <w:jc w:val="both"/>
              <w:rPr>
                <w:color w:val="FF0000"/>
              </w:rPr>
            </w:pPr>
          </w:p>
        </w:tc>
        <w:tc>
          <w:tcPr>
            <w:tcW w:w="1972" w:type="dxa"/>
            <w:gridSpan w:val="3"/>
            <w:tcBorders>
              <w:top w:val="nil"/>
            </w:tcBorders>
          </w:tcPr>
          <w:p w14:paraId="059D1F00" w14:textId="77777777" w:rsidR="002C6348" w:rsidRPr="00461AFF" w:rsidRDefault="002C6348" w:rsidP="00AA3147">
            <w:pPr>
              <w:jc w:val="both"/>
              <w:rPr>
                <w:color w:val="FF0000"/>
              </w:rPr>
            </w:pPr>
          </w:p>
        </w:tc>
      </w:tr>
      <w:tr w:rsidR="002C6348" w14:paraId="46820B8F" w14:textId="77777777" w:rsidTr="00F9039A">
        <w:trPr>
          <w:trHeight w:val="284"/>
        </w:trPr>
        <w:tc>
          <w:tcPr>
            <w:tcW w:w="2802" w:type="dxa"/>
            <w:gridSpan w:val="2"/>
            <w:tcBorders>
              <w:top w:val="nil"/>
            </w:tcBorders>
          </w:tcPr>
          <w:p w14:paraId="57CE37AD" w14:textId="77777777" w:rsidR="002C6348" w:rsidRPr="00461AFF" w:rsidRDefault="002C6348" w:rsidP="00AA3147">
            <w:pPr>
              <w:jc w:val="both"/>
              <w:rPr>
                <w:color w:val="FF0000"/>
              </w:rPr>
            </w:pPr>
          </w:p>
        </w:tc>
        <w:tc>
          <w:tcPr>
            <w:tcW w:w="2409" w:type="dxa"/>
            <w:gridSpan w:val="3"/>
            <w:tcBorders>
              <w:top w:val="nil"/>
            </w:tcBorders>
          </w:tcPr>
          <w:p w14:paraId="1D3ACD87" w14:textId="77777777" w:rsidR="002C6348" w:rsidRPr="00461AFF" w:rsidRDefault="002C6348" w:rsidP="00AA3147">
            <w:pPr>
              <w:jc w:val="both"/>
              <w:rPr>
                <w:color w:val="FF0000"/>
              </w:rPr>
            </w:pPr>
          </w:p>
        </w:tc>
        <w:tc>
          <w:tcPr>
            <w:tcW w:w="567" w:type="dxa"/>
            <w:gridSpan w:val="2"/>
            <w:tcBorders>
              <w:top w:val="nil"/>
            </w:tcBorders>
          </w:tcPr>
          <w:p w14:paraId="73EB7A2C" w14:textId="77777777" w:rsidR="002C6348" w:rsidRPr="00461AFF" w:rsidRDefault="002C6348" w:rsidP="00AA3147">
            <w:pPr>
              <w:jc w:val="both"/>
              <w:rPr>
                <w:color w:val="FF0000"/>
              </w:rPr>
            </w:pPr>
          </w:p>
        </w:tc>
        <w:tc>
          <w:tcPr>
            <w:tcW w:w="2109" w:type="dxa"/>
            <w:gridSpan w:val="7"/>
            <w:tcBorders>
              <w:top w:val="nil"/>
            </w:tcBorders>
          </w:tcPr>
          <w:p w14:paraId="2BBAEACA" w14:textId="77777777" w:rsidR="002C6348" w:rsidRPr="00461AFF" w:rsidRDefault="002C6348" w:rsidP="00AA3147">
            <w:pPr>
              <w:jc w:val="both"/>
              <w:rPr>
                <w:color w:val="FF0000"/>
              </w:rPr>
            </w:pPr>
          </w:p>
        </w:tc>
        <w:tc>
          <w:tcPr>
            <w:tcW w:w="1972" w:type="dxa"/>
            <w:gridSpan w:val="3"/>
            <w:tcBorders>
              <w:top w:val="nil"/>
            </w:tcBorders>
          </w:tcPr>
          <w:p w14:paraId="3CCE0426" w14:textId="77777777" w:rsidR="002C6348" w:rsidRPr="00461AFF" w:rsidRDefault="002C6348" w:rsidP="00AA3147">
            <w:pPr>
              <w:jc w:val="both"/>
              <w:rPr>
                <w:color w:val="FF0000"/>
              </w:rPr>
            </w:pPr>
          </w:p>
        </w:tc>
      </w:tr>
      <w:tr w:rsidR="002C6348" w14:paraId="1D3AEF58" w14:textId="77777777" w:rsidTr="00F9039A">
        <w:tc>
          <w:tcPr>
            <w:tcW w:w="9859" w:type="dxa"/>
            <w:gridSpan w:val="17"/>
            <w:shd w:val="clear" w:color="auto" w:fill="F7CAAC"/>
          </w:tcPr>
          <w:p w14:paraId="3724E390" w14:textId="77777777" w:rsidR="002C6348" w:rsidRDefault="002C6348" w:rsidP="00AA3147">
            <w:pPr>
              <w:jc w:val="both"/>
            </w:pPr>
            <w:r>
              <w:rPr>
                <w:b/>
              </w:rPr>
              <w:t xml:space="preserve">Údaje o vzdělání na VŠ </w:t>
            </w:r>
          </w:p>
        </w:tc>
      </w:tr>
      <w:tr w:rsidR="002C6348" w14:paraId="14C184A1" w14:textId="77777777" w:rsidTr="0097698E">
        <w:trPr>
          <w:trHeight w:val="445"/>
        </w:trPr>
        <w:tc>
          <w:tcPr>
            <w:tcW w:w="9859" w:type="dxa"/>
            <w:gridSpan w:val="17"/>
          </w:tcPr>
          <w:p w14:paraId="1552C521" w14:textId="77777777" w:rsidR="003E366F" w:rsidRDefault="003E366F" w:rsidP="003E366F">
            <w:pPr>
              <w:jc w:val="both"/>
            </w:pPr>
            <w:r w:rsidRPr="00AD2F16">
              <w:t>2006: Univerzita Tomáše Bati ve Zlíně, Fakulta managementu a ekonomiky, Ekonomika a management, Ph.D.</w:t>
            </w:r>
          </w:p>
          <w:p w14:paraId="019513E8" w14:textId="77777777" w:rsidR="002C6348" w:rsidRDefault="003E366F" w:rsidP="003E366F">
            <w:pPr>
              <w:jc w:val="both"/>
            </w:pPr>
            <w:r w:rsidRPr="00255C3E">
              <w:t>1987: Vysoká šk</w:t>
            </w:r>
            <w:r>
              <w:t>o</w:t>
            </w:r>
            <w:r w:rsidRPr="00255C3E">
              <w:t>la báňská v Ostravě, Ekonomická fakulta, Ekonomika průmyslu,</w:t>
            </w:r>
            <w:r>
              <w:t xml:space="preserve"> </w:t>
            </w:r>
            <w:r w:rsidRPr="00255C3E">
              <w:t>Ing.</w:t>
            </w:r>
          </w:p>
          <w:p w14:paraId="78FCC940" w14:textId="57CD7F2F" w:rsidR="003E366F" w:rsidRDefault="003E366F" w:rsidP="003E366F">
            <w:pPr>
              <w:jc w:val="both"/>
              <w:rPr>
                <w:b/>
              </w:rPr>
            </w:pPr>
          </w:p>
        </w:tc>
      </w:tr>
      <w:tr w:rsidR="002C6348" w14:paraId="15715E98" w14:textId="77777777" w:rsidTr="00F9039A">
        <w:tc>
          <w:tcPr>
            <w:tcW w:w="9859" w:type="dxa"/>
            <w:gridSpan w:val="17"/>
            <w:shd w:val="clear" w:color="auto" w:fill="F7CAAC"/>
          </w:tcPr>
          <w:p w14:paraId="5F09C903" w14:textId="77777777" w:rsidR="002C6348" w:rsidRDefault="002C6348" w:rsidP="00AA3147">
            <w:pPr>
              <w:jc w:val="both"/>
              <w:rPr>
                <w:b/>
              </w:rPr>
            </w:pPr>
            <w:r>
              <w:rPr>
                <w:b/>
              </w:rPr>
              <w:t>Údaje o odborném působení od absolvování VŠ</w:t>
            </w:r>
          </w:p>
        </w:tc>
      </w:tr>
      <w:tr w:rsidR="002C6348" w14:paraId="25F0B785" w14:textId="77777777" w:rsidTr="00FE3429">
        <w:trPr>
          <w:trHeight w:val="460"/>
        </w:trPr>
        <w:tc>
          <w:tcPr>
            <w:tcW w:w="9859" w:type="dxa"/>
            <w:gridSpan w:val="17"/>
          </w:tcPr>
          <w:p w14:paraId="44E08CF1" w14:textId="77777777" w:rsidR="00EF5ED5" w:rsidRDefault="00EF5ED5" w:rsidP="00DD7B77">
            <w:pPr>
              <w:rPr>
                <w:rFonts w:eastAsia="Calibri"/>
              </w:rPr>
            </w:pPr>
            <w:proofErr w:type="gramStart"/>
            <w:r w:rsidRPr="001B5AD9">
              <w:rPr>
                <w:rFonts w:eastAsia="Calibri"/>
              </w:rPr>
              <w:t>2000</w:t>
            </w:r>
            <w:r>
              <w:rPr>
                <w:rFonts w:eastAsia="Calibri"/>
              </w:rPr>
              <w:t>-dosud</w:t>
            </w:r>
            <w:proofErr w:type="gramEnd"/>
            <w:r w:rsidRPr="001B5AD9">
              <w:rPr>
                <w:rFonts w:eastAsia="Calibri"/>
              </w:rPr>
              <w:t xml:space="preserve">: </w:t>
            </w:r>
            <w:r>
              <w:t xml:space="preserve">UTB ve Zlíně, </w:t>
            </w:r>
            <w:r>
              <w:rPr>
                <w:rFonts w:eastAsia="Calibri"/>
              </w:rPr>
              <w:t>vedoucí ekonomického odboru r</w:t>
            </w:r>
            <w:r w:rsidRPr="001B5AD9">
              <w:rPr>
                <w:rFonts w:eastAsia="Calibri"/>
              </w:rPr>
              <w:t xml:space="preserve">ektorátu, tajemnice </w:t>
            </w:r>
            <w:r>
              <w:rPr>
                <w:rFonts w:eastAsia="Calibri"/>
              </w:rPr>
              <w:t>Fakulty multimediálních komunikací</w:t>
            </w:r>
            <w:r w:rsidRPr="001B5AD9">
              <w:rPr>
                <w:rFonts w:eastAsia="Calibri"/>
              </w:rPr>
              <w:t>, manažerka Komunikační agentury</w:t>
            </w:r>
            <w:r>
              <w:rPr>
                <w:rFonts w:eastAsia="Calibri"/>
              </w:rPr>
              <w:t>, od r. 2009 odborná asistentka</w:t>
            </w:r>
            <w:r w:rsidRPr="001B5AD9">
              <w:rPr>
                <w:rFonts w:eastAsia="Calibri"/>
              </w:rPr>
              <w:t xml:space="preserve"> </w:t>
            </w:r>
          </w:p>
          <w:p w14:paraId="68587E43" w14:textId="18C41159" w:rsidR="002C6348" w:rsidRPr="009B6AE3" w:rsidRDefault="002C6348" w:rsidP="00072736">
            <w:pPr>
              <w:rPr>
                <w:color w:val="FF0000"/>
              </w:rPr>
            </w:pPr>
          </w:p>
        </w:tc>
      </w:tr>
      <w:tr w:rsidR="002C6348" w14:paraId="58B5C187" w14:textId="77777777" w:rsidTr="00F9039A">
        <w:trPr>
          <w:trHeight w:val="250"/>
        </w:trPr>
        <w:tc>
          <w:tcPr>
            <w:tcW w:w="9859" w:type="dxa"/>
            <w:gridSpan w:val="17"/>
            <w:shd w:val="clear" w:color="auto" w:fill="F7CAAC"/>
          </w:tcPr>
          <w:p w14:paraId="1EBD215D" w14:textId="77777777" w:rsidR="002C6348" w:rsidRDefault="002C6348" w:rsidP="00AA3147">
            <w:pPr>
              <w:jc w:val="both"/>
            </w:pPr>
            <w:r>
              <w:rPr>
                <w:b/>
              </w:rPr>
              <w:t>Zkušenosti s vedením kvalifikačních a rigorózních prací</w:t>
            </w:r>
          </w:p>
        </w:tc>
      </w:tr>
      <w:tr w:rsidR="002C6348" w14:paraId="6A81CEEF" w14:textId="77777777" w:rsidTr="00DD7B77">
        <w:trPr>
          <w:trHeight w:val="691"/>
        </w:trPr>
        <w:tc>
          <w:tcPr>
            <w:tcW w:w="9859" w:type="dxa"/>
            <w:gridSpan w:val="17"/>
          </w:tcPr>
          <w:p w14:paraId="4FCE4297" w14:textId="77777777" w:rsidR="002C6348" w:rsidRDefault="002C6348" w:rsidP="00AA3147">
            <w:pPr>
              <w:jc w:val="both"/>
            </w:pPr>
            <w:r>
              <w:t>Bakalářské práce: 25</w:t>
            </w:r>
          </w:p>
          <w:p w14:paraId="36DD7FEF" w14:textId="77777777" w:rsidR="002C6348" w:rsidRDefault="002C6348" w:rsidP="00AA3147">
            <w:pPr>
              <w:jc w:val="both"/>
            </w:pPr>
            <w:r>
              <w:t>Diplomové práce: 15</w:t>
            </w:r>
          </w:p>
        </w:tc>
      </w:tr>
      <w:tr w:rsidR="002C6348" w14:paraId="0CE6A4CD" w14:textId="77777777" w:rsidTr="00072736">
        <w:trPr>
          <w:cantSplit/>
        </w:trPr>
        <w:tc>
          <w:tcPr>
            <w:tcW w:w="3347" w:type="dxa"/>
            <w:gridSpan w:val="3"/>
            <w:tcBorders>
              <w:top w:val="single" w:sz="12" w:space="0" w:color="auto"/>
            </w:tcBorders>
            <w:shd w:val="clear" w:color="auto" w:fill="F7CAAC"/>
          </w:tcPr>
          <w:p w14:paraId="10ECA23C" w14:textId="77777777" w:rsidR="002C6348" w:rsidRDefault="002C6348" w:rsidP="00AA3147">
            <w:pPr>
              <w:jc w:val="both"/>
            </w:pPr>
            <w:r>
              <w:rPr>
                <w:b/>
              </w:rPr>
              <w:t>Zkušenosti s vedením kvalifikačních a rigorózních prací</w:t>
            </w:r>
          </w:p>
        </w:tc>
        <w:tc>
          <w:tcPr>
            <w:tcW w:w="2245" w:type="dxa"/>
            <w:gridSpan w:val="3"/>
            <w:tcBorders>
              <w:top w:val="single" w:sz="12" w:space="0" w:color="auto"/>
            </w:tcBorders>
            <w:shd w:val="clear" w:color="auto" w:fill="F7CAAC"/>
          </w:tcPr>
          <w:p w14:paraId="6118917D" w14:textId="77777777" w:rsidR="002C6348" w:rsidRDefault="002C6348" w:rsidP="00AA3147">
            <w:pPr>
              <w:jc w:val="both"/>
            </w:pPr>
            <w:r>
              <w:rPr>
                <w:b/>
              </w:rPr>
              <w:t>Rok udělení hodnosti</w:t>
            </w:r>
          </w:p>
        </w:tc>
        <w:tc>
          <w:tcPr>
            <w:tcW w:w="1954" w:type="dxa"/>
            <w:gridSpan w:val="5"/>
            <w:tcBorders>
              <w:top w:val="single" w:sz="12" w:space="0" w:color="auto"/>
              <w:right w:val="single" w:sz="12" w:space="0" w:color="auto"/>
            </w:tcBorders>
            <w:shd w:val="clear" w:color="auto" w:fill="F7CAAC"/>
          </w:tcPr>
          <w:p w14:paraId="0692635F" w14:textId="77777777" w:rsidR="002C6348" w:rsidRDefault="002C6348" w:rsidP="00AA3147">
            <w:pPr>
              <w:jc w:val="both"/>
            </w:pPr>
            <w:r>
              <w:rPr>
                <w:b/>
              </w:rPr>
              <w:t>Řízení konáno na VŠ</w:t>
            </w:r>
          </w:p>
        </w:tc>
        <w:tc>
          <w:tcPr>
            <w:tcW w:w="2313" w:type="dxa"/>
            <w:gridSpan w:val="6"/>
            <w:tcBorders>
              <w:top w:val="single" w:sz="12" w:space="0" w:color="auto"/>
              <w:left w:val="single" w:sz="12" w:space="0" w:color="auto"/>
            </w:tcBorders>
            <w:shd w:val="clear" w:color="auto" w:fill="F7CAAC"/>
          </w:tcPr>
          <w:p w14:paraId="38FAE9C3" w14:textId="77777777" w:rsidR="002C6348" w:rsidRDefault="002C6348" w:rsidP="00AA3147">
            <w:pPr>
              <w:jc w:val="both"/>
              <w:rPr>
                <w:b/>
              </w:rPr>
            </w:pPr>
            <w:r>
              <w:rPr>
                <w:b/>
              </w:rPr>
              <w:t>Ohlasy publikací</w:t>
            </w:r>
          </w:p>
        </w:tc>
      </w:tr>
      <w:tr w:rsidR="002C6348" w14:paraId="6D1DB821" w14:textId="77777777" w:rsidTr="00072736">
        <w:trPr>
          <w:cantSplit/>
        </w:trPr>
        <w:tc>
          <w:tcPr>
            <w:tcW w:w="3347" w:type="dxa"/>
            <w:gridSpan w:val="3"/>
          </w:tcPr>
          <w:p w14:paraId="074D007A" w14:textId="77777777" w:rsidR="002C6348" w:rsidRDefault="002C6348" w:rsidP="00AA3147">
            <w:pPr>
              <w:jc w:val="both"/>
            </w:pPr>
          </w:p>
        </w:tc>
        <w:tc>
          <w:tcPr>
            <w:tcW w:w="2245" w:type="dxa"/>
            <w:gridSpan w:val="3"/>
          </w:tcPr>
          <w:p w14:paraId="3017FE0C" w14:textId="77777777" w:rsidR="002C6348" w:rsidRDefault="002C6348" w:rsidP="00AA3147">
            <w:pPr>
              <w:jc w:val="both"/>
            </w:pPr>
          </w:p>
        </w:tc>
        <w:tc>
          <w:tcPr>
            <w:tcW w:w="1954" w:type="dxa"/>
            <w:gridSpan w:val="5"/>
            <w:tcBorders>
              <w:right w:val="single" w:sz="12" w:space="0" w:color="auto"/>
            </w:tcBorders>
          </w:tcPr>
          <w:p w14:paraId="2379CEE7" w14:textId="77777777" w:rsidR="002C6348" w:rsidRDefault="002C6348" w:rsidP="00AA3147">
            <w:pPr>
              <w:jc w:val="both"/>
            </w:pPr>
          </w:p>
        </w:tc>
        <w:tc>
          <w:tcPr>
            <w:tcW w:w="709" w:type="dxa"/>
            <w:gridSpan w:val="4"/>
            <w:tcBorders>
              <w:left w:val="single" w:sz="12" w:space="0" w:color="auto"/>
            </w:tcBorders>
            <w:shd w:val="clear" w:color="auto" w:fill="F7CAAC"/>
          </w:tcPr>
          <w:p w14:paraId="130344C5" w14:textId="77777777" w:rsidR="002C6348" w:rsidRPr="00F20AEF" w:rsidRDefault="002C6348" w:rsidP="00AA3147">
            <w:pPr>
              <w:jc w:val="both"/>
            </w:pPr>
            <w:r w:rsidRPr="00786790">
              <w:rPr>
                <w:b/>
              </w:rPr>
              <w:t>WOS</w:t>
            </w:r>
          </w:p>
        </w:tc>
        <w:tc>
          <w:tcPr>
            <w:tcW w:w="850" w:type="dxa"/>
            <w:shd w:val="clear" w:color="auto" w:fill="F7CAAC"/>
          </w:tcPr>
          <w:p w14:paraId="7F71ECAA" w14:textId="77777777" w:rsidR="002C6348" w:rsidRPr="00F20AEF" w:rsidRDefault="002C6348" w:rsidP="00AA3147">
            <w:pPr>
              <w:jc w:val="both"/>
              <w:rPr>
                <w:sz w:val="18"/>
              </w:rPr>
            </w:pPr>
            <w:proofErr w:type="spellStart"/>
            <w:r w:rsidRPr="00786790">
              <w:rPr>
                <w:b/>
              </w:rPr>
              <w:t>Scopus</w:t>
            </w:r>
            <w:proofErr w:type="spellEnd"/>
          </w:p>
        </w:tc>
        <w:tc>
          <w:tcPr>
            <w:tcW w:w="754" w:type="dxa"/>
            <w:shd w:val="clear" w:color="auto" w:fill="F7CAAC"/>
          </w:tcPr>
          <w:p w14:paraId="50913150" w14:textId="77777777" w:rsidR="002C6348" w:rsidRDefault="002C6348" w:rsidP="00AA3147">
            <w:pPr>
              <w:jc w:val="both"/>
            </w:pPr>
            <w:r w:rsidRPr="00786790">
              <w:rPr>
                <w:b/>
              </w:rPr>
              <w:t>ostatní</w:t>
            </w:r>
          </w:p>
        </w:tc>
      </w:tr>
      <w:tr w:rsidR="002C6348" w14:paraId="1693EA00" w14:textId="77777777" w:rsidTr="00072736">
        <w:trPr>
          <w:cantSplit/>
          <w:trHeight w:val="70"/>
        </w:trPr>
        <w:tc>
          <w:tcPr>
            <w:tcW w:w="3347" w:type="dxa"/>
            <w:gridSpan w:val="3"/>
            <w:shd w:val="clear" w:color="auto" w:fill="F7CAAC"/>
          </w:tcPr>
          <w:p w14:paraId="282DC3AC" w14:textId="77777777" w:rsidR="002C6348" w:rsidRDefault="002C6348" w:rsidP="00AA3147">
            <w:pPr>
              <w:jc w:val="both"/>
            </w:pPr>
            <w:r w:rsidRPr="00786790">
              <w:rPr>
                <w:b/>
              </w:rPr>
              <w:t>Obor jmenovacího řízení</w:t>
            </w:r>
          </w:p>
        </w:tc>
        <w:tc>
          <w:tcPr>
            <w:tcW w:w="2245" w:type="dxa"/>
            <w:gridSpan w:val="3"/>
            <w:shd w:val="clear" w:color="auto" w:fill="F7CAAC"/>
          </w:tcPr>
          <w:p w14:paraId="7EB876B8" w14:textId="77777777" w:rsidR="002C6348" w:rsidRDefault="002C6348" w:rsidP="00AA3147">
            <w:pPr>
              <w:jc w:val="both"/>
            </w:pPr>
            <w:r w:rsidRPr="00786790">
              <w:rPr>
                <w:b/>
              </w:rPr>
              <w:t>Rok udělení hodnosti</w:t>
            </w:r>
          </w:p>
        </w:tc>
        <w:tc>
          <w:tcPr>
            <w:tcW w:w="1954" w:type="dxa"/>
            <w:gridSpan w:val="5"/>
            <w:tcBorders>
              <w:right w:val="single" w:sz="12" w:space="0" w:color="auto"/>
            </w:tcBorders>
            <w:shd w:val="clear" w:color="auto" w:fill="F7CAAC"/>
          </w:tcPr>
          <w:p w14:paraId="05AF7DDD" w14:textId="77777777" w:rsidR="002C6348" w:rsidRDefault="002C6348" w:rsidP="00AA3147">
            <w:pPr>
              <w:jc w:val="both"/>
            </w:pPr>
            <w:r w:rsidRPr="00786790">
              <w:rPr>
                <w:b/>
              </w:rPr>
              <w:t>Řízení konáno na VŠ</w:t>
            </w:r>
          </w:p>
        </w:tc>
        <w:tc>
          <w:tcPr>
            <w:tcW w:w="709" w:type="dxa"/>
            <w:gridSpan w:val="4"/>
            <w:tcBorders>
              <w:left w:val="single" w:sz="12" w:space="0" w:color="auto"/>
            </w:tcBorders>
          </w:tcPr>
          <w:p w14:paraId="387C3511" w14:textId="77777777" w:rsidR="002C6348" w:rsidRPr="00F20AEF" w:rsidRDefault="002C6348" w:rsidP="00AA3147">
            <w:pPr>
              <w:jc w:val="both"/>
              <w:rPr>
                <w:b/>
              </w:rPr>
            </w:pPr>
            <w:r>
              <w:t>15</w:t>
            </w:r>
          </w:p>
        </w:tc>
        <w:tc>
          <w:tcPr>
            <w:tcW w:w="850" w:type="dxa"/>
          </w:tcPr>
          <w:p w14:paraId="100CA658" w14:textId="77777777" w:rsidR="002C6348" w:rsidRPr="00F20AEF" w:rsidRDefault="002C6348" w:rsidP="00AA3147">
            <w:pPr>
              <w:jc w:val="both"/>
              <w:rPr>
                <w:b/>
              </w:rPr>
            </w:pPr>
            <w:r>
              <w:t>3</w:t>
            </w:r>
          </w:p>
        </w:tc>
        <w:tc>
          <w:tcPr>
            <w:tcW w:w="754" w:type="dxa"/>
          </w:tcPr>
          <w:p w14:paraId="5056374A" w14:textId="77777777" w:rsidR="002C6348" w:rsidRPr="002153CC" w:rsidRDefault="002C6348" w:rsidP="00AA3147">
            <w:pPr>
              <w:jc w:val="both"/>
              <w:rPr>
                <w:bCs/>
              </w:rPr>
            </w:pPr>
            <w:r w:rsidRPr="002153CC">
              <w:rPr>
                <w:bCs/>
              </w:rPr>
              <w:t>5</w:t>
            </w:r>
          </w:p>
        </w:tc>
      </w:tr>
      <w:tr w:rsidR="00F9039A" w14:paraId="1AA14D80" w14:textId="77777777" w:rsidTr="00072736">
        <w:trPr>
          <w:trHeight w:val="205"/>
        </w:trPr>
        <w:tc>
          <w:tcPr>
            <w:tcW w:w="3347" w:type="dxa"/>
            <w:gridSpan w:val="3"/>
          </w:tcPr>
          <w:p w14:paraId="4384CCDA" w14:textId="77777777" w:rsidR="00F9039A" w:rsidRDefault="00F9039A" w:rsidP="00AA3147">
            <w:pPr>
              <w:jc w:val="both"/>
            </w:pPr>
          </w:p>
        </w:tc>
        <w:tc>
          <w:tcPr>
            <w:tcW w:w="2245" w:type="dxa"/>
            <w:gridSpan w:val="3"/>
          </w:tcPr>
          <w:p w14:paraId="58B3B2A4" w14:textId="77777777" w:rsidR="00F9039A" w:rsidRDefault="00F9039A" w:rsidP="00AA3147">
            <w:pPr>
              <w:jc w:val="both"/>
            </w:pPr>
          </w:p>
        </w:tc>
        <w:tc>
          <w:tcPr>
            <w:tcW w:w="1954" w:type="dxa"/>
            <w:gridSpan w:val="5"/>
            <w:tcBorders>
              <w:right w:val="single" w:sz="12" w:space="0" w:color="auto"/>
            </w:tcBorders>
          </w:tcPr>
          <w:p w14:paraId="00D9298E" w14:textId="77777777" w:rsidR="00F9039A" w:rsidRDefault="00F9039A" w:rsidP="00AA3147">
            <w:pPr>
              <w:jc w:val="both"/>
            </w:pPr>
          </w:p>
        </w:tc>
        <w:tc>
          <w:tcPr>
            <w:tcW w:w="1559" w:type="dxa"/>
            <w:gridSpan w:val="5"/>
            <w:tcBorders>
              <w:left w:val="single" w:sz="12" w:space="0" w:color="auto"/>
            </w:tcBorders>
            <w:shd w:val="clear" w:color="auto" w:fill="FBD4B4"/>
            <w:vAlign w:val="center"/>
          </w:tcPr>
          <w:p w14:paraId="261BD63F" w14:textId="77777777" w:rsidR="00F9039A" w:rsidRPr="00F20AEF" w:rsidRDefault="00F9039A"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54" w:type="dxa"/>
            <w:vAlign w:val="center"/>
          </w:tcPr>
          <w:p w14:paraId="14F7086E" w14:textId="77777777" w:rsidR="00F9039A" w:rsidRDefault="00F9039A" w:rsidP="00AA3147">
            <w:pPr>
              <w:rPr>
                <w:b/>
              </w:rPr>
            </w:pPr>
            <w:r>
              <w:rPr>
                <w:b/>
              </w:rPr>
              <w:t xml:space="preserve">    /</w:t>
            </w:r>
          </w:p>
        </w:tc>
      </w:tr>
      <w:tr w:rsidR="002C6348" w14:paraId="26856E23" w14:textId="77777777" w:rsidTr="00F9039A">
        <w:tc>
          <w:tcPr>
            <w:tcW w:w="9859" w:type="dxa"/>
            <w:gridSpan w:val="17"/>
            <w:shd w:val="clear" w:color="auto" w:fill="F7CAAC"/>
          </w:tcPr>
          <w:p w14:paraId="3926F4AD" w14:textId="77777777" w:rsidR="002C6348" w:rsidRDefault="002C6348" w:rsidP="00AA3147">
            <w:pPr>
              <w:jc w:val="both"/>
              <w:rPr>
                <w:b/>
              </w:rPr>
            </w:pPr>
            <w:r w:rsidRPr="00786790">
              <w:rPr>
                <w:b/>
              </w:rPr>
              <w:t xml:space="preserve">Přehled o nejvýznamnější publikační a další tvůrčí činnosti nebo další profesní činnosti u odborníků z praxe vztahující se k zabezpečovaným předmětům </w:t>
            </w:r>
          </w:p>
        </w:tc>
      </w:tr>
      <w:tr w:rsidR="002C6348" w14:paraId="1DD792AD" w14:textId="77777777" w:rsidTr="00311B61">
        <w:trPr>
          <w:trHeight w:val="1007"/>
        </w:trPr>
        <w:tc>
          <w:tcPr>
            <w:tcW w:w="9859" w:type="dxa"/>
            <w:gridSpan w:val="17"/>
          </w:tcPr>
          <w:p w14:paraId="532C7982" w14:textId="77777777" w:rsidR="00400E89" w:rsidRDefault="00400E89" w:rsidP="00400E89">
            <w:pPr>
              <w:jc w:val="both"/>
            </w:pPr>
            <w:r>
              <w:t xml:space="preserve">2022: KRAMOLIŠ, Jan, Eva ŠVIRÁKOVÁ, 2022, </w:t>
            </w:r>
            <w:proofErr w:type="spellStart"/>
            <w:r>
              <w:t>Small</w:t>
            </w:r>
            <w:proofErr w:type="spellEnd"/>
            <w:r>
              <w:t xml:space="preserve"> and Medium-</w:t>
            </w:r>
            <w:proofErr w:type="spellStart"/>
            <w:r>
              <w:t>sized</w:t>
            </w:r>
            <w:proofErr w:type="spellEnd"/>
            <w:r>
              <w:t xml:space="preserve"> </w:t>
            </w:r>
            <w:proofErr w:type="spellStart"/>
            <w:r>
              <w:t>Enterprises</w:t>
            </w:r>
            <w:proofErr w:type="spellEnd"/>
            <w:r>
              <w:t xml:space="preserve"> </w:t>
            </w:r>
            <w:proofErr w:type="spellStart"/>
            <w:r>
              <w:t>Approach</w:t>
            </w:r>
            <w:proofErr w:type="spellEnd"/>
            <w:r>
              <w:t xml:space="preserve"> to Design Management. </w:t>
            </w:r>
            <w:proofErr w:type="spellStart"/>
            <w:r w:rsidRPr="00255C3E">
              <w:rPr>
                <w:i/>
              </w:rPr>
              <w:t>Strategic</w:t>
            </w:r>
            <w:proofErr w:type="spellEnd"/>
            <w:r w:rsidRPr="00255C3E">
              <w:rPr>
                <w:i/>
              </w:rPr>
              <w:t xml:space="preserve"> Design </w:t>
            </w:r>
            <w:proofErr w:type="spellStart"/>
            <w:r w:rsidRPr="00255C3E">
              <w:rPr>
                <w:i/>
              </w:rPr>
              <w:t>Research</w:t>
            </w:r>
            <w:proofErr w:type="spellEnd"/>
            <w:r w:rsidRPr="00255C3E">
              <w:rPr>
                <w:i/>
              </w:rPr>
              <w:t xml:space="preserve"> </w:t>
            </w:r>
            <w:proofErr w:type="spellStart"/>
            <w:r w:rsidRPr="00255C3E">
              <w:rPr>
                <w:i/>
              </w:rPr>
              <w:t>Journal</w:t>
            </w:r>
            <w:proofErr w:type="spellEnd"/>
            <w:r>
              <w:t xml:space="preserve">. </w:t>
            </w:r>
            <w:proofErr w:type="spellStart"/>
            <w:r>
              <w:t>Volume</w:t>
            </w:r>
            <w:proofErr w:type="spellEnd"/>
            <w:r>
              <w:t xml:space="preserve"> 15, </w:t>
            </w:r>
            <w:proofErr w:type="spellStart"/>
            <w:r>
              <w:t>number</w:t>
            </w:r>
            <w:proofErr w:type="spellEnd"/>
            <w:r>
              <w:t xml:space="preserve"> 01, </w:t>
            </w:r>
            <w:proofErr w:type="spellStart"/>
            <w:r>
              <w:t>January</w:t>
            </w:r>
            <w:proofErr w:type="spellEnd"/>
            <w:r>
              <w:t>–</w:t>
            </w:r>
            <w:proofErr w:type="spellStart"/>
            <w:r>
              <w:t>April</w:t>
            </w:r>
            <w:proofErr w:type="spellEnd"/>
            <w:r>
              <w:t xml:space="preserve"> 2022. 13-23. DOI: 10.4013/sdrj.2022.151.03.</w:t>
            </w:r>
          </w:p>
          <w:p w14:paraId="6C3E4F29" w14:textId="77777777" w:rsidR="00400E89" w:rsidRDefault="00400E89" w:rsidP="00400E89">
            <w:r>
              <w:t xml:space="preserve">2021: SLÁDKOVÁ, Jitka, Jiří URBÁNEK, Eva ŠVIRÁKOVÁ, Jan KRAMOLIŠ a David KRÁL. </w:t>
            </w:r>
            <w:proofErr w:type="spellStart"/>
            <w:r w:rsidRPr="00AD2F16">
              <w:rPr>
                <w:i/>
              </w:rPr>
              <w:t>The</w:t>
            </w:r>
            <w:proofErr w:type="spellEnd"/>
            <w:r w:rsidRPr="00AD2F16">
              <w:rPr>
                <w:i/>
              </w:rPr>
              <w:t xml:space="preserve"> </w:t>
            </w:r>
            <w:proofErr w:type="spellStart"/>
            <w:r w:rsidRPr="00AD2F16">
              <w:rPr>
                <w:i/>
              </w:rPr>
              <w:t>measurement</w:t>
            </w:r>
            <w:proofErr w:type="spellEnd"/>
            <w:r w:rsidRPr="00AD2F16">
              <w:rPr>
                <w:i/>
              </w:rPr>
              <w:t xml:space="preserve"> </w:t>
            </w:r>
            <w:proofErr w:type="spellStart"/>
            <w:r w:rsidRPr="00AD2F16">
              <w:rPr>
                <w:i/>
              </w:rPr>
              <w:t>of</w:t>
            </w:r>
            <w:proofErr w:type="spellEnd"/>
            <w:r w:rsidRPr="00AD2F16">
              <w:rPr>
                <w:i/>
              </w:rPr>
              <w:t xml:space="preserve"> </w:t>
            </w:r>
            <w:proofErr w:type="spellStart"/>
            <w:r w:rsidRPr="00AD2F16">
              <w:rPr>
                <w:i/>
              </w:rPr>
              <w:t>the</w:t>
            </w:r>
            <w:proofErr w:type="spellEnd"/>
            <w:r w:rsidRPr="00AD2F16">
              <w:rPr>
                <w:i/>
              </w:rPr>
              <w:t xml:space="preserve"> </w:t>
            </w:r>
            <w:proofErr w:type="spellStart"/>
            <w:r w:rsidRPr="00AD2F16">
              <w:rPr>
                <w:i/>
              </w:rPr>
              <w:t>economic</w:t>
            </w:r>
            <w:proofErr w:type="spellEnd"/>
            <w:r w:rsidRPr="00AD2F16">
              <w:rPr>
                <w:i/>
              </w:rPr>
              <w:t xml:space="preserve"> </w:t>
            </w:r>
            <w:proofErr w:type="spellStart"/>
            <w:r w:rsidRPr="00AD2F16">
              <w:rPr>
                <w:i/>
              </w:rPr>
              <w:t>value</w:t>
            </w:r>
            <w:proofErr w:type="spellEnd"/>
            <w:r w:rsidRPr="00AD2F16">
              <w:rPr>
                <w:i/>
              </w:rPr>
              <w:t xml:space="preserve"> </w:t>
            </w:r>
            <w:proofErr w:type="spellStart"/>
            <w:r w:rsidRPr="00AD2F16">
              <w:rPr>
                <w:i/>
              </w:rPr>
              <w:t>of</w:t>
            </w:r>
            <w:proofErr w:type="spellEnd"/>
            <w:r w:rsidRPr="00AD2F16">
              <w:rPr>
                <w:i/>
              </w:rPr>
              <w:t xml:space="preserve"> design in </w:t>
            </w:r>
            <w:proofErr w:type="spellStart"/>
            <w:r w:rsidRPr="00AD2F16">
              <w:rPr>
                <w:i/>
              </w:rPr>
              <w:t>different</w:t>
            </w:r>
            <w:proofErr w:type="spellEnd"/>
            <w:r w:rsidRPr="00AD2F16">
              <w:rPr>
                <w:i/>
              </w:rPr>
              <w:t xml:space="preserve"> </w:t>
            </w:r>
            <w:proofErr w:type="spellStart"/>
            <w:r w:rsidRPr="00AD2F16">
              <w:rPr>
                <w:i/>
              </w:rPr>
              <w:t>industries</w:t>
            </w:r>
            <w:proofErr w:type="spellEnd"/>
            <w:r w:rsidRPr="00AD2F16">
              <w:rPr>
                <w:i/>
              </w:rPr>
              <w:t xml:space="preserve">: A case study. International </w:t>
            </w:r>
            <w:proofErr w:type="spellStart"/>
            <w:r w:rsidRPr="00AD2F16">
              <w:rPr>
                <w:i/>
              </w:rPr>
              <w:t>Journal</w:t>
            </w:r>
            <w:proofErr w:type="spellEnd"/>
            <w:r w:rsidRPr="00AD2F16">
              <w:rPr>
                <w:i/>
              </w:rPr>
              <w:t xml:space="preserve"> </w:t>
            </w:r>
            <w:proofErr w:type="spellStart"/>
            <w:r w:rsidRPr="00AD2F16">
              <w:rPr>
                <w:i/>
              </w:rPr>
              <w:t>of</w:t>
            </w:r>
            <w:proofErr w:type="spellEnd"/>
            <w:r w:rsidRPr="00AD2F16">
              <w:rPr>
                <w:i/>
              </w:rPr>
              <w:t xml:space="preserve"> Design Management and Professional </w:t>
            </w:r>
            <w:proofErr w:type="spellStart"/>
            <w:r w:rsidRPr="00AD2F16">
              <w:rPr>
                <w:i/>
              </w:rPr>
              <w:t>Practice</w:t>
            </w:r>
            <w:proofErr w:type="spellEnd"/>
            <w:r w:rsidRPr="00AD2F16">
              <w:rPr>
                <w:i/>
              </w:rPr>
              <w:t xml:space="preserve"> </w:t>
            </w:r>
            <w:r>
              <w:t xml:space="preserve">[online]. 2021, vol. 15, </w:t>
            </w:r>
            <w:proofErr w:type="spellStart"/>
            <w:r>
              <w:t>iss</w:t>
            </w:r>
            <w:proofErr w:type="spellEnd"/>
            <w:r>
              <w:t xml:space="preserve">. 2, s. 1-17. [cit. 2022-01-13]. ISSN </w:t>
            </w:r>
            <w:proofErr w:type="gramStart"/>
            <w:r>
              <w:t>2325-162X</w:t>
            </w:r>
            <w:proofErr w:type="gramEnd"/>
            <w:r>
              <w:t>. Dostupné z: https://cgscholar.com/bookstore/works/the-measurement-of-the-economic-value-of-design-in-different-industries.</w:t>
            </w:r>
          </w:p>
          <w:p w14:paraId="2D6FB70E" w14:textId="77777777" w:rsidR="00400E89" w:rsidRDefault="00400E89" w:rsidP="00400E89">
            <w:r>
              <w:t xml:space="preserve">2021: ŠVIRÁKOVÁ, Eva a Jan KRAMOLIŠ. </w:t>
            </w:r>
            <w:r w:rsidRPr="00AD2F16">
              <w:rPr>
                <w:i/>
              </w:rPr>
              <w:t xml:space="preserve">Case study: Design </w:t>
            </w:r>
            <w:proofErr w:type="spellStart"/>
            <w:r w:rsidRPr="00AD2F16">
              <w:rPr>
                <w:i/>
              </w:rPr>
              <w:t>value</w:t>
            </w:r>
            <w:proofErr w:type="spellEnd"/>
            <w:r w:rsidRPr="00AD2F16">
              <w:rPr>
                <w:i/>
              </w:rPr>
              <w:t xml:space="preserve"> </w:t>
            </w:r>
            <w:proofErr w:type="spellStart"/>
            <w:r w:rsidRPr="00AD2F16">
              <w:rPr>
                <w:i/>
              </w:rPr>
              <w:t>measuring</w:t>
            </w:r>
            <w:proofErr w:type="spellEnd"/>
            <w:r w:rsidRPr="00AD2F16">
              <w:rPr>
                <w:i/>
              </w:rPr>
              <w:t xml:space="preserve"> by </w:t>
            </w:r>
            <w:proofErr w:type="spellStart"/>
            <w:r w:rsidRPr="00AD2F16">
              <w:rPr>
                <w:i/>
              </w:rPr>
              <w:t>system</w:t>
            </w:r>
            <w:proofErr w:type="spellEnd"/>
            <w:r w:rsidRPr="00AD2F16">
              <w:rPr>
                <w:i/>
              </w:rPr>
              <w:t xml:space="preserve"> </w:t>
            </w:r>
            <w:proofErr w:type="spellStart"/>
            <w:r w:rsidRPr="00AD2F16">
              <w:rPr>
                <w:i/>
              </w:rPr>
              <w:t>dynamics</w:t>
            </w:r>
            <w:proofErr w:type="spellEnd"/>
            <w:r>
              <w:t xml:space="preserve">. E a M: Ekonomie a Management [online]. 2021, vol. 24, </w:t>
            </w:r>
            <w:proofErr w:type="spellStart"/>
            <w:r>
              <w:t>iss</w:t>
            </w:r>
            <w:proofErr w:type="spellEnd"/>
            <w:r>
              <w:t>. 3, s. 79-92. [cit. 2022-01-13]. ISSN 1212-3609. Dostupné z: https://dspace.tul.cz/bitstream/handle/15240/160959/EM_3_2021_05.pdf.</w:t>
            </w:r>
          </w:p>
          <w:p w14:paraId="31CE61F0" w14:textId="77777777" w:rsidR="00400E89" w:rsidRDefault="00400E89" w:rsidP="00400E89">
            <w:pPr>
              <w:jc w:val="both"/>
            </w:pPr>
            <w:r>
              <w:t xml:space="preserve">2021: Schválená metodika Národní metodika přínosu designu pro management MSP Autor/autorský kolektiv: Ing. Eva </w:t>
            </w:r>
            <w:proofErr w:type="spellStart"/>
            <w:r>
              <w:t>Šviráková</w:t>
            </w:r>
            <w:proofErr w:type="spellEnd"/>
            <w:r>
              <w:t xml:space="preserve">, Ph.D., Mgr. Jan </w:t>
            </w:r>
            <w:proofErr w:type="spellStart"/>
            <w:r>
              <w:t>Kramoliš</w:t>
            </w:r>
            <w:proofErr w:type="spellEnd"/>
            <w:r>
              <w:t>, Ph.D. Osvědčení o uznání uplatněné metodiky vydala Agentura pro podporu podnikání a investic CzechInvest, Štěpánská 15, 120 00 Praha 22019</w:t>
            </w:r>
            <w:r>
              <w:rPr>
                <w:rFonts w:eastAsia="Calibri"/>
              </w:rPr>
              <w:t>–</w:t>
            </w:r>
            <w:r>
              <w:t>2020: Hlavní řešitelka projektu „</w:t>
            </w:r>
            <w:r w:rsidRPr="00F5369A">
              <w:t>Manažerský model hodnoty designu pro konkurenceschopnost MSP v</w:t>
            </w:r>
            <w:r>
              <w:t> </w:t>
            </w:r>
            <w:r w:rsidRPr="00F5369A">
              <w:t>ČR</w:t>
            </w:r>
            <w:r>
              <w:t>“, projekt přijatý v rámci soutěže projektů v programu ÉTA Technologická agentura České republiky</w:t>
            </w:r>
            <w:r w:rsidRPr="00F5369A">
              <w:t>.</w:t>
            </w:r>
          </w:p>
          <w:p w14:paraId="43653CBA" w14:textId="55900376" w:rsidR="002C6348" w:rsidRDefault="00400E89" w:rsidP="00400E89">
            <w:pPr>
              <w:jc w:val="both"/>
              <w:rPr>
                <w:b/>
              </w:rPr>
            </w:pPr>
            <w:r>
              <w:t xml:space="preserve">2020: KRAMOLIŠ, Jan, Eva ŠVIRÁKOVÁ a David KRÁL. </w:t>
            </w:r>
            <w:r w:rsidRPr="00AD2F16">
              <w:rPr>
                <w:i/>
              </w:rPr>
              <w:t xml:space="preserve">Design management as </w:t>
            </w:r>
            <w:proofErr w:type="spellStart"/>
            <w:r w:rsidRPr="00AD2F16">
              <w:rPr>
                <w:i/>
              </w:rPr>
              <w:t>crucial</w:t>
            </w:r>
            <w:proofErr w:type="spellEnd"/>
            <w:r w:rsidRPr="00AD2F16">
              <w:rPr>
                <w:i/>
              </w:rPr>
              <w:t xml:space="preserve"> </w:t>
            </w:r>
            <w:proofErr w:type="spellStart"/>
            <w:r w:rsidRPr="00AD2F16">
              <w:rPr>
                <w:i/>
              </w:rPr>
              <w:t>creative</w:t>
            </w:r>
            <w:proofErr w:type="spellEnd"/>
            <w:r w:rsidRPr="00AD2F16">
              <w:rPr>
                <w:i/>
              </w:rPr>
              <w:t xml:space="preserve"> </w:t>
            </w:r>
            <w:proofErr w:type="spellStart"/>
            <w:r w:rsidRPr="00AD2F16">
              <w:rPr>
                <w:i/>
              </w:rPr>
              <w:t>essence</w:t>
            </w:r>
            <w:proofErr w:type="spellEnd"/>
            <w:r w:rsidRPr="00AD2F16">
              <w:rPr>
                <w:i/>
              </w:rPr>
              <w:t xml:space="preserve"> </w:t>
            </w:r>
            <w:proofErr w:type="spellStart"/>
            <w:r w:rsidRPr="00AD2F16">
              <w:rPr>
                <w:i/>
              </w:rPr>
              <w:t>for</w:t>
            </w:r>
            <w:proofErr w:type="spellEnd"/>
            <w:r w:rsidRPr="00AD2F16">
              <w:rPr>
                <w:i/>
              </w:rPr>
              <w:t xml:space="preserve"> business </w:t>
            </w:r>
            <w:proofErr w:type="spellStart"/>
            <w:r w:rsidRPr="00AD2F16">
              <w:rPr>
                <w:i/>
              </w:rPr>
              <w:t>success</w:t>
            </w:r>
            <w:proofErr w:type="spellEnd"/>
            <w:r w:rsidRPr="00AD2F16">
              <w:rPr>
                <w:i/>
              </w:rPr>
              <w:t xml:space="preserve"> in </w:t>
            </w:r>
            <w:proofErr w:type="spellStart"/>
            <w:r w:rsidRPr="00AD2F16">
              <w:rPr>
                <w:i/>
              </w:rPr>
              <w:t>small</w:t>
            </w:r>
            <w:proofErr w:type="spellEnd"/>
            <w:r w:rsidRPr="00AD2F16">
              <w:rPr>
                <w:i/>
              </w:rPr>
              <w:t xml:space="preserve"> and medium-</w:t>
            </w:r>
            <w:proofErr w:type="spellStart"/>
            <w:r w:rsidRPr="00AD2F16">
              <w:rPr>
                <w:i/>
              </w:rPr>
              <w:t>sized</w:t>
            </w:r>
            <w:proofErr w:type="spellEnd"/>
            <w:r w:rsidRPr="00AD2F16">
              <w:rPr>
                <w:i/>
              </w:rPr>
              <w:t xml:space="preserve"> </w:t>
            </w:r>
            <w:proofErr w:type="spellStart"/>
            <w:r w:rsidRPr="00AD2F16">
              <w:rPr>
                <w:i/>
              </w:rPr>
              <w:t>enterprises</w:t>
            </w:r>
            <w:proofErr w:type="spellEnd"/>
            <w:r w:rsidRPr="00AD2F16">
              <w:rPr>
                <w:i/>
              </w:rPr>
              <w:t>.</w:t>
            </w:r>
            <w:r>
              <w:t xml:space="preserve"> </w:t>
            </w:r>
            <w:proofErr w:type="spellStart"/>
            <w:r>
              <w:t>Creativity</w:t>
            </w:r>
            <w:proofErr w:type="spellEnd"/>
            <w:r>
              <w:t xml:space="preserve"> </w:t>
            </w:r>
            <w:proofErr w:type="spellStart"/>
            <w:r>
              <w:t>Studies</w:t>
            </w:r>
            <w:proofErr w:type="spellEnd"/>
            <w:r>
              <w:t xml:space="preserve"> [online]. 2020, vol. 13, </w:t>
            </w:r>
            <w:proofErr w:type="spellStart"/>
            <w:r>
              <w:t>iss</w:t>
            </w:r>
            <w:proofErr w:type="spellEnd"/>
            <w:r>
              <w:t>. 1, s. 87-98. [cit. 2022-01-13]. ISSN 2345-0479. Dostupné z: https://journals.vgtu.lt/index.php/CS/article/view/9904.</w:t>
            </w:r>
          </w:p>
        </w:tc>
      </w:tr>
      <w:tr w:rsidR="002C6348" w14:paraId="369107F7" w14:textId="77777777" w:rsidTr="00F9039A">
        <w:trPr>
          <w:trHeight w:val="218"/>
        </w:trPr>
        <w:tc>
          <w:tcPr>
            <w:tcW w:w="9859" w:type="dxa"/>
            <w:gridSpan w:val="17"/>
            <w:shd w:val="clear" w:color="auto" w:fill="F7CAAC"/>
          </w:tcPr>
          <w:p w14:paraId="7222A7EC" w14:textId="198167B0" w:rsidR="002C6348" w:rsidRDefault="00DD7B77" w:rsidP="00AA3147">
            <w:pPr>
              <w:rPr>
                <w:b/>
              </w:rPr>
            </w:pPr>
            <w:r>
              <w:lastRenderedPageBreak/>
              <w:br w:type="page"/>
            </w:r>
            <w:r w:rsidR="002C6348">
              <w:rPr>
                <w:b/>
              </w:rPr>
              <w:t>Působení v zahraničí</w:t>
            </w:r>
          </w:p>
        </w:tc>
      </w:tr>
      <w:tr w:rsidR="002C6348" w14:paraId="02D0207A" w14:textId="77777777" w:rsidTr="00F9039A">
        <w:trPr>
          <w:trHeight w:val="328"/>
        </w:trPr>
        <w:tc>
          <w:tcPr>
            <w:tcW w:w="9859" w:type="dxa"/>
            <w:gridSpan w:val="17"/>
          </w:tcPr>
          <w:p w14:paraId="55F0B4E6" w14:textId="77777777" w:rsidR="002C6348" w:rsidRDefault="002C6348" w:rsidP="00AA3147">
            <w:pPr>
              <w:rPr>
                <w:rFonts w:eastAsia="Calibri"/>
              </w:rPr>
            </w:pPr>
            <w:r w:rsidRPr="001B5AD9">
              <w:rPr>
                <w:rFonts w:eastAsia="Calibri"/>
              </w:rPr>
              <w:t xml:space="preserve">2015-2016: University </w:t>
            </w:r>
            <w:proofErr w:type="spellStart"/>
            <w:r w:rsidRPr="001B5AD9">
              <w:rPr>
                <w:rFonts w:eastAsia="Calibri"/>
              </w:rPr>
              <w:t>of</w:t>
            </w:r>
            <w:proofErr w:type="spellEnd"/>
            <w:r w:rsidRPr="001B5AD9">
              <w:rPr>
                <w:rFonts w:eastAsia="Calibri"/>
              </w:rPr>
              <w:t xml:space="preserve"> Bergen, Norsko, studijní pobyt, grant z Norských fondů: Kreativita a dynamika v projektovém managementu</w:t>
            </w:r>
          </w:p>
          <w:p w14:paraId="74EB52B0" w14:textId="045BEF1C" w:rsidR="005E6578" w:rsidRDefault="005E6578" w:rsidP="00AA3147">
            <w:pPr>
              <w:rPr>
                <w:b/>
              </w:rPr>
            </w:pPr>
          </w:p>
        </w:tc>
      </w:tr>
      <w:tr w:rsidR="002C6348" w14:paraId="61DE7B62" w14:textId="77777777" w:rsidTr="00F9039A">
        <w:trPr>
          <w:cantSplit/>
          <w:trHeight w:val="470"/>
        </w:trPr>
        <w:tc>
          <w:tcPr>
            <w:tcW w:w="2518" w:type="dxa"/>
            <w:shd w:val="clear" w:color="auto" w:fill="F7CAAC"/>
          </w:tcPr>
          <w:p w14:paraId="057AA996" w14:textId="77777777" w:rsidR="002C6348" w:rsidRDefault="002C6348" w:rsidP="00AA3147">
            <w:pPr>
              <w:jc w:val="both"/>
              <w:rPr>
                <w:b/>
              </w:rPr>
            </w:pPr>
            <w:r>
              <w:rPr>
                <w:b/>
              </w:rPr>
              <w:t xml:space="preserve">Podpis </w:t>
            </w:r>
          </w:p>
        </w:tc>
        <w:tc>
          <w:tcPr>
            <w:tcW w:w="4536" w:type="dxa"/>
            <w:gridSpan w:val="9"/>
          </w:tcPr>
          <w:p w14:paraId="4DC89AFD" w14:textId="5EAABD9B" w:rsidR="002C6348" w:rsidRDefault="0017548C" w:rsidP="00AA3147">
            <w:pPr>
              <w:jc w:val="both"/>
            </w:pPr>
            <w:r>
              <w:t xml:space="preserve">Eva </w:t>
            </w:r>
            <w:proofErr w:type="spellStart"/>
            <w:r>
              <w:t>Šviráková</w:t>
            </w:r>
            <w:proofErr w:type="spellEnd"/>
            <w:r>
              <w:t xml:space="preserve"> </w:t>
            </w:r>
            <w:r w:rsidR="002C6348">
              <w:t>v. r.</w:t>
            </w:r>
          </w:p>
        </w:tc>
        <w:tc>
          <w:tcPr>
            <w:tcW w:w="786" w:type="dxa"/>
            <w:gridSpan w:val="3"/>
            <w:shd w:val="clear" w:color="auto" w:fill="F7CAAC"/>
          </w:tcPr>
          <w:p w14:paraId="23EEAEEC" w14:textId="77777777" w:rsidR="002C6348" w:rsidRDefault="002C6348" w:rsidP="00AA3147">
            <w:pPr>
              <w:jc w:val="both"/>
            </w:pPr>
            <w:r>
              <w:rPr>
                <w:b/>
              </w:rPr>
              <w:t>datum</w:t>
            </w:r>
          </w:p>
        </w:tc>
        <w:tc>
          <w:tcPr>
            <w:tcW w:w="2019" w:type="dxa"/>
            <w:gridSpan w:val="4"/>
          </w:tcPr>
          <w:p w14:paraId="16B9682E" w14:textId="77777777" w:rsidR="002C6348" w:rsidRDefault="002C6348" w:rsidP="00AA3147">
            <w:pPr>
              <w:jc w:val="both"/>
            </w:pPr>
            <w:r>
              <w:t>10. 8. 2022</w:t>
            </w:r>
          </w:p>
        </w:tc>
      </w:tr>
    </w:tbl>
    <w:p w14:paraId="6C19A8DF" w14:textId="70C3D137" w:rsidR="00416DE7" w:rsidRDefault="00416DE7" w:rsidP="002C63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926"/>
        <w:gridCol w:w="77"/>
        <w:gridCol w:w="47"/>
        <w:gridCol w:w="585"/>
        <w:gridCol w:w="693"/>
        <w:gridCol w:w="694"/>
      </w:tblGrid>
      <w:tr w:rsidR="0095507D" w14:paraId="23138E8B" w14:textId="77777777" w:rsidTr="00AA3147">
        <w:tc>
          <w:tcPr>
            <w:tcW w:w="9859" w:type="dxa"/>
            <w:gridSpan w:val="15"/>
            <w:tcBorders>
              <w:bottom w:val="double" w:sz="4" w:space="0" w:color="auto"/>
            </w:tcBorders>
            <w:shd w:val="clear" w:color="auto" w:fill="BDD6EE"/>
          </w:tcPr>
          <w:p w14:paraId="021963BA" w14:textId="187FF1BC" w:rsidR="0095507D" w:rsidRDefault="00416DE7" w:rsidP="00AA3147">
            <w:pPr>
              <w:jc w:val="both"/>
              <w:rPr>
                <w:b/>
                <w:sz w:val="28"/>
              </w:rPr>
            </w:pPr>
            <w:r>
              <w:rPr>
                <w:b/>
                <w:sz w:val="28"/>
              </w:rPr>
              <w:lastRenderedPageBreak/>
              <w:t>C</w:t>
            </w:r>
            <w:r w:rsidR="0095507D">
              <w:rPr>
                <w:b/>
                <w:sz w:val="28"/>
              </w:rPr>
              <w:t>-I – Personální zabezpečení</w:t>
            </w:r>
          </w:p>
        </w:tc>
      </w:tr>
      <w:tr w:rsidR="0095507D" w14:paraId="6AA1924C" w14:textId="77777777" w:rsidTr="00AA3147">
        <w:tc>
          <w:tcPr>
            <w:tcW w:w="2518" w:type="dxa"/>
            <w:tcBorders>
              <w:top w:val="double" w:sz="4" w:space="0" w:color="auto"/>
            </w:tcBorders>
            <w:shd w:val="clear" w:color="auto" w:fill="F7CAAC"/>
          </w:tcPr>
          <w:p w14:paraId="40503846" w14:textId="77777777" w:rsidR="0095507D" w:rsidRDefault="0095507D" w:rsidP="00AA3147">
            <w:pPr>
              <w:jc w:val="both"/>
              <w:rPr>
                <w:b/>
              </w:rPr>
            </w:pPr>
            <w:r>
              <w:rPr>
                <w:b/>
              </w:rPr>
              <w:t>Vysoká škola</w:t>
            </w:r>
          </w:p>
        </w:tc>
        <w:tc>
          <w:tcPr>
            <w:tcW w:w="7341" w:type="dxa"/>
            <w:gridSpan w:val="14"/>
          </w:tcPr>
          <w:p w14:paraId="608BB4BD" w14:textId="77777777" w:rsidR="0095507D" w:rsidRDefault="0095507D" w:rsidP="00AA3147">
            <w:pPr>
              <w:jc w:val="both"/>
            </w:pPr>
            <w:r>
              <w:t>Univerzita Tomáše Bati ve Zlíně</w:t>
            </w:r>
          </w:p>
        </w:tc>
      </w:tr>
      <w:tr w:rsidR="0095507D" w14:paraId="0CE092F8" w14:textId="77777777" w:rsidTr="00AA3147">
        <w:tc>
          <w:tcPr>
            <w:tcW w:w="2518" w:type="dxa"/>
            <w:shd w:val="clear" w:color="auto" w:fill="F7CAAC"/>
          </w:tcPr>
          <w:p w14:paraId="53764D11" w14:textId="77777777" w:rsidR="0095507D" w:rsidRDefault="0095507D" w:rsidP="00AA3147">
            <w:pPr>
              <w:jc w:val="both"/>
              <w:rPr>
                <w:b/>
              </w:rPr>
            </w:pPr>
            <w:r>
              <w:rPr>
                <w:b/>
              </w:rPr>
              <w:t>Součást vysoké školy</w:t>
            </w:r>
          </w:p>
        </w:tc>
        <w:tc>
          <w:tcPr>
            <w:tcW w:w="7341" w:type="dxa"/>
            <w:gridSpan w:val="14"/>
          </w:tcPr>
          <w:p w14:paraId="7C776EBF" w14:textId="77777777" w:rsidR="0095507D" w:rsidRDefault="0095507D" w:rsidP="00AA3147">
            <w:pPr>
              <w:jc w:val="both"/>
            </w:pPr>
            <w:r>
              <w:t>Fakulta multimediálních komunikací</w:t>
            </w:r>
          </w:p>
        </w:tc>
      </w:tr>
      <w:tr w:rsidR="0095507D" w14:paraId="77742873" w14:textId="77777777" w:rsidTr="00AA3147">
        <w:tc>
          <w:tcPr>
            <w:tcW w:w="2518" w:type="dxa"/>
            <w:shd w:val="clear" w:color="auto" w:fill="F7CAAC"/>
          </w:tcPr>
          <w:p w14:paraId="1E72F80E" w14:textId="77777777" w:rsidR="0095507D" w:rsidRDefault="0095507D" w:rsidP="00AA3147">
            <w:pPr>
              <w:jc w:val="both"/>
              <w:rPr>
                <w:b/>
              </w:rPr>
            </w:pPr>
            <w:r>
              <w:rPr>
                <w:b/>
              </w:rPr>
              <w:t>Název studijního programu</w:t>
            </w:r>
          </w:p>
        </w:tc>
        <w:tc>
          <w:tcPr>
            <w:tcW w:w="7341" w:type="dxa"/>
            <w:gridSpan w:val="14"/>
          </w:tcPr>
          <w:p w14:paraId="3BA30143" w14:textId="77777777" w:rsidR="0095507D" w:rsidRDefault="0095507D" w:rsidP="00AA3147">
            <w:pPr>
              <w:jc w:val="both"/>
            </w:pPr>
            <w:r>
              <w:t>Kreativní odvětví a digitální kultura</w:t>
            </w:r>
          </w:p>
        </w:tc>
      </w:tr>
      <w:tr w:rsidR="0095507D" w14:paraId="7B4BD576" w14:textId="77777777" w:rsidTr="00FE3429">
        <w:tc>
          <w:tcPr>
            <w:tcW w:w="2518" w:type="dxa"/>
            <w:shd w:val="clear" w:color="auto" w:fill="F7CAAC"/>
          </w:tcPr>
          <w:p w14:paraId="3E40BE10" w14:textId="77777777" w:rsidR="0095507D" w:rsidRDefault="0095507D" w:rsidP="00AA3147">
            <w:pPr>
              <w:jc w:val="both"/>
              <w:rPr>
                <w:b/>
              </w:rPr>
            </w:pPr>
            <w:r>
              <w:rPr>
                <w:b/>
              </w:rPr>
              <w:t>Jméno a příjmení</w:t>
            </w:r>
          </w:p>
        </w:tc>
        <w:tc>
          <w:tcPr>
            <w:tcW w:w="4319" w:type="dxa"/>
            <w:gridSpan w:val="8"/>
          </w:tcPr>
          <w:p w14:paraId="54C83012" w14:textId="77777777" w:rsidR="0095507D" w:rsidRDefault="0095507D" w:rsidP="00AA3147">
            <w:pPr>
              <w:jc w:val="both"/>
            </w:pPr>
            <w:r>
              <w:t>Lukáš Trčka</w:t>
            </w:r>
          </w:p>
        </w:tc>
        <w:tc>
          <w:tcPr>
            <w:tcW w:w="926" w:type="dxa"/>
            <w:shd w:val="clear" w:color="auto" w:fill="F7CAAC"/>
          </w:tcPr>
          <w:p w14:paraId="1EE90E97" w14:textId="77777777" w:rsidR="0095507D" w:rsidRDefault="0095507D" w:rsidP="00AA3147">
            <w:pPr>
              <w:jc w:val="both"/>
              <w:rPr>
                <w:b/>
              </w:rPr>
            </w:pPr>
            <w:r>
              <w:rPr>
                <w:b/>
              </w:rPr>
              <w:t>Tituly</w:t>
            </w:r>
          </w:p>
        </w:tc>
        <w:tc>
          <w:tcPr>
            <w:tcW w:w="2096" w:type="dxa"/>
            <w:gridSpan w:val="5"/>
          </w:tcPr>
          <w:p w14:paraId="6DE1677B" w14:textId="433EE8DA" w:rsidR="0095507D" w:rsidRDefault="0095507D" w:rsidP="00AA3147">
            <w:pPr>
              <w:jc w:val="both"/>
            </w:pPr>
            <w:r>
              <w:t>Ing.</w:t>
            </w:r>
            <w:r w:rsidR="00FE3429">
              <w:t>,</w:t>
            </w:r>
            <w:r>
              <w:t xml:space="preserve"> Ph.D.</w:t>
            </w:r>
          </w:p>
        </w:tc>
      </w:tr>
      <w:tr w:rsidR="0095507D" w14:paraId="4B8FE4C2" w14:textId="77777777" w:rsidTr="00FE3429">
        <w:tc>
          <w:tcPr>
            <w:tcW w:w="2518" w:type="dxa"/>
            <w:shd w:val="clear" w:color="auto" w:fill="F7CAAC"/>
          </w:tcPr>
          <w:p w14:paraId="274912C5" w14:textId="77777777" w:rsidR="0095507D" w:rsidRDefault="0095507D" w:rsidP="00AA3147">
            <w:pPr>
              <w:jc w:val="both"/>
              <w:rPr>
                <w:b/>
              </w:rPr>
            </w:pPr>
            <w:r>
              <w:rPr>
                <w:b/>
              </w:rPr>
              <w:t>Rok narození</w:t>
            </w:r>
          </w:p>
        </w:tc>
        <w:tc>
          <w:tcPr>
            <w:tcW w:w="829" w:type="dxa"/>
            <w:gridSpan w:val="2"/>
          </w:tcPr>
          <w:p w14:paraId="3961CFA1" w14:textId="77777777" w:rsidR="0095507D" w:rsidRDefault="0095507D" w:rsidP="00AA3147">
            <w:pPr>
              <w:jc w:val="both"/>
            </w:pPr>
            <w:r>
              <w:t>1983</w:t>
            </w:r>
          </w:p>
        </w:tc>
        <w:tc>
          <w:tcPr>
            <w:tcW w:w="1721" w:type="dxa"/>
            <w:shd w:val="clear" w:color="auto" w:fill="F7CAAC"/>
          </w:tcPr>
          <w:p w14:paraId="786738F0" w14:textId="77777777" w:rsidR="0095507D" w:rsidRDefault="0095507D" w:rsidP="00AA3147">
            <w:pPr>
              <w:jc w:val="both"/>
              <w:rPr>
                <w:b/>
              </w:rPr>
            </w:pPr>
            <w:r>
              <w:rPr>
                <w:b/>
              </w:rPr>
              <w:t>typ vztahu k VŠ</w:t>
            </w:r>
          </w:p>
        </w:tc>
        <w:tc>
          <w:tcPr>
            <w:tcW w:w="992" w:type="dxa"/>
            <w:gridSpan w:val="4"/>
          </w:tcPr>
          <w:p w14:paraId="2B004D25" w14:textId="77777777" w:rsidR="0095507D" w:rsidRDefault="0095507D" w:rsidP="00AA3147">
            <w:pPr>
              <w:jc w:val="both"/>
            </w:pPr>
            <w:r>
              <w:t>DPP</w:t>
            </w:r>
          </w:p>
        </w:tc>
        <w:tc>
          <w:tcPr>
            <w:tcW w:w="777" w:type="dxa"/>
            <w:shd w:val="clear" w:color="auto" w:fill="F7CAAC"/>
          </w:tcPr>
          <w:p w14:paraId="459C44F4" w14:textId="77777777" w:rsidR="0095507D" w:rsidRDefault="0095507D" w:rsidP="00AA3147">
            <w:pPr>
              <w:jc w:val="both"/>
              <w:rPr>
                <w:b/>
              </w:rPr>
            </w:pPr>
            <w:r>
              <w:rPr>
                <w:b/>
              </w:rPr>
              <w:t>rozsah</w:t>
            </w:r>
          </w:p>
        </w:tc>
        <w:tc>
          <w:tcPr>
            <w:tcW w:w="926" w:type="dxa"/>
          </w:tcPr>
          <w:p w14:paraId="170E2D8B" w14:textId="3107C0D8" w:rsidR="0095507D" w:rsidRDefault="00AC5F93" w:rsidP="00AA3147">
            <w:pPr>
              <w:jc w:val="both"/>
            </w:pPr>
            <w:proofErr w:type="gramStart"/>
            <w:r>
              <w:t>2h</w:t>
            </w:r>
            <w:proofErr w:type="gramEnd"/>
            <w:r>
              <w:t>/t</w:t>
            </w:r>
          </w:p>
        </w:tc>
        <w:tc>
          <w:tcPr>
            <w:tcW w:w="709" w:type="dxa"/>
            <w:gridSpan w:val="3"/>
            <w:shd w:val="clear" w:color="auto" w:fill="F7CAAC"/>
          </w:tcPr>
          <w:p w14:paraId="15F5EC5D" w14:textId="77777777" w:rsidR="0095507D" w:rsidRDefault="0095507D" w:rsidP="00AA3147">
            <w:pPr>
              <w:jc w:val="both"/>
              <w:rPr>
                <w:b/>
              </w:rPr>
            </w:pPr>
            <w:r>
              <w:rPr>
                <w:b/>
              </w:rPr>
              <w:t>do kdy</w:t>
            </w:r>
          </w:p>
        </w:tc>
        <w:tc>
          <w:tcPr>
            <w:tcW w:w="1387" w:type="dxa"/>
            <w:gridSpan w:val="2"/>
          </w:tcPr>
          <w:p w14:paraId="16796E79" w14:textId="77777777" w:rsidR="0095507D" w:rsidRDefault="0095507D" w:rsidP="00AA3147">
            <w:pPr>
              <w:jc w:val="both"/>
            </w:pPr>
          </w:p>
        </w:tc>
      </w:tr>
      <w:tr w:rsidR="0095507D" w14:paraId="05B56E99" w14:textId="77777777" w:rsidTr="00FE3429">
        <w:tc>
          <w:tcPr>
            <w:tcW w:w="5068" w:type="dxa"/>
            <w:gridSpan w:val="4"/>
            <w:shd w:val="clear" w:color="auto" w:fill="F7CAAC"/>
          </w:tcPr>
          <w:p w14:paraId="6A47C748" w14:textId="77777777" w:rsidR="0095507D" w:rsidRDefault="0095507D" w:rsidP="00AA3147">
            <w:pPr>
              <w:jc w:val="both"/>
              <w:rPr>
                <w:b/>
              </w:rPr>
            </w:pPr>
            <w:r>
              <w:rPr>
                <w:b/>
              </w:rPr>
              <w:t>Typ vztahu na součásti VŠ, která uskutečňuje st. program</w:t>
            </w:r>
          </w:p>
        </w:tc>
        <w:tc>
          <w:tcPr>
            <w:tcW w:w="992" w:type="dxa"/>
            <w:gridSpan w:val="4"/>
          </w:tcPr>
          <w:p w14:paraId="5EB50912" w14:textId="77777777" w:rsidR="0095507D" w:rsidRDefault="0095507D" w:rsidP="00AA3147">
            <w:pPr>
              <w:jc w:val="both"/>
            </w:pPr>
            <w:r>
              <w:t>DPP</w:t>
            </w:r>
          </w:p>
        </w:tc>
        <w:tc>
          <w:tcPr>
            <w:tcW w:w="777" w:type="dxa"/>
            <w:shd w:val="clear" w:color="auto" w:fill="F7CAAC"/>
          </w:tcPr>
          <w:p w14:paraId="6229D14D" w14:textId="77777777" w:rsidR="0095507D" w:rsidRDefault="0095507D" w:rsidP="00AA3147">
            <w:pPr>
              <w:jc w:val="both"/>
              <w:rPr>
                <w:b/>
              </w:rPr>
            </w:pPr>
            <w:r>
              <w:rPr>
                <w:b/>
              </w:rPr>
              <w:t>rozsah</w:t>
            </w:r>
          </w:p>
        </w:tc>
        <w:tc>
          <w:tcPr>
            <w:tcW w:w="926" w:type="dxa"/>
          </w:tcPr>
          <w:p w14:paraId="794F6809" w14:textId="4550FA7D" w:rsidR="0095507D" w:rsidRDefault="00AC5F93" w:rsidP="00AA3147">
            <w:pPr>
              <w:jc w:val="both"/>
            </w:pPr>
            <w:proofErr w:type="gramStart"/>
            <w:r>
              <w:t>2h</w:t>
            </w:r>
            <w:proofErr w:type="gramEnd"/>
            <w:r>
              <w:t>/t</w:t>
            </w:r>
          </w:p>
        </w:tc>
        <w:tc>
          <w:tcPr>
            <w:tcW w:w="709" w:type="dxa"/>
            <w:gridSpan w:val="3"/>
            <w:shd w:val="clear" w:color="auto" w:fill="F7CAAC"/>
          </w:tcPr>
          <w:p w14:paraId="76572524" w14:textId="77777777" w:rsidR="0095507D" w:rsidRDefault="0095507D" w:rsidP="00AA3147">
            <w:pPr>
              <w:jc w:val="both"/>
              <w:rPr>
                <w:b/>
              </w:rPr>
            </w:pPr>
            <w:r>
              <w:rPr>
                <w:b/>
              </w:rPr>
              <w:t>do kdy</w:t>
            </w:r>
          </w:p>
        </w:tc>
        <w:tc>
          <w:tcPr>
            <w:tcW w:w="1387" w:type="dxa"/>
            <w:gridSpan w:val="2"/>
          </w:tcPr>
          <w:p w14:paraId="0838CA4C" w14:textId="77777777" w:rsidR="0095507D" w:rsidRDefault="0095507D" w:rsidP="00AA3147">
            <w:pPr>
              <w:jc w:val="both"/>
            </w:pPr>
          </w:p>
        </w:tc>
      </w:tr>
      <w:tr w:rsidR="0095507D" w14:paraId="6AFE3BFF" w14:textId="77777777" w:rsidTr="00AA3147">
        <w:tc>
          <w:tcPr>
            <w:tcW w:w="6060" w:type="dxa"/>
            <w:gridSpan w:val="8"/>
            <w:shd w:val="clear" w:color="auto" w:fill="F7CAAC"/>
          </w:tcPr>
          <w:p w14:paraId="1C60A4C6" w14:textId="77777777" w:rsidR="0095507D" w:rsidRDefault="0095507D" w:rsidP="00AA3147">
            <w:pPr>
              <w:jc w:val="both"/>
            </w:pPr>
            <w:r>
              <w:rPr>
                <w:b/>
              </w:rPr>
              <w:t>Další současná působení jako akademický pracovník na jiných VŠ</w:t>
            </w:r>
          </w:p>
        </w:tc>
        <w:tc>
          <w:tcPr>
            <w:tcW w:w="1703" w:type="dxa"/>
            <w:gridSpan w:val="2"/>
            <w:shd w:val="clear" w:color="auto" w:fill="F7CAAC"/>
          </w:tcPr>
          <w:p w14:paraId="429DF474" w14:textId="77777777" w:rsidR="0095507D" w:rsidRDefault="0095507D" w:rsidP="00AA314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0B7ECA5" w14:textId="77777777" w:rsidR="0095507D" w:rsidRDefault="0095507D" w:rsidP="00AA3147">
            <w:pPr>
              <w:jc w:val="both"/>
              <w:rPr>
                <w:b/>
              </w:rPr>
            </w:pPr>
            <w:r>
              <w:rPr>
                <w:b/>
              </w:rPr>
              <w:t>rozsah</w:t>
            </w:r>
          </w:p>
        </w:tc>
      </w:tr>
      <w:tr w:rsidR="0095507D" w14:paraId="6FBBA358" w14:textId="77777777" w:rsidTr="00AA3147">
        <w:tc>
          <w:tcPr>
            <w:tcW w:w="6060" w:type="dxa"/>
            <w:gridSpan w:val="8"/>
          </w:tcPr>
          <w:p w14:paraId="36509F79" w14:textId="77777777" w:rsidR="0095507D" w:rsidRDefault="0095507D" w:rsidP="00AA3147">
            <w:pPr>
              <w:jc w:val="both"/>
            </w:pPr>
          </w:p>
        </w:tc>
        <w:tc>
          <w:tcPr>
            <w:tcW w:w="1703" w:type="dxa"/>
            <w:gridSpan w:val="2"/>
          </w:tcPr>
          <w:p w14:paraId="4E02A5EB" w14:textId="77777777" w:rsidR="0095507D" w:rsidRDefault="0095507D" w:rsidP="00AA3147">
            <w:pPr>
              <w:jc w:val="both"/>
            </w:pPr>
          </w:p>
        </w:tc>
        <w:tc>
          <w:tcPr>
            <w:tcW w:w="2096" w:type="dxa"/>
            <w:gridSpan w:val="5"/>
          </w:tcPr>
          <w:p w14:paraId="56A414B7" w14:textId="77777777" w:rsidR="0095507D" w:rsidRDefault="0095507D" w:rsidP="00AA3147">
            <w:pPr>
              <w:jc w:val="both"/>
            </w:pPr>
          </w:p>
        </w:tc>
      </w:tr>
      <w:tr w:rsidR="0095507D" w14:paraId="163036E4" w14:textId="77777777" w:rsidTr="00AA3147">
        <w:tc>
          <w:tcPr>
            <w:tcW w:w="6060" w:type="dxa"/>
            <w:gridSpan w:val="8"/>
          </w:tcPr>
          <w:p w14:paraId="0C765245" w14:textId="77777777" w:rsidR="0095507D" w:rsidRDefault="0095507D" w:rsidP="00AA3147">
            <w:pPr>
              <w:jc w:val="both"/>
            </w:pPr>
          </w:p>
        </w:tc>
        <w:tc>
          <w:tcPr>
            <w:tcW w:w="1703" w:type="dxa"/>
            <w:gridSpan w:val="2"/>
          </w:tcPr>
          <w:p w14:paraId="323ED8BD" w14:textId="77777777" w:rsidR="0095507D" w:rsidRDefault="0095507D" w:rsidP="00AA3147">
            <w:pPr>
              <w:jc w:val="both"/>
            </w:pPr>
          </w:p>
        </w:tc>
        <w:tc>
          <w:tcPr>
            <w:tcW w:w="2096" w:type="dxa"/>
            <w:gridSpan w:val="5"/>
          </w:tcPr>
          <w:p w14:paraId="300DA2ED" w14:textId="77777777" w:rsidR="0095507D" w:rsidRDefault="0095507D" w:rsidP="00AA3147">
            <w:pPr>
              <w:jc w:val="both"/>
            </w:pPr>
          </w:p>
        </w:tc>
      </w:tr>
      <w:tr w:rsidR="0095507D" w14:paraId="5D342E30" w14:textId="77777777" w:rsidTr="00AA3147">
        <w:tc>
          <w:tcPr>
            <w:tcW w:w="9859" w:type="dxa"/>
            <w:gridSpan w:val="15"/>
            <w:shd w:val="clear" w:color="auto" w:fill="F7CAAC"/>
          </w:tcPr>
          <w:p w14:paraId="7A2AF634" w14:textId="77777777" w:rsidR="0095507D" w:rsidRDefault="0095507D" w:rsidP="00AA3147">
            <w:pPr>
              <w:jc w:val="both"/>
            </w:pPr>
            <w:r>
              <w:rPr>
                <w:b/>
              </w:rPr>
              <w:t>Předměty příslušného studijního programu a způsob zapojení do jejich výuky, příp. další zapojení do uskutečňování studijního programu</w:t>
            </w:r>
          </w:p>
        </w:tc>
      </w:tr>
      <w:tr w:rsidR="0095507D" w14:paraId="71BE8927" w14:textId="77777777" w:rsidTr="007752FF">
        <w:trPr>
          <w:trHeight w:val="403"/>
        </w:trPr>
        <w:tc>
          <w:tcPr>
            <w:tcW w:w="9859" w:type="dxa"/>
            <w:gridSpan w:val="15"/>
            <w:tcBorders>
              <w:top w:val="nil"/>
            </w:tcBorders>
          </w:tcPr>
          <w:p w14:paraId="4606D6B0" w14:textId="1AE84FC3" w:rsidR="0095507D" w:rsidRDefault="00690624" w:rsidP="00AA3147">
            <w:pPr>
              <w:jc w:val="both"/>
            </w:pPr>
            <w:r>
              <w:t>P</w:t>
            </w:r>
            <w:r w:rsidR="0019583D">
              <w:t xml:space="preserve">odnikatelství </w:t>
            </w:r>
            <w:r w:rsidR="00BC2E63">
              <w:t>a kreativní business modely</w:t>
            </w:r>
            <w:r w:rsidR="0019583D">
              <w:t>1, 2 (</w:t>
            </w:r>
            <w:r w:rsidR="0095507D">
              <w:t>vede seminář, garant předmětu)</w:t>
            </w:r>
          </w:p>
          <w:p w14:paraId="35DCC6AC" w14:textId="65B403E8" w:rsidR="007752FF" w:rsidRPr="002827C6" w:rsidRDefault="007752FF" w:rsidP="00AA3147">
            <w:pPr>
              <w:jc w:val="both"/>
            </w:pPr>
          </w:p>
        </w:tc>
      </w:tr>
      <w:tr w:rsidR="0095507D" w14:paraId="697808A9" w14:textId="77777777" w:rsidTr="00AA3147">
        <w:trPr>
          <w:trHeight w:val="340"/>
        </w:trPr>
        <w:tc>
          <w:tcPr>
            <w:tcW w:w="9859" w:type="dxa"/>
            <w:gridSpan w:val="15"/>
            <w:tcBorders>
              <w:top w:val="nil"/>
            </w:tcBorders>
            <w:shd w:val="clear" w:color="auto" w:fill="FBD4B4"/>
          </w:tcPr>
          <w:p w14:paraId="35A080C0" w14:textId="77777777" w:rsidR="0095507D" w:rsidRPr="002827C6" w:rsidRDefault="0095507D" w:rsidP="00AA3147">
            <w:pPr>
              <w:jc w:val="both"/>
              <w:rPr>
                <w:b/>
              </w:rPr>
            </w:pPr>
            <w:r w:rsidRPr="002827C6">
              <w:rPr>
                <w:b/>
              </w:rPr>
              <w:t>Zapojení do výuky v dalších studijních programech na téže vysoké škole (pouze u garantů ZT a PZ předmětů)</w:t>
            </w:r>
          </w:p>
        </w:tc>
      </w:tr>
      <w:tr w:rsidR="0095507D" w14:paraId="30DE1EBB" w14:textId="77777777" w:rsidTr="00AA3147">
        <w:trPr>
          <w:trHeight w:val="340"/>
        </w:trPr>
        <w:tc>
          <w:tcPr>
            <w:tcW w:w="2802" w:type="dxa"/>
            <w:gridSpan w:val="2"/>
            <w:tcBorders>
              <w:top w:val="nil"/>
            </w:tcBorders>
          </w:tcPr>
          <w:p w14:paraId="3CF11D1A" w14:textId="77777777" w:rsidR="0095507D" w:rsidRPr="002827C6" w:rsidRDefault="0095507D" w:rsidP="00AA3147">
            <w:pPr>
              <w:jc w:val="both"/>
              <w:rPr>
                <w:b/>
              </w:rPr>
            </w:pPr>
            <w:r w:rsidRPr="002827C6">
              <w:rPr>
                <w:b/>
              </w:rPr>
              <w:t>Název studijního předmětu</w:t>
            </w:r>
          </w:p>
        </w:tc>
        <w:tc>
          <w:tcPr>
            <w:tcW w:w="2409" w:type="dxa"/>
            <w:gridSpan w:val="3"/>
            <w:tcBorders>
              <w:top w:val="nil"/>
            </w:tcBorders>
          </w:tcPr>
          <w:p w14:paraId="08F642E5" w14:textId="77777777" w:rsidR="0095507D" w:rsidRPr="002827C6" w:rsidRDefault="0095507D" w:rsidP="00AA3147">
            <w:pPr>
              <w:jc w:val="both"/>
              <w:rPr>
                <w:b/>
              </w:rPr>
            </w:pPr>
            <w:r w:rsidRPr="002827C6">
              <w:rPr>
                <w:b/>
              </w:rPr>
              <w:t>Název studijního programu</w:t>
            </w:r>
          </w:p>
        </w:tc>
        <w:tc>
          <w:tcPr>
            <w:tcW w:w="567" w:type="dxa"/>
            <w:gridSpan w:val="2"/>
            <w:tcBorders>
              <w:top w:val="nil"/>
            </w:tcBorders>
          </w:tcPr>
          <w:p w14:paraId="6A70F380" w14:textId="77777777" w:rsidR="0095507D" w:rsidRPr="002827C6" w:rsidRDefault="0095507D" w:rsidP="00AA3147">
            <w:pPr>
              <w:jc w:val="both"/>
              <w:rPr>
                <w:b/>
              </w:rPr>
            </w:pPr>
            <w:r w:rsidRPr="002827C6">
              <w:rPr>
                <w:b/>
              </w:rPr>
              <w:t>Sem.</w:t>
            </w:r>
          </w:p>
        </w:tc>
        <w:tc>
          <w:tcPr>
            <w:tcW w:w="2109" w:type="dxa"/>
            <w:gridSpan w:val="5"/>
            <w:tcBorders>
              <w:top w:val="nil"/>
            </w:tcBorders>
          </w:tcPr>
          <w:p w14:paraId="0A3A6B11" w14:textId="77777777" w:rsidR="0095507D" w:rsidRPr="002827C6" w:rsidRDefault="0095507D" w:rsidP="00AA3147">
            <w:pPr>
              <w:jc w:val="both"/>
              <w:rPr>
                <w:b/>
              </w:rPr>
            </w:pPr>
            <w:r w:rsidRPr="002827C6">
              <w:rPr>
                <w:b/>
              </w:rPr>
              <w:t>Role ve výuce daného předmětu</w:t>
            </w:r>
          </w:p>
        </w:tc>
        <w:tc>
          <w:tcPr>
            <w:tcW w:w="1972" w:type="dxa"/>
            <w:gridSpan w:val="3"/>
            <w:tcBorders>
              <w:top w:val="nil"/>
            </w:tcBorders>
          </w:tcPr>
          <w:p w14:paraId="7E2A1E6C" w14:textId="77777777" w:rsidR="0095507D" w:rsidRPr="002827C6" w:rsidRDefault="0095507D" w:rsidP="00AA3147">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5507D" w14:paraId="2C917652" w14:textId="77777777" w:rsidTr="00AA3147">
        <w:trPr>
          <w:trHeight w:val="285"/>
        </w:trPr>
        <w:tc>
          <w:tcPr>
            <w:tcW w:w="2802" w:type="dxa"/>
            <w:gridSpan w:val="2"/>
            <w:tcBorders>
              <w:top w:val="nil"/>
            </w:tcBorders>
          </w:tcPr>
          <w:p w14:paraId="544DAB66" w14:textId="0097CD61" w:rsidR="0095507D" w:rsidRPr="00461AFF" w:rsidRDefault="0095507D" w:rsidP="00AA3147">
            <w:pPr>
              <w:jc w:val="both"/>
              <w:rPr>
                <w:color w:val="FF0000"/>
              </w:rPr>
            </w:pPr>
          </w:p>
        </w:tc>
        <w:tc>
          <w:tcPr>
            <w:tcW w:w="2409" w:type="dxa"/>
            <w:gridSpan w:val="3"/>
            <w:tcBorders>
              <w:top w:val="nil"/>
            </w:tcBorders>
          </w:tcPr>
          <w:p w14:paraId="42B53C20" w14:textId="175DB28F" w:rsidR="0095507D" w:rsidRPr="00461AFF" w:rsidRDefault="0095507D" w:rsidP="00AA3147">
            <w:pPr>
              <w:jc w:val="both"/>
              <w:rPr>
                <w:color w:val="FF0000"/>
              </w:rPr>
            </w:pPr>
          </w:p>
        </w:tc>
        <w:tc>
          <w:tcPr>
            <w:tcW w:w="567" w:type="dxa"/>
            <w:gridSpan w:val="2"/>
            <w:tcBorders>
              <w:top w:val="nil"/>
            </w:tcBorders>
          </w:tcPr>
          <w:p w14:paraId="3DD069D2" w14:textId="1D6A702A" w:rsidR="0095507D" w:rsidRPr="00461AFF" w:rsidRDefault="0095507D" w:rsidP="00AA3147">
            <w:pPr>
              <w:jc w:val="both"/>
              <w:rPr>
                <w:color w:val="FF0000"/>
              </w:rPr>
            </w:pPr>
          </w:p>
        </w:tc>
        <w:tc>
          <w:tcPr>
            <w:tcW w:w="2109" w:type="dxa"/>
            <w:gridSpan w:val="5"/>
            <w:tcBorders>
              <w:top w:val="nil"/>
            </w:tcBorders>
          </w:tcPr>
          <w:p w14:paraId="7F788117" w14:textId="3C9E3BD7" w:rsidR="0095507D" w:rsidRPr="00461AFF" w:rsidRDefault="0095507D" w:rsidP="00AA3147">
            <w:pPr>
              <w:jc w:val="both"/>
              <w:rPr>
                <w:color w:val="FF0000"/>
              </w:rPr>
            </w:pPr>
          </w:p>
        </w:tc>
        <w:tc>
          <w:tcPr>
            <w:tcW w:w="1972" w:type="dxa"/>
            <w:gridSpan w:val="3"/>
            <w:tcBorders>
              <w:top w:val="nil"/>
            </w:tcBorders>
          </w:tcPr>
          <w:p w14:paraId="4CFD4D76" w14:textId="77777777" w:rsidR="0095507D" w:rsidRPr="00461AFF" w:rsidRDefault="0095507D" w:rsidP="00AA3147">
            <w:pPr>
              <w:jc w:val="both"/>
              <w:rPr>
                <w:color w:val="FF0000"/>
              </w:rPr>
            </w:pPr>
          </w:p>
        </w:tc>
      </w:tr>
      <w:tr w:rsidR="0095507D" w14:paraId="4A22AB72" w14:textId="77777777" w:rsidTr="00AA3147">
        <w:trPr>
          <w:trHeight w:val="284"/>
        </w:trPr>
        <w:tc>
          <w:tcPr>
            <w:tcW w:w="2802" w:type="dxa"/>
            <w:gridSpan w:val="2"/>
            <w:tcBorders>
              <w:top w:val="nil"/>
            </w:tcBorders>
          </w:tcPr>
          <w:p w14:paraId="6374E215" w14:textId="77777777" w:rsidR="0095507D" w:rsidRPr="00461AFF" w:rsidRDefault="0095507D" w:rsidP="00AA3147">
            <w:pPr>
              <w:jc w:val="both"/>
              <w:rPr>
                <w:color w:val="FF0000"/>
              </w:rPr>
            </w:pPr>
          </w:p>
        </w:tc>
        <w:tc>
          <w:tcPr>
            <w:tcW w:w="2409" w:type="dxa"/>
            <w:gridSpan w:val="3"/>
            <w:tcBorders>
              <w:top w:val="nil"/>
            </w:tcBorders>
          </w:tcPr>
          <w:p w14:paraId="1612259C" w14:textId="77777777" w:rsidR="0095507D" w:rsidRPr="00461AFF" w:rsidRDefault="0095507D" w:rsidP="00AA3147">
            <w:pPr>
              <w:jc w:val="both"/>
              <w:rPr>
                <w:color w:val="FF0000"/>
              </w:rPr>
            </w:pPr>
          </w:p>
        </w:tc>
        <w:tc>
          <w:tcPr>
            <w:tcW w:w="567" w:type="dxa"/>
            <w:gridSpan w:val="2"/>
            <w:tcBorders>
              <w:top w:val="nil"/>
            </w:tcBorders>
          </w:tcPr>
          <w:p w14:paraId="51398D50" w14:textId="77777777" w:rsidR="0095507D" w:rsidRPr="00461AFF" w:rsidRDefault="0095507D" w:rsidP="00AA3147">
            <w:pPr>
              <w:jc w:val="both"/>
              <w:rPr>
                <w:color w:val="FF0000"/>
              </w:rPr>
            </w:pPr>
          </w:p>
        </w:tc>
        <w:tc>
          <w:tcPr>
            <w:tcW w:w="2109" w:type="dxa"/>
            <w:gridSpan w:val="5"/>
            <w:tcBorders>
              <w:top w:val="nil"/>
            </w:tcBorders>
          </w:tcPr>
          <w:p w14:paraId="27EF2662" w14:textId="77777777" w:rsidR="0095507D" w:rsidRPr="00461AFF" w:rsidRDefault="0095507D" w:rsidP="00AA3147">
            <w:pPr>
              <w:jc w:val="both"/>
              <w:rPr>
                <w:color w:val="FF0000"/>
              </w:rPr>
            </w:pPr>
          </w:p>
        </w:tc>
        <w:tc>
          <w:tcPr>
            <w:tcW w:w="1972" w:type="dxa"/>
            <w:gridSpan w:val="3"/>
            <w:tcBorders>
              <w:top w:val="nil"/>
            </w:tcBorders>
          </w:tcPr>
          <w:p w14:paraId="1CA03BCB" w14:textId="77777777" w:rsidR="0095507D" w:rsidRPr="00461AFF" w:rsidRDefault="0095507D" w:rsidP="00AA3147">
            <w:pPr>
              <w:jc w:val="both"/>
              <w:rPr>
                <w:color w:val="FF0000"/>
              </w:rPr>
            </w:pPr>
          </w:p>
        </w:tc>
      </w:tr>
      <w:tr w:rsidR="0095507D" w14:paraId="0977C7EE" w14:textId="77777777" w:rsidTr="00AA3147">
        <w:tc>
          <w:tcPr>
            <w:tcW w:w="9859" w:type="dxa"/>
            <w:gridSpan w:val="15"/>
            <w:shd w:val="clear" w:color="auto" w:fill="F7CAAC"/>
          </w:tcPr>
          <w:p w14:paraId="0AC6D8CC" w14:textId="77777777" w:rsidR="0095507D" w:rsidRDefault="0095507D" w:rsidP="00AA3147">
            <w:pPr>
              <w:jc w:val="both"/>
            </w:pPr>
            <w:r>
              <w:rPr>
                <w:b/>
              </w:rPr>
              <w:t xml:space="preserve">Údaje o vzdělání na VŠ </w:t>
            </w:r>
          </w:p>
        </w:tc>
      </w:tr>
      <w:tr w:rsidR="0095507D" w14:paraId="7EAF3A8E" w14:textId="77777777" w:rsidTr="00FF42E4">
        <w:trPr>
          <w:trHeight w:val="451"/>
        </w:trPr>
        <w:tc>
          <w:tcPr>
            <w:tcW w:w="9859" w:type="dxa"/>
            <w:gridSpan w:val="15"/>
          </w:tcPr>
          <w:p w14:paraId="533DA351" w14:textId="77777777" w:rsidR="0095507D" w:rsidRDefault="0095507D" w:rsidP="00AA3147">
            <w:pPr>
              <w:jc w:val="both"/>
              <w:rPr>
                <w:b/>
              </w:rPr>
            </w:pPr>
            <w:r>
              <w:t>2015: Univerzita Tomáše Bati ve Zlíně, Fakulta managementu a ekonomiky, Management a ekonomika, Ph.D.</w:t>
            </w:r>
          </w:p>
        </w:tc>
      </w:tr>
      <w:tr w:rsidR="0095507D" w14:paraId="28D1893B" w14:textId="77777777" w:rsidTr="00AA3147">
        <w:tc>
          <w:tcPr>
            <w:tcW w:w="9859" w:type="dxa"/>
            <w:gridSpan w:val="15"/>
            <w:shd w:val="clear" w:color="auto" w:fill="F7CAAC"/>
          </w:tcPr>
          <w:p w14:paraId="23665B84" w14:textId="77777777" w:rsidR="0095507D" w:rsidRDefault="0095507D" w:rsidP="00AA3147">
            <w:pPr>
              <w:jc w:val="both"/>
              <w:rPr>
                <w:b/>
              </w:rPr>
            </w:pPr>
            <w:r>
              <w:rPr>
                <w:b/>
              </w:rPr>
              <w:t>Údaje o odborném působení od absolvování VŠ</w:t>
            </w:r>
          </w:p>
        </w:tc>
      </w:tr>
      <w:tr w:rsidR="0095507D" w14:paraId="2CCB1E9A" w14:textId="77777777" w:rsidTr="00FF42E4">
        <w:trPr>
          <w:trHeight w:val="744"/>
        </w:trPr>
        <w:tc>
          <w:tcPr>
            <w:tcW w:w="9859" w:type="dxa"/>
            <w:gridSpan w:val="15"/>
          </w:tcPr>
          <w:p w14:paraId="098A71B5" w14:textId="77777777" w:rsidR="0095507D" w:rsidRDefault="0095507D" w:rsidP="00AA3147">
            <w:pPr>
              <w:jc w:val="both"/>
            </w:pPr>
            <w:proofErr w:type="gramStart"/>
            <w:r>
              <w:t>2020-dosud</w:t>
            </w:r>
            <w:proofErr w:type="gramEnd"/>
            <w:r>
              <w:t>: jednatel, Technologické inovační centrum s.r.o.</w:t>
            </w:r>
          </w:p>
          <w:p w14:paraId="1F38D4FE" w14:textId="77777777" w:rsidR="0095507D" w:rsidRDefault="0095507D" w:rsidP="00AA3147">
            <w:pPr>
              <w:jc w:val="both"/>
            </w:pPr>
            <w:r>
              <w:t>2015-2020: ředitel regionální kanceláře pro Zlínský kraj, Agentura CzechInvest</w:t>
            </w:r>
          </w:p>
          <w:p w14:paraId="69D8508C" w14:textId="77777777" w:rsidR="0095507D" w:rsidRDefault="0095507D" w:rsidP="00AA3147">
            <w:pPr>
              <w:jc w:val="both"/>
            </w:pPr>
            <w:r>
              <w:t>2008-2020: odborný asistent (zástupce vedoucí katedry) Akademie STING, o.p.s. (dnes Vysoká škola STING, o.p.s.)</w:t>
            </w:r>
          </w:p>
          <w:p w14:paraId="624FDC81" w14:textId="0A974FAD" w:rsidR="00FF42E4" w:rsidRPr="009B6AE3" w:rsidRDefault="00FF42E4" w:rsidP="00AA3147">
            <w:pPr>
              <w:jc w:val="both"/>
              <w:rPr>
                <w:color w:val="FF0000"/>
              </w:rPr>
            </w:pPr>
          </w:p>
        </w:tc>
      </w:tr>
      <w:tr w:rsidR="0095507D" w14:paraId="4A9CEA84" w14:textId="77777777" w:rsidTr="00AA3147">
        <w:trPr>
          <w:trHeight w:val="250"/>
        </w:trPr>
        <w:tc>
          <w:tcPr>
            <w:tcW w:w="9859" w:type="dxa"/>
            <w:gridSpan w:val="15"/>
            <w:shd w:val="clear" w:color="auto" w:fill="F7CAAC"/>
          </w:tcPr>
          <w:p w14:paraId="0761B657" w14:textId="77777777" w:rsidR="0095507D" w:rsidRDefault="0095507D" w:rsidP="00AA3147">
            <w:pPr>
              <w:jc w:val="both"/>
            </w:pPr>
            <w:r>
              <w:rPr>
                <w:b/>
              </w:rPr>
              <w:t>Zkušenosti s vedením kvalifikačních a rigorózních prací</w:t>
            </w:r>
          </w:p>
        </w:tc>
      </w:tr>
      <w:tr w:rsidR="0095507D" w14:paraId="6115F751" w14:textId="77777777" w:rsidTr="00646892">
        <w:trPr>
          <w:trHeight w:val="535"/>
        </w:trPr>
        <w:tc>
          <w:tcPr>
            <w:tcW w:w="9859" w:type="dxa"/>
            <w:gridSpan w:val="15"/>
          </w:tcPr>
          <w:p w14:paraId="00DDABAA" w14:textId="77777777" w:rsidR="0095507D" w:rsidRDefault="0095507D" w:rsidP="00AA3147">
            <w:pPr>
              <w:jc w:val="both"/>
            </w:pPr>
            <w:r>
              <w:t>Bakalářské práce: cca 80</w:t>
            </w:r>
          </w:p>
          <w:p w14:paraId="530F46D6" w14:textId="77777777" w:rsidR="0095507D" w:rsidRDefault="0095507D" w:rsidP="00AA3147">
            <w:pPr>
              <w:jc w:val="both"/>
            </w:pPr>
            <w:r>
              <w:t>Diplomové práce: cca 70</w:t>
            </w:r>
          </w:p>
          <w:p w14:paraId="0C1D74C9" w14:textId="44D418E4" w:rsidR="0095507D" w:rsidRDefault="0095507D" w:rsidP="00AA3147">
            <w:pPr>
              <w:jc w:val="both"/>
            </w:pPr>
          </w:p>
        </w:tc>
      </w:tr>
      <w:tr w:rsidR="0095507D" w14:paraId="456D4C8D" w14:textId="77777777" w:rsidTr="00AA3147">
        <w:trPr>
          <w:cantSplit/>
        </w:trPr>
        <w:tc>
          <w:tcPr>
            <w:tcW w:w="3347" w:type="dxa"/>
            <w:gridSpan w:val="3"/>
            <w:tcBorders>
              <w:top w:val="single" w:sz="12" w:space="0" w:color="auto"/>
            </w:tcBorders>
            <w:shd w:val="clear" w:color="auto" w:fill="F7CAAC"/>
          </w:tcPr>
          <w:p w14:paraId="22BDD663" w14:textId="77777777" w:rsidR="0095507D" w:rsidRDefault="0095507D" w:rsidP="00AA3147">
            <w:pPr>
              <w:jc w:val="both"/>
            </w:pPr>
            <w:r>
              <w:rPr>
                <w:b/>
              </w:rPr>
              <w:t xml:space="preserve">Obor habilitačního řízení </w:t>
            </w:r>
          </w:p>
        </w:tc>
        <w:tc>
          <w:tcPr>
            <w:tcW w:w="2245" w:type="dxa"/>
            <w:gridSpan w:val="3"/>
            <w:tcBorders>
              <w:top w:val="single" w:sz="12" w:space="0" w:color="auto"/>
            </w:tcBorders>
            <w:shd w:val="clear" w:color="auto" w:fill="F7CAAC"/>
          </w:tcPr>
          <w:p w14:paraId="67D66662" w14:textId="77777777" w:rsidR="0095507D" w:rsidRDefault="0095507D" w:rsidP="00AA314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722B650" w14:textId="77777777" w:rsidR="0095507D" w:rsidRDefault="0095507D" w:rsidP="00AA314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9B8E670" w14:textId="77777777" w:rsidR="0095507D" w:rsidRDefault="0095507D" w:rsidP="00AA3147">
            <w:pPr>
              <w:jc w:val="both"/>
              <w:rPr>
                <w:b/>
              </w:rPr>
            </w:pPr>
            <w:r>
              <w:rPr>
                <w:b/>
              </w:rPr>
              <w:t>Ohlasy publikací</w:t>
            </w:r>
          </w:p>
        </w:tc>
      </w:tr>
      <w:tr w:rsidR="0095507D" w14:paraId="445D12BF" w14:textId="77777777" w:rsidTr="00AA3147">
        <w:trPr>
          <w:cantSplit/>
        </w:trPr>
        <w:tc>
          <w:tcPr>
            <w:tcW w:w="3347" w:type="dxa"/>
            <w:gridSpan w:val="3"/>
          </w:tcPr>
          <w:p w14:paraId="0D1E8C6D" w14:textId="77777777" w:rsidR="0095507D" w:rsidRDefault="0095507D" w:rsidP="00AA3147">
            <w:pPr>
              <w:jc w:val="both"/>
            </w:pPr>
          </w:p>
        </w:tc>
        <w:tc>
          <w:tcPr>
            <w:tcW w:w="2245" w:type="dxa"/>
            <w:gridSpan w:val="3"/>
          </w:tcPr>
          <w:p w14:paraId="67FDE4D9" w14:textId="77777777" w:rsidR="0095507D" w:rsidRDefault="0095507D" w:rsidP="00AA3147">
            <w:pPr>
              <w:jc w:val="both"/>
            </w:pPr>
          </w:p>
        </w:tc>
        <w:tc>
          <w:tcPr>
            <w:tcW w:w="2248" w:type="dxa"/>
            <w:gridSpan w:val="5"/>
            <w:tcBorders>
              <w:right w:val="single" w:sz="12" w:space="0" w:color="auto"/>
            </w:tcBorders>
          </w:tcPr>
          <w:p w14:paraId="12413BF7" w14:textId="77777777" w:rsidR="0095507D" w:rsidRDefault="0095507D" w:rsidP="00AA3147">
            <w:pPr>
              <w:jc w:val="both"/>
            </w:pPr>
          </w:p>
        </w:tc>
        <w:tc>
          <w:tcPr>
            <w:tcW w:w="632" w:type="dxa"/>
            <w:gridSpan w:val="2"/>
            <w:tcBorders>
              <w:left w:val="single" w:sz="12" w:space="0" w:color="auto"/>
            </w:tcBorders>
            <w:shd w:val="clear" w:color="auto" w:fill="F7CAAC"/>
          </w:tcPr>
          <w:p w14:paraId="6BA6321E" w14:textId="77777777" w:rsidR="0095507D" w:rsidRPr="00F20AEF" w:rsidRDefault="0095507D" w:rsidP="00AA3147">
            <w:pPr>
              <w:jc w:val="both"/>
            </w:pPr>
            <w:proofErr w:type="spellStart"/>
            <w:r w:rsidRPr="00F20AEF">
              <w:rPr>
                <w:b/>
              </w:rPr>
              <w:t>WoS</w:t>
            </w:r>
            <w:proofErr w:type="spellEnd"/>
          </w:p>
        </w:tc>
        <w:tc>
          <w:tcPr>
            <w:tcW w:w="693" w:type="dxa"/>
            <w:shd w:val="clear" w:color="auto" w:fill="F7CAAC"/>
          </w:tcPr>
          <w:p w14:paraId="61DD9C5C" w14:textId="77777777" w:rsidR="0095507D" w:rsidRPr="00F20AEF" w:rsidRDefault="0095507D" w:rsidP="00AA3147">
            <w:pPr>
              <w:jc w:val="both"/>
              <w:rPr>
                <w:sz w:val="18"/>
              </w:rPr>
            </w:pPr>
            <w:proofErr w:type="spellStart"/>
            <w:r w:rsidRPr="00F20AEF">
              <w:rPr>
                <w:b/>
                <w:sz w:val="18"/>
              </w:rPr>
              <w:t>Scopus</w:t>
            </w:r>
            <w:proofErr w:type="spellEnd"/>
          </w:p>
        </w:tc>
        <w:tc>
          <w:tcPr>
            <w:tcW w:w="694" w:type="dxa"/>
            <w:shd w:val="clear" w:color="auto" w:fill="F7CAAC"/>
          </w:tcPr>
          <w:p w14:paraId="0DC4722E" w14:textId="77777777" w:rsidR="0095507D" w:rsidRDefault="0095507D" w:rsidP="00AA3147">
            <w:pPr>
              <w:jc w:val="both"/>
            </w:pPr>
            <w:r>
              <w:rPr>
                <w:b/>
                <w:sz w:val="18"/>
              </w:rPr>
              <w:t>ostatní</w:t>
            </w:r>
          </w:p>
        </w:tc>
      </w:tr>
      <w:tr w:rsidR="0095507D" w14:paraId="4112C38D" w14:textId="77777777" w:rsidTr="00AA3147">
        <w:trPr>
          <w:cantSplit/>
          <w:trHeight w:val="70"/>
        </w:trPr>
        <w:tc>
          <w:tcPr>
            <w:tcW w:w="3347" w:type="dxa"/>
            <w:gridSpan w:val="3"/>
            <w:shd w:val="clear" w:color="auto" w:fill="F7CAAC"/>
          </w:tcPr>
          <w:p w14:paraId="41A50087" w14:textId="77777777" w:rsidR="0095507D" w:rsidRDefault="0095507D" w:rsidP="00AA3147">
            <w:pPr>
              <w:jc w:val="both"/>
            </w:pPr>
            <w:r>
              <w:rPr>
                <w:b/>
              </w:rPr>
              <w:t>Obor jmenovacího řízení</w:t>
            </w:r>
          </w:p>
        </w:tc>
        <w:tc>
          <w:tcPr>
            <w:tcW w:w="2245" w:type="dxa"/>
            <w:gridSpan w:val="3"/>
            <w:shd w:val="clear" w:color="auto" w:fill="F7CAAC"/>
          </w:tcPr>
          <w:p w14:paraId="72121E65" w14:textId="77777777" w:rsidR="0095507D" w:rsidRDefault="0095507D" w:rsidP="00AA3147">
            <w:pPr>
              <w:jc w:val="both"/>
            </w:pPr>
            <w:r>
              <w:rPr>
                <w:b/>
              </w:rPr>
              <w:t>Rok udělení hodnosti</w:t>
            </w:r>
          </w:p>
        </w:tc>
        <w:tc>
          <w:tcPr>
            <w:tcW w:w="2248" w:type="dxa"/>
            <w:gridSpan w:val="5"/>
            <w:tcBorders>
              <w:right w:val="single" w:sz="12" w:space="0" w:color="auto"/>
            </w:tcBorders>
            <w:shd w:val="clear" w:color="auto" w:fill="F7CAAC"/>
          </w:tcPr>
          <w:p w14:paraId="3C250359" w14:textId="77777777" w:rsidR="0095507D" w:rsidRDefault="0095507D" w:rsidP="00AA3147">
            <w:pPr>
              <w:jc w:val="both"/>
            </w:pPr>
            <w:r>
              <w:rPr>
                <w:b/>
              </w:rPr>
              <w:t>Řízení konáno na VŠ</w:t>
            </w:r>
          </w:p>
        </w:tc>
        <w:tc>
          <w:tcPr>
            <w:tcW w:w="632" w:type="dxa"/>
            <w:gridSpan w:val="2"/>
            <w:tcBorders>
              <w:left w:val="single" w:sz="12" w:space="0" w:color="auto"/>
            </w:tcBorders>
          </w:tcPr>
          <w:p w14:paraId="72FE5481" w14:textId="77777777" w:rsidR="0095507D" w:rsidRPr="00F20AEF" w:rsidRDefault="0095507D" w:rsidP="00AA3147">
            <w:pPr>
              <w:jc w:val="both"/>
              <w:rPr>
                <w:b/>
              </w:rPr>
            </w:pPr>
          </w:p>
        </w:tc>
        <w:tc>
          <w:tcPr>
            <w:tcW w:w="693" w:type="dxa"/>
          </w:tcPr>
          <w:p w14:paraId="21FCDDA3" w14:textId="77777777" w:rsidR="0095507D" w:rsidRPr="00F20AEF" w:rsidRDefault="0095507D" w:rsidP="00AA3147">
            <w:pPr>
              <w:jc w:val="both"/>
              <w:rPr>
                <w:b/>
              </w:rPr>
            </w:pPr>
          </w:p>
        </w:tc>
        <w:tc>
          <w:tcPr>
            <w:tcW w:w="694" w:type="dxa"/>
          </w:tcPr>
          <w:p w14:paraId="7CCF8AF5" w14:textId="77777777" w:rsidR="0095507D" w:rsidRDefault="0095507D" w:rsidP="00AA3147">
            <w:pPr>
              <w:jc w:val="both"/>
              <w:rPr>
                <w:b/>
              </w:rPr>
            </w:pPr>
          </w:p>
        </w:tc>
      </w:tr>
      <w:tr w:rsidR="0095507D" w14:paraId="7857315B" w14:textId="77777777" w:rsidTr="00AA3147">
        <w:trPr>
          <w:trHeight w:val="205"/>
        </w:trPr>
        <w:tc>
          <w:tcPr>
            <w:tcW w:w="3347" w:type="dxa"/>
            <w:gridSpan w:val="3"/>
          </w:tcPr>
          <w:p w14:paraId="07E4DD74" w14:textId="77777777" w:rsidR="0095507D" w:rsidRDefault="0095507D" w:rsidP="00AA3147">
            <w:pPr>
              <w:jc w:val="both"/>
            </w:pPr>
          </w:p>
        </w:tc>
        <w:tc>
          <w:tcPr>
            <w:tcW w:w="2245" w:type="dxa"/>
            <w:gridSpan w:val="3"/>
          </w:tcPr>
          <w:p w14:paraId="72106DD3" w14:textId="77777777" w:rsidR="0095507D" w:rsidRDefault="0095507D" w:rsidP="00AA3147">
            <w:pPr>
              <w:jc w:val="both"/>
            </w:pPr>
          </w:p>
        </w:tc>
        <w:tc>
          <w:tcPr>
            <w:tcW w:w="2248" w:type="dxa"/>
            <w:gridSpan w:val="5"/>
            <w:tcBorders>
              <w:right w:val="single" w:sz="12" w:space="0" w:color="auto"/>
            </w:tcBorders>
          </w:tcPr>
          <w:p w14:paraId="7B522AD0" w14:textId="77777777" w:rsidR="0095507D" w:rsidRDefault="0095507D" w:rsidP="00AA3147">
            <w:pPr>
              <w:jc w:val="both"/>
            </w:pPr>
          </w:p>
        </w:tc>
        <w:tc>
          <w:tcPr>
            <w:tcW w:w="1325" w:type="dxa"/>
            <w:gridSpan w:val="3"/>
            <w:tcBorders>
              <w:left w:val="single" w:sz="12" w:space="0" w:color="auto"/>
            </w:tcBorders>
            <w:shd w:val="clear" w:color="auto" w:fill="FBD4B4"/>
            <w:vAlign w:val="center"/>
          </w:tcPr>
          <w:p w14:paraId="1A4174D0" w14:textId="77777777" w:rsidR="0095507D" w:rsidRPr="00F20AEF" w:rsidRDefault="0095507D" w:rsidP="00AA314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C2AFDCB" w14:textId="77777777" w:rsidR="0095507D" w:rsidRDefault="0095507D" w:rsidP="00AA3147">
            <w:pPr>
              <w:rPr>
                <w:b/>
              </w:rPr>
            </w:pPr>
            <w:r>
              <w:rPr>
                <w:b/>
              </w:rPr>
              <w:t xml:space="preserve">    /</w:t>
            </w:r>
          </w:p>
        </w:tc>
      </w:tr>
      <w:tr w:rsidR="0095507D" w14:paraId="4FC42CAD" w14:textId="77777777" w:rsidTr="00AA3147">
        <w:tc>
          <w:tcPr>
            <w:tcW w:w="9859" w:type="dxa"/>
            <w:gridSpan w:val="15"/>
            <w:shd w:val="clear" w:color="auto" w:fill="F7CAAC"/>
          </w:tcPr>
          <w:p w14:paraId="440D5D61" w14:textId="77777777" w:rsidR="0095507D" w:rsidRDefault="0095507D"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95507D" w14:paraId="4EBF11FA" w14:textId="77777777" w:rsidTr="00A105CD">
        <w:trPr>
          <w:trHeight w:val="1607"/>
        </w:trPr>
        <w:tc>
          <w:tcPr>
            <w:tcW w:w="9859" w:type="dxa"/>
            <w:gridSpan w:val="15"/>
          </w:tcPr>
          <w:p w14:paraId="33F2CBE7" w14:textId="26EA9FD8" w:rsidR="0095507D" w:rsidRDefault="0019583D" w:rsidP="00AA3147">
            <w:pPr>
              <w:spacing w:before="60"/>
              <w:jc w:val="both"/>
            </w:pPr>
            <w:r>
              <w:t>2020-</w:t>
            </w:r>
            <w:r w:rsidR="0095507D">
              <w:t xml:space="preserve">2022: Projekt TAČR, program Éta, </w:t>
            </w:r>
            <w:r w:rsidR="0095507D" w:rsidRPr="00CE4EA2">
              <w:t>TL03000525</w:t>
            </w:r>
            <w:r w:rsidR="0095507D">
              <w:t xml:space="preserve">. </w:t>
            </w:r>
            <w:r w:rsidR="0095507D" w:rsidRPr="00CE4EA2">
              <w:rPr>
                <w:i/>
                <w:iCs/>
              </w:rPr>
              <w:t>Design modelu metropolitních oblastí ČR zasažených depopulací.</w:t>
            </w:r>
            <w:r w:rsidR="0095507D">
              <w:t xml:space="preserve"> Hlavní řešitel partnera projektu.</w:t>
            </w:r>
          </w:p>
          <w:p w14:paraId="04853BB5" w14:textId="011B3181" w:rsidR="0095507D" w:rsidRDefault="0019583D" w:rsidP="00AA3147">
            <w:pPr>
              <w:spacing w:before="60"/>
              <w:jc w:val="both"/>
            </w:pPr>
            <w:r>
              <w:t>2021-</w:t>
            </w:r>
            <w:r w:rsidR="0095507D">
              <w:t xml:space="preserve">2023: Projekt E+, </w:t>
            </w:r>
            <w:r w:rsidR="0095507D" w:rsidRPr="0089623E">
              <w:t>PR5020348/1</w:t>
            </w:r>
            <w:r w:rsidR="0095507D">
              <w:t xml:space="preserve">. </w:t>
            </w:r>
            <w:proofErr w:type="spellStart"/>
            <w:r w:rsidR="0095507D" w:rsidRPr="0089623E">
              <w:rPr>
                <w:i/>
                <w:iCs/>
              </w:rPr>
              <w:t>Students</w:t>
            </w:r>
            <w:proofErr w:type="spellEnd"/>
            <w:r w:rsidR="0095507D" w:rsidRPr="0089623E">
              <w:rPr>
                <w:i/>
                <w:iCs/>
              </w:rPr>
              <w:t xml:space="preserve">´ support </w:t>
            </w:r>
            <w:proofErr w:type="spellStart"/>
            <w:r w:rsidR="0095507D" w:rsidRPr="0089623E">
              <w:rPr>
                <w:i/>
                <w:iCs/>
              </w:rPr>
              <w:t>towards</w:t>
            </w:r>
            <w:proofErr w:type="spellEnd"/>
            <w:r w:rsidR="0095507D" w:rsidRPr="0089623E">
              <w:rPr>
                <w:i/>
                <w:iCs/>
              </w:rPr>
              <w:t xml:space="preserve"> </w:t>
            </w:r>
            <w:proofErr w:type="spellStart"/>
            <w:r w:rsidR="0095507D" w:rsidRPr="0089623E">
              <w:rPr>
                <w:i/>
                <w:iCs/>
              </w:rPr>
              <w:t>entrepreneurial</w:t>
            </w:r>
            <w:proofErr w:type="spellEnd"/>
            <w:r w:rsidR="0095507D" w:rsidRPr="0089623E">
              <w:rPr>
                <w:i/>
                <w:iCs/>
              </w:rPr>
              <w:t xml:space="preserve"> </w:t>
            </w:r>
            <w:proofErr w:type="spellStart"/>
            <w:r w:rsidR="0095507D" w:rsidRPr="0089623E">
              <w:rPr>
                <w:i/>
                <w:iCs/>
              </w:rPr>
              <w:t>spirit</w:t>
            </w:r>
            <w:proofErr w:type="spellEnd"/>
            <w:r w:rsidR="0095507D" w:rsidRPr="0089623E">
              <w:rPr>
                <w:i/>
                <w:iCs/>
              </w:rPr>
              <w:t xml:space="preserve"> development.</w:t>
            </w:r>
            <w:r w:rsidR="0095507D">
              <w:t xml:space="preserve"> Spoluřešitel.</w:t>
            </w:r>
          </w:p>
          <w:p w14:paraId="4F7D5814" w14:textId="77777777" w:rsidR="0095507D" w:rsidRDefault="0019583D" w:rsidP="00AA3147">
            <w:pPr>
              <w:jc w:val="both"/>
            </w:pPr>
            <w:r>
              <w:t>2021-</w:t>
            </w:r>
            <w:r w:rsidR="0095507D">
              <w:t xml:space="preserve">2023: Projekt OP VVV, </w:t>
            </w:r>
            <w:r w:rsidR="0095507D" w:rsidRPr="00A80DAB">
              <w:t>CZ.02.3.68/0.0/0.0/19_078/0018903</w:t>
            </w:r>
            <w:r w:rsidR="0095507D">
              <w:t>.</w:t>
            </w:r>
            <w:r w:rsidR="0095507D" w:rsidRPr="00A80DAB">
              <w:t xml:space="preserve"> </w:t>
            </w:r>
            <w:r w:rsidR="0095507D">
              <w:t>I</w:t>
            </w:r>
            <w:r w:rsidR="0095507D" w:rsidRPr="00A80DAB">
              <w:t>mplementace Krajského akčního plánu rozvoje vzdělávání pro území Zlínského kraje II</w:t>
            </w:r>
            <w:r w:rsidR="0095507D">
              <w:t xml:space="preserve">. </w:t>
            </w:r>
            <w:r w:rsidR="0095507D" w:rsidRPr="00A80DAB">
              <w:rPr>
                <w:i/>
                <w:iCs/>
              </w:rPr>
              <w:t>Podnikatelská akademie pro SŠ. Zážitkový kurz podnikavosti a kreativity.</w:t>
            </w:r>
            <w:r w:rsidR="0095507D">
              <w:t xml:space="preserve"> Spoluautor kurzů a odborný lektor.</w:t>
            </w:r>
          </w:p>
          <w:p w14:paraId="0650399E" w14:textId="1C67A6F9" w:rsidR="007752FF" w:rsidRDefault="007752FF" w:rsidP="00AA3147">
            <w:pPr>
              <w:jc w:val="both"/>
              <w:rPr>
                <w:b/>
              </w:rPr>
            </w:pPr>
          </w:p>
        </w:tc>
      </w:tr>
      <w:tr w:rsidR="0095507D" w14:paraId="08D59770" w14:textId="77777777" w:rsidTr="00AA3147">
        <w:trPr>
          <w:trHeight w:val="218"/>
        </w:trPr>
        <w:tc>
          <w:tcPr>
            <w:tcW w:w="9859" w:type="dxa"/>
            <w:gridSpan w:val="15"/>
            <w:shd w:val="clear" w:color="auto" w:fill="F7CAAC"/>
          </w:tcPr>
          <w:p w14:paraId="13218AC6" w14:textId="77777777" w:rsidR="0095507D" w:rsidRDefault="0095507D" w:rsidP="00AA3147">
            <w:pPr>
              <w:rPr>
                <w:b/>
              </w:rPr>
            </w:pPr>
            <w:r>
              <w:rPr>
                <w:b/>
              </w:rPr>
              <w:t>Působení v zahraničí</w:t>
            </w:r>
          </w:p>
        </w:tc>
      </w:tr>
      <w:tr w:rsidR="0095507D" w14:paraId="1F768B63" w14:textId="77777777" w:rsidTr="00AA3147">
        <w:trPr>
          <w:trHeight w:val="328"/>
        </w:trPr>
        <w:tc>
          <w:tcPr>
            <w:tcW w:w="9859" w:type="dxa"/>
            <w:gridSpan w:val="15"/>
          </w:tcPr>
          <w:p w14:paraId="63963F8F" w14:textId="77777777" w:rsidR="0095507D" w:rsidRDefault="0019583D" w:rsidP="0019583D">
            <w:pPr>
              <w:rPr>
                <w:rFonts w:eastAsia="Calibri"/>
              </w:rPr>
            </w:pPr>
            <w:r>
              <w:rPr>
                <w:rFonts w:eastAsia="Calibri"/>
              </w:rPr>
              <w:t xml:space="preserve">2006–2022: </w:t>
            </w:r>
            <w:r w:rsidR="0095507D">
              <w:rPr>
                <w:rFonts w:eastAsia="Calibri"/>
              </w:rPr>
              <w:t>Studijní a pracovní cesty/stáže Švýcarsko, Portugalsko, Polsko, Španělsko</w:t>
            </w:r>
          </w:p>
          <w:p w14:paraId="051F5E6F" w14:textId="16A8C4E5" w:rsidR="007752FF" w:rsidRDefault="007752FF" w:rsidP="0019583D">
            <w:pPr>
              <w:rPr>
                <w:b/>
              </w:rPr>
            </w:pPr>
          </w:p>
        </w:tc>
      </w:tr>
      <w:tr w:rsidR="0095507D" w14:paraId="06637A55" w14:textId="77777777" w:rsidTr="00FE3429">
        <w:trPr>
          <w:cantSplit/>
          <w:trHeight w:val="470"/>
        </w:trPr>
        <w:tc>
          <w:tcPr>
            <w:tcW w:w="2518" w:type="dxa"/>
            <w:shd w:val="clear" w:color="auto" w:fill="F7CAAC"/>
          </w:tcPr>
          <w:p w14:paraId="21CE1E3F" w14:textId="77777777" w:rsidR="0095507D" w:rsidRDefault="0095507D" w:rsidP="00AA3147">
            <w:pPr>
              <w:jc w:val="both"/>
              <w:rPr>
                <w:b/>
              </w:rPr>
            </w:pPr>
            <w:r>
              <w:rPr>
                <w:b/>
              </w:rPr>
              <w:t xml:space="preserve">Podpis </w:t>
            </w:r>
          </w:p>
        </w:tc>
        <w:tc>
          <w:tcPr>
            <w:tcW w:w="4319" w:type="dxa"/>
            <w:gridSpan w:val="8"/>
          </w:tcPr>
          <w:p w14:paraId="7B6B2316" w14:textId="091AB850" w:rsidR="0095507D" w:rsidRDefault="00A105CD" w:rsidP="00AA3147">
            <w:pPr>
              <w:jc w:val="both"/>
            </w:pPr>
            <w:r>
              <w:t>Lukáš Trčka v.</w:t>
            </w:r>
            <w:r w:rsidR="00943664">
              <w:t xml:space="preserve"> </w:t>
            </w:r>
            <w:r>
              <w:t>r.</w:t>
            </w:r>
          </w:p>
        </w:tc>
        <w:tc>
          <w:tcPr>
            <w:tcW w:w="1003" w:type="dxa"/>
            <w:gridSpan w:val="2"/>
            <w:shd w:val="clear" w:color="auto" w:fill="F7CAAC"/>
          </w:tcPr>
          <w:p w14:paraId="582DF8C7" w14:textId="77777777" w:rsidR="0095507D" w:rsidRDefault="0095507D" w:rsidP="00AA3147">
            <w:pPr>
              <w:jc w:val="both"/>
            </w:pPr>
            <w:r>
              <w:rPr>
                <w:b/>
              </w:rPr>
              <w:t>datum</w:t>
            </w:r>
          </w:p>
        </w:tc>
        <w:tc>
          <w:tcPr>
            <w:tcW w:w="2019" w:type="dxa"/>
            <w:gridSpan w:val="4"/>
          </w:tcPr>
          <w:p w14:paraId="76ADD8CF" w14:textId="2188939E" w:rsidR="0095507D" w:rsidRDefault="008A038D" w:rsidP="00AA3147">
            <w:pPr>
              <w:jc w:val="both"/>
            </w:pPr>
            <w:r>
              <w:t>15. 10. 2022</w:t>
            </w:r>
          </w:p>
        </w:tc>
      </w:tr>
    </w:tbl>
    <w:p w14:paraId="25A83B09" w14:textId="49572443" w:rsidR="00416DE7" w:rsidRDefault="00416DE7" w:rsidP="002C6348">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8"/>
        <w:gridCol w:w="284"/>
        <w:gridCol w:w="552"/>
        <w:gridCol w:w="1698"/>
        <w:gridCol w:w="135"/>
        <w:gridCol w:w="390"/>
        <w:gridCol w:w="164"/>
        <w:gridCol w:w="298"/>
        <w:gridCol w:w="986"/>
        <w:gridCol w:w="704"/>
        <w:gridCol w:w="75"/>
        <w:gridCol w:w="30"/>
        <w:gridCol w:w="598"/>
        <w:gridCol w:w="689"/>
        <w:gridCol w:w="718"/>
      </w:tblGrid>
      <w:tr w:rsidR="00830319" w:rsidRPr="00830319" w14:paraId="63F8698B" w14:textId="77777777" w:rsidTr="00311B61">
        <w:tc>
          <w:tcPr>
            <w:tcW w:w="9809" w:type="dxa"/>
            <w:gridSpan w:val="15"/>
            <w:tcBorders>
              <w:top w:val="single" w:sz="6" w:space="0" w:color="auto"/>
              <w:left w:val="single" w:sz="6" w:space="0" w:color="auto"/>
              <w:bottom w:val="double" w:sz="6" w:space="0" w:color="auto"/>
              <w:right w:val="single" w:sz="6" w:space="0" w:color="auto"/>
            </w:tcBorders>
            <w:shd w:val="clear" w:color="auto" w:fill="BDD6EE"/>
            <w:hideMark/>
          </w:tcPr>
          <w:p w14:paraId="2CF8E866" w14:textId="77777777" w:rsidR="00830319" w:rsidRPr="00830319" w:rsidRDefault="00830319" w:rsidP="00830319">
            <w:pPr>
              <w:jc w:val="both"/>
              <w:textAlignment w:val="baseline"/>
              <w:rPr>
                <w:rFonts w:ascii="Segoe UI" w:hAnsi="Segoe UI" w:cs="Segoe UI"/>
                <w:sz w:val="18"/>
                <w:szCs w:val="18"/>
              </w:rPr>
            </w:pPr>
            <w:r w:rsidRPr="00830319">
              <w:rPr>
                <w:b/>
                <w:bCs/>
                <w:sz w:val="28"/>
                <w:szCs w:val="28"/>
              </w:rPr>
              <w:lastRenderedPageBreak/>
              <w:t>C-I – Personální zabezpečení</w:t>
            </w:r>
            <w:r w:rsidRPr="00830319">
              <w:rPr>
                <w:sz w:val="28"/>
                <w:szCs w:val="28"/>
              </w:rPr>
              <w:t> </w:t>
            </w:r>
          </w:p>
        </w:tc>
      </w:tr>
      <w:tr w:rsidR="00830319" w:rsidRPr="00830319" w14:paraId="78EB966B" w14:textId="77777777" w:rsidTr="00311B61">
        <w:tc>
          <w:tcPr>
            <w:tcW w:w="2488" w:type="dxa"/>
            <w:tcBorders>
              <w:top w:val="double" w:sz="6" w:space="0" w:color="auto"/>
              <w:left w:val="single" w:sz="6" w:space="0" w:color="auto"/>
              <w:bottom w:val="single" w:sz="6" w:space="0" w:color="auto"/>
              <w:right w:val="single" w:sz="6" w:space="0" w:color="auto"/>
            </w:tcBorders>
            <w:shd w:val="clear" w:color="auto" w:fill="F7CAAC"/>
            <w:hideMark/>
          </w:tcPr>
          <w:p w14:paraId="4BF5E731" w14:textId="77777777" w:rsidR="00830319" w:rsidRPr="00830319" w:rsidRDefault="00830319" w:rsidP="00830319">
            <w:pPr>
              <w:jc w:val="both"/>
              <w:textAlignment w:val="baseline"/>
              <w:rPr>
                <w:rFonts w:ascii="Segoe UI" w:hAnsi="Segoe UI" w:cs="Segoe UI"/>
                <w:sz w:val="18"/>
                <w:szCs w:val="18"/>
              </w:rPr>
            </w:pPr>
            <w:r w:rsidRPr="00830319">
              <w:rPr>
                <w:b/>
                <w:bCs/>
              </w:rPr>
              <w:t>Vysoká škola</w:t>
            </w:r>
            <w:r w:rsidRPr="00830319">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33B319A5" w14:textId="77777777" w:rsidR="00830319" w:rsidRPr="00830319" w:rsidRDefault="00830319" w:rsidP="00830319">
            <w:pPr>
              <w:jc w:val="both"/>
              <w:textAlignment w:val="baseline"/>
              <w:rPr>
                <w:rFonts w:ascii="Segoe UI" w:hAnsi="Segoe UI" w:cs="Segoe UI"/>
                <w:sz w:val="18"/>
                <w:szCs w:val="18"/>
              </w:rPr>
            </w:pPr>
            <w:r w:rsidRPr="00830319">
              <w:t>Univerzita Tomáše Bati ve Zlíně </w:t>
            </w:r>
          </w:p>
        </w:tc>
      </w:tr>
      <w:tr w:rsidR="00830319" w:rsidRPr="00830319" w14:paraId="2375E5B4" w14:textId="77777777" w:rsidTr="00311B61">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00F69204" w14:textId="77777777" w:rsidR="00830319" w:rsidRPr="00830319" w:rsidRDefault="00830319" w:rsidP="00830319">
            <w:pPr>
              <w:jc w:val="both"/>
              <w:textAlignment w:val="baseline"/>
              <w:rPr>
                <w:rFonts w:ascii="Segoe UI" w:hAnsi="Segoe UI" w:cs="Segoe UI"/>
                <w:sz w:val="18"/>
                <w:szCs w:val="18"/>
              </w:rPr>
            </w:pPr>
            <w:r w:rsidRPr="00830319">
              <w:rPr>
                <w:b/>
                <w:bCs/>
              </w:rPr>
              <w:t>Součást vysoké školy</w:t>
            </w:r>
            <w:r w:rsidRPr="00830319">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0E4C62C5" w14:textId="77777777" w:rsidR="00830319" w:rsidRPr="00830319" w:rsidRDefault="00830319" w:rsidP="00830319">
            <w:pPr>
              <w:jc w:val="both"/>
              <w:textAlignment w:val="baseline"/>
              <w:rPr>
                <w:rFonts w:ascii="Segoe UI" w:hAnsi="Segoe UI" w:cs="Segoe UI"/>
                <w:sz w:val="18"/>
                <w:szCs w:val="18"/>
              </w:rPr>
            </w:pPr>
            <w:r w:rsidRPr="00830319">
              <w:t>Fakulta multimediálních komunikací </w:t>
            </w:r>
          </w:p>
        </w:tc>
      </w:tr>
      <w:tr w:rsidR="00830319" w:rsidRPr="00830319" w14:paraId="5EDE738E" w14:textId="77777777" w:rsidTr="00311B61">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7CF9E9F7" w14:textId="77777777" w:rsidR="00830319" w:rsidRPr="00830319" w:rsidRDefault="00830319" w:rsidP="00830319">
            <w:pPr>
              <w:jc w:val="both"/>
              <w:textAlignment w:val="baseline"/>
              <w:rPr>
                <w:rFonts w:ascii="Segoe UI" w:hAnsi="Segoe UI" w:cs="Segoe UI"/>
                <w:sz w:val="18"/>
                <w:szCs w:val="18"/>
              </w:rPr>
            </w:pPr>
            <w:r w:rsidRPr="00830319">
              <w:rPr>
                <w:b/>
                <w:bCs/>
              </w:rPr>
              <w:t>Název studijního programu</w:t>
            </w:r>
            <w:r w:rsidRPr="00830319">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1A919A70" w14:textId="77777777" w:rsidR="00830319" w:rsidRPr="00830319" w:rsidRDefault="00830319" w:rsidP="00830319">
            <w:pPr>
              <w:jc w:val="both"/>
              <w:textAlignment w:val="baseline"/>
              <w:rPr>
                <w:rFonts w:ascii="Segoe UI" w:hAnsi="Segoe UI" w:cs="Segoe UI"/>
                <w:sz w:val="18"/>
                <w:szCs w:val="18"/>
              </w:rPr>
            </w:pPr>
            <w:r w:rsidRPr="00830319">
              <w:t>Kreativní odvětví a digitální kultura </w:t>
            </w:r>
          </w:p>
        </w:tc>
      </w:tr>
      <w:tr w:rsidR="00830319" w:rsidRPr="00830319" w14:paraId="717D9B26" w14:textId="77777777" w:rsidTr="00311B61">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1704099F" w14:textId="77777777" w:rsidR="00830319" w:rsidRPr="00830319" w:rsidRDefault="00830319" w:rsidP="00830319">
            <w:pPr>
              <w:jc w:val="both"/>
              <w:textAlignment w:val="baseline"/>
              <w:rPr>
                <w:rFonts w:ascii="Segoe UI" w:hAnsi="Segoe UI" w:cs="Segoe UI"/>
                <w:sz w:val="18"/>
                <w:szCs w:val="18"/>
              </w:rPr>
            </w:pPr>
            <w:r w:rsidRPr="00830319">
              <w:rPr>
                <w:b/>
                <w:bCs/>
              </w:rPr>
              <w:t>Jméno a příjmení</w:t>
            </w:r>
            <w:r w:rsidRPr="00830319">
              <w:t> </w:t>
            </w:r>
          </w:p>
        </w:tc>
        <w:tc>
          <w:tcPr>
            <w:tcW w:w="4507" w:type="dxa"/>
            <w:gridSpan w:val="8"/>
            <w:tcBorders>
              <w:top w:val="single" w:sz="6" w:space="0" w:color="auto"/>
              <w:left w:val="single" w:sz="6" w:space="0" w:color="auto"/>
              <w:bottom w:val="single" w:sz="6" w:space="0" w:color="auto"/>
              <w:right w:val="single" w:sz="6" w:space="0" w:color="auto"/>
            </w:tcBorders>
            <w:shd w:val="clear" w:color="auto" w:fill="auto"/>
            <w:hideMark/>
          </w:tcPr>
          <w:p w14:paraId="10F1D5FB" w14:textId="77777777" w:rsidR="00830319" w:rsidRPr="00830319" w:rsidRDefault="00830319" w:rsidP="00830319">
            <w:pPr>
              <w:jc w:val="both"/>
              <w:textAlignment w:val="baseline"/>
              <w:rPr>
                <w:rFonts w:ascii="Segoe UI" w:hAnsi="Segoe UI" w:cs="Segoe UI"/>
                <w:sz w:val="18"/>
                <w:szCs w:val="18"/>
              </w:rPr>
            </w:pPr>
            <w:r w:rsidRPr="00830319">
              <w:t>Lucie Trejtnarová </w:t>
            </w:r>
          </w:p>
        </w:tc>
        <w:tc>
          <w:tcPr>
            <w:tcW w:w="704" w:type="dxa"/>
            <w:tcBorders>
              <w:top w:val="single" w:sz="6" w:space="0" w:color="auto"/>
              <w:left w:val="single" w:sz="6" w:space="0" w:color="auto"/>
              <w:bottom w:val="single" w:sz="6" w:space="0" w:color="auto"/>
              <w:right w:val="single" w:sz="6" w:space="0" w:color="auto"/>
            </w:tcBorders>
            <w:shd w:val="clear" w:color="auto" w:fill="F7CAAC"/>
            <w:hideMark/>
          </w:tcPr>
          <w:p w14:paraId="28AAC105" w14:textId="77777777" w:rsidR="00830319" w:rsidRPr="00830319" w:rsidRDefault="00830319" w:rsidP="00830319">
            <w:pPr>
              <w:jc w:val="both"/>
              <w:textAlignment w:val="baseline"/>
              <w:rPr>
                <w:rFonts w:ascii="Segoe UI" w:hAnsi="Segoe UI" w:cs="Segoe UI"/>
                <w:sz w:val="18"/>
                <w:szCs w:val="18"/>
              </w:rPr>
            </w:pPr>
            <w:r w:rsidRPr="00830319">
              <w:rPr>
                <w:b/>
                <w:bCs/>
              </w:rPr>
              <w:t>Tituly</w:t>
            </w:r>
            <w:r w:rsidRPr="00830319">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39BBB78E" w14:textId="0A063BF1" w:rsidR="00830319" w:rsidRPr="00830319" w:rsidRDefault="00830319" w:rsidP="00830319">
            <w:pPr>
              <w:jc w:val="both"/>
              <w:textAlignment w:val="baseline"/>
              <w:rPr>
                <w:rFonts w:ascii="Segoe UI" w:hAnsi="Segoe UI" w:cs="Segoe UI"/>
                <w:sz w:val="18"/>
                <w:szCs w:val="18"/>
              </w:rPr>
            </w:pPr>
            <w:r w:rsidRPr="00830319">
              <w:t>MgA.</w:t>
            </w:r>
            <w:r w:rsidR="000876F3">
              <w:t>, Ph.D.</w:t>
            </w:r>
          </w:p>
        </w:tc>
      </w:tr>
      <w:tr w:rsidR="00830319" w:rsidRPr="00830319" w14:paraId="59EB35FE" w14:textId="77777777" w:rsidTr="00311B61">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7AB5F577" w14:textId="77777777" w:rsidR="00830319" w:rsidRPr="00830319" w:rsidRDefault="00830319" w:rsidP="00830319">
            <w:pPr>
              <w:jc w:val="both"/>
              <w:textAlignment w:val="baseline"/>
              <w:rPr>
                <w:rFonts w:ascii="Segoe UI" w:hAnsi="Segoe UI" w:cs="Segoe UI"/>
                <w:sz w:val="18"/>
                <w:szCs w:val="18"/>
              </w:rPr>
            </w:pPr>
            <w:r w:rsidRPr="00830319">
              <w:rPr>
                <w:b/>
                <w:bCs/>
              </w:rPr>
              <w:t>Rok narození</w:t>
            </w:r>
            <w:r w:rsidRPr="00830319">
              <w:t> </w:t>
            </w:r>
          </w:p>
        </w:tc>
        <w:tc>
          <w:tcPr>
            <w:tcW w:w="836"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96CF64" w14:textId="77777777" w:rsidR="00830319" w:rsidRPr="00830319" w:rsidRDefault="00830319" w:rsidP="00830319">
            <w:pPr>
              <w:jc w:val="both"/>
              <w:textAlignment w:val="baseline"/>
              <w:rPr>
                <w:rFonts w:ascii="Segoe UI" w:hAnsi="Segoe UI" w:cs="Segoe UI"/>
                <w:sz w:val="18"/>
                <w:szCs w:val="18"/>
              </w:rPr>
            </w:pPr>
            <w:r w:rsidRPr="00830319">
              <w:t>1993 </w:t>
            </w:r>
          </w:p>
        </w:tc>
        <w:tc>
          <w:tcPr>
            <w:tcW w:w="1698" w:type="dxa"/>
            <w:tcBorders>
              <w:top w:val="single" w:sz="6" w:space="0" w:color="auto"/>
              <w:left w:val="single" w:sz="6" w:space="0" w:color="auto"/>
              <w:bottom w:val="single" w:sz="6" w:space="0" w:color="auto"/>
              <w:right w:val="single" w:sz="6" w:space="0" w:color="auto"/>
            </w:tcBorders>
            <w:shd w:val="clear" w:color="auto" w:fill="F7CAAC"/>
            <w:hideMark/>
          </w:tcPr>
          <w:p w14:paraId="019EFE3B" w14:textId="77777777" w:rsidR="00830319" w:rsidRPr="00830319" w:rsidRDefault="00830319" w:rsidP="00830319">
            <w:pPr>
              <w:jc w:val="both"/>
              <w:textAlignment w:val="baseline"/>
              <w:rPr>
                <w:rFonts w:ascii="Segoe UI" w:hAnsi="Segoe UI" w:cs="Segoe UI"/>
                <w:sz w:val="18"/>
                <w:szCs w:val="18"/>
              </w:rPr>
            </w:pPr>
            <w:r w:rsidRPr="00830319">
              <w:rPr>
                <w:b/>
                <w:bCs/>
              </w:rPr>
              <w:t>typ vztahu k VŠ</w:t>
            </w:r>
            <w:r w:rsidRPr="00830319">
              <w:t> </w:t>
            </w:r>
          </w:p>
        </w:tc>
        <w:tc>
          <w:tcPr>
            <w:tcW w:w="98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B8BDB2D" w14:textId="77777777" w:rsidR="00830319" w:rsidRPr="00830319" w:rsidRDefault="00830319" w:rsidP="00830319">
            <w:pPr>
              <w:jc w:val="both"/>
              <w:textAlignment w:val="baseline"/>
              <w:rPr>
                <w:rFonts w:ascii="Segoe UI" w:hAnsi="Segoe UI" w:cs="Segoe UI"/>
                <w:sz w:val="18"/>
                <w:szCs w:val="18"/>
              </w:rPr>
            </w:pPr>
            <w:r w:rsidRPr="00830319">
              <w:t>DPP </w:t>
            </w:r>
          </w:p>
        </w:tc>
        <w:tc>
          <w:tcPr>
            <w:tcW w:w="986" w:type="dxa"/>
            <w:tcBorders>
              <w:top w:val="single" w:sz="6" w:space="0" w:color="auto"/>
              <w:left w:val="single" w:sz="6" w:space="0" w:color="auto"/>
              <w:bottom w:val="single" w:sz="6" w:space="0" w:color="auto"/>
              <w:right w:val="single" w:sz="6" w:space="0" w:color="auto"/>
            </w:tcBorders>
            <w:shd w:val="clear" w:color="auto" w:fill="F7CAAC"/>
            <w:hideMark/>
          </w:tcPr>
          <w:p w14:paraId="4F641A99" w14:textId="77777777" w:rsidR="00830319" w:rsidRPr="00830319" w:rsidRDefault="00830319" w:rsidP="00830319">
            <w:pPr>
              <w:jc w:val="both"/>
              <w:textAlignment w:val="baseline"/>
              <w:rPr>
                <w:rFonts w:ascii="Segoe UI" w:hAnsi="Segoe UI" w:cs="Segoe UI"/>
                <w:sz w:val="18"/>
                <w:szCs w:val="18"/>
              </w:rPr>
            </w:pPr>
            <w:r w:rsidRPr="00830319">
              <w:rPr>
                <w:b/>
                <w:bCs/>
              </w:rPr>
              <w:t>rozsah</w:t>
            </w:r>
            <w:r w:rsidRPr="00830319">
              <w:t> </w:t>
            </w:r>
          </w:p>
        </w:tc>
        <w:tc>
          <w:tcPr>
            <w:tcW w:w="704" w:type="dxa"/>
            <w:tcBorders>
              <w:top w:val="single" w:sz="6" w:space="0" w:color="auto"/>
              <w:left w:val="single" w:sz="6" w:space="0" w:color="auto"/>
              <w:bottom w:val="single" w:sz="6" w:space="0" w:color="auto"/>
              <w:right w:val="single" w:sz="6" w:space="0" w:color="auto"/>
            </w:tcBorders>
            <w:shd w:val="clear" w:color="auto" w:fill="auto"/>
            <w:hideMark/>
          </w:tcPr>
          <w:p w14:paraId="4E5D4F4D" w14:textId="662F9C3D" w:rsidR="00830319" w:rsidRPr="009437F2" w:rsidRDefault="009437F2" w:rsidP="00830319">
            <w:pPr>
              <w:jc w:val="both"/>
              <w:textAlignment w:val="baseline"/>
            </w:pPr>
            <w:proofErr w:type="gramStart"/>
            <w:r w:rsidRPr="009437F2">
              <w:t>4h</w:t>
            </w:r>
            <w:proofErr w:type="gramEnd"/>
            <w:r w:rsidRPr="009437F2">
              <w:t>/t</w:t>
            </w:r>
          </w:p>
        </w:tc>
        <w:tc>
          <w:tcPr>
            <w:tcW w:w="70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32E3DE1B" w14:textId="77777777" w:rsidR="00FD39F1" w:rsidRDefault="00830319" w:rsidP="00830319">
            <w:pPr>
              <w:jc w:val="both"/>
              <w:textAlignment w:val="baseline"/>
              <w:rPr>
                <w:b/>
                <w:bCs/>
              </w:rPr>
            </w:pPr>
            <w:r w:rsidRPr="00830319">
              <w:rPr>
                <w:b/>
                <w:bCs/>
              </w:rPr>
              <w:t xml:space="preserve">do </w:t>
            </w:r>
          </w:p>
          <w:p w14:paraId="6CB81024" w14:textId="2488E5C8" w:rsidR="00830319" w:rsidRPr="00830319" w:rsidRDefault="00830319" w:rsidP="00830319">
            <w:pPr>
              <w:jc w:val="both"/>
              <w:textAlignment w:val="baseline"/>
              <w:rPr>
                <w:rFonts w:ascii="Segoe UI" w:hAnsi="Segoe UI" w:cs="Segoe UI"/>
                <w:sz w:val="18"/>
                <w:szCs w:val="18"/>
              </w:rPr>
            </w:pPr>
            <w:r w:rsidRPr="00830319">
              <w:rPr>
                <w:b/>
                <w:bCs/>
              </w:rPr>
              <w:t>kdy</w:t>
            </w:r>
            <w:r w:rsidRPr="00830319">
              <w:t> </w:t>
            </w:r>
          </w:p>
        </w:tc>
        <w:tc>
          <w:tcPr>
            <w:tcW w:w="14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6C5026BE"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47374F02" w14:textId="77777777" w:rsidTr="00311B61">
        <w:tc>
          <w:tcPr>
            <w:tcW w:w="5022" w:type="dxa"/>
            <w:gridSpan w:val="4"/>
            <w:tcBorders>
              <w:top w:val="single" w:sz="6" w:space="0" w:color="auto"/>
              <w:left w:val="single" w:sz="6" w:space="0" w:color="auto"/>
              <w:bottom w:val="single" w:sz="6" w:space="0" w:color="auto"/>
              <w:right w:val="single" w:sz="6" w:space="0" w:color="auto"/>
            </w:tcBorders>
            <w:shd w:val="clear" w:color="auto" w:fill="F7CAAC"/>
            <w:hideMark/>
          </w:tcPr>
          <w:p w14:paraId="2F832B90" w14:textId="77777777" w:rsidR="00830319" w:rsidRPr="00830319" w:rsidRDefault="00830319" w:rsidP="00830319">
            <w:pPr>
              <w:jc w:val="both"/>
              <w:textAlignment w:val="baseline"/>
              <w:rPr>
                <w:rFonts w:ascii="Segoe UI" w:hAnsi="Segoe UI" w:cs="Segoe UI"/>
                <w:sz w:val="18"/>
                <w:szCs w:val="18"/>
              </w:rPr>
            </w:pPr>
            <w:r w:rsidRPr="00830319">
              <w:rPr>
                <w:b/>
                <w:bCs/>
              </w:rPr>
              <w:t>Typ vztahu na součásti VŠ, která uskutečňuje st. program</w:t>
            </w:r>
            <w:r w:rsidRPr="00830319">
              <w:t> </w:t>
            </w:r>
          </w:p>
        </w:tc>
        <w:tc>
          <w:tcPr>
            <w:tcW w:w="987" w:type="dxa"/>
            <w:gridSpan w:val="4"/>
            <w:tcBorders>
              <w:top w:val="single" w:sz="6" w:space="0" w:color="auto"/>
              <w:left w:val="single" w:sz="6" w:space="0" w:color="auto"/>
              <w:bottom w:val="single" w:sz="6" w:space="0" w:color="auto"/>
              <w:right w:val="single" w:sz="6" w:space="0" w:color="auto"/>
            </w:tcBorders>
            <w:shd w:val="clear" w:color="auto" w:fill="auto"/>
            <w:hideMark/>
          </w:tcPr>
          <w:p w14:paraId="562B086E" w14:textId="77777777" w:rsidR="00830319" w:rsidRPr="00830319" w:rsidRDefault="00830319" w:rsidP="00830319">
            <w:pPr>
              <w:jc w:val="both"/>
              <w:textAlignment w:val="baseline"/>
              <w:rPr>
                <w:rFonts w:ascii="Segoe UI" w:hAnsi="Segoe UI" w:cs="Segoe UI"/>
                <w:sz w:val="18"/>
                <w:szCs w:val="18"/>
              </w:rPr>
            </w:pPr>
            <w:r w:rsidRPr="00830319">
              <w:t>DPP </w:t>
            </w:r>
          </w:p>
        </w:tc>
        <w:tc>
          <w:tcPr>
            <w:tcW w:w="986" w:type="dxa"/>
            <w:tcBorders>
              <w:top w:val="single" w:sz="6" w:space="0" w:color="auto"/>
              <w:left w:val="single" w:sz="6" w:space="0" w:color="auto"/>
              <w:bottom w:val="single" w:sz="6" w:space="0" w:color="auto"/>
              <w:right w:val="single" w:sz="6" w:space="0" w:color="auto"/>
            </w:tcBorders>
            <w:shd w:val="clear" w:color="auto" w:fill="F7CAAC"/>
            <w:hideMark/>
          </w:tcPr>
          <w:p w14:paraId="4BEF4AFD" w14:textId="77777777" w:rsidR="00830319" w:rsidRPr="00830319" w:rsidRDefault="00830319" w:rsidP="00830319">
            <w:pPr>
              <w:jc w:val="both"/>
              <w:textAlignment w:val="baseline"/>
              <w:rPr>
                <w:rFonts w:ascii="Segoe UI" w:hAnsi="Segoe UI" w:cs="Segoe UI"/>
                <w:sz w:val="18"/>
                <w:szCs w:val="18"/>
              </w:rPr>
            </w:pPr>
            <w:r w:rsidRPr="00830319">
              <w:rPr>
                <w:b/>
                <w:bCs/>
              </w:rPr>
              <w:t>rozsah</w:t>
            </w:r>
            <w:r w:rsidRPr="00830319">
              <w:t> </w:t>
            </w:r>
          </w:p>
        </w:tc>
        <w:tc>
          <w:tcPr>
            <w:tcW w:w="704" w:type="dxa"/>
            <w:tcBorders>
              <w:top w:val="single" w:sz="6" w:space="0" w:color="auto"/>
              <w:left w:val="single" w:sz="6" w:space="0" w:color="auto"/>
              <w:bottom w:val="single" w:sz="6" w:space="0" w:color="auto"/>
              <w:right w:val="single" w:sz="6" w:space="0" w:color="auto"/>
            </w:tcBorders>
            <w:shd w:val="clear" w:color="auto" w:fill="auto"/>
            <w:hideMark/>
          </w:tcPr>
          <w:p w14:paraId="361C9C62" w14:textId="640C5B80" w:rsidR="00830319" w:rsidRPr="009437F2" w:rsidRDefault="009437F2" w:rsidP="00830319">
            <w:pPr>
              <w:jc w:val="both"/>
              <w:textAlignment w:val="baseline"/>
            </w:pPr>
            <w:proofErr w:type="gramStart"/>
            <w:r w:rsidRPr="009437F2">
              <w:t>4h</w:t>
            </w:r>
            <w:proofErr w:type="gramEnd"/>
            <w:r w:rsidRPr="009437F2">
              <w:t>/t</w:t>
            </w:r>
          </w:p>
        </w:tc>
        <w:tc>
          <w:tcPr>
            <w:tcW w:w="70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44F0A726" w14:textId="77777777" w:rsidR="00FD39F1" w:rsidRDefault="00830319" w:rsidP="00830319">
            <w:pPr>
              <w:jc w:val="both"/>
              <w:textAlignment w:val="baseline"/>
              <w:rPr>
                <w:b/>
                <w:bCs/>
              </w:rPr>
            </w:pPr>
            <w:r w:rsidRPr="00830319">
              <w:rPr>
                <w:b/>
                <w:bCs/>
              </w:rPr>
              <w:t xml:space="preserve">do </w:t>
            </w:r>
          </w:p>
          <w:p w14:paraId="02A83897" w14:textId="6ACC9157" w:rsidR="00830319" w:rsidRPr="00830319" w:rsidRDefault="00830319" w:rsidP="00830319">
            <w:pPr>
              <w:jc w:val="both"/>
              <w:textAlignment w:val="baseline"/>
              <w:rPr>
                <w:rFonts w:ascii="Segoe UI" w:hAnsi="Segoe UI" w:cs="Segoe UI"/>
                <w:sz w:val="18"/>
                <w:szCs w:val="18"/>
              </w:rPr>
            </w:pPr>
            <w:r w:rsidRPr="00830319">
              <w:rPr>
                <w:b/>
                <w:bCs/>
              </w:rPr>
              <w:t>kdy</w:t>
            </w:r>
            <w:r w:rsidRPr="00830319">
              <w:t> </w:t>
            </w:r>
          </w:p>
        </w:tc>
        <w:tc>
          <w:tcPr>
            <w:tcW w:w="14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0A8FBC4B"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1588D349" w14:textId="77777777" w:rsidTr="00311B61">
        <w:tc>
          <w:tcPr>
            <w:tcW w:w="6009" w:type="dxa"/>
            <w:gridSpan w:val="8"/>
            <w:tcBorders>
              <w:top w:val="single" w:sz="6" w:space="0" w:color="auto"/>
              <w:left w:val="single" w:sz="6" w:space="0" w:color="auto"/>
              <w:bottom w:val="single" w:sz="6" w:space="0" w:color="auto"/>
              <w:right w:val="single" w:sz="6" w:space="0" w:color="auto"/>
            </w:tcBorders>
            <w:shd w:val="clear" w:color="auto" w:fill="F7CAAC"/>
            <w:hideMark/>
          </w:tcPr>
          <w:p w14:paraId="2FDECE51" w14:textId="77777777" w:rsidR="00830319" w:rsidRPr="00830319" w:rsidRDefault="00830319" w:rsidP="00830319">
            <w:pPr>
              <w:jc w:val="both"/>
              <w:textAlignment w:val="baseline"/>
              <w:rPr>
                <w:rFonts w:ascii="Segoe UI" w:hAnsi="Segoe UI" w:cs="Segoe UI"/>
                <w:sz w:val="18"/>
                <w:szCs w:val="18"/>
              </w:rPr>
            </w:pPr>
            <w:r w:rsidRPr="00830319">
              <w:rPr>
                <w:b/>
                <w:bCs/>
              </w:rPr>
              <w:t>Další současná působení jako akademický pracovník na jiných VŠ</w:t>
            </w:r>
            <w:r w:rsidRPr="00830319">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119DD8BD" w14:textId="77777777" w:rsidR="00830319" w:rsidRPr="00830319" w:rsidRDefault="00830319" w:rsidP="00830319">
            <w:pPr>
              <w:jc w:val="both"/>
              <w:textAlignment w:val="baseline"/>
              <w:rPr>
                <w:rFonts w:ascii="Segoe UI" w:hAnsi="Segoe UI" w:cs="Segoe UI"/>
                <w:sz w:val="18"/>
                <w:szCs w:val="18"/>
              </w:rPr>
            </w:pPr>
            <w:r w:rsidRPr="00830319">
              <w:rPr>
                <w:b/>
                <w:bCs/>
              </w:rPr>
              <w:t xml:space="preserve">typ </w:t>
            </w:r>
            <w:proofErr w:type="spellStart"/>
            <w:r w:rsidRPr="00830319">
              <w:rPr>
                <w:b/>
                <w:bCs/>
              </w:rPr>
              <w:t>prac</w:t>
            </w:r>
            <w:proofErr w:type="spellEnd"/>
            <w:r w:rsidRPr="00830319">
              <w:rPr>
                <w:b/>
                <w:bCs/>
              </w:rPr>
              <w:t>. vztahu</w:t>
            </w:r>
            <w:r w:rsidRPr="00830319">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F7CAAC"/>
            <w:hideMark/>
          </w:tcPr>
          <w:p w14:paraId="6F907FEE" w14:textId="77777777" w:rsidR="00830319" w:rsidRPr="00830319" w:rsidRDefault="00830319" w:rsidP="00830319">
            <w:pPr>
              <w:jc w:val="both"/>
              <w:textAlignment w:val="baseline"/>
              <w:rPr>
                <w:rFonts w:ascii="Segoe UI" w:hAnsi="Segoe UI" w:cs="Segoe UI"/>
                <w:sz w:val="18"/>
                <w:szCs w:val="18"/>
              </w:rPr>
            </w:pPr>
            <w:r w:rsidRPr="00830319">
              <w:rPr>
                <w:b/>
                <w:bCs/>
              </w:rPr>
              <w:t>rozsah</w:t>
            </w:r>
            <w:r w:rsidRPr="00830319">
              <w:t> </w:t>
            </w:r>
          </w:p>
        </w:tc>
      </w:tr>
      <w:tr w:rsidR="00830319" w:rsidRPr="00830319" w14:paraId="31BB5591" w14:textId="77777777" w:rsidTr="00311B61">
        <w:tc>
          <w:tcPr>
            <w:tcW w:w="6009" w:type="dxa"/>
            <w:gridSpan w:val="8"/>
            <w:tcBorders>
              <w:top w:val="single" w:sz="6" w:space="0" w:color="auto"/>
              <w:left w:val="single" w:sz="6" w:space="0" w:color="auto"/>
              <w:bottom w:val="single" w:sz="6" w:space="0" w:color="auto"/>
              <w:right w:val="single" w:sz="6" w:space="0" w:color="auto"/>
            </w:tcBorders>
            <w:shd w:val="clear" w:color="auto" w:fill="auto"/>
            <w:hideMark/>
          </w:tcPr>
          <w:p w14:paraId="3D1E5AE1" w14:textId="77777777" w:rsidR="00830319" w:rsidRPr="00830319" w:rsidRDefault="00830319" w:rsidP="00830319">
            <w:pPr>
              <w:jc w:val="both"/>
              <w:textAlignment w:val="baseline"/>
              <w:rPr>
                <w:rFonts w:ascii="Segoe UI" w:hAnsi="Segoe UI" w:cs="Segoe UI"/>
                <w:sz w:val="18"/>
                <w:szCs w:val="18"/>
              </w:rPr>
            </w:pPr>
            <w:r w:rsidRPr="00830319">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914EE4" w14:textId="77777777" w:rsidR="00830319" w:rsidRPr="00830319" w:rsidRDefault="00830319" w:rsidP="00830319">
            <w:pPr>
              <w:jc w:val="both"/>
              <w:textAlignment w:val="baseline"/>
              <w:rPr>
                <w:rFonts w:ascii="Segoe UI" w:hAnsi="Segoe UI" w:cs="Segoe UI"/>
                <w:sz w:val="18"/>
                <w:szCs w:val="18"/>
              </w:rPr>
            </w:pPr>
            <w:r w:rsidRPr="00830319">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718C62E8"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3611F8C4" w14:textId="77777777" w:rsidTr="00311B61">
        <w:tc>
          <w:tcPr>
            <w:tcW w:w="6009" w:type="dxa"/>
            <w:gridSpan w:val="8"/>
            <w:tcBorders>
              <w:top w:val="single" w:sz="6" w:space="0" w:color="auto"/>
              <w:left w:val="single" w:sz="6" w:space="0" w:color="auto"/>
              <w:bottom w:val="single" w:sz="6" w:space="0" w:color="auto"/>
              <w:right w:val="single" w:sz="6" w:space="0" w:color="auto"/>
            </w:tcBorders>
            <w:shd w:val="clear" w:color="auto" w:fill="auto"/>
            <w:hideMark/>
          </w:tcPr>
          <w:p w14:paraId="7ACE7C1B" w14:textId="77777777" w:rsidR="00830319" w:rsidRPr="00830319" w:rsidRDefault="00830319" w:rsidP="00830319">
            <w:pPr>
              <w:jc w:val="both"/>
              <w:textAlignment w:val="baseline"/>
              <w:rPr>
                <w:rFonts w:ascii="Segoe UI" w:hAnsi="Segoe UI" w:cs="Segoe UI"/>
                <w:sz w:val="18"/>
                <w:szCs w:val="18"/>
              </w:rPr>
            </w:pPr>
            <w:r w:rsidRPr="00830319">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E7C0F3E" w14:textId="77777777" w:rsidR="00830319" w:rsidRPr="00830319" w:rsidRDefault="00830319" w:rsidP="00830319">
            <w:pPr>
              <w:jc w:val="both"/>
              <w:textAlignment w:val="baseline"/>
              <w:rPr>
                <w:rFonts w:ascii="Segoe UI" w:hAnsi="Segoe UI" w:cs="Segoe UI"/>
                <w:sz w:val="18"/>
                <w:szCs w:val="18"/>
              </w:rPr>
            </w:pPr>
            <w:r w:rsidRPr="00830319">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5861AC0B"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50FB3683" w14:textId="77777777" w:rsidTr="00311B61">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2551DF96" w14:textId="77777777" w:rsidR="00830319" w:rsidRPr="00830319" w:rsidRDefault="00830319" w:rsidP="00830319">
            <w:pPr>
              <w:jc w:val="both"/>
              <w:textAlignment w:val="baseline"/>
              <w:rPr>
                <w:rFonts w:ascii="Segoe UI" w:hAnsi="Segoe UI" w:cs="Segoe UI"/>
                <w:sz w:val="18"/>
                <w:szCs w:val="18"/>
              </w:rPr>
            </w:pPr>
            <w:r w:rsidRPr="00830319">
              <w:rPr>
                <w:b/>
                <w:bCs/>
              </w:rPr>
              <w:t>Předměty příslušného studijního programu a způsob zapojení do jejich výuky, příp. další zapojení do uskutečňování studijního programu</w:t>
            </w:r>
            <w:r w:rsidRPr="00830319">
              <w:t> </w:t>
            </w:r>
          </w:p>
        </w:tc>
      </w:tr>
      <w:tr w:rsidR="00830319" w:rsidRPr="00830319" w14:paraId="50FBDBE5" w14:textId="77777777" w:rsidTr="00311B61">
        <w:trPr>
          <w:trHeight w:val="633"/>
        </w:trPr>
        <w:tc>
          <w:tcPr>
            <w:tcW w:w="9809" w:type="dxa"/>
            <w:gridSpan w:val="15"/>
            <w:tcBorders>
              <w:top w:val="nil"/>
              <w:left w:val="single" w:sz="6" w:space="0" w:color="auto"/>
              <w:bottom w:val="single" w:sz="6" w:space="0" w:color="auto"/>
              <w:right w:val="single" w:sz="6" w:space="0" w:color="auto"/>
            </w:tcBorders>
            <w:shd w:val="clear" w:color="auto" w:fill="auto"/>
            <w:hideMark/>
          </w:tcPr>
          <w:p w14:paraId="38673C8E" w14:textId="77777777" w:rsidR="009D6925" w:rsidRDefault="009D6925" w:rsidP="009D6925">
            <w:pPr>
              <w:jc w:val="both"/>
            </w:pPr>
            <w:r>
              <w:t>Mezioborové kreativní dílny 1, 2 (cvičící, garant předmětu)</w:t>
            </w:r>
          </w:p>
          <w:p w14:paraId="6B8ADE36" w14:textId="2C4A13C1" w:rsidR="009D6925" w:rsidRDefault="009D6925" w:rsidP="009D6925">
            <w:pPr>
              <w:jc w:val="both"/>
            </w:pPr>
            <w:r>
              <w:t xml:space="preserve">Oborové </w:t>
            </w:r>
            <w:r w:rsidR="000E4BC5">
              <w:t xml:space="preserve">teorie a </w:t>
            </w:r>
            <w:r>
              <w:t>technologie 1, 2 (vede seminář)</w:t>
            </w:r>
          </w:p>
          <w:p w14:paraId="7BFDC1AC"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666B1D4D" w14:textId="77777777" w:rsidTr="00311B61">
        <w:trPr>
          <w:trHeight w:val="330"/>
        </w:trPr>
        <w:tc>
          <w:tcPr>
            <w:tcW w:w="9809" w:type="dxa"/>
            <w:gridSpan w:val="15"/>
            <w:tcBorders>
              <w:top w:val="nil"/>
              <w:left w:val="single" w:sz="6" w:space="0" w:color="auto"/>
              <w:bottom w:val="single" w:sz="6" w:space="0" w:color="auto"/>
              <w:right w:val="single" w:sz="6" w:space="0" w:color="auto"/>
            </w:tcBorders>
            <w:shd w:val="clear" w:color="auto" w:fill="FBD4B4"/>
            <w:hideMark/>
          </w:tcPr>
          <w:p w14:paraId="692FB622" w14:textId="77777777" w:rsidR="00830319" w:rsidRPr="00830319" w:rsidRDefault="00830319" w:rsidP="00830319">
            <w:pPr>
              <w:jc w:val="both"/>
              <w:textAlignment w:val="baseline"/>
              <w:rPr>
                <w:rFonts w:ascii="Segoe UI" w:hAnsi="Segoe UI" w:cs="Segoe UI"/>
                <w:sz w:val="18"/>
                <w:szCs w:val="18"/>
              </w:rPr>
            </w:pPr>
            <w:r w:rsidRPr="00830319">
              <w:rPr>
                <w:b/>
                <w:bCs/>
              </w:rPr>
              <w:t>Zapojení do výuky v dalších studijních programech na téže vysoké škole (pouze u garantů ZT a PZ předmětů)</w:t>
            </w:r>
            <w:r w:rsidRPr="00830319">
              <w:t> </w:t>
            </w:r>
          </w:p>
        </w:tc>
      </w:tr>
      <w:tr w:rsidR="00830319" w:rsidRPr="00830319" w14:paraId="4213C810" w14:textId="77777777" w:rsidTr="00311B61">
        <w:trPr>
          <w:trHeight w:val="33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365002D7" w14:textId="77777777" w:rsidR="00830319" w:rsidRPr="00830319" w:rsidRDefault="00830319" w:rsidP="00830319">
            <w:pPr>
              <w:jc w:val="both"/>
              <w:textAlignment w:val="baseline"/>
              <w:rPr>
                <w:rFonts w:ascii="Segoe UI" w:hAnsi="Segoe UI" w:cs="Segoe UI"/>
                <w:sz w:val="18"/>
                <w:szCs w:val="18"/>
              </w:rPr>
            </w:pPr>
            <w:r w:rsidRPr="00830319">
              <w:rPr>
                <w:b/>
                <w:bCs/>
              </w:rPr>
              <w:t>Název studijního předmětu</w:t>
            </w:r>
            <w:r w:rsidRPr="00830319">
              <w:t>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3689D337" w14:textId="77777777" w:rsidR="00830319" w:rsidRPr="00830319" w:rsidRDefault="00830319" w:rsidP="00830319">
            <w:pPr>
              <w:jc w:val="both"/>
              <w:textAlignment w:val="baseline"/>
              <w:rPr>
                <w:rFonts w:ascii="Segoe UI" w:hAnsi="Segoe UI" w:cs="Segoe UI"/>
                <w:sz w:val="18"/>
                <w:szCs w:val="18"/>
              </w:rPr>
            </w:pPr>
            <w:r w:rsidRPr="00830319">
              <w:rPr>
                <w:b/>
                <w:bCs/>
              </w:rPr>
              <w:t>Název studijního programu</w:t>
            </w:r>
            <w:r w:rsidRPr="00830319">
              <w:t> </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6078A80A" w14:textId="77777777" w:rsidR="00830319" w:rsidRPr="00830319" w:rsidRDefault="00830319" w:rsidP="00830319">
            <w:pPr>
              <w:jc w:val="both"/>
              <w:textAlignment w:val="baseline"/>
              <w:rPr>
                <w:rFonts w:ascii="Segoe UI" w:hAnsi="Segoe UI" w:cs="Segoe UI"/>
                <w:sz w:val="18"/>
                <w:szCs w:val="18"/>
              </w:rPr>
            </w:pPr>
            <w:r w:rsidRPr="00830319">
              <w:rPr>
                <w:b/>
                <w:bCs/>
              </w:rPr>
              <w:t>Sem.</w:t>
            </w:r>
            <w:r w:rsidRPr="00830319">
              <w:t> </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0FD37747" w14:textId="77777777" w:rsidR="00830319" w:rsidRPr="00830319" w:rsidRDefault="00830319" w:rsidP="00830319">
            <w:pPr>
              <w:jc w:val="both"/>
              <w:textAlignment w:val="baseline"/>
              <w:rPr>
                <w:rFonts w:ascii="Segoe UI" w:hAnsi="Segoe UI" w:cs="Segoe UI"/>
                <w:sz w:val="18"/>
                <w:szCs w:val="18"/>
              </w:rPr>
            </w:pPr>
            <w:r w:rsidRPr="00830319">
              <w:rPr>
                <w:b/>
                <w:bCs/>
              </w:rPr>
              <w:t>Role ve výuce daného předmětu</w:t>
            </w:r>
            <w:r w:rsidRPr="00830319">
              <w:t> </w:t>
            </w:r>
          </w:p>
        </w:tc>
        <w:tc>
          <w:tcPr>
            <w:tcW w:w="2005" w:type="dxa"/>
            <w:gridSpan w:val="3"/>
            <w:tcBorders>
              <w:top w:val="nil"/>
              <w:left w:val="single" w:sz="6" w:space="0" w:color="auto"/>
              <w:bottom w:val="single" w:sz="6" w:space="0" w:color="auto"/>
              <w:right w:val="single" w:sz="6" w:space="0" w:color="auto"/>
            </w:tcBorders>
            <w:shd w:val="clear" w:color="auto" w:fill="auto"/>
            <w:hideMark/>
          </w:tcPr>
          <w:p w14:paraId="3E93AAFF" w14:textId="77777777" w:rsidR="00830319" w:rsidRPr="00830319" w:rsidRDefault="00830319" w:rsidP="00830319">
            <w:pPr>
              <w:jc w:val="both"/>
              <w:textAlignment w:val="baseline"/>
              <w:rPr>
                <w:rFonts w:ascii="Segoe UI" w:hAnsi="Segoe UI" w:cs="Segoe UI"/>
                <w:sz w:val="18"/>
                <w:szCs w:val="18"/>
              </w:rPr>
            </w:pPr>
            <w:r w:rsidRPr="00830319">
              <w:rPr>
                <w:b/>
                <w:bCs/>
              </w:rPr>
              <w:t>(</w:t>
            </w:r>
            <w:r w:rsidRPr="00830319">
              <w:rPr>
                <w:b/>
                <w:bCs/>
                <w:i/>
                <w:iCs/>
              </w:rPr>
              <w:t>nepovinný údaj</w:t>
            </w:r>
            <w:r w:rsidRPr="00830319">
              <w:rPr>
                <w:b/>
                <w:bCs/>
              </w:rPr>
              <w:t>) Počet hodin za semestr</w:t>
            </w:r>
            <w:r w:rsidRPr="00830319">
              <w:t> </w:t>
            </w:r>
          </w:p>
        </w:tc>
      </w:tr>
      <w:tr w:rsidR="00830319" w:rsidRPr="00830319" w14:paraId="77E360C3" w14:textId="77777777" w:rsidTr="00311B61">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0BEED5F9"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649361DC"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051E1BCD"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6F1D4A02"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005" w:type="dxa"/>
            <w:gridSpan w:val="3"/>
            <w:tcBorders>
              <w:top w:val="nil"/>
              <w:left w:val="single" w:sz="6" w:space="0" w:color="auto"/>
              <w:bottom w:val="single" w:sz="6" w:space="0" w:color="auto"/>
              <w:right w:val="single" w:sz="6" w:space="0" w:color="auto"/>
            </w:tcBorders>
            <w:shd w:val="clear" w:color="auto" w:fill="auto"/>
            <w:hideMark/>
          </w:tcPr>
          <w:p w14:paraId="51AD13F4"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r>
      <w:tr w:rsidR="00830319" w:rsidRPr="00830319" w14:paraId="0DEBBB82" w14:textId="77777777" w:rsidTr="00311B61">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690412F9"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5C58B74B"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527C941B"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104AC42D"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c>
          <w:tcPr>
            <w:tcW w:w="2005" w:type="dxa"/>
            <w:gridSpan w:val="3"/>
            <w:tcBorders>
              <w:top w:val="nil"/>
              <w:left w:val="single" w:sz="6" w:space="0" w:color="auto"/>
              <w:bottom w:val="single" w:sz="6" w:space="0" w:color="auto"/>
              <w:right w:val="single" w:sz="6" w:space="0" w:color="auto"/>
            </w:tcBorders>
            <w:shd w:val="clear" w:color="auto" w:fill="auto"/>
            <w:hideMark/>
          </w:tcPr>
          <w:p w14:paraId="1F54A933" w14:textId="77777777" w:rsidR="00830319" w:rsidRPr="00830319" w:rsidRDefault="00830319" w:rsidP="00830319">
            <w:pPr>
              <w:jc w:val="both"/>
              <w:textAlignment w:val="baseline"/>
              <w:rPr>
                <w:rFonts w:ascii="Segoe UI" w:hAnsi="Segoe UI" w:cs="Segoe UI"/>
                <w:sz w:val="18"/>
                <w:szCs w:val="18"/>
              </w:rPr>
            </w:pPr>
            <w:r w:rsidRPr="00830319">
              <w:rPr>
                <w:color w:val="FF0000"/>
              </w:rPr>
              <w:t> </w:t>
            </w:r>
          </w:p>
        </w:tc>
      </w:tr>
      <w:tr w:rsidR="00830319" w:rsidRPr="00830319" w14:paraId="2B428C63" w14:textId="77777777" w:rsidTr="00311B61">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6ADFEAE0" w14:textId="77777777" w:rsidR="00830319" w:rsidRPr="00830319" w:rsidRDefault="00830319" w:rsidP="00830319">
            <w:pPr>
              <w:jc w:val="both"/>
              <w:textAlignment w:val="baseline"/>
              <w:rPr>
                <w:rFonts w:ascii="Segoe UI" w:hAnsi="Segoe UI" w:cs="Segoe UI"/>
                <w:sz w:val="18"/>
                <w:szCs w:val="18"/>
              </w:rPr>
            </w:pPr>
            <w:r w:rsidRPr="005C1F29">
              <w:rPr>
                <w:b/>
                <w:bCs/>
              </w:rPr>
              <w:t>Údaje o vzdělání na VŠ</w:t>
            </w:r>
            <w:r w:rsidRPr="00830319">
              <w:rPr>
                <w:rFonts w:ascii="Segoe UI" w:hAnsi="Segoe UI" w:cs="Segoe UI"/>
                <w:b/>
                <w:bCs/>
              </w:rPr>
              <w:t> </w:t>
            </w:r>
            <w:r w:rsidRPr="00830319">
              <w:rPr>
                <w:rFonts w:ascii="Segoe UI" w:hAnsi="Segoe UI" w:cs="Segoe UI"/>
              </w:rPr>
              <w:t> </w:t>
            </w:r>
          </w:p>
        </w:tc>
      </w:tr>
      <w:tr w:rsidR="00830319" w:rsidRPr="00830319" w14:paraId="113F0560" w14:textId="77777777" w:rsidTr="00413184">
        <w:trPr>
          <w:trHeight w:val="787"/>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331072EE" w14:textId="49B78FD7" w:rsidR="00830319" w:rsidRPr="00830319" w:rsidRDefault="00830319" w:rsidP="00830319">
            <w:pPr>
              <w:jc w:val="both"/>
              <w:textAlignment w:val="baseline"/>
              <w:rPr>
                <w:rFonts w:ascii="Segoe UI" w:hAnsi="Segoe UI" w:cs="Segoe UI"/>
                <w:sz w:val="18"/>
                <w:szCs w:val="18"/>
              </w:rPr>
            </w:pPr>
            <w:r w:rsidRPr="00830319">
              <w:t>2019</w:t>
            </w:r>
            <w:r w:rsidR="006B31E6">
              <w:t>-</w:t>
            </w:r>
            <w:ins w:id="599" w:author="Hana Ponížilová" w:date="2023-03-21T10:32:00Z">
              <w:r w:rsidR="00227843">
                <w:t>2022</w:t>
              </w:r>
            </w:ins>
            <w:r w:rsidRPr="00830319">
              <w:t xml:space="preserve">: Univerzita Tomáše Bati ve Zlíně, Fakulta multimediálních komunikací, Produktový Design, Ph.D. </w:t>
            </w:r>
          </w:p>
          <w:p w14:paraId="1915DA72" w14:textId="0DE7D34F" w:rsidR="00830319" w:rsidRPr="00830319" w:rsidRDefault="00830319" w:rsidP="00830319">
            <w:pPr>
              <w:jc w:val="both"/>
              <w:textAlignment w:val="baseline"/>
              <w:rPr>
                <w:rFonts w:ascii="Segoe UI" w:hAnsi="Segoe UI" w:cs="Segoe UI"/>
                <w:sz w:val="18"/>
                <w:szCs w:val="18"/>
              </w:rPr>
            </w:pPr>
            <w:r w:rsidRPr="00830319">
              <w:t>2017–2019: Univerzita Tomáše Bati ve Zlíně, Fakulta multimediálních komunikací, Design obuvi, MgA.  </w:t>
            </w:r>
          </w:p>
          <w:p w14:paraId="766A13EA" w14:textId="1708D43A" w:rsidR="00830319" w:rsidRPr="00830319" w:rsidRDefault="00830319" w:rsidP="00830319">
            <w:pPr>
              <w:jc w:val="both"/>
              <w:textAlignment w:val="baseline"/>
              <w:rPr>
                <w:rFonts w:ascii="Segoe UI" w:hAnsi="Segoe UI" w:cs="Segoe UI"/>
                <w:sz w:val="18"/>
                <w:szCs w:val="18"/>
              </w:rPr>
            </w:pPr>
            <w:r w:rsidRPr="00830319">
              <w:t>2012–2017: Univerzita Palackého v Olomouci, Filozofická Fakulta, obor Ruská filologie a Aplikovaná ekonomická studia </w:t>
            </w:r>
          </w:p>
          <w:p w14:paraId="5E8AE34E" w14:textId="77777777" w:rsidR="00830319" w:rsidRPr="00830319" w:rsidRDefault="00830319" w:rsidP="00830319">
            <w:pPr>
              <w:textAlignment w:val="baseline"/>
              <w:rPr>
                <w:rFonts w:ascii="Segoe UI" w:hAnsi="Segoe UI" w:cs="Segoe UI"/>
                <w:sz w:val="18"/>
                <w:szCs w:val="18"/>
              </w:rPr>
            </w:pPr>
            <w:r w:rsidRPr="00830319">
              <w:t> </w:t>
            </w:r>
          </w:p>
        </w:tc>
      </w:tr>
      <w:tr w:rsidR="00830319" w:rsidRPr="00830319" w14:paraId="4524DC15" w14:textId="77777777" w:rsidTr="00311B61">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39BDE5C7" w14:textId="77777777" w:rsidR="00830319" w:rsidRPr="005C1F29" w:rsidRDefault="00830319" w:rsidP="00830319">
            <w:pPr>
              <w:jc w:val="both"/>
              <w:textAlignment w:val="baseline"/>
              <w:rPr>
                <w:b/>
                <w:bCs/>
              </w:rPr>
            </w:pPr>
            <w:r w:rsidRPr="005C1F29">
              <w:rPr>
                <w:b/>
                <w:bCs/>
              </w:rPr>
              <w:t>Údaje o odborném působení od absolvování VŠ </w:t>
            </w:r>
          </w:p>
        </w:tc>
      </w:tr>
      <w:tr w:rsidR="00830319" w:rsidRPr="00830319" w14:paraId="2981BA6D" w14:textId="77777777" w:rsidTr="00311B61">
        <w:trPr>
          <w:trHeight w:val="600"/>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321BF4D6" w14:textId="767E4274" w:rsidR="00830319" w:rsidRPr="00830319" w:rsidRDefault="00830319" w:rsidP="00830319">
            <w:pPr>
              <w:jc w:val="both"/>
              <w:textAlignment w:val="baseline"/>
              <w:rPr>
                <w:rFonts w:ascii="Segoe UI" w:hAnsi="Segoe UI" w:cs="Segoe UI"/>
                <w:sz w:val="18"/>
                <w:szCs w:val="18"/>
              </w:rPr>
            </w:pPr>
            <w:r w:rsidRPr="00830319">
              <w:t>2021–2022: Univerzita Tomáše Bati ve Zlíně, Fakulta multimediálních komunikací, Produktový Design, Ph.D. student, garant a vyučující předmětu Cirkulární ekonomika a design  </w:t>
            </w:r>
          </w:p>
          <w:p w14:paraId="758C7C19" w14:textId="38F2FA7C" w:rsidR="00830319" w:rsidRPr="00830319" w:rsidRDefault="006D2FF2" w:rsidP="00830319">
            <w:pPr>
              <w:jc w:val="both"/>
              <w:textAlignment w:val="baseline"/>
              <w:rPr>
                <w:rFonts w:ascii="Segoe UI" w:hAnsi="Segoe UI" w:cs="Segoe UI"/>
                <w:sz w:val="18"/>
                <w:szCs w:val="18"/>
              </w:rPr>
            </w:pPr>
            <w:proofErr w:type="gramStart"/>
            <w:r w:rsidRPr="006D2FF2">
              <w:t>2021-dosud</w:t>
            </w:r>
            <w:proofErr w:type="gramEnd"/>
            <w:r w:rsidRPr="006D2FF2">
              <w:t xml:space="preserve">: OSVČ </w:t>
            </w:r>
            <w:proofErr w:type="spellStart"/>
            <w:r w:rsidRPr="006D2FF2">
              <w:t>Kave</w:t>
            </w:r>
            <w:proofErr w:type="spellEnd"/>
            <w:r w:rsidRPr="006D2FF2">
              <w:t xml:space="preserve"> designer</w:t>
            </w:r>
          </w:p>
        </w:tc>
      </w:tr>
      <w:tr w:rsidR="00830319" w:rsidRPr="00830319" w14:paraId="6C6BBC88" w14:textId="77777777" w:rsidTr="00311B61">
        <w:trPr>
          <w:trHeight w:val="240"/>
        </w:trPr>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70D9BE70" w14:textId="77777777" w:rsidR="00830319" w:rsidRPr="00830319" w:rsidRDefault="00830319" w:rsidP="00830319">
            <w:pPr>
              <w:jc w:val="both"/>
              <w:textAlignment w:val="baseline"/>
              <w:rPr>
                <w:rFonts w:ascii="Segoe UI" w:hAnsi="Segoe UI" w:cs="Segoe UI"/>
                <w:sz w:val="18"/>
                <w:szCs w:val="18"/>
              </w:rPr>
            </w:pPr>
            <w:r w:rsidRPr="00830319">
              <w:rPr>
                <w:b/>
                <w:bCs/>
              </w:rPr>
              <w:t>Zkušenosti s vedením kvalifikačních a rigorózních prací</w:t>
            </w:r>
            <w:r w:rsidRPr="00830319">
              <w:t> </w:t>
            </w:r>
          </w:p>
        </w:tc>
      </w:tr>
      <w:tr w:rsidR="00830319" w:rsidRPr="00830319" w14:paraId="54F6BA7E" w14:textId="77777777" w:rsidTr="000F3190">
        <w:trPr>
          <w:trHeight w:val="477"/>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7C2C9255"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68D09E88" w14:textId="77777777" w:rsidTr="00311B61">
        <w:tc>
          <w:tcPr>
            <w:tcW w:w="3324" w:type="dxa"/>
            <w:gridSpan w:val="3"/>
            <w:tcBorders>
              <w:top w:val="single" w:sz="12" w:space="0" w:color="auto"/>
              <w:left w:val="single" w:sz="6" w:space="0" w:color="auto"/>
              <w:bottom w:val="single" w:sz="6" w:space="0" w:color="auto"/>
              <w:right w:val="single" w:sz="6" w:space="0" w:color="auto"/>
            </w:tcBorders>
            <w:shd w:val="clear" w:color="auto" w:fill="F7CAAC"/>
            <w:hideMark/>
          </w:tcPr>
          <w:p w14:paraId="185D581B" w14:textId="77777777" w:rsidR="00830319" w:rsidRPr="00830319" w:rsidRDefault="00830319" w:rsidP="00830319">
            <w:pPr>
              <w:jc w:val="both"/>
              <w:textAlignment w:val="baseline"/>
              <w:rPr>
                <w:rFonts w:ascii="Segoe UI" w:hAnsi="Segoe UI" w:cs="Segoe UI"/>
                <w:sz w:val="18"/>
                <w:szCs w:val="18"/>
              </w:rPr>
            </w:pPr>
            <w:r w:rsidRPr="00830319">
              <w:rPr>
                <w:b/>
                <w:bCs/>
              </w:rPr>
              <w:t>Obor habilitačního řízení </w:t>
            </w:r>
            <w:r w:rsidRPr="00830319">
              <w:t> </w:t>
            </w:r>
          </w:p>
        </w:tc>
        <w:tc>
          <w:tcPr>
            <w:tcW w:w="2223" w:type="dxa"/>
            <w:gridSpan w:val="3"/>
            <w:tcBorders>
              <w:top w:val="single" w:sz="12" w:space="0" w:color="auto"/>
              <w:left w:val="single" w:sz="6" w:space="0" w:color="auto"/>
              <w:bottom w:val="single" w:sz="6" w:space="0" w:color="auto"/>
              <w:right w:val="single" w:sz="6" w:space="0" w:color="auto"/>
            </w:tcBorders>
            <w:shd w:val="clear" w:color="auto" w:fill="F7CAAC"/>
            <w:hideMark/>
          </w:tcPr>
          <w:p w14:paraId="5009BF9A" w14:textId="77777777" w:rsidR="00830319" w:rsidRPr="00830319" w:rsidRDefault="00830319" w:rsidP="00830319">
            <w:pPr>
              <w:jc w:val="both"/>
              <w:textAlignment w:val="baseline"/>
              <w:rPr>
                <w:rFonts w:ascii="Segoe UI" w:hAnsi="Segoe UI" w:cs="Segoe UI"/>
                <w:sz w:val="18"/>
                <w:szCs w:val="18"/>
              </w:rPr>
            </w:pPr>
            <w:r w:rsidRPr="00830319">
              <w:rPr>
                <w:b/>
                <w:bCs/>
              </w:rPr>
              <w:t>Rok udělení hodnosti</w:t>
            </w:r>
            <w:r w:rsidRPr="00830319">
              <w:t> </w:t>
            </w:r>
          </w:p>
        </w:tc>
        <w:tc>
          <w:tcPr>
            <w:tcW w:w="2227" w:type="dxa"/>
            <w:gridSpan w:val="5"/>
            <w:tcBorders>
              <w:top w:val="single" w:sz="12" w:space="0" w:color="auto"/>
              <w:left w:val="single" w:sz="6" w:space="0" w:color="auto"/>
              <w:bottom w:val="single" w:sz="6" w:space="0" w:color="auto"/>
              <w:right w:val="single" w:sz="12" w:space="0" w:color="auto"/>
            </w:tcBorders>
            <w:shd w:val="clear" w:color="auto" w:fill="F7CAAC"/>
            <w:hideMark/>
          </w:tcPr>
          <w:p w14:paraId="21084ED7" w14:textId="77777777" w:rsidR="00830319" w:rsidRPr="00311B61" w:rsidRDefault="00830319" w:rsidP="00830319">
            <w:pPr>
              <w:jc w:val="both"/>
              <w:textAlignment w:val="baseline"/>
              <w:rPr>
                <w:b/>
                <w:bCs/>
              </w:rPr>
            </w:pPr>
            <w:r w:rsidRPr="00311B61">
              <w:rPr>
                <w:b/>
                <w:bCs/>
              </w:rPr>
              <w:t>Řízení konáno na VŠ </w:t>
            </w:r>
          </w:p>
        </w:tc>
        <w:tc>
          <w:tcPr>
            <w:tcW w:w="2035" w:type="dxa"/>
            <w:gridSpan w:val="4"/>
            <w:tcBorders>
              <w:top w:val="single" w:sz="12" w:space="0" w:color="auto"/>
              <w:left w:val="single" w:sz="12" w:space="0" w:color="auto"/>
              <w:bottom w:val="single" w:sz="6" w:space="0" w:color="auto"/>
              <w:right w:val="single" w:sz="6" w:space="0" w:color="auto"/>
            </w:tcBorders>
            <w:shd w:val="clear" w:color="auto" w:fill="F7CAAC"/>
            <w:hideMark/>
          </w:tcPr>
          <w:p w14:paraId="56C5440E" w14:textId="77777777" w:rsidR="00830319" w:rsidRPr="00830319" w:rsidRDefault="00830319" w:rsidP="00830319">
            <w:pPr>
              <w:jc w:val="both"/>
              <w:textAlignment w:val="baseline"/>
              <w:rPr>
                <w:rFonts w:ascii="Segoe UI" w:hAnsi="Segoe UI" w:cs="Segoe UI"/>
                <w:sz w:val="18"/>
                <w:szCs w:val="18"/>
              </w:rPr>
            </w:pPr>
            <w:r w:rsidRPr="00830319">
              <w:rPr>
                <w:b/>
                <w:bCs/>
              </w:rPr>
              <w:t>Ohlasy publikací</w:t>
            </w:r>
            <w:r w:rsidRPr="00830319">
              <w:t> </w:t>
            </w:r>
          </w:p>
        </w:tc>
      </w:tr>
      <w:tr w:rsidR="00830319" w:rsidRPr="00830319" w14:paraId="6B355A75" w14:textId="77777777" w:rsidTr="00311B61">
        <w:tc>
          <w:tcPr>
            <w:tcW w:w="3324" w:type="dxa"/>
            <w:gridSpan w:val="3"/>
            <w:tcBorders>
              <w:top w:val="single" w:sz="6" w:space="0" w:color="auto"/>
              <w:left w:val="single" w:sz="6" w:space="0" w:color="auto"/>
              <w:bottom w:val="single" w:sz="6" w:space="0" w:color="auto"/>
              <w:right w:val="single" w:sz="6" w:space="0" w:color="auto"/>
            </w:tcBorders>
            <w:shd w:val="clear" w:color="auto" w:fill="auto"/>
            <w:hideMark/>
          </w:tcPr>
          <w:p w14:paraId="265EB242" w14:textId="77777777" w:rsidR="00830319" w:rsidRPr="00830319" w:rsidRDefault="00830319" w:rsidP="00830319">
            <w:pPr>
              <w:jc w:val="both"/>
              <w:textAlignment w:val="baseline"/>
              <w:rPr>
                <w:rFonts w:ascii="Segoe UI" w:hAnsi="Segoe UI" w:cs="Segoe UI"/>
                <w:sz w:val="18"/>
                <w:szCs w:val="18"/>
              </w:rPr>
            </w:pPr>
            <w:r w:rsidRPr="00830319">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19E94234" w14:textId="77777777" w:rsidR="00830319" w:rsidRPr="00830319" w:rsidRDefault="00830319" w:rsidP="00830319">
            <w:pPr>
              <w:jc w:val="both"/>
              <w:textAlignment w:val="baseline"/>
              <w:rPr>
                <w:rFonts w:ascii="Segoe UI" w:hAnsi="Segoe UI" w:cs="Segoe UI"/>
                <w:sz w:val="18"/>
                <w:szCs w:val="18"/>
              </w:rPr>
            </w:pPr>
            <w:r w:rsidRPr="00830319">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auto"/>
            <w:hideMark/>
          </w:tcPr>
          <w:p w14:paraId="249D8F85" w14:textId="77777777" w:rsidR="00830319" w:rsidRPr="00311B61" w:rsidRDefault="00830319" w:rsidP="00830319">
            <w:pPr>
              <w:jc w:val="both"/>
              <w:textAlignment w:val="baseline"/>
              <w:rPr>
                <w:b/>
                <w:bCs/>
              </w:rPr>
            </w:pPr>
            <w:r w:rsidRPr="00311B61">
              <w:rPr>
                <w:b/>
                <w:bCs/>
              </w:rPr>
              <w:t> </w:t>
            </w:r>
          </w:p>
        </w:tc>
        <w:tc>
          <w:tcPr>
            <w:tcW w:w="628" w:type="dxa"/>
            <w:gridSpan w:val="2"/>
            <w:tcBorders>
              <w:top w:val="single" w:sz="6" w:space="0" w:color="auto"/>
              <w:left w:val="single" w:sz="12" w:space="0" w:color="auto"/>
              <w:bottom w:val="single" w:sz="6" w:space="0" w:color="auto"/>
              <w:right w:val="single" w:sz="6" w:space="0" w:color="auto"/>
            </w:tcBorders>
            <w:shd w:val="clear" w:color="auto" w:fill="F7CAAC"/>
            <w:hideMark/>
          </w:tcPr>
          <w:p w14:paraId="4B97B7DC" w14:textId="77777777" w:rsidR="00830319" w:rsidRPr="00830319" w:rsidRDefault="00830319" w:rsidP="00830319">
            <w:pPr>
              <w:jc w:val="both"/>
              <w:textAlignment w:val="baseline"/>
              <w:rPr>
                <w:rFonts w:ascii="Segoe UI" w:hAnsi="Segoe UI" w:cs="Segoe UI"/>
                <w:sz w:val="18"/>
                <w:szCs w:val="18"/>
              </w:rPr>
            </w:pPr>
            <w:proofErr w:type="spellStart"/>
            <w:r w:rsidRPr="00830319">
              <w:rPr>
                <w:b/>
                <w:bCs/>
              </w:rPr>
              <w:t>WoS</w:t>
            </w:r>
            <w:proofErr w:type="spellEnd"/>
            <w:r w:rsidRPr="00830319">
              <w:t> </w:t>
            </w:r>
          </w:p>
        </w:tc>
        <w:tc>
          <w:tcPr>
            <w:tcW w:w="689" w:type="dxa"/>
            <w:tcBorders>
              <w:top w:val="single" w:sz="6" w:space="0" w:color="auto"/>
              <w:left w:val="single" w:sz="6" w:space="0" w:color="auto"/>
              <w:bottom w:val="single" w:sz="6" w:space="0" w:color="auto"/>
              <w:right w:val="single" w:sz="6" w:space="0" w:color="auto"/>
            </w:tcBorders>
            <w:shd w:val="clear" w:color="auto" w:fill="F7CAAC"/>
            <w:hideMark/>
          </w:tcPr>
          <w:p w14:paraId="167544E5" w14:textId="77777777" w:rsidR="00830319" w:rsidRPr="00830319" w:rsidRDefault="00830319" w:rsidP="00830319">
            <w:pPr>
              <w:jc w:val="both"/>
              <w:textAlignment w:val="baseline"/>
              <w:rPr>
                <w:rFonts w:ascii="Segoe UI" w:hAnsi="Segoe UI" w:cs="Segoe UI"/>
                <w:sz w:val="18"/>
                <w:szCs w:val="18"/>
              </w:rPr>
            </w:pPr>
            <w:proofErr w:type="spellStart"/>
            <w:r w:rsidRPr="00830319">
              <w:rPr>
                <w:b/>
                <w:bCs/>
                <w:sz w:val="18"/>
                <w:szCs w:val="18"/>
              </w:rPr>
              <w:t>Scopus</w:t>
            </w:r>
            <w:proofErr w:type="spellEnd"/>
            <w:r w:rsidRPr="00830319">
              <w:rPr>
                <w:sz w:val="18"/>
                <w:szCs w:val="18"/>
              </w:rPr>
              <w:t> </w:t>
            </w:r>
          </w:p>
        </w:tc>
        <w:tc>
          <w:tcPr>
            <w:tcW w:w="718" w:type="dxa"/>
            <w:tcBorders>
              <w:top w:val="single" w:sz="6" w:space="0" w:color="auto"/>
              <w:left w:val="single" w:sz="6" w:space="0" w:color="auto"/>
              <w:bottom w:val="single" w:sz="6" w:space="0" w:color="auto"/>
              <w:right w:val="single" w:sz="6" w:space="0" w:color="auto"/>
            </w:tcBorders>
            <w:shd w:val="clear" w:color="auto" w:fill="F7CAAC"/>
            <w:hideMark/>
          </w:tcPr>
          <w:p w14:paraId="2BE0D418" w14:textId="77777777" w:rsidR="00830319" w:rsidRPr="00830319" w:rsidRDefault="00830319" w:rsidP="00830319">
            <w:pPr>
              <w:jc w:val="both"/>
              <w:textAlignment w:val="baseline"/>
              <w:rPr>
                <w:rFonts w:ascii="Segoe UI" w:hAnsi="Segoe UI" w:cs="Segoe UI"/>
                <w:sz w:val="18"/>
                <w:szCs w:val="18"/>
              </w:rPr>
            </w:pPr>
            <w:r w:rsidRPr="00830319">
              <w:rPr>
                <w:b/>
                <w:bCs/>
                <w:sz w:val="18"/>
                <w:szCs w:val="18"/>
              </w:rPr>
              <w:t>ostatní</w:t>
            </w:r>
            <w:r w:rsidRPr="00830319">
              <w:rPr>
                <w:sz w:val="18"/>
                <w:szCs w:val="18"/>
              </w:rPr>
              <w:t> </w:t>
            </w:r>
          </w:p>
        </w:tc>
      </w:tr>
      <w:tr w:rsidR="00830319" w:rsidRPr="00830319" w14:paraId="2E79D440" w14:textId="77777777" w:rsidTr="00311B61">
        <w:trPr>
          <w:trHeight w:val="60"/>
        </w:trPr>
        <w:tc>
          <w:tcPr>
            <w:tcW w:w="3324"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78DC2E1D" w14:textId="77777777" w:rsidR="00830319" w:rsidRPr="00830319" w:rsidRDefault="00830319" w:rsidP="00830319">
            <w:pPr>
              <w:jc w:val="both"/>
              <w:textAlignment w:val="baseline"/>
              <w:rPr>
                <w:rFonts w:ascii="Segoe UI" w:hAnsi="Segoe UI" w:cs="Segoe UI"/>
                <w:sz w:val="18"/>
                <w:szCs w:val="18"/>
              </w:rPr>
            </w:pPr>
            <w:r w:rsidRPr="00830319">
              <w:rPr>
                <w:b/>
                <w:bCs/>
              </w:rPr>
              <w:t>Obor jmenovacího řízení</w:t>
            </w:r>
            <w:r w:rsidRPr="00830319">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31E2193B" w14:textId="77777777" w:rsidR="00830319" w:rsidRPr="00830319" w:rsidRDefault="00830319" w:rsidP="00830319">
            <w:pPr>
              <w:jc w:val="both"/>
              <w:textAlignment w:val="baseline"/>
              <w:rPr>
                <w:rFonts w:ascii="Segoe UI" w:hAnsi="Segoe UI" w:cs="Segoe UI"/>
                <w:sz w:val="18"/>
                <w:szCs w:val="18"/>
              </w:rPr>
            </w:pPr>
            <w:r w:rsidRPr="00830319">
              <w:rPr>
                <w:b/>
                <w:bCs/>
              </w:rPr>
              <w:t>Rok udělení hodnosti</w:t>
            </w:r>
            <w:r w:rsidRPr="00830319">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F7CAAC"/>
            <w:hideMark/>
          </w:tcPr>
          <w:p w14:paraId="49EEA84D" w14:textId="77777777" w:rsidR="00830319" w:rsidRPr="00311B61" w:rsidRDefault="00830319" w:rsidP="00830319">
            <w:pPr>
              <w:jc w:val="both"/>
              <w:textAlignment w:val="baseline"/>
              <w:rPr>
                <w:b/>
                <w:bCs/>
              </w:rPr>
            </w:pPr>
            <w:r w:rsidRPr="00311B61">
              <w:rPr>
                <w:b/>
                <w:bCs/>
              </w:rPr>
              <w:t>Řízení konáno na VŠ </w:t>
            </w:r>
          </w:p>
        </w:tc>
        <w:tc>
          <w:tcPr>
            <w:tcW w:w="628" w:type="dxa"/>
            <w:gridSpan w:val="2"/>
            <w:tcBorders>
              <w:top w:val="single" w:sz="6" w:space="0" w:color="auto"/>
              <w:left w:val="single" w:sz="12" w:space="0" w:color="auto"/>
              <w:bottom w:val="single" w:sz="6" w:space="0" w:color="auto"/>
              <w:right w:val="single" w:sz="6" w:space="0" w:color="auto"/>
            </w:tcBorders>
            <w:shd w:val="clear" w:color="auto" w:fill="auto"/>
            <w:hideMark/>
          </w:tcPr>
          <w:p w14:paraId="63BB70D4" w14:textId="77777777" w:rsidR="00830319" w:rsidRPr="00830319" w:rsidRDefault="00830319" w:rsidP="00830319">
            <w:pPr>
              <w:jc w:val="both"/>
              <w:textAlignment w:val="baseline"/>
              <w:rPr>
                <w:rFonts w:ascii="Segoe UI" w:hAnsi="Segoe UI" w:cs="Segoe UI"/>
                <w:sz w:val="18"/>
                <w:szCs w:val="18"/>
              </w:rPr>
            </w:pPr>
            <w:r w:rsidRPr="00830319">
              <w:t> </w:t>
            </w:r>
          </w:p>
        </w:tc>
        <w:tc>
          <w:tcPr>
            <w:tcW w:w="689" w:type="dxa"/>
            <w:tcBorders>
              <w:top w:val="single" w:sz="6" w:space="0" w:color="auto"/>
              <w:left w:val="single" w:sz="6" w:space="0" w:color="auto"/>
              <w:bottom w:val="single" w:sz="6" w:space="0" w:color="auto"/>
              <w:right w:val="single" w:sz="6" w:space="0" w:color="auto"/>
            </w:tcBorders>
            <w:shd w:val="clear" w:color="auto" w:fill="auto"/>
            <w:hideMark/>
          </w:tcPr>
          <w:p w14:paraId="28E47392" w14:textId="77777777" w:rsidR="00830319" w:rsidRPr="00830319" w:rsidRDefault="00830319" w:rsidP="00830319">
            <w:pPr>
              <w:jc w:val="both"/>
              <w:textAlignment w:val="baseline"/>
              <w:rPr>
                <w:rFonts w:ascii="Segoe UI" w:hAnsi="Segoe UI" w:cs="Segoe UI"/>
                <w:sz w:val="18"/>
                <w:szCs w:val="18"/>
              </w:rPr>
            </w:pPr>
            <w:r w:rsidRPr="00830319">
              <w:t> </w:t>
            </w:r>
          </w:p>
        </w:tc>
        <w:tc>
          <w:tcPr>
            <w:tcW w:w="718" w:type="dxa"/>
            <w:tcBorders>
              <w:top w:val="single" w:sz="6" w:space="0" w:color="auto"/>
              <w:left w:val="single" w:sz="6" w:space="0" w:color="auto"/>
              <w:bottom w:val="single" w:sz="6" w:space="0" w:color="auto"/>
              <w:right w:val="single" w:sz="6" w:space="0" w:color="auto"/>
            </w:tcBorders>
            <w:shd w:val="clear" w:color="auto" w:fill="auto"/>
            <w:hideMark/>
          </w:tcPr>
          <w:p w14:paraId="5F3279DC"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591BFD17" w14:textId="77777777" w:rsidTr="00311B61">
        <w:trPr>
          <w:trHeight w:val="195"/>
        </w:trPr>
        <w:tc>
          <w:tcPr>
            <w:tcW w:w="3324" w:type="dxa"/>
            <w:gridSpan w:val="3"/>
            <w:tcBorders>
              <w:top w:val="single" w:sz="6" w:space="0" w:color="auto"/>
              <w:left w:val="single" w:sz="6" w:space="0" w:color="auto"/>
              <w:bottom w:val="single" w:sz="6" w:space="0" w:color="auto"/>
              <w:right w:val="single" w:sz="6" w:space="0" w:color="auto"/>
            </w:tcBorders>
            <w:shd w:val="clear" w:color="auto" w:fill="auto"/>
            <w:hideMark/>
          </w:tcPr>
          <w:p w14:paraId="12D0613C" w14:textId="77777777" w:rsidR="00830319" w:rsidRPr="00830319" w:rsidRDefault="00830319" w:rsidP="00830319">
            <w:pPr>
              <w:jc w:val="both"/>
              <w:textAlignment w:val="baseline"/>
              <w:rPr>
                <w:rFonts w:ascii="Segoe UI" w:hAnsi="Segoe UI" w:cs="Segoe UI"/>
                <w:sz w:val="18"/>
                <w:szCs w:val="18"/>
              </w:rPr>
            </w:pPr>
            <w:r w:rsidRPr="00830319">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5F2F074C" w14:textId="77777777" w:rsidR="00830319" w:rsidRPr="00830319" w:rsidRDefault="00830319" w:rsidP="00830319">
            <w:pPr>
              <w:jc w:val="both"/>
              <w:textAlignment w:val="baseline"/>
              <w:rPr>
                <w:rFonts w:ascii="Segoe UI" w:hAnsi="Segoe UI" w:cs="Segoe UI"/>
                <w:sz w:val="18"/>
                <w:szCs w:val="18"/>
              </w:rPr>
            </w:pPr>
            <w:r w:rsidRPr="00830319">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auto"/>
            <w:hideMark/>
          </w:tcPr>
          <w:p w14:paraId="2A37D9E9" w14:textId="77777777" w:rsidR="00830319" w:rsidRPr="00830319" w:rsidRDefault="00830319" w:rsidP="00830319">
            <w:pPr>
              <w:jc w:val="both"/>
              <w:textAlignment w:val="baseline"/>
              <w:rPr>
                <w:rFonts w:ascii="Segoe UI" w:hAnsi="Segoe UI" w:cs="Segoe UI"/>
                <w:sz w:val="18"/>
                <w:szCs w:val="18"/>
              </w:rPr>
            </w:pPr>
            <w:r w:rsidRPr="00830319">
              <w:t> </w:t>
            </w:r>
          </w:p>
        </w:tc>
        <w:tc>
          <w:tcPr>
            <w:tcW w:w="1317" w:type="dxa"/>
            <w:gridSpan w:val="3"/>
            <w:tcBorders>
              <w:top w:val="single" w:sz="6" w:space="0" w:color="auto"/>
              <w:left w:val="single" w:sz="12" w:space="0" w:color="auto"/>
              <w:bottom w:val="single" w:sz="6" w:space="0" w:color="auto"/>
              <w:right w:val="single" w:sz="6" w:space="0" w:color="auto"/>
            </w:tcBorders>
            <w:shd w:val="clear" w:color="auto" w:fill="FBD4B4"/>
            <w:vAlign w:val="center"/>
            <w:hideMark/>
          </w:tcPr>
          <w:p w14:paraId="3BAF7751" w14:textId="77777777" w:rsidR="00830319" w:rsidRPr="00830319" w:rsidRDefault="00830319" w:rsidP="00830319">
            <w:pPr>
              <w:jc w:val="both"/>
              <w:textAlignment w:val="baseline"/>
              <w:rPr>
                <w:rFonts w:ascii="Segoe UI" w:hAnsi="Segoe UI" w:cs="Segoe UI"/>
                <w:sz w:val="18"/>
                <w:szCs w:val="18"/>
              </w:rPr>
            </w:pPr>
            <w:r w:rsidRPr="00830319">
              <w:rPr>
                <w:b/>
                <w:bCs/>
                <w:sz w:val="18"/>
                <w:szCs w:val="18"/>
              </w:rPr>
              <w:t xml:space="preserve">H-index </w:t>
            </w:r>
            <w:proofErr w:type="spellStart"/>
            <w:r w:rsidRPr="00830319">
              <w:rPr>
                <w:b/>
                <w:bCs/>
                <w:sz w:val="18"/>
                <w:szCs w:val="18"/>
              </w:rPr>
              <w:t>WoS</w:t>
            </w:r>
            <w:proofErr w:type="spellEnd"/>
            <w:r w:rsidRPr="00830319">
              <w:rPr>
                <w:b/>
                <w:bCs/>
                <w:sz w:val="18"/>
                <w:szCs w:val="18"/>
              </w:rPr>
              <w:t>/</w:t>
            </w:r>
            <w:proofErr w:type="spellStart"/>
            <w:r w:rsidRPr="00830319">
              <w:rPr>
                <w:b/>
                <w:bCs/>
                <w:sz w:val="18"/>
                <w:szCs w:val="18"/>
              </w:rPr>
              <w:t>Scopus</w:t>
            </w:r>
            <w:proofErr w:type="spellEnd"/>
            <w:r w:rsidRPr="00830319">
              <w:rPr>
                <w:sz w:val="18"/>
                <w:szCs w:val="18"/>
              </w:rPr>
              <w:t> </w:t>
            </w:r>
          </w:p>
        </w:tc>
        <w:tc>
          <w:tcPr>
            <w:tcW w:w="7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136B1" w14:textId="77777777" w:rsidR="00830319" w:rsidRPr="00830319" w:rsidRDefault="00830319" w:rsidP="00830319">
            <w:pPr>
              <w:textAlignment w:val="baseline"/>
              <w:rPr>
                <w:rFonts w:ascii="Segoe UI" w:hAnsi="Segoe UI" w:cs="Segoe UI"/>
                <w:sz w:val="18"/>
                <w:szCs w:val="18"/>
              </w:rPr>
            </w:pPr>
            <w:r w:rsidRPr="00830319">
              <w:rPr>
                <w:b/>
                <w:bCs/>
              </w:rPr>
              <w:t>    /</w:t>
            </w:r>
            <w:r w:rsidRPr="00830319">
              <w:t> </w:t>
            </w:r>
          </w:p>
        </w:tc>
      </w:tr>
      <w:tr w:rsidR="00830319" w:rsidRPr="00830319" w14:paraId="4071E0AC" w14:textId="77777777" w:rsidTr="00311B61">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21C93E90" w14:textId="77777777" w:rsidR="00830319" w:rsidRPr="00830319" w:rsidRDefault="00830319" w:rsidP="00830319">
            <w:pPr>
              <w:jc w:val="both"/>
              <w:textAlignment w:val="baseline"/>
              <w:rPr>
                <w:rFonts w:ascii="Segoe UI" w:hAnsi="Segoe UI" w:cs="Segoe UI"/>
                <w:sz w:val="18"/>
                <w:szCs w:val="18"/>
              </w:rPr>
            </w:pPr>
            <w:r w:rsidRPr="00830319">
              <w:rPr>
                <w:b/>
                <w:bCs/>
              </w:rPr>
              <w:t>Přehled o nejvýznamnější publikační a další tvůrčí činnosti nebo další profesní činnosti u odborníků z praxe vztahující se k zabezpečovaným předmětům </w:t>
            </w:r>
            <w:r w:rsidRPr="00830319">
              <w:t> </w:t>
            </w:r>
          </w:p>
        </w:tc>
      </w:tr>
      <w:tr w:rsidR="00830319" w:rsidRPr="00830319" w14:paraId="2A1460DC" w14:textId="77777777" w:rsidTr="00311B61">
        <w:trPr>
          <w:trHeight w:val="750"/>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55C903B7" w14:textId="4D70953E" w:rsidR="00830319" w:rsidRPr="00830319" w:rsidRDefault="00830319" w:rsidP="00830319">
            <w:pPr>
              <w:jc w:val="both"/>
              <w:textAlignment w:val="baseline"/>
              <w:rPr>
                <w:rFonts w:ascii="Segoe UI" w:hAnsi="Segoe UI" w:cs="Segoe UI"/>
                <w:sz w:val="18"/>
                <w:szCs w:val="18"/>
              </w:rPr>
            </w:pPr>
            <w:r w:rsidRPr="00830319">
              <w:t xml:space="preserve">TREJTNAROVA, L. (2021). </w:t>
            </w:r>
            <w:r w:rsidRPr="005C1F29">
              <w:rPr>
                <w:i/>
                <w:iCs/>
              </w:rPr>
              <w:t xml:space="preserve">Na </w:t>
            </w:r>
            <w:proofErr w:type="spellStart"/>
            <w:r w:rsidRPr="005C1F29">
              <w:rPr>
                <w:i/>
                <w:iCs/>
              </w:rPr>
              <w:t>materálu</w:t>
            </w:r>
            <w:proofErr w:type="spellEnd"/>
            <w:r w:rsidRPr="005C1F29">
              <w:rPr>
                <w:i/>
                <w:iCs/>
              </w:rPr>
              <w:t xml:space="preserve"> záleží – mapování </w:t>
            </w:r>
            <w:proofErr w:type="spellStart"/>
            <w:r w:rsidRPr="005C1F29">
              <w:rPr>
                <w:i/>
                <w:iCs/>
              </w:rPr>
              <w:t>nových</w:t>
            </w:r>
            <w:proofErr w:type="spellEnd"/>
            <w:r w:rsidRPr="005C1F29">
              <w:rPr>
                <w:i/>
                <w:iCs/>
              </w:rPr>
              <w:t xml:space="preserve"> přístupů v designu obuvi.</w:t>
            </w:r>
            <w:r w:rsidRPr="00830319">
              <w:t xml:space="preserve"> ZUD, </w:t>
            </w:r>
            <w:proofErr w:type="spellStart"/>
            <w:r w:rsidRPr="00830319">
              <w:t>Zlin</w:t>
            </w:r>
            <w:proofErr w:type="spellEnd"/>
            <w:r w:rsidRPr="00830319">
              <w:t xml:space="preserve"> University Design, Vol. 7., 2021. pp. </w:t>
            </w:r>
            <w:proofErr w:type="gramStart"/>
            <w:r w:rsidRPr="00830319">
              <w:t>13 - 16</w:t>
            </w:r>
            <w:proofErr w:type="gramEnd"/>
            <w:r w:rsidRPr="00830319">
              <w:t>. ISSN 2570-9534 (</w:t>
            </w:r>
            <w:proofErr w:type="spellStart"/>
            <w:r w:rsidRPr="00830319">
              <w:t>published</w:t>
            </w:r>
            <w:proofErr w:type="spellEnd"/>
            <w:r w:rsidRPr="00830319">
              <w:t xml:space="preserve"> </w:t>
            </w:r>
            <w:proofErr w:type="spellStart"/>
            <w:r w:rsidRPr="00830319">
              <w:t>only</w:t>
            </w:r>
            <w:proofErr w:type="spellEnd"/>
            <w:r w:rsidRPr="00830319">
              <w:t xml:space="preserve"> in Czech, </w:t>
            </w:r>
            <w:proofErr w:type="spellStart"/>
            <w:r w:rsidRPr="00830319">
              <w:t>translates</w:t>
            </w:r>
            <w:proofErr w:type="spellEnd"/>
            <w:r w:rsidRPr="00830319">
              <w:t xml:space="preserve"> as ‘</w:t>
            </w:r>
            <w:proofErr w:type="spellStart"/>
            <w:r w:rsidRPr="00830319">
              <w:t>Material</w:t>
            </w:r>
            <w:proofErr w:type="spellEnd"/>
            <w:r w:rsidRPr="00830319">
              <w:t xml:space="preserve"> </w:t>
            </w:r>
            <w:proofErr w:type="spellStart"/>
            <w:r w:rsidRPr="00830319">
              <w:t>matters</w:t>
            </w:r>
            <w:proofErr w:type="spellEnd"/>
            <w:r w:rsidRPr="00830319">
              <w:t xml:space="preserve"> – </w:t>
            </w:r>
            <w:proofErr w:type="spellStart"/>
            <w:r w:rsidRPr="00830319">
              <w:t>mapping</w:t>
            </w:r>
            <w:proofErr w:type="spellEnd"/>
            <w:r w:rsidRPr="00830319">
              <w:t xml:space="preserve"> </w:t>
            </w:r>
            <w:proofErr w:type="spellStart"/>
            <w:r w:rsidRPr="00830319">
              <w:t>new</w:t>
            </w:r>
            <w:proofErr w:type="spellEnd"/>
            <w:r w:rsidRPr="00830319">
              <w:t xml:space="preserve"> </w:t>
            </w:r>
            <w:proofErr w:type="spellStart"/>
            <w:r w:rsidRPr="00830319">
              <w:t>approaches</w:t>
            </w:r>
            <w:proofErr w:type="spellEnd"/>
            <w:r w:rsidRPr="00830319">
              <w:t xml:space="preserve"> in </w:t>
            </w:r>
            <w:proofErr w:type="spellStart"/>
            <w:r w:rsidRPr="00830319">
              <w:t>footwear</w:t>
            </w:r>
            <w:proofErr w:type="spellEnd"/>
            <w:r w:rsidRPr="00830319">
              <w:t xml:space="preserve"> design.’) </w:t>
            </w:r>
          </w:p>
          <w:p w14:paraId="1BA0778C" w14:textId="77777777" w:rsidR="00830319" w:rsidRPr="00830319" w:rsidRDefault="00830319" w:rsidP="00830319">
            <w:pPr>
              <w:jc w:val="both"/>
              <w:textAlignment w:val="baseline"/>
              <w:rPr>
                <w:rFonts w:ascii="Segoe UI" w:hAnsi="Segoe UI" w:cs="Segoe UI"/>
                <w:sz w:val="18"/>
                <w:szCs w:val="18"/>
              </w:rPr>
            </w:pPr>
            <w:r w:rsidRPr="00830319">
              <w:t xml:space="preserve">ZAVODNA, L. S., &amp; TREJTNAROVA, L. (2021). </w:t>
            </w:r>
            <w:proofErr w:type="spellStart"/>
            <w:r w:rsidRPr="005C1F29">
              <w:rPr>
                <w:i/>
                <w:iCs/>
              </w:rPr>
              <w:t>Sustainable</w:t>
            </w:r>
            <w:proofErr w:type="spellEnd"/>
            <w:r w:rsidRPr="005C1F29">
              <w:rPr>
                <w:i/>
                <w:iCs/>
              </w:rPr>
              <w:t xml:space="preserve"> </w:t>
            </w:r>
            <w:proofErr w:type="spellStart"/>
            <w:r w:rsidRPr="005C1F29">
              <w:rPr>
                <w:i/>
                <w:iCs/>
              </w:rPr>
              <w:t>packaging</w:t>
            </w:r>
            <w:proofErr w:type="spellEnd"/>
            <w:r w:rsidRPr="005C1F29">
              <w:rPr>
                <w:i/>
                <w:iCs/>
              </w:rPr>
              <w:t xml:space="preserve"> in </w:t>
            </w:r>
            <w:proofErr w:type="spellStart"/>
            <w:r w:rsidRPr="005C1F29">
              <w:rPr>
                <w:i/>
                <w:iCs/>
              </w:rPr>
              <w:t>footwear</w:t>
            </w:r>
            <w:proofErr w:type="spellEnd"/>
            <w:r w:rsidRPr="005C1F29">
              <w:rPr>
                <w:i/>
                <w:iCs/>
              </w:rPr>
              <w:t xml:space="preserve"> </w:t>
            </w:r>
            <w:proofErr w:type="spellStart"/>
            <w:r w:rsidRPr="005C1F29">
              <w:rPr>
                <w:i/>
                <w:iCs/>
              </w:rPr>
              <w:t>industry</w:t>
            </w:r>
            <w:proofErr w:type="spellEnd"/>
            <w:r w:rsidRPr="005C1F29">
              <w:rPr>
                <w:i/>
                <w:iCs/>
              </w:rPr>
              <w:t xml:space="preserve">: Case study </w:t>
            </w:r>
            <w:proofErr w:type="spellStart"/>
            <w:r w:rsidRPr="005C1F29">
              <w:rPr>
                <w:i/>
                <w:iCs/>
              </w:rPr>
              <w:t>of</w:t>
            </w:r>
            <w:proofErr w:type="spellEnd"/>
            <w:r w:rsidRPr="005C1F29">
              <w:rPr>
                <w:i/>
                <w:iCs/>
              </w:rPr>
              <w:t xml:space="preserve"> PUMA</w:t>
            </w:r>
            <w:r w:rsidRPr="00830319">
              <w:t xml:space="preserve">. </w:t>
            </w:r>
            <w:proofErr w:type="spellStart"/>
            <w:r w:rsidRPr="00830319">
              <w:t>Economics</w:t>
            </w:r>
            <w:proofErr w:type="spellEnd"/>
            <w:r w:rsidRPr="00830319">
              <w:t xml:space="preserve">, Management and </w:t>
            </w:r>
            <w:proofErr w:type="spellStart"/>
            <w:r w:rsidRPr="00830319">
              <w:t>Sustainability</w:t>
            </w:r>
            <w:proofErr w:type="spellEnd"/>
            <w:r w:rsidRPr="00830319">
              <w:t>, 6(1), 27-33. doi:10.14254/jems.2021.6-1.2. </w:t>
            </w:r>
          </w:p>
          <w:p w14:paraId="6A1621FD" w14:textId="6C352E74" w:rsidR="00830319" w:rsidRPr="00830319" w:rsidRDefault="00830319" w:rsidP="00830319">
            <w:pPr>
              <w:jc w:val="both"/>
              <w:textAlignment w:val="baseline"/>
              <w:rPr>
                <w:rFonts w:ascii="Segoe UI" w:hAnsi="Segoe UI" w:cs="Segoe UI"/>
                <w:sz w:val="18"/>
                <w:szCs w:val="18"/>
              </w:rPr>
            </w:pPr>
            <w:r w:rsidRPr="00830319">
              <w:t xml:space="preserve">ZÁVODNÁ, L. S., TREJTNAROVÁ, L., ZÁVODNÝ POSPÍŠIL, J. (2020). </w:t>
            </w:r>
            <w:proofErr w:type="spellStart"/>
            <w:r w:rsidRPr="005C1F29">
              <w:rPr>
                <w:i/>
                <w:iCs/>
              </w:rPr>
              <w:t>Sustainable</w:t>
            </w:r>
            <w:proofErr w:type="spellEnd"/>
            <w:r w:rsidRPr="005C1F29">
              <w:rPr>
                <w:i/>
                <w:iCs/>
              </w:rPr>
              <w:t xml:space="preserve"> </w:t>
            </w:r>
            <w:proofErr w:type="spellStart"/>
            <w:r w:rsidRPr="005C1F29">
              <w:rPr>
                <w:i/>
                <w:iCs/>
              </w:rPr>
              <w:t>Materials</w:t>
            </w:r>
            <w:proofErr w:type="spellEnd"/>
            <w:r w:rsidRPr="005C1F29">
              <w:rPr>
                <w:i/>
                <w:iCs/>
              </w:rPr>
              <w:t xml:space="preserve"> </w:t>
            </w:r>
            <w:proofErr w:type="spellStart"/>
            <w:r w:rsidRPr="005C1F29">
              <w:rPr>
                <w:i/>
                <w:iCs/>
              </w:rPr>
              <w:t>for</w:t>
            </w:r>
            <w:proofErr w:type="spellEnd"/>
            <w:r w:rsidRPr="005C1F29">
              <w:rPr>
                <w:i/>
                <w:iCs/>
              </w:rPr>
              <w:t xml:space="preserve"> </w:t>
            </w:r>
            <w:proofErr w:type="spellStart"/>
            <w:r w:rsidRPr="005C1F29">
              <w:rPr>
                <w:i/>
                <w:iCs/>
              </w:rPr>
              <w:t>Footwear</w:t>
            </w:r>
            <w:proofErr w:type="spellEnd"/>
            <w:r w:rsidRPr="005C1F29">
              <w:rPr>
                <w:i/>
                <w:iCs/>
              </w:rPr>
              <w:t xml:space="preserve"> </w:t>
            </w:r>
            <w:proofErr w:type="spellStart"/>
            <w:r w:rsidRPr="005C1F29">
              <w:rPr>
                <w:i/>
                <w:iCs/>
              </w:rPr>
              <w:t>Industry</w:t>
            </w:r>
            <w:proofErr w:type="spellEnd"/>
            <w:r w:rsidRPr="005C1F29">
              <w:rPr>
                <w:i/>
                <w:iCs/>
              </w:rPr>
              <w:t xml:space="preserve">: </w:t>
            </w:r>
            <w:proofErr w:type="spellStart"/>
            <w:r w:rsidRPr="005C1F29">
              <w:rPr>
                <w:i/>
                <w:iCs/>
              </w:rPr>
              <w:t>Designing</w:t>
            </w:r>
            <w:proofErr w:type="spellEnd"/>
            <w:r w:rsidRPr="005C1F29">
              <w:rPr>
                <w:i/>
                <w:iCs/>
              </w:rPr>
              <w:t xml:space="preserve"> </w:t>
            </w:r>
            <w:proofErr w:type="spellStart"/>
            <w:r w:rsidRPr="005C1F29">
              <w:rPr>
                <w:i/>
                <w:iCs/>
              </w:rPr>
              <w:t>Biodegradable</w:t>
            </w:r>
            <w:proofErr w:type="spellEnd"/>
            <w:r w:rsidRPr="005C1F29">
              <w:rPr>
                <w:i/>
                <w:iCs/>
              </w:rPr>
              <w:t xml:space="preserve"> </w:t>
            </w:r>
            <w:proofErr w:type="spellStart"/>
            <w:r w:rsidRPr="005C1F29">
              <w:rPr>
                <w:i/>
                <w:iCs/>
              </w:rPr>
              <w:t>Shoes</w:t>
            </w:r>
            <w:proofErr w:type="spellEnd"/>
            <w:r w:rsidRPr="005C1F29">
              <w:rPr>
                <w:i/>
                <w:iCs/>
              </w:rPr>
              <w:t xml:space="preserve">. </w:t>
            </w:r>
            <w:proofErr w:type="spellStart"/>
            <w:r w:rsidRPr="005C1F29">
              <w:rPr>
                <w:i/>
                <w:iCs/>
              </w:rPr>
              <w:t>Applied</w:t>
            </w:r>
            <w:proofErr w:type="spellEnd"/>
            <w:r w:rsidRPr="005C1F29">
              <w:rPr>
                <w:i/>
                <w:iCs/>
              </w:rPr>
              <w:t xml:space="preserve"> </w:t>
            </w:r>
            <w:proofErr w:type="spellStart"/>
            <w:r w:rsidRPr="005C1F29">
              <w:rPr>
                <w:i/>
                <w:iCs/>
              </w:rPr>
              <w:t>Researches</w:t>
            </w:r>
            <w:proofErr w:type="spellEnd"/>
            <w:r w:rsidRPr="005C1F29">
              <w:rPr>
                <w:i/>
                <w:iCs/>
              </w:rPr>
              <w:t xml:space="preserve"> in Technics, Technologies and </w:t>
            </w:r>
            <w:proofErr w:type="spellStart"/>
            <w:r w:rsidRPr="005C1F29">
              <w:rPr>
                <w:i/>
                <w:iCs/>
              </w:rPr>
              <w:t>Education</w:t>
            </w:r>
            <w:proofErr w:type="spellEnd"/>
            <w:r w:rsidRPr="005C1F29">
              <w:rPr>
                <w:i/>
                <w:iCs/>
              </w:rPr>
              <w:t>.</w:t>
            </w:r>
            <w:r w:rsidRPr="00830319">
              <w:t xml:space="preserve"> </w:t>
            </w:r>
            <w:proofErr w:type="spellStart"/>
            <w:r w:rsidRPr="00830319">
              <w:t>Journal</w:t>
            </w:r>
            <w:proofErr w:type="spellEnd"/>
            <w:r w:rsidRPr="00830319">
              <w:t xml:space="preserve"> </w:t>
            </w:r>
            <w:proofErr w:type="spellStart"/>
            <w:r w:rsidRPr="00830319">
              <w:t>of</w:t>
            </w:r>
            <w:proofErr w:type="spellEnd"/>
            <w:r w:rsidRPr="00830319">
              <w:t xml:space="preserve"> </w:t>
            </w:r>
            <w:proofErr w:type="spellStart"/>
            <w:r w:rsidRPr="00830319">
              <w:t>the</w:t>
            </w:r>
            <w:proofErr w:type="spellEnd"/>
            <w:r w:rsidRPr="00830319">
              <w:t xml:space="preserve"> </w:t>
            </w:r>
            <w:proofErr w:type="spellStart"/>
            <w:r w:rsidRPr="00830319">
              <w:t>Faculty</w:t>
            </w:r>
            <w:proofErr w:type="spellEnd"/>
            <w:r w:rsidRPr="00830319">
              <w:t xml:space="preserve"> </w:t>
            </w:r>
            <w:proofErr w:type="spellStart"/>
            <w:r w:rsidRPr="00830319">
              <w:t>of</w:t>
            </w:r>
            <w:proofErr w:type="spellEnd"/>
            <w:r w:rsidRPr="00830319">
              <w:t xml:space="preserve"> Technics and Technologies, </w:t>
            </w:r>
            <w:proofErr w:type="spellStart"/>
            <w:r w:rsidRPr="00830319">
              <w:t>Trakia</w:t>
            </w:r>
            <w:proofErr w:type="spellEnd"/>
            <w:r w:rsidRPr="00830319">
              <w:t xml:space="preserve"> University, Vol. 8, No. 1, 2020. s. 1-9. ISSN 1314-8788. (</w:t>
            </w:r>
            <w:proofErr w:type="gramStart"/>
            <w:r w:rsidRPr="00830319">
              <w:t>45%</w:t>
            </w:r>
            <w:proofErr w:type="gramEnd"/>
            <w:r w:rsidRPr="00830319">
              <w:t xml:space="preserve"> </w:t>
            </w:r>
            <w:proofErr w:type="spellStart"/>
            <w:r w:rsidRPr="00830319">
              <w:t>participation</w:t>
            </w:r>
            <w:proofErr w:type="spellEnd"/>
            <w:r w:rsidRPr="00830319">
              <w:t>) </w:t>
            </w:r>
          </w:p>
          <w:p w14:paraId="6E22C53E" w14:textId="77777777" w:rsidR="00830319" w:rsidRPr="00830319" w:rsidRDefault="00830319" w:rsidP="00830319">
            <w:pPr>
              <w:jc w:val="both"/>
              <w:textAlignment w:val="baseline"/>
              <w:rPr>
                <w:rFonts w:ascii="Segoe UI" w:hAnsi="Segoe UI" w:cs="Segoe UI"/>
                <w:sz w:val="18"/>
                <w:szCs w:val="18"/>
              </w:rPr>
            </w:pPr>
            <w:r w:rsidRPr="00830319">
              <w:t xml:space="preserve">International </w:t>
            </w:r>
            <w:proofErr w:type="spellStart"/>
            <w:r w:rsidRPr="00830319">
              <w:t>magazine</w:t>
            </w:r>
            <w:proofErr w:type="spellEnd"/>
            <w:r w:rsidRPr="00830319">
              <w:t xml:space="preserve"> „</w:t>
            </w:r>
            <w:proofErr w:type="spellStart"/>
            <w:r w:rsidRPr="00830319">
              <w:t>Russian</w:t>
            </w:r>
            <w:proofErr w:type="spellEnd"/>
            <w:r w:rsidRPr="00830319">
              <w:t xml:space="preserve"> </w:t>
            </w:r>
            <w:proofErr w:type="spellStart"/>
            <w:r w:rsidRPr="00830319">
              <w:t>language</w:t>
            </w:r>
            <w:proofErr w:type="spellEnd"/>
            <w:r w:rsidRPr="00830319">
              <w:t xml:space="preserve"> in </w:t>
            </w:r>
            <w:proofErr w:type="spellStart"/>
            <w:r w:rsidRPr="00830319">
              <w:t>foreign</w:t>
            </w:r>
            <w:proofErr w:type="spellEnd"/>
            <w:r w:rsidRPr="00830319">
              <w:t xml:space="preserve"> </w:t>
            </w:r>
            <w:proofErr w:type="spellStart"/>
            <w:r w:rsidRPr="00830319">
              <w:t>countries</w:t>
            </w:r>
            <w:proofErr w:type="spellEnd"/>
            <w:r w:rsidRPr="00830319">
              <w:t>“ (</w:t>
            </w:r>
            <w:proofErr w:type="spellStart"/>
            <w:r w:rsidRPr="00311B61">
              <w:t>Русский</w:t>
            </w:r>
            <w:proofErr w:type="spellEnd"/>
            <w:r w:rsidRPr="00830319">
              <w:t xml:space="preserve"> </w:t>
            </w:r>
            <w:proofErr w:type="spellStart"/>
            <w:r w:rsidRPr="00311B61">
              <w:t>язык</w:t>
            </w:r>
            <w:proofErr w:type="spellEnd"/>
            <w:r w:rsidRPr="00830319">
              <w:t xml:space="preserve"> </w:t>
            </w:r>
            <w:proofErr w:type="spellStart"/>
            <w:r w:rsidRPr="00311B61">
              <w:t>за</w:t>
            </w:r>
            <w:proofErr w:type="spellEnd"/>
            <w:r w:rsidRPr="00830319">
              <w:t xml:space="preserve"> </w:t>
            </w:r>
            <w:proofErr w:type="spellStart"/>
            <w:r w:rsidRPr="00311B61">
              <w:t>рубежом</w:t>
            </w:r>
            <w:proofErr w:type="spellEnd"/>
            <w:r w:rsidRPr="00830319">
              <w:t>.), 3/2014 </w:t>
            </w:r>
          </w:p>
          <w:p w14:paraId="46F5CFAA" w14:textId="77777777" w:rsidR="00830319" w:rsidRPr="00830319" w:rsidRDefault="00830319" w:rsidP="00830319">
            <w:pPr>
              <w:jc w:val="both"/>
              <w:textAlignment w:val="baseline"/>
              <w:rPr>
                <w:rFonts w:ascii="Segoe UI" w:hAnsi="Segoe UI" w:cs="Segoe UI"/>
                <w:color w:val="000000"/>
                <w:sz w:val="18"/>
                <w:szCs w:val="18"/>
              </w:rPr>
            </w:pPr>
            <w:r w:rsidRPr="00830319">
              <w:rPr>
                <w:color w:val="000000"/>
                <w:lang w:val="en-GB"/>
              </w:rPr>
              <w:t>PUBLIC SPEAKING </w:t>
            </w:r>
            <w:r w:rsidRPr="00830319">
              <w:rPr>
                <w:color w:val="000000"/>
              </w:rPr>
              <w:t> </w:t>
            </w:r>
          </w:p>
          <w:p w14:paraId="47998B42" w14:textId="1B376004" w:rsidR="00830319" w:rsidRPr="00830319" w:rsidRDefault="00830319" w:rsidP="00830319">
            <w:pPr>
              <w:jc w:val="both"/>
              <w:textAlignment w:val="baseline"/>
              <w:rPr>
                <w:rFonts w:ascii="Segoe UI" w:hAnsi="Segoe UI" w:cs="Segoe UI"/>
                <w:color w:val="000000"/>
                <w:sz w:val="18"/>
                <w:szCs w:val="18"/>
              </w:rPr>
            </w:pPr>
            <w:r w:rsidRPr="00830319">
              <w:t xml:space="preserve">2021: </w:t>
            </w:r>
            <w:proofErr w:type="spellStart"/>
            <w:r w:rsidRPr="00830319">
              <w:t>Circular</w:t>
            </w:r>
            <w:proofErr w:type="spellEnd"/>
            <w:r w:rsidRPr="00830319">
              <w:t xml:space="preserve"> Design Summit: </w:t>
            </w:r>
            <w:proofErr w:type="spellStart"/>
            <w:r w:rsidRPr="00830319">
              <w:t>Designing</w:t>
            </w:r>
            <w:proofErr w:type="spellEnd"/>
            <w:r w:rsidRPr="00830319">
              <w:t xml:space="preserve"> </w:t>
            </w:r>
            <w:proofErr w:type="spellStart"/>
            <w:r w:rsidRPr="00830319">
              <w:t>for</w:t>
            </w:r>
            <w:proofErr w:type="spellEnd"/>
            <w:r w:rsidRPr="00830319">
              <w:t xml:space="preserve"> a </w:t>
            </w:r>
            <w:proofErr w:type="spellStart"/>
            <w:r w:rsidRPr="00830319">
              <w:t>Circular</w:t>
            </w:r>
            <w:proofErr w:type="spellEnd"/>
            <w:r w:rsidRPr="00830319">
              <w:t xml:space="preserve"> </w:t>
            </w:r>
            <w:proofErr w:type="spellStart"/>
            <w:r w:rsidRPr="00830319">
              <w:t>Economy</w:t>
            </w:r>
            <w:proofErr w:type="spellEnd"/>
            <w:r w:rsidRPr="00830319">
              <w:t xml:space="preserve"> </w:t>
            </w:r>
            <w:proofErr w:type="spellStart"/>
            <w:r w:rsidRPr="00830319">
              <w:t>that</w:t>
            </w:r>
            <w:proofErr w:type="spellEnd"/>
            <w:r w:rsidRPr="00830319">
              <w:t xml:space="preserve"> </w:t>
            </w:r>
            <w:proofErr w:type="spellStart"/>
            <w:r w:rsidRPr="00830319">
              <w:t>Prospers</w:t>
            </w:r>
            <w:proofErr w:type="spellEnd"/>
            <w:r w:rsidRPr="00830319">
              <w:t xml:space="preserve"> </w:t>
            </w:r>
            <w:proofErr w:type="spellStart"/>
            <w:r w:rsidRPr="00830319">
              <w:t>People</w:t>
            </w:r>
            <w:proofErr w:type="spellEnd"/>
            <w:r w:rsidRPr="00830319">
              <w:t>, Planet and Business. (Online, San Francisco) </w:t>
            </w:r>
            <w:proofErr w:type="spellStart"/>
            <w:r w:rsidR="006C3EFF">
              <w:t>p</w:t>
            </w:r>
            <w:r w:rsidR="006C3EFF" w:rsidRPr="00830319">
              <w:t>resentation</w:t>
            </w:r>
            <w:proofErr w:type="spellEnd"/>
            <w:r w:rsidR="006C3EFF" w:rsidRPr="00830319">
              <w:t xml:space="preserve"> </w:t>
            </w:r>
            <w:proofErr w:type="spellStart"/>
            <w:r w:rsidR="006C3EFF" w:rsidRPr="00830319">
              <w:t>theme</w:t>
            </w:r>
            <w:proofErr w:type="spellEnd"/>
            <w:r w:rsidR="006C3EFF" w:rsidRPr="00830319">
              <w:t xml:space="preserve">: </w:t>
            </w:r>
            <w:proofErr w:type="spellStart"/>
            <w:r w:rsidR="006C3EFF" w:rsidRPr="00830319">
              <w:t>Circular</w:t>
            </w:r>
            <w:proofErr w:type="spellEnd"/>
            <w:r w:rsidR="006C3EFF" w:rsidRPr="00830319">
              <w:t xml:space="preserve"> vision and business </w:t>
            </w:r>
            <w:proofErr w:type="spellStart"/>
            <w:r w:rsidR="006C3EFF" w:rsidRPr="00830319">
              <w:t>models</w:t>
            </w:r>
            <w:proofErr w:type="spellEnd"/>
            <w:r w:rsidR="006C3EFF" w:rsidRPr="00830319">
              <w:t xml:space="preserve"> in </w:t>
            </w:r>
            <w:proofErr w:type="spellStart"/>
            <w:r w:rsidR="006C3EFF" w:rsidRPr="00830319">
              <w:t>footwear</w:t>
            </w:r>
            <w:proofErr w:type="spellEnd"/>
            <w:r w:rsidR="006C3EFF" w:rsidRPr="00830319">
              <w:t xml:space="preserve"> design and </w:t>
            </w:r>
            <w:proofErr w:type="spellStart"/>
            <w:r w:rsidR="006C3EFF" w:rsidRPr="00830319">
              <w:t>industry</w:t>
            </w:r>
            <w:proofErr w:type="spellEnd"/>
            <w:r w:rsidR="006C3EFF" w:rsidRPr="00830319">
              <w:t>.</w:t>
            </w:r>
            <w:r w:rsidRPr="00830319">
              <w:t xml:space="preserve">, </w:t>
            </w:r>
            <w:hyperlink r:id="rId39" w:tgtFrame="_blank" w:history="1">
              <w:r w:rsidRPr="00BB67FF">
                <w:rPr>
                  <w:lang w:val="en-GB"/>
                </w:rPr>
                <w:t>https://www.circulardesignsummit.com/</w:t>
              </w:r>
            </w:hyperlink>
            <w:r w:rsidRPr="00311B61">
              <w:rPr>
                <w:lang w:val="en-GB"/>
              </w:rPr>
              <w:t> </w:t>
            </w:r>
            <w:r w:rsidRPr="00311B61">
              <w:t> </w:t>
            </w:r>
          </w:p>
          <w:p w14:paraId="1A25B58D" w14:textId="7D837A70" w:rsidR="00830319" w:rsidRPr="00830319" w:rsidRDefault="00830319" w:rsidP="00830319">
            <w:pPr>
              <w:jc w:val="both"/>
              <w:textAlignment w:val="baseline"/>
              <w:rPr>
                <w:rFonts w:ascii="Segoe UI" w:hAnsi="Segoe UI" w:cs="Segoe UI"/>
                <w:color w:val="000000"/>
                <w:sz w:val="18"/>
                <w:szCs w:val="18"/>
              </w:rPr>
            </w:pPr>
            <w:r w:rsidRPr="00830319">
              <w:rPr>
                <w:color w:val="000000"/>
                <w:lang w:val="en-GB"/>
              </w:rPr>
              <w:t>AWARDS AND EXHIBITIONS </w:t>
            </w:r>
            <w:r w:rsidRPr="00830319">
              <w:rPr>
                <w:color w:val="000000"/>
              </w:rPr>
              <w:t> </w:t>
            </w:r>
          </w:p>
          <w:p w14:paraId="33B29301" w14:textId="77777777" w:rsidR="00830319" w:rsidRPr="00830319" w:rsidRDefault="00830319" w:rsidP="00830319">
            <w:pPr>
              <w:jc w:val="both"/>
              <w:textAlignment w:val="baseline"/>
              <w:rPr>
                <w:rFonts w:ascii="Segoe UI" w:hAnsi="Segoe UI" w:cs="Segoe UI"/>
                <w:color w:val="000000"/>
                <w:sz w:val="18"/>
                <w:szCs w:val="18"/>
              </w:rPr>
            </w:pPr>
            <w:r w:rsidRPr="00830319">
              <w:t xml:space="preserve">2022: International </w:t>
            </w:r>
            <w:proofErr w:type="spellStart"/>
            <w:r w:rsidRPr="00830319">
              <w:t>Biennale</w:t>
            </w:r>
            <w:proofErr w:type="spellEnd"/>
            <w:r w:rsidRPr="00830319">
              <w:t xml:space="preserve"> </w:t>
            </w:r>
            <w:proofErr w:type="spellStart"/>
            <w:r w:rsidRPr="00830319">
              <w:t>of</w:t>
            </w:r>
            <w:proofErr w:type="spellEnd"/>
            <w:r w:rsidRPr="00830319">
              <w:t xml:space="preserve"> </w:t>
            </w:r>
            <w:proofErr w:type="spellStart"/>
            <w:r w:rsidRPr="00830319">
              <w:t>students</w:t>
            </w:r>
            <w:proofErr w:type="spellEnd"/>
            <w:r w:rsidRPr="00830319">
              <w:t xml:space="preserve"> design (</w:t>
            </w:r>
            <w:proofErr w:type="spellStart"/>
            <w:r w:rsidRPr="00830319">
              <w:t>Design.s</w:t>
            </w:r>
            <w:proofErr w:type="spellEnd"/>
            <w:r w:rsidRPr="00830319">
              <w:t xml:space="preserve">), </w:t>
            </w:r>
            <w:proofErr w:type="spellStart"/>
            <w:r w:rsidRPr="00830319">
              <w:t>Technical</w:t>
            </w:r>
            <w:proofErr w:type="spellEnd"/>
            <w:r w:rsidRPr="00830319">
              <w:t xml:space="preserve"> Museum, 105 Purkyňova, 602 00, Brno, Czech Republic, </w:t>
            </w:r>
            <w:proofErr w:type="spellStart"/>
            <w:r w:rsidRPr="00830319">
              <w:t>Experimental</w:t>
            </w:r>
            <w:proofErr w:type="spellEnd"/>
            <w:r w:rsidRPr="00830319">
              <w:t xml:space="preserve"> </w:t>
            </w:r>
            <w:proofErr w:type="spellStart"/>
            <w:r w:rsidRPr="00830319">
              <w:t>shoe</w:t>
            </w:r>
            <w:proofErr w:type="spellEnd"/>
            <w:r w:rsidRPr="00830319">
              <w:t xml:space="preserve"> </w:t>
            </w:r>
            <w:proofErr w:type="spellStart"/>
            <w:r w:rsidRPr="00830319">
              <w:t>collection</w:t>
            </w:r>
            <w:proofErr w:type="spellEnd"/>
            <w:r w:rsidRPr="00830319">
              <w:t xml:space="preserve">, </w:t>
            </w:r>
            <w:proofErr w:type="spellStart"/>
            <w:r w:rsidRPr="00830319">
              <w:t>author</w:t>
            </w:r>
            <w:proofErr w:type="spellEnd"/>
            <w:r w:rsidRPr="00830319">
              <w:t xml:space="preserve"> design: </w:t>
            </w:r>
            <w:proofErr w:type="spellStart"/>
            <w:r w:rsidRPr="00830319">
              <w:t>Organic</w:t>
            </w:r>
            <w:proofErr w:type="spellEnd"/>
            <w:r w:rsidRPr="00830319">
              <w:t> </w:t>
            </w:r>
          </w:p>
          <w:p w14:paraId="7337595A" w14:textId="776B0173" w:rsidR="00830319" w:rsidRPr="00830319" w:rsidRDefault="00830319" w:rsidP="00830319">
            <w:pPr>
              <w:jc w:val="both"/>
              <w:textAlignment w:val="baseline"/>
              <w:rPr>
                <w:rFonts w:ascii="Segoe UI" w:hAnsi="Segoe UI" w:cs="Segoe UI"/>
                <w:color w:val="000000"/>
                <w:sz w:val="18"/>
                <w:szCs w:val="18"/>
              </w:rPr>
            </w:pPr>
            <w:r w:rsidRPr="00830319">
              <w:t xml:space="preserve">2019: </w:t>
            </w:r>
            <w:proofErr w:type="spellStart"/>
            <w:r w:rsidRPr="00830319">
              <w:t>Dean’s</w:t>
            </w:r>
            <w:proofErr w:type="spellEnd"/>
            <w:r w:rsidRPr="00830319">
              <w:t xml:space="preserve"> </w:t>
            </w:r>
            <w:proofErr w:type="spellStart"/>
            <w:r w:rsidRPr="00830319">
              <w:t>Award</w:t>
            </w:r>
            <w:proofErr w:type="spellEnd"/>
            <w:r w:rsidRPr="00830319">
              <w:t xml:space="preserve"> </w:t>
            </w:r>
            <w:proofErr w:type="spellStart"/>
            <w:r w:rsidRPr="00830319">
              <w:t>for</w:t>
            </w:r>
            <w:proofErr w:type="spellEnd"/>
            <w:r w:rsidRPr="00830319">
              <w:t xml:space="preserve"> Study and Design </w:t>
            </w:r>
            <w:proofErr w:type="spellStart"/>
            <w:r w:rsidRPr="00830319">
              <w:t>Achievements</w:t>
            </w:r>
            <w:proofErr w:type="spellEnd"/>
            <w:r w:rsidRPr="00830319">
              <w:t xml:space="preserve">, Tomas </w:t>
            </w:r>
            <w:proofErr w:type="spellStart"/>
            <w:r w:rsidRPr="00830319">
              <w:t>Bata</w:t>
            </w:r>
            <w:proofErr w:type="spellEnd"/>
            <w:r w:rsidRPr="00830319">
              <w:t xml:space="preserve"> University, 5555, nám. T. G. Masaryka, 760 01 </w:t>
            </w:r>
            <w:proofErr w:type="spellStart"/>
            <w:r w:rsidRPr="00830319">
              <w:t>Zlin</w:t>
            </w:r>
            <w:proofErr w:type="spellEnd"/>
            <w:r w:rsidRPr="00830319">
              <w:t xml:space="preserve">, Czech Republic, </w:t>
            </w:r>
            <w:proofErr w:type="spellStart"/>
            <w:r w:rsidRPr="00830319">
              <w:t>Faculty</w:t>
            </w:r>
            <w:proofErr w:type="spellEnd"/>
            <w:r w:rsidRPr="00830319">
              <w:t xml:space="preserve"> </w:t>
            </w:r>
            <w:proofErr w:type="spellStart"/>
            <w:r w:rsidRPr="00830319">
              <w:t>of</w:t>
            </w:r>
            <w:proofErr w:type="spellEnd"/>
            <w:r w:rsidRPr="00830319">
              <w:t xml:space="preserve"> Multimedia </w:t>
            </w:r>
            <w:proofErr w:type="spellStart"/>
            <w:r w:rsidRPr="00830319">
              <w:t>Communication</w:t>
            </w:r>
            <w:proofErr w:type="spellEnd"/>
            <w:r w:rsidRPr="00830319">
              <w:t xml:space="preserve">, </w:t>
            </w:r>
            <w:proofErr w:type="spellStart"/>
            <w:r w:rsidRPr="00830319">
              <w:t>Experimental</w:t>
            </w:r>
            <w:proofErr w:type="spellEnd"/>
            <w:r w:rsidRPr="00830319">
              <w:t xml:space="preserve"> </w:t>
            </w:r>
            <w:proofErr w:type="spellStart"/>
            <w:r w:rsidRPr="00830319">
              <w:t>shoe</w:t>
            </w:r>
            <w:proofErr w:type="spellEnd"/>
            <w:r w:rsidRPr="00830319">
              <w:t xml:space="preserve"> </w:t>
            </w:r>
            <w:proofErr w:type="spellStart"/>
            <w:r w:rsidRPr="00830319">
              <w:t>collection</w:t>
            </w:r>
            <w:proofErr w:type="spellEnd"/>
            <w:r w:rsidRPr="00830319">
              <w:t xml:space="preserve">, </w:t>
            </w:r>
            <w:proofErr w:type="spellStart"/>
            <w:r w:rsidRPr="00830319">
              <w:t>author</w:t>
            </w:r>
            <w:proofErr w:type="spellEnd"/>
            <w:r w:rsidRPr="00830319">
              <w:t xml:space="preserve"> design: </w:t>
            </w:r>
            <w:proofErr w:type="spellStart"/>
            <w:r w:rsidRPr="00830319">
              <w:t>Organic</w:t>
            </w:r>
            <w:proofErr w:type="spellEnd"/>
            <w:r w:rsidRPr="00830319">
              <w:t> </w:t>
            </w:r>
          </w:p>
          <w:p w14:paraId="2D6BB8CC" w14:textId="77777777" w:rsidR="00830319" w:rsidRPr="00830319" w:rsidRDefault="00830319" w:rsidP="00830319">
            <w:pPr>
              <w:jc w:val="both"/>
              <w:textAlignment w:val="baseline"/>
              <w:rPr>
                <w:rFonts w:ascii="Segoe UI" w:hAnsi="Segoe UI" w:cs="Segoe UI"/>
                <w:color w:val="000000"/>
                <w:sz w:val="18"/>
                <w:szCs w:val="18"/>
              </w:rPr>
            </w:pPr>
            <w:r w:rsidRPr="00830319">
              <w:t> </w:t>
            </w:r>
          </w:p>
          <w:p w14:paraId="189D418E" w14:textId="77777777" w:rsidR="00830319" w:rsidRPr="00830319" w:rsidRDefault="00830319" w:rsidP="00830319">
            <w:pPr>
              <w:jc w:val="both"/>
              <w:textAlignment w:val="baseline"/>
              <w:rPr>
                <w:rFonts w:ascii="Segoe UI" w:hAnsi="Segoe UI" w:cs="Segoe UI"/>
                <w:color w:val="000000"/>
                <w:sz w:val="18"/>
                <w:szCs w:val="18"/>
              </w:rPr>
            </w:pPr>
            <w:r w:rsidRPr="00830319">
              <w:lastRenderedPageBreak/>
              <w:t xml:space="preserve">2019: Victoria &amp; Albert Museum, Cromwell </w:t>
            </w:r>
            <w:proofErr w:type="spellStart"/>
            <w:r w:rsidRPr="00830319">
              <w:t>Road</w:t>
            </w:r>
            <w:proofErr w:type="spellEnd"/>
            <w:r w:rsidRPr="00830319">
              <w:t xml:space="preserve">, </w:t>
            </w:r>
            <w:proofErr w:type="spellStart"/>
            <w:r w:rsidRPr="00830319">
              <w:t>Knightsbridge</w:t>
            </w:r>
            <w:proofErr w:type="spellEnd"/>
            <w:r w:rsidRPr="00830319">
              <w:t xml:space="preserve">, London SW7 2RL, United </w:t>
            </w:r>
            <w:proofErr w:type="spellStart"/>
            <w:r w:rsidRPr="00830319">
              <w:t>Kingdom</w:t>
            </w:r>
            <w:proofErr w:type="spellEnd"/>
            <w:r w:rsidRPr="00830319">
              <w:t> </w:t>
            </w:r>
          </w:p>
          <w:p w14:paraId="63E89716" w14:textId="77777777" w:rsidR="00830319" w:rsidRPr="00830319" w:rsidRDefault="00830319" w:rsidP="00830319">
            <w:pPr>
              <w:jc w:val="both"/>
              <w:textAlignment w:val="baseline"/>
              <w:rPr>
                <w:rFonts w:ascii="Segoe UI" w:hAnsi="Segoe UI" w:cs="Segoe UI"/>
                <w:color w:val="000000"/>
                <w:sz w:val="18"/>
                <w:szCs w:val="18"/>
              </w:rPr>
            </w:pPr>
            <w:proofErr w:type="spellStart"/>
            <w:r w:rsidRPr="00830319">
              <w:t>Biodegradable</w:t>
            </w:r>
            <w:proofErr w:type="spellEnd"/>
            <w:r w:rsidRPr="00830319">
              <w:t xml:space="preserve"> </w:t>
            </w:r>
            <w:proofErr w:type="spellStart"/>
            <w:r w:rsidRPr="00830319">
              <w:t>Malai</w:t>
            </w:r>
            <w:proofErr w:type="spellEnd"/>
            <w:r w:rsidRPr="00830319">
              <w:t xml:space="preserve"> </w:t>
            </w:r>
            <w:proofErr w:type="spellStart"/>
            <w:r w:rsidRPr="00830319">
              <w:t>shoes</w:t>
            </w:r>
            <w:proofErr w:type="spellEnd"/>
            <w:r w:rsidRPr="00830319">
              <w:t xml:space="preserve">, </w:t>
            </w:r>
            <w:proofErr w:type="spellStart"/>
            <w:r w:rsidRPr="00830319">
              <w:t>exhibition</w:t>
            </w:r>
            <w:proofErr w:type="spellEnd"/>
            <w:r w:rsidRPr="00830319">
              <w:t xml:space="preserve"> Food </w:t>
            </w:r>
            <w:proofErr w:type="spellStart"/>
            <w:r w:rsidRPr="00830319">
              <w:t>Bigger</w:t>
            </w:r>
            <w:proofErr w:type="spellEnd"/>
            <w:r w:rsidRPr="00830319">
              <w:t xml:space="preserve"> </w:t>
            </w:r>
            <w:proofErr w:type="spellStart"/>
            <w:r w:rsidRPr="00830319">
              <w:t>than</w:t>
            </w:r>
            <w:proofErr w:type="spellEnd"/>
            <w:r w:rsidRPr="00830319">
              <w:t xml:space="preserve"> </w:t>
            </w:r>
            <w:proofErr w:type="spellStart"/>
            <w:r w:rsidRPr="00830319">
              <w:t>the</w:t>
            </w:r>
            <w:proofErr w:type="spellEnd"/>
            <w:r w:rsidRPr="00830319">
              <w:t xml:space="preserve"> plate, May – </w:t>
            </w:r>
            <w:proofErr w:type="spellStart"/>
            <w:r w:rsidRPr="00830319">
              <w:t>October</w:t>
            </w:r>
            <w:proofErr w:type="spellEnd"/>
            <w:r w:rsidRPr="00830319">
              <w:t xml:space="preserve"> 2019. </w:t>
            </w:r>
            <w:proofErr w:type="spellStart"/>
            <w:r w:rsidRPr="00830319">
              <w:t>The</w:t>
            </w:r>
            <w:proofErr w:type="spellEnd"/>
            <w:r w:rsidRPr="00830319">
              <w:t xml:space="preserve"> pair </w:t>
            </w:r>
            <w:proofErr w:type="spellStart"/>
            <w:r w:rsidRPr="00830319">
              <w:t>of</w:t>
            </w:r>
            <w:proofErr w:type="spellEnd"/>
            <w:r w:rsidRPr="00830319">
              <w:t xml:space="preserve"> </w:t>
            </w:r>
            <w:proofErr w:type="spellStart"/>
            <w:r w:rsidRPr="00830319">
              <w:t>shoes</w:t>
            </w:r>
            <w:proofErr w:type="spellEnd"/>
            <w:r w:rsidRPr="00830319">
              <w:t xml:space="preserve"> </w:t>
            </w:r>
            <w:proofErr w:type="spellStart"/>
            <w:r w:rsidRPr="00830319">
              <w:t>was</w:t>
            </w:r>
            <w:proofErr w:type="spellEnd"/>
            <w:r w:rsidRPr="00830319">
              <w:t xml:space="preserve"> made by </w:t>
            </w:r>
            <w:proofErr w:type="spellStart"/>
            <w:r w:rsidRPr="00830319">
              <w:t>me</w:t>
            </w:r>
            <w:proofErr w:type="spellEnd"/>
            <w:r w:rsidRPr="00830319">
              <w:t xml:space="preserve"> in </w:t>
            </w:r>
            <w:proofErr w:type="spellStart"/>
            <w:r w:rsidRPr="00830319">
              <w:t>collaboration</w:t>
            </w:r>
            <w:proofErr w:type="spellEnd"/>
            <w:r w:rsidRPr="00830319">
              <w:t xml:space="preserve"> </w:t>
            </w:r>
            <w:proofErr w:type="spellStart"/>
            <w:r w:rsidRPr="00830319">
              <w:t>with</w:t>
            </w:r>
            <w:proofErr w:type="spellEnd"/>
            <w:r w:rsidRPr="00830319">
              <w:t xml:space="preserve"> </w:t>
            </w:r>
            <w:proofErr w:type="spellStart"/>
            <w:r w:rsidRPr="00830319">
              <w:t>the</w:t>
            </w:r>
            <w:proofErr w:type="spellEnd"/>
            <w:r w:rsidRPr="00830319">
              <w:t xml:space="preserve"> Innovation design studio </w:t>
            </w:r>
            <w:proofErr w:type="spellStart"/>
            <w:r w:rsidRPr="00830319">
              <w:t>Malai</w:t>
            </w:r>
            <w:proofErr w:type="spellEnd"/>
            <w:r w:rsidRPr="00830319">
              <w:t xml:space="preserve"> </w:t>
            </w:r>
            <w:proofErr w:type="spellStart"/>
            <w:r w:rsidRPr="00830319">
              <w:t>Biomaterials</w:t>
            </w:r>
            <w:proofErr w:type="spellEnd"/>
            <w:r w:rsidRPr="00830319">
              <w:t xml:space="preserve"> in India and </w:t>
            </w:r>
            <w:proofErr w:type="spellStart"/>
            <w:r w:rsidRPr="00830319">
              <w:t>purchased</w:t>
            </w:r>
            <w:proofErr w:type="spellEnd"/>
            <w:r w:rsidRPr="00830319">
              <w:t xml:space="preserve"> by V&amp;A </w:t>
            </w:r>
            <w:proofErr w:type="spellStart"/>
            <w:r w:rsidRPr="00830319">
              <w:t>for</w:t>
            </w:r>
            <w:proofErr w:type="spellEnd"/>
            <w:r w:rsidRPr="00830319">
              <w:t xml:space="preserve"> </w:t>
            </w:r>
            <w:proofErr w:type="spellStart"/>
            <w:r w:rsidRPr="00830319">
              <w:t>their</w:t>
            </w:r>
            <w:proofErr w:type="spellEnd"/>
            <w:r w:rsidRPr="00830319">
              <w:t xml:space="preserve"> permanent </w:t>
            </w:r>
            <w:proofErr w:type="spellStart"/>
            <w:r w:rsidRPr="00830319">
              <w:t>collection</w:t>
            </w:r>
            <w:proofErr w:type="spellEnd"/>
            <w:r w:rsidRPr="00830319">
              <w:t>. </w:t>
            </w:r>
          </w:p>
          <w:p w14:paraId="6CF9112A" w14:textId="77777777" w:rsidR="00830319" w:rsidRPr="00830319" w:rsidRDefault="00830319" w:rsidP="00830319">
            <w:pPr>
              <w:jc w:val="both"/>
              <w:textAlignment w:val="baseline"/>
              <w:rPr>
                <w:rFonts w:ascii="Segoe UI" w:hAnsi="Segoe UI" w:cs="Segoe UI"/>
                <w:sz w:val="18"/>
                <w:szCs w:val="18"/>
              </w:rPr>
            </w:pPr>
            <w:r w:rsidRPr="00830319">
              <w:t> </w:t>
            </w:r>
          </w:p>
        </w:tc>
      </w:tr>
      <w:tr w:rsidR="00830319" w:rsidRPr="00830319" w14:paraId="7A3BF3F6" w14:textId="77777777" w:rsidTr="00311B61">
        <w:trPr>
          <w:trHeight w:val="210"/>
        </w:trPr>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6AD4A146" w14:textId="77777777" w:rsidR="00830319" w:rsidRPr="00830319" w:rsidRDefault="00830319" w:rsidP="00830319">
            <w:pPr>
              <w:textAlignment w:val="baseline"/>
              <w:rPr>
                <w:rFonts w:ascii="Segoe UI" w:hAnsi="Segoe UI" w:cs="Segoe UI"/>
                <w:sz w:val="18"/>
                <w:szCs w:val="18"/>
              </w:rPr>
            </w:pPr>
            <w:r w:rsidRPr="00830319">
              <w:rPr>
                <w:b/>
                <w:bCs/>
              </w:rPr>
              <w:lastRenderedPageBreak/>
              <w:t>Působení v zahraničí</w:t>
            </w:r>
            <w:r w:rsidRPr="00830319">
              <w:t> </w:t>
            </w:r>
          </w:p>
        </w:tc>
      </w:tr>
      <w:tr w:rsidR="00830319" w:rsidRPr="00830319" w14:paraId="3A96C9A5" w14:textId="77777777" w:rsidTr="00311B61">
        <w:trPr>
          <w:trHeight w:val="315"/>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740EB152" w14:textId="2A55A71F" w:rsidR="00830319" w:rsidRPr="00830319" w:rsidRDefault="00830319" w:rsidP="00830319">
            <w:pPr>
              <w:textAlignment w:val="baseline"/>
              <w:rPr>
                <w:rFonts w:ascii="Segoe UI" w:hAnsi="Segoe UI" w:cs="Segoe UI"/>
                <w:sz w:val="18"/>
                <w:szCs w:val="18"/>
              </w:rPr>
            </w:pPr>
            <w:r w:rsidRPr="00830319">
              <w:rPr>
                <w:lang w:val="en-GB"/>
              </w:rPr>
              <w:t xml:space="preserve">2020 – 2022: long term internship at Innovation Lab ECCO, Amsterdam, the Netherlands. </w:t>
            </w:r>
            <w:r w:rsidRPr="00830319">
              <w:t> </w:t>
            </w:r>
            <w:r w:rsidRPr="00830319">
              <w:br/>
            </w:r>
            <w:r w:rsidRPr="00830319">
              <w:rPr>
                <w:lang w:val="en-GB"/>
              </w:rPr>
              <w:t>Research: Advanced footwear design, materials and technologies, design concepts and prototyping. Project development coordination, workshop coordination and communication</w:t>
            </w:r>
            <w:r w:rsidRPr="00830319">
              <w:t>  </w:t>
            </w:r>
          </w:p>
          <w:p w14:paraId="72B5915E" w14:textId="77777777" w:rsidR="00830319" w:rsidRPr="00830319" w:rsidRDefault="00830319" w:rsidP="00830319">
            <w:pPr>
              <w:textAlignment w:val="baseline"/>
              <w:rPr>
                <w:rFonts w:ascii="Segoe UI" w:hAnsi="Segoe UI" w:cs="Segoe UI"/>
                <w:sz w:val="18"/>
                <w:szCs w:val="18"/>
              </w:rPr>
            </w:pPr>
            <w:r w:rsidRPr="00830319">
              <w:t> </w:t>
            </w:r>
          </w:p>
        </w:tc>
      </w:tr>
      <w:tr w:rsidR="00830319" w:rsidRPr="00830319" w14:paraId="3BBFB2D7" w14:textId="77777777" w:rsidTr="00311B61">
        <w:trPr>
          <w:trHeight w:val="465"/>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45C29A94" w14:textId="77777777" w:rsidR="00830319" w:rsidRPr="00830319" w:rsidRDefault="00830319" w:rsidP="00830319">
            <w:pPr>
              <w:jc w:val="both"/>
              <w:textAlignment w:val="baseline"/>
              <w:rPr>
                <w:rFonts w:ascii="Segoe UI" w:hAnsi="Segoe UI" w:cs="Segoe UI"/>
                <w:sz w:val="18"/>
                <w:szCs w:val="18"/>
              </w:rPr>
            </w:pPr>
            <w:r w:rsidRPr="00830319">
              <w:rPr>
                <w:b/>
                <w:bCs/>
              </w:rPr>
              <w:t>Podpis </w:t>
            </w:r>
            <w:r w:rsidRPr="00830319">
              <w:t> </w:t>
            </w:r>
          </w:p>
        </w:tc>
        <w:tc>
          <w:tcPr>
            <w:tcW w:w="4507" w:type="dxa"/>
            <w:gridSpan w:val="8"/>
            <w:tcBorders>
              <w:top w:val="single" w:sz="6" w:space="0" w:color="auto"/>
              <w:left w:val="single" w:sz="6" w:space="0" w:color="auto"/>
              <w:bottom w:val="single" w:sz="6" w:space="0" w:color="auto"/>
              <w:right w:val="single" w:sz="6" w:space="0" w:color="auto"/>
            </w:tcBorders>
            <w:shd w:val="clear" w:color="auto" w:fill="auto"/>
            <w:hideMark/>
          </w:tcPr>
          <w:p w14:paraId="55B0FF39" w14:textId="25B74826" w:rsidR="00830319" w:rsidRPr="00830319" w:rsidRDefault="00830319" w:rsidP="00830319">
            <w:pPr>
              <w:jc w:val="both"/>
              <w:textAlignment w:val="baseline"/>
              <w:rPr>
                <w:rFonts w:ascii="Segoe UI" w:hAnsi="Segoe UI" w:cs="Segoe UI"/>
                <w:sz w:val="18"/>
                <w:szCs w:val="18"/>
              </w:rPr>
            </w:pPr>
            <w:r w:rsidRPr="00830319">
              <w:t> </w:t>
            </w:r>
            <w:r w:rsidR="00167703" w:rsidRPr="00830319">
              <w:t>Lucie Trejtnarová </w:t>
            </w:r>
            <w:r w:rsidR="00167703">
              <w:t>v.</w:t>
            </w:r>
            <w:r w:rsidR="00943664">
              <w:t xml:space="preserve"> </w:t>
            </w:r>
            <w:r w:rsidR="00167703">
              <w:t>r.</w:t>
            </w:r>
          </w:p>
        </w:tc>
        <w:tc>
          <w:tcPr>
            <w:tcW w:w="779"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23C1749" w14:textId="77777777" w:rsidR="00830319" w:rsidRPr="00830319" w:rsidRDefault="00830319" w:rsidP="00830319">
            <w:pPr>
              <w:jc w:val="both"/>
              <w:textAlignment w:val="baseline"/>
              <w:rPr>
                <w:rFonts w:ascii="Segoe UI" w:hAnsi="Segoe UI" w:cs="Segoe UI"/>
                <w:sz w:val="18"/>
                <w:szCs w:val="18"/>
              </w:rPr>
            </w:pPr>
            <w:r w:rsidRPr="00830319">
              <w:rPr>
                <w:b/>
                <w:bCs/>
              </w:rPr>
              <w:t>datum</w:t>
            </w:r>
            <w:r w:rsidRPr="00830319">
              <w:t> </w:t>
            </w:r>
          </w:p>
        </w:tc>
        <w:tc>
          <w:tcPr>
            <w:tcW w:w="2035" w:type="dxa"/>
            <w:gridSpan w:val="4"/>
            <w:tcBorders>
              <w:top w:val="single" w:sz="6" w:space="0" w:color="auto"/>
              <w:left w:val="single" w:sz="6" w:space="0" w:color="auto"/>
              <w:bottom w:val="single" w:sz="6" w:space="0" w:color="auto"/>
              <w:right w:val="single" w:sz="6" w:space="0" w:color="auto"/>
            </w:tcBorders>
            <w:shd w:val="clear" w:color="auto" w:fill="auto"/>
            <w:hideMark/>
          </w:tcPr>
          <w:p w14:paraId="5655FC5F" w14:textId="717AFF8E" w:rsidR="00830319" w:rsidRPr="00830319" w:rsidRDefault="00830319" w:rsidP="00830319">
            <w:pPr>
              <w:jc w:val="both"/>
              <w:textAlignment w:val="baseline"/>
              <w:rPr>
                <w:rFonts w:ascii="Segoe UI" w:hAnsi="Segoe UI" w:cs="Segoe UI"/>
                <w:sz w:val="18"/>
                <w:szCs w:val="18"/>
              </w:rPr>
            </w:pPr>
            <w:r w:rsidRPr="00830319">
              <w:t> </w:t>
            </w:r>
            <w:r w:rsidR="00167703">
              <w:t>21. 11. 2022</w:t>
            </w:r>
          </w:p>
        </w:tc>
      </w:tr>
    </w:tbl>
    <w:p w14:paraId="4B0A0C9F" w14:textId="4BA4C5FA" w:rsidR="00416DE7" w:rsidRDefault="00416DE7" w:rsidP="002C6348">
      <w:r>
        <w:br w:type="page"/>
      </w:r>
    </w:p>
    <w:tbl>
      <w:tblPr>
        <w:tblW w:w="9859"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85"/>
        <w:gridCol w:w="217"/>
        <w:gridCol w:w="545"/>
        <w:gridCol w:w="1648"/>
        <w:gridCol w:w="141"/>
        <w:gridCol w:w="456"/>
        <w:gridCol w:w="186"/>
        <w:gridCol w:w="67"/>
        <w:gridCol w:w="851"/>
        <w:gridCol w:w="850"/>
        <w:gridCol w:w="341"/>
        <w:gridCol w:w="368"/>
        <w:gridCol w:w="850"/>
        <w:gridCol w:w="754"/>
      </w:tblGrid>
      <w:tr w:rsidR="00444690" w14:paraId="62E14DD6" w14:textId="77777777" w:rsidTr="00AA3147">
        <w:tc>
          <w:tcPr>
            <w:tcW w:w="9859" w:type="dxa"/>
            <w:gridSpan w:val="14"/>
            <w:tcBorders>
              <w:bottom w:val="single" w:sz="4" w:space="0" w:color="000000"/>
            </w:tcBorders>
            <w:shd w:val="clear" w:color="auto" w:fill="BDD6EE"/>
          </w:tcPr>
          <w:p w14:paraId="55F2E8FE" w14:textId="77777777" w:rsidR="00444690" w:rsidRDefault="00444690" w:rsidP="00AA3147">
            <w:pPr>
              <w:jc w:val="both"/>
              <w:rPr>
                <w:b/>
                <w:sz w:val="28"/>
                <w:szCs w:val="28"/>
              </w:rPr>
            </w:pPr>
            <w:r>
              <w:rPr>
                <w:b/>
                <w:sz w:val="28"/>
                <w:szCs w:val="28"/>
              </w:rPr>
              <w:lastRenderedPageBreak/>
              <w:t>C-I – Personální zabezpečení</w:t>
            </w:r>
          </w:p>
        </w:tc>
      </w:tr>
      <w:tr w:rsidR="00444690" w14:paraId="21ECC944" w14:textId="77777777" w:rsidTr="009139D2">
        <w:tc>
          <w:tcPr>
            <w:tcW w:w="2585" w:type="dxa"/>
            <w:tcBorders>
              <w:top w:val="single" w:sz="4" w:space="0" w:color="000000"/>
            </w:tcBorders>
            <w:shd w:val="clear" w:color="auto" w:fill="F7CAAC"/>
          </w:tcPr>
          <w:p w14:paraId="7873E45A" w14:textId="77777777" w:rsidR="00444690" w:rsidRDefault="00444690" w:rsidP="00AA3147">
            <w:pPr>
              <w:jc w:val="both"/>
              <w:rPr>
                <w:b/>
              </w:rPr>
            </w:pPr>
            <w:r>
              <w:rPr>
                <w:b/>
              </w:rPr>
              <w:t>Vysoká škola</w:t>
            </w:r>
          </w:p>
        </w:tc>
        <w:tc>
          <w:tcPr>
            <w:tcW w:w="7274" w:type="dxa"/>
            <w:gridSpan w:val="13"/>
          </w:tcPr>
          <w:p w14:paraId="110C5A31" w14:textId="77777777" w:rsidR="00444690" w:rsidRDefault="00444690" w:rsidP="00AA3147">
            <w:pPr>
              <w:jc w:val="both"/>
            </w:pPr>
            <w:r>
              <w:t>Univerzita Tomáše Bati ve Zlíně</w:t>
            </w:r>
          </w:p>
        </w:tc>
      </w:tr>
      <w:tr w:rsidR="00444690" w14:paraId="58E3866E" w14:textId="77777777" w:rsidTr="009139D2">
        <w:tc>
          <w:tcPr>
            <w:tcW w:w="2585" w:type="dxa"/>
            <w:shd w:val="clear" w:color="auto" w:fill="F7CAAC"/>
          </w:tcPr>
          <w:p w14:paraId="13F209C7" w14:textId="77777777" w:rsidR="00444690" w:rsidRDefault="00444690" w:rsidP="00BA517E">
            <w:pPr>
              <w:rPr>
                <w:b/>
              </w:rPr>
            </w:pPr>
            <w:r>
              <w:rPr>
                <w:b/>
              </w:rPr>
              <w:t>Součást vysoké školy</w:t>
            </w:r>
          </w:p>
        </w:tc>
        <w:tc>
          <w:tcPr>
            <w:tcW w:w="7274" w:type="dxa"/>
            <w:gridSpan w:val="13"/>
          </w:tcPr>
          <w:p w14:paraId="476DC320" w14:textId="77777777" w:rsidR="00444690" w:rsidRDefault="00444690" w:rsidP="00AA3147">
            <w:pPr>
              <w:jc w:val="both"/>
            </w:pPr>
            <w:r>
              <w:t>Fakulta multimediálních komunikací</w:t>
            </w:r>
          </w:p>
        </w:tc>
      </w:tr>
      <w:tr w:rsidR="00444690" w14:paraId="2C964CE5" w14:textId="77777777" w:rsidTr="009139D2">
        <w:tc>
          <w:tcPr>
            <w:tcW w:w="2585" w:type="dxa"/>
            <w:shd w:val="clear" w:color="auto" w:fill="F7CAAC"/>
          </w:tcPr>
          <w:p w14:paraId="2BA901B4" w14:textId="77777777" w:rsidR="00444690" w:rsidRDefault="00444690" w:rsidP="00BA517E">
            <w:pPr>
              <w:rPr>
                <w:b/>
              </w:rPr>
            </w:pPr>
            <w:r>
              <w:rPr>
                <w:b/>
              </w:rPr>
              <w:t>Název studijního programu</w:t>
            </w:r>
          </w:p>
        </w:tc>
        <w:tc>
          <w:tcPr>
            <w:tcW w:w="7274" w:type="dxa"/>
            <w:gridSpan w:val="13"/>
          </w:tcPr>
          <w:p w14:paraId="0DB324C5" w14:textId="77777777" w:rsidR="00444690" w:rsidRDefault="00444690" w:rsidP="00AA3147">
            <w:pPr>
              <w:jc w:val="both"/>
            </w:pPr>
            <w:r>
              <w:t>Kreativní odvětví a digitální kultura</w:t>
            </w:r>
          </w:p>
        </w:tc>
      </w:tr>
      <w:tr w:rsidR="00444690" w14:paraId="1CC2D661" w14:textId="77777777" w:rsidTr="00FD39F1">
        <w:tc>
          <w:tcPr>
            <w:tcW w:w="2585" w:type="dxa"/>
            <w:shd w:val="clear" w:color="auto" w:fill="F7CAAC"/>
          </w:tcPr>
          <w:p w14:paraId="1D10B0EE" w14:textId="77777777" w:rsidR="00444690" w:rsidRDefault="00444690" w:rsidP="00BA517E">
            <w:pPr>
              <w:rPr>
                <w:b/>
              </w:rPr>
            </w:pPr>
            <w:r>
              <w:rPr>
                <w:b/>
              </w:rPr>
              <w:t>Jméno a příjmení</w:t>
            </w:r>
          </w:p>
        </w:tc>
        <w:tc>
          <w:tcPr>
            <w:tcW w:w="4111" w:type="dxa"/>
            <w:gridSpan w:val="8"/>
          </w:tcPr>
          <w:p w14:paraId="246055BB" w14:textId="77777777" w:rsidR="00444690" w:rsidRDefault="00444690" w:rsidP="00AA3147">
            <w:pPr>
              <w:jc w:val="both"/>
            </w:pPr>
            <w:r>
              <w:t>Matej Vázal</w:t>
            </w:r>
          </w:p>
        </w:tc>
        <w:tc>
          <w:tcPr>
            <w:tcW w:w="850" w:type="dxa"/>
            <w:shd w:val="clear" w:color="auto" w:fill="F7CAAC"/>
          </w:tcPr>
          <w:p w14:paraId="1EC5B469" w14:textId="77777777" w:rsidR="00444690" w:rsidRDefault="00444690" w:rsidP="00AA3147">
            <w:pPr>
              <w:jc w:val="both"/>
              <w:rPr>
                <w:b/>
              </w:rPr>
            </w:pPr>
            <w:r>
              <w:rPr>
                <w:b/>
              </w:rPr>
              <w:t>Tituly</w:t>
            </w:r>
          </w:p>
        </w:tc>
        <w:tc>
          <w:tcPr>
            <w:tcW w:w="2313" w:type="dxa"/>
            <w:gridSpan w:val="4"/>
          </w:tcPr>
          <w:p w14:paraId="21A6F2F1" w14:textId="77777777" w:rsidR="00444690" w:rsidRDefault="00444690" w:rsidP="00AA3147">
            <w:pPr>
              <w:jc w:val="both"/>
            </w:pPr>
            <w:r>
              <w:t>MgA.</w:t>
            </w:r>
          </w:p>
        </w:tc>
      </w:tr>
      <w:tr w:rsidR="00444690" w14:paraId="3DEE72E5" w14:textId="77777777" w:rsidTr="00FD39F1">
        <w:tc>
          <w:tcPr>
            <w:tcW w:w="2585" w:type="dxa"/>
            <w:shd w:val="clear" w:color="auto" w:fill="F7CAAC"/>
          </w:tcPr>
          <w:p w14:paraId="79A6FE02" w14:textId="77777777" w:rsidR="00444690" w:rsidRDefault="00444690" w:rsidP="00BA517E">
            <w:pPr>
              <w:rPr>
                <w:b/>
              </w:rPr>
            </w:pPr>
            <w:r>
              <w:rPr>
                <w:b/>
              </w:rPr>
              <w:t>Rok narození</w:t>
            </w:r>
          </w:p>
        </w:tc>
        <w:tc>
          <w:tcPr>
            <w:tcW w:w="762" w:type="dxa"/>
            <w:gridSpan w:val="2"/>
          </w:tcPr>
          <w:p w14:paraId="166B8A77" w14:textId="77777777" w:rsidR="00444690" w:rsidRDefault="00444690" w:rsidP="00AA3147">
            <w:pPr>
              <w:jc w:val="both"/>
            </w:pPr>
            <w:r>
              <w:t>1992</w:t>
            </w:r>
          </w:p>
        </w:tc>
        <w:tc>
          <w:tcPr>
            <w:tcW w:w="1789" w:type="dxa"/>
            <w:gridSpan w:val="2"/>
            <w:shd w:val="clear" w:color="auto" w:fill="F7CAAC"/>
          </w:tcPr>
          <w:p w14:paraId="36ABB4E6" w14:textId="77777777" w:rsidR="00444690" w:rsidRDefault="00444690" w:rsidP="00AA3147">
            <w:pPr>
              <w:jc w:val="both"/>
              <w:rPr>
                <w:b/>
              </w:rPr>
            </w:pPr>
            <w:r>
              <w:rPr>
                <w:b/>
              </w:rPr>
              <w:t>typ vztahu k VŠ</w:t>
            </w:r>
          </w:p>
        </w:tc>
        <w:tc>
          <w:tcPr>
            <w:tcW w:w="709" w:type="dxa"/>
            <w:gridSpan w:val="3"/>
          </w:tcPr>
          <w:p w14:paraId="7447A1D6" w14:textId="77777777" w:rsidR="00444690" w:rsidRDefault="00444690" w:rsidP="00AA3147">
            <w:pPr>
              <w:jc w:val="both"/>
            </w:pPr>
            <w:r>
              <w:t>DPP</w:t>
            </w:r>
          </w:p>
        </w:tc>
        <w:tc>
          <w:tcPr>
            <w:tcW w:w="851" w:type="dxa"/>
            <w:shd w:val="clear" w:color="auto" w:fill="F7CAAC"/>
          </w:tcPr>
          <w:p w14:paraId="7B18771D" w14:textId="77777777" w:rsidR="00444690" w:rsidRDefault="00444690" w:rsidP="00AA3147">
            <w:pPr>
              <w:jc w:val="both"/>
              <w:rPr>
                <w:b/>
              </w:rPr>
            </w:pPr>
            <w:r>
              <w:rPr>
                <w:b/>
              </w:rPr>
              <w:t>rozsah</w:t>
            </w:r>
          </w:p>
        </w:tc>
        <w:tc>
          <w:tcPr>
            <w:tcW w:w="850" w:type="dxa"/>
          </w:tcPr>
          <w:p w14:paraId="749E94C9" w14:textId="412F0C1C" w:rsidR="00444690" w:rsidRDefault="00B1058D" w:rsidP="00AA3147">
            <w:pPr>
              <w:jc w:val="both"/>
            </w:pPr>
            <w:proofErr w:type="gramStart"/>
            <w:r>
              <w:t>8h</w:t>
            </w:r>
            <w:proofErr w:type="gramEnd"/>
            <w:r>
              <w:t>/t</w:t>
            </w:r>
          </w:p>
        </w:tc>
        <w:tc>
          <w:tcPr>
            <w:tcW w:w="709" w:type="dxa"/>
            <w:gridSpan w:val="2"/>
            <w:shd w:val="clear" w:color="auto" w:fill="F7CAAC"/>
          </w:tcPr>
          <w:p w14:paraId="02BEC99A" w14:textId="77777777" w:rsidR="00444690" w:rsidRDefault="00444690" w:rsidP="00AA3147">
            <w:pPr>
              <w:jc w:val="both"/>
              <w:rPr>
                <w:b/>
              </w:rPr>
            </w:pPr>
            <w:r>
              <w:rPr>
                <w:b/>
              </w:rPr>
              <w:t>do kdy</w:t>
            </w:r>
          </w:p>
        </w:tc>
        <w:tc>
          <w:tcPr>
            <w:tcW w:w="1604" w:type="dxa"/>
            <w:gridSpan w:val="2"/>
          </w:tcPr>
          <w:p w14:paraId="6C48BFAE" w14:textId="77777777" w:rsidR="00444690" w:rsidRDefault="00444690" w:rsidP="00AA3147">
            <w:pPr>
              <w:jc w:val="both"/>
            </w:pPr>
          </w:p>
        </w:tc>
      </w:tr>
      <w:tr w:rsidR="00444690" w14:paraId="6AEF8CCE" w14:textId="77777777" w:rsidTr="00FD39F1">
        <w:tc>
          <w:tcPr>
            <w:tcW w:w="5136" w:type="dxa"/>
            <w:gridSpan w:val="5"/>
            <w:shd w:val="clear" w:color="auto" w:fill="F7CAAC"/>
          </w:tcPr>
          <w:p w14:paraId="7FBA8F55" w14:textId="77777777" w:rsidR="00444690" w:rsidRDefault="00444690" w:rsidP="00AA3147">
            <w:pPr>
              <w:jc w:val="both"/>
              <w:rPr>
                <w:b/>
              </w:rPr>
            </w:pPr>
            <w:r>
              <w:rPr>
                <w:b/>
              </w:rPr>
              <w:t>Typ vztahu na součásti VŠ, která uskutečňuje st. program</w:t>
            </w:r>
          </w:p>
        </w:tc>
        <w:tc>
          <w:tcPr>
            <w:tcW w:w="709" w:type="dxa"/>
            <w:gridSpan w:val="3"/>
          </w:tcPr>
          <w:p w14:paraId="3319AF68" w14:textId="77777777" w:rsidR="00444690" w:rsidRDefault="00444690" w:rsidP="00AA3147">
            <w:pPr>
              <w:jc w:val="both"/>
            </w:pPr>
            <w:r>
              <w:t>DPP</w:t>
            </w:r>
          </w:p>
        </w:tc>
        <w:tc>
          <w:tcPr>
            <w:tcW w:w="851" w:type="dxa"/>
            <w:shd w:val="clear" w:color="auto" w:fill="F7CAAC"/>
          </w:tcPr>
          <w:p w14:paraId="7B6B089C" w14:textId="77777777" w:rsidR="00444690" w:rsidRDefault="00444690" w:rsidP="00AA3147">
            <w:pPr>
              <w:jc w:val="both"/>
              <w:rPr>
                <w:b/>
              </w:rPr>
            </w:pPr>
            <w:r>
              <w:rPr>
                <w:b/>
              </w:rPr>
              <w:t>rozsah</w:t>
            </w:r>
          </w:p>
        </w:tc>
        <w:tc>
          <w:tcPr>
            <w:tcW w:w="850" w:type="dxa"/>
          </w:tcPr>
          <w:p w14:paraId="54365516" w14:textId="63275BAD" w:rsidR="00444690" w:rsidRDefault="00B1058D" w:rsidP="00AA3147">
            <w:pPr>
              <w:jc w:val="both"/>
            </w:pPr>
            <w:proofErr w:type="gramStart"/>
            <w:r>
              <w:t>8h</w:t>
            </w:r>
            <w:proofErr w:type="gramEnd"/>
            <w:r>
              <w:t>/t</w:t>
            </w:r>
          </w:p>
        </w:tc>
        <w:tc>
          <w:tcPr>
            <w:tcW w:w="709" w:type="dxa"/>
            <w:gridSpan w:val="2"/>
            <w:shd w:val="clear" w:color="auto" w:fill="F7CAAC"/>
          </w:tcPr>
          <w:p w14:paraId="436B161E" w14:textId="77777777" w:rsidR="00444690" w:rsidRDefault="00444690" w:rsidP="00AA3147">
            <w:pPr>
              <w:jc w:val="both"/>
              <w:rPr>
                <w:b/>
              </w:rPr>
            </w:pPr>
            <w:r>
              <w:rPr>
                <w:b/>
              </w:rPr>
              <w:t>do kdy</w:t>
            </w:r>
          </w:p>
        </w:tc>
        <w:tc>
          <w:tcPr>
            <w:tcW w:w="1604" w:type="dxa"/>
            <w:gridSpan w:val="2"/>
          </w:tcPr>
          <w:p w14:paraId="7E3C50AA" w14:textId="77777777" w:rsidR="00444690" w:rsidRDefault="00444690" w:rsidP="00AA3147">
            <w:pPr>
              <w:jc w:val="both"/>
            </w:pPr>
          </w:p>
        </w:tc>
      </w:tr>
      <w:tr w:rsidR="00444690" w14:paraId="0598B3A8" w14:textId="77777777" w:rsidTr="00FD39F1">
        <w:tc>
          <w:tcPr>
            <w:tcW w:w="5845" w:type="dxa"/>
            <w:gridSpan w:val="8"/>
            <w:shd w:val="clear" w:color="auto" w:fill="F7CAAC"/>
          </w:tcPr>
          <w:p w14:paraId="02F9AF34" w14:textId="77777777" w:rsidR="00444690" w:rsidRDefault="00444690" w:rsidP="00AA3147">
            <w:pPr>
              <w:jc w:val="both"/>
            </w:pPr>
            <w:r>
              <w:rPr>
                <w:b/>
              </w:rPr>
              <w:t>Další současná působení jako akademický pracovník na jiných VŠ</w:t>
            </w:r>
          </w:p>
        </w:tc>
        <w:tc>
          <w:tcPr>
            <w:tcW w:w="1701" w:type="dxa"/>
            <w:gridSpan w:val="2"/>
            <w:shd w:val="clear" w:color="auto" w:fill="F7CAAC"/>
          </w:tcPr>
          <w:p w14:paraId="3FC314D0" w14:textId="77777777" w:rsidR="00444690" w:rsidRDefault="00444690" w:rsidP="00AA3147">
            <w:pPr>
              <w:jc w:val="both"/>
              <w:rPr>
                <w:b/>
              </w:rPr>
            </w:pPr>
            <w:r>
              <w:rPr>
                <w:b/>
              </w:rPr>
              <w:t xml:space="preserve">typ </w:t>
            </w:r>
            <w:proofErr w:type="spellStart"/>
            <w:r>
              <w:rPr>
                <w:b/>
              </w:rPr>
              <w:t>prac</w:t>
            </w:r>
            <w:proofErr w:type="spellEnd"/>
            <w:r>
              <w:rPr>
                <w:b/>
              </w:rPr>
              <w:t>. vztahu</w:t>
            </w:r>
          </w:p>
        </w:tc>
        <w:tc>
          <w:tcPr>
            <w:tcW w:w="2313" w:type="dxa"/>
            <w:gridSpan w:val="4"/>
            <w:shd w:val="clear" w:color="auto" w:fill="F7CAAC"/>
          </w:tcPr>
          <w:p w14:paraId="3A024EE0" w14:textId="77777777" w:rsidR="00444690" w:rsidRDefault="00444690" w:rsidP="00AA3147">
            <w:pPr>
              <w:jc w:val="both"/>
              <w:rPr>
                <w:b/>
              </w:rPr>
            </w:pPr>
            <w:r>
              <w:rPr>
                <w:b/>
              </w:rPr>
              <w:t>rozsah</w:t>
            </w:r>
          </w:p>
        </w:tc>
      </w:tr>
      <w:tr w:rsidR="00444690" w14:paraId="626EE7CF" w14:textId="77777777" w:rsidTr="00FD39F1">
        <w:tc>
          <w:tcPr>
            <w:tcW w:w="5845" w:type="dxa"/>
            <w:gridSpan w:val="8"/>
          </w:tcPr>
          <w:p w14:paraId="4E30E40F" w14:textId="77777777" w:rsidR="00444690" w:rsidRDefault="00444690" w:rsidP="00AA3147">
            <w:pPr>
              <w:jc w:val="both"/>
            </w:pPr>
          </w:p>
        </w:tc>
        <w:tc>
          <w:tcPr>
            <w:tcW w:w="1701" w:type="dxa"/>
            <w:gridSpan w:val="2"/>
          </w:tcPr>
          <w:p w14:paraId="44A9FDD9" w14:textId="77777777" w:rsidR="00444690" w:rsidRDefault="00444690" w:rsidP="00AA3147">
            <w:pPr>
              <w:jc w:val="both"/>
            </w:pPr>
          </w:p>
        </w:tc>
        <w:tc>
          <w:tcPr>
            <w:tcW w:w="2313" w:type="dxa"/>
            <w:gridSpan w:val="4"/>
          </w:tcPr>
          <w:p w14:paraId="487C44F9" w14:textId="77777777" w:rsidR="00444690" w:rsidRDefault="00444690" w:rsidP="00AA3147">
            <w:pPr>
              <w:jc w:val="both"/>
            </w:pPr>
          </w:p>
        </w:tc>
      </w:tr>
      <w:tr w:rsidR="00444690" w14:paraId="7193369B" w14:textId="77777777" w:rsidTr="00FD39F1">
        <w:tc>
          <w:tcPr>
            <w:tcW w:w="5845" w:type="dxa"/>
            <w:gridSpan w:val="8"/>
          </w:tcPr>
          <w:p w14:paraId="53BFEADB" w14:textId="77777777" w:rsidR="00444690" w:rsidRDefault="00444690" w:rsidP="00AA3147">
            <w:pPr>
              <w:jc w:val="both"/>
            </w:pPr>
          </w:p>
        </w:tc>
        <w:tc>
          <w:tcPr>
            <w:tcW w:w="1701" w:type="dxa"/>
            <w:gridSpan w:val="2"/>
          </w:tcPr>
          <w:p w14:paraId="04A1BAAA" w14:textId="77777777" w:rsidR="00444690" w:rsidRDefault="00444690" w:rsidP="00AA3147">
            <w:pPr>
              <w:jc w:val="both"/>
            </w:pPr>
          </w:p>
        </w:tc>
        <w:tc>
          <w:tcPr>
            <w:tcW w:w="2313" w:type="dxa"/>
            <w:gridSpan w:val="4"/>
          </w:tcPr>
          <w:p w14:paraId="4B82BCD6" w14:textId="77777777" w:rsidR="00444690" w:rsidRDefault="00444690" w:rsidP="00AA3147">
            <w:pPr>
              <w:jc w:val="both"/>
            </w:pPr>
          </w:p>
        </w:tc>
      </w:tr>
      <w:tr w:rsidR="00444690" w14:paraId="4E00E6AB" w14:textId="77777777" w:rsidTr="00AA3147">
        <w:tc>
          <w:tcPr>
            <w:tcW w:w="9859" w:type="dxa"/>
            <w:gridSpan w:val="14"/>
            <w:shd w:val="clear" w:color="auto" w:fill="F7CAAC"/>
          </w:tcPr>
          <w:p w14:paraId="450E3B2C" w14:textId="77777777" w:rsidR="00444690" w:rsidRDefault="00444690" w:rsidP="00AA3147">
            <w:pPr>
              <w:jc w:val="both"/>
            </w:pPr>
            <w:r>
              <w:rPr>
                <w:b/>
              </w:rPr>
              <w:t>Předměty příslušného studijního programu a způsob zapojení do jejich výuky, příp. další zapojení do uskutečňování studijního programu</w:t>
            </w:r>
          </w:p>
        </w:tc>
      </w:tr>
      <w:tr w:rsidR="00444690" w14:paraId="7A625EBD" w14:textId="77777777" w:rsidTr="00AA3147">
        <w:trPr>
          <w:trHeight w:val="384"/>
        </w:trPr>
        <w:tc>
          <w:tcPr>
            <w:tcW w:w="9859" w:type="dxa"/>
            <w:gridSpan w:val="14"/>
            <w:tcBorders>
              <w:top w:val="nil"/>
            </w:tcBorders>
          </w:tcPr>
          <w:p w14:paraId="139E063D" w14:textId="599D0512" w:rsidR="00444690" w:rsidRDefault="00444690" w:rsidP="00AA3147">
            <w:pPr>
              <w:jc w:val="both"/>
            </w:pPr>
            <w:r>
              <w:t>Digitalizace kulturního dědictví 1, 2</w:t>
            </w:r>
            <w:r w:rsidR="0019583D">
              <w:t xml:space="preserve"> (vede seminář, gar</w:t>
            </w:r>
            <w:r w:rsidR="00DF3674">
              <w:t>a</w:t>
            </w:r>
            <w:r w:rsidR="0019583D">
              <w:t>nt předmětu)</w:t>
            </w:r>
          </w:p>
          <w:p w14:paraId="30621D04" w14:textId="0B7EE726" w:rsidR="00444690" w:rsidRDefault="00444690" w:rsidP="00AA3147">
            <w:pPr>
              <w:jc w:val="both"/>
            </w:pPr>
            <w:r>
              <w:t>Oborové</w:t>
            </w:r>
            <w:r w:rsidR="000E4BC5">
              <w:t xml:space="preserve"> teorie a</w:t>
            </w:r>
            <w:r>
              <w:t xml:space="preserve"> technologie 3</w:t>
            </w:r>
            <w:r w:rsidR="0019583D">
              <w:t>, 4</w:t>
            </w:r>
            <w:r>
              <w:t xml:space="preserve"> – </w:t>
            </w:r>
            <w:proofErr w:type="spellStart"/>
            <w:r>
              <w:t>Imerzivní</w:t>
            </w:r>
            <w:proofErr w:type="spellEnd"/>
            <w:r>
              <w:t xml:space="preserve"> technologie (vede seminář)</w:t>
            </w:r>
          </w:p>
          <w:p w14:paraId="3EFFE78A" w14:textId="77777777" w:rsidR="00444690" w:rsidRDefault="00444690" w:rsidP="00AA3147">
            <w:pPr>
              <w:jc w:val="both"/>
            </w:pPr>
          </w:p>
        </w:tc>
      </w:tr>
      <w:tr w:rsidR="00444690" w14:paraId="7285F8E5" w14:textId="77777777" w:rsidTr="00AA3147">
        <w:trPr>
          <w:trHeight w:val="340"/>
        </w:trPr>
        <w:tc>
          <w:tcPr>
            <w:tcW w:w="9859" w:type="dxa"/>
            <w:gridSpan w:val="14"/>
            <w:tcBorders>
              <w:top w:val="nil"/>
            </w:tcBorders>
            <w:shd w:val="clear" w:color="auto" w:fill="FBD4B4"/>
          </w:tcPr>
          <w:p w14:paraId="2AD96F0C" w14:textId="77777777" w:rsidR="00444690" w:rsidRDefault="00444690" w:rsidP="00AA3147">
            <w:pPr>
              <w:jc w:val="both"/>
              <w:rPr>
                <w:b/>
              </w:rPr>
            </w:pPr>
            <w:r>
              <w:rPr>
                <w:b/>
              </w:rPr>
              <w:t>Zapojení do výuky v dalších studijních programech na téže vysoké škole (pouze u garantů ZT a PZ předmětů)</w:t>
            </w:r>
          </w:p>
        </w:tc>
      </w:tr>
      <w:tr w:rsidR="00444690" w14:paraId="71D25C37" w14:textId="77777777" w:rsidTr="00BB1AA2">
        <w:trPr>
          <w:trHeight w:val="340"/>
        </w:trPr>
        <w:tc>
          <w:tcPr>
            <w:tcW w:w="2802" w:type="dxa"/>
            <w:gridSpan w:val="2"/>
            <w:tcBorders>
              <w:top w:val="nil"/>
            </w:tcBorders>
          </w:tcPr>
          <w:p w14:paraId="18AA6BB8" w14:textId="77777777" w:rsidR="00444690" w:rsidRDefault="00444690" w:rsidP="00AA3147">
            <w:pPr>
              <w:jc w:val="both"/>
              <w:rPr>
                <w:b/>
              </w:rPr>
            </w:pPr>
            <w:r>
              <w:rPr>
                <w:b/>
              </w:rPr>
              <w:t>Název studijního předmětu</w:t>
            </w:r>
          </w:p>
        </w:tc>
        <w:tc>
          <w:tcPr>
            <w:tcW w:w="2193" w:type="dxa"/>
            <w:gridSpan w:val="2"/>
            <w:tcBorders>
              <w:top w:val="nil"/>
            </w:tcBorders>
          </w:tcPr>
          <w:p w14:paraId="5CF33581" w14:textId="77777777" w:rsidR="00444690" w:rsidRDefault="00444690" w:rsidP="00AA3147">
            <w:pPr>
              <w:rPr>
                <w:b/>
              </w:rPr>
            </w:pPr>
            <w:r>
              <w:rPr>
                <w:b/>
              </w:rPr>
              <w:t>Název studijního programu</w:t>
            </w:r>
          </w:p>
        </w:tc>
        <w:tc>
          <w:tcPr>
            <w:tcW w:w="783" w:type="dxa"/>
            <w:gridSpan w:val="3"/>
            <w:tcBorders>
              <w:top w:val="nil"/>
            </w:tcBorders>
          </w:tcPr>
          <w:p w14:paraId="79587086" w14:textId="77777777" w:rsidR="00444690" w:rsidRDefault="00444690" w:rsidP="00AA3147">
            <w:pPr>
              <w:jc w:val="both"/>
              <w:rPr>
                <w:b/>
              </w:rPr>
            </w:pPr>
            <w:r>
              <w:rPr>
                <w:b/>
              </w:rPr>
              <w:t>Sem.</w:t>
            </w:r>
          </w:p>
        </w:tc>
        <w:tc>
          <w:tcPr>
            <w:tcW w:w="2109" w:type="dxa"/>
            <w:gridSpan w:val="4"/>
            <w:tcBorders>
              <w:top w:val="nil"/>
            </w:tcBorders>
          </w:tcPr>
          <w:p w14:paraId="50E1BCA4" w14:textId="77777777" w:rsidR="00444690" w:rsidRDefault="00444690" w:rsidP="00AA3147">
            <w:pPr>
              <w:rPr>
                <w:b/>
              </w:rPr>
            </w:pPr>
            <w:r>
              <w:rPr>
                <w:b/>
              </w:rPr>
              <w:t>Role ve výuce daného předmětu</w:t>
            </w:r>
          </w:p>
        </w:tc>
        <w:tc>
          <w:tcPr>
            <w:tcW w:w="1972" w:type="dxa"/>
            <w:gridSpan w:val="3"/>
            <w:tcBorders>
              <w:top w:val="nil"/>
            </w:tcBorders>
          </w:tcPr>
          <w:p w14:paraId="7F0EB212" w14:textId="77777777" w:rsidR="00444690" w:rsidRDefault="00444690" w:rsidP="00AA3147">
            <w:pPr>
              <w:rPr>
                <w:b/>
              </w:rPr>
            </w:pPr>
            <w:r>
              <w:rPr>
                <w:b/>
              </w:rPr>
              <w:t>(</w:t>
            </w:r>
            <w:r>
              <w:rPr>
                <w:b/>
                <w:i/>
              </w:rPr>
              <w:t>nepovinný údaj</w:t>
            </w:r>
            <w:r>
              <w:rPr>
                <w:b/>
              </w:rPr>
              <w:t>) Počet hodin za semestr</w:t>
            </w:r>
          </w:p>
        </w:tc>
      </w:tr>
      <w:tr w:rsidR="00444690" w14:paraId="747E0D16" w14:textId="77777777" w:rsidTr="00BB1AA2">
        <w:trPr>
          <w:trHeight w:val="285"/>
        </w:trPr>
        <w:tc>
          <w:tcPr>
            <w:tcW w:w="2802" w:type="dxa"/>
            <w:gridSpan w:val="2"/>
            <w:tcBorders>
              <w:top w:val="nil"/>
            </w:tcBorders>
          </w:tcPr>
          <w:p w14:paraId="2E28979A" w14:textId="77777777" w:rsidR="00444690" w:rsidRDefault="00444690" w:rsidP="00AA3147">
            <w:pPr>
              <w:jc w:val="both"/>
            </w:pPr>
          </w:p>
        </w:tc>
        <w:tc>
          <w:tcPr>
            <w:tcW w:w="2193" w:type="dxa"/>
            <w:gridSpan w:val="2"/>
            <w:tcBorders>
              <w:top w:val="nil"/>
            </w:tcBorders>
          </w:tcPr>
          <w:p w14:paraId="664CBEE4" w14:textId="77777777" w:rsidR="00444690" w:rsidRDefault="00444690" w:rsidP="00AA3147">
            <w:pPr>
              <w:jc w:val="both"/>
            </w:pPr>
          </w:p>
        </w:tc>
        <w:tc>
          <w:tcPr>
            <w:tcW w:w="783" w:type="dxa"/>
            <w:gridSpan w:val="3"/>
            <w:tcBorders>
              <w:top w:val="nil"/>
            </w:tcBorders>
          </w:tcPr>
          <w:p w14:paraId="294429C4" w14:textId="77777777" w:rsidR="00444690" w:rsidRDefault="00444690" w:rsidP="00AA3147">
            <w:pPr>
              <w:jc w:val="both"/>
            </w:pPr>
          </w:p>
        </w:tc>
        <w:tc>
          <w:tcPr>
            <w:tcW w:w="2109" w:type="dxa"/>
            <w:gridSpan w:val="4"/>
            <w:tcBorders>
              <w:top w:val="nil"/>
            </w:tcBorders>
          </w:tcPr>
          <w:p w14:paraId="3702FE20" w14:textId="77777777" w:rsidR="00444690" w:rsidRDefault="00444690" w:rsidP="00AA3147">
            <w:pPr>
              <w:jc w:val="both"/>
            </w:pPr>
          </w:p>
        </w:tc>
        <w:tc>
          <w:tcPr>
            <w:tcW w:w="1972" w:type="dxa"/>
            <w:gridSpan w:val="3"/>
            <w:tcBorders>
              <w:top w:val="nil"/>
            </w:tcBorders>
          </w:tcPr>
          <w:p w14:paraId="08DBD4C4" w14:textId="77777777" w:rsidR="00444690" w:rsidRDefault="00444690" w:rsidP="00AA3147">
            <w:pPr>
              <w:jc w:val="both"/>
            </w:pPr>
          </w:p>
        </w:tc>
      </w:tr>
      <w:tr w:rsidR="00444690" w14:paraId="71D83A34" w14:textId="77777777" w:rsidTr="00BB1AA2">
        <w:trPr>
          <w:trHeight w:val="284"/>
        </w:trPr>
        <w:tc>
          <w:tcPr>
            <w:tcW w:w="2802" w:type="dxa"/>
            <w:gridSpan w:val="2"/>
            <w:tcBorders>
              <w:top w:val="nil"/>
            </w:tcBorders>
          </w:tcPr>
          <w:p w14:paraId="22C8F370" w14:textId="77777777" w:rsidR="00444690" w:rsidRDefault="00444690" w:rsidP="00AA3147">
            <w:pPr>
              <w:jc w:val="both"/>
            </w:pPr>
          </w:p>
        </w:tc>
        <w:tc>
          <w:tcPr>
            <w:tcW w:w="2193" w:type="dxa"/>
            <w:gridSpan w:val="2"/>
            <w:tcBorders>
              <w:top w:val="nil"/>
            </w:tcBorders>
          </w:tcPr>
          <w:p w14:paraId="122FDFA4" w14:textId="77777777" w:rsidR="00444690" w:rsidRDefault="00444690" w:rsidP="00AA3147">
            <w:pPr>
              <w:jc w:val="both"/>
            </w:pPr>
          </w:p>
        </w:tc>
        <w:tc>
          <w:tcPr>
            <w:tcW w:w="783" w:type="dxa"/>
            <w:gridSpan w:val="3"/>
            <w:tcBorders>
              <w:top w:val="nil"/>
            </w:tcBorders>
          </w:tcPr>
          <w:p w14:paraId="51A342C9" w14:textId="77777777" w:rsidR="00444690" w:rsidRDefault="00444690" w:rsidP="00AA3147">
            <w:pPr>
              <w:jc w:val="both"/>
            </w:pPr>
          </w:p>
        </w:tc>
        <w:tc>
          <w:tcPr>
            <w:tcW w:w="2109" w:type="dxa"/>
            <w:gridSpan w:val="4"/>
            <w:tcBorders>
              <w:top w:val="nil"/>
            </w:tcBorders>
          </w:tcPr>
          <w:p w14:paraId="7F45F94D" w14:textId="77777777" w:rsidR="00444690" w:rsidRDefault="00444690" w:rsidP="00AA3147">
            <w:pPr>
              <w:jc w:val="both"/>
            </w:pPr>
          </w:p>
        </w:tc>
        <w:tc>
          <w:tcPr>
            <w:tcW w:w="1972" w:type="dxa"/>
            <w:gridSpan w:val="3"/>
            <w:tcBorders>
              <w:top w:val="nil"/>
            </w:tcBorders>
          </w:tcPr>
          <w:p w14:paraId="3A79E879" w14:textId="77777777" w:rsidR="00444690" w:rsidRDefault="00444690" w:rsidP="00AA3147">
            <w:pPr>
              <w:jc w:val="both"/>
            </w:pPr>
          </w:p>
        </w:tc>
      </w:tr>
      <w:tr w:rsidR="00444690" w14:paraId="0DE421E9" w14:textId="77777777" w:rsidTr="00AA3147">
        <w:tc>
          <w:tcPr>
            <w:tcW w:w="9859" w:type="dxa"/>
            <w:gridSpan w:val="14"/>
            <w:shd w:val="clear" w:color="auto" w:fill="F7CAAC"/>
          </w:tcPr>
          <w:p w14:paraId="088FC0CD" w14:textId="77777777" w:rsidR="00444690" w:rsidRDefault="00444690" w:rsidP="00AA3147">
            <w:pPr>
              <w:jc w:val="both"/>
            </w:pPr>
            <w:r>
              <w:rPr>
                <w:b/>
              </w:rPr>
              <w:t xml:space="preserve">Údaje o vzdělání na VŠ </w:t>
            </w:r>
          </w:p>
        </w:tc>
      </w:tr>
      <w:tr w:rsidR="00444690" w14:paraId="02DF0852" w14:textId="77777777" w:rsidTr="00AA3147">
        <w:trPr>
          <w:trHeight w:val="524"/>
        </w:trPr>
        <w:tc>
          <w:tcPr>
            <w:tcW w:w="9859" w:type="dxa"/>
            <w:gridSpan w:val="14"/>
          </w:tcPr>
          <w:p w14:paraId="03F5AC48" w14:textId="77777777" w:rsidR="00444690" w:rsidRDefault="00444690" w:rsidP="00AA3147">
            <w:pPr>
              <w:jc w:val="both"/>
              <w:rPr>
                <w:b/>
              </w:rPr>
            </w:pPr>
            <w:r>
              <w:t>2018: Univerzita Tomáše Bati ve Zlíně, Fakulta multimediálních komunikací, Digitální design, MgA.</w:t>
            </w:r>
          </w:p>
        </w:tc>
      </w:tr>
      <w:tr w:rsidR="00444690" w14:paraId="0CFA39A5" w14:textId="77777777" w:rsidTr="00AA3147">
        <w:tc>
          <w:tcPr>
            <w:tcW w:w="9859" w:type="dxa"/>
            <w:gridSpan w:val="14"/>
            <w:shd w:val="clear" w:color="auto" w:fill="F7CAAC"/>
          </w:tcPr>
          <w:p w14:paraId="414EF42D" w14:textId="77777777" w:rsidR="00444690" w:rsidRDefault="00444690" w:rsidP="00AA3147">
            <w:pPr>
              <w:jc w:val="both"/>
              <w:rPr>
                <w:b/>
              </w:rPr>
            </w:pPr>
            <w:r>
              <w:rPr>
                <w:b/>
              </w:rPr>
              <w:t>Údaje o odborném působení od absolvování VŠ</w:t>
            </w:r>
          </w:p>
        </w:tc>
      </w:tr>
      <w:tr w:rsidR="00444690" w14:paraId="7AA5A693" w14:textId="77777777" w:rsidTr="00311B61">
        <w:trPr>
          <w:trHeight w:val="429"/>
        </w:trPr>
        <w:tc>
          <w:tcPr>
            <w:tcW w:w="9859" w:type="dxa"/>
            <w:gridSpan w:val="14"/>
          </w:tcPr>
          <w:p w14:paraId="0C434FCB" w14:textId="04C9348A" w:rsidR="00471D77" w:rsidRDefault="00535234" w:rsidP="00535234">
            <w:pPr>
              <w:jc w:val="both"/>
              <w:rPr>
                <w:ins w:id="600" w:author="Hana Ponížilová" w:date="2023-03-14T09:17:00Z"/>
              </w:rPr>
            </w:pPr>
            <w:proofErr w:type="gramStart"/>
            <w:ins w:id="601" w:author="Hana Ponížilová" w:date="2023-03-14T09:17:00Z">
              <w:r>
                <w:t>2022-dosud</w:t>
              </w:r>
              <w:proofErr w:type="gramEnd"/>
              <w:r>
                <w:t xml:space="preserve">: </w:t>
              </w:r>
              <w:proofErr w:type="spellStart"/>
              <w:r>
                <w:t>Motion</w:t>
              </w:r>
              <w:proofErr w:type="spellEnd"/>
              <w:r>
                <w:t xml:space="preserve"> design a </w:t>
              </w:r>
              <w:proofErr w:type="spellStart"/>
              <w:r>
                <w:t>imerzivní</w:t>
              </w:r>
              <w:proofErr w:type="spellEnd"/>
              <w:r>
                <w:t xml:space="preserve"> technologie pro společnost VOS</w:t>
              </w:r>
            </w:ins>
          </w:p>
          <w:p w14:paraId="1D1AC509" w14:textId="614EA4F2" w:rsidR="00535234" w:rsidRDefault="00535234" w:rsidP="00535234">
            <w:pPr>
              <w:jc w:val="both"/>
              <w:rPr>
                <w:ins w:id="602" w:author="Hana Ponížilová" w:date="2023-03-14T09:17:00Z"/>
              </w:rPr>
            </w:pPr>
            <w:proofErr w:type="gramStart"/>
            <w:ins w:id="603" w:author="Hana Ponížilová" w:date="2023-03-14T09:17:00Z">
              <w:r>
                <w:t>2018-dosud</w:t>
              </w:r>
              <w:proofErr w:type="gramEnd"/>
              <w:r>
                <w:t xml:space="preserve">: CEO, </w:t>
              </w:r>
              <w:proofErr w:type="spellStart"/>
              <w:r>
                <w:t>imerzivní</w:t>
              </w:r>
              <w:proofErr w:type="spellEnd"/>
              <w:r>
                <w:t xml:space="preserve"> technologie a </w:t>
              </w:r>
              <w:proofErr w:type="spellStart"/>
              <w:r>
                <w:t>motion</w:t>
              </w:r>
              <w:proofErr w:type="spellEnd"/>
              <w:r>
                <w:t xml:space="preserve"> design, OFFSITE studio</w:t>
              </w:r>
            </w:ins>
          </w:p>
          <w:p w14:paraId="19A94DFD" w14:textId="191EFF68" w:rsidR="00535234" w:rsidRDefault="00535234" w:rsidP="00535234">
            <w:pPr>
              <w:jc w:val="both"/>
              <w:rPr>
                <w:ins w:id="604" w:author="Hana Ponížilová" w:date="2023-03-14T09:17:00Z"/>
              </w:rPr>
            </w:pPr>
            <w:ins w:id="605" w:author="Hana Ponížilová" w:date="2023-03-14T09:17:00Z">
              <w:r>
                <w:t xml:space="preserve">2015-2018: </w:t>
              </w:r>
              <w:proofErr w:type="spellStart"/>
              <w:r>
                <w:t>Motion</w:t>
              </w:r>
              <w:proofErr w:type="spellEnd"/>
              <w:r>
                <w:t xml:space="preserve"> design a art </w:t>
              </w:r>
              <w:proofErr w:type="spellStart"/>
              <w:r>
                <w:t>director</w:t>
              </w:r>
              <w:proofErr w:type="spellEnd"/>
              <w:r>
                <w:t>, NOIR studio</w:t>
              </w:r>
            </w:ins>
          </w:p>
          <w:p w14:paraId="1321CDED" w14:textId="34303BA6" w:rsidR="00444690" w:rsidRDefault="00535234" w:rsidP="00AA3147">
            <w:pPr>
              <w:jc w:val="both"/>
            </w:pPr>
            <w:ins w:id="606" w:author="Hana Ponížilová" w:date="2023-03-14T09:17:00Z">
              <w:r>
                <w:t xml:space="preserve">2014-2015: VFX/ CGI </w:t>
              </w:r>
              <w:proofErr w:type="spellStart"/>
              <w:r>
                <w:t>generalist</w:t>
              </w:r>
              <w:proofErr w:type="spellEnd"/>
              <w:r>
                <w:t xml:space="preserve">, </w:t>
              </w:r>
              <w:proofErr w:type="spellStart"/>
              <w:r>
                <w:t>Progressive</w:t>
              </w:r>
              <w:proofErr w:type="spellEnd"/>
              <w:r>
                <w:t xml:space="preserve"> FX studio</w:t>
              </w:r>
            </w:ins>
          </w:p>
          <w:p w14:paraId="76822A82" w14:textId="605AB6C0" w:rsidR="00ED166F" w:rsidRPr="00ED166F" w:rsidRDefault="00ED166F" w:rsidP="00AA3147">
            <w:pPr>
              <w:jc w:val="both"/>
            </w:pPr>
          </w:p>
        </w:tc>
      </w:tr>
      <w:tr w:rsidR="00444690" w14:paraId="18041568" w14:textId="77777777" w:rsidTr="00AA3147">
        <w:trPr>
          <w:trHeight w:val="250"/>
        </w:trPr>
        <w:tc>
          <w:tcPr>
            <w:tcW w:w="9859" w:type="dxa"/>
            <w:gridSpan w:val="14"/>
            <w:shd w:val="clear" w:color="auto" w:fill="F7CAAC"/>
          </w:tcPr>
          <w:p w14:paraId="3FF43E3A" w14:textId="77777777" w:rsidR="00444690" w:rsidRDefault="00444690" w:rsidP="00AA3147">
            <w:pPr>
              <w:jc w:val="both"/>
            </w:pPr>
            <w:r>
              <w:rPr>
                <w:b/>
              </w:rPr>
              <w:t>Zkušenosti s vedením kvalifikačních a rigorózních prací</w:t>
            </w:r>
          </w:p>
        </w:tc>
      </w:tr>
      <w:tr w:rsidR="00444690" w14:paraId="34D9AA42" w14:textId="77777777" w:rsidTr="00311B61">
        <w:trPr>
          <w:trHeight w:val="439"/>
        </w:trPr>
        <w:tc>
          <w:tcPr>
            <w:tcW w:w="9859" w:type="dxa"/>
            <w:gridSpan w:val="14"/>
          </w:tcPr>
          <w:p w14:paraId="6FB6048E" w14:textId="77777777" w:rsidR="00444690" w:rsidRDefault="00444690" w:rsidP="00AA3147">
            <w:pPr>
              <w:jc w:val="both"/>
            </w:pPr>
          </w:p>
        </w:tc>
      </w:tr>
      <w:tr w:rsidR="00444690" w14:paraId="774AD645" w14:textId="77777777" w:rsidTr="00FD39F1">
        <w:trPr>
          <w:cantSplit/>
        </w:trPr>
        <w:tc>
          <w:tcPr>
            <w:tcW w:w="3347" w:type="dxa"/>
            <w:gridSpan w:val="3"/>
            <w:tcBorders>
              <w:top w:val="single" w:sz="12" w:space="0" w:color="000000"/>
            </w:tcBorders>
            <w:shd w:val="clear" w:color="auto" w:fill="F7CAAC"/>
          </w:tcPr>
          <w:p w14:paraId="1D656465" w14:textId="77777777" w:rsidR="00444690" w:rsidRDefault="00444690" w:rsidP="00AA3147">
            <w:pPr>
              <w:jc w:val="both"/>
            </w:pPr>
            <w:r>
              <w:rPr>
                <w:b/>
              </w:rPr>
              <w:t xml:space="preserve">Obor habilitačního řízení </w:t>
            </w:r>
          </w:p>
        </w:tc>
        <w:tc>
          <w:tcPr>
            <w:tcW w:w="2245" w:type="dxa"/>
            <w:gridSpan w:val="3"/>
            <w:tcBorders>
              <w:top w:val="single" w:sz="12" w:space="0" w:color="000000"/>
            </w:tcBorders>
            <w:shd w:val="clear" w:color="auto" w:fill="F7CAAC"/>
          </w:tcPr>
          <w:p w14:paraId="55C935EE" w14:textId="77777777" w:rsidR="00444690" w:rsidRDefault="00444690" w:rsidP="00AA3147">
            <w:pPr>
              <w:jc w:val="both"/>
            </w:pPr>
            <w:r>
              <w:rPr>
                <w:b/>
              </w:rPr>
              <w:t>Rok udělení hodnosti</w:t>
            </w:r>
          </w:p>
        </w:tc>
        <w:tc>
          <w:tcPr>
            <w:tcW w:w="1954" w:type="dxa"/>
            <w:gridSpan w:val="4"/>
            <w:tcBorders>
              <w:top w:val="single" w:sz="12" w:space="0" w:color="000000"/>
              <w:right w:val="single" w:sz="12" w:space="0" w:color="000000"/>
            </w:tcBorders>
            <w:shd w:val="clear" w:color="auto" w:fill="F7CAAC"/>
          </w:tcPr>
          <w:p w14:paraId="2326D0FE" w14:textId="77777777" w:rsidR="00444690" w:rsidRDefault="00444690" w:rsidP="00AA3147">
            <w:pPr>
              <w:jc w:val="both"/>
            </w:pPr>
            <w:r>
              <w:rPr>
                <w:b/>
              </w:rPr>
              <w:t>Řízení konáno na VŠ</w:t>
            </w:r>
          </w:p>
        </w:tc>
        <w:tc>
          <w:tcPr>
            <w:tcW w:w="2313" w:type="dxa"/>
            <w:gridSpan w:val="4"/>
            <w:tcBorders>
              <w:top w:val="single" w:sz="12" w:space="0" w:color="000000"/>
              <w:left w:val="single" w:sz="12" w:space="0" w:color="000000"/>
            </w:tcBorders>
            <w:shd w:val="clear" w:color="auto" w:fill="F7CAAC"/>
          </w:tcPr>
          <w:p w14:paraId="232C5879" w14:textId="77777777" w:rsidR="00444690" w:rsidRDefault="00444690" w:rsidP="00AA3147">
            <w:pPr>
              <w:jc w:val="both"/>
              <w:rPr>
                <w:b/>
              </w:rPr>
            </w:pPr>
            <w:r>
              <w:rPr>
                <w:b/>
              </w:rPr>
              <w:t>Ohlasy publikací</w:t>
            </w:r>
          </w:p>
        </w:tc>
      </w:tr>
      <w:tr w:rsidR="00444690" w14:paraId="56D05DA9" w14:textId="77777777" w:rsidTr="00FD39F1">
        <w:trPr>
          <w:cantSplit/>
        </w:trPr>
        <w:tc>
          <w:tcPr>
            <w:tcW w:w="3347" w:type="dxa"/>
            <w:gridSpan w:val="3"/>
          </w:tcPr>
          <w:p w14:paraId="0D0B1DBD" w14:textId="77777777" w:rsidR="00444690" w:rsidRDefault="00444690" w:rsidP="00AA3147">
            <w:pPr>
              <w:jc w:val="both"/>
            </w:pPr>
          </w:p>
        </w:tc>
        <w:tc>
          <w:tcPr>
            <w:tcW w:w="2245" w:type="dxa"/>
            <w:gridSpan w:val="3"/>
          </w:tcPr>
          <w:p w14:paraId="7E809B1F" w14:textId="77777777" w:rsidR="00444690" w:rsidRDefault="00444690" w:rsidP="00AA3147">
            <w:pPr>
              <w:jc w:val="both"/>
            </w:pPr>
          </w:p>
        </w:tc>
        <w:tc>
          <w:tcPr>
            <w:tcW w:w="1954" w:type="dxa"/>
            <w:gridSpan w:val="4"/>
            <w:tcBorders>
              <w:right w:val="single" w:sz="12" w:space="0" w:color="000000"/>
            </w:tcBorders>
          </w:tcPr>
          <w:p w14:paraId="26CBEEB2" w14:textId="77777777" w:rsidR="00444690" w:rsidRDefault="00444690" w:rsidP="00AA3147">
            <w:pPr>
              <w:jc w:val="both"/>
            </w:pPr>
          </w:p>
        </w:tc>
        <w:tc>
          <w:tcPr>
            <w:tcW w:w="709" w:type="dxa"/>
            <w:gridSpan w:val="2"/>
            <w:tcBorders>
              <w:left w:val="single" w:sz="12" w:space="0" w:color="000000"/>
            </w:tcBorders>
            <w:shd w:val="clear" w:color="auto" w:fill="F7CAAC"/>
          </w:tcPr>
          <w:p w14:paraId="7890F502" w14:textId="77777777" w:rsidR="00444690" w:rsidRDefault="00444690" w:rsidP="00AA3147">
            <w:pPr>
              <w:jc w:val="both"/>
            </w:pPr>
            <w:proofErr w:type="spellStart"/>
            <w:r>
              <w:rPr>
                <w:b/>
              </w:rPr>
              <w:t>WoS</w:t>
            </w:r>
            <w:proofErr w:type="spellEnd"/>
          </w:p>
        </w:tc>
        <w:tc>
          <w:tcPr>
            <w:tcW w:w="850" w:type="dxa"/>
            <w:shd w:val="clear" w:color="auto" w:fill="F7CAAC"/>
          </w:tcPr>
          <w:p w14:paraId="6C143F77" w14:textId="77777777" w:rsidR="00444690" w:rsidRDefault="00444690" w:rsidP="00AA3147">
            <w:pPr>
              <w:jc w:val="both"/>
              <w:rPr>
                <w:sz w:val="18"/>
                <w:szCs w:val="18"/>
              </w:rPr>
            </w:pPr>
            <w:proofErr w:type="spellStart"/>
            <w:r>
              <w:rPr>
                <w:b/>
                <w:sz w:val="18"/>
                <w:szCs w:val="18"/>
              </w:rPr>
              <w:t>Scopus</w:t>
            </w:r>
            <w:proofErr w:type="spellEnd"/>
          </w:p>
        </w:tc>
        <w:tc>
          <w:tcPr>
            <w:tcW w:w="754" w:type="dxa"/>
            <w:shd w:val="clear" w:color="auto" w:fill="F7CAAC"/>
          </w:tcPr>
          <w:p w14:paraId="5FD3AE3E" w14:textId="77777777" w:rsidR="00444690" w:rsidRDefault="00444690" w:rsidP="00AA3147">
            <w:pPr>
              <w:jc w:val="both"/>
            </w:pPr>
            <w:r>
              <w:rPr>
                <w:b/>
                <w:sz w:val="18"/>
                <w:szCs w:val="18"/>
              </w:rPr>
              <w:t>ostatní</w:t>
            </w:r>
          </w:p>
        </w:tc>
      </w:tr>
      <w:tr w:rsidR="00444690" w14:paraId="7D8CFF15" w14:textId="77777777" w:rsidTr="00FD39F1">
        <w:trPr>
          <w:cantSplit/>
          <w:trHeight w:val="70"/>
        </w:trPr>
        <w:tc>
          <w:tcPr>
            <w:tcW w:w="3347" w:type="dxa"/>
            <w:gridSpan w:val="3"/>
            <w:shd w:val="clear" w:color="auto" w:fill="F7CAAC"/>
          </w:tcPr>
          <w:p w14:paraId="12A5EDC5" w14:textId="77777777" w:rsidR="00444690" w:rsidRDefault="00444690" w:rsidP="00AA3147">
            <w:pPr>
              <w:jc w:val="both"/>
            </w:pPr>
            <w:r>
              <w:rPr>
                <w:b/>
              </w:rPr>
              <w:t>Obor jmenovacího řízení</w:t>
            </w:r>
          </w:p>
        </w:tc>
        <w:tc>
          <w:tcPr>
            <w:tcW w:w="2245" w:type="dxa"/>
            <w:gridSpan w:val="3"/>
            <w:shd w:val="clear" w:color="auto" w:fill="F7CAAC"/>
          </w:tcPr>
          <w:p w14:paraId="029F5C16" w14:textId="77777777" w:rsidR="00444690" w:rsidRDefault="00444690" w:rsidP="00AA3147">
            <w:pPr>
              <w:jc w:val="both"/>
            </w:pPr>
            <w:r>
              <w:rPr>
                <w:b/>
              </w:rPr>
              <w:t>Rok udělení hodnosti</w:t>
            </w:r>
          </w:p>
        </w:tc>
        <w:tc>
          <w:tcPr>
            <w:tcW w:w="1954" w:type="dxa"/>
            <w:gridSpan w:val="4"/>
            <w:tcBorders>
              <w:right w:val="single" w:sz="12" w:space="0" w:color="000000"/>
            </w:tcBorders>
            <w:shd w:val="clear" w:color="auto" w:fill="F7CAAC"/>
          </w:tcPr>
          <w:p w14:paraId="369C7057" w14:textId="77777777" w:rsidR="00444690" w:rsidRDefault="00444690" w:rsidP="00AA3147">
            <w:pPr>
              <w:jc w:val="both"/>
            </w:pPr>
            <w:r>
              <w:rPr>
                <w:b/>
              </w:rPr>
              <w:t>Řízení konáno na VŠ</w:t>
            </w:r>
          </w:p>
        </w:tc>
        <w:tc>
          <w:tcPr>
            <w:tcW w:w="709" w:type="dxa"/>
            <w:gridSpan w:val="2"/>
            <w:tcBorders>
              <w:left w:val="single" w:sz="12" w:space="0" w:color="000000"/>
            </w:tcBorders>
          </w:tcPr>
          <w:p w14:paraId="2A8E83DD" w14:textId="77777777" w:rsidR="00444690" w:rsidRDefault="00444690" w:rsidP="00AA3147">
            <w:pPr>
              <w:jc w:val="both"/>
              <w:rPr>
                <w:b/>
              </w:rPr>
            </w:pPr>
          </w:p>
        </w:tc>
        <w:tc>
          <w:tcPr>
            <w:tcW w:w="850" w:type="dxa"/>
          </w:tcPr>
          <w:p w14:paraId="38657FFD" w14:textId="77777777" w:rsidR="00444690" w:rsidRDefault="00444690" w:rsidP="00AA3147">
            <w:pPr>
              <w:jc w:val="both"/>
              <w:rPr>
                <w:b/>
              </w:rPr>
            </w:pPr>
          </w:p>
        </w:tc>
        <w:tc>
          <w:tcPr>
            <w:tcW w:w="754" w:type="dxa"/>
          </w:tcPr>
          <w:p w14:paraId="28EBEA6C" w14:textId="77777777" w:rsidR="00444690" w:rsidRDefault="00444690" w:rsidP="00AA3147">
            <w:pPr>
              <w:jc w:val="both"/>
              <w:rPr>
                <w:b/>
              </w:rPr>
            </w:pPr>
          </w:p>
        </w:tc>
      </w:tr>
      <w:tr w:rsidR="00444690" w14:paraId="0CC40300" w14:textId="77777777" w:rsidTr="00FD39F1">
        <w:trPr>
          <w:trHeight w:val="205"/>
        </w:trPr>
        <w:tc>
          <w:tcPr>
            <w:tcW w:w="3347" w:type="dxa"/>
            <w:gridSpan w:val="3"/>
          </w:tcPr>
          <w:p w14:paraId="2522BE45" w14:textId="77777777" w:rsidR="00444690" w:rsidRDefault="00444690" w:rsidP="00AA3147">
            <w:pPr>
              <w:jc w:val="both"/>
            </w:pPr>
          </w:p>
        </w:tc>
        <w:tc>
          <w:tcPr>
            <w:tcW w:w="2245" w:type="dxa"/>
            <w:gridSpan w:val="3"/>
          </w:tcPr>
          <w:p w14:paraId="40EA1770" w14:textId="77777777" w:rsidR="00444690" w:rsidRDefault="00444690" w:rsidP="00AA3147">
            <w:pPr>
              <w:jc w:val="both"/>
            </w:pPr>
          </w:p>
        </w:tc>
        <w:tc>
          <w:tcPr>
            <w:tcW w:w="1954" w:type="dxa"/>
            <w:gridSpan w:val="4"/>
            <w:tcBorders>
              <w:right w:val="single" w:sz="12" w:space="0" w:color="000000"/>
            </w:tcBorders>
          </w:tcPr>
          <w:p w14:paraId="6F91EA44" w14:textId="77777777" w:rsidR="00444690" w:rsidRDefault="00444690" w:rsidP="00AA3147">
            <w:pPr>
              <w:jc w:val="both"/>
            </w:pPr>
          </w:p>
        </w:tc>
        <w:tc>
          <w:tcPr>
            <w:tcW w:w="1559" w:type="dxa"/>
            <w:gridSpan w:val="3"/>
            <w:tcBorders>
              <w:left w:val="single" w:sz="12" w:space="0" w:color="000000"/>
            </w:tcBorders>
            <w:shd w:val="clear" w:color="auto" w:fill="FBD4B4"/>
            <w:vAlign w:val="center"/>
          </w:tcPr>
          <w:p w14:paraId="4BD536F3" w14:textId="77777777" w:rsidR="00444690" w:rsidRDefault="00444690" w:rsidP="00AA3147">
            <w:pPr>
              <w:jc w:val="both"/>
              <w:rPr>
                <w:b/>
                <w:sz w:val="18"/>
                <w:szCs w:val="18"/>
              </w:rPr>
            </w:pPr>
            <w:r>
              <w:rPr>
                <w:b/>
                <w:sz w:val="18"/>
                <w:szCs w:val="18"/>
              </w:rPr>
              <w:t xml:space="preserve">H-index </w:t>
            </w:r>
            <w:proofErr w:type="spellStart"/>
            <w:r>
              <w:rPr>
                <w:b/>
                <w:sz w:val="18"/>
                <w:szCs w:val="18"/>
              </w:rPr>
              <w:t>WoS</w:t>
            </w:r>
            <w:proofErr w:type="spellEnd"/>
            <w:r>
              <w:rPr>
                <w:b/>
                <w:sz w:val="18"/>
                <w:szCs w:val="18"/>
              </w:rPr>
              <w:t>/</w:t>
            </w:r>
            <w:proofErr w:type="spellStart"/>
            <w:r>
              <w:rPr>
                <w:b/>
                <w:sz w:val="18"/>
                <w:szCs w:val="18"/>
              </w:rPr>
              <w:t>Scopus</w:t>
            </w:r>
            <w:proofErr w:type="spellEnd"/>
          </w:p>
        </w:tc>
        <w:tc>
          <w:tcPr>
            <w:tcW w:w="754" w:type="dxa"/>
            <w:vAlign w:val="center"/>
          </w:tcPr>
          <w:p w14:paraId="4DA9F90B" w14:textId="77777777" w:rsidR="00444690" w:rsidRDefault="00444690" w:rsidP="00AA3147">
            <w:pPr>
              <w:rPr>
                <w:b/>
              </w:rPr>
            </w:pPr>
            <w:r>
              <w:rPr>
                <w:b/>
              </w:rPr>
              <w:t xml:space="preserve">    /</w:t>
            </w:r>
          </w:p>
        </w:tc>
      </w:tr>
      <w:tr w:rsidR="00444690" w14:paraId="4B17F43B" w14:textId="77777777" w:rsidTr="00AA3147">
        <w:tc>
          <w:tcPr>
            <w:tcW w:w="9859" w:type="dxa"/>
            <w:gridSpan w:val="14"/>
            <w:shd w:val="clear" w:color="auto" w:fill="F7CAAC"/>
          </w:tcPr>
          <w:p w14:paraId="56B3CEF8" w14:textId="77777777" w:rsidR="00444690" w:rsidRDefault="00444690" w:rsidP="00AA3147">
            <w:pPr>
              <w:jc w:val="both"/>
              <w:rPr>
                <w:b/>
              </w:rPr>
            </w:pPr>
            <w:r>
              <w:rPr>
                <w:b/>
              </w:rPr>
              <w:t xml:space="preserve">Přehled o nejvýznamnější publikační a další tvůrčí činnosti nebo další profesní činnosti u odborníků z praxe vztahující se k zabezpečovaným předmětům </w:t>
            </w:r>
          </w:p>
        </w:tc>
      </w:tr>
      <w:tr w:rsidR="00444690" w14:paraId="49862C70" w14:textId="77777777" w:rsidTr="00AA3147">
        <w:trPr>
          <w:trHeight w:val="552"/>
        </w:trPr>
        <w:tc>
          <w:tcPr>
            <w:tcW w:w="9859" w:type="dxa"/>
            <w:gridSpan w:val="14"/>
          </w:tcPr>
          <w:p w14:paraId="6471766F" w14:textId="4C961699" w:rsidR="00C23A61" w:rsidRDefault="005C3914" w:rsidP="00C23A61">
            <w:pPr>
              <w:jc w:val="both"/>
              <w:rPr>
                <w:ins w:id="607" w:author="Hana Ponížilová" w:date="2023-03-14T09:20:00Z"/>
              </w:rPr>
            </w:pPr>
            <w:proofErr w:type="gramStart"/>
            <w:ins w:id="608" w:author="Hana Ponížilová" w:date="2023-03-14T09:21:00Z">
              <w:r>
                <w:t xml:space="preserve">VOS - </w:t>
              </w:r>
            </w:ins>
            <w:proofErr w:type="spellStart"/>
            <w:ins w:id="609" w:author="Hana Ponížilová" w:date="2023-03-14T09:20:00Z">
              <w:r w:rsidR="00C23A61">
                <w:t>Motion</w:t>
              </w:r>
              <w:proofErr w:type="spellEnd"/>
              <w:proofErr w:type="gramEnd"/>
              <w:r w:rsidR="00C23A61">
                <w:t xml:space="preserve"> design a </w:t>
              </w:r>
              <w:proofErr w:type="spellStart"/>
              <w:r w:rsidR="00C23A61">
                <w:t>imerzivní</w:t>
              </w:r>
              <w:proofErr w:type="spellEnd"/>
              <w:r w:rsidR="00C23A61">
                <w:t xml:space="preserve"> technologie </w:t>
              </w:r>
            </w:ins>
          </w:p>
          <w:p w14:paraId="6CDB6EB5" w14:textId="0F052A4E" w:rsidR="00C23A61" w:rsidRDefault="005C3914" w:rsidP="00C23A61">
            <w:pPr>
              <w:jc w:val="both"/>
              <w:rPr>
                <w:ins w:id="610" w:author="Hana Ponížilová" w:date="2023-03-14T09:20:00Z"/>
              </w:rPr>
            </w:pPr>
            <w:ins w:id="611" w:author="Hana Ponížilová" w:date="2023-03-14T09:20:00Z">
              <w:r>
                <w:t xml:space="preserve">OFFSITE </w:t>
              </w:r>
              <w:proofErr w:type="gramStart"/>
              <w:r>
                <w:t xml:space="preserve">studio </w:t>
              </w:r>
            </w:ins>
            <w:ins w:id="612" w:author="Hana Ponížilová" w:date="2023-03-14T09:21:00Z">
              <w:r>
                <w:t>-</w:t>
              </w:r>
            </w:ins>
            <w:ins w:id="613" w:author="Hana Ponížilová" w:date="2023-03-14T09:20:00Z">
              <w:r w:rsidR="00C23A61">
                <w:t xml:space="preserve"> </w:t>
              </w:r>
              <w:proofErr w:type="spellStart"/>
              <w:r w:rsidR="00C23A61">
                <w:t>imerzivní</w:t>
              </w:r>
              <w:proofErr w:type="spellEnd"/>
              <w:proofErr w:type="gramEnd"/>
              <w:r w:rsidR="00C23A61">
                <w:t xml:space="preserve"> technologie a </w:t>
              </w:r>
              <w:proofErr w:type="spellStart"/>
              <w:r w:rsidR="00C23A61">
                <w:t>motion</w:t>
              </w:r>
              <w:proofErr w:type="spellEnd"/>
              <w:r w:rsidR="00C23A61">
                <w:t xml:space="preserve"> design, </w:t>
              </w:r>
            </w:ins>
          </w:p>
          <w:p w14:paraId="655AB30C" w14:textId="4722067F" w:rsidR="007F5D9A" w:rsidRPr="00ED166F" w:rsidRDefault="007F5D9A" w:rsidP="007F5D9A">
            <w:pPr>
              <w:jc w:val="both"/>
              <w:rPr>
                <w:ins w:id="614" w:author="Hana Ponížilová" w:date="2023-03-14T09:19:00Z"/>
                <w:bCs/>
              </w:rPr>
            </w:pPr>
            <w:ins w:id="615" w:author="Hana Ponížilová" w:date="2023-03-14T09:19:00Z">
              <w:r w:rsidRPr="00ED166F">
                <w:rPr>
                  <w:bCs/>
                </w:rPr>
                <w:t xml:space="preserve">LOG </w:t>
              </w:r>
              <w:proofErr w:type="gramStart"/>
              <w:r w:rsidRPr="00ED166F">
                <w:rPr>
                  <w:bCs/>
                </w:rPr>
                <w:t>OUT</w:t>
              </w:r>
            </w:ins>
            <w:r w:rsidR="00ED166F">
              <w:rPr>
                <w:bCs/>
              </w:rPr>
              <w:t xml:space="preserve"> -</w:t>
            </w:r>
            <w:ins w:id="616" w:author="Hana Ponížilová" w:date="2023-03-14T09:19:00Z">
              <w:r w:rsidRPr="00ED166F">
                <w:rPr>
                  <w:bCs/>
                </w:rPr>
                <w:t xml:space="preserve"> Audiovizuální</w:t>
              </w:r>
              <w:proofErr w:type="gramEnd"/>
              <w:r w:rsidRPr="00ED166F">
                <w:rPr>
                  <w:bCs/>
                </w:rPr>
                <w:t xml:space="preserve"> performance, optické kabely ve spolupráci s JAMU, Káznice Brno a zámek Napajedla</w:t>
              </w:r>
            </w:ins>
          </w:p>
          <w:p w14:paraId="2C43F3E9" w14:textId="77777777" w:rsidR="007F5D9A" w:rsidRDefault="007F5D9A" w:rsidP="007F5D9A">
            <w:pPr>
              <w:jc w:val="both"/>
              <w:rPr>
                <w:bCs/>
              </w:rPr>
            </w:pPr>
            <w:proofErr w:type="spellStart"/>
            <w:ins w:id="617" w:author="Hana Ponížilová" w:date="2023-03-14T09:19:00Z">
              <w:r w:rsidRPr="00ED166F">
                <w:rPr>
                  <w:bCs/>
                </w:rPr>
                <w:t>Videomappingová</w:t>
              </w:r>
              <w:proofErr w:type="spellEnd"/>
              <w:r w:rsidRPr="00ED166F">
                <w:rPr>
                  <w:bCs/>
                </w:rPr>
                <w:t xml:space="preserve"> instalace, Krajská galerie ve Zlíně</w:t>
              </w:r>
            </w:ins>
          </w:p>
          <w:p w14:paraId="5E504C26" w14:textId="23A5D75E" w:rsidR="00ED166F" w:rsidRPr="00ED166F" w:rsidRDefault="00ED166F" w:rsidP="007F5D9A">
            <w:pPr>
              <w:jc w:val="both"/>
              <w:rPr>
                <w:bCs/>
              </w:rPr>
            </w:pPr>
          </w:p>
        </w:tc>
      </w:tr>
      <w:tr w:rsidR="00444690" w14:paraId="7A23F76C" w14:textId="77777777" w:rsidTr="00AA3147">
        <w:trPr>
          <w:trHeight w:val="218"/>
        </w:trPr>
        <w:tc>
          <w:tcPr>
            <w:tcW w:w="9859" w:type="dxa"/>
            <w:gridSpan w:val="14"/>
            <w:shd w:val="clear" w:color="auto" w:fill="F7CAAC"/>
          </w:tcPr>
          <w:p w14:paraId="3B63AE56" w14:textId="77777777" w:rsidR="00444690" w:rsidRDefault="00444690" w:rsidP="00AA3147">
            <w:pPr>
              <w:rPr>
                <w:b/>
              </w:rPr>
            </w:pPr>
            <w:r>
              <w:rPr>
                <w:b/>
              </w:rPr>
              <w:t>Působení v zahraničí</w:t>
            </w:r>
          </w:p>
        </w:tc>
      </w:tr>
      <w:tr w:rsidR="00444690" w14:paraId="0823E706" w14:textId="77777777" w:rsidTr="00AA3147">
        <w:trPr>
          <w:trHeight w:val="600"/>
        </w:trPr>
        <w:tc>
          <w:tcPr>
            <w:tcW w:w="9859" w:type="dxa"/>
            <w:gridSpan w:val="14"/>
          </w:tcPr>
          <w:p w14:paraId="50D7F6CD" w14:textId="77777777" w:rsidR="00444690" w:rsidRDefault="00444690" w:rsidP="00AA3147">
            <w:pPr>
              <w:rPr>
                <w:b/>
              </w:rPr>
            </w:pPr>
          </w:p>
        </w:tc>
      </w:tr>
      <w:tr w:rsidR="00444690" w14:paraId="5FF3C6AB" w14:textId="77777777" w:rsidTr="00FD39F1">
        <w:trPr>
          <w:cantSplit/>
          <w:trHeight w:val="470"/>
        </w:trPr>
        <w:tc>
          <w:tcPr>
            <w:tcW w:w="2585" w:type="dxa"/>
            <w:shd w:val="clear" w:color="auto" w:fill="F7CAAC"/>
          </w:tcPr>
          <w:p w14:paraId="64628EC5" w14:textId="77777777" w:rsidR="00444690" w:rsidRDefault="00444690" w:rsidP="00AA3147">
            <w:pPr>
              <w:jc w:val="both"/>
              <w:rPr>
                <w:b/>
              </w:rPr>
            </w:pPr>
            <w:r>
              <w:rPr>
                <w:b/>
              </w:rPr>
              <w:t xml:space="preserve">Podpis </w:t>
            </w:r>
          </w:p>
        </w:tc>
        <w:tc>
          <w:tcPr>
            <w:tcW w:w="4111" w:type="dxa"/>
            <w:gridSpan w:val="8"/>
          </w:tcPr>
          <w:p w14:paraId="340C013F" w14:textId="69038592" w:rsidR="00444690" w:rsidRDefault="00A105CD" w:rsidP="00AA3147">
            <w:pPr>
              <w:jc w:val="both"/>
            </w:pPr>
            <w:r>
              <w:t>Matej Vázal v.</w:t>
            </w:r>
            <w:r w:rsidR="00943664">
              <w:t xml:space="preserve"> </w:t>
            </w:r>
            <w:r>
              <w:t>r.</w:t>
            </w:r>
          </w:p>
        </w:tc>
        <w:tc>
          <w:tcPr>
            <w:tcW w:w="850" w:type="dxa"/>
            <w:shd w:val="clear" w:color="auto" w:fill="F7CAAC"/>
          </w:tcPr>
          <w:p w14:paraId="4B989405" w14:textId="77777777" w:rsidR="00444690" w:rsidRDefault="00444690" w:rsidP="00AA3147">
            <w:pPr>
              <w:jc w:val="both"/>
            </w:pPr>
            <w:r>
              <w:rPr>
                <w:b/>
              </w:rPr>
              <w:t>datum</w:t>
            </w:r>
          </w:p>
        </w:tc>
        <w:tc>
          <w:tcPr>
            <w:tcW w:w="2313" w:type="dxa"/>
            <w:gridSpan w:val="4"/>
          </w:tcPr>
          <w:p w14:paraId="37735E41" w14:textId="13236DDB" w:rsidR="00444690" w:rsidRDefault="00943664" w:rsidP="00AA3147">
            <w:pPr>
              <w:jc w:val="both"/>
            </w:pPr>
            <w:r>
              <w:t>10. 10. 2022</w:t>
            </w:r>
          </w:p>
        </w:tc>
      </w:tr>
    </w:tbl>
    <w:p w14:paraId="269532EB" w14:textId="7A776363" w:rsidR="00DE5C45" w:rsidRDefault="00DE5C45">
      <w:r>
        <w:br w:type="page"/>
      </w:r>
    </w:p>
    <w:tbl>
      <w:tblPr>
        <w:tblW w:w="9809"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88"/>
        <w:gridCol w:w="284"/>
        <w:gridCol w:w="552"/>
        <w:gridCol w:w="1698"/>
        <w:gridCol w:w="135"/>
        <w:gridCol w:w="390"/>
        <w:gridCol w:w="164"/>
        <w:gridCol w:w="298"/>
        <w:gridCol w:w="691"/>
        <w:gridCol w:w="999"/>
        <w:gridCol w:w="75"/>
        <w:gridCol w:w="30"/>
        <w:gridCol w:w="598"/>
        <w:gridCol w:w="689"/>
        <w:gridCol w:w="718"/>
      </w:tblGrid>
      <w:tr w:rsidR="001C0865" w:rsidRPr="001C0865" w14:paraId="1C895DFF" w14:textId="77777777" w:rsidTr="005C1F29">
        <w:tc>
          <w:tcPr>
            <w:tcW w:w="9809" w:type="dxa"/>
            <w:gridSpan w:val="15"/>
            <w:tcBorders>
              <w:top w:val="single" w:sz="6" w:space="0" w:color="auto"/>
              <w:left w:val="single" w:sz="6" w:space="0" w:color="auto"/>
              <w:bottom w:val="double" w:sz="6" w:space="0" w:color="auto"/>
              <w:right w:val="single" w:sz="6" w:space="0" w:color="auto"/>
            </w:tcBorders>
            <w:shd w:val="clear" w:color="auto" w:fill="BDD6EE"/>
            <w:hideMark/>
          </w:tcPr>
          <w:p w14:paraId="3AC46CA9" w14:textId="77777777" w:rsidR="001C0865" w:rsidRPr="001C0865" w:rsidRDefault="001C0865" w:rsidP="001C0865">
            <w:pPr>
              <w:jc w:val="both"/>
              <w:textAlignment w:val="baseline"/>
              <w:rPr>
                <w:rFonts w:ascii="Segoe UI" w:hAnsi="Segoe UI" w:cs="Segoe UI"/>
                <w:sz w:val="18"/>
                <w:szCs w:val="18"/>
              </w:rPr>
            </w:pPr>
            <w:r w:rsidRPr="001C0865">
              <w:rPr>
                <w:b/>
                <w:bCs/>
                <w:sz w:val="28"/>
                <w:szCs w:val="28"/>
              </w:rPr>
              <w:lastRenderedPageBreak/>
              <w:t>C-I – Personální zabezpečení</w:t>
            </w:r>
            <w:r w:rsidRPr="001C0865">
              <w:rPr>
                <w:sz w:val="28"/>
                <w:szCs w:val="28"/>
              </w:rPr>
              <w:t> </w:t>
            </w:r>
          </w:p>
        </w:tc>
      </w:tr>
      <w:tr w:rsidR="001C0865" w:rsidRPr="001C0865" w14:paraId="5CD02B5B" w14:textId="77777777" w:rsidTr="005C1F29">
        <w:tc>
          <w:tcPr>
            <w:tcW w:w="2488" w:type="dxa"/>
            <w:tcBorders>
              <w:top w:val="double" w:sz="6" w:space="0" w:color="auto"/>
              <w:left w:val="single" w:sz="6" w:space="0" w:color="auto"/>
              <w:bottom w:val="single" w:sz="6" w:space="0" w:color="auto"/>
              <w:right w:val="single" w:sz="6" w:space="0" w:color="auto"/>
            </w:tcBorders>
            <w:shd w:val="clear" w:color="auto" w:fill="F7CAAC"/>
            <w:hideMark/>
          </w:tcPr>
          <w:p w14:paraId="5CE7C7DE" w14:textId="77777777" w:rsidR="001C0865" w:rsidRPr="001C0865" w:rsidRDefault="001C0865" w:rsidP="001C0865">
            <w:pPr>
              <w:jc w:val="both"/>
              <w:textAlignment w:val="baseline"/>
              <w:rPr>
                <w:rFonts w:ascii="Segoe UI" w:hAnsi="Segoe UI" w:cs="Segoe UI"/>
                <w:sz w:val="18"/>
                <w:szCs w:val="18"/>
              </w:rPr>
            </w:pPr>
            <w:r w:rsidRPr="001C0865">
              <w:rPr>
                <w:b/>
                <w:bCs/>
              </w:rPr>
              <w:t>Vysoká škola</w:t>
            </w:r>
            <w:r w:rsidRPr="001C0865">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42EB6D62" w14:textId="77777777" w:rsidR="001C0865" w:rsidRPr="001C0865" w:rsidRDefault="001C0865" w:rsidP="001C0865">
            <w:pPr>
              <w:jc w:val="both"/>
              <w:textAlignment w:val="baseline"/>
              <w:rPr>
                <w:rFonts w:ascii="Segoe UI" w:hAnsi="Segoe UI" w:cs="Segoe UI"/>
                <w:sz w:val="18"/>
                <w:szCs w:val="18"/>
              </w:rPr>
            </w:pPr>
            <w:r w:rsidRPr="001C0865">
              <w:t>Univerzita Tomáše Bati ve Zlíně </w:t>
            </w:r>
          </w:p>
        </w:tc>
      </w:tr>
      <w:tr w:rsidR="001C0865" w:rsidRPr="001C0865" w14:paraId="78C277EF" w14:textId="77777777" w:rsidTr="005C1F29">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391C2B55" w14:textId="77777777" w:rsidR="001C0865" w:rsidRPr="001C0865" w:rsidRDefault="001C0865" w:rsidP="001C0865">
            <w:pPr>
              <w:jc w:val="both"/>
              <w:textAlignment w:val="baseline"/>
              <w:rPr>
                <w:rFonts w:ascii="Segoe UI" w:hAnsi="Segoe UI" w:cs="Segoe UI"/>
                <w:sz w:val="18"/>
                <w:szCs w:val="18"/>
              </w:rPr>
            </w:pPr>
            <w:r w:rsidRPr="001C0865">
              <w:rPr>
                <w:b/>
                <w:bCs/>
              </w:rPr>
              <w:t>Součást vysoké školy</w:t>
            </w:r>
            <w:r w:rsidRPr="001C0865">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08B73D97" w14:textId="77777777" w:rsidR="001C0865" w:rsidRPr="001C0865" w:rsidRDefault="001C0865" w:rsidP="001C0865">
            <w:pPr>
              <w:jc w:val="both"/>
              <w:textAlignment w:val="baseline"/>
              <w:rPr>
                <w:rFonts w:ascii="Segoe UI" w:hAnsi="Segoe UI" w:cs="Segoe UI"/>
                <w:sz w:val="18"/>
                <w:szCs w:val="18"/>
              </w:rPr>
            </w:pPr>
            <w:r w:rsidRPr="001C0865">
              <w:t>Fakulta multimediálních komunikací </w:t>
            </w:r>
          </w:p>
        </w:tc>
      </w:tr>
      <w:tr w:rsidR="001C0865" w:rsidRPr="001C0865" w14:paraId="7F824766" w14:textId="77777777" w:rsidTr="005C1F29">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578000DC" w14:textId="77777777" w:rsidR="001C0865" w:rsidRPr="001C0865" w:rsidRDefault="001C0865" w:rsidP="001C0865">
            <w:pPr>
              <w:jc w:val="both"/>
              <w:textAlignment w:val="baseline"/>
              <w:rPr>
                <w:rFonts w:ascii="Segoe UI" w:hAnsi="Segoe UI" w:cs="Segoe UI"/>
                <w:sz w:val="18"/>
                <w:szCs w:val="18"/>
              </w:rPr>
            </w:pPr>
            <w:r w:rsidRPr="001C0865">
              <w:rPr>
                <w:b/>
                <w:bCs/>
              </w:rPr>
              <w:t>Název studijního programu</w:t>
            </w:r>
            <w:r w:rsidRPr="001C0865">
              <w:t> </w:t>
            </w:r>
          </w:p>
        </w:tc>
        <w:tc>
          <w:tcPr>
            <w:tcW w:w="7321" w:type="dxa"/>
            <w:gridSpan w:val="14"/>
            <w:tcBorders>
              <w:top w:val="single" w:sz="6" w:space="0" w:color="auto"/>
              <w:left w:val="single" w:sz="6" w:space="0" w:color="auto"/>
              <w:bottom w:val="single" w:sz="6" w:space="0" w:color="auto"/>
              <w:right w:val="single" w:sz="6" w:space="0" w:color="auto"/>
            </w:tcBorders>
            <w:shd w:val="clear" w:color="auto" w:fill="auto"/>
            <w:hideMark/>
          </w:tcPr>
          <w:p w14:paraId="64ADEDA2" w14:textId="77777777" w:rsidR="001C0865" w:rsidRPr="001C0865" w:rsidRDefault="001C0865" w:rsidP="001C0865">
            <w:pPr>
              <w:jc w:val="both"/>
              <w:textAlignment w:val="baseline"/>
              <w:rPr>
                <w:rFonts w:ascii="Segoe UI" w:hAnsi="Segoe UI" w:cs="Segoe UI"/>
                <w:sz w:val="18"/>
                <w:szCs w:val="18"/>
              </w:rPr>
            </w:pPr>
            <w:r w:rsidRPr="001C0865">
              <w:t>Kreativní odvětví a digitální kultura </w:t>
            </w:r>
          </w:p>
        </w:tc>
      </w:tr>
      <w:tr w:rsidR="001C0865" w:rsidRPr="001C0865" w14:paraId="76FD7DF2" w14:textId="77777777" w:rsidTr="00B1058D">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43FA154E" w14:textId="77777777" w:rsidR="001C0865" w:rsidRPr="001C0865" w:rsidRDefault="001C0865" w:rsidP="001C0865">
            <w:pPr>
              <w:jc w:val="both"/>
              <w:textAlignment w:val="baseline"/>
              <w:rPr>
                <w:rFonts w:ascii="Segoe UI" w:hAnsi="Segoe UI" w:cs="Segoe UI"/>
                <w:sz w:val="18"/>
                <w:szCs w:val="18"/>
              </w:rPr>
            </w:pPr>
            <w:r w:rsidRPr="001C0865">
              <w:rPr>
                <w:b/>
                <w:bCs/>
              </w:rPr>
              <w:t>Jméno a příjmení</w:t>
            </w:r>
            <w:r w:rsidRPr="001C0865">
              <w:t> </w:t>
            </w:r>
          </w:p>
        </w:tc>
        <w:tc>
          <w:tcPr>
            <w:tcW w:w="4212" w:type="dxa"/>
            <w:gridSpan w:val="8"/>
            <w:tcBorders>
              <w:top w:val="single" w:sz="6" w:space="0" w:color="auto"/>
              <w:left w:val="single" w:sz="6" w:space="0" w:color="auto"/>
              <w:bottom w:val="single" w:sz="6" w:space="0" w:color="auto"/>
              <w:right w:val="single" w:sz="6" w:space="0" w:color="auto"/>
            </w:tcBorders>
            <w:shd w:val="clear" w:color="auto" w:fill="auto"/>
            <w:hideMark/>
          </w:tcPr>
          <w:p w14:paraId="6C1037E9" w14:textId="77777777" w:rsidR="001C0865" w:rsidRPr="001C0865" w:rsidRDefault="001C0865" w:rsidP="001C0865">
            <w:pPr>
              <w:jc w:val="both"/>
              <w:textAlignment w:val="baseline"/>
              <w:rPr>
                <w:rFonts w:ascii="Segoe UI" w:hAnsi="Segoe UI" w:cs="Segoe UI"/>
                <w:sz w:val="18"/>
                <w:szCs w:val="18"/>
              </w:rPr>
            </w:pPr>
            <w:r w:rsidRPr="001C0865">
              <w:t>Jan Veselský </w:t>
            </w:r>
          </w:p>
        </w:tc>
        <w:tc>
          <w:tcPr>
            <w:tcW w:w="999" w:type="dxa"/>
            <w:tcBorders>
              <w:top w:val="single" w:sz="6" w:space="0" w:color="auto"/>
              <w:left w:val="single" w:sz="6" w:space="0" w:color="auto"/>
              <w:bottom w:val="single" w:sz="6" w:space="0" w:color="auto"/>
              <w:right w:val="single" w:sz="6" w:space="0" w:color="auto"/>
            </w:tcBorders>
            <w:shd w:val="clear" w:color="auto" w:fill="F7CAAC"/>
            <w:hideMark/>
          </w:tcPr>
          <w:p w14:paraId="453DD909" w14:textId="77777777" w:rsidR="001C0865" w:rsidRPr="001C0865" w:rsidRDefault="001C0865" w:rsidP="001C0865">
            <w:pPr>
              <w:jc w:val="both"/>
              <w:textAlignment w:val="baseline"/>
              <w:rPr>
                <w:rFonts w:ascii="Segoe UI" w:hAnsi="Segoe UI" w:cs="Segoe UI"/>
                <w:sz w:val="18"/>
                <w:szCs w:val="18"/>
              </w:rPr>
            </w:pPr>
            <w:r w:rsidRPr="001C0865">
              <w:rPr>
                <w:b/>
                <w:bCs/>
              </w:rPr>
              <w:t>Tituly</w:t>
            </w:r>
            <w:r w:rsidRPr="001C0865">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70BBFD9E" w14:textId="77777777" w:rsidR="001C0865" w:rsidRPr="001C0865" w:rsidRDefault="001C0865" w:rsidP="001C0865">
            <w:pPr>
              <w:jc w:val="both"/>
              <w:textAlignment w:val="baseline"/>
              <w:rPr>
                <w:rFonts w:ascii="Segoe UI" w:hAnsi="Segoe UI" w:cs="Segoe UI"/>
                <w:sz w:val="18"/>
                <w:szCs w:val="18"/>
              </w:rPr>
            </w:pPr>
            <w:r w:rsidRPr="001C0865">
              <w:t>MgA. </w:t>
            </w:r>
          </w:p>
        </w:tc>
      </w:tr>
      <w:tr w:rsidR="006B114B" w:rsidRPr="001C0865" w14:paraId="70DEBE22" w14:textId="77777777" w:rsidTr="00B1058D">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75D5AE50" w14:textId="77777777" w:rsidR="006B114B" w:rsidRPr="001C0865" w:rsidRDefault="006B114B" w:rsidP="006B114B">
            <w:pPr>
              <w:jc w:val="both"/>
              <w:textAlignment w:val="baseline"/>
              <w:rPr>
                <w:rFonts w:ascii="Segoe UI" w:hAnsi="Segoe UI" w:cs="Segoe UI"/>
                <w:sz w:val="18"/>
                <w:szCs w:val="18"/>
              </w:rPr>
            </w:pPr>
            <w:r w:rsidRPr="001C0865">
              <w:rPr>
                <w:b/>
                <w:bCs/>
              </w:rPr>
              <w:t>Rok narození</w:t>
            </w:r>
            <w:r w:rsidRPr="001C0865">
              <w:t> </w:t>
            </w:r>
          </w:p>
        </w:tc>
        <w:tc>
          <w:tcPr>
            <w:tcW w:w="836" w:type="dxa"/>
            <w:gridSpan w:val="2"/>
            <w:tcBorders>
              <w:top w:val="single" w:sz="6" w:space="0" w:color="auto"/>
              <w:left w:val="single" w:sz="6" w:space="0" w:color="auto"/>
              <w:bottom w:val="single" w:sz="6" w:space="0" w:color="auto"/>
              <w:right w:val="single" w:sz="6" w:space="0" w:color="auto"/>
            </w:tcBorders>
            <w:shd w:val="clear" w:color="auto" w:fill="auto"/>
            <w:hideMark/>
          </w:tcPr>
          <w:p w14:paraId="218D2794" w14:textId="77777777" w:rsidR="006B114B" w:rsidRPr="001C0865" w:rsidRDefault="006B114B" w:rsidP="006B114B">
            <w:pPr>
              <w:jc w:val="both"/>
              <w:textAlignment w:val="baseline"/>
              <w:rPr>
                <w:rFonts w:ascii="Segoe UI" w:hAnsi="Segoe UI" w:cs="Segoe UI"/>
                <w:sz w:val="18"/>
                <w:szCs w:val="18"/>
              </w:rPr>
            </w:pPr>
            <w:r w:rsidRPr="001C0865">
              <w:t>1994 </w:t>
            </w:r>
          </w:p>
        </w:tc>
        <w:tc>
          <w:tcPr>
            <w:tcW w:w="1698" w:type="dxa"/>
            <w:tcBorders>
              <w:top w:val="single" w:sz="6" w:space="0" w:color="auto"/>
              <w:left w:val="single" w:sz="6" w:space="0" w:color="auto"/>
              <w:bottom w:val="single" w:sz="6" w:space="0" w:color="auto"/>
              <w:right w:val="single" w:sz="6" w:space="0" w:color="auto"/>
            </w:tcBorders>
            <w:shd w:val="clear" w:color="auto" w:fill="F7CAAC"/>
            <w:hideMark/>
          </w:tcPr>
          <w:p w14:paraId="3F341DA0" w14:textId="77777777" w:rsidR="006B114B" w:rsidRPr="001C0865" w:rsidRDefault="006B114B" w:rsidP="006B114B">
            <w:pPr>
              <w:jc w:val="both"/>
              <w:textAlignment w:val="baseline"/>
              <w:rPr>
                <w:rFonts w:ascii="Segoe UI" w:hAnsi="Segoe UI" w:cs="Segoe UI"/>
                <w:sz w:val="18"/>
                <w:szCs w:val="18"/>
              </w:rPr>
            </w:pPr>
            <w:r w:rsidRPr="001C0865">
              <w:rPr>
                <w:b/>
                <w:bCs/>
              </w:rPr>
              <w:t>typ vztahu k VŠ</w:t>
            </w:r>
            <w:r w:rsidRPr="001C0865">
              <w:t> </w:t>
            </w:r>
          </w:p>
        </w:tc>
        <w:tc>
          <w:tcPr>
            <w:tcW w:w="987" w:type="dxa"/>
            <w:gridSpan w:val="4"/>
            <w:tcBorders>
              <w:top w:val="single" w:sz="6" w:space="0" w:color="auto"/>
              <w:left w:val="single" w:sz="6" w:space="0" w:color="auto"/>
              <w:bottom w:val="single" w:sz="6" w:space="0" w:color="auto"/>
              <w:right w:val="single" w:sz="6" w:space="0" w:color="auto"/>
            </w:tcBorders>
            <w:shd w:val="clear" w:color="auto" w:fill="auto"/>
          </w:tcPr>
          <w:p w14:paraId="2B32D20C" w14:textId="4C380771" w:rsidR="006B114B" w:rsidRDefault="006B114B" w:rsidP="006B114B">
            <w:pPr>
              <w:jc w:val="both"/>
              <w:textAlignment w:val="baseline"/>
            </w:pPr>
            <w:r>
              <w:t>DPP</w:t>
            </w:r>
          </w:p>
          <w:p w14:paraId="4D615A31" w14:textId="0EFB98D5" w:rsidR="006B114B" w:rsidRPr="006B114B" w:rsidRDefault="006B114B" w:rsidP="003463B6">
            <w:pPr>
              <w:rPr>
                <w:rFonts w:ascii="Segoe UI" w:hAnsi="Segoe UI" w:cs="Segoe UI"/>
                <w:sz w:val="18"/>
                <w:szCs w:val="18"/>
              </w:rPr>
            </w:pPr>
            <w:ins w:id="618" w:author="Hana Ponížilová" w:date="2023-03-14T15:15:00Z">
              <w:r>
                <w:t>bud. pp</w:t>
              </w:r>
            </w:ins>
          </w:p>
        </w:tc>
        <w:tc>
          <w:tcPr>
            <w:tcW w:w="691" w:type="dxa"/>
            <w:tcBorders>
              <w:top w:val="single" w:sz="6" w:space="0" w:color="auto"/>
              <w:left w:val="single" w:sz="6" w:space="0" w:color="auto"/>
              <w:bottom w:val="single" w:sz="6" w:space="0" w:color="auto"/>
              <w:right w:val="single" w:sz="6" w:space="0" w:color="auto"/>
            </w:tcBorders>
            <w:shd w:val="clear" w:color="auto" w:fill="F7CAAC"/>
            <w:hideMark/>
          </w:tcPr>
          <w:p w14:paraId="2ACDE630" w14:textId="77777777" w:rsidR="006B114B" w:rsidRPr="001C0865" w:rsidRDefault="006B114B" w:rsidP="006B114B">
            <w:pPr>
              <w:jc w:val="both"/>
              <w:textAlignment w:val="baseline"/>
              <w:rPr>
                <w:rFonts w:ascii="Segoe UI" w:hAnsi="Segoe UI" w:cs="Segoe UI"/>
                <w:sz w:val="18"/>
                <w:szCs w:val="18"/>
              </w:rPr>
            </w:pPr>
            <w:r w:rsidRPr="001C0865">
              <w:rPr>
                <w:b/>
                <w:bCs/>
              </w:rPr>
              <w:t>rozsah</w:t>
            </w:r>
            <w:r w:rsidRPr="001C0865">
              <w:t> </w:t>
            </w: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76217B2A" w14:textId="4F89D0C2" w:rsidR="000E38DF" w:rsidRDefault="000E38DF" w:rsidP="006B114B">
            <w:pPr>
              <w:jc w:val="both"/>
            </w:pPr>
            <w:proofErr w:type="gramStart"/>
            <w:r>
              <w:t>3h</w:t>
            </w:r>
            <w:proofErr w:type="gramEnd"/>
            <w:r>
              <w:t>/t</w:t>
            </w:r>
          </w:p>
          <w:p w14:paraId="380497DB" w14:textId="5ADB50C8" w:rsidR="006B114B" w:rsidRPr="000E38DF" w:rsidRDefault="006B114B" w:rsidP="000E38DF">
            <w:pPr>
              <w:jc w:val="both"/>
            </w:pPr>
            <w:proofErr w:type="gramStart"/>
            <w:ins w:id="619" w:author="Hana Ponížilová" w:date="2023-03-14T15:16:00Z">
              <w:r>
                <w:t>40h</w:t>
              </w:r>
              <w:proofErr w:type="gramEnd"/>
              <w:r>
                <w:t>/t</w:t>
              </w:r>
            </w:ins>
            <w:r w:rsidR="000E38DF">
              <w:t xml:space="preserve"> </w:t>
            </w:r>
            <w:ins w:id="620" w:author="Hana Ponížilová" w:date="2023-03-14T15:16:00Z">
              <w:r>
                <w:t>bud.</w:t>
              </w:r>
            </w:ins>
          </w:p>
        </w:tc>
        <w:tc>
          <w:tcPr>
            <w:tcW w:w="70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5D713425" w14:textId="77777777" w:rsidR="006B114B" w:rsidRDefault="006B114B" w:rsidP="006B114B">
            <w:pPr>
              <w:jc w:val="both"/>
              <w:textAlignment w:val="baseline"/>
              <w:rPr>
                <w:b/>
                <w:bCs/>
              </w:rPr>
            </w:pPr>
            <w:r w:rsidRPr="001C0865">
              <w:rPr>
                <w:b/>
                <w:bCs/>
              </w:rPr>
              <w:t xml:space="preserve">do </w:t>
            </w:r>
          </w:p>
          <w:p w14:paraId="23426CED" w14:textId="201EECDA" w:rsidR="006B114B" w:rsidRPr="001C0865" w:rsidRDefault="006B114B" w:rsidP="006B114B">
            <w:pPr>
              <w:jc w:val="both"/>
              <w:textAlignment w:val="baseline"/>
              <w:rPr>
                <w:rFonts w:ascii="Segoe UI" w:hAnsi="Segoe UI" w:cs="Segoe UI"/>
                <w:sz w:val="18"/>
                <w:szCs w:val="18"/>
              </w:rPr>
            </w:pPr>
            <w:r w:rsidRPr="001C0865">
              <w:rPr>
                <w:b/>
                <w:bCs/>
              </w:rPr>
              <w:t>kdy</w:t>
            </w:r>
            <w:r w:rsidRPr="001C0865">
              <w:t> </w:t>
            </w:r>
          </w:p>
        </w:tc>
        <w:tc>
          <w:tcPr>
            <w:tcW w:w="14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465974B2" w14:textId="77777777" w:rsidR="006B114B" w:rsidRPr="001C0865" w:rsidRDefault="006B114B" w:rsidP="006B114B">
            <w:pPr>
              <w:jc w:val="both"/>
              <w:textAlignment w:val="baseline"/>
              <w:rPr>
                <w:rFonts w:ascii="Segoe UI" w:hAnsi="Segoe UI" w:cs="Segoe UI"/>
                <w:sz w:val="18"/>
                <w:szCs w:val="18"/>
              </w:rPr>
            </w:pPr>
            <w:r w:rsidRPr="001C0865">
              <w:t> </w:t>
            </w:r>
          </w:p>
        </w:tc>
      </w:tr>
      <w:tr w:rsidR="006B114B" w:rsidRPr="001C0865" w14:paraId="033BFD24" w14:textId="77777777" w:rsidTr="00B1058D">
        <w:tc>
          <w:tcPr>
            <w:tcW w:w="5022" w:type="dxa"/>
            <w:gridSpan w:val="4"/>
            <w:tcBorders>
              <w:top w:val="single" w:sz="6" w:space="0" w:color="auto"/>
              <w:left w:val="single" w:sz="6" w:space="0" w:color="auto"/>
              <w:bottom w:val="single" w:sz="6" w:space="0" w:color="auto"/>
              <w:right w:val="single" w:sz="6" w:space="0" w:color="auto"/>
            </w:tcBorders>
            <w:shd w:val="clear" w:color="auto" w:fill="F7CAAC"/>
            <w:hideMark/>
          </w:tcPr>
          <w:p w14:paraId="2C3106A7" w14:textId="77777777" w:rsidR="006B114B" w:rsidRPr="001C0865" w:rsidRDefault="006B114B" w:rsidP="006B114B">
            <w:pPr>
              <w:jc w:val="both"/>
              <w:textAlignment w:val="baseline"/>
              <w:rPr>
                <w:rFonts w:ascii="Segoe UI" w:hAnsi="Segoe UI" w:cs="Segoe UI"/>
                <w:sz w:val="18"/>
                <w:szCs w:val="18"/>
              </w:rPr>
            </w:pPr>
            <w:r w:rsidRPr="001C0865">
              <w:rPr>
                <w:b/>
                <w:bCs/>
              </w:rPr>
              <w:t>Typ vztahu na součásti VŠ, která uskutečňuje st. program</w:t>
            </w:r>
            <w:r w:rsidRPr="001C0865">
              <w:t> </w:t>
            </w:r>
          </w:p>
        </w:tc>
        <w:tc>
          <w:tcPr>
            <w:tcW w:w="987" w:type="dxa"/>
            <w:gridSpan w:val="4"/>
            <w:tcBorders>
              <w:top w:val="single" w:sz="6" w:space="0" w:color="auto"/>
              <w:left w:val="single" w:sz="6" w:space="0" w:color="auto"/>
              <w:bottom w:val="single" w:sz="6" w:space="0" w:color="auto"/>
              <w:right w:val="single" w:sz="6" w:space="0" w:color="auto"/>
            </w:tcBorders>
            <w:shd w:val="clear" w:color="auto" w:fill="auto"/>
            <w:hideMark/>
          </w:tcPr>
          <w:p w14:paraId="4EBC1CA3" w14:textId="77777777" w:rsidR="006B114B" w:rsidRDefault="006B114B" w:rsidP="006B114B">
            <w:pPr>
              <w:jc w:val="both"/>
              <w:textAlignment w:val="baseline"/>
              <w:rPr>
                <w:ins w:id="621" w:author="Hana Ponížilová" w:date="2023-03-14T15:16:00Z"/>
              </w:rPr>
            </w:pPr>
            <w:r w:rsidRPr="001C0865">
              <w:t>DPP </w:t>
            </w:r>
          </w:p>
          <w:p w14:paraId="6FD90883" w14:textId="60C5FAF1" w:rsidR="006B114B" w:rsidRPr="001C0865" w:rsidRDefault="006B114B" w:rsidP="006B114B">
            <w:pPr>
              <w:jc w:val="both"/>
              <w:textAlignment w:val="baseline"/>
              <w:rPr>
                <w:rFonts w:ascii="Segoe UI" w:hAnsi="Segoe UI" w:cs="Segoe UI"/>
                <w:sz w:val="18"/>
                <w:szCs w:val="18"/>
              </w:rPr>
            </w:pPr>
            <w:ins w:id="622" w:author="Hana Ponížilová" w:date="2023-03-14T15:16:00Z">
              <w:r>
                <w:t>bud. pp</w:t>
              </w:r>
            </w:ins>
          </w:p>
        </w:tc>
        <w:tc>
          <w:tcPr>
            <w:tcW w:w="691" w:type="dxa"/>
            <w:tcBorders>
              <w:top w:val="single" w:sz="6" w:space="0" w:color="auto"/>
              <w:left w:val="single" w:sz="6" w:space="0" w:color="auto"/>
              <w:bottom w:val="single" w:sz="6" w:space="0" w:color="auto"/>
              <w:right w:val="single" w:sz="6" w:space="0" w:color="auto"/>
            </w:tcBorders>
            <w:shd w:val="clear" w:color="auto" w:fill="F7CAAC"/>
            <w:hideMark/>
          </w:tcPr>
          <w:p w14:paraId="74286D3E" w14:textId="77777777" w:rsidR="006B114B" w:rsidRPr="001C0865" w:rsidRDefault="006B114B" w:rsidP="006B114B">
            <w:pPr>
              <w:jc w:val="both"/>
              <w:textAlignment w:val="baseline"/>
              <w:rPr>
                <w:rFonts w:ascii="Segoe UI" w:hAnsi="Segoe UI" w:cs="Segoe UI"/>
                <w:sz w:val="18"/>
                <w:szCs w:val="18"/>
              </w:rPr>
            </w:pPr>
            <w:r w:rsidRPr="001C0865">
              <w:rPr>
                <w:b/>
                <w:bCs/>
              </w:rPr>
              <w:t>rozsah</w:t>
            </w:r>
            <w:r w:rsidRPr="001C0865">
              <w:t> </w:t>
            </w:r>
          </w:p>
        </w:tc>
        <w:tc>
          <w:tcPr>
            <w:tcW w:w="999" w:type="dxa"/>
            <w:tcBorders>
              <w:top w:val="single" w:sz="6" w:space="0" w:color="auto"/>
              <w:left w:val="single" w:sz="6" w:space="0" w:color="auto"/>
              <w:bottom w:val="single" w:sz="6" w:space="0" w:color="auto"/>
              <w:right w:val="single" w:sz="6" w:space="0" w:color="auto"/>
            </w:tcBorders>
            <w:shd w:val="clear" w:color="auto" w:fill="auto"/>
            <w:hideMark/>
          </w:tcPr>
          <w:p w14:paraId="1E9C5C5C" w14:textId="328612B2" w:rsidR="000E38DF" w:rsidRDefault="000E38DF" w:rsidP="000E38DF">
            <w:pPr>
              <w:jc w:val="both"/>
            </w:pPr>
            <w:proofErr w:type="gramStart"/>
            <w:r>
              <w:t>3h</w:t>
            </w:r>
            <w:proofErr w:type="gramEnd"/>
            <w:r>
              <w:t>/t</w:t>
            </w:r>
          </w:p>
          <w:p w14:paraId="4DF3D3D7" w14:textId="53BF2544" w:rsidR="006B114B" w:rsidRPr="000E38DF" w:rsidRDefault="006B114B" w:rsidP="000E38DF">
            <w:pPr>
              <w:jc w:val="both"/>
            </w:pPr>
            <w:proofErr w:type="gramStart"/>
            <w:ins w:id="623" w:author="Hana Ponížilová" w:date="2023-03-14T15:15:00Z">
              <w:r>
                <w:t>40h</w:t>
              </w:r>
              <w:proofErr w:type="gramEnd"/>
              <w:r>
                <w:t>/t</w:t>
              </w:r>
            </w:ins>
            <w:r w:rsidR="0068253D">
              <w:t xml:space="preserve"> </w:t>
            </w:r>
            <w:ins w:id="624" w:author="Hana Ponížilová" w:date="2023-03-14T15:15:00Z">
              <w:r>
                <w:t>bud.</w:t>
              </w:r>
            </w:ins>
          </w:p>
        </w:tc>
        <w:tc>
          <w:tcPr>
            <w:tcW w:w="70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6C2C1CBE" w14:textId="77777777" w:rsidR="006B114B" w:rsidRDefault="006B114B" w:rsidP="006B114B">
            <w:pPr>
              <w:jc w:val="both"/>
              <w:textAlignment w:val="baseline"/>
              <w:rPr>
                <w:b/>
                <w:bCs/>
              </w:rPr>
            </w:pPr>
            <w:r w:rsidRPr="001C0865">
              <w:rPr>
                <w:b/>
                <w:bCs/>
              </w:rPr>
              <w:t xml:space="preserve">do </w:t>
            </w:r>
          </w:p>
          <w:p w14:paraId="1E12C3BD" w14:textId="5AEA5E2F" w:rsidR="006B114B" w:rsidRPr="001C0865" w:rsidRDefault="006B114B" w:rsidP="006B114B">
            <w:pPr>
              <w:jc w:val="both"/>
              <w:textAlignment w:val="baseline"/>
              <w:rPr>
                <w:rFonts w:ascii="Segoe UI" w:hAnsi="Segoe UI" w:cs="Segoe UI"/>
                <w:sz w:val="18"/>
                <w:szCs w:val="18"/>
              </w:rPr>
            </w:pPr>
            <w:r w:rsidRPr="001C0865">
              <w:rPr>
                <w:b/>
                <w:bCs/>
              </w:rPr>
              <w:t>kdy</w:t>
            </w:r>
            <w:r w:rsidRPr="001C0865">
              <w:t> </w:t>
            </w:r>
          </w:p>
        </w:tc>
        <w:tc>
          <w:tcPr>
            <w:tcW w:w="1407"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EBDAF6" w14:textId="77777777" w:rsidR="006B114B" w:rsidRPr="001C0865" w:rsidRDefault="006B114B" w:rsidP="006B114B">
            <w:pPr>
              <w:jc w:val="both"/>
              <w:textAlignment w:val="baseline"/>
              <w:rPr>
                <w:rFonts w:ascii="Segoe UI" w:hAnsi="Segoe UI" w:cs="Segoe UI"/>
                <w:sz w:val="18"/>
                <w:szCs w:val="18"/>
              </w:rPr>
            </w:pPr>
            <w:r w:rsidRPr="001C0865">
              <w:t> </w:t>
            </w:r>
          </w:p>
        </w:tc>
      </w:tr>
      <w:tr w:rsidR="006B114B" w:rsidRPr="001C0865" w14:paraId="7EC4466A" w14:textId="77777777" w:rsidTr="005C1F29">
        <w:tc>
          <w:tcPr>
            <w:tcW w:w="6009" w:type="dxa"/>
            <w:gridSpan w:val="8"/>
            <w:tcBorders>
              <w:top w:val="single" w:sz="6" w:space="0" w:color="auto"/>
              <w:left w:val="single" w:sz="6" w:space="0" w:color="auto"/>
              <w:bottom w:val="single" w:sz="6" w:space="0" w:color="auto"/>
              <w:right w:val="single" w:sz="6" w:space="0" w:color="auto"/>
            </w:tcBorders>
            <w:shd w:val="clear" w:color="auto" w:fill="F7CAAC"/>
            <w:hideMark/>
          </w:tcPr>
          <w:p w14:paraId="2F6B0587" w14:textId="77777777" w:rsidR="006B114B" w:rsidRPr="001C0865" w:rsidRDefault="006B114B" w:rsidP="006B114B">
            <w:pPr>
              <w:jc w:val="both"/>
              <w:textAlignment w:val="baseline"/>
              <w:rPr>
                <w:rFonts w:ascii="Segoe UI" w:hAnsi="Segoe UI" w:cs="Segoe UI"/>
                <w:sz w:val="18"/>
                <w:szCs w:val="18"/>
              </w:rPr>
            </w:pPr>
            <w:r w:rsidRPr="001C0865">
              <w:rPr>
                <w:b/>
                <w:bCs/>
              </w:rPr>
              <w:t>Další současná působení jako akademický pracovník na jiných VŠ</w:t>
            </w:r>
            <w:r w:rsidRPr="001C0865">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7BFCF68" w14:textId="77777777" w:rsidR="006B114B" w:rsidRPr="001C0865" w:rsidRDefault="006B114B" w:rsidP="006B114B">
            <w:pPr>
              <w:jc w:val="both"/>
              <w:textAlignment w:val="baseline"/>
              <w:rPr>
                <w:rFonts w:ascii="Segoe UI" w:hAnsi="Segoe UI" w:cs="Segoe UI"/>
                <w:sz w:val="18"/>
                <w:szCs w:val="18"/>
              </w:rPr>
            </w:pPr>
            <w:r w:rsidRPr="001C0865">
              <w:rPr>
                <w:b/>
                <w:bCs/>
              </w:rPr>
              <w:t xml:space="preserve">typ </w:t>
            </w:r>
            <w:proofErr w:type="spellStart"/>
            <w:r w:rsidRPr="001C0865">
              <w:rPr>
                <w:b/>
                <w:bCs/>
              </w:rPr>
              <w:t>prac</w:t>
            </w:r>
            <w:proofErr w:type="spellEnd"/>
            <w:r w:rsidRPr="001C0865">
              <w:rPr>
                <w:b/>
                <w:bCs/>
              </w:rPr>
              <w:t>. vztahu</w:t>
            </w:r>
            <w:r w:rsidRPr="001C0865">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F7CAAC"/>
            <w:hideMark/>
          </w:tcPr>
          <w:p w14:paraId="54849E93" w14:textId="77777777" w:rsidR="006B114B" w:rsidRPr="001C0865" w:rsidRDefault="006B114B" w:rsidP="006B114B">
            <w:pPr>
              <w:jc w:val="both"/>
              <w:textAlignment w:val="baseline"/>
              <w:rPr>
                <w:rFonts w:ascii="Segoe UI" w:hAnsi="Segoe UI" w:cs="Segoe UI"/>
                <w:sz w:val="18"/>
                <w:szCs w:val="18"/>
              </w:rPr>
            </w:pPr>
            <w:r w:rsidRPr="001C0865">
              <w:rPr>
                <w:b/>
                <w:bCs/>
              </w:rPr>
              <w:t>rozsah</w:t>
            </w:r>
            <w:r w:rsidRPr="001C0865">
              <w:t> </w:t>
            </w:r>
          </w:p>
        </w:tc>
      </w:tr>
      <w:tr w:rsidR="006B114B" w:rsidRPr="001C0865" w14:paraId="13599326" w14:textId="77777777" w:rsidTr="005C1F29">
        <w:tc>
          <w:tcPr>
            <w:tcW w:w="6009" w:type="dxa"/>
            <w:gridSpan w:val="8"/>
            <w:tcBorders>
              <w:top w:val="single" w:sz="6" w:space="0" w:color="auto"/>
              <w:left w:val="single" w:sz="6" w:space="0" w:color="auto"/>
              <w:bottom w:val="single" w:sz="6" w:space="0" w:color="auto"/>
              <w:right w:val="single" w:sz="6" w:space="0" w:color="auto"/>
            </w:tcBorders>
            <w:shd w:val="clear" w:color="auto" w:fill="auto"/>
            <w:hideMark/>
          </w:tcPr>
          <w:p w14:paraId="4ACE489E" w14:textId="77777777" w:rsidR="006B114B" w:rsidRPr="001C0865" w:rsidRDefault="006B114B" w:rsidP="006B114B">
            <w:pPr>
              <w:jc w:val="both"/>
              <w:textAlignment w:val="baseline"/>
              <w:rPr>
                <w:rFonts w:ascii="Segoe UI" w:hAnsi="Segoe UI" w:cs="Segoe UI"/>
                <w:sz w:val="18"/>
                <w:szCs w:val="18"/>
              </w:rPr>
            </w:pPr>
            <w:r w:rsidRPr="001C0865">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66C4B5D4" w14:textId="77777777" w:rsidR="006B114B" w:rsidRPr="001C0865" w:rsidRDefault="006B114B" w:rsidP="006B114B">
            <w:pPr>
              <w:jc w:val="both"/>
              <w:textAlignment w:val="baseline"/>
              <w:rPr>
                <w:rFonts w:ascii="Segoe UI" w:hAnsi="Segoe UI" w:cs="Segoe UI"/>
                <w:sz w:val="18"/>
                <w:szCs w:val="18"/>
              </w:rPr>
            </w:pPr>
            <w:r w:rsidRPr="001C0865">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23807D74" w14:textId="77777777" w:rsidR="006B114B" w:rsidRPr="001C0865" w:rsidRDefault="006B114B" w:rsidP="006B114B">
            <w:pPr>
              <w:jc w:val="both"/>
              <w:textAlignment w:val="baseline"/>
              <w:rPr>
                <w:rFonts w:ascii="Segoe UI" w:hAnsi="Segoe UI" w:cs="Segoe UI"/>
                <w:sz w:val="18"/>
                <w:szCs w:val="18"/>
              </w:rPr>
            </w:pPr>
            <w:r w:rsidRPr="001C0865">
              <w:t> </w:t>
            </w:r>
          </w:p>
        </w:tc>
      </w:tr>
      <w:tr w:rsidR="006B114B" w:rsidRPr="001C0865" w14:paraId="793FA2AA" w14:textId="77777777" w:rsidTr="005C1F29">
        <w:tc>
          <w:tcPr>
            <w:tcW w:w="6009" w:type="dxa"/>
            <w:gridSpan w:val="8"/>
            <w:tcBorders>
              <w:top w:val="single" w:sz="6" w:space="0" w:color="auto"/>
              <w:left w:val="single" w:sz="6" w:space="0" w:color="auto"/>
              <w:bottom w:val="single" w:sz="6" w:space="0" w:color="auto"/>
              <w:right w:val="single" w:sz="6" w:space="0" w:color="auto"/>
            </w:tcBorders>
            <w:shd w:val="clear" w:color="auto" w:fill="auto"/>
            <w:hideMark/>
          </w:tcPr>
          <w:p w14:paraId="6E6EE1A2" w14:textId="77777777" w:rsidR="006B114B" w:rsidRPr="001C0865" w:rsidRDefault="006B114B" w:rsidP="006B114B">
            <w:pPr>
              <w:jc w:val="both"/>
              <w:textAlignment w:val="baseline"/>
              <w:rPr>
                <w:rFonts w:ascii="Segoe UI" w:hAnsi="Segoe UI" w:cs="Segoe UI"/>
                <w:sz w:val="18"/>
                <w:szCs w:val="18"/>
              </w:rPr>
            </w:pPr>
            <w:r w:rsidRPr="001C0865">
              <w:t> </w:t>
            </w:r>
          </w:p>
        </w:tc>
        <w:tc>
          <w:tcPr>
            <w:tcW w:w="169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ED2F2F9" w14:textId="77777777" w:rsidR="006B114B" w:rsidRPr="001C0865" w:rsidRDefault="006B114B" w:rsidP="006B114B">
            <w:pPr>
              <w:jc w:val="both"/>
              <w:textAlignment w:val="baseline"/>
              <w:rPr>
                <w:rFonts w:ascii="Segoe UI" w:hAnsi="Segoe UI" w:cs="Segoe UI"/>
                <w:sz w:val="18"/>
                <w:szCs w:val="18"/>
              </w:rPr>
            </w:pPr>
            <w:r w:rsidRPr="001C0865">
              <w:t> </w:t>
            </w:r>
          </w:p>
        </w:tc>
        <w:tc>
          <w:tcPr>
            <w:tcW w:w="2110" w:type="dxa"/>
            <w:gridSpan w:val="5"/>
            <w:tcBorders>
              <w:top w:val="single" w:sz="6" w:space="0" w:color="auto"/>
              <w:left w:val="single" w:sz="6" w:space="0" w:color="auto"/>
              <w:bottom w:val="single" w:sz="6" w:space="0" w:color="auto"/>
              <w:right w:val="single" w:sz="6" w:space="0" w:color="auto"/>
            </w:tcBorders>
            <w:shd w:val="clear" w:color="auto" w:fill="auto"/>
            <w:hideMark/>
          </w:tcPr>
          <w:p w14:paraId="6DBFFC51" w14:textId="77777777" w:rsidR="006B114B" w:rsidRPr="001C0865" w:rsidRDefault="006B114B" w:rsidP="006B114B">
            <w:pPr>
              <w:jc w:val="both"/>
              <w:textAlignment w:val="baseline"/>
              <w:rPr>
                <w:rFonts w:ascii="Segoe UI" w:hAnsi="Segoe UI" w:cs="Segoe UI"/>
                <w:sz w:val="18"/>
                <w:szCs w:val="18"/>
              </w:rPr>
            </w:pPr>
            <w:r w:rsidRPr="001C0865">
              <w:t> </w:t>
            </w:r>
          </w:p>
        </w:tc>
      </w:tr>
      <w:tr w:rsidR="006B114B" w:rsidRPr="001C0865" w14:paraId="4C717F8F" w14:textId="77777777" w:rsidTr="005C1F29">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1069F891" w14:textId="77777777" w:rsidR="006B114B" w:rsidRPr="001C0865" w:rsidRDefault="006B114B" w:rsidP="006B114B">
            <w:pPr>
              <w:jc w:val="both"/>
              <w:textAlignment w:val="baseline"/>
              <w:rPr>
                <w:rFonts w:ascii="Segoe UI" w:hAnsi="Segoe UI" w:cs="Segoe UI"/>
                <w:sz w:val="18"/>
                <w:szCs w:val="18"/>
              </w:rPr>
            </w:pPr>
            <w:r w:rsidRPr="001C0865">
              <w:rPr>
                <w:b/>
                <w:bCs/>
              </w:rPr>
              <w:t>Předměty příslušného studijního programu a způsob zapojení do jejich výuky, příp. další zapojení do uskutečňování studijního programu</w:t>
            </w:r>
            <w:r w:rsidRPr="001C0865">
              <w:t> </w:t>
            </w:r>
          </w:p>
        </w:tc>
      </w:tr>
      <w:tr w:rsidR="006B114B" w:rsidRPr="001C0865" w14:paraId="491CC085" w14:textId="77777777" w:rsidTr="003463B6">
        <w:trPr>
          <w:trHeight w:val="597"/>
        </w:trPr>
        <w:tc>
          <w:tcPr>
            <w:tcW w:w="9809" w:type="dxa"/>
            <w:gridSpan w:val="15"/>
            <w:tcBorders>
              <w:top w:val="nil"/>
              <w:left w:val="single" w:sz="6" w:space="0" w:color="auto"/>
              <w:bottom w:val="single" w:sz="6" w:space="0" w:color="auto"/>
              <w:right w:val="single" w:sz="6" w:space="0" w:color="auto"/>
            </w:tcBorders>
            <w:shd w:val="clear" w:color="auto" w:fill="auto"/>
            <w:hideMark/>
          </w:tcPr>
          <w:p w14:paraId="0AE70C96" w14:textId="77777777" w:rsidR="006B114B" w:rsidRDefault="006B114B" w:rsidP="006B114B">
            <w:pPr>
              <w:jc w:val="both"/>
            </w:pPr>
            <w:r>
              <w:t>Kreativní SW 1, 2 (cvičící, garant předmětu)</w:t>
            </w:r>
          </w:p>
          <w:p w14:paraId="37CB8CF2" w14:textId="425F0D5D" w:rsidR="006B114B" w:rsidRDefault="006B114B" w:rsidP="006B114B">
            <w:pPr>
              <w:jc w:val="both"/>
            </w:pPr>
            <w:proofErr w:type="spellStart"/>
            <w:r w:rsidRPr="001C0865">
              <w:t>Upcycling</w:t>
            </w:r>
            <w:proofErr w:type="spellEnd"/>
            <w:r w:rsidRPr="001C0865">
              <w:t xml:space="preserve"> 1</w:t>
            </w:r>
            <w:r>
              <w:t>, 2</w:t>
            </w:r>
            <w:r w:rsidRPr="001C0865">
              <w:t> </w:t>
            </w:r>
            <w:r>
              <w:t>(vede seminář, garant předmětu)</w:t>
            </w:r>
          </w:p>
          <w:p w14:paraId="0834ED57" w14:textId="77777777" w:rsidR="003463B6" w:rsidRDefault="003463B6" w:rsidP="006B114B">
            <w:pPr>
              <w:jc w:val="both"/>
            </w:pPr>
          </w:p>
          <w:p w14:paraId="1CE6461E" w14:textId="7EC35AB8" w:rsidR="006B114B" w:rsidRPr="001C0865" w:rsidRDefault="006B114B" w:rsidP="006B114B">
            <w:pPr>
              <w:jc w:val="both"/>
              <w:textAlignment w:val="baseline"/>
              <w:rPr>
                <w:rFonts w:ascii="Segoe UI" w:hAnsi="Segoe UI" w:cs="Segoe UI"/>
                <w:sz w:val="18"/>
                <w:szCs w:val="18"/>
              </w:rPr>
            </w:pPr>
          </w:p>
        </w:tc>
      </w:tr>
      <w:tr w:rsidR="006B114B" w:rsidRPr="001C0865" w14:paraId="3354CB58" w14:textId="77777777" w:rsidTr="005C1F29">
        <w:trPr>
          <w:trHeight w:val="330"/>
        </w:trPr>
        <w:tc>
          <w:tcPr>
            <w:tcW w:w="9809" w:type="dxa"/>
            <w:gridSpan w:val="15"/>
            <w:tcBorders>
              <w:top w:val="nil"/>
              <w:left w:val="single" w:sz="6" w:space="0" w:color="auto"/>
              <w:bottom w:val="single" w:sz="6" w:space="0" w:color="auto"/>
              <w:right w:val="single" w:sz="6" w:space="0" w:color="auto"/>
            </w:tcBorders>
            <w:shd w:val="clear" w:color="auto" w:fill="FBD4B4"/>
            <w:hideMark/>
          </w:tcPr>
          <w:p w14:paraId="6F127D10" w14:textId="77777777" w:rsidR="006B114B" w:rsidRPr="001C0865" w:rsidRDefault="006B114B" w:rsidP="006B114B">
            <w:pPr>
              <w:jc w:val="both"/>
              <w:textAlignment w:val="baseline"/>
              <w:rPr>
                <w:rFonts w:ascii="Segoe UI" w:hAnsi="Segoe UI" w:cs="Segoe UI"/>
                <w:sz w:val="18"/>
                <w:szCs w:val="18"/>
              </w:rPr>
            </w:pPr>
            <w:r w:rsidRPr="001C0865">
              <w:rPr>
                <w:b/>
                <w:bCs/>
              </w:rPr>
              <w:t>Zapojení do výuky v dalších studijních programech na téže vysoké škole (pouze u garantů ZT a PZ předmětů)</w:t>
            </w:r>
            <w:r w:rsidRPr="001C0865">
              <w:t> </w:t>
            </w:r>
          </w:p>
        </w:tc>
      </w:tr>
      <w:tr w:rsidR="006B114B" w:rsidRPr="001C0865" w14:paraId="56363DE1" w14:textId="77777777" w:rsidTr="005C1F29">
        <w:trPr>
          <w:trHeight w:val="33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5709C49C" w14:textId="77777777" w:rsidR="006B114B" w:rsidRPr="001C0865" w:rsidRDefault="006B114B" w:rsidP="00C35DFA">
            <w:pPr>
              <w:textAlignment w:val="baseline"/>
              <w:rPr>
                <w:rFonts w:ascii="Segoe UI" w:hAnsi="Segoe UI" w:cs="Segoe UI"/>
                <w:sz w:val="18"/>
                <w:szCs w:val="18"/>
              </w:rPr>
            </w:pPr>
            <w:r w:rsidRPr="001C0865">
              <w:rPr>
                <w:b/>
                <w:bCs/>
              </w:rPr>
              <w:t>Název studijního předmětu</w:t>
            </w:r>
            <w:r w:rsidRPr="001C0865">
              <w:t>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2CC8861D" w14:textId="77777777" w:rsidR="006B114B" w:rsidRPr="001C0865" w:rsidRDefault="006B114B" w:rsidP="00C35DFA">
            <w:pPr>
              <w:textAlignment w:val="baseline"/>
              <w:rPr>
                <w:rFonts w:ascii="Segoe UI" w:hAnsi="Segoe UI" w:cs="Segoe UI"/>
                <w:sz w:val="18"/>
                <w:szCs w:val="18"/>
              </w:rPr>
            </w:pPr>
            <w:r w:rsidRPr="001C0865">
              <w:rPr>
                <w:b/>
                <w:bCs/>
              </w:rPr>
              <w:t>Název studijního programu</w:t>
            </w:r>
            <w:r w:rsidRPr="001C0865">
              <w:t> </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23CDE087" w14:textId="77777777" w:rsidR="006B114B" w:rsidRPr="001C0865" w:rsidRDefault="006B114B" w:rsidP="00C35DFA">
            <w:pPr>
              <w:textAlignment w:val="baseline"/>
              <w:rPr>
                <w:rFonts w:ascii="Segoe UI" w:hAnsi="Segoe UI" w:cs="Segoe UI"/>
                <w:sz w:val="18"/>
                <w:szCs w:val="18"/>
              </w:rPr>
            </w:pPr>
            <w:r w:rsidRPr="001C0865">
              <w:rPr>
                <w:b/>
                <w:bCs/>
              </w:rPr>
              <w:t>Sem.</w:t>
            </w:r>
            <w:r w:rsidRPr="001C0865">
              <w:t> </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2C2B544A" w14:textId="77777777" w:rsidR="006B114B" w:rsidRPr="001C0865" w:rsidRDefault="006B114B" w:rsidP="00C35DFA">
            <w:pPr>
              <w:textAlignment w:val="baseline"/>
              <w:rPr>
                <w:rFonts w:ascii="Segoe UI" w:hAnsi="Segoe UI" w:cs="Segoe UI"/>
                <w:sz w:val="18"/>
                <w:szCs w:val="18"/>
              </w:rPr>
            </w:pPr>
            <w:r w:rsidRPr="001C0865">
              <w:rPr>
                <w:b/>
                <w:bCs/>
              </w:rPr>
              <w:t>Role ve výuce daného předmětu</w:t>
            </w:r>
            <w:r w:rsidRPr="001C0865">
              <w:t> </w:t>
            </w:r>
          </w:p>
        </w:tc>
        <w:tc>
          <w:tcPr>
            <w:tcW w:w="2005" w:type="dxa"/>
            <w:gridSpan w:val="3"/>
            <w:tcBorders>
              <w:top w:val="nil"/>
              <w:left w:val="single" w:sz="6" w:space="0" w:color="auto"/>
              <w:bottom w:val="single" w:sz="6" w:space="0" w:color="auto"/>
              <w:right w:val="single" w:sz="6" w:space="0" w:color="auto"/>
            </w:tcBorders>
            <w:shd w:val="clear" w:color="auto" w:fill="auto"/>
            <w:hideMark/>
          </w:tcPr>
          <w:p w14:paraId="154D6C08" w14:textId="77777777" w:rsidR="006B114B" w:rsidRPr="001C0865" w:rsidRDefault="006B114B" w:rsidP="006B114B">
            <w:pPr>
              <w:jc w:val="both"/>
              <w:textAlignment w:val="baseline"/>
              <w:rPr>
                <w:rFonts w:ascii="Segoe UI" w:hAnsi="Segoe UI" w:cs="Segoe UI"/>
                <w:sz w:val="18"/>
                <w:szCs w:val="18"/>
              </w:rPr>
            </w:pPr>
            <w:r w:rsidRPr="001C0865">
              <w:rPr>
                <w:b/>
                <w:bCs/>
              </w:rPr>
              <w:t>(</w:t>
            </w:r>
            <w:r w:rsidRPr="001C0865">
              <w:rPr>
                <w:b/>
                <w:bCs/>
                <w:i/>
                <w:iCs/>
              </w:rPr>
              <w:t>nepovinný údaj</w:t>
            </w:r>
            <w:r w:rsidRPr="001C0865">
              <w:rPr>
                <w:b/>
                <w:bCs/>
              </w:rPr>
              <w:t>) Počet hodin za semestr</w:t>
            </w:r>
            <w:r w:rsidRPr="001C0865">
              <w:t> </w:t>
            </w:r>
          </w:p>
        </w:tc>
      </w:tr>
      <w:tr w:rsidR="001B014E" w:rsidRPr="001C0865" w14:paraId="724AD515" w14:textId="77777777" w:rsidTr="001B014E">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4729286F" w14:textId="62A1F4BF" w:rsidR="001B014E" w:rsidRPr="00A21F62" w:rsidRDefault="001B014E" w:rsidP="00C35DFA">
            <w:pPr>
              <w:textAlignment w:val="baseline"/>
              <w:rPr>
                <w:rFonts w:ascii="Segoe UI" w:hAnsi="Segoe UI" w:cs="Segoe UI"/>
                <w:sz w:val="18"/>
                <w:szCs w:val="18"/>
              </w:rPr>
            </w:pPr>
            <w:r w:rsidRPr="005C1F29">
              <w:t>Výtvarná kompozice 1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1101140D" w14:textId="32F28301" w:rsidR="001B014E" w:rsidRPr="00A21F62" w:rsidRDefault="001B014E" w:rsidP="00C35DFA">
            <w:pPr>
              <w:textAlignment w:val="baseline"/>
              <w:rPr>
                <w:rFonts w:ascii="Segoe UI" w:hAnsi="Segoe UI" w:cs="Segoe UI"/>
                <w:sz w:val="18"/>
                <w:szCs w:val="18"/>
              </w:rPr>
            </w:pPr>
            <w:r w:rsidRPr="005C1F29">
              <w:t>Multimédia</w:t>
            </w:r>
            <w:r>
              <w:t>, Design (BSP)</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716AF583" w14:textId="25CDAD7A" w:rsidR="001B014E" w:rsidRPr="00A21F62" w:rsidRDefault="001B014E" w:rsidP="00C35DFA">
            <w:pPr>
              <w:textAlignment w:val="baseline"/>
              <w:rPr>
                <w:rFonts w:ascii="Segoe UI" w:hAnsi="Segoe UI" w:cs="Segoe UI"/>
                <w:sz w:val="18"/>
                <w:szCs w:val="18"/>
              </w:rPr>
            </w:pPr>
            <w:r w:rsidRPr="005C1F29">
              <w:t>1</w:t>
            </w:r>
            <w:r>
              <w:t xml:space="preserve"> ZS</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2F5984AC" w14:textId="2C653F6F" w:rsidR="001B014E" w:rsidRPr="00A21F62" w:rsidRDefault="001B014E" w:rsidP="00C35DFA">
            <w:pPr>
              <w:textAlignment w:val="baseline"/>
              <w:rPr>
                <w:rFonts w:ascii="Segoe UI" w:hAnsi="Segoe UI" w:cs="Segoe UI"/>
                <w:sz w:val="18"/>
                <w:szCs w:val="18"/>
              </w:rPr>
            </w:pPr>
            <w:r w:rsidRPr="00B5319D">
              <w:t>garant, přednášející, vede seminář </w:t>
            </w:r>
          </w:p>
        </w:tc>
        <w:tc>
          <w:tcPr>
            <w:tcW w:w="2005" w:type="dxa"/>
            <w:gridSpan w:val="3"/>
            <w:tcBorders>
              <w:top w:val="nil"/>
              <w:left w:val="single" w:sz="6" w:space="0" w:color="auto"/>
              <w:bottom w:val="single" w:sz="6" w:space="0" w:color="auto"/>
              <w:right w:val="single" w:sz="6" w:space="0" w:color="auto"/>
            </w:tcBorders>
            <w:shd w:val="clear" w:color="auto" w:fill="auto"/>
          </w:tcPr>
          <w:p w14:paraId="18438B7C" w14:textId="3495DD1F" w:rsidR="001B014E" w:rsidRPr="00A21F62" w:rsidRDefault="001B014E" w:rsidP="001B014E">
            <w:pPr>
              <w:jc w:val="both"/>
              <w:textAlignment w:val="baseline"/>
              <w:rPr>
                <w:rFonts w:ascii="Segoe UI" w:hAnsi="Segoe UI" w:cs="Segoe UI"/>
                <w:sz w:val="18"/>
                <w:szCs w:val="18"/>
              </w:rPr>
            </w:pPr>
          </w:p>
        </w:tc>
      </w:tr>
      <w:tr w:rsidR="001B014E" w:rsidRPr="001C0865" w14:paraId="142817A9" w14:textId="77777777" w:rsidTr="001B014E">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3BDD79F2" w14:textId="6E2A82D8" w:rsidR="001B014E" w:rsidRPr="00A21F62" w:rsidRDefault="001B014E" w:rsidP="00C35DFA">
            <w:pPr>
              <w:textAlignment w:val="baseline"/>
              <w:rPr>
                <w:rFonts w:ascii="Segoe UI" w:hAnsi="Segoe UI" w:cs="Segoe UI"/>
                <w:sz w:val="18"/>
                <w:szCs w:val="18"/>
              </w:rPr>
            </w:pPr>
            <w:r w:rsidRPr="005C1F29">
              <w:t>Výtvarná kompozice 2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3A9C015F" w14:textId="15E450C0" w:rsidR="001B014E" w:rsidRPr="00A21F62" w:rsidRDefault="001B014E" w:rsidP="00C35DFA">
            <w:pPr>
              <w:textAlignment w:val="baseline"/>
              <w:rPr>
                <w:rFonts w:ascii="Segoe UI" w:hAnsi="Segoe UI" w:cs="Segoe UI"/>
                <w:sz w:val="18"/>
                <w:szCs w:val="18"/>
              </w:rPr>
            </w:pPr>
            <w:r w:rsidRPr="005C1F29">
              <w:t>Multimédia</w:t>
            </w:r>
            <w:r>
              <w:t>, Design (BSP)</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0DED65CB" w14:textId="13E49FEA" w:rsidR="001B014E" w:rsidRPr="00A21F62" w:rsidRDefault="001B014E" w:rsidP="00C35DFA">
            <w:pPr>
              <w:textAlignment w:val="baseline"/>
              <w:rPr>
                <w:rFonts w:ascii="Segoe UI" w:hAnsi="Segoe UI" w:cs="Segoe UI"/>
                <w:sz w:val="18"/>
                <w:szCs w:val="18"/>
              </w:rPr>
            </w:pPr>
            <w:r>
              <w:t>1</w:t>
            </w:r>
            <w:r w:rsidRPr="005C1F29">
              <w:t> </w:t>
            </w:r>
            <w:r>
              <w:t>LS</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6766CCC6" w14:textId="1AEB77EE" w:rsidR="001B014E" w:rsidRPr="00A21F62" w:rsidRDefault="001B014E" w:rsidP="00C35DFA">
            <w:pPr>
              <w:textAlignment w:val="baseline"/>
              <w:rPr>
                <w:rFonts w:ascii="Segoe UI" w:hAnsi="Segoe UI" w:cs="Segoe UI"/>
                <w:sz w:val="18"/>
                <w:szCs w:val="18"/>
              </w:rPr>
            </w:pPr>
            <w:r w:rsidRPr="00B5319D">
              <w:t>garant, přednášející, vede seminář </w:t>
            </w:r>
          </w:p>
        </w:tc>
        <w:tc>
          <w:tcPr>
            <w:tcW w:w="2005" w:type="dxa"/>
            <w:gridSpan w:val="3"/>
            <w:tcBorders>
              <w:top w:val="nil"/>
              <w:left w:val="single" w:sz="6" w:space="0" w:color="auto"/>
              <w:bottom w:val="single" w:sz="6" w:space="0" w:color="auto"/>
              <w:right w:val="single" w:sz="6" w:space="0" w:color="auto"/>
            </w:tcBorders>
            <w:shd w:val="clear" w:color="auto" w:fill="auto"/>
          </w:tcPr>
          <w:p w14:paraId="6DCAB253" w14:textId="7450B79D" w:rsidR="001B014E" w:rsidRPr="00A21F62" w:rsidRDefault="001B014E" w:rsidP="001B014E">
            <w:pPr>
              <w:jc w:val="both"/>
              <w:textAlignment w:val="baseline"/>
              <w:rPr>
                <w:rFonts w:ascii="Segoe UI" w:hAnsi="Segoe UI" w:cs="Segoe UI"/>
                <w:sz w:val="18"/>
                <w:szCs w:val="18"/>
              </w:rPr>
            </w:pPr>
          </w:p>
        </w:tc>
      </w:tr>
      <w:tr w:rsidR="001B014E" w:rsidRPr="001C0865" w14:paraId="0E5AED58" w14:textId="77777777" w:rsidTr="005C1F29">
        <w:trPr>
          <w:trHeight w:val="270"/>
        </w:trPr>
        <w:tc>
          <w:tcPr>
            <w:tcW w:w="2772" w:type="dxa"/>
            <w:gridSpan w:val="2"/>
            <w:tcBorders>
              <w:top w:val="nil"/>
              <w:left w:val="single" w:sz="6" w:space="0" w:color="auto"/>
              <w:bottom w:val="single" w:sz="6" w:space="0" w:color="auto"/>
              <w:right w:val="single" w:sz="6" w:space="0" w:color="auto"/>
            </w:tcBorders>
            <w:shd w:val="clear" w:color="auto" w:fill="auto"/>
          </w:tcPr>
          <w:p w14:paraId="3AF30355" w14:textId="56649E7B" w:rsidR="001B014E" w:rsidRPr="005C1F29" w:rsidRDefault="001B014E" w:rsidP="00C35DFA">
            <w:pPr>
              <w:textAlignment w:val="baseline"/>
            </w:pPr>
            <w:r>
              <w:rPr>
                <w:rStyle w:val="normaltextrun"/>
                <w:color w:val="000000"/>
                <w:shd w:val="clear" w:color="auto" w:fill="FFFFFF"/>
              </w:rPr>
              <w:t>Teorie a technologie DJ 3</w:t>
            </w:r>
          </w:p>
        </w:tc>
        <w:tc>
          <w:tcPr>
            <w:tcW w:w="2385" w:type="dxa"/>
            <w:gridSpan w:val="3"/>
            <w:tcBorders>
              <w:top w:val="nil"/>
              <w:left w:val="single" w:sz="6" w:space="0" w:color="auto"/>
              <w:bottom w:val="single" w:sz="6" w:space="0" w:color="auto"/>
              <w:right w:val="single" w:sz="6" w:space="0" w:color="auto"/>
            </w:tcBorders>
            <w:shd w:val="clear" w:color="auto" w:fill="auto"/>
          </w:tcPr>
          <w:p w14:paraId="17D3B4EA" w14:textId="6D20B749" w:rsidR="001B014E" w:rsidRPr="005C1F29" w:rsidRDefault="001B014E" w:rsidP="00C35DFA">
            <w:pPr>
              <w:textAlignment w:val="baseline"/>
            </w:pPr>
            <w:r>
              <w:t>Design (BSP)</w:t>
            </w:r>
          </w:p>
        </w:tc>
        <w:tc>
          <w:tcPr>
            <w:tcW w:w="554" w:type="dxa"/>
            <w:gridSpan w:val="2"/>
            <w:tcBorders>
              <w:top w:val="nil"/>
              <w:left w:val="single" w:sz="6" w:space="0" w:color="auto"/>
              <w:bottom w:val="single" w:sz="6" w:space="0" w:color="auto"/>
              <w:right w:val="single" w:sz="6" w:space="0" w:color="auto"/>
            </w:tcBorders>
            <w:shd w:val="clear" w:color="auto" w:fill="auto"/>
          </w:tcPr>
          <w:p w14:paraId="2FD0311A" w14:textId="1B246D39" w:rsidR="001B014E" w:rsidRDefault="001B014E" w:rsidP="00C35DFA">
            <w:pPr>
              <w:textAlignment w:val="baseline"/>
            </w:pPr>
            <w:r>
              <w:t>2 ZS</w:t>
            </w:r>
          </w:p>
        </w:tc>
        <w:tc>
          <w:tcPr>
            <w:tcW w:w="2093" w:type="dxa"/>
            <w:gridSpan w:val="5"/>
            <w:tcBorders>
              <w:top w:val="nil"/>
              <w:left w:val="single" w:sz="6" w:space="0" w:color="auto"/>
              <w:bottom w:val="single" w:sz="6" w:space="0" w:color="auto"/>
              <w:right w:val="single" w:sz="6" w:space="0" w:color="auto"/>
            </w:tcBorders>
            <w:shd w:val="clear" w:color="auto" w:fill="auto"/>
          </w:tcPr>
          <w:p w14:paraId="60F87FD8" w14:textId="5F7EE75E" w:rsidR="001B014E" w:rsidRPr="005C1F29" w:rsidRDefault="001B014E" w:rsidP="00C35DFA">
            <w:pPr>
              <w:textAlignment w:val="baseline"/>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384D73A9" w14:textId="77777777" w:rsidR="001B014E" w:rsidRPr="005C1F29" w:rsidRDefault="001B014E" w:rsidP="001B014E">
            <w:pPr>
              <w:jc w:val="both"/>
              <w:textAlignment w:val="baseline"/>
            </w:pPr>
          </w:p>
        </w:tc>
      </w:tr>
      <w:tr w:rsidR="001B014E" w:rsidRPr="001C0865" w14:paraId="5B648A3D" w14:textId="77777777" w:rsidTr="005C1F29">
        <w:trPr>
          <w:trHeight w:val="270"/>
        </w:trPr>
        <w:tc>
          <w:tcPr>
            <w:tcW w:w="2772" w:type="dxa"/>
            <w:gridSpan w:val="2"/>
            <w:tcBorders>
              <w:top w:val="nil"/>
              <w:left w:val="single" w:sz="6" w:space="0" w:color="auto"/>
              <w:bottom w:val="single" w:sz="6" w:space="0" w:color="auto"/>
              <w:right w:val="single" w:sz="6" w:space="0" w:color="auto"/>
            </w:tcBorders>
            <w:shd w:val="clear" w:color="auto" w:fill="auto"/>
          </w:tcPr>
          <w:p w14:paraId="3B955626" w14:textId="227EDBD0" w:rsidR="001B014E" w:rsidRPr="005C1F29" w:rsidRDefault="001B014E" w:rsidP="00C35DFA">
            <w:pPr>
              <w:textAlignment w:val="baseline"/>
            </w:pPr>
            <w:r>
              <w:rPr>
                <w:rStyle w:val="normaltextrun"/>
                <w:color w:val="000000"/>
                <w:shd w:val="clear" w:color="auto" w:fill="FFFFFF"/>
              </w:rPr>
              <w:t>Teorie a technologie DJ 4</w:t>
            </w:r>
          </w:p>
        </w:tc>
        <w:tc>
          <w:tcPr>
            <w:tcW w:w="2385" w:type="dxa"/>
            <w:gridSpan w:val="3"/>
            <w:tcBorders>
              <w:top w:val="nil"/>
              <w:left w:val="single" w:sz="6" w:space="0" w:color="auto"/>
              <w:bottom w:val="single" w:sz="6" w:space="0" w:color="auto"/>
              <w:right w:val="single" w:sz="6" w:space="0" w:color="auto"/>
            </w:tcBorders>
            <w:shd w:val="clear" w:color="auto" w:fill="auto"/>
          </w:tcPr>
          <w:p w14:paraId="6B16C898" w14:textId="77C38C28" w:rsidR="001B014E" w:rsidRPr="005C1F29" w:rsidRDefault="001B014E" w:rsidP="00C35DFA">
            <w:pPr>
              <w:textAlignment w:val="baseline"/>
            </w:pPr>
            <w:r>
              <w:t>Design (BSP)</w:t>
            </w:r>
          </w:p>
        </w:tc>
        <w:tc>
          <w:tcPr>
            <w:tcW w:w="554" w:type="dxa"/>
            <w:gridSpan w:val="2"/>
            <w:tcBorders>
              <w:top w:val="nil"/>
              <w:left w:val="single" w:sz="6" w:space="0" w:color="auto"/>
              <w:bottom w:val="single" w:sz="6" w:space="0" w:color="auto"/>
              <w:right w:val="single" w:sz="6" w:space="0" w:color="auto"/>
            </w:tcBorders>
            <w:shd w:val="clear" w:color="auto" w:fill="auto"/>
          </w:tcPr>
          <w:p w14:paraId="641A526C" w14:textId="23E4D351" w:rsidR="001B014E" w:rsidRDefault="001B014E" w:rsidP="00C35DFA">
            <w:pPr>
              <w:textAlignment w:val="baseline"/>
            </w:pPr>
            <w:r>
              <w:t>2 LS</w:t>
            </w:r>
          </w:p>
        </w:tc>
        <w:tc>
          <w:tcPr>
            <w:tcW w:w="2093" w:type="dxa"/>
            <w:gridSpan w:val="5"/>
            <w:tcBorders>
              <w:top w:val="nil"/>
              <w:left w:val="single" w:sz="6" w:space="0" w:color="auto"/>
              <w:bottom w:val="single" w:sz="6" w:space="0" w:color="auto"/>
              <w:right w:val="single" w:sz="6" w:space="0" w:color="auto"/>
            </w:tcBorders>
            <w:shd w:val="clear" w:color="auto" w:fill="auto"/>
          </w:tcPr>
          <w:p w14:paraId="60D8E5F4" w14:textId="1C8B9CC6" w:rsidR="001B014E" w:rsidRPr="005C1F29" w:rsidRDefault="001B014E" w:rsidP="00C35DFA">
            <w:pPr>
              <w:textAlignment w:val="baseline"/>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7BFAB0FB" w14:textId="77777777" w:rsidR="001B014E" w:rsidRPr="005C1F29" w:rsidRDefault="001B014E" w:rsidP="001B014E">
            <w:pPr>
              <w:jc w:val="both"/>
              <w:textAlignment w:val="baseline"/>
            </w:pPr>
          </w:p>
        </w:tc>
      </w:tr>
      <w:tr w:rsidR="001B014E" w:rsidRPr="001C0865" w14:paraId="05F6BC2D" w14:textId="77777777" w:rsidTr="005C1F29">
        <w:trPr>
          <w:trHeight w:val="270"/>
        </w:trPr>
        <w:tc>
          <w:tcPr>
            <w:tcW w:w="2772" w:type="dxa"/>
            <w:gridSpan w:val="2"/>
            <w:tcBorders>
              <w:top w:val="nil"/>
              <w:left w:val="single" w:sz="6" w:space="0" w:color="auto"/>
              <w:bottom w:val="single" w:sz="6" w:space="0" w:color="auto"/>
              <w:right w:val="single" w:sz="6" w:space="0" w:color="auto"/>
            </w:tcBorders>
            <w:shd w:val="clear" w:color="auto" w:fill="auto"/>
          </w:tcPr>
          <w:p w14:paraId="67CEA1D5" w14:textId="330A234F" w:rsidR="001B014E" w:rsidRPr="005C1F29" w:rsidRDefault="001B014E" w:rsidP="00C35DFA">
            <w:pPr>
              <w:textAlignment w:val="baseline"/>
            </w:pPr>
            <w:r w:rsidRPr="005C1F29">
              <w:t>Teorie a technologie DE</w:t>
            </w:r>
            <w:r>
              <w:t xml:space="preserve"> </w:t>
            </w:r>
            <w:r w:rsidRPr="005C1F29">
              <w:t>1  </w:t>
            </w:r>
          </w:p>
        </w:tc>
        <w:tc>
          <w:tcPr>
            <w:tcW w:w="2385" w:type="dxa"/>
            <w:gridSpan w:val="3"/>
            <w:tcBorders>
              <w:top w:val="nil"/>
              <w:left w:val="single" w:sz="6" w:space="0" w:color="auto"/>
              <w:bottom w:val="single" w:sz="6" w:space="0" w:color="auto"/>
              <w:right w:val="single" w:sz="6" w:space="0" w:color="auto"/>
            </w:tcBorders>
            <w:shd w:val="clear" w:color="auto" w:fill="auto"/>
          </w:tcPr>
          <w:p w14:paraId="7D2367FA" w14:textId="26F95D33" w:rsidR="001B014E" w:rsidRPr="005C1F29" w:rsidRDefault="001B014E" w:rsidP="00C35DFA">
            <w:pPr>
              <w:textAlignment w:val="baseline"/>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tcPr>
          <w:p w14:paraId="5258EED6" w14:textId="47793CA7" w:rsidR="001B014E" w:rsidRDefault="001B014E" w:rsidP="00C35DFA">
            <w:pPr>
              <w:textAlignment w:val="baseline"/>
            </w:pPr>
            <w:r w:rsidRPr="005C1F29">
              <w:t>1 </w:t>
            </w:r>
            <w:r>
              <w:t>ZS</w:t>
            </w:r>
          </w:p>
        </w:tc>
        <w:tc>
          <w:tcPr>
            <w:tcW w:w="2093" w:type="dxa"/>
            <w:gridSpan w:val="5"/>
            <w:tcBorders>
              <w:top w:val="nil"/>
              <w:left w:val="single" w:sz="6" w:space="0" w:color="auto"/>
              <w:bottom w:val="single" w:sz="6" w:space="0" w:color="auto"/>
              <w:right w:val="single" w:sz="6" w:space="0" w:color="auto"/>
            </w:tcBorders>
            <w:shd w:val="clear" w:color="auto" w:fill="auto"/>
          </w:tcPr>
          <w:p w14:paraId="38CF5BE3" w14:textId="1118A551" w:rsidR="001B014E" w:rsidRPr="005C1F29" w:rsidRDefault="001B014E" w:rsidP="00C35DFA">
            <w:pPr>
              <w:textAlignment w:val="baseline"/>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0604ECA2" w14:textId="77777777" w:rsidR="001B014E" w:rsidRPr="005C1F29" w:rsidRDefault="001B014E" w:rsidP="001B014E">
            <w:pPr>
              <w:jc w:val="both"/>
              <w:textAlignment w:val="baseline"/>
            </w:pPr>
          </w:p>
        </w:tc>
      </w:tr>
      <w:tr w:rsidR="001B014E" w:rsidRPr="001C0865" w14:paraId="0CDF7EF8" w14:textId="77777777" w:rsidTr="005C1F29">
        <w:trPr>
          <w:trHeight w:val="270"/>
        </w:trPr>
        <w:tc>
          <w:tcPr>
            <w:tcW w:w="2772" w:type="dxa"/>
            <w:gridSpan w:val="2"/>
            <w:tcBorders>
              <w:top w:val="nil"/>
              <w:left w:val="single" w:sz="6" w:space="0" w:color="auto"/>
              <w:bottom w:val="single" w:sz="6" w:space="0" w:color="auto"/>
              <w:right w:val="single" w:sz="6" w:space="0" w:color="auto"/>
            </w:tcBorders>
            <w:shd w:val="clear" w:color="auto" w:fill="auto"/>
          </w:tcPr>
          <w:p w14:paraId="01D6CC23" w14:textId="798AD54F" w:rsidR="001B014E" w:rsidRPr="005C1F29" w:rsidRDefault="001B014E" w:rsidP="00C35DFA">
            <w:pPr>
              <w:textAlignment w:val="baseline"/>
            </w:pPr>
            <w:r w:rsidRPr="005C1F29">
              <w:t>Teorie a technologie DE</w:t>
            </w:r>
            <w:r>
              <w:t xml:space="preserve"> </w:t>
            </w:r>
            <w:r w:rsidRPr="005C1F29">
              <w:t xml:space="preserve">2 </w:t>
            </w:r>
          </w:p>
        </w:tc>
        <w:tc>
          <w:tcPr>
            <w:tcW w:w="2385" w:type="dxa"/>
            <w:gridSpan w:val="3"/>
            <w:tcBorders>
              <w:top w:val="nil"/>
              <w:left w:val="single" w:sz="6" w:space="0" w:color="auto"/>
              <w:bottom w:val="single" w:sz="6" w:space="0" w:color="auto"/>
              <w:right w:val="single" w:sz="6" w:space="0" w:color="auto"/>
            </w:tcBorders>
            <w:shd w:val="clear" w:color="auto" w:fill="auto"/>
          </w:tcPr>
          <w:p w14:paraId="2861FF22" w14:textId="5E264370" w:rsidR="001B014E" w:rsidRPr="005C1F29" w:rsidRDefault="001B014E" w:rsidP="00C35DFA">
            <w:pPr>
              <w:textAlignment w:val="baseline"/>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tcPr>
          <w:p w14:paraId="52857978" w14:textId="7CF616BF" w:rsidR="001B014E" w:rsidRDefault="001B014E" w:rsidP="00C35DFA">
            <w:pPr>
              <w:textAlignment w:val="baseline"/>
            </w:pPr>
            <w:r>
              <w:t>1</w:t>
            </w:r>
            <w:r w:rsidRPr="005C1F29">
              <w:t> </w:t>
            </w:r>
            <w:r>
              <w:t>LS</w:t>
            </w:r>
          </w:p>
        </w:tc>
        <w:tc>
          <w:tcPr>
            <w:tcW w:w="2093" w:type="dxa"/>
            <w:gridSpan w:val="5"/>
            <w:tcBorders>
              <w:top w:val="nil"/>
              <w:left w:val="single" w:sz="6" w:space="0" w:color="auto"/>
              <w:bottom w:val="single" w:sz="6" w:space="0" w:color="auto"/>
              <w:right w:val="single" w:sz="6" w:space="0" w:color="auto"/>
            </w:tcBorders>
            <w:shd w:val="clear" w:color="auto" w:fill="auto"/>
          </w:tcPr>
          <w:p w14:paraId="6591D153" w14:textId="07D38F48" w:rsidR="001B014E" w:rsidRPr="005C1F29" w:rsidRDefault="001B014E" w:rsidP="00C35DFA">
            <w:pPr>
              <w:textAlignment w:val="baseline"/>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26184A1A" w14:textId="77777777" w:rsidR="001B014E" w:rsidRPr="005C1F29" w:rsidRDefault="001B014E" w:rsidP="001B014E">
            <w:pPr>
              <w:jc w:val="both"/>
              <w:textAlignment w:val="baseline"/>
            </w:pPr>
          </w:p>
        </w:tc>
      </w:tr>
      <w:tr w:rsidR="001B014E" w:rsidRPr="001C0865" w14:paraId="4CAB85E1" w14:textId="77777777" w:rsidTr="005C1F29">
        <w:trPr>
          <w:trHeight w:val="270"/>
        </w:trPr>
        <w:tc>
          <w:tcPr>
            <w:tcW w:w="2772" w:type="dxa"/>
            <w:gridSpan w:val="2"/>
            <w:tcBorders>
              <w:top w:val="nil"/>
              <w:left w:val="single" w:sz="6" w:space="0" w:color="auto"/>
              <w:bottom w:val="single" w:sz="6" w:space="0" w:color="auto"/>
              <w:right w:val="single" w:sz="6" w:space="0" w:color="auto"/>
            </w:tcBorders>
            <w:shd w:val="clear" w:color="auto" w:fill="auto"/>
          </w:tcPr>
          <w:p w14:paraId="328DD566" w14:textId="5A2C743A" w:rsidR="001B014E" w:rsidRPr="005C1F29" w:rsidRDefault="001B014E" w:rsidP="00C35DFA">
            <w:pPr>
              <w:textAlignment w:val="baseline"/>
            </w:pPr>
            <w:r w:rsidRPr="005C1F29">
              <w:t>Teorie a technologie DE</w:t>
            </w:r>
            <w:r>
              <w:t xml:space="preserve"> </w:t>
            </w:r>
            <w:r w:rsidRPr="005C1F29">
              <w:t>3 </w:t>
            </w:r>
          </w:p>
        </w:tc>
        <w:tc>
          <w:tcPr>
            <w:tcW w:w="2385" w:type="dxa"/>
            <w:gridSpan w:val="3"/>
            <w:tcBorders>
              <w:top w:val="nil"/>
              <w:left w:val="single" w:sz="6" w:space="0" w:color="auto"/>
              <w:bottom w:val="single" w:sz="6" w:space="0" w:color="auto"/>
              <w:right w:val="single" w:sz="6" w:space="0" w:color="auto"/>
            </w:tcBorders>
            <w:shd w:val="clear" w:color="auto" w:fill="auto"/>
          </w:tcPr>
          <w:p w14:paraId="064088D8" w14:textId="7673C250" w:rsidR="001B014E" w:rsidRPr="005C1F29" w:rsidRDefault="001B014E" w:rsidP="00C35DFA">
            <w:pPr>
              <w:textAlignment w:val="baseline"/>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tcPr>
          <w:p w14:paraId="74CE7153" w14:textId="51F270D2" w:rsidR="001B014E" w:rsidRDefault="001B014E" w:rsidP="00C35DFA">
            <w:pPr>
              <w:textAlignment w:val="baseline"/>
            </w:pPr>
            <w:r>
              <w:t>2 ZS</w:t>
            </w:r>
          </w:p>
        </w:tc>
        <w:tc>
          <w:tcPr>
            <w:tcW w:w="2093" w:type="dxa"/>
            <w:gridSpan w:val="5"/>
            <w:tcBorders>
              <w:top w:val="nil"/>
              <w:left w:val="single" w:sz="6" w:space="0" w:color="auto"/>
              <w:bottom w:val="single" w:sz="6" w:space="0" w:color="auto"/>
              <w:right w:val="single" w:sz="6" w:space="0" w:color="auto"/>
            </w:tcBorders>
            <w:shd w:val="clear" w:color="auto" w:fill="auto"/>
          </w:tcPr>
          <w:p w14:paraId="2EDE7976" w14:textId="5CDF0892" w:rsidR="001B014E" w:rsidRPr="005C1F29" w:rsidRDefault="001B014E" w:rsidP="00C35DFA">
            <w:pPr>
              <w:textAlignment w:val="baseline"/>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27E66488" w14:textId="77777777" w:rsidR="001B014E" w:rsidRPr="005C1F29" w:rsidRDefault="001B014E" w:rsidP="001B014E">
            <w:pPr>
              <w:jc w:val="both"/>
              <w:textAlignment w:val="baseline"/>
            </w:pPr>
          </w:p>
        </w:tc>
      </w:tr>
      <w:tr w:rsidR="001B014E" w:rsidRPr="001C0865" w14:paraId="6171C0C9" w14:textId="77777777" w:rsidTr="001B014E">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731C08BD" w14:textId="2CC62862" w:rsidR="001B014E" w:rsidRPr="00A21F62" w:rsidRDefault="001B014E" w:rsidP="00C35DFA">
            <w:pPr>
              <w:textAlignment w:val="baseline"/>
              <w:rPr>
                <w:rFonts w:ascii="Segoe UI" w:hAnsi="Segoe UI" w:cs="Segoe UI"/>
                <w:sz w:val="18"/>
                <w:szCs w:val="18"/>
              </w:rPr>
            </w:pPr>
            <w:r w:rsidRPr="005C1F29">
              <w:t>Teorie a technologie DE</w:t>
            </w:r>
            <w:r>
              <w:t xml:space="preserve"> </w:t>
            </w:r>
            <w:r w:rsidRPr="005C1F29">
              <w:t>4  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15883612" w14:textId="52EB8C3E" w:rsidR="001B014E" w:rsidRPr="00A21F62" w:rsidRDefault="001B014E" w:rsidP="00C35DFA">
            <w:pPr>
              <w:textAlignment w:val="baseline"/>
              <w:rPr>
                <w:rFonts w:ascii="Segoe UI" w:hAnsi="Segoe UI" w:cs="Segoe UI"/>
                <w:sz w:val="18"/>
                <w:szCs w:val="18"/>
              </w:rPr>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258F0A50" w14:textId="32BEEAF5" w:rsidR="001B014E" w:rsidRPr="00A21F62" w:rsidRDefault="001B014E" w:rsidP="00C35DFA">
            <w:pPr>
              <w:textAlignment w:val="baseline"/>
              <w:rPr>
                <w:rFonts w:ascii="Segoe UI" w:hAnsi="Segoe UI" w:cs="Segoe UI"/>
                <w:sz w:val="18"/>
                <w:szCs w:val="18"/>
              </w:rPr>
            </w:pPr>
            <w:r>
              <w:t>2 LS</w:t>
            </w:r>
            <w:r w:rsidRPr="005C1F29">
              <w:t> </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7B8B5442" w14:textId="342B68B3" w:rsidR="001B014E" w:rsidRPr="00A21F62" w:rsidRDefault="001B014E" w:rsidP="00C35DFA">
            <w:pPr>
              <w:textAlignment w:val="baseline"/>
              <w:rPr>
                <w:rFonts w:ascii="Segoe UI" w:hAnsi="Segoe UI" w:cs="Segoe UI"/>
                <w:sz w:val="18"/>
                <w:szCs w:val="18"/>
              </w:rPr>
            </w:pPr>
            <w:r>
              <w:t>g</w:t>
            </w:r>
            <w:r w:rsidRPr="005C1F29">
              <w:t>arant,</w:t>
            </w:r>
            <w:r>
              <w:t xml:space="preserve"> přednášející,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2B2C66D5" w14:textId="57A0FB91" w:rsidR="001B014E" w:rsidRPr="00A21F62" w:rsidRDefault="001B014E" w:rsidP="001B014E">
            <w:pPr>
              <w:jc w:val="both"/>
              <w:textAlignment w:val="baseline"/>
              <w:rPr>
                <w:rFonts w:ascii="Segoe UI" w:hAnsi="Segoe UI" w:cs="Segoe UI"/>
                <w:sz w:val="18"/>
                <w:szCs w:val="18"/>
              </w:rPr>
            </w:pPr>
          </w:p>
        </w:tc>
      </w:tr>
      <w:tr w:rsidR="001B014E" w:rsidRPr="001C0865" w14:paraId="41B582B8" w14:textId="77777777" w:rsidTr="001B014E">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63FDBCD4" w14:textId="740810D2" w:rsidR="001B014E" w:rsidRPr="00A21F62" w:rsidRDefault="001B014E" w:rsidP="00C35DFA">
            <w:pPr>
              <w:textAlignment w:val="baseline"/>
              <w:rPr>
                <w:rFonts w:ascii="Segoe UI" w:hAnsi="Segoe UI" w:cs="Segoe UI"/>
                <w:sz w:val="18"/>
                <w:szCs w:val="18"/>
              </w:rPr>
            </w:pPr>
            <w:proofErr w:type="spellStart"/>
            <w:r w:rsidRPr="005C1F29">
              <w:t>Upcycling</w:t>
            </w:r>
            <w:proofErr w:type="spellEnd"/>
            <w:r w:rsidRPr="005C1F29">
              <w:t xml:space="preserve"> 3 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1841FABE" w14:textId="10647F1E" w:rsidR="001B014E" w:rsidRPr="00A21F62" w:rsidRDefault="001B014E" w:rsidP="00C35DFA">
            <w:pPr>
              <w:textAlignment w:val="baseline"/>
              <w:rPr>
                <w:rFonts w:ascii="Segoe UI" w:hAnsi="Segoe UI" w:cs="Segoe UI"/>
                <w:sz w:val="18"/>
                <w:szCs w:val="18"/>
              </w:rPr>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363D09D0" w14:textId="53426993" w:rsidR="001B014E" w:rsidRPr="00A21F62" w:rsidRDefault="001B014E" w:rsidP="00C35DFA">
            <w:pPr>
              <w:textAlignment w:val="baseline"/>
              <w:rPr>
                <w:rFonts w:ascii="Segoe UI" w:hAnsi="Segoe UI" w:cs="Segoe UI"/>
                <w:sz w:val="18"/>
                <w:szCs w:val="18"/>
              </w:rPr>
            </w:pPr>
            <w:r>
              <w:t>2 ZS</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5EAE52A4" w14:textId="64832B28" w:rsidR="001B014E" w:rsidRPr="00A21F62" w:rsidRDefault="001B014E" w:rsidP="00C35DFA">
            <w:pPr>
              <w:textAlignment w:val="baseline"/>
              <w:rPr>
                <w:rFonts w:ascii="Segoe UI" w:hAnsi="Segoe UI" w:cs="Segoe UI"/>
                <w:sz w:val="18"/>
                <w:szCs w:val="18"/>
              </w:rPr>
            </w:pPr>
            <w:r>
              <w:t>garant,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60A554DD" w14:textId="55DFDB7E" w:rsidR="001B014E" w:rsidRPr="00A21F62" w:rsidRDefault="001B014E" w:rsidP="001B014E">
            <w:pPr>
              <w:jc w:val="both"/>
              <w:textAlignment w:val="baseline"/>
              <w:rPr>
                <w:rFonts w:ascii="Segoe UI" w:hAnsi="Segoe UI" w:cs="Segoe UI"/>
                <w:sz w:val="18"/>
                <w:szCs w:val="18"/>
              </w:rPr>
            </w:pPr>
          </w:p>
        </w:tc>
      </w:tr>
      <w:tr w:rsidR="001B014E" w:rsidRPr="001C0865" w14:paraId="5A74852A" w14:textId="77777777" w:rsidTr="001B014E">
        <w:trPr>
          <w:trHeight w:val="270"/>
        </w:trPr>
        <w:tc>
          <w:tcPr>
            <w:tcW w:w="2772" w:type="dxa"/>
            <w:gridSpan w:val="2"/>
            <w:tcBorders>
              <w:top w:val="nil"/>
              <w:left w:val="single" w:sz="6" w:space="0" w:color="auto"/>
              <w:bottom w:val="single" w:sz="6" w:space="0" w:color="auto"/>
              <w:right w:val="single" w:sz="6" w:space="0" w:color="auto"/>
            </w:tcBorders>
            <w:shd w:val="clear" w:color="auto" w:fill="auto"/>
            <w:hideMark/>
          </w:tcPr>
          <w:p w14:paraId="6B649DEA" w14:textId="14EFFB7A" w:rsidR="001B014E" w:rsidRPr="00A21F62" w:rsidRDefault="001B014E" w:rsidP="00C35DFA">
            <w:pPr>
              <w:textAlignment w:val="baseline"/>
              <w:rPr>
                <w:rFonts w:ascii="Segoe UI" w:hAnsi="Segoe UI" w:cs="Segoe UI"/>
                <w:sz w:val="18"/>
                <w:szCs w:val="18"/>
              </w:rPr>
            </w:pPr>
            <w:proofErr w:type="spellStart"/>
            <w:r w:rsidRPr="005C1F29">
              <w:t>Upcycling</w:t>
            </w:r>
            <w:proofErr w:type="spellEnd"/>
            <w:r w:rsidRPr="005C1F29">
              <w:t xml:space="preserve"> 4 </w:t>
            </w:r>
          </w:p>
        </w:tc>
        <w:tc>
          <w:tcPr>
            <w:tcW w:w="2385" w:type="dxa"/>
            <w:gridSpan w:val="3"/>
            <w:tcBorders>
              <w:top w:val="nil"/>
              <w:left w:val="single" w:sz="6" w:space="0" w:color="auto"/>
              <w:bottom w:val="single" w:sz="6" w:space="0" w:color="auto"/>
              <w:right w:val="single" w:sz="6" w:space="0" w:color="auto"/>
            </w:tcBorders>
            <w:shd w:val="clear" w:color="auto" w:fill="auto"/>
            <w:hideMark/>
          </w:tcPr>
          <w:p w14:paraId="0E0B0861" w14:textId="73DEFDF2" w:rsidR="001B014E" w:rsidRPr="00A21F62" w:rsidRDefault="001B014E" w:rsidP="00C35DFA">
            <w:pPr>
              <w:textAlignment w:val="baseline"/>
              <w:rPr>
                <w:rFonts w:ascii="Segoe UI" w:hAnsi="Segoe UI" w:cs="Segoe UI"/>
                <w:sz w:val="18"/>
                <w:szCs w:val="18"/>
              </w:rPr>
            </w:pPr>
            <w:r w:rsidRPr="005C1F29">
              <w:t>Design </w:t>
            </w:r>
            <w:r>
              <w:t>(BSP)</w:t>
            </w:r>
          </w:p>
        </w:tc>
        <w:tc>
          <w:tcPr>
            <w:tcW w:w="554" w:type="dxa"/>
            <w:gridSpan w:val="2"/>
            <w:tcBorders>
              <w:top w:val="nil"/>
              <w:left w:val="single" w:sz="6" w:space="0" w:color="auto"/>
              <w:bottom w:val="single" w:sz="6" w:space="0" w:color="auto"/>
              <w:right w:val="single" w:sz="6" w:space="0" w:color="auto"/>
            </w:tcBorders>
            <w:shd w:val="clear" w:color="auto" w:fill="auto"/>
            <w:hideMark/>
          </w:tcPr>
          <w:p w14:paraId="584D3A24" w14:textId="295CF01D" w:rsidR="001B014E" w:rsidRPr="00A21F62" w:rsidRDefault="001B014E" w:rsidP="00C35DFA">
            <w:pPr>
              <w:textAlignment w:val="baseline"/>
              <w:rPr>
                <w:rFonts w:ascii="Segoe UI" w:hAnsi="Segoe UI" w:cs="Segoe UI"/>
                <w:sz w:val="18"/>
                <w:szCs w:val="18"/>
              </w:rPr>
            </w:pPr>
            <w:r>
              <w:t>2 LS</w:t>
            </w:r>
          </w:p>
        </w:tc>
        <w:tc>
          <w:tcPr>
            <w:tcW w:w="2093" w:type="dxa"/>
            <w:gridSpan w:val="5"/>
            <w:tcBorders>
              <w:top w:val="nil"/>
              <w:left w:val="single" w:sz="6" w:space="0" w:color="auto"/>
              <w:bottom w:val="single" w:sz="6" w:space="0" w:color="auto"/>
              <w:right w:val="single" w:sz="6" w:space="0" w:color="auto"/>
            </w:tcBorders>
            <w:shd w:val="clear" w:color="auto" w:fill="auto"/>
            <w:hideMark/>
          </w:tcPr>
          <w:p w14:paraId="25BC6D2B" w14:textId="224B4CF1" w:rsidR="001B014E" w:rsidRPr="00A21F62" w:rsidRDefault="001B014E" w:rsidP="00C35DFA">
            <w:pPr>
              <w:textAlignment w:val="baseline"/>
              <w:rPr>
                <w:rFonts w:ascii="Segoe UI" w:hAnsi="Segoe UI" w:cs="Segoe UI"/>
                <w:sz w:val="18"/>
                <w:szCs w:val="18"/>
              </w:rPr>
            </w:pPr>
            <w:r>
              <w:t>garant, vede seminář</w:t>
            </w:r>
            <w:r w:rsidRPr="005C1F29">
              <w:t> </w:t>
            </w:r>
          </w:p>
        </w:tc>
        <w:tc>
          <w:tcPr>
            <w:tcW w:w="2005" w:type="dxa"/>
            <w:gridSpan w:val="3"/>
            <w:tcBorders>
              <w:top w:val="nil"/>
              <w:left w:val="single" w:sz="6" w:space="0" w:color="auto"/>
              <w:bottom w:val="single" w:sz="6" w:space="0" w:color="auto"/>
              <w:right w:val="single" w:sz="6" w:space="0" w:color="auto"/>
            </w:tcBorders>
            <w:shd w:val="clear" w:color="auto" w:fill="auto"/>
          </w:tcPr>
          <w:p w14:paraId="48B4C849" w14:textId="07F4473F" w:rsidR="001B014E" w:rsidRPr="00A21F62" w:rsidRDefault="001B014E" w:rsidP="001B014E">
            <w:pPr>
              <w:jc w:val="both"/>
              <w:textAlignment w:val="baseline"/>
              <w:rPr>
                <w:rFonts w:ascii="Segoe UI" w:hAnsi="Segoe UI" w:cs="Segoe UI"/>
                <w:sz w:val="18"/>
                <w:szCs w:val="18"/>
              </w:rPr>
            </w:pPr>
          </w:p>
        </w:tc>
      </w:tr>
      <w:tr w:rsidR="006B114B" w:rsidRPr="001C0865" w14:paraId="246FEF3D" w14:textId="77777777" w:rsidTr="005C1F29">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29D67C6B" w14:textId="77777777" w:rsidR="006B114B" w:rsidRPr="001C0865" w:rsidRDefault="006B114B" w:rsidP="006B114B">
            <w:pPr>
              <w:jc w:val="both"/>
              <w:textAlignment w:val="baseline"/>
              <w:rPr>
                <w:rFonts w:ascii="Segoe UI" w:hAnsi="Segoe UI" w:cs="Segoe UI"/>
                <w:sz w:val="18"/>
                <w:szCs w:val="18"/>
              </w:rPr>
            </w:pPr>
            <w:r w:rsidRPr="005C1F29">
              <w:rPr>
                <w:b/>
                <w:bCs/>
              </w:rPr>
              <w:t>Údaje o vzdělání na VŠ</w:t>
            </w:r>
            <w:r w:rsidRPr="001C0865">
              <w:rPr>
                <w:rFonts w:ascii="Segoe UI" w:hAnsi="Segoe UI" w:cs="Segoe UI"/>
                <w:b/>
                <w:bCs/>
              </w:rPr>
              <w:t> </w:t>
            </w:r>
            <w:r w:rsidRPr="001C0865">
              <w:rPr>
                <w:rFonts w:ascii="Segoe UI" w:hAnsi="Segoe UI" w:cs="Segoe UI"/>
              </w:rPr>
              <w:t> </w:t>
            </w:r>
          </w:p>
        </w:tc>
      </w:tr>
      <w:tr w:rsidR="006B114B" w:rsidRPr="001C0865" w14:paraId="40AA3D02" w14:textId="77777777" w:rsidTr="00A9121F">
        <w:trPr>
          <w:trHeight w:val="370"/>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6BB860CA" w14:textId="77777777" w:rsidR="00A72C56" w:rsidRDefault="00A72C56" w:rsidP="00A72C56">
            <w:pPr>
              <w:textAlignment w:val="baseline"/>
              <w:rPr>
                <w:color w:val="000000" w:themeColor="text1"/>
              </w:rPr>
            </w:pPr>
            <w:proofErr w:type="gramStart"/>
            <w:ins w:id="625" w:author="Hana Ponížilová" w:date="2023-03-14T18:18:00Z">
              <w:r>
                <w:t>2020-dosud</w:t>
              </w:r>
              <w:proofErr w:type="gramEnd"/>
              <w:r>
                <w:t xml:space="preserve">: Univerzita Tomáše Bati ve Zlíně, Fakulta multimediálních komunikací, </w:t>
              </w:r>
              <w:r>
                <w:rPr>
                  <w:color w:val="000000" w:themeColor="text1"/>
                </w:rPr>
                <w:t xml:space="preserve">DSP </w:t>
              </w:r>
              <w:r w:rsidRPr="00973301">
                <w:rPr>
                  <w:color w:val="000000" w:themeColor="text1"/>
                </w:rPr>
                <w:t>Multimédia a design</w:t>
              </w:r>
            </w:ins>
          </w:p>
          <w:p w14:paraId="160EED13" w14:textId="77777777" w:rsidR="006B114B" w:rsidRDefault="006B114B" w:rsidP="006B114B">
            <w:pPr>
              <w:textAlignment w:val="baseline"/>
            </w:pPr>
            <w:r>
              <w:t>2020: Univerzita Tomáše Bati ve Zlíně, Fakulta multimediálních komunikací, Produktový design, MgA.</w:t>
            </w:r>
          </w:p>
          <w:p w14:paraId="7F5C6E89" w14:textId="77777777" w:rsidR="00A72C56" w:rsidRDefault="00A72C56" w:rsidP="006B114B">
            <w:pPr>
              <w:textAlignment w:val="baseline"/>
              <w:rPr>
                <w:ins w:id="626" w:author="Hana Ponížilová" w:date="2023-03-14T18:18:00Z"/>
              </w:rPr>
            </w:pPr>
          </w:p>
          <w:p w14:paraId="7539ACE1" w14:textId="74D8CC51" w:rsidR="003463B6" w:rsidRPr="001C0865" w:rsidRDefault="003463B6" w:rsidP="00A72C56">
            <w:pPr>
              <w:textAlignment w:val="baseline"/>
              <w:rPr>
                <w:rFonts w:ascii="Segoe UI" w:hAnsi="Segoe UI" w:cs="Segoe UI"/>
                <w:sz w:val="18"/>
                <w:szCs w:val="18"/>
              </w:rPr>
            </w:pPr>
          </w:p>
        </w:tc>
      </w:tr>
      <w:tr w:rsidR="006B114B" w:rsidRPr="001C0865" w14:paraId="58E74EDE" w14:textId="77777777" w:rsidTr="005C1F29">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5DF34693" w14:textId="77777777" w:rsidR="006B114B" w:rsidRPr="001C0865" w:rsidRDefault="006B114B" w:rsidP="006B114B">
            <w:pPr>
              <w:jc w:val="both"/>
              <w:textAlignment w:val="baseline"/>
              <w:rPr>
                <w:rFonts w:ascii="Segoe UI" w:hAnsi="Segoe UI" w:cs="Segoe UI"/>
                <w:sz w:val="18"/>
                <w:szCs w:val="18"/>
              </w:rPr>
            </w:pPr>
            <w:r w:rsidRPr="005C1F29">
              <w:rPr>
                <w:b/>
                <w:bCs/>
              </w:rPr>
              <w:t>Údaje o odborném působení od absolvování VŠ</w:t>
            </w:r>
            <w:r w:rsidRPr="001C0865">
              <w:rPr>
                <w:rFonts w:ascii="Segoe UI" w:hAnsi="Segoe UI" w:cs="Segoe UI"/>
              </w:rPr>
              <w:t> </w:t>
            </w:r>
          </w:p>
        </w:tc>
      </w:tr>
      <w:tr w:rsidR="00D970AA" w:rsidRPr="001C0865" w14:paraId="16D4791A" w14:textId="77777777" w:rsidTr="005C1F29">
        <w:trPr>
          <w:trHeight w:val="280"/>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47C87CDE" w14:textId="41F3BE97" w:rsidR="00D970AA" w:rsidRDefault="00D970AA" w:rsidP="00D970AA">
            <w:pPr>
              <w:jc w:val="both"/>
              <w:textAlignment w:val="baseline"/>
            </w:pPr>
            <w:proofErr w:type="gramStart"/>
            <w:ins w:id="627" w:author="Hana Ponížilová" w:date="2023-03-14T18:18:00Z">
              <w:r>
                <w:t>2020</w:t>
              </w:r>
            </w:ins>
            <w:ins w:id="628" w:author="Hana Ponížilová" w:date="2023-03-27T15:21:00Z">
              <w:r w:rsidR="00FC3C3D">
                <w:t>-dosud</w:t>
              </w:r>
            </w:ins>
            <w:proofErr w:type="gramEnd"/>
            <w:ins w:id="629" w:author="Hana Ponížilová" w:date="2023-03-14T18:18:00Z">
              <w:r>
                <w:t>: Univerzita Tomáše Bati ve Zlíně, Fakulta multimediálních komunikací, externí pedagog</w:t>
              </w:r>
            </w:ins>
          </w:p>
          <w:p w14:paraId="4160321D" w14:textId="77777777" w:rsidR="00A72C56" w:rsidRDefault="00A72C56" w:rsidP="00D970AA">
            <w:pPr>
              <w:jc w:val="both"/>
              <w:textAlignment w:val="baseline"/>
            </w:pPr>
          </w:p>
          <w:p w14:paraId="3CC96FD8" w14:textId="4C71E0C3" w:rsidR="002276E4" w:rsidRPr="001C0865" w:rsidRDefault="002276E4" w:rsidP="00D970AA">
            <w:pPr>
              <w:jc w:val="both"/>
              <w:textAlignment w:val="baseline"/>
              <w:rPr>
                <w:rFonts w:ascii="Segoe UI" w:hAnsi="Segoe UI" w:cs="Segoe UI"/>
                <w:sz w:val="18"/>
                <w:szCs w:val="18"/>
              </w:rPr>
            </w:pPr>
          </w:p>
        </w:tc>
      </w:tr>
      <w:tr w:rsidR="00D970AA" w:rsidRPr="001C0865" w14:paraId="7BA9BD77" w14:textId="77777777" w:rsidTr="005C1F29">
        <w:trPr>
          <w:trHeight w:val="240"/>
        </w:trPr>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7036A6CB" w14:textId="77777777" w:rsidR="00D970AA" w:rsidRPr="001C0865" w:rsidRDefault="00D970AA" w:rsidP="00D970AA">
            <w:pPr>
              <w:jc w:val="both"/>
              <w:textAlignment w:val="baseline"/>
              <w:rPr>
                <w:rFonts w:ascii="Segoe UI" w:hAnsi="Segoe UI" w:cs="Segoe UI"/>
                <w:sz w:val="18"/>
                <w:szCs w:val="18"/>
              </w:rPr>
            </w:pPr>
            <w:r w:rsidRPr="001C0865">
              <w:rPr>
                <w:b/>
                <w:bCs/>
              </w:rPr>
              <w:t>Zkušenosti s vedením kvalifikačních a rigorózních prací</w:t>
            </w:r>
            <w:r w:rsidRPr="001C0865">
              <w:t> </w:t>
            </w:r>
          </w:p>
        </w:tc>
      </w:tr>
      <w:tr w:rsidR="00D970AA" w:rsidRPr="001C0865" w14:paraId="76A02457" w14:textId="77777777" w:rsidTr="005C1F29">
        <w:trPr>
          <w:trHeight w:val="510"/>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39D68B05" w14:textId="77777777" w:rsidR="00D970AA" w:rsidRPr="001C0865" w:rsidRDefault="00D970AA" w:rsidP="00D970AA">
            <w:pPr>
              <w:jc w:val="both"/>
              <w:textAlignment w:val="baseline"/>
              <w:rPr>
                <w:rFonts w:ascii="Segoe UI" w:hAnsi="Segoe UI" w:cs="Segoe UI"/>
                <w:sz w:val="18"/>
                <w:szCs w:val="18"/>
              </w:rPr>
            </w:pPr>
            <w:r w:rsidRPr="001C0865">
              <w:t> </w:t>
            </w:r>
          </w:p>
        </w:tc>
      </w:tr>
      <w:tr w:rsidR="00D970AA" w:rsidRPr="001C0865" w14:paraId="3F0DF863" w14:textId="77777777" w:rsidTr="005C1F29">
        <w:tc>
          <w:tcPr>
            <w:tcW w:w="3324" w:type="dxa"/>
            <w:gridSpan w:val="3"/>
            <w:tcBorders>
              <w:top w:val="single" w:sz="12" w:space="0" w:color="auto"/>
              <w:left w:val="single" w:sz="6" w:space="0" w:color="auto"/>
              <w:bottom w:val="single" w:sz="6" w:space="0" w:color="auto"/>
              <w:right w:val="single" w:sz="6" w:space="0" w:color="auto"/>
            </w:tcBorders>
            <w:shd w:val="clear" w:color="auto" w:fill="F7CAAC"/>
            <w:hideMark/>
          </w:tcPr>
          <w:p w14:paraId="789F2286" w14:textId="77777777" w:rsidR="00D970AA" w:rsidRPr="001C0865" w:rsidRDefault="00D970AA" w:rsidP="00D970AA">
            <w:pPr>
              <w:jc w:val="both"/>
              <w:textAlignment w:val="baseline"/>
              <w:rPr>
                <w:rFonts w:ascii="Segoe UI" w:hAnsi="Segoe UI" w:cs="Segoe UI"/>
                <w:sz w:val="18"/>
                <w:szCs w:val="18"/>
              </w:rPr>
            </w:pPr>
            <w:r w:rsidRPr="001C0865">
              <w:rPr>
                <w:b/>
                <w:bCs/>
              </w:rPr>
              <w:t>Obor habilitačního řízení </w:t>
            </w:r>
            <w:r w:rsidRPr="001C0865">
              <w:t> </w:t>
            </w:r>
          </w:p>
        </w:tc>
        <w:tc>
          <w:tcPr>
            <w:tcW w:w="2223" w:type="dxa"/>
            <w:gridSpan w:val="3"/>
            <w:tcBorders>
              <w:top w:val="single" w:sz="12" w:space="0" w:color="auto"/>
              <w:left w:val="single" w:sz="6" w:space="0" w:color="auto"/>
              <w:bottom w:val="single" w:sz="6" w:space="0" w:color="auto"/>
              <w:right w:val="single" w:sz="6" w:space="0" w:color="auto"/>
            </w:tcBorders>
            <w:shd w:val="clear" w:color="auto" w:fill="F7CAAC"/>
            <w:hideMark/>
          </w:tcPr>
          <w:p w14:paraId="0BFC77E0" w14:textId="77777777" w:rsidR="00D970AA" w:rsidRPr="001C0865" w:rsidRDefault="00D970AA" w:rsidP="00D970AA">
            <w:pPr>
              <w:jc w:val="both"/>
              <w:textAlignment w:val="baseline"/>
              <w:rPr>
                <w:rFonts w:ascii="Segoe UI" w:hAnsi="Segoe UI" w:cs="Segoe UI"/>
                <w:sz w:val="18"/>
                <w:szCs w:val="18"/>
              </w:rPr>
            </w:pPr>
            <w:r w:rsidRPr="001C0865">
              <w:rPr>
                <w:b/>
                <w:bCs/>
              </w:rPr>
              <w:t>Rok udělení hodnosti</w:t>
            </w:r>
            <w:r w:rsidRPr="001C0865">
              <w:t> </w:t>
            </w:r>
          </w:p>
        </w:tc>
        <w:tc>
          <w:tcPr>
            <w:tcW w:w="2227" w:type="dxa"/>
            <w:gridSpan w:val="5"/>
            <w:tcBorders>
              <w:top w:val="single" w:sz="12" w:space="0" w:color="auto"/>
              <w:left w:val="single" w:sz="6" w:space="0" w:color="auto"/>
              <w:bottom w:val="single" w:sz="6" w:space="0" w:color="auto"/>
              <w:right w:val="single" w:sz="12" w:space="0" w:color="auto"/>
            </w:tcBorders>
            <w:shd w:val="clear" w:color="auto" w:fill="F7CAAC"/>
            <w:hideMark/>
          </w:tcPr>
          <w:p w14:paraId="6F8F9654" w14:textId="77777777" w:rsidR="00D970AA" w:rsidRPr="00311B61" w:rsidRDefault="00D970AA" w:rsidP="00D970AA">
            <w:pPr>
              <w:jc w:val="both"/>
              <w:textAlignment w:val="baseline"/>
              <w:rPr>
                <w:b/>
                <w:bCs/>
              </w:rPr>
            </w:pPr>
            <w:r w:rsidRPr="00311B61">
              <w:rPr>
                <w:b/>
                <w:bCs/>
              </w:rPr>
              <w:t>Řízení konáno na VŠ </w:t>
            </w:r>
          </w:p>
        </w:tc>
        <w:tc>
          <w:tcPr>
            <w:tcW w:w="2035" w:type="dxa"/>
            <w:gridSpan w:val="4"/>
            <w:tcBorders>
              <w:top w:val="single" w:sz="12" w:space="0" w:color="auto"/>
              <w:left w:val="single" w:sz="12" w:space="0" w:color="auto"/>
              <w:bottom w:val="single" w:sz="6" w:space="0" w:color="auto"/>
              <w:right w:val="single" w:sz="6" w:space="0" w:color="auto"/>
            </w:tcBorders>
            <w:shd w:val="clear" w:color="auto" w:fill="F7CAAC"/>
            <w:hideMark/>
          </w:tcPr>
          <w:p w14:paraId="7286F911" w14:textId="77777777" w:rsidR="00D970AA" w:rsidRPr="001C0865" w:rsidRDefault="00D970AA" w:rsidP="00D970AA">
            <w:pPr>
              <w:jc w:val="both"/>
              <w:textAlignment w:val="baseline"/>
              <w:rPr>
                <w:rFonts w:ascii="Segoe UI" w:hAnsi="Segoe UI" w:cs="Segoe UI"/>
                <w:sz w:val="18"/>
                <w:szCs w:val="18"/>
              </w:rPr>
            </w:pPr>
            <w:r w:rsidRPr="001C0865">
              <w:rPr>
                <w:b/>
                <w:bCs/>
              </w:rPr>
              <w:t>Ohlasy publikací</w:t>
            </w:r>
            <w:r w:rsidRPr="001C0865">
              <w:t> </w:t>
            </w:r>
          </w:p>
        </w:tc>
      </w:tr>
      <w:tr w:rsidR="00D970AA" w:rsidRPr="001C0865" w14:paraId="5DBEEABE" w14:textId="77777777" w:rsidTr="005C1F29">
        <w:tc>
          <w:tcPr>
            <w:tcW w:w="3324" w:type="dxa"/>
            <w:gridSpan w:val="3"/>
            <w:tcBorders>
              <w:top w:val="single" w:sz="6" w:space="0" w:color="auto"/>
              <w:left w:val="single" w:sz="6" w:space="0" w:color="auto"/>
              <w:bottom w:val="single" w:sz="6" w:space="0" w:color="auto"/>
              <w:right w:val="single" w:sz="6" w:space="0" w:color="auto"/>
            </w:tcBorders>
            <w:shd w:val="clear" w:color="auto" w:fill="auto"/>
            <w:hideMark/>
          </w:tcPr>
          <w:p w14:paraId="15FEC782" w14:textId="77777777" w:rsidR="00D970AA" w:rsidRPr="001C0865" w:rsidRDefault="00D970AA" w:rsidP="00D970AA">
            <w:pPr>
              <w:jc w:val="both"/>
              <w:textAlignment w:val="baseline"/>
              <w:rPr>
                <w:rFonts w:ascii="Segoe UI" w:hAnsi="Segoe UI" w:cs="Segoe UI"/>
                <w:sz w:val="18"/>
                <w:szCs w:val="18"/>
              </w:rPr>
            </w:pPr>
            <w:r w:rsidRPr="001C0865">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6A387C06" w14:textId="77777777" w:rsidR="00D970AA" w:rsidRPr="001C0865" w:rsidRDefault="00D970AA" w:rsidP="00D970AA">
            <w:pPr>
              <w:jc w:val="both"/>
              <w:textAlignment w:val="baseline"/>
              <w:rPr>
                <w:rFonts w:ascii="Segoe UI" w:hAnsi="Segoe UI" w:cs="Segoe UI"/>
                <w:sz w:val="18"/>
                <w:szCs w:val="18"/>
              </w:rPr>
            </w:pPr>
            <w:r w:rsidRPr="001C0865">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auto"/>
            <w:hideMark/>
          </w:tcPr>
          <w:p w14:paraId="13FADC0E" w14:textId="77777777" w:rsidR="00D970AA" w:rsidRPr="00311B61" w:rsidRDefault="00D970AA" w:rsidP="00D970AA">
            <w:pPr>
              <w:jc w:val="both"/>
              <w:textAlignment w:val="baseline"/>
              <w:rPr>
                <w:b/>
                <w:bCs/>
              </w:rPr>
            </w:pPr>
            <w:r w:rsidRPr="00311B61">
              <w:rPr>
                <w:b/>
                <w:bCs/>
              </w:rPr>
              <w:t> </w:t>
            </w:r>
          </w:p>
        </w:tc>
        <w:tc>
          <w:tcPr>
            <w:tcW w:w="628" w:type="dxa"/>
            <w:gridSpan w:val="2"/>
            <w:tcBorders>
              <w:top w:val="single" w:sz="6" w:space="0" w:color="auto"/>
              <w:left w:val="single" w:sz="12" w:space="0" w:color="auto"/>
              <w:bottom w:val="single" w:sz="6" w:space="0" w:color="auto"/>
              <w:right w:val="single" w:sz="6" w:space="0" w:color="auto"/>
            </w:tcBorders>
            <w:shd w:val="clear" w:color="auto" w:fill="F7CAAC"/>
            <w:hideMark/>
          </w:tcPr>
          <w:p w14:paraId="19D8D1D1" w14:textId="77777777" w:rsidR="00D970AA" w:rsidRPr="001C0865" w:rsidRDefault="00D970AA" w:rsidP="00D970AA">
            <w:pPr>
              <w:jc w:val="both"/>
              <w:textAlignment w:val="baseline"/>
              <w:rPr>
                <w:rFonts w:ascii="Segoe UI" w:hAnsi="Segoe UI" w:cs="Segoe UI"/>
                <w:sz w:val="18"/>
                <w:szCs w:val="18"/>
              </w:rPr>
            </w:pPr>
            <w:proofErr w:type="spellStart"/>
            <w:r w:rsidRPr="001C0865">
              <w:rPr>
                <w:b/>
                <w:bCs/>
              </w:rPr>
              <w:t>WoS</w:t>
            </w:r>
            <w:proofErr w:type="spellEnd"/>
            <w:r w:rsidRPr="001C0865">
              <w:t> </w:t>
            </w:r>
          </w:p>
        </w:tc>
        <w:tc>
          <w:tcPr>
            <w:tcW w:w="689" w:type="dxa"/>
            <w:tcBorders>
              <w:top w:val="single" w:sz="6" w:space="0" w:color="auto"/>
              <w:left w:val="single" w:sz="6" w:space="0" w:color="auto"/>
              <w:bottom w:val="single" w:sz="6" w:space="0" w:color="auto"/>
              <w:right w:val="single" w:sz="6" w:space="0" w:color="auto"/>
            </w:tcBorders>
            <w:shd w:val="clear" w:color="auto" w:fill="F7CAAC"/>
            <w:hideMark/>
          </w:tcPr>
          <w:p w14:paraId="2DF5F267" w14:textId="77777777" w:rsidR="00D970AA" w:rsidRPr="001C0865" w:rsidRDefault="00D970AA" w:rsidP="00D970AA">
            <w:pPr>
              <w:jc w:val="both"/>
              <w:textAlignment w:val="baseline"/>
              <w:rPr>
                <w:rFonts w:ascii="Segoe UI" w:hAnsi="Segoe UI" w:cs="Segoe UI"/>
                <w:sz w:val="18"/>
                <w:szCs w:val="18"/>
              </w:rPr>
            </w:pPr>
            <w:proofErr w:type="spellStart"/>
            <w:r w:rsidRPr="001C0865">
              <w:rPr>
                <w:b/>
                <w:bCs/>
                <w:sz w:val="18"/>
                <w:szCs w:val="18"/>
              </w:rPr>
              <w:t>Scopus</w:t>
            </w:r>
            <w:proofErr w:type="spellEnd"/>
            <w:r w:rsidRPr="001C0865">
              <w:rPr>
                <w:sz w:val="18"/>
                <w:szCs w:val="18"/>
              </w:rPr>
              <w:t> </w:t>
            </w:r>
          </w:p>
        </w:tc>
        <w:tc>
          <w:tcPr>
            <w:tcW w:w="718" w:type="dxa"/>
            <w:tcBorders>
              <w:top w:val="single" w:sz="6" w:space="0" w:color="auto"/>
              <w:left w:val="single" w:sz="6" w:space="0" w:color="auto"/>
              <w:bottom w:val="single" w:sz="6" w:space="0" w:color="auto"/>
              <w:right w:val="single" w:sz="6" w:space="0" w:color="auto"/>
            </w:tcBorders>
            <w:shd w:val="clear" w:color="auto" w:fill="F7CAAC"/>
            <w:hideMark/>
          </w:tcPr>
          <w:p w14:paraId="4F612B17" w14:textId="77777777" w:rsidR="00D970AA" w:rsidRPr="001C0865" w:rsidRDefault="00D970AA" w:rsidP="00D970AA">
            <w:pPr>
              <w:jc w:val="both"/>
              <w:textAlignment w:val="baseline"/>
              <w:rPr>
                <w:rFonts w:ascii="Segoe UI" w:hAnsi="Segoe UI" w:cs="Segoe UI"/>
                <w:sz w:val="18"/>
                <w:szCs w:val="18"/>
              </w:rPr>
            </w:pPr>
            <w:r w:rsidRPr="001C0865">
              <w:rPr>
                <w:b/>
                <w:bCs/>
                <w:sz w:val="18"/>
                <w:szCs w:val="18"/>
              </w:rPr>
              <w:t>ostatní</w:t>
            </w:r>
            <w:r w:rsidRPr="001C0865">
              <w:rPr>
                <w:sz w:val="18"/>
                <w:szCs w:val="18"/>
              </w:rPr>
              <w:t> </w:t>
            </w:r>
          </w:p>
        </w:tc>
      </w:tr>
      <w:tr w:rsidR="00D970AA" w:rsidRPr="001C0865" w14:paraId="35527541" w14:textId="77777777" w:rsidTr="005C1F29">
        <w:trPr>
          <w:trHeight w:val="60"/>
        </w:trPr>
        <w:tc>
          <w:tcPr>
            <w:tcW w:w="3324"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00406F9E" w14:textId="77777777" w:rsidR="00D970AA" w:rsidRPr="001C0865" w:rsidRDefault="00D970AA" w:rsidP="00D970AA">
            <w:pPr>
              <w:jc w:val="both"/>
              <w:textAlignment w:val="baseline"/>
              <w:rPr>
                <w:rFonts w:ascii="Segoe UI" w:hAnsi="Segoe UI" w:cs="Segoe UI"/>
                <w:sz w:val="18"/>
                <w:szCs w:val="18"/>
              </w:rPr>
            </w:pPr>
            <w:r w:rsidRPr="001C0865">
              <w:rPr>
                <w:b/>
                <w:bCs/>
              </w:rPr>
              <w:t>Obor jmenovacího řízení</w:t>
            </w:r>
            <w:r w:rsidRPr="001C0865">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F7CAAC"/>
            <w:hideMark/>
          </w:tcPr>
          <w:p w14:paraId="4306A5CA" w14:textId="77777777" w:rsidR="00D970AA" w:rsidRPr="001C0865" w:rsidRDefault="00D970AA" w:rsidP="00D970AA">
            <w:pPr>
              <w:jc w:val="both"/>
              <w:textAlignment w:val="baseline"/>
              <w:rPr>
                <w:rFonts w:ascii="Segoe UI" w:hAnsi="Segoe UI" w:cs="Segoe UI"/>
                <w:sz w:val="18"/>
                <w:szCs w:val="18"/>
              </w:rPr>
            </w:pPr>
            <w:r w:rsidRPr="001C0865">
              <w:rPr>
                <w:b/>
                <w:bCs/>
              </w:rPr>
              <w:t>Rok udělení hodnosti</w:t>
            </w:r>
            <w:r w:rsidRPr="001C0865">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F7CAAC"/>
            <w:hideMark/>
          </w:tcPr>
          <w:p w14:paraId="7113025C" w14:textId="77777777" w:rsidR="00D970AA" w:rsidRPr="00311B61" w:rsidRDefault="00D970AA" w:rsidP="00D970AA">
            <w:pPr>
              <w:jc w:val="both"/>
              <w:textAlignment w:val="baseline"/>
              <w:rPr>
                <w:b/>
                <w:bCs/>
              </w:rPr>
            </w:pPr>
            <w:r w:rsidRPr="00311B61">
              <w:rPr>
                <w:b/>
                <w:bCs/>
              </w:rPr>
              <w:t>Řízení konáno na VŠ </w:t>
            </w:r>
          </w:p>
        </w:tc>
        <w:tc>
          <w:tcPr>
            <w:tcW w:w="628" w:type="dxa"/>
            <w:gridSpan w:val="2"/>
            <w:tcBorders>
              <w:top w:val="single" w:sz="6" w:space="0" w:color="auto"/>
              <w:left w:val="single" w:sz="12" w:space="0" w:color="auto"/>
              <w:bottom w:val="single" w:sz="6" w:space="0" w:color="auto"/>
              <w:right w:val="single" w:sz="6" w:space="0" w:color="auto"/>
            </w:tcBorders>
            <w:shd w:val="clear" w:color="auto" w:fill="auto"/>
            <w:hideMark/>
          </w:tcPr>
          <w:p w14:paraId="014E72B2" w14:textId="77777777" w:rsidR="00D970AA" w:rsidRPr="001C0865" w:rsidRDefault="00D970AA" w:rsidP="00D970AA">
            <w:pPr>
              <w:jc w:val="both"/>
              <w:textAlignment w:val="baseline"/>
              <w:rPr>
                <w:rFonts w:ascii="Segoe UI" w:hAnsi="Segoe UI" w:cs="Segoe UI"/>
                <w:sz w:val="18"/>
                <w:szCs w:val="18"/>
              </w:rPr>
            </w:pPr>
            <w:r w:rsidRPr="001C0865">
              <w:t> </w:t>
            </w:r>
          </w:p>
        </w:tc>
        <w:tc>
          <w:tcPr>
            <w:tcW w:w="689" w:type="dxa"/>
            <w:tcBorders>
              <w:top w:val="single" w:sz="6" w:space="0" w:color="auto"/>
              <w:left w:val="single" w:sz="6" w:space="0" w:color="auto"/>
              <w:bottom w:val="single" w:sz="6" w:space="0" w:color="auto"/>
              <w:right w:val="single" w:sz="6" w:space="0" w:color="auto"/>
            </w:tcBorders>
            <w:shd w:val="clear" w:color="auto" w:fill="auto"/>
            <w:hideMark/>
          </w:tcPr>
          <w:p w14:paraId="3992C01A" w14:textId="77777777" w:rsidR="00D970AA" w:rsidRPr="001C0865" w:rsidRDefault="00D970AA" w:rsidP="00D970AA">
            <w:pPr>
              <w:jc w:val="both"/>
              <w:textAlignment w:val="baseline"/>
              <w:rPr>
                <w:rFonts w:ascii="Segoe UI" w:hAnsi="Segoe UI" w:cs="Segoe UI"/>
                <w:sz w:val="18"/>
                <w:szCs w:val="18"/>
              </w:rPr>
            </w:pPr>
            <w:r w:rsidRPr="001C0865">
              <w:t> </w:t>
            </w:r>
          </w:p>
        </w:tc>
        <w:tc>
          <w:tcPr>
            <w:tcW w:w="718" w:type="dxa"/>
            <w:tcBorders>
              <w:top w:val="single" w:sz="6" w:space="0" w:color="auto"/>
              <w:left w:val="single" w:sz="6" w:space="0" w:color="auto"/>
              <w:bottom w:val="single" w:sz="6" w:space="0" w:color="auto"/>
              <w:right w:val="single" w:sz="6" w:space="0" w:color="auto"/>
            </w:tcBorders>
            <w:shd w:val="clear" w:color="auto" w:fill="auto"/>
            <w:hideMark/>
          </w:tcPr>
          <w:p w14:paraId="4DE06A15" w14:textId="77777777" w:rsidR="00D970AA" w:rsidRPr="001C0865" w:rsidRDefault="00D970AA" w:rsidP="00D970AA">
            <w:pPr>
              <w:jc w:val="both"/>
              <w:textAlignment w:val="baseline"/>
              <w:rPr>
                <w:rFonts w:ascii="Segoe UI" w:hAnsi="Segoe UI" w:cs="Segoe UI"/>
                <w:sz w:val="18"/>
                <w:szCs w:val="18"/>
              </w:rPr>
            </w:pPr>
            <w:r w:rsidRPr="001C0865">
              <w:t> </w:t>
            </w:r>
          </w:p>
        </w:tc>
      </w:tr>
      <w:tr w:rsidR="00D970AA" w:rsidRPr="001C0865" w14:paraId="6F34D3C9" w14:textId="77777777" w:rsidTr="005C1F29">
        <w:trPr>
          <w:trHeight w:val="195"/>
        </w:trPr>
        <w:tc>
          <w:tcPr>
            <w:tcW w:w="3324" w:type="dxa"/>
            <w:gridSpan w:val="3"/>
            <w:tcBorders>
              <w:top w:val="single" w:sz="6" w:space="0" w:color="auto"/>
              <w:left w:val="single" w:sz="6" w:space="0" w:color="auto"/>
              <w:bottom w:val="single" w:sz="6" w:space="0" w:color="auto"/>
              <w:right w:val="single" w:sz="6" w:space="0" w:color="auto"/>
            </w:tcBorders>
            <w:shd w:val="clear" w:color="auto" w:fill="auto"/>
            <w:hideMark/>
          </w:tcPr>
          <w:p w14:paraId="37691F59" w14:textId="77777777" w:rsidR="00D970AA" w:rsidRPr="001C0865" w:rsidRDefault="00D970AA" w:rsidP="00D970AA">
            <w:pPr>
              <w:jc w:val="both"/>
              <w:textAlignment w:val="baseline"/>
              <w:rPr>
                <w:rFonts w:ascii="Segoe UI" w:hAnsi="Segoe UI" w:cs="Segoe UI"/>
                <w:sz w:val="18"/>
                <w:szCs w:val="18"/>
              </w:rPr>
            </w:pPr>
            <w:r w:rsidRPr="001C0865">
              <w:t> </w:t>
            </w:r>
          </w:p>
        </w:tc>
        <w:tc>
          <w:tcPr>
            <w:tcW w:w="2223" w:type="dxa"/>
            <w:gridSpan w:val="3"/>
            <w:tcBorders>
              <w:top w:val="single" w:sz="6" w:space="0" w:color="auto"/>
              <w:left w:val="single" w:sz="6" w:space="0" w:color="auto"/>
              <w:bottom w:val="single" w:sz="6" w:space="0" w:color="auto"/>
              <w:right w:val="single" w:sz="6" w:space="0" w:color="auto"/>
            </w:tcBorders>
            <w:shd w:val="clear" w:color="auto" w:fill="auto"/>
            <w:hideMark/>
          </w:tcPr>
          <w:p w14:paraId="56E45FEA" w14:textId="77777777" w:rsidR="00D970AA" w:rsidRPr="001C0865" w:rsidRDefault="00D970AA" w:rsidP="00D970AA">
            <w:pPr>
              <w:jc w:val="both"/>
              <w:textAlignment w:val="baseline"/>
              <w:rPr>
                <w:rFonts w:ascii="Segoe UI" w:hAnsi="Segoe UI" w:cs="Segoe UI"/>
                <w:sz w:val="18"/>
                <w:szCs w:val="18"/>
              </w:rPr>
            </w:pPr>
            <w:r w:rsidRPr="001C0865">
              <w:t> </w:t>
            </w:r>
          </w:p>
        </w:tc>
        <w:tc>
          <w:tcPr>
            <w:tcW w:w="2227" w:type="dxa"/>
            <w:gridSpan w:val="5"/>
            <w:tcBorders>
              <w:top w:val="single" w:sz="6" w:space="0" w:color="auto"/>
              <w:left w:val="single" w:sz="6" w:space="0" w:color="auto"/>
              <w:bottom w:val="single" w:sz="6" w:space="0" w:color="auto"/>
              <w:right w:val="single" w:sz="12" w:space="0" w:color="auto"/>
            </w:tcBorders>
            <w:shd w:val="clear" w:color="auto" w:fill="auto"/>
            <w:hideMark/>
          </w:tcPr>
          <w:p w14:paraId="124071E5" w14:textId="77777777" w:rsidR="00D970AA" w:rsidRPr="001C0865" w:rsidRDefault="00D970AA" w:rsidP="00D970AA">
            <w:pPr>
              <w:jc w:val="both"/>
              <w:textAlignment w:val="baseline"/>
              <w:rPr>
                <w:rFonts w:ascii="Segoe UI" w:hAnsi="Segoe UI" w:cs="Segoe UI"/>
                <w:sz w:val="18"/>
                <w:szCs w:val="18"/>
              </w:rPr>
            </w:pPr>
            <w:r w:rsidRPr="001C0865">
              <w:t> </w:t>
            </w:r>
          </w:p>
        </w:tc>
        <w:tc>
          <w:tcPr>
            <w:tcW w:w="1317" w:type="dxa"/>
            <w:gridSpan w:val="3"/>
            <w:tcBorders>
              <w:top w:val="single" w:sz="6" w:space="0" w:color="auto"/>
              <w:left w:val="single" w:sz="12" w:space="0" w:color="auto"/>
              <w:bottom w:val="single" w:sz="6" w:space="0" w:color="auto"/>
              <w:right w:val="single" w:sz="6" w:space="0" w:color="auto"/>
            </w:tcBorders>
            <w:shd w:val="clear" w:color="auto" w:fill="FBD4B4"/>
            <w:vAlign w:val="center"/>
            <w:hideMark/>
          </w:tcPr>
          <w:p w14:paraId="4D5E2885" w14:textId="77777777" w:rsidR="00D970AA" w:rsidRPr="001C0865" w:rsidRDefault="00D970AA" w:rsidP="00D970AA">
            <w:pPr>
              <w:jc w:val="both"/>
              <w:textAlignment w:val="baseline"/>
              <w:rPr>
                <w:rFonts w:ascii="Segoe UI" w:hAnsi="Segoe UI" w:cs="Segoe UI"/>
                <w:sz w:val="18"/>
                <w:szCs w:val="18"/>
              </w:rPr>
            </w:pPr>
            <w:r w:rsidRPr="001C0865">
              <w:rPr>
                <w:b/>
                <w:bCs/>
                <w:sz w:val="18"/>
                <w:szCs w:val="18"/>
              </w:rPr>
              <w:t xml:space="preserve">H-index </w:t>
            </w:r>
            <w:proofErr w:type="spellStart"/>
            <w:r w:rsidRPr="001C0865">
              <w:rPr>
                <w:b/>
                <w:bCs/>
                <w:sz w:val="18"/>
                <w:szCs w:val="18"/>
              </w:rPr>
              <w:t>WoS</w:t>
            </w:r>
            <w:proofErr w:type="spellEnd"/>
            <w:r w:rsidRPr="001C0865">
              <w:rPr>
                <w:b/>
                <w:bCs/>
                <w:sz w:val="18"/>
                <w:szCs w:val="18"/>
              </w:rPr>
              <w:t>/</w:t>
            </w:r>
            <w:proofErr w:type="spellStart"/>
            <w:r w:rsidRPr="001C0865">
              <w:rPr>
                <w:b/>
                <w:bCs/>
                <w:sz w:val="18"/>
                <w:szCs w:val="18"/>
              </w:rPr>
              <w:t>Scopus</w:t>
            </w:r>
            <w:proofErr w:type="spellEnd"/>
            <w:r w:rsidRPr="001C0865">
              <w:rPr>
                <w:sz w:val="18"/>
                <w:szCs w:val="18"/>
              </w:rPr>
              <w:t> </w:t>
            </w:r>
          </w:p>
        </w:tc>
        <w:tc>
          <w:tcPr>
            <w:tcW w:w="7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5575A" w14:textId="77777777" w:rsidR="00D970AA" w:rsidRPr="001C0865" w:rsidRDefault="00D970AA" w:rsidP="00D970AA">
            <w:pPr>
              <w:textAlignment w:val="baseline"/>
              <w:rPr>
                <w:rFonts w:ascii="Segoe UI" w:hAnsi="Segoe UI" w:cs="Segoe UI"/>
                <w:sz w:val="18"/>
                <w:szCs w:val="18"/>
              </w:rPr>
            </w:pPr>
            <w:r w:rsidRPr="001C0865">
              <w:rPr>
                <w:b/>
                <w:bCs/>
              </w:rPr>
              <w:t>    /</w:t>
            </w:r>
            <w:r w:rsidRPr="001C0865">
              <w:t> </w:t>
            </w:r>
          </w:p>
        </w:tc>
      </w:tr>
      <w:tr w:rsidR="00D970AA" w:rsidRPr="001C0865" w14:paraId="1BBD1FED" w14:textId="77777777" w:rsidTr="005C1F29">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58ADB9C8" w14:textId="77777777" w:rsidR="00D970AA" w:rsidRPr="001C0865" w:rsidRDefault="00D970AA" w:rsidP="00D970AA">
            <w:pPr>
              <w:jc w:val="both"/>
              <w:textAlignment w:val="baseline"/>
              <w:rPr>
                <w:rFonts w:ascii="Segoe UI" w:hAnsi="Segoe UI" w:cs="Segoe UI"/>
                <w:sz w:val="18"/>
                <w:szCs w:val="18"/>
              </w:rPr>
            </w:pPr>
            <w:r w:rsidRPr="001C0865">
              <w:rPr>
                <w:b/>
                <w:bCs/>
              </w:rPr>
              <w:t>Přehled o nejvýznamnější publikační a další tvůrčí činnosti nebo další profesní činnosti u odborníků z praxe vztahující se k zabezpečovaným předmětům </w:t>
            </w:r>
            <w:r w:rsidRPr="001C0865">
              <w:t> </w:t>
            </w:r>
          </w:p>
        </w:tc>
      </w:tr>
      <w:tr w:rsidR="00D970AA" w:rsidRPr="001C0865" w14:paraId="2C340AF2" w14:textId="77777777" w:rsidTr="00311B61">
        <w:trPr>
          <w:trHeight w:val="534"/>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415D0BAA" w14:textId="506F4EDE" w:rsidR="00D970AA" w:rsidRDefault="00D970AA" w:rsidP="00D970AA">
            <w:pPr>
              <w:jc w:val="both"/>
              <w:textAlignment w:val="baseline"/>
              <w:rPr>
                <w:ins w:id="630" w:author="Hana Ponížilová" w:date="2023-03-13T15:02:00Z"/>
              </w:rPr>
            </w:pPr>
            <w:r w:rsidRPr="001C0865">
              <w:t> </w:t>
            </w:r>
            <w:ins w:id="631" w:author="Hana Ponížilová" w:date="2023-03-13T15:02:00Z">
              <w:r>
                <w:t xml:space="preserve">2022: </w:t>
              </w:r>
            </w:ins>
            <w:proofErr w:type="gramStart"/>
            <w:ins w:id="632" w:author="Hana Ponížilová" w:date="2023-03-13T15:04:00Z">
              <w:r>
                <w:t xml:space="preserve">Výstava - </w:t>
              </w:r>
            </w:ins>
            <w:ins w:id="633" w:author="Hana Ponížilová" w:date="2023-03-13T15:02:00Z">
              <w:r w:rsidRPr="001046AF">
                <w:t>Mezinárodní</w:t>
              </w:r>
              <w:proofErr w:type="gramEnd"/>
              <w:r w:rsidRPr="001046AF">
                <w:t xml:space="preserve"> studentský projekt na téma kvality života v pozdějším věku</w:t>
              </w:r>
              <w:r>
                <w:t xml:space="preserve"> </w:t>
              </w:r>
            </w:ins>
            <w:ins w:id="634" w:author="Hana Ponížilová" w:date="2023-03-13T15:03:00Z">
              <w:r>
                <w:t>–</w:t>
              </w:r>
            </w:ins>
            <w:ins w:id="635" w:author="Hana Ponížilová" w:date="2023-03-13T15:02:00Z">
              <w:r>
                <w:t xml:space="preserve"> </w:t>
              </w:r>
            </w:ins>
            <w:ins w:id="636" w:author="Hana Ponížilová" w:date="2023-03-13T15:03:00Z">
              <w:r>
                <w:t>ZDW Zlín</w:t>
              </w:r>
            </w:ins>
          </w:p>
          <w:p w14:paraId="25C10AB4" w14:textId="12559517" w:rsidR="00D970AA" w:rsidRDefault="00D970AA" w:rsidP="00D970AA">
            <w:pPr>
              <w:jc w:val="both"/>
              <w:textAlignment w:val="baseline"/>
              <w:rPr>
                <w:ins w:id="637" w:author="Hana Ponížilová" w:date="2023-03-13T15:00:00Z"/>
              </w:rPr>
            </w:pPr>
            <w:ins w:id="638" w:author="Hana Ponížilová" w:date="2023-03-13T15:02:00Z">
              <w:r>
                <w:t xml:space="preserve"> </w:t>
              </w:r>
            </w:ins>
            <w:ins w:id="639" w:author="Hana Ponížilová" w:date="2023-03-13T15:00:00Z">
              <w:r>
                <w:t xml:space="preserve">2021: </w:t>
              </w:r>
              <w:r w:rsidRPr="000667D3">
                <w:t xml:space="preserve">Modulární nábytek </w:t>
              </w:r>
              <w:proofErr w:type="spellStart"/>
              <w:proofErr w:type="gramStart"/>
              <w:r w:rsidRPr="000667D3">
                <w:t>Modulove</w:t>
              </w:r>
              <w:proofErr w:type="spellEnd"/>
              <w:r>
                <w:t xml:space="preserve"> - </w:t>
              </w:r>
              <w:proofErr w:type="spellStart"/>
              <w:r w:rsidRPr="004C0FD3">
                <w:t>Richvalsky</w:t>
              </w:r>
              <w:proofErr w:type="spellEnd"/>
              <w:proofErr w:type="gramEnd"/>
              <w:r w:rsidRPr="004C0FD3">
                <w:t xml:space="preserve"> </w:t>
              </w:r>
              <w:proofErr w:type="spellStart"/>
              <w:r w:rsidRPr="004C0FD3">
                <w:t>Manufacturing</w:t>
              </w:r>
              <w:proofErr w:type="spellEnd"/>
              <w:r w:rsidRPr="004C0FD3">
                <w:t>, Česká republika, Hodonín</w:t>
              </w:r>
            </w:ins>
          </w:p>
          <w:p w14:paraId="1D68585C" w14:textId="771F04D6" w:rsidR="00D970AA" w:rsidRDefault="00D970AA" w:rsidP="00D970AA">
            <w:pPr>
              <w:jc w:val="both"/>
              <w:textAlignment w:val="baseline"/>
              <w:rPr>
                <w:ins w:id="640" w:author="Hana Ponížilová" w:date="2023-03-13T15:01:00Z"/>
              </w:rPr>
            </w:pPr>
            <w:ins w:id="641" w:author="Hana Ponížilová" w:date="2023-03-13T15:01:00Z">
              <w:r>
                <w:t xml:space="preserve"> 2021: </w:t>
              </w:r>
            </w:ins>
            <w:proofErr w:type="gramStart"/>
            <w:ins w:id="642" w:author="Hana Ponížilová" w:date="2023-03-13T15:04:00Z">
              <w:r>
                <w:t xml:space="preserve">Výstava - </w:t>
              </w:r>
            </w:ins>
            <w:ins w:id="643" w:author="Hana Ponížilová" w:date="2023-03-13T15:01:00Z">
              <w:r w:rsidRPr="00BB2E41">
                <w:t>Svítidla</w:t>
              </w:r>
              <w:proofErr w:type="gramEnd"/>
              <w:r w:rsidRPr="00BB2E41">
                <w:t xml:space="preserve"> vyrobená z</w:t>
              </w:r>
              <w:r>
                <w:t> </w:t>
              </w:r>
              <w:r w:rsidRPr="00BB2E41">
                <w:t>odpadu</w:t>
              </w:r>
              <w:r>
                <w:t xml:space="preserve"> - </w:t>
              </w:r>
              <w:proofErr w:type="spellStart"/>
              <w:r w:rsidRPr="00950268">
                <w:t>Lodz</w:t>
              </w:r>
              <w:proofErr w:type="spellEnd"/>
              <w:r w:rsidRPr="00950268">
                <w:t xml:space="preserve"> Design </w:t>
              </w:r>
              <w:proofErr w:type="spellStart"/>
              <w:r w:rsidRPr="00950268">
                <w:t>Week</w:t>
              </w:r>
              <w:proofErr w:type="spellEnd"/>
              <w:r w:rsidRPr="00950268">
                <w:t xml:space="preserve">, Polsko, </w:t>
              </w:r>
              <w:proofErr w:type="spellStart"/>
              <w:r w:rsidRPr="00950268">
                <w:t>Lodz</w:t>
              </w:r>
              <w:proofErr w:type="spellEnd"/>
            </w:ins>
          </w:p>
          <w:p w14:paraId="03687BF7" w14:textId="360E0A55" w:rsidR="00D970AA" w:rsidRDefault="00D970AA" w:rsidP="00D970AA">
            <w:pPr>
              <w:jc w:val="both"/>
              <w:textAlignment w:val="baseline"/>
              <w:rPr>
                <w:ins w:id="644" w:author="Hana Ponížilová" w:date="2023-03-13T15:03:00Z"/>
              </w:rPr>
            </w:pPr>
            <w:ins w:id="645" w:author="Hana Ponížilová" w:date="2023-03-13T15:01:00Z">
              <w:r>
                <w:t xml:space="preserve"> </w:t>
              </w:r>
            </w:ins>
            <w:ins w:id="646" w:author="Hana Ponížilová" w:date="2023-03-13T15:02:00Z">
              <w:r>
                <w:t xml:space="preserve">2021: </w:t>
              </w:r>
            </w:ins>
            <w:proofErr w:type="gramStart"/>
            <w:ins w:id="647" w:author="Hana Ponížilová" w:date="2023-03-13T15:05:00Z">
              <w:r>
                <w:t xml:space="preserve">Výstava - </w:t>
              </w:r>
            </w:ins>
            <w:ins w:id="648" w:author="Hana Ponížilová" w:date="2023-03-13T15:02:00Z">
              <w:r w:rsidRPr="009F50EA">
                <w:t>Výstavní</w:t>
              </w:r>
              <w:proofErr w:type="gramEnd"/>
              <w:r w:rsidRPr="009F50EA">
                <w:t xml:space="preserve"> systém</w:t>
              </w:r>
              <w:r>
                <w:t xml:space="preserve"> - </w:t>
              </w:r>
              <w:proofErr w:type="spellStart"/>
              <w:r w:rsidRPr="00950268">
                <w:t>Lodz</w:t>
              </w:r>
              <w:proofErr w:type="spellEnd"/>
              <w:r w:rsidRPr="00950268">
                <w:t xml:space="preserve"> Design </w:t>
              </w:r>
              <w:proofErr w:type="spellStart"/>
              <w:r w:rsidRPr="00950268">
                <w:t>Week</w:t>
              </w:r>
              <w:proofErr w:type="spellEnd"/>
              <w:r w:rsidRPr="00950268">
                <w:t xml:space="preserve">, Polsko, </w:t>
              </w:r>
              <w:proofErr w:type="spellStart"/>
              <w:r w:rsidRPr="00950268">
                <w:t>Lodz</w:t>
              </w:r>
            </w:ins>
            <w:proofErr w:type="spellEnd"/>
          </w:p>
          <w:p w14:paraId="417E7AA6" w14:textId="4B22717C" w:rsidR="00D970AA" w:rsidRPr="00645AFE" w:rsidRDefault="00D970AA" w:rsidP="00D970AA">
            <w:pPr>
              <w:jc w:val="both"/>
              <w:textAlignment w:val="baseline"/>
            </w:pPr>
          </w:p>
        </w:tc>
      </w:tr>
      <w:tr w:rsidR="00D970AA" w:rsidRPr="001C0865" w14:paraId="5BDDC8AC" w14:textId="77777777" w:rsidTr="005C1F29">
        <w:trPr>
          <w:trHeight w:val="210"/>
        </w:trPr>
        <w:tc>
          <w:tcPr>
            <w:tcW w:w="9809" w:type="dxa"/>
            <w:gridSpan w:val="15"/>
            <w:tcBorders>
              <w:top w:val="single" w:sz="6" w:space="0" w:color="auto"/>
              <w:left w:val="single" w:sz="6" w:space="0" w:color="auto"/>
              <w:bottom w:val="single" w:sz="6" w:space="0" w:color="auto"/>
              <w:right w:val="single" w:sz="6" w:space="0" w:color="auto"/>
            </w:tcBorders>
            <w:shd w:val="clear" w:color="auto" w:fill="F7CAAC"/>
            <w:hideMark/>
          </w:tcPr>
          <w:p w14:paraId="6394BB2E" w14:textId="77777777" w:rsidR="00D970AA" w:rsidRPr="001C0865" w:rsidRDefault="00D970AA" w:rsidP="00D970AA">
            <w:pPr>
              <w:textAlignment w:val="baseline"/>
              <w:rPr>
                <w:rFonts w:ascii="Segoe UI" w:hAnsi="Segoe UI" w:cs="Segoe UI"/>
                <w:sz w:val="18"/>
                <w:szCs w:val="18"/>
              </w:rPr>
            </w:pPr>
            <w:r w:rsidRPr="001C0865">
              <w:rPr>
                <w:b/>
                <w:bCs/>
              </w:rPr>
              <w:lastRenderedPageBreak/>
              <w:t>Působení v zahraničí</w:t>
            </w:r>
            <w:r w:rsidRPr="001C0865">
              <w:t> </w:t>
            </w:r>
          </w:p>
        </w:tc>
      </w:tr>
      <w:tr w:rsidR="00D970AA" w:rsidRPr="001C0865" w14:paraId="4CC7A600" w14:textId="77777777" w:rsidTr="005C1F29">
        <w:trPr>
          <w:trHeight w:val="315"/>
        </w:trPr>
        <w:tc>
          <w:tcPr>
            <w:tcW w:w="9809" w:type="dxa"/>
            <w:gridSpan w:val="15"/>
            <w:tcBorders>
              <w:top w:val="single" w:sz="6" w:space="0" w:color="auto"/>
              <w:left w:val="single" w:sz="6" w:space="0" w:color="auto"/>
              <w:bottom w:val="single" w:sz="6" w:space="0" w:color="auto"/>
              <w:right w:val="single" w:sz="6" w:space="0" w:color="auto"/>
            </w:tcBorders>
            <w:shd w:val="clear" w:color="auto" w:fill="auto"/>
            <w:hideMark/>
          </w:tcPr>
          <w:p w14:paraId="66685D14" w14:textId="77777777" w:rsidR="00D970AA" w:rsidRPr="001C0865" w:rsidRDefault="00D970AA" w:rsidP="00D970AA">
            <w:pPr>
              <w:textAlignment w:val="baseline"/>
              <w:rPr>
                <w:rFonts w:ascii="Segoe UI" w:hAnsi="Segoe UI" w:cs="Segoe UI"/>
                <w:sz w:val="18"/>
                <w:szCs w:val="18"/>
              </w:rPr>
            </w:pPr>
            <w:r w:rsidRPr="001C0865">
              <w:t> </w:t>
            </w:r>
          </w:p>
        </w:tc>
      </w:tr>
      <w:tr w:rsidR="00D970AA" w:rsidRPr="001C0865" w14:paraId="4B587323" w14:textId="77777777" w:rsidTr="00B1058D">
        <w:trPr>
          <w:trHeight w:val="465"/>
        </w:trPr>
        <w:tc>
          <w:tcPr>
            <w:tcW w:w="2488" w:type="dxa"/>
            <w:tcBorders>
              <w:top w:val="single" w:sz="6" w:space="0" w:color="auto"/>
              <w:left w:val="single" w:sz="6" w:space="0" w:color="auto"/>
              <w:bottom w:val="single" w:sz="6" w:space="0" w:color="auto"/>
              <w:right w:val="single" w:sz="6" w:space="0" w:color="auto"/>
            </w:tcBorders>
            <w:shd w:val="clear" w:color="auto" w:fill="F7CAAC"/>
            <w:hideMark/>
          </w:tcPr>
          <w:p w14:paraId="223830C2" w14:textId="77777777" w:rsidR="00D970AA" w:rsidRPr="001C0865" w:rsidRDefault="00D970AA" w:rsidP="00D970AA">
            <w:pPr>
              <w:jc w:val="both"/>
              <w:textAlignment w:val="baseline"/>
              <w:rPr>
                <w:rFonts w:ascii="Segoe UI" w:hAnsi="Segoe UI" w:cs="Segoe UI"/>
                <w:sz w:val="18"/>
                <w:szCs w:val="18"/>
              </w:rPr>
            </w:pPr>
            <w:r w:rsidRPr="001C0865">
              <w:rPr>
                <w:b/>
                <w:bCs/>
              </w:rPr>
              <w:t>Podpis </w:t>
            </w:r>
            <w:r w:rsidRPr="001C0865">
              <w:t> </w:t>
            </w:r>
          </w:p>
        </w:tc>
        <w:tc>
          <w:tcPr>
            <w:tcW w:w="4212" w:type="dxa"/>
            <w:gridSpan w:val="8"/>
            <w:tcBorders>
              <w:top w:val="single" w:sz="6" w:space="0" w:color="auto"/>
              <w:left w:val="single" w:sz="6" w:space="0" w:color="auto"/>
              <w:bottom w:val="single" w:sz="6" w:space="0" w:color="auto"/>
              <w:right w:val="single" w:sz="6" w:space="0" w:color="auto"/>
            </w:tcBorders>
            <w:shd w:val="clear" w:color="auto" w:fill="auto"/>
            <w:hideMark/>
          </w:tcPr>
          <w:p w14:paraId="60B34563" w14:textId="4E048FBB" w:rsidR="00D970AA" w:rsidRPr="001C0865" w:rsidRDefault="00D970AA" w:rsidP="00D970AA">
            <w:pPr>
              <w:jc w:val="both"/>
              <w:textAlignment w:val="baseline"/>
              <w:rPr>
                <w:rFonts w:ascii="Segoe UI" w:hAnsi="Segoe UI" w:cs="Segoe UI"/>
                <w:sz w:val="18"/>
                <w:szCs w:val="18"/>
              </w:rPr>
            </w:pPr>
            <w:r w:rsidRPr="001C0865">
              <w:t> Jan Veselský </w:t>
            </w:r>
            <w:r>
              <w:t>v. r.</w:t>
            </w:r>
          </w:p>
        </w:tc>
        <w:tc>
          <w:tcPr>
            <w:tcW w:w="1074"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879C8AC" w14:textId="77777777" w:rsidR="00D970AA" w:rsidRPr="001C0865" w:rsidRDefault="00D970AA" w:rsidP="00D970AA">
            <w:pPr>
              <w:jc w:val="both"/>
              <w:textAlignment w:val="baseline"/>
              <w:rPr>
                <w:rFonts w:ascii="Segoe UI" w:hAnsi="Segoe UI" w:cs="Segoe UI"/>
                <w:sz w:val="18"/>
                <w:szCs w:val="18"/>
              </w:rPr>
            </w:pPr>
            <w:r w:rsidRPr="001C0865">
              <w:rPr>
                <w:b/>
                <w:bCs/>
              </w:rPr>
              <w:t>datum</w:t>
            </w:r>
            <w:r w:rsidRPr="001C0865">
              <w:t> </w:t>
            </w:r>
          </w:p>
        </w:tc>
        <w:tc>
          <w:tcPr>
            <w:tcW w:w="2035" w:type="dxa"/>
            <w:gridSpan w:val="4"/>
            <w:tcBorders>
              <w:top w:val="single" w:sz="6" w:space="0" w:color="auto"/>
              <w:left w:val="single" w:sz="6" w:space="0" w:color="auto"/>
              <w:bottom w:val="single" w:sz="6" w:space="0" w:color="auto"/>
              <w:right w:val="single" w:sz="6" w:space="0" w:color="auto"/>
            </w:tcBorders>
            <w:shd w:val="clear" w:color="auto" w:fill="auto"/>
            <w:hideMark/>
          </w:tcPr>
          <w:p w14:paraId="531442ED" w14:textId="535F19E5" w:rsidR="00D970AA" w:rsidRPr="001C0865" w:rsidRDefault="00D970AA" w:rsidP="00D970AA">
            <w:pPr>
              <w:jc w:val="both"/>
              <w:textAlignment w:val="baseline"/>
              <w:rPr>
                <w:rFonts w:ascii="Segoe UI" w:hAnsi="Segoe UI" w:cs="Segoe UI"/>
                <w:sz w:val="18"/>
                <w:szCs w:val="18"/>
              </w:rPr>
            </w:pPr>
            <w:r w:rsidRPr="001C0865">
              <w:t> </w:t>
            </w:r>
            <w:r>
              <w:t>21. 11. 2022</w:t>
            </w:r>
          </w:p>
        </w:tc>
      </w:tr>
    </w:tbl>
    <w:p w14:paraId="15DA9204" w14:textId="46E07E72" w:rsidR="00473573" w:rsidRDefault="00473573"/>
    <w:p w14:paraId="0B3C03BD" w14:textId="77777777" w:rsidR="00C35DFA" w:rsidRDefault="00C35DF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18"/>
        <w:gridCol w:w="5528"/>
        <w:gridCol w:w="1134"/>
        <w:gridCol w:w="1220"/>
      </w:tblGrid>
      <w:tr w:rsidR="00B25A1E" w14:paraId="163F4C02" w14:textId="77777777" w:rsidTr="00B25A1E">
        <w:tc>
          <w:tcPr>
            <w:tcW w:w="9900" w:type="dxa"/>
            <w:gridSpan w:val="4"/>
            <w:tcBorders>
              <w:bottom w:val="double" w:sz="4" w:space="0" w:color="auto"/>
            </w:tcBorders>
            <w:shd w:val="clear" w:color="auto" w:fill="BDD6EE"/>
          </w:tcPr>
          <w:p w14:paraId="1DB72626" w14:textId="0D40D51A" w:rsidR="00B25A1E" w:rsidRDefault="00407ABA" w:rsidP="00B25A1E">
            <w:pPr>
              <w:jc w:val="both"/>
              <w:rPr>
                <w:b/>
                <w:sz w:val="28"/>
              </w:rPr>
            </w:pPr>
            <w:r>
              <w:lastRenderedPageBreak/>
              <w:br w:type="page"/>
            </w:r>
            <w:r w:rsidR="00B25A1E">
              <w:rPr>
                <w:b/>
                <w:sz w:val="28"/>
              </w:rPr>
              <w:t>C-II – Související tvůrčí, resp. vědecká a umělecká činnost</w:t>
            </w:r>
          </w:p>
        </w:tc>
      </w:tr>
      <w:tr w:rsidR="00B25A1E" w14:paraId="47CC7853" w14:textId="77777777" w:rsidTr="00B25A1E">
        <w:trPr>
          <w:trHeight w:val="318"/>
        </w:trPr>
        <w:tc>
          <w:tcPr>
            <w:tcW w:w="9900" w:type="dxa"/>
            <w:gridSpan w:val="4"/>
            <w:shd w:val="clear" w:color="auto" w:fill="F7CAAC"/>
          </w:tcPr>
          <w:p w14:paraId="1553B827" w14:textId="77777777" w:rsidR="00B25A1E" w:rsidRDefault="00B25A1E" w:rsidP="00B25A1E">
            <w:pPr>
              <w:rPr>
                <w:b/>
              </w:rPr>
            </w:pPr>
            <w:r>
              <w:rPr>
                <w:b/>
              </w:rPr>
              <w:t xml:space="preserve">Přehled řešených grantů a projektů u akademicky zaměřeného bakalářského studijního programu a u magisterského a doktorského studijního programu  </w:t>
            </w:r>
          </w:p>
        </w:tc>
      </w:tr>
      <w:tr w:rsidR="00B25A1E" w14:paraId="32D6FDFD" w14:textId="77777777" w:rsidTr="00EE0CA3">
        <w:trPr>
          <w:cantSplit/>
        </w:trPr>
        <w:tc>
          <w:tcPr>
            <w:tcW w:w="2018" w:type="dxa"/>
            <w:shd w:val="clear" w:color="auto" w:fill="F7CAAC"/>
          </w:tcPr>
          <w:p w14:paraId="0A30DEEC" w14:textId="77777777" w:rsidR="00B25A1E" w:rsidRDefault="00B25A1E" w:rsidP="00B25A1E">
            <w:pPr>
              <w:jc w:val="both"/>
              <w:rPr>
                <w:b/>
              </w:rPr>
            </w:pPr>
            <w:r>
              <w:rPr>
                <w:b/>
              </w:rPr>
              <w:t>Řešitel/spoluřešitel</w:t>
            </w:r>
          </w:p>
        </w:tc>
        <w:tc>
          <w:tcPr>
            <w:tcW w:w="5528" w:type="dxa"/>
            <w:shd w:val="clear" w:color="auto" w:fill="F7CAAC"/>
          </w:tcPr>
          <w:p w14:paraId="0FE4C440" w14:textId="77777777" w:rsidR="00B25A1E" w:rsidRDefault="00B25A1E" w:rsidP="00B25A1E">
            <w:pPr>
              <w:jc w:val="both"/>
              <w:rPr>
                <w:b/>
              </w:rPr>
            </w:pPr>
            <w:r>
              <w:rPr>
                <w:b/>
              </w:rPr>
              <w:t>Názvy grantů a projektů získaných pro vědeckou, výzkumnou, uměleckou a další tvůrčí činnost v příslušné oblasti vzdělávání</w:t>
            </w:r>
          </w:p>
        </w:tc>
        <w:tc>
          <w:tcPr>
            <w:tcW w:w="1134" w:type="dxa"/>
            <w:shd w:val="clear" w:color="auto" w:fill="F7CAAC"/>
          </w:tcPr>
          <w:p w14:paraId="56498DC9" w14:textId="77777777" w:rsidR="00B25A1E" w:rsidRDefault="00B25A1E" w:rsidP="0015076B">
            <w:pPr>
              <w:rPr>
                <w:b/>
                <w:sz w:val="24"/>
              </w:rPr>
            </w:pPr>
            <w:r>
              <w:rPr>
                <w:b/>
              </w:rPr>
              <w:t>Zdroj</w:t>
            </w:r>
          </w:p>
        </w:tc>
        <w:tc>
          <w:tcPr>
            <w:tcW w:w="1220" w:type="dxa"/>
            <w:shd w:val="clear" w:color="auto" w:fill="F7CAAC"/>
          </w:tcPr>
          <w:p w14:paraId="5ED13D3F" w14:textId="77777777" w:rsidR="00B25A1E" w:rsidRDefault="00B25A1E" w:rsidP="0015076B">
            <w:pPr>
              <w:rPr>
                <w:b/>
                <w:sz w:val="24"/>
              </w:rPr>
            </w:pPr>
            <w:r>
              <w:rPr>
                <w:b/>
              </w:rPr>
              <w:t>Období</w:t>
            </w:r>
          </w:p>
          <w:p w14:paraId="1C2782F0" w14:textId="77777777" w:rsidR="00B25A1E" w:rsidRDefault="00B25A1E" w:rsidP="0015076B">
            <w:pPr>
              <w:rPr>
                <w:b/>
                <w:sz w:val="24"/>
              </w:rPr>
            </w:pPr>
          </w:p>
        </w:tc>
      </w:tr>
      <w:tr w:rsidR="007F7782" w14:paraId="0C82DB28" w14:textId="77777777" w:rsidTr="00DB72FF">
        <w:trPr>
          <w:trHeight w:val="414"/>
        </w:trPr>
        <w:tc>
          <w:tcPr>
            <w:tcW w:w="2018" w:type="dxa"/>
            <w:vAlign w:val="center"/>
          </w:tcPr>
          <w:p w14:paraId="00EE42A5" w14:textId="79953183" w:rsidR="007F7782" w:rsidRPr="00EE0CA3" w:rsidRDefault="007F7782" w:rsidP="007F7782">
            <w:pPr>
              <w:rPr>
                <w:sz w:val="18"/>
                <w:szCs w:val="18"/>
              </w:rPr>
            </w:pPr>
            <w:r w:rsidRPr="00D339DA">
              <w:t>řešitel/</w:t>
            </w:r>
            <w:proofErr w:type="spellStart"/>
            <w:r w:rsidRPr="00D339DA">
              <w:t>Gartnerová</w:t>
            </w:r>
            <w:proofErr w:type="spellEnd"/>
            <w:r w:rsidRPr="00D339DA">
              <w:t>, Eva</w:t>
            </w:r>
          </w:p>
        </w:tc>
        <w:tc>
          <w:tcPr>
            <w:tcW w:w="5528" w:type="dxa"/>
            <w:vAlign w:val="center"/>
          </w:tcPr>
          <w:p w14:paraId="4F7F5DE7" w14:textId="6B996C18" w:rsidR="007F7782" w:rsidRPr="00EE0CA3" w:rsidRDefault="007F7782" w:rsidP="007F7782">
            <w:pPr>
              <w:rPr>
                <w:sz w:val="18"/>
                <w:szCs w:val="18"/>
              </w:rPr>
            </w:pPr>
            <w:r w:rsidRPr="00D339DA">
              <w:t xml:space="preserve">Univerzální design – mapování potenciálu a zapojení nové generace v oblasti kreativních průmyslů (číslo: </w:t>
            </w:r>
            <w:r w:rsidRPr="00D339DA">
              <w:rPr>
                <w:color w:val="222222"/>
              </w:rPr>
              <w:t>KU-CA2-003)</w:t>
            </w:r>
          </w:p>
        </w:tc>
        <w:tc>
          <w:tcPr>
            <w:tcW w:w="1134" w:type="dxa"/>
            <w:vAlign w:val="center"/>
          </w:tcPr>
          <w:p w14:paraId="644235F7" w14:textId="77D4B825" w:rsidR="007F7782" w:rsidRPr="00EE0CA3" w:rsidRDefault="007F7782" w:rsidP="007F7782">
            <w:pPr>
              <w:rPr>
                <w:sz w:val="18"/>
                <w:szCs w:val="18"/>
              </w:rPr>
            </w:pPr>
            <w:r w:rsidRPr="00D339DA">
              <w:t>A</w:t>
            </w:r>
          </w:p>
        </w:tc>
        <w:tc>
          <w:tcPr>
            <w:tcW w:w="1220" w:type="dxa"/>
            <w:vAlign w:val="center"/>
          </w:tcPr>
          <w:p w14:paraId="5B1D423C" w14:textId="36A96525" w:rsidR="007F7782" w:rsidRPr="00EE0CA3" w:rsidRDefault="007F7782" w:rsidP="007F7782">
            <w:pPr>
              <w:rPr>
                <w:sz w:val="18"/>
                <w:szCs w:val="18"/>
              </w:rPr>
            </w:pPr>
            <w:r w:rsidRPr="00D339DA">
              <w:t>2022-2023</w:t>
            </w:r>
          </w:p>
        </w:tc>
      </w:tr>
      <w:tr w:rsidR="007F7782" w14:paraId="783F6C8F" w14:textId="77777777" w:rsidTr="00DB72FF">
        <w:trPr>
          <w:trHeight w:val="414"/>
        </w:trPr>
        <w:tc>
          <w:tcPr>
            <w:tcW w:w="2018" w:type="dxa"/>
            <w:vAlign w:val="center"/>
          </w:tcPr>
          <w:p w14:paraId="30342C4E" w14:textId="1B9A001B" w:rsidR="007F7782" w:rsidRPr="00EE0CA3" w:rsidRDefault="007F7782" w:rsidP="007F7782">
            <w:pPr>
              <w:rPr>
                <w:sz w:val="18"/>
                <w:szCs w:val="18"/>
              </w:rPr>
            </w:pPr>
            <w:r w:rsidRPr="00D339DA">
              <w:t>řešitel/</w:t>
            </w:r>
            <w:proofErr w:type="spellStart"/>
            <w:r w:rsidRPr="00D339DA">
              <w:t>Gartnerová</w:t>
            </w:r>
            <w:proofErr w:type="spellEnd"/>
            <w:r w:rsidRPr="00D339DA">
              <w:t>, Eva</w:t>
            </w:r>
          </w:p>
        </w:tc>
        <w:tc>
          <w:tcPr>
            <w:tcW w:w="5528" w:type="dxa"/>
            <w:vAlign w:val="center"/>
          </w:tcPr>
          <w:p w14:paraId="5C947829" w14:textId="7E02C01B" w:rsidR="007F7782" w:rsidRPr="00EE0CA3" w:rsidRDefault="007F7782" w:rsidP="007F7782">
            <w:pPr>
              <w:rPr>
                <w:sz w:val="18"/>
                <w:szCs w:val="18"/>
              </w:rPr>
            </w:pPr>
            <w:r w:rsidRPr="00D339DA">
              <w:t xml:space="preserve">ZDW </w:t>
            </w:r>
            <w:proofErr w:type="spellStart"/>
            <w:r w:rsidRPr="00D339DA">
              <w:t>Exhibition</w:t>
            </w:r>
            <w:proofErr w:type="spellEnd"/>
            <w:r w:rsidRPr="00D339DA">
              <w:t xml:space="preserve"> Design </w:t>
            </w:r>
            <w:proofErr w:type="spellStart"/>
            <w:r w:rsidRPr="00D339DA">
              <w:t>Lab</w:t>
            </w:r>
            <w:proofErr w:type="spellEnd"/>
            <w:r>
              <w:t xml:space="preserve">, International </w:t>
            </w:r>
            <w:proofErr w:type="spellStart"/>
            <w:r>
              <w:t>Visegrad</w:t>
            </w:r>
            <w:proofErr w:type="spellEnd"/>
            <w:r>
              <w:t xml:space="preserve"> </w:t>
            </w:r>
            <w:proofErr w:type="spellStart"/>
            <w:r>
              <w:t>Fund</w:t>
            </w:r>
            <w:proofErr w:type="spellEnd"/>
            <w:r>
              <w:t>, ID:</w:t>
            </w:r>
            <w:r w:rsidRPr="00B529AC">
              <w:t>22020201</w:t>
            </w:r>
          </w:p>
        </w:tc>
        <w:tc>
          <w:tcPr>
            <w:tcW w:w="1134" w:type="dxa"/>
            <w:vAlign w:val="center"/>
          </w:tcPr>
          <w:p w14:paraId="46D2B634" w14:textId="4A90C3C5" w:rsidR="007F7782" w:rsidRPr="00EE0CA3" w:rsidRDefault="007F7782" w:rsidP="007F7782">
            <w:pPr>
              <w:rPr>
                <w:sz w:val="18"/>
                <w:szCs w:val="18"/>
              </w:rPr>
            </w:pPr>
            <w:r w:rsidRPr="00D339DA">
              <w:t>A</w:t>
            </w:r>
          </w:p>
        </w:tc>
        <w:tc>
          <w:tcPr>
            <w:tcW w:w="1220" w:type="dxa"/>
            <w:vAlign w:val="center"/>
          </w:tcPr>
          <w:p w14:paraId="1CA4C5A8" w14:textId="2EB32F10" w:rsidR="007F7782" w:rsidRPr="00EE0CA3" w:rsidRDefault="007F7782" w:rsidP="007F7782">
            <w:pPr>
              <w:rPr>
                <w:sz w:val="18"/>
                <w:szCs w:val="18"/>
              </w:rPr>
            </w:pPr>
            <w:r w:rsidRPr="00D339DA">
              <w:t>2020-2021</w:t>
            </w:r>
          </w:p>
        </w:tc>
      </w:tr>
      <w:tr w:rsidR="007F7782" w14:paraId="58476626" w14:textId="77777777" w:rsidTr="00DB72FF">
        <w:trPr>
          <w:trHeight w:val="414"/>
        </w:trPr>
        <w:tc>
          <w:tcPr>
            <w:tcW w:w="2018" w:type="dxa"/>
            <w:vAlign w:val="center"/>
          </w:tcPr>
          <w:p w14:paraId="23E78243" w14:textId="2B215221" w:rsidR="007F7782" w:rsidRPr="00EE0CA3" w:rsidRDefault="007F7782" w:rsidP="007F7782">
            <w:pPr>
              <w:rPr>
                <w:sz w:val="18"/>
                <w:szCs w:val="18"/>
              </w:rPr>
            </w:pPr>
            <w:r w:rsidRPr="00D339DA">
              <w:t>spoluřešitel/</w:t>
            </w:r>
            <w:proofErr w:type="spellStart"/>
            <w:r w:rsidRPr="00D339DA">
              <w:t>Šviráková</w:t>
            </w:r>
            <w:proofErr w:type="spellEnd"/>
            <w:r w:rsidRPr="00D339DA">
              <w:t>, Eva</w:t>
            </w:r>
          </w:p>
        </w:tc>
        <w:tc>
          <w:tcPr>
            <w:tcW w:w="5528" w:type="dxa"/>
            <w:vAlign w:val="center"/>
          </w:tcPr>
          <w:p w14:paraId="037D07DB" w14:textId="3858833F" w:rsidR="007F7782" w:rsidRPr="00EE0CA3" w:rsidRDefault="007F7782" w:rsidP="007F7782">
            <w:pPr>
              <w:rPr>
                <w:sz w:val="18"/>
                <w:szCs w:val="18"/>
              </w:rPr>
            </w:pPr>
            <w:r w:rsidRPr="00D339DA">
              <w:t>Manažerský model hodnoty designu pro konkurenceschopnost MSP v</w:t>
            </w:r>
            <w:r>
              <w:t> </w:t>
            </w:r>
            <w:r w:rsidRPr="00D339DA">
              <w:t>ČR</w:t>
            </w:r>
            <w:r>
              <w:t xml:space="preserve">, </w:t>
            </w:r>
            <w:r w:rsidRPr="00B529AC">
              <w:t>TL02000255</w:t>
            </w:r>
          </w:p>
        </w:tc>
        <w:tc>
          <w:tcPr>
            <w:tcW w:w="1134" w:type="dxa"/>
            <w:vAlign w:val="center"/>
          </w:tcPr>
          <w:p w14:paraId="6EA302EB" w14:textId="36AFD7C3" w:rsidR="007F7782" w:rsidRPr="00EE0CA3" w:rsidRDefault="007F7782" w:rsidP="007F7782">
            <w:pPr>
              <w:rPr>
                <w:sz w:val="18"/>
                <w:szCs w:val="18"/>
              </w:rPr>
            </w:pPr>
            <w:r w:rsidRPr="00D339DA">
              <w:t>B</w:t>
            </w:r>
          </w:p>
        </w:tc>
        <w:tc>
          <w:tcPr>
            <w:tcW w:w="1220" w:type="dxa"/>
            <w:vAlign w:val="center"/>
          </w:tcPr>
          <w:p w14:paraId="7EB3F192" w14:textId="12F51F72" w:rsidR="007F7782" w:rsidRPr="00EE0CA3" w:rsidRDefault="007F7782" w:rsidP="007F7782">
            <w:pPr>
              <w:rPr>
                <w:sz w:val="18"/>
                <w:szCs w:val="18"/>
              </w:rPr>
            </w:pPr>
            <w:r w:rsidRPr="00D339DA">
              <w:t>2019-2020</w:t>
            </w:r>
          </w:p>
        </w:tc>
      </w:tr>
      <w:tr w:rsidR="007F7782" w14:paraId="25B7C1EC" w14:textId="77777777" w:rsidTr="00DB72FF">
        <w:trPr>
          <w:trHeight w:val="414"/>
        </w:trPr>
        <w:tc>
          <w:tcPr>
            <w:tcW w:w="2018" w:type="dxa"/>
            <w:vAlign w:val="center"/>
          </w:tcPr>
          <w:p w14:paraId="43F797FD" w14:textId="60C41674" w:rsidR="007F7782" w:rsidRPr="00EE0CA3" w:rsidRDefault="007F7782" w:rsidP="007F7782">
            <w:pPr>
              <w:rPr>
                <w:sz w:val="18"/>
                <w:szCs w:val="18"/>
              </w:rPr>
            </w:pPr>
            <w:r w:rsidRPr="00D339DA">
              <w:t>řešitel/Gregor, Lukáš</w:t>
            </w:r>
          </w:p>
        </w:tc>
        <w:tc>
          <w:tcPr>
            <w:tcW w:w="5528" w:type="dxa"/>
            <w:vAlign w:val="center"/>
          </w:tcPr>
          <w:p w14:paraId="0C8EA366" w14:textId="5D9E4943" w:rsidR="007F7782" w:rsidRPr="00EE0CA3" w:rsidRDefault="007F7782" w:rsidP="007F7782">
            <w:pPr>
              <w:rPr>
                <w:sz w:val="18"/>
                <w:szCs w:val="18"/>
              </w:rPr>
            </w:pPr>
            <w:r w:rsidRPr="00D339DA">
              <w:t>Využití virtuální reality v umění: Vytvoření zážitků ve světě fantazie a inspirace Karla Zemana</w:t>
            </w:r>
            <w:r>
              <w:t xml:space="preserve">, </w:t>
            </w:r>
            <w:r w:rsidRPr="00B529AC">
              <w:t>TL03000367</w:t>
            </w:r>
          </w:p>
        </w:tc>
        <w:tc>
          <w:tcPr>
            <w:tcW w:w="1134" w:type="dxa"/>
            <w:vAlign w:val="center"/>
          </w:tcPr>
          <w:p w14:paraId="571F3567" w14:textId="1C6D897A" w:rsidR="007F7782" w:rsidRPr="00EE0CA3" w:rsidRDefault="007F7782" w:rsidP="007F7782">
            <w:pPr>
              <w:rPr>
                <w:sz w:val="18"/>
                <w:szCs w:val="18"/>
              </w:rPr>
            </w:pPr>
            <w:r w:rsidRPr="00D339DA">
              <w:t>B</w:t>
            </w:r>
          </w:p>
        </w:tc>
        <w:tc>
          <w:tcPr>
            <w:tcW w:w="1220" w:type="dxa"/>
            <w:vAlign w:val="center"/>
          </w:tcPr>
          <w:p w14:paraId="635096D8" w14:textId="313FC3A5" w:rsidR="007F7782" w:rsidRPr="00EE0CA3" w:rsidRDefault="007F7782" w:rsidP="007F7782">
            <w:pPr>
              <w:rPr>
                <w:sz w:val="18"/>
                <w:szCs w:val="18"/>
              </w:rPr>
            </w:pPr>
            <w:r w:rsidRPr="00D339DA">
              <w:t>2020-2022</w:t>
            </w:r>
          </w:p>
        </w:tc>
      </w:tr>
      <w:tr w:rsidR="007F7782" w14:paraId="059F7B5E" w14:textId="77777777" w:rsidTr="00DB72FF">
        <w:trPr>
          <w:trHeight w:val="414"/>
        </w:trPr>
        <w:tc>
          <w:tcPr>
            <w:tcW w:w="2018" w:type="dxa"/>
            <w:vAlign w:val="center"/>
          </w:tcPr>
          <w:p w14:paraId="435C1C69" w14:textId="76415EDD" w:rsidR="007F7782" w:rsidRPr="00EE0CA3" w:rsidRDefault="007F7782" w:rsidP="007F7782">
            <w:pPr>
              <w:rPr>
                <w:sz w:val="18"/>
                <w:szCs w:val="18"/>
              </w:rPr>
            </w:pPr>
            <w:r w:rsidRPr="00D339DA">
              <w:t>řešitel/Soukalová, Radomila</w:t>
            </w:r>
          </w:p>
        </w:tc>
        <w:tc>
          <w:tcPr>
            <w:tcW w:w="5528" w:type="dxa"/>
            <w:vAlign w:val="center"/>
          </w:tcPr>
          <w:p w14:paraId="3FBAB851" w14:textId="44E140E4" w:rsidR="007F7782" w:rsidRPr="00EE0CA3" w:rsidRDefault="007F7782" w:rsidP="007F7782">
            <w:pPr>
              <w:rPr>
                <w:sz w:val="18"/>
                <w:szCs w:val="18"/>
              </w:rPr>
            </w:pPr>
            <w:r w:rsidRPr="00D339DA">
              <w:t xml:space="preserve">Edukační pohádka s prvky </w:t>
            </w:r>
            <w:r>
              <w:t xml:space="preserve">pediatrie, </w:t>
            </w:r>
            <w:r w:rsidRPr="00B529AC">
              <w:t>TP01010006</w:t>
            </w:r>
          </w:p>
        </w:tc>
        <w:tc>
          <w:tcPr>
            <w:tcW w:w="1134" w:type="dxa"/>
            <w:vAlign w:val="center"/>
          </w:tcPr>
          <w:p w14:paraId="793DE2E6" w14:textId="1083475E" w:rsidR="007F7782" w:rsidRPr="002C122F" w:rsidRDefault="007F7782" w:rsidP="007F7782">
            <w:pPr>
              <w:rPr>
                <w:sz w:val="18"/>
                <w:szCs w:val="18"/>
              </w:rPr>
            </w:pPr>
            <w:r w:rsidRPr="00D339DA">
              <w:t>B</w:t>
            </w:r>
          </w:p>
        </w:tc>
        <w:tc>
          <w:tcPr>
            <w:tcW w:w="1220" w:type="dxa"/>
            <w:vAlign w:val="center"/>
          </w:tcPr>
          <w:p w14:paraId="56368BD6" w14:textId="1755A124" w:rsidR="007F7782" w:rsidRPr="002C122F" w:rsidRDefault="007F7782" w:rsidP="007F7782">
            <w:pPr>
              <w:rPr>
                <w:sz w:val="18"/>
                <w:szCs w:val="18"/>
              </w:rPr>
            </w:pPr>
            <w:r w:rsidRPr="00D339DA">
              <w:t>2020-2022</w:t>
            </w:r>
          </w:p>
        </w:tc>
      </w:tr>
      <w:tr w:rsidR="00E96A38" w14:paraId="1579FDC9" w14:textId="77777777" w:rsidTr="00E96A38">
        <w:trPr>
          <w:trHeight w:val="414"/>
        </w:trPr>
        <w:tc>
          <w:tcPr>
            <w:tcW w:w="2018" w:type="dxa"/>
          </w:tcPr>
          <w:p w14:paraId="0440501E" w14:textId="47A6B2A0" w:rsidR="00E96A38" w:rsidRPr="00D339DA" w:rsidRDefault="00E96A38" w:rsidP="00E96A38">
            <w:r w:rsidRPr="00A906D2">
              <w:t xml:space="preserve">Hlavní koordinátor FMK, partner </w:t>
            </w:r>
            <w:r>
              <w:t>N</w:t>
            </w:r>
            <w:r w:rsidRPr="00A906D2">
              <w:t>árodní technické muzeum</w:t>
            </w:r>
          </w:p>
        </w:tc>
        <w:tc>
          <w:tcPr>
            <w:tcW w:w="5528" w:type="dxa"/>
          </w:tcPr>
          <w:p w14:paraId="324E4A9E" w14:textId="611F91AB" w:rsidR="00E96A38" w:rsidRPr="00D339DA" w:rsidRDefault="00E96A38" w:rsidP="00E96A38">
            <w:r w:rsidRPr="00A906D2">
              <w:t>Designeři v českých zemích a československý strojírenský průmysl</w:t>
            </w:r>
          </w:p>
        </w:tc>
        <w:tc>
          <w:tcPr>
            <w:tcW w:w="1134" w:type="dxa"/>
          </w:tcPr>
          <w:p w14:paraId="00916053" w14:textId="13243C65" w:rsidR="00E96A38" w:rsidRPr="00D339DA" w:rsidRDefault="00E96A38" w:rsidP="00E96A38">
            <w:r w:rsidRPr="00A906D2">
              <w:t>C</w:t>
            </w:r>
          </w:p>
        </w:tc>
        <w:tc>
          <w:tcPr>
            <w:tcW w:w="1220" w:type="dxa"/>
          </w:tcPr>
          <w:p w14:paraId="64290A38" w14:textId="702D980D" w:rsidR="00E96A38" w:rsidRPr="00D339DA" w:rsidRDefault="00E96A38" w:rsidP="00E96A38">
            <w:r w:rsidRPr="00E96A38">
              <w:t>2018-2022</w:t>
            </w:r>
          </w:p>
        </w:tc>
      </w:tr>
      <w:tr w:rsidR="00E96A38" w14:paraId="2DED530A" w14:textId="77777777" w:rsidTr="00DB72FF">
        <w:trPr>
          <w:trHeight w:val="414"/>
        </w:trPr>
        <w:tc>
          <w:tcPr>
            <w:tcW w:w="2018" w:type="dxa"/>
            <w:vAlign w:val="center"/>
          </w:tcPr>
          <w:p w14:paraId="09D62BF6" w14:textId="4B139A33" w:rsidR="00E96A38" w:rsidRPr="00EE0CA3" w:rsidRDefault="00E96A38" w:rsidP="00E96A38">
            <w:pPr>
              <w:rPr>
                <w:sz w:val="18"/>
                <w:szCs w:val="18"/>
              </w:rPr>
            </w:pPr>
            <w:r w:rsidRPr="00D339DA">
              <w:t>řešitel/Janíková, Jana</w:t>
            </w:r>
          </w:p>
        </w:tc>
        <w:tc>
          <w:tcPr>
            <w:tcW w:w="5528" w:type="dxa"/>
            <w:vAlign w:val="center"/>
          </w:tcPr>
          <w:p w14:paraId="78612726" w14:textId="4A0F723D" w:rsidR="00E96A38" w:rsidRPr="00EE0CA3" w:rsidRDefault="00E96A38" w:rsidP="00E96A38">
            <w:pPr>
              <w:rPr>
                <w:sz w:val="18"/>
                <w:szCs w:val="18"/>
              </w:rPr>
            </w:pPr>
            <w:r w:rsidRPr="00D339DA">
              <w:t>Kreativní odvětví a digitální kultura</w:t>
            </w:r>
            <w:r>
              <w:t xml:space="preserve">, </w:t>
            </w:r>
            <w:r w:rsidRPr="00B529AC">
              <w:t>NPO_UTB_MSMT-16585/2022</w:t>
            </w:r>
          </w:p>
        </w:tc>
        <w:tc>
          <w:tcPr>
            <w:tcW w:w="1134" w:type="dxa"/>
            <w:vAlign w:val="center"/>
          </w:tcPr>
          <w:p w14:paraId="4227D225" w14:textId="4D9E7496" w:rsidR="00E96A38" w:rsidRPr="00EE0CA3" w:rsidRDefault="00E96A38" w:rsidP="00E96A38">
            <w:pPr>
              <w:rPr>
                <w:sz w:val="18"/>
                <w:szCs w:val="18"/>
              </w:rPr>
            </w:pPr>
            <w:r w:rsidRPr="00D339DA">
              <w:t>C</w:t>
            </w:r>
          </w:p>
        </w:tc>
        <w:tc>
          <w:tcPr>
            <w:tcW w:w="1220" w:type="dxa"/>
            <w:vAlign w:val="center"/>
          </w:tcPr>
          <w:p w14:paraId="0CB59A4E" w14:textId="52EB83F2" w:rsidR="00E96A38" w:rsidRPr="00EE0CA3" w:rsidRDefault="00E96A38" w:rsidP="00E96A38">
            <w:pPr>
              <w:rPr>
                <w:sz w:val="18"/>
                <w:szCs w:val="18"/>
              </w:rPr>
            </w:pPr>
            <w:r w:rsidRPr="00D339DA">
              <w:t>2022-2024</w:t>
            </w:r>
          </w:p>
        </w:tc>
      </w:tr>
      <w:tr w:rsidR="00E96A38" w14:paraId="10C5FD96" w14:textId="77777777" w:rsidTr="00B25A1E">
        <w:trPr>
          <w:trHeight w:val="318"/>
        </w:trPr>
        <w:tc>
          <w:tcPr>
            <w:tcW w:w="9900" w:type="dxa"/>
            <w:gridSpan w:val="4"/>
            <w:shd w:val="clear" w:color="auto" w:fill="F7CAAC"/>
          </w:tcPr>
          <w:p w14:paraId="185BB1F0" w14:textId="77777777" w:rsidR="00E96A38" w:rsidRDefault="00E96A38" w:rsidP="00E96A38">
            <w:pPr>
              <w:rPr>
                <w:b/>
              </w:rPr>
            </w:pPr>
            <w:r>
              <w:rPr>
                <w:b/>
              </w:rPr>
              <w:t>Přehled řešených projektů a dalších aktivit v rámci spolupráce s praxí u profesně zaměřeného bakalářského a magisterského studijního programu</w:t>
            </w:r>
          </w:p>
        </w:tc>
      </w:tr>
      <w:tr w:rsidR="00E96A38" w14:paraId="3E7B5CA3" w14:textId="77777777" w:rsidTr="00EE0CA3">
        <w:trPr>
          <w:cantSplit/>
          <w:trHeight w:val="283"/>
        </w:trPr>
        <w:tc>
          <w:tcPr>
            <w:tcW w:w="2018" w:type="dxa"/>
            <w:shd w:val="clear" w:color="auto" w:fill="F7CAAC"/>
          </w:tcPr>
          <w:p w14:paraId="169E1C37" w14:textId="77777777" w:rsidR="00E96A38" w:rsidRDefault="00E96A38" w:rsidP="00E96A38">
            <w:pPr>
              <w:jc w:val="both"/>
              <w:rPr>
                <w:b/>
              </w:rPr>
            </w:pPr>
            <w:r>
              <w:rPr>
                <w:b/>
              </w:rPr>
              <w:t>Pracoviště praxe</w:t>
            </w:r>
          </w:p>
        </w:tc>
        <w:tc>
          <w:tcPr>
            <w:tcW w:w="5528" w:type="dxa"/>
            <w:shd w:val="clear" w:color="auto" w:fill="F7CAAC"/>
          </w:tcPr>
          <w:p w14:paraId="4AAD30B6" w14:textId="77777777" w:rsidR="00E96A38" w:rsidRDefault="00E96A38" w:rsidP="00E96A38">
            <w:pPr>
              <w:jc w:val="both"/>
              <w:rPr>
                <w:b/>
              </w:rPr>
            </w:pPr>
            <w:r>
              <w:rPr>
                <w:b/>
              </w:rPr>
              <w:t xml:space="preserve">Název či popis projektu uskutečňovaného ve spolupráci s praxí </w:t>
            </w:r>
          </w:p>
        </w:tc>
        <w:tc>
          <w:tcPr>
            <w:tcW w:w="2354" w:type="dxa"/>
            <w:gridSpan w:val="2"/>
            <w:shd w:val="clear" w:color="auto" w:fill="F7CAAC"/>
          </w:tcPr>
          <w:p w14:paraId="7132A1F0" w14:textId="77777777" w:rsidR="00E96A38" w:rsidRDefault="00E96A38" w:rsidP="00E96A38">
            <w:pPr>
              <w:rPr>
                <w:b/>
                <w:sz w:val="24"/>
              </w:rPr>
            </w:pPr>
            <w:r>
              <w:rPr>
                <w:b/>
              </w:rPr>
              <w:t>Období</w:t>
            </w:r>
          </w:p>
        </w:tc>
      </w:tr>
      <w:tr w:rsidR="00E96A38" w14:paraId="73DF04AF" w14:textId="77777777" w:rsidTr="00EE0CA3">
        <w:tc>
          <w:tcPr>
            <w:tcW w:w="2018" w:type="dxa"/>
          </w:tcPr>
          <w:p w14:paraId="08083E63" w14:textId="5A311FC0" w:rsidR="00E96A38" w:rsidRPr="005906EB" w:rsidRDefault="00E96A38" w:rsidP="00E96A38">
            <w:pPr>
              <w:jc w:val="both"/>
            </w:pPr>
            <w:r w:rsidRPr="005906EB">
              <w:t xml:space="preserve">USE-IT </w:t>
            </w:r>
            <w:proofErr w:type="spellStart"/>
            <w:r w:rsidRPr="005906EB">
              <w:t>Europe</w:t>
            </w:r>
            <w:proofErr w:type="spellEnd"/>
          </w:p>
        </w:tc>
        <w:tc>
          <w:tcPr>
            <w:tcW w:w="5528" w:type="dxa"/>
          </w:tcPr>
          <w:p w14:paraId="3F4E051A" w14:textId="299BE2F7" w:rsidR="00E96A38" w:rsidRPr="005906EB" w:rsidRDefault="00E96A38" w:rsidP="00E96A38">
            <w:r w:rsidRPr="005906EB">
              <w:t>Interaktivní mapa Zlína tvořená studenty a absolventy FMK</w:t>
            </w:r>
          </w:p>
        </w:tc>
        <w:tc>
          <w:tcPr>
            <w:tcW w:w="2354" w:type="dxa"/>
            <w:gridSpan w:val="2"/>
          </w:tcPr>
          <w:p w14:paraId="2308938B" w14:textId="4F27682A" w:rsidR="00E96A38" w:rsidRPr="005906EB" w:rsidRDefault="00E96A38" w:rsidP="00E96A38">
            <w:r w:rsidRPr="005906EB">
              <w:t>červen 2017 - doposud</w:t>
            </w:r>
          </w:p>
          <w:p w14:paraId="2F268592" w14:textId="1E905B3A" w:rsidR="00E96A38" w:rsidRPr="005906EB" w:rsidRDefault="00E96A38" w:rsidP="00E96A38"/>
        </w:tc>
      </w:tr>
      <w:tr w:rsidR="00E96A38" w14:paraId="31EC0D73" w14:textId="77777777" w:rsidTr="00EE0CA3">
        <w:tc>
          <w:tcPr>
            <w:tcW w:w="2018" w:type="dxa"/>
          </w:tcPr>
          <w:p w14:paraId="331F33C0" w14:textId="587E9C36" w:rsidR="00E96A38" w:rsidRPr="00EE0CA3" w:rsidRDefault="00E96A38" w:rsidP="00E96A38">
            <w:pPr>
              <w:jc w:val="both"/>
              <w:rPr>
                <w:sz w:val="18"/>
                <w:szCs w:val="18"/>
              </w:rPr>
            </w:pPr>
            <w:r w:rsidRPr="00D339DA">
              <w:t>Ústav marketingových komunikací</w:t>
            </w:r>
          </w:p>
        </w:tc>
        <w:tc>
          <w:tcPr>
            <w:tcW w:w="5528" w:type="dxa"/>
          </w:tcPr>
          <w:p w14:paraId="4F112743" w14:textId="0C3B9BD0" w:rsidR="00E96A38" w:rsidRPr="00EE0CA3" w:rsidRDefault="00E96A38" w:rsidP="00E96A38">
            <w:pPr>
              <w:rPr>
                <w:sz w:val="18"/>
                <w:szCs w:val="18"/>
              </w:rPr>
            </w:pPr>
            <w:r w:rsidRPr="00D339DA">
              <w:t xml:space="preserve">Smluvní výzkum: Komunikační strategie Zlínského kraje v hodnotě </w:t>
            </w:r>
            <w:proofErr w:type="gramStart"/>
            <w:r w:rsidRPr="00D339DA">
              <w:t>500.000,-</w:t>
            </w:r>
            <w:proofErr w:type="gramEnd"/>
            <w:r w:rsidRPr="00D339DA">
              <w:t xml:space="preserve"> Kč bez DPH </w:t>
            </w:r>
          </w:p>
        </w:tc>
        <w:tc>
          <w:tcPr>
            <w:tcW w:w="2354" w:type="dxa"/>
            <w:gridSpan w:val="2"/>
          </w:tcPr>
          <w:p w14:paraId="601C1F5D" w14:textId="65D52605" w:rsidR="00E96A38" w:rsidRPr="00EE0CA3" w:rsidRDefault="00E96A38" w:rsidP="00E96A38">
            <w:pPr>
              <w:rPr>
                <w:sz w:val="18"/>
                <w:szCs w:val="18"/>
              </w:rPr>
            </w:pPr>
            <w:r w:rsidRPr="00D339DA">
              <w:t>2021-2022</w:t>
            </w:r>
          </w:p>
        </w:tc>
      </w:tr>
      <w:tr w:rsidR="00E96A38" w14:paraId="5E410ADA" w14:textId="77777777" w:rsidTr="00CB536B">
        <w:tc>
          <w:tcPr>
            <w:tcW w:w="2018" w:type="dxa"/>
          </w:tcPr>
          <w:p w14:paraId="46CE4DAE" w14:textId="3D207525" w:rsidR="00E96A38" w:rsidRPr="00EE0CA3" w:rsidRDefault="00E96A38" w:rsidP="00E96A38">
            <w:pPr>
              <w:jc w:val="both"/>
              <w:rPr>
                <w:sz w:val="18"/>
                <w:szCs w:val="18"/>
              </w:rPr>
            </w:pPr>
            <w:r w:rsidRPr="00D339DA">
              <w:t>KTS</w:t>
            </w:r>
          </w:p>
        </w:tc>
        <w:tc>
          <w:tcPr>
            <w:tcW w:w="5528" w:type="dxa"/>
            <w:vAlign w:val="center"/>
          </w:tcPr>
          <w:p w14:paraId="7386D93C" w14:textId="213AD26D" w:rsidR="00E96A38" w:rsidRPr="00EE0CA3" w:rsidRDefault="00E96A38" w:rsidP="00E96A38">
            <w:pPr>
              <w:rPr>
                <w:sz w:val="18"/>
                <w:szCs w:val="18"/>
              </w:rPr>
            </w:pPr>
            <w:r w:rsidRPr="00D339DA">
              <w:t>NAKI: Designéři v českých zemích a československý strojírenský průmysl</w:t>
            </w:r>
            <w:r>
              <w:t xml:space="preserve">, </w:t>
            </w:r>
            <w:r w:rsidRPr="00B529AC">
              <w:t>DG18P02OVV059</w:t>
            </w:r>
          </w:p>
        </w:tc>
        <w:tc>
          <w:tcPr>
            <w:tcW w:w="2354" w:type="dxa"/>
            <w:gridSpan w:val="2"/>
          </w:tcPr>
          <w:p w14:paraId="1748C883" w14:textId="68A76C19" w:rsidR="00E96A38" w:rsidRPr="00EE0CA3" w:rsidRDefault="00E96A38" w:rsidP="00E96A38">
            <w:pPr>
              <w:rPr>
                <w:sz w:val="18"/>
                <w:szCs w:val="18"/>
              </w:rPr>
            </w:pPr>
            <w:r w:rsidRPr="00D339DA">
              <w:t>2018-2022</w:t>
            </w:r>
          </w:p>
        </w:tc>
      </w:tr>
      <w:tr w:rsidR="00E96A38" w14:paraId="269F8A3E" w14:textId="77777777" w:rsidTr="00EE0CA3">
        <w:tc>
          <w:tcPr>
            <w:tcW w:w="2018" w:type="dxa"/>
          </w:tcPr>
          <w:p w14:paraId="296BAB83" w14:textId="79EAE660" w:rsidR="00E96A38" w:rsidRPr="00EE0CA3" w:rsidRDefault="00E96A38" w:rsidP="00E96A38">
            <w:pPr>
              <w:jc w:val="both"/>
              <w:rPr>
                <w:sz w:val="18"/>
                <w:szCs w:val="18"/>
              </w:rPr>
            </w:pPr>
            <w:r w:rsidRPr="00D339DA">
              <w:t>atel</w:t>
            </w:r>
            <w:r>
              <w:t>i</w:t>
            </w:r>
            <w:r w:rsidRPr="00D339DA">
              <w:t>ér Produktový design</w:t>
            </w:r>
          </w:p>
        </w:tc>
        <w:tc>
          <w:tcPr>
            <w:tcW w:w="5528" w:type="dxa"/>
          </w:tcPr>
          <w:p w14:paraId="4394F546" w14:textId="77777777" w:rsidR="00E96A38" w:rsidRPr="00D339DA" w:rsidRDefault="00E96A38" w:rsidP="00E96A38">
            <w:pPr>
              <w:pStyle w:val="Default"/>
              <w:rPr>
                <w:sz w:val="20"/>
                <w:szCs w:val="20"/>
              </w:rPr>
            </w:pPr>
            <w:r w:rsidRPr="00D339DA">
              <w:rPr>
                <w:sz w:val="20"/>
                <w:szCs w:val="20"/>
              </w:rPr>
              <w:t xml:space="preserve">Inovační voucher: Návrh nového typu prototypu – </w:t>
            </w:r>
          </w:p>
          <w:p w14:paraId="229F95A3" w14:textId="449256C5" w:rsidR="00E96A38" w:rsidRPr="00EE0CA3" w:rsidRDefault="00E96A38" w:rsidP="00E96A38">
            <w:pPr>
              <w:rPr>
                <w:sz w:val="18"/>
                <w:szCs w:val="18"/>
              </w:rPr>
            </w:pPr>
            <w:r w:rsidRPr="00D339DA">
              <w:t xml:space="preserve">Regálová multifunkční interiérová stěna, hodnota </w:t>
            </w:r>
            <w:proofErr w:type="gramStart"/>
            <w:r w:rsidRPr="00D339DA">
              <w:t>400.000,-</w:t>
            </w:r>
            <w:proofErr w:type="gramEnd"/>
            <w:r w:rsidRPr="00D339DA">
              <w:t xml:space="preserve"> Kč bez DPH</w:t>
            </w:r>
            <w:r>
              <w:t xml:space="preserve">, </w:t>
            </w:r>
            <w:r w:rsidRPr="00C72961">
              <w:t>CZ.01.1.02/0.0/0.0/20_358/0024933</w:t>
            </w:r>
          </w:p>
        </w:tc>
        <w:tc>
          <w:tcPr>
            <w:tcW w:w="2354" w:type="dxa"/>
            <w:gridSpan w:val="2"/>
          </w:tcPr>
          <w:p w14:paraId="5F3C47E8" w14:textId="3D17A353" w:rsidR="00E96A38" w:rsidRPr="00EE0CA3" w:rsidRDefault="00E96A38" w:rsidP="00E96A38">
            <w:pPr>
              <w:rPr>
                <w:sz w:val="18"/>
                <w:szCs w:val="18"/>
              </w:rPr>
            </w:pPr>
            <w:r w:rsidRPr="00D339DA">
              <w:t>2021-2022</w:t>
            </w:r>
          </w:p>
        </w:tc>
      </w:tr>
      <w:tr w:rsidR="00E96A38" w14:paraId="148B1FB4" w14:textId="77777777" w:rsidTr="00EE0CA3">
        <w:tc>
          <w:tcPr>
            <w:tcW w:w="2018" w:type="dxa"/>
          </w:tcPr>
          <w:p w14:paraId="0782C5BE" w14:textId="4EE1863C" w:rsidR="00E96A38" w:rsidRPr="00EE0CA3" w:rsidRDefault="00E96A38" w:rsidP="00E96A38">
            <w:pPr>
              <w:jc w:val="both"/>
              <w:rPr>
                <w:sz w:val="18"/>
                <w:szCs w:val="18"/>
              </w:rPr>
            </w:pPr>
            <w:r w:rsidRPr="00D339DA">
              <w:t>atel</w:t>
            </w:r>
            <w:r>
              <w:t>i</w:t>
            </w:r>
            <w:r w:rsidRPr="00D339DA">
              <w:t>ér Produktový design</w:t>
            </w:r>
          </w:p>
        </w:tc>
        <w:tc>
          <w:tcPr>
            <w:tcW w:w="5528" w:type="dxa"/>
          </w:tcPr>
          <w:p w14:paraId="3CE798E5" w14:textId="77777777" w:rsidR="00E96A38" w:rsidRPr="00D339DA" w:rsidRDefault="00E96A38" w:rsidP="00E96A38">
            <w:pPr>
              <w:pStyle w:val="Default"/>
              <w:rPr>
                <w:sz w:val="20"/>
                <w:szCs w:val="20"/>
              </w:rPr>
            </w:pPr>
            <w:r w:rsidRPr="00D339DA">
              <w:rPr>
                <w:sz w:val="20"/>
                <w:szCs w:val="20"/>
              </w:rPr>
              <w:t xml:space="preserve">Inovační voucher: Návrh nového typu prototypu – </w:t>
            </w:r>
          </w:p>
          <w:p w14:paraId="3EE8B87B" w14:textId="1BE14EA7" w:rsidR="00E96A38" w:rsidRPr="00EE0CA3" w:rsidRDefault="00E96A38" w:rsidP="00E96A38">
            <w:pPr>
              <w:rPr>
                <w:sz w:val="18"/>
                <w:szCs w:val="18"/>
              </w:rPr>
            </w:pPr>
            <w:r w:rsidRPr="00D339DA">
              <w:t xml:space="preserve">Mobilní multifunkční kryt pro zubní lékaře, hodnota </w:t>
            </w:r>
            <w:proofErr w:type="gramStart"/>
            <w:r w:rsidRPr="00D339DA">
              <w:t>499.000,-</w:t>
            </w:r>
            <w:proofErr w:type="gramEnd"/>
            <w:r w:rsidRPr="00D339DA">
              <w:t xml:space="preserve"> Kč bez DPH</w:t>
            </w:r>
            <w:r>
              <w:t xml:space="preserve">, </w:t>
            </w:r>
            <w:r w:rsidRPr="00C72961">
              <w:t>CZ.01.2.06/0.0/0.0/19_248/0021061</w:t>
            </w:r>
            <w:r w:rsidRPr="00D339DA">
              <w:t xml:space="preserve"> </w:t>
            </w:r>
          </w:p>
        </w:tc>
        <w:tc>
          <w:tcPr>
            <w:tcW w:w="2354" w:type="dxa"/>
            <w:gridSpan w:val="2"/>
          </w:tcPr>
          <w:p w14:paraId="00FA11D7" w14:textId="2D931EC2" w:rsidR="00E96A38" w:rsidRPr="00EE0CA3" w:rsidRDefault="00E96A38" w:rsidP="00E96A38">
            <w:pPr>
              <w:rPr>
                <w:sz w:val="18"/>
                <w:szCs w:val="18"/>
              </w:rPr>
            </w:pPr>
            <w:r w:rsidRPr="00D339DA">
              <w:t>2021-2022</w:t>
            </w:r>
          </w:p>
        </w:tc>
      </w:tr>
      <w:tr w:rsidR="00E96A38" w14:paraId="61BE233F" w14:textId="77777777" w:rsidTr="00EE0CA3">
        <w:tc>
          <w:tcPr>
            <w:tcW w:w="2018" w:type="dxa"/>
          </w:tcPr>
          <w:p w14:paraId="45B8FAFB" w14:textId="18350CC7" w:rsidR="00E96A38" w:rsidRPr="00EE0CA3" w:rsidRDefault="00E96A38" w:rsidP="00E96A38">
            <w:pPr>
              <w:jc w:val="both"/>
              <w:rPr>
                <w:sz w:val="18"/>
                <w:szCs w:val="18"/>
              </w:rPr>
            </w:pPr>
            <w:r w:rsidRPr="00D339DA">
              <w:t>všechn</w:t>
            </w:r>
            <w:r>
              <w:t>a</w:t>
            </w:r>
            <w:r w:rsidRPr="00D339DA">
              <w:t xml:space="preserve"> pracoviště FMK</w:t>
            </w:r>
          </w:p>
        </w:tc>
        <w:tc>
          <w:tcPr>
            <w:tcW w:w="5528" w:type="dxa"/>
          </w:tcPr>
          <w:p w14:paraId="64813ADC" w14:textId="7575339A" w:rsidR="00E96A38" w:rsidRPr="00EE0CA3" w:rsidRDefault="00E96A38" w:rsidP="00E96A38">
            <w:pPr>
              <w:rPr>
                <w:sz w:val="18"/>
                <w:szCs w:val="18"/>
              </w:rPr>
            </w:pPr>
            <w:r w:rsidRPr="00D339DA">
              <w:t xml:space="preserve">Projekt se společenským dopad ve spolupráci s neziskovou organizací </w:t>
            </w:r>
            <w:r w:rsidRPr="005906EB">
              <w:t>Za sklem: Vnímán svět jinak, přesto v něm žiju s vámi (</w:t>
            </w:r>
            <w:hyperlink r:id="rId40" w:history="1">
              <w:r w:rsidRPr="005906EB">
                <w:rPr>
                  <w:rStyle w:val="Hypertextovodkaz"/>
                  <w:color w:val="auto"/>
                </w:rPr>
                <w:t>https://zasklem.com/project/6550/</w:t>
              </w:r>
            </w:hyperlink>
            <w:r w:rsidRPr="005906EB">
              <w:t>)</w:t>
            </w:r>
          </w:p>
        </w:tc>
        <w:tc>
          <w:tcPr>
            <w:tcW w:w="2354" w:type="dxa"/>
            <w:gridSpan w:val="2"/>
          </w:tcPr>
          <w:p w14:paraId="4CBBF54B" w14:textId="2C498BDD" w:rsidR="00E96A38" w:rsidRPr="00EE0CA3" w:rsidRDefault="00E96A38" w:rsidP="00E96A38">
            <w:pPr>
              <w:rPr>
                <w:sz w:val="18"/>
                <w:szCs w:val="18"/>
              </w:rPr>
            </w:pPr>
            <w:r w:rsidRPr="00D339DA">
              <w:t>2021-2022</w:t>
            </w:r>
          </w:p>
        </w:tc>
      </w:tr>
      <w:tr w:rsidR="00E96A38" w14:paraId="0495CB43" w14:textId="77777777" w:rsidTr="00EE0CA3">
        <w:tc>
          <w:tcPr>
            <w:tcW w:w="2018" w:type="dxa"/>
          </w:tcPr>
          <w:p w14:paraId="23AC7868" w14:textId="1C2BEB89" w:rsidR="00E96A38" w:rsidRPr="00EE0CA3" w:rsidRDefault="00E96A38" w:rsidP="00E96A38">
            <w:pPr>
              <w:jc w:val="both"/>
              <w:rPr>
                <w:sz w:val="18"/>
                <w:szCs w:val="18"/>
              </w:rPr>
            </w:pPr>
          </w:p>
        </w:tc>
        <w:tc>
          <w:tcPr>
            <w:tcW w:w="5528" w:type="dxa"/>
          </w:tcPr>
          <w:p w14:paraId="2A93E18F" w14:textId="5BF79D77" w:rsidR="00E96A38" w:rsidRPr="00EE0CA3" w:rsidRDefault="00E96A38" w:rsidP="00E96A38">
            <w:pPr>
              <w:rPr>
                <w:sz w:val="18"/>
                <w:szCs w:val="18"/>
              </w:rPr>
            </w:pPr>
          </w:p>
        </w:tc>
        <w:tc>
          <w:tcPr>
            <w:tcW w:w="2354" w:type="dxa"/>
            <w:gridSpan w:val="2"/>
          </w:tcPr>
          <w:p w14:paraId="0640F223" w14:textId="0A5016A7" w:rsidR="00E96A38" w:rsidRPr="00EE0CA3" w:rsidRDefault="00E96A38" w:rsidP="00E96A38">
            <w:pPr>
              <w:rPr>
                <w:sz w:val="18"/>
                <w:szCs w:val="18"/>
              </w:rPr>
            </w:pPr>
          </w:p>
        </w:tc>
      </w:tr>
      <w:tr w:rsidR="00E96A38" w14:paraId="60935954" w14:textId="77777777" w:rsidTr="00B25A1E">
        <w:tc>
          <w:tcPr>
            <w:tcW w:w="9900" w:type="dxa"/>
            <w:gridSpan w:val="4"/>
            <w:shd w:val="clear" w:color="auto" w:fill="F7CAAC"/>
          </w:tcPr>
          <w:p w14:paraId="106A7EE9" w14:textId="77777777" w:rsidR="00E96A38" w:rsidRDefault="00E96A38" w:rsidP="00E96A38">
            <w:pPr>
              <w:rPr>
                <w:sz w:val="24"/>
              </w:rPr>
            </w:pPr>
            <w:r>
              <w:rPr>
                <w:b/>
              </w:rPr>
              <w:t>Odborné aktivity vztahující se k tvůrčí, resp. vědecké a umělecké činnosti vysoké školy, která souvisí se studijním programem</w:t>
            </w:r>
          </w:p>
        </w:tc>
      </w:tr>
      <w:tr w:rsidR="00E96A38" w14:paraId="35E2C741" w14:textId="77777777" w:rsidTr="003263DB">
        <w:trPr>
          <w:trHeight w:val="716"/>
        </w:trPr>
        <w:tc>
          <w:tcPr>
            <w:tcW w:w="9900" w:type="dxa"/>
            <w:gridSpan w:val="4"/>
            <w:shd w:val="clear" w:color="auto" w:fill="FFFFFF"/>
          </w:tcPr>
          <w:p w14:paraId="0FD6DD8F" w14:textId="4397711C" w:rsidR="00E96A38" w:rsidRPr="004D5D26" w:rsidRDefault="00E96A38" w:rsidP="00E96A38">
            <w:pPr>
              <w:widowControl w:val="0"/>
              <w:autoSpaceDE w:val="0"/>
              <w:autoSpaceDN w:val="0"/>
              <w:adjustRightInd w:val="0"/>
              <w:snapToGrid w:val="0"/>
              <w:spacing w:before="120" w:after="120"/>
              <w:jc w:val="both"/>
              <w:rPr>
                <w:rFonts w:cs="Calibri Light"/>
                <w:color w:val="000000"/>
              </w:rPr>
            </w:pPr>
            <w:r w:rsidRPr="002F3F07">
              <w:rPr>
                <w:rFonts w:cs="Calibri Light"/>
                <w:color w:val="000000"/>
              </w:rPr>
              <w:t xml:space="preserve">Tvůrčí činnost se uskutečňuje v rámci projektů podporovaných z Fondu vzdělávací politiky MŠMT na podporu tvůrčí umělecké činnosti na neuměleckých veřejných vysokých školách, Interní grantové agentury UTB, </w:t>
            </w:r>
            <w:r>
              <w:rPr>
                <w:rFonts w:cs="Calibri Light"/>
                <w:color w:val="000000"/>
              </w:rPr>
              <w:t xml:space="preserve">dále </w:t>
            </w:r>
            <w:r w:rsidRPr="00D364D2">
              <w:rPr>
                <w:rFonts w:cs="Calibri Light"/>
                <w:color w:val="000000"/>
              </w:rPr>
              <w:t xml:space="preserve">z </w:t>
            </w:r>
            <w:r w:rsidRPr="000335C8">
              <w:rPr>
                <w:rFonts w:cs="Calibri Light"/>
                <w:color w:val="000000"/>
              </w:rPr>
              <w:t xml:space="preserve">Programu </w:t>
            </w:r>
            <w:r w:rsidRPr="00D364D2">
              <w:rPr>
                <w:rFonts w:cs="Calibri Light"/>
                <w:color w:val="000000"/>
              </w:rPr>
              <w:t xml:space="preserve">na podporu </w:t>
            </w:r>
            <w:r w:rsidRPr="000335C8">
              <w:rPr>
                <w:rFonts w:cs="Calibri Light"/>
                <w:color w:val="000000"/>
              </w:rPr>
              <w:t xml:space="preserve">aplikovaného výzkumu a </w:t>
            </w:r>
            <w:r w:rsidRPr="00D364D2">
              <w:rPr>
                <w:rFonts w:cs="Calibri Light"/>
                <w:color w:val="000000"/>
              </w:rPr>
              <w:t xml:space="preserve">experimentálního </w:t>
            </w:r>
            <w:r w:rsidRPr="000335C8">
              <w:rPr>
                <w:rFonts w:cs="Calibri Light"/>
                <w:color w:val="000000"/>
              </w:rPr>
              <w:t xml:space="preserve">vývoje národní </w:t>
            </w:r>
            <w:r w:rsidRPr="00D364D2">
              <w:rPr>
                <w:rFonts w:cs="Calibri Light"/>
                <w:color w:val="000000"/>
              </w:rPr>
              <w:t xml:space="preserve">a </w:t>
            </w:r>
            <w:r w:rsidRPr="000335C8">
              <w:rPr>
                <w:rFonts w:cs="Calibri Light"/>
                <w:color w:val="000000"/>
              </w:rPr>
              <w:t xml:space="preserve">kulturní identity </w:t>
            </w:r>
            <w:r w:rsidRPr="00D364D2">
              <w:rPr>
                <w:rFonts w:cs="Calibri Light"/>
                <w:color w:val="000000"/>
              </w:rPr>
              <w:t xml:space="preserve">na léta 2016 až 2022 </w:t>
            </w:r>
            <w:r w:rsidRPr="000335C8">
              <w:rPr>
                <w:rFonts w:cs="Calibri Light"/>
                <w:color w:val="000000"/>
              </w:rPr>
              <w:t>NAKI</w:t>
            </w:r>
            <w:r w:rsidRPr="00D364D2">
              <w:rPr>
                <w:rFonts w:cs="Calibri Light"/>
                <w:color w:val="000000"/>
              </w:rPr>
              <w:t xml:space="preserve"> II</w:t>
            </w:r>
            <w:r>
              <w:rPr>
                <w:rFonts w:cs="Calibri Light"/>
                <w:color w:val="000000"/>
              </w:rPr>
              <w:t xml:space="preserve">, </w:t>
            </w:r>
            <w:r w:rsidRPr="004E74BC">
              <w:rPr>
                <w:lang w:val="en-GB"/>
              </w:rPr>
              <w:t>TA ČR program ÉTA</w:t>
            </w:r>
            <w:r w:rsidRPr="004D5D26">
              <w:rPr>
                <w:bCs/>
                <w:lang w:val="en-GB"/>
              </w:rPr>
              <w:t xml:space="preserve"> </w:t>
            </w:r>
            <w:r>
              <w:rPr>
                <w:bCs/>
                <w:lang w:val="en-GB"/>
              </w:rPr>
              <w:t xml:space="preserve">a Gamma </w:t>
            </w:r>
            <w:proofErr w:type="spellStart"/>
            <w:r>
              <w:rPr>
                <w:bCs/>
                <w:lang w:val="en-GB"/>
              </w:rPr>
              <w:t>či</w:t>
            </w:r>
            <w:proofErr w:type="spellEnd"/>
            <w:r>
              <w:rPr>
                <w:bCs/>
                <w:lang w:val="en-GB"/>
              </w:rPr>
              <w:t xml:space="preserve"> v </w:t>
            </w:r>
            <w:proofErr w:type="spellStart"/>
            <w:r>
              <w:rPr>
                <w:bCs/>
                <w:lang w:val="en-GB"/>
              </w:rPr>
              <w:t>rámci</w:t>
            </w:r>
            <w:proofErr w:type="spellEnd"/>
            <w:r>
              <w:rPr>
                <w:bCs/>
                <w:lang w:val="en-GB"/>
              </w:rPr>
              <w:t xml:space="preserve"> </w:t>
            </w:r>
            <w:proofErr w:type="spellStart"/>
            <w:r>
              <w:rPr>
                <w:bCs/>
                <w:lang w:val="en-GB"/>
              </w:rPr>
              <w:t>grantové</w:t>
            </w:r>
            <w:proofErr w:type="spellEnd"/>
            <w:r>
              <w:rPr>
                <w:bCs/>
                <w:lang w:val="en-GB"/>
              </w:rPr>
              <w:t xml:space="preserve"> </w:t>
            </w:r>
            <w:proofErr w:type="spellStart"/>
            <w:r>
              <w:rPr>
                <w:bCs/>
                <w:lang w:val="en-GB"/>
              </w:rPr>
              <w:t>politiky</w:t>
            </w:r>
            <w:proofErr w:type="spellEnd"/>
            <w:r>
              <w:rPr>
                <w:bCs/>
                <w:lang w:val="en-GB"/>
              </w:rPr>
              <w:t xml:space="preserve"> </w:t>
            </w:r>
            <w:proofErr w:type="spellStart"/>
            <w:r>
              <w:rPr>
                <w:bCs/>
                <w:lang w:val="en-GB"/>
              </w:rPr>
              <w:t>Visegrad</w:t>
            </w:r>
            <w:proofErr w:type="spellEnd"/>
            <w:r>
              <w:rPr>
                <w:bCs/>
                <w:lang w:val="en-GB"/>
              </w:rPr>
              <w:t xml:space="preserve"> 4 a </w:t>
            </w:r>
            <w:proofErr w:type="spellStart"/>
            <w:r>
              <w:rPr>
                <w:bCs/>
                <w:lang w:val="en-GB"/>
              </w:rPr>
              <w:t>Ministerstva</w:t>
            </w:r>
            <w:proofErr w:type="spellEnd"/>
            <w:r>
              <w:rPr>
                <w:bCs/>
                <w:lang w:val="en-GB"/>
              </w:rPr>
              <w:t xml:space="preserve"> </w:t>
            </w:r>
            <w:proofErr w:type="spellStart"/>
            <w:r>
              <w:rPr>
                <w:bCs/>
                <w:lang w:val="en-GB"/>
              </w:rPr>
              <w:t>kultury</w:t>
            </w:r>
            <w:proofErr w:type="spellEnd"/>
            <w:r>
              <w:rPr>
                <w:bCs/>
                <w:lang w:val="en-GB"/>
              </w:rPr>
              <w:t xml:space="preserve"> ČR.</w:t>
            </w:r>
          </w:p>
          <w:p w14:paraId="7DE64B01" w14:textId="7696A65B" w:rsidR="00E96A38" w:rsidRPr="00BC6963" w:rsidRDefault="00E96A38" w:rsidP="00E96A38">
            <w:pPr>
              <w:spacing w:after="120"/>
              <w:jc w:val="both"/>
              <w:rPr>
                <w:rFonts w:cs="Calibri"/>
                <w:color w:val="000000"/>
              </w:rPr>
            </w:pPr>
            <w:r w:rsidRPr="009B22C1">
              <w:rPr>
                <w:rFonts w:cs="Calibri"/>
                <w:color w:val="000000"/>
              </w:rPr>
              <w:t>Výstupy tvůrčí činnosti studentů</w:t>
            </w:r>
            <w:r>
              <w:rPr>
                <w:rFonts w:cs="Calibri"/>
                <w:color w:val="000000"/>
              </w:rPr>
              <w:t xml:space="preserve"> </w:t>
            </w:r>
            <w:r w:rsidRPr="009B22C1">
              <w:rPr>
                <w:rFonts w:cs="Calibri"/>
                <w:color w:val="000000"/>
              </w:rPr>
              <w:t xml:space="preserve">jsou prezentovány prostřednictvím výstav, přehlídek, festivalů a soutěží. Většinou se jedná o aktivity organizované pedagogy FMK, kteří vyhledávají příležitosti, jsou však v tomto směru i časté aktivity jednotlivých studentů. Studenti se rovněž podílí na realizaci zakázek. </w:t>
            </w:r>
            <w:r w:rsidRPr="00C84D00">
              <w:rPr>
                <w:rFonts w:cs="Calibri"/>
                <w:color w:val="000000"/>
              </w:rPr>
              <w:t>V tvůrčích (uměleckých) činnostech má FMK stabilní postavení mezi uměleckými fakultami neuměleckých vysokých škol a dlouhodobě se pohybuje v</w:t>
            </w:r>
            <w:r>
              <w:rPr>
                <w:rFonts w:cs="Calibri"/>
                <w:color w:val="000000"/>
              </w:rPr>
              <w:t>e středu</w:t>
            </w:r>
            <w:r w:rsidRPr="00C84D00">
              <w:rPr>
                <w:rFonts w:cs="Calibri"/>
                <w:color w:val="000000"/>
              </w:rPr>
              <w:t xml:space="preserve"> hodnocení VŠ (dle počtu RUV bodů) v ČR.</w:t>
            </w:r>
            <w:r>
              <w:rPr>
                <w:rFonts w:cs="Calibri"/>
                <w:color w:val="000000"/>
              </w:rPr>
              <w:t xml:space="preserve"> K tvůrčí činnosti více v Sebehodnotící zprávě.</w:t>
            </w:r>
          </w:p>
          <w:p w14:paraId="06D85FE0" w14:textId="55D037A5" w:rsidR="00E96A38" w:rsidRDefault="00E96A38">
            <w:pPr>
              <w:spacing w:after="120"/>
              <w:jc w:val="both"/>
              <w:rPr>
                <w:b/>
              </w:rPr>
            </w:pPr>
            <w:r w:rsidRPr="00D10C05">
              <w:t xml:space="preserve">FMK generuje významné výsledky aplikovaného výzkumu s jiným než ekonomickým dopadem na společnost. Studenti se pravidelně účastní akci, jako je </w:t>
            </w:r>
            <w:proofErr w:type="spellStart"/>
            <w:r w:rsidRPr="00D10C05">
              <w:t>Designblok</w:t>
            </w:r>
            <w:proofErr w:type="spellEnd"/>
            <w:r w:rsidRPr="00D10C05">
              <w:t>,</w:t>
            </w:r>
            <w:r>
              <w:t xml:space="preserve"> </w:t>
            </w:r>
            <w:r w:rsidRPr="00D10C05">
              <w:t>Milano</w:t>
            </w:r>
            <w:r>
              <w:t xml:space="preserve"> </w:t>
            </w:r>
            <w:r w:rsidRPr="00D10C05">
              <w:t>Design </w:t>
            </w:r>
            <w:proofErr w:type="spellStart"/>
            <w:r w:rsidRPr="00D10C05">
              <w:t>Week</w:t>
            </w:r>
            <w:proofErr w:type="spellEnd"/>
            <w:r w:rsidRPr="00D10C05">
              <w:t>,</w:t>
            </w:r>
            <w:r>
              <w:t xml:space="preserve"> </w:t>
            </w:r>
            <w:proofErr w:type="spellStart"/>
            <w:r w:rsidRPr="00D10C05">
              <w:t>Zlin</w:t>
            </w:r>
            <w:proofErr w:type="spellEnd"/>
            <w:r w:rsidRPr="00D10C05">
              <w:t> Design </w:t>
            </w:r>
            <w:proofErr w:type="spellStart"/>
            <w:r w:rsidRPr="00D10C05">
              <w:t>Week</w:t>
            </w:r>
            <w:proofErr w:type="spellEnd"/>
            <w:r>
              <w:t xml:space="preserve"> </w:t>
            </w:r>
            <w:r w:rsidRPr="00D10C05">
              <w:t>(dále jen „ZDW“</w:t>
            </w:r>
            <w:r w:rsidR="005906EB" w:rsidRPr="00D10C05">
              <w:t>),</w:t>
            </w:r>
            <w:r w:rsidR="005906EB">
              <w:t xml:space="preserve"> či</w:t>
            </w:r>
            <w:r w:rsidRPr="00D10C05">
              <w:t> konference Design na hranici, které zprostředkovávají možnost prezentace excelentních tvůrčích výstupů. Z hlediska naplňování třetí role univerzity jsou významné Projekty neziskového sektoru. Mezi zajímavé akce patří Život není zebra, každoroční výstava neziskových organizací Zlínského kraje doplněná o řadu workshopů na aktuální témata týkající se neziskového sektoru. V roce 2022 studenti FMK zorganizovali prodej vlastních děl a výtěžek zaslali na podporu Ukrajině. Celoročně probíhají tematicky zaměřené výstavy, které prezentují tvůrčí činnost studentů i akademických pracovníků v tuzemsku i v zahraničí. Nezastupitelnou pozici plní fakultní galerie G18. Významnou roli hraje rovněž Komunikační agentura FMK (dále jen „KOMAG“)</w:t>
            </w:r>
            <w:r>
              <w:t>.</w:t>
            </w:r>
          </w:p>
        </w:tc>
      </w:tr>
      <w:tr w:rsidR="00E96A38" w14:paraId="7DE219E9" w14:textId="77777777" w:rsidTr="00B25A1E">
        <w:trPr>
          <w:trHeight w:val="306"/>
        </w:trPr>
        <w:tc>
          <w:tcPr>
            <w:tcW w:w="9900" w:type="dxa"/>
            <w:gridSpan w:val="4"/>
            <w:shd w:val="clear" w:color="auto" w:fill="F7CAAC"/>
            <w:vAlign w:val="center"/>
          </w:tcPr>
          <w:p w14:paraId="5802C8E7" w14:textId="1707217C" w:rsidR="00E96A38" w:rsidRDefault="00E96A38" w:rsidP="00E96A38">
            <w:pPr>
              <w:rPr>
                <w:b/>
              </w:rPr>
            </w:pPr>
            <w:r>
              <w:rPr>
                <w:b/>
              </w:rPr>
              <w:lastRenderedPageBreak/>
              <w:t>Informace o spolupráci s praxí vztahující se ke studijnímu programu</w:t>
            </w:r>
          </w:p>
        </w:tc>
      </w:tr>
      <w:tr w:rsidR="00E96A38" w14:paraId="380CFA93" w14:textId="77777777" w:rsidTr="00A512AF">
        <w:trPr>
          <w:trHeight w:val="1566"/>
        </w:trPr>
        <w:tc>
          <w:tcPr>
            <w:tcW w:w="9900" w:type="dxa"/>
            <w:gridSpan w:val="4"/>
            <w:shd w:val="clear" w:color="auto" w:fill="FFFFFF"/>
          </w:tcPr>
          <w:p w14:paraId="001B72BA" w14:textId="52EDD618" w:rsidR="00E96A38" w:rsidRPr="00A512AF" w:rsidRDefault="00E96A38" w:rsidP="00E96A38">
            <w:pPr>
              <w:widowControl w:val="0"/>
              <w:autoSpaceDE w:val="0"/>
              <w:autoSpaceDN w:val="0"/>
              <w:adjustRightInd w:val="0"/>
              <w:snapToGrid w:val="0"/>
              <w:spacing w:before="120" w:after="120"/>
              <w:jc w:val="both"/>
            </w:pPr>
            <w:r w:rsidRPr="00D10C05">
              <w:t>Studenti FMK se zúčastňují soutěže POPAI STUDENT</w:t>
            </w:r>
            <w:r>
              <w:t xml:space="preserve"> </w:t>
            </w:r>
            <w:r w:rsidRPr="00D10C05">
              <w:t>AWARD, organizovanou POPAI CENTRAL EURO</w:t>
            </w:r>
            <w:r>
              <w:t>PE</w:t>
            </w:r>
            <w:r w:rsidRPr="00D10C05">
              <w:t xml:space="preserve">, která je odbornou asociací vyhledávající uplatnění talentovaných studentů. Úzká spolupráce je navázána s řadou firem, které se zapojují do aktivit FMK a nabízí studentům možnost stáží a odborných praxí. Mnoho firem spolupracuje s FMK v rámci projektů </w:t>
            </w:r>
            <w:r>
              <w:t>KOMAG</w:t>
            </w:r>
            <w:r w:rsidRPr="00D10C05">
              <w:t xml:space="preserve">, zejména při realizaci projektu </w:t>
            </w:r>
            <w:proofErr w:type="spellStart"/>
            <w:r w:rsidRPr="00D10C05">
              <w:t>Zlin</w:t>
            </w:r>
            <w:proofErr w:type="spellEnd"/>
            <w:r w:rsidRPr="00D10C05">
              <w:t xml:space="preserve"> Design </w:t>
            </w:r>
            <w:proofErr w:type="spellStart"/>
            <w:r w:rsidRPr="00D10C05">
              <w:t>Week</w:t>
            </w:r>
            <w:proofErr w:type="spellEnd"/>
            <w:r w:rsidRPr="00D10C05">
              <w:t>. Přehled spolupráce s praxí uvádí v daných letech Výroční zprávy FMK. Odborníci z praxe jsou členy hodnoticích komisí při státních závěrečných zkouškách a podílí se také na výuce. Většina akademických pracovníků působí jako tvůrci v profesionálním prostředí.</w:t>
            </w:r>
          </w:p>
        </w:tc>
      </w:tr>
    </w:tbl>
    <w:p w14:paraId="3FB97F4A" w14:textId="610E8DB5" w:rsidR="00B25A1E" w:rsidRDefault="00B25A1E" w:rsidP="00B25A1E">
      <w:pPr>
        <w:spacing w:after="160" w:line="259" w:lineRule="auto"/>
      </w:pPr>
    </w:p>
    <w:p w14:paraId="242C55BB" w14:textId="77777777" w:rsidR="005906EB" w:rsidRDefault="005906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25A1E" w14:paraId="3E526153" w14:textId="77777777" w:rsidTr="00B25A1E">
        <w:tc>
          <w:tcPr>
            <w:tcW w:w="9859" w:type="dxa"/>
            <w:tcBorders>
              <w:bottom w:val="double" w:sz="4" w:space="0" w:color="auto"/>
            </w:tcBorders>
            <w:shd w:val="clear" w:color="auto" w:fill="BDD6EE"/>
          </w:tcPr>
          <w:p w14:paraId="4A551D50" w14:textId="31B26729" w:rsidR="00B25A1E" w:rsidRDefault="00B25A1E" w:rsidP="00B25A1E">
            <w:pPr>
              <w:jc w:val="both"/>
              <w:rPr>
                <w:b/>
                <w:sz w:val="28"/>
              </w:rPr>
            </w:pPr>
            <w:r>
              <w:rPr>
                <w:b/>
                <w:sz w:val="28"/>
              </w:rPr>
              <w:lastRenderedPageBreak/>
              <w:t>C-III – Informační zabezpečení studijního programu</w:t>
            </w:r>
          </w:p>
        </w:tc>
      </w:tr>
      <w:tr w:rsidR="00B25A1E" w14:paraId="54E2402B" w14:textId="77777777" w:rsidTr="00B25A1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796C9021" w14:textId="77777777" w:rsidR="00B25A1E" w:rsidRDefault="00B25A1E" w:rsidP="00B25A1E">
            <w:r>
              <w:rPr>
                <w:b/>
              </w:rPr>
              <w:t xml:space="preserve">Název a stručný popis studijního informačního systému </w:t>
            </w:r>
          </w:p>
        </w:tc>
      </w:tr>
      <w:tr w:rsidR="00B25A1E" w14:paraId="66F429E4" w14:textId="77777777" w:rsidTr="00CC0E0D">
        <w:trPr>
          <w:trHeight w:val="1921"/>
        </w:trPr>
        <w:tc>
          <w:tcPr>
            <w:tcW w:w="9859" w:type="dxa"/>
            <w:tcBorders>
              <w:top w:val="single" w:sz="2" w:space="0" w:color="auto"/>
              <w:left w:val="single" w:sz="2" w:space="0" w:color="auto"/>
              <w:bottom w:val="single" w:sz="2" w:space="0" w:color="auto"/>
              <w:right w:val="single" w:sz="2" w:space="0" w:color="auto"/>
            </w:tcBorders>
          </w:tcPr>
          <w:p w14:paraId="62E748B0" w14:textId="24C67267" w:rsidR="004B5155" w:rsidRDefault="00B25A1E" w:rsidP="00A14A7F">
            <w:pPr>
              <w:widowControl w:val="0"/>
              <w:autoSpaceDE w:val="0"/>
              <w:autoSpaceDN w:val="0"/>
              <w:adjustRightInd w:val="0"/>
              <w:snapToGrid w:val="0"/>
              <w:spacing w:before="120" w:after="120"/>
              <w:jc w:val="both"/>
              <w:rPr>
                <w:rFonts w:cs="Calibri"/>
              </w:rPr>
            </w:pPr>
            <w:r w:rsidRPr="00185784">
              <w:rPr>
                <w:rFonts w:cs="Calibri"/>
                <w:color w:val="000000"/>
              </w:rPr>
              <w:t>UTB má vybudován funkční informační systém a komunikační prostředky, které zajišťují přístup</w:t>
            </w:r>
            <w:r w:rsidRPr="004E0537">
              <w:rPr>
                <w:rFonts w:cs="Calibri"/>
                <w:color w:val="000000"/>
              </w:rPr>
              <w:t xml:space="preserve"> </w:t>
            </w:r>
            <w:r w:rsidRPr="00185784">
              <w:rPr>
                <w:rFonts w:cs="Calibri"/>
                <w:color w:val="000000"/>
              </w:rPr>
              <w:t xml:space="preserve">k přesným </w:t>
            </w:r>
            <w:r w:rsidR="00195183">
              <w:rPr>
                <w:rFonts w:cs="Calibri"/>
                <w:color w:val="000000"/>
              </w:rPr>
              <w:br/>
            </w:r>
            <w:r w:rsidRPr="00185784">
              <w:rPr>
                <w:rFonts w:cs="Calibri"/>
                <w:color w:val="000000"/>
              </w:rPr>
              <w:t>a srozumitelným informacím o studijních programech, pravidlech studia a požadavcích</w:t>
            </w:r>
            <w:r w:rsidRPr="004E0537">
              <w:rPr>
                <w:rFonts w:cs="Calibri"/>
                <w:color w:val="000000"/>
              </w:rPr>
              <w:t xml:space="preserve"> </w:t>
            </w:r>
            <w:r w:rsidRPr="00185784">
              <w:rPr>
                <w:rFonts w:cs="Calibri"/>
                <w:color w:val="000000"/>
              </w:rPr>
              <w:t>spojených se studiem.</w:t>
            </w:r>
            <w:r w:rsidR="004D2F6D">
              <w:rPr>
                <w:rFonts w:cs="Calibri"/>
              </w:rPr>
              <w:t xml:space="preserve"> </w:t>
            </w:r>
            <w:r w:rsidRPr="00185784">
              <w:rPr>
                <w:rFonts w:cs="Calibri"/>
                <w:color w:val="000000"/>
              </w:rPr>
              <w:t xml:space="preserve">UTB má </w:t>
            </w:r>
            <w:r w:rsidR="00AD1B0C">
              <w:rPr>
                <w:rFonts w:cs="Calibri"/>
                <w:color w:val="000000"/>
              </w:rPr>
              <w:br/>
            </w:r>
            <w:r w:rsidRPr="00185784">
              <w:rPr>
                <w:rFonts w:cs="Calibri"/>
                <w:color w:val="000000"/>
              </w:rPr>
              <w:t>s ohledem na to funkční informační systém studijní agendy IS/STAG, který používá od</w:t>
            </w:r>
            <w:r w:rsidRPr="004E0537">
              <w:rPr>
                <w:rFonts w:cs="Calibri"/>
                <w:color w:val="000000"/>
              </w:rPr>
              <w:t xml:space="preserve"> </w:t>
            </w:r>
            <w:r w:rsidRPr="00185784">
              <w:rPr>
                <w:rFonts w:cs="Calibri"/>
                <w:color w:val="000000"/>
              </w:rPr>
              <w:t>roku 2003. Tvůrcem IS/STAG je Z</w:t>
            </w:r>
            <w:r>
              <w:rPr>
                <w:rFonts w:cs="Calibri"/>
                <w:color w:val="000000"/>
              </w:rPr>
              <w:t>ápadočeská univerzita</w:t>
            </w:r>
            <w:r w:rsidRPr="00185784">
              <w:rPr>
                <w:rFonts w:cs="Calibri"/>
                <w:color w:val="000000"/>
              </w:rPr>
              <w:t xml:space="preserve"> v Plzni a v současné době systém využívá 11 </w:t>
            </w:r>
            <w:r>
              <w:rPr>
                <w:rFonts w:cs="Calibri"/>
                <w:color w:val="000000"/>
              </w:rPr>
              <w:t>veřejných vysokých škol</w:t>
            </w:r>
            <w:r w:rsidRPr="00185784">
              <w:rPr>
                <w:rFonts w:cs="Calibri"/>
                <w:color w:val="000000"/>
              </w:rPr>
              <w:t xml:space="preserve"> v ČR.</w:t>
            </w:r>
            <w:r w:rsidR="004D2F6D">
              <w:rPr>
                <w:rFonts w:cs="Calibri"/>
              </w:rPr>
              <w:t xml:space="preserve"> </w:t>
            </w:r>
          </w:p>
          <w:p w14:paraId="395758BD" w14:textId="600BEE1D" w:rsidR="00974DED" w:rsidRPr="00974DED" w:rsidRDefault="00B25A1E" w:rsidP="004529F6">
            <w:pPr>
              <w:widowControl w:val="0"/>
              <w:autoSpaceDE w:val="0"/>
              <w:autoSpaceDN w:val="0"/>
              <w:adjustRightInd w:val="0"/>
              <w:snapToGrid w:val="0"/>
              <w:spacing w:before="120" w:after="120"/>
              <w:jc w:val="both"/>
            </w:pPr>
            <w:r w:rsidRPr="00185784">
              <w:rPr>
                <w:rFonts w:cs="Calibri"/>
                <w:color w:val="000000"/>
              </w:rPr>
              <w:t>IS/STAG pokrývá funkce od přijímacího řízení až po vydání diplomů, eviduje studenty</w:t>
            </w:r>
            <w:r w:rsidRPr="004E0537">
              <w:rPr>
                <w:rFonts w:cs="Calibri"/>
                <w:color w:val="000000"/>
              </w:rPr>
              <w:t xml:space="preserve"> </w:t>
            </w:r>
            <w:r w:rsidRPr="00185784">
              <w:rPr>
                <w:rFonts w:cs="Calibri"/>
                <w:color w:val="000000"/>
              </w:rPr>
              <w:t xml:space="preserve">prezenční a kombinované formy studia, </w:t>
            </w:r>
            <w:r w:rsidR="007D152A">
              <w:rPr>
                <w:rFonts w:cs="Calibri"/>
                <w:color w:val="000000"/>
              </w:rPr>
              <w:t>účastníky</w:t>
            </w:r>
            <w:r w:rsidRPr="00185784">
              <w:rPr>
                <w:rFonts w:cs="Calibri"/>
                <w:color w:val="000000"/>
              </w:rPr>
              <w:t xml:space="preserve"> celoživotního vzdělávání a účastníky U3V.</w:t>
            </w:r>
            <w:r w:rsidR="00682B86">
              <w:rPr>
                <w:rFonts w:cs="Calibri"/>
                <w:color w:val="000000"/>
              </w:rPr>
              <w:t xml:space="preserve"> </w:t>
            </w:r>
            <w:r w:rsidR="0036650B" w:rsidRPr="00763938">
              <w:t xml:space="preserve">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r w:rsidR="0036650B" w:rsidRPr="00630E9F">
              <w:t>(</w:t>
            </w:r>
            <w:hyperlink r:id="rId41" w:history="1">
              <w:r w:rsidR="0036650B" w:rsidRPr="00630E9F">
                <w:rPr>
                  <w:rStyle w:val="Hypertextovodkaz"/>
                  <w:color w:val="auto"/>
                  <w:u w:val="none"/>
                </w:rPr>
                <w:t>http://stag.utb.cz/portal/</w:t>
              </w:r>
            </w:hyperlink>
            <w:r w:rsidR="0036650B" w:rsidRPr="00630E9F">
              <w:t xml:space="preserve">), aplikace </w:t>
            </w:r>
            <w:r w:rsidR="0036650B" w:rsidRPr="00763938">
              <w:t>jsou v něm organizovány do souvisejících celků na záložkách a podstránkách. Portál je intuitivní a pokrývá řadu funkcí IS/STAG, které se týkají výuky.</w:t>
            </w:r>
          </w:p>
        </w:tc>
      </w:tr>
      <w:tr w:rsidR="00B25A1E" w14:paraId="29C57D81" w14:textId="77777777" w:rsidTr="00B25A1E">
        <w:trPr>
          <w:trHeight w:val="283"/>
        </w:trPr>
        <w:tc>
          <w:tcPr>
            <w:tcW w:w="9859" w:type="dxa"/>
            <w:shd w:val="clear" w:color="auto" w:fill="F7CAAC"/>
            <w:vAlign w:val="center"/>
          </w:tcPr>
          <w:p w14:paraId="3FF80ADC" w14:textId="77777777" w:rsidR="00B25A1E" w:rsidRDefault="00B25A1E" w:rsidP="00B25A1E">
            <w:pPr>
              <w:rPr>
                <w:b/>
              </w:rPr>
            </w:pPr>
            <w:r>
              <w:rPr>
                <w:b/>
              </w:rPr>
              <w:t>Přístup ke studijní literatuře</w:t>
            </w:r>
          </w:p>
        </w:tc>
      </w:tr>
      <w:tr w:rsidR="00B25A1E" w14:paraId="23F290C5" w14:textId="77777777" w:rsidTr="00974DED">
        <w:trPr>
          <w:trHeight w:val="1840"/>
        </w:trPr>
        <w:tc>
          <w:tcPr>
            <w:tcW w:w="9859" w:type="dxa"/>
          </w:tcPr>
          <w:p w14:paraId="15922DC5" w14:textId="339D71E8" w:rsidR="00780066" w:rsidRPr="00974DED" w:rsidRDefault="00B25A1E" w:rsidP="004B5155">
            <w:pPr>
              <w:widowControl w:val="0"/>
              <w:autoSpaceDE w:val="0"/>
              <w:autoSpaceDN w:val="0"/>
              <w:adjustRightInd w:val="0"/>
              <w:snapToGrid w:val="0"/>
              <w:spacing w:before="120" w:after="120"/>
              <w:jc w:val="both"/>
              <w:rPr>
                <w:rFonts w:cs="Calibri"/>
                <w:color w:val="000000"/>
              </w:rPr>
            </w:pPr>
            <w:r w:rsidRPr="00185784">
              <w:rPr>
                <w:rFonts w:cs="Calibri"/>
                <w:color w:val="000000"/>
              </w:rPr>
              <w:t xml:space="preserve">Knihovna </w:t>
            </w:r>
            <w:r w:rsidR="004D2F6D">
              <w:rPr>
                <w:rFonts w:cs="Calibri"/>
                <w:color w:val="000000"/>
              </w:rPr>
              <w:t xml:space="preserve">UTB </w:t>
            </w:r>
            <w:r w:rsidRPr="00185784">
              <w:rPr>
                <w:rFonts w:cs="Calibri"/>
                <w:color w:val="000000"/>
              </w:rPr>
              <w:t>si dlouhodobě zakládá na široké nabídce elektronických informačních zdrojů pro</w:t>
            </w:r>
            <w:r w:rsidRPr="004E0537">
              <w:rPr>
                <w:rFonts w:cs="Calibri"/>
                <w:color w:val="000000"/>
              </w:rPr>
              <w:t xml:space="preserve"> </w:t>
            </w:r>
            <w:r w:rsidRPr="00185784">
              <w:rPr>
                <w:rFonts w:cs="Calibri"/>
                <w:color w:val="000000"/>
              </w:rPr>
              <w:t>účely</w:t>
            </w:r>
            <w:r w:rsidRPr="004E0537">
              <w:rPr>
                <w:rFonts w:cs="Calibri"/>
                <w:color w:val="000000"/>
              </w:rPr>
              <w:t xml:space="preserve"> </w:t>
            </w:r>
            <w:r w:rsidRPr="00185784">
              <w:rPr>
                <w:rFonts w:cs="Calibri"/>
                <w:color w:val="000000"/>
              </w:rPr>
              <w:t xml:space="preserve">výuky, ale </w:t>
            </w:r>
            <w:r w:rsidR="004D2F6D">
              <w:rPr>
                <w:rFonts w:cs="Calibri"/>
                <w:color w:val="000000"/>
              </w:rPr>
              <w:br/>
            </w:r>
            <w:r w:rsidRPr="00185784">
              <w:rPr>
                <w:rFonts w:cs="Calibri"/>
                <w:color w:val="000000"/>
              </w:rPr>
              <w:t>i podpory vědeckovýzkumného procesu. Zdroje jsou nabízeny prostřednictvím špičkových</w:t>
            </w:r>
            <w:r w:rsidRPr="004E0537">
              <w:rPr>
                <w:rFonts w:cs="Calibri"/>
                <w:color w:val="000000"/>
              </w:rPr>
              <w:t xml:space="preserve"> </w:t>
            </w:r>
            <w:r w:rsidRPr="00185784">
              <w:rPr>
                <w:rFonts w:cs="Calibri"/>
                <w:color w:val="000000"/>
              </w:rPr>
              <w:t>technologií, které podporují komfortní práci a vysoké využití nabízených databází. Veškeré informační</w:t>
            </w:r>
            <w:r w:rsidRPr="004E0537">
              <w:rPr>
                <w:rFonts w:cs="Calibri"/>
                <w:color w:val="000000"/>
              </w:rPr>
              <w:t xml:space="preserve"> </w:t>
            </w:r>
            <w:r w:rsidRPr="00185784">
              <w:rPr>
                <w:rFonts w:cs="Calibri"/>
                <w:color w:val="000000"/>
              </w:rPr>
              <w:t xml:space="preserve">zdroje jsou dostupné skrze moderní centrální </w:t>
            </w:r>
            <w:r w:rsidRPr="00962740">
              <w:rPr>
                <w:rFonts w:cs="Calibri"/>
                <w:i/>
                <w:color w:val="000000"/>
              </w:rPr>
              <w:t>portál Xerxes</w:t>
            </w:r>
            <w:r>
              <w:rPr>
                <w:rStyle w:val="Znakapoznpodarou"/>
                <w:rFonts w:cs="Calibri"/>
                <w:color w:val="000000"/>
              </w:rPr>
              <w:footnoteReference w:id="5"/>
            </w:r>
            <w:r w:rsidRPr="00185784">
              <w:rPr>
                <w:rFonts w:cs="Calibri"/>
                <w:color w:val="000000"/>
              </w:rPr>
              <w:t>,</w:t>
            </w:r>
            <w:r w:rsidRPr="004E0537">
              <w:rPr>
                <w:rFonts w:cs="Calibri"/>
                <w:color w:val="000000"/>
              </w:rPr>
              <w:t xml:space="preserve"> </w:t>
            </w:r>
            <w:r w:rsidRPr="00185784">
              <w:rPr>
                <w:rFonts w:cs="Calibri"/>
                <w:color w:val="000000"/>
              </w:rPr>
              <w:t>který je postaven na</w:t>
            </w:r>
            <w:r w:rsidRPr="004E0537">
              <w:rPr>
                <w:rFonts w:cs="Calibri"/>
                <w:color w:val="000000"/>
              </w:rPr>
              <w:t xml:space="preserve"> </w:t>
            </w:r>
            <w:r w:rsidRPr="00185784">
              <w:rPr>
                <w:rFonts w:cs="Calibri"/>
                <w:color w:val="000000"/>
              </w:rPr>
              <w:t xml:space="preserve">bázi známého </w:t>
            </w:r>
            <w:proofErr w:type="spellStart"/>
            <w:r w:rsidRPr="00185784">
              <w:rPr>
                <w:rFonts w:cs="Calibri"/>
                <w:color w:val="000000"/>
              </w:rPr>
              <w:t>discovery</w:t>
            </w:r>
            <w:proofErr w:type="spellEnd"/>
            <w:r w:rsidRPr="00185784">
              <w:rPr>
                <w:rFonts w:cs="Calibri"/>
                <w:color w:val="000000"/>
              </w:rPr>
              <w:t xml:space="preserve"> systému </w:t>
            </w:r>
            <w:proofErr w:type="spellStart"/>
            <w:r w:rsidRPr="00185784">
              <w:rPr>
                <w:rFonts w:cs="Calibri"/>
                <w:color w:val="000000"/>
              </w:rPr>
              <w:t>Summon</w:t>
            </w:r>
            <w:proofErr w:type="spellEnd"/>
            <w:r w:rsidRPr="00185784">
              <w:rPr>
                <w:rFonts w:cs="Calibri"/>
                <w:color w:val="000000"/>
              </w:rPr>
              <w:t>. Jednotlivé databáze tedy není potřeba prohledávat</w:t>
            </w:r>
            <w:r w:rsidRPr="004E0537">
              <w:rPr>
                <w:rFonts w:cs="Calibri"/>
                <w:color w:val="000000"/>
              </w:rPr>
              <w:t xml:space="preserve"> </w:t>
            </w:r>
            <w:r w:rsidRPr="00185784">
              <w:rPr>
                <w:rFonts w:cs="Calibri"/>
                <w:color w:val="000000"/>
              </w:rPr>
              <w:t>separátně. K dispozici je také technologie SFX, která značně ulehčuje uživatelům práci zejména při</w:t>
            </w:r>
            <w:r w:rsidRPr="004E0537">
              <w:rPr>
                <w:rFonts w:cs="Calibri"/>
                <w:color w:val="000000"/>
              </w:rPr>
              <w:t xml:space="preserve"> </w:t>
            </w:r>
            <w:r w:rsidRPr="00185784">
              <w:rPr>
                <w:rFonts w:cs="Calibri"/>
                <w:color w:val="000000"/>
              </w:rPr>
              <w:t>dohledávání plných textů dokumentů.</w:t>
            </w:r>
            <w:r w:rsidRPr="004E0537">
              <w:rPr>
                <w:rFonts w:cs="Calibri"/>
                <w:color w:val="000000"/>
              </w:rPr>
              <w:t xml:space="preserve"> </w:t>
            </w:r>
            <w:r w:rsidRPr="00185784">
              <w:rPr>
                <w:rFonts w:cs="Calibri"/>
                <w:color w:val="000000"/>
              </w:rPr>
              <w:t>Veškeré elektronické zdroje jsou přístupné 24 hodin denně</w:t>
            </w:r>
            <w:r w:rsidRPr="004E0537">
              <w:rPr>
                <w:rFonts w:cs="Calibri"/>
                <w:color w:val="000000"/>
              </w:rPr>
              <w:t>,</w:t>
            </w:r>
            <w:r w:rsidRPr="00185784">
              <w:rPr>
                <w:rFonts w:cs="Calibri"/>
                <w:color w:val="000000"/>
              </w:rPr>
              <w:t xml:space="preserve"> a to i</w:t>
            </w:r>
            <w:r w:rsidRPr="004E0537">
              <w:rPr>
                <w:rFonts w:cs="Calibri"/>
                <w:color w:val="000000"/>
              </w:rPr>
              <w:t xml:space="preserve"> </w:t>
            </w:r>
            <w:r w:rsidRPr="00185784">
              <w:rPr>
                <w:rFonts w:cs="Calibri"/>
                <w:color w:val="000000"/>
              </w:rPr>
              <w:t>z počítačů mimo univerzitní síť UTB</w:t>
            </w:r>
            <w:r w:rsidRPr="004E0537">
              <w:rPr>
                <w:rFonts w:cs="Calibri"/>
                <w:color w:val="000000"/>
              </w:rPr>
              <w:t xml:space="preserve"> </w:t>
            </w:r>
            <w:r w:rsidRPr="00185784">
              <w:rPr>
                <w:rFonts w:cs="Calibri"/>
                <w:color w:val="000000"/>
              </w:rPr>
              <w:t xml:space="preserve">formou tzv. </w:t>
            </w:r>
            <w:r w:rsidRPr="00185784">
              <w:rPr>
                <w:rFonts w:cs="Calibri"/>
              </w:rPr>
              <w:t>vzdáleného</w:t>
            </w:r>
            <w:r w:rsidRPr="00185784">
              <w:rPr>
                <w:rFonts w:cs="Calibri"/>
                <w:color w:val="00AF50"/>
              </w:rPr>
              <w:t xml:space="preserve"> </w:t>
            </w:r>
            <w:r w:rsidRPr="00185784">
              <w:rPr>
                <w:rFonts w:cs="Calibri"/>
                <w:color w:val="000000"/>
              </w:rPr>
              <w:t>přístupu.</w:t>
            </w:r>
            <w:r>
              <w:rPr>
                <w:rFonts w:cs="Calibri"/>
                <w:color w:val="000000"/>
              </w:rPr>
              <w:t xml:space="preserve"> </w:t>
            </w:r>
          </w:p>
        </w:tc>
      </w:tr>
      <w:tr w:rsidR="00B25A1E" w14:paraId="7FA34E5E" w14:textId="77777777" w:rsidTr="00B25A1E">
        <w:trPr>
          <w:trHeight w:val="283"/>
        </w:trPr>
        <w:tc>
          <w:tcPr>
            <w:tcW w:w="9859" w:type="dxa"/>
            <w:shd w:val="clear" w:color="auto" w:fill="F7CAAC"/>
            <w:vAlign w:val="center"/>
          </w:tcPr>
          <w:p w14:paraId="2BA8A3DE" w14:textId="065F4AF3" w:rsidR="00B25A1E" w:rsidRDefault="00B25A1E">
            <w:r>
              <w:rPr>
                <w:b/>
              </w:rPr>
              <w:t>P</w:t>
            </w:r>
            <w:r w:rsidR="00780066">
              <w:rPr>
                <w:b/>
              </w:rPr>
              <w:t>ř</w:t>
            </w:r>
            <w:r>
              <w:rPr>
                <w:b/>
              </w:rPr>
              <w:t>ehled zpřístupněných databází</w:t>
            </w:r>
          </w:p>
        </w:tc>
      </w:tr>
      <w:tr w:rsidR="00B25A1E" w14:paraId="3D162BB1" w14:textId="77777777" w:rsidTr="00D477D8">
        <w:trPr>
          <w:trHeight w:val="6187"/>
        </w:trPr>
        <w:tc>
          <w:tcPr>
            <w:tcW w:w="9859" w:type="dxa"/>
          </w:tcPr>
          <w:p w14:paraId="37025A5E" w14:textId="1FD3B8E7" w:rsidR="00B25A1E" w:rsidRPr="00D801D9" w:rsidRDefault="00B25A1E" w:rsidP="00842B27">
            <w:pPr>
              <w:widowControl w:val="0"/>
              <w:autoSpaceDE w:val="0"/>
              <w:autoSpaceDN w:val="0"/>
              <w:adjustRightInd w:val="0"/>
              <w:snapToGrid w:val="0"/>
              <w:spacing w:before="120" w:after="120"/>
              <w:jc w:val="both"/>
              <w:rPr>
                <w:rFonts w:cs="Calibri"/>
                <w:color w:val="000000"/>
              </w:rPr>
            </w:pPr>
            <w:r w:rsidRPr="00822DF6">
              <w:rPr>
                <w:rFonts w:cs="Calibri"/>
                <w:color w:val="000000"/>
              </w:rPr>
              <w:t>Seznam přístupných elektronických databází včetně popisu:</w:t>
            </w:r>
            <w:r w:rsidRPr="00D801D9">
              <w:rPr>
                <w:rFonts w:cs="Calibri"/>
                <w:color w:val="000000"/>
              </w:rPr>
              <w:t xml:space="preserve">  </w:t>
            </w:r>
          </w:p>
          <w:p w14:paraId="7051A97A" w14:textId="77777777" w:rsidR="00B25A1E" w:rsidRPr="00D801D9" w:rsidRDefault="00B25A1E" w:rsidP="00B25A1E">
            <w:pPr>
              <w:widowControl w:val="0"/>
              <w:autoSpaceDE w:val="0"/>
              <w:autoSpaceDN w:val="0"/>
              <w:adjustRightInd w:val="0"/>
              <w:snapToGrid w:val="0"/>
              <w:jc w:val="both"/>
              <w:rPr>
                <w:rFonts w:cs="Calibri"/>
                <w:color w:val="000000"/>
              </w:rPr>
            </w:pPr>
            <w:r w:rsidRPr="00D801D9">
              <w:rPr>
                <w:rFonts w:cs="Calibri"/>
                <w:color w:val="000000"/>
              </w:rPr>
              <w:t>Art Source (EBSCO)</w:t>
            </w:r>
          </w:p>
          <w:p w14:paraId="77AF218E" w14:textId="46A5A465" w:rsidR="00B25A1E" w:rsidRPr="00D801D9" w:rsidRDefault="00B25A1E" w:rsidP="00842B27">
            <w:pPr>
              <w:widowControl w:val="0"/>
              <w:autoSpaceDE w:val="0"/>
              <w:autoSpaceDN w:val="0"/>
              <w:adjustRightInd w:val="0"/>
              <w:snapToGrid w:val="0"/>
              <w:spacing w:after="120"/>
              <w:jc w:val="both"/>
              <w:rPr>
                <w:rFonts w:cs="Calibri"/>
                <w:color w:val="000000"/>
              </w:rPr>
            </w:pPr>
            <w:r w:rsidRPr="00D801D9">
              <w:rPr>
                <w:rFonts w:cs="Calibri"/>
                <w:color w:val="000000"/>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14A74DEF" w14:textId="77777777" w:rsidR="00B25A1E" w:rsidRPr="00D801D9" w:rsidRDefault="00B25A1E" w:rsidP="00B25A1E">
            <w:pPr>
              <w:widowControl w:val="0"/>
              <w:autoSpaceDE w:val="0"/>
              <w:autoSpaceDN w:val="0"/>
              <w:adjustRightInd w:val="0"/>
              <w:snapToGrid w:val="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(CSA)</w:t>
            </w:r>
          </w:p>
          <w:p w14:paraId="5D3A0801" w14:textId="2E1D53A5" w:rsidR="00B25A1E" w:rsidRPr="00D801D9" w:rsidRDefault="00B25A1E" w:rsidP="00842B27">
            <w:pPr>
              <w:widowControl w:val="0"/>
              <w:autoSpaceDE w:val="0"/>
              <w:autoSpaceDN w:val="0"/>
              <w:adjustRightInd w:val="0"/>
              <w:snapToGrid w:val="0"/>
              <w:spacing w:after="12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je jediná světová bibliografie zaměřená speciálně na abstrahování literatury o moderním </w:t>
            </w:r>
            <w:r w:rsidR="002B6A5D">
              <w:rPr>
                <w:rFonts w:cs="Calibri"/>
                <w:color w:val="000000"/>
              </w:rPr>
              <w:br/>
            </w:r>
            <w:r w:rsidRPr="00D801D9">
              <w:rPr>
                <w:rFonts w:cs="Calibri"/>
                <w:color w:val="000000"/>
              </w:rPr>
              <w:t xml:space="preserve">a současném umění z celého </w:t>
            </w:r>
            <w:r w:rsidR="001A7FE8" w:rsidRPr="00D801D9">
              <w:rPr>
                <w:rFonts w:cs="Calibri"/>
                <w:color w:val="000000"/>
              </w:rPr>
              <w:t>světa – Source</w:t>
            </w:r>
            <w:r w:rsidRPr="00D801D9">
              <w:rPr>
                <w:rFonts w:cs="Calibri"/>
                <w:color w:val="000000"/>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D801D9">
              <w:rPr>
                <w:rFonts w:cs="Calibri"/>
                <w:color w:val="000000"/>
              </w:rPr>
              <w:t>grafitti</w:t>
            </w:r>
            <w:proofErr w:type="spellEnd"/>
            <w:r w:rsidRPr="00D801D9">
              <w:rPr>
                <w:rFonts w:cs="Calibri"/>
                <w:color w:val="000000"/>
              </w:rPr>
              <w:t>, módní návrhářství, kaligrafii, sklo apod. Retrospektiva od roku 1974 (na 350 000 záznamů).</w:t>
            </w:r>
          </w:p>
          <w:p w14:paraId="1652062D" w14:textId="77777777" w:rsidR="00B25A1E" w:rsidRPr="00D801D9" w:rsidRDefault="00B25A1E" w:rsidP="00B25A1E">
            <w:pPr>
              <w:widowControl w:val="0"/>
              <w:autoSpaceDE w:val="0"/>
              <w:autoSpaceDN w:val="0"/>
              <w:adjustRightInd w:val="0"/>
              <w:snapToGrid w:val="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(CSA)</w:t>
            </w:r>
          </w:p>
          <w:p w14:paraId="63C3B0D5" w14:textId="58EB8F1F" w:rsidR="00B25A1E" w:rsidRPr="00D801D9" w:rsidRDefault="00B25A1E" w:rsidP="00842B27">
            <w:pPr>
              <w:widowControl w:val="0"/>
              <w:autoSpaceDE w:val="0"/>
              <w:autoSpaceDN w:val="0"/>
              <w:adjustRightInd w:val="0"/>
              <w:snapToGrid w:val="0"/>
              <w:spacing w:after="12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Index (DAAI) je hlavním informačním zdrojem v oblasti designu a užitého umění </w:t>
            </w:r>
            <w:r w:rsidR="00842B27">
              <w:rPr>
                <w:rFonts w:cs="Calibri"/>
                <w:color w:val="000000"/>
              </w:rPr>
              <w:br/>
            </w:r>
            <w:r w:rsidRPr="00D801D9">
              <w:rPr>
                <w:rFonts w:cs="Calibri"/>
                <w:color w:val="000000"/>
              </w:rPr>
              <w:t xml:space="preserve">v celosvětovém měřítku. Databáze zahrnuje více než 150 000 záznamů od roku 1973, roční přírůstek je 10-12 000 záznamů. Obsah databáze vychází z více než 500 </w:t>
            </w:r>
            <w:r w:rsidR="001A7FE8" w:rsidRPr="00D801D9">
              <w:rPr>
                <w:rFonts w:cs="Calibri"/>
                <w:color w:val="000000"/>
              </w:rPr>
              <w:t>časopisů,</w:t>
            </w:r>
            <w:r w:rsidRPr="00D801D9">
              <w:rPr>
                <w:rFonts w:cs="Calibri"/>
                <w:color w:val="000000"/>
              </w:rPr>
              <w:t xml:space="preserve"> a navíc obsahuje informace o 55 000 designérech, studiích, dílnách </w:t>
            </w:r>
            <w:r w:rsidR="00842B27">
              <w:rPr>
                <w:rFonts w:cs="Calibri"/>
                <w:color w:val="000000"/>
              </w:rPr>
              <w:br/>
            </w:r>
            <w:r w:rsidRPr="00D801D9">
              <w:rPr>
                <w:rFonts w:cs="Calibri"/>
                <w:color w:val="000000"/>
              </w:rPr>
              <w:t>a dalších firmách v oboru.</w:t>
            </w:r>
          </w:p>
          <w:p w14:paraId="6563B5F7" w14:textId="77777777" w:rsidR="00B25A1E" w:rsidRPr="00D801D9" w:rsidRDefault="00B25A1E" w:rsidP="00B25A1E">
            <w:pPr>
              <w:widowControl w:val="0"/>
              <w:autoSpaceDE w:val="0"/>
              <w:autoSpaceDN w:val="0"/>
              <w:adjustRightInd w:val="0"/>
              <w:snapToGrid w:val="0"/>
              <w:jc w:val="both"/>
              <w:rPr>
                <w:rFonts w:cs="Calibri"/>
                <w:color w:val="000000"/>
              </w:rPr>
            </w:pPr>
            <w:r w:rsidRPr="00D801D9">
              <w:rPr>
                <w:rFonts w:cs="Calibri"/>
                <w:color w:val="000000"/>
              </w:rPr>
              <w:t xml:space="preserve">International </w:t>
            </w:r>
            <w:proofErr w:type="spellStart"/>
            <w:r w:rsidRPr="00D801D9">
              <w:rPr>
                <w:rFonts w:cs="Calibri"/>
                <w:color w:val="000000"/>
              </w:rPr>
              <w:t>Bibliography</w:t>
            </w:r>
            <w:proofErr w:type="spellEnd"/>
            <w:r w:rsidRPr="00D801D9">
              <w:rPr>
                <w:rFonts w:cs="Calibri"/>
                <w:color w:val="000000"/>
              </w:rPr>
              <w:t xml:space="preserve"> </w:t>
            </w:r>
            <w:proofErr w:type="spellStart"/>
            <w:r w:rsidRPr="00D801D9">
              <w:rPr>
                <w:rFonts w:cs="Calibri"/>
                <w:color w:val="000000"/>
              </w:rPr>
              <w:t>of</w:t>
            </w:r>
            <w:proofErr w:type="spellEnd"/>
            <w:r w:rsidRPr="00D801D9">
              <w:rPr>
                <w:rFonts w:cs="Calibri"/>
                <w:color w:val="000000"/>
              </w:rPr>
              <w:t xml:space="preserve"> Art (IBA)</w:t>
            </w:r>
          </w:p>
          <w:p w14:paraId="3D48B5B9" w14:textId="77777777" w:rsidR="00B25A1E" w:rsidRPr="00D801D9" w:rsidRDefault="00B25A1E" w:rsidP="00D477D8">
            <w:pPr>
              <w:widowControl w:val="0"/>
              <w:autoSpaceDE w:val="0"/>
              <w:autoSpaceDN w:val="0"/>
              <w:adjustRightInd w:val="0"/>
              <w:snapToGrid w:val="0"/>
              <w:spacing w:after="120"/>
              <w:jc w:val="both"/>
              <w:rPr>
                <w:rFonts w:cs="Calibri"/>
                <w:color w:val="000000"/>
              </w:rPr>
            </w:pPr>
            <w:r w:rsidRPr="00D801D9">
              <w:rPr>
                <w:rFonts w:cs="Calibri"/>
                <w:color w:val="000000"/>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D801D9">
              <w:rPr>
                <w:rFonts w:cs="Calibri"/>
                <w:color w:val="000000"/>
              </w:rPr>
              <w:t>mikroformátech</w:t>
            </w:r>
            <w:proofErr w:type="spellEnd"/>
            <w:r w:rsidRPr="00D801D9">
              <w:rPr>
                <w:rFonts w:cs="Calibri"/>
                <w:color w:val="000000"/>
              </w:rPr>
              <w:t>. Retrospektiva je od roku 2008 s ročním přírůstkem 25 000 záznamů.</w:t>
            </w:r>
          </w:p>
          <w:p w14:paraId="31E1C382" w14:textId="276D7682" w:rsidR="00B25A1E" w:rsidRDefault="00B25A1E" w:rsidP="00B25A1E">
            <w:pPr>
              <w:widowControl w:val="0"/>
              <w:autoSpaceDE w:val="0"/>
              <w:autoSpaceDN w:val="0"/>
              <w:adjustRightInd w:val="0"/>
              <w:snapToGrid w:val="0"/>
              <w:jc w:val="both"/>
            </w:pPr>
            <w:r w:rsidRPr="00D801D9">
              <w:rPr>
                <w:rFonts w:cs="Calibri"/>
                <w:color w:val="000000"/>
              </w:rPr>
              <w:t xml:space="preserve">Multioborové databáze: </w:t>
            </w:r>
            <w:proofErr w:type="spellStart"/>
            <w:r w:rsidRPr="00D801D9">
              <w:rPr>
                <w:rFonts w:cs="Calibri"/>
                <w:color w:val="000000"/>
              </w:rPr>
              <w:t>ProQuest</w:t>
            </w:r>
            <w:proofErr w:type="spellEnd"/>
            <w:r w:rsidRPr="00D801D9">
              <w:rPr>
                <w:rFonts w:cs="Calibri"/>
                <w:color w:val="000000"/>
              </w:rPr>
              <w:t xml:space="preserve">, EBSCO, Cambridge, Oxford, </w:t>
            </w:r>
            <w:proofErr w:type="spellStart"/>
            <w:r w:rsidRPr="00D801D9">
              <w:rPr>
                <w:rFonts w:cs="Calibri"/>
                <w:color w:val="000000"/>
              </w:rPr>
              <w:t>Willey</w:t>
            </w:r>
            <w:proofErr w:type="spellEnd"/>
            <w:r w:rsidRPr="00D801D9">
              <w:rPr>
                <w:rFonts w:cs="Calibri"/>
                <w:color w:val="000000"/>
              </w:rPr>
              <w:t xml:space="preserve">, </w:t>
            </w:r>
            <w:proofErr w:type="spellStart"/>
            <w:r w:rsidRPr="00D801D9">
              <w:rPr>
                <w:rFonts w:cs="Calibri"/>
                <w:color w:val="000000"/>
              </w:rPr>
              <w:t>Sage</w:t>
            </w:r>
            <w:proofErr w:type="spellEnd"/>
            <w:r w:rsidRPr="00D801D9">
              <w:rPr>
                <w:rFonts w:cs="Calibri"/>
                <w:color w:val="000000"/>
              </w:rPr>
              <w:t>.</w:t>
            </w:r>
          </w:p>
        </w:tc>
      </w:tr>
      <w:tr w:rsidR="00B25A1E" w14:paraId="3914A1C5" w14:textId="77777777" w:rsidTr="00B25A1E">
        <w:trPr>
          <w:trHeight w:val="284"/>
        </w:trPr>
        <w:tc>
          <w:tcPr>
            <w:tcW w:w="9859" w:type="dxa"/>
            <w:shd w:val="clear" w:color="auto" w:fill="F7CAAC"/>
            <w:vAlign w:val="center"/>
          </w:tcPr>
          <w:p w14:paraId="1696FA7F" w14:textId="77777777" w:rsidR="00B25A1E" w:rsidRDefault="00B25A1E" w:rsidP="00B25A1E">
            <w:pPr>
              <w:rPr>
                <w:b/>
              </w:rPr>
            </w:pPr>
            <w:r>
              <w:rPr>
                <w:b/>
              </w:rPr>
              <w:t xml:space="preserve">Název a stručný popis používaného </w:t>
            </w:r>
            <w:proofErr w:type="spellStart"/>
            <w:r>
              <w:rPr>
                <w:b/>
              </w:rPr>
              <w:t>antiplagiátorského</w:t>
            </w:r>
            <w:proofErr w:type="spellEnd"/>
            <w:r>
              <w:rPr>
                <w:b/>
              </w:rPr>
              <w:t xml:space="preserve"> systému</w:t>
            </w:r>
          </w:p>
        </w:tc>
      </w:tr>
      <w:tr w:rsidR="00A05FFC" w14:paraId="024F64A4" w14:textId="77777777" w:rsidTr="00C05285">
        <w:trPr>
          <w:trHeight w:val="284"/>
        </w:trPr>
        <w:tc>
          <w:tcPr>
            <w:tcW w:w="9859" w:type="dxa"/>
            <w:shd w:val="clear" w:color="auto" w:fill="auto"/>
            <w:vAlign w:val="center"/>
          </w:tcPr>
          <w:p w14:paraId="6EDDAC1F" w14:textId="67E9890C" w:rsidR="009925E8" w:rsidRPr="002A07AA" w:rsidRDefault="00AD1B0C" w:rsidP="002A07AA">
            <w:pPr>
              <w:spacing w:before="120" w:after="120"/>
              <w:jc w:val="both"/>
              <w:rPr>
                <w:bCs/>
              </w:rPr>
            </w:pPr>
            <w:r w:rsidRPr="009925E8">
              <w:t xml:space="preserve">V rámci předcházení a zamezování plagiátorství UTB efektivně využívá po několik let </w:t>
            </w:r>
            <w:proofErr w:type="spellStart"/>
            <w:r w:rsidRPr="009925E8">
              <w:t>antiplagiátoský</w:t>
            </w:r>
            <w:proofErr w:type="spellEnd"/>
            <w:r w:rsidRPr="009925E8">
              <w:t xml:space="preserve">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w:t>
            </w:r>
            <w:r w:rsidRPr="009925E8">
              <w:lastRenderedPageBreak/>
              <w:t xml:space="preserve">záznamy o práci, příp. plné texty (dle rozhodnutí školy), a vyhledávání mezi nimi. Systém nabízí další služby, funkce </w:t>
            </w:r>
            <w:r>
              <w:br/>
            </w:r>
            <w:r w:rsidRPr="009925E8">
              <w:t xml:space="preserve">a aplikace a je dále rozvíjen dle potřeby uživatelů. IS/STAG, užívaný UTB jako centrální informační systém o studiu </w:t>
            </w:r>
            <w:r>
              <w:br/>
            </w:r>
            <w:r w:rsidRPr="009925E8">
              <w:t>a úložiště absolventských prací, je přímo napojen na tento systém pro odhalování plagiátů, uložené práce se do něj automaticky zasílají a po vyhodnocení se vrací jako výsledek zpět do IS/STAG.</w:t>
            </w:r>
          </w:p>
          <w:p w14:paraId="2EEE2D5F" w14:textId="704CD880" w:rsidR="000737BE" w:rsidRDefault="000737BE" w:rsidP="002A07AA">
            <w:pPr>
              <w:spacing w:after="120"/>
              <w:jc w:val="both"/>
              <w:rPr>
                <w:b/>
              </w:rPr>
            </w:pPr>
            <w:r w:rsidRPr="002A07AA">
              <w:rPr>
                <w:bCs/>
              </w:rPr>
              <w:t xml:space="preserve">UTB disponuje taktéž nástrojem </w:t>
            </w:r>
            <w:proofErr w:type="spellStart"/>
            <w:r w:rsidRPr="002A07AA">
              <w:rPr>
                <w:bCs/>
              </w:rPr>
              <w:t>Turnitin</w:t>
            </w:r>
            <w:proofErr w:type="spellEnd"/>
            <w:r w:rsidRPr="002A07AA">
              <w:rPr>
                <w:bCs/>
              </w:rPr>
              <w:t xml:space="preserve">. </w:t>
            </w:r>
            <w:proofErr w:type="spellStart"/>
            <w:r w:rsidRPr="002A07AA">
              <w:rPr>
                <w:bCs/>
              </w:rPr>
              <w:t>Turnitin</w:t>
            </w:r>
            <w:proofErr w:type="spellEnd"/>
            <w:r w:rsidRPr="002A07AA">
              <w:rPr>
                <w:bCs/>
              </w:rPr>
              <w:t xml:space="preserve"> je </w:t>
            </w:r>
            <w:proofErr w:type="spellStart"/>
            <w:r w:rsidRPr="002A07AA">
              <w:rPr>
                <w:bCs/>
              </w:rPr>
              <w:t>antiplagiátorský</w:t>
            </w:r>
            <w:proofErr w:type="spellEnd"/>
            <w:r w:rsidRPr="002A07AA">
              <w:rPr>
                <w:bCs/>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2A07AA">
              <w:rPr>
                <w:bCs/>
              </w:rPr>
              <w:t>repozitáře</w:t>
            </w:r>
            <w:proofErr w:type="spellEnd"/>
            <w:r w:rsidRPr="002A07AA">
              <w:rPr>
                <w:bCs/>
              </w:rPr>
              <w:t xml:space="preserve"> závěrečných prací. Jedná se o jeden z nejpoužívanějších softwarů na odhalování plagiátů. Kromě on-line verze najdete </w:t>
            </w:r>
            <w:proofErr w:type="spellStart"/>
            <w:r w:rsidRPr="002A07AA">
              <w:rPr>
                <w:bCs/>
              </w:rPr>
              <w:t>Turnitin</w:t>
            </w:r>
            <w:proofErr w:type="spellEnd"/>
            <w:r w:rsidRPr="002A07AA">
              <w:rPr>
                <w:bCs/>
              </w:rPr>
              <w:t xml:space="preserve"> Feedback Studio také jako plugin ve studijním prostředí Modle, aby mohla probíhat kontrola prací ještě efektivněji. </w:t>
            </w:r>
            <w:proofErr w:type="spellStart"/>
            <w:r w:rsidRPr="002A07AA">
              <w:rPr>
                <w:bCs/>
              </w:rPr>
              <w:t>Turnitin</w:t>
            </w:r>
            <w:proofErr w:type="spellEnd"/>
            <w:r w:rsidRPr="002A07AA">
              <w:rPr>
                <w:bCs/>
              </w:rPr>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0FEBD118" w14:textId="3BFE1CF0" w:rsidR="00DE5C45" w:rsidRDefault="00DE5C45" w:rsidP="00B25A1E">
      <w:pPr>
        <w:spacing w:after="160" w:line="259" w:lineRule="auto"/>
      </w:pPr>
      <w:r>
        <w:lastRenderedPageBreak/>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915"/>
      </w:tblGrid>
      <w:tr w:rsidR="00693D22" w14:paraId="07FCCD9A" w14:textId="77777777" w:rsidTr="001649CA">
        <w:tc>
          <w:tcPr>
            <w:tcW w:w="9956" w:type="dxa"/>
            <w:gridSpan w:val="8"/>
            <w:tcBorders>
              <w:top w:val="single" w:sz="4" w:space="0" w:color="auto"/>
              <w:left w:val="single" w:sz="4" w:space="0" w:color="auto"/>
              <w:bottom w:val="double" w:sz="4" w:space="0" w:color="auto"/>
              <w:right w:val="single" w:sz="4" w:space="0" w:color="auto"/>
            </w:tcBorders>
            <w:shd w:val="clear" w:color="auto" w:fill="BDD6EE"/>
          </w:tcPr>
          <w:p w14:paraId="0E8E6672" w14:textId="4D03290E" w:rsidR="00693D22" w:rsidRDefault="00693D22" w:rsidP="00690B89">
            <w:pPr>
              <w:jc w:val="both"/>
              <w:rPr>
                <w:b/>
                <w:sz w:val="28"/>
              </w:rPr>
            </w:pPr>
            <w:r>
              <w:rPr>
                <w:b/>
                <w:sz w:val="28"/>
              </w:rPr>
              <w:lastRenderedPageBreak/>
              <w:t xml:space="preserve">C-IV – </w:t>
            </w:r>
            <w:r w:rsidRPr="00693D22">
              <w:rPr>
                <w:b/>
                <w:sz w:val="28"/>
              </w:rPr>
              <w:t>Materiální zabezpečení studijního programu</w:t>
            </w:r>
          </w:p>
        </w:tc>
      </w:tr>
      <w:tr w:rsidR="00693D22" w14:paraId="3AF4B4E9" w14:textId="77777777" w:rsidTr="001649CA">
        <w:tc>
          <w:tcPr>
            <w:tcW w:w="3167" w:type="dxa"/>
            <w:tcBorders>
              <w:top w:val="single" w:sz="2" w:space="0" w:color="auto"/>
              <w:left w:val="single" w:sz="2" w:space="0" w:color="auto"/>
              <w:bottom w:val="single" w:sz="2" w:space="0" w:color="auto"/>
              <w:right w:val="single" w:sz="2" w:space="0" w:color="auto"/>
            </w:tcBorders>
            <w:shd w:val="clear" w:color="auto" w:fill="F7CAAC"/>
          </w:tcPr>
          <w:p w14:paraId="08684A8A" w14:textId="77777777" w:rsidR="00693D22" w:rsidRDefault="00693D22" w:rsidP="00826CAF">
            <w:pPr>
              <w:rPr>
                <w:b/>
              </w:rPr>
            </w:pPr>
            <w:r>
              <w:rPr>
                <w:b/>
              </w:rPr>
              <w:t>Místo uskutečňování studijního programu</w:t>
            </w:r>
          </w:p>
        </w:tc>
        <w:tc>
          <w:tcPr>
            <w:tcW w:w="6789" w:type="dxa"/>
            <w:gridSpan w:val="7"/>
            <w:tcBorders>
              <w:top w:val="single" w:sz="2" w:space="0" w:color="auto"/>
              <w:left w:val="single" w:sz="2" w:space="0" w:color="auto"/>
              <w:bottom w:val="single" w:sz="2" w:space="0" w:color="auto"/>
              <w:right w:val="single" w:sz="2" w:space="0" w:color="auto"/>
            </w:tcBorders>
          </w:tcPr>
          <w:p w14:paraId="24004F73" w14:textId="02CDDA9B" w:rsidR="00693D22" w:rsidRDefault="00693D22" w:rsidP="0060227B">
            <w:r>
              <w:t xml:space="preserve">FMK </w:t>
            </w:r>
          </w:p>
        </w:tc>
      </w:tr>
      <w:tr w:rsidR="00693D22" w14:paraId="51ADEDAF" w14:textId="77777777" w:rsidTr="001649CA">
        <w:tc>
          <w:tcPr>
            <w:tcW w:w="9956" w:type="dxa"/>
            <w:gridSpan w:val="8"/>
            <w:shd w:val="clear" w:color="auto" w:fill="F7CAAC"/>
          </w:tcPr>
          <w:p w14:paraId="58CD2915" w14:textId="77777777" w:rsidR="00693D22" w:rsidRDefault="00693D22" w:rsidP="00690B89">
            <w:pPr>
              <w:jc w:val="both"/>
              <w:rPr>
                <w:b/>
              </w:rPr>
            </w:pPr>
            <w:r>
              <w:rPr>
                <w:b/>
              </w:rPr>
              <w:t>Kapacita výukových místností pro teoretickou výuku</w:t>
            </w:r>
          </w:p>
        </w:tc>
      </w:tr>
      <w:tr w:rsidR="00693D22" w14:paraId="72AEA291" w14:textId="77777777" w:rsidTr="00185732">
        <w:trPr>
          <w:trHeight w:val="4054"/>
        </w:trPr>
        <w:tc>
          <w:tcPr>
            <w:tcW w:w="9956" w:type="dxa"/>
            <w:gridSpan w:val="8"/>
          </w:tcPr>
          <w:p w14:paraId="226667A5" w14:textId="4A8795AB" w:rsidR="00693D22" w:rsidRDefault="00693D22" w:rsidP="007F7782">
            <w:pPr>
              <w:widowControl w:val="0"/>
              <w:autoSpaceDE w:val="0"/>
              <w:autoSpaceDN w:val="0"/>
              <w:adjustRightInd w:val="0"/>
              <w:snapToGrid w:val="0"/>
              <w:spacing w:before="120" w:after="120"/>
              <w:jc w:val="both"/>
              <w:rPr>
                <w:rFonts w:cs="Calibri"/>
                <w:color w:val="000000"/>
              </w:rPr>
            </w:pPr>
            <w:r w:rsidRPr="00FF4400">
              <w:rPr>
                <w:rFonts w:cs="Calibri"/>
                <w:color w:val="000000"/>
              </w:rPr>
              <w:t>FMK má zajištěnou potřebnou in</w:t>
            </w:r>
            <w:r>
              <w:rPr>
                <w:rFonts w:cs="Calibri"/>
                <w:color w:val="000000"/>
              </w:rPr>
              <w:t>f</w:t>
            </w:r>
            <w:r w:rsidRPr="00FF4400">
              <w:rPr>
                <w:rFonts w:cs="Calibri"/>
                <w:color w:val="000000"/>
              </w:rPr>
              <w:t xml:space="preserve">rastrukturu pro realizaci předkládaného </w:t>
            </w:r>
            <w:r w:rsidR="002F5E57">
              <w:rPr>
                <w:rFonts w:cs="Calibri"/>
                <w:color w:val="000000"/>
              </w:rPr>
              <w:t xml:space="preserve">studijního </w:t>
            </w:r>
            <w:r>
              <w:rPr>
                <w:rFonts w:cs="Calibri"/>
                <w:color w:val="000000"/>
              </w:rPr>
              <w:t>programu KODK</w:t>
            </w:r>
            <w:r w:rsidRPr="00FF4400">
              <w:rPr>
                <w:rFonts w:cs="Calibri"/>
                <w:color w:val="000000"/>
              </w:rPr>
              <w:t>.</w:t>
            </w:r>
            <w:r>
              <w:rPr>
                <w:rFonts w:cs="Calibri"/>
                <w:color w:val="000000"/>
              </w:rPr>
              <w:t xml:space="preserve"> </w:t>
            </w:r>
            <w:r w:rsidR="002F5E57">
              <w:rPr>
                <w:rFonts w:cs="Calibri"/>
                <w:color w:val="000000"/>
              </w:rPr>
              <w:t>FMK d</w:t>
            </w:r>
            <w:r>
              <w:rPr>
                <w:rFonts w:cs="Calibri"/>
                <w:color w:val="000000"/>
              </w:rPr>
              <w:t xml:space="preserve">isponuje potřebným prostorovým zabezpečením. </w:t>
            </w:r>
            <w:r w:rsidR="002F5E57">
              <w:rPr>
                <w:rFonts w:cs="Calibri"/>
                <w:color w:val="000000"/>
              </w:rPr>
              <w:t>Studijní p</w:t>
            </w:r>
            <w:r>
              <w:rPr>
                <w:rFonts w:cs="Calibri"/>
                <w:color w:val="000000"/>
              </w:rPr>
              <w:t>rogram bude využívat přednáškové místnosti</w:t>
            </w:r>
            <w:r w:rsidRPr="000F4ABB">
              <w:rPr>
                <w:rFonts w:cs="Calibri"/>
                <w:color w:val="000000"/>
              </w:rPr>
              <w:t xml:space="preserve"> </w:t>
            </w:r>
            <w:r>
              <w:rPr>
                <w:rFonts w:cs="Calibri"/>
                <w:color w:val="000000"/>
              </w:rPr>
              <w:t xml:space="preserve">společné pro všechny programy </w:t>
            </w:r>
            <w:r w:rsidR="002F5E57">
              <w:rPr>
                <w:rFonts w:cs="Calibri"/>
                <w:color w:val="000000"/>
              </w:rPr>
              <w:t xml:space="preserve">uskutečňované </w:t>
            </w:r>
            <w:r>
              <w:rPr>
                <w:rFonts w:cs="Calibri"/>
                <w:color w:val="000000"/>
              </w:rPr>
              <w:t xml:space="preserve">na FMK, které jsou účelně rozvrhovány. Speciálně pro potřeby </w:t>
            </w:r>
            <w:r w:rsidR="00E158F6">
              <w:rPr>
                <w:rFonts w:cs="Calibri"/>
                <w:color w:val="000000"/>
              </w:rPr>
              <w:t xml:space="preserve">studijního </w:t>
            </w:r>
            <w:r>
              <w:rPr>
                <w:rFonts w:cs="Calibri"/>
                <w:color w:val="000000"/>
              </w:rPr>
              <w:t xml:space="preserve">programu </w:t>
            </w:r>
            <w:r w:rsidR="00E158F6">
              <w:rPr>
                <w:rFonts w:cs="Calibri"/>
                <w:color w:val="000000"/>
              </w:rPr>
              <w:t xml:space="preserve">KODK </w:t>
            </w:r>
            <w:r>
              <w:rPr>
                <w:rFonts w:cs="Calibri"/>
                <w:color w:val="000000"/>
              </w:rPr>
              <w:t>vznikne ateliérová místnost, kde se</w:t>
            </w:r>
            <w:r>
              <w:t xml:space="preserve"> </w:t>
            </w:r>
            <w:r>
              <w:rPr>
                <w:rFonts w:cs="Calibri"/>
                <w:color w:val="000000"/>
              </w:rPr>
              <w:t xml:space="preserve">bude konat část specializačních přednášek. </w:t>
            </w:r>
            <w:r>
              <w:rPr>
                <w:rFonts w:cs="Calibri Light"/>
                <w:color w:val="000000"/>
              </w:rPr>
              <w:t>V červenci r. 2022 získala FMK v rámci N</w:t>
            </w:r>
            <w:r w:rsidR="009C6BBA">
              <w:rPr>
                <w:rFonts w:cs="Calibri Light"/>
                <w:color w:val="000000"/>
              </w:rPr>
              <w:t>árodního plánu obnovy (dále také „NPO“)</w:t>
            </w:r>
            <w:r>
              <w:rPr>
                <w:rFonts w:cs="Calibri Light"/>
                <w:color w:val="000000"/>
              </w:rPr>
              <w:t xml:space="preserve"> projekt „</w:t>
            </w:r>
            <w:r w:rsidR="00E158F6">
              <w:rPr>
                <w:rFonts w:cs="Calibri Light"/>
                <w:color w:val="000000"/>
              </w:rPr>
              <w:t>Kreativní odvětví a digitální kultura</w:t>
            </w:r>
            <w:r>
              <w:rPr>
                <w:rFonts w:cs="Calibri Light"/>
                <w:color w:val="000000"/>
              </w:rPr>
              <w:t xml:space="preserve">“ zaměřený na akreditaci nového studijního programu KODK v hodnotě 25 mil. Projekt umožní připravit akreditaci a vytvořit kvalitní prostorové i materiální podmínky pro rozvoj </w:t>
            </w:r>
            <w:r w:rsidR="00614790">
              <w:rPr>
                <w:rFonts w:cs="Calibri Light"/>
                <w:color w:val="000000"/>
              </w:rPr>
              <w:t xml:space="preserve">studijního </w:t>
            </w:r>
            <w:r>
              <w:rPr>
                <w:rFonts w:cs="Calibri Light"/>
                <w:color w:val="000000"/>
              </w:rPr>
              <w:t>programu.</w:t>
            </w:r>
          </w:p>
          <w:p w14:paraId="398E0029" w14:textId="2EB4BC30" w:rsidR="00693D22" w:rsidRDefault="00693D22" w:rsidP="00826CAF">
            <w:pPr>
              <w:widowControl w:val="0"/>
              <w:autoSpaceDE w:val="0"/>
              <w:autoSpaceDN w:val="0"/>
              <w:adjustRightInd w:val="0"/>
              <w:snapToGrid w:val="0"/>
              <w:spacing w:after="120"/>
              <w:jc w:val="both"/>
              <w:rPr>
                <w:rFonts w:cs="Calibri"/>
                <w:color w:val="000000"/>
              </w:rPr>
            </w:pPr>
            <w:r w:rsidRPr="0060227B">
              <w:rPr>
                <w:b/>
                <w:bCs/>
              </w:rPr>
              <w:t>Místnost</w:t>
            </w:r>
            <w:r w:rsidR="00E158F6" w:rsidRPr="0060227B">
              <w:rPr>
                <w:b/>
                <w:bCs/>
              </w:rPr>
              <w:t>i</w:t>
            </w:r>
            <w:r w:rsidRPr="0060227B">
              <w:rPr>
                <w:b/>
                <w:bCs/>
              </w:rPr>
              <w:t xml:space="preserve"> pro teoretickou výuku:</w:t>
            </w:r>
            <w:r>
              <w:rPr>
                <w:rFonts w:cs="Calibri"/>
                <w:color w:val="000000"/>
              </w:rPr>
              <w:t xml:space="preserve"> </w:t>
            </w:r>
          </w:p>
          <w:tbl>
            <w:tblPr>
              <w:tblStyle w:val="Mkatabulky"/>
              <w:tblW w:w="0" w:type="auto"/>
              <w:tblLayout w:type="fixed"/>
              <w:tblLook w:val="04A0" w:firstRow="1" w:lastRow="0" w:firstColumn="1" w:lastColumn="0" w:noHBand="0" w:noVBand="1"/>
            </w:tblPr>
            <w:tblGrid>
              <w:gridCol w:w="3268"/>
              <w:gridCol w:w="1800"/>
              <w:gridCol w:w="1843"/>
            </w:tblGrid>
            <w:tr w:rsidR="00B877EB" w14:paraId="2FAE101B" w14:textId="77777777" w:rsidTr="00826CAF">
              <w:tc>
                <w:tcPr>
                  <w:tcW w:w="3268" w:type="dxa"/>
                  <w:shd w:val="clear" w:color="auto" w:fill="C6D9F1" w:themeFill="text2" w:themeFillTint="33"/>
                </w:tcPr>
                <w:p w14:paraId="1236991A" w14:textId="4B8A0980" w:rsidR="00B877EB" w:rsidRDefault="00B877EB" w:rsidP="00690B89">
                  <w:pPr>
                    <w:widowControl w:val="0"/>
                    <w:autoSpaceDE w:val="0"/>
                    <w:autoSpaceDN w:val="0"/>
                    <w:adjustRightInd w:val="0"/>
                    <w:snapToGrid w:val="0"/>
                    <w:jc w:val="both"/>
                  </w:pPr>
                  <w:r>
                    <w:t>Místnosti</w:t>
                  </w:r>
                </w:p>
              </w:tc>
              <w:tc>
                <w:tcPr>
                  <w:tcW w:w="1800" w:type="dxa"/>
                  <w:shd w:val="clear" w:color="auto" w:fill="C6D9F1" w:themeFill="text2" w:themeFillTint="33"/>
                </w:tcPr>
                <w:p w14:paraId="539C4752" w14:textId="66D0177A" w:rsidR="00B877EB" w:rsidRDefault="00B877EB" w:rsidP="00690B89">
                  <w:pPr>
                    <w:widowControl w:val="0"/>
                    <w:autoSpaceDE w:val="0"/>
                    <w:autoSpaceDN w:val="0"/>
                    <w:adjustRightInd w:val="0"/>
                    <w:snapToGrid w:val="0"/>
                    <w:jc w:val="both"/>
                  </w:pPr>
                  <w:r w:rsidRPr="0060227B">
                    <w:t>m</w:t>
                  </w:r>
                  <w:r>
                    <w:t>²</w:t>
                  </w:r>
                  <w:r w:rsidRPr="0060227B">
                    <w:t>/počet míst</w:t>
                  </w:r>
                </w:p>
              </w:tc>
              <w:tc>
                <w:tcPr>
                  <w:tcW w:w="1843" w:type="dxa"/>
                  <w:shd w:val="clear" w:color="auto" w:fill="C6D9F1" w:themeFill="text2" w:themeFillTint="33"/>
                </w:tcPr>
                <w:p w14:paraId="2D68FC91" w14:textId="6DF0CA39" w:rsidR="00B877EB" w:rsidRDefault="00401FB6" w:rsidP="00690B89">
                  <w:pPr>
                    <w:widowControl w:val="0"/>
                    <w:autoSpaceDE w:val="0"/>
                    <w:autoSpaceDN w:val="0"/>
                    <w:adjustRightInd w:val="0"/>
                    <w:snapToGrid w:val="0"/>
                    <w:jc w:val="both"/>
                  </w:pPr>
                  <w:r w:rsidRPr="0060227B">
                    <w:t>FMK/ústav/ateliér</w:t>
                  </w:r>
                </w:p>
              </w:tc>
            </w:tr>
            <w:tr w:rsidR="00401FB6" w14:paraId="2379B8A8" w14:textId="77777777" w:rsidTr="00826CAF">
              <w:tc>
                <w:tcPr>
                  <w:tcW w:w="3268" w:type="dxa"/>
                  <w:vAlign w:val="bottom"/>
                </w:tcPr>
                <w:p w14:paraId="43ACB5F3" w14:textId="1D8CB4A1" w:rsidR="00401FB6" w:rsidRDefault="00401FB6" w:rsidP="00401FB6">
                  <w:pPr>
                    <w:widowControl w:val="0"/>
                    <w:autoSpaceDE w:val="0"/>
                    <w:autoSpaceDN w:val="0"/>
                    <w:adjustRightInd w:val="0"/>
                    <w:snapToGrid w:val="0"/>
                    <w:jc w:val="both"/>
                  </w:pPr>
                  <w:r w:rsidRPr="0060227B">
                    <w:t>Učebna 41/211</w:t>
                  </w:r>
                </w:p>
              </w:tc>
              <w:tc>
                <w:tcPr>
                  <w:tcW w:w="1800" w:type="dxa"/>
                  <w:vAlign w:val="center"/>
                </w:tcPr>
                <w:p w14:paraId="53CCF275" w14:textId="0FE0366F" w:rsidR="00401FB6" w:rsidRDefault="00401FB6" w:rsidP="00401FB6">
                  <w:pPr>
                    <w:widowControl w:val="0"/>
                    <w:autoSpaceDE w:val="0"/>
                    <w:autoSpaceDN w:val="0"/>
                    <w:adjustRightInd w:val="0"/>
                    <w:snapToGrid w:val="0"/>
                    <w:jc w:val="both"/>
                  </w:pPr>
                  <w:r w:rsidRPr="0060227B">
                    <w:t xml:space="preserve">59,25/35 </w:t>
                  </w:r>
                </w:p>
              </w:tc>
              <w:tc>
                <w:tcPr>
                  <w:tcW w:w="1843" w:type="dxa"/>
                  <w:vAlign w:val="bottom"/>
                </w:tcPr>
                <w:p w14:paraId="787E61C5" w14:textId="70B7253A" w:rsidR="00401FB6" w:rsidRDefault="00401FB6" w:rsidP="00401FB6">
                  <w:pPr>
                    <w:widowControl w:val="0"/>
                    <w:autoSpaceDE w:val="0"/>
                    <w:autoSpaceDN w:val="0"/>
                    <w:adjustRightInd w:val="0"/>
                    <w:snapToGrid w:val="0"/>
                    <w:jc w:val="both"/>
                  </w:pPr>
                  <w:r>
                    <w:t>FMK</w:t>
                  </w:r>
                  <w:r w:rsidRPr="0060227B">
                    <w:t xml:space="preserve"> </w:t>
                  </w:r>
                </w:p>
              </w:tc>
            </w:tr>
            <w:tr w:rsidR="00401FB6" w14:paraId="486801B7" w14:textId="77777777" w:rsidTr="00826CAF">
              <w:tc>
                <w:tcPr>
                  <w:tcW w:w="3268" w:type="dxa"/>
                  <w:vAlign w:val="bottom"/>
                </w:tcPr>
                <w:p w14:paraId="0FADC2B3" w14:textId="39FA570F" w:rsidR="00401FB6" w:rsidRDefault="00401FB6" w:rsidP="00401FB6">
                  <w:pPr>
                    <w:widowControl w:val="0"/>
                    <w:autoSpaceDE w:val="0"/>
                    <w:autoSpaceDN w:val="0"/>
                    <w:adjustRightInd w:val="0"/>
                    <w:snapToGrid w:val="0"/>
                    <w:jc w:val="both"/>
                  </w:pPr>
                  <w:r w:rsidRPr="0060227B">
                    <w:t>Učebna 42/252</w:t>
                  </w:r>
                </w:p>
              </w:tc>
              <w:tc>
                <w:tcPr>
                  <w:tcW w:w="1800" w:type="dxa"/>
                  <w:vAlign w:val="center"/>
                </w:tcPr>
                <w:p w14:paraId="18131350" w14:textId="2794F500" w:rsidR="00401FB6" w:rsidRDefault="00401FB6" w:rsidP="00401FB6">
                  <w:pPr>
                    <w:widowControl w:val="0"/>
                    <w:autoSpaceDE w:val="0"/>
                    <w:autoSpaceDN w:val="0"/>
                    <w:adjustRightInd w:val="0"/>
                    <w:snapToGrid w:val="0"/>
                    <w:jc w:val="both"/>
                  </w:pPr>
                  <w:r w:rsidRPr="0060227B">
                    <w:t xml:space="preserve">18,15/10 </w:t>
                  </w:r>
                </w:p>
              </w:tc>
              <w:tc>
                <w:tcPr>
                  <w:tcW w:w="1843" w:type="dxa"/>
                  <w:vAlign w:val="bottom"/>
                </w:tcPr>
                <w:p w14:paraId="2ED8A613" w14:textId="3D1C0F2B" w:rsidR="00401FB6" w:rsidRDefault="00401FB6" w:rsidP="00401FB6">
                  <w:pPr>
                    <w:widowControl w:val="0"/>
                    <w:autoSpaceDE w:val="0"/>
                    <w:autoSpaceDN w:val="0"/>
                    <w:adjustRightInd w:val="0"/>
                    <w:snapToGrid w:val="0"/>
                    <w:jc w:val="both"/>
                  </w:pPr>
                  <w:r>
                    <w:t>FMK</w:t>
                  </w:r>
                </w:p>
              </w:tc>
            </w:tr>
            <w:tr w:rsidR="00401FB6" w14:paraId="32744B9D" w14:textId="77777777" w:rsidTr="00826CAF">
              <w:tc>
                <w:tcPr>
                  <w:tcW w:w="3268" w:type="dxa"/>
                  <w:vAlign w:val="bottom"/>
                </w:tcPr>
                <w:p w14:paraId="5916A903" w14:textId="53EABABB" w:rsidR="00401FB6" w:rsidRDefault="00401FB6" w:rsidP="00401FB6">
                  <w:pPr>
                    <w:widowControl w:val="0"/>
                    <w:autoSpaceDE w:val="0"/>
                    <w:autoSpaceDN w:val="0"/>
                    <w:adjustRightInd w:val="0"/>
                    <w:snapToGrid w:val="0"/>
                    <w:jc w:val="both"/>
                  </w:pPr>
                  <w:r w:rsidRPr="0060227B">
                    <w:t>Posluchárna 42/256</w:t>
                  </w:r>
                </w:p>
              </w:tc>
              <w:tc>
                <w:tcPr>
                  <w:tcW w:w="1800" w:type="dxa"/>
                  <w:vAlign w:val="center"/>
                </w:tcPr>
                <w:p w14:paraId="555EC8A2" w14:textId="1887CF14" w:rsidR="00401FB6" w:rsidRDefault="00401FB6" w:rsidP="00401FB6">
                  <w:pPr>
                    <w:widowControl w:val="0"/>
                    <w:autoSpaceDE w:val="0"/>
                    <w:autoSpaceDN w:val="0"/>
                    <w:adjustRightInd w:val="0"/>
                    <w:snapToGrid w:val="0"/>
                    <w:jc w:val="both"/>
                  </w:pPr>
                  <w:r w:rsidRPr="0060227B">
                    <w:t>89,28/50</w:t>
                  </w:r>
                </w:p>
              </w:tc>
              <w:tc>
                <w:tcPr>
                  <w:tcW w:w="1843" w:type="dxa"/>
                  <w:vAlign w:val="bottom"/>
                </w:tcPr>
                <w:p w14:paraId="3043C1F3" w14:textId="787EAA14" w:rsidR="00401FB6" w:rsidRDefault="00401FB6" w:rsidP="00401FB6">
                  <w:pPr>
                    <w:widowControl w:val="0"/>
                    <w:autoSpaceDE w:val="0"/>
                    <w:autoSpaceDN w:val="0"/>
                    <w:adjustRightInd w:val="0"/>
                    <w:snapToGrid w:val="0"/>
                    <w:jc w:val="both"/>
                  </w:pPr>
                  <w:r>
                    <w:t>FMK</w:t>
                  </w:r>
                </w:p>
              </w:tc>
            </w:tr>
            <w:tr w:rsidR="00401FB6" w14:paraId="38D9374A" w14:textId="77777777" w:rsidTr="00826CAF">
              <w:tc>
                <w:tcPr>
                  <w:tcW w:w="3268" w:type="dxa"/>
                  <w:vAlign w:val="bottom"/>
                </w:tcPr>
                <w:p w14:paraId="328592B0" w14:textId="6F0A816E" w:rsidR="00401FB6" w:rsidRDefault="00401FB6" w:rsidP="00401FB6">
                  <w:pPr>
                    <w:widowControl w:val="0"/>
                    <w:autoSpaceDE w:val="0"/>
                    <w:autoSpaceDN w:val="0"/>
                    <w:adjustRightInd w:val="0"/>
                    <w:snapToGrid w:val="0"/>
                    <w:jc w:val="both"/>
                  </w:pPr>
                  <w:r w:rsidRPr="0060227B">
                    <w:rPr>
                      <w:color w:val="000000"/>
                    </w:rPr>
                    <w:t>Posluchárna 44/215</w:t>
                  </w:r>
                </w:p>
              </w:tc>
              <w:tc>
                <w:tcPr>
                  <w:tcW w:w="1800" w:type="dxa"/>
                  <w:vAlign w:val="center"/>
                </w:tcPr>
                <w:p w14:paraId="49593CCF" w14:textId="2D1FF015" w:rsidR="00401FB6" w:rsidRDefault="00401FB6" w:rsidP="00401FB6">
                  <w:pPr>
                    <w:widowControl w:val="0"/>
                    <w:autoSpaceDE w:val="0"/>
                    <w:autoSpaceDN w:val="0"/>
                    <w:adjustRightInd w:val="0"/>
                    <w:snapToGrid w:val="0"/>
                    <w:jc w:val="both"/>
                  </w:pPr>
                  <w:r w:rsidRPr="0060227B">
                    <w:t xml:space="preserve">104/90 </w:t>
                  </w:r>
                </w:p>
              </w:tc>
              <w:tc>
                <w:tcPr>
                  <w:tcW w:w="1843" w:type="dxa"/>
                  <w:vAlign w:val="bottom"/>
                </w:tcPr>
                <w:p w14:paraId="7F7EA6FD" w14:textId="2E4FA9B8" w:rsidR="00401FB6" w:rsidRDefault="00401FB6" w:rsidP="00401FB6">
                  <w:pPr>
                    <w:widowControl w:val="0"/>
                    <w:autoSpaceDE w:val="0"/>
                    <w:autoSpaceDN w:val="0"/>
                    <w:adjustRightInd w:val="0"/>
                    <w:snapToGrid w:val="0"/>
                    <w:jc w:val="both"/>
                  </w:pPr>
                  <w:r>
                    <w:t>Ú</w:t>
                  </w:r>
                  <w:r w:rsidRPr="0060227B">
                    <w:t>MK</w:t>
                  </w:r>
                </w:p>
              </w:tc>
            </w:tr>
            <w:tr w:rsidR="00401FB6" w14:paraId="707596B0" w14:textId="77777777" w:rsidTr="00826CAF">
              <w:tc>
                <w:tcPr>
                  <w:tcW w:w="3268" w:type="dxa"/>
                  <w:vAlign w:val="bottom"/>
                </w:tcPr>
                <w:p w14:paraId="002AE3A2" w14:textId="01144F94" w:rsidR="00401FB6" w:rsidRDefault="00401FB6" w:rsidP="00401FB6">
                  <w:pPr>
                    <w:widowControl w:val="0"/>
                    <w:autoSpaceDE w:val="0"/>
                    <w:autoSpaceDN w:val="0"/>
                    <w:adjustRightInd w:val="0"/>
                    <w:snapToGrid w:val="0"/>
                    <w:jc w:val="both"/>
                  </w:pPr>
                  <w:r w:rsidRPr="0060227B">
                    <w:rPr>
                      <w:color w:val="000000"/>
                    </w:rPr>
                    <w:t>Učebna 44/217</w:t>
                  </w:r>
                </w:p>
              </w:tc>
              <w:tc>
                <w:tcPr>
                  <w:tcW w:w="1800" w:type="dxa"/>
                  <w:vAlign w:val="bottom"/>
                </w:tcPr>
                <w:p w14:paraId="086B77DA" w14:textId="3D4A29D9" w:rsidR="00401FB6" w:rsidRDefault="00401FB6" w:rsidP="00401FB6">
                  <w:pPr>
                    <w:widowControl w:val="0"/>
                    <w:autoSpaceDE w:val="0"/>
                    <w:autoSpaceDN w:val="0"/>
                    <w:adjustRightInd w:val="0"/>
                    <w:snapToGrid w:val="0"/>
                    <w:jc w:val="both"/>
                  </w:pPr>
                  <w:r w:rsidRPr="0060227B">
                    <w:rPr>
                      <w:color w:val="000000"/>
                    </w:rPr>
                    <w:t>57,74/32</w:t>
                  </w:r>
                </w:p>
              </w:tc>
              <w:tc>
                <w:tcPr>
                  <w:tcW w:w="1843" w:type="dxa"/>
                  <w:vAlign w:val="bottom"/>
                </w:tcPr>
                <w:p w14:paraId="1DE189F1" w14:textId="412EB369" w:rsidR="00401FB6" w:rsidRDefault="00401FB6" w:rsidP="00401FB6">
                  <w:pPr>
                    <w:widowControl w:val="0"/>
                    <w:autoSpaceDE w:val="0"/>
                    <w:autoSpaceDN w:val="0"/>
                    <w:adjustRightInd w:val="0"/>
                    <w:snapToGrid w:val="0"/>
                    <w:jc w:val="both"/>
                  </w:pPr>
                  <w:r>
                    <w:t>Ú</w:t>
                  </w:r>
                  <w:r w:rsidRPr="0060227B">
                    <w:t>MK</w:t>
                  </w:r>
                </w:p>
              </w:tc>
            </w:tr>
            <w:tr w:rsidR="00401FB6" w14:paraId="0E70D1C9" w14:textId="77777777" w:rsidTr="00826CAF">
              <w:tc>
                <w:tcPr>
                  <w:tcW w:w="3268" w:type="dxa"/>
                  <w:vAlign w:val="bottom"/>
                </w:tcPr>
                <w:p w14:paraId="6A22DF13" w14:textId="033D8290" w:rsidR="00401FB6" w:rsidRDefault="00401FB6" w:rsidP="00401FB6">
                  <w:pPr>
                    <w:widowControl w:val="0"/>
                    <w:autoSpaceDE w:val="0"/>
                    <w:autoSpaceDN w:val="0"/>
                    <w:adjustRightInd w:val="0"/>
                    <w:snapToGrid w:val="0"/>
                    <w:jc w:val="both"/>
                  </w:pPr>
                  <w:r w:rsidRPr="0060227B">
                    <w:rPr>
                      <w:color w:val="000000"/>
                    </w:rPr>
                    <w:t>Posluchárna 44/218</w:t>
                  </w:r>
                </w:p>
              </w:tc>
              <w:tc>
                <w:tcPr>
                  <w:tcW w:w="1800" w:type="dxa"/>
                  <w:vAlign w:val="bottom"/>
                </w:tcPr>
                <w:p w14:paraId="56D4CB2B" w14:textId="613449F7" w:rsidR="00401FB6" w:rsidRDefault="00401FB6" w:rsidP="00401FB6">
                  <w:pPr>
                    <w:widowControl w:val="0"/>
                    <w:autoSpaceDE w:val="0"/>
                    <w:autoSpaceDN w:val="0"/>
                    <w:adjustRightInd w:val="0"/>
                    <w:snapToGrid w:val="0"/>
                    <w:jc w:val="both"/>
                  </w:pPr>
                  <w:r w:rsidRPr="0060227B">
                    <w:rPr>
                      <w:color w:val="000000"/>
                    </w:rPr>
                    <w:t xml:space="preserve">85,66/72 </w:t>
                  </w:r>
                </w:p>
              </w:tc>
              <w:tc>
                <w:tcPr>
                  <w:tcW w:w="1843" w:type="dxa"/>
                  <w:vAlign w:val="bottom"/>
                </w:tcPr>
                <w:p w14:paraId="3C8326B5" w14:textId="37A5AC7F" w:rsidR="00401FB6" w:rsidRDefault="00401FB6" w:rsidP="00401FB6">
                  <w:pPr>
                    <w:widowControl w:val="0"/>
                    <w:autoSpaceDE w:val="0"/>
                    <w:autoSpaceDN w:val="0"/>
                    <w:adjustRightInd w:val="0"/>
                    <w:snapToGrid w:val="0"/>
                    <w:jc w:val="both"/>
                  </w:pPr>
                  <w:r>
                    <w:t>Ú</w:t>
                  </w:r>
                  <w:r w:rsidRPr="0060227B">
                    <w:t>MK</w:t>
                  </w:r>
                </w:p>
              </w:tc>
            </w:tr>
          </w:tbl>
          <w:p w14:paraId="2BFBB72A" w14:textId="2B842E7E" w:rsidR="00B877EB" w:rsidRDefault="00B877EB" w:rsidP="00690B89">
            <w:pPr>
              <w:widowControl w:val="0"/>
              <w:autoSpaceDE w:val="0"/>
              <w:autoSpaceDN w:val="0"/>
              <w:adjustRightInd w:val="0"/>
              <w:snapToGrid w:val="0"/>
              <w:jc w:val="both"/>
            </w:pPr>
          </w:p>
        </w:tc>
      </w:tr>
      <w:tr w:rsidR="00693D22" w14:paraId="49173801" w14:textId="77777777" w:rsidTr="001649CA">
        <w:trPr>
          <w:trHeight w:val="202"/>
        </w:trPr>
        <w:tc>
          <w:tcPr>
            <w:tcW w:w="3368" w:type="dxa"/>
            <w:gridSpan w:val="3"/>
            <w:shd w:val="clear" w:color="auto" w:fill="F7CAAC"/>
          </w:tcPr>
          <w:p w14:paraId="309F8C7D" w14:textId="77777777" w:rsidR="00693D22" w:rsidRDefault="00693D22" w:rsidP="00690B89">
            <w:pPr>
              <w:rPr>
                <w:b/>
              </w:rPr>
            </w:pPr>
            <w:r w:rsidRPr="004D3AA2">
              <w:rPr>
                <w:b/>
              </w:rPr>
              <w:t>Z toho kapacita</w:t>
            </w:r>
            <w:r>
              <w:rPr>
                <w:b/>
              </w:rPr>
              <w:t xml:space="preserve"> v prostorách v nájmu</w:t>
            </w:r>
          </w:p>
        </w:tc>
        <w:tc>
          <w:tcPr>
            <w:tcW w:w="1274" w:type="dxa"/>
          </w:tcPr>
          <w:p w14:paraId="73DD5BF7" w14:textId="77777777" w:rsidR="00693D22" w:rsidRDefault="00693D22" w:rsidP="00690B89">
            <w:r>
              <w:t>0</w:t>
            </w:r>
          </w:p>
        </w:tc>
        <w:tc>
          <w:tcPr>
            <w:tcW w:w="2321" w:type="dxa"/>
            <w:gridSpan w:val="2"/>
            <w:shd w:val="clear" w:color="auto" w:fill="F7CAAC"/>
          </w:tcPr>
          <w:p w14:paraId="0E1E1AA7" w14:textId="77777777" w:rsidR="00693D22" w:rsidRDefault="00693D22" w:rsidP="00690B89">
            <w:pPr>
              <w:rPr>
                <w:b/>
                <w:shd w:val="clear" w:color="auto" w:fill="F7CAAC"/>
              </w:rPr>
            </w:pPr>
            <w:r>
              <w:rPr>
                <w:b/>
                <w:shd w:val="clear" w:color="auto" w:fill="F7CAAC"/>
              </w:rPr>
              <w:t>Doba platnosti nájmu</w:t>
            </w:r>
          </w:p>
        </w:tc>
        <w:tc>
          <w:tcPr>
            <w:tcW w:w="2993" w:type="dxa"/>
            <w:gridSpan w:val="2"/>
          </w:tcPr>
          <w:p w14:paraId="33F13F54" w14:textId="77777777" w:rsidR="00693D22" w:rsidRDefault="00693D22" w:rsidP="00690B89">
            <w:r>
              <w:t>0</w:t>
            </w:r>
          </w:p>
        </w:tc>
      </w:tr>
      <w:tr w:rsidR="00693D22" w14:paraId="2F2F343B" w14:textId="77777777" w:rsidTr="001649CA">
        <w:trPr>
          <w:trHeight w:val="139"/>
        </w:trPr>
        <w:tc>
          <w:tcPr>
            <w:tcW w:w="9956" w:type="dxa"/>
            <w:gridSpan w:val="8"/>
            <w:shd w:val="clear" w:color="auto" w:fill="F7CAAC"/>
          </w:tcPr>
          <w:p w14:paraId="1ACC6AF0" w14:textId="77777777" w:rsidR="00693D22" w:rsidRDefault="00693D22" w:rsidP="00690B89">
            <w:r>
              <w:rPr>
                <w:b/>
              </w:rPr>
              <w:t>Kapacita a popis odborné učebny</w:t>
            </w:r>
          </w:p>
        </w:tc>
      </w:tr>
      <w:tr w:rsidR="00693D22" w14:paraId="3E6EF2BF" w14:textId="77777777" w:rsidTr="001649CA">
        <w:trPr>
          <w:trHeight w:val="1757"/>
        </w:trPr>
        <w:tc>
          <w:tcPr>
            <w:tcW w:w="9956" w:type="dxa"/>
            <w:gridSpan w:val="8"/>
          </w:tcPr>
          <w:p w14:paraId="40F39A5E" w14:textId="77777777" w:rsidR="00693D22" w:rsidRDefault="00693D22" w:rsidP="0060227B">
            <w:pPr>
              <w:spacing w:before="120" w:after="120"/>
              <w:rPr>
                <w:rFonts w:cs="Calibri"/>
                <w:color w:val="000000"/>
              </w:rPr>
            </w:pPr>
            <w:r w:rsidRPr="00E70FCB">
              <w:rPr>
                <w:rFonts w:cs="Calibri"/>
                <w:b/>
                <w:color w:val="000000"/>
              </w:rPr>
              <w:t>Ateliérové prostory:</w:t>
            </w:r>
          </w:p>
          <w:p w14:paraId="32378F67" w14:textId="75D8E992" w:rsidR="00693D22" w:rsidRPr="00BB0B2C" w:rsidRDefault="00693D22" w:rsidP="00C23DC2">
            <w:pPr>
              <w:spacing w:after="120"/>
              <w:jc w:val="both"/>
              <w:rPr>
                <w:rFonts w:cs="Calibri"/>
              </w:rPr>
            </w:pPr>
            <w:r w:rsidRPr="00BB0B2C">
              <w:rPr>
                <w:rFonts w:cs="Calibri"/>
              </w:rPr>
              <w:t xml:space="preserve">Ateliér </w:t>
            </w:r>
            <w:r w:rsidR="008D3D5D">
              <w:rPr>
                <w:rFonts w:cs="Calibri"/>
              </w:rPr>
              <w:t xml:space="preserve">KODK </w:t>
            </w:r>
            <w:r>
              <w:rPr>
                <w:rFonts w:cs="Calibri"/>
              </w:rPr>
              <w:t xml:space="preserve">(45 studentů v režimu ročníkové výuky po 15) </w:t>
            </w:r>
            <w:r w:rsidRPr="00BB0B2C">
              <w:rPr>
                <w:rFonts w:cs="Calibri"/>
              </w:rPr>
              <w:t xml:space="preserve">bude vybaven </w:t>
            </w:r>
            <w:proofErr w:type="spellStart"/>
            <w:r w:rsidRPr="00BB0B2C">
              <w:rPr>
                <w:rFonts w:cs="Calibri"/>
              </w:rPr>
              <w:t>imerzivní</w:t>
            </w:r>
            <w:proofErr w:type="spellEnd"/>
            <w:r w:rsidRPr="00BB0B2C">
              <w:rPr>
                <w:rFonts w:cs="Calibri"/>
              </w:rPr>
              <w:t xml:space="preserve"> laboratoří, která bude sloužit studentům na zdokonalování jejich znalostí a dovedností v oblasti digitalizace kultury a využití </w:t>
            </w:r>
            <w:proofErr w:type="spellStart"/>
            <w:r w:rsidRPr="00BB0B2C">
              <w:rPr>
                <w:rFonts w:cs="Calibri"/>
              </w:rPr>
              <w:t>imerzivních</w:t>
            </w:r>
            <w:proofErr w:type="spellEnd"/>
            <w:r w:rsidRPr="00BB0B2C">
              <w:rPr>
                <w:rFonts w:cs="Calibri"/>
              </w:rPr>
              <w:t xml:space="preserve"> technologií jako je virtuální realita, rozšířená realita či umělá inteligence. Výuka bude také částečně realizována </w:t>
            </w:r>
            <w:r w:rsidR="008D3D5D">
              <w:rPr>
                <w:rFonts w:cs="Calibri"/>
              </w:rPr>
              <w:br/>
            </w:r>
            <w:r w:rsidRPr="00BB0B2C">
              <w:rPr>
                <w:rFonts w:cs="Calibri"/>
              </w:rPr>
              <w:t xml:space="preserve">v prostorách galerie G18, </w:t>
            </w:r>
            <w:r w:rsidR="008D3D5D">
              <w:rPr>
                <w:rFonts w:cs="Calibri"/>
              </w:rPr>
              <w:t xml:space="preserve">Centra kreativních </w:t>
            </w:r>
            <w:proofErr w:type="spellStart"/>
            <w:r w:rsidR="008D3D5D">
              <w:rPr>
                <w:rFonts w:cs="Calibri"/>
              </w:rPr>
              <w:t>průmysylů</w:t>
            </w:r>
            <w:proofErr w:type="spellEnd"/>
            <w:r w:rsidR="008D3D5D">
              <w:rPr>
                <w:rFonts w:cs="Calibri"/>
              </w:rPr>
              <w:t xml:space="preserve"> a podnikání</w:t>
            </w:r>
            <w:r w:rsidRPr="00BB0B2C">
              <w:rPr>
                <w:rFonts w:cs="Calibri"/>
              </w:rPr>
              <w:t xml:space="preserve"> UPPER, Marketingové výzkumné laboratoře </w:t>
            </w:r>
            <w:proofErr w:type="spellStart"/>
            <w:r w:rsidRPr="00BB0B2C">
              <w:rPr>
                <w:rFonts w:cs="Calibri"/>
              </w:rPr>
              <w:t>RedLab</w:t>
            </w:r>
            <w:proofErr w:type="spellEnd"/>
            <w:r w:rsidRPr="00BB0B2C">
              <w:rPr>
                <w:rFonts w:cs="Calibri"/>
              </w:rPr>
              <w:t xml:space="preserve">, Galerie </w:t>
            </w:r>
            <w:proofErr w:type="spellStart"/>
            <w:r w:rsidRPr="00BB0B2C">
              <w:rPr>
                <w:rFonts w:cs="Calibri"/>
              </w:rPr>
              <w:t>Photogether</w:t>
            </w:r>
            <w:proofErr w:type="spellEnd"/>
            <w:r w:rsidRPr="00BB0B2C">
              <w:rPr>
                <w:rFonts w:cs="Calibri"/>
              </w:rPr>
              <w:t xml:space="preserve"> nebo v partnerských institucích.</w:t>
            </w:r>
          </w:p>
          <w:p w14:paraId="188523C2" w14:textId="5B2841DE" w:rsidR="00693D22" w:rsidRPr="00BB0B2C" w:rsidRDefault="00693D22" w:rsidP="008D3D5D">
            <w:pPr>
              <w:jc w:val="both"/>
              <w:rPr>
                <w:rFonts w:cs="Calibri"/>
                <w:bCs/>
              </w:rPr>
            </w:pPr>
            <w:r w:rsidRPr="00BB0B2C">
              <w:rPr>
                <w:rFonts w:cs="Calibri"/>
                <w:bCs/>
              </w:rPr>
              <w:t xml:space="preserve">Nábytek pro ateliérový prostor, projekční plátno, projektory s reproduktory, </w:t>
            </w:r>
            <w:proofErr w:type="spellStart"/>
            <w:r w:rsidRPr="00BB0B2C">
              <w:rPr>
                <w:rFonts w:cs="Calibri"/>
                <w:bCs/>
              </w:rPr>
              <w:t>multifunčkní</w:t>
            </w:r>
            <w:proofErr w:type="spellEnd"/>
            <w:r w:rsidRPr="00BB0B2C">
              <w:rPr>
                <w:rFonts w:cs="Calibri"/>
                <w:bCs/>
              </w:rPr>
              <w:t xml:space="preserve"> stěna, pracovní pult, knihovna, centrum obrazové postprodukce (herní PC), interaktivní televize pro efektivní prezentaci a online meetingy, 360 kamera, </w:t>
            </w:r>
            <w:proofErr w:type="spellStart"/>
            <w:r w:rsidRPr="00BB0B2C">
              <w:rPr>
                <w:rFonts w:cs="Calibri"/>
                <w:bCs/>
              </w:rPr>
              <w:t>bezzrcadlovka</w:t>
            </w:r>
            <w:proofErr w:type="spellEnd"/>
            <w:r w:rsidRPr="00BB0B2C">
              <w:rPr>
                <w:rFonts w:cs="Calibri"/>
                <w:bCs/>
              </w:rPr>
              <w:t>/</w:t>
            </w:r>
            <w:r w:rsidR="00061684" w:rsidRPr="00BB0B2C">
              <w:rPr>
                <w:rFonts w:cs="Calibri"/>
                <w:bCs/>
              </w:rPr>
              <w:t>fotoaparát – širokoúhlý</w:t>
            </w:r>
            <w:r w:rsidRPr="00BB0B2C">
              <w:rPr>
                <w:rFonts w:cs="Calibri"/>
                <w:bCs/>
              </w:rPr>
              <w:t xml:space="preserve"> a portrétní objektiv, diktafony, potřebné SW</w:t>
            </w:r>
            <w:r w:rsidR="00846193">
              <w:rPr>
                <w:rFonts w:cs="Calibri"/>
                <w:bCs/>
              </w:rPr>
              <w:t>.</w:t>
            </w:r>
          </w:p>
          <w:p w14:paraId="46B98BF0" w14:textId="4F1CEFE1" w:rsidR="00693D22" w:rsidRPr="00BB0B2C" w:rsidRDefault="00693D22" w:rsidP="008D3D5D">
            <w:pPr>
              <w:jc w:val="both"/>
              <w:rPr>
                <w:rFonts w:cs="Calibri"/>
                <w:bCs/>
              </w:rPr>
            </w:pPr>
            <w:r w:rsidRPr="00BB0B2C">
              <w:rPr>
                <w:rFonts w:cs="Calibri"/>
                <w:bCs/>
              </w:rPr>
              <w:t xml:space="preserve">13 </w:t>
            </w:r>
            <w:r w:rsidR="00061684" w:rsidRPr="00BB0B2C">
              <w:rPr>
                <w:rFonts w:cs="Calibri"/>
                <w:bCs/>
              </w:rPr>
              <w:t xml:space="preserve">ks </w:t>
            </w:r>
            <w:r w:rsidR="00061684">
              <w:rPr>
                <w:rFonts w:cs="Calibri"/>
                <w:bCs/>
              </w:rPr>
              <w:t>– iMac</w:t>
            </w:r>
            <w:r w:rsidRPr="00BB0B2C">
              <w:rPr>
                <w:rFonts w:cs="Calibri"/>
                <w:bCs/>
              </w:rPr>
              <w:t xml:space="preserve"> 24" M1 (CPU M1/</w:t>
            </w:r>
            <w:proofErr w:type="gramStart"/>
            <w:r w:rsidRPr="00BB0B2C">
              <w:rPr>
                <w:rFonts w:cs="Calibri"/>
                <w:bCs/>
              </w:rPr>
              <w:t>8C</w:t>
            </w:r>
            <w:proofErr w:type="gramEnd"/>
            <w:r w:rsidRPr="00BB0B2C">
              <w:rPr>
                <w:rFonts w:cs="Calibri"/>
                <w:bCs/>
              </w:rPr>
              <w:t>,</w:t>
            </w:r>
            <w:r w:rsidR="005E3422">
              <w:rPr>
                <w:rFonts w:cs="Calibri"/>
                <w:bCs/>
              </w:rPr>
              <w:t xml:space="preserve"> </w:t>
            </w:r>
            <w:r w:rsidRPr="00BB0B2C">
              <w:rPr>
                <w:rFonts w:cs="Calibri"/>
                <w:bCs/>
              </w:rPr>
              <w:t xml:space="preserve">LCD 5k, RAM 16GB, SSD 1TB, </w:t>
            </w:r>
            <w:proofErr w:type="spellStart"/>
            <w:r w:rsidRPr="00BB0B2C">
              <w:rPr>
                <w:rFonts w:cs="Calibri"/>
                <w:bCs/>
              </w:rPr>
              <w:t>Magic</w:t>
            </w:r>
            <w:proofErr w:type="spellEnd"/>
            <w:r w:rsidRPr="00BB0B2C">
              <w:rPr>
                <w:rFonts w:cs="Calibri"/>
                <w:bCs/>
              </w:rPr>
              <w:t xml:space="preserve"> </w:t>
            </w:r>
            <w:proofErr w:type="spellStart"/>
            <w:r w:rsidRPr="00BB0B2C">
              <w:rPr>
                <w:rFonts w:cs="Calibri"/>
                <w:bCs/>
              </w:rPr>
              <w:t>keyboard</w:t>
            </w:r>
            <w:proofErr w:type="spellEnd"/>
            <w:r w:rsidRPr="00BB0B2C">
              <w:rPr>
                <w:rFonts w:cs="Calibri"/>
                <w:bCs/>
              </w:rPr>
              <w:t xml:space="preserve">, </w:t>
            </w:r>
            <w:proofErr w:type="spellStart"/>
            <w:r w:rsidRPr="00BB0B2C">
              <w:rPr>
                <w:rFonts w:cs="Calibri"/>
                <w:bCs/>
              </w:rPr>
              <w:t>mouse</w:t>
            </w:r>
            <w:proofErr w:type="spellEnd"/>
            <w:r w:rsidRPr="00BB0B2C">
              <w:rPr>
                <w:rFonts w:cs="Calibri"/>
                <w:bCs/>
              </w:rPr>
              <w:t xml:space="preserve"> LOGI, USB</w:t>
            </w:r>
            <w:r w:rsidR="00524518">
              <w:rPr>
                <w:rFonts w:cs="Calibri"/>
                <w:bCs/>
              </w:rPr>
              <w:t>)</w:t>
            </w:r>
          </w:p>
          <w:p w14:paraId="573A5472" w14:textId="12A59696" w:rsidR="00693D22" w:rsidRPr="00BB0B2C" w:rsidRDefault="00693D22" w:rsidP="008D3D5D">
            <w:pPr>
              <w:widowControl w:val="0"/>
              <w:autoSpaceDE w:val="0"/>
              <w:autoSpaceDN w:val="0"/>
              <w:adjustRightInd w:val="0"/>
              <w:snapToGrid w:val="0"/>
              <w:jc w:val="both"/>
              <w:rPr>
                <w:rFonts w:cs="Calibri"/>
              </w:rPr>
            </w:pPr>
            <w:r w:rsidRPr="00BB0B2C">
              <w:rPr>
                <w:rFonts w:cs="Calibri"/>
              </w:rPr>
              <w:t xml:space="preserve">6 </w:t>
            </w:r>
            <w:r w:rsidR="00061684" w:rsidRPr="00BB0B2C">
              <w:rPr>
                <w:rFonts w:cs="Calibri"/>
              </w:rPr>
              <w:t>ks</w:t>
            </w:r>
            <w:r w:rsidR="00061684">
              <w:rPr>
                <w:rFonts w:cs="Calibri"/>
              </w:rPr>
              <w:t xml:space="preserve"> – stolní</w:t>
            </w:r>
            <w:r w:rsidRPr="00BB0B2C">
              <w:rPr>
                <w:rFonts w:cs="Calibri"/>
              </w:rPr>
              <w:t xml:space="preserve"> počítač s monitorem 27"</w:t>
            </w:r>
          </w:p>
          <w:p w14:paraId="73C68695" w14:textId="646F55EF" w:rsidR="00693D22" w:rsidRDefault="00693D22" w:rsidP="008D3D5D">
            <w:pPr>
              <w:widowControl w:val="0"/>
              <w:autoSpaceDE w:val="0"/>
              <w:autoSpaceDN w:val="0"/>
              <w:adjustRightInd w:val="0"/>
              <w:snapToGrid w:val="0"/>
              <w:jc w:val="both"/>
              <w:rPr>
                <w:rFonts w:cs="Calibri"/>
              </w:rPr>
            </w:pPr>
            <w:r w:rsidRPr="00BB0B2C">
              <w:rPr>
                <w:rFonts w:cs="Calibri"/>
              </w:rPr>
              <w:t xml:space="preserve">1 </w:t>
            </w:r>
            <w:r w:rsidR="00061684" w:rsidRPr="00BB0B2C">
              <w:rPr>
                <w:rFonts w:cs="Calibri"/>
              </w:rPr>
              <w:t xml:space="preserve">ks </w:t>
            </w:r>
            <w:r w:rsidR="00061684">
              <w:rPr>
                <w:rFonts w:cs="Calibri"/>
              </w:rPr>
              <w:t>– profesionální</w:t>
            </w:r>
            <w:r w:rsidRPr="00BB0B2C">
              <w:rPr>
                <w:rFonts w:cs="Calibri"/>
              </w:rPr>
              <w:t xml:space="preserve"> záznam a stream, živý střih, bezdrátový zvuk</w:t>
            </w:r>
          </w:p>
          <w:p w14:paraId="3C3B208C" w14:textId="435C76F2" w:rsidR="00651299" w:rsidRDefault="00651299" w:rsidP="008D3D5D">
            <w:pPr>
              <w:widowControl w:val="0"/>
              <w:autoSpaceDE w:val="0"/>
              <w:autoSpaceDN w:val="0"/>
              <w:adjustRightInd w:val="0"/>
              <w:snapToGrid w:val="0"/>
              <w:jc w:val="both"/>
              <w:rPr>
                <w:rFonts w:cs="Calibri"/>
              </w:rPr>
            </w:pPr>
          </w:p>
          <w:p w14:paraId="3D2335F2" w14:textId="1E408D64" w:rsidR="00651299" w:rsidRPr="00651299" w:rsidRDefault="00651299" w:rsidP="00651299">
            <w:pPr>
              <w:widowControl w:val="0"/>
              <w:autoSpaceDE w:val="0"/>
              <w:autoSpaceDN w:val="0"/>
              <w:adjustRightInd w:val="0"/>
              <w:snapToGrid w:val="0"/>
              <w:jc w:val="both"/>
              <w:rPr>
                <w:rFonts w:cs="Calibri"/>
              </w:rPr>
            </w:pPr>
            <w:r w:rsidRPr="00651299">
              <w:rPr>
                <w:rFonts w:cs="Calibri"/>
              </w:rPr>
              <w:t xml:space="preserve">Počet připojených počítačů ve výukových objektech FMK: pracovní stanice (242 stolních počítačů, z toho 222 s Windows 10 </w:t>
            </w:r>
            <w:proofErr w:type="spellStart"/>
            <w:r w:rsidRPr="00651299">
              <w:rPr>
                <w:rFonts w:cs="Calibri"/>
              </w:rPr>
              <w:t>Enterprise</w:t>
            </w:r>
            <w:proofErr w:type="spellEnd"/>
            <w:r w:rsidRPr="00651299">
              <w:rPr>
                <w:rFonts w:cs="Calibri"/>
              </w:rPr>
              <w:t xml:space="preserve">, 20 počítačů s macOS) </w:t>
            </w:r>
            <w:r w:rsidR="00061684" w:rsidRPr="00651299">
              <w:rPr>
                <w:rFonts w:cs="Calibri"/>
              </w:rPr>
              <w:t>a 100</w:t>
            </w:r>
            <w:r w:rsidRPr="00651299">
              <w:rPr>
                <w:rFonts w:cs="Calibri"/>
              </w:rPr>
              <w:t xml:space="preserve"> přenosných počítačů, využívaných pedagogy a zaměstnanci. Všechny počítače jsou připojeny k páteřní síti CESNET (1 </w:t>
            </w:r>
            <w:proofErr w:type="spellStart"/>
            <w:r w:rsidRPr="00651299">
              <w:rPr>
                <w:rFonts w:cs="Calibri"/>
              </w:rPr>
              <w:t>Gbit</w:t>
            </w:r>
            <w:proofErr w:type="spellEnd"/>
            <w:r w:rsidRPr="00651299">
              <w:rPr>
                <w:rFonts w:cs="Calibri"/>
              </w:rPr>
              <w:t xml:space="preserve">/s). Všem studentům je všech prostorách FMK k dispozici připojení </w:t>
            </w:r>
            <w:r w:rsidR="00061684">
              <w:rPr>
                <w:rFonts w:cs="Calibri"/>
              </w:rPr>
              <w:br/>
            </w:r>
            <w:r w:rsidRPr="00651299">
              <w:rPr>
                <w:rFonts w:cs="Calibri"/>
              </w:rPr>
              <w:t>k bezdrátové síti „</w:t>
            </w:r>
            <w:proofErr w:type="spellStart"/>
            <w:r w:rsidRPr="00651299">
              <w:rPr>
                <w:rFonts w:cs="Calibri"/>
              </w:rPr>
              <w:t>eduroam</w:t>
            </w:r>
            <w:proofErr w:type="spellEnd"/>
            <w:r w:rsidRPr="00651299">
              <w:rPr>
                <w:rFonts w:cs="Calibri"/>
              </w:rPr>
              <w:t>“ o rychlosti 54Mb/s.</w:t>
            </w:r>
          </w:p>
          <w:p w14:paraId="0AD95FA8" w14:textId="77777777" w:rsidR="00651299" w:rsidRPr="00651299" w:rsidRDefault="00651299" w:rsidP="00651299">
            <w:pPr>
              <w:widowControl w:val="0"/>
              <w:autoSpaceDE w:val="0"/>
              <w:autoSpaceDN w:val="0"/>
              <w:adjustRightInd w:val="0"/>
              <w:snapToGrid w:val="0"/>
              <w:jc w:val="both"/>
              <w:rPr>
                <w:rFonts w:cs="Calibri"/>
              </w:rPr>
            </w:pPr>
          </w:p>
          <w:tbl>
            <w:tblPr>
              <w:tblStyle w:val="Mkatabulky"/>
              <w:tblW w:w="0" w:type="auto"/>
              <w:tblLayout w:type="fixed"/>
              <w:tblLook w:val="04A0" w:firstRow="1" w:lastRow="0" w:firstColumn="1" w:lastColumn="0" w:noHBand="0" w:noVBand="1"/>
            </w:tblPr>
            <w:tblGrid>
              <w:gridCol w:w="958"/>
              <w:gridCol w:w="3260"/>
              <w:gridCol w:w="4394"/>
            </w:tblGrid>
            <w:tr w:rsidR="00651299" w14:paraId="360D8786" w14:textId="77777777" w:rsidTr="00651299">
              <w:trPr>
                <w:trHeight w:val="272"/>
              </w:trPr>
              <w:tc>
                <w:tcPr>
                  <w:tcW w:w="958" w:type="dxa"/>
                  <w:shd w:val="clear" w:color="auto" w:fill="C6D9F1" w:themeFill="text2" w:themeFillTint="33"/>
                </w:tcPr>
                <w:p w14:paraId="54717CC7" w14:textId="04C8DFC1" w:rsidR="00651299" w:rsidRPr="00651299" w:rsidRDefault="00651299" w:rsidP="00651299">
                  <w:pPr>
                    <w:widowControl w:val="0"/>
                    <w:autoSpaceDE w:val="0"/>
                    <w:autoSpaceDN w:val="0"/>
                    <w:adjustRightInd w:val="0"/>
                    <w:snapToGrid w:val="0"/>
                    <w:jc w:val="both"/>
                  </w:pPr>
                </w:p>
              </w:tc>
              <w:tc>
                <w:tcPr>
                  <w:tcW w:w="3260" w:type="dxa"/>
                  <w:shd w:val="clear" w:color="auto" w:fill="C6D9F1" w:themeFill="text2" w:themeFillTint="33"/>
                </w:tcPr>
                <w:p w14:paraId="20CCBAE8" w14:textId="5D4DE260" w:rsidR="00651299" w:rsidRPr="00651299" w:rsidRDefault="00651299" w:rsidP="00651299">
                  <w:pPr>
                    <w:widowControl w:val="0"/>
                    <w:autoSpaceDE w:val="0"/>
                    <w:autoSpaceDN w:val="0"/>
                    <w:adjustRightInd w:val="0"/>
                    <w:snapToGrid w:val="0"/>
                    <w:jc w:val="both"/>
                  </w:pPr>
                  <w:r w:rsidRPr="00651299">
                    <w:t>Studovny, učebny a laboratoře</w:t>
                  </w:r>
                </w:p>
              </w:tc>
              <w:tc>
                <w:tcPr>
                  <w:tcW w:w="4394" w:type="dxa"/>
                  <w:shd w:val="clear" w:color="auto" w:fill="C6D9F1" w:themeFill="text2" w:themeFillTint="33"/>
                </w:tcPr>
                <w:p w14:paraId="692B1D3C" w14:textId="2594F298" w:rsidR="00651299" w:rsidRPr="00651299" w:rsidRDefault="00651299" w:rsidP="00651299">
                  <w:pPr>
                    <w:widowControl w:val="0"/>
                    <w:autoSpaceDE w:val="0"/>
                    <w:autoSpaceDN w:val="0"/>
                    <w:adjustRightInd w:val="0"/>
                    <w:snapToGrid w:val="0"/>
                    <w:jc w:val="both"/>
                  </w:pPr>
                  <w:r w:rsidRPr="00651299">
                    <w:t>Ostatní pracoviště</w:t>
                  </w:r>
                </w:p>
              </w:tc>
            </w:tr>
            <w:tr w:rsidR="00651299" w14:paraId="41166948" w14:textId="77777777" w:rsidTr="00AA3147">
              <w:tc>
                <w:tcPr>
                  <w:tcW w:w="958" w:type="dxa"/>
                </w:tcPr>
                <w:p w14:paraId="4014FBC4" w14:textId="5F4104A7" w:rsidR="00651299" w:rsidRPr="00651299" w:rsidRDefault="00651299" w:rsidP="00651299">
                  <w:pPr>
                    <w:widowControl w:val="0"/>
                    <w:autoSpaceDE w:val="0"/>
                    <w:autoSpaceDN w:val="0"/>
                    <w:adjustRightInd w:val="0"/>
                    <w:snapToGrid w:val="0"/>
                    <w:jc w:val="both"/>
                  </w:pPr>
                  <w:r w:rsidRPr="00651299">
                    <w:t>U4</w:t>
                  </w:r>
                </w:p>
              </w:tc>
              <w:tc>
                <w:tcPr>
                  <w:tcW w:w="3260" w:type="dxa"/>
                </w:tcPr>
                <w:p w14:paraId="000B711D" w14:textId="6F612A1B" w:rsidR="00651299" w:rsidRPr="00651299" w:rsidRDefault="00651299" w:rsidP="00651299">
                  <w:pPr>
                    <w:widowControl w:val="0"/>
                    <w:autoSpaceDE w:val="0"/>
                    <w:autoSpaceDN w:val="0"/>
                    <w:adjustRightInd w:val="0"/>
                    <w:snapToGrid w:val="0"/>
                    <w:jc w:val="both"/>
                  </w:pPr>
                  <w:r w:rsidRPr="00651299">
                    <w:t>100 pracovních stanic</w:t>
                  </w:r>
                </w:p>
              </w:tc>
              <w:tc>
                <w:tcPr>
                  <w:tcW w:w="4394" w:type="dxa"/>
                </w:tcPr>
                <w:p w14:paraId="51FF1005" w14:textId="048FB725" w:rsidR="00651299" w:rsidRPr="00651299" w:rsidRDefault="00651299" w:rsidP="00651299">
                  <w:pPr>
                    <w:widowControl w:val="0"/>
                    <w:autoSpaceDE w:val="0"/>
                    <w:autoSpaceDN w:val="0"/>
                    <w:adjustRightInd w:val="0"/>
                    <w:snapToGrid w:val="0"/>
                    <w:jc w:val="both"/>
                  </w:pPr>
                  <w:r w:rsidRPr="00651299">
                    <w:t>70 pracovních stanic + 81 přenosných počítačů</w:t>
                  </w:r>
                </w:p>
              </w:tc>
            </w:tr>
            <w:tr w:rsidR="00651299" w14:paraId="483FF8FD" w14:textId="77777777" w:rsidTr="00AA3147">
              <w:tc>
                <w:tcPr>
                  <w:tcW w:w="958" w:type="dxa"/>
                </w:tcPr>
                <w:p w14:paraId="13D1D1FD" w14:textId="5C5C710E" w:rsidR="00651299" w:rsidRPr="00651299" w:rsidRDefault="00651299" w:rsidP="00651299">
                  <w:pPr>
                    <w:widowControl w:val="0"/>
                    <w:autoSpaceDE w:val="0"/>
                    <w:autoSpaceDN w:val="0"/>
                    <w:adjustRightInd w:val="0"/>
                    <w:snapToGrid w:val="0"/>
                    <w:jc w:val="both"/>
                  </w:pPr>
                  <w:r w:rsidRPr="00651299">
                    <w:t>U16</w:t>
                  </w:r>
                </w:p>
              </w:tc>
              <w:tc>
                <w:tcPr>
                  <w:tcW w:w="3260" w:type="dxa"/>
                </w:tcPr>
                <w:p w14:paraId="7371A0C9" w14:textId="7D992EB0" w:rsidR="00651299" w:rsidRPr="00651299" w:rsidRDefault="00651299" w:rsidP="00651299">
                  <w:pPr>
                    <w:widowControl w:val="0"/>
                    <w:autoSpaceDE w:val="0"/>
                    <w:autoSpaceDN w:val="0"/>
                    <w:adjustRightInd w:val="0"/>
                    <w:snapToGrid w:val="0"/>
                    <w:jc w:val="both"/>
                  </w:pPr>
                  <w:r w:rsidRPr="00651299">
                    <w:t>48 pracovních stanic</w:t>
                  </w:r>
                </w:p>
              </w:tc>
              <w:tc>
                <w:tcPr>
                  <w:tcW w:w="4394" w:type="dxa"/>
                </w:tcPr>
                <w:p w14:paraId="693242F7" w14:textId="1871A863" w:rsidR="00651299" w:rsidRPr="00651299" w:rsidRDefault="00651299" w:rsidP="00651299">
                  <w:pPr>
                    <w:widowControl w:val="0"/>
                    <w:autoSpaceDE w:val="0"/>
                    <w:autoSpaceDN w:val="0"/>
                    <w:adjustRightInd w:val="0"/>
                    <w:snapToGrid w:val="0"/>
                    <w:jc w:val="both"/>
                  </w:pPr>
                  <w:r w:rsidRPr="00651299">
                    <w:t>24 pracovních stanic + 19 přenosných počítačů</w:t>
                  </w:r>
                </w:p>
              </w:tc>
            </w:tr>
          </w:tbl>
          <w:p w14:paraId="5037623C" w14:textId="77777777" w:rsidR="00651299" w:rsidRPr="00651299" w:rsidRDefault="00651299" w:rsidP="00651299">
            <w:pPr>
              <w:widowControl w:val="0"/>
              <w:autoSpaceDE w:val="0"/>
              <w:autoSpaceDN w:val="0"/>
              <w:adjustRightInd w:val="0"/>
              <w:snapToGrid w:val="0"/>
              <w:jc w:val="both"/>
              <w:rPr>
                <w:rFonts w:cs="Calibri"/>
              </w:rPr>
            </w:pPr>
          </w:p>
          <w:p w14:paraId="23481AF3" w14:textId="77777777" w:rsidR="00651299" w:rsidRPr="00651299" w:rsidRDefault="00651299" w:rsidP="00651299">
            <w:pPr>
              <w:widowControl w:val="0"/>
              <w:autoSpaceDE w:val="0"/>
              <w:autoSpaceDN w:val="0"/>
              <w:adjustRightInd w:val="0"/>
              <w:snapToGrid w:val="0"/>
              <w:jc w:val="both"/>
              <w:rPr>
                <w:rFonts w:cs="Calibri"/>
              </w:rPr>
            </w:pPr>
            <w:r w:rsidRPr="00651299">
              <w:rPr>
                <w:rFonts w:cs="Calibri"/>
              </w:rPr>
              <w:t xml:space="preserve">Softwarové vybavení (výběr): </w:t>
            </w:r>
          </w:p>
          <w:p w14:paraId="4D4C04D2" w14:textId="203E9D51" w:rsidR="00651299" w:rsidRDefault="00651299" w:rsidP="00651299">
            <w:pPr>
              <w:widowControl w:val="0"/>
              <w:autoSpaceDE w:val="0"/>
              <w:autoSpaceDN w:val="0"/>
              <w:adjustRightInd w:val="0"/>
              <w:snapToGrid w:val="0"/>
              <w:jc w:val="both"/>
              <w:rPr>
                <w:rFonts w:cs="Calibri"/>
              </w:rPr>
            </w:pPr>
            <w:r w:rsidRPr="00651299">
              <w:rPr>
                <w:rFonts w:cs="Calibri"/>
              </w:rPr>
              <w:t xml:space="preserve">Adobe </w:t>
            </w:r>
            <w:proofErr w:type="spellStart"/>
            <w:r w:rsidRPr="00651299">
              <w:rPr>
                <w:rFonts w:cs="Calibri"/>
              </w:rPr>
              <w:t>Creative</w:t>
            </w:r>
            <w:proofErr w:type="spellEnd"/>
            <w:r w:rsidRPr="00651299">
              <w:rPr>
                <w:rFonts w:cs="Calibri"/>
              </w:rPr>
              <w:t xml:space="preserve"> </w:t>
            </w:r>
            <w:proofErr w:type="spellStart"/>
            <w:r w:rsidRPr="00651299">
              <w:rPr>
                <w:rFonts w:cs="Calibri"/>
              </w:rPr>
              <w:t>Suite</w:t>
            </w:r>
            <w:proofErr w:type="spellEnd"/>
            <w:r w:rsidRPr="00651299">
              <w:rPr>
                <w:rFonts w:cs="Calibri"/>
              </w:rPr>
              <w:t xml:space="preserve">, </w:t>
            </w:r>
            <w:proofErr w:type="spellStart"/>
            <w:r w:rsidRPr="00651299">
              <w:rPr>
                <w:rFonts w:cs="Calibri"/>
              </w:rPr>
              <w:t>ArchiCAD</w:t>
            </w:r>
            <w:proofErr w:type="spellEnd"/>
            <w:r w:rsidRPr="00651299">
              <w:rPr>
                <w:rFonts w:cs="Calibri"/>
              </w:rPr>
              <w:t xml:space="preserve">, Autodesk </w:t>
            </w:r>
            <w:proofErr w:type="spellStart"/>
            <w:r w:rsidRPr="00651299">
              <w:rPr>
                <w:rFonts w:cs="Calibri"/>
              </w:rPr>
              <w:t>Mudbox</w:t>
            </w:r>
            <w:proofErr w:type="spellEnd"/>
            <w:r w:rsidRPr="00651299">
              <w:rPr>
                <w:rFonts w:cs="Calibri"/>
              </w:rPr>
              <w:t xml:space="preserve">, </w:t>
            </w:r>
            <w:proofErr w:type="spellStart"/>
            <w:r w:rsidRPr="00651299">
              <w:rPr>
                <w:rFonts w:cs="Calibri"/>
              </w:rPr>
              <w:t>Binaural</w:t>
            </w:r>
            <w:proofErr w:type="spellEnd"/>
            <w:r w:rsidRPr="00651299">
              <w:rPr>
                <w:rFonts w:cs="Calibri"/>
              </w:rPr>
              <w:t xml:space="preserve"> Odyssey, </w:t>
            </w:r>
            <w:proofErr w:type="spellStart"/>
            <w:r w:rsidRPr="00651299">
              <w:rPr>
                <w:rFonts w:cs="Calibri"/>
              </w:rPr>
              <w:t>Blender</w:t>
            </w:r>
            <w:proofErr w:type="spellEnd"/>
            <w:r w:rsidRPr="00651299">
              <w:rPr>
                <w:rFonts w:cs="Calibri"/>
              </w:rPr>
              <w:t xml:space="preserve">, </w:t>
            </w:r>
            <w:proofErr w:type="spellStart"/>
            <w:r w:rsidRPr="00651299">
              <w:rPr>
                <w:rFonts w:cs="Calibri"/>
              </w:rPr>
              <w:t>Bodyless</w:t>
            </w:r>
            <w:proofErr w:type="spellEnd"/>
            <w:r w:rsidRPr="00651299">
              <w:rPr>
                <w:rFonts w:cs="Calibri"/>
              </w:rPr>
              <w:t xml:space="preserve">, </w:t>
            </w:r>
            <w:proofErr w:type="spellStart"/>
            <w:r w:rsidRPr="00651299">
              <w:rPr>
                <w:rFonts w:cs="Calibri"/>
              </w:rPr>
              <w:t>Cinema</w:t>
            </w:r>
            <w:proofErr w:type="spellEnd"/>
            <w:r w:rsidRPr="00651299">
              <w:rPr>
                <w:rFonts w:cs="Calibri"/>
              </w:rPr>
              <w:t xml:space="preserve"> </w:t>
            </w:r>
            <w:proofErr w:type="gramStart"/>
            <w:r w:rsidRPr="00651299">
              <w:rPr>
                <w:rFonts w:cs="Calibri"/>
              </w:rPr>
              <w:t>4D</w:t>
            </w:r>
            <w:proofErr w:type="gramEnd"/>
            <w:r w:rsidRPr="00651299">
              <w:rPr>
                <w:rFonts w:cs="Calibri"/>
              </w:rPr>
              <w:t xml:space="preserve">, CLO, </w:t>
            </w:r>
            <w:proofErr w:type="spellStart"/>
            <w:r w:rsidRPr="00651299">
              <w:rPr>
                <w:rFonts w:cs="Calibri"/>
              </w:rPr>
              <w:t>Compressor</w:t>
            </w:r>
            <w:proofErr w:type="spellEnd"/>
            <w:r w:rsidRPr="00651299">
              <w:rPr>
                <w:rFonts w:cs="Calibri"/>
              </w:rPr>
              <w:t xml:space="preserve">, </w:t>
            </w:r>
            <w:proofErr w:type="spellStart"/>
            <w:r w:rsidRPr="00651299">
              <w:rPr>
                <w:rFonts w:cs="Calibri"/>
              </w:rPr>
              <w:t>CorelDRAW</w:t>
            </w:r>
            <w:proofErr w:type="spellEnd"/>
            <w:r w:rsidRPr="00651299">
              <w:rPr>
                <w:rFonts w:cs="Calibri"/>
              </w:rPr>
              <w:t xml:space="preserve"> X4, </w:t>
            </w:r>
            <w:proofErr w:type="spellStart"/>
            <w:r w:rsidRPr="00651299">
              <w:rPr>
                <w:rFonts w:cs="Calibri"/>
              </w:rPr>
              <w:t>DaVinci</w:t>
            </w:r>
            <w:proofErr w:type="spellEnd"/>
            <w:r w:rsidRPr="00651299">
              <w:rPr>
                <w:rFonts w:cs="Calibri"/>
              </w:rPr>
              <w:t xml:space="preserve"> </w:t>
            </w:r>
            <w:proofErr w:type="spellStart"/>
            <w:r w:rsidRPr="00651299">
              <w:rPr>
                <w:rFonts w:cs="Calibri"/>
              </w:rPr>
              <w:t>Resolve</w:t>
            </w:r>
            <w:proofErr w:type="spellEnd"/>
            <w:r w:rsidRPr="00651299">
              <w:rPr>
                <w:rFonts w:cs="Calibri"/>
              </w:rPr>
              <w:t xml:space="preserve">, </w:t>
            </w:r>
            <w:proofErr w:type="spellStart"/>
            <w:r w:rsidRPr="00651299">
              <w:rPr>
                <w:rFonts w:cs="Calibri"/>
              </w:rPr>
              <w:t>Dragonframe</w:t>
            </w:r>
            <w:proofErr w:type="spellEnd"/>
            <w:r w:rsidRPr="00651299">
              <w:rPr>
                <w:rFonts w:cs="Calibri"/>
              </w:rPr>
              <w:t xml:space="preserve">, </w:t>
            </w:r>
            <w:proofErr w:type="spellStart"/>
            <w:r w:rsidRPr="00651299">
              <w:rPr>
                <w:rFonts w:cs="Calibri"/>
              </w:rPr>
              <w:t>Flamingo</w:t>
            </w:r>
            <w:proofErr w:type="spellEnd"/>
            <w:r w:rsidRPr="00651299">
              <w:rPr>
                <w:rFonts w:cs="Calibri"/>
              </w:rPr>
              <w:t xml:space="preserve">, </w:t>
            </w:r>
            <w:proofErr w:type="spellStart"/>
            <w:r w:rsidRPr="00651299">
              <w:rPr>
                <w:rFonts w:cs="Calibri"/>
              </w:rPr>
              <w:t>FontLAB</w:t>
            </w:r>
            <w:proofErr w:type="spellEnd"/>
            <w:r w:rsidRPr="00651299">
              <w:rPr>
                <w:rFonts w:cs="Calibri"/>
              </w:rPr>
              <w:t xml:space="preserve">, </w:t>
            </w:r>
            <w:proofErr w:type="spellStart"/>
            <w:r w:rsidRPr="00651299">
              <w:rPr>
                <w:rFonts w:cs="Calibri"/>
              </w:rPr>
              <w:t>Glyphs</w:t>
            </w:r>
            <w:proofErr w:type="spellEnd"/>
            <w:r w:rsidRPr="00651299">
              <w:rPr>
                <w:rFonts w:cs="Calibri"/>
              </w:rPr>
              <w:t xml:space="preserve">, </w:t>
            </w:r>
            <w:proofErr w:type="spellStart"/>
            <w:r w:rsidRPr="00651299">
              <w:rPr>
                <w:rFonts w:cs="Calibri"/>
              </w:rPr>
              <w:t>Houdini</w:t>
            </w:r>
            <w:proofErr w:type="spellEnd"/>
            <w:r w:rsidRPr="00651299">
              <w:rPr>
                <w:rFonts w:cs="Calibri"/>
              </w:rPr>
              <w:t xml:space="preserve">, </w:t>
            </w:r>
            <w:proofErr w:type="spellStart"/>
            <w:r w:rsidRPr="00651299">
              <w:rPr>
                <w:rFonts w:cs="Calibri"/>
              </w:rPr>
              <w:t>Magic</w:t>
            </w:r>
            <w:proofErr w:type="spellEnd"/>
            <w:r w:rsidRPr="00651299">
              <w:rPr>
                <w:rFonts w:cs="Calibri"/>
              </w:rPr>
              <w:t xml:space="preserve"> </w:t>
            </w:r>
            <w:proofErr w:type="spellStart"/>
            <w:r w:rsidRPr="00651299">
              <w:rPr>
                <w:rFonts w:cs="Calibri"/>
              </w:rPr>
              <w:t>Bullet</w:t>
            </w:r>
            <w:proofErr w:type="spellEnd"/>
            <w:r w:rsidRPr="00651299">
              <w:rPr>
                <w:rFonts w:cs="Calibri"/>
              </w:rPr>
              <w:t xml:space="preserve"> </w:t>
            </w:r>
            <w:proofErr w:type="spellStart"/>
            <w:r w:rsidRPr="00651299">
              <w:rPr>
                <w:rFonts w:cs="Calibri"/>
              </w:rPr>
              <w:t>Suite</w:t>
            </w:r>
            <w:proofErr w:type="spellEnd"/>
            <w:r w:rsidRPr="00651299">
              <w:rPr>
                <w:rFonts w:cs="Calibri"/>
              </w:rPr>
              <w:t xml:space="preserve">, </w:t>
            </w:r>
            <w:proofErr w:type="spellStart"/>
            <w:r w:rsidRPr="00651299">
              <w:rPr>
                <w:rFonts w:cs="Calibri"/>
              </w:rPr>
              <w:t>Meditation</w:t>
            </w:r>
            <w:proofErr w:type="spellEnd"/>
            <w:r w:rsidRPr="00651299">
              <w:rPr>
                <w:rFonts w:cs="Calibri"/>
              </w:rPr>
              <w:t xml:space="preserve"> VR, Microsoft Office, </w:t>
            </w:r>
            <w:proofErr w:type="spellStart"/>
            <w:r w:rsidRPr="00651299">
              <w:rPr>
                <w:rFonts w:cs="Calibri"/>
              </w:rPr>
              <w:t>Motion</w:t>
            </w:r>
            <w:proofErr w:type="spellEnd"/>
            <w:r w:rsidRPr="00651299">
              <w:rPr>
                <w:rFonts w:cs="Calibri"/>
              </w:rPr>
              <w:t xml:space="preserve">, </w:t>
            </w:r>
            <w:proofErr w:type="spellStart"/>
            <w:r w:rsidRPr="00651299">
              <w:rPr>
                <w:rFonts w:cs="Calibri"/>
              </w:rPr>
              <w:t>Nuke</w:t>
            </w:r>
            <w:proofErr w:type="spellEnd"/>
            <w:r w:rsidRPr="00651299">
              <w:rPr>
                <w:rFonts w:cs="Calibri"/>
              </w:rPr>
              <w:t xml:space="preserve">, </w:t>
            </w:r>
            <w:proofErr w:type="spellStart"/>
            <w:r w:rsidRPr="00651299">
              <w:rPr>
                <w:rFonts w:cs="Calibri"/>
              </w:rPr>
              <w:t>Oculus</w:t>
            </w:r>
            <w:proofErr w:type="spellEnd"/>
            <w:r w:rsidRPr="00651299">
              <w:rPr>
                <w:rFonts w:cs="Calibri"/>
              </w:rPr>
              <w:t xml:space="preserve">, Reality </w:t>
            </w:r>
            <w:proofErr w:type="spellStart"/>
            <w:r w:rsidRPr="00651299">
              <w:rPr>
                <w:rFonts w:cs="Calibri"/>
              </w:rPr>
              <w:t>Capture</w:t>
            </w:r>
            <w:proofErr w:type="spellEnd"/>
            <w:r w:rsidRPr="00651299">
              <w:rPr>
                <w:rFonts w:cs="Calibri"/>
              </w:rPr>
              <w:t xml:space="preserve">, </w:t>
            </w:r>
            <w:proofErr w:type="spellStart"/>
            <w:r w:rsidRPr="00651299">
              <w:rPr>
                <w:rFonts w:cs="Calibri"/>
              </w:rPr>
              <w:t>Reflect</w:t>
            </w:r>
            <w:proofErr w:type="spellEnd"/>
            <w:r w:rsidRPr="00651299">
              <w:rPr>
                <w:rFonts w:cs="Calibri"/>
              </w:rPr>
              <w:t xml:space="preserve"> </w:t>
            </w:r>
            <w:proofErr w:type="spellStart"/>
            <w:r w:rsidRPr="00651299">
              <w:rPr>
                <w:rFonts w:cs="Calibri"/>
              </w:rPr>
              <w:t>Horizons</w:t>
            </w:r>
            <w:proofErr w:type="spellEnd"/>
            <w:r w:rsidRPr="00651299">
              <w:rPr>
                <w:rFonts w:cs="Calibri"/>
              </w:rPr>
              <w:t xml:space="preserve">, </w:t>
            </w:r>
            <w:proofErr w:type="spellStart"/>
            <w:r w:rsidRPr="00651299">
              <w:rPr>
                <w:rFonts w:cs="Calibri"/>
              </w:rPr>
              <w:t>Rhino</w:t>
            </w:r>
            <w:proofErr w:type="spellEnd"/>
            <w:r w:rsidRPr="00651299">
              <w:rPr>
                <w:rFonts w:cs="Calibri"/>
              </w:rPr>
              <w:t xml:space="preserve">, </w:t>
            </w:r>
            <w:proofErr w:type="spellStart"/>
            <w:r w:rsidRPr="00651299">
              <w:rPr>
                <w:rFonts w:cs="Calibri"/>
              </w:rPr>
              <w:t>Solidworks</w:t>
            </w:r>
            <w:proofErr w:type="spellEnd"/>
            <w:r w:rsidRPr="00651299">
              <w:rPr>
                <w:rFonts w:cs="Calibri"/>
              </w:rPr>
              <w:t xml:space="preserve">, TV </w:t>
            </w:r>
            <w:proofErr w:type="spellStart"/>
            <w:r w:rsidRPr="00651299">
              <w:rPr>
                <w:rFonts w:cs="Calibri"/>
              </w:rPr>
              <w:t>Animation</w:t>
            </w:r>
            <w:proofErr w:type="spellEnd"/>
            <w:r w:rsidRPr="00651299">
              <w:rPr>
                <w:rFonts w:cs="Calibri"/>
              </w:rPr>
              <w:t xml:space="preserve"> Pro, Unity, V-</w:t>
            </w:r>
            <w:proofErr w:type="spellStart"/>
            <w:r w:rsidRPr="00651299">
              <w:rPr>
                <w:rFonts w:cs="Calibri"/>
              </w:rPr>
              <w:t>Ray</w:t>
            </w:r>
            <w:proofErr w:type="spellEnd"/>
            <w:r w:rsidRPr="00651299">
              <w:rPr>
                <w:rFonts w:cs="Calibri"/>
              </w:rPr>
              <w:t>.</w:t>
            </w:r>
          </w:p>
          <w:p w14:paraId="2225F4EC" w14:textId="77777777" w:rsidR="00693D22" w:rsidRPr="00BB0B2C" w:rsidRDefault="00693D22" w:rsidP="00690B89">
            <w:pPr>
              <w:rPr>
                <w:rFonts w:cs="Calibri"/>
              </w:rPr>
            </w:pPr>
          </w:p>
          <w:p w14:paraId="2531BFB4" w14:textId="14717240" w:rsidR="00693D22" w:rsidRDefault="00693D22" w:rsidP="00C23DC2">
            <w:pPr>
              <w:spacing w:after="120"/>
              <w:rPr>
                <w:b/>
                <w:bCs/>
              </w:rPr>
            </w:pPr>
            <w:r w:rsidRPr="00C23DC2">
              <w:rPr>
                <w:b/>
                <w:bCs/>
              </w:rPr>
              <w:t>Počítačové učebny U41,</w:t>
            </w:r>
            <w:r w:rsidR="00C23DC2" w:rsidRPr="00C23DC2">
              <w:rPr>
                <w:b/>
                <w:bCs/>
              </w:rPr>
              <w:t xml:space="preserve"> </w:t>
            </w:r>
            <w:r w:rsidRPr="00C23DC2">
              <w:rPr>
                <w:b/>
                <w:bCs/>
              </w:rPr>
              <w:t>U16:</w:t>
            </w:r>
          </w:p>
          <w:tbl>
            <w:tblPr>
              <w:tblStyle w:val="Mkatabulky"/>
              <w:tblW w:w="0" w:type="auto"/>
              <w:tblLayout w:type="fixed"/>
              <w:tblLook w:val="04A0" w:firstRow="1" w:lastRow="0" w:firstColumn="1" w:lastColumn="0" w:noHBand="0" w:noVBand="1"/>
            </w:tblPr>
            <w:tblGrid>
              <w:gridCol w:w="3268"/>
              <w:gridCol w:w="1800"/>
              <w:gridCol w:w="1843"/>
            </w:tblGrid>
            <w:tr w:rsidR="00401FB6" w14:paraId="05148372" w14:textId="77777777" w:rsidTr="00E96A38">
              <w:tc>
                <w:tcPr>
                  <w:tcW w:w="3268" w:type="dxa"/>
                  <w:shd w:val="clear" w:color="auto" w:fill="C6D9F1" w:themeFill="text2" w:themeFillTint="33"/>
                </w:tcPr>
                <w:p w14:paraId="429DD4D6" w14:textId="70DE5ABF" w:rsidR="00401FB6" w:rsidRDefault="00401FB6" w:rsidP="00401FB6">
                  <w:pPr>
                    <w:widowControl w:val="0"/>
                    <w:autoSpaceDE w:val="0"/>
                    <w:autoSpaceDN w:val="0"/>
                    <w:adjustRightInd w:val="0"/>
                    <w:snapToGrid w:val="0"/>
                    <w:jc w:val="both"/>
                  </w:pPr>
                  <w:r w:rsidRPr="00C23DC2">
                    <w:rPr>
                      <w:b/>
                      <w:bCs/>
                    </w:rPr>
                    <w:t>Počítačové učebny</w:t>
                  </w:r>
                </w:p>
              </w:tc>
              <w:tc>
                <w:tcPr>
                  <w:tcW w:w="1800" w:type="dxa"/>
                  <w:shd w:val="clear" w:color="auto" w:fill="C6D9F1" w:themeFill="text2" w:themeFillTint="33"/>
                </w:tcPr>
                <w:p w14:paraId="3BFAF55A" w14:textId="02E95F1B" w:rsidR="00401FB6" w:rsidRDefault="00401FB6" w:rsidP="00401FB6">
                  <w:pPr>
                    <w:widowControl w:val="0"/>
                    <w:autoSpaceDE w:val="0"/>
                    <w:autoSpaceDN w:val="0"/>
                    <w:adjustRightInd w:val="0"/>
                    <w:snapToGrid w:val="0"/>
                    <w:jc w:val="both"/>
                  </w:pPr>
                  <w:r w:rsidRPr="00C23DC2">
                    <w:t>m</w:t>
                  </w:r>
                  <w:r>
                    <w:t>²</w:t>
                  </w:r>
                  <w:r w:rsidRPr="00C23DC2">
                    <w:t>/počet míst</w:t>
                  </w:r>
                </w:p>
              </w:tc>
              <w:tc>
                <w:tcPr>
                  <w:tcW w:w="1843" w:type="dxa"/>
                  <w:shd w:val="clear" w:color="auto" w:fill="C6D9F1" w:themeFill="text2" w:themeFillTint="33"/>
                </w:tcPr>
                <w:p w14:paraId="25A34ED8" w14:textId="62E1DB74" w:rsidR="00401FB6" w:rsidRDefault="00401FB6" w:rsidP="00401FB6">
                  <w:pPr>
                    <w:widowControl w:val="0"/>
                    <w:autoSpaceDE w:val="0"/>
                    <w:autoSpaceDN w:val="0"/>
                    <w:adjustRightInd w:val="0"/>
                    <w:snapToGrid w:val="0"/>
                    <w:jc w:val="both"/>
                  </w:pPr>
                  <w:r w:rsidRPr="0060227B">
                    <w:t>FMK/ústav/ateliér</w:t>
                  </w:r>
                </w:p>
              </w:tc>
            </w:tr>
            <w:tr w:rsidR="00401FB6" w14:paraId="23A449B1" w14:textId="77777777" w:rsidTr="00E96A38">
              <w:tc>
                <w:tcPr>
                  <w:tcW w:w="3268" w:type="dxa"/>
                  <w:vAlign w:val="bottom"/>
                </w:tcPr>
                <w:p w14:paraId="7F03711F" w14:textId="68259104" w:rsidR="00401FB6" w:rsidRDefault="00401FB6" w:rsidP="00401FB6">
                  <w:pPr>
                    <w:widowControl w:val="0"/>
                    <w:autoSpaceDE w:val="0"/>
                    <w:autoSpaceDN w:val="0"/>
                    <w:adjustRightInd w:val="0"/>
                    <w:snapToGrid w:val="0"/>
                    <w:jc w:val="both"/>
                  </w:pPr>
                  <w:r w:rsidRPr="00C23DC2">
                    <w:t>Počítačové učebny 41/309</w:t>
                  </w:r>
                </w:p>
              </w:tc>
              <w:tc>
                <w:tcPr>
                  <w:tcW w:w="1800" w:type="dxa"/>
                  <w:vAlign w:val="center"/>
                </w:tcPr>
                <w:p w14:paraId="4217A1C1" w14:textId="43E032AE" w:rsidR="00401FB6" w:rsidRDefault="00401FB6" w:rsidP="00401FB6">
                  <w:pPr>
                    <w:widowControl w:val="0"/>
                    <w:autoSpaceDE w:val="0"/>
                    <w:autoSpaceDN w:val="0"/>
                    <w:adjustRightInd w:val="0"/>
                    <w:snapToGrid w:val="0"/>
                    <w:jc w:val="both"/>
                  </w:pPr>
                  <w:r w:rsidRPr="00C23DC2">
                    <w:t>48,41/8</w:t>
                  </w:r>
                </w:p>
              </w:tc>
              <w:tc>
                <w:tcPr>
                  <w:tcW w:w="1843" w:type="dxa"/>
                  <w:vAlign w:val="bottom"/>
                </w:tcPr>
                <w:p w14:paraId="1FA54DBF" w14:textId="0E2DF6E4" w:rsidR="00401FB6" w:rsidRDefault="00401FB6" w:rsidP="00401FB6">
                  <w:pPr>
                    <w:widowControl w:val="0"/>
                    <w:autoSpaceDE w:val="0"/>
                    <w:autoSpaceDN w:val="0"/>
                    <w:adjustRightInd w:val="0"/>
                    <w:snapToGrid w:val="0"/>
                    <w:jc w:val="both"/>
                  </w:pPr>
                  <w:r>
                    <w:t>A</w:t>
                  </w:r>
                  <w:r w:rsidRPr="00C23DC2">
                    <w:t>GD</w:t>
                  </w:r>
                </w:p>
              </w:tc>
            </w:tr>
            <w:tr w:rsidR="00401FB6" w14:paraId="35E3C36C" w14:textId="77777777" w:rsidTr="00E96A38">
              <w:tc>
                <w:tcPr>
                  <w:tcW w:w="3268" w:type="dxa"/>
                  <w:vAlign w:val="bottom"/>
                </w:tcPr>
                <w:p w14:paraId="70ABD2B4" w14:textId="49818918" w:rsidR="00401FB6" w:rsidRDefault="00401FB6" w:rsidP="00401FB6">
                  <w:pPr>
                    <w:widowControl w:val="0"/>
                    <w:autoSpaceDE w:val="0"/>
                    <w:autoSpaceDN w:val="0"/>
                    <w:adjustRightInd w:val="0"/>
                    <w:snapToGrid w:val="0"/>
                    <w:jc w:val="both"/>
                  </w:pPr>
                  <w:r w:rsidRPr="00C23DC2">
                    <w:t>Počítačové učebny 41/209</w:t>
                  </w:r>
                </w:p>
              </w:tc>
              <w:tc>
                <w:tcPr>
                  <w:tcW w:w="1800" w:type="dxa"/>
                  <w:vAlign w:val="center"/>
                </w:tcPr>
                <w:p w14:paraId="0ABF4791" w14:textId="3B1907DB" w:rsidR="00401FB6" w:rsidRDefault="00401FB6" w:rsidP="00401FB6">
                  <w:pPr>
                    <w:widowControl w:val="0"/>
                    <w:autoSpaceDE w:val="0"/>
                    <w:autoSpaceDN w:val="0"/>
                    <w:adjustRightInd w:val="0"/>
                    <w:snapToGrid w:val="0"/>
                    <w:jc w:val="both"/>
                  </w:pPr>
                  <w:r w:rsidRPr="00C23DC2">
                    <w:t>58,5/16</w:t>
                  </w:r>
                </w:p>
              </w:tc>
              <w:tc>
                <w:tcPr>
                  <w:tcW w:w="1843" w:type="dxa"/>
                  <w:vAlign w:val="bottom"/>
                </w:tcPr>
                <w:p w14:paraId="67294909" w14:textId="33CB7083" w:rsidR="00401FB6" w:rsidRDefault="00401FB6" w:rsidP="00401FB6">
                  <w:pPr>
                    <w:widowControl w:val="0"/>
                    <w:autoSpaceDE w:val="0"/>
                    <w:autoSpaceDN w:val="0"/>
                    <w:adjustRightInd w:val="0"/>
                    <w:snapToGrid w:val="0"/>
                    <w:jc w:val="both"/>
                  </w:pPr>
                  <w:r>
                    <w:t>FMK</w:t>
                  </w:r>
                </w:p>
              </w:tc>
            </w:tr>
          </w:tbl>
          <w:p w14:paraId="6D7EC879" w14:textId="1166B6FB" w:rsidR="00693D22" w:rsidRPr="00C23DC2" w:rsidRDefault="00693D22" w:rsidP="00C23DC2">
            <w:pPr>
              <w:spacing w:before="120"/>
            </w:pPr>
            <w:r w:rsidRPr="00C23DC2">
              <w:t xml:space="preserve">PC učebna </w:t>
            </w:r>
            <w:r w:rsidR="00390450">
              <w:t>41/</w:t>
            </w:r>
            <w:r w:rsidRPr="00C23DC2">
              <w:t>309 bude vybavena: iMac 24" M1 (CPU M1/</w:t>
            </w:r>
            <w:proofErr w:type="gramStart"/>
            <w:r w:rsidRPr="00C23DC2">
              <w:t>8C</w:t>
            </w:r>
            <w:proofErr w:type="gramEnd"/>
            <w:r w:rsidRPr="00C23DC2">
              <w:t>,</w:t>
            </w:r>
            <w:r w:rsidR="004D0910">
              <w:t xml:space="preserve"> </w:t>
            </w:r>
            <w:r w:rsidRPr="00C23DC2">
              <w:t xml:space="preserve">LCD 5k, RAM 16GB, SSD 1TB, </w:t>
            </w:r>
            <w:proofErr w:type="spellStart"/>
            <w:r w:rsidRPr="00C23DC2">
              <w:t>Magic</w:t>
            </w:r>
            <w:proofErr w:type="spellEnd"/>
            <w:r w:rsidRPr="00C23DC2">
              <w:t xml:space="preserve"> </w:t>
            </w:r>
            <w:proofErr w:type="spellStart"/>
            <w:r w:rsidRPr="00C23DC2">
              <w:t>keyboard</w:t>
            </w:r>
            <w:proofErr w:type="spellEnd"/>
            <w:r w:rsidRPr="00C23DC2">
              <w:t xml:space="preserve">, </w:t>
            </w:r>
            <w:proofErr w:type="spellStart"/>
            <w:r w:rsidRPr="00C23DC2">
              <w:t>mouse</w:t>
            </w:r>
            <w:proofErr w:type="spellEnd"/>
            <w:r w:rsidRPr="00C23DC2">
              <w:t xml:space="preserve"> LOGI, USB</w:t>
            </w:r>
            <w:r w:rsidR="00524518">
              <w:t>)</w:t>
            </w:r>
          </w:p>
          <w:p w14:paraId="33DDACDD" w14:textId="77777777" w:rsidR="00693D22" w:rsidRPr="00C23DC2" w:rsidRDefault="00693D22" w:rsidP="00690B89"/>
          <w:p w14:paraId="5A3D6B22" w14:textId="56E31E23" w:rsidR="00693D22" w:rsidRDefault="00693D22" w:rsidP="00524518">
            <w:pPr>
              <w:spacing w:after="120"/>
              <w:rPr>
                <w:b/>
                <w:bCs/>
              </w:rPr>
            </w:pPr>
            <w:r w:rsidRPr="00524518">
              <w:rPr>
                <w:b/>
                <w:bCs/>
              </w:rPr>
              <w:t>Multimediální učebny U41:</w:t>
            </w:r>
          </w:p>
          <w:tbl>
            <w:tblPr>
              <w:tblStyle w:val="Mkatabulky"/>
              <w:tblW w:w="0" w:type="auto"/>
              <w:tblLayout w:type="fixed"/>
              <w:tblLook w:val="04A0" w:firstRow="1" w:lastRow="0" w:firstColumn="1" w:lastColumn="0" w:noHBand="0" w:noVBand="1"/>
            </w:tblPr>
            <w:tblGrid>
              <w:gridCol w:w="3268"/>
              <w:gridCol w:w="1800"/>
              <w:gridCol w:w="1843"/>
            </w:tblGrid>
            <w:tr w:rsidR="00401FB6" w14:paraId="7D1D0D4E" w14:textId="77777777" w:rsidTr="00E96A38">
              <w:tc>
                <w:tcPr>
                  <w:tcW w:w="3268" w:type="dxa"/>
                  <w:shd w:val="clear" w:color="auto" w:fill="C6D9F1" w:themeFill="text2" w:themeFillTint="33"/>
                </w:tcPr>
                <w:p w14:paraId="16A4458E" w14:textId="5EB016AB" w:rsidR="00401FB6" w:rsidRDefault="00401FB6" w:rsidP="00401FB6">
                  <w:pPr>
                    <w:widowControl w:val="0"/>
                    <w:autoSpaceDE w:val="0"/>
                    <w:autoSpaceDN w:val="0"/>
                    <w:adjustRightInd w:val="0"/>
                    <w:snapToGrid w:val="0"/>
                    <w:jc w:val="both"/>
                  </w:pPr>
                  <w:r w:rsidRPr="00C23DC2">
                    <w:t xml:space="preserve">Multimediální učebny  </w:t>
                  </w:r>
                </w:p>
              </w:tc>
              <w:tc>
                <w:tcPr>
                  <w:tcW w:w="1800" w:type="dxa"/>
                  <w:shd w:val="clear" w:color="auto" w:fill="C6D9F1" w:themeFill="text2" w:themeFillTint="33"/>
                </w:tcPr>
                <w:p w14:paraId="370D06AB" w14:textId="77777777" w:rsidR="00401FB6" w:rsidRDefault="00401FB6" w:rsidP="00401FB6">
                  <w:pPr>
                    <w:widowControl w:val="0"/>
                    <w:autoSpaceDE w:val="0"/>
                    <w:autoSpaceDN w:val="0"/>
                    <w:adjustRightInd w:val="0"/>
                    <w:snapToGrid w:val="0"/>
                    <w:jc w:val="both"/>
                  </w:pPr>
                  <w:r w:rsidRPr="0060227B">
                    <w:t>m</w:t>
                  </w:r>
                  <w:r>
                    <w:t>²</w:t>
                  </w:r>
                  <w:r w:rsidRPr="0060227B">
                    <w:t>/počet míst</w:t>
                  </w:r>
                </w:p>
              </w:tc>
              <w:tc>
                <w:tcPr>
                  <w:tcW w:w="1843" w:type="dxa"/>
                  <w:shd w:val="clear" w:color="auto" w:fill="C6D9F1" w:themeFill="text2" w:themeFillTint="33"/>
                </w:tcPr>
                <w:p w14:paraId="09C59CCD" w14:textId="77777777" w:rsidR="00401FB6" w:rsidRDefault="00401FB6" w:rsidP="00401FB6">
                  <w:pPr>
                    <w:widowControl w:val="0"/>
                    <w:autoSpaceDE w:val="0"/>
                    <w:autoSpaceDN w:val="0"/>
                    <w:adjustRightInd w:val="0"/>
                    <w:snapToGrid w:val="0"/>
                    <w:jc w:val="both"/>
                  </w:pPr>
                  <w:r w:rsidRPr="0060227B">
                    <w:t>FMK/ústav/ateliér</w:t>
                  </w:r>
                </w:p>
              </w:tc>
            </w:tr>
            <w:tr w:rsidR="00401FB6" w14:paraId="0C602AD7" w14:textId="77777777" w:rsidTr="00E96A38">
              <w:tc>
                <w:tcPr>
                  <w:tcW w:w="3268" w:type="dxa"/>
                  <w:vAlign w:val="bottom"/>
                </w:tcPr>
                <w:p w14:paraId="5E946950" w14:textId="1560DB4F" w:rsidR="00401FB6" w:rsidRDefault="00401FB6" w:rsidP="00401FB6">
                  <w:pPr>
                    <w:widowControl w:val="0"/>
                    <w:autoSpaceDE w:val="0"/>
                    <w:autoSpaceDN w:val="0"/>
                    <w:adjustRightInd w:val="0"/>
                    <w:snapToGrid w:val="0"/>
                    <w:jc w:val="both"/>
                  </w:pPr>
                  <w:r w:rsidRPr="00C23DC2">
                    <w:t xml:space="preserve">Multimediální </w:t>
                  </w:r>
                  <w:r>
                    <w:t>učebna</w:t>
                  </w:r>
                  <w:r w:rsidRPr="00C23DC2">
                    <w:t xml:space="preserve"> 41/201</w:t>
                  </w:r>
                </w:p>
              </w:tc>
              <w:tc>
                <w:tcPr>
                  <w:tcW w:w="1800" w:type="dxa"/>
                  <w:vAlign w:val="center"/>
                </w:tcPr>
                <w:p w14:paraId="7E990530" w14:textId="337380C7" w:rsidR="00401FB6" w:rsidRDefault="00401FB6" w:rsidP="00401FB6">
                  <w:pPr>
                    <w:widowControl w:val="0"/>
                    <w:autoSpaceDE w:val="0"/>
                    <w:autoSpaceDN w:val="0"/>
                    <w:adjustRightInd w:val="0"/>
                    <w:snapToGrid w:val="0"/>
                    <w:jc w:val="both"/>
                  </w:pPr>
                  <w:r w:rsidRPr="00C23DC2">
                    <w:t>81,37/80</w:t>
                  </w:r>
                </w:p>
              </w:tc>
              <w:tc>
                <w:tcPr>
                  <w:tcW w:w="1843" w:type="dxa"/>
                  <w:vAlign w:val="bottom"/>
                </w:tcPr>
                <w:p w14:paraId="4F690E8E" w14:textId="5598797F" w:rsidR="00401FB6" w:rsidRDefault="00401FB6" w:rsidP="00401FB6">
                  <w:pPr>
                    <w:widowControl w:val="0"/>
                    <w:autoSpaceDE w:val="0"/>
                    <w:autoSpaceDN w:val="0"/>
                    <w:adjustRightInd w:val="0"/>
                    <w:snapToGrid w:val="0"/>
                    <w:jc w:val="both"/>
                  </w:pPr>
                  <w:r>
                    <w:t>FMK</w:t>
                  </w:r>
                </w:p>
              </w:tc>
            </w:tr>
            <w:tr w:rsidR="00401FB6" w14:paraId="73C113B1" w14:textId="77777777" w:rsidTr="00E96A38">
              <w:tc>
                <w:tcPr>
                  <w:tcW w:w="3268" w:type="dxa"/>
                  <w:vAlign w:val="bottom"/>
                </w:tcPr>
                <w:p w14:paraId="605837FF" w14:textId="33A886C3" w:rsidR="00401FB6" w:rsidRDefault="00401FB6" w:rsidP="00401FB6">
                  <w:pPr>
                    <w:widowControl w:val="0"/>
                    <w:autoSpaceDE w:val="0"/>
                    <w:autoSpaceDN w:val="0"/>
                    <w:adjustRightInd w:val="0"/>
                    <w:snapToGrid w:val="0"/>
                    <w:jc w:val="both"/>
                  </w:pPr>
                  <w:r w:rsidRPr="00C23DC2">
                    <w:t>AV centrum 41/305</w:t>
                  </w:r>
                </w:p>
              </w:tc>
              <w:tc>
                <w:tcPr>
                  <w:tcW w:w="1800" w:type="dxa"/>
                  <w:vAlign w:val="center"/>
                </w:tcPr>
                <w:p w14:paraId="33690CD3" w14:textId="4D2E524C" w:rsidR="00401FB6" w:rsidRDefault="00401FB6" w:rsidP="00401FB6">
                  <w:pPr>
                    <w:widowControl w:val="0"/>
                    <w:autoSpaceDE w:val="0"/>
                    <w:autoSpaceDN w:val="0"/>
                    <w:adjustRightInd w:val="0"/>
                    <w:snapToGrid w:val="0"/>
                    <w:jc w:val="both"/>
                  </w:pPr>
                  <w:r w:rsidRPr="00C23DC2">
                    <w:t>80,1/50</w:t>
                  </w:r>
                </w:p>
              </w:tc>
              <w:tc>
                <w:tcPr>
                  <w:tcW w:w="1843" w:type="dxa"/>
                  <w:vAlign w:val="bottom"/>
                </w:tcPr>
                <w:p w14:paraId="601DD6AA" w14:textId="5579E091" w:rsidR="00401FB6" w:rsidRDefault="00401FB6" w:rsidP="00401FB6">
                  <w:pPr>
                    <w:widowControl w:val="0"/>
                    <w:autoSpaceDE w:val="0"/>
                    <w:autoSpaceDN w:val="0"/>
                    <w:adjustRightInd w:val="0"/>
                    <w:snapToGrid w:val="0"/>
                    <w:jc w:val="both"/>
                  </w:pPr>
                  <w:r>
                    <w:t>FMK</w:t>
                  </w:r>
                </w:p>
              </w:tc>
            </w:tr>
          </w:tbl>
          <w:p w14:paraId="7526F8BA" w14:textId="77777777" w:rsidR="00693D22" w:rsidRPr="00BB0B2C" w:rsidRDefault="00693D22" w:rsidP="00690B89">
            <w:pPr>
              <w:rPr>
                <w:rFonts w:cs="Calibri"/>
              </w:rPr>
            </w:pPr>
          </w:p>
          <w:p w14:paraId="5055D521" w14:textId="589CCF82" w:rsidR="00693D22" w:rsidRDefault="00693D22" w:rsidP="00690B89">
            <w:pPr>
              <w:rPr>
                <w:rFonts w:cs="Calibri"/>
              </w:rPr>
            </w:pPr>
            <w:r>
              <w:rPr>
                <w:rFonts w:cs="Calibri"/>
              </w:rPr>
              <w:t xml:space="preserve">AV centrum </w:t>
            </w:r>
            <w:r w:rsidR="004D0910">
              <w:rPr>
                <w:rFonts w:cs="Calibri"/>
              </w:rPr>
              <w:t>41/</w:t>
            </w:r>
            <w:r>
              <w:rPr>
                <w:rFonts w:cs="Calibri"/>
              </w:rPr>
              <w:t>305: set pro klasickou výuku a prezentace,</w:t>
            </w:r>
            <w:r w:rsidR="004D0910">
              <w:rPr>
                <w:rFonts w:cs="Calibri"/>
              </w:rPr>
              <w:t xml:space="preserve"> </w:t>
            </w:r>
            <w:proofErr w:type="spellStart"/>
            <w:r>
              <w:rPr>
                <w:rFonts w:cs="Calibri"/>
              </w:rPr>
              <w:t>cinem</w:t>
            </w:r>
            <w:proofErr w:type="spellEnd"/>
            <w:r>
              <w:rPr>
                <w:rFonts w:cs="Calibri"/>
              </w:rPr>
              <w:t xml:space="preserve"> set 1. fáze, akustika a rozšíření systému 2. fáze.</w:t>
            </w:r>
          </w:p>
          <w:p w14:paraId="07DE2557" w14:textId="12D189A4" w:rsidR="00693D22" w:rsidRDefault="00693D22" w:rsidP="00690B89">
            <w:pPr>
              <w:rPr>
                <w:rFonts w:cs="Calibri"/>
              </w:rPr>
            </w:pPr>
            <w:r>
              <w:rPr>
                <w:rFonts w:cs="Calibri"/>
              </w:rPr>
              <w:t>G18 (120</w:t>
            </w:r>
            <w:r w:rsidR="00524518">
              <w:rPr>
                <w:rFonts w:cs="Calibri"/>
              </w:rPr>
              <w:t xml:space="preserve"> </w:t>
            </w:r>
            <w:r>
              <w:rPr>
                <w:rFonts w:cs="Calibri"/>
              </w:rPr>
              <w:t>m</w:t>
            </w:r>
            <w:r w:rsidR="00F225C3">
              <w:t>²</w:t>
            </w:r>
            <w:r>
              <w:rPr>
                <w:rFonts w:cs="Calibri"/>
              </w:rPr>
              <w:t>): inovace proběhnou rovněž ve fakultní galerii G18.</w:t>
            </w:r>
          </w:p>
          <w:p w14:paraId="2976678A" w14:textId="77777777" w:rsidR="00693D22" w:rsidRDefault="00693D22" w:rsidP="00690B89"/>
        </w:tc>
      </w:tr>
      <w:tr w:rsidR="00693D22" w14:paraId="298CF8CE" w14:textId="77777777" w:rsidTr="007F7782">
        <w:trPr>
          <w:trHeight w:val="166"/>
        </w:trPr>
        <w:tc>
          <w:tcPr>
            <w:tcW w:w="3368" w:type="dxa"/>
            <w:gridSpan w:val="3"/>
            <w:shd w:val="clear" w:color="auto" w:fill="F7CAAC"/>
          </w:tcPr>
          <w:p w14:paraId="41636C84" w14:textId="4F563E37" w:rsidR="00693D22" w:rsidRDefault="00693D22" w:rsidP="00690B89">
            <w:r w:rsidRPr="004D3AA2">
              <w:rPr>
                <w:b/>
              </w:rPr>
              <w:lastRenderedPageBreak/>
              <w:t>Z toho kapacita</w:t>
            </w:r>
            <w:r>
              <w:rPr>
                <w:b/>
              </w:rPr>
              <w:t xml:space="preserve"> v prostorách v nájmu</w:t>
            </w:r>
          </w:p>
        </w:tc>
        <w:tc>
          <w:tcPr>
            <w:tcW w:w="1274" w:type="dxa"/>
          </w:tcPr>
          <w:p w14:paraId="1E46E9B5" w14:textId="77777777" w:rsidR="00693D22" w:rsidRDefault="00693D22" w:rsidP="00690B89">
            <w:r>
              <w:t>0</w:t>
            </w:r>
          </w:p>
        </w:tc>
        <w:tc>
          <w:tcPr>
            <w:tcW w:w="2321" w:type="dxa"/>
            <w:gridSpan w:val="2"/>
            <w:shd w:val="clear" w:color="auto" w:fill="F7CAAC"/>
          </w:tcPr>
          <w:p w14:paraId="218091DB" w14:textId="77777777" w:rsidR="00693D22" w:rsidRDefault="00693D22" w:rsidP="00690B89">
            <w:r>
              <w:rPr>
                <w:b/>
                <w:shd w:val="clear" w:color="auto" w:fill="F7CAAC"/>
              </w:rPr>
              <w:t>Doba platnosti nájmu</w:t>
            </w:r>
          </w:p>
        </w:tc>
        <w:tc>
          <w:tcPr>
            <w:tcW w:w="2993" w:type="dxa"/>
            <w:gridSpan w:val="2"/>
          </w:tcPr>
          <w:p w14:paraId="5C6854E0" w14:textId="77777777" w:rsidR="00693D22" w:rsidRDefault="00693D22" w:rsidP="00690B89">
            <w:r>
              <w:t>0</w:t>
            </w:r>
          </w:p>
        </w:tc>
      </w:tr>
      <w:tr w:rsidR="00693D22" w14:paraId="3255EC10" w14:textId="77777777" w:rsidTr="007F7782">
        <w:trPr>
          <w:trHeight w:val="135"/>
        </w:trPr>
        <w:tc>
          <w:tcPr>
            <w:tcW w:w="9956" w:type="dxa"/>
            <w:gridSpan w:val="8"/>
            <w:shd w:val="clear" w:color="auto" w:fill="F7CAAC"/>
          </w:tcPr>
          <w:p w14:paraId="2031D21A" w14:textId="77777777" w:rsidR="00693D22" w:rsidRDefault="00693D22" w:rsidP="00690B89">
            <w:r>
              <w:rPr>
                <w:b/>
              </w:rPr>
              <w:t>Kapacita a popis odborné učebny</w:t>
            </w:r>
          </w:p>
        </w:tc>
      </w:tr>
      <w:tr w:rsidR="00693D22" w14:paraId="037B0763" w14:textId="77777777" w:rsidTr="007F7782">
        <w:trPr>
          <w:trHeight w:val="2271"/>
        </w:trPr>
        <w:tc>
          <w:tcPr>
            <w:tcW w:w="9956" w:type="dxa"/>
            <w:gridSpan w:val="8"/>
          </w:tcPr>
          <w:p w14:paraId="1890020D" w14:textId="77777777" w:rsidR="00651299" w:rsidRDefault="00693D22" w:rsidP="00651299">
            <w:pPr>
              <w:pStyle w:val="Bezmezer"/>
              <w:spacing w:before="120" w:after="120"/>
              <w:rPr>
                <w:rFonts w:cs="Calibri"/>
                <w:b/>
                <w:bCs/>
                <w:color w:val="000000"/>
              </w:rPr>
            </w:pPr>
            <w:r w:rsidRPr="00B5602B">
              <w:rPr>
                <w:rFonts w:cs="Calibri"/>
                <w:b/>
                <w:bCs/>
                <w:color w:val="000000"/>
              </w:rPr>
              <w:t>Technologická pracoviště:</w:t>
            </w:r>
          </w:p>
          <w:p w14:paraId="749B7981" w14:textId="1569A7D0" w:rsidR="00651299" w:rsidRPr="00061684" w:rsidRDefault="00651299" w:rsidP="00061684">
            <w:pPr>
              <w:pStyle w:val="Bezmezer"/>
              <w:spacing w:before="120" w:after="120"/>
              <w:jc w:val="both"/>
            </w:pPr>
            <w:r>
              <w:t xml:space="preserve">Tiskové centrum FMK je vybaveno dvěma plottery EPSON 9900 s šířkou tisku 110 cm a velkoformátovou tiskárnou HP Latex 365 s šířkou 163 cm. Tiskárny jsou připojeny k softwarovému </w:t>
            </w:r>
            <w:proofErr w:type="spellStart"/>
            <w:r>
              <w:t>RIPu</w:t>
            </w:r>
            <w:proofErr w:type="spellEnd"/>
            <w:r>
              <w:t xml:space="preserve"> EFI </w:t>
            </w:r>
            <w:proofErr w:type="spellStart"/>
            <w:r>
              <w:t>Fiery</w:t>
            </w:r>
            <w:proofErr w:type="spellEnd"/>
            <w:r>
              <w:t xml:space="preserve"> XF. K dispozici je také profesionální produkční tiskové zařízení Konica Minolta </w:t>
            </w:r>
            <w:proofErr w:type="spellStart"/>
            <w:r>
              <w:t>AccurioPrint</w:t>
            </w:r>
            <w:proofErr w:type="spellEnd"/>
            <w:r>
              <w:t xml:space="preserve"> C3070L. </w:t>
            </w:r>
            <w:proofErr w:type="spellStart"/>
            <w:r>
              <w:t>PrintCentrum</w:t>
            </w:r>
            <w:proofErr w:type="spellEnd"/>
            <w:r>
              <w:t xml:space="preserve"> disponuje také laminovacím strojem o šířce 110 cm. Studenti mohou využívat také multifunkční zařízení, napojena </w:t>
            </w:r>
            <w:proofErr w:type="spellStart"/>
            <w:r>
              <w:t>ná</w:t>
            </w:r>
            <w:proofErr w:type="spellEnd"/>
            <w:r>
              <w:t xml:space="preserve"> platební systém </w:t>
            </w:r>
            <w:proofErr w:type="spellStart"/>
            <w:r>
              <w:t>SafeQ</w:t>
            </w:r>
            <w:proofErr w:type="spellEnd"/>
            <w:r>
              <w:t>.</w:t>
            </w:r>
          </w:p>
          <w:p w14:paraId="62E62863" w14:textId="33429EED" w:rsidR="00693D22" w:rsidRPr="00B5602B" w:rsidRDefault="00693D22" w:rsidP="001649CA">
            <w:pPr>
              <w:spacing w:after="120"/>
              <w:rPr>
                <w:rFonts w:cs="Calibri"/>
                <w:b/>
                <w:bCs/>
              </w:rPr>
            </w:pPr>
            <w:r w:rsidRPr="00B5602B">
              <w:rPr>
                <w:rFonts w:cs="Calibri"/>
                <w:b/>
                <w:bCs/>
              </w:rPr>
              <w:t xml:space="preserve">Laboratoř </w:t>
            </w:r>
            <w:proofErr w:type="spellStart"/>
            <w:r w:rsidRPr="00B5602B">
              <w:rPr>
                <w:rFonts w:cs="Calibri"/>
                <w:b/>
                <w:bCs/>
              </w:rPr>
              <w:t>RedLab</w:t>
            </w:r>
            <w:proofErr w:type="spellEnd"/>
            <w:r w:rsidRPr="00B5602B">
              <w:rPr>
                <w:rFonts w:cs="Calibri"/>
                <w:b/>
                <w:bCs/>
              </w:rPr>
              <w:t>:</w:t>
            </w:r>
          </w:p>
          <w:p w14:paraId="1E52B94C" w14:textId="77777777" w:rsidR="00693D22" w:rsidRDefault="0052461C" w:rsidP="00B5602B">
            <w:pPr>
              <w:widowControl w:val="0"/>
              <w:autoSpaceDE w:val="0"/>
              <w:autoSpaceDN w:val="0"/>
              <w:adjustRightInd w:val="0"/>
              <w:snapToGrid w:val="0"/>
              <w:spacing w:after="120"/>
              <w:jc w:val="both"/>
              <w:rPr>
                <w:rFonts w:cs="Calibri"/>
              </w:rPr>
            </w:pPr>
            <w:r>
              <w:rPr>
                <w:rFonts w:cs="Calibri"/>
              </w:rPr>
              <w:t>K</w:t>
            </w:r>
            <w:r w:rsidR="00693D22">
              <w:rPr>
                <w:rFonts w:cs="Calibri"/>
              </w:rPr>
              <w:t>reativní díln</w:t>
            </w:r>
            <w:r>
              <w:rPr>
                <w:rFonts w:cs="Calibri"/>
              </w:rPr>
              <w:t>a</w:t>
            </w:r>
            <w:r w:rsidR="00693D22">
              <w:rPr>
                <w:rFonts w:cs="Calibri"/>
              </w:rPr>
              <w:t xml:space="preserve"> bude vybavena: </w:t>
            </w:r>
            <w:r w:rsidR="00693D22" w:rsidRPr="00036869">
              <w:rPr>
                <w:rFonts w:cs="Calibri"/>
              </w:rPr>
              <w:t>PC stanice, HMD1, HMD2</w:t>
            </w:r>
            <w:r w:rsidR="0084756F">
              <w:rPr>
                <w:rFonts w:cs="Calibri"/>
              </w:rPr>
              <w:t xml:space="preserve"> </w:t>
            </w:r>
            <w:r w:rsidR="00693D22" w:rsidRPr="00036869">
              <w:rPr>
                <w:rFonts w:cs="Calibri"/>
              </w:rPr>
              <w:t>(</w:t>
            </w:r>
            <w:proofErr w:type="spellStart"/>
            <w:r w:rsidR="00693D22" w:rsidRPr="00036869">
              <w:rPr>
                <w:rFonts w:cs="Calibri"/>
              </w:rPr>
              <w:t>eyetracking</w:t>
            </w:r>
            <w:proofErr w:type="spellEnd"/>
            <w:r w:rsidR="00693D22" w:rsidRPr="00036869">
              <w:rPr>
                <w:rFonts w:cs="Calibri"/>
              </w:rPr>
              <w:t xml:space="preserve">), </w:t>
            </w:r>
            <w:r w:rsidR="00E82FB0">
              <w:rPr>
                <w:rFonts w:cs="Calibri"/>
              </w:rPr>
              <w:t>z</w:t>
            </w:r>
            <w:r w:rsidR="00693D22" w:rsidRPr="00036869">
              <w:rPr>
                <w:rFonts w:cs="Calibri"/>
              </w:rPr>
              <w:t>ákl.</w:t>
            </w:r>
            <w:r w:rsidR="000B7294">
              <w:rPr>
                <w:rFonts w:cs="Calibri"/>
              </w:rPr>
              <w:t xml:space="preserve"> </w:t>
            </w:r>
            <w:r w:rsidR="00693D22" w:rsidRPr="00036869">
              <w:rPr>
                <w:rFonts w:cs="Calibri"/>
              </w:rPr>
              <w:t xml:space="preserve">stanice, </w:t>
            </w:r>
            <w:r w:rsidR="00E82FB0">
              <w:rPr>
                <w:rFonts w:cs="Calibri"/>
              </w:rPr>
              <w:t>b</w:t>
            </w:r>
            <w:r w:rsidR="00693D22" w:rsidRPr="00036869">
              <w:rPr>
                <w:rFonts w:cs="Calibri"/>
              </w:rPr>
              <w:t>ezdr</w:t>
            </w:r>
            <w:r w:rsidR="00A236C7">
              <w:rPr>
                <w:rFonts w:cs="Calibri"/>
              </w:rPr>
              <w:t>á</w:t>
            </w:r>
            <w:r w:rsidR="00693D22" w:rsidRPr="00036869">
              <w:rPr>
                <w:rFonts w:cs="Calibri"/>
              </w:rPr>
              <w:t xml:space="preserve">tová komunikace, </w:t>
            </w:r>
            <w:r w:rsidR="00E82FB0">
              <w:rPr>
                <w:rFonts w:cs="Calibri"/>
              </w:rPr>
              <w:t>k</w:t>
            </w:r>
            <w:r w:rsidR="00693D22" w:rsidRPr="00036869">
              <w:rPr>
                <w:rFonts w:cs="Calibri"/>
              </w:rPr>
              <w:t xml:space="preserve">amera/fotoaparát, </w:t>
            </w:r>
            <w:r w:rsidR="00E82FB0">
              <w:rPr>
                <w:rFonts w:cs="Calibri"/>
              </w:rPr>
              <w:t>s</w:t>
            </w:r>
            <w:r w:rsidR="00693D22" w:rsidRPr="00036869">
              <w:rPr>
                <w:rFonts w:cs="Calibri"/>
              </w:rPr>
              <w:t xml:space="preserve">nímání lidského pohybu, </w:t>
            </w:r>
            <w:r w:rsidR="00E82FB0">
              <w:rPr>
                <w:rFonts w:cs="Calibri"/>
              </w:rPr>
              <w:t>s</w:t>
            </w:r>
            <w:r w:rsidR="00693D22" w:rsidRPr="00036869">
              <w:rPr>
                <w:rFonts w:cs="Calibri"/>
              </w:rPr>
              <w:t xml:space="preserve">kener </w:t>
            </w:r>
            <w:r w:rsidR="00E82FB0">
              <w:rPr>
                <w:rFonts w:cs="Calibri"/>
              </w:rPr>
              <w:t>s</w:t>
            </w:r>
            <w:r w:rsidR="00693D22" w:rsidRPr="00036869">
              <w:rPr>
                <w:rFonts w:cs="Calibri"/>
              </w:rPr>
              <w:t xml:space="preserve"> </w:t>
            </w:r>
            <w:r w:rsidR="00E82FB0">
              <w:rPr>
                <w:rFonts w:cs="Calibri"/>
              </w:rPr>
              <w:t>o</w:t>
            </w:r>
            <w:r w:rsidR="00693D22" w:rsidRPr="00036869">
              <w:rPr>
                <w:rFonts w:cs="Calibri"/>
              </w:rPr>
              <w:t>vládací</w:t>
            </w:r>
            <w:r w:rsidR="00E82FB0">
              <w:rPr>
                <w:rFonts w:cs="Calibri"/>
              </w:rPr>
              <w:t>m</w:t>
            </w:r>
            <w:r w:rsidR="00693D22" w:rsidRPr="00036869">
              <w:rPr>
                <w:rFonts w:cs="Calibri"/>
              </w:rPr>
              <w:t xml:space="preserve"> zařízení</w:t>
            </w:r>
            <w:r w:rsidR="00E82FB0">
              <w:rPr>
                <w:rFonts w:cs="Calibri"/>
              </w:rPr>
              <w:t>m</w:t>
            </w:r>
            <w:r w:rsidR="00693D22" w:rsidRPr="00036869">
              <w:rPr>
                <w:rFonts w:cs="Calibri"/>
              </w:rPr>
              <w:t xml:space="preserve">, </w:t>
            </w:r>
            <w:r w:rsidR="00E82FB0">
              <w:rPr>
                <w:rFonts w:cs="Calibri"/>
              </w:rPr>
              <w:t>s</w:t>
            </w:r>
            <w:r w:rsidR="00693D22" w:rsidRPr="00036869">
              <w:rPr>
                <w:rFonts w:cs="Calibri"/>
              </w:rPr>
              <w:t>nímání po</w:t>
            </w:r>
            <w:r w:rsidR="00A236C7">
              <w:rPr>
                <w:rFonts w:cs="Calibri"/>
              </w:rPr>
              <w:t>h</w:t>
            </w:r>
            <w:r w:rsidR="00693D22" w:rsidRPr="00036869">
              <w:rPr>
                <w:rFonts w:cs="Calibri"/>
              </w:rPr>
              <w:t xml:space="preserve">ybu rukou, </w:t>
            </w:r>
            <w:r w:rsidR="00E82FB0">
              <w:rPr>
                <w:rFonts w:cs="Calibri"/>
              </w:rPr>
              <w:t>p</w:t>
            </w:r>
            <w:r w:rsidR="00693D22" w:rsidRPr="00036869">
              <w:rPr>
                <w:rFonts w:cs="Calibri"/>
              </w:rPr>
              <w:t xml:space="preserve">ohybové </w:t>
            </w:r>
            <w:proofErr w:type="spellStart"/>
            <w:r w:rsidR="00693D22" w:rsidRPr="00036869">
              <w:rPr>
                <w:rFonts w:cs="Calibri"/>
              </w:rPr>
              <w:t>trackery</w:t>
            </w:r>
            <w:proofErr w:type="spellEnd"/>
            <w:r w:rsidR="00693D22" w:rsidRPr="00036869">
              <w:rPr>
                <w:rFonts w:cs="Calibri"/>
              </w:rPr>
              <w:t xml:space="preserve">, </w:t>
            </w:r>
            <w:r w:rsidR="00E82FB0">
              <w:rPr>
                <w:rFonts w:cs="Calibri"/>
              </w:rPr>
              <w:t>s</w:t>
            </w:r>
            <w:r w:rsidR="00693D22" w:rsidRPr="00036869">
              <w:rPr>
                <w:rFonts w:cs="Calibri"/>
              </w:rPr>
              <w:t xml:space="preserve">nímání mimiky, </w:t>
            </w:r>
            <w:r w:rsidR="00E82FB0">
              <w:rPr>
                <w:rFonts w:cs="Calibri"/>
              </w:rPr>
              <w:t>s</w:t>
            </w:r>
            <w:r w:rsidR="00693D22" w:rsidRPr="00036869">
              <w:rPr>
                <w:rFonts w:cs="Calibri"/>
              </w:rPr>
              <w:t>větla.</w:t>
            </w:r>
          </w:p>
          <w:p w14:paraId="33A34799" w14:textId="77777777" w:rsidR="00BB6F33" w:rsidRDefault="00BB6F33" w:rsidP="00B5602B">
            <w:pPr>
              <w:widowControl w:val="0"/>
              <w:autoSpaceDE w:val="0"/>
              <w:autoSpaceDN w:val="0"/>
              <w:adjustRightInd w:val="0"/>
              <w:snapToGrid w:val="0"/>
              <w:spacing w:after="120"/>
              <w:jc w:val="both"/>
              <w:rPr>
                <w:rFonts w:cs="Calibri"/>
                <w:b/>
                <w:bCs/>
              </w:rPr>
            </w:pPr>
            <w:r w:rsidRPr="00B5602B">
              <w:rPr>
                <w:rFonts w:cs="Calibri"/>
                <w:b/>
                <w:bCs/>
              </w:rPr>
              <w:t>Laboratoř</w:t>
            </w:r>
            <w:r>
              <w:rPr>
                <w:rFonts w:cs="Calibri"/>
                <w:b/>
                <w:bCs/>
              </w:rPr>
              <w:t xml:space="preserve"> virtuální reality:</w:t>
            </w:r>
          </w:p>
          <w:p w14:paraId="7B158422" w14:textId="0CFEA6BB" w:rsidR="00BB6F33" w:rsidRPr="00BB6F33" w:rsidRDefault="00BB6F33" w:rsidP="00B5602B">
            <w:pPr>
              <w:widowControl w:val="0"/>
              <w:autoSpaceDE w:val="0"/>
              <w:autoSpaceDN w:val="0"/>
              <w:adjustRightInd w:val="0"/>
              <w:snapToGrid w:val="0"/>
              <w:spacing w:after="120"/>
              <w:jc w:val="both"/>
            </w:pPr>
            <w:r w:rsidRPr="00BB6F33">
              <w:rPr>
                <w:rFonts w:cs="Calibri"/>
                <w:bCs/>
              </w:rPr>
              <w:t>V učebně č. 159 bude z prostředků NPO vybudována laboratoř virtuální reality.</w:t>
            </w:r>
          </w:p>
        </w:tc>
      </w:tr>
      <w:tr w:rsidR="00693D22" w14:paraId="13B482AA" w14:textId="77777777" w:rsidTr="007F7782">
        <w:trPr>
          <w:trHeight w:val="135"/>
        </w:trPr>
        <w:tc>
          <w:tcPr>
            <w:tcW w:w="3294" w:type="dxa"/>
            <w:gridSpan w:val="2"/>
            <w:shd w:val="clear" w:color="auto" w:fill="F7CAAC"/>
          </w:tcPr>
          <w:p w14:paraId="21D71E55" w14:textId="77777777" w:rsidR="00693D22" w:rsidRDefault="00693D22" w:rsidP="00690B89">
            <w:pPr>
              <w:rPr>
                <w:b/>
              </w:rPr>
            </w:pPr>
            <w:r w:rsidRPr="004D3AA2">
              <w:rPr>
                <w:b/>
              </w:rPr>
              <w:t>Z toho kapacita</w:t>
            </w:r>
            <w:r>
              <w:rPr>
                <w:b/>
              </w:rPr>
              <w:t xml:space="preserve"> v prostorách v nájmu</w:t>
            </w:r>
          </w:p>
        </w:tc>
        <w:tc>
          <w:tcPr>
            <w:tcW w:w="1400" w:type="dxa"/>
            <w:gridSpan w:val="3"/>
          </w:tcPr>
          <w:p w14:paraId="54B373A7" w14:textId="77777777" w:rsidR="00693D22" w:rsidRDefault="00693D22" w:rsidP="00690B89">
            <w:pPr>
              <w:rPr>
                <w:b/>
              </w:rPr>
            </w:pPr>
            <w:r>
              <w:rPr>
                <w:b/>
              </w:rPr>
              <w:t>0</w:t>
            </w:r>
          </w:p>
        </w:tc>
        <w:tc>
          <w:tcPr>
            <w:tcW w:w="2347" w:type="dxa"/>
            <w:gridSpan w:val="2"/>
            <w:shd w:val="clear" w:color="auto" w:fill="F7CAAC"/>
          </w:tcPr>
          <w:p w14:paraId="0368A02B" w14:textId="77777777" w:rsidR="00693D22" w:rsidRDefault="00693D22" w:rsidP="00690B89">
            <w:pPr>
              <w:rPr>
                <w:b/>
              </w:rPr>
            </w:pPr>
            <w:r>
              <w:rPr>
                <w:b/>
                <w:shd w:val="clear" w:color="auto" w:fill="F7CAAC"/>
              </w:rPr>
              <w:t>Doba platnosti nájmu</w:t>
            </w:r>
          </w:p>
        </w:tc>
        <w:tc>
          <w:tcPr>
            <w:tcW w:w="2915" w:type="dxa"/>
          </w:tcPr>
          <w:p w14:paraId="5FD54492" w14:textId="77777777" w:rsidR="00693D22" w:rsidRDefault="00693D22" w:rsidP="00690B89">
            <w:pPr>
              <w:rPr>
                <w:b/>
              </w:rPr>
            </w:pPr>
            <w:r>
              <w:rPr>
                <w:b/>
              </w:rPr>
              <w:t>0</w:t>
            </w:r>
          </w:p>
        </w:tc>
      </w:tr>
      <w:tr w:rsidR="00693D22" w14:paraId="5BD7EBAB" w14:textId="77777777" w:rsidTr="007F7782">
        <w:trPr>
          <w:trHeight w:val="135"/>
        </w:trPr>
        <w:tc>
          <w:tcPr>
            <w:tcW w:w="9956" w:type="dxa"/>
            <w:gridSpan w:val="8"/>
            <w:shd w:val="clear" w:color="auto" w:fill="F7CAAC"/>
          </w:tcPr>
          <w:p w14:paraId="0F055D45" w14:textId="77777777" w:rsidR="00693D22" w:rsidRDefault="00693D22" w:rsidP="00690B89">
            <w:pPr>
              <w:rPr>
                <w:b/>
              </w:rPr>
            </w:pPr>
            <w:r>
              <w:rPr>
                <w:b/>
              </w:rPr>
              <w:t xml:space="preserve">Vyjádření orgánu </w:t>
            </w:r>
            <w:r>
              <w:rPr>
                <w:b/>
                <w:shd w:val="clear" w:color="auto" w:fill="F7CAAC"/>
              </w:rPr>
              <w:t>hygienické služby ze dne</w:t>
            </w:r>
          </w:p>
        </w:tc>
      </w:tr>
      <w:tr w:rsidR="00693D22" w14:paraId="09BD74CF" w14:textId="77777777" w:rsidTr="00311B61">
        <w:trPr>
          <w:trHeight w:val="529"/>
        </w:trPr>
        <w:tc>
          <w:tcPr>
            <w:tcW w:w="9956" w:type="dxa"/>
            <w:gridSpan w:val="8"/>
          </w:tcPr>
          <w:p w14:paraId="2E71919C" w14:textId="77777777" w:rsidR="00693D22" w:rsidRDefault="00693D22" w:rsidP="00690B89"/>
          <w:p w14:paraId="0578E387" w14:textId="040A4EF1" w:rsidR="00DE5C45" w:rsidRDefault="00DE5C45" w:rsidP="00690B89"/>
        </w:tc>
      </w:tr>
      <w:tr w:rsidR="00693D22" w14:paraId="06D3D500" w14:textId="77777777" w:rsidTr="007F7782">
        <w:trPr>
          <w:trHeight w:val="205"/>
        </w:trPr>
        <w:tc>
          <w:tcPr>
            <w:tcW w:w="9956" w:type="dxa"/>
            <w:gridSpan w:val="8"/>
            <w:shd w:val="clear" w:color="auto" w:fill="F7CAAC"/>
          </w:tcPr>
          <w:p w14:paraId="4436D69B" w14:textId="77777777" w:rsidR="00693D22" w:rsidRDefault="00693D22" w:rsidP="00690B89">
            <w:pPr>
              <w:rPr>
                <w:b/>
              </w:rPr>
            </w:pPr>
            <w:r>
              <w:rPr>
                <w:b/>
              </w:rPr>
              <w:t>Opatření a podmínky k zajištění rovného přístupu</w:t>
            </w:r>
          </w:p>
        </w:tc>
      </w:tr>
      <w:tr w:rsidR="00693D22" w14:paraId="507021E4" w14:textId="77777777" w:rsidTr="007F7782">
        <w:trPr>
          <w:trHeight w:val="2411"/>
        </w:trPr>
        <w:tc>
          <w:tcPr>
            <w:tcW w:w="9956" w:type="dxa"/>
            <w:gridSpan w:val="8"/>
          </w:tcPr>
          <w:p w14:paraId="079F0891" w14:textId="2CCA1F57" w:rsidR="00693D22" w:rsidRDefault="00693D22" w:rsidP="001649CA">
            <w:pPr>
              <w:pStyle w:val="Bezmezer"/>
              <w:spacing w:before="120" w:after="120"/>
              <w:jc w:val="both"/>
            </w:pPr>
            <w:r w:rsidRPr="00185784">
              <w:t>Celouniverzitní pracoviště pro pomoc studentům UTB, student</w:t>
            </w:r>
            <w:r w:rsidRPr="004E0537">
              <w:t>ům</w:t>
            </w:r>
            <w:r w:rsidRPr="00185784">
              <w:t xml:space="preserve"> se specifickými potřebami,</w:t>
            </w:r>
            <w:r w:rsidRPr="004E0537">
              <w:t xml:space="preserve"> </w:t>
            </w:r>
            <w:r w:rsidRPr="00185784">
              <w:t xml:space="preserve">vyučujícím </w:t>
            </w:r>
            <w:r w:rsidR="00A670BB">
              <w:br/>
            </w:r>
            <w:r w:rsidRPr="00185784">
              <w:t xml:space="preserve">a zaměstnancům UTB je </w:t>
            </w:r>
            <w:r w:rsidRPr="00962740">
              <w:rPr>
                <w:i/>
              </w:rPr>
              <w:t xml:space="preserve">Akademická poradna UTB </w:t>
            </w:r>
            <w:r w:rsidRPr="00185784">
              <w:t xml:space="preserve">(dále jen </w:t>
            </w:r>
            <w:r w:rsidRPr="004E0537">
              <w:t>„</w:t>
            </w:r>
            <w:r w:rsidRPr="00185784">
              <w:t>APO</w:t>
            </w:r>
            <w:r w:rsidRPr="004E0537">
              <w:t>“</w:t>
            </w:r>
            <w:r w:rsidRPr="00185784">
              <w:t>)</w:t>
            </w:r>
            <w:r>
              <w:rPr>
                <w:rStyle w:val="Znakapoznpodarou"/>
                <w:rFonts w:cs="Calibri"/>
                <w:color w:val="000000"/>
              </w:rPr>
              <w:footnoteReference w:id="6"/>
            </w:r>
            <w:r>
              <w:t>, která současně nabízí i psychologické poradenství.</w:t>
            </w:r>
            <w:r w:rsidRPr="00185784">
              <w:t xml:space="preserve"> Hlavním úkolem </w:t>
            </w:r>
            <w:r w:rsidRPr="004E0537">
              <w:t xml:space="preserve">APO </w:t>
            </w:r>
            <w:r w:rsidRPr="00185784">
              <w:t xml:space="preserve">je zajišťovat, aby studijní </w:t>
            </w:r>
            <w:r>
              <w:t>programy</w:t>
            </w:r>
            <w:r w:rsidRPr="00185784">
              <w:t xml:space="preserve"> </w:t>
            </w:r>
            <w:r>
              <w:t>uskutečňované</w:t>
            </w:r>
            <w:r w:rsidRPr="00185784">
              <w:t xml:space="preserve"> na </w:t>
            </w:r>
            <w:r>
              <w:t xml:space="preserve">UTB </w:t>
            </w:r>
            <w:r w:rsidRPr="00185784">
              <w:t>byly v největší možné míře přístupné</w:t>
            </w:r>
            <w:r>
              <w:t xml:space="preserve"> </w:t>
            </w:r>
            <w:r w:rsidR="001649CA">
              <w:br/>
            </w:r>
            <w:r w:rsidRPr="00185784">
              <w:t xml:space="preserve">i studentům nevidomým a slabozrakým, neslyšícím a nedoslýchavým, s pohybovým handicapem, psychickými a dalšími obtížemi. </w:t>
            </w:r>
          </w:p>
          <w:p w14:paraId="7B18528D" w14:textId="77777777" w:rsidR="00693D22" w:rsidRPr="00185784" w:rsidRDefault="00693D22" w:rsidP="00B5602B">
            <w:pPr>
              <w:pStyle w:val="Bezmezer"/>
              <w:jc w:val="both"/>
            </w:pPr>
            <w:r w:rsidRPr="00185784">
              <w:t>Nad rámec služeb APO j</w:t>
            </w:r>
            <w:r w:rsidRPr="004E0537">
              <w:t>sou</w:t>
            </w:r>
            <w:r w:rsidRPr="00185784">
              <w:t xml:space="preserve"> uchazečům se specifickými potřebami o studium na UTB poskytovány služby týkající se: předávání informací již před přihlášením na daný </w:t>
            </w:r>
            <w:r>
              <w:t>studijní program</w:t>
            </w:r>
            <w:r w:rsidRPr="00185784">
              <w:t xml:space="preserve">, informování o možnosti přítomnosti osobního asistenta nebo </w:t>
            </w:r>
            <w:proofErr w:type="spellStart"/>
            <w:r w:rsidRPr="00185784">
              <w:t>přepisovatelského</w:t>
            </w:r>
            <w:proofErr w:type="spellEnd"/>
            <w:r w:rsidRPr="00185784">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p w14:paraId="6F23EE0B" w14:textId="77777777" w:rsidR="00693D22" w:rsidRDefault="00693D22" w:rsidP="00690B89"/>
        </w:tc>
      </w:tr>
    </w:tbl>
    <w:p w14:paraId="4FAD085C" w14:textId="77777777" w:rsidR="00693D22" w:rsidRDefault="00693D22">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736"/>
      </w:tblGrid>
      <w:tr w:rsidR="001649CA" w14:paraId="175F82C4" w14:textId="77777777" w:rsidTr="0006183F">
        <w:tc>
          <w:tcPr>
            <w:tcW w:w="9956" w:type="dxa"/>
            <w:gridSpan w:val="2"/>
            <w:tcBorders>
              <w:bottom w:val="double" w:sz="4" w:space="0" w:color="auto"/>
            </w:tcBorders>
            <w:shd w:val="clear" w:color="auto" w:fill="BDD6EE"/>
          </w:tcPr>
          <w:p w14:paraId="2C06AE75" w14:textId="77777777" w:rsidR="001649CA" w:rsidRDefault="001649CA" w:rsidP="00690B89">
            <w:pPr>
              <w:jc w:val="both"/>
              <w:rPr>
                <w:b/>
                <w:sz w:val="28"/>
              </w:rPr>
            </w:pPr>
            <w:r>
              <w:rPr>
                <w:b/>
                <w:sz w:val="28"/>
              </w:rPr>
              <w:lastRenderedPageBreak/>
              <w:t>C-V – Finanční zabezpečení studijního programu</w:t>
            </w:r>
          </w:p>
        </w:tc>
      </w:tr>
      <w:tr w:rsidR="001649CA" w14:paraId="74BDBAEB" w14:textId="77777777" w:rsidTr="0006183F">
        <w:tc>
          <w:tcPr>
            <w:tcW w:w="4220" w:type="dxa"/>
            <w:tcBorders>
              <w:top w:val="single" w:sz="12" w:space="0" w:color="auto"/>
            </w:tcBorders>
            <w:shd w:val="clear" w:color="auto" w:fill="F7CAAC"/>
          </w:tcPr>
          <w:p w14:paraId="46285EE3" w14:textId="77777777" w:rsidR="001649CA" w:rsidRDefault="001649CA" w:rsidP="00690B89">
            <w:pPr>
              <w:jc w:val="both"/>
              <w:rPr>
                <w:b/>
              </w:rPr>
            </w:pPr>
            <w:r w:rsidRPr="004D3AA2">
              <w:rPr>
                <w:b/>
              </w:rPr>
              <w:t>Vzdělávací činnost vysoké školy</w:t>
            </w:r>
            <w:r>
              <w:rPr>
                <w:b/>
              </w:rPr>
              <w:t xml:space="preserve"> financovaná ze státního rozpočtu</w:t>
            </w:r>
          </w:p>
        </w:tc>
        <w:tc>
          <w:tcPr>
            <w:tcW w:w="5736" w:type="dxa"/>
            <w:tcBorders>
              <w:top w:val="single" w:sz="12" w:space="0" w:color="auto"/>
            </w:tcBorders>
            <w:shd w:val="clear" w:color="auto" w:fill="FFFFFF"/>
          </w:tcPr>
          <w:p w14:paraId="15CD0176" w14:textId="77777777" w:rsidR="001649CA" w:rsidRDefault="001649CA" w:rsidP="00690B89">
            <w:pPr>
              <w:jc w:val="both"/>
              <w:rPr>
                <w:bCs/>
              </w:rPr>
            </w:pPr>
            <w:r>
              <w:rPr>
                <w:bCs/>
              </w:rPr>
              <w:t xml:space="preserve">ano </w:t>
            </w:r>
          </w:p>
        </w:tc>
      </w:tr>
      <w:tr w:rsidR="001649CA" w14:paraId="2581597F" w14:textId="77777777" w:rsidTr="0006183F">
        <w:tc>
          <w:tcPr>
            <w:tcW w:w="9956" w:type="dxa"/>
            <w:gridSpan w:val="2"/>
            <w:shd w:val="clear" w:color="auto" w:fill="F7CAAC"/>
          </w:tcPr>
          <w:p w14:paraId="2DB8CC46" w14:textId="77777777" w:rsidR="001649CA" w:rsidRDefault="001649CA" w:rsidP="00690B89">
            <w:pPr>
              <w:jc w:val="both"/>
              <w:rPr>
                <w:b/>
              </w:rPr>
            </w:pPr>
            <w:r>
              <w:rPr>
                <w:b/>
              </w:rPr>
              <w:t>Zhodnocení předpokládaných nákladů a zdrojů na uskutečňování studijního programu</w:t>
            </w:r>
          </w:p>
        </w:tc>
      </w:tr>
      <w:tr w:rsidR="001649CA" w14:paraId="03159E46" w14:textId="77777777" w:rsidTr="0006183F">
        <w:trPr>
          <w:trHeight w:val="2360"/>
        </w:trPr>
        <w:tc>
          <w:tcPr>
            <w:tcW w:w="9956" w:type="dxa"/>
            <w:gridSpan w:val="2"/>
          </w:tcPr>
          <w:p w14:paraId="6E531C39" w14:textId="6C0B9799" w:rsidR="001649CA" w:rsidRDefault="001649CA" w:rsidP="0006183F">
            <w:pPr>
              <w:spacing w:before="120" w:after="120"/>
              <w:jc w:val="both"/>
            </w:pPr>
            <w:r>
              <w:t xml:space="preserve">FMK připravuje pro výuku BSP KODK studijní prostory, které jsou kvalitně technicky a technologicky vybaveny. Umožňuje to projekt NPO, který FMK v r. 2022 získala právě pro připravovaný </w:t>
            </w:r>
            <w:r w:rsidR="008B6D57">
              <w:t xml:space="preserve">studijní </w:t>
            </w:r>
            <w:r>
              <w:t xml:space="preserve">program KODK. Nové vybavení pomůckami a výukovým zařízením tak bude odpovídat typu programu, jeho obsahu, cílům a příslušné oblasti vzdělávání včetně počtu studentů. </w:t>
            </w:r>
          </w:p>
          <w:p w14:paraId="056EB4AA" w14:textId="596DF2C2" w:rsidR="001649CA" w:rsidRDefault="001649CA" w:rsidP="0006183F">
            <w:pPr>
              <w:spacing w:after="120"/>
              <w:jc w:val="both"/>
            </w:pPr>
            <w:r>
              <w:t xml:space="preserve">FMK průběžně sleduje předpokládané finanční prostředky </w:t>
            </w:r>
            <w:r w:rsidR="009E16B9">
              <w:t>k</w:t>
            </w:r>
            <w:r w:rsidR="0023045F">
              <w:t xml:space="preserve"> </w:t>
            </w:r>
            <w:r>
              <w:t xml:space="preserve">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w:t>
            </w:r>
            <w:r w:rsidR="0023045F">
              <w:br/>
            </w:r>
            <w:r>
              <w:t>a z tohoto pohledu má FMK zajištěny odpovídající zdroje na pokrytí těchto nákladů i se střednědobým výhledem na vývoj financí. Výroční zpráv</w:t>
            </w:r>
            <w:r w:rsidR="002E1F55">
              <w:t>y</w:t>
            </w:r>
            <w:r>
              <w:t xml:space="preserve"> o hospodaření UTB </w:t>
            </w:r>
            <w:r w:rsidR="002E1F55">
              <w:t xml:space="preserve">a FMK </w:t>
            </w:r>
            <w:r>
              <w:t>j</w:t>
            </w:r>
            <w:r w:rsidR="002E1F55">
              <w:t>sou</w:t>
            </w:r>
            <w:r>
              <w:t xml:space="preserve"> veřejn</w:t>
            </w:r>
            <w:r w:rsidR="002E1F55">
              <w:t>é</w:t>
            </w:r>
            <w:r>
              <w:t xml:space="preserve"> dokument</w:t>
            </w:r>
            <w:r w:rsidR="002E1F55">
              <w:t>y</w:t>
            </w:r>
            <w:r>
              <w:t>.</w:t>
            </w:r>
          </w:p>
        </w:tc>
      </w:tr>
    </w:tbl>
    <w:p w14:paraId="6F65A5F7" w14:textId="77777777" w:rsidR="001649CA" w:rsidRDefault="001649CA" w:rsidP="001649CA"/>
    <w:p w14:paraId="299CD9F6" w14:textId="77777777" w:rsidR="001649CA" w:rsidRDefault="001649CA" w:rsidP="001649CA"/>
    <w:p w14:paraId="668B30FA" w14:textId="77777777" w:rsidR="00061684" w:rsidRDefault="0006168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1649CA" w14:paraId="3CA3DF2F" w14:textId="77777777" w:rsidTr="0006183F">
        <w:tc>
          <w:tcPr>
            <w:tcW w:w="9956" w:type="dxa"/>
            <w:tcBorders>
              <w:bottom w:val="double" w:sz="4" w:space="0" w:color="auto"/>
            </w:tcBorders>
            <w:shd w:val="clear" w:color="auto" w:fill="BDD6EE"/>
          </w:tcPr>
          <w:p w14:paraId="01628C0F" w14:textId="11578B64" w:rsidR="001649CA" w:rsidRDefault="001649CA" w:rsidP="00690B89">
            <w:pPr>
              <w:jc w:val="both"/>
              <w:rPr>
                <w:b/>
                <w:sz w:val="28"/>
              </w:rPr>
            </w:pPr>
            <w:r>
              <w:rPr>
                <w:b/>
                <w:sz w:val="28"/>
              </w:rPr>
              <w:lastRenderedPageBreak/>
              <w:t xml:space="preserve">D-I – </w:t>
            </w:r>
            <w:r>
              <w:rPr>
                <w:b/>
                <w:sz w:val="26"/>
                <w:szCs w:val="26"/>
              </w:rPr>
              <w:t>Záměr rozvoje studijního programu a další údaje ke studijnímu programu</w:t>
            </w:r>
          </w:p>
        </w:tc>
      </w:tr>
      <w:tr w:rsidR="001649CA" w14:paraId="5FB9CBB1" w14:textId="77777777" w:rsidTr="0006183F">
        <w:trPr>
          <w:trHeight w:val="185"/>
        </w:trPr>
        <w:tc>
          <w:tcPr>
            <w:tcW w:w="9956" w:type="dxa"/>
            <w:shd w:val="clear" w:color="auto" w:fill="F7CAAC"/>
          </w:tcPr>
          <w:p w14:paraId="75B5EFB4" w14:textId="77777777" w:rsidR="001649CA" w:rsidRDefault="001649CA" w:rsidP="00690B89">
            <w:pPr>
              <w:rPr>
                <w:b/>
              </w:rPr>
            </w:pPr>
            <w:r>
              <w:rPr>
                <w:b/>
              </w:rPr>
              <w:t>Záměr rozvoje studijního programu a jeho odůvodnění</w:t>
            </w:r>
          </w:p>
        </w:tc>
      </w:tr>
      <w:tr w:rsidR="001649CA" w14:paraId="7031648C" w14:textId="77777777" w:rsidTr="00AD2AA2">
        <w:trPr>
          <w:trHeight w:val="2679"/>
        </w:trPr>
        <w:tc>
          <w:tcPr>
            <w:tcW w:w="9956" w:type="dxa"/>
            <w:shd w:val="clear" w:color="auto" w:fill="FFFFFF"/>
          </w:tcPr>
          <w:p w14:paraId="75C83684" w14:textId="60DE4E5F" w:rsidR="001649CA" w:rsidRDefault="001649CA" w:rsidP="00AD2AA2">
            <w:pPr>
              <w:autoSpaceDE w:val="0"/>
              <w:autoSpaceDN w:val="0"/>
              <w:adjustRightInd w:val="0"/>
              <w:spacing w:before="120" w:after="120"/>
              <w:ind w:left="57" w:right="57"/>
              <w:jc w:val="both"/>
            </w:pPr>
            <w:r>
              <w:t xml:space="preserve">Studijní program KODK je z hlediska typu, formy </w:t>
            </w:r>
            <w:r w:rsidRPr="007A382E">
              <w:t xml:space="preserve">a profilu absolventa v souladu s posláním a strategickým záměrem </w:t>
            </w:r>
            <w:r>
              <w:t xml:space="preserve">FMK. </w:t>
            </w:r>
            <w:r w:rsidRPr="005F60F7">
              <w:t xml:space="preserve">Lze předpokládat, že se stane významným zdrojem pracovních míst, protože KKO jsou hnací silou inovací </w:t>
            </w:r>
            <w:r w:rsidR="008F4D2C">
              <w:br/>
            </w:r>
            <w:r w:rsidRPr="005F60F7">
              <w:t xml:space="preserve">a zdrojem kreativních dovedností, které pomáhají řídit růst v ostatních odvětvích. Kromě ekonomických dopadů mají také významné sociální dopady (od podpory </w:t>
            </w:r>
            <w:proofErr w:type="spellStart"/>
            <w:r w:rsidRPr="005F60F7">
              <w:t>wellbeingu</w:t>
            </w:r>
            <w:proofErr w:type="spellEnd"/>
            <w:r w:rsidRPr="005F60F7">
              <w:t xml:space="preserve"> a pohody po podporu sociálního začleňování, dostupnějšího vzdělávání a zvyšování kvality života všeobecně). </w:t>
            </w:r>
          </w:p>
          <w:p w14:paraId="14508600" w14:textId="1CB65974" w:rsidR="001649CA" w:rsidRDefault="001649CA" w:rsidP="00AD2AA2">
            <w:pPr>
              <w:autoSpaceDE w:val="0"/>
              <w:autoSpaceDN w:val="0"/>
              <w:adjustRightInd w:val="0"/>
              <w:spacing w:after="120"/>
              <w:ind w:left="57" w:right="57"/>
              <w:jc w:val="both"/>
            </w:pPr>
            <w:r w:rsidRPr="005F60F7">
              <w:t>FMK se na problematiku KKO zaměřuje v rámci výuky více než 10 let v jednotlivých studijních programech: Multimédia a design, Teori</w:t>
            </w:r>
            <w:r>
              <w:t>e a praxe audiovizuální tvorby,</w:t>
            </w:r>
            <w:r w:rsidRPr="005F60F7">
              <w:t xml:space="preserve"> </w:t>
            </w:r>
            <w:r w:rsidR="006523B8">
              <w:t xml:space="preserve">Teorie a praxe animované tvorby, </w:t>
            </w:r>
            <w:proofErr w:type="spellStart"/>
            <w:r w:rsidRPr="005F60F7">
              <w:t>Arts</w:t>
            </w:r>
            <w:proofErr w:type="spellEnd"/>
            <w:r w:rsidRPr="005F60F7">
              <w:t xml:space="preserve"> Manag</w:t>
            </w:r>
            <w:r>
              <w:t>ement a Marketingová komunikace</w:t>
            </w:r>
            <w:r w:rsidRPr="005F60F7">
              <w:t xml:space="preserve">. Ve vazbě na velké množství aktivit, které FMK ve směru rozvoje kreativních průmyslů vykonává, je více než žádoucí uskutečňovat na UTB studijní program v oblasti KKO. </w:t>
            </w:r>
            <w:r w:rsidR="006523B8">
              <w:t xml:space="preserve">BSP </w:t>
            </w:r>
            <w:r>
              <w:t>KODK reflektuje potřebu společenské poptávky. O</w:t>
            </w:r>
            <w:r w:rsidRPr="005F60F7">
              <w:t>pírá se o kreativitu, dovednost a talent. Výstupy těchto činností obohacují svou přidanou hodnotou ostatní hospodářská odvětví.</w:t>
            </w:r>
          </w:p>
        </w:tc>
      </w:tr>
      <w:tr w:rsidR="001649CA" w14:paraId="26DE1D42" w14:textId="77777777" w:rsidTr="0006183F">
        <w:trPr>
          <w:trHeight w:val="185"/>
        </w:trPr>
        <w:tc>
          <w:tcPr>
            <w:tcW w:w="9956" w:type="dxa"/>
            <w:shd w:val="clear" w:color="auto" w:fill="F7CAAC"/>
          </w:tcPr>
          <w:p w14:paraId="31EB31B1" w14:textId="77777777" w:rsidR="001649CA" w:rsidRPr="00FA046D" w:rsidRDefault="001649CA" w:rsidP="00690B89">
            <w:pPr>
              <w:jc w:val="both"/>
              <w:rPr>
                <w:b/>
                <w:bCs/>
              </w:rPr>
            </w:pPr>
            <w:r w:rsidRPr="00FA046D">
              <w:rPr>
                <w:b/>
                <w:bCs/>
              </w:rPr>
              <w:t>Systém výuky v distanční a kombinované formě studia</w:t>
            </w:r>
          </w:p>
        </w:tc>
      </w:tr>
      <w:tr w:rsidR="001649CA" w14:paraId="5541D251" w14:textId="77777777" w:rsidTr="00AD2AA2">
        <w:trPr>
          <w:trHeight w:val="635"/>
        </w:trPr>
        <w:tc>
          <w:tcPr>
            <w:tcW w:w="9956" w:type="dxa"/>
            <w:shd w:val="clear" w:color="auto" w:fill="FFFFFF"/>
          </w:tcPr>
          <w:p w14:paraId="32152B2B" w14:textId="77777777" w:rsidR="001649CA" w:rsidRDefault="001649CA" w:rsidP="00690B89"/>
          <w:p w14:paraId="7125E151" w14:textId="1A92679F" w:rsidR="001649CA" w:rsidRDefault="00A311B3" w:rsidP="00690B89">
            <w:r>
              <w:t xml:space="preserve">BSP KODK </w:t>
            </w:r>
            <w:r w:rsidR="001649CA">
              <w:t>nemá distanční a kombinovanou formu výuky.</w:t>
            </w:r>
          </w:p>
        </w:tc>
      </w:tr>
    </w:tbl>
    <w:p w14:paraId="592E4ADC" w14:textId="77777777" w:rsidR="001649CA" w:rsidRDefault="001649CA" w:rsidP="001649CA">
      <w:pPr>
        <w:widowControl w:val="0"/>
        <w:autoSpaceDE w:val="0"/>
        <w:autoSpaceDN w:val="0"/>
        <w:adjustRightInd w:val="0"/>
        <w:snapToGrid w:val="0"/>
        <w:jc w:val="center"/>
        <w:rPr>
          <w:rFonts w:ascii="Calibri Light" w:hAnsi="Calibri Light" w:cs="Calibri Light"/>
          <w:color w:val="000000"/>
          <w:sz w:val="32"/>
          <w:szCs w:val="32"/>
        </w:rPr>
      </w:pPr>
    </w:p>
    <w:p w14:paraId="32B79004" w14:textId="542F2600" w:rsidR="001649CA" w:rsidRDefault="00DE5C45" w:rsidP="00061684">
      <w:pPr>
        <w:widowControl w:val="0"/>
        <w:autoSpaceDE w:val="0"/>
        <w:autoSpaceDN w:val="0"/>
        <w:adjustRightInd w:val="0"/>
        <w:snapToGrid w:val="0"/>
        <w:jc w:val="center"/>
        <w:rPr>
          <w:rFonts w:ascii="Calibri Light" w:hAnsi="Calibri Light" w:cs="Calibri Light"/>
          <w:color w:val="000000"/>
          <w:sz w:val="32"/>
          <w:szCs w:val="32"/>
        </w:rPr>
      </w:pPr>
      <w:r>
        <w:rPr>
          <w:rFonts w:ascii="Calibri Light" w:hAnsi="Calibri Light" w:cs="Calibri Light"/>
          <w:color w:val="000000"/>
          <w:sz w:val="32"/>
          <w:szCs w:val="32"/>
        </w:rPr>
        <w:br w:type="page"/>
      </w:r>
    </w:p>
    <w:p w14:paraId="38EF6B58" w14:textId="77777777" w:rsidR="006F35BC" w:rsidRPr="001827FC" w:rsidRDefault="006F35BC" w:rsidP="006F35BC">
      <w:pPr>
        <w:widowControl w:val="0"/>
        <w:autoSpaceDE w:val="0"/>
        <w:autoSpaceDN w:val="0"/>
        <w:adjustRightInd w:val="0"/>
        <w:snapToGrid w:val="0"/>
        <w:jc w:val="center"/>
        <w:rPr>
          <w:sz w:val="32"/>
          <w:szCs w:val="32"/>
        </w:rPr>
      </w:pPr>
      <w:r w:rsidRPr="001E0366">
        <w:rPr>
          <w:rFonts w:ascii="Calibri Light" w:hAnsi="Calibri Light" w:cs="Calibri Light"/>
          <w:color w:val="000000"/>
          <w:sz w:val="32"/>
          <w:szCs w:val="32"/>
        </w:rPr>
        <w:lastRenderedPageBreak/>
        <w:t>Univerzita Tomáše Bati ve Zlíně</w:t>
      </w:r>
    </w:p>
    <w:p w14:paraId="53F5D76D" w14:textId="77777777" w:rsidR="006F35BC" w:rsidRPr="001E0366" w:rsidRDefault="006F35BC" w:rsidP="006F35BC">
      <w:pPr>
        <w:widowControl w:val="0"/>
        <w:autoSpaceDE w:val="0"/>
        <w:autoSpaceDN w:val="0"/>
        <w:adjustRightInd w:val="0"/>
        <w:snapToGrid w:val="0"/>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195653E1" w14:textId="77777777" w:rsidR="006F35BC" w:rsidRPr="001E0366" w:rsidRDefault="006F35BC" w:rsidP="006F35BC">
      <w:pPr>
        <w:widowControl w:val="0"/>
        <w:autoSpaceDE w:val="0"/>
        <w:autoSpaceDN w:val="0"/>
        <w:adjustRightInd w:val="0"/>
        <w:snapToGrid w:val="0"/>
        <w:jc w:val="center"/>
        <w:rPr>
          <w:rFonts w:ascii="Calibri Light" w:hAnsi="Calibri Light" w:cs="Calibri Light"/>
          <w:color w:val="000000"/>
          <w:sz w:val="32"/>
          <w:szCs w:val="32"/>
        </w:rPr>
      </w:pPr>
    </w:p>
    <w:p w14:paraId="1FDCAC11" w14:textId="77777777" w:rsidR="006F35BC" w:rsidRDefault="006F35BC" w:rsidP="006F35BC">
      <w:pPr>
        <w:widowControl w:val="0"/>
        <w:autoSpaceDE w:val="0"/>
        <w:autoSpaceDN w:val="0"/>
        <w:adjustRightInd w:val="0"/>
        <w:snapToGrid w:val="0"/>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Pr>
          <w:rFonts w:ascii="Calibri Light" w:hAnsi="Calibri Light" w:cs="Calibri Light"/>
          <w:color w:val="000000"/>
          <w:sz w:val="32"/>
          <w:szCs w:val="32"/>
        </w:rPr>
        <w:t xml:space="preserve">udělení akreditace  </w:t>
      </w:r>
    </w:p>
    <w:p w14:paraId="6FC1CD08" w14:textId="77777777" w:rsidR="006F35BC" w:rsidRPr="00087398" w:rsidRDefault="006F35BC" w:rsidP="006F35BC">
      <w:pPr>
        <w:widowControl w:val="0"/>
        <w:autoSpaceDE w:val="0"/>
        <w:autoSpaceDN w:val="0"/>
        <w:adjustRightInd w:val="0"/>
        <w:snapToGrid w:val="0"/>
        <w:jc w:val="center"/>
        <w:rPr>
          <w:sz w:val="32"/>
          <w:szCs w:val="32"/>
        </w:rPr>
      </w:pPr>
      <w:r w:rsidRPr="00087398">
        <w:rPr>
          <w:rFonts w:ascii="Calibri Light" w:hAnsi="Calibri Light" w:cs="Calibri Light"/>
          <w:color w:val="000000"/>
          <w:sz w:val="32"/>
          <w:szCs w:val="32"/>
        </w:rPr>
        <w:t>bakalářského studijního programu</w:t>
      </w:r>
    </w:p>
    <w:p w14:paraId="78E3A955" w14:textId="77777777" w:rsidR="006F35BC" w:rsidRPr="00185784" w:rsidRDefault="006F35BC" w:rsidP="006F35BC">
      <w:pPr>
        <w:widowControl w:val="0"/>
        <w:autoSpaceDE w:val="0"/>
        <w:autoSpaceDN w:val="0"/>
        <w:adjustRightInd w:val="0"/>
        <w:snapToGrid w:val="0"/>
        <w:jc w:val="center"/>
        <w:rPr>
          <w:sz w:val="32"/>
          <w:szCs w:val="32"/>
        </w:rPr>
      </w:pPr>
      <w:r w:rsidRPr="00087398">
        <w:rPr>
          <w:rFonts w:ascii="Calibri Light" w:hAnsi="Calibri Light" w:cs="Calibri Light"/>
          <w:b/>
          <w:color w:val="000000"/>
          <w:sz w:val="32"/>
          <w:szCs w:val="32"/>
        </w:rPr>
        <w:t>Kreativní odvětví a digitální kultura</w:t>
      </w:r>
    </w:p>
    <w:p w14:paraId="50E424C7" w14:textId="77777777" w:rsidR="006F35BC" w:rsidRPr="00185784" w:rsidRDefault="006F35BC" w:rsidP="006F35BC">
      <w:pPr>
        <w:widowControl w:val="0"/>
        <w:autoSpaceDE w:val="0"/>
        <w:autoSpaceDN w:val="0"/>
        <w:adjustRightInd w:val="0"/>
        <w:snapToGrid w:val="0"/>
        <w:jc w:val="center"/>
        <w:rPr>
          <w:sz w:val="32"/>
          <w:szCs w:val="32"/>
        </w:rPr>
      </w:pPr>
    </w:p>
    <w:p w14:paraId="5B63CCB8" w14:textId="77777777" w:rsidR="006F35BC" w:rsidRDefault="006F35BC" w:rsidP="006F35BC">
      <w:pPr>
        <w:widowControl w:val="0"/>
        <w:autoSpaceDE w:val="0"/>
        <w:autoSpaceDN w:val="0"/>
        <w:adjustRightInd w:val="0"/>
        <w:snapToGrid w:val="0"/>
        <w:rPr>
          <w:sz w:val="24"/>
          <w:szCs w:val="24"/>
        </w:rPr>
      </w:pPr>
    </w:p>
    <w:p w14:paraId="1EB1944D" w14:textId="1CABFCF5" w:rsidR="006F35BC" w:rsidRPr="00185784" w:rsidRDefault="00DC7267" w:rsidP="006F35BC">
      <w:pPr>
        <w:widowControl w:val="0"/>
        <w:autoSpaceDE w:val="0"/>
        <w:autoSpaceDN w:val="0"/>
        <w:adjustRightInd w:val="0"/>
        <w:snapToGrid w:val="0"/>
        <w:jc w:val="center"/>
        <w:rPr>
          <w:sz w:val="28"/>
          <w:szCs w:val="28"/>
        </w:rPr>
      </w:pPr>
      <w:r>
        <w:rPr>
          <w:rFonts w:ascii="Calibri Light" w:hAnsi="Calibri Light" w:cs="Calibri Light"/>
          <w:color w:val="000000"/>
          <w:sz w:val="28"/>
          <w:szCs w:val="28"/>
        </w:rPr>
        <w:t>listopad</w:t>
      </w:r>
      <w:r w:rsidRPr="00185784">
        <w:rPr>
          <w:rFonts w:ascii="Calibri Light" w:hAnsi="Calibri Light" w:cs="Calibri Light"/>
          <w:color w:val="000000"/>
          <w:sz w:val="28"/>
          <w:szCs w:val="28"/>
        </w:rPr>
        <w:t xml:space="preserve"> </w:t>
      </w:r>
      <w:r w:rsidR="006F35BC" w:rsidRPr="00185784">
        <w:rPr>
          <w:rFonts w:ascii="Calibri Light" w:hAnsi="Calibri Light" w:cs="Calibri Light"/>
          <w:color w:val="000000"/>
          <w:sz w:val="28"/>
          <w:szCs w:val="28"/>
        </w:rPr>
        <w:t>20</w:t>
      </w:r>
      <w:r w:rsidR="006F35BC">
        <w:rPr>
          <w:rFonts w:ascii="Calibri Light" w:hAnsi="Calibri Light" w:cs="Calibri Light"/>
          <w:color w:val="000000"/>
          <w:sz w:val="28"/>
          <w:szCs w:val="28"/>
        </w:rPr>
        <w:t>22</w:t>
      </w:r>
    </w:p>
    <w:p w14:paraId="1D92FF34" w14:textId="77777777" w:rsidR="006F35BC" w:rsidRDefault="006F35BC" w:rsidP="006F35BC">
      <w:pPr>
        <w:jc w:val="center"/>
        <w:rPr>
          <w:rFonts w:ascii="Calibri Light" w:hAnsi="Calibri Light"/>
          <w:b/>
          <w:sz w:val="28"/>
          <w:szCs w:val="28"/>
        </w:rPr>
      </w:pPr>
      <w:bookmarkStart w:id="649" w:name="_Hlk116457781"/>
    </w:p>
    <w:p w14:paraId="77D2B633" w14:textId="77777777" w:rsidR="007138CC" w:rsidRDefault="007138CC" w:rsidP="007138CC">
      <w:pPr>
        <w:pStyle w:val="Nadpis1"/>
      </w:pPr>
      <w:r w:rsidRPr="008624B2">
        <w:t>Instituce</w:t>
      </w:r>
    </w:p>
    <w:p w14:paraId="69A4ABA6" w14:textId="77777777" w:rsidR="007138CC" w:rsidRPr="00745E75" w:rsidRDefault="007138CC" w:rsidP="007138CC">
      <w:pPr>
        <w:pStyle w:val="Nadpis2"/>
      </w:pPr>
      <w:r w:rsidRPr="00745E75">
        <w:t>Působnost orgánů vysoké školy</w:t>
      </w:r>
    </w:p>
    <w:p w14:paraId="6D59F983" w14:textId="77777777" w:rsidR="007138CC" w:rsidRPr="00AE1105" w:rsidRDefault="007138CC" w:rsidP="007138CC">
      <w:pPr>
        <w:tabs>
          <w:tab w:val="left" w:pos="2835"/>
        </w:tabs>
        <w:spacing w:before="120" w:after="120"/>
        <w:rPr>
          <w:rFonts w:asciiTheme="minorHAnsi" w:hAnsiTheme="minorHAnsi" w:cstheme="minorHAnsi"/>
          <w:sz w:val="22"/>
          <w:szCs w:val="22"/>
        </w:rPr>
      </w:pPr>
      <w:r>
        <w:tab/>
      </w:r>
      <w:r>
        <w:tab/>
      </w:r>
      <w:r w:rsidRPr="00AE1105">
        <w:rPr>
          <w:rFonts w:asciiTheme="minorHAnsi" w:hAnsiTheme="minorHAnsi" w:cstheme="minorHAnsi"/>
          <w:sz w:val="22"/>
          <w:szCs w:val="22"/>
        </w:rPr>
        <w:t>Standardy 1.1-1.2</w:t>
      </w:r>
    </w:p>
    <w:p w14:paraId="2FC5FA3F" w14:textId="4EE432B4" w:rsidR="007138CC" w:rsidRPr="00AE1105" w:rsidRDefault="007138CC" w:rsidP="007138CC">
      <w:pPr>
        <w:tabs>
          <w:tab w:val="left" w:pos="2835"/>
        </w:tabs>
        <w:ind w:left="426"/>
        <w:jc w:val="both"/>
        <w:rPr>
          <w:rFonts w:asciiTheme="minorHAnsi" w:hAnsiTheme="minorHAnsi" w:cstheme="minorHAnsi"/>
          <w:sz w:val="22"/>
          <w:szCs w:val="22"/>
        </w:rPr>
      </w:pPr>
      <w:r w:rsidRPr="00AE1105">
        <w:rPr>
          <w:rFonts w:asciiTheme="minorHAnsi" w:hAnsiTheme="minorHAnsi" w:cstheme="minorHAnsi"/>
          <w:color w:val="000000"/>
          <w:sz w:val="22"/>
          <w:szCs w:val="22"/>
        </w:rPr>
        <w:t>Univerzita Tomáše Bati ve Zlíně (dále jen „UTB“) má vymezen orgán vysoké školy, který plní</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působnost statutárního orgánu, a má vymezeny další orgány, včetně jejich působnosti, pravomoci a</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odpovědnosti. Statutární orgán a další orgány UTB jsou vymezeny ve </w:t>
      </w:r>
      <w:r w:rsidRPr="00AE1105">
        <w:rPr>
          <w:rFonts w:asciiTheme="minorHAnsi" w:hAnsiTheme="minorHAnsi" w:cstheme="minorHAnsi"/>
          <w:i/>
          <w:color w:val="000000"/>
          <w:sz w:val="22"/>
          <w:szCs w:val="22"/>
        </w:rPr>
        <w:t xml:space="preserve">Statutu UTB </w:t>
      </w:r>
      <w:r w:rsidRPr="00AE1105">
        <w:rPr>
          <w:rFonts w:asciiTheme="minorHAnsi" w:hAnsiTheme="minorHAnsi" w:cstheme="minorHAnsi"/>
          <w:color w:val="000000"/>
          <w:sz w:val="22"/>
          <w:szCs w:val="22"/>
        </w:rPr>
        <w:t>ze</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dne </w:t>
      </w:r>
      <w:r w:rsidR="00AE1105">
        <w:rPr>
          <w:rFonts w:asciiTheme="minorHAnsi" w:hAnsiTheme="minorHAnsi" w:cstheme="minorHAnsi"/>
          <w:color w:val="000000"/>
          <w:sz w:val="22"/>
          <w:szCs w:val="22"/>
        </w:rPr>
        <w:t>19</w:t>
      </w:r>
      <w:r w:rsidRPr="00AE1105">
        <w:rPr>
          <w:rFonts w:asciiTheme="minorHAnsi" w:hAnsiTheme="minorHAnsi" w:cstheme="minorHAnsi"/>
          <w:color w:val="000000"/>
          <w:sz w:val="22"/>
          <w:szCs w:val="22"/>
        </w:rPr>
        <w:t xml:space="preserve">. </w:t>
      </w:r>
      <w:r w:rsidR="00AE1105">
        <w:rPr>
          <w:rFonts w:asciiTheme="minorHAnsi" w:hAnsiTheme="minorHAnsi" w:cstheme="minorHAnsi"/>
          <w:color w:val="000000"/>
          <w:sz w:val="22"/>
          <w:szCs w:val="22"/>
        </w:rPr>
        <w:t>května</w:t>
      </w:r>
      <w:r w:rsidRPr="00AE1105">
        <w:rPr>
          <w:rFonts w:asciiTheme="minorHAnsi" w:hAnsiTheme="minorHAnsi" w:cstheme="minorHAnsi"/>
          <w:color w:val="000000"/>
          <w:sz w:val="22"/>
          <w:szCs w:val="22"/>
        </w:rPr>
        <w:t xml:space="preserve"> 202</w:t>
      </w:r>
      <w:r w:rsidR="00AE1105">
        <w:rPr>
          <w:rFonts w:asciiTheme="minorHAnsi" w:hAnsiTheme="minorHAnsi" w:cstheme="minorHAnsi"/>
          <w:color w:val="000000"/>
          <w:sz w:val="22"/>
          <w:szCs w:val="22"/>
        </w:rPr>
        <w:t>2</w:t>
      </w:r>
      <w:r w:rsidRPr="00AE1105">
        <w:rPr>
          <w:rStyle w:val="Znakapoznpodarou"/>
          <w:rFonts w:asciiTheme="minorHAnsi" w:hAnsiTheme="minorHAnsi" w:cstheme="minorHAnsi"/>
          <w:sz w:val="22"/>
          <w:szCs w:val="22"/>
        </w:rPr>
        <w:footnoteReference w:id="7"/>
      </w:r>
      <w:r w:rsidRPr="00AE1105">
        <w:rPr>
          <w:rFonts w:asciiTheme="minorHAnsi" w:hAnsiTheme="minorHAnsi" w:cstheme="minorHAnsi"/>
          <w:color w:val="000000"/>
          <w:sz w:val="22"/>
          <w:szCs w:val="22"/>
        </w:rPr>
        <w:t>.</w:t>
      </w:r>
    </w:p>
    <w:p w14:paraId="591E0CD7" w14:textId="77777777" w:rsidR="007138CC" w:rsidRDefault="007138CC" w:rsidP="007138CC">
      <w:pPr>
        <w:pStyle w:val="Nadpis2"/>
        <w:ind w:left="0"/>
      </w:pPr>
    </w:p>
    <w:p w14:paraId="70DF78A8" w14:textId="77777777" w:rsidR="007138CC" w:rsidRDefault="007138CC" w:rsidP="007138CC">
      <w:pPr>
        <w:pStyle w:val="Nadpis2"/>
      </w:pPr>
      <w:r w:rsidRPr="00035992">
        <w:t xml:space="preserve">Vnitřní systém zajišťování kvality </w:t>
      </w:r>
    </w:p>
    <w:p w14:paraId="4824BC18" w14:textId="77777777" w:rsidR="007138CC" w:rsidRDefault="007138CC" w:rsidP="007138CC">
      <w:pPr>
        <w:pStyle w:val="Nadpis3"/>
        <w:ind w:left="1077" w:hanging="357"/>
      </w:pPr>
      <w:r w:rsidRPr="00035992">
        <w:t>Vymezení pravomoci a odpovědnost za kvalitu</w:t>
      </w:r>
    </w:p>
    <w:p w14:paraId="4450B052" w14:textId="77777777" w:rsidR="007138CC" w:rsidRPr="00AE1105" w:rsidRDefault="007138CC" w:rsidP="007138CC">
      <w:pPr>
        <w:tabs>
          <w:tab w:val="left" w:pos="2835"/>
        </w:tabs>
        <w:spacing w:before="120" w:after="120"/>
        <w:rPr>
          <w:rFonts w:ascii="Calibri" w:hAnsi="Calibri" w:cs="Calibri"/>
          <w:sz w:val="22"/>
          <w:szCs w:val="22"/>
        </w:rPr>
      </w:pPr>
      <w:r>
        <w:tab/>
      </w:r>
      <w:r>
        <w:tab/>
      </w:r>
      <w:r w:rsidRPr="00AE1105">
        <w:rPr>
          <w:rFonts w:ascii="Calibri" w:hAnsi="Calibri" w:cs="Calibri"/>
          <w:sz w:val="22"/>
          <w:szCs w:val="22"/>
        </w:rPr>
        <w:t>Standard 1.3</w:t>
      </w:r>
    </w:p>
    <w:p w14:paraId="66891E31" w14:textId="25752F37" w:rsidR="007138CC" w:rsidRPr="00AE1105" w:rsidRDefault="007138CC" w:rsidP="007138CC">
      <w:pPr>
        <w:widowControl w:val="0"/>
        <w:autoSpaceDE w:val="0"/>
        <w:autoSpaceDN w:val="0"/>
        <w:adjustRightInd w:val="0"/>
        <w:snapToGrid w:val="0"/>
        <w:spacing w:after="120"/>
        <w:ind w:left="425"/>
        <w:jc w:val="both"/>
        <w:rPr>
          <w:rFonts w:ascii="Calibri" w:hAnsi="Calibri" w:cs="Calibri"/>
          <w:sz w:val="22"/>
          <w:szCs w:val="22"/>
        </w:rPr>
      </w:pPr>
      <w:r w:rsidRPr="00AE1105">
        <w:rPr>
          <w:rFonts w:ascii="Calibri" w:hAnsi="Calibri" w:cs="Calibri"/>
          <w:color w:val="000000"/>
          <w:sz w:val="22"/>
          <w:szCs w:val="22"/>
        </w:rPr>
        <w:t>UTB má na všech úrovních řízení vysoké školy vymezeny pravomoci a odpovědnost za kvalitu</w:t>
      </w:r>
      <w:r w:rsidRPr="00AE1105">
        <w:rPr>
          <w:rFonts w:ascii="Calibri" w:hAnsi="Calibri" w:cs="Calibri"/>
          <w:sz w:val="22"/>
          <w:szCs w:val="22"/>
        </w:rPr>
        <w:t xml:space="preserve"> </w:t>
      </w:r>
      <w:r w:rsidRPr="00AE1105">
        <w:rPr>
          <w:rFonts w:ascii="Calibri" w:hAnsi="Calibri" w:cs="Calibri"/>
          <w:color w:val="000000"/>
          <w:sz w:val="22"/>
          <w:szCs w:val="22"/>
        </w:rPr>
        <w:t>vzdělávací činnosti, vědecké a výzkumné, vývojové a inovační, umělecké nebo další tvůrčí činnosti (dále</w:t>
      </w:r>
      <w:r w:rsidRPr="00AE1105">
        <w:rPr>
          <w:rFonts w:ascii="Calibri" w:hAnsi="Calibri" w:cs="Calibri"/>
          <w:sz w:val="22"/>
          <w:szCs w:val="22"/>
        </w:rPr>
        <w:t xml:space="preserve"> </w:t>
      </w:r>
      <w:r w:rsidRPr="00AE1105">
        <w:rPr>
          <w:rFonts w:ascii="Calibri" w:hAnsi="Calibri" w:cs="Calibri"/>
          <w:color w:val="000000"/>
          <w:sz w:val="22"/>
          <w:szCs w:val="22"/>
        </w:rPr>
        <w:t>jen „tvůrčí činnost“) a s nimi souvisejících činností tak, aby tvořily funkční celek. Tyto pravomoci a</w:t>
      </w:r>
      <w:r w:rsidRPr="00AE1105">
        <w:rPr>
          <w:rFonts w:ascii="Calibri" w:hAnsi="Calibri" w:cs="Calibri"/>
          <w:sz w:val="22"/>
          <w:szCs w:val="22"/>
        </w:rPr>
        <w:t xml:space="preserve"> </w:t>
      </w:r>
      <w:r w:rsidRPr="00AE1105">
        <w:rPr>
          <w:rFonts w:ascii="Calibri" w:hAnsi="Calibri" w:cs="Calibri"/>
          <w:color w:val="000000"/>
          <w:sz w:val="22"/>
          <w:szCs w:val="22"/>
        </w:rPr>
        <w:t xml:space="preserve">odpovědnost jsou vymezeny v </w:t>
      </w:r>
      <w:r w:rsidRPr="00AE1105">
        <w:rPr>
          <w:rFonts w:ascii="Calibri" w:hAnsi="Calibri" w:cs="Calibri"/>
          <w:i/>
          <w:color w:val="000000"/>
          <w:sz w:val="22"/>
          <w:szCs w:val="22"/>
        </w:rPr>
        <w:t>Pravidlech systému zajišťování kvality vzdělávací, tvůrčí a s nimi</w:t>
      </w:r>
      <w:r w:rsidRPr="00AE1105">
        <w:rPr>
          <w:rFonts w:ascii="Calibri" w:hAnsi="Calibri" w:cs="Calibri"/>
          <w:i/>
          <w:sz w:val="22"/>
          <w:szCs w:val="22"/>
        </w:rPr>
        <w:t xml:space="preserve"> </w:t>
      </w:r>
      <w:r w:rsidRPr="00AE1105">
        <w:rPr>
          <w:rFonts w:ascii="Calibri" w:hAnsi="Calibri" w:cs="Calibri"/>
          <w:i/>
          <w:color w:val="000000"/>
          <w:sz w:val="22"/>
          <w:szCs w:val="22"/>
        </w:rPr>
        <w:t xml:space="preserve">souvisejících činností </w:t>
      </w:r>
      <w:r w:rsidR="003D449B">
        <w:rPr>
          <w:rFonts w:ascii="Calibri" w:hAnsi="Calibri" w:cs="Calibri"/>
          <w:i/>
          <w:color w:val="000000"/>
          <w:sz w:val="22"/>
          <w:szCs w:val="22"/>
        </w:rPr>
        <w:br/>
      </w:r>
      <w:r w:rsidRPr="00AE1105">
        <w:rPr>
          <w:rFonts w:ascii="Calibri" w:hAnsi="Calibri" w:cs="Calibri"/>
          <w:i/>
          <w:color w:val="000000"/>
          <w:sz w:val="22"/>
          <w:szCs w:val="22"/>
        </w:rPr>
        <w:t xml:space="preserve">a vnitřního hodnocení kvality vzdělávací, tvůrčí a s nimi souvisejících činností UTB </w:t>
      </w:r>
      <w:r w:rsidRPr="00AE1105">
        <w:rPr>
          <w:rFonts w:ascii="Calibri" w:hAnsi="Calibri" w:cs="Calibri"/>
          <w:color w:val="000000"/>
          <w:sz w:val="22"/>
          <w:szCs w:val="22"/>
        </w:rPr>
        <w:t xml:space="preserve">ze dne </w:t>
      </w:r>
      <w:r w:rsidR="00AE1105">
        <w:rPr>
          <w:rFonts w:ascii="Calibri" w:hAnsi="Calibri" w:cs="Calibri"/>
          <w:color w:val="000000"/>
          <w:sz w:val="22"/>
          <w:szCs w:val="22"/>
        </w:rPr>
        <w:t>19</w:t>
      </w:r>
      <w:r w:rsidRPr="00AE1105">
        <w:rPr>
          <w:rFonts w:ascii="Calibri" w:hAnsi="Calibri" w:cs="Calibri"/>
          <w:color w:val="000000"/>
          <w:sz w:val="22"/>
          <w:szCs w:val="22"/>
        </w:rPr>
        <w:t xml:space="preserve">. </w:t>
      </w:r>
      <w:r w:rsidR="00AE1105">
        <w:rPr>
          <w:rFonts w:ascii="Calibri" w:hAnsi="Calibri" w:cs="Calibri"/>
          <w:color w:val="000000"/>
          <w:sz w:val="22"/>
          <w:szCs w:val="22"/>
        </w:rPr>
        <w:t>května</w:t>
      </w:r>
      <w:r w:rsidRPr="00AE1105">
        <w:rPr>
          <w:rFonts w:ascii="Calibri" w:hAnsi="Calibri" w:cs="Calibri"/>
          <w:color w:val="000000"/>
          <w:sz w:val="22"/>
          <w:szCs w:val="22"/>
        </w:rPr>
        <w:t xml:space="preserve"> 202</w:t>
      </w:r>
      <w:r w:rsidR="00AE1105">
        <w:rPr>
          <w:rFonts w:ascii="Calibri" w:hAnsi="Calibri" w:cs="Calibri"/>
          <w:color w:val="000000"/>
          <w:sz w:val="22"/>
          <w:szCs w:val="22"/>
        </w:rPr>
        <w:t>2</w:t>
      </w:r>
      <w:r w:rsidRPr="00AE1105">
        <w:rPr>
          <w:rStyle w:val="Znakapoznpodarou"/>
          <w:rFonts w:ascii="Calibri" w:hAnsi="Calibri" w:cs="Calibri"/>
          <w:color w:val="000000"/>
          <w:sz w:val="22"/>
          <w:szCs w:val="22"/>
        </w:rPr>
        <w:footnoteReference w:id="8"/>
      </w:r>
      <w:r w:rsidRPr="00AE1105">
        <w:rPr>
          <w:rFonts w:ascii="Calibri" w:hAnsi="Calibri" w:cs="Calibri"/>
          <w:color w:val="000000"/>
          <w:sz w:val="22"/>
          <w:szCs w:val="22"/>
        </w:rPr>
        <w:t xml:space="preserve">. </w:t>
      </w:r>
    </w:p>
    <w:p w14:paraId="355826ED" w14:textId="77777777" w:rsidR="007138CC" w:rsidRPr="00AE1105" w:rsidRDefault="007138CC" w:rsidP="007138CC">
      <w:pPr>
        <w:widowControl w:val="0"/>
        <w:autoSpaceDE w:val="0"/>
        <w:autoSpaceDN w:val="0"/>
        <w:adjustRightInd w:val="0"/>
        <w:snapToGrid w:val="0"/>
        <w:ind w:left="426"/>
        <w:jc w:val="both"/>
        <w:rPr>
          <w:rFonts w:ascii="Calibri" w:hAnsi="Calibri" w:cs="Calibri"/>
          <w:color w:val="000000"/>
          <w:sz w:val="22"/>
          <w:szCs w:val="22"/>
        </w:rPr>
      </w:pPr>
      <w:r w:rsidRPr="00AE1105">
        <w:rPr>
          <w:rFonts w:ascii="Calibri" w:hAnsi="Calibri" w:cs="Calibri"/>
          <w:color w:val="000000"/>
          <w:sz w:val="22"/>
          <w:szCs w:val="22"/>
        </w:rPr>
        <w:t xml:space="preserve">Pro účely zajišťování kvality má pak jmenovánu čtrnáctičlennou </w:t>
      </w:r>
      <w:r w:rsidRPr="00AE1105">
        <w:rPr>
          <w:rFonts w:ascii="Calibri" w:hAnsi="Calibri" w:cs="Calibri"/>
          <w:i/>
          <w:color w:val="000000"/>
          <w:sz w:val="22"/>
          <w:szCs w:val="22"/>
        </w:rPr>
        <w:t>Radu pro vnitřní hodnocení UTB</w:t>
      </w:r>
      <w:r w:rsidRPr="00AE1105">
        <w:rPr>
          <w:rStyle w:val="Znakapoznpodarou"/>
          <w:rFonts w:ascii="Calibri" w:hAnsi="Calibri" w:cs="Calibri"/>
          <w:color w:val="000000"/>
          <w:sz w:val="22"/>
          <w:szCs w:val="22"/>
        </w:rPr>
        <w:footnoteReference w:id="9"/>
      </w:r>
      <w:r w:rsidRPr="00AE1105">
        <w:rPr>
          <w:rFonts w:ascii="Calibri" w:hAnsi="Calibri" w:cs="Calibri"/>
          <w:color w:val="000000"/>
          <w:sz w:val="22"/>
          <w:szCs w:val="22"/>
        </w:rPr>
        <w:t>,</w:t>
      </w:r>
      <w:r w:rsidRPr="00AE1105">
        <w:rPr>
          <w:rFonts w:ascii="Calibri" w:hAnsi="Calibri" w:cs="Calibri"/>
          <w:sz w:val="22"/>
          <w:szCs w:val="22"/>
        </w:rPr>
        <w:t xml:space="preserve"> </w:t>
      </w:r>
      <w:r w:rsidRPr="00AE1105">
        <w:rPr>
          <w:rFonts w:ascii="Calibri" w:hAnsi="Calibri" w:cs="Calibri"/>
          <w:color w:val="000000"/>
          <w:sz w:val="22"/>
          <w:szCs w:val="22"/>
        </w:rPr>
        <w:t xml:space="preserve">která se řídí </w:t>
      </w:r>
      <w:r w:rsidRPr="00AE1105">
        <w:rPr>
          <w:rFonts w:ascii="Calibri" w:hAnsi="Calibri" w:cs="Calibri"/>
          <w:i/>
          <w:color w:val="000000"/>
          <w:sz w:val="22"/>
          <w:szCs w:val="22"/>
        </w:rPr>
        <w:t xml:space="preserve">Jednacím řádem Rady pro vnitřní hodnocení UTB </w:t>
      </w:r>
      <w:r w:rsidRPr="00AE1105">
        <w:rPr>
          <w:rFonts w:ascii="Calibri" w:hAnsi="Calibri" w:cs="Calibri"/>
          <w:color w:val="000000"/>
          <w:sz w:val="22"/>
          <w:szCs w:val="22"/>
        </w:rPr>
        <w:t>(směrnice rektora SR/17/2021) ze dne 1.</w:t>
      </w:r>
      <w:r w:rsidRPr="00AE1105">
        <w:rPr>
          <w:rFonts w:ascii="Calibri" w:hAnsi="Calibri" w:cs="Calibri"/>
          <w:sz w:val="22"/>
          <w:szCs w:val="22"/>
        </w:rPr>
        <w:t xml:space="preserve"> </w:t>
      </w:r>
      <w:r w:rsidRPr="00AE1105">
        <w:rPr>
          <w:rFonts w:ascii="Calibri" w:hAnsi="Calibri" w:cs="Calibri"/>
          <w:color w:val="000000"/>
          <w:sz w:val="22"/>
          <w:szCs w:val="22"/>
        </w:rPr>
        <w:t>října 2021</w:t>
      </w:r>
      <w:r w:rsidRPr="00AE1105">
        <w:rPr>
          <w:rStyle w:val="Znakapoznpodarou"/>
          <w:rFonts w:ascii="Calibri" w:hAnsi="Calibri" w:cs="Calibri"/>
          <w:color w:val="000000"/>
          <w:sz w:val="22"/>
          <w:szCs w:val="22"/>
        </w:rPr>
        <w:footnoteReference w:id="10"/>
      </w:r>
      <w:r w:rsidRPr="00AE1105">
        <w:rPr>
          <w:rFonts w:ascii="Calibri" w:hAnsi="Calibri" w:cs="Calibri"/>
          <w:color w:val="000000"/>
          <w:sz w:val="22"/>
          <w:szCs w:val="22"/>
        </w:rPr>
        <w:t>.</w:t>
      </w:r>
    </w:p>
    <w:p w14:paraId="11DA25DF" w14:textId="77777777" w:rsidR="007138CC" w:rsidRPr="00C80B17" w:rsidRDefault="007138CC" w:rsidP="007138CC">
      <w:pPr>
        <w:tabs>
          <w:tab w:val="left" w:pos="2835"/>
        </w:tabs>
        <w:spacing w:before="120" w:after="120"/>
      </w:pPr>
    </w:p>
    <w:p w14:paraId="78EB9255" w14:textId="77777777" w:rsidR="007138CC" w:rsidRDefault="007138CC" w:rsidP="007138CC">
      <w:pPr>
        <w:pStyle w:val="Nadpis3"/>
        <w:ind w:left="1077" w:hanging="357"/>
      </w:pPr>
      <w:r w:rsidRPr="00C80B17">
        <w:t>Procesy vzniku a úprav studijních programů</w:t>
      </w:r>
    </w:p>
    <w:p w14:paraId="0059BB2C" w14:textId="77777777" w:rsidR="007138CC" w:rsidRPr="00322B68" w:rsidRDefault="007138CC" w:rsidP="007138CC">
      <w:pPr>
        <w:spacing w:before="120" w:after="120"/>
        <w:ind w:left="2829" w:firstLine="709"/>
        <w:rPr>
          <w:rFonts w:ascii="Calibri" w:hAnsi="Calibri" w:cs="Calibri"/>
          <w:sz w:val="22"/>
          <w:szCs w:val="22"/>
        </w:rPr>
      </w:pPr>
      <w:r w:rsidRPr="00322B68">
        <w:rPr>
          <w:rFonts w:ascii="Calibri" w:hAnsi="Calibri" w:cs="Calibri"/>
          <w:sz w:val="22"/>
          <w:szCs w:val="22"/>
        </w:rPr>
        <w:t>Standard 1.4</w:t>
      </w:r>
    </w:p>
    <w:p w14:paraId="0D6E36DE" w14:textId="1DFA6FA7" w:rsidR="007138CC" w:rsidRPr="009D3022" w:rsidRDefault="007138CC" w:rsidP="007138CC">
      <w:pPr>
        <w:widowControl w:val="0"/>
        <w:autoSpaceDE w:val="0"/>
        <w:autoSpaceDN w:val="0"/>
        <w:adjustRightInd w:val="0"/>
        <w:snapToGrid w:val="0"/>
        <w:ind w:left="426"/>
        <w:jc w:val="both"/>
        <w:rPr>
          <w:rFonts w:ascii="Calibri" w:hAnsi="Calibri" w:cs="Calibri"/>
          <w:color w:val="000000"/>
          <w:sz w:val="22"/>
          <w:szCs w:val="22"/>
        </w:rPr>
      </w:pPr>
      <w:r w:rsidRPr="009D3022">
        <w:rPr>
          <w:rFonts w:ascii="Calibri" w:hAnsi="Calibri" w:cs="Calibri"/>
          <w:color w:val="000000"/>
          <w:sz w:val="22"/>
          <w:szCs w:val="22"/>
        </w:rPr>
        <w:t xml:space="preserve">Vznik a úprava studijních programů se na UTB řídí </w:t>
      </w:r>
      <w:r w:rsidRPr="009D3022">
        <w:rPr>
          <w:rFonts w:ascii="Calibri" w:hAnsi="Calibri" w:cs="Calibri"/>
          <w:i/>
          <w:color w:val="000000"/>
          <w:sz w:val="22"/>
          <w:szCs w:val="22"/>
        </w:rPr>
        <w:t xml:space="preserve">Řádem pro tvorbu, schvalování, uskutečňování a změny studijních programů UTB </w:t>
      </w:r>
      <w:r w:rsidRPr="009D3022">
        <w:rPr>
          <w:rFonts w:ascii="Calibri" w:hAnsi="Calibri" w:cs="Calibri"/>
          <w:color w:val="000000"/>
          <w:sz w:val="22"/>
          <w:szCs w:val="22"/>
        </w:rPr>
        <w:t xml:space="preserve">ze dne </w:t>
      </w:r>
      <w:r w:rsidR="0070632F">
        <w:rPr>
          <w:rFonts w:ascii="Calibri" w:hAnsi="Calibri" w:cs="Calibri"/>
          <w:color w:val="000000"/>
          <w:sz w:val="22"/>
          <w:szCs w:val="22"/>
        </w:rPr>
        <w:t>19</w:t>
      </w:r>
      <w:r w:rsidRPr="007F7782">
        <w:rPr>
          <w:rFonts w:ascii="Calibri" w:hAnsi="Calibri" w:cs="Calibri"/>
          <w:color w:val="000000"/>
          <w:sz w:val="22"/>
          <w:szCs w:val="22"/>
        </w:rPr>
        <w:t xml:space="preserve">. </w:t>
      </w:r>
      <w:r w:rsidR="0070632F">
        <w:rPr>
          <w:rFonts w:ascii="Calibri" w:hAnsi="Calibri" w:cs="Calibri"/>
          <w:color w:val="000000"/>
          <w:sz w:val="22"/>
          <w:szCs w:val="22"/>
        </w:rPr>
        <w:t>května</w:t>
      </w:r>
      <w:r w:rsidRPr="007F7782">
        <w:rPr>
          <w:rFonts w:ascii="Calibri" w:hAnsi="Calibri" w:cs="Calibri"/>
          <w:color w:val="000000"/>
          <w:sz w:val="22"/>
          <w:szCs w:val="22"/>
        </w:rPr>
        <w:t xml:space="preserve"> 20</w:t>
      </w:r>
      <w:r w:rsidR="0070632F">
        <w:rPr>
          <w:rFonts w:ascii="Calibri" w:hAnsi="Calibri" w:cs="Calibri"/>
          <w:color w:val="000000"/>
          <w:sz w:val="22"/>
          <w:szCs w:val="22"/>
        </w:rPr>
        <w:t>22</w:t>
      </w:r>
      <w:r w:rsidRPr="009D3022">
        <w:rPr>
          <w:rStyle w:val="Znakapoznpodarou"/>
          <w:rFonts w:ascii="Calibri" w:hAnsi="Calibri" w:cs="Calibri"/>
          <w:color w:val="000000"/>
          <w:sz w:val="22"/>
          <w:szCs w:val="22"/>
        </w:rPr>
        <w:footnoteReference w:id="11"/>
      </w:r>
      <w:r w:rsidRPr="009D3022">
        <w:rPr>
          <w:rFonts w:ascii="Calibri" w:hAnsi="Calibr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9D3022">
        <w:rPr>
          <w:rFonts w:ascii="Calibri" w:hAnsi="Calibri" w:cs="Calibri"/>
          <w:i/>
          <w:color w:val="000000"/>
          <w:sz w:val="22"/>
          <w:szCs w:val="22"/>
        </w:rPr>
        <w:t xml:space="preserve">Statutu UTB </w:t>
      </w:r>
      <w:r w:rsidRPr="009D3022">
        <w:rPr>
          <w:rFonts w:ascii="Calibri" w:hAnsi="Calibri" w:cs="Calibri"/>
          <w:color w:val="000000"/>
          <w:sz w:val="22"/>
          <w:szCs w:val="22"/>
        </w:rPr>
        <w:t>ze</w:t>
      </w:r>
      <w:r w:rsidRPr="009D3022">
        <w:rPr>
          <w:rFonts w:ascii="Calibri" w:hAnsi="Calibri" w:cs="Calibri"/>
          <w:sz w:val="22"/>
          <w:szCs w:val="22"/>
        </w:rPr>
        <w:t xml:space="preserve"> </w:t>
      </w:r>
      <w:r w:rsidRPr="009D3022">
        <w:rPr>
          <w:rFonts w:ascii="Calibri" w:hAnsi="Calibri" w:cs="Calibri"/>
          <w:color w:val="000000"/>
          <w:sz w:val="22"/>
          <w:szCs w:val="22"/>
        </w:rPr>
        <w:t xml:space="preserve">dne </w:t>
      </w:r>
      <w:r w:rsidR="009D3022">
        <w:rPr>
          <w:rFonts w:ascii="Calibri" w:hAnsi="Calibri" w:cs="Calibri"/>
          <w:color w:val="000000"/>
          <w:sz w:val="22"/>
          <w:szCs w:val="22"/>
        </w:rPr>
        <w:t>19</w:t>
      </w:r>
      <w:r w:rsidRPr="007F7782">
        <w:rPr>
          <w:rFonts w:ascii="Calibri" w:hAnsi="Calibri" w:cs="Calibri"/>
          <w:color w:val="000000"/>
          <w:sz w:val="22"/>
          <w:szCs w:val="22"/>
        </w:rPr>
        <w:t xml:space="preserve">. </w:t>
      </w:r>
      <w:r w:rsidR="009D3022">
        <w:rPr>
          <w:rFonts w:ascii="Calibri" w:hAnsi="Calibri" w:cs="Calibri"/>
          <w:color w:val="000000"/>
          <w:sz w:val="22"/>
          <w:szCs w:val="22"/>
        </w:rPr>
        <w:t>května</w:t>
      </w:r>
      <w:r w:rsidRPr="007F7782">
        <w:rPr>
          <w:rFonts w:ascii="Calibri" w:hAnsi="Calibri" w:cs="Calibri"/>
          <w:color w:val="000000"/>
          <w:sz w:val="22"/>
          <w:szCs w:val="22"/>
        </w:rPr>
        <w:t xml:space="preserve"> 202</w:t>
      </w:r>
      <w:r w:rsidR="009D3022">
        <w:rPr>
          <w:rFonts w:ascii="Calibri" w:hAnsi="Calibri" w:cs="Calibri"/>
          <w:color w:val="000000"/>
          <w:sz w:val="22"/>
          <w:szCs w:val="22"/>
        </w:rPr>
        <w:t>2</w:t>
      </w:r>
      <w:r w:rsidRPr="009D3022">
        <w:rPr>
          <w:rStyle w:val="Znakapoznpodarou"/>
          <w:rFonts w:ascii="Calibri" w:hAnsi="Calibri" w:cs="Calibri"/>
          <w:color w:val="000000"/>
          <w:sz w:val="22"/>
          <w:szCs w:val="22"/>
        </w:rPr>
        <w:footnoteReference w:id="12"/>
      </w:r>
      <w:r w:rsidRPr="009D3022">
        <w:rPr>
          <w:rFonts w:ascii="Calibri" w:hAnsi="Calibri" w:cs="Calibri"/>
          <w:color w:val="000000"/>
          <w:sz w:val="22"/>
          <w:szCs w:val="22"/>
        </w:rPr>
        <w:t xml:space="preserve"> vnitřním předpisem UTB a stanovuje: </w:t>
      </w:r>
    </w:p>
    <w:p w14:paraId="583B98BF"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a) náležitosti týkající se institucionální akreditace pro oblast nebo oblasti vzdělávání (dále jen „institucionální akreditace“), </w:t>
      </w:r>
    </w:p>
    <w:p w14:paraId="015FC524"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lastRenderedPageBreak/>
        <w:t xml:space="preserve">b) pravidla tvorby, schvalování a změn studijních programů v rámci institucionální akreditace, </w:t>
      </w:r>
    </w:p>
    <w:p w14:paraId="521AB564" w14:textId="308B88F5"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c) pravidla tvorby, schvalování a změn návrhů studijních programů před jejich předložením</w:t>
      </w:r>
      <w:r w:rsidR="0080539A">
        <w:rPr>
          <w:rFonts w:ascii="Calibri" w:hAnsi="Calibri" w:cs="Calibri"/>
          <w:sz w:val="22"/>
          <w:szCs w:val="22"/>
        </w:rPr>
        <w:t xml:space="preserve"> </w:t>
      </w:r>
      <w:r w:rsidRPr="009D3022">
        <w:rPr>
          <w:rFonts w:ascii="Calibri" w:hAnsi="Calibri" w:cs="Calibri"/>
          <w:sz w:val="22"/>
          <w:szCs w:val="22"/>
        </w:rPr>
        <w:t xml:space="preserve">k akreditaci Národnímu akreditačnímu úřadu pro vysoké školství (dále jen „Akreditační úřad“), </w:t>
      </w:r>
    </w:p>
    <w:p w14:paraId="65ADA9D3"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d) náležitosti studijních programů a studijních předmětů, </w:t>
      </w:r>
    </w:p>
    <w:p w14:paraId="5258E98E"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e) pravidla uskutečňování studijních programů na fakultách UTB nebo přímo UTB, </w:t>
      </w:r>
    </w:p>
    <w:p w14:paraId="3804C7A0"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f) povinnosti garantů studijních programů a garantů studijních předmětů, </w:t>
      </w:r>
    </w:p>
    <w:p w14:paraId="2A6B1334" w14:textId="77777777" w:rsidR="007138CC" w:rsidRPr="009D3022" w:rsidRDefault="007138CC" w:rsidP="007138CC">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g) principy zajišťování kvality studijních programů. </w:t>
      </w:r>
    </w:p>
    <w:p w14:paraId="68CC6FB4" w14:textId="77777777" w:rsidR="007138CC" w:rsidRPr="00C80B17" w:rsidRDefault="007138CC" w:rsidP="007138CC">
      <w:pPr>
        <w:tabs>
          <w:tab w:val="left" w:pos="2835"/>
        </w:tabs>
        <w:spacing w:before="120" w:after="120"/>
      </w:pPr>
      <w:r w:rsidRPr="00C80B17">
        <w:tab/>
      </w:r>
    </w:p>
    <w:p w14:paraId="05E646FA" w14:textId="77777777" w:rsidR="007138CC" w:rsidRPr="00C80B17" w:rsidRDefault="007138CC" w:rsidP="007138CC">
      <w:pPr>
        <w:pStyle w:val="Nadpis3"/>
      </w:pPr>
      <w:r w:rsidRPr="00C80B17">
        <w:t xml:space="preserve">Principy a systém uznávání zahraničního vzdělávání pro přijetí ke studiu </w:t>
      </w:r>
    </w:p>
    <w:p w14:paraId="6E3D9E96" w14:textId="77777777" w:rsidR="007138CC" w:rsidRPr="0080539A" w:rsidRDefault="007138CC" w:rsidP="007138CC">
      <w:pPr>
        <w:tabs>
          <w:tab w:val="left" w:pos="2835"/>
        </w:tabs>
        <w:spacing w:before="120" w:after="120"/>
        <w:rPr>
          <w:rFonts w:ascii="Calibri" w:hAnsi="Calibri" w:cs="Calibri"/>
          <w:sz w:val="22"/>
          <w:szCs w:val="22"/>
        </w:rPr>
      </w:pPr>
      <w:r w:rsidRPr="00C80B17">
        <w:tab/>
      </w:r>
      <w:r w:rsidRPr="00C80B17">
        <w:tab/>
      </w:r>
      <w:r w:rsidRPr="0080539A">
        <w:rPr>
          <w:rFonts w:ascii="Calibri" w:hAnsi="Calibri" w:cs="Calibri"/>
          <w:sz w:val="22"/>
          <w:szCs w:val="22"/>
        </w:rPr>
        <w:t>Standard 1.5</w:t>
      </w:r>
    </w:p>
    <w:p w14:paraId="425268E2" w14:textId="5158405E" w:rsidR="005C72C5" w:rsidRPr="00D5748D" w:rsidRDefault="005C72C5" w:rsidP="005C72C5">
      <w:pPr>
        <w:widowControl w:val="0"/>
        <w:autoSpaceDE w:val="0"/>
        <w:autoSpaceDN w:val="0"/>
        <w:adjustRightInd w:val="0"/>
        <w:snapToGrid w:val="0"/>
        <w:ind w:left="426"/>
        <w:jc w:val="both"/>
        <w:rPr>
          <w:rFonts w:asciiTheme="minorHAnsi" w:hAnsiTheme="minorHAnsi" w:cstheme="minorHAnsi"/>
        </w:rPr>
      </w:pPr>
      <w:r w:rsidRPr="00D5748D">
        <w:rPr>
          <w:rFonts w:asciiTheme="minorHAnsi" w:hAnsiTheme="minorHAnsi" w:cstheme="minorHAnsi"/>
          <w:color w:val="000000"/>
          <w:sz w:val="22"/>
          <w:szCs w:val="22"/>
        </w:rPr>
        <w:t xml:space="preserve">UTB má vytvořena pravidla a stanoveny principy uznávání zahraničního vzdělávání pro přijetí ke studiu, včetně popsaného procesu posuzování splnění podmínky předchozího vzdělání. Systém a principy jsou vymezeny ve směrnici rektora SR/13/2017 </w:t>
      </w:r>
      <w:r w:rsidRPr="00D5748D">
        <w:rPr>
          <w:rFonts w:asciiTheme="minorHAnsi" w:hAnsiTheme="minorHAnsi" w:cstheme="minorHAnsi"/>
          <w:i/>
          <w:color w:val="000000"/>
          <w:sz w:val="22"/>
          <w:szCs w:val="22"/>
        </w:rPr>
        <w:t>Uznání zahraničního středoškolského a vysokoškolského vzdělání a kvalifikace</w:t>
      </w:r>
      <w:r w:rsidRPr="00D5748D">
        <w:rPr>
          <w:rFonts w:asciiTheme="minorHAnsi" w:hAnsiTheme="minorHAnsi" w:cstheme="minorHAnsi"/>
          <w:color w:val="000000"/>
          <w:sz w:val="22"/>
          <w:szCs w:val="22"/>
        </w:rPr>
        <w:t xml:space="preserve"> ze dne 12. dubna 2017</w:t>
      </w:r>
      <w:r w:rsidRPr="00D5748D">
        <w:rPr>
          <w:rStyle w:val="Znakapoznpodarou"/>
          <w:rFonts w:asciiTheme="minorHAnsi" w:hAnsiTheme="minorHAnsi" w:cstheme="minorHAnsi"/>
          <w:color w:val="000000"/>
          <w:sz w:val="22"/>
          <w:szCs w:val="22"/>
        </w:rPr>
        <w:footnoteReference w:id="13"/>
      </w:r>
      <w:r w:rsidRPr="00D5748D">
        <w:rPr>
          <w:rFonts w:asciiTheme="minorHAnsi" w:hAnsiTheme="minorHAnsi" w:cstheme="minorHAnsi"/>
          <w:color w:val="000000"/>
          <w:sz w:val="22"/>
          <w:szCs w:val="22"/>
        </w:rPr>
        <w:t>, ve směrnici rektora SR/</w:t>
      </w:r>
      <w:ins w:id="650" w:author="Hana Ponížilová" w:date="2023-03-13T14:04:00Z">
        <w:r w:rsidR="00F42BD5">
          <w:rPr>
            <w:rFonts w:asciiTheme="minorHAnsi" w:hAnsiTheme="minorHAnsi" w:cstheme="minorHAnsi"/>
            <w:color w:val="000000"/>
            <w:sz w:val="22"/>
            <w:szCs w:val="22"/>
          </w:rPr>
          <w:t>13</w:t>
        </w:r>
      </w:ins>
      <w:r w:rsidRPr="00D5748D">
        <w:rPr>
          <w:rFonts w:asciiTheme="minorHAnsi" w:hAnsiTheme="minorHAnsi" w:cstheme="minorHAnsi"/>
          <w:color w:val="000000"/>
          <w:sz w:val="22"/>
          <w:szCs w:val="22"/>
        </w:rPr>
        <w:t>/202</w:t>
      </w:r>
      <w:ins w:id="651" w:author="Hana Ponížilová" w:date="2023-03-13T14:04:00Z">
        <w:r w:rsidR="00F42BD5">
          <w:rPr>
            <w:rFonts w:asciiTheme="minorHAnsi" w:hAnsiTheme="minorHAnsi" w:cstheme="minorHAnsi"/>
            <w:color w:val="000000"/>
            <w:sz w:val="22"/>
            <w:szCs w:val="22"/>
          </w:rPr>
          <w:t>2</w:t>
        </w:r>
      </w:ins>
      <w:r w:rsidRPr="00D5748D">
        <w:rPr>
          <w:rFonts w:asciiTheme="minorHAnsi" w:hAnsiTheme="minorHAnsi" w:cstheme="minorHAnsi"/>
          <w:color w:val="000000"/>
          <w:sz w:val="22"/>
          <w:szCs w:val="22"/>
        </w:rPr>
        <w:t xml:space="preserve"> </w:t>
      </w:r>
      <w:r w:rsidRPr="00D5748D">
        <w:rPr>
          <w:rFonts w:asciiTheme="minorHAnsi" w:hAnsiTheme="minorHAnsi" w:cstheme="minorHAnsi"/>
          <w:i/>
          <w:color w:val="000000"/>
          <w:sz w:val="22"/>
          <w:szCs w:val="22"/>
        </w:rPr>
        <w:t xml:space="preserve">Pravidla pro posuzování zahraničního středoškolského a vysokoškolského vzdělání v rámci přijímacího řízení na UTB </w:t>
      </w:r>
      <w:r w:rsidRPr="00D5748D">
        <w:rPr>
          <w:rFonts w:asciiTheme="minorHAnsi" w:hAnsiTheme="minorHAnsi" w:cstheme="minorHAnsi"/>
          <w:color w:val="000000"/>
          <w:sz w:val="22"/>
          <w:szCs w:val="22"/>
        </w:rPr>
        <w:t xml:space="preserve">ze dne 1. </w:t>
      </w:r>
      <w:ins w:id="652" w:author="Hana Ponížilová" w:date="2023-03-13T14:05:00Z">
        <w:r w:rsidR="00F42BD5">
          <w:rPr>
            <w:rFonts w:asciiTheme="minorHAnsi" w:hAnsiTheme="minorHAnsi" w:cstheme="minorHAnsi"/>
            <w:color w:val="000000"/>
            <w:sz w:val="22"/>
            <w:szCs w:val="22"/>
          </w:rPr>
          <w:t>září</w:t>
        </w:r>
      </w:ins>
      <w:r w:rsidRPr="00D5748D">
        <w:rPr>
          <w:rFonts w:asciiTheme="minorHAnsi" w:hAnsiTheme="minorHAnsi" w:cstheme="minorHAnsi"/>
          <w:color w:val="000000"/>
          <w:sz w:val="22"/>
          <w:szCs w:val="22"/>
        </w:rPr>
        <w:t xml:space="preserve"> 202</w:t>
      </w:r>
      <w:ins w:id="653" w:author="Hana Ponížilová" w:date="2023-03-13T14:05:00Z">
        <w:r w:rsidR="00F42BD5">
          <w:rPr>
            <w:rFonts w:asciiTheme="minorHAnsi" w:hAnsiTheme="minorHAnsi" w:cstheme="minorHAnsi"/>
            <w:color w:val="000000"/>
            <w:sz w:val="22"/>
            <w:szCs w:val="22"/>
          </w:rPr>
          <w:t>2</w:t>
        </w:r>
      </w:ins>
      <w:r w:rsidRPr="00D5748D">
        <w:rPr>
          <w:rStyle w:val="Znakapoznpodarou"/>
          <w:rFonts w:asciiTheme="minorHAnsi" w:hAnsiTheme="minorHAnsi" w:cstheme="minorHAnsi"/>
          <w:color w:val="000000"/>
          <w:sz w:val="22"/>
          <w:szCs w:val="22"/>
        </w:rPr>
        <w:footnoteReference w:id="14"/>
      </w:r>
      <w:r w:rsidRPr="00D5748D">
        <w:rPr>
          <w:rFonts w:asciiTheme="minorHAnsi" w:hAnsiTheme="minorHAnsi" w:cstheme="minorHAnsi"/>
          <w:color w:val="000000"/>
          <w:sz w:val="22"/>
          <w:szCs w:val="22"/>
        </w:rPr>
        <w:t xml:space="preserve"> a ve směrnici rektora SR/12/2021 </w:t>
      </w:r>
      <w:r w:rsidRPr="00D5748D">
        <w:rPr>
          <w:rFonts w:asciiTheme="minorHAnsi" w:hAnsiTheme="minorHAnsi" w:cstheme="minorHAnsi"/>
          <w:i/>
          <w:color w:val="000000"/>
          <w:sz w:val="22"/>
          <w:szCs w:val="22"/>
        </w:rPr>
        <w:t xml:space="preserve">Studium zahraničních studentů v akreditovaných studijních programech uskutečňovaných v cizím a českém jazyce na UTB </w:t>
      </w:r>
      <w:r w:rsidRPr="00D5748D">
        <w:rPr>
          <w:rFonts w:asciiTheme="minorHAnsi" w:hAnsiTheme="minorHAnsi" w:cstheme="minorHAnsi"/>
          <w:color w:val="000000"/>
          <w:sz w:val="22"/>
          <w:szCs w:val="22"/>
        </w:rPr>
        <w:t>ze dne 1. listopadu 2021</w:t>
      </w:r>
      <w:r w:rsidRPr="00D5748D">
        <w:rPr>
          <w:rStyle w:val="Znakapoznpodarou"/>
          <w:rFonts w:asciiTheme="minorHAnsi" w:hAnsiTheme="minorHAnsi" w:cstheme="minorHAnsi"/>
          <w:color w:val="000000"/>
        </w:rPr>
        <w:footnoteReference w:id="15"/>
      </w:r>
      <w:r w:rsidRPr="00D5748D">
        <w:rPr>
          <w:rFonts w:asciiTheme="minorHAnsi" w:hAnsiTheme="minorHAnsi" w:cstheme="minorHAnsi"/>
          <w:color w:val="000000"/>
        </w:rPr>
        <w:t>.</w:t>
      </w:r>
    </w:p>
    <w:p w14:paraId="296FFB83" w14:textId="77777777" w:rsidR="007138CC" w:rsidRPr="00C80B17" w:rsidRDefault="007138CC" w:rsidP="007138CC">
      <w:pPr>
        <w:tabs>
          <w:tab w:val="left" w:pos="2835"/>
        </w:tabs>
        <w:spacing w:before="120" w:after="120"/>
      </w:pPr>
    </w:p>
    <w:p w14:paraId="4810A5DC" w14:textId="77777777" w:rsidR="007138CC" w:rsidRPr="00C80B17" w:rsidRDefault="007138CC" w:rsidP="007138CC">
      <w:pPr>
        <w:pStyle w:val="Nadpis3"/>
      </w:pPr>
      <w:r w:rsidRPr="00C80B17">
        <w:t xml:space="preserve">Vedení kvalifikačních a rigorózních prací </w:t>
      </w:r>
    </w:p>
    <w:p w14:paraId="41B7B786" w14:textId="77777777" w:rsidR="007138CC" w:rsidRPr="002A593D" w:rsidRDefault="007138CC" w:rsidP="007138CC">
      <w:pPr>
        <w:tabs>
          <w:tab w:val="left" w:pos="2835"/>
        </w:tabs>
        <w:spacing w:before="120" w:after="120"/>
        <w:rPr>
          <w:rFonts w:ascii="Calibri" w:hAnsi="Calibri" w:cs="Calibri"/>
          <w:sz w:val="22"/>
          <w:szCs w:val="22"/>
        </w:rPr>
      </w:pPr>
      <w:r w:rsidRPr="00C80B17">
        <w:tab/>
      </w:r>
      <w:r w:rsidRPr="00C80B17">
        <w:tab/>
      </w:r>
      <w:r w:rsidRPr="002A593D">
        <w:rPr>
          <w:rFonts w:ascii="Calibri" w:hAnsi="Calibri" w:cs="Calibri"/>
          <w:sz w:val="22"/>
          <w:szCs w:val="22"/>
        </w:rPr>
        <w:t>Standard 1.6</w:t>
      </w:r>
    </w:p>
    <w:p w14:paraId="400857E9" w14:textId="77777777" w:rsidR="007138CC" w:rsidRPr="002A593D" w:rsidRDefault="007138CC" w:rsidP="007138CC">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UTB má přijata dostatečně účinná opatření zajišťující úroveň kvality kvalifikačních prací</w:t>
      </w:r>
      <w:r w:rsidRPr="002A593D">
        <w:rPr>
          <w:rFonts w:ascii="Calibri" w:hAnsi="Calibri" w:cs="Calibri"/>
          <w:color w:val="000000"/>
          <w:sz w:val="22"/>
          <w:szCs w:val="22"/>
        </w:rPr>
        <w:br/>
        <w:t xml:space="preserve">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700EBE65" w14:textId="0BE86563" w:rsidR="00DF3961" w:rsidRPr="004F70ED" w:rsidRDefault="007138CC" w:rsidP="004F70ED">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 xml:space="preserve">Vedení kvalifikačních prací upravuje čl. 38 </w:t>
      </w:r>
      <w:r w:rsidRPr="002A593D">
        <w:rPr>
          <w:rFonts w:ascii="Calibri" w:hAnsi="Calibri" w:cs="Calibri"/>
          <w:i/>
          <w:color w:val="000000"/>
          <w:sz w:val="22"/>
          <w:szCs w:val="22"/>
        </w:rPr>
        <w:t xml:space="preserve">Řádu pro tvorbu, schvalování, uskutečňování a změny studijních programů UTB </w:t>
      </w:r>
      <w:r w:rsidRPr="002A593D">
        <w:rPr>
          <w:rFonts w:ascii="Calibri" w:hAnsi="Calibri" w:cs="Calibri"/>
          <w:color w:val="000000"/>
          <w:sz w:val="22"/>
          <w:szCs w:val="22"/>
        </w:rPr>
        <w:t xml:space="preserve">ze dne </w:t>
      </w:r>
      <w:r w:rsidR="00A80FAC">
        <w:rPr>
          <w:rFonts w:ascii="Calibri" w:hAnsi="Calibri" w:cs="Calibri"/>
          <w:color w:val="000000"/>
          <w:sz w:val="22"/>
          <w:szCs w:val="22"/>
        </w:rPr>
        <w:t>19</w:t>
      </w:r>
      <w:r w:rsidRPr="002A593D">
        <w:rPr>
          <w:rFonts w:ascii="Calibri" w:hAnsi="Calibri" w:cs="Calibri"/>
          <w:color w:val="000000"/>
          <w:sz w:val="22"/>
          <w:szCs w:val="22"/>
        </w:rPr>
        <w:t xml:space="preserve">. </w:t>
      </w:r>
      <w:r w:rsidR="00A80FAC">
        <w:rPr>
          <w:rFonts w:ascii="Calibri" w:hAnsi="Calibri" w:cs="Calibri"/>
          <w:color w:val="000000"/>
          <w:sz w:val="22"/>
          <w:szCs w:val="22"/>
        </w:rPr>
        <w:t>května</w:t>
      </w:r>
      <w:r w:rsidRPr="002A593D">
        <w:rPr>
          <w:rFonts w:ascii="Calibri" w:hAnsi="Calibri" w:cs="Calibri"/>
          <w:color w:val="000000"/>
          <w:sz w:val="22"/>
          <w:szCs w:val="22"/>
        </w:rPr>
        <w:t xml:space="preserve"> 20</w:t>
      </w:r>
      <w:r w:rsidR="00A80FAC">
        <w:rPr>
          <w:rFonts w:ascii="Calibri" w:hAnsi="Calibri" w:cs="Calibri"/>
          <w:color w:val="000000"/>
          <w:sz w:val="22"/>
          <w:szCs w:val="22"/>
        </w:rPr>
        <w:t>22</w:t>
      </w:r>
      <w:r w:rsidRPr="002A593D">
        <w:rPr>
          <w:rStyle w:val="Znakapoznpodarou"/>
          <w:rFonts w:ascii="Calibri" w:hAnsi="Calibri" w:cs="Calibri"/>
          <w:color w:val="000000"/>
          <w:sz w:val="22"/>
          <w:szCs w:val="22"/>
        </w:rPr>
        <w:footnoteReference w:id="16"/>
      </w:r>
      <w:r w:rsidRPr="002A593D">
        <w:rPr>
          <w:rFonts w:ascii="Calibri" w:hAnsi="Calibri" w:cs="Calibri"/>
          <w:color w:val="000000"/>
          <w:sz w:val="22"/>
          <w:szCs w:val="22"/>
        </w:rPr>
        <w:t xml:space="preserve"> a čl. 28 </w:t>
      </w:r>
      <w:r w:rsidRPr="002A593D">
        <w:rPr>
          <w:rFonts w:ascii="Calibri" w:hAnsi="Calibri" w:cs="Calibri"/>
          <w:i/>
          <w:color w:val="000000"/>
          <w:sz w:val="22"/>
          <w:szCs w:val="22"/>
        </w:rPr>
        <w:t xml:space="preserve">Studijního a zkušebního řádu UTB </w:t>
      </w:r>
      <w:r w:rsidRPr="002A593D">
        <w:rPr>
          <w:rFonts w:ascii="Calibri" w:hAnsi="Calibri" w:cs="Calibri"/>
          <w:color w:val="000000"/>
          <w:sz w:val="22"/>
          <w:szCs w:val="22"/>
        </w:rPr>
        <w:t>ze dne 4. února 2021</w:t>
      </w:r>
      <w:r w:rsidRPr="002A593D">
        <w:rPr>
          <w:rStyle w:val="Znakapoznpodarou"/>
          <w:rFonts w:ascii="Calibri" w:hAnsi="Calibri" w:cs="Calibri"/>
          <w:color w:val="000000"/>
          <w:sz w:val="22"/>
          <w:szCs w:val="22"/>
        </w:rPr>
        <w:footnoteReference w:id="17"/>
      </w:r>
      <w:r w:rsidRPr="002A593D">
        <w:rPr>
          <w:rFonts w:ascii="Calibri" w:hAnsi="Calibri" w:cs="Calibri"/>
          <w:color w:val="000000"/>
          <w:sz w:val="22"/>
          <w:szCs w:val="22"/>
        </w:rPr>
        <w:t>, dále směrnice rektora SR/</w:t>
      </w:r>
      <w:r w:rsidR="00EB69E6">
        <w:rPr>
          <w:rFonts w:ascii="Calibri" w:hAnsi="Calibri" w:cs="Calibri"/>
          <w:color w:val="000000"/>
          <w:sz w:val="22"/>
          <w:szCs w:val="22"/>
        </w:rPr>
        <w:t>8</w:t>
      </w:r>
      <w:r w:rsidRPr="002A593D">
        <w:rPr>
          <w:rFonts w:ascii="Calibri" w:hAnsi="Calibri" w:cs="Calibri"/>
          <w:color w:val="000000"/>
          <w:sz w:val="22"/>
          <w:szCs w:val="22"/>
        </w:rPr>
        <w:t>/202</w:t>
      </w:r>
      <w:r w:rsidR="00EB69E6">
        <w:rPr>
          <w:rFonts w:ascii="Calibri" w:hAnsi="Calibri" w:cs="Calibri"/>
          <w:color w:val="000000"/>
          <w:sz w:val="22"/>
          <w:szCs w:val="22"/>
        </w:rPr>
        <w:t>2</w:t>
      </w:r>
      <w:r w:rsidRPr="002A593D">
        <w:rPr>
          <w:rFonts w:ascii="Calibri" w:hAnsi="Calibri" w:cs="Calibri"/>
          <w:color w:val="000000"/>
          <w:sz w:val="22"/>
          <w:szCs w:val="22"/>
        </w:rPr>
        <w:t xml:space="preserve"> </w:t>
      </w:r>
      <w:r w:rsidRPr="002A593D">
        <w:rPr>
          <w:rFonts w:ascii="Calibri" w:hAnsi="Calibri" w:cs="Calibri"/>
          <w:i/>
          <w:color w:val="000000"/>
          <w:sz w:val="22"/>
          <w:szCs w:val="22"/>
        </w:rPr>
        <w:t xml:space="preserve">Standardy studijních programů UTB </w:t>
      </w:r>
      <w:r w:rsidRPr="002A593D">
        <w:rPr>
          <w:rFonts w:ascii="Calibri" w:hAnsi="Calibri" w:cs="Calibri"/>
          <w:color w:val="000000"/>
          <w:sz w:val="22"/>
          <w:szCs w:val="22"/>
        </w:rPr>
        <w:t xml:space="preserve">ze dne </w:t>
      </w:r>
      <w:r w:rsidR="00C30E35">
        <w:rPr>
          <w:rFonts w:ascii="Calibri" w:hAnsi="Calibri" w:cs="Calibri"/>
          <w:color w:val="000000"/>
          <w:sz w:val="22"/>
          <w:szCs w:val="22"/>
        </w:rPr>
        <w:t>6</w:t>
      </w:r>
      <w:r w:rsidRPr="002A593D">
        <w:rPr>
          <w:rFonts w:ascii="Calibri" w:hAnsi="Calibri" w:cs="Calibri"/>
          <w:color w:val="000000"/>
          <w:sz w:val="22"/>
          <w:szCs w:val="22"/>
        </w:rPr>
        <w:t xml:space="preserve">. </w:t>
      </w:r>
      <w:r w:rsidR="00225D2E">
        <w:rPr>
          <w:rFonts w:ascii="Calibri" w:hAnsi="Calibri" w:cs="Calibri"/>
          <w:color w:val="000000"/>
          <w:sz w:val="22"/>
          <w:szCs w:val="22"/>
        </w:rPr>
        <w:t xml:space="preserve">června </w:t>
      </w:r>
      <w:r w:rsidRPr="002A593D">
        <w:rPr>
          <w:rFonts w:ascii="Calibri" w:hAnsi="Calibri" w:cs="Calibri"/>
          <w:color w:val="000000"/>
          <w:sz w:val="22"/>
          <w:szCs w:val="22"/>
        </w:rPr>
        <w:t>202</w:t>
      </w:r>
      <w:r w:rsidR="00C30E35">
        <w:rPr>
          <w:rFonts w:ascii="Calibri" w:hAnsi="Calibri" w:cs="Calibri"/>
          <w:color w:val="000000"/>
          <w:sz w:val="22"/>
          <w:szCs w:val="22"/>
        </w:rPr>
        <w:t>2</w:t>
      </w:r>
      <w:r w:rsidRPr="002A593D">
        <w:rPr>
          <w:rStyle w:val="Znakapoznpodarou"/>
          <w:rFonts w:ascii="Calibri" w:hAnsi="Calibri" w:cs="Calibri"/>
          <w:color w:val="000000"/>
          <w:sz w:val="22"/>
          <w:szCs w:val="22"/>
        </w:rPr>
        <w:footnoteReference w:id="18"/>
      </w:r>
      <w:r w:rsidRPr="002A593D">
        <w:rPr>
          <w:rFonts w:ascii="Calibri" w:hAnsi="Calibri" w:cs="Calibri"/>
          <w:color w:val="000000"/>
          <w:sz w:val="22"/>
          <w:szCs w:val="22"/>
        </w:rPr>
        <w:t xml:space="preserve"> </w:t>
      </w:r>
      <w:r w:rsidR="002A593D">
        <w:rPr>
          <w:rFonts w:ascii="Calibri" w:hAnsi="Calibri" w:cs="Calibri"/>
          <w:color w:val="000000"/>
          <w:sz w:val="22"/>
          <w:szCs w:val="22"/>
        </w:rPr>
        <w:br/>
      </w:r>
      <w:r w:rsidRPr="002A593D">
        <w:rPr>
          <w:rFonts w:ascii="Calibri" w:hAnsi="Calibri" w:cs="Calibri"/>
          <w:color w:val="000000"/>
          <w:sz w:val="22"/>
          <w:szCs w:val="22"/>
        </w:rPr>
        <w:t>a směrnice rektora SR/33/2019</w:t>
      </w:r>
      <w:r w:rsidRPr="002A593D">
        <w:rPr>
          <w:rFonts w:ascii="Calibri" w:hAnsi="Calibri" w:cs="Calibri"/>
          <w:i/>
          <w:color w:val="000000"/>
          <w:sz w:val="22"/>
          <w:szCs w:val="22"/>
        </w:rPr>
        <w:t xml:space="preserve"> Pravidla pro zadávání a zpracování bakalářských, diplomových </w:t>
      </w:r>
      <w:r w:rsidR="00885CF3">
        <w:rPr>
          <w:rFonts w:ascii="Calibri" w:hAnsi="Calibri" w:cs="Calibri"/>
          <w:i/>
          <w:color w:val="000000"/>
          <w:sz w:val="22"/>
          <w:szCs w:val="22"/>
        </w:rPr>
        <w:br/>
      </w:r>
      <w:r w:rsidRPr="002A593D">
        <w:rPr>
          <w:rFonts w:ascii="Calibri" w:hAnsi="Calibri" w:cs="Calibri"/>
          <w:i/>
          <w:color w:val="000000"/>
          <w:sz w:val="22"/>
          <w:szCs w:val="22"/>
        </w:rPr>
        <w:t>a rigorózních prací, jejich uložení, zpřístupnění a kontrola původnosti</w:t>
      </w:r>
      <w:r w:rsidRPr="002A593D">
        <w:rPr>
          <w:rFonts w:ascii="Calibri" w:hAnsi="Calibri" w:cs="Calibri"/>
          <w:color w:val="000000"/>
          <w:sz w:val="22"/>
          <w:szCs w:val="22"/>
        </w:rPr>
        <w:t xml:space="preserve"> ze dne 29. listopadu 2019</w:t>
      </w:r>
      <w:r w:rsidRPr="002A593D">
        <w:rPr>
          <w:rStyle w:val="Znakapoznpodarou"/>
          <w:rFonts w:ascii="Calibri" w:hAnsi="Calibri" w:cs="Calibri"/>
          <w:color w:val="000000"/>
          <w:sz w:val="22"/>
          <w:szCs w:val="22"/>
        </w:rPr>
        <w:footnoteReference w:id="19"/>
      </w:r>
      <w:r w:rsidRPr="002A593D">
        <w:rPr>
          <w:rFonts w:ascii="Calibri" w:hAnsi="Calibri" w:cs="Calibri"/>
          <w:color w:val="000000"/>
          <w:sz w:val="22"/>
          <w:szCs w:val="22"/>
        </w:rPr>
        <w:t>.</w:t>
      </w:r>
    </w:p>
    <w:p w14:paraId="5658938C" w14:textId="41A5D3EE" w:rsidR="007138CC" w:rsidRPr="00DF3961" w:rsidRDefault="007138CC" w:rsidP="00DF3961">
      <w:pPr>
        <w:ind w:left="425"/>
        <w:jc w:val="both"/>
        <w:rPr>
          <w:rFonts w:asciiTheme="minorHAnsi" w:hAnsiTheme="minorHAnsi" w:cstheme="minorHAnsi"/>
          <w:color w:val="000000"/>
          <w:sz w:val="22"/>
          <w:szCs w:val="22"/>
        </w:rPr>
      </w:pPr>
      <w:r w:rsidRPr="00E3274C">
        <w:rPr>
          <w:rFonts w:asciiTheme="minorHAnsi" w:hAnsiTheme="minorHAnsi" w:cstheme="minorHAnsi"/>
          <w:color w:val="000000"/>
          <w:sz w:val="22"/>
          <w:szCs w:val="22"/>
        </w:rPr>
        <w:t>Směrnici rektora SR/33/2019 doplňuje směrnice děkana SD2022</w:t>
      </w:r>
      <w:r w:rsidR="00441C19" w:rsidRPr="00E3274C">
        <w:rPr>
          <w:rFonts w:asciiTheme="minorHAnsi" w:hAnsiTheme="minorHAnsi" w:cstheme="minorHAnsi"/>
          <w:color w:val="000000"/>
          <w:sz w:val="22"/>
          <w:szCs w:val="22"/>
        </w:rPr>
        <w:t>.09</w:t>
      </w:r>
      <w:r w:rsidRPr="00E3274C">
        <w:rPr>
          <w:rFonts w:asciiTheme="minorHAnsi" w:hAnsiTheme="minorHAnsi" w:cstheme="minorHAnsi"/>
          <w:color w:val="000000"/>
          <w:sz w:val="22"/>
          <w:szCs w:val="22"/>
        </w:rPr>
        <w:t xml:space="preserve"> </w:t>
      </w:r>
      <w:r w:rsidRPr="00E3274C">
        <w:rPr>
          <w:rFonts w:asciiTheme="minorHAnsi" w:hAnsiTheme="minorHAnsi" w:cstheme="minorHAnsi"/>
          <w:i/>
          <w:color w:val="000000"/>
          <w:sz w:val="22"/>
          <w:szCs w:val="22"/>
        </w:rPr>
        <w:t>Pravidla pro zadávání</w:t>
      </w:r>
      <w:r w:rsidR="00DF3961" w:rsidRPr="00E3274C">
        <w:rPr>
          <w:rFonts w:asciiTheme="minorHAnsi" w:hAnsiTheme="minorHAnsi" w:cstheme="minorHAnsi"/>
          <w:i/>
          <w:color w:val="000000"/>
          <w:sz w:val="22"/>
          <w:szCs w:val="22"/>
        </w:rPr>
        <w:t xml:space="preserve"> </w:t>
      </w:r>
      <w:r w:rsidRPr="00E3274C">
        <w:rPr>
          <w:rFonts w:asciiTheme="minorHAnsi" w:hAnsiTheme="minorHAnsi" w:cstheme="minorHAnsi"/>
          <w:i/>
          <w:color w:val="000000"/>
          <w:sz w:val="22"/>
          <w:szCs w:val="22"/>
        </w:rPr>
        <w:t>a zpracování bakalářských a diplomových prací, jejich uložení, zpřístupnění a kontrola původnosti na FMK</w:t>
      </w:r>
      <w:r w:rsidR="00F90B60" w:rsidRPr="00E3274C">
        <w:rPr>
          <w:rFonts w:asciiTheme="minorHAnsi" w:hAnsiTheme="minorHAnsi" w:cstheme="minorHAnsi"/>
          <w:color w:val="000000"/>
          <w:sz w:val="22"/>
          <w:szCs w:val="22"/>
        </w:rPr>
        <w:t xml:space="preserve"> ze</w:t>
      </w:r>
      <w:r w:rsidR="00F04C6A" w:rsidRPr="00E3274C">
        <w:rPr>
          <w:rFonts w:asciiTheme="minorHAnsi" w:hAnsiTheme="minorHAnsi" w:cstheme="minorHAnsi"/>
          <w:color w:val="000000"/>
          <w:sz w:val="22"/>
          <w:szCs w:val="22"/>
        </w:rPr>
        <w:t xml:space="preserve"> </w:t>
      </w:r>
      <w:r w:rsidR="00441C19" w:rsidRPr="00E3274C">
        <w:rPr>
          <w:rFonts w:asciiTheme="minorHAnsi" w:hAnsiTheme="minorHAnsi" w:cstheme="minorHAnsi"/>
          <w:color w:val="000000"/>
          <w:sz w:val="22"/>
          <w:szCs w:val="22"/>
        </w:rPr>
        <w:t xml:space="preserve"> </w:t>
      </w:r>
      <w:r w:rsidR="00441C19" w:rsidRPr="00E3274C">
        <w:rPr>
          <w:rFonts w:asciiTheme="minorHAnsi" w:hAnsiTheme="minorHAnsi" w:cstheme="minorHAnsi"/>
          <w:color w:val="000000"/>
          <w:sz w:val="22"/>
          <w:szCs w:val="22"/>
        </w:rPr>
        <w:br/>
        <w:t>1. 9. 2022</w:t>
      </w:r>
      <w:r w:rsidRPr="00E3274C">
        <w:rPr>
          <w:rStyle w:val="Znakapoznpodarou"/>
          <w:rFonts w:asciiTheme="minorHAnsi" w:hAnsiTheme="minorHAnsi" w:cstheme="minorHAnsi"/>
          <w:color w:val="000000"/>
          <w:sz w:val="22"/>
          <w:szCs w:val="22"/>
        </w:rPr>
        <w:footnoteReference w:id="20"/>
      </w:r>
      <w:r w:rsidRPr="00E3274C">
        <w:rPr>
          <w:rFonts w:asciiTheme="minorHAnsi" w:hAnsiTheme="minorHAnsi" w:cstheme="minorHAnsi"/>
          <w:color w:val="000000"/>
          <w:sz w:val="22"/>
          <w:szCs w:val="22"/>
        </w:rPr>
        <w:t xml:space="preserve"> a maximální počet kvalifikačních prací, které může vést jedna osoba je stanoven ve směrnici děkana SD2022</w:t>
      </w:r>
      <w:r w:rsidR="00314904" w:rsidRPr="00E3274C">
        <w:rPr>
          <w:rFonts w:asciiTheme="minorHAnsi" w:hAnsiTheme="minorHAnsi" w:cstheme="minorHAnsi"/>
          <w:color w:val="000000"/>
          <w:sz w:val="22"/>
          <w:szCs w:val="22"/>
        </w:rPr>
        <w:t>.10</w:t>
      </w:r>
      <w:r w:rsidRPr="00E3274C">
        <w:rPr>
          <w:rFonts w:asciiTheme="minorHAnsi" w:hAnsiTheme="minorHAnsi" w:cstheme="minorHAnsi"/>
          <w:color w:val="000000"/>
          <w:sz w:val="22"/>
          <w:szCs w:val="22"/>
        </w:rPr>
        <w:t xml:space="preserve"> </w:t>
      </w:r>
      <w:r w:rsidRPr="00E3274C">
        <w:rPr>
          <w:rFonts w:asciiTheme="minorHAnsi" w:hAnsiTheme="minorHAnsi" w:cstheme="minorHAnsi"/>
          <w:i/>
          <w:color w:val="000000"/>
          <w:sz w:val="22"/>
          <w:szCs w:val="22"/>
        </w:rPr>
        <w:t xml:space="preserve">Stanovení počtu vedených </w:t>
      </w:r>
      <w:r w:rsidR="0083788D" w:rsidRPr="00E3274C">
        <w:rPr>
          <w:rFonts w:asciiTheme="minorHAnsi" w:hAnsiTheme="minorHAnsi" w:cstheme="minorHAnsi"/>
          <w:i/>
          <w:color w:val="000000"/>
          <w:sz w:val="22"/>
          <w:szCs w:val="22"/>
        </w:rPr>
        <w:t xml:space="preserve">bakalářských a diplomových </w:t>
      </w:r>
      <w:r w:rsidRPr="00E3274C">
        <w:rPr>
          <w:rFonts w:asciiTheme="minorHAnsi" w:hAnsiTheme="minorHAnsi" w:cstheme="minorHAnsi"/>
          <w:i/>
          <w:color w:val="000000"/>
          <w:sz w:val="22"/>
          <w:szCs w:val="22"/>
        </w:rPr>
        <w:t>prací</w:t>
      </w:r>
      <w:r w:rsidR="0083788D" w:rsidRPr="00E3274C">
        <w:rPr>
          <w:rFonts w:asciiTheme="minorHAnsi" w:hAnsiTheme="minorHAnsi" w:cstheme="minorHAnsi"/>
          <w:i/>
          <w:color w:val="000000"/>
          <w:sz w:val="22"/>
          <w:szCs w:val="22"/>
        </w:rPr>
        <w:t xml:space="preserve"> a počtu vedených studentů dokto</w:t>
      </w:r>
      <w:r w:rsidR="00454777" w:rsidRPr="00E3274C">
        <w:rPr>
          <w:rFonts w:asciiTheme="minorHAnsi" w:hAnsiTheme="minorHAnsi" w:cstheme="minorHAnsi"/>
          <w:i/>
          <w:color w:val="000000"/>
          <w:sz w:val="22"/>
          <w:szCs w:val="22"/>
        </w:rPr>
        <w:t>rských studijních programů</w:t>
      </w:r>
      <w:r w:rsidRPr="00E3274C">
        <w:rPr>
          <w:rFonts w:asciiTheme="minorHAnsi" w:hAnsiTheme="minorHAnsi" w:cstheme="minorHAnsi"/>
          <w:i/>
          <w:color w:val="000000"/>
          <w:sz w:val="22"/>
          <w:szCs w:val="22"/>
        </w:rPr>
        <w:t xml:space="preserve"> na FMK</w:t>
      </w:r>
      <w:r w:rsidRPr="00E3274C">
        <w:rPr>
          <w:rFonts w:asciiTheme="minorHAnsi" w:hAnsiTheme="minorHAnsi" w:cstheme="minorHAnsi"/>
          <w:color w:val="000000"/>
          <w:sz w:val="22"/>
          <w:szCs w:val="22"/>
        </w:rPr>
        <w:t xml:space="preserve"> ze dne </w:t>
      </w:r>
      <w:r w:rsidR="00BE11DB" w:rsidRPr="00E3274C">
        <w:rPr>
          <w:rFonts w:asciiTheme="minorHAnsi" w:hAnsiTheme="minorHAnsi" w:cstheme="minorHAnsi"/>
          <w:color w:val="000000"/>
          <w:sz w:val="22"/>
          <w:szCs w:val="22"/>
        </w:rPr>
        <w:t>1. 9. 2022</w:t>
      </w:r>
      <w:r w:rsidRPr="00E3274C">
        <w:rPr>
          <w:rStyle w:val="Znakapoznpodarou"/>
          <w:rFonts w:asciiTheme="minorHAnsi" w:hAnsiTheme="minorHAnsi" w:cstheme="minorHAnsi"/>
          <w:color w:val="000000"/>
          <w:sz w:val="22"/>
          <w:szCs w:val="22"/>
        </w:rPr>
        <w:footnoteReference w:id="21"/>
      </w:r>
      <w:r w:rsidRPr="00E3274C">
        <w:rPr>
          <w:rFonts w:asciiTheme="minorHAnsi" w:hAnsiTheme="minorHAnsi" w:cstheme="minorHAnsi"/>
          <w:color w:val="000000"/>
          <w:sz w:val="22"/>
          <w:szCs w:val="22"/>
        </w:rPr>
        <w:t>.</w:t>
      </w:r>
    </w:p>
    <w:p w14:paraId="1F2143A5" w14:textId="77777777" w:rsidR="007138CC" w:rsidRPr="00C80B17" w:rsidRDefault="007138CC" w:rsidP="007138CC">
      <w:pPr>
        <w:tabs>
          <w:tab w:val="left" w:pos="2835"/>
        </w:tabs>
        <w:spacing w:before="120" w:after="120"/>
        <w:ind w:left="426" w:hanging="426"/>
      </w:pPr>
    </w:p>
    <w:p w14:paraId="1E05FF5F" w14:textId="77777777" w:rsidR="00F00BFD" w:rsidRDefault="00F00BFD">
      <w:pPr>
        <w:rPr>
          <w:rFonts w:ascii="Calibri Light" w:hAnsi="Calibri Light"/>
          <w:sz w:val="24"/>
          <w:szCs w:val="24"/>
          <w:lang w:eastAsia="en-US"/>
        </w:rPr>
      </w:pPr>
      <w:r>
        <w:br w:type="page"/>
      </w:r>
    </w:p>
    <w:p w14:paraId="5A2CC5FD" w14:textId="27590AF4" w:rsidR="007138CC" w:rsidRPr="00C80B17" w:rsidRDefault="007138CC" w:rsidP="007138CC">
      <w:pPr>
        <w:pStyle w:val="Nadpis3"/>
      </w:pPr>
      <w:r w:rsidRPr="00C80B17">
        <w:lastRenderedPageBreak/>
        <w:t xml:space="preserve">Procesy zpětné vazby při hodnocení kvality </w:t>
      </w:r>
    </w:p>
    <w:p w14:paraId="02B46BD5" w14:textId="77777777" w:rsidR="007138CC" w:rsidRPr="00D9299B" w:rsidRDefault="007138CC" w:rsidP="007138CC">
      <w:pPr>
        <w:tabs>
          <w:tab w:val="left" w:pos="2835"/>
        </w:tabs>
        <w:spacing w:before="120" w:after="120"/>
        <w:rPr>
          <w:rFonts w:asciiTheme="minorHAnsi" w:hAnsiTheme="minorHAnsi" w:cstheme="minorHAnsi"/>
          <w:sz w:val="22"/>
          <w:szCs w:val="22"/>
        </w:rPr>
      </w:pPr>
      <w:r w:rsidRPr="00C80B17">
        <w:tab/>
      </w:r>
      <w:r w:rsidRPr="00C80B17">
        <w:tab/>
      </w:r>
      <w:r w:rsidRPr="00D9299B">
        <w:rPr>
          <w:rFonts w:asciiTheme="minorHAnsi" w:hAnsiTheme="minorHAnsi" w:cstheme="minorHAnsi"/>
          <w:sz w:val="22"/>
          <w:szCs w:val="22"/>
        </w:rPr>
        <w:t>Standard 1.7</w:t>
      </w:r>
    </w:p>
    <w:p w14:paraId="5E997397" w14:textId="77777777" w:rsidR="007138CC" w:rsidRPr="00F90B60" w:rsidRDefault="007138CC" w:rsidP="007138C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bookmarkStart w:id="654" w:name="_Hlk114750777"/>
      <w:r w:rsidRPr="00F90B60">
        <w:rPr>
          <w:rFonts w:asciiTheme="minorHAnsi" w:hAnsiTheme="minorHAnsi" w:cstheme="minorHAnsi"/>
          <w:color w:val="000000"/>
          <w:sz w:val="22"/>
          <w:szCs w:val="22"/>
        </w:rPr>
        <w:t>UTB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FF43DF3" w14:textId="2D3781E0" w:rsidR="007138CC" w:rsidRPr="00F90B60" w:rsidRDefault="007138CC" w:rsidP="007138C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Proces zajišťování a vnitřního hodnocení kvality na UTB je zakotven v </w:t>
      </w:r>
      <w:r w:rsidRPr="00F90B60">
        <w:rPr>
          <w:rFonts w:asciiTheme="minorHAnsi" w:hAnsiTheme="minorHAnsi" w:cstheme="minorHAnsi"/>
          <w:i/>
          <w:color w:val="000000"/>
          <w:sz w:val="22"/>
          <w:szCs w:val="22"/>
        </w:rPr>
        <w:t>Pravidlech systému zajišťování kvality vzdělávací, tvůrčí a s nimi</w:t>
      </w:r>
      <w:r w:rsidRPr="00F90B60">
        <w:rPr>
          <w:rFonts w:asciiTheme="minorHAnsi" w:hAnsiTheme="minorHAnsi" w:cstheme="minorHAnsi"/>
          <w:i/>
          <w:sz w:val="22"/>
          <w:szCs w:val="22"/>
        </w:rPr>
        <w:t xml:space="preserve"> </w:t>
      </w:r>
      <w:r w:rsidRPr="00F90B60">
        <w:rPr>
          <w:rFonts w:asciiTheme="minorHAnsi" w:hAnsiTheme="minorHAnsi" w:cstheme="minorHAnsi"/>
          <w:i/>
          <w:color w:val="000000"/>
          <w:sz w:val="22"/>
          <w:szCs w:val="22"/>
        </w:rPr>
        <w:t xml:space="preserve">souvisejících činností a vnitřního hodnocení kvality vzdělávací, tvůrčí </w:t>
      </w:r>
      <w:r w:rsidR="00912936">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 xml:space="preserve">a s nimi souvisejících činností UTB </w:t>
      </w:r>
      <w:r w:rsidRPr="00F90B60">
        <w:rPr>
          <w:rFonts w:asciiTheme="minorHAnsi" w:hAnsiTheme="minorHAnsi" w:cstheme="minorHAnsi"/>
          <w:color w:val="000000"/>
          <w:sz w:val="22"/>
          <w:szCs w:val="22"/>
        </w:rPr>
        <w:t xml:space="preserve">ze dne </w:t>
      </w:r>
      <w:r w:rsidR="00912936">
        <w:rPr>
          <w:rFonts w:asciiTheme="minorHAnsi" w:hAnsiTheme="minorHAnsi" w:cstheme="minorHAnsi"/>
          <w:color w:val="000000"/>
          <w:sz w:val="22"/>
          <w:szCs w:val="22"/>
        </w:rPr>
        <w:t>19</w:t>
      </w:r>
      <w:r w:rsidRPr="00F90B60">
        <w:rPr>
          <w:rFonts w:asciiTheme="minorHAnsi" w:hAnsiTheme="minorHAnsi" w:cstheme="minorHAnsi"/>
          <w:color w:val="000000"/>
          <w:sz w:val="22"/>
          <w:szCs w:val="22"/>
        </w:rPr>
        <w:t xml:space="preserve">. </w:t>
      </w:r>
      <w:r w:rsidR="00912936">
        <w:rPr>
          <w:rFonts w:asciiTheme="minorHAnsi" w:hAnsiTheme="minorHAnsi" w:cstheme="minorHAnsi"/>
          <w:color w:val="000000"/>
          <w:sz w:val="22"/>
          <w:szCs w:val="22"/>
        </w:rPr>
        <w:t>května</w:t>
      </w:r>
      <w:r w:rsidRPr="00F90B60">
        <w:rPr>
          <w:rFonts w:asciiTheme="minorHAnsi" w:hAnsiTheme="minorHAnsi" w:cstheme="minorHAnsi"/>
          <w:color w:val="000000"/>
          <w:sz w:val="22"/>
          <w:szCs w:val="22"/>
        </w:rPr>
        <w:t xml:space="preserve"> 202</w:t>
      </w:r>
      <w:r w:rsidR="00912936">
        <w:rPr>
          <w:rFonts w:asciiTheme="minorHAnsi" w:hAnsiTheme="minorHAnsi" w:cstheme="minorHAnsi"/>
          <w:color w:val="000000"/>
          <w:sz w:val="22"/>
          <w:szCs w:val="22"/>
        </w:rPr>
        <w:t>2</w:t>
      </w:r>
      <w:r w:rsidRPr="00F90B60">
        <w:rPr>
          <w:rStyle w:val="Znakapoznpodarou"/>
          <w:rFonts w:asciiTheme="minorHAnsi" w:hAnsiTheme="minorHAnsi" w:cstheme="minorHAnsi"/>
          <w:color w:val="000000"/>
          <w:sz w:val="22"/>
          <w:szCs w:val="22"/>
        </w:rPr>
        <w:footnoteReference w:id="22"/>
      </w:r>
      <w:r w:rsidRPr="00F90B60">
        <w:rPr>
          <w:rFonts w:asciiTheme="minorHAnsi" w:hAnsiTheme="minorHAnsi" w:cstheme="minorHAnsi"/>
          <w:color w:val="000000"/>
          <w:sz w:val="22"/>
          <w:szCs w:val="22"/>
        </w:rPr>
        <w:t>.</w:t>
      </w:r>
    </w:p>
    <w:p w14:paraId="17F978CF" w14:textId="31AE064C" w:rsidR="007138CC" w:rsidRPr="00F90B60" w:rsidRDefault="007138CC" w:rsidP="007138C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Postup při realizaci hodnocení zpětné vazby vzdělávací činnosti ze strany studentů, absolventů</w:t>
      </w:r>
      <w:r w:rsidR="00912936">
        <w:rPr>
          <w:rFonts w:asciiTheme="minorHAnsi" w:hAnsiTheme="minorHAnsi" w:cstheme="minorHAnsi"/>
          <w:color w:val="000000"/>
          <w:sz w:val="22"/>
          <w:szCs w:val="22"/>
        </w:rPr>
        <w:t xml:space="preserve"> </w:t>
      </w:r>
      <w:r w:rsidR="00912936">
        <w:rPr>
          <w:rFonts w:asciiTheme="minorHAnsi" w:hAnsiTheme="minorHAnsi" w:cstheme="minorHAnsi"/>
          <w:color w:val="000000"/>
          <w:sz w:val="22"/>
          <w:szCs w:val="22"/>
        </w:rPr>
        <w:br/>
      </w:r>
      <w:r w:rsidRPr="00F90B60">
        <w:rPr>
          <w:rFonts w:asciiTheme="minorHAnsi" w:hAnsiTheme="minorHAnsi" w:cstheme="minorHAnsi"/>
          <w:color w:val="000000"/>
          <w:sz w:val="22"/>
          <w:szCs w:val="22"/>
        </w:rPr>
        <w:t>a zaměstnavatelů včetně hodnocení kvality výuky upravuje směrnice rektora SR/10/2019</w:t>
      </w:r>
      <w:r w:rsidRPr="00F90B60">
        <w:rPr>
          <w:rFonts w:asciiTheme="minorHAnsi" w:hAnsiTheme="minorHAnsi" w:cstheme="minorHAnsi"/>
          <w:i/>
          <w:color w:val="000000"/>
          <w:sz w:val="22"/>
          <w:szCs w:val="22"/>
        </w:rPr>
        <w:t xml:space="preserve"> Pravidla pro hodnocení vzdělávací činnosti</w:t>
      </w:r>
      <w:r w:rsidRPr="00F90B60">
        <w:rPr>
          <w:rFonts w:asciiTheme="minorHAnsi" w:hAnsiTheme="minorHAnsi" w:cstheme="minorHAnsi"/>
          <w:color w:val="000000"/>
          <w:sz w:val="22"/>
          <w:szCs w:val="22"/>
        </w:rPr>
        <w:t xml:space="preserve"> ze dne 20. června 2019</w:t>
      </w:r>
      <w:r w:rsidRPr="00F90B60">
        <w:rPr>
          <w:rStyle w:val="Znakapoznpodarou"/>
          <w:rFonts w:asciiTheme="minorHAnsi" w:hAnsiTheme="minorHAnsi" w:cstheme="minorHAnsi"/>
          <w:color w:val="000000"/>
          <w:sz w:val="22"/>
          <w:szCs w:val="22"/>
        </w:rPr>
        <w:footnoteReference w:id="23"/>
      </w:r>
      <w:r w:rsidRPr="00F90B60">
        <w:rPr>
          <w:rFonts w:asciiTheme="minorHAnsi" w:hAnsiTheme="minorHAnsi" w:cstheme="minorHAnsi"/>
          <w:color w:val="000000"/>
          <w:sz w:val="22"/>
          <w:szCs w:val="22"/>
        </w:rPr>
        <w:t xml:space="preserve">, hodnocení kvality studijních programů specifikuje směrnice rektora SR/17/2020 </w:t>
      </w:r>
      <w:r w:rsidRPr="00F90B60">
        <w:rPr>
          <w:rFonts w:asciiTheme="minorHAnsi" w:hAnsiTheme="minorHAnsi" w:cstheme="minorHAnsi"/>
          <w:i/>
          <w:color w:val="000000"/>
          <w:sz w:val="22"/>
          <w:szCs w:val="22"/>
        </w:rPr>
        <w:t>Organizace a průběh hodnocení studijních programů</w:t>
      </w:r>
      <w:r w:rsidRPr="00F90B60">
        <w:rPr>
          <w:rFonts w:asciiTheme="minorHAnsi" w:hAnsiTheme="minorHAnsi" w:cstheme="minorHAnsi"/>
          <w:color w:val="000000"/>
          <w:sz w:val="22"/>
          <w:szCs w:val="22"/>
        </w:rPr>
        <w:t xml:space="preserve"> ze dne 20. srpna 2020</w:t>
      </w:r>
      <w:r w:rsidRPr="00F90B60">
        <w:rPr>
          <w:rStyle w:val="Znakapoznpodarou"/>
          <w:rFonts w:asciiTheme="minorHAnsi" w:hAnsiTheme="minorHAnsi" w:cstheme="minorHAnsi"/>
          <w:color w:val="000000"/>
          <w:sz w:val="22"/>
          <w:szCs w:val="22"/>
        </w:rPr>
        <w:footnoteReference w:id="24"/>
      </w:r>
      <w:r w:rsidRPr="00F90B60">
        <w:rPr>
          <w:rFonts w:asciiTheme="minorHAnsi" w:hAnsiTheme="minorHAnsi" w:cstheme="minorHAnsi"/>
          <w:color w:val="000000"/>
          <w:sz w:val="22"/>
          <w:szCs w:val="22"/>
        </w:rPr>
        <w:t xml:space="preserve">. </w:t>
      </w:r>
    </w:p>
    <w:p w14:paraId="589C5565" w14:textId="5146780F" w:rsidR="007138CC" w:rsidRPr="00F90B60" w:rsidRDefault="007138CC" w:rsidP="007138C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Výsledky hodnocení jsou shrnuty ve </w:t>
      </w:r>
      <w:r w:rsidRPr="00F90B60">
        <w:rPr>
          <w:rFonts w:asciiTheme="minorHAnsi" w:hAnsiTheme="minorHAnsi" w:cstheme="minorHAnsi"/>
          <w:i/>
          <w:color w:val="000000"/>
          <w:sz w:val="22"/>
          <w:szCs w:val="22"/>
        </w:rPr>
        <w:t>Zprávě o vnitřním hodnocení kvality vzdělávací, tvůrčí a s nimi souvisejících činností UTB: 2021-25</w:t>
      </w:r>
      <w:r w:rsidRPr="00F90B60">
        <w:rPr>
          <w:rStyle w:val="Znakapoznpodarou"/>
          <w:rFonts w:asciiTheme="minorHAnsi" w:hAnsiTheme="minorHAnsi" w:cstheme="minorHAnsi"/>
          <w:color w:val="000000"/>
          <w:sz w:val="22"/>
          <w:szCs w:val="22"/>
        </w:rPr>
        <w:footnoteReference w:id="25"/>
      </w:r>
      <w:r w:rsidRPr="00F90B60">
        <w:rPr>
          <w:rFonts w:asciiTheme="minorHAnsi" w:hAnsiTheme="minorHAnsi" w:cstheme="minorHAnsi"/>
          <w:color w:val="000000"/>
          <w:sz w:val="22"/>
          <w:szCs w:val="22"/>
        </w:rPr>
        <w:t xml:space="preserve"> a v </w:t>
      </w:r>
      <w:r w:rsidRPr="00F90B60">
        <w:rPr>
          <w:rFonts w:asciiTheme="minorHAnsi" w:hAnsiTheme="minorHAnsi" w:cstheme="minorHAnsi"/>
          <w:i/>
          <w:color w:val="000000"/>
          <w:sz w:val="22"/>
          <w:szCs w:val="22"/>
        </w:rPr>
        <w:t xml:space="preserve">Dodatku Zprávy o vnitřním hodnocení kvality vzdělávací, tvůrčí </w:t>
      </w:r>
      <w:r w:rsidR="005E6AAA">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a s nimi souvisejících činností UTB: 2021</w:t>
      </w:r>
      <w:r w:rsidRPr="00F90B60">
        <w:rPr>
          <w:rStyle w:val="Znakapoznpodarou"/>
          <w:rFonts w:asciiTheme="minorHAnsi" w:hAnsiTheme="minorHAnsi" w:cstheme="minorHAnsi"/>
          <w:color w:val="000000"/>
          <w:sz w:val="22"/>
          <w:szCs w:val="22"/>
        </w:rPr>
        <w:footnoteReference w:id="26"/>
      </w:r>
      <w:r w:rsidRPr="00F90B60">
        <w:rPr>
          <w:rFonts w:asciiTheme="minorHAnsi" w:hAnsiTheme="minorHAnsi" w:cstheme="minorHAnsi"/>
          <w:color w:val="000000"/>
          <w:sz w:val="22"/>
          <w:szCs w:val="22"/>
        </w:rPr>
        <w:t>.</w:t>
      </w:r>
    </w:p>
    <w:bookmarkEnd w:id="654"/>
    <w:p w14:paraId="0084E660" w14:textId="77777777" w:rsidR="007138CC" w:rsidRPr="00C80B17" w:rsidRDefault="007138CC" w:rsidP="007138CC">
      <w:pPr>
        <w:tabs>
          <w:tab w:val="left" w:pos="2835"/>
        </w:tabs>
        <w:spacing w:before="120" w:after="120"/>
      </w:pPr>
    </w:p>
    <w:p w14:paraId="0586ACD2" w14:textId="77777777" w:rsidR="007138CC" w:rsidRPr="00C80B17" w:rsidRDefault="007138CC" w:rsidP="007138CC">
      <w:pPr>
        <w:pStyle w:val="Nadpis3"/>
      </w:pPr>
      <w:r w:rsidRPr="00C80B17">
        <w:t xml:space="preserve">Sledování úspěšnosti </w:t>
      </w:r>
      <w:r>
        <w:t xml:space="preserve">uchazečů o studium, </w:t>
      </w:r>
      <w:r w:rsidRPr="00C80B17">
        <w:t xml:space="preserve">studentů a uplatnitelnosti absolventů </w:t>
      </w:r>
    </w:p>
    <w:p w14:paraId="1AA0B3C2" w14:textId="77777777" w:rsidR="007138CC" w:rsidRPr="003C5386" w:rsidRDefault="007138CC" w:rsidP="007138CC">
      <w:pPr>
        <w:tabs>
          <w:tab w:val="left" w:pos="2835"/>
        </w:tabs>
        <w:spacing w:before="120" w:after="120"/>
        <w:rPr>
          <w:rFonts w:asciiTheme="minorHAnsi" w:hAnsiTheme="minorHAnsi" w:cstheme="minorHAnsi"/>
          <w:sz w:val="22"/>
          <w:szCs w:val="22"/>
        </w:rPr>
      </w:pPr>
      <w:r w:rsidRPr="00C80B17">
        <w:tab/>
      </w:r>
      <w:r w:rsidRPr="00C80B17">
        <w:tab/>
      </w:r>
      <w:r w:rsidRPr="003C5386">
        <w:rPr>
          <w:rFonts w:asciiTheme="minorHAnsi" w:hAnsiTheme="minorHAnsi" w:cstheme="minorHAnsi"/>
          <w:sz w:val="22"/>
          <w:szCs w:val="22"/>
        </w:rPr>
        <w:t>Standard 1.8</w:t>
      </w:r>
    </w:p>
    <w:p w14:paraId="221CD2AF" w14:textId="77777777" w:rsidR="007138CC" w:rsidRPr="003C5386" w:rsidRDefault="007138CC" w:rsidP="007138CC">
      <w:pPr>
        <w:widowControl w:val="0"/>
        <w:autoSpaceDE w:val="0"/>
        <w:autoSpaceDN w:val="0"/>
        <w:adjustRightInd w:val="0"/>
        <w:snapToGrid w:val="0"/>
        <w:spacing w:after="120"/>
        <w:ind w:left="425"/>
        <w:jc w:val="both"/>
        <w:rPr>
          <w:rFonts w:asciiTheme="minorHAnsi" w:hAnsiTheme="minorHAnsi" w:cstheme="minorHAnsi"/>
          <w:sz w:val="22"/>
          <w:szCs w:val="22"/>
        </w:rPr>
      </w:pPr>
      <w:bookmarkStart w:id="655" w:name="_Hlk114750805"/>
      <w:r w:rsidRPr="003C5386">
        <w:rPr>
          <w:rFonts w:asciiTheme="minorHAnsi" w:hAnsiTheme="minorHAnsi" w:cstheme="minorHAns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46CB366F" w14:textId="708EA9A4" w:rsidR="007138CC" w:rsidRPr="003C5386" w:rsidRDefault="007138CC" w:rsidP="007138CC">
      <w:pPr>
        <w:widowControl w:val="0"/>
        <w:autoSpaceDE w:val="0"/>
        <w:autoSpaceDN w:val="0"/>
        <w:adjustRightInd w:val="0"/>
        <w:snapToGrid w:val="0"/>
        <w:spacing w:after="120"/>
        <w:ind w:left="425"/>
        <w:jc w:val="both"/>
        <w:rPr>
          <w:rFonts w:asciiTheme="minorHAnsi" w:hAnsiTheme="minorHAnsi" w:cstheme="minorHAnsi"/>
          <w:sz w:val="22"/>
          <w:szCs w:val="22"/>
        </w:rPr>
      </w:pPr>
      <w:r w:rsidRPr="003C5386">
        <w:rPr>
          <w:rFonts w:asciiTheme="minorHAnsi" w:hAnsiTheme="minorHAnsi" w:cstheme="minorHAnsi"/>
          <w:sz w:val="22"/>
          <w:szCs w:val="22"/>
        </w:rPr>
        <w:t xml:space="preserve">Sledované parametry jsou shrnuty </w:t>
      </w:r>
      <w:r w:rsidRPr="003C5386">
        <w:rPr>
          <w:rFonts w:asciiTheme="minorHAnsi" w:hAnsiTheme="minorHAnsi" w:cstheme="minorHAnsi"/>
          <w:color w:val="000000"/>
          <w:sz w:val="22"/>
          <w:szCs w:val="22"/>
        </w:rPr>
        <w:t xml:space="preserve">ve </w:t>
      </w:r>
      <w:r w:rsidRPr="003C5386">
        <w:rPr>
          <w:rFonts w:asciiTheme="minorHAnsi" w:hAnsiTheme="minorHAnsi" w:cstheme="minorHAnsi"/>
          <w:i/>
          <w:color w:val="000000"/>
          <w:sz w:val="22"/>
          <w:szCs w:val="22"/>
        </w:rPr>
        <w:t>Zprávě o vnitřním hodnocení kvality vzdělávací, tvůrčí</w:t>
      </w:r>
      <w:r w:rsidR="003C5386">
        <w:rPr>
          <w:rFonts w:asciiTheme="minorHAnsi" w:hAnsiTheme="minorHAnsi" w:cstheme="minorHAnsi"/>
          <w:i/>
          <w:color w:val="000000"/>
          <w:sz w:val="22"/>
          <w:szCs w:val="22"/>
        </w:rPr>
        <w:t xml:space="preserve"> </w:t>
      </w:r>
      <w:r w:rsidRPr="003C5386">
        <w:rPr>
          <w:rFonts w:asciiTheme="minorHAnsi" w:hAnsiTheme="minorHAnsi" w:cstheme="minorHAnsi"/>
          <w:i/>
          <w:color w:val="000000"/>
          <w:sz w:val="22"/>
          <w:szCs w:val="22"/>
        </w:rPr>
        <w:t>a s nimi souvisejících činností UTB: 2021-25</w:t>
      </w:r>
      <w:r w:rsidRPr="003C5386">
        <w:rPr>
          <w:rStyle w:val="Znakapoznpodarou"/>
          <w:rFonts w:asciiTheme="minorHAnsi" w:hAnsiTheme="minorHAnsi" w:cstheme="minorHAnsi"/>
          <w:i/>
          <w:color w:val="000000"/>
          <w:sz w:val="22"/>
          <w:szCs w:val="22"/>
        </w:rPr>
        <w:footnoteReference w:id="27"/>
      </w:r>
      <w:r w:rsidRPr="003C5386">
        <w:rPr>
          <w:rFonts w:asciiTheme="minorHAnsi" w:hAnsiTheme="minorHAnsi" w:cstheme="minorHAnsi"/>
          <w:color w:val="000000"/>
          <w:sz w:val="22"/>
          <w:szCs w:val="22"/>
        </w:rPr>
        <w:t xml:space="preserve"> a v </w:t>
      </w:r>
      <w:r w:rsidRPr="003C5386">
        <w:rPr>
          <w:rFonts w:asciiTheme="minorHAnsi" w:hAnsiTheme="minorHAnsi" w:cstheme="minorHAnsi"/>
          <w:i/>
          <w:color w:val="000000"/>
          <w:sz w:val="22"/>
          <w:szCs w:val="22"/>
        </w:rPr>
        <w:t xml:space="preserve">Dodatku Zprávy o vnitřním hodnocení kvality vzdělávací, tvůrčí </w:t>
      </w:r>
      <w:r w:rsidR="00A350C2">
        <w:rPr>
          <w:rFonts w:asciiTheme="minorHAnsi" w:hAnsiTheme="minorHAnsi" w:cstheme="minorHAnsi"/>
          <w:i/>
          <w:color w:val="000000"/>
          <w:sz w:val="22"/>
          <w:szCs w:val="22"/>
        </w:rPr>
        <w:br/>
      </w:r>
      <w:r w:rsidRPr="003C5386">
        <w:rPr>
          <w:rFonts w:asciiTheme="minorHAnsi" w:hAnsiTheme="minorHAnsi" w:cstheme="minorHAnsi"/>
          <w:i/>
          <w:color w:val="000000"/>
          <w:sz w:val="22"/>
          <w:szCs w:val="22"/>
        </w:rPr>
        <w:t>a s nimi souvisejících činností UTB: 2021</w:t>
      </w:r>
      <w:r w:rsidRPr="003C5386">
        <w:rPr>
          <w:rStyle w:val="Znakapoznpodarou"/>
          <w:rFonts w:asciiTheme="minorHAnsi" w:hAnsiTheme="minorHAnsi" w:cstheme="minorHAnsi"/>
          <w:i/>
          <w:color w:val="000000"/>
          <w:sz w:val="22"/>
          <w:szCs w:val="22"/>
        </w:rPr>
        <w:footnoteReference w:id="28"/>
      </w:r>
      <w:r w:rsidRPr="003C5386">
        <w:rPr>
          <w:rFonts w:asciiTheme="minorHAnsi" w:hAnsiTheme="minorHAnsi" w:cstheme="minorHAnsi"/>
          <w:i/>
          <w:color w:val="000000"/>
          <w:sz w:val="22"/>
          <w:szCs w:val="22"/>
        </w:rPr>
        <w:t>.</w:t>
      </w:r>
    </w:p>
    <w:bookmarkEnd w:id="655"/>
    <w:p w14:paraId="7CF4087A" w14:textId="623664A7" w:rsidR="007138CC" w:rsidRDefault="007138CC" w:rsidP="00233BA8">
      <w:pPr>
        <w:widowControl w:val="0"/>
        <w:autoSpaceDE w:val="0"/>
        <w:autoSpaceDN w:val="0"/>
        <w:adjustRightInd w:val="0"/>
        <w:snapToGrid w:val="0"/>
        <w:ind w:left="425"/>
        <w:jc w:val="both"/>
      </w:pPr>
    </w:p>
    <w:p w14:paraId="5BC04FDB" w14:textId="77777777" w:rsidR="00233BA8" w:rsidRDefault="00233BA8" w:rsidP="00233BA8">
      <w:pPr>
        <w:widowControl w:val="0"/>
        <w:autoSpaceDE w:val="0"/>
        <w:autoSpaceDN w:val="0"/>
        <w:adjustRightInd w:val="0"/>
        <w:snapToGrid w:val="0"/>
        <w:ind w:left="425"/>
        <w:jc w:val="both"/>
      </w:pPr>
    </w:p>
    <w:p w14:paraId="38F62D74" w14:textId="77777777" w:rsidR="007138CC" w:rsidRDefault="007138CC" w:rsidP="007138CC">
      <w:pPr>
        <w:pStyle w:val="Nadpis2"/>
      </w:pPr>
      <w:r>
        <w:t>Vzd</w:t>
      </w:r>
      <w:r w:rsidRPr="00035992">
        <w:t>ělávací a tvůrčí činnost</w:t>
      </w:r>
    </w:p>
    <w:p w14:paraId="573A7BCD" w14:textId="77777777" w:rsidR="007138CC" w:rsidRDefault="007138CC" w:rsidP="007138CC">
      <w:pPr>
        <w:pStyle w:val="Nadpis3"/>
      </w:pPr>
      <w:r w:rsidRPr="00035992">
        <w:t xml:space="preserve">Mezinárodní rozměr a aplikace soudobého stavu poznání </w:t>
      </w:r>
    </w:p>
    <w:p w14:paraId="79AC5E4E" w14:textId="77777777" w:rsidR="007138CC" w:rsidRPr="00075116" w:rsidRDefault="007138CC" w:rsidP="007138CC">
      <w:pPr>
        <w:spacing w:before="120" w:after="120"/>
        <w:rPr>
          <w:rFonts w:asciiTheme="minorHAnsi" w:hAnsiTheme="minorHAnsi" w:cstheme="minorHAnsi"/>
          <w:sz w:val="22"/>
          <w:szCs w:val="22"/>
        </w:rPr>
      </w:pPr>
      <w:r>
        <w:tab/>
      </w:r>
      <w:r>
        <w:tab/>
      </w:r>
      <w:r>
        <w:tab/>
      </w:r>
      <w:r>
        <w:tab/>
      </w:r>
      <w:r>
        <w:tab/>
      </w:r>
      <w:r w:rsidRPr="00075116">
        <w:rPr>
          <w:rFonts w:asciiTheme="minorHAnsi" w:hAnsiTheme="minorHAnsi" w:cstheme="minorHAnsi"/>
          <w:sz w:val="22"/>
          <w:szCs w:val="22"/>
        </w:rPr>
        <w:t>Standard 1.9</w:t>
      </w:r>
    </w:p>
    <w:p w14:paraId="64AAD9AF" w14:textId="77777777" w:rsidR="007138CC" w:rsidRPr="00075116" w:rsidRDefault="007138CC" w:rsidP="007138CC">
      <w:pPr>
        <w:widowControl w:val="0"/>
        <w:autoSpaceDE w:val="0"/>
        <w:autoSpaceDN w:val="0"/>
        <w:adjustRightInd w:val="0"/>
        <w:snapToGrid w:val="0"/>
        <w:spacing w:after="120"/>
        <w:ind w:left="425"/>
        <w:jc w:val="both"/>
        <w:rPr>
          <w:rFonts w:asciiTheme="minorHAnsi" w:hAnsiTheme="minorHAnsi" w:cstheme="minorHAnsi"/>
          <w:sz w:val="22"/>
          <w:szCs w:val="22"/>
        </w:rPr>
      </w:pPr>
      <w:bookmarkStart w:id="656" w:name="_Hlk114750833"/>
      <w:r w:rsidRPr="00075116">
        <w:rPr>
          <w:rFonts w:asciiTheme="minorHAnsi" w:hAnsiTheme="minorHAnsi" w:cstheme="minorHAnsi"/>
          <w:color w:val="000000"/>
          <w:sz w:val="22"/>
          <w:szCs w:val="22"/>
        </w:rPr>
        <w:t xml:space="preserve">UTB realizuje vzdělávací a tvůrčí činnost, která v širším kontextu vychází ze soudobých poznatků </w:t>
      </w:r>
      <w:r w:rsidRPr="00075116">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096DF874" w14:textId="23242EFD" w:rsidR="007138CC" w:rsidRPr="00075116" w:rsidRDefault="007138CC" w:rsidP="007138CC">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podporuje rozvoj </w:t>
      </w:r>
      <w:proofErr w:type="spellStart"/>
      <w:r w:rsidRPr="00075116">
        <w:rPr>
          <w:rFonts w:asciiTheme="minorHAnsi" w:hAnsiTheme="minorHAnsi" w:cstheme="minorHAnsi"/>
          <w:color w:val="000000"/>
          <w:sz w:val="22"/>
          <w:szCs w:val="22"/>
        </w:rPr>
        <w:t>mobilitních</w:t>
      </w:r>
      <w:proofErr w:type="spellEnd"/>
      <w:r w:rsidRPr="00075116">
        <w:rPr>
          <w:rFonts w:asciiTheme="minorHAnsi" w:hAnsiTheme="minorHAnsi" w:cstheme="minorHAnsi"/>
          <w:color w:val="000000"/>
          <w:sz w:val="22"/>
          <w:szCs w:val="22"/>
        </w:rPr>
        <w:t xml:space="preserve"> příležitostí pro studenty UTB se zájmem o výjezd na studijní pobyt </w:t>
      </w:r>
      <w:r w:rsidR="00075116">
        <w:rPr>
          <w:rFonts w:asciiTheme="minorHAnsi" w:hAnsiTheme="minorHAnsi" w:cstheme="minorHAnsi"/>
          <w:color w:val="000000"/>
          <w:sz w:val="22"/>
          <w:szCs w:val="22"/>
        </w:rPr>
        <w:br/>
      </w:r>
      <w:r w:rsidRPr="00075116">
        <w:rPr>
          <w:rFonts w:asciiTheme="minorHAnsi" w:hAnsiTheme="minorHAnsi" w:cstheme="minorHAnsi"/>
          <w:color w:val="000000"/>
          <w:sz w:val="22"/>
          <w:szCs w:val="22"/>
        </w:rPr>
        <w:t xml:space="preserve">a pracovní stáž do zahraničí v rámci programů spolupráce vysokých škol. Etablovaným </w:t>
      </w:r>
      <w:r w:rsidRPr="00075116">
        <w:rPr>
          <w:rFonts w:asciiTheme="minorHAnsi" w:hAnsiTheme="minorHAnsi" w:cstheme="minorHAnsi"/>
          <w:color w:val="000000"/>
          <w:sz w:val="22"/>
          <w:szCs w:val="22"/>
        </w:rPr>
        <w:br/>
        <w:t xml:space="preserve">a nejvíce využívaným programem je v tomto ohledu Erasmus+, v němž portfolio partnerských smluv UTB zahrnuje naprostou většinu programových zemí, a studentům tak nabízí širokou škálu </w:t>
      </w:r>
      <w:proofErr w:type="spellStart"/>
      <w:r w:rsidRPr="00075116">
        <w:rPr>
          <w:rFonts w:asciiTheme="minorHAnsi" w:hAnsiTheme="minorHAnsi" w:cstheme="minorHAnsi"/>
          <w:color w:val="000000"/>
          <w:sz w:val="22"/>
          <w:szCs w:val="22"/>
        </w:rPr>
        <w:t>mobilitních</w:t>
      </w:r>
      <w:proofErr w:type="spellEnd"/>
      <w:r w:rsidRPr="00075116">
        <w:rPr>
          <w:rFonts w:asciiTheme="minorHAnsi" w:hAnsiTheme="minorHAnsi" w:cstheme="minorHAnsi"/>
          <w:color w:val="000000"/>
          <w:sz w:val="22"/>
          <w:szCs w:val="22"/>
        </w:rPr>
        <w:t xml:space="preserve"> příležitostí. UTB navíc podporuje mobility studentů i do mimo programových zemí Erasmus+ pomocí </w:t>
      </w:r>
      <w:r w:rsidRPr="00075116">
        <w:rPr>
          <w:rFonts w:asciiTheme="minorHAnsi" w:hAnsiTheme="minorHAnsi" w:cstheme="minorHAnsi"/>
          <w:color w:val="000000"/>
          <w:sz w:val="22"/>
          <w:szCs w:val="22"/>
        </w:rPr>
        <w:lastRenderedPageBreak/>
        <w:t xml:space="preserve">finančního zabezpečení ze zdrojů MŠMT. UTB je pak zapojena i do dalších programů včetně CEEPUS, AKTION, </w:t>
      </w:r>
      <w:proofErr w:type="spellStart"/>
      <w:r w:rsidRPr="00075116">
        <w:rPr>
          <w:rFonts w:asciiTheme="minorHAnsi" w:hAnsiTheme="minorHAnsi" w:cstheme="minorHAnsi"/>
          <w:color w:val="000000"/>
          <w:sz w:val="22"/>
          <w:szCs w:val="22"/>
        </w:rPr>
        <w:t>Fulbright</w:t>
      </w:r>
      <w:proofErr w:type="spellEnd"/>
      <w:r w:rsidRPr="00075116">
        <w:rPr>
          <w:rFonts w:asciiTheme="minorHAnsi" w:hAnsiTheme="minorHAnsi" w:cstheme="minorHAnsi"/>
          <w:color w:val="000000"/>
          <w:sz w:val="22"/>
          <w:szCs w:val="22"/>
        </w:rPr>
        <w:t>, či Norských fondů.</w:t>
      </w:r>
      <w:r w:rsidRPr="00075116">
        <w:rPr>
          <w:rStyle w:val="Znakapoznpodarou"/>
          <w:rFonts w:asciiTheme="minorHAnsi" w:hAnsiTheme="minorHAnsi" w:cstheme="minorHAnsi"/>
          <w:color w:val="000000"/>
          <w:sz w:val="22"/>
          <w:szCs w:val="22"/>
        </w:rPr>
        <w:footnoteReference w:id="29"/>
      </w:r>
    </w:p>
    <w:p w14:paraId="5AE12081" w14:textId="77777777" w:rsidR="007138CC" w:rsidRPr="00075116" w:rsidRDefault="007138CC" w:rsidP="007138CC">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pro vyšší efektivitu mobilit a posílení mezinárodního rozměru studijních programů disponuje </w:t>
      </w:r>
      <w:r w:rsidRPr="00075116">
        <w:rPr>
          <w:rFonts w:asciiTheme="minorHAnsi" w:hAnsiTheme="minorHAnsi" w:cstheme="minorHAnsi"/>
          <w:i/>
          <w:color w:val="000000"/>
          <w:sz w:val="22"/>
          <w:szCs w:val="22"/>
        </w:rPr>
        <w:t>speciálním webem</w:t>
      </w:r>
      <w:r w:rsidRPr="00075116">
        <w:rPr>
          <w:rStyle w:val="Znakapoznpodarou"/>
          <w:rFonts w:asciiTheme="minorHAnsi" w:hAnsiTheme="minorHAnsi" w:cstheme="minorHAnsi"/>
          <w:color w:val="000000"/>
          <w:sz w:val="22"/>
          <w:szCs w:val="22"/>
        </w:rPr>
        <w:footnoteReference w:id="30"/>
      </w:r>
      <w:r w:rsidRPr="00075116">
        <w:rPr>
          <w:rFonts w:asciiTheme="minorHAnsi" w:hAnsiTheme="minorHAnsi" w:cstheme="minorHAnsi"/>
          <w:color w:val="000000"/>
          <w:sz w:val="22"/>
          <w:szCs w:val="22"/>
        </w:rPr>
        <w:t xml:space="preserve">, který slouží k informování studentů o možnostech výjezdů do zahraničí </w:t>
      </w:r>
      <w:r w:rsidRPr="00075116">
        <w:rPr>
          <w:rFonts w:asciiTheme="minorHAnsi" w:hAnsiTheme="minorHAnsi" w:cstheme="minorHAnsi"/>
          <w:color w:val="000000"/>
          <w:sz w:val="22"/>
          <w:szCs w:val="22"/>
        </w:rPr>
        <w:br/>
        <w:t>a který mimo jiné obsahuje i recenze studentů či portfolio partnerských univerzit s jejich popisem.</w:t>
      </w:r>
    </w:p>
    <w:p w14:paraId="09A8CEB5" w14:textId="77777777" w:rsidR="007138CC" w:rsidRPr="00075116" w:rsidRDefault="007138CC" w:rsidP="00234C8D">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má rovněž transparentní a jasný proces administrace mobilit. UTB přitom pečlivě vybírá partnerské instituce na základě kurikul zahraničních studijních programů. Uznávání studia nebo praxe absolvované na zahraniční instituci probíhá v souladu se směrnicí rektora SR/10/2021 </w:t>
      </w:r>
      <w:r w:rsidRPr="00075116">
        <w:rPr>
          <w:rFonts w:asciiTheme="minorHAnsi" w:hAnsiTheme="minorHAnsi" w:cstheme="minorHAnsi"/>
          <w:i/>
          <w:color w:val="000000"/>
          <w:sz w:val="22"/>
          <w:szCs w:val="22"/>
        </w:rPr>
        <w:t xml:space="preserve">Mobility studentů UTB do zahraničí a zahraničních studentů na UTB </w:t>
      </w:r>
      <w:r w:rsidRPr="00075116">
        <w:rPr>
          <w:rFonts w:asciiTheme="minorHAnsi" w:hAnsiTheme="minorHAnsi" w:cstheme="minorHAnsi"/>
          <w:color w:val="000000"/>
          <w:sz w:val="22"/>
          <w:szCs w:val="22"/>
        </w:rPr>
        <w:t>ze dne 1. června 2021</w:t>
      </w:r>
      <w:r w:rsidRPr="00075116">
        <w:rPr>
          <w:rStyle w:val="Znakapoznpodarou"/>
          <w:rFonts w:asciiTheme="minorHAnsi" w:hAnsiTheme="minorHAnsi" w:cstheme="minorHAnsi"/>
          <w:color w:val="000000"/>
          <w:sz w:val="22"/>
          <w:szCs w:val="22"/>
        </w:rPr>
        <w:footnoteReference w:id="31"/>
      </w:r>
      <w:r w:rsidRPr="00075116">
        <w:rPr>
          <w:rFonts w:asciiTheme="minorHAnsi" w:hAnsiTheme="minorHAnsi" w:cstheme="minorHAnsi"/>
          <w:color w:val="000000"/>
          <w:sz w:val="22"/>
          <w:szCs w:val="22"/>
        </w:rPr>
        <w:t>.</w:t>
      </w:r>
    </w:p>
    <w:bookmarkEnd w:id="656"/>
    <w:p w14:paraId="2C0EA110" w14:textId="77777777" w:rsidR="007138CC" w:rsidRDefault="007138CC" w:rsidP="007138CC">
      <w:pPr>
        <w:spacing w:before="120" w:after="120"/>
      </w:pPr>
    </w:p>
    <w:p w14:paraId="4845BC34" w14:textId="77777777" w:rsidR="007138CC" w:rsidRDefault="007138CC" w:rsidP="001D6EE7">
      <w:pPr>
        <w:pStyle w:val="Nadpis3"/>
        <w:spacing w:before="120"/>
        <w:ind w:left="1077" w:hanging="357"/>
      </w:pPr>
      <w:r w:rsidRPr="00035992">
        <w:t>Spolupráce s praxí při uskutečňování studijních programů</w:t>
      </w:r>
    </w:p>
    <w:p w14:paraId="3651E51E" w14:textId="77777777" w:rsidR="007138CC" w:rsidRPr="0009280E" w:rsidRDefault="007138CC" w:rsidP="007138CC">
      <w:pPr>
        <w:spacing w:before="120" w:after="120"/>
        <w:rPr>
          <w:rFonts w:ascii="Calibri" w:hAnsi="Calibri" w:cs="Calibri"/>
          <w:sz w:val="22"/>
          <w:szCs w:val="22"/>
        </w:rPr>
      </w:pPr>
      <w:r>
        <w:tab/>
      </w:r>
      <w:r>
        <w:tab/>
      </w:r>
      <w:r>
        <w:tab/>
      </w:r>
      <w:r>
        <w:tab/>
      </w:r>
      <w:r>
        <w:tab/>
      </w:r>
      <w:r w:rsidRPr="0009280E">
        <w:rPr>
          <w:rFonts w:ascii="Calibri" w:hAnsi="Calibri" w:cs="Calibri"/>
          <w:sz w:val="22"/>
          <w:szCs w:val="22"/>
        </w:rPr>
        <w:t>Standard 1.10</w:t>
      </w:r>
    </w:p>
    <w:p w14:paraId="7ECF7BA6" w14:textId="77777777" w:rsidR="007138CC" w:rsidRPr="0009280E" w:rsidRDefault="007138CC" w:rsidP="007138CC">
      <w:pPr>
        <w:widowControl w:val="0"/>
        <w:autoSpaceDE w:val="0"/>
        <w:autoSpaceDN w:val="0"/>
        <w:adjustRightInd w:val="0"/>
        <w:snapToGrid w:val="0"/>
        <w:spacing w:after="120"/>
        <w:ind w:left="425"/>
        <w:jc w:val="both"/>
        <w:rPr>
          <w:rFonts w:ascii="Calibri" w:hAnsi="Calibri" w:cs="Calibri"/>
          <w:color w:val="000000"/>
          <w:sz w:val="22"/>
          <w:szCs w:val="22"/>
        </w:rPr>
      </w:pPr>
      <w:bookmarkStart w:id="657" w:name="_Hlk114750885"/>
      <w:r w:rsidRPr="0009280E">
        <w:rPr>
          <w:rFonts w:ascii="Calibri" w:hAnsi="Calibri" w:cs="Calibri"/>
          <w:color w:val="000000"/>
          <w:sz w:val="22"/>
          <w:szCs w:val="22"/>
        </w:rPr>
        <w:t xml:space="preserve">UTB dlouhodobě rozvíjí spolupráci s praxí s přihlédnutím k typům a případným profilům studijních programů; jde zejména o praktickou výuku, zadávání kvalifikačních prací, přiznávání stipendií </w:t>
      </w:r>
      <w:r w:rsidRPr="0009280E">
        <w:rPr>
          <w:rFonts w:ascii="Calibri" w:hAnsi="Calibri" w:cs="Calibri"/>
          <w:color w:val="000000"/>
          <w:sz w:val="22"/>
          <w:szCs w:val="22"/>
        </w:rPr>
        <w:br/>
        <w:t>a zapojování odborníků z praxe do vzdělávacího procesu.</w:t>
      </w:r>
    </w:p>
    <w:p w14:paraId="24C48D5C" w14:textId="77777777" w:rsidR="0009280E" w:rsidRPr="0009280E" w:rsidRDefault="007138CC" w:rsidP="007138CC">
      <w:pPr>
        <w:widowControl w:val="0"/>
        <w:autoSpaceDE w:val="0"/>
        <w:autoSpaceDN w:val="0"/>
        <w:adjustRightInd w:val="0"/>
        <w:snapToGrid w:val="0"/>
        <w:spacing w:after="120"/>
        <w:ind w:left="425"/>
        <w:jc w:val="both"/>
        <w:rPr>
          <w:rStyle w:val="markedcontent"/>
          <w:rFonts w:ascii="Calibri" w:hAnsi="Calibri" w:cs="Calibri"/>
          <w:sz w:val="22"/>
          <w:szCs w:val="22"/>
        </w:rPr>
      </w:pPr>
      <w:r w:rsidRPr="0009280E">
        <w:rPr>
          <w:rStyle w:val="markedcontent"/>
          <w:rFonts w:ascii="Calibri" w:hAnsi="Calibri" w:cs="Calibri"/>
          <w:sz w:val="22"/>
          <w:szCs w:val="22"/>
        </w:rPr>
        <w:t>Pro studijní programy uskutečňované na FMK je významná spolupráce, která se realizuje zejména prostřednictvím výstav, odborných přednášek, projektů</w:t>
      </w:r>
      <w:r w:rsidRPr="0009280E">
        <w:rPr>
          <w:rFonts w:ascii="Calibri" w:hAnsi="Calibri" w:cs="Calibri"/>
          <w:sz w:val="22"/>
          <w:szCs w:val="22"/>
        </w:rPr>
        <w:t xml:space="preserve"> </w:t>
      </w:r>
      <w:r w:rsidRPr="0009280E">
        <w:rPr>
          <w:rStyle w:val="markedcontent"/>
          <w:rFonts w:ascii="Calibri" w:hAnsi="Calibri" w:cs="Calibri"/>
          <w:sz w:val="22"/>
          <w:szCs w:val="22"/>
        </w:rPr>
        <w:t>smluvního výzkumu, projektů státní podpory aplikovaného výzkumu (např. TA ČR), inovačních voucherů</w:t>
      </w:r>
      <w:r w:rsidRPr="0009280E">
        <w:rPr>
          <w:rFonts w:ascii="Calibri" w:hAnsi="Calibri" w:cs="Calibri"/>
          <w:sz w:val="22"/>
          <w:szCs w:val="22"/>
        </w:rPr>
        <w:t xml:space="preserve"> </w:t>
      </w:r>
      <w:r w:rsidRPr="0009280E">
        <w:rPr>
          <w:rStyle w:val="markedcontent"/>
          <w:rFonts w:ascii="Calibri" w:hAnsi="Calibri" w:cs="Calibri"/>
          <w:sz w:val="22"/>
          <w:szCs w:val="22"/>
        </w:rPr>
        <w:t>s firmami a institucemi v ČR.</w:t>
      </w:r>
    </w:p>
    <w:bookmarkEnd w:id="657"/>
    <w:p w14:paraId="18C577FA" w14:textId="77777777" w:rsidR="007138CC" w:rsidRPr="0009280E" w:rsidRDefault="007138CC" w:rsidP="0085617A">
      <w:pPr>
        <w:widowControl w:val="0"/>
        <w:autoSpaceDE w:val="0"/>
        <w:autoSpaceDN w:val="0"/>
        <w:adjustRightInd w:val="0"/>
        <w:snapToGrid w:val="0"/>
        <w:jc w:val="both"/>
        <w:rPr>
          <w:rFonts w:ascii="Calibri" w:hAnsi="Calibri" w:cs="Calibri"/>
          <w:sz w:val="22"/>
          <w:szCs w:val="22"/>
        </w:rPr>
      </w:pPr>
    </w:p>
    <w:p w14:paraId="6A986DFC" w14:textId="77777777" w:rsidR="007138CC" w:rsidRDefault="007138CC" w:rsidP="001D6EE7">
      <w:pPr>
        <w:pStyle w:val="Nadpis3"/>
        <w:spacing w:before="120"/>
        <w:ind w:left="1077" w:hanging="357"/>
      </w:pPr>
      <w:r w:rsidRPr="00035992">
        <w:t xml:space="preserve">Spolupráce s praxí při tvorbě studijních programů </w:t>
      </w:r>
    </w:p>
    <w:p w14:paraId="74C05747" w14:textId="77777777" w:rsidR="007138CC" w:rsidRPr="004D09E1" w:rsidRDefault="007138CC" w:rsidP="007138CC">
      <w:pPr>
        <w:spacing w:before="120" w:after="120"/>
        <w:rPr>
          <w:rFonts w:ascii="Calibri" w:hAnsi="Calibri" w:cs="Calibri"/>
          <w:sz w:val="22"/>
          <w:szCs w:val="22"/>
        </w:rPr>
      </w:pPr>
      <w:r>
        <w:tab/>
      </w:r>
      <w:r>
        <w:tab/>
      </w:r>
      <w:r>
        <w:tab/>
      </w:r>
      <w:r>
        <w:tab/>
      </w:r>
      <w:r>
        <w:tab/>
      </w:r>
      <w:r w:rsidRPr="004D09E1">
        <w:rPr>
          <w:rFonts w:ascii="Calibri" w:hAnsi="Calibri" w:cs="Calibri"/>
          <w:sz w:val="22"/>
          <w:szCs w:val="22"/>
        </w:rPr>
        <w:t>Standard 1.11</w:t>
      </w:r>
    </w:p>
    <w:p w14:paraId="4126773D" w14:textId="764E1D85" w:rsidR="003925DF" w:rsidRPr="004D09E1" w:rsidRDefault="007138CC" w:rsidP="004D09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sz w:val="22"/>
          <w:szCs w:val="22"/>
        </w:rPr>
      </w:pPr>
      <w:bookmarkStart w:id="658" w:name="_Hlk114750967"/>
      <w:r w:rsidRPr="004D09E1">
        <w:rPr>
          <w:rFonts w:ascii="Calibri" w:hAnsi="Calibri" w:cs="Calibri"/>
          <w:color w:val="000000"/>
          <w:sz w:val="22"/>
          <w:szCs w:val="22"/>
        </w:rPr>
        <w:t>UTB komunikuje s profesními komorami, oborovými sdruženími, organizacemi zaměstnavatelů nebo dalšími odborníky z praxe a zjišťuje jejich očekávání a požadavky na absolventy studijních programů.</w:t>
      </w:r>
      <w:r w:rsidR="003925DF" w:rsidRPr="004D09E1">
        <w:rPr>
          <w:rFonts w:ascii="Calibri" w:hAnsi="Calibri" w:cs="Calibri"/>
          <w:color w:val="000000"/>
          <w:sz w:val="22"/>
          <w:szCs w:val="22"/>
        </w:rPr>
        <w:t xml:space="preserve"> Pro nově připravovaný </w:t>
      </w:r>
      <w:r w:rsidR="003925DF">
        <w:rPr>
          <w:rFonts w:ascii="Calibri" w:hAnsi="Calibri" w:cs="Calibri"/>
          <w:color w:val="000000"/>
          <w:sz w:val="22"/>
          <w:szCs w:val="22"/>
        </w:rPr>
        <w:t xml:space="preserve">studijní </w:t>
      </w:r>
      <w:r w:rsidR="003925DF" w:rsidRPr="004D09E1">
        <w:rPr>
          <w:rFonts w:ascii="Calibri" w:hAnsi="Calibri" w:cs="Calibri"/>
          <w:color w:val="000000"/>
          <w:sz w:val="22"/>
          <w:szCs w:val="22"/>
        </w:rPr>
        <w:t xml:space="preserve">program Kreativní odvětví a digitální kultura byli jako konzultanti z praxe osloveni </w:t>
      </w:r>
      <w:proofErr w:type="spellStart"/>
      <w:r w:rsidR="00EB1366">
        <w:rPr>
          <w:rFonts w:ascii="Calibri" w:hAnsi="Calibri" w:cs="Calibri"/>
          <w:color w:val="000000"/>
          <w:sz w:val="22"/>
          <w:szCs w:val="22"/>
        </w:rPr>
        <w:t>Dott</w:t>
      </w:r>
      <w:proofErr w:type="spellEnd"/>
      <w:r w:rsidR="003925DF" w:rsidRPr="004D09E1">
        <w:rPr>
          <w:rFonts w:ascii="Calibri" w:hAnsi="Calibri" w:cs="Calibri"/>
          <w:color w:val="000000"/>
          <w:sz w:val="22"/>
          <w:szCs w:val="22"/>
        </w:rPr>
        <w:t xml:space="preserve">. </w:t>
      </w:r>
      <w:r w:rsidR="003925DF" w:rsidRPr="004D09E1">
        <w:rPr>
          <w:rFonts w:ascii="Calibri" w:hAnsi="Calibri" w:cs="Calibri"/>
          <w:sz w:val="22"/>
          <w:szCs w:val="22"/>
        </w:rPr>
        <w:t xml:space="preserve">Martina </w:t>
      </w:r>
      <w:proofErr w:type="spellStart"/>
      <w:r w:rsidR="003925DF" w:rsidRPr="004D09E1">
        <w:rPr>
          <w:rFonts w:ascii="Calibri" w:hAnsi="Calibri" w:cs="Calibri"/>
          <w:sz w:val="22"/>
          <w:szCs w:val="22"/>
        </w:rPr>
        <w:t>Dlabajová</w:t>
      </w:r>
      <w:proofErr w:type="spellEnd"/>
      <w:r w:rsidR="003925DF" w:rsidRPr="004D09E1">
        <w:rPr>
          <w:rFonts w:ascii="Calibri" w:hAnsi="Calibri" w:cs="Calibri"/>
          <w:sz w:val="22"/>
          <w:szCs w:val="22"/>
        </w:rPr>
        <w:t xml:space="preserve">, poslankyně Evropského parlamentu, Ing. Čestmír Vančura, prezident Zlínského kreativního klastru, </w:t>
      </w:r>
      <w:r w:rsidR="00EC110D">
        <w:rPr>
          <w:rFonts w:ascii="Calibri" w:hAnsi="Calibri" w:cs="Calibri"/>
          <w:sz w:val="22"/>
          <w:szCs w:val="22"/>
        </w:rPr>
        <w:t>Ing</w:t>
      </w:r>
      <w:r w:rsidR="003925DF" w:rsidRPr="004D09E1">
        <w:rPr>
          <w:rFonts w:ascii="Calibri" w:hAnsi="Calibri" w:cs="Calibri"/>
          <w:sz w:val="22"/>
          <w:szCs w:val="22"/>
        </w:rPr>
        <w:t xml:space="preserve">. Lukáš Trčka, </w:t>
      </w:r>
      <w:r w:rsidR="00EC110D">
        <w:rPr>
          <w:rFonts w:ascii="Calibri" w:hAnsi="Calibri" w:cs="Calibri"/>
          <w:sz w:val="22"/>
          <w:szCs w:val="22"/>
        </w:rPr>
        <w:t xml:space="preserve">Ph.D. </w:t>
      </w:r>
      <w:r w:rsidR="003925DF" w:rsidRPr="004D09E1">
        <w:rPr>
          <w:rFonts w:ascii="Calibri" w:hAnsi="Calibri" w:cs="Calibri"/>
          <w:sz w:val="22"/>
          <w:szCs w:val="22"/>
        </w:rPr>
        <w:t>jednatel Technického inovačního centra Zlín,</w:t>
      </w:r>
      <w:r w:rsidR="009A51CC">
        <w:rPr>
          <w:rFonts w:ascii="Calibri" w:hAnsi="Calibri" w:cs="Calibri"/>
          <w:sz w:val="22"/>
          <w:szCs w:val="22"/>
        </w:rPr>
        <w:t xml:space="preserve"> </w:t>
      </w:r>
      <w:r w:rsidR="003925DF" w:rsidRPr="004D09E1">
        <w:rPr>
          <w:rFonts w:ascii="Calibri" w:hAnsi="Calibri" w:cs="Calibri"/>
          <w:sz w:val="22"/>
          <w:szCs w:val="22"/>
        </w:rPr>
        <w:t xml:space="preserve">Lucia </w:t>
      </w:r>
      <w:proofErr w:type="spellStart"/>
      <w:r w:rsidR="003925DF" w:rsidRPr="004D09E1">
        <w:rPr>
          <w:rFonts w:ascii="Calibri" w:hAnsi="Calibri" w:cs="Calibri"/>
          <w:sz w:val="22"/>
          <w:szCs w:val="22"/>
        </w:rPr>
        <w:t>Dubáčová</w:t>
      </w:r>
      <w:proofErr w:type="spellEnd"/>
      <w:r w:rsidR="003925DF" w:rsidRPr="004D09E1">
        <w:rPr>
          <w:rFonts w:ascii="Calibri" w:hAnsi="Calibri" w:cs="Calibri"/>
          <w:sz w:val="22"/>
          <w:szCs w:val="22"/>
        </w:rPr>
        <w:t xml:space="preserve">, </w:t>
      </w:r>
      <w:proofErr w:type="spellStart"/>
      <w:r w:rsidR="003925DF" w:rsidRPr="004D09E1">
        <w:rPr>
          <w:rFonts w:ascii="Calibri" w:hAnsi="Calibri" w:cs="Calibri"/>
          <w:sz w:val="22"/>
          <w:szCs w:val="22"/>
        </w:rPr>
        <w:t>currently</w:t>
      </w:r>
      <w:proofErr w:type="spellEnd"/>
      <w:r w:rsidR="003925DF" w:rsidRPr="004D09E1">
        <w:rPr>
          <w:rFonts w:ascii="Calibri" w:hAnsi="Calibri" w:cs="Calibri"/>
          <w:sz w:val="22"/>
          <w:szCs w:val="22"/>
        </w:rPr>
        <w:t xml:space="preserve"> </w:t>
      </w:r>
      <w:proofErr w:type="spellStart"/>
      <w:r w:rsidR="003925DF" w:rsidRPr="004D09E1">
        <w:rPr>
          <w:rFonts w:ascii="Calibri" w:hAnsi="Calibri" w:cs="Calibri"/>
          <w:sz w:val="22"/>
          <w:szCs w:val="22"/>
        </w:rPr>
        <w:t>director</w:t>
      </w:r>
      <w:proofErr w:type="spellEnd"/>
      <w:r w:rsidR="003925DF" w:rsidRPr="004D09E1">
        <w:rPr>
          <w:rFonts w:ascii="Calibri" w:hAnsi="Calibri" w:cs="Calibri"/>
          <w:sz w:val="22"/>
          <w:szCs w:val="22"/>
        </w:rPr>
        <w:t xml:space="preserve"> </w:t>
      </w:r>
      <w:proofErr w:type="spellStart"/>
      <w:r w:rsidR="003925DF" w:rsidRPr="004D09E1">
        <w:rPr>
          <w:rFonts w:ascii="Calibri" w:hAnsi="Calibri" w:cs="Calibri"/>
          <w:sz w:val="22"/>
          <w:szCs w:val="22"/>
        </w:rPr>
        <w:t>at</w:t>
      </w:r>
      <w:proofErr w:type="spellEnd"/>
      <w:r w:rsidR="003925DF" w:rsidRPr="004D09E1">
        <w:rPr>
          <w:rFonts w:ascii="Calibri" w:hAnsi="Calibri" w:cs="Calibri"/>
          <w:sz w:val="22"/>
          <w:szCs w:val="22"/>
        </w:rPr>
        <w:t xml:space="preserve"> Trenčín 2026 </w:t>
      </w:r>
      <w:r w:rsidR="00362F5B">
        <w:rPr>
          <w:rFonts w:ascii="Calibri" w:hAnsi="Calibri" w:cs="Calibri"/>
          <w:sz w:val="22"/>
          <w:szCs w:val="22"/>
        </w:rPr>
        <w:t>F</w:t>
      </w:r>
      <w:r w:rsidR="003925DF" w:rsidRPr="004D09E1">
        <w:rPr>
          <w:rFonts w:ascii="Calibri" w:hAnsi="Calibri" w:cs="Calibri"/>
          <w:sz w:val="22"/>
          <w:szCs w:val="22"/>
        </w:rPr>
        <w:t>a další.</w:t>
      </w:r>
    </w:p>
    <w:bookmarkEnd w:id="658"/>
    <w:p w14:paraId="11E12CDE" w14:textId="7BB934CD" w:rsidR="007138CC" w:rsidRPr="002E0DE9" w:rsidRDefault="007138CC" w:rsidP="003925DF">
      <w:pPr>
        <w:widowControl w:val="0"/>
        <w:autoSpaceDE w:val="0"/>
        <w:autoSpaceDN w:val="0"/>
        <w:adjustRightInd w:val="0"/>
        <w:snapToGrid w:val="0"/>
        <w:ind w:left="426"/>
        <w:jc w:val="both"/>
        <w:rPr>
          <w:rFonts w:cs="Calibri"/>
        </w:rPr>
      </w:pPr>
    </w:p>
    <w:p w14:paraId="0682EDAF" w14:textId="77777777" w:rsidR="007138CC" w:rsidRDefault="007138CC" w:rsidP="00233BA8">
      <w:pPr>
        <w:pStyle w:val="Nadpis2"/>
        <w:spacing w:before="0" w:line="240" w:lineRule="auto"/>
        <w:ind w:left="357"/>
      </w:pPr>
    </w:p>
    <w:p w14:paraId="67E50C6B" w14:textId="77777777" w:rsidR="007138CC" w:rsidRDefault="007138CC" w:rsidP="007138CC">
      <w:pPr>
        <w:pStyle w:val="Nadpis2"/>
      </w:pPr>
      <w:r w:rsidRPr="00035992">
        <w:t xml:space="preserve">Podpůrné zdroje a administrativa </w:t>
      </w:r>
    </w:p>
    <w:p w14:paraId="591A4767" w14:textId="77777777" w:rsidR="007138CC" w:rsidRDefault="007138CC" w:rsidP="007138CC">
      <w:pPr>
        <w:pStyle w:val="Nadpis3"/>
      </w:pPr>
      <w:r w:rsidRPr="00035992">
        <w:t xml:space="preserve">Informační systém </w:t>
      </w:r>
    </w:p>
    <w:p w14:paraId="60320EC9" w14:textId="77777777" w:rsidR="007138CC" w:rsidRPr="004E4668" w:rsidRDefault="007138CC" w:rsidP="007138CC">
      <w:pPr>
        <w:tabs>
          <w:tab w:val="left" w:pos="2835"/>
        </w:tabs>
        <w:spacing w:before="120" w:after="120"/>
        <w:rPr>
          <w:rFonts w:ascii="Calibri" w:hAnsi="Calibri" w:cs="Calibri"/>
          <w:sz w:val="22"/>
          <w:szCs w:val="22"/>
        </w:rPr>
      </w:pPr>
      <w:r>
        <w:tab/>
      </w:r>
      <w:r>
        <w:tab/>
      </w:r>
      <w:r w:rsidRPr="004E4668">
        <w:rPr>
          <w:rFonts w:ascii="Calibri" w:hAnsi="Calibri" w:cs="Calibri"/>
          <w:sz w:val="22"/>
          <w:szCs w:val="22"/>
        </w:rPr>
        <w:t>Standard 1.12</w:t>
      </w:r>
    </w:p>
    <w:p w14:paraId="7B6E2316" w14:textId="77777777" w:rsidR="007138CC" w:rsidRPr="004E4668" w:rsidRDefault="007138CC" w:rsidP="007138CC">
      <w:pPr>
        <w:widowControl w:val="0"/>
        <w:autoSpaceDE w:val="0"/>
        <w:autoSpaceDN w:val="0"/>
        <w:adjustRightInd w:val="0"/>
        <w:snapToGrid w:val="0"/>
        <w:spacing w:after="120"/>
        <w:ind w:left="425"/>
        <w:jc w:val="both"/>
        <w:rPr>
          <w:rFonts w:ascii="Calibri" w:hAnsi="Calibri" w:cs="Calibri"/>
          <w:sz w:val="22"/>
          <w:szCs w:val="22"/>
        </w:rPr>
      </w:pPr>
      <w:bookmarkStart w:id="659" w:name="_Hlk114751122"/>
      <w:r w:rsidRPr="004E4668">
        <w:rPr>
          <w:rFonts w:ascii="Calibri" w:hAnsi="Calibri" w:cs="Calibri"/>
          <w:color w:val="000000"/>
          <w:sz w:val="22"/>
          <w:szCs w:val="22"/>
        </w:rPr>
        <w:t xml:space="preserve">UTB má vybudován funkční informační systém a komunikační prostředky, které zajišťují přístup </w:t>
      </w:r>
      <w:r w:rsidRPr="004E4668">
        <w:rPr>
          <w:rFonts w:ascii="Calibri" w:hAnsi="Calibri" w:cs="Calibri"/>
          <w:color w:val="000000"/>
          <w:sz w:val="22"/>
          <w:szCs w:val="22"/>
        </w:rPr>
        <w:br/>
        <w:t>k přesným a srozumitelným informacím o studijních programech, pravidlech studia a požadavcích spojených se studiem.</w:t>
      </w:r>
    </w:p>
    <w:p w14:paraId="4B44FCAD" w14:textId="42A950C1" w:rsidR="007138CC" w:rsidRPr="004E4668" w:rsidRDefault="007138CC" w:rsidP="007138CC">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UTB má s ohledem na to funkční informační systém studijní agendy IS/STAG</w:t>
      </w:r>
      <w:r w:rsidR="004E4668">
        <w:rPr>
          <w:rFonts w:ascii="Calibri" w:hAnsi="Calibri" w:cs="Calibri"/>
          <w:color w:val="000000"/>
          <w:sz w:val="22"/>
          <w:szCs w:val="22"/>
        </w:rPr>
        <w:t xml:space="preserve"> (dále také „IS/STAG“)</w:t>
      </w:r>
      <w:r w:rsidRPr="004E4668">
        <w:rPr>
          <w:rFonts w:ascii="Calibri" w:hAnsi="Calibri" w:cs="Calibri"/>
          <w:color w:val="000000"/>
          <w:sz w:val="22"/>
          <w:szCs w:val="22"/>
        </w:rPr>
        <w:t>, který používá od roku 2003. Tvůrcem IS/STAG je Západočeská univerzita v Plzni a v současné době systém využívá 11 veřejných vysokých škol v ČR.</w:t>
      </w:r>
    </w:p>
    <w:p w14:paraId="44BFFCA5" w14:textId="23D1CD21" w:rsidR="007138CC" w:rsidRPr="004E4668" w:rsidRDefault="007138CC" w:rsidP="004E4668">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 xml:space="preserve">IS/STAG pokrývá funkce od přijímacího řízení až po vydání diplomů, eviduje studenty prezenční </w:t>
      </w:r>
      <w:r w:rsidR="004E4668">
        <w:rPr>
          <w:rFonts w:ascii="Calibri" w:hAnsi="Calibri" w:cs="Calibri"/>
          <w:color w:val="000000"/>
          <w:sz w:val="22"/>
          <w:szCs w:val="22"/>
        </w:rPr>
        <w:br/>
      </w:r>
      <w:r w:rsidRPr="004E4668">
        <w:rPr>
          <w:rFonts w:ascii="Calibri" w:hAnsi="Calibri" w:cs="Calibri"/>
          <w:color w:val="000000"/>
          <w:sz w:val="22"/>
          <w:szCs w:val="22"/>
        </w:rPr>
        <w:t>a kombinované formy studia, studenty celoživotního vzdělávání a účastníky U3V.</w:t>
      </w:r>
      <w:r w:rsidR="004E4668">
        <w:rPr>
          <w:rFonts w:ascii="Calibri" w:hAnsi="Calibri" w:cs="Calibri"/>
          <w:color w:val="000000"/>
          <w:sz w:val="22"/>
          <w:szCs w:val="22"/>
        </w:rPr>
        <w:t xml:space="preserve"> </w:t>
      </w:r>
      <w:r w:rsidRPr="004E4668">
        <w:rPr>
          <w:rFonts w:ascii="Calibri" w:hAnsi="Calibri" w:cs="Calibri"/>
          <w:color w:val="000000"/>
          <w:sz w:val="22"/>
          <w:szCs w:val="22"/>
        </w:rPr>
        <w:t xml:space="preserve">IS/STAG poskytuje studentům (i uchazečům o studium) přesné a srozumitelné informace o studijních programech strukturovanou formou s uvedením všech potřebných údajů včetně vzdělávacích cílů. U odpovídajících </w:t>
      </w:r>
      <w:r w:rsidRPr="004E4668">
        <w:rPr>
          <w:rFonts w:ascii="Calibri" w:hAnsi="Calibri" w:cs="Calibri"/>
          <w:color w:val="000000"/>
          <w:sz w:val="22"/>
          <w:szCs w:val="22"/>
        </w:rPr>
        <w:lastRenderedPageBreak/>
        <w:t>studijních plánů mají studenti</w:t>
      </w:r>
      <w:r w:rsidR="004E4668">
        <w:rPr>
          <w:rFonts w:ascii="Calibri" w:hAnsi="Calibri" w:cs="Calibri"/>
          <w:color w:val="000000"/>
          <w:sz w:val="22"/>
          <w:szCs w:val="22"/>
        </w:rPr>
        <w:t xml:space="preserve"> </w:t>
      </w:r>
      <w:r w:rsidRPr="004E4668">
        <w:rPr>
          <w:rFonts w:ascii="Calibri" w:hAnsi="Calibri" w:cs="Calibri"/>
          <w:color w:val="000000"/>
          <w:sz w:val="22"/>
          <w:szCs w:val="22"/>
        </w:rPr>
        <w:t>k dispozici kromě popisných údajů také přehlednou vizualizaci rozdělenou na jednotlivé semestry celého studia, s barevným rozlišením povinných, povinně volitelných a volitelných předmětů</w:t>
      </w:r>
      <w:r w:rsidR="004E4668">
        <w:rPr>
          <w:rFonts w:ascii="Calibri" w:hAnsi="Calibri" w:cs="Calibri"/>
          <w:color w:val="000000"/>
          <w:sz w:val="22"/>
          <w:szCs w:val="22"/>
        </w:rPr>
        <w:t xml:space="preserve"> </w:t>
      </w:r>
      <w:r w:rsidRPr="004E4668">
        <w:rPr>
          <w:rFonts w:ascii="Calibri" w:hAnsi="Calibri" w:cs="Calibri"/>
          <w:color w:val="000000"/>
          <w:sz w:val="22"/>
          <w:szCs w:val="22"/>
        </w:rPr>
        <w:t>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w:t>
      </w:r>
      <w:r w:rsidR="004E4668">
        <w:rPr>
          <w:rFonts w:ascii="Calibri" w:hAnsi="Calibri" w:cs="Calibri"/>
          <w:color w:val="000000"/>
          <w:sz w:val="22"/>
          <w:szCs w:val="22"/>
        </w:rPr>
        <w:t xml:space="preserve"> </w:t>
      </w:r>
      <w:r w:rsidRPr="004E4668">
        <w:rPr>
          <w:rFonts w:ascii="Calibri" w:hAnsi="Calibri" w:cs="Calibri"/>
          <w:color w:val="000000"/>
          <w:sz w:val="22"/>
          <w:szCs w:val="22"/>
        </w:rPr>
        <w:t>hodnot</w:t>
      </w:r>
      <w:r w:rsidR="00E5567C">
        <w:rPr>
          <w:rFonts w:ascii="Calibri" w:hAnsi="Calibri" w:cs="Calibri"/>
          <w:color w:val="000000"/>
          <w:sz w:val="22"/>
          <w:szCs w:val="22"/>
        </w:rPr>
        <w:t>i</w:t>
      </w:r>
      <w:r w:rsidRPr="004E4668">
        <w:rPr>
          <w:rFonts w:ascii="Calibri" w:hAnsi="Calibri" w:cs="Calibri"/>
          <w:color w:val="000000"/>
          <w:sz w:val="22"/>
          <w:szCs w:val="22"/>
        </w:rPr>
        <w:t>cích metod, získaných způsobilostí.</w:t>
      </w:r>
    </w:p>
    <w:p w14:paraId="69B8664B" w14:textId="77777777" w:rsidR="00E5567C" w:rsidRDefault="007138CC" w:rsidP="00E5567C">
      <w:pPr>
        <w:widowControl w:val="0"/>
        <w:autoSpaceDE w:val="0"/>
        <w:autoSpaceDN w:val="0"/>
        <w:adjustRightInd w:val="0"/>
        <w:snapToGrid w:val="0"/>
        <w:spacing w:after="120"/>
        <w:ind w:left="425"/>
        <w:jc w:val="both"/>
        <w:rPr>
          <w:rFonts w:ascii="Calibri" w:hAnsi="Calibri" w:cs="Calibri"/>
          <w:color w:val="000000"/>
          <w:sz w:val="22"/>
          <w:szCs w:val="22"/>
        </w:rPr>
      </w:pPr>
      <w:r w:rsidRPr="004E4668">
        <w:rPr>
          <w:rFonts w:ascii="Calibri" w:hAnsi="Calibri" w:cs="Calibri"/>
          <w:color w:val="000000"/>
          <w:sz w:val="22"/>
          <w:szCs w:val="22"/>
        </w:rPr>
        <w:t>Všichni studenti mají umožněn dálkový, časově neomezený přístup k informacím studijní agendy</w:t>
      </w:r>
      <w:r w:rsidR="00E5567C">
        <w:rPr>
          <w:rFonts w:ascii="Calibri" w:hAnsi="Calibri" w:cs="Calibri"/>
          <w:color w:val="000000"/>
          <w:sz w:val="22"/>
          <w:szCs w:val="22"/>
        </w:rPr>
        <w:t xml:space="preserve"> </w:t>
      </w:r>
      <w:r w:rsidRPr="004E4668">
        <w:rPr>
          <w:rFonts w:ascii="Calibri" w:hAnsi="Calibri" w:cs="Calibri"/>
          <w:color w:val="000000"/>
          <w:sz w:val="22"/>
          <w:szCs w:val="22"/>
        </w:rPr>
        <w:t xml:space="preserve">IS/STAG prostřednictvím </w:t>
      </w:r>
      <w:r w:rsidRPr="004E4668">
        <w:rPr>
          <w:rFonts w:ascii="Calibri" w:hAnsi="Calibri" w:cs="Calibri"/>
          <w:i/>
          <w:color w:val="000000"/>
          <w:sz w:val="22"/>
          <w:szCs w:val="22"/>
        </w:rPr>
        <w:t>portálového rozhraní</w:t>
      </w:r>
      <w:r w:rsidRPr="004E4668">
        <w:rPr>
          <w:rFonts w:ascii="Calibri" w:hAnsi="Calibri" w:cs="Calibri"/>
          <w:color w:val="000000"/>
          <w:sz w:val="22"/>
          <w:szCs w:val="22"/>
        </w:rPr>
        <w:t>.</w:t>
      </w:r>
      <w:r w:rsidRPr="004E4668">
        <w:rPr>
          <w:rStyle w:val="Znakapoznpodarou"/>
          <w:rFonts w:ascii="Calibri" w:hAnsi="Calibri" w:cs="Calibri"/>
          <w:color w:val="000000"/>
          <w:sz w:val="22"/>
          <w:szCs w:val="22"/>
        </w:rPr>
        <w:footnoteReference w:id="32"/>
      </w:r>
      <w:r w:rsidRPr="004E4668">
        <w:rPr>
          <w:rFonts w:ascii="Calibri" w:hAnsi="Calibri" w:cs="Calibri"/>
          <w:color w:val="000000"/>
          <w:sz w:val="22"/>
          <w:szCs w:val="22"/>
        </w:rPr>
        <w:t xml:space="preserve"> Kromě vlastních zařízení s využitím kvalitní</w:t>
      </w:r>
      <w:r w:rsidR="00E5567C">
        <w:rPr>
          <w:rFonts w:ascii="Calibri" w:hAnsi="Calibri" w:cs="Calibri"/>
          <w:color w:val="000000"/>
          <w:sz w:val="22"/>
          <w:szCs w:val="22"/>
        </w:rPr>
        <w:t xml:space="preserve"> </w:t>
      </w:r>
      <w:r w:rsidRPr="004E4668">
        <w:rPr>
          <w:rFonts w:ascii="Calibri" w:hAnsi="Calibri" w:cs="Calibri"/>
          <w:color w:val="000000"/>
          <w:sz w:val="22"/>
          <w:szCs w:val="22"/>
        </w:rPr>
        <w:t>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w:t>
      </w:r>
      <w:r w:rsidR="00E5567C">
        <w:rPr>
          <w:rFonts w:ascii="Calibri" w:hAnsi="Calibri" w:cs="Calibri"/>
          <w:color w:val="000000"/>
          <w:sz w:val="22"/>
          <w:szCs w:val="22"/>
        </w:rPr>
        <w:t xml:space="preserve"> </w:t>
      </w:r>
      <w:r w:rsidRPr="004E4668">
        <w:rPr>
          <w:rFonts w:ascii="Calibri" w:hAnsi="Calibri" w:cs="Calibri"/>
          <w:color w:val="000000"/>
          <w:sz w:val="22"/>
          <w:szCs w:val="22"/>
        </w:rPr>
        <w:t>v sobotu.</w:t>
      </w:r>
      <w:r w:rsidR="00E5567C">
        <w:rPr>
          <w:rFonts w:ascii="Calibri" w:hAnsi="Calibri" w:cs="Calibri"/>
          <w:color w:val="000000"/>
          <w:sz w:val="22"/>
          <w:szCs w:val="22"/>
        </w:rPr>
        <w:t xml:space="preserve"> </w:t>
      </w:r>
    </w:p>
    <w:p w14:paraId="7DD3E56E" w14:textId="3D6E57E7" w:rsidR="007138CC" w:rsidRPr="004E4668" w:rsidRDefault="007138CC" w:rsidP="00E5567C">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 xml:space="preserve">Prostřednictvím webových stránek UTB mají studenti a uchazeči o studium přístup k přesným </w:t>
      </w:r>
      <w:r w:rsidR="00E5567C">
        <w:rPr>
          <w:rFonts w:ascii="Calibri" w:hAnsi="Calibri" w:cs="Calibri"/>
          <w:color w:val="000000"/>
          <w:sz w:val="22"/>
          <w:szCs w:val="22"/>
        </w:rPr>
        <w:br/>
      </w:r>
      <w:r w:rsidRPr="004E4668">
        <w:rPr>
          <w:rFonts w:ascii="Calibri" w:hAnsi="Calibri" w:cs="Calibri"/>
          <w:color w:val="000000"/>
          <w:sz w:val="22"/>
          <w:szCs w:val="22"/>
        </w:rPr>
        <w:t xml:space="preserve">a srozumitelným informacím o pravidlech studia a požadavcích spojených se studiem, které jsou součástí </w:t>
      </w:r>
      <w:r w:rsidRPr="004E4668">
        <w:rPr>
          <w:rFonts w:ascii="Calibri" w:hAnsi="Calibri" w:cs="Calibri"/>
          <w:i/>
          <w:color w:val="000000"/>
          <w:sz w:val="22"/>
          <w:szCs w:val="22"/>
        </w:rPr>
        <w:t>norem UTB</w:t>
      </w:r>
      <w:r w:rsidRPr="004E4668">
        <w:rPr>
          <w:rStyle w:val="Znakapoznpodarou"/>
          <w:rFonts w:ascii="Calibri" w:hAnsi="Calibri" w:cs="Calibri"/>
          <w:color w:val="000000"/>
          <w:sz w:val="22"/>
          <w:szCs w:val="22"/>
        </w:rPr>
        <w:footnoteReference w:id="33"/>
      </w:r>
      <w:r w:rsidRPr="004E4668">
        <w:rPr>
          <w:rFonts w:ascii="Calibri" w:hAnsi="Calibri" w:cs="Calibri"/>
          <w:color w:val="000000"/>
          <w:sz w:val="22"/>
          <w:szCs w:val="22"/>
        </w:rPr>
        <w:t xml:space="preserve">, případně které jsou součástí </w:t>
      </w:r>
      <w:r w:rsidRPr="004E4668">
        <w:rPr>
          <w:rFonts w:ascii="Calibri" w:hAnsi="Calibri" w:cs="Calibri"/>
          <w:i/>
          <w:color w:val="000000"/>
          <w:sz w:val="22"/>
          <w:szCs w:val="22"/>
        </w:rPr>
        <w:t>norem FMK</w:t>
      </w:r>
      <w:r w:rsidRPr="004E4668">
        <w:rPr>
          <w:rStyle w:val="Znakapoznpodarou"/>
          <w:rFonts w:ascii="Calibri" w:hAnsi="Calibri" w:cs="Calibri"/>
          <w:color w:val="000000"/>
          <w:sz w:val="22"/>
          <w:szCs w:val="22"/>
        </w:rPr>
        <w:footnoteReference w:id="34"/>
      </w:r>
      <w:r w:rsidRPr="004E4668">
        <w:rPr>
          <w:rFonts w:ascii="Calibri" w:hAnsi="Calibri" w:cs="Calibri"/>
          <w:color w:val="000000"/>
          <w:sz w:val="22"/>
          <w:szCs w:val="22"/>
        </w:rPr>
        <w:t>.</w:t>
      </w:r>
    </w:p>
    <w:p w14:paraId="4515AAB1" w14:textId="6879AFA8" w:rsidR="007138CC" w:rsidRDefault="007138CC" w:rsidP="00FF71C5">
      <w:pPr>
        <w:widowControl w:val="0"/>
        <w:autoSpaceDE w:val="0"/>
        <w:autoSpaceDN w:val="0"/>
        <w:adjustRightInd w:val="0"/>
        <w:snapToGrid w:val="0"/>
        <w:ind w:left="425"/>
        <w:jc w:val="both"/>
        <w:rPr>
          <w:rFonts w:ascii="Calibri" w:hAnsi="Calibri" w:cs="Calibri"/>
          <w:color w:val="000000"/>
          <w:sz w:val="22"/>
          <w:szCs w:val="22"/>
        </w:rPr>
      </w:pPr>
      <w:r w:rsidRPr="004E4668">
        <w:rPr>
          <w:rFonts w:ascii="Calibri" w:hAnsi="Calibri" w:cs="Calibri"/>
          <w:color w:val="000000"/>
          <w:sz w:val="22"/>
          <w:szCs w:val="22"/>
        </w:rPr>
        <w:t>Na webových stránkách UTB jsou rovněž k dispozici veškeré relevantní informace týkající se informačních a poradenských služeb souvisejících se studiem a možností uplatnění absolventů</w:t>
      </w:r>
      <w:r w:rsidR="00E5567C">
        <w:rPr>
          <w:rFonts w:ascii="Calibri" w:hAnsi="Calibri" w:cs="Calibri"/>
          <w:color w:val="000000"/>
          <w:sz w:val="22"/>
          <w:szCs w:val="22"/>
        </w:rPr>
        <w:t xml:space="preserve"> </w:t>
      </w:r>
      <w:r w:rsidRPr="004E4668">
        <w:rPr>
          <w:rFonts w:ascii="Calibri" w:hAnsi="Calibri" w:cs="Calibri"/>
          <w:color w:val="000000"/>
          <w:sz w:val="22"/>
          <w:szCs w:val="22"/>
        </w:rPr>
        <w:t xml:space="preserve">studijních programů </w:t>
      </w:r>
      <w:r w:rsidR="00E5567C">
        <w:rPr>
          <w:rFonts w:ascii="Calibri" w:hAnsi="Calibri" w:cs="Calibri"/>
          <w:color w:val="000000"/>
          <w:sz w:val="22"/>
          <w:szCs w:val="22"/>
        </w:rPr>
        <w:br/>
      </w:r>
      <w:r w:rsidRPr="004E4668">
        <w:rPr>
          <w:rFonts w:ascii="Calibri" w:hAnsi="Calibri" w:cs="Calibri"/>
          <w:color w:val="000000"/>
          <w:sz w:val="22"/>
          <w:szCs w:val="22"/>
        </w:rPr>
        <w:t xml:space="preserve">v praxi. Ty jsou poskytovány </w:t>
      </w:r>
      <w:r w:rsidRPr="004E4668">
        <w:rPr>
          <w:rFonts w:ascii="Calibri" w:hAnsi="Calibri" w:cs="Calibri"/>
          <w:i/>
          <w:color w:val="000000"/>
          <w:sz w:val="22"/>
          <w:szCs w:val="22"/>
        </w:rPr>
        <w:t>Job centrem UTB</w:t>
      </w:r>
      <w:r w:rsidRPr="004E4668">
        <w:rPr>
          <w:rStyle w:val="Znakapoznpodarou"/>
          <w:rFonts w:ascii="Calibri" w:hAnsi="Calibri" w:cs="Calibri"/>
          <w:color w:val="000000"/>
          <w:sz w:val="22"/>
          <w:szCs w:val="22"/>
        </w:rPr>
        <w:footnoteReference w:id="35"/>
      </w:r>
      <w:r w:rsidRPr="004E4668">
        <w:rPr>
          <w:rFonts w:ascii="Calibri" w:hAnsi="Calibri" w:cs="Calibri"/>
          <w:color w:val="000000"/>
          <w:sz w:val="22"/>
          <w:szCs w:val="22"/>
        </w:rPr>
        <w:t xml:space="preserve">, které bylo pro tuto činnost specializovaně zřízeno a jeho portálem s nabídkami pracovních příležitostí, stáží a brigád. </w:t>
      </w:r>
    </w:p>
    <w:bookmarkEnd w:id="659"/>
    <w:p w14:paraId="3C5D77B6" w14:textId="629EBDAB" w:rsidR="00D23E6F" w:rsidRDefault="00D23E6F" w:rsidP="00806D33">
      <w:pPr>
        <w:widowControl w:val="0"/>
        <w:autoSpaceDE w:val="0"/>
        <w:autoSpaceDN w:val="0"/>
        <w:adjustRightInd w:val="0"/>
        <w:snapToGrid w:val="0"/>
        <w:jc w:val="both"/>
        <w:rPr>
          <w:rFonts w:ascii="Calibri" w:hAnsi="Calibri" w:cs="Calibri"/>
          <w:sz w:val="22"/>
          <w:szCs w:val="22"/>
        </w:rPr>
      </w:pPr>
    </w:p>
    <w:p w14:paraId="7EDF4067" w14:textId="77777777" w:rsidR="00806D33" w:rsidRPr="004E4668" w:rsidRDefault="00806D33" w:rsidP="00806D33">
      <w:pPr>
        <w:widowControl w:val="0"/>
        <w:autoSpaceDE w:val="0"/>
        <w:autoSpaceDN w:val="0"/>
        <w:adjustRightInd w:val="0"/>
        <w:snapToGrid w:val="0"/>
        <w:jc w:val="both"/>
        <w:rPr>
          <w:rFonts w:ascii="Calibri" w:hAnsi="Calibri" w:cs="Calibri"/>
          <w:sz w:val="22"/>
          <w:szCs w:val="22"/>
        </w:rPr>
      </w:pPr>
    </w:p>
    <w:p w14:paraId="6B421A58" w14:textId="77777777" w:rsidR="007138CC" w:rsidRPr="00C80B17" w:rsidRDefault="007138CC" w:rsidP="00FF71C5">
      <w:pPr>
        <w:pStyle w:val="Nadpis3"/>
        <w:spacing w:before="0"/>
        <w:ind w:left="1077" w:hanging="357"/>
      </w:pPr>
      <w:r w:rsidRPr="00C80B17">
        <w:t xml:space="preserve">Knihovny a elektronické zdroje </w:t>
      </w:r>
    </w:p>
    <w:p w14:paraId="61F99E33" w14:textId="77777777" w:rsidR="007138CC" w:rsidRPr="00FF71C5" w:rsidRDefault="007138CC" w:rsidP="007138CC">
      <w:pPr>
        <w:tabs>
          <w:tab w:val="left" w:pos="2835"/>
        </w:tabs>
        <w:spacing w:before="120" w:after="120"/>
        <w:rPr>
          <w:rFonts w:asciiTheme="minorHAnsi" w:hAnsiTheme="minorHAnsi"/>
          <w:sz w:val="22"/>
          <w:szCs w:val="22"/>
        </w:rPr>
      </w:pPr>
      <w:r w:rsidRPr="00C80B17">
        <w:tab/>
      </w:r>
      <w:r w:rsidRPr="00C80B17">
        <w:tab/>
      </w:r>
      <w:r w:rsidRPr="00FF71C5">
        <w:rPr>
          <w:rFonts w:asciiTheme="minorHAnsi" w:hAnsiTheme="minorHAnsi"/>
          <w:sz w:val="22"/>
          <w:szCs w:val="22"/>
        </w:rPr>
        <w:t>Standard 1.13</w:t>
      </w:r>
    </w:p>
    <w:p w14:paraId="4036EAA9" w14:textId="77777777" w:rsidR="007138CC" w:rsidRPr="00FF71C5"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FF71C5">
        <w:rPr>
          <w:rFonts w:asciiTheme="minorHAnsi" w:hAnsiTheme="minorHAnsi" w:cs="Calibri"/>
          <w:color w:val="000000"/>
          <w:sz w:val="22"/>
          <w:szCs w:val="22"/>
        </w:rPr>
        <w:t xml:space="preserve">UTB disponuje moderním a rozsáhlým systémem elektronických zdrojů určených ke vzdělávací </w:t>
      </w:r>
      <w:r w:rsidRPr="00FF71C5">
        <w:rPr>
          <w:rFonts w:asciiTheme="minorHAnsi" w:hAnsiTheme="minorHAnsi" w:cs="Calibri"/>
          <w:color w:val="000000"/>
          <w:sz w:val="22"/>
          <w:szCs w:val="22"/>
        </w:rPr>
        <w:br/>
        <w:t xml:space="preserve">a tvůrčí činnosti, stejně jako odpovídajícími knihovními službami. Všechny služby knihoven </w:t>
      </w:r>
      <w:r w:rsidRPr="00FF71C5">
        <w:rPr>
          <w:rFonts w:asciiTheme="minorHAnsi" w:hAnsiTheme="minorHAnsi" w:cs="Calibri"/>
          <w:color w:val="000000"/>
          <w:sz w:val="22"/>
          <w:szCs w:val="22"/>
        </w:rPr>
        <w:br/>
        <w:t>a elektronické zdroje pro výuku jsou s přihlédnutím k typu a případnému profilu studijního programu dostatečné a dostupné studentům a akademickým pracovníkům.</w:t>
      </w:r>
    </w:p>
    <w:p w14:paraId="15D530F6" w14:textId="77777777" w:rsidR="007138CC" w:rsidRPr="00FF71C5" w:rsidRDefault="007138CC" w:rsidP="007138CC">
      <w:pPr>
        <w:widowControl w:val="0"/>
        <w:autoSpaceDE w:val="0"/>
        <w:autoSpaceDN w:val="0"/>
        <w:adjustRightInd w:val="0"/>
        <w:snapToGrid w:val="0"/>
        <w:spacing w:after="120"/>
        <w:ind w:left="425"/>
        <w:jc w:val="both"/>
        <w:rPr>
          <w:rFonts w:asciiTheme="minorHAnsi" w:hAnsiTheme="minorHAnsi" w:cs="Calibri"/>
          <w:i/>
          <w:sz w:val="22"/>
          <w:szCs w:val="22"/>
        </w:rPr>
      </w:pPr>
      <w:r w:rsidRPr="00FF71C5">
        <w:rPr>
          <w:rFonts w:asciiTheme="minorHAnsi" w:hAnsiTheme="minorHAnsi" w:cs="Calibri"/>
          <w:i/>
          <w:color w:val="000000"/>
          <w:sz w:val="22"/>
          <w:szCs w:val="22"/>
        </w:rPr>
        <w:t>Dostupnost knihovního fondu</w:t>
      </w:r>
    </w:p>
    <w:p w14:paraId="2EC3FF7F" w14:textId="77777777" w:rsidR="007138CC" w:rsidRPr="00FF71C5" w:rsidRDefault="007138CC" w:rsidP="007138CC">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Informační zdroje a informační služby pro všechny studijní programy realizované na UTB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302D7278" w14:textId="572804E3" w:rsidR="007138CC" w:rsidRPr="00EF23E0" w:rsidRDefault="007138CC" w:rsidP="007138CC">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 xml:space="preserve">K dispozici je zhruba 500 studijních míst, 230 počítačů a dostatečné množství přípojných míst pro notebooky. Knihovna je vybavena virtuální technologií </w:t>
      </w:r>
      <w:proofErr w:type="spellStart"/>
      <w:r w:rsidRPr="00FF71C5">
        <w:rPr>
          <w:rFonts w:asciiTheme="minorHAnsi" w:hAnsiTheme="minorHAnsi" w:cs="Calibri"/>
          <w:color w:val="000000"/>
          <w:sz w:val="22"/>
          <w:szCs w:val="22"/>
        </w:rPr>
        <w:t>WMware</w:t>
      </w:r>
      <w:proofErr w:type="spellEnd"/>
      <w:r w:rsidRPr="00FF71C5">
        <w:rPr>
          <w:rFonts w:asciiTheme="minorHAnsi" w:hAnsiTheme="minorHAnsi" w:cs="Calibri"/>
          <w:color w:val="000000"/>
          <w:sz w:val="22"/>
          <w:szCs w:val="22"/>
        </w:rPr>
        <w:t xml:space="preserve"> s klientskými stanicemi </w:t>
      </w:r>
      <w:proofErr w:type="spellStart"/>
      <w:r w:rsidRPr="00FF71C5">
        <w:rPr>
          <w:rFonts w:asciiTheme="minorHAnsi" w:hAnsiTheme="minorHAnsi" w:cs="Calibri"/>
          <w:color w:val="000000"/>
          <w:sz w:val="22"/>
          <w:szCs w:val="22"/>
        </w:rPr>
        <w:t>Zero</w:t>
      </w:r>
      <w:proofErr w:type="spellEnd"/>
      <w:r w:rsidRPr="00FF71C5">
        <w:rPr>
          <w:rFonts w:asciiTheme="minorHAnsi" w:hAnsiTheme="minorHAnsi" w:cs="Calibri"/>
          <w:color w:val="000000"/>
          <w:sz w:val="22"/>
          <w:szCs w:val="22"/>
        </w:rPr>
        <w:t xml:space="preserve"> </w:t>
      </w:r>
      <w:proofErr w:type="spellStart"/>
      <w:r w:rsidRPr="00FF71C5">
        <w:rPr>
          <w:rFonts w:asciiTheme="minorHAnsi" w:hAnsiTheme="minorHAnsi" w:cs="Calibri"/>
          <w:color w:val="000000"/>
          <w:sz w:val="22"/>
          <w:szCs w:val="22"/>
        </w:rPr>
        <w:t>Client</w:t>
      </w:r>
      <w:proofErr w:type="spellEnd"/>
      <w:r w:rsidRPr="00FF71C5">
        <w:rPr>
          <w:rFonts w:asciiTheme="minorHAnsi" w:hAnsiTheme="minorHAnsi" w:cs="Calibri"/>
          <w:color w:val="000000"/>
          <w:sz w:val="22"/>
          <w:szCs w:val="22"/>
        </w:rPr>
        <w:t xml:space="preserve"> </w:t>
      </w:r>
      <w:r w:rsidR="00EF23E0">
        <w:rPr>
          <w:rFonts w:asciiTheme="minorHAnsi" w:hAnsiTheme="minorHAnsi" w:cs="Calibri"/>
          <w:color w:val="000000"/>
          <w:sz w:val="22"/>
          <w:szCs w:val="22"/>
        </w:rPr>
        <w:br/>
      </w:r>
      <w:r w:rsidRPr="00EF23E0">
        <w:rPr>
          <w:rFonts w:asciiTheme="minorHAnsi" w:hAnsiTheme="minorHAnsi" w:cs="Calibri"/>
          <w:color w:val="000000"/>
          <w:sz w:val="22"/>
          <w:szCs w:val="22"/>
        </w:rPr>
        <w:t xml:space="preserve">DZ22-2. Uživatelé mohou používat při své práci 3 multifunkční tiskárny pro kopírování, tisk a skenování. </w:t>
      </w:r>
      <w:r w:rsidR="00CC6319">
        <w:rPr>
          <w:rFonts w:asciiTheme="minorHAnsi" w:hAnsiTheme="minorHAnsi" w:cs="Calibri"/>
          <w:color w:val="000000"/>
          <w:sz w:val="22"/>
          <w:szCs w:val="22"/>
        </w:rPr>
        <w:br/>
      </w:r>
      <w:r w:rsidRPr="00EF23E0">
        <w:rPr>
          <w:rFonts w:asciiTheme="minorHAnsi" w:hAnsiTheme="minorHAnsi" w:cs="Calibri"/>
          <w:color w:val="000000"/>
          <w:sz w:val="22"/>
          <w:szCs w:val="22"/>
        </w:rPr>
        <w:t>K dispozici je také speciální knižní skener. Knihovna disponuje také dostatečným počtem individuálních studoven pro práci v menších týmech, ale i relaxačními prostory.</w:t>
      </w:r>
    </w:p>
    <w:p w14:paraId="5A8D3C6F" w14:textId="7B2936B0" w:rsidR="007138CC" w:rsidRPr="00EF23E0" w:rsidRDefault="007138CC" w:rsidP="007138CC">
      <w:pPr>
        <w:widowControl w:val="0"/>
        <w:autoSpaceDE w:val="0"/>
        <w:autoSpaceDN w:val="0"/>
        <w:adjustRightInd w:val="0"/>
        <w:snapToGrid w:val="0"/>
        <w:spacing w:after="120"/>
        <w:ind w:left="425"/>
        <w:jc w:val="both"/>
        <w:rPr>
          <w:rFonts w:asciiTheme="minorHAnsi" w:hAnsiTheme="minorHAnsi" w:cs="Calibri"/>
          <w:sz w:val="22"/>
          <w:szCs w:val="22"/>
        </w:rPr>
      </w:pPr>
      <w:r w:rsidRPr="00EF23E0">
        <w:rPr>
          <w:rFonts w:asciiTheme="minorHAnsi" w:hAnsiTheme="minorHAnsi" w:cs="Calibr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00EF23E0">
        <w:rPr>
          <w:rFonts w:asciiTheme="minorHAnsi" w:hAnsiTheme="minorHAnsi" w:cs="Calibri"/>
          <w:color w:val="000000"/>
          <w:sz w:val="22"/>
          <w:szCs w:val="22"/>
        </w:rPr>
        <w:br/>
      </w:r>
      <w:r w:rsidRPr="00EF23E0">
        <w:rPr>
          <w:rFonts w:asciiTheme="minorHAnsi" w:hAnsiTheme="minorHAnsi" w:cs="Calibri"/>
          <w:color w:val="000000"/>
          <w:sz w:val="22"/>
          <w:szCs w:val="22"/>
        </w:rPr>
        <w:t>v databázích nebo publikační a citační etikou.</w:t>
      </w:r>
    </w:p>
    <w:p w14:paraId="7ACE7B2A" w14:textId="0DAB4A53" w:rsidR="003048EE" w:rsidRPr="008F77B7" w:rsidRDefault="007138CC" w:rsidP="003048EE">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EF23E0">
        <w:rPr>
          <w:rFonts w:asciiTheme="minorHAnsi" w:hAnsiTheme="minorHAnsi" w:cs="Calibri"/>
          <w:color w:val="000000"/>
          <w:sz w:val="22"/>
          <w:szCs w:val="22"/>
        </w:rPr>
        <w:t>V knihovním fondu je více než 145 000 knih, přičemž roční přírůstek každoročně přesahuje 5</w:t>
      </w:r>
      <w:r w:rsidR="003048EE">
        <w:rPr>
          <w:rFonts w:asciiTheme="minorHAnsi" w:hAnsiTheme="minorHAnsi" w:cs="Calibri"/>
          <w:color w:val="000000"/>
          <w:sz w:val="22"/>
          <w:szCs w:val="22"/>
        </w:rPr>
        <w:t> </w:t>
      </w:r>
      <w:r w:rsidRPr="00EF23E0">
        <w:rPr>
          <w:rFonts w:asciiTheme="minorHAnsi" w:hAnsiTheme="minorHAnsi" w:cs="Calibri"/>
          <w:color w:val="000000"/>
          <w:sz w:val="22"/>
          <w:szCs w:val="22"/>
        </w:rPr>
        <w:t>000</w:t>
      </w:r>
      <w:r w:rsidR="003048EE">
        <w:rPr>
          <w:rFonts w:asciiTheme="minorHAnsi" w:hAnsiTheme="minorHAnsi" w:cs="Calibri"/>
          <w:sz w:val="22"/>
          <w:szCs w:val="22"/>
        </w:rPr>
        <w:t xml:space="preserve"> </w:t>
      </w:r>
      <w:r w:rsidRPr="00EF23E0">
        <w:rPr>
          <w:rFonts w:asciiTheme="minorHAnsi" w:hAnsiTheme="minorHAnsi" w:cs="Calibri"/>
          <w:color w:val="000000"/>
          <w:sz w:val="22"/>
          <w:szCs w:val="22"/>
        </w:rPr>
        <w:t xml:space="preserve">knižních jednotek. Stále více knih je dostupných v elektronické podobě. Důležitá je zejména vysoká aktuálnost </w:t>
      </w:r>
      <w:r w:rsidRPr="00EF23E0">
        <w:rPr>
          <w:rFonts w:asciiTheme="minorHAnsi" w:hAnsiTheme="minorHAnsi" w:cs="Calibri"/>
          <w:color w:val="000000"/>
          <w:sz w:val="22"/>
          <w:szCs w:val="22"/>
        </w:rPr>
        <w:lastRenderedPageBreak/>
        <w:t xml:space="preserve">knihovního fondu, který je </w:t>
      </w:r>
      <w:r w:rsidRPr="00EF23E0">
        <w:rPr>
          <w:rFonts w:asciiTheme="minorHAnsi" w:hAnsiTheme="minorHAnsi" w:cs="Calibri"/>
          <w:sz w:val="22"/>
          <w:szCs w:val="22"/>
        </w:rPr>
        <w:t>stále</w:t>
      </w:r>
      <w:r w:rsidRPr="00EF23E0">
        <w:rPr>
          <w:rFonts w:asciiTheme="minorHAnsi" w:hAnsiTheme="minorHAnsi" w:cs="Calibri"/>
          <w:color w:val="00AF50"/>
          <w:sz w:val="22"/>
          <w:szCs w:val="22"/>
        </w:rPr>
        <w:t xml:space="preserve"> </w:t>
      </w:r>
      <w:r w:rsidRPr="00EF23E0">
        <w:rPr>
          <w:rFonts w:asciiTheme="minorHAnsi" w:hAnsiTheme="minorHAnsi" w:cs="Calibri"/>
          <w:color w:val="000000"/>
          <w:sz w:val="22"/>
          <w:szCs w:val="22"/>
        </w:rPr>
        <w:t>doplňován. Knihovna odebírá více než 200 periodik</w:t>
      </w:r>
      <w:r w:rsidR="003048EE">
        <w:rPr>
          <w:rFonts w:asciiTheme="minorHAnsi" w:hAnsiTheme="minorHAnsi" w:cs="Calibri"/>
          <w:color w:val="000000"/>
          <w:sz w:val="22"/>
          <w:szCs w:val="22"/>
        </w:rPr>
        <w:t xml:space="preserve"> </w:t>
      </w:r>
      <w:r w:rsidRPr="00EF23E0">
        <w:rPr>
          <w:rFonts w:asciiTheme="minorHAnsi" w:hAnsiTheme="minorHAnsi" w:cs="Calibri"/>
          <w:color w:val="000000"/>
          <w:sz w:val="22"/>
          <w:szCs w:val="22"/>
        </w:rPr>
        <w:t xml:space="preserve">v tištěné podobě. </w:t>
      </w:r>
      <w:r w:rsidRPr="008F77B7">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8F77B7">
        <w:rPr>
          <w:rFonts w:asciiTheme="minorHAnsi" w:hAnsiTheme="minorHAnsi" w:cs="Calibr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na nákup literatury, která jim ve fondu chybí, skrze online formulář v katalogu knihovny. Knihovna dále zajišťuje i přístup k bakalářským, diplomovým</w:t>
      </w:r>
      <w:r w:rsidR="003048EE">
        <w:rPr>
          <w:rFonts w:asciiTheme="minorHAnsi" w:hAnsiTheme="minorHAnsi" w:cs="Calibri"/>
          <w:color w:val="000000"/>
          <w:sz w:val="22"/>
          <w:szCs w:val="22"/>
        </w:rPr>
        <w:t xml:space="preserve"> </w:t>
      </w:r>
      <w:r w:rsidRPr="008F77B7">
        <w:rPr>
          <w:rFonts w:asciiTheme="minorHAnsi" w:hAnsiTheme="minorHAnsi" w:cs="Calibri"/>
          <w:color w:val="000000"/>
          <w:sz w:val="22"/>
          <w:szCs w:val="22"/>
        </w:rPr>
        <w:t xml:space="preserve">a disertačním pracím absolventů UTB, a to v rámci </w:t>
      </w:r>
      <w:r w:rsidRPr="008F77B7">
        <w:rPr>
          <w:rFonts w:asciiTheme="minorHAnsi" w:hAnsiTheme="minorHAnsi" w:cs="Calibri"/>
          <w:i/>
          <w:color w:val="000000"/>
          <w:sz w:val="22"/>
          <w:szCs w:val="22"/>
        </w:rPr>
        <w:t>digitální knihovny</w:t>
      </w:r>
      <w:r w:rsidRPr="008F77B7">
        <w:rPr>
          <w:rStyle w:val="Znakapoznpodarou"/>
          <w:rFonts w:asciiTheme="minorHAnsi" w:hAnsiTheme="minorHAnsi" w:cs="Calibri"/>
          <w:color w:val="000000"/>
          <w:sz w:val="22"/>
          <w:szCs w:val="22"/>
        </w:rPr>
        <w:footnoteReference w:id="36"/>
      </w:r>
      <w:r w:rsidRPr="008F77B7">
        <w:rPr>
          <w:rFonts w:asciiTheme="minorHAnsi" w:hAnsiTheme="minorHAnsi" w:cs="Calibri"/>
          <w:color w:val="000000"/>
          <w:sz w:val="22"/>
          <w:szCs w:val="22"/>
        </w:rPr>
        <w:t xml:space="preserve">. Práce jsou zde zpravidla dostupné volně v plném textu. Kromě toho provozuje knihovna také </w:t>
      </w:r>
      <w:proofErr w:type="spellStart"/>
      <w:r w:rsidRPr="008F77B7">
        <w:rPr>
          <w:rFonts w:asciiTheme="minorHAnsi" w:hAnsiTheme="minorHAnsi" w:cs="Calibri"/>
          <w:i/>
          <w:color w:val="000000"/>
          <w:sz w:val="22"/>
          <w:szCs w:val="22"/>
        </w:rPr>
        <w:t>repozitář</w:t>
      </w:r>
      <w:proofErr w:type="spellEnd"/>
      <w:r w:rsidRPr="008F77B7">
        <w:rPr>
          <w:rFonts w:asciiTheme="minorHAnsi" w:hAnsiTheme="minorHAnsi" w:cs="Calibri"/>
          <w:i/>
          <w:color w:val="000000"/>
          <w:sz w:val="22"/>
          <w:szCs w:val="22"/>
        </w:rPr>
        <w:t xml:space="preserve"> publikační činnosti </w:t>
      </w:r>
      <w:r w:rsidRPr="008F77B7">
        <w:rPr>
          <w:rFonts w:asciiTheme="minorHAnsi" w:hAnsiTheme="minorHAnsi" w:cs="Calibri"/>
          <w:color w:val="000000"/>
          <w:sz w:val="22"/>
          <w:szCs w:val="22"/>
        </w:rPr>
        <w:t>akademických pracovníků UTB</w:t>
      </w:r>
      <w:r w:rsidRPr="008F77B7">
        <w:rPr>
          <w:rStyle w:val="Znakapoznpodarou"/>
          <w:rFonts w:asciiTheme="minorHAnsi" w:hAnsiTheme="minorHAnsi" w:cs="Calibri"/>
          <w:color w:val="000000"/>
          <w:sz w:val="22"/>
          <w:szCs w:val="22"/>
        </w:rPr>
        <w:footnoteReference w:id="37"/>
      </w:r>
      <w:r w:rsidRPr="008F77B7">
        <w:rPr>
          <w:rFonts w:asciiTheme="minorHAnsi" w:hAnsiTheme="minorHAnsi" w:cs="Calibri"/>
          <w:color w:val="000000"/>
          <w:sz w:val="22"/>
          <w:szCs w:val="22"/>
        </w:rPr>
        <w:t>.</w:t>
      </w:r>
    </w:p>
    <w:p w14:paraId="6D0EA8BB" w14:textId="77777777" w:rsidR="007138CC" w:rsidRPr="008F77B7" w:rsidRDefault="007138CC" w:rsidP="007138CC">
      <w:pPr>
        <w:widowControl w:val="0"/>
        <w:autoSpaceDE w:val="0"/>
        <w:autoSpaceDN w:val="0"/>
        <w:adjustRightInd w:val="0"/>
        <w:snapToGrid w:val="0"/>
        <w:spacing w:after="120"/>
        <w:ind w:left="425"/>
        <w:jc w:val="both"/>
        <w:rPr>
          <w:rFonts w:asciiTheme="minorHAnsi" w:hAnsiTheme="minorHAnsi" w:cs="Calibri"/>
          <w:i/>
          <w:sz w:val="22"/>
          <w:szCs w:val="22"/>
        </w:rPr>
      </w:pPr>
      <w:r w:rsidRPr="008F77B7">
        <w:rPr>
          <w:rFonts w:asciiTheme="minorHAnsi" w:hAnsiTheme="minorHAnsi" w:cs="Calibri"/>
          <w:i/>
          <w:color w:val="000000"/>
          <w:sz w:val="22"/>
          <w:szCs w:val="22"/>
        </w:rPr>
        <w:t>Dostupnost elektronických zdrojů</w:t>
      </w:r>
    </w:p>
    <w:p w14:paraId="666BFA81" w14:textId="7445F837" w:rsidR="007138CC" w:rsidRPr="008F77B7" w:rsidRDefault="007138CC" w:rsidP="007138CC">
      <w:pPr>
        <w:widowControl w:val="0"/>
        <w:autoSpaceDE w:val="0"/>
        <w:autoSpaceDN w:val="0"/>
        <w:adjustRightInd w:val="0"/>
        <w:snapToGrid w:val="0"/>
        <w:spacing w:after="120"/>
        <w:ind w:left="426"/>
        <w:jc w:val="both"/>
        <w:rPr>
          <w:rFonts w:asciiTheme="minorHAnsi" w:hAnsiTheme="minorHAnsi" w:cs="Calibri"/>
          <w:sz w:val="22"/>
          <w:szCs w:val="22"/>
        </w:rPr>
      </w:pPr>
      <w:r w:rsidRPr="008F77B7">
        <w:rPr>
          <w:rFonts w:asciiTheme="minorHAnsi" w:hAnsiTheme="minorHAnsi" w:cs="Calibr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8F77B7">
        <w:rPr>
          <w:rFonts w:asciiTheme="minorHAnsi" w:hAnsiTheme="minorHAnsi" w:cs="Calibri"/>
          <w:i/>
          <w:color w:val="000000"/>
          <w:sz w:val="22"/>
          <w:szCs w:val="22"/>
        </w:rPr>
        <w:t>portál Xerxes</w:t>
      </w:r>
      <w:r w:rsidRPr="008F77B7">
        <w:rPr>
          <w:rStyle w:val="Znakapoznpodarou"/>
          <w:rFonts w:asciiTheme="minorHAnsi" w:hAnsiTheme="minorHAnsi" w:cs="Calibri"/>
          <w:color w:val="000000"/>
          <w:sz w:val="22"/>
          <w:szCs w:val="22"/>
        </w:rPr>
        <w:footnoteReference w:id="38"/>
      </w:r>
      <w:r w:rsidRPr="008F77B7">
        <w:rPr>
          <w:rFonts w:asciiTheme="minorHAnsi" w:hAnsiTheme="minorHAnsi" w:cs="Calibri"/>
          <w:color w:val="000000"/>
          <w:sz w:val="22"/>
          <w:szCs w:val="22"/>
        </w:rPr>
        <w:t xml:space="preserve">, který je postaven na bázi známého </w:t>
      </w:r>
      <w:proofErr w:type="spellStart"/>
      <w:r w:rsidRPr="008F77B7">
        <w:rPr>
          <w:rFonts w:asciiTheme="minorHAnsi" w:hAnsiTheme="minorHAnsi" w:cs="Calibri"/>
          <w:color w:val="000000"/>
          <w:sz w:val="22"/>
          <w:szCs w:val="22"/>
        </w:rPr>
        <w:t>discovery</w:t>
      </w:r>
      <w:proofErr w:type="spellEnd"/>
      <w:r w:rsidRPr="008F77B7">
        <w:rPr>
          <w:rFonts w:asciiTheme="minorHAnsi" w:hAnsiTheme="minorHAnsi" w:cs="Calibri"/>
          <w:color w:val="000000"/>
          <w:sz w:val="22"/>
          <w:szCs w:val="22"/>
        </w:rPr>
        <w:t xml:space="preserve"> systému </w:t>
      </w:r>
      <w:proofErr w:type="spellStart"/>
      <w:r w:rsidRPr="008F77B7">
        <w:rPr>
          <w:rFonts w:asciiTheme="minorHAnsi" w:hAnsiTheme="minorHAnsi" w:cs="Calibri"/>
          <w:color w:val="000000"/>
          <w:sz w:val="22"/>
          <w:szCs w:val="22"/>
        </w:rPr>
        <w:t>Summon</w:t>
      </w:r>
      <w:proofErr w:type="spellEnd"/>
      <w:r w:rsidRPr="008F77B7">
        <w:rPr>
          <w:rFonts w:asciiTheme="minorHAnsi" w:hAnsiTheme="minorHAnsi" w:cs="Calibri"/>
          <w:color w:val="000000"/>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F77B7">
        <w:rPr>
          <w:rFonts w:asciiTheme="minorHAnsi" w:hAnsiTheme="minorHAnsi" w:cs="Calibri"/>
          <w:sz w:val="22"/>
          <w:szCs w:val="22"/>
        </w:rPr>
        <w:t>vzdáleného</w:t>
      </w:r>
      <w:r w:rsidRPr="008F77B7">
        <w:rPr>
          <w:rFonts w:asciiTheme="minorHAnsi" w:hAnsiTheme="minorHAnsi" w:cs="Calibri"/>
          <w:color w:val="00AF50"/>
          <w:sz w:val="22"/>
          <w:szCs w:val="22"/>
        </w:rPr>
        <w:t xml:space="preserve"> </w:t>
      </w:r>
      <w:r w:rsidRPr="008F77B7">
        <w:rPr>
          <w:rFonts w:asciiTheme="minorHAnsi" w:hAnsiTheme="minorHAnsi" w:cs="Calibri"/>
          <w:color w:val="000000"/>
          <w:sz w:val="22"/>
          <w:szCs w:val="22"/>
        </w:rPr>
        <w:t>přístupu.</w:t>
      </w:r>
    </w:p>
    <w:p w14:paraId="57760858" w14:textId="77777777" w:rsidR="007138CC" w:rsidRPr="008F77B7" w:rsidRDefault="007138CC" w:rsidP="007138CC">
      <w:pPr>
        <w:widowControl w:val="0"/>
        <w:autoSpaceDE w:val="0"/>
        <w:autoSpaceDN w:val="0"/>
        <w:adjustRightInd w:val="0"/>
        <w:snapToGrid w:val="0"/>
        <w:ind w:firstLine="426"/>
        <w:jc w:val="both"/>
        <w:rPr>
          <w:rFonts w:asciiTheme="minorHAnsi" w:hAnsiTheme="minorHAnsi" w:cs="Calibri"/>
          <w:sz w:val="22"/>
          <w:szCs w:val="22"/>
        </w:rPr>
      </w:pPr>
      <w:r w:rsidRPr="008F77B7">
        <w:rPr>
          <w:rFonts w:asciiTheme="minorHAnsi" w:hAnsiTheme="minorHAnsi" w:cs="Calibri"/>
          <w:i/>
          <w:color w:val="000000"/>
          <w:sz w:val="22"/>
          <w:szCs w:val="22"/>
        </w:rPr>
        <w:t>Konkrétní dostupné databáze</w:t>
      </w:r>
      <w:r w:rsidRPr="008F77B7">
        <w:rPr>
          <w:rFonts w:asciiTheme="minorHAnsi" w:hAnsiTheme="minorHAnsi" w:cs="Calibri"/>
          <w:color w:val="000000"/>
          <w:sz w:val="22"/>
          <w:szCs w:val="22"/>
        </w:rPr>
        <w:t>:</w:t>
      </w:r>
    </w:p>
    <w:p w14:paraId="662AFDDF" w14:textId="77777777" w:rsidR="007138CC" w:rsidRPr="008F77B7" w:rsidRDefault="007138CC" w:rsidP="007138CC">
      <w:pPr>
        <w:widowControl w:val="0"/>
        <w:autoSpaceDE w:val="0"/>
        <w:autoSpaceDN w:val="0"/>
        <w:adjustRightInd w:val="0"/>
        <w:snapToGrid w:val="0"/>
        <w:ind w:firstLine="708"/>
        <w:jc w:val="both"/>
        <w:rPr>
          <w:rFonts w:asciiTheme="minorHAnsi" w:hAnsiTheme="minorHAnsi" w:cs="Calibri"/>
          <w:sz w:val="22"/>
          <w:szCs w:val="22"/>
        </w:rPr>
      </w:pPr>
      <w:r w:rsidRPr="008F77B7">
        <w:rPr>
          <w:rFonts w:asciiTheme="minorHAnsi" w:hAnsiTheme="minorHAnsi" w:cs="Calibri"/>
          <w:color w:val="000000"/>
          <w:sz w:val="22"/>
          <w:szCs w:val="22"/>
        </w:rPr>
        <w:t xml:space="preserve">- Citační databáze Web </w:t>
      </w:r>
      <w:proofErr w:type="spellStart"/>
      <w:r w:rsidRPr="008F77B7">
        <w:rPr>
          <w:rFonts w:asciiTheme="minorHAnsi" w:hAnsiTheme="minorHAnsi" w:cs="Calibri"/>
          <w:color w:val="000000"/>
          <w:sz w:val="22"/>
          <w:szCs w:val="22"/>
        </w:rPr>
        <w:t>of</w:t>
      </w:r>
      <w:proofErr w:type="spellEnd"/>
      <w:r w:rsidRPr="008F77B7">
        <w:rPr>
          <w:rFonts w:asciiTheme="minorHAnsi" w:hAnsiTheme="minorHAnsi" w:cs="Calibri"/>
          <w:color w:val="000000"/>
          <w:sz w:val="22"/>
          <w:szCs w:val="22"/>
        </w:rPr>
        <w:t xml:space="preserve"> Science a </w:t>
      </w:r>
      <w:proofErr w:type="spellStart"/>
      <w:r w:rsidRPr="008F77B7">
        <w:rPr>
          <w:rFonts w:asciiTheme="minorHAnsi" w:hAnsiTheme="minorHAnsi" w:cs="Calibri"/>
          <w:color w:val="000000"/>
          <w:sz w:val="22"/>
          <w:szCs w:val="22"/>
        </w:rPr>
        <w:t>Scopus</w:t>
      </w:r>
      <w:proofErr w:type="spellEnd"/>
    </w:p>
    <w:p w14:paraId="1A5A2F0D" w14:textId="1F41BD38" w:rsidR="007138CC" w:rsidRPr="008F77B7" w:rsidRDefault="007138CC" w:rsidP="007138CC">
      <w:pPr>
        <w:widowControl w:val="0"/>
        <w:autoSpaceDE w:val="0"/>
        <w:autoSpaceDN w:val="0"/>
        <w:adjustRightInd w:val="0"/>
        <w:snapToGrid w:val="0"/>
        <w:ind w:left="851" w:hanging="143"/>
        <w:jc w:val="both"/>
        <w:rPr>
          <w:rFonts w:asciiTheme="minorHAnsi" w:hAnsiTheme="minorHAnsi" w:cs="Calibri"/>
          <w:sz w:val="22"/>
          <w:szCs w:val="22"/>
        </w:rPr>
      </w:pPr>
      <w:r w:rsidRPr="008F77B7">
        <w:rPr>
          <w:rFonts w:asciiTheme="minorHAnsi" w:hAnsiTheme="minorHAnsi" w:cs="Calibri"/>
          <w:color w:val="000000"/>
          <w:sz w:val="22"/>
          <w:szCs w:val="22"/>
        </w:rPr>
        <w:t>-</w:t>
      </w:r>
      <w:r w:rsidR="0039145A">
        <w:rPr>
          <w:rFonts w:asciiTheme="minorHAnsi" w:hAnsiTheme="minorHAnsi" w:cs="Calibri"/>
          <w:color w:val="000000"/>
          <w:sz w:val="22"/>
          <w:szCs w:val="22"/>
        </w:rPr>
        <w:tab/>
      </w:r>
      <w:r w:rsidRPr="008F77B7">
        <w:rPr>
          <w:rFonts w:asciiTheme="minorHAnsi" w:hAnsiTheme="minorHAnsi" w:cs="Calibri"/>
          <w:color w:val="000000"/>
          <w:sz w:val="22"/>
          <w:szCs w:val="22"/>
        </w:rPr>
        <w:t xml:space="preserve">Multioborové kolekce elektronických časopisů </w:t>
      </w:r>
      <w:proofErr w:type="spellStart"/>
      <w:r w:rsidRPr="008F77B7">
        <w:rPr>
          <w:rFonts w:asciiTheme="minorHAnsi" w:hAnsiTheme="minorHAnsi" w:cs="Calibri"/>
          <w:color w:val="000000"/>
          <w:sz w:val="22"/>
          <w:szCs w:val="22"/>
        </w:rPr>
        <w:t>Elsevier</w:t>
      </w:r>
      <w:proofErr w:type="spellEnd"/>
      <w:r w:rsidRPr="008F77B7">
        <w:rPr>
          <w:rFonts w:asciiTheme="minorHAnsi" w:hAnsiTheme="minorHAnsi" w:cs="Calibri"/>
          <w:color w:val="000000"/>
          <w:sz w:val="22"/>
          <w:szCs w:val="22"/>
        </w:rPr>
        <w:t xml:space="preserve"> </w:t>
      </w:r>
      <w:proofErr w:type="spellStart"/>
      <w:r w:rsidRPr="008F77B7">
        <w:rPr>
          <w:rFonts w:asciiTheme="minorHAnsi" w:hAnsiTheme="minorHAnsi" w:cs="Calibri"/>
          <w:color w:val="000000"/>
          <w:sz w:val="22"/>
          <w:szCs w:val="22"/>
        </w:rPr>
        <w:t>ScienceDirect</w:t>
      </w:r>
      <w:proofErr w:type="spellEnd"/>
      <w:r w:rsidRPr="008F77B7">
        <w:rPr>
          <w:rFonts w:asciiTheme="minorHAnsi" w:hAnsiTheme="minorHAnsi" w:cs="Calibri"/>
          <w:color w:val="000000"/>
          <w:sz w:val="22"/>
          <w:szCs w:val="22"/>
        </w:rPr>
        <w:t xml:space="preserve">, </w:t>
      </w:r>
      <w:proofErr w:type="spellStart"/>
      <w:r w:rsidRPr="008F77B7">
        <w:rPr>
          <w:rFonts w:asciiTheme="minorHAnsi" w:hAnsiTheme="minorHAnsi" w:cs="Calibri"/>
          <w:color w:val="000000"/>
          <w:sz w:val="22"/>
          <w:szCs w:val="22"/>
        </w:rPr>
        <w:t>Wiley</w:t>
      </w:r>
      <w:proofErr w:type="spellEnd"/>
      <w:r w:rsidRPr="008F77B7">
        <w:rPr>
          <w:rFonts w:asciiTheme="minorHAnsi" w:hAnsiTheme="minorHAnsi" w:cs="Calibri"/>
          <w:color w:val="000000"/>
          <w:sz w:val="22"/>
          <w:szCs w:val="22"/>
        </w:rPr>
        <w:t xml:space="preserve"> Online </w:t>
      </w:r>
      <w:proofErr w:type="spellStart"/>
      <w:r w:rsidR="001A7FE8" w:rsidRPr="008F77B7">
        <w:rPr>
          <w:rFonts w:asciiTheme="minorHAnsi" w:hAnsiTheme="minorHAnsi" w:cs="Calibri"/>
          <w:color w:val="000000"/>
          <w:sz w:val="22"/>
          <w:szCs w:val="22"/>
        </w:rPr>
        <w:t>Library</w:t>
      </w:r>
      <w:proofErr w:type="spellEnd"/>
      <w:r w:rsidR="001A7FE8" w:rsidRPr="008F77B7">
        <w:rPr>
          <w:rFonts w:asciiTheme="minorHAnsi" w:hAnsiTheme="minorHAnsi" w:cs="Calibri"/>
          <w:color w:val="000000"/>
          <w:sz w:val="22"/>
          <w:szCs w:val="22"/>
        </w:rPr>
        <w:t xml:space="preserve">, </w:t>
      </w:r>
      <w:proofErr w:type="spellStart"/>
      <w:r w:rsidR="001A7FE8" w:rsidRPr="008F77B7">
        <w:rPr>
          <w:rFonts w:asciiTheme="minorHAnsi" w:hAnsiTheme="minorHAnsi" w:cs="Calibri"/>
          <w:color w:val="000000"/>
          <w:sz w:val="22"/>
          <w:szCs w:val="22"/>
        </w:rPr>
        <w:t>SpringerLink</w:t>
      </w:r>
      <w:proofErr w:type="spellEnd"/>
    </w:p>
    <w:p w14:paraId="10CBD3CD" w14:textId="77777777" w:rsidR="007138CC" w:rsidRPr="008F77B7" w:rsidRDefault="007138CC" w:rsidP="007138CC">
      <w:pPr>
        <w:widowControl w:val="0"/>
        <w:autoSpaceDE w:val="0"/>
        <w:autoSpaceDN w:val="0"/>
        <w:adjustRightInd w:val="0"/>
        <w:snapToGrid w:val="0"/>
        <w:spacing w:after="120"/>
        <w:ind w:firstLine="709"/>
        <w:jc w:val="both"/>
        <w:rPr>
          <w:rFonts w:asciiTheme="minorHAnsi" w:hAnsiTheme="minorHAnsi" w:cs="Calibri"/>
          <w:color w:val="000000"/>
          <w:sz w:val="22"/>
          <w:szCs w:val="22"/>
        </w:rPr>
      </w:pPr>
      <w:r w:rsidRPr="008F77B7">
        <w:rPr>
          <w:rFonts w:asciiTheme="minorHAnsi" w:hAnsiTheme="minorHAnsi" w:cs="Calibri"/>
          <w:color w:val="000000"/>
          <w:sz w:val="22"/>
          <w:szCs w:val="22"/>
        </w:rPr>
        <w:t xml:space="preserve">- Multioborové plnotextové databáze </w:t>
      </w:r>
      <w:proofErr w:type="spellStart"/>
      <w:r w:rsidRPr="008F77B7">
        <w:rPr>
          <w:rFonts w:asciiTheme="minorHAnsi" w:hAnsiTheme="minorHAnsi" w:cs="Calibri"/>
          <w:color w:val="000000"/>
          <w:sz w:val="22"/>
          <w:szCs w:val="22"/>
        </w:rPr>
        <w:t>Ebsco</w:t>
      </w:r>
      <w:proofErr w:type="spellEnd"/>
      <w:r w:rsidRPr="008F77B7">
        <w:rPr>
          <w:rFonts w:asciiTheme="minorHAnsi" w:hAnsiTheme="minorHAnsi" w:cs="Calibri"/>
          <w:color w:val="000000"/>
          <w:sz w:val="22"/>
          <w:szCs w:val="22"/>
        </w:rPr>
        <w:t xml:space="preserve"> a </w:t>
      </w:r>
      <w:proofErr w:type="spellStart"/>
      <w:r w:rsidRPr="008F77B7">
        <w:rPr>
          <w:rFonts w:asciiTheme="minorHAnsi" w:hAnsiTheme="minorHAnsi" w:cs="Calibri"/>
          <w:color w:val="000000"/>
          <w:sz w:val="22"/>
          <w:szCs w:val="22"/>
        </w:rPr>
        <w:t>ProQuest</w:t>
      </w:r>
      <w:proofErr w:type="spellEnd"/>
    </w:p>
    <w:p w14:paraId="0535741B" w14:textId="463701E4" w:rsidR="007138CC" w:rsidRDefault="007138CC" w:rsidP="00DA0221">
      <w:pPr>
        <w:widowControl w:val="0"/>
        <w:autoSpaceDE w:val="0"/>
        <w:autoSpaceDN w:val="0"/>
        <w:adjustRightInd w:val="0"/>
        <w:snapToGrid w:val="0"/>
        <w:jc w:val="both"/>
      </w:pPr>
      <w:r w:rsidRPr="008F77B7">
        <w:rPr>
          <w:rFonts w:asciiTheme="minorHAnsi" w:hAnsiTheme="minorHAnsi" w:cstheme="minorHAnsi"/>
          <w:i/>
          <w:sz w:val="22"/>
          <w:szCs w:val="22"/>
        </w:rPr>
        <w:t xml:space="preserve">        Seznam všech databází, které má UTB</w:t>
      </w:r>
      <w:r w:rsidRPr="008F77B7">
        <w:rPr>
          <w:rStyle w:val="Znakapoznpodarou"/>
          <w:rFonts w:asciiTheme="minorHAnsi" w:hAnsiTheme="minorHAnsi" w:cs="Calibri"/>
          <w:i/>
          <w:sz w:val="22"/>
          <w:szCs w:val="22"/>
        </w:rPr>
        <w:footnoteReference w:id="39"/>
      </w:r>
      <w:r w:rsidR="00737E6A">
        <w:rPr>
          <w:rFonts w:asciiTheme="minorHAnsi" w:hAnsiTheme="minorHAnsi" w:cstheme="minorHAnsi"/>
          <w:i/>
          <w:sz w:val="22"/>
          <w:szCs w:val="22"/>
        </w:rPr>
        <w:t>.</w:t>
      </w:r>
    </w:p>
    <w:p w14:paraId="3E3AD039" w14:textId="6D984EEB" w:rsidR="00B773E7" w:rsidRDefault="00B773E7" w:rsidP="00B773E7">
      <w:pPr>
        <w:rPr>
          <w:lang w:eastAsia="en-US"/>
        </w:rPr>
      </w:pPr>
    </w:p>
    <w:p w14:paraId="071881D1" w14:textId="77777777" w:rsidR="00DA0221" w:rsidRPr="00B773E7" w:rsidRDefault="00DA0221" w:rsidP="00B773E7">
      <w:pPr>
        <w:rPr>
          <w:lang w:eastAsia="en-US"/>
        </w:rPr>
      </w:pPr>
    </w:p>
    <w:p w14:paraId="6EB3E993" w14:textId="77777777" w:rsidR="007138CC" w:rsidRPr="00C80B17" w:rsidRDefault="007138CC" w:rsidP="00B773E7">
      <w:pPr>
        <w:pStyle w:val="Nadpis3"/>
        <w:spacing w:before="0"/>
      </w:pPr>
      <w:r w:rsidRPr="00C80B17">
        <w:t xml:space="preserve">Studium studentů se specifickými potřebami </w:t>
      </w:r>
    </w:p>
    <w:p w14:paraId="0714AE55" w14:textId="77777777" w:rsidR="007138CC" w:rsidRPr="001F0403" w:rsidRDefault="007138CC" w:rsidP="007138CC">
      <w:pPr>
        <w:tabs>
          <w:tab w:val="left" w:pos="2835"/>
        </w:tabs>
        <w:spacing w:before="120" w:after="120"/>
        <w:rPr>
          <w:rFonts w:asciiTheme="minorHAnsi" w:hAnsiTheme="minorHAnsi"/>
          <w:sz w:val="22"/>
          <w:szCs w:val="22"/>
        </w:rPr>
      </w:pPr>
      <w:r w:rsidRPr="00C80B17">
        <w:tab/>
      </w:r>
      <w:r w:rsidRPr="00C80B17">
        <w:tab/>
      </w:r>
      <w:r w:rsidRPr="001F0403">
        <w:rPr>
          <w:rFonts w:asciiTheme="minorHAnsi" w:hAnsiTheme="minorHAnsi"/>
          <w:sz w:val="22"/>
          <w:szCs w:val="22"/>
        </w:rPr>
        <w:t>Standard 1.14</w:t>
      </w:r>
    </w:p>
    <w:p w14:paraId="3F70A528" w14:textId="5F1E9888" w:rsidR="007138CC" w:rsidRPr="001F0403" w:rsidRDefault="007138CC" w:rsidP="007138CC">
      <w:pPr>
        <w:widowControl w:val="0"/>
        <w:autoSpaceDE w:val="0"/>
        <w:autoSpaceDN w:val="0"/>
        <w:adjustRightInd w:val="0"/>
        <w:snapToGrid w:val="0"/>
        <w:spacing w:after="120"/>
        <w:ind w:left="426"/>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UTB zajišťuje dostupné služby, stipendia a další podpůrná opatření pro vyrovnání příležitostí studovat na vysoké škole pro studenty se specifickými potřebami. Danou problematiku upravuje směrnice rektora SR/16/2021 </w:t>
      </w:r>
      <w:r w:rsidRPr="001F0403">
        <w:rPr>
          <w:rFonts w:asciiTheme="minorHAnsi" w:hAnsiTheme="minorHAnsi" w:cs="Calibri"/>
          <w:i/>
          <w:color w:val="000000"/>
          <w:sz w:val="22"/>
          <w:szCs w:val="22"/>
        </w:rPr>
        <w:t xml:space="preserve">Podpora uchazečů a studentů se specifickými potřebami na UTB </w:t>
      </w:r>
      <w:r w:rsidRPr="001F0403">
        <w:rPr>
          <w:rFonts w:asciiTheme="minorHAnsi" w:hAnsiTheme="minorHAnsi" w:cs="Calibri"/>
          <w:color w:val="000000"/>
          <w:sz w:val="22"/>
          <w:szCs w:val="22"/>
        </w:rPr>
        <w:t>ze dne 11. října 2021</w:t>
      </w:r>
      <w:r w:rsidRPr="001F0403">
        <w:rPr>
          <w:rStyle w:val="Znakapoznpodarou"/>
          <w:rFonts w:asciiTheme="minorHAnsi" w:hAnsiTheme="minorHAnsi" w:cs="Calibri"/>
          <w:color w:val="000000"/>
          <w:sz w:val="22"/>
          <w:szCs w:val="22"/>
        </w:rPr>
        <w:footnoteReference w:id="40"/>
      </w:r>
      <w:r w:rsidRPr="001F0403">
        <w:rPr>
          <w:rFonts w:asciiTheme="minorHAnsi" w:hAnsiTheme="minorHAnsi" w:cs="Calibri"/>
          <w:color w:val="000000"/>
          <w:sz w:val="22"/>
          <w:szCs w:val="22"/>
        </w:rPr>
        <w:t xml:space="preserve">. Pro uchazeče o studium a studenty se specifickými potřebami na UTB je k dispozici nabídka informačních </w:t>
      </w:r>
      <w:r w:rsidR="005128E4">
        <w:rPr>
          <w:rFonts w:asciiTheme="minorHAnsi" w:hAnsiTheme="minorHAnsi" w:cs="Calibri"/>
          <w:color w:val="000000"/>
          <w:sz w:val="22"/>
          <w:szCs w:val="22"/>
        </w:rPr>
        <w:br/>
      </w:r>
      <w:r w:rsidRPr="001F0403">
        <w:rPr>
          <w:rFonts w:asciiTheme="minorHAnsi" w:hAnsiTheme="minorHAnsi" w:cs="Calibri"/>
          <w:color w:val="000000"/>
          <w:sz w:val="22"/>
          <w:szCs w:val="22"/>
        </w:rPr>
        <w:t xml:space="preserve">a poradenských služeb souvisejících se studiem a s možností uplatnění absolventů studijních programů </w:t>
      </w:r>
      <w:r w:rsidR="005128E4">
        <w:rPr>
          <w:rFonts w:asciiTheme="minorHAnsi" w:hAnsiTheme="minorHAnsi" w:cs="Calibri"/>
          <w:color w:val="000000"/>
          <w:sz w:val="22"/>
          <w:szCs w:val="22"/>
        </w:rPr>
        <w:br/>
      </w:r>
      <w:r w:rsidRPr="001F0403">
        <w:rPr>
          <w:rFonts w:asciiTheme="minorHAnsi" w:hAnsiTheme="minorHAnsi" w:cs="Calibri"/>
          <w:color w:val="000000"/>
          <w:sz w:val="22"/>
          <w:szCs w:val="22"/>
        </w:rPr>
        <w:t>v praxi.</w:t>
      </w:r>
    </w:p>
    <w:p w14:paraId="5F7CC4CC" w14:textId="19C55B6B" w:rsidR="007138CC" w:rsidRPr="001F0403"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Celouniverzitní pracoviště pro pomoc studentům UTB, studentům se specifickými potřebami, vyučujícím a zaměstnancům UTB je </w:t>
      </w:r>
      <w:r w:rsidRPr="001F0403">
        <w:rPr>
          <w:rFonts w:asciiTheme="minorHAnsi" w:hAnsiTheme="minorHAnsi" w:cs="Calibri"/>
          <w:i/>
          <w:color w:val="000000"/>
          <w:sz w:val="22"/>
          <w:szCs w:val="22"/>
        </w:rPr>
        <w:t xml:space="preserve">Akademická poradna UTB </w:t>
      </w:r>
      <w:r w:rsidRPr="001F0403">
        <w:rPr>
          <w:rFonts w:asciiTheme="minorHAnsi" w:hAnsiTheme="minorHAnsi" w:cs="Calibri"/>
          <w:color w:val="000000"/>
          <w:sz w:val="22"/>
          <w:szCs w:val="22"/>
        </w:rPr>
        <w:t>(dále jen „APO“)</w:t>
      </w:r>
      <w:r w:rsidRPr="001F0403">
        <w:rPr>
          <w:rStyle w:val="Znakapoznpodarou"/>
          <w:rFonts w:asciiTheme="minorHAnsi" w:hAnsiTheme="minorHAnsi" w:cs="Calibri"/>
          <w:color w:val="000000"/>
          <w:sz w:val="22"/>
          <w:szCs w:val="22"/>
        </w:rPr>
        <w:footnoteReference w:id="41"/>
      </w:r>
      <w:r w:rsidRPr="001F0403">
        <w:rPr>
          <w:rFonts w:asciiTheme="minorHAnsi" w:hAnsiTheme="minorHAnsi" w:cs="Calibri"/>
          <w:color w:val="000000"/>
          <w:sz w:val="22"/>
          <w:szCs w:val="22"/>
        </w:rPr>
        <w:t xml:space="preserve">, která současně nabízí </w:t>
      </w:r>
      <w:r w:rsidR="0070371D">
        <w:rPr>
          <w:rFonts w:asciiTheme="minorHAnsi" w:hAnsiTheme="minorHAnsi" w:cs="Calibri"/>
          <w:color w:val="000000"/>
          <w:sz w:val="22"/>
          <w:szCs w:val="22"/>
        </w:rPr>
        <w:br/>
      </w:r>
      <w:r w:rsidRPr="001F0403">
        <w:rPr>
          <w:rFonts w:asciiTheme="minorHAnsi" w:hAnsiTheme="minorHAnsi" w:cs="Calibri"/>
          <w:color w:val="000000"/>
          <w:sz w:val="22"/>
          <w:szCs w:val="22"/>
        </w:rPr>
        <w:t xml:space="preserve">i psychologické poradenství. Hlavním úkolem APO je zajišťovat, aby studijní programy uskutečňované na UTB byly v největší možné míře přístupné i studentům nevidomým a slabozrakým, neslyšícím </w:t>
      </w:r>
      <w:r w:rsidR="0070371D">
        <w:rPr>
          <w:rFonts w:asciiTheme="minorHAnsi" w:hAnsiTheme="minorHAnsi" w:cs="Calibri"/>
          <w:color w:val="000000"/>
          <w:sz w:val="22"/>
          <w:szCs w:val="22"/>
        </w:rPr>
        <w:br/>
      </w:r>
      <w:r w:rsidRPr="001F0403">
        <w:rPr>
          <w:rFonts w:asciiTheme="minorHAnsi" w:hAnsiTheme="minorHAnsi" w:cs="Calibri"/>
          <w:color w:val="000000"/>
          <w:sz w:val="22"/>
          <w:szCs w:val="22"/>
        </w:rPr>
        <w:t xml:space="preserve">a nedoslýchavým, s pohybovým handicapem, psychickými a dalšími obtížemi. </w:t>
      </w:r>
    </w:p>
    <w:p w14:paraId="5096BB12" w14:textId="77777777" w:rsidR="007138CC" w:rsidRPr="001F0403"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Nad rámec služeb APO jsou uchazečům se specifickými potřebami o studium na UTB poskytovány služby týkající se: předávání informací již před přihlášením na daný studijní program, informování o možnosti přítomnosti osobního asistenta nebo </w:t>
      </w:r>
      <w:proofErr w:type="spellStart"/>
      <w:r w:rsidRPr="001F0403">
        <w:rPr>
          <w:rFonts w:asciiTheme="minorHAnsi" w:hAnsiTheme="minorHAnsi" w:cs="Calibri"/>
          <w:color w:val="000000"/>
          <w:sz w:val="22"/>
          <w:szCs w:val="22"/>
        </w:rPr>
        <w:t>přepisovatelského</w:t>
      </w:r>
      <w:proofErr w:type="spellEnd"/>
      <w:r w:rsidRPr="001F0403">
        <w:rPr>
          <w:rFonts w:asciiTheme="minorHAnsi" w:hAnsiTheme="minorHAnsi" w:cs="Calibri"/>
          <w:color w:val="000000"/>
          <w:sz w:val="22"/>
          <w:szCs w:val="22"/>
        </w:rPr>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p w14:paraId="41939022" w14:textId="77777777" w:rsidR="007138CC" w:rsidRPr="001F0403"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lastRenderedPageBreak/>
        <w:t xml:space="preserve">Studenti se specifickými potřebami mohou využívat následujících služeb poskytovaných UTB: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550D4616" w14:textId="77777777" w:rsidR="007138CC" w:rsidRPr="001F0403"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79469CBF" w14:textId="77777777" w:rsidR="007138CC" w:rsidRPr="001F0403" w:rsidRDefault="007138CC" w:rsidP="007138CC">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Studenti se specifickými potřebami mají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5DA073C2" w14:textId="77777777" w:rsidR="009B1FAF" w:rsidRPr="00173C24" w:rsidRDefault="009B1FAF" w:rsidP="009B1FAF">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Na UTB </w:t>
      </w:r>
      <w:r>
        <w:rPr>
          <w:rFonts w:asciiTheme="minorHAnsi" w:hAnsiTheme="minorHAnsi" w:cstheme="minorHAnsi"/>
          <w:color w:val="000000"/>
          <w:sz w:val="22"/>
          <w:szCs w:val="22"/>
        </w:rPr>
        <w:t>byl realizován</w:t>
      </w:r>
      <w:r w:rsidRPr="00173C24">
        <w:rPr>
          <w:rFonts w:asciiTheme="minorHAnsi" w:hAnsiTheme="minorHAnsi" w:cstheme="minorHAnsi"/>
          <w:color w:val="000000"/>
          <w:sz w:val="22"/>
          <w:szCs w:val="22"/>
        </w:rPr>
        <w:t xml:space="preserve"> (červenec 2017–červen 2022)</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Strategick</w:t>
      </w:r>
      <w:r>
        <w:rPr>
          <w:rFonts w:asciiTheme="minorHAnsi" w:hAnsiTheme="minorHAnsi" w:cstheme="minorHAnsi"/>
          <w:color w:val="000000"/>
          <w:sz w:val="22"/>
          <w:szCs w:val="22"/>
        </w:rPr>
        <w:t>ý</w:t>
      </w:r>
      <w:r w:rsidRPr="00173C24">
        <w:rPr>
          <w:rFonts w:asciiTheme="minorHAnsi" w:hAnsiTheme="minorHAnsi" w:cstheme="minorHAnsi"/>
          <w:sz w:val="22"/>
          <w:szCs w:val="22"/>
        </w:rPr>
        <w:t xml:space="preserve"> </w:t>
      </w:r>
      <w:r w:rsidRPr="00173C24">
        <w:rPr>
          <w:rFonts w:asciiTheme="minorHAnsi" w:hAnsiTheme="minorHAnsi" w:cstheme="minorHAnsi"/>
          <w:color w:val="000000"/>
          <w:sz w:val="22"/>
          <w:szCs w:val="22"/>
        </w:rPr>
        <w:t>projekt UTB (</w:t>
      </w:r>
      <w:proofErr w:type="spellStart"/>
      <w:r w:rsidRPr="00173C24">
        <w:rPr>
          <w:rFonts w:asciiTheme="minorHAnsi" w:hAnsiTheme="minorHAnsi" w:cstheme="minorHAnsi"/>
          <w:color w:val="000000"/>
          <w:sz w:val="22"/>
          <w:szCs w:val="22"/>
        </w:rPr>
        <w:t>reg</w:t>
      </w:r>
      <w:proofErr w:type="spellEnd"/>
      <w:r w:rsidRPr="00173C24">
        <w:rPr>
          <w:rFonts w:asciiTheme="minorHAnsi" w:hAnsiTheme="minorHAnsi" w:cstheme="minorHAnsi"/>
          <w:color w:val="000000"/>
          <w:sz w:val="22"/>
          <w:szCs w:val="22"/>
        </w:rPr>
        <w:t>. č. CZ/02.2.69/0.0/0.0/16_015/0002204), jehož cílem je další zkvalitnění studia studentů se specifickými potřebami prostřednictvím modifikace studijních materiálů k výuce cizích jazyků, metodik pro studenty se specifickými potřebami a metodiky pro intaktn</w:t>
      </w:r>
      <w:r>
        <w:rPr>
          <w:rFonts w:asciiTheme="minorHAnsi" w:hAnsiTheme="minorHAnsi" w:cstheme="minorHAnsi"/>
          <w:color w:val="000000"/>
          <w:sz w:val="22"/>
          <w:szCs w:val="22"/>
        </w:rPr>
        <w:t xml:space="preserve">í studenty, osvětových </w:t>
      </w:r>
      <w:r w:rsidRPr="00173C24">
        <w:rPr>
          <w:rFonts w:asciiTheme="minorHAnsi" w:hAnsiTheme="minorHAnsi" w:cstheme="minorHAnsi"/>
          <w:color w:val="000000"/>
          <w:sz w:val="22"/>
          <w:szCs w:val="22"/>
        </w:rPr>
        <w:t>a odborných workshopů, dalšího vzdělávání odborného týmu, akademiků a mnoha dalších aktivit.</w:t>
      </w:r>
    </w:p>
    <w:p w14:paraId="13BFE52C" w14:textId="33A63C01" w:rsidR="00B773E7" w:rsidRDefault="00B773E7" w:rsidP="00B773E7">
      <w:pPr>
        <w:widowControl w:val="0"/>
        <w:autoSpaceDE w:val="0"/>
        <w:autoSpaceDN w:val="0"/>
        <w:adjustRightInd w:val="0"/>
        <w:snapToGrid w:val="0"/>
        <w:ind w:left="425"/>
        <w:jc w:val="both"/>
        <w:rPr>
          <w:rFonts w:asciiTheme="minorHAnsi" w:hAnsiTheme="minorHAnsi" w:cs="Calibri"/>
          <w:color w:val="000000"/>
          <w:sz w:val="22"/>
          <w:szCs w:val="22"/>
        </w:rPr>
      </w:pPr>
    </w:p>
    <w:p w14:paraId="0B58C1F1" w14:textId="77777777" w:rsidR="00B773E7" w:rsidRPr="00B773E7" w:rsidRDefault="00B773E7" w:rsidP="00B773E7">
      <w:pPr>
        <w:widowControl w:val="0"/>
        <w:autoSpaceDE w:val="0"/>
        <w:autoSpaceDN w:val="0"/>
        <w:adjustRightInd w:val="0"/>
        <w:snapToGrid w:val="0"/>
        <w:ind w:left="425"/>
        <w:jc w:val="both"/>
        <w:rPr>
          <w:rFonts w:asciiTheme="minorHAnsi" w:hAnsiTheme="minorHAnsi" w:cs="Calibri"/>
          <w:color w:val="000000"/>
          <w:sz w:val="22"/>
          <w:szCs w:val="22"/>
        </w:rPr>
      </w:pPr>
    </w:p>
    <w:p w14:paraId="68983964" w14:textId="77777777" w:rsidR="007138CC" w:rsidRPr="00C80B17" w:rsidRDefault="007138CC" w:rsidP="001F0403">
      <w:pPr>
        <w:pStyle w:val="Nadpis3"/>
        <w:spacing w:before="0"/>
        <w:ind w:left="1077" w:hanging="357"/>
      </w:pPr>
      <w:r w:rsidRPr="00C80B17">
        <w:t xml:space="preserve">Opatření proti neetickému jednání </w:t>
      </w:r>
      <w:r>
        <w:t>a k ochraně duševního vlastnictví</w:t>
      </w:r>
    </w:p>
    <w:p w14:paraId="32DEA744" w14:textId="77777777" w:rsidR="007138CC" w:rsidRPr="00F8287E" w:rsidRDefault="007138CC" w:rsidP="007138CC">
      <w:pPr>
        <w:tabs>
          <w:tab w:val="left" w:pos="2835"/>
        </w:tabs>
        <w:spacing w:before="120" w:after="120"/>
        <w:rPr>
          <w:rFonts w:asciiTheme="minorHAnsi" w:hAnsiTheme="minorHAnsi"/>
          <w:sz w:val="22"/>
          <w:szCs w:val="22"/>
        </w:rPr>
      </w:pPr>
      <w:r w:rsidRPr="00C80B17">
        <w:tab/>
      </w:r>
      <w:r w:rsidRPr="00C80B17">
        <w:tab/>
      </w:r>
      <w:bookmarkStart w:id="660" w:name="_Hlk114751429"/>
      <w:r w:rsidRPr="00F8287E">
        <w:rPr>
          <w:rFonts w:asciiTheme="minorHAnsi" w:hAnsiTheme="minorHAnsi"/>
          <w:sz w:val="22"/>
          <w:szCs w:val="22"/>
        </w:rPr>
        <w:t>Standard 1.15</w:t>
      </w:r>
    </w:p>
    <w:p w14:paraId="6722C3EA"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dbá na dodržování etických požadavků ve vztahu ke všem zaměstnancům a studentům vysoké školy.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Z tohoto důvodu je součástí Statutu UTB Příloha č. 4 s názvem Etický kodex UTB, která vymezuje nejenom obecné etické zásady pro všechny zaměstnance a studenty UTB, ale také zásady pro vzdělávací a tvůrčí činnosti, stejně jako základní povinnosti a etické principy.  </w:t>
      </w:r>
    </w:p>
    <w:p w14:paraId="3BC2C4B2"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V roce 2019 byla zřízena Etická komise UTB jako poradní sbor rektora podle čl. 26 Statutu UTB, která se zabývá podněty:</w:t>
      </w:r>
    </w:p>
    <w:p w14:paraId="3A00AE97" w14:textId="77777777" w:rsidR="00E969E9" w:rsidRPr="00C52F76" w:rsidRDefault="00E969E9" w:rsidP="00E969E9">
      <w:pPr>
        <w:tabs>
          <w:tab w:val="left" w:pos="2835"/>
        </w:tabs>
        <w:ind w:left="851"/>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ve věci dodržování zásad Etického kodexu UTB, </w:t>
      </w:r>
    </w:p>
    <w:p w14:paraId="4736AD19" w14:textId="77777777" w:rsidR="00E969E9" w:rsidRPr="00C52F76" w:rsidRDefault="00E969E9" w:rsidP="00E969E9">
      <w:pPr>
        <w:tabs>
          <w:tab w:val="left" w:pos="2835"/>
        </w:tabs>
        <w:spacing w:after="120"/>
        <w:ind w:left="993" w:hanging="142"/>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posuzováním etických aspektů výzkumných projektů zahrnujících lidské subjekty, realizovaných na UTB.  Jednání této komise se řídí Jednacím řádem.  </w:t>
      </w:r>
    </w:p>
    <w:p w14:paraId="41D2D7E1" w14:textId="0B13BAE4" w:rsidR="00E969E9" w:rsidRPr="00C52F76" w:rsidRDefault="00E969E9" w:rsidP="00DD15FF">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Etická komise se ve svých postupech řídí Jednacím řádem Etické komise UTB.</w:t>
      </w:r>
    </w:p>
    <w:p w14:paraId="50B0B558" w14:textId="40768130"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Hlavním předpisem, který zajišťuje naplňování etických principů studentů UTB, je také Disciplinární řád pro studenty U</w:t>
      </w:r>
      <w:r>
        <w:rPr>
          <w:rFonts w:asciiTheme="minorHAnsi" w:hAnsiTheme="minorHAnsi" w:cs="Calibri"/>
          <w:color w:val="000000"/>
          <w:sz w:val="22"/>
          <w:szCs w:val="22"/>
        </w:rPr>
        <w:t>TB</w:t>
      </w:r>
      <w:r w:rsidRPr="00C52F76">
        <w:rPr>
          <w:rFonts w:asciiTheme="minorHAnsi" w:hAnsiTheme="minorHAnsi" w:cs="Calibri"/>
          <w:color w:val="000000"/>
          <w:sz w:val="22"/>
          <w:szCs w:val="22"/>
        </w:rPr>
        <w:t>, který upravuje pravidla disciplinárního řízení vůči studentům bakalářských, magisterských i doktorských studijních programů uskutečňovaných fakultami UTB nebo přímo UTB.  Disciplinární řád vymezuje jak disciplinární přestupky, tak i sankce a principy zasedání disciplinárních komisí, které jsou zřízeny na všech fakultách UTB i na UTB.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2629CC4F"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Pr>
          <w:rFonts w:asciiTheme="minorHAnsi" w:hAnsiTheme="minorHAnsi" w:cs="Calibri"/>
          <w:color w:val="000000"/>
          <w:sz w:val="22"/>
          <w:szCs w:val="22"/>
        </w:rPr>
        <w:t>.</w:t>
      </w:r>
      <w:r w:rsidRPr="00C52F76">
        <w:rPr>
          <w:rFonts w:asciiTheme="minorHAnsi" w:hAnsiTheme="minorHAnsi" w:cs="Calibri"/>
          <w:color w:val="000000"/>
          <w:sz w:val="22"/>
          <w:szCs w:val="22"/>
        </w:rPr>
        <w:t xml:space="preserve"> </w:t>
      </w:r>
    </w:p>
    <w:p w14:paraId="2C8FB649" w14:textId="34BB3F4F"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lastRenderedPageBreak/>
        <w:t xml:space="preserve">Pro studenty i vedoucí závěrečných prací je dále závazná směrnice rektora SR/33/2019 Pravidla pro zadávání a zpracování bakalářských, diplomových a rigorózních prací, jejich uložení, zpřístupnění </w:t>
      </w:r>
      <w:r w:rsidR="00DD15FF">
        <w:rPr>
          <w:rFonts w:asciiTheme="minorHAnsi" w:hAnsiTheme="minorHAnsi" w:cs="Calibri"/>
          <w:color w:val="000000"/>
          <w:sz w:val="22"/>
          <w:szCs w:val="22"/>
        </w:rPr>
        <w:br/>
      </w:r>
      <w:r w:rsidRPr="00C52F76">
        <w:rPr>
          <w:rFonts w:asciiTheme="minorHAnsi" w:hAnsiTheme="minorHAnsi" w:cs="Calibri"/>
          <w:color w:val="000000"/>
          <w:sz w:val="22"/>
          <w:szCs w:val="22"/>
        </w:rPr>
        <w:t>a kontrola původnosti. UTB pro kontrolu původnosti závěrečných prací používá systém Theses.cz. Obecně lze za podezřelou na nepůvodnost (plagiát) považovat práci, pro kterou systém</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Theses.cz vykazuje více než </w:t>
      </w:r>
      <w:proofErr w:type="gramStart"/>
      <w:r w:rsidRPr="00C52F76">
        <w:rPr>
          <w:rFonts w:asciiTheme="minorHAnsi" w:hAnsiTheme="minorHAnsi" w:cs="Calibri"/>
          <w:color w:val="000000"/>
          <w:sz w:val="22"/>
          <w:szCs w:val="22"/>
        </w:rPr>
        <w:t>10%</w:t>
      </w:r>
      <w:proofErr w:type="gramEnd"/>
      <w:r w:rsidRPr="00C52F76">
        <w:rPr>
          <w:rFonts w:asciiTheme="minorHAnsi" w:hAnsiTheme="minorHAnsi" w:cs="Calibri"/>
          <w:color w:val="000000"/>
          <w:sz w:val="22"/>
          <w:szCs w:val="22"/>
        </w:rPr>
        <w:t xml:space="preserve"> shodu. Pro vyhodnocení podezření na nepůvodnost je nutné kvalifikované posouzení vedoucím práce.</w:t>
      </w:r>
      <w:r w:rsidR="00BB6D77">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V případně podezření na nepůvodnost práce s návrhem hodnocení stupněm „F“ jsou vedoucí práce nebo oponent povinni tuto skutečnost oznámit neprodleně děkanovi fakulty, který rozhodne o dalším postupu. </w:t>
      </w:r>
    </w:p>
    <w:p w14:paraId="2050E237" w14:textId="0E788442" w:rsidR="00E969E9" w:rsidRDefault="00E969E9" w:rsidP="00E969E9">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disponuje taktéž nástrojem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je </w:t>
      </w:r>
      <w:proofErr w:type="spellStart"/>
      <w:r w:rsidRPr="00C52F76">
        <w:rPr>
          <w:rFonts w:asciiTheme="minorHAnsi" w:hAnsiTheme="minorHAnsi" w:cs="Calibri"/>
          <w:color w:val="000000"/>
          <w:sz w:val="22"/>
          <w:szCs w:val="22"/>
        </w:rPr>
        <w:t>antiplagiátorský</w:t>
      </w:r>
      <w:proofErr w:type="spellEnd"/>
      <w:r w:rsidRPr="00C52F76">
        <w:rPr>
          <w:rFonts w:asciiTheme="minorHAnsi" w:hAnsiTheme="minorHAnsi" w:cs="Calibri"/>
          <w:color w:val="000000"/>
          <w:sz w:val="22"/>
          <w:szCs w:val="22"/>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C52F76">
        <w:rPr>
          <w:rFonts w:asciiTheme="minorHAnsi" w:hAnsiTheme="minorHAnsi" w:cs="Calibri"/>
          <w:color w:val="000000"/>
          <w:sz w:val="22"/>
          <w:szCs w:val="22"/>
        </w:rPr>
        <w:t>repozitáře</w:t>
      </w:r>
      <w:proofErr w:type="spellEnd"/>
      <w:r w:rsidRPr="00C52F76">
        <w:rPr>
          <w:rFonts w:asciiTheme="minorHAnsi" w:hAnsiTheme="minorHAnsi" w:cs="Calibri"/>
          <w:color w:val="000000"/>
          <w:sz w:val="22"/>
          <w:szCs w:val="22"/>
        </w:rPr>
        <w:t xml:space="preserve"> závěrečných prací. Jedná se o jeden z nejpoužívanějších softwarů na odhalování plagiátů. Kromě on-line verze najdete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Feedback Studio také jako plugin ve studijním prostředí </w:t>
      </w:r>
      <w:proofErr w:type="spellStart"/>
      <w:r w:rsidRPr="00C52F76">
        <w:rPr>
          <w:rFonts w:asciiTheme="minorHAnsi" w:hAnsiTheme="minorHAnsi" w:cs="Calibri"/>
          <w:color w:val="000000"/>
          <w:sz w:val="22"/>
          <w:szCs w:val="22"/>
        </w:rPr>
        <w:t>M</w:t>
      </w:r>
      <w:r>
        <w:rPr>
          <w:rFonts w:asciiTheme="minorHAnsi" w:hAnsiTheme="minorHAnsi" w:cs="Calibri"/>
          <w:color w:val="000000"/>
          <w:sz w:val="22"/>
          <w:szCs w:val="22"/>
        </w:rPr>
        <w:t>o</w:t>
      </w:r>
      <w:r w:rsidRPr="00C52F76">
        <w:rPr>
          <w:rFonts w:asciiTheme="minorHAnsi" w:hAnsiTheme="minorHAnsi" w:cs="Calibri"/>
          <w:color w:val="000000"/>
          <w:sz w:val="22"/>
          <w:szCs w:val="22"/>
        </w:rPr>
        <w:t>odle</w:t>
      </w:r>
      <w:proofErr w:type="spellEnd"/>
      <w:r w:rsidRPr="00C52F76">
        <w:rPr>
          <w:rFonts w:asciiTheme="minorHAnsi" w:hAnsiTheme="minorHAnsi" w:cs="Calibri"/>
          <w:color w:val="000000"/>
          <w:sz w:val="22"/>
          <w:szCs w:val="22"/>
        </w:rPr>
        <w:t xml:space="preserve">, aby mohla probíhat kontrola prací ještě efektivněji.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5A032DB2" w14:textId="77777777" w:rsidR="00E969E9" w:rsidRPr="00C52F76" w:rsidRDefault="00E969E9" w:rsidP="00E969E9">
      <w:pPr>
        <w:tabs>
          <w:tab w:val="left" w:pos="2835"/>
        </w:tabs>
        <w:ind w:left="425"/>
        <w:jc w:val="both"/>
        <w:rPr>
          <w:rFonts w:asciiTheme="minorHAnsi" w:hAnsiTheme="minorHAnsi" w:cs="Calibri"/>
          <w:color w:val="000000"/>
          <w:sz w:val="22"/>
          <w:szCs w:val="22"/>
        </w:rPr>
      </w:pPr>
    </w:p>
    <w:p w14:paraId="46FCFE13" w14:textId="55369756" w:rsidR="00E969E9" w:rsidRDefault="00E969E9" w:rsidP="00E969E9">
      <w:pPr>
        <w:tabs>
          <w:tab w:val="left" w:pos="2835"/>
        </w:tabs>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Konkrétní případy ve sledovaném období (</w:t>
      </w:r>
      <w:r w:rsidR="009553B1">
        <w:rPr>
          <w:rFonts w:asciiTheme="minorHAnsi" w:hAnsiTheme="minorHAnsi" w:cs="Calibri"/>
          <w:color w:val="000000"/>
          <w:sz w:val="22"/>
          <w:szCs w:val="22"/>
        </w:rPr>
        <w:t>2018</w:t>
      </w:r>
      <w:r w:rsidR="009553B1" w:rsidRPr="00C52F76">
        <w:rPr>
          <w:rFonts w:asciiTheme="minorHAnsi" w:hAnsiTheme="minorHAnsi" w:cs="Calibri"/>
          <w:color w:val="000000"/>
          <w:sz w:val="22"/>
          <w:szCs w:val="22"/>
        </w:rPr>
        <w:t>–2022</w:t>
      </w:r>
      <w:r w:rsidRPr="00C52F76">
        <w:rPr>
          <w:rFonts w:asciiTheme="minorHAnsi" w:hAnsiTheme="minorHAnsi" w:cs="Calibri"/>
          <w:color w:val="000000"/>
          <w:sz w:val="22"/>
          <w:szCs w:val="22"/>
        </w:rPr>
        <w:t xml:space="preserve">) na </w:t>
      </w:r>
      <w:r>
        <w:rPr>
          <w:rFonts w:asciiTheme="minorHAnsi" w:hAnsiTheme="minorHAnsi" w:cs="Calibri"/>
          <w:color w:val="000000"/>
          <w:sz w:val="22"/>
          <w:szCs w:val="22"/>
        </w:rPr>
        <w:t>FMK:</w:t>
      </w:r>
    </w:p>
    <w:p w14:paraId="72ABF4C4" w14:textId="77777777" w:rsidR="00E969E9" w:rsidRPr="00C52F76" w:rsidRDefault="00E969E9" w:rsidP="00E969E9">
      <w:pPr>
        <w:tabs>
          <w:tab w:val="left" w:pos="2835"/>
        </w:tabs>
        <w:ind w:left="426"/>
        <w:jc w:val="both"/>
        <w:rPr>
          <w:rFonts w:asciiTheme="minorHAnsi" w:hAnsiTheme="minorHAnsi" w:cs="Calibri"/>
          <w:color w:val="000000"/>
          <w:sz w:val="22"/>
          <w:szCs w:val="22"/>
        </w:rPr>
      </w:pPr>
    </w:p>
    <w:tbl>
      <w:tblPr>
        <w:tblStyle w:val="Mkatabulky"/>
        <w:tblW w:w="0" w:type="auto"/>
        <w:tblInd w:w="426" w:type="dxa"/>
        <w:tblLook w:val="04A0" w:firstRow="1" w:lastRow="0" w:firstColumn="1" w:lastColumn="0" w:noHBand="0" w:noVBand="1"/>
      </w:tblPr>
      <w:tblGrid>
        <w:gridCol w:w="4717"/>
        <w:gridCol w:w="4627"/>
      </w:tblGrid>
      <w:tr w:rsidR="00E969E9" w14:paraId="2BADCC70" w14:textId="77777777" w:rsidTr="00B766B3">
        <w:tc>
          <w:tcPr>
            <w:tcW w:w="4786" w:type="dxa"/>
          </w:tcPr>
          <w:p w14:paraId="49DA098D" w14:textId="77777777" w:rsidR="00E969E9"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Počet závěrečných prací, které byly označeny </w:t>
            </w:r>
            <w:proofErr w:type="spellStart"/>
            <w:r w:rsidRPr="00C52F76">
              <w:rPr>
                <w:rFonts w:asciiTheme="minorHAnsi" w:hAnsiTheme="minorHAnsi" w:cs="Calibri"/>
                <w:color w:val="000000"/>
                <w:sz w:val="22"/>
                <w:szCs w:val="22"/>
              </w:rPr>
              <w:t>antiplagiátorským</w:t>
            </w:r>
            <w:proofErr w:type="spellEnd"/>
            <w:r w:rsidRPr="00C52F76">
              <w:rPr>
                <w:rFonts w:asciiTheme="minorHAnsi" w:hAnsiTheme="minorHAnsi" w:cs="Calibri"/>
                <w:color w:val="000000"/>
                <w:sz w:val="22"/>
                <w:szCs w:val="22"/>
              </w:rPr>
              <w:t xml:space="preserve"> systémem jako plagiát</w:t>
            </w:r>
          </w:p>
        </w:tc>
        <w:tc>
          <w:tcPr>
            <w:tcW w:w="4701" w:type="dxa"/>
          </w:tcPr>
          <w:p w14:paraId="4CAD33EC" w14:textId="3759FE5C" w:rsidR="00E969E9" w:rsidRDefault="00AB26F5" w:rsidP="00B766B3">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96</w:t>
            </w:r>
          </w:p>
        </w:tc>
      </w:tr>
      <w:tr w:rsidR="00E969E9" w14:paraId="46C3C1FC" w14:textId="77777777" w:rsidTr="00B766B3">
        <w:tc>
          <w:tcPr>
            <w:tcW w:w="4786" w:type="dxa"/>
          </w:tcPr>
          <w:p w14:paraId="4588A726" w14:textId="77777777" w:rsidR="00E969E9"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Způsob posouzení těchto prací vedoucím práce</w:t>
            </w:r>
          </w:p>
        </w:tc>
        <w:tc>
          <w:tcPr>
            <w:tcW w:w="4701" w:type="dxa"/>
          </w:tcPr>
          <w:p w14:paraId="26813B11" w14:textId="092E5DDC" w:rsidR="00E969E9" w:rsidRPr="0091448C" w:rsidRDefault="0091448C" w:rsidP="00B766B3">
            <w:pPr>
              <w:tabs>
                <w:tab w:val="left" w:pos="2835"/>
              </w:tabs>
              <w:jc w:val="both"/>
              <w:rPr>
                <w:rFonts w:asciiTheme="minorHAnsi" w:hAnsiTheme="minorHAnsi" w:cstheme="minorHAnsi"/>
                <w:color w:val="000000"/>
                <w:sz w:val="22"/>
                <w:szCs w:val="22"/>
              </w:rPr>
            </w:pPr>
            <w:r w:rsidRPr="0091448C">
              <w:rPr>
                <w:rFonts w:asciiTheme="minorHAnsi" w:hAnsiTheme="minorHAnsi" w:cstheme="minorHAnsi"/>
                <w:sz w:val="22"/>
                <w:szCs w:val="22"/>
              </w:rPr>
              <w:t xml:space="preserve">Při posuzování původnosti práce vedoucí práce přihlíží v prvé řadě k tomu, zdali shoda vyhodnocená systémem nevzniká z důvodu podobnosti práce s dříve nahranými verzemi textu, standardní šablonou kvalifikačních textů univerzity, popř. jiných důvodů, které nelze klasifikovat jako plagiátorství. Sporné případy jsou konzultovány s proděkanem pro studium </w:t>
            </w:r>
            <w:r w:rsidR="000759BA">
              <w:rPr>
                <w:rFonts w:asciiTheme="minorHAnsi" w:hAnsiTheme="minorHAnsi" w:cstheme="minorHAnsi"/>
                <w:sz w:val="22"/>
                <w:szCs w:val="22"/>
              </w:rPr>
              <w:br/>
            </w:r>
            <w:r w:rsidRPr="0091448C">
              <w:rPr>
                <w:rFonts w:asciiTheme="minorHAnsi" w:hAnsiTheme="minorHAnsi" w:cstheme="minorHAnsi"/>
                <w:sz w:val="22"/>
                <w:szCs w:val="22"/>
              </w:rPr>
              <w:t xml:space="preserve">a celoživotní vzdělávání. V průběhu posledních pěti let na FMK nebylo konstatováno, že by některá z prací, u které systém identifikoval shodu nad 10 %, byla plagiátem.   </w:t>
            </w:r>
          </w:p>
        </w:tc>
      </w:tr>
      <w:tr w:rsidR="00E969E9" w14:paraId="32FFF12D" w14:textId="77777777" w:rsidTr="00B766B3">
        <w:tc>
          <w:tcPr>
            <w:tcW w:w="4786" w:type="dxa"/>
          </w:tcPr>
          <w:p w14:paraId="5EF5ACF9" w14:textId="77777777" w:rsidR="00E969E9"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Rozhodnutí děkana o dalším postupu v případě, že práce byla uznána jako plagiát</w:t>
            </w:r>
          </w:p>
        </w:tc>
        <w:tc>
          <w:tcPr>
            <w:tcW w:w="4701" w:type="dxa"/>
          </w:tcPr>
          <w:p w14:paraId="11F9B0CA" w14:textId="3C255F9E" w:rsidR="00E969E9" w:rsidRDefault="00046840" w:rsidP="00B766B3">
            <w:pPr>
              <w:tabs>
                <w:tab w:val="left" w:pos="2835"/>
              </w:tabs>
              <w:jc w:val="both"/>
              <w:rPr>
                <w:rFonts w:asciiTheme="minorHAnsi" w:hAnsiTheme="minorHAnsi" w:cs="Calibri"/>
                <w:color w:val="000000"/>
                <w:sz w:val="22"/>
                <w:szCs w:val="22"/>
              </w:rPr>
            </w:pPr>
            <w:r w:rsidRPr="00046840">
              <w:rPr>
                <w:rFonts w:asciiTheme="minorHAnsi" w:hAnsiTheme="minorHAnsi" w:cs="Calibri"/>
                <w:color w:val="000000"/>
                <w:sz w:val="22"/>
                <w:szCs w:val="22"/>
              </w:rPr>
              <w:t>Žádná práce nebyla uznána plagiátem.</w:t>
            </w:r>
          </w:p>
        </w:tc>
      </w:tr>
      <w:tr w:rsidR="00E969E9" w14:paraId="6E836E67" w14:textId="77777777" w:rsidTr="00B766B3">
        <w:tc>
          <w:tcPr>
            <w:tcW w:w="4786" w:type="dxa"/>
          </w:tcPr>
          <w:p w14:paraId="1FD4233E" w14:textId="77777777" w:rsidR="00E969E9"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Počet zahájených disciplinárních řízení</w:t>
            </w:r>
          </w:p>
        </w:tc>
        <w:tc>
          <w:tcPr>
            <w:tcW w:w="4701" w:type="dxa"/>
          </w:tcPr>
          <w:p w14:paraId="2858B779" w14:textId="00D208F8" w:rsidR="00E969E9" w:rsidRDefault="00046840" w:rsidP="00B766B3">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0</w:t>
            </w:r>
          </w:p>
        </w:tc>
      </w:tr>
      <w:tr w:rsidR="00E969E9" w14:paraId="3C54969E" w14:textId="77777777" w:rsidTr="00B766B3">
        <w:tc>
          <w:tcPr>
            <w:tcW w:w="4786" w:type="dxa"/>
          </w:tcPr>
          <w:p w14:paraId="432F5044" w14:textId="77777777" w:rsidR="00E969E9"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Rozhodnutí o disciplinárním řízení a případně uložený správní trest</w:t>
            </w:r>
          </w:p>
        </w:tc>
        <w:tc>
          <w:tcPr>
            <w:tcW w:w="4701" w:type="dxa"/>
          </w:tcPr>
          <w:p w14:paraId="09271B72" w14:textId="14AEBA09" w:rsidR="00E969E9" w:rsidRDefault="00046840" w:rsidP="00B766B3">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w:t>
            </w:r>
          </w:p>
        </w:tc>
      </w:tr>
      <w:tr w:rsidR="00E969E9" w14:paraId="4358FF9B" w14:textId="77777777" w:rsidTr="00B766B3">
        <w:tc>
          <w:tcPr>
            <w:tcW w:w="4786" w:type="dxa"/>
          </w:tcPr>
          <w:p w14:paraId="1422F9B4" w14:textId="77777777" w:rsidR="00E969E9" w:rsidRPr="00C52F76" w:rsidRDefault="00E969E9" w:rsidP="00B766B3">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Navržené opatření (např. změny v systému vedení závěrečných prací a jejich kontroly) v případě zjištění nepůvodnosti prací</w:t>
            </w:r>
          </w:p>
        </w:tc>
        <w:tc>
          <w:tcPr>
            <w:tcW w:w="4701" w:type="dxa"/>
          </w:tcPr>
          <w:p w14:paraId="1CD21AC0" w14:textId="5CC47763" w:rsidR="00E969E9" w:rsidRDefault="009C2EA0" w:rsidP="00B766B3">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w:t>
            </w:r>
          </w:p>
        </w:tc>
      </w:tr>
    </w:tbl>
    <w:p w14:paraId="61B5836A" w14:textId="77777777" w:rsidR="00E969E9" w:rsidRPr="00C52F76" w:rsidRDefault="00E969E9" w:rsidP="009553B1">
      <w:pPr>
        <w:tabs>
          <w:tab w:val="left" w:pos="2835"/>
        </w:tabs>
        <w:spacing w:before="120" w:after="120"/>
        <w:jc w:val="both"/>
        <w:rPr>
          <w:rFonts w:asciiTheme="minorHAnsi" w:hAnsiTheme="minorHAnsi" w:cs="Calibri"/>
          <w:color w:val="000000"/>
          <w:sz w:val="22"/>
          <w:szCs w:val="22"/>
        </w:rPr>
      </w:pPr>
    </w:p>
    <w:p w14:paraId="0B7F6841" w14:textId="77777777" w:rsidR="00E969E9" w:rsidRPr="008C3FB3" w:rsidRDefault="00E969E9" w:rsidP="00E969E9">
      <w:pPr>
        <w:tabs>
          <w:tab w:val="left" w:pos="2835"/>
        </w:tabs>
        <w:spacing w:before="120" w:after="120"/>
        <w:ind w:left="426"/>
        <w:jc w:val="both"/>
        <w:rPr>
          <w:rFonts w:asciiTheme="minorHAnsi" w:hAnsiTheme="minorHAnsi" w:cs="Calibri"/>
          <w:b/>
          <w:bCs/>
          <w:color w:val="000000"/>
          <w:sz w:val="22"/>
          <w:szCs w:val="22"/>
        </w:rPr>
      </w:pPr>
      <w:r w:rsidRPr="008C3FB3">
        <w:rPr>
          <w:rFonts w:asciiTheme="minorHAnsi" w:hAnsiTheme="minorHAnsi" w:cs="Calibri"/>
          <w:b/>
          <w:bCs/>
          <w:color w:val="000000"/>
          <w:sz w:val="22"/>
          <w:szCs w:val="22"/>
        </w:rPr>
        <w:t>Opatření k ochraně duševního vlastnictví</w:t>
      </w:r>
    </w:p>
    <w:p w14:paraId="31CF4AEC" w14:textId="0539E751"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zajišťuje ochranu duševního vlastnictví k výsledkům vědy a výzkumu, které vnikly na součástech UTB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w:t>
      </w:r>
      <w:r w:rsidRPr="00C52F76">
        <w:rPr>
          <w:rFonts w:asciiTheme="minorHAnsi" w:hAnsiTheme="minorHAnsi" w:cs="Calibri"/>
          <w:color w:val="000000"/>
          <w:sz w:val="22"/>
          <w:szCs w:val="22"/>
        </w:rPr>
        <w:lastRenderedPageBreak/>
        <w:t xml:space="preserve">poradenské a konzultantské služby i pro soukromý sektor. CTT se podílí na zajišťování finanční podpory strategických úkolů a zabezpečuje sledování a udržování ochranných práv k duševnímu vlastnictví UTB </w:t>
      </w:r>
      <w:r w:rsidR="009553B1">
        <w:rPr>
          <w:rFonts w:asciiTheme="minorHAnsi" w:hAnsiTheme="minorHAnsi" w:cs="Calibri"/>
          <w:color w:val="000000"/>
          <w:sz w:val="22"/>
          <w:szCs w:val="22"/>
        </w:rPr>
        <w:br/>
      </w:r>
      <w:r w:rsidRPr="00C52F76">
        <w:rPr>
          <w:rFonts w:asciiTheme="minorHAnsi" w:hAnsiTheme="minorHAnsi" w:cs="Calibri"/>
          <w:color w:val="000000"/>
          <w:sz w:val="22"/>
          <w:szCs w:val="22"/>
        </w:rPr>
        <w:t>v platnosti. Navrhuje mechanismy vedoucí ke zvyšování stability, transparentnosti a efektivnosti financování a rozvíjí systém vedoucí ke stabilnímu, transparentnímu a efektivnímu financování CTT.</w:t>
      </w:r>
    </w:p>
    <w:p w14:paraId="787A1A3F" w14:textId="77777777" w:rsidR="00E969E9" w:rsidRDefault="00E969E9" w:rsidP="00E969E9">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Portfolio duševního vlastnictví je na UTB budováno dle Směrnice rektora SR/34/2019 Uplatnění a ochrana práv duševního vlastnictví vznikajícího v souvislosti s tvůrčí činností zaměstnanců a studentů UTB.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7F4DCCE8" w14:textId="77777777" w:rsidR="00E969E9" w:rsidRPr="00C52F76" w:rsidRDefault="00E969E9" w:rsidP="00E969E9">
      <w:pPr>
        <w:tabs>
          <w:tab w:val="left" w:pos="2835"/>
        </w:tabs>
        <w:ind w:left="425"/>
        <w:jc w:val="both"/>
        <w:rPr>
          <w:rFonts w:asciiTheme="minorHAnsi" w:hAnsiTheme="minorHAnsi" w:cs="Calibri"/>
          <w:color w:val="000000"/>
          <w:sz w:val="22"/>
          <w:szCs w:val="22"/>
        </w:rPr>
      </w:pPr>
    </w:p>
    <w:p w14:paraId="66BAE161" w14:textId="196BCC52" w:rsidR="00E969E9" w:rsidRPr="00C03924" w:rsidRDefault="00E969E9" w:rsidP="00E969E9">
      <w:pPr>
        <w:tabs>
          <w:tab w:val="left" w:pos="2835"/>
        </w:tabs>
        <w:ind w:left="426"/>
        <w:jc w:val="both"/>
        <w:rPr>
          <w:rFonts w:asciiTheme="minorHAnsi" w:hAnsiTheme="minorHAnsi" w:cs="Calibri"/>
          <w:b/>
          <w:bCs/>
          <w:i/>
          <w:iCs/>
          <w:color w:val="000000"/>
          <w:sz w:val="22"/>
          <w:szCs w:val="22"/>
        </w:rPr>
      </w:pPr>
      <w:r w:rsidRPr="00C03924">
        <w:rPr>
          <w:rFonts w:asciiTheme="minorHAnsi" w:hAnsiTheme="minorHAnsi" w:cs="Calibri"/>
          <w:b/>
          <w:bCs/>
          <w:i/>
          <w:iCs/>
          <w:color w:val="000000"/>
          <w:sz w:val="22"/>
          <w:szCs w:val="22"/>
        </w:rPr>
        <w:t>Postup řízení o nabídkách předmětů průmyslového vlastnictví k zajištění ochrany duševního vlastnictví dle SR/34/2019:</w:t>
      </w:r>
    </w:p>
    <w:p w14:paraId="2A65453E"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(1) CTT vede Deník Nabídek předmětů průmyslového vlastnictví, do kterého se zapisují pod pořadovými čísly běžného roku Nabídky předmětů průmyslového vlastnictví vytvořených zaměstnanci UTB.</w:t>
      </w:r>
    </w:p>
    <w:p w14:paraId="0A1E30CC"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(2) Na základě Nabídky zaměstnanec CTT posoudí věcnou způsobilost předmětu Nabídky k průmyslově právní ochraně ve lhůtě 30 kalendářních dnů ode dne jejího obdržení. </w:t>
      </w:r>
    </w:p>
    <w:p w14:paraId="4342AA59"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(3) V případě, že Nabídka splňuje podmínky pro podání přihlášky předmětu průmyslového vlastnictví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k právní ochraně, předá CTT Nabídku a posouzení způsobilosti daného řešení k průmyslově právní ochraně rektorovi UTB nebo jím pověřené osobě. </w:t>
      </w:r>
    </w:p>
    <w:p w14:paraId="6F8DE08F"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30ECD20D"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0842F932"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0C5E96AF" w14:textId="77777777" w:rsidR="00E969E9" w:rsidRPr="00C52F76" w:rsidRDefault="00E969E9" w:rsidP="00E969E9">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7499094B" w14:textId="5E63FD1F" w:rsidR="009553B1" w:rsidRDefault="00E969E9" w:rsidP="00E969E9">
      <w:pPr>
        <w:widowControl w:val="0"/>
        <w:autoSpaceDE w:val="0"/>
        <w:autoSpaceDN w:val="0"/>
        <w:adjustRightInd w:val="0"/>
        <w:snapToGrid w:val="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(8) Zaměstnavatel i původce jsou v průběhu řízení o Nabídce povinni zachovávat vůči třetím osobám </w:t>
      </w:r>
      <w:r>
        <w:rPr>
          <w:rFonts w:asciiTheme="minorHAnsi" w:hAnsiTheme="minorHAnsi" w:cs="Calibri"/>
          <w:color w:val="000000"/>
          <w:sz w:val="22"/>
          <w:szCs w:val="22"/>
        </w:rPr>
        <w:br/>
      </w:r>
      <w:r w:rsidRPr="00C52F76">
        <w:rPr>
          <w:rFonts w:asciiTheme="minorHAnsi" w:hAnsiTheme="minorHAnsi" w:cs="Calibri"/>
          <w:color w:val="000000"/>
          <w:sz w:val="22"/>
          <w:szCs w:val="22"/>
        </w:rPr>
        <w:t>o předmětu průmyslového vlastnictví, jež je předmětem tohoto řízení, mlčenlivost.</w:t>
      </w:r>
    </w:p>
    <w:p w14:paraId="4A0C7001" w14:textId="77777777" w:rsidR="009553B1" w:rsidRDefault="009553B1" w:rsidP="00E969E9">
      <w:pPr>
        <w:widowControl w:val="0"/>
        <w:autoSpaceDE w:val="0"/>
        <w:autoSpaceDN w:val="0"/>
        <w:adjustRightInd w:val="0"/>
        <w:snapToGrid w:val="0"/>
        <w:ind w:left="426"/>
        <w:jc w:val="both"/>
        <w:rPr>
          <w:rFonts w:asciiTheme="minorHAnsi" w:hAnsiTheme="minorHAnsi" w:cs="Calibri"/>
          <w:color w:val="000000"/>
          <w:sz w:val="22"/>
          <w:szCs w:val="22"/>
        </w:rPr>
      </w:pPr>
    </w:p>
    <w:p w14:paraId="3178A82B" w14:textId="77777777" w:rsidR="007C15D2" w:rsidRPr="0012622B" w:rsidRDefault="007C15D2" w:rsidP="0012622B">
      <w:pPr>
        <w:widowControl w:val="0"/>
        <w:autoSpaceDE w:val="0"/>
        <w:autoSpaceDN w:val="0"/>
        <w:adjustRightInd w:val="0"/>
        <w:snapToGrid w:val="0"/>
        <w:ind w:left="426"/>
        <w:jc w:val="both"/>
        <w:rPr>
          <w:rFonts w:asciiTheme="minorHAnsi" w:hAnsiTheme="minorHAnsi" w:cs="Calibri"/>
          <w:sz w:val="22"/>
          <w:szCs w:val="22"/>
        </w:rPr>
      </w:pPr>
    </w:p>
    <w:bookmarkEnd w:id="660"/>
    <w:p w14:paraId="0E36770A" w14:textId="77777777" w:rsidR="00166EF8" w:rsidRDefault="00166EF8">
      <w:pPr>
        <w:rPr>
          <w:rFonts w:ascii="Calibri Light" w:hAnsi="Calibri Light"/>
          <w:color w:val="5B9BD5"/>
          <w:sz w:val="32"/>
          <w:szCs w:val="32"/>
          <w:lang w:eastAsia="en-US"/>
        </w:rPr>
      </w:pPr>
      <w:r>
        <w:br w:type="page"/>
      </w:r>
    </w:p>
    <w:p w14:paraId="0A9923AE" w14:textId="6D23B728" w:rsidR="006F35BC" w:rsidRDefault="006F35BC" w:rsidP="006F35BC">
      <w:pPr>
        <w:pStyle w:val="Nadpis1"/>
      </w:pPr>
      <w:r w:rsidRPr="00035992">
        <w:lastRenderedPageBreak/>
        <w:t xml:space="preserve">Studijní </w:t>
      </w:r>
      <w:r w:rsidRPr="008624B2">
        <w:t>program</w:t>
      </w:r>
    </w:p>
    <w:p w14:paraId="2FFA8D0C" w14:textId="77777777" w:rsidR="006F35BC" w:rsidRDefault="006F35BC" w:rsidP="006F35BC">
      <w:pPr>
        <w:rPr>
          <w:bCs/>
          <w:sz w:val="24"/>
          <w:szCs w:val="24"/>
        </w:rPr>
      </w:pPr>
    </w:p>
    <w:p w14:paraId="3A01E019" w14:textId="77777777" w:rsidR="006F35BC" w:rsidRDefault="006F35BC" w:rsidP="006F35BC">
      <w:pPr>
        <w:pStyle w:val="Nadpis2"/>
      </w:pPr>
      <w:r w:rsidRPr="00035992">
        <w:t xml:space="preserve">Soulad studijního programu s posláním vysoké školy a mezinárodní rozměr studijního programu </w:t>
      </w:r>
    </w:p>
    <w:bookmarkEnd w:id="649"/>
    <w:p w14:paraId="74FEF7A5" w14:textId="77777777" w:rsidR="006F35BC" w:rsidRDefault="006F35BC" w:rsidP="006F35BC">
      <w:pPr>
        <w:pStyle w:val="Nadpis3"/>
      </w:pPr>
      <w:r>
        <w:t>Soulad studijního programu s posláním a strategickými dokumenty vysoké školy</w:t>
      </w:r>
    </w:p>
    <w:p w14:paraId="746F699A" w14:textId="77777777" w:rsidR="006F35BC" w:rsidRPr="00385AE2" w:rsidRDefault="006F35BC" w:rsidP="006F35BC">
      <w:pPr>
        <w:tabs>
          <w:tab w:val="left" w:pos="2835"/>
        </w:tabs>
        <w:spacing w:before="120" w:after="120"/>
        <w:jc w:val="center"/>
        <w:rPr>
          <w:rFonts w:asciiTheme="minorHAnsi" w:hAnsiTheme="minorHAnsi" w:cstheme="minorHAnsi"/>
          <w:sz w:val="22"/>
          <w:szCs w:val="22"/>
        </w:rPr>
      </w:pPr>
      <w:bookmarkStart w:id="661" w:name="_Hlk114751451"/>
      <w:r w:rsidRPr="00385AE2">
        <w:rPr>
          <w:rFonts w:asciiTheme="minorHAnsi" w:hAnsiTheme="minorHAnsi" w:cstheme="minorHAnsi"/>
          <w:sz w:val="22"/>
          <w:szCs w:val="22"/>
        </w:rPr>
        <w:t>Standard 2.1</w:t>
      </w:r>
    </w:p>
    <w:p w14:paraId="7133321A" w14:textId="1942105C" w:rsidR="006F35BC" w:rsidRPr="00385AE2" w:rsidRDefault="006F35BC" w:rsidP="002904E1">
      <w:pPr>
        <w:widowControl w:val="0"/>
        <w:tabs>
          <w:tab w:val="left" w:pos="426"/>
        </w:tabs>
        <w:autoSpaceDE w:val="0"/>
        <w:autoSpaceDN w:val="0"/>
        <w:adjustRightInd w:val="0"/>
        <w:snapToGrid w:val="0"/>
        <w:ind w:left="426"/>
        <w:jc w:val="both"/>
        <w:rPr>
          <w:rFonts w:asciiTheme="minorHAnsi" w:hAnsiTheme="minorHAnsi" w:cstheme="minorHAnsi"/>
          <w:color w:val="000000"/>
          <w:sz w:val="22"/>
          <w:szCs w:val="22"/>
        </w:rPr>
      </w:pPr>
      <w:bookmarkStart w:id="662" w:name="_Hlk116459246"/>
      <w:r w:rsidRPr="00385AE2">
        <w:rPr>
          <w:rFonts w:asciiTheme="minorHAnsi" w:hAnsiTheme="minorHAnsi" w:cstheme="minorHAnsi"/>
          <w:color w:val="000000"/>
          <w:sz w:val="22"/>
          <w:szCs w:val="22"/>
        </w:rPr>
        <w:t xml:space="preserve">Bakalářský studijní program Kreativní odvětví a digitální kultura (dále </w:t>
      </w:r>
      <w:r w:rsidR="00A11AFD">
        <w:rPr>
          <w:rFonts w:asciiTheme="minorHAnsi" w:hAnsiTheme="minorHAnsi" w:cstheme="minorHAnsi"/>
          <w:color w:val="000000"/>
          <w:sz w:val="22"/>
          <w:szCs w:val="22"/>
        </w:rPr>
        <w:t>také „</w:t>
      </w:r>
      <w:r w:rsidRPr="00385AE2">
        <w:rPr>
          <w:rFonts w:asciiTheme="minorHAnsi" w:hAnsiTheme="minorHAnsi" w:cstheme="minorHAnsi"/>
          <w:color w:val="000000"/>
          <w:sz w:val="22"/>
          <w:szCs w:val="22"/>
        </w:rPr>
        <w:t>BSP KODK</w:t>
      </w:r>
      <w:r w:rsidR="00A11AFD" w:rsidRPr="00230340">
        <w:rPr>
          <w:rFonts w:asciiTheme="minorHAnsi" w:hAnsiTheme="minorHAnsi" w:cstheme="minorHAnsi"/>
          <w:color w:val="000000"/>
          <w:sz w:val="22"/>
          <w:szCs w:val="22"/>
        </w:rPr>
        <w:t>“</w:t>
      </w:r>
      <w:r w:rsidRPr="00230340">
        <w:rPr>
          <w:rFonts w:asciiTheme="minorHAnsi" w:hAnsiTheme="minorHAnsi" w:cstheme="minorHAnsi"/>
          <w:color w:val="000000"/>
          <w:sz w:val="22"/>
          <w:szCs w:val="22"/>
        </w:rPr>
        <w:t>)</w:t>
      </w:r>
      <w:r w:rsidR="00625F65" w:rsidRPr="00230340">
        <w:rPr>
          <w:rFonts w:asciiTheme="minorHAnsi" w:hAnsiTheme="minorHAnsi" w:cstheme="minorHAnsi"/>
          <w:color w:val="000000"/>
          <w:sz w:val="22"/>
          <w:szCs w:val="22"/>
          <w:shd w:val="clear" w:color="auto" w:fill="DDD9C3" w:themeFill="background2" w:themeFillShade="E6"/>
        </w:rPr>
        <w:t xml:space="preserve"> </w:t>
      </w:r>
      <w:bookmarkStart w:id="663" w:name="_Hlk116471492"/>
      <w:r w:rsidRPr="00230340">
        <w:rPr>
          <w:rFonts w:asciiTheme="minorHAnsi" w:hAnsiTheme="minorHAnsi" w:cstheme="minorHAnsi"/>
          <w:color w:val="000000"/>
          <w:sz w:val="22"/>
          <w:szCs w:val="22"/>
        </w:rPr>
        <w:t>je z hlediska</w:t>
      </w:r>
      <w:r w:rsidRPr="00385AE2">
        <w:rPr>
          <w:rFonts w:asciiTheme="minorHAnsi" w:hAnsiTheme="minorHAnsi" w:cstheme="minorHAnsi"/>
          <w:color w:val="000000"/>
          <w:sz w:val="22"/>
          <w:szCs w:val="22"/>
        </w:rPr>
        <w:t xml:space="preserve"> typu, formy a případného profilu v souladu se </w:t>
      </w:r>
      <w:r w:rsidRPr="00F477FE">
        <w:rPr>
          <w:rFonts w:asciiTheme="minorHAnsi" w:hAnsiTheme="minorHAnsi" w:cstheme="minorHAnsi"/>
          <w:i/>
          <w:iCs/>
          <w:color w:val="000000"/>
          <w:sz w:val="22"/>
          <w:szCs w:val="22"/>
        </w:rPr>
        <w:t>Strategickým záměrem Univerzity Tomáše Bati ve Zlíně na období 21+</w:t>
      </w:r>
      <w:r w:rsidR="00DA199B">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(dále</w:t>
      </w:r>
      <w:r w:rsidR="008B611F">
        <w:rPr>
          <w:rFonts w:asciiTheme="minorHAnsi" w:hAnsiTheme="minorHAnsi" w:cstheme="minorHAnsi"/>
          <w:color w:val="000000"/>
          <w:sz w:val="22"/>
          <w:szCs w:val="22"/>
        </w:rPr>
        <w:t xml:space="preserve"> také</w:t>
      </w:r>
      <w:r w:rsidRPr="00385AE2">
        <w:rPr>
          <w:rFonts w:asciiTheme="minorHAnsi" w:hAnsiTheme="minorHAnsi" w:cstheme="minorHAnsi"/>
          <w:color w:val="000000"/>
          <w:sz w:val="22"/>
          <w:szCs w:val="22"/>
        </w:rPr>
        <w:t xml:space="preserve"> „SZ UTB 21+“)</w:t>
      </w:r>
      <w:r w:rsidRPr="00385AE2">
        <w:rPr>
          <w:rStyle w:val="Znakapoznpodarou"/>
          <w:rFonts w:asciiTheme="minorHAnsi" w:hAnsiTheme="minorHAnsi" w:cstheme="minorHAnsi"/>
          <w:color w:val="000000"/>
          <w:sz w:val="22"/>
          <w:szCs w:val="22"/>
        </w:rPr>
        <w:footnoteReference w:id="42"/>
      </w:r>
      <w:r w:rsidRPr="00385AE2">
        <w:rPr>
          <w:rFonts w:asciiTheme="minorHAnsi" w:hAnsiTheme="minorHAnsi" w:cstheme="minorHAnsi"/>
          <w:color w:val="000000"/>
          <w:sz w:val="22"/>
          <w:szCs w:val="22"/>
        </w:rPr>
        <w:t>,</w:t>
      </w:r>
      <w:r w:rsidR="00DA199B">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strategickým cílem 1.2 Inovovat studijní programy</w:t>
      </w:r>
      <w:r w:rsidR="00DA199B">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v návaznosti na technologický vývoj a nové společenské výzvy pro uplatnitelnost absolventů na měnícím se trhu práce, dále </w:t>
      </w:r>
      <w:r w:rsidRPr="00F477FE">
        <w:rPr>
          <w:rFonts w:asciiTheme="minorHAnsi" w:hAnsiTheme="minorHAnsi" w:cstheme="minorHAnsi"/>
          <w:i/>
          <w:iCs/>
          <w:color w:val="000000"/>
          <w:sz w:val="22"/>
          <w:szCs w:val="22"/>
        </w:rPr>
        <w:t xml:space="preserve">Plánem realizace Strategického záměru </w:t>
      </w:r>
      <w:r w:rsidR="008B611F" w:rsidRPr="00F477FE">
        <w:rPr>
          <w:rFonts w:asciiTheme="minorHAnsi" w:hAnsiTheme="minorHAnsi" w:cstheme="minorHAnsi"/>
          <w:i/>
          <w:iCs/>
          <w:color w:val="000000"/>
          <w:sz w:val="22"/>
          <w:szCs w:val="22"/>
        </w:rPr>
        <w:t>UTB na období 21+ pro rok 202</w:t>
      </w:r>
      <w:r w:rsidR="0004542A">
        <w:rPr>
          <w:rFonts w:asciiTheme="minorHAnsi" w:hAnsiTheme="minorHAnsi" w:cstheme="minorHAnsi"/>
          <w:i/>
          <w:iCs/>
          <w:color w:val="000000"/>
          <w:sz w:val="22"/>
          <w:szCs w:val="22"/>
        </w:rPr>
        <w:t>3</w:t>
      </w:r>
      <w:r w:rsidR="00F364D6">
        <w:rPr>
          <w:rStyle w:val="Znakapoznpodarou"/>
          <w:rFonts w:asciiTheme="minorHAnsi" w:hAnsiTheme="minorHAnsi" w:cstheme="minorHAnsi"/>
          <w:i/>
          <w:iCs/>
          <w:color w:val="000000"/>
          <w:sz w:val="22"/>
          <w:szCs w:val="22"/>
        </w:rPr>
        <w:footnoteReference w:id="43"/>
      </w:r>
      <w:r w:rsidRPr="00385AE2">
        <w:rPr>
          <w:rFonts w:asciiTheme="minorHAnsi" w:hAnsiTheme="minorHAnsi" w:cstheme="minorHAnsi"/>
          <w:color w:val="000000"/>
          <w:sz w:val="22"/>
          <w:szCs w:val="22"/>
        </w:rPr>
        <w:t xml:space="preserve">, </w:t>
      </w:r>
      <w:r w:rsidRPr="00F477FE">
        <w:rPr>
          <w:rFonts w:asciiTheme="minorHAnsi" w:hAnsiTheme="minorHAnsi" w:cstheme="minorHAnsi"/>
          <w:i/>
          <w:iCs/>
          <w:color w:val="000000"/>
          <w:sz w:val="22"/>
          <w:szCs w:val="22"/>
        </w:rPr>
        <w:t>Strategickým záměrem Fakulty multimediálních komunikací Univerzity Tomáše Bati ve Zlíně na období 21+</w:t>
      </w:r>
      <w:r w:rsidRPr="00385AE2">
        <w:rPr>
          <w:rFonts w:asciiTheme="minorHAnsi" w:hAnsiTheme="minorHAnsi" w:cstheme="minorHAnsi"/>
          <w:color w:val="000000"/>
          <w:sz w:val="22"/>
          <w:szCs w:val="22"/>
        </w:rPr>
        <w:t xml:space="preserve"> (dále</w:t>
      </w:r>
      <w:r w:rsidR="008B611F">
        <w:rPr>
          <w:rFonts w:asciiTheme="minorHAnsi" w:hAnsiTheme="minorHAnsi" w:cstheme="minorHAnsi"/>
          <w:color w:val="000000"/>
          <w:sz w:val="22"/>
          <w:szCs w:val="22"/>
        </w:rPr>
        <w:t xml:space="preserve"> také</w:t>
      </w:r>
      <w:r w:rsidRPr="00385AE2">
        <w:rPr>
          <w:rFonts w:asciiTheme="minorHAnsi" w:hAnsiTheme="minorHAnsi" w:cstheme="minorHAnsi"/>
          <w:color w:val="000000"/>
          <w:sz w:val="22"/>
          <w:szCs w:val="22"/>
        </w:rPr>
        <w:t xml:space="preserve"> „SZ FMK 21+“)</w:t>
      </w:r>
      <w:r w:rsidRPr="00385AE2">
        <w:rPr>
          <w:rStyle w:val="Znakapoznpodarou"/>
          <w:rFonts w:asciiTheme="minorHAnsi" w:hAnsiTheme="minorHAnsi" w:cstheme="minorHAnsi"/>
          <w:color w:val="000000"/>
          <w:sz w:val="22"/>
          <w:szCs w:val="22"/>
        </w:rPr>
        <w:footnoteReference w:id="44"/>
      </w:r>
      <w:r w:rsidRPr="00385AE2">
        <w:rPr>
          <w:rFonts w:asciiTheme="minorHAnsi" w:hAnsiTheme="minorHAnsi" w:cstheme="minorHAnsi"/>
          <w:color w:val="000000"/>
          <w:sz w:val="22"/>
          <w:szCs w:val="22"/>
        </w:rPr>
        <w:t>,</w:t>
      </w:r>
      <w:r w:rsidR="00625F65">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strategickým cílem 1.2 a </w:t>
      </w:r>
      <w:r w:rsidRPr="00F477FE">
        <w:rPr>
          <w:rFonts w:asciiTheme="minorHAnsi" w:hAnsiTheme="minorHAnsi" w:cstheme="minorHAnsi"/>
          <w:i/>
          <w:iCs/>
          <w:color w:val="000000"/>
          <w:sz w:val="22"/>
          <w:szCs w:val="22"/>
        </w:rPr>
        <w:t xml:space="preserve">Plánem realizace Strategického záměru </w:t>
      </w:r>
      <w:r w:rsidR="007C545F" w:rsidRPr="00F477FE">
        <w:rPr>
          <w:rFonts w:asciiTheme="minorHAnsi" w:hAnsiTheme="minorHAnsi" w:cstheme="minorHAnsi"/>
          <w:i/>
          <w:iCs/>
          <w:color w:val="000000"/>
          <w:sz w:val="22"/>
          <w:szCs w:val="22"/>
        </w:rPr>
        <w:t xml:space="preserve">Fakulty multimediálních </w:t>
      </w:r>
      <w:proofErr w:type="spellStart"/>
      <w:r w:rsidR="007C545F" w:rsidRPr="00F477FE">
        <w:rPr>
          <w:rFonts w:asciiTheme="minorHAnsi" w:hAnsiTheme="minorHAnsi" w:cstheme="minorHAnsi"/>
          <w:i/>
          <w:iCs/>
          <w:color w:val="000000"/>
          <w:sz w:val="22"/>
          <w:szCs w:val="22"/>
        </w:rPr>
        <w:t>komounikací</w:t>
      </w:r>
      <w:proofErr w:type="spellEnd"/>
      <w:r w:rsidR="007C545F" w:rsidRPr="00F477FE">
        <w:rPr>
          <w:rFonts w:asciiTheme="minorHAnsi" w:hAnsiTheme="minorHAnsi" w:cstheme="minorHAnsi"/>
          <w:i/>
          <w:iCs/>
          <w:color w:val="000000"/>
          <w:sz w:val="22"/>
          <w:szCs w:val="22"/>
        </w:rPr>
        <w:t xml:space="preserve"> Univerzity Tomáše Bati ve Zlíně na období 21+</w:t>
      </w:r>
      <w:r w:rsidRPr="00385AE2">
        <w:rPr>
          <w:rFonts w:asciiTheme="minorHAnsi" w:hAnsiTheme="minorHAnsi" w:cstheme="minorHAnsi"/>
          <w:color w:val="000000"/>
          <w:sz w:val="22"/>
          <w:szCs w:val="22"/>
        </w:rPr>
        <w:t xml:space="preserve"> pro rok 2022</w:t>
      </w:r>
      <w:r w:rsidRPr="00385AE2">
        <w:rPr>
          <w:rStyle w:val="Znakapoznpodarou"/>
          <w:rFonts w:asciiTheme="minorHAnsi" w:hAnsiTheme="minorHAnsi" w:cstheme="minorHAnsi"/>
          <w:color w:val="000000"/>
          <w:sz w:val="22"/>
          <w:szCs w:val="22"/>
        </w:rPr>
        <w:footnoteReference w:id="45"/>
      </w:r>
      <w:r w:rsidR="00121488">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Zaměření a orientace předloženého studijního programu je také v souladu se strategickým dokumentem </w:t>
      </w:r>
      <w:r w:rsidRPr="007F7782">
        <w:rPr>
          <w:rFonts w:asciiTheme="minorHAnsi" w:hAnsiTheme="minorHAnsi" w:cstheme="minorHAnsi"/>
          <w:i/>
          <w:iCs/>
          <w:color w:val="000000"/>
          <w:sz w:val="22"/>
          <w:szCs w:val="22"/>
        </w:rPr>
        <w:t>Statutem Fakulty multimediálních komunikací UTB</w:t>
      </w:r>
      <w:r w:rsidRPr="00385AE2">
        <w:rPr>
          <w:rStyle w:val="Znakapoznpodarou"/>
          <w:rFonts w:asciiTheme="minorHAnsi" w:hAnsiTheme="minorHAnsi" w:cstheme="minorHAnsi"/>
          <w:color w:val="000000"/>
          <w:sz w:val="22"/>
          <w:szCs w:val="22"/>
        </w:rPr>
        <w:footnoteReference w:id="46"/>
      </w:r>
      <w:r w:rsidR="00BA40DF">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V článcích 2 a 3 jsou vymezeny disciplíny z oblasti umění zaměřené na multimédia, design a audiovizuální tvorbu. Předkládaný návrh studijního programu navazuje</w:t>
      </w:r>
      <w:r w:rsidR="00974EC7">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na dlouhodobou tvůrčí a výukovou činnost a v souladu se strategií UTB a Fakulty multimediálních komunikací (dále </w:t>
      </w:r>
      <w:r w:rsidR="002904E1">
        <w:rPr>
          <w:rFonts w:asciiTheme="minorHAnsi" w:hAnsiTheme="minorHAnsi" w:cstheme="minorHAnsi"/>
          <w:color w:val="000000"/>
          <w:sz w:val="22"/>
          <w:szCs w:val="22"/>
        </w:rPr>
        <w:t>také</w:t>
      </w:r>
      <w:r w:rsidRPr="00385AE2">
        <w:rPr>
          <w:rFonts w:asciiTheme="minorHAnsi" w:hAnsiTheme="minorHAnsi" w:cstheme="minorHAnsi"/>
          <w:color w:val="000000"/>
          <w:sz w:val="22"/>
          <w:szCs w:val="22"/>
        </w:rPr>
        <w:t xml:space="preserve"> „FMK“) a efektivně využívá ve výuce specialisty jednotlivých fakult i odborníky z praxe.</w:t>
      </w:r>
    </w:p>
    <w:bookmarkEnd w:id="661"/>
    <w:bookmarkEnd w:id="662"/>
    <w:bookmarkEnd w:id="663"/>
    <w:p w14:paraId="541604B5" w14:textId="77777777" w:rsidR="006F35BC" w:rsidRDefault="006F35BC" w:rsidP="002904E1">
      <w:pPr>
        <w:widowControl w:val="0"/>
        <w:autoSpaceDE w:val="0"/>
        <w:autoSpaceDN w:val="0"/>
        <w:adjustRightInd w:val="0"/>
        <w:snapToGrid w:val="0"/>
        <w:rPr>
          <w:rFonts w:ascii="Calibri Light" w:hAnsi="Calibri Light" w:cs="Calibri Light"/>
          <w:color w:val="000000"/>
        </w:rPr>
      </w:pPr>
    </w:p>
    <w:p w14:paraId="6BBF77EE" w14:textId="77777777" w:rsidR="006F35BC" w:rsidRPr="008848E6" w:rsidRDefault="006F35BC" w:rsidP="002904E1"/>
    <w:p w14:paraId="2B68E00C" w14:textId="77777777" w:rsidR="006F35BC" w:rsidRPr="0000266F" w:rsidRDefault="006F35BC" w:rsidP="00974EC7">
      <w:pPr>
        <w:pStyle w:val="Nadpis3"/>
        <w:spacing w:before="0"/>
        <w:ind w:left="993" w:hanging="284"/>
      </w:pPr>
      <w:r w:rsidRPr="0000266F">
        <w:t>Spolupráce s praxí (pouze pro profesně zaměřené studijní programy)</w:t>
      </w:r>
    </w:p>
    <w:p w14:paraId="7167E620" w14:textId="77777777" w:rsidR="006F35BC" w:rsidRPr="00974EC7" w:rsidRDefault="006F35BC" w:rsidP="006F35BC">
      <w:pPr>
        <w:spacing w:before="120" w:after="120"/>
        <w:ind w:left="3538"/>
        <w:rPr>
          <w:rFonts w:asciiTheme="minorHAnsi" w:hAnsiTheme="minorHAnsi" w:cs="Calibri Light"/>
          <w:color w:val="000000"/>
          <w:sz w:val="22"/>
          <w:szCs w:val="22"/>
        </w:rPr>
      </w:pPr>
      <w:bookmarkStart w:id="664" w:name="_Hlk114751489"/>
      <w:r w:rsidRPr="00974EC7">
        <w:rPr>
          <w:rFonts w:asciiTheme="minorHAnsi" w:hAnsiTheme="minorHAnsi"/>
          <w:sz w:val="22"/>
          <w:szCs w:val="22"/>
        </w:rPr>
        <w:t>Standard 2.2</w:t>
      </w:r>
    </w:p>
    <w:p w14:paraId="39F45B8D" w14:textId="0270C2D6" w:rsidR="006F35BC" w:rsidRPr="00A375FA" w:rsidRDefault="006F35BC" w:rsidP="006F35BC">
      <w:pPr>
        <w:pStyle w:val="Odstavecseseznamem"/>
        <w:spacing w:after="120"/>
        <w:ind w:left="425"/>
        <w:contextualSpacing w:val="0"/>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FMK vyvíjí úsilí směřující k aktivní spolupráci s firmami a klastrovými subjekty (Zlínský kreativní klastr, Nábytkářský klastr, Sklářský klastr), hledají se společné projekty a možnosti spolupráce</w:t>
      </w:r>
      <w:r w:rsidR="00974EC7">
        <w:rPr>
          <w:rFonts w:asciiTheme="minorHAnsi" w:hAnsiTheme="minorHAnsi" w:cstheme="minorHAnsi"/>
          <w:color w:val="000000"/>
          <w:sz w:val="22"/>
          <w:szCs w:val="22"/>
        </w:rPr>
        <w:t xml:space="preserve"> </w:t>
      </w:r>
      <w:r w:rsidRPr="00A375FA">
        <w:rPr>
          <w:rFonts w:asciiTheme="minorHAnsi" w:hAnsiTheme="minorHAnsi" w:cstheme="minorHAnsi"/>
          <w:color w:val="000000"/>
          <w:sz w:val="22"/>
          <w:szCs w:val="22"/>
        </w:rPr>
        <w:t xml:space="preserve">s cílem rozvíjet </w:t>
      </w:r>
      <w:r w:rsidR="00974EC7">
        <w:rPr>
          <w:rFonts w:asciiTheme="minorHAnsi" w:hAnsiTheme="minorHAnsi" w:cstheme="minorHAnsi"/>
          <w:color w:val="000000"/>
          <w:sz w:val="22"/>
          <w:szCs w:val="22"/>
        </w:rPr>
        <w:br/>
      </w:r>
      <w:r w:rsidRPr="00A375FA">
        <w:rPr>
          <w:rFonts w:asciiTheme="minorHAnsi" w:hAnsiTheme="minorHAnsi" w:cstheme="minorHAnsi"/>
          <w:color w:val="000000"/>
          <w:sz w:val="22"/>
          <w:szCs w:val="22"/>
        </w:rPr>
        <w:t xml:space="preserve">a podporovat kreativní průmysly ve Zlínském kraji, České republice i v zahraničí. </w:t>
      </w:r>
    </w:p>
    <w:p w14:paraId="6E6908DC" w14:textId="2326E39B" w:rsidR="006F35BC" w:rsidRPr="00A375FA" w:rsidRDefault="006F35BC" w:rsidP="006F35BC">
      <w:pPr>
        <w:pStyle w:val="Odstavecseseznamem"/>
        <w:spacing w:after="120"/>
        <w:ind w:left="425"/>
        <w:contextualSpacing w:val="0"/>
        <w:jc w:val="both"/>
        <w:rPr>
          <w:rFonts w:asciiTheme="minorHAnsi" w:hAnsiTheme="minorHAnsi" w:cstheme="minorHAnsi"/>
          <w:color w:val="000000"/>
          <w:sz w:val="22"/>
          <w:szCs w:val="22"/>
        </w:rPr>
      </w:pPr>
      <w:bookmarkStart w:id="665" w:name="_Hlk116473325"/>
      <w:r w:rsidRPr="00A375FA">
        <w:rPr>
          <w:rStyle w:val="normaltextrun"/>
          <w:rFonts w:asciiTheme="minorHAnsi" w:hAnsiTheme="minorHAnsi" w:cstheme="minorHAnsi"/>
          <w:color w:val="000000"/>
          <w:sz w:val="22"/>
          <w:szCs w:val="22"/>
        </w:rPr>
        <w:t>V souladu s profesně zaměřenými studijními programy se uskutečňují praxe a stáže studentů, a to jak na úrovni jednotlivých ateliérů, tak na úrovni celofakultní. Pro úspěšný rozvoj spolupráce s praxí byla zřízena pozice manažera pro spolupráci s </w:t>
      </w:r>
      <w:r w:rsidRPr="00630E9F">
        <w:rPr>
          <w:rStyle w:val="normaltextrun"/>
          <w:rFonts w:asciiTheme="minorHAnsi" w:hAnsiTheme="minorHAnsi" w:cstheme="minorHAnsi"/>
          <w:sz w:val="22"/>
          <w:szCs w:val="22"/>
        </w:rPr>
        <w:t xml:space="preserve">praxí </w:t>
      </w:r>
      <w:r w:rsidR="005660AE" w:rsidRPr="00630E9F">
        <w:rPr>
          <w:rStyle w:val="normaltextrun"/>
          <w:rFonts w:asciiTheme="minorHAnsi" w:hAnsiTheme="minorHAnsi" w:cstheme="minorHAnsi"/>
          <w:sz w:val="22"/>
          <w:szCs w:val="22"/>
        </w:rPr>
        <w:t>(</w:t>
      </w:r>
      <w:hyperlink r:id="rId42" w:history="1">
        <w:r w:rsidR="005660AE" w:rsidRPr="00630E9F">
          <w:rPr>
            <w:rStyle w:val="Hypertextovodkaz"/>
            <w:rFonts w:asciiTheme="minorHAnsi" w:eastAsiaTheme="majorEastAsia" w:hAnsiTheme="minorHAnsi" w:cstheme="minorHAnsi"/>
            <w:color w:val="auto"/>
            <w:sz w:val="22"/>
            <w:szCs w:val="22"/>
            <w:u w:val="none"/>
          </w:rPr>
          <w:t>https://spoluprace.fmk.utb.cz/</w:t>
        </w:r>
      </w:hyperlink>
      <w:r w:rsidR="005660AE">
        <w:rPr>
          <w:rStyle w:val="normaltextrun"/>
          <w:rFonts w:asciiTheme="minorHAnsi" w:hAnsiTheme="minorHAnsi" w:cstheme="minorHAnsi"/>
          <w:color w:val="000000"/>
          <w:sz w:val="22"/>
          <w:szCs w:val="22"/>
        </w:rPr>
        <w:t xml:space="preserve">) </w:t>
      </w:r>
      <w:r w:rsidRPr="00A375FA">
        <w:rPr>
          <w:rStyle w:val="normaltextrun"/>
          <w:rFonts w:asciiTheme="minorHAnsi" w:hAnsiTheme="minorHAnsi" w:cstheme="minorHAnsi"/>
          <w:color w:val="000000"/>
          <w:sz w:val="22"/>
          <w:szCs w:val="22"/>
        </w:rPr>
        <w:t>s cílem formalizovat a zefektivnit spolupráci s komerčními (nekomerčními) subjekty a tuto spolupráci lépe organizovat a koordinovat společně s jednotlivými ateliéry/ústavy. Co se týče nových možností spolupráce, Centrum kreativních průmyslů a podnikání FMK (dále jen „UPPER</w:t>
      </w:r>
      <w:r w:rsidR="003D5C8D">
        <w:rPr>
          <w:rStyle w:val="normaltextrun"/>
          <w:rFonts w:asciiTheme="minorHAnsi" w:hAnsiTheme="minorHAnsi" w:cstheme="minorHAnsi"/>
          <w:color w:val="000000"/>
          <w:sz w:val="22"/>
          <w:szCs w:val="22"/>
        </w:rPr>
        <w:t>“</w:t>
      </w:r>
      <w:r w:rsidR="003D5C8D" w:rsidRPr="00A375FA">
        <w:rPr>
          <w:rStyle w:val="normaltextrun"/>
          <w:rFonts w:asciiTheme="minorHAnsi" w:hAnsiTheme="minorHAnsi" w:cstheme="minorHAnsi"/>
          <w:color w:val="000000"/>
          <w:sz w:val="22"/>
          <w:szCs w:val="22"/>
        </w:rPr>
        <w:t>) rozvíjí</w:t>
      </w:r>
      <w:r w:rsidRPr="00A375FA">
        <w:rPr>
          <w:rStyle w:val="normaltextrun"/>
          <w:rFonts w:asciiTheme="minorHAnsi" w:hAnsiTheme="minorHAnsi" w:cstheme="minorHAnsi"/>
          <w:color w:val="000000"/>
          <w:sz w:val="22"/>
          <w:szCs w:val="22"/>
        </w:rPr>
        <w:t xml:space="preserve"> projekt Talent FMK, který umožňuje multidisciplinární propojení studentů FMK a firemního sektoru. Rovněž vznikl projekt </w:t>
      </w:r>
      <w:proofErr w:type="spellStart"/>
      <w:r w:rsidRPr="00A375FA">
        <w:rPr>
          <w:rStyle w:val="normaltextrun"/>
          <w:rFonts w:asciiTheme="minorHAnsi" w:hAnsiTheme="minorHAnsi" w:cstheme="minorHAnsi"/>
          <w:color w:val="000000"/>
          <w:sz w:val="22"/>
          <w:szCs w:val="22"/>
        </w:rPr>
        <w:t>I</w:t>
      </w:r>
      <w:r w:rsidR="00186933">
        <w:rPr>
          <w:rStyle w:val="normaltextrun"/>
          <w:rFonts w:asciiTheme="minorHAnsi" w:hAnsiTheme="minorHAnsi" w:cstheme="minorHAnsi"/>
          <w:color w:val="000000"/>
          <w:sz w:val="22"/>
          <w:szCs w:val="22"/>
        </w:rPr>
        <w:t>deathon</w:t>
      </w:r>
      <w:proofErr w:type="spellEnd"/>
      <w:r w:rsidRPr="00A375FA">
        <w:rPr>
          <w:rStyle w:val="normaltextrun"/>
          <w:rFonts w:asciiTheme="minorHAnsi" w:hAnsiTheme="minorHAnsi" w:cstheme="minorHAnsi"/>
          <w:color w:val="000000"/>
          <w:sz w:val="22"/>
          <w:szCs w:val="22"/>
        </w:rPr>
        <w:t xml:space="preserve">, který zajišťuje multidisciplinární propojení všech fakult UTB s organizacemi ve Zlínském kraji. V rámci dlouhodobé spolupráce s regionální kanceláří CzechInvest dostal UPPER příležitost podílet se na organizaci lokálního finále mezinárodní soutěže </w:t>
      </w:r>
      <w:proofErr w:type="spellStart"/>
      <w:r w:rsidRPr="00A375FA">
        <w:rPr>
          <w:rStyle w:val="spellingerror"/>
          <w:rFonts w:asciiTheme="minorHAnsi" w:hAnsiTheme="minorHAnsi" w:cstheme="minorHAnsi"/>
          <w:color w:val="000000"/>
          <w:sz w:val="22"/>
          <w:szCs w:val="22"/>
        </w:rPr>
        <w:t>Creative</w:t>
      </w:r>
      <w:proofErr w:type="spellEnd"/>
      <w:r w:rsidRPr="00A375FA">
        <w:rPr>
          <w:rStyle w:val="normaltextrun"/>
          <w:rFonts w:asciiTheme="minorHAnsi" w:hAnsiTheme="minorHAnsi" w:cstheme="minorHAnsi"/>
          <w:color w:val="000000"/>
          <w:sz w:val="22"/>
          <w:szCs w:val="22"/>
        </w:rPr>
        <w:t xml:space="preserve"> Business Cup, jež každoročně oceňuje ty nejkreativnější startupy Česka. UPPER ve spolupráci s Techn</w:t>
      </w:r>
      <w:r w:rsidR="00C87887">
        <w:rPr>
          <w:rStyle w:val="normaltextrun"/>
          <w:rFonts w:asciiTheme="minorHAnsi" w:hAnsiTheme="minorHAnsi" w:cstheme="minorHAnsi"/>
          <w:color w:val="000000"/>
          <w:sz w:val="22"/>
          <w:szCs w:val="22"/>
        </w:rPr>
        <w:t>ologickým</w:t>
      </w:r>
      <w:r w:rsidRPr="00A375FA">
        <w:rPr>
          <w:rStyle w:val="normaltextrun"/>
          <w:rFonts w:asciiTheme="minorHAnsi" w:hAnsiTheme="minorHAnsi" w:cstheme="minorHAnsi"/>
          <w:color w:val="000000"/>
          <w:sz w:val="22"/>
          <w:szCs w:val="22"/>
        </w:rPr>
        <w:t xml:space="preserve"> inovačním centrem (dále jen „TIC“) realizuje networkingové snídaně nejen pro kreativní zlínskou komunitu, ale nabídl </w:t>
      </w:r>
      <w:r w:rsidRPr="00A375FA">
        <w:rPr>
          <w:rStyle w:val="spellingerror"/>
          <w:rFonts w:asciiTheme="minorHAnsi" w:hAnsiTheme="minorHAnsi" w:cstheme="minorHAnsi"/>
          <w:color w:val="000000"/>
          <w:sz w:val="22"/>
          <w:szCs w:val="22"/>
        </w:rPr>
        <w:t>networking</w:t>
      </w:r>
      <w:r w:rsidRPr="00A375FA">
        <w:rPr>
          <w:rStyle w:val="normaltextrun"/>
          <w:rFonts w:asciiTheme="minorHAnsi" w:hAnsiTheme="minorHAnsi" w:cstheme="minorHAnsi"/>
          <w:color w:val="000000"/>
          <w:sz w:val="22"/>
          <w:szCs w:val="22"/>
        </w:rPr>
        <w:t xml:space="preserve"> také firmám </w:t>
      </w:r>
      <w:r w:rsidR="00A409D0">
        <w:rPr>
          <w:rStyle w:val="normaltextrun"/>
          <w:rFonts w:asciiTheme="minorHAnsi" w:hAnsiTheme="minorHAnsi" w:cstheme="minorHAnsi"/>
          <w:color w:val="000000"/>
          <w:sz w:val="22"/>
          <w:szCs w:val="22"/>
        </w:rPr>
        <w:br/>
      </w:r>
      <w:r w:rsidRPr="00A375FA">
        <w:rPr>
          <w:rStyle w:val="normaltextrun"/>
          <w:rFonts w:asciiTheme="minorHAnsi" w:hAnsiTheme="minorHAnsi" w:cstheme="minorHAnsi"/>
          <w:color w:val="000000"/>
          <w:sz w:val="22"/>
          <w:szCs w:val="22"/>
        </w:rPr>
        <w:t>a institucím zasídleným ve 23. budově TIC. Probíhá tvorba interní databáze již spolupracujících subjektů, k 30. 8. 202</w:t>
      </w:r>
      <w:r w:rsidR="00B3541F">
        <w:rPr>
          <w:rStyle w:val="normaltextrun"/>
          <w:rFonts w:asciiTheme="minorHAnsi" w:hAnsiTheme="minorHAnsi" w:cstheme="minorHAnsi"/>
          <w:color w:val="000000"/>
          <w:sz w:val="22"/>
          <w:szCs w:val="22"/>
        </w:rPr>
        <w:t>2</w:t>
      </w:r>
      <w:r w:rsidRPr="00A375FA">
        <w:rPr>
          <w:rStyle w:val="normaltextrun"/>
          <w:rFonts w:asciiTheme="minorHAnsi" w:hAnsiTheme="minorHAnsi" w:cstheme="minorHAnsi"/>
          <w:color w:val="000000"/>
          <w:sz w:val="22"/>
          <w:szCs w:val="22"/>
        </w:rPr>
        <w:t xml:space="preserve"> je v databázi firemních kontaktů FMK zavedeno 2</w:t>
      </w:r>
      <w:r w:rsidR="00B3541F">
        <w:rPr>
          <w:rStyle w:val="normaltextrun"/>
          <w:rFonts w:asciiTheme="minorHAnsi" w:hAnsiTheme="minorHAnsi" w:cstheme="minorHAnsi"/>
          <w:color w:val="000000"/>
          <w:sz w:val="22"/>
          <w:szCs w:val="22"/>
        </w:rPr>
        <w:t>10</w:t>
      </w:r>
      <w:r w:rsidRPr="00A375FA">
        <w:rPr>
          <w:rStyle w:val="normaltextrun"/>
          <w:rFonts w:asciiTheme="minorHAnsi" w:hAnsiTheme="minorHAnsi" w:cstheme="minorHAnsi"/>
          <w:color w:val="000000"/>
          <w:sz w:val="22"/>
          <w:szCs w:val="22"/>
        </w:rPr>
        <w:t xml:space="preserve"> reálně spolupracujících firem. Probíhá setkávání s firmami, institucemi a městskými organizacemi.</w:t>
      </w:r>
      <w:r w:rsidRPr="00A375FA">
        <w:rPr>
          <w:rFonts w:asciiTheme="minorHAnsi" w:hAnsiTheme="minorHAnsi" w:cstheme="minorHAnsi"/>
          <w:color w:val="000000"/>
          <w:sz w:val="22"/>
          <w:szCs w:val="22"/>
        </w:rPr>
        <w:t xml:space="preserve"> </w:t>
      </w:r>
      <w:r w:rsidR="005660AE">
        <w:rPr>
          <w:rStyle w:val="normaltextrun"/>
          <w:rFonts w:asciiTheme="minorHAnsi" w:hAnsiTheme="minorHAnsi" w:cstheme="minorHAnsi"/>
          <w:color w:val="000000"/>
          <w:sz w:val="22"/>
          <w:szCs w:val="22"/>
        </w:rPr>
        <w:t>FMK</w:t>
      </w:r>
      <w:r w:rsidRPr="00A375FA">
        <w:rPr>
          <w:rStyle w:val="normaltextrun"/>
          <w:rFonts w:asciiTheme="minorHAnsi" w:hAnsiTheme="minorHAnsi" w:cstheme="minorHAnsi"/>
          <w:color w:val="000000"/>
          <w:sz w:val="22"/>
          <w:szCs w:val="22"/>
        </w:rPr>
        <w:t xml:space="preserve"> centralizuje a dále distribuuje poptávky na spolupráci z komerčního i neziskového prostředí a projektově řídí významné spolupráce jako je např. projekt osvětové výstavy fotografií pro organizaci Za sklem na pomoc lidem s poruchou autistického spektra.</w:t>
      </w:r>
      <w:r w:rsidR="005660AE">
        <w:rPr>
          <w:rStyle w:val="normaltextrun"/>
          <w:rFonts w:asciiTheme="minorHAnsi" w:hAnsiTheme="minorHAnsi" w:cstheme="minorHAnsi"/>
          <w:color w:val="000000"/>
          <w:sz w:val="22"/>
          <w:szCs w:val="22"/>
        </w:rPr>
        <w:t xml:space="preserve"> </w:t>
      </w:r>
      <w:bookmarkEnd w:id="665"/>
      <w:r w:rsidR="005660AE">
        <w:rPr>
          <w:rStyle w:val="normaltextrun"/>
          <w:rFonts w:asciiTheme="minorHAnsi" w:hAnsiTheme="minorHAnsi" w:cstheme="minorHAnsi"/>
          <w:color w:val="000000"/>
          <w:sz w:val="22"/>
          <w:szCs w:val="22"/>
        </w:rPr>
        <w:t>J</w:t>
      </w:r>
      <w:r w:rsidRPr="00A375FA">
        <w:rPr>
          <w:rStyle w:val="normaltextrun"/>
          <w:rFonts w:asciiTheme="minorHAnsi" w:hAnsiTheme="minorHAnsi" w:cstheme="minorHAnsi"/>
          <w:color w:val="000000"/>
          <w:sz w:val="22"/>
          <w:szCs w:val="22"/>
        </w:rPr>
        <w:t xml:space="preserve">ako lídr v oblasti kulturních a kreativních odvětví se také pravidelně FMK účastní národní platformy KKO, jež je realizována pod taktovkou projektu Kreativní Česko. </w:t>
      </w:r>
      <w:r w:rsidRPr="00A375FA">
        <w:rPr>
          <w:rStyle w:val="spellingerror"/>
          <w:rFonts w:asciiTheme="minorHAnsi" w:hAnsiTheme="minorHAnsi" w:cstheme="minorHAnsi"/>
          <w:color w:val="000000"/>
          <w:sz w:val="22"/>
          <w:szCs w:val="22"/>
        </w:rPr>
        <w:t>Pravidelně</w:t>
      </w:r>
      <w:r w:rsidRPr="00A375FA">
        <w:rPr>
          <w:rStyle w:val="normaltextrun"/>
          <w:rFonts w:asciiTheme="minorHAnsi" w:hAnsiTheme="minorHAnsi" w:cstheme="minorHAnsi"/>
          <w:color w:val="000000"/>
          <w:sz w:val="22"/>
          <w:szCs w:val="22"/>
        </w:rPr>
        <w:t xml:space="preserve"> se zde potkávají </w:t>
      </w:r>
      <w:r w:rsidRPr="00A375FA">
        <w:rPr>
          <w:rStyle w:val="normaltextrun"/>
          <w:rFonts w:asciiTheme="minorHAnsi" w:hAnsiTheme="minorHAnsi" w:cstheme="minorHAnsi"/>
          <w:color w:val="000000"/>
          <w:sz w:val="22"/>
          <w:szCs w:val="22"/>
        </w:rPr>
        <w:lastRenderedPageBreak/>
        <w:t xml:space="preserve">zástupci napříč ČR, kteří aktivně diskutují trendy, potřeby a příležitosti kulturní politiky a </w:t>
      </w:r>
      <w:r w:rsidRPr="00A375FA">
        <w:rPr>
          <w:rStyle w:val="spellingerror"/>
          <w:rFonts w:asciiTheme="minorHAnsi" w:hAnsiTheme="minorHAnsi" w:cstheme="minorHAnsi"/>
          <w:color w:val="000000"/>
          <w:sz w:val="22"/>
          <w:szCs w:val="22"/>
        </w:rPr>
        <w:t>kreativních</w:t>
      </w:r>
      <w:r w:rsidRPr="00A375FA">
        <w:rPr>
          <w:rStyle w:val="normaltextrun"/>
          <w:rFonts w:asciiTheme="minorHAnsi" w:hAnsiTheme="minorHAnsi" w:cstheme="minorHAnsi"/>
          <w:color w:val="000000"/>
          <w:sz w:val="22"/>
          <w:szCs w:val="22"/>
        </w:rPr>
        <w:t xml:space="preserve"> odvětví.</w:t>
      </w:r>
      <w:r w:rsidRPr="00A375FA">
        <w:rPr>
          <w:rStyle w:val="eop"/>
          <w:rFonts w:asciiTheme="minorHAnsi" w:hAnsiTheme="minorHAnsi" w:cstheme="minorHAnsi"/>
          <w:color w:val="000000"/>
          <w:sz w:val="22"/>
          <w:szCs w:val="22"/>
          <w:shd w:val="clear" w:color="auto" w:fill="FFFFFF"/>
        </w:rPr>
        <w:t> </w:t>
      </w:r>
    </w:p>
    <w:p w14:paraId="0044A557" w14:textId="25C25981" w:rsidR="006F35BC" w:rsidRPr="00E20A0A" w:rsidRDefault="006F35BC" w:rsidP="00E20A0A">
      <w:pPr>
        <w:pStyle w:val="paragraph"/>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A375FA">
        <w:rPr>
          <w:rStyle w:val="normaltextrun"/>
          <w:rFonts w:asciiTheme="minorHAnsi" w:hAnsiTheme="minorHAnsi" w:cstheme="minorHAnsi"/>
          <w:color w:val="000000"/>
          <w:sz w:val="22"/>
          <w:szCs w:val="22"/>
        </w:rPr>
        <w:t xml:space="preserve">FMK se podílí na realizaci zakázek financovaných prostřednictvím inovačních a kreativních voucherů - příkladem jsou firmy DEKOR, FYSCON, spolupracuje se zahraničními smluvními partnery jako je </w:t>
      </w:r>
      <w:proofErr w:type="spellStart"/>
      <w:r w:rsidRPr="00A375FA">
        <w:rPr>
          <w:rStyle w:val="normaltextrun"/>
          <w:rFonts w:asciiTheme="minorHAnsi" w:hAnsiTheme="minorHAnsi" w:cstheme="minorHAnsi"/>
          <w:color w:val="000000"/>
          <w:sz w:val="22"/>
          <w:szCs w:val="22"/>
        </w:rPr>
        <w:t>KurzFilmAgentur</w:t>
      </w:r>
      <w:proofErr w:type="spellEnd"/>
      <w:r w:rsidRPr="00A375FA">
        <w:rPr>
          <w:rStyle w:val="normaltextrun"/>
          <w:rFonts w:asciiTheme="minorHAnsi" w:hAnsiTheme="minorHAnsi" w:cstheme="minorHAnsi"/>
          <w:color w:val="000000"/>
          <w:sz w:val="22"/>
          <w:szCs w:val="22"/>
        </w:rPr>
        <w:t xml:space="preserve"> Hamburg - </w:t>
      </w:r>
      <w:proofErr w:type="spellStart"/>
      <w:r w:rsidRPr="00A375FA">
        <w:rPr>
          <w:rStyle w:val="normaltextrun"/>
          <w:rFonts w:asciiTheme="minorHAnsi" w:hAnsiTheme="minorHAnsi" w:cstheme="minorHAnsi"/>
          <w:color w:val="000000"/>
          <w:sz w:val="22"/>
          <w:szCs w:val="22"/>
        </w:rPr>
        <w:t>License</w:t>
      </w:r>
      <w:proofErr w:type="spellEnd"/>
      <w:r w:rsidRPr="00A375FA">
        <w:rPr>
          <w:rStyle w:val="normaltextrun"/>
          <w:rFonts w:asciiTheme="minorHAnsi" w:hAnsiTheme="minorHAnsi" w:cstheme="minorHAnsi"/>
          <w:color w:val="000000"/>
          <w:sz w:val="22"/>
          <w:szCs w:val="22"/>
        </w:rPr>
        <w:t xml:space="preserve"> and </w:t>
      </w:r>
      <w:proofErr w:type="spellStart"/>
      <w:r w:rsidRPr="00A375FA">
        <w:rPr>
          <w:rStyle w:val="normaltextrun"/>
          <w:rFonts w:asciiTheme="minorHAnsi" w:hAnsiTheme="minorHAnsi" w:cstheme="minorHAnsi"/>
          <w:color w:val="000000"/>
          <w:sz w:val="22"/>
          <w:szCs w:val="22"/>
        </w:rPr>
        <w:t>of</w:t>
      </w:r>
      <w:proofErr w:type="spellEnd"/>
      <w:r w:rsidRPr="00A375FA">
        <w:rPr>
          <w:rStyle w:val="normaltextrun"/>
          <w:rFonts w:asciiTheme="minorHAnsi" w:hAnsiTheme="minorHAnsi" w:cstheme="minorHAnsi"/>
          <w:color w:val="000000"/>
          <w:sz w:val="22"/>
          <w:szCs w:val="22"/>
        </w:rPr>
        <w:t xml:space="preserve"> </w:t>
      </w:r>
      <w:proofErr w:type="spellStart"/>
      <w:r w:rsidRPr="00A375FA">
        <w:rPr>
          <w:rStyle w:val="normaltextrun"/>
          <w:rFonts w:asciiTheme="minorHAnsi" w:hAnsiTheme="minorHAnsi" w:cstheme="minorHAnsi"/>
          <w:color w:val="000000"/>
          <w:sz w:val="22"/>
          <w:szCs w:val="22"/>
        </w:rPr>
        <w:t>movie</w:t>
      </w:r>
      <w:proofErr w:type="spellEnd"/>
      <w:r w:rsidRPr="00A375FA">
        <w:rPr>
          <w:rStyle w:val="normaltextrun"/>
          <w:rFonts w:asciiTheme="minorHAnsi" w:hAnsiTheme="minorHAnsi" w:cstheme="minorHAnsi"/>
          <w:color w:val="000000"/>
          <w:sz w:val="22"/>
          <w:szCs w:val="22"/>
        </w:rPr>
        <w:t xml:space="preserve"> </w:t>
      </w:r>
      <w:r w:rsidR="00B34EC0">
        <w:rPr>
          <w:rStyle w:val="normaltextrun"/>
          <w:rFonts w:asciiTheme="minorHAnsi" w:hAnsiTheme="minorHAnsi" w:cstheme="minorHAnsi"/>
          <w:color w:val="000000"/>
          <w:sz w:val="22"/>
          <w:szCs w:val="22"/>
        </w:rPr>
        <w:t>„</w:t>
      </w:r>
      <w:proofErr w:type="spellStart"/>
      <w:r w:rsidRPr="00A375FA">
        <w:rPr>
          <w:rStyle w:val="normaltextrun"/>
          <w:rFonts w:asciiTheme="minorHAnsi" w:hAnsiTheme="minorHAnsi" w:cstheme="minorHAnsi"/>
          <w:color w:val="000000"/>
          <w:sz w:val="22"/>
          <w:szCs w:val="22"/>
        </w:rPr>
        <w:t>Awaker</w:t>
      </w:r>
      <w:proofErr w:type="spellEnd"/>
      <w:r w:rsidR="0000574F">
        <w:rPr>
          <w:rStyle w:val="normaltextrun"/>
          <w:rFonts w:asciiTheme="minorHAnsi" w:hAnsiTheme="minorHAnsi" w:cstheme="minorHAnsi"/>
          <w:color w:val="000000"/>
          <w:sz w:val="22"/>
          <w:szCs w:val="22"/>
        </w:rPr>
        <w:t>“</w:t>
      </w:r>
      <w:r w:rsidRPr="00A375FA">
        <w:rPr>
          <w:rStyle w:val="normaltextrun"/>
          <w:rFonts w:asciiTheme="minorHAnsi" w:hAnsiTheme="minorHAnsi" w:cstheme="minorHAnsi"/>
          <w:color w:val="000000"/>
          <w:sz w:val="22"/>
          <w:szCs w:val="22"/>
        </w:rPr>
        <w:t xml:space="preserve"> či DRUŠTVO ZA OŽIVLJANJE- Licence </w:t>
      </w:r>
      <w:proofErr w:type="spellStart"/>
      <w:r w:rsidRPr="00A375FA">
        <w:rPr>
          <w:rStyle w:val="normaltextrun"/>
          <w:rFonts w:asciiTheme="minorHAnsi" w:hAnsiTheme="minorHAnsi" w:cstheme="minorHAnsi"/>
          <w:color w:val="000000"/>
          <w:sz w:val="22"/>
          <w:szCs w:val="22"/>
        </w:rPr>
        <w:t>fee</w:t>
      </w:r>
      <w:proofErr w:type="spellEnd"/>
      <w:r w:rsidRPr="00A375FA">
        <w:rPr>
          <w:rStyle w:val="normaltextrun"/>
          <w:rFonts w:asciiTheme="minorHAnsi" w:hAnsiTheme="minorHAnsi" w:cstheme="minorHAnsi"/>
          <w:color w:val="000000"/>
          <w:sz w:val="22"/>
          <w:szCs w:val="22"/>
        </w:rPr>
        <w:t xml:space="preserve"> </w:t>
      </w:r>
      <w:proofErr w:type="spellStart"/>
      <w:r w:rsidRPr="00A375FA">
        <w:rPr>
          <w:rStyle w:val="normaltextrun"/>
          <w:rFonts w:asciiTheme="minorHAnsi" w:hAnsiTheme="minorHAnsi" w:cstheme="minorHAnsi"/>
          <w:color w:val="000000"/>
          <w:sz w:val="22"/>
          <w:szCs w:val="22"/>
        </w:rPr>
        <w:t>for</w:t>
      </w:r>
      <w:proofErr w:type="spellEnd"/>
      <w:r w:rsidRPr="00A375FA">
        <w:rPr>
          <w:rStyle w:val="normaltextrun"/>
          <w:rFonts w:asciiTheme="minorHAnsi" w:hAnsiTheme="minorHAnsi" w:cstheme="minorHAnsi"/>
          <w:color w:val="000000"/>
          <w:sz w:val="22"/>
          <w:szCs w:val="22"/>
        </w:rPr>
        <w:t xml:space="preserve"> </w:t>
      </w:r>
      <w:proofErr w:type="spellStart"/>
      <w:r w:rsidRPr="00A375FA">
        <w:rPr>
          <w:rStyle w:val="normaltextrun"/>
          <w:rFonts w:asciiTheme="minorHAnsi" w:hAnsiTheme="minorHAnsi" w:cstheme="minorHAnsi"/>
          <w:color w:val="000000"/>
          <w:sz w:val="22"/>
          <w:szCs w:val="22"/>
        </w:rPr>
        <w:t>movie</w:t>
      </w:r>
      <w:proofErr w:type="spellEnd"/>
      <w:r w:rsidRPr="00A375FA">
        <w:rPr>
          <w:rStyle w:val="normaltextrun"/>
          <w:rFonts w:asciiTheme="minorHAnsi" w:hAnsiTheme="minorHAnsi" w:cstheme="minorHAnsi"/>
          <w:color w:val="000000"/>
          <w:sz w:val="22"/>
          <w:szCs w:val="22"/>
        </w:rPr>
        <w:t xml:space="preserve"> </w:t>
      </w:r>
      <w:r w:rsidR="00B34EC0">
        <w:rPr>
          <w:rStyle w:val="normaltextrun"/>
          <w:rFonts w:asciiTheme="minorHAnsi" w:hAnsiTheme="minorHAnsi" w:cstheme="minorHAnsi"/>
          <w:color w:val="000000"/>
          <w:sz w:val="22"/>
          <w:szCs w:val="22"/>
        </w:rPr>
        <w:t>„</w:t>
      </w:r>
      <w:r w:rsidRPr="00A375FA">
        <w:rPr>
          <w:rStyle w:val="normaltextrun"/>
          <w:rFonts w:asciiTheme="minorHAnsi" w:hAnsiTheme="minorHAnsi" w:cstheme="minorHAnsi"/>
          <w:color w:val="000000"/>
          <w:sz w:val="22"/>
          <w:szCs w:val="22"/>
        </w:rPr>
        <w:t xml:space="preserve">Cloudy”, řeší smluvní výzkum, který proběhl příkladně pro firmy </w:t>
      </w:r>
      <w:proofErr w:type="spellStart"/>
      <w:r w:rsidRPr="00A375FA">
        <w:rPr>
          <w:rStyle w:val="normaltextrun"/>
          <w:rFonts w:asciiTheme="minorHAnsi" w:hAnsiTheme="minorHAnsi" w:cstheme="minorHAnsi"/>
          <w:color w:val="000000"/>
          <w:sz w:val="22"/>
          <w:szCs w:val="22"/>
        </w:rPr>
        <w:t>Industry</w:t>
      </w:r>
      <w:proofErr w:type="spellEnd"/>
      <w:r w:rsidRPr="00A375FA">
        <w:rPr>
          <w:rStyle w:val="normaltextrun"/>
          <w:rFonts w:asciiTheme="minorHAnsi" w:hAnsiTheme="minorHAnsi" w:cstheme="minorHAnsi"/>
          <w:color w:val="000000"/>
          <w:sz w:val="22"/>
          <w:szCs w:val="22"/>
        </w:rPr>
        <w:t xml:space="preserve"> Servis ZK, a.s. (Orientační systém a prostorové řešení Průmyslová zóna Holešov), </w:t>
      </w:r>
      <w:proofErr w:type="spellStart"/>
      <w:r w:rsidRPr="00A375FA">
        <w:rPr>
          <w:rStyle w:val="normaltextrun"/>
          <w:rFonts w:asciiTheme="minorHAnsi" w:hAnsiTheme="minorHAnsi" w:cstheme="minorHAnsi"/>
          <w:color w:val="000000"/>
          <w:sz w:val="22"/>
          <w:szCs w:val="22"/>
        </w:rPr>
        <w:t>Industry</w:t>
      </w:r>
      <w:proofErr w:type="spellEnd"/>
      <w:r w:rsidRPr="00A375FA">
        <w:rPr>
          <w:rStyle w:val="normaltextrun"/>
          <w:rFonts w:asciiTheme="minorHAnsi" w:hAnsiTheme="minorHAnsi" w:cstheme="minorHAnsi"/>
          <w:color w:val="000000"/>
          <w:sz w:val="22"/>
          <w:szCs w:val="22"/>
        </w:rPr>
        <w:t> Servis ZK, a.s. (Komunikační strategie Zlínského kraje) a další. Rovněž vznikají zakázky v rámci vzdělávacích aktivit studentů a doplňkové činnosti FMK, příkladem je Agentura pro podporu podnikání a investic CzechInvest, Národní zemědělské muzeum, Obec Veselá, Obec Pozlovice, Statutární město Zlín, Zlínský kraj, </w:t>
      </w:r>
      <w:proofErr w:type="spellStart"/>
      <w:r w:rsidRPr="00A375FA">
        <w:rPr>
          <w:rStyle w:val="normaltextrun"/>
          <w:rFonts w:asciiTheme="minorHAnsi" w:hAnsiTheme="minorHAnsi" w:cstheme="minorHAnsi"/>
          <w:color w:val="000000"/>
          <w:sz w:val="22"/>
          <w:szCs w:val="22"/>
        </w:rPr>
        <w:t>Corston@William</w:t>
      </w:r>
      <w:proofErr w:type="spellEnd"/>
      <w:r w:rsidRPr="00A375FA">
        <w:rPr>
          <w:rStyle w:val="normaltextrun"/>
          <w:rFonts w:asciiTheme="minorHAnsi" w:hAnsiTheme="minorHAnsi" w:cstheme="minorHAnsi"/>
          <w:color w:val="000000"/>
          <w:sz w:val="22"/>
          <w:szCs w:val="22"/>
        </w:rPr>
        <w:t xml:space="preserve"> s.r.o., </w:t>
      </w:r>
      <w:proofErr w:type="spellStart"/>
      <w:r w:rsidRPr="00A375FA">
        <w:rPr>
          <w:rStyle w:val="normaltextrun"/>
          <w:rFonts w:asciiTheme="minorHAnsi" w:hAnsiTheme="minorHAnsi" w:cstheme="minorHAnsi"/>
          <w:color w:val="000000"/>
          <w:sz w:val="22"/>
          <w:szCs w:val="22"/>
        </w:rPr>
        <w:t>Richvalsky</w:t>
      </w:r>
      <w:proofErr w:type="spellEnd"/>
      <w:r w:rsidRPr="00A375FA">
        <w:rPr>
          <w:rStyle w:val="normaltextrun"/>
          <w:rFonts w:asciiTheme="minorHAnsi" w:hAnsiTheme="minorHAnsi" w:cstheme="minorHAnsi"/>
          <w:color w:val="000000"/>
          <w:sz w:val="22"/>
          <w:szCs w:val="22"/>
        </w:rPr>
        <w:t xml:space="preserve"> </w:t>
      </w:r>
      <w:proofErr w:type="spellStart"/>
      <w:r w:rsidRPr="00A375FA">
        <w:rPr>
          <w:rStyle w:val="normaltextrun"/>
          <w:rFonts w:asciiTheme="minorHAnsi" w:hAnsiTheme="minorHAnsi" w:cstheme="minorHAnsi"/>
          <w:color w:val="000000"/>
          <w:sz w:val="22"/>
          <w:szCs w:val="22"/>
        </w:rPr>
        <w:t>manufacturing</w:t>
      </w:r>
      <w:proofErr w:type="spellEnd"/>
      <w:r w:rsidRPr="00A375FA">
        <w:rPr>
          <w:rStyle w:val="normaltextrun"/>
          <w:rFonts w:asciiTheme="minorHAnsi" w:hAnsiTheme="minorHAnsi" w:cstheme="minorHAnsi"/>
          <w:color w:val="000000"/>
          <w:sz w:val="22"/>
          <w:szCs w:val="22"/>
        </w:rPr>
        <w:t xml:space="preserve"> s.r.o. a řada dalších. Souhrnně lze výkony v této oblasti dohledat ve Výročních zprávách </w:t>
      </w:r>
      <w:r w:rsidR="00566D2A">
        <w:rPr>
          <w:rStyle w:val="normaltextrun"/>
          <w:rFonts w:asciiTheme="minorHAnsi" w:hAnsiTheme="minorHAnsi" w:cstheme="minorHAnsi"/>
          <w:color w:val="000000"/>
          <w:sz w:val="22"/>
          <w:szCs w:val="22"/>
        </w:rPr>
        <w:br/>
      </w:r>
      <w:r w:rsidR="00DE4949">
        <w:rPr>
          <w:rStyle w:val="normaltextrun"/>
          <w:rFonts w:asciiTheme="minorHAnsi" w:hAnsiTheme="minorHAnsi" w:cstheme="minorHAnsi"/>
          <w:color w:val="000000"/>
          <w:sz w:val="22"/>
          <w:szCs w:val="22"/>
        </w:rPr>
        <w:t xml:space="preserve">o činnosti FMK </w:t>
      </w:r>
      <w:r w:rsidRPr="00A375FA">
        <w:rPr>
          <w:rStyle w:val="normaltextrun"/>
          <w:rFonts w:asciiTheme="minorHAnsi" w:hAnsiTheme="minorHAnsi" w:cstheme="minorHAnsi"/>
          <w:color w:val="000000"/>
          <w:sz w:val="22"/>
          <w:szCs w:val="22"/>
        </w:rPr>
        <w:t>za roky 2017-2021.</w:t>
      </w:r>
    </w:p>
    <w:p w14:paraId="6487AA68" w14:textId="152A23E9" w:rsidR="006F35BC" w:rsidRPr="00A375FA" w:rsidRDefault="006F35BC" w:rsidP="006F35BC">
      <w:pPr>
        <w:pStyle w:val="Odstavecseseznamem"/>
        <w:spacing w:after="120"/>
        <w:ind w:left="425"/>
        <w:contextualSpacing w:val="0"/>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Studenti FMK se účastní soutěže POPAI ČR</w:t>
      </w:r>
      <w:r w:rsidRPr="00A375FA">
        <w:rPr>
          <w:rStyle w:val="Znakapoznpodarou"/>
          <w:rFonts w:asciiTheme="minorHAnsi" w:hAnsiTheme="minorHAnsi" w:cstheme="minorHAnsi"/>
          <w:color w:val="000000"/>
          <w:sz w:val="22"/>
          <w:szCs w:val="22"/>
        </w:rPr>
        <w:footnoteReference w:id="47"/>
      </w:r>
      <w:r w:rsidRPr="00A375FA">
        <w:rPr>
          <w:rFonts w:asciiTheme="minorHAnsi" w:hAnsiTheme="minorHAnsi" w:cstheme="minorHAnsi"/>
          <w:color w:val="000000"/>
          <w:sz w:val="22"/>
          <w:szCs w:val="22"/>
        </w:rPr>
        <w:t xml:space="preserve">, která je odbornou asociací vyhledávající uplatnění talentovaných studentů. Úzká spolupráce je navázána s řadou firem, které se zapojují do aktivit FMK </w:t>
      </w:r>
      <w:r w:rsidR="0058338C">
        <w:rPr>
          <w:rFonts w:asciiTheme="minorHAnsi" w:hAnsiTheme="minorHAnsi" w:cstheme="minorHAnsi"/>
          <w:color w:val="000000"/>
          <w:sz w:val="22"/>
          <w:szCs w:val="22"/>
        </w:rPr>
        <w:br/>
      </w:r>
      <w:r w:rsidRPr="00A375FA">
        <w:rPr>
          <w:rFonts w:asciiTheme="minorHAnsi" w:hAnsiTheme="minorHAnsi" w:cstheme="minorHAnsi"/>
          <w:color w:val="000000"/>
          <w:sz w:val="22"/>
          <w:szCs w:val="22"/>
        </w:rPr>
        <w:t xml:space="preserve">a nabízí studentům možnost stáží a odborných praxí. Mnoho firem spolupracuje s FMK v rámci projektů Komunikační agentury (dále jen „KOMAG“), zejména při realizaci projektu </w:t>
      </w:r>
      <w:proofErr w:type="spellStart"/>
      <w:r w:rsidRPr="00A375FA">
        <w:rPr>
          <w:rFonts w:asciiTheme="minorHAnsi" w:hAnsiTheme="minorHAnsi" w:cstheme="minorHAnsi"/>
          <w:color w:val="000000"/>
          <w:sz w:val="22"/>
          <w:szCs w:val="22"/>
        </w:rPr>
        <w:t>Zlin</w:t>
      </w:r>
      <w:proofErr w:type="spellEnd"/>
      <w:r w:rsidRPr="00A375FA">
        <w:rPr>
          <w:rFonts w:asciiTheme="minorHAnsi" w:hAnsiTheme="minorHAnsi" w:cstheme="minorHAnsi"/>
          <w:color w:val="000000"/>
          <w:sz w:val="22"/>
          <w:szCs w:val="22"/>
        </w:rPr>
        <w:t xml:space="preserve"> Design </w:t>
      </w:r>
      <w:proofErr w:type="spellStart"/>
      <w:r w:rsidRPr="00A375FA">
        <w:rPr>
          <w:rFonts w:asciiTheme="minorHAnsi" w:hAnsiTheme="minorHAnsi" w:cstheme="minorHAnsi"/>
          <w:color w:val="000000"/>
          <w:sz w:val="22"/>
          <w:szCs w:val="22"/>
        </w:rPr>
        <w:t>Week</w:t>
      </w:r>
      <w:proofErr w:type="spellEnd"/>
      <w:r w:rsidRPr="00A375FA">
        <w:rPr>
          <w:rFonts w:asciiTheme="minorHAnsi" w:hAnsiTheme="minorHAnsi" w:cstheme="minorHAnsi"/>
          <w:color w:val="000000"/>
          <w:sz w:val="22"/>
          <w:szCs w:val="22"/>
        </w:rPr>
        <w:t xml:space="preserve"> </w:t>
      </w:r>
      <w:r w:rsidRPr="00A375FA">
        <w:rPr>
          <w:rStyle w:val="normaltextrun"/>
          <w:rFonts w:asciiTheme="minorHAnsi" w:hAnsiTheme="minorHAnsi" w:cstheme="minorHAnsi"/>
          <w:bCs/>
          <w:color w:val="000000"/>
          <w:sz w:val="22"/>
          <w:szCs w:val="22"/>
          <w:shd w:val="clear" w:color="auto" w:fill="FFFFFF"/>
        </w:rPr>
        <w:t>(dále jen „ZDW“)</w:t>
      </w:r>
      <w:r w:rsidRPr="00A375FA">
        <w:rPr>
          <w:rFonts w:asciiTheme="minorHAnsi" w:hAnsiTheme="minorHAnsi" w:cstheme="minorHAnsi"/>
          <w:color w:val="000000"/>
          <w:sz w:val="22"/>
          <w:szCs w:val="22"/>
        </w:rPr>
        <w:t xml:space="preserve">. Přehled spolupráce s praxí uvádí v daných letech Výroční zprávy </w:t>
      </w:r>
      <w:r w:rsidR="00470FD8">
        <w:rPr>
          <w:rFonts w:asciiTheme="minorHAnsi" w:hAnsiTheme="minorHAnsi" w:cstheme="minorHAnsi"/>
          <w:color w:val="000000"/>
          <w:sz w:val="22"/>
          <w:szCs w:val="22"/>
        </w:rPr>
        <w:t xml:space="preserve">o činnosti </w:t>
      </w:r>
      <w:r w:rsidRPr="00A375FA">
        <w:rPr>
          <w:rFonts w:asciiTheme="minorHAnsi" w:hAnsiTheme="minorHAnsi" w:cstheme="minorHAnsi"/>
          <w:color w:val="000000"/>
          <w:sz w:val="22"/>
          <w:szCs w:val="22"/>
        </w:rPr>
        <w:t>FMK</w:t>
      </w:r>
      <w:r w:rsidRPr="00A375FA">
        <w:rPr>
          <w:rStyle w:val="Znakapoznpodarou"/>
          <w:rFonts w:asciiTheme="minorHAnsi" w:hAnsiTheme="minorHAnsi" w:cstheme="minorHAnsi"/>
          <w:color w:val="000000"/>
          <w:sz w:val="22"/>
          <w:szCs w:val="22"/>
        </w:rPr>
        <w:footnoteReference w:id="48"/>
      </w:r>
      <w:r w:rsidRPr="00A375FA">
        <w:rPr>
          <w:rFonts w:asciiTheme="minorHAnsi" w:hAnsiTheme="minorHAnsi" w:cstheme="minorHAnsi"/>
          <w:color w:val="000000"/>
          <w:sz w:val="22"/>
          <w:szCs w:val="22"/>
        </w:rPr>
        <w:t xml:space="preserve">. Odborníci </w:t>
      </w:r>
      <w:r w:rsidR="00470FD8">
        <w:rPr>
          <w:rFonts w:asciiTheme="minorHAnsi" w:hAnsiTheme="minorHAnsi" w:cstheme="minorHAnsi"/>
          <w:color w:val="000000"/>
          <w:sz w:val="22"/>
          <w:szCs w:val="22"/>
        </w:rPr>
        <w:br/>
      </w:r>
      <w:r w:rsidRPr="00A375FA">
        <w:rPr>
          <w:rFonts w:asciiTheme="minorHAnsi" w:hAnsiTheme="minorHAnsi" w:cstheme="minorHAnsi"/>
          <w:color w:val="000000"/>
          <w:sz w:val="22"/>
          <w:szCs w:val="22"/>
        </w:rPr>
        <w:t>z praxe jsou členy hodnot</w:t>
      </w:r>
      <w:r w:rsidR="00470FD8">
        <w:rPr>
          <w:rFonts w:asciiTheme="minorHAnsi" w:hAnsiTheme="minorHAnsi" w:cstheme="minorHAnsi"/>
          <w:color w:val="000000"/>
          <w:sz w:val="22"/>
          <w:szCs w:val="22"/>
        </w:rPr>
        <w:t>i</w:t>
      </w:r>
      <w:r w:rsidRPr="00A375FA">
        <w:rPr>
          <w:rFonts w:asciiTheme="minorHAnsi" w:hAnsiTheme="minorHAnsi" w:cstheme="minorHAnsi"/>
          <w:color w:val="000000"/>
          <w:sz w:val="22"/>
          <w:szCs w:val="22"/>
        </w:rPr>
        <w:t>cích komisí při státních závěrečných zkouškách a podílí se také na výuce. Většina akademických pracovníků jsou OSVČ a působí jako tvůrci v profesionálním prostředí.</w:t>
      </w:r>
    </w:p>
    <w:p w14:paraId="43A153A4" w14:textId="6BFD3FC3" w:rsidR="006F35BC" w:rsidRPr="00A375FA" w:rsidRDefault="006F35BC" w:rsidP="006F35BC">
      <w:pPr>
        <w:pStyle w:val="Odstavecseseznamem"/>
        <w:spacing w:after="120"/>
        <w:ind w:left="425"/>
        <w:contextualSpacing w:val="0"/>
        <w:jc w:val="both"/>
        <w:rPr>
          <w:rStyle w:val="normaltextrun"/>
          <w:rFonts w:asciiTheme="minorHAnsi" w:hAnsiTheme="minorHAnsi" w:cstheme="minorHAnsi"/>
          <w:bCs/>
          <w:color w:val="000000"/>
          <w:sz w:val="22"/>
          <w:szCs w:val="22"/>
          <w:shd w:val="clear" w:color="auto" w:fill="FFFFFF"/>
        </w:rPr>
      </w:pPr>
      <w:r w:rsidRPr="00A375FA">
        <w:rPr>
          <w:rStyle w:val="normaltextrun"/>
          <w:rFonts w:asciiTheme="minorHAnsi" w:hAnsiTheme="minorHAnsi" w:cstheme="minorHAnsi"/>
          <w:bCs/>
          <w:color w:val="000000"/>
          <w:sz w:val="22"/>
          <w:szCs w:val="22"/>
          <w:shd w:val="clear" w:color="auto" w:fill="FFFFFF"/>
        </w:rPr>
        <w:t xml:space="preserve">FMK rovněž generuje významné výsledky aplikovaného výzkumu s jiným než ekonomickým dopadem na společnost. Studenti se pravidelně účastní akci, jako je </w:t>
      </w:r>
      <w:proofErr w:type="spellStart"/>
      <w:r w:rsidRPr="00A375FA">
        <w:rPr>
          <w:rStyle w:val="normaltextrun"/>
          <w:rFonts w:asciiTheme="minorHAnsi" w:hAnsiTheme="minorHAnsi" w:cstheme="minorHAnsi"/>
          <w:bCs/>
          <w:color w:val="000000"/>
          <w:sz w:val="22"/>
          <w:szCs w:val="22"/>
          <w:shd w:val="clear" w:color="auto" w:fill="FFFFFF"/>
        </w:rPr>
        <w:t>Designblok</w:t>
      </w:r>
      <w:proofErr w:type="spellEnd"/>
      <w:r w:rsidRPr="00A375FA">
        <w:rPr>
          <w:rStyle w:val="normaltextrun"/>
          <w:rFonts w:asciiTheme="minorHAnsi" w:hAnsiTheme="minorHAnsi" w:cstheme="minorHAnsi"/>
          <w:bCs/>
          <w:color w:val="000000"/>
          <w:sz w:val="22"/>
          <w:szCs w:val="22"/>
          <w:shd w:val="clear" w:color="auto" w:fill="FFFFFF"/>
        </w:rPr>
        <w:t>, Milano Design </w:t>
      </w:r>
      <w:proofErr w:type="spellStart"/>
      <w:r w:rsidRPr="00A375FA">
        <w:rPr>
          <w:rStyle w:val="normaltextrun"/>
          <w:rFonts w:asciiTheme="minorHAnsi" w:hAnsiTheme="minorHAnsi" w:cstheme="minorHAnsi"/>
          <w:bCs/>
          <w:color w:val="000000"/>
          <w:sz w:val="22"/>
          <w:szCs w:val="22"/>
          <w:shd w:val="clear" w:color="auto" w:fill="FFFFFF"/>
        </w:rPr>
        <w:t>Week</w:t>
      </w:r>
      <w:proofErr w:type="spellEnd"/>
      <w:r w:rsidRPr="00A375FA">
        <w:rPr>
          <w:rStyle w:val="normaltextrun"/>
          <w:rFonts w:asciiTheme="minorHAnsi" w:hAnsiTheme="minorHAnsi" w:cstheme="minorHAnsi"/>
          <w:bCs/>
          <w:color w:val="000000"/>
          <w:sz w:val="22"/>
          <w:szCs w:val="22"/>
          <w:shd w:val="clear" w:color="auto" w:fill="FFFFFF"/>
        </w:rPr>
        <w:t xml:space="preserve">, ZDW, </w:t>
      </w:r>
      <w:r w:rsidR="00D75FE7" w:rsidRPr="00A375FA">
        <w:rPr>
          <w:rStyle w:val="normaltextrun"/>
          <w:rFonts w:asciiTheme="minorHAnsi" w:hAnsiTheme="minorHAnsi" w:cstheme="minorHAnsi"/>
          <w:bCs/>
          <w:color w:val="000000"/>
          <w:sz w:val="22"/>
          <w:szCs w:val="22"/>
          <w:shd w:val="clear" w:color="auto" w:fill="FFFFFF"/>
        </w:rPr>
        <w:t>či Design</w:t>
      </w:r>
      <w:r w:rsidRPr="00A375FA">
        <w:rPr>
          <w:rStyle w:val="normaltextrun"/>
          <w:rFonts w:asciiTheme="minorHAnsi" w:hAnsiTheme="minorHAnsi" w:cstheme="minorHAnsi"/>
          <w:bCs/>
          <w:color w:val="000000"/>
          <w:sz w:val="22"/>
          <w:szCs w:val="22"/>
          <w:shd w:val="clear" w:color="auto" w:fill="FFFFFF"/>
        </w:rPr>
        <w:t xml:space="preserve"> na hranici, které zprostředkovávají možnost prezentace kvalitních tvůrčích výstupů. Projekt Diplomky umožňuje studentům magisterského stupně vystavit absolventské práce. Z hlediska naplňování třetí role univerzity jsou významné Projekty neziskového sektoru. V roce 2022 studenti FMK zorganizovali prodej vlastních děl a výtěžek zaslali na podporu Ukrajině. Akademičtí pracovníci z ateliéru Produktov</w:t>
      </w:r>
      <w:r w:rsidR="00E52D7F">
        <w:rPr>
          <w:rStyle w:val="normaltextrun"/>
          <w:rFonts w:asciiTheme="minorHAnsi" w:hAnsiTheme="minorHAnsi" w:cstheme="minorHAnsi"/>
          <w:bCs/>
          <w:color w:val="000000"/>
          <w:sz w:val="22"/>
          <w:szCs w:val="22"/>
          <w:shd w:val="clear" w:color="auto" w:fill="FFFFFF"/>
        </w:rPr>
        <w:t>ý</w:t>
      </w:r>
      <w:r w:rsidRPr="00A375FA">
        <w:rPr>
          <w:rStyle w:val="normaltextrun"/>
          <w:rFonts w:asciiTheme="minorHAnsi" w:hAnsiTheme="minorHAnsi" w:cstheme="minorHAnsi"/>
          <w:bCs/>
          <w:color w:val="000000"/>
          <w:sz w:val="22"/>
          <w:szCs w:val="22"/>
          <w:shd w:val="clear" w:color="auto" w:fill="FFFFFF"/>
        </w:rPr>
        <w:t xml:space="preserve"> design již desátým rokem organizují sympózium Panta </w:t>
      </w:r>
      <w:proofErr w:type="spellStart"/>
      <w:r w:rsidRPr="00A375FA">
        <w:rPr>
          <w:rStyle w:val="normaltextrun"/>
          <w:rFonts w:asciiTheme="minorHAnsi" w:hAnsiTheme="minorHAnsi" w:cstheme="minorHAnsi"/>
          <w:bCs/>
          <w:color w:val="000000"/>
          <w:sz w:val="22"/>
          <w:szCs w:val="22"/>
          <w:shd w:val="clear" w:color="auto" w:fill="FFFFFF"/>
        </w:rPr>
        <w:t>rhei</w:t>
      </w:r>
      <w:proofErr w:type="spellEnd"/>
      <w:r w:rsidRPr="00A375FA">
        <w:rPr>
          <w:rStyle w:val="normaltextrun"/>
          <w:rFonts w:asciiTheme="minorHAnsi" w:hAnsiTheme="minorHAnsi" w:cstheme="minorHAnsi"/>
          <w:bCs/>
          <w:color w:val="000000"/>
          <w:sz w:val="22"/>
          <w:szCs w:val="22"/>
          <w:shd w:val="clear" w:color="auto" w:fill="FFFFFF"/>
        </w:rPr>
        <w:t>. Celoročně probíhají tematicky zaměřené výstavy, které prezentují tvůrčí činnost studentů i akademi</w:t>
      </w:r>
      <w:r w:rsidR="00E52D7F">
        <w:rPr>
          <w:rStyle w:val="normaltextrun"/>
          <w:rFonts w:asciiTheme="minorHAnsi" w:hAnsiTheme="minorHAnsi" w:cstheme="minorHAnsi"/>
          <w:bCs/>
          <w:color w:val="000000"/>
          <w:sz w:val="22"/>
          <w:szCs w:val="22"/>
          <w:shd w:val="clear" w:color="auto" w:fill="FFFFFF"/>
        </w:rPr>
        <w:t>ckých pracovníků</w:t>
      </w:r>
      <w:r w:rsidRPr="00A375FA">
        <w:rPr>
          <w:rStyle w:val="normaltextrun"/>
          <w:rFonts w:asciiTheme="minorHAnsi" w:hAnsiTheme="minorHAnsi" w:cstheme="minorHAnsi"/>
          <w:bCs/>
          <w:color w:val="000000"/>
          <w:sz w:val="22"/>
          <w:szCs w:val="22"/>
          <w:shd w:val="clear" w:color="auto" w:fill="FFFFFF"/>
        </w:rPr>
        <w:t xml:space="preserve"> doma i v zahraničí. Nezastupitelnou pozici plní fakultní galerie G18. </w:t>
      </w:r>
    </w:p>
    <w:p w14:paraId="6D07DED4" w14:textId="0071B58B" w:rsidR="00E52D7F" w:rsidRPr="00B418E3" w:rsidRDefault="00E52D7F" w:rsidP="00817F9C">
      <w:pPr>
        <w:pStyle w:val="Odstavecseseznamem"/>
        <w:spacing w:after="120"/>
        <w:ind w:left="425"/>
        <w:jc w:val="both"/>
        <w:rPr>
          <w:lang w:eastAsia="en-US"/>
        </w:rPr>
      </w:pPr>
      <w:r>
        <w:rPr>
          <w:rFonts w:asciiTheme="minorHAnsi" w:hAnsiTheme="minorHAnsi" w:cstheme="minorHAnsi"/>
          <w:sz w:val="22"/>
          <w:szCs w:val="22"/>
        </w:rPr>
        <w:t>Ateliér</w:t>
      </w:r>
      <w:r w:rsidRPr="00A375FA">
        <w:rPr>
          <w:rFonts w:asciiTheme="minorHAnsi" w:hAnsiTheme="minorHAnsi" w:cstheme="minorHAnsi"/>
          <w:sz w:val="22"/>
          <w:szCs w:val="22"/>
        </w:rPr>
        <w:t xml:space="preserve"> </w:t>
      </w:r>
      <w:r w:rsidR="006F35BC" w:rsidRPr="00A375FA">
        <w:rPr>
          <w:rFonts w:asciiTheme="minorHAnsi" w:hAnsiTheme="minorHAnsi" w:cstheme="minorHAnsi"/>
          <w:sz w:val="22"/>
          <w:szCs w:val="22"/>
        </w:rPr>
        <w:t>KODK bude cíleně komunikovat s firmami, klastry, profesními asociacemi a dalšími odborníky z </w:t>
      </w:r>
      <w:r w:rsidR="006F35BC" w:rsidRPr="00E52D7F">
        <w:rPr>
          <w:rFonts w:asciiTheme="minorHAnsi" w:hAnsiTheme="minorHAnsi" w:cstheme="minorHAnsi"/>
          <w:sz w:val="22"/>
          <w:szCs w:val="22"/>
        </w:rPr>
        <w:t>praxe, aby zajistil profil absolventa odpovídající požadavkům současného trhu.</w:t>
      </w:r>
    </w:p>
    <w:p w14:paraId="7F4A12C4" w14:textId="77777777" w:rsidR="006F35BC" w:rsidRPr="00B418E3" w:rsidRDefault="006F35BC" w:rsidP="006F35BC">
      <w:pPr>
        <w:pStyle w:val="Nadpis3"/>
        <w:numPr>
          <w:ilvl w:val="0"/>
          <w:numId w:val="0"/>
        </w:numPr>
        <w:rPr>
          <w:sz w:val="22"/>
          <w:szCs w:val="22"/>
        </w:rPr>
      </w:pPr>
      <w:bookmarkStart w:id="666" w:name="_Hlk116459600"/>
      <w:bookmarkEnd w:id="664"/>
    </w:p>
    <w:p w14:paraId="57BEE2F6" w14:textId="77777777" w:rsidR="006F35BC" w:rsidRPr="000855AE" w:rsidRDefault="006F35BC" w:rsidP="006F35BC">
      <w:pPr>
        <w:pStyle w:val="Nadpis3"/>
      </w:pPr>
      <w:r w:rsidRPr="00B418E3">
        <w:rPr>
          <w:sz w:val="22"/>
          <w:szCs w:val="22"/>
        </w:rPr>
        <w:t>Mezinárodní</w:t>
      </w:r>
      <w:r>
        <w:t xml:space="preserve"> rozměr studijního programu</w:t>
      </w:r>
    </w:p>
    <w:p w14:paraId="5115D7A6" w14:textId="77777777" w:rsidR="006F35BC" w:rsidRPr="00B418E3" w:rsidRDefault="006F35BC" w:rsidP="00B418E3">
      <w:pPr>
        <w:spacing w:before="120" w:after="120"/>
        <w:ind w:left="2829" w:firstLine="709"/>
        <w:jc w:val="both"/>
        <w:rPr>
          <w:rFonts w:asciiTheme="minorHAnsi" w:hAnsiTheme="minorHAnsi"/>
          <w:sz w:val="22"/>
          <w:szCs w:val="22"/>
        </w:rPr>
      </w:pPr>
      <w:bookmarkStart w:id="667" w:name="_Hlk114751636"/>
      <w:r w:rsidRPr="00B418E3">
        <w:rPr>
          <w:rFonts w:asciiTheme="minorHAnsi" w:hAnsiTheme="minorHAnsi"/>
          <w:sz w:val="22"/>
          <w:szCs w:val="22"/>
        </w:rPr>
        <w:t>Standard 2.3</w:t>
      </w:r>
    </w:p>
    <w:p w14:paraId="4DFEE4CE" w14:textId="4EDA7BBD" w:rsidR="006F35BC" w:rsidRPr="00E52D7F" w:rsidRDefault="006F35BC" w:rsidP="00B418E3">
      <w:pPr>
        <w:spacing w:after="120"/>
        <w:ind w:left="414"/>
        <w:jc w:val="both"/>
        <w:rPr>
          <w:rFonts w:asciiTheme="minorHAnsi" w:hAnsiTheme="minorHAnsi" w:cstheme="minorHAnsi"/>
          <w:sz w:val="22"/>
          <w:szCs w:val="22"/>
        </w:rPr>
      </w:pPr>
      <w:r w:rsidRPr="00E52D7F">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sidR="00B31AF5">
        <w:rPr>
          <w:rFonts w:asciiTheme="minorHAnsi" w:hAnsiTheme="minorHAnsi" w:cstheme="minorHAnsi"/>
          <w:color w:val="000000" w:themeColor="text1"/>
          <w:sz w:val="22"/>
          <w:szCs w:val="22"/>
        </w:rPr>
        <w:br/>
      </w:r>
      <w:r w:rsidRPr="00E52D7F">
        <w:rPr>
          <w:rFonts w:asciiTheme="minorHAnsi" w:hAnsiTheme="minorHAnsi" w:cstheme="minorHAnsi"/>
          <w:color w:val="000000" w:themeColor="text1"/>
          <w:sz w:val="22"/>
          <w:szCs w:val="22"/>
        </w:rPr>
        <w:t xml:space="preserve">a vnímá je jako klíčové při svém dalším kvalitativním rozvoji. V současné době má FMK uzavřeno </w:t>
      </w:r>
      <w:r w:rsidR="00D75FE7">
        <w:rPr>
          <w:rFonts w:asciiTheme="minorHAnsi" w:hAnsiTheme="minorHAnsi" w:cstheme="minorHAnsi"/>
          <w:color w:val="000000" w:themeColor="text1"/>
          <w:sz w:val="22"/>
          <w:szCs w:val="22"/>
        </w:rPr>
        <w:br/>
      </w:r>
      <w:r w:rsidRPr="00E52D7F">
        <w:rPr>
          <w:rFonts w:asciiTheme="minorHAnsi" w:hAnsiTheme="minorHAnsi" w:cstheme="minorHAnsi"/>
          <w:sz w:val="22"/>
          <w:szCs w:val="22"/>
        </w:rPr>
        <w:t xml:space="preserve">86 </w:t>
      </w:r>
      <w:r w:rsidRPr="00E52D7F">
        <w:rPr>
          <w:rFonts w:asciiTheme="minorHAnsi" w:hAnsiTheme="minorHAnsi" w:cstheme="minorHAnsi"/>
          <w:color w:val="000000" w:themeColor="text1"/>
          <w:sz w:val="22"/>
          <w:szCs w:val="22"/>
        </w:rPr>
        <w:t xml:space="preserve">bilaterálních smluv v rámci programu Erasmus+, mimo to aktivně spolupracuje se dvěma vysokoškolskými pracovišti ve Švýcarské konfederaci. Všechny smlouvy v rámci Erasmus+, jejichž platnost měla v rámci předchozího programového období vypršet ke konci září 2021, byly automaticky prodlouženy o další rok, současně nebyly v důsledku přechodu na tzv. Erasmus </w:t>
      </w:r>
      <w:proofErr w:type="spellStart"/>
      <w:r w:rsidRPr="00E52D7F">
        <w:rPr>
          <w:rFonts w:asciiTheme="minorHAnsi" w:hAnsiTheme="minorHAnsi" w:cstheme="minorHAnsi"/>
          <w:color w:val="000000" w:themeColor="text1"/>
          <w:sz w:val="22"/>
          <w:szCs w:val="22"/>
        </w:rPr>
        <w:t>Without</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Papers</w:t>
      </w:r>
      <w:proofErr w:type="spellEnd"/>
      <w:r w:rsidRPr="00E52D7F">
        <w:rPr>
          <w:rFonts w:asciiTheme="minorHAnsi" w:hAnsiTheme="minorHAnsi" w:cstheme="minorHAnsi"/>
          <w:color w:val="000000" w:themeColor="text1"/>
          <w:sz w:val="22"/>
          <w:szCs w:val="22"/>
        </w:rPr>
        <w:t xml:space="preserve"> uzavírány smlouvy nové. V roce 2021 nebyla</w:t>
      </w:r>
      <w:r w:rsidR="005660AE">
        <w:rPr>
          <w:rFonts w:asciiTheme="minorHAnsi" w:hAnsiTheme="minorHAnsi" w:cstheme="minorHAnsi"/>
          <w:color w:val="000000" w:themeColor="text1"/>
          <w:sz w:val="22"/>
          <w:szCs w:val="22"/>
        </w:rPr>
        <w:t xml:space="preserve"> z důvodu pandemie covid-</w:t>
      </w:r>
      <w:r w:rsidR="00D75FE7">
        <w:rPr>
          <w:rFonts w:asciiTheme="minorHAnsi" w:hAnsiTheme="minorHAnsi" w:cstheme="minorHAnsi"/>
          <w:color w:val="000000" w:themeColor="text1"/>
          <w:sz w:val="22"/>
          <w:szCs w:val="22"/>
        </w:rPr>
        <w:t>19</w:t>
      </w:r>
      <w:r w:rsidR="00D75FE7" w:rsidRPr="00173C24">
        <w:rPr>
          <w:rFonts w:asciiTheme="minorHAnsi" w:hAnsiTheme="minorHAnsi" w:cstheme="minorHAnsi"/>
          <w:color w:val="000000" w:themeColor="text1"/>
          <w:sz w:val="22"/>
          <w:szCs w:val="22"/>
        </w:rPr>
        <w:t xml:space="preserve"> </w:t>
      </w:r>
      <w:r w:rsidR="00D75FE7" w:rsidRPr="00E52D7F">
        <w:rPr>
          <w:rFonts w:asciiTheme="minorHAnsi" w:hAnsiTheme="minorHAnsi" w:cstheme="minorHAnsi"/>
          <w:color w:val="000000" w:themeColor="text1"/>
          <w:sz w:val="22"/>
          <w:szCs w:val="22"/>
        </w:rPr>
        <w:t>dále</w:t>
      </w:r>
      <w:r w:rsidRPr="00E52D7F">
        <w:rPr>
          <w:rFonts w:asciiTheme="minorHAnsi" w:hAnsiTheme="minorHAnsi" w:cstheme="minorHAnsi"/>
          <w:color w:val="000000" w:themeColor="text1"/>
          <w:sz w:val="22"/>
          <w:szCs w:val="22"/>
        </w:rPr>
        <w:t xml:space="preserve"> poskytována podpora pro tzv. </w:t>
      </w:r>
      <w:proofErr w:type="spellStart"/>
      <w:r w:rsidRPr="00E52D7F">
        <w:rPr>
          <w:rFonts w:asciiTheme="minorHAnsi" w:hAnsiTheme="minorHAnsi" w:cstheme="minorHAnsi"/>
          <w:color w:val="000000" w:themeColor="text1"/>
          <w:sz w:val="22"/>
          <w:szCs w:val="22"/>
        </w:rPr>
        <w:t>freemovery</w:t>
      </w:r>
      <w:proofErr w:type="spellEnd"/>
      <w:r w:rsidRPr="00E52D7F">
        <w:rPr>
          <w:rFonts w:asciiTheme="minorHAnsi" w:hAnsiTheme="minorHAnsi" w:cstheme="minorHAnsi"/>
          <w:color w:val="000000" w:themeColor="text1"/>
          <w:sz w:val="22"/>
          <w:szCs w:val="22"/>
        </w:rPr>
        <w:t xml:space="preserve"> </w:t>
      </w:r>
      <w:r w:rsidR="00D75FE7">
        <w:rPr>
          <w:rFonts w:asciiTheme="minorHAnsi" w:hAnsiTheme="minorHAnsi" w:cstheme="minorHAnsi"/>
          <w:color w:val="000000" w:themeColor="text1"/>
          <w:sz w:val="22"/>
          <w:szCs w:val="22"/>
        </w:rPr>
        <w:br/>
      </w:r>
      <w:r w:rsidRPr="00E52D7F">
        <w:rPr>
          <w:rFonts w:asciiTheme="minorHAnsi" w:hAnsiTheme="minorHAnsi" w:cstheme="minorHAnsi"/>
          <w:color w:val="000000" w:themeColor="text1"/>
          <w:sz w:val="22"/>
          <w:szCs w:val="22"/>
        </w:rPr>
        <w:t>z Rozvojového projektu MŠMT, která v minulosti umožňovala financovat mimoevropské mobility na základě smluv a memorand o spolupráci, uzavřených na celouniverzitní úrovni (FMK v minulosti z tohoto projektu financovala značné</w:t>
      </w:r>
      <w:r w:rsidR="005660AE">
        <w:rPr>
          <w:rFonts w:asciiTheme="minorHAnsi" w:hAnsiTheme="minorHAnsi" w:cstheme="minorHAnsi"/>
          <w:color w:val="000000" w:themeColor="text1"/>
          <w:sz w:val="22"/>
          <w:szCs w:val="22"/>
        </w:rPr>
        <w:t xml:space="preserve"> množství studentských mobilit), pro rok 2023 bude obnovena</w:t>
      </w:r>
      <w:r w:rsidR="005660AE" w:rsidRPr="00173C24">
        <w:rPr>
          <w:rFonts w:asciiTheme="minorHAnsi" w:hAnsiTheme="minorHAnsi" w:cstheme="minorHAnsi"/>
          <w:color w:val="000000" w:themeColor="text1"/>
          <w:sz w:val="22"/>
          <w:szCs w:val="22"/>
        </w:rPr>
        <w:t xml:space="preserve">. </w:t>
      </w:r>
      <w:r w:rsidRPr="00E52D7F">
        <w:rPr>
          <w:rFonts w:asciiTheme="minorHAnsi" w:hAnsiTheme="minorHAnsi" w:cstheme="minorHAnsi"/>
          <w:color w:val="000000" w:themeColor="text1"/>
          <w:sz w:val="22"/>
          <w:szCs w:val="22"/>
        </w:rPr>
        <w:t xml:space="preserve"> Pokračovala spolupráce s </w:t>
      </w:r>
      <w:proofErr w:type="spellStart"/>
      <w:r w:rsidRPr="00E52D7F">
        <w:rPr>
          <w:rFonts w:asciiTheme="minorHAnsi" w:hAnsiTheme="minorHAnsi" w:cstheme="minorHAnsi"/>
          <w:color w:val="000000" w:themeColor="text1"/>
          <w:sz w:val="22"/>
          <w:szCs w:val="22"/>
        </w:rPr>
        <w:t>Bezalel</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Academy</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of</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Arts</w:t>
      </w:r>
      <w:proofErr w:type="spellEnd"/>
      <w:r w:rsidRPr="00E52D7F">
        <w:rPr>
          <w:rFonts w:asciiTheme="minorHAnsi" w:hAnsiTheme="minorHAnsi" w:cstheme="minorHAnsi"/>
          <w:color w:val="000000" w:themeColor="text1"/>
          <w:sz w:val="22"/>
          <w:szCs w:val="22"/>
        </w:rPr>
        <w:t xml:space="preserve"> and Design (v rámci Erasmus+</w:t>
      </w:r>
      <w:r w:rsidR="0054104A">
        <w:rPr>
          <w:rFonts w:asciiTheme="minorHAnsi" w:hAnsiTheme="minorHAnsi" w:cstheme="minorHAnsi"/>
          <w:color w:val="000000" w:themeColor="text1"/>
          <w:sz w:val="22"/>
          <w:szCs w:val="22"/>
        </w:rPr>
        <w:t xml:space="preserve"> </w:t>
      </w:r>
      <w:r w:rsidRPr="00E52D7F">
        <w:rPr>
          <w:rFonts w:asciiTheme="minorHAnsi" w:hAnsiTheme="minorHAnsi" w:cstheme="minorHAnsi"/>
          <w:color w:val="000000" w:themeColor="text1"/>
          <w:sz w:val="22"/>
          <w:szCs w:val="22"/>
        </w:rPr>
        <w:t xml:space="preserve">KA107 a </w:t>
      </w:r>
      <w:proofErr w:type="spellStart"/>
      <w:r w:rsidRPr="00E52D7F">
        <w:rPr>
          <w:rFonts w:asciiTheme="minorHAnsi" w:hAnsiTheme="minorHAnsi" w:cstheme="minorHAnsi"/>
          <w:color w:val="000000" w:themeColor="text1"/>
          <w:sz w:val="22"/>
          <w:szCs w:val="22"/>
        </w:rPr>
        <w:t>RoKaVaV</w:t>
      </w:r>
      <w:proofErr w:type="spellEnd"/>
      <w:r w:rsidRPr="00E52D7F">
        <w:rPr>
          <w:rFonts w:asciiTheme="minorHAnsi" w:hAnsiTheme="minorHAnsi" w:cstheme="minorHAnsi"/>
          <w:color w:val="000000" w:themeColor="text1"/>
          <w:sz w:val="22"/>
          <w:szCs w:val="22"/>
        </w:rPr>
        <w:t xml:space="preserve"> </w:t>
      </w:r>
      <w:r w:rsidR="00EF6E4A" w:rsidRPr="00E52D7F">
        <w:rPr>
          <w:rFonts w:asciiTheme="minorHAnsi" w:hAnsiTheme="minorHAnsi" w:cstheme="minorHAnsi"/>
          <w:color w:val="000000" w:themeColor="text1"/>
          <w:sz w:val="22"/>
          <w:szCs w:val="22"/>
        </w:rPr>
        <w:t>II – IKAROS</w:t>
      </w:r>
      <w:r w:rsidRPr="00E52D7F">
        <w:rPr>
          <w:rFonts w:asciiTheme="minorHAnsi" w:hAnsiTheme="minorHAnsi" w:cstheme="minorHAnsi"/>
          <w:color w:val="000000" w:themeColor="text1"/>
          <w:sz w:val="22"/>
          <w:szCs w:val="22"/>
        </w:rPr>
        <w:t xml:space="preserve">). Vedle zpravidla semestrálních studijních pobytů studenti FMK rovněž využívali možnost účastnit se pracovních stáží (typicky 2-3 měsíce) v Evropě (Erasmus+) a v několika málo případech i za jejími hranicemi </w:t>
      </w:r>
      <w:r w:rsidRPr="00E52D7F">
        <w:rPr>
          <w:rFonts w:asciiTheme="minorHAnsi" w:hAnsiTheme="minorHAnsi" w:cstheme="minorHAnsi"/>
          <w:color w:val="000000" w:themeColor="text1"/>
          <w:sz w:val="22"/>
          <w:szCs w:val="22"/>
        </w:rPr>
        <w:lastRenderedPageBreak/>
        <w:t>(</w:t>
      </w:r>
      <w:proofErr w:type="spellStart"/>
      <w:r w:rsidRPr="00E52D7F">
        <w:rPr>
          <w:rFonts w:asciiTheme="minorHAnsi" w:hAnsiTheme="minorHAnsi" w:cstheme="minorHAnsi"/>
          <w:color w:val="000000" w:themeColor="text1"/>
          <w:sz w:val="22"/>
          <w:szCs w:val="22"/>
        </w:rPr>
        <w:t>freemoverské</w:t>
      </w:r>
      <w:proofErr w:type="spellEnd"/>
      <w:r w:rsidRPr="00E52D7F">
        <w:rPr>
          <w:rFonts w:asciiTheme="minorHAnsi" w:hAnsiTheme="minorHAnsi" w:cstheme="minorHAnsi"/>
          <w:color w:val="000000" w:themeColor="text1"/>
          <w:sz w:val="22"/>
          <w:szCs w:val="22"/>
        </w:rPr>
        <w:t xml:space="preserve"> pracovní stáže). V této oblasti FMK pokračovala v časem prověřené spolupráci s agenturou </w:t>
      </w:r>
      <w:proofErr w:type="spellStart"/>
      <w:r w:rsidRPr="00E52D7F">
        <w:rPr>
          <w:rFonts w:asciiTheme="minorHAnsi" w:hAnsiTheme="minorHAnsi" w:cstheme="minorHAnsi"/>
          <w:color w:val="000000" w:themeColor="text1"/>
          <w:sz w:val="22"/>
          <w:szCs w:val="22"/>
        </w:rPr>
        <w:t>WorkSpace</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Europe</w:t>
      </w:r>
      <w:proofErr w:type="spellEnd"/>
      <w:r w:rsidRPr="00E52D7F">
        <w:rPr>
          <w:rFonts w:asciiTheme="minorHAnsi" w:hAnsiTheme="minorHAnsi" w:cstheme="minorHAnsi"/>
          <w:color w:val="000000" w:themeColor="text1"/>
          <w:sz w:val="22"/>
          <w:szCs w:val="22"/>
        </w:rPr>
        <w:t xml:space="preserve">, která zajišťuje a administruje absolventské pracovní stáže v Evropské unii. </w:t>
      </w:r>
    </w:p>
    <w:p w14:paraId="469C8316" w14:textId="20E65732" w:rsidR="006F35BC" w:rsidRPr="00E52D7F" w:rsidRDefault="006F35BC" w:rsidP="00A356B1">
      <w:pPr>
        <w:spacing w:before="120" w:after="120"/>
        <w:ind w:left="425" w:hanging="11"/>
        <w:jc w:val="both"/>
        <w:rPr>
          <w:rFonts w:asciiTheme="minorHAnsi" w:hAnsiTheme="minorHAnsi" w:cstheme="minorHAnsi"/>
          <w:color w:val="000000" w:themeColor="text1"/>
          <w:sz w:val="22"/>
          <w:szCs w:val="22"/>
        </w:rPr>
      </w:pPr>
      <w:r w:rsidRPr="00E52D7F">
        <w:rPr>
          <w:rFonts w:asciiTheme="minorHAnsi" w:hAnsiTheme="minorHAnsi" w:cstheme="minorHAnsi"/>
          <w:color w:val="000000" w:themeColor="text1"/>
          <w:sz w:val="22"/>
          <w:szCs w:val="22"/>
        </w:rPr>
        <w:t xml:space="preserve">Globální pandemie znamenala nejen pokles počtu přijíždějících a vyjíždějících studentů, ale také počtu mobilit akademických pracovníků a zaměstnanců FMK. V roce 2021 se v důsledku globální pandemie nekonala většina uměleckých sympozií, konferencí a seminářů, mezinárodních workshopů, zahraničních výstav a přehlídek designu a výtvarného umění, tedy akcí, jejichž prostřednictvím dochází k naplňování cílů internacionalizace a zároveň se jedná o ceněné výstupy tvůrčí umělecké činnosti, registrované </w:t>
      </w:r>
      <w:r w:rsidR="00D6793D">
        <w:rPr>
          <w:rFonts w:asciiTheme="minorHAnsi" w:hAnsiTheme="minorHAnsi" w:cstheme="minorHAnsi"/>
          <w:color w:val="000000" w:themeColor="text1"/>
          <w:sz w:val="22"/>
          <w:szCs w:val="22"/>
        </w:rPr>
        <w:br/>
      </w:r>
      <w:r w:rsidRPr="00E52D7F">
        <w:rPr>
          <w:rFonts w:asciiTheme="minorHAnsi" w:hAnsiTheme="minorHAnsi" w:cstheme="minorHAnsi"/>
          <w:color w:val="000000" w:themeColor="text1"/>
          <w:sz w:val="22"/>
          <w:szCs w:val="22"/>
        </w:rPr>
        <w:t>a následně certifikované v systému Registru uměleckých výstupů (RUV). V září zahájila osmiměsíční pobyt ve Spojených státech (</w:t>
      </w:r>
      <w:proofErr w:type="spellStart"/>
      <w:r w:rsidRPr="00E52D7F">
        <w:rPr>
          <w:rFonts w:asciiTheme="minorHAnsi" w:hAnsiTheme="minorHAnsi" w:cstheme="minorHAnsi"/>
          <w:color w:val="000000" w:themeColor="text1"/>
          <w:sz w:val="22"/>
          <w:szCs w:val="22"/>
        </w:rPr>
        <w:t>Wichita</w:t>
      </w:r>
      <w:proofErr w:type="spellEnd"/>
      <w:r w:rsidRPr="00E52D7F">
        <w:rPr>
          <w:rFonts w:asciiTheme="minorHAnsi" w:hAnsiTheme="minorHAnsi" w:cstheme="minorHAnsi"/>
          <w:color w:val="000000" w:themeColor="text1"/>
          <w:sz w:val="22"/>
          <w:szCs w:val="22"/>
        </w:rPr>
        <w:t xml:space="preserve"> </w:t>
      </w:r>
      <w:proofErr w:type="spellStart"/>
      <w:r w:rsidRPr="00E52D7F">
        <w:rPr>
          <w:rFonts w:asciiTheme="minorHAnsi" w:hAnsiTheme="minorHAnsi" w:cstheme="minorHAnsi"/>
          <w:color w:val="000000" w:themeColor="text1"/>
          <w:sz w:val="22"/>
          <w:szCs w:val="22"/>
        </w:rPr>
        <w:t>State</w:t>
      </w:r>
      <w:proofErr w:type="spellEnd"/>
      <w:r w:rsidRPr="00E52D7F">
        <w:rPr>
          <w:rFonts w:asciiTheme="minorHAnsi" w:hAnsiTheme="minorHAnsi" w:cstheme="minorHAnsi"/>
          <w:color w:val="000000" w:themeColor="text1"/>
          <w:sz w:val="22"/>
          <w:szCs w:val="22"/>
        </w:rPr>
        <w:t xml:space="preserve"> University a v roce 2022 </w:t>
      </w:r>
      <w:proofErr w:type="spellStart"/>
      <w:r w:rsidRPr="00E52D7F">
        <w:rPr>
          <w:rFonts w:asciiTheme="minorHAnsi" w:hAnsiTheme="minorHAnsi" w:cstheme="minorHAnsi"/>
          <w:color w:val="000000" w:themeColor="text1"/>
          <w:sz w:val="22"/>
          <w:szCs w:val="22"/>
        </w:rPr>
        <w:t>The</w:t>
      </w:r>
      <w:proofErr w:type="spellEnd"/>
      <w:r w:rsidRPr="00E52D7F">
        <w:rPr>
          <w:rFonts w:asciiTheme="minorHAnsi" w:hAnsiTheme="minorHAnsi" w:cstheme="minorHAnsi"/>
          <w:color w:val="000000" w:themeColor="text1"/>
          <w:sz w:val="22"/>
          <w:szCs w:val="22"/>
        </w:rPr>
        <w:t xml:space="preserve"> University </w:t>
      </w:r>
      <w:proofErr w:type="spellStart"/>
      <w:r w:rsidRPr="00E52D7F">
        <w:rPr>
          <w:rFonts w:asciiTheme="minorHAnsi" w:hAnsiTheme="minorHAnsi" w:cstheme="minorHAnsi"/>
          <w:color w:val="000000" w:themeColor="text1"/>
          <w:sz w:val="22"/>
          <w:szCs w:val="22"/>
        </w:rPr>
        <w:t>of</w:t>
      </w:r>
      <w:proofErr w:type="spellEnd"/>
      <w:r w:rsidRPr="00E52D7F">
        <w:rPr>
          <w:rFonts w:asciiTheme="minorHAnsi" w:hAnsiTheme="minorHAnsi" w:cstheme="minorHAnsi"/>
          <w:color w:val="000000" w:themeColor="text1"/>
          <w:sz w:val="22"/>
          <w:szCs w:val="22"/>
        </w:rPr>
        <w:t xml:space="preserve"> Arizona) Mgr. Eva </w:t>
      </w:r>
      <w:proofErr w:type="spellStart"/>
      <w:r w:rsidRPr="00E52D7F">
        <w:rPr>
          <w:rFonts w:asciiTheme="minorHAnsi" w:hAnsiTheme="minorHAnsi" w:cstheme="minorHAnsi"/>
          <w:color w:val="000000" w:themeColor="text1"/>
          <w:sz w:val="22"/>
          <w:szCs w:val="22"/>
        </w:rPr>
        <w:t>Gartnerová</w:t>
      </w:r>
      <w:proofErr w:type="spellEnd"/>
      <w:r w:rsidRPr="00E52D7F">
        <w:rPr>
          <w:rFonts w:asciiTheme="minorHAnsi" w:hAnsiTheme="minorHAnsi" w:cstheme="minorHAnsi"/>
          <w:color w:val="000000" w:themeColor="text1"/>
          <w:sz w:val="22"/>
          <w:szCs w:val="22"/>
        </w:rPr>
        <w:t xml:space="preserve">, Ph.D., která obdržela </w:t>
      </w:r>
      <w:proofErr w:type="spellStart"/>
      <w:r w:rsidRPr="00E52D7F">
        <w:rPr>
          <w:rFonts w:asciiTheme="minorHAnsi" w:hAnsiTheme="minorHAnsi" w:cstheme="minorHAnsi"/>
          <w:color w:val="000000" w:themeColor="text1"/>
          <w:sz w:val="22"/>
          <w:szCs w:val="22"/>
        </w:rPr>
        <w:t>Fulbrightovo</w:t>
      </w:r>
      <w:proofErr w:type="spellEnd"/>
      <w:r w:rsidRPr="00E52D7F">
        <w:rPr>
          <w:rFonts w:asciiTheme="minorHAnsi" w:hAnsiTheme="minorHAnsi" w:cstheme="minorHAnsi"/>
          <w:color w:val="000000" w:themeColor="text1"/>
          <w:sz w:val="22"/>
          <w:szCs w:val="22"/>
        </w:rPr>
        <w:t xml:space="preserve"> stipendium. Její pobyt byl finančně podpořen také v rámci interní soutěže UTB </w:t>
      </w:r>
      <w:r w:rsidR="009C0BD5">
        <w:rPr>
          <w:rFonts w:asciiTheme="minorHAnsi" w:hAnsiTheme="minorHAnsi" w:cstheme="minorHAnsi"/>
          <w:color w:val="000000" w:themeColor="text1"/>
          <w:sz w:val="22"/>
          <w:szCs w:val="22"/>
        </w:rPr>
        <w:t>„</w:t>
      </w:r>
      <w:r w:rsidRPr="00E52D7F">
        <w:rPr>
          <w:rFonts w:asciiTheme="minorHAnsi" w:hAnsiTheme="minorHAnsi" w:cstheme="minorHAnsi"/>
          <w:color w:val="000000" w:themeColor="text1"/>
          <w:sz w:val="22"/>
          <w:szCs w:val="22"/>
        </w:rPr>
        <w:t xml:space="preserve">Podpora mezinárodní spolupráce na rok 2021”, stejně jako tvůrčí mobilita prof. MgA. Petra </w:t>
      </w:r>
      <w:proofErr w:type="spellStart"/>
      <w:r w:rsidRPr="00E52D7F">
        <w:rPr>
          <w:rFonts w:asciiTheme="minorHAnsi" w:hAnsiTheme="minorHAnsi" w:cstheme="minorHAnsi"/>
          <w:color w:val="000000" w:themeColor="text1"/>
          <w:sz w:val="22"/>
          <w:szCs w:val="22"/>
        </w:rPr>
        <w:t>Stanického</w:t>
      </w:r>
      <w:proofErr w:type="spellEnd"/>
      <w:r w:rsidRPr="00E52D7F">
        <w:rPr>
          <w:rFonts w:asciiTheme="minorHAnsi" w:hAnsiTheme="minorHAnsi" w:cstheme="minorHAnsi"/>
          <w:color w:val="000000" w:themeColor="text1"/>
          <w:sz w:val="22"/>
          <w:szCs w:val="22"/>
        </w:rPr>
        <w:t xml:space="preserve">, M.F.A., kterou uskutečnil v září 2021 ve </w:t>
      </w:r>
      <w:r w:rsidRPr="00E52D7F">
        <w:rPr>
          <w:rFonts w:asciiTheme="minorHAnsi" w:hAnsiTheme="minorHAnsi" w:cstheme="minorHAnsi"/>
          <w:sz w:val="22"/>
          <w:szCs w:val="22"/>
        </w:rPr>
        <w:t xml:space="preserve">Skotsku, Německu a Francii. Na rok 2023 dostala </w:t>
      </w:r>
      <w:r w:rsidR="00A356B1">
        <w:rPr>
          <w:rFonts w:asciiTheme="minorHAnsi" w:hAnsiTheme="minorHAnsi" w:cstheme="minorHAnsi"/>
          <w:sz w:val="22"/>
          <w:szCs w:val="22"/>
        </w:rPr>
        <w:t xml:space="preserve">Mgr. </w:t>
      </w:r>
      <w:r w:rsidRPr="00E52D7F">
        <w:rPr>
          <w:rFonts w:asciiTheme="minorHAnsi" w:hAnsiTheme="minorHAnsi" w:cstheme="minorHAnsi"/>
          <w:sz w:val="22"/>
          <w:szCs w:val="22"/>
        </w:rPr>
        <w:t xml:space="preserve">Eva </w:t>
      </w:r>
      <w:proofErr w:type="spellStart"/>
      <w:r w:rsidRPr="00E52D7F">
        <w:rPr>
          <w:rFonts w:asciiTheme="minorHAnsi" w:hAnsiTheme="minorHAnsi" w:cstheme="minorHAnsi"/>
          <w:sz w:val="22"/>
          <w:szCs w:val="22"/>
        </w:rPr>
        <w:t>Gartnerová</w:t>
      </w:r>
      <w:proofErr w:type="spellEnd"/>
      <w:r w:rsidR="00A356B1">
        <w:rPr>
          <w:rFonts w:asciiTheme="minorHAnsi" w:hAnsiTheme="minorHAnsi" w:cstheme="minorHAnsi"/>
          <w:sz w:val="22"/>
          <w:szCs w:val="22"/>
        </w:rPr>
        <w:t>, Ph.D.</w:t>
      </w:r>
      <w:r w:rsidRPr="00E52D7F">
        <w:rPr>
          <w:rFonts w:asciiTheme="minorHAnsi" w:hAnsiTheme="minorHAnsi" w:cstheme="minorHAnsi"/>
          <w:sz w:val="22"/>
          <w:szCs w:val="22"/>
        </w:rPr>
        <w:t xml:space="preserve"> stipendium od Domu zahraniční spolupráce podpořené polskou akademickou agenturou NAWA na další rozvoj jejího výzkumu.</w:t>
      </w:r>
    </w:p>
    <w:p w14:paraId="7D5DAB12" w14:textId="2F38580B" w:rsidR="006F35BC" w:rsidRPr="00E52D7F" w:rsidRDefault="006F35BC" w:rsidP="00AF4D9B">
      <w:pPr>
        <w:shd w:val="clear" w:color="auto" w:fill="FFFFFF"/>
        <w:tabs>
          <w:tab w:val="left" w:pos="426"/>
        </w:tabs>
        <w:spacing w:after="120"/>
        <w:ind w:left="425"/>
        <w:jc w:val="both"/>
        <w:rPr>
          <w:rFonts w:asciiTheme="minorHAnsi" w:hAnsiTheme="minorHAnsi" w:cstheme="minorHAnsi"/>
          <w:sz w:val="22"/>
          <w:szCs w:val="22"/>
        </w:rPr>
      </w:pPr>
      <w:r w:rsidRPr="00E52D7F">
        <w:rPr>
          <w:rFonts w:asciiTheme="minorHAnsi" w:hAnsiTheme="minorHAnsi" w:cstheme="minorHAnsi"/>
          <w:sz w:val="22"/>
          <w:szCs w:val="22"/>
        </w:rPr>
        <w:t xml:space="preserve">FMK má zastoupení v řadě mezinárodních organizacích, jako je </w:t>
      </w:r>
      <w:r w:rsidR="00EF6E4A" w:rsidRPr="00E52D7F">
        <w:rPr>
          <w:rFonts w:asciiTheme="minorHAnsi" w:hAnsiTheme="minorHAnsi" w:cstheme="minorHAnsi"/>
          <w:sz w:val="22"/>
          <w:szCs w:val="22"/>
        </w:rPr>
        <w:t xml:space="preserve">AAMG – </w:t>
      </w:r>
      <w:proofErr w:type="spellStart"/>
      <w:r w:rsidR="00EF6E4A" w:rsidRPr="00E52D7F">
        <w:rPr>
          <w:rFonts w:asciiTheme="minorHAnsi" w:hAnsiTheme="minorHAnsi" w:cstheme="minorHAnsi"/>
          <w:sz w:val="22"/>
          <w:szCs w:val="22"/>
        </w:rPr>
        <w:t>Association</w:t>
      </w:r>
      <w:proofErr w:type="spellEnd"/>
      <w:r w:rsidRPr="00E52D7F">
        <w:rPr>
          <w:rFonts w:asciiTheme="minorHAnsi" w:hAnsiTheme="minorHAnsi" w:cstheme="minorHAnsi"/>
          <w:sz w:val="22"/>
          <w:szCs w:val="22"/>
        </w:rPr>
        <w:t xml:space="preserve"> </w:t>
      </w:r>
      <w:proofErr w:type="spellStart"/>
      <w:r w:rsidRPr="00E52D7F">
        <w:rPr>
          <w:rFonts w:asciiTheme="minorHAnsi" w:hAnsiTheme="minorHAnsi" w:cstheme="minorHAnsi"/>
          <w:sz w:val="22"/>
          <w:szCs w:val="22"/>
        </w:rPr>
        <w:t>of</w:t>
      </w:r>
      <w:proofErr w:type="spellEnd"/>
      <w:r w:rsidRPr="00E52D7F">
        <w:rPr>
          <w:rFonts w:asciiTheme="minorHAnsi" w:hAnsiTheme="minorHAnsi" w:cstheme="minorHAnsi"/>
          <w:sz w:val="22"/>
          <w:szCs w:val="22"/>
        </w:rPr>
        <w:t xml:space="preserve"> </w:t>
      </w:r>
      <w:proofErr w:type="spellStart"/>
      <w:r w:rsidRPr="00E52D7F">
        <w:rPr>
          <w:rFonts w:asciiTheme="minorHAnsi" w:hAnsiTheme="minorHAnsi" w:cstheme="minorHAnsi"/>
          <w:sz w:val="22"/>
          <w:szCs w:val="22"/>
        </w:rPr>
        <w:t>Academic</w:t>
      </w:r>
      <w:proofErr w:type="spellEnd"/>
      <w:r w:rsidRPr="00E52D7F">
        <w:rPr>
          <w:rFonts w:asciiTheme="minorHAnsi" w:hAnsiTheme="minorHAnsi" w:cstheme="minorHAnsi"/>
          <w:sz w:val="22"/>
          <w:szCs w:val="22"/>
        </w:rPr>
        <w:t xml:space="preserve"> </w:t>
      </w:r>
      <w:proofErr w:type="spellStart"/>
      <w:r w:rsidRPr="00E52D7F">
        <w:rPr>
          <w:rFonts w:asciiTheme="minorHAnsi" w:hAnsiTheme="minorHAnsi" w:cstheme="minorHAnsi"/>
          <w:sz w:val="22"/>
          <w:szCs w:val="22"/>
        </w:rPr>
        <w:t>Museums</w:t>
      </w:r>
      <w:proofErr w:type="spellEnd"/>
      <w:r w:rsidRPr="00E52D7F">
        <w:rPr>
          <w:rFonts w:asciiTheme="minorHAnsi" w:hAnsiTheme="minorHAnsi" w:cstheme="minorHAnsi"/>
          <w:sz w:val="22"/>
          <w:szCs w:val="22"/>
        </w:rPr>
        <w:t xml:space="preserve"> and </w:t>
      </w:r>
      <w:proofErr w:type="spellStart"/>
      <w:r w:rsidRPr="00E52D7F">
        <w:rPr>
          <w:rFonts w:asciiTheme="minorHAnsi" w:hAnsiTheme="minorHAnsi" w:cstheme="minorHAnsi"/>
          <w:sz w:val="22"/>
          <w:szCs w:val="22"/>
        </w:rPr>
        <w:t>Galleries</w:t>
      </w:r>
      <w:proofErr w:type="spellEnd"/>
      <w:r w:rsidRPr="00E52D7F">
        <w:rPr>
          <w:rFonts w:asciiTheme="minorHAnsi" w:hAnsiTheme="minorHAnsi" w:cstheme="minorHAnsi"/>
          <w:sz w:val="22"/>
          <w:szCs w:val="22"/>
        </w:rPr>
        <w:t xml:space="preserve">, Audio </w:t>
      </w:r>
      <w:proofErr w:type="spellStart"/>
      <w:r w:rsidRPr="00E52D7F">
        <w:rPr>
          <w:rFonts w:asciiTheme="minorHAnsi" w:hAnsiTheme="minorHAnsi" w:cstheme="minorHAnsi"/>
          <w:sz w:val="22"/>
          <w:szCs w:val="22"/>
        </w:rPr>
        <w:t>Engineering</w:t>
      </w:r>
      <w:proofErr w:type="spellEnd"/>
      <w:r w:rsidRPr="00E52D7F">
        <w:rPr>
          <w:rFonts w:asciiTheme="minorHAnsi" w:hAnsiTheme="minorHAnsi" w:cstheme="minorHAnsi"/>
          <w:sz w:val="22"/>
          <w:szCs w:val="22"/>
        </w:rPr>
        <w:t xml:space="preserve"> Society (AES), </w:t>
      </w:r>
      <w:proofErr w:type="spellStart"/>
      <w:r w:rsidRPr="00E52D7F">
        <w:rPr>
          <w:rFonts w:asciiTheme="minorHAnsi" w:hAnsiTheme="minorHAnsi" w:cstheme="minorHAnsi"/>
          <w:sz w:val="22"/>
          <w:szCs w:val="22"/>
        </w:rPr>
        <w:t>Glass</w:t>
      </w:r>
      <w:proofErr w:type="spellEnd"/>
      <w:r w:rsidRPr="00E52D7F">
        <w:rPr>
          <w:rFonts w:asciiTheme="minorHAnsi" w:hAnsiTheme="minorHAnsi" w:cstheme="minorHAnsi"/>
          <w:sz w:val="22"/>
          <w:szCs w:val="22"/>
        </w:rPr>
        <w:t xml:space="preserve"> Virus </w:t>
      </w:r>
      <w:proofErr w:type="spellStart"/>
      <w:r w:rsidR="00EF6E4A" w:rsidRPr="00E52D7F">
        <w:rPr>
          <w:rFonts w:asciiTheme="minorHAnsi" w:hAnsiTheme="minorHAnsi" w:cstheme="minorHAnsi"/>
          <w:sz w:val="22"/>
          <w:szCs w:val="22"/>
        </w:rPr>
        <w:t>Association</w:t>
      </w:r>
      <w:proofErr w:type="spellEnd"/>
      <w:r w:rsidR="00EF6E4A" w:rsidRPr="00E52D7F">
        <w:rPr>
          <w:rFonts w:asciiTheme="minorHAnsi" w:hAnsiTheme="minorHAnsi" w:cstheme="minorHAnsi"/>
          <w:sz w:val="22"/>
          <w:szCs w:val="22"/>
        </w:rPr>
        <w:t>,</w:t>
      </w:r>
      <w:r w:rsidRPr="00E52D7F">
        <w:rPr>
          <w:rFonts w:asciiTheme="minorHAnsi" w:hAnsiTheme="minorHAnsi" w:cstheme="minorHAnsi"/>
          <w:sz w:val="22"/>
          <w:szCs w:val="22"/>
        </w:rPr>
        <w:t xml:space="preserve"> ICOM, </w:t>
      </w:r>
      <w:proofErr w:type="spellStart"/>
      <w:r w:rsidRPr="00E52D7F">
        <w:rPr>
          <w:rFonts w:asciiTheme="minorHAnsi" w:hAnsiTheme="minorHAnsi" w:cstheme="minorHAnsi"/>
          <w:sz w:val="22"/>
          <w:szCs w:val="22"/>
        </w:rPr>
        <w:t>EdCom</w:t>
      </w:r>
      <w:proofErr w:type="spellEnd"/>
      <w:r w:rsidRPr="00E52D7F">
        <w:rPr>
          <w:rFonts w:asciiTheme="minorHAnsi" w:hAnsiTheme="minorHAnsi" w:cstheme="minorHAnsi"/>
          <w:sz w:val="22"/>
          <w:szCs w:val="22"/>
        </w:rPr>
        <w:t xml:space="preserve"> – mezinárodní síť, </w:t>
      </w:r>
      <w:proofErr w:type="spellStart"/>
      <w:r w:rsidRPr="00E52D7F">
        <w:rPr>
          <w:rFonts w:asciiTheme="minorHAnsi" w:hAnsiTheme="minorHAnsi" w:cstheme="minorHAnsi"/>
          <w:sz w:val="22"/>
          <w:szCs w:val="22"/>
        </w:rPr>
        <w:t>European</w:t>
      </w:r>
      <w:proofErr w:type="spellEnd"/>
      <w:r w:rsidRPr="00E52D7F">
        <w:rPr>
          <w:rFonts w:asciiTheme="minorHAnsi" w:hAnsiTheme="minorHAnsi" w:cstheme="minorHAnsi"/>
          <w:sz w:val="22"/>
          <w:szCs w:val="22"/>
        </w:rPr>
        <w:t xml:space="preserve"> </w:t>
      </w:r>
      <w:proofErr w:type="spellStart"/>
      <w:r w:rsidRPr="00E52D7F">
        <w:rPr>
          <w:rFonts w:asciiTheme="minorHAnsi" w:hAnsiTheme="minorHAnsi" w:cstheme="minorHAnsi"/>
          <w:sz w:val="22"/>
          <w:szCs w:val="22"/>
        </w:rPr>
        <w:t>Creative</w:t>
      </w:r>
      <w:proofErr w:type="spellEnd"/>
      <w:r w:rsidRPr="00E52D7F">
        <w:rPr>
          <w:rFonts w:asciiTheme="minorHAnsi" w:hAnsiTheme="minorHAnsi" w:cstheme="minorHAnsi"/>
          <w:sz w:val="22"/>
          <w:szCs w:val="22"/>
        </w:rPr>
        <w:t xml:space="preserve"> </w:t>
      </w:r>
      <w:proofErr w:type="spellStart"/>
      <w:r w:rsidRPr="00E52D7F">
        <w:rPr>
          <w:rFonts w:asciiTheme="minorHAnsi" w:hAnsiTheme="minorHAnsi" w:cstheme="minorHAnsi"/>
          <w:sz w:val="22"/>
          <w:szCs w:val="22"/>
        </w:rPr>
        <w:t>Bussiness</w:t>
      </w:r>
      <w:proofErr w:type="spellEnd"/>
      <w:r w:rsidRPr="00E52D7F">
        <w:rPr>
          <w:rFonts w:asciiTheme="minorHAnsi" w:hAnsiTheme="minorHAnsi" w:cstheme="minorHAnsi"/>
          <w:sz w:val="22"/>
          <w:szCs w:val="22"/>
        </w:rPr>
        <w:t xml:space="preserve"> Network – mezinárodní síť kreativců, přičemž zcela zásadní jsou CILECT, ELIA a POPAI CENTRAL EUROPE. </w:t>
      </w:r>
    </w:p>
    <w:p w14:paraId="0D78C7B4" w14:textId="7A8E6A11" w:rsidR="006F35BC" w:rsidRPr="00E52D7F" w:rsidRDefault="00EF6E4A" w:rsidP="00AF4D9B">
      <w:pPr>
        <w:shd w:val="clear" w:color="auto" w:fill="FFFFFF"/>
        <w:tabs>
          <w:tab w:val="left" w:pos="426"/>
        </w:tabs>
        <w:spacing w:after="120"/>
        <w:ind w:left="425"/>
        <w:jc w:val="both"/>
        <w:rPr>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CILECT</w:t>
      </w:r>
      <w:r w:rsidRPr="00E52D7F">
        <w:rPr>
          <w:rStyle w:val="eop"/>
          <w:rFonts w:asciiTheme="minorHAnsi" w:hAnsiTheme="minorHAnsi" w:cstheme="minorHAnsi"/>
          <w:color w:val="000000"/>
          <w:sz w:val="22"/>
          <w:szCs w:val="22"/>
        </w:rPr>
        <w:t xml:space="preserve"> – </w:t>
      </w:r>
      <w:proofErr w:type="spellStart"/>
      <w:r w:rsidRPr="00E52D7F">
        <w:rPr>
          <w:rStyle w:val="eop"/>
          <w:rFonts w:asciiTheme="minorHAnsi" w:hAnsiTheme="minorHAnsi" w:cstheme="minorHAnsi"/>
          <w:color w:val="000000"/>
          <w:sz w:val="22"/>
          <w:szCs w:val="22"/>
        </w:rPr>
        <w:t>The</w:t>
      </w:r>
      <w:proofErr w:type="spellEnd"/>
      <w:r w:rsidR="006F35BC" w:rsidRPr="00E52D7F">
        <w:rPr>
          <w:rStyle w:val="normaltextrun"/>
          <w:rFonts w:asciiTheme="minorHAnsi" w:hAnsiTheme="minorHAnsi" w:cstheme="minorHAnsi"/>
          <w:color w:val="000000"/>
          <w:sz w:val="22"/>
          <w:szCs w:val="22"/>
        </w:rPr>
        <w:t xml:space="preserve"> International </w:t>
      </w:r>
      <w:proofErr w:type="spellStart"/>
      <w:r w:rsidR="006F35BC" w:rsidRPr="00E52D7F">
        <w:rPr>
          <w:rStyle w:val="spellingerror"/>
          <w:rFonts w:asciiTheme="minorHAnsi" w:hAnsiTheme="minorHAnsi" w:cstheme="minorHAnsi"/>
          <w:color w:val="000000"/>
          <w:sz w:val="22"/>
          <w:szCs w:val="22"/>
        </w:rPr>
        <w:t>Association</w:t>
      </w:r>
      <w:proofErr w:type="spellEnd"/>
      <w:r w:rsidR="006F35BC" w:rsidRPr="00E52D7F">
        <w:rPr>
          <w:rStyle w:val="normaltextrun"/>
          <w:rFonts w:asciiTheme="minorHAnsi" w:hAnsiTheme="minorHAnsi" w:cstheme="minorHAnsi"/>
          <w:color w:val="000000"/>
          <w:sz w:val="22"/>
          <w:szCs w:val="22"/>
        </w:rPr>
        <w:t xml:space="preserve"> </w:t>
      </w:r>
      <w:proofErr w:type="spellStart"/>
      <w:r w:rsidR="006F35BC" w:rsidRPr="00E52D7F">
        <w:rPr>
          <w:rStyle w:val="spellingerror"/>
          <w:rFonts w:asciiTheme="minorHAnsi" w:hAnsiTheme="minorHAnsi" w:cstheme="minorHAnsi"/>
          <w:color w:val="000000"/>
          <w:sz w:val="22"/>
          <w:szCs w:val="22"/>
        </w:rPr>
        <w:t>of</w:t>
      </w:r>
      <w:proofErr w:type="spellEnd"/>
      <w:r w:rsidR="006F35BC" w:rsidRPr="00E52D7F">
        <w:rPr>
          <w:rStyle w:val="normaltextrun"/>
          <w:rFonts w:asciiTheme="minorHAnsi" w:hAnsiTheme="minorHAnsi" w:cstheme="minorHAnsi"/>
          <w:color w:val="000000"/>
          <w:sz w:val="22"/>
          <w:szCs w:val="22"/>
        </w:rPr>
        <w:t xml:space="preserve"> Film and </w:t>
      </w:r>
      <w:proofErr w:type="spellStart"/>
      <w:r w:rsidR="006F35BC" w:rsidRPr="00E52D7F">
        <w:rPr>
          <w:rStyle w:val="spellingerror"/>
          <w:rFonts w:asciiTheme="minorHAnsi" w:hAnsiTheme="minorHAnsi" w:cstheme="minorHAnsi"/>
          <w:color w:val="000000"/>
          <w:sz w:val="22"/>
          <w:szCs w:val="22"/>
        </w:rPr>
        <w:t>Television</w:t>
      </w:r>
      <w:proofErr w:type="spellEnd"/>
      <w:r w:rsidR="006F35BC" w:rsidRPr="00E52D7F">
        <w:rPr>
          <w:rStyle w:val="normaltextrun"/>
          <w:rFonts w:asciiTheme="minorHAnsi" w:hAnsiTheme="minorHAnsi" w:cstheme="minorHAnsi"/>
          <w:color w:val="000000"/>
          <w:sz w:val="22"/>
          <w:szCs w:val="22"/>
        </w:rPr>
        <w:t xml:space="preserve"> </w:t>
      </w:r>
      <w:proofErr w:type="spellStart"/>
      <w:r w:rsidR="006F35BC" w:rsidRPr="00E52D7F">
        <w:rPr>
          <w:rStyle w:val="spellingerror"/>
          <w:rFonts w:asciiTheme="minorHAnsi" w:hAnsiTheme="minorHAnsi" w:cstheme="minorHAnsi"/>
          <w:color w:val="000000"/>
          <w:sz w:val="22"/>
          <w:szCs w:val="22"/>
        </w:rPr>
        <w:t>Schools</w:t>
      </w:r>
      <w:proofErr w:type="spellEnd"/>
      <w:r w:rsidR="006F35BC" w:rsidRPr="00E52D7F">
        <w:rPr>
          <w:rStyle w:val="normaltextrun"/>
          <w:rFonts w:asciiTheme="minorHAnsi" w:hAnsiTheme="minorHAnsi" w:cstheme="minorHAnsi"/>
          <w:color w:val="000000"/>
          <w:sz w:val="22"/>
          <w:szCs w:val="22"/>
        </w:rPr>
        <w:t xml:space="preserve"> zastupuje </w:t>
      </w:r>
      <w:r w:rsidR="00AF4D9B">
        <w:rPr>
          <w:rStyle w:val="normaltextrun"/>
          <w:rFonts w:asciiTheme="minorHAnsi" w:hAnsiTheme="minorHAnsi" w:cstheme="minorHAnsi"/>
          <w:color w:val="000000"/>
          <w:sz w:val="22"/>
          <w:szCs w:val="22"/>
        </w:rPr>
        <w:t xml:space="preserve">za </w:t>
      </w:r>
      <w:r w:rsidR="006F35BC" w:rsidRPr="00E52D7F">
        <w:rPr>
          <w:rStyle w:val="normaltextrun"/>
          <w:rFonts w:asciiTheme="minorHAnsi" w:hAnsiTheme="minorHAnsi" w:cstheme="minorHAnsi"/>
          <w:color w:val="000000"/>
          <w:sz w:val="22"/>
          <w:szCs w:val="22"/>
        </w:rPr>
        <w:t xml:space="preserve">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proofErr w:type="spellStart"/>
      <w:r w:rsidR="006F35BC" w:rsidRPr="00E52D7F">
        <w:rPr>
          <w:rStyle w:val="spellingerror"/>
          <w:rFonts w:asciiTheme="minorHAnsi" w:hAnsiTheme="minorHAnsi" w:cstheme="minorHAnsi"/>
          <w:color w:val="000000"/>
          <w:sz w:val="22"/>
          <w:szCs w:val="22"/>
        </w:rPr>
        <w:t>Assembly</w:t>
      </w:r>
      <w:proofErr w:type="spellEnd"/>
      <w:r w:rsidR="006F35BC" w:rsidRPr="00E52D7F">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r w:rsidRPr="00E52D7F">
        <w:rPr>
          <w:rStyle w:val="contextualspellingandgrammarerror"/>
          <w:rFonts w:asciiTheme="minorHAnsi" w:hAnsiTheme="minorHAnsi" w:cstheme="minorHAnsi"/>
          <w:color w:val="000000"/>
          <w:sz w:val="22"/>
          <w:szCs w:val="22"/>
        </w:rPr>
        <w:t>48 H</w:t>
      </w:r>
      <w:r w:rsidR="006F35BC" w:rsidRPr="00E52D7F">
        <w:rPr>
          <w:rStyle w:val="normaltextrun"/>
          <w:rFonts w:asciiTheme="minorHAnsi" w:hAnsiTheme="minorHAnsi" w:cstheme="minorHAnsi"/>
          <w:color w:val="000000"/>
          <w:sz w:val="22"/>
          <w:szCs w:val="22"/>
        </w:rPr>
        <w:t xml:space="preserve"> </w:t>
      </w:r>
      <w:proofErr w:type="spellStart"/>
      <w:r w:rsidR="006F35BC" w:rsidRPr="00E52D7F">
        <w:rPr>
          <w:rStyle w:val="spellingerror"/>
          <w:rFonts w:asciiTheme="minorHAnsi" w:hAnsiTheme="minorHAnsi" w:cstheme="minorHAnsi"/>
          <w:color w:val="000000"/>
          <w:sz w:val="22"/>
          <w:szCs w:val="22"/>
        </w:rPr>
        <w:t>Challenge</w:t>
      </w:r>
      <w:proofErr w:type="spellEnd"/>
      <w:r w:rsidR="006F35BC" w:rsidRPr="00E52D7F">
        <w:rPr>
          <w:rStyle w:val="normaltextrun"/>
          <w:rFonts w:asciiTheme="minorHAnsi" w:hAnsiTheme="minorHAnsi" w:cstheme="minorHAnsi"/>
          <w:color w:val="000000"/>
          <w:sz w:val="22"/>
          <w:szCs w:val="22"/>
        </w:rPr>
        <w:t xml:space="preserve"> </w:t>
      </w:r>
      <w:proofErr w:type="spellStart"/>
      <w:r w:rsidR="006F35BC" w:rsidRPr="00E52D7F">
        <w:rPr>
          <w:rStyle w:val="spellingerror"/>
          <w:rFonts w:asciiTheme="minorHAnsi" w:hAnsiTheme="minorHAnsi" w:cstheme="minorHAnsi"/>
          <w:color w:val="000000"/>
          <w:sz w:val="22"/>
          <w:szCs w:val="22"/>
        </w:rPr>
        <w:t>European</w:t>
      </w:r>
      <w:proofErr w:type="spellEnd"/>
      <w:r w:rsidR="006F35BC" w:rsidRPr="00E52D7F">
        <w:rPr>
          <w:rStyle w:val="normaltextrun"/>
          <w:rFonts w:asciiTheme="minorHAnsi" w:hAnsiTheme="minorHAnsi" w:cstheme="minorHAnsi"/>
          <w:color w:val="000000"/>
          <w:sz w:val="22"/>
          <w:szCs w:val="22"/>
        </w:rPr>
        <w:t xml:space="preserve"> Inter-</w:t>
      </w:r>
      <w:proofErr w:type="spellStart"/>
      <w:r w:rsidR="006F35BC" w:rsidRPr="00E52D7F">
        <w:rPr>
          <w:rStyle w:val="spellingerror"/>
          <w:rFonts w:asciiTheme="minorHAnsi" w:hAnsiTheme="minorHAnsi" w:cstheme="minorHAnsi"/>
          <w:color w:val="000000"/>
          <w:sz w:val="22"/>
          <w:szCs w:val="22"/>
        </w:rPr>
        <w:t>Schools</w:t>
      </w:r>
      <w:proofErr w:type="spellEnd"/>
      <w:r w:rsidR="006F35BC" w:rsidRPr="00E52D7F">
        <w:rPr>
          <w:rStyle w:val="normaltextrun"/>
          <w:rFonts w:asciiTheme="minorHAnsi" w:hAnsiTheme="minorHAnsi" w:cstheme="minorHAnsi"/>
          <w:color w:val="000000"/>
          <w:sz w:val="22"/>
          <w:szCs w:val="22"/>
        </w:rPr>
        <w:t xml:space="preserve"> atd.  </w:t>
      </w:r>
      <w:r w:rsidR="006F35BC" w:rsidRPr="00E52D7F">
        <w:rPr>
          <w:rStyle w:val="eop"/>
          <w:rFonts w:asciiTheme="minorHAnsi" w:hAnsiTheme="minorHAnsi" w:cstheme="minorHAnsi"/>
          <w:color w:val="000000"/>
          <w:sz w:val="22"/>
          <w:szCs w:val="22"/>
        </w:rPr>
        <w:t> </w:t>
      </w:r>
    </w:p>
    <w:p w14:paraId="6D920919" w14:textId="368782B0" w:rsidR="006F35BC" w:rsidRPr="00E52D7F" w:rsidRDefault="00EF6E4A" w:rsidP="00AF4D9B">
      <w:pPr>
        <w:pStyle w:val="paragraph"/>
        <w:spacing w:before="0" w:beforeAutospacing="0" w:after="120" w:afterAutospacing="0"/>
        <w:ind w:left="425"/>
        <w:jc w:val="both"/>
        <w:textAlignment w:val="baseline"/>
        <w:rPr>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 xml:space="preserve">ELIA – </w:t>
      </w:r>
      <w:proofErr w:type="spellStart"/>
      <w:r w:rsidRPr="005660AE">
        <w:rPr>
          <w:rStyle w:val="normaltextrun"/>
          <w:rFonts w:asciiTheme="minorHAnsi" w:hAnsiTheme="minorHAnsi" w:cstheme="minorHAnsi"/>
          <w:bCs/>
          <w:color w:val="000000"/>
          <w:sz w:val="22"/>
          <w:szCs w:val="22"/>
        </w:rPr>
        <w:t>The</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European</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League</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of</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Institutes</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of</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the</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Arts</w:t>
      </w:r>
      <w:proofErr w:type="spellEnd"/>
      <w:r w:rsidR="006F35BC" w:rsidRPr="00E52D7F">
        <w:rPr>
          <w:rStyle w:val="normaltextrun"/>
          <w:rFonts w:asciiTheme="minorHAnsi" w:hAnsiTheme="minorHAnsi" w:cstheme="minorHAnsi"/>
          <w:color w:val="000000"/>
          <w:sz w:val="22"/>
          <w:szCs w:val="22"/>
        </w:rPr>
        <w:t xml:space="preserve"> – zástupce FMK Mgr. Pavel </w:t>
      </w:r>
      <w:proofErr w:type="spellStart"/>
      <w:r w:rsidR="006F35BC" w:rsidRPr="00E52D7F">
        <w:rPr>
          <w:rStyle w:val="spellingerror"/>
          <w:rFonts w:asciiTheme="minorHAnsi" w:hAnsiTheme="minorHAnsi" w:cstheme="minorHAnsi"/>
          <w:color w:val="000000"/>
          <w:sz w:val="22"/>
          <w:szCs w:val="22"/>
        </w:rPr>
        <w:t>Krutil</w:t>
      </w:r>
      <w:proofErr w:type="spellEnd"/>
      <w:r w:rsidR="006F35BC" w:rsidRPr="00E52D7F">
        <w:rPr>
          <w:rStyle w:val="normaltextrun"/>
          <w:rFonts w:asciiTheme="minorHAnsi" w:hAnsiTheme="minorHAnsi" w:cstheme="minorHAnsi"/>
          <w:color w:val="000000"/>
          <w:sz w:val="22"/>
          <w:szCs w:val="22"/>
        </w:rPr>
        <w:t>, je globálně propojená evropská síť, která poskytuje dynamickou platformu pro výměnu a rozvoj vysokoškolského vzdělávání uměleckého směru. ELIA má 260 členů z</w:t>
      </w:r>
      <w:r w:rsidR="006F35BC" w:rsidRPr="004F2568">
        <w:rPr>
          <w:rStyle w:val="normaltextrun"/>
          <w:rFonts w:asciiTheme="minorHAnsi" w:hAnsiTheme="minorHAnsi" w:cstheme="minorHAnsi"/>
          <w:sz w:val="22"/>
          <w:szCs w:val="22"/>
        </w:rPr>
        <w:t>e</w:t>
      </w:r>
      <w:r w:rsidR="006F35BC" w:rsidRPr="00E52D7F">
        <w:rPr>
          <w:rStyle w:val="normaltextrun"/>
          <w:rFonts w:asciiTheme="minorHAnsi" w:hAnsiTheme="minorHAnsi" w:cstheme="minorHAnsi"/>
          <w:color w:val="000000"/>
          <w:sz w:val="22"/>
          <w:szCs w:val="22"/>
        </w:rPr>
        <w:t xml:space="preserve"> 48 zemí, reprezentujících nejrůznější umělecké obory. Organizace se zasazuje za vysokoškolské vzdělávání vytvářením nových příležitostí pro své členy </w:t>
      </w:r>
      <w:r w:rsidR="006014F2">
        <w:rPr>
          <w:rStyle w:val="normaltextrun"/>
          <w:rFonts w:asciiTheme="minorHAnsi" w:hAnsiTheme="minorHAnsi" w:cstheme="minorHAnsi"/>
          <w:color w:val="000000"/>
          <w:sz w:val="22"/>
          <w:szCs w:val="22"/>
        </w:rPr>
        <w:br/>
      </w:r>
      <w:r w:rsidR="006F35BC" w:rsidRPr="00E52D7F">
        <w:rPr>
          <w:rStyle w:val="normaltextrun"/>
          <w:rFonts w:asciiTheme="minorHAnsi" w:hAnsiTheme="minorHAnsi" w:cstheme="minorHAnsi"/>
          <w:color w:val="000000"/>
          <w:sz w:val="22"/>
          <w:szCs w:val="22"/>
        </w:rPr>
        <w:t>a usnadňováním výměny tzv. “</w:t>
      </w:r>
      <w:proofErr w:type="spellStart"/>
      <w:r w:rsidR="006F35BC" w:rsidRPr="00E52D7F">
        <w:rPr>
          <w:rStyle w:val="spellingerror"/>
          <w:rFonts w:asciiTheme="minorHAnsi" w:hAnsiTheme="minorHAnsi" w:cstheme="minorHAnsi"/>
          <w:color w:val="000000"/>
          <w:sz w:val="22"/>
          <w:szCs w:val="22"/>
        </w:rPr>
        <w:t>best</w:t>
      </w:r>
      <w:proofErr w:type="spellEnd"/>
      <w:r w:rsidR="006F35BC" w:rsidRPr="00E52D7F">
        <w:rPr>
          <w:rStyle w:val="normaltextrun"/>
          <w:rFonts w:asciiTheme="minorHAnsi" w:hAnsiTheme="minorHAnsi" w:cstheme="minorHAnsi"/>
          <w:color w:val="000000"/>
          <w:sz w:val="22"/>
          <w:szCs w:val="22"/>
        </w:rPr>
        <w:t> </w:t>
      </w:r>
      <w:proofErr w:type="spellStart"/>
      <w:r w:rsidR="006F35BC" w:rsidRPr="00E52D7F">
        <w:rPr>
          <w:rStyle w:val="spellingerror"/>
          <w:rFonts w:asciiTheme="minorHAnsi" w:hAnsiTheme="minorHAnsi" w:cstheme="minorHAnsi"/>
          <w:color w:val="000000"/>
          <w:sz w:val="22"/>
          <w:szCs w:val="22"/>
        </w:rPr>
        <w:t>practices</w:t>
      </w:r>
      <w:proofErr w:type="spellEnd"/>
      <w:r w:rsidR="006F35BC" w:rsidRPr="00E52D7F">
        <w:rPr>
          <w:rStyle w:val="normaltextrun"/>
          <w:rFonts w:asciiTheme="minorHAnsi" w:hAnsiTheme="minorHAnsi" w:cstheme="minorHAnsi"/>
          <w:color w:val="000000"/>
          <w:sz w:val="22"/>
          <w:szCs w:val="22"/>
        </w:rPr>
        <w:t>”.</w:t>
      </w:r>
      <w:r w:rsidR="006F35BC" w:rsidRPr="00E52D7F">
        <w:rPr>
          <w:rStyle w:val="eop"/>
          <w:rFonts w:asciiTheme="minorHAnsi" w:hAnsiTheme="minorHAnsi" w:cstheme="minorHAnsi"/>
          <w:color w:val="000000"/>
          <w:sz w:val="22"/>
          <w:szCs w:val="22"/>
        </w:rPr>
        <w:t>  </w:t>
      </w:r>
    </w:p>
    <w:p w14:paraId="1673F394" w14:textId="32570CDD" w:rsidR="006F35BC" w:rsidRPr="00E52D7F" w:rsidRDefault="006F35BC" w:rsidP="001347CE">
      <w:pPr>
        <w:pStyle w:val="paragraph"/>
        <w:spacing w:before="0" w:beforeAutospacing="0" w:after="120" w:afterAutospacing="0"/>
        <w:ind w:left="425"/>
        <w:jc w:val="both"/>
        <w:textAlignment w:val="baseline"/>
        <w:rPr>
          <w:rStyle w:val="eop"/>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 xml:space="preserve">POPAI CENTRAL </w:t>
      </w:r>
      <w:r w:rsidR="00EF6E4A" w:rsidRPr="00E52D7F">
        <w:rPr>
          <w:rStyle w:val="normaltextrun"/>
          <w:rFonts w:asciiTheme="minorHAnsi" w:hAnsiTheme="minorHAnsi" w:cstheme="minorHAnsi"/>
          <w:b/>
          <w:bCs/>
          <w:color w:val="000000"/>
          <w:sz w:val="22"/>
          <w:szCs w:val="22"/>
        </w:rPr>
        <w:t xml:space="preserve">EUROPE </w:t>
      </w:r>
      <w:r w:rsidR="00EF6E4A" w:rsidRPr="006014F2">
        <w:rPr>
          <w:rStyle w:val="normaltextrun"/>
          <w:rFonts w:asciiTheme="minorHAnsi" w:hAnsiTheme="minorHAnsi" w:cstheme="minorHAnsi"/>
          <w:color w:val="000000"/>
          <w:sz w:val="22"/>
          <w:szCs w:val="22"/>
        </w:rPr>
        <w:t xml:space="preserve">– </w:t>
      </w:r>
      <w:r w:rsidR="005660AE">
        <w:rPr>
          <w:rStyle w:val="normaltextrun"/>
          <w:rFonts w:asciiTheme="minorHAnsi" w:hAnsiTheme="minorHAnsi" w:cstheme="minorHAnsi"/>
          <w:color w:val="000000"/>
          <w:sz w:val="22"/>
          <w:szCs w:val="22"/>
        </w:rPr>
        <w:t xml:space="preserve">jehož </w:t>
      </w:r>
      <w:r w:rsidR="00EF6E4A" w:rsidRPr="006014F2">
        <w:rPr>
          <w:rStyle w:val="normaltextrun"/>
          <w:rFonts w:asciiTheme="minorHAnsi" w:hAnsiTheme="minorHAnsi" w:cstheme="minorHAnsi"/>
          <w:color w:val="000000"/>
          <w:sz w:val="22"/>
          <w:szCs w:val="22"/>
        </w:rPr>
        <w:t>posláním</w:t>
      </w:r>
      <w:r w:rsidRPr="00E52D7F">
        <w:rPr>
          <w:rStyle w:val="normaltextrun"/>
          <w:rFonts w:asciiTheme="minorHAnsi" w:hAnsiTheme="minorHAnsi" w:cstheme="minorHAnsi"/>
          <w:color w:val="000000"/>
          <w:sz w:val="22"/>
          <w:szCs w:val="22"/>
        </w:rPr>
        <w:t xml:space="preserve"> je vytvořit komunikační platformu pro výrobce a dodavatele komunikačních prostředků v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digitálních médií, zadavatele reklamy, reklamní agentury a zástupce maloobchodu, neustále je vzdělávat, realizovat průzkumy, poskytovat a zpřístupňovat pro ně informace, organizovat odborné akce a diskuzní setkání a budovat tak dobré vztahy v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xml:space="preserve"> marketingové komunikaci, podporovat kulturu a další rozvoj oboru marketing </w:t>
      </w:r>
      <w:proofErr w:type="spellStart"/>
      <w:r w:rsidRPr="00E52D7F">
        <w:rPr>
          <w:rStyle w:val="spellingerror"/>
          <w:rFonts w:asciiTheme="minorHAnsi" w:hAnsiTheme="minorHAnsi" w:cstheme="minorHAnsi"/>
          <w:color w:val="000000"/>
          <w:sz w:val="22"/>
          <w:szCs w:val="22"/>
        </w:rPr>
        <w:t>at</w:t>
      </w:r>
      <w:proofErr w:type="spellEnd"/>
      <w:r w:rsidRPr="00E52D7F">
        <w:rPr>
          <w:rStyle w:val="normaltextrun"/>
          <w:rFonts w:asciiTheme="minorHAnsi" w:hAnsiTheme="minorHAnsi" w:cstheme="minorHAnsi"/>
          <w:color w:val="000000"/>
          <w:sz w:val="22"/>
          <w:szCs w:val="22"/>
        </w:rPr>
        <w:t>-retail. S FMK spolupracuje zejména na vzájemném vzdělávání, kdy studenti přichází s inovativními návrhy in-</w:t>
      </w:r>
      <w:proofErr w:type="spellStart"/>
      <w:r w:rsidRPr="00E52D7F">
        <w:rPr>
          <w:rStyle w:val="spellingerror"/>
          <w:rFonts w:asciiTheme="minorHAnsi" w:hAnsiTheme="minorHAnsi" w:cstheme="minorHAnsi"/>
          <w:color w:val="000000"/>
          <w:sz w:val="22"/>
          <w:szCs w:val="22"/>
        </w:rPr>
        <w:t>store</w:t>
      </w:r>
      <w:proofErr w:type="spellEnd"/>
      <w:r w:rsidRPr="00E52D7F">
        <w:rPr>
          <w:rStyle w:val="normaltextrun"/>
          <w:rFonts w:asciiTheme="minorHAnsi" w:hAnsiTheme="minorHAnsi" w:cstheme="minorHAnsi"/>
          <w:color w:val="000000"/>
          <w:sz w:val="22"/>
          <w:szCs w:val="22"/>
        </w:rPr>
        <w:t xml:space="preserve"> marketingových řešení </w:t>
      </w:r>
      <w:r w:rsidR="00232784">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 xml:space="preserve">a zástupci POPAI jim poskytují zpětnou vazbu, aktuálně např. na téma emočního marketingu </w:t>
      </w:r>
      <w:r w:rsidR="00232784">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v maloobchodě a službách.</w:t>
      </w:r>
      <w:r w:rsidRPr="00E52D7F">
        <w:rPr>
          <w:rStyle w:val="eop"/>
          <w:rFonts w:asciiTheme="minorHAnsi" w:hAnsiTheme="minorHAnsi" w:cstheme="minorHAnsi"/>
          <w:color w:val="000000"/>
          <w:sz w:val="22"/>
          <w:szCs w:val="22"/>
        </w:rPr>
        <w:t> </w:t>
      </w:r>
    </w:p>
    <w:p w14:paraId="2E369193" w14:textId="450FCB5A" w:rsidR="006F35BC" w:rsidRPr="00E52D7F" w:rsidRDefault="006F35BC" w:rsidP="00041BE8">
      <w:pPr>
        <w:pStyle w:val="paragraph"/>
        <w:spacing w:before="0" w:beforeAutospacing="0" w:after="120" w:afterAutospacing="0"/>
        <w:ind w:left="425"/>
        <w:jc w:val="both"/>
        <w:textAlignment w:val="baseline"/>
        <w:rPr>
          <w:rStyle w:val="normaltextrun"/>
          <w:rFonts w:asciiTheme="minorHAnsi" w:hAnsiTheme="minorHAnsi" w:cstheme="minorHAnsi"/>
          <w:b/>
          <w:bCs/>
          <w:color w:val="000000"/>
          <w:sz w:val="22"/>
          <w:szCs w:val="22"/>
        </w:rPr>
      </w:pPr>
      <w:r w:rsidRPr="00E52D7F">
        <w:rPr>
          <w:rStyle w:val="normaltextrun"/>
          <w:rFonts w:asciiTheme="minorHAnsi" w:hAnsiTheme="minorHAnsi" w:cstheme="minorHAnsi"/>
          <w:b/>
          <w:bCs/>
          <w:color w:val="000000"/>
          <w:sz w:val="22"/>
          <w:szCs w:val="22"/>
        </w:rPr>
        <w:t xml:space="preserve">ICOM </w:t>
      </w:r>
      <w:r w:rsidRPr="001347CE">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bCs/>
          <w:color w:val="000000"/>
          <w:sz w:val="22"/>
          <w:szCs w:val="22"/>
        </w:rPr>
        <w:t xml:space="preserve">Největší muzejní síť na světě, která každoročně pořádá odborné konference, workshopy a tvoří databázi tisíce muzeí a vysokoškolských institucí. FMK je dlouhodobým členem, v roce 2018 se členem stala i galerie G18 v rámci pod kategorie UMAC – University </w:t>
      </w:r>
      <w:proofErr w:type="spellStart"/>
      <w:r w:rsidRPr="00E52D7F">
        <w:rPr>
          <w:rStyle w:val="normaltextrun"/>
          <w:rFonts w:asciiTheme="minorHAnsi" w:hAnsiTheme="minorHAnsi" w:cstheme="minorHAnsi"/>
          <w:bCs/>
          <w:color w:val="000000"/>
          <w:sz w:val="22"/>
          <w:szCs w:val="22"/>
        </w:rPr>
        <w:t>museums</w:t>
      </w:r>
      <w:proofErr w:type="spellEnd"/>
      <w:r w:rsidRPr="00E52D7F">
        <w:rPr>
          <w:rStyle w:val="normaltextrun"/>
          <w:rFonts w:asciiTheme="minorHAnsi" w:hAnsiTheme="minorHAnsi" w:cstheme="minorHAnsi"/>
          <w:bCs/>
          <w:color w:val="000000"/>
          <w:sz w:val="22"/>
          <w:szCs w:val="22"/>
        </w:rPr>
        <w:t>.</w:t>
      </w:r>
    </w:p>
    <w:p w14:paraId="624F51C0" w14:textId="3DD09600" w:rsidR="006F35BC" w:rsidRPr="00E52D7F" w:rsidRDefault="006F35BC" w:rsidP="00041BE8">
      <w:pPr>
        <w:pStyle w:val="paragraph"/>
        <w:spacing w:before="0" w:beforeAutospacing="0" w:after="120" w:afterAutospacing="0"/>
        <w:ind w:left="425"/>
        <w:jc w:val="both"/>
        <w:textAlignment w:val="baseline"/>
        <w:rPr>
          <w:rStyle w:val="eop"/>
          <w:rFonts w:asciiTheme="minorHAnsi" w:eastAsia="Calibri" w:hAnsiTheme="minorHAnsi" w:cstheme="minorHAnsi"/>
          <w:color w:val="000000"/>
          <w:sz w:val="22"/>
          <w:szCs w:val="22"/>
          <w:lang w:eastAsia="en-US"/>
        </w:rPr>
      </w:pPr>
      <w:r w:rsidRPr="00E52D7F">
        <w:rPr>
          <w:rStyle w:val="normaltextrun"/>
          <w:rFonts w:asciiTheme="minorHAnsi" w:hAnsiTheme="minorHAnsi" w:cstheme="minorHAnsi"/>
          <w:bCs/>
          <w:color w:val="000000"/>
          <w:sz w:val="22"/>
          <w:szCs w:val="22"/>
        </w:rPr>
        <w:t>FMK</w:t>
      </w:r>
      <w:r w:rsidRPr="00E52D7F">
        <w:rPr>
          <w:rStyle w:val="normaltextrun"/>
          <w:rFonts w:asciiTheme="minorHAnsi" w:hAnsiTheme="minorHAnsi" w:cstheme="minorHAnsi"/>
          <w:b/>
          <w:bCs/>
          <w:color w:val="000000"/>
          <w:sz w:val="22"/>
          <w:szCs w:val="22"/>
        </w:rPr>
        <w:t xml:space="preserve"> </w:t>
      </w:r>
      <w:r w:rsidRPr="00E52D7F">
        <w:rPr>
          <w:rStyle w:val="normaltextrun"/>
          <w:rFonts w:asciiTheme="minorHAnsi" w:hAnsiTheme="minorHAnsi" w:cstheme="minorHAnsi"/>
          <w:bCs/>
          <w:color w:val="000000"/>
          <w:sz w:val="22"/>
          <w:szCs w:val="22"/>
        </w:rPr>
        <w:t>v září 2022 uspořádal</w:t>
      </w:r>
      <w:r w:rsidR="00041BE8">
        <w:rPr>
          <w:rStyle w:val="normaltextrun"/>
          <w:rFonts w:asciiTheme="minorHAnsi" w:hAnsiTheme="minorHAnsi" w:cstheme="minorHAnsi"/>
          <w:bCs/>
          <w:color w:val="000000"/>
          <w:sz w:val="22"/>
          <w:szCs w:val="22"/>
        </w:rPr>
        <w:t>a</w:t>
      </w:r>
      <w:r w:rsidRPr="00E52D7F">
        <w:rPr>
          <w:rStyle w:val="normaltextrun"/>
          <w:rFonts w:asciiTheme="minorHAnsi" w:hAnsiTheme="minorHAnsi" w:cstheme="minorHAnsi"/>
          <w:bCs/>
          <w:color w:val="000000"/>
          <w:sz w:val="22"/>
          <w:szCs w:val="22"/>
        </w:rPr>
        <w:t xml:space="preserve"> první mezinárodní letní školu v rámci programu ERASMUS </w:t>
      </w:r>
      <w:proofErr w:type="spellStart"/>
      <w:r w:rsidRPr="00E52D7F">
        <w:rPr>
          <w:rStyle w:val="normaltextrun"/>
          <w:rFonts w:asciiTheme="minorHAnsi" w:hAnsiTheme="minorHAnsi" w:cstheme="minorHAnsi"/>
          <w:bCs/>
          <w:color w:val="000000"/>
          <w:sz w:val="22"/>
          <w:szCs w:val="22"/>
        </w:rPr>
        <w:t>Blended</w:t>
      </w:r>
      <w:proofErr w:type="spellEnd"/>
      <w:r w:rsidRPr="00E52D7F">
        <w:rPr>
          <w:rStyle w:val="normaltextrun"/>
          <w:rFonts w:asciiTheme="minorHAnsi" w:hAnsiTheme="minorHAnsi" w:cstheme="minorHAnsi"/>
          <w:bCs/>
          <w:color w:val="000000"/>
          <w:sz w:val="22"/>
          <w:szCs w:val="22"/>
        </w:rPr>
        <w:t xml:space="preserve"> Learning Program, zaměřenou na aktuální tendence a trendy v kulturních a kreativních průmyslech. Pozvání přijali profesoři i praktici z celé Evropy a účastnilo se 25 studentů z ČR i zahraničí. FMK se intenzivně účastní příprav jako partner pro mezinárodní program ERASMUS </w:t>
      </w:r>
      <w:proofErr w:type="spellStart"/>
      <w:r w:rsidRPr="00E52D7F">
        <w:rPr>
          <w:rStyle w:val="normaltextrun"/>
          <w:rFonts w:asciiTheme="minorHAnsi" w:hAnsiTheme="minorHAnsi" w:cstheme="minorHAnsi"/>
          <w:bCs/>
          <w:color w:val="000000"/>
          <w:sz w:val="22"/>
          <w:szCs w:val="22"/>
        </w:rPr>
        <w:t>Mundus</w:t>
      </w:r>
      <w:proofErr w:type="spellEnd"/>
      <w:r w:rsidRPr="00E52D7F">
        <w:rPr>
          <w:rStyle w:val="normaltextrun"/>
          <w:rFonts w:asciiTheme="minorHAnsi" w:hAnsiTheme="minorHAnsi" w:cstheme="minorHAnsi"/>
          <w:bCs/>
          <w:color w:val="000000"/>
          <w:sz w:val="22"/>
          <w:szCs w:val="22"/>
        </w:rPr>
        <w:t>.</w:t>
      </w:r>
    </w:p>
    <w:bookmarkEnd w:id="667"/>
    <w:p w14:paraId="33DA56CA" w14:textId="77777777" w:rsidR="00E13A15" w:rsidRDefault="00E13A15">
      <w:pPr>
        <w:rPr>
          <w:rStyle w:val="eop"/>
          <w:rFonts w:asciiTheme="minorHAnsi" w:hAnsiTheme="minorHAnsi" w:cstheme="minorHAnsi"/>
          <w:color w:val="000000"/>
          <w:sz w:val="22"/>
          <w:szCs w:val="22"/>
        </w:rPr>
      </w:pPr>
      <w:r>
        <w:rPr>
          <w:rStyle w:val="eop"/>
          <w:rFonts w:asciiTheme="minorHAnsi" w:hAnsiTheme="minorHAnsi" w:cstheme="minorHAnsi"/>
          <w:color w:val="000000"/>
          <w:sz w:val="22"/>
          <w:szCs w:val="22"/>
        </w:rPr>
        <w:br w:type="page"/>
      </w:r>
    </w:p>
    <w:p w14:paraId="4F34E58B" w14:textId="012998DF" w:rsidR="00793E0F" w:rsidRPr="00D5748D" w:rsidRDefault="00793E0F" w:rsidP="00793E0F">
      <w:pPr>
        <w:pStyle w:val="paragraph"/>
        <w:spacing w:before="0" w:beforeAutospacing="0" w:after="0" w:afterAutospacing="0"/>
        <w:ind w:left="425"/>
        <w:jc w:val="both"/>
        <w:textAlignment w:val="baseline"/>
        <w:rPr>
          <w:rFonts w:asciiTheme="minorHAnsi" w:hAnsiTheme="minorHAnsi" w:cstheme="minorHAnsi"/>
          <w:color w:val="000000"/>
          <w:sz w:val="22"/>
          <w:szCs w:val="22"/>
        </w:rPr>
      </w:pPr>
      <w:r w:rsidRPr="00D5748D">
        <w:rPr>
          <w:rStyle w:val="eop"/>
          <w:rFonts w:asciiTheme="minorHAnsi" w:hAnsiTheme="minorHAnsi" w:cstheme="minorHAnsi"/>
          <w:color w:val="000000"/>
          <w:sz w:val="22"/>
          <w:szCs w:val="22"/>
        </w:rPr>
        <w:lastRenderedPageBreak/>
        <w:t>FMK se dlouhodobě snaží naplňovat následující klíčová opatření:</w:t>
      </w:r>
    </w:p>
    <w:p w14:paraId="49D13CE8" w14:textId="77777777" w:rsidR="00D24069" w:rsidRDefault="00793E0F" w:rsidP="00232784">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D5748D">
        <w:rPr>
          <w:rStyle w:val="normaltextrun"/>
          <w:rFonts w:asciiTheme="minorHAnsi" w:hAnsiTheme="minorHAnsi" w:cstheme="minorHAnsi"/>
          <w:color w:val="000000"/>
          <w:sz w:val="22"/>
          <w:szCs w:val="22"/>
        </w:rPr>
        <w:t>Propaguje studium na FMK v českém i anglickém jazyce se zaměřením na země, kde existuje</w:t>
      </w:r>
      <w:r>
        <w:rPr>
          <w:rStyle w:val="normaltextrun"/>
          <w:rFonts w:asciiTheme="minorHAnsi" w:hAnsiTheme="minorHAnsi" w:cstheme="minorHAnsi"/>
          <w:color w:val="000000"/>
          <w:sz w:val="22"/>
          <w:szCs w:val="22"/>
        </w:rPr>
        <w:t xml:space="preserve"> </w:t>
      </w:r>
      <w:r w:rsidRPr="00D5748D">
        <w:rPr>
          <w:rStyle w:val="normaltextrun"/>
          <w:rFonts w:asciiTheme="minorHAnsi" w:hAnsiTheme="minorHAnsi" w:cstheme="minorHAnsi"/>
          <w:color w:val="000000"/>
          <w:sz w:val="22"/>
          <w:szCs w:val="22"/>
        </w:rPr>
        <w:t xml:space="preserve">vyšší pravděpodobnost přijetí a dokončení studia. Využívá mechanismus pro uznávání znalosti českého jazyka pro zahraniční uchazeče, kteří mají zájem studovat v českém jazyce. Vytváří transparentní systém poskytování stipendií zahraničním studentům – samoplátcům a zajišťuje pro ně stabilní finanční zdroje. FMK v současnosti realizuje dva akreditované studijní programy v anglickém jazyce. Jedná se </w:t>
      </w:r>
      <w:r>
        <w:rPr>
          <w:rStyle w:val="normaltextrun"/>
          <w:rFonts w:asciiTheme="minorHAnsi" w:hAnsiTheme="minorHAnsi" w:cstheme="minorHAnsi"/>
          <w:color w:val="000000"/>
          <w:sz w:val="22"/>
          <w:szCs w:val="22"/>
        </w:rPr>
        <w:br/>
      </w:r>
      <w:r w:rsidRPr="00D5748D">
        <w:rPr>
          <w:rStyle w:val="normaltextrun"/>
          <w:rFonts w:asciiTheme="minorHAnsi" w:hAnsiTheme="minorHAnsi" w:cstheme="minorHAnsi"/>
          <w:color w:val="000000"/>
          <w:sz w:val="22"/>
          <w:szCs w:val="22"/>
        </w:rPr>
        <w:t xml:space="preserve">o </w:t>
      </w:r>
      <w:r>
        <w:rPr>
          <w:rStyle w:val="normaltextrun"/>
          <w:rFonts w:asciiTheme="minorHAnsi" w:hAnsiTheme="minorHAnsi" w:cstheme="minorHAnsi"/>
          <w:color w:val="000000"/>
          <w:sz w:val="22"/>
          <w:szCs w:val="22"/>
        </w:rPr>
        <w:t xml:space="preserve">navazující </w:t>
      </w:r>
      <w:r w:rsidRPr="00D5748D">
        <w:rPr>
          <w:rStyle w:val="normaltextrun"/>
          <w:rFonts w:asciiTheme="minorHAnsi" w:hAnsiTheme="minorHAnsi" w:cstheme="minorHAnsi"/>
          <w:color w:val="000000"/>
          <w:sz w:val="22"/>
          <w:szCs w:val="22"/>
        </w:rPr>
        <w:t xml:space="preserve">magisterský studijní program Marketing </w:t>
      </w:r>
      <w:proofErr w:type="spellStart"/>
      <w:r w:rsidRPr="00D5748D">
        <w:rPr>
          <w:rStyle w:val="normaltextrun"/>
          <w:rFonts w:asciiTheme="minorHAnsi" w:hAnsiTheme="minorHAnsi" w:cstheme="minorHAnsi"/>
          <w:color w:val="000000"/>
          <w:sz w:val="22"/>
          <w:szCs w:val="22"/>
        </w:rPr>
        <w:t>Communication</w:t>
      </w:r>
      <w:proofErr w:type="spellEnd"/>
      <w:r w:rsidRPr="00D5748D">
        <w:rPr>
          <w:rStyle w:val="normaltextrun"/>
          <w:rFonts w:asciiTheme="minorHAnsi" w:hAnsiTheme="minorHAnsi" w:cstheme="minorHAnsi"/>
          <w:color w:val="000000"/>
          <w:sz w:val="22"/>
          <w:szCs w:val="22"/>
        </w:rPr>
        <w:t xml:space="preserve"> a doktorský studijní program Multimedia and Design. </w:t>
      </w:r>
      <w:r>
        <w:rPr>
          <w:rStyle w:val="normaltextrun"/>
          <w:rFonts w:asciiTheme="minorHAnsi" w:hAnsiTheme="minorHAnsi" w:cstheme="minorHAnsi"/>
          <w:color w:val="000000"/>
          <w:sz w:val="22"/>
          <w:szCs w:val="22"/>
        </w:rPr>
        <w:t>Zájem o studium v anglickém jazyce na FMK mírně stoupá.</w:t>
      </w:r>
    </w:p>
    <w:p w14:paraId="1086039D" w14:textId="2F0E11E5" w:rsidR="00793E0F" w:rsidRPr="00232784" w:rsidRDefault="00793E0F" w:rsidP="00232784">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4108E9">
        <w:rPr>
          <w:rStyle w:val="normaltextrun"/>
          <w:rFonts w:asciiTheme="minorHAnsi" w:eastAsiaTheme="majorEastAsia" w:hAnsiTheme="minorHAnsi" w:cstheme="minorHAnsi"/>
          <w:sz w:val="22"/>
          <w:szCs w:val="22"/>
        </w:rPr>
        <w:t xml:space="preserve">FMK cíleně oslovuje zahraniční lektory a profesory. V rámci pětiletého programu ESF (2017-2022) přijelo na FMK množství zahraničních odborníků z praxe, kteří mentorovali pedagogy i studenty. </w:t>
      </w:r>
      <w:r w:rsidRPr="004108E9">
        <w:rPr>
          <w:rStyle w:val="normaltextrun"/>
          <w:rFonts w:asciiTheme="minorHAnsi" w:eastAsiaTheme="majorEastAsia" w:hAnsiTheme="minorHAnsi" w:cstheme="minorHAnsi"/>
          <w:color w:val="000000"/>
          <w:sz w:val="22"/>
          <w:szCs w:val="22"/>
        </w:rPr>
        <w:t xml:space="preserve">V posledních dvou letech situaci ovlivnila covidová pandemie, nicméně přesto v letech 2017–2022 proběhlo více než 50 návštěv zahraničních pedagogů, financovaných mj. také z prostředků EK (Erasmus+, Erasmus+ KA107), například:   </w:t>
      </w:r>
    </w:p>
    <w:p w14:paraId="0045563C"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Yosaif</w:t>
      </w:r>
      <w:proofErr w:type="spellEnd"/>
      <w:r w:rsidRPr="004108E9">
        <w:rPr>
          <w:rStyle w:val="normaltextrun"/>
          <w:rFonts w:asciiTheme="minorHAnsi" w:eastAsiaTheme="majorEastAsia" w:hAnsiTheme="minorHAnsi" w:cstheme="minorHAnsi"/>
          <w:color w:val="000000"/>
          <w:sz w:val="22"/>
          <w:szCs w:val="22"/>
        </w:rPr>
        <w:t xml:space="preserve"> Cohen,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Learning to </w:t>
      </w:r>
      <w:proofErr w:type="spellStart"/>
      <w:r w:rsidRPr="004108E9">
        <w:rPr>
          <w:rStyle w:val="normaltextrun"/>
          <w:rFonts w:asciiTheme="minorHAnsi" w:eastAsiaTheme="majorEastAsia" w:hAnsiTheme="minorHAnsi" w:cstheme="minorHAnsi"/>
          <w:color w:val="000000"/>
          <w:sz w:val="22"/>
          <w:szCs w:val="22"/>
        </w:rPr>
        <w:t>See</w:t>
      </w:r>
      <w:proofErr w:type="spellEnd"/>
      <w:r w:rsidRPr="004108E9">
        <w:rPr>
          <w:rStyle w:val="normaltextrun"/>
          <w:rFonts w:asciiTheme="minorHAnsi" w:eastAsiaTheme="majorEastAsia" w:hAnsiTheme="minorHAnsi" w:cstheme="minorHAnsi"/>
          <w:color w:val="000000"/>
          <w:sz w:val="22"/>
          <w:szCs w:val="22"/>
        </w:rPr>
        <w:t xml:space="preserve"> (2017, 2018, 2022)</w:t>
      </w:r>
    </w:p>
    <w:p w14:paraId="7F09F81C"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Eliora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Ginsburg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w:t>
      </w:r>
      <w:proofErr w:type="spellStart"/>
      <w:r w:rsidRPr="004108E9">
        <w:rPr>
          <w:rStyle w:val="normaltextrun"/>
          <w:rFonts w:asciiTheme="minorHAnsi" w:eastAsiaTheme="majorEastAsia" w:hAnsiTheme="minorHAnsi" w:cstheme="minorHAnsi"/>
          <w:color w:val="000000"/>
          <w:sz w:val="22"/>
          <w:szCs w:val="22"/>
        </w:rPr>
        <w:t>Shoe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Matters</w:t>
      </w:r>
      <w:proofErr w:type="spellEnd"/>
      <w:r w:rsidRPr="004108E9">
        <w:rPr>
          <w:rStyle w:val="normaltextrun"/>
          <w:rFonts w:asciiTheme="minorHAnsi" w:eastAsiaTheme="majorEastAsia" w:hAnsiTheme="minorHAnsi" w:cstheme="minorHAnsi"/>
          <w:color w:val="000000"/>
          <w:sz w:val="22"/>
          <w:szCs w:val="22"/>
        </w:rPr>
        <w:t xml:space="preserve"> (2018)</w:t>
      </w:r>
    </w:p>
    <w:p w14:paraId="3C8052D8"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Kristiina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Uslar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Estonian</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Estonsko, ateliér Design skla (2018)</w:t>
      </w:r>
    </w:p>
    <w:p w14:paraId="21F6F652"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Pavel </w:t>
      </w:r>
      <w:proofErr w:type="spellStart"/>
      <w:r w:rsidRPr="004108E9">
        <w:rPr>
          <w:rStyle w:val="normaltextrun"/>
          <w:rFonts w:asciiTheme="minorHAnsi" w:eastAsiaTheme="majorEastAsia" w:hAnsiTheme="minorHAnsi" w:cstheme="minorHAnsi"/>
          <w:color w:val="000000"/>
          <w:sz w:val="22"/>
          <w:szCs w:val="22"/>
        </w:rPr>
        <w:t>Büchler</w:t>
      </w:r>
      <w:proofErr w:type="spellEnd"/>
      <w:r w:rsidRPr="004108E9">
        <w:rPr>
          <w:rStyle w:val="normaltextrun"/>
          <w:rFonts w:asciiTheme="minorHAnsi" w:eastAsiaTheme="majorEastAsia" w:hAnsiTheme="minorHAnsi" w:cstheme="minorHAnsi"/>
          <w:color w:val="000000"/>
          <w:sz w:val="22"/>
          <w:szCs w:val="22"/>
        </w:rPr>
        <w:t>, Spojené království, workshop pro studenty ateliéru Reklamní fotografie (Ruční práce), 2019</w:t>
      </w:r>
    </w:p>
    <w:p w14:paraId="1A547711"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Rafał</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Milach</w:t>
      </w:r>
      <w:proofErr w:type="spellEnd"/>
      <w:r w:rsidRPr="004108E9">
        <w:rPr>
          <w:rStyle w:val="normaltextrun"/>
          <w:rFonts w:asciiTheme="minorHAnsi" w:eastAsiaTheme="majorEastAsia" w:hAnsiTheme="minorHAnsi" w:cstheme="minorHAnsi"/>
          <w:color w:val="000000"/>
          <w:sz w:val="22"/>
          <w:szCs w:val="22"/>
        </w:rPr>
        <w:t xml:space="preserve">, Polsko, přednášky na ateliéru Reklamní fotografie: </w:t>
      </w:r>
      <w:proofErr w:type="spellStart"/>
      <w:r w:rsidRPr="004108E9">
        <w:rPr>
          <w:rStyle w:val="normaltextrun"/>
          <w:rFonts w:asciiTheme="minorHAnsi" w:eastAsiaTheme="majorEastAsia" w:hAnsiTheme="minorHAnsi" w:cstheme="minorHAnsi"/>
          <w:color w:val="000000"/>
          <w:sz w:val="22"/>
          <w:szCs w:val="22"/>
        </w:rPr>
        <w:t>Visual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Gesture</w:t>
      </w:r>
      <w:proofErr w:type="spellEnd"/>
      <w:r w:rsidRPr="004108E9">
        <w:rPr>
          <w:rStyle w:val="normaltextrun"/>
          <w:rFonts w:asciiTheme="minorHAnsi" w:eastAsiaTheme="majorEastAsia" w:hAnsiTheme="minorHAnsi" w:cstheme="minorHAnsi"/>
          <w:color w:val="000000"/>
          <w:sz w:val="22"/>
          <w:szCs w:val="22"/>
        </w:rPr>
        <w:t xml:space="preserve"> as a </w:t>
      </w:r>
      <w:proofErr w:type="spellStart"/>
      <w:r w:rsidRPr="004108E9">
        <w:rPr>
          <w:rStyle w:val="normaltextrun"/>
          <w:rFonts w:asciiTheme="minorHAnsi" w:eastAsiaTheme="majorEastAsia" w:hAnsiTheme="minorHAnsi" w:cstheme="minorHAnsi"/>
          <w:color w:val="000000"/>
          <w:sz w:val="22"/>
          <w:szCs w:val="22"/>
        </w:rPr>
        <w:t>Tool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Deconstructing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Mechanisms</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Political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Control</w:t>
      </w:r>
      <w:proofErr w:type="spellEnd"/>
      <w:r w:rsidRPr="004108E9">
        <w:rPr>
          <w:rStyle w:val="normaltextrun"/>
          <w:rFonts w:asciiTheme="minorHAnsi" w:eastAsiaTheme="majorEastAsia" w:hAnsiTheme="minorHAnsi" w:cstheme="minorHAnsi"/>
          <w:color w:val="000000"/>
          <w:sz w:val="22"/>
          <w:szCs w:val="22"/>
        </w:rPr>
        <w:t xml:space="preserve"> and </w:t>
      </w:r>
      <w:proofErr w:type="spellStart"/>
      <w:r w:rsidRPr="004108E9">
        <w:rPr>
          <w:rStyle w:val="normaltextrun"/>
          <w:rFonts w:asciiTheme="minorHAnsi" w:eastAsiaTheme="majorEastAsia" w:hAnsiTheme="minorHAnsi" w:cstheme="minorHAnsi"/>
          <w:color w:val="000000"/>
          <w:sz w:val="22"/>
          <w:szCs w:val="22"/>
        </w:rPr>
        <w:t>Manipulation</w:t>
      </w:r>
      <w:proofErr w:type="spellEnd"/>
      <w:r w:rsidRPr="004108E9">
        <w:rPr>
          <w:rStyle w:val="normaltextrun"/>
          <w:rFonts w:asciiTheme="minorHAnsi" w:eastAsiaTheme="majorEastAsia" w:hAnsiTheme="minorHAnsi" w:cstheme="minorHAnsi"/>
          <w:color w:val="000000"/>
          <w:sz w:val="22"/>
          <w:szCs w:val="22"/>
        </w:rPr>
        <w:t xml:space="preserve"> (2019)</w:t>
      </w:r>
    </w:p>
    <w:p w14:paraId="35688165" w14:textId="468BEB86"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Gavish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ateliéry Grafický design </w:t>
      </w:r>
      <w:r w:rsidR="00E36A96">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Digitální design (2018)</w:t>
      </w:r>
    </w:p>
    <w:p w14:paraId="0538DEB4"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Eric </w:t>
      </w:r>
      <w:proofErr w:type="spellStart"/>
      <w:r w:rsidRPr="004108E9">
        <w:rPr>
          <w:rStyle w:val="normaltextrun"/>
          <w:rFonts w:asciiTheme="minorHAnsi" w:eastAsiaTheme="majorEastAsia" w:hAnsiTheme="minorHAnsi" w:cstheme="minorHAnsi"/>
          <w:color w:val="000000"/>
          <w:sz w:val="22"/>
          <w:szCs w:val="22"/>
        </w:rPr>
        <w:t>Castanet</w:t>
      </w:r>
      <w:proofErr w:type="spellEnd"/>
      <w:r w:rsidRPr="004108E9">
        <w:rPr>
          <w:rStyle w:val="normaltextrun"/>
          <w:rFonts w:asciiTheme="minorHAnsi" w:eastAsiaTheme="majorEastAsia" w:hAnsiTheme="minorHAnsi" w:cstheme="minorHAnsi"/>
          <w:color w:val="000000"/>
          <w:sz w:val="22"/>
          <w:szCs w:val="22"/>
        </w:rPr>
        <w:t xml:space="preserve">, 3is Institut International de </w:t>
      </w:r>
      <w:proofErr w:type="spellStart"/>
      <w:r w:rsidRPr="004108E9">
        <w:rPr>
          <w:rStyle w:val="normaltextrun"/>
          <w:rFonts w:asciiTheme="minorHAnsi" w:eastAsiaTheme="majorEastAsia" w:hAnsiTheme="minorHAnsi" w:cstheme="minorHAnsi"/>
          <w:color w:val="000000"/>
          <w:sz w:val="22"/>
          <w:szCs w:val="22"/>
        </w:rPr>
        <w:t>l'Image</w:t>
      </w:r>
      <w:proofErr w:type="spellEnd"/>
      <w:r w:rsidRPr="004108E9">
        <w:rPr>
          <w:rStyle w:val="normaltextrun"/>
          <w:rFonts w:asciiTheme="minorHAnsi" w:eastAsiaTheme="majorEastAsia" w:hAnsiTheme="minorHAnsi" w:cstheme="minorHAnsi"/>
          <w:color w:val="000000"/>
          <w:sz w:val="22"/>
          <w:szCs w:val="22"/>
        </w:rPr>
        <w:t xml:space="preserve"> et </w:t>
      </w:r>
      <w:proofErr w:type="spellStart"/>
      <w:r w:rsidRPr="004108E9">
        <w:rPr>
          <w:rStyle w:val="normaltextrun"/>
          <w:rFonts w:asciiTheme="minorHAnsi" w:eastAsiaTheme="majorEastAsia" w:hAnsiTheme="minorHAnsi" w:cstheme="minorHAnsi"/>
          <w:color w:val="000000"/>
          <w:sz w:val="22"/>
          <w:szCs w:val="22"/>
        </w:rPr>
        <w:t>du</w:t>
      </w:r>
      <w:proofErr w:type="spellEnd"/>
      <w:r w:rsidRPr="004108E9">
        <w:rPr>
          <w:rStyle w:val="normaltextrun"/>
          <w:rFonts w:asciiTheme="minorHAnsi" w:eastAsiaTheme="majorEastAsia" w:hAnsiTheme="minorHAnsi" w:cstheme="minorHAnsi"/>
          <w:color w:val="000000"/>
          <w:sz w:val="22"/>
          <w:szCs w:val="22"/>
        </w:rPr>
        <w:t xml:space="preserve"> son, Francie, workshop </w:t>
      </w:r>
      <w:r>
        <w:rPr>
          <w:rStyle w:val="normaltextrun"/>
          <w:rFonts w:asciiTheme="minorHAnsi" w:eastAsiaTheme="majorEastAsia" w:hAnsiTheme="minorHAnsi" w:cstheme="minorHAnsi"/>
          <w:color w:val="000000"/>
          <w:sz w:val="22"/>
          <w:szCs w:val="22"/>
        </w:rPr>
        <w:t xml:space="preserve">pro </w:t>
      </w:r>
      <w:r w:rsidRPr="004108E9">
        <w:rPr>
          <w:rStyle w:val="normaltextrun"/>
          <w:rFonts w:asciiTheme="minorHAnsi" w:eastAsiaTheme="majorEastAsia" w:hAnsiTheme="minorHAnsi" w:cstheme="minorHAnsi"/>
          <w:color w:val="000000"/>
          <w:sz w:val="22"/>
          <w:szCs w:val="22"/>
        </w:rPr>
        <w:t xml:space="preserve">ateliér </w:t>
      </w:r>
      <w:proofErr w:type="spellStart"/>
      <w:r w:rsidRPr="004108E9">
        <w:rPr>
          <w:rStyle w:val="normaltextrun"/>
          <w:rFonts w:asciiTheme="minorHAnsi" w:eastAsiaTheme="majorEastAsia" w:hAnsiTheme="minorHAnsi" w:cstheme="minorHAnsi"/>
          <w:color w:val="000000"/>
          <w:sz w:val="22"/>
          <w:szCs w:val="22"/>
        </w:rPr>
        <w:t>Audiovizuání</w:t>
      </w:r>
      <w:proofErr w:type="spellEnd"/>
      <w:r w:rsidRPr="004108E9">
        <w:rPr>
          <w:rStyle w:val="normaltextrun"/>
          <w:rFonts w:asciiTheme="minorHAnsi" w:eastAsiaTheme="majorEastAsia" w:hAnsiTheme="minorHAnsi" w:cstheme="minorHAnsi"/>
          <w:color w:val="000000"/>
          <w:sz w:val="22"/>
          <w:szCs w:val="22"/>
        </w:rPr>
        <w:t xml:space="preserve"> tvorba (2018)</w:t>
      </w:r>
    </w:p>
    <w:p w14:paraId="71C45F27"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Anthony </w:t>
      </w:r>
      <w:proofErr w:type="spellStart"/>
      <w:r w:rsidRPr="004108E9">
        <w:rPr>
          <w:rStyle w:val="normaltextrun"/>
          <w:rFonts w:asciiTheme="minorHAnsi" w:eastAsiaTheme="majorEastAsia" w:hAnsiTheme="minorHAnsi" w:cstheme="minorHAnsi"/>
          <w:color w:val="000000"/>
          <w:sz w:val="22"/>
          <w:szCs w:val="22"/>
        </w:rPr>
        <w:t>Wong</w:t>
      </w:r>
      <w:proofErr w:type="spellEnd"/>
      <w:r w:rsidRPr="004108E9">
        <w:rPr>
          <w:rStyle w:val="normaltextrun"/>
          <w:rFonts w:asciiTheme="minorHAnsi" w:eastAsiaTheme="majorEastAsia" w:hAnsiTheme="minorHAnsi" w:cstheme="minorHAnsi"/>
          <w:color w:val="000000"/>
          <w:sz w:val="22"/>
          <w:szCs w:val="22"/>
        </w:rPr>
        <w:t>, Spojené státy americké, série přednášek a konzultace na ateliéru Audiovizuální tvorba (2018)</w:t>
      </w:r>
    </w:p>
    <w:p w14:paraId="15834B1D"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Linda </w:t>
      </w:r>
      <w:proofErr w:type="spellStart"/>
      <w:r w:rsidRPr="004108E9">
        <w:rPr>
          <w:rStyle w:val="normaltextrun"/>
          <w:rFonts w:asciiTheme="minorHAnsi" w:eastAsiaTheme="majorEastAsia" w:hAnsiTheme="minorHAnsi" w:cstheme="minorHAnsi"/>
          <w:color w:val="000000"/>
          <w:sz w:val="22"/>
          <w:szCs w:val="22"/>
        </w:rPr>
        <w:t>Aronson</w:t>
      </w:r>
      <w:proofErr w:type="spellEnd"/>
      <w:r w:rsidRPr="004108E9">
        <w:rPr>
          <w:rStyle w:val="normaltextrun"/>
          <w:rFonts w:asciiTheme="minorHAnsi" w:eastAsiaTheme="majorEastAsia" w:hAnsiTheme="minorHAnsi" w:cstheme="minorHAnsi"/>
          <w:color w:val="000000"/>
          <w:sz w:val="22"/>
          <w:szCs w:val="22"/>
        </w:rPr>
        <w:t>, Austrálie, workshop pro studenty ateliéru Audiovizuální tvorba „</w:t>
      </w:r>
      <w:proofErr w:type="spellStart"/>
      <w:r w:rsidRPr="004108E9">
        <w:rPr>
          <w:rStyle w:val="normaltextrun"/>
          <w:rFonts w:asciiTheme="minorHAnsi" w:eastAsiaTheme="majorEastAsia" w:hAnsiTheme="minorHAnsi" w:cstheme="minorHAnsi"/>
          <w:color w:val="000000"/>
          <w:sz w:val="22"/>
          <w:szCs w:val="22"/>
        </w:rPr>
        <w:t>Creating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Under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Pressure</w:t>
      </w:r>
      <w:proofErr w:type="spellEnd"/>
      <w:r w:rsidRPr="004108E9">
        <w:rPr>
          <w:rStyle w:val="normaltextrun"/>
          <w:rFonts w:asciiTheme="minorHAnsi" w:eastAsiaTheme="majorEastAsia" w:hAnsiTheme="minorHAnsi" w:cstheme="minorHAnsi"/>
          <w:color w:val="000000"/>
          <w:sz w:val="22"/>
          <w:szCs w:val="22"/>
        </w:rPr>
        <w:t>“ (2019)</w:t>
      </w:r>
    </w:p>
    <w:p w14:paraId="68E55965"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Peter </w:t>
      </w:r>
      <w:proofErr w:type="spellStart"/>
      <w:r w:rsidRPr="004108E9">
        <w:rPr>
          <w:rStyle w:val="normaltextrun"/>
          <w:rFonts w:asciiTheme="minorHAnsi" w:eastAsiaTheme="majorEastAsia" w:hAnsiTheme="minorHAnsi" w:cstheme="minorHAnsi"/>
          <w:color w:val="000000"/>
          <w:sz w:val="22"/>
          <w:szCs w:val="22"/>
        </w:rPr>
        <w:t>Bankov</w:t>
      </w:r>
      <w:proofErr w:type="spellEnd"/>
      <w:r w:rsidRPr="004108E9">
        <w:rPr>
          <w:rStyle w:val="normaltextrun"/>
          <w:rFonts w:asciiTheme="minorHAnsi" w:eastAsiaTheme="majorEastAsia" w:hAnsiTheme="minorHAnsi" w:cstheme="minorHAnsi"/>
          <w:color w:val="000000"/>
          <w:sz w:val="22"/>
          <w:szCs w:val="22"/>
        </w:rPr>
        <w:t xml:space="preserve">, Rusko, přednáška a workshop pro studenty ateliéru Grafický design </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I </w:t>
      </w:r>
      <w:r>
        <w:rPr>
          <w:rStyle w:val="normaltextrun"/>
          <w:rFonts w:asciiTheme="minorHAnsi" w:eastAsiaTheme="majorEastAsia" w:hAnsiTheme="minorHAnsi" w:cstheme="minorHAnsi"/>
          <w:color w:val="000000"/>
          <w:sz w:val="22"/>
          <w:szCs w:val="22"/>
        </w:rPr>
        <w:t>M</w:t>
      </w:r>
      <w:r w:rsidRPr="004108E9">
        <w:rPr>
          <w:rStyle w:val="normaltextrun"/>
          <w:rFonts w:asciiTheme="minorHAnsi" w:eastAsiaTheme="majorEastAsia" w:hAnsiTheme="minorHAnsi" w:cstheme="minorHAnsi"/>
          <w:color w:val="000000"/>
          <w:sz w:val="22"/>
          <w:szCs w:val="22"/>
        </w:rPr>
        <w:t xml:space="preserve">ake </w:t>
      </w:r>
      <w:proofErr w:type="spellStart"/>
      <w:r>
        <w:rPr>
          <w:rStyle w:val="normaltextrun"/>
          <w:rFonts w:asciiTheme="minorHAnsi" w:eastAsiaTheme="majorEastAsia" w:hAnsiTheme="minorHAnsi" w:cstheme="minorHAnsi"/>
          <w:color w:val="000000"/>
          <w:sz w:val="22"/>
          <w:szCs w:val="22"/>
        </w:rPr>
        <w:t>P</w:t>
      </w:r>
      <w:r w:rsidRPr="004108E9">
        <w:rPr>
          <w:rStyle w:val="normaltextrun"/>
          <w:rFonts w:asciiTheme="minorHAnsi" w:eastAsiaTheme="majorEastAsia" w:hAnsiTheme="minorHAnsi" w:cstheme="minorHAnsi"/>
          <w:color w:val="000000"/>
          <w:sz w:val="22"/>
          <w:szCs w:val="22"/>
        </w:rPr>
        <w:t>osters</w:t>
      </w:r>
      <w:proofErr w:type="spellEnd"/>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 (2019)</w:t>
      </w:r>
    </w:p>
    <w:p w14:paraId="41A36AEE" w14:textId="00D75970"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Slawomir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Kosmynka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Akademia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Sztuk</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Pięknych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im</w:t>
      </w:r>
      <w:proofErr w:type="spellEnd"/>
      <w:r w:rsidRPr="004108E9">
        <w:rPr>
          <w:rStyle w:val="normaltextrun"/>
          <w:rFonts w:asciiTheme="minorHAnsi" w:eastAsiaTheme="majorEastAsia" w:hAnsiTheme="minorHAnsi" w:cstheme="minorHAnsi"/>
          <w:color w:val="000000"/>
          <w:sz w:val="22"/>
          <w:szCs w:val="22"/>
        </w:rPr>
        <w:t xml:space="preserve">. Władysława </w:t>
      </w:r>
      <w:proofErr w:type="spellStart"/>
      <w:r w:rsidRPr="004108E9">
        <w:rPr>
          <w:rStyle w:val="normaltextrun"/>
          <w:rFonts w:asciiTheme="minorHAnsi" w:eastAsiaTheme="majorEastAsia" w:hAnsiTheme="minorHAnsi" w:cstheme="minorHAnsi"/>
          <w:color w:val="000000"/>
          <w:sz w:val="22"/>
          <w:szCs w:val="22"/>
        </w:rPr>
        <w:t>Strzemińskiego</w:t>
      </w:r>
      <w:proofErr w:type="spellEnd"/>
      <w:r w:rsidRPr="004108E9">
        <w:rPr>
          <w:rStyle w:val="normaltextrun"/>
          <w:rFonts w:asciiTheme="minorHAnsi" w:eastAsiaTheme="majorEastAsia" w:hAnsiTheme="minorHAnsi" w:cstheme="minorHAnsi"/>
          <w:color w:val="000000"/>
          <w:sz w:val="22"/>
          <w:szCs w:val="22"/>
        </w:rPr>
        <w:t xml:space="preserve"> w </w:t>
      </w:r>
      <w:proofErr w:type="spellStart"/>
      <w:r w:rsidRPr="004108E9">
        <w:rPr>
          <w:rStyle w:val="normaltextrun"/>
          <w:rFonts w:asciiTheme="minorHAnsi" w:eastAsiaTheme="majorEastAsia" w:hAnsiTheme="minorHAnsi" w:cstheme="minorHAnsi"/>
          <w:color w:val="000000"/>
          <w:sz w:val="22"/>
          <w:szCs w:val="22"/>
        </w:rPr>
        <w:t>Łodzi</w:t>
      </w:r>
      <w:proofErr w:type="spellEnd"/>
      <w:r w:rsidRPr="004108E9">
        <w:rPr>
          <w:rStyle w:val="normaltextrun"/>
          <w:rFonts w:asciiTheme="minorHAnsi" w:eastAsiaTheme="majorEastAsia" w:hAnsiTheme="minorHAnsi" w:cstheme="minorHAnsi"/>
          <w:color w:val="000000"/>
          <w:sz w:val="22"/>
          <w:szCs w:val="22"/>
        </w:rPr>
        <w:t xml:space="preserve">, Polsko, série přednášek na ateliéru Grafický design – Výuka grafického designu v ateliéru 109 </w:t>
      </w:r>
      <w:r w:rsidR="00E36A96">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Undergroundové hnutí v Polsku před r. 1989 jako výchozí pozice pro vlastní tvorbu (2019)</w:t>
      </w:r>
    </w:p>
    <w:p w14:paraId="354A143D"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Alexandar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Donev</w:t>
      </w:r>
      <w:proofErr w:type="spellEnd"/>
      <w:r w:rsidRPr="004108E9">
        <w:rPr>
          <w:rStyle w:val="normaltextrun"/>
          <w:rFonts w:asciiTheme="minorHAnsi" w:eastAsiaTheme="majorEastAsia" w:hAnsiTheme="minorHAnsi" w:cstheme="minorHAnsi"/>
          <w:color w:val="000000"/>
          <w:sz w:val="22"/>
          <w:szCs w:val="22"/>
        </w:rPr>
        <w:t xml:space="preserve">, Spojené království, přednášky cyklu: UX/UI in Digital Design. </w:t>
      </w:r>
      <w:proofErr w:type="spellStart"/>
      <w:r w:rsidRPr="004108E9">
        <w:rPr>
          <w:rStyle w:val="normaltextrun"/>
          <w:rFonts w:asciiTheme="minorHAnsi" w:eastAsiaTheme="majorEastAsia" w:hAnsiTheme="minorHAnsi" w:cstheme="minorHAnsi"/>
          <w:color w:val="000000"/>
          <w:sz w:val="22"/>
          <w:szCs w:val="22"/>
        </w:rPr>
        <w:t>How</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mportant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s</w:t>
      </w:r>
      <w:proofErr w:type="spellEnd"/>
      <w:r w:rsidRPr="004108E9">
        <w:rPr>
          <w:rStyle w:val="normaltextrun"/>
          <w:rFonts w:asciiTheme="minorHAnsi" w:eastAsiaTheme="majorEastAsia" w:hAnsiTheme="minorHAnsi" w:cstheme="minorHAnsi"/>
          <w:color w:val="000000"/>
          <w:sz w:val="22"/>
          <w:szCs w:val="22"/>
        </w:rPr>
        <w:t xml:space="preserve">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t? (2019)</w:t>
      </w:r>
    </w:p>
    <w:p w14:paraId="75F73196"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Adi </w:t>
      </w: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Audiovizuální tvorba (2022)</w:t>
      </w:r>
    </w:p>
    <w:p w14:paraId="273647FF"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Jorg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Winde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Fachhochschule</w:t>
      </w:r>
      <w:proofErr w:type="spellEnd"/>
      <w:r w:rsidRPr="004108E9">
        <w:rPr>
          <w:rStyle w:val="normaltextrun"/>
          <w:rFonts w:asciiTheme="minorHAnsi" w:eastAsiaTheme="majorEastAsia" w:hAnsiTheme="minorHAnsi" w:cstheme="minorHAnsi"/>
          <w:color w:val="000000"/>
          <w:sz w:val="22"/>
          <w:szCs w:val="22"/>
        </w:rPr>
        <w:t xml:space="preserve"> Dortmund, Německo, workshop pro ateliér Reklamní fotografie (2022)</w:t>
      </w:r>
    </w:p>
    <w:p w14:paraId="6874C8E4"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Robert Lence, </w:t>
      </w:r>
      <w:proofErr w:type="spellStart"/>
      <w:r w:rsidRPr="004108E9">
        <w:rPr>
          <w:rStyle w:val="normaltextrun"/>
          <w:rFonts w:asciiTheme="minorHAnsi" w:eastAsiaTheme="majorEastAsia" w:hAnsiTheme="minorHAnsi" w:cstheme="minorHAnsi"/>
          <w:color w:val="000000"/>
          <w:sz w:val="22"/>
          <w:szCs w:val="22"/>
        </w:rPr>
        <w:t>California</w:t>
      </w:r>
      <w:proofErr w:type="spellEnd"/>
      <w:r w:rsidRPr="004108E9">
        <w:rPr>
          <w:rStyle w:val="normaltextrun"/>
          <w:rFonts w:asciiTheme="minorHAnsi" w:eastAsiaTheme="majorEastAsia" w:hAnsiTheme="minorHAnsi" w:cstheme="minorHAnsi"/>
          <w:color w:val="000000"/>
          <w:sz w:val="22"/>
          <w:szCs w:val="22"/>
        </w:rPr>
        <w:t xml:space="preserve"> Institute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workshop pro ateliér Animovaná tvorba (2022)</w:t>
      </w:r>
    </w:p>
    <w:p w14:paraId="634BC910"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Onna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Segev</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Digitální design (2022)</w:t>
      </w:r>
    </w:p>
    <w:p w14:paraId="6D6D5CC7" w14:textId="77777777" w:rsidR="00793E0F" w:rsidRPr="004108E9" w:rsidRDefault="00793E0F" w:rsidP="00CB0738">
      <w:pPr>
        <w:pStyle w:val="paragraph"/>
        <w:numPr>
          <w:ilvl w:val="0"/>
          <w:numId w:val="270"/>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Shelly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Satat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Kombor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Design obuvi (2022)</w:t>
      </w:r>
    </w:p>
    <w:p w14:paraId="178D22B3" w14:textId="608EC46C" w:rsidR="00793E0F" w:rsidRPr="004108E9" w:rsidRDefault="00793E0F" w:rsidP="00CB0738">
      <w:pPr>
        <w:pStyle w:val="paragraph"/>
        <w:numPr>
          <w:ilvl w:val="0"/>
          <w:numId w:val="270"/>
        </w:numPr>
        <w:spacing w:before="0" w:beforeAutospacing="0" w:after="120" w:afterAutospacing="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Maria Luisa </w:t>
      </w:r>
      <w:proofErr w:type="spellStart"/>
      <w:r w:rsidRPr="004108E9">
        <w:rPr>
          <w:rStyle w:val="normaltextrun"/>
          <w:rFonts w:asciiTheme="minorHAnsi" w:eastAsiaTheme="majorEastAsia" w:hAnsiTheme="minorHAnsi" w:cstheme="minorHAnsi"/>
          <w:color w:val="000000"/>
          <w:sz w:val="22"/>
          <w:szCs w:val="22"/>
        </w:rPr>
        <w:t>Costa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Instituto</w:t>
      </w:r>
      <w:proofErr w:type="spellEnd"/>
      <w:r w:rsidRPr="004108E9">
        <w:rPr>
          <w:rStyle w:val="normaltextrun"/>
          <w:rFonts w:asciiTheme="minorHAnsi" w:eastAsiaTheme="majorEastAsia" w:hAnsiTheme="minorHAnsi" w:cstheme="minorHAnsi"/>
          <w:color w:val="000000"/>
          <w:sz w:val="22"/>
          <w:szCs w:val="22"/>
        </w:rPr>
        <w:t xml:space="preserve"> Superior Miguel </w:t>
      </w:r>
      <w:proofErr w:type="spellStart"/>
      <w:r w:rsidRPr="004108E9">
        <w:rPr>
          <w:rStyle w:val="normaltextrun"/>
          <w:rFonts w:asciiTheme="minorHAnsi" w:eastAsiaTheme="majorEastAsia" w:hAnsiTheme="minorHAnsi" w:cstheme="minorHAnsi"/>
          <w:color w:val="000000"/>
          <w:sz w:val="22"/>
          <w:szCs w:val="22"/>
        </w:rPr>
        <w:t>Torga</w:t>
      </w:r>
      <w:proofErr w:type="spellEnd"/>
      <w:r w:rsidRPr="004108E9">
        <w:rPr>
          <w:rStyle w:val="normaltextrun"/>
          <w:rFonts w:asciiTheme="minorHAnsi" w:eastAsiaTheme="majorEastAsia" w:hAnsiTheme="minorHAnsi" w:cstheme="minorHAnsi"/>
          <w:color w:val="000000"/>
          <w:sz w:val="22"/>
          <w:szCs w:val="22"/>
        </w:rPr>
        <w:t xml:space="preserve">, workshop pro ateliéry Digitální design </w:t>
      </w:r>
      <w:r w:rsidR="00E36A96">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Grafický design</w:t>
      </w:r>
    </w:p>
    <w:p w14:paraId="2DA2CE35" w14:textId="77777777" w:rsidR="00FB40F5" w:rsidRDefault="00FB40F5">
      <w:pPr>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br w:type="page"/>
      </w:r>
    </w:p>
    <w:p w14:paraId="47921E0E" w14:textId="3ABE3277" w:rsidR="00EB454D" w:rsidRDefault="00793E0F" w:rsidP="00EB454D">
      <w:pPr>
        <w:pStyle w:val="paragraph"/>
        <w:spacing w:before="0" w:beforeAutospacing="0" w:after="120" w:afterAutospacing="0"/>
        <w:ind w:left="425"/>
        <w:jc w:val="both"/>
        <w:textAlignment w:val="baseline"/>
        <w:rPr>
          <w:rFonts w:asciiTheme="minorHAnsi" w:hAnsiTheme="minorHAnsi"/>
          <w:sz w:val="22"/>
          <w:szCs w:val="22"/>
        </w:rPr>
      </w:pPr>
      <w:r w:rsidRPr="004108E9">
        <w:rPr>
          <w:rStyle w:val="normaltextrun"/>
          <w:rFonts w:asciiTheme="minorHAnsi" w:eastAsiaTheme="majorEastAsia" w:hAnsiTheme="minorHAnsi" w:cstheme="minorHAnsi"/>
          <w:color w:val="000000"/>
          <w:sz w:val="22"/>
          <w:szCs w:val="22"/>
        </w:rPr>
        <w:lastRenderedPageBreak/>
        <w:t xml:space="preserve">FMK rozšiřuje nabídku kvalitních zahraničních partnerů pro mobility akademických a THP pracovníků </w:t>
      </w:r>
      <w:r>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4108E9">
        <w:rPr>
          <w:rStyle w:val="normaltextrun"/>
          <w:rFonts w:asciiTheme="minorHAnsi" w:eastAsiaTheme="majorEastAsia" w:hAnsiTheme="minorHAnsi" w:cstheme="minorHAnsi"/>
          <w:sz w:val="22"/>
          <w:szCs w:val="22"/>
        </w:rPr>
        <w:t xml:space="preserve">Usiluje </w:t>
      </w:r>
      <w:r>
        <w:rPr>
          <w:rStyle w:val="normaltextrun"/>
          <w:rFonts w:asciiTheme="minorHAnsi" w:eastAsiaTheme="majorEastAsia" w:hAnsiTheme="minorHAnsi" w:cstheme="minorHAnsi"/>
          <w:sz w:val="22"/>
          <w:szCs w:val="22"/>
        </w:rPr>
        <w:br/>
      </w:r>
      <w:r w:rsidRPr="004108E9">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4108E9">
        <w:rPr>
          <w:rFonts w:asciiTheme="minorHAnsi" w:hAnsiTheme="minorHAnsi"/>
          <w:sz w:val="22"/>
          <w:szCs w:val="22"/>
        </w:rPr>
        <w:t xml:space="preserve">zahraničními partnery (rozšiřování integrace do mezinárodní vzdělávací infrastruktury). V letech 2017–2022 se uskutečnilo více než 170 mobilit akademických pracovníků a THP pracovníků. </w:t>
      </w:r>
    </w:p>
    <w:p w14:paraId="5EDAB673" w14:textId="77777777" w:rsidR="00D5489A" w:rsidRDefault="00793E0F" w:rsidP="00D5489A">
      <w:pPr>
        <w:pStyle w:val="paragraph"/>
        <w:spacing w:before="12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Příklad zapojení do mezinárodních projektů: Mgr. Eva </w:t>
      </w:r>
      <w:proofErr w:type="spellStart"/>
      <w:r w:rsidRPr="004108E9">
        <w:rPr>
          <w:rFonts w:asciiTheme="minorHAnsi" w:hAnsiTheme="minorHAnsi"/>
          <w:sz w:val="22"/>
          <w:szCs w:val="22"/>
        </w:rPr>
        <w:t>Gartnerová</w:t>
      </w:r>
      <w:proofErr w:type="spellEnd"/>
      <w:r w:rsidRPr="004108E9">
        <w:rPr>
          <w:rFonts w:asciiTheme="minorHAnsi" w:hAnsiTheme="minorHAnsi"/>
          <w:sz w:val="22"/>
          <w:szCs w:val="22"/>
        </w:rPr>
        <w:t xml:space="preserve">, Ph.D. působila na SMK University, </w:t>
      </w:r>
      <w:proofErr w:type="spellStart"/>
      <w:r w:rsidRPr="004108E9">
        <w:rPr>
          <w:rFonts w:asciiTheme="minorHAnsi" w:hAnsiTheme="minorHAnsi"/>
          <w:sz w:val="22"/>
          <w:szCs w:val="22"/>
        </w:rPr>
        <w:t>Lithuania</w:t>
      </w:r>
      <w:proofErr w:type="spellEnd"/>
      <w:r w:rsidRPr="004108E9">
        <w:rPr>
          <w:rFonts w:asciiTheme="minorHAnsi" w:hAnsiTheme="minorHAnsi"/>
          <w:sz w:val="22"/>
          <w:szCs w:val="22"/>
        </w:rPr>
        <w:t xml:space="preserve">, kde měla přednášku Audience </w:t>
      </w:r>
      <w:proofErr w:type="spellStart"/>
      <w:r w:rsidRPr="004108E9">
        <w:rPr>
          <w:rFonts w:asciiTheme="minorHAnsi" w:hAnsiTheme="minorHAnsi"/>
          <w:sz w:val="22"/>
          <w:szCs w:val="22"/>
        </w:rPr>
        <w:t>engagement</w:t>
      </w:r>
      <w:proofErr w:type="spellEnd"/>
      <w:r w:rsidRPr="004108E9">
        <w:rPr>
          <w:rFonts w:asciiTheme="minorHAnsi" w:hAnsiTheme="minorHAnsi"/>
          <w:sz w:val="22"/>
          <w:szCs w:val="22"/>
        </w:rPr>
        <w:t xml:space="preserve"> /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marketing a také na několika amerických univerzitách a muzeích, kde prezentovala výsledky svého výzkumu.</w:t>
      </w:r>
      <w:r>
        <w:rPr>
          <w:rFonts w:asciiTheme="minorHAnsi" w:hAnsiTheme="minorHAnsi"/>
          <w:sz w:val="22"/>
          <w:szCs w:val="22"/>
        </w:rPr>
        <w:t xml:space="preserve"> D</w:t>
      </w:r>
      <w:r w:rsidRPr="004108E9">
        <w:rPr>
          <w:rFonts w:asciiTheme="minorHAnsi" w:hAnsiTheme="minorHAnsi"/>
          <w:sz w:val="22"/>
          <w:szCs w:val="22"/>
        </w:rPr>
        <w:t>oc. Mgr.</w:t>
      </w:r>
      <w:r w:rsidR="00222466">
        <w:rPr>
          <w:rFonts w:asciiTheme="minorHAnsi" w:hAnsiTheme="minorHAnsi"/>
          <w:sz w:val="22"/>
          <w:szCs w:val="22"/>
        </w:rPr>
        <w:t xml:space="preserve"> </w:t>
      </w:r>
      <w:r w:rsidRPr="004108E9">
        <w:rPr>
          <w:rFonts w:asciiTheme="minorHAnsi" w:hAnsiTheme="minorHAnsi"/>
          <w:sz w:val="22"/>
          <w:szCs w:val="22"/>
        </w:rPr>
        <w:t xml:space="preserve">A. Pavel Noga, </w:t>
      </w:r>
      <w:proofErr w:type="spellStart"/>
      <w:r w:rsidRPr="004108E9">
        <w:rPr>
          <w:rFonts w:asciiTheme="minorHAnsi" w:hAnsiTheme="minorHAnsi"/>
          <w:sz w:val="22"/>
          <w:szCs w:val="22"/>
        </w:rPr>
        <w:t>ArtD</w:t>
      </w:r>
      <w:proofErr w:type="spellEnd"/>
      <w:r w:rsidRPr="004108E9">
        <w:rPr>
          <w:rFonts w:asciiTheme="minorHAnsi" w:hAnsiTheme="minorHAnsi"/>
          <w:sz w:val="22"/>
          <w:szCs w:val="22"/>
        </w:rPr>
        <w:t xml:space="preserve">. se účastnil </w:t>
      </w:r>
      <w:proofErr w:type="spellStart"/>
      <w:r w:rsidRPr="004108E9">
        <w:rPr>
          <w:rFonts w:asciiTheme="minorHAnsi" w:hAnsiTheme="minorHAnsi"/>
          <w:sz w:val="22"/>
          <w:szCs w:val="22"/>
        </w:rPr>
        <w:t>Golden</w:t>
      </w:r>
      <w:proofErr w:type="spellEnd"/>
      <w:r w:rsidRPr="004108E9">
        <w:rPr>
          <w:rFonts w:asciiTheme="minorHAnsi" w:hAnsiTheme="minorHAnsi"/>
          <w:sz w:val="22"/>
          <w:szCs w:val="22"/>
        </w:rPr>
        <w:t xml:space="preserve"> Bee </w:t>
      </w:r>
      <w:proofErr w:type="spellStart"/>
      <w:r w:rsidRPr="004108E9">
        <w:rPr>
          <w:rFonts w:asciiTheme="minorHAnsi" w:hAnsiTheme="minorHAnsi"/>
          <w:sz w:val="22"/>
          <w:szCs w:val="22"/>
        </w:rPr>
        <w:t>Global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Biennale</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of</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Graphic</w:t>
      </w:r>
      <w:proofErr w:type="spellEnd"/>
      <w:r w:rsidRPr="004108E9">
        <w:rPr>
          <w:rFonts w:asciiTheme="minorHAnsi" w:hAnsiTheme="minorHAnsi"/>
          <w:sz w:val="22"/>
          <w:szCs w:val="22"/>
        </w:rPr>
        <w:t xml:space="preserve"> Design (UN)REAL – Státní </w:t>
      </w:r>
      <w:proofErr w:type="spellStart"/>
      <w:r w:rsidRPr="004108E9">
        <w:rPr>
          <w:rFonts w:asciiTheme="minorHAnsi" w:hAnsiTheme="minorHAnsi"/>
          <w:sz w:val="22"/>
          <w:szCs w:val="22"/>
        </w:rPr>
        <w:t>Treťjakovská</w:t>
      </w:r>
      <w:proofErr w:type="spellEnd"/>
      <w:r w:rsidRPr="004108E9">
        <w:rPr>
          <w:rFonts w:asciiTheme="minorHAnsi" w:hAnsiTheme="minorHAnsi"/>
          <w:sz w:val="22"/>
          <w:szCs w:val="22"/>
        </w:rPr>
        <w:t xml:space="preserve"> galerie Moskva, </w:t>
      </w:r>
      <w:r w:rsidR="00222466">
        <w:rPr>
          <w:rFonts w:asciiTheme="minorHAnsi" w:hAnsiTheme="minorHAnsi"/>
          <w:sz w:val="22"/>
          <w:szCs w:val="22"/>
        </w:rPr>
        <w:t>d</w:t>
      </w:r>
      <w:r w:rsidRPr="004108E9">
        <w:rPr>
          <w:rFonts w:asciiTheme="minorHAnsi" w:hAnsiTheme="minorHAnsi"/>
          <w:sz w:val="22"/>
          <w:szCs w:val="22"/>
        </w:rPr>
        <w:t xml:space="preserve">oc. M.A. Vladimír Kovařík se účastnil skupinové výstavy </w:t>
      </w:r>
      <w:proofErr w:type="spellStart"/>
      <w:r w:rsidRPr="004108E9">
        <w:rPr>
          <w:rFonts w:asciiTheme="minorHAnsi" w:hAnsiTheme="minorHAnsi"/>
          <w:sz w:val="22"/>
          <w:szCs w:val="22"/>
        </w:rPr>
        <w:t>Oc</w:t>
      </w:r>
      <w:r>
        <w:rPr>
          <w:rFonts w:asciiTheme="minorHAnsi" w:hAnsiTheme="minorHAnsi"/>
          <w:sz w:val="22"/>
          <w:szCs w:val="22"/>
        </w:rPr>
        <w:t>c</w:t>
      </w:r>
      <w:r w:rsidRPr="004108E9">
        <w:rPr>
          <w:rFonts w:asciiTheme="minorHAnsi" w:hAnsiTheme="minorHAnsi"/>
          <w:sz w:val="22"/>
          <w:szCs w:val="22"/>
        </w:rPr>
        <w:t>asional</w:t>
      </w:r>
      <w:proofErr w:type="spellEnd"/>
      <w:r w:rsidRPr="004108E9">
        <w:rPr>
          <w:rFonts w:asciiTheme="minorHAnsi" w:hAnsiTheme="minorHAnsi"/>
          <w:sz w:val="22"/>
          <w:szCs w:val="22"/>
        </w:rPr>
        <w:t xml:space="preserve"> </w:t>
      </w:r>
      <w:proofErr w:type="spellStart"/>
      <w:r>
        <w:rPr>
          <w:rFonts w:asciiTheme="minorHAnsi" w:hAnsiTheme="minorHAnsi"/>
          <w:sz w:val="22"/>
          <w:szCs w:val="22"/>
        </w:rPr>
        <w:t>O</w:t>
      </w:r>
      <w:r w:rsidRPr="004108E9">
        <w:rPr>
          <w:rFonts w:asciiTheme="minorHAnsi" w:hAnsiTheme="minorHAnsi"/>
          <w:sz w:val="22"/>
          <w:szCs w:val="22"/>
        </w:rPr>
        <w:t>ratorio</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w:t>
      </w:r>
      <w:r>
        <w:rPr>
          <w:rFonts w:asciiTheme="minorHAnsi" w:hAnsiTheme="minorHAnsi"/>
          <w:sz w:val="22"/>
          <w:szCs w:val="22"/>
        </w:rPr>
        <w:t>c</w:t>
      </w:r>
      <w:r w:rsidRPr="004108E9">
        <w:rPr>
          <w:rFonts w:asciiTheme="minorHAnsi" w:hAnsiTheme="minorHAnsi"/>
          <w:sz w:val="22"/>
          <w:szCs w:val="22"/>
        </w:rPr>
        <w:t>olony</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Cered</w:t>
      </w:r>
      <w:proofErr w:type="spellEnd"/>
      <w:r w:rsidRPr="004108E9">
        <w:rPr>
          <w:rFonts w:asciiTheme="minorHAnsi" w:hAnsiTheme="minorHAnsi"/>
          <w:sz w:val="22"/>
          <w:szCs w:val="22"/>
        </w:rPr>
        <w:t xml:space="preserve"> (HU) on-line, či skupinového symposia </w:t>
      </w:r>
      <w:proofErr w:type="spellStart"/>
      <w:r w:rsidRPr="004108E9">
        <w:rPr>
          <w:rFonts w:asciiTheme="minorHAnsi" w:hAnsiTheme="minorHAnsi"/>
          <w:sz w:val="22"/>
          <w:szCs w:val="22"/>
        </w:rPr>
        <w:t>Było</w:t>
      </w:r>
      <w:proofErr w:type="spellEnd"/>
      <w:r w:rsidRPr="004108E9">
        <w:rPr>
          <w:rFonts w:asciiTheme="minorHAnsi" w:hAnsiTheme="minorHAnsi"/>
          <w:sz w:val="22"/>
          <w:szCs w:val="22"/>
        </w:rPr>
        <w:t>,</w:t>
      </w:r>
      <w:r w:rsidR="008C78BE">
        <w:rPr>
          <w:rFonts w:asciiTheme="minorHAnsi" w:hAnsiTheme="minorHAnsi"/>
          <w:sz w:val="22"/>
          <w:szCs w:val="22"/>
        </w:rPr>
        <w:t xml:space="preserve"> </w:t>
      </w:r>
      <w:r w:rsidRPr="004108E9">
        <w:rPr>
          <w:rFonts w:asciiTheme="minorHAnsi" w:hAnsiTheme="minorHAnsi"/>
          <w:sz w:val="22"/>
          <w:szCs w:val="22"/>
        </w:rPr>
        <w:t>jest i </w:t>
      </w:r>
      <w:proofErr w:type="spellStart"/>
      <w:r w:rsidRPr="004108E9">
        <w:rPr>
          <w:rFonts w:asciiTheme="minorHAnsi" w:hAnsiTheme="minorHAnsi"/>
          <w:sz w:val="22"/>
          <w:szCs w:val="22"/>
        </w:rPr>
        <w:t>będzie</w:t>
      </w:r>
      <w:proofErr w:type="spellEnd"/>
      <w:r w:rsidRPr="004108E9">
        <w:rPr>
          <w:rFonts w:asciiTheme="minorHAnsi" w:hAnsiTheme="minorHAnsi"/>
          <w:sz w:val="22"/>
          <w:szCs w:val="22"/>
        </w:rPr>
        <w:t>. </w:t>
      </w:r>
      <w:proofErr w:type="spellStart"/>
      <w:r w:rsidRPr="004108E9">
        <w:rPr>
          <w:rFonts w:asciiTheme="minorHAnsi" w:hAnsiTheme="minorHAnsi"/>
          <w:sz w:val="22"/>
          <w:szCs w:val="22"/>
        </w:rPr>
        <w:t>Piękne</w:t>
      </w:r>
      <w:proofErr w:type="spellEnd"/>
      <w:r w:rsidRPr="004108E9">
        <w:rPr>
          <w:rFonts w:asciiTheme="minorHAnsi" w:hAnsiTheme="minorHAnsi"/>
          <w:sz w:val="22"/>
          <w:szCs w:val="22"/>
        </w:rPr>
        <w:t> </w:t>
      </w:r>
      <w:proofErr w:type="spellStart"/>
      <w:r w:rsidRPr="004108E9">
        <w:rPr>
          <w:rFonts w:asciiTheme="minorHAnsi" w:hAnsiTheme="minorHAnsi"/>
          <w:sz w:val="22"/>
          <w:szCs w:val="22"/>
        </w:rPr>
        <w:t>czasy</w:t>
      </w:r>
      <w:proofErr w:type="spellEnd"/>
      <w:r w:rsidRPr="004108E9">
        <w:rPr>
          <w:rFonts w:asciiTheme="minorHAnsi" w:hAnsiTheme="minorHAnsi"/>
          <w:sz w:val="22"/>
          <w:szCs w:val="22"/>
        </w:rPr>
        <w:t xml:space="preserve"> ASP </w:t>
      </w:r>
      <w:proofErr w:type="spellStart"/>
      <w:r w:rsidRPr="004108E9">
        <w:rPr>
          <w:rFonts w:asciiTheme="minorHAnsi" w:hAnsiTheme="minorHAnsi"/>
          <w:sz w:val="22"/>
          <w:szCs w:val="22"/>
        </w:rPr>
        <w:t>Wroclaw</w:t>
      </w:r>
      <w:proofErr w:type="spellEnd"/>
      <w:r w:rsidRPr="004108E9">
        <w:rPr>
          <w:rFonts w:asciiTheme="minorHAnsi" w:hAnsiTheme="minorHAnsi"/>
          <w:sz w:val="22"/>
          <w:szCs w:val="22"/>
        </w:rPr>
        <w:t xml:space="preserve"> (PL). Proběhla výstava studentů FOODPRINT ve Slovenském centru dizajnu Satelit, </w:t>
      </w:r>
      <w:proofErr w:type="spellStart"/>
      <w:r w:rsidRPr="004108E9">
        <w:rPr>
          <w:rFonts w:asciiTheme="minorHAnsi" w:hAnsiTheme="minorHAnsi"/>
          <w:sz w:val="22"/>
          <w:szCs w:val="22"/>
        </w:rPr>
        <w:t>galéria</w:t>
      </w:r>
      <w:proofErr w:type="spellEnd"/>
      <w:r w:rsidRPr="004108E9">
        <w:rPr>
          <w:rFonts w:asciiTheme="minorHAnsi" w:hAnsiTheme="minorHAnsi"/>
          <w:sz w:val="22"/>
          <w:szCs w:val="22"/>
        </w:rPr>
        <w:t xml:space="preserve"> dizajnu SCD Bratislava (SK). Prof. MgA. Petr </w:t>
      </w:r>
      <w:proofErr w:type="spellStart"/>
      <w:r w:rsidRPr="004108E9">
        <w:rPr>
          <w:rFonts w:asciiTheme="minorHAnsi" w:hAnsiTheme="minorHAnsi"/>
          <w:sz w:val="22"/>
          <w:szCs w:val="22"/>
        </w:rPr>
        <w:t>Stanický</w:t>
      </w:r>
      <w:proofErr w:type="spellEnd"/>
      <w:r w:rsidRPr="004108E9">
        <w:rPr>
          <w:rFonts w:asciiTheme="minorHAnsi" w:hAnsiTheme="minorHAnsi"/>
          <w:sz w:val="22"/>
          <w:szCs w:val="22"/>
        </w:rPr>
        <w:t xml:space="preserve"> M.F.A. navštívil Haute </w:t>
      </w:r>
      <w:proofErr w:type="spellStart"/>
      <w:r w:rsidRPr="004108E9">
        <w:rPr>
          <w:rFonts w:asciiTheme="minorHAnsi" w:hAnsiTheme="minorHAnsi"/>
          <w:sz w:val="22"/>
          <w:szCs w:val="22"/>
        </w:rPr>
        <w:t>School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du</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Rhin</w:t>
      </w:r>
      <w:proofErr w:type="spellEnd"/>
      <w:r w:rsidRPr="004108E9">
        <w:rPr>
          <w:rFonts w:asciiTheme="minorHAnsi" w:hAnsiTheme="minorHAnsi"/>
          <w:sz w:val="22"/>
          <w:szCs w:val="22"/>
        </w:rPr>
        <w:t xml:space="preserve"> (Francie), </w:t>
      </w:r>
      <w:proofErr w:type="spellStart"/>
      <w:r w:rsidRPr="004108E9">
        <w:rPr>
          <w:rFonts w:asciiTheme="minorHAnsi" w:hAnsiTheme="minorHAnsi"/>
          <w:sz w:val="22"/>
          <w:szCs w:val="22"/>
        </w:rPr>
        <w:t>Bezalel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Academy</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of</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and Design v Jeruzalémě, vystavoval na výstavě DECOREX a ve Victoria and Albert Museum v Londýně (2017), opětovně v Londýně v roce 2020 a na výstavě </w:t>
      </w:r>
      <w:proofErr w:type="spellStart"/>
      <w:r w:rsidRPr="004108E9">
        <w:rPr>
          <w:rFonts w:asciiTheme="minorHAnsi" w:hAnsiTheme="minorHAnsi"/>
          <w:sz w:val="22"/>
          <w:szCs w:val="22"/>
        </w:rPr>
        <w:t>Coburg</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Glass</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Prize</w:t>
      </w:r>
      <w:proofErr w:type="spellEnd"/>
      <w:r w:rsidRPr="004108E9">
        <w:rPr>
          <w:rFonts w:asciiTheme="minorHAnsi" w:hAnsiTheme="minorHAnsi"/>
          <w:sz w:val="22"/>
          <w:szCs w:val="22"/>
        </w:rPr>
        <w:t xml:space="preserve"> v Německu. Doc. </w:t>
      </w:r>
      <w:r w:rsidR="008C78BE">
        <w:rPr>
          <w:rFonts w:asciiTheme="minorHAnsi" w:hAnsiTheme="minorHAnsi"/>
          <w:sz w:val="22"/>
          <w:szCs w:val="22"/>
        </w:rPr>
        <w:t xml:space="preserve">M.A. </w:t>
      </w:r>
      <w:r w:rsidRPr="004108E9">
        <w:rPr>
          <w:rFonts w:asciiTheme="minorHAnsi" w:hAnsiTheme="minorHAnsi"/>
          <w:sz w:val="22"/>
          <w:szCs w:val="22"/>
        </w:rPr>
        <w:t xml:space="preserve">Vladimír Kovařík absolvoval mobilitu na partnerské univerzitě UTB TDT University Ho </w:t>
      </w:r>
      <w:proofErr w:type="spellStart"/>
      <w:r w:rsidRPr="004108E9">
        <w:rPr>
          <w:rFonts w:asciiTheme="minorHAnsi" w:hAnsiTheme="minorHAnsi"/>
          <w:sz w:val="22"/>
          <w:szCs w:val="22"/>
        </w:rPr>
        <w:t>Chi</w:t>
      </w:r>
      <w:proofErr w:type="spellEnd"/>
      <w:r w:rsidRPr="004108E9">
        <w:rPr>
          <w:rFonts w:asciiTheme="minorHAnsi" w:hAnsiTheme="minorHAnsi"/>
          <w:sz w:val="22"/>
          <w:szCs w:val="22"/>
        </w:rPr>
        <w:t xml:space="preserve"> Minh City ve Vietnamu, účastnil se Mezinárodního výtvarného sympozia v Drážďanech. V Drážďanech také vystavoval v roce 2021 </w:t>
      </w:r>
      <w:r w:rsidR="00D5489A">
        <w:rPr>
          <w:rFonts w:asciiTheme="minorHAnsi" w:hAnsiTheme="minorHAnsi"/>
          <w:sz w:val="22"/>
          <w:szCs w:val="22"/>
        </w:rPr>
        <w:t xml:space="preserve">doc. MgA. </w:t>
      </w:r>
      <w:r w:rsidRPr="004108E9">
        <w:rPr>
          <w:rFonts w:asciiTheme="minorHAnsi" w:hAnsiTheme="minorHAnsi"/>
          <w:sz w:val="22"/>
          <w:szCs w:val="22"/>
        </w:rPr>
        <w:t>Jan Jindra, vedoucí ateliéru Reklamní fotografie.</w:t>
      </w:r>
    </w:p>
    <w:p w14:paraId="69559F28" w14:textId="77777777" w:rsidR="009C4B67" w:rsidRDefault="00793E0F" w:rsidP="009C4B67">
      <w:pPr>
        <w:pStyle w:val="paragraph"/>
        <w:spacing w:before="0" w:beforeAutospacing="0" w:after="0" w:afterAutospacing="0"/>
        <w:ind w:left="425"/>
        <w:jc w:val="both"/>
        <w:textAlignment w:val="baseline"/>
        <w:rPr>
          <w:rFonts w:asciiTheme="minorHAnsi" w:hAnsiTheme="minorHAnsi"/>
          <w:sz w:val="22"/>
          <w:szCs w:val="22"/>
        </w:rPr>
      </w:pPr>
      <w:r w:rsidRPr="004108E9">
        <w:rPr>
          <w:rFonts w:asciiTheme="minorHAnsi" w:hAnsiTheme="minorHAnsi"/>
          <w:sz w:val="22"/>
          <w:szCs w:val="22"/>
        </w:rPr>
        <w:t xml:space="preserve">V letech 2017-2022 absolvovalo zahraniční mobilitu 520 studentů FMK v celkové délce přes 65 000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Většina těchto mobilit se uskutečnila v rámci programu Erasmus+.</w:t>
      </w:r>
    </w:p>
    <w:p w14:paraId="63F3F679" w14:textId="00557427" w:rsidR="00793E0F" w:rsidRPr="004108E9" w:rsidRDefault="00793E0F" w:rsidP="009C4B67">
      <w:pPr>
        <w:pStyle w:val="paragraph"/>
        <w:spacing w:before="12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 xml:space="preserve">FMK v letech 2017–2022 navštívilo přes 400 zahraničních studentů v celkovém objemu více než 50 000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xml:space="preserve">. Zdrojem financování byl ze dvou třetin program Erasmus+, FMK však navštívilo i více než 130 tzv. </w:t>
      </w:r>
      <w:proofErr w:type="spellStart"/>
      <w:r w:rsidRPr="004108E9">
        <w:rPr>
          <w:rFonts w:asciiTheme="minorHAnsi" w:hAnsiTheme="minorHAnsi"/>
          <w:sz w:val="22"/>
          <w:szCs w:val="22"/>
        </w:rPr>
        <w:t>freemoverů</w:t>
      </w:r>
      <w:proofErr w:type="spellEnd"/>
      <w:r w:rsidRPr="004108E9">
        <w:rPr>
          <w:rFonts w:asciiTheme="minorHAnsi" w:hAnsiTheme="minorHAnsi"/>
          <w:sz w:val="22"/>
          <w:szCs w:val="22"/>
        </w:rPr>
        <w:t>, nejčastěji přijíždějící</w:t>
      </w:r>
      <w:r>
        <w:rPr>
          <w:rFonts w:asciiTheme="minorHAnsi" w:hAnsiTheme="minorHAnsi"/>
          <w:sz w:val="22"/>
          <w:szCs w:val="22"/>
        </w:rPr>
        <w:t>c</w:t>
      </w:r>
      <w:r w:rsidRPr="004108E9">
        <w:rPr>
          <w:rFonts w:asciiTheme="minorHAnsi" w:hAnsiTheme="minorHAnsi"/>
          <w:sz w:val="22"/>
          <w:szCs w:val="22"/>
        </w:rPr>
        <w:t>h z Jižní Koreje, Tchaj-wanu, Ruska či Indonésie.</w:t>
      </w:r>
    </w:p>
    <w:p w14:paraId="214362A4" w14:textId="77777777" w:rsidR="00793E0F" w:rsidRPr="004108E9" w:rsidRDefault="00793E0F" w:rsidP="00793E0F">
      <w:pPr>
        <w:pStyle w:val="Bezmezer"/>
        <w:spacing w:after="120"/>
        <w:ind w:left="425"/>
        <w:jc w:val="both"/>
        <w:textAlignment w:val="baseline"/>
      </w:pPr>
      <w:r w:rsidRPr="004108E9">
        <w:rPr>
          <w:rFonts w:asciiTheme="minorHAnsi" w:hAnsiTheme="minorHAnsi" w:cstheme="minorHAnsi"/>
          <w:sz w:val="22"/>
          <w:szCs w:val="22"/>
        </w:rPr>
        <w:t xml:space="preserve">Mezinárodní charakter má celofakultní projekt </w:t>
      </w:r>
      <w:proofErr w:type="spellStart"/>
      <w:r w:rsidRPr="004108E9">
        <w:rPr>
          <w:rFonts w:asciiTheme="minorHAnsi" w:hAnsiTheme="minorHAnsi" w:cstheme="minorHAnsi"/>
          <w:sz w:val="22"/>
          <w:szCs w:val="22"/>
        </w:rPr>
        <w:t>Zlin</w:t>
      </w:r>
      <w:proofErr w:type="spellEnd"/>
      <w:r w:rsidRPr="004108E9">
        <w:rPr>
          <w:rFonts w:asciiTheme="minorHAnsi" w:hAnsiTheme="minorHAnsi" w:cstheme="minorHAnsi"/>
          <w:sz w:val="22"/>
          <w:szCs w:val="22"/>
        </w:rPr>
        <w:t xml:space="preserve"> Design </w:t>
      </w:r>
      <w:proofErr w:type="spellStart"/>
      <w:r w:rsidRPr="004108E9">
        <w:rPr>
          <w:rFonts w:asciiTheme="minorHAnsi" w:hAnsiTheme="minorHAnsi" w:cstheme="minorHAnsi"/>
          <w:sz w:val="22"/>
          <w:szCs w:val="22"/>
        </w:rPr>
        <w:t>Week</w:t>
      </w:r>
      <w:proofErr w:type="spellEnd"/>
      <w:r w:rsidRPr="004108E9">
        <w:rPr>
          <w:rFonts w:asciiTheme="minorHAnsi" w:hAnsiTheme="minorHAnsi" w:cstheme="minorHAnsi"/>
          <w:sz w:val="22"/>
          <w:szCs w:val="22"/>
        </w:rPr>
        <w:t xml:space="preserve"> (ZDW), který se koná ve Zlíně. Program obsahuje výstavy ve veřejném prostoru a výstavních síních, galavečer, celodenní konferenci design &amp; marketing, instalace v modulech, přednášky, workshopy, exkurze. Účastníci ZDW jsou z České republiky </w:t>
      </w:r>
      <w:r>
        <w:rPr>
          <w:rFonts w:asciiTheme="minorHAnsi" w:hAnsiTheme="minorHAnsi" w:cstheme="minorHAnsi"/>
          <w:sz w:val="22"/>
          <w:szCs w:val="22"/>
        </w:rPr>
        <w:br/>
      </w:r>
      <w:r w:rsidRPr="004108E9">
        <w:rPr>
          <w:rFonts w:asciiTheme="minorHAnsi" w:hAnsiTheme="minorHAnsi" w:cstheme="minorHAnsi"/>
          <w:sz w:val="22"/>
          <w:szCs w:val="22"/>
        </w:rPr>
        <w:t>i zahraničí.</w:t>
      </w:r>
      <w:r w:rsidRPr="004108E9">
        <w:rPr>
          <w:rFonts w:asciiTheme="minorHAnsi" w:hAnsiTheme="minorHAnsi" w:cstheme="minorHAnsi"/>
          <w:color w:val="FF0000"/>
          <w:sz w:val="22"/>
          <w:szCs w:val="22"/>
        </w:rPr>
        <w:t xml:space="preserve"> </w:t>
      </w:r>
    </w:p>
    <w:p w14:paraId="0E881E05" w14:textId="608AFC25" w:rsidR="006F35BC" w:rsidRPr="00E52D7F" w:rsidRDefault="006F35BC" w:rsidP="00E52D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jc w:val="both"/>
        <w:rPr>
          <w:rFonts w:asciiTheme="minorHAnsi" w:hAnsiTheme="minorHAnsi" w:cstheme="minorHAnsi"/>
          <w:color w:val="000000"/>
          <w:sz w:val="22"/>
          <w:szCs w:val="22"/>
        </w:rPr>
      </w:pPr>
      <w:r w:rsidRPr="00E52D7F">
        <w:rPr>
          <w:rFonts w:asciiTheme="minorHAnsi" w:hAnsiTheme="minorHAnsi" w:cstheme="minorHAnsi"/>
          <w:color w:val="000000"/>
          <w:sz w:val="22"/>
          <w:szCs w:val="22"/>
        </w:rPr>
        <w:t xml:space="preserve">Do výuky BSP KODK budou pravidelně zapojování zahraniční lektoři. V případě BSP KODK se uvažuje </w:t>
      </w:r>
      <w:r w:rsidR="00E72759">
        <w:rPr>
          <w:rFonts w:asciiTheme="minorHAnsi" w:hAnsiTheme="minorHAnsi" w:cstheme="minorHAnsi"/>
          <w:color w:val="000000"/>
          <w:sz w:val="22"/>
          <w:szCs w:val="22"/>
        </w:rPr>
        <w:br/>
      </w:r>
      <w:r w:rsidRPr="00E52D7F">
        <w:rPr>
          <w:rFonts w:asciiTheme="minorHAnsi" w:hAnsiTheme="minorHAnsi" w:cstheme="minorHAnsi"/>
          <w:color w:val="000000"/>
          <w:sz w:val="22"/>
          <w:szCs w:val="22"/>
        </w:rPr>
        <w:t>v budoucnu i o akreditaci programu v</w:t>
      </w:r>
      <w:r w:rsidR="00245277">
        <w:rPr>
          <w:rFonts w:asciiTheme="minorHAnsi" w:hAnsiTheme="minorHAnsi" w:cstheme="minorHAnsi"/>
          <w:color w:val="000000"/>
          <w:sz w:val="22"/>
          <w:szCs w:val="22"/>
        </w:rPr>
        <w:t> anglickém jazyce studia</w:t>
      </w:r>
      <w:r w:rsidRPr="00E52D7F">
        <w:rPr>
          <w:rFonts w:asciiTheme="minorHAnsi" w:hAnsiTheme="minorHAnsi" w:cstheme="minorHAnsi"/>
          <w:color w:val="000000"/>
          <w:sz w:val="22"/>
          <w:szCs w:val="22"/>
        </w:rPr>
        <w:t>.</w:t>
      </w:r>
    </w:p>
    <w:p w14:paraId="16F45B65" w14:textId="5A17DC2E" w:rsidR="006F35BC" w:rsidRDefault="006F35BC" w:rsidP="006F35BC">
      <w:pPr>
        <w:pStyle w:val="Nadpis2"/>
        <w:ind w:left="0"/>
        <w:jc w:val="both"/>
        <w:rPr>
          <w:rFonts w:asciiTheme="minorHAnsi" w:hAnsiTheme="minorHAnsi" w:cstheme="minorHAnsi"/>
          <w:sz w:val="22"/>
          <w:szCs w:val="22"/>
        </w:rPr>
      </w:pPr>
    </w:p>
    <w:bookmarkEnd w:id="666"/>
    <w:p w14:paraId="6066B723" w14:textId="77777777" w:rsidR="00732666" w:rsidRPr="009516D2" w:rsidRDefault="00732666" w:rsidP="00E24829">
      <w:pPr>
        <w:rPr>
          <w:lang w:eastAsia="en-US"/>
        </w:rPr>
      </w:pPr>
    </w:p>
    <w:p w14:paraId="3762E04C" w14:textId="77777777" w:rsidR="006F35BC" w:rsidRPr="004D7FB4" w:rsidRDefault="006F35BC" w:rsidP="006F35BC">
      <w:pPr>
        <w:pStyle w:val="Nadpis2"/>
        <w:jc w:val="both"/>
        <w:rPr>
          <w:rFonts w:ascii="Calibri" w:hAnsi="Calibri" w:cs="Calibri"/>
        </w:rPr>
      </w:pPr>
      <w:r w:rsidRPr="004D7FB4">
        <w:rPr>
          <w:rFonts w:ascii="Calibri" w:hAnsi="Calibri" w:cs="Calibri"/>
        </w:rPr>
        <w:t xml:space="preserve">Profil absolventa a obsah studia </w:t>
      </w:r>
    </w:p>
    <w:p w14:paraId="67439CB2" w14:textId="77777777" w:rsidR="006F35BC" w:rsidRDefault="006F35BC" w:rsidP="006F35BC">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27DF57BF" w14:textId="77777777" w:rsidR="006F35BC" w:rsidRPr="00E24829" w:rsidRDefault="006F35BC" w:rsidP="006F35BC">
      <w:pPr>
        <w:tabs>
          <w:tab w:val="left" w:pos="2835"/>
        </w:tabs>
        <w:spacing w:before="120" w:after="120"/>
        <w:rPr>
          <w:rFonts w:ascii="Calibri" w:hAnsi="Calibri"/>
          <w:sz w:val="22"/>
          <w:szCs w:val="22"/>
        </w:rPr>
      </w:pPr>
      <w:r>
        <w:tab/>
      </w:r>
      <w:r>
        <w:tab/>
      </w:r>
      <w:r w:rsidRPr="00E24829">
        <w:rPr>
          <w:rFonts w:ascii="Calibri" w:hAnsi="Calibri"/>
          <w:sz w:val="22"/>
          <w:szCs w:val="22"/>
        </w:rPr>
        <w:t>Standard 2.4</w:t>
      </w:r>
    </w:p>
    <w:p w14:paraId="3E35F043" w14:textId="1DA00BBE" w:rsidR="006F35BC" w:rsidRPr="00385AE2" w:rsidRDefault="006F35BC" w:rsidP="006F35BC">
      <w:pPr>
        <w:tabs>
          <w:tab w:val="left" w:pos="2835"/>
        </w:tabs>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Absolvent BSP KODK</w:t>
      </w:r>
      <w:r w:rsidRPr="00385AE2">
        <w:rPr>
          <w:rFonts w:asciiTheme="minorHAnsi" w:hAnsiTheme="minorHAnsi" w:cstheme="minorHAnsi"/>
          <w:sz w:val="22"/>
          <w:szCs w:val="22"/>
        </w:rPr>
        <w:t xml:space="preserve"> bude schopen uplatnit rozmanité dovednosti v oblasti KKO a bude způsobilý k tomu, aby podporoval, rozvíjel a řídil diversifikované aktivity, které s sebou rozvoj KKO a e-kultury přináší. Bude vybaven znalostmi z oblasti rozvoje inovací a nových přístupů, především ve vazbě na digitalizaci </w:t>
      </w:r>
      <w:r w:rsidR="003E2C52">
        <w:rPr>
          <w:rFonts w:asciiTheme="minorHAnsi" w:hAnsiTheme="minorHAnsi" w:cstheme="minorHAnsi"/>
          <w:sz w:val="22"/>
          <w:szCs w:val="22"/>
        </w:rPr>
        <w:br/>
      </w:r>
      <w:r w:rsidRPr="00385AE2">
        <w:rPr>
          <w:rFonts w:asciiTheme="minorHAnsi" w:hAnsiTheme="minorHAnsi" w:cstheme="minorHAnsi"/>
          <w:sz w:val="22"/>
          <w:szCs w:val="22"/>
        </w:rPr>
        <w:t xml:space="preserve">v obecných i oborově specifických disciplínách výtvarného umění a zeleného designu, scénického umění, filmu, animace apod. Studijní program bude navazovat na aktivity, které FMK v oblasti kreativních odvětví a digitalizace vykonala a stále vykonává, a stane se nástrojem, jehož prostřednictvím bude v oblasti vzdělání vychovávat nové kreativce, kteří se budou během studia i po absolutoriu zapojovat do aktivit KKO a digitální kultury s přehledem a fundovaností. </w:t>
      </w:r>
      <w:r w:rsidRPr="00385AE2">
        <w:rPr>
          <w:rFonts w:asciiTheme="minorHAnsi" w:hAnsiTheme="minorHAnsi" w:cstheme="minorHAnsi"/>
          <w:color w:val="000000"/>
          <w:sz w:val="22"/>
          <w:szCs w:val="22"/>
        </w:rPr>
        <w:t xml:space="preserve">Hlavní předmět </w:t>
      </w:r>
      <w:r w:rsidRPr="00385AE2">
        <w:rPr>
          <w:rFonts w:asciiTheme="minorHAnsi" w:hAnsiTheme="minorHAnsi" w:cstheme="minorHAnsi"/>
          <w:sz w:val="22"/>
          <w:szCs w:val="22"/>
        </w:rPr>
        <w:t xml:space="preserve">Ateliér KODK </w:t>
      </w:r>
      <w:r w:rsidRPr="00385AE2">
        <w:rPr>
          <w:rFonts w:asciiTheme="minorHAnsi" w:hAnsiTheme="minorHAnsi" w:cstheme="minorHAnsi"/>
          <w:color w:val="000000"/>
          <w:sz w:val="22"/>
          <w:szCs w:val="22"/>
        </w:rPr>
        <w:t xml:space="preserve">umožní tříbení praktických </w:t>
      </w:r>
      <w:r w:rsidR="003E2C52">
        <w:rPr>
          <w:rFonts w:asciiTheme="minorHAnsi" w:hAnsiTheme="minorHAnsi" w:cstheme="minorHAnsi"/>
          <w:color w:val="000000"/>
          <w:sz w:val="22"/>
          <w:szCs w:val="22"/>
        </w:rPr>
        <w:br/>
      </w:r>
      <w:r w:rsidRPr="00385AE2">
        <w:rPr>
          <w:rFonts w:asciiTheme="minorHAnsi" w:hAnsiTheme="minorHAnsi" w:cstheme="minorHAnsi"/>
          <w:color w:val="000000"/>
          <w:sz w:val="22"/>
          <w:szCs w:val="22"/>
        </w:rPr>
        <w:t xml:space="preserve">i teoretických poznatků a zkušeností v souvislosti s fakultními výstavními projekty v tuzemsku i zahraničí, Zlínském kreativním klastru, Sklářském klastru, </w:t>
      </w:r>
      <w:proofErr w:type="spellStart"/>
      <w:r w:rsidRPr="00385AE2">
        <w:rPr>
          <w:rFonts w:asciiTheme="minorHAnsi" w:hAnsiTheme="minorHAnsi" w:cstheme="minorHAnsi"/>
          <w:color w:val="000000"/>
          <w:sz w:val="22"/>
          <w:szCs w:val="22"/>
        </w:rPr>
        <w:t>UPPERu</w:t>
      </w:r>
      <w:proofErr w:type="spellEnd"/>
      <w:r w:rsidRPr="00385AE2">
        <w:rPr>
          <w:rFonts w:asciiTheme="minorHAnsi" w:hAnsiTheme="minorHAnsi" w:cstheme="minorHAnsi"/>
          <w:color w:val="000000"/>
          <w:sz w:val="22"/>
          <w:szCs w:val="22"/>
        </w:rPr>
        <w:t>, ve fakultní galerii G18. Studenti se během studia účastní odborně zaměřených workshopů, exkurzí a stáží. Pro rozvoj studenta bude důležitý i předmět Komunikační agentura, v</w:t>
      </w:r>
      <w:r w:rsidR="0025757F">
        <w:rPr>
          <w:rFonts w:asciiTheme="minorHAnsi" w:hAnsiTheme="minorHAnsi" w:cstheme="minorHAnsi"/>
          <w:color w:val="000000"/>
          <w:sz w:val="22"/>
          <w:szCs w:val="22"/>
        </w:rPr>
        <w:t> </w:t>
      </w:r>
      <w:r w:rsidR="00EF6E4A" w:rsidRPr="00385AE2">
        <w:rPr>
          <w:rFonts w:asciiTheme="minorHAnsi" w:hAnsiTheme="minorHAnsi" w:cstheme="minorHAnsi"/>
          <w:color w:val="000000"/>
          <w:sz w:val="22"/>
          <w:szCs w:val="22"/>
        </w:rPr>
        <w:t>rámci,</w:t>
      </w:r>
      <w:r w:rsidR="0025757F">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něhož se řeší projekty regionálního významu a týdenní projekt mezinárodního významu ZDW. Praktické znalosti přinese studentům i povinná dvanáctitýdenní praxe ve smluvně vázaných kulturních institucích. </w:t>
      </w:r>
    </w:p>
    <w:p w14:paraId="364F04D2" w14:textId="76E66FDF" w:rsidR="006F35BC" w:rsidRPr="00385AE2" w:rsidRDefault="006F35BC" w:rsidP="00E24829">
      <w:pPr>
        <w:tabs>
          <w:tab w:val="left" w:pos="2835"/>
        </w:tabs>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lastRenderedPageBreak/>
        <w:t xml:space="preserve">Absolvent BSP KODK díky znalostem a dovednostem z předmětů jako jsou </w:t>
      </w:r>
      <w:r w:rsidRPr="00385AE2">
        <w:rPr>
          <w:rFonts w:asciiTheme="minorHAnsi" w:hAnsiTheme="minorHAnsi" w:cstheme="minorHAnsi"/>
          <w:sz w:val="22"/>
          <w:szCs w:val="22"/>
        </w:rPr>
        <w:t xml:space="preserve">Ateliér KODK, Oborové teorie a technologie, Design </w:t>
      </w:r>
      <w:proofErr w:type="spellStart"/>
      <w:r w:rsidRPr="00385AE2">
        <w:rPr>
          <w:rFonts w:asciiTheme="minorHAnsi" w:hAnsiTheme="minorHAnsi" w:cstheme="minorHAnsi"/>
          <w:sz w:val="22"/>
          <w:szCs w:val="22"/>
        </w:rPr>
        <w:t>thinking</w:t>
      </w:r>
      <w:proofErr w:type="spellEnd"/>
      <w:r w:rsidRPr="00385AE2">
        <w:rPr>
          <w:rFonts w:asciiTheme="minorHAnsi" w:hAnsiTheme="minorHAnsi" w:cstheme="minorHAnsi"/>
          <w:sz w:val="22"/>
          <w:szCs w:val="22"/>
        </w:rPr>
        <w:t xml:space="preserve">, Kreativní SW, Digitalizace kulturního dědictví, Green design and </w:t>
      </w:r>
      <w:proofErr w:type="spellStart"/>
      <w:r w:rsidRPr="00385AE2">
        <w:rPr>
          <w:rFonts w:asciiTheme="minorHAnsi" w:hAnsiTheme="minorHAnsi" w:cstheme="minorHAnsi"/>
          <w:sz w:val="22"/>
          <w:szCs w:val="22"/>
        </w:rPr>
        <w:t>suistanable</w:t>
      </w:r>
      <w:proofErr w:type="spellEnd"/>
      <w:r w:rsidRPr="00385AE2">
        <w:rPr>
          <w:rFonts w:asciiTheme="minorHAnsi" w:hAnsiTheme="minorHAnsi" w:cstheme="minorHAnsi"/>
          <w:sz w:val="22"/>
          <w:szCs w:val="22"/>
        </w:rPr>
        <w:t xml:space="preserve"> </w:t>
      </w:r>
      <w:proofErr w:type="spellStart"/>
      <w:r w:rsidRPr="00385AE2">
        <w:rPr>
          <w:rFonts w:asciiTheme="minorHAnsi" w:hAnsiTheme="minorHAnsi" w:cstheme="minorHAnsi"/>
          <w:sz w:val="22"/>
          <w:szCs w:val="22"/>
        </w:rPr>
        <w:t>materials</w:t>
      </w:r>
      <w:proofErr w:type="spellEnd"/>
      <w:r w:rsidRPr="00385AE2">
        <w:rPr>
          <w:rFonts w:asciiTheme="minorHAnsi" w:hAnsiTheme="minorHAnsi" w:cstheme="minorHAnsi"/>
          <w:sz w:val="22"/>
          <w:szCs w:val="22"/>
        </w:rPr>
        <w:t>, Inklusivní desig</w:t>
      </w:r>
      <w:r w:rsidR="003E2C52">
        <w:rPr>
          <w:rFonts w:asciiTheme="minorHAnsi" w:hAnsiTheme="minorHAnsi" w:cstheme="minorHAnsi"/>
          <w:sz w:val="22"/>
          <w:szCs w:val="22"/>
        </w:rPr>
        <w:t>n</w:t>
      </w:r>
      <w:r w:rsidR="00F33445">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rozumí výchozím možnostem a metodám, které se váží ke kulturně-kreativním oborům, vnímá možnosti jejich prolínání a přesahů. Orientuje se v současných trendech v umění a designu, digitálních technologiích, podnikatelství a SW. Ovládá alespoň jeden cizí jazyk a orientuje je v problematice evropské dimenze i zahraničních příležitostí, aby byl schopen působit v mezinárodním kontextu.</w:t>
      </w:r>
    </w:p>
    <w:p w14:paraId="7FEB21B7" w14:textId="167820E0" w:rsidR="009516D2" w:rsidRDefault="009516D2" w:rsidP="000D22E8">
      <w:pPr>
        <w:tabs>
          <w:tab w:val="left" w:pos="2835"/>
        </w:tabs>
      </w:pPr>
    </w:p>
    <w:p w14:paraId="1991F4E3" w14:textId="77777777" w:rsidR="00C17AC4" w:rsidRPr="00650764" w:rsidRDefault="00C17AC4" w:rsidP="000D22E8">
      <w:pPr>
        <w:tabs>
          <w:tab w:val="left" w:pos="2835"/>
        </w:tabs>
      </w:pPr>
    </w:p>
    <w:p w14:paraId="01C08F69" w14:textId="77777777" w:rsidR="006F35BC" w:rsidRPr="00650764" w:rsidRDefault="006F35BC" w:rsidP="000D22E8">
      <w:pPr>
        <w:pStyle w:val="Nadpis3"/>
        <w:spacing w:before="0" w:line="240" w:lineRule="auto"/>
      </w:pPr>
      <w:r w:rsidRPr="00650764">
        <w:t xml:space="preserve">Jazykové kompetence </w:t>
      </w:r>
    </w:p>
    <w:p w14:paraId="534A56EE" w14:textId="77777777" w:rsidR="006F35BC" w:rsidRPr="000D22E8" w:rsidRDefault="006F35BC" w:rsidP="006F35BC">
      <w:pPr>
        <w:tabs>
          <w:tab w:val="left" w:pos="2835"/>
        </w:tabs>
        <w:spacing w:before="120" w:after="120"/>
        <w:rPr>
          <w:rFonts w:asciiTheme="minorHAnsi" w:hAnsiTheme="minorHAnsi"/>
          <w:sz w:val="22"/>
          <w:szCs w:val="22"/>
        </w:rPr>
      </w:pPr>
      <w:r w:rsidRPr="00650764">
        <w:tab/>
      </w:r>
      <w:r w:rsidRPr="00650764">
        <w:tab/>
      </w:r>
      <w:r w:rsidRPr="000D22E8">
        <w:rPr>
          <w:rFonts w:asciiTheme="minorHAnsi" w:hAnsiTheme="minorHAnsi"/>
          <w:sz w:val="22"/>
          <w:szCs w:val="22"/>
        </w:rPr>
        <w:t>Standard 2.5</w:t>
      </w:r>
    </w:p>
    <w:p w14:paraId="65F5D39C" w14:textId="605EC1FB" w:rsidR="006F35BC" w:rsidRPr="00385AE2" w:rsidRDefault="006F35BC" w:rsidP="006F35BC">
      <w:pPr>
        <w:tabs>
          <w:tab w:val="left" w:pos="2835"/>
        </w:tabs>
        <w:spacing w:after="120"/>
        <w:ind w:left="426"/>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Jazykové kompetence studentů v bakalářském stupni studia jsou rozvíjeny v předmětech: Odborná angličtina, ve třetím ročníku tematicky zaměřena na oblast umění a předměty </w:t>
      </w:r>
      <w:r w:rsidRPr="00385AE2">
        <w:rPr>
          <w:rFonts w:asciiTheme="minorHAnsi" w:hAnsiTheme="minorHAnsi" w:cstheme="minorHAnsi"/>
          <w:sz w:val="22"/>
          <w:szCs w:val="22"/>
        </w:rPr>
        <w:t xml:space="preserve">Audience development and </w:t>
      </w:r>
      <w:proofErr w:type="spellStart"/>
      <w:r w:rsidRPr="00385AE2">
        <w:rPr>
          <w:rFonts w:asciiTheme="minorHAnsi" w:hAnsiTheme="minorHAnsi" w:cstheme="minorHAnsi"/>
          <w:sz w:val="22"/>
          <w:szCs w:val="22"/>
        </w:rPr>
        <w:t>engagement</w:t>
      </w:r>
      <w:proofErr w:type="spellEnd"/>
      <w:r w:rsidRPr="00385AE2">
        <w:rPr>
          <w:rFonts w:asciiTheme="minorHAnsi" w:hAnsiTheme="minorHAnsi" w:cstheme="minorHAnsi"/>
          <w:sz w:val="22"/>
          <w:szCs w:val="22"/>
        </w:rPr>
        <w:t xml:space="preserve">, Design </w:t>
      </w:r>
      <w:proofErr w:type="spellStart"/>
      <w:r w:rsidRPr="00385AE2">
        <w:rPr>
          <w:rFonts w:asciiTheme="minorHAnsi" w:hAnsiTheme="minorHAnsi" w:cstheme="minorHAnsi"/>
          <w:sz w:val="22"/>
          <w:szCs w:val="22"/>
        </w:rPr>
        <w:t>thinking</w:t>
      </w:r>
      <w:proofErr w:type="spellEnd"/>
      <w:r w:rsidRPr="00385AE2">
        <w:rPr>
          <w:rFonts w:asciiTheme="minorHAnsi" w:hAnsiTheme="minorHAnsi" w:cstheme="minorHAnsi"/>
          <w:sz w:val="22"/>
          <w:szCs w:val="22"/>
        </w:rPr>
        <w:t xml:space="preserve">, Green design and </w:t>
      </w:r>
      <w:proofErr w:type="spellStart"/>
      <w:r w:rsidRPr="00385AE2">
        <w:rPr>
          <w:rFonts w:asciiTheme="minorHAnsi" w:hAnsiTheme="minorHAnsi" w:cstheme="minorHAnsi"/>
          <w:sz w:val="22"/>
          <w:szCs w:val="22"/>
        </w:rPr>
        <w:t>suistanable</w:t>
      </w:r>
      <w:proofErr w:type="spellEnd"/>
      <w:r w:rsidRPr="00385AE2">
        <w:rPr>
          <w:rFonts w:asciiTheme="minorHAnsi" w:hAnsiTheme="minorHAnsi" w:cstheme="minorHAnsi"/>
          <w:sz w:val="22"/>
          <w:szCs w:val="22"/>
        </w:rPr>
        <w:t xml:space="preserve"> </w:t>
      </w:r>
      <w:proofErr w:type="spellStart"/>
      <w:r w:rsidRPr="00385AE2">
        <w:rPr>
          <w:rFonts w:asciiTheme="minorHAnsi" w:hAnsiTheme="minorHAnsi" w:cstheme="minorHAnsi"/>
          <w:sz w:val="22"/>
          <w:szCs w:val="22"/>
        </w:rPr>
        <w:t>materials</w:t>
      </w:r>
      <w:proofErr w:type="spellEnd"/>
      <w:r w:rsidRPr="00385AE2">
        <w:rPr>
          <w:rFonts w:asciiTheme="minorHAnsi" w:hAnsiTheme="minorHAnsi" w:cstheme="minorHAnsi"/>
          <w:sz w:val="22"/>
          <w:szCs w:val="22"/>
        </w:rPr>
        <w:t>. S</w:t>
      </w:r>
      <w:r w:rsidRPr="00385AE2">
        <w:rPr>
          <w:rFonts w:asciiTheme="minorHAnsi" w:hAnsiTheme="minorHAnsi" w:cstheme="minorHAnsi"/>
          <w:color w:val="000000"/>
          <w:sz w:val="22"/>
          <w:szCs w:val="22"/>
        </w:rPr>
        <w:t>tudenti budou mít možnost vypracovat bakalářskou práci v anglickém jazyce, což dále rozšiřuje jejich jazykové dovednosti. Neformálním způsobem mohou své schopnosti rozvíjet i při studiu a zpracování semestrálních nebo seminárních prací, prostřednictvím doporučené literatury v anglickém jazyce. Významnou roli pak v této oblasti budou hrát zahraniční pobyty v rámci Erasmu. V nabídce volitelných předmětů si mohou vybrat další ze světových jazyků mimo povinného jazyka anglického.</w:t>
      </w:r>
    </w:p>
    <w:p w14:paraId="22C3EEC6" w14:textId="77777777" w:rsidR="006F35BC" w:rsidRPr="00385AE2" w:rsidRDefault="006F35BC" w:rsidP="00C71418">
      <w:pPr>
        <w:widowControl w:val="0"/>
        <w:autoSpaceDE w:val="0"/>
        <w:autoSpaceDN w:val="0"/>
        <w:adjustRightInd w:val="0"/>
        <w:snapToGrid w:val="0"/>
        <w:ind w:left="426"/>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Pro samostudium je studentům dostupná literatura zaměřená na problematiku kreativních odvětví, digitální kultury, ale i umění a managementu v anglickém jazyce, která je součástí knihovních fondů univerzitní knihovny a příručních knihoven na FMK. Literatura je neustále aktualizována a doplňována.</w:t>
      </w:r>
    </w:p>
    <w:p w14:paraId="51ABF95F" w14:textId="77777777" w:rsidR="006F35BC" w:rsidRPr="00650764" w:rsidRDefault="006F35BC" w:rsidP="00C71418">
      <w:pPr>
        <w:tabs>
          <w:tab w:val="left" w:pos="2835"/>
        </w:tabs>
        <w:spacing w:before="120" w:after="120"/>
      </w:pPr>
    </w:p>
    <w:p w14:paraId="4D8A8A60" w14:textId="77777777" w:rsidR="006F35BC" w:rsidRPr="00650764" w:rsidRDefault="006F35BC" w:rsidP="00C71418">
      <w:pPr>
        <w:pStyle w:val="Nadpis3"/>
        <w:spacing w:line="240" w:lineRule="auto"/>
      </w:pPr>
      <w:r w:rsidRPr="00650764">
        <w:t xml:space="preserve">Pravidla a podmínky utváření studijních plánů </w:t>
      </w:r>
    </w:p>
    <w:p w14:paraId="56EB6F0C" w14:textId="77777777" w:rsidR="006F35BC" w:rsidRPr="00C71418" w:rsidRDefault="006F35BC" w:rsidP="006F35BC">
      <w:pPr>
        <w:tabs>
          <w:tab w:val="left" w:pos="2835"/>
        </w:tabs>
        <w:spacing w:before="120" w:after="120"/>
        <w:rPr>
          <w:rFonts w:ascii="Calibri" w:hAnsi="Calibri" w:cs="Calibri Light"/>
          <w:color w:val="000000"/>
          <w:sz w:val="22"/>
          <w:szCs w:val="22"/>
        </w:rPr>
      </w:pPr>
      <w:r w:rsidRPr="00650764">
        <w:tab/>
      </w:r>
      <w:r w:rsidRPr="00650764">
        <w:tab/>
      </w:r>
      <w:r w:rsidRPr="00C71418">
        <w:rPr>
          <w:rFonts w:ascii="Calibri" w:hAnsi="Calibri"/>
          <w:sz w:val="22"/>
          <w:szCs w:val="22"/>
        </w:rPr>
        <w:t>Standard 2.6</w:t>
      </w:r>
    </w:p>
    <w:p w14:paraId="211007F6" w14:textId="0F373A2C" w:rsidR="006F35BC" w:rsidRPr="00C71418" w:rsidRDefault="006F35BC" w:rsidP="006F35BC">
      <w:pPr>
        <w:spacing w:after="120"/>
        <w:ind w:left="425"/>
        <w:jc w:val="both"/>
        <w:rPr>
          <w:rFonts w:ascii="Calibri" w:hAnsi="Calibri" w:cstheme="minorHAnsi"/>
          <w:color w:val="000000"/>
          <w:sz w:val="22"/>
          <w:szCs w:val="22"/>
        </w:rPr>
      </w:pPr>
      <w:bookmarkStart w:id="668" w:name="_Hlk116473917"/>
      <w:r w:rsidRPr="00C71418">
        <w:rPr>
          <w:rFonts w:ascii="Calibri" w:hAnsi="Calibri" w:cstheme="minorHAnsi"/>
          <w:color w:val="000000"/>
          <w:sz w:val="22"/>
          <w:szCs w:val="22"/>
        </w:rPr>
        <w:t xml:space="preserve">UTB má nastavena funkční pravidla a podmínky pro vytváření studijních plánů ve vnitřním předpisu </w:t>
      </w:r>
      <w:hyperlink r:id="rId43" w:history="1">
        <w:r w:rsidRPr="00C41679">
          <w:rPr>
            <w:rFonts w:ascii="Calibri" w:hAnsi="Calibri" w:cstheme="minorHAnsi"/>
            <w:i/>
            <w:iCs/>
            <w:color w:val="000000"/>
            <w:sz w:val="22"/>
            <w:szCs w:val="22"/>
          </w:rPr>
          <w:t>Řád pro tvorbu, schvalování, uskutečňování a změny studijních programů UTB</w:t>
        </w:r>
      </w:hyperlink>
      <w:r w:rsidRPr="00C71418">
        <w:rPr>
          <w:rStyle w:val="Znakapoznpodarou"/>
          <w:rFonts w:ascii="Calibri" w:hAnsi="Calibri" w:cstheme="minorHAnsi"/>
          <w:color w:val="000000"/>
          <w:sz w:val="22"/>
          <w:szCs w:val="22"/>
        </w:rPr>
        <w:footnoteReference w:id="49"/>
      </w:r>
      <w:r w:rsidRPr="00C71418">
        <w:rPr>
          <w:rFonts w:ascii="Calibri" w:hAnsi="Calibri" w:cstheme="minorHAnsi"/>
          <w:color w:val="000000"/>
          <w:sz w:val="22"/>
          <w:szCs w:val="22"/>
        </w:rPr>
        <w:t xml:space="preserve">. </w:t>
      </w:r>
      <w:r w:rsidRPr="00C41679">
        <w:rPr>
          <w:rFonts w:ascii="Calibri" w:hAnsi="Calibri" w:cstheme="minorHAnsi"/>
          <w:i/>
          <w:iCs/>
          <w:color w:val="000000"/>
          <w:sz w:val="22"/>
          <w:szCs w:val="22"/>
        </w:rPr>
        <w:t>Řád pro tvorbu, schvalování, uskutečňování a změny studijních programů UTB</w:t>
      </w:r>
      <w:r w:rsidRPr="00C71418">
        <w:rPr>
          <w:rFonts w:ascii="Calibri" w:hAnsi="Calibri" w:cstheme="minorHAnsi"/>
          <w:color w:val="000000"/>
          <w:sz w:val="22"/>
          <w:szCs w:val="22"/>
        </w:rPr>
        <w:t xml:space="preserve"> je podle § 17 odst. 1 písm. k) zákona a podle </w:t>
      </w:r>
      <w:r w:rsidR="008B15D2" w:rsidRPr="00F33445">
        <w:rPr>
          <w:rFonts w:ascii="Calibri" w:hAnsi="Calibri" w:cstheme="minorHAnsi"/>
          <w:i/>
          <w:iCs/>
          <w:color w:val="000000"/>
          <w:sz w:val="22"/>
          <w:szCs w:val="22"/>
        </w:rPr>
        <w:t>S</w:t>
      </w:r>
      <w:r w:rsidRPr="00F33445">
        <w:rPr>
          <w:rFonts w:ascii="Calibri" w:hAnsi="Calibri" w:cstheme="minorHAnsi"/>
          <w:i/>
          <w:iCs/>
          <w:color w:val="000000"/>
          <w:sz w:val="22"/>
          <w:szCs w:val="22"/>
        </w:rPr>
        <w:t>tatutu</w:t>
      </w:r>
      <w:r w:rsidR="008B15D2" w:rsidRPr="00F33445">
        <w:rPr>
          <w:rFonts w:ascii="Calibri" w:hAnsi="Calibri" w:cstheme="minorHAnsi"/>
          <w:i/>
          <w:iCs/>
          <w:color w:val="000000"/>
          <w:sz w:val="22"/>
          <w:szCs w:val="22"/>
        </w:rPr>
        <w:t xml:space="preserve"> UTB</w:t>
      </w:r>
      <w:r w:rsidR="00F32D38">
        <w:rPr>
          <w:rStyle w:val="Znakapoznpodarou"/>
          <w:rFonts w:ascii="Calibri" w:hAnsi="Calibri" w:cstheme="minorHAnsi"/>
          <w:i/>
          <w:iCs/>
          <w:color w:val="000000"/>
          <w:sz w:val="22"/>
          <w:szCs w:val="22"/>
        </w:rPr>
        <w:footnoteReference w:id="50"/>
      </w:r>
      <w:r w:rsidRPr="00C71418">
        <w:rPr>
          <w:rFonts w:ascii="Calibri" w:hAnsi="Calibri" w:cstheme="minorHAnsi"/>
          <w:color w:val="000000"/>
          <w:sz w:val="22"/>
          <w:szCs w:val="22"/>
        </w:rPr>
        <w:t xml:space="preserve"> vnitřním předpisem UTB</w:t>
      </w:r>
      <w:r w:rsidR="006213D7">
        <w:rPr>
          <w:rFonts w:ascii="Calibri" w:hAnsi="Calibri" w:cstheme="minorHAnsi"/>
          <w:color w:val="000000"/>
          <w:sz w:val="22"/>
          <w:szCs w:val="22"/>
        </w:rPr>
        <w:t xml:space="preserve"> </w:t>
      </w:r>
      <w:r w:rsidRPr="00C71418">
        <w:rPr>
          <w:rFonts w:ascii="Calibri" w:hAnsi="Calibri" w:cstheme="minorHAnsi"/>
          <w:color w:val="000000"/>
          <w:sz w:val="22"/>
          <w:szCs w:val="22"/>
        </w:rPr>
        <w:t xml:space="preserve">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w:t>
      </w:r>
      <w:r w:rsidR="00FD2D8E">
        <w:rPr>
          <w:rFonts w:ascii="Calibri" w:hAnsi="Calibri" w:cstheme="minorHAnsi"/>
          <w:color w:val="000000"/>
          <w:sz w:val="22"/>
          <w:szCs w:val="22"/>
        </w:rPr>
        <w:br/>
      </w:r>
      <w:r w:rsidRPr="00C71418">
        <w:rPr>
          <w:rFonts w:ascii="Calibri" w:hAnsi="Calibri" w:cstheme="minorHAnsi"/>
          <w:color w:val="000000"/>
          <w:sz w:val="22"/>
          <w:szCs w:val="22"/>
        </w:rPr>
        <w:t xml:space="preserve">a principy zajišťování kvality studijních programů. </w:t>
      </w:r>
    </w:p>
    <w:p w14:paraId="7F0E31B8" w14:textId="6772868D" w:rsidR="006F35BC" w:rsidRDefault="006F35BC" w:rsidP="00C41679">
      <w:pPr>
        <w:ind w:left="426"/>
        <w:jc w:val="both"/>
        <w:rPr>
          <w:rFonts w:ascii="Calibri" w:hAnsi="Calibri" w:cstheme="minorHAnsi"/>
          <w:sz w:val="22"/>
          <w:szCs w:val="22"/>
        </w:rPr>
      </w:pPr>
      <w:r w:rsidRPr="00C71418">
        <w:rPr>
          <w:rFonts w:ascii="Calibri" w:hAnsi="Calibri" w:cstheme="minorHAnsi"/>
          <w:sz w:val="22"/>
          <w:szCs w:val="22"/>
        </w:rPr>
        <w:t xml:space="preserve">Studijní plán, který je obsažen v předkládaném akreditačním materiálu, je sestaven tak, aby byly naplněny cíle studia a dosažen profil absolventa, který je v souladu s rámcovým profilem absolventa a s vymezením typu studijního programu. </w:t>
      </w:r>
    </w:p>
    <w:p w14:paraId="2FA0AF22" w14:textId="4D566D9B" w:rsidR="00CA482E" w:rsidRDefault="00CA482E" w:rsidP="00C41679">
      <w:pPr>
        <w:ind w:left="426"/>
        <w:jc w:val="both"/>
        <w:rPr>
          <w:rFonts w:ascii="Calibri" w:hAnsi="Calibri" w:cstheme="minorHAnsi"/>
          <w:sz w:val="22"/>
          <w:szCs w:val="22"/>
        </w:rPr>
      </w:pPr>
    </w:p>
    <w:p w14:paraId="07B7BAB7" w14:textId="77777777" w:rsidR="003665C0" w:rsidRPr="00C71418" w:rsidRDefault="003665C0" w:rsidP="00C41679">
      <w:pPr>
        <w:ind w:left="426"/>
        <w:jc w:val="both"/>
        <w:rPr>
          <w:rFonts w:ascii="Calibri" w:hAnsi="Calibri" w:cstheme="minorHAnsi"/>
          <w:sz w:val="22"/>
          <w:szCs w:val="22"/>
        </w:rPr>
      </w:pPr>
    </w:p>
    <w:bookmarkEnd w:id="668"/>
    <w:p w14:paraId="5E965960" w14:textId="77777777" w:rsidR="006F35BC" w:rsidRPr="00650764" w:rsidRDefault="006F35BC" w:rsidP="006F35BC">
      <w:pPr>
        <w:pStyle w:val="Nadpis3"/>
      </w:pPr>
      <w:r w:rsidRPr="00650764">
        <w:t xml:space="preserve">Vymezení uplatnění absolventů </w:t>
      </w:r>
    </w:p>
    <w:p w14:paraId="48EFA9B1" w14:textId="77777777" w:rsidR="006F35BC" w:rsidRPr="00614CDF" w:rsidRDefault="006F35BC" w:rsidP="006F35BC">
      <w:pPr>
        <w:tabs>
          <w:tab w:val="left" w:pos="2835"/>
        </w:tabs>
        <w:spacing w:before="120" w:after="120"/>
        <w:rPr>
          <w:rFonts w:asciiTheme="minorHAnsi" w:hAnsiTheme="minorHAnsi"/>
          <w:sz w:val="22"/>
          <w:szCs w:val="22"/>
        </w:rPr>
      </w:pPr>
      <w:r w:rsidRPr="00650764">
        <w:tab/>
      </w:r>
      <w:r w:rsidRPr="00650764">
        <w:tab/>
      </w:r>
      <w:r w:rsidRPr="00614CDF">
        <w:rPr>
          <w:rFonts w:asciiTheme="minorHAnsi" w:hAnsiTheme="minorHAnsi"/>
          <w:sz w:val="22"/>
          <w:szCs w:val="22"/>
        </w:rPr>
        <w:t>Standard 2.7</w:t>
      </w:r>
    </w:p>
    <w:p w14:paraId="2D4DC1C5" w14:textId="54BF6E9E" w:rsidR="006F35BC" w:rsidRPr="00614CDF" w:rsidRDefault="00CD131E" w:rsidP="00B20B48">
      <w:pPr>
        <w:spacing w:after="120"/>
        <w:ind w:left="425"/>
        <w:jc w:val="both"/>
        <w:rPr>
          <w:rFonts w:asciiTheme="minorHAnsi" w:hAnsiTheme="minorHAnsi" w:cstheme="minorHAnsi"/>
          <w:sz w:val="22"/>
          <w:szCs w:val="22"/>
        </w:rPr>
      </w:pPr>
      <w:r>
        <w:rPr>
          <w:rFonts w:asciiTheme="minorHAnsi" w:hAnsiTheme="minorHAnsi" w:cstheme="minorHAnsi"/>
          <w:sz w:val="22"/>
          <w:szCs w:val="22"/>
        </w:rPr>
        <w:t>BSP KODK</w:t>
      </w:r>
      <w:r w:rsidR="006F35BC" w:rsidRPr="00614CDF">
        <w:rPr>
          <w:rFonts w:asciiTheme="minorHAnsi" w:hAnsiTheme="minorHAnsi" w:cstheme="minorHAnsi"/>
          <w:sz w:val="22"/>
          <w:szCs w:val="22"/>
        </w:rPr>
        <w:t xml:space="preserve"> připravuje studenty na zahájení vlastního podnikání nebo vedení či působení v nevládních organizacích a firmách v kulturně kreativních odvětvích, nebo na práci pro společnosti či instituce, které hledají inovativní přístupy a pracují na neustálém zlepšování svých produktů a podnikových procesů. Absolvent bude schopen reagovat na pracovní příležitosti, které odráží aktuální trendy a rizika v oblasti KKO jako jsou digitalizace, využití technologií blockchainu pro distribuci nejen uměleckých děl, globalizace, ekologická rizika, demografické a sociologické změny. Komunikace, kultura a umění ale také podnikání </w:t>
      </w:r>
      <w:r w:rsidR="00970BAD">
        <w:rPr>
          <w:rFonts w:asciiTheme="minorHAnsi" w:hAnsiTheme="minorHAnsi" w:cstheme="minorHAnsi"/>
          <w:sz w:val="22"/>
          <w:szCs w:val="22"/>
        </w:rPr>
        <w:br/>
      </w:r>
      <w:r w:rsidR="006F35BC" w:rsidRPr="00614CDF">
        <w:rPr>
          <w:rFonts w:asciiTheme="minorHAnsi" w:hAnsiTheme="minorHAnsi" w:cstheme="minorHAnsi"/>
          <w:sz w:val="22"/>
          <w:szCs w:val="22"/>
        </w:rPr>
        <w:lastRenderedPageBreak/>
        <w:t xml:space="preserve">a rozvoj kreativních byznys modelů jsou znalosti, které dotváří komplexní kritické porozumění </w:t>
      </w:r>
      <w:r w:rsidR="00970BAD">
        <w:rPr>
          <w:rFonts w:asciiTheme="minorHAnsi" w:hAnsiTheme="minorHAnsi" w:cstheme="minorHAnsi"/>
          <w:sz w:val="22"/>
          <w:szCs w:val="22"/>
        </w:rPr>
        <w:br/>
      </w:r>
      <w:r w:rsidR="006F35BC" w:rsidRPr="00614CDF">
        <w:rPr>
          <w:rFonts w:asciiTheme="minorHAnsi" w:hAnsiTheme="minorHAnsi" w:cstheme="minorHAnsi"/>
          <w:sz w:val="22"/>
          <w:szCs w:val="22"/>
        </w:rPr>
        <w:t>a rozmanitost profesionálních dovedností.</w:t>
      </w:r>
    </w:p>
    <w:p w14:paraId="2018EF3D" w14:textId="67AEA8C7" w:rsidR="00877A26" w:rsidRDefault="006F35BC" w:rsidP="00E94A60">
      <w:pPr>
        <w:widowControl w:val="0"/>
        <w:autoSpaceDE w:val="0"/>
        <w:autoSpaceDN w:val="0"/>
        <w:adjustRightInd w:val="0"/>
        <w:snapToGrid w:val="0"/>
        <w:ind w:left="425"/>
        <w:jc w:val="both"/>
        <w:rPr>
          <w:rFonts w:asciiTheme="minorHAnsi" w:hAnsiTheme="minorHAnsi" w:cstheme="minorHAnsi"/>
          <w:color w:val="000000"/>
          <w:sz w:val="22"/>
          <w:szCs w:val="22"/>
        </w:rPr>
      </w:pPr>
      <w:r w:rsidRPr="00614CDF">
        <w:rPr>
          <w:rFonts w:asciiTheme="minorHAnsi" w:hAnsiTheme="minorHAnsi" w:cstheme="minorHAnsi"/>
          <w:color w:val="000000"/>
          <w:sz w:val="22"/>
          <w:szCs w:val="22"/>
        </w:rPr>
        <w:t>Rámcové uplatnění absolventů BSP KODK</w:t>
      </w:r>
      <w:r w:rsidR="00BC4D53">
        <w:rPr>
          <w:rFonts w:asciiTheme="minorHAnsi" w:hAnsiTheme="minorHAnsi" w:cstheme="minorHAnsi"/>
          <w:color w:val="000000"/>
          <w:sz w:val="22"/>
          <w:szCs w:val="22"/>
        </w:rPr>
        <w:t xml:space="preserve"> a typické pracovní pozice jsou</w:t>
      </w:r>
      <w:r w:rsidRPr="00614CDF">
        <w:rPr>
          <w:rFonts w:asciiTheme="minorHAnsi" w:hAnsiTheme="minorHAnsi" w:cstheme="minorHAnsi"/>
          <w:color w:val="000000"/>
          <w:sz w:val="22"/>
          <w:szCs w:val="22"/>
        </w:rPr>
        <w:t xml:space="preserve"> uveden</w:t>
      </w:r>
      <w:r w:rsidR="00BC4D53">
        <w:rPr>
          <w:rFonts w:asciiTheme="minorHAnsi" w:hAnsiTheme="minorHAnsi" w:cstheme="minorHAnsi"/>
          <w:color w:val="000000"/>
          <w:sz w:val="22"/>
          <w:szCs w:val="22"/>
        </w:rPr>
        <w:t>y</w:t>
      </w:r>
      <w:r w:rsidRPr="00614CDF">
        <w:rPr>
          <w:rFonts w:asciiTheme="minorHAnsi" w:hAnsiTheme="minorHAnsi" w:cstheme="minorHAnsi"/>
          <w:color w:val="000000"/>
          <w:sz w:val="22"/>
          <w:szCs w:val="22"/>
        </w:rPr>
        <w:t xml:space="preserve"> v části B-I </w:t>
      </w:r>
      <w:r w:rsidR="00970BAD">
        <w:rPr>
          <w:rFonts w:asciiTheme="minorHAnsi" w:hAnsiTheme="minorHAnsi" w:cstheme="minorHAnsi"/>
          <w:color w:val="000000"/>
          <w:sz w:val="22"/>
          <w:szCs w:val="22"/>
        </w:rPr>
        <w:t xml:space="preserve">žádosti </w:t>
      </w:r>
      <w:r w:rsidR="00A818C1">
        <w:rPr>
          <w:rFonts w:asciiTheme="minorHAnsi" w:hAnsiTheme="minorHAnsi" w:cstheme="minorHAnsi"/>
          <w:color w:val="000000"/>
          <w:sz w:val="22"/>
          <w:szCs w:val="22"/>
        </w:rPr>
        <w:br/>
      </w:r>
      <w:r w:rsidR="00970BAD">
        <w:rPr>
          <w:rFonts w:asciiTheme="minorHAnsi" w:hAnsiTheme="minorHAnsi" w:cstheme="minorHAnsi"/>
          <w:color w:val="000000"/>
          <w:sz w:val="22"/>
          <w:szCs w:val="22"/>
        </w:rPr>
        <w:t>o akreditaci studijního programu</w:t>
      </w:r>
      <w:r w:rsidRPr="00614CDF">
        <w:rPr>
          <w:rFonts w:asciiTheme="minorHAnsi" w:hAnsiTheme="minorHAnsi" w:cstheme="minorHAnsi"/>
          <w:color w:val="000000"/>
          <w:sz w:val="22"/>
          <w:szCs w:val="22"/>
        </w:rPr>
        <w:t xml:space="preserve"> Profil absolventa studijního programu</w:t>
      </w:r>
      <w:r w:rsidR="00BC4D53">
        <w:rPr>
          <w:rFonts w:asciiTheme="minorHAnsi" w:hAnsiTheme="minorHAnsi" w:cstheme="minorHAnsi"/>
          <w:color w:val="000000"/>
          <w:sz w:val="22"/>
          <w:szCs w:val="22"/>
        </w:rPr>
        <w:t xml:space="preserve">. </w:t>
      </w:r>
    </w:p>
    <w:p w14:paraId="328DD3FA" w14:textId="0609F710" w:rsidR="00D210EC" w:rsidRDefault="00D210EC" w:rsidP="00E94A60">
      <w:pPr>
        <w:widowControl w:val="0"/>
        <w:autoSpaceDE w:val="0"/>
        <w:autoSpaceDN w:val="0"/>
        <w:adjustRightInd w:val="0"/>
        <w:snapToGrid w:val="0"/>
        <w:ind w:left="425"/>
        <w:jc w:val="both"/>
        <w:rPr>
          <w:rFonts w:asciiTheme="minorHAnsi" w:hAnsiTheme="minorHAnsi" w:cstheme="minorHAnsi"/>
          <w:color w:val="000000"/>
          <w:sz w:val="22"/>
          <w:szCs w:val="22"/>
        </w:rPr>
      </w:pPr>
    </w:p>
    <w:p w14:paraId="4757E11A" w14:textId="77777777" w:rsidR="00D210EC" w:rsidRPr="00E94A60" w:rsidRDefault="00D210EC" w:rsidP="00E94A60">
      <w:pPr>
        <w:widowControl w:val="0"/>
        <w:autoSpaceDE w:val="0"/>
        <w:autoSpaceDN w:val="0"/>
        <w:adjustRightInd w:val="0"/>
        <w:snapToGrid w:val="0"/>
        <w:ind w:left="425"/>
        <w:jc w:val="both"/>
        <w:rPr>
          <w:rFonts w:asciiTheme="minorHAnsi" w:hAnsiTheme="minorHAnsi" w:cstheme="minorHAnsi"/>
          <w:sz w:val="22"/>
          <w:szCs w:val="22"/>
        </w:rPr>
      </w:pPr>
    </w:p>
    <w:p w14:paraId="12F81C2F" w14:textId="1E14D415" w:rsidR="006F35BC" w:rsidRPr="00650764" w:rsidRDefault="006F35BC" w:rsidP="006F35BC">
      <w:pPr>
        <w:pStyle w:val="Nadpis3"/>
      </w:pPr>
      <w:r w:rsidRPr="00650764">
        <w:t xml:space="preserve">Standardní doba studia </w:t>
      </w:r>
    </w:p>
    <w:p w14:paraId="535DE17C" w14:textId="77777777" w:rsidR="006F35BC" w:rsidRPr="00517BDC" w:rsidRDefault="006F35BC" w:rsidP="006F35BC">
      <w:pPr>
        <w:tabs>
          <w:tab w:val="left" w:pos="2835"/>
        </w:tabs>
        <w:spacing w:before="120" w:after="120"/>
        <w:rPr>
          <w:rFonts w:asciiTheme="minorHAnsi" w:hAnsiTheme="minorHAnsi"/>
          <w:sz w:val="22"/>
          <w:szCs w:val="22"/>
        </w:rPr>
      </w:pPr>
      <w:r w:rsidRPr="00650764">
        <w:tab/>
      </w:r>
      <w:r w:rsidRPr="00650764">
        <w:tab/>
      </w:r>
      <w:r w:rsidRPr="00517BDC">
        <w:rPr>
          <w:rFonts w:asciiTheme="minorHAnsi" w:hAnsiTheme="minorHAnsi"/>
          <w:sz w:val="22"/>
          <w:szCs w:val="22"/>
        </w:rPr>
        <w:t>Standard 2.8</w:t>
      </w:r>
    </w:p>
    <w:p w14:paraId="53A0248B" w14:textId="2232CA65" w:rsidR="006F35BC" w:rsidRPr="00385AE2" w:rsidRDefault="006F35BC" w:rsidP="006F35BC">
      <w:pPr>
        <w:widowControl w:val="0"/>
        <w:autoSpaceDE w:val="0"/>
        <w:autoSpaceDN w:val="0"/>
        <w:adjustRightInd w:val="0"/>
        <w:snapToGrid w:val="0"/>
        <w:ind w:left="425"/>
        <w:jc w:val="both"/>
        <w:rPr>
          <w:rFonts w:asciiTheme="minorHAnsi" w:hAnsiTheme="minorHAnsi" w:cstheme="minorHAnsi"/>
          <w:color w:val="000000"/>
          <w:sz w:val="22"/>
          <w:szCs w:val="22"/>
        </w:rPr>
      </w:pPr>
      <w:bookmarkStart w:id="669" w:name="_Hlk116474013"/>
      <w:r w:rsidRPr="00385AE2">
        <w:rPr>
          <w:rFonts w:asciiTheme="minorHAnsi" w:hAnsiTheme="minorHAnsi" w:cstheme="minorHAnsi"/>
          <w:color w:val="000000"/>
          <w:sz w:val="22"/>
          <w:szCs w:val="22"/>
        </w:rPr>
        <w:t xml:space="preserve">Standardní doba BSP KODK je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w:t>
      </w:r>
      <w:proofErr w:type="spellStart"/>
      <w:r w:rsidRPr="00385AE2">
        <w:rPr>
          <w:rFonts w:asciiTheme="minorHAnsi" w:hAnsiTheme="minorHAnsi" w:cstheme="minorHAnsi"/>
          <w:color w:val="000000"/>
          <w:sz w:val="22"/>
          <w:szCs w:val="22"/>
        </w:rPr>
        <w:t>European</w:t>
      </w:r>
      <w:proofErr w:type="spellEnd"/>
      <w:r w:rsidRPr="00385AE2">
        <w:rPr>
          <w:rFonts w:asciiTheme="minorHAnsi" w:hAnsiTheme="minorHAnsi" w:cstheme="minorHAnsi"/>
          <w:color w:val="000000"/>
          <w:sz w:val="22"/>
          <w:szCs w:val="22"/>
        </w:rPr>
        <w:t xml:space="preserve"> </w:t>
      </w:r>
      <w:proofErr w:type="spellStart"/>
      <w:r w:rsidRPr="00385AE2">
        <w:rPr>
          <w:rFonts w:asciiTheme="minorHAnsi" w:hAnsiTheme="minorHAnsi" w:cstheme="minorHAnsi"/>
          <w:color w:val="000000"/>
          <w:sz w:val="22"/>
          <w:szCs w:val="22"/>
        </w:rPr>
        <w:t>Credit</w:t>
      </w:r>
      <w:proofErr w:type="spellEnd"/>
      <w:r w:rsidRPr="00385AE2">
        <w:rPr>
          <w:rFonts w:asciiTheme="minorHAnsi" w:hAnsiTheme="minorHAnsi" w:cstheme="minorHAnsi"/>
          <w:color w:val="000000"/>
          <w:sz w:val="22"/>
          <w:szCs w:val="22"/>
        </w:rPr>
        <w:t xml:space="preserve"> Transfer Systém (dále jen „ECTS“). Jeden kredit představuje 1/60 průměrné roční zátěže při standardní době studia. Během bakalářského stupně studia musí student získat </w:t>
      </w:r>
      <w:r w:rsidR="004A7B2A">
        <w:rPr>
          <w:rFonts w:asciiTheme="minorHAnsi" w:hAnsiTheme="minorHAnsi" w:cstheme="minorHAnsi"/>
          <w:color w:val="000000"/>
          <w:sz w:val="22"/>
          <w:szCs w:val="22"/>
        </w:rPr>
        <w:t xml:space="preserve">min. </w:t>
      </w:r>
      <w:r w:rsidRPr="00385AE2">
        <w:rPr>
          <w:rFonts w:asciiTheme="minorHAnsi" w:hAnsiTheme="minorHAnsi" w:cstheme="minorHAnsi"/>
          <w:color w:val="000000"/>
          <w:sz w:val="22"/>
          <w:szCs w:val="22"/>
        </w:rPr>
        <w:t xml:space="preserve">180 kreditů. </w:t>
      </w:r>
    </w:p>
    <w:p w14:paraId="41A6C1D0" w14:textId="77777777" w:rsidR="006F35BC" w:rsidRDefault="006F35BC" w:rsidP="006F35BC">
      <w:pPr>
        <w:widowControl w:val="0"/>
        <w:autoSpaceDE w:val="0"/>
        <w:autoSpaceDN w:val="0"/>
        <w:adjustRightInd w:val="0"/>
        <w:snapToGrid w:val="0"/>
      </w:pPr>
    </w:p>
    <w:bookmarkEnd w:id="669"/>
    <w:p w14:paraId="35660FD2" w14:textId="77777777" w:rsidR="006F35BC" w:rsidRPr="00650764" w:rsidRDefault="006F35BC" w:rsidP="006F35BC">
      <w:pPr>
        <w:widowControl w:val="0"/>
        <w:autoSpaceDE w:val="0"/>
        <w:autoSpaceDN w:val="0"/>
        <w:adjustRightInd w:val="0"/>
        <w:snapToGrid w:val="0"/>
      </w:pPr>
    </w:p>
    <w:p w14:paraId="2779BB2A" w14:textId="57AE0C71" w:rsidR="006F35BC" w:rsidRDefault="006F35BC" w:rsidP="0071108E">
      <w:pPr>
        <w:pStyle w:val="Nadpis3"/>
      </w:pPr>
      <w:r w:rsidRPr="00650764">
        <w:t xml:space="preserve">Soulad obsahu studia s cíli studia a profilem absolventa </w:t>
      </w:r>
    </w:p>
    <w:p w14:paraId="4B202D5B" w14:textId="2A3D10CE" w:rsidR="0071108E" w:rsidRPr="00517BDC" w:rsidRDefault="00977CB2" w:rsidP="00517BDC">
      <w:pPr>
        <w:spacing w:before="120" w:after="120"/>
        <w:ind w:left="2829" w:firstLine="709"/>
        <w:rPr>
          <w:lang w:eastAsia="en-US"/>
        </w:rPr>
      </w:pPr>
      <w:r w:rsidRPr="00256BB0">
        <w:rPr>
          <w:rFonts w:asciiTheme="minorHAnsi" w:hAnsiTheme="minorHAnsi"/>
          <w:sz w:val="22"/>
          <w:szCs w:val="22"/>
        </w:rPr>
        <w:t>Standard 2.</w:t>
      </w:r>
      <w:r w:rsidR="002137B5">
        <w:rPr>
          <w:rFonts w:asciiTheme="minorHAnsi" w:hAnsiTheme="minorHAnsi"/>
          <w:sz w:val="22"/>
          <w:szCs w:val="22"/>
        </w:rPr>
        <w:t>9</w:t>
      </w:r>
    </w:p>
    <w:p w14:paraId="2903AD54" w14:textId="6CE63DEB" w:rsidR="006F35BC" w:rsidRPr="002137B5" w:rsidRDefault="006F35BC" w:rsidP="00A002A7">
      <w:pPr>
        <w:spacing w:after="120"/>
        <w:ind w:left="425"/>
        <w:jc w:val="both"/>
        <w:rPr>
          <w:rFonts w:ascii="Calibri" w:hAnsi="Calibri" w:cstheme="minorBidi"/>
          <w:sz w:val="22"/>
          <w:szCs w:val="22"/>
        </w:rPr>
      </w:pPr>
      <w:r w:rsidRPr="002137B5">
        <w:rPr>
          <w:rFonts w:ascii="Calibri" w:hAnsi="Calibri" w:cstheme="minorBidi"/>
          <w:sz w:val="22"/>
          <w:szCs w:val="22"/>
        </w:rPr>
        <w:t>BSP KODK je určen k osvojení dovedností pro organizaci a řízení umělecké a kulturní sféry. Zaměřuje se na rozvoj inovací a nových přístupů především ve vazbě na digitalizaci</w:t>
      </w:r>
      <w:r w:rsidR="00977CB2">
        <w:rPr>
          <w:rFonts w:ascii="Calibri" w:hAnsi="Calibri" w:cstheme="minorBidi"/>
          <w:sz w:val="22"/>
          <w:szCs w:val="22"/>
        </w:rPr>
        <w:t>,</w:t>
      </w:r>
      <w:r w:rsidRPr="002137B5">
        <w:rPr>
          <w:rFonts w:ascii="Calibri" w:hAnsi="Calibri" w:cstheme="minorBidi"/>
          <w:sz w:val="22"/>
          <w:szCs w:val="22"/>
        </w:rPr>
        <w:t xml:space="preserve"> a to v obecných i oborově specifických disciplínách výtvarného umění a zeleného designu, scénického umění, filmu, animace apod. BSP KODK se také zaměřuje na příležitosti, aktuální trendy a rizika v oblasti KKO jako jsou digitalizace, využití technologií blockchainu pro distribuci nejen uměleckých děl, globalizace, ekologická rizika, demografické </w:t>
      </w:r>
      <w:r w:rsidR="00616241">
        <w:rPr>
          <w:rFonts w:ascii="Calibri" w:hAnsi="Calibri" w:cstheme="minorBidi"/>
          <w:sz w:val="22"/>
          <w:szCs w:val="22"/>
        </w:rPr>
        <w:br/>
      </w:r>
      <w:r w:rsidRPr="002137B5">
        <w:rPr>
          <w:rFonts w:ascii="Calibri" w:hAnsi="Calibri" w:cstheme="minorBidi"/>
          <w:sz w:val="22"/>
          <w:szCs w:val="22"/>
        </w:rPr>
        <w:t xml:space="preserve">a sociologické změny. Součástí BSP KODK bude i zaměření na komunikaci, kulturu a umění, ale také podnikání a rozvoj kreativních byznys modelů. Snahou je rozvinout komplexní kritické porozumění </w:t>
      </w:r>
      <w:r w:rsidR="00616241">
        <w:rPr>
          <w:rFonts w:ascii="Calibri" w:hAnsi="Calibri" w:cstheme="minorBidi"/>
          <w:sz w:val="22"/>
          <w:szCs w:val="22"/>
        </w:rPr>
        <w:br/>
      </w:r>
      <w:r w:rsidRPr="002137B5">
        <w:rPr>
          <w:rFonts w:ascii="Calibri" w:hAnsi="Calibri" w:cstheme="minorBidi"/>
          <w:sz w:val="22"/>
          <w:szCs w:val="22"/>
        </w:rPr>
        <w:t>a rozmanité oblasti profesionálních dovedností absolventa.</w:t>
      </w:r>
    </w:p>
    <w:p w14:paraId="0D1D3248" w14:textId="11B65405" w:rsidR="006F35BC" w:rsidRPr="002137B5" w:rsidRDefault="006F35BC" w:rsidP="002137B5">
      <w:pPr>
        <w:ind w:left="426"/>
        <w:jc w:val="both"/>
        <w:rPr>
          <w:rFonts w:ascii="Calibri" w:hAnsi="Calibri" w:cstheme="minorBidi"/>
          <w:sz w:val="22"/>
          <w:szCs w:val="22"/>
        </w:rPr>
      </w:pPr>
      <w:r w:rsidRPr="002137B5">
        <w:rPr>
          <w:rFonts w:ascii="Calibri" w:hAnsi="Calibri" w:cstheme="minorBidi"/>
          <w:sz w:val="22"/>
          <w:szCs w:val="22"/>
        </w:rPr>
        <w:t xml:space="preserve">Jako přidaná hodnota je vnímaná příležitost propojit výukové procesy nového BSP KODK se stávajícími specializacemi FMK, které tvoří jádro kulturně-kreativních odvětví (ateliéry </w:t>
      </w:r>
      <w:r w:rsidR="007B0A7C">
        <w:rPr>
          <w:rFonts w:ascii="Calibri" w:hAnsi="Calibri" w:cstheme="minorBidi"/>
          <w:sz w:val="22"/>
          <w:szCs w:val="22"/>
        </w:rPr>
        <w:t>multimédií</w:t>
      </w:r>
      <w:r w:rsidR="00116EF8">
        <w:rPr>
          <w:rFonts w:ascii="Calibri" w:hAnsi="Calibri" w:cstheme="minorBidi"/>
          <w:sz w:val="22"/>
          <w:szCs w:val="22"/>
        </w:rPr>
        <w:t xml:space="preserve">, </w:t>
      </w:r>
      <w:r w:rsidRPr="002137B5">
        <w:rPr>
          <w:rFonts w:ascii="Calibri" w:hAnsi="Calibri" w:cstheme="minorBidi"/>
          <w:sz w:val="22"/>
          <w:szCs w:val="22"/>
        </w:rPr>
        <w:t xml:space="preserve">designu </w:t>
      </w:r>
      <w:r w:rsidR="00D21B57">
        <w:rPr>
          <w:rFonts w:ascii="Calibri" w:hAnsi="Calibri" w:cstheme="minorBidi"/>
          <w:sz w:val="22"/>
          <w:szCs w:val="22"/>
        </w:rPr>
        <w:br/>
      </w:r>
      <w:r w:rsidRPr="002137B5">
        <w:rPr>
          <w:rFonts w:ascii="Calibri" w:hAnsi="Calibri" w:cstheme="minorBidi"/>
          <w:sz w:val="22"/>
          <w:szCs w:val="22"/>
        </w:rPr>
        <w:t xml:space="preserve">a audiovize) a </w:t>
      </w:r>
      <w:r w:rsidR="006654EE">
        <w:rPr>
          <w:rFonts w:ascii="Calibri" w:hAnsi="Calibri" w:cstheme="minorBidi"/>
          <w:sz w:val="22"/>
          <w:szCs w:val="22"/>
        </w:rPr>
        <w:t>fakultní</w:t>
      </w:r>
      <w:r w:rsidR="006654EE" w:rsidRPr="002137B5">
        <w:rPr>
          <w:rFonts w:ascii="Calibri" w:hAnsi="Calibri" w:cstheme="minorBidi"/>
          <w:sz w:val="22"/>
          <w:szCs w:val="22"/>
        </w:rPr>
        <w:t xml:space="preserve"> </w:t>
      </w:r>
      <w:r w:rsidRPr="002137B5">
        <w:rPr>
          <w:rFonts w:ascii="Calibri" w:hAnsi="Calibri" w:cstheme="minorBidi"/>
          <w:sz w:val="22"/>
          <w:szCs w:val="22"/>
        </w:rPr>
        <w:t xml:space="preserve">galerií G18, jež je součástí základní vybudované infrastruktury </w:t>
      </w:r>
      <w:r w:rsidR="00C550BF">
        <w:rPr>
          <w:rFonts w:ascii="Calibri" w:hAnsi="Calibri" w:cstheme="minorBidi"/>
          <w:sz w:val="22"/>
          <w:szCs w:val="22"/>
        </w:rPr>
        <w:t>FMK</w:t>
      </w:r>
      <w:r w:rsidRPr="002137B5">
        <w:rPr>
          <w:rFonts w:ascii="Calibri" w:hAnsi="Calibri" w:cstheme="minorBidi"/>
          <w:sz w:val="22"/>
          <w:szCs w:val="22"/>
        </w:rPr>
        <w:t xml:space="preserve">. Studenti se budou rovněž zapojovat do celofakultních projektů v rámci Komunikační agentury, která každoročně realizuje až osm akcí, jež jsou nedílnou součástí kultury města Zlína. Očekává se i propojení s UPPER </w:t>
      </w:r>
      <w:r w:rsidR="00D21B57">
        <w:rPr>
          <w:rFonts w:ascii="Calibri" w:hAnsi="Calibri" w:cstheme="minorBidi"/>
          <w:sz w:val="22"/>
          <w:szCs w:val="22"/>
        </w:rPr>
        <w:br/>
      </w:r>
      <w:r w:rsidRPr="002137B5">
        <w:rPr>
          <w:rFonts w:ascii="Calibri" w:hAnsi="Calibri" w:cstheme="minorBidi"/>
          <w:sz w:val="22"/>
          <w:szCs w:val="22"/>
        </w:rPr>
        <w:t>a rovněž se nabízí možnost napojení na aktivity Zlínského kreativního klastru. Příležitost těchto multioborových spoluprací přináší možnosti simulace profesionálního prostředí, ve kterém se absolvent BSP KODK bude pohybovat.</w:t>
      </w:r>
    </w:p>
    <w:p w14:paraId="341EA190" w14:textId="370E8313" w:rsidR="006F35BC" w:rsidRDefault="006F35BC" w:rsidP="004A7B2A">
      <w:pPr>
        <w:widowControl w:val="0"/>
        <w:autoSpaceDE w:val="0"/>
        <w:autoSpaceDN w:val="0"/>
        <w:adjustRightInd w:val="0"/>
        <w:snapToGrid w:val="0"/>
        <w:ind w:left="426"/>
        <w:jc w:val="both"/>
      </w:pPr>
    </w:p>
    <w:p w14:paraId="42C7361C" w14:textId="77777777" w:rsidR="004A7B2A" w:rsidRDefault="004A7B2A" w:rsidP="004A7B2A">
      <w:pPr>
        <w:widowControl w:val="0"/>
        <w:autoSpaceDE w:val="0"/>
        <w:autoSpaceDN w:val="0"/>
        <w:adjustRightInd w:val="0"/>
        <w:snapToGrid w:val="0"/>
        <w:ind w:left="426"/>
        <w:jc w:val="both"/>
      </w:pPr>
    </w:p>
    <w:p w14:paraId="1628EE00" w14:textId="77777777" w:rsidR="006F35BC" w:rsidRDefault="006F35BC" w:rsidP="00047501">
      <w:pPr>
        <w:pStyle w:val="Nadpis3"/>
        <w:spacing w:line="240" w:lineRule="auto"/>
      </w:pPr>
      <w:r w:rsidRPr="00035992">
        <w:t xml:space="preserve">Struktura a rozsah studijních předmětů </w:t>
      </w:r>
    </w:p>
    <w:p w14:paraId="3B3F43ED" w14:textId="77777777" w:rsidR="006F35BC" w:rsidRPr="00047501" w:rsidRDefault="006F35BC" w:rsidP="00047501">
      <w:pPr>
        <w:spacing w:before="120" w:after="120"/>
        <w:jc w:val="both"/>
        <w:rPr>
          <w:rFonts w:ascii="Calibri" w:hAnsi="Calibri"/>
          <w:sz w:val="22"/>
          <w:szCs w:val="22"/>
        </w:rPr>
      </w:pPr>
      <w:r>
        <w:tab/>
      </w:r>
      <w:r>
        <w:tab/>
      </w:r>
      <w:r>
        <w:tab/>
      </w:r>
      <w:r>
        <w:tab/>
      </w:r>
      <w:r>
        <w:tab/>
      </w:r>
      <w:r w:rsidRPr="00047501">
        <w:rPr>
          <w:rFonts w:ascii="Calibri" w:hAnsi="Calibri"/>
          <w:sz w:val="22"/>
          <w:szCs w:val="22"/>
        </w:rPr>
        <w:t>Standard 2.12</w:t>
      </w:r>
    </w:p>
    <w:p w14:paraId="532DE1E1" w14:textId="77777777" w:rsidR="00E8384C" w:rsidRDefault="006F35BC" w:rsidP="00E8384C">
      <w:pPr>
        <w:spacing w:after="120"/>
        <w:ind w:left="425"/>
        <w:jc w:val="both"/>
        <w:rPr>
          <w:rFonts w:ascii="Calibri" w:hAnsi="Calibri" w:cstheme="minorHAnsi"/>
          <w:sz w:val="22"/>
          <w:szCs w:val="22"/>
        </w:rPr>
      </w:pPr>
      <w:bookmarkStart w:id="670" w:name="_Hlk116474310"/>
      <w:r w:rsidRPr="00047501">
        <w:rPr>
          <w:rFonts w:ascii="Calibri" w:hAnsi="Calibri" w:cstheme="minorHAnsi"/>
          <w:sz w:val="22"/>
          <w:szCs w:val="22"/>
        </w:rPr>
        <w:t>Zásadní roli ve studijním plánu má struktura povinných předmětů a dalších předmětů profilujícího základu; tyto předměty jsou převažující. Součet počtu kreditů za povinné předměty a minimální</w:t>
      </w:r>
      <w:r w:rsidR="00A14855">
        <w:rPr>
          <w:rFonts w:ascii="Calibri" w:hAnsi="Calibri" w:cstheme="minorHAnsi"/>
          <w:sz w:val="22"/>
          <w:szCs w:val="22"/>
        </w:rPr>
        <w:t>ho</w:t>
      </w:r>
      <w:r w:rsidRPr="00047501">
        <w:rPr>
          <w:rFonts w:ascii="Calibri" w:hAnsi="Calibri" w:cstheme="minorHAnsi"/>
          <w:sz w:val="22"/>
          <w:szCs w:val="22"/>
        </w:rPr>
        <w:t xml:space="preserve"> poč</w:t>
      </w:r>
      <w:r w:rsidR="00A14855">
        <w:rPr>
          <w:rFonts w:ascii="Calibri" w:hAnsi="Calibri" w:cstheme="minorHAnsi"/>
          <w:sz w:val="22"/>
          <w:szCs w:val="22"/>
        </w:rPr>
        <w:t>tu</w:t>
      </w:r>
      <w:r w:rsidRPr="00047501">
        <w:rPr>
          <w:rFonts w:ascii="Calibri" w:hAnsi="Calibri" w:cstheme="minorHAnsi"/>
          <w:sz w:val="22"/>
          <w:szCs w:val="22"/>
        </w:rPr>
        <w:t xml:space="preserve"> kreditů za povinně volitelné předměty činí více než 75</w:t>
      </w:r>
      <w:r w:rsidR="00285857">
        <w:rPr>
          <w:rFonts w:ascii="Calibri" w:hAnsi="Calibri" w:cstheme="minorHAnsi"/>
          <w:sz w:val="22"/>
          <w:szCs w:val="22"/>
        </w:rPr>
        <w:t xml:space="preserve"> </w:t>
      </w:r>
      <w:r w:rsidRPr="00047501">
        <w:rPr>
          <w:rFonts w:ascii="Calibri" w:hAnsi="Calibri" w:cstheme="minorHAnsi"/>
          <w:sz w:val="22"/>
          <w:szCs w:val="22"/>
        </w:rPr>
        <w:t xml:space="preserve">% z celkového počtu 180 kreditů, přičemž </w:t>
      </w:r>
      <w:r w:rsidR="00043633">
        <w:rPr>
          <w:rFonts w:ascii="Calibri" w:hAnsi="Calibri" w:cstheme="minorHAnsi"/>
          <w:sz w:val="22"/>
          <w:szCs w:val="22"/>
        </w:rPr>
        <w:t>počet kreditů</w:t>
      </w:r>
      <w:r w:rsidR="004B7787">
        <w:rPr>
          <w:rFonts w:ascii="Calibri" w:hAnsi="Calibri" w:cstheme="minorHAnsi"/>
          <w:sz w:val="22"/>
          <w:szCs w:val="22"/>
        </w:rPr>
        <w:t xml:space="preserve"> za </w:t>
      </w:r>
      <w:r w:rsidRPr="00047501">
        <w:rPr>
          <w:rFonts w:ascii="Calibri" w:hAnsi="Calibri" w:cstheme="minorHAnsi"/>
          <w:sz w:val="22"/>
          <w:szCs w:val="22"/>
        </w:rPr>
        <w:t xml:space="preserve">povinné předměty </w:t>
      </w:r>
      <w:r w:rsidR="004B7787">
        <w:rPr>
          <w:rFonts w:ascii="Calibri" w:hAnsi="Calibri" w:cstheme="minorHAnsi"/>
          <w:sz w:val="22"/>
          <w:szCs w:val="22"/>
        </w:rPr>
        <w:t>typu A činí více</w:t>
      </w:r>
      <w:r w:rsidR="003A34C6">
        <w:rPr>
          <w:rFonts w:ascii="Calibri" w:hAnsi="Calibri" w:cstheme="minorHAnsi"/>
          <w:sz w:val="22"/>
          <w:szCs w:val="22"/>
        </w:rPr>
        <w:t xml:space="preserve"> </w:t>
      </w:r>
      <w:r w:rsidRPr="00047501">
        <w:rPr>
          <w:rFonts w:ascii="Calibri" w:hAnsi="Calibri" w:cstheme="minorHAnsi"/>
          <w:sz w:val="22"/>
          <w:szCs w:val="22"/>
        </w:rPr>
        <w:t>než 50</w:t>
      </w:r>
      <w:r w:rsidR="003A34C6">
        <w:rPr>
          <w:rFonts w:ascii="Calibri" w:hAnsi="Calibri" w:cstheme="minorHAnsi"/>
          <w:sz w:val="22"/>
          <w:szCs w:val="22"/>
        </w:rPr>
        <w:t xml:space="preserve"> </w:t>
      </w:r>
      <w:r w:rsidRPr="00047501">
        <w:rPr>
          <w:rFonts w:ascii="Calibri" w:hAnsi="Calibri" w:cstheme="minorHAnsi"/>
          <w:sz w:val="22"/>
          <w:szCs w:val="22"/>
        </w:rPr>
        <w:t>%</w:t>
      </w:r>
      <w:r w:rsidR="00CB35A3">
        <w:rPr>
          <w:rFonts w:ascii="Calibri" w:hAnsi="Calibri" w:cstheme="minorHAnsi"/>
          <w:sz w:val="22"/>
          <w:szCs w:val="22"/>
        </w:rPr>
        <w:t xml:space="preserve"> </w:t>
      </w:r>
      <w:r w:rsidR="004B1F05">
        <w:rPr>
          <w:rFonts w:ascii="Calibri" w:hAnsi="Calibri" w:cstheme="minorHAnsi"/>
          <w:sz w:val="22"/>
          <w:szCs w:val="22"/>
        </w:rPr>
        <w:t>z</w:t>
      </w:r>
      <w:r w:rsidR="002D79AF">
        <w:rPr>
          <w:rFonts w:ascii="Calibri" w:hAnsi="Calibri" w:cstheme="minorHAnsi"/>
          <w:sz w:val="22"/>
          <w:szCs w:val="22"/>
        </w:rPr>
        <w:t>e</w:t>
      </w:r>
      <w:r w:rsidR="004B1F05">
        <w:rPr>
          <w:rFonts w:ascii="Calibri" w:hAnsi="Calibri" w:cstheme="minorHAnsi"/>
          <w:sz w:val="22"/>
          <w:szCs w:val="22"/>
        </w:rPr>
        <w:t xml:space="preserve"> </w:t>
      </w:r>
      <w:r w:rsidR="00CB35A3">
        <w:rPr>
          <w:rFonts w:ascii="Calibri" w:hAnsi="Calibri" w:cstheme="minorHAnsi"/>
          <w:sz w:val="22"/>
          <w:szCs w:val="22"/>
        </w:rPr>
        <w:t>standardního počtu kreditů</w:t>
      </w:r>
      <w:r w:rsidRPr="00047501">
        <w:rPr>
          <w:rFonts w:ascii="Calibri" w:hAnsi="Calibri" w:cstheme="minorHAnsi"/>
          <w:sz w:val="22"/>
          <w:szCs w:val="22"/>
        </w:rPr>
        <w:t>.</w:t>
      </w:r>
      <w:r w:rsidR="00CB35A3">
        <w:rPr>
          <w:rFonts w:ascii="Calibri" w:hAnsi="Calibri" w:cstheme="minorHAnsi"/>
          <w:sz w:val="22"/>
          <w:szCs w:val="22"/>
        </w:rPr>
        <w:t xml:space="preserve"> </w:t>
      </w:r>
      <w:r w:rsidRPr="00047501">
        <w:rPr>
          <w:rFonts w:ascii="Calibri" w:hAnsi="Calibri" w:cstheme="minorHAnsi"/>
          <w:sz w:val="22"/>
          <w:szCs w:val="22"/>
        </w:rPr>
        <w:t>Student má možnost dle vlastního výběru volbu volitelných předmětů, které činí méně než 10</w:t>
      </w:r>
      <w:r w:rsidR="00CB35A3">
        <w:rPr>
          <w:rFonts w:ascii="Calibri" w:hAnsi="Calibri" w:cstheme="minorHAnsi"/>
          <w:sz w:val="22"/>
          <w:szCs w:val="22"/>
        </w:rPr>
        <w:t xml:space="preserve"> </w:t>
      </w:r>
      <w:r w:rsidRPr="00047501">
        <w:rPr>
          <w:rFonts w:ascii="Calibri" w:hAnsi="Calibri" w:cstheme="minorHAnsi"/>
          <w:sz w:val="22"/>
          <w:szCs w:val="22"/>
        </w:rPr>
        <w:t>%</w:t>
      </w:r>
      <w:r w:rsidR="00DA341A">
        <w:rPr>
          <w:rFonts w:ascii="Calibri" w:hAnsi="Calibri" w:cstheme="minorHAnsi"/>
          <w:sz w:val="22"/>
          <w:szCs w:val="22"/>
        </w:rPr>
        <w:t xml:space="preserve"> kreditů studijního plánu</w:t>
      </w:r>
      <w:r w:rsidRPr="00047501">
        <w:rPr>
          <w:rFonts w:ascii="Calibri" w:hAnsi="Calibri" w:cstheme="minorHAnsi"/>
          <w:sz w:val="22"/>
          <w:szCs w:val="22"/>
        </w:rPr>
        <w:t xml:space="preserve">. </w:t>
      </w:r>
      <w:r w:rsidR="00E8384C" w:rsidRPr="00E8384C">
        <w:rPr>
          <w:rFonts w:ascii="Calibri" w:hAnsi="Calibri" w:cstheme="minorHAnsi"/>
          <w:sz w:val="22"/>
          <w:szCs w:val="22"/>
        </w:rPr>
        <w:t>Nabídka volitelných předmětů bude aktualizována napříč programy v oblasti umění.</w:t>
      </w:r>
    </w:p>
    <w:p w14:paraId="5F293311" w14:textId="2616C91B" w:rsidR="006F35BC" w:rsidRPr="00047501" w:rsidRDefault="006F35BC" w:rsidP="00E8384C">
      <w:pPr>
        <w:spacing w:after="120"/>
        <w:ind w:left="425"/>
        <w:jc w:val="both"/>
        <w:rPr>
          <w:rFonts w:ascii="Calibri" w:hAnsi="Calibri" w:cstheme="minorHAnsi"/>
          <w:color w:val="000000"/>
          <w:sz w:val="22"/>
          <w:szCs w:val="22"/>
        </w:rPr>
      </w:pPr>
      <w:r w:rsidRPr="00047501">
        <w:rPr>
          <w:rFonts w:ascii="Calibri" w:hAnsi="Calibri" w:cstheme="minorHAnsi"/>
          <w:color w:val="000000"/>
          <w:sz w:val="22"/>
          <w:szCs w:val="22"/>
        </w:rPr>
        <w:t>Součástí studijního plánu jsou rovněž předměty, které nejsou součástí profilujícího základu. Součástí studijních plánů jsou i předměty zaměřené na praktický výkon viz Standardy 2.13, 2.15.</w:t>
      </w:r>
      <w:r w:rsidRPr="00047501">
        <w:rPr>
          <w:rFonts w:ascii="Calibri" w:hAnsi="Calibri" w:cstheme="minorHAnsi"/>
          <w:sz w:val="22"/>
          <w:szCs w:val="22"/>
        </w:rPr>
        <w:t xml:space="preserve"> </w:t>
      </w:r>
      <w:r w:rsidRPr="00047501">
        <w:rPr>
          <w:rFonts w:ascii="Calibri" w:hAnsi="Calibri" w:cstheme="minorHAnsi"/>
          <w:color w:val="000000"/>
          <w:sz w:val="22"/>
          <w:szCs w:val="22"/>
        </w:rPr>
        <w:t>Struktura studijních předmětů je souhrnně uvedena v části B-</w:t>
      </w:r>
      <w:proofErr w:type="spellStart"/>
      <w:r w:rsidRPr="00047501">
        <w:rPr>
          <w:rFonts w:ascii="Calibri" w:hAnsi="Calibri" w:cstheme="minorHAnsi"/>
          <w:color w:val="000000"/>
          <w:sz w:val="22"/>
          <w:szCs w:val="22"/>
        </w:rPr>
        <w:t>IIa</w:t>
      </w:r>
      <w:proofErr w:type="spellEnd"/>
      <w:r w:rsidRPr="00047501">
        <w:rPr>
          <w:rFonts w:ascii="Calibri" w:hAnsi="Calibri" w:cstheme="minorHAnsi"/>
          <w:color w:val="000000"/>
          <w:sz w:val="22"/>
          <w:szCs w:val="22"/>
        </w:rPr>
        <w:t xml:space="preserve"> – Studijní plány a návrh témat prací </w:t>
      </w:r>
      <w:r w:rsidR="00722223">
        <w:rPr>
          <w:rFonts w:ascii="Calibri" w:hAnsi="Calibri" w:cstheme="minorHAnsi"/>
          <w:color w:val="000000"/>
          <w:sz w:val="22"/>
          <w:szCs w:val="22"/>
        </w:rPr>
        <w:t xml:space="preserve">žádosti </w:t>
      </w:r>
      <w:r w:rsidR="00A818C1">
        <w:rPr>
          <w:rFonts w:ascii="Calibri" w:hAnsi="Calibri" w:cstheme="minorHAnsi"/>
          <w:color w:val="000000"/>
          <w:sz w:val="22"/>
          <w:szCs w:val="22"/>
        </w:rPr>
        <w:br/>
      </w:r>
      <w:r w:rsidR="00722223">
        <w:rPr>
          <w:rFonts w:ascii="Calibri" w:hAnsi="Calibri" w:cstheme="minorHAnsi"/>
          <w:color w:val="000000"/>
          <w:sz w:val="22"/>
          <w:szCs w:val="22"/>
        </w:rPr>
        <w:t>o akreditaci studijního programu</w:t>
      </w:r>
      <w:r w:rsidRPr="00047501">
        <w:rPr>
          <w:rFonts w:ascii="Calibri" w:hAnsi="Calibri" w:cstheme="minorHAnsi"/>
          <w:color w:val="000000"/>
          <w:sz w:val="22"/>
          <w:szCs w:val="22"/>
        </w:rPr>
        <w:t xml:space="preserve">. Každý z předmětů je charakterizován v příslušném formuláři B-III – Charakteristika studijního předmětu. </w:t>
      </w:r>
    </w:p>
    <w:bookmarkEnd w:id="670"/>
    <w:p w14:paraId="689E3A8D" w14:textId="17C6EC1E" w:rsidR="006F35BC" w:rsidRDefault="006F35BC" w:rsidP="00411560"/>
    <w:p w14:paraId="193934ED" w14:textId="77777777" w:rsidR="006F35BC" w:rsidRPr="002804BE" w:rsidRDefault="006F35BC" w:rsidP="006F35BC">
      <w:pPr>
        <w:pStyle w:val="Nadpis3"/>
        <w:jc w:val="both"/>
      </w:pPr>
      <w:r w:rsidRPr="002804BE">
        <w:lastRenderedPageBreak/>
        <w:t xml:space="preserve">Rozsah povinné odborné praxe (pouze pro profesně zaměřené studijní programy) </w:t>
      </w:r>
    </w:p>
    <w:p w14:paraId="42B02BAF" w14:textId="77777777" w:rsidR="006F35BC" w:rsidRPr="002804BE" w:rsidRDefault="006F35BC" w:rsidP="006F35BC">
      <w:pPr>
        <w:pStyle w:val="Nadpis3"/>
        <w:numPr>
          <w:ilvl w:val="0"/>
          <w:numId w:val="0"/>
        </w:numPr>
        <w:ind w:left="1080"/>
        <w:jc w:val="both"/>
      </w:pPr>
      <w:r w:rsidRPr="002804BE">
        <w:t>a specifika spolupráce s praxí (pouze pro bakalářské profesně zaměřené studijní programy)</w:t>
      </w:r>
    </w:p>
    <w:p w14:paraId="7B88AC44" w14:textId="77777777" w:rsidR="006F35BC" w:rsidRPr="003B1D93" w:rsidRDefault="006F35BC" w:rsidP="003B1D93">
      <w:pPr>
        <w:spacing w:before="120" w:after="120"/>
        <w:ind w:left="3538"/>
        <w:rPr>
          <w:rFonts w:asciiTheme="minorHAnsi" w:hAnsiTheme="minorHAnsi" w:cstheme="minorHAnsi"/>
          <w:sz w:val="22"/>
          <w:szCs w:val="22"/>
        </w:rPr>
      </w:pPr>
      <w:r w:rsidRPr="003B1D93">
        <w:rPr>
          <w:rFonts w:asciiTheme="minorHAnsi" w:hAnsiTheme="minorHAnsi" w:cstheme="minorHAnsi"/>
          <w:sz w:val="22"/>
          <w:szCs w:val="22"/>
        </w:rPr>
        <w:t>Standardy 2.13, 2.15</w:t>
      </w:r>
    </w:p>
    <w:p w14:paraId="733D5091" w14:textId="65BED5CF" w:rsidR="00431141" w:rsidRPr="00431141" w:rsidRDefault="00431141" w:rsidP="00431141">
      <w:pPr>
        <w:spacing w:after="120"/>
        <w:ind w:left="425"/>
        <w:jc w:val="both"/>
        <w:rPr>
          <w:rFonts w:asciiTheme="minorHAnsi" w:hAnsiTheme="minorHAnsi" w:cstheme="minorHAnsi"/>
          <w:sz w:val="22"/>
          <w:szCs w:val="22"/>
        </w:rPr>
      </w:pPr>
      <w:r w:rsidRPr="00431141">
        <w:rPr>
          <w:rFonts w:asciiTheme="minorHAnsi" w:hAnsiTheme="minorHAnsi" w:cstheme="minorHAnsi"/>
          <w:sz w:val="22"/>
          <w:szCs w:val="22"/>
        </w:rPr>
        <w:t xml:space="preserve">Povinná odborná dvanáctitýdenní praxe v LS 3. ročníku bude realizována v nevládních organizacích </w:t>
      </w:r>
      <w:r w:rsidR="00EA794D">
        <w:rPr>
          <w:rFonts w:asciiTheme="minorHAnsi" w:hAnsiTheme="minorHAnsi" w:cstheme="minorHAnsi"/>
          <w:sz w:val="22"/>
          <w:szCs w:val="22"/>
        </w:rPr>
        <w:br/>
      </w:r>
      <w:r w:rsidRPr="00431141">
        <w:rPr>
          <w:rFonts w:asciiTheme="minorHAnsi" w:hAnsiTheme="minorHAnsi" w:cstheme="minorHAnsi"/>
          <w:sz w:val="22"/>
          <w:szCs w:val="22"/>
        </w:rPr>
        <w:t>a firmách v kulturně kreativních odvětvích a bude zajištěna smlouvami s danými institucemi a jednotlivými studenty. Student si může rovněž zvolit instituci, která je v oblasti KKO i mimo nabídk</w:t>
      </w:r>
      <w:r>
        <w:rPr>
          <w:rFonts w:asciiTheme="minorHAnsi" w:hAnsiTheme="minorHAnsi" w:cstheme="minorHAnsi"/>
          <w:sz w:val="22"/>
          <w:szCs w:val="22"/>
        </w:rPr>
        <w:t>u zajištěnou smluvně (viz doložené smlouvy</w:t>
      </w:r>
      <w:r w:rsidRPr="00431141">
        <w:rPr>
          <w:rFonts w:asciiTheme="minorHAnsi" w:hAnsiTheme="minorHAnsi" w:cstheme="minorHAnsi"/>
          <w:sz w:val="22"/>
          <w:szCs w:val="22"/>
        </w:rPr>
        <w:t xml:space="preserve">), nicméně důraz bude kladen na strategické spolupráce s institucemi, se kterými ateliér KODK bude spolupracovat i v rámci plenérů, odborných exkurzí, zadání výzkumných úkolů apod. Supervizi </w:t>
      </w:r>
      <w:r>
        <w:rPr>
          <w:rFonts w:asciiTheme="minorHAnsi" w:hAnsiTheme="minorHAnsi" w:cstheme="minorHAnsi"/>
          <w:sz w:val="22"/>
          <w:szCs w:val="22"/>
        </w:rPr>
        <w:t xml:space="preserve">odborné praxe </w:t>
      </w:r>
      <w:r w:rsidRPr="00431141">
        <w:rPr>
          <w:rFonts w:asciiTheme="minorHAnsi" w:hAnsiTheme="minorHAnsi" w:cstheme="minorHAnsi"/>
          <w:sz w:val="22"/>
          <w:szCs w:val="22"/>
        </w:rPr>
        <w:t>vykonává garant předmětu (za procesy FMK) a zástupce poskytovatele praxe.</w:t>
      </w:r>
    </w:p>
    <w:p w14:paraId="1248CFD4" w14:textId="77777777" w:rsidR="00431141" w:rsidRPr="00431141" w:rsidRDefault="00431141" w:rsidP="00431141">
      <w:pPr>
        <w:spacing w:after="120"/>
        <w:ind w:left="425"/>
        <w:jc w:val="both"/>
        <w:rPr>
          <w:rFonts w:asciiTheme="minorHAnsi" w:hAnsiTheme="minorHAnsi" w:cstheme="minorHAnsi"/>
          <w:sz w:val="22"/>
          <w:szCs w:val="22"/>
        </w:rPr>
      </w:pPr>
      <w:r w:rsidRPr="00431141">
        <w:rPr>
          <w:rFonts w:asciiTheme="minorHAnsi" w:hAnsiTheme="minorHAnsi" w:cstheme="minorHAnsi"/>
          <w:sz w:val="22"/>
          <w:szCs w:val="22"/>
        </w:rPr>
        <w:t xml:space="preserve">Student získá zkušenosti v oblasti postupů a metod řízení, produkce a postprodukce umělecké tvorby, umělecko-provozního oboru KKO, prakticky se seznámí se současnými trendy poznání zaměřenými na digitální kulturu. Může získat rovněž zkušenosti z dalších kreativních oborů.  </w:t>
      </w:r>
    </w:p>
    <w:p w14:paraId="1C68F912" w14:textId="59A7A90C" w:rsidR="006F35BC" w:rsidRDefault="00431141" w:rsidP="00431141">
      <w:pPr>
        <w:spacing w:after="120"/>
        <w:ind w:left="425"/>
        <w:jc w:val="both"/>
        <w:rPr>
          <w:rFonts w:asciiTheme="minorHAnsi" w:hAnsiTheme="minorHAnsi" w:cstheme="minorHAnsi"/>
          <w:sz w:val="22"/>
          <w:szCs w:val="22"/>
        </w:rPr>
      </w:pPr>
      <w:r w:rsidRPr="00431141">
        <w:rPr>
          <w:rFonts w:asciiTheme="minorHAnsi" w:hAnsiTheme="minorHAnsi" w:cstheme="minorHAnsi"/>
          <w:sz w:val="22"/>
          <w:szCs w:val="22"/>
        </w:rPr>
        <w:t>Při ukončení praxe student obdrží hodnotící zprávu od instituce. Výsledky hodnocení se následně budou odrážet při práci se studenty, případně ve struktuře studijního plánu, či předmětů. Počet míst pro výkon odborné praxe studentů je kapacitně zajištěn.</w:t>
      </w:r>
      <w:r>
        <w:rPr>
          <w:rFonts w:asciiTheme="minorHAnsi" w:hAnsiTheme="minorHAnsi" w:cstheme="minorHAnsi"/>
          <w:sz w:val="22"/>
          <w:szCs w:val="22"/>
        </w:rPr>
        <w:t xml:space="preserve"> </w:t>
      </w:r>
      <w:r w:rsidR="00496DBA">
        <w:rPr>
          <w:rFonts w:asciiTheme="minorHAnsi" w:hAnsiTheme="minorHAnsi" w:cstheme="minorHAnsi"/>
          <w:sz w:val="22"/>
          <w:szCs w:val="22"/>
        </w:rPr>
        <w:t>Smlouvy i vyhodnocení budou digitálně ukládány.</w:t>
      </w:r>
    </w:p>
    <w:p w14:paraId="100D1F82" w14:textId="77777777" w:rsidR="00496DBA" w:rsidRDefault="00496DBA" w:rsidP="00431141">
      <w:pPr>
        <w:spacing w:after="120"/>
        <w:ind w:left="425"/>
        <w:jc w:val="both"/>
      </w:pPr>
    </w:p>
    <w:p w14:paraId="0227D70C" w14:textId="77777777" w:rsidR="006F35BC" w:rsidRDefault="006F35BC" w:rsidP="006F35BC">
      <w:pPr>
        <w:pStyle w:val="Nadpis3"/>
      </w:pPr>
      <w:r w:rsidRPr="00035992">
        <w:t xml:space="preserve">Soulad obsahu studijních předmětů, státních zkoušek a kvalifikačních prací s výsledky učení a profilem absolventa  </w:t>
      </w:r>
    </w:p>
    <w:p w14:paraId="4D71A0FB" w14:textId="77777777" w:rsidR="006F35BC" w:rsidRPr="003B1D93" w:rsidRDefault="006F35BC" w:rsidP="003B1D93">
      <w:pPr>
        <w:spacing w:before="120" w:after="120"/>
        <w:rPr>
          <w:rFonts w:ascii="Calibri" w:hAnsi="Calibri" w:cs="Calibri"/>
          <w:sz w:val="22"/>
          <w:szCs w:val="22"/>
        </w:rPr>
      </w:pPr>
      <w:r>
        <w:tab/>
      </w:r>
      <w:r>
        <w:tab/>
      </w:r>
      <w:r>
        <w:tab/>
      </w:r>
      <w:r>
        <w:tab/>
      </w:r>
      <w:r>
        <w:tab/>
      </w:r>
      <w:r w:rsidRPr="003B1D93">
        <w:rPr>
          <w:rFonts w:ascii="Calibri" w:hAnsi="Calibri" w:cs="Calibri"/>
          <w:sz w:val="22"/>
          <w:szCs w:val="22"/>
        </w:rPr>
        <w:t>Standard 2.14</w:t>
      </w:r>
    </w:p>
    <w:p w14:paraId="1B398AD0" w14:textId="7FECA043" w:rsidR="006F35BC" w:rsidRPr="003B1D93" w:rsidRDefault="006F35BC" w:rsidP="003B1D9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bookmarkStart w:id="671" w:name="_Hlk116474648"/>
      <w:r w:rsidRPr="003B1D93">
        <w:rPr>
          <w:rFonts w:ascii="Calibri" w:hAnsi="Calibri" w:cs="Calibri"/>
          <w:color w:val="000000"/>
          <w:sz w:val="22"/>
          <w:szCs w:val="22"/>
        </w:rPr>
        <w:t xml:space="preserve">Obsah jednotlivých studijních předmětů koresponduje se zaměřením </w:t>
      </w:r>
      <w:r w:rsidR="0017293E">
        <w:rPr>
          <w:rFonts w:ascii="Calibri" w:hAnsi="Calibri" w:cs="Calibri"/>
          <w:color w:val="000000"/>
          <w:sz w:val="22"/>
          <w:szCs w:val="22"/>
        </w:rPr>
        <w:t xml:space="preserve">studijního </w:t>
      </w:r>
      <w:r w:rsidRPr="003B1D93">
        <w:rPr>
          <w:rFonts w:ascii="Calibri" w:hAnsi="Calibri" w:cs="Calibri"/>
          <w:color w:val="000000"/>
          <w:sz w:val="22"/>
          <w:szCs w:val="22"/>
        </w:rPr>
        <w:t xml:space="preserve">programu a profilem absolventa. Výuka je nastavena tak, aby studentovi umožnila získat teoretické i praktické znalosti, způsobilosti a dovednosti. Váha předmětů ve vazbě na profil absolventa odpovídá jejich kreditovému ohodnocení. BSP KODK obsahuje </w:t>
      </w:r>
      <w:r w:rsidR="002C49DC">
        <w:rPr>
          <w:rFonts w:ascii="Calibri" w:hAnsi="Calibri" w:cs="Calibri"/>
          <w:color w:val="000000"/>
          <w:sz w:val="22"/>
          <w:szCs w:val="22"/>
        </w:rPr>
        <w:t xml:space="preserve">základní </w:t>
      </w:r>
      <w:r w:rsidRPr="003B1D93">
        <w:rPr>
          <w:rFonts w:ascii="Calibri" w:hAnsi="Calibri" w:cs="Calibri"/>
          <w:color w:val="000000"/>
          <w:sz w:val="22"/>
          <w:szCs w:val="22"/>
        </w:rPr>
        <w:t>teoretické předměty (</w:t>
      </w:r>
      <w:r w:rsidRPr="003B1D93">
        <w:rPr>
          <w:rFonts w:ascii="Calibri" w:hAnsi="Calibri" w:cs="Calibri"/>
          <w:sz w:val="22"/>
          <w:szCs w:val="22"/>
        </w:rPr>
        <w:t>Vizuální studia</w:t>
      </w:r>
      <w:r w:rsidR="002C65E2">
        <w:rPr>
          <w:rFonts w:ascii="Calibri" w:hAnsi="Calibri" w:cs="Calibri"/>
          <w:sz w:val="22"/>
          <w:szCs w:val="22"/>
        </w:rPr>
        <w:t xml:space="preserve"> pro </w:t>
      </w:r>
      <w:r w:rsidR="00C77693">
        <w:rPr>
          <w:rFonts w:ascii="Calibri" w:hAnsi="Calibri" w:cs="Calibri"/>
          <w:sz w:val="22"/>
          <w:szCs w:val="22"/>
        </w:rPr>
        <w:t>digitální věk</w:t>
      </w:r>
      <w:r w:rsidRPr="003B1D93">
        <w:rPr>
          <w:rFonts w:ascii="Calibri" w:hAnsi="Calibri" w:cs="Calibri"/>
          <w:sz w:val="22"/>
          <w:szCs w:val="22"/>
        </w:rPr>
        <w:t xml:space="preserve">, </w:t>
      </w:r>
      <w:r w:rsidR="00C77693">
        <w:rPr>
          <w:rFonts w:ascii="Calibri" w:hAnsi="Calibri" w:cs="Calibri"/>
          <w:sz w:val="22"/>
          <w:szCs w:val="22"/>
        </w:rPr>
        <w:t>Digitální kultura</w:t>
      </w:r>
      <w:r w:rsidR="0017293E">
        <w:rPr>
          <w:rFonts w:ascii="Calibri" w:hAnsi="Calibri" w:cs="Calibri"/>
          <w:sz w:val="22"/>
          <w:szCs w:val="22"/>
        </w:rPr>
        <w:t>)</w:t>
      </w:r>
      <w:r w:rsidRPr="003B1D93">
        <w:rPr>
          <w:rFonts w:ascii="Calibri" w:hAnsi="Calibri" w:cs="Calibri"/>
          <w:sz w:val="22"/>
          <w:szCs w:val="22"/>
        </w:rPr>
        <w:t xml:space="preserve">, </w:t>
      </w:r>
      <w:r w:rsidRPr="003B1D93">
        <w:rPr>
          <w:rFonts w:ascii="Calibri" w:hAnsi="Calibri" w:cs="Calibri"/>
          <w:color w:val="000000"/>
          <w:sz w:val="22"/>
          <w:szCs w:val="22"/>
        </w:rPr>
        <w:t xml:space="preserve">jejichž zvládnutí je předpokladem pro studium dalších předmětů. </w:t>
      </w:r>
    </w:p>
    <w:p w14:paraId="098F1EF0" w14:textId="444A42BB" w:rsidR="006F35BC" w:rsidRPr="003B1D93" w:rsidRDefault="006F35BC" w:rsidP="0017293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sz w:val="22"/>
          <w:szCs w:val="22"/>
        </w:rPr>
      </w:pPr>
      <w:r w:rsidRPr="003B1D93">
        <w:rPr>
          <w:rFonts w:ascii="Calibri" w:hAnsi="Calibri" w:cs="Calibri"/>
          <w:color w:val="000000"/>
          <w:sz w:val="22"/>
          <w:szCs w:val="22"/>
        </w:rPr>
        <w:t>Mezi předměty profilujícího základu jsou zařazeny předměty důležité pro dosažení kompetencí profilu absolventa (</w:t>
      </w:r>
      <w:ins w:id="672" w:author="Hana Ponížilová" w:date="2023-03-20T14:48:00Z">
        <w:r w:rsidR="001D6A31">
          <w:rPr>
            <w:rFonts w:ascii="Calibri" w:hAnsi="Calibri" w:cs="Calibri"/>
            <w:color w:val="000000"/>
            <w:sz w:val="22"/>
            <w:szCs w:val="22"/>
          </w:rPr>
          <w:t>Oborové teorie a technologie,</w:t>
        </w:r>
      </w:ins>
      <w:r w:rsidRPr="003B1D93">
        <w:rPr>
          <w:rFonts w:ascii="Calibri" w:hAnsi="Calibri" w:cs="Calibri"/>
          <w:sz w:val="22"/>
          <w:szCs w:val="22"/>
        </w:rPr>
        <w:t xml:space="preserve"> </w:t>
      </w:r>
      <w:r w:rsidR="003B5A42" w:rsidRPr="003B5A42">
        <w:rPr>
          <w:rFonts w:ascii="Calibri" w:hAnsi="Calibri" w:cs="Calibri"/>
          <w:sz w:val="22"/>
          <w:szCs w:val="22"/>
        </w:rPr>
        <w:t xml:space="preserve">Green design and </w:t>
      </w:r>
      <w:proofErr w:type="spellStart"/>
      <w:r w:rsidR="003B5A42" w:rsidRPr="003B5A42">
        <w:rPr>
          <w:rFonts w:ascii="Calibri" w:hAnsi="Calibri" w:cs="Calibri"/>
          <w:sz w:val="22"/>
          <w:szCs w:val="22"/>
        </w:rPr>
        <w:t>suistanable</w:t>
      </w:r>
      <w:proofErr w:type="spellEnd"/>
      <w:r w:rsidR="003B5A42" w:rsidRPr="003B5A42">
        <w:rPr>
          <w:rFonts w:ascii="Calibri" w:hAnsi="Calibri" w:cs="Calibri"/>
          <w:sz w:val="22"/>
          <w:szCs w:val="22"/>
        </w:rPr>
        <w:t xml:space="preserve"> </w:t>
      </w:r>
      <w:proofErr w:type="spellStart"/>
      <w:r w:rsidR="003B5A42" w:rsidRPr="003B5A42">
        <w:rPr>
          <w:rFonts w:ascii="Calibri" w:hAnsi="Calibri" w:cs="Calibri"/>
          <w:sz w:val="22"/>
          <w:szCs w:val="22"/>
        </w:rPr>
        <w:t>materials</w:t>
      </w:r>
      <w:proofErr w:type="spellEnd"/>
      <w:ins w:id="673" w:author="Hana Ponížilová" w:date="2023-03-20T14:48:00Z">
        <w:r w:rsidR="00395AC0">
          <w:rPr>
            <w:rFonts w:ascii="Calibri" w:hAnsi="Calibri" w:cs="Calibri"/>
            <w:sz w:val="22"/>
            <w:szCs w:val="22"/>
          </w:rPr>
          <w:t xml:space="preserve">, </w:t>
        </w:r>
        <w:proofErr w:type="spellStart"/>
        <w:r w:rsidR="00395AC0">
          <w:rPr>
            <w:rFonts w:ascii="Calibri" w:hAnsi="Calibri" w:cs="Calibri"/>
            <w:sz w:val="22"/>
            <w:szCs w:val="22"/>
          </w:rPr>
          <w:t>Cultural</w:t>
        </w:r>
        <w:proofErr w:type="spellEnd"/>
        <w:r w:rsidR="00395AC0">
          <w:rPr>
            <w:rFonts w:ascii="Calibri" w:hAnsi="Calibri" w:cs="Calibri"/>
            <w:sz w:val="22"/>
            <w:szCs w:val="22"/>
          </w:rPr>
          <w:t xml:space="preserve"> management</w:t>
        </w:r>
      </w:ins>
      <w:r w:rsidRPr="003B1D93">
        <w:rPr>
          <w:rFonts w:ascii="Calibri" w:hAnsi="Calibri" w:cs="Calibri"/>
          <w:sz w:val="22"/>
          <w:szCs w:val="22"/>
        </w:rPr>
        <w:t>)</w:t>
      </w:r>
      <w:r w:rsidR="0017293E">
        <w:rPr>
          <w:rFonts w:ascii="Calibri" w:hAnsi="Calibri" w:cs="Calibri"/>
          <w:sz w:val="22"/>
          <w:szCs w:val="22"/>
        </w:rPr>
        <w:t>.</w:t>
      </w:r>
      <w:r w:rsidRPr="003B1D93">
        <w:rPr>
          <w:rFonts w:ascii="Calibri" w:hAnsi="Calibri" w:cs="Calibri"/>
          <w:color w:val="000000"/>
          <w:sz w:val="22"/>
          <w:szCs w:val="22"/>
        </w:rPr>
        <w:t xml:space="preserve"> Zásadní roli hraje předmět Ateliér KODK zaměřený na tvůrčí výstupy.</w:t>
      </w:r>
    </w:p>
    <w:p w14:paraId="7F86D320" w14:textId="77777777" w:rsidR="00B073A7" w:rsidRDefault="006F35BC" w:rsidP="0099608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ins w:id="674" w:author="Hana Ponížilová" w:date="2023-03-20T15:05:00Z"/>
          <w:rFonts w:ascii="Calibri" w:hAnsi="Calibri" w:cs="Calibri"/>
          <w:sz w:val="22"/>
          <w:szCs w:val="22"/>
        </w:rPr>
      </w:pPr>
      <w:r w:rsidRPr="003B1D93">
        <w:rPr>
          <w:rFonts w:ascii="Calibri" w:hAnsi="Calibri" w:cs="Calibri"/>
          <w:sz w:val="22"/>
          <w:szCs w:val="22"/>
        </w:rPr>
        <w:t xml:space="preserve">Studijní předměty, které jsou součástí studijních plánů, ale </w:t>
      </w:r>
      <w:r w:rsidRPr="003B5A42">
        <w:rPr>
          <w:rFonts w:ascii="Calibri" w:hAnsi="Calibri" w:cs="Calibri"/>
          <w:sz w:val="22"/>
          <w:szCs w:val="22"/>
        </w:rPr>
        <w:t>nejsou</w:t>
      </w:r>
      <w:r w:rsidRPr="003B1D93">
        <w:rPr>
          <w:rFonts w:ascii="Calibri" w:hAnsi="Calibri" w:cs="Calibri"/>
          <w:sz w:val="22"/>
          <w:szCs w:val="22"/>
        </w:rPr>
        <w:t xml:space="preserve"> označeny jako </w:t>
      </w:r>
      <w:r w:rsidR="001901DF">
        <w:rPr>
          <w:rFonts w:ascii="Calibri" w:hAnsi="Calibri" w:cs="Calibri"/>
          <w:sz w:val="22"/>
          <w:szCs w:val="22"/>
        </w:rPr>
        <w:t xml:space="preserve">předměty </w:t>
      </w:r>
      <w:r w:rsidRPr="003B1D93">
        <w:rPr>
          <w:rFonts w:ascii="Calibri" w:hAnsi="Calibri" w:cs="Calibri"/>
          <w:sz w:val="22"/>
          <w:szCs w:val="22"/>
        </w:rPr>
        <w:t>profilující</w:t>
      </w:r>
      <w:r w:rsidR="001901DF">
        <w:rPr>
          <w:rFonts w:ascii="Calibri" w:hAnsi="Calibri" w:cs="Calibri"/>
          <w:sz w:val="22"/>
          <w:szCs w:val="22"/>
        </w:rPr>
        <w:t xml:space="preserve">ho základu </w:t>
      </w:r>
      <w:r w:rsidRPr="003B1D93">
        <w:rPr>
          <w:rFonts w:ascii="Calibri" w:hAnsi="Calibri" w:cs="Calibri"/>
          <w:sz w:val="22"/>
          <w:szCs w:val="22"/>
        </w:rPr>
        <w:t xml:space="preserve">(Audience development and </w:t>
      </w:r>
      <w:proofErr w:type="spellStart"/>
      <w:r w:rsidRPr="003B1D93">
        <w:rPr>
          <w:rFonts w:ascii="Calibri" w:hAnsi="Calibri" w:cs="Calibri"/>
          <w:sz w:val="22"/>
          <w:szCs w:val="22"/>
        </w:rPr>
        <w:t>engagement</w:t>
      </w:r>
      <w:proofErr w:type="spellEnd"/>
      <w:r w:rsidRPr="003B1D93">
        <w:rPr>
          <w:rFonts w:ascii="Calibri" w:hAnsi="Calibri" w:cs="Calibri"/>
          <w:sz w:val="22"/>
          <w:szCs w:val="22"/>
        </w:rPr>
        <w:t xml:space="preserve">, Design </w:t>
      </w:r>
      <w:proofErr w:type="spellStart"/>
      <w:r w:rsidRPr="003B1D93">
        <w:rPr>
          <w:rFonts w:ascii="Calibri" w:hAnsi="Calibri" w:cs="Calibri"/>
          <w:sz w:val="22"/>
          <w:szCs w:val="22"/>
        </w:rPr>
        <w:t>thinking</w:t>
      </w:r>
      <w:proofErr w:type="spellEnd"/>
      <w:r w:rsidRPr="003B1D93">
        <w:rPr>
          <w:rFonts w:ascii="Calibri" w:hAnsi="Calibri" w:cs="Calibri"/>
          <w:sz w:val="22"/>
          <w:szCs w:val="22"/>
        </w:rPr>
        <w:t xml:space="preserve">, </w:t>
      </w:r>
      <w:proofErr w:type="spellStart"/>
      <w:ins w:id="675" w:author="Hana Ponížilová" w:date="2023-03-20T14:51:00Z">
        <w:r w:rsidR="004F74F0">
          <w:rPr>
            <w:rFonts w:ascii="Calibri" w:hAnsi="Calibri" w:cs="Calibri"/>
            <w:sz w:val="22"/>
            <w:szCs w:val="22"/>
          </w:rPr>
          <w:t>Digitaliziace</w:t>
        </w:r>
        <w:proofErr w:type="spellEnd"/>
        <w:r w:rsidR="00A8354F">
          <w:rPr>
            <w:rFonts w:ascii="Calibri" w:hAnsi="Calibri" w:cs="Calibri"/>
            <w:sz w:val="22"/>
            <w:szCs w:val="22"/>
          </w:rPr>
          <w:t xml:space="preserve"> kulturního dědictví, </w:t>
        </w:r>
      </w:ins>
      <w:ins w:id="676" w:author="Hana Ponížilová" w:date="2023-03-20T14:52:00Z">
        <w:r w:rsidR="003F5470">
          <w:rPr>
            <w:rFonts w:ascii="Calibri" w:hAnsi="Calibri" w:cs="Calibri"/>
            <w:sz w:val="22"/>
            <w:szCs w:val="22"/>
          </w:rPr>
          <w:t xml:space="preserve">Komunikace v KKO, </w:t>
        </w:r>
      </w:ins>
      <w:r w:rsidRPr="003B1D93">
        <w:rPr>
          <w:rFonts w:ascii="Calibri" w:hAnsi="Calibri" w:cs="Calibri"/>
          <w:sz w:val="22"/>
          <w:szCs w:val="22"/>
        </w:rPr>
        <w:t>Podnikatelství a kreativní business model</w:t>
      </w:r>
      <w:r w:rsidR="003B5A42">
        <w:rPr>
          <w:rFonts w:ascii="Calibri" w:hAnsi="Calibri" w:cs="Calibri"/>
          <w:sz w:val="22"/>
          <w:szCs w:val="22"/>
        </w:rPr>
        <w:t>y</w:t>
      </w:r>
      <w:r w:rsidRPr="003B1D93">
        <w:rPr>
          <w:rFonts w:ascii="Calibri" w:hAnsi="Calibri" w:cs="Calibri"/>
          <w:sz w:val="22"/>
          <w:szCs w:val="22"/>
        </w:rPr>
        <w:t xml:space="preserve">) přispívají k pevnému ukotvení profilu absolventa. </w:t>
      </w:r>
    </w:p>
    <w:p w14:paraId="725E6915" w14:textId="77777777" w:rsidR="00B073A7" w:rsidRDefault="00B073A7" w:rsidP="00B073A7">
      <w:pPr>
        <w:widowControl w:val="0"/>
        <w:autoSpaceDE w:val="0"/>
        <w:autoSpaceDN w:val="0"/>
        <w:adjustRightInd w:val="0"/>
        <w:snapToGrid w:val="0"/>
        <w:spacing w:after="120"/>
        <w:ind w:left="425"/>
        <w:jc w:val="both"/>
        <w:rPr>
          <w:ins w:id="677" w:author="Hana Ponížilová" w:date="2023-03-20T15:05:00Z"/>
          <w:rFonts w:asciiTheme="minorHAnsi" w:hAnsiTheme="minorHAnsi" w:cstheme="minorHAnsi"/>
          <w:color w:val="000000"/>
          <w:sz w:val="22"/>
          <w:szCs w:val="22"/>
        </w:rPr>
      </w:pPr>
      <w:ins w:id="678" w:author="Hana Ponížilová" w:date="2023-03-20T15:05:00Z">
        <w:r w:rsidRPr="00385AE2">
          <w:rPr>
            <w:rFonts w:asciiTheme="minorHAnsi" w:hAnsiTheme="minorHAnsi" w:cstheme="minorHAnsi"/>
            <w:sz w:val="22"/>
            <w:szCs w:val="22"/>
          </w:rPr>
          <w:t xml:space="preserve">V BSP KODK je důraz kladen na praktické osvojení dovedností, které jsou spojeny s aktivitami zaměřenými na oblast umění a kreativních průmyslů. Jedná se především o předměty Ateliér KODP, Klauzurní práce </w:t>
        </w:r>
        <w:r>
          <w:rPr>
            <w:rFonts w:asciiTheme="minorHAnsi" w:hAnsiTheme="minorHAnsi" w:cstheme="minorHAnsi"/>
            <w:sz w:val="22"/>
            <w:szCs w:val="22"/>
          </w:rPr>
          <w:br/>
        </w:r>
        <w:r w:rsidRPr="00385AE2">
          <w:rPr>
            <w:rFonts w:asciiTheme="minorHAnsi" w:hAnsiTheme="minorHAnsi" w:cstheme="minorHAnsi"/>
            <w:sz w:val="22"/>
            <w:szCs w:val="22"/>
          </w:rPr>
          <w:t xml:space="preserve">a Praxe v kulturních a kreativních odvětvích, kde je posílena hodinová dotace. Vedle toho je součástí studijního plánu řada předmětů, v nichž je důraz kladen na aktivní a tvůrčí přístup studentů při řešení modelových projektových zadání. Student musí uplatňovat </w:t>
        </w:r>
        <w:r w:rsidRPr="00385AE2">
          <w:rPr>
            <w:rFonts w:asciiTheme="minorHAnsi" w:hAnsiTheme="minorHAnsi" w:cstheme="minorHAnsi"/>
            <w:color w:val="000000"/>
            <w:sz w:val="22"/>
            <w:szCs w:val="22"/>
          </w:rPr>
          <w:t>při zadaných úkolech vlastní kreativní myšlení a aplikovat jej do praxe.</w:t>
        </w:r>
      </w:ins>
    </w:p>
    <w:p w14:paraId="0EE718F4" w14:textId="35242C54" w:rsidR="009E1DF4" w:rsidRPr="009E1DF4" w:rsidRDefault="00481A24" w:rsidP="009E1DF4">
      <w:pPr>
        <w:widowControl w:val="0"/>
        <w:autoSpaceDE w:val="0"/>
        <w:autoSpaceDN w:val="0"/>
        <w:adjustRightInd w:val="0"/>
        <w:snapToGrid w:val="0"/>
        <w:spacing w:after="120"/>
        <w:ind w:left="425"/>
        <w:jc w:val="both"/>
        <w:rPr>
          <w:ins w:id="679" w:author="Hana Ponížilová" w:date="2023-03-20T15:06:00Z"/>
          <w:rFonts w:asciiTheme="minorHAnsi" w:hAnsiTheme="minorHAnsi" w:cstheme="minorHAnsi"/>
          <w:color w:val="000000"/>
          <w:sz w:val="22"/>
          <w:szCs w:val="22"/>
        </w:rPr>
      </w:pPr>
      <w:ins w:id="680" w:author="Hana Ponížilová" w:date="2023-03-20T15:10:00Z">
        <w:r>
          <w:rPr>
            <w:rFonts w:asciiTheme="minorHAnsi" w:hAnsiTheme="minorHAnsi" w:cstheme="minorHAnsi"/>
            <w:color w:val="000000"/>
            <w:sz w:val="22"/>
            <w:szCs w:val="22"/>
          </w:rPr>
          <w:t xml:space="preserve">U </w:t>
        </w:r>
      </w:ins>
      <w:ins w:id="681" w:author="Hana Ponížilová" w:date="2023-03-20T15:06:00Z">
        <w:r w:rsidR="009E1DF4" w:rsidRPr="009E1DF4">
          <w:rPr>
            <w:rFonts w:asciiTheme="minorHAnsi" w:hAnsiTheme="minorHAnsi" w:cstheme="minorHAnsi"/>
            <w:color w:val="000000"/>
            <w:sz w:val="22"/>
            <w:szCs w:val="22"/>
          </w:rPr>
          <w:t xml:space="preserve">předmětů Klauzurní práce 1-5 </w:t>
        </w:r>
      </w:ins>
      <w:ins w:id="682" w:author="Hana Ponížilová" w:date="2023-03-20T15:11:00Z">
        <w:r w:rsidR="005458E3">
          <w:rPr>
            <w:rFonts w:asciiTheme="minorHAnsi" w:hAnsiTheme="minorHAnsi" w:cstheme="minorHAnsi"/>
            <w:color w:val="000000"/>
            <w:sz w:val="22"/>
            <w:szCs w:val="22"/>
          </w:rPr>
          <w:t>se j</w:t>
        </w:r>
        <w:r w:rsidRPr="009E1DF4">
          <w:rPr>
            <w:rFonts w:asciiTheme="minorHAnsi" w:hAnsiTheme="minorHAnsi" w:cstheme="minorHAnsi"/>
            <w:color w:val="000000"/>
            <w:sz w:val="22"/>
            <w:szCs w:val="22"/>
          </w:rPr>
          <w:t xml:space="preserve">edná se o trénink schopnosti reakce </w:t>
        </w:r>
        <w:r w:rsidR="00DE5FE9">
          <w:rPr>
            <w:rFonts w:asciiTheme="minorHAnsi" w:hAnsiTheme="minorHAnsi" w:cstheme="minorHAnsi"/>
            <w:color w:val="000000"/>
            <w:sz w:val="22"/>
            <w:szCs w:val="22"/>
          </w:rPr>
          <w:t>student</w:t>
        </w:r>
      </w:ins>
      <w:ins w:id="683" w:author="Hana Ponížilová" w:date="2023-03-20T15:16:00Z">
        <w:r w:rsidR="00E547F9">
          <w:rPr>
            <w:rFonts w:asciiTheme="minorHAnsi" w:hAnsiTheme="minorHAnsi" w:cstheme="minorHAnsi"/>
            <w:color w:val="000000"/>
            <w:sz w:val="22"/>
            <w:szCs w:val="22"/>
          </w:rPr>
          <w:t>a</w:t>
        </w:r>
      </w:ins>
      <w:ins w:id="684" w:author="Hana Ponížilová" w:date="2023-03-20T15:11:00Z">
        <w:r w:rsidR="00DE5FE9">
          <w:rPr>
            <w:rFonts w:asciiTheme="minorHAnsi" w:hAnsiTheme="minorHAnsi" w:cstheme="minorHAnsi"/>
            <w:color w:val="000000"/>
            <w:sz w:val="22"/>
            <w:szCs w:val="22"/>
          </w:rPr>
          <w:t xml:space="preserve"> </w:t>
        </w:r>
        <w:r w:rsidRPr="009E1DF4">
          <w:rPr>
            <w:rFonts w:asciiTheme="minorHAnsi" w:hAnsiTheme="minorHAnsi" w:cstheme="minorHAnsi"/>
            <w:color w:val="000000"/>
            <w:sz w:val="22"/>
            <w:szCs w:val="22"/>
          </w:rPr>
          <w:t xml:space="preserve">na </w:t>
        </w:r>
      </w:ins>
      <w:ins w:id="685" w:author="Hana Ponížilová" w:date="2023-03-20T15:15:00Z">
        <w:r w:rsidR="008C54D4">
          <w:rPr>
            <w:rFonts w:asciiTheme="minorHAnsi" w:hAnsiTheme="minorHAnsi" w:cstheme="minorHAnsi"/>
            <w:color w:val="000000"/>
            <w:sz w:val="22"/>
            <w:szCs w:val="22"/>
          </w:rPr>
          <w:t xml:space="preserve">konkrétní </w:t>
        </w:r>
      </w:ins>
      <w:ins w:id="686" w:author="Hana Ponížilová" w:date="2023-03-20T15:11:00Z">
        <w:r w:rsidRPr="009E1DF4">
          <w:rPr>
            <w:rFonts w:asciiTheme="minorHAnsi" w:hAnsiTheme="minorHAnsi" w:cstheme="minorHAnsi"/>
            <w:color w:val="000000"/>
            <w:sz w:val="22"/>
            <w:szCs w:val="22"/>
          </w:rPr>
          <w:t xml:space="preserve">zadání, která jsou v jednotlivých ročnících různá. </w:t>
        </w:r>
      </w:ins>
      <w:ins w:id="687" w:author="Hana Ponížilová" w:date="2023-03-20T15:12:00Z">
        <w:r w:rsidR="007C6BD6">
          <w:rPr>
            <w:rFonts w:asciiTheme="minorHAnsi" w:hAnsiTheme="minorHAnsi" w:cstheme="minorHAnsi"/>
            <w:color w:val="000000"/>
            <w:sz w:val="22"/>
            <w:szCs w:val="22"/>
          </w:rPr>
          <w:t>Uvedená n</w:t>
        </w:r>
        <w:r w:rsidR="00DE5FE9">
          <w:rPr>
            <w:rFonts w:asciiTheme="minorHAnsi" w:hAnsiTheme="minorHAnsi" w:cstheme="minorHAnsi"/>
            <w:color w:val="000000"/>
            <w:sz w:val="22"/>
            <w:szCs w:val="22"/>
          </w:rPr>
          <w:t xml:space="preserve">áplň předmětu </w:t>
        </w:r>
      </w:ins>
      <w:ins w:id="688" w:author="Hana Ponížilová" w:date="2023-03-20T15:14:00Z">
        <w:r w:rsidR="00DA63F6">
          <w:rPr>
            <w:rFonts w:asciiTheme="minorHAnsi" w:hAnsiTheme="minorHAnsi" w:cstheme="minorHAnsi"/>
            <w:color w:val="000000"/>
            <w:sz w:val="22"/>
            <w:szCs w:val="22"/>
          </w:rPr>
          <w:t>v</w:t>
        </w:r>
      </w:ins>
      <w:ins w:id="689" w:author="Hana Ponížilová" w:date="2023-03-20T15:15:00Z">
        <w:r w:rsidR="00DA63F6">
          <w:rPr>
            <w:rFonts w:asciiTheme="minorHAnsi" w:hAnsiTheme="minorHAnsi" w:cstheme="minorHAnsi"/>
            <w:color w:val="000000"/>
            <w:sz w:val="22"/>
            <w:szCs w:val="22"/>
          </w:rPr>
          <w:t> </w:t>
        </w:r>
      </w:ins>
      <w:ins w:id="690" w:author="Hana Ponížilová" w:date="2023-03-20T15:14:00Z">
        <w:r w:rsidR="00DA63F6">
          <w:rPr>
            <w:rFonts w:asciiTheme="minorHAnsi" w:hAnsiTheme="minorHAnsi" w:cstheme="minorHAnsi"/>
            <w:color w:val="000000"/>
            <w:sz w:val="22"/>
            <w:szCs w:val="22"/>
          </w:rPr>
          <w:t>kar</w:t>
        </w:r>
      </w:ins>
      <w:ins w:id="691" w:author="Hana Ponížilová" w:date="2023-03-20T15:15:00Z">
        <w:r w:rsidR="00DA63F6">
          <w:rPr>
            <w:rFonts w:asciiTheme="minorHAnsi" w:hAnsiTheme="minorHAnsi" w:cstheme="minorHAnsi"/>
            <w:color w:val="000000"/>
            <w:sz w:val="22"/>
            <w:szCs w:val="22"/>
          </w:rPr>
          <w:t xml:space="preserve">tách B-III </w:t>
        </w:r>
      </w:ins>
      <w:ins w:id="692" w:author="Hana Ponížilová" w:date="2023-03-20T15:06:00Z">
        <w:r w:rsidR="009E1DF4" w:rsidRPr="009E1DF4">
          <w:rPr>
            <w:rFonts w:asciiTheme="minorHAnsi" w:hAnsiTheme="minorHAnsi" w:cstheme="minorHAnsi"/>
            <w:color w:val="000000"/>
            <w:sz w:val="22"/>
            <w:szCs w:val="22"/>
          </w:rPr>
          <w:t xml:space="preserve">je </w:t>
        </w:r>
      </w:ins>
      <w:ins w:id="693" w:author="Hana Ponížilová" w:date="2023-03-20T15:09:00Z">
        <w:r w:rsidR="00504C3D">
          <w:rPr>
            <w:rFonts w:asciiTheme="minorHAnsi" w:hAnsiTheme="minorHAnsi" w:cstheme="minorHAnsi"/>
            <w:color w:val="000000"/>
            <w:sz w:val="22"/>
            <w:szCs w:val="22"/>
          </w:rPr>
          <w:t>stejná</w:t>
        </w:r>
      </w:ins>
      <w:ins w:id="694" w:author="Hana Ponížilová" w:date="2023-03-20T15:06:00Z">
        <w:r w:rsidR="009E1DF4" w:rsidRPr="009E1DF4">
          <w:rPr>
            <w:rFonts w:asciiTheme="minorHAnsi" w:hAnsiTheme="minorHAnsi" w:cstheme="minorHAnsi"/>
            <w:color w:val="000000"/>
            <w:sz w:val="22"/>
            <w:szCs w:val="22"/>
          </w:rPr>
          <w:t xml:space="preserve"> důvodu postupného získávání zkušeností potřebných pro tvorbu a prohlubování komplexních dovedností </w:t>
        </w:r>
      </w:ins>
      <w:ins w:id="695" w:author="Hana Ponížilová" w:date="2023-03-20T15:15:00Z">
        <w:r w:rsidR="008C54D4">
          <w:rPr>
            <w:rFonts w:asciiTheme="minorHAnsi" w:hAnsiTheme="minorHAnsi" w:cstheme="minorHAnsi"/>
            <w:color w:val="000000"/>
            <w:sz w:val="22"/>
            <w:szCs w:val="22"/>
          </w:rPr>
          <w:br/>
        </w:r>
      </w:ins>
      <w:ins w:id="696" w:author="Hana Ponížilová" w:date="2023-03-20T15:06:00Z">
        <w:r w:rsidR="009E1DF4" w:rsidRPr="009E1DF4">
          <w:rPr>
            <w:rFonts w:asciiTheme="minorHAnsi" w:hAnsiTheme="minorHAnsi" w:cstheme="minorHAnsi"/>
            <w:color w:val="000000"/>
            <w:sz w:val="22"/>
            <w:szCs w:val="22"/>
          </w:rPr>
          <w:t xml:space="preserve">u aktuálních projektů v daném ročníku. </w:t>
        </w:r>
      </w:ins>
    </w:p>
    <w:p w14:paraId="53C1ED48" w14:textId="68026281" w:rsidR="00A66D79" w:rsidRPr="00385AE2" w:rsidRDefault="009E1DF4" w:rsidP="009E1DF4">
      <w:pPr>
        <w:widowControl w:val="0"/>
        <w:autoSpaceDE w:val="0"/>
        <w:autoSpaceDN w:val="0"/>
        <w:adjustRightInd w:val="0"/>
        <w:snapToGrid w:val="0"/>
        <w:spacing w:after="120"/>
        <w:ind w:left="425"/>
        <w:jc w:val="both"/>
        <w:rPr>
          <w:ins w:id="697" w:author="Hana Ponížilová" w:date="2023-03-20T15:05:00Z"/>
          <w:rFonts w:asciiTheme="minorHAnsi" w:hAnsiTheme="minorHAnsi" w:cstheme="minorHAnsi"/>
          <w:color w:val="000000"/>
          <w:sz w:val="22"/>
          <w:szCs w:val="22"/>
        </w:rPr>
      </w:pPr>
      <w:ins w:id="698" w:author="Hana Ponížilová" w:date="2023-03-20T15:06:00Z">
        <w:r w:rsidRPr="009E1DF4">
          <w:rPr>
            <w:rFonts w:asciiTheme="minorHAnsi" w:hAnsiTheme="minorHAnsi" w:cstheme="minorHAnsi"/>
            <w:color w:val="000000"/>
            <w:sz w:val="22"/>
            <w:szCs w:val="22"/>
          </w:rPr>
          <w:t>Předměty Plenér 1-2 jsou zaměřeny především na sebepoznání, rozvoj osobnosti, dovednosti týmové spolupráce a schopnosti argumentace ve vazbě na KKO. Studenti budou zpracovávat rozdílná zadání s důrazem na experiment, inovativní řešení, ale také na udržitelnost, inkluzi, diverzitu či evropskou dimenzi</w:t>
        </w:r>
      </w:ins>
      <w:ins w:id="699" w:author="Hana Ponížilová" w:date="2023-03-23T11:42:00Z">
        <w:r w:rsidR="00B078E2">
          <w:rPr>
            <w:rFonts w:asciiTheme="minorHAnsi" w:hAnsiTheme="minorHAnsi" w:cstheme="minorHAnsi"/>
            <w:color w:val="000000"/>
            <w:sz w:val="22"/>
            <w:szCs w:val="22"/>
          </w:rPr>
          <w:t xml:space="preserve"> ve vazbě na konkrétní kulturní</w:t>
        </w:r>
      </w:ins>
      <w:ins w:id="700" w:author="Hana Ponížilová" w:date="2023-03-20T15:06:00Z">
        <w:r w:rsidRPr="009E1DF4">
          <w:rPr>
            <w:rFonts w:asciiTheme="minorHAnsi" w:hAnsiTheme="minorHAnsi" w:cstheme="minorHAnsi"/>
            <w:color w:val="000000"/>
            <w:sz w:val="22"/>
            <w:szCs w:val="22"/>
          </w:rPr>
          <w:t xml:space="preserve"> instituce</w:t>
        </w:r>
      </w:ins>
      <w:ins w:id="701" w:author="Hana Ponížilová" w:date="2023-03-23T11:43:00Z">
        <w:r w:rsidR="00B078E2">
          <w:rPr>
            <w:rFonts w:asciiTheme="minorHAnsi" w:hAnsiTheme="minorHAnsi" w:cstheme="minorHAnsi"/>
            <w:color w:val="000000"/>
            <w:sz w:val="22"/>
            <w:szCs w:val="22"/>
          </w:rPr>
          <w:t>, které</w:t>
        </w:r>
      </w:ins>
      <w:ins w:id="702" w:author="Hana Ponížilová" w:date="2023-03-20T15:06:00Z">
        <w:r w:rsidRPr="009E1DF4">
          <w:rPr>
            <w:rFonts w:asciiTheme="minorHAnsi" w:hAnsiTheme="minorHAnsi" w:cstheme="minorHAnsi"/>
            <w:color w:val="000000"/>
            <w:sz w:val="22"/>
            <w:szCs w:val="22"/>
          </w:rPr>
          <w:t xml:space="preserve"> se v jednotlivých semestrech liší.</w:t>
        </w:r>
      </w:ins>
    </w:p>
    <w:p w14:paraId="52A29AB4" w14:textId="2A89B238" w:rsidR="006F35BC" w:rsidRPr="003B1D93" w:rsidRDefault="006F35BC" w:rsidP="00F3252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r w:rsidRPr="003B1D93">
        <w:rPr>
          <w:rFonts w:ascii="Calibri" w:hAnsi="Calibri" w:cs="Calibri"/>
          <w:sz w:val="22"/>
          <w:szCs w:val="22"/>
        </w:rPr>
        <w:t xml:space="preserve"> </w:t>
      </w:r>
    </w:p>
    <w:p w14:paraId="4315CA1A" w14:textId="74BFF082" w:rsidR="006F35BC" w:rsidRDefault="006F35BC" w:rsidP="0001775C">
      <w:pPr>
        <w:spacing w:after="120"/>
        <w:ind w:left="425"/>
        <w:jc w:val="both"/>
        <w:rPr>
          <w:ins w:id="703" w:author="Hana Ponížilová" w:date="2023-03-23T16:00:00Z"/>
          <w:rFonts w:ascii="Calibri" w:hAnsi="Calibri" w:cs="Calibri"/>
          <w:color w:val="000000"/>
          <w:sz w:val="22"/>
          <w:szCs w:val="22"/>
        </w:rPr>
      </w:pPr>
      <w:r w:rsidRPr="003B1D93">
        <w:rPr>
          <w:rFonts w:ascii="Calibri" w:hAnsi="Calibri" w:cs="Calibri"/>
          <w:sz w:val="22"/>
          <w:szCs w:val="22"/>
        </w:rPr>
        <w:lastRenderedPageBreak/>
        <w:t>Státními zkouškami se ověřují profilující znalosti nebo dovednosti ze základních tematických okruhů povinných předmětů</w:t>
      </w:r>
      <w:r w:rsidR="004213F2">
        <w:rPr>
          <w:rFonts w:ascii="Calibri" w:hAnsi="Calibri" w:cs="Calibri"/>
          <w:sz w:val="22"/>
          <w:szCs w:val="22"/>
        </w:rPr>
        <w:t xml:space="preserve">, </w:t>
      </w:r>
      <w:r w:rsidRPr="003B1D93">
        <w:rPr>
          <w:rFonts w:ascii="Calibri" w:hAnsi="Calibri" w:cs="Calibri"/>
          <w:color w:val="000000"/>
          <w:sz w:val="22"/>
          <w:szCs w:val="22"/>
        </w:rPr>
        <w:t>které utváří profil absolventa</w:t>
      </w:r>
      <w:r w:rsidR="00F304E9">
        <w:rPr>
          <w:rFonts w:ascii="Calibri" w:hAnsi="Calibri" w:cs="Calibri"/>
          <w:color w:val="000000"/>
          <w:sz w:val="22"/>
          <w:szCs w:val="22"/>
        </w:rPr>
        <w:t>. S</w:t>
      </w:r>
      <w:r w:rsidRPr="003B1D93">
        <w:rPr>
          <w:rFonts w:ascii="Calibri" w:hAnsi="Calibri" w:cs="Calibri"/>
          <w:color w:val="000000"/>
          <w:sz w:val="22"/>
          <w:szCs w:val="22"/>
        </w:rPr>
        <w:t xml:space="preserve">tejně tak navržená témata bakalářských prací jsou definována tak, aby profilu absolventa odpovídala. </w:t>
      </w:r>
    </w:p>
    <w:p w14:paraId="1FB6C683" w14:textId="77777777" w:rsidR="00390FF3" w:rsidRPr="000C4504" w:rsidRDefault="00390FF3" w:rsidP="00A60607">
      <w:pPr>
        <w:ind w:left="425"/>
        <w:jc w:val="both"/>
        <w:rPr>
          <w:ins w:id="704" w:author="Hana Ponížilová" w:date="2023-03-23T16:00:00Z"/>
          <w:rFonts w:ascii="Calibri" w:hAnsi="Calibri" w:cs="Calibri"/>
          <w:sz w:val="22"/>
          <w:szCs w:val="22"/>
        </w:rPr>
      </w:pPr>
      <w:ins w:id="705" w:author="Hana Ponížilová" w:date="2023-03-23T16:00:00Z">
        <w:r w:rsidRPr="000C4504">
          <w:rPr>
            <w:rFonts w:ascii="Calibri" w:hAnsi="Calibri" w:cs="Calibri"/>
            <w:sz w:val="22"/>
            <w:szCs w:val="22"/>
          </w:rPr>
          <w:t>SZZ se skládá ze dvou částí:</w:t>
        </w:r>
      </w:ins>
    </w:p>
    <w:p w14:paraId="41EA3FB2" w14:textId="77777777" w:rsidR="00390FF3" w:rsidRPr="00390FF3" w:rsidRDefault="00390FF3" w:rsidP="00A60607">
      <w:pPr>
        <w:ind w:left="425"/>
        <w:jc w:val="both"/>
        <w:rPr>
          <w:ins w:id="706" w:author="Hana Ponížilová" w:date="2023-03-23T16:00:00Z"/>
          <w:rFonts w:ascii="Calibri" w:hAnsi="Calibri" w:cs="Calibri"/>
          <w:sz w:val="22"/>
          <w:szCs w:val="22"/>
        </w:rPr>
      </w:pPr>
      <w:ins w:id="707" w:author="Hana Ponížilová" w:date="2023-03-23T16:00:00Z">
        <w:r w:rsidRPr="00390FF3">
          <w:rPr>
            <w:rFonts w:ascii="Calibri" w:hAnsi="Calibri" w:cs="Calibri"/>
            <w:sz w:val="22"/>
            <w:szCs w:val="22"/>
          </w:rPr>
          <w:t>1. část: zkouška z odborné problematiky související se studovaným programem</w:t>
        </w:r>
      </w:ins>
    </w:p>
    <w:p w14:paraId="529A5AAB" w14:textId="77777777" w:rsidR="00390FF3" w:rsidRPr="00390FF3" w:rsidRDefault="00390FF3" w:rsidP="00A60607">
      <w:pPr>
        <w:spacing w:after="120"/>
        <w:ind w:left="425"/>
        <w:jc w:val="both"/>
        <w:rPr>
          <w:ins w:id="708" w:author="Hana Ponížilová" w:date="2023-03-23T16:00:00Z"/>
          <w:rFonts w:ascii="Calibri" w:hAnsi="Calibri" w:cs="Calibri"/>
          <w:sz w:val="22"/>
          <w:szCs w:val="22"/>
        </w:rPr>
      </w:pPr>
      <w:ins w:id="709" w:author="Hana Ponížilová" w:date="2023-03-23T16:00:00Z">
        <w:r w:rsidRPr="00390FF3">
          <w:rPr>
            <w:rFonts w:ascii="Calibri" w:hAnsi="Calibri" w:cs="Calibri"/>
            <w:sz w:val="22"/>
            <w:szCs w:val="22"/>
          </w:rPr>
          <w:t xml:space="preserve">2. část: obhajoba bakalářské práce </w:t>
        </w:r>
      </w:ins>
    </w:p>
    <w:p w14:paraId="06952525" w14:textId="77777777" w:rsidR="00390FF3" w:rsidRPr="00390FF3" w:rsidRDefault="00390FF3" w:rsidP="00A60607">
      <w:pPr>
        <w:ind w:left="425"/>
        <w:jc w:val="both"/>
        <w:rPr>
          <w:ins w:id="710" w:author="Hana Ponížilová" w:date="2023-03-23T16:00:00Z"/>
          <w:rFonts w:ascii="Calibri" w:hAnsi="Calibri" w:cs="Calibri"/>
          <w:sz w:val="22"/>
          <w:szCs w:val="22"/>
        </w:rPr>
      </w:pPr>
      <w:ins w:id="711" w:author="Hana Ponížilová" w:date="2023-03-23T16:00:00Z">
        <w:r w:rsidRPr="00390FF3">
          <w:rPr>
            <w:rFonts w:ascii="Calibri" w:hAnsi="Calibri" w:cs="Calibri"/>
            <w:sz w:val="22"/>
            <w:szCs w:val="22"/>
          </w:rPr>
          <w:t>Zkouška z odborné problematiky se skládá z odborné rozpravy ze dvou základních tematických okruhů:</w:t>
        </w:r>
      </w:ins>
    </w:p>
    <w:p w14:paraId="22BEB9CF" w14:textId="77777777" w:rsidR="00390FF3" w:rsidRPr="00390FF3" w:rsidRDefault="00390FF3" w:rsidP="00A60607">
      <w:pPr>
        <w:ind w:left="425" w:firstLine="283"/>
        <w:jc w:val="both"/>
        <w:rPr>
          <w:ins w:id="712" w:author="Hana Ponížilová" w:date="2023-03-23T16:00:00Z"/>
          <w:rFonts w:ascii="Calibri" w:hAnsi="Calibri" w:cs="Calibri"/>
          <w:sz w:val="22"/>
          <w:szCs w:val="22"/>
        </w:rPr>
      </w:pPr>
      <w:ins w:id="713" w:author="Hana Ponížilová" w:date="2023-03-23T16:00:00Z">
        <w:r w:rsidRPr="00390FF3">
          <w:rPr>
            <w:rFonts w:ascii="Calibri" w:hAnsi="Calibri" w:cs="Calibri"/>
            <w:sz w:val="22"/>
            <w:szCs w:val="22"/>
          </w:rPr>
          <w:t>- Vizuální kultura (rozsah je dán ZT předměty – Vizuální studia pro digitální věk, Digitální kultura)</w:t>
        </w:r>
      </w:ins>
    </w:p>
    <w:p w14:paraId="09EB0AFA" w14:textId="77777777" w:rsidR="00390FF3" w:rsidRPr="00390FF3" w:rsidRDefault="00390FF3" w:rsidP="00A60607">
      <w:pPr>
        <w:spacing w:after="120"/>
        <w:ind w:left="425"/>
        <w:jc w:val="both"/>
        <w:rPr>
          <w:ins w:id="714" w:author="Hana Ponížilová" w:date="2023-03-23T16:00:00Z"/>
          <w:rFonts w:ascii="Calibri" w:hAnsi="Calibri" w:cs="Calibri"/>
          <w:sz w:val="22"/>
          <w:szCs w:val="22"/>
        </w:rPr>
      </w:pPr>
      <w:ins w:id="715" w:author="Hana Ponížilová" w:date="2023-03-23T16:00:00Z">
        <w:r w:rsidRPr="00390FF3">
          <w:rPr>
            <w:rFonts w:ascii="Calibri" w:hAnsi="Calibri" w:cs="Calibri"/>
            <w:sz w:val="22"/>
            <w:szCs w:val="22"/>
          </w:rPr>
          <w:t xml:space="preserve">     - Teorie a technologie oboru (rozsah je dán předměty PZ – Oborové teorie a technologie, Green   design and </w:t>
        </w:r>
        <w:proofErr w:type="spellStart"/>
        <w:r w:rsidRPr="00390FF3">
          <w:rPr>
            <w:rFonts w:ascii="Calibri" w:hAnsi="Calibri" w:cs="Calibri"/>
            <w:sz w:val="22"/>
            <w:szCs w:val="22"/>
          </w:rPr>
          <w:t>suistanable</w:t>
        </w:r>
        <w:proofErr w:type="spellEnd"/>
        <w:r w:rsidRPr="00390FF3">
          <w:rPr>
            <w:rFonts w:ascii="Calibri" w:hAnsi="Calibri" w:cs="Calibri"/>
            <w:sz w:val="22"/>
            <w:szCs w:val="22"/>
          </w:rPr>
          <w:t xml:space="preserve"> </w:t>
        </w:r>
        <w:proofErr w:type="spellStart"/>
        <w:r w:rsidRPr="00390FF3">
          <w:rPr>
            <w:rFonts w:ascii="Calibri" w:hAnsi="Calibri" w:cs="Calibri"/>
            <w:sz w:val="22"/>
            <w:szCs w:val="22"/>
          </w:rPr>
          <w:t>materials</w:t>
        </w:r>
        <w:proofErr w:type="spellEnd"/>
        <w:r w:rsidRPr="00390FF3">
          <w:rPr>
            <w:rFonts w:ascii="Calibri" w:hAnsi="Calibri" w:cs="Calibri"/>
            <w:sz w:val="22"/>
            <w:szCs w:val="22"/>
          </w:rPr>
          <w:t xml:space="preserve">, </w:t>
        </w:r>
        <w:proofErr w:type="spellStart"/>
        <w:r w:rsidRPr="00390FF3">
          <w:rPr>
            <w:rFonts w:ascii="Calibri" w:hAnsi="Calibri" w:cs="Calibri"/>
            <w:sz w:val="22"/>
            <w:szCs w:val="22"/>
          </w:rPr>
          <w:t>Cultural</w:t>
        </w:r>
        <w:proofErr w:type="spellEnd"/>
        <w:r w:rsidRPr="00390FF3">
          <w:rPr>
            <w:rFonts w:ascii="Calibri" w:hAnsi="Calibri" w:cs="Calibri"/>
            <w:sz w:val="22"/>
            <w:szCs w:val="22"/>
          </w:rPr>
          <w:t xml:space="preserve"> management)</w:t>
        </w:r>
      </w:ins>
    </w:p>
    <w:p w14:paraId="1910C4F5" w14:textId="77777777" w:rsidR="00390FF3" w:rsidRPr="00390FF3" w:rsidRDefault="00390FF3" w:rsidP="00A60607">
      <w:pPr>
        <w:ind w:left="425"/>
        <w:jc w:val="both"/>
        <w:rPr>
          <w:ins w:id="716" w:author="Hana Ponížilová" w:date="2023-03-23T16:00:00Z"/>
          <w:rFonts w:ascii="Calibri" w:hAnsi="Calibri" w:cs="Calibri"/>
          <w:sz w:val="22"/>
          <w:szCs w:val="22"/>
        </w:rPr>
      </w:pPr>
      <w:ins w:id="717" w:author="Hana Ponížilová" w:date="2023-03-23T16:00:00Z">
        <w:r w:rsidRPr="00390FF3">
          <w:rPr>
            <w:rFonts w:ascii="Calibri" w:hAnsi="Calibri" w:cs="Calibri"/>
            <w:sz w:val="22"/>
            <w:szCs w:val="22"/>
          </w:rPr>
          <w:t xml:space="preserve">Obhajoba bakalářské práce, která se skládá z: </w:t>
        </w:r>
      </w:ins>
    </w:p>
    <w:p w14:paraId="33609DF5" w14:textId="77777777" w:rsidR="00390FF3" w:rsidRPr="00390FF3" w:rsidRDefault="00390FF3" w:rsidP="00A60607">
      <w:pPr>
        <w:ind w:left="425"/>
        <w:jc w:val="both"/>
        <w:rPr>
          <w:ins w:id="718" w:author="Hana Ponížilová" w:date="2023-03-23T16:00:00Z"/>
          <w:rFonts w:ascii="Calibri" w:hAnsi="Calibri" w:cs="Calibri"/>
          <w:sz w:val="22"/>
          <w:szCs w:val="22"/>
        </w:rPr>
      </w:pPr>
      <w:ins w:id="719" w:author="Hana Ponížilová" w:date="2023-03-23T16:00:00Z">
        <w:r w:rsidRPr="00390FF3">
          <w:rPr>
            <w:rFonts w:ascii="Calibri" w:hAnsi="Calibri" w:cs="Calibri"/>
            <w:sz w:val="22"/>
            <w:szCs w:val="22"/>
          </w:rPr>
          <w:t xml:space="preserve">     - teoretické části práce vycházející z problematiky oboru </w:t>
        </w:r>
      </w:ins>
    </w:p>
    <w:p w14:paraId="25483587" w14:textId="1C988743" w:rsidR="00390FF3" w:rsidRPr="003B1D93" w:rsidRDefault="00390FF3" w:rsidP="00A60607">
      <w:pPr>
        <w:spacing w:after="120"/>
        <w:ind w:left="425"/>
        <w:jc w:val="both"/>
        <w:rPr>
          <w:rFonts w:ascii="Calibri" w:hAnsi="Calibri" w:cs="Calibri"/>
          <w:sz w:val="22"/>
          <w:szCs w:val="22"/>
        </w:rPr>
      </w:pPr>
      <w:ins w:id="720" w:author="Hana Ponížilová" w:date="2023-03-23T16:00:00Z">
        <w:r w:rsidRPr="00390FF3">
          <w:rPr>
            <w:rFonts w:ascii="Calibri" w:hAnsi="Calibri" w:cs="Calibri"/>
            <w:sz w:val="22"/>
            <w:szCs w:val="22"/>
          </w:rPr>
          <w:t xml:space="preserve">     - praktické části práce, kde student prokazuje schopnost obhájit své vlastní přístupy a postupy, originalitu a kreativitu na základě znalostí a dovedností získaných v předmětu Ateliér.</w:t>
        </w:r>
      </w:ins>
    </w:p>
    <w:p w14:paraId="626EDA17" w14:textId="3A31B125" w:rsidR="006F35BC" w:rsidRPr="003B1D93" w:rsidRDefault="006F35BC" w:rsidP="000177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426"/>
        <w:jc w:val="both"/>
        <w:rPr>
          <w:rFonts w:ascii="Calibri" w:hAnsi="Calibri" w:cs="Calibri"/>
          <w:sz w:val="22"/>
          <w:szCs w:val="22"/>
        </w:rPr>
      </w:pPr>
      <w:r w:rsidRPr="00F61ABC">
        <w:rPr>
          <w:rFonts w:ascii="Calibri" w:hAnsi="Calibri" w:cs="Calibri"/>
          <w:sz w:val="22"/>
          <w:szCs w:val="22"/>
        </w:rPr>
        <w:t xml:space="preserve">Navržená témata teoretických </w:t>
      </w:r>
      <w:r w:rsidR="003B5A42" w:rsidRPr="00F61ABC">
        <w:rPr>
          <w:rFonts w:ascii="Calibri" w:hAnsi="Calibri" w:cs="Calibri"/>
          <w:sz w:val="22"/>
          <w:szCs w:val="22"/>
        </w:rPr>
        <w:t>částí</w:t>
      </w:r>
      <w:r w:rsidRPr="00F61ABC">
        <w:rPr>
          <w:rFonts w:ascii="Calibri" w:hAnsi="Calibri" w:cs="Calibri"/>
          <w:sz w:val="22"/>
          <w:szCs w:val="22"/>
        </w:rPr>
        <w:t xml:space="preserve"> </w:t>
      </w:r>
      <w:r w:rsidR="00F61ABC" w:rsidRPr="00F61ABC">
        <w:rPr>
          <w:rFonts w:ascii="Calibri" w:hAnsi="Calibri" w:cs="Calibri"/>
          <w:sz w:val="22"/>
          <w:szCs w:val="22"/>
        </w:rPr>
        <w:t xml:space="preserve">bakalářských </w:t>
      </w:r>
      <w:r w:rsidRPr="00F61ABC">
        <w:rPr>
          <w:rFonts w:ascii="Calibri" w:hAnsi="Calibri" w:cs="Calibri"/>
          <w:sz w:val="22"/>
          <w:szCs w:val="22"/>
        </w:rPr>
        <w:t xml:space="preserve">prací jsou zaměřena na problematiku kulturně-kreativních odvětví a digitální </w:t>
      </w:r>
      <w:r w:rsidR="00EF6E4A" w:rsidRPr="00F61ABC">
        <w:rPr>
          <w:rFonts w:ascii="Calibri" w:hAnsi="Calibri" w:cs="Calibri"/>
          <w:sz w:val="22"/>
          <w:szCs w:val="22"/>
        </w:rPr>
        <w:t>kultury – viz</w:t>
      </w:r>
      <w:r w:rsidRPr="00F61ABC">
        <w:rPr>
          <w:rFonts w:ascii="Calibri" w:hAnsi="Calibri" w:cs="Calibri"/>
          <w:sz w:val="22"/>
          <w:szCs w:val="22"/>
        </w:rPr>
        <w:t xml:space="preserve"> </w:t>
      </w:r>
      <w:r w:rsidR="00C90FC3" w:rsidRPr="00F61ABC">
        <w:rPr>
          <w:rFonts w:ascii="Calibri" w:hAnsi="Calibri" w:cs="Calibri"/>
          <w:sz w:val="22"/>
          <w:szCs w:val="22"/>
        </w:rPr>
        <w:t>žádost o akreditaci studijního programu</w:t>
      </w:r>
      <w:r w:rsidRPr="00F61ABC">
        <w:rPr>
          <w:rFonts w:ascii="Calibri" w:hAnsi="Calibri" w:cs="Calibri"/>
          <w:sz w:val="22"/>
          <w:szCs w:val="22"/>
        </w:rPr>
        <w:t xml:space="preserve"> část </w:t>
      </w:r>
      <w:r w:rsidR="00F134F4" w:rsidRPr="00F61ABC">
        <w:rPr>
          <w:rFonts w:ascii="Calibri" w:hAnsi="Calibri" w:cs="Calibri"/>
          <w:sz w:val="22"/>
          <w:szCs w:val="22"/>
        </w:rPr>
        <w:t>B-</w:t>
      </w:r>
      <w:proofErr w:type="spellStart"/>
      <w:r w:rsidR="00F134F4" w:rsidRPr="00F61ABC">
        <w:rPr>
          <w:rFonts w:ascii="Calibri" w:hAnsi="Calibri" w:cs="Calibri"/>
          <w:sz w:val="22"/>
          <w:szCs w:val="22"/>
        </w:rPr>
        <w:t>IIa</w:t>
      </w:r>
      <w:proofErr w:type="spellEnd"/>
      <w:r w:rsidR="00F134F4" w:rsidRPr="00F61ABC">
        <w:rPr>
          <w:rFonts w:ascii="Calibri" w:hAnsi="Calibri" w:cs="Calibri"/>
          <w:sz w:val="22"/>
          <w:szCs w:val="22"/>
        </w:rPr>
        <w:t xml:space="preserve"> – Studijní plány a </w:t>
      </w:r>
      <w:r w:rsidR="00C90FC3" w:rsidRPr="00F61ABC">
        <w:rPr>
          <w:rFonts w:ascii="Calibri" w:hAnsi="Calibri" w:cs="Calibri"/>
          <w:sz w:val="22"/>
          <w:szCs w:val="22"/>
        </w:rPr>
        <w:t>n</w:t>
      </w:r>
      <w:r w:rsidRPr="00F61ABC">
        <w:rPr>
          <w:rFonts w:ascii="Calibri" w:hAnsi="Calibri" w:cs="Calibri"/>
          <w:sz w:val="22"/>
          <w:szCs w:val="22"/>
        </w:rPr>
        <w:t xml:space="preserve">ávrh témat. Vedle teoretické </w:t>
      </w:r>
      <w:r w:rsidR="00F61ABC" w:rsidRPr="00F61ABC">
        <w:rPr>
          <w:rFonts w:ascii="Calibri" w:hAnsi="Calibri" w:cs="Calibri"/>
          <w:sz w:val="22"/>
          <w:szCs w:val="22"/>
        </w:rPr>
        <w:t>části</w:t>
      </w:r>
      <w:r w:rsidRPr="00F61ABC">
        <w:rPr>
          <w:rFonts w:ascii="Calibri" w:hAnsi="Calibri" w:cs="Calibri"/>
          <w:sz w:val="22"/>
          <w:szCs w:val="22"/>
        </w:rPr>
        <w:t xml:space="preserve"> práce</w:t>
      </w:r>
      <w:r w:rsidR="00F61ABC" w:rsidRPr="00F61ABC">
        <w:rPr>
          <w:rFonts w:ascii="Calibri" w:hAnsi="Calibri" w:cs="Calibri"/>
          <w:sz w:val="22"/>
          <w:szCs w:val="22"/>
        </w:rPr>
        <w:t xml:space="preserve"> </w:t>
      </w:r>
      <w:r w:rsidRPr="00F61ABC">
        <w:rPr>
          <w:rFonts w:ascii="Calibri" w:hAnsi="Calibri" w:cs="Calibri"/>
          <w:sz w:val="22"/>
          <w:szCs w:val="22"/>
        </w:rPr>
        <w:t>je student povinen odevzdat i praktickou část práce spojenou s organizací eventu z oblasti KKO.</w:t>
      </w:r>
    </w:p>
    <w:bookmarkEnd w:id="671"/>
    <w:p w14:paraId="232BBFDA" w14:textId="77777777" w:rsidR="006F35BC" w:rsidRDefault="006F35BC" w:rsidP="004D764F">
      <w:pPr>
        <w:pStyle w:val="Nadpis3"/>
        <w:numPr>
          <w:ilvl w:val="0"/>
          <w:numId w:val="0"/>
        </w:numPr>
      </w:pPr>
    </w:p>
    <w:p w14:paraId="2FC39848" w14:textId="30DEAE90" w:rsidR="00D210EC" w:rsidRDefault="00D210EC">
      <w:pPr>
        <w:rPr>
          <w:rFonts w:ascii="Calibri Light" w:hAnsi="Calibri Light"/>
          <w:color w:val="5B9BD5"/>
          <w:sz w:val="26"/>
          <w:szCs w:val="26"/>
          <w:lang w:eastAsia="en-US"/>
        </w:rPr>
      </w:pPr>
    </w:p>
    <w:p w14:paraId="606BDD8B" w14:textId="11637671" w:rsidR="006F35BC" w:rsidRDefault="006F35BC" w:rsidP="006F35BC">
      <w:pPr>
        <w:pStyle w:val="Nadpis2"/>
      </w:pPr>
      <w:r w:rsidRPr="00035992">
        <w:t xml:space="preserve">Vzdělávací </w:t>
      </w:r>
      <w:r>
        <w:t xml:space="preserve">a tvůrčí </w:t>
      </w:r>
      <w:r w:rsidRPr="00035992">
        <w:t>činnost</w:t>
      </w:r>
      <w:r>
        <w:t xml:space="preserve"> ve studijním programu</w:t>
      </w:r>
    </w:p>
    <w:p w14:paraId="251F050D" w14:textId="77777777" w:rsidR="006F35BC" w:rsidRDefault="006F35BC" w:rsidP="006F35BC">
      <w:pPr>
        <w:pStyle w:val="Nadpis3"/>
      </w:pPr>
      <w:r w:rsidRPr="00035992">
        <w:t>Metody výuky a hodnocení výsledků studia</w:t>
      </w:r>
    </w:p>
    <w:p w14:paraId="32117840" w14:textId="77777777" w:rsidR="006F35BC" w:rsidRPr="00CB1BBD" w:rsidRDefault="006F35BC" w:rsidP="006F35BC">
      <w:pPr>
        <w:spacing w:before="120" w:after="120"/>
        <w:ind w:left="2829" w:firstLine="709"/>
        <w:rPr>
          <w:rFonts w:asciiTheme="minorHAnsi" w:hAnsiTheme="minorHAnsi" w:cstheme="minorHAnsi"/>
          <w:sz w:val="22"/>
          <w:szCs w:val="22"/>
        </w:rPr>
      </w:pPr>
      <w:r w:rsidRPr="00CB1BBD">
        <w:rPr>
          <w:rFonts w:asciiTheme="minorHAnsi" w:hAnsiTheme="minorHAnsi" w:cstheme="minorHAnsi"/>
          <w:sz w:val="22"/>
          <w:szCs w:val="22"/>
        </w:rPr>
        <w:t>Standardy 3.1-3.4</w:t>
      </w:r>
    </w:p>
    <w:p w14:paraId="633EEF63" w14:textId="2E257999" w:rsidR="006F35BC" w:rsidRPr="00385AE2"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FMK v rámci organizace studia a výuky uplatňuje kritéria stanovená </w:t>
      </w:r>
      <w:r w:rsidRPr="00154BD8">
        <w:rPr>
          <w:rFonts w:asciiTheme="minorHAnsi" w:hAnsiTheme="minorHAnsi" w:cstheme="minorHAnsi"/>
          <w:i/>
          <w:iCs/>
          <w:color w:val="000000"/>
          <w:sz w:val="22"/>
          <w:szCs w:val="22"/>
        </w:rPr>
        <w:t>Studijním a zkušebním řádem UTB</w:t>
      </w:r>
      <w:r w:rsidRPr="00385AE2">
        <w:rPr>
          <w:rStyle w:val="Znakapoznpodarou"/>
          <w:rFonts w:asciiTheme="minorHAnsi" w:hAnsiTheme="minorHAnsi" w:cstheme="minorHAnsi"/>
          <w:color w:val="000000"/>
          <w:sz w:val="22"/>
          <w:szCs w:val="22"/>
        </w:rPr>
        <w:footnoteReference w:id="51"/>
      </w:r>
      <w:r w:rsidRPr="00385AE2">
        <w:rPr>
          <w:rFonts w:asciiTheme="minorHAnsi" w:hAnsiTheme="minorHAnsi" w:cstheme="minorHAnsi"/>
          <w:color w:val="000000"/>
          <w:sz w:val="22"/>
          <w:szCs w:val="22"/>
        </w:rPr>
        <w:t xml:space="preserve"> </w:t>
      </w:r>
      <w:r w:rsidR="004F3C68">
        <w:rPr>
          <w:rFonts w:asciiTheme="minorHAnsi" w:hAnsiTheme="minorHAnsi" w:cstheme="minorHAnsi"/>
          <w:color w:val="000000"/>
          <w:sz w:val="22"/>
          <w:szCs w:val="22"/>
        </w:rPr>
        <w:br/>
      </w:r>
      <w:r w:rsidRPr="00385AE2">
        <w:rPr>
          <w:rFonts w:asciiTheme="minorHAnsi" w:hAnsiTheme="minorHAnsi" w:cstheme="minorHAnsi"/>
          <w:color w:val="000000"/>
          <w:sz w:val="22"/>
          <w:szCs w:val="22"/>
        </w:rPr>
        <w:t xml:space="preserve">a </w:t>
      </w:r>
      <w:r w:rsidRPr="003D0C4A">
        <w:rPr>
          <w:rFonts w:asciiTheme="minorHAnsi" w:hAnsiTheme="minorHAnsi" w:cstheme="minorHAnsi"/>
          <w:i/>
          <w:iCs/>
          <w:color w:val="000000"/>
          <w:sz w:val="22"/>
          <w:szCs w:val="22"/>
        </w:rPr>
        <w:t>Pravidly průběhu studia ve studijních programech uskutečňovaných na FMK</w:t>
      </w:r>
      <w:r w:rsidRPr="00385AE2">
        <w:rPr>
          <w:rStyle w:val="Znakapoznpodarou"/>
          <w:rFonts w:asciiTheme="minorHAnsi" w:hAnsiTheme="minorHAnsi" w:cstheme="minorHAnsi"/>
          <w:color w:val="000000"/>
          <w:sz w:val="22"/>
          <w:szCs w:val="22"/>
        </w:rPr>
        <w:footnoteReference w:id="52"/>
      </w:r>
      <w:r w:rsidRPr="00385AE2">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klasifikovaných zápočtů a zkoušek. Podmínky úspěšného ukončení studia jsou zveřejněny </w:t>
      </w:r>
      <w:r w:rsidR="00A9532B">
        <w:rPr>
          <w:rFonts w:asciiTheme="minorHAnsi" w:hAnsiTheme="minorHAnsi" w:cstheme="minorHAnsi"/>
          <w:color w:val="000000"/>
          <w:sz w:val="22"/>
          <w:szCs w:val="22"/>
        </w:rPr>
        <w:t xml:space="preserve">v </w:t>
      </w:r>
      <w:r w:rsidR="00A9532B" w:rsidRPr="003D0C4A">
        <w:rPr>
          <w:rFonts w:asciiTheme="minorHAnsi" w:hAnsiTheme="minorHAnsi" w:cstheme="minorHAnsi"/>
          <w:i/>
          <w:iCs/>
          <w:color w:val="000000"/>
          <w:sz w:val="22"/>
          <w:szCs w:val="22"/>
        </w:rPr>
        <w:t>Pravidl</w:t>
      </w:r>
      <w:r w:rsidR="00A9532B">
        <w:rPr>
          <w:rFonts w:asciiTheme="minorHAnsi" w:hAnsiTheme="minorHAnsi" w:cstheme="minorHAnsi"/>
          <w:i/>
          <w:iCs/>
          <w:color w:val="000000"/>
          <w:sz w:val="22"/>
          <w:szCs w:val="22"/>
        </w:rPr>
        <w:t>ech</w:t>
      </w:r>
      <w:r w:rsidR="00A9532B" w:rsidRPr="003D0C4A">
        <w:rPr>
          <w:rFonts w:asciiTheme="minorHAnsi" w:hAnsiTheme="minorHAnsi" w:cstheme="minorHAnsi"/>
          <w:i/>
          <w:iCs/>
          <w:color w:val="000000"/>
          <w:sz w:val="22"/>
          <w:szCs w:val="22"/>
        </w:rPr>
        <w:t xml:space="preserve"> průběhu studia ve studijních programech uskutečňovaných na FMK</w:t>
      </w:r>
      <w:r w:rsidR="00A9532B" w:rsidRPr="00385AE2">
        <w:rPr>
          <w:rFonts w:asciiTheme="minorHAnsi" w:hAnsiTheme="minorHAnsi" w:cstheme="minorHAnsi"/>
          <w:color w:val="000000"/>
          <w:sz w:val="22"/>
          <w:szCs w:val="22"/>
        </w:rPr>
        <w:t xml:space="preserve"> </w:t>
      </w:r>
      <w:r w:rsidR="00A9532B">
        <w:rPr>
          <w:rFonts w:asciiTheme="minorHAnsi" w:hAnsiTheme="minorHAnsi" w:cstheme="minorHAnsi"/>
          <w:color w:val="000000"/>
          <w:sz w:val="22"/>
          <w:szCs w:val="22"/>
        </w:rPr>
        <w:t>a</w:t>
      </w:r>
      <w:r w:rsidRPr="00385AE2">
        <w:rPr>
          <w:rFonts w:asciiTheme="minorHAnsi" w:hAnsiTheme="minorHAnsi" w:cstheme="minorHAnsi"/>
          <w:color w:val="000000"/>
          <w:sz w:val="22"/>
          <w:szCs w:val="22"/>
        </w:rPr>
        <w:t xml:space="preserve"> v rozhodnutí děkana FMK</w:t>
      </w:r>
      <w:r w:rsidRPr="00385AE2">
        <w:rPr>
          <w:rStyle w:val="Znakapoznpodarou"/>
          <w:rFonts w:asciiTheme="minorHAnsi" w:hAnsiTheme="minorHAnsi" w:cstheme="minorHAnsi"/>
          <w:color w:val="000000"/>
          <w:sz w:val="22"/>
          <w:szCs w:val="22"/>
        </w:rPr>
        <w:footnoteReference w:id="53"/>
      </w:r>
      <w:r w:rsidRPr="00385AE2">
        <w:rPr>
          <w:rFonts w:asciiTheme="minorHAnsi" w:hAnsiTheme="minorHAnsi" w:cstheme="minorHAnsi"/>
          <w:color w:val="000000"/>
          <w:sz w:val="22"/>
          <w:szCs w:val="22"/>
        </w:rPr>
        <w:t xml:space="preserve">. </w:t>
      </w:r>
    </w:p>
    <w:p w14:paraId="00729564" w14:textId="3813A044" w:rsidR="006F35BC" w:rsidRDefault="006F35BC" w:rsidP="006F35BC">
      <w:pPr>
        <w:widowControl w:val="0"/>
        <w:autoSpaceDE w:val="0"/>
        <w:autoSpaceDN w:val="0"/>
        <w:adjustRightInd w:val="0"/>
        <w:snapToGrid w:val="0"/>
        <w:spacing w:after="120"/>
        <w:ind w:left="425"/>
        <w:jc w:val="both"/>
        <w:rPr>
          <w:ins w:id="721" w:author="Hana Ponížilová" w:date="2023-03-23T11:52:00Z"/>
          <w:rFonts w:asciiTheme="minorHAnsi" w:hAnsiTheme="minorHAnsi" w:cstheme="minorHAnsi"/>
          <w:color w:val="000000"/>
          <w:sz w:val="22"/>
          <w:szCs w:val="22"/>
        </w:rPr>
      </w:pPr>
      <w:r w:rsidRPr="00385AE2">
        <w:rPr>
          <w:rFonts w:asciiTheme="minorHAnsi" w:hAnsiTheme="minorHAnsi" w:cstheme="minorHAnsi"/>
          <w:color w:val="000000"/>
          <w:sz w:val="22"/>
          <w:szCs w:val="22"/>
        </w:rPr>
        <w:t>U všech předmětů BSP KODK jsou vypracovány karty předmětů, které definují rozsah studijního předmětu, stručnou anotaci</w:t>
      </w:r>
      <w:r w:rsidR="00803099">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studijní literaturu a </w:t>
      </w:r>
      <w:r w:rsidR="00EF6E4A" w:rsidRPr="00385AE2">
        <w:rPr>
          <w:rFonts w:asciiTheme="minorHAnsi" w:hAnsiTheme="minorHAnsi" w:cstheme="minorHAnsi"/>
          <w:color w:val="000000"/>
          <w:sz w:val="22"/>
          <w:szCs w:val="22"/>
        </w:rPr>
        <w:t>pomůcky, vedle</w:t>
      </w:r>
      <w:r w:rsidRPr="00385AE2">
        <w:rPr>
          <w:rFonts w:asciiTheme="minorHAnsi" w:hAnsiTheme="minorHAnsi" w:cstheme="minorHAnsi"/>
          <w:color w:val="000000"/>
          <w:sz w:val="22"/>
          <w:szCs w:val="22"/>
        </w:rPr>
        <w:t xml:space="preserve"> toho bude po úspěšné akreditaci předmět evidován </w:t>
      </w:r>
      <w:r w:rsidR="006F0EDB">
        <w:rPr>
          <w:rFonts w:asciiTheme="minorHAnsi" w:hAnsiTheme="minorHAnsi" w:cstheme="minorHAnsi"/>
          <w:color w:val="000000"/>
          <w:sz w:val="22"/>
          <w:szCs w:val="22"/>
        </w:rPr>
        <w:t>v</w:t>
      </w:r>
      <w:r w:rsidR="006F0EDB" w:rsidRPr="00385AE2">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IS/STAG, kde jsou uvedeny kredity, rozsah</w:t>
      </w:r>
      <w:r w:rsidR="00EE1C0D">
        <w:rPr>
          <w:rFonts w:asciiTheme="minorHAnsi" w:hAnsiTheme="minorHAnsi" w:cstheme="minorHAnsi"/>
          <w:color w:val="000000"/>
          <w:sz w:val="22"/>
          <w:szCs w:val="22"/>
        </w:rPr>
        <w:t xml:space="preserve"> </w:t>
      </w:r>
      <w:r w:rsidR="00261FC0">
        <w:rPr>
          <w:rFonts w:asciiTheme="minorHAnsi" w:hAnsiTheme="minorHAnsi" w:cstheme="minorHAnsi"/>
          <w:color w:val="000000"/>
          <w:sz w:val="22"/>
          <w:szCs w:val="22"/>
        </w:rPr>
        <w:t>hodin</w:t>
      </w:r>
      <w:r w:rsidRPr="00385AE2">
        <w:rPr>
          <w:rFonts w:asciiTheme="minorHAnsi" w:hAnsiTheme="minorHAnsi" w:cstheme="minorHAnsi"/>
          <w:color w:val="000000"/>
          <w:sz w:val="22"/>
          <w:szCs w:val="22"/>
        </w:rPr>
        <w:t>, cíl předmětu, požadavky na studenta, obsah, literatura, časová náročnost, předpoklady, způsobilosti, vyučovací a hodnot</w:t>
      </w:r>
      <w:r w:rsidR="00020D3E">
        <w:rPr>
          <w:rFonts w:asciiTheme="minorHAnsi" w:hAnsiTheme="minorHAnsi" w:cstheme="minorHAnsi"/>
          <w:color w:val="000000"/>
          <w:sz w:val="22"/>
          <w:szCs w:val="22"/>
        </w:rPr>
        <w:t>i</w:t>
      </w:r>
      <w:r w:rsidRPr="00385AE2">
        <w:rPr>
          <w:rFonts w:asciiTheme="minorHAnsi" w:hAnsiTheme="minorHAnsi" w:cstheme="minorHAnsi"/>
          <w:color w:val="000000"/>
          <w:sz w:val="22"/>
          <w:szCs w:val="22"/>
        </w:rPr>
        <w:t xml:space="preserve">cí metody. Na základě toho je pedagog schopen funkčně aplikovat vyučovací metody podle charakteru jednotlivých předmětů a jejich zaměření a využívat různorodé typy hodnocení. Tyto informace jsou přístupné pro studenty. Poměr přímé výuky </w:t>
      </w:r>
      <w:r w:rsidR="00592F1E">
        <w:rPr>
          <w:rFonts w:asciiTheme="minorHAnsi" w:hAnsiTheme="minorHAnsi" w:cstheme="minorHAnsi"/>
          <w:color w:val="000000"/>
          <w:sz w:val="22"/>
          <w:szCs w:val="22"/>
        </w:rPr>
        <w:br/>
      </w:r>
      <w:r w:rsidRPr="00385AE2">
        <w:rPr>
          <w:rFonts w:asciiTheme="minorHAnsi" w:hAnsiTheme="minorHAnsi" w:cstheme="minorHAnsi"/>
          <w:color w:val="000000"/>
          <w:sz w:val="22"/>
          <w:szCs w:val="22"/>
        </w:rPr>
        <w:t xml:space="preserve">a samostudia v rámci studijní zátěže odpovídá profesně zaměřenému studijnímu programu, jeho profilu </w:t>
      </w:r>
      <w:r w:rsidR="00592F1E">
        <w:rPr>
          <w:rFonts w:asciiTheme="minorHAnsi" w:hAnsiTheme="minorHAnsi" w:cstheme="minorHAnsi"/>
          <w:color w:val="000000"/>
          <w:sz w:val="22"/>
          <w:szCs w:val="22"/>
        </w:rPr>
        <w:br/>
      </w:r>
      <w:r w:rsidRPr="00385AE2">
        <w:rPr>
          <w:rFonts w:asciiTheme="minorHAnsi" w:hAnsiTheme="minorHAnsi" w:cstheme="minorHAnsi"/>
          <w:color w:val="000000"/>
          <w:sz w:val="22"/>
          <w:szCs w:val="22"/>
        </w:rPr>
        <w:t>a formě studia. Studijní zátěž je efektivně rozložena v rámci struktury celého studijního plánu, student musí za semestr získat optimálně 30 kreditů, v daném ročníku nejméně 50 kreditů. Rozvržení studijního plánu odpovídá i začlenění dvanáctitýdenní praxe v letním semestru 3. ročníku. Studium se řádně ukončuje splněním povinností stanovených studijním programem a uvedených v rozhodnutí děkana FMK</w:t>
      </w:r>
      <w:r w:rsidRPr="00385AE2">
        <w:rPr>
          <w:rStyle w:val="Znakapoznpodarou"/>
          <w:rFonts w:asciiTheme="minorHAnsi" w:hAnsiTheme="minorHAnsi" w:cstheme="minorHAnsi"/>
          <w:color w:val="000000"/>
          <w:sz w:val="22"/>
          <w:szCs w:val="22"/>
        </w:rPr>
        <w:footnoteReference w:id="54"/>
      </w:r>
      <w:r w:rsidRPr="00385AE2">
        <w:rPr>
          <w:rFonts w:asciiTheme="minorHAnsi" w:hAnsiTheme="minorHAnsi" w:cstheme="minorHAnsi"/>
          <w:color w:val="000000"/>
          <w:sz w:val="22"/>
          <w:szCs w:val="22"/>
        </w:rPr>
        <w:t>.  Na konci akademického roku probíhá kontrola splnění studijních povinností. Student musí během bakalářského stupně studia získat alespoň 180 kreditů, aby byl připuštěn ke státní závěrečné zkoušce. Na konci zkouškového období podává přihlášku ke státní závěrečné zkoušce. Termín je každoročně aktualizován.</w:t>
      </w:r>
    </w:p>
    <w:p w14:paraId="28FE3A1B" w14:textId="6A3EC372" w:rsidR="00746451" w:rsidRPr="00385AE2" w:rsidRDefault="00746451" w:rsidP="00E6310E">
      <w:pPr>
        <w:spacing w:before="120" w:after="120"/>
        <w:ind w:left="426"/>
        <w:jc w:val="both"/>
        <w:rPr>
          <w:rFonts w:asciiTheme="minorHAnsi" w:hAnsiTheme="minorHAnsi" w:cstheme="minorHAnsi"/>
          <w:sz w:val="22"/>
          <w:szCs w:val="22"/>
        </w:rPr>
      </w:pPr>
      <w:ins w:id="722" w:author="Hana Ponížilová" w:date="2023-03-23T11:52:00Z">
        <w:r w:rsidRPr="004056C1">
          <w:rPr>
            <w:rFonts w:asciiTheme="minorHAnsi" w:hAnsiTheme="minorHAnsi" w:cstheme="minorHAnsi"/>
            <w:sz w:val="22"/>
            <w:szCs w:val="22"/>
          </w:rPr>
          <w:lastRenderedPageBreak/>
          <w:t xml:space="preserve">Konzultace </w:t>
        </w:r>
      </w:ins>
      <w:ins w:id="723" w:author="Hana Ponížilová" w:date="2023-03-23T16:05:00Z">
        <w:r w:rsidR="00E54DA2">
          <w:rPr>
            <w:rFonts w:asciiTheme="minorHAnsi" w:hAnsiTheme="minorHAnsi" w:cstheme="minorHAnsi"/>
            <w:sz w:val="22"/>
            <w:szCs w:val="22"/>
          </w:rPr>
          <w:t xml:space="preserve">interních i </w:t>
        </w:r>
      </w:ins>
      <w:ins w:id="724" w:author="Hana Ponížilová" w:date="2023-03-23T11:52:00Z">
        <w:r w:rsidRPr="004056C1">
          <w:rPr>
            <w:rFonts w:asciiTheme="minorHAnsi" w:hAnsiTheme="minorHAnsi" w:cstheme="minorHAnsi"/>
            <w:sz w:val="22"/>
            <w:szCs w:val="22"/>
          </w:rPr>
          <w:t xml:space="preserve">externích pedagogů se studenty </w:t>
        </w:r>
      </w:ins>
      <w:ins w:id="725" w:author="Hana Ponížilová" w:date="2023-03-23T11:53:00Z">
        <w:r w:rsidR="00AC26CC">
          <w:rPr>
            <w:rFonts w:asciiTheme="minorHAnsi" w:hAnsiTheme="minorHAnsi" w:cstheme="minorHAnsi"/>
            <w:sz w:val="22"/>
            <w:szCs w:val="22"/>
          </w:rPr>
          <w:t>probíhají následujícím způsobem</w:t>
        </w:r>
        <w:r w:rsidR="00411952">
          <w:rPr>
            <w:rFonts w:asciiTheme="minorHAnsi" w:hAnsiTheme="minorHAnsi" w:cstheme="minorHAnsi"/>
            <w:sz w:val="22"/>
            <w:szCs w:val="22"/>
          </w:rPr>
          <w:t>:</w:t>
        </w:r>
      </w:ins>
      <w:ins w:id="726" w:author="Hana Ponížilová" w:date="2023-03-23T11:52:00Z">
        <w:r w:rsidRPr="004056C1">
          <w:rPr>
            <w:rFonts w:asciiTheme="minorHAnsi" w:hAnsiTheme="minorHAnsi" w:cstheme="minorHAnsi"/>
            <w:sz w:val="22"/>
            <w:szCs w:val="22"/>
          </w:rPr>
          <w:t xml:space="preserve"> Studenti mají </w:t>
        </w:r>
      </w:ins>
      <w:r w:rsidR="008E31A5">
        <w:rPr>
          <w:rFonts w:asciiTheme="minorHAnsi" w:hAnsiTheme="minorHAnsi" w:cstheme="minorHAnsi"/>
          <w:sz w:val="22"/>
          <w:szCs w:val="22"/>
        </w:rPr>
        <w:br/>
      </w:r>
      <w:ins w:id="727" w:author="Hana Ponížilová" w:date="2023-03-23T11:52:00Z">
        <w:r w:rsidRPr="004056C1">
          <w:rPr>
            <w:rFonts w:asciiTheme="minorHAnsi" w:hAnsiTheme="minorHAnsi" w:cstheme="minorHAnsi"/>
            <w:sz w:val="22"/>
            <w:szCs w:val="22"/>
          </w:rPr>
          <w:t xml:space="preserve">k dispozici studijní opory a další materiály, které jim jsou rozesílány na školní e-maily a zároveň je mají </w:t>
        </w:r>
      </w:ins>
      <w:r w:rsidR="008E31A5">
        <w:rPr>
          <w:rFonts w:asciiTheme="minorHAnsi" w:hAnsiTheme="minorHAnsi" w:cstheme="minorHAnsi"/>
          <w:sz w:val="22"/>
          <w:szCs w:val="22"/>
        </w:rPr>
        <w:br/>
      </w:r>
      <w:ins w:id="728" w:author="Hana Ponížilová" w:date="2023-03-23T11:52:00Z">
        <w:r w:rsidRPr="004056C1">
          <w:rPr>
            <w:rFonts w:asciiTheme="minorHAnsi" w:hAnsiTheme="minorHAnsi" w:cstheme="minorHAnsi"/>
            <w:sz w:val="22"/>
            <w:szCs w:val="22"/>
          </w:rPr>
          <w:t xml:space="preserve">k dispozici na sdíleném disku </w:t>
        </w:r>
        <w:proofErr w:type="spellStart"/>
        <w:r w:rsidRPr="004056C1">
          <w:rPr>
            <w:rFonts w:asciiTheme="minorHAnsi" w:hAnsiTheme="minorHAnsi" w:cstheme="minorHAnsi"/>
            <w:sz w:val="22"/>
            <w:szCs w:val="22"/>
          </w:rPr>
          <w:t>Onedrive</w:t>
        </w:r>
        <w:proofErr w:type="spellEnd"/>
        <w:r w:rsidRPr="004056C1">
          <w:rPr>
            <w:rFonts w:asciiTheme="minorHAnsi" w:hAnsiTheme="minorHAnsi" w:cstheme="minorHAnsi"/>
            <w:sz w:val="22"/>
            <w:szCs w:val="22"/>
          </w:rPr>
          <w:t xml:space="preser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ins>
      <w:r w:rsidR="008E31A5">
        <w:rPr>
          <w:rFonts w:asciiTheme="minorHAnsi" w:hAnsiTheme="minorHAnsi" w:cstheme="minorHAnsi"/>
          <w:sz w:val="22"/>
          <w:szCs w:val="22"/>
        </w:rPr>
        <w:br/>
      </w:r>
      <w:ins w:id="729" w:author="Hana Ponížilová" w:date="2023-03-23T11:52:00Z">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xml:space="preserve">, prostřednictvím </w:t>
        </w:r>
      </w:ins>
      <w:r w:rsidR="008E31A5">
        <w:rPr>
          <w:rFonts w:asciiTheme="minorHAnsi" w:hAnsiTheme="minorHAnsi" w:cstheme="minorHAnsi"/>
          <w:sz w:val="22"/>
          <w:szCs w:val="22"/>
        </w:rPr>
        <w:br/>
      </w:r>
      <w:ins w:id="730" w:author="Hana Ponížilová" w:date="2023-03-23T11:52:00Z">
        <w:r w:rsidRPr="004056C1">
          <w:rPr>
            <w:rFonts w:asciiTheme="minorHAnsi" w:hAnsiTheme="minorHAnsi" w:cstheme="minorHAnsi"/>
            <w:sz w:val="22"/>
            <w:szCs w:val="22"/>
          </w:rPr>
          <w:t>e-mailu, MS Teams, telefonicky. Průběžně jsou hodnoceny korespondenční a další úkoly, které jsou součástí studijní opory k předmětu. V souladu s vnitřním předpisem FMK je týdenní rozsah individuálních konzultací poskytovaných jednotlivými vyučujícími min. 2 hodiny.</w:t>
        </w:r>
      </w:ins>
    </w:p>
    <w:p w14:paraId="27E49930" w14:textId="77777777" w:rsidR="00A66D79" w:rsidRPr="00650764" w:rsidRDefault="00A66D79" w:rsidP="006F35BC">
      <w:pPr>
        <w:tabs>
          <w:tab w:val="left" w:pos="2835"/>
        </w:tabs>
        <w:spacing w:before="120" w:after="120"/>
      </w:pPr>
    </w:p>
    <w:p w14:paraId="0EBA6A9B" w14:textId="77777777" w:rsidR="006F35BC" w:rsidRPr="000E1F2A" w:rsidRDefault="006F35BC" w:rsidP="006F35BC">
      <w:pPr>
        <w:pStyle w:val="Nadpis3"/>
      </w:pPr>
      <w:r w:rsidRPr="000E1F2A">
        <w:t>Tvůrčí činnost vztahující se ke studijnímu programu (dle požadavků kladených standardy pro jednotlivé typy a profily studijních programů)</w:t>
      </w:r>
    </w:p>
    <w:p w14:paraId="20986FC9" w14:textId="77777777" w:rsidR="006F35BC" w:rsidRPr="00806961" w:rsidRDefault="006F35BC" w:rsidP="006F35BC">
      <w:pPr>
        <w:spacing w:before="120" w:after="120"/>
        <w:jc w:val="center"/>
        <w:rPr>
          <w:rFonts w:asciiTheme="minorHAnsi" w:hAnsiTheme="minorHAnsi" w:cstheme="minorHAnsi"/>
          <w:sz w:val="22"/>
          <w:szCs w:val="22"/>
        </w:rPr>
      </w:pPr>
      <w:r w:rsidRPr="00806961">
        <w:rPr>
          <w:rFonts w:asciiTheme="minorHAnsi" w:hAnsiTheme="minorHAnsi" w:cstheme="minorHAnsi"/>
          <w:sz w:val="22"/>
          <w:szCs w:val="22"/>
        </w:rPr>
        <w:t>Standardy 3.5-3.7</w:t>
      </w:r>
    </w:p>
    <w:p w14:paraId="130543B2" w14:textId="4C826445" w:rsidR="006F35BC" w:rsidRPr="00DF6D45" w:rsidRDefault="006F35BC" w:rsidP="006F35BC">
      <w:pPr>
        <w:shd w:val="clear" w:color="auto" w:fill="FFFFFF"/>
        <w:ind w:left="425"/>
        <w:jc w:val="both"/>
        <w:rPr>
          <w:rFonts w:asciiTheme="minorHAnsi" w:hAnsiTheme="minorHAnsi" w:cstheme="minorHAnsi"/>
          <w:color w:val="000000"/>
          <w:sz w:val="22"/>
          <w:szCs w:val="22"/>
        </w:rPr>
      </w:pPr>
      <w:r w:rsidRPr="00E5536A">
        <w:rPr>
          <w:rFonts w:asciiTheme="minorHAnsi" w:hAnsiTheme="minorHAnsi" w:cstheme="minorHAnsi"/>
          <w:sz w:val="22"/>
          <w:szCs w:val="22"/>
        </w:rPr>
        <w:t xml:space="preserve">FMK uskutečňuje tvůrčí činnost, která odpovídá </w:t>
      </w:r>
      <w:r w:rsidR="001C0C5E" w:rsidRPr="00E5536A">
        <w:rPr>
          <w:rFonts w:asciiTheme="minorHAnsi" w:hAnsiTheme="minorHAnsi" w:cstheme="minorHAnsi"/>
          <w:sz w:val="22"/>
          <w:szCs w:val="22"/>
        </w:rPr>
        <w:t>oblast</w:t>
      </w:r>
      <w:r w:rsidR="001C0C5E">
        <w:rPr>
          <w:rFonts w:asciiTheme="minorHAnsi" w:hAnsiTheme="minorHAnsi" w:cstheme="minorHAnsi"/>
          <w:sz w:val="22"/>
          <w:szCs w:val="22"/>
        </w:rPr>
        <w:t>i</w:t>
      </w:r>
      <w:r w:rsidR="001C0C5E" w:rsidRPr="00E5536A">
        <w:rPr>
          <w:rFonts w:asciiTheme="minorHAnsi" w:hAnsiTheme="minorHAnsi" w:cstheme="minorHAnsi"/>
          <w:sz w:val="22"/>
          <w:szCs w:val="22"/>
        </w:rPr>
        <w:t xml:space="preserve"> </w:t>
      </w:r>
      <w:r w:rsidRPr="00E5536A">
        <w:rPr>
          <w:rFonts w:asciiTheme="minorHAnsi" w:hAnsiTheme="minorHAnsi" w:cstheme="minorHAnsi"/>
          <w:sz w:val="22"/>
          <w:szCs w:val="22"/>
        </w:rPr>
        <w:t xml:space="preserve">vzdělávání, v </w:t>
      </w:r>
      <w:r w:rsidR="00EF6E4A" w:rsidRPr="00E5536A">
        <w:rPr>
          <w:rFonts w:asciiTheme="minorHAnsi" w:hAnsiTheme="minorHAnsi" w:cstheme="minorHAnsi"/>
          <w:sz w:val="22"/>
          <w:szCs w:val="22"/>
        </w:rPr>
        <w:t>rámci,</w:t>
      </w:r>
      <w:r w:rsidRPr="00E5536A">
        <w:rPr>
          <w:rFonts w:asciiTheme="minorHAnsi" w:hAnsiTheme="minorHAnsi" w:cstheme="minorHAnsi"/>
          <w:sz w:val="22"/>
          <w:szCs w:val="22"/>
        </w:rPr>
        <w:t xml:space="preserve"> </w:t>
      </w:r>
      <w:r w:rsidR="00867305" w:rsidRPr="00E5536A">
        <w:rPr>
          <w:rFonts w:asciiTheme="minorHAnsi" w:hAnsiTheme="minorHAnsi" w:cstheme="minorHAnsi"/>
          <w:sz w:val="22"/>
          <w:szCs w:val="22"/>
        </w:rPr>
        <w:t>kter</w:t>
      </w:r>
      <w:r w:rsidR="00867305">
        <w:rPr>
          <w:rFonts w:asciiTheme="minorHAnsi" w:hAnsiTheme="minorHAnsi" w:cstheme="minorHAnsi"/>
          <w:sz w:val="22"/>
          <w:szCs w:val="22"/>
        </w:rPr>
        <w:t>é</w:t>
      </w:r>
      <w:r w:rsidR="00867305" w:rsidRPr="00E5536A">
        <w:rPr>
          <w:rFonts w:asciiTheme="minorHAnsi" w:hAnsiTheme="minorHAnsi" w:cstheme="minorHAnsi"/>
          <w:sz w:val="22"/>
          <w:szCs w:val="22"/>
        </w:rPr>
        <w:t xml:space="preserve"> </w:t>
      </w:r>
      <w:r w:rsidRPr="00E5536A">
        <w:rPr>
          <w:rFonts w:asciiTheme="minorHAnsi" w:hAnsiTheme="minorHAnsi" w:cstheme="minorHAnsi"/>
          <w:sz w:val="22"/>
          <w:szCs w:val="22"/>
        </w:rPr>
        <w:t>má být studijní p</w:t>
      </w:r>
      <w:r w:rsidRPr="001C0C5E">
        <w:rPr>
          <w:rFonts w:asciiTheme="minorHAnsi" w:hAnsiTheme="minorHAnsi" w:cstheme="minorHAnsi"/>
          <w:sz w:val="22"/>
          <w:szCs w:val="22"/>
        </w:rPr>
        <w:t>rogram příslušného typu uskutečňován. Tvůrčí činnost je na FMK systematicky a dlouhodobě rozvíjena. Zapojení pracovníků je zřejmé z Centrální evidence projektů a průběžně</w:t>
      </w:r>
      <w:r w:rsidR="006D13ED">
        <w:rPr>
          <w:rFonts w:asciiTheme="minorHAnsi" w:hAnsiTheme="minorHAnsi" w:cstheme="minorHAnsi"/>
          <w:sz w:val="22"/>
          <w:szCs w:val="22"/>
        </w:rPr>
        <w:t xml:space="preserve"> </w:t>
      </w:r>
      <w:r w:rsidRPr="00E5536A">
        <w:rPr>
          <w:rFonts w:asciiTheme="minorHAnsi" w:hAnsiTheme="minorHAnsi" w:cstheme="minorHAnsi"/>
          <w:sz w:val="22"/>
          <w:szCs w:val="22"/>
        </w:rPr>
        <w:t>z Výročních zpráv</w:t>
      </w:r>
      <w:r w:rsidR="006D13ED">
        <w:rPr>
          <w:rFonts w:asciiTheme="minorHAnsi" w:hAnsiTheme="minorHAnsi" w:cstheme="minorHAnsi"/>
          <w:sz w:val="22"/>
          <w:szCs w:val="22"/>
        </w:rPr>
        <w:t xml:space="preserve"> o činnosti</w:t>
      </w:r>
      <w:r w:rsidRPr="006D13ED">
        <w:rPr>
          <w:rFonts w:asciiTheme="minorHAnsi" w:hAnsiTheme="minorHAnsi" w:cstheme="minorHAnsi"/>
          <w:sz w:val="22"/>
          <w:szCs w:val="22"/>
        </w:rPr>
        <w:t xml:space="preserve"> FMK</w:t>
      </w:r>
      <w:r w:rsidRPr="00E5536A">
        <w:rPr>
          <w:rStyle w:val="Znakapoznpodarou"/>
          <w:rFonts w:asciiTheme="minorHAnsi" w:hAnsiTheme="minorHAnsi" w:cstheme="minorHAnsi"/>
          <w:sz w:val="22"/>
          <w:szCs w:val="22"/>
        </w:rPr>
        <w:footnoteReference w:id="55"/>
      </w:r>
      <w:r w:rsidRPr="00E5536A">
        <w:rPr>
          <w:rFonts w:asciiTheme="minorHAnsi" w:hAnsiTheme="minorHAnsi" w:cstheme="minorHAnsi"/>
          <w:sz w:val="22"/>
          <w:szCs w:val="22"/>
        </w:rPr>
        <w:t xml:space="preserve"> </w:t>
      </w:r>
      <w:r w:rsidR="00867305">
        <w:rPr>
          <w:rFonts w:asciiTheme="minorHAnsi" w:hAnsiTheme="minorHAnsi" w:cstheme="minorHAnsi"/>
          <w:sz w:val="22"/>
          <w:szCs w:val="22"/>
        </w:rPr>
        <w:br/>
      </w:r>
      <w:r w:rsidRPr="00E5536A">
        <w:rPr>
          <w:rFonts w:asciiTheme="minorHAnsi" w:hAnsiTheme="minorHAnsi" w:cstheme="minorHAnsi"/>
          <w:sz w:val="22"/>
          <w:szCs w:val="22"/>
        </w:rPr>
        <w:t xml:space="preserve">a Výročních zpráv </w:t>
      </w:r>
      <w:r w:rsidR="006D13ED">
        <w:rPr>
          <w:rFonts w:asciiTheme="minorHAnsi" w:hAnsiTheme="minorHAnsi" w:cstheme="minorHAnsi"/>
          <w:sz w:val="22"/>
          <w:szCs w:val="22"/>
        </w:rPr>
        <w:t xml:space="preserve">o činnosti </w:t>
      </w:r>
      <w:r w:rsidRPr="00E5536A">
        <w:rPr>
          <w:rFonts w:asciiTheme="minorHAnsi" w:hAnsiTheme="minorHAnsi" w:cstheme="minorHAnsi"/>
          <w:sz w:val="22"/>
          <w:szCs w:val="22"/>
        </w:rPr>
        <w:t xml:space="preserve">UTB </w:t>
      </w:r>
      <w:r w:rsidRPr="00E5536A">
        <w:rPr>
          <w:rStyle w:val="Znakapoznpodarou"/>
          <w:rFonts w:asciiTheme="minorHAnsi" w:hAnsiTheme="minorHAnsi" w:cstheme="minorHAnsi"/>
          <w:sz w:val="22"/>
          <w:szCs w:val="22"/>
        </w:rPr>
        <w:footnoteReference w:id="56"/>
      </w:r>
      <w:r w:rsidR="00793E0F">
        <w:rPr>
          <w:rFonts w:asciiTheme="minorHAnsi" w:hAnsiTheme="minorHAnsi" w:cstheme="minorHAnsi"/>
          <w:sz w:val="22"/>
          <w:szCs w:val="22"/>
        </w:rPr>
        <w:t xml:space="preserve">. </w:t>
      </w:r>
      <w:r w:rsidRPr="00E5536A">
        <w:rPr>
          <w:rFonts w:asciiTheme="minorHAnsi" w:hAnsiTheme="minorHAnsi" w:cstheme="minorHAnsi"/>
          <w:sz w:val="22"/>
          <w:szCs w:val="22"/>
        </w:rPr>
        <w:t>Studenti bakalářského a m</w:t>
      </w:r>
      <w:r w:rsidRPr="006D13ED">
        <w:rPr>
          <w:rFonts w:asciiTheme="minorHAnsi" w:hAnsiTheme="minorHAnsi" w:cstheme="minorHAnsi"/>
          <w:sz w:val="22"/>
          <w:szCs w:val="22"/>
        </w:rPr>
        <w:t xml:space="preserve">agisterského studijního programu </w:t>
      </w:r>
      <w:r w:rsidR="00867305">
        <w:rPr>
          <w:rFonts w:asciiTheme="minorHAnsi" w:hAnsiTheme="minorHAnsi" w:cstheme="minorHAnsi"/>
          <w:sz w:val="22"/>
          <w:szCs w:val="22"/>
        </w:rPr>
        <w:t>Multim</w:t>
      </w:r>
      <w:r w:rsidR="008A247A">
        <w:rPr>
          <w:rFonts w:asciiTheme="minorHAnsi" w:hAnsiTheme="minorHAnsi" w:cstheme="minorHAnsi"/>
          <w:sz w:val="22"/>
          <w:szCs w:val="22"/>
        </w:rPr>
        <w:t>é</w:t>
      </w:r>
      <w:r w:rsidR="00867305">
        <w:rPr>
          <w:rFonts w:asciiTheme="minorHAnsi" w:hAnsiTheme="minorHAnsi" w:cstheme="minorHAnsi"/>
          <w:sz w:val="22"/>
          <w:szCs w:val="22"/>
        </w:rPr>
        <w:t>dia a design</w:t>
      </w:r>
      <w:r w:rsidRPr="006D13ED">
        <w:rPr>
          <w:rFonts w:asciiTheme="minorHAnsi" w:hAnsiTheme="minorHAnsi" w:cstheme="minorHAnsi"/>
          <w:sz w:val="22"/>
          <w:szCs w:val="22"/>
        </w:rPr>
        <w:t xml:space="preserve"> se zapojují do tvůrčí činnosti FMK zejména v rámci ateliérové výuky, kdy v průběhu semestru vytváří výstupy – koncepty, ale i tvůrčí díla – která jsou zpracována pod vedením odborných supervizorů – pedagogů jednotlivých ateliérů. Pokud se jedná o kvalitní výstupy, které jsou následně realizovány v praxi či vystaveny, příp. získají ocenění na výstavách, v odborných soutěžích či na festivalech, jsou tyto zaregistrovány v systému RUV, stejně jako tvůrčí výstupy pedagogů. Současná tvůrčí činnost FMK odpovídá zaměření studijního programu KODK a předpokládá se tudíž intenzivní zapojení studentů tohoto programu.</w:t>
      </w:r>
    </w:p>
    <w:p w14:paraId="4C02B6B1" w14:textId="77777777" w:rsidR="006F35BC" w:rsidRPr="00385AE2" w:rsidRDefault="006F35BC" w:rsidP="006F35BC">
      <w:pPr>
        <w:shd w:val="clear" w:color="auto" w:fill="FFFFFF"/>
        <w:ind w:left="425"/>
        <w:jc w:val="both"/>
        <w:rPr>
          <w:rFonts w:asciiTheme="minorHAnsi" w:hAnsiTheme="minorHAnsi" w:cstheme="minorHAnsi"/>
          <w:color w:val="000000"/>
          <w:sz w:val="22"/>
          <w:szCs w:val="22"/>
        </w:rPr>
      </w:pPr>
    </w:p>
    <w:p w14:paraId="1F277287" w14:textId="670B9383" w:rsidR="006F35BC" w:rsidRPr="00385AE2" w:rsidRDefault="006F35BC" w:rsidP="006F35BC">
      <w:pPr>
        <w:shd w:val="clear" w:color="auto" w:fill="FFFFFF"/>
        <w:ind w:left="425"/>
        <w:jc w:val="both"/>
        <w:rPr>
          <w:rFonts w:asciiTheme="minorHAnsi" w:hAnsiTheme="minorHAnsi" w:cstheme="minorHAnsi"/>
          <w:sz w:val="22"/>
          <w:szCs w:val="22"/>
        </w:rPr>
      </w:pPr>
      <w:r w:rsidRPr="00385AE2">
        <w:rPr>
          <w:rFonts w:asciiTheme="minorHAnsi" w:hAnsiTheme="minorHAnsi" w:cstheme="minorHAnsi"/>
          <w:color w:val="000000"/>
          <w:sz w:val="22"/>
          <w:szCs w:val="22"/>
        </w:rPr>
        <w:t xml:space="preserve">V tvůrčích (uměleckých) činnostech má FMK stabilní postavení mezi uměleckými fakultami neuměleckých vysokých škol a dlouhodobě se pohybuje v první polovině hodnocení VŠ (dle počtu RUV bodů) v ČR. </w:t>
      </w:r>
      <w:r w:rsidRPr="00385AE2">
        <w:rPr>
          <w:rFonts w:asciiTheme="minorHAnsi" w:hAnsiTheme="minorHAnsi" w:cstheme="minorHAnsi"/>
          <w:sz w:val="22"/>
          <w:szCs w:val="22"/>
        </w:rPr>
        <w:t>Vývoj tvůrčích a s tím souvisejících aktivit na FMK je zde evidován v období 2019-202</w:t>
      </w:r>
      <w:ins w:id="731" w:author="Hana Ponížilová" w:date="2023-03-14T10:13:00Z">
        <w:r w:rsidR="00523F94">
          <w:rPr>
            <w:rFonts w:asciiTheme="minorHAnsi" w:hAnsiTheme="minorHAnsi" w:cstheme="minorHAnsi"/>
            <w:sz w:val="22"/>
            <w:szCs w:val="22"/>
          </w:rPr>
          <w:t>2</w:t>
        </w:r>
      </w:ins>
      <w:r w:rsidRPr="00385AE2">
        <w:rPr>
          <w:rFonts w:asciiTheme="minorHAnsi" w:hAnsiTheme="minorHAnsi" w:cstheme="minorHAnsi"/>
          <w:sz w:val="22"/>
          <w:szCs w:val="22"/>
        </w:rPr>
        <w:t>. Tabulka níže umožňuje srovnání výstupů tvůrčí činnosti za období 2017-202</w:t>
      </w:r>
      <w:ins w:id="732" w:author="Hana Ponížilová" w:date="2023-03-14T10:13:00Z">
        <w:r w:rsidR="00523F94">
          <w:rPr>
            <w:rFonts w:asciiTheme="minorHAnsi" w:hAnsiTheme="minorHAnsi" w:cstheme="minorHAnsi"/>
            <w:sz w:val="22"/>
            <w:szCs w:val="22"/>
          </w:rPr>
          <w:t>2</w:t>
        </w:r>
      </w:ins>
      <w:r w:rsidRPr="00385AE2">
        <w:rPr>
          <w:rFonts w:asciiTheme="minorHAnsi" w:hAnsiTheme="minorHAnsi" w:cstheme="minorHAnsi"/>
          <w:sz w:val="22"/>
          <w:szCs w:val="22"/>
        </w:rPr>
        <w:t>.</w:t>
      </w:r>
    </w:p>
    <w:p w14:paraId="476170CC" w14:textId="7AA40369" w:rsidR="006F35BC" w:rsidRDefault="006F35BC" w:rsidP="006F35BC">
      <w:pPr>
        <w:shd w:val="clear" w:color="auto" w:fill="FFFFFF" w:themeFill="background1"/>
        <w:suppressAutoHyphens/>
        <w:rPr>
          <w:ins w:id="733" w:author="Hana Ponížilová" w:date="2023-03-14T10:11:00Z"/>
          <w:b/>
          <w:lang w:eastAsia="ar-SA"/>
        </w:rPr>
      </w:pPr>
    </w:p>
    <w:tbl>
      <w:tblPr>
        <w:tblW w:w="9358"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34"/>
        <w:gridCol w:w="1134"/>
        <w:gridCol w:w="1134"/>
        <w:gridCol w:w="1134"/>
        <w:gridCol w:w="1134"/>
        <w:gridCol w:w="1276"/>
      </w:tblGrid>
      <w:tr w:rsidR="00CF2157" w:rsidRPr="00D75BD3" w14:paraId="3FCAB8BA" w14:textId="77777777" w:rsidTr="000B763F">
        <w:trPr>
          <w:trHeight w:val="442"/>
          <w:ins w:id="734" w:author="Hana Ponížilová" w:date="2023-03-14T10:11:00Z"/>
        </w:trPr>
        <w:tc>
          <w:tcPr>
            <w:tcW w:w="2412" w:type="dxa"/>
            <w:shd w:val="clear" w:color="auto" w:fill="FBD4B4" w:themeFill="accent6" w:themeFillTint="66"/>
            <w:vAlign w:val="center"/>
            <w:hideMark/>
          </w:tcPr>
          <w:p w14:paraId="557E59F1" w14:textId="77777777" w:rsidR="00CF2157" w:rsidRPr="00D75BD3" w:rsidRDefault="00CF2157" w:rsidP="00F6271F">
            <w:pPr>
              <w:ind w:left="17"/>
              <w:textAlignment w:val="baseline"/>
              <w:rPr>
                <w:ins w:id="735" w:author="Hana Ponížilová" w:date="2023-03-14T10:11:00Z"/>
                <w:rFonts w:asciiTheme="minorHAnsi" w:hAnsiTheme="minorHAnsi" w:cstheme="minorHAnsi"/>
              </w:rPr>
            </w:pPr>
            <w:ins w:id="736" w:author="Hana Ponížilová" w:date="2023-03-14T10:11:00Z">
              <w:r w:rsidRPr="00D75BD3">
                <w:rPr>
                  <w:rFonts w:asciiTheme="minorHAnsi" w:hAnsiTheme="minorHAnsi" w:cstheme="minorHAnsi"/>
                  <w:b/>
                  <w:bCs/>
                </w:rPr>
                <w:t>Typ výsledku RUV</w:t>
              </w:r>
            </w:ins>
          </w:p>
        </w:tc>
        <w:tc>
          <w:tcPr>
            <w:tcW w:w="1134" w:type="dxa"/>
            <w:shd w:val="clear" w:color="auto" w:fill="FBD4B4" w:themeFill="accent6" w:themeFillTint="66"/>
            <w:vAlign w:val="center"/>
            <w:hideMark/>
          </w:tcPr>
          <w:p w14:paraId="6B4D53CE" w14:textId="77777777" w:rsidR="00CF2157" w:rsidRPr="00D75BD3" w:rsidRDefault="00CF2157" w:rsidP="000047D6">
            <w:pPr>
              <w:ind w:left="17"/>
              <w:jc w:val="center"/>
              <w:textAlignment w:val="baseline"/>
              <w:rPr>
                <w:ins w:id="737" w:author="Hana Ponížilová" w:date="2023-03-14T10:11:00Z"/>
                <w:rFonts w:asciiTheme="minorHAnsi" w:hAnsiTheme="minorHAnsi" w:cstheme="minorHAnsi"/>
              </w:rPr>
            </w:pPr>
            <w:ins w:id="738" w:author="Hana Ponížilová" w:date="2023-03-14T10:11:00Z">
              <w:r w:rsidRPr="00D75BD3">
                <w:rPr>
                  <w:rFonts w:asciiTheme="minorHAnsi" w:hAnsiTheme="minorHAnsi" w:cstheme="minorHAnsi"/>
                  <w:b/>
                  <w:bCs/>
                </w:rPr>
                <w:t>2017</w:t>
              </w:r>
            </w:ins>
          </w:p>
        </w:tc>
        <w:tc>
          <w:tcPr>
            <w:tcW w:w="1134" w:type="dxa"/>
            <w:shd w:val="clear" w:color="auto" w:fill="FBD4B4" w:themeFill="accent6" w:themeFillTint="66"/>
            <w:vAlign w:val="center"/>
            <w:hideMark/>
          </w:tcPr>
          <w:p w14:paraId="109508AA" w14:textId="77777777" w:rsidR="00CF2157" w:rsidRPr="00D75BD3" w:rsidRDefault="00CF2157" w:rsidP="000047D6">
            <w:pPr>
              <w:ind w:left="17"/>
              <w:jc w:val="center"/>
              <w:textAlignment w:val="baseline"/>
              <w:rPr>
                <w:ins w:id="739" w:author="Hana Ponížilová" w:date="2023-03-14T10:11:00Z"/>
                <w:rFonts w:asciiTheme="minorHAnsi" w:hAnsiTheme="minorHAnsi" w:cstheme="minorHAnsi"/>
              </w:rPr>
            </w:pPr>
            <w:ins w:id="740" w:author="Hana Ponížilová" w:date="2023-03-14T10:11:00Z">
              <w:r w:rsidRPr="00D75BD3">
                <w:rPr>
                  <w:rFonts w:asciiTheme="minorHAnsi" w:hAnsiTheme="minorHAnsi" w:cstheme="minorHAnsi"/>
                  <w:b/>
                  <w:bCs/>
                </w:rPr>
                <w:t>2018</w:t>
              </w:r>
            </w:ins>
          </w:p>
        </w:tc>
        <w:tc>
          <w:tcPr>
            <w:tcW w:w="1134" w:type="dxa"/>
            <w:shd w:val="clear" w:color="auto" w:fill="FBD4B4" w:themeFill="accent6" w:themeFillTint="66"/>
            <w:vAlign w:val="center"/>
            <w:hideMark/>
          </w:tcPr>
          <w:p w14:paraId="407A1AEE" w14:textId="77777777" w:rsidR="00CF2157" w:rsidRPr="00D75BD3" w:rsidRDefault="00CF2157" w:rsidP="000047D6">
            <w:pPr>
              <w:ind w:left="17"/>
              <w:jc w:val="center"/>
              <w:textAlignment w:val="baseline"/>
              <w:rPr>
                <w:ins w:id="741" w:author="Hana Ponížilová" w:date="2023-03-14T10:11:00Z"/>
                <w:rFonts w:asciiTheme="minorHAnsi" w:hAnsiTheme="minorHAnsi" w:cstheme="minorHAnsi"/>
              </w:rPr>
            </w:pPr>
            <w:ins w:id="742" w:author="Hana Ponížilová" w:date="2023-03-14T10:11:00Z">
              <w:r w:rsidRPr="00D75BD3">
                <w:rPr>
                  <w:rFonts w:asciiTheme="minorHAnsi" w:hAnsiTheme="minorHAnsi" w:cstheme="minorHAnsi"/>
                  <w:b/>
                  <w:bCs/>
                </w:rPr>
                <w:t>2019</w:t>
              </w:r>
            </w:ins>
          </w:p>
        </w:tc>
        <w:tc>
          <w:tcPr>
            <w:tcW w:w="1134" w:type="dxa"/>
            <w:shd w:val="clear" w:color="auto" w:fill="FBD4B4" w:themeFill="accent6" w:themeFillTint="66"/>
            <w:vAlign w:val="center"/>
            <w:hideMark/>
          </w:tcPr>
          <w:p w14:paraId="2767E6A4" w14:textId="77777777" w:rsidR="00CF2157" w:rsidRPr="00D75BD3" w:rsidRDefault="00CF2157" w:rsidP="000047D6">
            <w:pPr>
              <w:ind w:left="17"/>
              <w:jc w:val="center"/>
              <w:textAlignment w:val="baseline"/>
              <w:rPr>
                <w:ins w:id="743" w:author="Hana Ponížilová" w:date="2023-03-14T10:11:00Z"/>
                <w:rFonts w:asciiTheme="minorHAnsi" w:hAnsiTheme="minorHAnsi" w:cstheme="minorHAnsi"/>
              </w:rPr>
            </w:pPr>
            <w:ins w:id="744" w:author="Hana Ponížilová" w:date="2023-03-14T10:11:00Z">
              <w:r w:rsidRPr="00D75BD3">
                <w:rPr>
                  <w:rFonts w:asciiTheme="minorHAnsi" w:hAnsiTheme="minorHAnsi" w:cstheme="minorHAnsi"/>
                  <w:b/>
                  <w:bCs/>
                </w:rPr>
                <w:t>2020</w:t>
              </w:r>
            </w:ins>
          </w:p>
        </w:tc>
        <w:tc>
          <w:tcPr>
            <w:tcW w:w="1134" w:type="dxa"/>
            <w:shd w:val="clear" w:color="auto" w:fill="FBD4B4" w:themeFill="accent6" w:themeFillTint="66"/>
            <w:vAlign w:val="center"/>
            <w:hideMark/>
          </w:tcPr>
          <w:p w14:paraId="5807F4AC" w14:textId="77777777" w:rsidR="00CF2157" w:rsidRPr="00D75BD3" w:rsidRDefault="00CF2157" w:rsidP="000047D6">
            <w:pPr>
              <w:ind w:left="17"/>
              <w:jc w:val="center"/>
              <w:textAlignment w:val="baseline"/>
              <w:rPr>
                <w:ins w:id="745" w:author="Hana Ponížilová" w:date="2023-03-14T10:11:00Z"/>
                <w:rFonts w:asciiTheme="minorHAnsi" w:hAnsiTheme="minorHAnsi" w:cstheme="minorHAnsi"/>
              </w:rPr>
            </w:pPr>
            <w:ins w:id="746" w:author="Hana Ponížilová" w:date="2023-03-14T10:11:00Z">
              <w:r w:rsidRPr="00D75BD3">
                <w:rPr>
                  <w:rFonts w:asciiTheme="minorHAnsi" w:hAnsiTheme="minorHAnsi" w:cstheme="minorHAnsi"/>
                  <w:b/>
                  <w:bCs/>
                </w:rPr>
                <w:t>2021</w:t>
              </w:r>
            </w:ins>
          </w:p>
        </w:tc>
        <w:tc>
          <w:tcPr>
            <w:tcW w:w="1276" w:type="dxa"/>
            <w:shd w:val="clear" w:color="auto" w:fill="FBD4B4" w:themeFill="accent6" w:themeFillTint="66"/>
            <w:vAlign w:val="center"/>
          </w:tcPr>
          <w:p w14:paraId="4442552F" w14:textId="77777777" w:rsidR="00CF2157" w:rsidRPr="00D75BD3" w:rsidRDefault="00CF2157" w:rsidP="000047D6">
            <w:pPr>
              <w:ind w:left="17"/>
              <w:jc w:val="center"/>
              <w:textAlignment w:val="baseline"/>
              <w:rPr>
                <w:ins w:id="747" w:author="Hana Ponížilová" w:date="2023-03-14T10:11:00Z"/>
                <w:rFonts w:asciiTheme="minorHAnsi" w:hAnsiTheme="minorHAnsi" w:cstheme="minorHAnsi"/>
                <w:b/>
                <w:bCs/>
              </w:rPr>
            </w:pPr>
            <w:ins w:id="748" w:author="Hana Ponížilová" w:date="2023-03-14T10:11:00Z">
              <w:r>
                <w:rPr>
                  <w:rFonts w:asciiTheme="minorHAnsi" w:hAnsiTheme="minorHAnsi" w:cstheme="minorHAnsi"/>
                  <w:b/>
                  <w:bCs/>
                </w:rPr>
                <w:t>2022*</w:t>
              </w:r>
            </w:ins>
          </w:p>
        </w:tc>
      </w:tr>
      <w:tr w:rsidR="00CF2157" w:rsidRPr="00D75BD3" w14:paraId="080D900B" w14:textId="77777777" w:rsidTr="00CF2157">
        <w:trPr>
          <w:trHeight w:val="390"/>
          <w:ins w:id="749" w:author="Hana Ponížilová" w:date="2023-03-14T10:11:00Z"/>
        </w:trPr>
        <w:tc>
          <w:tcPr>
            <w:tcW w:w="2412" w:type="dxa"/>
            <w:shd w:val="clear" w:color="auto" w:fill="auto"/>
            <w:vAlign w:val="center"/>
            <w:hideMark/>
          </w:tcPr>
          <w:p w14:paraId="5F1D8A70" w14:textId="77777777" w:rsidR="00CF2157" w:rsidRPr="00D75BD3" w:rsidRDefault="00CF2157" w:rsidP="000047D6">
            <w:pPr>
              <w:ind w:left="17"/>
              <w:textAlignment w:val="baseline"/>
              <w:rPr>
                <w:ins w:id="750" w:author="Hana Ponížilová" w:date="2023-03-14T10:11:00Z"/>
                <w:rFonts w:asciiTheme="minorHAnsi" w:hAnsiTheme="minorHAnsi" w:cstheme="minorHAnsi"/>
                <w:color w:val="000000"/>
              </w:rPr>
            </w:pPr>
            <w:ins w:id="751" w:author="Hana Ponížilová" w:date="2023-03-14T10:11:00Z">
              <w:r w:rsidRPr="00D75BD3">
                <w:rPr>
                  <w:rFonts w:asciiTheme="minorHAnsi" w:hAnsiTheme="minorHAnsi" w:cstheme="minorHAnsi"/>
                  <w:color w:val="000000"/>
                </w:rPr>
                <w:t>A – zásadní význam</w:t>
              </w:r>
            </w:ins>
          </w:p>
        </w:tc>
        <w:tc>
          <w:tcPr>
            <w:tcW w:w="1134" w:type="dxa"/>
            <w:shd w:val="clear" w:color="auto" w:fill="auto"/>
            <w:vAlign w:val="center"/>
            <w:hideMark/>
          </w:tcPr>
          <w:p w14:paraId="0B54E6D9" w14:textId="77777777" w:rsidR="00CF2157" w:rsidRPr="00D75BD3" w:rsidRDefault="00CF2157" w:rsidP="000047D6">
            <w:pPr>
              <w:ind w:left="17"/>
              <w:jc w:val="center"/>
              <w:textAlignment w:val="baseline"/>
              <w:rPr>
                <w:ins w:id="752" w:author="Hana Ponížilová" w:date="2023-03-14T10:11:00Z"/>
                <w:rFonts w:asciiTheme="minorHAnsi" w:hAnsiTheme="minorHAnsi" w:cstheme="minorHAnsi"/>
                <w:color w:val="000000"/>
              </w:rPr>
            </w:pPr>
            <w:ins w:id="753" w:author="Hana Ponížilová" w:date="2023-03-14T10:11:00Z">
              <w:r w:rsidRPr="00D75BD3">
                <w:rPr>
                  <w:rFonts w:asciiTheme="minorHAnsi" w:hAnsiTheme="minorHAnsi" w:cstheme="minorHAnsi"/>
                  <w:color w:val="000000"/>
                </w:rPr>
                <w:t>8</w:t>
              </w:r>
            </w:ins>
          </w:p>
        </w:tc>
        <w:tc>
          <w:tcPr>
            <w:tcW w:w="1134" w:type="dxa"/>
            <w:shd w:val="clear" w:color="auto" w:fill="auto"/>
            <w:vAlign w:val="center"/>
            <w:hideMark/>
          </w:tcPr>
          <w:p w14:paraId="5328C57C" w14:textId="77777777" w:rsidR="00CF2157" w:rsidRPr="00D75BD3" w:rsidRDefault="00CF2157" w:rsidP="000047D6">
            <w:pPr>
              <w:ind w:left="17"/>
              <w:jc w:val="center"/>
              <w:textAlignment w:val="baseline"/>
              <w:rPr>
                <w:ins w:id="754" w:author="Hana Ponížilová" w:date="2023-03-14T10:11:00Z"/>
                <w:rFonts w:asciiTheme="minorHAnsi" w:hAnsiTheme="minorHAnsi" w:cstheme="minorHAnsi"/>
                <w:color w:val="000000"/>
              </w:rPr>
            </w:pPr>
            <w:ins w:id="755" w:author="Hana Ponížilová" w:date="2023-03-14T10:11:00Z">
              <w:r w:rsidRPr="00D75BD3">
                <w:rPr>
                  <w:rFonts w:asciiTheme="minorHAnsi" w:hAnsiTheme="minorHAnsi" w:cstheme="minorHAnsi"/>
                  <w:color w:val="000000"/>
                </w:rPr>
                <w:t>3</w:t>
              </w:r>
            </w:ins>
          </w:p>
        </w:tc>
        <w:tc>
          <w:tcPr>
            <w:tcW w:w="1134" w:type="dxa"/>
            <w:shd w:val="clear" w:color="auto" w:fill="auto"/>
            <w:vAlign w:val="center"/>
            <w:hideMark/>
          </w:tcPr>
          <w:p w14:paraId="5E2CF7CB" w14:textId="77777777" w:rsidR="00CF2157" w:rsidRPr="00D75BD3" w:rsidRDefault="00CF2157" w:rsidP="000047D6">
            <w:pPr>
              <w:ind w:left="17"/>
              <w:jc w:val="center"/>
              <w:textAlignment w:val="baseline"/>
              <w:rPr>
                <w:ins w:id="756" w:author="Hana Ponížilová" w:date="2023-03-14T10:11:00Z"/>
                <w:rFonts w:asciiTheme="minorHAnsi" w:hAnsiTheme="minorHAnsi" w:cstheme="minorHAnsi"/>
                <w:color w:val="000000"/>
              </w:rPr>
            </w:pPr>
            <w:ins w:id="757" w:author="Hana Ponížilová" w:date="2023-03-14T10:11:00Z">
              <w:r w:rsidRPr="00D75BD3">
                <w:rPr>
                  <w:rFonts w:asciiTheme="minorHAnsi" w:hAnsiTheme="minorHAnsi" w:cstheme="minorHAnsi"/>
                  <w:color w:val="000000"/>
                </w:rPr>
                <w:t>8</w:t>
              </w:r>
            </w:ins>
          </w:p>
        </w:tc>
        <w:tc>
          <w:tcPr>
            <w:tcW w:w="1134" w:type="dxa"/>
            <w:shd w:val="clear" w:color="auto" w:fill="auto"/>
            <w:vAlign w:val="center"/>
            <w:hideMark/>
          </w:tcPr>
          <w:p w14:paraId="7E2B071A" w14:textId="77777777" w:rsidR="00CF2157" w:rsidRPr="00D75BD3" w:rsidRDefault="00CF2157" w:rsidP="000047D6">
            <w:pPr>
              <w:ind w:left="17"/>
              <w:jc w:val="center"/>
              <w:textAlignment w:val="baseline"/>
              <w:rPr>
                <w:ins w:id="758" w:author="Hana Ponížilová" w:date="2023-03-14T10:11:00Z"/>
                <w:rFonts w:asciiTheme="minorHAnsi" w:hAnsiTheme="minorHAnsi" w:cstheme="minorHAnsi"/>
                <w:color w:val="000000"/>
              </w:rPr>
            </w:pPr>
            <w:ins w:id="759" w:author="Hana Ponížilová" w:date="2023-03-14T10:11:00Z">
              <w:r w:rsidRPr="00D75BD3">
                <w:rPr>
                  <w:rFonts w:asciiTheme="minorHAnsi" w:hAnsiTheme="minorHAnsi" w:cstheme="minorHAnsi"/>
                  <w:color w:val="000000"/>
                </w:rPr>
                <w:t>5</w:t>
              </w:r>
            </w:ins>
          </w:p>
        </w:tc>
        <w:tc>
          <w:tcPr>
            <w:tcW w:w="1134" w:type="dxa"/>
            <w:shd w:val="clear" w:color="auto" w:fill="auto"/>
            <w:vAlign w:val="center"/>
            <w:hideMark/>
          </w:tcPr>
          <w:p w14:paraId="53BC60E9" w14:textId="77777777" w:rsidR="00CF2157" w:rsidRPr="00D75BD3" w:rsidRDefault="00CF2157" w:rsidP="000047D6">
            <w:pPr>
              <w:ind w:left="17"/>
              <w:jc w:val="center"/>
              <w:textAlignment w:val="baseline"/>
              <w:rPr>
                <w:ins w:id="760" w:author="Hana Ponížilová" w:date="2023-03-14T10:11:00Z"/>
                <w:rFonts w:asciiTheme="minorHAnsi" w:hAnsiTheme="minorHAnsi" w:cstheme="minorHAnsi"/>
                <w:color w:val="000000"/>
              </w:rPr>
            </w:pPr>
            <w:ins w:id="761" w:author="Hana Ponížilová" w:date="2023-03-14T10:11:00Z">
              <w:r w:rsidRPr="00D75BD3">
                <w:rPr>
                  <w:rFonts w:asciiTheme="minorHAnsi" w:hAnsiTheme="minorHAnsi" w:cstheme="minorHAnsi"/>
                  <w:color w:val="000000"/>
                </w:rPr>
                <w:t>2</w:t>
              </w:r>
            </w:ins>
          </w:p>
        </w:tc>
        <w:tc>
          <w:tcPr>
            <w:tcW w:w="1276" w:type="dxa"/>
            <w:vAlign w:val="center"/>
          </w:tcPr>
          <w:p w14:paraId="7CDEBD35" w14:textId="77777777" w:rsidR="00CF2157" w:rsidRPr="00D75BD3" w:rsidRDefault="00CF2157" w:rsidP="000047D6">
            <w:pPr>
              <w:ind w:left="17"/>
              <w:jc w:val="center"/>
              <w:textAlignment w:val="baseline"/>
              <w:rPr>
                <w:ins w:id="762" w:author="Hana Ponížilová" w:date="2023-03-14T10:11:00Z"/>
                <w:rFonts w:asciiTheme="minorHAnsi" w:hAnsiTheme="minorHAnsi" w:cstheme="minorHAnsi"/>
                <w:color w:val="000000"/>
              </w:rPr>
            </w:pPr>
            <w:ins w:id="763" w:author="Hana Ponížilová" w:date="2023-03-14T10:11:00Z">
              <w:r>
                <w:rPr>
                  <w:rFonts w:asciiTheme="minorHAnsi" w:hAnsiTheme="minorHAnsi" w:cstheme="minorHAnsi"/>
                  <w:color w:val="000000"/>
                </w:rPr>
                <w:t>16</w:t>
              </w:r>
            </w:ins>
          </w:p>
        </w:tc>
      </w:tr>
      <w:tr w:rsidR="00CF2157" w:rsidRPr="00D75BD3" w14:paraId="1C27DA1C" w14:textId="77777777" w:rsidTr="00CF2157">
        <w:trPr>
          <w:trHeight w:val="390"/>
          <w:ins w:id="764" w:author="Hana Ponížilová" w:date="2023-03-14T10:11:00Z"/>
        </w:trPr>
        <w:tc>
          <w:tcPr>
            <w:tcW w:w="2412" w:type="dxa"/>
            <w:shd w:val="clear" w:color="auto" w:fill="auto"/>
            <w:vAlign w:val="center"/>
            <w:hideMark/>
          </w:tcPr>
          <w:p w14:paraId="0B5BBE28" w14:textId="77777777" w:rsidR="00CF2157" w:rsidRPr="00D75BD3" w:rsidRDefault="00CF2157" w:rsidP="000047D6">
            <w:pPr>
              <w:ind w:left="17"/>
              <w:textAlignment w:val="baseline"/>
              <w:rPr>
                <w:ins w:id="765" w:author="Hana Ponížilová" w:date="2023-03-14T10:11:00Z"/>
                <w:rFonts w:asciiTheme="minorHAnsi" w:hAnsiTheme="minorHAnsi" w:cstheme="minorHAnsi"/>
                <w:color w:val="000000"/>
              </w:rPr>
            </w:pPr>
            <w:ins w:id="766" w:author="Hana Ponížilová" w:date="2023-03-14T10:11:00Z">
              <w:r w:rsidRPr="00D75BD3">
                <w:rPr>
                  <w:rFonts w:asciiTheme="minorHAnsi" w:hAnsiTheme="minorHAnsi" w:cstheme="minorHAnsi"/>
                  <w:color w:val="000000"/>
                </w:rPr>
                <w:t>B – inovativní přínos</w:t>
              </w:r>
            </w:ins>
          </w:p>
        </w:tc>
        <w:tc>
          <w:tcPr>
            <w:tcW w:w="1134" w:type="dxa"/>
            <w:shd w:val="clear" w:color="auto" w:fill="auto"/>
            <w:vAlign w:val="center"/>
            <w:hideMark/>
          </w:tcPr>
          <w:p w14:paraId="599AB4EF" w14:textId="77777777" w:rsidR="00CF2157" w:rsidRPr="00D75BD3" w:rsidRDefault="00CF2157" w:rsidP="000047D6">
            <w:pPr>
              <w:ind w:left="17"/>
              <w:jc w:val="center"/>
              <w:textAlignment w:val="baseline"/>
              <w:rPr>
                <w:ins w:id="767" w:author="Hana Ponížilová" w:date="2023-03-14T10:11:00Z"/>
                <w:rFonts w:asciiTheme="minorHAnsi" w:hAnsiTheme="minorHAnsi" w:cstheme="minorHAnsi"/>
                <w:color w:val="000000"/>
              </w:rPr>
            </w:pPr>
            <w:ins w:id="768" w:author="Hana Ponížilová" w:date="2023-03-14T10:11:00Z">
              <w:r w:rsidRPr="00D75BD3">
                <w:rPr>
                  <w:rFonts w:asciiTheme="minorHAnsi" w:hAnsiTheme="minorHAnsi" w:cstheme="minorHAnsi"/>
                  <w:color w:val="000000"/>
                </w:rPr>
                <w:t>69</w:t>
              </w:r>
            </w:ins>
          </w:p>
        </w:tc>
        <w:tc>
          <w:tcPr>
            <w:tcW w:w="1134" w:type="dxa"/>
            <w:shd w:val="clear" w:color="auto" w:fill="auto"/>
            <w:vAlign w:val="center"/>
            <w:hideMark/>
          </w:tcPr>
          <w:p w14:paraId="1F1C1BB4" w14:textId="77777777" w:rsidR="00CF2157" w:rsidRPr="00D75BD3" w:rsidRDefault="00CF2157" w:rsidP="000047D6">
            <w:pPr>
              <w:ind w:left="17"/>
              <w:jc w:val="center"/>
              <w:textAlignment w:val="baseline"/>
              <w:rPr>
                <w:ins w:id="769" w:author="Hana Ponížilová" w:date="2023-03-14T10:11:00Z"/>
                <w:rFonts w:asciiTheme="minorHAnsi" w:hAnsiTheme="minorHAnsi" w:cstheme="minorHAnsi"/>
                <w:color w:val="000000"/>
              </w:rPr>
            </w:pPr>
            <w:ins w:id="770" w:author="Hana Ponížilová" w:date="2023-03-14T10:11:00Z">
              <w:r w:rsidRPr="00D75BD3">
                <w:rPr>
                  <w:rFonts w:asciiTheme="minorHAnsi" w:hAnsiTheme="minorHAnsi" w:cstheme="minorHAnsi"/>
                  <w:color w:val="000000"/>
                </w:rPr>
                <w:t>117</w:t>
              </w:r>
            </w:ins>
          </w:p>
        </w:tc>
        <w:tc>
          <w:tcPr>
            <w:tcW w:w="1134" w:type="dxa"/>
            <w:shd w:val="clear" w:color="auto" w:fill="auto"/>
            <w:vAlign w:val="center"/>
            <w:hideMark/>
          </w:tcPr>
          <w:p w14:paraId="145F8AEE" w14:textId="77777777" w:rsidR="00CF2157" w:rsidRPr="00D75BD3" w:rsidRDefault="00CF2157" w:rsidP="000047D6">
            <w:pPr>
              <w:ind w:left="17"/>
              <w:jc w:val="center"/>
              <w:textAlignment w:val="baseline"/>
              <w:rPr>
                <w:ins w:id="771" w:author="Hana Ponížilová" w:date="2023-03-14T10:11:00Z"/>
                <w:rFonts w:asciiTheme="minorHAnsi" w:hAnsiTheme="minorHAnsi" w:cstheme="minorHAnsi"/>
                <w:color w:val="000000"/>
              </w:rPr>
            </w:pPr>
            <w:ins w:id="772" w:author="Hana Ponížilová" w:date="2023-03-14T10:11:00Z">
              <w:r w:rsidRPr="00D75BD3">
                <w:rPr>
                  <w:rFonts w:asciiTheme="minorHAnsi" w:hAnsiTheme="minorHAnsi" w:cstheme="minorHAnsi"/>
                  <w:color w:val="000000"/>
                </w:rPr>
                <w:t>81</w:t>
              </w:r>
            </w:ins>
          </w:p>
        </w:tc>
        <w:tc>
          <w:tcPr>
            <w:tcW w:w="1134" w:type="dxa"/>
            <w:shd w:val="clear" w:color="auto" w:fill="auto"/>
            <w:vAlign w:val="center"/>
            <w:hideMark/>
          </w:tcPr>
          <w:p w14:paraId="30618B54" w14:textId="77777777" w:rsidR="00CF2157" w:rsidRPr="00D75BD3" w:rsidRDefault="00CF2157" w:rsidP="000047D6">
            <w:pPr>
              <w:ind w:left="17"/>
              <w:jc w:val="center"/>
              <w:textAlignment w:val="baseline"/>
              <w:rPr>
                <w:ins w:id="773" w:author="Hana Ponížilová" w:date="2023-03-14T10:11:00Z"/>
                <w:rFonts w:asciiTheme="minorHAnsi" w:hAnsiTheme="minorHAnsi" w:cstheme="minorHAnsi"/>
                <w:color w:val="000000"/>
              </w:rPr>
            </w:pPr>
            <w:ins w:id="774" w:author="Hana Ponížilová" w:date="2023-03-14T10:11:00Z">
              <w:r w:rsidRPr="00D75BD3">
                <w:rPr>
                  <w:rFonts w:asciiTheme="minorHAnsi" w:hAnsiTheme="minorHAnsi" w:cstheme="minorHAnsi"/>
                  <w:color w:val="000000"/>
                </w:rPr>
                <w:t>77</w:t>
              </w:r>
            </w:ins>
          </w:p>
        </w:tc>
        <w:tc>
          <w:tcPr>
            <w:tcW w:w="1134" w:type="dxa"/>
            <w:shd w:val="clear" w:color="auto" w:fill="auto"/>
            <w:vAlign w:val="center"/>
            <w:hideMark/>
          </w:tcPr>
          <w:p w14:paraId="292AD834" w14:textId="77777777" w:rsidR="00CF2157" w:rsidRPr="00D75BD3" w:rsidRDefault="00CF2157" w:rsidP="000047D6">
            <w:pPr>
              <w:ind w:left="17"/>
              <w:jc w:val="center"/>
              <w:textAlignment w:val="baseline"/>
              <w:rPr>
                <w:ins w:id="775" w:author="Hana Ponížilová" w:date="2023-03-14T10:11:00Z"/>
                <w:rFonts w:asciiTheme="minorHAnsi" w:hAnsiTheme="minorHAnsi" w:cstheme="minorHAnsi"/>
                <w:color w:val="000000"/>
              </w:rPr>
            </w:pPr>
            <w:ins w:id="776" w:author="Hana Ponížilová" w:date="2023-03-14T10:11:00Z">
              <w:r>
                <w:rPr>
                  <w:rFonts w:asciiTheme="minorHAnsi" w:hAnsiTheme="minorHAnsi" w:cstheme="minorHAnsi"/>
                  <w:color w:val="000000"/>
                </w:rPr>
                <w:t>79</w:t>
              </w:r>
            </w:ins>
          </w:p>
        </w:tc>
        <w:tc>
          <w:tcPr>
            <w:tcW w:w="1276" w:type="dxa"/>
            <w:vAlign w:val="center"/>
          </w:tcPr>
          <w:p w14:paraId="6BB50FB1" w14:textId="77777777" w:rsidR="00CF2157" w:rsidRPr="00D75BD3" w:rsidRDefault="00CF2157" w:rsidP="000047D6">
            <w:pPr>
              <w:ind w:left="17"/>
              <w:jc w:val="center"/>
              <w:textAlignment w:val="baseline"/>
              <w:rPr>
                <w:ins w:id="777" w:author="Hana Ponížilová" w:date="2023-03-14T10:11:00Z"/>
                <w:rFonts w:asciiTheme="minorHAnsi" w:hAnsiTheme="minorHAnsi" w:cstheme="minorHAnsi"/>
                <w:color w:val="000000"/>
              </w:rPr>
            </w:pPr>
            <w:ins w:id="778" w:author="Hana Ponížilová" w:date="2023-03-14T10:11:00Z">
              <w:r>
                <w:rPr>
                  <w:rFonts w:asciiTheme="minorHAnsi" w:hAnsiTheme="minorHAnsi" w:cstheme="minorHAnsi"/>
                  <w:color w:val="000000"/>
                </w:rPr>
                <w:t>175</w:t>
              </w:r>
            </w:ins>
          </w:p>
        </w:tc>
      </w:tr>
      <w:tr w:rsidR="00CF2157" w:rsidRPr="00D75BD3" w14:paraId="5A806943" w14:textId="77777777" w:rsidTr="00CF2157">
        <w:trPr>
          <w:trHeight w:val="390"/>
          <w:ins w:id="779" w:author="Hana Ponížilová" w:date="2023-03-14T10:11:00Z"/>
        </w:trPr>
        <w:tc>
          <w:tcPr>
            <w:tcW w:w="2412" w:type="dxa"/>
            <w:shd w:val="clear" w:color="auto" w:fill="auto"/>
            <w:vAlign w:val="center"/>
            <w:hideMark/>
          </w:tcPr>
          <w:p w14:paraId="3FE731B9" w14:textId="77777777" w:rsidR="00CF2157" w:rsidRPr="00D75BD3" w:rsidRDefault="00CF2157" w:rsidP="000047D6">
            <w:pPr>
              <w:ind w:left="17"/>
              <w:textAlignment w:val="baseline"/>
              <w:rPr>
                <w:ins w:id="780" w:author="Hana Ponížilová" w:date="2023-03-14T10:11:00Z"/>
                <w:rFonts w:asciiTheme="minorHAnsi" w:hAnsiTheme="minorHAnsi" w:cstheme="minorHAnsi"/>
                <w:color w:val="000000"/>
              </w:rPr>
            </w:pPr>
            <w:ins w:id="781" w:author="Hana Ponížilová" w:date="2023-03-14T10:11:00Z">
              <w:r w:rsidRPr="00D75BD3">
                <w:rPr>
                  <w:rFonts w:asciiTheme="minorHAnsi" w:hAnsiTheme="minorHAnsi" w:cstheme="minorHAnsi"/>
                  <w:color w:val="000000"/>
                </w:rPr>
                <w:t>C – rozvíjející současné trendy</w:t>
              </w:r>
            </w:ins>
          </w:p>
        </w:tc>
        <w:tc>
          <w:tcPr>
            <w:tcW w:w="1134" w:type="dxa"/>
            <w:shd w:val="clear" w:color="auto" w:fill="auto"/>
            <w:vAlign w:val="center"/>
            <w:hideMark/>
          </w:tcPr>
          <w:p w14:paraId="236B5FF9" w14:textId="77777777" w:rsidR="00CF2157" w:rsidRPr="00D75BD3" w:rsidRDefault="00CF2157" w:rsidP="000047D6">
            <w:pPr>
              <w:ind w:left="17"/>
              <w:jc w:val="center"/>
              <w:textAlignment w:val="baseline"/>
              <w:rPr>
                <w:ins w:id="782" w:author="Hana Ponížilová" w:date="2023-03-14T10:11:00Z"/>
                <w:rFonts w:asciiTheme="minorHAnsi" w:hAnsiTheme="minorHAnsi" w:cstheme="minorHAnsi"/>
                <w:color w:val="000000"/>
              </w:rPr>
            </w:pPr>
            <w:ins w:id="783" w:author="Hana Ponížilová" w:date="2023-03-14T10:11:00Z">
              <w:r w:rsidRPr="00D75BD3">
                <w:rPr>
                  <w:rFonts w:asciiTheme="minorHAnsi" w:hAnsiTheme="minorHAnsi" w:cstheme="minorHAnsi"/>
                  <w:color w:val="000000"/>
                </w:rPr>
                <w:t>203</w:t>
              </w:r>
            </w:ins>
          </w:p>
        </w:tc>
        <w:tc>
          <w:tcPr>
            <w:tcW w:w="1134" w:type="dxa"/>
            <w:shd w:val="clear" w:color="auto" w:fill="auto"/>
            <w:vAlign w:val="center"/>
            <w:hideMark/>
          </w:tcPr>
          <w:p w14:paraId="694D9E29" w14:textId="77777777" w:rsidR="00CF2157" w:rsidRPr="00D75BD3" w:rsidRDefault="00CF2157" w:rsidP="000047D6">
            <w:pPr>
              <w:ind w:left="17"/>
              <w:jc w:val="center"/>
              <w:textAlignment w:val="baseline"/>
              <w:rPr>
                <w:ins w:id="784" w:author="Hana Ponížilová" w:date="2023-03-14T10:11:00Z"/>
                <w:rFonts w:asciiTheme="minorHAnsi" w:hAnsiTheme="minorHAnsi" w:cstheme="minorHAnsi"/>
                <w:color w:val="000000"/>
              </w:rPr>
            </w:pPr>
            <w:ins w:id="785" w:author="Hana Ponížilová" w:date="2023-03-14T10:11:00Z">
              <w:r w:rsidRPr="00D75BD3">
                <w:rPr>
                  <w:rFonts w:asciiTheme="minorHAnsi" w:hAnsiTheme="minorHAnsi" w:cstheme="minorHAnsi"/>
                  <w:color w:val="000000"/>
                </w:rPr>
                <w:t>225</w:t>
              </w:r>
            </w:ins>
          </w:p>
        </w:tc>
        <w:tc>
          <w:tcPr>
            <w:tcW w:w="1134" w:type="dxa"/>
            <w:shd w:val="clear" w:color="auto" w:fill="auto"/>
            <w:vAlign w:val="center"/>
            <w:hideMark/>
          </w:tcPr>
          <w:p w14:paraId="61B96867" w14:textId="77777777" w:rsidR="00CF2157" w:rsidRPr="00D75BD3" w:rsidRDefault="00CF2157" w:rsidP="000047D6">
            <w:pPr>
              <w:ind w:left="17"/>
              <w:jc w:val="center"/>
              <w:textAlignment w:val="baseline"/>
              <w:rPr>
                <w:ins w:id="786" w:author="Hana Ponížilová" w:date="2023-03-14T10:11:00Z"/>
                <w:rFonts w:asciiTheme="minorHAnsi" w:hAnsiTheme="minorHAnsi" w:cstheme="minorHAnsi"/>
                <w:color w:val="000000"/>
              </w:rPr>
            </w:pPr>
            <w:ins w:id="787" w:author="Hana Ponížilová" w:date="2023-03-14T10:11:00Z">
              <w:r w:rsidRPr="00D75BD3">
                <w:rPr>
                  <w:rFonts w:asciiTheme="minorHAnsi" w:hAnsiTheme="minorHAnsi" w:cstheme="minorHAnsi"/>
                  <w:color w:val="000000"/>
                </w:rPr>
                <w:t>227</w:t>
              </w:r>
            </w:ins>
          </w:p>
        </w:tc>
        <w:tc>
          <w:tcPr>
            <w:tcW w:w="1134" w:type="dxa"/>
            <w:shd w:val="clear" w:color="auto" w:fill="auto"/>
            <w:vAlign w:val="center"/>
            <w:hideMark/>
          </w:tcPr>
          <w:p w14:paraId="20E72BA2" w14:textId="77777777" w:rsidR="00CF2157" w:rsidRPr="00D75BD3" w:rsidRDefault="00CF2157" w:rsidP="000047D6">
            <w:pPr>
              <w:ind w:left="17"/>
              <w:jc w:val="center"/>
              <w:textAlignment w:val="baseline"/>
              <w:rPr>
                <w:ins w:id="788" w:author="Hana Ponížilová" w:date="2023-03-14T10:11:00Z"/>
                <w:rFonts w:asciiTheme="minorHAnsi" w:hAnsiTheme="minorHAnsi" w:cstheme="minorHAnsi"/>
                <w:color w:val="000000"/>
              </w:rPr>
            </w:pPr>
            <w:ins w:id="789" w:author="Hana Ponížilová" w:date="2023-03-14T10:11:00Z">
              <w:r w:rsidRPr="00D75BD3">
                <w:rPr>
                  <w:rFonts w:asciiTheme="minorHAnsi" w:hAnsiTheme="minorHAnsi" w:cstheme="minorHAnsi"/>
                  <w:color w:val="000000"/>
                </w:rPr>
                <w:t>165</w:t>
              </w:r>
            </w:ins>
          </w:p>
        </w:tc>
        <w:tc>
          <w:tcPr>
            <w:tcW w:w="1134" w:type="dxa"/>
            <w:shd w:val="clear" w:color="auto" w:fill="auto"/>
            <w:vAlign w:val="center"/>
            <w:hideMark/>
          </w:tcPr>
          <w:p w14:paraId="5F81B520" w14:textId="77777777" w:rsidR="00CF2157" w:rsidRPr="00D75BD3" w:rsidRDefault="00CF2157" w:rsidP="000047D6">
            <w:pPr>
              <w:ind w:left="17"/>
              <w:jc w:val="center"/>
              <w:textAlignment w:val="baseline"/>
              <w:rPr>
                <w:ins w:id="790" w:author="Hana Ponížilová" w:date="2023-03-14T10:11:00Z"/>
                <w:rFonts w:asciiTheme="minorHAnsi" w:hAnsiTheme="minorHAnsi" w:cstheme="minorHAnsi"/>
                <w:color w:val="000000"/>
              </w:rPr>
            </w:pPr>
            <w:ins w:id="791" w:author="Hana Ponížilová" w:date="2023-03-14T10:11:00Z">
              <w:r w:rsidRPr="00D75BD3">
                <w:rPr>
                  <w:rFonts w:asciiTheme="minorHAnsi" w:hAnsiTheme="minorHAnsi" w:cstheme="minorHAnsi"/>
                  <w:color w:val="000000"/>
                </w:rPr>
                <w:t>15</w:t>
              </w:r>
              <w:r>
                <w:rPr>
                  <w:rFonts w:asciiTheme="minorHAnsi" w:hAnsiTheme="minorHAnsi" w:cstheme="minorHAnsi"/>
                  <w:color w:val="000000"/>
                </w:rPr>
                <w:t>7</w:t>
              </w:r>
            </w:ins>
          </w:p>
        </w:tc>
        <w:tc>
          <w:tcPr>
            <w:tcW w:w="1276" w:type="dxa"/>
            <w:vAlign w:val="center"/>
          </w:tcPr>
          <w:p w14:paraId="0E0E6D36" w14:textId="77777777" w:rsidR="00CF2157" w:rsidRPr="00D75BD3" w:rsidRDefault="00CF2157" w:rsidP="000047D6">
            <w:pPr>
              <w:ind w:left="17"/>
              <w:jc w:val="center"/>
              <w:textAlignment w:val="baseline"/>
              <w:rPr>
                <w:ins w:id="792" w:author="Hana Ponížilová" w:date="2023-03-14T10:11:00Z"/>
                <w:rFonts w:asciiTheme="minorHAnsi" w:hAnsiTheme="minorHAnsi" w:cstheme="minorHAnsi"/>
                <w:color w:val="000000"/>
              </w:rPr>
            </w:pPr>
            <w:ins w:id="793" w:author="Hana Ponížilová" w:date="2023-03-14T10:11:00Z">
              <w:r>
                <w:rPr>
                  <w:rFonts w:asciiTheme="minorHAnsi" w:hAnsiTheme="minorHAnsi" w:cstheme="minorHAnsi"/>
                  <w:color w:val="000000"/>
                </w:rPr>
                <w:t>222</w:t>
              </w:r>
            </w:ins>
          </w:p>
        </w:tc>
      </w:tr>
      <w:tr w:rsidR="00CF2157" w:rsidRPr="00D75BD3" w14:paraId="729FE791" w14:textId="77777777" w:rsidTr="00CF2157">
        <w:trPr>
          <w:trHeight w:val="390"/>
          <w:ins w:id="794" w:author="Hana Ponížilová" w:date="2023-03-14T10:11:00Z"/>
        </w:trPr>
        <w:tc>
          <w:tcPr>
            <w:tcW w:w="2412" w:type="dxa"/>
            <w:shd w:val="clear" w:color="auto" w:fill="auto"/>
            <w:vAlign w:val="center"/>
            <w:hideMark/>
          </w:tcPr>
          <w:p w14:paraId="0B531578" w14:textId="77777777" w:rsidR="00CF2157" w:rsidRPr="00D75BD3" w:rsidRDefault="00CF2157" w:rsidP="000047D6">
            <w:pPr>
              <w:ind w:left="17"/>
              <w:textAlignment w:val="baseline"/>
              <w:rPr>
                <w:ins w:id="795" w:author="Hana Ponížilová" w:date="2023-03-14T10:11:00Z"/>
                <w:rFonts w:asciiTheme="minorHAnsi" w:hAnsiTheme="minorHAnsi" w:cstheme="minorHAnsi"/>
                <w:color w:val="000000"/>
              </w:rPr>
            </w:pPr>
            <w:ins w:id="796" w:author="Hana Ponížilová" w:date="2023-03-14T10:11:00Z">
              <w:r w:rsidRPr="00D75BD3">
                <w:rPr>
                  <w:rFonts w:asciiTheme="minorHAnsi" w:hAnsiTheme="minorHAnsi" w:cstheme="minorHAnsi"/>
                  <w:b/>
                  <w:bCs/>
                  <w:color w:val="000000"/>
                </w:rPr>
                <w:t>Celkem</w:t>
              </w:r>
            </w:ins>
          </w:p>
        </w:tc>
        <w:tc>
          <w:tcPr>
            <w:tcW w:w="1134" w:type="dxa"/>
            <w:shd w:val="clear" w:color="auto" w:fill="auto"/>
            <w:vAlign w:val="center"/>
            <w:hideMark/>
          </w:tcPr>
          <w:p w14:paraId="0D6B662D" w14:textId="77777777" w:rsidR="00CF2157" w:rsidRPr="00D75BD3" w:rsidRDefault="00CF2157" w:rsidP="000047D6">
            <w:pPr>
              <w:ind w:left="17"/>
              <w:jc w:val="center"/>
              <w:textAlignment w:val="baseline"/>
              <w:rPr>
                <w:ins w:id="797" w:author="Hana Ponížilová" w:date="2023-03-14T10:11:00Z"/>
                <w:rFonts w:asciiTheme="minorHAnsi" w:hAnsiTheme="minorHAnsi" w:cstheme="minorHAnsi"/>
                <w:color w:val="000000"/>
              </w:rPr>
            </w:pPr>
            <w:ins w:id="798" w:author="Hana Ponížilová" w:date="2023-03-14T10:11:00Z">
              <w:r w:rsidRPr="00D75BD3">
                <w:rPr>
                  <w:rFonts w:asciiTheme="minorHAnsi" w:hAnsiTheme="minorHAnsi" w:cstheme="minorHAnsi"/>
                  <w:b/>
                  <w:bCs/>
                  <w:color w:val="000000"/>
                </w:rPr>
                <w:t>280</w:t>
              </w:r>
            </w:ins>
          </w:p>
        </w:tc>
        <w:tc>
          <w:tcPr>
            <w:tcW w:w="1134" w:type="dxa"/>
            <w:shd w:val="clear" w:color="auto" w:fill="auto"/>
            <w:vAlign w:val="center"/>
            <w:hideMark/>
          </w:tcPr>
          <w:p w14:paraId="6C3B8E0F" w14:textId="77777777" w:rsidR="00CF2157" w:rsidRPr="00D75BD3" w:rsidRDefault="00CF2157" w:rsidP="000047D6">
            <w:pPr>
              <w:ind w:left="17"/>
              <w:jc w:val="center"/>
              <w:textAlignment w:val="baseline"/>
              <w:rPr>
                <w:ins w:id="799" w:author="Hana Ponížilová" w:date="2023-03-14T10:11:00Z"/>
                <w:rFonts w:asciiTheme="minorHAnsi" w:hAnsiTheme="minorHAnsi" w:cstheme="minorHAnsi"/>
                <w:color w:val="000000"/>
              </w:rPr>
            </w:pPr>
            <w:ins w:id="800" w:author="Hana Ponížilová" w:date="2023-03-14T10:11:00Z">
              <w:r w:rsidRPr="00D75BD3">
                <w:rPr>
                  <w:rFonts w:asciiTheme="minorHAnsi" w:hAnsiTheme="minorHAnsi" w:cstheme="minorHAnsi"/>
                  <w:b/>
                  <w:bCs/>
                  <w:color w:val="000000"/>
                </w:rPr>
                <w:t>345</w:t>
              </w:r>
            </w:ins>
          </w:p>
        </w:tc>
        <w:tc>
          <w:tcPr>
            <w:tcW w:w="1134" w:type="dxa"/>
            <w:shd w:val="clear" w:color="auto" w:fill="auto"/>
            <w:vAlign w:val="center"/>
            <w:hideMark/>
          </w:tcPr>
          <w:p w14:paraId="43C5BAC1" w14:textId="77777777" w:rsidR="00CF2157" w:rsidRPr="00D75BD3" w:rsidRDefault="00CF2157" w:rsidP="000047D6">
            <w:pPr>
              <w:ind w:left="17"/>
              <w:jc w:val="center"/>
              <w:textAlignment w:val="baseline"/>
              <w:rPr>
                <w:ins w:id="801" w:author="Hana Ponížilová" w:date="2023-03-14T10:11:00Z"/>
                <w:rFonts w:asciiTheme="minorHAnsi" w:hAnsiTheme="minorHAnsi" w:cstheme="minorHAnsi"/>
                <w:color w:val="000000"/>
              </w:rPr>
            </w:pPr>
            <w:ins w:id="802" w:author="Hana Ponížilová" w:date="2023-03-14T10:11:00Z">
              <w:r w:rsidRPr="00D75BD3">
                <w:rPr>
                  <w:rFonts w:asciiTheme="minorHAnsi" w:hAnsiTheme="minorHAnsi" w:cstheme="minorHAnsi"/>
                  <w:b/>
                  <w:bCs/>
                  <w:color w:val="000000"/>
                </w:rPr>
                <w:t>316</w:t>
              </w:r>
            </w:ins>
          </w:p>
        </w:tc>
        <w:tc>
          <w:tcPr>
            <w:tcW w:w="1134" w:type="dxa"/>
            <w:shd w:val="clear" w:color="auto" w:fill="auto"/>
            <w:vAlign w:val="center"/>
            <w:hideMark/>
          </w:tcPr>
          <w:p w14:paraId="139A47C5" w14:textId="77777777" w:rsidR="00CF2157" w:rsidRPr="00D75BD3" w:rsidRDefault="00CF2157" w:rsidP="000047D6">
            <w:pPr>
              <w:ind w:left="17"/>
              <w:jc w:val="center"/>
              <w:textAlignment w:val="baseline"/>
              <w:rPr>
                <w:ins w:id="803" w:author="Hana Ponížilová" w:date="2023-03-14T10:11:00Z"/>
                <w:rFonts w:asciiTheme="minorHAnsi" w:hAnsiTheme="minorHAnsi" w:cstheme="minorHAnsi"/>
                <w:color w:val="000000"/>
              </w:rPr>
            </w:pPr>
            <w:ins w:id="804" w:author="Hana Ponížilová" w:date="2023-03-14T10:11:00Z">
              <w:r w:rsidRPr="00D75BD3">
                <w:rPr>
                  <w:rFonts w:asciiTheme="minorHAnsi" w:hAnsiTheme="minorHAnsi" w:cstheme="minorHAnsi"/>
                  <w:b/>
                  <w:bCs/>
                  <w:color w:val="000000"/>
                </w:rPr>
                <w:t>247</w:t>
              </w:r>
            </w:ins>
          </w:p>
        </w:tc>
        <w:tc>
          <w:tcPr>
            <w:tcW w:w="1134" w:type="dxa"/>
            <w:shd w:val="clear" w:color="auto" w:fill="auto"/>
            <w:vAlign w:val="center"/>
            <w:hideMark/>
          </w:tcPr>
          <w:p w14:paraId="20C01940" w14:textId="77777777" w:rsidR="00CF2157" w:rsidRPr="00D75BD3" w:rsidRDefault="00CF2157" w:rsidP="000047D6">
            <w:pPr>
              <w:ind w:left="17"/>
              <w:jc w:val="center"/>
              <w:textAlignment w:val="baseline"/>
              <w:rPr>
                <w:ins w:id="805" w:author="Hana Ponížilová" w:date="2023-03-14T10:11:00Z"/>
                <w:rFonts w:asciiTheme="minorHAnsi" w:hAnsiTheme="minorHAnsi" w:cstheme="minorHAnsi"/>
                <w:color w:val="000000"/>
              </w:rPr>
            </w:pPr>
            <w:ins w:id="806" w:author="Hana Ponížilová" w:date="2023-03-14T10:11:00Z">
              <w:r>
                <w:rPr>
                  <w:rFonts w:asciiTheme="minorHAnsi" w:hAnsiTheme="minorHAnsi" w:cstheme="minorHAnsi"/>
                  <w:b/>
                  <w:bCs/>
                  <w:color w:val="000000"/>
                </w:rPr>
                <w:t>238</w:t>
              </w:r>
            </w:ins>
          </w:p>
        </w:tc>
        <w:tc>
          <w:tcPr>
            <w:tcW w:w="1276" w:type="dxa"/>
            <w:vAlign w:val="center"/>
          </w:tcPr>
          <w:p w14:paraId="04956713" w14:textId="77777777" w:rsidR="00CF2157" w:rsidRPr="00D75BD3" w:rsidRDefault="00CF2157" w:rsidP="000047D6">
            <w:pPr>
              <w:ind w:left="17"/>
              <w:jc w:val="center"/>
              <w:textAlignment w:val="baseline"/>
              <w:rPr>
                <w:ins w:id="807" w:author="Hana Ponížilová" w:date="2023-03-14T10:11:00Z"/>
                <w:rFonts w:asciiTheme="minorHAnsi" w:hAnsiTheme="minorHAnsi" w:cstheme="minorHAnsi"/>
                <w:b/>
                <w:bCs/>
                <w:color w:val="000000"/>
              </w:rPr>
            </w:pPr>
            <w:ins w:id="808" w:author="Hana Ponížilová" w:date="2023-03-14T10:11:00Z">
              <w:r>
                <w:rPr>
                  <w:rFonts w:asciiTheme="minorHAnsi" w:hAnsiTheme="minorHAnsi" w:cstheme="minorHAnsi"/>
                  <w:b/>
                  <w:bCs/>
                  <w:color w:val="000000"/>
                </w:rPr>
                <w:t>413</w:t>
              </w:r>
            </w:ins>
          </w:p>
        </w:tc>
      </w:tr>
    </w:tbl>
    <w:p w14:paraId="3AA54CD9" w14:textId="77777777" w:rsidR="00B407BB" w:rsidRDefault="00B407BB" w:rsidP="00F6271F">
      <w:pPr>
        <w:pStyle w:val="Nadpis3"/>
        <w:numPr>
          <w:ilvl w:val="0"/>
          <w:numId w:val="0"/>
        </w:numPr>
        <w:ind w:firstLine="426"/>
        <w:rPr>
          <w:ins w:id="809" w:author="Hana Ponížilová" w:date="2023-03-14T10:12:00Z"/>
          <w:sz w:val="18"/>
          <w:szCs w:val="18"/>
        </w:rPr>
      </w:pPr>
      <w:ins w:id="810" w:author="Hana Ponížilová" w:date="2023-03-14T10:12:00Z">
        <w:r>
          <w:rPr>
            <w:rFonts w:cs="Calibri Light"/>
            <w:sz w:val="18"/>
            <w:szCs w:val="18"/>
          </w:rPr>
          <w:t>*</w:t>
        </w:r>
        <w:r>
          <w:rPr>
            <w:sz w:val="18"/>
            <w:szCs w:val="18"/>
          </w:rPr>
          <w:t xml:space="preserve"> </w:t>
        </w:r>
        <w:r w:rsidRPr="002832B2">
          <w:rPr>
            <w:sz w:val="18"/>
            <w:szCs w:val="18"/>
          </w:rPr>
          <w:t>Před certifikací</w:t>
        </w:r>
      </w:ins>
    </w:p>
    <w:p w14:paraId="0123CD0F" w14:textId="77777777" w:rsidR="00CF2157" w:rsidRPr="00E41619" w:rsidRDefault="00CF2157" w:rsidP="006F35BC">
      <w:pPr>
        <w:shd w:val="clear" w:color="auto" w:fill="FFFFFF" w:themeFill="background1"/>
        <w:suppressAutoHyphens/>
        <w:rPr>
          <w:b/>
          <w:lang w:eastAsia="ar-SA"/>
        </w:rPr>
      </w:pPr>
    </w:p>
    <w:p w14:paraId="45B41DC5" w14:textId="77777777" w:rsidR="006F35BC" w:rsidRDefault="006F35BC" w:rsidP="00F6271F">
      <w:pPr>
        <w:shd w:val="clear" w:color="auto" w:fill="FFFFFF"/>
        <w:jc w:val="both"/>
        <w:rPr>
          <w:rFonts w:cs="Calibri"/>
        </w:rPr>
      </w:pPr>
    </w:p>
    <w:p w14:paraId="29E6E70F" w14:textId="6263CEA2" w:rsidR="006F35BC" w:rsidRPr="00385AE2" w:rsidRDefault="006F35BC" w:rsidP="00753C45">
      <w:pPr>
        <w:ind w:left="425" w:firstLine="17"/>
        <w:jc w:val="both"/>
        <w:rPr>
          <w:rFonts w:asciiTheme="minorHAnsi" w:hAnsiTheme="minorHAnsi" w:cstheme="minorHAnsi"/>
          <w:sz w:val="22"/>
          <w:szCs w:val="22"/>
        </w:rPr>
      </w:pPr>
      <w:r w:rsidRPr="00385AE2">
        <w:rPr>
          <w:rFonts w:asciiTheme="minorHAnsi" w:hAnsiTheme="minorHAnsi" w:cstheme="minorHAnsi"/>
          <w:color w:val="000000"/>
          <w:sz w:val="22"/>
          <w:szCs w:val="22"/>
        </w:rPr>
        <w:t xml:space="preserve">Nejvýznamnější tvůrčí činnost spojená s projektovými aktivitami v oblasti umění </w:t>
      </w:r>
      <w:r w:rsidRPr="00385AE2">
        <w:rPr>
          <w:rFonts w:asciiTheme="minorHAnsi" w:hAnsiTheme="minorHAnsi" w:cstheme="minorHAnsi"/>
          <w:sz w:val="22"/>
          <w:szCs w:val="22"/>
        </w:rPr>
        <w:t>v letech 2017-2021,</w:t>
      </w:r>
      <w:r w:rsidR="00692441">
        <w:rPr>
          <w:rFonts w:asciiTheme="minorHAnsi" w:hAnsiTheme="minorHAnsi" w:cstheme="minorHAnsi"/>
          <w:sz w:val="22"/>
          <w:szCs w:val="22"/>
        </w:rPr>
        <w:t xml:space="preserve"> </w:t>
      </w:r>
      <w:r w:rsidRPr="00385AE2">
        <w:rPr>
          <w:rFonts w:asciiTheme="minorHAnsi" w:hAnsiTheme="minorHAnsi" w:cstheme="minorHAnsi"/>
          <w:sz w:val="22"/>
          <w:szCs w:val="22"/>
        </w:rPr>
        <w:t xml:space="preserve">zahrnuje výstavní činnost pedagogů, realizace pedagogů, tvůrčí výstupy studentů FMK, výstavy </w:t>
      </w:r>
      <w:r w:rsidR="00692441">
        <w:rPr>
          <w:rFonts w:asciiTheme="minorHAnsi" w:hAnsiTheme="minorHAnsi" w:cstheme="minorHAnsi"/>
          <w:sz w:val="22"/>
          <w:szCs w:val="22"/>
        </w:rPr>
        <w:br/>
      </w:r>
      <w:r w:rsidRPr="00385AE2">
        <w:rPr>
          <w:rFonts w:asciiTheme="minorHAnsi" w:hAnsiTheme="minorHAnsi" w:cstheme="minorHAnsi"/>
          <w:sz w:val="22"/>
          <w:szCs w:val="22"/>
        </w:rPr>
        <w:t xml:space="preserve">a prezentace studentů FMK </w:t>
      </w:r>
      <w:r w:rsidR="002C0E30">
        <w:rPr>
          <w:rFonts w:asciiTheme="minorHAnsi" w:hAnsiTheme="minorHAnsi" w:cstheme="minorHAnsi"/>
          <w:sz w:val="22"/>
          <w:szCs w:val="22"/>
        </w:rPr>
        <w:t>v tuzemsku</w:t>
      </w:r>
      <w:r w:rsidR="002C0E30" w:rsidRPr="00385AE2">
        <w:rPr>
          <w:rFonts w:asciiTheme="minorHAnsi" w:hAnsiTheme="minorHAnsi" w:cstheme="minorHAnsi"/>
          <w:sz w:val="22"/>
          <w:szCs w:val="22"/>
        </w:rPr>
        <w:t xml:space="preserve"> </w:t>
      </w:r>
      <w:r w:rsidRPr="00385AE2">
        <w:rPr>
          <w:rFonts w:asciiTheme="minorHAnsi" w:hAnsiTheme="minorHAnsi" w:cstheme="minorHAnsi"/>
          <w:sz w:val="22"/>
          <w:szCs w:val="22"/>
        </w:rPr>
        <w:t>i v zahraničí. Jedná se o výběr z Registru uměleck</w:t>
      </w:r>
      <w:r w:rsidR="00FB5A81">
        <w:rPr>
          <w:rFonts w:asciiTheme="minorHAnsi" w:hAnsiTheme="minorHAnsi" w:cstheme="minorHAnsi"/>
          <w:sz w:val="22"/>
          <w:szCs w:val="22"/>
        </w:rPr>
        <w:t>ých výstupů</w:t>
      </w:r>
      <w:r w:rsidRPr="00385AE2">
        <w:rPr>
          <w:rFonts w:asciiTheme="minorHAnsi" w:hAnsiTheme="minorHAnsi" w:cstheme="minorHAnsi"/>
          <w:sz w:val="22"/>
          <w:szCs w:val="22"/>
        </w:rPr>
        <w:t xml:space="preserve">, který reprezentuje jedním či dvěma příklady tvorbu v jednotlivých ateliérech v kategoriích A - B. </w:t>
      </w:r>
    </w:p>
    <w:p w14:paraId="1A3AF1C9" w14:textId="77777777" w:rsidR="006F35BC" w:rsidRPr="004E74BC" w:rsidRDefault="006F35BC" w:rsidP="006F35BC"/>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560"/>
        <w:gridCol w:w="1984"/>
        <w:gridCol w:w="1701"/>
        <w:gridCol w:w="2268"/>
      </w:tblGrid>
      <w:tr w:rsidR="00773136" w:rsidRPr="00B6077D" w14:paraId="207F2D53" w14:textId="77777777" w:rsidTr="00665C78">
        <w:trPr>
          <w:trHeight w:val="471"/>
        </w:trPr>
        <w:tc>
          <w:tcPr>
            <w:tcW w:w="1842" w:type="dxa"/>
            <w:shd w:val="clear" w:color="auto" w:fill="FBD4B4" w:themeFill="accent6" w:themeFillTint="66"/>
            <w:vAlign w:val="center"/>
          </w:tcPr>
          <w:p w14:paraId="625A5C7F" w14:textId="5025CBC9" w:rsidR="000B4731" w:rsidRPr="00665C78" w:rsidRDefault="006F35BC" w:rsidP="00923BA2">
            <w:pPr>
              <w:rPr>
                <w:rFonts w:asciiTheme="minorHAnsi" w:hAnsiTheme="minorHAnsi" w:cstheme="minorHAnsi"/>
                <w:b/>
                <w:bCs/>
                <w:sz w:val="18"/>
                <w:szCs w:val="18"/>
              </w:rPr>
            </w:pPr>
            <w:r w:rsidRPr="00665C78">
              <w:rPr>
                <w:rFonts w:asciiTheme="minorHAnsi" w:hAnsiTheme="minorHAnsi" w:cstheme="minorHAnsi"/>
                <w:b/>
                <w:bCs/>
                <w:sz w:val="18"/>
                <w:szCs w:val="18"/>
              </w:rPr>
              <w:t>Vybrané výstupy RUV (AMZ –</w:t>
            </w:r>
            <w:r w:rsidR="00665C78" w:rsidRPr="00665C78">
              <w:rPr>
                <w:rFonts w:asciiTheme="minorHAnsi" w:hAnsiTheme="minorHAnsi" w:cstheme="minorHAnsi"/>
                <w:b/>
                <w:bCs/>
                <w:sz w:val="18"/>
                <w:szCs w:val="18"/>
              </w:rPr>
              <w:t xml:space="preserve"> </w:t>
            </w:r>
            <w:r w:rsidRPr="00665C78">
              <w:rPr>
                <w:rFonts w:asciiTheme="minorHAnsi" w:hAnsiTheme="minorHAnsi" w:cstheme="minorHAnsi"/>
                <w:b/>
                <w:bCs/>
                <w:sz w:val="18"/>
                <w:szCs w:val="18"/>
              </w:rPr>
              <w:t>BMX)</w:t>
            </w:r>
          </w:p>
        </w:tc>
        <w:tc>
          <w:tcPr>
            <w:tcW w:w="1560" w:type="dxa"/>
            <w:shd w:val="clear" w:color="auto" w:fill="FBD4B4" w:themeFill="accent6" w:themeFillTint="66"/>
            <w:vAlign w:val="center"/>
          </w:tcPr>
          <w:p w14:paraId="3F9B61FB" w14:textId="77777777" w:rsidR="006F35BC" w:rsidRPr="00665C78" w:rsidRDefault="006F35BC" w:rsidP="00923BA2">
            <w:pPr>
              <w:rPr>
                <w:rFonts w:asciiTheme="minorHAnsi" w:hAnsiTheme="minorHAnsi" w:cstheme="minorHAnsi"/>
                <w:b/>
                <w:bCs/>
                <w:sz w:val="18"/>
                <w:szCs w:val="18"/>
              </w:rPr>
            </w:pPr>
            <w:r w:rsidRPr="00665C78">
              <w:rPr>
                <w:rFonts w:asciiTheme="minorHAnsi" w:hAnsiTheme="minorHAnsi" w:cstheme="minorHAnsi"/>
                <w:b/>
                <w:bCs/>
                <w:sz w:val="18"/>
                <w:szCs w:val="18"/>
              </w:rPr>
              <w:t>Druh činnosti</w:t>
            </w:r>
          </w:p>
        </w:tc>
        <w:tc>
          <w:tcPr>
            <w:tcW w:w="1984" w:type="dxa"/>
            <w:shd w:val="clear" w:color="auto" w:fill="FBD4B4" w:themeFill="accent6" w:themeFillTint="66"/>
            <w:vAlign w:val="center"/>
          </w:tcPr>
          <w:p w14:paraId="470ABEF6" w14:textId="77777777" w:rsidR="006F35BC" w:rsidRPr="00665C78" w:rsidRDefault="006F35BC" w:rsidP="00923BA2">
            <w:pPr>
              <w:rPr>
                <w:rFonts w:asciiTheme="minorHAnsi" w:hAnsiTheme="minorHAnsi" w:cstheme="minorHAnsi"/>
                <w:b/>
                <w:bCs/>
                <w:sz w:val="18"/>
                <w:szCs w:val="18"/>
              </w:rPr>
            </w:pPr>
            <w:r w:rsidRPr="00665C78">
              <w:rPr>
                <w:rFonts w:asciiTheme="minorHAnsi" w:hAnsiTheme="minorHAnsi" w:cstheme="minorHAnsi"/>
                <w:b/>
                <w:bCs/>
                <w:sz w:val="18"/>
                <w:szCs w:val="18"/>
              </w:rPr>
              <w:t>Název v originále</w:t>
            </w:r>
          </w:p>
        </w:tc>
        <w:tc>
          <w:tcPr>
            <w:tcW w:w="1701" w:type="dxa"/>
            <w:shd w:val="clear" w:color="auto" w:fill="FBD4B4" w:themeFill="accent6" w:themeFillTint="66"/>
            <w:vAlign w:val="center"/>
          </w:tcPr>
          <w:p w14:paraId="024CC8F9" w14:textId="77777777" w:rsidR="006F35BC" w:rsidRPr="00665C78" w:rsidRDefault="006F35BC" w:rsidP="00923BA2">
            <w:pPr>
              <w:rPr>
                <w:rFonts w:asciiTheme="minorHAnsi" w:hAnsiTheme="minorHAnsi" w:cstheme="minorHAnsi"/>
                <w:b/>
                <w:bCs/>
                <w:sz w:val="18"/>
                <w:szCs w:val="18"/>
              </w:rPr>
            </w:pPr>
            <w:r w:rsidRPr="00665C78">
              <w:rPr>
                <w:rFonts w:asciiTheme="minorHAnsi" w:hAnsiTheme="minorHAnsi" w:cstheme="minorHAnsi"/>
                <w:b/>
                <w:bCs/>
                <w:sz w:val="18"/>
                <w:szCs w:val="18"/>
              </w:rPr>
              <w:t>První autor</w:t>
            </w:r>
          </w:p>
        </w:tc>
        <w:tc>
          <w:tcPr>
            <w:tcW w:w="2268" w:type="dxa"/>
            <w:shd w:val="clear" w:color="auto" w:fill="FBD4B4" w:themeFill="accent6" w:themeFillTint="66"/>
            <w:vAlign w:val="center"/>
          </w:tcPr>
          <w:p w14:paraId="56C6B79F" w14:textId="77777777" w:rsidR="006F35BC" w:rsidRPr="00665C78" w:rsidRDefault="006F35BC" w:rsidP="00923BA2">
            <w:pPr>
              <w:rPr>
                <w:rFonts w:asciiTheme="minorHAnsi" w:hAnsiTheme="minorHAnsi" w:cstheme="minorHAnsi"/>
                <w:b/>
                <w:bCs/>
                <w:sz w:val="18"/>
                <w:szCs w:val="18"/>
              </w:rPr>
            </w:pPr>
            <w:r w:rsidRPr="00665C78">
              <w:rPr>
                <w:rFonts w:asciiTheme="minorHAnsi" w:hAnsiTheme="minorHAnsi" w:cstheme="minorHAnsi"/>
                <w:b/>
                <w:bCs/>
                <w:sz w:val="18"/>
                <w:szCs w:val="18"/>
              </w:rPr>
              <w:t>Instituce 1. uvedení</w:t>
            </w:r>
          </w:p>
        </w:tc>
      </w:tr>
      <w:tr w:rsidR="001C5A91" w:rsidRPr="00B6077D" w14:paraId="15FAA54C" w14:textId="77777777" w:rsidTr="00665C78">
        <w:trPr>
          <w:trHeight w:val="640"/>
        </w:trPr>
        <w:tc>
          <w:tcPr>
            <w:tcW w:w="1842" w:type="dxa"/>
            <w:shd w:val="clear" w:color="auto" w:fill="auto"/>
          </w:tcPr>
          <w:p w14:paraId="49FA9C7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Audiovize</w:t>
            </w:r>
          </w:p>
        </w:tc>
        <w:tc>
          <w:tcPr>
            <w:tcW w:w="1560" w:type="dxa"/>
            <w:shd w:val="clear" w:color="auto" w:fill="auto"/>
          </w:tcPr>
          <w:p w14:paraId="2E51A733" w14:textId="29FAF75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scénář (sc</w:t>
            </w:r>
            <w:r w:rsidR="00943F65">
              <w:rPr>
                <w:rFonts w:asciiTheme="minorHAnsi" w:hAnsiTheme="minorHAnsi" w:cstheme="minorHAnsi"/>
                <w:sz w:val="16"/>
                <w:szCs w:val="16"/>
              </w:rPr>
              <w:t>e</w:t>
            </w:r>
            <w:r w:rsidRPr="00923BA2">
              <w:rPr>
                <w:rFonts w:asciiTheme="minorHAnsi" w:hAnsiTheme="minorHAnsi" w:cstheme="minorHAnsi"/>
                <w:sz w:val="16"/>
                <w:szCs w:val="16"/>
              </w:rPr>
              <w:t>nárista)</w:t>
            </w:r>
          </w:p>
        </w:tc>
        <w:tc>
          <w:tcPr>
            <w:tcW w:w="1984" w:type="dxa"/>
            <w:shd w:val="clear" w:color="auto" w:fill="auto"/>
          </w:tcPr>
          <w:p w14:paraId="0D880FD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Smečka</w:t>
            </w:r>
          </w:p>
        </w:tc>
        <w:tc>
          <w:tcPr>
            <w:tcW w:w="1701" w:type="dxa"/>
            <w:shd w:val="clear" w:color="auto" w:fill="auto"/>
          </w:tcPr>
          <w:p w14:paraId="276B0E48" w14:textId="77777777" w:rsidR="00347B71"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Kocí</w:t>
            </w:r>
            <w:proofErr w:type="spellEnd"/>
            <w:r w:rsidRPr="00923BA2">
              <w:rPr>
                <w:rFonts w:asciiTheme="minorHAnsi" w:hAnsiTheme="minorHAnsi" w:cstheme="minorHAnsi"/>
                <w:sz w:val="16"/>
                <w:szCs w:val="16"/>
              </w:rPr>
              <w:t xml:space="preserve">, Irena, </w:t>
            </w:r>
          </w:p>
          <w:p w14:paraId="605A0018" w14:textId="77777777" w:rsidR="00347B71"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37D398EC" w14:textId="510FA5D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50 %</w:t>
            </w:r>
          </w:p>
        </w:tc>
        <w:tc>
          <w:tcPr>
            <w:tcW w:w="2268" w:type="dxa"/>
            <w:shd w:val="clear" w:color="auto" w:fill="auto"/>
          </w:tcPr>
          <w:p w14:paraId="4B9E60F6"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Busan</w:t>
            </w:r>
            <w:proofErr w:type="spellEnd"/>
            <w:r w:rsidRPr="00923BA2">
              <w:rPr>
                <w:rFonts w:asciiTheme="minorHAnsi" w:hAnsiTheme="minorHAnsi" w:cstheme="minorHAnsi"/>
                <w:sz w:val="16"/>
                <w:szCs w:val="16"/>
              </w:rPr>
              <w:t xml:space="preserve"> International </w:t>
            </w:r>
            <w:proofErr w:type="spellStart"/>
            <w:r w:rsidRPr="00923BA2">
              <w:rPr>
                <w:rFonts w:asciiTheme="minorHAnsi" w:hAnsiTheme="minorHAnsi" w:cstheme="minorHAnsi"/>
                <w:sz w:val="16"/>
                <w:szCs w:val="16"/>
              </w:rPr>
              <w:t>Kids</w:t>
            </w:r>
            <w:proofErr w:type="spellEnd"/>
            <w:r w:rsidRPr="00923BA2">
              <w:rPr>
                <w:rFonts w:asciiTheme="minorHAnsi" w:hAnsiTheme="minorHAnsi" w:cstheme="minorHAnsi"/>
                <w:sz w:val="16"/>
                <w:szCs w:val="16"/>
              </w:rPr>
              <w:t xml:space="preserve"> and </w:t>
            </w:r>
            <w:proofErr w:type="spellStart"/>
            <w:r w:rsidRPr="00923BA2">
              <w:rPr>
                <w:rFonts w:asciiTheme="minorHAnsi" w:hAnsiTheme="minorHAnsi" w:cstheme="minorHAnsi"/>
                <w:sz w:val="16"/>
                <w:szCs w:val="16"/>
              </w:rPr>
              <w:t>Youth</w:t>
            </w:r>
            <w:proofErr w:type="spellEnd"/>
            <w:r w:rsidRPr="00923BA2">
              <w:rPr>
                <w:rFonts w:asciiTheme="minorHAnsi" w:hAnsiTheme="minorHAnsi" w:cstheme="minorHAnsi"/>
                <w:sz w:val="16"/>
                <w:szCs w:val="16"/>
              </w:rPr>
              <w:t xml:space="preserve">, Korejská republika, </w:t>
            </w:r>
            <w:proofErr w:type="spellStart"/>
            <w:r w:rsidRPr="00923BA2">
              <w:rPr>
                <w:rFonts w:asciiTheme="minorHAnsi" w:hAnsiTheme="minorHAnsi" w:cstheme="minorHAnsi"/>
                <w:sz w:val="16"/>
                <w:szCs w:val="16"/>
              </w:rPr>
              <w:t>Busan</w:t>
            </w:r>
            <w:proofErr w:type="spellEnd"/>
            <w:r w:rsidRPr="00923BA2">
              <w:rPr>
                <w:rFonts w:asciiTheme="minorHAnsi" w:hAnsiTheme="minorHAnsi" w:cstheme="minorHAnsi"/>
                <w:sz w:val="16"/>
                <w:szCs w:val="16"/>
              </w:rPr>
              <w:t>, 07.06.2020 - 13.06.2020</w:t>
            </w:r>
          </w:p>
        </w:tc>
      </w:tr>
      <w:tr w:rsidR="001C5A91" w:rsidRPr="00B6077D" w14:paraId="19ECF976" w14:textId="77777777" w:rsidTr="00665C78">
        <w:trPr>
          <w:trHeight w:val="615"/>
        </w:trPr>
        <w:tc>
          <w:tcPr>
            <w:tcW w:w="1842" w:type="dxa"/>
            <w:shd w:val="clear" w:color="auto" w:fill="auto"/>
            <w:hideMark/>
          </w:tcPr>
          <w:p w14:paraId="4BA4059D"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lastRenderedPageBreak/>
              <w:t>DES/Grafický design</w:t>
            </w:r>
          </w:p>
        </w:tc>
        <w:tc>
          <w:tcPr>
            <w:tcW w:w="1560" w:type="dxa"/>
            <w:shd w:val="clear" w:color="auto" w:fill="auto"/>
            <w:hideMark/>
          </w:tcPr>
          <w:p w14:paraId="6E7829EE"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12ED7DC2"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Golden</w:t>
            </w:r>
            <w:proofErr w:type="spellEnd"/>
            <w:r w:rsidRPr="00923BA2">
              <w:rPr>
                <w:rFonts w:asciiTheme="minorHAnsi" w:hAnsiTheme="minorHAnsi" w:cstheme="minorHAnsi"/>
                <w:sz w:val="16"/>
                <w:szCs w:val="16"/>
              </w:rPr>
              <w:t xml:space="preserve"> Bee </w:t>
            </w:r>
            <w:proofErr w:type="spellStart"/>
            <w:r w:rsidRPr="00923BA2">
              <w:rPr>
                <w:rFonts w:asciiTheme="minorHAnsi" w:hAnsiTheme="minorHAnsi" w:cstheme="minorHAnsi"/>
                <w:sz w:val="16"/>
                <w:szCs w:val="16"/>
              </w:rPr>
              <w:t>Global</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Biennale</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of</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Graphic</w:t>
            </w:r>
            <w:proofErr w:type="spellEnd"/>
            <w:r w:rsidRPr="00923BA2">
              <w:rPr>
                <w:rFonts w:asciiTheme="minorHAnsi" w:hAnsiTheme="minorHAnsi" w:cstheme="minorHAnsi"/>
                <w:sz w:val="16"/>
                <w:szCs w:val="16"/>
              </w:rPr>
              <w:t xml:space="preserve"> Design </w:t>
            </w:r>
            <w:proofErr w:type="spellStart"/>
            <w:r w:rsidRPr="00923BA2">
              <w:rPr>
                <w:rFonts w:asciiTheme="minorHAnsi" w:hAnsiTheme="minorHAnsi" w:cstheme="minorHAnsi"/>
                <w:sz w:val="16"/>
                <w:szCs w:val="16"/>
              </w:rPr>
              <w:t>Golden</w:t>
            </w:r>
            <w:proofErr w:type="spellEnd"/>
            <w:r w:rsidRPr="00923BA2">
              <w:rPr>
                <w:rFonts w:asciiTheme="minorHAnsi" w:hAnsiTheme="minorHAnsi" w:cstheme="minorHAnsi"/>
                <w:sz w:val="16"/>
                <w:szCs w:val="16"/>
              </w:rPr>
              <w:t xml:space="preserve"> Bee 14 (UN)REAL</w:t>
            </w:r>
          </w:p>
        </w:tc>
        <w:tc>
          <w:tcPr>
            <w:tcW w:w="1701" w:type="dxa"/>
            <w:shd w:val="clear" w:color="auto" w:fill="auto"/>
            <w:hideMark/>
          </w:tcPr>
          <w:p w14:paraId="4B0FC507" w14:textId="77777777" w:rsidR="00DF6D45"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Noga, Pavel, </w:t>
            </w:r>
          </w:p>
          <w:p w14:paraId="10F03BD1" w14:textId="77777777" w:rsidR="00DF6D45"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3BFE3D57" w14:textId="37068A31"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100 %</w:t>
            </w:r>
          </w:p>
        </w:tc>
        <w:tc>
          <w:tcPr>
            <w:tcW w:w="2268" w:type="dxa"/>
            <w:shd w:val="clear" w:color="auto" w:fill="auto"/>
            <w:hideMark/>
          </w:tcPr>
          <w:p w14:paraId="2383FF7C"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The</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State</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Tretyakov</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Gallery</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Moscow</w:t>
            </w:r>
            <w:proofErr w:type="spellEnd"/>
            <w:r w:rsidRPr="00923BA2">
              <w:rPr>
                <w:rFonts w:asciiTheme="minorHAnsi" w:hAnsiTheme="minorHAnsi" w:cstheme="minorHAnsi"/>
                <w:sz w:val="16"/>
                <w:szCs w:val="16"/>
              </w:rPr>
              <w:t>, Rusko, Moskva, 28.09.2020 - 10.10.2020</w:t>
            </w:r>
          </w:p>
        </w:tc>
      </w:tr>
      <w:tr w:rsidR="001C5A91" w:rsidRPr="00B6077D" w14:paraId="4504850F" w14:textId="77777777" w:rsidTr="00665C78">
        <w:trPr>
          <w:trHeight w:val="557"/>
        </w:trPr>
        <w:tc>
          <w:tcPr>
            <w:tcW w:w="1842" w:type="dxa"/>
            <w:shd w:val="clear" w:color="auto" w:fill="auto"/>
            <w:hideMark/>
          </w:tcPr>
          <w:p w14:paraId="332AED4C"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10DE56C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3CB2CAEF"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Obuv pro společnost </w:t>
            </w:r>
            <w:proofErr w:type="spellStart"/>
            <w:r w:rsidRPr="00923BA2">
              <w:rPr>
                <w:rFonts w:asciiTheme="minorHAnsi" w:hAnsiTheme="minorHAnsi" w:cstheme="minorHAnsi"/>
                <w:sz w:val="16"/>
                <w:szCs w:val="16"/>
              </w:rPr>
              <w:t>Eyelevel</w:t>
            </w:r>
            <w:proofErr w:type="spellEnd"/>
          </w:p>
        </w:tc>
        <w:tc>
          <w:tcPr>
            <w:tcW w:w="1701" w:type="dxa"/>
            <w:shd w:val="clear" w:color="auto" w:fill="auto"/>
            <w:hideMark/>
          </w:tcPr>
          <w:p w14:paraId="7327CC1F" w14:textId="77777777" w:rsidR="00EF015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Klabalová</w:t>
            </w:r>
            <w:proofErr w:type="spellEnd"/>
            <w:r w:rsidRPr="00923BA2">
              <w:rPr>
                <w:rFonts w:asciiTheme="minorHAnsi" w:hAnsiTheme="minorHAnsi" w:cstheme="minorHAnsi"/>
                <w:sz w:val="16"/>
                <w:szCs w:val="16"/>
              </w:rPr>
              <w:t xml:space="preserve">, Eva, </w:t>
            </w:r>
          </w:p>
          <w:p w14:paraId="1A6C7B91" w14:textId="2036D8CC" w:rsidR="00943F65"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321FFBBB" w14:textId="4A6B88D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100 %</w:t>
            </w:r>
          </w:p>
        </w:tc>
        <w:tc>
          <w:tcPr>
            <w:tcW w:w="2268" w:type="dxa"/>
            <w:shd w:val="clear" w:color="auto" w:fill="auto"/>
            <w:hideMark/>
          </w:tcPr>
          <w:p w14:paraId="100904A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Centrála EYELEVEL, Londýn, Velká Británie, Londýn, 05.01.2020 - 05.01.2020</w:t>
            </w:r>
          </w:p>
        </w:tc>
      </w:tr>
      <w:tr w:rsidR="001C5A91" w:rsidRPr="00B6077D" w14:paraId="79F94D2D" w14:textId="77777777" w:rsidTr="00665C78">
        <w:trPr>
          <w:trHeight w:val="835"/>
        </w:trPr>
        <w:tc>
          <w:tcPr>
            <w:tcW w:w="1842" w:type="dxa"/>
            <w:shd w:val="clear" w:color="auto" w:fill="auto"/>
            <w:hideMark/>
          </w:tcPr>
          <w:p w14:paraId="59717D18" w14:textId="27AC2B6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71D8EA17" w14:textId="57A2075A"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2999758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Pružný svršek holeňové </w:t>
            </w:r>
            <w:proofErr w:type="spellStart"/>
            <w:r w:rsidRPr="00923BA2">
              <w:rPr>
                <w:rFonts w:asciiTheme="minorHAnsi" w:hAnsiTheme="minorHAnsi" w:cstheme="minorHAnsi"/>
                <w:sz w:val="16"/>
                <w:szCs w:val="16"/>
              </w:rPr>
              <w:t>obuvi_patent</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Hi</w:t>
            </w:r>
            <w:proofErr w:type="spellEnd"/>
            <w:r w:rsidRPr="00923BA2">
              <w:rPr>
                <w:rFonts w:asciiTheme="minorHAnsi" w:hAnsiTheme="minorHAnsi" w:cstheme="minorHAnsi"/>
                <w:sz w:val="16"/>
                <w:szCs w:val="16"/>
              </w:rPr>
              <w:t xml:space="preserve">-tech </w:t>
            </w:r>
            <w:proofErr w:type="spellStart"/>
            <w:r w:rsidRPr="00923BA2">
              <w:rPr>
                <w:rFonts w:asciiTheme="minorHAnsi" w:hAnsiTheme="minorHAnsi" w:cstheme="minorHAnsi"/>
                <w:sz w:val="16"/>
                <w:szCs w:val="16"/>
              </w:rPr>
              <w:t>footwear</w:t>
            </w:r>
            <w:proofErr w:type="spellEnd"/>
            <w:r w:rsidRPr="00923BA2">
              <w:rPr>
                <w:rFonts w:asciiTheme="minorHAnsi" w:hAnsiTheme="minorHAnsi" w:cstheme="minorHAnsi"/>
                <w:sz w:val="16"/>
                <w:szCs w:val="16"/>
              </w:rPr>
              <w:t xml:space="preserve"> skin)</w:t>
            </w:r>
          </w:p>
        </w:tc>
        <w:tc>
          <w:tcPr>
            <w:tcW w:w="1701" w:type="dxa"/>
            <w:shd w:val="clear" w:color="auto" w:fill="auto"/>
            <w:hideMark/>
          </w:tcPr>
          <w:p w14:paraId="0AFFA0A0" w14:textId="77777777" w:rsidR="00EF015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Klabalová</w:t>
            </w:r>
            <w:proofErr w:type="spellEnd"/>
            <w:r w:rsidRPr="00923BA2">
              <w:rPr>
                <w:rFonts w:asciiTheme="minorHAnsi" w:hAnsiTheme="minorHAnsi" w:cstheme="minorHAnsi"/>
                <w:sz w:val="16"/>
                <w:szCs w:val="16"/>
              </w:rPr>
              <w:t xml:space="preserve">, Eva, </w:t>
            </w:r>
          </w:p>
          <w:p w14:paraId="636C712F" w14:textId="58CEA793" w:rsidR="00DC1788"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7F3EC1F0" w14:textId="1309361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40 %</w:t>
            </w:r>
          </w:p>
        </w:tc>
        <w:tc>
          <w:tcPr>
            <w:tcW w:w="2268" w:type="dxa"/>
            <w:shd w:val="clear" w:color="auto" w:fill="auto"/>
            <w:hideMark/>
          </w:tcPr>
          <w:p w14:paraId="7EC7CF08" w14:textId="7789A3DC" w:rsidR="00347B71"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Úřad průmyslového vlastnictví </w:t>
            </w:r>
            <w:r w:rsidR="00BF4DBA">
              <w:rPr>
                <w:rFonts w:asciiTheme="minorHAnsi" w:hAnsiTheme="minorHAnsi" w:cstheme="minorHAnsi"/>
                <w:sz w:val="16"/>
                <w:szCs w:val="16"/>
              </w:rPr>
              <w:t>Č</w:t>
            </w:r>
            <w:r w:rsidRPr="00923BA2">
              <w:rPr>
                <w:rFonts w:asciiTheme="minorHAnsi" w:hAnsiTheme="minorHAnsi" w:cstheme="minorHAnsi"/>
                <w:sz w:val="16"/>
                <w:szCs w:val="16"/>
              </w:rPr>
              <w:t xml:space="preserve">eské </w:t>
            </w:r>
            <w:r w:rsidR="00BF4DBA">
              <w:rPr>
                <w:rFonts w:asciiTheme="minorHAnsi" w:hAnsiTheme="minorHAnsi" w:cstheme="minorHAnsi"/>
                <w:sz w:val="16"/>
                <w:szCs w:val="16"/>
              </w:rPr>
              <w:t>r</w:t>
            </w:r>
            <w:r w:rsidRPr="00923BA2">
              <w:rPr>
                <w:rFonts w:asciiTheme="minorHAnsi" w:hAnsiTheme="minorHAnsi" w:cstheme="minorHAnsi"/>
                <w:sz w:val="16"/>
                <w:szCs w:val="16"/>
              </w:rPr>
              <w:t xml:space="preserve">epubliky, Česká republika, Praha, </w:t>
            </w:r>
          </w:p>
          <w:p w14:paraId="25A304BB" w14:textId="77C2947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18.08.2020 - 18.08.2020</w:t>
            </w:r>
          </w:p>
        </w:tc>
      </w:tr>
      <w:tr w:rsidR="001C5A91" w:rsidRPr="00B6077D" w14:paraId="388707EE" w14:textId="77777777" w:rsidTr="00665C78">
        <w:trPr>
          <w:trHeight w:val="606"/>
        </w:trPr>
        <w:tc>
          <w:tcPr>
            <w:tcW w:w="1842" w:type="dxa"/>
            <w:shd w:val="clear" w:color="auto" w:fill="auto"/>
            <w:hideMark/>
          </w:tcPr>
          <w:p w14:paraId="6C12AFF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23F61B1C"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337ABC71"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nakliku</w:t>
            </w:r>
            <w:proofErr w:type="spellEnd"/>
          </w:p>
        </w:tc>
        <w:tc>
          <w:tcPr>
            <w:tcW w:w="1701" w:type="dxa"/>
            <w:shd w:val="clear" w:color="auto" w:fill="auto"/>
            <w:hideMark/>
          </w:tcPr>
          <w:p w14:paraId="7564FACA" w14:textId="77777777" w:rsidR="006F1EA0"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Kovařík, Vladimír, domácí autor, </w:t>
            </w:r>
          </w:p>
          <w:p w14:paraId="069C0888" w14:textId="271896FC"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100 %</w:t>
            </w:r>
          </w:p>
        </w:tc>
        <w:tc>
          <w:tcPr>
            <w:tcW w:w="2268" w:type="dxa"/>
            <w:shd w:val="clear" w:color="auto" w:fill="auto"/>
            <w:hideMark/>
          </w:tcPr>
          <w:p w14:paraId="2AFFF5D7" w14:textId="44663674"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UTB, Česká republika, </w:t>
            </w:r>
            <w:proofErr w:type="spellStart"/>
            <w:r w:rsidRPr="00923BA2">
              <w:rPr>
                <w:rFonts w:asciiTheme="minorHAnsi" w:hAnsiTheme="minorHAnsi" w:cstheme="minorHAnsi"/>
                <w:sz w:val="16"/>
                <w:szCs w:val="16"/>
              </w:rPr>
              <w:t>Zlin</w:t>
            </w:r>
            <w:proofErr w:type="spellEnd"/>
            <w:r w:rsidR="00DE0C3C">
              <w:rPr>
                <w:rFonts w:asciiTheme="minorHAnsi" w:hAnsiTheme="minorHAnsi" w:cstheme="minorHAnsi"/>
                <w:sz w:val="16"/>
                <w:szCs w:val="16"/>
              </w:rPr>
              <w:t>,</w:t>
            </w:r>
          </w:p>
        </w:tc>
      </w:tr>
      <w:tr w:rsidR="001C5A91" w:rsidRPr="00B6077D" w14:paraId="617E9510" w14:textId="77777777" w:rsidTr="00665C78">
        <w:trPr>
          <w:trHeight w:val="598"/>
        </w:trPr>
        <w:tc>
          <w:tcPr>
            <w:tcW w:w="1842" w:type="dxa"/>
            <w:shd w:val="clear" w:color="auto" w:fill="auto"/>
            <w:hideMark/>
          </w:tcPr>
          <w:p w14:paraId="2F48129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7AFE48F3" w14:textId="7E00E0E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08419C86"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namadlo</w:t>
            </w:r>
            <w:proofErr w:type="spellEnd"/>
          </w:p>
        </w:tc>
        <w:tc>
          <w:tcPr>
            <w:tcW w:w="1701" w:type="dxa"/>
            <w:shd w:val="clear" w:color="auto" w:fill="auto"/>
            <w:hideMark/>
          </w:tcPr>
          <w:p w14:paraId="23A6363E" w14:textId="77777777" w:rsidR="006F1EA0"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Kovařík, Vladimír, domácí autor, </w:t>
            </w:r>
          </w:p>
          <w:p w14:paraId="581E7919" w14:textId="3DF60EE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100 %</w:t>
            </w:r>
          </w:p>
        </w:tc>
        <w:tc>
          <w:tcPr>
            <w:tcW w:w="2268" w:type="dxa"/>
            <w:shd w:val="clear" w:color="auto" w:fill="auto"/>
            <w:hideMark/>
          </w:tcPr>
          <w:p w14:paraId="2418ABAB" w14:textId="2043CC32"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UTB, Česká republika, </w:t>
            </w:r>
            <w:proofErr w:type="spellStart"/>
            <w:r w:rsidRPr="00923BA2">
              <w:rPr>
                <w:rFonts w:asciiTheme="minorHAnsi" w:hAnsiTheme="minorHAnsi" w:cstheme="minorHAnsi"/>
                <w:sz w:val="16"/>
                <w:szCs w:val="16"/>
              </w:rPr>
              <w:t>Zlin</w:t>
            </w:r>
            <w:proofErr w:type="spellEnd"/>
            <w:r w:rsidR="00DE0C3C">
              <w:rPr>
                <w:rFonts w:asciiTheme="minorHAnsi" w:hAnsiTheme="minorHAnsi" w:cstheme="minorHAnsi"/>
                <w:sz w:val="16"/>
                <w:szCs w:val="16"/>
              </w:rPr>
              <w:t>,</w:t>
            </w:r>
          </w:p>
        </w:tc>
      </w:tr>
      <w:tr w:rsidR="001C5A91" w:rsidRPr="00B6077D" w14:paraId="0D0ED064" w14:textId="77777777" w:rsidTr="00665C78">
        <w:trPr>
          <w:trHeight w:val="577"/>
        </w:trPr>
        <w:tc>
          <w:tcPr>
            <w:tcW w:w="1842" w:type="dxa"/>
            <w:shd w:val="clear" w:color="auto" w:fill="auto"/>
            <w:hideMark/>
          </w:tcPr>
          <w:p w14:paraId="50296DC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ARCH/Architektura</w:t>
            </w:r>
          </w:p>
        </w:tc>
        <w:tc>
          <w:tcPr>
            <w:tcW w:w="1560" w:type="dxa"/>
            <w:shd w:val="clear" w:color="auto" w:fill="auto"/>
            <w:hideMark/>
          </w:tcPr>
          <w:p w14:paraId="6064C1B5" w14:textId="308552F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Projekt</w:t>
            </w:r>
            <w:r w:rsidR="00EF0152">
              <w:rPr>
                <w:rFonts w:asciiTheme="minorHAnsi" w:hAnsiTheme="minorHAnsi" w:cstheme="minorHAnsi"/>
                <w:sz w:val="16"/>
                <w:szCs w:val="16"/>
              </w:rPr>
              <w:t xml:space="preserve"> arch.</w:t>
            </w:r>
            <w:r w:rsidRPr="00923BA2">
              <w:rPr>
                <w:rFonts w:asciiTheme="minorHAnsi" w:hAnsiTheme="minorHAnsi" w:cstheme="minorHAnsi"/>
                <w:sz w:val="16"/>
                <w:szCs w:val="16"/>
              </w:rPr>
              <w:t xml:space="preserve"> díla – pozemní stavba nebo rekonstrukce</w:t>
            </w:r>
          </w:p>
        </w:tc>
        <w:tc>
          <w:tcPr>
            <w:tcW w:w="1984" w:type="dxa"/>
            <w:shd w:val="clear" w:color="auto" w:fill="auto"/>
            <w:hideMark/>
          </w:tcPr>
          <w:p w14:paraId="5708FCCF" w14:textId="77777777" w:rsidR="00EF015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Návrh rodinného domu </w:t>
            </w:r>
          </w:p>
          <w:p w14:paraId="14681DDD" w14:textId="7107E5D4"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 Míškovicích</w:t>
            </w:r>
          </w:p>
        </w:tc>
        <w:tc>
          <w:tcPr>
            <w:tcW w:w="1701" w:type="dxa"/>
            <w:shd w:val="clear" w:color="auto" w:fill="auto"/>
            <w:hideMark/>
          </w:tcPr>
          <w:p w14:paraId="36BCF3E7" w14:textId="77777777" w:rsidR="006F1EA0"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Otevřel, Radek, domácí autor, </w:t>
            </w:r>
          </w:p>
          <w:p w14:paraId="794E6A58" w14:textId="3A7BB434"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100 %</w:t>
            </w:r>
          </w:p>
        </w:tc>
        <w:tc>
          <w:tcPr>
            <w:tcW w:w="2268" w:type="dxa"/>
            <w:shd w:val="clear" w:color="auto" w:fill="auto"/>
            <w:hideMark/>
          </w:tcPr>
          <w:p w14:paraId="5052A19C"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rodinný dům</w:t>
            </w:r>
          </w:p>
        </w:tc>
      </w:tr>
      <w:tr w:rsidR="001C5A91" w:rsidRPr="00B6077D" w14:paraId="41559752" w14:textId="77777777" w:rsidTr="00665C78">
        <w:trPr>
          <w:trHeight w:val="671"/>
        </w:trPr>
        <w:tc>
          <w:tcPr>
            <w:tcW w:w="1842" w:type="dxa"/>
            <w:shd w:val="clear" w:color="auto" w:fill="auto"/>
            <w:hideMark/>
          </w:tcPr>
          <w:p w14:paraId="0C5D4354"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DES/Grafický design</w:t>
            </w:r>
          </w:p>
        </w:tc>
        <w:tc>
          <w:tcPr>
            <w:tcW w:w="1560" w:type="dxa"/>
            <w:shd w:val="clear" w:color="auto" w:fill="auto"/>
            <w:hideMark/>
          </w:tcPr>
          <w:p w14:paraId="70ECAD6D"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42C62C7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Buď také DIGITÁL</w:t>
            </w:r>
          </w:p>
        </w:tc>
        <w:tc>
          <w:tcPr>
            <w:tcW w:w="1701" w:type="dxa"/>
            <w:shd w:val="clear" w:color="auto" w:fill="auto"/>
            <w:hideMark/>
          </w:tcPr>
          <w:p w14:paraId="28A68DC2" w14:textId="77777777" w:rsidR="0022162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Ondroušek, Václav, domácí autor, </w:t>
            </w:r>
          </w:p>
          <w:p w14:paraId="47A52427" w14:textId="13B52DB1"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20</w:t>
            </w:r>
            <w:r w:rsidR="0022162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2568D239" w14:textId="70D8B35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výstava Nový (z)boží! 2020, Česká republika, Plzeň</w:t>
            </w:r>
            <w:r w:rsidR="00DE0C3C">
              <w:rPr>
                <w:rFonts w:asciiTheme="minorHAnsi" w:hAnsiTheme="minorHAnsi" w:cstheme="minorHAnsi"/>
                <w:sz w:val="16"/>
                <w:szCs w:val="16"/>
              </w:rPr>
              <w:t>,</w:t>
            </w:r>
          </w:p>
        </w:tc>
      </w:tr>
      <w:tr w:rsidR="001C5A91" w:rsidRPr="00B6077D" w14:paraId="5EA103E8" w14:textId="77777777" w:rsidTr="00665C78">
        <w:trPr>
          <w:trHeight w:val="649"/>
        </w:trPr>
        <w:tc>
          <w:tcPr>
            <w:tcW w:w="1842" w:type="dxa"/>
            <w:shd w:val="clear" w:color="auto" w:fill="auto"/>
            <w:hideMark/>
          </w:tcPr>
          <w:p w14:paraId="0B9AEAA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DES/Grafický design</w:t>
            </w:r>
          </w:p>
        </w:tc>
        <w:tc>
          <w:tcPr>
            <w:tcW w:w="1560" w:type="dxa"/>
            <w:shd w:val="clear" w:color="auto" w:fill="auto"/>
            <w:hideMark/>
          </w:tcPr>
          <w:p w14:paraId="5127BAB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7C31E579"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Buum</w:t>
            </w:r>
            <w:proofErr w:type="spellEnd"/>
            <w:r w:rsidRPr="00923BA2">
              <w:rPr>
                <w:rFonts w:asciiTheme="minorHAnsi" w:hAnsiTheme="minorHAnsi" w:cstheme="minorHAnsi"/>
                <w:sz w:val="16"/>
                <w:szCs w:val="16"/>
              </w:rPr>
              <w:t xml:space="preserve"> font</w:t>
            </w:r>
          </w:p>
        </w:tc>
        <w:tc>
          <w:tcPr>
            <w:tcW w:w="1701" w:type="dxa"/>
            <w:shd w:val="clear" w:color="auto" w:fill="auto"/>
            <w:hideMark/>
          </w:tcPr>
          <w:p w14:paraId="2615F1D1" w14:textId="77777777" w:rsidR="00EF015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Chorý, Ondřej, </w:t>
            </w:r>
          </w:p>
          <w:p w14:paraId="4405FF72" w14:textId="0BC1D506" w:rsidR="0022162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213D569C" w14:textId="352593E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22162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493057B1" w14:textId="5C2775A2"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MyFonts</w:t>
            </w:r>
            <w:proofErr w:type="spellEnd"/>
            <w:r w:rsidRPr="00923BA2">
              <w:rPr>
                <w:rFonts w:asciiTheme="minorHAnsi" w:hAnsiTheme="minorHAnsi" w:cstheme="minorHAnsi"/>
                <w:sz w:val="16"/>
                <w:szCs w:val="16"/>
              </w:rPr>
              <w:t>, Inc., Spojené státy americké, Massachusetts</w:t>
            </w:r>
            <w:r w:rsidR="00DE0C3C">
              <w:rPr>
                <w:rFonts w:asciiTheme="minorHAnsi" w:hAnsiTheme="minorHAnsi" w:cstheme="minorHAnsi"/>
                <w:sz w:val="16"/>
                <w:szCs w:val="16"/>
              </w:rPr>
              <w:t>,</w:t>
            </w:r>
          </w:p>
        </w:tc>
      </w:tr>
      <w:tr w:rsidR="001C5A91" w:rsidRPr="00B6077D" w14:paraId="0E0F0ABA" w14:textId="77777777" w:rsidTr="00665C78">
        <w:trPr>
          <w:trHeight w:val="607"/>
        </w:trPr>
        <w:tc>
          <w:tcPr>
            <w:tcW w:w="1842" w:type="dxa"/>
            <w:shd w:val="clear" w:color="auto" w:fill="auto"/>
            <w:hideMark/>
          </w:tcPr>
          <w:p w14:paraId="621FB69E"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DES/Grafický design</w:t>
            </w:r>
          </w:p>
        </w:tc>
        <w:tc>
          <w:tcPr>
            <w:tcW w:w="1560" w:type="dxa"/>
            <w:shd w:val="clear" w:color="auto" w:fill="auto"/>
            <w:hideMark/>
          </w:tcPr>
          <w:p w14:paraId="75ADB558"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2412EB07"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Web pro výstavu ROBOT 2020 v Technickém muzeu Brno</w:t>
            </w:r>
          </w:p>
        </w:tc>
        <w:tc>
          <w:tcPr>
            <w:tcW w:w="1701" w:type="dxa"/>
            <w:shd w:val="clear" w:color="auto" w:fill="auto"/>
            <w:hideMark/>
          </w:tcPr>
          <w:p w14:paraId="0E074DC0" w14:textId="77777777" w:rsidR="00EF015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Stránský jr., Bohuslav, domácí autor, </w:t>
            </w:r>
          </w:p>
          <w:p w14:paraId="04CF4157" w14:textId="6E9CBCE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80</w:t>
            </w:r>
            <w:r w:rsidR="0022162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1E0A5942" w14:textId="77B48B3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Technické muzeum v Brně, Česká republika, Brno,  </w:t>
            </w:r>
          </w:p>
        </w:tc>
      </w:tr>
      <w:tr w:rsidR="001C5A91" w:rsidRPr="00B6077D" w14:paraId="33B5EE2E" w14:textId="77777777" w:rsidTr="00665C78">
        <w:trPr>
          <w:trHeight w:val="559"/>
        </w:trPr>
        <w:tc>
          <w:tcPr>
            <w:tcW w:w="1842" w:type="dxa"/>
            <w:shd w:val="clear" w:color="auto" w:fill="auto"/>
            <w:hideMark/>
          </w:tcPr>
          <w:p w14:paraId="721B3B90" w14:textId="76D1CC4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DES/Grafický design</w:t>
            </w:r>
          </w:p>
        </w:tc>
        <w:tc>
          <w:tcPr>
            <w:tcW w:w="1560" w:type="dxa"/>
            <w:shd w:val="clear" w:color="auto" w:fill="auto"/>
            <w:hideMark/>
          </w:tcPr>
          <w:p w14:paraId="19C8F3C8"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4D3D0BDC"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Památník Tomáše Bati</w:t>
            </w:r>
          </w:p>
        </w:tc>
        <w:tc>
          <w:tcPr>
            <w:tcW w:w="1701" w:type="dxa"/>
            <w:shd w:val="clear" w:color="auto" w:fill="auto"/>
            <w:hideMark/>
          </w:tcPr>
          <w:p w14:paraId="79FC0065" w14:textId="77777777" w:rsidR="00EF015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Skácel, Václav, </w:t>
            </w:r>
          </w:p>
          <w:p w14:paraId="49391C86" w14:textId="493E66D6" w:rsidR="0022162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39FCC659" w14:textId="2F0815A6"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w:t>
            </w:r>
            <w:r w:rsidR="0022162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31520C7D" w14:textId="5C0D5EFA"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Památník Tomáše Bati, Česká republika, Zlín,  </w:t>
            </w:r>
          </w:p>
        </w:tc>
      </w:tr>
      <w:tr w:rsidR="001C5A91" w:rsidRPr="00B6077D" w14:paraId="2C88D12A" w14:textId="77777777" w:rsidTr="00665C78">
        <w:trPr>
          <w:trHeight w:val="525"/>
        </w:trPr>
        <w:tc>
          <w:tcPr>
            <w:tcW w:w="1842" w:type="dxa"/>
            <w:shd w:val="clear" w:color="auto" w:fill="auto"/>
            <w:hideMark/>
          </w:tcPr>
          <w:p w14:paraId="657F1B39" w14:textId="6995A776"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DES/Grafický design</w:t>
            </w:r>
          </w:p>
        </w:tc>
        <w:tc>
          <w:tcPr>
            <w:tcW w:w="1560" w:type="dxa"/>
            <w:shd w:val="clear" w:color="auto" w:fill="auto"/>
            <w:hideMark/>
          </w:tcPr>
          <w:p w14:paraId="5844429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4DBC1989"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Rajlich</w:t>
            </w:r>
            <w:proofErr w:type="spellEnd"/>
            <w:r w:rsidRPr="00923BA2">
              <w:rPr>
                <w:rFonts w:asciiTheme="minorHAnsi" w:hAnsiTheme="minorHAnsi" w:cstheme="minorHAnsi"/>
                <w:sz w:val="16"/>
                <w:szCs w:val="16"/>
              </w:rPr>
              <w:t xml:space="preserve"> 100 / 100 x 100: </w:t>
            </w:r>
            <w:proofErr w:type="spellStart"/>
            <w:r w:rsidRPr="00923BA2">
              <w:rPr>
                <w:rFonts w:asciiTheme="minorHAnsi" w:hAnsiTheme="minorHAnsi" w:cstheme="minorHAnsi"/>
                <w:sz w:val="16"/>
                <w:szCs w:val="16"/>
              </w:rPr>
              <w:t>Hommage</w:t>
            </w:r>
            <w:proofErr w:type="spellEnd"/>
            <w:r w:rsidRPr="00923BA2">
              <w:rPr>
                <w:rFonts w:asciiTheme="minorHAnsi" w:hAnsiTheme="minorHAnsi" w:cstheme="minorHAnsi"/>
                <w:sz w:val="16"/>
                <w:szCs w:val="16"/>
              </w:rPr>
              <w:t xml:space="preserve"> a Jan </w:t>
            </w:r>
            <w:proofErr w:type="spellStart"/>
            <w:r w:rsidRPr="00923BA2">
              <w:rPr>
                <w:rFonts w:asciiTheme="minorHAnsi" w:hAnsiTheme="minorHAnsi" w:cstheme="minorHAnsi"/>
                <w:sz w:val="16"/>
                <w:szCs w:val="16"/>
              </w:rPr>
              <w:t>Rajlich</w:t>
            </w:r>
            <w:proofErr w:type="spellEnd"/>
          </w:p>
        </w:tc>
        <w:tc>
          <w:tcPr>
            <w:tcW w:w="1701" w:type="dxa"/>
            <w:shd w:val="clear" w:color="auto" w:fill="auto"/>
            <w:hideMark/>
          </w:tcPr>
          <w:p w14:paraId="656D72CB" w14:textId="77777777" w:rsidR="00417E3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Noga, Pavel, </w:t>
            </w:r>
          </w:p>
          <w:p w14:paraId="67371C60" w14:textId="77777777" w:rsidR="00417E3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442C85D2" w14:textId="48486C3C"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417E3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1D040955" w14:textId="77777777" w:rsidR="00A57C5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Moravská galerie, Česká republika, Brno, </w:t>
            </w:r>
          </w:p>
          <w:p w14:paraId="7B169616" w14:textId="2C38E05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24.09.2020 - 08.08.2021</w:t>
            </w:r>
          </w:p>
        </w:tc>
      </w:tr>
      <w:tr w:rsidR="001C5A91" w:rsidRPr="00B6077D" w14:paraId="43FB3591" w14:textId="77777777" w:rsidTr="00665C78">
        <w:trPr>
          <w:trHeight w:val="639"/>
        </w:trPr>
        <w:tc>
          <w:tcPr>
            <w:tcW w:w="1842" w:type="dxa"/>
            <w:shd w:val="clear" w:color="auto" w:fill="auto"/>
            <w:hideMark/>
          </w:tcPr>
          <w:p w14:paraId="17CD05D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2F64AFF7"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44BF616F" w14:textId="72008C10" w:rsidR="006F35BC" w:rsidRPr="00923BA2" w:rsidRDefault="00CC2AAF" w:rsidP="00690B89">
            <w:pPr>
              <w:rPr>
                <w:rFonts w:asciiTheme="minorHAnsi" w:hAnsiTheme="minorHAnsi" w:cstheme="minorHAnsi"/>
                <w:sz w:val="16"/>
                <w:szCs w:val="16"/>
              </w:rPr>
            </w:pPr>
            <w:r w:rsidRPr="00923BA2">
              <w:rPr>
                <w:rFonts w:asciiTheme="minorHAnsi" w:hAnsiTheme="minorHAnsi" w:cstheme="minorHAnsi"/>
                <w:sz w:val="16"/>
                <w:szCs w:val="16"/>
              </w:rPr>
              <w:t>AW21</w:t>
            </w:r>
            <w:r>
              <w:rPr>
                <w:rFonts w:asciiTheme="minorHAnsi" w:hAnsiTheme="minorHAnsi" w:cstheme="minorHAnsi"/>
                <w:sz w:val="16"/>
                <w:szCs w:val="16"/>
              </w:rPr>
              <w:t xml:space="preserve"> </w:t>
            </w:r>
            <w:r w:rsidRPr="00923BA2">
              <w:rPr>
                <w:rFonts w:asciiTheme="minorHAnsi" w:hAnsiTheme="minorHAnsi" w:cstheme="minorHAnsi"/>
                <w:sz w:val="16"/>
                <w:szCs w:val="16"/>
              </w:rPr>
              <w:t>– Leon</w:t>
            </w:r>
            <w:r w:rsidR="006F35BC" w:rsidRPr="00923BA2">
              <w:rPr>
                <w:rFonts w:asciiTheme="minorHAnsi" w:hAnsiTheme="minorHAnsi" w:cstheme="minorHAnsi"/>
                <w:sz w:val="16"/>
                <w:szCs w:val="16"/>
              </w:rPr>
              <w:t xml:space="preserve"> Emanuel </w:t>
            </w:r>
            <w:proofErr w:type="spellStart"/>
            <w:r w:rsidR="006F35BC" w:rsidRPr="00923BA2">
              <w:rPr>
                <w:rFonts w:asciiTheme="minorHAnsi" w:hAnsiTheme="minorHAnsi" w:cstheme="minorHAnsi"/>
                <w:sz w:val="16"/>
                <w:szCs w:val="16"/>
              </w:rPr>
              <w:t>Blanck</w:t>
            </w:r>
            <w:proofErr w:type="spellEnd"/>
          </w:p>
        </w:tc>
        <w:tc>
          <w:tcPr>
            <w:tcW w:w="1701" w:type="dxa"/>
            <w:shd w:val="clear" w:color="auto" w:fill="auto"/>
            <w:hideMark/>
          </w:tcPr>
          <w:p w14:paraId="762127FC" w14:textId="77777777" w:rsidR="00EF015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Mydliarová</w:t>
            </w:r>
            <w:proofErr w:type="spellEnd"/>
            <w:r w:rsidRPr="00923BA2">
              <w:rPr>
                <w:rFonts w:asciiTheme="minorHAnsi" w:hAnsiTheme="minorHAnsi" w:cstheme="minorHAnsi"/>
                <w:sz w:val="16"/>
                <w:szCs w:val="16"/>
              </w:rPr>
              <w:t xml:space="preserve">, Katarína, domácí autor, </w:t>
            </w:r>
          </w:p>
          <w:p w14:paraId="7D09BCD5" w14:textId="692C045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57C5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36A814A0" w14:textId="77777777" w:rsidR="00A57C5C"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Berlin</w:t>
            </w:r>
            <w:proofErr w:type="spellEnd"/>
            <w:r w:rsidRPr="00923BA2">
              <w:rPr>
                <w:rFonts w:asciiTheme="minorHAnsi" w:hAnsiTheme="minorHAnsi" w:cstheme="minorHAnsi"/>
                <w:sz w:val="16"/>
                <w:szCs w:val="16"/>
              </w:rPr>
              <w:t xml:space="preserve"> Showroom, Německo, </w:t>
            </w:r>
            <w:proofErr w:type="spellStart"/>
            <w:r w:rsidRPr="00923BA2">
              <w:rPr>
                <w:rFonts w:asciiTheme="minorHAnsi" w:hAnsiTheme="minorHAnsi" w:cstheme="minorHAnsi"/>
                <w:sz w:val="16"/>
                <w:szCs w:val="16"/>
              </w:rPr>
              <w:t>Berlin</w:t>
            </w:r>
            <w:proofErr w:type="spellEnd"/>
            <w:r w:rsidRPr="00923BA2">
              <w:rPr>
                <w:rFonts w:asciiTheme="minorHAnsi" w:hAnsiTheme="minorHAnsi" w:cstheme="minorHAnsi"/>
                <w:sz w:val="16"/>
                <w:szCs w:val="16"/>
              </w:rPr>
              <w:t xml:space="preserve">, </w:t>
            </w:r>
          </w:p>
          <w:p w14:paraId="799E2B97" w14:textId="3EE6C889"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23.09.2020 - 23.12.2020</w:t>
            </w:r>
          </w:p>
        </w:tc>
      </w:tr>
      <w:tr w:rsidR="001C5A91" w:rsidRPr="00B6077D" w14:paraId="168710E3" w14:textId="77777777" w:rsidTr="00665C78">
        <w:trPr>
          <w:trHeight w:val="693"/>
        </w:trPr>
        <w:tc>
          <w:tcPr>
            <w:tcW w:w="1842" w:type="dxa"/>
            <w:shd w:val="clear" w:color="auto" w:fill="auto"/>
            <w:hideMark/>
          </w:tcPr>
          <w:p w14:paraId="1742E34E"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7C16E2D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1508C166" w14:textId="13DBC480"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Millenium</w:t>
            </w:r>
            <w:proofErr w:type="spellEnd"/>
            <w:r w:rsidRPr="00923BA2">
              <w:rPr>
                <w:rFonts w:asciiTheme="minorHAnsi" w:hAnsiTheme="minorHAnsi" w:cstheme="minorHAnsi"/>
                <w:sz w:val="16"/>
                <w:szCs w:val="16"/>
              </w:rPr>
              <w:t xml:space="preserve"> </w:t>
            </w:r>
            <w:proofErr w:type="spellStart"/>
            <w:r w:rsidR="00CC2AAF" w:rsidRPr="00923BA2">
              <w:rPr>
                <w:rFonts w:asciiTheme="minorHAnsi" w:hAnsiTheme="minorHAnsi" w:cstheme="minorHAnsi"/>
                <w:sz w:val="16"/>
                <w:szCs w:val="16"/>
              </w:rPr>
              <w:t>Magazine</w:t>
            </w:r>
            <w:proofErr w:type="spellEnd"/>
            <w:r w:rsidR="00CC2AAF" w:rsidRPr="00923BA2">
              <w:rPr>
                <w:rFonts w:asciiTheme="minorHAnsi" w:hAnsiTheme="minorHAnsi" w:cstheme="minorHAnsi"/>
                <w:sz w:val="16"/>
                <w:szCs w:val="16"/>
              </w:rPr>
              <w:t xml:space="preserve"> – oděvní</w:t>
            </w:r>
            <w:r w:rsidRPr="00923BA2">
              <w:rPr>
                <w:rFonts w:asciiTheme="minorHAnsi" w:hAnsiTheme="minorHAnsi" w:cstheme="minorHAnsi"/>
                <w:sz w:val="16"/>
                <w:szCs w:val="16"/>
              </w:rPr>
              <w:t xml:space="preserve"> kolekce Moderní kroj</w:t>
            </w:r>
          </w:p>
        </w:tc>
        <w:tc>
          <w:tcPr>
            <w:tcW w:w="1701" w:type="dxa"/>
            <w:shd w:val="clear" w:color="auto" w:fill="auto"/>
            <w:hideMark/>
          </w:tcPr>
          <w:p w14:paraId="68E60A56" w14:textId="77777777" w:rsidR="00DE0C3C"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Gundová</w:t>
            </w:r>
            <w:proofErr w:type="spellEnd"/>
            <w:r w:rsidRPr="00923BA2">
              <w:rPr>
                <w:rFonts w:asciiTheme="minorHAnsi" w:hAnsiTheme="minorHAnsi" w:cstheme="minorHAnsi"/>
                <w:sz w:val="16"/>
                <w:szCs w:val="16"/>
              </w:rPr>
              <w:t xml:space="preserve">, Diana, domácí autor, </w:t>
            </w:r>
          </w:p>
          <w:p w14:paraId="0BF02C91" w14:textId="58AF1249"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57C5C">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17EA673B"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Millenium</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Magazine</w:t>
            </w:r>
            <w:proofErr w:type="spellEnd"/>
            <w:r w:rsidRPr="00923BA2">
              <w:rPr>
                <w:rFonts w:asciiTheme="minorHAnsi" w:hAnsiTheme="minorHAnsi" w:cstheme="minorHAnsi"/>
                <w:sz w:val="16"/>
                <w:szCs w:val="16"/>
              </w:rPr>
              <w:t>, 30 Wall Street, NY 10005, Spojené státy americké, New York, 01.04.2020 - 01.04.2020</w:t>
            </w:r>
          </w:p>
        </w:tc>
      </w:tr>
      <w:tr w:rsidR="001C5A91" w:rsidRPr="00B6077D" w14:paraId="0A0C737A" w14:textId="77777777" w:rsidTr="00665C78">
        <w:trPr>
          <w:trHeight w:val="794"/>
        </w:trPr>
        <w:tc>
          <w:tcPr>
            <w:tcW w:w="1842" w:type="dxa"/>
            <w:shd w:val="clear" w:color="auto" w:fill="auto"/>
            <w:hideMark/>
          </w:tcPr>
          <w:p w14:paraId="569F8EC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42348E74"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7549DA25" w14:textId="45623E8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Vogue </w:t>
            </w:r>
            <w:proofErr w:type="spellStart"/>
            <w:r w:rsidRPr="00923BA2">
              <w:rPr>
                <w:rFonts w:asciiTheme="minorHAnsi" w:hAnsiTheme="minorHAnsi" w:cstheme="minorHAnsi"/>
                <w:sz w:val="16"/>
                <w:szCs w:val="16"/>
              </w:rPr>
              <w:t>Supports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Local</w:t>
            </w:r>
            <w:proofErr w:type="spellEnd"/>
            <w:r w:rsidRPr="00923BA2">
              <w:rPr>
                <w:rFonts w:asciiTheme="minorHAnsi" w:hAnsiTheme="minorHAnsi" w:cstheme="minorHAnsi"/>
                <w:sz w:val="16"/>
                <w:szCs w:val="16"/>
              </w:rPr>
              <w:t xml:space="preserve"> </w:t>
            </w:r>
            <w:proofErr w:type="spellStart"/>
            <w:r w:rsidR="00CC2AAF" w:rsidRPr="00923BA2">
              <w:rPr>
                <w:rFonts w:asciiTheme="minorHAnsi" w:hAnsiTheme="minorHAnsi" w:cstheme="minorHAnsi"/>
                <w:sz w:val="16"/>
                <w:szCs w:val="16"/>
              </w:rPr>
              <w:t>Fashion</w:t>
            </w:r>
            <w:proofErr w:type="spellEnd"/>
            <w:r w:rsidR="00CC2AAF" w:rsidRPr="00923BA2">
              <w:rPr>
                <w:rFonts w:asciiTheme="minorHAnsi" w:hAnsiTheme="minorHAnsi" w:cstheme="minorHAnsi"/>
                <w:sz w:val="16"/>
                <w:szCs w:val="16"/>
              </w:rPr>
              <w:t xml:space="preserve"> – </w:t>
            </w:r>
            <w:proofErr w:type="spellStart"/>
            <w:r w:rsidR="00CC2AAF" w:rsidRPr="00923BA2">
              <w:rPr>
                <w:rFonts w:asciiTheme="minorHAnsi" w:hAnsiTheme="minorHAnsi" w:cstheme="minorHAnsi"/>
                <w:sz w:val="16"/>
                <w:szCs w:val="16"/>
              </w:rPr>
              <w:t>Casa</w:t>
            </w:r>
            <w:proofErr w:type="spellEnd"/>
            <w:r w:rsidRPr="00923BA2">
              <w:rPr>
                <w:rFonts w:asciiTheme="minorHAnsi" w:hAnsiTheme="minorHAnsi" w:cstheme="minorHAnsi"/>
                <w:sz w:val="16"/>
                <w:szCs w:val="16"/>
              </w:rPr>
              <w:t xml:space="preserve"> Milá</w:t>
            </w:r>
          </w:p>
        </w:tc>
        <w:tc>
          <w:tcPr>
            <w:tcW w:w="1701" w:type="dxa"/>
            <w:shd w:val="clear" w:color="auto" w:fill="auto"/>
            <w:hideMark/>
          </w:tcPr>
          <w:p w14:paraId="259ED821" w14:textId="77777777" w:rsidR="00610F78"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Švehlíková, Adéla, domácí autor, </w:t>
            </w:r>
          </w:p>
          <w:p w14:paraId="2D42ADC3" w14:textId="566210C6"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7210D01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Vogue CZ, V24 Media, Masarykovo nábřeží 10, 120 00 Praha 2, Česká republika, Praha, 27.05.2020 - 27.05.2020</w:t>
            </w:r>
          </w:p>
        </w:tc>
      </w:tr>
      <w:tr w:rsidR="001C5A91" w:rsidRPr="00B6077D" w14:paraId="3B989C25" w14:textId="77777777" w:rsidTr="00665C78">
        <w:trPr>
          <w:trHeight w:val="755"/>
        </w:trPr>
        <w:tc>
          <w:tcPr>
            <w:tcW w:w="1842" w:type="dxa"/>
            <w:shd w:val="clear" w:color="auto" w:fill="auto"/>
            <w:hideMark/>
          </w:tcPr>
          <w:p w14:paraId="1AB6D6E1" w14:textId="2D80FAA8"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735E3B1E"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010EF5BF" w14:textId="7A067A96"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Merceres-Benz</w:t>
            </w:r>
            <w:proofErr w:type="spellEnd"/>
            <w:r w:rsidRPr="00923BA2">
              <w:rPr>
                <w:rFonts w:asciiTheme="minorHAnsi" w:hAnsiTheme="minorHAnsi" w:cstheme="minorHAnsi"/>
                <w:sz w:val="16"/>
                <w:szCs w:val="16"/>
              </w:rPr>
              <w:t xml:space="preserve"> Prague </w:t>
            </w:r>
            <w:proofErr w:type="spellStart"/>
            <w:r w:rsidRPr="00923BA2">
              <w:rPr>
                <w:rFonts w:asciiTheme="minorHAnsi" w:hAnsiTheme="minorHAnsi" w:cstheme="minorHAnsi"/>
                <w:sz w:val="16"/>
                <w:szCs w:val="16"/>
              </w:rPr>
              <w:t>Fashion</w:t>
            </w:r>
            <w:proofErr w:type="spellEnd"/>
            <w:r w:rsidRPr="00923BA2">
              <w:rPr>
                <w:rFonts w:asciiTheme="minorHAnsi" w:hAnsiTheme="minorHAnsi" w:cstheme="minorHAnsi"/>
                <w:sz w:val="16"/>
                <w:szCs w:val="16"/>
              </w:rPr>
              <w:t xml:space="preserve"> </w:t>
            </w:r>
            <w:proofErr w:type="spellStart"/>
            <w:r w:rsidR="00CC2AAF" w:rsidRPr="00923BA2">
              <w:rPr>
                <w:rFonts w:asciiTheme="minorHAnsi" w:hAnsiTheme="minorHAnsi" w:cstheme="minorHAnsi"/>
                <w:sz w:val="16"/>
                <w:szCs w:val="16"/>
              </w:rPr>
              <w:t>Week</w:t>
            </w:r>
            <w:proofErr w:type="spellEnd"/>
            <w:r w:rsidR="00CC2AAF" w:rsidRPr="00923BA2">
              <w:rPr>
                <w:rFonts w:asciiTheme="minorHAnsi" w:hAnsiTheme="minorHAnsi" w:cstheme="minorHAnsi"/>
                <w:sz w:val="16"/>
                <w:szCs w:val="16"/>
              </w:rPr>
              <w:t xml:space="preserve"> – prezentace</w:t>
            </w:r>
            <w:r w:rsidRPr="00923BA2">
              <w:rPr>
                <w:rFonts w:asciiTheme="minorHAnsi" w:hAnsiTheme="minorHAnsi" w:cstheme="minorHAnsi"/>
                <w:sz w:val="16"/>
                <w:szCs w:val="16"/>
              </w:rPr>
              <w:t xml:space="preserve"> oděvů studentky Johany Skálové</w:t>
            </w:r>
          </w:p>
        </w:tc>
        <w:tc>
          <w:tcPr>
            <w:tcW w:w="1701" w:type="dxa"/>
            <w:shd w:val="clear" w:color="auto" w:fill="auto"/>
            <w:hideMark/>
          </w:tcPr>
          <w:p w14:paraId="071E056E" w14:textId="77777777" w:rsidR="00610F78"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Skálová, Johana, domácí autor, </w:t>
            </w:r>
          </w:p>
          <w:p w14:paraId="35F66000" w14:textId="0B2A6A2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47CDC20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Mercedes-Benz Prague </w:t>
            </w:r>
            <w:proofErr w:type="spellStart"/>
            <w:r w:rsidRPr="00923BA2">
              <w:rPr>
                <w:rFonts w:asciiTheme="minorHAnsi" w:hAnsiTheme="minorHAnsi" w:cstheme="minorHAnsi"/>
                <w:sz w:val="16"/>
                <w:szCs w:val="16"/>
              </w:rPr>
              <w:t>Fashion</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Weekend</w:t>
            </w:r>
            <w:proofErr w:type="spellEnd"/>
            <w:r w:rsidRPr="00923BA2">
              <w:rPr>
                <w:rFonts w:asciiTheme="minorHAnsi" w:hAnsiTheme="minorHAnsi" w:cstheme="minorHAnsi"/>
                <w:sz w:val="16"/>
                <w:szCs w:val="16"/>
              </w:rPr>
              <w:t>, Česká republika, Praha, 04.09.2020 - 11.09.2020</w:t>
            </w:r>
          </w:p>
        </w:tc>
      </w:tr>
      <w:tr w:rsidR="001C5A91" w:rsidRPr="00B6077D" w14:paraId="19BD3D4C" w14:textId="77777777" w:rsidTr="00665C78">
        <w:trPr>
          <w:trHeight w:val="842"/>
        </w:trPr>
        <w:tc>
          <w:tcPr>
            <w:tcW w:w="1842" w:type="dxa"/>
            <w:shd w:val="clear" w:color="auto" w:fill="auto"/>
            <w:hideMark/>
          </w:tcPr>
          <w:p w14:paraId="68AB13FA" w14:textId="481CD34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062A442D"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1E862A7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Mezinárodní bienále studentského designu DE-SIGN.S 2020 - Adéla Švehlíková</w:t>
            </w:r>
          </w:p>
        </w:tc>
        <w:tc>
          <w:tcPr>
            <w:tcW w:w="1701" w:type="dxa"/>
            <w:shd w:val="clear" w:color="auto" w:fill="auto"/>
            <w:hideMark/>
          </w:tcPr>
          <w:p w14:paraId="1443EF22" w14:textId="77777777" w:rsidR="00A57C5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Švehlíková, Adéla, domácí autor, </w:t>
            </w:r>
          </w:p>
          <w:p w14:paraId="1C18194F" w14:textId="7537150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638FABC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Technické muzeum v Brně, Česká republika, Brno, 23.06.2020 - 05.10.2020</w:t>
            </w:r>
          </w:p>
        </w:tc>
      </w:tr>
      <w:tr w:rsidR="001C5A91" w:rsidRPr="00B6077D" w14:paraId="52E70412" w14:textId="77777777" w:rsidTr="00665C78">
        <w:trPr>
          <w:trHeight w:val="537"/>
        </w:trPr>
        <w:tc>
          <w:tcPr>
            <w:tcW w:w="1842" w:type="dxa"/>
            <w:shd w:val="clear" w:color="auto" w:fill="auto"/>
            <w:hideMark/>
          </w:tcPr>
          <w:p w14:paraId="0BE53DD7" w14:textId="14E11E6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DES/Móda, textil, šperk</w:t>
            </w:r>
          </w:p>
        </w:tc>
        <w:tc>
          <w:tcPr>
            <w:tcW w:w="1560" w:type="dxa"/>
            <w:shd w:val="clear" w:color="auto" w:fill="auto"/>
            <w:hideMark/>
          </w:tcPr>
          <w:p w14:paraId="7482218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3F4DB36E" w14:textId="22C1382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Umění </w:t>
            </w:r>
            <w:r w:rsidR="00CC2AAF" w:rsidRPr="00923BA2">
              <w:rPr>
                <w:rFonts w:asciiTheme="minorHAnsi" w:hAnsiTheme="minorHAnsi" w:cstheme="minorHAnsi"/>
                <w:sz w:val="16"/>
                <w:szCs w:val="16"/>
              </w:rPr>
              <w:t xml:space="preserve">volá </w:t>
            </w:r>
            <w:r w:rsidR="00CC2AAF">
              <w:rPr>
                <w:rFonts w:asciiTheme="minorHAnsi" w:hAnsiTheme="minorHAnsi" w:cstheme="minorHAnsi"/>
                <w:sz w:val="16"/>
                <w:szCs w:val="16"/>
              </w:rPr>
              <w:t>– prezentace</w:t>
            </w:r>
            <w:r w:rsidRPr="00923BA2">
              <w:rPr>
                <w:rFonts w:asciiTheme="minorHAnsi" w:hAnsiTheme="minorHAnsi" w:cstheme="minorHAnsi"/>
                <w:sz w:val="16"/>
                <w:szCs w:val="16"/>
              </w:rPr>
              <w:t xml:space="preserve"> práce studenta Lukáše </w:t>
            </w:r>
            <w:proofErr w:type="spellStart"/>
            <w:r w:rsidRPr="00923BA2">
              <w:rPr>
                <w:rFonts w:asciiTheme="minorHAnsi" w:hAnsiTheme="minorHAnsi" w:cstheme="minorHAnsi"/>
                <w:sz w:val="16"/>
                <w:szCs w:val="16"/>
              </w:rPr>
              <w:t>Krnáče</w:t>
            </w:r>
            <w:proofErr w:type="spellEnd"/>
          </w:p>
        </w:tc>
        <w:tc>
          <w:tcPr>
            <w:tcW w:w="1701" w:type="dxa"/>
            <w:shd w:val="clear" w:color="auto" w:fill="auto"/>
            <w:hideMark/>
          </w:tcPr>
          <w:p w14:paraId="75937800" w14:textId="77777777" w:rsidR="00A57C5C"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Krnáč</w:t>
            </w:r>
            <w:proofErr w:type="spellEnd"/>
            <w:r w:rsidRPr="00923BA2">
              <w:rPr>
                <w:rFonts w:asciiTheme="minorHAnsi" w:hAnsiTheme="minorHAnsi" w:cstheme="minorHAnsi"/>
                <w:sz w:val="16"/>
                <w:szCs w:val="16"/>
              </w:rPr>
              <w:t xml:space="preserve">, Lukáš, </w:t>
            </w:r>
          </w:p>
          <w:p w14:paraId="14898C0A" w14:textId="77777777" w:rsidR="00A57C5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22E94606" w14:textId="5D2FD7C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5D0A44F4" w14:textId="77777777" w:rsidR="00A57C5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Dům umění města Brna, Česká republika, Brno, </w:t>
            </w:r>
          </w:p>
          <w:p w14:paraId="6A301D75" w14:textId="1B49107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05.11.2020 - 30.11.2020</w:t>
            </w:r>
          </w:p>
        </w:tc>
      </w:tr>
      <w:tr w:rsidR="001C5A91" w:rsidRPr="00B6077D" w14:paraId="710F36CF" w14:textId="77777777" w:rsidTr="00665C78">
        <w:trPr>
          <w:trHeight w:val="644"/>
        </w:trPr>
        <w:tc>
          <w:tcPr>
            <w:tcW w:w="1842" w:type="dxa"/>
            <w:shd w:val="clear" w:color="auto" w:fill="auto"/>
            <w:hideMark/>
          </w:tcPr>
          <w:p w14:paraId="0393F5F8"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5E4FCCE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Nerealizovaný design</w:t>
            </w:r>
          </w:p>
        </w:tc>
        <w:tc>
          <w:tcPr>
            <w:tcW w:w="1984" w:type="dxa"/>
            <w:shd w:val="clear" w:color="auto" w:fill="auto"/>
            <w:hideMark/>
          </w:tcPr>
          <w:p w14:paraId="3673F73C" w14:textId="0FF4E874" w:rsidR="006F35BC" w:rsidRPr="00923BA2" w:rsidRDefault="00CC2AAF"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Adventurer</w:t>
            </w:r>
            <w:proofErr w:type="spellEnd"/>
            <w:r w:rsidRPr="00923BA2">
              <w:rPr>
                <w:rFonts w:asciiTheme="minorHAnsi" w:hAnsiTheme="minorHAnsi" w:cstheme="minorHAnsi"/>
                <w:sz w:val="16"/>
                <w:szCs w:val="16"/>
              </w:rPr>
              <w:t xml:space="preserve"> – </w:t>
            </w:r>
            <w:proofErr w:type="spellStart"/>
            <w:r w:rsidRPr="00923BA2">
              <w:rPr>
                <w:rFonts w:asciiTheme="minorHAnsi" w:hAnsiTheme="minorHAnsi" w:cstheme="minorHAnsi"/>
                <w:sz w:val="16"/>
                <w:szCs w:val="16"/>
              </w:rPr>
              <w:t>offroadový</w:t>
            </w:r>
            <w:proofErr w:type="spellEnd"/>
            <w:r w:rsidR="006F35BC" w:rsidRPr="00923BA2">
              <w:rPr>
                <w:rFonts w:asciiTheme="minorHAnsi" w:hAnsiTheme="minorHAnsi" w:cstheme="minorHAnsi"/>
                <w:sz w:val="16"/>
                <w:szCs w:val="16"/>
              </w:rPr>
              <w:t xml:space="preserve"> obytný přívěs pro dva</w:t>
            </w:r>
          </w:p>
        </w:tc>
        <w:tc>
          <w:tcPr>
            <w:tcW w:w="1701" w:type="dxa"/>
            <w:shd w:val="clear" w:color="auto" w:fill="auto"/>
            <w:hideMark/>
          </w:tcPr>
          <w:p w14:paraId="31F20540" w14:textId="77777777" w:rsidR="00A57C5C"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Skřivánek, Tomáš, domácí autor, </w:t>
            </w:r>
          </w:p>
          <w:p w14:paraId="19E07950" w14:textId="0F7707A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63C8DFA6" w14:textId="591BBB14" w:rsidR="00A57C5C"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Design.</w:t>
            </w:r>
            <w:r w:rsidR="00CC2AAF" w:rsidRPr="00923BA2">
              <w:rPr>
                <w:rFonts w:asciiTheme="minorHAnsi" w:hAnsiTheme="minorHAnsi" w:cstheme="minorHAnsi"/>
                <w:sz w:val="16"/>
                <w:szCs w:val="16"/>
              </w:rPr>
              <w:t>s</w:t>
            </w:r>
            <w:proofErr w:type="spellEnd"/>
            <w:r w:rsidR="00CC2AAF" w:rsidRPr="00923BA2">
              <w:rPr>
                <w:rFonts w:asciiTheme="minorHAnsi" w:hAnsiTheme="minorHAnsi" w:cstheme="minorHAnsi"/>
                <w:sz w:val="16"/>
                <w:szCs w:val="16"/>
              </w:rPr>
              <w:t xml:space="preserve"> – mezinárodní</w:t>
            </w:r>
            <w:r w:rsidRPr="00923BA2">
              <w:rPr>
                <w:rFonts w:asciiTheme="minorHAnsi" w:hAnsiTheme="minorHAnsi" w:cstheme="minorHAnsi"/>
                <w:sz w:val="16"/>
                <w:szCs w:val="16"/>
              </w:rPr>
              <w:t xml:space="preserve"> bienále studentského designu, Česká republika, Brno, </w:t>
            </w:r>
          </w:p>
          <w:p w14:paraId="539AB499" w14:textId="2CC02E9C"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05.10.2020 - 05.10.2020</w:t>
            </w:r>
          </w:p>
        </w:tc>
      </w:tr>
      <w:tr w:rsidR="001C5A91" w:rsidRPr="00B6077D" w14:paraId="4D921C36" w14:textId="77777777" w:rsidTr="00665C78">
        <w:trPr>
          <w:trHeight w:val="571"/>
        </w:trPr>
        <w:tc>
          <w:tcPr>
            <w:tcW w:w="1842" w:type="dxa"/>
            <w:shd w:val="clear" w:color="auto" w:fill="auto"/>
            <w:hideMark/>
          </w:tcPr>
          <w:p w14:paraId="6FB68C3F" w14:textId="3267BB4C"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492F403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34BED35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CHICMASS</w:t>
            </w:r>
          </w:p>
        </w:tc>
        <w:tc>
          <w:tcPr>
            <w:tcW w:w="1701" w:type="dxa"/>
            <w:shd w:val="clear" w:color="auto" w:fill="auto"/>
            <w:hideMark/>
          </w:tcPr>
          <w:p w14:paraId="3C3EF5A2"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Surman</w:t>
            </w:r>
            <w:proofErr w:type="spellEnd"/>
            <w:r w:rsidRPr="00923BA2">
              <w:rPr>
                <w:rFonts w:asciiTheme="minorHAnsi" w:hAnsiTheme="minorHAnsi" w:cstheme="minorHAnsi"/>
                <w:sz w:val="16"/>
                <w:szCs w:val="16"/>
              </w:rPr>
              <w:t>, Martin, domácí autor,</w:t>
            </w:r>
          </w:p>
          <w:p w14:paraId="17BEC99D" w14:textId="22B53094"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0D493C11"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Avex</w:t>
            </w:r>
            <w:proofErr w:type="spellEnd"/>
            <w:r w:rsidRPr="00923BA2">
              <w:rPr>
                <w:rFonts w:asciiTheme="minorHAnsi" w:hAnsiTheme="minorHAnsi" w:cstheme="minorHAnsi"/>
                <w:sz w:val="16"/>
                <w:szCs w:val="16"/>
              </w:rPr>
              <w:t xml:space="preserve"> Steel </w:t>
            </w:r>
            <w:proofErr w:type="spellStart"/>
            <w:r w:rsidRPr="00923BA2">
              <w:rPr>
                <w:rFonts w:asciiTheme="minorHAnsi" w:hAnsiTheme="minorHAnsi" w:cstheme="minorHAnsi"/>
                <w:sz w:val="16"/>
                <w:szCs w:val="16"/>
              </w:rPr>
              <w:t>Products</w:t>
            </w:r>
            <w:proofErr w:type="spellEnd"/>
            <w:r w:rsidRPr="00923BA2">
              <w:rPr>
                <w:rFonts w:asciiTheme="minorHAnsi" w:hAnsiTheme="minorHAnsi" w:cstheme="minorHAnsi"/>
                <w:sz w:val="16"/>
                <w:szCs w:val="16"/>
              </w:rPr>
              <w:t xml:space="preserve"> s.r.o., Česká republika, Otrokovice, 02.07.2020 - 10.12.2020</w:t>
            </w:r>
          </w:p>
        </w:tc>
      </w:tr>
      <w:tr w:rsidR="001C5A91" w:rsidRPr="00B6077D" w14:paraId="4D759DCA" w14:textId="77777777" w:rsidTr="00665C78">
        <w:trPr>
          <w:trHeight w:val="549"/>
        </w:trPr>
        <w:tc>
          <w:tcPr>
            <w:tcW w:w="1842" w:type="dxa"/>
            <w:shd w:val="clear" w:color="auto" w:fill="auto"/>
            <w:hideMark/>
          </w:tcPr>
          <w:p w14:paraId="34CDA1DA" w14:textId="3A1C023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4FC6E796"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1CAF329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Kolekce zásahové obuvi pro hasiče</w:t>
            </w:r>
          </w:p>
        </w:tc>
        <w:tc>
          <w:tcPr>
            <w:tcW w:w="1701" w:type="dxa"/>
            <w:shd w:val="clear" w:color="auto" w:fill="auto"/>
            <w:hideMark/>
          </w:tcPr>
          <w:p w14:paraId="161BE2FD"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Buch, Jana, </w:t>
            </w:r>
          </w:p>
          <w:p w14:paraId="10E9D2DD"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0834C78A" w14:textId="754B174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6BD7B632" w14:textId="0E487EB1"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Fire</w:t>
            </w:r>
            <w:proofErr w:type="spellEnd"/>
            <w:r w:rsidRPr="00923BA2">
              <w:rPr>
                <w:rFonts w:asciiTheme="minorHAnsi" w:hAnsiTheme="minorHAnsi" w:cstheme="minorHAnsi"/>
                <w:sz w:val="16"/>
                <w:szCs w:val="16"/>
              </w:rPr>
              <w:t xml:space="preserve"> and </w:t>
            </w:r>
            <w:proofErr w:type="spellStart"/>
            <w:r w:rsidRPr="00923BA2">
              <w:rPr>
                <w:rFonts w:asciiTheme="minorHAnsi" w:hAnsiTheme="minorHAnsi" w:cstheme="minorHAnsi"/>
                <w:sz w:val="16"/>
                <w:szCs w:val="16"/>
              </w:rPr>
              <w:t>rescue</w:t>
            </w:r>
            <w:proofErr w:type="spellEnd"/>
            <w:r w:rsidRPr="00923BA2">
              <w:rPr>
                <w:rFonts w:asciiTheme="minorHAnsi" w:hAnsiTheme="minorHAnsi" w:cstheme="minorHAnsi"/>
                <w:sz w:val="16"/>
                <w:szCs w:val="16"/>
              </w:rPr>
              <w:t xml:space="preserve"> station 1, Německo, Hannover,  </w:t>
            </w:r>
          </w:p>
        </w:tc>
      </w:tr>
      <w:tr w:rsidR="001C5A91" w:rsidRPr="00B6077D" w14:paraId="2388762D" w14:textId="77777777" w:rsidTr="00665C78">
        <w:trPr>
          <w:trHeight w:val="611"/>
        </w:trPr>
        <w:tc>
          <w:tcPr>
            <w:tcW w:w="1842" w:type="dxa"/>
            <w:shd w:val="clear" w:color="auto" w:fill="auto"/>
            <w:hideMark/>
          </w:tcPr>
          <w:p w14:paraId="34333184" w14:textId="5F8D840B"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2AFF5458"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2053811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LUCAS</w:t>
            </w:r>
          </w:p>
        </w:tc>
        <w:tc>
          <w:tcPr>
            <w:tcW w:w="1701" w:type="dxa"/>
            <w:shd w:val="clear" w:color="auto" w:fill="auto"/>
            <w:hideMark/>
          </w:tcPr>
          <w:p w14:paraId="0F862176"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Surman</w:t>
            </w:r>
            <w:proofErr w:type="spellEnd"/>
            <w:r w:rsidRPr="00923BA2">
              <w:rPr>
                <w:rFonts w:asciiTheme="minorHAnsi" w:hAnsiTheme="minorHAnsi" w:cstheme="minorHAnsi"/>
                <w:sz w:val="16"/>
                <w:szCs w:val="16"/>
              </w:rPr>
              <w:t xml:space="preserve">, Martin, domácí autor, </w:t>
            </w:r>
          </w:p>
          <w:p w14:paraId="3E8B65DB" w14:textId="27BE5EAC"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04CF65FE"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Avex</w:t>
            </w:r>
            <w:proofErr w:type="spellEnd"/>
            <w:r w:rsidRPr="00923BA2">
              <w:rPr>
                <w:rFonts w:asciiTheme="minorHAnsi" w:hAnsiTheme="minorHAnsi" w:cstheme="minorHAnsi"/>
                <w:sz w:val="16"/>
                <w:szCs w:val="16"/>
              </w:rPr>
              <w:t xml:space="preserve"> Steel </w:t>
            </w:r>
            <w:proofErr w:type="spellStart"/>
            <w:r w:rsidRPr="00923BA2">
              <w:rPr>
                <w:rFonts w:asciiTheme="minorHAnsi" w:hAnsiTheme="minorHAnsi" w:cstheme="minorHAnsi"/>
                <w:sz w:val="16"/>
                <w:szCs w:val="16"/>
              </w:rPr>
              <w:t>Products</w:t>
            </w:r>
            <w:proofErr w:type="spellEnd"/>
            <w:r w:rsidRPr="00923BA2">
              <w:rPr>
                <w:rFonts w:asciiTheme="minorHAnsi" w:hAnsiTheme="minorHAnsi" w:cstheme="minorHAnsi"/>
                <w:sz w:val="16"/>
                <w:szCs w:val="16"/>
              </w:rPr>
              <w:t xml:space="preserve"> s.r.o., Česká republika, Otrokovice, 14.07.2020 - 22.12.2020</w:t>
            </w:r>
          </w:p>
        </w:tc>
      </w:tr>
      <w:tr w:rsidR="001C5A91" w:rsidRPr="00B6077D" w14:paraId="4D4CB201" w14:textId="77777777" w:rsidTr="00665C78">
        <w:trPr>
          <w:trHeight w:val="563"/>
        </w:trPr>
        <w:tc>
          <w:tcPr>
            <w:tcW w:w="1842" w:type="dxa"/>
            <w:shd w:val="clear" w:color="auto" w:fill="auto"/>
            <w:hideMark/>
          </w:tcPr>
          <w:p w14:paraId="452A58F7" w14:textId="530F7D3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lastRenderedPageBreak/>
              <w:t>DES/Produktový a průmyslový design</w:t>
            </w:r>
          </w:p>
        </w:tc>
        <w:tc>
          <w:tcPr>
            <w:tcW w:w="1560" w:type="dxa"/>
            <w:shd w:val="clear" w:color="auto" w:fill="auto"/>
            <w:hideMark/>
          </w:tcPr>
          <w:p w14:paraId="04A3D38D"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design</w:t>
            </w:r>
          </w:p>
        </w:tc>
        <w:tc>
          <w:tcPr>
            <w:tcW w:w="1984" w:type="dxa"/>
            <w:shd w:val="clear" w:color="auto" w:fill="auto"/>
            <w:hideMark/>
          </w:tcPr>
          <w:p w14:paraId="1BF77735"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Skinners</w:t>
            </w:r>
            <w:proofErr w:type="spellEnd"/>
            <w:r w:rsidRPr="00923BA2">
              <w:rPr>
                <w:rFonts w:asciiTheme="minorHAnsi" w:hAnsiTheme="minorHAnsi" w:cstheme="minorHAnsi"/>
                <w:sz w:val="16"/>
                <w:szCs w:val="16"/>
              </w:rPr>
              <w:t xml:space="preserve"> 2.0</w:t>
            </w:r>
          </w:p>
        </w:tc>
        <w:tc>
          <w:tcPr>
            <w:tcW w:w="1701" w:type="dxa"/>
            <w:shd w:val="clear" w:color="auto" w:fill="auto"/>
            <w:hideMark/>
          </w:tcPr>
          <w:p w14:paraId="10DFA7F4"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Buch, Jana, </w:t>
            </w:r>
          </w:p>
          <w:p w14:paraId="4674FB38"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7FA4DB75" w14:textId="10D67F78"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728401F9" w14:textId="58F9E719"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Kickstarter</w:t>
            </w:r>
            <w:proofErr w:type="spellEnd"/>
            <w:r w:rsidRPr="00923BA2">
              <w:rPr>
                <w:rFonts w:asciiTheme="minorHAnsi" w:hAnsiTheme="minorHAnsi" w:cstheme="minorHAnsi"/>
                <w:sz w:val="16"/>
                <w:szCs w:val="16"/>
              </w:rPr>
              <w:t xml:space="preserve">, Spojené státy americké, San Francisco,  </w:t>
            </w:r>
          </w:p>
        </w:tc>
      </w:tr>
      <w:tr w:rsidR="001C5A91" w:rsidRPr="00B6077D" w14:paraId="03996374" w14:textId="77777777" w:rsidTr="00665C78">
        <w:trPr>
          <w:trHeight w:val="685"/>
        </w:trPr>
        <w:tc>
          <w:tcPr>
            <w:tcW w:w="1842" w:type="dxa"/>
            <w:shd w:val="clear" w:color="auto" w:fill="auto"/>
            <w:hideMark/>
          </w:tcPr>
          <w:p w14:paraId="1255B6A5" w14:textId="1442FA4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DES/Produktový a průmyslový design</w:t>
            </w:r>
          </w:p>
        </w:tc>
        <w:tc>
          <w:tcPr>
            <w:tcW w:w="1560" w:type="dxa"/>
            <w:shd w:val="clear" w:color="auto" w:fill="auto"/>
            <w:hideMark/>
          </w:tcPr>
          <w:p w14:paraId="7D4C8917"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7C343D8C"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autonomní kolový robot o2</w:t>
            </w:r>
          </w:p>
        </w:tc>
        <w:tc>
          <w:tcPr>
            <w:tcW w:w="1701" w:type="dxa"/>
            <w:shd w:val="clear" w:color="auto" w:fill="auto"/>
            <w:hideMark/>
          </w:tcPr>
          <w:p w14:paraId="4FE71DA7"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Pecháček, Ivan, domácí autor, </w:t>
            </w:r>
          </w:p>
          <w:p w14:paraId="7B2A3059" w14:textId="7069709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1C8DB65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Technické muzeum v Brně Purkyňova 105 612 00 Brno – Královo Pole, Česká republika, Brno, 08.12.2020 - 31.05.2021</w:t>
            </w:r>
          </w:p>
        </w:tc>
      </w:tr>
      <w:tr w:rsidR="001C5A91" w:rsidRPr="00B6077D" w14:paraId="4D309668" w14:textId="77777777" w:rsidTr="00665C78">
        <w:trPr>
          <w:trHeight w:val="455"/>
        </w:trPr>
        <w:tc>
          <w:tcPr>
            <w:tcW w:w="1842" w:type="dxa"/>
            <w:shd w:val="clear" w:color="auto" w:fill="auto"/>
            <w:hideMark/>
          </w:tcPr>
          <w:p w14:paraId="2E891AEE" w14:textId="2896027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DES/Sklo, porcelán, keramika</w:t>
            </w:r>
          </w:p>
        </w:tc>
        <w:tc>
          <w:tcPr>
            <w:tcW w:w="1560" w:type="dxa"/>
            <w:shd w:val="clear" w:color="auto" w:fill="auto"/>
            <w:hideMark/>
          </w:tcPr>
          <w:p w14:paraId="5CDAE25E"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542B1C0B"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Collect</w:t>
            </w:r>
            <w:proofErr w:type="spellEnd"/>
            <w:r w:rsidRPr="00923BA2">
              <w:rPr>
                <w:rFonts w:asciiTheme="minorHAnsi" w:hAnsiTheme="minorHAnsi" w:cstheme="minorHAnsi"/>
                <w:sz w:val="16"/>
                <w:szCs w:val="16"/>
              </w:rPr>
              <w:t xml:space="preserve"> London 2020</w:t>
            </w:r>
          </w:p>
        </w:tc>
        <w:tc>
          <w:tcPr>
            <w:tcW w:w="1701" w:type="dxa"/>
            <w:shd w:val="clear" w:color="auto" w:fill="auto"/>
            <w:hideMark/>
          </w:tcPr>
          <w:p w14:paraId="4B885C3D"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Stanický</w:t>
            </w:r>
            <w:proofErr w:type="spellEnd"/>
            <w:r w:rsidRPr="00923BA2">
              <w:rPr>
                <w:rFonts w:asciiTheme="minorHAnsi" w:hAnsiTheme="minorHAnsi" w:cstheme="minorHAnsi"/>
                <w:sz w:val="16"/>
                <w:szCs w:val="16"/>
              </w:rPr>
              <w:t xml:space="preserve">, Petr, </w:t>
            </w:r>
          </w:p>
          <w:p w14:paraId="5549E1B2"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14DFC16B" w14:textId="0E6445A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66B7950E"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Somerset House, Velká Británie, Londýn, </w:t>
            </w:r>
          </w:p>
          <w:p w14:paraId="670BDD2B" w14:textId="59D54B5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27.02.2020 - 01.03.2020</w:t>
            </w:r>
          </w:p>
        </w:tc>
      </w:tr>
      <w:tr w:rsidR="001C5A91" w:rsidRPr="00B6077D" w14:paraId="579AEBC9" w14:textId="77777777" w:rsidTr="00665C78">
        <w:trPr>
          <w:trHeight w:val="562"/>
        </w:trPr>
        <w:tc>
          <w:tcPr>
            <w:tcW w:w="1842" w:type="dxa"/>
            <w:shd w:val="clear" w:color="auto" w:fill="auto"/>
            <w:hideMark/>
          </w:tcPr>
          <w:p w14:paraId="5C07012D" w14:textId="1DEA556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DES/Sklo, porcelán, keramika</w:t>
            </w:r>
          </w:p>
        </w:tc>
        <w:tc>
          <w:tcPr>
            <w:tcW w:w="1560" w:type="dxa"/>
            <w:shd w:val="clear" w:color="auto" w:fill="auto"/>
            <w:hideMark/>
          </w:tcPr>
          <w:p w14:paraId="13C4FCAF"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Vystavený design</w:t>
            </w:r>
          </w:p>
        </w:tc>
        <w:tc>
          <w:tcPr>
            <w:tcW w:w="1984" w:type="dxa"/>
            <w:shd w:val="clear" w:color="auto" w:fill="auto"/>
            <w:hideMark/>
          </w:tcPr>
          <w:p w14:paraId="071E772E"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Glass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is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Biotiful</w:t>
            </w:r>
            <w:proofErr w:type="spellEnd"/>
            <w:r w:rsidRPr="00923BA2">
              <w:rPr>
                <w:rFonts w:asciiTheme="minorHAnsi" w:hAnsiTheme="minorHAnsi" w:cstheme="minorHAnsi"/>
                <w:sz w:val="16"/>
                <w:szCs w:val="16"/>
              </w:rPr>
              <w:t xml:space="preserve"> II.</w:t>
            </w:r>
          </w:p>
        </w:tc>
        <w:tc>
          <w:tcPr>
            <w:tcW w:w="1701" w:type="dxa"/>
            <w:shd w:val="clear" w:color="auto" w:fill="auto"/>
            <w:hideMark/>
          </w:tcPr>
          <w:p w14:paraId="089CC8FE"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Czepcová</w:t>
            </w:r>
            <w:proofErr w:type="spellEnd"/>
            <w:r w:rsidRPr="00923BA2">
              <w:rPr>
                <w:rFonts w:asciiTheme="minorHAnsi" w:hAnsiTheme="minorHAnsi" w:cstheme="minorHAnsi"/>
                <w:sz w:val="16"/>
                <w:szCs w:val="16"/>
              </w:rPr>
              <w:t xml:space="preserve">, Irena, domácí autor, </w:t>
            </w:r>
          </w:p>
          <w:p w14:paraId="36CEDCA1" w14:textId="01D76B01"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01DD3AB4"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Glass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is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Biotiful</w:t>
            </w:r>
            <w:proofErr w:type="spellEnd"/>
            <w:r w:rsidRPr="00923BA2">
              <w:rPr>
                <w:rFonts w:asciiTheme="minorHAnsi" w:hAnsiTheme="minorHAnsi" w:cstheme="minorHAnsi"/>
                <w:sz w:val="16"/>
                <w:szCs w:val="16"/>
              </w:rPr>
              <w:t xml:space="preserve"> II., Francie, Biot, </w:t>
            </w:r>
          </w:p>
          <w:p w14:paraId="38F2D9D1" w14:textId="2BDE152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15.07.2020 - 13.01.2021</w:t>
            </w:r>
          </w:p>
        </w:tc>
      </w:tr>
      <w:tr w:rsidR="001C5A91" w:rsidRPr="00B6077D" w14:paraId="25038058" w14:textId="77777777" w:rsidTr="00665C78">
        <w:trPr>
          <w:trHeight w:val="765"/>
        </w:trPr>
        <w:tc>
          <w:tcPr>
            <w:tcW w:w="1842" w:type="dxa"/>
            <w:shd w:val="clear" w:color="auto" w:fill="auto"/>
            <w:hideMark/>
          </w:tcPr>
          <w:p w14:paraId="6D545515"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Hudba</w:t>
            </w:r>
          </w:p>
        </w:tc>
        <w:tc>
          <w:tcPr>
            <w:tcW w:w="1560" w:type="dxa"/>
            <w:shd w:val="clear" w:color="auto" w:fill="auto"/>
            <w:hideMark/>
          </w:tcPr>
          <w:p w14:paraId="57510961" w14:textId="52879ED2" w:rsidR="006F35BC" w:rsidRPr="00923BA2" w:rsidRDefault="00001224" w:rsidP="00690B89">
            <w:pPr>
              <w:rPr>
                <w:rFonts w:asciiTheme="minorHAnsi" w:hAnsiTheme="minorHAnsi" w:cstheme="minorHAnsi"/>
                <w:sz w:val="16"/>
                <w:szCs w:val="16"/>
              </w:rPr>
            </w:pPr>
            <w:r w:rsidRPr="00923BA2">
              <w:rPr>
                <w:rFonts w:asciiTheme="minorHAnsi" w:hAnsiTheme="minorHAnsi" w:cstheme="minorHAnsi"/>
                <w:sz w:val="16"/>
                <w:szCs w:val="16"/>
              </w:rPr>
              <w:t>Skladba – scénická</w:t>
            </w:r>
            <w:r w:rsidR="006F35BC" w:rsidRPr="00923BA2">
              <w:rPr>
                <w:rFonts w:asciiTheme="minorHAnsi" w:hAnsiTheme="minorHAnsi" w:cstheme="minorHAnsi"/>
                <w:sz w:val="16"/>
                <w:szCs w:val="16"/>
              </w:rPr>
              <w:t xml:space="preserve"> hudba (divadelní představení, rozhlasová hra)</w:t>
            </w:r>
          </w:p>
        </w:tc>
        <w:tc>
          <w:tcPr>
            <w:tcW w:w="1984" w:type="dxa"/>
            <w:shd w:val="clear" w:color="auto" w:fill="auto"/>
            <w:hideMark/>
          </w:tcPr>
          <w:p w14:paraId="5AE1A6BA"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Liliom</w:t>
            </w:r>
            <w:proofErr w:type="spellEnd"/>
          </w:p>
        </w:tc>
        <w:tc>
          <w:tcPr>
            <w:tcW w:w="1701" w:type="dxa"/>
            <w:shd w:val="clear" w:color="auto" w:fill="auto"/>
            <w:hideMark/>
          </w:tcPr>
          <w:p w14:paraId="7CD13B8A" w14:textId="77777777" w:rsidR="00A64BE7"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Kudláč, Jakub, </w:t>
            </w:r>
          </w:p>
          <w:p w14:paraId="7464D989" w14:textId="77777777" w:rsidR="00A64BE7"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1DC61B45" w14:textId="5BFA4D50"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64BE7">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7E606C96"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Národní divadlo Brno, Česká republika, Brno, </w:t>
            </w:r>
          </w:p>
          <w:p w14:paraId="5410D68B" w14:textId="3B2B120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04.09.2020 - 31.12.2021</w:t>
            </w:r>
          </w:p>
        </w:tc>
      </w:tr>
      <w:tr w:rsidR="001C5A91" w:rsidRPr="00B6077D" w14:paraId="2ECA2FA6" w14:textId="77777777" w:rsidTr="00665C78">
        <w:trPr>
          <w:trHeight w:val="597"/>
        </w:trPr>
        <w:tc>
          <w:tcPr>
            <w:tcW w:w="1842" w:type="dxa"/>
            <w:shd w:val="clear" w:color="auto" w:fill="auto"/>
            <w:hideMark/>
          </w:tcPr>
          <w:p w14:paraId="125F6E6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Literatura</w:t>
            </w:r>
          </w:p>
        </w:tc>
        <w:tc>
          <w:tcPr>
            <w:tcW w:w="1560" w:type="dxa"/>
            <w:shd w:val="clear" w:color="auto" w:fill="auto"/>
            <w:hideMark/>
          </w:tcPr>
          <w:p w14:paraId="721A8B34"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Esej nebo soubor esejů</w:t>
            </w:r>
          </w:p>
        </w:tc>
        <w:tc>
          <w:tcPr>
            <w:tcW w:w="1984" w:type="dxa"/>
            <w:shd w:val="clear" w:color="auto" w:fill="auto"/>
            <w:hideMark/>
          </w:tcPr>
          <w:p w14:paraId="7F5B2F6A" w14:textId="77777777"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Teória</w:t>
            </w:r>
            <w:proofErr w:type="spellEnd"/>
            <w:r w:rsidRPr="00923BA2">
              <w:rPr>
                <w:rFonts w:asciiTheme="minorHAnsi" w:hAnsiTheme="minorHAnsi" w:cstheme="minorHAnsi"/>
                <w:sz w:val="16"/>
                <w:szCs w:val="16"/>
              </w:rPr>
              <w:t xml:space="preserve"> zvukového </w:t>
            </w:r>
            <w:proofErr w:type="spellStart"/>
            <w:r w:rsidRPr="00923BA2">
              <w:rPr>
                <w:rFonts w:asciiTheme="minorHAnsi" w:hAnsiTheme="minorHAnsi" w:cstheme="minorHAnsi"/>
                <w:sz w:val="16"/>
                <w:szCs w:val="16"/>
              </w:rPr>
              <w:t>majstrovstva</w:t>
            </w:r>
            <w:proofErr w:type="spellEnd"/>
          </w:p>
        </w:tc>
        <w:tc>
          <w:tcPr>
            <w:tcW w:w="1701" w:type="dxa"/>
            <w:shd w:val="clear" w:color="auto" w:fill="auto"/>
            <w:hideMark/>
          </w:tcPr>
          <w:p w14:paraId="3B15E25A"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Grečnár</w:t>
            </w:r>
            <w:proofErr w:type="spellEnd"/>
            <w:r w:rsidRPr="00923BA2">
              <w:rPr>
                <w:rFonts w:asciiTheme="minorHAnsi" w:hAnsiTheme="minorHAnsi" w:cstheme="minorHAnsi"/>
                <w:sz w:val="16"/>
                <w:szCs w:val="16"/>
              </w:rPr>
              <w:t xml:space="preserve">, Ján, </w:t>
            </w:r>
          </w:p>
          <w:p w14:paraId="030F7105"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6836FA81" w14:textId="2C74E03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80</w:t>
            </w:r>
            <w:r w:rsidR="00A64BE7">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20351097" w14:textId="1B138F7A"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nakladatelství </w:t>
            </w:r>
            <w:proofErr w:type="spellStart"/>
            <w:r w:rsidRPr="00923BA2">
              <w:rPr>
                <w:rFonts w:asciiTheme="minorHAnsi" w:hAnsiTheme="minorHAnsi" w:cstheme="minorHAnsi"/>
                <w:sz w:val="16"/>
                <w:szCs w:val="16"/>
              </w:rPr>
              <w:t>Noxi</w:t>
            </w:r>
            <w:proofErr w:type="spellEnd"/>
            <w:r w:rsidRPr="00923BA2">
              <w:rPr>
                <w:rFonts w:asciiTheme="minorHAnsi" w:hAnsiTheme="minorHAnsi" w:cstheme="minorHAnsi"/>
                <w:sz w:val="16"/>
                <w:szCs w:val="16"/>
              </w:rPr>
              <w:t xml:space="preserve">, s.r.o., Slovensko, Bratislava,  </w:t>
            </w:r>
          </w:p>
        </w:tc>
      </w:tr>
      <w:tr w:rsidR="001C5A91" w:rsidRPr="00B6077D" w14:paraId="307BFBDF" w14:textId="77777777" w:rsidTr="00665C78">
        <w:trPr>
          <w:trHeight w:val="549"/>
        </w:trPr>
        <w:tc>
          <w:tcPr>
            <w:tcW w:w="1842" w:type="dxa"/>
            <w:shd w:val="clear" w:color="auto" w:fill="auto"/>
            <w:hideMark/>
          </w:tcPr>
          <w:p w14:paraId="1D92AF06" w14:textId="026F7AE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Literatura</w:t>
            </w:r>
          </w:p>
        </w:tc>
        <w:tc>
          <w:tcPr>
            <w:tcW w:w="1560" w:type="dxa"/>
            <w:shd w:val="clear" w:color="auto" w:fill="auto"/>
            <w:hideMark/>
          </w:tcPr>
          <w:p w14:paraId="1F514A1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Román</w:t>
            </w:r>
          </w:p>
        </w:tc>
        <w:tc>
          <w:tcPr>
            <w:tcW w:w="1984" w:type="dxa"/>
            <w:shd w:val="clear" w:color="auto" w:fill="auto"/>
            <w:hideMark/>
          </w:tcPr>
          <w:p w14:paraId="0C94A7E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Smečka</w:t>
            </w:r>
          </w:p>
        </w:tc>
        <w:tc>
          <w:tcPr>
            <w:tcW w:w="1701" w:type="dxa"/>
            <w:shd w:val="clear" w:color="auto" w:fill="auto"/>
            <w:hideMark/>
          </w:tcPr>
          <w:p w14:paraId="61318648"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Kocí</w:t>
            </w:r>
            <w:proofErr w:type="spellEnd"/>
            <w:r w:rsidRPr="00923BA2">
              <w:rPr>
                <w:rFonts w:asciiTheme="minorHAnsi" w:hAnsiTheme="minorHAnsi" w:cstheme="minorHAnsi"/>
                <w:sz w:val="16"/>
                <w:szCs w:val="16"/>
              </w:rPr>
              <w:t xml:space="preserve">, Irena, </w:t>
            </w:r>
          </w:p>
          <w:p w14:paraId="53AAFD2E"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3DF933D0" w14:textId="1992F77B"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64BE7">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1C457A92" w14:textId="12A80596"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Euromedia</w:t>
            </w:r>
            <w:proofErr w:type="spellEnd"/>
            <w:r w:rsidRPr="00923BA2">
              <w:rPr>
                <w:rFonts w:asciiTheme="minorHAnsi" w:hAnsiTheme="minorHAnsi" w:cstheme="minorHAnsi"/>
                <w:sz w:val="16"/>
                <w:szCs w:val="16"/>
              </w:rPr>
              <w:t xml:space="preserve"> Group, a.s., Česká republika, Praha,  </w:t>
            </w:r>
          </w:p>
        </w:tc>
      </w:tr>
      <w:tr w:rsidR="001C5A91" w:rsidRPr="00B6077D" w14:paraId="0BE5B729" w14:textId="77777777" w:rsidTr="00665C78">
        <w:trPr>
          <w:trHeight w:val="830"/>
        </w:trPr>
        <w:tc>
          <w:tcPr>
            <w:tcW w:w="1842" w:type="dxa"/>
            <w:shd w:val="clear" w:color="auto" w:fill="auto"/>
            <w:hideMark/>
          </w:tcPr>
          <w:p w14:paraId="1F7A62C5"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hideMark/>
          </w:tcPr>
          <w:p w14:paraId="352BE15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Instalace uměleckého díla</w:t>
            </w:r>
          </w:p>
        </w:tc>
        <w:tc>
          <w:tcPr>
            <w:tcW w:w="1984" w:type="dxa"/>
            <w:shd w:val="clear" w:color="auto" w:fill="auto"/>
            <w:hideMark/>
          </w:tcPr>
          <w:p w14:paraId="6F7125F7"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CRASHTEST 10</w:t>
            </w:r>
          </w:p>
        </w:tc>
        <w:tc>
          <w:tcPr>
            <w:tcW w:w="1701" w:type="dxa"/>
            <w:shd w:val="clear" w:color="auto" w:fill="auto"/>
            <w:hideMark/>
          </w:tcPr>
          <w:p w14:paraId="6FBBD895"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Krejčí, Tomáš, </w:t>
            </w:r>
          </w:p>
          <w:p w14:paraId="4616ADBB"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domácí autor, </w:t>
            </w:r>
          </w:p>
          <w:p w14:paraId="62CA60A0" w14:textId="362CE3E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64BE7">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74C4C0F3" w14:textId="77777777" w:rsidR="00F9248B"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Muzeum umění a designu Benešov, Česká republika, Benešov, </w:t>
            </w:r>
          </w:p>
          <w:p w14:paraId="08E9C98C" w14:textId="5873FD2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05.08.2020 - 31.01.2021</w:t>
            </w:r>
          </w:p>
        </w:tc>
      </w:tr>
      <w:tr w:rsidR="001C5A91" w:rsidRPr="00B6077D" w14:paraId="2FC7B386" w14:textId="77777777" w:rsidTr="00665C78">
        <w:trPr>
          <w:trHeight w:val="560"/>
        </w:trPr>
        <w:tc>
          <w:tcPr>
            <w:tcW w:w="1842" w:type="dxa"/>
            <w:shd w:val="clear" w:color="auto" w:fill="auto"/>
            <w:hideMark/>
          </w:tcPr>
          <w:p w14:paraId="06B0555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hideMark/>
          </w:tcPr>
          <w:p w14:paraId="35C5F1D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Instalace uměleckého díla</w:t>
            </w:r>
          </w:p>
        </w:tc>
        <w:tc>
          <w:tcPr>
            <w:tcW w:w="1984" w:type="dxa"/>
            <w:shd w:val="clear" w:color="auto" w:fill="auto"/>
            <w:hideMark/>
          </w:tcPr>
          <w:p w14:paraId="05DAE6A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Tři dekády</w:t>
            </w:r>
          </w:p>
        </w:tc>
        <w:tc>
          <w:tcPr>
            <w:tcW w:w="1701" w:type="dxa"/>
            <w:shd w:val="clear" w:color="auto" w:fill="auto"/>
            <w:hideMark/>
          </w:tcPr>
          <w:p w14:paraId="029CF12A" w14:textId="77777777" w:rsidR="00F9248B"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Armutidisová</w:t>
            </w:r>
            <w:proofErr w:type="spellEnd"/>
            <w:r w:rsidRPr="00923BA2">
              <w:rPr>
                <w:rFonts w:asciiTheme="minorHAnsi" w:hAnsiTheme="minorHAnsi" w:cstheme="minorHAnsi"/>
                <w:sz w:val="16"/>
                <w:szCs w:val="16"/>
              </w:rPr>
              <w:t xml:space="preserve">, Irena, domácí autor, </w:t>
            </w:r>
          </w:p>
          <w:p w14:paraId="39CE39BA" w14:textId="59DC787A"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F9248B">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378977D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Dům U Černé Matky Boží, Česká republika, Praha, 19.06.2020 - 27.08.2020</w:t>
            </w:r>
          </w:p>
        </w:tc>
      </w:tr>
      <w:tr w:rsidR="001C5A91" w:rsidRPr="00B6077D" w14:paraId="487FBF54" w14:textId="77777777" w:rsidTr="00665C78">
        <w:trPr>
          <w:trHeight w:val="507"/>
        </w:trPr>
        <w:tc>
          <w:tcPr>
            <w:tcW w:w="1842" w:type="dxa"/>
            <w:shd w:val="clear" w:color="auto" w:fill="auto"/>
            <w:hideMark/>
          </w:tcPr>
          <w:p w14:paraId="1B3EE08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hideMark/>
          </w:tcPr>
          <w:p w14:paraId="5638E53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Instalace uměleckého díla</w:t>
            </w:r>
          </w:p>
        </w:tc>
        <w:tc>
          <w:tcPr>
            <w:tcW w:w="1984" w:type="dxa"/>
            <w:shd w:val="clear" w:color="auto" w:fill="auto"/>
            <w:hideMark/>
          </w:tcPr>
          <w:p w14:paraId="5FBDB1E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 krajině světla</w:t>
            </w:r>
          </w:p>
        </w:tc>
        <w:tc>
          <w:tcPr>
            <w:tcW w:w="1701" w:type="dxa"/>
            <w:shd w:val="clear" w:color="auto" w:fill="auto"/>
            <w:hideMark/>
          </w:tcPr>
          <w:p w14:paraId="11ADB13A" w14:textId="77777777" w:rsidR="00A64BE7"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Ptáčková, Miroslava, domácí autor, </w:t>
            </w:r>
          </w:p>
          <w:p w14:paraId="0B5F366D" w14:textId="4F74C7B9"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A64BE7">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5EB7B3F6"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Galerie Jiřího Jílka, Česká republika, Šumperk, 01.07.2020 - 26.07.2020</w:t>
            </w:r>
          </w:p>
        </w:tc>
      </w:tr>
      <w:tr w:rsidR="001C5A91" w:rsidRPr="00B6077D" w14:paraId="3CDE632B" w14:textId="77777777" w:rsidTr="00665C78">
        <w:trPr>
          <w:trHeight w:val="487"/>
        </w:trPr>
        <w:tc>
          <w:tcPr>
            <w:tcW w:w="1842" w:type="dxa"/>
            <w:shd w:val="clear" w:color="auto" w:fill="auto"/>
            <w:hideMark/>
          </w:tcPr>
          <w:p w14:paraId="67DBE6FC" w14:textId="74F5267E"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hideMark/>
          </w:tcPr>
          <w:p w14:paraId="7A3939D8"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Realizované nové umělecké dílo</w:t>
            </w:r>
          </w:p>
        </w:tc>
        <w:tc>
          <w:tcPr>
            <w:tcW w:w="1984" w:type="dxa"/>
            <w:shd w:val="clear" w:color="auto" w:fill="auto"/>
            <w:hideMark/>
          </w:tcPr>
          <w:p w14:paraId="006D0DAE" w14:textId="0EDF9E75"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Česká divadelní </w:t>
            </w:r>
            <w:r w:rsidR="00CC2AAF" w:rsidRPr="00923BA2">
              <w:rPr>
                <w:rFonts w:asciiTheme="minorHAnsi" w:hAnsiTheme="minorHAnsi" w:cstheme="minorHAnsi"/>
                <w:sz w:val="16"/>
                <w:szCs w:val="16"/>
              </w:rPr>
              <w:t>fotografie – Jaroslav</w:t>
            </w:r>
            <w:r w:rsidRPr="00923BA2">
              <w:rPr>
                <w:rFonts w:asciiTheme="minorHAnsi" w:hAnsiTheme="minorHAnsi" w:cstheme="minorHAnsi"/>
                <w:sz w:val="16"/>
                <w:szCs w:val="16"/>
              </w:rPr>
              <w:t xml:space="preserve"> Prokop</w:t>
            </w:r>
          </w:p>
        </w:tc>
        <w:tc>
          <w:tcPr>
            <w:tcW w:w="1701" w:type="dxa"/>
            <w:shd w:val="clear" w:color="auto" w:fill="auto"/>
            <w:hideMark/>
          </w:tcPr>
          <w:p w14:paraId="1DCACD31" w14:textId="77777777" w:rsidR="00801030"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Prokop, Jaroslav, domácí autor, </w:t>
            </w:r>
          </w:p>
          <w:p w14:paraId="72B28993" w14:textId="082E8CF9"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podíl 100</w:t>
            </w:r>
            <w:r w:rsidR="00801030">
              <w:rPr>
                <w:rFonts w:asciiTheme="minorHAnsi" w:hAnsiTheme="minorHAnsi" w:cstheme="minorHAnsi"/>
                <w:sz w:val="16"/>
                <w:szCs w:val="16"/>
              </w:rPr>
              <w:t xml:space="preserve"> </w:t>
            </w:r>
            <w:r w:rsidRPr="00923BA2">
              <w:rPr>
                <w:rFonts w:asciiTheme="minorHAnsi" w:hAnsiTheme="minorHAnsi" w:cstheme="minorHAnsi"/>
                <w:sz w:val="16"/>
                <w:szCs w:val="16"/>
              </w:rPr>
              <w:t>%</w:t>
            </w:r>
          </w:p>
        </w:tc>
        <w:tc>
          <w:tcPr>
            <w:tcW w:w="2268" w:type="dxa"/>
            <w:shd w:val="clear" w:color="auto" w:fill="auto"/>
            <w:hideMark/>
          </w:tcPr>
          <w:p w14:paraId="4654C38A" w14:textId="452800E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Institut umění, Divadelní ústav, Česká republika, Praha, </w:t>
            </w:r>
            <w:r w:rsidR="00513E40">
              <w:rPr>
                <w:rFonts w:asciiTheme="minorHAnsi" w:hAnsiTheme="minorHAnsi" w:cstheme="minorHAnsi"/>
                <w:sz w:val="16"/>
                <w:szCs w:val="16"/>
              </w:rPr>
              <w:t>2019</w:t>
            </w:r>
          </w:p>
        </w:tc>
      </w:tr>
      <w:tr w:rsidR="001C5A91" w:rsidRPr="00B6077D" w14:paraId="7A9E8727" w14:textId="77777777" w:rsidTr="00665C78">
        <w:trPr>
          <w:trHeight w:val="706"/>
        </w:trPr>
        <w:tc>
          <w:tcPr>
            <w:tcW w:w="1842" w:type="dxa"/>
            <w:shd w:val="clear" w:color="auto" w:fill="auto"/>
          </w:tcPr>
          <w:p w14:paraId="3A8F40E3"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Audiovize</w:t>
            </w:r>
          </w:p>
        </w:tc>
        <w:tc>
          <w:tcPr>
            <w:tcW w:w="1560" w:type="dxa"/>
            <w:shd w:val="clear" w:color="auto" w:fill="auto"/>
          </w:tcPr>
          <w:p w14:paraId="24B91D4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Realizovaný film</w:t>
            </w:r>
          </w:p>
        </w:tc>
        <w:tc>
          <w:tcPr>
            <w:tcW w:w="1984" w:type="dxa"/>
            <w:shd w:val="clear" w:color="auto" w:fill="auto"/>
          </w:tcPr>
          <w:p w14:paraId="6CA429D1"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Radioterapie na Žlutém kopci</w:t>
            </w:r>
          </w:p>
        </w:tc>
        <w:tc>
          <w:tcPr>
            <w:tcW w:w="1701" w:type="dxa"/>
            <w:shd w:val="clear" w:color="auto" w:fill="auto"/>
          </w:tcPr>
          <w:p w14:paraId="70E523A5" w14:textId="25BDFAA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Gregor, </w:t>
            </w:r>
            <w:r w:rsidR="004D1807">
              <w:rPr>
                <w:rFonts w:asciiTheme="minorHAnsi" w:hAnsiTheme="minorHAnsi" w:cstheme="minorHAnsi"/>
                <w:sz w:val="16"/>
                <w:szCs w:val="16"/>
              </w:rPr>
              <w:t>Lu</w:t>
            </w:r>
            <w:r w:rsidR="00133310">
              <w:rPr>
                <w:rFonts w:asciiTheme="minorHAnsi" w:hAnsiTheme="minorHAnsi" w:cstheme="minorHAnsi"/>
                <w:sz w:val="16"/>
                <w:szCs w:val="16"/>
              </w:rPr>
              <w:t>káš,</w:t>
            </w:r>
            <w:r w:rsidRPr="00923BA2">
              <w:rPr>
                <w:rFonts w:asciiTheme="minorHAnsi" w:hAnsiTheme="minorHAnsi" w:cstheme="minorHAnsi"/>
                <w:sz w:val="16"/>
                <w:szCs w:val="16"/>
              </w:rPr>
              <w:t xml:space="preserve"> Valentín</w:t>
            </w:r>
            <w:r w:rsidR="00801030">
              <w:rPr>
                <w:rFonts w:asciiTheme="minorHAnsi" w:hAnsiTheme="minorHAnsi" w:cstheme="minorHAnsi"/>
                <w:sz w:val="16"/>
                <w:szCs w:val="16"/>
              </w:rPr>
              <w:t>y</w:t>
            </w:r>
            <w:r w:rsidR="00133310">
              <w:rPr>
                <w:rFonts w:asciiTheme="minorHAnsi" w:hAnsiTheme="minorHAnsi" w:cstheme="minorHAnsi"/>
                <w:sz w:val="16"/>
                <w:szCs w:val="16"/>
              </w:rPr>
              <w:t>,</w:t>
            </w:r>
            <w:r w:rsidR="00133310" w:rsidRPr="00923BA2">
              <w:rPr>
                <w:rFonts w:asciiTheme="minorHAnsi" w:hAnsiTheme="minorHAnsi" w:cstheme="minorHAnsi"/>
                <w:sz w:val="16"/>
                <w:szCs w:val="16"/>
              </w:rPr>
              <w:t xml:space="preserve"> Noemi</w:t>
            </w:r>
          </w:p>
        </w:tc>
        <w:tc>
          <w:tcPr>
            <w:tcW w:w="2268" w:type="dxa"/>
            <w:shd w:val="clear" w:color="auto" w:fill="auto"/>
          </w:tcPr>
          <w:p w14:paraId="2195605D" w14:textId="25F74381"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Nejlepší zakázkové dílo, Mezinárodní festival animovaného filmu </w:t>
            </w:r>
            <w:proofErr w:type="spellStart"/>
            <w:r w:rsidRPr="00923BA2">
              <w:rPr>
                <w:rFonts w:asciiTheme="minorHAnsi" w:hAnsiTheme="minorHAnsi" w:cstheme="minorHAnsi"/>
                <w:sz w:val="16"/>
                <w:szCs w:val="16"/>
              </w:rPr>
              <w:t>Anifilm</w:t>
            </w:r>
            <w:proofErr w:type="spellEnd"/>
            <w:r w:rsidR="00513E40">
              <w:rPr>
                <w:rFonts w:asciiTheme="minorHAnsi" w:hAnsiTheme="minorHAnsi" w:cstheme="minorHAnsi"/>
                <w:sz w:val="16"/>
                <w:szCs w:val="16"/>
              </w:rPr>
              <w:t xml:space="preserve"> 2019</w:t>
            </w:r>
          </w:p>
        </w:tc>
      </w:tr>
      <w:tr w:rsidR="001C5A91" w:rsidRPr="00B6077D" w14:paraId="133C0090" w14:textId="77777777" w:rsidTr="00665C78">
        <w:trPr>
          <w:trHeight w:val="574"/>
        </w:trPr>
        <w:tc>
          <w:tcPr>
            <w:tcW w:w="1842" w:type="dxa"/>
            <w:shd w:val="clear" w:color="auto" w:fill="auto"/>
          </w:tcPr>
          <w:p w14:paraId="2EB3EC4A"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tcPr>
          <w:p w14:paraId="477C95F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Instalace uměleckého díla</w:t>
            </w:r>
          </w:p>
        </w:tc>
        <w:tc>
          <w:tcPr>
            <w:tcW w:w="1984" w:type="dxa"/>
            <w:shd w:val="clear" w:color="auto" w:fill="auto"/>
          </w:tcPr>
          <w:p w14:paraId="11912E32"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International </w:t>
            </w:r>
            <w:proofErr w:type="spellStart"/>
            <w:r w:rsidRPr="00923BA2">
              <w:rPr>
                <w:rFonts w:asciiTheme="minorHAnsi" w:hAnsiTheme="minorHAnsi" w:cstheme="minorHAnsi"/>
                <w:sz w:val="16"/>
                <w:szCs w:val="16"/>
              </w:rPr>
              <w:t>Biennale</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of</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Glass</w:t>
            </w:r>
            <w:proofErr w:type="spellEnd"/>
          </w:p>
        </w:tc>
        <w:tc>
          <w:tcPr>
            <w:tcW w:w="1701" w:type="dxa"/>
            <w:shd w:val="clear" w:color="auto" w:fill="auto"/>
          </w:tcPr>
          <w:p w14:paraId="09A6005F" w14:textId="124CDFD3"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Ptáčková, </w:t>
            </w:r>
            <w:r w:rsidR="00D57C72" w:rsidRPr="00923BA2">
              <w:rPr>
                <w:rFonts w:asciiTheme="minorHAnsi" w:hAnsiTheme="minorHAnsi" w:cstheme="minorHAnsi"/>
                <w:sz w:val="16"/>
                <w:szCs w:val="16"/>
              </w:rPr>
              <w:t>Miroslava</w:t>
            </w:r>
            <w:r w:rsidR="00D57C72">
              <w:rPr>
                <w:rFonts w:asciiTheme="minorHAnsi" w:hAnsiTheme="minorHAnsi" w:cstheme="minorHAnsi"/>
                <w:sz w:val="16"/>
                <w:szCs w:val="16"/>
              </w:rPr>
              <w:t>,</w:t>
            </w:r>
            <w:r w:rsidR="00D57C72"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Spružinová</w:t>
            </w:r>
            <w:proofErr w:type="spellEnd"/>
            <w:r w:rsidRPr="00923BA2">
              <w:rPr>
                <w:rFonts w:asciiTheme="minorHAnsi" w:hAnsiTheme="minorHAnsi" w:cstheme="minorHAnsi"/>
                <w:sz w:val="16"/>
                <w:szCs w:val="16"/>
              </w:rPr>
              <w:t xml:space="preserve">, </w:t>
            </w:r>
            <w:r w:rsidR="00CC2AAF" w:rsidRPr="00923BA2">
              <w:rPr>
                <w:rFonts w:asciiTheme="minorHAnsi" w:hAnsiTheme="minorHAnsi" w:cstheme="minorHAnsi"/>
                <w:sz w:val="16"/>
                <w:szCs w:val="16"/>
              </w:rPr>
              <w:t>Michaela</w:t>
            </w:r>
            <w:r w:rsidR="00CC2AAF">
              <w:rPr>
                <w:rFonts w:asciiTheme="minorHAnsi" w:hAnsiTheme="minorHAnsi" w:cstheme="minorHAnsi"/>
                <w:sz w:val="16"/>
                <w:szCs w:val="16"/>
              </w:rPr>
              <w:t>,</w:t>
            </w:r>
            <w:r w:rsidR="00CC2AAF" w:rsidRPr="00923BA2">
              <w:rPr>
                <w:rFonts w:asciiTheme="minorHAnsi" w:hAnsiTheme="minorHAnsi" w:cstheme="minorHAnsi"/>
                <w:sz w:val="16"/>
                <w:szCs w:val="16"/>
              </w:rPr>
              <w:t xml:space="preserve"> </w:t>
            </w:r>
            <w:proofErr w:type="spellStart"/>
            <w:r w:rsidR="00CC2AAF" w:rsidRPr="00923BA2">
              <w:rPr>
                <w:rFonts w:asciiTheme="minorHAnsi" w:hAnsiTheme="minorHAnsi" w:cstheme="minorHAnsi"/>
                <w:sz w:val="16"/>
                <w:szCs w:val="16"/>
              </w:rPr>
              <w:t>Stanický</w:t>
            </w:r>
            <w:proofErr w:type="spellEnd"/>
            <w:r w:rsidRPr="00923BA2">
              <w:rPr>
                <w:rFonts w:asciiTheme="minorHAnsi" w:hAnsiTheme="minorHAnsi" w:cstheme="minorHAnsi"/>
                <w:sz w:val="16"/>
                <w:szCs w:val="16"/>
              </w:rPr>
              <w:t xml:space="preserve">, </w:t>
            </w:r>
            <w:r w:rsidR="00D57C72" w:rsidRPr="00923BA2">
              <w:rPr>
                <w:rFonts w:asciiTheme="minorHAnsi" w:hAnsiTheme="minorHAnsi" w:cstheme="minorHAnsi"/>
                <w:sz w:val="16"/>
                <w:szCs w:val="16"/>
              </w:rPr>
              <w:t xml:space="preserve">Petr </w:t>
            </w:r>
          </w:p>
        </w:tc>
        <w:tc>
          <w:tcPr>
            <w:tcW w:w="2268" w:type="dxa"/>
            <w:shd w:val="clear" w:color="auto" w:fill="auto"/>
          </w:tcPr>
          <w:p w14:paraId="4068E593" w14:textId="37BB20EF"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Uvedení v galerii New </w:t>
            </w:r>
            <w:proofErr w:type="spellStart"/>
            <w:r w:rsidRPr="00923BA2">
              <w:rPr>
                <w:rFonts w:asciiTheme="minorHAnsi" w:hAnsiTheme="minorHAnsi" w:cstheme="minorHAnsi"/>
                <w:sz w:val="16"/>
                <w:szCs w:val="16"/>
              </w:rPr>
              <w:t>Bulgarian</w:t>
            </w:r>
            <w:proofErr w:type="spellEnd"/>
            <w:r w:rsidRPr="00923BA2">
              <w:rPr>
                <w:rFonts w:asciiTheme="minorHAnsi" w:hAnsiTheme="minorHAnsi" w:cstheme="minorHAnsi"/>
                <w:sz w:val="16"/>
                <w:szCs w:val="16"/>
              </w:rPr>
              <w:t xml:space="preserve"> University (Bulharsko, Sofia)</w:t>
            </w:r>
            <w:r w:rsidR="009B0C96">
              <w:rPr>
                <w:rFonts w:asciiTheme="minorHAnsi" w:hAnsiTheme="minorHAnsi" w:cstheme="minorHAnsi"/>
                <w:sz w:val="16"/>
                <w:szCs w:val="16"/>
              </w:rPr>
              <w:t xml:space="preserve"> 2018</w:t>
            </w:r>
          </w:p>
        </w:tc>
      </w:tr>
      <w:tr w:rsidR="001C5A91" w:rsidRPr="00B6077D" w14:paraId="382AC5F1" w14:textId="77777777" w:rsidTr="00665C78">
        <w:trPr>
          <w:trHeight w:val="398"/>
        </w:trPr>
        <w:tc>
          <w:tcPr>
            <w:tcW w:w="1842" w:type="dxa"/>
            <w:shd w:val="clear" w:color="auto" w:fill="auto"/>
          </w:tcPr>
          <w:p w14:paraId="7FEE44B6"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VYT/Výtvarná umění</w:t>
            </w:r>
          </w:p>
        </w:tc>
        <w:tc>
          <w:tcPr>
            <w:tcW w:w="1560" w:type="dxa"/>
            <w:shd w:val="clear" w:color="auto" w:fill="auto"/>
          </w:tcPr>
          <w:p w14:paraId="72CF075B"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Instalace uměleckého díla</w:t>
            </w:r>
          </w:p>
        </w:tc>
        <w:tc>
          <w:tcPr>
            <w:tcW w:w="1984" w:type="dxa"/>
            <w:shd w:val="clear" w:color="auto" w:fill="auto"/>
          </w:tcPr>
          <w:p w14:paraId="0B5A1709"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NGC </w:t>
            </w:r>
            <w:proofErr w:type="spellStart"/>
            <w:r w:rsidRPr="00923BA2">
              <w:rPr>
                <w:rFonts w:asciiTheme="minorHAnsi" w:hAnsiTheme="minorHAnsi" w:cstheme="minorHAnsi"/>
                <w:sz w:val="16"/>
                <w:szCs w:val="16"/>
              </w:rPr>
              <w:t>Glass</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Prize</w:t>
            </w:r>
            <w:proofErr w:type="spellEnd"/>
            <w:r w:rsidRPr="00923BA2">
              <w:rPr>
                <w:rFonts w:asciiTheme="minorHAnsi" w:hAnsiTheme="minorHAnsi" w:cstheme="minorHAnsi"/>
                <w:sz w:val="16"/>
                <w:szCs w:val="16"/>
              </w:rPr>
              <w:t xml:space="preserve"> 21</w:t>
            </w:r>
          </w:p>
        </w:tc>
        <w:tc>
          <w:tcPr>
            <w:tcW w:w="1701" w:type="dxa"/>
            <w:shd w:val="clear" w:color="auto" w:fill="auto"/>
          </w:tcPr>
          <w:p w14:paraId="1A327A2E" w14:textId="75FD526D" w:rsidR="006F35BC" w:rsidRPr="00923BA2" w:rsidRDefault="006F35BC" w:rsidP="00690B89">
            <w:pPr>
              <w:rPr>
                <w:rFonts w:asciiTheme="minorHAnsi" w:hAnsiTheme="minorHAnsi" w:cstheme="minorHAnsi"/>
                <w:sz w:val="16"/>
                <w:szCs w:val="16"/>
              </w:rPr>
            </w:pPr>
            <w:proofErr w:type="spellStart"/>
            <w:r w:rsidRPr="00923BA2">
              <w:rPr>
                <w:rFonts w:asciiTheme="minorHAnsi" w:hAnsiTheme="minorHAnsi" w:cstheme="minorHAnsi"/>
                <w:sz w:val="16"/>
                <w:szCs w:val="16"/>
              </w:rPr>
              <w:t>Stanický</w:t>
            </w:r>
            <w:proofErr w:type="spellEnd"/>
            <w:r w:rsidRPr="00923BA2">
              <w:rPr>
                <w:rFonts w:asciiTheme="minorHAnsi" w:hAnsiTheme="minorHAnsi" w:cstheme="minorHAnsi"/>
                <w:sz w:val="16"/>
                <w:szCs w:val="16"/>
              </w:rPr>
              <w:t xml:space="preserve">, </w:t>
            </w:r>
            <w:r w:rsidR="00D57C72" w:rsidRPr="00923BA2">
              <w:rPr>
                <w:rFonts w:asciiTheme="minorHAnsi" w:hAnsiTheme="minorHAnsi" w:cstheme="minorHAnsi"/>
                <w:sz w:val="16"/>
                <w:szCs w:val="16"/>
              </w:rPr>
              <w:t xml:space="preserve">Petr </w:t>
            </w:r>
          </w:p>
        </w:tc>
        <w:tc>
          <w:tcPr>
            <w:tcW w:w="2268" w:type="dxa"/>
            <w:shd w:val="clear" w:color="auto" w:fill="auto"/>
          </w:tcPr>
          <w:p w14:paraId="1D85FC3F"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Uvedení v </w:t>
            </w:r>
            <w:proofErr w:type="spellStart"/>
            <w:r w:rsidRPr="00923BA2">
              <w:rPr>
                <w:rFonts w:asciiTheme="minorHAnsi" w:hAnsiTheme="minorHAnsi" w:cstheme="minorHAnsi"/>
                <w:sz w:val="16"/>
                <w:szCs w:val="16"/>
              </w:rPr>
              <w:t>National</w:t>
            </w:r>
            <w:proofErr w:type="spellEnd"/>
            <w:r w:rsidRPr="00923BA2">
              <w:rPr>
                <w:rFonts w:asciiTheme="minorHAnsi" w:hAnsiTheme="minorHAnsi" w:cstheme="minorHAnsi"/>
                <w:sz w:val="16"/>
                <w:szCs w:val="16"/>
              </w:rPr>
              <w:t xml:space="preserve"> </w:t>
            </w:r>
            <w:proofErr w:type="spellStart"/>
            <w:r w:rsidRPr="00923BA2">
              <w:rPr>
                <w:rFonts w:asciiTheme="minorHAnsi" w:hAnsiTheme="minorHAnsi" w:cstheme="minorHAnsi"/>
                <w:sz w:val="16"/>
                <w:szCs w:val="16"/>
              </w:rPr>
              <w:t>Glass</w:t>
            </w:r>
            <w:proofErr w:type="spellEnd"/>
            <w:r w:rsidRPr="00923BA2">
              <w:rPr>
                <w:rFonts w:asciiTheme="minorHAnsi" w:hAnsiTheme="minorHAnsi" w:cstheme="minorHAnsi"/>
                <w:sz w:val="16"/>
                <w:szCs w:val="16"/>
              </w:rPr>
              <w:t xml:space="preserve"> Centre (VB, </w:t>
            </w:r>
            <w:proofErr w:type="spellStart"/>
            <w:r w:rsidRPr="00923BA2">
              <w:rPr>
                <w:rFonts w:asciiTheme="minorHAnsi" w:hAnsiTheme="minorHAnsi" w:cstheme="minorHAnsi"/>
                <w:sz w:val="16"/>
                <w:szCs w:val="16"/>
              </w:rPr>
              <w:t>Sunderland</w:t>
            </w:r>
            <w:proofErr w:type="spellEnd"/>
            <w:r w:rsidRPr="00923BA2">
              <w:rPr>
                <w:rFonts w:asciiTheme="minorHAnsi" w:hAnsiTheme="minorHAnsi" w:cstheme="minorHAnsi"/>
                <w:sz w:val="16"/>
                <w:szCs w:val="16"/>
              </w:rPr>
              <w:t>)</w:t>
            </w:r>
          </w:p>
        </w:tc>
      </w:tr>
      <w:tr w:rsidR="001C5A91" w:rsidRPr="00B6077D" w14:paraId="0AF2FDD1" w14:textId="77777777" w:rsidTr="00665C78">
        <w:trPr>
          <w:trHeight w:val="417"/>
        </w:trPr>
        <w:tc>
          <w:tcPr>
            <w:tcW w:w="1842" w:type="dxa"/>
            <w:shd w:val="clear" w:color="auto" w:fill="auto"/>
          </w:tcPr>
          <w:p w14:paraId="5BF88C36"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Audiovize</w:t>
            </w:r>
          </w:p>
        </w:tc>
        <w:tc>
          <w:tcPr>
            <w:tcW w:w="1560" w:type="dxa"/>
            <w:shd w:val="clear" w:color="auto" w:fill="auto"/>
          </w:tcPr>
          <w:p w14:paraId="6927CF67"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Dramaturgie film</w:t>
            </w:r>
          </w:p>
        </w:tc>
        <w:tc>
          <w:tcPr>
            <w:tcW w:w="1984" w:type="dxa"/>
            <w:shd w:val="clear" w:color="auto" w:fill="auto"/>
          </w:tcPr>
          <w:p w14:paraId="374C8FD0" w14:textId="77777777"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Zpráva o záchraně mrtvého</w:t>
            </w:r>
          </w:p>
        </w:tc>
        <w:tc>
          <w:tcPr>
            <w:tcW w:w="1701" w:type="dxa"/>
            <w:shd w:val="clear" w:color="auto" w:fill="auto"/>
          </w:tcPr>
          <w:p w14:paraId="0F35FFE6" w14:textId="12502174"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 xml:space="preserve"> Gogola</w:t>
            </w:r>
            <w:r w:rsidR="00130768">
              <w:rPr>
                <w:rFonts w:asciiTheme="minorHAnsi" w:hAnsiTheme="minorHAnsi" w:cstheme="minorHAnsi"/>
                <w:sz w:val="16"/>
                <w:szCs w:val="16"/>
              </w:rPr>
              <w:t>,</w:t>
            </w:r>
            <w:r w:rsidR="00130768" w:rsidRPr="00923BA2">
              <w:rPr>
                <w:rFonts w:asciiTheme="minorHAnsi" w:hAnsiTheme="minorHAnsi" w:cstheme="minorHAnsi"/>
                <w:sz w:val="16"/>
                <w:szCs w:val="16"/>
              </w:rPr>
              <w:t xml:space="preserve"> Jan</w:t>
            </w:r>
          </w:p>
        </w:tc>
        <w:tc>
          <w:tcPr>
            <w:tcW w:w="2268" w:type="dxa"/>
            <w:shd w:val="clear" w:color="auto" w:fill="auto"/>
          </w:tcPr>
          <w:p w14:paraId="25A6CC29" w14:textId="1951457D" w:rsidR="006F35BC" w:rsidRPr="00923BA2" w:rsidRDefault="006F35BC" w:rsidP="00690B89">
            <w:pPr>
              <w:rPr>
                <w:rFonts w:asciiTheme="minorHAnsi" w:hAnsiTheme="minorHAnsi" w:cstheme="minorHAnsi"/>
                <w:sz w:val="16"/>
                <w:szCs w:val="16"/>
              </w:rPr>
            </w:pPr>
            <w:r w:rsidRPr="00923BA2">
              <w:rPr>
                <w:rFonts w:asciiTheme="minorHAnsi" w:hAnsiTheme="minorHAnsi" w:cstheme="minorHAnsi"/>
                <w:sz w:val="16"/>
                <w:szCs w:val="16"/>
              </w:rPr>
              <w:t>Uvedení v hlavní soutěži MFF Karlovy Vary</w:t>
            </w:r>
            <w:r w:rsidR="002C6B99">
              <w:rPr>
                <w:rFonts w:asciiTheme="minorHAnsi" w:hAnsiTheme="minorHAnsi" w:cstheme="minorHAnsi"/>
                <w:sz w:val="16"/>
                <w:szCs w:val="16"/>
              </w:rPr>
              <w:t xml:space="preserve"> 2018</w:t>
            </w:r>
          </w:p>
        </w:tc>
      </w:tr>
    </w:tbl>
    <w:p w14:paraId="4732AB02" w14:textId="77777777" w:rsidR="006F35BC" w:rsidRPr="006A5C2E" w:rsidRDefault="006F35BC" w:rsidP="006F35BC">
      <w:pPr>
        <w:jc w:val="both"/>
        <w:rPr>
          <w:rFonts w:cs="Calibri"/>
          <w:color w:val="000000"/>
        </w:rPr>
      </w:pPr>
    </w:p>
    <w:p w14:paraId="7DD745F0" w14:textId="3C4475C3" w:rsidR="006F35BC" w:rsidRPr="002D186B" w:rsidRDefault="006F35BC" w:rsidP="006F35BC">
      <w:pPr>
        <w:widowControl w:val="0"/>
        <w:autoSpaceDE w:val="0"/>
        <w:autoSpaceDN w:val="0"/>
        <w:adjustRightInd w:val="0"/>
        <w:snapToGrid w:val="0"/>
        <w:ind w:left="426"/>
        <w:jc w:val="both"/>
        <w:rPr>
          <w:rFonts w:asciiTheme="minorHAnsi" w:hAnsiTheme="minorHAnsi" w:cstheme="minorHAnsi"/>
          <w:bCs/>
          <w:sz w:val="22"/>
          <w:szCs w:val="22"/>
          <w:lang w:val="en-GB"/>
        </w:rPr>
      </w:pPr>
      <w:r w:rsidRPr="002D186B">
        <w:rPr>
          <w:rFonts w:asciiTheme="minorHAnsi" w:hAnsiTheme="minorHAnsi" w:cstheme="minorHAnsi"/>
          <w:color w:val="000000"/>
          <w:sz w:val="22"/>
          <w:szCs w:val="22"/>
        </w:rPr>
        <w:t xml:space="preserve">Předkládaný návrh akreditace </w:t>
      </w:r>
      <w:r w:rsidR="00762021">
        <w:rPr>
          <w:rFonts w:asciiTheme="minorHAnsi" w:hAnsiTheme="minorHAnsi" w:cstheme="minorHAnsi"/>
          <w:color w:val="000000"/>
          <w:sz w:val="22"/>
          <w:szCs w:val="22"/>
        </w:rPr>
        <w:t xml:space="preserve">studijního programu </w:t>
      </w:r>
      <w:r w:rsidRPr="002D186B">
        <w:rPr>
          <w:rFonts w:asciiTheme="minorHAnsi" w:hAnsiTheme="minorHAnsi" w:cstheme="minorHAnsi"/>
          <w:color w:val="000000"/>
          <w:sz w:val="22"/>
          <w:szCs w:val="22"/>
        </w:rPr>
        <w:t xml:space="preserve">je koncipován pro posílení tvůrčí činnosti FMK a její rozvoj i do budoucna. 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2D186B">
        <w:rPr>
          <w:rFonts w:asciiTheme="minorHAnsi" w:hAnsiTheme="minorHAnsi" w:cstheme="minorHAnsi"/>
          <w:sz w:val="22"/>
          <w:szCs w:val="22"/>
          <w:lang w:val="en-GB"/>
        </w:rPr>
        <w:t>TA ČR program ÉTA</w:t>
      </w:r>
      <w:r w:rsidRPr="002D186B">
        <w:rPr>
          <w:rFonts w:asciiTheme="minorHAnsi" w:hAnsiTheme="minorHAnsi" w:cstheme="minorHAnsi"/>
          <w:bCs/>
          <w:sz w:val="22"/>
          <w:szCs w:val="22"/>
          <w:lang w:val="en-GB"/>
        </w:rPr>
        <w:t xml:space="preserve"> a Gamma </w:t>
      </w:r>
      <w:proofErr w:type="spellStart"/>
      <w:r w:rsidRPr="002D186B">
        <w:rPr>
          <w:rFonts w:asciiTheme="minorHAnsi" w:hAnsiTheme="minorHAnsi" w:cstheme="minorHAnsi"/>
          <w:bCs/>
          <w:sz w:val="22"/>
          <w:szCs w:val="22"/>
          <w:lang w:val="en-GB"/>
        </w:rPr>
        <w:t>či</w:t>
      </w:r>
      <w:proofErr w:type="spellEnd"/>
      <w:r w:rsidRPr="002D186B">
        <w:rPr>
          <w:rFonts w:asciiTheme="minorHAnsi" w:hAnsiTheme="minorHAnsi" w:cstheme="minorHAnsi"/>
          <w:bCs/>
          <w:sz w:val="22"/>
          <w:szCs w:val="22"/>
          <w:lang w:val="en-GB"/>
        </w:rPr>
        <w:t xml:space="preserve"> v </w:t>
      </w:r>
      <w:proofErr w:type="spellStart"/>
      <w:r w:rsidRPr="002D186B">
        <w:rPr>
          <w:rFonts w:asciiTheme="minorHAnsi" w:hAnsiTheme="minorHAnsi" w:cstheme="minorHAnsi"/>
          <w:bCs/>
          <w:sz w:val="22"/>
          <w:szCs w:val="22"/>
          <w:lang w:val="en-GB"/>
        </w:rPr>
        <w:t>rámci</w:t>
      </w:r>
      <w:proofErr w:type="spellEnd"/>
      <w:r w:rsidRPr="002D186B">
        <w:rPr>
          <w:rFonts w:asciiTheme="minorHAnsi" w:hAnsiTheme="minorHAnsi" w:cstheme="minorHAnsi"/>
          <w:bCs/>
          <w:sz w:val="22"/>
          <w:szCs w:val="22"/>
          <w:lang w:val="en-GB"/>
        </w:rPr>
        <w:t xml:space="preserve"> </w:t>
      </w:r>
      <w:proofErr w:type="spellStart"/>
      <w:r w:rsidRPr="002D186B">
        <w:rPr>
          <w:rFonts w:asciiTheme="minorHAnsi" w:hAnsiTheme="minorHAnsi" w:cstheme="minorHAnsi"/>
          <w:bCs/>
          <w:sz w:val="22"/>
          <w:szCs w:val="22"/>
          <w:lang w:val="en-GB"/>
        </w:rPr>
        <w:t>grantové</w:t>
      </w:r>
      <w:proofErr w:type="spellEnd"/>
      <w:r w:rsidRPr="002D186B">
        <w:rPr>
          <w:rFonts w:asciiTheme="minorHAnsi" w:hAnsiTheme="minorHAnsi" w:cstheme="minorHAnsi"/>
          <w:bCs/>
          <w:sz w:val="22"/>
          <w:szCs w:val="22"/>
          <w:lang w:val="en-GB"/>
        </w:rPr>
        <w:t xml:space="preserve"> </w:t>
      </w:r>
      <w:proofErr w:type="spellStart"/>
      <w:r w:rsidRPr="002D186B">
        <w:rPr>
          <w:rFonts w:asciiTheme="minorHAnsi" w:hAnsiTheme="minorHAnsi" w:cstheme="minorHAnsi"/>
          <w:bCs/>
          <w:sz w:val="22"/>
          <w:szCs w:val="22"/>
          <w:lang w:val="en-GB"/>
        </w:rPr>
        <w:t>politiky</w:t>
      </w:r>
      <w:proofErr w:type="spellEnd"/>
      <w:r w:rsidRPr="002D186B">
        <w:rPr>
          <w:rFonts w:asciiTheme="minorHAnsi" w:hAnsiTheme="minorHAnsi" w:cstheme="minorHAnsi"/>
          <w:bCs/>
          <w:sz w:val="22"/>
          <w:szCs w:val="22"/>
          <w:lang w:val="en-GB"/>
        </w:rPr>
        <w:t xml:space="preserve"> </w:t>
      </w:r>
      <w:proofErr w:type="spellStart"/>
      <w:r w:rsidRPr="002D186B">
        <w:rPr>
          <w:rFonts w:asciiTheme="minorHAnsi" w:hAnsiTheme="minorHAnsi" w:cstheme="minorHAnsi"/>
          <w:bCs/>
          <w:sz w:val="22"/>
          <w:szCs w:val="22"/>
          <w:lang w:val="en-GB"/>
        </w:rPr>
        <w:t>Visegrad</w:t>
      </w:r>
      <w:proofErr w:type="spellEnd"/>
      <w:r w:rsidRPr="002D186B">
        <w:rPr>
          <w:rFonts w:asciiTheme="minorHAnsi" w:hAnsiTheme="minorHAnsi" w:cstheme="minorHAnsi"/>
          <w:bCs/>
          <w:sz w:val="22"/>
          <w:szCs w:val="22"/>
          <w:lang w:val="en-GB"/>
        </w:rPr>
        <w:t xml:space="preserve"> 4 a </w:t>
      </w:r>
      <w:proofErr w:type="spellStart"/>
      <w:r w:rsidRPr="002D186B">
        <w:rPr>
          <w:rFonts w:asciiTheme="minorHAnsi" w:hAnsiTheme="minorHAnsi" w:cstheme="minorHAnsi"/>
          <w:bCs/>
          <w:sz w:val="22"/>
          <w:szCs w:val="22"/>
          <w:lang w:val="en-GB"/>
        </w:rPr>
        <w:t>Ministerstva</w:t>
      </w:r>
      <w:proofErr w:type="spellEnd"/>
      <w:r w:rsidRPr="002D186B">
        <w:rPr>
          <w:rFonts w:asciiTheme="minorHAnsi" w:hAnsiTheme="minorHAnsi" w:cstheme="minorHAnsi"/>
          <w:bCs/>
          <w:sz w:val="22"/>
          <w:szCs w:val="22"/>
          <w:lang w:val="en-GB"/>
        </w:rPr>
        <w:t xml:space="preserve"> </w:t>
      </w:r>
      <w:proofErr w:type="spellStart"/>
      <w:r w:rsidRPr="002D186B">
        <w:rPr>
          <w:rFonts w:asciiTheme="minorHAnsi" w:hAnsiTheme="minorHAnsi" w:cstheme="minorHAnsi"/>
          <w:bCs/>
          <w:sz w:val="22"/>
          <w:szCs w:val="22"/>
          <w:lang w:val="en-GB"/>
        </w:rPr>
        <w:t>kultury</w:t>
      </w:r>
      <w:proofErr w:type="spellEnd"/>
      <w:r w:rsidRPr="002D186B">
        <w:rPr>
          <w:rFonts w:asciiTheme="minorHAnsi" w:hAnsiTheme="minorHAnsi" w:cstheme="minorHAnsi"/>
          <w:bCs/>
          <w:sz w:val="22"/>
          <w:szCs w:val="22"/>
          <w:lang w:val="en-GB"/>
        </w:rPr>
        <w:t>.</w:t>
      </w:r>
    </w:p>
    <w:p w14:paraId="46A2FCB3"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p>
    <w:p w14:paraId="75C54A3F" w14:textId="29F8F699" w:rsidR="006F35BC"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V červenci r. 2022 získala FMK v rámci NPO projekt </w:t>
      </w:r>
      <w:r w:rsidR="00836E5D">
        <w:rPr>
          <w:rFonts w:asciiTheme="minorHAnsi" w:hAnsiTheme="minorHAnsi" w:cstheme="minorHAnsi"/>
          <w:color w:val="000000"/>
          <w:sz w:val="22"/>
          <w:szCs w:val="22"/>
        </w:rPr>
        <w:t>Kreativní</w:t>
      </w:r>
      <w:r w:rsidR="00293DE5">
        <w:rPr>
          <w:rFonts w:asciiTheme="minorHAnsi" w:hAnsiTheme="minorHAnsi" w:cstheme="minorHAnsi"/>
          <w:color w:val="000000"/>
          <w:sz w:val="22"/>
          <w:szCs w:val="22"/>
        </w:rPr>
        <w:t xml:space="preserve"> odvětví a </w:t>
      </w:r>
      <w:r w:rsidR="00CB3FE9">
        <w:rPr>
          <w:rFonts w:asciiTheme="minorHAnsi" w:hAnsiTheme="minorHAnsi" w:cstheme="minorHAnsi"/>
          <w:color w:val="000000"/>
          <w:sz w:val="22"/>
          <w:szCs w:val="22"/>
        </w:rPr>
        <w:t>digitální kultura</w:t>
      </w:r>
      <w:r w:rsidRPr="002D186B">
        <w:rPr>
          <w:rFonts w:asciiTheme="minorHAnsi" w:hAnsiTheme="minorHAnsi" w:cstheme="minorHAnsi"/>
          <w:color w:val="000000"/>
          <w:sz w:val="22"/>
          <w:szCs w:val="22"/>
        </w:rPr>
        <w:t xml:space="preserve"> zaměřený na akreditaci nového studijního programu KODK v hodnotě 25 mil. Projekt umožní připravit </w:t>
      </w:r>
      <w:r w:rsidR="00245965">
        <w:rPr>
          <w:rFonts w:asciiTheme="minorHAnsi" w:hAnsiTheme="minorHAnsi" w:cstheme="minorHAnsi"/>
          <w:color w:val="000000"/>
          <w:sz w:val="22"/>
          <w:szCs w:val="22"/>
        </w:rPr>
        <w:t xml:space="preserve">žádost </w:t>
      </w:r>
      <w:r w:rsidR="00245965">
        <w:rPr>
          <w:rFonts w:asciiTheme="minorHAnsi" w:hAnsiTheme="minorHAnsi" w:cstheme="minorHAnsi"/>
          <w:color w:val="000000"/>
          <w:sz w:val="22"/>
          <w:szCs w:val="22"/>
        </w:rPr>
        <w:br/>
        <w:t xml:space="preserve">o </w:t>
      </w:r>
      <w:r w:rsidRPr="002D186B">
        <w:rPr>
          <w:rFonts w:asciiTheme="minorHAnsi" w:hAnsiTheme="minorHAnsi" w:cstheme="minorHAnsi"/>
          <w:color w:val="000000"/>
          <w:sz w:val="22"/>
          <w:szCs w:val="22"/>
        </w:rPr>
        <w:t xml:space="preserve">akreditaci a vytvořit kvalitní prostorové i materiální podmínky pro rozvoj </w:t>
      </w:r>
      <w:r w:rsidR="004C5B86">
        <w:rPr>
          <w:rFonts w:asciiTheme="minorHAnsi" w:hAnsiTheme="minorHAnsi" w:cstheme="minorHAnsi"/>
          <w:color w:val="000000"/>
          <w:sz w:val="22"/>
          <w:szCs w:val="22"/>
        </w:rPr>
        <w:t xml:space="preserve">studijního </w:t>
      </w:r>
      <w:r w:rsidRPr="002D186B">
        <w:rPr>
          <w:rFonts w:asciiTheme="minorHAnsi" w:hAnsiTheme="minorHAnsi" w:cstheme="minorHAnsi"/>
          <w:color w:val="000000"/>
          <w:sz w:val="22"/>
          <w:szCs w:val="22"/>
        </w:rPr>
        <w:t>programu.</w:t>
      </w:r>
    </w:p>
    <w:p w14:paraId="1CB0F108" w14:textId="77777777" w:rsidR="00C2630D" w:rsidRPr="002D186B" w:rsidRDefault="00C2630D" w:rsidP="006F35BC">
      <w:pPr>
        <w:widowControl w:val="0"/>
        <w:autoSpaceDE w:val="0"/>
        <w:autoSpaceDN w:val="0"/>
        <w:adjustRightInd w:val="0"/>
        <w:snapToGrid w:val="0"/>
        <w:ind w:left="426"/>
        <w:jc w:val="both"/>
        <w:rPr>
          <w:rFonts w:asciiTheme="minorHAnsi" w:hAnsiTheme="minorHAnsi" w:cstheme="minorHAnsi"/>
          <w:color w:val="000000"/>
          <w:sz w:val="22"/>
          <w:szCs w:val="22"/>
        </w:rPr>
      </w:pPr>
    </w:p>
    <w:p w14:paraId="1C1C0FF7" w14:textId="2AC9606A" w:rsidR="006F35BC" w:rsidRPr="00C2630D" w:rsidRDefault="006F35BC" w:rsidP="00C2630D">
      <w:pPr>
        <w:widowControl w:val="0"/>
        <w:autoSpaceDE w:val="0"/>
        <w:autoSpaceDN w:val="0"/>
        <w:adjustRightInd w:val="0"/>
        <w:snapToGrid w:val="0"/>
        <w:ind w:left="426"/>
        <w:jc w:val="both"/>
        <w:rPr>
          <w:rFonts w:cs="Calibri Light"/>
          <w:color w:val="000000"/>
        </w:rPr>
      </w:pPr>
      <w:r w:rsidRPr="002F3F07">
        <w:rPr>
          <w:rFonts w:cs="Calibri Light"/>
          <w:color w:val="000000"/>
        </w:rPr>
        <w:t xml:space="preserve"> </w:t>
      </w:r>
    </w:p>
    <w:p w14:paraId="7B9D36B7" w14:textId="77777777" w:rsidR="006F35BC" w:rsidRDefault="006F35BC" w:rsidP="006F35BC">
      <w:pPr>
        <w:pStyle w:val="Nadpis2"/>
      </w:pPr>
      <w:r w:rsidRPr="00035992">
        <w:t>Finanční, materiální a další zabezpečení studijního programu</w:t>
      </w:r>
    </w:p>
    <w:p w14:paraId="59490F54" w14:textId="77777777" w:rsidR="006F35BC" w:rsidRPr="00650764" w:rsidRDefault="006F35BC" w:rsidP="006F35BC">
      <w:pPr>
        <w:pStyle w:val="Nadpis3"/>
      </w:pPr>
      <w:r w:rsidRPr="00035992">
        <w:t xml:space="preserve">Finanční zabezpečení studijního </w:t>
      </w:r>
      <w:r w:rsidRPr="00650764">
        <w:t xml:space="preserve">programu </w:t>
      </w:r>
    </w:p>
    <w:p w14:paraId="62DDE54D" w14:textId="77777777" w:rsidR="006F35BC" w:rsidRPr="008E18AF" w:rsidRDefault="006F35BC" w:rsidP="006F35BC">
      <w:pPr>
        <w:tabs>
          <w:tab w:val="left" w:pos="2835"/>
        </w:tabs>
        <w:spacing w:before="120" w:after="120"/>
        <w:rPr>
          <w:rFonts w:asciiTheme="minorHAnsi" w:hAnsiTheme="minorHAnsi" w:cstheme="minorHAnsi"/>
          <w:sz w:val="22"/>
          <w:szCs w:val="22"/>
        </w:rPr>
      </w:pPr>
      <w:r w:rsidRPr="00650764">
        <w:tab/>
      </w:r>
      <w:r w:rsidRPr="00650764">
        <w:tab/>
      </w:r>
      <w:r w:rsidRPr="008E18AF">
        <w:rPr>
          <w:rFonts w:asciiTheme="minorHAnsi" w:hAnsiTheme="minorHAnsi" w:cstheme="minorHAnsi"/>
          <w:sz w:val="22"/>
          <w:szCs w:val="22"/>
        </w:rPr>
        <w:t>Standard 4.1</w:t>
      </w:r>
    </w:p>
    <w:p w14:paraId="75B2A85D" w14:textId="77777777" w:rsidR="006F35BC" w:rsidRPr="002D186B" w:rsidRDefault="006F35BC" w:rsidP="006F35BC">
      <w:pPr>
        <w:widowControl w:val="0"/>
        <w:autoSpaceDE w:val="0"/>
        <w:autoSpaceDN w:val="0"/>
        <w:adjustRightInd w:val="0"/>
        <w:snapToGrid w:val="0"/>
        <w:ind w:left="425"/>
        <w:jc w:val="both"/>
        <w:rPr>
          <w:rFonts w:asciiTheme="minorHAnsi" w:hAnsiTheme="minorHAnsi" w:cstheme="minorHAnsi"/>
          <w:sz w:val="22"/>
          <w:szCs w:val="22"/>
        </w:rPr>
      </w:pPr>
      <w:r w:rsidRPr="002D186B">
        <w:rPr>
          <w:rFonts w:asciiTheme="minorHAnsi" w:hAnsiTheme="minorHAnsi" w:cstheme="minorHAnsi"/>
          <w:color w:val="000000"/>
          <w:sz w:val="22"/>
          <w:szCs w:val="22"/>
        </w:rPr>
        <w:t xml:space="preserve">FMK má pro výuku BSP KODK studijní prostory, které by měly být kvalitně technicky a technologicky </w:t>
      </w:r>
      <w:r w:rsidRPr="002D186B">
        <w:rPr>
          <w:rFonts w:asciiTheme="minorHAnsi" w:hAnsiTheme="minorHAnsi" w:cstheme="minorHAnsi"/>
          <w:color w:val="000000"/>
          <w:sz w:val="22"/>
          <w:szCs w:val="22"/>
        </w:rPr>
        <w:lastRenderedPageBreak/>
        <w:t>vybaveny díky projektu NPO, který FMK v r. 2022 pro vznik a rozvoj BSP KODK získala. Studenti budou moci využívat rovněž současné vybavení, které odpovídá typu umělecky zaměřených studijních programů, obsahu, cílům 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je veřejný dokument</w:t>
      </w:r>
      <w:r w:rsidRPr="002D186B">
        <w:rPr>
          <w:rStyle w:val="Znakapoznpodarou"/>
          <w:rFonts w:asciiTheme="minorHAnsi" w:hAnsiTheme="minorHAnsi" w:cstheme="minorHAnsi"/>
          <w:color w:val="000000"/>
          <w:sz w:val="22"/>
          <w:szCs w:val="22"/>
        </w:rPr>
        <w:footnoteReference w:id="57"/>
      </w:r>
      <w:r w:rsidRPr="002D186B">
        <w:rPr>
          <w:rFonts w:asciiTheme="minorHAnsi" w:hAnsiTheme="minorHAnsi" w:cstheme="minorHAnsi"/>
          <w:color w:val="000000"/>
          <w:sz w:val="22"/>
          <w:szCs w:val="22"/>
        </w:rPr>
        <w:t>.</w:t>
      </w:r>
    </w:p>
    <w:p w14:paraId="61F1FF7B" w14:textId="394EF396" w:rsidR="006F35BC" w:rsidRDefault="006F35BC" w:rsidP="006F35BC">
      <w:pPr>
        <w:widowControl w:val="0"/>
        <w:autoSpaceDE w:val="0"/>
        <w:autoSpaceDN w:val="0"/>
        <w:adjustRightInd w:val="0"/>
        <w:snapToGrid w:val="0"/>
        <w:ind w:left="426"/>
        <w:jc w:val="both"/>
      </w:pPr>
    </w:p>
    <w:p w14:paraId="24E395A3" w14:textId="77777777" w:rsidR="00BE1BC3" w:rsidRDefault="00BE1BC3" w:rsidP="006F35BC">
      <w:pPr>
        <w:widowControl w:val="0"/>
        <w:autoSpaceDE w:val="0"/>
        <w:autoSpaceDN w:val="0"/>
        <w:adjustRightInd w:val="0"/>
        <w:snapToGrid w:val="0"/>
        <w:ind w:left="426"/>
        <w:jc w:val="both"/>
      </w:pPr>
    </w:p>
    <w:p w14:paraId="1BE2E9BA" w14:textId="77777777" w:rsidR="006F35BC" w:rsidRPr="00650764" w:rsidRDefault="006F35BC" w:rsidP="006F35BC">
      <w:pPr>
        <w:pStyle w:val="Nadpis3"/>
      </w:pPr>
      <w:r w:rsidRPr="00650764">
        <w:t xml:space="preserve">Materiální a technické zabezpečení studijního programu </w:t>
      </w:r>
    </w:p>
    <w:p w14:paraId="6B2D4874" w14:textId="77777777" w:rsidR="006F35BC" w:rsidRPr="00FB5B55" w:rsidRDefault="006F35BC" w:rsidP="006F35BC">
      <w:pPr>
        <w:tabs>
          <w:tab w:val="left" w:pos="2835"/>
        </w:tabs>
        <w:spacing w:before="120" w:after="120"/>
        <w:rPr>
          <w:rFonts w:asciiTheme="minorHAnsi" w:hAnsiTheme="minorHAnsi" w:cstheme="minorHAnsi"/>
          <w:color w:val="000000"/>
          <w:sz w:val="22"/>
          <w:szCs w:val="22"/>
        </w:rPr>
      </w:pPr>
      <w:r w:rsidRPr="00650764">
        <w:tab/>
      </w:r>
      <w:r w:rsidRPr="00650764">
        <w:tab/>
      </w:r>
      <w:r w:rsidRPr="00FB5B55">
        <w:rPr>
          <w:rFonts w:asciiTheme="minorHAnsi" w:hAnsiTheme="minorHAnsi" w:cstheme="minorHAnsi"/>
          <w:sz w:val="22"/>
          <w:szCs w:val="22"/>
        </w:rPr>
        <w:t>Standard 4.2</w:t>
      </w:r>
    </w:p>
    <w:p w14:paraId="434179B5" w14:textId="4F19183C" w:rsidR="006F35BC" w:rsidRPr="002D186B" w:rsidRDefault="006F35BC" w:rsidP="009C1563">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FMK získala z </w:t>
      </w:r>
      <w:r w:rsidR="00E70FED">
        <w:rPr>
          <w:rFonts w:asciiTheme="minorHAnsi" w:hAnsiTheme="minorHAnsi" w:cstheme="minorHAnsi"/>
          <w:color w:val="000000"/>
          <w:sz w:val="22"/>
          <w:szCs w:val="22"/>
        </w:rPr>
        <w:t>NPO</w:t>
      </w:r>
      <w:r w:rsidRPr="002D186B">
        <w:rPr>
          <w:rFonts w:asciiTheme="minorHAnsi" w:hAnsiTheme="minorHAnsi" w:cstheme="minorHAnsi"/>
          <w:color w:val="000000"/>
          <w:sz w:val="22"/>
          <w:szCs w:val="22"/>
        </w:rPr>
        <w:t xml:space="preserve"> pro rozvoj BSP KODK částku 25 mil., která umožní rozšíření a modernizaci současného vybavení FMK, které má sloužit i pro výuku BSP KODK. Vznikne nový ateliér </w:t>
      </w:r>
      <w:r>
        <w:rPr>
          <w:rFonts w:asciiTheme="minorHAnsi" w:hAnsiTheme="minorHAnsi" w:cstheme="minorHAnsi"/>
          <w:color w:val="000000"/>
          <w:sz w:val="22"/>
          <w:szCs w:val="22"/>
        </w:rPr>
        <w:t xml:space="preserve">KODK </w:t>
      </w:r>
      <w:r w:rsidRPr="002D186B">
        <w:rPr>
          <w:rFonts w:asciiTheme="minorHAnsi" w:hAnsiTheme="minorHAnsi" w:cstheme="minorHAnsi"/>
          <w:color w:val="000000"/>
          <w:sz w:val="22"/>
          <w:szCs w:val="22"/>
        </w:rPr>
        <w:t xml:space="preserve">s dostatečným počtem PC a adekvátním SW vybavením a multimediální místnost.  </w:t>
      </w:r>
    </w:p>
    <w:p w14:paraId="5608301C" w14:textId="6B3C3EA6" w:rsidR="006F35BC" w:rsidRPr="002D186B" w:rsidRDefault="006F35BC" w:rsidP="009C1563">
      <w:pPr>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Cílem projektu NPO je dosáhnout v oblasti nových progresivních kreativních odvětví a digitálního designu nejvyšší dosažitelnou úroveň a zařadit je mezi klíčové studijní programy FMK, kterými se fakulta bude profilovat v domácím i mezinárodním prostředí. </w:t>
      </w:r>
    </w:p>
    <w:p w14:paraId="132A8C33"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Plánované materiálně technické zabezpečení zaměřené pro potřeby BSP KODK:</w:t>
      </w:r>
    </w:p>
    <w:p w14:paraId="625134D3" w14:textId="0B3D50DF" w:rsidR="006F35BC" w:rsidRPr="002D186B" w:rsidRDefault="006F35BC" w:rsidP="006F35BC">
      <w:pPr>
        <w:ind w:left="426"/>
        <w:jc w:val="both"/>
        <w:rPr>
          <w:rFonts w:asciiTheme="minorHAnsi" w:hAnsiTheme="minorHAnsi" w:cstheme="minorHAnsi"/>
          <w:bCs/>
          <w:color w:val="000000"/>
          <w:sz w:val="22"/>
          <w:szCs w:val="22"/>
        </w:rPr>
      </w:pPr>
      <w:r w:rsidRPr="002D186B">
        <w:rPr>
          <w:rFonts w:asciiTheme="minorHAnsi" w:hAnsiTheme="minorHAnsi" w:cstheme="minorHAnsi"/>
          <w:bCs/>
          <w:color w:val="000000"/>
          <w:sz w:val="22"/>
          <w:szCs w:val="22"/>
        </w:rPr>
        <w:t xml:space="preserve">Nábytek pro ateliérový prostor, projekční plátno, projektory s reproduktory, </w:t>
      </w:r>
      <w:proofErr w:type="spellStart"/>
      <w:r w:rsidRPr="002D186B">
        <w:rPr>
          <w:rFonts w:asciiTheme="minorHAnsi" w:hAnsiTheme="minorHAnsi" w:cstheme="minorHAnsi"/>
          <w:bCs/>
          <w:color w:val="000000"/>
          <w:sz w:val="22"/>
          <w:szCs w:val="22"/>
        </w:rPr>
        <w:t>multifunčkní</w:t>
      </w:r>
      <w:proofErr w:type="spellEnd"/>
      <w:r w:rsidRPr="002D186B">
        <w:rPr>
          <w:rFonts w:asciiTheme="minorHAnsi" w:hAnsiTheme="minorHAnsi" w:cstheme="minorHAnsi"/>
          <w:bCs/>
          <w:color w:val="000000"/>
          <w:sz w:val="22"/>
          <w:szCs w:val="22"/>
        </w:rPr>
        <w:t xml:space="preserve"> stěna, pracovní pult, knihovna, centrum obrazové postprodukce (herní PC), interaktivní televize pro efektivní prezentaci a online meetingy, 360 kamera, </w:t>
      </w:r>
      <w:proofErr w:type="spellStart"/>
      <w:r w:rsidRPr="002D186B">
        <w:rPr>
          <w:rFonts w:asciiTheme="minorHAnsi" w:hAnsiTheme="minorHAnsi" w:cstheme="minorHAnsi"/>
          <w:bCs/>
          <w:color w:val="000000"/>
          <w:sz w:val="22"/>
          <w:szCs w:val="22"/>
        </w:rPr>
        <w:t>bezzrcadlovka</w:t>
      </w:r>
      <w:proofErr w:type="spellEnd"/>
      <w:r w:rsidRPr="002D186B">
        <w:rPr>
          <w:rFonts w:asciiTheme="minorHAnsi" w:hAnsiTheme="minorHAnsi" w:cstheme="minorHAnsi"/>
          <w:bCs/>
          <w:color w:val="000000"/>
          <w:sz w:val="22"/>
          <w:szCs w:val="22"/>
        </w:rPr>
        <w:t xml:space="preserve">/ </w:t>
      </w:r>
      <w:r w:rsidR="00EF6E4A" w:rsidRPr="002D186B">
        <w:rPr>
          <w:rFonts w:asciiTheme="minorHAnsi" w:hAnsiTheme="minorHAnsi" w:cstheme="minorHAnsi"/>
          <w:bCs/>
          <w:color w:val="000000"/>
          <w:sz w:val="22"/>
          <w:szCs w:val="22"/>
        </w:rPr>
        <w:t>fotoaparát – širokoúhlý</w:t>
      </w:r>
      <w:r w:rsidRPr="002D186B">
        <w:rPr>
          <w:rFonts w:asciiTheme="minorHAnsi" w:hAnsiTheme="minorHAnsi" w:cstheme="minorHAnsi"/>
          <w:bCs/>
          <w:color w:val="000000"/>
          <w:sz w:val="22"/>
          <w:szCs w:val="22"/>
        </w:rPr>
        <w:t xml:space="preserve"> a portrétní objektiv, diktafony, potřebné SW…</w:t>
      </w:r>
    </w:p>
    <w:p w14:paraId="60647A9C" w14:textId="6E43B07A" w:rsidR="006F35BC" w:rsidRPr="002D186B" w:rsidRDefault="006F35BC" w:rsidP="006F35BC">
      <w:pPr>
        <w:ind w:left="426"/>
        <w:jc w:val="both"/>
        <w:rPr>
          <w:rFonts w:asciiTheme="minorHAnsi" w:hAnsiTheme="minorHAnsi" w:cstheme="minorHAnsi"/>
          <w:bCs/>
          <w:color w:val="000000"/>
          <w:sz w:val="22"/>
          <w:szCs w:val="22"/>
        </w:rPr>
      </w:pPr>
      <w:r w:rsidRPr="002D186B">
        <w:rPr>
          <w:rFonts w:asciiTheme="minorHAnsi" w:hAnsiTheme="minorHAnsi" w:cstheme="minorHAnsi"/>
          <w:bCs/>
          <w:color w:val="000000"/>
          <w:sz w:val="22"/>
          <w:szCs w:val="22"/>
        </w:rPr>
        <w:t>13 ks iMac 24" M1 (CPU M1/</w:t>
      </w:r>
      <w:proofErr w:type="gramStart"/>
      <w:r w:rsidR="00EF6E4A" w:rsidRPr="002D186B">
        <w:rPr>
          <w:rFonts w:asciiTheme="minorHAnsi" w:hAnsiTheme="minorHAnsi" w:cstheme="minorHAnsi"/>
          <w:bCs/>
          <w:color w:val="000000"/>
          <w:sz w:val="22"/>
          <w:szCs w:val="22"/>
        </w:rPr>
        <w:t>8C</w:t>
      </w:r>
      <w:proofErr w:type="gramEnd"/>
      <w:r w:rsidR="00EF6E4A" w:rsidRPr="002D186B">
        <w:rPr>
          <w:rFonts w:asciiTheme="minorHAnsi" w:hAnsiTheme="minorHAnsi" w:cstheme="minorHAnsi"/>
          <w:bCs/>
          <w:color w:val="000000"/>
          <w:sz w:val="22"/>
          <w:szCs w:val="22"/>
        </w:rPr>
        <w:t>, LCD</w:t>
      </w:r>
      <w:r w:rsidRPr="002D186B">
        <w:rPr>
          <w:rFonts w:asciiTheme="minorHAnsi" w:hAnsiTheme="minorHAnsi" w:cstheme="minorHAnsi"/>
          <w:bCs/>
          <w:color w:val="000000"/>
          <w:sz w:val="22"/>
          <w:szCs w:val="22"/>
        </w:rPr>
        <w:t xml:space="preserve"> 5k, RAM 16GB, SSD 1TB, </w:t>
      </w:r>
      <w:proofErr w:type="spellStart"/>
      <w:r w:rsidRPr="002D186B">
        <w:rPr>
          <w:rFonts w:asciiTheme="minorHAnsi" w:hAnsiTheme="minorHAnsi" w:cstheme="minorHAnsi"/>
          <w:bCs/>
          <w:color w:val="000000"/>
          <w:sz w:val="22"/>
          <w:szCs w:val="22"/>
        </w:rPr>
        <w:t>Magic</w:t>
      </w:r>
      <w:proofErr w:type="spellEnd"/>
      <w:r w:rsidRPr="002D186B">
        <w:rPr>
          <w:rFonts w:asciiTheme="minorHAnsi" w:hAnsiTheme="minorHAnsi" w:cstheme="minorHAnsi"/>
          <w:bCs/>
          <w:color w:val="000000"/>
          <w:sz w:val="22"/>
          <w:szCs w:val="22"/>
        </w:rPr>
        <w:t xml:space="preserve"> </w:t>
      </w:r>
      <w:proofErr w:type="spellStart"/>
      <w:r w:rsidRPr="002D186B">
        <w:rPr>
          <w:rFonts w:asciiTheme="minorHAnsi" w:hAnsiTheme="minorHAnsi" w:cstheme="minorHAnsi"/>
          <w:bCs/>
          <w:color w:val="000000"/>
          <w:sz w:val="22"/>
          <w:szCs w:val="22"/>
        </w:rPr>
        <w:t>keyboard</w:t>
      </w:r>
      <w:proofErr w:type="spellEnd"/>
      <w:r w:rsidRPr="002D186B">
        <w:rPr>
          <w:rFonts w:asciiTheme="minorHAnsi" w:hAnsiTheme="minorHAnsi" w:cstheme="minorHAnsi"/>
          <w:bCs/>
          <w:color w:val="000000"/>
          <w:sz w:val="22"/>
          <w:szCs w:val="22"/>
        </w:rPr>
        <w:t xml:space="preserve">, </w:t>
      </w:r>
      <w:proofErr w:type="spellStart"/>
      <w:r w:rsidRPr="002D186B">
        <w:rPr>
          <w:rFonts w:asciiTheme="minorHAnsi" w:hAnsiTheme="minorHAnsi" w:cstheme="minorHAnsi"/>
          <w:bCs/>
          <w:color w:val="000000"/>
          <w:sz w:val="22"/>
          <w:szCs w:val="22"/>
        </w:rPr>
        <w:t>mouse</w:t>
      </w:r>
      <w:proofErr w:type="spellEnd"/>
      <w:r w:rsidRPr="002D186B">
        <w:rPr>
          <w:rFonts w:asciiTheme="minorHAnsi" w:hAnsiTheme="minorHAnsi" w:cstheme="minorHAnsi"/>
          <w:bCs/>
          <w:color w:val="000000"/>
          <w:sz w:val="22"/>
          <w:szCs w:val="22"/>
        </w:rPr>
        <w:t xml:space="preserve"> LOGI, USB</w:t>
      </w:r>
    </w:p>
    <w:p w14:paraId="09C0AB76" w14:textId="10C388AC"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6 ks </w:t>
      </w:r>
      <w:r w:rsidR="00181375">
        <w:rPr>
          <w:rFonts w:asciiTheme="minorHAnsi" w:hAnsiTheme="minorHAnsi" w:cstheme="minorHAnsi"/>
          <w:color w:val="000000"/>
          <w:sz w:val="22"/>
          <w:szCs w:val="22"/>
        </w:rPr>
        <w:t>s</w:t>
      </w:r>
      <w:r w:rsidRPr="002D186B">
        <w:rPr>
          <w:rFonts w:asciiTheme="minorHAnsi" w:hAnsiTheme="minorHAnsi" w:cstheme="minorHAnsi"/>
          <w:color w:val="000000"/>
          <w:sz w:val="22"/>
          <w:szCs w:val="22"/>
        </w:rPr>
        <w:t>tolní počítač s monitorem 27"</w:t>
      </w:r>
    </w:p>
    <w:p w14:paraId="72156B92" w14:textId="2438EA75" w:rsidR="006F35BC" w:rsidRPr="002D186B" w:rsidRDefault="006F35BC" w:rsidP="009C1563">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1 ks </w:t>
      </w:r>
      <w:r w:rsidR="00181375">
        <w:rPr>
          <w:rFonts w:asciiTheme="minorHAnsi" w:hAnsiTheme="minorHAnsi" w:cstheme="minorHAnsi"/>
          <w:color w:val="000000"/>
          <w:sz w:val="22"/>
          <w:szCs w:val="22"/>
        </w:rPr>
        <w:t>p</w:t>
      </w:r>
      <w:r w:rsidRPr="002D186B">
        <w:rPr>
          <w:rFonts w:asciiTheme="minorHAnsi" w:hAnsiTheme="minorHAnsi" w:cstheme="minorHAnsi"/>
          <w:color w:val="000000"/>
          <w:sz w:val="22"/>
          <w:szCs w:val="22"/>
        </w:rPr>
        <w:t>rofesionální záznam a stream, živý střih, bezdrátový zvuk</w:t>
      </w:r>
    </w:p>
    <w:p w14:paraId="3ACCB5E7"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Tiskové služby:</w:t>
      </w:r>
    </w:p>
    <w:p w14:paraId="5A6B2E1E" w14:textId="77777777" w:rsidR="006F35BC" w:rsidRPr="002D186B"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Tiskové centrum FMK je vybaveno dvěma plottery EPSON 9900 s šířkou tisku </w:t>
      </w:r>
      <w:smartTag w:uri="urn:schemas-microsoft-com:office:smarttags" w:element="metricconverter">
        <w:smartTagPr>
          <w:attr w:name="ProductID" w:val="110 cm"/>
        </w:smartTagPr>
        <w:r w:rsidRPr="002D186B">
          <w:rPr>
            <w:rFonts w:asciiTheme="minorHAnsi" w:hAnsiTheme="minorHAnsi" w:cstheme="minorHAnsi"/>
            <w:color w:val="000000"/>
            <w:sz w:val="22"/>
            <w:szCs w:val="22"/>
          </w:rPr>
          <w:t>110 cm</w:t>
        </w:r>
      </w:smartTag>
      <w:r w:rsidRPr="002D186B">
        <w:rPr>
          <w:rFonts w:asciiTheme="minorHAnsi" w:hAnsiTheme="minorHAnsi" w:cstheme="minorHAnsi"/>
          <w:color w:val="000000"/>
          <w:sz w:val="22"/>
          <w:szCs w:val="22"/>
        </w:rPr>
        <w:t xml:space="preserve"> a jednou velkoformátovou tiskárnou EPSON 7800 pro tisk v maximální šíři </w:t>
      </w:r>
      <w:smartTag w:uri="urn:schemas-microsoft-com:office:smarttags" w:element="metricconverter">
        <w:smartTagPr>
          <w:attr w:name="ProductID" w:val="60 cm"/>
        </w:smartTagPr>
        <w:r w:rsidRPr="002D186B">
          <w:rPr>
            <w:rFonts w:asciiTheme="minorHAnsi" w:hAnsiTheme="minorHAnsi" w:cstheme="minorHAnsi"/>
            <w:color w:val="000000"/>
            <w:sz w:val="22"/>
            <w:szCs w:val="22"/>
          </w:rPr>
          <w:t>60 cm</w:t>
        </w:r>
      </w:smartTag>
      <w:r w:rsidRPr="002D186B">
        <w:rPr>
          <w:rFonts w:asciiTheme="minorHAnsi" w:hAnsiTheme="minorHAnsi" w:cstheme="minorHAnsi"/>
          <w:color w:val="000000"/>
          <w:sz w:val="22"/>
          <w:szCs w:val="22"/>
        </w:rPr>
        <w:t xml:space="preserve">. Tiskárny EPSON 9900 jsou připojeny k softwarovému </w:t>
      </w:r>
      <w:proofErr w:type="spellStart"/>
      <w:r w:rsidRPr="002D186B">
        <w:rPr>
          <w:rFonts w:asciiTheme="minorHAnsi" w:hAnsiTheme="minorHAnsi" w:cstheme="minorHAnsi"/>
          <w:color w:val="000000"/>
          <w:sz w:val="22"/>
          <w:szCs w:val="22"/>
        </w:rPr>
        <w:t>RIPu</w:t>
      </w:r>
      <w:proofErr w:type="spellEnd"/>
      <w:r w:rsidRPr="002D186B">
        <w:rPr>
          <w:rFonts w:asciiTheme="minorHAnsi" w:hAnsiTheme="minorHAnsi" w:cstheme="minorHAnsi"/>
          <w:color w:val="000000"/>
          <w:sz w:val="22"/>
          <w:szCs w:val="22"/>
        </w:rPr>
        <w:t xml:space="preserve"> EFI </w:t>
      </w:r>
      <w:proofErr w:type="spellStart"/>
      <w:r w:rsidRPr="002D186B">
        <w:rPr>
          <w:rFonts w:asciiTheme="minorHAnsi" w:hAnsiTheme="minorHAnsi" w:cstheme="minorHAnsi"/>
          <w:color w:val="000000"/>
          <w:sz w:val="22"/>
          <w:szCs w:val="22"/>
        </w:rPr>
        <w:t>Fiery</w:t>
      </w:r>
      <w:proofErr w:type="spellEnd"/>
      <w:r w:rsidRPr="002D186B">
        <w:rPr>
          <w:rFonts w:asciiTheme="minorHAnsi" w:hAnsiTheme="minorHAnsi" w:cstheme="minorHAnsi"/>
          <w:color w:val="000000"/>
          <w:sz w:val="22"/>
          <w:szCs w:val="22"/>
        </w:rPr>
        <w:t xml:space="preserve"> XF. </w:t>
      </w:r>
      <w:proofErr w:type="spellStart"/>
      <w:r w:rsidRPr="002D186B">
        <w:rPr>
          <w:rFonts w:asciiTheme="minorHAnsi" w:hAnsiTheme="minorHAnsi" w:cstheme="minorHAnsi"/>
          <w:color w:val="000000"/>
          <w:sz w:val="22"/>
          <w:szCs w:val="22"/>
        </w:rPr>
        <w:t>PrintCentrum</w:t>
      </w:r>
      <w:proofErr w:type="spellEnd"/>
      <w:r w:rsidRPr="002D186B">
        <w:rPr>
          <w:rFonts w:asciiTheme="minorHAnsi" w:hAnsiTheme="minorHAnsi" w:cstheme="minorHAnsi"/>
          <w:color w:val="000000"/>
          <w:sz w:val="22"/>
          <w:szCs w:val="22"/>
        </w:rPr>
        <w:t xml:space="preserve"> disponuje také laminovacím strojem o šířce </w:t>
      </w:r>
      <w:smartTag w:uri="urn:schemas-microsoft-com:office:smarttags" w:element="metricconverter">
        <w:smartTagPr>
          <w:attr w:name="ProductID" w:val="110 cm"/>
        </w:smartTagPr>
        <w:r w:rsidRPr="002D186B">
          <w:rPr>
            <w:rFonts w:asciiTheme="minorHAnsi" w:hAnsiTheme="minorHAnsi" w:cstheme="minorHAnsi"/>
            <w:color w:val="000000"/>
            <w:sz w:val="22"/>
            <w:szCs w:val="22"/>
          </w:rPr>
          <w:t>110 cm</w:t>
        </w:r>
      </w:smartTag>
      <w:r w:rsidRPr="002D186B">
        <w:rPr>
          <w:rFonts w:asciiTheme="minorHAnsi" w:hAnsiTheme="minorHAnsi" w:cstheme="minorHAnsi"/>
          <w:color w:val="000000"/>
          <w:sz w:val="22"/>
          <w:szCs w:val="22"/>
        </w:rPr>
        <w:t>. </w:t>
      </w:r>
    </w:p>
    <w:p w14:paraId="5CD50E83" w14:textId="00C5B0CE"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IS/STAG. Hodnocení výuky probíhá elektronicky na konci každého semestru prostřednictvím IS/STAG.</w:t>
      </w:r>
    </w:p>
    <w:p w14:paraId="749A9AB8" w14:textId="77777777" w:rsidR="006F35BC" w:rsidRPr="002D186B" w:rsidRDefault="006F35BC" w:rsidP="006F35BC">
      <w:pPr>
        <w:tabs>
          <w:tab w:val="left" w:pos="2835"/>
        </w:tabs>
        <w:spacing w:before="120" w:after="120"/>
        <w:rPr>
          <w:rFonts w:asciiTheme="minorHAnsi" w:hAnsiTheme="minorHAnsi" w:cstheme="minorHAnsi"/>
          <w:sz w:val="22"/>
          <w:szCs w:val="22"/>
        </w:rPr>
      </w:pPr>
    </w:p>
    <w:p w14:paraId="6A2E6A98" w14:textId="77777777" w:rsidR="006F35BC" w:rsidRDefault="006F35BC" w:rsidP="006F35BC">
      <w:pPr>
        <w:pStyle w:val="Nadpis3"/>
      </w:pPr>
      <w:r w:rsidRPr="00650764">
        <w:t xml:space="preserve">Odborná literatura a elektronické databáze odpovídající studijnímu programu </w:t>
      </w:r>
    </w:p>
    <w:p w14:paraId="11BC3CD6" w14:textId="77777777" w:rsidR="006F35BC" w:rsidRPr="009C1563" w:rsidRDefault="006F35BC" w:rsidP="006F35BC">
      <w:pPr>
        <w:spacing w:before="120" w:after="120"/>
        <w:jc w:val="center"/>
        <w:rPr>
          <w:rFonts w:asciiTheme="minorHAnsi" w:hAnsiTheme="minorHAnsi" w:cstheme="minorHAnsi"/>
          <w:sz w:val="22"/>
          <w:szCs w:val="22"/>
        </w:rPr>
      </w:pPr>
      <w:r w:rsidRPr="009C1563">
        <w:rPr>
          <w:rFonts w:asciiTheme="minorHAnsi" w:hAnsiTheme="minorHAnsi" w:cstheme="minorHAnsi"/>
          <w:sz w:val="22"/>
          <w:szCs w:val="22"/>
        </w:rPr>
        <w:t>Standard 4.3</w:t>
      </w:r>
    </w:p>
    <w:p w14:paraId="4A3D710A" w14:textId="72A6499F" w:rsidR="006F35BC" w:rsidRPr="002D186B" w:rsidRDefault="006F35BC" w:rsidP="0059114D">
      <w:pPr>
        <w:widowControl w:val="0"/>
        <w:autoSpaceDE w:val="0"/>
        <w:autoSpaceDN w:val="0"/>
        <w:adjustRightInd w:val="0"/>
        <w:snapToGrid w:val="0"/>
        <w:spacing w:after="120"/>
        <w:ind w:left="425"/>
        <w:jc w:val="both"/>
        <w:rPr>
          <w:rFonts w:asciiTheme="minorHAnsi" w:hAnsiTheme="minorHAnsi" w:cstheme="minorHAnsi"/>
          <w:sz w:val="22"/>
          <w:szCs w:val="22"/>
        </w:rPr>
      </w:pPr>
      <w:r w:rsidRPr="002D186B">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sidR="009C1563">
        <w:rPr>
          <w:rFonts w:asciiTheme="minorHAnsi" w:hAnsiTheme="minorHAnsi" w:cstheme="minorHAnsi"/>
          <w:color w:val="000000"/>
          <w:sz w:val="22"/>
          <w:szCs w:val="22"/>
        </w:rPr>
        <w:br/>
      </w:r>
      <w:r w:rsidRPr="002D186B">
        <w:rPr>
          <w:rFonts w:asciiTheme="minorHAnsi" w:hAnsiTheme="minorHAnsi" w:cstheme="minorHAnsi"/>
          <w:color w:val="000000"/>
          <w:sz w:val="22"/>
          <w:szCs w:val="22"/>
        </w:rPr>
        <w:t xml:space="preserve">a dostatečné množství přípojných míst pro notebooky. Knihovna je vybavena virtuální technologií </w:t>
      </w:r>
      <w:proofErr w:type="spellStart"/>
      <w:r w:rsidRPr="002D186B">
        <w:rPr>
          <w:rFonts w:asciiTheme="minorHAnsi" w:hAnsiTheme="minorHAnsi" w:cstheme="minorHAnsi"/>
          <w:color w:val="000000"/>
          <w:sz w:val="22"/>
          <w:szCs w:val="22"/>
        </w:rPr>
        <w:t>WMware</w:t>
      </w:r>
      <w:proofErr w:type="spellEnd"/>
      <w:r w:rsidRPr="002D186B">
        <w:rPr>
          <w:rFonts w:asciiTheme="minorHAnsi" w:hAnsiTheme="minorHAnsi" w:cstheme="minorHAnsi"/>
          <w:color w:val="000000"/>
          <w:sz w:val="22"/>
          <w:szCs w:val="22"/>
        </w:rPr>
        <w:t xml:space="preserve"> s klientskými stanicemi </w:t>
      </w:r>
      <w:proofErr w:type="spellStart"/>
      <w:r w:rsidRPr="002D186B">
        <w:rPr>
          <w:rFonts w:asciiTheme="minorHAnsi" w:hAnsiTheme="minorHAnsi" w:cstheme="minorHAnsi"/>
          <w:color w:val="000000"/>
          <w:sz w:val="22"/>
          <w:szCs w:val="22"/>
        </w:rPr>
        <w:t>Zero</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Client</w:t>
      </w:r>
      <w:proofErr w:type="spellEnd"/>
      <w:r w:rsidRPr="002D186B">
        <w:rPr>
          <w:rFonts w:asciiTheme="minorHAnsi" w:hAnsiTheme="minorHAnsi" w:cstheme="minorHAnsi"/>
          <w:color w:val="000000"/>
          <w:sz w:val="22"/>
          <w:szCs w:val="22"/>
        </w:rPr>
        <w:t xml:space="preserve"> DZ22-2. V knihovním fondu je více než 1</w:t>
      </w:r>
      <w:r w:rsidR="00793E0F">
        <w:rPr>
          <w:rFonts w:asciiTheme="minorHAnsi" w:hAnsiTheme="minorHAnsi" w:cstheme="minorHAnsi"/>
          <w:color w:val="000000"/>
          <w:sz w:val="22"/>
          <w:szCs w:val="22"/>
        </w:rPr>
        <w:t>45</w:t>
      </w:r>
      <w:r w:rsidRPr="002D186B">
        <w:rPr>
          <w:rFonts w:asciiTheme="minorHAnsi" w:hAnsiTheme="minorHAnsi" w:cstheme="minorHAnsi"/>
          <w:color w:val="000000"/>
          <w:sz w:val="22"/>
          <w:szCs w:val="22"/>
        </w:rPr>
        <w:t xml:space="preserve"> 000 knih, přičemž roční přírůstek každoročně přesahuje 5 000 knižních jednotek. Na umění je zaměřeno 850 knih v českém a anglickém jazyce. Stále více knih je dostupných v elektronické podobě. Knihovní fond je neustále aktualizován jednak přímo knihovnou, ale i samotnou FMK, která prostřednictvím grantových </w:t>
      </w:r>
      <w:r w:rsidR="00912C18">
        <w:rPr>
          <w:rFonts w:asciiTheme="minorHAnsi" w:hAnsiTheme="minorHAnsi" w:cstheme="minorHAnsi"/>
          <w:color w:val="000000"/>
          <w:sz w:val="22"/>
          <w:szCs w:val="22"/>
        </w:rPr>
        <w:br/>
      </w:r>
      <w:r w:rsidRPr="002D186B">
        <w:rPr>
          <w:rFonts w:asciiTheme="minorHAnsi" w:hAnsiTheme="minorHAnsi" w:cstheme="minorHAnsi"/>
          <w:color w:val="000000"/>
          <w:sz w:val="22"/>
          <w:szCs w:val="22"/>
        </w:rPr>
        <w:t xml:space="preserve">a projektových peněz rozšiřuje příruční knihovny jednotlivých ateliérů a Kabinetu teoretických studií. Knihovna odebírá více než 200 periodik v tištěné podobě, deset z nich je zaměřeno na oblast umění </w:t>
      </w:r>
      <w:r w:rsidR="00912C18">
        <w:rPr>
          <w:rFonts w:asciiTheme="minorHAnsi" w:hAnsiTheme="minorHAnsi" w:cstheme="minorHAnsi"/>
          <w:color w:val="000000"/>
          <w:sz w:val="22"/>
          <w:szCs w:val="22"/>
        </w:rPr>
        <w:br/>
      </w:r>
      <w:r w:rsidRPr="002D186B">
        <w:rPr>
          <w:rFonts w:asciiTheme="minorHAnsi" w:hAnsiTheme="minorHAnsi" w:cstheme="minorHAnsi"/>
          <w:color w:val="000000"/>
          <w:sz w:val="22"/>
          <w:szCs w:val="22"/>
        </w:rPr>
        <w:t>a designu. Mimo tištěné časopisy knihovna zpřístupňuje cca 50 000 elektronických periodik.</w:t>
      </w:r>
    </w:p>
    <w:p w14:paraId="322668B9" w14:textId="4B2FF71B"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lastRenderedPageBreak/>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004A2377">
        <w:rPr>
          <w:rFonts w:asciiTheme="minorHAnsi" w:hAnsiTheme="minorHAnsi" w:cstheme="minorHAnsi"/>
          <w:color w:val="000000"/>
          <w:sz w:val="22"/>
          <w:szCs w:val="22"/>
        </w:rPr>
        <w:br/>
      </w:r>
      <w:r w:rsidRPr="002D186B">
        <w:rPr>
          <w:rFonts w:asciiTheme="minorHAnsi" w:hAnsiTheme="minorHAnsi" w:cstheme="minorHAnsi"/>
          <w:color w:val="000000"/>
          <w:sz w:val="22"/>
          <w:szCs w:val="22"/>
        </w:rPr>
        <w:t>v databázích nebo publikační a citační etikou.</w:t>
      </w:r>
    </w:p>
    <w:p w14:paraId="068C3DC1" w14:textId="77777777" w:rsidR="006F35BC" w:rsidRPr="002D186B" w:rsidRDefault="006F35BC" w:rsidP="006F35BC">
      <w:pPr>
        <w:widowControl w:val="0"/>
        <w:autoSpaceDE w:val="0"/>
        <w:autoSpaceDN w:val="0"/>
        <w:adjustRightInd w:val="0"/>
        <w:snapToGrid w:val="0"/>
        <w:jc w:val="both"/>
        <w:rPr>
          <w:rFonts w:asciiTheme="minorHAnsi" w:hAnsiTheme="minorHAnsi" w:cstheme="minorHAnsi"/>
          <w:color w:val="000000"/>
          <w:sz w:val="22"/>
          <w:szCs w:val="22"/>
        </w:rPr>
      </w:pPr>
    </w:p>
    <w:p w14:paraId="4D29BF99" w14:textId="3C23B5A5" w:rsidR="006F35BC" w:rsidRPr="002D186B" w:rsidRDefault="006F35BC" w:rsidP="001E2F10">
      <w:pPr>
        <w:spacing w:after="120"/>
        <w:ind w:firstLine="425"/>
        <w:rPr>
          <w:rFonts w:asciiTheme="minorHAnsi" w:hAnsiTheme="minorHAnsi" w:cstheme="minorHAnsi"/>
          <w:color w:val="000000"/>
          <w:sz w:val="22"/>
          <w:szCs w:val="22"/>
        </w:rPr>
      </w:pPr>
      <w:r w:rsidRPr="002D186B">
        <w:rPr>
          <w:rFonts w:asciiTheme="minorHAnsi" w:hAnsiTheme="minorHAnsi" w:cstheme="minorHAnsi"/>
          <w:color w:val="000000"/>
          <w:sz w:val="22"/>
          <w:szCs w:val="22"/>
        </w:rPr>
        <w:t>Seznam přístupných elektronických databází včetně popisu</w:t>
      </w:r>
      <w:r w:rsidRPr="002D186B">
        <w:rPr>
          <w:rStyle w:val="Znakapoznpodarou"/>
          <w:rFonts w:asciiTheme="minorHAnsi" w:hAnsiTheme="minorHAnsi" w:cstheme="minorHAnsi"/>
          <w:color w:val="000000"/>
          <w:sz w:val="22"/>
          <w:szCs w:val="22"/>
        </w:rPr>
        <w:footnoteReference w:id="58"/>
      </w:r>
      <w:r w:rsidRPr="002D186B">
        <w:rPr>
          <w:rFonts w:asciiTheme="minorHAnsi" w:hAnsiTheme="minorHAnsi" w:cstheme="minorHAnsi"/>
          <w:color w:val="000000"/>
          <w:sz w:val="22"/>
          <w:szCs w:val="22"/>
        </w:rPr>
        <w:t xml:space="preserve">:  </w:t>
      </w:r>
    </w:p>
    <w:p w14:paraId="55A82A0C" w14:textId="77777777" w:rsidR="006F35BC" w:rsidRPr="002D186B" w:rsidRDefault="006F35BC" w:rsidP="006F35BC">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Art Source (EBSCO)</w:t>
      </w:r>
    </w:p>
    <w:p w14:paraId="2F61E38E" w14:textId="77777777" w:rsidR="006F35BC" w:rsidRPr="002D186B"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59638637" w14:textId="77777777" w:rsidR="006F35BC" w:rsidRPr="002D186B" w:rsidRDefault="006F35BC" w:rsidP="006F35BC">
      <w:pPr>
        <w:widowControl w:val="0"/>
        <w:autoSpaceDE w:val="0"/>
        <w:autoSpaceDN w:val="0"/>
        <w:adjustRightInd w:val="0"/>
        <w:snapToGrid w:val="0"/>
        <w:ind w:left="425"/>
        <w:jc w:val="both"/>
        <w:rPr>
          <w:rFonts w:asciiTheme="minorHAnsi" w:hAnsiTheme="minorHAnsi" w:cstheme="minorHAnsi"/>
          <w:color w:val="000000"/>
          <w:sz w:val="22"/>
          <w:szCs w:val="22"/>
        </w:rPr>
      </w:pPr>
      <w:proofErr w:type="spellStart"/>
      <w:r w:rsidRPr="002D186B">
        <w:rPr>
          <w:rFonts w:asciiTheme="minorHAnsi" w:hAnsiTheme="minorHAnsi" w:cstheme="minorHAnsi"/>
          <w:color w:val="000000"/>
          <w:sz w:val="22"/>
          <w:szCs w:val="22"/>
        </w:rPr>
        <w:t>ARTbibliographies</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Modern</w:t>
      </w:r>
      <w:proofErr w:type="spellEnd"/>
      <w:r w:rsidRPr="002D186B">
        <w:rPr>
          <w:rFonts w:asciiTheme="minorHAnsi" w:hAnsiTheme="minorHAnsi" w:cstheme="minorHAnsi"/>
          <w:color w:val="000000"/>
          <w:sz w:val="22"/>
          <w:szCs w:val="22"/>
        </w:rPr>
        <w:t xml:space="preserve"> (CSA)</w:t>
      </w:r>
    </w:p>
    <w:p w14:paraId="5A20DEB2" w14:textId="014FE470" w:rsidR="006F35BC" w:rsidRPr="002D186B"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proofErr w:type="spellStart"/>
      <w:r w:rsidRPr="002D186B">
        <w:rPr>
          <w:rFonts w:asciiTheme="minorHAnsi" w:hAnsiTheme="minorHAnsi" w:cstheme="minorHAnsi"/>
          <w:color w:val="000000"/>
          <w:sz w:val="22"/>
          <w:szCs w:val="22"/>
        </w:rPr>
        <w:t>ARTbibliographies</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Modern</w:t>
      </w:r>
      <w:proofErr w:type="spellEnd"/>
      <w:r w:rsidRPr="002D186B">
        <w:rPr>
          <w:rFonts w:asciiTheme="minorHAnsi" w:hAnsiTheme="minorHAnsi" w:cstheme="minorHAnsi"/>
          <w:color w:val="000000"/>
          <w:sz w:val="22"/>
          <w:szCs w:val="22"/>
        </w:rPr>
        <w:t xml:space="preserve"> je jediná světová bibliografie zaměřená speciálně na abstrahování literatury </w:t>
      </w:r>
      <w:r w:rsidR="003C5DB3">
        <w:rPr>
          <w:rFonts w:asciiTheme="minorHAnsi" w:hAnsiTheme="minorHAnsi" w:cstheme="minorHAnsi"/>
          <w:color w:val="000000"/>
          <w:sz w:val="22"/>
          <w:szCs w:val="22"/>
        </w:rPr>
        <w:br/>
      </w:r>
      <w:r w:rsidRPr="002D186B">
        <w:rPr>
          <w:rFonts w:asciiTheme="minorHAnsi" w:hAnsiTheme="minorHAnsi" w:cstheme="minorHAnsi"/>
          <w:color w:val="000000"/>
          <w:sz w:val="22"/>
          <w:szCs w:val="22"/>
        </w:rPr>
        <w:t xml:space="preserve">o moderním a současném umění z celého </w:t>
      </w:r>
      <w:r w:rsidR="009D57EC" w:rsidRPr="002D186B">
        <w:rPr>
          <w:rFonts w:asciiTheme="minorHAnsi" w:hAnsiTheme="minorHAnsi" w:cstheme="minorHAnsi"/>
          <w:color w:val="000000"/>
          <w:sz w:val="22"/>
          <w:szCs w:val="22"/>
        </w:rPr>
        <w:t>světa – Source</w:t>
      </w:r>
      <w:r w:rsidRPr="002D186B">
        <w:rPr>
          <w:rFonts w:asciiTheme="minorHAnsi" w:hAnsiTheme="minorHAnsi" w:cstheme="minorHAnsi"/>
          <w:color w:val="000000"/>
          <w:sz w:val="22"/>
          <w:szCs w:val="22"/>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2D186B">
        <w:rPr>
          <w:rFonts w:asciiTheme="minorHAnsi" w:hAnsiTheme="minorHAnsi" w:cstheme="minorHAnsi"/>
          <w:color w:val="000000"/>
          <w:sz w:val="22"/>
          <w:szCs w:val="22"/>
        </w:rPr>
        <w:t>grafitti</w:t>
      </w:r>
      <w:proofErr w:type="spellEnd"/>
      <w:r w:rsidRPr="002D186B">
        <w:rPr>
          <w:rFonts w:asciiTheme="minorHAnsi" w:hAnsiTheme="minorHAnsi" w:cstheme="minorHAnsi"/>
          <w:color w:val="000000"/>
          <w:sz w:val="22"/>
          <w:szCs w:val="22"/>
        </w:rPr>
        <w:t>, módní návrhářství, kaligrafii, sklo apod. Retrospektiva od roku 1974 (na 350 000 záznamů).</w:t>
      </w:r>
    </w:p>
    <w:p w14:paraId="3A0C3007" w14:textId="77777777" w:rsidR="006F35BC" w:rsidRPr="002D186B" w:rsidRDefault="006F35BC" w:rsidP="006F35BC">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Design and </w:t>
      </w:r>
      <w:proofErr w:type="spellStart"/>
      <w:r w:rsidRPr="002D186B">
        <w:rPr>
          <w:rFonts w:asciiTheme="minorHAnsi" w:hAnsiTheme="minorHAnsi" w:cstheme="minorHAnsi"/>
          <w:color w:val="000000"/>
          <w:sz w:val="22"/>
          <w:szCs w:val="22"/>
        </w:rPr>
        <w:t>Applied</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Arts</w:t>
      </w:r>
      <w:proofErr w:type="spellEnd"/>
      <w:r w:rsidRPr="002D186B">
        <w:rPr>
          <w:rFonts w:asciiTheme="minorHAnsi" w:hAnsiTheme="minorHAnsi" w:cstheme="minorHAnsi"/>
          <w:color w:val="000000"/>
          <w:sz w:val="22"/>
          <w:szCs w:val="22"/>
        </w:rPr>
        <w:t xml:space="preserve"> (CSA)</w:t>
      </w:r>
    </w:p>
    <w:p w14:paraId="009B3C76" w14:textId="6F86F8BC" w:rsidR="006F35BC" w:rsidRPr="002D186B"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Design And </w:t>
      </w:r>
      <w:proofErr w:type="spellStart"/>
      <w:r w:rsidRPr="002D186B">
        <w:rPr>
          <w:rFonts w:asciiTheme="minorHAnsi" w:hAnsiTheme="minorHAnsi" w:cstheme="minorHAnsi"/>
          <w:color w:val="000000"/>
          <w:sz w:val="22"/>
          <w:szCs w:val="22"/>
        </w:rPr>
        <w:t>Applied</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Arts</w:t>
      </w:r>
      <w:proofErr w:type="spellEnd"/>
      <w:r w:rsidRPr="002D186B">
        <w:rPr>
          <w:rFonts w:asciiTheme="minorHAnsi" w:hAnsiTheme="minorHAnsi" w:cstheme="minorHAnsi"/>
          <w:color w:val="000000"/>
          <w:sz w:val="22"/>
          <w:szCs w:val="22"/>
        </w:rPr>
        <w:t xml:space="preserve"> Index (DAAI) je hlavním informačním zdrojem v oblasti designu a užitého umění v celosvětovém měřítku. Databáze zahrnuje více než 150 000 záznamů od roku 1973, roční přírůstek je 10-12 000 záznamů. Obsah databáze vychází z více než 500 </w:t>
      </w:r>
      <w:r w:rsidR="009D57EC" w:rsidRPr="002D186B">
        <w:rPr>
          <w:rFonts w:asciiTheme="minorHAnsi" w:hAnsiTheme="minorHAnsi" w:cstheme="minorHAnsi"/>
          <w:color w:val="000000"/>
          <w:sz w:val="22"/>
          <w:szCs w:val="22"/>
        </w:rPr>
        <w:t>časopisů,</w:t>
      </w:r>
      <w:r w:rsidRPr="002D186B">
        <w:rPr>
          <w:rFonts w:asciiTheme="minorHAnsi" w:hAnsiTheme="minorHAnsi" w:cstheme="minorHAnsi"/>
          <w:color w:val="000000"/>
          <w:sz w:val="22"/>
          <w:szCs w:val="22"/>
        </w:rPr>
        <w:t xml:space="preserve"> a navíc obsahuje informace o 55 000 designérech, studiích, dílnách a dalších firmách v oboru.</w:t>
      </w:r>
    </w:p>
    <w:p w14:paraId="5E6B2C05" w14:textId="77777777" w:rsidR="006F35BC" w:rsidRPr="002D186B" w:rsidRDefault="006F35BC" w:rsidP="006F35BC">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International </w:t>
      </w:r>
      <w:proofErr w:type="spellStart"/>
      <w:r w:rsidRPr="002D186B">
        <w:rPr>
          <w:rFonts w:asciiTheme="minorHAnsi" w:hAnsiTheme="minorHAnsi" w:cstheme="minorHAnsi"/>
          <w:color w:val="000000"/>
          <w:sz w:val="22"/>
          <w:szCs w:val="22"/>
        </w:rPr>
        <w:t>Bibliography</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of</w:t>
      </w:r>
      <w:proofErr w:type="spellEnd"/>
      <w:r w:rsidRPr="002D186B">
        <w:rPr>
          <w:rFonts w:asciiTheme="minorHAnsi" w:hAnsiTheme="minorHAnsi" w:cstheme="minorHAnsi"/>
          <w:color w:val="000000"/>
          <w:sz w:val="22"/>
          <w:szCs w:val="22"/>
        </w:rPr>
        <w:t xml:space="preserve"> Art (IBA)</w:t>
      </w:r>
    </w:p>
    <w:p w14:paraId="50849BA6" w14:textId="77777777" w:rsidR="006F35BC" w:rsidRPr="002D186B"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2D186B">
        <w:rPr>
          <w:rFonts w:asciiTheme="minorHAnsi" w:hAnsiTheme="minorHAnsi" w:cstheme="minorHAnsi"/>
          <w:color w:val="000000"/>
          <w:sz w:val="22"/>
          <w:szCs w:val="22"/>
        </w:rPr>
        <w:t>mikroformátech</w:t>
      </w:r>
      <w:proofErr w:type="spellEnd"/>
      <w:r w:rsidRPr="002D186B">
        <w:rPr>
          <w:rFonts w:asciiTheme="minorHAnsi" w:hAnsiTheme="minorHAnsi" w:cstheme="minorHAnsi"/>
          <w:color w:val="000000"/>
          <w:sz w:val="22"/>
          <w:szCs w:val="22"/>
        </w:rPr>
        <w:t>. Retrospektiva je od roku 2008 s ročním přírůstkem 25 000 záznamů.</w:t>
      </w:r>
    </w:p>
    <w:p w14:paraId="589E7BD5" w14:textId="314DD52B" w:rsidR="00305D00" w:rsidRPr="00305D00" w:rsidRDefault="006F35BC" w:rsidP="00C2630D">
      <w:pPr>
        <w:widowControl w:val="0"/>
        <w:autoSpaceDE w:val="0"/>
        <w:autoSpaceDN w:val="0"/>
        <w:adjustRightInd w:val="0"/>
        <w:snapToGrid w:val="0"/>
        <w:ind w:firstLine="425"/>
        <w:jc w:val="both"/>
        <w:rPr>
          <w:rFonts w:asciiTheme="minorHAnsi" w:hAnsiTheme="minorHAnsi" w:cstheme="minorHAnsi"/>
          <w:sz w:val="22"/>
          <w:szCs w:val="22"/>
        </w:rPr>
      </w:pPr>
      <w:r w:rsidRPr="002D186B">
        <w:rPr>
          <w:rFonts w:asciiTheme="minorHAnsi" w:hAnsiTheme="minorHAnsi" w:cstheme="minorHAnsi"/>
          <w:color w:val="000000"/>
          <w:sz w:val="22"/>
          <w:szCs w:val="22"/>
        </w:rPr>
        <w:t>Multioborové databáze: </w:t>
      </w:r>
      <w:proofErr w:type="spellStart"/>
      <w:r w:rsidRPr="002D186B">
        <w:rPr>
          <w:rFonts w:asciiTheme="minorHAnsi" w:hAnsiTheme="minorHAnsi" w:cstheme="minorHAnsi"/>
          <w:color w:val="000000"/>
          <w:sz w:val="22"/>
          <w:szCs w:val="22"/>
        </w:rPr>
        <w:t>ProQuest</w:t>
      </w:r>
      <w:proofErr w:type="spellEnd"/>
      <w:r w:rsidRPr="002D186B">
        <w:rPr>
          <w:rFonts w:asciiTheme="minorHAnsi" w:hAnsiTheme="minorHAnsi" w:cstheme="minorHAnsi"/>
          <w:color w:val="000000"/>
          <w:sz w:val="22"/>
          <w:szCs w:val="22"/>
        </w:rPr>
        <w:t xml:space="preserve">, EBSCO, Cambridge, Oxford, </w:t>
      </w:r>
      <w:proofErr w:type="spellStart"/>
      <w:r w:rsidRPr="002D186B">
        <w:rPr>
          <w:rFonts w:asciiTheme="minorHAnsi" w:hAnsiTheme="minorHAnsi" w:cstheme="minorHAnsi"/>
          <w:color w:val="000000"/>
          <w:sz w:val="22"/>
          <w:szCs w:val="22"/>
        </w:rPr>
        <w:t>Willey</w:t>
      </w:r>
      <w:proofErr w:type="spellEnd"/>
      <w:r w:rsidRPr="002D186B">
        <w:rPr>
          <w:rFonts w:asciiTheme="minorHAnsi" w:hAnsiTheme="minorHAnsi" w:cstheme="minorHAnsi"/>
          <w:color w:val="000000"/>
          <w:sz w:val="22"/>
          <w:szCs w:val="22"/>
        </w:rPr>
        <w:t xml:space="preserve">, </w:t>
      </w:r>
      <w:proofErr w:type="spellStart"/>
      <w:r w:rsidRPr="002D186B">
        <w:rPr>
          <w:rFonts w:asciiTheme="minorHAnsi" w:hAnsiTheme="minorHAnsi" w:cstheme="minorHAnsi"/>
          <w:color w:val="000000"/>
          <w:sz w:val="22"/>
          <w:szCs w:val="22"/>
        </w:rPr>
        <w:t>Sage</w:t>
      </w:r>
      <w:proofErr w:type="spellEnd"/>
      <w:r w:rsidRPr="002D186B">
        <w:rPr>
          <w:rFonts w:asciiTheme="minorHAnsi" w:hAnsiTheme="minorHAnsi" w:cstheme="minorHAnsi"/>
          <w:color w:val="000000"/>
          <w:sz w:val="22"/>
          <w:szCs w:val="22"/>
        </w:rPr>
        <w:t>.</w:t>
      </w:r>
      <w:r w:rsidRPr="00650764">
        <w:tab/>
      </w:r>
    </w:p>
    <w:p w14:paraId="587BF93F" w14:textId="0DD5A819" w:rsidR="006F35BC" w:rsidRDefault="006F35BC" w:rsidP="006F35BC">
      <w:pPr>
        <w:tabs>
          <w:tab w:val="left" w:pos="2835"/>
        </w:tabs>
        <w:spacing w:before="120" w:after="120"/>
      </w:pPr>
      <w:r w:rsidRPr="00650764">
        <w:tab/>
      </w:r>
    </w:p>
    <w:p w14:paraId="2715C160" w14:textId="77777777" w:rsidR="006F35BC" w:rsidRDefault="006F35BC" w:rsidP="006F35BC">
      <w:pPr>
        <w:pStyle w:val="Nadpis2"/>
      </w:pPr>
      <w:r w:rsidRPr="00035992">
        <w:t xml:space="preserve">Garant studijního programu </w:t>
      </w:r>
    </w:p>
    <w:p w14:paraId="08A85167" w14:textId="77777777" w:rsidR="006F35BC" w:rsidRPr="00B879A7" w:rsidRDefault="006F35BC" w:rsidP="006F35BC">
      <w:pPr>
        <w:pStyle w:val="Nadpis3"/>
        <w:widowControl w:val="0"/>
        <w:autoSpaceDE w:val="0"/>
        <w:autoSpaceDN w:val="0"/>
        <w:adjustRightInd w:val="0"/>
        <w:snapToGrid w:val="0"/>
        <w:ind w:left="1077" w:hanging="357"/>
      </w:pPr>
      <w:r w:rsidRPr="00035992">
        <w:t>Pravomoci a odpovědnost garanta</w:t>
      </w:r>
    </w:p>
    <w:p w14:paraId="3C478182" w14:textId="77777777" w:rsidR="006F35BC" w:rsidRPr="003C5DB3" w:rsidRDefault="006F35BC" w:rsidP="006F35BC">
      <w:pPr>
        <w:widowControl w:val="0"/>
        <w:autoSpaceDE w:val="0"/>
        <w:autoSpaceDN w:val="0"/>
        <w:adjustRightInd w:val="0"/>
        <w:snapToGrid w:val="0"/>
        <w:spacing w:before="120" w:after="120"/>
        <w:rPr>
          <w:rFonts w:asciiTheme="minorHAnsi" w:hAnsiTheme="minorHAnsi" w:cstheme="minorHAnsi"/>
          <w:sz w:val="22"/>
          <w:szCs w:val="22"/>
        </w:rPr>
      </w:pPr>
      <w:r>
        <w:tab/>
      </w:r>
      <w:r>
        <w:tab/>
      </w:r>
      <w:r>
        <w:tab/>
      </w:r>
      <w:r>
        <w:tab/>
      </w:r>
      <w:r>
        <w:tab/>
      </w:r>
      <w:r w:rsidRPr="003C5DB3">
        <w:rPr>
          <w:rFonts w:asciiTheme="minorHAnsi" w:hAnsiTheme="minorHAnsi" w:cstheme="minorHAnsi"/>
          <w:sz w:val="22"/>
          <w:szCs w:val="22"/>
        </w:rPr>
        <w:t>Standard 5.1</w:t>
      </w:r>
      <w:r w:rsidRPr="003C5DB3">
        <w:rPr>
          <w:rFonts w:asciiTheme="minorHAnsi" w:hAnsiTheme="minorHAnsi" w:cstheme="minorHAnsi"/>
          <w:color w:val="000000"/>
          <w:sz w:val="22"/>
          <w:szCs w:val="22"/>
        </w:rPr>
        <w:t xml:space="preserve"> </w:t>
      </w:r>
    </w:p>
    <w:p w14:paraId="1E402EB2" w14:textId="70096455"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Součástí </w:t>
      </w:r>
      <w:r w:rsidR="00BE17B9">
        <w:rPr>
          <w:rFonts w:asciiTheme="minorHAnsi" w:hAnsiTheme="minorHAnsi" w:cstheme="minorHAnsi"/>
          <w:color w:val="000000"/>
          <w:sz w:val="22"/>
          <w:szCs w:val="22"/>
        </w:rPr>
        <w:t>návrhu na schválení studijního programu</w:t>
      </w:r>
      <w:r w:rsidR="00320844">
        <w:rPr>
          <w:rFonts w:asciiTheme="minorHAnsi" w:hAnsiTheme="minorHAnsi" w:cstheme="minorHAnsi"/>
          <w:color w:val="000000"/>
          <w:sz w:val="22"/>
          <w:szCs w:val="22"/>
        </w:rPr>
        <w:t xml:space="preserve"> RVH UTB</w:t>
      </w:r>
      <w:r w:rsidR="00A41A08">
        <w:rPr>
          <w:rFonts w:asciiTheme="minorHAnsi" w:hAnsiTheme="minorHAnsi" w:cstheme="minorHAnsi"/>
          <w:color w:val="000000"/>
          <w:sz w:val="22"/>
          <w:szCs w:val="22"/>
        </w:rPr>
        <w:t xml:space="preserve"> na základě udělené institucionální akreditace</w:t>
      </w:r>
      <w:r w:rsidRPr="002D186B">
        <w:rPr>
          <w:rFonts w:asciiTheme="minorHAnsi" w:hAnsiTheme="minorHAnsi" w:cstheme="minorHAnsi"/>
          <w:color w:val="000000"/>
          <w:sz w:val="22"/>
          <w:szCs w:val="22"/>
        </w:rPr>
        <w:t xml:space="preserve"> </w:t>
      </w:r>
      <w:r w:rsidR="009E5EAD">
        <w:rPr>
          <w:rFonts w:asciiTheme="minorHAnsi" w:hAnsiTheme="minorHAnsi" w:cstheme="minorHAnsi"/>
          <w:color w:val="000000"/>
          <w:sz w:val="22"/>
          <w:szCs w:val="22"/>
        </w:rPr>
        <w:t xml:space="preserve">dle čl. 8 </w:t>
      </w:r>
      <w:hyperlink r:id="rId44" w:history="1">
        <w:r w:rsidR="009B6561" w:rsidRPr="00C41679">
          <w:rPr>
            <w:rFonts w:ascii="Calibri" w:hAnsi="Calibri" w:cstheme="minorHAnsi"/>
            <w:i/>
            <w:iCs/>
            <w:color w:val="000000"/>
            <w:sz w:val="22"/>
            <w:szCs w:val="22"/>
          </w:rPr>
          <w:t>Řád pro tvorbu, schvalování, uskutečňování a změny studijních programů UTB</w:t>
        </w:r>
      </w:hyperlink>
      <w:r w:rsidR="006F1F0C">
        <w:rPr>
          <w:rStyle w:val="Znakapoznpodarou"/>
          <w:rFonts w:ascii="Calibri" w:hAnsi="Calibri" w:cstheme="minorHAnsi"/>
          <w:i/>
          <w:iCs/>
          <w:color w:val="000000"/>
          <w:sz w:val="22"/>
          <w:szCs w:val="22"/>
        </w:rPr>
        <w:footnoteReference w:id="59"/>
      </w:r>
      <w:r w:rsidR="00D36D2B">
        <w:rPr>
          <w:rFonts w:ascii="Calibri" w:hAnsi="Calibri" w:cstheme="minorHAnsi"/>
          <w:i/>
          <w:iCs/>
          <w:color w:val="000000"/>
          <w:sz w:val="22"/>
          <w:szCs w:val="22"/>
        </w:rPr>
        <w:t xml:space="preserve"> </w:t>
      </w:r>
      <w:r w:rsidRPr="002D186B">
        <w:rPr>
          <w:rFonts w:asciiTheme="minorHAnsi" w:hAnsiTheme="minorHAnsi" w:cstheme="minorHAnsi"/>
          <w:color w:val="000000"/>
          <w:sz w:val="22"/>
          <w:szCs w:val="22"/>
        </w:rPr>
        <w:t xml:space="preserve">je návrh garanta studijního programu. Garanta studijního programu navrhuje děkan po projednání v: </w:t>
      </w:r>
    </w:p>
    <w:p w14:paraId="1F4C2DAB"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radě studijního programu u bakalářského a magisterského studijního programu, </w:t>
      </w:r>
    </w:p>
    <w:p w14:paraId="4880CC24" w14:textId="77777777" w:rsidR="006F35BC" w:rsidRPr="002D186B" w:rsidRDefault="006F35BC" w:rsidP="00306A27">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oborové radě u doktorského studijního programu, pokud je ustavena. </w:t>
      </w:r>
    </w:p>
    <w:p w14:paraId="102464D0" w14:textId="335AFDAD" w:rsidR="006F35BC" w:rsidRPr="002D186B" w:rsidRDefault="006F35BC" w:rsidP="00306A2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34F4F4F5" w14:textId="77777777" w:rsidR="006F35BC" w:rsidRPr="002D186B" w:rsidRDefault="006F35BC" w:rsidP="006F35BC">
      <w:pPr>
        <w:widowControl w:val="0"/>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bakalářského a magisterského studijního programu zejména: </w:t>
      </w:r>
    </w:p>
    <w:p w14:paraId="34662243"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w:t>
      </w:r>
      <w:r w:rsidRPr="002D186B">
        <w:rPr>
          <w:rFonts w:asciiTheme="minorHAnsi" w:hAnsiTheme="minorHAnsi" w:cstheme="minorHAnsi"/>
          <w:color w:val="000000"/>
          <w:sz w:val="22"/>
          <w:szCs w:val="22"/>
        </w:rPr>
        <w:tab/>
        <w:t xml:space="preserve">koordinuje obsahovou přípravu studijního programu, </w:t>
      </w:r>
    </w:p>
    <w:p w14:paraId="4D3D3437"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w:t>
      </w:r>
      <w:r w:rsidRPr="002D186B">
        <w:rPr>
          <w:rFonts w:asciiTheme="minorHAnsi" w:hAnsiTheme="minorHAnsi" w:cstheme="minorHAnsi"/>
          <w:color w:val="000000"/>
          <w:sz w:val="22"/>
          <w:szCs w:val="22"/>
        </w:rPr>
        <w:tab/>
        <w:t xml:space="preserve">dbá na to, aby studijní program byl uskutečňován v souladu s akreditačním spisem, </w:t>
      </w:r>
    </w:p>
    <w:p w14:paraId="4008ED95"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w:t>
      </w:r>
      <w:r w:rsidRPr="002D186B">
        <w:rPr>
          <w:rFonts w:asciiTheme="minorHAnsi" w:hAnsiTheme="minorHAnsi" w:cstheme="minorHAnsi"/>
          <w:color w:val="000000"/>
          <w:sz w:val="22"/>
          <w:szCs w:val="22"/>
        </w:rPr>
        <w:tab/>
        <w:t xml:space="preserve">dohlíží na kvalitu uskutečňování studijního programu, </w:t>
      </w:r>
    </w:p>
    <w:p w14:paraId="318F5189"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lastRenderedPageBreak/>
        <w:t xml:space="preserve">d) </w:t>
      </w:r>
      <w:r w:rsidRPr="002D186B">
        <w:rPr>
          <w:rFonts w:asciiTheme="minorHAnsi" w:hAnsiTheme="minorHAnsi" w:cstheme="minorHAnsi"/>
          <w:color w:val="000000"/>
          <w:sz w:val="22"/>
          <w:szCs w:val="22"/>
        </w:rPr>
        <w:tab/>
        <w:t xml:space="preserve">studentům ve studijním programu poskytuje odborné studijní poradenství, </w:t>
      </w:r>
    </w:p>
    <w:p w14:paraId="6237B787"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w:t>
      </w:r>
      <w:r w:rsidRPr="002D186B">
        <w:rPr>
          <w:rFonts w:asciiTheme="minorHAnsi" w:hAnsiTheme="minorHAnsi" w:cstheme="minorHAnsi"/>
          <w:color w:val="000000"/>
          <w:sz w:val="22"/>
          <w:szCs w:val="22"/>
        </w:rPr>
        <w:tab/>
        <w:t xml:space="preserve">schvaluje výběr studijních předmětů studia v zahraničí a jejich uznání, </w:t>
      </w:r>
    </w:p>
    <w:p w14:paraId="0E88B02E" w14:textId="0FB0F9BD"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w:t>
      </w:r>
      <w:r w:rsidRPr="002D186B">
        <w:rPr>
          <w:rFonts w:asciiTheme="minorHAnsi" w:hAnsiTheme="minorHAnsi" w:cstheme="minorHAnsi"/>
          <w:color w:val="000000"/>
          <w:sz w:val="22"/>
          <w:szCs w:val="22"/>
        </w:rPr>
        <w:tab/>
        <w:t>doporučuje uznání části studia podle čl. 24 Studijního a zkušebního řádu UTB</w:t>
      </w:r>
      <w:r w:rsidR="00B64FD3">
        <w:rPr>
          <w:rStyle w:val="Znakapoznpodarou"/>
          <w:rFonts w:asciiTheme="minorHAnsi" w:hAnsiTheme="minorHAnsi" w:cstheme="minorHAnsi"/>
          <w:color w:val="000000"/>
          <w:sz w:val="22"/>
          <w:szCs w:val="22"/>
        </w:rPr>
        <w:footnoteReference w:id="60"/>
      </w:r>
      <w:r w:rsidRPr="002D186B">
        <w:rPr>
          <w:rFonts w:asciiTheme="minorHAnsi" w:hAnsiTheme="minorHAnsi" w:cstheme="minorHAnsi"/>
          <w:color w:val="000000"/>
          <w:sz w:val="22"/>
          <w:szCs w:val="22"/>
        </w:rPr>
        <w:t xml:space="preserve">, </w:t>
      </w:r>
    </w:p>
    <w:p w14:paraId="2CDB8B09" w14:textId="77777777" w:rsidR="006F35BC" w:rsidRPr="002D186B" w:rsidRDefault="006F35BC" w:rsidP="001C414B">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g)</w:t>
      </w:r>
      <w:r w:rsidRPr="002D186B">
        <w:rPr>
          <w:rFonts w:asciiTheme="minorHAnsi" w:hAnsiTheme="minorHAnsi" w:cstheme="minorHAnsi"/>
          <w:color w:val="000000"/>
          <w:sz w:val="22"/>
          <w:szCs w:val="22"/>
        </w:rPr>
        <w:tab/>
        <w:t xml:space="preserve">schvaluje témata bakalářských nebo diplomových prací, </w:t>
      </w:r>
    </w:p>
    <w:p w14:paraId="7D71A631" w14:textId="140DB9BA" w:rsidR="006F35BC" w:rsidRPr="002D186B" w:rsidRDefault="006F35BC" w:rsidP="001C414B">
      <w:pPr>
        <w:widowControl w:val="0"/>
        <w:tabs>
          <w:tab w:val="left" w:pos="851"/>
        </w:tabs>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h) </w:t>
      </w:r>
      <w:r w:rsidR="001C414B">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obsahově a metodicky rozvíjí studijní program v souladu s aktuální úrovní poznání a potřebami praxe, </w:t>
      </w:r>
    </w:p>
    <w:p w14:paraId="0C01A269" w14:textId="6CC40E22" w:rsidR="006F35BC" w:rsidRPr="002D186B" w:rsidRDefault="006F35BC" w:rsidP="001C414B">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   </w:t>
      </w:r>
      <w:r w:rsidR="001C414B">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předkládá radě studijního programu návrhy na změny studijního programu, </w:t>
      </w:r>
    </w:p>
    <w:p w14:paraId="35C04C52" w14:textId="2D26C44C" w:rsidR="006F35BC" w:rsidRPr="002D186B" w:rsidRDefault="006F35BC" w:rsidP="00306A27">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   </w:t>
      </w:r>
      <w:r w:rsidR="001C414B">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účastní se jednání rady studijního programu, </w:t>
      </w:r>
    </w:p>
    <w:p w14:paraId="2D3CA5C8" w14:textId="77777777" w:rsidR="006F35BC" w:rsidRPr="002D186B" w:rsidRDefault="006F35BC" w:rsidP="00306A27">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w:t>
      </w:r>
      <w:r w:rsidRPr="002D186B">
        <w:rPr>
          <w:rFonts w:asciiTheme="minorHAnsi" w:hAnsiTheme="minorHAnsi" w:cstheme="minorHAnsi"/>
          <w:color w:val="000000"/>
          <w:sz w:val="22"/>
          <w:szCs w:val="22"/>
        </w:rPr>
        <w:tab/>
        <w:t xml:space="preserve">spolupracuje s proděkany, řediteli ústavů a garanty dalších studijních programů uskutečňovaných na dané součásti, </w:t>
      </w:r>
    </w:p>
    <w:p w14:paraId="28355665" w14:textId="77777777" w:rsidR="008C1508" w:rsidRDefault="006F35BC" w:rsidP="001C414B">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l) </w:t>
      </w:r>
      <w:r w:rsidRPr="002D186B">
        <w:rPr>
          <w:rFonts w:asciiTheme="minorHAnsi" w:hAnsiTheme="minorHAnsi" w:cstheme="minorHAnsi"/>
          <w:color w:val="000000"/>
          <w:sz w:val="22"/>
          <w:szCs w:val="22"/>
        </w:rPr>
        <w:tab/>
        <w:t xml:space="preserve">vyhodnocuje obsah a uskutečňování studijního programu, přičemž se opírá o procesy zpětné vazby, zejména ankety a kvantitativní a kvalitativní průzkumy u studentů, zaměstnavatelů, profesních komor a oborových sdružení, </w:t>
      </w:r>
    </w:p>
    <w:p w14:paraId="0AB0A1C8" w14:textId="0A3FE908" w:rsidR="006F35BC" w:rsidRPr="002D186B" w:rsidRDefault="008C1508" w:rsidP="00306A27">
      <w:pPr>
        <w:widowControl w:val="0"/>
        <w:tabs>
          <w:tab w:val="left" w:pos="567"/>
        </w:tabs>
        <w:autoSpaceDE w:val="0"/>
        <w:autoSpaceDN w:val="0"/>
        <w:adjustRightInd w:val="0"/>
        <w:snapToGrid w:val="0"/>
        <w:ind w:left="851"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m) </w:t>
      </w:r>
      <w:r w:rsidR="006F35BC" w:rsidRPr="002D186B">
        <w:rPr>
          <w:rFonts w:asciiTheme="minorHAnsi" w:hAnsiTheme="minorHAnsi" w:cstheme="minorHAnsi"/>
          <w:color w:val="000000"/>
          <w:sz w:val="22"/>
          <w:szCs w:val="22"/>
        </w:rPr>
        <w:t xml:space="preserve">zpracovává hodnotící zprávu o studijním programu jako podklad pro hodnocení kvality uskutečňovaného studijního programu, </w:t>
      </w:r>
    </w:p>
    <w:p w14:paraId="353B2B02" w14:textId="5B1A3F4A" w:rsidR="006F35BC" w:rsidRPr="002D186B" w:rsidRDefault="006F35BC" w:rsidP="00306A27">
      <w:pPr>
        <w:widowControl w:val="0"/>
        <w:autoSpaceDE w:val="0"/>
        <w:autoSpaceDN w:val="0"/>
        <w:adjustRightInd w:val="0"/>
        <w:snapToGrid w:val="0"/>
        <w:spacing w:after="120"/>
        <w:ind w:left="851" w:hanging="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n) </w:t>
      </w:r>
      <w:r w:rsidR="008C1508">
        <w:rPr>
          <w:rFonts w:asciiTheme="minorHAnsi" w:hAnsiTheme="minorHAnsi" w:cstheme="minorHAnsi"/>
          <w:color w:val="000000"/>
          <w:sz w:val="22"/>
          <w:szCs w:val="22"/>
        </w:rPr>
        <w:t xml:space="preserve"> </w:t>
      </w:r>
      <w:r w:rsidR="001C414B">
        <w:rPr>
          <w:rFonts w:asciiTheme="minorHAnsi" w:hAnsiTheme="minorHAnsi" w:cstheme="minorHAnsi"/>
          <w:color w:val="000000"/>
          <w:sz w:val="22"/>
          <w:szCs w:val="22"/>
        </w:rPr>
        <w:tab/>
      </w:r>
      <w:r w:rsidRPr="002D186B">
        <w:rPr>
          <w:rFonts w:asciiTheme="minorHAnsi" w:hAnsiTheme="minorHAnsi" w:cstheme="minorHAnsi"/>
          <w:color w:val="000000"/>
          <w:sz w:val="22"/>
          <w:szCs w:val="22"/>
        </w:rPr>
        <w:t>odpovídá za promítnutí závěrů zprávy o hodnocení studijního programu, schválené Radou pro vnitřní hodnocení UTB (dál jen „</w:t>
      </w:r>
      <w:r w:rsidR="001C414B">
        <w:rPr>
          <w:rFonts w:asciiTheme="minorHAnsi" w:hAnsiTheme="minorHAnsi" w:cstheme="minorHAnsi"/>
          <w:color w:val="000000"/>
          <w:sz w:val="22"/>
          <w:szCs w:val="22"/>
        </w:rPr>
        <w:t>R</w:t>
      </w:r>
      <w:r w:rsidRPr="002D186B">
        <w:rPr>
          <w:rFonts w:asciiTheme="minorHAnsi" w:hAnsiTheme="minorHAnsi" w:cstheme="minorHAnsi"/>
          <w:color w:val="000000"/>
          <w:sz w:val="22"/>
          <w:szCs w:val="22"/>
        </w:rPr>
        <w:t>ada</w:t>
      </w:r>
      <w:r w:rsidR="001C414B">
        <w:rPr>
          <w:rFonts w:asciiTheme="minorHAnsi" w:hAnsiTheme="minorHAnsi" w:cstheme="minorHAnsi"/>
          <w:color w:val="000000"/>
          <w:sz w:val="22"/>
          <w:szCs w:val="22"/>
        </w:rPr>
        <w:t xml:space="preserve"> UTB</w:t>
      </w:r>
      <w:r w:rsidRPr="002D186B">
        <w:rPr>
          <w:rFonts w:asciiTheme="minorHAnsi" w:hAnsiTheme="minorHAnsi" w:cstheme="minorHAnsi"/>
          <w:color w:val="000000"/>
          <w:sz w:val="22"/>
          <w:szCs w:val="22"/>
        </w:rPr>
        <w:t xml:space="preserve">“), do dalšího uskutečňování studijního programu, případně do přípravy žádosti o prodloužení nebo rozšíření akreditace studijního programu. </w:t>
      </w:r>
    </w:p>
    <w:p w14:paraId="39EDABCA"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ve své činnosti odpovědný děkanovi. </w:t>
      </w:r>
    </w:p>
    <w:p w14:paraId="6DE449D5" w14:textId="6D1F87D3"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Činnost garanta studijního programu je započítávána do hodnocení pedagogických </w:t>
      </w:r>
      <w:r w:rsidR="003C5208" w:rsidRPr="002D186B">
        <w:rPr>
          <w:rFonts w:asciiTheme="minorHAnsi" w:hAnsiTheme="minorHAnsi" w:cstheme="minorHAnsi"/>
          <w:color w:val="000000"/>
          <w:sz w:val="22"/>
          <w:szCs w:val="22"/>
        </w:rPr>
        <w:t>činnost</w:t>
      </w:r>
      <w:r w:rsidR="003C5208">
        <w:rPr>
          <w:rFonts w:asciiTheme="minorHAnsi" w:hAnsiTheme="minorHAnsi" w:cstheme="minorHAnsi"/>
          <w:color w:val="000000"/>
          <w:sz w:val="22"/>
          <w:szCs w:val="22"/>
        </w:rPr>
        <w:t>í</w:t>
      </w:r>
      <w:r w:rsidR="003C5208" w:rsidRPr="002D186B">
        <w:rPr>
          <w:rFonts w:asciiTheme="minorHAnsi" w:hAnsiTheme="minorHAnsi" w:cstheme="minorHAnsi"/>
          <w:color w:val="000000"/>
          <w:sz w:val="22"/>
          <w:szCs w:val="22"/>
        </w:rPr>
        <w:t xml:space="preserve"> – in</w:t>
      </w:r>
      <w:r w:rsidRPr="002D186B">
        <w:rPr>
          <w:rFonts w:asciiTheme="minorHAnsi" w:hAnsiTheme="minorHAnsi" w:cstheme="minorHAnsi"/>
          <w:color w:val="000000"/>
          <w:sz w:val="22"/>
          <w:szCs w:val="22"/>
        </w:rPr>
        <w:t xml:space="preserve"> </w:t>
      </w:r>
      <w:hyperlink r:id="rId45" w:history="1">
        <w:r w:rsidRPr="007F7782">
          <w:rPr>
            <w:rFonts w:asciiTheme="minorHAnsi" w:hAnsiTheme="minorHAnsi" w:cstheme="minorHAnsi"/>
            <w:i/>
            <w:iCs/>
            <w:color w:val="000000"/>
            <w:sz w:val="22"/>
            <w:szCs w:val="22"/>
          </w:rPr>
          <w:t>Řád pro tvorbu, schvalování, uskutečňování a změny studijních programů UTB ve Zlíně</w:t>
        </w:r>
      </w:hyperlink>
      <w:r w:rsidRPr="002D186B">
        <w:rPr>
          <w:rStyle w:val="Znakapoznpodarou"/>
          <w:rFonts w:asciiTheme="minorHAnsi" w:hAnsiTheme="minorHAnsi" w:cstheme="minorHAnsi"/>
          <w:color w:val="000000"/>
          <w:sz w:val="22"/>
          <w:szCs w:val="22"/>
        </w:rPr>
        <w:footnoteReference w:id="61"/>
      </w:r>
    </w:p>
    <w:p w14:paraId="69F16E55" w14:textId="3CE62DD8" w:rsidR="006F35BC" w:rsidRDefault="006F35BC" w:rsidP="006F35BC">
      <w:pPr>
        <w:rPr>
          <w:rFonts w:cs="Calibri"/>
        </w:rPr>
      </w:pPr>
    </w:p>
    <w:p w14:paraId="657983F8" w14:textId="77777777" w:rsidR="00F73014" w:rsidRPr="008A283B" w:rsidRDefault="00F73014" w:rsidP="006F35BC">
      <w:pPr>
        <w:rPr>
          <w:rFonts w:cs="Calibri"/>
        </w:rPr>
      </w:pPr>
    </w:p>
    <w:p w14:paraId="6E2299C1" w14:textId="77777777" w:rsidR="006F35BC" w:rsidRPr="00EA70B4" w:rsidRDefault="006F35BC" w:rsidP="006F35BC">
      <w:pPr>
        <w:pStyle w:val="Nadpis3"/>
      </w:pPr>
      <w:r w:rsidRPr="00035992">
        <w:t xml:space="preserve">Zhodnocení osoby garanta z hlediska naplnění </w:t>
      </w:r>
      <w:r w:rsidRPr="00EA70B4">
        <w:t>standardů (dle požadavků kladených standardy pro jednotlivé typy a profily studijních programů)</w:t>
      </w:r>
    </w:p>
    <w:p w14:paraId="40716A03" w14:textId="77777777" w:rsidR="006F35BC" w:rsidRPr="007C6227" w:rsidRDefault="006F35BC" w:rsidP="006F35BC">
      <w:pPr>
        <w:spacing w:before="120" w:after="120"/>
        <w:rPr>
          <w:rFonts w:asciiTheme="minorHAnsi" w:hAnsiTheme="minorHAnsi" w:cstheme="minorHAnsi"/>
          <w:sz w:val="22"/>
          <w:szCs w:val="22"/>
        </w:rPr>
      </w:pPr>
      <w:r w:rsidRPr="00EA70B4">
        <w:tab/>
      </w:r>
      <w:r w:rsidRPr="00EA70B4">
        <w:tab/>
      </w:r>
      <w:r w:rsidRPr="00EA70B4">
        <w:tab/>
      </w:r>
      <w:r w:rsidRPr="00EA70B4">
        <w:tab/>
      </w:r>
      <w:r w:rsidRPr="00EA70B4">
        <w:tab/>
      </w:r>
      <w:r w:rsidRPr="007C6227">
        <w:rPr>
          <w:rFonts w:asciiTheme="minorHAnsi" w:hAnsiTheme="minorHAnsi" w:cstheme="minorHAnsi"/>
          <w:sz w:val="22"/>
          <w:szCs w:val="22"/>
        </w:rPr>
        <w:t>Standardy 5.2-5.4</w:t>
      </w:r>
    </w:p>
    <w:p w14:paraId="59FCDA51" w14:textId="28CE386D" w:rsidR="006F35BC" w:rsidRDefault="006F35BC" w:rsidP="007C6227">
      <w:pPr>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Jako garantka </w:t>
      </w:r>
      <w:r w:rsidR="00293ECF">
        <w:rPr>
          <w:rFonts w:asciiTheme="minorHAnsi" w:hAnsiTheme="minorHAnsi" w:cstheme="minorHAnsi"/>
          <w:color w:val="000000"/>
          <w:sz w:val="22"/>
          <w:szCs w:val="22"/>
        </w:rPr>
        <w:t xml:space="preserve">bakalářského </w:t>
      </w:r>
      <w:r w:rsidRPr="002D186B">
        <w:rPr>
          <w:rFonts w:asciiTheme="minorHAnsi" w:hAnsiTheme="minorHAnsi" w:cstheme="minorHAnsi"/>
          <w:color w:val="000000"/>
          <w:sz w:val="22"/>
          <w:szCs w:val="22"/>
        </w:rPr>
        <w:t xml:space="preserve">studijního programu </w:t>
      </w:r>
      <w:r w:rsidR="008A747D">
        <w:rPr>
          <w:rFonts w:asciiTheme="minorHAnsi" w:hAnsiTheme="minorHAnsi" w:cstheme="minorHAnsi"/>
          <w:color w:val="000000"/>
          <w:sz w:val="22"/>
          <w:szCs w:val="22"/>
        </w:rPr>
        <w:t xml:space="preserve">Kreativní odvětví a digitální kultura </w:t>
      </w:r>
      <w:r w:rsidRPr="002D186B">
        <w:rPr>
          <w:rFonts w:asciiTheme="minorHAnsi" w:hAnsiTheme="minorHAnsi" w:cstheme="minorHAnsi"/>
          <w:color w:val="000000"/>
          <w:sz w:val="22"/>
          <w:szCs w:val="22"/>
        </w:rPr>
        <w:t xml:space="preserve">je navržena </w:t>
      </w:r>
      <w:r w:rsidRPr="002D186B">
        <w:rPr>
          <w:rFonts w:asciiTheme="minorHAnsi" w:hAnsiTheme="minorHAnsi" w:cstheme="minorHAnsi"/>
          <w:color w:val="000000" w:themeColor="text1"/>
          <w:sz w:val="22"/>
          <w:szCs w:val="22"/>
        </w:rPr>
        <w:t>doc. Mg</w:t>
      </w:r>
      <w:r w:rsidR="004B079D">
        <w:rPr>
          <w:rFonts w:asciiTheme="minorHAnsi" w:hAnsiTheme="minorHAnsi" w:cstheme="minorHAnsi"/>
          <w:color w:val="000000" w:themeColor="text1"/>
          <w:sz w:val="22"/>
          <w:szCs w:val="22"/>
        </w:rPr>
        <w:t>r</w:t>
      </w:r>
      <w:r w:rsidRPr="002D186B">
        <w:rPr>
          <w:rFonts w:asciiTheme="minorHAnsi" w:hAnsiTheme="minorHAnsi" w:cstheme="minorHAnsi"/>
          <w:color w:val="000000" w:themeColor="text1"/>
          <w:sz w:val="22"/>
          <w:szCs w:val="22"/>
        </w:rPr>
        <w:t>.</w:t>
      </w:r>
      <w:r w:rsidR="004B079D">
        <w:rPr>
          <w:rFonts w:asciiTheme="minorHAnsi" w:hAnsiTheme="minorHAnsi" w:cstheme="minorHAnsi"/>
          <w:color w:val="000000" w:themeColor="text1"/>
          <w:sz w:val="22"/>
          <w:szCs w:val="22"/>
        </w:rPr>
        <w:t xml:space="preserve"> </w:t>
      </w:r>
      <w:r w:rsidR="00BB1ACA">
        <w:rPr>
          <w:rFonts w:asciiTheme="minorHAnsi" w:hAnsiTheme="minorHAnsi" w:cstheme="minorHAnsi"/>
          <w:color w:val="000000" w:themeColor="text1"/>
          <w:sz w:val="22"/>
          <w:szCs w:val="22"/>
        </w:rPr>
        <w:t>art.</w:t>
      </w:r>
      <w:r w:rsidRPr="002D186B">
        <w:rPr>
          <w:rFonts w:asciiTheme="minorHAnsi" w:hAnsiTheme="minorHAnsi" w:cstheme="minorHAnsi"/>
          <w:color w:val="000000" w:themeColor="text1"/>
          <w:sz w:val="22"/>
          <w:szCs w:val="22"/>
        </w:rPr>
        <w:t xml:space="preserve"> Mária </w:t>
      </w:r>
      <w:proofErr w:type="spellStart"/>
      <w:r w:rsidRPr="002D186B">
        <w:rPr>
          <w:rFonts w:asciiTheme="minorHAnsi" w:hAnsiTheme="minorHAnsi" w:cstheme="minorHAnsi"/>
          <w:color w:val="000000" w:themeColor="text1"/>
          <w:sz w:val="22"/>
          <w:szCs w:val="22"/>
        </w:rPr>
        <w:t>Štraneková</w:t>
      </w:r>
      <w:proofErr w:type="spellEnd"/>
      <w:r w:rsidRPr="002D186B">
        <w:rPr>
          <w:rFonts w:asciiTheme="minorHAnsi" w:hAnsiTheme="minorHAnsi" w:cstheme="minorHAnsi"/>
          <w:color w:val="000000" w:themeColor="text1"/>
          <w:sz w:val="22"/>
          <w:szCs w:val="22"/>
        </w:rPr>
        <w:t xml:space="preserve">, </w:t>
      </w:r>
      <w:proofErr w:type="spellStart"/>
      <w:r w:rsidRPr="002D186B">
        <w:rPr>
          <w:rFonts w:asciiTheme="minorHAnsi" w:hAnsiTheme="minorHAnsi" w:cstheme="minorHAnsi"/>
          <w:color w:val="000000" w:themeColor="text1"/>
          <w:sz w:val="22"/>
          <w:szCs w:val="22"/>
        </w:rPr>
        <w:t>ArtD</w:t>
      </w:r>
      <w:proofErr w:type="spellEnd"/>
      <w:r w:rsidR="007C6227">
        <w:rPr>
          <w:rFonts w:asciiTheme="minorHAnsi" w:hAnsiTheme="minorHAnsi" w:cstheme="minorHAnsi"/>
          <w:color w:val="000000" w:themeColor="text1"/>
          <w:sz w:val="22"/>
          <w:szCs w:val="22"/>
        </w:rPr>
        <w:t>.</w:t>
      </w:r>
      <w:r w:rsidRPr="002D186B">
        <w:rPr>
          <w:rFonts w:asciiTheme="minorHAnsi" w:hAnsiTheme="minorHAnsi" w:cstheme="minorHAnsi"/>
          <w:b/>
          <w:color w:val="000000" w:themeColor="text1"/>
          <w:sz w:val="22"/>
          <w:szCs w:val="22"/>
        </w:rPr>
        <w:t xml:space="preserve"> – </w:t>
      </w:r>
      <w:r w:rsidRPr="002D186B">
        <w:rPr>
          <w:rFonts w:asciiTheme="minorHAnsi" w:hAnsiTheme="minorHAnsi" w:cstheme="minorHAnsi"/>
          <w:color w:val="000000" w:themeColor="text1"/>
          <w:sz w:val="22"/>
          <w:szCs w:val="22"/>
        </w:rPr>
        <w:t>docentka v oboru Multim</w:t>
      </w:r>
      <w:r w:rsidR="00B37E70">
        <w:rPr>
          <w:rFonts w:asciiTheme="minorHAnsi" w:hAnsiTheme="minorHAnsi" w:cstheme="minorHAnsi"/>
          <w:color w:val="000000" w:themeColor="text1"/>
          <w:sz w:val="22"/>
          <w:szCs w:val="22"/>
        </w:rPr>
        <w:t>é</w:t>
      </w:r>
      <w:r w:rsidRPr="002D186B">
        <w:rPr>
          <w:rFonts w:asciiTheme="minorHAnsi" w:hAnsiTheme="minorHAnsi" w:cstheme="minorHAnsi"/>
          <w:color w:val="000000" w:themeColor="text1"/>
          <w:sz w:val="22"/>
          <w:szCs w:val="22"/>
        </w:rPr>
        <w:t>dia a design</w:t>
      </w:r>
      <w:r w:rsidR="00F71CE2">
        <w:rPr>
          <w:rFonts w:asciiTheme="minorHAnsi" w:hAnsiTheme="minorHAnsi" w:cstheme="minorHAnsi"/>
          <w:color w:val="000000" w:themeColor="text1"/>
          <w:sz w:val="22"/>
          <w:szCs w:val="22"/>
        </w:rPr>
        <w:t>, která je akademickým</w:t>
      </w:r>
      <w:r w:rsidR="00293ECF">
        <w:rPr>
          <w:rFonts w:asciiTheme="minorHAnsi" w:hAnsiTheme="minorHAnsi" w:cstheme="minorHAnsi"/>
          <w:color w:val="000000" w:themeColor="text1"/>
          <w:sz w:val="22"/>
          <w:szCs w:val="22"/>
        </w:rPr>
        <w:t xml:space="preserve"> </w:t>
      </w:r>
      <w:r w:rsidR="00F71CE2">
        <w:rPr>
          <w:rFonts w:asciiTheme="minorHAnsi" w:hAnsiTheme="minorHAnsi" w:cstheme="minorHAnsi"/>
          <w:color w:val="000000" w:themeColor="text1"/>
          <w:sz w:val="22"/>
          <w:szCs w:val="22"/>
        </w:rPr>
        <w:t xml:space="preserve">pracovníkem </w:t>
      </w:r>
      <w:r w:rsidR="00293ECF">
        <w:rPr>
          <w:rFonts w:asciiTheme="minorHAnsi" w:hAnsiTheme="minorHAnsi" w:cstheme="minorHAnsi"/>
          <w:color w:val="000000" w:themeColor="text1"/>
          <w:sz w:val="22"/>
          <w:szCs w:val="22"/>
        </w:rPr>
        <w:t xml:space="preserve">UTB a současně FMK </w:t>
      </w:r>
      <w:r w:rsidR="00F71CE2">
        <w:rPr>
          <w:rFonts w:asciiTheme="minorHAnsi" w:hAnsiTheme="minorHAnsi" w:cstheme="minorHAnsi"/>
          <w:color w:val="000000" w:themeColor="text1"/>
          <w:sz w:val="22"/>
          <w:szCs w:val="22"/>
        </w:rPr>
        <w:t xml:space="preserve">a splňuje </w:t>
      </w:r>
      <w:r w:rsidR="007A37DB">
        <w:rPr>
          <w:rFonts w:asciiTheme="minorHAnsi" w:hAnsiTheme="minorHAnsi" w:cstheme="minorHAnsi"/>
          <w:color w:val="000000" w:themeColor="text1"/>
          <w:sz w:val="22"/>
          <w:szCs w:val="22"/>
        </w:rPr>
        <w:t>podmínky</w:t>
      </w:r>
      <w:r w:rsidR="006E409A">
        <w:rPr>
          <w:rFonts w:asciiTheme="minorHAnsi" w:hAnsiTheme="minorHAnsi" w:cstheme="minorHAnsi"/>
          <w:color w:val="000000" w:themeColor="text1"/>
          <w:sz w:val="22"/>
          <w:szCs w:val="22"/>
        </w:rPr>
        <w:t xml:space="preserve"> </w:t>
      </w:r>
      <w:r w:rsidR="00580B57">
        <w:rPr>
          <w:rFonts w:asciiTheme="minorHAnsi" w:hAnsiTheme="minorHAnsi" w:cstheme="minorHAnsi"/>
          <w:color w:val="000000" w:themeColor="text1"/>
          <w:sz w:val="22"/>
          <w:szCs w:val="22"/>
        </w:rPr>
        <w:t xml:space="preserve">stanovené v </w:t>
      </w:r>
      <w:r w:rsidR="006E409A">
        <w:rPr>
          <w:rFonts w:asciiTheme="minorHAnsi" w:hAnsiTheme="minorHAnsi" w:cstheme="minorHAnsi"/>
          <w:color w:val="000000" w:themeColor="text1"/>
          <w:sz w:val="22"/>
          <w:szCs w:val="22"/>
        </w:rPr>
        <w:t>zákon</w:t>
      </w:r>
      <w:r w:rsidR="00580B57">
        <w:rPr>
          <w:rFonts w:asciiTheme="minorHAnsi" w:hAnsiTheme="minorHAnsi" w:cstheme="minorHAnsi"/>
          <w:color w:val="000000" w:themeColor="text1"/>
          <w:sz w:val="22"/>
          <w:szCs w:val="22"/>
        </w:rPr>
        <w:t>ě</w:t>
      </w:r>
      <w:r w:rsidR="006E409A">
        <w:rPr>
          <w:rFonts w:asciiTheme="minorHAnsi" w:hAnsiTheme="minorHAnsi" w:cstheme="minorHAnsi"/>
          <w:color w:val="000000" w:themeColor="text1"/>
          <w:sz w:val="22"/>
          <w:szCs w:val="22"/>
        </w:rPr>
        <w:t xml:space="preserve"> o VŠ a nařízení vlády</w:t>
      </w:r>
      <w:r w:rsidR="00E34215">
        <w:rPr>
          <w:rFonts w:asciiTheme="minorHAnsi" w:hAnsiTheme="minorHAnsi" w:cstheme="minorHAnsi"/>
          <w:color w:val="000000" w:themeColor="text1"/>
          <w:sz w:val="22"/>
          <w:szCs w:val="22"/>
        </w:rPr>
        <w:t xml:space="preserve"> </w:t>
      </w:r>
      <w:r w:rsidR="00E64D07">
        <w:rPr>
          <w:rFonts w:asciiTheme="minorHAnsi" w:hAnsiTheme="minorHAnsi" w:cstheme="minorHAnsi"/>
          <w:color w:val="000000" w:themeColor="text1"/>
          <w:sz w:val="22"/>
          <w:szCs w:val="22"/>
        </w:rPr>
        <w:br/>
      </w:r>
      <w:r w:rsidR="00E34215">
        <w:rPr>
          <w:rFonts w:asciiTheme="minorHAnsi" w:hAnsiTheme="minorHAnsi" w:cstheme="minorHAnsi"/>
          <w:color w:val="000000" w:themeColor="text1"/>
          <w:sz w:val="22"/>
          <w:szCs w:val="22"/>
        </w:rPr>
        <w:t>č. 274/2016 Sb., o standardech pro akreditace ve vysokém školství</w:t>
      </w:r>
      <w:r w:rsidR="005641E2">
        <w:rPr>
          <w:rFonts w:asciiTheme="minorHAnsi" w:hAnsiTheme="minorHAnsi" w:cstheme="minorHAnsi"/>
          <w:color w:val="000000" w:themeColor="text1"/>
          <w:sz w:val="22"/>
          <w:szCs w:val="22"/>
        </w:rPr>
        <w:t xml:space="preserve">. </w:t>
      </w:r>
      <w:r w:rsidR="007C6227">
        <w:rPr>
          <w:rFonts w:asciiTheme="minorHAnsi" w:hAnsiTheme="minorHAnsi" w:cstheme="minorHAnsi"/>
          <w:color w:val="000000" w:themeColor="text1"/>
          <w:sz w:val="22"/>
          <w:szCs w:val="22"/>
        </w:rPr>
        <w:t>Doc. Mg</w:t>
      </w:r>
      <w:r w:rsidR="00BB1ACA">
        <w:rPr>
          <w:rFonts w:asciiTheme="minorHAnsi" w:hAnsiTheme="minorHAnsi" w:cstheme="minorHAnsi"/>
          <w:color w:val="000000" w:themeColor="text1"/>
          <w:sz w:val="22"/>
          <w:szCs w:val="22"/>
        </w:rPr>
        <w:t>r. art</w:t>
      </w:r>
      <w:r w:rsidR="007C6227">
        <w:rPr>
          <w:rFonts w:asciiTheme="minorHAnsi" w:hAnsiTheme="minorHAnsi" w:cstheme="minorHAnsi"/>
          <w:color w:val="000000" w:themeColor="text1"/>
          <w:sz w:val="22"/>
          <w:szCs w:val="22"/>
        </w:rPr>
        <w:t xml:space="preserve">. Mária </w:t>
      </w:r>
      <w:proofErr w:type="spellStart"/>
      <w:r w:rsidR="007C6227">
        <w:rPr>
          <w:rFonts w:asciiTheme="minorHAnsi" w:hAnsiTheme="minorHAnsi" w:cstheme="minorHAnsi"/>
          <w:color w:val="000000" w:themeColor="text1"/>
          <w:sz w:val="22"/>
          <w:szCs w:val="22"/>
        </w:rPr>
        <w:t>Štran</w:t>
      </w:r>
      <w:r w:rsidR="00BB1ACA">
        <w:rPr>
          <w:rFonts w:asciiTheme="minorHAnsi" w:hAnsiTheme="minorHAnsi" w:cstheme="minorHAnsi"/>
          <w:color w:val="000000" w:themeColor="text1"/>
          <w:sz w:val="22"/>
          <w:szCs w:val="22"/>
        </w:rPr>
        <w:t>e</w:t>
      </w:r>
      <w:r w:rsidR="007C6227">
        <w:rPr>
          <w:rFonts w:asciiTheme="minorHAnsi" w:hAnsiTheme="minorHAnsi" w:cstheme="minorHAnsi"/>
          <w:color w:val="000000" w:themeColor="text1"/>
          <w:sz w:val="22"/>
          <w:szCs w:val="22"/>
        </w:rPr>
        <w:t>ková</w:t>
      </w:r>
      <w:proofErr w:type="spellEnd"/>
      <w:r w:rsidR="007C6227">
        <w:rPr>
          <w:rFonts w:asciiTheme="minorHAnsi" w:hAnsiTheme="minorHAnsi" w:cstheme="minorHAnsi"/>
          <w:color w:val="000000" w:themeColor="text1"/>
          <w:sz w:val="22"/>
          <w:szCs w:val="22"/>
        </w:rPr>
        <w:t xml:space="preserve">, </w:t>
      </w:r>
      <w:proofErr w:type="spellStart"/>
      <w:r w:rsidR="007C6227">
        <w:rPr>
          <w:rFonts w:asciiTheme="minorHAnsi" w:hAnsiTheme="minorHAnsi" w:cstheme="minorHAnsi"/>
          <w:color w:val="000000" w:themeColor="text1"/>
          <w:sz w:val="22"/>
          <w:szCs w:val="22"/>
        </w:rPr>
        <w:t>ArtD</w:t>
      </w:r>
      <w:proofErr w:type="spellEnd"/>
      <w:r w:rsidR="007C6227">
        <w:rPr>
          <w:rFonts w:asciiTheme="minorHAnsi" w:hAnsiTheme="minorHAnsi" w:cstheme="minorHAnsi"/>
          <w:color w:val="000000" w:themeColor="text1"/>
          <w:sz w:val="22"/>
          <w:szCs w:val="22"/>
        </w:rPr>
        <w:t>.</w:t>
      </w:r>
      <w:r w:rsidR="00813D87">
        <w:rPr>
          <w:rFonts w:asciiTheme="minorHAnsi" w:hAnsiTheme="minorHAnsi" w:cstheme="minorHAnsi"/>
          <w:color w:val="000000" w:themeColor="text1"/>
          <w:sz w:val="22"/>
          <w:szCs w:val="22"/>
        </w:rPr>
        <w:t xml:space="preserve"> se podílí</w:t>
      </w:r>
      <w:r w:rsidR="00C10C46">
        <w:rPr>
          <w:rFonts w:asciiTheme="minorHAnsi" w:hAnsiTheme="minorHAnsi" w:cstheme="minorHAnsi"/>
          <w:color w:val="000000" w:themeColor="text1"/>
          <w:sz w:val="22"/>
          <w:szCs w:val="22"/>
        </w:rPr>
        <w:t xml:space="preserve"> </w:t>
      </w:r>
      <w:r w:rsidR="00FC1B40">
        <w:rPr>
          <w:rFonts w:asciiTheme="minorHAnsi" w:hAnsiTheme="minorHAnsi" w:cstheme="minorHAnsi"/>
          <w:color w:val="000000" w:themeColor="text1"/>
          <w:sz w:val="22"/>
          <w:szCs w:val="22"/>
        </w:rPr>
        <w:t>na vý</w:t>
      </w:r>
      <w:r w:rsidR="00804321">
        <w:rPr>
          <w:rFonts w:asciiTheme="minorHAnsi" w:hAnsiTheme="minorHAnsi" w:cstheme="minorHAnsi"/>
          <w:color w:val="000000" w:themeColor="text1"/>
          <w:sz w:val="22"/>
          <w:szCs w:val="22"/>
        </w:rPr>
        <w:t>uce</w:t>
      </w:r>
      <w:r w:rsidR="00BF7ACD">
        <w:rPr>
          <w:rFonts w:asciiTheme="minorHAnsi" w:hAnsiTheme="minorHAnsi" w:cstheme="minorHAnsi"/>
          <w:color w:val="000000" w:themeColor="text1"/>
          <w:sz w:val="22"/>
          <w:szCs w:val="22"/>
        </w:rPr>
        <w:t xml:space="preserve"> </w:t>
      </w:r>
      <w:r w:rsidR="00BF1A20">
        <w:rPr>
          <w:rFonts w:asciiTheme="minorHAnsi" w:hAnsiTheme="minorHAnsi" w:cstheme="minorHAnsi"/>
          <w:color w:val="000000" w:themeColor="text1"/>
          <w:sz w:val="22"/>
          <w:szCs w:val="22"/>
        </w:rPr>
        <w:t>ve studijním programu</w:t>
      </w:r>
      <w:r w:rsidR="00BF7ACD">
        <w:rPr>
          <w:rFonts w:asciiTheme="minorHAnsi" w:hAnsiTheme="minorHAnsi" w:cstheme="minorHAnsi"/>
          <w:color w:val="000000" w:themeColor="text1"/>
          <w:sz w:val="22"/>
          <w:szCs w:val="22"/>
        </w:rPr>
        <w:t xml:space="preserve"> </w:t>
      </w:r>
      <w:r w:rsidR="003D685F">
        <w:rPr>
          <w:rFonts w:asciiTheme="minorHAnsi" w:hAnsiTheme="minorHAnsi" w:cstheme="minorHAnsi"/>
          <w:color w:val="000000" w:themeColor="text1"/>
          <w:sz w:val="22"/>
          <w:szCs w:val="22"/>
        </w:rPr>
        <w:t xml:space="preserve">vedením </w:t>
      </w:r>
      <w:r w:rsidR="00EC0BAF">
        <w:rPr>
          <w:rFonts w:asciiTheme="minorHAnsi" w:hAnsiTheme="minorHAnsi" w:cstheme="minorHAnsi"/>
          <w:color w:val="000000" w:themeColor="text1"/>
          <w:sz w:val="22"/>
          <w:szCs w:val="22"/>
        </w:rPr>
        <w:t>profilující</w:t>
      </w:r>
      <w:r w:rsidR="00BF2D4D">
        <w:rPr>
          <w:rFonts w:asciiTheme="minorHAnsi" w:hAnsiTheme="minorHAnsi" w:cstheme="minorHAnsi"/>
          <w:color w:val="000000" w:themeColor="text1"/>
          <w:sz w:val="22"/>
          <w:szCs w:val="22"/>
        </w:rPr>
        <w:t>c</w:t>
      </w:r>
      <w:r w:rsidR="00EC0BAF">
        <w:rPr>
          <w:rFonts w:asciiTheme="minorHAnsi" w:hAnsiTheme="minorHAnsi" w:cstheme="minorHAnsi"/>
          <w:color w:val="000000" w:themeColor="text1"/>
          <w:sz w:val="22"/>
          <w:szCs w:val="22"/>
        </w:rPr>
        <w:t xml:space="preserve">h </w:t>
      </w:r>
      <w:r w:rsidR="00BF7ACD">
        <w:rPr>
          <w:rFonts w:asciiTheme="minorHAnsi" w:hAnsiTheme="minorHAnsi" w:cstheme="minorHAnsi"/>
          <w:color w:val="000000" w:themeColor="text1"/>
          <w:sz w:val="22"/>
          <w:szCs w:val="22"/>
        </w:rPr>
        <w:t>předmětů</w:t>
      </w:r>
      <w:r w:rsidR="004C3C06">
        <w:rPr>
          <w:rFonts w:asciiTheme="minorHAnsi" w:hAnsiTheme="minorHAnsi" w:cstheme="minorHAnsi"/>
          <w:color w:val="000000" w:themeColor="text1"/>
          <w:sz w:val="22"/>
          <w:szCs w:val="22"/>
        </w:rPr>
        <w:t xml:space="preserve"> Oborové teorie a technologie,</w:t>
      </w:r>
      <w:r w:rsidR="001254D7">
        <w:rPr>
          <w:rFonts w:asciiTheme="minorHAnsi" w:hAnsiTheme="minorHAnsi" w:cstheme="minorHAnsi"/>
          <w:color w:val="000000" w:themeColor="text1"/>
          <w:sz w:val="22"/>
          <w:szCs w:val="22"/>
        </w:rPr>
        <w:t xml:space="preserve"> Komunikace KKO a </w:t>
      </w:r>
      <w:r w:rsidR="003D685F">
        <w:rPr>
          <w:rFonts w:asciiTheme="minorHAnsi" w:hAnsiTheme="minorHAnsi" w:cstheme="minorHAnsi"/>
          <w:color w:val="000000" w:themeColor="text1"/>
          <w:sz w:val="22"/>
          <w:szCs w:val="22"/>
        </w:rPr>
        <w:t xml:space="preserve">Green design and </w:t>
      </w:r>
      <w:proofErr w:type="spellStart"/>
      <w:r w:rsidR="003D685F">
        <w:rPr>
          <w:rFonts w:asciiTheme="minorHAnsi" w:hAnsiTheme="minorHAnsi" w:cstheme="minorHAnsi"/>
          <w:color w:val="000000" w:themeColor="text1"/>
          <w:sz w:val="22"/>
          <w:szCs w:val="22"/>
        </w:rPr>
        <w:t>suistanable</w:t>
      </w:r>
      <w:proofErr w:type="spellEnd"/>
      <w:r w:rsidR="003D685F">
        <w:rPr>
          <w:rFonts w:asciiTheme="minorHAnsi" w:hAnsiTheme="minorHAnsi" w:cstheme="minorHAnsi"/>
          <w:color w:val="000000" w:themeColor="text1"/>
          <w:sz w:val="22"/>
          <w:szCs w:val="22"/>
        </w:rPr>
        <w:t xml:space="preserve"> </w:t>
      </w:r>
      <w:proofErr w:type="spellStart"/>
      <w:r w:rsidR="003D685F">
        <w:rPr>
          <w:rFonts w:asciiTheme="minorHAnsi" w:hAnsiTheme="minorHAnsi" w:cstheme="minorHAnsi"/>
          <w:color w:val="000000" w:themeColor="text1"/>
          <w:sz w:val="22"/>
          <w:szCs w:val="22"/>
        </w:rPr>
        <w:t>materi</w:t>
      </w:r>
      <w:r w:rsidR="008240AA">
        <w:rPr>
          <w:rFonts w:asciiTheme="minorHAnsi" w:hAnsiTheme="minorHAnsi" w:cstheme="minorHAnsi"/>
          <w:color w:val="000000" w:themeColor="text1"/>
          <w:sz w:val="22"/>
          <w:szCs w:val="22"/>
        </w:rPr>
        <w:t>als</w:t>
      </w:r>
      <w:proofErr w:type="spellEnd"/>
      <w:r w:rsidR="008240AA">
        <w:rPr>
          <w:rFonts w:asciiTheme="minorHAnsi" w:hAnsiTheme="minorHAnsi" w:cstheme="minorHAnsi"/>
          <w:color w:val="000000" w:themeColor="text1"/>
          <w:sz w:val="22"/>
          <w:szCs w:val="22"/>
        </w:rPr>
        <w:t xml:space="preserve"> vyučovaném v anglickém jazyce.</w:t>
      </w:r>
      <w:r w:rsidR="007C6227">
        <w:rPr>
          <w:rFonts w:asciiTheme="minorHAnsi" w:hAnsiTheme="minorHAnsi" w:cstheme="minorHAnsi"/>
          <w:color w:val="000000" w:themeColor="text1"/>
          <w:sz w:val="22"/>
          <w:szCs w:val="22"/>
        </w:rPr>
        <w:t xml:space="preserve"> </w:t>
      </w:r>
      <w:r w:rsidRPr="002D186B">
        <w:rPr>
          <w:rFonts w:asciiTheme="minorHAnsi" w:hAnsiTheme="minorHAnsi" w:cstheme="minorHAnsi"/>
          <w:color w:val="000000" w:themeColor="text1"/>
          <w:sz w:val="22"/>
          <w:szCs w:val="22"/>
        </w:rPr>
        <w:t>Jako pedagog působila do r. 201</w:t>
      </w:r>
      <w:r w:rsidR="00BB1ACA">
        <w:rPr>
          <w:rFonts w:asciiTheme="minorHAnsi" w:hAnsiTheme="minorHAnsi" w:cstheme="minorHAnsi"/>
          <w:color w:val="000000" w:themeColor="text1"/>
          <w:sz w:val="22"/>
          <w:szCs w:val="22"/>
        </w:rPr>
        <w:t>7</w:t>
      </w:r>
      <w:r w:rsidRPr="002D186B">
        <w:rPr>
          <w:rFonts w:asciiTheme="minorHAnsi" w:hAnsiTheme="minorHAnsi" w:cstheme="minorHAnsi"/>
          <w:color w:val="000000" w:themeColor="text1"/>
          <w:sz w:val="22"/>
          <w:szCs w:val="22"/>
        </w:rPr>
        <w:t xml:space="preserve"> na FMK, od r. 201</w:t>
      </w:r>
      <w:r w:rsidR="00BB1ACA">
        <w:rPr>
          <w:rFonts w:asciiTheme="minorHAnsi" w:hAnsiTheme="minorHAnsi" w:cstheme="minorHAnsi"/>
          <w:color w:val="000000" w:themeColor="text1"/>
          <w:sz w:val="22"/>
          <w:szCs w:val="22"/>
        </w:rPr>
        <w:t>9</w:t>
      </w:r>
      <w:r w:rsidRPr="002D186B">
        <w:rPr>
          <w:rFonts w:asciiTheme="minorHAnsi" w:hAnsiTheme="minorHAnsi" w:cstheme="minorHAnsi"/>
          <w:color w:val="000000" w:themeColor="text1"/>
          <w:sz w:val="22"/>
          <w:szCs w:val="22"/>
        </w:rPr>
        <w:t xml:space="preserve"> na </w:t>
      </w:r>
      <w:proofErr w:type="spellStart"/>
      <w:r w:rsidRPr="002D186B">
        <w:rPr>
          <w:rFonts w:asciiTheme="minorHAnsi" w:hAnsiTheme="minorHAnsi" w:cstheme="minorHAnsi"/>
          <w:color w:val="000000" w:themeColor="text1"/>
          <w:sz w:val="22"/>
          <w:szCs w:val="22"/>
        </w:rPr>
        <w:t>Paneurópskej</w:t>
      </w:r>
      <w:proofErr w:type="spellEnd"/>
      <w:r w:rsidRPr="002D186B">
        <w:rPr>
          <w:rFonts w:asciiTheme="minorHAnsi" w:hAnsiTheme="minorHAnsi" w:cstheme="minorHAnsi"/>
          <w:color w:val="000000" w:themeColor="text1"/>
          <w:sz w:val="22"/>
          <w:szCs w:val="22"/>
        </w:rPr>
        <w:t xml:space="preserve"> </w:t>
      </w:r>
      <w:proofErr w:type="spellStart"/>
      <w:r w:rsidRPr="002D186B">
        <w:rPr>
          <w:rFonts w:asciiTheme="minorHAnsi" w:hAnsiTheme="minorHAnsi" w:cstheme="minorHAnsi"/>
          <w:color w:val="000000" w:themeColor="text1"/>
          <w:sz w:val="22"/>
          <w:szCs w:val="22"/>
        </w:rPr>
        <w:t>vysokej</w:t>
      </w:r>
      <w:proofErr w:type="spellEnd"/>
      <w:r w:rsidRPr="002D186B">
        <w:rPr>
          <w:rFonts w:asciiTheme="minorHAnsi" w:hAnsiTheme="minorHAnsi" w:cstheme="minorHAnsi"/>
          <w:color w:val="000000" w:themeColor="text1"/>
          <w:sz w:val="22"/>
          <w:szCs w:val="22"/>
        </w:rPr>
        <w:t xml:space="preserve"> škole, dále jako externí lektor MOD´SPE Paris a VŠVU Bratislava.  Je podepsaná pod značkou </w:t>
      </w:r>
      <w:proofErr w:type="spellStart"/>
      <w:r w:rsidRPr="002D186B">
        <w:rPr>
          <w:rFonts w:asciiTheme="minorHAnsi" w:hAnsiTheme="minorHAnsi" w:cstheme="minorHAnsi"/>
          <w:color w:val="000000" w:themeColor="text1"/>
          <w:sz w:val="22"/>
          <w:szCs w:val="22"/>
        </w:rPr>
        <w:t>May</w:t>
      </w:r>
      <w:r w:rsidR="00E33B7D">
        <w:rPr>
          <w:rFonts w:asciiTheme="minorHAnsi" w:hAnsiTheme="minorHAnsi" w:cstheme="minorHAnsi"/>
          <w:color w:val="000000" w:themeColor="text1"/>
          <w:sz w:val="22"/>
          <w:szCs w:val="22"/>
        </w:rPr>
        <w:t>a</w:t>
      </w:r>
      <w:r w:rsidRPr="002D186B">
        <w:rPr>
          <w:rFonts w:asciiTheme="minorHAnsi" w:hAnsiTheme="minorHAnsi" w:cstheme="minorHAnsi"/>
          <w:color w:val="000000" w:themeColor="text1"/>
          <w:sz w:val="22"/>
          <w:szCs w:val="22"/>
        </w:rPr>
        <w:t>may</w:t>
      </w:r>
      <w:proofErr w:type="spellEnd"/>
      <w:r w:rsidRPr="002D186B">
        <w:rPr>
          <w:rFonts w:asciiTheme="minorHAnsi" w:hAnsiTheme="minorHAnsi" w:cstheme="minorHAnsi"/>
          <w:color w:val="000000" w:themeColor="text1"/>
          <w:sz w:val="22"/>
          <w:szCs w:val="22"/>
        </w:rPr>
        <w:t>. Působ</w:t>
      </w:r>
      <w:r w:rsidR="00683D61">
        <w:rPr>
          <w:rFonts w:asciiTheme="minorHAnsi" w:hAnsiTheme="minorHAnsi" w:cstheme="minorHAnsi"/>
          <w:color w:val="000000" w:themeColor="text1"/>
          <w:sz w:val="22"/>
          <w:szCs w:val="22"/>
        </w:rPr>
        <w:t>ila</w:t>
      </w:r>
      <w:r w:rsidRPr="002D186B">
        <w:rPr>
          <w:rFonts w:asciiTheme="minorHAnsi" w:hAnsiTheme="minorHAnsi" w:cstheme="minorHAnsi"/>
          <w:color w:val="000000" w:themeColor="text1"/>
          <w:sz w:val="22"/>
          <w:szCs w:val="22"/>
        </w:rPr>
        <w:t xml:space="preserve"> jako koordinátor pro kreativní průmysl a zahraniční vztahy ÚĽUV. Získ</w:t>
      </w:r>
      <w:r w:rsidR="00683D61">
        <w:rPr>
          <w:rFonts w:asciiTheme="minorHAnsi" w:hAnsiTheme="minorHAnsi" w:cstheme="minorHAnsi"/>
          <w:color w:val="000000" w:themeColor="text1"/>
          <w:sz w:val="22"/>
          <w:szCs w:val="22"/>
        </w:rPr>
        <w:t>a</w:t>
      </w:r>
      <w:r w:rsidRPr="002D186B">
        <w:rPr>
          <w:rFonts w:asciiTheme="minorHAnsi" w:hAnsiTheme="minorHAnsi" w:cstheme="minorHAnsi"/>
          <w:color w:val="000000" w:themeColor="text1"/>
          <w:sz w:val="22"/>
          <w:szCs w:val="22"/>
        </w:rPr>
        <w:t>la ocenění Národní cena za design (SK). Je členka odborné komise SEIA – odborná pracovní skupina pro odvětví kreativní</w:t>
      </w:r>
      <w:r w:rsidR="00D71041">
        <w:rPr>
          <w:rFonts w:asciiTheme="minorHAnsi" w:hAnsiTheme="minorHAnsi" w:cstheme="minorHAnsi"/>
          <w:color w:val="000000" w:themeColor="text1"/>
          <w:sz w:val="22"/>
          <w:szCs w:val="22"/>
        </w:rPr>
        <w:t>ho</w:t>
      </w:r>
      <w:r w:rsidRPr="002D186B">
        <w:rPr>
          <w:rFonts w:asciiTheme="minorHAnsi" w:hAnsiTheme="minorHAnsi" w:cstheme="minorHAnsi"/>
          <w:color w:val="000000" w:themeColor="text1"/>
          <w:sz w:val="22"/>
          <w:szCs w:val="22"/>
        </w:rPr>
        <w:t xml:space="preserve"> průmyslu, členka řady odborných porot mezinárodních designérských soutěží, realizátorka grantů na podporu umění, autorka odborných publikací z oblasti </w:t>
      </w:r>
      <w:proofErr w:type="spellStart"/>
      <w:r w:rsidRPr="002D186B">
        <w:rPr>
          <w:rFonts w:asciiTheme="minorHAnsi" w:hAnsiTheme="minorHAnsi" w:cstheme="minorHAnsi"/>
          <w:color w:val="000000" w:themeColor="text1"/>
          <w:sz w:val="22"/>
          <w:szCs w:val="22"/>
        </w:rPr>
        <w:t>fashion</w:t>
      </w:r>
      <w:proofErr w:type="spellEnd"/>
      <w:r w:rsidRPr="002D186B">
        <w:rPr>
          <w:rFonts w:asciiTheme="minorHAnsi" w:hAnsiTheme="minorHAnsi" w:cstheme="minorHAnsi"/>
          <w:color w:val="000000" w:themeColor="text1"/>
          <w:sz w:val="22"/>
          <w:szCs w:val="22"/>
        </w:rPr>
        <w:t xml:space="preserve"> designu.</w:t>
      </w:r>
      <w:r w:rsidRPr="002D186B">
        <w:rPr>
          <w:rFonts w:asciiTheme="minorHAnsi" w:hAnsiTheme="minorHAnsi" w:cstheme="minorHAnsi"/>
          <w:b/>
          <w:bCs/>
          <w:color w:val="000000" w:themeColor="text1"/>
          <w:sz w:val="22"/>
          <w:szCs w:val="22"/>
        </w:rPr>
        <w:t xml:space="preserve"> </w:t>
      </w:r>
      <w:r w:rsidRPr="002D186B">
        <w:rPr>
          <w:rFonts w:asciiTheme="minorHAnsi" w:hAnsiTheme="minorHAnsi" w:cstheme="minorHAnsi"/>
          <w:color w:val="000000"/>
          <w:sz w:val="22"/>
          <w:szCs w:val="22"/>
        </w:rPr>
        <w:t xml:space="preserve">Záznamy o její tvůrčí činnosti lze dohledat v databázi RUV a </w:t>
      </w:r>
      <w:r w:rsidR="000C78F4">
        <w:rPr>
          <w:rFonts w:asciiTheme="minorHAnsi" w:hAnsiTheme="minorHAnsi" w:cstheme="minorHAnsi"/>
          <w:color w:val="000000"/>
          <w:sz w:val="22"/>
          <w:szCs w:val="22"/>
        </w:rPr>
        <w:t>C</w:t>
      </w:r>
      <w:r w:rsidRPr="002D186B">
        <w:rPr>
          <w:rFonts w:asciiTheme="minorHAnsi" w:hAnsiTheme="minorHAnsi" w:cstheme="minorHAnsi"/>
          <w:color w:val="000000"/>
          <w:sz w:val="22"/>
          <w:szCs w:val="22"/>
        </w:rPr>
        <w:t>R</w:t>
      </w:r>
      <w:r w:rsidR="000C78F4">
        <w:rPr>
          <w:rFonts w:asciiTheme="minorHAnsi" w:hAnsiTheme="minorHAnsi" w:cstheme="minorHAnsi"/>
          <w:color w:val="000000"/>
          <w:sz w:val="22"/>
          <w:szCs w:val="22"/>
        </w:rPr>
        <w:t>EUČ</w:t>
      </w:r>
      <w:r w:rsidRPr="002D186B">
        <w:rPr>
          <w:rFonts w:asciiTheme="minorHAnsi" w:hAnsiTheme="minorHAnsi" w:cstheme="minorHAnsi"/>
          <w:color w:val="000000"/>
          <w:sz w:val="22"/>
          <w:szCs w:val="22"/>
        </w:rPr>
        <w:t>. Je schopna praktických výstupů</w:t>
      </w:r>
      <w:r w:rsidR="00B37E70">
        <w:rPr>
          <w:rFonts w:asciiTheme="minorHAnsi" w:hAnsiTheme="minorHAnsi" w:cstheme="minorHAnsi"/>
          <w:color w:val="000000"/>
          <w:sz w:val="22"/>
          <w:szCs w:val="22"/>
        </w:rPr>
        <w:t>,</w:t>
      </w:r>
      <w:r w:rsidRPr="002D186B">
        <w:rPr>
          <w:rFonts w:asciiTheme="minorHAnsi" w:hAnsiTheme="minorHAnsi" w:cstheme="minorHAnsi"/>
          <w:color w:val="000000"/>
          <w:sz w:val="22"/>
          <w:szCs w:val="22"/>
        </w:rPr>
        <w:t xml:space="preserve"> stejně jako teoretické reflexe</w:t>
      </w:r>
      <w:r w:rsidR="002A7748">
        <w:rPr>
          <w:rFonts w:asciiTheme="minorHAnsi" w:hAnsiTheme="minorHAnsi" w:cstheme="minorHAnsi"/>
          <w:color w:val="000000"/>
          <w:sz w:val="22"/>
          <w:szCs w:val="22"/>
        </w:rPr>
        <w:t xml:space="preserve">, což je pro garantování </w:t>
      </w:r>
      <w:r w:rsidR="008A747D">
        <w:rPr>
          <w:rFonts w:asciiTheme="minorHAnsi" w:hAnsiTheme="minorHAnsi" w:cstheme="minorHAnsi"/>
          <w:color w:val="000000"/>
          <w:sz w:val="22"/>
          <w:szCs w:val="22"/>
        </w:rPr>
        <w:t>studijního programu</w:t>
      </w:r>
      <w:r w:rsidR="002A7748">
        <w:rPr>
          <w:rFonts w:asciiTheme="minorHAnsi" w:hAnsiTheme="minorHAnsi" w:cstheme="minorHAnsi"/>
          <w:color w:val="000000"/>
          <w:sz w:val="22"/>
          <w:szCs w:val="22"/>
        </w:rPr>
        <w:t xml:space="preserve"> </w:t>
      </w:r>
      <w:r w:rsidR="00045ABC">
        <w:rPr>
          <w:rFonts w:asciiTheme="minorHAnsi" w:hAnsiTheme="minorHAnsi" w:cstheme="minorHAnsi"/>
          <w:color w:val="000000"/>
          <w:sz w:val="22"/>
          <w:szCs w:val="22"/>
        </w:rPr>
        <w:t xml:space="preserve">jedním ze </w:t>
      </w:r>
      <w:r w:rsidR="002A7748">
        <w:rPr>
          <w:rFonts w:asciiTheme="minorHAnsi" w:hAnsiTheme="minorHAnsi" w:cstheme="minorHAnsi"/>
          <w:color w:val="000000"/>
          <w:sz w:val="22"/>
          <w:szCs w:val="22"/>
        </w:rPr>
        <w:t>zásadní</w:t>
      </w:r>
      <w:r w:rsidR="00045ABC">
        <w:rPr>
          <w:rFonts w:asciiTheme="minorHAnsi" w:hAnsiTheme="minorHAnsi" w:cstheme="minorHAnsi"/>
          <w:color w:val="000000"/>
          <w:sz w:val="22"/>
          <w:szCs w:val="22"/>
        </w:rPr>
        <w:t>ch</w:t>
      </w:r>
      <w:r w:rsidR="002A7748">
        <w:rPr>
          <w:rFonts w:asciiTheme="minorHAnsi" w:hAnsiTheme="minorHAnsi" w:cstheme="minorHAnsi"/>
          <w:color w:val="000000"/>
          <w:sz w:val="22"/>
          <w:szCs w:val="22"/>
        </w:rPr>
        <w:t xml:space="preserve"> předpokladů</w:t>
      </w:r>
      <w:r w:rsidR="00045ABC">
        <w:rPr>
          <w:rFonts w:asciiTheme="minorHAnsi" w:hAnsiTheme="minorHAnsi" w:cstheme="minorHAnsi"/>
          <w:color w:val="000000"/>
          <w:sz w:val="22"/>
          <w:szCs w:val="22"/>
        </w:rPr>
        <w:t>.</w:t>
      </w:r>
    </w:p>
    <w:p w14:paraId="3B02306B" w14:textId="7242E206" w:rsidR="00C428F3" w:rsidRPr="00C428F3" w:rsidRDefault="00C428F3" w:rsidP="00C428F3">
      <w:pPr>
        <w:ind w:left="426"/>
        <w:jc w:val="both"/>
        <w:rPr>
          <w:rFonts w:asciiTheme="minorHAnsi" w:hAnsiTheme="minorHAnsi" w:cstheme="minorHAnsi"/>
          <w:color w:val="000000"/>
          <w:sz w:val="22"/>
          <w:szCs w:val="22"/>
        </w:rPr>
      </w:pPr>
    </w:p>
    <w:p w14:paraId="5E0853E8" w14:textId="77777777"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 xml:space="preserve">Významná ocenění: </w:t>
      </w:r>
    </w:p>
    <w:p w14:paraId="0F222B9A" w14:textId="277EE4ED" w:rsidR="00716CE8"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2021</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Národná</w:t>
      </w:r>
      <w:proofErr w:type="spellEnd"/>
      <w:r w:rsidRPr="00C428F3">
        <w:rPr>
          <w:rFonts w:asciiTheme="minorHAnsi" w:hAnsiTheme="minorHAnsi" w:cstheme="minorHAnsi"/>
          <w:color w:val="000000"/>
          <w:sz w:val="22"/>
          <w:szCs w:val="22"/>
        </w:rPr>
        <w:t xml:space="preserve"> cena za </w:t>
      </w:r>
      <w:r w:rsidR="003C5208" w:rsidRPr="00C428F3">
        <w:rPr>
          <w:rFonts w:asciiTheme="minorHAnsi" w:hAnsiTheme="minorHAnsi" w:cstheme="minorHAnsi"/>
          <w:color w:val="000000"/>
          <w:sz w:val="22"/>
          <w:szCs w:val="22"/>
        </w:rPr>
        <w:t xml:space="preserve">dizajn – </w:t>
      </w:r>
      <w:proofErr w:type="spellStart"/>
      <w:r w:rsidR="003C5208" w:rsidRPr="00C428F3">
        <w:rPr>
          <w:rFonts w:asciiTheme="minorHAnsi" w:hAnsiTheme="minorHAnsi" w:cstheme="minorHAnsi"/>
          <w:color w:val="000000"/>
          <w:sz w:val="22"/>
          <w:szCs w:val="22"/>
        </w:rPr>
        <w:t>hlavná</w:t>
      </w:r>
      <w:proofErr w:type="spellEnd"/>
      <w:r w:rsidRPr="00C428F3">
        <w:rPr>
          <w:rFonts w:asciiTheme="minorHAnsi" w:hAnsiTheme="minorHAnsi" w:cstheme="minorHAnsi"/>
          <w:color w:val="000000"/>
          <w:sz w:val="22"/>
          <w:szCs w:val="22"/>
        </w:rPr>
        <w:t xml:space="preserve"> cena v </w:t>
      </w:r>
      <w:proofErr w:type="spellStart"/>
      <w:r w:rsidRPr="00C428F3">
        <w:rPr>
          <w:rFonts w:asciiTheme="minorHAnsi" w:hAnsiTheme="minorHAnsi" w:cstheme="minorHAnsi"/>
          <w:color w:val="000000"/>
          <w:sz w:val="22"/>
          <w:szCs w:val="22"/>
        </w:rPr>
        <w:t>kategórií</w:t>
      </w:r>
      <w:proofErr w:type="spellEnd"/>
      <w:r w:rsidRPr="00C428F3">
        <w:rPr>
          <w:rFonts w:asciiTheme="minorHAnsi" w:hAnsiTheme="minorHAnsi" w:cstheme="minorHAnsi"/>
          <w:color w:val="000000"/>
          <w:sz w:val="22"/>
          <w:szCs w:val="22"/>
        </w:rPr>
        <w:t xml:space="preserve"> Móda a životný </w:t>
      </w:r>
      <w:proofErr w:type="spellStart"/>
      <w:r w:rsidR="00930C37" w:rsidRPr="00C428F3">
        <w:rPr>
          <w:rFonts w:asciiTheme="minorHAnsi" w:hAnsiTheme="minorHAnsi" w:cstheme="minorHAnsi"/>
          <w:color w:val="000000"/>
          <w:sz w:val="22"/>
          <w:szCs w:val="22"/>
        </w:rPr>
        <w:t>štýl</w:t>
      </w:r>
      <w:proofErr w:type="spellEnd"/>
      <w:r w:rsidR="00930C37" w:rsidRPr="00C428F3">
        <w:rPr>
          <w:rFonts w:asciiTheme="minorHAnsi" w:hAnsiTheme="minorHAnsi" w:cstheme="minorHAnsi"/>
          <w:color w:val="000000"/>
          <w:sz w:val="22"/>
          <w:szCs w:val="22"/>
        </w:rPr>
        <w:t xml:space="preserve"> – </w:t>
      </w:r>
      <w:proofErr w:type="spellStart"/>
      <w:r w:rsidR="00930C37" w:rsidRPr="00C428F3">
        <w:rPr>
          <w:rFonts w:asciiTheme="minorHAnsi" w:hAnsiTheme="minorHAnsi" w:cstheme="minorHAnsi"/>
          <w:color w:val="000000"/>
          <w:sz w:val="22"/>
          <w:szCs w:val="22"/>
        </w:rPr>
        <w:t>Zero</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waste</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kolekcia</w:t>
      </w:r>
      <w:proofErr w:type="spellEnd"/>
      <w:r w:rsidRPr="00C428F3">
        <w:rPr>
          <w:rFonts w:asciiTheme="minorHAnsi" w:hAnsiTheme="minorHAnsi" w:cstheme="minorHAnsi"/>
          <w:color w:val="000000"/>
          <w:sz w:val="22"/>
          <w:szCs w:val="22"/>
        </w:rPr>
        <w:t xml:space="preserve"> Natural Mode /SK/                                                      </w:t>
      </w:r>
    </w:p>
    <w:p w14:paraId="0087DFB9" w14:textId="22BB533F"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2019</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Finalista </w:t>
      </w:r>
      <w:proofErr w:type="spellStart"/>
      <w:r w:rsidRPr="00C428F3">
        <w:rPr>
          <w:rFonts w:asciiTheme="minorHAnsi" w:hAnsiTheme="minorHAnsi" w:cstheme="minorHAnsi"/>
          <w:color w:val="000000"/>
          <w:sz w:val="22"/>
          <w:szCs w:val="22"/>
        </w:rPr>
        <w:t>Národnej</w:t>
      </w:r>
      <w:proofErr w:type="spellEnd"/>
      <w:r w:rsidRPr="00C428F3">
        <w:rPr>
          <w:rFonts w:asciiTheme="minorHAnsi" w:hAnsiTheme="minorHAnsi" w:cstheme="minorHAnsi"/>
          <w:color w:val="000000"/>
          <w:sz w:val="22"/>
          <w:szCs w:val="22"/>
        </w:rPr>
        <w:t xml:space="preserve"> ceny za dizajn 2019 / Dizajn s </w:t>
      </w:r>
      <w:proofErr w:type="spellStart"/>
      <w:r w:rsidRPr="00C428F3">
        <w:rPr>
          <w:rFonts w:asciiTheme="minorHAnsi" w:hAnsiTheme="minorHAnsi" w:cstheme="minorHAnsi"/>
          <w:color w:val="000000"/>
          <w:sz w:val="22"/>
          <w:szCs w:val="22"/>
        </w:rPr>
        <w:t>pridanou</w:t>
      </w:r>
      <w:proofErr w:type="spellEnd"/>
      <w:r w:rsidRPr="00C428F3">
        <w:rPr>
          <w:rFonts w:asciiTheme="minorHAnsi" w:hAnsiTheme="minorHAnsi" w:cstheme="minorHAnsi"/>
          <w:color w:val="000000"/>
          <w:sz w:val="22"/>
          <w:szCs w:val="22"/>
        </w:rPr>
        <w:t xml:space="preserve"> hodnotou /SK/ </w:t>
      </w:r>
    </w:p>
    <w:p w14:paraId="779E7A05" w14:textId="0775684A"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2016</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"Kdo umí </w:t>
      </w:r>
      <w:proofErr w:type="spellStart"/>
      <w:r w:rsidRPr="00C428F3">
        <w:rPr>
          <w:rFonts w:asciiTheme="minorHAnsi" w:hAnsiTheme="minorHAnsi" w:cstheme="minorHAnsi"/>
          <w:color w:val="000000"/>
          <w:sz w:val="22"/>
          <w:szCs w:val="22"/>
        </w:rPr>
        <w:t>učí</w:t>
      </w:r>
      <w:proofErr w:type="spellEnd"/>
      <w:r w:rsidRPr="00C428F3">
        <w:rPr>
          <w:rFonts w:asciiTheme="minorHAnsi" w:hAnsiTheme="minorHAnsi" w:cstheme="minorHAnsi"/>
          <w:color w:val="000000"/>
          <w:sz w:val="22"/>
          <w:szCs w:val="22"/>
        </w:rPr>
        <w:t xml:space="preserve">" - RUV </w:t>
      </w:r>
      <w:r w:rsidR="003C5208" w:rsidRPr="00C428F3">
        <w:rPr>
          <w:rFonts w:asciiTheme="minorHAnsi" w:hAnsiTheme="minorHAnsi" w:cstheme="minorHAnsi"/>
          <w:color w:val="000000"/>
          <w:sz w:val="22"/>
          <w:szCs w:val="22"/>
        </w:rPr>
        <w:t>2010–2016</w:t>
      </w:r>
      <w:r w:rsidRPr="00C428F3">
        <w:rPr>
          <w:rFonts w:asciiTheme="minorHAnsi" w:hAnsiTheme="minorHAnsi" w:cstheme="minorHAnsi"/>
          <w:color w:val="000000"/>
          <w:sz w:val="22"/>
          <w:szCs w:val="22"/>
        </w:rPr>
        <w:t xml:space="preserve"> nejlepší výstup umělecké </w:t>
      </w:r>
      <w:proofErr w:type="spellStart"/>
      <w:r w:rsidRPr="00C428F3">
        <w:rPr>
          <w:rFonts w:asciiTheme="minorHAnsi" w:hAnsiTheme="minorHAnsi" w:cstheme="minorHAnsi"/>
          <w:color w:val="000000"/>
          <w:sz w:val="22"/>
          <w:szCs w:val="22"/>
        </w:rPr>
        <w:t>činnosti</w:t>
      </w:r>
      <w:proofErr w:type="spellEnd"/>
      <w:r w:rsidRPr="00C428F3">
        <w:rPr>
          <w:rFonts w:asciiTheme="minorHAnsi" w:hAnsiTheme="minorHAnsi" w:cstheme="minorHAnsi"/>
          <w:color w:val="000000"/>
          <w:sz w:val="22"/>
          <w:szCs w:val="22"/>
        </w:rPr>
        <w:t xml:space="preserve"> /CZ/                                               </w:t>
      </w:r>
    </w:p>
    <w:p w14:paraId="15BC0C67" w14:textId="77777777" w:rsidR="00C428F3" w:rsidRPr="00C428F3" w:rsidRDefault="00C428F3" w:rsidP="00C428F3">
      <w:pPr>
        <w:ind w:left="426"/>
        <w:jc w:val="both"/>
        <w:rPr>
          <w:rFonts w:asciiTheme="minorHAnsi" w:hAnsiTheme="minorHAnsi" w:cstheme="minorHAnsi"/>
          <w:color w:val="000000"/>
          <w:sz w:val="22"/>
          <w:szCs w:val="22"/>
        </w:rPr>
      </w:pPr>
    </w:p>
    <w:p w14:paraId="6A3490B9" w14:textId="77777777"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 xml:space="preserve">Přehled významných výstav, módních přehlídek:    </w:t>
      </w:r>
    </w:p>
    <w:p w14:paraId="7DA10A15" w14:textId="59E05D4B"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2022</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The</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Sustainable</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Fashion</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at</w:t>
      </w:r>
      <w:proofErr w:type="spellEnd"/>
      <w:r w:rsidRPr="00C428F3">
        <w:rPr>
          <w:rFonts w:asciiTheme="minorHAnsi" w:hAnsiTheme="minorHAnsi" w:cstheme="minorHAnsi"/>
          <w:color w:val="000000"/>
          <w:sz w:val="22"/>
          <w:szCs w:val="22"/>
        </w:rPr>
        <w:t xml:space="preserve"> United </w:t>
      </w:r>
      <w:proofErr w:type="spellStart"/>
      <w:r w:rsidRPr="00C428F3">
        <w:rPr>
          <w:rFonts w:asciiTheme="minorHAnsi" w:hAnsiTheme="minorHAnsi" w:cstheme="minorHAnsi"/>
          <w:color w:val="000000"/>
          <w:sz w:val="22"/>
          <w:szCs w:val="22"/>
        </w:rPr>
        <w:t>Nations</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Vienna</w:t>
      </w:r>
      <w:proofErr w:type="spellEnd"/>
      <w:r w:rsidRPr="00C428F3">
        <w:rPr>
          <w:rFonts w:asciiTheme="minorHAnsi" w:hAnsiTheme="minorHAnsi" w:cstheme="minorHAnsi"/>
          <w:color w:val="000000"/>
          <w:sz w:val="22"/>
          <w:szCs w:val="22"/>
        </w:rPr>
        <w:t xml:space="preserve"> International Centre. Organizátor: United </w:t>
      </w:r>
      <w:proofErr w:type="spellStart"/>
      <w:r w:rsidRPr="00C428F3">
        <w:rPr>
          <w:rFonts w:asciiTheme="minorHAnsi" w:hAnsiTheme="minorHAnsi" w:cstheme="minorHAnsi"/>
          <w:color w:val="000000"/>
          <w:sz w:val="22"/>
          <w:szCs w:val="22"/>
        </w:rPr>
        <w:t>Nations</w:t>
      </w:r>
      <w:proofErr w:type="spellEnd"/>
      <w:r w:rsidRPr="00C428F3">
        <w:rPr>
          <w:rFonts w:asciiTheme="minorHAnsi" w:hAnsiTheme="minorHAnsi" w:cstheme="minorHAnsi"/>
          <w:color w:val="000000"/>
          <w:sz w:val="22"/>
          <w:szCs w:val="22"/>
        </w:rPr>
        <w:t xml:space="preserve"> International </w:t>
      </w:r>
      <w:proofErr w:type="spellStart"/>
      <w:r w:rsidRPr="00C428F3">
        <w:rPr>
          <w:rFonts w:asciiTheme="minorHAnsi" w:hAnsiTheme="minorHAnsi" w:cstheme="minorHAnsi"/>
          <w:color w:val="000000"/>
          <w:sz w:val="22"/>
          <w:szCs w:val="22"/>
        </w:rPr>
        <w:t>Atomic</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Energy</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Agency</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Vienna</w:t>
      </w:r>
      <w:proofErr w:type="spellEnd"/>
      <w:r w:rsidRPr="00C428F3">
        <w:rPr>
          <w:rFonts w:asciiTheme="minorHAnsi" w:hAnsiTheme="minorHAnsi" w:cstheme="minorHAnsi"/>
          <w:color w:val="000000"/>
          <w:sz w:val="22"/>
          <w:szCs w:val="22"/>
        </w:rPr>
        <w:t xml:space="preserve"> International Centre, </w:t>
      </w:r>
      <w:proofErr w:type="spellStart"/>
      <w:r w:rsidRPr="00C428F3">
        <w:rPr>
          <w:rFonts w:asciiTheme="minorHAnsi" w:hAnsiTheme="minorHAnsi" w:cstheme="minorHAnsi"/>
          <w:color w:val="000000"/>
          <w:sz w:val="22"/>
          <w:szCs w:val="22"/>
        </w:rPr>
        <w:t>Sustainable</w:t>
      </w:r>
      <w:proofErr w:type="spellEnd"/>
      <w:r w:rsidRPr="00C428F3">
        <w:rPr>
          <w:rFonts w:asciiTheme="minorHAnsi" w:hAnsiTheme="minorHAnsi" w:cstheme="minorHAnsi"/>
          <w:color w:val="000000"/>
          <w:sz w:val="22"/>
          <w:szCs w:val="22"/>
        </w:rPr>
        <w:t xml:space="preserve"> and </w:t>
      </w:r>
      <w:proofErr w:type="spellStart"/>
      <w:r w:rsidRPr="00C428F3">
        <w:rPr>
          <w:rFonts w:asciiTheme="minorHAnsi" w:hAnsiTheme="minorHAnsi" w:cstheme="minorHAnsi"/>
          <w:color w:val="000000"/>
          <w:sz w:val="22"/>
          <w:szCs w:val="22"/>
        </w:rPr>
        <w:t>Innovative</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Initiative</w:t>
      </w:r>
      <w:proofErr w:type="spellEnd"/>
      <w:r w:rsidRPr="00C428F3">
        <w:rPr>
          <w:rFonts w:asciiTheme="minorHAnsi" w:hAnsiTheme="minorHAnsi" w:cstheme="minorHAnsi"/>
          <w:color w:val="000000"/>
          <w:sz w:val="22"/>
          <w:szCs w:val="22"/>
        </w:rPr>
        <w:t xml:space="preserve"> Club</w:t>
      </w:r>
    </w:p>
    <w:p w14:paraId="260CB1A8" w14:textId="3E2E8E8A"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lastRenderedPageBreak/>
        <w:t>2021-</w:t>
      </w:r>
      <w:r w:rsidR="003C5208" w:rsidRPr="00C428F3">
        <w:rPr>
          <w:rFonts w:asciiTheme="minorHAnsi" w:hAnsiTheme="minorHAnsi" w:cstheme="minorHAnsi"/>
          <w:color w:val="000000"/>
          <w:sz w:val="22"/>
          <w:szCs w:val="22"/>
        </w:rPr>
        <w:t>2022</w:t>
      </w:r>
      <w:r w:rsidR="003C5208">
        <w:rPr>
          <w:rFonts w:asciiTheme="minorHAnsi" w:hAnsiTheme="minorHAnsi" w:cstheme="minorHAnsi"/>
          <w:color w:val="000000"/>
          <w:sz w:val="22"/>
          <w:szCs w:val="22"/>
        </w:rPr>
        <w:t>:</w:t>
      </w:r>
      <w:r w:rsidR="003C5208" w:rsidRPr="00C428F3">
        <w:rPr>
          <w:rFonts w:asciiTheme="minorHAnsi" w:hAnsiTheme="minorHAnsi" w:cstheme="minorHAnsi"/>
          <w:color w:val="000000"/>
          <w:sz w:val="22"/>
          <w:szCs w:val="22"/>
        </w:rPr>
        <w:t xml:space="preserve"> Bratislava</w:t>
      </w:r>
      <w:r w:rsidRPr="00C428F3">
        <w:rPr>
          <w:rFonts w:asciiTheme="minorHAnsi" w:hAnsiTheme="minorHAnsi" w:cstheme="minorHAnsi"/>
          <w:color w:val="000000"/>
          <w:sz w:val="22"/>
          <w:szCs w:val="22"/>
        </w:rPr>
        <w:t xml:space="preserve"> Design </w:t>
      </w:r>
      <w:proofErr w:type="spellStart"/>
      <w:r w:rsidRPr="00C428F3">
        <w:rPr>
          <w:rFonts w:asciiTheme="minorHAnsi" w:hAnsiTheme="minorHAnsi" w:cstheme="minorHAnsi"/>
          <w:color w:val="000000"/>
          <w:sz w:val="22"/>
          <w:szCs w:val="22"/>
        </w:rPr>
        <w:t>week</w:t>
      </w:r>
      <w:proofErr w:type="spellEnd"/>
      <w:r w:rsidRPr="00C428F3">
        <w:rPr>
          <w:rFonts w:asciiTheme="minorHAnsi" w:hAnsiTheme="minorHAnsi" w:cstheme="minorHAnsi"/>
          <w:color w:val="000000"/>
          <w:sz w:val="22"/>
          <w:szCs w:val="22"/>
        </w:rPr>
        <w:t xml:space="preserve">, Natural Mode                                                                                      </w:t>
      </w:r>
    </w:p>
    <w:p w14:paraId="50082E68" w14:textId="1B1F0BB1"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2021</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výstava Natural Mode, </w:t>
      </w:r>
      <w:proofErr w:type="spellStart"/>
      <w:r w:rsidRPr="00C428F3">
        <w:rPr>
          <w:rFonts w:asciiTheme="minorHAnsi" w:hAnsiTheme="minorHAnsi" w:cstheme="minorHAnsi"/>
          <w:color w:val="000000"/>
          <w:sz w:val="22"/>
          <w:szCs w:val="22"/>
        </w:rPr>
        <w:t>Národná</w:t>
      </w:r>
      <w:proofErr w:type="spellEnd"/>
      <w:r w:rsidRPr="00C428F3">
        <w:rPr>
          <w:rFonts w:asciiTheme="minorHAnsi" w:hAnsiTheme="minorHAnsi" w:cstheme="minorHAnsi"/>
          <w:color w:val="000000"/>
          <w:sz w:val="22"/>
          <w:szCs w:val="22"/>
        </w:rPr>
        <w:t xml:space="preserve"> cena za dizajn, </w:t>
      </w:r>
      <w:proofErr w:type="spellStart"/>
      <w:r w:rsidRPr="00C428F3">
        <w:rPr>
          <w:rFonts w:asciiTheme="minorHAnsi" w:hAnsiTheme="minorHAnsi" w:cstheme="minorHAnsi"/>
          <w:color w:val="000000"/>
          <w:sz w:val="22"/>
          <w:szCs w:val="22"/>
        </w:rPr>
        <w:t>Slov.centrum</w:t>
      </w:r>
      <w:proofErr w:type="spellEnd"/>
      <w:r w:rsidRPr="00C428F3">
        <w:rPr>
          <w:rFonts w:asciiTheme="minorHAnsi" w:hAnsiTheme="minorHAnsi" w:cstheme="minorHAnsi"/>
          <w:color w:val="000000"/>
          <w:sz w:val="22"/>
          <w:szCs w:val="22"/>
        </w:rPr>
        <w:t xml:space="preserve"> dizajnu (24. 09. - 19. 12. 2021)              </w:t>
      </w:r>
    </w:p>
    <w:p w14:paraId="64E92458" w14:textId="11104AB0"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2021-</w:t>
      </w:r>
      <w:r w:rsidR="003C5208" w:rsidRPr="00C428F3">
        <w:rPr>
          <w:rFonts w:asciiTheme="minorHAnsi" w:hAnsiTheme="minorHAnsi" w:cstheme="minorHAnsi"/>
          <w:color w:val="000000"/>
          <w:sz w:val="22"/>
          <w:szCs w:val="22"/>
        </w:rPr>
        <w:t>2021</w:t>
      </w:r>
      <w:r w:rsidR="003C5208">
        <w:rPr>
          <w:rFonts w:asciiTheme="minorHAnsi" w:hAnsiTheme="minorHAnsi" w:cstheme="minorHAnsi"/>
          <w:color w:val="000000"/>
          <w:sz w:val="22"/>
          <w:szCs w:val="22"/>
        </w:rPr>
        <w:t>:</w:t>
      </w:r>
      <w:r w:rsidR="003C5208" w:rsidRPr="00C428F3">
        <w:rPr>
          <w:rFonts w:asciiTheme="minorHAnsi" w:hAnsiTheme="minorHAnsi" w:cstheme="minorHAnsi"/>
          <w:color w:val="000000"/>
          <w:sz w:val="22"/>
          <w:szCs w:val="22"/>
        </w:rPr>
        <w:t xml:space="preserve"> výstava</w:t>
      </w:r>
      <w:r w:rsidRPr="00C428F3">
        <w:rPr>
          <w:rFonts w:asciiTheme="minorHAnsi" w:hAnsiTheme="minorHAnsi" w:cstheme="minorHAnsi"/>
          <w:color w:val="000000"/>
          <w:sz w:val="22"/>
          <w:szCs w:val="22"/>
        </w:rPr>
        <w:t xml:space="preserve"> Ó šaty, Slovenská </w:t>
      </w:r>
      <w:proofErr w:type="spellStart"/>
      <w:r w:rsidRPr="00C428F3">
        <w:rPr>
          <w:rFonts w:asciiTheme="minorHAnsi" w:hAnsiTheme="minorHAnsi" w:cstheme="minorHAnsi"/>
          <w:color w:val="000000"/>
          <w:sz w:val="22"/>
          <w:szCs w:val="22"/>
        </w:rPr>
        <w:t>národná</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Galéria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Esterházyho</w:t>
      </w:r>
      <w:proofErr w:type="spellEnd"/>
      <w:r w:rsidRPr="00C428F3">
        <w:rPr>
          <w:rFonts w:asciiTheme="minorHAnsi" w:hAnsiTheme="minorHAnsi" w:cstheme="minorHAnsi"/>
          <w:color w:val="000000"/>
          <w:sz w:val="22"/>
          <w:szCs w:val="22"/>
        </w:rPr>
        <w:t xml:space="preserve"> </w:t>
      </w:r>
      <w:r w:rsidR="003C5208" w:rsidRPr="00C428F3">
        <w:rPr>
          <w:rFonts w:asciiTheme="minorHAnsi" w:hAnsiTheme="minorHAnsi" w:cstheme="minorHAnsi"/>
          <w:color w:val="000000"/>
          <w:sz w:val="22"/>
          <w:szCs w:val="22"/>
        </w:rPr>
        <w:t>palác (</w:t>
      </w:r>
      <w:r w:rsidRPr="00C428F3">
        <w:rPr>
          <w:rFonts w:asciiTheme="minorHAnsi" w:hAnsiTheme="minorHAnsi" w:cstheme="minorHAnsi"/>
          <w:color w:val="000000"/>
          <w:sz w:val="22"/>
          <w:szCs w:val="22"/>
        </w:rPr>
        <w:t xml:space="preserve">06. 10. 2020 – 07. 02. 2021)              </w:t>
      </w:r>
    </w:p>
    <w:p w14:paraId="5F2438A1" w14:textId="390DFD0F"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2020</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Módna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prehliadka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kolekcie</w:t>
      </w:r>
      <w:proofErr w:type="spellEnd"/>
      <w:r w:rsidRPr="00C428F3">
        <w:rPr>
          <w:rFonts w:asciiTheme="minorHAnsi" w:hAnsiTheme="minorHAnsi" w:cstheme="minorHAnsi"/>
          <w:color w:val="000000"/>
          <w:sz w:val="22"/>
          <w:szCs w:val="22"/>
        </w:rPr>
        <w:t xml:space="preserve"> Natural Mode na </w:t>
      </w:r>
      <w:proofErr w:type="spellStart"/>
      <w:r w:rsidRPr="00C428F3">
        <w:rPr>
          <w:rFonts w:asciiTheme="minorHAnsi" w:hAnsiTheme="minorHAnsi" w:cstheme="minorHAnsi"/>
          <w:color w:val="000000"/>
          <w:sz w:val="22"/>
          <w:szCs w:val="22"/>
        </w:rPr>
        <w:t>podujatí</w:t>
      </w:r>
      <w:proofErr w:type="spellEnd"/>
      <w:r w:rsidRPr="00C428F3">
        <w:rPr>
          <w:rFonts w:asciiTheme="minorHAnsi" w:hAnsiTheme="minorHAnsi" w:cstheme="minorHAnsi"/>
          <w:color w:val="000000"/>
          <w:sz w:val="22"/>
          <w:szCs w:val="22"/>
        </w:rPr>
        <w:t xml:space="preserve"> MQ </w:t>
      </w:r>
      <w:proofErr w:type="spellStart"/>
      <w:r w:rsidRPr="00C428F3">
        <w:rPr>
          <w:rFonts w:asciiTheme="minorHAnsi" w:hAnsiTheme="minorHAnsi" w:cstheme="minorHAnsi"/>
          <w:color w:val="000000"/>
          <w:sz w:val="22"/>
          <w:szCs w:val="22"/>
        </w:rPr>
        <w:t>Viena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Fashion</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Week</w:t>
      </w:r>
      <w:proofErr w:type="spellEnd"/>
      <w:r w:rsidRPr="00C428F3">
        <w:rPr>
          <w:rFonts w:asciiTheme="minorHAnsi" w:hAnsiTheme="minorHAnsi" w:cstheme="minorHAnsi"/>
          <w:color w:val="000000"/>
          <w:sz w:val="22"/>
          <w:szCs w:val="22"/>
        </w:rPr>
        <w:t xml:space="preserve"> (09. 09.) </w:t>
      </w:r>
      <w:proofErr w:type="spellStart"/>
      <w:r w:rsidRPr="00C428F3">
        <w:rPr>
          <w:rFonts w:asciiTheme="minorHAnsi" w:hAnsiTheme="minorHAnsi" w:cstheme="minorHAnsi"/>
          <w:color w:val="000000"/>
          <w:sz w:val="22"/>
          <w:szCs w:val="22"/>
        </w:rPr>
        <w:t>Viedeň</w:t>
      </w:r>
      <w:proofErr w:type="spellEnd"/>
      <w:r w:rsidRPr="00C428F3">
        <w:rPr>
          <w:rFonts w:asciiTheme="minorHAnsi" w:hAnsiTheme="minorHAnsi" w:cstheme="minorHAnsi"/>
          <w:color w:val="000000"/>
          <w:sz w:val="22"/>
          <w:szCs w:val="22"/>
        </w:rPr>
        <w:t xml:space="preserve"> /AT/             </w:t>
      </w:r>
    </w:p>
    <w:p w14:paraId="0B9D7193" w14:textId="68B1E7FC" w:rsidR="00C428F3" w:rsidRPr="00C428F3" w:rsidRDefault="003C5208"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2020</w:t>
      </w:r>
      <w:r>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účasť</w:t>
      </w:r>
      <w:proofErr w:type="spellEnd"/>
      <w:r w:rsidR="00C428F3" w:rsidRPr="00C428F3">
        <w:rPr>
          <w:rFonts w:asciiTheme="minorHAnsi" w:hAnsiTheme="minorHAnsi" w:cstheme="minorHAnsi"/>
          <w:color w:val="000000"/>
          <w:sz w:val="22"/>
          <w:szCs w:val="22"/>
        </w:rPr>
        <w:t xml:space="preserve"> na </w:t>
      </w:r>
      <w:proofErr w:type="spellStart"/>
      <w:r w:rsidR="00C428F3" w:rsidRPr="00C428F3">
        <w:rPr>
          <w:rFonts w:asciiTheme="minorHAnsi" w:hAnsiTheme="minorHAnsi" w:cstheme="minorHAnsi"/>
          <w:color w:val="000000"/>
          <w:sz w:val="22"/>
          <w:szCs w:val="22"/>
        </w:rPr>
        <w:t>kolektívnej</w:t>
      </w:r>
      <w:proofErr w:type="spellEnd"/>
      <w:r w:rsidR="00C428F3" w:rsidRPr="00C428F3">
        <w:rPr>
          <w:rFonts w:asciiTheme="minorHAnsi" w:hAnsiTheme="minorHAnsi" w:cstheme="minorHAnsi"/>
          <w:color w:val="000000"/>
          <w:sz w:val="22"/>
          <w:szCs w:val="22"/>
        </w:rPr>
        <w:t xml:space="preserve"> výstave </w:t>
      </w:r>
      <w:proofErr w:type="spellStart"/>
      <w:r w:rsidR="00C428F3" w:rsidRPr="00C428F3">
        <w:rPr>
          <w:rFonts w:asciiTheme="minorHAnsi" w:hAnsiTheme="minorHAnsi" w:cstheme="minorHAnsi"/>
          <w:color w:val="000000"/>
          <w:sz w:val="22"/>
          <w:szCs w:val="22"/>
        </w:rPr>
        <w:t>Inšpirované</w:t>
      </w:r>
      <w:proofErr w:type="spellEnd"/>
      <w:r w:rsidR="00C428F3"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prírodou</w:t>
      </w:r>
      <w:proofErr w:type="spellEnd"/>
      <w:r w:rsidRPr="00C428F3">
        <w:rPr>
          <w:rFonts w:asciiTheme="minorHAnsi" w:hAnsiTheme="minorHAnsi" w:cstheme="minorHAnsi"/>
          <w:color w:val="000000"/>
          <w:sz w:val="22"/>
          <w:szCs w:val="22"/>
        </w:rPr>
        <w:t xml:space="preserve"> – </w:t>
      </w:r>
      <w:proofErr w:type="spellStart"/>
      <w:r w:rsidRPr="00C428F3">
        <w:rPr>
          <w:rFonts w:asciiTheme="minorHAnsi" w:hAnsiTheme="minorHAnsi" w:cstheme="minorHAnsi"/>
          <w:color w:val="000000"/>
          <w:sz w:val="22"/>
          <w:szCs w:val="22"/>
        </w:rPr>
        <w:t>Galéria</w:t>
      </w:r>
      <w:proofErr w:type="spellEnd"/>
      <w:r w:rsidR="00C428F3" w:rsidRPr="00C428F3">
        <w:rPr>
          <w:rFonts w:asciiTheme="minorHAnsi" w:hAnsiTheme="minorHAnsi" w:cstheme="minorHAnsi"/>
          <w:color w:val="000000"/>
          <w:sz w:val="22"/>
          <w:szCs w:val="22"/>
        </w:rPr>
        <w:t xml:space="preserve"> </w:t>
      </w:r>
      <w:r w:rsidRPr="00C428F3">
        <w:rPr>
          <w:rFonts w:asciiTheme="minorHAnsi" w:hAnsiTheme="minorHAnsi" w:cstheme="minorHAnsi"/>
          <w:color w:val="000000"/>
          <w:sz w:val="22"/>
          <w:szCs w:val="22"/>
        </w:rPr>
        <w:t>X,</w:t>
      </w:r>
      <w:r w:rsidR="00C428F3" w:rsidRPr="00C428F3">
        <w:rPr>
          <w:rFonts w:asciiTheme="minorHAnsi" w:hAnsiTheme="minorHAnsi" w:cstheme="minorHAnsi"/>
          <w:color w:val="000000"/>
          <w:sz w:val="22"/>
          <w:szCs w:val="22"/>
        </w:rPr>
        <w:t xml:space="preserve"> Bratislava (07. – 29. 8. 2020)                      </w:t>
      </w:r>
    </w:p>
    <w:p w14:paraId="321ADC42" w14:textId="69F3CB5A"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2019-2020</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Výstava </w:t>
      </w:r>
      <w:proofErr w:type="spellStart"/>
      <w:r w:rsidRPr="00C428F3">
        <w:rPr>
          <w:rFonts w:asciiTheme="minorHAnsi" w:hAnsiTheme="minorHAnsi" w:cstheme="minorHAnsi"/>
          <w:color w:val="000000"/>
          <w:sz w:val="22"/>
          <w:szCs w:val="22"/>
        </w:rPr>
        <w:t>kolekcie</w:t>
      </w:r>
      <w:proofErr w:type="spellEnd"/>
      <w:r w:rsidRPr="00C428F3">
        <w:rPr>
          <w:rFonts w:asciiTheme="minorHAnsi" w:hAnsiTheme="minorHAnsi" w:cstheme="minorHAnsi"/>
          <w:color w:val="000000"/>
          <w:sz w:val="22"/>
          <w:szCs w:val="22"/>
        </w:rPr>
        <w:t xml:space="preserve"> a kurátor “O móde v </w:t>
      </w:r>
      <w:proofErr w:type="spellStart"/>
      <w:r w:rsidRPr="00C428F3">
        <w:rPr>
          <w:rFonts w:asciiTheme="minorHAnsi" w:hAnsiTheme="minorHAnsi" w:cstheme="minorHAnsi"/>
          <w:color w:val="000000"/>
          <w:sz w:val="22"/>
          <w:szCs w:val="22"/>
        </w:rPr>
        <w:t>prirodzenom</w:t>
      </w:r>
      <w:proofErr w:type="spellEnd"/>
      <w:r w:rsidRPr="00C428F3">
        <w:rPr>
          <w:rFonts w:asciiTheme="minorHAnsi" w:hAnsiTheme="minorHAnsi" w:cstheme="minorHAnsi"/>
          <w:color w:val="000000"/>
          <w:sz w:val="22"/>
          <w:szCs w:val="22"/>
        </w:rPr>
        <w:t xml:space="preserve"> mode” </w:t>
      </w:r>
      <w:proofErr w:type="spellStart"/>
      <w:r w:rsidRPr="00C428F3">
        <w:rPr>
          <w:rFonts w:asciiTheme="minorHAnsi" w:hAnsiTheme="minorHAnsi" w:cstheme="minorHAnsi"/>
          <w:color w:val="000000"/>
          <w:sz w:val="22"/>
          <w:szCs w:val="22"/>
        </w:rPr>
        <w:t>Dizajnštúdio</w:t>
      </w:r>
      <w:proofErr w:type="spellEnd"/>
      <w:r w:rsidRPr="00C428F3">
        <w:rPr>
          <w:rFonts w:asciiTheme="minorHAnsi" w:hAnsiTheme="minorHAnsi" w:cstheme="minorHAnsi"/>
          <w:color w:val="000000"/>
          <w:sz w:val="22"/>
          <w:szCs w:val="22"/>
        </w:rPr>
        <w:t xml:space="preserve"> ÚĽUV, Bratislava /SK/                                                                                                                                                       2019</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Výstava </w:t>
      </w:r>
      <w:proofErr w:type="spellStart"/>
      <w:r w:rsidRPr="00C428F3">
        <w:rPr>
          <w:rFonts w:asciiTheme="minorHAnsi" w:hAnsiTheme="minorHAnsi" w:cstheme="minorHAnsi"/>
          <w:color w:val="000000"/>
          <w:sz w:val="22"/>
          <w:szCs w:val="22"/>
        </w:rPr>
        <w:t>Národná</w:t>
      </w:r>
      <w:proofErr w:type="spellEnd"/>
      <w:r w:rsidRPr="00C428F3">
        <w:rPr>
          <w:rFonts w:asciiTheme="minorHAnsi" w:hAnsiTheme="minorHAnsi" w:cstheme="minorHAnsi"/>
          <w:color w:val="000000"/>
          <w:sz w:val="22"/>
          <w:szCs w:val="22"/>
        </w:rPr>
        <w:t xml:space="preserve"> Cena za Dizajn, finalista NCD, Slov. </w:t>
      </w:r>
      <w:proofErr w:type="spellStart"/>
      <w:r w:rsidRPr="00C428F3">
        <w:rPr>
          <w:rFonts w:asciiTheme="minorHAnsi" w:hAnsiTheme="minorHAnsi" w:cstheme="minorHAnsi"/>
          <w:color w:val="000000"/>
          <w:sz w:val="22"/>
          <w:szCs w:val="22"/>
        </w:rPr>
        <w:t>národné</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múzeum</w:t>
      </w:r>
      <w:proofErr w:type="spellEnd"/>
      <w:r w:rsidRPr="00C428F3">
        <w:rPr>
          <w:rFonts w:asciiTheme="minorHAnsi" w:hAnsiTheme="minorHAnsi" w:cstheme="minorHAnsi"/>
          <w:color w:val="000000"/>
          <w:sz w:val="22"/>
          <w:szCs w:val="22"/>
        </w:rPr>
        <w:t xml:space="preserve">, Bratislava                            </w:t>
      </w:r>
    </w:p>
    <w:p w14:paraId="4B80B13C" w14:textId="48CD1FE0"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2019</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Módna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prehliadka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Mayamay</w:t>
      </w:r>
      <w:proofErr w:type="spellEnd"/>
      <w:r w:rsidRPr="00C428F3">
        <w:rPr>
          <w:rFonts w:asciiTheme="minorHAnsi" w:hAnsiTheme="minorHAnsi" w:cstheme="minorHAnsi"/>
          <w:color w:val="000000"/>
          <w:sz w:val="22"/>
          <w:szCs w:val="22"/>
        </w:rPr>
        <w:t xml:space="preserve"> 2019 Bratislava Design </w:t>
      </w:r>
      <w:proofErr w:type="spellStart"/>
      <w:r w:rsidRPr="00C428F3">
        <w:rPr>
          <w:rFonts w:asciiTheme="minorHAnsi" w:hAnsiTheme="minorHAnsi" w:cstheme="minorHAnsi"/>
          <w:color w:val="000000"/>
          <w:sz w:val="22"/>
          <w:szCs w:val="22"/>
        </w:rPr>
        <w:t>Week</w:t>
      </w:r>
      <w:proofErr w:type="spellEnd"/>
      <w:r w:rsidRPr="00C428F3">
        <w:rPr>
          <w:rFonts w:asciiTheme="minorHAnsi" w:hAnsiTheme="minorHAnsi" w:cstheme="minorHAnsi"/>
          <w:color w:val="000000"/>
          <w:sz w:val="22"/>
          <w:szCs w:val="22"/>
        </w:rPr>
        <w:t xml:space="preserve"> (05. 06. – 09. 06. 2019)</w:t>
      </w:r>
    </w:p>
    <w:p w14:paraId="231C1BCC" w14:textId="44BD003C"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2018</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realizácia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šiat</w:t>
      </w:r>
      <w:proofErr w:type="spellEnd"/>
      <w:r w:rsidRPr="00C428F3">
        <w:rPr>
          <w:rFonts w:asciiTheme="minorHAnsi" w:hAnsiTheme="minorHAnsi" w:cstheme="minorHAnsi"/>
          <w:color w:val="000000"/>
          <w:sz w:val="22"/>
          <w:szCs w:val="22"/>
        </w:rPr>
        <w:t xml:space="preserve"> na výstave Nebojte </w:t>
      </w:r>
      <w:proofErr w:type="spellStart"/>
      <w:r w:rsidRPr="00C428F3">
        <w:rPr>
          <w:rFonts w:asciiTheme="minorHAnsi" w:hAnsiTheme="minorHAnsi" w:cstheme="minorHAnsi"/>
          <w:color w:val="000000"/>
          <w:sz w:val="22"/>
          <w:szCs w:val="22"/>
        </w:rPr>
        <w:t>sa</w:t>
      </w:r>
      <w:proofErr w:type="spellEnd"/>
      <w:r w:rsidRPr="00C428F3">
        <w:rPr>
          <w:rFonts w:asciiTheme="minorHAnsi" w:hAnsiTheme="minorHAnsi" w:cstheme="minorHAnsi"/>
          <w:color w:val="000000"/>
          <w:sz w:val="22"/>
          <w:szCs w:val="22"/>
        </w:rPr>
        <w:t xml:space="preserve"> Moderny! SNM Bratislavský hrad, /SK/ </w:t>
      </w:r>
      <w:r w:rsidR="003C5208" w:rsidRPr="00C428F3">
        <w:rPr>
          <w:rFonts w:asciiTheme="minorHAnsi" w:hAnsiTheme="minorHAnsi" w:cstheme="minorHAnsi"/>
          <w:color w:val="000000"/>
          <w:sz w:val="22"/>
          <w:szCs w:val="22"/>
        </w:rPr>
        <w:t>(09.</w:t>
      </w:r>
      <w:r w:rsidRPr="00C428F3">
        <w:rPr>
          <w:rFonts w:asciiTheme="minorHAnsi" w:hAnsiTheme="minorHAnsi" w:cstheme="minorHAnsi"/>
          <w:color w:val="000000"/>
          <w:sz w:val="22"/>
          <w:szCs w:val="22"/>
        </w:rPr>
        <w:t xml:space="preserve"> 10 – 01.12.2019)                  </w:t>
      </w:r>
    </w:p>
    <w:p w14:paraId="08632227" w14:textId="27B78D89"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2018</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výstava </w:t>
      </w:r>
      <w:proofErr w:type="spellStart"/>
      <w:r w:rsidRPr="00C428F3">
        <w:rPr>
          <w:rFonts w:asciiTheme="minorHAnsi" w:hAnsiTheme="minorHAnsi" w:cstheme="minorHAnsi"/>
          <w:color w:val="000000"/>
          <w:sz w:val="22"/>
          <w:szCs w:val="22"/>
        </w:rPr>
        <w:t>autorskej</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kolekcie</w:t>
      </w:r>
      <w:proofErr w:type="spellEnd"/>
      <w:r w:rsidRPr="00C428F3">
        <w:rPr>
          <w:rFonts w:asciiTheme="minorHAnsi" w:hAnsiTheme="minorHAnsi" w:cstheme="minorHAnsi"/>
          <w:color w:val="000000"/>
          <w:sz w:val="22"/>
          <w:szCs w:val="22"/>
        </w:rPr>
        <w:t xml:space="preserve"> s </w:t>
      </w:r>
      <w:proofErr w:type="spellStart"/>
      <w:r w:rsidRPr="00C428F3">
        <w:rPr>
          <w:rFonts w:asciiTheme="minorHAnsi" w:hAnsiTheme="minorHAnsi" w:cstheme="minorHAnsi"/>
          <w:color w:val="000000"/>
          <w:sz w:val="22"/>
          <w:szCs w:val="22"/>
        </w:rPr>
        <w:t>názvom</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Come</w:t>
      </w:r>
      <w:proofErr w:type="spellEnd"/>
      <w:r w:rsidRPr="00C428F3">
        <w:rPr>
          <w:rFonts w:asciiTheme="minorHAnsi" w:hAnsiTheme="minorHAnsi" w:cstheme="minorHAnsi"/>
          <w:color w:val="000000"/>
          <w:sz w:val="22"/>
          <w:szCs w:val="22"/>
        </w:rPr>
        <w:t xml:space="preserve"> to </w:t>
      </w:r>
      <w:proofErr w:type="spellStart"/>
      <w:r w:rsidRPr="00C428F3">
        <w:rPr>
          <w:rFonts w:asciiTheme="minorHAnsi" w:hAnsiTheme="minorHAnsi" w:cstheme="minorHAnsi"/>
          <w:color w:val="000000"/>
          <w:sz w:val="22"/>
          <w:szCs w:val="22"/>
        </w:rPr>
        <w:t>the</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light</w:t>
      </w:r>
      <w:proofErr w:type="spellEnd"/>
      <w:r w:rsidRPr="00C428F3">
        <w:rPr>
          <w:rFonts w:asciiTheme="minorHAnsi" w:hAnsiTheme="minorHAnsi" w:cstheme="minorHAnsi"/>
          <w:color w:val="000000"/>
          <w:sz w:val="22"/>
          <w:szCs w:val="22"/>
        </w:rPr>
        <w:t xml:space="preserve"> na </w:t>
      </w:r>
      <w:proofErr w:type="spellStart"/>
      <w:r w:rsidRPr="00C428F3">
        <w:rPr>
          <w:rFonts w:asciiTheme="minorHAnsi" w:hAnsiTheme="minorHAnsi" w:cstheme="minorHAnsi"/>
          <w:color w:val="000000"/>
          <w:sz w:val="22"/>
          <w:szCs w:val="22"/>
        </w:rPr>
        <w:t>medzinárodnej</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módnej</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udalosti</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Fashion</w:t>
      </w:r>
      <w:proofErr w:type="spellEnd"/>
      <w:r w:rsidRPr="00C428F3">
        <w:rPr>
          <w:rFonts w:asciiTheme="minorHAnsi" w:hAnsiTheme="minorHAnsi" w:cstheme="minorHAnsi"/>
          <w:color w:val="000000"/>
          <w:sz w:val="22"/>
          <w:szCs w:val="22"/>
        </w:rPr>
        <w:t xml:space="preserve"> </w:t>
      </w:r>
      <w:r w:rsidR="003C5208" w:rsidRPr="00C428F3">
        <w:rPr>
          <w:rFonts w:asciiTheme="minorHAnsi" w:hAnsiTheme="minorHAnsi" w:cstheme="minorHAnsi"/>
          <w:color w:val="000000"/>
          <w:sz w:val="22"/>
          <w:szCs w:val="22"/>
        </w:rPr>
        <w:t>Live! Stará</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Tržnica</w:t>
      </w:r>
      <w:proofErr w:type="spellEnd"/>
      <w:r w:rsidRPr="00C428F3">
        <w:rPr>
          <w:rFonts w:asciiTheme="minorHAnsi" w:hAnsiTheme="minorHAnsi" w:cstheme="minorHAnsi"/>
          <w:color w:val="000000"/>
          <w:sz w:val="22"/>
          <w:szCs w:val="22"/>
        </w:rPr>
        <w:t>, Bratislava /SK/ (17. 10. – 19. 10. 2019)</w:t>
      </w:r>
    </w:p>
    <w:p w14:paraId="5E21D8C1" w14:textId="6E0FEB42" w:rsidR="00C428F3" w:rsidRPr="00C428F3"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2018</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prezentácia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produktov</w:t>
      </w:r>
      <w:proofErr w:type="spellEnd"/>
      <w:r w:rsidRPr="00C428F3">
        <w:rPr>
          <w:rFonts w:asciiTheme="minorHAnsi" w:hAnsiTheme="minorHAnsi" w:cstheme="minorHAnsi"/>
          <w:color w:val="000000"/>
          <w:sz w:val="22"/>
          <w:szCs w:val="22"/>
        </w:rPr>
        <w:t xml:space="preserve"> eko-</w:t>
      </w:r>
      <w:proofErr w:type="spellStart"/>
      <w:r w:rsidRPr="00C428F3">
        <w:rPr>
          <w:rFonts w:asciiTheme="minorHAnsi" w:hAnsiTheme="minorHAnsi" w:cstheme="minorHAnsi"/>
          <w:color w:val="000000"/>
          <w:sz w:val="22"/>
          <w:szCs w:val="22"/>
        </w:rPr>
        <w:t>sociálneho</w:t>
      </w:r>
      <w:proofErr w:type="spellEnd"/>
      <w:r w:rsidRPr="00C428F3">
        <w:rPr>
          <w:rFonts w:asciiTheme="minorHAnsi" w:hAnsiTheme="minorHAnsi" w:cstheme="minorHAnsi"/>
          <w:color w:val="000000"/>
          <w:sz w:val="22"/>
          <w:szCs w:val="22"/>
        </w:rPr>
        <w:t xml:space="preserve"> projektu SOBI </w:t>
      </w:r>
      <w:proofErr w:type="spellStart"/>
      <w:r w:rsidRPr="00C428F3">
        <w:rPr>
          <w:rFonts w:asciiTheme="minorHAnsi" w:hAnsiTheme="minorHAnsi" w:cstheme="minorHAnsi"/>
          <w:color w:val="000000"/>
          <w:sz w:val="22"/>
          <w:szCs w:val="22"/>
        </w:rPr>
        <w:t>Eco</w:t>
      </w:r>
      <w:proofErr w:type="spellEnd"/>
      <w:r w:rsidRPr="00C428F3">
        <w:rPr>
          <w:rFonts w:asciiTheme="minorHAnsi" w:hAnsiTheme="minorHAnsi" w:cstheme="minorHAnsi"/>
          <w:color w:val="000000"/>
          <w:sz w:val="22"/>
          <w:szCs w:val="22"/>
        </w:rPr>
        <w:t xml:space="preserve"> na UNLEASH </w:t>
      </w:r>
      <w:proofErr w:type="spellStart"/>
      <w:r w:rsidRPr="00C428F3">
        <w:rPr>
          <w:rFonts w:asciiTheme="minorHAnsi" w:hAnsiTheme="minorHAnsi" w:cstheme="minorHAnsi"/>
          <w:color w:val="000000"/>
          <w:sz w:val="22"/>
          <w:szCs w:val="22"/>
        </w:rPr>
        <w:t>Laboratory</w:t>
      </w:r>
      <w:proofErr w:type="spellEnd"/>
      <w:r w:rsidRPr="00C428F3">
        <w:rPr>
          <w:rFonts w:asciiTheme="minorHAnsi" w:hAnsiTheme="minorHAnsi" w:cstheme="minorHAnsi"/>
          <w:color w:val="000000"/>
          <w:sz w:val="22"/>
          <w:szCs w:val="22"/>
        </w:rPr>
        <w:t xml:space="preserve"> 17, Dánsko       </w:t>
      </w:r>
    </w:p>
    <w:p w14:paraId="0A577109" w14:textId="25DA5A0A" w:rsidR="00C428F3" w:rsidRPr="002D186B" w:rsidRDefault="00C428F3" w:rsidP="00C428F3">
      <w:pPr>
        <w:ind w:left="426"/>
        <w:jc w:val="both"/>
        <w:rPr>
          <w:rFonts w:asciiTheme="minorHAnsi" w:hAnsiTheme="minorHAnsi" w:cstheme="minorHAnsi"/>
          <w:color w:val="000000"/>
          <w:sz w:val="22"/>
          <w:szCs w:val="22"/>
        </w:rPr>
      </w:pPr>
      <w:r w:rsidRPr="00C428F3">
        <w:rPr>
          <w:rFonts w:asciiTheme="minorHAnsi" w:hAnsiTheme="minorHAnsi" w:cstheme="minorHAnsi"/>
          <w:color w:val="000000"/>
          <w:sz w:val="22"/>
          <w:szCs w:val="22"/>
        </w:rPr>
        <w:t>2017</w:t>
      </w:r>
      <w:r w:rsidR="003C5208">
        <w:rPr>
          <w:rFonts w:asciiTheme="minorHAnsi" w:hAnsiTheme="minorHAnsi" w:cstheme="minorHAnsi"/>
          <w:color w:val="000000"/>
          <w:sz w:val="22"/>
          <w:szCs w:val="22"/>
        </w:rPr>
        <w:t>:</w:t>
      </w:r>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Fashion</w:t>
      </w:r>
      <w:proofErr w:type="spellEnd"/>
      <w:r w:rsidRPr="00C428F3">
        <w:rPr>
          <w:rFonts w:asciiTheme="minorHAnsi" w:hAnsiTheme="minorHAnsi" w:cstheme="minorHAnsi"/>
          <w:color w:val="000000"/>
          <w:sz w:val="22"/>
          <w:szCs w:val="22"/>
        </w:rPr>
        <w:t xml:space="preserve"> show </w:t>
      </w:r>
      <w:proofErr w:type="spellStart"/>
      <w:r w:rsidRPr="00C428F3">
        <w:rPr>
          <w:rFonts w:asciiTheme="minorHAnsi" w:hAnsiTheme="minorHAnsi" w:cstheme="minorHAnsi"/>
          <w:color w:val="000000"/>
          <w:sz w:val="22"/>
          <w:szCs w:val="22"/>
        </w:rPr>
        <w:t>recyklovanej</w:t>
      </w:r>
      <w:proofErr w:type="spellEnd"/>
      <w:r w:rsidRPr="00C428F3">
        <w:rPr>
          <w:rFonts w:asciiTheme="minorHAnsi" w:hAnsiTheme="minorHAnsi" w:cstheme="minorHAnsi"/>
          <w:color w:val="000000"/>
          <w:sz w:val="22"/>
          <w:szCs w:val="22"/>
        </w:rPr>
        <w:t xml:space="preserve"> módy, Resonance / </w:t>
      </w:r>
      <w:proofErr w:type="spellStart"/>
      <w:r w:rsidRPr="00C428F3">
        <w:rPr>
          <w:rFonts w:asciiTheme="minorHAnsi" w:hAnsiTheme="minorHAnsi" w:cstheme="minorHAnsi"/>
          <w:color w:val="000000"/>
          <w:sz w:val="22"/>
          <w:szCs w:val="22"/>
        </w:rPr>
        <w:t>ekológia</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inak</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Reffinery</w:t>
      </w:r>
      <w:proofErr w:type="spellEnd"/>
      <w:r w:rsidRPr="00C428F3">
        <w:rPr>
          <w:rFonts w:asciiTheme="minorHAnsi" w:hAnsiTheme="minorHAnsi" w:cstheme="minorHAnsi"/>
          <w:color w:val="000000"/>
          <w:sz w:val="22"/>
          <w:szCs w:val="22"/>
        </w:rPr>
        <w:t xml:space="preserve"> </w:t>
      </w:r>
      <w:proofErr w:type="spellStart"/>
      <w:r w:rsidRPr="00C428F3">
        <w:rPr>
          <w:rFonts w:asciiTheme="minorHAnsi" w:hAnsiTheme="minorHAnsi" w:cstheme="minorHAnsi"/>
          <w:color w:val="000000"/>
          <w:sz w:val="22"/>
          <w:szCs w:val="22"/>
        </w:rPr>
        <w:t>Gallery</w:t>
      </w:r>
      <w:proofErr w:type="spellEnd"/>
      <w:r w:rsidRPr="00C428F3">
        <w:rPr>
          <w:rFonts w:asciiTheme="minorHAnsi" w:hAnsiTheme="minorHAnsi" w:cstheme="minorHAnsi"/>
          <w:color w:val="000000"/>
          <w:sz w:val="22"/>
          <w:szCs w:val="22"/>
        </w:rPr>
        <w:t>, Bratislava (29. 09. 2017)</w:t>
      </w:r>
    </w:p>
    <w:p w14:paraId="54503E79" w14:textId="08066AE6" w:rsidR="006F35BC" w:rsidRDefault="006F35BC" w:rsidP="006F35BC">
      <w:pPr>
        <w:jc w:val="both"/>
        <w:rPr>
          <w:rFonts w:cs="Calibri"/>
          <w:color w:val="000000"/>
        </w:rPr>
      </w:pPr>
    </w:p>
    <w:p w14:paraId="793FBB1D" w14:textId="77777777" w:rsidR="00221007" w:rsidRPr="002F3F07" w:rsidRDefault="00221007" w:rsidP="006F35BC">
      <w:pPr>
        <w:jc w:val="both"/>
        <w:rPr>
          <w:rFonts w:cs="Calibri"/>
          <w:color w:val="000000"/>
        </w:rPr>
      </w:pPr>
    </w:p>
    <w:p w14:paraId="25799B20" w14:textId="44E56F07" w:rsidR="006F35BC" w:rsidRDefault="006F35BC" w:rsidP="006F35BC">
      <w:pPr>
        <w:pStyle w:val="Nadpis2"/>
      </w:pPr>
      <w:r w:rsidRPr="00035992">
        <w:t>Personální zabezpečení studijního programu</w:t>
      </w:r>
    </w:p>
    <w:p w14:paraId="4540D512" w14:textId="77777777" w:rsidR="006F35BC" w:rsidRPr="00EA70B4" w:rsidRDefault="006F35BC" w:rsidP="006F35BC">
      <w:pPr>
        <w:pStyle w:val="Nadpis3"/>
        <w:spacing w:before="120" w:after="120"/>
        <w:ind w:left="1077" w:hanging="357"/>
      </w:pPr>
      <w:r w:rsidRPr="00035992">
        <w:t xml:space="preserve">Zhodnocení celkového personálního zabezpečení studijního programu z hlediska naplnění standardů </w:t>
      </w:r>
      <w:r w:rsidRPr="00EA70B4">
        <w:t>(včetně zhodnocení zapojení odborníků z praxe do výuky u bakalářských profesně zaměřených studijních programů)</w:t>
      </w:r>
    </w:p>
    <w:p w14:paraId="633AE117" w14:textId="77777777" w:rsidR="006F35BC" w:rsidRPr="007A6071" w:rsidRDefault="006F35BC" w:rsidP="006F35BC">
      <w:pPr>
        <w:spacing w:before="120" w:after="120"/>
        <w:jc w:val="center"/>
        <w:rPr>
          <w:rFonts w:ascii="Calibri" w:hAnsi="Calibri" w:cs="Calibri"/>
          <w:sz w:val="22"/>
          <w:szCs w:val="22"/>
        </w:rPr>
      </w:pPr>
      <w:r w:rsidRPr="007A6071">
        <w:rPr>
          <w:rFonts w:ascii="Calibri" w:hAnsi="Calibri" w:cs="Calibri"/>
          <w:sz w:val="22"/>
          <w:szCs w:val="22"/>
        </w:rPr>
        <w:t>Standardy 6.1-6.2, 6.7-6.8</w:t>
      </w:r>
    </w:p>
    <w:p w14:paraId="64DA091E"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1B9CB4F8"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w:t>
      </w:r>
      <w:r w:rsidRPr="002D186B">
        <w:rPr>
          <w:rFonts w:asciiTheme="minorHAnsi" w:hAnsiTheme="minorHAnsi" w:cstheme="minorHAnsi"/>
          <w:color w:val="000000"/>
          <w:sz w:val="22"/>
          <w:szCs w:val="22"/>
        </w:rPr>
        <w:br/>
        <w:t xml:space="preserve">i dalšími odborníky s příslušnou kvalifikací. </w:t>
      </w:r>
    </w:p>
    <w:p w14:paraId="65D7453D" w14:textId="021C2733" w:rsidR="006F35BC" w:rsidRDefault="006F35BC" w:rsidP="006F35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2D186B">
        <w:rPr>
          <w:rFonts w:asciiTheme="minorHAnsi" w:hAnsiTheme="minorHAnsi" w:cstheme="minorHAnsi"/>
          <w:i/>
          <w:color w:val="000000"/>
          <w:sz w:val="22"/>
          <w:szCs w:val="22"/>
        </w:rPr>
        <w:t>Studijního a zkušebního řádu UTB</w:t>
      </w:r>
      <w:r w:rsidRPr="002D186B">
        <w:rPr>
          <w:rStyle w:val="Znakapoznpodarou"/>
          <w:rFonts w:asciiTheme="minorHAnsi" w:hAnsiTheme="minorHAnsi" w:cstheme="minorHAnsi"/>
          <w:color w:val="000000"/>
          <w:sz w:val="22"/>
          <w:szCs w:val="22"/>
        </w:rPr>
        <w:footnoteReference w:id="62"/>
      </w:r>
      <w:r w:rsidRPr="002D186B">
        <w:rPr>
          <w:rFonts w:asciiTheme="minorHAnsi" w:hAnsiTheme="minorHAnsi" w:cstheme="minorHAnsi"/>
          <w:color w:val="000000"/>
          <w:sz w:val="22"/>
          <w:szCs w:val="22"/>
        </w:rPr>
        <w:t>.</w:t>
      </w:r>
    </w:p>
    <w:p w14:paraId="0E882961" w14:textId="61C94403" w:rsidR="006F35BC" w:rsidRDefault="006F35BC" w:rsidP="006F35BC">
      <w:pPr>
        <w:widowControl w:val="0"/>
        <w:autoSpaceDE w:val="0"/>
        <w:autoSpaceDN w:val="0"/>
        <w:adjustRightInd w:val="0"/>
        <w:snapToGrid w:val="0"/>
        <w:ind w:left="426"/>
        <w:jc w:val="both"/>
        <w:rPr>
          <w:rFonts w:asciiTheme="minorHAnsi" w:hAnsiTheme="minorHAnsi" w:cstheme="minorHAnsi"/>
          <w:sz w:val="22"/>
          <w:szCs w:val="22"/>
        </w:rPr>
      </w:pPr>
      <w:r w:rsidRPr="002D186B">
        <w:rPr>
          <w:rFonts w:asciiTheme="minorHAnsi" w:hAnsiTheme="minorHAnsi" w:cstheme="minorHAnsi"/>
          <w:sz w:val="22"/>
          <w:szCs w:val="22"/>
        </w:rPr>
        <w:t>Celková struktura akademických pracovníků zabezpečujících studijní program odpovídá z hlediska kvalifikace, věku, délky týdenní pracovní doby a zkušenosti s působením v</w:t>
      </w:r>
      <w:r w:rsidR="009D4B12">
        <w:rPr>
          <w:rFonts w:asciiTheme="minorHAnsi" w:hAnsiTheme="minorHAnsi" w:cstheme="minorHAnsi"/>
          <w:sz w:val="22"/>
          <w:szCs w:val="22"/>
        </w:rPr>
        <w:t> </w:t>
      </w:r>
      <w:r w:rsidRPr="002D186B">
        <w:rPr>
          <w:rFonts w:asciiTheme="minorHAnsi" w:hAnsiTheme="minorHAnsi" w:cstheme="minorHAnsi"/>
          <w:sz w:val="22"/>
          <w:szCs w:val="22"/>
        </w:rPr>
        <w:t>zahraničí</w:t>
      </w:r>
      <w:r w:rsidR="009D4B12">
        <w:rPr>
          <w:rFonts w:asciiTheme="minorHAnsi" w:hAnsiTheme="minorHAnsi" w:cstheme="minorHAnsi"/>
          <w:sz w:val="22"/>
          <w:szCs w:val="22"/>
        </w:rPr>
        <w:t xml:space="preserve"> nebo v</w:t>
      </w:r>
      <w:r w:rsidRPr="002D186B">
        <w:rPr>
          <w:rFonts w:asciiTheme="minorHAnsi" w:hAnsiTheme="minorHAnsi" w:cstheme="minorHAnsi"/>
          <w:sz w:val="22"/>
          <w:szCs w:val="22"/>
        </w:rPr>
        <w:t xml:space="preserve"> praxi struktuře studijního plánu, cílům a případnému profilu studijního programu, přičemž je přiměřeně zajištěno zastoupení odborníků z praxe, kteří se podílejí na výuce. </w:t>
      </w:r>
      <w:r w:rsidR="00AB5149">
        <w:rPr>
          <w:rFonts w:asciiTheme="minorHAnsi" w:hAnsiTheme="minorHAnsi" w:cstheme="minorHAnsi"/>
          <w:sz w:val="22"/>
          <w:szCs w:val="22"/>
        </w:rPr>
        <w:t>Tvůrčí činnost akademických pracovníků je doložena jejich výsledky za posledních pět let a u odborníků z</w:t>
      </w:r>
      <w:r w:rsidR="003C6918">
        <w:rPr>
          <w:rFonts w:asciiTheme="minorHAnsi" w:hAnsiTheme="minorHAnsi" w:cstheme="minorHAnsi"/>
          <w:sz w:val="22"/>
          <w:szCs w:val="22"/>
        </w:rPr>
        <w:t> </w:t>
      </w:r>
      <w:r w:rsidR="00AB5149">
        <w:rPr>
          <w:rFonts w:asciiTheme="minorHAnsi" w:hAnsiTheme="minorHAnsi" w:cstheme="minorHAnsi"/>
          <w:sz w:val="22"/>
          <w:szCs w:val="22"/>
        </w:rPr>
        <w:t>prax</w:t>
      </w:r>
      <w:r w:rsidR="003C6918">
        <w:rPr>
          <w:rFonts w:asciiTheme="minorHAnsi" w:hAnsiTheme="minorHAnsi" w:cstheme="minorHAnsi"/>
          <w:sz w:val="22"/>
          <w:szCs w:val="22"/>
        </w:rPr>
        <w:t>e je doloženo jejich působení v oboru za posledních pět let.</w:t>
      </w:r>
      <w:r w:rsidR="009F2ECD">
        <w:rPr>
          <w:rFonts w:asciiTheme="minorHAnsi" w:hAnsiTheme="minorHAnsi" w:cstheme="minorHAnsi"/>
          <w:sz w:val="22"/>
          <w:szCs w:val="22"/>
        </w:rPr>
        <w:t xml:space="preserve"> </w:t>
      </w:r>
    </w:p>
    <w:p w14:paraId="78C1098E" w14:textId="546D73D3" w:rsidR="00417861" w:rsidRDefault="009F2ECD" w:rsidP="00C26C2D">
      <w:pPr>
        <w:spacing w:before="120"/>
        <w:ind w:left="425"/>
        <w:jc w:val="both"/>
        <w:rPr>
          <w:rFonts w:asciiTheme="minorHAnsi" w:hAnsiTheme="minorHAnsi" w:cstheme="minorHAnsi"/>
          <w:color w:val="000000"/>
          <w:sz w:val="22"/>
          <w:szCs w:val="22"/>
        </w:rPr>
      </w:pPr>
      <w:r w:rsidRPr="009F2ECD">
        <w:rPr>
          <w:rFonts w:asciiTheme="minorHAnsi" w:hAnsiTheme="minorHAnsi" w:cstheme="minorHAnsi"/>
          <w:sz w:val="22"/>
          <w:szCs w:val="22"/>
        </w:rPr>
        <w:t xml:space="preserve">Fakulta má vypracovanou strategii personálního rozvoje a snaží se vést všechny akademické pracovníky ke zvyšování kvalifikace. U pracovních smluv na dobu určitou předpokládá fakulta prodlužování pracovní smlouvy na dobu určitou. </w:t>
      </w:r>
      <w:r w:rsidR="00577D17">
        <w:rPr>
          <w:rFonts w:asciiTheme="minorHAnsi" w:hAnsiTheme="minorHAnsi" w:cstheme="minorHAnsi"/>
          <w:color w:val="000000"/>
          <w:sz w:val="22"/>
          <w:szCs w:val="22"/>
        </w:rPr>
        <w:t>T</w:t>
      </w:r>
      <w:r w:rsidR="006F35BC" w:rsidRPr="002D186B">
        <w:rPr>
          <w:rFonts w:asciiTheme="minorHAnsi" w:hAnsiTheme="minorHAnsi" w:cstheme="minorHAnsi"/>
          <w:color w:val="000000"/>
          <w:sz w:val="22"/>
          <w:szCs w:val="22"/>
        </w:rPr>
        <w:t xml:space="preserve">abulka </w:t>
      </w:r>
      <w:r w:rsidR="00577D17">
        <w:rPr>
          <w:rFonts w:asciiTheme="minorHAnsi" w:hAnsiTheme="minorHAnsi" w:cstheme="minorHAnsi"/>
          <w:color w:val="000000"/>
          <w:sz w:val="22"/>
          <w:szCs w:val="22"/>
        </w:rPr>
        <w:t xml:space="preserve">níže </w:t>
      </w:r>
      <w:r w:rsidR="006F35BC" w:rsidRPr="002D186B">
        <w:rPr>
          <w:rFonts w:asciiTheme="minorHAnsi" w:hAnsiTheme="minorHAnsi" w:cstheme="minorHAnsi"/>
          <w:color w:val="000000"/>
          <w:sz w:val="22"/>
          <w:szCs w:val="22"/>
        </w:rPr>
        <w:t xml:space="preserve">dokládá </w:t>
      </w:r>
      <w:r w:rsidR="009A4984">
        <w:rPr>
          <w:rFonts w:asciiTheme="minorHAnsi" w:hAnsiTheme="minorHAnsi" w:cstheme="minorHAnsi"/>
          <w:color w:val="000000"/>
          <w:sz w:val="22"/>
          <w:szCs w:val="22"/>
        </w:rPr>
        <w:t xml:space="preserve">personální </w:t>
      </w:r>
      <w:r w:rsidR="006F35BC" w:rsidRPr="002D186B">
        <w:rPr>
          <w:rFonts w:asciiTheme="minorHAnsi" w:hAnsiTheme="minorHAnsi" w:cstheme="minorHAnsi"/>
          <w:color w:val="000000"/>
          <w:sz w:val="22"/>
          <w:szCs w:val="22"/>
        </w:rPr>
        <w:t>strukturu BSP KODK:</w:t>
      </w:r>
    </w:p>
    <w:p w14:paraId="688C8D56" w14:textId="77777777" w:rsidR="000D5902" w:rsidRPr="000D5902" w:rsidRDefault="000D5902" w:rsidP="000D5902">
      <w:pPr>
        <w:ind w:left="425"/>
        <w:jc w:val="both"/>
        <w:rPr>
          <w:rFonts w:asciiTheme="minorHAnsi" w:hAnsiTheme="minorHAnsi" w:cstheme="minorHAnsi"/>
          <w:color w:val="000000"/>
          <w:sz w:val="22"/>
          <w:szCs w:val="22"/>
        </w:rPr>
      </w:pPr>
    </w:p>
    <w:tbl>
      <w:tblPr>
        <w:tblStyle w:val="Mkatabulky"/>
        <w:tblW w:w="9350" w:type="dxa"/>
        <w:tblInd w:w="426" w:type="dxa"/>
        <w:tblLook w:val="04A0" w:firstRow="1" w:lastRow="0" w:firstColumn="1" w:lastColumn="0" w:noHBand="0" w:noVBand="1"/>
      </w:tblPr>
      <w:tblGrid>
        <w:gridCol w:w="3680"/>
        <w:gridCol w:w="1843"/>
        <w:gridCol w:w="1843"/>
        <w:gridCol w:w="1984"/>
      </w:tblGrid>
      <w:tr w:rsidR="006F35BC" w14:paraId="15030C22" w14:textId="77777777" w:rsidTr="00AB3F2F">
        <w:trPr>
          <w:trHeight w:val="459"/>
        </w:trPr>
        <w:tc>
          <w:tcPr>
            <w:tcW w:w="3680" w:type="dxa"/>
            <w:shd w:val="clear" w:color="auto" w:fill="FBD4B4" w:themeFill="accent6" w:themeFillTint="66"/>
            <w:vAlign w:val="center"/>
          </w:tcPr>
          <w:p w14:paraId="3899AF96" w14:textId="77777777" w:rsidR="006F35BC" w:rsidRPr="000C554F" w:rsidRDefault="006F35BC" w:rsidP="002A73D2">
            <w:pPr>
              <w:widowControl w:val="0"/>
              <w:autoSpaceDE w:val="0"/>
              <w:autoSpaceDN w:val="0"/>
              <w:adjustRightInd w:val="0"/>
              <w:snapToGrid w:val="0"/>
              <w:rPr>
                <w:rFonts w:asciiTheme="minorHAnsi" w:hAnsiTheme="minorHAnsi" w:cstheme="minorHAnsi"/>
                <w:b/>
              </w:rPr>
            </w:pPr>
            <w:r w:rsidRPr="000C554F">
              <w:rPr>
                <w:rFonts w:asciiTheme="minorHAnsi" w:hAnsiTheme="minorHAnsi" w:cstheme="minorHAnsi"/>
                <w:b/>
              </w:rPr>
              <w:t>Jméno</w:t>
            </w:r>
          </w:p>
        </w:tc>
        <w:tc>
          <w:tcPr>
            <w:tcW w:w="1843" w:type="dxa"/>
            <w:shd w:val="clear" w:color="auto" w:fill="FBD4B4" w:themeFill="accent6" w:themeFillTint="66"/>
            <w:vAlign w:val="center"/>
          </w:tcPr>
          <w:p w14:paraId="7AF1D712" w14:textId="77777777" w:rsidR="006F35BC" w:rsidRPr="000C554F" w:rsidRDefault="006F35BC" w:rsidP="002A73D2">
            <w:pPr>
              <w:widowControl w:val="0"/>
              <w:autoSpaceDE w:val="0"/>
              <w:autoSpaceDN w:val="0"/>
              <w:adjustRightInd w:val="0"/>
              <w:snapToGrid w:val="0"/>
              <w:rPr>
                <w:rFonts w:asciiTheme="minorHAnsi" w:hAnsiTheme="minorHAnsi" w:cstheme="minorHAnsi"/>
                <w:b/>
              </w:rPr>
            </w:pPr>
            <w:r w:rsidRPr="000C554F">
              <w:rPr>
                <w:rFonts w:asciiTheme="minorHAnsi" w:hAnsiTheme="minorHAnsi" w:cstheme="minorHAnsi"/>
                <w:b/>
              </w:rPr>
              <w:t>Rok narození</w:t>
            </w:r>
          </w:p>
        </w:tc>
        <w:tc>
          <w:tcPr>
            <w:tcW w:w="1843" w:type="dxa"/>
            <w:shd w:val="clear" w:color="auto" w:fill="FBD4B4" w:themeFill="accent6" w:themeFillTint="66"/>
            <w:vAlign w:val="center"/>
          </w:tcPr>
          <w:p w14:paraId="2AD4B59E" w14:textId="77777777" w:rsidR="006F35BC" w:rsidRPr="000C554F" w:rsidRDefault="006F35BC" w:rsidP="002A73D2">
            <w:pPr>
              <w:widowControl w:val="0"/>
              <w:autoSpaceDE w:val="0"/>
              <w:autoSpaceDN w:val="0"/>
              <w:adjustRightInd w:val="0"/>
              <w:snapToGrid w:val="0"/>
              <w:rPr>
                <w:rFonts w:asciiTheme="minorHAnsi" w:hAnsiTheme="minorHAnsi" w:cstheme="minorHAnsi"/>
                <w:b/>
              </w:rPr>
            </w:pPr>
            <w:r w:rsidRPr="000C554F">
              <w:rPr>
                <w:rFonts w:asciiTheme="minorHAnsi" w:hAnsiTheme="minorHAnsi" w:cstheme="minorHAnsi"/>
                <w:b/>
              </w:rPr>
              <w:t>Úvazek</w:t>
            </w:r>
          </w:p>
        </w:tc>
        <w:tc>
          <w:tcPr>
            <w:tcW w:w="1984" w:type="dxa"/>
            <w:shd w:val="clear" w:color="auto" w:fill="FBD4B4" w:themeFill="accent6" w:themeFillTint="66"/>
            <w:vAlign w:val="center"/>
          </w:tcPr>
          <w:p w14:paraId="3D482D6A" w14:textId="01C56491" w:rsidR="006F35BC" w:rsidRPr="000C554F" w:rsidRDefault="006F35BC" w:rsidP="002A73D2">
            <w:pPr>
              <w:widowControl w:val="0"/>
              <w:autoSpaceDE w:val="0"/>
              <w:autoSpaceDN w:val="0"/>
              <w:adjustRightInd w:val="0"/>
              <w:snapToGrid w:val="0"/>
              <w:rPr>
                <w:rFonts w:asciiTheme="minorHAnsi" w:hAnsiTheme="minorHAnsi" w:cstheme="minorHAnsi"/>
                <w:b/>
              </w:rPr>
            </w:pPr>
            <w:r w:rsidRPr="000C554F">
              <w:rPr>
                <w:rFonts w:asciiTheme="minorHAnsi" w:hAnsiTheme="minorHAnsi" w:cstheme="minorHAnsi"/>
                <w:b/>
              </w:rPr>
              <w:t>Pracovní poměr</w:t>
            </w:r>
          </w:p>
        </w:tc>
      </w:tr>
      <w:tr w:rsidR="006F35BC" w14:paraId="4A952433" w14:textId="77777777" w:rsidTr="004C0842">
        <w:tc>
          <w:tcPr>
            <w:tcW w:w="9350" w:type="dxa"/>
            <w:gridSpan w:val="4"/>
            <w:shd w:val="clear" w:color="auto" w:fill="DBE5F1" w:themeFill="accent1" w:themeFillTint="33"/>
          </w:tcPr>
          <w:p w14:paraId="30F538EA"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b/>
              </w:rPr>
            </w:pPr>
            <w:r w:rsidRPr="000C554F">
              <w:rPr>
                <w:rFonts w:asciiTheme="minorHAnsi" w:hAnsiTheme="minorHAnsi" w:cstheme="minorHAnsi"/>
                <w:b/>
              </w:rPr>
              <w:t>Profesoři</w:t>
            </w:r>
          </w:p>
        </w:tc>
      </w:tr>
      <w:tr w:rsidR="006F35BC" w14:paraId="63BF4F2A" w14:textId="77777777" w:rsidTr="00AB3F2F">
        <w:tc>
          <w:tcPr>
            <w:tcW w:w="3680" w:type="dxa"/>
          </w:tcPr>
          <w:p w14:paraId="569AA566" w14:textId="77777777" w:rsidR="006F35BC" w:rsidRPr="000C554F"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 xml:space="preserve">prof. PhDr. Zdeno </w:t>
            </w:r>
            <w:proofErr w:type="spellStart"/>
            <w:r w:rsidRPr="000C554F">
              <w:rPr>
                <w:rFonts w:asciiTheme="minorHAnsi" w:hAnsiTheme="minorHAnsi" w:cstheme="minorHAnsi"/>
              </w:rPr>
              <w:t>Kolesár</w:t>
            </w:r>
            <w:proofErr w:type="spellEnd"/>
            <w:r w:rsidRPr="000C554F">
              <w:rPr>
                <w:rFonts w:asciiTheme="minorHAnsi" w:hAnsiTheme="minorHAnsi" w:cstheme="minorHAnsi"/>
              </w:rPr>
              <w:t>, Ph.D.</w:t>
            </w:r>
          </w:p>
        </w:tc>
        <w:tc>
          <w:tcPr>
            <w:tcW w:w="1843" w:type="dxa"/>
          </w:tcPr>
          <w:p w14:paraId="05C810FA"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1960</w:t>
            </w:r>
          </w:p>
        </w:tc>
        <w:tc>
          <w:tcPr>
            <w:tcW w:w="1843" w:type="dxa"/>
          </w:tcPr>
          <w:p w14:paraId="673FEEE8"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50%</w:t>
            </w:r>
          </w:p>
        </w:tc>
        <w:tc>
          <w:tcPr>
            <w:tcW w:w="1984" w:type="dxa"/>
          </w:tcPr>
          <w:p w14:paraId="1ABD1AF1" w14:textId="1603DF06" w:rsidR="006F35BC" w:rsidRPr="000C554F" w:rsidRDefault="00133175" w:rsidP="00690B89">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6F35BC" w14:paraId="49445AA8" w14:textId="77777777" w:rsidTr="004C0842">
        <w:tc>
          <w:tcPr>
            <w:tcW w:w="9350" w:type="dxa"/>
            <w:gridSpan w:val="4"/>
            <w:shd w:val="clear" w:color="auto" w:fill="DBE5F1" w:themeFill="accent1" w:themeFillTint="33"/>
          </w:tcPr>
          <w:p w14:paraId="3D4CE044"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b/>
              </w:rPr>
            </w:pPr>
            <w:r w:rsidRPr="000C554F">
              <w:rPr>
                <w:rFonts w:asciiTheme="minorHAnsi" w:hAnsiTheme="minorHAnsi" w:cstheme="minorHAnsi"/>
                <w:b/>
              </w:rPr>
              <w:t>Docenti</w:t>
            </w:r>
          </w:p>
        </w:tc>
      </w:tr>
      <w:tr w:rsidR="006F35BC" w14:paraId="30BB4386" w14:textId="77777777" w:rsidTr="00AB3F2F">
        <w:tc>
          <w:tcPr>
            <w:tcW w:w="3680" w:type="dxa"/>
          </w:tcPr>
          <w:p w14:paraId="5E56C395" w14:textId="2D41085F" w:rsidR="006F35BC" w:rsidRPr="000C554F" w:rsidRDefault="006F35BC" w:rsidP="00690B89">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doc. Mg</w:t>
            </w:r>
            <w:r w:rsidR="000D1928">
              <w:rPr>
                <w:rFonts w:asciiTheme="minorHAnsi" w:hAnsiTheme="minorHAnsi" w:cstheme="minorHAnsi"/>
              </w:rPr>
              <w:t>r. art</w:t>
            </w:r>
            <w:r w:rsidRPr="000C554F">
              <w:rPr>
                <w:rFonts w:asciiTheme="minorHAnsi" w:hAnsiTheme="minorHAnsi" w:cstheme="minorHAnsi"/>
              </w:rPr>
              <w:t xml:space="preserve">. Mária </w:t>
            </w:r>
            <w:proofErr w:type="spellStart"/>
            <w:r w:rsidRPr="000C554F">
              <w:rPr>
                <w:rFonts w:asciiTheme="minorHAnsi" w:hAnsiTheme="minorHAnsi" w:cstheme="minorHAnsi"/>
              </w:rPr>
              <w:t>Štraneková</w:t>
            </w:r>
            <w:proofErr w:type="spellEnd"/>
            <w:r w:rsidRPr="000C554F">
              <w:rPr>
                <w:rFonts w:asciiTheme="minorHAnsi" w:hAnsiTheme="minorHAnsi" w:cstheme="minorHAnsi"/>
              </w:rPr>
              <w:t xml:space="preserve">, </w:t>
            </w:r>
            <w:proofErr w:type="spellStart"/>
            <w:r w:rsidRPr="000C554F">
              <w:rPr>
                <w:rFonts w:asciiTheme="minorHAnsi" w:hAnsiTheme="minorHAnsi" w:cstheme="minorHAnsi"/>
              </w:rPr>
              <w:t>ArtD</w:t>
            </w:r>
            <w:proofErr w:type="spellEnd"/>
            <w:r w:rsidRPr="000C554F">
              <w:rPr>
                <w:rFonts w:asciiTheme="minorHAnsi" w:hAnsiTheme="minorHAnsi" w:cstheme="minorHAnsi"/>
              </w:rPr>
              <w:t>.</w:t>
            </w:r>
          </w:p>
        </w:tc>
        <w:tc>
          <w:tcPr>
            <w:tcW w:w="1843" w:type="dxa"/>
          </w:tcPr>
          <w:p w14:paraId="419A2231"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1977</w:t>
            </w:r>
          </w:p>
        </w:tc>
        <w:tc>
          <w:tcPr>
            <w:tcW w:w="1843" w:type="dxa"/>
          </w:tcPr>
          <w:p w14:paraId="511E7D54" w14:textId="77777777" w:rsidR="006F35BC" w:rsidRPr="000C554F" w:rsidRDefault="006F35BC" w:rsidP="00690B89">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19BADCF4" w14:textId="0EEF7F72" w:rsidR="009A2FC5" w:rsidRPr="000C554F" w:rsidRDefault="00016A86" w:rsidP="00284739">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01/2026</w:t>
            </w:r>
          </w:p>
        </w:tc>
      </w:tr>
      <w:tr w:rsidR="004C0842" w14:paraId="03D739B3" w14:textId="77777777" w:rsidTr="00B766B3">
        <w:tc>
          <w:tcPr>
            <w:tcW w:w="3680" w:type="dxa"/>
            <w:shd w:val="clear" w:color="auto" w:fill="DBE5F1" w:themeFill="accent1" w:themeFillTint="33"/>
          </w:tcPr>
          <w:p w14:paraId="1B1A3F14" w14:textId="77777777" w:rsidR="004C0842" w:rsidRPr="000C554F" w:rsidRDefault="004C0842" w:rsidP="00690B89">
            <w:pPr>
              <w:widowControl w:val="0"/>
              <w:autoSpaceDE w:val="0"/>
              <w:autoSpaceDN w:val="0"/>
              <w:adjustRightInd w:val="0"/>
              <w:snapToGrid w:val="0"/>
              <w:jc w:val="both"/>
              <w:rPr>
                <w:rFonts w:asciiTheme="minorHAnsi" w:hAnsiTheme="minorHAnsi" w:cstheme="minorHAnsi"/>
                <w:b/>
              </w:rPr>
            </w:pPr>
            <w:r w:rsidRPr="000C554F">
              <w:rPr>
                <w:rFonts w:asciiTheme="minorHAnsi" w:hAnsiTheme="minorHAnsi" w:cstheme="minorHAnsi"/>
                <w:b/>
              </w:rPr>
              <w:t>Odborní asistenti</w:t>
            </w:r>
          </w:p>
        </w:tc>
        <w:tc>
          <w:tcPr>
            <w:tcW w:w="1843" w:type="dxa"/>
            <w:shd w:val="clear" w:color="auto" w:fill="DBE5F1" w:themeFill="accent1" w:themeFillTint="33"/>
          </w:tcPr>
          <w:p w14:paraId="58F29C1C" w14:textId="77777777" w:rsidR="004C0842" w:rsidRPr="000C554F" w:rsidRDefault="004C0842" w:rsidP="00690B89">
            <w:pPr>
              <w:widowControl w:val="0"/>
              <w:autoSpaceDE w:val="0"/>
              <w:autoSpaceDN w:val="0"/>
              <w:adjustRightInd w:val="0"/>
              <w:snapToGrid w:val="0"/>
              <w:jc w:val="both"/>
              <w:rPr>
                <w:rFonts w:asciiTheme="minorHAnsi" w:hAnsiTheme="minorHAnsi" w:cstheme="minorHAnsi"/>
              </w:rPr>
            </w:pPr>
          </w:p>
        </w:tc>
        <w:tc>
          <w:tcPr>
            <w:tcW w:w="3827" w:type="dxa"/>
            <w:gridSpan w:val="2"/>
            <w:shd w:val="clear" w:color="auto" w:fill="DBE5F1" w:themeFill="accent1" w:themeFillTint="33"/>
          </w:tcPr>
          <w:p w14:paraId="50FC8DC2" w14:textId="77777777" w:rsidR="004C0842" w:rsidRPr="000C554F" w:rsidRDefault="004C0842" w:rsidP="00690B89">
            <w:pPr>
              <w:widowControl w:val="0"/>
              <w:autoSpaceDE w:val="0"/>
              <w:autoSpaceDN w:val="0"/>
              <w:adjustRightInd w:val="0"/>
              <w:snapToGrid w:val="0"/>
              <w:jc w:val="both"/>
              <w:rPr>
                <w:rFonts w:asciiTheme="minorHAnsi" w:hAnsiTheme="minorHAnsi" w:cstheme="minorHAnsi"/>
              </w:rPr>
            </w:pPr>
          </w:p>
        </w:tc>
      </w:tr>
      <w:tr w:rsidR="000779D2" w14:paraId="1294F760" w14:textId="77777777" w:rsidTr="00AB3F2F">
        <w:tc>
          <w:tcPr>
            <w:tcW w:w="3680" w:type="dxa"/>
          </w:tcPr>
          <w:p w14:paraId="478D28BB" w14:textId="000706FB" w:rsidR="000779D2" w:rsidRPr="000C554F" w:rsidRDefault="00BF7D38" w:rsidP="000779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Pr>
                <w:rFonts w:asciiTheme="minorHAnsi" w:hAnsiTheme="minorHAnsi" w:cstheme="minorHAnsi"/>
              </w:rPr>
              <w:t>PhDr.</w:t>
            </w:r>
            <w:r w:rsidR="000779D2" w:rsidRPr="000C554F">
              <w:rPr>
                <w:rFonts w:asciiTheme="minorHAnsi" w:hAnsiTheme="minorHAnsi" w:cstheme="minorHAnsi"/>
              </w:rPr>
              <w:t xml:space="preserve"> Irena </w:t>
            </w:r>
            <w:proofErr w:type="spellStart"/>
            <w:r w:rsidR="000779D2">
              <w:rPr>
                <w:rFonts w:asciiTheme="minorHAnsi" w:hAnsiTheme="minorHAnsi" w:cstheme="minorHAnsi"/>
              </w:rPr>
              <w:t>Děkanovská</w:t>
            </w:r>
            <w:proofErr w:type="spellEnd"/>
            <w:r w:rsidR="000779D2" w:rsidRPr="000C554F">
              <w:rPr>
                <w:rFonts w:asciiTheme="minorHAnsi" w:hAnsiTheme="minorHAnsi" w:cstheme="minorHAnsi"/>
              </w:rPr>
              <w:t>, Ph.D.</w:t>
            </w:r>
          </w:p>
        </w:tc>
        <w:tc>
          <w:tcPr>
            <w:tcW w:w="1843" w:type="dxa"/>
          </w:tcPr>
          <w:p w14:paraId="0D60756A" w14:textId="267F9B36" w:rsidR="000779D2" w:rsidRPr="000C554F" w:rsidRDefault="000779D2" w:rsidP="000779D2">
            <w:pPr>
              <w:widowControl w:val="0"/>
              <w:autoSpaceDE w:val="0"/>
              <w:autoSpaceDN w:val="0"/>
              <w:adjustRightInd w:val="0"/>
              <w:snapToGrid w:val="0"/>
              <w:jc w:val="both"/>
              <w:rPr>
                <w:rFonts w:asciiTheme="minorHAnsi" w:hAnsiTheme="minorHAnsi" w:cstheme="minorHAnsi"/>
              </w:rPr>
            </w:pPr>
          </w:p>
        </w:tc>
        <w:tc>
          <w:tcPr>
            <w:tcW w:w="1843" w:type="dxa"/>
          </w:tcPr>
          <w:p w14:paraId="48851110" w14:textId="3955AAA0" w:rsidR="000779D2" w:rsidRPr="000C554F" w:rsidRDefault="000779D2" w:rsidP="000779D2">
            <w:pPr>
              <w:widowControl w:val="0"/>
              <w:autoSpaceDE w:val="0"/>
              <w:autoSpaceDN w:val="0"/>
              <w:adjustRightInd w:val="0"/>
              <w:snapToGrid w:val="0"/>
              <w:jc w:val="both"/>
              <w:rPr>
                <w:rFonts w:asciiTheme="minorHAnsi" w:hAnsiTheme="minorHAnsi" w:cstheme="minorHAnsi"/>
              </w:rPr>
            </w:pPr>
          </w:p>
        </w:tc>
        <w:tc>
          <w:tcPr>
            <w:tcW w:w="1984" w:type="dxa"/>
          </w:tcPr>
          <w:p w14:paraId="33EC7D70" w14:textId="58F8D377" w:rsidR="000779D2" w:rsidRPr="000C554F" w:rsidRDefault="000779D2" w:rsidP="00C428F3">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r w:rsidRPr="000C554F">
              <w:rPr>
                <w:rFonts w:asciiTheme="minorHAnsi" w:hAnsiTheme="minorHAnsi" w:cstheme="minorHAnsi"/>
              </w:rPr>
              <w:t xml:space="preserve"> </w:t>
            </w:r>
          </w:p>
        </w:tc>
      </w:tr>
      <w:tr w:rsidR="000779D2" w14:paraId="13A8C5F1" w14:textId="77777777" w:rsidTr="00AB3F2F">
        <w:tc>
          <w:tcPr>
            <w:tcW w:w="3680" w:type="dxa"/>
          </w:tcPr>
          <w:p w14:paraId="1517D7FE" w14:textId="7D20E82D" w:rsidR="000779D2" w:rsidRPr="000C554F" w:rsidRDefault="000779D2" w:rsidP="000779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C554F">
              <w:rPr>
                <w:rFonts w:asciiTheme="minorHAnsi" w:hAnsiTheme="minorHAnsi" w:cstheme="minorHAnsi"/>
              </w:rPr>
              <w:t xml:space="preserve">Mgr. Eva </w:t>
            </w:r>
            <w:proofErr w:type="spellStart"/>
            <w:r w:rsidRPr="000C554F">
              <w:rPr>
                <w:rFonts w:asciiTheme="minorHAnsi" w:hAnsiTheme="minorHAnsi" w:cstheme="minorHAnsi"/>
              </w:rPr>
              <w:t>Gartnerová</w:t>
            </w:r>
            <w:proofErr w:type="spellEnd"/>
            <w:r w:rsidRPr="000C554F">
              <w:rPr>
                <w:rFonts w:asciiTheme="minorHAnsi" w:hAnsiTheme="minorHAnsi" w:cstheme="minorHAnsi"/>
              </w:rPr>
              <w:t>, Ph.D.</w:t>
            </w:r>
          </w:p>
        </w:tc>
        <w:tc>
          <w:tcPr>
            <w:tcW w:w="1843" w:type="dxa"/>
          </w:tcPr>
          <w:p w14:paraId="4EC5D90E" w14:textId="7277FC48"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1991</w:t>
            </w:r>
          </w:p>
        </w:tc>
        <w:tc>
          <w:tcPr>
            <w:tcW w:w="1843" w:type="dxa"/>
          </w:tcPr>
          <w:p w14:paraId="1724C741" w14:textId="001652C4"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5865CCFC" w14:textId="77777777" w:rsidR="00B77E94" w:rsidRDefault="000779D2" w:rsidP="00B77E94">
            <w:pPr>
              <w:widowControl w:val="0"/>
              <w:autoSpaceDE w:val="0"/>
              <w:autoSpaceDN w:val="0"/>
              <w:adjustRightInd w:val="0"/>
              <w:snapToGrid w:val="0"/>
              <w:rPr>
                <w:ins w:id="811" w:author="Hana Ponížilová" w:date="2023-03-21T12:26:00Z"/>
                <w:rFonts w:asciiTheme="minorHAnsi" w:hAnsiTheme="minorHAnsi" w:cstheme="minorHAnsi"/>
              </w:rPr>
            </w:pPr>
            <w:r w:rsidRPr="000C554F">
              <w:rPr>
                <w:rFonts w:asciiTheme="minorHAnsi" w:hAnsiTheme="minorHAnsi" w:cstheme="minorHAnsi"/>
              </w:rPr>
              <w:t>31.3.2023</w:t>
            </w:r>
            <w:r w:rsidR="006A5564">
              <w:rPr>
                <w:rFonts w:asciiTheme="minorHAnsi" w:hAnsiTheme="minorHAnsi" w:cstheme="minorHAnsi"/>
              </w:rPr>
              <w:t xml:space="preserve"> – </w:t>
            </w:r>
          </w:p>
          <w:p w14:paraId="78FCC1EE" w14:textId="0A9AA91F" w:rsidR="000779D2" w:rsidRPr="000C554F" w:rsidRDefault="00B77E94" w:rsidP="0062780B">
            <w:pPr>
              <w:widowControl w:val="0"/>
              <w:autoSpaceDE w:val="0"/>
              <w:autoSpaceDN w:val="0"/>
              <w:adjustRightInd w:val="0"/>
              <w:snapToGrid w:val="0"/>
              <w:rPr>
                <w:rFonts w:asciiTheme="minorHAnsi" w:hAnsiTheme="minorHAnsi" w:cstheme="minorHAnsi"/>
              </w:rPr>
            </w:pPr>
            <w:ins w:id="812" w:author="Hana Ponížilová" w:date="2023-03-21T12:25:00Z">
              <w:r>
                <w:rPr>
                  <w:rFonts w:asciiTheme="minorHAnsi" w:hAnsiTheme="minorHAnsi" w:cstheme="minorHAnsi"/>
                </w:rPr>
                <w:t>k 1. 4. 2023</w:t>
              </w:r>
            </w:ins>
            <w:ins w:id="813" w:author="Hana Ponížilová" w:date="2023-03-21T12:26:00Z">
              <w:r>
                <w:rPr>
                  <w:rFonts w:asciiTheme="minorHAnsi" w:hAnsiTheme="minorHAnsi" w:cstheme="minorHAnsi"/>
                </w:rPr>
                <w:t xml:space="preserve"> </w:t>
              </w:r>
            </w:ins>
            <w:r w:rsidR="006A5564">
              <w:rPr>
                <w:rFonts w:asciiTheme="minorHAnsi" w:hAnsiTheme="minorHAnsi" w:cstheme="minorHAnsi"/>
              </w:rPr>
              <w:t xml:space="preserve">bude </w:t>
            </w:r>
            <w:ins w:id="814" w:author="Hana Ponížilová" w:date="2023-03-21T12:26:00Z">
              <w:r>
                <w:rPr>
                  <w:rFonts w:asciiTheme="minorHAnsi" w:hAnsiTheme="minorHAnsi" w:cstheme="minorHAnsi"/>
                </w:rPr>
                <w:t xml:space="preserve">pp </w:t>
              </w:r>
            </w:ins>
            <w:r w:rsidR="006A5564">
              <w:rPr>
                <w:rFonts w:asciiTheme="minorHAnsi" w:hAnsiTheme="minorHAnsi" w:cstheme="minorHAnsi"/>
              </w:rPr>
              <w:t>prodloužen na N</w:t>
            </w:r>
          </w:p>
        </w:tc>
      </w:tr>
    </w:tbl>
    <w:p w14:paraId="7ABF417E" w14:textId="77777777" w:rsidR="00C26C2D" w:rsidRDefault="00C26C2D">
      <w:r>
        <w:br w:type="page"/>
      </w:r>
    </w:p>
    <w:tbl>
      <w:tblPr>
        <w:tblStyle w:val="Mkatabulky"/>
        <w:tblW w:w="9350" w:type="dxa"/>
        <w:tblInd w:w="426" w:type="dxa"/>
        <w:tblLook w:val="04A0" w:firstRow="1" w:lastRow="0" w:firstColumn="1" w:lastColumn="0" w:noHBand="0" w:noVBand="1"/>
      </w:tblPr>
      <w:tblGrid>
        <w:gridCol w:w="3680"/>
        <w:gridCol w:w="1843"/>
        <w:gridCol w:w="1843"/>
        <w:gridCol w:w="1984"/>
      </w:tblGrid>
      <w:tr w:rsidR="000779D2" w14:paraId="7A17300B" w14:textId="77777777" w:rsidTr="00AB3F2F">
        <w:tc>
          <w:tcPr>
            <w:tcW w:w="3680" w:type="dxa"/>
          </w:tcPr>
          <w:p w14:paraId="57AD8931" w14:textId="06014BA2" w:rsidR="000779D2" w:rsidRPr="000C554F" w:rsidRDefault="000779D2" w:rsidP="000779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C554F">
              <w:rPr>
                <w:rFonts w:asciiTheme="minorHAnsi" w:hAnsiTheme="minorHAnsi" w:cstheme="minorHAnsi"/>
              </w:rPr>
              <w:lastRenderedPageBreak/>
              <w:t>Mgr. Vít Jakubíček, Ph.D.</w:t>
            </w:r>
          </w:p>
        </w:tc>
        <w:tc>
          <w:tcPr>
            <w:tcW w:w="1843" w:type="dxa"/>
          </w:tcPr>
          <w:p w14:paraId="3774F7D7" w14:textId="08423556"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1987</w:t>
            </w:r>
          </w:p>
        </w:tc>
        <w:tc>
          <w:tcPr>
            <w:tcW w:w="1843" w:type="dxa"/>
          </w:tcPr>
          <w:p w14:paraId="1D54C12F" w14:textId="25DDE787"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60%</w:t>
            </w:r>
            <w:r w:rsidR="00327F6A">
              <w:rPr>
                <w:rFonts w:asciiTheme="minorHAnsi" w:hAnsiTheme="minorHAnsi" w:cstheme="minorHAnsi"/>
              </w:rPr>
              <w:t xml:space="preserve"> - bud. 100%</w:t>
            </w:r>
          </w:p>
        </w:tc>
        <w:tc>
          <w:tcPr>
            <w:tcW w:w="1984" w:type="dxa"/>
          </w:tcPr>
          <w:p w14:paraId="4A08C7E0" w14:textId="72A918E7" w:rsidR="000779D2" w:rsidRDefault="000779D2" w:rsidP="000779D2">
            <w:pPr>
              <w:widowControl w:val="0"/>
              <w:autoSpaceDE w:val="0"/>
              <w:autoSpaceDN w:val="0"/>
              <w:adjustRightInd w:val="0"/>
              <w:snapToGrid w:val="0"/>
              <w:jc w:val="both"/>
              <w:rPr>
                <w:ins w:id="815" w:author="Hana Ponížilová" w:date="2023-03-21T12:26:00Z"/>
                <w:rFonts w:asciiTheme="minorHAnsi" w:hAnsiTheme="minorHAnsi" w:cstheme="minorHAnsi"/>
              </w:rPr>
            </w:pPr>
            <w:r w:rsidRPr="000C554F">
              <w:rPr>
                <w:rFonts w:asciiTheme="minorHAnsi" w:hAnsiTheme="minorHAnsi" w:cstheme="minorHAnsi"/>
              </w:rPr>
              <w:t>31.3.2024</w:t>
            </w:r>
            <w:ins w:id="816" w:author="Hana Ponížilová" w:date="2023-03-21T12:26:00Z">
              <w:r w:rsidR="00B77E94">
                <w:rPr>
                  <w:rFonts w:asciiTheme="minorHAnsi" w:hAnsiTheme="minorHAnsi" w:cstheme="minorHAnsi"/>
                </w:rPr>
                <w:t xml:space="preserve"> – </w:t>
              </w:r>
            </w:ins>
          </w:p>
          <w:p w14:paraId="5783E5E4" w14:textId="31ED87CA" w:rsidR="00B77E94" w:rsidRPr="000C554F" w:rsidRDefault="00B77E94" w:rsidP="000779D2">
            <w:pPr>
              <w:widowControl w:val="0"/>
              <w:autoSpaceDE w:val="0"/>
              <w:autoSpaceDN w:val="0"/>
              <w:adjustRightInd w:val="0"/>
              <w:snapToGrid w:val="0"/>
              <w:jc w:val="both"/>
              <w:rPr>
                <w:rFonts w:asciiTheme="minorHAnsi" w:hAnsiTheme="minorHAnsi" w:cstheme="minorHAnsi"/>
              </w:rPr>
            </w:pPr>
            <w:ins w:id="817" w:author="Hana Ponížilová" w:date="2023-03-21T12:26:00Z">
              <w:r>
                <w:rPr>
                  <w:rFonts w:asciiTheme="minorHAnsi" w:hAnsiTheme="minorHAnsi" w:cstheme="minorHAnsi"/>
                </w:rPr>
                <w:t>k 1. 4. 2024 bude</w:t>
              </w:r>
              <w:r w:rsidR="006C2A9D">
                <w:rPr>
                  <w:rFonts w:asciiTheme="minorHAnsi" w:hAnsiTheme="minorHAnsi" w:cstheme="minorHAnsi"/>
                </w:rPr>
                <w:t xml:space="preserve"> pp prodloužen </w:t>
              </w:r>
            </w:ins>
          </w:p>
        </w:tc>
      </w:tr>
      <w:tr w:rsidR="000779D2" w14:paraId="46A49D33" w14:textId="77777777" w:rsidTr="00AB3F2F">
        <w:tc>
          <w:tcPr>
            <w:tcW w:w="3680" w:type="dxa"/>
          </w:tcPr>
          <w:p w14:paraId="7592ACC8" w14:textId="32967250" w:rsidR="000779D2" w:rsidRPr="000C554F" w:rsidRDefault="00AA5942" w:rsidP="000779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Pr>
                <w:rFonts w:asciiTheme="minorHAnsi" w:hAnsiTheme="minorHAnsi" w:cstheme="minorHAnsi"/>
              </w:rPr>
              <w:t>Ing.</w:t>
            </w:r>
            <w:r w:rsidR="000779D2" w:rsidRPr="000C554F">
              <w:rPr>
                <w:rFonts w:asciiTheme="minorHAnsi" w:hAnsiTheme="minorHAnsi" w:cstheme="minorHAnsi"/>
              </w:rPr>
              <w:t xml:space="preserve"> Martina Juříková, Ph.D.</w:t>
            </w:r>
          </w:p>
        </w:tc>
        <w:tc>
          <w:tcPr>
            <w:tcW w:w="1843" w:type="dxa"/>
          </w:tcPr>
          <w:p w14:paraId="16FB7A8E" w14:textId="16E3EFC1"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1977</w:t>
            </w:r>
          </w:p>
        </w:tc>
        <w:tc>
          <w:tcPr>
            <w:tcW w:w="1843" w:type="dxa"/>
          </w:tcPr>
          <w:p w14:paraId="489963D7" w14:textId="1C9E39B0"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3F98092B" w14:textId="373D93CB"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0779D2" w14:paraId="0A5E3DFC" w14:textId="77777777" w:rsidTr="00AB3F2F">
        <w:tc>
          <w:tcPr>
            <w:tcW w:w="3680" w:type="dxa"/>
          </w:tcPr>
          <w:p w14:paraId="4DD47351" w14:textId="489383BD" w:rsidR="000779D2" w:rsidRPr="000C554F" w:rsidRDefault="000779D2" w:rsidP="000779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0C554F">
              <w:rPr>
                <w:rFonts w:asciiTheme="minorHAnsi" w:hAnsiTheme="minorHAnsi" w:cstheme="minorHAnsi"/>
              </w:rPr>
              <w:t>Mgr. Josef Kocourek, Ph.D.</w:t>
            </w:r>
          </w:p>
        </w:tc>
        <w:tc>
          <w:tcPr>
            <w:tcW w:w="1843" w:type="dxa"/>
          </w:tcPr>
          <w:p w14:paraId="6A58C90F" w14:textId="0CADE533"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1984</w:t>
            </w:r>
          </w:p>
        </w:tc>
        <w:tc>
          <w:tcPr>
            <w:tcW w:w="1843" w:type="dxa"/>
          </w:tcPr>
          <w:p w14:paraId="6B262E19" w14:textId="31C61195"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32C35345" w14:textId="63F3B676"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0779D2" w14:paraId="0F1C7728" w14:textId="77777777" w:rsidTr="00AB3F2F">
        <w:tc>
          <w:tcPr>
            <w:tcW w:w="3680" w:type="dxa"/>
          </w:tcPr>
          <w:p w14:paraId="77E2CE80" w14:textId="77777777"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Mgr. Helena Maňasová Hradská, Ph.D.</w:t>
            </w:r>
          </w:p>
        </w:tc>
        <w:tc>
          <w:tcPr>
            <w:tcW w:w="1843" w:type="dxa"/>
          </w:tcPr>
          <w:p w14:paraId="53190048" w14:textId="77777777"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1979</w:t>
            </w:r>
          </w:p>
        </w:tc>
        <w:tc>
          <w:tcPr>
            <w:tcW w:w="1843" w:type="dxa"/>
          </w:tcPr>
          <w:p w14:paraId="012CA6B2" w14:textId="77777777"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2903BAA8" w14:textId="38871293"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31.1.202</w:t>
            </w:r>
            <w:r w:rsidR="00327F6A">
              <w:rPr>
                <w:rFonts w:asciiTheme="minorHAnsi" w:hAnsiTheme="minorHAnsi" w:cstheme="minorHAnsi"/>
              </w:rPr>
              <w:t>6</w:t>
            </w:r>
            <w:r w:rsidR="003C7B56">
              <w:rPr>
                <w:rFonts w:asciiTheme="minorHAnsi" w:hAnsiTheme="minorHAnsi" w:cstheme="minorHAnsi"/>
              </w:rPr>
              <w:t xml:space="preserve"> </w:t>
            </w:r>
          </w:p>
        </w:tc>
      </w:tr>
      <w:tr w:rsidR="000779D2" w14:paraId="58572B63" w14:textId="77777777" w:rsidTr="00AB3F2F">
        <w:tc>
          <w:tcPr>
            <w:tcW w:w="3680" w:type="dxa"/>
          </w:tcPr>
          <w:p w14:paraId="5002CEAC" w14:textId="424EC913"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 xml:space="preserve">Mgr. Silvie </w:t>
            </w:r>
            <w:proofErr w:type="spellStart"/>
            <w:r w:rsidRPr="000C554F">
              <w:rPr>
                <w:rFonts w:asciiTheme="minorHAnsi" w:hAnsiTheme="minorHAnsi" w:cstheme="minorHAnsi"/>
              </w:rPr>
              <w:t>Stanická</w:t>
            </w:r>
            <w:proofErr w:type="spellEnd"/>
            <w:r w:rsidRPr="000C554F">
              <w:rPr>
                <w:rFonts w:asciiTheme="minorHAnsi" w:hAnsiTheme="minorHAnsi" w:cstheme="minorHAnsi"/>
              </w:rPr>
              <w:t>, Ph.D.</w:t>
            </w:r>
          </w:p>
        </w:tc>
        <w:tc>
          <w:tcPr>
            <w:tcW w:w="1843" w:type="dxa"/>
          </w:tcPr>
          <w:p w14:paraId="16BF8B15" w14:textId="6384AE00"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1978</w:t>
            </w:r>
          </w:p>
        </w:tc>
        <w:tc>
          <w:tcPr>
            <w:tcW w:w="1843" w:type="dxa"/>
          </w:tcPr>
          <w:p w14:paraId="4D475C00" w14:textId="74141681"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45A14EC1" w14:textId="466F610F"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0779D2" w14:paraId="23688A53" w14:textId="77777777" w:rsidTr="00AB3F2F">
        <w:tc>
          <w:tcPr>
            <w:tcW w:w="3680" w:type="dxa"/>
          </w:tcPr>
          <w:p w14:paraId="78354E57" w14:textId="242A8807"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 xml:space="preserve">Ing. Eva </w:t>
            </w:r>
            <w:proofErr w:type="spellStart"/>
            <w:r w:rsidRPr="000C554F">
              <w:rPr>
                <w:rFonts w:asciiTheme="minorHAnsi" w:hAnsiTheme="minorHAnsi" w:cstheme="minorHAnsi"/>
              </w:rPr>
              <w:t>Šviráková</w:t>
            </w:r>
            <w:proofErr w:type="spellEnd"/>
            <w:r w:rsidRPr="000C554F">
              <w:rPr>
                <w:rFonts w:asciiTheme="minorHAnsi" w:hAnsiTheme="minorHAnsi" w:cstheme="minorHAnsi"/>
              </w:rPr>
              <w:t>, Ph.D.</w:t>
            </w:r>
          </w:p>
        </w:tc>
        <w:tc>
          <w:tcPr>
            <w:tcW w:w="1843" w:type="dxa"/>
          </w:tcPr>
          <w:p w14:paraId="300B64E7" w14:textId="22FB734D"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1965</w:t>
            </w:r>
          </w:p>
        </w:tc>
        <w:tc>
          <w:tcPr>
            <w:tcW w:w="1843" w:type="dxa"/>
          </w:tcPr>
          <w:p w14:paraId="402AD127" w14:textId="0EB144B8" w:rsidR="000779D2" w:rsidRPr="000C554F" w:rsidRDefault="000779D2" w:rsidP="000779D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45A699D6" w14:textId="13EA0B9A" w:rsidR="000779D2" w:rsidRPr="000C554F" w:rsidRDefault="000779D2" w:rsidP="000779D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D800A2" w14:paraId="48AC00A6" w14:textId="77777777" w:rsidTr="00AB3F2F">
        <w:tc>
          <w:tcPr>
            <w:tcW w:w="3680" w:type="dxa"/>
          </w:tcPr>
          <w:p w14:paraId="37981929" w14:textId="7F773442" w:rsidR="00D800A2" w:rsidRPr="000C554F"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Mgr. Markéta Dvořáčková</w:t>
            </w:r>
          </w:p>
        </w:tc>
        <w:tc>
          <w:tcPr>
            <w:tcW w:w="1843" w:type="dxa"/>
          </w:tcPr>
          <w:p w14:paraId="610A02DF" w14:textId="1B1CC14A" w:rsidR="00D800A2"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1975</w:t>
            </w:r>
          </w:p>
        </w:tc>
        <w:tc>
          <w:tcPr>
            <w:tcW w:w="1843" w:type="dxa"/>
          </w:tcPr>
          <w:p w14:paraId="581D2211" w14:textId="392FEA5B" w:rsidR="00D800A2" w:rsidRPr="000C554F"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70B0C615" w14:textId="7E3E80EB" w:rsidR="00D800A2" w:rsidRDefault="00D800A2" w:rsidP="00D800A2">
            <w:pPr>
              <w:widowControl w:val="0"/>
              <w:autoSpaceDE w:val="0"/>
              <w:autoSpaceDN w:val="0"/>
              <w:adjustRightInd w:val="0"/>
              <w:snapToGrid w:val="0"/>
              <w:jc w:val="both"/>
              <w:rPr>
                <w:rFonts w:asciiTheme="minorHAnsi" w:hAnsiTheme="minorHAnsi" w:cstheme="minorHAnsi"/>
              </w:rPr>
            </w:pPr>
            <w:r>
              <w:rPr>
                <w:rFonts w:asciiTheme="minorHAnsi" w:hAnsiTheme="minorHAnsi" w:cstheme="minorHAnsi"/>
              </w:rPr>
              <w:t>N</w:t>
            </w:r>
          </w:p>
        </w:tc>
      </w:tr>
      <w:tr w:rsidR="00D800A2" w14:paraId="276076DE" w14:textId="77777777" w:rsidTr="00F47493">
        <w:tc>
          <w:tcPr>
            <w:tcW w:w="9350" w:type="dxa"/>
            <w:gridSpan w:val="4"/>
            <w:shd w:val="clear" w:color="auto" w:fill="DBE5F1" w:themeFill="accent1" w:themeFillTint="33"/>
          </w:tcPr>
          <w:p w14:paraId="028E47AD" w14:textId="2A7F8A0D" w:rsidR="00D800A2" w:rsidRPr="000C554F" w:rsidRDefault="00D800A2" w:rsidP="00D800A2">
            <w:pPr>
              <w:widowControl w:val="0"/>
              <w:autoSpaceDE w:val="0"/>
              <w:autoSpaceDN w:val="0"/>
              <w:adjustRightInd w:val="0"/>
              <w:snapToGrid w:val="0"/>
              <w:jc w:val="both"/>
              <w:rPr>
                <w:rFonts w:asciiTheme="minorHAnsi" w:hAnsiTheme="minorHAnsi" w:cstheme="minorHAnsi"/>
                <w:b/>
              </w:rPr>
            </w:pPr>
            <w:r w:rsidRPr="000C554F">
              <w:rPr>
                <w:rFonts w:asciiTheme="minorHAnsi" w:hAnsiTheme="minorHAnsi" w:cstheme="minorHAnsi"/>
                <w:b/>
              </w:rPr>
              <w:t>Asiste</w:t>
            </w:r>
            <w:r w:rsidRPr="004C0842">
              <w:rPr>
                <w:rFonts w:asciiTheme="minorHAnsi" w:hAnsiTheme="minorHAnsi" w:cstheme="minorHAnsi"/>
                <w:b/>
                <w:shd w:val="clear" w:color="auto" w:fill="DBE5F1" w:themeFill="accent1" w:themeFillTint="33"/>
              </w:rPr>
              <w:t>nti</w:t>
            </w:r>
          </w:p>
        </w:tc>
      </w:tr>
      <w:tr w:rsidR="00D800A2" w14:paraId="37218C67" w14:textId="77777777" w:rsidTr="00AB3F2F">
        <w:tc>
          <w:tcPr>
            <w:tcW w:w="3680" w:type="dxa"/>
          </w:tcPr>
          <w:p w14:paraId="35DD9855" w14:textId="710F042F" w:rsidR="00D800A2" w:rsidRPr="000C554F" w:rsidRDefault="00D800A2" w:rsidP="00D800A2">
            <w:pPr>
              <w:rPr>
                <w:rFonts w:asciiTheme="minorHAnsi" w:hAnsiTheme="minorHAnsi" w:cstheme="minorHAnsi"/>
              </w:rPr>
            </w:pPr>
            <w:r w:rsidRPr="000C554F">
              <w:rPr>
                <w:rFonts w:asciiTheme="minorHAnsi" w:hAnsiTheme="minorHAnsi" w:cstheme="minorHAnsi"/>
              </w:rPr>
              <w:t>Mgr. Martin Kazík</w:t>
            </w:r>
          </w:p>
        </w:tc>
        <w:tc>
          <w:tcPr>
            <w:tcW w:w="1843" w:type="dxa"/>
          </w:tcPr>
          <w:p w14:paraId="1129B3D2" w14:textId="6820674C" w:rsidR="00D800A2" w:rsidRPr="000C554F"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1995</w:t>
            </w:r>
          </w:p>
        </w:tc>
        <w:tc>
          <w:tcPr>
            <w:tcW w:w="1843" w:type="dxa"/>
          </w:tcPr>
          <w:p w14:paraId="07E448F3" w14:textId="3E27C1ED" w:rsidR="00D800A2" w:rsidRPr="000C554F"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100%</w:t>
            </w:r>
          </w:p>
        </w:tc>
        <w:tc>
          <w:tcPr>
            <w:tcW w:w="1984" w:type="dxa"/>
          </w:tcPr>
          <w:p w14:paraId="5BCF3498" w14:textId="665F72AC" w:rsidR="00D800A2" w:rsidRPr="000C554F" w:rsidRDefault="00D800A2" w:rsidP="00D800A2">
            <w:pPr>
              <w:widowControl w:val="0"/>
              <w:autoSpaceDE w:val="0"/>
              <w:autoSpaceDN w:val="0"/>
              <w:adjustRightInd w:val="0"/>
              <w:snapToGrid w:val="0"/>
              <w:jc w:val="both"/>
              <w:rPr>
                <w:rFonts w:asciiTheme="minorHAnsi" w:hAnsiTheme="minorHAnsi" w:cstheme="minorHAnsi"/>
              </w:rPr>
            </w:pPr>
            <w:r w:rsidRPr="000C554F">
              <w:rPr>
                <w:rFonts w:asciiTheme="minorHAnsi" w:hAnsiTheme="minorHAnsi" w:cstheme="minorHAnsi"/>
              </w:rPr>
              <w:t xml:space="preserve">31.8.2023  </w:t>
            </w:r>
          </w:p>
        </w:tc>
      </w:tr>
      <w:tr w:rsidR="00D800A2" w14:paraId="3FEC7C00" w14:textId="77777777" w:rsidTr="004C0842">
        <w:tc>
          <w:tcPr>
            <w:tcW w:w="9350" w:type="dxa"/>
            <w:gridSpan w:val="4"/>
            <w:shd w:val="clear" w:color="auto" w:fill="DBE5F1" w:themeFill="accent1" w:themeFillTint="33"/>
          </w:tcPr>
          <w:p w14:paraId="41BB0CF2" w14:textId="7D4C4E61" w:rsidR="00D800A2" w:rsidRPr="000C554F" w:rsidRDefault="00D800A2" w:rsidP="00D800A2">
            <w:pPr>
              <w:widowControl w:val="0"/>
              <w:autoSpaceDE w:val="0"/>
              <w:autoSpaceDN w:val="0"/>
              <w:adjustRightInd w:val="0"/>
              <w:snapToGrid w:val="0"/>
              <w:jc w:val="both"/>
              <w:rPr>
                <w:rFonts w:asciiTheme="minorHAnsi" w:hAnsiTheme="minorHAnsi" w:cstheme="minorHAnsi"/>
                <w:b/>
              </w:rPr>
            </w:pPr>
            <w:r w:rsidRPr="000C554F">
              <w:rPr>
                <w:rFonts w:asciiTheme="minorHAnsi" w:hAnsiTheme="minorHAnsi" w:cstheme="minorHAnsi"/>
                <w:b/>
              </w:rPr>
              <w:t>Externí pracovníci</w:t>
            </w:r>
          </w:p>
        </w:tc>
      </w:tr>
      <w:tr w:rsidR="00D800A2" w14:paraId="7F6E3FD5" w14:textId="77777777" w:rsidTr="00AB3F2F">
        <w:tc>
          <w:tcPr>
            <w:tcW w:w="3680" w:type="dxa"/>
          </w:tcPr>
          <w:p w14:paraId="0DD7ECF6" w14:textId="2F00F296" w:rsidR="00D800A2" w:rsidRPr="000C554F" w:rsidRDefault="00367E90"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 xml:space="preserve">Mgr. Alexandra </w:t>
            </w:r>
            <w:proofErr w:type="spellStart"/>
            <w:r>
              <w:rPr>
                <w:rFonts w:asciiTheme="minorHAnsi" w:hAnsiTheme="minorHAnsi" w:cstheme="minorHAnsi"/>
              </w:rPr>
              <w:t>Antih</w:t>
            </w:r>
            <w:proofErr w:type="spellEnd"/>
            <w:r>
              <w:rPr>
                <w:rFonts w:asciiTheme="minorHAnsi" w:hAnsiTheme="minorHAnsi" w:cstheme="minorHAnsi"/>
              </w:rPr>
              <w:t xml:space="preserve"> Střelcová, MA</w:t>
            </w:r>
          </w:p>
        </w:tc>
        <w:tc>
          <w:tcPr>
            <w:tcW w:w="1843" w:type="dxa"/>
          </w:tcPr>
          <w:p w14:paraId="2FAA4281"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31C61DFD"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1879458F" w14:textId="36D23622"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430D80" w14:paraId="41278380" w14:textId="77777777" w:rsidTr="00AB3F2F">
        <w:tc>
          <w:tcPr>
            <w:tcW w:w="3680" w:type="dxa"/>
          </w:tcPr>
          <w:p w14:paraId="6AFFAABA" w14:textId="7CD10409" w:rsidR="00430D80" w:rsidRDefault="00430D80" w:rsidP="00430D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roofErr w:type="spellStart"/>
            <w:r>
              <w:rPr>
                <w:rFonts w:asciiTheme="minorHAnsi" w:hAnsiTheme="minorHAnsi" w:cstheme="minorHAnsi"/>
              </w:rPr>
              <w:t>Dott</w:t>
            </w:r>
            <w:proofErr w:type="spellEnd"/>
            <w:r w:rsidRPr="000C554F">
              <w:rPr>
                <w:rFonts w:asciiTheme="minorHAnsi" w:hAnsiTheme="minorHAnsi" w:cstheme="minorHAnsi"/>
              </w:rPr>
              <w:t xml:space="preserve">. Martina </w:t>
            </w:r>
            <w:proofErr w:type="spellStart"/>
            <w:r w:rsidRPr="000C554F">
              <w:rPr>
                <w:rFonts w:asciiTheme="minorHAnsi" w:hAnsiTheme="minorHAnsi" w:cstheme="minorHAnsi"/>
              </w:rPr>
              <w:t>Dlabajová</w:t>
            </w:r>
            <w:proofErr w:type="spellEnd"/>
          </w:p>
        </w:tc>
        <w:tc>
          <w:tcPr>
            <w:tcW w:w="1843" w:type="dxa"/>
          </w:tcPr>
          <w:p w14:paraId="6D45A3B8" w14:textId="77777777" w:rsidR="00430D80" w:rsidRPr="000C554F" w:rsidRDefault="00430D80" w:rsidP="00430D80">
            <w:pPr>
              <w:widowControl w:val="0"/>
              <w:autoSpaceDE w:val="0"/>
              <w:autoSpaceDN w:val="0"/>
              <w:adjustRightInd w:val="0"/>
              <w:snapToGrid w:val="0"/>
              <w:jc w:val="both"/>
              <w:rPr>
                <w:rFonts w:asciiTheme="minorHAnsi" w:hAnsiTheme="minorHAnsi" w:cstheme="minorHAnsi"/>
              </w:rPr>
            </w:pPr>
          </w:p>
        </w:tc>
        <w:tc>
          <w:tcPr>
            <w:tcW w:w="1843" w:type="dxa"/>
          </w:tcPr>
          <w:p w14:paraId="23A6B751" w14:textId="77777777" w:rsidR="00430D80" w:rsidRPr="000C554F" w:rsidRDefault="00430D80" w:rsidP="00430D80">
            <w:pPr>
              <w:widowControl w:val="0"/>
              <w:autoSpaceDE w:val="0"/>
              <w:autoSpaceDN w:val="0"/>
              <w:adjustRightInd w:val="0"/>
              <w:snapToGrid w:val="0"/>
              <w:jc w:val="both"/>
              <w:rPr>
                <w:rFonts w:asciiTheme="minorHAnsi" w:hAnsiTheme="minorHAnsi" w:cstheme="minorHAnsi"/>
              </w:rPr>
            </w:pPr>
          </w:p>
        </w:tc>
        <w:tc>
          <w:tcPr>
            <w:tcW w:w="1984" w:type="dxa"/>
          </w:tcPr>
          <w:p w14:paraId="4DD36070" w14:textId="7994BC16" w:rsidR="00430D80" w:rsidRPr="000C554F" w:rsidRDefault="00430D80" w:rsidP="00430D80">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07C427FB" w14:textId="77777777" w:rsidTr="00AB3F2F">
        <w:tc>
          <w:tcPr>
            <w:tcW w:w="3680" w:type="dxa"/>
          </w:tcPr>
          <w:p w14:paraId="32787EAA" w14:textId="1280674A"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Mgr. Anežka Kořínková</w:t>
            </w:r>
          </w:p>
        </w:tc>
        <w:tc>
          <w:tcPr>
            <w:tcW w:w="1843" w:type="dxa"/>
          </w:tcPr>
          <w:p w14:paraId="53A00391"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3CB5BA47"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22B7FF26" w14:textId="7F125BD8"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5A3BB97F" w14:textId="77777777" w:rsidTr="00AB3F2F">
        <w:tc>
          <w:tcPr>
            <w:tcW w:w="3680" w:type="dxa"/>
          </w:tcPr>
          <w:p w14:paraId="73EE1196" w14:textId="3387777D"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color w:val="000000" w:themeColor="text1"/>
              </w:rPr>
              <w:t xml:space="preserve">Mgr. Tereza </w:t>
            </w:r>
            <w:proofErr w:type="spellStart"/>
            <w:r w:rsidRPr="000C554F">
              <w:rPr>
                <w:rFonts w:asciiTheme="minorHAnsi" w:hAnsiTheme="minorHAnsi" w:cstheme="minorHAnsi"/>
                <w:color w:val="000000" w:themeColor="text1"/>
              </w:rPr>
              <w:t>Kosnarová</w:t>
            </w:r>
            <w:proofErr w:type="spellEnd"/>
            <w:r w:rsidRPr="000C554F">
              <w:rPr>
                <w:rFonts w:asciiTheme="minorHAnsi" w:hAnsiTheme="minorHAnsi" w:cstheme="minorHAnsi"/>
                <w:color w:val="000000" w:themeColor="text1"/>
              </w:rPr>
              <w:t xml:space="preserve"> </w:t>
            </w:r>
            <w:proofErr w:type="spellStart"/>
            <w:r w:rsidRPr="000C554F">
              <w:rPr>
                <w:rFonts w:asciiTheme="minorHAnsi" w:hAnsiTheme="minorHAnsi" w:cstheme="minorHAnsi"/>
                <w:color w:val="000000" w:themeColor="text1"/>
              </w:rPr>
              <w:t>Venerová</w:t>
            </w:r>
            <w:proofErr w:type="spellEnd"/>
          </w:p>
        </w:tc>
        <w:tc>
          <w:tcPr>
            <w:tcW w:w="1843" w:type="dxa"/>
          </w:tcPr>
          <w:p w14:paraId="0F259AF6"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30B67F66"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64423016" w14:textId="6EFFCE13"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674B8492" w14:textId="77777777" w:rsidTr="00AB3F2F">
        <w:tc>
          <w:tcPr>
            <w:tcW w:w="3680" w:type="dxa"/>
          </w:tcPr>
          <w:p w14:paraId="0C024077" w14:textId="0B0B1D0B"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color w:val="000000" w:themeColor="text1"/>
              </w:rPr>
            </w:pPr>
            <w:r w:rsidRPr="000C554F">
              <w:rPr>
                <w:rFonts w:asciiTheme="minorHAnsi" w:hAnsiTheme="minorHAnsi" w:cstheme="minorHAnsi"/>
              </w:rPr>
              <w:t>MgA. Michal Kříž</w:t>
            </w:r>
          </w:p>
        </w:tc>
        <w:tc>
          <w:tcPr>
            <w:tcW w:w="1843" w:type="dxa"/>
          </w:tcPr>
          <w:p w14:paraId="4D6FBEE4"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52FB0A5E"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03C99450" w14:textId="4465D463"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27996BB9" w14:textId="77777777" w:rsidTr="00AB3F2F">
        <w:tc>
          <w:tcPr>
            <w:tcW w:w="3680" w:type="dxa"/>
          </w:tcPr>
          <w:p w14:paraId="6A5C5C40" w14:textId="59FA23C5"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 xml:space="preserve">Mgr. </w:t>
            </w:r>
            <w:r w:rsidR="003B1949">
              <w:rPr>
                <w:rFonts w:asciiTheme="minorHAnsi" w:hAnsiTheme="minorHAnsi" w:cstheme="minorHAnsi"/>
              </w:rPr>
              <w:t xml:space="preserve">MgA. </w:t>
            </w:r>
            <w:r w:rsidRPr="000C554F">
              <w:rPr>
                <w:rFonts w:asciiTheme="minorHAnsi" w:hAnsiTheme="minorHAnsi" w:cstheme="minorHAnsi"/>
              </w:rPr>
              <w:t>Veronika Lukášová, Ph.D.</w:t>
            </w:r>
          </w:p>
        </w:tc>
        <w:tc>
          <w:tcPr>
            <w:tcW w:w="1843" w:type="dxa"/>
          </w:tcPr>
          <w:p w14:paraId="744BEB79"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1F957433"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43978A17" w14:textId="1BD63308"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5FAA87C1" w14:textId="77777777" w:rsidTr="00AB3F2F">
        <w:tc>
          <w:tcPr>
            <w:tcW w:w="3680" w:type="dxa"/>
          </w:tcPr>
          <w:p w14:paraId="5EF44102" w14:textId="3F3EC65E"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lang w:eastAsia="en-US"/>
              </w:rPr>
              <w:t xml:space="preserve">Mgr. Jindřich </w:t>
            </w:r>
            <w:proofErr w:type="spellStart"/>
            <w:r w:rsidRPr="000C554F">
              <w:rPr>
                <w:rFonts w:asciiTheme="minorHAnsi" w:hAnsiTheme="minorHAnsi" w:cstheme="minorHAnsi"/>
                <w:lang w:eastAsia="en-US"/>
              </w:rPr>
              <w:t>Oukropec</w:t>
            </w:r>
            <w:proofErr w:type="spellEnd"/>
          </w:p>
        </w:tc>
        <w:tc>
          <w:tcPr>
            <w:tcW w:w="1843" w:type="dxa"/>
          </w:tcPr>
          <w:p w14:paraId="5B6EE1FC"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47E06ED7"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08091656" w14:textId="664CD18C"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0F8E5BA2" w14:textId="77777777" w:rsidTr="00AB3F2F">
        <w:tc>
          <w:tcPr>
            <w:tcW w:w="3680" w:type="dxa"/>
          </w:tcPr>
          <w:p w14:paraId="1769272D" w14:textId="09EC2F62"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lang w:eastAsia="en-US"/>
              </w:rPr>
            </w:pPr>
            <w:r w:rsidRPr="000C554F">
              <w:rPr>
                <w:rFonts w:asciiTheme="minorHAnsi" w:hAnsiTheme="minorHAnsi" w:cstheme="minorHAnsi"/>
              </w:rPr>
              <w:t>Jitka Pánek Jurková,</w:t>
            </w:r>
            <w:r w:rsidR="00A179FD">
              <w:rPr>
                <w:rFonts w:asciiTheme="minorHAnsi" w:hAnsiTheme="minorHAnsi" w:cstheme="minorHAnsi"/>
              </w:rPr>
              <w:t xml:space="preserve"> </w:t>
            </w:r>
            <w:proofErr w:type="spellStart"/>
            <w:r w:rsidR="00A179FD" w:rsidRPr="004056C1">
              <w:rPr>
                <w:rFonts w:asciiTheme="minorHAnsi" w:hAnsiTheme="minorHAnsi" w:cstheme="minorHAnsi"/>
              </w:rPr>
              <w:t>MSc</w:t>
            </w:r>
            <w:proofErr w:type="spellEnd"/>
            <w:r w:rsidR="00A179FD" w:rsidRPr="004056C1">
              <w:rPr>
                <w:rFonts w:asciiTheme="minorHAnsi" w:hAnsiTheme="minorHAnsi" w:cstheme="minorHAnsi"/>
              </w:rPr>
              <w:t>.</w:t>
            </w:r>
            <w:r w:rsidRPr="000C554F">
              <w:rPr>
                <w:rFonts w:asciiTheme="minorHAnsi" w:hAnsiTheme="minorHAnsi" w:cstheme="minorHAnsi"/>
              </w:rPr>
              <w:t xml:space="preserve"> Ph.D.</w:t>
            </w:r>
          </w:p>
        </w:tc>
        <w:tc>
          <w:tcPr>
            <w:tcW w:w="1843" w:type="dxa"/>
          </w:tcPr>
          <w:p w14:paraId="38109FBF"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70CD3747"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0BCE9748" w14:textId="4FD6EB7A"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09563357" w14:textId="77777777" w:rsidTr="00AB3F2F">
        <w:tc>
          <w:tcPr>
            <w:tcW w:w="3680" w:type="dxa"/>
          </w:tcPr>
          <w:p w14:paraId="2FF7A10C" w14:textId="363847A7"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 xml:space="preserve">Mgr. </w:t>
            </w:r>
            <w:proofErr w:type="spellStart"/>
            <w:r w:rsidRPr="000C554F">
              <w:rPr>
                <w:rFonts w:asciiTheme="minorHAnsi" w:hAnsiTheme="minorHAnsi" w:cstheme="minorHAnsi"/>
              </w:rPr>
              <w:t>Aněžka</w:t>
            </w:r>
            <w:proofErr w:type="spellEnd"/>
            <w:r w:rsidRPr="000C554F">
              <w:rPr>
                <w:rFonts w:asciiTheme="minorHAnsi" w:hAnsiTheme="minorHAnsi" w:cstheme="minorHAnsi"/>
              </w:rPr>
              <w:t xml:space="preserve"> </w:t>
            </w:r>
            <w:r>
              <w:rPr>
                <w:rFonts w:asciiTheme="minorHAnsi" w:hAnsiTheme="minorHAnsi" w:cstheme="minorHAnsi"/>
              </w:rPr>
              <w:t>Řepík</w:t>
            </w:r>
          </w:p>
        </w:tc>
        <w:tc>
          <w:tcPr>
            <w:tcW w:w="1843" w:type="dxa"/>
          </w:tcPr>
          <w:p w14:paraId="49EA115D"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33A90BFB"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773D64F0" w14:textId="34F16376"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1A38C94D" w14:textId="77777777" w:rsidTr="00AB3F2F">
        <w:tc>
          <w:tcPr>
            <w:tcW w:w="3680" w:type="dxa"/>
          </w:tcPr>
          <w:p w14:paraId="65AF1EFA" w14:textId="74735F17"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Ing</w:t>
            </w:r>
            <w:r w:rsidRPr="000C554F">
              <w:rPr>
                <w:rFonts w:asciiTheme="minorHAnsi" w:hAnsiTheme="minorHAnsi" w:cstheme="minorHAnsi"/>
              </w:rPr>
              <w:t xml:space="preserve">. Lukáš Trčka, Ph.D. </w:t>
            </w:r>
          </w:p>
        </w:tc>
        <w:tc>
          <w:tcPr>
            <w:tcW w:w="1843" w:type="dxa"/>
          </w:tcPr>
          <w:p w14:paraId="0A444B58"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790B365F"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3E31DEB0" w14:textId="0B446458"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795D9336" w14:textId="77777777" w:rsidTr="00AB3F2F">
        <w:tc>
          <w:tcPr>
            <w:tcW w:w="3680" w:type="dxa"/>
          </w:tcPr>
          <w:p w14:paraId="53079F35" w14:textId="77777777"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MgA. Lucie Trejtnarová, Ph.D.</w:t>
            </w:r>
          </w:p>
        </w:tc>
        <w:tc>
          <w:tcPr>
            <w:tcW w:w="1843" w:type="dxa"/>
          </w:tcPr>
          <w:p w14:paraId="6673A039"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7CD6A117"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50EEEF42"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sidRPr="000C554F">
              <w:rPr>
                <w:rFonts w:asciiTheme="minorHAnsi" w:hAnsiTheme="minorHAnsi" w:cstheme="minorHAnsi"/>
              </w:rPr>
              <w:t>dpp</w:t>
            </w:r>
            <w:proofErr w:type="spellEnd"/>
          </w:p>
        </w:tc>
      </w:tr>
      <w:tr w:rsidR="00D800A2" w14:paraId="334E915C" w14:textId="77777777" w:rsidTr="00AB3F2F">
        <w:tc>
          <w:tcPr>
            <w:tcW w:w="3680" w:type="dxa"/>
          </w:tcPr>
          <w:p w14:paraId="75659E48" w14:textId="77777777"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MgA. Matej Vázal</w:t>
            </w:r>
          </w:p>
        </w:tc>
        <w:tc>
          <w:tcPr>
            <w:tcW w:w="1843" w:type="dxa"/>
          </w:tcPr>
          <w:p w14:paraId="56761442"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0AF41B98"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51D3541C" w14:textId="2AD3171C" w:rsidR="00D800A2" w:rsidRPr="000C554F" w:rsidRDefault="00D800A2" w:rsidP="00D800A2">
            <w:pPr>
              <w:widowControl w:val="0"/>
              <w:autoSpaceDE w:val="0"/>
              <w:autoSpaceDN w:val="0"/>
              <w:adjustRightInd w:val="0"/>
              <w:snapToGrid w:val="0"/>
              <w:jc w:val="both"/>
              <w:rPr>
                <w:rFonts w:asciiTheme="minorHAnsi" w:hAnsiTheme="minorHAnsi" w:cstheme="minorHAnsi"/>
              </w:rPr>
            </w:pPr>
            <w:proofErr w:type="spellStart"/>
            <w:r>
              <w:rPr>
                <w:rFonts w:asciiTheme="minorHAnsi" w:hAnsiTheme="minorHAnsi" w:cstheme="minorHAnsi"/>
              </w:rPr>
              <w:t>d</w:t>
            </w:r>
            <w:r w:rsidRPr="000C554F">
              <w:rPr>
                <w:rFonts w:asciiTheme="minorHAnsi" w:hAnsiTheme="minorHAnsi" w:cstheme="minorHAnsi"/>
              </w:rPr>
              <w:t>pp</w:t>
            </w:r>
            <w:proofErr w:type="spellEnd"/>
            <w:r>
              <w:rPr>
                <w:rFonts w:asciiTheme="minorHAnsi" w:hAnsiTheme="minorHAnsi" w:cstheme="minorHAnsi"/>
              </w:rPr>
              <w:t xml:space="preserve"> </w:t>
            </w:r>
          </w:p>
        </w:tc>
      </w:tr>
      <w:tr w:rsidR="00D800A2" w14:paraId="13AEE472" w14:textId="77777777" w:rsidTr="00AB3F2F">
        <w:tc>
          <w:tcPr>
            <w:tcW w:w="3680" w:type="dxa"/>
          </w:tcPr>
          <w:p w14:paraId="293EC379" w14:textId="2882CD23" w:rsidR="00D800A2" w:rsidRPr="000C554F" w:rsidRDefault="00D800A2" w:rsidP="00D800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C554F">
              <w:rPr>
                <w:rFonts w:asciiTheme="minorHAnsi" w:hAnsiTheme="minorHAnsi" w:cstheme="minorHAnsi"/>
              </w:rPr>
              <w:t xml:space="preserve">MgA. Jan Veselský </w:t>
            </w:r>
          </w:p>
        </w:tc>
        <w:tc>
          <w:tcPr>
            <w:tcW w:w="1843" w:type="dxa"/>
          </w:tcPr>
          <w:p w14:paraId="67DDB93E" w14:textId="41AC788F"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843" w:type="dxa"/>
          </w:tcPr>
          <w:p w14:paraId="401879E2" w14:textId="77777777" w:rsidR="00D800A2" w:rsidRPr="000C554F" w:rsidRDefault="00D800A2" w:rsidP="00D800A2">
            <w:pPr>
              <w:widowControl w:val="0"/>
              <w:autoSpaceDE w:val="0"/>
              <w:autoSpaceDN w:val="0"/>
              <w:adjustRightInd w:val="0"/>
              <w:snapToGrid w:val="0"/>
              <w:jc w:val="both"/>
              <w:rPr>
                <w:rFonts w:asciiTheme="minorHAnsi" w:hAnsiTheme="minorHAnsi" w:cstheme="minorHAnsi"/>
              </w:rPr>
            </w:pPr>
          </w:p>
        </w:tc>
        <w:tc>
          <w:tcPr>
            <w:tcW w:w="1984" w:type="dxa"/>
          </w:tcPr>
          <w:p w14:paraId="06089E55" w14:textId="50101FF8" w:rsidR="00D800A2" w:rsidRPr="000C554F" w:rsidRDefault="00327F6A" w:rsidP="00D800A2">
            <w:pPr>
              <w:widowControl w:val="0"/>
              <w:autoSpaceDE w:val="0"/>
              <w:autoSpaceDN w:val="0"/>
              <w:adjustRightInd w:val="0"/>
              <w:snapToGrid w:val="0"/>
              <w:jc w:val="both"/>
              <w:rPr>
                <w:rFonts w:asciiTheme="minorHAnsi" w:hAnsiTheme="minorHAnsi" w:cstheme="minorHAnsi"/>
              </w:rPr>
            </w:pPr>
            <w:proofErr w:type="spellStart"/>
            <w:r>
              <w:rPr>
                <w:rFonts w:asciiTheme="minorHAnsi" w:hAnsiTheme="minorHAnsi" w:cstheme="minorHAnsi"/>
              </w:rPr>
              <w:t>d</w:t>
            </w:r>
            <w:r w:rsidR="00D800A2">
              <w:rPr>
                <w:rFonts w:asciiTheme="minorHAnsi" w:hAnsiTheme="minorHAnsi" w:cstheme="minorHAnsi"/>
              </w:rPr>
              <w:t>pp</w:t>
            </w:r>
            <w:proofErr w:type="spellEnd"/>
            <w:r w:rsidR="00D800A2">
              <w:rPr>
                <w:rFonts w:asciiTheme="minorHAnsi" w:hAnsiTheme="minorHAnsi" w:cstheme="minorHAnsi"/>
              </w:rPr>
              <w:t xml:space="preserve">, </w:t>
            </w:r>
            <w:ins w:id="818" w:author="Hana Ponížilová" w:date="2023-03-21T12:29:00Z">
              <w:r w:rsidR="00976DFD">
                <w:rPr>
                  <w:rFonts w:asciiTheme="minorHAnsi" w:hAnsiTheme="minorHAnsi" w:cstheme="minorHAnsi"/>
                </w:rPr>
                <w:t xml:space="preserve">k 1. 1. 2024 </w:t>
              </w:r>
            </w:ins>
            <w:ins w:id="819" w:author="Hana Ponížilová" w:date="2023-03-21T12:30:00Z">
              <w:r w:rsidR="00B975D2">
                <w:rPr>
                  <w:rFonts w:asciiTheme="minorHAnsi" w:hAnsiTheme="minorHAnsi" w:cstheme="minorHAnsi"/>
                </w:rPr>
                <w:t xml:space="preserve">bude uzavřen </w:t>
              </w:r>
            </w:ins>
            <w:r w:rsidR="00D800A2">
              <w:rPr>
                <w:rFonts w:asciiTheme="minorHAnsi" w:hAnsiTheme="minorHAnsi" w:cstheme="minorHAnsi"/>
              </w:rPr>
              <w:t xml:space="preserve">pp </w:t>
            </w:r>
          </w:p>
        </w:tc>
      </w:tr>
    </w:tbl>
    <w:p w14:paraId="508B2885" w14:textId="5D1B09EF" w:rsidR="000D70C5" w:rsidRPr="004056C1" w:rsidRDefault="000D70C5" w:rsidP="0042298E">
      <w:pPr>
        <w:spacing w:before="120" w:after="120"/>
        <w:jc w:val="both"/>
        <w:rPr>
          <w:rFonts w:asciiTheme="minorHAnsi" w:hAnsiTheme="minorHAnsi" w:cstheme="minorHAnsi"/>
          <w:sz w:val="22"/>
          <w:szCs w:val="22"/>
        </w:rPr>
      </w:pPr>
    </w:p>
    <w:p w14:paraId="40668901" w14:textId="77777777" w:rsidR="006F35BC" w:rsidRDefault="006F35BC" w:rsidP="006F35BC">
      <w:pPr>
        <w:pStyle w:val="Nadpis3"/>
      </w:pPr>
      <w:r w:rsidRPr="00035992">
        <w:t>Personální zabezpečení předmětů profilujícího základu</w:t>
      </w:r>
      <w:r>
        <w:t>ˇ</w:t>
      </w:r>
    </w:p>
    <w:p w14:paraId="38A2C3A1" w14:textId="77777777" w:rsidR="006F35BC" w:rsidRPr="0087544F" w:rsidRDefault="006F35BC" w:rsidP="006F35BC">
      <w:pPr>
        <w:pStyle w:val="Nadpis3"/>
        <w:numPr>
          <w:ilvl w:val="0"/>
          <w:numId w:val="0"/>
        </w:numPr>
        <w:spacing w:before="120" w:after="120"/>
        <w:ind w:left="2495" w:firstLine="335"/>
        <w:rPr>
          <w:sz w:val="22"/>
          <w:szCs w:val="22"/>
        </w:rPr>
      </w:pPr>
      <w:r w:rsidRPr="00035992">
        <w:t xml:space="preserve"> </w:t>
      </w:r>
      <w:r w:rsidRPr="0087544F">
        <w:rPr>
          <w:sz w:val="22"/>
          <w:szCs w:val="22"/>
        </w:rPr>
        <w:t>Standardy 6.4, 6.9-6.10</w:t>
      </w:r>
    </w:p>
    <w:p w14:paraId="5737D047" w14:textId="0008864B" w:rsidR="006F35BC" w:rsidRPr="002D186B" w:rsidRDefault="006F35BC" w:rsidP="002A30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Kvalifikační požadavky na garanty studijních předmětů splňují podmínky stanovené zákonem</w:t>
      </w:r>
      <w:r w:rsidR="004444CD">
        <w:rPr>
          <w:rFonts w:asciiTheme="minorHAnsi" w:hAnsiTheme="minorHAnsi" w:cstheme="minorHAnsi"/>
          <w:color w:val="000000"/>
          <w:sz w:val="22"/>
          <w:szCs w:val="22"/>
        </w:rPr>
        <w:t xml:space="preserve"> o VŠ</w:t>
      </w:r>
      <w:r w:rsidRPr="002D186B">
        <w:rPr>
          <w:rFonts w:asciiTheme="minorHAnsi" w:hAnsiTheme="minorHAnsi" w:cstheme="minorHAnsi"/>
          <w:color w:val="000000"/>
          <w:sz w:val="22"/>
          <w:szCs w:val="22"/>
        </w:rPr>
        <w:t xml:space="preserve"> </w:t>
      </w:r>
      <w:r w:rsidR="002A30BC">
        <w:rPr>
          <w:rFonts w:asciiTheme="minorHAnsi" w:hAnsiTheme="minorHAnsi" w:cstheme="minorHAnsi"/>
          <w:color w:val="000000"/>
          <w:sz w:val="22"/>
          <w:szCs w:val="22"/>
        </w:rPr>
        <w:br/>
      </w:r>
      <w:r w:rsidRPr="002D186B">
        <w:rPr>
          <w:rFonts w:asciiTheme="minorHAnsi" w:hAnsiTheme="minorHAnsi" w:cstheme="minorHAnsi"/>
          <w:color w:val="000000"/>
          <w:sz w:val="22"/>
          <w:szCs w:val="22"/>
        </w:rPr>
        <w:t>a nařízením vlády</w:t>
      </w:r>
      <w:r w:rsidR="002A30BC">
        <w:rPr>
          <w:rFonts w:asciiTheme="minorHAnsi" w:hAnsiTheme="minorHAnsi" w:cstheme="minorHAnsi"/>
          <w:color w:val="000000"/>
          <w:sz w:val="22"/>
          <w:szCs w:val="22"/>
        </w:rPr>
        <w:t xml:space="preserve"> </w:t>
      </w:r>
      <w:r w:rsidR="002A30BC">
        <w:rPr>
          <w:rFonts w:asciiTheme="minorHAnsi" w:hAnsiTheme="minorHAnsi" w:cstheme="minorHAnsi"/>
          <w:color w:val="000000" w:themeColor="text1"/>
          <w:sz w:val="22"/>
          <w:szCs w:val="22"/>
        </w:rPr>
        <w:t>č. 274/2016 Sb., o standardech pro akreditace ve vysokém školství</w:t>
      </w:r>
      <w:r w:rsidRPr="002D186B">
        <w:rPr>
          <w:rFonts w:asciiTheme="minorHAnsi" w:hAnsiTheme="minorHAnsi" w:cstheme="minorHAnsi"/>
          <w:color w:val="000000"/>
          <w:sz w:val="22"/>
          <w:szCs w:val="22"/>
        </w:rPr>
        <w:t xml:space="preserve">. </w:t>
      </w:r>
    </w:p>
    <w:p w14:paraId="133E1700"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5005215B"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i dalšími odborníky s příslušnou kvalifikací. </w:t>
      </w:r>
    </w:p>
    <w:p w14:paraId="21D3391D" w14:textId="7CBB7E0C" w:rsidR="006F35BC" w:rsidRDefault="006F35BC" w:rsidP="00962954">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2A30BC">
        <w:rPr>
          <w:rFonts w:asciiTheme="minorHAnsi" w:hAnsiTheme="minorHAnsi" w:cstheme="minorHAnsi"/>
          <w:i/>
          <w:iCs/>
          <w:color w:val="000000"/>
          <w:sz w:val="22"/>
          <w:szCs w:val="22"/>
        </w:rPr>
        <w:t>Studijního a zkušebního řádu UTB</w:t>
      </w:r>
      <w:r w:rsidR="002A30BC">
        <w:rPr>
          <w:rStyle w:val="Znakapoznpodarou"/>
          <w:rFonts w:asciiTheme="minorHAnsi" w:hAnsiTheme="minorHAnsi" w:cstheme="minorHAnsi"/>
          <w:i/>
          <w:iCs/>
          <w:color w:val="000000"/>
          <w:sz w:val="22"/>
          <w:szCs w:val="22"/>
        </w:rPr>
        <w:footnoteReference w:id="63"/>
      </w:r>
      <w:r w:rsidRPr="002D186B">
        <w:rPr>
          <w:rFonts w:asciiTheme="minorHAnsi" w:hAnsiTheme="minorHAnsi" w:cstheme="minorHAnsi"/>
          <w:color w:val="000000"/>
          <w:sz w:val="22"/>
          <w:szCs w:val="22"/>
        </w:rPr>
        <w:t>.</w:t>
      </w:r>
    </w:p>
    <w:p w14:paraId="7249BEEC" w14:textId="13CF2958" w:rsidR="000D70C5" w:rsidRPr="00962954" w:rsidRDefault="004E706F" w:rsidP="00C81796">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Studijní p</w:t>
      </w:r>
      <w:r w:rsidR="00736D7A" w:rsidRPr="00962954">
        <w:rPr>
          <w:rFonts w:asciiTheme="minorHAnsi" w:hAnsiTheme="minorHAnsi" w:cstheme="minorHAnsi"/>
          <w:sz w:val="22"/>
          <w:szCs w:val="22"/>
        </w:rPr>
        <w:t>ředměty profilujícího základu jsou v rámci BSP KODK garantovány akademickými pracovníky</w:t>
      </w:r>
      <w:r w:rsidR="008A7E8C" w:rsidRPr="00962954">
        <w:rPr>
          <w:rFonts w:asciiTheme="minorHAnsi" w:hAnsiTheme="minorHAnsi" w:cstheme="minorHAnsi"/>
          <w:sz w:val="22"/>
          <w:szCs w:val="22"/>
        </w:rPr>
        <w:t>.</w:t>
      </w:r>
      <w:r w:rsidR="00361C5A" w:rsidRPr="00962954">
        <w:rPr>
          <w:rFonts w:asciiTheme="minorHAnsi" w:hAnsiTheme="minorHAnsi" w:cstheme="minorHAnsi"/>
          <w:sz w:val="22"/>
          <w:szCs w:val="22"/>
        </w:rPr>
        <w:t xml:space="preserve"> </w:t>
      </w:r>
      <w:r w:rsidR="00310EE2">
        <w:rPr>
          <w:rFonts w:asciiTheme="minorHAnsi" w:hAnsiTheme="minorHAnsi" w:cstheme="minorHAnsi"/>
          <w:sz w:val="22"/>
          <w:szCs w:val="22"/>
        </w:rPr>
        <w:t>Garanti</w:t>
      </w:r>
      <w:r w:rsidR="00F43BBC">
        <w:rPr>
          <w:rFonts w:asciiTheme="minorHAnsi" w:hAnsiTheme="minorHAnsi" w:cstheme="minorHAnsi"/>
          <w:sz w:val="22"/>
          <w:szCs w:val="22"/>
        </w:rPr>
        <w:t xml:space="preserve"> těchto studijních předmětů se podstatným způsobem podílejí na výuce. </w:t>
      </w:r>
      <w:r w:rsidR="00736D7A" w:rsidRPr="00962954">
        <w:rPr>
          <w:rFonts w:asciiTheme="minorHAnsi" w:hAnsiTheme="minorHAnsi" w:cstheme="minorHAnsi"/>
          <w:sz w:val="22"/>
          <w:szCs w:val="22"/>
        </w:rPr>
        <w:t xml:space="preserve">V případě MgA. Mateje Vázala se </w:t>
      </w:r>
      <w:r w:rsidR="00FC62BD">
        <w:rPr>
          <w:rFonts w:asciiTheme="minorHAnsi" w:hAnsiTheme="minorHAnsi" w:cstheme="minorHAnsi"/>
          <w:sz w:val="22"/>
          <w:szCs w:val="22"/>
        </w:rPr>
        <w:t>ne</w:t>
      </w:r>
      <w:r w:rsidR="00736D7A" w:rsidRPr="00962954">
        <w:rPr>
          <w:rFonts w:asciiTheme="minorHAnsi" w:hAnsiTheme="minorHAnsi" w:cstheme="minorHAnsi"/>
          <w:sz w:val="22"/>
          <w:szCs w:val="22"/>
        </w:rPr>
        <w:t>předpokládá přijetí do pracovního poměru</w:t>
      </w:r>
      <w:r w:rsidR="00FC62BD">
        <w:rPr>
          <w:rFonts w:asciiTheme="minorHAnsi" w:hAnsiTheme="minorHAnsi" w:cstheme="minorHAnsi"/>
          <w:sz w:val="22"/>
          <w:szCs w:val="22"/>
        </w:rPr>
        <w:t xml:space="preserve">, jedná se o odborníka z praxe, </w:t>
      </w:r>
      <w:r w:rsidR="00A62D3C">
        <w:rPr>
          <w:rFonts w:asciiTheme="minorHAnsi" w:hAnsiTheme="minorHAnsi" w:cstheme="minorHAnsi"/>
          <w:sz w:val="22"/>
          <w:szCs w:val="22"/>
        </w:rPr>
        <w:t xml:space="preserve">který bude primárně </w:t>
      </w:r>
      <w:r w:rsidR="00BC60AA">
        <w:rPr>
          <w:rFonts w:asciiTheme="minorHAnsi" w:hAnsiTheme="minorHAnsi" w:cstheme="minorHAnsi"/>
          <w:sz w:val="22"/>
          <w:szCs w:val="22"/>
        </w:rPr>
        <w:t xml:space="preserve">působit jako OSVČ v oblasti </w:t>
      </w:r>
      <w:r w:rsidR="000655DB">
        <w:rPr>
          <w:rFonts w:asciiTheme="minorHAnsi" w:hAnsiTheme="minorHAnsi" w:cstheme="minorHAnsi"/>
          <w:sz w:val="22"/>
          <w:szCs w:val="22"/>
        </w:rPr>
        <w:t xml:space="preserve">digitalizace </w:t>
      </w:r>
      <w:r w:rsidR="00BC60AA">
        <w:rPr>
          <w:rFonts w:asciiTheme="minorHAnsi" w:hAnsiTheme="minorHAnsi" w:cstheme="minorHAnsi"/>
          <w:sz w:val="22"/>
          <w:szCs w:val="22"/>
        </w:rPr>
        <w:t>KKO</w:t>
      </w:r>
      <w:r w:rsidR="00736D7A" w:rsidRPr="00962954">
        <w:rPr>
          <w:rFonts w:asciiTheme="minorHAnsi" w:hAnsiTheme="minorHAnsi" w:cstheme="minorHAnsi"/>
          <w:sz w:val="22"/>
          <w:szCs w:val="22"/>
        </w:rPr>
        <w:t>.</w:t>
      </w:r>
      <w:r w:rsidR="00F43BBC">
        <w:rPr>
          <w:rFonts w:asciiTheme="minorHAnsi" w:hAnsiTheme="minorHAnsi" w:cstheme="minorHAnsi"/>
          <w:sz w:val="22"/>
          <w:szCs w:val="22"/>
        </w:rPr>
        <w:t xml:space="preserve"> </w:t>
      </w:r>
      <w:r w:rsidR="00601967">
        <w:rPr>
          <w:rFonts w:asciiTheme="minorHAnsi" w:hAnsiTheme="minorHAnsi" w:cstheme="minorHAnsi"/>
          <w:sz w:val="22"/>
          <w:szCs w:val="22"/>
        </w:rPr>
        <w:t>Tabulka níže uvádí</w:t>
      </w:r>
      <w:r w:rsidR="00E42B88">
        <w:rPr>
          <w:rFonts w:asciiTheme="minorHAnsi" w:hAnsiTheme="minorHAnsi" w:cstheme="minorHAnsi"/>
          <w:sz w:val="22"/>
          <w:szCs w:val="22"/>
        </w:rPr>
        <w:t xml:space="preserve"> personální zabezpečení předmětů profilujícího základu </w:t>
      </w:r>
      <w:r w:rsidR="00806270">
        <w:rPr>
          <w:rFonts w:asciiTheme="minorHAnsi" w:hAnsiTheme="minorHAnsi" w:cstheme="minorHAnsi"/>
          <w:sz w:val="22"/>
          <w:szCs w:val="22"/>
        </w:rPr>
        <w:t>BSP KODK.</w:t>
      </w:r>
    </w:p>
    <w:p w14:paraId="2294DFB8" w14:textId="0ADA0D98" w:rsidR="00915160" w:rsidRDefault="00915160"/>
    <w:tbl>
      <w:tblPr>
        <w:tblW w:w="9355" w:type="dxa"/>
        <w:tblInd w:w="421" w:type="dxa"/>
        <w:shd w:val="clear" w:color="auto" w:fill="FFFFFF"/>
        <w:tblLayout w:type="fixed"/>
        <w:tblLook w:val="0000" w:firstRow="0" w:lastRow="0" w:firstColumn="0" w:lastColumn="0" w:noHBand="0" w:noVBand="0"/>
      </w:tblPr>
      <w:tblGrid>
        <w:gridCol w:w="3827"/>
        <w:gridCol w:w="3260"/>
        <w:gridCol w:w="1418"/>
        <w:gridCol w:w="850"/>
      </w:tblGrid>
      <w:tr w:rsidR="006F35BC" w:rsidRPr="009E2413" w14:paraId="1E6FB168" w14:textId="77777777" w:rsidTr="00F47493">
        <w:trPr>
          <w:cantSplit/>
          <w:trHeight w:val="393"/>
        </w:trPr>
        <w:tc>
          <w:tcPr>
            <w:tcW w:w="382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2AE3F347" w14:textId="25860C5C" w:rsidR="006F35BC" w:rsidRPr="007B5BEA" w:rsidRDefault="006F35BC" w:rsidP="003A613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sidRPr="007B5BEA">
              <w:rPr>
                <w:rFonts w:asciiTheme="minorHAnsi" w:hAnsiTheme="minorHAnsi" w:cstheme="minorHAnsi"/>
                <w:b/>
                <w:bCs/>
              </w:rPr>
              <w:t xml:space="preserve">Předměty profilujícího základu </w:t>
            </w:r>
          </w:p>
        </w:tc>
        <w:tc>
          <w:tcPr>
            <w:tcW w:w="326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05F8B101" w14:textId="35708E25" w:rsidR="006F35BC" w:rsidRPr="007B5BEA" w:rsidRDefault="0087544F" w:rsidP="003A61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bCs/>
              </w:rPr>
            </w:pPr>
            <w:r>
              <w:rPr>
                <w:rFonts w:asciiTheme="minorHAnsi" w:hAnsiTheme="minorHAnsi" w:cstheme="minorHAnsi"/>
                <w:b/>
                <w:bCs/>
              </w:rPr>
              <w:t>V</w:t>
            </w:r>
            <w:r w:rsidR="006F35BC" w:rsidRPr="007B5BEA">
              <w:rPr>
                <w:rFonts w:asciiTheme="minorHAnsi" w:hAnsiTheme="minorHAnsi" w:cstheme="minorHAnsi"/>
                <w:b/>
                <w:bCs/>
              </w:rPr>
              <w:t>yučující</w:t>
            </w:r>
          </w:p>
        </w:tc>
        <w:tc>
          <w:tcPr>
            <w:tcW w:w="141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33D966DD" w14:textId="71C96C2E" w:rsidR="006F35BC" w:rsidRPr="007B5BEA" w:rsidRDefault="003A613C" w:rsidP="003A61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bCs/>
              </w:rPr>
            </w:pPr>
            <w:r>
              <w:rPr>
                <w:rFonts w:asciiTheme="minorHAnsi" w:hAnsiTheme="minorHAnsi" w:cstheme="minorHAnsi"/>
                <w:b/>
                <w:bCs/>
              </w:rPr>
              <w:t>I</w:t>
            </w:r>
            <w:r w:rsidR="006F35BC" w:rsidRPr="007B5BEA">
              <w:rPr>
                <w:rFonts w:asciiTheme="minorHAnsi" w:hAnsiTheme="minorHAnsi" w:cstheme="minorHAnsi"/>
                <w:b/>
                <w:bCs/>
              </w:rPr>
              <w:t>nter</w:t>
            </w:r>
            <w:r w:rsidR="00F47493">
              <w:rPr>
                <w:rFonts w:asciiTheme="minorHAnsi" w:hAnsiTheme="minorHAnsi" w:cstheme="minorHAnsi"/>
                <w:b/>
                <w:bCs/>
              </w:rPr>
              <w:t>ní</w:t>
            </w:r>
            <w:r w:rsidR="006F35BC" w:rsidRPr="007B5BEA">
              <w:rPr>
                <w:rFonts w:asciiTheme="minorHAnsi" w:hAnsiTheme="minorHAnsi" w:cstheme="minorHAnsi"/>
                <w:b/>
                <w:bCs/>
              </w:rPr>
              <w:t>/exter</w:t>
            </w:r>
            <w:r w:rsidR="00F47493">
              <w:rPr>
                <w:rFonts w:asciiTheme="minorHAnsi" w:hAnsiTheme="minorHAnsi" w:cstheme="minorHAnsi"/>
                <w:b/>
                <w:bCs/>
              </w:rPr>
              <w:t>ní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364C0BDB" w14:textId="66F595CE" w:rsidR="003A613C" w:rsidRPr="007B5BEA" w:rsidRDefault="003A613C" w:rsidP="003A61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b/>
                <w:bCs/>
              </w:rPr>
            </w:pPr>
            <w:r>
              <w:rPr>
                <w:rFonts w:asciiTheme="minorHAnsi" w:hAnsiTheme="minorHAnsi" w:cstheme="minorHAnsi"/>
                <w:b/>
                <w:bCs/>
              </w:rPr>
              <w:t>Ú</w:t>
            </w:r>
            <w:r w:rsidR="006F35BC" w:rsidRPr="007B5BEA">
              <w:rPr>
                <w:rFonts w:asciiTheme="minorHAnsi" w:hAnsiTheme="minorHAnsi" w:cstheme="minorHAnsi"/>
                <w:b/>
                <w:bCs/>
              </w:rPr>
              <w:t>vazek</w:t>
            </w:r>
          </w:p>
        </w:tc>
      </w:tr>
      <w:tr w:rsidR="006F35BC" w:rsidRPr="009E2413" w14:paraId="4672DC1A" w14:textId="77777777" w:rsidTr="00F47493">
        <w:trPr>
          <w:cantSplit/>
          <w:trHeight w:val="169"/>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F5A0AC" w14:textId="3350736C" w:rsidR="006F35BC" w:rsidRPr="00F43BBC" w:rsidRDefault="006F35BC" w:rsidP="00690B8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43BBC">
              <w:rPr>
                <w:rFonts w:asciiTheme="minorHAnsi" w:hAnsiTheme="minorHAnsi" w:cstheme="minorHAnsi"/>
              </w:rPr>
              <w:t xml:space="preserve">Ateliér Kreativní odvětví a digitální kultura </w:t>
            </w:r>
            <w:r w:rsidR="00F3513F">
              <w:rPr>
                <w:rFonts w:asciiTheme="minorHAnsi" w:hAnsiTheme="minorHAnsi" w:cstheme="minorHAnsi"/>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21C1AD"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 xml:space="preserve">Mgr. Eva </w:t>
            </w:r>
            <w:proofErr w:type="spellStart"/>
            <w:r w:rsidRPr="00F43BBC">
              <w:rPr>
                <w:rFonts w:asciiTheme="minorHAnsi" w:hAnsiTheme="minorHAnsi" w:cstheme="minorHAnsi"/>
              </w:rPr>
              <w:t>Gartnerová</w:t>
            </w:r>
            <w:proofErr w:type="spellEnd"/>
            <w:r w:rsidRPr="00F43BBC">
              <w:rPr>
                <w:rFonts w:asciiTheme="minorHAnsi" w:hAnsiTheme="minorHAnsi" w:cstheme="minorHAnsi"/>
              </w:rPr>
              <w:t>, Ph.D.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0FBF80"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F43BBC">
              <w:rPr>
                <w:rFonts w:asciiTheme="minorHAnsi" w:hAnsiTheme="minorHAnsi" w:cstheme="minorHAnsi"/>
              </w:rPr>
              <w:t>inter.</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DD78DF" w14:textId="3D80B839" w:rsidR="006F35BC" w:rsidRPr="00F43BBC" w:rsidRDefault="006F35BC" w:rsidP="004141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100%</w:t>
            </w:r>
          </w:p>
        </w:tc>
      </w:tr>
      <w:tr w:rsidR="006F35BC" w:rsidRPr="009E2413" w14:paraId="06EE37FE" w14:textId="77777777" w:rsidTr="00F4749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72AA29" w14:textId="084C6AAC" w:rsidR="006F35BC" w:rsidRPr="00F43BBC" w:rsidRDefault="006F35BC" w:rsidP="00690B8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F43BBC">
              <w:rPr>
                <w:rFonts w:asciiTheme="minorHAnsi" w:hAnsiTheme="minorHAnsi" w:cstheme="minorHAnsi"/>
              </w:rPr>
              <w:t xml:space="preserve">Oborové teorie a technologie </w:t>
            </w:r>
            <w:r w:rsidR="007520E9">
              <w:rPr>
                <w:rFonts w:asciiTheme="minorHAnsi" w:hAnsiTheme="minorHAnsi" w:cstheme="minorHAnsi"/>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F6C322" w14:textId="6C4A56C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doc. Mg</w:t>
            </w:r>
            <w:r w:rsidR="00884DDE">
              <w:rPr>
                <w:rFonts w:asciiTheme="minorHAnsi" w:hAnsiTheme="minorHAnsi" w:cstheme="minorHAnsi"/>
              </w:rPr>
              <w:t>r</w:t>
            </w:r>
            <w:r w:rsidRPr="00F43BBC">
              <w:rPr>
                <w:rFonts w:asciiTheme="minorHAnsi" w:hAnsiTheme="minorHAnsi" w:cstheme="minorHAnsi"/>
              </w:rPr>
              <w:t xml:space="preserve">. </w:t>
            </w:r>
            <w:r w:rsidR="00884DDE">
              <w:rPr>
                <w:rFonts w:asciiTheme="minorHAnsi" w:hAnsiTheme="minorHAnsi" w:cstheme="minorHAnsi"/>
              </w:rPr>
              <w:t xml:space="preserve">art. </w:t>
            </w:r>
            <w:r w:rsidRPr="00F43BBC">
              <w:rPr>
                <w:rFonts w:asciiTheme="minorHAnsi" w:hAnsiTheme="minorHAnsi" w:cstheme="minorHAnsi"/>
              </w:rPr>
              <w:t xml:space="preserve">Mária </w:t>
            </w:r>
            <w:proofErr w:type="spellStart"/>
            <w:r w:rsidRPr="00F43BBC">
              <w:rPr>
                <w:rFonts w:asciiTheme="minorHAnsi" w:hAnsiTheme="minorHAnsi" w:cstheme="minorHAnsi"/>
              </w:rPr>
              <w:t>Štraneková</w:t>
            </w:r>
            <w:proofErr w:type="spellEnd"/>
            <w:r w:rsidRPr="00F43BBC">
              <w:rPr>
                <w:rFonts w:asciiTheme="minorHAnsi" w:hAnsiTheme="minorHAnsi" w:cstheme="minorHAnsi"/>
              </w:rPr>
              <w:t xml:space="preserve">, </w:t>
            </w:r>
            <w:proofErr w:type="spellStart"/>
            <w:r w:rsidRPr="00F43BBC">
              <w:rPr>
                <w:rFonts w:asciiTheme="minorHAnsi" w:hAnsiTheme="minorHAnsi" w:cstheme="minorHAnsi"/>
              </w:rPr>
              <w:t>ArtD</w:t>
            </w:r>
            <w:proofErr w:type="spellEnd"/>
            <w:r w:rsidRPr="00F43BBC">
              <w:rPr>
                <w:rFonts w:asciiTheme="minorHAnsi" w:hAnsiTheme="minorHAnsi" w:cstheme="minorHAnsi"/>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1A8B9D5"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F43BBC">
              <w:rPr>
                <w:rFonts w:asciiTheme="minorHAnsi" w:hAnsiTheme="minorHAnsi" w:cstheme="minorHAnsi"/>
              </w:rPr>
              <w:t>inter.</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0FE5C3" w14:textId="747720E1" w:rsidR="006F35BC" w:rsidRPr="00F43BBC" w:rsidRDefault="006F35BC" w:rsidP="004141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100%</w:t>
            </w:r>
          </w:p>
        </w:tc>
      </w:tr>
      <w:tr w:rsidR="006F35BC" w:rsidRPr="009E2413" w14:paraId="14166B71" w14:textId="77777777" w:rsidTr="00F4749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B6D0" w14:textId="62B845D1" w:rsidR="006F35BC" w:rsidRPr="00F43BBC" w:rsidRDefault="006F35BC" w:rsidP="00690B8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highlight w:val="yellow"/>
              </w:rPr>
            </w:pPr>
            <w:r w:rsidRPr="00F43BBC">
              <w:rPr>
                <w:rFonts w:asciiTheme="minorHAnsi" w:hAnsiTheme="minorHAnsi" w:cstheme="minorHAnsi"/>
              </w:rPr>
              <w:t>Vizuální studia</w:t>
            </w:r>
            <w:r w:rsidR="001553C3">
              <w:rPr>
                <w:rFonts w:asciiTheme="minorHAnsi" w:hAnsiTheme="minorHAnsi" w:cstheme="minorHAnsi"/>
              </w:rPr>
              <w:t xml:space="preserve"> pro digitální věk</w:t>
            </w:r>
            <w:r w:rsidRPr="00F43BBC">
              <w:rPr>
                <w:rFonts w:asciiTheme="minorHAnsi" w:hAnsiTheme="minorHAnsi" w:cstheme="minorHAnsi"/>
              </w:rPr>
              <w:t xml:space="preserve"> </w:t>
            </w:r>
            <w:r w:rsidR="0094398F">
              <w:rPr>
                <w:rFonts w:asciiTheme="minorHAnsi" w:hAnsiTheme="minorHAnsi" w:cstheme="minorHAnsi"/>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63EFC6"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Mgr. Helena Maňasová Hradská, Ph.D.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F27132"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F43BBC">
              <w:rPr>
                <w:rFonts w:asciiTheme="minorHAnsi" w:hAnsiTheme="minorHAnsi" w:cstheme="minorHAnsi"/>
              </w:rPr>
              <w:t>inter.</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D4E68C8" w14:textId="58D5A99A" w:rsidR="006F35BC" w:rsidRPr="00F43BBC" w:rsidRDefault="006F35BC" w:rsidP="004141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100%</w:t>
            </w:r>
          </w:p>
        </w:tc>
      </w:tr>
      <w:tr w:rsidR="000D65A5" w:rsidRPr="009E2413" w14:paraId="4D808C94" w14:textId="77777777" w:rsidTr="00F47493">
        <w:trPr>
          <w:cantSplit/>
          <w:trHeight w:val="227"/>
          <w:ins w:id="820" w:author="Hana Ponížilová" w:date="2023-03-20T15:19:00Z"/>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D179DA" w14:textId="0422A1BD" w:rsidR="000D65A5" w:rsidRPr="00F43BBC" w:rsidRDefault="000D65A5" w:rsidP="000D65A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ns w:id="821" w:author="Hana Ponížilová" w:date="2023-03-20T15:19:00Z"/>
                <w:rFonts w:asciiTheme="minorHAnsi" w:hAnsiTheme="minorHAnsi" w:cstheme="minorHAnsi"/>
              </w:rPr>
            </w:pPr>
            <w:proofErr w:type="spellStart"/>
            <w:ins w:id="822" w:author="Hana Ponížilová" w:date="2023-03-20T15:19:00Z">
              <w:r>
                <w:rPr>
                  <w:rFonts w:asciiTheme="minorHAnsi" w:hAnsiTheme="minorHAnsi" w:cstheme="minorHAnsi"/>
                </w:rPr>
                <w:t>Cultural</w:t>
              </w:r>
              <w:proofErr w:type="spellEnd"/>
              <w:r>
                <w:rPr>
                  <w:rFonts w:asciiTheme="minorHAnsi" w:hAnsiTheme="minorHAnsi" w:cstheme="minorHAnsi"/>
                </w:rPr>
                <w:t xml:space="preserve"> management 1, 2</w:t>
              </w:r>
            </w:ins>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3C5EFD" w14:textId="1B7A712C" w:rsidR="000D65A5" w:rsidRPr="00F43BBC" w:rsidRDefault="000D65A5" w:rsidP="000D65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23" w:author="Hana Ponížilová" w:date="2023-03-20T15:19:00Z"/>
                <w:rFonts w:asciiTheme="minorHAnsi" w:hAnsiTheme="minorHAnsi" w:cstheme="minorHAnsi"/>
              </w:rPr>
            </w:pPr>
            <w:ins w:id="824" w:author="Hana Ponížilová" w:date="2023-03-20T15:19:00Z">
              <w:r w:rsidRPr="00F43BBC">
                <w:rPr>
                  <w:rFonts w:asciiTheme="minorHAnsi" w:hAnsiTheme="minorHAnsi" w:cstheme="minorHAnsi"/>
                </w:rPr>
                <w:t xml:space="preserve">Mgr. Eva </w:t>
              </w:r>
              <w:proofErr w:type="spellStart"/>
              <w:r w:rsidRPr="00F43BBC">
                <w:rPr>
                  <w:rFonts w:asciiTheme="minorHAnsi" w:hAnsiTheme="minorHAnsi" w:cstheme="minorHAnsi"/>
                </w:rPr>
                <w:t>Gartnerová</w:t>
              </w:r>
              <w:proofErr w:type="spellEnd"/>
              <w:r w:rsidRPr="00F43BBC">
                <w:rPr>
                  <w:rFonts w:asciiTheme="minorHAnsi" w:hAnsiTheme="minorHAnsi" w:cstheme="minorHAnsi"/>
                </w:rPr>
                <w:t>, Ph.D.</w:t>
              </w:r>
            </w:ins>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14CBA1" w14:textId="4354657F" w:rsidR="000D65A5" w:rsidRPr="00F43BBC" w:rsidRDefault="000D65A5" w:rsidP="000D65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ins w:id="825" w:author="Hana Ponížilová" w:date="2023-03-20T15:19:00Z"/>
                <w:rFonts w:asciiTheme="minorHAnsi" w:hAnsiTheme="minorHAnsi" w:cstheme="minorHAnsi"/>
              </w:rPr>
            </w:pPr>
            <w:ins w:id="826" w:author="Hana Ponížilová" w:date="2023-03-20T15:19:00Z">
              <w:r w:rsidRPr="00F43BBC">
                <w:rPr>
                  <w:rFonts w:asciiTheme="minorHAnsi" w:hAnsiTheme="minorHAnsi" w:cstheme="minorHAnsi"/>
                </w:rPr>
                <w:t>inter.</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D4B069" w14:textId="17C6A20A" w:rsidR="000D65A5" w:rsidRPr="00F43BBC" w:rsidRDefault="000D65A5" w:rsidP="000D65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ins w:id="827" w:author="Hana Ponížilová" w:date="2023-03-20T15:19:00Z"/>
                <w:rFonts w:asciiTheme="minorHAnsi" w:hAnsiTheme="minorHAnsi" w:cstheme="minorHAnsi"/>
              </w:rPr>
            </w:pPr>
            <w:ins w:id="828" w:author="Hana Ponížilová" w:date="2023-03-20T15:19:00Z">
              <w:r w:rsidRPr="00F43BBC">
                <w:rPr>
                  <w:rFonts w:asciiTheme="minorHAnsi" w:hAnsiTheme="minorHAnsi" w:cstheme="minorHAnsi"/>
                </w:rPr>
                <w:t>100%</w:t>
              </w:r>
            </w:ins>
          </w:p>
        </w:tc>
      </w:tr>
      <w:tr w:rsidR="006F35BC" w:rsidRPr="009E2413" w14:paraId="3258F790" w14:textId="77777777" w:rsidTr="00F4749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199EF7" w14:textId="7C277ECF" w:rsidR="006F35BC" w:rsidRPr="00F43BBC" w:rsidRDefault="00696D17" w:rsidP="00690B8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Digitální kultura</w:t>
            </w:r>
            <w:r w:rsidR="006F35BC" w:rsidRPr="00F43BBC">
              <w:rPr>
                <w:rFonts w:asciiTheme="minorHAnsi" w:hAnsiTheme="minorHAnsi" w:cstheme="minorHAnsi"/>
              </w:rPr>
              <w:t xml:space="preserve"> </w:t>
            </w:r>
            <w:r w:rsidR="005F27D8">
              <w:rPr>
                <w:rFonts w:asciiTheme="minorHAnsi" w:hAnsiTheme="minorHAnsi" w:cstheme="minorHAnsi"/>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F463CB" w14:textId="389122D0"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Mgr. Markéta Dvořáčková</w:t>
            </w:r>
            <w:ins w:id="829" w:author="Hana Ponížilová" w:date="2023-03-20T15:21:00Z">
              <w:r w:rsidR="001E3141">
                <w:rPr>
                  <w:rFonts w:asciiTheme="minorHAnsi" w:hAnsiTheme="minorHAnsi" w:cstheme="minorHAnsi"/>
                </w:rPr>
                <w:t>*</w:t>
              </w:r>
            </w:ins>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A5121A"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F43BBC">
              <w:rPr>
                <w:rFonts w:asciiTheme="minorHAnsi" w:hAnsiTheme="minorHAnsi" w:cstheme="minorHAnsi"/>
              </w:rPr>
              <w:t>inter.</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4154A4" w14:textId="30A01AF6" w:rsidR="006F35BC" w:rsidRPr="00F43BBC" w:rsidRDefault="006F35BC" w:rsidP="004141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100%</w:t>
            </w:r>
          </w:p>
        </w:tc>
      </w:tr>
      <w:tr w:rsidR="006F35BC" w:rsidRPr="009E2413" w14:paraId="77E6185B" w14:textId="77777777" w:rsidTr="00F4749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1E1CF1" w14:textId="5428ED97" w:rsidR="006F35BC" w:rsidRPr="00F43BBC" w:rsidRDefault="006F35BC" w:rsidP="00690B8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43BBC">
              <w:rPr>
                <w:rFonts w:asciiTheme="minorHAnsi" w:hAnsiTheme="minorHAnsi" w:cstheme="minorHAnsi"/>
              </w:rPr>
              <w:t xml:space="preserve">Green design and </w:t>
            </w:r>
            <w:proofErr w:type="spellStart"/>
            <w:r w:rsidRPr="00F43BBC">
              <w:rPr>
                <w:rFonts w:asciiTheme="minorHAnsi" w:hAnsiTheme="minorHAnsi" w:cstheme="minorHAnsi"/>
              </w:rPr>
              <w:t>suistanable</w:t>
            </w:r>
            <w:proofErr w:type="spellEnd"/>
            <w:r w:rsidRPr="00F43BBC">
              <w:rPr>
                <w:rFonts w:asciiTheme="minorHAnsi" w:hAnsiTheme="minorHAnsi" w:cstheme="minorHAnsi"/>
              </w:rPr>
              <w:t xml:space="preserve"> </w:t>
            </w:r>
            <w:proofErr w:type="spellStart"/>
            <w:r w:rsidRPr="00F43BBC">
              <w:rPr>
                <w:rFonts w:asciiTheme="minorHAnsi" w:hAnsiTheme="minorHAnsi" w:cstheme="minorHAnsi"/>
              </w:rPr>
              <w:t>materials</w:t>
            </w:r>
            <w:proofErr w:type="spellEnd"/>
            <w:r w:rsidRPr="00F43BBC">
              <w:rPr>
                <w:rFonts w:asciiTheme="minorHAnsi" w:hAnsiTheme="minorHAnsi" w:cstheme="minorHAnsi"/>
              </w:rPr>
              <w:t xml:space="preserve"> </w:t>
            </w:r>
            <w:r w:rsidR="005F27D8">
              <w:rPr>
                <w:rFonts w:asciiTheme="minorHAnsi" w:hAnsiTheme="minorHAnsi" w:cstheme="minorHAnsi"/>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4903EC" w14:textId="67FA0C7B"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color w:val="000000" w:themeColor="text1"/>
              </w:rPr>
              <w:t>doc. Mg</w:t>
            </w:r>
            <w:r w:rsidR="008C79B7">
              <w:rPr>
                <w:rFonts w:asciiTheme="minorHAnsi" w:hAnsiTheme="minorHAnsi" w:cstheme="minorHAnsi"/>
                <w:color w:val="000000" w:themeColor="text1"/>
              </w:rPr>
              <w:t>r. art</w:t>
            </w:r>
            <w:r w:rsidRPr="00F43BBC">
              <w:rPr>
                <w:rFonts w:asciiTheme="minorHAnsi" w:hAnsiTheme="minorHAnsi" w:cstheme="minorHAnsi"/>
                <w:color w:val="000000" w:themeColor="text1"/>
              </w:rPr>
              <w:t xml:space="preserve">. Mária </w:t>
            </w:r>
            <w:proofErr w:type="spellStart"/>
            <w:r w:rsidRPr="00F43BBC">
              <w:rPr>
                <w:rFonts w:asciiTheme="minorHAnsi" w:hAnsiTheme="minorHAnsi" w:cstheme="minorHAnsi"/>
                <w:color w:val="000000" w:themeColor="text1"/>
              </w:rPr>
              <w:t>Štraneková</w:t>
            </w:r>
            <w:proofErr w:type="spellEnd"/>
            <w:r w:rsidRPr="00F43BBC">
              <w:rPr>
                <w:rFonts w:asciiTheme="minorHAnsi" w:hAnsiTheme="minorHAnsi" w:cstheme="minorHAnsi"/>
                <w:color w:val="000000" w:themeColor="text1"/>
              </w:rPr>
              <w:t xml:space="preserve">, </w:t>
            </w:r>
            <w:proofErr w:type="spellStart"/>
            <w:r w:rsidRPr="00F43BBC">
              <w:rPr>
                <w:rFonts w:asciiTheme="minorHAnsi" w:hAnsiTheme="minorHAnsi" w:cstheme="minorHAnsi"/>
                <w:color w:val="000000" w:themeColor="text1"/>
              </w:rPr>
              <w:t>ArtD</w:t>
            </w:r>
            <w:proofErr w:type="spellEnd"/>
            <w:r w:rsidRPr="00F43BBC">
              <w:rPr>
                <w:rFonts w:asciiTheme="minorHAnsi" w:hAnsiTheme="minorHAnsi" w:cstheme="minorHAnsi"/>
                <w:color w:val="000000" w:themeColor="text1"/>
              </w:rPr>
              <w:t>.</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283B51" w14:textId="77777777" w:rsidR="006F35BC" w:rsidRPr="00F43BBC" w:rsidRDefault="006F35BC" w:rsidP="00690B8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r w:rsidRPr="00F43BBC">
              <w:rPr>
                <w:rFonts w:asciiTheme="minorHAnsi" w:hAnsiTheme="minorHAnsi" w:cstheme="minorHAnsi"/>
              </w:rPr>
              <w:t>inter.</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797764" w14:textId="1F7D49BA" w:rsidR="006F35BC" w:rsidRPr="00F43BBC" w:rsidRDefault="006F35BC" w:rsidP="004141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F43BBC">
              <w:rPr>
                <w:rFonts w:asciiTheme="minorHAnsi" w:hAnsiTheme="minorHAnsi" w:cstheme="minorHAnsi"/>
              </w:rPr>
              <w:t>100%</w:t>
            </w:r>
          </w:p>
        </w:tc>
      </w:tr>
    </w:tbl>
    <w:p w14:paraId="36758F85" w14:textId="6EEFC408" w:rsidR="00F3609F" w:rsidRPr="00F3609F" w:rsidRDefault="006D7DA5" w:rsidP="002818D5">
      <w:pPr>
        <w:pStyle w:val="Nadpis3"/>
        <w:numPr>
          <w:ilvl w:val="0"/>
          <w:numId w:val="0"/>
        </w:numPr>
        <w:ind w:left="426"/>
        <w:rPr>
          <w:ins w:id="830" w:author="Hana Ponížilová" w:date="2023-03-20T15:28:00Z"/>
          <w:rFonts w:cs="Calibri Light"/>
          <w:sz w:val="20"/>
          <w:szCs w:val="20"/>
        </w:rPr>
      </w:pPr>
      <w:ins w:id="831" w:author="Hana Ponížilová" w:date="2023-03-20T15:23:00Z">
        <w:r w:rsidRPr="002818D5">
          <w:rPr>
            <w:rFonts w:cs="Calibri Light"/>
            <w:sz w:val="20"/>
            <w:szCs w:val="20"/>
          </w:rPr>
          <w:lastRenderedPageBreak/>
          <w:t xml:space="preserve">* </w:t>
        </w:r>
        <w:r w:rsidR="006D0448" w:rsidRPr="00F3609F">
          <w:rPr>
            <w:rFonts w:cs="Calibri Light"/>
            <w:sz w:val="20"/>
            <w:szCs w:val="20"/>
          </w:rPr>
          <w:t xml:space="preserve"> Mgr. Markéta Dvořáčková – </w:t>
        </w:r>
      </w:ins>
      <w:ins w:id="832" w:author="Hana Ponížilová" w:date="2023-03-20T15:26:00Z">
        <w:r w:rsidR="002A1FCA" w:rsidRPr="00F3609F">
          <w:rPr>
            <w:rFonts w:cs="Calibri Light"/>
            <w:sz w:val="20"/>
            <w:szCs w:val="20"/>
          </w:rPr>
          <w:t>zkušen</w:t>
        </w:r>
        <w:r w:rsidR="005C4C0C" w:rsidRPr="00F3609F">
          <w:rPr>
            <w:rFonts w:cs="Calibri Light"/>
            <w:sz w:val="20"/>
            <w:szCs w:val="20"/>
          </w:rPr>
          <w:t>á pedagožka, která vyučuje n</w:t>
        </w:r>
      </w:ins>
      <w:ins w:id="833" w:author="Hana Ponížilová" w:date="2023-03-20T15:29:00Z">
        <w:r w:rsidR="00B321C4">
          <w:rPr>
            <w:rFonts w:cs="Calibri Light"/>
            <w:sz w:val="20"/>
            <w:szCs w:val="20"/>
          </w:rPr>
          <w:t>a</w:t>
        </w:r>
      </w:ins>
      <w:ins w:id="834" w:author="Hana Ponížilová" w:date="2023-03-20T15:26:00Z">
        <w:r w:rsidR="005C4C0C" w:rsidRPr="00F3609F">
          <w:rPr>
            <w:rFonts w:cs="Calibri Light"/>
            <w:sz w:val="20"/>
            <w:szCs w:val="20"/>
          </w:rPr>
          <w:t xml:space="preserve"> </w:t>
        </w:r>
      </w:ins>
      <w:ins w:id="835" w:author="Hana Ponížilová" w:date="2023-03-20T15:27:00Z">
        <w:r w:rsidR="005C4C0C" w:rsidRPr="00F3609F">
          <w:rPr>
            <w:rFonts w:cs="Calibri Light"/>
            <w:sz w:val="20"/>
            <w:szCs w:val="20"/>
          </w:rPr>
          <w:t>FMK od r. 2001. Z vážných rodinných důvodů nedokončila předch</w:t>
        </w:r>
        <w:r w:rsidR="00F3609F" w:rsidRPr="00F3609F">
          <w:rPr>
            <w:rFonts w:cs="Calibri Light"/>
            <w:sz w:val="20"/>
            <w:szCs w:val="20"/>
          </w:rPr>
          <w:t>ozí studium v DSP. V letošním roce se zúčastní přijímacího řízení do DSP.</w:t>
        </w:r>
      </w:ins>
    </w:p>
    <w:p w14:paraId="0101B25A" w14:textId="701D7DF2" w:rsidR="00F47493" w:rsidRPr="009D3D0E" w:rsidRDefault="00010B25" w:rsidP="002818D5">
      <w:pPr>
        <w:pStyle w:val="Nadpis3"/>
        <w:numPr>
          <w:ilvl w:val="0"/>
          <w:numId w:val="0"/>
        </w:numPr>
      </w:pPr>
      <w:ins w:id="836" w:author="Hana Ponížilová" w:date="2023-03-20T15:24:00Z">
        <w:r>
          <w:rPr>
            <w:rFonts w:cs="Calibri Light"/>
            <w:sz w:val="20"/>
            <w:szCs w:val="20"/>
          </w:rPr>
          <w:t xml:space="preserve"> </w:t>
        </w:r>
      </w:ins>
    </w:p>
    <w:p w14:paraId="5229FCA5"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předmětu zejména: </w:t>
      </w:r>
    </w:p>
    <w:p w14:paraId="2FCE3702"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dohlíží na kvalitu výuky v daném studijním předmětu, </w:t>
      </w:r>
    </w:p>
    <w:p w14:paraId="1521253D" w14:textId="3D560423"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odpovídá za aktuálnost údajů uvedených v dokumentaci studijního předmětu podle </w:t>
      </w:r>
      <w:r w:rsidRPr="00FE3CB4">
        <w:rPr>
          <w:rFonts w:asciiTheme="minorHAnsi" w:hAnsiTheme="minorHAnsi" w:cstheme="minorHAnsi"/>
          <w:i/>
          <w:iCs/>
          <w:color w:val="000000"/>
          <w:sz w:val="22"/>
          <w:szCs w:val="22"/>
        </w:rPr>
        <w:t xml:space="preserve">Studijního </w:t>
      </w:r>
      <w:r w:rsidR="000D1928">
        <w:rPr>
          <w:rFonts w:asciiTheme="minorHAnsi" w:hAnsiTheme="minorHAnsi" w:cstheme="minorHAnsi"/>
          <w:i/>
          <w:iCs/>
          <w:color w:val="000000"/>
          <w:sz w:val="22"/>
          <w:szCs w:val="22"/>
        </w:rPr>
        <w:br/>
      </w:r>
      <w:r w:rsidRPr="00FE3CB4">
        <w:rPr>
          <w:rFonts w:asciiTheme="minorHAnsi" w:hAnsiTheme="minorHAnsi" w:cstheme="minorHAnsi"/>
          <w:i/>
          <w:iCs/>
          <w:color w:val="000000"/>
          <w:sz w:val="22"/>
          <w:szCs w:val="22"/>
        </w:rPr>
        <w:t>a zkušebního řádu UTB</w:t>
      </w:r>
      <w:r w:rsidR="00FE3CB4">
        <w:rPr>
          <w:rStyle w:val="Znakapoznpodarou"/>
          <w:rFonts w:asciiTheme="minorHAnsi" w:hAnsiTheme="minorHAnsi" w:cstheme="minorHAnsi"/>
          <w:i/>
          <w:iCs/>
          <w:color w:val="000000"/>
          <w:sz w:val="22"/>
          <w:szCs w:val="22"/>
        </w:rPr>
        <w:footnoteReference w:id="64"/>
      </w:r>
      <w:r w:rsidRPr="002D186B">
        <w:rPr>
          <w:rFonts w:asciiTheme="minorHAnsi" w:hAnsiTheme="minorHAnsi" w:cstheme="minorHAnsi"/>
          <w:color w:val="000000"/>
          <w:sz w:val="22"/>
          <w:szCs w:val="22"/>
        </w:rPr>
        <w:t xml:space="preserve">, </w:t>
      </w:r>
    </w:p>
    <w:p w14:paraId="339E6303" w14:textId="5249314C"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sleduje výsledky hodnocení výuky studijního předmětu a navrhuje vedoucímu zaměstnanci </w:t>
      </w:r>
      <w:r w:rsidR="00DB1238">
        <w:rPr>
          <w:rFonts w:asciiTheme="minorHAnsi" w:hAnsiTheme="minorHAnsi" w:cstheme="minorHAnsi"/>
          <w:color w:val="000000"/>
          <w:sz w:val="22"/>
          <w:szCs w:val="22"/>
        </w:rPr>
        <w:t xml:space="preserve">ústavu </w:t>
      </w:r>
      <w:r w:rsidRPr="002D186B">
        <w:rPr>
          <w:rFonts w:asciiTheme="minorHAnsi" w:hAnsiTheme="minorHAnsi" w:cstheme="minorHAnsi"/>
          <w:color w:val="000000"/>
          <w:sz w:val="22"/>
          <w:szCs w:val="22"/>
        </w:rPr>
        <w:t xml:space="preserve">příslušná opatření, </w:t>
      </w:r>
    </w:p>
    <w:p w14:paraId="5E49395D"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 sleduje aktuální vývoj ve svém oboru a v návaznosti na nové trendy inovuje výuku po stránce obsahové i didaktické, </w:t>
      </w:r>
    </w:p>
    <w:p w14:paraId="3A2A855E" w14:textId="77777777" w:rsidR="006F35BC" w:rsidRPr="002D186B" w:rsidRDefault="006F35BC" w:rsidP="006F35BC">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navrhuje vedoucímu zaměstnanci ústavu po projednání s garantem studijního programu změny personálního zajištění výuky, </w:t>
      </w:r>
    </w:p>
    <w:p w14:paraId="0C4B4629" w14:textId="77777777" w:rsidR="006F35BC" w:rsidRPr="002D186B" w:rsidRDefault="006F35BC" w:rsidP="006F35BC">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pokud výuku studijního předmětu zajišťuje více vyučujících, koordinuje jejich činnost, </w:t>
      </w:r>
    </w:p>
    <w:p w14:paraId="3ECF52A9" w14:textId="551B9CCD" w:rsidR="006F35BC" w:rsidRPr="002D186B" w:rsidRDefault="006F35BC" w:rsidP="006F35BC">
      <w:pPr>
        <w:widowControl w:val="0"/>
        <w:autoSpaceDE w:val="0"/>
        <w:autoSpaceDN w:val="0"/>
        <w:adjustRightInd w:val="0"/>
        <w:snapToGrid w:val="0"/>
        <w:ind w:left="426" w:right="-1"/>
        <w:jc w:val="both"/>
        <w:rPr>
          <w:rFonts w:asciiTheme="minorHAnsi" w:hAnsiTheme="minorHAnsi" w:cstheme="minorHAnsi"/>
          <w:sz w:val="22"/>
          <w:szCs w:val="22"/>
        </w:rPr>
      </w:pPr>
      <w:r w:rsidRPr="002D186B">
        <w:rPr>
          <w:rFonts w:asciiTheme="minorHAnsi" w:hAnsiTheme="minorHAnsi" w:cstheme="minorHAnsi"/>
          <w:color w:val="000000"/>
          <w:sz w:val="22"/>
          <w:szCs w:val="22"/>
        </w:rPr>
        <w:t xml:space="preserve">g) při své činnosti spolupracuje s orgány fakulty, vedoucími zaměstnanci ústavů a garanty studijních programů, v </w:t>
      </w:r>
      <w:r w:rsidR="00243DBD" w:rsidRPr="002D186B">
        <w:rPr>
          <w:rFonts w:asciiTheme="minorHAnsi" w:hAnsiTheme="minorHAnsi" w:cstheme="minorHAnsi"/>
          <w:color w:val="000000"/>
          <w:sz w:val="22"/>
          <w:szCs w:val="22"/>
        </w:rPr>
        <w:t>rámci,</w:t>
      </w:r>
      <w:r w:rsidRPr="002D186B">
        <w:rPr>
          <w:rFonts w:asciiTheme="minorHAnsi" w:hAnsiTheme="minorHAnsi" w:cstheme="minorHAnsi"/>
          <w:color w:val="000000"/>
          <w:sz w:val="22"/>
          <w:szCs w:val="22"/>
        </w:rPr>
        <w:t xml:space="preserve"> kterých je daný studijní předmět vyučován. </w:t>
      </w:r>
      <w:r w:rsidRPr="002D186B">
        <w:rPr>
          <w:rFonts w:asciiTheme="minorHAnsi" w:hAnsiTheme="minorHAnsi" w:cstheme="minorHAnsi"/>
          <w:sz w:val="22"/>
          <w:szCs w:val="22"/>
        </w:rPr>
        <w:tab/>
      </w:r>
    </w:p>
    <w:p w14:paraId="106434B6" w14:textId="0C2A80F4" w:rsidR="006F35BC" w:rsidRDefault="006F35BC" w:rsidP="008A2653">
      <w:pPr>
        <w:widowControl w:val="0"/>
        <w:autoSpaceDE w:val="0"/>
        <w:autoSpaceDN w:val="0"/>
        <w:adjustRightInd w:val="0"/>
        <w:snapToGrid w:val="0"/>
        <w:ind w:left="426" w:right="-1"/>
        <w:jc w:val="both"/>
      </w:pPr>
      <w:r>
        <w:tab/>
      </w:r>
    </w:p>
    <w:p w14:paraId="6F46F3C5" w14:textId="77777777" w:rsidR="006F35BC" w:rsidRDefault="006F35BC" w:rsidP="006F35BC">
      <w:pPr>
        <w:widowControl w:val="0"/>
        <w:autoSpaceDE w:val="0"/>
        <w:autoSpaceDN w:val="0"/>
        <w:adjustRightInd w:val="0"/>
        <w:snapToGrid w:val="0"/>
        <w:ind w:left="426" w:right="-1"/>
        <w:jc w:val="both"/>
      </w:pPr>
    </w:p>
    <w:p w14:paraId="1002BB9D" w14:textId="77777777" w:rsidR="006F35BC" w:rsidRDefault="006F35BC" w:rsidP="006F35BC">
      <w:pPr>
        <w:pStyle w:val="Nadpis3"/>
      </w:pPr>
      <w:r w:rsidRPr="00035992">
        <w:t xml:space="preserve">Kvalifikace odborníků z praxe zapojených do výuky ve studijním programu </w:t>
      </w:r>
    </w:p>
    <w:p w14:paraId="5489597F" w14:textId="7AC98D69" w:rsidR="005F2CEA" w:rsidRPr="00883086" w:rsidRDefault="006F35BC" w:rsidP="006F35BC">
      <w:pPr>
        <w:tabs>
          <w:tab w:val="left" w:pos="2835"/>
        </w:tabs>
        <w:spacing w:before="120" w:after="120"/>
        <w:rPr>
          <w:rFonts w:asciiTheme="minorHAnsi" w:hAnsiTheme="minorHAnsi" w:cstheme="minorHAnsi"/>
          <w:sz w:val="22"/>
          <w:szCs w:val="22"/>
        </w:rPr>
      </w:pPr>
      <w:r>
        <w:tab/>
      </w:r>
      <w:r>
        <w:tab/>
      </w:r>
      <w:r w:rsidRPr="00883086">
        <w:rPr>
          <w:rFonts w:asciiTheme="minorHAnsi" w:hAnsiTheme="minorHAnsi" w:cstheme="minorHAnsi"/>
          <w:sz w:val="22"/>
          <w:szCs w:val="22"/>
        </w:rPr>
        <w:t>Standardy 6.5-6.6</w:t>
      </w:r>
    </w:p>
    <w:p w14:paraId="629899DF" w14:textId="62E7FEC3" w:rsidR="005F2CEA" w:rsidRDefault="005F2CEA" w:rsidP="00420512">
      <w:pPr>
        <w:tabs>
          <w:tab w:val="left" w:pos="2835"/>
        </w:tabs>
        <w:spacing w:before="120"/>
        <w:ind w:left="425"/>
        <w:jc w:val="both"/>
        <w:rPr>
          <w:rStyle w:val="markedcontent"/>
          <w:rFonts w:asciiTheme="minorHAnsi" w:hAnsiTheme="minorHAnsi" w:cstheme="minorHAnsi"/>
          <w:sz w:val="22"/>
          <w:szCs w:val="22"/>
        </w:rPr>
      </w:pPr>
      <w:r w:rsidRPr="002D186B">
        <w:rPr>
          <w:rFonts w:asciiTheme="minorHAnsi" w:hAnsiTheme="minorHAnsi" w:cstheme="minorHAnsi"/>
          <w:sz w:val="22"/>
          <w:szCs w:val="22"/>
        </w:rPr>
        <w:t xml:space="preserve">Personální zajištění profesně zaměřeného BSP KODK zahrnuje dostatečné zapojení tvůrčích pracovníků, </w:t>
      </w:r>
      <w:r w:rsidRPr="002D186B">
        <w:rPr>
          <w:rStyle w:val="markedcontent"/>
          <w:rFonts w:asciiTheme="minorHAnsi" w:hAnsiTheme="minorHAnsi" w:cstheme="minorHAnsi"/>
          <w:sz w:val="22"/>
          <w:szCs w:val="22"/>
        </w:rPr>
        <w:t>což reflektuje zaměření předloženého studijního programu. Všichni odborníci z praxe mají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vysokoškolské vzdělání získané absolvováním magisterského studijního programu, ve svém oboru působí déle, než je požadovaných pět let a jejich odborné</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působení od absolvování VŠ je v souladu se zaměřením studijního programu. Většina z nich pracuje v oblasti KKO. Jejich spolupráce se předpokládá také v rovině praxí, možných exkurzí do firem/institucí a také při zadávání a řešení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 xml:space="preserve">kvalifikačních prací. </w:t>
      </w:r>
      <w:r w:rsidR="00D459B1">
        <w:rPr>
          <w:rStyle w:val="markedcontent"/>
          <w:rFonts w:asciiTheme="minorHAnsi" w:hAnsiTheme="minorHAnsi" w:cstheme="minorHAnsi"/>
          <w:sz w:val="22"/>
          <w:szCs w:val="22"/>
        </w:rPr>
        <w:t xml:space="preserve">V tabulce níže </w:t>
      </w:r>
      <w:r w:rsidR="00420512">
        <w:rPr>
          <w:rStyle w:val="markedcontent"/>
          <w:rFonts w:asciiTheme="minorHAnsi" w:hAnsiTheme="minorHAnsi" w:cstheme="minorHAnsi"/>
          <w:sz w:val="22"/>
          <w:szCs w:val="22"/>
        </w:rPr>
        <w:t xml:space="preserve">jsou </w:t>
      </w:r>
      <w:r w:rsidR="00D459B1">
        <w:rPr>
          <w:rStyle w:val="markedcontent"/>
          <w:rFonts w:asciiTheme="minorHAnsi" w:hAnsiTheme="minorHAnsi" w:cstheme="minorHAnsi"/>
          <w:sz w:val="22"/>
          <w:szCs w:val="22"/>
        </w:rPr>
        <w:t>uveden</w:t>
      </w:r>
      <w:r w:rsidR="00420512">
        <w:rPr>
          <w:rStyle w:val="markedcontent"/>
          <w:rFonts w:asciiTheme="minorHAnsi" w:hAnsiTheme="minorHAnsi" w:cstheme="minorHAnsi"/>
          <w:sz w:val="22"/>
          <w:szCs w:val="22"/>
        </w:rPr>
        <w:t xml:space="preserve">i </w:t>
      </w:r>
      <w:r w:rsidR="00D459B1">
        <w:rPr>
          <w:rStyle w:val="markedcontent"/>
          <w:rFonts w:asciiTheme="minorHAnsi" w:hAnsiTheme="minorHAnsi" w:cstheme="minorHAnsi"/>
          <w:sz w:val="22"/>
          <w:szCs w:val="22"/>
        </w:rPr>
        <w:t>odborníci z</w:t>
      </w:r>
      <w:r w:rsidR="00420512">
        <w:rPr>
          <w:rStyle w:val="markedcontent"/>
          <w:rFonts w:asciiTheme="minorHAnsi" w:hAnsiTheme="minorHAnsi" w:cstheme="minorHAnsi"/>
          <w:sz w:val="22"/>
          <w:szCs w:val="22"/>
        </w:rPr>
        <w:t> </w:t>
      </w:r>
      <w:r w:rsidR="00D459B1">
        <w:rPr>
          <w:rStyle w:val="markedcontent"/>
          <w:rFonts w:asciiTheme="minorHAnsi" w:hAnsiTheme="minorHAnsi" w:cstheme="minorHAnsi"/>
          <w:sz w:val="22"/>
          <w:szCs w:val="22"/>
        </w:rPr>
        <w:t>praxe</w:t>
      </w:r>
      <w:r w:rsidR="00420512">
        <w:rPr>
          <w:rStyle w:val="markedcontent"/>
          <w:rFonts w:asciiTheme="minorHAnsi" w:hAnsiTheme="minorHAnsi" w:cstheme="minorHAnsi"/>
          <w:sz w:val="22"/>
          <w:szCs w:val="22"/>
        </w:rPr>
        <w:t>, kteří jsou zapojeni do výuky v rámci BSP KODK.</w:t>
      </w:r>
    </w:p>
    <w:p w14:paraId="55D6C7EA" w14:textId="183CEE19" w:rsidR="00420512" w:rsidRDefault="00420512" w:rsidP="00420512">
      <w:pPr>
        <w:tabs>
          <w:tab w:val="left" w:pos="2835"/>
        </w:tabs>
        <w:ind w:left="425"/>
        <w:jc w:val="both"/>
        <w:rPr>
          <w:rFonts w:asciiTheme="minorHAnsi" w:hAnsiTheme="minorHAnsi" w:cstheme="minorHAnsi"/>
          <w:sz w:val="22"/>
          <w:szCs w:val="22"/>
        </w:rPr>
      </w:pPr>
    </w:p>
    <w:tbl>
      <w:tblPr>
        <w:tblW w:w="9355" w:type="dxa"/>
        <w:tblInd w:w="421" w:type="dxa"/>
        <w:shd w:val="clear" w:color="auto" w:fill="FFFFFF"/>
        <w:tblLayout w:type="fixed"/>
        <w:tblLook w:val="0000" w:firstRow="0" w:lastRow="0" w:firstColumn="0" w:lastColumn="0" w:noHBand="0" w:noVBand="0"/>
      </w:tblPr>
      <w:tblGrid>
        <w:gridCol w:w="3260"/>
        <w:gridCol w:w="6095"/>
      </w:tblGrid>
      <w:tr w:rsidR="00B66BDE" w:rsidRPr="000D2F7C" w14:paraId="63E8D35D" w14:textId="77777777" w:rsidTr="00E96A38">
        <w:trPr>
          <w:cantSplit/>
          <w:trHeight w:val="480"/>
        </w:trPr>
        <w:tc>
          <w:tcPr>
            <w:tcW w:w="326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3FECB372"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bCs/>
              </w:rPr>
            </w:pPr>
            <w:r>
              <w:rPr>
                <w:rFonts w:asciiTheme="minorHAnsi" w:hAnsiTheme="minorHAnsi" w:cstheme="minorHAnsi"/>
                <w:b/>
                <w:bCs/>
              </w:rPr>
              <w:t>Odborníci z praxe</w:t>
            </w:r>
          </w:p>
        </w:tc>
        <w:tc>
          <w:tcPr>
            <w:tcW w:w="6095"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76ACF2BA"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b/>
                <w:bCs/>
              </w:rPr>
            </w:pPr>
          </w:p>
        </w:tc>
      </w:tr>
      <w:tr w:rsidR="00B66BDE" w:rsidRPr="000D2F7C" w14:paraId="51FC6076" w14:textId="77777777" w:rsidTr="00B66BDE">
        <w:trPr>
          <w:cantSplit/>
          <w:trHeight w:val="239"/>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01721F"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rPr>
            </w:pPr>
            <w:r w:rsidRPr="000D2F7C">
              <w:rPr>
                <w:rFonts w:asciiTheme="minorHAnsi" w:hAnsiTheme="minorHAnsi" w:cstheme="minorHAnsi"/>
              </w:rPr>
              <w:t>MgA. Matej Vázal</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083F936"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 xml:space="preserve">OSVČ v oblasti </w:t>
            </w:r>
            <w:proofErr w:type="spellStart"/>
            <w:r w:rsidRPr="000D2F7C">
              <w:rPr>
                <w:rFonts w:asciiTheme="minorHAnsi" w:hAnsiTheme="minorHAnsi" w:cstheme="minorHAnsi"/>
              </w:rPr>
              <w:t>motion</w:t>
            </w:r>
            <w:proofErr w:type="spellEnd"/>
            <w:r w:rsidRPr="000D2F7C">
              <w:rPr>
                <w:rFonts w:asciiTheme="minorHAnsi" w:hAnsiTheme="minorHAnsi" w:cstheme="minorHAnsi"/>
              </w:rPr>
              <w:t xml:space="preserve"> designu a 3D designu</w:t>
            </w:r>
            <w:r>
              <w:rPr>
                <w:rFonts w:asciiTheme="minorHAnsi" w:hAnsiTheme="minorHAnsi" w:cstheme="minorHAnsi"/>
              </w:rPr>
              <w:t xml:space="preserve">, </w:t>
            </w:r>
            <w:proofErr w:type="spellStart"/>
            <w:r>
              <w:rPr>
                <w:rFonts w:asciiTheme="minorHAnsi" w:hAnsiTheme="minorHAnsi" w:cstheme="minorHAnsi"/>
              </w:rPr>
              <w:t>Offsite</w:t>
            </w:r>
            <w:proofErr w:type="spellEnd"/>
          </w:p>
        </w:tc>
      </w:tr>
      <w:tr w:rsidR="00B66BDE" w:rsidRPr="000D2F7C" w14:paraId="06BC93AB" w14:textId="77777777" w:rsidTr="00B66BDE">
        <w:trPr>
          <w:cantSplit/>
          <w:trHeight w:val="258"/>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A0D7285" w14:textId="71F19941"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 xml:space="preserve">Mgr. </w:t>
            </w:r>
            <w:proofErr w:type="spellStart"/>
            <w:r w:rsidRPr="000D2F7C">
              <w:rPr>
                <w:rFonts w:asciiTheme="minorHAnsi" w:hAnsiTheme="minorHAnsi" w:cstheme="minorHAnsi"/>
              </w:rPr>
              <w:t>Aněžka</w:t>
            </w:r>
            <w:proofErr w:type="spellEnd"/>
            <w:r w:rsidRPr="000D2F7C">
              <w:rPr>
                <w:rFonts w:asciiTheme="minorHAnsi" w:hAnsiTheme="minorHAnsi" w:cstheme="minorHAnsi"/>
              </w:rPr>
              <w:t xml:space="preserve"> </w:t>
            </w:r>
            <w:r w:rsidR="002511C0">
              <w:rPr>
                <w:rFonts w:asciiTheme="minorHAnsi" w:hAnsiTheme="minorHAnsi" w:cstheme="minorHAnsi"/>
              </w:rPr>
              <w:t>Řepík</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EF487C"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584B3079">
              <w:rPr>
                <w:rFonts w:asciiTheme="minorHAnsi" w:hAnsiTheme="minorHAnsi" w:cstheme="minorBidi"/>
              </w:rPr>
              <w:t>ATAIRU, Avast, CZECHDESIGN</w:t>
            </w:r>
          </w:p>
        </w:tc>
      </w:tr>
      <w:tr w:rsidR="00B66BDE" w:rsidRPr="009A216E" w14:paraId="41050D51" w14:textId="77777777" w:rsidTr="00E96A38">
        <w:trPr>
          <w:cantSplit/>
          <w:trHeight w:val="47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79B9B4"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color w:val="000000" w:themeColor="text1"/>
              </w:rPr>
              <w:t xml:space="preserve">Mgr. Tereza </w:t>
            </w:r>
            <w:proofErr w:type="spellStart"/>
            <w:r w:rsidRPr="000D2F7C">
              <w:rPr>
                <w:rFonts w:asciiTheme="minorHAnsi" w:hAnsiTheme="minorHAnsi" w:cstheme="minorHAnsi"/>
                <w:color w:val="000000" w:themeColor="text1"/>
              </w:rPr>
              <w:t>Kosnarová</w:t>
            </w:r>
            <w:proofErr w:type="spellEnd"/>
            <w:r w:rsidRPr="000D2F7C">
              <w:rPr>
                <w:rFonts w:asciiTheme="minorHAnsi" w:hAnsiTheme="minorHAnsi" w:cstheme="minorHAnsi"/>
                <w:color w:val="000000" w:themeColor="text1"/>
              </w:rPr>
              <w:t xml:space="preserve"> </w:t>
            </w:r>
            <w:proofErr w:type="spellStart"/>
            <w:r w:rsidRPr="000D2F7C">
              <w:rPr>
                <w:rFonts w:asciiTheme="minorHAnsi" w:hAnsiTheme="minorHAnsi" w:cstheme="minorHAnsi"/>
                <w:color w:val="000000" w:themeColor="text1"/>
              </w:rPr>
              <w:t>Venerová</w:t>
            </w:r>
            <w:proofErr w:type="spellEnd"/>
            <w:r w:rsidRPr="000D2F7C" w:rsidDel="00E16FB2">
              <w:rPr>
                <w:rFonts w:asciiTheme="minorHAnsi" w:hAnsiTheme="minorHAnsi" w:cstheme="minorHAnsi"/>
              </w:rPr>
              <w:t xml:space="preserve"> </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7D5D2CE" w14:textId="77777777" w:rsidR="00B66BDE" w:rsidRPr="009A216E"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9A216E">
              <w:rPr>
                <w:rFonts w:asciiTheme="minorHAnsi" w:hAnsiTheme="minorHAnsi" w:cstheme="minorBidi"/>
              </w:rPr>
              <w:t xml:space="preserve">OSVČ v oblasti </w:t>
            </w:r>
            <w:r w:rsidRPr="00431031">
              <w:rPr>
                <w:rFonts w:ascii="Calibri" w:eastAsia="Calibri" w:hAnsi="Calibri" w:cs="Calibri"/>
                <w:color w:val="000000" w:themeColor="text1"/>
              </w:rPr>
              <w:t>software, poradenství v oblasti informačních technologií, zpracování dat, hostingové a související činnosti a webové portály</w:t>
            </w:r>
          </w:p>
        </w:tc>
      </w:tr>
      <w:tr w:rsidR="00B66BDE" w:rsidRPr="00883086" w14:paraId="2A48EDD9" w14:textId="77777777" w:rsidTr="00E96A38">
        <w:trPr>
          <w:cantSplit/>
          <w:trHeight w:val="257"/>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DCA627" w14:textId="5EB7FAE5"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Mg</w:t>
            </w:r>
            <w:r w:rsidR="00755B41">
              <w:rPr>
                <w:rFonts w:asciiTheme="minorHAnsi" w:hAnsiTheme="minorHAnsi" w:cstheme="minorHAnsi"/>
              </w:rPr>
              <w:t>r</w:t>
            </w:r>
            <w:r w:rsidRPr="000D2F7C">
              <w:rPr>
                <w:rFonts w:asciiTheme="minorHAnsi" w:hAnsiTheme="minorHAnsi" w:cstheme="minorHAnsi"/>
              </w:rPr>
              <w:t>. Anežka Kořínková</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DF1C2F" w14:textId="77777777" w:rsidR="00B66BDE" w:rsidRPr="00883086"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 xml:space="preserve">Muzeum umění a designu Benešov, Nadace Prague </w:t>
            </w:r>
            <w:proofErr w:type="spellStart"/>
            <w:r w:rsidRPr="000D2F7C">
              <w:rPr>
                <w:rFonts w:asciiTheme="minorHAnsi" w:hAnsiTheme="minorHAnsi" w:cstheme="minorHAnsi"/>
              </w:rPr>
              <w:t>Bienale</w:t>
            </w:r>
            <w:proofErr w:type="spellEnd"/>
          </w:p>
        </w:tc>
      </w:tr>
      <w:tr w:rsidR="00B66BDE" w:rsidRPr="000D2F7C" w14:paraId="202CC147" w14:textId="77777777" w:rsidTr="00B66BDE">
        <w:trPr>
          <w:cantSplit/>
          <w:trHeight w:val="23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D96F34" w14:textId="375EEFFB" w:rsidR="00B66BDE" w:rsidRPr="000D2F7C" w:rsidRDefault="00940AA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Ing</w:t>
            </w:r>
            <w:r w:rsidR="00B66BDE" w:rsidRPr="000D2F7C">
              <w:rPr>
                <w:rFonts w:asciiTheme="minorHAnsi" w:hAnsiTheme="minorHAnsi" w:cstheme="minorHAnsi"/>
              </w:rPr>
              <w:t>. Lukáš Trčka,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28C01C6"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jednatel Technického inovačního centra Zlín</w:t>
            </w:r>
          </w:p>
        </w:tc>
      </w:tr>
      <w:tr w:rsidR="00B66BDE" w:rsidRPr="000D2F7C" w14:paraId="6A5686F5" w14:textId="77777777" w:rsidTr="0085031F">
        <w:trPr>
          <w:cantSplit/>
          <w:trHeight w:val="12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FF8B0B" w14:textId="6C456129" w:rsidR="00B66BDE" w:rsidRPr="000D2F7C" w:rsidRDefault="00EB136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proofErr w:type="spellStart"/>
            <w:r>
              <w:rPr>
                <w:rFonts w:asciiTheme="minorHAnsi" w:hAnsiTheme="minorHAnsi" w:cstheme="minorHAnsi"/>
              </w:rPr>
              <w:t>Dott</w:t>
            </w:r>
            <w:proofErr w:type="spellEnd"/>
            <w:r w:rsidR="00B66BDE" w:rsidRPr="000D2F7C">
              <w:rPr>
                <w:rFonts w:asciiTheme="minorHAnsi" w:hAnsiTheme="minorHAnsi" w:cstheme="minorHAnsi"/>
              </w:rPr>
              <w:t xml:space="preserve">. Martina </w:t>
            </w:r>
            <w:proofErr w:type="spellStart"/>
            <w:r w:rsidR="00B66BDE" w:rsidRPr="000D2F7C">
              <w:rPr>
                <w:rFonts w:asciiTheme="minorHAnsi" w:hAnsiTheme="minorHAnsi" w:cstheme="minorHAnsi"/>
              </w:rPr>
              <w:t>Dlabajová</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86256D"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poslankyně Evropského parlamentu</w:t>
            </w:r>
          </w:p>
        </w:tc>
      </w:tr>
      <w:tr w:rsidR="00B66BDE" w:rsidRPr="000D2F7C" w14:paraId="322B58D9" w14:textId="77777777" w:rsidTr="0085031F">
        <w:trPr>
          <w:cantSplit/>
          <w:trHeight w:val="151"/>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846655"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MgA. Michal Kříž</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5691FD"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584B3079">
              <w:rPr>
                <w:rFonts w:asciiTheme="minorHAnsi" w:hAnsiTheme="minorHAnsi" w:cstheme="minorBidi"/>
              </w:rPr>
              <w:t xml:space="preserve">Národní pedagogický institut, </w:t>
            </w:r>
            <w:proofErr w:type="spellStart"/>
            <w:r w:rsidRPr="584B3079">
              <w:rPr>
                <w:rFonts w:asciiTheme="minorHAnsi" w:hAnsiTheme="minorHAnsi" w:cstheme="minorBidi"/>
              </w:rPr>
              <w:t>Shifters</w:t>
            </w:r>
            <w:proofErr w:type="spellEnd"/>
            <w:r w:rsidRPr="584B3079">
              <w:rPr>
                <w:rFonts w:asciiTheme="minorHAnsi" w:hAnsiTheme="minorHAnsi" w:cstheme="minorBidi"/>
              </w:rPr>
              <w:t xml:space="preserve"> s.r.o.</w:t>
            </w:r>
          </w:p>
        </w:tc>
      </w:tr>
      <w:tr w:rsidR="00367E90" w:rsidRPr="000D2F7C" w14:paraId="3BCC9972" w14:textId="77777777" w:rsidTr="0085031F">
        <w:trPr>
          <w:cantSplit/>
          <w:trHeight w:val="151"/>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0C31D7" w14:textId="0BE75BDC" w:rsidR="00367E90" w:rsidRPr="000D2F7C" w:rsidRDefault="00367E9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 xml:space="preserve">Mgr. Alexandra </w:t>
            </w:r>
            <w:proofErr w:type="spellStart"/>
            <w:r>
              <w:rPr>
                <w:rFonts w:asciiTheme="minorHAnsi" w:hAnsiTheme="minorHAnsi" w:cstheme="minorHAnsi"/>
              </w:rPr>
              <w:t>Antih</w:t>
            </w:r>
            <w:proofErr w:type="spellEnd"/>
            <w:r>
              <w:rPr>
                <w:rFonts w:asciiTheme="minorHAnsi" w:hAnsiTheme="minorHAnsi" w:cstheme="minorHAnsi"/>
              </w:rPr>
              <w:t xml:space="preserve"> Střelcová, MA</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E0F2B9" w14:textId="736E3569" w:rsidR="00367E90" w:rsidRPr="584B3079" w:rsidRDefault="00466FFE" w:rsidP="00466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Bidi"/>
              </w:rPr>
            </w:pPr>
            <w:proofErr w:type="spellStart"/>
            <w:r>
              <w:rPr>
                <w:rFonts w:asciiTheme="minorHAnsi" w:hAnsiTheme="minorHAnsi" w:cstheme="minorBidi"/>
              </w:rPr>
              <w:t>C</w:t>
            </w:r>
            <w:r w:rsidRPr="00466FFE">
              <w:rPr>
                <w:rFonts w:asciiTheme="minorHAnsi" w:hAnsiTheme="minorHAnsi" w:cstheme="minorBidi"/>
              </w:rPr>
              <w:t>ontributing</w:t>
            </w:r>
            <w:proofErr w:type="spellEnd"/>
            <w:r w:rsidRPr="00466FFE">
              <w:rPr>
                <w:rFonts w:asciiTheme="minorHAnsi" w:hAnsiTheme="minorHAnsi" w:cstheme="minorBidi"/>
              </w:rPr>
              <w:t xml:space="preserve"> </w:t>
            </w:r>
            <w:proofErr w:type="spellStart"/>
            <w:r w:rsidRPr="00466FFE">
              <w:rPr>
                <w:rFonts w:asciiTheme="minorHAnsi" w:hAnsiTheme="minorHAnsi" w:cstheme="minorBidi"/>
              </w:rPr>
              <w:t>writer</w:t>
            </w:r>
            <w:proofErr w:type="spellEnd"/>
            <w:r w:rsidRPr="00466FFE">
              <w:rPr>
                <w:rFonts w:asciiTheme="minorHAnsi" w:hAnsiTheme="minorHAnsi" w:cstheme="minorBidi"/>
              </w:rPr>
              <w:t xml:space="preserve"> (Forbes, Hospodářské noviny, časopis Harmonie, </w:t>
            </w:r>
            <w:proofErr w:type="spellStart"/>
            <w:r w:rsidRPr="00466FFE">
              <w:rPr>
                <w:rFonts w:asciiTheme="minorHAnsi" w:hAnsiTheme="minorHAnsi" w:cstheme="minorBidi"/>
              </w:rPr>
              <w:t>Slow</w:t>
            </w:r>
            <w:proofErr w:type="spellEnd"/>
            <w:r w:rsidRPr="00466FFE">
              <w:rPr>
                <w:rFonts w:asciiTheme="minorHAnsi" w:hAnsiTheme="minorHAnsi" w:cstheme="minorBidi"/>
              </w:rPr>
              <w:t xml:space="preserve"> Femme, </w:t>
            </w:r>
            <w:proofErr w:type="spellStart"/>
            <w:r w:rsidRPr="00466FFE">
              <w:rPr>
                <w:rFonts w:asciiTheme="minorHAnsi" w:hAnsiTheme="minorHAnsi" w:cstheme="minorBidi"/>
              </w:rPr>
              <w:t>Spatial</w:t>
            </w:r>
            <w:proofErr w:type="spellEnd"/>
            <w:r>
              <w:rPr>
                <w:rFonts w:asciiTheme="minorHAnsi" w:hAnsiTheme="minorHAnsi" w:cstheme="minorBidi"/>
              </w:rPr>
              <w:t xml:space="preserve"> </w:t>
            </w:r>
            <w:proofErr w:type="spellStart"/>
            <w:r w:rsidRPr="00466FFE">
              <w:rPr>
                <w:rFonts w:asciiTheme="minorHAnsi" w:hAnsiTheme="minorHAnsi" w:cstheme="minorBidi"/>
              </w:rPr>
              <w:t>Magazine</w:t>
            </w:r>
            <w:proofErr w:type="spellEnd"/>
            <w:r w:rsidRPr="00466FFE">
              <w:rPr>
                <w:rFonts w:asciiTheme="minorHAnsi" w:hAnsiTheme="minorHAnsi" w:cstheme="minorBidi"/>
              </w:rPr>
              <w:t xml:space="preserve">, </w:t>
            </w:r>
            <w:proofErr w:type="spellStart"/>
            <w:r w:rsidRPr="00466FFE">
              <w:rPr>
                <w:rFonts w:asciiTheme="minorHAnsi" w:hAnsiTheme="minorHAnsi" w:cstheme="minorBidi"/>
              </w:rPr>
              <w:t>Material</w:t>
            </w:r>
            <w:proofErr w:type="spellEnd"/>
            <w:r w:rsidRPr="00466FFE">
              <w:rPr>
                <w:rFonts w:asciiTheme="minorHAnsi" w:hAnsiTheme="minorHAnsi" w:cstheme="minorBidi"/>
              </w:rPr>
              <w:t xml:space="preserve"> Times)</w:t>
            </w:r>
          </w:p>
        </w:tc>
      </w:tr>
      <w:tr w:rsidR="00B66BDE" w:rsidRPr="00644A53" w14:paraId="13447EAC" w14:textId="77777777" w:rsidTr="0085031F">
        <w:trPr>
          <w:cantSplit/>
          <w:trHeight w:val="184"/>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FC50AD" w14:textId="77777777" w:rsidR="00B66BDE" w:rsidRPr="008C0869"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644A53">
              <w:rPr>
                <w:rFonts w:asciiTheme="minorHAnsi" w:hAnsiTheme="minorHAnsi" w:cstheme="minorHAnsi"/>
                <w:color w:val="000000" w:themeColor="text1"/>
              </w:rPr>
              <w:t>MgA. Lucie Trejtnarová,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AFE081" w14:textId="50781B77" w:rsidR="00B66BDE" w:rsidRPr="00644A53" w:rsidRDefault="00EE698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Calibri" w:eastAsia="Calibri" w:hAnsi="Calibri" w:cs="Calibri"/>
              </w:rPr>
              <w:t xml:space="preserve">OSVČ </w:t>
            </w:r>
            <w:proofErr w:type="spellStart"/>
            <w:r w:rsidR="00130F4D">
              <w:rPr>
                <w:rFonts w:ascii="Calibri" w:eastAsia="Calibri" w:hAnsi="Calibri" w:cs="Calibri"/>
              </w:rPr>
              <w:t>Kave</w:t>
            </w:r>
            <w:proofErr w:type="spellEnd"/>
            <w:r w:rsidR="00B84293">
              <w:rPr>
                <w:rFonts w:ascii="Calibri" w:eastAsia="Calibri" w:hAnsi="Calibri" w:cs="Calibri"/>
              </w:rPr>
              <w:t xml:space="preserve"> </w:t>
            </w:r>
          </w:p>
        </w:tc>
      </w:tr>
      <w:tr w:rsidR="00B66BDE" w:rsidRPr="000D2F7C" w14:paraId="129199BA" w14:textId="77777777" w:rsidTr="0085031F">
        <w:trPr>
          <w:cantSplit/>
          <w:trHeight w:val="159"/>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BC3CBD" w14:textId="6CBB02CF" w:rsidR="00B66BDE" w:rsidRPr="000D2F7C" w:rsidRDefault="008D048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Pr>
                <w:rFonts w:asciiTheme="minorHAnsi" w:hAnsiTheme="minorHAnsi" w:cstheme="minorHAnsi"/>
              </w:rPr>
              <w:t>PhDr</w:t>
            </w:r>
            <w:r w:rsidR="00B66BDE" w:rsidRPr="000D2F7C">
              <w:rPr>
                <w:rFonts w:asciiTheme="minorHAnsi" w:hAnsiTheme="minorHAnsi" w:cstheme="minorHAnsi"/>
              </w:rPr>
              <w:t xml:space="preserve">. Irena </w:t>
            </w:r>
            <w:proofErr w:type="spellStart"/>
            <w:r w:rsidR="00185491">
              <w:rPr>
                <w:rFonts w:asciiTheme="minorHAnsi" w:hAnsiTheme="minorHAnsi" w:cstheme="minorHAnsi"/>
              </w:rPr>
              <w:t>Děkanovská</w:t>
            </w:r>
            <w:proofErr w:type="spellEnd"/>
            <w:r w:rsidR="00B66BDE" w:rsidRPr="000D2F7C">
              <w:rPr>
                <w:rFonts w:asciiTheme="minorHAnsi" w:hAnsiTheme="minorHAnsi" w:cstheme="minorHAnsi"/>
              </w:rPr>
              <w:t>,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72F799"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584B3079">
              <w:rPr>
                <w:rFonts w:asciiTheme="minorHAnsi" w:hAnsiTheme="minorHAnsi" w:cstheme="minorBidi"/>
              </w:rPr>
              <w:t>Muzeum Rudolfa Jelínka Praha</w:t>
            </w:r>
          </w:p>
        </w:tc>
      </w:tr>
      <w:tr w:rsidR="00B66BDE" w:rsidRPr="000D2F7C" w14:paraId="71A296C4" w14:textId="77777777" w:rsidTr="0085031F">
        <w:trPr>
          <w:cantSplit/>
          <w:trHeight w:val="15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6C332AF" w14:textId="7B12F56B"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 xml:space="preserve">Mgr. </w:t>
            </w:r>
            <w:r w:rsidR="008D0482">
              <w:rPr>
                <w:rFonts w:asciiTheme="minorHAnsi" w:hAnsiTheme="minorHAnsi" w:cstheme="minorHAnsi"/>
              </w:rPr>
              <w:t xml:space="preserve">MgA. </w:t>
            </w:r>
            <w:r w:rsidRPr="000D2F7C">
              <w:rPr>
                <w:rFonts w:asciiTheme="minorHAnsi" w:hAnsiTheme="minorHAnsi" w:cstheme="minorHAnsi"/>
              </w:rPr>
              <w:t>Veronika Lukášová,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7C53AB"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9B5555">
              <w:rPr>
                <w:rFonts w:asciiTheme="minorHAnsi" w:hAnsiTheme="minorHAnsi" w:cstheme="minorHAnsi"/>
              </w:rPr>
              <w:t xml:space="preserve">Art Market </w:t>
            </w:r>
            <w:proofErr w:type="spellStart"/>
            <w:r w:rsidRPr="009B5555">
              <w:rPr>
                <w:rFonts w:asciiTheme="minorHAnsi" w:hAnsiTheme="minorHAnsi" w:cstheme="minorHAnsi"/>
              </w:rPr>
              <w:t>Research</w:t>
            </w:r>
            <w:proofErr w:type="spellEnd"/>
          </w:p>
        </w:tc>
      </w:tr>
      <w:tr w:rsidR="00B66BDE" w:rsidRPr="00431031" w14:paraId="0E57B493" w14:textId="77777777" w:rsidTr="00B66BDE">
        <w:trPr>
          <w:cantSplit/>
          <w:trHeight w:val="254"/>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57EE0A2" w14:textId="2E03602F"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rPr>
              <w:t>Jitka Pánek Jurková,</w:t>
            </w:r>
            <w:r w:rsidR="003E1C92">
              <w:rPr>
                <w:rFonts w:asciiTheme="minorHAnsi" w:hAnsiTheme="minorHAnsi" w:cstheme="minorHAnsi"/>
              </w:rPr>
              <w:t xml:space="preserve"> </w:t>
            </w:r>
            <w:proofErr w:type="spellStart"/>
            <w:r w:rsidR="003E1C92">
              <w:rPr>
                <w:rFonts w:asciiTheme="minorHAnsi" w:hAnsiTheme="minorHAnsi" w:cstheme="minorHAnsi"/>
              </w:rPr>
              <w:t>MSc</w:t>
            </w:r>
            <w:proofErr w:type="spellEnd"/>
            <w:r w:rsidR="003E1C92">
              <w:rPr>
                <w:rFonts w:asciiTheme="minorHAnsi" w:hAnsiTheme="minorHAnsi" w:cstheme="minorHAnsi"/>
              </w:rPr>
              <w:t>.</w:t>
            </w:r>
            <w:r w:rsidRPr="000D2F7C">
              <w:rPr>
                <w:rFonts w:asciiTheme="minorHAnsi" w:hAnsiTheme="minorHAnsi" w:cstheme="minorHAnsi"/>
              </w:rPr>
              <w:t xml:space="preserve">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7C4B0A" w14:textId="77777777" w:rsidR="00B66BDE" w:rsidRPr="00431031" w:rsidRDefault="00B66BDE" w:rsidP="00E96A38">
            <w:pPr>
              <w:rPr>
                <w:rFonts w:asciiTheme="minorHAnsi" w:hAnsiTheme="minorHAnsi" w:cstheme="minorHAnsi"/>
              </w:rPr>
            </w:pPr>
            <w:r w:rsidRPr="584B3079">
              <w:rPr>
                <w:rFonts w:asciiTheme="minorHAnsi" w:hAnsiTheme="minorHAnsi" w:cstheme="minorBidi"/>
              </w:rPr>
              <w:t>České centrum v Bruselu</w:t>
            </w:r>
          </w:p>
        </w:tc>
      </w:tr>
      <w:tr w:rsidR="00B66BDE" w:rsidRPr="000D2F7C" w14:paraId="16130DC9" w14:textId="77777777" w:rsidTr="0085031F">
        <w:trPr>
          <w:cantSplit/>
          <w:trHeight w:val="7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B71B48"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0D2F7C">
              <w:rPr>
                <w:rFonts w:asciiTheme="minorHAnsi" w:hAnsiTheme="minorHAnsi" w:cstheme="minorHAnsi"/>
                <w:lang w:eastAsia="en-US"/>
              </w:rPr>
              <w:t xml:space="preserve">Mgr. Jindřich </w:t>
            </w:r>
            <w:proofErr w:type="spellStart"/>
            <w:r w:rsidRPr="000D2F7C">
              <w:rPr>
                <w:rFonts w:asciiTheme="minorHAnsi" w:hAnsiTheme="minorHAnsi" w:cstheme="minorHAnsi"/>
                <w:lang w:eastAsia="en-US"/>
              </w:rPr>
              <w:t>Oukropec</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9E759E" w14:textId="77777777" w:rsidR="00B66BDE" w:rsidRPr="000D2F7C" w:rsidRDefault="00B66BD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584B3079">
              <w:rPr>
                <w:rFonts w:asciiTheme="minorHAnsi" w:hAnsiTheme="minorHAnsi" w:cstheme="minorBidi"/>
              </w:rPr>
              <w:t xml:space="preserve">Česko </w:t>
            </w:r>
            <w:proofErr w:type="spellStart"/>
            <w:r w:rsidRPr="584B3079">
              <w:rPr>
                <w:rFonts w:asciiTheme="minorHAnsi" w:hAnsiTheme="minorHAnsi" w:cstheme="minorBidi"/>
              </w:rPr>
              <w:t>digital</w:t>
            </w:r>
            <w:proofErr w:type="spellEnd"/>
          </w:p>
        </w:tc>
      </w:tr>
      <w:tr w:rsidR="000F48A9" w:rsidRPr="000D2F7C" w14:paraId="0F38DC7F" w14:textId="77777777" w:rsidTr="0085031F">
        <w:trPr>
          <w:cantSplit/>
          <w:trHeight w:val="7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5B0C17" w14:textId="3D28816A" w:rsidR="000F48A9" w:rsidRPr="000D2F7C" w:rsidRDefault="00B8077B"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lang w:eastAsia="en-US"/>
              </w:rPr>
            </w:pPr>
            <w:r>
              <w:rPr>
                <w:rFonts w:asciiTheme="minorHAnsi" w:hAnsiTheme="minorHAnsi" w:cstheme="minorHAnsi"/>
                <w:lang w:eastAsia="en-US"/>
              </w:rPr>
              <w:t>Mgr. Vít Jakubíček,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EBA57F" w14:textId="787D6428" w:rsidR="000F48A9" w:rsidRPr="584B3079" w:rsidRDefault="00A1446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Bidi"/>
              </w:rPr>
            </w:pPr>
            <w:r w:rsidRPr="00E7172A">
              <w:rPr>
                <w:rFonts w:asciiTheme="minorHAnsi" w:hAnsiTheme="minorHAnsi" w:cstheme="minorHAnsi"/>
              </w:rPr>
              <w:t>Krajská galerie výtvarného umění ve Zlíně</w:t>
            </w:r>
          </w:p>
        </w:tc>
      </w:tr>
      <w:tr w:rsidR="000F48A9" w:rsidRPr="000D2F7C" w14:paraId="7D463D96" w14:textId="77777777" w:rsidTr="0085031F">
        <w:trPr>
          <w:cantSplit/>
          <w:trHeight w:val="7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965F091" w14:textId="4651453C" w:rsidR="000F48A9" w:rsidRPr="000D2F7C" w:rsidRDefault="00F808D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lang w:eastAsia="en-US"/>
              </w:rPr>
            </w:pPr>
            <w:r>
              <w:rPr>
                <w:rFonts w:asciiTheme="minorHAnsi" w:hAnsiTheme="minorHAnsi" w:cstheme="minorHAnsi"/>
                <w:lang w:eastAsia="en-US"/>
              </w:rPr>
              <w:t>Mgr. Josef Kocourek,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6CACDCF" w14:textId="3260432B" w:rsidR="000F48A9" w:rsidRPr="584B3079" w:rsidRDefault="00F808D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Bidi"/>
              </w:rPr>
            </w:pPr>
            <w:r>
              <w:rPr>
                <w:rFonts w:asciiTheme="minorHAnsi" w:hAnsiTheme="minorHAnsi" w:cstheme="minorBidi"/>
              </w:rPr>
              <w:t>OSVČ v</w:t>
            </w:r>
            <w:r w:rsidR="00D918CF">
              <w:rPr>
                <w:rFonts w:asciiTheme="minorHAnsi" w:hAnsiTheme="minorHAnsi" w:cstheme="minorBidi"/>
              </w:rPr>
              <w:t> </w:t>
            </w:r>
            <w:r>
              <w:rPr>
                <w:rFonts w:asciiTheme="minorHAnsi" w:hAnsiTheme="minorHAnsi" w:cstheme="minorBidi"/>
              </w:rPr>
              <w:t>oblasti</w:t>
            </w:r>
            <w:r w:rsidR="00D918CF">
              <w:rPr>
                <w:rFonts w:asciiTheme="minorHAnsi" w:hAnsiTheme="minorHAnsi" w:cstheme="minorBidi"/>
              </w:rPr>
              <w:t xml:space="preserve"> marketingové komunikace</w:t>
            </w:r>
          </w:p>
        </w:tc>
      </w:tr>
      <w:tr w:rsidR="000F48A9" w:rsidRPr="000D2F7C" w14:paraId="70DEE703" w14:textId="77777777" w:rsidTr="0085031F">
        <w:trPr>
          <w:cantSplit/>
          <w:trHeight w:val="70"/>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EC8CFA" w14:textId="693D5ED3" w:rsidR="000F48A9" w:rsidRPr="000D2F7C" w:rsidRDefault="00D918C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lang w:eastAsia="en-US"/>
              </w:rPr>
            </w:pPr>
            <w:r w:rsidRPr="00F43BBC">
              <w:rPr>
                <w:rFonts w:asciiTheme="minorHAnsi" w:hAnsiTheme="minorHAnsi" w:cstheme="minorHAnsi"/>
                <w:color w:val="000000" w:themeColor="text1"/>
              </w:rPr>
              <w:t>doc. Mg</w:t>
            </w:r>
            <w:r>
              <w:rPr>
                <w:rFonts w:asciiTheme="minorHAnsi" w:hAnsiTheme="minorHAnsi" w:cstheme="minorHAnsi"/>
                <w:color w:val="000000" w:themeColor="text1"/>
              </w:rPr>
              <w:t>r. art</w:t>
            </w:r>
            <w:r w:rsidRPr="00F43BBC">
              <w:rPr>
                <w:rFonts w:asciiTheme="minorHAnsi" w:hAnsiTheme="minorHAnsi" w:cstheme="minorHAnsi"/>
                <w:color w:val="000000" w:themeColor="text1"/>
              </w:rPr>
              <w:t xml:space="preserve">. Mária </w:t>
            </w:r>
            <w:proofErr w:type="spellStart"/>
            <w:r w:rsidRPr="00F43BBC">
              <w:rPr>
                <w:rFonts w:asciiTheme="minorHAnsi" w:hAnsiTheme="minorHAnsi" w:cstheme="minorHAnsi"/>
                <w:color w:val="000000" w:themeColor="text1"/>
              </w:rPr>
              <w:t>Štraneková</w:t>
            </w:r>
            <w:proofErr w:type="spellEnd"/>
            <w:r w:rsidRPr="00F43BBC">
              <w:rPr>
                <w:rFonts w:asciiTheme="minorHAnsi" w:hAnsiTheme="minorHAnsi" w:cstheme="minorHAnsi"/>
                <w:color w:val="000000" w:themeColor="text1"/>
              </w:rPr>
              <w:t xml:space="preserve">, </w:t>
            </w:r>
            <w:proofErr w:type="spellStart"/>
            <w:r w:rsidRPr="00F43BBC">
              <w:rPr>
                <w:rFonts w:asciiTheme="minorHAnsi" w:hAnsiTheme="minorHAnsi" w:cstheme="minorHAnsi"/>
                <w:color w:val="000000" w:themeColor="text1"/>
              </w:rPr>
              <w:t>ArtD</w:t>
            </w:r>
            <w:proofErr w:type="spellEnd"/>
            <w:r w:rsidRPr="00F43BBC">
              <w:rPr>
                <w:rFonts w:asciiTheme="minorHAnsi" w:hAnsiTheme="minorHAnsi" w:cstheme="minorHAnsi"/>
                <w:color w:val="000000" w:themeColor="text1"/>
              </w:rPr>
              <w:t>.</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9E92937" w14:textId="38F8ED80" w:rsidR="000F48A9" w:rsidRPr="584B3079" w:rsidRDefault="00D918C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Bidi"/>
              </w:rPr>
            </w:pPr>
            <w:r>
              <w:rPr>
                <w:rFonts w:asciiTheme="minorHAnsi" w:hAnsiTheme="minorHAnsi" w:cstheme="minorBidi"/>
              </w:rPr>
              <w:t>OSV</w:t>
            </w:r>
            <w:r w:rsidR="00542984">
              <w:rPr>
                <w:rFonts w:asciiTheme="minorHAnsi" w:hAnsiTheme="minorHAnsi" w:cstheme="minorBidi"/>
              </w:rPr>
              <w:t>Č</w:t>
            </w:r>
            <w:r>
              <w:rPr>
                <w:rFonts w:asciiTheme="minorHAnsi" w:hAnsiTheme="minorHAnsi" w:cstheme="minorBidi"/>
              </w:rPr>
              <w:t xml:space="preserve"> v oblasti designu oděvu a KKO</w:t>
            </w:r>
          </w:p>
        </w:tc>
      </w:tr>
    </w:tbl>
    <w:p w14:paraId="6960613E" w14:textId="7E049BED" w:rsidR="008F6450" w:rsidRDefault="008F6450" w:rsidP="006F35BC"/>
    <w:p w14:paraId="11DEC60A" w14:textId="77777777" w:rsidR="00754DBD" w:rsidRDefault="00754DBD" w:rsidP="006F35BC"/>
    <w:p w14:paraId="477C2E70" w14:textId="77777777" w:rsidR="00610414" w:rsidRDefault="00610414" w:rsidP="006F35BC"/>
    <w:p w14:paraId="5C9583C1" w14:textId="77777777" w:rsidR="00B71BF6" w:rsidRDefault="00B71BF6" w:rsidP="008F6450">
      <w:pPr>
        <w:pStyle w:val="Nadpis2"/>
        <w:spacing w:after="120"/>
        <w:ind w:left="357"/>
        <w:jc w:val="both"/>
      </w:pPr>
      <w:bookmarkStart w:id="837" w:name="_Hlk114752180"/>
      <w:r>
        <w:lastRenderedPageBreak/>
        <w:t>Specifické požadavky na zajištění studijního programu</w:t>
      </w:r>
    </w:p>
    <w:p w14:paraId="4DC47A65" w14:textId="77777777" w:rsidR="008E3555" w:rsidRPr="008F6450" w:rsidRDefault="00B71BF6" w:rsidP="0042398A">
      <w:pPr>
        <w:pStyle w:val="Nadpis3"/>
        <w:numPr>
          <w:ilvl w:val="0"/>
          <w:numId w:val="5"/>
        </w:numPr>
        <w:jc w:val="both"/>
      </w:pPr>
      <w:r w:rsidRPr="008F6450">
        <w:t>Uskutečňování studijního programu v kombinované a distanční formě studia (pouze v případě, že vysoká škola o akreditaci studijního programu v kombinované nebo distanční formě studia)</w:t>
      </w:r>
    </w:p>
    <w:p w14:paraId="6E1993EF" w14:textId="79CC52F0" w:rsidR="0067611E" w:rsidRPr="008F6450" w:rsidRDefault="008E3555" w:rsidP="008F6450">
      <w:pPr>
        <w:pStyle w:val="Nadpis3"/>
        <w:numPr>
          <w:ilvl w:val="0"/>
          <w:numId w:val="0"/>
        </w:numPr>
        <w:spacing w:before="120" w:after="120"/>
        <w:jc w:val="center"/>
        <w:rPr>
          <w:sz w:val="22"/>
          <w:szCs w:val="22"/>
        </w:rPr>
      </w:pPr>
      <w:r w:rsidRPr="008F6450">
        <w:rPr>
          <w:sz w:val="22"/>
          <w:szCs w:val="22"/>
        </w:rPr>
        <w:t>Standardy 7.1-7.3</w:t>
      </w:r>
    </w:p>
    <w:p w14:paraId="39B649F3" w14:textId="2E7DABB1" w:rsidR="0067611E" w:rsidRPr="008F6450" w:rsidRDefault="0067611E" w:rsidP="00B77910">
      <w:pPr>
        <w:ind w:left="426"/>
        <w:rPr>
          <w:rFonts w:asciiTheme="minorHAnsi" w:hAnsiTheme="minorHAnsi" w:cstheme="minorHAnsi"/>
          <w:sz w:val="22"/>
          <w:szCs w:val="22"/>
          <w:lang w:eastAsia="en-US"/>
        </w:rPr>
      </w:pPr>
      <w:r w:rsidRPr="008F6450">
        <w:rPr>
          <w:rFonts w:asciiTheme="minorHAnsi" w:hAnsiTheme="minorHAnsi" w:cstheme="minorHAnsi"/>
          <w:sz w:val="22"/>
          <w:szCs w:val="22"/>
          <w:lang w:eastAsia="en-US"/>
        </w:rPr>
        <w:t xml:space="preserve">V rámci aktuální žádosti </w:t>
      </w:r>
      <w:r w:rsidR="00CB7DCB" w:rsidRPr="008F6450">
        <w:rPr>
          <w:rFonts w:asciiTheme="minorHAnsi" w:hAnsiTheme="minorHAnsi" w:cstheme="minorHAnsi"/>
          <w:sz w:val="22"/>
          <w:szCs w:val="22"/>
          <w:lang w:eastAsia="en-US"/>
        </w:rPr>
        <w:t xml:space="preserve">o akreditaci BSP KODK </w:t>
      </w:r>
      <w:r w:rsidRPr="008F6450">
        <w:rPr>
          <w:rFonts w:asciiTheme="minorHAnsi" w:hAnsiTheme="minorHAnsi" w:cstheme="minorHAnsi"/>
          <w:sz w:val="22"/>
          <w:szCs w:val="22"/>
          <w:lang w:eastAsia="en-US"/>
        </w:rPr>
        <w:t xml:space="preserve">není zahrnuta </w:t>
      </w:r>
      <w:r w:rsidR="008C7D3F" w:rsidRPr="008F6450">
        <w:rPr>
          <w:rFonts w:asciiTheme="minorHAnsi" w:hAnsiTheme="minorHAnsi" w:cstheme="minorHAnsi"/>
          <w:sz w:val="22"/>
          <w:szCs w:val="22"/>
          <w:lang w:eastAsia="en-US"/>
        </w:rPr>
        <w:t xml:space="preserve">kombinovaná forma studia. </w:t>
      </w:r>
    </w:p>
    <w:p w14:paraId="000C87E8" w14:textId="77777777" w:rsidR="00B71BF6" w:rsidRDefault="00B71BF6" w:rsidP="00B71BF6">
      <w:pPr>
        <w:tabs>
          <w:tab w:val="left" w:pos="2835"/>
        </w:tabs>
        <w:spacing w:before="120" w:after="120"/>
        <w:jc w:val="both"/>
      </w:pPr>
      <w:r>
        <w:tab/>
      </w:r>
      <w:r>
        <w:tab/>
      </w:r>
    </w:p>
    <w:p w14:paraId="226F875C" w14:textId="51064ECC" w:rsidR="00B77910" w:rsidRDefault="00B71BF6" w:rsidP="0042398A">
      <w:pPr>
        <w:pStyle w:val="Nadpis3"/>
        <w:numPr>
          <w:ilvl w:val="0"/>
          <w:numId w:val="5"/>
        </w:numPr>
        <w:spacing w:before="120" w:after="120"/>
        <w:jc w:val="both"/>
      </w:pPr>
      <w:r>
        <w:t xml:space="preserve">Standardy 7.4-7.9 Uskutečňování studijního programu v cizím jazyce </w:t>
      </w:r>
      <w:r w:rsidRPr="0045351D">
        <w:t>(pouze v případě, že vysoká škola o akreditaci studijního programu v cizím jazyce)</w:t>
      </w:r>
    </w:p>
    <w:p w14:paraId="2BFDAB99" w14:textId="52A9E6C3" w:rsidR="00CB7DCB" w:rsidRPr="00B77910" w:rsidRDefault="00B77910" w:rsidP="0045351D">
      <w:pPr>
        <w:spacing w:before="120" w:after="120"/>
        <w:ind w:left="12" w:firstLine="708"/>
        <w:jc w:val="center"/>
        <w:rPr>
          <w:rFonts w:asciiTheme="minorHAnsi" w:hAnsiTheme="minorHAnsi" w:cstheme="minorHAnsi"/>
          <w:sz w:val="22"/>
          <w:szCs w:val="22"/>
          <w:lang w:eastAsia="en-US"/>
        </w:rPr>
      </w:pPr>
      <w:r w:rsidRPr="00B77910">
        <w:rPr>
          <w:rFonts w:asciiTheme="minorHAnsi" w:hAnsiTheme="minorHAnsi" w:cstheme="minorHAnsi"/>
          <w:sz w:val="22"/>
          <w:szCs w:val="22"/>
        </w:rPr>
        <w:t>Standardy 7.4-7.9</w:t>
      </w:r>
    </w:p>
    <w:p w14:paraId="2BFC9B53" w14:textId="748F4A9C" w:rsidR="00CB7DCB" w:rsidRPr="00B77910" w:rsidRDefault="00E75754" w:rsidP="0045351D">
      <w:pPr>
        <w:ind w:left="708"/>
        <w:jc w:val="both"/>
        <w:rPr>
          <w:rFonts w:asciiTheme="minorHAnsi" w:hAnsiTheme="minorHAnsi" w:cstheme="minorHAnsi"/>
          <w:sz w:val="22"/>
          <w:szCs w:val="22"/>
          <w:lang w:eastAsia="en-US"/>
        </w:rPr>
      </w:pPr>
      <w:r w:rsidRPr="00B77910">
        <w:rPr>
          <w:rFonts w:asciiTheme="minorHAnsi" w:hAnsiTheme="minorHAnsi" w:cstheme="minorHAnsi"/>
          <w:sz w:val="22"/>
          <w:szCs w:val="22"/>
          <w:lang w:eastAsia="en-US"/>
        </w:rPr>
        <w:t>Předpokládá se rozšíření</w:t>
      </w:r>
      <w:r w:rsidR="00C846B3" w:rsidRPr="00B77910">
        <w:rPr>
          <w:rFonts w:asciiTheme="minorHAnsi" w:hAnsiTheme="minorHAnsi" w:cstheme="minorHAnsi"/>
          <w:sz w:val="22"/>
          <w:szCs w:val="22"/>
          <w:lang w:eastAsia="en-US"/>
        </w:rPr>
        <w:t xml:space="preserve"> BSP KODK v anglickém jazyce po ukončení prvních absolventů </w:t>
      </w:r>
      <w:r w:rsidR="001E37BE" w:rsidRPr="00B77910">
        <w:rPr>
          <w:rFonts w:asciiTheme="minorHAnsi" w:hAnsiTheme="minorHAnsi" w:cstheme="minorHAnsi"/>
          <w:sz w:val="22"/>
          <w:szCs w:val="22"/>
          <w:lang w:eastAsia="en-US"/>
        </w:rPr>
        <w:t>studijního programu v českém jazyce.</w:t>
      </w:r>
    </w:p>
    <w:bookmarkEnd w:id="837"/>
    <w:p w14:paraId="6DBDE374" w14:textId="015AD17D" w:rsidR="00086748" w:rsidRPr="007C5E7F" w:rsidRDefault="006F35BC" w:rsidP="00786F4F">
      <w:pPr>
        <w:spacing w:after="120"/>
        <w:ind w:left="708"/>
        <w:rPr>
          <w:rFonts w:asciiTheme="minorHAnsi" w:hAnsiTheme="minorHAnsi" w:cstheme="minorHAnsi"/>
          <w:b/>
          <w:spacing w:val="-2"/>
          <w:sz w:val="22"/>
          <w:szCs w:val="22"/>
        </w:rPr>
      </w:pPr>
      <w:r>
        <w:rPr>
          <w:b/>
          <w:sz w:val="28"/>
        </w:rPr>
        <w:br/>
      </w:r>
      <w:r w:rsidR="00A27A8F">
        <w:rPr>
          <w:rFonts w:asciiTheme="minorHAnsi" w:hAnsiTheme="minorHAnsi" w:cstheme="minorHAnsi"/>
          <w:b/>
          <w:spacing w:val="-2"/>
          <w:sz w:val="22"/>
          <w:szCs w:val="22"/>
        </w:rPr>
        <w:t>Cíle a z</w:t>
      </w:r>
      <w:r w:rsidR="00086748" w:rsidRPr="007C5E7F">
        <w:rPr>
          <w:rFonts w:asciiTheme="minorHAnsi" w:hAnsiTheme="minorHAnsi" w:cstheme="minorHAnsi"/>
          <w:b/>
          <w:spacing w:val="-2"/>
          <w:sz w:val="22"/>
          <w:szCs w:val="22"/>
        </w:rPr>
        <w:t xml:space="preserve">áměr studijního programu </w:t>
      </w:r>
      <w:r w:rsidR="00A03241">
        <w:rPr>
          <w:rFonts w:asciiTheme="minorHAnsi" w:hAnsiTheme="minorHAnsi" w:cstheme="minorHAnsi"/>
          <w:b/>
          <w:spacing w:val="-2"/>
          <w:sz w:val="22"/>
          <w:szCs w:val="22"/>
        </w:rPr>
        <w:t>Kreativní odvětví a digitální kultura</w:t>
      </w:r>
    </w:p>
    <w:p w14:paraId="28CBD380" w14:textId="7EE3269E" w:rsidR="00086748" w:rsidRPr="007C5E7F" w:rsidRDefault="00086748" w:rsidP="004E533C">
      <w:pPr>
        <w:pStyle w:val="Odstavecseseznamem"/>
        <w:widowControl w:val="0"/>
        <w:shd w:val="clear" w:color="auto" w:fill="FFFFFF"/>
        <w:tabs>
          <w:tab w:val="left" w:pos="360"/>
        </w:tabs>
        <w:autoSpaceDE w:val="0"/>
        <w:autoSpaceDN w:val="0"/>
        <w:adjustRightInd w:val="0"/>
        <w:ind w:left="709" w:right="-284"/>
        <w:contextualSpacing w:val="0"/>
        <w:jc w:val="both"/>
        <w:rPr>
          <w:rFonts w:asciiTheme="minorHAnsi" w:hAnsiTheme="minorHAnsi" w:cstheme="minorHAnsi"/>
          <w:sz w:val="22"/>
          <w:szCs w:val="22"/>
        </w:rPr>
      </w:pPr>
      <w:r w:rsidRPr="007C5E7F">
        <w:rPr>
          <w:rFonts w:asciiTheme="minorHAnsi" w:hAnsiTheme="minorHAnsi" w:cstheme="minorHAnsi"/>
          <w:spacing w:val="-2"/>
          <w:sz w:val="22"/>
          <w:szCs w:val="22"/>
        </w:rPr>
        <w:t xml:space="preserve">Cílem je připravit studijní program, který bude prostupný a potenciálně propojitelný s programy na FMK i </w:t>
      </w:r>
      <w:r w:rsidR="00D96ABA">
        <w:rPr>
          <w:rFonts w:asciiTheme="minorHAnsi" w:hAnsiTheme="minorHAnsi" w:cstheme="minorHAnsi"/>
          <w:spacing w:val="-2"/>
          <w:sz w:val="22"/>
          <w:szCs w:val="22"/>
        </w:rPr>
        <w:t xml:space="preserve">na dalších umělecky zaměřených školách v tuzemsku i </w:t>
      </w:r>
      <w:r w:rsidRPr="007C5E7F">
        <w:rPr>
          <w:rFonts w:asciiTheme="minorHAnsi" w:hAnsiTheme="minorHAnsi" w:cstheme="minorHAnsi"/>
          <w:spacing w:val="-2"/>
          <w:sz w:val="22"/>
          <w:szCs w:val="22"/>
        </w:rPr>
        <w:t>zahranič</w:t>
      </w:r>
      <w:r w:rsidR="00D96ABA">
        <w:rPr>
          <w:rFonts w:asciiTheme="minorHAnsi" w:hAnsiTheme="minorHAnsi" w:cstheme="minorHAnsi"/>
          <w:spacing w:val="-2"/>
          <w:sz w:val="22"/>
          <w:szCs w:val="22"/>
        </w:rPr>
        <w:t>í</w:t>
      </w:r>
      <w:r w:rsidRPr="007C5E7F">
        <w:rPr>
          <w:rFonts w:asciiTheme="minorHAnsi" w:hAnsiTheme="minorHAnsi" w:cstheme="minorHAnsi"/>
          <w:spacing w:val="-2"/>
          <w:sz w:val="22"/>
          <w:szCs w:val="22"/>
        </w:rPr>
        <w:t xml:space="preserve">. </w:t>
      </w:r>
      <w:bookmarkStart w:id="838" w:name="_Hlk40091498"/>
      <w:r w:rsidRPr="007C5E7F">
        <w:rPr>
          <w:rFonts w:asciiTheme="minorHAnsi" w:hAnsiTheme="minorHAnsi" w:cstheme="minorHAnsi"/>
          <w:spacing w:val="-2"/>
          <w:sz w:val="22"/>
          <w:szCs w:val="22"/>
        </w:rPr>
        <w:t xml:space="preserve">Záměrem je rozvinout </w:t>
      </w:r>
      <w:r w:rsidRPr="007C5E7F">
        <w:rPr>
          <w:rFonts w:asciiTheme="minorHAnsi" w:hAnsiTheme="minorHAnsi" w:cstheme="minorHAnsi"/>
          <w:sz w:val="22"/>
          <w:szCs w:val="22"/>
        </w:rPr>
        <w:t xml:space="preserve">spolupráci se zahraničními </w:t>
      </w:r>
      <w:r w:rsidR="00D96ABA">
        <w:rPr>
          <w:rFonts w:asciiTheme="minorHAnsi" w:hAnsiTheme="minorHAnsi" w:cstheme="minorHAnsi"/>
          <w:sz w:val="22"/>
          <w:szCs w:val="22"/>
        </w:rPr>
        <w:t xml:space="preserve">školami </w:t>
      </w:r>
      <w:r w:rsidRPr="007C5E7F">
        <w:rPr>
          <w:rFonts w:asciiTheme="minorHAnsi" w:hAnsiTheme="minorHAnsi" w:cstheme="minorHAnsi"/>
          <w:sz w:val="22"/>
          <w:szCs w:val="22"/>
        </w:rPr>
        <w:t>s cílem realizovat mezinárodní výstupy, které v sobě budou zahrnovat pedagogickou i studentskou výměnu a zvát zahraniční odborníky a pedagogy z oboru na krátkodobé i dlouhodobé stáže.</w:t>
      </w:r>
    </w:p>
    <w:p w14:paraId="2E7DA0CE" w14:textId="098ADE6B" w:rsidR="00086748" w:rsidRPr="007C5E7F" w:rsidRDefault="00086748" w:rsidP="004E533C">
      <w:pPr>
        <w:pStyle w:val="Odstavecseseznamem"/>
        <w:widowControl w:val="0"/>
        <w:shd w:val="clear" w:color="auto" w:fill="FFFFFF"/>
        <w:tabs>
          <w:tab w:val="left" w:pos="360"/>
        </w:tabs>
        <w:autoSpaceDE w:val="0"/>
        <w:autoSpaceDN w:val="0"/>
        <w:adjustRightInd w:val="0"/>
        <w:ind w:left="709" w:right="-283"/>
        <w:contextualSpacing w:val="0"/>
        <w:jc w:val="both"/>
        <w:rPr>
          <w:rFonts w:asciiTheme="minorHAnsi" w:hAnsiTheme="minorHAnsi" w:cstheme="minorHAnsi"/>
          <w:spacing w:val="-2"/>
          <w:sz w:val="22"/>
          <w:szCs w:val="22"/>
        </w:rPr>
      </w:pPr>
      <w:bookmarkStart w:id="839" w:name="_Hlk40090676"/>
      <w:bookmarkEnd w:id="838"/>
      <w:r w:rsidRPr="007C5E7F">
        <w:rPr>
          <w:rFonts w:asciiTheme="minorHAnsi" w:hAnsiTheme="minorHAnsi" w:cstheme="minorHAnsi"/>
          <w:spacing w:val="-2"/>
          <w:sz w:val="22"/>
          <w:szCs w:val="22"/>
        </w:rPr>
        <w:t xml:space="preserve">Nadále se bude klást důraz na kreativní spolupráci a individuální přístup v otevřeném prostředí, tak, aby si studenti odnášeli intenzivní pocit, že jsou součástí tvůrčí komunity, že se jim pedagogové věnují, že mají dostatečné materiální, technologické i ideové zázemí k tvorbě. </w:t>
      </w:r>
    </w:p>
    <w:bookmarkEnd w:id="839"/>
    <w:p w14:paraId="5F86BA38" w14:textId="77777777" w:rsidR="00823F75" w:rsidRDefault="00823F75">
      <w:pPr>
        <w:rPr>
          <w:ins w:id="840" w:author="Hana Ponížilová" w:date="2023-03-13T14:15:00Z"/>
          <w:sz w:val="22"/>
          <w:szCs w:val="22"/>
        </w:rPr>
      </w:pPr>
      <w:ins w:id="841" w:author="Hana Ponížilová" w:date="2023-03-13T14:15:00Z">
        <w:r>
          <w:rPr>
            <w:sz w:val="22"/>
            <w:szCs w:val="22"/>
          </w:rPr>
          <w:br w:type="page"/>
        </w:r>
      </w:ins>
    </w:p>
    <w:p w14:paraId="3254018C" w14:textId="747DCBF9" w:rsidR="00B82592" w:rsidRPr="0005408D" w:rsidRDefault="00B82592" w:rsidP="00B82592">
      <w:pPr>
        <w:rPr>
          <w:sz w:val="22"/>
          <w:szCs w:val="22"/>
        </w:rPr>
      </w:pPr>
      <w:r w:rsidRPr="0005408D">
        <w:rPr>
          <w:sz w:val="22"/>
          <w:szCs w:val="22"/>
        </w:rPr>
        <w:lastRenderedPageBreak/>
        <w:t>Příloha č. 1</w:t>
      </w:r>
    </w:p>
    <w:p w14:paraId="1F4ED9AD" w14:textId="0A9E4D88" w:rsidR="007F5DA8" w:rsidRPr="00CA2766" w:rsidRDefault="005D2F84" w:rsidP="007F5DA8">
      <w:pPr>
        <w:pStyle w:val="Odstavecseseznamem"/>
        <w:rPr>
          <w:sz w:val="24"/>
          <w:szCs w:val="24"/>
        </w:rPr>
      </w:pPr>
      <w:r>
        <w:rPr>
          <w:sz w:val="24"/>
          <w:szCs w:val="24"/>
        </w:rPr>
        <w:t xml:space="preserve"> </w:t>
      </w:r>
    </w:p>
    <w:tbl>
      <w:tblPr>
        <w:tblStyle w:val="Mkatabulky"/>
        <w:tblW w:w="9923" w:type="dxa"/>
        <w:tblInd w:w="-5" w:type="dxa"/>
        <w:tblLook w:val="04A0" w:firstRow="1" w:lastRow="0" w:firstColumn="1" w:lastColumn="0" w:noHBand="0" w:noVBand="1"/>
      </w:tblPr>
      <w:tblGrid>
        <w:gridCol w:w="9923"/>
      </w:tblGrid>
      <w:tr w:rsidR="007F5DA8" w:rsidRPr="00CA2766" w14:paraId="63620245" w14:textId="77777777" w:rsidTr="008313EB">
        <w:trPr>
          <w:trHeight w:val="319"/>
        </w:trPr>
        <w:tc>
          <w:tcPr>
            <w:tcW w:w="9923" w:type="dxa"/>
            <w:shd w:val="clear" w:color="auto" w:fill="C6D9F1" w:themeFill="text2" w:themeFillTint="33"/>
            <w:vAlign w:val="center"/>
          </w:tcPr>
          <w:p w14:paraId="68D8E1F9" w14:textId="19051BD4" w:rsidR="007F5DA8" w:rsidRPr="00CA2766" w:rsidRDefault="007F5DA8" w:rsidP="008313EB">
            <w:pPr>
              <w:pStyle w:val="Odstavecseseznamem"/>
              <w:ind w:left="0"/>
              <w:rPr>
                <w:b/>
                <w:bCs/>
                <w:sz w:val="24"/>
                <w:szCs w:val="24"/>
              </w:rPr>
            </w:pPr>
            <w:r w:rsidRPr="008313EB">
              <w:rPr>
                <w:b/>
                <w:sz w:val="22"/>
                <w:szCs w:val="22"/>
              </w:rPr>
              <w:t xml:space="preserve">Analýza uplatnitelnosti absolventů studijního programu </w:t>
            </w:r>
            <w:r w:rsidR="00B62C50">
              <w:rPr>
                <w:b/>
                <w:sz w:val="22"/>
                <w:szCs w:val="22"/>
              </w:rPr>
              <w:t>Kreativní odvětví a digitální kultura</w:t>
            </w:r>
          </w:p>
        </w:tc>
      </w:tr>
      <w:tr w:rsidR="007F5DA8" w:rsidRPr="00CA2766" w14:paraId="1ABEE915" w14:textId="77777777" w:rsidTr="001834F0">
        <w:tc>
          <w:tcPr>
            <w:tcW w:w="9923" w:type="dxa"/>
            <w:shd w:val="clear" w:color="auto" w:fill="auto"/>
          </w:tcPr>
          <w:p w14:paraId="462F2C2F" w14:textId="51BB318C" w:rsidR="007F5DA8" w:rsidRPr="00053CFE" w:rsidRDefault="007F5DA8" w:rsidP="008313EB">
            <w:pPr>
              <w:spacing w:before="120" w:after="120" w:line="259" w:lineRule="auto"/>
            </w:pPr>
            <w:r>
              <w:t>Jedná se o n</w:t>
            </w:r>
            <w:r w:rsidRPr="00375C16">
              <w:t>ový studijní program Kreativní odvětví a digitální kultura</w:t>
            </w:r>
            <w:r>
              <w:t>, který</w:t>
            </w:r>
            <w:r w:rsidRPr="00375C16">
              <w:t xml:space="preserve"> nemá absolventy.</w:t>
            </w:r>
          </w:p>
        </w:tc>
      </w:tr>
      <w:tr w:rsidR="007F5DA8" w:rsidRPr="00CA2766" w14:paraId="3BFA9646" w14:textId="77777777" w:rsidTr="00850520">
        <w:trPr>
          <w:trHeight w:val="203"/>
        </w:trPr>
        <w:tc>
          <w:tcPr>
            <w:tcW w:w="9923" w:type="dxa"/>
            <w:shd w:val="clear" w:color="auto" w:fill="FBD4B4" w:themeFill="accent6" w:themeFillTint="66"/>
          </w:tcPr>
          <w:p w14:paraId="1650FCAF" w14:textId="1E1411B6" w:rsidR="007F5DA8" w:rsidRPr="00CA2766" w:rsidRDefault="007F5DA8" w:rsidP="00850520">
            <w:pPr>
              <w:pStyle w:val="Odstavecseseznamem"/>
              <w:ind w:left="0"/>
              <w:rPr>
                <w:b/>
                <w:bCs/>
              </w:rPr>
            </w:pPr>
            <w:r w:rsidRPr="00CA2766">
              <w:rPr>
                <w:b/>
                <w:bCs/>
              </w:rPr>
              <w:t>Analýza pracovních nabídek na trhu práce</w:t>
            </w:r>
          </w:p>
        </w:tc>
      </w:tr>
      <w:tr w:rsidR="007F5DA8" w:rsidRPr="00CA2766" w14:paraId="189CEFF0" w14:textId="77777777" w:rsidTr="001834F0">
        <w:tc>
          <w:tcPr>
            <w:tcW w:w="9923" w:type="dxa"/>
          </w:tcPr>
          <w:p w14:paraId="69D48270" w14:textId="733A294A" w:rsidR="007F5DA8" w:rsidRPr="009C35DC" w:rsidRDefault="007F5DA8" w:rsidP="009C35DC">
            <w:pPr>
              <w:pStyle w:val="paragraph"/>
              <w:spacing w:before="120" w:beforeAutospacing="0" w:after="120" w:afterAutospacing="0"/>
              <w:ind w:left="57" w:right="57"/>
              <w:jc w:val="both"/>
              <w:textAlignment w:val="baseline"/>
              <w:rPr>
                <w:sz w:val="20"/>
                <w:szCs w:val="20"/>
              </w:rPr>
            </w:pPr>
            <w:r w:rsidRPr="009C35DC">
              <w:rPr>
                <w:sz w:val="20"/>
                <w:szCs w:val="20"/>
              </w:rPr>
              <w:t xml:space="preserve">Základním východiskem pro analýzu pracovních nabídek na trhu práce a možností uplatnění absolventů SP KODK je rozsáhlý dokument platformy Kreativní </w:t>
            </w:r>
            <w:r w:rsidR="009C35DC" w:rsidRPr="009C35DC">
              <w:rPr>
                <w:sz w:val="20"/>
                <w:szCs w:val="20"/>
              </w:rPr>
              <w:t>Česko – Kulturní</w:t>
            </w:r>
            <w:r w:rsidRPr="009C35DC">
              <w:rPr>
                <w:sz w:val="20"/>
                <w:szCs w:val="20"/>
              </w:rPr>
              <w:t xml:space="preserve"> a kreativní průmysly ve vybraných zemích Evropské unie, který pojednává o vymezení, </w:t>
            </w:r>
            <w:proofErr w:type="spellStart"/>
            <w:r w:rsidRPr="009C35DC">
              <w:rPr>
                <w:sz w:val="20"/>
                <w:szCs w:val="20"/>
              </w:rPr>
              <w:t>ekonomnickém</w:t>
            </w:r>
            <w:proofErr w:type="spellEnd"/>
            <w:r w:rsidRPr="009C35DC">
              <w:rPr>
                <w:sz w:val="20"/>
                <w:szCs w:val="20"/>
              </w:rPr>
              <w:t xml:space="preserve"> přínosu a strategické podpoře daných oblastí, jejichž součástí budou </w:t>
            </w:r>
            <w:r w:rsidR="00B62C50">
              <w:rPr>
                <w:sz w:val="20"/>
                <w:szCs w:val="20"/>
              </w:rPr>
              <w:br/>
            </w:r>
            <w:r w:rsidRPr="009C35DC">
              <w:rPr>
                <w:sz w:val="20"/>
                <w:szCs w:val="20"/>
              </w:rPr>
              <w:t>i absolventi SP KODK. V případě České republiky je vnímání kulturních a kreativních průmyslů převzato ze studie Evropské komise (</w:t>
            </w:r>
            <w:proofErr w:type="spellStart"/>
            <w:r w:rsidRPr="009C35DC">
              <w:rPr>
                <w:sz w:val="20"/>
                <w:szCs w:val="20"/>
              </w:rPr>
              <w:t>the</w:t>
            </w:r>
            <w:proofErr w:type="spellEnd"/>
            <w:r w:rsidRPr="009C35DC">
              <w:rPr>
                <w:sz w:val="20"/>
                <w:szCs w:val="20"/>
              </w:rPr>
              <w:t xml:space="preserve"> </w:t>
            </w:r>
            <w:proofErr w:type="spellStart"/>
            <w:r w:rsidRPr="009C35DC">
              <w:rPr>
                <w:sz w:val="20"/>
                <w:szCs w:val="20"/>
              </w:rPr>
              <w:t>Economy</w:t>
            </w:r>
            <w:proofErr w:type="spellEnd"/>
            <w:r w:rsidRPr="009C35DC">
              <w:rPr>
                <w:sz w:val="20"/>
                <w:szCs w:val="20"/>
              </w:rPr>
              <w:t xml:space="preserve"> </w:t>
            </w:r>
            <w:proofErr w:type="spellStart"/>
            <w:r w:rsidRPr="009C35DC">
              <w:rPr>
                <w:sz w:val="20"/>
                <w:szCs w:val="20"/>
              </w:rPr>
              <w:t>of</w:t>
            </w:r>
            <w:proofErr w:type="spellEnd"/>
            <w:r w:rsidRPr="009C35DC">
              <w:rPr>
                <w:sz w:val="20"/>
                <w:szCs w:val="20"/>
              </w:rPr>
              <w:t xml:space="preserve"> </w:t>
            </w:r>
            <w:proofErr w:type="spellStart"/>
            <w:r w:rsidRPr="009C35DC">
              <w:rPr>
                <w:sz w:val="20"/>
                <w:szCs w:val="20"/>
              </w:rPr>
              <w:t>Culture</w:t>
            </w:r>
            <w:proofErr w:type="spellEnd"/>
            <w:r w:rsidRPr="009C35DC">
              <w:rPr>
                <w:sz w:val="20"/>
                <w:szCs w:val="20"/>
              </w:rPr>
              <w:t xml:space="preserve">) resp. později Zelené knihy Evropské komise. V rámci evropské klasifikace ekonomických činností je možné studijní program, profesní profil absolventů a jimi prováděné práce zařadit v rámci systému NACE ( </w:t>
            </w:r>
            <w:hyperlink r:id="rId46" w:tgtFrame="_blank" w:history="1">
              <w:r w:rsidRPr="009C35DC">
                <w:rPr>
                  <w:sz w:val="20"/>
                  <w:szCs w:val="20"/>
                </w:rPr>
                <w:t>http://www.nace.cz/</w:t>
              </w:r>
            </w:hyperlink>
            <w:r w:rsidRPr="009C35DC">
              <w:rPr>
                <w:sz w:val="20"/>
                <w:szCs w:val="20"/>
              </w:rPr>
              <w:t xml:space="preserve">) především do kategorií 90.01. - 90.03.  Vzhledem k HDP České republiky byl podíl těchto činností dle dat z roku 2011 odhadován na </w:t>
            </w:r>
            <w:r w:rsidR="009C35DC" w:rsidRPr="009C35DC">
              <w:rPr>
                <w:sz w:val="20"/>
                <w:szCs w:val="20"/>
              </w:rPr>
              <w:t>3–4</w:t>
            </w:r>
            <w:r w:rsidRPr="009C35DC">
              <w:rPr>
                <w:sz w:val="20"/>
                <w:szCs w:val="20"/>
              </w:rPr>
              <w:t xml:space="preserve"> %, podíl zaměstnanosti činil 4, 6 % dle dat ze stejného období. O deset let později, tj. v roce 2021 byla provedena studie Obnova </w:t>
            </w:r>
            <w:r w:rsidR="009C35DC" w:rsidRPr="009C35DC">
              <w:rPr>
                <w:sz w:val="20"/>
                <w:szCs w:val="20"/>
              </w:rPr>
              <w:t>Evropy – Kulturní</w:t>
            </w:r>
            <w:r w:rsidRPr="009C35DC">
              <w:rPr>
                <w:sz w:val="20"/>
                <w:szCs w:val="20"/>
              </w:rPr>
              <w:t xml:space="preserve"> a kreativní průmysl před covidem-19 a po </w:t>
            </w:r>
            <w:r w:rsidR="009C35DC" w:rsidRPr="009C35DC">
              <w:rPr>
                <w:sz w:val="20"/>
                <w:szCs w:val="20"/>
              </w:rPr>
              <w:t>něm (</w:t>
            </w:r>
            <w:r w:rsidRPr="009C35DC">
              <w:rPr>
                <w:sz w:val="20"/>
                <w:szCs w:val="20"/>
              </w:rPr>
              <w:t xml:space="preserve">https://www.rebuildingeurope.eu/_files/ugd/4b2ba2_806d18bc41b04cc0a45b72f9c21f7cde.pdf), která například uvádí, že mezi lety </w:t>
            </w:r>
            <w:r w:rsidR="004377DD" w:rsidRPr="009C35DC">
              <w:rPr>
                <w:sz w:val="20"/>
                <w:szCs w:val="20"/>
              </w:rPr>
              <w:t>2013–2019</w:t>
            </w:r>
            <w:r w:rsidRPr="009C35DC">
              <w:rPr>
                <w:sz w:val="20"/>
                <w:szCs w:val="20"/>
              </w:rPr>
              <w:t xml:space="preserve"> podíl kulturních a kreativních průmyslů v rámci HDP vzrostl o 17 % na celkových 4,4 %. S tím související je i nárůst zaměstnanosti v segmentu na 7,6 %. Tato studie dále konstatuje, že oblast KKP neustále posiluje a stává se stále výdělečnějším sektorem v Evropě. 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k prorůstovým tendencím. V případě </w:t>
            </w:r>
            <w:proofErr w:type="spellStart"/>
            <w:r w:rsidRPr="009C35DC">
              <w:rPr>
                <w:sz w:val="20"/>
                <w:szCs w:val="20"/>
              </w:rPr>
              <w:t>blastí</w:t>
            </w:r>
            <w:proofErr w:type="spellEnd"/>
            <w:r w:rsidRPr="009C35DC">
              <w:rPr>
                <w:sz w:val="20"/>
                <w:szCs w:val="20"/>
              </w:rPr>
              <w:t xml:space="preserve"> KKO je možné konstatovat, že připravovaný SP KODK naplňuje svým obsahem představu progresivního programu nabízejícího širokou uplatnitelnost absolventů.  </w:t>
            </w:r>
          </w:p>
        </w:tc>
      </w:tr>
      <w:tr w:rsidR="007F5DA8" w:rsidRPr="00CA2766" w14:paraId="06388E7D" w14:textId="77777777" w:rsidTr="00B62C50">
        <w:trPr>
          <w:trHeight w:val="256"/>
        </w:trPr>
        <w:tc>
          <w:tcPr>
            <w:tcW w:w="9923" w:type="dxa"/>
            <w:shd w:val="clear" w:color="auto" w:fill="FBD4B4" w:themeFill="accent6" w:themeFillTint="66"/>
          </w:tcPr>
          <w:p w14:paraId="4B0126C1" w14:textId="319DFBE7" w:rsidR="007F5DA8" w:rsidRPr="00CA2766" w:rsidRDefault="007F5DA8" w:rsidP="00B62C50">
            <w:pPr>
              <w:pStyle w:val="Odstavecseseznamem"/>
              <w:ind w:left="0"/>
              <w:rPr>
                <w:b/>
                <w:bCs/>
              </w:rPr>
            </w:pPr>
            <w:proofErr w:type="spellStart"/>
            <w:r w:rsidRPr="00CA2766">
              <w:rPr>
                <w:rStyle w:val="normaltextrun"/>
                <w:b/>
                <w:bCs/>
                <w:color w:val="000000"/>
                <w:lang w:val="en-US"/>
              </w:rPr>
              <w:t>Vývoj</w:t>
            </w:r>
            <w:proofErr w:type="spellEnd"/>
            <w:r w:rsidRPr="00CA2766">
              <w:rPr>
                <w:rStyle w:val="normaltextrun"/>
                <w:b/>
                <w:bCs/>
                <w:color w:val="000000"/>
                <w:lang w:val="en-US"/>
              </w:rPr>
              <w:t xml:space="preserve"> </w:t>
            </w:r>
            <w:proofErr w:type="spellStart"/>
            <w:r w:rsidRPr="00CA2766">
              <w:rPr>
                <w:rStyle w:val="normaltextrun"/>
                <w:b/>
                <w:bCs/>
                <w:color w:val="000000"/>
                <w:lang w:val="en-US"/>
              </w:rPr>
              <w:t>nezaměstnanosti</w:t>
            </w:r>
            <w:proofErr w:type="spellEnd"/>
            <w:r w:rsidRPr="00CA2766">
              <w:rPr>
                <w:rStyle w:val="normaltextrun"/>
                <w:b/>
                <w:bCs/>
                <w:color w:val="000000"/>
                <w:lang w:val="en-US"/>
              </w:rPr>
              <w:t xml:space="preserve"> </w:t>
            </w:r>
            <w:proofErr w:type="spellStart"/>
            <w:r w:rsidRPr="00CA2766">
              <w:rPr>
                <w:rStyle w:val="normaltextrun"/>
                <w:b/>
                <w:bCs/>
                <w:color w:val="000000"/>
                <w:lang w:val="en-US"/>
              </w:rPr>
              <w:t>absolventů</w:t>
            </w:r>
            <w:proofErr w:type="spellEnd"/>
            <w:r w:rsidRPr="00CA2766">
              <w:rPr>
                <w:rStyle w:val="normaltextrun"/>
                <w:b/>
                <w:bCs/>
                <w:color w:val="000000"/>
                <w:lang w:val="en-US"/>
              </w:rPr>
              <w:t xml:space="preserve"> v </w:t>
            </w:r>
            <w:proofErr w:type="spellStart"/>
            <w:r w:rsidRPr="00CA2766">
              <w:rPr>
                <w:rStyle w:val="normaltextrun"/>
                <w:b/>
                <w:bCs/>
                <w:color w:val="000000"/>
                <w:lang w:val="en-US"/>
              </w:rPr>
              <w:t>daném</w:t>
            </w:r>
            <w:proofErr w:type="spellEnd"/>
            <w:r w:rsidRPr="00CA2766">
              <w:rPr>
                <w:rStyle w:val="normaltextrun"/>
                <w:b/>
                <w:bCs/>
                <w:color w:val="000000"/>
                <w:lang w:val="en-US"/>
              </w:rPr>
              <w:t xml:space="preserve"> </w:t>
            </w:r>
            <w:proofErr w:type="spellStart"/>
            <w:r w:rsidRPr="00CA2766">
              <w:rPr>
                <w:rStyle w:val="normaltextrun"/>
                <w:b/>
                <w:bCs/>
                <w:color w:val="000000"/>
                <w:lang w:val="en-US"/>
              </w:rPr>
              <w:t>typu</w:t>
            </w:r>
            <w:proofErr w:type="spellEnd"/>
            <w:r w:rsidRPr="00CA2766">
              <w:rPr>
                <w:rStyle w:val="normaltextrun"/>
                <w:b/>
                <w:bCs/>
                <w:color w:val="000000"/>
                <w:lang w:val="en-US"/>
              </w:rPr>
              <w:t xml:space="preserve"> </w:t>
            </w:r>
            <w:proofErr w:type="spellStart"/>
            <w:r w:rsidRPr="00CA2766">
              <w:rPr>
                <w:rStyle w:val="normaltextrun"/>
                <w:b/>
                <w:bCs/>
                <w:color w:val="000000"/>
                <w:lang w:val="en-US"/>
              </w:rPr>
              <w:t>studijního</w:t>
            </w:r>
            <w:proofErr w:type="spellEnd"/>
            <w:r w:rsidRPr="00CA2766">
              <w:rPr>
                <w:rStyle w:val="normaltextrun"/>
                <w:b/>
                <w:bCs/>
                <w:color w:val="000000"/>
                <w:lang w:val="en-US"/>
              </w:rPr>
              <w:t xml:space="preserve"> </w:t>
            </w:r>
            <w:proofErr w:type="spellStart"/>
            <w:r w:rsidRPr="00CA2766">
              <w:rPr>
                <w:rStyle w:val="normaltextrun"/>
                <w:b/>
                <w:bCs/>
                <w:color w:val="000000"/>
                <w:lang w:val="en-US"/>
              </w:rPr>
              <w:t>programu</w:t>
            </w:r>
            <w:proofErr w:type="spellEnd"/>
            <w:r w:rsidRPr="00CA2766">
              <w:rPr>
                <w:rStyle w:val="normaltextrun"/>
                <w:b/>
                <w:bCs/>
                <w:color w:val="000000"/>
                <w:lang w:val="en-US"/>
              </w:rPr>
              <w:t xml:space="preserve"> v </w:t>
            </w:r>
            <w:proofErr w:type="spellStart"/>
            <w:r w:rsidRPr="00CA2766">
              <w:rPr>
                <w:rStyle w:val="normaltextrun"/>
                <w:b/>
                <w:bCs/>
                <w:color w:val="000000"/>
                <w:lang w:val="en-US"/>
              </w:rPr>
              <w:t>posledních</w:t>
            </w:r>
            <w:proofErr w:type="spellEnd"/>
            <w:r w:rsidRPr="00CA2766">
              <w:rPr>
                <w:rStyle w:val="normaltextrun"/>
                <w:b/>
                <w:bCs/>
                <w:color w:val="000000"/>
                <w:lang w:val="en-US"/>
              </w:rPr>
              <w:t xml:space="preserve"> </w:t>
            </w:r>
            <w:proofErr w:type="spellStart"/>
            <w:r w:rsidRPr="00CA2766">
              <w:rPr>
                <w:rStyle w:val="normaltextrun"/>
                <w:b/>
                <w:bCs/>
                <w:color w:val="000000"/>
                <w:lang w:val="en-US"/>
              </w:rPr>
              <w:t>pěti</w:t>
            </w:r>
            <w:proofErr w:type="spellEnd"/>
            <w:r w:rsidRPr="00CA2766">
              <w:rPr>
                <w:rStyle w:val="normaltextrun"/>
                <w:b/>
                <w:bCs/>
                <w:color w:val="000000"/>
                <w:lang w:val="en-US"/>
              </w:rPr>
              <w:t xml:space="preserve"> </w:t>
            </w:r>
            <w:proofErr w:type="spellStart"/>
            <w:r w:rsidRPr="00CA2766">
              <w:rPr>
                <w:rStyle w:val="normaltextrun"/>
                <w:b/>
                <w:bCs/>
                <w:color w:val="000000"/>
                <w:lang w:val="en-US"/>
              </w:rPr>
              <w:t>letech</w:t>
            </w:r>
            <w:proofErr w:type="spellEnd"/>
          </w:p>
        </w:tc>
      </w:tr>
      <w:tr w:rsidR="007F5DA8" w:rsidRPr="00CA2766" w14:paraId="1A37E091" w14:textId="77777777" w:rsidTr="001834F0">
        <w:tc>
          <w:tcPr>
            <w:tcW w:w="9923" w:type="dxa"/>
          </w:tcPr>
          <w:p w14:paraId="3273A96F" w14:textId="77777777" w:rsidR="007F5DA8" w:rsidRPr="00CA2766" w:rsidRDefault="007F5DA8" w:rsidP="00B62C50">
            <w:pPr>
              <w:spacing w:before="120" w:after="120"/>
              <w:jc w:val="both"/>
              <w:rPr>
                <w:rStyle w:val="normaltextrun"/>
                <w:color w:val="000000"/>
                <w:lang w:val="en-US"/>
              </w:rPr>
            </w:pPr>
            <w:r w:rsidRPr="00CA2766">
              <w:rPr>
                <w:rStyle w:val="normaltextrun"/>
                <w:color w:val="000000"/>
                <w:lang w:val="en-US"/>
              </w:rPr>
              <w:t xml:space="preserve">Z </w:t>
            </w:r>
            <w:proofErr w:type="spellStart"/>
            <w:r w:rsidRPr="00CA2766">
              <w:rPr>
                <w:rStyle w:val="normaltextrun"/>
                <w:color w:val="000000"/>
                <w:lang w:val="en-US"/>
              </w:rPr>
              <w:t>pohledu</w:t>
            </w:r>
            <w:proofErr w:type="spellEnd"/>
            <w:r w:rsidRPr="00CA2766">
              <w:rPr>
                <w:rStyle w:val="normaltextrun"/>
                <w:color w:val="000000"/>
                <w:lang w:val="en-US"/>
              </w:rPr>
              <w:t xml:space="preserve"> </w:t>
            </w:r>
            <w:proofErr w:type="spellStart"/>
            <w:r w:rsidRPr="00CA2766">
              <w:rPr>
                <w:rStyle w:val="normaltextrun"/>
                <w:color w:val="000000"/>
                <w:lang w:val="en-US"/>
              </w:rPr>
              <w:t>trhu</w:t>
            </w:r>
            <w:proofErr w:type="spellEnd"/>
            <w:r w:rsidRPr="00CA2766">
              <w:rPr>
                <w:rStyle w:val="normaltextrun"/>
                <w:color w:val="000000"/>
                <w:lang w:val="en-US"/>
              </w:rPr>
              <w:t xml:space="preserve"> </w:t>
            </w:r>
            <w:proofErr w:type="spellStart"/>
            <w:r w:rsidRPr="00CA2766">
              <w:rPr>
                <w:rStyle w:val="normaltextrun"/>
                <w:color w:val="000000"/>
                <w:lang w:val="en-US"/>
              </w:rPr>
              <w:t>práce</w:t>
            </w:r>
            <w:proofErr w:type="spellEnd"/>
            <w:r w:rsidRPr="00CA2766">
              <w:rPr>
                <w:rStyle w:val="normaltextrun"/>
                <w:color w:val="000000"/>
                <w:lang w:val="en-US"/>
              </w:rPr>
              <w:t xml:space="preserve"> je </w:t>
            </w:r>
            <w:proofErr w:type="spellStart"/>
            <w:r w:rsidRPr="00CA2766">
              <w:rPr>
                <w:rStyle w:val="normaltextrun"/>
                <w:color w:val="000000"/>
                <w:lang w:val="en-US"/>
              </w:rPr>
              <w:t>možné</w:t>
            </w:r>
            <w:proofErr w:type="spellEnd"/>
            <w:r w:rsidRPr="00CA2766">
              <w:rPr>
                <w:rStyle w:val="normaltextrun"/>
                <w:color w:val="000000"/>
                <w:lang w:val="en-US"/>
              </w:rPr>
              <w:t xml:space="preserve"> </w:t>
            </w:r>
            <w:proofErr w:type="spellStart"/>
            <w:r w:rsidRPr="00CA2766">
              <w:rPr>
                <w:rStyle w:val="normaltextrun"/>
                <w:color w:val="000000"/>
                <w:lang w:val="en-US"/>
              </w:rPr>
              <w:t>na</w:t>
            </w:r>
            <w:proofErr w:type="spellEnd"/>
            <w:r w:rsidRPr="00CA2766">
              <w:rPr>
                <w:rStyle w:val="normaltextrun"/>
                <w:color w:val="000000"/>
                <w:lang w:val="en-US"/>
              </w:rPr>
              <w:t xml:space="preserve"> </w:t>
            </w:r>
            <w:proofErr w:type="spellStart"/>
            <w:r w:rsidRPr="00CA2766">
              <w:rPr>
                <w:rStyle w:val="normaltextrun"/>
                <w:color w:val="000000"/>
                <w:lang w:val="en-US"/>
              </w:rPr>
              <w:t>základě</w:t>
            </w:r>
            <w:proofErr w:type="spellEnd"/>
            <w:r w:rsidRPr="00CA2766">
              <w:rPr>
                <w:rStyle w:val="normaltextrun"/>
                <w:color w:val="000000"/>
                <w:lang w:val="en-US"/>
              </w:rPr>
              <w:t xml:space="preserve"> </w:t>
            </w:r>
            <w:proofErr w:type="spellStart"/>
            <w:r w:rsidRPr="00CA2766">
              <w:rPr>
                <w:rStyle w:val="normaltextrun"/>
                <w:color w:val="000000"/>
                <w:lang w:val="en-US"/>
              </w:rPr>
              <w:t>rámcové</w:t>
            </w:r>
            <w:proofErr w:type="spellEnd"/>
            <w:r w:rsidRPr="00CA2766">
              <w:rPr>
                <w:rStyle w:val="normaltextrun"/>
                <w:color w:val="000000"/>
                <w:lang w:val="en-US"/>
              </w:rPr>
              <w:t xml:space="preserve"> </w:t>
            </w:r>
            <w:proofErr w:type="spellStart"/>
            <w:r w:rsidRPr="00CA2766">
              <w:rPr>
                <w:rStyle w:val="normaltextrun"/>
                <w:color w:val="000000"/>
                <w:lang w:val="en-US"/>
              </w:rPr>
              <w:t>analýzy</w:t>
            </w:r>
            <w:proofErr w:type="spellEnd"/>
            <w:r w:rsidRPr="00CA2766">
              <w:rPr>
                <w:rStyle w:val="normaltextrun"/>
                <w:color w:val="000000"/>
                <w:lang w:val="en-US"/>
              </w:rPr>
              <w:t xml:space="preserve"> </w:t>
            </w:r>
            <w:proofErr w:type="spellStart"/>
            <w:r w:rsidRPr="00CA2766">
              <w:rPr>
                <w:rStyle w:val="normaltextrun"/>
                <w:color w:val="000000"/>
                <w:lang w:val="en-US"/>
              </w:rPr>
              <w:t>největších</w:t>
            </w:r>
            <w:proofErr w:type="spellEnd"/>
            <w:r w:rsidRPr="00CA2766">
              <w:rPr>
                <w:rStyle w:val="normaltextrun"/>
                <w:color w:val="000000"/>
                <w:lang w:val="en-US"/>
              </w:rPr>
              <w:t xml:space="preserve"> </w:t>
            </w:r>
            <w:proofErr w:type="spellStart"/>
            <w:r w:rsidRPr="00CA2766">
              <w:rPr>
                <w:rStyle w:val="normaltextrun"/>
                <w:color w:val="000000"/>
                <w:lang w:val="en-US"/>
              </w:rPr>
              <w:t>českých</w:t>
            </w:r>
            <w:proofErr w:type="spellEnd"/>
            <w:r w:rsidRPr="00CA2766">
              <w:rPr>
                <w:rStyle w:val="normaltextrun"/>
                <w:color w:val="000000"/>
                <w:lang w:val="en-US"/>
              </w:rPr>
              <w:t xml:space="preserve"> </w:t>
            </w:r>
            <w:proofErr w:type="spellStart"/>
            <w:r w:rsidRPr="00CA2766">
              <w:rPr>
                <w:rStyle w:val="normaltextrun"/>
                <w:color w:val="000000"/>
                <w:lang w:val="en-US"/>
              </w:rPr>
              <w:t>pracovních</w:t>
            </w:r>
            <w:proofErr w:type="spellEnd"/>
            <w:r w:rsidRPr="00CA2766">
              <w:rPr>
                <w:rStyle w:val="normaltextrun"/>
                <w:color w:val="000000"/>
                <w:lang w:val="en-US"/>
              </w:rPr>
              <w:t xml:space="preserve"> </w:t>
            </w:r>
            <w:proofErr w:type="spellStart"/>
            <w:r w:rsidRPr="00CA2766">
              <w:rPr>
                <w:rStyle w:val="normaltextrun"/>
                <w:color w:val="000000"/>
                <w:lang w:val="en-US"/>
              </w:rPr>
              <w:t>portálů</w:t>
            </w:r>
            <w:proofErr w:type="spellEnd"/>
            <w:r w:rsidRPr="00CA2766">
              <w:rPr>
                <w:rStyle w:val="normaltextrun"/>
                <w:color w:val="000000"/>
                <w:lang w:val="en-US"/>
              </w:rPr>
              <w:t xml:space="preserve"> </w:t>
            </w:r>
            <w:proofErr w:type="spellStart"/>
            <w:r w:rsidRPr="00CA2766">
              <w:rPr>
                <w:rStyle w:val="normaltextrun"/>
                <w:color w:val="000000"/>
                <w:lang w:val="en-US"/>
              </w:rPr>
              <w:t>konstatovat</w:t>
            </w:r>
            <w:proofErr w:type="spellEnd"/>
            <w:r w:rsidRPr="00CA2766">
              <w:rPr>
                <w:rStyle w:val="normaltextrun"/>
                <w:color w:val="000000"/>
                <w:lang w:val="en-US"/>
              </w:rPr>
              <w:t xml:space="preserve">, </w:t>
            </w:r>
            <w:proofErr w:type="spellStart"/>
            <w:r w:rsidRPr="00CA2766">
              <w:rPr>
                <w:rStyle w:val="normaltextrun"/>
                <w:color w:val="000000"/>
                <w:lang w:val="en-US"/>
              </w:rPr>
              <w:t>že</w:t>
            </w:r>
            <w:proofErr w:type="spellEnd"/>
            <w:r w:rsidRPr="00CA2766">
              <w:rPr>
                <w:rStyle w:val="normaltextrun"/>
                <w:color w:val="000000"/>
                <w:lang w:val="en-US"/>
              </w:rPr>
              <w:t xml:space="preserve"> </w:t>
            </w:r>
            <w:proofErr w:type="spellStart"/>
            <w:r w:rsidRPr="00CA2766">
              <w:rPr>
                <w:rStyle w:val="normaltextrun"/>
                <w:color w:val="000000"/>
                <w:lang w:val="en-US"/>
              </w:rPr>
              <w:t>poptávka</w:t>
            </w:r>
            <w:proofErr w:type="spellEnd"/>
            <w:r w:rsidRPr="00CA2766">
              <w:rPr>
                <w:rStyle w:val="normaltextrun"/>
                <w:color w:val="000000"/>
                <w:lang w:val="en-US"/>
              </w:rPr>
              <w:t xml:space="preserve"> po </w:t>
            </w:r>
            <w:proofErr w:type="spellStart"/>
            <w:r w:rsidRPr="00CA2766">
              <w:rPr>
                <w:rStyle w:val="normaltextrun"/>
                <w:color w:val="000000"/>
                <w:lang w:val="en-US"/>
              </w:rPr>
              <w:t>absolventech</w:t>
            </w:r>
            <w:proofErr w:type="spellEnd"/>
            <w:r w:rsidRPr="00CA2766">
              <w:rPr>
                <w:rStyle w:val="normaltextrun"/>
                <w:color w:val="000000"/>
                <w:lang w:val="en-US"/>
              </w:rPr>
              <w:t xml:space="preserve"> </w:t>
            </w:r>
            <w:proofErr w:type="spellStart"/>
            <w:r w:rsidRPr="00CA2766">
              <w:rPr>
                <w:rStyle w:val="normaltextrun"/>
                <w:color w:val="000000"/>
                <w:lang w:val="en-US"/>
              </w:rPr>
              <w:t>program</w:t>
            </w:r>
            <w:r>
              <w:rPr>
                <w:rStyle w:val="normaltextrun"/>
                <w:color w:val="000000"/>
                <w:lang w:val="en-US"/>
              </w:rPr>
              <w:t>ů</w:t>
            </w:r>
            <w:proofErr w:type="spellEnd"/>
            <w:r w:rsidRPr="00CA2766">
              <w:rPr>
                <w:rStyle w:val="normaltextrun"/>
                <w:color w:val="000000"/>
                <w:lang w:val="en-US"/>
              </w:rPr>
              <w:t xml:space="preserve"> z </w:t>
            </w:r>
            <w:proofErr w:type="spellStart"/>
            <w:r w:rsidRPr="00CA2766">
              <w:rPr>
                <w:rStyle w:val="normaltextrun"/>
                <w:color w:val="000000"/>
                <w:lang w:val="en-US"/>
              </w:rPr>
              <w:t>oblasti</w:t>
            </w:r>
            <w:proofErr w:type="spellEnd"/>
            <w:r w:rsidRPr="00CA2766">
              <w:rPr>
                <w:rStyle w:val="normaltextrun"/>
                <w:color w:val="000000"/>
                <w:lang w:val="en-US"/>
              </w:rPr>
              <w:t xml:space="preserve"> KKO je </w:t>
            </w:r>
            <w:proofErr w:type="spellStart"/>
            <w:r w:rsidRPr="00CA2766">
              <w:rPr>
                <w:rStyle w:val="normaltextrun"/>
                <w:color w:val="000000"/>
                <w:lang w:val="en-US"/>
              </w:rPr>
              <w:t>vysoká</w:t>
            </w:r>
            <w:proofErr w:type="spellEnd"/>
            <w:r w:rsidRPr="00CA2766">
              <w:rPr>
                <w:rStyle w:val="normaltextrun"/>
                <w:color w:val="000000"/>
                <w:lang w:val="en-US"/>
              </w:rPr>
              <w:t xml:space="preserve">. </w:t>
            </w:r>
            <w:proofErr w:type="spellStart"/>
            <w:r w:rsidRPr="00CA2766">
              <w:rPr>
                <w:rStyle w:val="normaltextrun"/>
                <w:color w:val="000000"/>
                <w:lang w:val="en-US"/>
              </w:rPr>
              <w:t>Absolventi</w:t>
            </w:r>
            <w:proofErr w:type="spellEnd"/>
            <w:r w:rsidRPr="00CA2766">
              <w:rPr>
                <w:rStyle w:val="normaltextrun"/>
                <w:color w:val="000000"/>
                <w:lang w:val="en-US"/>
              </w:rPr>
              <w:t xml:space="preserve"> </w:t>
            </w:r>
            <w:proofErr w:type="spellStart"/>
            <w:r w:rsidRPr="00CA2766">
              <w:rPr>
                <w:rStyle w:val="normaltextrun"/>
                <w:color w:val="000000"/>
                <w:lang w:val="en-US"/>
              </w:rPr>
              <w:t>jsou</w:t>
            </w:r>
            <w:proofErr w:type="spellEnd"/>
            <w:r w:rsidRPr="00CA2766">
              <w:rPr>
                <w:rStyle w:val="normaltextrun"/>
                <w:color w:val="000000"/>
                <w:lang w:val="en-US"/>
              </w:rPr>
              <w:t xml:space="preserve"> </w:t>
            </w:r>
            <w:proofErr w:type="spellStart"/>
            <w:r w:rsidRPr="00CA2766">
              <w:rPr>
                <w:rStyle w:val="normaltextrun"/>
                <w:color w:val="000000"/>
                <w:lang w:val="en-US"/>
              </w:rPr>
              <w:t>přij</w:t>
            </w:r>
            <w:r>
              <w:rPr>
                <w:rStyle w:val="normaltextrun"/>
                <w:color w:val="000000"/>
                <w:lang w:val="en-US"/>
              </w:rPr>
              <w:t>í</w:t>
            </w:r>
            <w:r w:rsidRPr="00CA2766">
              <w:rPr>
                <w:rStyle w:val="normaltextrun"/>
                <w:color w:val="000000"/>
                <w:lang w:val="en-US"/>
              </w:rPr>
              <w:t>mání</w:t>
            </w:r>
            <w:proofErr w:type="spellEnd"/>
            <w:r w:rsidRPr="00CA2766">
              <w:rPr>
                <w:rStyle w:val="normaltextrun"/>
                <w:color w:val="000000"/>
                <w:lang w:val="en-US"/>
              </w:rPr>
              <w:t xml:space="preserve"> v </w:t>
            </w:r>
            <w:proofErr w:type="spellStart"/>
            <w:r w:rsidRPr="00CA2766">
              <w:rPr>
                <w:rStyle w:val="normaltextrun"/>
                <w:color w:val="000000"/>
                <w:lang w:val="en-US"/>
              </w:rPr>
              <w:t>oblastech</w:t>
            </w:r>
            <w:proofErr w:type="spellEnd"/>
            <w:r w:rsidRPr="00CA2766">
              <w:rPr>
                <w:rStyle w:val="normaltextrun"/>
                <w:color w:val="000000"/>
                <w:lang w:val="en-US"/>
              </w:rPr>
              <w:t xml:space="preserve"> </w:t>
            </w:r>
            <w:proofErr w:type="spellStart"/>
            <w:r w:rsidRPr="00CA2766">
              <w:rPr>
                <w:rStyle w:val="normaltextrun"/>
                <w:color w:val="000000"/>
                <w:lang w:val="en-US"/>
              </w:rPr>
              <w:t>kulturních</w:t>
            </w:r>
            <w:proofErr w:type="spellEnd"/>
            <w:r w:rsidRPr="00CA2766">
              <w:rPr>
                <w:rStyle w:val="normaltextrun"/>
                <w:color w:val="000000"/>
                <w:lang w:val="en-US"/>
              </w:rPr>
              <w:t xml:space="preserve">, </w:t>
            </w:r>
            <w:proofErr w:type="spellStart"/>
            <w:r w:rsidRPr="00CA2766">
              <w:rPr>
                <w:rStyle w:val="normaltextrun"/>
                <w:color w:val="000000"/>
                <w:lang w:val="en-US"/>
              </w:rPr>
              <w:t>uměleckých</w:t>
            </w:r>
            <w:proofErr w:type="spellEnd"/>
            <w:r w:rsidRPr="00CA2766">
              <w:rPr>
                <w:rStyle w:val="normaltextrun"/>
                <w:color w:val="000000"/>
                <w:lang w:val="en-US"/>
              </w:rPr>
              <w:t xml:space="preserve"> </w:t>
            </w:r>
            <w:proofErr w:type="spellStart"/>
            <w:r w:rsidRPr="00CA2766">
              <w:rPr>
                <w:rStyle w:val="normaltextrun"/>
                <w:color w:val="000000"/>
                <w:lang w:val="en-US"/>
              </w:rPr>
              <w:t>tvůrčích</w:t>
            </w:r>
            <w:proofErr w:type="spellEnd"/>
            <w:r w:rsidRPr="00CA2766">
              <w:rPr>
                <w:rStyle w:val="normaltextrun"/>
                <w:color w:val="000000"/>
                <w:lang w:val="en-US"/>
              </w:rPr>
              <w:t xml:space="preserve"> a </w:t>
            </w:r>
            <w:proofErr w:type="spellStart"/>
            <w:r w:rsidRPr="00CA2766">
              <w:rPr>
                <w:rStyle w:val="normaltextrun"/>
                <w:color w:val="000000"/>
                <w:lang w:val="en-US"/>
              </w:rPr>
              <w:t>stejně</w:t>
            </w:r>
            <w:proofErr w:type="spellEnd"/>
            <w:r w:rsidRPr="00CA2766">
              <w:rPr>
                <w:rStyle w:val="normaltextrun"/>
                <w:color w:val="000000"/>
                <w:lang w:val="en-US"/>
              </w:rPr>
              <w:t xml:space="preserve"> </w:t>
            </w:r>
            <w:proofErr w:type="spellStart"/>
            <w:r w:rsidRPr="00CA2766">
              <w:rPr>
                <w:rStyle w:val="normaltextrun"/>
                <w:color w:val="000000"/>
                <w:lang w:val="en-US"/>
              </w:rPr>
              <w:t>tak</w:t>
            </w:r>
            <w:proofErr w:type="spellEnd"/>
            <w:r w:rsidRPr="00CA2766">
              <w:rPr>
                <w:rStyle w:val="normaltextrun"/>
                <w:color w:val="000000"/>
                <w:lang w:val="en-US"/>
              </w:rPr>
              <w:t xml:space="preserve"> v </w:t>
            </w:r>
            <w:proofErr w:type="spellStart"/>
            <w:r w:rsidRPr="00CA2766">
              <w:rPr>
                <w:rStyle w:val="normaltextrun"/>
                <w:color w:val="000000"/>
                <w:lang w:val="en-US"/>
              </w:rPr>
              <w:t>oblasti</w:t>
            </w:r>
            <w:proofErr w:type="spellEnd"/>
            <w:r w:rsidRPr="00CA2766">
              <w:rPr>
                <w:rStyle w:val="normaltextrun"/>
                <w:color w:val="000000"/>
                <w:lang w:val="en-US"/>
              </w:rPr>
              <w:t xml:space="preserve"> </w:t>
            </w:r>
            <w:proofErr w:type="spellStart"/>
            <w:r w:rsidRPr="00CA2766">
              <w:rPr>
                <w:rStyle w:val="normaltextrun"/>
                <w:color w:val="000000"/>
                <w:lang w:val="en-US"/>
              </w:rPr>
              <w:t>marketingu</w:t>
            </w:r>
            <w:proofErr w:type="spellEnd"/>
            <w:r w:rsidRPr="00CA2766">
              <w:rPr>
                <w:rStyle w:val="normaltextrun"/>
                <w:color w:val="000000"/>
                <w:lang w:val="en-US"/>
              </w:rPr>
              <w:t xml:space="preserve">, </w:t>
            </w:r>
            <w:proofErr w:type="spellStart"/>
            <w:r w:rsidRPr="00CA2766">
              <w:rPr>
                <w:rStyle w:val="normaltextrun"/>
                <w:color w:val="000000"/>
                <w:lang w:val="en-US"/>
              </w:rPr>
              <w:t>médií</w:t>
            </w:r>
            <w:proofErr w:type="spellEnd"/>
            <w:r w:rsidRPr="00CA2766">
              <w:rPr>
                <w:rStyle w:val="normaltextrun"/>
                <w:color w:val="000000"/>
                <w:lang w:val="en-US"/>
              </w:rPr>
              <w:t xml:space="preserve">, </w:t>
            </w:r>
            <w:proofErr w:type="spellStart"/>
            <w:r w:rsidRPr="00CA2766">
              <w:rPr>
                <w:rStyle w:val="normaltextrun"/>
                <w:color w:val="000000"/>
                <w:lang w:val="en-US"/>
              </w:rPr>
              <w:t>reklamy</w:t>
            </w:r>
            <w:proofErr w:type="spellEnd"/>
            <w:r w:rsidRPr="00CA2766">
              <w:rPr>
                <w:rStyle w:val="normaltextrun"/>
                <w:color w:val="000000"/>
                <w:lang w:val="en-US"/>
              </w:rPr>
              <w:t xml:space="preserve"> a PR. </w:t>
            </w:r>
            <w:proofErr w:type="spellStart"/>
            <w:r w:rsidRPr="00CA2766">
              <w:rPr>
                <w:rStyle w:val="normaltextrun"/>
                <w:color w:val="000000"/>
                <w:lang w:val="en-US"/>
              </w:rPr>
              <w:t>Celkově</w:t>
            </w:r>
            <w:proofErr w:type="spellEnd"/>
            <w:r w:rsidRPr="00CA2766">
              <w:rPr>
                <w:rStyle w:val="normaltextrun"/>
                <w:color w:val="000000"/>
                <w:lang w:val="en-US"/>
              </w:rPr>
              <w:t xml:space="preserve"> v </w:t>
            </w:r>
            <w:proofErr w:type="spellStart"/>
            <w:r w:rsidRPr="00CA2766">
              <w:rPr>
                <w:rStyle w:val="normaltextrun"/>
                <w:color w:val="000000"/>
                <w:lang w:val="en-US"/>
              </w:rPr>
              <w:t>jednom</w:t>
            </w:r>
            <w:proofErr w:type="spellEnd"/>
            <w:r w:rsidRPr="00CA2766">
              <w:rPr>
                <w:rStyle w:val="normaltextrun"/>
                <w:color w:val="000000"/>
                <w:lang w:val="en-US"/>
              </w:rPr>
              <w:t xml:space="preserve"> </w:t>
            </w:r>
            <w:proofErr w:type="spellStart"/>
            <w:r w:rsidRPr="00CA2766">
              <w:rPr>
                <w:rStyle w:val="normaltextrun"/>
                <w:color w:val="000000"/>
                <w:lang w:val="en-US"/>
              </w:rPr>
              <w:t>okamžiku</w:t>
            </w:r>
            <w:proofErr w:type="spellEnd"/>
            <w:r w:rsidRPr="00CA2766">
              <w:rPr>
                <w:rStyle w:val="normaltextrun"/>
                <w:color w:val="000000"/>
                <w:lang w:val="en-US"/>
              </w:rPr>
              <w:t xml:space="preserve"> </w:t>
            </w:r>
            <w:proofErr w:type="spellStart"/>
            <w:r w:rsidRPr="00CA2766">
              <w:rPr>
                <w:rStyle w:val="normaltextrun"/>
                <w:color w:val="000000"/>
                <w:lang w:val="en-US"/>
              </w:rPr>
              <w:t>hovoříme</w:t>
            </w:r>
            <w:proofErr w:type="spellEnd"/>
            <w:r w:rsidRPr="00CA2766">
              <w:rPr>
                <w:rStyle w:val="normaltextrun"/>
                <w:color w:val="000000"/>
                <w:lang w:val="en-US"/>
              </w:rPr>
              <w:t xml:space="preserve"> o </w:t>
            </w:r>
            <w:proofErr w:type="spellStart"/>
            <w:r w:rsidRPr="00CA2766">
              <w:rPr>
                <w:rStyle w:val="normaltextrun"/>
                <w:color w:val="000000"/>
                <w:lang w:val="en-US"/>
              </w:rPr>
              <w:t>cca</w:t>
            </w:r>
            <w:proofErr w:type="spellEnd"/>
            <w:r w:rsidRPr="00CA2766">
              <w:rPr>
                <w:rStyle w:val="normaltextrun"/>
                <w:color w:val="000000"/>
                <w:lang w:val="en-US"/>
              </w:rPr>
              <w:t xml:space="preserve"> 1500 </w:t>
            </w:r>
            <w:proofErr w:type="spellStart"/>
            <w:r w:rsidRPr="00CA2766">
              <w:rPr>
                <w:rStyle w:val="normaltextrun"/>
                <w:color w:val="000000"/>
                <w:lang w:val="en-US"/>
              </w:rPr>
              <w:t>volných</w:t>
            </w:r>
            <w:proofErr w:type="spellEnd"/>
            <w:r w:rsidRPr="00CA2766">
              <w:rPr>
                <w:rStyle w:val="normaltextrun"/>
                <w:color w:val="000000"/>
                <w:lang w:val="en-US"/>
              </w:rPr>
              <w:t xml:space="preserve"> </w:t>
            </w:r>
            <w:proofErr w:type="spellStart"/>
            <w:r w:rsidRPr="00CA2766">
              <w:rPr>
                <w:rStyle w:val="normaltextrun"/>
                <w:color w:val="000000"/>
                <w:lang w:val="en-US"/>
              </w:rPr>
              <w:t>pracovních</w:t>
            </w:r>
            <w:proofErr w:type="spellEnd"/>
            <w:r w:rsidRPr="00CA2766">
              <w:rPr>
                <w:rStyle w:val="normaltextrun"/>
                <w:color w:val="000000"/>
                <w:lang w:val="en-US"/>
              </w:rPr>
              <w:t xml:space="preserve"> </w:t>
            </w:r>
            <w:proofErr w:type="spellStart"/>
            <w:r w:rsidRPr="00CA2766">
              <w:rPr>
                <w:rStyle w:val="normaltextrun"/>
                <w:color w:val="000000"/>
                <w:lang w:val="en-US"/>
              </w:rPr>
              <w:t>místech</w:t>
            </w:r>
            <w:proofErr w:type="spellEnd"/>
            <w:r w:rsidRPr="00CA2766">
              <w:rPr>
                <w:rStyle w:val="normaltextrun"/>
                <w:color w:val="000000"/>
                <w:lang w:val="en-US"/>
              </w:rPr>
              <w:t xml:space="preserve"> v </w:t>
            </w:r>
            <w:proofErr w:type="spellStart"/>
            <w:r w:rsidRPr="00CA2766">
              <w:rPr>
                <w:rStyle w:val="normaltextrun"/>
                <w:color w:val="000000"/>
                <w:lang w:val="en-US"/>
              </w:rPr>
              <w:t>dané</w:t>
            </w:r>
            <w:proofErr w:type="spellEnd"/>
            <w:r w:rsidRPr="00CA2766">
              <w:rPr>
                <w:rStyle w:val="normaltextrun"/>
                <w:color w:val="000000"/>
                <w:lang w:val="en-US"/>
              </w:rPr>
              <w:t xml:space="preserve"> </w:t>
            </w:r>
            <w:proofErr w:type="spellStart"/>
            <w:r w:rsidRPr="00CA2766">
              <w:rPr>
                <w:rStyle w:val="normaltextrun"/>
                <w:color w:val="000000"/>
                <w:lang w:val="en-US"/>
              </w:rPr>
              <w:t>oblasti</w:t>
            </w:r>
            <w:proofErr w:type="spellEnd"/>
            <w:r w:rsidRPr="00CA2766">
              <w:rPr>
                <w:rStyle w:val="normaltextrun"/>
                <w:color w:val="000000"/>
                <w:lang w:val="en-US"/>
              </w:rPr>
              <w:t xml:space="preserve">. </w:t>
            </w:r>
            <w:proofErr w:type="spellStart"/>
            <w:r w:rsidRPr="00CA2766">
              <w:rPr>
                <w:rStyle w:val="normaltextrun"/>
                <w:color w:val="000000"/>
                <w:lang w:val="en-US"/>
              </w:rPr>
              <w:t>Mimo</w:t>
            </w:r>
            <w:proofErr w:type="spellEnd"/>
            <w:r w:rsidRPr="00CA2766">
              <w:rPr>
                <w:rStyle w:val="normaltextrun"/>
                <w:color w:val="000000"/>
                <w:lang w:val="en-US"/>
              </w:rPr>
              <w:t xml:space="preserve"> to je </w:t>
            </w:r>
            <w:proofErr w:type="spellStart"/>
            <w:r w:rsidRPr="00CA2766">
              <w:rPr>
                <w:rStyle w:val="normaltextrun"/>
                <w:color w:val="000000"/>
                <w:lang w:val="en-US"/>
              </w:rPr>
              <w:t>mezi</w:t>
            </w:r>
            <w:proofErr w:type="spellEnd"/>
            <w:r w:rsidRPr="00CA2766">
              <w:rPr>
                <w:rStyle w:val="normaltextrun"/>
                <w:color w:val="000000"/>
                <w:lang w:val="en-US"/>
              </w:rPr>
              <w:t xml:space="preserve"> </w:t>
            </w:r>
            <w:proofErr w:type="spellStart"/>
            <w:r w:rsidRPr="00CA2766">
              <w:rPr>
                <w:rStyle w:val="normaltextrun"/>
                <w:color w:val="000000"/>
                <w:lang w:val="en-US"/>
              </w:rPr>
              <w:t>absolventy</w:t>
            </w:r>
            <w:proofErr w:type="spellEnd"/>
            <w:r w:rsidRPr="00CA2766">
              <w:rPr>
                <w:rStyle w:val="normaltextrun"/>
                <w:color w:val="000000"/>
                <w:lang w:val="en-US"/>
              </w:rPr>
              <w:t xml:space="preserve"> </w:t>
            </w:r>
            <w:proofErr w:type="spellStart"/>
            <w:r w:rsidRPr="00CA2766">
              <w:rPr>
                <w:rStyle w:val="normaltextrun"/>
                <w:color w:val="000000"/>
                <w:lang w:val="en-US"/>
              </w:rPr>
              <w:t>rozšířen</w:t>
            </w:r>
            <w:proofErr w:type="spellEnd"/>
            <w:r w:rsidRPr="00CA2766">
              <w:rPr>
                <w:rStyle w:val="normaltextrun"/>
                <w:color w:val="000000"/>
                <w:lang w:val="en-US"/>
              </w:rPr>
              <w:t xml:space="preserve"> </w:t>
            </w:r>
            <w:proofErr w:type="spellStart"/>
            <w:r w:rsidRPr="00CA2766">
              <w:rPr>
                <w:rStyle w:val="normaltextrun"/>
                <w:color w:val="000000"/>
                <w:lang w:val="en-US"/>
              </w:rPr>
              <w:t>řežim</w:t>
            </w:r>
            <w:proofErr w:type="spellEnd"/>
            <w:r w:rsidRPr="00CA2766">
              <w:rPr>
                <w:rStyle w:val="normaltextrun"/>
                <w:color w:val="000000"/>
                <w:lang w:val="en-US"/>
              </w:rPr>
              <w:t xml:space="preserve"> OSVČ, </w:t>
            </w:r>
            <w:proofErr w:type="spellStart"/>
            <w:r w:rsidRPr="00CA2766">
              <w:rPr>
                <w:rStyle w:val="normaltextrun"/>
                <w:color w:val="000000"/>
                <w:lang w:val="en-US"/>
              </w:rPr>
              <w:t>který</w:t>
            </w:r>
            <w:proofErr w:type="spellEnd"/>
            <w:r w:rsidRPr="00CA2766">
              <w:rPr>
                <w:rStyle w:val="normaltextrun"/>
                <w:color w:val="000000"/>
                <w:lang w:val="en-US"/>
              </w:rPr>
              <w:t xml:space="preserve"> je </w:t>
            </w:r>
            <w:proofErr w:type="spellStart"/>
            <w:r w:rsidRPr="00CA2766">
              <w:rPr>
                <w:rStyle w:val="normaltextrun"/>
                <w:color w:val="000000"/>
                <w:lang w:val="en-US"/>
              </w:rPr>
              <w:t>svým</w:t>
            </w:r>
            <w:proofErr w:type="spellEnd"/>
            <w:r w:rsidRPr="00CA2766">
              <w:rPr>
                <w:rStyle w:val="normaltextrun"/>
                <w:color w:val="000000"/>
                <w:lang w:val="en-US"/>
              </w:rPr>
              <w:t xml:space="preserve"> </w:t>
            </w:r>
            <w:proofErr w:type="spellStart"/>
            <w:r w:rsidRPr="00CA2766">
              <w:rPr>
                <w:rStyle w:val="normaltextrun"/>
                <w:color w:val="000000"/>
                <w:lang w:val="en-US"/>
              </w:rPr>
              <w:t>podílem</w:t>
            </w:r>
            <w:proofErr w:type="spellEnd"/>
            <w:r w:rsidRPr="00CA2766">
              <w:rPr>
                <w:rStyle w:val="normaltextrun"/>
                <w:color w:val="000000"/>
                <w:lang w:val="en-US"/>
              </w:rPr>
              <w:t xml:space="preserve"> </w:t>
            </w:r>
            <w:proofErr w:type="spellStart"/>
            <w:r w:rsidRPr="00CA2766">
              <w:rPr>
                <w:rStyle w:val="normaltextrun"/>
                <w:color w:val="000000"/>
                <w:lang w:val="en-US"/>
              </w:rPr>
              <w:t>výrazně</w:t>
            </w:r>
            <w:proofErr w:type="spellEnd"/>
            <w:r w:rsidRPr="00CA2766">
              <w:rPr>
                <w:rStyle w:val="normaltextrun"/>
                <w:color w:val="000000"/>
                <w:lang w:val="en-US"/>
              </w:rPr>
              <w:t xml:space="preserve"> </w:t>
            </w:r>
            <w:proofErr w:type="spellStart"/>
            <w:r w:rsidRPr="00CA2766">
              <w:rPr>
                <w:rStyle w:val="normaltextrun"/>
                <w:color w:val="000000"/>
                <w:lang w:val="en-US"/>
              </w:rPr>
              <w:t>vyšší</w:t>
            </w:r>
            <w:proofErr w:type="spellEnd"/>
            <w:r>
              <w:rPr>
                <w:rStyle w:val="normaltextrun"/>
                <w:color w:val="000000"/>
                <w:lang w:val="en-US"/>
              </w:rPr>
              <w:t>,</w:t>
            </w:r>
            <w:r w:rsidRPr="00CA2766">
              <w:rPr>
                <w:rStyle w:val="normaltextrun"/>
                <w:color w:val="000000"/>
                <w:lang w:val="en-US"/>
              </w:rPr>
              <w:t xml:space="preserve"> </w:t>
            </w:r>
            <w:proofErr w:type="spellStart"/>
            <w:r w:rsidRPr="00CA2766">
              <w:rPr>
                <w:rStyle w:val="normaltextrun"/>
                <w:color w:val="000000"/>
                <w:lang w:val="en-US"/>
              </w:rPr>
              <w:t>než</w:t>
            </w:r>
            <w:proofErr w:type="spellEnd"/>
            <w:r w:rsidRPr="00CA2766">
              <w:rPr>
                <w:rStyle w:val="normaltextrun"/>
                <w:color w:val="000000"/>
                <w:lang w:val="en-US"/>
              </w:rPr>
              <w:t xml:space="preserve"> v </w:t>
            </w:r>
            <w:proofErr w:type="spellStart"/>
            <w:r w:rsidRPr="00CA2766">
              <w:rPr>
                <w:rStyle w:val="normaltextrun"/>
                <w:color w:val="000000"/>
                <w:lang w:val="en-US"/>
              </w:rPr>
              <w:t>mnohých</w:t>
            </w:r>
            <w:proofErr w:type="spellEnd"/>
            <w:r w:rsidRPr="00CA2766">
              <w:rPr>
                <w:rStyle w:val="normaltextrun"/>
                <w:color w:val="000000"/>
                <w:lang w:val="en-US"/>
              </w:rPr>
              <w:t xml:space="preserve"> </w:t>
            </w:r>
            <w:proofErr w:type="spellStart"/>
            <w:r w:rsidRPr="00CA2766">
              <w:rPr>
                <w:rStyle w:val="normaltextrun"/>
                <w:color w:val="000000"/>
                <w:lang w:val="en-US"/>
              </w:rPr>
              <w:t>jiný</w:t>
            </w:r>
            <w:proofErr w:type="spellEnd"/>
            <w:r w:rsidRPr="00CA2766">
              <w:rPr>
                <w:rStyle w:val="normaltextrun"/>
                <w:color w:val="000000"/>
                <w:lang w:val="en-US"/>
              </w:rPr>
              <w:t xml:space="preserve"> </w:t>
            </w:r>
            <w:proofErr w:type="spellStart"/>
            <w:r w:rsidRPr="00CA2766">
              <w:rPr>
                <w:rStyle w:val="normaltextrun"/>
                <w:color w:val="000000"/>
                <w:lang w:val="en-US"/>
              </w:rPr>
              <w:t>oblastech</w:t>
            </w:r>
            <w:proofErr w:type="spellEnd"/>
            <w:r w:rsidRPr="00CA2766">
              <w:rPr>
                <w:rStyle w:val="normaltextrun"/>
                <w:color w:val="000000"/>
                <w:lang w:val="en-US"/>
              </w:rPr>
              <w:t xml:space="preserve"> </w:t>
            </w:r>
            <w:proofErr w:type="spellStart"/>
            <w:r w:rsidRPr="00CA2766">
              <w:rPr>
                <w:rStyle w:val="normaltextrun"/>
                <w:color w:val="000000"/>
                <w:lang w:val="en-US"/>
              </w:rPr>
              <w:t>pracovních</w:t>
            </w:r>
            <w:proofErr w:type="spellEnd"/>
            <w:r w:rsidRPr="00CA2766">
              <w:rPr>
                <w:rStyle w:val="normaltextrun"/>
                <w:color w:val="000000"/>
                <w:lang w:val="en-US"/>
              </w:rPr>
              <w:t xml:space="preserve"> </w:t>
            </w:r>
            <w:proofErr w:type="spellStart"/>
            <w:r w:rsidRPr="00CA2766">
              <w:rPr>
                <w:rStyle w:val="normaltextrun"/>
                <w:color w:val="000000"/>
                <w:lang w:val="en-US"/>
              </w:rPr>
              <w:t>činností</w:t>
            </w:r>
            <w:proofErr w:type="spellEnd"/>
            <w:r w:rsidRPr="00CA2766">
              <w:rPr>
                <w:rStyle w:val="normaltextrun"/>
                <w:color w:val="000000"/>
                <w:lang w:val="en-US"/>
              </w:rPr>
              <w:t xml:space="preserve"> </w:t>
            </w:r>
            <w:proofErr w:type="spellStart"/>
            <w:r w:rsidRPr="00CA2766">
              <w:rPr>
                <w:rStyle w:val="normaltextrun"/>
                <w:color w:val="000000"/>
                <w:lang w:val="en-US"/>
              </w:rPr>
              <w:t>obyvatelstva</w:t>
            </w:r>
            <w:proofErr w:type="spellEnd"/>
            <w:r w:rsidRPr="00CA2766">
              <w:rPr>
                <w:rStyle w:val="normaltextrun"/>
                <w:color w:val="000000"/>
                <w:lang w:val="en-US"/>
              </w:rPr>
              <w:t xml:space="preserve">. S </w:t>
            </w:r>
            <w:proofErr w:type="spellStart"/>
            <w:r w:rsidRPr="00CA2766">
              <w:rPr>
                <w:rStyle w:val="normaltextrun"/>
                <w:color w:val="000000"/>
                <w:lang w:val="en-US"/>
              </w:rPr>
              <w:t>tímto</w:t>
            </w:r>
            <w:proofErr w:type="spellEnd"/>
            <w:r w:rsidRPr="00CA2766">
              <w:rPr>
                <w:rStyle w:val="normaltextrun"/>
                <w:color w:val="000000"/>
                <w:lang w:val="en-US"/>
              </w:rPr>
              <w:t xml:space="preserve"> </w:t>
            </w:r>
            <w:proofErr w:type="spellStart"/>
            <w:r w:rsidRPr="00CA2766">
              <w:rPr>
                <w:rStyle w:val="normaltextrun"/>
                <w:color w:val="000000"/>
                <w:lang w:val="en-US"/>
              </w:rPr>
              <w:t>souvisí</w:t>
            </w:r>
            <w:proofErr w:type="spellEnd"/>
            <w:r w:rsidRPr="00CA2766">
              <w:rPr>
                <w:rStyle w:val="normaltextrun"/>
                <w:color w:val="000000"/>
                <w:lang w:val="en-US"/>
              </w:rPr>
              <w:t xml:space="preserve"> </w:t>
            </w:r>
            <w:proofErr w:type="spellStart"/>
            <w:r w:rsidRPr="00CA2766">
              <w:rPr>
                <w:rStyle w:val="normaltextrun"/>
                <w:color w:val="000000"/>
                <w:lang w:val="en-US"/>
              </w:rPr>
              <w:t>umělecký</w:t>
            </w:r>
            <w:proofErr w:type="spellEnd"/>
            <w:r w:rsidRPr="00CA2766">
              <w:rPr>
                <w:rStyle w:val="normaltextrun"/>
                <w:color w:val="000000"/>
                <w:lang w:val="en-US"/>
              </w:rPr>
              <w:t xml:space="preserve"> </w:t>
            </w:r>
            <w:proofErr w:type="spellStart"/>
            <w:r w:rsidRPr="00CA2766">
              <w:rPr>
                <w:rStyle w:val="normaltextrun"/>
                <w:color w:val="000000"/>
                <w:lang w:val="en-US"/>
              </w:rPr>
              <w:t>výkon</w:t>
            </w:r>
            <w:proofErr w:type="spellEnd"/>
            <w:r w:rsidRPr="00CA2766">
              <w:rPr>
                <w:rStyle w:val="normaltextrun"/>
                <w:color w:val="000000"/>
                <w:lang w:val="en-US"/>
              </w:rPr>
              <w:t xml:space="preserve">, </w:t>
            </w:r>
            <w:proofErr w:type="spellStart"/>
            <w:r w:rsidRPr="00CA2766">
              <w:rPr>
                <w:rStyle w:val="normaltextrun"/>
                <w:color w:val="000000"/>
                <w:lang w:val="en-US"/>
              </w:rPr>
              <w:t>který</w:t>
            </w:r>
            <w:proofErr w:type="spellEnd"/>
            <w:r w:rsidRPr="00CA2766">
              <w:rPr>
                <w:rStyle w:val="normaltextrun"/>
                <w:color w:val="000000"/>
                <w:lang w:val="en-US"/>
              </w:rPr>
              <w:t xml:space="preserve"> </w:t>
            </w:r>
            <w:proofErr w:type="spellStart"/>
            <w:r w:rsidRPr="00CA2766">
              <w:rPr>
                <w:rStyle w:val="normaltextrun"/>
                <w:color w:val="000000"/>
                <w:lang w:val="en-US"/>
              </w:rPr>
              <w:t>nemusí</w:t>
            </w:r>
            <w:proofErr w:type="spellEnd"/>
            <w:r w:rsidRPr="00CA2766">
              <w:rPr>
                <w:rStyle w:val="normaltextrun"/>
                <w:color w:val="000000"/>
                <w:lang w:val="en-US"/>
              </w:rPr>
              <w:t xml:space="preserve"> </w:t>
            </w:r>
            <w:proofErr w:type="spellStart"/>
            <w:r w:rsidRPr="00CA2766">
              <w:rPr>
                <w:rStyle w:val="normaltextrun"/>
                <w:color w:val="000000"/>
                <w:lang w:val="en-US"/>
              </w:rPr>
              <w:t>mít</w:t>
            </w:r>
            <w:proofErr w:type="spellEnd"/>
            <w:r w:rsidRPr="00CA2766">
              <w:rPr>
                <w:rStyle w:val="normaltextrun"/>
                <w:color w:val="000000"/>
                <w:lang w:val="en-US"/>
              </w:rPr>
              <w:t xml:space="preserve"> </w:t>
            </w:r>
            <w:proofErr w:type="spellStart"/>
            <w:r w:rsidRPr="00CA2766">
              <w:rPr>
                <w:rStyle w:val="normaltextrun"/>
                <w:color w:val="000000"/>
                <w:lang w:val="en-US"/>
              </w:rPr>
              <w:t>charakter</w:t>
            </w:r>
            <w:proofErr w:type="spellEnd"/>
            <w:r w:rsidRPr="00CA2766">
              <w:rPr>
                <w:rStyle w:val="normaltextrun"/>
                <w:color w:val="000000"/>
                <w:lang w:val="en-US"/>
              </w:rPr>
              <w:t xml:space="preserve"> </w:t>
            </w:r>
            <w:proofErr w:type="spellStart"/>
            <w:r w:rsidRPr="00CA2766">
              <w:rPr>
                <w:rStyle w:val="normaltextrun"/>
                <w:color w:val="000000"/>
                <w:lang w:val="en-US"/>
              </w:rPr>
              <w:t>kontinuální</w:t>
            </w:r>
            <w:proofErr w:type="spellEnd"/>
            <w:r w:rsidRPr="00CA2766">
              <w:rPr>
                <w:rStyle w:val="normaltextrun"/>
                <w:color w:val="000000"/>
                <w:lang w:val="en-US"/>
              </w:rPr>
              <w:t xml:space="preserve"> </w:t>
            </w:r>
            <w:proofErr w:type="spellStart"/>
            <w:r w:rsidRPr="00CA2766">
              <w:rPr>
                <w:rStyle w:val="normaltextrun"/>
                <w:color w:val="000000"/>
                <w:lang w:val="en-US"/>
              </w:rPr>
              <w:t>práce</w:t>
            </w:r>
            <w:proofErr w:type="spellEnd"/>
            <w:r w:rsidRPr="00CA2766">
              <w:rPr>
                <w:rStyle w:val="normaltextrun"/>
                <w:color w:val="000000"/>
                <w:lang w:val="en-US"/>
              </w:rPr>
              <w:t xml:space="preserve"> v </w:t>
            </w:r>
            <w:proofErr w:type="spellStart"/>
            <w:r w:rsidRPr="00CA2766">
              <w:rPr>
                <w:rStyle w:val="normaltextrun"/>
                <w:color w:val="000000"/>
                <w:lang w:val="en-US"/>
              </w:rPr>
              <w:t>podobě</w:t>
            </w:r>
            <w:proofErr w:type="spellEnd"/>
            <w:r w:rsidRPr="00CA2766">
              <w:rPr>
                <w:rStyle w:val="normaltextrun"/>
                <w:color w:val="000000"/>
                <w:lang w:val="en-US"/>
              </w:rPr>
              <w:t xml:space="preserve"> HPP/DP</w:t>
            </w:r>
            <w:r>
              <w:rPr>
                <w:rStyle w:val="normaltextrun"/>
                <w:color w:val="000000"/>
                <w:lang w:val="en-US"/>
              </w:rPr>
              <w:t>Č</w:t>
            </w:r>
            <w:r w:rsidRPr="00CA2766">
              <w:rPr>
                <w:rStyle w:val="normaltextrun"/>
                <w:color w:val="000000"/>
                <w:lang w:val="en-US"/>
              </w:rPr>
              <w:t xml:space="preserve"> </w:t>
            </w:r>
            <w:proofErr w:type="spellStart"/>
            <w:r w:rsidRPr="00CA2766">
              <w:rPr>
                <w:rStyle w:val="normaltextrun"/>
                <w:color w:val="000000"/>
                <w:lang w:val="en-US"/>
              </w:rPr>
              <w:t>apod</w:t>
            </w:r>
            <w:proofErr w:type="spellEnd"/>
            <w:r w:rsidRPr="00CA2766">
              <w:rPr>
                <w:rStyle w:val="normaltextrun"/>
                <w:color w:val="000000"/>
                <w:lang w:val="en-US"/>
              </w:rPr>
              <w:t xml:space="preserve">. </w:t>
            </w:r>
          </w:p>
        </w:tc>
      </w:tr>
      <w:tr w:rsidR="007F5DA8" w:rsidRPr="00CA2766" w14:paraId="493A91D1" w14:textId="77777777" w:rsidTr="00B62C50">
        <w:tc>
          <w:tcPr>
            <w:tcW w:w="9923" w:type="dxa"/>
            <w:shd w:val="clear" w:color="auto" w:fill="FBD4B4" w:themeFill="accent6" w:themeFillTint="66"/>
          </w:tcPr>
          <w:p w14:paraId="363C7AAA" w14:textId="2A4FA8C0" w:rsidR="007F5DA8" w:rsidRPr="00CA2766" w:rsidRDefault="007F5DA8" w:rsidP="00B62C50">
            <w:pPr>
              <w:pStyle w:val="Odstavecseseznamem"/>
              <w:ind w:left="0"/>
              <w:rPr>
                <w:b/>
                <w:bCs/>
              </w:rPr>
            </w:pPr>
            <w:r w:rsidRPr="00CA2766">
              <w:rPr>
                <w:b/>
                <w:bCs/>
              </w:rPr>
              <w:t>Predikce vývoje poptávky po absolventech daného typu studijního programu</w:t>
            </w:r>
          </w:p>
        </w:tc>
      </w:tr>
      <w:tr w:rsidR="007F5DA8" w:rsidRPr="00CA2766" w14:paraId="72AC53DD" w14:textId="77777777" w:rsidTr="00B62C50">
        <w:tc>
          <w:tcPr>
            <w:tcW w:w="9923" w:type="dxa"/>
            <w:shd w:val="clear" w:color="auto" w:fill="auto"/>
          </w:tcPr>
          <w:p w14:paraId="66F8D265" w14:textId="00C057E8" w:rsidR="007F5DA8" w:rsidRPr="00CA2766" w:rsidRDefault="007F5DA8" w:rsidP="00B62C50">
            <w:pPr>
              <w:pStyle w:val="paragraph"/>
              <w:spacing w:before="120" w:beforeAutospacing="0" w:after="120" w:afterAutospacing="0"/>
              <w:ind w:left="57" w:right="57"/>
              <w:jc w:val="both"/>
              <w:textAlignment w:val="baseline"/>
              <w:rPr>
                <w:color w:val="000000"/>
                <w:sz w:val="22"/>
                <w:szCs w:val="22"/>
                <w:lang w:val="en-US"/>
              </w:rPr>
            </w:pPr>
            <w:r w:rsidRPr="00EB6F79">
              <w:rPr>
                <w:sz w:val="20"/>
                <w:szCs w:val="20"/>
              </w:rPr>
              <w:t xml:space="preserve">Na základě již zmíněných dat je možné predikovat, že poptávka poroste minimálně do úrovně před pandemií covid-19 </w:t>
            </w:r>
            <w:r w:rsidR="00B62C50">
              <w:rPr>
                <w:sz w:val="20"/>
                <w:szCs w:val="20"/>
              </w:rPr>
              <w:br/>
            </w:r>
            <w:r w:rsidRPr="00EB6F79">
              <w:rPr>
                <w:sz w:val="20"/>
                <w:szCs w:val="20"/>
              </w:rPr>
              <w:t xml:space="preserve">a oblasti KKO budou mít jmenovaný podíl na HDP. Poptávka po absolventech SP KODK může být oslabena s odkazem na aktuální ekonomickou situaci České republiky a taktéž na situaci v Evropě, především však s ohledem na vývoj </w:t>
            </w:r>
            <w:proofErr w:type="spellStart"/>
            <w:r w:rsidR="00B62C50" w:rsidRPr="00EB6F79">
              <w:rPr>
                <w:sz w:val="20"/>
                <w:szCs w:val="20"/>
              </w:rPr>
              <w:t>Ukrajinsko</w:t>
            </w:r>
            <w:proofErr w:type="spellEnd"/>
            <w:r w:rsidR="00B62C50" w:rsidRPr="00EB6F79">
              <w:rPr>
                <w:sz w:val="20"/>
                <w:szCs w:val="20"/>
              </w:rPr>
              <w:t xml:space="preserve"> – Ruského</w:t>
            </w:r>
            <w:r w:rsidRPr="00EB6F79">
              <w:rPr>
                <w:sz w:val="20"/>
                <w:szCs w:val="20"/>
              </w:rPr>
              <w:t xml:space="preserve"> konfliktu. Tyto negativní externality mohou ovlivňovat poptávku po absolventech především v tom okamžiku, kdy subjekty působící na trhu a využívající práci/služeb absolventů SP KODK budou mít ekonomické nebo existenční problémy.</w:t>
            </w:r>
            <w:r w:rsidRPr="00CA2766">
              <w:rPr>
                <w:rStyle w:val="normaltextrun"/>
                <w:color w:val="000000"/>
                <w:sz w:val="22"/>
                <w:szCs w:val="22"/>
                <w:lang w:val="en-US"/>
              </w:rPr>
              <w:t xml:space="preserve"> </w:t>
            </w:r>
          </w:p>
        </w:tc>
      </w:tr>
      <w:tr w:rsidR="007F5DA8" w:rsidRPr="00CA2766" w14:paraId="00305B6A" w14:textId="77777777" w:rsidTr="00B62C50">
        <w:tc>
          <w:tcPr>
            <w:tcW w:w="9923" w:type="dxa"/>
            <w:shd w:val="clear" w:color="auto" w:fill="FBD4B4" w:themeFill="accent6" w:themeFillTint="66"/>
          </w:tcPr>
          <w:p w14:paraId="77CCA059" w14:textId="3A3249F9" w:rsidR="007F5DA8" w:rsidRPr="00CA2766" w:rsidRDefault="007F5DA8" w:rsidP="00B62C50">
            <w:pPr>
              <w:pStyle w:val="Odstavecseseznamem"/>
              <w:ind w:left="0"/>
            </w:pPr>
            <w:proofErr w:type="spellStart"/>
            <w:r w:rsidRPr="00CA2766">
              <w:rPr>
                <w:rStyle w:val="normaltextrun"/>
                <w:b/>
                <w:bCs/>
                <w:color w:val="000000"/>
                <w:lang w:val="en-US"/>
              </w:rPr>
              <w:t>Shrnutí</w:t>
            </w:r>
            <w:proofErr w:type="spellEnd"/>
            <w:r w:rsidRPr="00CA2766">
              <w:rPr>
                <w:rStyle w:val="normaltextrun"/>
                <w:b/>
                <w:bCs/>
                <w:color w:val="000000"/>
                <w:lang w:val="en-US"/>
              </w:rPr>
              <w:t xml:space="preserve"> </w:t>
            </w:r>
            <w:proofErr w:type="spellStart"/>
            <w:r w:rsidRPr="00CA2766">
              <w:rPr>
                <w:rStyle w:val="normaltextrun"/>
                <w:b/>
                <w:bCs/>
                <w:color w:val="000000"/>
                <w:lang w:val="en-US"/>
              </w:rPr>
              <w:t>klíčových</w:t>
            </w:r>
            <w:proofErr w:type="spellEnd"/>
            <w:r w:rsidRPr="00CA2766">
              <w:rPr>
                <w:rStyle w:val="normaltextrun"/>
                <w:b/>
                <w:bCs/>
                <w:color w:val="000000"/>
                <w:lang w:val="en-US"/>
              </w:rPr>
              <w:t xml:space="preserve"> </w:t>
            </w:r>
            <w:proofErr w:type="spellStart"/>
            <w:r w:rsidRPr="00CA2766">
              <w:rPr>
                <w:rStyle w:val="normaltextrun"/>
                <w:b/>
                <w:bCs/>
                <w:color w:val="000000"/>
                <w:lang w:val="en-US"/>
              </w:rPr>
              <w:t>opatření</w:t>
            </w:r>
            <w:proofErr w:type="spellEnd"/>
            <w:r w:rsidRPr="00CA2766">
              <w:rPr>
                <w:rStyle w:val="normaltextrun"/>
                <w:b/>
                <w:bCs/>
                <w:color w:val="000000"/>
                <w:lang w:val="en-US"/>
              </w:rPr>
              <w:t xml:space="preserve"> pro </w:t>
            </w:r>
            <w:proofErr w:type="spellStart"/>
            <w:r w:rsidRPr="00CA2766">
              <w:rPr>
                <w:rStyle w:val="normaltextrun"/>
                <w:b/>
                <w:bCs/>
                <w:color w:val="000000"/>
                <w:lang w:val="en-US"/>
              </w:rPr>
              <w:t>zajištění</w:t>
            </w:r>
            <w:proofErr w:type="spellEnd"/>
            <w:r w:rsidRPr="00CA2766">
              <w:rPr>
                <w:rStyle w:val="normaltextrun"/>
                <w:b/>
                <w:bCs/>
                <w:color w:val="000000"/>
                <w:lang w:val="en-US"/>
              </w:rPr>
              <w:t xml:space="preserve"> </w:t>
            </w:r>
            <w:proofErr w:type="spellStart"/>
            <w:r w:rsidRPr="00CA2766">
              <w:rPr>
                <w:rStyle w:val="normaltextrun"/>
                <w:b/>
                <w:bCs/>
                <w:color w:val="000000"/>
                <w:lang w:val="en-US"/>
              </w:rPr>
              <w:t>vysoké</w:t>
            </w:r>
            <w:proofErr w:type="spellEnd"/>
            <w:r w:rsidRPr="00CA2766">
              <w:rPr>
                <w:rStyle w:val="normaltextrun"/>
                <w:b/>
                <w:bCs/>
                <w:color w:val="000000"/>
                <w:lang w:val="en-US"/>
              </w:rPr>
              <w:t xml:space="preserve"> </w:t>
            </w:r>
            <w:proofErr w:type="spellStart"/>
            <w:r w:rsidRPr="00CA2766">
              <w:rPr>
                <w:rStyle w:val="normaltextrun"/>
                <w:b/>
                <w:bCs/>
                <w:color w:val="000000"/>
                <w:lang w:val="en-US"/>
              </w:rPr>
              <w:t>míry</w:t>
            </w:r>
            <w:proofErr w:type="spellEnd"/>
            <w:r w:rsidRPr="00CA2766">
              <w:rPr>
                <w:rStyle w:val="normaltextrun"/>
                <w:b/>
                <w:bCs/>
                <w:color w:val="000000"/>
                <w:lang w:val="en-US"/>
              </w:rPr>
              <w:t xml:space="preserve"> relevance </w:t>
            </w:r>
            <w:proofErr w:type="spellStart"/>
            <w:r w:rsidRPr="00CA2766">
              <w:rPr>
                <w:rStyle w:val="normaltextrun"/>
                <w:b/>
                <w:bCs/>
                <w:color w:val="000000"/>
                <w:lang w:val="en-US"/>
              </w:rPr>
              <w:t>absolventů</w:t>
            </w:r>
            <w:proofErr w:type="spellEnd"/>
            <w:r w:rsidRPr="00CA2766">
              <w:rPr>
                <w:rStyle w:val="normaltextrun"/>
                <w:b/>
                <w:bCs/>
                <w:color w:val="000000"/>
                <w:lang w:val="en-US"/>
              </w:rPr>
              <w:t xml:space="preserve"> pro </w:t>
            </w:r>
            <w:proofErr w:type="spellStart"/>
            <w:r w:rsidRPr="00CA2766">
              <w:rPr>
                <w:rStyle w:val="normaltextrun"/>
                <w:b/>
                <w:bCs/>
                <w:color w:val="000000"/>
                <w:lang w:val="en-US"/>
              </w:rPr>
              <w:t>trh</w:t>
            </w:r>
            <w:proofErr w:type="spellEnd"/>
            <w:r w:rsidRPr="00CA2766">
              <w:rPr>
                <w:rStyle w:val="normaltextrun"/>
                <w:b/>
                <w:bCs/>
                <w:color w:val="000000"/>
                <w:lang w:val="en-US"/>
              </w:rPr>
              <w:t xml:space="preserve"> </w:t>
            </w:r>
            <w:proofErr w:type="spellStart"/>
            <w:r w:rsidRPr="00CA2766">
              <w:rPr>
                <w:rStyle w:val="normaltextrun"/>
                <w:b/>
                <w:bCs/>
                <w:color w:val="000000"/>
                <w:lang w:val="en-US"/>
              </w:rPr>
              <w:t>práce</w:t>
            </w:r>
            <w:proofErr w:type="spellEnd"/>
          </w:p>
        </w:tc>
      </w:tr>
      <w:tr w:rsidR="007F5DA8" w:rsidRPr="00CA2766" w14:paraId="563CD3F3" w14:textId="77777777" w:rsidTr="001834F0">
        <w:tc>
          <w:tcPr>
            <w:tcW w:w="9923" w:type="dxa"/>
          </w:tcPr>
          <w:p w14:paraId="710CE6E4" w14:textId="77777777" w:rsidR="007F5DA8" w:rsidRPr="00CA2766" w:rsidRDefault="007F5DA8" w:rsidP="00B62C50">
            <w:pPr>
              <w:spacing w:before="120" w:after="120"/>
              <w:jc w:val="both"/>
            </w:pPr>
            <w:r w:rsidRPr="00CA2766">
              <w:t>Všeobecně je možné konstatovat, že veškeré uskutečňované studijní programy z oblasti KKO na Fakultě multimediálních komunikací mají vysokou relevanci absolventů pro trh práce. Toto konstatování vychází z výzkumného šetření Hodnocení absolventů UTB ze strany zaměstnavatelů (2021). Fakulta multimediálních komunikací se ve srovnání s ostatními fakultami Univerzity Tomáše Bati ve Zlíně umístila takřka vždy na první nebo druhé pozici u sledovaných parametrů. Jednoznačně nejlepších výsledků bylo dosaženo v případě výstupů učení</w:t>
            </w:r>
            <w:r>
              <w:t>,</w:t>
            </w:r>
            <w:r w:rsidRPr="00CA2766">
              <w:t xml:space="preserve"> a to především v konstatování “Studijní program studenty vybavuje dovednostmi uplatnitelnými v pracovním životě.”, což je z pohledu míry relevance absolventů pro trh práce</w:t>
            </w:r>
            <w:r>
              <w:t>,</w:t>
            </w:r>
            <w:r w:rsidRPr="00CA2766">
              <w:t xml:space="preserve"> resp. zaměstnavatele stěžejní. </w:t>
            </w:r>
          </w:p>
          <w:p w14:paraId="5B39DF6A" w14:textId="6DE9060A" w:rsidR="007F5DA8" w:rsidRPr="007434D7" w:rsidRDefault="007F5DA8" w:rsidP="00B62C50">
            <w:pPr>
              <w:spacing w:before="120" w:after="120"/>
              <w:jc w:val="both"/>
            </w:pPr>
            <w:r w:rsidRPr="00EB6F79">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w:t>
            </w:r>
            <w:proofErr w:type="spellStart"/>
            <w:r w:rsidR="00B62C50" w:rsidRPr="00EB6F79">
              <w:t>pedagogicko</w:t>
            </w:r>
            <w:proofErr w:type="spellEnd"/>
            <w:r w:rsidR="00B62C50" w:rsidRPr="00EB6F79">
              <w:t xml:space="preserve"> – psychologická</w:t>
            </w:r>
            <w:r w:rsidRPr="00EB6F79">
              <w:t>,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 umisťování studentů na stáže do komerčních subjektů. 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769C0770" w14:textId="77777777" w:rsidR="007F5DA8" w:rsidRDefault="007F5DA8" w:rsidP="007F5DA8">
      <w:pPr>
        <w:pStyle w:val="Odstavecseseznamem"/>
      </w:pPr>
    </w:p>
    <w:p w14:paraId="4908B548" w14:textId="740945EA" w:rsidR="006F0E21" w:rsidRDefault="006F0E21"/>
    <w:tbl>
      <w:tblPr>
        <w:tblStyle w:val="Mkatabulky"/>
        <w:tblW w:w="9923" w:type="dxa"/>
        <w:tblInd w:w="-5" w:type="dxa"/>
        <w:tblLook w:val="04A0" w:firstRow="1" w:lastRow="0" w:firstColumn="1" w:lastColumn="0" w:noHBand="0" w:noVBand="1"/>
      </w:tblPr>
      <w:tblGrid>
        <w:gridCol w:w="9923"/>
      </w:tblGrid>
      <w:tr w:rsidR="007D3C40" w:rsidRPr="00CA2766" w14:paraId="4FDF501D" w14:textId="77777777" w:rsidTr="00091E65">
        <w:tc>
          <w:tcPr>
            <w:tcW w:w="9923" w:type="dxa"/>
            <w:shd w:val="clear" w:color="auto" w:fill="B8CCE4" w:themeFill="accent1" w:themeFillTint="66"/>
          </w:tcPr>
          <w:p w14:paraId="7DB62611" w14:textId="3619BD68" w:rsidR="007D3C40" w:rsidRPr="00CA2766" w:rsidRDefault="00091E65" w:rsidP="007D3C40">
            <w:pPr>
              <w:pStyle w:val="Odstavecseseznamem"/>
              <w:ind w:left="0"/>
              <w:rPr>
                <w:b/>
                <w:bCs/>
              </w:rPr>
            </w:pPr>
            <w:r w:rsidRPr="00F40E8D">
              <w:rPr>
                <w:b/>
                <w:bCs/>
                <w:noProof/>
                <w:sz w:val="22"/>
                <w:szCs w:val="22"/>
                <w:lang w:val="sk-SK"/>
              </w:rPr>
              <w:lastRenderedPageBreak/>
              <w:t xml:space="preserve">Vyjádření odborníků z praxe k perspektivě a struktuře studijního programu </w:t>
            </w:r>
            <w:r>
              <w:rPr>
                <w:b/>
                <w:bCs/>
                <w:noProof/>
                <w:sz w:val="22"/>
                <w:szCs w:val="22"/>
                <w:lang w:val="sk-SK"/>
              </w:rPr>
              <w:t>Kreativní odvětví a digitální kultura</w:t>
            </w:r>
            <w:r w:rsidRPr="00F40E8D">
              <w:rPr>
                <w:b/>
                <w:bCs/>
                <w:noProof/>
                <w:sz w:val="22"/>
                <w:szCs w:val="22"/>
                <w:lang w:val="sk-SK"/>
              </w:rPr>
              <w:t>, výstupním dovednostem absolventů a jejich uplatnitelnosti na trhu práce</w:t>
            </w:r>
          </w:p>
        </w:tc>
      </w:tr>
      <w:tr w:rsidR="00AB7EB7" w14:paraId="1B392880" w14:textId="77777777" w:rsidTr="00091E65">
        <w:trPr>
          <w:trHeight w:val="347"/>
        </w:trPr>
        <w:tc>
          <w:tcPr>
            <w:tcW w:w="9923" w:type="dxa"/>
            <w:shd w:val="clear" w:color="auto" w:fill="FBD4B4" w:themeFill="accent6" w:themeFillTint="66"/>
            <w:vAlign w:val="center"/>
          </w:tcPr>
          <w:p w14:paraId="4F9ED408" w14:textId="7F4683C5" w:rsidR="00AB7EB7" w:rsidRDefault="00AB7EB7" w:rsidP="00091E65">
            <w:pPr>
              <w:rPr>
                <w:rFonts w:ascii="Calibri" w:eastAsia="Calibri" w:hAnsi="Calibri"/>
              </w:rPr>
            </w:pPr>
            <w:r w:rsidRPr="00091E65">
              <w:rPr>
                <w:rFonts w:eastAsia="Calibri"/>
                <w:b/>
                <w:bCs/>
              </w:rPr>
              <w:t xml:space="preserve">M.A. Lucia </w:t>
            </w:r>
            <w:proofErr w:type="spellStart"/>
            <w:r w:rsidR="003E3392" w:rsidRPr="00091E65">
              <w:rPr>
                <w:rFonts w:eastAsia="Calibri"/>
                <w:b/>
                <w:bCs/>
              </w:rPr>
              <w:t>Dubačová</w:t>
            </w:r>
            <w:proofErr w:type="spellEnd"/>
            <w:r w:rsidR="003E3392">
              <w:rPr>
                <w:rFonts w:eastAsia="Calibri"/>
                <w:b/>
                <w:bCs/>
              </w:rPr>
              <w:t xml:space="preserve"> – </w:t>
            </w:r>
            <w:proofErr w:type="spellStart"/>
            <w:r w:rsidR="003E3392" w:rsidRPr="003E3392">
              <w:rPr>
                <w:rFonts w:eastAsia="Calibri"/>
              </w:rPr>
              <w:t>Kreatívny</w:t>
            </w:r>
            <w:proofErr w:type="spellEnd"/>
            <w:r w:rsidR="007D3C40" w:rsidRPr="003E3392">
              <w:rPr>
                <w:rFonts w:eastAsia="Calibri"/>
              </w:rPr>
              <w:t xml:space="preserve"> </w:t>
            </w:r>
            <w:proofErr w:type="spellStart"/>
            <w:r w:rsidR="007D3C40">
              <w:rPr>
                <w:rFonts w:eastAsia="Calibri"/>
              </w:rPr>
              <w:t>inštitút</w:t>
            </w:r>
            <w:proofErr w:type="spellEnd"/>
            <w:r w:rsidR="007D3C40">
              <w:rPr>
                <w:rFonts w:eastAsia="Calibri"/>
              </w:rPr>
              <w:t xml:space="preserve"> Trenčín, </w:t>
            </w:r>
            <w:proofErr w:type="spellStart"/>
            <w:r w:rsidR="007D3C40">
              <w:rPr>
                <w:rFonts w:eastAsia="Calibri"/>
              </w:rPr>
              <w:t>n.o</w:t>
            </w:r>
            <w:proofErr w:type="spellEnd"/>
            <w:r w:rsidR="007D3C40">
              <w:rPr>
                <w:rFonts w:eastAsia="Calibri"/>
              </w:rPr>
              <w:t>.</w:t>
            </w:r>
          </w:p>
        </w:tc>
      </w:tr>
      <w:tr w:rsidR="00AB7EB7" w14:paraId="08866C45" w14:textId="77777777" w:rsidTr="00091E65">
        <w:trPr>
          <w:trHeight w:val="1414"/>
        </w:trPr>
        <w:tc>
          <w:tcPr>
            <w:tcW w:w="9923" w:type="dxa"/>
          </w:tcPr>
          <w:p w14:paraId="1DB1D52E" w14:textId="3FA61D55" w:rsidR="00AB7EB7" w:rsidRPr="00243256" w:rsidRDefault="00AB7EB7" w:rsidP="00243256">
            <w:pPr>
              <w:pStyle w:val="Odstavecseseznamem"/>
              <w:numPr>
                <w:ilvl w:val="0"/>
                <w:numId w:val="8"/>
              </w:numPr>
              <w:suppressAutoHyphens/>
              <w:spacing w:before="120" w:after="120"/>
              <w:ind w:left="714" w:hanging="357"/>
              <w:contextualSpacing w:val="0"/>
              <w:rPr>
                <w:rFonts w:ascii="Calibri" w:eastAsia="Calibri" w:hAnsi="Calibri"/>
              </w:rPr>
            </w:pPr>
            <w:r>
              <w:rPr>
                <w:rFonts w:eastAsia="Calibri"/>
              </w:rPr>
              <w:t>Struktura studijního plánu</w:t>
            </w:r>
          </w:p>
          <w:p w14:paraId="4A4C17C2" w14:textId="76A031A0" w:rsidR="00AB7EB7" w:rsidRDefault="00AB7EB7" w:rsidP="00091E65">
            <w:pPr>
              <w:pStyle w:val="Odstavecseseznamem"/>
              <w:jc w:val="both"/>
              <w:rPr>
                <w:rFonts w:ascii="Calibri" w:eastAsia="Calibri" w:hAnsi="Calibri"/>
              </w:rPr>
            </w:pPr>
            <w:proofErr w:type="spellStart"/>
            <w:r>
              <w:rPr>
                <w:rFonts w:eastAsia="Calibri"/>
              </w:rPr>
              <w:t>Štruktúru</w:t>
            </w:r>
            <w:proofErr w:type="spellEnd"/>
            <w:r>
              <w:rPr>
                <w:rFonts w:eastAsia="Calibri"/>
              </w:rPr>
              <w:t xml:space="preserve"> </w:t>
            </w:r>
            <w:proofErr w:type="spellStart"/>
            <w:r>
              <w:rPr>
                <w:rFonts w:eastAsia="Calibri"/>
              </w:rPr>
              <w:t>štúdijného</w:t>
            </w:r>
            <w:proofErr w:type="spellEnd"/>
            <w:r>
              <w:rPr>
                <w:rFonts w:eastAsia="Calibri"/>
              </w:rPr>
              <w:t xml:space="preserve"> plány </w:t>
            </w:r>
            <w:proofErr w:type="spellStart"/>
            <w:r>
              <w:rPr>
                <w:rFonts w:eastAsia="Calibri"/>
              </w:rPr>
              <w:t>považujem</w:t>
            </w:r>
            <w:proofErr w:type="spellEnd"/>
            <w:r>
              <w:rPr>
                <w:rFonts w:eastAsia="Calibri"/>
              </w:rPr>
              <w:t xml:space="preserve"> za </w:t>
            </w:r>
            <w:proofErr w:type="spellStart"/>
            <w:r>
              <w:rPr>
                <w:rFonts w:eastAsia="Calibri"/>
              </w:rPr>
              <w:t>vybalansovanú</w:t>
            </w:r>
            <w:proofErr w:type="spellEnd"/>
            <w:r>
              <w:rPr>
                <w:rFonts w:eastAsia="Calibri"/>
              </w:rPr>
              <w:t xml:space="preserve"> a </w:t>
            </w:r>
            <w:proofErr w:type="spellStart"/>
            <w:r>
              <w:rPr>
                <w:rFonts w:eastAsia="Calibri"/>
              </w:rPr>
              <w:t>vhodnú</w:t>
            </w:r>
            <w:proofErr w:type="spellEnd"/>
            <w:r>
              <w:rPr>
                <w:rFonts w:eastAsia="Calibri"/>
              </w:rPr>
              <w:t xml:space="preserve"> </w:t>
            </w:r>
            <w:proofErr w:type="spellStart"/>
            <w:r>
              <w:rPr>
                <w:rFonts w:eastAsia="Calibri"/>
              </w:rPr>
              <w:t>pre</w:t>
            </w:r>
            <w:proofErr w:type="spellEnd"/>
            <w:r>
              <w:rPr>
                <w:rFonts w:eastAsia="Calibri"/>
              </w:rPr>
              <w:t xml:space="preserve"> </w:t>
            </w:r>
            <w:proofErr w:type="spellStart"/>
            <w:r>
              <w:rPr>
                <w:rFonts w:eastAsia="Calibri"/>
              </w:rPr>
              <w:t>dosiahnutie</w:t>
            </w:r>
            <w:proofErr w:type="spellEnd"/>
            <w:r>
              <w:rPr>
                <w:rFonts w:eastAsia="Calibri"/>
              </w:rPr>
              <w:t xml:space="preserve"> stanovených </w:t>
            </w:r>
            <w:proofErr w:type="spellStart"/>
            <w:r>
              <w:rPr>
                <w:rFonts w:eastAsia="Calibri"/>
              </w:rPr>
              <w:t>cieľov</w:t>
            </w:r>
            <w:proofErr w:type="spellEnd"/>
            <w:r>
              <w:rPr>
                <w:rFonts w:eastAsia="Calibri"/>
              </w:rPr>
              <w:t xml:space="preserve"> programu. </w:t>
            </w:r>
            <w:proofErr w:type="spellStart"/>
            <w:r>
              <w:rPr>
                <w:rFonts w:eastAsia="Calibri"/>
              </w:rPr>
              <w:t>Pokrýva</w:t>
            </w:r>
            <w:proofErr w:type="spellEnd"/>
            <w:r>
              <w:rPr>
                <w:rFonts w:eastAsia="Calibri"/>
              </w:rPr>
              <w:t xml:space="preserve"> široké spektrum </w:t>
            </w:r>
            <w:proofErr w:type="spellStart"/>
            <w:r>
              <w:rPr>
                <w:rFonts w:eastAsia="Calibri"/>
              </w:rPr>
              <w:t>tém</w:t>
            </w:r>
            <w:proofErr w:type="spellEnd"/>
            <w:r>
              <w:rPr>
                <w:rFonts w:eastAsia="Calibri"/>
              </w:rPr>
              <w:t xml:space="preserve"> a schopností, </w:t>
            </w:r>
            <w:proofErr w:type="spellStart"/>
            <w:r>
              <w:rPr>
                <w:rFonts w:eastAsia="Calibri"/>
              </w:rPr>
              <w:t>ktoré</w:t>
            </w:r>
            <w:proofErr w:type="spellEnd"/>
            <w:r>
              <w:rPr>
                <w:rFonts w:eastAsia="Calibri"/>
              </w:rPr>
              <w:t xml:space="preserve"> </w:t>
            </w:r>
            <w:proofErr w:type="spellStart"/>
            <w:r>
              <w:rPr>
                <w:rFonts w:eastAsia="Calibri"/>
              </w:rPr>
              <w:t>vytvoria</w:t>
            </w:r>
            <w:proofErr w:type="spellEnd"/>
            <w:r>
              <w:rPr>
                <w:rFonts w:eastAsia="Calibri"/>
              </w:rPr>
              <w:t xml:space="preserve"> </w:t>
            </w:r>
            <w:proofErr w:type="spellStart"/>
            <w:r>
              <w:rPr>
                <w:rFonts w:eastAsia="Calibri"/>
              </w:rPr>
              <w:t>dobrú</w:t>
            </w:r>
            <w:proofErr w:type="spellEnd"/>
            <w:r>
              <w:rPr>
                <w:rFonts w:eastAsia="Calibri"/>
              </w:rPr>
              <w:t xml:space="preserve"> </w:t>
            </w:r>
            <w:proofErr w:type="spellStart"/>
            <w:r>
              <w:rPr>
                <w:rFonts w:eastAsia="Calibri"/>
              </w:rPr>
              <w:t>podmienky</w:t>
            </w:r>
            <w:proofErr w:type="spellEnd"/>
            <w:r>
              <w:rPr>
                <w:rFonts w:eastAsia="Calibri"/>
              </w:rPr>
              <w:t xml:space="preserve"> </w:t>
            </w:r>
            <w:proofErr w:type="spellStart"/>
            <w:r>
              <w:rPr>
                <w:rFonts w:eastAsia="Calibri"/>
              </w:rPr>
              <w:t>študentovo</w:t>
            </w:r>
            <w:proofErr w:type="spellEnd"/>
            <w:r>
              <w:rPr>
                <w:rFonts w:eastAsia="Calibri"/>
              </w:rPr>
              <w:t xml:space="preserve"> </w:t>
            </w:r>
            <w:proofErr w:type="spellStart"/>
            <w:r>
              <w:rPr>
                <w:rFonts w:eastAsia="Calibri"/>
              </w:rPr>
              <w:t>ďalšie</w:t>
            </w:r>
            <w:proofErr w:type="spellEnd"/>
            <w:r>
              <w:rPr>
                <w:rFonts w:eastAsia="Calibri"/>
              </w:rPr>
              <w:t xml:space="preserve"> </w:t>
            </w:r>
            <w:proofErr w:type="spellStart"/>
            <w:r>
              <w:rPr>
                <w:rFonts w:eastAsia="Calibri"/>
              </w:rPr>
              <w:t>smerovanie</w:t>
            </w:r>
            <w:proofErr w:type="spellEnd"/>
            <w:r>
              <w:rPr>
                <w:rFonts w:eastAsia="Calibri"/>
              </w:rPr>
              <w:t xml:space="preserve"> </w:t>
            </w:r>
            <w:r w:rsidR="00091E65">
              <w:rPr>
                <w:rFonts w:eastAsia="Calibri"/>
              </w:rPr>
              <w:br/>
            </w:r>
            <w:r>
              <w:rPr>
                <w:rFonts w:eastAsia="Calibri"/>
              </w:rPr>
              <w:t xml:space="preserve">a </w:t>
            </w:r>
            <w:proofErr w:type="spellStart"/>
            <w:r>
              <w:rPr>
                <w:rFonts w:eastAsia="Calibri"/>
              </w:rPr>
              <w:t>špecializáciu</w:t>
            </w:r>
            <w:proofErr w:type="spellEnd"/>
            <w:r>
              <w:rPr>
                <w:rFonts w:eastAsia="Calibri"/>
              </w:rPr>
              <w:t xml:space="preserve">. </w:t>
            </w:r>
            <w:proofErr w:type="spellStart"/>
            <w:r>
              <w:rPr>
                <w:rFonts w:eastAsia="Calibri"/>
              </w:rPr>
              <w:t>Odporúčam</w:t>
            </w:r>
            <w:proofErr w:type="spellEnd"/>
            <w:r>
              <w:rPr>
                <w:rFonts w:eastAsia="Calibri"/>
              </w:rPr>
              <w:t xml:space="preserve"> </w:t>
            </w:r>
            <w:proofErr w:type="spellStart"/>
            <w:r>
              <w:rPr>
                <w:rFonts w:eastAsia="Calibri"/>
              </w:rPr>
              <w:t>zakomponovanie</w:t>
            </w:r>
            <w:proofErr w:type="spellEnd"/>
            <w:r>
              <w:rPr>
                <w:rFonts w:eastAsia="Calibri"/>
              </w:rPr>
              <w:t xml:space="preserve"> </w:t>
            </w:r>
            <w:proofErr w:type="spellStart"/>
            <w:r>
              <w:rPr>
                <w:rFonts w:eastAsia="Calibri"/>
              </w:rPr>
              <w:t>tém</w:t>
            </w:r>
            <w:proofErr w:type="spellEnd"/>
            <w:r>
              <w:rPr>
                <w:rFonts w:eastAsia="Calibri"/>
              </w:rPr>
              <w:t xml:space="preserve"> „leadershipu“ do </w:t>
            </w:r>
            <w:proofErr w:type="spellStart"/>
            <w:r>
              <w:rPr>
                <w:rFonts w:eastAsia="Calibri"/>
              </w:rPr>
              <w:t>niektorého</w:t>
            </w:r>
            <w:proofErr w:type="spellEnd"/>
            <w:r>
              <w:rPr>
                <w:rFonts w:eastAsia="Calibri"/>
              </w:rPr>
              <w:t xml:space="preserve">, </w:t>
            </w:r>
            <w:proofErr w:type="spellStart"/>
            <w:r>
              <w:rPr>
                <w:rFonts w:eastAsia="Calibri"/>
              </w:rPr>
              <w:t>prípadne</w:t>
            </w:r>
            <w:proofErr w:type="spellEnd"/>
            <w:r>
              <w:rPr>
                <w:rFonts w:eastAsia="Calibri"/>
              </w:rPr>
              <w:t xml:space="preserve"> </w:t>
            </w:r>
            <w:proofErr w:type="spellStart"/>
            <w:r>
              <w:rPr>
                <w:rFonts w:eastAsia="Calibri"/>
              </w:rPr>
              <w:t>viacerých</w:t>
            </w:r>
            <w:proofErr w:type="spellEnd"/>
            <w:r>
              <w:rPr>
                <w:rFonts w:eastAsia="Calibri"/>
              </w:rPr>
              <w:t xml:space="preserve"> </w:t>
            </w:r>
            <w:proofErr w:type="spellStart"/>
            <w:r>
              <w:rPr>
                <w:rFonts w:eastAsia="Calibri"/>
              </w:rPr>
              <w:t>predmetov</w:t>
            </w:r>
            <w:proofErr w:type="spellEnd"/>
            <w:r>
              <w:rPr>
                <w:rFonts w:eastAsia="Calibri"/>
              </w:rPr>
              <w:t>.</w:t>
            </w:r>
          </w:p>
          <w:p w14:paraId="5D7C66F3" w14:textId="77777777" w:rsidR="00AB7EB7" w:rsidRPr="00091E65" w:rsidRDefault="00AB7EB7" w:rsidP="00091E65">
            <w:pPr>
              <w:rPr>
                <w:rFonts w:ascii="Calibri" w:eastAsia="Calibri" w:hAnsi="Calibri"/>
              </w:rPr>
            </w:pPr>
          </w:p>
        </w:tc>
      </w:tr>
      <w:tr w:rsidR="00AB7EB7" w14:paraId="00896316" w14:textId="77777777" w:rsidTr="006F0E21">
        <w:tc>
          <w:tcPr>
            <w:tcW w:w="9923" w:type="dxa"/>
          </w:tcPr>
          <w:p w14:paraId="624B8845" w14:textId="4736FB19" w:rsidR="00AB7EB7" w:rsidRPr="00243256" w:rsidRDefault="00AB7EB7" w:rsidP="00243256">
            <w:pPr>
              <w:pStyle w:val="Odstavecseseznamem"/>
              <w:numPr>
                <w:ilvl w:val="0"/>
                <w:numId w:val="8"/>
              </w:numPr>
              <w:suppressAutoHyphens/>
              <w:spacing w:before="120" w:after="120"/>
              <w:ind w:left="714" w:hanging="357"/>
              <w:contextualSpacing w:val="0"/>
              <w:rPr>
                <w:rFonts w:ascii="Calibri" w:eastAsia="Calibri" w:hAnsi="Calibri"/>
              </w:rPr>
            </w:pPr>
            <w:r>
              <w:rPr>
                <w:rFonts w:eastAsia="Calibri"/>
              </w:rPr>
              <w:t>Výstupní dovednosti absolventů</w:t>
            </w:r>
          </w:p>
          <w:p w14:paraId="06B79CF5" w14:textId="1584FEAD" w:rsidR="00AB7EB7" w:rsidRDefault="00AB7EB7" w:rsidP="00091E65">
            <w:pPr>
              <w:pStyle w:val="Odstavecseseznamem"/>
              <w:jc w:val="both"/>
              <w:rPr>
                <w:rFonts w:ascii="Calibri" w:eastAsia="Calibri" w:hAnsi="Calibri"/>
              </w:rPr>
            </w:pPr>
            <w:r>
              <w:rPr>
                <w:rFonts w:eastAsia="Calibri"/>
              </w:rPr>
              <w:t xml:space="preserve">Výstupné schopnosti </w:t>
            </w:r>
            <w:proofErr w:type="spellStart"/>
            <w:r>
              <w:rPr>
                <w:rFonts w:eastAsia="Calibri"/>
              </w:rPr>
              <w:t>absolventov</w:t>
            </w:r>
            <w:proofErr w:type="spellEnd"/>
            <w:r>
              <w:rPr>
                <w:rFonts w:eastAsia="Calibri"/>
              </w:rPr>
              <w:t xml:space="preserve"> </w:t>
            </w:r>
            <w:proofErr w:type="spellStart"/>
            <w:r>
              <w:rPr>
                <w:rFonts w:eastAsia="Calibri"/>
              </w:rPr>
              <w:t>im</w:t>
            </w:r>
            <w:proofErr w:type="spellEnd"/>
            <w:r>
              <w:rPr>
                <w:rFonts w:eastAsia="Calibri"/>
              </w:rPr>
              <w:t xml:space="preserve"> </w:t>
            </w:r>
            <w:proofErr w:type="spellStart"/>
            <w:r>
              <w:rPr>
                <w:rFonts w:eastAsia="Calibri"/>
              </w:rPr>
              <w:t>dávajú</w:t>
            </w:r>
            <w:proofErr w:type="spellEnd"/>
            <w:r>
              <w:rPr>
                <w:rFonts w:eastAsia="Calibri"/>
              </w:rPr>
              <w:t xml:space="preserve"> </w:t>
            </w:r>
            <w:proofErr w:type="spellStart"/>
            <w:r>
              <w:rPr>
                <w:rFonts w:eastAsia="Calibri"/>
              </w:rPr>
              <w:t>možnosť</w:t>
            </w:r>
            <w:proofErr w:type="spellEnd"/>
            <w:r>
              <w:rPr>
                <w:rFonts w:eastAsia="Calibri"/>
              </w:rPr>
              <w:t xml:space="preserve"> </w:t>
            </w:r>
            <w:proofErr w:type="spellStart"/>
            <w:r>
              <w:rPr>
                <w:rFonts w:eastAsia="Calibri"/>
              </w:rPr>
              <w:t>oorientácie</w:t>
            </w:r>
            <w:proofErr w:type="spellEnd"/>
            <w:r>
              <w:rPr>
                <w:rFonts w:eastAsia="Calibri"/>
              </w:rPr>
              <w:t xml:space="preserve"> a </w:t>
            </w:r>
            <w:proofErr w:type="spellStart"/>
            <w:r>
              <w:rPr>
                <w:rFonts w:eastAsia="Calibri"/>
              </w:rPr>
              <w:t>porozumeniu</w:t>
            </w:r>
            <w:proofErr w:type="spellEnd"/>
            <w:r>
              <w:rPr>
                <w:rFonts w:eastAsia="Calibri"/>
              </w:rPr>
              <w:t xml:space="preserve"> </w:t>
            </w:r>
            <w:proofErr w:type="spellStart"/>
            <w:r>
              <w:rPr>
                <w:rFonts w:eastAsia="Calibri"/>
              </w:rPr>
              <w:t>viacerým</w:t>
            </w:r>
            <w:proofErr w:type="spellEnd"/>
            <w:r>
              <w:rPr>
                <w:rFonts w:eastAsia="Calibri"/>
              </w:rPr>
              <w:t xml:space="preserve"> </w:t>
            </w:r>
            <w:proofErr w:type="spellStart"/>
            <w:r>
              <w:rPr>
                <w:rFonts w:eastAsia="Calibri"/>
              </w:rPr>
              <w:t>kratívnym</w:t>
            </w:r>
            <w:proofErr w:type="spellEnd"/>
            <w:r>
              <w:rPr>
                <w:rFonts w:eastAsia="Calibri"/>
              </w:rPr>
              <w:t xml:space="preserve"> </w:t>
            </w:r>
            <w:proofErr w:type="spellStart"/>
            <w:r>
              <w:rPr>
                <w:rFonts w:eastAsia="Calibri"/>
              </w:rPr>
              <w:t>odborom</w:t>
            </w:r>
            <w:proofErr w:type="spellEnd"/>
            <w:r>
              <w:rPr>
                <w:rFonts w:eastAsia="Calibri"/>
              </w:rPr>
              <w:t xml:space="preserve">. </w:t>
            </w:r>
            <w:proofErr w:type="spellStart"/>
            <w:r>
              <w:rPr>
                <w:rFonts w:eastAsia="Calibri"/>
              </w:rPr>
              <w:t>Keďže</w:t>
            </w:r>
            <w:proofErr w:type="spellEnd"/>
            <w:r>
              <w:rPr>
                <w:rFonts w:eastAsia="Calibri"/>
              </w:rPr>
              <w:t xml:space="preserve"> </w:t>
            </w:r>
            <w:proofErr w:type="spellStart"/>
            <w:r>
              <w:rPr>
                <w:rFonts w:eastAsia="Calibri"/>
              </w:rPr>
              <w:t>súčasné</w:t>
            </w:r>
            <w:proofErr w:type="spellEnd"/>
            <w:r>
              <w:rPr>
                <w:rFonts w:eastAsia="Calibri"/>
              </w:rPr>
              <w:t xml:space="preserve"> trendy KKP sú </w:t>
            </w:r>
            <w:proofErr w:type="spellStart"/>
            <w:r>
              <w:rPr>
                <w:rFonts w:eastAsia="Calibri"/>
              </w:rPr>
              <w:t>absolútne</w:t>
            </w:r>
            <w:proofErr w:type="spellEnd"/>
            <w:r>
              <w:rPr>
                <w:rFonts w:eastAsia="Calibri"/>
              </w:rPr>
              <w:t xml:space="preserve"> </w:t>
            </w:r>
            <w:proofErr w:type="spellStart"/>
            <w:r>
              <w:rPr>
                <w:rFonts w:eastAsia="Calibri"/>
              </w:rPr>
              <w:t>medziodborové</w:t>
            </w:r>
            <w:proofErr w:type="spellEnd"/>
            <w:r>
              <w:rPr>
                <w:rFonts w:eastAsia="Calibri"/>
              </w:rPr>
              <w:t xml:space="preserve">, </w:t>
            </w:r>
            <w:proofErr w:type="spellStart"/>
            <w:r>
              <w:rPr>
                <w:rFonts w:eastAsia="Calibri"/>
              </w:rPr>
              <w:t>považujem</w:t>
            </w:r>
            <w:proofErr w:type="spellEnd"/>
            <w:r>
              <w:rPr>
                <w:rFonts w:eastAsia="Calibri"/>
              </w:rPr>
              <w:t xml:space="preserve"> </w:t>
            </w:r>
            <w:proofErr w:type="spellStart"/>
            <w:r>
              <w:rPr>
                <w:rFonts w:eastAsia="Calibri"/>
              </w:rPr>
              <w:t>túto</w:t>
            </w:r>
            <w:proofErr w:type="spellEnd"/>
            <w:r>
              <w:rPr>
                <w:rFonts w:eastAsia="Calibri"/>
              </w:rPr>
              <w:t xml:space="preserve"> </w:t>
            </w:r>
            <w:proofErr w:type="spellStart"/>
            <w:r>
              <w:rPr>
                <w:rFonts w:eastAsia="Calibri"/>
              </w:rPr>
              <w:t>širokospektrálnosť</w:t>
            </w:r>
            <w:proofErr w:type="spellEnd"/>
            <w:r>
              <w:rPr>
                <w:rFonts w:eastAsia="Calibri"/>
              </w:rPr>
              <w:t xml:space="preserve"> za základ </w:t>
            </w:r>
            <w:proofErr w:type="spellStart"/>
            <w:r>
              <w:rPr>
                <w:rFonts w:eastAsia="Calibri"/>
              </w:rPr>
              <w:t>pre</w:t>
            </w:r>
            <w:proofErr w:type="spellEnd"/>
            <w:r>
              <w:rPr>
                <w:rFonts w:eastAsia="Calibri"/>
              </w:rPr>
              <w:t xml:space="preserve"> </w:t>
            </w:r>
            <w:proofErr w:type="spellStart"/>
            <w:r>
              <w:rPr>
                <w:rFonts w:eastAsia="Calibri"/>
              </w:rPr>
              <w:t>orientáciu</w:t>
            </w:r>
            <w:proofErr w:type="spellEnd"/>
            <w:r>
              <w:rPr>
                <w:rFonts w:eastAsia="Calibri"/>
              </w:rPr>
              <w:t xml:space="preserve"> a </w:t>
            </w:r>
            <w:proofErr w:type="spellStart"/>
            <w:r>
              <w:rPr>
                <w:rFonts w:eastAsia="Calibri"/>
              </w:rPr>
              <w:t>reakčnú</w:t>
            </w:r>
            <w:proofErr w:type="spellEnd"/>
            <w:r>
              <w:rPr>
                <w:rFonts w:eastAsia="Calibri"/>
              </w:rPr>
              <w:t xml:space="preserve"> </w:t>
            </w:r>
            <w:proofErr w:type="spellStart"/>
            <w:r w:rsidR="00091E65">
              <w:rPr>
                <w:rFonts w:eastAsia="Calibri"/>
              </w:rPr>
              <w:t>schopnosť</w:t>
            </w:r>
            <w:proofErr w:type="spellEnd"/>
            <w:r w:rsidR="00091E65">
              <w:rPr>
                <w:rFonts w:eastAsia="Calibri"/>
              </w:rPr>
              <w:t xml:space="preserve"> na</w:t>
            </w:r>
            <w:r>
              <w:rPr>
                <w:rFonts w:eastAsia="Calibri"/>
              </w:rPr>
              <w:t xml:space="preserve"> </w:t>
            </w:r>
            <w:proofErr w:type="spellStart"/>
            <w:r>
              <w:rPr>
                <w:rFonts w:eastAsia="Calibri"/>
              </w:rPr>
              <w:t>pracovnom</w:t>
            </w:r>
            <w:proofErr w:type="spellEnd"/>
            <w:r>
              <w:rPr>
                <w:rFonts w:eastAsia="Calibri"/>
              </w:rPr>
              <w:t xml:space="preserve"> trhu ale aj </w:t>
            </w:r>
            <w:proofErr w:type="spellStart"/>
            <w:r>
              <w:rPr>
                <w:rFonts w:eastAsia="Calibri"/>
              </w:rPr>
              <w:t>vrámci</w:t>
            </w:r>
            <w:proofErr w:type="spellEnd"/>
            <w:r>
              <w:rPr>
                <w:rFonts w:eastAsia="Calibri"/>
              </w:rPr>
              <w:t xml:space="preserve"> </w:t>
            </w:r>
            <w:proofErr w:type="spellStart"/>
            <w:r>
              <w:rPr>
                <w:rFonts w:eastAsia="Calibri"/>
              </w:rPr>
              <w:t>podnikania</w:t>
            </w:r>
            <w:proofErr w:type="spellEnd"/>
            <w:r>
              <w:rPr>
                <w:rFonts w:eastAsia="Calibri"/>
              </w:rPr>
              <w:t xml:space="preserve"> či </w:t>
            </w:r>
            <w:proofErr w:type="spellStart"/>
            <w:r>
              <w:rPr>
                <w:rFonts w:eastAsia="Calibri"/>
              </w:rPr>
              <w:t>ďalšieho</w:t>
            </w:r>
            <w:proofErr w:type="spellEnd"/>
            <w:r>
              <w:rPr>
                <w:rFonts w:eastAsia="Calibri"/>
              </w:rPr>
              <w:t xml:space="preserve"> </w:t>
            </w:r>
            <w:proofErr w:type="spellStart"/>
            <w:r>
              <w:rPr>
                <w:rFonts w:eastAsia="Calibri"/>
              </w:rPr>
              <w:t>štúdia</w:t>
            </w:r>
            <w:proofErr w:type="spellEnd"/>
            <w:r>
              <w:rPr>
                <w:rFonts w:eastAsia="Calibri"/>
              </w:rPr>
              <w:t xml:space="preserve">. </w:t>
            </w:r>
            <w:proofErr w:type="spellStart"/>
            <w:r>
              <w:rPr>
                <w:rFonts w:eastAsia="Calibri"/>
              </w:rPr>
              <w:t>Schopnosť</w:t>
            </w:r>
            <w:proofErr w:type="spellEnd"/>
            <w:r>
              <w:rPr>
                <w:rFonts w:eastAsia="Calibri"/>
              </w:rPr>
              <w:t xml:space="preserve"> </w:t>
            </w:r>
            <w:proofErr w:type="spellStart"/>
            <w:r>
              <w:rPr>
                <w:rFonts w:eastAsia="Calibri"/>
              </w:rPr>
              <w:t>menežovať</w:t>
            </w:r>
            <w:proofErr w:type="spellEnd"/>
            <w:r>
              <w:rPr>
                <w:rFonts w:eastAsia="Calibri"/>
              </w:rPr>
              <w:t xml:space="preserve"> a </w:t>
            </w:r>
            <w:proofErr w:type="spellStart"/>
            <w:r>
              <w:rPr>
                <w:rFonts w:eastAsia="Calibri"/>
              </w:rPr>
              <w:t>viesť</w:t>
            </w:r>
            <w:proofErr w:type="spellEnd"/>
            <w:r>
              <w:rPr>
                <w:rFonts w:eastAsia="Calibri"/>
              </w:rPr>
              <w:t xml:space="preserve"> </w:t>
            </w:r>
            <w:proofErr w:type="spellStart"/>
            <w:r>
              <w:rPr>
                <w:rFonts w:eastAsia="Calibri"/>
              </w:rPr>
              <w:t>ľudí</w:t>
            </w:r>
            <w:proofErr w:type="spellEnd"/>
            <w:r>
              <w:rPr>
                <w:rFonts w:eastAsia="Calibri"/>
              </w:rPr>
              <w:t xml:space="preserve"> či procesy je </w:t>
            </w:r>
            <w:proofErr w:type="spellStart"/>
            <w:r>
              <w:rPr>
                <w:rFonts w:eastAsia="Calibri"/>
              </w:rPr>
              <w:t>kľúčová</w:t>
            </w:r>
            <w:proofErr w:type="spellEnd"/>
            <w:r>
              <w:rPr>
                <w:rFonts w:eastAsia="Calibri"/>
              </w:rPr>
              <w:t xml:space="preserve"> k samostatnosti absolventa, </w:t>
            </w:r>
            <w:proofErr w:type="spellStart"/>
            <w:r>
              <w:rPr>
                <w:rFonts w:eastAsia="Calibri"/>
              </w:rPr>
              <w:t>ktorá</w:t>
            </w:r>
            <w:proofErr w:type="spellEnd"/>
            <w:r>
              <w:rPr>
                <w:rFonts w:eastAsia="Calibri"/>
              </w:rPr>
              <w:t xml:space="preserve"> je </w:t>
            </w:r>
            <w:proofErr w:type="spellStart"/>
            <w:r>
              <w:rPr>
                <w:rFonts w:eastAsia="Calibri"/>
              </w:rPr>
              <w:t>dôležitá</w:t>
            </w:r>
            <w:proofErr w:type="spellEnd"/>
            <w:r>
              <w:rPr>
                <w:rFonts w:eastAsia="Calibri"/>
              </w:rPr>
              <w:t xml:space="preserve"> </w:t>
            </w:r>
            <w:proofErr w:type="spellStart"/>
            <w:r>
              <w:rPr>
                <w:rFonts w:eastAsia="Calibri"/>
              </w:rPr>
              <w:t>nielen</w:t>
            </w:r>
            <w:proofErr w:type="spellEnd"/>
            <w:r>
              <w:rPr>
                <w:rFonts w:eastAsia="Calibri"/>
              </w:rPr>
              <w:t xml:space="preserve"> </w:t>
            </w:r>
            <w:proofErr w:type="spellStart"/>
            <w:r>
              <w:rPr>
                <w:rFonts w:eastAsia="Calibri"/>
              </w:rPr>
              <w:t>pre</w:t>
            </w:r>
            <w:proofErr w:type="spellEnd"/>
            <w:r>
              <w:rPr>
                <w:rFonts w:eastAsia="Calibri"/>
              </w:rPr>
              <w:t xml:space="preserve"> </w:t>
            </w:r>
            <w:proofErr w:type="spellStart"/>
            <w:r>
              <w:rPr>
                <w:rFonts w:eastAsia="Calibri"/>
              </w:rPr>
              <w:t>potreby</w:t>
            </w:r>
            <w:proofErr w:type="spellEnd"/>
            <w:r>
              <w:rPr>
                <w:rFonts w:eastAsia="Calibri"/>
              </w:rPr>
              <w:t xml:space="preserve"> </w:t>
            </w:r>
            <w:proofErr w:type="spellStart"/>
            <w:r>
              <w:rPr>
                <w:rFonts w:eastAsia="Calibri"/>
              </w:rPr>
              <w:t>podnikania</w:t>
            </w:r>
            <w:proofErr w:type="spellEnd"/>
            <w:r>
              <w:rPr>
                <w:rFonts w:eastAsia="Calibri"/>
              </w:rPr>
              <w:t xml:space="preserve"> ale aj na to aby </w:t>
            </w:r>
            <w:proofErr w:type="spellStart"/>
            <w:r>
              <w:rPr>
                <w:rFonts w:eastAsia="Calibri"/>
              </w:rPr>
              <w:t>mohol</w:t>
            </w:r>
            <w:proofErr w:type="spellEnd"/>
            <w:r>
              <w:rPr>
                <w:rFonts w:eastAsia="Calibri"/>
              </w:rPr>
              <w:t xml:space="preserve"> byť </w:t>
            </w:r>
            <w:proofErr w:type="spellStart"/>
            <w:r>
              <w:rPr>
                <w:rFonts w:eastAsia="Calibri"/>
              </w:rPr>
              <w:t>kvalitným</w:t>
            </w:r>
            <w:proofErr w:type="spellEnd"/>
            <w:r>
              <w:rPr>
                <w:rFonts w:eastAsia="Calibri"/>
              </w:rPr>
              <w:t xml:space="preserve"> </w:t>
            </w:r>
            <w:proofErr w:type="spellStart"/>
            <w:r>
              <w:rPr>
                <w:rFonts w:eastAsia="Calibri"/>
              </w:rPr>
              <w:t>zamestnancom</w:t>
            </w:r>
            <w:proofErr w:type="spellEnd"/>
            <w:r>
              <w:rPr>
                <w:rFonts w:eastAsia="Calibri"/>
              </w:rPr>
              <w:t xml:space="preserve">.  </w:t>
            </w:r>
            <w:proofErr w:type="spellStart"/>
            <w:r>
              <w:rPr>
                <w:rFonts w:eastAsia="Calibri"/>
              </w:rPr>
              <w:t>Navyše</w:t>
            </w:r>
            <w:proofErr w:type="spellEnd"/>
            <w:r>
              <w:rPr>
                <w:rFonts w:eastAsia="Calibri"/>
              </w:rPr>
              <w:t xml:space="preserve"> </w:t>
            </w:r>
            <w:proofErr w:type="spellStart"/>
            <w:r>
              <w:rPr>
                <w:rFonts w:eastAsia="Calibri"/>
              </w:rPr>
              <w:t>dáva</w:t>
            </w:r>
            <w:proofErr w:type="spellEnd"/>
            <w:r>
              <w:rPr>
                <w:rFonts w:eastAsia="Calibri"/>
              </w:rPr>
              <w:t xml:space="preserve"> program </w:t>
            </w:r>
            <w:proofErr w:type="spellStart"/>
            <w:r>
              <w:rPr>
                <w:rFonts w:eastAsia="Calibri"/>
              </w:rPr>
              <w:t>možnosť</w:t>
            </w:r>
            <w:proofErr w:type="spellEnd"/>
            <w:r>
              <w:rPr>
                <w:rFonts w:eastAsia="Calibri"/>
              </w:rPr>
              <w:t xml:space="preserve"> aj </w:t>
            </w:r>
            <w:proofErr w:type="spellStart"/>
            <w:r>
              <w:rPr>
                <w:rFonts w:eastAsia="Calibri"/>
              </w:rPr>
              <w:t>vizionárskym</w:t>
            </w:r>
            <w:proofErr w:type="spellEnd"/>
            <w:r>
              <w:rPr>
                <w:rFonts w:eastAsia="Calibri"/>
              </w:rPr>
              <w:t xml:space="preserve"> </w:t>
            </w:r>
            <w:proofErr w:type="spellStart"/>
            <w:r>
              <w:rPr>
                <w:rFonts w:eastAsia="Calibri"/>
              </w:rPr>
              <w:t>osobnostiam</w:t>
            </w:r>
            <w:proofErr w:type="spellEnd"/>
            <w:r>
              <w:rPr>
                <w:rFonts w:eastAsia="Calibri"/>
              </w:rPr>
              <w:t xml:space="preserve">, </w:t>
            </w:r>
            <w:proofErr w:type="spellStart"/>
            <w:r>
              <w:rPr>
                <w:rFonts w:eastAsia="Calibri"/>
              </w:rPr>
              <w:t>ktoré</w:t>
            </w:r>
            <w:proofErr w:type="spellEnd"/>
            <w:r>
              <w:rPr>
                <w:rFonts w:eastAsia="Calibri"/>
              </w:rPr>
              <w:t xml:space="preserve"> by </w:t>
            </w:r>
            <w:proofErr w:type="spellStart"/>
            <w:r>
              <w:rPr>
                <w:rFonts w:eastAsia="Calibri"/>
              </w:rPr>
              <w:t>určite</w:t>
            </w:r>
            <w:proofErr w:type="spellEnd"/>
            <w:r>
              <w:rPr>
                <w:rFonts w:eastAsia="Calibri"/>
              </w:rPr>
              <w:t xml:space="preserve"> </w:t>
            </w:r>
            <w:proofErr w:type="spellStart"/>
            <w:r>
              <w:rPr>
                <w:rFonts w:eastAsia="Calibri"/>
              </w:rPr>
              <w:t>benefitovali</w:t>
            </w:r>
            <w:proofErr w:type="spellEnd"/>
            <w:r>
              <w:rPr>
                <w:rFonts w:eastAsia="Calibri"/>
              </w:rPr>
              <w:t xml:space="preserve"> </w:t>
            </w:r>
            <w:proofErr w:type="spellStart"/>
            <w:r>
              <w:rPr>
                <w:rFonts w:eastAsia="Calibri"/>
              </w:rPr>
              <w:t>zo</w:t>
            </w:r>
            <w:proofErr w:type="spellEnd"/>
            <w:r>
              <w:rPr>
                <w:rFonts w:eastAsia="Calibri"/>
              </w:rPr>
              <w:t xml:space="preserve"> </w:t>
            </w:r>
            <w:proofErr w:type="spellStart"/>
            <w:r>
              <w:rPr>
                <w:rFonts w:eastAsia="Calibri"/>
              </w:rPr>
              <w:t>schopnoostí</w:t>
            </w:r>
            <w:proofErr w:type="spellEnd"/>
            <w:r>
              <w:rPr>
                <w:rFonts w:eastAsia="Calibri"/>
              </w:rPr>
              <w:t xml:space="preserve"> </w:t>
            </w:r>
            <w:proofErr w:type="spellStart"/>
            <w:r>
              <w:rPr>
                <w:rFonts w:eastAsia="Calibri"/>
              </w:rPr>
              <w:t>spoločenského</w:t>
            </w:r>
            <w:proofErr w:type="spellEnd"/>
            <w:r>
              <w:rPr>
                <w:rFonts w:eastAsia="Calibri"/>
              </w:rPr>
              <w:t xml:space="preserve"> leadershipu.</w:t>
            </w:r>
          </w:p>
          <w:p w14:paraId="07D13921" w14:textId="77777777" w:rsidR="00AB7EB7" w:rsidRPr="00091E65" w:rsidRDefault="00AB7EB7" w:rsidP="00091E65">
            <w:pPr>
              <w:rPr>
                <w:rFonts w:ascii="Calibri" w:eastAsia="Calibri" w:hAnsi="Calibri"/>
              </w:rPr>
            </w:pPr>
          </w:p>
        </w:tc>
      </w:tr>
      <w:tr w:rsidR="00AB7EB7" w14:paraId="0CF80587" w14:textId="77777777" w:rsidTr="006F0E21">
        <w:tc>
          <w:tcPr>
            <w:tcW w:w="9923" w:type="dxa"/>
          </w:tcPr>
          <w:p w14:paraId="04E100BD" w14:textId="43320C9B" w:rsidR="00AB7EB7" w:rsidRPr="00243256" w:rsidRDefault="00AB7EB7" w:rsidP="00243256">
            <w:pPr>
              <w:pStyle w:val="Odstavecseseznamem"/>
              <w:numPr>
                <w:ilvl w:val="0"/>
                <w:numId w:val="8"/>
              </w:numPr>
              <w:suppressAutoHyphens/>
              <w:spacing w:before="120" w:after="120"/>
              <w:ind w:left="714" w:hanging="357"/>
              <w:contextualSpacing w:val="0"/>
              <w:rPr>
                <w:rFonts w:ascii="Calibri" w:eastAsia="Calibri" w:hAnsi="Calibri"/>
              </w:rPr>
            </w:pPr>
            <w:r>
              <w:rPr>
                <w:rFonts w:eastAsia="Calibri"/>
              </w:rPr>
              <w:t>Uplatnitelnost absolventů</w:t>
            </w:r>
          </w:p>
          <w:p w14:paraId="46E60ABE" w14:textId="4F229E2A" w:rsidR="00AB7EB7" w:rsidRDefault="00AB7EB7" w:rsidP="00091E65">
            <w:pPr>
              <w:pStyle w:val="Odstavecseseznamem"/>
              <w:jc w:val="both"/>
              <w:rPr>
                <w:rFonts w:ascii="Calibri" w:eastAsia="Calibri" w:hAnsi="Calibri"/>
              </w:rPr>
            </w:pPr>
            <w:proofErr w:type="spellStart"/>
            <w:r>
              <w:rPr>
                <w:rFonts w:eastAsia="Calibri"/>
              </w:rPr>
              <w:t>Štúdijný</w:t>
            </w:r>
            <w:proofErr w:type="spellEnd"/>
            <w:r>
              <w:rPr>
                <w:rFonts w:eastAsia="Calibri"/>
              </w:rPr>
              <w:t xml:space="preserve"> </w:t>
            </w:r>
            <w:r w:rsidR="00091E65">
              <w:rPr>
                <w:rFonts w:eastAsia="Calibri"/>
              </w:rPr>
              <w:t>program BSP</w:t>
            </w:r>
            <w:r>
              <w:rPr>
                <w:rFonts w:eastAsia="Calibri"/>
              </w:rPr>
              <w:t xml:space="preserve"> KODK adresuje </w:t>
            </w:r>
            <w:proofErr w:type="spellStart"/>
            <w:r>
              <w:rPr>
                <w:rFonts w:eastAsia="Calibri"/>
              </w:rPr>
              <w:t>pracovný</w:t>
            </w:r>
            <w:proofErr w:type="spellEnd"/>
            <w:r>
              <w:rPr>
                <w:rFonts w:eastAsia="Calibri"/>
              </w:rPr>
              <w:t xml:space="preserve"> trh v 21.storočí, </w:t>
            </w:r>
            <w:proofErr w:type="spellStart"/>
            <w:r>
              <w:rPr>
                <w:rFonts w:eastAsia="Calibri"/>
              </w:rPr>
              <w:t>ktorý</w:t>
            </w:r>
            <w:proofErr w:type="spellEnd"/>
            <w:r>
              <w:rPr>
                <w:rFonts w:eastAsia="Calibri"/>
              </w:rPr>
              <w:t xml:space="preserve"> bude </w:t>
            </w:r>
            <w:proofErr w:type="spellStart"/>
            <w:r>
              <w:rPr>
                <w:rFonts w:eastAsia="Calibri"/>
              </w:rPr>
              <w:t>nepredvídateľný</w:t>
            </w:r>
            <w:proofErr w:type="spellEnd"/>
            <w:r>
              <w:rPr>
                <w:rFonts w:eastAsia="Calibri"/>
              </w:rPr>
              <w:t xml:space="preserve">. </w:t>
            </w:r>
            <w:proofErr w:type="spellStart"/>
            <w:r>
              <w:rPr>
                <w:rFonts w:eastAsia="Calibri"/>
              </w:rPr>
              <w:t>Uplatniteľný</w:t>
            </w:r>
            <w:proofErr w:type="spellEnd"/>
            <w:r>
              <w:rPr>
                <w:rFonts w:eastAsia="Calibri"/>
              </w:rPr>
              <w:t xml:space="preserve"> absolvent bude taký, </w:t>
            </w:r>
            <w:proofErr w:type="spellStart"/>
            <w:r>
              <w:rPr>
                <w:rFonts w:eastAsia="Calibri"/>
              </w:rPr>
              <w:t>ktorý</w:t>
            </w:r>
            <w:proofErr w:type="spellEnd"/>
            <w:r>
              <w:rPr>
                <w:rFonts w:eastAsia="Calibri"/>
              </w:rPr>
              <w:t xml:space="preserve"> je schopný </w:t>
            </w:r>
            <w:proofErr w:type="spellStart"/>
            <w:r>
              <w:rPr>
                <w:rFonts w:eastAsia="Calibri"/>
              </w:rPr>
              <w:t>reagovať</w:t>
            </w:r>
            <w:proofErr w:type="spellEnd"/>
            <w:r>
              <w:rPr>
                <w:rFonts w:eastAsia="Calibri"/>
              </w:rPr>
              <w:t xml:space="preserve"> na </w:t>
            </w:r>
            <w:proofErr w:type="spellStart"/>
            <w:r>
              <w:rPr>
                <w:rFonts w:eastAsia="Calibri"/>
              </w:rPr>
              <w:t>rôznorodé</w:t>
            </w:r>
            <w:proofErr w:type="spellEnd"/>
            <w:r>
              <w:rPr>
                <w:rFonts w:eastAsia="Calibri"/>
              </w:rPr>
              <w:t xml:space="preserve"> </w:t>
            </w:r>
            <w:proofErr w:type="spellStart"/>
            <w:r>
              <w:rPr>
                <w:rFonts w:eastAsia="Calibri"/>
              </w:rPr>
              <w:t>príležitosti</w:t>
            </w:r>
            <w:proofErr w:type="spellEnd"/>
            <w:r>
              <w:rPr>
                <w:rFonts w:eastAsia="Calibri"/>
              </w:rPr>
              <w:t xml:space="preserve"> a do </w:t>
            </w:r>
            <w:proofErr w:type="spellStart"/>
            <w:r>
              <w:rPr>
                <w:rFonts w:eastAsia="Calibri"/>
              </w:rPr>
              <w:t>veľkej</w:t>
            </w:r>
            <w:proofErr w:type="spellEnd"/>
            <w:r>
              <w:rPr>
                <w:rFonts w:eastAsia="Calibri"/>
              </w:rPr>
              <w:t xml:space="preserve"> </w:t>
            </w:r>
            <w:proofErr w:type="spellStart"/>
            <w:r>
              <w:rPr>
                <w:rFonts w:eastAsia="Calibri"/>
              </w:rPr>
              <w:t>miery</w:t>
            </w:r>
            <w:proofErr w:type="spellEnd"/>
            <w:r>
              <w:rPr>
                <w:rFonts w:eastAsia="Calibri"/>
              </w:rPr>
              <w:t xml:space="preserve"> </w:t>
            </w:r>
            <w:proofErr w:type="spellStart"/>
            <w:r>
              <w:rPr>
                <w:rFonts w:eastAsia="Calibri"/>
              </w:rPr>
              <w:t>preberať</w:t>
            </w:r>
            <w:proofErr w:type="spellEnd"/>
            <w:r>
              <w:rPr>
                <w:rFonts w:eastAsia="Calibri"/>
              </w:rPr>
              <w:t xml:space="preserve"> </w:t>
            </w:r>
            <w:proofErr w:type="spellStart"/>
            <w:r>
              <w:rPr>
                <w:rFonts w:eastAsia="Calibri"/>
              </w:rPr>
              <w:t>zodpovednosť</w:t>
            </w:r>
            <w:proofErr w:type="spellEnd"/>
            <w:r>
              <w:rPr>
                <w:rFonts w:eastAsia="Calibri"/>
              </w:rPr>
              <w:t xml:space="preserve"> či </w:t>
            </w:r>
            <w:proofErr w:type="spellStart"/>
            <w:r>
              <w:rPr>
                <w:rFonts w:eastAsia="Calibri"/>
              </w:rPr>
              <w:t>vytvárať</w:t>
            </w:r>
            <w:proofErr w:type="spellEnd"/>
            <w:r>
              <w:rPr>
                <w:rFonts w:eastAsia="Calibri"/>
              </w:rPr>
              <w:t xml:space="preserve"> si </w:t>
            </w:r>
            <w:proofErr w:type="spellStart"/>
            <w:r>
              <w:rPr>
                <w:rFonts w:eastAsia="Calibri"/>
              </w:rPr>
              <w:t>vlastné</w:t>
            </w:r>
            <w:proofErr w:type="spellEnd"/>
            <w:r>
              <w:rPr>
                <w:rFonts w:eastAsia="Calibri"/>
              </w:rPr>
              <w:t xml:space="preserve"> </w:t>
            </w:r>
            <w:proofErr w:type="spellStart"/>
            <w:r>
              <w:rPr>
                <w:rFonts w:eastAsia="Calibri"/>
              </w:rPr>
              <w:t>príležitosti</w:t>
            </w:r>
            <w:proofErr w:type="spellEnd"/>
            <w:r>
              <w:rPr>
                <w:rFonts w:eastAsia="Calibri"/>
              </w:rPr>
              <w:t xml:space="preserve">. BSP KODK k </w:t>
            </w:r>
            <w:proofErr w:type="spellStart"/>
            <w:r>
              <w:rPr>
                <w:rFonts w:eastAsia="Calibri"/>
              </w:rPr>
              <w:t>tejto</w:t>
            </w:r>
            <w:proofErr w:type="spellEnd"/>
            <w:r>
              <w:rPr>
                <w:rFonts w:eastAsia="Calibri"/>
              </w:rPr>
              <w:t xml:space="preserve"> samostatnosti </w:t>
            </w:r>
            <w:proofErr w:type="spellStart"/>
            <w:r>
              <w:rPr>
                <w:rFonts w:eastAsia="Calibri"/>
              </w:rPr>
              <w:t>študentov</w:t>
            </w:r>
            <w:proofErr w:type="spellEnd"/>
            <w:r>
              <w:rPr>
                <w:rFonts w:eastAsia="Calibri"/>
              </w:rPr>
              <w:t xml:space="preserve"> </w:t>
            </w:r>
            <w:proofErr w:type="spellStart"/>
            <w:r>
              <w:rPr>
                <w:rFonts w:eastAsia="Calibri"/>
              </w:rPr>
              <w:t>vedie</w:t>
            </w:r>
            <w:proofErr w:type="spellEnd"/>
            <w:r>
              <w:rPr>
                <w:rFonts w:eastAsia="Calibri"/>
              </w:rPr>
              <w:t xml:space="preserve"> a </w:t>
            </w:r>
            <w:proofErr w:type="spellStart"/>
            <w:r>
              <w:rPr>
                <w:rFonts w:eastAsia="Calibri"/>
              </w:rPr>
              <w:t>dáva</w:t>
            </w:r>
            <w:proofErr w:type="spellEnd"/>
            <w:r>
              <w:rPr>
                <w:rFonts w:eastAsia="Calibri"/>
              </w:rPr>
              <w:t xml:space="preserve"> </w:t>
            </w:r>
            <w:proofErr w:type="spellStart"/>
            <w:r>
              <w:rPr>
                <w:rFonts w:eastAsia="Calibri"/>
              </w:rPr>
              <w:t>im</w:t>
            </w:r>
            <w:proofErr w:type="spellEnd"/>
            <w:r>
              <w:rPr>
                <w:rFonts w:eastAsia="Calibri"/>
              </w:rPr>
              <w:t xml:space="preserve"> </w:t>
            </w:r>
            <w:proofErr w:type="spellStart"/>
            <w:r>
              <w:rPr>
                <w:rFonts w:eastAsia="Calibri"/>
              </w:rPr>
              <w:t>možnosť</w:t>
            </w:r>
            <w:proofErr w:type="spellEnd"/>
            <w:r>
              <w:rPr>
                <w:rFonts w:eastAsia="Calibri"/>
              </w:rPr>
              <w:t xml:space="preserve"> na </w:t>
            </w:r>
            <w:proofErr w:type="spellStart"/>
            <w:r>
              <w:rPr>
                <w:rFonts w:eastAsia="Calibri"/>
              </w:rPr>
              <w:t>reálne</w:t>
            </w:r>
            <w:proofErr w:type="spellEnd"/>
            <w:r>
              <w:rPr>
                <w:rFonts w:eastAsia="Calibri"/>
              </w:rPr>
              <w:t xml:space="preserve"> </w:t>
            </w:r>
            <w:proofErr w:type="spellStart"/>
            <w:r>
              <w:rPr>
                <w:rFonts w:eastAsia="Calibri"/>
              </w:rPr>
              <w:t>zoznámenie</w:t>
            </w:r>
            <w:proofErr w:type="spellEnd"/>
            <w:r>
              <w:rPr>
                <w:rFonts w:eastAsia="Calibri"/>
              </w:rPr>
              <w:t xml:space="preserve"> </w:t>
            </w:r>
            <w:proofErr w:type="spellStart"/>
            <w:r>
              <w:rPr>
                <w:rFonts w:eastAsia="Calibri"/>
              </w:rPr>
              <w:t>sa</w:t>
            </w:r>
            <w:proofErr w:type="spellEnd"/>
            <w:r>
              <w:rPr>
                <w:rFonts w:eastAsia="Calibri"/>
              </w:rPr>
              <w:t xml:space="preserve"> s </w:t>
            </w:r>
            <w:proofErr w:type="spellStart"/>
            <w:r>
              <w:rPr>
                <w:rFonts w:eastAsia="Calibri"/>
              </w:rPr>
              <w:t>praxou</w:t>
            </w:r>
            <w:proofErr w:type="spellEnd"/>
            <w:r>
              <w:rPr>
                <w:rFonts w:eastAsia="Calibri"/>
              </w:rPr>
              <w:t xml:space="preserve">, </w:t>
            </w:r>
            <w:proofErr w:type="spellStart"/>
            <w:r>
              <w:rPr>
                <w:rFonts w:eastAsia="Calibri"/>
              </w:rPr>
              <w:t>potenciálnymi</w:t>
            </w:r>
            <w:proofErr w:type="spellEnd"/>
            <w:r>
              <w:rPr>
                <w:rFonts w:eastAsia="Calibri"/>
              </w:rPr>
              <w:t xml:space="preserve"> </w:t>
            </w:r>
            <w:proofErr w:type="spellStart"/>
            <w:r>
              <w:rPr>
                <w:rFonts w:eastAsia="Calibri"/>
              </w:rPr>
              <w:t>zamestnávateľmi</w:t>
            </w:r>
            <w:proofErr w:type="spellEnd"/>
            <w:r>
              <w:rPr>
                <w:rFonts w:eastAsia="Calibri"/>
              </w:rPr>
              <w:t xml:space="preserve">, </w:t>
            </w:r>
            <w:proofErr w:type="spellStart"/>
            <w:r>
              <w:rPr>
                <w:rFonts w:eastAsia="Calibri"/>
              </w:rPr>
              <w:t>spolupracovníkmi</w:t>
            </w:r>
            <w:proofErr w:type="spellEnd"/>
            <w:r>
              <w:rPr>
                <w:rFonts w:eastAsia="Calibri"/>
              </w:rPr>
              <w:t xml:space="preserve"> či </w:t>
            </w:r>
            <w:proofErr w:type="spellStart"/>
            <w:r>
              <w:rPr>
                <w:rFonts w:eastAsia="Calibri"/>
              </w:rPr>
              <w:t>biznis</w:t>
            </w:r>
            <w:proofErr w:type="spellEnd"/>
            <w:r>
              <w:rPr>
                <w:rFonts w:eastAsia="Calibri"/>
              </w:rPr>
              <w:t xml:space="preserve"> </w:t>
            </w:r>
            <w:proofErr w:type="spellStart"/>
            <w:r>
              <w:rPr>
                <w:rFonts w:eastAsia="Calibri"/>
              </w:rPr>
              <w:t>partnermi</w:t>
            </w:r>
            <w:proofErr w:type="spellEnd"/>
            <w:r>
              <w:rPr>
                <w:rFonts w:eastAsia="Calibri"/>
              </w:rPr>
              <w:t>.</w:t>
            </w:r>
          </w:p>
          <w:p w14:paraId="2B2386D3" w14:textId="77777777" w:rsidR="00AB7EB7" w:rsidRPr="00091E65" w:rsidRDefault="00AB7EB7" w:rsidP="00091E65">
            <w:pPr>
              <w:rPr>
                <w:rFonts w:ascii="Calibri" w:eastAsia="Calibri" w:hAnsi="Calibri"/>
              </w:rPr>
            </w:pPr>
          </w:p>
        </w:tc>
      </w:tr>
      <w:tr w:rsidR="00AB7EB7" w14:paraId="6B23C675" w14:textId="77777777" w:rsidTr="006F0E21">
        <w:tc>
          <w:tcPr>
            <w:tcW w:w="9923" w:type="dxa"/>
          </w:tcPr>
          <w:p w14:paraId="5E11CBE9" w14:textId="1FA88ECC" w:rsidR="00AB7EB7" w:rsidRPr="00243256" w:rsidRDefault="00AB7EB7" w:rsidP="00243256">
            <w:pPr>
              <w:pStyle w:val="Odstavecseseznamem"/>
              <w:numPr>
                <w:ilvl w:val="0"/>
                <w:numId w:val="8"/>
              </w:numPr>
              <w:suppressAutoHyphens/>
              <w:spacing w:before="120" w:after="120"/>
              <w:ind w:left="714" w:hanging="357"/>
              <w:contextualSpacing w:val="0"/>
              <w:rPr>
                <w:rFonts w:ascii="Calibri" w:eastAsia="Calibri" w:hAnsi="Calibri"/>
              </w:rPr>
            </w:pPr>
            <w:r>
              <w:rPr>
                <w:rFonts w:eastAsia="Calibri"/>
              </w:rPr>
              <w:t>Perspektiva připravovaného programu</w:t>
            </w:r>
          </w:p>
          <w:p w14:paraId="6BC892D7" w14:textId="7D28CB27" w:rsidR="00AB7EB7" w:rsidRDefault="00AB7EB7" w:rsidP="00091E65">
            <w:pPr>
              <w:pStyle w:val="Odstavecseseznamem"/>
              <w:jc w:val="both"/>
              <w:rPr>
                <w:rFonts w:ascii="Calibri" w:eastAsia="Calibri" w:hAnsi="Calibri"/>
              </w:rPr>
            </w:pPr>
            <w:proofErr w:type="spellStart"/>
            <w:r>
              <w:rPr>
                <w:rFonts w:eastAsia="Calibri"/>
              </w:rPr>
              <w:t>Keďže</w:t>
            </w:r>
            <w:proofErr w:type="spellEnd"/>
            <w:r>
              <w:rPr>
                <w:rFonts w:eastAsia="Calibri"/>
              </w:rPr>
              <w:t xml:space="preserve"> je program postavený </w:t>
            </w:r>
            <w:proofErr w:type="spellStart"/>
            <w:r>
              <w:rPr>
                <w:rFonts w:eastAsia="Calibri"/>
              </w:rPr>
              <w:t>interdisciplinárne</w:t>
            </w:r>
            <w:proofErr w:type="spellEnd"/>
            <w:r>
              <w:rPr>
                <w:rFonts w:eastAsia="Calibri"/>
              </w:rPr>
              <w:t xml:space="preserve">, má </w:t>
            </w:r>
            <w:proofErr w:type="spellStart"/>
            <w:r>
              <w:rPr>
                <w:rFonts w:eastAsia="Calibri"/>
              </w:rPr>
              <w:t>výbornú</w:t>
            </w:r>
            <w:proofErr w:type="spellEnd"/>
            <w:r>
              <w:rPr>
                <w:rFonts w:eastAsia="Calibri"/>
              </w:rPr>
              <w:t xml:space="preserve"> </w:t>
            </w:r>
            <w:proofErr w:type="spellStart"/>
            <w:r>
              <w:rPr>
                <w:rFonts w:eastAsia="Calibri"/>
              </w:rPr>
              <w:t>možnoosť</w:t>
            </w:r>
            <w:proofErr w:type="spellEnd"/>
            <w:r>
              <w:rPr>
                <w:rFonts w:eastAsia="Calibri"/>
              </w:rPr>
              <w:t xml:space="preserve"> </w:t>
            </w:r>
            <w:proofErr w:type="spellStart"/>
            <w:r>
              <w:rPr>
                <w:rFonts w:eastAsia="Calibri"/>
              </w:rPr>
              <w:t>adaptácie</w:t>
            </w:r>
            <w:proofErr w:type="spellEnd"/>
            <w:r>
              <w:rPr>
                <w:rFonts w:eastAsia="Calibri"/>
              </w:rPr>
              <w:t xml:space="preserve"> </w:t>
            </w:r>
            <w:proofErr w:type="spellStart"/>
            <w:r>
              <w:rPr>
                <w:rFonts w:eastAsia="Calibri"/>
              </w:rPr>
              <w:t>sa</w:t>
            </w:r>
            <w:proofErr w:type="spellEnd"/>
            <w:r>
              <w:rPr>
                <w:rFonts w:eastAsia="Calibri"/>
              </w:rPr>
              <w:t xml:space="preserve"> na </w:t>
            </w:r>
            <w:proofErr w:type="spellStart"/>
            <w:r>
              <w:rPr>
                <w:rFonts w:eastAsia="Calibri"/>
              </w:rPr>
              <w:t>aktuálne</w:t>
            </w:r>
            <w:proofErr w:type="spellEnd"/>
            <w:r>
              <w:rPr>
                <w:rFonts w:eastAsia="Calibri"/>
              </w:rPr>
              <w:t xml:space="preserve"> </w:t>
            </w:r>
            <w:proofErr w:type="spellStart"/>
            <w:r>
              <w:rPr>
                <w:rFonts w:eastAsia="Calibri"/>
              </w:rPr>
              <w:t>témy</w:t>
            </w:r>
            <w:proofErr w:type="spellEnd"/>
            <w:r>
              <w:rPr>
                <w:rFonts w:eastAsia="Calibri"/>
              </w:rPr>
              <w:t xml:space="preserve"> </w:t>
            </w:r>
            <w:r w:rsidR="00091E65">
              <w:rPr>
                <w:rFonts w:eastAsia="Calibri"/>
              </w:rPr>
              <w:br/>
            </w:r>
            <w:r>
              <w:rPr>
                <w:rFonts w:eastAsia="Calibri"/>
              </w:rPr>
              <w:t xml:space="preserve">v </w:t>
            </w:r>
            <w:proofErr w:type="spellStart"/>
            <w:r>
              <w:rPr>
                <w:rFonts w:eastAsia="Calibri"/>
              </w:rPr>
              <w:t>budúcnosti</w:t>
            </w:r>
            <w:proofErr w:type="spellEnd"/>
            <w:r>
              <w:rPr>
                <w:rFonts w:eastAsia="Calibri"/>
              </w:rPr>
              <w:t xml:space="preserve">, </w:t>
            </w:r>
            <w:proofErr w:type="spellStart"/>
            <w:r>
              <w:rPr>
                <w:rFonts w:eastAsia="Calibri"/>
              </w:rPr>
              <w:t>ktoré</w:t>
            </w:r>
            <w:proofErr w:type="spellEnd"/>
            <w:r>
              <w:rPr>
                <w:rFonts w:eastAsia="Calibri"/>
              </w:rPr>
              <w:t xml:space="preserve"> nám dnes </w:t>
            </w:r>
            <w:proofErr w:type="spellStart"/>
            <w:r>
              <w:rPr>
                <w:rFonts w:eastAsia="Calibri"/>
              </w:rPr>
              <w:t>ešte</w:t>
            </w:r>
            <w:proofErr w:type="spellEnd"/>
            <w:r>
              <w:rPr>
                <w:rFonts w:eastAsia="Calibri"/>
              </w:rPr>
              <w:t xml:space="preserve"> </w:t>
            </w:r>
            <w:proofErr w:type="spellStart"/>
            <w:r w:rsidR="00091E65">
              <w:rPr>
                <w:rFonts w:eastAsia="Calibri"/>
              </w:rPr>
              <w:t>nemusia</w:t>
            </w:r>
            <w:proofErr w:type="spellEnd"/>
            <w:r w:rsidR="00091E65">
              <w:rPr>
                <w:rFonts w:eastAsia="Calibri"/>
              </w:rPr>
              <w:t>,</w:t>
            </w:r>
            <w:r>
              <w:rPr>
                <w:rFonts w:eastAsia="Calibri"/>
              </w:rPr>
              <w:t xml:space="preserve"> byť známe. </w:t>
            </w:r>
            <w:proofErr w:type="spellStart"/>
            <w:r>
              <w:rPr>
                <w:rFonts w:eastAsia="Calibri"/>
              </w:rPr>
              <w:t>Preto</w:t>
            </w:r>
            <w:proofErr w:type="spellEnd"/>
            <w:r>
              <w:rPr>
                <w:rFonts w:eastAsia="Calibri"/>
              </w:rPr>
              <w:t xml:space="preserve"> ho </w:t>
            </w:r>
            <w:proofErr w:type="spellStart"/>
            <w:r>
              <w:rPr>
                <w:rFonts w:eastAsia="Calibri"/>
              </w:rPr>
              <w:t>považujem</w:t>
            </w:r>
            <w:proofErr w:type="spellEnd"/>
            <w:r>
              <w:rPr>
                <w:rFonts w:eastAsia="Calibri"/>
              </w:rPr>
              <w:t xml:space="preserve"> za nadčasový a so </w:t>
            </w:r>
            <w:proofErr w:type="spellStart"/>
            <w:r>
              <w:rPr>
                <w:rFonts w:eastAsia="Calibri"/>
              </w:rPr>
              <w:t>stupňujúcou</w:t>
            </w:r>
            <w:proofErr w:type="spellEnd"/>
            <w:r>
              <w:rPr>
                <w:rFonts w:eastAsia="Calibri"/>
              </w:rPr>
              <w:t xml:space="preserve"> </w:t>
            </w:r>
            <w:proofErr w:type="spellStart"/>
            <w:r>
              <w:rPr>
                <w:rFonts w:eastAsia="Calibri"/>
              </w:rPr>
              <w:t>sa</w:t>
            </w:r>
            <w:proofErr w:type="spellEnd"/>
            <w:r>
              <w:rPr>
                <w:rFonts w:eastAsia="Calibri"/>
              </w:rPr>
              <w:t xml:space="preserve"> </w:t>
            </w:r>
            <w:proofErr w:type="spellStart"/>
            <w:r>
              <w:rPr>
                <w:rFonts w:eastAsia="Calibri"/>
              </w:rPr>
              <w:t>dôležitosťou</w:t>
            </w:r>
            <w:proofErr w:type="spellEnd"/>
            <w:r>
              <w:rPr>
                <w:rFonts w:eastAsia="Calibri"/>
              </w:rPr>
              <w:t xml:space="preserve"> úlohy </w:t>
            </w:r>
            <w:proofErr w:type="spellStart"/>
            <w:r>
              <w:rPr>
                <w:rFonts w:eastAsia="Calibri"/>
              </w:rPr>
              <w:t>kultúry</w:t>
            </w:r>
            <w:proofErr w:type="spellEnd"/>
            <w:r>
              <w:rPr>
                <w:rFonts w:eastAsia="Calibri"/>
              </w:rPr>
              <w:t xml:space="preserve"> a </w:t>
            </w:r>
            <w:proofErr w:type="spellStart"/>
            <w:r>
              <w:rPr>
                <w:rFonts w:eastAsia="Calibri"/>
              </w:rPr>
              <w:t>kreatívneho</w:t>
            </w:r>
            <w:proofErr w:type="spellEnd"/>
            <w:r>
              <w:rPr>
                <w:rFonts w:eastAsia="Calibri"/>
              </w:rPr>
              <w:t xml:space="preserve"> </w:t>
            </w:r>
            <w:proofErr w:type="spellStart"/>
            <w:r>
              <w:rPr>
                <w:rFonts w:eastAsia="Calibri"/>
              </w:rPr>
              <w:t>priemyslu</w:t>
            </w:r>
            <w:proofErr w:type="spellEnd"/>
            <w:r>
              <w:rPr>
                <w:rFonts w:eastAsia="Calibri"/>
              </w:rPr>
              <w:t xml:space="preserve"> v </w:t>
            </w:r>
            <w:proofErr w:type="spellStart"/>
            <w:r>
              <w:rPr>
                <w:rFonts w:eastAsia="Calibri"/>
              </w:rPr>
              <w:t>Európe</w:t>
            </w:r>
            <w:proofErr w:type="spellEnd"/>
            <w:r>
              <w:rPr>
                <w:rFonts w:eastAsia="Calibri"/>
              </w:rPr>
              <w:t xml:space="preserve"> aj </w:t>
            </w:r>
            <w:proofErr w:type="spellStart"/>
            <w:r>
              <w:rPr>
                <w:rFonts w:eastAsia="Calibri"/>
              </w:rPr>
              <w:t>zásadný</w:t>
            </w:r>
            <w:proofErr w:type="spellEnd"/>
            <w:r>
              <w:rPr>
                <w:rFonts w:eastAsia="Calibri"/>
              </w:rPr>
              <w:t>.</w:t>
            </w:r>
          </w:p>
          <w:p w14:paraId="533D20E5" w14:textId="77777777" w:rsidR="00AB7EB7" w:rsidRPr="00091E65" w:rsidRDefault="00AB7EB7" w:rsidP="00091E65">
            <w:pPr>
              <w:rPr>
                <w:rFonts w:ascii="Calibri" w:eastAsia="Calibri" w:hAnsi="Calibri"/>
              </w:rPr>
            </w:pPr>
          </w:p>
        </w:tc>
      </w:tr>
      <w:tr w:rsidR="00AB7EB7" w14:paraId="20F72A53" w14:textId="77777777" w:rsidTr="006F0E21">
        <w:tc>
          <w:tcPr>
            <w:tcW w:w="9923" w:type="dxa"/>
          </w:tcPr>
          <w:p w14:paraId="56816B77" w14:textId="77777777" w:rsidR="00AB7EB7" w:rsidRDefault="00AB7EB7" w:rsidP="00091E65">
            <w:pPr>
              <w:pStyle w:val="Odstavecseseznamem"/>
              <w:numPr>
                <w:ilvl w:val="0"/>
                <w:numId w:val="8"/>
              </w:numPr>
              <w:suppressAutoHyphens/>
              <w:spacing w:before="120"/>
              <w:ind w:left="714" w:hanging="357"/>
              <w:contextualSpacing w:val="0"/>
              <w:rPr>
                <w:rFonts w:ascii="Calibri" w:eastAsia="Calibri" w:hAnsi="Calibri"/>
              </w:rPr>
            </w:pPr>
            <w:r>
              <w:rPr>
                <w:rFonts w:eastAsia="Calibri"/>
              </w:rPr>
              <w:t>Další podněty</w:t>
            </w:r>
          </w:p>
          <w:p w14:paraId="3E04A2E6" w14:textId="77777777" w:rsidR="00AB7EB7" w:rsidRDefault="00AB7EB7" w:rsidP="001834F0">
            <w:pPr>
              <w:pStyle w:val="Odstavecseseznamem"/>
              <w:rPr>
                <w:rFonts w:ascii="Calibri" w:eastAsia="Calibri" w:hAnsi="Calibri"/>
              </w:rPr>
            </w:pPr>
          </w:p>
          <w:p w14:paraId="7E30609C" w14:textId="77777777" w:rsidR="00AB7EB7" w:rsidRPr="00091E65" w:rsidRDefault="00AB7EB7" w:rsidP="00091E65">
            <w:pPr>
              <w:rPr>
                <w:rFonts w:ascii="Calibri" w:eastAsia="Calibri" w:hAnsi="Calibri"/>
              </w:rPr>
            </w:pPr>
          </w:p>
        </w:tc>
      </w:tr>
      <w:tr w:rsidR="00AB7EB7" w14:paraId="5B2C8847" w14:textId="77777777" w:rsidTr="003E3392">
        <w:trPr>
          <w:trHeight w:val="894"/>
        </w:trPr>
        <w:tc>
          <w:tcPr>
            <w:tcW w:w="9923" w:type="dxa"/>
          </w:tcPr>
          <w:p w14:paraId="451F6A20" w14:textId="4F3A24B6" w:rsidR="00AB7EB7" w:rsidRDefault="00AB7EB7" w:rsidP="001834F0">
            <w:pPr>
              <w:pStyle w:val="Odstavecseseznamem"/>
              <w:rPr>
                <w:rFonts w:eastAsia="Calibri"/>
              </w:rPr>
            </w:pPr>
            <w:r>
              <w:rPr>
                <w:rFonts w:eastAsia="Calibri"/>
              </w:rPr>
              <w:t>Jméno hodnotitele, instituce, datum</w:t>
            </w:r>
          </w:p>
          <w:p w14:paraId="049F359C" w14:textId="77777777" w:rsidR="003E3392" w:rsidRDefault="003E3392" w:rsidP="001834F0">
            <w:pPr>
              <w:pStyle w:val="Odstavecseseznamem"/>
              <w:rPr>
                <w:rFonts w:ascii="Calibri" w:eastAsia="Calibri" w:hAnsi="Calibri"/>
              </w:rPr>
            </w:pPr>
          </w:p>
          <w:p w14:paraId="0E6F05ED" w14:textId="5443116A" w:rsidR="003E3392" w:rsidRDefault="00AB7EB7" w:rsidP="001834F0">
            <w:pPr>
              <w:pStyle w:val="Odstavecseseznamem"/>
              <w:rPr>
                <w:rFonts w:eastAsia="Calibri"/>
              </w:rPr>
            </w:pPr>
            <w:r>
              <w:rPr>
                <w:rFonts w:eastAsia="Calibri"/>
              </w:rPr>
              <w:t xml:space="preserve">M.A. Lucia </w:t>
            </w:r>
            <w:proofErr w:type="spellStart"/>
            <w:r>
              <w:rPr>
                <w:rFonts w:eastAsia="Calibri"/>
              </w:rPr>
              <w:t>Dubačová</w:t>
            </w:r>
            <w:proofErr w:type="spellEnd"/>
            <w:r>
              <w:rPr>
                <w:rFonts w:eastAsia="Calibri"/>
              </w:rPr>
              <w:t xml:space="preserve"> </w:t>
            </w:r>
            <w:r w:rsidR="00091E65">
              <w:rPr>
                <w:rFonts w:eastAsia="Calibri"/>
              </w:rPr>
              <w:t>v.r.</w:t>
            </w:r>
            <w:r>
              <w:rPr>
                <w:rFonts w:eastAsia="Calibri"/>
              </w:rPr>
              <w:t xml:space="preserve"> </w:t>
            </w:r>
          </w:p>
          <w:p w14:paraId="49FC21C2" w14:textId="68A7F501" w:rsidR="003E3392" w:rsidRDefault="00AB7EB7" w:rsidP="001834F0">
            <w:pPr>
              <w:pStyle w:val="Odstavecseseznamem"/>
              <w:rPr>
                <w:rFonts w:eastAsia="Calibri"/>
              </w:rPr>
            </w:pPr>
            <w:proofErr w:type="spellStart"/>
            <w:r>
              <w:rPr>
                <w:rFonts w:eastAsia="Calibri"/>
              </w:rPr>
              <w:t>Kreatívny</w:t>
            </w:r>
            <w:proofErr w:type="spellEnd"/>
            <w:r>
              <w:rPr>
                <w:rFonts w:eastAsia="Calibri"/>
              </w:rPr>
              <w:t xml:space="preserve"> </w:t>
            </w:r>
            <w:proofErr w:type="spellStart"/>
            <w:r>
              <w:rPr>
                <w:rFonts w:eastAsia="Calibri"/>
              </w:rPr>
              <w:t>inštitút</w:t>
            </w:r>
            <w:proofErr w:type="spellEnd"/>
            <w:r>
              <w:rPr>
                <w:rFonts w:eastAsia="Calibri"/>
              </w:rPr>
              <w:t xml:space="preserve"> Trenčín, </w:t>
            </w:r>
            <w:proofErr w:type="spellStart"/>
            <w:r>
              <w:rPr>
                <w:rFonts w:eastAsia="Calibri"/>
              </w:rPr>
              <w:t>n.o</w:t>
            </w:r>
            <w:proofErr w:type="spellEnd"/>
            <w:r>
              <w:rPr>
                <w:rFonts w:eastAsia="Calibri"/>
              </w:rPr>
              <w:t>.</w:t>
            </w:r>
          </w:p>
          <w:p w14:paraId="61371B66" w14:textId="490B1A48" w:rsidR="00AB7EB7" w:rsidRDefault="00AB7EB7" w:rsidP="001834F0">
            <w:pPr>
              <w:pStyle w:val="Odstavecseseznamem"/>
              <w:rPr>
                <w:rFonts w:ascii="Calibri" w:eastAsia="Calibri" w:hAnsi="Calibri"/>
              </w:rPr>
            </w:pPr>
            <w:r>
              <w:rPr>
                <w:rFonts w:eastAsia="Calibri"/>
              </w:rPr>
              <w:t>8.11.2022</w:t>
            </w:r>
          </w:p>
          <w:p w14:paraId="4CC5CBE9" w14:textId="77777777" w:rsidR="00AB7EB7" w:rsidRPr="003E3392" w:rsidRDefault="00AB7EB7" w:rsidP="003E3392">
            <w:pPr>
              <w:rPr>
                <w:rFonts w:ascii="Calibri" w:eastAsia="Calibri" w:hAnsi="Calibri"/>
              </w:rPr>
            </w:pPr>
          </w:p>
        </w:tc>
      </w:tr>
    </w:tbl>
    <w:p w14:paraId="41A234C1" w14:textId="3B0824DC" w:rsidR="007F5DA8" w:rsidRDefault="007F5DA8" w:rsidP="007F5DA8"/>
    <w:p w14:paraId="427ACEE8" w14:textId="7C6082F4" w:rsidR="005B17BF" w:rsidRDefault="005B17BF" w:rsidP="007F5DA8"/>
    <w:p w14:paraId="1D8CC154" w14:textId="3BE18291" w:rsidR="005B17BF" w:rsidRDefault="005B17BF" w:rsidP="007F5DA8"/>
    <w:p w14:paraId="555AC05A" w14:textId="15922812" w:rsidR="005B17BF" w:rsidRDefault="005B17BF" w:rsidP="007F5DA8"/>
    <w:p w14:paraId="2317F92E" w14:textId="69BF2DDA" w:rsidR="005B17BF" w:rsidRDefault="005B17BF" w:rsidP="007F5DA8"/>
    <w:p w14:paraId="664F03B9" w14:textId="7F7A405E" w:rsidR="005B17BF" w:rsidRDefault="005B17BF" w:rsidP="007F5DA8"/>
    <w:p w14:paraId="100446FE" w14:textId="0F244708" w:rsidR="00DB48D5" w:rsidRDefault="00DB48D5" w:rsidP="007F5DA8"/>
    <w:p w14:paraId="7DC5BFB1" w14:textId="77777777" w:rsidR="00DB48D5" w:rsidRDefault="00DB48D5" w:rsidP="007F5DA8"/>
    <w:p w14:paraId="65BE95F1" w14:textId="2E835C5B" w:rsidR="005B17BF" w:rsidRDefault="005B17BF" w:rsidP="007F5DA8"/>
    <w:p w14:paraId="007AE1B5" w14:textId="41AEE7C0" w:rsidR="007D3C40" w:rsidRDefault="007D3C40" w:rsidP="007F5DA8"/>
    <w:p w14:paraId="05B46C0A" w14:textId="75A17C71" w:rsidR="005B17BF" w:rsidRDefault="005B17BF" w:rsidP="007F5DA8"/>
    <w:p w14:paraId="443ECA26" w14:textId="77777777" w:rsidR="006F0E21" w:rsidRDefault="006F0E21">
      <w:r>
        <w:br w:type="page"/>
      </w:r>
    </w:p>
    <w:tbl>
      <w:tblPr>
        <w:tblStyle w:val="Mkatabulky"/>
        <w:tblW w:w="9918" w:type="dxa"/>
        <w:tblLook w:val="04A0" w:firstRow="1" w:lastRow="0" w:firstColumn="1" w:lastColumn="0" w:noHBand="0" w:noVBand="1"/>
      </w:tblPr>
      <w:tblGrid>
        <w:gridCol w:w="9918"/>
      </w:tblGrid>
      <w:tr w:rsidR="00105B5C" w14:paraId="2C4A4122" w14:textId="77777777" w:rsidTr="003E3392">
        <w:trPr>
          <w:trHeight w:val="298"/>
        </w:trPr>
        <w:tc>
          <w:tcPr>
            <w:tcW w:w="9918" w:type="dxa"/>
            <w:shd w:val="clear" w:color="auto" w:fill="FBD4B4" w:themeFill="accent6" w:themeFillTint="66"/>
            <w:vAlign w:val="center"/>
          </w:tcPr>
          <w:p w14:paraId="35703266" w14:textId="010C701B" w:rsidR="00105B5C" w:rsidRDefault="00105B5C" w:rsidP="003E3392">
            <w:r w:rsidRPr="003E3392">
              <w:rPr>
                <w:b/>
                <w:bCs/>
              </w:rPr>
              <w:lastRenderedPageBreak/>
              <w:t xml:space="preserve">Mgr. Magdalena </w:t>
            </w:r>
            <w:r w:rsidR="003E3392" w:rsidRPr="003E3392">
              <w:rPr>
                <w:b/>
                <w:bCs/>
              </w:rPr>
              <w:t>Müllerová</w:t>
            </w:r>
            <w:r w:rsidR="003E3392">
              <w:rPr>
                <w:b/>
                <w:bCs/>
              </w:rPr>
              <w:t xml:space="preserve"> – </w:t>
            </w:r>
            <w:r w:rsidR="003E3392" w:rsidRPr="00EF1585">
              <w:t>Kancelář</w:t>
            </w:r>
            <w:r w:rsidR="007D3C40" w:rsidRPr="00EF1585">
              <w:t xml:space="preserve"> </w:t>
            </w:r>
            <w:r w:rsidR="007D3C40">
              <w:t>Kreativní Evropa Kultura</w:t>
            </w:r>
          </w:p>
        </w:tc>
      </w:tr>
      <w:tr w:rsidR="00105B5C" w14:paraId="5E94A969" w14:textId="77777777" w:rsidTr="00311B61">
        <w:tc>
          <w:tcPr>
            <w:tcW w:w="9918" w:type="dxa"/>
          </w:tcPr>
          <w:p w14:paraId="7FF69558" w14:textId="16435939" w:rsidR="003E3392" w:rsidRDefault="00105B5C" w:rsidP="003E3392">
            <w:pPr>
              <w:pStyle w:val="Odstavecseseznamem"/>
              <w:numPr>
                <w:ilvl w:val="0"/>
                <w:numId w:val="6"/>
              </w:numPr>
              <w:spacing w:before="120" w:after="120"/>
              <w:ind w:left="714" w:hanging="357"/>
              <w:contextualSpacing w:val="0"/>
            </w:pPr>
            <w:r>
              <w:t>Struktura studijního plánu</w:t>
            </w:r>
          </w:p>
          <w:p w14:paraId="56A5743D" w14:textId="5048C985" w:rsidR="00105B5C" w:rsidRDefault="00105B5C" w:rsidP="003E3392">
            <w:pPr>
              <w:pStyle w:val="Odstavecseseznamem"/>
              <w:spacing w:before="120" w:after="120"/>
              <w:contextualSpacing w:val="0"/>
              <w:jc w:val="both"/>
            </w:pPr>
            <w:r>
              <w:t xml:space="preserve">Nový studijní program KODK má ambici obstát na mezinárodní úrovni. Jeho přidanou hodnotou je inovace </w:t>
            </w:r>
            <w:r w:rsidR="003E3392">
              <w:br/>
            </w:r>
            <w:r>
              <w:t xml:space="preserve">a flexibilita s ohledem na potřeby společnosti a trhu. Jeho jedinečnost vidím v tom, že bude postavený na hodnotách jako jsou udržitelnost, inkluze, soudružnost, </w:t>
            </w:r>
            <w:proofErr w:type="spellStart"/>
            <w:r>
              <w:t>wellbeing</w:t>
            </w:r>
            <w:proofErr w:type="spellEnd"/>
            <w:r>
              <w:t xml:space="preserve"> s cílem přispět k rozvoji společnosti. Tato ambice by měla být jasně formulovaná. </w:t>
            </w:r>
          </w:p>
          <w:p w14:paraId="246923B9" w14:textId="77777777" w:rsidR="00105B5C" w:rsidRDefault="00105B5C" w:rsidP="00170EF0">
            <w:pPr>
              <w:pStyle w:val="Odstavecseseznamem"/>
              <w:numPr>
                <w:ilvl w:val="0"/>
                <w:numId w:val="9"/>
              </w:numPr>
              <w:ind w:left="1077" w:hanging="357"/>
              <w:contextualSpacing w:val="0"/>
            </w:pPr>
            <w:r>
              <w:t xml:space="preserve">Jde o specifický program, jehož kvalita úzce souvisí ve spolupráci napříč UTB i spolupráci s ostatními partnery (v rámci regionu i s jinými univerzitami) </w:t>
            </w:r>
          </w:p>
          <w:p w14:paraId="708C48B2" w14:textId="77777777" w:rsidR="00105B5C" w:rsidRDefault="00105B5C" w:rsidP="00170EF0">
            <w:pPr>
              <w:pStyle w:val="Odstavecseseznamem"/>
              <w:numPr>
                <w:ilvl w:val="0"/>
                <w:numId w:val="9"/>
              </w:numPr>
              <w:ind w:left="1077" w:hanging="357"/>
              <w:contextualSpacing w:val="0"/>
            </w:pPr>
            <w:r>
              <w:t>Pro studenty bude klíčové spolupracovat ve studijním programu se zahraničním</w:t>
            </w:r>
          </w:p>
          <w:p w14:paraId="50CDC25C" w14:textId="77777777" w:rsidR="00105B5C" w:rsidRDefault="00105B5C" w:rsidP="00170EF0">
            <w:pPr>
              <w:pStyle w:val="Odstavecseseznamem"/>
              <w:numPr>
                <w:ilvl w:val="0"/>
                <w:numId w:val="9"/>
              </w:numPr>
              <w:ind w:left="1077" w:hanging="357"/>
              <w:contextualSpacing w:val="0"/>
            </w:pPr>
            <w:r>
              <w:t>Závěrečná zkouška by měla mít praktický ráz</w:t>
            </w:r>
          </w:p>
          <w:p w14:paraId="00A61A45" w14:textId="77777777" w:rsidR="00105B5C" w:rsidRDefault="00105B5C" w:rsidP="00170EF0">
            <w:pPr>
              <w:pStyle w:val="Odstavecseseznamem"/>
              <w:numPr>
                <w:ilvl w:val="0"/>
                <w:numId w:val="9"/>
              </w:numPr>
              <w:ind w:left="1077" w:hanging="357"/>
              <w:contextualSpacing w:val="0"/>
            </w:pPr>
            <w:r>
              <w:t xml:space="preserve">Zásadní je flexibilita a alternativní povaha studijního oboru. Ačkoliv jde o malý studijní obor, měl by mít vysokou prioritu </w:t>
            </w:r>
          </w:p>
          <w:p w14:paraId="7F4A6A2E" w14:textId="77777777" w:rsidR="00105B5C" w:rsidRDefault="00105B5C" w:rsidP="00170EF0">
            <w:pPr>
              <w:pStyle w:val="Odstavecseseznamem"/>
              <w:numPr>
                <w:ilvl w:val="0"/>
                <w:numId w:val="9"/>
              </w:numPr>
              <w:ind w:left="1077" w:hanging="357"/>
              <w:contextualSpacing w:val="0"/>
            </w:pPr>
            <w:r>
              <w:t>Vzhledem k tématu digitalizace je třeba věnovat důraz na studium a aktualizaci legislativy, autorských práv a zajištění bezpečného prostředí nejen pro umělce a kreativce, ale i v rámci virtuálních prostředí pro jeho uživatele včetně dětí a mládeže</w:t>
            </w:r>
          </w:p>
          <w:p w14:paraId="464E4333" w14:textId="77777777" w:rsidR="003E3392" w:rsidRDefault="00105B5C" w:rsidP="00170EF0">
            <w:pPr>
              <w:pStyle w:val="Odstavecseseznamem"/>
              <w:numPr>
                <w:ilvl w:val="0"/>
                <w:numId w:val="9"/>
              </w:numPr>
              <w:ind w:left="1077" w:hanging="357"/>
              <w:contextualSpacing w:val="0"/>
            </w:pPr>
            <w:r>
              <w:t xml:space="preserve">Jak bude zajištěna obnova studijních plánů, aby KODK byl vizionářský? </w:t>
            </w:r>
          </w:p>
          <w:p w14:paraId="64D871DA" w14:textId="41787C88" w:rsidR="00170EF0" w:rsidRDefault="00170EF0" w:rsidP="00170EF0">
            <w:pPr>
              <w:pStyle w:val="Odstavecseseznamem"/>
              <w:ind w:left="1077"/>
              <w:contextualSpacing w:val="0"/>
            </w:pPr>
          </w:p>
        </w:tc>
      </w:tr>
      <w:tr w:rsidR="00105B5C" w14:paraId="2AF3CB51" w14:textId="77777777" w:rsidTr="00311B61">
        <w:tc>
          <w:tcPr>
            <w:tcW w:w="9918" w:type="dxa"/>
          </w:tcPr>
          <w:p w14:paraId="64FD3537" w14:textId="22A099F6" w:rsidR="003E3392" w:rsidRDefault="00105B5C" w:rsidP="003E3392">
            <w:pPr>
              <w:pStyle w:val="Odstavecseseznamem"/>
              <w:numPr>
                <w:ilvl w:val="0"/>
                <w:numId w:val="6"/>
              </w:numPr>
              <w:spacing w:before="120" w:after="120"/>
              <w:ind w:left="714" w:hanging="357"/>
              <w:contextualSpacing w:val="0"/>
            </w:pPr>
            <w:r>
              <w:t>Výstupní dovednosti absolventů</w:t>
            </w:r>
          </w:p>
          <w:p w14:paraId="4FD3E8D4" w14:textId="77777777" w:rsidR="00105B5C" w:rsidRDefault="00105B5C" w:rsidP="00170EF0">
            <w:pPr>
              <w:pStyle w:val="Odstavecseseznamem"/>
              <w:numPr>
                <w:ilvl w:val="0"/>
                <w:numId w:val="9"/>
              </w:numPr>
              <w:ind w:left="1077" w:hanging="357"/>
              <w:contextualSpacing w:val="0"/>
            </w:pPr>
            <w:r>
              <w:t>Jde o vysoce prestižní obor, nároky na studenty budou vysoké</w:t>
            </w:r>
          </w:p>
          <w:p w14:paraId="0F97DD0B" w14:textId="77777777" w:rsidR="00105B5C" w:rsidRDefault="00105B5C" w:rsidP="00170EF0">
            <w:pPr>
              <w:pStyle w:val="Odstavecseseznamem"/>
              <w:numPr>
                <w:ilvl w:val="0"/>
                <w:numId w:val="9"/>
              </w:numPr>
              <w:ind w:left="1077" w:hanging="357"/>
              <w:contextualSpacing w:val="0"/>
            </w:pPr>
            <w:r>
              <w:t xml:space="preserve">Dovednosti by měly být stále aktualizovány vzhledem k trhu a potřebám společnosti </w:t>
            </w:r>
          </w:p>
          <w:p w14:paraId="5007A22C" w14:textId="77777777" w:rsidR="00105B5C" w:rsidRDefault="00105B5C" w:rsidP="00170EF0">
            <w:pPr>
              <w:pStyle w:val="Odstavecseseznamem"/>
              <w:numPr>
                <w:ilvl w:val="0"/>
                <w:numId w:val="9"/>
              </w:numPr>
              <w:ind w:left="1077" w:hanging="357"/>
              <w:contextualSpacing w:val="0"/>
            </w:pPr>
            <w:r>
              <w:t xml:space="preserve">Kombinace uměleckého a manažerského zaměření může způsobit zmatení jak pro zájemce o obor, tak pro ostatní studijní fakulty </w:t>
            </w:r>
          </w:p>
          <w:p w14:paraId="081C0AA9" w14:textId="77777777" w:rsidR="003E3392" w:rsidRDefault="00105B5C" w:rsidP="00170EF0">
            <w:pPr>
              <w:pStyle w:val="Odstavecseseznamem"/>
              <w:numPr>
                <w:ilvl w:val="0"/>
                <w:numId w:val="9"/>
              </w:numPr>
              <w:ind w:left="1077" w:hanging="357"/>
              <w:contextualSpacing w:val="0"/>
            </w:pPr>
            <w:r>
              <w:t>Sada dovedností by měla vycházet z rešerší a být aktualizována</w:t>
            </w:r>
          </w:p>
          <w:p w14:paraId="4FE54E25" w14:textId="0308EA95" w:rsidR="00170EF0" w:rsidRDefault="00170EF0" w:rsidP="00170EF0">
            <w:pPr>
              <w:pStyle w:val="Odstavecseseznamem"/>
              <w:numPr>
                <w:ilvl w:val="0"/>
                <w:numId w:val="9"/>
              </w:numPr>
              <w:ind w:left="1077" w:hanging="357"/>
              <w:contextualSpacing w:val="0"/>
            </w:pPr>
          </w:p>
        </w:tc>
      </w:tr>
      <w:tr w:rsidR="00105B5C" w14:paraId="36F524A4" w14:textId="77777777" w:rsidTr="00311B61">
        <w:tc>
          <w:tcPr>
            <w:tcW w:w="9918" w:type="dxa"/>
          </w:tcPr>
          <w:p w14:paraId="65CBAF26" w14:textId="77777777" w:rsidR="00105B5C" w:rsidRDefault="00105B5C" w:rsidP="003E3392">
            <w:pPr>
              <w:pStyle w:val="Odstavecseseznamem"/>
              <w:numPr>
                <w:ilvl w:val="0"/>
                <w:numId w:val="6"/>
              </w:numPr>
              <w:spacing w:before="120" w:after="120"/>
              <w:contextualSpacing w:val="0"/>
            </w:pPr>
            <w:r>
              <w:t>Uplatnitelnost absolventů</w:t>
            </w:r>
          </w:p>
          <w:p w14:paraId="520B4502" w14:textId="77777777" w:rsidR="00105B5C" w:rsidRDefault="00105B5C" w:rsidP="00170EF0">
            <w:pPr>
              <w:pStyle w:val="Odstavecseseznamem"/>
              <w:numPr>
                <w:ilvl w:val="0"/>
                <w:numId w:val="9"/>
              </w:numPr>
              <w:ind w:left="1077" w:hanging="357"/>
              <w:contextualSpacing w:val="0"/>
            </w:pPr>
            <w:r>
              <w:t>Kreativní manažeři na pozicích vývoje, nových podnikatelských záměrů – navázání spolupráce se studenty už v době studia</w:t>
            </w:r>
          </w:p>
          <w:p w14:paraId="15632F67" w14:textId="77777777" w:rsidR="00105B5C" w:rsidRDefault="00105B5C" w:rsidP="00170EF0">
            <w:pPr>
              <w:pStyle w:val="Odstavecseseznamem"/>
              <w:numPr>
                <w:ilvl w:val="0"/>
                <w:numId w:val="9"/>
              </w:numPr>
              <w:ind w:left="1077" w:hanging="357"/>
              <w:contextualSpacing w:val="0"/>
            </w:pPr>
            <w:r>
              <w:t>Startupy, kde je kreativita nezbytnou dovedností Vnímám odklon mladých lidí od potřeby být zaměstnán</w:t>
            </w:r>
          </w:p>
          <w:p w14:paraId="4BA58BCB" w14:textId="77777777" w:rsidR="00105B5C" w:rsidRDefault="00105B5C" w:rsidP="00170EF0">
            <w:pPr>
              <w:pStyle w:val="Odstavecseseznamem"/>
              <w:numPr>
                <w:ilvl w:val="0"/>
                <w:numId w:val="9"/>
              </w:numPr>
              <w:ind w:left="1077" w:hanging="357"/>
              <w:contextualSpacing w:val="0"/>
            </w:pPr>
            <w:r>
              <w:t xml:space="preserve">Zlínský region může využít absolventy – spolupráce s podnikateli z oblasti kreativních průmyslů </w:t>
            </w:r>
          </w:p>
          <w:p w14:paraId="191E3572" w14:textId="291CA9A9" w:rsidR="00170EF0" w:rsidRDefault="00170EF0" w:rsidP="00170EF0">
            <w:pPr>
              <w:pStyle w:val="Odstavecseseznamem"/>
              <w:numPr>
                <w:ilvl w:val="0"/>
                <w:numId w:val="9"/>
              </w:numPr>
              <w:ind w:left="1077" w:hanging="357"/>
              <w:contextualSpacing w:val="0"/>
            </w:pPr>
          </w:p>
        </w:tc>
      </w:tr>
      <w:tr w:rsidR="00105B5C" w14:paraId="49086597" w14:textId="77777777" w:rsidTr="00311B61">
        <w:tc>
          <w:tcPr>
            <w:tcW w:w="9918" w:type="dxa"/>
          </w:tcPr>
          <w:p w14:paraId="758B7354" w14:textId="77777777" w:rsidR="00105B5C" w:rsidRDefault="00105B5C" w:rsidP="003E3392">
            <w:pPr>
              <w:pStyle w:val="Odstavecseseznamem"/>
              <w:numPr>
                <w:ilvl w:val="0"/>
                <w:numId w:val="6"/>
              </w:numPr>
              <w:spacing w:before="120" w:after="120"/>
              <w:contextualSpacing w:val="0"/>
            </w:pPr>
            <w:r>
              <w:t>Perspektiva připravovaného programu</w:t>
            </w:r>
          </w:p>
          <w:p w14:paraId="01D44FDC" w14:textId="77777777" w:rsidR="00105B5C" w:rsidRDefault="00105B5C" w:rsidP="003E3392">
            <w:pPr>
              <w:pStyle w:val="Odstavecseseznamem"/>
              <w:numPr>
                <w:ilvl w:val="0"/>
                <w:numId w:val="9"/>
              </w:numPr>
              <w:spacing w:before="120" w:after="120"/>
              <w:contextualSpacing w:val="0"/>
            </w:pPr>
            <w:r>
              <w:t xml:space="preserve">Nutnost zabezpečit systémové kroky k tomu, aby byl program nadčasový, mezinárodně prestižní, vysoce aktuální a jedinečnost. Pokud se to nepodaří, může být program zaměnitelný se studiem managementu </w:t>
            </w:r>
          </w:p>
        </w:tc>
      </w:tr>
      <w:tr w:rsidR="00105B5C" w14:paraId="499F86B4" w14:textId="77777777" w:rsidTr="00311B61">
        <w:tc>
          <w:tcPr>
            <w:tcW w:w="9918" w:type="dxa"/>
          </w:tcPr>
          <w:p w14:paraId="622E3450" w14:textId="77777777" w:rsidR="00105B5C" w:rsidRDefault="00105B5C" w:rsidP="0042398A">
            <w:pPr>
              <w:pStyle w:val="Odstavecseseznamem"/>
              <w:numPr>
                <w:ilvl w:val="0"/>
                <w:numId w:val="6"/>
              </w:numPr>
            </w:pPr>
            <w:r>
              <w:t>Další podněty</w:t>
            </w:r>
          </w:p>
          <w:p w14:paraId="2199C578" w14:textId="77777777" w:rsidR="00105B5C" w:rsidRDefault="00105B5C" w:rsidP="001834F0">
            <w:pPr>
              <w:pStyle w:val="Odstavecseseznamem"/>
            </w:pPr>
          </w:p>
          <w:p w14:paraId="23394F5B" w14:textId="77777777" w:rsidR="00105B5C" w:rsidRDefault="00105B5C" w:rsidP="001834F0">
            <w:pPr>
              <w:pStyle w:val="Odstavecseseznamem"/>
            </w:pPr>
          </w:p>
          <w:p w14:paraId="68A629D4" w14:textId="77777777" w:rsidR="00105B5C" w:rsidRDefault="00105B5C" w:rsidP="001834F0">
            <w:pPr>
              <w:pStyle w:val="Odstavecseseznamem"/>
            </w:pPr>
          </w:p>
        </w:tc>
      </w:tr>
      <w:tr w:rsidR="00105B5C" w14:paraId="23EB88F0" w14:textId="77777777" w:rsidTr="00311B61">
        <w:tc>
          <w:tcPr>
            <w:tcW w:w="9918" w:type="dxa"/>
          </w:tcPr>
          <w:p w14:paraId="07FF7552" w14:textId="77777777" w:rsidR="00105B5C" w:rsidRDefault="00105B5C" w:rsidP="001834F0">
            <w:pPr>
              <w:pStyle w:val="Odstavecseseznamem"/>
            </w:pPr>
            <w:r>
              <w:t>Jméno hodnotitele, instituce, datum</w:t>
            </w:r>
          </w:p>
          <w:p w14:paraId="6E447AAA" w14:textId="77777777" w:rsidR="00105B5C" w:rsidRDefault="00105B5C" w:rsidP="001834F0">
            <w:pPr>
              <w:pStyle w:val="Odstavecseseznamem"/>
            </w:pPr>
          </w:p>
          <w:p w14:paraId="125E3060" w14:textId="75007112" w:rsidR="003E3392" w:rsidRDefault="00105B5C" w:rsidP="001834F0">
            <w:pPr>
              <w:pStyle w:val="Odstavecseseznamem"/>
            </w:pPr>
            <w:r>
              <w:t>Mgr. Magdalena Müllerová</w:t>
            </w:r>
          </w:p>
          <w:p w14:paraId="40AFA450" w14:textId="41850B00" w:rsidR="003E3392" w:rsidRDefault="00105B5C" w:rsidP="001834F0">
            <w:pPr>
              <w:pStyle w:val="Odstavecseseznamem"/>
            </w:pPr>
            <w:r>
              <w:t>Kancelář Kreativní Evropa Kultura</w:t>
            </w:r>
          </w:p>
          <w:p w14:paraId="5422CE95" w14:textId="4272944A" w:rsidR="00105B5C" w:rsidRDefault="00105B5C" w:rsidP="001834F0">
            <w:pPr>
              <w:pStyle w:val="Odstavecseseznamem"/>
            </w:pPr>
            <w:r>
              <w:t>10.11.2022</w:t>
            </w:r>
          </w:p>
          <w:p w14:paraId="565C09A9" w14:textId="77777777" w:rsidR="00105B5C" w:rsidRDefault="00105B5C" w:rsidP="001834F0">
            <w:pPr>
              <w:pStyle w:val="Odstavecseseznamem"/>
            </w:pPr>
          </w:p>
        </w:tc>
      </w:tr>
    </w:tbl>
    <w:p w14:paraId="4F2FFFD3" w14:textId="7F761665" w:rsidR="005B17BF" w:rsidRDefault="005B17BF" w:rsidP="007F5DA8"/>
    <w:p w14:paraId="70460B3D" w14:textId="4A2A0863" w:rsidR="005B17BF" w:rsidRDefault="005B17BF" w:rsidP="007F5DA8"/>
    <w:p w14:paraId="4990A717" w14:textId="4D66F120" w:rsidR="005B17BF" w:rsidRDefault="005B17BF" w:rsidP="007F5DA8"/>
    <w:p w14:paraId="013D3551" w14:textId="24330BFD" w:rsidR="005B17BF" w:rsidRDefault="005B17BF" w:rsidP="007F5DA8"/>
    <w:p w14:paraId="555FBF27" w14:textId="55352321" w:rsidR="005B17BF" w:rsidRDefault="005B17BF" w:rsidP="007F5DA8"/>
    <w:p w14:paraId="729196FB" w14:textId="565A0DE6" w:rsidR="005B17BF" w:rsidRDefault="005B17BF" w:rsidP="007F5DA8"/>
    <w:p w14:paraId="57D40DFD" w14:textId="7D299027" w:rsidR="005B17BF" w:rsidRDefault="005B17BF" w:rsidP="007F5DA8"/>
    <w:p w14:paraId="3E8C21ED" w14:textId="20FE6162" w:rsidR="005B17BF" w:rsidRDefault="005B17BF" w:rsidP="007F5DA8"/>
    <w:p w14:paraId="59EAAFBC" w14:textId="1B64B5E9" w:rsidR="005B17BF" w:rsidRDefault="005B17BF" w:rsidP="007F5DA8"/>
    <w:p w14:paraId="01A373BB" w14:textId="769B765E" w:rsidR="005B17BF" w:rsidRDefault="005B17BF" w:rsidP="007F5DA8"/>
    <w:p w14:paraId="4518DF26" w14:textId="66358281" w:rsidR="005B17BF" w:rsidRDefault="005B17BF" w:rsidP="007F5DA8"/>
    <w:p w14:paraId="2DDC7691" w14:textId="7DBD5B22" w:rsidR="005B17BF" w:rsidRDefault="005B17BF" w:rsidP="007F5DA8"/>
    <w:p w14:paraId="2487C4A6" w14:textId="078FE0A9" w:rsidR="005B17BF" w:rsidRDefault="005B17BF" w:rsidP="007F5DA8"/>
    <w:p w14:paraId="6ABD8E19" w14:textId="05013E0F" w:rsidR="005B17BF" w:rsidRDefault="005B17BF" w:rsidP="007F5DA8"/>
    <w:tbl>
      <w:tblPr>
        <w:tblStyle w:val="Mkatabulky"/>
        <w:tblW w:w="9918" w:type="dxa"/>
        <w:tblLook w:val="04A0" w:firstRow="1" w:lastRow="0" w:firstColumn="1" w:lastColumn="0" w:noHBand="0" w:noVBand="1"/>
      </w:tblPr>
      <w:tblGrid>
        <w:gridCol w:w="9918"/>
      </w:tblGrid>
      <w:tr w:rsidR="007F5DA8" w14:paraId="32F7BD5D" w14:textId="77777777" w:rsidTr="00432401">
        <w:trPr>
          <w:trHeight w:val="344"/>
        </w:trPr>
        <w:tc>
          <w:tcPr>
            <w:tcW w:w="9918" w:type="dxa"/>
            <w:shd w:val="clear" w:color="auto" w:fill="FBD4B4" w:themeFill="accent6" w:themeFillTint="66"/>
            <w:vAlign w:val="center"/>
          </w:tcPr>
          <w:p w14:paraId="422F7DBE" w14:textId="482757D1" w:rsidR="007F5DA8" w:rsidRDefault="007F5DA8" w:rsidP="00432401">
            <w:r w:rsidRPr="00432401">
              <w:rPr>
                <w:b/>
                <w:bCs/>
              </w:rPr>
              <w:lastRenderedPageBreak/>
              <w:t xml:space="preserve">Ing. arch. Markéta </w:t>
            </w:r>
            <w:proofErr w:type="spellStart"/>
            <w:r w:rsidR="00432401" w:rsidRPr="00432401">
              <w:rPr>
                <w:b/>
                <w:bCs/>
              </w:rPr>
              <w:t>Gebrian</w:t>
            </w:r>
            <w:proofErr w:type="spellEnd"/>
            <w:r w:rsidR="00432401">
              <w:rPr>
                <w:b/>
                <w:bCs/>
              </w:rPr>
              <w:t xml:space="preserve"> – </w:t>
            </w:r>
            <w:r w:rsidR="00432401" w:rsidRPr="00EF1585">
              <w:t>digitální</w:t>
            </w:r>
            <w:r w:rsidR="007D3C40" w:rsidRPr="00EF1585">
              <w:t xml:space="preserve"> u</w:t>
            </w:r>
            <w:r w:rsidR="007D3C40">
              <w:t>mělkyně, VR architektka</w:t>
            </w:r>
          </w:p>
        </w:tc>
      </w:tr>
      <w:tr w:rsidR="007F5DA8" w14:paraId="4217F3EB" w14:textId="77777777" w:rsidTr="00EF1585">
        <w:trPr>
          <w:trHeight w:val="1255"/>
        </w:trPr>
        <w:tc>
          <w:tcPr>
            <w:tcW w:w="9918" w:type="dxa"/>
          </w:tcPr>
          <w:p w14:paraId="586C7C35" w14:textId="23F21DAD" w:rsidR="007F5DA8" w:rsidRDefault="007F5DA8" w:rsidP="00EF1585">
            <w:pPr>
              <w:pStyle w:val="Odstavecseseznamem"/>
              <w:numPr>
                <w:ilvl w:val="3"/>
                <w:numId w:val="8"/>
              </w:numPr>
              <w:spacing w:before="120" w:after="120"/>
              <w:ind w:left="731" w:hanging="425"/>
              <w:contextualSpacing w:val="0"/>
            </w:pPr>
            <w:r>
              <w:t>Struktura studijního plánu</w:t>
            </w:r>
          </w:p>
          <w:p w14:paraId="6FDE66BA" w14:textId="16BD0E4B" w:rsidR="007F5DA8" w:rsidRDefault="007F5DA8" w:rsidP="00866733">
            <w:pPr>
              <w:pStyle w:val="Odstavecseseznamem"/>
              <w:spacing w:before="120" w:after="120"/>
              <w:contextualSpacing w:val="0"/>
              <w:jc w:val="both"/>
            </w:pPr>
            <w:r>
              <w:t xml:space="preserve">Studijní plán je tvořen tak, aby studenti mohli nahlédnout do různých </w:t>
            </w:r>
            <w:r>
              <w:rPr>
                <w:rFonts w:cstheme="minorHAnsi"/>
              </w:rPr>
              <w:t>v kreativních průmyslů</w:t>
            </w:r>
            <w:r>
              <w:t>, ale zároveň se studenti učí být manažeři v kultuře, učí se vést lidi, protože tyto dovednosti jsou potřeba pro realizaci projektů v kultuře.</w:t>
            </w:r>
          </w:p>
        </w:tc>
      </w:tr>
      <w:tr w:rsidR="007F5DA8" w14:paraId="048A5A0C" w14:textId="77777777" w:rsidTr="001834F0">
        <w:tc>
          <w:tcPr>
            <w:tcW w:w="9918" w:type="dxa"/>
          </w:tcPr>
          <w:p w14:paraId="27B889FA" w14:textId="7F9AB3CF" w:rsidR="00EF1585" w:rsidRDefault="00EF1585" w:rsidP="00EF1585">
            <w:pPr>
              <w:pStyle w:val="Odstavecseseznamem"/>
              <w:numPr>
                <w:ilvl w:val="3"/>
                <w:numId w:val="8"/>
              </w:numPr>
              <w:spacing w:before="120" w:after="120"/>
              <w:ind w:left="590" w:hanging="284"/>
              <w:contextualSpacing w:val="0"/>
            </w:pPr>
            <w:r>
              <w:t xml:space="preserve">  </w:t>
            </w:r>
            <w:r w:rsidR="007F5DA8">
              <w:t>Výstupní dovednosti absolventů</w:t>
            </w:r>
          </w:p>
          <w:p w14:paraId="3A19A2E1" w14:textId="5C1CE4C2" w:rsidR="007F5DA8" w:rsidRDefault="007F5DA8" w:rsidP="00866733">
            <w:pPr>
              <w:pStyle w:val="Odstavecseseznamem"/>
              <w:spacing w:before="120" w:after="120"/>
              <w:contextualSpacing w:val="0"/>
              <w:jc w:val="both"/>
            </w:pPr>
            <w:r>
              <w:t>Absolvent musí vědět, kam směřuje do budoucna, kde chce pracovat a proč. Nebo kde a co chce dál absolvent studovat. Důležitá dovednost pro život je naučit se samostatnosti a výdrži při řešení problémů při své práci.</w:t>
            </w:r>
          </w:p>
        </w:tc>
      </w:tr>
      <w:tr w:rsidR="007F5DA8" w14:paraId="4438F956" w14:textId="77777777" w:rsidTr="00866733">
        <w:trPr>
          <w:trHeight w:val="1473"/>
        </w:trPr>
        <w:tc>
          <w:tcPr>
            <w:tcW w:w="9918" w:type="dxa"/>
          </w:tcPr>
          <w:p w14:paraId="72FE7DA9" w14:textId="2B8181B8" w:rsidR="007F5DA8" w:rsidRDefault="007F5DA8" w:rsidP="006C3211">
            <w:pPr>
              <w:pStyle w:val="Odstavecseseznamem"/>
              <w:numPr>
                <w:ilvl w:val="3"/>
                <w:numId w:val="8"/>
              </w:numPr>
              <w:spacing w:before="120" w:after="120"/>
              <w:ind w:left="731" w:hanging="425"/>
              <w:contextualSpacing w:val="0"/>
            </w:pPr>
            <w:r>
              <w:t>Uplatnitelnost absolventů</w:t>
            </w:r>
          </w:p>
          <w:p w14:paraId="3DA6D4A8" w14:textId="6EF01CE6" w:rsidR="007F5DA8" w:rsidRDefault="007F5DA8" w:rsidP="006C3211">
            <w:pPr>
              <w:pStyle w:val="Odstavecseseznamem"/>
              <w:spacing w:before="120" w:after="120"/>
              <w:contextualSpacing w:val="0"/>
              <w:jc w:val="both"/>
            </w:pPr>
            <w:r>
              <w:t xml:space="preserve">Mnoho umělců se potýká s organizační neschopností, neschopností realizovat výstavy, má problémy </w:t>
            </w:r>
            <w:r w:rsidR="006C3211">
              <w:br/>
            </w:r>
            <w:r>
              <w:t>s administrativní prací. Absolventi BSP KODK by měli být propojením mezi světem umělců, tvůrců a okolním světem. Absolventi mohou pomáhat realizovat umělecké projekty v institucích nebo dělat práci pro jednotlivé umělce.</w:t>
            </w:r>
          </w:p>
        </w:tc>
      </w:tr>
      <w:tr w:rsidR="007F5DA8" w14:paraId="071DA3E2" w14:textId="77777777" w:rsidTr="001834F0">
        <w:tc>
          <w:tcPr>
            <w:tcW w:w="9918" w:type="dxa"/>
          </w:tcPr>
          <w:p w14:paraId="2EA8EE8D" w14:textId="18354CF2" w:rsidR="007F5DA8" w:rsidRDefault="007F5DA8" w:rsidP="00866733">
            <w:pPr>
              <w:pStyle w:val="Odstavecseseznamem"/>
              <w:numPr>
                <w:ilvl w:val="3"/>
                <w:numId w:val="8"/>
              </w:numPr>
              <w:spacing w:before="120" w:after="120"/>
              <w:ind w:left="731" w:hanging="425"/>
              <w:contextualSpacing w:val="0"/>
            </w:pPr>
            <w:r>
              <w:t>Perspektiva připravovaného programu</w:t>
            </w:r>
          </w:p>
          <w:p w14:paraId="3F3FA159" w14:textId="660A7F63" w:rsidR="007F5DA8" w:rsidRDefault="007F5DA8" w:rsidP="00866733">
            <w:pPr>
              <w:pStyle w:val="Odstavecseseznamem"/>
              <w:spacing w:before="120" w:after="120"/>
              <w:contextualSpacing w:val="0"/>
              <w:jc w:val="both"/>
            </w:pPr>
            <w:r>
              <w:t>Myslím si, že připravovaný program bude úspěšný, protože svět kreativních lidí a umělců je často oddělený od manažerů, organizátorů kulturních akcí a je potřeba tyto světy propojit právě tímto novým studijním programem a jejich absolventy.</w:t>
            </w:r>
          </w:p>
        </w:tc>
      </w:tr>
      <w:tr w:rsidR="007F5DA8" w14:paraId="643B9E63" w14:textId="77777777" w:rsidTr="001834F0">
        <w:tc>
          <w:tcPr>
            <w:tcW w:w="9918" w:type="dxa"/>
          </w:tcPr>
          <w:p w14:paraId="7AB3B5FA" w14:textId="28253D61" w:rsidR="007F5DA8" w:rsidRDefault="007F5DA8" w:rsidP="00866733">
            <w:pPr>
              <w:pStyle w:val="Odstavecseseznamem"/>
              <w:numPr>
                <w:ilvl w:val="3"/>
                <w:numId w:val="8"/>
              </w:numPr>
              <w:spacing w:before="120" w:after="120"/>
              <w:ind w:left="731" w:hanging="425"/>
              <w:contextualSpacing w:val="0"/>
            </w:pPr>
            <w:r>
              <w:t>Další podněty</w:t>
            </w:r>
          </w:p>
          <w:p w14:paraId="0D612E58" w14:textId="3DC17649" w:rsidR="007F5DA8" w:rsidRDefault="007F5DA8" w:rsidP="00866733">
            <w:pPr>
              <w:pStyle w:val="Odstavecseseznamem"/>
              <w:spacing w:before="120" w:after="120"/>
              <w:contextualSpacing w:val="0"/>
              <w:jc w:val="both"/>
            </w:pPr>
            <w:r>
              <w:t>Vzděláním jsem architektka. V našem studiu chyběly předměty typu: Jak vést vlastní kancelář? Jak se řeší v kanceláři organizační a finanční záležitosti, chyběly i předměty o marketingu. Myslím, že absolventi BSP KODK budou mít možnost se při studiu rozhodnout, jestli chtějí byt tvůrci, manažeři nebo obojí.</w:t>
            </w:r>
          </w:p>
        </w:tc>
      </w:tr>
      <w:tr w:rsidR="007F5DA8" w14:paraId="5511FB5E" w14:textId="77777777" w:rsidTr="001834F0">
        <w:tc>
          <w:tcPr>
            <w:tcW w:w="9918" w:type="dxa"/>
          </w:tcPr>
          <w:p w14:paraId="2D1E7E2B" w14:textId="0F434C0A" w:rsidR="007F5DA8" w:rsidRDefault="007F5DA8" w:rsidP="00866733">
            <w:pPr>
              <w:pStyle w:val="Odstavecseseznamem"/>
              <w:spacing w:before="120" w:after="120"/>
              <w:contextualSpacing w:val="0"/>
            </w:pPr>
            <w:r>
              <w:t>Jméno hodnotitele, instituce, datum</w:t>
            </w:r>
          </w:p>
          <w:p w14:paraId="692FED3E" w14:textId="77777777" w:rsidR="00866733" w:rsidRDefault="007F5DA8" w:rsidP="00866733">
            <w:pPr>
              <w:pStyle w:val="Odstavecseseznamem"/>
              <w:contextualSpacing w:val="0"/>
            </w:pPr>
            <w:r>
              <w:t xml:space="preserve">Markéta </w:t>
            </w:r>
            <w:proofErr w:type="spellStart"/>
            <w:r>
              <w:t>Gebrian</w:t>
            </w:r>
            <w:proofErr w:type="spellEnd"/>
          </w:p>
          <w:p w14:paraId="04803312" w14:textId="77777777" w:rsidR="00866733" w:rsidRDefault="007F5DA8" w:rsidP="00866733">
            <w:pPr>
              <w:pStyle w:val="Odstavecseseznamem"/>
              <w:contextualSpacing w:val="0"/>
            </w:pPr>
            <w:r>
              <w:t>digitální umělkyně, VR architektka</w:t>
            </w:r>
          </w:p>
          <w:p w14:paraId="024267AD" w14:textId="77777777" w:rsidR="007F5DA8" w:rsidRDefault="007F5DA8" w:rsidP="00866733">
            <w:pPr>
              <w:pStyle w:val="Odstavecseseznamem"/>
              <w:contextualSpacing w:val="0"/>
            </w:pPr>
            <w:r>
              <w:t>01.11.2022.</w:t>
            </w:r>
          </w:p>
          <w:p w14:paraId="3C70F91F" w14:textId="01C1C8D6" w:rsidR="00866733" w:rsidRDefault="00866733" w:rsidP="00866733">
            <w:pPr>
              <w:pStyle w:val="Odstavecseseznamem"/>
              <w:contextualSpacing w:val="0"/>
            </w:pPr>
          </w:p>
        </w:tc>
      </w:tr>
    </w:tbl>
    <w:p w14:paraId="2DE52E93" w14:textId="77777777" w:rsidR="007F5DA8" w:rsidRDefault="007F5DA8" w:rsidP="007F5DA8"/>
    <w:p w14:paraId="641FDD30" w14:textId="560DDD59" w:rsidR="00A9000E" w:rsidRPr="00F14E20" w:rsidRDefault="007F5DA8" w:rsidP="00F14E20">
      <w:pPr>
        <w:spacing w:after="160" w:line="259" w:lineRule="auto"/>
        <w:rPr>
          <w:sz w:val="24"/>
          <w:szCs w:val="24"/>
        </w:rPr>
      </w:pPr>
      <w:r w:rsidRPr="00CA2766">
        <w:br w:type="page"/>
      </w:r>
    </w:p>
    <w:p w14:paraId="27DBB1DF" w14:textId="77777777" w:rsidR="00BF26C8" w:rsidRPr="00702BC1" w:rsidRDefault="00BF26C8" w:rsidP="00BF26C8">
      <w:pPr>
        <w:tabs>
          <w:tab w:val="left" w:pos="709"/>
        </w:tabs>
        <w:jc w:val="center"/>
        <w:outlineLvl w:val="0"/>
        <w:rPr>
          <w:rFonts w:ascii="Calibri" w:hAnsi="Calibri" w:cs="Calibri"/>
          <w:b/>
          <w:sz w:val="22"/>
          <w:szCs w:val="22"/>
          <w:u w:val="single"/>
        </w:rPr>
      </w:pPr>
    </w:p>
    <w:p w14:paraId="3243779E" w14:textId="77777777" w:rsidR="00BF26C8" w:rsidRPr="00702BC1" w:rsidRDefault="00BF26C8" w:rsidP="00BF26C8">
      <w:pPr>
        <w:jc w:val="center"/>
        <w:outlineLvl w:val="0"/>
        <w:rPr>
          <w:rFonts w:ascii="Calibri" w:hAnsi="Calibri" w:cs="Calibri"/>
          <w:b/>
          <w:sz w:val="22"/>
          <w:szCs w:val="22"/>
          <w:u w:val="single"/>
        </w:rPr>
      </w:pPr>
      <w:r>
        <w:rPr>
          <w:rFonts w:ascii="Calibri" w:hAnsi="Calibri" w:cs="Calibri"/>
          <w:b/>
          <w:sz w:val="22"/>
          <w:szCs w:val="22"/>
          <w:u w:val="single"/>
        </w:rPr>
        <w:t>NPO – z</w:t>
      </w:r>
      <w:r w:rsidRPr="00702BC1">
        <w:rPr>
          <w:rFonts w:ascii="Calibri" w:hAnsi="Calibri" w:cs="Calibri"/>
          <w:b/>
          <w:sz w:val="22"/>
          <w:szCs w:val="22"/>
          <w:u w:val="single"/>
        </w:rPr>
        <w:t>ápis</w:t>
      </w:r>
      <w:r>
        <w:rPr>
          <w:rFonts w:ascii="Calibri" w:hAnsi="Calibri" w:cs="Calibri"/>
          <w:b/>
          <w:sz w:val="22"/>
          <w:szCs w:val="22"/>
          <w:u w:val="single"/>
        </w:rPr>
        <w:t xml:space="preserve"> z Advisory </w:t>
      </w:r>
      <w:proofErr w:type="spellStart"/>
      <w:r>
        <w:rPr>
          <w:rFonts w:ascii="Calibri" w:hAnsi="Calibri" w:cs="Calibri"/>
          <w:b/>
          <w:sz w:val="22"/>
          <w:szCs w:val="22"/>
          <w:u w:val="single"/>
        </w:rPr>
        <w:t>board</w:t>
      </w:r>
      <w:proofErr w:type="spellEnd"/>
      <w:r>
        <w:rPr>
          <w:rFonts w:ascii="Calibri" w:hAnsi="Calibri" w:cs="Calibri"/>
          <w:b/>
          <w:sz w:val="22"/>
          <w:szCs w:val="22"/>
          <w:u w:val="single"/>
        </w:rPr>
        <w:t xml:space="preserve"> </w:t>
      </w:r>
    </w:p>
    <w:p w14:paraId="6150BB28" w14:textId="77777777" w:rsidR="00BF26C8" w:rsidRPr="00702BC1" w:rsidRDefault="00BF26C8" w:rsidP="00BF26C8">
      <w:pPr>
        <w:jc w:val="right"/>
        <w:rPr>
          <w:rFonts w:ascii="Calibri" w:hAnsi="Calibri" w:cs="Calibri"/>
          <w:sz w:val="22"/>
          <w:szCs w:val="22"/>
        </w:rPr>
      </w:pPr>
    </w:p>
    <w:p w14:paraId="7128CC0D" w14:textId="53A07686" w:rsidR="00BF26C8" w:rsidRPr="00F30726" w:rsidRDefault="00BF26C8" w:rsidP="00BF26C8">
      <w:pPr>
        <w:tabs>
          <w:tab w:val="left" w:pos="1440"/>
        </w:tabs>
        <w:ind w:left="1416" w:hanging="1416"/>
        <w:jc w:val="both"/>
        <w:rPr>
          <w:rFonts w:ascii="Calibri" w:hAnsi="Calibri" w:cs="Calibri"/>
          <w:b/>
          <w:sz w:val="22"/>
          <w:szCs w:val="22"/>
        </w:rPr>
      </w:pPr>
      <w:r w:rsidRPr="00702BC1">
        <w:rPr>
          <w:rFonts w:ascii="Calibri" w:hAnsi="Calibri" w:cs="Calibri"/>
          <w:b/>
          <w:sz w:val="22"/>
          <w:szCs w:val="22"/>
        </w:rPr>
        <w:t xml:space="preserve">Přítomni: </w:t>
      </w:r>
      <w:r w:rsidRPr="00702BC1">
        <w:rPr>
          <w:rFonts w:ascii="Calibri" w:hAnsi="Calibri" w:cs="Calibri"/>
          <w:b/>
          <w:sz w:val="22"/>
          <w:szCs w:val="22"/>
        </w:rPr>
        <w:tab/>
      </w:r>
      <w:r w:rsidRPr="00F30726">
        <w:rPr>
          <w:rFonts w:ascii="Calibri" w:hAnsi="Calibri" w:cs="Calibri"/>
          <w:b/>
          <w:sz w:val="22"/>
          <w:szCs w:val="22"/>
        </w:rPr>
        <w:t xml:space="preserve">Mgr. Josef Kocourek, Ph.D., doc. MgA. Jana Janíková, </w:t>
      </w:r>
      <w:proofErr w:type="spellStart"/>
      <w:r w:rsidRPr="00F30726">
        <w:rPr>
          <w:rFonts w:ascii="Calibri" w:hAnsi="Calibri" w:cs="Calibri"/>
          <w:b/>
          <w:sz w:val="22"/>
          <w:szCs w:val="22"/>
        </w:rPr>
        <w:t>ArtD</w:t>
      </w:r>
      <w:proofErr w:type="spellEnd"/>
      <w:r w:rsidRPr="00F30726">
        <w:rPr>
          <w:rFonts w:ascii="Calibri" w:hAnsi="Calibri" w:cs="Calibri"/>
          <w:b/>
          <w:sz w:val="22"/>
          <w:szCs w:val="22"/>
        </w:rPr>
        <w:t xml:space="preserve">., Mgr. Eva </w:t>
      </w:r>
      <w:proofErr w:type="spellStart"/>
      <w:r w:rsidRPr="00F30726">
        <w:rPr>
          <w:rFonts w:ascii="Calibri" w:hAnsi="Calibri" w:cs="Calibri"/>
          <w:b/>
          <w:sz w:val="22"/>
          <w:szCs w:val="22"/>
        </w:rPr>
        <w:t>Gartnerová</w:t>
      </w:r>
      <w:proofErr w:type="spellEnd"/>
      <w:r w:rsidRPr="00F30726">
        <w:rPr>
          <w:rFonts w:ascii="Calibri" w:hAnsi="Calibri" w:cs="Calibri"/>
          <w:b/>
          <w:sz w:val="22"/>
          <w:szCs w:val="22"/>
        </w:rPr>
        <w:t>, Ph.D.,</w:t>
      </w:r>
      <w:r>
        <w:rPr>
          <w:rFonts w:ascii="Calibri" w:hAnsi="Calibri" w:cs="Calibri"/>
          <w:b/>
          <w:sz w:val="22"/>
          <w:szCs w:val="22"/>
        </w:rPr>
        <w:t xml:space="preserve"> </w:t>
      </w:r>
      <w:r w:rsidR="00172421">
        <w:rPr>
          <w:rFonts w:ascii="Calibri" w:hAnsi="Calibri" w:cs="Calibri"/>
          <w:b/>
          <w:sz w:val="22"/>
          <w:szCs w:val="22"/>
        </w:rPr>
        <w:br/>
      </w:r>
      <w:r>
        <w:rPr>
          <w:rFonts w:ascii="Calibri" w:hAnsi="Calibri" w:cs="Calibri"/>
          <w:b/>
          <w:sz w:val="22"/>
          <w:szCs w:val="22"/>
        </w:rPr>
        <w:t xml:space="preserve">Mgr. Helena Maňasová Hradská, Ph.D., Ing. Martina Juříková, Ph.D., Mgr. Hana </w:t>
      </w:r>
      <w:r w:rsidR="00BA185D">
        <w:rPr>
          <w:rFonts w:ascii="Calibri" w:hAnsi="Calibri" w:cs="Calibri"/>
          <w:b/>
          <w:sz w:val="22"/>
          <w:szCs w:val="22"/>
        </w:rPr>
        <w:t>Ponížilová, Ing.</w:t>
      </w:r>
      <w:r w:rsidRPr="00F30726">
        <w:rPr>
          <w:rFonts w:asciiTheme="minorHAnsi" w:hAnsiTheme="minorHAnsi" w:cstheme="minorHAnsi"/>
          <w:b/>
          <w:sz w:val="22"/>
          <w:szCs w:val="22"/>
        </w:rPr>
        <w:t xml:space="preserve"> Čestmír Vančura,</w:t>
      </w:r>
      <w:r w:rsidRPr="00F30726">
        <w:rPr>
          <w:rFonts w:ascii="Calibri" w:hAnsi="Calibri" w:cs="Calibri"/>
          <w:b/>
          <w:sz w:val="22"/>
          <w:szCs w:val="22"/>
        </w:rPr>
        <w:t xml:space="preserve"> </w:t>
      </w:r>
      <w:r w:rsidRPr="00F30726">
        <w:rPr>
          <w:rFonts w:asciiTheme="minorHAnsi" w:hAnsiTheme="minorHAnsi" w:cstheme="minorHAnsi"/>
          <w:b/>
          <w:sz w:val="22"/>
          <w:szCs w:val="22"/>
        </w:rPr>
        <w:t xml:space="preserve">M.A. Lucia </w:t>
      </w:r>
      <w:proofErr w:type="spellStart"/>
      <w:r w:rsidRPr="00F30726">
        <w:rPr>
          <w:rFonts w:asciiTheme="minorHAnsi" w:hAnsiTheme="minorHAnsi" w:cstheme="minorHAnsi"/>
          <w:b/>
          <w:sz w:val="22"/>
          <w:szCs w:val="22"/>
        </w:rPr>
        <w:t>Dubačová</w:t>
      </w:r>
      <w:proofErr w:type="spellEnd"/>
      <w:r w:rsidRPr="00F30726">
        <w:rPr>
          <w:rFonts w:asciiTheme="minorHAnsi" w:hAnsiTheme="minorHAnsi" w:cstheme="minorHAnsi"/>
          <w:b/>
          <w:sz w:val="22"/>
          <w:szCs w:val="22"/>
        </w:rPr>
        <w:t xml:space="preserve">, PhDr. Ladislava </w:t>
      </w:r>
      <w:proofErr w:type="spellStart"/>
      <w:r w:rsidRPr="00F30726">
        <w:rPr>
          <w:rFonts w:asciiTheme="minorHAnsi" w:hAnsiTheme="minorHAnsi" w:cstheme="minorHAnsi"/>
          <w:b/>
          <w:sz w:val="22"/>
          <w:szCs w:val="22"/>
        </w:rPr>
        <w:t>Zbiejczuk</w:t>
      </w:r>
      <w:proofErr w:type="spellEnd"/>
      <w:r w:rsidRPr="00F30726">
        <w:rPr>
          <w:rFonts w:asciiTheme="minorHAnsi" w:hAnsiTheme="minorHAnsi" w:cstheme="minorHAnsi"/>
          <w:b/>
          <w:sz w:val="22"/>
          <w:szCs w:val="22"/>
        </w:rPr>
        <w:t xml:space="preserve"> Suchá, Ph.D., Magdalena Müllerová, Mgr. Adriana Světlíková, Ing. arch. Markéta </w:t>
      </w:r>
      <w:proofErr w:type="spellStart"/>
      <w:r w:rsidRPr="00F30726">
        <w:rPr>
          <w:rFonts w:asciiTheme="minorHAnsi" w:hAnsiTheme="minorHAnsi" w:cstheme="minorHAnsi"/>
          <w:b/>
          <w:sz w:val="22"/>
          <w:szCs w:val="22"/>
        </w:rPr>
        <w:t>Gebrian</w:t>
      </w:r>
      <w:proofErr w:type="spellEnd"/>
      <w:r w:rsidRPr="00F30726">
        <w:rPr>
          <w:rFonts w:asciiTheme="minorHAnsi" w:hAnsiTheme="minorHAnsi" w:cstheme="minorHAnsi"/>
          <w:b/>
          <w:sz w:val="22"/>
          <w:szCs w:val="22"/>
        </w:rPr>
        <w:t>, Ph.D.</w:t>
      </w:r>
    </w:p>
    <w:p w14:paraId="45290110" w14:textId="77777777" w:rsidR="00BF26C8" w:rsidRPr="00F30726" w:rsidRDefault="00BF26C8" w:rsidP="00BF26C8">
      <w:pPr>
        <w:tabs>
          <w:tab w:val="left" w:pos="1440"/>
        </w:tabs>
        <w:jc w:val="both"/>
        <w:rPr>
          <w:rFonts w:ascii="Calibri" w:hAnsi="Calibri" w:cs="Calibri"/>
          <w:b/>
          <w:sz w:val="22"/>
          <w:szCs w:val="22"/>
        </w:rPr>
      </w:pPr>
    </w:p>
    <w:p w14:paraId="511AA3D8" w14:textId="77777777" w:rsidR="00BF26C8" w:rsidRPr="00F30726" w:rsidRDefault="00BF26C8" w:rsidP="00BF26C8">
      <w:pPr>
        <w:tabs>
          <w:tab w:val="left" w:pos="1440"/>
        </w:tabs>
        <w:ind w:left="1416" w:hanging="1416"/>
        <w:jc w:val="both"/>
        <w:rPr>
          <w:rFonts w:ascii="Calibri" w:hAnsi="Calibri" w:cs="Calibri"/>
          <w:b/>
          <w:bCs/>
          <w:sz w:val="22"/>
          <w:szCs w:val="22"/>
        </w:rPr>
      </w:pPr>
      <w:r w:rsidRPr="77F1E7AA">
        <w:rPr>
          <w:rFonts w:ascii="Calibri" w:hAnsi="Calibri" w:cs="Calibri"/>
          <w:b/>
          <w:bCs/>
          <w:sz w:val="22"/>
          <w:szCs w:val="22"/>
        </w:rPr>
        <w:t>On-line:</w:t>
      </w:r>
      <w:r>
        <w:tab/>
      </w:r>
      <w:r w:rsidRPr="77F1E7AA">
        <w:rPr>
          <w:rFonts w:asciiTheme="minorHAnsi" w:hAnsiTheme="minorHAnsi" w:cstheme="minorBidi"/>
          <w:b/>
          <w:bCs/>
          <w:sz w:val="22"/>
          <w:szCs w:val="22"/>
        </w:rPr>
        <w:t xml:space="preserve">Ing. Lukáš Trčka, Bc. Pavlína </w:t>
      </w:r>
      <w:proofErr w:type="spellStart"/>
      <w:r w:rsidRPr="77F1E7AA">
        <w:rPr>
          <w:rFonts w:asciiTheme="minorHAnsi" w:hAnsiTheme="minorHAnsi" w:cstheme="minorBidi"/>
          <w:b/>
          <w:bCs/>
          <w:sz w:val="22"/>
          <w:szCs w:val="22"/>
        </w:rPr>
        <w:t>Louženská</w:t>
      </w:r>
      <w:proofErr w:type="spellEnd"/>
      <w:r w:rsidRPr="77F1E7AA">
        <w:rPr>
          <w:rFonts w:asciiTheme="minorHAnsi" w:hAnsiTheme="minorHAnsi" w:cstheme="minorBidi"/>
          <w:b/>
          <w:bCs/>
          <w:sz w:val="22"/>
          <w:szCs w:val="22"/>
        </w:rPr>
        <w:t xml:space="preserve">, </w:t>
      </w:r>
      <w:r w:rsidRPr="77F1E7AA">
        <w:rPr>
          <w:rFonts w:ascii="Calibri" w:hAnsi="Calibri" w:cs="Calibri"/>
          <w:b/>
          <w:bCs/>
          <w:sz w:val="22"/>
          <w:szCs w:val="22"/>
        </w:rPr>
        <w:t xml:space="preserve">Bc. Petr </w:t>
      </w:r>
      <w:proofErr w:type="spellStart"/>
      <w:r w:rsidRPr="77F1E7AA">
        <w:rPr>
          <w:rFonts w:ascii="Calibri" w:hAnsi="Calibri" w:cs="Calibri"/>
          <w:b/>
          <w:bCs/>
          <w:sz w:val="22"/>
          <w:szCs w:val="22"/>
        </w:rPr>
        <w:t>Dubovský</w:t>
      </w:r>
      <w:proofErr w:type="spellEnd"/>
    </w:p>
    <w:p w14:paraId="060C77EE" w14:textId="77777777" w:rsidR="00BF26C8" w:rsidRPr="00F30726" w:rsidRDefault="00BF26C8" w:rsidP="00BF26C8">
      <w:pPr>
        <w:tabs>
          <w:tab w:val="left" w:pos="1440"/>
        </w:tabs>
        <w:ind w:left="1416" w:hanging="1416"/>
        <w:jc w:val="both"/>
        <w:rPr>
          <w:rFonts w:ascii="Calibri" w:hAnsi="Calibri" w:cs="Calibri"/>
          <w:b/>
          <w:sz w:val="22"/>
          <w:szCs w:val="22"/>
        </w:rPr>
      </w:pPr>
    </w:p>
    <w:p w14:paraId="27618C80" w14:textId="77777777" w:rsidR="00BF26C8" w:rsidRPr="00F30726" w:rsidRDefault="00BF26C8" w:rsidP="00BF26C8">
      <w:pPr>
        <w:tabs>
          <w:tab w:val="left" w:pos="1440"/>
        </w:tabs>
        <w:ind w:left="1416" w:hanging="1416"/>
        <w:jc w:val="both"/>
        <w:rPr>
          <w:rFonts w:ascii="Calibri" w:hAnsi="Calibri" w:cs="Calibri"/>
          <w:b/>
          <w:sz w:val="22"/>
          <w:szCs w:val="22"/>
        </w:rPr>
      </w:pPr>
      <w:r w:rsidRPr="00F30726">
        <w:rPr>
          <w:rFonts w:ascii="Calibri" w:hAnsi="Calibri" w:cs="Calibri"/>
          <w:b/>
          <w:sz w:val="22"/>
          <w:szCs w:val="22"/>
        </w:rPr>
        <w:t>Omluveni:</w:t>
      </w:r>
      <w:r w:rsidRPr="00F30726">
        <w:rPr>
          <w:rFonts w:ascii="Calibri" w:hAnsi="Calibri" w:cs="Calibri"/>
          <w:b/>
          <w:sz w:val="22"/>
          <w:szCs w:val="22"/>
        </w:rPr>
        <w:tab/>
      </w:r>
      <w:proofErr w:type="spellStart"/>
      <w:r w:rsidRPr="00F30726">
        <w:rPr>
          <w:rFonts w:asciiTheme="minorHAnsi" w:hAnsiTheme="minorHAnsi" w:cstheme="minorHAnsi"/>
          <w:b/>
          <w:sz w:val="22"/>
          <w:szCs w:val="22"/>
        </w:rPr>
        <w:t>dott</w:t>
      </w:r>
      <w:proofErr w:type="spellEnd"/>
      <w:r w:rsidRPr="00F30726">
        <w:rPr>
          <w:rFonts w:asciiTheme="minorHAnsi" w:hAnsiTheme="minorHAnsi" w:cstheme="minorHAnsi"/>
          <w:b/>
          <w:sz w:val="22"/>
          <w:szCs w:val="22"/>
        </w:rPr>
        <w:t xml:space="preserve">. Martina </w:t>
      </w:r>
      <w:proofErr w:type="spellStart"/>
      <w:r w:rsidRPr="00F30726">
        <w:rPr>
          <w:rFonts w:asciiTheme="minorHAnsi" w:hAnsiTheme="minorHAnsi" w:cstheme="minorHAnsi"/>
          <w:b/>
          <w:sz w:val="22"/>
          <w:szCs w:val="22"/>
        </w:rPr>
        <w:t>Dlabajová</w:t>
      </w:r>
      <w:proofErr w:type="spellEnd"/>
    </w:p>
    <w:p w14:paraId="6457D653" w14:textId="77777777" w:rsidR="00BF26C8" w:rsidRDefault="00BF26C8" w:rsidP="00BF26C8">
      <w:pPr>
        <w:jc w:val="both"/>
        <w:outlineLvl w:val="0"/>
        <w:rPr>
          <w:rFonts w:ascii="Calibri" w:hAnsi="Calibri" w:cs="Calibri"/>
          <w:b/>
          <w:sz w:val="22"/>
          <w:szCs w:val="22"/>
        </w:rPr>
      </w:pPr>
      <w:r>
        <w:rPr>
          <w:rFonts w:ascii="Calibri" w:hAnsi="Calibri" w:cs="Calibri"/>
          <w:b/>
          <w:sz w:val="22"/>
          <w:szCs w:val="22"/>
        </w:rPr>
        <w:br/>
        <w:t>Datum:</w:t>
      </w:r>
      <w:r>
        <w:rPr>
          <w:rFonts w:ascii="Calibri" w:hAnsi="Calibri" w:cs="Calibri"/>
          <w:b/>
          <w:sz w:val="22"/>
          <w:szCs w:val="22"/>
        </w:rPr>
        <w:tab/>
      </w:r>
      <w:r>
        <w:rPr>
          <w:rFonts w:ascii="Calibri" w:hAnsi="Calibri" w:cs="Calibri"/>
          <w:b/>
          <w:sz w:val="22"/>
          <w:szCs w:val="22"/>
        </w:rPr>
        <w:tab/>
        <w:t>18. 10. 2022</w:t>
      </w:r>
    </w:p>
    <w:p w14:paraId="18C62777" w14:textId="1A379DAD" w:rsidR="00BF26C8" w:rsidRPr="00702BC1" w:rsidRDefault="00BF26C8" w:rsidP="00BF26C8">
      <w:pPr>
        <w:jc w:val="both"/>
        <w:outlineLvl w:val="0"/>
        <w:rPr>
          <w:rFonts w:ascii="Calibri" w:hAnsi="Calibri" w:cs="Calibri"/>
          <w:b/>
          <w:bCs/>
          <w:sz w:val="22"/>
          <w:szCs w:val="22"/>
        </w:rPr>
      </w:pPr>
      <w:r w:rsidRPr="77F1E7AA">
        <w:rPr>
          <w:rFonts w:ascii="Calibri" w:hAnsi="Calibri" w:cs="Calibri"/>
          <w:b/>
          <w:bCs/>
          <w:sz w:val="22"/>
          <w:szCs w:val="22"/>
        </w:rPr>
        <w:t xml:space="preserve">Čas: </w:t>
      </w:r>
      <w:r>
        <w:tab/>
      </w:r>
      <w:r w:rsidRPr="77F1E7AA">
        <w:rPr>
          <w:rFonts w:ascii="Calibri" w:hAnsi="Calibri" w:cs="Calibri"/>
          <w:b/>
          <w:bCs/>
          <w:sz w:val="22"/>
          <w:szCs w:val="22"/>
        </w:rPr>
        <w:t xml:space="preserve">             </w:t>
      </w:r>
      <w:r w:rsidR="0069574E">
        <w:rPr>
          <w:rFonts w:ascii="Calibri" w:hAnsi="Calibri" w:cs="Calibri"/>
          <w:b/>
          <w:bCs/>
          <w:sz w:val="22"/>
          <w:szCs w:val="22"/>
        </w:rPr>
        <w:t xml:space="preserve"> </w:t>
      </w:r>
      <w:r w:rsidRPr="77F1E7AA">
        <w:rPr>
          <w:rFonts w:ascii="Calibri" w:hAnsi="Calibri" w:cs="Calibri"/>
          <w:b/>
          <w:bCs/>
          <w:sz w:val="22"/>
          <w:szCs w:val="22"/>
        </w:rPr>
        <w:t>10:00 hodin</w:t>
      </w:r>
    </w:p>
    <w:p w14:paraId="04E4B6A2" w14:textId="77777777" w:rsidR="00BF26C8" w:rsidRPr="00702BC1" w:rsidRDefault="00BF26C8" w:rsidP="00BF26C8">
      <w:pPr>
        <w:jc w:val="both"/>
        <w:outlineLvl w:val="0"/>
        <w:rPr>
          <w:rFonts w:ascii="Calibri" w:hAnsi="Calibri" w:cs="Calibri"/>
          <w:b/>
          <w:sz w:val="22"/>
          <w:szCs w:val="22"/>
        </w:rPr>
      </w:pPr>
      <w:r w:rsidRPr="00702BC1">
        <w:rPr>
          <w:rFonts w:ascii="Calibri" w:hAnsi="Calibri" w:cs="Calibri"/>
          <w:b/>
          <w:sz w:val="22"/>
          <w:szCs w:val="22"/>
        </w:rPr>
        <w:t xml:space="preserve">Místnost č.: </w:t>
      </w:r>
      <w:r w:rsidRPr="00702BC1">
        <w:rPr>
          <w:rFonts w:ascii="Calibri" w:hAnsi="Calibri" w:cs="Calibri"/>
          <w:b/>
          <w:sz w:val="22"/>
          <w:szCs w:val="22"/>
        </w:rPr>
        <w:tab/>
      </w:r>
      <w:r>
        <w:rPr>
          <w:rFonts w:ascii="Calibri" w:hAnsi="Calibri" w:cs="Calibri"/>
          <w:b/>
          <w:sz w:val="22"/>
          <w:szCs w:val="22"/>
        </w:rPr>
        <w:t>Galerie G18</w:t>
      </w:r>
    </w:p>
    <w:p w14:paraId="6FD768B8" w14:textId="77777777" w:rsidR="00BF26C8" w:rsidRPr="00702BC1" w:rsidRDefault="00BF26C8" w:rsidP="00BF26C8">
      <w:pPr>
        <w:tabs>
          <w:tab w:val="left" w:pos="7410"/>
        </w:tabs>
        <w:jc w:val="both"/>
        <w:rPr>
          <w:rFonts w:ascii="Calibri" w:hAnsi="Calibri" w:cs="Calibri"/>
          <w:b/>
          <w:sz w:val="22"/>
          <w:szCs w:val="22"/>
        </w:rPr>
      </w:pPr>
      <w:r w:rsidRPr="00702BC1">
        <w:rPr>
          <w:rFonts w:ascii="Calibri" w:hAnsi="Calibri" w:cs="Calibri"/>
          <w:b/>
          <w:sz w:val="22"/>
          <w:szCs w:val="22"/>
        </w:rPr>
        <w:tab/>
      </w:r>
    </w:p>
    <w:p w14:paraId="35D95E0B" w14:textId="77777777" w:rsidR="00BF26C8" w:rsidRDefault="00BF26C8" w:rsidP="00BF26C8">
      <w:pPr>
        <w:pStyle w:val="Odstavecseseznamem"/>
        <w:tabs>
          <w:tab w:val="left" w:pos="284"/>
          <w:tab w:val="left" w:pos="1080"/>
        </w:tabs>
        <w:ind w:left="0"/>
        <w:jc w:val="both"/>
        <w:rPr>
          <w:rFonts w:asciiTheme="minorHAnsi" w:hAnsiTheme="minorHAnsi" w:cstheme="minorHAnsi"/>
          <w:sz w:val="22"/>
          <w:szCs w:val="22"/>
        </w:rPr>
      </w:pPr>
    </w:p>
    <w:p w14:paraId="6EF9A7EE"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sidRPr="00F22F24">
        <w:rPr>
          <w:rFonts w:ascii="Calibri" w:hAnsi="Calibri" w:cs="Calibri"/>
          <w:i/>
          <w:iCs/>
          <w:sz w:val="22"/>
          <w:szCs w:val="22"/>
        </w:rPr>
        <w:t xml:space="preserve">E. </w:t>
      </w:r>
      <w:proofErr w:type="spellStart"/>
      <w:r w:rsidRPr="00F22F24">
        <w:rPr>
          <w:rFonts w:ascii="Calibri" w:hAnsi="Calibri" w:cs="Calibri"/>
          <w:i/>
          <w:iCs/>
          <w:sz w:val="22"/>
          <w:szCs w:val="22"/>
        </w:rPr>
        <w:t>Gartnerová</w:t>
      </w:r>
      <w:proofErr w:type="spellEnd"/>
      <w:r>
        <w:rPr>
          <w:rFonts w:ascii="Calibri" w:hAnsi="Calibri" w:cs="Calibri"/>
          <w:b/>
          <w:sz w:val="22"/>
          <w:szCs w:val="22"/>
        </w:rPr>
        <w:t xml:space="preserve"> </w:t>
      </w:r>
      <w:r w:rsidRPr="005B38E1">
        <w:rPr>
          <w:rFonts w:ascii="Calibri" w:hAnsi="Calibri" w:cs="Calibri"/>
          <w:sz w:val="22"/>
          <w:szCs w:val="22"/>
        </w:rPr>
        <w:t>p</w:t>
      </w:r>
      <w:r w:rsidRPr="00872F5E">
        <w:rPr>
          <w:rFonts w:ascii="Calibri" w:hAnsi="Calibri" w:cs="Calibri"/>
          <w:sz w:val="22"/>
          <w:szCs w:val="22"/>
        </w:rPr>
        <w:t xml:space="preserve">řivítala přítomné </w:t>
      </w:r>
      <w:r>
        <w:rPr>
          <w:rFonts w:ascii="Calibri" w:hAnsi="Calibri" w:cs="Calibri"/>
          <w:sz w:val="22"/>
          <w:szCs w:val="22"/>
        </w:rPr>
        <w:t xml:space="preserve">na pracovním setkání </w:t>
      </w:r>
      <w:r w:rsidRPr="00872F5E">
        <w:rPr>
          <w:rFonts w:ascii="Calibri" w:hAnsi="Calibri" w:cs="Calibri"/>
          <w:sz w:val="22"/>
          <w:szCs w:val="22"/>
        </w:rPr>
        <w:t>v</w:t>
      </w:r>
      <w:r>
        <w:rPr>
          <w:rFonts w:ascii="Calibri" w:hAnsi="Calibri" w:cs="Calibri"/>
          <w:sz w:val="22"/>
          <w:szCs w:val="22"/>
        </w:rPr>
        <w:t> </w:t>
      </w:r>
      <w:r w:rsidRPr="00872F5E">
        <w:rPr>
          <w:rFonts w:ascii="Calibri" w:hAnsi="Calibri" w:cs="Calibri"/>
          <w:sz w:val="22"/>
          <w:szCs w:val="22"/>
        </w:rPr>
        <w:t>Galerii</w:t>
      </w:r>
      <w:r>
        <w:rPr>
          <w:rFonts w:ascii="Calibri" w:hAnsi="Calibri" w:cs="Calibri"/>
          <w:sz w:val="22"/>
          <w:szCs w:val="22"/>
        </w:rPr>
        <w:t xml:space="preserve"> G18. Setkání proběhlo za účelem seznámení s vizemi a myšlenkami k nově připravovanému bakalářskému studijnímu programu Kreativní odvětví a digitální kultura (KODK) – termín spuštění 9/2024. </w:t>
      </w:r>
      <w:r w:rsidRPr="00203BD1">
        <w:rPr>
          <w:rFonts w:asciiTheme="minorHAnsi" w:hAnsiTheme="minorHAnsi" w:cstheme="minorHAnsi"/>
          <w:sz w:val="22"/>
          <w:szCs w:val="22"/>
        </w:rPr>
        <w:t xml:space="preserve">Profesně zaměřené studijní programy musí mít vyjádření odborníků z praxe k tomu, </w:t>
      </w:r>
      <w:r>
        <w:rPr>
          <w:rFonts w:asciiTheme="minorHAnsi" w:hAnsiTheme="minorHAnsi" w:cstheme="minorHAnsi"/>
          <w:sz w:val="22"/>
          <w:szCs w:val="22"/>
        </w:rPr>
        <w:t>aby byl</w:t>
      </w:r>
      <w:r w:rsidRPr="00203BD1">
        <w:rPr>
          <w:rFonts w:asciiTheme="minorHAnsi" w:hAnsiTheme="minorHAnsi" w:cstheme="minorHAnsi"/>
          <w:sz w:val="22"/>
          <w:szCs w:val="22"/>
        </w:rPr>
        <w:t xml:space="preserve"> studijní program</w:t>
      </w:r>
      <w:r>
        <w:rPr>
          <w:rFonts w:asciiTheme="minorHAnsi" w:hAnsiTheme="minorHAnsi" w:cstheme="minorHAnsi"/>
          <w:sz w:val="22"/>
          <w:szCs w:val="22"/>
        </w:rPr>
        <w:t xml:space="preserve"> optimálně</w:t>
      </w:r>
      <w:r w:rsidRPr="00203BD1">
        <w:rPr>
          <w:rFonts w:asciiTheme="minorHAnsi" w:hAnsiTheme="minorHAnsi" w:cstheme="minorHAnsi"/>
          <w:sz w:val="22"/>
          <w:szCs w:val="22"/>
        </w:rPr>
        <w:t xml:space="preserve"> nastaven.</w:t>
      </w:r>
      <w:r>
        <w:rPr>
          <w:rFonts w:asciiTheme="minorHAnsi" w:hAnsiTheme="minorHAnsi" w:cstheme="minorHAnsi"/>
          <w:sz w:val="22"/>
          <w:szCs w:val="22"/>
        </w:rPr>
        <w:t xml:space="preserve"> </w:t>
      </w:r>
      <w:r>
        <w:rPr>
          <w:rFonts w:ascii="Calibri" w:hAnsi="Calibri" w:cs="Calibri"/>
          <w:sz w:val="22"/>
          <w:szCs w:val="22"/>
        </w:rPr>
        <w:t xml:space="preserve">V úvodu setkání proběhlo seznámením členů Advisory </w:t>
      </w:r>
      <w:proofErr w:type="spellStart"/>
      <w:r>
        <w:rPr>
          <w:rFonts w:ascii="Calibri" w:hAnsi="Calibri" w:cs="Calibri"/>
          <w:sz w:val="22"/>
          <w:szCs w:val="22"/>
        </w:rPr>
        <w:t>Board</w:t>
      </w:r>
      <w:proofErr w:type="spellEnd"/>
      <w:r>
        <w:rPr>
          <w:rFonts w:ascii="Calibri" w:hAnsi="Calibri" w:cs="Calibri"/>
          <w:sz w:val="22"/>
          <w:szCs w:val="22"/>
        </w:rPr>
        <w:t>, který je složen z 9 členů a 7 členů FMK UTB ve Zlíně:</w:t>
      </w:r>
    </w:p>
    <w:p w14:paraId="7AAC50CA" w14:textId="77777777" w:rsidR="00BF26C8" w:rsidRPr="005B38E1" w:rsidRDefault="00BF26C8" w:rsidP="00BF26C8">
      <w:pPr>
        <w:tabs>
          <w:tab w:val="left" w:pos="284"/>
          <w:tab w:val="left" w:pos="1080"/>
        </w:tabs>
        <w:jc w:val="both"/>
        <w:rPr>
          <w:rFonts w:asciiTheme="minorHAnsi" w:hAnsiTheme="minorHAnsi" w:cstheme="minorHAnsi"/>
          <w:sz w:val="22"/>
          <w:szCs w:val="22"/>
        </w:rPr>
      </w:pPr>
      <w:proofErr w:type="spellStart"/>
      <w:r w:rsidRPr="005B38E1">
        <w:rPr>
          <w:rFonts w:asciiTheme="minorHAnsi" w:hAnsiTheme="minorHAnsi" w:cstheme="minorHAnsi"/>
          <w:sz w:val="22"/>
          <w:szCs w:val="22"/>
        </w:rPr>
        <w:t>dott</w:t>
      </w:r>
      <w:proofErr w:type="spellEnd"/>
      <w:r w:rsidRPr="005B38E1">
        <w:rPr>
          <w:rFonts w:asciiTheme="minorHAnsi" w:hAnsiTheme="minorHAnsi" w:cstheme="minorHAnsi"/>
          <w:sz w:val="22"/>
          <w:szCs w:val="22"/>
        </w:rPr>
        <w:t xml:space="preserve">. Martina </w:t>
      </w:r>
      <w:proofErr w:type="spellStart"/>
      <w:r w:rsidRPr="005B38E1">
        <w:rPr>
          <w:rFonts w:asciiTheme="minorHAnsi" w:hAnsiTheme="minorHAnsi" w:cstheme="minorHAnsi"/>
          <w:sz w:val="22"/>
          <w:szCs w:val="22"/>
        </w:rPr>
        <w:t>Dlabajová</w:t>
      </w:r>
      <w:proofErr w:type="spellEnd"/>
      <w:r w:rsidRPr="005B38E1">
        <w:rPr>
          <w:rFonts w:asciiTheme="minorHAnsi" w:hAnsiTheme="minorHAnsi" w:cstheme="minorHAnsi"/>
          <w:sz w:val="22"/>
          <w:szCs w:val="22"/>
        </w:rPr>
        <w:t xml:space="preserve"> – poslankyně Evropského parlamentu,</w:t>
      </w:r>
    </w:p>
    <w:p w14:paraId="3FA454FC" w14:textId="77777777" w:rsidR="00BF26C8" w:rsidRPr="005B38E1"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Ing. Lukáš Trčka – jednatel TIC s.r.o.,</w:t>
      </w:r>
    </w:p>
    <w:p w14:paraId="1E5D2E47" w14:textId="77777777" w:rsidR="00BF26C8" w:rsidRPr="005B38E1"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Ing. Čestmír Vančura – prezident Zlínského kreativního klastru,</w:t>
      </w:r>
    </w:p>
    <w:p w14:paraId="77C50E64" w14:textId="77777777" w:rsidR="00BF26C8" w:rsidRPr="005B38E1"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 xml:space="preserve">M.A. Lucia </w:t>
      </w:r>
      <w:proofErr w:type="spellStart"/>
      <w:r w:rsidRPr="005B38E1">
        <w:rPr>
          <w:rFonts w:asciiTheme="minorHAnsi" w:hAnsiTheme="minorHAnsi" w:cstheme="minorHAnsi"/>
          <w:sz w:val="22"/>
          <w:szCs w:val="22"/>
        </w:rPr>
        <w:t>Dubačová</w:t>
      </w:r>
      <w:proofErr w:type="spellEnd"/>
      <w:r w:rsidRPr="005B38E1">
        <w:rPr>
          <w:rFonts w:asciiTheme="minorHAnsi" w:hAnsiTheme="minorHAnsi" w:cstheme="minorHAnsi"/>
          <w:sz w:val="22"/>
          <w:szCs w:val="22"/>
        </w:rPr>
        <w:t xml:space="preserve"> – ředitelka Evropského hlavního města kultury Trenčín, </w:t>
      </w:r>
    </w:p>
    <w:p w14:paraId="5DC5FFCC" w14:textId="77777777" w:rsidR="00BF26C8" w:rsidRPr="005B38E1" w:rsidRDefault="00BF26C8" w:rsidP="00BF26C8">
      <w:pPr>
        <w:tabs>
          <w:tab w:val="left" w:pos="284"/>
          <w:tab w:val="left" w:pos="1080"/>
        </w:tabs>
        <w:jc w:val="both"/>
        <w:rPr>
          <w:rFonts w:asciiTheme="minorHAnsi" w:hAnsiTheme="minorHAnsi" w:cstheme="minorBidi"/>
          <w:sz w:val="22"/>
          <w:szCs w:val="22"/>
        </w:rPr>
      </w:pPr>
      <w:r w:rsidRPr="77F1E7AA">
        <w:rPr>
          <w:rFonts w:asciiTheme="minorHAnsi" w:hAnsiTheme="minorHAnsi" w:cstheme="minorBidi"/>
          <w:sz w:val="22"/>
          <w:szCs w:val="22"/>
        </w:rPr>
        <w:t xml:space="preserve">Bc. Pavlína </w:t>
      </w:r>
      <w:proofErr w:type="spellStart"/>
      <w:r w:rsidRPr="77F1E7AA">
        <w:rPr>
          <w:rFonts w:asciiTheme="minorHAnsi" w:hAnsiTheme="minorHAnsi" w:cstheme="minorBidi"/>
          <w:sz w:val="22"/>
          <w:szCs w:val="22"/>
        </w:rPr>
        <w:t>Louženská</w:t>
      </w:r>
      <w:proofErr w:type="spellEnd"/>
      <w:r w:rsidRPr="77F1E7AA">
        <w:rPr>
          <w:rFonts w:asciiTheme="minorHAnsi" w:hAnsiTheme="minorHAnsi" w:cstheme="minorBidi"/>
          <w:sz w:val="22"/>
          <w:szCs w:val="22"/>
        </w:rPr>
        <w:t xml:space="preserve"> – zakladatelka komunitních platforem v rámci komunikace </w:t>
      </w:r>
      <w:proofErr w:type="spellStart"/>
      <w:r w:rsidRPr="77F1E7AA">
        <w:rPr>
          <w:rFonts w:asciiTheme="minorHAnsi" w:hAnsiTheme="minorHAnsi" w:cstheme="minorBidi"/>
          <w:sz w:val="22"/>
          <w:szCs w:val="22"/>
        </w:rPr>
        <w:t>HolkyzMarketingu</w:t>
      </w:r>
      <w:proofErr w:type="spellEnd"/>
      <w:r w:rsidRPr="77F1E7AA">
        <w:rPr>
          <w:rFonts w:asciiTheme="minorHAnsi" w:hAnsiTheme="minorHAnsi" w:cstheme="minorBidi"/>
          <w:sz w:val="22"/>
          <w:szCs w:val="22"/>
        </w:rPr>
        <w:t xml:space="preserve"> s.r.o.,</w:t>
      </w:r>
    </w:p>
    <w:p w14:paraId="0FF31D7D" w14:textId="77777777" w:rsidR="00BF26C8" w:rsidRPr="005B38E1"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 xml:space="preserve">PhDr. Ladislava </w:t>
      </w:r>
      <w:proofErr w:type="spellStart"/>
      <w:r w:rsidRPr="005B38E1">
        <w:rPr>
          <w:rFonts w:asciiTheme="minorHAnsi" w:hAnsiTheme="minorHAnsi" w:cstheme="minorHAnsi"/>
          <w:sz w:val="22"/>
          <w:szCs w:val="22"/>
        </w:rPr>
        <w:t>Zbiejczuk</w:t>
      </w:r>
      <w:proofErr w:type="spellEnd"/>
      <w:r w:rsidRPr="005B38E1">
        <w:rPr>
          <w:rFonts w:asciiTheme="minorHAnsi" w:hAnsiTheme="minorHAnsi" w:cstheme="minorHAnsi"/>
          <w:sz w:val="22"/>
          <w:szCs w:val="22"/>
        </w:rPr>
        <w:t xml:space="preserve"> Suchá, Ph.D. – katedra Knihovnictví a informačních studií MU Brno, </w:t>
      </w:r>
    </w:p>
    <w:p w14:paraId="7CBEF8DB" w14:textId="77777777" w:rsidR="00BF26C8" w:rsidRPr="005B38E1"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 xml:space="preserve">Magdalena Müllerová – vedoucí Kanceláře Kreativní Evropa Kultura, </w:t>
      </w:r>
    </w:p>
    <w:p w14:paraId="455DEF75" w14:textId="77777777" w:rsidR="00BF26C8" w:rsidRDefault="00BF26C8" w:rsidP="00BF26C8">
      <w:pPr>
        <w:tabs>
          <w:tab w:val="left" w:pos="284"/>
          <w:tab w:val="left" w:pos="1080"/>
        </w:tabs>
        <w:jc w:val="both"/>
        <w:rPr>
          <w:rFonts w:asciiTheme="minorHAnsi" w:hAnsiTheme="minorHAnsi" w:cstheme="minorHAnsi"/>
          <w:sz w:val="22"/>
          <w:szCs w:val="22"/>
        </w:rPr>
      </w:pPr>
      <w:r w:rsidRPr="005B38E1">
        <w:rPr>
          <w:rFonts w:asciiTheme="minorHAnsi" w:hAnsiTheme="minorHAnsi" w:cstheme="minorHAnsi"/>
          <w:sz w:val="22"/>
          <w:szCs w:val="22"/>
        </w:rPr>
        <w:t xml:space="preserve">Mgr. Adriana Světlíková – vedoucí mezinárodní sítě Nová síť, která sdružuje kulturní a kreativní instituce, projekty a festivaly, </w:t>
      </w:r>
    </w:p>
    <w:p w14:paraId="3FB825C2" w14:textId="77777777" w:rsidR="00BF26C8" w:rsidRDefault="00BF26C8" w:rsidP="00BF26C8">
      <w:pPr>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t xml:space="preserve">Ing. arch. Markéta </w:t>
      </w:r>
      <w:proofErr w:type="spellStart"/>
      <w:r>
        <w:rPr>
          <w:rFonts w:asciiTheme="minorHAnsi" w:hAnsiTheme="minorHAnsi" w:cstheme="minorHAnsi"/>
          <w:sz w:val="22"/>
          <w:szCs w:val="22"/>
        </w:rPr>
        <w:t>Gebrian</w:t>
      </w:r>
      <w:proofErr w:type="spellEnd"/>
      <w:r>
        <w:rPr>
          <w:rFonts w:asciiTheme="minorHAnsi" w:hAnsiTheme="minorHAnsi" w:cstheme="minorHAnsi"/>
          <w:sz w:val="22"/>
          <w:szCs w:val="22"/>
        </w:rPr>
        <w:t>, Ph.D. – architektka a umělkyně,</w:t>
      </w:r>
    </w:p>
    <w:p w14:paraId="168D5D8B"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 xml:space="preserve">doc. MgA. Jana Janíková, </w:t>
      </w:r>
      <w:proofErr w:type="spellStart"/>
      <w:r>
        <w:rPr>
          <w:rFonts w:ascii="Calibri" w:hAnsi="Calibri" w:cs="Calibri"/>
          <w:sz w:val="22"/>
          <w:szCs w:val="22"/>
        </w:rPr>
        <w:t>ArtD</w:t>
      </w:r>
      <w:proofErr w:type="spellEnd"/>
      <w:r>
        <w:rPr>
          <w:rFonts w:ascii="Calibri" w:hAnsi="Calibri" w:cs="Calibri"/>
          <w:sz w:val="22"/>
          <w:szCs w:val="22"/>
        </w:rPr>
        <w:t>. – proděkanka pro kvalitu a strategický rozvoj,</w:t>
      </w:r>
    </w:p>
    <w:p w14:paraId="484A5DB6"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Mgr. Josef Kocourek, Ph.D. – děkan FMK UTB ve Zlíně,</w:t>
      </w:r>
    </w:p>
    <w:p w14:paraId="67F9DC24"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Mgr. Helena Maňasová Hradská, Ph.D. – vedoucí Kabinetu teoretických studií,</w:t>
      </w:r>
    </w:p>
    <w:p w14:paraId="777F46CA"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 xml:space="preserve">Mgr. Eva </w:t>
      </w:r>
      <w:proofErr w:type="spellStart"/>
      <w:r>
        <w:rPr>
          <w:rFonts w:ascii="Calibri" w:hAnsi="Calibri" w:cs="Calibri"/>
          <w:sz w:val="22"/>
          <w:szCs w:val="22"/>
        </w:rPr>
        <w:t>Gartnerová</w:t>
      </w:r>
      <w:proofErr w:type="spellEnd"/>
      <w:r>
        <w:rPr>
          <w:rFonts w:ascii="Calibri" w:hAnsi="Calibri" w:cs="Calibri"/>
          <w:sz w:val="22"/>
          <w:szCs w:val="22"/>
        </w:rPr>
        <w:t xml:space="preserve">, Ph.D. – vedoucí ateliéru </w:t>
      </w:r>
      <w:proofErr w:type="spellStart"/>
      <w:r>
        <w:rPr>
          <w:rFonts w:ascii="Calibri" w:hAnsi="Calibri" w:cs="Calibri"/>
          <w:sz w:val="22"/>
          <w:szCs w:val="22"/>
        </w:rPr>
        <w:t>Arts</w:t>
      </w:r>
      <w:proofErr w:type="spellEnd"/>
      <w:r>
        <w:rPr>
          <w:rFonts w:ascii="Calibri" w:hAnsi="Calibri" w:cs="Calibri"/>
          <w:sz w:val="22"/>
          <w:szCs w:val="22"/>
        </w:rPr>
        <w:t xml:space="preserve"> Management,</w:t>
      </w:r>
    </w:p>
    <w:p w14:paraId="68CB9AEE"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 xml:space="preserve">Bc. Petr </w:t>
      </w:r>
      <w:proofErr w:type="spellStart"/>
      <w:r>
        <w:rPr>
          <w:rFonts w:ascii="Calibri" w:hAnsi="Calibri" w:cs="Calibri"/>
          <w:sz w:val="22"/>
          <w:szCs w:val="22"/>
        </w:rPr>
        <w:t>Dubovský</w:t>
      </w:r>
      <w:proofErr w:type="spellEnd"/>
      <w:r>
        <w:rPr>
          <w:rFonts w:ascii="Calibri" w:hAnsi="Calibri" w:cs="Calibri"/>
          <w:sz w:val="22"/>
          <w:szCs w:val="22"/>
        </w:rPr>
        <w:t xml:space="preserve"> – finanční manažer projektu KODK,</w:t>
      </w:r>
    </w:p>
    <w:p w14:paraId="66039DDC"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Mgr. Hana Ponížilová – referentka pro kvalitu a strategický rozvoj,</w:t>
      </w:r>
    </w:p>
    <w:p w14:paraId="33CBF55D" w14:textId="77777777" w:rsidR="00BF26C8" w:rsidRDefault="00BF26C8" w:rsidP="00BF26C8">
      <w:pPr>
        <w:pStyle w:val="Odstavecseseznamem"/>
        <w:tabs>
          <w:tab w:val="left" w:pos="284"/>
          <w:tab w:val="left" w:pos="1080"/>
        </w:tabs>
        <w:ind w:left="0"/>
        <w:jc w:val="both"/>
        <w:rPr>
          <w:rFonts w:ascii="Calibri" w:hAnsi="Calibri" w:cs="Calibri"/>
          <w:sz w:val="22"/>
          <w:szCs w:val="22"/>
        </w:rPr>
      </w:pPr>
      <w:r>
        <w:rPr>
          <w:rFonts w:ascii="Calibri" w:hAnsi="Calibri" w:cs="Calibri"/>
          <w:sz w:val="22"/>
          <w:szCs w:val="22"/>
        </w:rPr>
        <w:t>Ing. Martina Juříková, Ph.D. – odborná asistentka Ústavu marketingových komunikací.</w:t>
      </w:r>
    </w:p>
    <w:p w14:paraId="3290AE9A" w14:textId="77777777" w:rsidR="00BF26C8" w:rsidRDefault="00BF26C8" w:rsidP="00BF26C8">
      <w:pPr>
        <w:pStyle w:val="Odstavecseseznamem"/>
        <w:tabs>
          <w:tab w:val="left" w:pos="284"/>
          <w:tab w:val="left" w:pos="1080"/>
        </w:tabs>
        <w:ind w:left="0"/>
        <w:jc w:val="both"/>
        <w:rPr>
          <w:rFonts w:ascii="Calibri" w:hAnsi="Calibri" w:cs="Calibri"/>
          <w:sz w:val="22"/>
          <w:szCs w:val="22"/>
        </w:rPr>
      </w:pPr>
    </w:p>
    <w:p w14:paraId="73871E29" w14:textId="0EDB36F7" w:rsidR="00BF26C8" w:rsidRDefault="00BF26C8" w:rsidP="0042398A">
      <w:pPr>
        <w:pStyle w:val="Odstavecseseznamem"/>
        <w:numPr>
          <w:ilvl w:val="0"/>
          <w:numId w:val="10"/>
        </w:numPr>
        <w:tabs>
          <w:tab w:val="left" w:pos="284"/>
          <w:tab w:val="left" w:pos="1080"/>
        </w:tabs>
        <w:contextualSpacing w:val="0"/>
        <w:jc w:val="both"/>
        <w:rPr>
          <w:rFonts w:asciiTheme="minorHAnsi" w:hAnsiTheme="minorHAnsi" w:cstheme="minorHAnsi"/>
          <w:sz w:val="22"/>
          <w:szCs w:val="22"/>
        </w:rPr>
      </w:pPr>
      <w:r w:rsidRPr="00F22F24">
        <w:rPr>
          <w:rFonts w:asciiTheme="minorHAnsi" w:hAnsiTheme="minorHAnsi" w:cstheme="minorHAnsi"/>
          <w:i/>
          <w:iCs/>
          <w:sz w:val="22"/>
          <w:szCs w:val="22"/>
        </w:rPr>
        <w:t xml:space="preserve">J. </w:t>
      </w:r>
      <w:r w:rsidR="00BA185D" w:rsidRPr="00F22F24">
        <w:rPr>
          <w:rFonts w:asciiTheme="minorHAnsi" w:hAnsiTheme="minorHAnsi" w:cstheme="minorHAnsi"/>
          <w:i/>
          <w:iCs/>
          <w:sz w:val="22"/>
          <w:szCs w:val="22"/>
        </w:rPr>
        <w:t>Kocourek</w:t>
      </w:r>
      <w:r w:rsidR="00BA185D">
        <w:rPr>
          <w:rFonts w:asciiTheme="minorHAnsi" w:hAnsiTheme="minorHAnsi" w:cstheme="minorHAnsi"/>
          <w:sz w:val="22"/>
          <w:szCs w:val="22"/>
        </w:rPr>
        <w:t xml:space="preserve"> – prezentace</w:t>
      </w:r>
      <w:r>
        <w:rPr>
          <w:rFonts w:asciiTheme="minorHAnsi" w:hAnsiTheme="minorHAnsi" w:cstheme="minorHAnsi"/>
          <w:sz w:val="22"/>
          <w:szCs w:val="22"/>
        </w:rPr>
        <w:t>, představení a kontext fakulty:</w:t>
      </w:r>
    </w:p>
    <w:p w14:paraId="219D1165"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představení univerzity, složení fakult a mezifakultní spolupráce. UTB se profiluje jako podnikatelská univerzita, která se propisuje všemi strategickými dokumenty a cílem FMK je nastínit členům strategický rámec, jak FMK přemýšlí v kontextu UTB potažmo fakulty. Důležitost se klade na rozvoj kreativity a podnikatelského myšlení, nejen v rámci studijních programů ale i celkové nabídky služeb pro studenty. </w:t>
      </w:r>
    </w:p>
    <w:p w14:paraId="21B104F8"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FMK – kreativní a umělecká fakulta s 20letou působností (unikátní spolupráce oborů vychovávat kreativní osobnosti pro komunity v budoucnosti),</w:t>
      </w:r>
    </w:p>
    <w:p w14:paraId="1F185731"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seznámení s vnitřním členěním FMK a fakultní propojenost: </w:t>
      </w:r>
    </w:p>
    <w:p w14:paraId="03D5B604" w14:textId="77777777" w:rsidR="00BF26C8" w:rsidRPr="00082EC1" w:rsidRDefault="00BF26C8" w:rsidP="00BF26C8">
      <w:pPr>
        <w:tabs>
          <w:tab w:val="left" w:pos="284"/>
          <w:tab w:val="left" w:pos="1080"/>
        </w:tabs>
        <w:ind w:left="1080"/>
        <w:jc w:val="both"/>
        <w:rPr>
          <w:rFonts w:asciiTheme="minorHAnsi" w:hAnsiTheme="minorHAnsi" w:cstheme="minorHAnsi"/>
          <w:sz w:val="22"/>
          <w:szCs w:val="22"/>
        </w:rPr>
      </w:pPr>
      <w:r w:rsidRPr="00082EC1">
        <w:rPr>
          <w:rFonts w:asciiTheme="minorHAnsi" w:hAnsiTheme="minorHAnsi" w:cstheme="minorHAnsi"/>
          <w:sz w:val="22"/>
          <w:szCs w:val="22"/>
        </w:rPr>
        <w:t xml:space="preserve">1. umělecký a designový – 11 ateliérů, </w:t>
      </w:r>
    </w:p>
    <w:p w14:paraId="38B4684F" w14:textId="77777777" w:rsidR="00BF26C8" w:rsidRDefault="00BF26C8" w:rsidP="00BF26C8">
      <w:pPr>
        <w:pStyle w:val="Odstavecseseznamem"/>
        <w:tabs>
          <w:tab w:val="left" w:pos="284"/>
          <w:tab w:val="left" w:pos="1080"/>
        </w:tabs>
        <w:ind w:left="1080"/>
        <w:jc w:val="both"/>
        <w:rPr>
          <w:rFonts w:asciiTheme="minorHAnsi" w:hAnsiTheme="minorHAnsi" w:cstheme="minorHAnsi"/>
          <w:sz w:val="22"/>
          <w:szCs w:val="22"/>
        </w:rPr>
      </w:pPr>
      <w:r>
        <w:rPr>
          <w:rFonts w:asciiTheme="minorHAnsi" w:hAnsiTheme="minorHAnsi" w:cstheme="minorHAnsi"/>
          <w:sz w:val="22"/>
          <w:szCs w:val="22"/>
        </w:rPr>
        <w:t>2. audiovizuální – animovaná a audiovizuální tvorba,</w:t>
      </w:r>
    </w:p>
    <w:p w14:paraId="7C1262A8" w14:textId="0FE56710" w:rsidR="00BF26C8" w:rsidRDefault="00BF26C8" w:rsidP="00BF26C8">
      <w:pPr>
        <w:pStyle w:val="Odstavecseseznamem"/>
        <w:tabs>
          <w:tab w:val="left" w:pos="284"/>
          <w:tab w:val="left" w:pos="1080"/>
        </w:tabs>
        <w:ind w:left="1080"/>
        <w:jc w:val="both"/>
        <w:rPr>
          <w:rFonts w:asciiTheme="minorHAnsi" w:hAnsiTheme="minorHAnsi" w:cstheme="minorHAnsi"/>
          <w:sz w:val="22"/>
          <w:szCs w:val="22"/>
        </w:rPr>
      </w:pPr>
      <w:r>
        <w:rPr>
          <w:rFonts w:asciiTheme="minorHAnsi" w:hAnsiTheme="minorHAnsi" w:cstheme="minorHAnsi"/>
          <w:sz w:val="22"/>
          <w:szCs w:val="22"/>
        </w:rPr>
        <w:t>3.</w:t>
      </w:r>
      <w:r w:rsidR="009B1042">
        <w:rPr>
          <w:rFonts w:asciiTheme="minorHAnsi" w:hAnsiTheme="minorHAnsi" w:cstheme="minorHAnsi"/>
          <w:sz w:val="22"/>
          <w:szCs w:val="22"/>
        </w:rPr>
        <w:t xml:space="preserve"> </w:t>
      </w:r>
      <w:r>
        <w:rPr>
          <w:rFonts w:asciiTheme="minorHAnsi" w:hAnsiTheme="minorHAnsi" w:cstheme="minorHAnsi"/>
          <w:sz w:val="22"/>
          <w:szCs w:val="22"/>
        </w:rPr>
        <w:t>marketingová komunikace,</w:t>
      </w:r>
    </w:p>
    <w:p w14:paraId="685FBD91" w14:textId="16D7FF1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UPPER – Centrum kreativních průmyslů a podnikání (podpora studentů v době studia, mentoring, </w:t>
      </w:r>
      <w:ins w:id="842" w:author="Hana Ponížilová" w:date="2023-03-21T12:36:00Z">
        <w:r w:rsidR="002116C9">
          <w:rPr>
            <w:rFonts w:asciiTheme="minorHAnsi" w:hAnsiTheme="minorHAnsi" w:cstheme="minorHAnsi"/>
            <w:sz w:val="22"/>
            <w:szCs w:val="22"/>
          </w:rPr>
          <w:t xml:space="preserve"> </w:t>
        </w:r>
      </w:ins>
      <w:r>
        <w:rPr>
          <w:rFonts w:asciiTheme="minorHAnsi" w:hAnsiTheme="minorHAnsi" w:cstheme="minorHAnsi"/>
          <w:sz w:val="22"/>
          <w:szCs w:val="22"/>
        </w:rPr>
        <w:t xml:space="preserve">síťování aj.); nejvýznamnější akce pořádané UPPER: Meet &amp; </w:t>
      </w:r>
      <w:proofErr w:type="spellStart"/>
      <w:r>
        <w:rPr>
          <w:rFonts w:asciiTheme="minorHAnsi" w:hAnsiTheme="minorHAnsi" w:cstheme="minorHAnsi"/>
          <w:sz w:val="22"/>
          <w:szCs w:val="22"/>
        </w:rPr>
        <w:t>Greet</w:t>
      </w:r>
      <w:proofErr w:type="spellEnd"/>
      <w:r>
        <w:rPr>
          <w:rFonts w:asciiTheme="minorHAnsi" w:hAnsiTheme="minorHAnsi" w:cstheme="minorHAnsi"/>
          <w:sz w:val="22"/>
          <w:szCs w:val="22"/>
        </w:rPr>
        <w:t xml:space="preserve"> - vytvoření platformy</w:t>
      </w:r>
      <w:r w:rsidRPr="00077124">
        <w:rPr>
          <w:rFonts w:asciiTheme="minorHAnsi" w:hAnsiTheme="minorHAnsi" w:cstheme="minorHAnsi"/>
          <w:sz w:val="22"/>
          <w:szCs w:val="22"/>
        </w:rPr>
        <w:t xml:space="preserve"> pro </w:t>
      </w:r>
      <w:r w:rsidRPr="00077124">
        <w:rPr>
          <w:rFonts w:asciiTheme="minorHAnsi" w:hAnsiTheme="minorHAnsi" w:cstheme="minorHAnsi"/>
          <w:sz w:val="22"/>
          <w:szCs w:val="22"/>
        </w:rPr>
        <w:lastRenderedPageBreak/>
        <w:t>potkávání marketérů firem Zlínského kraje</w:t>
      </w:r>
      <w:r>
        <w:rPr>
          <w:rFonts w:asciiTheme="minorHAnsi" w:hAnsiTheme="minorHAnsi" w:cstheme="minorHAnsi"/>
          <w:sz w:val="22"/>
          <w:szCs w:val="22"/>
        </w:rPr>
        <w:t xml:space="preserve">, </w:t>
      </w:r>
      <w:r w:rsidRPr="00077124">
        <w:rPr>
          <w:rFonts w:asciiTheme="minorHAnsi" w:hAnsiTheme="minorHAnsi" w:cstheme="minorHAnsi"/>
          <w:sz w:val="22"/>
          <w:szCs w:val="22"/>
        </w:rPr>
        <w:t>propojení studentů s lokálními firmami</w:t>
      </w:r>
      <w:r>
        <w:rPr>
          <w:rFonts w:asciiTheme="minorHAnsi" w:hAnsiTheme="minorHAnsi" w:cstheme="minorHAnsi"/>
          <w:sz w:val="22"/>
          <w:szCs w:val="22"/>
        </w:rPr>
        <w:t xml:space="preserve">; Talent FMK - </w:t>
      </w:r>
      <w:r w:rsidRPr="00077124">
        <w:rPr>
          <w:rFonts w:asciiTheme="minorHAnsi" w:hAnsiTheme="minorHAnsi" w:cstheme="minorHAnsi"/>
          <w:bCs/>
          <w:sz w:val="22"/>
          <w:szCs w:val="22"/>
        </w:rPr>
        <w:t>cílem je spojit studenty marketingových komunikací a uměleckých oborů s firmami nejen ze Zlínského kraje</w:t>
      </w:r>
      <w:r>
        <w:rPr>
          <w:rFonts w:asciiTheme="minorHAnsi" w:hAnsiTheme="minorHAnsi" w:cstheme="minorHAnsi"/>
          <w:sz w:val="22"/>
          <w:szCs w:val="22"/>
        </w:rPr>
        <w:t xml:space="preserve">; IDEATHON - </w:t>
      </w:r>
      <w:r w:rsidRPr="00B665EE">
        <w:rPr>
          <w:rFonts w:asciiTheme="minorHAnsi" w:hAnsiTheme="minorHAnsi" w:cstheme="minorHAnsi"/>
          <w:sz w:val="22"/>
          <w:szCs w:val="22"/>
        </w:rPr>
        <w:t xml:space="preserve">intenzivní 24hodinový workshop, který dává studentům příležitost </w:t>
      </w:r>
      <w:r w:rsidR="0069574E">
        <w:rPr>
          <w:rFonts w:asciiTheme="minorHAnsi" w:hAnsiTheme="minorHAnsi" w:cstheme="minorHAnsi"/>
          <w:sz w:val="22"/>
          <w:szCs w:val="22"/>
        </w:rPr>
        <w:br/>
      </w:r>
      <w:r w:rsidRPr="00B665EE">
        <w:rPr>
          <w:rFonts w:asciiTheme="minorHAnsi" w:hAnsiTheme="minorHAnsi" w:cstheme="minorHAnsi"/>
          <w:sz w:val="22"/>
          <w:szCs w:val="22"/>
        </w:rPr>
        <w:t>v krátkém čase vyřešit naléhavé výzvy naší doby</w:t>
      </w:r>
      <w:r>
        <w:rPr>
          <w:rFonts w:asciiTheme="minorHAnsi" w:hAnsiTheme="minorHAnsi" w:cstheme="minorHAnsi"/>
          <w:sz w:val="22"/>
          <w:szCs w:val="22"/>
        </w:rPr>
        <w:t>, ú</w:t>
      </w:r>
      <w:r w:rsidRPr="00B665EE">
        <w:rPr>
          <w:rFonts w:asciiTheme="minorHAnsi" w:hAnsiTheme="minorHAnsi" w:cstheme="minorHAnsi"/>
          <w:sz w:val="22"/>
          <w:szCs w:val="22"/>
        </w:rPr>
        <w:t xml:space="preserve">častníci workshopu pracují v týmech a díky vzájemné spolupráci navrhují pomocí design </w:t>
      </w:r>
      <w:proofErr w:type="spellStart"/>
      <w:r w:rsidRPr="00B665EE">
        <w:rPr>
          <w:rFonts w:asciiTheme="minorHAnsi" w:hAnsiTheme="minorHAnsi" w:cstheme="minorHAnsi"/>
          <w:sz w:val="22"/>
          <w:szCs w:val="22"/>
        </w:rPr>
        <w:t>thinkingových</w:t>
      </w:r>
      <w:proofErr w:type="spellEnd"/>
      <w:r w:rsidRPr="00B665EE">
        <w:rPr>
          <w:rFonts w:asciiTheme="minorHAnsi" w:hAnsiTheme="minorHAnsi" w:cstheme="minorHAnsi"/>
          <w:sz w:val="22"/>
          <w:szCs w:val="22"/>
        </w:rPr>
        <w:t xml:space="preserve"> metod a inovativních postupů řešení zadaných výzev</w:t>
      </w:r>
      <w:r>
        <w:rPr>
          <w:rFonts w:asciiTheme="minorHAnsi" w:hAnsiTheme="minorHAnsi" w:cstheme="minorHAnsi"/>
          <w:sz w:val="22"/>
          <w:szCs w:val="22"/>
        </w:rPr>
        <w:t>,</w:t>
      </w:r>
    </w:p>
    <w:p w14:paraId="3BF84B4D"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Galerie G18 – zasídlení ateliéru </w:t>
      </w:r>
      <w:proofErr w:type="spellStart"/>
      <w:r>
        <w:rPr>
          <w:rFonts w:asciiTheme="minorHAnsi" w:hAnsiTheme="minorHAnsi" w:cstheme="minorHAnsi"/>
          <w:sz w:val="22"/>
          <w:szCs w:val="22"/>
        </w:rPr>
        <w:t>Arts</w:t>
      </w:r>
      <w:proofErr w:type="spellEnd"/>
      <w:r>
        <w:rPr>
          <w:rFonts w:asciiTheme="minorHAnsi" w:hAnsiTheme="minorHAnsi" w:cstheme="minorHAnsi"/>
          <w:sz w:val="22"/>
          <w:szCs w:val="22"/>
        </w:rPr>
        <w:t xml:space="preserve"> management,</w:t>
      </w:r>
    </w:p>
    <w:p w14:paraId="3F6DAAD4"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KOMAG – Komunikační agentura – propojení jednotlivých studijních oborů a ateliérů (</w:t>
      </w:r>
      <w:proofErr w:type="spellStart"/>
      <w:r>
        <w:rPr>
          <w:rFonts w:asciiTheme="minorHAnsi" w:hAnsiTheme="minorHAnsi" w:cstheme="minorHAnsi"/>
          <w:sz w:val="22"/>
          <w:szCs w:val="22"/>
        </w:rPr>
        <w:t>Zlin</w:t>
      </w:r>
      <w:proofErr w:type="spellEnd"/>
      <w:r>
        <w:rPr>
          <w:rFonts w:asciiTheme="minorHAnsi" w:hAnsiTheme="minorHAnsi" w:cstheme="minorHAnsi"/>
          <w:sz w:val="22"/>
          <w:szCs w:val="22"/>
        </w:rPr>
        <w:t xml:space="preserve"> Design </w:t>
      </w:r>
      <w:proofErr w:type="spellStart"/>
      <w:r>
        <w:rPr>
          <w:rFonts w:asciiTheme="minorHAnsi" w:hAnsiTheme="minorHAnsi" w:cstheme="minorHAnsi"/>
          <w:sz w:val="22"/>
          <w:szCs w:val="22"/>
        </w:rPr>
        <w:t>Week</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Busfest</w:t>
      </w:r>
      <w:proofErr w:type="spellEnd"/>
      <w:r>
        <w:rPr>
          <w:rFonts w:asciiTheme="minorHAnsi" w:hAnsiTheme="minorHAnsi" w:cstheme="minorHAnsi"/>
          <w:sz w:val="22"/>
          <w:szCs w:val="22"/>
        </w:rPr>
        <w:t>, Skrz prsty, Lobby aj.),</w:t>
      </w:r>
    </w:p>
    <w:p w14:paraId="6D3F6965"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představení vize SP Kreativní odvětví a digitální kultura – NPO získání finančních prostředků na rozvoj projektu,</w:t>
      </w:r>
    </w:p>
    <w:p w14:paraId="34BB347D"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garant SP: doc. Mgr. art. Mária </w:t>
      </w:r>
      <w:proofErr w:type="spellStart"/>
      <w:r>
        <w:rPr>
          <w:rFonts w:asciiTheme="minorHAnsi" w:hAnsiTheme="minorHAnsi" w:cstheme="minorHAnsi"/>
          <w:sz w:val="22"/>
          <w:szCs w:val="22"/>
        </w:rPr>
        <w:t>Štraneková</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ArtD</w:t>
      </w:r>
      <w:proofErr w:type="spellEnd"/>
      <w:r>
        <w:rPr>
          <w:rFonts w:asciiTheme="minorHAnsi" w:hAnsiTheme="minorHAnsi" w:cstheme="minorHAnsi"/>
          <w:sz w:val="22"/>
          <w:szCs w:val="22"/>
        </w:rPr>
        <w:t>.</w:t>
      </w:r>
    </w:p>
    <w:p w14:paraId="0CD96F5D" w14:textId="77777777" w:rsidR="00BF26C8" w:rsidRDefault="00BF26C8" w:rsidP="00BF26C8">
      <w:pPr>
        <w:pStyle w:val="Odstavecseseznamem"/>
        <w:tabs>
          <w:tab w:val="left" w:pos="284"/>
          <w:tab w:val="left" w:pos="1080"/>
        </w:tabs>
        <w:ind w:left="1080"/>
        <w:jc w:val="both"/>
        <w:rPr>
          <w:rFonts w:asciiTheme="minorHAnsi" w:hAnsiTheme="minorHAnsi" w:cstheme="minorHAnsi"/>
          <w:sz w:val="22"/>
          <w:szCs w:val="22"/>
        </w:rPr>
      </w:pPr>
    </w:p>
    <w:p w14:paraId="0C91EEFF" w14:textId="77777777" w:rsidR="00BF26C8" w:rsidRPr="00F22F24" w:rsidRDefault="00BF26C8" w:rsidP="0042398A">
      <w:pPr>
        <w:pStyle w:val="Odstavecseseznamem"/>
        <w:numPr>
          <w:ilvl w:val="0"/>
          <w:numId w:val="10"/>
        </w:numPr>
        <w:tabs>
          <w:tab w:val="left" w:pos="284"/>
          <w:tab w:val="left" w:pos="1080"/>
        </w:tabs>
        <w:contextualSpacing w:val="0"/>
        <w:jc w:val="both"/>
        <w:rPr>
          <w:rFonts w:asciiTheme="minorHAnsi" w:hAnsiTheme="minorHAnsi" w:cstheme="minorHAnsi"/>
          <w:i/>
          <w:iCs/>
          <w:sz w:val="22"/>
          <w:szCs w:val="22"/>
        </w:rPr>
      </w:pPr>
      <w:r w:rsidRPr="00F22F24">
        <w:rPr>
          <w:rFonts w:asciiTheme="minorHAnsi" w:hAnsiTheme="minorHAnsi" w:cstheme="minorHAnsi"/>
          <w:i/>
          <w:iCs/>
          <w:sz w:val="22"/>
          <w:szCs w:val="22"/>
        </w:rPr>
        <w:t xml:space="preserve">E. </w:t>
      </w:r>
      <w:proofErr w:type="spellStart"/>
      <w:r w:rsidRPr="00F22F24">
        <w:rPr>
          <w:rFonts w:asciiTheme="minorHAnsi" w:hAnsiTheme="minorHAnsi" w:cstheme="minorHAnsi"/>
          <w:i/>
          <w:iCs/>
          <w:sz w:val="22"/>
          <w:szCs w:val="22"/>
        </w:rPr>
        <w:t>Gartnerová</w:t>
      </w:r>
      <w:proofErr w:type="spellEnd"/>
    </w:p>
    <w:p w14:paraId="558A668E"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Výzkum, příprava a představení konceptu studijního programu KODK,</w:t>
      </w:r>
    </w:p>
    <w:p w14:paraId="398D3F16"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Bidi"/>
          <w:sz w:val="22"/>
          <w:szCs w:val="22"/>
        </w:rPr>
      </w:pPr>
      <w:r w:rsidRPr="77F1E7AA">
        <w:rPr>
          <w:rFonts w:asciiTheme="minorHAnsi" w:hAnsiTheme="minorHAnsi" w:cstheme="minorBidi"/>
          <w:sz w:val="22"/>
          <w:szCs w:val="22"/>
        </w:rPr>
        <w:t>propojení s výzkumnicí a akademičkou Rozalia Toth,</w:t>
      </w:r>
      <w:r w:rsidRPr="77F1E7AA">
        <w:rPr>
          <w:rFonts w:asciiTheme="minorHAnsi" w:hAnsiTheme="minorHAnsi" w:cstheme="minorBidi"/>
          <w:color w:val="FF0000"/>
          <w:sz w:val="22"/>
          <w:szCs w:val="22"/>
        </w:rPr>
        <w:t xml:space="preserve"> </w:t>
      </w:r>
      <w:r w:rsidRPr="77F1E7AA">
        <w:rPr>
          <w:rFonts w:asciiTheme="minorHAnsi" w:hAnsiTheme="minorHAnsi" w:cstheme="minorBidi"/>
          <w:sz w:val="22"/>
          <w:szCs w:val="22"/>
        </w:rPr>
        <w:t>Univerzita Rotterdam (únor 2023 - 3denní workshop – komunitní propojení pedagogů).</w:t>
      </w:r>
    </w:p>
    <w:p w14:paraId="7AB9FF3D" w14:textId="77777777"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 xml:space="preserve">Akreditační spis: </w:t>
      </w:r>
    </w:p>
    <w:p w14:paraId="4C81B59B"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příprava od 12/2021, schválení 1/2023,</w:t>
      </w:r>
    </w:p>
    <w:p w14:paraId="2720CB42"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projekt NPO – získání finanční dotace (personální zabezpečení, materiální zabezpečení),</w:t>
      </w:r>
    </w:p>
    <w:p w14:paraId="3022758D"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mezifakultní spolupráce UTB</w:t>
      </w:r>
    </w:p>
    <w:p w14:paraId="35045C25"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KODK – profesně zaměřený bakalářský studijní program – kombinace akademických pracovníků, odborníci z praxe, plenéry, spolupráce s institucemi, mezinárodní exkurze (Brusel, Štrasburk), meziuniverzitní spolupráce (UPOL), volnočasové aktivity studentů aj.</w:t>
      </w:r>
    </w:p>
    <w:p w14:paraId="034FBA95"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udržitelnost, inkluze, přístupnost – standartní a přirozené hodnoty,</w:t>
      </w:r>
    </w:p>
    <w:p w14:paraId="24B59004"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mezioborová spolupráce,</w:t>
      </w:r>
    </w:p>
    <w:p w14:paraId="6462B189" w14:textId="77777777" w:rsidR="00BF26C8" w:rsidRDefault="00BF26C8" w:rsidP="0042398A">
      <w:pPr>
        <w:pStyle w:val="Odstavecseseznamem"/>
        <w:numPr>
          <w:ilvl w:val="0"/>
          <w:numId w:val="12"/>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profil absolventa: digitalizace kultury, udržitelnost v KKP.</w:t>
      </w:r>
    </w:p>
    <w:p w14:paraId="3941BB92" w14:textId="2C710038" w:rsidR="00BF26C8" w:rsidRDefault="00BF26C8" w:rsidP="0042398A">
      <w:pPr>
        <w:pStyle w:val="Odstavecseseznamem"/>
        <w:numPr>
          <w:ilvl w:val="0"/>
          <w:numId w:val="11"/>
        </w:numPr>
        <w:tabs>
          <w:tab w:val="left" w:pos="284"/>
          <w:tab w:val="left" w:pos="1080"/>
        </w:tabs>
        <w:contextualSpacing w:val="0"/>
        <w:jc w:val="both"/>
        <w:rPr>
          <w:rFonts w:asciiTheme="minorHAnsi" w:hAnsiTheme="minorHAnsi" w:cstheme="minorBidi"/>
          <w:sz w:val="22"/>
          <w:szCs w:val="22"/>
        </w:rPr>
      </w:pPr>
      <w:r w:rsidRPr="77F1E7AA">
        <w:rPr>
          <w:rFonts w:asciiTheme="minorHAnsi" w:hAnsiTheme="minorHAnsi" w:cstheme="minorBidi"/>
          <w:sz w:val="22"/>
          <w:szCs w:val="22"/>
        </w:rPr>
        <w:t xml:space="preserve">Profil absolventa – kreativní leadeři a designéři změn v KKP v rozvoji kulturní infrastruktuře v ČR </w:t>
      </w:r>
      <w:r w:rsidR="00B86A38">
        <w:rPr>
          <w:rFonts w:asciiTheme="minorHAnsi" w:hAnsiTheme="minorHAnsi" w:cstheme="minorBidi"/>
          <w:sz w:val="22"/>
          <w:szCs w:val="22"/>
        </w:rPr>
        <w:br/>
      </w:r>
      <w:r w:rsidRPr="77F1E7AA">
        <w:rPr>
          <w:rFonts w:asciiTheme="minorHAnsi" w:hAnsiTheme="minorHAnsi" w:cstheme="minorBidi"/>
          <w:sz w:val="22"/>
          <w:szCs w:val="22"/>
        </w:rPr>
        <w:t>a zahraničí.</w:t>
      </w:r>
    </w:p>
    <w:p w14:paraId="29C5B1F9" w14:textId="77777777" w:rsidR="00BF26C8" w:rsidRDefault="00BF26C8" w:rsidP="00BF26C8">
      <w:pPr>
        <w:pStyle w:val="Odstavecseseznamem"/>
        <w:tabs>
          <w:tab w:val="left" w:pos="284"/>
          <w:tab w:val="left" w:pos="1080"/>
        </w:tabs>
        <w:ind w:left="1080"/>
        <w:jc w:val="both"/>
        <w:rPr>
          <w:rFonts w:asciiTheme="minorHAnsi" w:hAnsiTheme="minorHAnsi" w:cstheme="minorHAnsi"/>
          <w:sz w:val="22"/>
          <w:szCs w:val="22"/>
        </w:rPr>
      </w:pPr>
    </w:p>
    <w:p w14:paraId="20496072" w14:textId="77777777" w:rsidR="00BF26C8" w:rsidRDefault="00BF26C8" w:rsidP="0042398A">
      <w:pPr>
        <w:pStyle w:val="Odstavecseseznamem"/>
        <w:numPr>
          <w:ilvl w:val="0"/>
          <w:numId w:val="10"/>
        </w:numPr>
        <w:tabs>
          <w:tab w:val="left" w:pos="284"/>
          <w:tab w:val="left" w:pos="1080"/>
        </w:tabs>
        <w:contextualSpacing w:val="0"/>
        <w:jc w:val="both"/>
        <w:rPr>
          <w:rFonts w:asciiTheme="minorHAnsi" w:hAnsiTheme="minorHAnsi" w:cstheme="minorHAnsi"/>
          <w:sz w:val="22"/>
          <w:szCs w:val="22"/>
        </w:rPr>
      </w:pPr>
      <w:r w:rsidRPr="00F22F24">
        <w:rPr>
          <w:rFonts w:asciiTheme="minorHAnsi" w:hAnsiTheme="minorHAnsi" w:cstheme="minorHAnsi"/>
          <w:i/>
          <w:iCs/>
          <w:sz w:val="22"/>
          <w:szCs w:val="22"/>
        </w:rPr>
        <w:t xml:space="preserve">M. </w:t>
      </w:r>
      <w:proofErr w:type="spellStart"/>
      <w:r w:rsidRPr="00F22F24">
        <w:rPr>
          <w:rFonts w:asciiTheme="minorHAnsi" w:hAnsiTheme="minorHAnsi" w:cstheme="minorHAnsi"/>
          <w:i/>
          <w:iCs/>
          <w:sz w:val="22"/>
          <w:szCs w:val="22"/>
        </w:rPr>
        <w:t>Gebrian</w:t>
      </w:r>
      <w:proofErr w:type="spellEnd"/>
      <w:r>
        <w:rPr>
          <w:rFonts w:asciiTheme="minorHAnsi" w:hAnsiTheme="minorHAnsi" w:cstheme="minorHAnsi"/>
          <w:sz w:val="22"/>
          <w:szCs w:val="22"/>
        </w:rPr>
        <w:t xml:space="preserve"> – dotázala se na propojení s Fakultou aplikované informatiky (FAI).</w:t>
      </w:r>
    </w:p>
    <w:p w14:paraId="3A05B7BA"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sidRPr="00F22F24">
        <w:rPr>
          <w:rFonts w:asciiTheme="minorHAnsi" w:hAnsiTheme="minorHAnsi" w:cstheme="minorHAnsi"/>
          <w:i/>
          <w:iCs/>
          <w:sz w:val="22"/>
          <w:szCs w:val="22"/>
        </w:rPr>
        <w:t xml:space="preserve">E. </w:t>
      </w:r>
      <w:proofErr w:type="spellStart"/>
      <w:r w:rsidRPr="00F22F24">
        <w:rPr>
          <w:rFonts w:asciiTheme="minorHAnsi" w:hAnsiTheme="minorHAnsi" w:cstheme="minorHAnsi"/>
          <w:i/>
          <w:iCs/>
          <w:sz w:val="22"/>
          <w:szCs w:val="22"/>
        </w:rPr>
        <w:t>Gartnerová</w:t>
      </w:r>
      <w:proofErr w:type="spellEnd"/>
      <w:r w:rsidRPr="00F22F24">
        <w:rPr>
          <w:rFonts w:asciiTheme="minorHAnsi" w:hAnsiTheme="minorHAnsi" w:cstheme="minorHAnsi"/>
          <w:i/>
          <w:iCs/>
          <w:sz w:val="22"/>
          <w:szCs w:val="22"/>
        </w:rPr>
        <w:t>:</w:t>
      </w:r>
      <w:r>
        <w:rPr>
          <w:rFonts w:asciiTheme="minorHAnsi" w:hAnsiTheme="minorHAnsi" w:cstheme="minorHAnsi"/>
          <w:sz w:val="22"/>
          <w:szCs w:val="22"/>
        </w:rPr>
        <w:t xml:space="preserve"> ano, v rámci virtuální reality má FAI virtuální laboratoř, která úzce spolupracuje s ateliérem Game design a ateliérem Digitálního designu FMK. Tato laboratoř bude nedílnou součástí studijních plánů KODK.</w:t>
      </w:r>
    </w:p>
    <w:p w14:paraId="08662AE6" w14:textId="77777777" w:rsidR="00BF26C8" w:rsidRDefault="00BF26C8" w:rsidP="00BF26C8">
      <w:pPr>
        <w:tabs>
          <w:tab w:val="left" w:pos="284"/>
          <w:tab w:val="left" w:pos="1080"/>
        </w:tabs>
        <w:jc w:val="both"/>
        <w:rPr>
          <w:rFonts w:asciiTheme="minorHAnsi" w:hAnsiTheme="minorHAnsi" w:cstheme="minorHAnsi"/>
          <w:sz w:val="22"/>
          <w:szCs w:val="22"/>
        </w:rPr>
      </w:pPr>
    </w:p>
    <w:p w14:paraId="5288623D" w14:textId="77777777" w:rsidR="00BF26C8" w:rsidRDefault="00BF26C8" w:rsidP="0042398A">
      <w:pPr>
        <w:pStyle w:val="Odstavecseseznamem"/>
        <w:numPr>
          <w:ilvl w:val="0"/>
          <w:numId w:val="10"/>
        </w:numPr>
        <w:tabs>
          <w:tab w:val="left" w:pos="284"/>
          <w:tab w:val="left" w:pos="1080"/>
        </w:tabs>
        <w:contextualSpacing w:val="0"/>
        <w:jc w:val="both"/>
        <w:rPr>
          <w:rFonts w:asciiTheme="minorHAnsi" w:hAnsiTheme="minorHAnsi" w:cstheme="minorHAnsi"/>
          <w:sz w:val="22"/>
          <w:szCs w:val="22"/>
        </w:rPr>
      </w:pPr>
      <w:r>
        <w:rPr>
          <w:rFonts w:asciiTheme="minorHAnsi" w:hAnsiTheme="minorHAnsi" w:cstheme="minorHAnsi"/>
          <w:sz w:val="22"/>
          <w:szCs w:val="22"/>
        </w:rPr>
        <w:t>Zpětná vazba na předložený akreditační spis:</w:t>
      </w:r>
    </w:p>
    <w:p w14:paraId="552DB033" w14:textId="77777777" w:rsidR="00BF26C8" w:rsidRDefault="00BF26C8" w:rsidP="00BF26C8">
      <w:pPr>
        <w:pStyle w:val="Odstavecseseznamem"/>
        <w:tabs>
          <w:tab w:val="left" w:pos="284"/>
          <w:tab w:val="left" w:pos="1080"/>
        </w:tabs>
        <w:jc w:val="both"/>
        <w:rPr>
          <w:rFonts w:asciiTheme="minorHAnsi" w:hAnsiTheme="minorHAnsi" w:cstheme="minorHAnsi"/>
          <w:sz w:val="22"/>
          <w:szCs w:val="22"/>
          <w:u w:val="single"/>
        </w:rPr>
      </w:pPr>
    </w:p>
    <w:p w14:paraId="54CD7FE6" w14:textId="5D872728" w:rsidR="00BF26C8" w:rsidRPr="00EF4FC1" w:rsidRDefault="00BF26C8" w:rsidP="00BF26C8">
      <w:pPr>
        <w:pStyle w:val="Odstavecseseznamem"/>
        <w:tabs>
          <w:tab w:val="left" w:pos="284"/>
          <w:tab w:val="left" w:pos="1080"/>
        </w:tabs>
        <w:jc w:val="both"/>
        <w:rPr>
          <w:rFonts w:asciiTheme="minorHAnsi" w:hAnsiTheme="minorHAnsi" w:cstheme="minorHAnsi"/>
          <w:b/>
          <w:bCs/>
          <w:sz w:val="22"/>
          <w:szCs w:val="22"/>
        </w:rPr>
      </w:pPr>
      <w:r w:rsidRPr="009D537D">
        <w:rPr>
          <w:rFonts w:asciiTheme="minorHAnsi" w:hAnsiTheme="minorHAnsi" w:cstheme="minorHAnsi"/>
          <w:i/>
          <w:iCs/>
          <w:sz w:val="22"/>
          <w:szCs w:val="22"/>
        </w:rPr>
        <w:t>M. Müllerová</w:t>
      </w:r>
      <w:r>
        <w:rPr>
          <w:rFonts w:asciiTheme="minorHAnsi" w:hAnsiTheme="minorHAnsi" w:cstheme="minorHAnsi"/>
          <w:sz w:val="22"/>
          <w:szCs w:val="22"/>
        </w:rPr>
        <w:t xml:space="preserve"> – </w:t>
      </w:r>
      <w:r w:rsidR="009B1042">
        <w:rPr>
          <w:rFonts w:asciiTheme="minorHAnsi" w:hAnsiTheme="minorHAnsi" w:cstheme="minorHAnsi"/>
          <w:b/>
          <w:bCs/>
          <w:i/>
          <w:iCs/>
          <w:sz w:val="22"/>
          <w:szCs w:val="22"/>
        </w:rPr>
        <w:t>H</w:t>
      </w:r>
      <w:r w:rsidRPr="00EF4FC1">
        <w:rPr>
          <w:rFonts w:asciiTheme="minorHAnsi" w:hAnsiTheme="minorHAnsi" w:cstheme="minorHAnsi"/>
          <w:b/>
          <w:bCs/>
          <w:i/>
          <w:iCs/>
          <w:sz w:val="22"/>
          <w:szCs w:val="22"/>
        </w:rPr>
        <w:t>ledáte manažery a umělce: co je základní podmínkou pro přijetí studenta do SP KODK (proč talentová zkouška)?</w:t>
      </w:r>
    </w:p>
    <w:p w14:paraId="6AB07F8E"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i/>
          <w:iCs/>
          <w:sz w:val="22"/>
          <w:szCs w:val="22"/>
        </w:rPr>
        <w:t xml:space="preserve"> -</w:t>
      </w:r>
      <w:r w:rsidRPr="77F1E7AA">
        <w:rPr>
          <w:rFonts w:asciiTheme="minorHAnsi" w:hAnsiTheme="minorHAnsi" w:cstheme="minorBidi"/>
          <w:sz w:val="22"/>
          <w:szCs w:val="22"/>
        </w:rPr>
        <w:t xml:space="preserve"> jsou to tvůrci i manažeři, důraz je kladen na management, ale tvůrčí činnost, aby program zprostředkoval možnost si vyzkoušet </w:t>
      </w:r>
      <w:proofErr w:type="spellStart"/>
      <w:r w:rsidRPr="77F1E7AA">
        <w:rPr>
          <w:rFonts w:asciiTheme="minorHAnsi" w:hAnsiTheme="minorHAnsi" w:cstheme="minorBidi"/>
          <w:sz w:val="22"/>
          <w:szCs w:val="22"/>
        </w:rPr>
        <w:t>prpojení</w:t>
      </w:r>
      <w:proofErr w:type="spellEnd"/>
      <w:r w:rsidRPr="77F1E7AA">
        <w:rPr>
          <w:rFonts w:asciiTheme="minorHAnsi" w:hAnsiTheme="minorHAnsi" w:cstheme="minorBidi"/>
          <w:sz w:val="22"/>
          <w:szCs w:val="22"/>
        </w:rPr>
        <w:t xml:space="preserve"> mezi těmito </w:t>
      </w:r>
      <w:proofErr w:type="spellStart"/>
      <w:r w:rsidRPr="77F1E7AA">
        <w:rPr>
          <w:rFonts w:asciiTheme="minorHAnsi" w:hAnsiTheme="minorHAnsi" w:cstheme="minorBidi"/>
          <w:sz w:val="22"/>
          <w:szCs w:val="22"/>
        </w:rPr>
        <w:t>dvěmi</w:t>
      </w:r>
      <w:proofErr w:type="spellEnd"/>
      <w:r w:rsidRPr="77F1E7AA">
        <w:rPr>
          <w:rFonts w:asciiTheme="minorHAnsi" w:hAnsiTheme="minorHAnsi" w:cstheme="minorBidi"/>
          <w:sz w:val="22"/>
          <w:szCs w:val="22"/>
        </w:rPr>
        <w:t xml:space="preserve"> disciplína a s tím související software, </w:t>
      </w:r>
      <w:proofErr w:type="spellStart"/>
      <w:r w:rsidRPr="77F1E7AA">
        <w:rPr>
          <w:rFonts w:asciiTheme="minorHAnsi" w:hAnsiTheme="minorHAnsi" w:cstheme="minorBidi"/>
          <w:sz w:val="22"/>
          <w:szCs w:val="22"/>
        </w:rPr>
        <w:t>imerzivní</w:t>
      </w:r>
      <w:proofErr w:type="spellEnd"/>
      <w:r w:rsidRPr="77F1E7AA">
        <w:rPr>
          <w:rFonts w:asciiTheme="minorHAnsi" w:hAnsiTheme="minorHAnsi" w:cstheme="minorBidi"/>
          <w:sz w:val="22"/>
          <w:szCs w:val="22"/>
        </w:rPr>
        <w:t xml:space="preserve"> přístupy, nová </w:t>
      </w:r>
      <w:proofErr w:type="spellStart"/>
      <w:r w:rsidRPr="77F1E7AA">
        <w:rPr>
          <w:rFonts w:asciiTheme="minorHAnsi" w:hAnsiTheme="minorHAnsi" w:cstheme="minorBidi"/>
          <w:sz w:val="22"/>
          <w:szCs w:val="22"/>
        </w:rPr>
        <w:t>médea</w:t>
      </w:r>
      <w:proofErr w:type="spellEnd"/>
      <w:r w:rsidRPr="77F1E7AA">
        <w:rPr>
          <w:rFonts w:asciiTheme="minorHAnsi" w:hAnsiTheme="minorHAnsi" w:cstheme="minorBidi"/>
          <w:sz w:val="22"/>
          <w:szCs w:val="22"/>
        </w:rPr>
        <w:t xml:space="preserve">,... Důležitost </w:t>
      </w:r>
      <w:proofErr w:type="spellStart"/>
      <w:r w:rsidRPr="77F1E7AA">
        <w:rPr>
          <w:rFonts w:asciiTheme="minorHAnsi" w:hAnsiTheme="minorHAnsi" w:cstheme="minorBidi"/>
          <w:sz w:val="22"/>
          <w:szCs w:val="22"/>
        </w:rPr>
        <w:t>umělcké</w:t>
      </w:r>
      <w:proofErr w:type="spellEnd"/>
      <w:r w:rsidRPr="77F1E7AA">
        <w:rPr>
          <w:rFonts w:asciiTheme="minorHAnsi" w:hAnsiTheme="minorHAnsi" w:cstheme="minorBidi"/>
          <w:sz w:val="22"/>
          <w:szCs w:val="22"/>
        </w:rPr>
        <w:t xml:space="preserve"> a tvůrčí činnosti je pro pochopení rozmanitosti KKP, ale i jednotlivých náležitostí a náročností daných uměleckých oborů či řemeslných disciplín (např. Pro efektivní odhad časové kapacity a všeobecné </w:t>
      </w:r>
      <w:proofErr w:type="spellStart"/>
      <w:r w:rsidRPr="77F1E7AA">
        <w:rPr>
          <w:rFonts w:asciiTheme="minorHAnsi" w:hAnsiTheme="minorHAnsi" w:cstheme="minorBidi"/>
          <w:sz w:val="22"/>
          <w:szCs w:val="22"/>
        </w:rPr>
        <w:t>řizení</w:t>
      </w:r>
      <w:proofErr w:type="spellEnd"/>
      <w:r w:rsidRPr="77F1E7AA">
        <w:rPr>
          <w:rFonts w:asciiTheme="minorHAnsi" w:hAnsiTheme="minorHAnsi" w:cstheme="minorBidi"/>
          <w:sz w:val="22"/>
          <w:szCs w:val="22"/>
        </w:rPr>
        <w:t xml:space="preserve"> kreativního týmu při zadání zakázky. </w:t>
      </w:r>
    </w:p>
    <w:p w14:paraId="101A6519"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rsidRPr="77F1E7AA">
        <w:rPr>
          <w:rFonts w:asciiTheme="minorHAnsi" w:hAnsiTheme="minorHAnsi" w:cstheme="minorBidi"/>
          <w:sz w:val="22"/>
          <w:szCs w:val="22"/>
        </w:rPr>
        <w:t xml:space="preserve">J. Janíková – program akreditujeme v rámci umění, jedná se o oblast umění a důraz na propojení s uměním je velmi silný. Primárně manažeři to nebudou, obě </w:t>
      </w:r>
      <w:proofErr w:type="spellStart"/>
      <w:r w:rsidRPr="77F1E7AA">
        <w:rPr>
          <w:rFonts w:asciiTheme="minorHAnsi" w:hAnsiTheme="minorHAnsi" w:cstheme="minorBidi"/>
          <w:sz w:val="22"/>
          <w:szCs w:val="22"/>
        </w:rPr>
        <w:t>dispciplíny</w:t>
      </w:r>
      <w:proofErr w:type="spellEnd"/>
      <w:r w:rsidRPr="77F1E7AA">
        <w:rPr>
          <w:rFonts w:asciiTheme="minorHAnsi" w:hAnsiTheme="minorHAnsi" w:cstheme="minorBidi"/>
          <w:sz w:val="22"/>
          <w:szCs w:val="22"/>
        </w:rPr>
        <w:t xml:space="preserve"> jsou úzce provázány a obě jsou pro leadership v umění a kreativitě stěžejní.</w:t>
      </w:r>
    </w:p>
    <w:p w14:paraId="34DD86B0" w14:textId="7A3C4350" w:rsidR="003E341F" w:rsidRDefault="00BF26C8" w:rsidP="003E341F">
      <w:pPr>
        <w:pStyle w:val="Odstavecseseznamem"/>
        <w:tabs>
          <w:tab w:val="left" w:pos="284"/>
          <w:tab w:val="left" w:pos="1080"/>
        </w:tabs>
        <w:jc w:val="both"/>
        <w:rPr>
          <w:rFonts w:asciiTheme="minorHAnsi" w:hAnsiTheme="minorHAnsi" w:cstheme="minorHAnsi"/>
          <w:i/>
          <w:iCs/>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A. Světlíková</w:t>
      </w:r>
      <w:r>
        <w:rPr>
          <w:rFonts w:asciiTheme="minorHAnsi" w:hAnsiTheme="minorHAnsi" w:cstheme="minorHAnsi"/>
          <w:sz w:val="22"/>
          <w:szCs w:val="22"/>
        </w:rPr>
        <w:t xml:space="preserve"> – po prezentaci vnímá dobře oblast živé kultury, společenské téma nadprodukce, otvírání mysli, kultivovat zvědavost, témata, která se řeší v živé kultuře. Přínos vidí v přístupu nové komunikace – mediátoři, kteří se pohybují na mnoha pólech, vhled do více oblastí. Jaká je potřeba, proč má tento SP vzniknout? Kam se mají profilovat? Jak je silný argument pro vznik tohoto SP?</w:t>
      </w:r>
      <w:r w:rsidRPr="003E341F">
        <w:rPr>
          <w:rFonts w:asciiTheme="minorHAnsi" w:hAnsiTheme="minorHAnsi" w:cstheme="minorHAnsi"/>
          <w:sz w:val="22"/>
          <w:szCs w:val="22"/>
        </w:rPr>
        <w:br/>
      </w:r>
    </w:p>
    <w:p w14:paraId="5D3817C9" w14:textId="61FFFEC4" w:rsidR="00BF26C8" w:rsidRPr="003E341F" w:rsidRDefault="00BF26C8" w:rsidP="003E341F">
      <w:pPr>
        <w:pStyle w:val="Odstavecseseznamem"/>
        <w:tabs>
          <w:tab w:val="left" w:pos="284"/>
          <w:tab w:val="left" w:pos="1080"/>
        </w:tabs>
        <w:jc w:val="both"/>
        <w:rPr>
          <w:rFonts w:asciiTheme="minorHAnsi" w:hAnsiTheme="minorHAnsi" w:cstheme="minorHAnsi"/>
          <w:sz w:val="22"/>
          <w:szCs w:val="22"/>
        </w:rPr>
      </w:pPr>
      <w:r w:rsidRPr="003E341F">
        <w:rPr>
          <w:rFonts w:asciiTheme="minorHAnsi" w:hAnsiTheme="minorHAnsi" w:cstheme="minorHAnsi"/>
          <w:i/>
          <w:iCs/>
          <w:sz w:val="22"/>
          <w:szCs w:val="22"/>
        </w:rPr>
        <w:lastRenderedPageBreak/>
        <w:t>H. Maňasová Hradská</w:t>
      </w:r>
      <w:r w:rsidRPr="003E341F">
        <w:rPr>
          <w:rFonts w:asciiTheme="minorHAnsi" w:hAnsiTheme="minorHAnsi" w:cstheme="minorHAnsi"/>
          <w:sz w:val="22"/>
          <w:szCs w:val="22"/>
        </w:rPr>
        <w:t xml:space="preserve"> – umělec nebo manažer – existuje role umělce, která je v diskuzi o tom, kdo je umělec, přehlížená stereotypem bohéma. My se ale bavíme o jiném typu umělce, to je někdo, kdo je zároveň i manažer (př. Kateřina Šedá je manažer, participativní umění je svým způsobem manažerství). </w:t>
      </w:r>
    </w:p>
    <w:p w14:paraId="4BF55223" w14:textId="3506176B"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J. Janíková</w:t>
      </w:r>
      <w:r>
        <w:rPr>
          <w:rFonts w:asciiTheme="minorHAnsi" w:hAnsiTheme="minorHAnsi" w:cstheme="minorHAnsi"/>
          <w:sz w:val="22"/>
          <w:szCs w:val="22"/>
        </w:rPr>
        <w:t xml:space="preserve"> – chceme inovovat současné přístupy studentů, kteří na našich kreativních oborech jsou, </w:t>
      </w:r>
      <w:r w:rsidR="00391940">
        <w:rPr>
          <w:rFonts w:asciiTheme="minorHAnsi" w:hAnsiTheme="minorHAnsi" w:cstheme="minorHAnsi"/>
          <w:sz w:val="22"/>
          <w:szCs w:val="22"/>
        </w:rPr>
        <w:t>náš zájem je</w:t>
      </w:r>
      <w:r w:rsidR="00327D82">
        <w:rPr>
          <w:rFonts w:asciiTheme="minorHAnsi" w:hAnsiTheme="minorHAnsi" w:cstheme="minorHAnsi"/>
          <w:sz w:val="22"/>
          <w:szCs w:val="22"/>
        </w:rPr>
        <w:t>, aby šli</w:t>
      </w:r>
      <w:r>
        <w:rPr>
          <w:rFonts w:asciiTheme="minorHAnsi" w:hAnsiTheme="minorHAnsi" w:cstheme="minorHAnsi"/>
          <w:sz w:val="22"/>
          <w:szCs w:val="22"/>
        </w:rPr>
        <w:t xml:space="preserve"> v novém směru digitální kultury. </w:t>
      </w:r>
      <w:r w:rsidR="00391940">
        <w:rPr>
          <w:rFonts w:asciiTheme="minorHAnsi" w:hAnsiTheme="minorHAnsi" w:cstheme="minorHAnsi"/>
          <w:sz w:val="22"/>
          <w:szCs w:val="22"/>
        </w:rPr>
        <w:t>S</w:t>
      </w:r>
      <w:r>
        <w:rPr>
          <w:rFonts w:asciiTheme="minorHAnsi" w:hAnsiTheme="minorHAnsi" w:cstheme="minorHAnsi"/>
          <w:sz w:val="22"/>
          <w:szCs w:val="22"/>
        </w:rPr>
        <w:t>tudenti</w:t>
      </w:r>
      <w:r w:rsidR="00391940">
        <w:rPr>
          <w:rFonts w:asciiTheme="minorHAnsi" w:hAnsiTheme="minorHAnsi" w:cstheme="minorHAnsi"/>
          <w:sz w:val="22"/>
          <w:szCs w:val="22"/>
        </w:rPr>
        <w:t xml:space="preserve"> KODK</w:t>
      </w:r>
      <w:r>
        <w:rPr>
          <w:rFonts w:asciiTheme="minorHAnsi" w:hAnsiTheme="minorHAnsi" w:cstheme="minorHAnsi"/>
          <w:sz w:val="22"/>
          <w:szCs w:val="22"/>
        </w:rPr>
        <w:t xml:space="preserve"> by měli přinést vhled i ostatním spolužákům. FMK má postavené studium tak, že pracujeme na propojení, fakulta bude fungovat jako celek. Ateliér </w:t>
      </w:r>
      <w:proofErr w:type="spellStart"/>
      <w:r>
        <w:rPr>
          <w:rFonts w:asciiTheme="minorHAnsi" w:hAnsiTheme="minorHAnsi" w:cstheme="minorHAnsi"/>
          <w:sz w:val="22"/>
          <w:szCs w:val="22"/>
        </w:rPr>
        <w:t>Arts</w:t>
      </w:r>
      <w:proofErr w:type="spellEnd"/>
      <w:r>
        <w:rPr>
          <w:rFonts w:asciiTheme="minorHAnsi" w:hAnsiTheme="minorHAnsi" w:cstheme="minorHAnsi"/>
          <w:sz w:val="22"/>
          <w:szCs w:val="22"/>
        </w:rPr>
        <w:t xml:space="preserve"> management, který bude </w:t>
      </w:r>
      <w:r w:rsidR="00B93604">
        <w:rPr>
          <w:rFonts w:asciiTheme="minorHAnsi" w:hAnsiTheme="minorHAnsi" w:cstheme="minorHAnsi"/>
          <w:sz w:val="22"/>
          <w:szCs w:val="22"/>
        </w:rPr>
        <w:t>navazovat na</w:t>
      </w:r>
      <w:r>
        <w:rPr>
          <w:rFonts w:asciiTheme="minorHAnsi" w:hAnsiTheme="minorHAnsi" w:cstheme="minorHAnsi"/>
          <w:sz w:val="22"/>
          <w:szCs w:val="22"/>
        </w:rPr>
        <w:t xml:space="preserve"> KODK, </w:t>
      </w:r>
      <w:r w:rsidR="00E006D2">
        <w:rPr>
          <w:rFonts w:asciiTheme="minorHAnsi" w:hAnsiTheme="minorHAnsi" w:cstheme="minorHAnsi"/>
          <w:sz w:val="22"/>
          <w:szCs w:val="22"/>
        </w:rPr>
        <w:t>je</w:t>
      </w:r>
      <w:r>
        <w:rPr>
          <w:rFonts w:asciiTheme="minorHAnsi" w:hAnsiTheme="minorHAnsi" w:cstheme="minorHAnsi"/>
          <w:sz w:val="22"/>
          <w:szCs w:val="22"/>
        </w:rPr>
        <w:t xml:space="preserve"> úzce propojený se všemi uměleckými ateliéry, které tady máme (intenzivní spolupráce). </w:t>
      </w:r>
    </w:p>
    <w:p w14:paraId="1D5CD392"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E. </w:t>
      </w:r>
      <w:proofErr w:type="spellStart"/>
      <w:r w:rsidRPr="00F22F24">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důležité je, že spousta předmětů je vyučovaná přímo na ateliérech. Stavíme novou filmovou experimentální laboratoř, 2 semestry z toho studijního programu budou přímo v laboratoři (scénáristi, produkční atd.), 2 semestry jsou zaměřeny na </w:t>
      </w:r>
      <w:proofErr w:type="spellStart"/>
      <w:r>
        <w:rPr>
          <w:rFonts w:asciiTheme="minorHAnsi" w:hAnsiTheme="minorHAnsi" w:cstheme="minorHAnsi"/>
          <w:sz w:val="22"/>
          <w:szCs w:val="22"/>
        </w:rPr>
        <w:t>imerzivní</w:t>
      </w:r>
      <w:proofErr w:type="spellEnd"/>
      <w:r>
        <w:rPr>
          <w:rFonts w:asciiTheme="minorHAnsi" w:hAnsiTheme="minorHAnsi" w:cstheme="minorHAnsi"/>
          <w:sz w:val="22"/>
          <w:szCs w:val="22"/>
        </w:rPr>
        <w:t xml:space="preserve"> technologie, na propojení ateliéru Game design, ateliéru Digitální design a FAI. Předměty jsou nabízeny dohromady všem ateliérům napříč a jsou v mnoha případech vyučovány v tom prostředí, kde se nutně musí vytvářet interakce.</w:t>
      </w:r>
    </w:p>
    <w:p w14:paraId="0D2D4D20" w14:textId="1180F06C" w:rsidR="00BF26C8" w:rsidRPr="00F70164" w:rsidRDefault="00BF26C8" w:rsidP="00BF26C8">
      <w:pPr>
        <w:pStyle w:val="Odstavecseseznamem"/>
        <w:tabs>
          <w:tab w:val="left" w:pos="284"/>
          <w:tab w:val="left" w:pos="1080"/>
        </w:tabs>
        <w:jc w:val="both"/>
        <w:rPr>
          <w:rFonts w:asciiTheme="minorHAnsi" w:hAnsiTheme="minorHAnsi" w:cstheme="minorHAnsi"/>
          <w:i/>
          <w:iCs/>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M. </w:t>
      </w:r>
      <w:proofErr w:type="spellStart"/>
      <w:r w:rsidRPr="00F22F24">
        <w:rPr>
          <w:rFonts w:asciiTheme="minorHAnsi" w:hAnsiTheme="minorHAnsi" w:cstheme="minorHAnsi"/>
          <w:i/>
          <w:iCs/>
          <w:sz w:val="22"/>
          <w:szCs w:val="22"/>
        </w:rPr>
        <w:t>Gebrian</w:t>
      </w:r>
      <w:proofErr w:type="spellEnd"/>
      <w:r>
        <w:rPr>
          <w:rFonts w:asciiTheme="minorHAnsi" w:hAnsiTheme="minorHAnsi" w:cstheme="minorHAnsi"/>
          <w:sz w:val="22"/>
          <w:szCs w:val="22"/>
        </w:rPr>
        <w:t xml:space="preserve"> –</w:t>
      </w:r>
      <w:r w:rsidRPr="00072390">
        <w:rPr>
          <w:rFonts w:asciiTheme="minorHAnsi" w:hAnsiTheme="minorHAnsi" w:cstheme="minorHAnsi"/>
          <w:b/>
          <w:bCs/>
          <w:i/>
          <w:iCs/>
          <w:sz w:val="22"/>
          <w:szCs w:val="22"/>
        </w:rPr>
        <w:t xml:space="preserve"> </w:t>
      </w:r>
      <w:r w:rsidR="009B1042" w:rsidRPr="00072390">
        <w:rPr>
          <w:rFonts w:asciiTheme="minorHAnsi" w:hAnsiTheme="minorHAnsi" w:cstheme="minorHAnsi"/>
          <w:b/>
          <w:bCs/>
          <w:i/>
          <w:iCs/>
          <w:sz w:val="22"/>
          <w:szCs w:val="22"/>
        </w:rPr>
        <w:t>J</w:t>
      </w:r>
      <w:r w:rsidRPr="00072390">
        <w:rPr>
          <w:rFonts w:asciiTheme="minorHAnsi" w:hAnsiTheme="minorHAnsi" w:cstheme="minorHAnsi"/>
          <w:b/>
          <w:bCs/>
          <w:i/>
          <w:iCs/>
          <w:sz w:val="22"/>
          <w:szCs w:val="22"/>
        </w:rPr>
        <w:t>ak</w:t>
      </w:r>
      <w:r w:rsidRPr="00EF4FC1">
        <w:rPr>
          <w:rFonts w:asciiTheme="minorHAnsi" w:hAnsiTheme="minorHAnsi" w:cstheme="minorHAnsi"/>
          <w:b/>
          <w:bCs/>
          <w:i/>
          <w:iCs/>
          <w:sz w:val="22"/>
          <w:szCs w:val="22"/>
        </w:rPr>
        <w:t xml:space="preserve"> moc studium půjde do hloubky?</w:t>
      </w:r>
    </w:p>
    <w:p w14:paraId="1DF48A3C"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E. </w:t>
      </w:r>
      <w:proofErr w:type="spellStart"/>
      <w:r w:rsidRPr="00F22F24">
        <w:rPr>
          <w:rFonts w:asciiTheme="minorHAnsi" w:hAnsiTheme="minorHAnsi" w:cstheme="minorHAnsi"/>
          <w:i/>
          <w:iCs/>
          <w:sz w:val="22"/>
          <w:szCs w:val="22"/>
        </w:rPr>
        <w:t>Gartnerová</w:t>
      </w:r>
      <w:proofErr w:type="spellEnd"/>
      <w:r w:rsidRPr="00F22F24">
        <w:rPr>
          <w:rFonts w:asciiTheme="minorHAnsi" w:hAnsiTheme="minorHAnsi" w:cstheme="minorHAnsi"/>
          <w:i/>
          <w:iCs/>
          <w:sz w:val="22"/>
          <w:szCs w:val="22"/>
        </w:rPr>
        <w:t xml:space="preserve"> </w:t>
      </w:r>
      <w:r>
        <w:rPr>
          <w:rFonts w:asciiTheme="minorHAnsi" w:hAnsiTheme="minorHAnsi" w:cstheme="minorHAnsi"/>
          <w:sz w:val="22"/>
          <w:szCs w:val="22"/>
        </w:rPr>
        <w:t>– je důležité dát studentům všeobecnou znalost toho, co se v kreativních průmyslech řeší. Pokud jsou vypsány v kreativních průmyslech pracovní pozice, tak aby byli schopni se identifikovat a určit si sami a definovat, kde je nutné si vzdělání doplňovat a kde už ho mají.</w:t>
      </w:r>
    </w:p>
    <w:p w14:paraId="4967EFD2"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L. </w:t>
      </w:r>
      <w:proofErr w:type="spellStart"/>
      <w:r w:rsidRPr="00F22F24">
        <w:rPr>
          <w:rFonts w:asciiTheme="minorHAnsi" w:hAnsiTheme="minorHAnsi" w:cstheme="minorHAnsi"/>
          <w:i/>
          <w:iCs/>
          <w:sz w:val="22"/>
          <w:szCs w:val="22"/>
        </w:rPr>
        <w:t>Dubačová</w:t>
      </w:r>
      <w:proofErr w:type="spellEnd"/>
      <w:r>
        <w:rPr>
          <w:rFonts w:asciiTheme="minorHAnsi" w:hAnsiTheme="minorHAnsi" w:cstheme="minorHAnsi"/>
          <w:sz w:val="22"/>
          <w:szCs w:val="22"/>
        </w:rPr>
        <w:t xml:space="preserve"> – je to výzva, absolventi SP budou manažeři změn ve společnosti, což je velká úloha, zda mají dostatečný počet nástrojů, ale stává se, že nemají manažerské </w:t>
      </w:r>
      <w:proofErr w:type="spellStart"/>
      <w:r>
        <w:rPr>
          <w:rFonts w:asciiTheme="minorHAnsi" w:hAnsiTheme="minorHAnsi" w:cstheme="minorHAnsi"/>
          <w:sz w:val="22"/>
          <w:szCs w:val="22"/>
        </w:rPr>
        <w:t>skills</w:t>
      </w:r>
      <w:proofErr w:type="spellEnd"/>
      <w:r>
        <w:rPr>
          <w:rFonts w:asciiTheme="minorHAnsi" w:hAnsiTheme="minorHAnsi" w:cstheme="minorHAnsi"/>
          <w:sz w:val="22"/>
          <w:szCs w:val="22"/>
        </w:rPr>
        <w:t>. Důležité je, aby měli spektrum vědomosti, větší ukotvení, aby byli schopni se vydat na cestu ke změně ve společnosti.</w:t>
      </w:r>
    </w:p>
    <w:p w14:paraId="336824D4" w14:textId="2A380DAF"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A. Světlíková</w:t>
      </w:r>
      <w:r>
        <w:rPr>
          <w:rFonts w:asciiTheme="minorHAnsi" w:hAnsiTheme="minorHAnsi" w:cstheme="minorHAnsi"/>
          <w:sz w:val="22"/>
          <w:szCs w:val="22"/>
        </w:rPr>
        <w:t xml:space="preserve"> – přesně to vychází z praxe, vidí problém v tom, že obecně je umělec vnímán společností jako „zhrzený umělec“. V praxi narážíme často na to, že aby byl umělec dobrým manažerem tak se to manažerství učí jiným </w:t>
      </w:r>
      <w:r w:rsidR="00BA185D">
        <w:rPr>
          <w:rFonts w:asciiTheme="minorHAnsi" w:hAnsiTheme="minorHAnsi" w:cstheme="minorHAnsi"/>
          <w:sz w:val="22"/>
          <w:szCs w:val="22"/>
        </w:rPr>
        <w:t>způsobem</w:t>
      </w:r>
      <w:r>
        <w:rPr>
          <w:rFonts w:asciiTheme="minorHAnsi" w:hAnsiTheme="minorHAnsi" w:cstheme="minorHAnsi"/>
          <w:sz w:val="22"/>
          <w:szCs w:val="22"/>
        </w:rPr>
        <w:t xml:space="preserve"> než klasicky pro člověka, který tomu manažerství má vlohy. Je to jiný přístup a mám pocit, že by to mohlo fungovat, že je ten SP „šitý na míru“. Známe mentalitu tvůrců/kreativců a to co jim SP může nabídnout je ten „jazyk“, kterému budoucí studenti budou rozumět. Dále mám pocit, že vy, kteří SP připravujete, jste se studenty ve velkém kontaktu, často se děje, že je to studium oddělené, tyto dva světy manažer x kreativec společně nekomunikují. Tento SP na toto může reagovat.</w:t>
      </w:r>
    </w:p>
    <w:p w14:paraId="3D59B52E"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mnoho z těch kognitivních a manažerských </w:t>
      </w:r>
      <w:proofErr w:type="spellStart"/>
      <w:r w:rsidRPr="77F1E7AA">
        <w:rPr>
          <w:rFonts w:asciiTheme="minorHAnsi" w:hAnsiTheme="minorHAnsi" w:cstheme="minorBidi"/>
          <w:sz w:val="22"/>
          <w:szCs w:val="22"/>
        </w:rPr>
        <w:t>skills</w:t>
      </w:r>
      <w:proofErr w:type="spellEnd"/>
      <w:r w:rsidRPr="77F1E7AA">
        <w:rPr>
          <w:rFonts w:asciiTheme="minorHAnsi" w:hAnsiTheme="minorHAnsi" w:cstheme="minorBidi"/>
          <w:sz w:val="22"/>
          <w:szCs w:val="22"/>
        </w:rPr>
        <w:t xml:space="preserve"> se nemusí úplně nutně do studijních plánů propisovat, ale v rámci workshopů, které máme naplánované např. s Rozi Toth bude kladen důraz na pedagogy, aby ty manažerské přístupy a praktiky aplikovaly do výuky. Studenti si tedy přirozeně zažijí v rámci výuky týmovou práci, leadership, dále na klauzurách v rámci bakalářské nebo diplomové práce. Ne vše, co je propsáno v akreditačním spise reflektuje na bohatost tohoto SP.</w:t>
      </w:r>
    </w:p>
    <w:p w14:paraId="35886939" w14:textId="72B5DE55" w:rsidR="00BF26C8" w:rsidRPr="00EF4FC1" w:rsidRDefault="00BF26C8" w:rsidP="00BF26C8">
      <w:pPr>
        <w:pStyle w:val="Odstavecseseznamem"/>
        <w:tabs>
          <w:tab w:val="left" w:pos="284"/>
          <w:tab w:val="left" w:pos="1080"/>
        </w:tabs>
        <w:jc w:val="both"/>
        <w:rPr>
          <w:rFonts w:asciiTheme="minorHAnsi" w:hAnsiTheme="minorHAnsi" w:cstheme="minorBidi"/>
          <w:b/>
          <w:bCs/>
          <w:i/>
          <w:iCs/>
          <w:sz w:val="22"/>
          <w:szCs w:val="22"/>
        </w:rPr>
      </w:pPr>
      <w:r>
        <w:br/>
      </w:r>
      <w:r w:rsidRPr="77F1E7AA">
        <w:rPr>
          <w:rFonts w:asciiTheme="minorHAnsi" w:hAnsiTheme="minorHAnsi" w:cstheme="minorBidi"/>
          <w:i/>
          <w:iCs/>
          <w:sz w:val="22"/>
          <w:szCs w:val="22"/>
        </w:rPr>
        <w:t xml:space="preserve">L. </w:t>
      </w:r>
      <w:proofErr w:type="spellStart"/>
      <w:r w:rsidRPr="77F1E7AA">
        <w:rPr>
          <w:rFonts w:asciiTheme="minorHAnsi" w:hAnsiTheme="minorHAnsi" w:cstheme="minorBidi"/>
          <w:i/>
          <w:iCs/>
          <w:sz w:val="22"/>
          <w:szCs w:val="22"/>
        </w:rPr>
        <w:t>Dubačová</w:t>
      </w:r>
      <w:proofErr w:type="spellEnd"/>
      <w:r w:rsidRPr="77F1E7AA">
        <w:rPr>
          <w:rFonts w:asciiTheme="minorHAnsi" w:hAnsiTheme="minorHAnsi" w:cstheme="minorBidi"/>
          <w:sz w:val="22"/>
          <w:szCs w:val="22"/>
        </w:rPr>
        <w:t xml:space="preserve"> – </w:t>
      </w:r>
      <w:r w:rsidR="00072390">
        <w:rPr>
          <w:rFonts w:asciiTheme="minorHAnsi" w:hAnsiTheme="minorHAnsi" w:cstheme="minorBidi"/>
          <w:b/>
          <w:bCs/>
          <w:i/>
          <w:iCs/>
          <w:sz w:val="22"/>
          <w:szCs w:val="22"/>
        </w:rPr>
        <w:t>J</w:t>
      </w:r>
      <w:r w:rsidRPr="77F1E7AA">
        <w:rPr>
          <w:rFonts w:asciiTheme="minorHAnsi" w:hAnsiTheme="minorHAnsi" w:cstheme="minorBidi"/>
          <w:b/>
          <w:bCs/>
          <w:i/>
          <w:iCs/>
          <w:sz w:val="22"/>
          <w:szCs w:val="22"/>
        </w:rPr>
        <w:t xml:space="preserve">e ve SP zakomponovaná </w:t>
      </w:r>
      <w:r w:rsidR="00072390">
        <w:rPr>
          <w:rFonts w:asciiTheme="minorHAnsi" w:hAnsiTheme="minorHAnsi" w:cstheme="minorBidi"/>
          <w:b/>
          <w:bCs/>
          <w:i/>
          <w:iCs/>
          <w:sz w:val="22"/>
          <w:szCs w:val="22"/>
        </w:rPr>
        <w:t>k</w:t>
      </w:r>
      <w:r w:rsidRPr="77F1E7AA">
        <w:rPr>
          <w:rFonts w:asciiTheme="minorHAnsi" w:hAnsiTheme="minorHAnsi" w:cstheme="minorBidi"/>
          <w:b/>
          <w:bCs/>
          <w:i/>
          <w:iCs/>
          <w:sz w:val="22"/>
          <w:szCs w:val="22"/>
        </w:rPr>
        <w:t>ulturní politika?</w:t>
      </w:r>
    </w:p>
    <w:p w14:paraId="4D397C6F" w14:textId="40CCE7CC"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ano, kulturní politika je zakomponovaná v rámci prvních 2 semestrů Teorie </w:t>
      </w:r>
      <w:r>
        <w:br/>
      </w:r>
      <w:r w:rsidRPr="77F1E7AA">
        <w:rPr>
          <w:rFonts w:asciiTheme="minorHAnsi" w:hAnsiTheme="minorHAnsi" w:cstheme="minorBidi"/>
          <w:sz w:val="22"/>
          <w:szCs w:val="22"/>
        </w:rPr>
        <w:t xml:space="preserve">a technologie KKO, tam se bude vyučovat kulturní </w:t>
      </w:r>
      <w:r w:rsidR="009B1042" w:rsidRPr="77F1E7AA">
        <w:rPr>
          <w:rFonts w:asciiTheme="minorHAnsi" w:hAnsiTheme="minorHAnsi" w:cstheme="minorBidi"/>
          <w:sz w:val="22"/>
          <w:szCs w:val="22"/>
        </w:rPr>
        <w:t>politika,</w:t>
      </w:r>
      <w:r w:rsidRPr="77F1E7AA">
        <w:rPr>
          <w:rFonts w:asciiTheme="minorHAnsi" w:hAnsiTheme="minorHAnsi" w:cstheme="minorBidi"/>
          <w:sz w:val="22"/>
          <w:szCs w:val="22"/>
        </w:rPr>
        <w:t xml:space="preserve"> a i v rámci Evropské dimenze je pro nás důležitá kulturní politika.</w:t>
      </w:r>
    </w:p>
    <w:p w14:paraId="0885AA5B" w14:textId="77777777" w:rsidR="00F14E20"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L. </w:t>
      </w:r>
      <w:proofErr w:type="spellStart"/>
      <w:r w:rsidRPr="00F22F24">
        <w:rPr>
          <w:rFonts w:asciiTheme="minorHAnsi" w:hAnsiTheme="minorHAnsi" w:cstheme="minorHAnsi"/>
          <w:i/>
          <w:iCs/>
          <w:sz w:val="22"/>
          <w:szCs w:val="22"/>
        </w:rPr>
        <w:t>Zbiejczuk</w:t>
      </w:r>
      <w:proofErr w:type="spellEnd"/>
      <w:r w:rsidRPr="00F22F24">
        <w:rPr>
          <w:rFonts w:asciiTheme="minorHAnsi" w:hAnsiTheme="minorHAnsi" w:cstheme="minorHAnsi"/>
          <w:i/>
          <w:iCs/>
          <w:sz w:val="22"/>
          <w:szCs w:val="22"/>
        </w:rPr>
        <w:t xml:space="preserve"> Suchá</w:t>
      </w:r>
      <w:r>
        <w:rPr>
          <w:rFonts w:asciiTheme="minorHAnsi" w:hAnsiTheme="minorHAnsi" w:cstheme="minorHAnsi"/>
          <w:sz w:val="22"/>
          <w:szCs w:val="22"/>
        </w:rPr>
        <w:t xml:space="preserve"> – při prostudování sylabů SP, tím, že studenti by měli být manažeři v kultuře </w:t>
      </w:r>
      <w:r>
        <w:rPr>
          <w:rFonts w:asciiTheme="minorHAnsi" w:hAnsiTheme="minorHAnsi" w:cstheme="minorHAnsi"/>
          <w:sz w:val="22"/>
          <w:szCs w:val="22"/>
        </w:rPr>
        <w:br/>
        <w:t xml:space="preserve">a tvůrci, tak má názor, že toho managementu a vedení lidí a </w:t>
      </w:r>
      <w:proofErr w:type="spellStart"/>
      <w:r>
        <w:rPr>
          <w:rFonts w:asciiTheme="minorHAnsi" w:hAnsiTheme="minorHAnsi" w:cstheme="minorHAnsi"/>
          <w:sz w:val="22"/>
          <w:szCs w:val="22"/>
        </w:rPr>
        <w:t>skills</w:t>
      </w:r>
      <w:proofErr w:type="spellEnd"/>
      <w:r>
        <w:rPr>
          <w:rFonts w:asciiTheme="minorHAnsi" w:hAnsiTheme="minorHAnsi" w:cstheme="minorHAnsi"/>
          <w:sz w:val="22"/>
          <w:szCs w:val="22"/>
        </w:rPr>
        <w:t xml:space="preserve">, není úplně moc. I když tam ještě nejsou předměty ještě popsané. Doporučuje ještě doplnit kompetence managementu </w:t>
      </w:r>
      <w:r>
        <w:rPr>
          <w:rFonts w:asciiTheme="minorHAnsi" w:hAnsiTheme="minorHAnsi" w:cstheme="minorHAnsi"/>
          <w:sz w:val="22"/>
          <w:szCs w:val="22"/>
        </w:rPr>
        <w:br/>
        <w:t xml:space="preserve">a leadershipu (jaké by ty kompetence absolventi měli mít, měli by umět pracovat na změnách). </w:t>
      </w:r>
    </w:p>
    <w:p w14:paraId="69E355F4" w14:textId="505FB000" w:rsidR="00660D6F" w:rsidRDefault="009D537D" w:rsidP="009D537D">
      <w:pPr>
        <w:tabs>
          <w:tab w:val="left" w:pos="284"/>
          <w:tab w:val="left" w:pos="1080"/>
        </w:tabs>
        <w:ind w:left="709"/>
        <w:jc w:val="both"/>
        <w:rPr>
          <w:rFonts w:asciiTheme="minorHAnsi" w:hAnsiTheme="minorHAnsi" w:cstheme="minorHAnsi"/>
          <w:b/>
          <w:bCs/>
          <w:i/>
          <w:iCs/>
          <w:sz w:val="22"/>
          <w:szCs w:val="22"/>
        </w:rPr>
      </w:pPr>
      <w:r w:rsidRPr="009D537D">
        <w:rPr>
          <w:rFonts w:asciiTheme="minorHAnsi" w:hAnsiTheme="minorHAnsi" w:cstheme="minorHAnsi"/>
          <w:i/>
          <w:iCs/>
          <w:sz w:val="22"/>
          <w:szCs w:val="22"/>
        </w:rPr>
        <w:t xml:space="preserve">L. </w:t>
      </w:r>
      <w:proofErr w:type="spellStart"/>
      <w:r w:rsidRPr="009D537D">
        <w:rPr>
          <w:rFonts w:asciiTheme="minorHAnsi" w:hAnsiTheme="minorHAnsi" w:cstheme="minorHAnsi"/>
          <w:i/>
          <w:iCs/>
          <w:sz w:val="22"/>
          <w:szCs w:val="22"/>
        </w:rPr>
        <w:t>Zbiejczuk</w:t>
      </w:r>
      <w:proofErr w:type="spellEnd"/>
      <w:r w:rsidRPr="009D537D">
        <w:rPr>
          <w:rFonts w:asciiTheme="minorHAnsi" w:hAnsiTheme="minorHAnsi" w:cstheme="minorHAnsi"/>
          <w:i/>
          <w:iCs/>
          <w:sz w:val="22"/>
          <w:szCs w:val="22"/>
        </w:rPr>
        <w:t xml:space="preserve"> </w:t>
      </w:r>
      <w:r w:rsidR="0069574E" w:rsidRPr="009D537D">
        <w:rPr>
          <w:rFonts w:asciiTheme="minorHAnsi" w:hAnsiTheme="minorHAnsi" w:cstheme="minorHAnsi"/>
          <w:i/>
          <w:iCs/>
          <w:sz w:val="22"/>
          <w:szCs w:val="22"/>
        </w:rPr>
        <w:t>Suchá</w:t>
      </w:r>
      <w:r w:rsidR="0069574E" w:rsidRPr="009D537D">
        <w:rPr>
          <w:rFonts w:asciiTheme="minorHAnsi" w:hAnsiTheme="minorHAnsi" w:cstheme="minorHAnsi"/>
          <w:sz w:val="22"/>
          <w:szCs w:val="22"/>
        </w:rPr>
        <w:t xml:space="preserve"> </w:t>
      </w:r>
      <w:r w:rsidR="0069574E">
        <w:rPr>
          <w:rFonts w:asciiTheme="minorHAnsi" w:hAnsiTheme="minorHAnsi" w:cstheme="minorHAnsi"/>
          <w:sz w:val="22"/>
          <w:szCs w:val="22"/>
        </w:rPr>
        <w:t xml:space="preserve">– </w:t>
      </w:r>
      <w:r w:rsidR="0069574E" w:rsidRPr="00B86A38">
        <w:rPr>
          <w:rFonts w:asciiTheme="minorHAnsi" w:hAnsiTheme="minorHAnsi" w:cstheme="minorHAnsi"/>
          <w:b/>
          <w:bCs/>
          <w:i/>
          <w:iCs/>
          <w:sz w:val="22"/>
          <w:szCs w:val="22"/>
        </w:rPr>
        <w:t>Jaké</w:t>
      </w:r>
      <w:r w:rsidR="00BF26C8" w:rsidRPr="009D537D">
        <w:rPr>
          <w:rFonts w:asciiTheme="minorHAnsi" w:hAnsiTheme="minorHAnsi" w:cstheme="minorHAnsi"/>
          <w:b/>
          <w:bCs/>
          <w:i/>
          <w:iCs/>
          <w:sz w:val="22"/>
          <w:szCs w:val="22"/>
        </w:rPr>
        <w:t xml:space="preserve"> je zakončení studia? Jak se bude dále pracovat se studentskými projekty </w:t>
      </w:r>
    </w:p>
    <w:p w14:paraId="3167882A" w14:textId="12A89EDE" w:rsidR="00BF26C8" w:rsidRPr="009D537D" w:rsidRDefault="00BF26C8" w:rsidP="009D537D">
      <w:pPr>
        <w:tabs>
          <w:tab w:val="left" w:pos="284"/>
          <w:tab w:val="left" w:pos="1080"/>
        </w:tabs>
        <w:ind w:left="709"/>
        <w:jc w:val="both"/>
        <w:rPr>
          <w:rFonts w:asciiTheme="minorHAnsi" w:hAnsiTheme="minorHAnsi" w:cstheme="minorHAnsi"/>
          <w:b/>
          <w:bCs/>
          <w:i/>
          <w:iCs/>
          <w:sz w:val="22"/>
          <w:szCs w:val="22"/>
        </w:rPr>
      </w:pPr>
      <w:r w:rsidRPr="009D537D">
        <w:rPr>
          <w:rFonts w:asciiTheme="minorHAnsi" w:hAnsiTheme="minorHAnsi" w:cstheme="minorHAnsi"/>
          <w:b/>
          <w:bCs/>
          <w:i/>
          <w:iCs/>
          <w:sz w:val="22"/>
          <w:szCs w:val="22"/>
        </w:rPr>
        <w:t>a bakalářskými pracemi? Jaký je profil uchazeče o studium?</w:t>
      </w:r>
    </w:p>
    <w:p w14:paraId="6BDF84ED"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lastRenderedPageBreak/>
        <w:br/>
      </w: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- 1. zakončení studia bylo řešeno a diskutováno, zda bakalářská práce je ten inovativní experimentální produkt, který by měl vznikat. Bude rozdělena na textovou a tvůrčí část s důrazem právě na praktický výstup v podobě projektu, produktu či realizované služby.  Ale s ohledem na věk studentů, kteří se budou hlásit do studia, je pro nás těžké </w:t>
      </w:r>
      <w:proofErr w:type="spellStart"/>
      <w:r w:rsidRPr="77F1E7AA">
        <w:rPr>
          <w:rFonts w:asciiTheme="minorHAnsi" w:hAnsiTheme="minorHAnsi" w:cstheme="minorBidi"/>
          <w:sz w:val="22"/>
          <w:szCs w:val="22"/>
        </w:rPr>
        <w:t>pridikovat</w:t>
      </w:r>
      <w:proofErr w:type="spellEnd"/>
      <w:r w:rsidRPr="77F1E7AA">
        <w:rPr>
          <w:rFonts w:asciiTheme="minorHAnsi" w:hAnsiTheme="minorHAnsi" w:cstheme="minorBidi"/>
          <w:sz w:val="22"/>
          <w:szCs w:val="22"/>
        </w:rPr>
        <w:t>, jakým způsobem budou angažovaní a aktivní, zároveň by měl obor nabízet půdu pro experiment. I neúspěšný projekt je pro nás proces učení.</w:t>
      </w:r>
    </w:p>
    <w:p w14:paraId="78FB77D9" w14:textId="17F93D3F"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J.</w:t>
      </w:r>
      <w:r>
        <w:rPr>
          <w:rFonts w:asciiTheme="minorHAnsi" w:hAnsiTheme="minorHAnsi" w:cstheme="minorHAnsi"/>
          <w:sz w:val="22"/>
          <w:szCs w:val="22"/>
        </w:rPr>
        <w:t xml:space="preserve"> </w:t>
      </w:r>
      <w:r w:rsidRPr="00F22F24">
        <w:rPr>
          <w:rFonts w:asciiTheme="minorHAnsi" w:hAnsiTheme="minorHAnsi" w:cstheme="minorHAnsi"/>
          <w:i/>
          <w:iCs/>
          <w:sz w:val="22"/>
          <w:szCs w:val="22"/>
        </w:rPr>
        <w:t>Janíková</w:t>
      </w:r>
      <w:r>
        <w:rPr>
          <w:rFonts w:asciiTheme="minorHAnsi" w:hAnsiTheme="minorHAnsi" w:cstheme="minorHAnsi"/>
          <w:sz w:val="22"/>
          <w:szCs w:val="22"/>
        </w:rPr>
        <w:t xml:space="preserve"> – ve spise jsou napsány dvě části, vycházíme z toho, jak to máme u dalších uměleckých oborů, předpokládáme, že </w:t>
      </w:r>
      <w:r w:rsidR="00D870E6">
        <w:rPr>
          <w:rFonts w:asciiTheme="minorHAnsi" w:hAnsiTheme="minorHAnsi" w:cstheme="minorHAnsi"/>
          <w:sz w:val="22"/>
          <w:szCs w:val="22"/>
        </w:rPr>
        <w:t xml:space="preserve">s programem KODK </w:t>
      </w:r>
      <w:r>
        <w:rPr>
          <w:rFonts w:asciiTheme="minorHAnsi" w:hAnsiTheme="minorHAnsi" w:cstheme="minorHAnsi"/>
          <w:sz w:val="22"/>
          <w:szCs w:val="22"/>
        </w:rPr>
        <w:t xml:space="preserve">půjdeme stejnou cestou – </w:t>
      </w:r>
      <w:r w:rsidR="00791D5F">
        <w:rPr>
          <w:rFonts w:asciiTheme="minorHAnsi" w:hAnsiTheme="minorHAnsi" w:cstheme="minorHAnsi"/>
          <w:sz w:val="22"/>
          <w:szCs w:val="22"/>
        </w:rPr>
        <w:t xml:space="preserve">jedna </w:t>
      </w:r>
      <w:r>
        <w:rPr>
          <w:rFonts w:asciiTheme="minorHAnsi" w:hAnsiTheme="minorHAnsi" w:cstheme="minorHAnsi"/>
          <w:sz w:val="22"/>
          <w:szCs w:val="22"/>
        </w:rPr>
        <w:t>část</w:t>
      </w:r>
      <w:r w:rsidR="00E96A0F">
        <w:rPr>
          <w:rFonts w:asciiTheme="minorHAnsi" w:hAnsiTheme="minorHAnsi" w:cstheme="minorHAnsi"/>
          <w:sz w:val="22"/>
          <w:szCs w:val="22"/>
        </w:rPr>
        <w:t xml:space="preserve"> teoretická</w:t>
      </w:r>
      <w:r>
        <w:rPr>
          <w:rFonts w:asciiTheme="minorHAnsi" w:hAnsiTheme="minorHAnsi" w:cstheme="minorHAnsi"/>
          <w:sz w:val="22"/>
          <w:szCs w:val="22"/>
        </w:rPr>
        <w:t xml:space="preserve"> bakalářská práce</w:t>
      </w:r>
      <w:r w:rsidR="00E96A0F">
        <w:rPr>
          <w:rFonts w:asciiTheme="minorHAnsi" w:hAnsiTheme="minorHAnsi" w:cstheme="minorHAnsi"/>
          <w:sz w:val="22"/>
          <w:szCs w:val="22"/>
        </w:rPr>
        <w:t xml:space="preserve"> a </w:t>
      </w:r>
      <w:r>
        <w:rPr>
          <w:rFonts w:asciiTheme="minorHAnsi" w:hAnsiTheme="minorHAnsi" w:cstheme="minorHAnsi"/>
          <w:sz w:val="22"/>
          <w:szCs w:val="22"/>
        </w:rPr>
        <w:t>praktický výstup</w:t>
      </w:r>
      <w:r w:rsidR="00791D5F">
        <w:rPr>
          <w:rFonts w:asciiTheme="minorHAnsi" w:hAnsiTheme="minorHAnsi" w:cstheme="minorHAnsi"/>
          <w:sz w:val="22"/>
          <w:szCs w:val="22"/>
        </w:rPr>
        <w:t xml:space="preserve"> – část druhá</w:t>
      </w:r>
      <w:r>
        <w:rPr>
          <w:rFonts w:asciiTheme="minorHAnsi" w:hAnsiTheme="minorHAnsi" w:cstheme="minorHAnsi"/>
          <w:sz w:val="22"/>
          <w:szCs w:val="22"/>
        </w:rPr>
        <w:t>. Studenti půjdou do projektů, které jsou provázané na další ateliéry</w:t>
      </w:r>
      <w:r w:rsidR="00791D5F">
        <w:rPr>
          <w:rFonts w:asciiTheme="minorHAnsi" w:hAnsiTheme="minorHAnsi" w:cstheme="minorHAnsi"/>
          <w:sz w:val="22"/>
          <w:szCs w:val="22"/>
        </w:rPr>
        <w:t>.</w:t>
      </w:r>
    </w:p>
    <w:p w14:paraId="6231B47E"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teoretická část asi 15 - 20 stran, spíše je to teoretické ukotvení a kontext daného tématu. Je zachována tradiční struktura s tím, že hlavní důraz je kladen na umělecký nebo projektový výstup.</w:t>
      </w:r>
    </w:p>
    <w:p w14:paraId="27E63EEF" w14:textId="17B57BD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J. Janíková</w:t>
      </w:r>
      <w:r>
        <w:rPr>
          <w:rFonts w:asciiTheme="minorHAnsi" w:hAnsiTheme="minorHAnsi" w:cstheme="minorHAnsi"/>
          <w:sz w:val="22"/>
          <w:szCs w:val="22"/>
        </w:rPr>
        <w:t xml:space="preserve"> – součástí </w:t>
      </w:r>
      <w:r w:rsidR="008E2ADA">
        <w:rPr>
          <w:rFonts w:asciiTheme="minorHAnsi" w:hAnsiTheme="minorHAnsi" w:cstheme="minorHAnsi"/>
          <w:sz w:val="22"/>
          <w:szCs w:val="22"/>
        </w:rPr>
        <w:t xml:space="preserve">teoretické části </w:t>
      </w:r>
      <w:r>
        <w:rPr>
          <w:rFonts w:asciiTheme="minorHAnsi" w:hAnsiTheme="minorHAnsi" w:cstheme="minorHAnsi"/>
          <w:sz w:val="22"/>
          <w:szCs w:val="22"/>
        </w:rPr>
        <w:t>bude explikace projektu,</w:t>
      </w:r>
      <w:r w:rsidR="00A21D12">
        <w:rPr>
          <w:rFonts w:asciiTheme="minorHAnsi" w:hAnsiTheme="minorHAnsi" w:cstheme="minorHAnsi"/>
          <w:sz w:val="22"/>
          <w:szCs w:val="22"/>
        </w:rPr>
        <w:t xml:space="preserve"> kde</w:t>
      </w:r>
      <w:r>
        <w:rPr>
          <w:rFonts w:asciiTheme="minorHAnsi" w:hAnsiTheme="minorHAnsi" w:cstheme="minorHAnsi"/>
          <w:sz w:val="22"/>
          <w:szCs w:val="22"/>
        </w:rPr>
        <w:t xml:space="preserve"> bude přesně definované, kdy projekt probíhal, jaké byly náklady a další věci spojené spíše manažersky</w:t>
      </w:r>
      <w:r w:rsidR="008E2ADA">
        <w:rPr>
          <w:rFonts w:asciiTheme="minorHAnsi" w:hAnsiTheme="minorHAnsi" w:cstheme="minorHAnsi"/>
          <w:sz w:val="22"/>
          <w:szCs w:val="22"/>
        </w:rPr>
        <w:t xml:space="preserve">. </w:t>
      </w:r>
      <w:r w:rsidR="00A21D12">
        <w:rPr>
          <w:rFonts w:asciiTheme="minorHAnsi" w:hAnsiTheme="minorHAnsi" w:cstheme="minorHAnsi"/>
          <w:sz w:val="22"/>
          <w:szCs w:val="22"/>
        </w:rPr>
        <w:t xml:space="preserve">No a tvůrčí část </w:t>
      </w:r>
      <w:r>
        <w:rPr>
          <w:rFonts w:asciiTheme="minorHAnsi" w:hAnsiTheme="minorHAnsi" w:cstheme="minorHAnsi"/>
          <w:sz w:val="22"/>
          <w:szCs w:val="22"/>
        </w:rPr>
        <w:t xml:space="preserve">umělecký projekt </w:t>
      </w:r>
      <w:r w:rsidR="00A21D12">
        <w:rPr>
          <w:rFonts w:asciiTheme="minorHAnsi" w:hAnsiTheme="minorHAnsi" w:cstheme="minorHAnsi"/>
          <w:sz w:val="22"/>
          <w:szCs w:val="22"/>
        </w:rPr>
        <w:t>jako takový</w:t>
      </w:r>
      <w:r>
        <w:rPr>
          <w:rFonts w:asciiTheme="minorHAnsi" w:hAnsiTheme="minorHAnsi" w:cstheme="minorHAnsi"/>
          <w:sz w:val="22"/>
          <w:szCs w:val="22"/>
        </w:rPr>
        <w:t>.</w:t>
      </w:r>
    </w:p>
    <w:p w14:paraId="470925A6"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Č. Vančura</w:t>
      </w:r>
      <w:r>
        <w:rPr>
          <w:rFonts w:asciiTheme="minorHAnsi" w:hAnsiTheme="minorHAnsi" w:cstheme="minorHAnsi"/>
          <w:sz w:val="22"/>
          <w:szCs w:val="22"/>
        </w:rPr>
        <w:t xml:space="preserve"> – připomínky zatím neposílal. Při prezentaci a představení vize fakulty, která má být respektovanou institucí i na mezinárodní úrovni, je velmi ambiciózní cíl. Beru tento projekt jako snahu představit nadčasový projekt. Absolventi budou jednou na trhu práce a má potřebu anticipovat, jak bude vypadat trh práce. V poslední části prezentace je snaha reagovat dobře na potřeby společnosti. Myslím si, že je vhodné popřemýšlet, zda je v projektu všechno. Zmiňuji, že to, co nás se zdá, že schází absolventům škol, tak první věc v dnešní době je to, že neumějí, je práce s penězi. Druhou oblastí je právní vědomí (prostředí, se kterým jsou konfrontováni) a práce s daty. Často se v praxi setkáváme, že to úsilí míří do už objevených věcí, nebo naopak. Práce s daty, se schopností i posílit tu stránku schopnosti učení (např. schopnost rychlého čtení apod.). Společenská poptávka/trh práce se radikálně mění a pokud má škola ambicí být tou institucí, která udává trend, musí jít do oblastí, které nejsou úplně standartní.</w:t>
      </w:r>
    </w:p>
    <w:p w14:paraId="44F62E71" w14:textId="66E42ED8"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M. Müllerová</w:t>
      </w:r>
      <w:r>
        <w:rPr>
          <w:rFonts w:asciiTheme="minorHAnsi" w:hAnsiTheme="minorHAnsi" w:cstheme="minorHAnsi"/>
          <w:sz w:val="22"/>
          <w:szCs w:val="22"/>
        </w:rPr>
        <w:t xml:space="preserve"> – na tomto programu a který v popise asi nečetla zřetelně, jsou důležité ty hodnoty, které byly zmíněny – udržitelnost, inkluze, aby se propisovaly do studia, na školách se to moc neděje. Aby tyto hodnoty byly pro studenta tím motorem. Je to velmi potřebné, mladí lidé jsou si vědomi společenské zodpovědnosti a mohli by být přijímáni zajímaví lidé už v ranném věku, kteří mají svoji vizi, na které by mohli pracovat. Zmíněné hodnoty by se měly přenášet nejen do společnosti, ale i do digitálního světa tak, aby to bylo bezpečné prostředí pro děti v oblasti financí, legislativy nebo autorských právech. Povědomí o digitálním světě je velmi nízké. Stále se však pohybujeme v bakalářském studijním programu, kde budou velmi nevyzrálí lidé.  Pokud pracujeme s lidmi v Akademii IDU, jsou to hodně často kulturní manažeři, vedení k učení o strategickém plánování </w:t>
      </w:r>
      <w:r w:rsidR="00B86A38">
        <w:rPr>
          <w:rFonts w:asciiTheme="minorHAnsi" w:hAnsiTheme="minorHAnsi" w:cstheme="minorHAnsi"/>
          <w:sz w:val="22"/>
          <w:szCs w:val="22"/>
        </w:rPr>
        <w:br/>
      </w:r>
      <w:r>
        <w:rPr>
          <w:rFonts w:asciiTheme="minorHAnsi" w:hAnsiTheme="minorHAnsi" w:cstheme="minorHAnsi"/>
          <w:sz w:val="22"/>
          <w:szCs w:val="22"/>
        </w:rPr>
        <w:t>a leadershipu, jako by to slyšeli poprvé. Obsahem studia je o tom, pokud to prakticky nezažívají, tak to zapomenou. Líbí se mi, že tento SP by měl být hodně úzce navázaný na praxi. Vidím úskalí v </w:t>
      </w:r>
      <w:proofErr w:type="spellStart"/>
      <w:r>
        <w:rPr>
          <w:rFonts w:asciiTheme="minorHAnsi" w:hAnsiTheme="minorHAnsi" w:cstheme="minorHAnsi"/>
          <w:sz w:val="22"/>
          <w:szCs w:val="22"/>
        </w:rPr>
        <w:t>nevyzrání</w:t>
      </w:r>
      <w:proofErr w:type="spellEnd"/>
      <w:r>
        <w:rPr>
          <w:rFonts w:asciiTheme="minorHAnsi" w:hAnsiTheme="minorHAnsi" w:cstheme="minorHAnsi"/>
          <w:sz w:val="22"/>
          <w:szCs w:val="22"/>
        </w:rPr>
        <w:t xml:space="preserve">, že by tento typ programu potřebovali později, zda nepřijímat spíše studenty starší. Pokud by byl ale studijní program zahrnutý na hodnotách, tak si myslím, že by se tam měly zahrnout také dovednosti, kdy ti studenti budou moci argumentovat (agenti změny společnosti) a to je velká dovednost, to umět zformulovat a zargumentovat. Jsou to věci, které společnost nechce přijímat, protože to stojí peníze </w:t>
      </w:r>
      <w:r w:rsidR="00B86A38">
        <w:rPr>
          <w:rFonts w:asciiTheme="minorHAnsi" w:hAnsiTheme="minorHAnsi" w:cstheme="minorHAnsi"/>
          <w:sz w:val="22"/>
          <w:szCs w:val="22"/>
        </w:rPr>
        <w:br/>
      </w:r>
      <w:r>
        <w:rPr>
          <w:rFonts w:asciiTheme="minorHAnsi" w:hAnsiTheme="minorHAnsi" w:cstheme="minorHAnsi"/>
          <w:sz w:val="22"/>
          <w:szCs w:val="22"/>
        </w:rPr>
        <w:t>a velké úsilí.</w:t>
      </w:r>
    </w:p>
    <w:p w14:paraId="3360766D"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 xml:space="preserve">E. </w:t>
      </w:r>
      <w:proofErr w:type="spellStart"/>
      <w:r w:rsidRPr="00F22F24">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v plánu je i kombinovaná forma studia, kde ta dikce nebude tak intenzivní, jako v prezenčním programu, ale ta varianta, že to bude kombinované studium, tak se tam propíše. Druhá věc je ta, že potom až v </w:t>
      </w:r>
      <w:proofErr w:type="spellStart"/>
      <w:r>
        <w:rPr>
          <w:rFonts w:asciiTheme="minorHAnsi" w:hAnsiTheme="minorHAnsi" w:cstheme="minorHAnsi"/>
          <w:sz w:val="22"/>
          <w:szCs w:val="22"/>
        </w:rPr>
        <w:t>Atrs</w:t>
      </w:r>
      <w:proofErr w:type="spellEnd"/>
      <w:r>
        <w:rPr>
          <w:rFonts w:asciiTheme="minorHAnsi" w:hAnsiTheme="minorHAnsi" w:cstheme="minorHAnsi"/>
          <w:sz w:val="22"/>
          <w:szCs w:val="22"/>
        </w:rPr>
        <w:t xml:space="preserve"> managementu dojede 10letá akreditace, tak tento studijní program </w:t>
      </w:r>
      <w:r>
        <w:rPr>
          <w:rFonts w:asciiTheme="minorHAnsi" w:hAnsiTheme="minorHAnsi" w:cstheme="minorHAnsi"/>
          <w:sz w:val="22"/>
          <w:szCs w:val="22"/>
        </w:rPr>
        <w:lastRenderedPageBreak/>
        <w:t>budeme chtít inovovat v tom, aby reflektoval to, co budeme mít v sobě tento bakalářský studijní program.</w:t>
      </w:r>
    </w:p>
    <w:p w14:paraId="16ABF11E"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F22F24">
        <w:rPr>
          <w:rFonts w:asciiTheme="minorHAnsi" w:hAnsiTheme="minorHAnsi" w:cstheme="minorHAnsi"/>
          <w:i/>
          <w:iCs/>
          <w:sz w:val="22"/>
          <w:szCs w:val="22"/>
        </w:rPr>
        <w:t>Č. Vančura</w:t>
      </w:r>
      <w:r>
        <w:rPr>
          <w:rFonts w:asciiTheme="minorHAnsi" w:hAnsiTheme="minorHAnsi" w:cstheme="minorHAnsi"/>
          <w:sz w:val="22"/>
          <w:szCs w:val="22"/>
        </w:rPr>
        <w:t xml:space="preserve"> – jak já sleduji z dálky studium na </w:t>
      </w:r>
      <w:proofErr w:type="spellStart"/>
      <w:r>
        <w:rPr>
          <w:rFonts w:asciiTheme="minorHAnsi" w:hAnsiTheme="minorHAnsi" w:cstheme="minorHAnsi"/>
          <w:sz w:val="22"/>
          <w:szCs w:val="22"/>
        </w:rPr>
        <w:t>Arts</w:t>
      </w:r>
      <w:proofErr w:type="spellEnd"/>
      <w:r>
        <w:rPr>
          <w:rFonts w:asciiTheme="minorHAnsi" w:hAnsiTheme="minorHAnsi" w:cstheme="minorHAnsi"/>
          <w:sz w:val="22"/>
          <w:szCs w:val="22"/>
        </w:rPr>
        <w:t xml:space="preserve"> managementu, se velmi podařil díky dálkovým studentům a k tomu, že jsou tam lidé, se kterými se pracuje velmi dobře a hodně to pomáhá. Rád bych reagoval dále na dvě témata: 1. téma je empatie, které se tam objevuje. Bylo by moc dobré, kdyby se empatie byla zaměřena z nějaké větší výšky na celou společnost, protože víte, že máme problémy s tím, že se zaměřujeme na příliš malou komoditu, ale je hodně míjena skupina senior a </w:t>
      </w:r>
      <w:proofErr w:type="spellStart"/>
      <w:r>
        <w:rPr>
          <w:rFonts w:asciiTheme="minorHAnsi" w:hAnsiTheme="minorHAnsi" w:cstheme="minorHAnsi"/>
          <w:sz w:val="22"/>
          <w:szCs w:val="22"/>
        </w:rPr>
        <w:t>superseniorů</w:t>
      </w:r>
      <w:proofErr w:type="spellEnd"/>
      <w:r>
        <w:rPr>
          <w:rFonts w:asciiTheme="minorHAnsi" w:hAnsiTheme="minorHAnsi" w:cstheme="minorHAnsi"/>
          <w:sz w:val="22"/>
          <w:szCs w:val="22"/>
        </w:rPr>
        <w:t xml:space="preserve"> ve vztahu, když mluvíme o digitálním prostředí (např. datové schránky). 2. téma – unikátní příležitost na této fakultě, která má marketing propojený s oblastí designu. Bavíme se o udržitelnosti a pořád vidíme v cirkulární ekonomice, že je potřeba se vrátit na začátek a to, co diskutujeme už spolu chvíli ten proces by měl být zahájen jinak. Pokud chceme něco likvidovat, měli bychom se podívat na vznik třeba např. obalové techniky. Lámeme si hlavu s tím, jak likvidovat konec neřešitelným způsobem, protože na začátku je to už špatně uděláno a je nutno se podívat na vznik těch produktů. Myslím si, že v té udržitelnosti máme tady ve Zlíně tu tradici, ale i v kombinaci těch oborů nám přináší konkurenční výhodu, která třeba někde jinde není.</w:t>
      </w:r>
    </w:p>
    <w:p w14:paraId="5D4DC43E"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L. </w:t>
      </w:r>
      <w:proofErr w:type="spellStart"/>
      <w:r w:rsidRPr="77F1E7AA">
        <w:rPr>
          <w:rFonts w:asciiTheme="minorHAnsi" w:hAnsiTheme="minorHAnsi" w:cstheme="minorBidi"/>
          <w:i/>
          <w:iCs/>
          <w:sz w:val="22"/>
          <w:szCs w:val="22"/>
        </w:rPr>
        <w:t>Dubačová</w:t>
      </w:r>
      <w:proofErr w:type="spellEnd"/>
      <w:r w:rsidRPr="77F1E7AA">
        <w:rPr>
          <w:rFonts w:asciiTheme="minorHAnsi" w:hAnsiTheme="minorHAnsi" w:cstheme="minorBidi"/>
          <w:sz w:val="22"/>
          <w:szCs w:val="22"/>
        </w:rPr>
        <w:t xml:space="preserve"> – v tomto kontextu si uvědomují, že management je důležitý, ale spíše o tom mluvíme v leadershipu, a o tom, že ten student si musí uvědomit, jaký význam mají ty věci, které dělá, protože velmi často jim připadají jako bezvýznamné a speciálně odvětví kreativity a kultury má toto stigma, že společnost to vnímá jako okraj celé ekonomiky přesto, že bylo zpracováno hodně výzkumů, ze kterých vyplývá, že je to přesně naopak. Pro mladého člověka je to velmi těžké, který má velmi nízké sebevědomí a je potřeba si uvědomit to, že i pokud děláme nějakou virtuální realitu nebo festival, může to mít velký dopad na velkou skupinu lidí.  Jde zde o pochopení významu kultury a význam práce jednotlivých kreativních profesí.</w:t>
      </w:r>
    </w:p>
    <w:p w14:paraId="0B6E6F25"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beru to jako postranní jako </w:t>
      </w:r>
      <w:proofErr w:type="spellStart"/>
      <w:r w:rsidRPr="77F1E7AA">
        <w:rPr>
          <w:rFonts w:asciiTheme="minorHAnsi" w:hAnsiTheme="minorHAnsi" w:cstheme="minorBidi"/>
          <w:sz w:val="22"/>
          <w:szCs w:val="22"/>
        </w:rPr>
        <w:t>side</w:t>
      </w:r>
      <w:proofErr w:type="spellEnd"/>
      <w:r w:rsidRPr="77F1E7AA">
        <w:rPr>
          <w:rFonts w:asciiTheme="minorHAnsi" w:hAnsiTheme="minorHAnsi" w:cstheme="minorBidi"/>
          <w:sz w:val="22"/>
          <w:szCs w:val="22"/>
        </w:rPr>
        <w:t xml:space="preserve"> </w:t>
      </w:r>
      <w:proofErr w:type="spellStart"/>
      <w:r w:rsidRPr="77F1E7AA">
        <w:rPr>
          <w:rFonts w:asciiTheme="minorHAnsi" w:hAnsiTheme="minorHAnsi" w:cstheme="minorBidi"/>
          <w:sz w:val="22"/>
          <w:szCs w:val="22"/>
        </w:rPr>
        <w:t>project</w:t>
      </w:r>
      <w:proofErr w:type="spellEnd"/>
      <w:r w:rsidRPr="77F1E7AA">
        <w:rPr>
          <w:rFonts w:asciiTheme="minorHAnsi" w:hAnsiTheme="minorHAnsi" w:cstheme="minorBidi"/>
          <w:sz w:val="22"/>
          <w:szCs w:val="22"/>
        </w:rPr>
        <w:t xml:space="preserve"> toho ateliéru a fakulty. To je tím posláním fakulty a chceme říkat, že chceme přidat tento program do naší mozaiky, tak bychom to měli upevňovat, abychom byli schopni jako instituce </w:t>
      </w:r>
      <w:proofErr w:type="spellStart"/>
      <w:r w:rsidRPr="77F1E7AA">
        <w:rPr>
          <w:rFonts w:asciiTheme="minorHAnsi" w:hAnsiTheme="minorHAnsi" w:cstheme="minorBidi"/>
          <w:sz w:val="22"/>
          <w:szCs w:val="22"/>
        </w:rPr>
        <w:t>odargumentovat</w:t>
      </w:r>
      <w:proofErr w:type="spellEnd"/>
      <w:r w:rsidRPr="77F1E7AA">
        <w:rPr>
          <w:rFonts w:asciiTheme="minorHAnsi" w:hAnsiTheme="minorHAnsi" w:cstheme="minorBidi"/>
          <w:sz w:val="22"/>
          <w:szCs w:val="22"/>
        </w:rPr>
        <w:t xml:space="preserve"> to, proč děláme to, co děláme, proč vzděláváme tento typ nebo profil těch absolventů, kteří nám za ty léta tady prošli.</w:t>
      </w:r>
    </w:p>
    <w:p w14:paraId="26AA9225" w14:textId="3608EC20"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L. Trčka</w:t>
      </w:r>
      <w:r>
        <w:rPr>
          <w:rFonts w:asciiTheme="minorHAnsi" w:hAnsiTheme="minorHAnsi" w:cstheme="minorHAnsi"/>
          <w:sz w:val="22"/>
          <w:szCs w:val="22"/>
        </w:rPr>
        <w:t xml:space="preserve"> – většinu připomínek a podnětů od kolegů. Má prosbu, aby tento profesně zaměřený studijní program, by měl nově vytvářet příležitost nejenom pro toto zadání pro distančně vykonávanou práci, ale měl by vytvářet příležitost pro síťování firem/organizací, ve kterých budou ti absolventi uplatnitelní. My teď na TIC intenzivně řešíme jedno téma a tou je </w:t>
      </w:r>
      <w:proofErr w:type="spellStart"/>
      <w:r>
        <w:rPr>
          <w:rFonts w:asciiTheme="minorHAnsi" w:hAnsiTheme="minorHAnsi" w:cstheme="minorHAnsi"/>
          <w:sz w:val="22"/>
          <w:szCs w:val="22"/>
        </w:rPr>
        <w:t>cirkularita</w:t>
      </w:r>
      <w:proofErr w:type="spellEnd"/>
      <w:r>
        <w:rPr>
          <w:rFonts w:asciiTheme="minorHAnsi" w:hAnsiTheme="minorHAnsi" w:cstheme="minorHAnsi"/>
          <w:sz w:val="22"/>
          <w:szCs w:val="22"/>
        </w:rPr>
        <w:t xml:space="preserve"> mladých lidí tzv. generace Z (ročníky </w:t>
      </w:r>
      <w:r w:rsidR="00660D6F">
        <w:rPr>
          <w:rFonts w:asciiTheme="minorHAnsi" w:hAnsiTheme="minorHAnsi" w:cstheme="minorHAnsi"/>
          <w:sz w:val="22"/>
          <w:szCs w:val="22"/>
        </w:rPr>
        <w:t>1991–2010</w:t>
      </w:r>
      <w:r>
        <w:rPr>
          <w:rFonts w:asciiTheme="minorHAnsi" w:hAnsiTheme="minorHAnsi" w:cstheme="minorHAnsi"/>
          <w:sz w:val="22"/>
          <w:szCs w:val="22"/>
        </w:rPr>
        <w:t xml:space="preserve">), kde ti první z nich začínají vycházet VŠ vzdělání a začínají se uplatňovat u prvních zaměstnání. Ze všech sociologických šetření je zřejmé, že v ČR se rozmohl trend, že u jednoho zaměstnavatele nevydrží déle než 3 roky, tzn., že pokud tito lidé mají být prospěšní našim regionům, ať na české nebo slovenské straně hranice, tak bychom potřebovali vytvořit síť organizací a příp. podniků, které by byli ochotny do těchto lidí průběžně investovat do jejich vzdělání, </w:t>
      </w:r>
      <w:proofErr w:type="spellStart"/>
      <w:r>
        <w:rPr>
          <w:rFonts w:asciiTheme="minorHAnsi" w:hAnsiTheme="minorHAnsi" w:cstheme="minorHAnsi"/>
          <w:sz w:val="22"/>
          <w:szCs w:val="22"/>
        </w:rPr>
        <w:t>dokvalifikovávat</w:t>
      </w:r>
      <w:proofErr w:type="spellEnd"/>
      <w:r>
        <w:rPr>
          <w:rFonts w:asciiTheme="minorHAnsi" w:hAnsiTheme="minorHAnsi" w:cstheme="minorHAnsi"/>
          <w:sz w:val="22"/>
          <w:szCs w:val="22"/>
        </w:rPr>
        <w:t xml:space="preserve"> je a zároveň, aby měli povědomí o tom, že jejich investice za ty spojené náklady budou využity napříč firmami. Ti lidé, kteří budou po 3 letech měnit zaměstnavatele, měnit spolupracovníka, měnit odběratele svých služeb, tak aby věděli, že v tom systému je dalších možná 20 subjektů, u kterých mohou svoje dovednosti uplatnit a kde mohou očekávat, že znovu bude v rámci CŽV do nich investováno.</w:t>
      </w:r>
    </w:p>
    <w:p w14:paraId="78B555A7" w14:textId="60D03AA1" w:rsidR="00BF26C8" w:rsidRDefault="00BF26C8" w:rsidP="00BF26C8">
      <w:pPr>
        <w:pStyle w:val="Odstavecseseznamem"/>
        <w:tabs>
          <w:tab w:val="left" w:pos="284"/>
          <w:tab w:val="left" w:pos="1080"/>
        </w:tabs>
        <w:jc w:val="both"/>
        <w:rPr>
          <w:rFonts w:asciiTheme="minorHAnsi" w:hAnsiTheme="minorHAnsi" w:cstheme="minorHAnsi"/>
          <w:b/>
          <w:bCs/>
          <w:i/>
          <w:iCs/>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E. </w:t>
      </w:r>
      <w:proofErr w:type="spellStart"/>
      <w:r w:rsidRPr="00D75275">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w:t>
      </w:r>
      <w:r w:rsidR="00660D6F">
        <w:rPr>
          <w:rFonts w:asciiTheme="minorHAnsi" w:hAnsiTheme="minorHAnsi" w:cstheme="minorHAnsi"/>
          <w:b/>
          <w:bCs/>
          <w:i/>
          <w:iCs/>
          <w:sz w:val="22"/>
          <w:szCs w:val="22"/>
        </w:rPr>
        <w:t>A</w:t>
      </w:r>
      <w:r w:rsidRPr="00EB5A36">
        <w:rPr>
          <w:rFonts w:asciiTheme="minorHAnsi" w:hAnsiTheme="minorHAnsi" w:cstheme="minorHAnsi"/>
          <w:b/>
          <w:bCs/>
          <w:i/>
          <w:iCs/>
          <w:sz w:val="22"/>
          <w:szCs w:val="22"/>
        </w:rPr>
        <w:t xml:space="preserve"> vy říkáte tedy, že by to mělo být součástí tohoto studijního programu?</w:t>
      </w:r>
    </w:p>
    <w:p w14:paraId="5FA3DB0E"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L. Trčka</w:t>
      </w:r>
      <w:r>
        <w:rPr>
          <w:rFonts w:asciiTheme="minorHAnsi" w:hAnsiTheme="minorHAnsi" w:cstheme="minorHAnsi"/>
          <w:sz w:val="22"/>
          <w:szCs w:val="22"/>
        </w:rPr>
        <w:t xml:space="preserve"> – právě přemýšlím, že tím, že je to profesní studijní program, že je, jak vidím podle řečníků spolu vytvořeno takhle široké partnerství, lidí z praxe, tak jakým způsobem my jako partneři fakulty se můžeme postarat o naplnění tohoto úkolu. Myslím si, že je to nezbytné takovou síť vytvořit, jinak ti lidé budou končit pravděpodobně mimo naše regiony a nepřispějí tomu, co potřebujeme.</w:t>
      </w:r>
    </w:p>
    <w:p w14:paraId="2C179DCD"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E. </w:t>
      </w:r>
      <w:proofErr w:type="spellStart"/>
      <w:r w:rsidRPr="00D75275">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poděkovala za podmět. Samozřejmě, že tato myšlenka je skvělá a naprosto relevantní, </w:t>
      </w:r>
      <w:r>
        <w:rPr>
          <w:rFonts w:asciiTheme="minorHAnsi" w:hAnsiTheme="minorHAnsi" w:cstheme="minorHAnsi"/>
          <w:sz w:val="22"/>
          <w:szCs w:val="22"/>
        </w:rPr>
        <w:lastRenderedPageBreak/>
        <w:t>ale neví, jestli jsme teď schopni a kompetentní, i kapacitně, že by to mělo vše jít právě za regionálními inovačními centry, které mají propojení na firemní sektor. Samozřejmě v úzké spolupráci a diskuzi právě se vzdělávacími institucemi. Nevím, zda jsou kolegové v rozporu nebo v souhlasu.</w:t>
      </w:r>
    </w:p>
    <w:p w14:paraId="210D82AA" w14:textId="77044BD9"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J. Kocourek</w:t>
      </w:r>
      <w:r>
        <w:rPr>
          <w:rFonts w:asciiTheme="minorHAnsi" w:hAnsiTheme="minorHAnsi" w:cstheme="minorHAnsi"/>
          <w:sz w:val="22"/>
          <w:szCs w:val="22"/>
        </w:rPr>
        <w:t xml:space="preserve"> – ne, vůbec ne. Určitě se to nabízí a možná právě toto je příležitost to udělat naopak. Doposud jsme to dělali směrem studenti tam a teď, když se to vše institucionalizuje na té úrovni propojení, tak si myslím, že je to minimálně příležitost to zkusit. Mimo studijní programy, mimo to, co je zde řečeno, tak nad </w:t>
      </w:r>
      <w:r w:rsidR="00FC000C">
        <w:rPr>
          <w:rFonts w:asciiTheme="minorHAnsi" w:hAnsiTheme="minorHAnsi" w:cstheme="minorHAnsi"/>
          <w:sz w:val="22"/>
          <w:szCs w:val="22"/>
        </w:rPr>
        <w:t>rámec,</w:t>
      </w:r>
      <w:r>
        <w:rPr>
          <w:rFonts w:asciiTheme="minorHAnsi" w:hAnsiTheme="minorHAnsi" w:cstheme="minorHAnsi"/>
          <w:sz w:val="22"/>
          <w:szCs w:val="22"/>
        </w:rPr>
        <w:t xml:space="preserve"> co tady nezaznělo dnes, ale řešíme to s panem Vančurou i panem Trčkou, je vztah studentů ke Zlínu a Zlínskému kraji. FMK je v tom bohužel tak, že studenti sem přijedou, vystudují a pak jedou pryč. Nemají zde další potenciál růstu. Téma vylidňování, které dle posledních statistik trápí Zlínský kraj (-10 tis. obyvatel). Naše fakulta je dle portfolia velmi dominantní fakultou v tom, že více jak 50-</w:t>
      </w:r>
      <w:r w:rsidR="00FC000C">
        <w:rPr>
          <w:rFonts w:asciiTheme="minorHAnsi" w:hAnsiTheme="minorHAnsi" w:cstheme="minorHAnsi"/>
          <w:sz w:val="22"/>
          <w:szCs w:val="22"/>
        </w:rPr>
        <w:t>60 %</w:t>
      </w:r>
      <w:r>
        <w:rPr>
          <w:rFonts w:asciiTheme="minorHAnsi" w:hAnsiTheme="minorHAnsi" w:cstheme="minorHAnsi"/>
          <w:sz w:val="22"/>
          <w:szCs w:val="22"/>
        </w:rPr>
        <w:t xml:space="preserve"> studentů, kteří přijedou </w:t>
      </w:r>
      <w:r w:rsidR="00FC000C">
        <w:rPr>
          <w:rFonts w:asciiTheme="minorHAnsi" w:hAnsiTheme="minorHAnsi" w:cstheme="minorHAnsi"/>
          <w:sz w:val="22"/>
          <w:szCs w:val="22"/>
        </w:rPr>
        <w:t>odjinud</w:t>
      </w:r>
      <w:r>
        <w:rPr>
          <w:rFonts w:asciiTheme="minorHAnsi" w:hAnsiTheme="minorHAnsi" w:cstheme="minorHAnsi"/>
          <w:sz w:val="22"/>
          <w:szCs w:val="22"/>
        </w:rPr>
        <w:t xml:space="preserve"> než ze Zlínského kraje. </w:t>
      </w:r>
    </w:p>
    <w:p w14:paraId="1E5A6849"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L. Trčka</w:t>
      </w:r>
      <w:r>
        <w:rPr>
          <w:rFonts w:asciiTheme="minorHAnsi" w:hAnsiTheme="minorHAnsi" w:cstheme="minorHAnsi"/>
          <w:sz w:val="22"/>
          <w:szCs w:val="22"/>
        </w:rPr>
        <w:t xml:space="preserve"> – je to zároveň nástroj, jakým způsobem naučit firmy, že mají důvěru v profilu absolventů z profesních studijních programů. Doposud byly firmy zvyklé zaměstnávat absolventy akademických studijních programů, u kterých předpokládaly značné náklady na </w:t>
      </w:r>
      <w:proofErr w:type="spellStart"/>
      <w:r>
        <w:rPr>
          <w:rFonts w:asciiTheme="minorHAnsi" w:hAnsiTheme="minorHAnsi" w:cstheme="minorHAnsi"/>
          <w:sz w:val="22"/>
          <w:szCs w:val="22"/>
        </w:rPr>
        <w:t>dokvalifikaci</w:t>
      </w:r>
      <w:proofErr w:type="spellEnd"/>
      <w:r>
        <w:rPr>
          <w:rFonts w:asciiTheme="minorHAnsi" w:hAnsiTheme="minorHAnsi" w:cstheme="minorHAnsi"/>
          <w:sz w:val="22"/>
          <w:szCs w:val="22"/>
        </w:rPr>
        <w:t>. Tím, že by byl otevřen tento studijní program, tak bychom získali jedinečnou šanci dostat ty firmy/organizace na naši stranu, dát jim „ochutnat“, v čem je ten velký rozdíl mezi akademickým SP a profesně zaměřeným SP.</w:t>
      </w:r>
    </w:p>
    <w:p w14:paraId="0D5F78A9" w14:textId="77777777" w:rsidR="00BF26C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M. </w:t>
      </w:r>
      <w:proofErr w:type="spellStart"/>
      <w:r w:rsidRPr="77F1E7AA">
        <w:rPr>
          <w:rFonts w:asciiTheme="minorHAnsi" w:hAnsiTheme="minorHAnsi" w:cstheme="minorBidi"/>
          <w:i/>
          <w:iCs/>
          <w:sz w:val="22"/>
          <w:szCs w:val="22"/>
        </w:rPr>
        <w:t>Gebrian</w:t>
      </w:r>
      <w:proofErr w:type="spellEnd"/>
      <w:r w:rsidRPr="77F1E7AA">
        <w:rPr>
          <w:rFonts w:asciiTheme="minorHAnsi" w:hAnsiTheme="minorHAnsi" w:cstheme="minorBidi"/>
          <w:sz w:val="22"/>
          <w:szCs w:val="22"/>
        </w:rPr>
        <w:t xml:space="preserve"> – chtěla se zeptat na stáž, která by měla být v rámci studia několikatýdenní. Píše se zde, že by měla být v zahraničí, dále stáž s několika nasmlouvanými firmami a galeriemi. Myslím si, že je do budoucího života je důležité si umět sám domluvit, kde chce pracovat a pro koho, v jaké zemi. Přijde mi lepší, jim nechat volný prostor a nepředurčovat, kam na stáž mají jít.</w:t>
      </w:r>
    </w:p>
    <w:p w14:paraId="22A4B174" w14:textId="6A3EA21B"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E. </w:t>
      </w:r>
      <w:proofErr w:type="spellStart"/>
      <w:r w:rsidRPr="00D75275">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máme nasmlouvané instituce, ze kterými je důležité udržovat kontakt, abychom mohli reflektovat témata do bakalářských prací, nebo abychom mohli reflektovat ty dané problémy, které se v tom odvětví dějí. Máme seznam institucí, kam mohou studenti jít, musí si to sami celé vykomunikovat (</w:t>
      </w:r>
      <w:r w:rsidR="00FC000C">
        <w:rPr>
          <w:rFonts w:asciiTheme="minorHAnsi" w:hAnsiTheme="minorHAnsi" w:cstheme="minorHAnsi"/>
          <w:sz w:val="22"/>
          <w:szCs w:val="22"/>
        </w:rPr>
        <w:t>70 %</w:t>
      </w:r>
      <w:r>
        <w:rPr>
          <w:rFonts w:asciiTheme="minorHAnsi" w:hAnsiTheme="minorHAnsi" w:cstheme="minorHAnsi"/>
          <w:sz w:val="22"/>
          <w:szCs w:val="22"/>
        </w:rPr>
        <w:t xml:space="preserve"> mají volnou ruku si vše domluvit, nebo si mohou najít novou jinou vazbu).</w:t>
      </w:r>
    </w:p>
    <w:p w14:paraId="2338829D"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t xml:space="preserve">J. Janíková – tady o tom, o čem mluví E. </w:t>
      </w:r>
      <w:proofErr w:type="spellStart"/>
      <w:r>
        <w:rPr>
          <w:rFonts w:asciiTheme="minorHAnsi" w:hAnsiTheme="minorHAnsi" w:cstheme="minorHAnsi"/>
          <w:sz w:val="22"/>
          <w:szCs w:val="22"/>
        </w:rPr>
        <w:t>Gartnerová</w:t>
      </w:r>
      <w:proofErr w:type="spellEnd"/>
      <w:r>
        <w:rPr>
          <w:rFonts w:asciiTheme="minorHAnsi" w:hAnsiTheme="minorHAnsi" w:cstheme="minorHAnsi"/>
          <w:sz w:val="22"/>
          <w:szCs w:val="22"/>
        </w:rPr>
        <w:t>, to je metodika MŠMT, kterou musíme splnit, musíme mít domluveny dopředu minimálně 10 institucí, které s námi budou chtít spolupracovat. Proto je máme v akreditačním spise uvedeny.</w:t>
      </w:r>
    </w:p>
    <w:p w14:paraId="49F781D9"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E. </w:t>
      </w:r>
      <w:proofErr w:type="spellStart"/>
      <w:r w:rsidRPr="00D75275">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pro nás je důležitý vztah a udržování kontaktu komunity s institucemi/firmami, abychom byli stále schopni udržovat, co se v praxi reálně děje. </w:t>
      </w:r>
    </w:p>
    <w:p w14:paraId="373D403E"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M. </w:t>
      </w:r>
      <w:proofErr w:type="spellStart"/>
      <w:r w:rsidRPr="00D75275">
        <w:rPr>
          <w:rFonts w:asciiTheme="minorHAnsi" w:hAnsiTheme="minorHAnsi" w:cstheme="minorHAnsi"/>
          <w:i/>
          <w:iCs/>
          <w:sz w:val="22"/>
          <w:szCs w:val="22"/>
        </w:rPr>
        <w:t>Gebrian</w:t>
      </w:r>
      <w:proofErr w:type="spellEnd"/>
      <w:r>
        <w:rPr>
          <w:rFonts w:asciiTheme="minorHAnsi" w:hAnsiTheme="minorHAnsi" w:cstheme="minorHAnsi"/>
          <w:sz w:val="22"/>
          <w:szCs w:val="22"/>
        </w:rPr>
        <w:t xml:space="preserve"> – mají studenti možnost výběru jiné, např. zahraniční firmy na stáž?</w:t>
      </w:r>
    </w:p>
    <w:p w14:paraId="43D65F44"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r>
        <w:rPr>
          <w:rFonts w:asciiTheme="minorHAnsi" w:hAnsiTheme="minorHAnsi" w:cstheme="minorHAnsi"/>
          <w:sz w:val="22"/>
          <w:szCs w:val="22"/>
        </w:rPr>
        <w:br/>
      </w:r>
      <w:r w:rsidRPr="00D75275">
        <w:rPr>
          <w:rFonts w:asciiTheme="minorHAnsi" w:hAnsiTheme="minorHAnsi" w:cstheme="minorHAnsi"/>
          <w:i/>
          <w:iCs/>
          <w:sz w:val="22"/>
          <w:szCs w:val="22"/>
        </w:rPr>
        <w:t xml:space="preserve">E. </w:t>
      </w:r>
      <w:proofErr w:type="spellStart"/>
      <w:r w:rsidRPr="00D75275">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studenti mají možnost využít zahraničních studijních stáží přes Erasmus nebo </w:t>
      </w:r>
      <w:proofErr w:type="spellStart"/>
      <w:r>
        <w:rPr>
          <w:rFonts w:asciiTheme="minorHAnsi" w:hAnsiTheme="minorHAnsi" w:cstheme="minorHAnsi"/>
          <w:sz w:val="22"/>
          <w:szCs w:val="22"/>
        </w:rPr>
        <w:t>Freemover</w:t>
      </w:r>
      <w:proofErr w:type="spellEnd"/>
      <w:r>
        <w:rPr>
          <w:rFonts w:asciiTheme="minorHAnsi" w:hAnsiTheme="minorHAnsi" w:cstheme="minorHAnsi"/>
          <w:sz w:val="22"/>
          <w:szCs w:val="22"/>
        </w:rPr>
        <w:t>, fakulta vysílá studenty na studijní programy, praktické stáže jsou zaměřeny na instituce. Pokud se studenti rozhodnou, že budou chtít pracovat pro Národní pedagogický ústav, např. festival, který bude šířit osvětu v inkluzivním vzdělávání, tak je to pro fakultu praxí (muzeum, galerie, NPI, Kreativní Evropa). Důležitá je náplň práce, aby mohli aplikovat změnu a chuť měnit věci u některých z organizací, které si sami vybrali.</w:t>
      </w:r>
    </w:p>
    <w:p w14:paraId="12119E41" w14:textId="5AE6060F" w:rsidR="00BF26C8" w:rsidRPr="005B70F8" w:rsidRDefault="00BF26C8" w:rsidP="00BF26C8">
      <w:pPr>
        <w:pStyle w:val="Odstavecseseznamem"/>
        <w:tabs>
          <w:tab w:val="left" w:pos="284"/>
          <w:tab w:val="left" w:pos="1080"/>
        </w:tabs>
        <w:jc w:val="both"/>
        <w:rPr>
          <w:rFonts w:asciiTheme="minorHAnsi" w:hAnsiTheme="minorHAnsi" w:cstheme="minorBidi"/>
          <w:sz w:val="22"/>
          <w:szCs w:val="22"/>
        </w:rPr>
      </w:pPr>
      <w:r>
        <w:br/>
      </w:r>
      <w:r w:rsidRPr="77F1E7AA">
        <w:rPr>
          <w:rFonts w:asciiTheme="minorHAnsi" w:hAnsiTheme="minorHAnsi" w:cstheme="minorBidi"/>
          <w:i/>
          <w:iCs/>
          <w:sz w:val="22"/>
          <w:szCs w:val="22"/>
        </w:rPr>
        <w:t xml:space="preserve">P. </w:t>
      </w:r>
      <w:proofErr w:type="spellStart"/>
      <w:r w:rsidRPr="77F1E7AA">
        <w:rPr>
          <w:rFonts w:asciiTheme="minorHAnsi" w:hAnsiTheme="minorHAnsi" w:cstheme="minorBidi"/>
          <w:i/>
          <w:iCs/>
          <w:sz w:val="22"/>
          <w:szCs w:val="22"/>
        </w:rPr>
        <w:t>Louženská</w:t>
      </w:r>
      <w:proofErr w:type="spellEnd"/>
      <w:r w:rsidRPr="77F1E7AA">
        <w:rPr>
          <w:rFonts w:asciiTheme="minorHAnsi" w:hAnsiTheme="minorHAnsi" w:cstheme="minorBidi"/>
          <w:sz w:val="22"/>
          <w:szCs w:val="22"/>
        </w:rPr>
        <w:t xml:space="preserve"> – chtěla bych reagovat na L. Trčku. Pokud se bavíme o uplatnitelnosti studentů, tak bych chtěla citovat výzkum </w:t>
      </w:r>
      <w:proofErr w:type="spellStart"/>
      <w:r w:rsidRPr="77F1E7AA">
        <w:rPr>
          <w:rFonts w:asciiTheme="minorHAnsi" w:hAnsiTheme="minorHAnsi" w:cstheme="minorBidi"/>
          <w:sz w:val="22"/>
          <w:szCs w:val="22"/>
        </w:rPr>
        <w:t>Pierson</w:t>
      </w:r>
      <w:proofErr w:type="spellEnd"/>
      <w:r w:rsidRPr="77F1E7AA">
        <w:rPr>
          <w:rFonts w:asciiTheme="minorHAnsi" w:hAnsiTheme="minorHAnsi" w:cstheme="minorBidi"/>
          <w:sz w:val="22"/>
          <w:szCs w:val="22"/>
        </w:rPr>
        <w:t xml:space="preserve">, který říká, že jen 1 z 10 prací v roce 2030 bude existovat v tom formátu, jak je známe. To znamená, že my zde designujeme program pro práce, které do budoucna nebudou, nebo o kterých ještě nevíme. Teprve jsme ve fázi, že odhadujeme, jak budou fungovat. Myslím si, že tam by měl být akcent na uplatnitelnost, ale na druhou stranu se </w:t>
      </w:r>
      <w:proofErr w:type="spellStart"/>
      <w:r w:rsidRPr="77F1E7AA">
        <w:rPr>
          <w:rFonts w:asciiTheme="minorHAnsi" w:hAnsiTheme="minorHAnsi" w:cstheme="minorBidi"/>
          <w:sz w:val="22"/>
          <w:szCs w:val="22"/>
        </w:rPr>
        <w:t>skills</w:t>
      </w:r>
      <w:proofErr w:type="spellEnd"/>
      <w:r w:rsidRPr="77F1E7AA">
        <w:rPr>
          <w:rFonts w:asciiTheme="minorHAnsi" w:hAnsiTheme="minorHAnsi" w:cstheme="minorBidi"/>
          <w:sz w:val="22"/>
          <w:szCs w:val="22"/>
        </w:rPr>
        <w:t xml:space="preserve">, který si budou studenti budovat vůči flexibilitě, bude přicházet. Druhá věc, kterou bych chtěla říct k uplatnitelnosti, že by dávala nejenom ten akcent pro ty zaměstnavatele, ale aby oni měli tu vnitřní podnikavost. V roce 2021 více lidí více vyhledávalo na </w:t>
      </w:r>
      <w:proofErr w:type="spellStart"/>
      <w:r w:rsidRPr="77F1E7AA">
        <w:rPr>
          <w:rFonts w:asciiTheme="minorHAnsi" w:hAnsiTheme="minorHAnsi" w:cstheme="minorBidi"/>
          <w:sz w:val="22"/>
          <w:szCs w:val="22"/>
        </w:rPr>
        <w:t>google</w:t>
      </w:r>
      <w:proofErr w:type="spellEnd"/>
      <w:r w:rsidRPr="77F1E7AA">
        <w:rPr>
          <w:rFonts w:asciiTheme="minorHAnsi" w:hAnsiTheme="minorHAnsi" w:cstheme="minorBidi"/>
          <w:sz w:val="22"/>
          <w:szCs w:val="22"/>
        </w:rPr>
        <w:t xml:space="preserve">, jak založit </w:t>
      </w:r>
      <w:r w:rsidR="00FC000C" w:rsidRPr="77F1E7AA">
        <w:rPr>
          <w:rFonts w:asciiTheme="minorHAnsi" w:hAnsiTheme="minorHAnsi" w:cstheme="minorBidi"/>
          <w:sz w:val="22"/>
          <w:szCs w:val="22"/>
        </w:rPr>
        <w:t>podnikání</w:t>
      </w:r>
      <w:r w:rsidRPr="77F1E7AA">
        <w:rPr>
          <w:rFonts w:asciiTheme="minorHAnsi" w:hAnsiTheme="minorHAnsi" w:cstheme="minorBidi"/>
          <w:sz w:val="22"/>
          <w:szCs w:val="22"/>
        </w:rPr>
        <w:t xml:space="preserve"> než si najít práci. Mám vlastní pořad Generace Z </w:t>
      </w:r>
      <w:r w:rsidR="00B86A38">
        <w:rPr>
          <w:rFonts w:asciiTheme="minorHAnsi" w:hAnsiTheme="minorHAnsi" w:cstheme="minorBidi"/>
          <w:sz w:val="22"/>
          <w:szCs w:val="22"/>
        </w:rPr>
        <w:br/>
      </w:r>
      <w:r w:rsidRPr="77F1E7AA">
        <w:rPr>
          <w:rFonts w:asciiTheme="minorHAnsi" w:hAnsiTheme="minorHAnsi" w:cstheme="minorBidi"/>
          <w:sz w:val="22"/>
          <w:szCs w:val="22"/>
        </w:rPr>
        <w:t xml:space="preserve">a co ukazují všechny čísla, že tato generace je velmi podnikavá, chce se postavit na vlastní </w:t>
      </w:r>
      <w:r w:rsidR="00FC000C" w:rsidRPr="77F1E7AA">
        <w:rPr>
          <w:rFonts w:asciiTheme="minorHAnsi" w:hAnsiTheme="minorHAnsi" w:cstheme="minorBidi"/>
          <w:sz w:val="22"/>
          <w:szCs w:val="22"/>
        </w:rPr>
        <w:t>nohy,</w:t>
      </w:r>
      <w:r w:rsidRPr="77F1E7AA">
        <w:rPr>
          <w:rFonts w:asciiTheme="minorHAnsi" w:hAnsiTheme="minorHAnsi" w:cstheme="minorBidi"/>
          <w:sz w:val="22"/>
          <w:szCs w:val="22"/>
        </w:rPr>
        <w:t xml:space="preserve"> a to je to, co by bylo velmi silné v tomto studijním programu. Dále by chtěla sdělit jednu myšlenku, kterou </w:t>
      </w:r>
      <w:r w:rsidRPr="77F1E7AA">
        <w:rPr>
          <w:rFonts w:asciiTheme="minorHAnsi" w:hAnsiTheme="minorHAnsi" w:cstheme="minorBidi"/>
          <w:sz w:val="22"/>
          <w:szCs w:val="22"/>
        </w:rPr>
        <w:lastRenderedPageBreak/>
        <w:t xml:space="preserve">je zmíněná nevyzrálost. S tímto úplně nesouhlasím, že by u studentů bakalářského studijního programu byla. Spousta studentů se dnes musí otáčet dost rychle. A moc se mi líbí, jak je stanovený ten důraz na tu praxi, stáže, nezávislost, že něco budují do praxe. Spousta manažerských chyb, které se dnes dějí je právě proto, že se dnes potkáváme až ve chvíli, kdy je nám 30 let a poprvé nás někdo povýší do role manažera. Velmi mě láká praxe, kterou studijní program nabízí a která by studenty k tomu vedla. V poslední řadě bych chtěla dodat, že mi přijde dost důležitý ten akcent, aby technologie, aby měly vysoký </w:t>
      </w:r>
      <w:proofErr w:type="spellStart"/>
      <w:r w:rsidRPr="77F1E7AA">
        <w:rPr>
          <w:rFonts w:asciiTheme="minorHAnsi" w:hAnsiTheme="minorHAnsi" w:cstheme="minorBidi"/>
          <w:sz w:val="22"/>
          <w:szCs w:val="22"/>
        </w:rPr>
        <w:t>digital</w:t>
      </w:r>
      <w:proofErr w:type="spellEnd"/>
      <w:r w:rsidRPr="77F1E7AA">
        <w:rPr>
          <w:rFonts w:asciiTheme="minorHAnsi" w:hAnsiTheme="minorHAnsi" w:cstheme="minorBidi"/>
          <w:sz w:val="22"/>
          <w:szCs w:val="22"/>
        </w:rPr>
        <w:t xml:space="preserve"> </w:t>
      </w:r>
      <w:proofErr w:type="spellStart"/>
      <w:r w:rsidRPr="77F1E7AA">
        <w:rPr>
          <w:rFonts w:asciiTheme="minorHAnsi" w:hAnsiTheme="minorHAnsi" w:cstheme="minorBidi"/>
          <w:sz w:val="22"/>
          <w:szCs w:val="22"/>
        </w:rPr>
        <w:t>citizenship</w:t>
      </w:r>
      <w:proofErr w:type="spellEnd"/>
      <w:r w:rsidRPr="77F1E7AA">
        <w:rPr>
          <w:rFonts w:asciiTheme="minorHAnsi" w:hAnsiTheme="minorHAnsi" w:cstheme="minorBidi"/>
          <w:sz w:val="22"/>
          <w:szCs w:val="22"/>
        </w:rPr>
        <w:t xml:space="preserve">, aby se dokázali pohybovat kolem AI datových věcí atd. a současně uměli prodat sami sebe, aby to nebyl pouze marketing, ale aby tam byl i sales, aby dokázali konkurovat na zahraničním prostoru. </w:t>
      </w:r>
    </w:p>
    <w:p w14:paraId="240FA11E" w14:textId="77777777" w:rsidR="00427B61" w:rsidRDefault="00427B61" w:rsidP="00BF26C8">
      <w:pPr>
        <w:pStyle w:val="Odstavecseseznamem"/>
        <w:tabs>
          <w:tab w:val="left" w:pos="284"/>
          <w:tab w:val="left" w:pos="1080"/>
        </w:tabs>
        <w:jc w:val="both"/>
        <w:rPr>
          <w:rFonts w:asciiTheme="minorHAnsi" w:hAnsiTheme="minorHAnsi" w:cstheme="minorHAnsi"/>
          <w:i/>
          <w:iCs/>
          <w:sz w:val="22"/>
          <w:szCs w:val="22"/>
        </w:rPr>
      </w:pPr>
    </w:p>
    <w:p w14:paraId="48F0E254" w14:textId="0B931169" w:rsidR="00BF26C8" w:rsidRDefault="00BF26C8" w:rsidP="00BF26C8">
      <w:pPr>
        <w:pStyle w:val="Odstavecseseznamem"/>
        <w:tabs>
          <w:tab w:val="left" w:pos="284"/>
          <w:tab w:val="left" w:pos="1080"/>
        </w:tabs>
        <w:jc w:val="both"/>
        <w:rPr>
          <w:rFonts w:asciiTheme="minorHAnsi" w:hAnsiTheme="minorHAnsi" w:cstheme="minorHAnsi"/>
          <w:sz w:val="22"/>
          <w:szCs w:val="22"/>
        </w:rPr>
      </w:pPr>
      <w:r w:rsidRPr="007D1A81">
        <w:rPr>
          <w:rFonts w:asciiTheme="minorHAnsi" w:hAnsiTheme="minorHAnsi" w:cstheme="minorHAnsi"/>
          <w:i/>
          <w:iCs/>
          <w:sz w:val="22"/>
          <w:szCs w:val="22"/>
        </w:rPr>
        <w:t>J. Janíková</w:t>
      </w:r>
      <w:r>
        <w:rPr>
          <w:rFonts w:asciiTheme="minorHAnsi" w:hAnsiTheme="minorHAnsi" w:cstheme="minorHAnsi"/>
          <w:sz w:val="22"/>
          <w:szCs w:val="22"/>
        </w:rPr>
        <w:t xml:space="preserve"> – bavili jsme se zde o hodnotách, součástí spisu je asi 70 stran, které vám nebyly zaslány, tam je vše definováno a rozvedeno. Byly vám zaslány materiály, kde je rozebrán cíl </w:t>
      </w:r>
      <w:r>
        <w:rPr>
          <w:rFonts w:asciiTheme="minorHAnsi" w:hAnsiTheme="minorHAnsi" w:cstheme="minorHAnsi"/>
          <w:sz w:val="22"/>
          <w:szCs w:val="22"/>
        </w:rPr>
        <w:br/>
        <w:t>a charakter studijního programu. V </w:t>
      </w:r>
      <w:proofErr w:type="spellStart"/>
      <w:r>
        <w:rPr>
          <w:rFonts w:asciiTheme="minorHAnsi" w:hAnsiTheme="minorHAnsi" w:cstheme="minorHAnsi"/>
          <w:sz w:val="22"/>
          <w:szCs w:val="22"/>
        </w:rPr>
        <w:t>sebebehodnotící</w:t>
      </w:r>
      <w:proofErr w:type="spellEnd"/>
      <w:r>
        <w:rPr>
          <w:rFonts w:asciiTheme="minorHAnsi" w:hAnsiTheme="minorHAnsi" w:cstheme="minorHAnsi"/>
          <w:sz w:val="22"/>
          <w:szCs w:val="22"/>
        </w:rPr>
        <w:t xml:space="preserve"> zprávě je vše rozepsáno do detailů a to, co zde bylo prezentováno E. </w:t>
      </w:r>
      <w:proofErr w:type="spellStart"/>
      <w:r>
        <w:rPr>
          <w:rFonts w:asciiTheme="minorHAnsi" w:hAnsiTheme="minorHAnsi" w:cstheme="minorHAnsi"/>
          <w:sz w:val="22"/>
          <w:szCs w:val="22"/>
        </w:rPr>
        <w:t>Gartnerovou</w:t>
      </w:r>
      <w:proofErr w:type="spellEnd"/>
      <w:r>
        <w:rPr>
          <w:rFonts w:asciiTheme="minorHAnsi" w:hAnsiTheme="minorHAnsi" w:cstheme="minorHAnsi"/>
          <w:sz w:val="22"/>
          <w:szCs w:val="22"/>
        </w:rPr>
        <w:t xml:space="preserve"> je součástí </w:t>
      </w:r>
      <w:proofErr w:type="spellStart"/>
      <w:r>
        <w:rPr>
          <w:rFonts w:asciiTheme="minorHAnsi" w:hAnsiTheme="minorHAnsi" w:cstheme="minorHAnsi"/>
          <w:sz w:val="22"/>
          <w:szCs w:val="22"/>
        </w:rPr>
        <w:t>sebebehodnotící</w:t>
      </w:r>
      <w:proofErr w:type="spellEnd"/>
      <w:r>
        <w:rPr>
          <w:rFonts w:asciiTheme="minorHAnsi" w:hAnsiTheme="minorHAnsi" w:cstheme="minorHAnsi"/>
          <w:sz w:val="22"/>
          <w:szCs w:val="22"/>
        </w:rPr>
        <w:t xml:space="preserve"> zprávy, která je nedílnou součástí akreditačního spisu.</w:t>
      </w:r>
    </w:p>
    <w:p w14:paraId="5C278BA1" w14:textId="77777777" w:rsidR="00BF26C8" w:rsidRDefault="00BF26C8" w:rsidP="00BF26C8">
      <w:pPr>
        <w:pStyle w:val="Odstavecseseznamem"/>
        <w:tabs>
          <w:tab w:val="left" w:pos="284"/>
          <w:tab w:val="left" w:pos="1080"/>
        </w:tabs>
        <w:jc w:val="both"/>
        <w:rPr>
          <w:rFonts w:asciiTheme="minorHAnsi" w:hAnsiTheme="minorHAnsi" w:cstheme="minorHAnsi"/>
          <w:sz w:val="22"/>
          <w:szCs w:val="22"/>
        </w:rPr>
      </w:pPr>
    </w:p>
    <w:p w14:paraId="74247487" w14:textId="45835560" w:rsidR="00BF26C8" w:rsidRDefault="00BF26C8" w:rsidP="00BF26C8">
      <w:pPr>
        <w:pStyle w:val="Odstavecseseznamem"/>
        <w:tabs>
          <w:tab w:val="left" w:pos="284"/>
          <w:tab w:val="left" w:pos="1080"/>
        </w:tabs>
        <w:jc w:val="both"/>
        <w:rPr>
          <w:rFonts w:asciiTheme="minorHAnsi" w:hAnsiTheme="minorHAnsi" w:cstheme="minorBidi"/>
          <w:sz w:val="22"/>
          <w:szCs w:val="22"/>
        </w:rPr>
      </w:pPr>
      <w:r w:rsidRPr="77F1E7AA">
        <w:rPr>
          <w:rFonts w:asciiTheme="minorHAnsi" w:hAnsiTheme="minorHAnsi" w:cstheme="minorBidi"/>
          <w:i/>
          <w:iCs/>
          <w:sz w:val="22"/>
          <w:szCs w:val="22"/>
        </w:rPr>
        <w:t>M. Juříková</w:t>
      </w:r>
      <w:r w:rsidRPr="77F1E7AA">
        <w:rPr>
          <w:rFonts w:asciiTheme="minorHAnsi" w:hAnsiTheme="minorHAnsi" w:cstheme="minorBidi"/>
          <w:sz w:val="22"/>
          <w:szCs w:val="22"/>
        </w:rPr>
        <w:t xml:space="preserve"> – Souhlasím s tím, že je potřeba vyzdvižení přidané hodnoty, to že vše vyvstává z výzkumů a potřeb společnosti, by bylo vhodné přidat do akreditačního spisu. Vyzdvihnout to, v čem jsme </w:t>
      </w:r>
      <w:r w:rsidR="00FC000C" w:rsidRPr="77F1E7AA">
        <w:rPr>
          <w:rFonts w:asciiTheme="minorHAnsi" w:hAnsiTheme="minorHAnsi" w:cstheme="minorBidi"/>
          <w:sz w:val="22"/>
          <w:szCs w:val="22"/>
        </w:rPr>
        <w:t>jiní,</w:t>
      </w:r>
      <w:r w:rsidRPr="77F1E7AA">
        <w:rPr>
          <w:rFonts w:asciiTheme="minorHAnsi" w:hAnsiTheme="minorHAnsi" w:cstheme="minorBidi"/>
          <w:sz w:val="22"/>
          <w:szCs w:val="22"/>
        </w:rPr>
        <w:t xml:space="preserve"> </w:t>
      </w:r>
      <w:r w:rsidR="00B86A38">
        <w:rPr>
          <w:rFonts w:asciiTheme="minorHAnsi" w:hAnsiTheme="minorHAnsi" w:cstheme="minorBidi"/>
          <w:sz w:val="22"/>
          <w:szCs w:val="22"/>
        </w:rPr>
        <w:br/>
      </w:r>
      <w:r w:rsidRPr="77F1E7AA">
        <w:rPr>
          <w:rFonts w:asciiTheme="minorHAnsi" w:hAnsiTheme="minorHAnsi" w:cstheme="minorBidi"/>
          <w:sz w:val="22"/>
          <w:szCs w:val="22"/>
        </w:rPr>
        <w:t xml:space="preserve">a nejen o tom, že si to myslíme, ale především to, že to </w:t>
      </w:r>
      <w:proofErr w:type="spellStart"/>
      <w:r w:rsidRPr="77F1E7AA">
        <w:rPr>
          <w:rFonts w:asciiTheme="minorHAnsi" w:hAnsiTheme="minorHAnsi" w:cstheme="minorBidi"/>
          <w:sz w:val="22"/>
          <w:szCs w:val="22"/>
        </w:rPr>
        <w:t>vpylývá</w:t>
      </w:r>
      <w:proofErr w:type="spellEnd"/>
      <w:r w:rsidRPr="77F1E7AA">
        <w:rPr>
          <w:rFonts w:asciiTheme="minorHAnsi" w:hAnsiTheme="minorHAnsi" w:cstheme="minorBidi"/>
          <w:sz w:val="22"/>
          <w:szCs w:val="22"/>
        </w:rPr>
        <w:t xml:space="preserve"> z výzkumů.</w:t>
      </w:r>
    </w:p>
    <w:p w14:paraId="35976577" w14:textId="77777777" w:rsidR="00BF26C8" w:rsidRDefault="00BF26C8" w:rsidP="00BF26C8">
      <w:pPr>
        <w:pStyle w:val="Odstavecseseznamem"/>
        <w:tabs>
          <w:tab w:val="left" w:pos="284"/>
          <w:tab w:val="left" w:pos="1080"/>
        </w:tabs>
        <w:jc w:val="both"/>
        <w:rPr>
          <w:rFonts w:asciiTheme="minorHAnsi" w:hAnsiTheme="minorHAnsi" w:cstheme="minorBidi"/>
          <w:i/>
          <w:iCs/>
          <w:sz w:val="22"/>
          <w:szCs w:val="22"/>
        </w:rPr>
      </w:pPr>
    </w:p>
    <w:p w14:paraId="0C1C5AFA" w14:textId="77777777" w:rsidR="00BF26C8" w:rsidRDefault="00BF26C8" w:rsidP="00BF26C8">
      <w:pPr>
        <w:pStyle w:val="Odstavecseseznamem"/>
        <w:tabs>
          <w:tab w:val="left" w:pos="284"/>
          <w:tab w:val="left" w:pos="1080"/>
        </w:tabs>
        <w:jc w:val="both"/>
        <w:rPr>
          <w:rFonts w:ascii="Calibri" w:hAnsi="Calibri" w:cs="Calibri"/>
          <w:sz w:val="22"/>
          <w:szCs w:val="22"/>
        </w:rPr>
      </w:pPr>
      <w:r w:rsidRPr="77F1E7AA">
        <w:rPr>
          <w:rFonts w:asciiTheme="minorHAnsi" w:hAnsiTheme="minorHAnsi" w:cstheme="minorBidi"/>
          <w:i/>
          <w:iCs/>
          <w:sz w:val="22"/>
          <w:szCs w:val="22"/>
        </w:rPr>
        <w:t xml:space="preserve">E. </w:t>
      </w:r>
      <w:proofErr w:type="spellStart"/>
      <w:r w:rsidRPr="77F1E7AA">
        <w:rPr>
          <w:rFonts w:asciiTheme="minorHAnsi" w:hAnsiTheme="minorHAnsi" w:cstheme="minorBidi"/>
          <w:i/>
          <w:iCs/>
          <w:sz w:val="22"/>
          <w:szCs w:val="22"/>
        </w:rPr>
        <w:t>Gartnerová</w:t>
      </w:r>
      <w:proofErr w:type="spellEnd"/>
      <w:r w:rsidRPr="77F1E7AA">
        <w:rPr>
          <w:rFonts w:asciiTheme="minorHAnsi" w:hAnsiTheme="minorHAnsi" w:cstheme="minorBidi"/>
          <w:sz w:val="22"/>
          <w:szCs w:val="22"/>
        </w:rPr>
        <w:t xml:space="preserve"> – dalším krokem bude písemná zpětná vazba od vás všech, která bude součástí akreditačního spisu. Chceme, aby připomínky reflektovaly </w:t>
      </w:r>
      <w:r w:rsidRPr="77F1E7AA">
        <w:rPr>
          <w:rFonts w:ascii="Calibri" w:hAnsi="Calibri" w:cs="Calibri"/>
          <w:sz w:val="22"/>
          <w:szCs w:val="22"/>
        </w:rPr>
        <w:t xml:space="preserve">Advisory </w:t>
      </w:r>
      <w:proofErr w:type="spellStart"/>
      <w:r w:rsidRPr="77F1E7AA">
        <w:rPr>
          <w:rFonts w:ascii="Calibri" w:hAnsi="Calibri" w:cs="Calibri"/>
          <w:sz w:val="22"/>
          <w:szCs w:val="22"/>
        </w:rPr>
        <w:t>Board</w:t>
      </w:r>
      <w:proofErr w:type="spellEnd"/>
      <w:r w:rsidRPr="77F1E7AA">
        <w:rPr>
          <w:rFonts w:ascii="Calibri" w:hAnsi="Calibri" w:cs="Calibri"/>
          <w:sz w:val="22"/>
          <w:szCs w:val="22"/>
        </w:rPr>
        <w:t xml:space="preserve">. To, že jste zde byli a slyšeli, že jsme se zde o těch věcech bavili. </w:t>
      </w:r>
    </w:p>
    <w:p w14:paraId="36DAED02" w14:textId="77777777" w:rsidR="00BF26C8" w:rsidRDefault="00BF26C8" w:rsidP="00BF26C8">
      <w:pPr>
        <w:pStyle w:val="Odstavecseseznamem"/>
        <w:tabs>
          <w:tab w:val="left" w:pos="284"/>
          <w:tab w:val="left" w:pos="1080"/>
        </w:tabs>
        <w:jc w:val="both"/>
        <w:rPr>
          <w:rFonts w:asciiTheme="minorHAnsi" w:hAnsiTheme="minorHAnsi" w:cstheme="minorHAnsi"/>
          <w:i/>
          <w:iCs/>
          <w:sz w:val="22"/>
          <w:szCs w:val="22"/>
        </w:rPr>
      </w:pPr>
    </w:p>
    <w:p w14:paraId="07C32472" w14:textId="77777777" w:rsidR="00BF26C8" w:rsidRPr="00A92011" w:rsidRDefault="00BF26C8" w:rsidP="00BF26C8">
      <w:pPr>
        <w:pStyle w:val="Odstavecseseznamem"/>
        <w:tabs>
          <w:tab w:val="left" w:pos="284"/>
          <w:tab w:val="left" w:pos="1080"/>
        </w:tabs>
        <w:jc w:val="both"/>
        <w:rPr>
          <w:rFonts w:asciiTheme="minorHAnsi" w:hAnsiTheme="minorHAnsi" w:cstheme="minorHAnsi"/>
          <w:sz w:val="22"/>
          <w:szCs w:val="22"/>
        </w:rPr>
      </w:pPr>
      <w:r w:rsidRPr="00A92011">
        <w:rPr>
          <w:rFonts w:asciiTheme="minorHAnsi" w:hAnsiTheme="minorHAnsi" w:cstheme="minorHAnsi"/>
          <w:sz w:val="22"/>
          <w:szCs w:val="22"/>
        </w:rPr>
        <w:t xml:space="preserve">Další kroky a vize: </w:t>
      </w:r>
    </w:p>
    <w:p w14:paraId="6459DE29"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V rámci dalších kroků studijního programu KODK chystáme na rok 2023 první velkou náborovou kampaň, která vysvětlí a představí program a umožní nám, již v roce 2023 komunikaci s potenciálními uchazeči, abychom si pak byli schopni definovat, co je nesrozumitelné a co je nutné posílit v roce 2024. V roce 2024 bychom rádi spustili 1. ročník tohoto studia,</w:t>
      </w:r>
    </w:p>
    <w:p w14:paraId="66ACC64D"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plenér/workshop 2/2023,</w:t>
      </w:r>
    </w:p>
    <w:p w14:paraId="0D405809"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 xml:space="preserve">propagace studijního programu na Evropském </w:t>
      </w:r>
      <w:proofErr w:type="spellStart"/>
      <w:r w:rsidRPr="009314C8">
        <w:rPr>
          <w:rFonts w:asciiTheme="minorHAnsi" w:hAnsiTheme="minorHAnsi" w:cstheme="minorHAnsi"/>
          <w:sz w:val="22"/>
          <w:szCs w:val="22"/>
        </w:rPr>
        <w:t>sumitu</w:t>
      </w:r>
      <w:proofErr w:type="spellEnd"/>
      <w:r w:rsidRPr="009314C8">
        <w:rPr>
          <w:rFonts w:asciiTheme="minorHAnsi" w:hAnsiTheme="minorHAnsi" w:cstheme="minorHAnsi"/>
          <w:sz w:val="22"/>
          <w:szCs w:val="22"/>
        </w:rPr>
        <w:t xml:space="preserve"> Kreativních průmyslů v Praze,</w:t>
      </w:r>
    </w:p>
    <w:p w14:paraId="787DFF7F"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probíhající on-line prezentace,</w:t>
      </w:r>
    </w:p>
    <w:p w14:paraId="14BFAE1D"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 xml:space="preserve">připravujeme kombinovanou formu studia + </w:t>
      </w:r>
      <w:proofErr w:type="spellStart"/>
      <w:r w:rsidRPr="009314C8">
        <w:rPr>
          <w:rFonts w:asciiTheme="minorHAnsi" w:hAnsiTheme="minorHAnsi" w:cstheme="minorHAnsi"/>
          <w:sz w:val="22"/>
          <w:szCs w:val="22"/>
        </w:rPr>
        <w:t>aglický</w:t>
      </w:r>
      <w:proofErr w:type="spellEnd"/>
      <w:r w:rsidRPr="009314C8">
        <w:rPr>
          <w:rFonts w:asciiTheme="minorHAnsi" w:hAnsiTheme="minorHAnsi" w:cstheme="minorHAnsi"/>
          <w:sz w:val="22"/>
          <w:szCs w:val="22"/>
        </w:rPr>
        <w:t xml:space="preserve"> obor ve spolupráci s L. </w:t>
      </w:r>
      <w:proofErr w:type="spellStart"/>
      <w:r w:rsidRPr="009314C8">
        <w:rPr>
          <w:rFonts w:asciiTheme="minorHAnsi" w:hAnsiTheme="minorHAnsi" w:cstheme="minorHAnsi"/>
          <w:sz w:val="22"/>
          <w:szCs w:val="22"/>
        </w:rPr>
        <w:t>Dubačovou</w:t>
      </w:r>
      <w:proofErr w:type="spellEnd"/>
      <w:r w:rsidRPr="009314C8">
        <w:rPr>
          <w:rFonts w:asciiTheme="minorHAnsi" w:hAnsiTheme="minorHAnsi" w:cstheme="minorHAnsi"/>
          <w:sz w:val="22"/>
          <w:szCs w:val="22"/>
        </w:rPr>
        <w:t xml:space="preserve"> a dalšími partnery ze 4 univerzit z Evropy,</w:t>
      </w:r>
    </w:p>
    <w:p w14:paraId="1887557F" w14:textId="01C53734"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Bidi"/>
          <w:sz w:val="22"/>
          <w:szCs w:val="22"/>
        </w:rPr>
      </w:pPr>
      <w:r w:rsidRPr="77F1E7AA">
        <w:rPr>
          <w:rFonts w:asciiTheme="minorHAnsi" w:hAnsiTheme="minorHAnsi" w:cstheme="minorBidi"/>
          <w:sz w:val="22"/>
          <w:szCs w:val="22"/>
        </w:rPr>
        <w:t xml:space="preserve">projekt Erasmus </w:t>
      </w:r>
      <w:proofErr w:type="spellStart"/>
      <w:r w:rsidR="00FC000C" w:rsidRPr="77F1E7AA">
        <w:rPr>
          <w:rFonts w:asciiTheme="minorHAnsi" w:hAnsiTheme="minorHAnsi" w:cstheme="minorBidi"/>
          <w:sz w:val="22"/>
          <w:szCs w:val="22"/>
        </w:rPr>
        <w:t>Mundus</w:t>
      </w:r>
      <w:proofErr w:type="spellEnd"/>
      <w:r w:rsidR="00FC000C" w:rsidRPr="77F1E7AA">
        <w:rPr>
          <w:rFonts w:asciiTheme="minorHAnsi" w:hAnsiTheme="minorHAnsi" w:cstheme="minorBidi"/>
          <w:sz w:val="22"/>
          <w:szCs w:val="22"/>
        </w:rPr>
        <w:t xml:space="preserve"> – jeden</w:t>
      </w:r>
      <w:r w:rsidRPr="77F1E7AA">
        <w:rPr>
          <w:rFonts w:asciiTheme="minorHAnsi" w:hAnsiTheme="minorHAnsi" w:cstheme="minorBidi"/>
          <w:sz w:val="22"/>
          <w:szCs w:val="22"/>
        </w:rPr>
        <w:t xml:space="preserve"> semestr studia by byl složen z předmětů v AJ, aby byl studijní program akreditován jako součást tohoto projektu, který nás bude mezinárodně propojovat,</w:t>
      </w:r>
    </w:p>
    <w:p w14:paraId="1AE79D24" w14:textId="77777777" w:rsidR="00BF26C8" w:rsidRPr="009314C8" w:rsidRDefault="00BF26C8" w:rsidP="0042398A">
      <w:pPr>
        <w:pStyle w:val="Odstavecseseznamem"/>
        <w:numPr>
          <w:ilvl w:val="0"/>
          <w:numId w:val="13"/>
        </w:numPr>
        <w:tabs>
          <w:tab w:val="left" w:pos="284"/>
          <w:tab w:val="left" w:pos="1080"/>
        </w:tabs>
        <w:contextualSpacing w:val="0"/>
        <w:jc w:val="both"/>
        <w:rPr>
          <w:rFonts w:asciiTheme="minorHAnsi" w:hAnsiTheme="minorHAnsi" w:cstheme="minorHAnsi"/>
          <w:sz w:val="22"/>
          <w:szCs w:val="22"/>
        </w:rPr>
      </w:pPr>
      <w:r w:rsidRPr="009314C8">
        <w:rPr>
          <w:rFonts w:asciiTheme="minorHAnsi" w:hAnsiTheme="minorHAnsi" w:cstheme="minorHAnsi"/>
          <w:sz w:val="22"/>
          <w:szCs w:val="22"/>
        </w:rPr>
        <w:t>pokračování v letních školách.</w:t>
      </w:r>
    </w:p>
    <w:p w14:paraId="428423CD" w14:textId="77777777" w:rsidR="00BF26C8" w:rsidRPr="00252E54" w:rsidRDefault="00BF26C8" w:rsidP="00BF26C8">
      <w:pPr>
        <w:tabs>
          <w:tab w:val="left" w:pos="284"/>
          <w:tab w:val="left" w:pos="1080"/>
        </w:tabs>
        <w:jc w:val="both"/>
        <w:rPr>
          <w:rFonts w:asciiTheme="minorHAnsi" w:hAnsiTheme="minorHAnsi" w:cstheme="minorHAnsi"/>
          <w:sz w:val="22"/>
          <w:szCs w:val="22"/>
        </w:rPr>
      </w:pPr>
    </w:p>
    <w:p w14:paraId="625E5260" w14:textId="77777777" w:rsidR="00BF26C8" w:rsidRDefault="00BF26C8" w:rsidP="00BF26C8">
      <w:pPr>
        <w:pStyle w:val="Odstavecseseznamem"/>
        <w:tabs>
          <w:tab w:val="left" w:pos="284"/>
        </w:tabs>
        <w:ind w:left="0"/>
        <w:jc w:val="both"/>
        <w:rPr>
          <w:rFonts w:asciiTheme="minorHAnsi" w:hAnsiTheme="minorHAnsi" w:cstheme="minorHAnsi"/>
          <w:sz w:val="22"/>
          <w:szCs w:val="22"/>
        </w:rPr>
      </w:pPr>
      <w:r>
        <w:rPr>
          <w:rFonts w:asciiTheme="minorHAnsi" w:hAnsiTheme="minorHAnsi" w:cstheme="minorHAnsi"/>
          <w:i/>
          <w:iCs/>
          <w:sz w:val="22"/>
          <w:szCs w:val="22"/>
        </w:rPr>
        <w:tab/>
      </w:r>
      <w:r>
        <w:rPr>
          <w:rFonts w:asciiTheme="minorHAnsi" w:hAnsiTheme="minorHAnsi" w:cstheme="minorHAnsi"/>
          <w:i/>
          <w:iCs/>
          <w:sz w:val="22"/>
          <w:szCs w:val="22"/>
        </w:rPr>
        <w:tab/>
      </w:r>
      <w:r w:rsidRPr="007D1A81">
        <w:rPr>
          <w:rFonts w:asciiTheme="minorHAnsi" w:hAnsiTheme="minorHAnsi" w:cstheme="minorHAnsi"/>
          <w:i/>
          <w:iCs/>
          <w:sz w:val="22"/>
          <w:szCs w:val="22"/>
        </w:rPr>
        <w:t>J. Janíková</w:t>
      </w:r>
      <w:r>
        <w:rPr>
          <w:rFonts w:asciiTheme="minorHAnsi" w:hAnsiTheme="minorHAnsi" w:cstheme="minorHAnsi"/>
          <w:sz w:val="22"/>
          <w:szCs w:val="22"/>
        </w:rPr>
        <w:t xml:space="preserve"> – vzhledem k tomu, že jde o profesně zaměřený studijní program, by ráda požádala</w:t>
      </w:r>
    </w:p>
    <w:p w14:paraId="578B2416" w14:textId="3BF14116" w:rsidR="00BF26C8" w:rsidRDefault="00BF26C8" w:rsidP="00BF26C8">
      <w:pPr>
        <w:pStyle w:val="Odstavecseseznamem"/>
        <w:tabs>
          <w:tab w:val="left" w:pos="284"/>
        </w:tabs>
        <w:jc w:val="both"/>
        <w:rPr>
          <w:rFonts w:asciiTheme="minorHAnsi" w:hAnsiTheme="minorHAnsi" w:cstheme="minorHAnsi"/>
          <w:sz w:val="22"/>
          <w:szCs w:val="22"/>
        </w:rPr>
      </w:pPr>
      <w:r>
        <w:rPr>
          <w:rFonts w:asciiTheme="minorHAnsi" w:hAnsiTheme="minorHAnsi" w:cstheme="minorHAnsi"/>
          <w:sz w:val="22"/>
          <w:szCs w:val="22"/>
        </w:rPr>
        <w:t>všechny o zaslání zpětné vazby. V bodech zaslat připomínky a náměty SP KODK. Tyto podklady pak budou sloužit jako příloha akreditačního spisu pro Radu pro vnitřní hodnocení.</w:t>
      </w:r>
    </w:p>
    <w:p w14:paraId="0FF43976" w14:textId="77777777" w:rsidR="00BF26C8" w:rsidRDefault="00BF26C8" w:rsidP="00BF26C8">
      <w:pPr>
        <w:pStyle w:val="Odstavecseseznamem"/>
        <w:tabs>
          <w:tab w:val="left" w:pos="284"/>
        </w:tabs>
        <w:jc w:val="both"/>
        <w:rPr>
          <w:rFonts w:asciiTheme="minorHAnsi" w:hAnsiTheme="minorHAnsi" w:cstheme="minorHAnsi"/>
          <w:sz w:val="22"/>
          <w:szCs w:val="22"/>
        </w:rPr>
      </w:pPr>
    </w:p>
    <w:p w14:paraId="274D12B3" w14:textId="77777777" w:rsidR="00BF26C8" w:rsidRDefault="00BF26C8" w:rsidP="00BF26C8">
      <w:pPr>
        <w:pStyle w:val="Odstavecseseznamem"/>
        <w:tabs>
          <w:tab w:val="left" w:pos="284"/>
        </w:tabs>
        <w:jc w:val="both"/>
        <w:rPr>
          <w:rFonts w:asciiTheme="minorHAnsi" w:hAnsiTheme="minorHAnsi" w:cstheme="minorHAnsi"/>
          <w:sz w:val="22"/>
          <w:szCs w:val="22"/>
        </w:rPr>
      </w:pPr>
      <w:r w:rsidRPr="006C59BD">
        <w:rPr>
          <w:rFonts w:asciiTheme="minorHAnsi" w:hAnsiTheme="minorHAnsi" w:cstheme="minorHAnsi"/>
          <w:i/>
          <w:iCs/>
          <w:sz w:val="22"/>
          <w:szCs w:val="22"/>
        </w:rPr>
        <w:t xml:space="preserve">E. </w:t>
      </w:r>
      <w:proofErr w:type="spellStart"/>
      <w:r w:rsidRPr="006C59BD">
        <w:rPr>
          <w:rFonts w:asciiTheme="minorHAnsi" w:hAnsiTheme="minorHAnsi" w:cstheme="minorHAnsi"/>
          <w:i/>
          <w:iCs/>
          <w:sz w:val="22"/>
          <w:szCs w:val="22"/>
        </w:rPr>
        <w:t>Gartnerová</w:t>
      </w:r>
      <w:proofErr w:type="spellEnd"/>
      <w:r>
        <w:rPr>
          <w:rFonts w:asciiTheme="minorHAnsi" w:hAnsiTheme="minorHAnsi" w:cstheme="minorHAnsi"/>
          <w:sz w:val="22"/>
          <w:szCs w:val="22"/>
        </w:rPr>
        <w:t xml:space="preserve"> – ukončila jednání, poděkovala všem za účast na setkání, za podmětné názory </w:t>
      </w:r>
      <w:r>
        <w:rPr>
          <w:rFonts w:asciiTheme="minorHAnsi" w:hAnsiTheme="minorHAnsi" w:cstheme="minorHAnsi"/>
          <w:sz w:val="22"/>
          <w:szCs w:val="22"/>
        </w:rPr>
        <w:br/>
        <w:t>a podklady, které budou dále zapracovány do akreditačního spisu.</w:t>
      </w:r>
    </w:p>
    <w:p w14:paraId="52D324A8" w14:textId="77777777" w:rsidR="00BF26C8" w:rsidRDefault="00BF26C8" w:rsidP="00BF26C8">
      <w:pPr>
        <w:pStyle w:val="Odstavecseseznamem"/>
        <w:tabs>
          <w:tab w:val="left" w:pos="284"/>
        </w:tabs>
        <w:jc w:val="both"/>
        <w:rPr>
          <w:rFonts w:asciiTheme="minorHAnsi" w:hAnsiTheme="minorHAnsi" w:cstheme="minorHAnsi"/>
          <w:sz w:val="22"/>
          <w:szCs w:val="22"/>
        </w:rPr>
      </w:pPr>
    </w:p>
    <w:p w14:paraId="093233C0" w14:textId="77777777" w:rsidR="00BF26C8" w:rsidRDefault="00BF26C8" w:rsidP="00BF26C8">
      <w:pPr>
        <w:pStyle w:val="Odstavecseseznamem"/>
        <w:tabs>
          <w:tab w:val="left" w:pos="284"/>
        </w:tabs>
        <w:jc w:val="both"/>
        <w:rPr>
          <w:rFonts w:asciiTheme="minorHAnsi" w:hAnsiTheme="minorHAnsi" w:cstheme="minorHAnsi"/>
          <w:sz w:val="22"/>
          <w:szCs w:val="22"/>
        </w:rPr>
      </w:pPr>
    </w:p>
    <w:p w14:paraId="65F803BF" w14:textId="77777777" w:rsidR="00BF26C8" w:rsidRPr="00F93176" w:rsidRDefault="00BF26C8" w:rsidP="00BF26C8">
      <w:pPr>
        <w:pStyle w:val="Odstavecseseznamem"/>
        <w:tabs>
          <w:tab w:val="left" w:pos="284"/>
        </w:tabs>
        <w:jc w:val="both"/>
        <w:rPr>
          <w:rFonts w:asciiTheme="minorHAnsi" w:hAnsiTheme="minorHAnsi" w:cstheme="minorHAnsi"/>
          <w:sz w:val="22"/>
          <w:szCs w:val="22"/>
        </w:rPr>
      </w:pPr>
      <w:r>
        <w:rPr>
          <w:rFonts w:asciiTheme="minorHAnsi" w:hAnsiTheme="minorHAnsi" w:cstheme="minorHAnsi"/>
          <w:sz w:val="22"/>
          <w:szCs w:val="22"/>
        </w:rPr>
        <w:t>Ve Zlíně dne 25. 10. 2022</w:t>
      </w:r>
    </w:p>
    <w:p w14:paraId="76B49CA9" w14:textId="77777777" w:rsidR="00BF26C8" w:rsidRDefault="00BF26C8" w:rsidP="00BF26C8">
      <w:pPr>
        <w:pStyle w:val="Odstavecseseznamem"/>
        <w:tabs>
          <w:tab w:val="left" w:pos="284"/>
        </w:tabs>
        <w:jc w:val="both"/>
        <w:rPr>
          <w:rFonts w:asciiTheme="minorHAnsi" w:hAnsiTheme="minorHAnsi" w:cstheme="minorHAnsi"/>
          <w:sz w:val="22"/>
          <w:szCs w:val="22"/>
        </w:rPr>
      </w:pPr>
      <w:r>
        <w:rPr>
          <w:rFonts w:asciiTheme="minorHAnsi" w:hAnsiTheme="minorHAnsi" w:cstheme="minorHAnsi"/>
          <w:sz w:val="22"/>
          <w:szCs w:val="22"/>
        </w:rPr>
        <w:t>Zapsala:</w:t>
      </w:r>
      <w:r>
        <w:rPr>
          <w:rFonts w:asciiTheme="minorHAnsi" w:hAnsiTheme="minorHAnsi" w:cstheme="minorHAnsi"/>
          <w:sz w:val="22"/>
          <w:szCs w:val="22"/>
        </w:rPr>
        <w:tab/>
        <w:t>Bc. Nikola Hřibová</w:t>
      </w:r>
    </w:p>
    <w:p w14:paraId="09EAFD47" w14:textId="77777777" w:rsidR="00BF26C8" w:rsidRDefault="00BF26C8" w:rsidP="00BF26C8">
      <w:pPr>
        <w:pStyle w:val="Odstavecseseznamem"/>
        <w:tabs>
          <w:tab w:val="left" w:pos="284"/>
        </w:tabs>
        <w:jc w:val="both"/>
        <w:rPr>
          <w:rFonts w:asciiTheme="minorHAnsi" w:hAnsiTheme="minorHAnsi" w:cstheme="minorHAnsi"/>
          <w:sz w:val="22"/>
          <w:szCs w:val="22"/>
        </w:rPr>
      </w:pPr>
      <w:r>
        <w:rPr>
          <w:rFonts w:asciiTheme="minorHAnsi" w:hAnsiTheme="minorHAnsi" w:cstheme="minorHAnsi"/>
          <w:sz w:val="22"/>
          <w:szCs w:val="22"/>
        </w:rPr>
        <w:t>Verifikovaly:</w:t>
      </w:r>
      <w:r>
        <w:rPr>
          <w:rFonts w:asciiTheme="minorHAnsi" w:hAnsiTheme="minorHAnsi" w:cstheme="minorHAnsi"/>
          <w:sz w:val="22"/>
          <w:szCs w:val="22"/>
        </w:rPr>
        <w:tab/>
      </w:r>
      <w:r w:rsidRPr="00F93176">
        <w:rPr>
          <w:rFonts w:asciiTheme="minorHAnsi" w:hAnsiTheme="minorHAnsi" w:cstheme="minorHAnsi"/>
          <w:sz w:val="22"/>
          <w:szCs w:val="22"/>
        </w:rPr>
        <w:t xml:space="preserve">doc. MgA. Jana Janíková, </w:t>
      </w:r>
      <w:proofErr w:type="spellStart"/>
      <w:r w:rsidRPr="00F93176">
        <w:rPr>
          <w:rFonts w:asciiTheme="minorHAnsi" w:hAnsiTheme="minorHAnsi" w:cstheme="minorHAnsi"/>
          <w:sz w:val="22"/>
          <w:szCs w:val="22"/>
        </w:rPr>
        <w:t>ArtD</w:t>
      </w:r>
      <w:proofErr w:type="spellEnd"/>
      <w:r w:rsidRPr="00F93176">
        <w:rPr>
          <w:rFonts w:asciiTheme="minorHAnsi" w:hAnsiTheme="minorHAnsi" w:cstheme="minorHAnsi"/>
          <w:sz w:val="22"/>
          <w:szCs w:val="22"/>
        </w:rPr>
        <w:t>.</w:t>
      </w:r>
      <w:r>
        <w:rPr>
          <w:rFonts w:asciiTheme="minorHAnsi" w:hAnsiTheme="minorHAnsi" w:cstheme="minorHAnsi"/>
          <w:sz w:val="22"/>
          <w:szCs w:val="22"/>
        </w:rPr>
        <w:t xml:space="preserve">, </w:t>
      </w:r>
      <w:r w:rsidRPr="00F93176">
        <w:rPr>
          <w:rFonts w:asciiTheme="minorHAnsi" w:hAnsiTheme="minorHAnsi" w:cstheme="minorHAnsi"/>
          <w:sz w:val="22"/>
          <w:szCs w:val="22"/>
        </w:rPr>
        <w:t xml:space="preserve">Mgr. Eva </w:t>
      </w:r>
      <w:proofErr w:type="spellStart"/>
      <w:r w:rsidRPr="00F93176">
        <w:rPr>
          <w:rFonts w:asciiTheme="minorHAnsi" w:hAnsiTheme="minorHAnsi" w:cstheme="minorHAnsi"/>
          <w:sz w:val="22"/>
          <w:szCs w:val="22"/>
        </w:rPr>
        <w:t>Gartnerová</w:t>
      </w:r>
      <w:proofErr w:type="spellEnd"/>
      <w:r w:rsidRPr="00F93176">
        <w:rPr>
          <w:rFonts w:asciiTheme="minorHAnsi" w:hAnsiTheme="minorHAnsi" w:cstheme="minorHAnsi"/>
          <w:sz w:val="22"/>
          <w:szCs w:val="22"/>
        </w:rPr>
        <w:t>, Ph.D.</w:t>
      </w:r>
    </w:p>
    <w:p w14:paraId="7592E6E5" w14:textId="1FB0DEDF" w:rsidR="00A9000E" w:rsidRDefault="00A9000E" w:rsidP="007F5DA8"/>
    <w:p w14:paraId="5F62D844" w14:textId="6E0F9EF0" w:rsidR="00A9000E" w:rsidRDefault="00A9000E" w:rsidP="007F5DA8"/>
    <w:p w14:paraId="68514F27" w14:textId="12566FA6" w:rsidR="00A9000E" w:rsidRDefault="00A9000E" w:rsidP="007F5DA8"/>
    <w:p w14:paraId="6A815D81" w14:textId="77777777" w:rsidR="00B86A38" w:rsidRDefault="00B86A38">
      <w:pPr>
        <w:rPr>
          <w:sz w:val="22"/>
          <w:szCs w:val="22"/>
        </w:rPr>
      </w:pPr>
      <w:r>
        <w:rPr>
          <w:sz w:val="22"/>
          <w:szCs w:val="22"/>
        </w:rPr>
        <w:br w:type="page"/>
      </w:r>
    </w:p>
    <w:p w14:paraId="3B9CD4BD" w14:textId="1F145804" w:rsidR="00CC0856" w:rsidRPr="00B86A38" w:rsidRDefault="00CC0856" w:rsidP="00CC0856">
      <w:pPr>
        <w:rPr>
          <w:sz w:val="22"/>
          <w:szCs w:val="22"/>
        </w:rPr>
      </w:pPr>
      <w:r w:rsidRPr="00B86A38">
        <w:rPr>
          <w:sz w:val="22"/>
          <w:szCs w:val="22"/>
        </w:rPr>
        <w:lastRenderedPageBreak/>
        <w:t>Příloha č. 2</w:t>
      </w:r>
    </w:p>
    <w:p w14:paraId="0A9A2138" w14:textId="77777777" w:rsidR="00CC0856" w:rsidRDefault="00CC0856" w:rsidP="00CC0856">
      <w:pPr>
        <w:pStyle w:val="Default"/>
        <w:rPr>
          <w:sz w:val="22"/>
          <w:szCs w:val="22"/>
        </w:rPr>
      </w:pPr>
    </w:p>
    <w:tbl>
      <w:tblPr>
        <w:tblStyle w:val="Mkatabulky"/>
        <w:tblW w:w="9918" w:type="dxa"/>
        <w:tblLook w:val="04A0" w:firstRow="1" w:lastRow="0" w:firstColumn="1" w:lastColumn="0" w:noHBand="0" w:noVBand="1"/>
      </w:tblPr>
      <w:tblGrid>
        <w:gridCol w:w="9918"/>
      </w:tblGrid>
      <w:tr w:rsidR="00CC0856" w14:paraId="4E16BFAE" w14:textId="77777777" w:rsidTr="00436779">
        <w:trPr>
          <w:trHeight w:val="638"/>
        </w:trPr>
        <w:tc>
          <w:tcPr>
            <w:tcW w:w="9918" w:type="dxa"/>
            <w:shd w:val="clear" w:color="auto" w:fill="B8CCE4" w:themeFill="accent1" w:themeFillTint="66"/>
            <w:vAlign w:val="center"/>
          </w:tcPr>
          <w:p w14:paraId="55F90A8E" w14:textId="5A0F3A6E" w:rsidR="00CC0856" w:rsidRPr="006521AF" w:rsidRDefault="00CC0856" w:rsidP="00436779">
            <w:pPr>
              <w:rPr>
                <w:b/>
                <w:sz w:val="22"/>
                <w:szCs w:val="22"/>
              </w:rPr>
            </w:pPr>
            <w:r w:rsidRPr="006521AF">
              <w:rPr>
                <w:b/>
                <w:sz w:val="22"/>
                <w:szCs w:val="22"/>
              </w:rPr>
              <w:t xml:space="preserve">Srovnání profilu absolventa a studijního plánu </w:t>
            </w:r>
            <w:r w:rsidR="00436779" w:rsidRPr="006521AF">
              <w:rPr>
                <w:b/>
                <w:sz w:val="22"/>
                <w:szCs w:val="22"/>
              </w:rPr>
              <w:t xml:space="preserve">Kreativní odvětví a digitální kultura </w:t>
            </w:r>
            <w:r w:rsidRPr="006521AF">
              <w:rPr>
                <w:b/>
                <w:sz w:val="22"/>
                <w:szCs w:val="22"/>
              </w:rPr>
              <w:t xml:space="preserve">se zahraniční vysokou školou studijního programu </w:t>
            </w:r>
          </w:p>
        </w:tc>
      </w:tr>
      <w:tr w:rsidR="00CC0856" w14:paraId="3D0FDB98" w14:textId="77777777" w:rsidTr="004816F8">
        <w:tc>
          <w:tcPr>
            <w:tcW w:w="9918" w:type="dxa"/>
          </w:tcPr>
          <w:p w14:paraId="59C444BC" w14:textId="77777777" w:rsidR="00CC0856" w:rsidRDefault="00CC0856" w:rsidP="004816F8"/>
          <w:p w14:paraId="598DC7EC" w14:textId="3718710E" w:rsidR="00CC0856" w:rsidRPr="00940E7A" w:rsidRDefault="00CC0856" w:rsidP="004C3830">
            <w:pPr>
              <w:spacing w:after="120"/>
              <w:jc w:val="both"/>
            </w:pPr>
            <w:r w:rsidRPr="00940E7A">
              <w:t xml:space="preserve">Dle </w:t>
            </w:r>
            <w:r w:rsidR="001234B3">
              <w:t xml:space="preserve">směrnice rektora </w:t>
            </w:r>
            <w:r w:rsidRPr="00940E7A">
              <w:t>SR/</w:t>
            </w:r>
            <w:r w:rsidR="004C3830">
              <w:t>08</w:t>
            </w:r>
            <w:r w:rsidRPr="00940E7A">
              <w:t>/202</w:t>
            </w:r>
            <w:r w:rsidR="004C3830">
              <w:t>2</w:t>
            </w:r>
            <w:r w:rsidRPr="00940E7A">
              <w:t xml:space="preserve"> Standardy studijních programů UTB bylo provedeno srovnání profilu absolventa </w:t>
            </w:r>
            <w:r w:rsidR="001234B3">
              <w:br/>
            </w:r>
            <w:r w:rsidRPr="00940E7A">
              <w:t xml:space="preserve">a studijního plánu s obdobně uskutečňovaným studijním programem realizovaným na zahraniční univerzitě, která zaujímá v žebříku hodnocení dle Times </w:t>
            </w:r>
            <w:proofErr w:type="spellStart"/>
            <w:r w:rsidRPr="00940E7A">
              <w:t>Higher</w:t>
            </w:r>
            <w:proofErr w:type="spellEnd"/>
            <w:r w:rsidRPr="00940E7A">
              <w:t xml:space="preserve"> </w:t>
            </w:r>
            <w:proofErr w:type="spellStart"/>
            <w:r w:rsidRPr="00940E7A">
              <w:t>Education</w:t>
            </w:r>
            <w:proofErr w:type="spellEnd"/>
            <w:r w:rsidRPr="00940E7A">
              <w:t xml:space="preserve"> (</w:t>
            </w:r>
            <w:proofErr w:type="spellStart"/>
            <w:r w:rsidRPr="00940E7A">
              <w:t>World</w:t>
            </w:r>
            <w:proofErr w:type="spellEnd"/>
            <w:r w:rsidRPr="00940E7A">
              <w:t xml:space="preserve"> University </w:t>
            </w:r>
            <w:proofErr w:type="spellStart"/>
            <w:r w:rsidRPr="00940E7A">
              <w:t>Ranking</w:t>
            </w:r>
            <w:proofErr w:type="spellEnd"/>
            <w:r w:rsidRPr="00940E7A">
              <w:t xml:space="preserve">) pozici do 100 místa. </w:t>
            </w:r>
          </w:p>
          <w:p w14:paraId="1A40A53D" w14:textId="7EFE91DC" w:rsidR="00CD3A44" w:rsidRDefault="00CC0856" w:rsidP="00CD3A44">
            <w:pPr>
              <w:spacing w:after="120"/>
              <w:jc w:val="both"/>
            </w:pPr>
            <w:r w:rsidRPr="00940E7A">
              <w:t xml:space="preserve">V žebříčku hodnocení dle Times </w:t>
            </w:r>
            <w:proofErr w:type="spellStart"/>
            <w:r w:rsidRPr="00940E7A">
              <w:t>Higher</w:t>
            </w:r>
            <w:proofErr w:type="spellEnd"/>
            <w:r w:rsidRPr="00940E7A">
              <w:t xml:space="preserve"> </w:t>
            </w:r>
            <w:proofErr w:type="spellStart"/>
            <w:r w:rsidRPr="00940E7A">
              <w:t>Education</w:t>
            </w:r>
            <w:proofErr w:type="spellEnd"/>
            <w:r w:rsidRPr="00940E7A">
              <w:t xml:space="preserve"> 2023 zaujímá londýnská </w:t>
            </w:r>
            <w:proofErr w:type="spellStart"/>
            <w:r w:rsidRPr="00940E7A">
              <w:t>King's</w:t>
            </w:r>
            <w:proofErr w:type="spellEnd"/>
            <w:r w:rsidRPr="00940E7A">
              <w:t xml:space="preserve"> </w:t>
            </w:r>
            <w:proofErr w:type="spellStart"/>
            <w:r w:rsidRPr="00940E7A">
              <w:t>College</w:t>
            </w:r>
            <w:proofErr w:type="spellEnd"/>
            <w:r w:rsidRPr="00940E7A">
              <w:t xml:space="preserve"> 35. místo. Zde uskutečňovaný magisterský studijní program </w:t>
            </w:r>
            <w:proofErr w:type="spellStart"/>
            <w:r w:rsidRPr="00940E7A">
              <w:t>Cultural</w:t>
            </w:r>
            <w:proofErr w:type="spellEnd"/>
            <w:r w:rsidRPr="00940E7A">
              <w:t xml:space="preserve"> &amp; </w:t>
            </w:r>
            <w:proofErr w:type="spellStart"/>
            <w:r w:rsidRPr="00940E7A">
              <w:t>Creative</w:t>
            </w:r>
            <w:proofErr w:type="spellEnd"/>
            <w:r w:rsidRPr="00940E7A">
              <w:t xml:space="preserve"> </w:t>
            </w:r>
            <w:proofErr w:type="spellStart"/>
            <w:r w:rsidRPr="00940E7A">
              <w:t>Industries</w:t>
            </w:r>
            <w:proofErr w:type="spellEnd"/>
            <w:r w:rsidRPr="00940E7A">
              <w:t xml:space="preserve"> (doba studia 1 rok v prezenční a 2 roky v kombinované formě) je zaměřením i skladbou předmětů velmi podobný studijnímu programu Kreativní odvětví a digitální kultura. Profil absolventa studijního programu </w:t>
            </w:r>
            <w:proofErr w:type="spellStart"/>
            <w:r w:rsidRPr="00940E7A">
              <w:t>Cultural</w:t>
            </w:r>
            <w:proofErr w:type="spellEnd"/>
            <w:r w:rsidRPr="00940E7A">
              <w:t xml:space="preserve"> &amp; </w:t>
            </w:r>
            <w:proofErr w:type="spellStart"/>
            <w:r w:rsidRPr="00940E7A">
              <w:t>Creative</w:t>
            </w:r>
            <w:proofErr w:type="spellEnd"/>
            <w:r w:rsidRPr="00940E7A">
              <w:t xml:space="preserve"> </w:t>
            </w:r>
            <w:proofErr w:type="spellStart"/>
            <w:r w:rsidRPr="00940E7A">
              <w:t>Industries</w:t>
            </w:r>
            <w:proofErr w:type="spellEnd"/>
            <w:r w:rsidRPr="00940E7A">
              <w:t xml:space="preserve"> je dostupný na adrese </w:t>
            </w:r>
            <w:hyperlink r:id="rId47" w:history="1">
              <w:r w:rsidRPr="001B6761">
                <w:rPr>
                  <w:rStyle w:val="Hypertextovodkaz"/>
                  <w:color w:val="auto"/>
                  <w:u w:val="none"/>
                </w:rPr>
                <w:t>https://www.kcl.ac.uk/study/postgraduate-taught/courses/cultural-and-creative-industries-ma</w:t>
              </w:r>
            </w:hyperlink>
            <w:r w:rsidRPr="001B6761">
              <w:t xml:space="preserve">. </w:t>
            </w:r>
          </w:p>
        </w:tc>
      </w:tr>
      <w:tr w:rsidR="00CC0856" w14:paraId="4716453F" w14:textId="77777777" w:rsidTr="00CD3A44">
        <w:trPr>
          <w:trHeight w:val="5777"/>
        </w:trPr>
        <w:tc>
          <w:tcPr>
            <w:tcW w:w="9918" w:type="dxa"/>
          </w:tcPr>
          <w:p w14:paraId="2468262B" w14:textId="77777777" w:rsidR="00CC0856" w:rsidRPr="00CD3A44" w:rsidRDefault="00CC0856" w:rsidP="00CD3A44">
            <w:pPr>
              <w:pStyle w:val="Nadpis2"/>
              <w:spacing w:before="120" w:after="120" w:line="240" w:lineRule="auto"/>
              <w:ind w:left="357"/>
              <w:outlineLvl w:val="1"/>
              <w:rPr>
                <w:rFonts w:ascii="Times New Roman" w:hAnsi="Times New Roman"/>
                <w:b/>
                <w:bCs/>
                <w:color w:val="auto"/>
                <w:sz w:val="20"/>
                <w:szCs w:val="20"/>
              </w:rPr>
            </w:pPr>
            <w:r w:rsidRPr="00CD3A44">
              <w:rPr>
                <w:rFonts w:ascii="Times New Roman" w:hAnsi="Times New Roman"/>
                <w:b/>
                <w:bCs/>
                <w:color w:val="auto"/>
                <w:sz w:val="20"/>
                <w:szCs w:val="20"/>
              </w:rPr>
              <w:t xml:space="preserve">Profil absolventa na </w:t>
            </w:r>
            <w:proofErr w:type="spellStart"/>
            <w:r w:rsidRPr="00CD3A44">
              <w:rPr>
                <w:rFonts w:ascii="Times New Roman" w:hAnsi="Times New Roman"/>
                <w:b/>
                <w:bCs/>
                <w:color w:val="auto"/>
                <w:sz w:val="20"/>
                <w:szCs w:val="20"/>
              </w:rPr>
              <w:t>King’s</w:t>
            </w:r>
            <w:proofErr w:type="spellEnd"/>
            <w:r w:rsidRPr="00CD3A44">
              <w:rPr>
                <w:rFonts w:ascii="Times New Roman" w:hAnsi="Times New Roman"/>
                <w:b/>
                <w:bCs/>
                <w:color w:val="auto"/>
                <w:sz w:val="20"/>
                <w:szCs w:val="20"/>
              </w:rPr>
              <w:t xml:space="preserve"> </w:t>
            </w:r>
            <w:proofErr w:type="spellStart"/>
            <w:r w:rsidRPr="00CD3A44">
              <w:rPr>
                <w:rFonts w:ascii="Times New Roman" w:hAnsi="Times New Roman"/>
                <w:b/>
                <w:bCs/>
                <w:color w:val="auto"/>
                <w:sz w:val="20"/>
                <w:szCs w:val="20"/>
              </w:rPr>
              <w:t>College</w:t>
            </w:r>
            <w:proofErr w:type="spellEnd"/>
            <w:r w:rsidRPr="00CD3A44">
              <w:rPr>
                <w:rFonts w:ascii="Times New Roman" w:hAnsi="Times New Roman"/>
                <w:b/>
                <w:bCs/>
                <w:color w:val="auto"/>
                <w:sz w:val="20"/>
                <w:szCs w:val="20"/>
              </w:rPr>
              <w:t>:</w:t>
            </w:r>
          </w:p>
          <w:p w14:paraId="4A8D1231" w14:textId="77777777" w:rsidR="00CC0856" w:rsidRPr="00940E7A" w:rsidRDefault="00CC0856" w:rsidP="004816F8">
            <w:pPr>
              <w:pStyle w:val="Odstavecseseznamem"/>
              <w:numPr>
                <w:ilvl w:val="0"/>
                <w:numId w:val="7"/>
              </w:numPr>
              <w:rPr>
                <w:i/>
                <w:iCs/>
              </w:rPr>
            </w:pPr>
            <w:proofErr w:type="spellStart"/>
            <w:r w:rsidRPr="00940E7A">
              <w:rPr>
                <w:i/>
                <w:iCs/>
              </w:rPr>
              <w:t>Our</w:t>
            </w:r>
            <w:proofErr w:type="spellEnd"/>
            <w:r w:rsidRPr="00940E7A">
              <w:rPr>
                <w:i/>
                <w:iCs/>
              </w:rPr>
              <w:t xml:space="preserve"> </w:t>
            </w:r>
            <w:proofErr w:type="spellStart"/>
            <w:r w:rsidRPr="00940E7A">
              <w:rPr>
                <w:i/>
                <w:iCs/>
              </w:rPr>
              <w:t>multi-faceted</w:t>
            </w:r>
            <w:proofErr w:type="spellEnd"/>
            <w:r w:rsidRPr="00940E7A">
              <w:rPr>
                <w:i/>
                <w:iCs/>
              </w:rPr>
              <w:t xml:space="preserve"> </w:t>
            </w:r>
            <w:proofErr w:type="spellStart"/>
            <w:r w:rsidRPr="00940E7A">
              <w:rPr>
                <w:i/>
                <w:iCs/>
              </w:rPr>
              <w:t>course</w:t>
            </w:r>
            <w:proofErr w:type="spellEnd"/>
            <w:r w:rsidRPr="00940E7A">
              <w:rPr>
                <w:i/>
                <w:iCs/>
              </w:rPr>
              <w:t xml:space="preserve"> </w:t>
            </w:r>
            <w:proofErr w:type="spellStart"/>
            <w:r w:rsidRPr="00940E7A">
              <w:rPr>
                <w:i/>
                <w:iCs/>
              </w:rPr>
              <w:t>examines</w:t>
            </w:r>
            <w:proofErr w:type="spellEnd"/>
            <w:r w:rsidRPr="00940E7A">
              <w:rPr>
                <w:i/>
                <w:iCs/>
              </w:rPr>
              <w:t xml:space="preserve"> </w:t>
            </w:r>
            <w:proofErr w:type="spellStart"/>
            <w:r w:rsidRPr="00940E7A">
              <w:rPr>
                <w:i/>
                <w:iCs/>
              </w:rPr>
              <w:t>the</w:t>
            </w:r>
            <w:proofErr w:type="spellEnd"/>
            <w:r w:rsidRPr="00940E7A">
              <w:rPr>
                <w:i/>
                <w:iCs/>
              </w:rPr>
              <w:t xml:space="preserve"> </w:t>
            </w:r>
            <w:proofErr w:type="spellStart"/>
            <w:r w:rsidRPr="00940E7A">
              <w:rPr>
                <w:i/>
                <w:iCs/>
              </w:rPr>
              <w:t>structure</w:t>
            </w:r>
            <w:proofErr w:type="spellEnd"/>
            <w:r w:rsidRPr="00940E7A">
              <w:rPr>
                <w:i/>
                <w:iCs/>
              </w:rPr>
              <w:t xml:space="preserve"> and </w:t>
            </w:r>
            <w:proofErr w:type="spellStart"/>
            <w:r w:rsidRPr="00940E7A">
              <w:rPr>
                <w:i/>
                <w:iCs/>
              </w:rPr>
              <w:t>history</w:t>
            </w:r>
            <w:proofErr w:type="spellEnd"/>
            <w:r w:rsidRPr="00940E7A">
              <w:rPr>
                <w:i/>
                <w:iCs/>
              </w:rPr>
              <w:t xml:space="preserve"> </w:t>
            </w:r>
            <w:proofErr w:type="spellStart"/>
            <w:r w:rsidRPr="00940E7A">
              <w:rPr>
                <w:i/>
                <w:iCs/>
              </w:rPr>
              <w:t>of</w:t>
            </w:r>
            <w:proofErr w:type="spellEnd"/>
            <w:r w:rsidRPr="00940E7A">
              <w:rPr>
                <w:i/>
                <w:iCs/>
              </w:rPr>
              <w:t xml:space="preserve"> </w:t>
            </w:r>
            <w:proofErr w:type="spellStart"/>
            <w:r w:rsidRPr="00940E7A">
              <w:rPr>
                <w:i/>
                <w:iCs/>
              </w:rPr>
              <w:t>the</w:t>
            </w:r>
            <w:proofErr w:type="spellEnd"/>
            <w:r w:rsidRPr="00940E7A">
              <w:rPr>
                <w:i/>
                <w:iCs/>
              </w:rPr>
              <w:t xml:space="preserve"> </w:t>
            </w:r>
            <w:proofErr w:type="spellStart"/>
            <w:r w:rsidRPr="00940E7A">
              <w:rPr>
                <w:i/>
                <w:iCs/>
              </w:rPr>
              <w:t>cultural</w:t>
            </w:r>
            <w:proofErr w:type="spellEnd"/>
            <w:r w:rsidRPr="00940E7A">
              <w:rPr>
                <w:i/>
                <w:iCs/>
              </w:rPr>
              <w:t xml:space="preserve"> and </w:t>
            </w:r>
            <w:proofErr w:type="spellStart"/>
            <w:r w:rsidRPr="00940E7A">
              <w:rPr>
                <w:i/>
                <w:iCs/>
              </w:rPr>
              <w:t>creative</w:t>
            </w:r>
            <w:proofErr w:type="spellEnd"/>
            <w:r w:rsidRPr="00940E7A">
              <w:rPr>
                <w:i/>
                <w:iCs/>
              </w:rPr>
              <w:t xml:space="preserve"> </w:t>
            </w:r>
            <w:proofErr w:type="spellStart"/>
            <w:r w:rsidRPr="00940E7A">
              <w:rPr>
                <w:i/>
                <w:iCs/>
              </w:rPr>
              <w:t>industries</w:t>
            </w:r>
            <w:proofErr w:type="spellEnd"/>
            <w:r w:rsidRPr="00940E7A">
              <w:rPr>
                <w:i/>
                <w:iCs/>
              </w:rPr>
              <w:t xml:space="preserve"> and </w:t>
            </w:r>
            <w:proofErr w:type="spellStart"/>
            <w:r w:rsidRPr="00940E7A">
              <w:rPr>
                <w:i/>
                <w:iCs/>
              </w:rPr>
              <w:t>explores</w:t>
            </w:r>
            <w:proofErr w:type="spellEnd"/>
            <w:r w:rsidRPr="00940E7A">
              <w:rPr>
                <w:i/>
                <w:iCs/>
              </w:rPr>
              <w:t xml:space="preserve"> </w:t>
            </w:r>
            <w:proofErr w:type="spellStart"/>
            <w:r w:rsidRPr="00940E7A">
              <w:rPr>
                <w:i/>
                <w:iCs/>
              </w:rPr>
              <w:t>practical</w:t>
            </w:r>
            <w:proofErr w:type="spellEnd"/>
            <w:r w:rsidRPr="00940E7A">
              <w:rPr>
                <w:i/>
                <w:iCs/>
              </w:rPr>
              <w:t xml:space="preserve"> and </w:t>
            </w:r>
            <w:proofErr w:type="spellStart"/>
            <w:r w:rsidRPr="00940E7A">
              <w:rPr>
                <w:i/>
                <w:iCs/>
              </w:rPr>
              <w:t>theoretical</w:t>
            </w:r>
            <w:proofErr w:type="spellEnd"/>
            <w:r w:rsidRPr="00940E7A">
              <w:rPr>
                <w:i/>
                <w:iCs/>
              </w:rPr>
              <w:t xml:space="preserve"> </w:t>
            </w:r>
            <w:proofErr w:type="spellStart"/>
            <w:r w:rsidRPr="00940E7A">
              <w:rPr>
                <w:i/>
                <w:iCs/>
              </w:rPr>
              <w:t>issues</w:t>
            </w:r>
            <w:proofErr w:type="spellEnd"/>
            <w:r w:rsidRPr="00940E7A">
              <w:rPr>
                <w:i/>
                <w:iCs/>
              </w:rPr>
              <w:t xml:space="preserve"> </w:t>
            </w:r>
            <w:proofErr w:type="spellStart"/>
            <w:r w:rsidRPr="00940E7A">
              <w:rPr>
                <w:i/>
                <w:iCs/>
              </w:rPr>
              <w:t>facing</w:t>
            </w:r>
            <w:proofErr w:type="spellEnd"/>
            <w:r w:rsidRPr="00940E7A">
              <w:rPr>
                <w:i/>
                <w:iCs/>
              </w:rPr>
              <w:t xml:space="preserve"> </w:t>
            </w:r>
            <w:proofErr w:type="spellStart"/>
            <w:r w:rsidRPr="00940E7A">
              <w:rPr>
                <w:i/>
                <w:iCs/>
              </w:rPr>
              <w:t>cultural</w:t>
            </w:r>
            <w:proofErr w:type="spellEnd"/>
            <w:r w:rsidRPr="00940E7A">
              <w:rPr>
                <w:i/>
                <w:iCs/>
              </w:rPr>
              <w:t xml:space="preserve"> </w:t>
            </w:r>
            <w:proofErr w:type="spellStart"/>
            <w:r w:rsidRPr="00940E7A">
              <w:rPr>
                <w:i/>
                <w:iCs/>
              </w:rPr>
              <w:t>entrepreneurs</w:t>
            </w:r>
            <w:proofErr w:type="spellEnd"/>
            <w:r w:rsidRPr="00940E7A">
              <w:rPr>
                <w:i/>
                <w:iCs/>
              </w:rPr>
              <w:t xml:space="preserve">, </w:t>
            </w:r>
            <w:proofErr w:type="spellStart"/>
            <w:r w:rsidRPr="00940E7A">
              <w:rPr>
                <w:i/>
                <w:iCs/>
              </w:rPr>
              <w:t>professionals</w:t>
            </w:r>
            <w:proofErr w:type="spellEnd"/>
            <w:r w:rsidRPr="00940E7A">
              <w:rPr>
                <w:i/>
                <w:iCs/>
              </w:rPr>
              <w:t xml:space="preserve"> and </w:t>
            </w:r>
            <w:proofErr w:type="spellStart"/>
            <w:r w:rsidRPr="00940E7A">
              <w:rPr>
                <w:i/>
                <w:iCs/>
              </w:rPr>
              <w:t>policy-makers</w:t>
            </w:r>
            <w:proofErr w:type="spellEnd"/>
            <w:r w:rsidRPr="00940E7A">
              <w:rPr>
                <w:i/>
                <w:iCs/>
              </w:rPr>
              <w:t xml:space="preserve">. </w:t>
            </w:r>
            <w:proofErr w:type="spellStart"/>
            <w:r w:rsidRPr="00940E7A">
              <w:rPr>
                <w:i/>
                <w:iCs/>
              </w:rPr>
              <w:t>Using</w:t>
            </w:r>
            <w:proofErr w:type="spellEnd"/>
            <w:r w:rsidRPr="00940E7A">
              <w:rPr>
                <w:i/>
                <w:iCs/>
              </w:rPr>
              <w:t xml:space="preserve"> a </w:t>
            </w:r>
            <w:proofErr w:type="spellStart"/>
            <w:r w:rsidRPr="00940E7A">
              <w:rPr>
                <w:i/>
                <w:iCs/>
              </w:rPr>
              <w:t>range</w:t>
            </w:r>
            <w:proofErr w:type="spellEnd"/>
            <w:r w:rsidRPr="00940E7A">
              <w:rPr>
                <w:i/>
                <w:iCs/>
              </w:rPr>
              <w:t xml:space="preserve"> </w:t>
            </w:r>
            <w:proofErr w:type="spellStart"/>
            <w:r w:rsidRPr="00940E7A">
              <w:rPr>
                <w:i/>
                <w:iCs/>
              </w:rPr>
              <w:t>of</w:t>
            </w:r>
            <w:proofErr w:type="spellEnd"/>
            <w:r w:rsidRPr="00940E7A">
              <w:rPr>
                <w:i/>
                <w:iCs/>
              </w:rPr>
              <w:t xml:space="preserve"> </w:t>
            </w:r>
            <w:proofErr w:type="spellStart"/>
            <w:r w:rsidRPr="00940E7A">
              <w:rPr>
                <w:i/>
                <w:iCs/>
              </w:rPr>
              <w:t>analytical</w:t>
            </w:r>
            <w:proofErr w:type="spellEnd"/>
            <w:r w:rsidRPr="00940E7A">
              <w:rPr>
                <w:i/>
                <w:iCs/>
              </w:rPr>
              <w:t xml:space="preserve"> </w:t>
            </w:r>
            <w:proofErr w:type="spellStart"/>
            <w:r w:rsidRPr="00940E7A">
              <w:rPr>
                <w:i/>
                <w:iCs/>
              </w:rPr>
              <w:t>tools</w:t>
            </w:r>
            <w:proofErr w:type="spellEnd"/>
            <w:r w:rsidRPr="00940E7A">
              <w:rPr>
                <w:i/>
                <w:iCs/>
              </w:rPr>
              <w:t xml:space="preserve"> </w:t>
            </w:r>
            <w:proofErr w:type="spellStart"/>
            <w:r w:rsidRPr="00940E7A">
              <w:rPr>
                <w:i/>
                <w:iCs/>
              </w:rPr>
              <w:t>from</w:t>
            </w:r>
            <w:proofErr w:type="spellEnd"/>
            <w:r w:rsidRPr="00940E7A">
              <w:rPr>
                <w:i/>
                <w:iCs/>
              </w:rPr>
              <w:t xml:space="preserve"> sociology, media and </w:t>
            </w:r>
            <w:proofErr w:type="spellStart"/>
            <w:r w:rsidRPr="00940E7A">
              <w:rPr>
                <w:i/>
                <w:iCs/>
              </w:rPr>
              <w:t>cultural</w:t>
            </w:r>
            <w:proofErr w:type="spellEnd"/>
            <w:r w:rsidRPr="00940E7A">
              <w:rPr>
                <w:i/>
                <w:iCs/>
              </w:rPr>
              <w:t xml:space="preserve"> </w:t>
            </w:r>
            <w:proofErr w:type="spellStart"/>
            <w:r w:rsidRPr="00940E7A">
              <w:rPr>
                <w:i/>
                <w:iCs/>
              </w:rPr>
              <w:t>studies</w:t>
            </w:r>
            <w:proofErr w:type="spellEnd"/>
            <w:r w:rsidRPr="00940E7A">
              <w:rPr>
                <w:i/>
                <w:iCs/>
              </w:rPr>
              <w:t xml:space="preserve">, </w:t>
            </w:r>
            <w:proofErr w:type="spellStart"/>
            <w:r w:rsidRPr="00940E7A">
              <w:rPr>
                <w:i/>
                <w:iCs/>
              </w:rPr>
              <w:t>the</w:t>
            </w:r>
            <w:proofErr w:type="spellEnd"/>
            <w:r w:rsidRPr="00940E7A">
              <w:rPr>
                <w:i/>
                <w:iCs/>
              </w:rPr>
              <w:t xml:space="preserve"> </w:t>
            </w:r>
            <w:proofErr w:type="spellStart"/>
            <w:r w:rsidRPr="00940E7A">
              <w:rPr>
                <w:i/>
                <w:iCs/>
              </w:rPr>
              <w:t>course</w:t>
            </w:r>
            <w:proofErr w:type="spellEnd"/>
            <w:r w:rsidRPr="00940E7A">
              <w:rPr>
                <w:i/>
                <w:iCs/>
              </w:rPr>
              <w:t xml:space="preserve"> </w:t>
            </w:r>
            <w:proofErr w:type="spellStart"/>
            <w:r w:rsidRPr="00940E7A">
              <w:rPr>
                <w:i/>
                <w:iCs/>
              </w:rPr>
              <w:t>draws</w:t>
            </w:r>
            <w:proofErr w:type="spellEnd"/>
            <w:r w:rsidRPr="00940E7A">
              <w:rPr>
                <w:i/>
                <w:iCs/>
              </w:rPr>
              <w:t xml:space="preserve"> on </w:t>
            </w:r>
            <w:proofErr w:type="spellStart"/>
            <w:r w:rsidRPr="00940E7A">
              <w:rPr>
                <w:i/>
                <w:iCs/>
              </w:rPr>
              <w:t>teaching</w:t>
            </w:r>
            <w:proofErr w:type="spellEnd"/>
            <w:r w:rsidRPr="00940E7A">
              <w:rPr>
                <w:i/>
                <w:iCs/>
              </w:rPr>
              <w:t xml:space="preserve">, </w:t>
            </w:r>
            <w:proofErr w:type="spellStart"/>
            <w:r w:rsidRPr="00940E7A">
              <w:rPr>
                <w:i/>
                <w:iCs/>
              </w:rPr>
              <w:t>research</w:t>
            </w:r>
            <w:proofErr w:type="spellEnd"/>
            <w:r w:rsidRPr="00940E7A">
              <w:rPr>
                <w:i/>
                <w:iCs/>
              </w:rPr>
              <w:t xml:space="preserve"> and </w:t>
            </w:r>
            <w:proofErr w:type="spellStart"/>
            <w:r w:rsidRPr="00940E7A">
              <w:rPr>
                <w:i/>
                <w:iCs/>
              </w:rPr>
              <w:t>professional</w:t>
            </w:r>
            <w:proofErr w:type="spellEnd"/>
            <w:r w:rsidRPr="00940E7A">
              <w:rPr>
                <w:i/>
                <w:iCs/>
              </w:rPr>
              <w:t xml:space="preserve"> </w:t>
            </w:r>
            <w:proofErr w:type="spellStart"/>
            <w:r w:rsidRPr="00940E7A">
              <w:rPr>
                <w:i/>
                <w:iCs/>
              </w:rPr>
              <w:t>expertise</w:t>
            </w:r>
            <w:proofErr w:type="spellEnd"/>
            <w:r w:rsidRPr="00940E7A">
              <w:rPr>
                <w:i/>
                <w:iCs/>
              </w:rPr>
              <w:t xml:space="preserve"> </w:t>
            </w:r>
            <w:proofErr w:type="spellStart"/>
            <w:r w:rsidRPr="00940E7A">
              <w:rPr>
                <w:i/>
                <w:iCs/>
              </w:rPr>
              <w:t>from</w:t>
            </w:r>
            <w:proofErr w:type="spellEnd"/>
            <w:r w:rsidRPr="00940E7A">
              <w:rPr>
                <w:i/>
                <w:iCs/>
              </w:rPr>
              <w:t xml:space="preserve"> </w:t>
            </w:r>
            <w:proofErr w:type="spellStart"/>
            <w:r w:rsidRPr="00940E7A">
              <w:rPr>
                <w:i/>
                <w:iCs/>
              </w:rPr>
              <w:t>both</w:t>
            </w:r>
            <w:proofErr w:type="spellEnd"/>
            <w:r w:rsidRPr="00940E7A">
              <w:rPr>
                <w:i/>
                <w:iCs/>
              </w:rPr>
              <w:t xml:space="preserve"> </w:t>
            </w:r>
            <w:proofErr w:type="spellStart"/>
            <w:r w:rsidRPr="00940E7A">
              <w:rPr>
                <w:i/>
                <w:iCs/>
              </w:rPr>
              <w:t>King's</w:t>
            </w:r>
            <w:proofErr w:type="spellEnd"/>
            <w:r w:rsidRPr="00940E7A">
              <w:rPr>
                <w:i/>
                <w:iCs/>
              </w:rPr>
              <w:t xml:space="preserve"> </w:t>
            </w:r>
            <w:proofErr w:type="spellStart"/>
            <w:r w:rsidRPr="00940E7A">
              <w:rPr>
                <w:i/>
                <w:iCs/>
              </w:rPr>
              <w:t>academics</w:t>
            </w:r>
            <w:proofErr w:type="spellEnd"/>
            <w:r w:rsidRPr="00940E7A">
              <w:rPr>
                <w:i/>
                <w:iCs/>
              </w:rPr>
              <w:t xml:space="preserve"> and </w:t>
            </w:r>
            <w:proofErr w:type="spellStart"/>
            <w:r w:rsidRPr="00940E7A">
              <w:rPr>
                <w:i/>
                <w:iCs/>
              </w:rPr>
              <w:t>professionals</w:t>
            </w:r>
            <w:proofErr w:type="spellEnd"/>
            <w:r w:rsidRPr="00940E7A">
              <w:rPr>
                <w:i/>
                <w:iCs/>
              </w:rPr>
              <w:t xml:space="preserve"> </w:t>
            </w:r>
            <w:proofErr w:type="spellStart"/>
            <w:r w:rsidRPr="00940E7A">
              <w:rPr>
                <w:i/>
                <w:iCs/>
              </w:rPr>
              <w:t>working</w:t>
            </w:r>
            <w:proofErr w:type="spellEnd"/>
            <w:r w:rsidRPr="00940E7A">
              <w:rPr>
                <w:i/>
                <w:iCs/>
              </w:rPr>
              <w:t xml:space="preserve"> in </w:t>
            </w:r>
            <w:proofErr w:type="spellStart"/>
            <w:r w:rsidRPr="00940E7A">
              <w:rPr>
                <w:i/>
                <w:iCs/>
              </w:rPr>
              <w:t>the</w:t>
            </w:r>
            <w:proofErr w:type="spellEnd"/>
            <w:r w:rsidRPr="00940E7A">
              <w:rPr>
                <w:i/>
                <w:iCs/>
              </w:rPr>
              <w:t xml:space="preserve"> </w:t>
            </w:r>
            <w:proofErr w:type="spellStart"/>
            <w:r w:rsidRPr="00940E7A">
              <w:rPr>
                <w:i/>
                <w:iCs/>
              </w:rPr>
              <w:t>field</w:t>
            </w:r>
            <w:proofErr w:type="spellEnd"/>
            <w:r w:rsidRPr="00940E7A">
              <w:rPr>
                <w:i/>
                <w:iCs/>
              </w:rPr>
              <w:t xml:space="preserve">. </w:t>
            </w:r>
            <w:proofErr w:type="spellStart"/>
            <w:r w:rsidRPr="00940E7A">
              <w:rPr>
                <w:i/>
                <w:iCs/>
              </w:rPr>
              <w:t>Ideally</w:t>
            </w:r>
            <w:proofErr w:type="spellEnd"/>
            <w:r w:rsidRPr="00940E7A">
              <w:rPr>
                <w:i/>
                <w:iCs/>
              </w:rPr>
              <w:t xml:space="preserve"> </w:t>
            </w:r>
            <w:proofErr w:type="spellStart"/>
            <w:r w:rsidRPr="00940E7A">
              <w:rPr>
                <w:i/>
                <w:iCs/>
              </w:rPr>
              <w:t>suited</w:t>
            </w:r>
            <w:proofErr w:type="spellEnd"/>
            <w:r w:rsidRPr="00940E7A">
              <w:rPr>
                <w:i/>
                <w:iCs/>
              </w:rPr>
              <w:t xml:space="preserve"> </w:t>
            </w:r>
            <w:proofErr w:type="spellStart"/>
            <w:r w:rsidRPr="00940E7A">
              <w:rPr>
                <w:i/>
                <w:iCs/>
              </w:rPr>
              <w:t>for</w:t>
            </w:r>
            <w:proofErr w:type="spellEnd"/>
            <w:r w:rsidRPr="00940E7A">
              <w:rPr>
                <w:i/>
                <w:iCs/>
              </w:rPr>
              <w:t xml:space="preserve"> </w:t>
            </w:r>
            <w:proofErr w:type="spellStart"/>
            <w:r w:rsidRPr="00940E7A">
              <w:rPr>
                <w:i/>
                <w:iCs/>
              </w:rPr>
              <w:t>students</w:t>
            </w:r>
            <w:proofErr w:type="spellEnd"/>
            <w:r w:rsidRPr="00940E7A">
              <w:rPr>
                <w:i/>
                <w:iCs/>
              </w:rPr>
              <w:t xml:space="preserve"> </w:t>
            </w:r>
            <w:proofErr w:type="spellStart"/>
            <w:r w:rsidRPr="00940E7A">
              <w:rPr>
                <w:i/>
                <w:iCs/>
              </w:rPr>
              <w:t>looking</w:t>
            </w:r>
            <w:proofErr w:type="spellEnd"/>
            <w:r w:rsidRPr="00940E7A">
              <w:rPr>
                <w:i/>
                <w:iCs/>
              </w:rPr>
              <w:t xml:space="preserve"> </w:t>
            </w:r>
            <w:proofErr w:type="spellStart"/>
            <w:r w:rsidRPr="00940E7A">
              <w:rPr>
                <w:i/>
                <w:iCs/>
              </w:rPr>
              <w:t>for</w:t>
            </w:r>
            <w:proofErr w:type="spellEnd"/>
            <w:r w:rsidRPr="00940E7A">
              <w:rPr>
                <w:i/>
                <w:iCs/>
              </w:rPr>
              <w:t xml:space="preserve"> a </w:t>
            </w:r>
            <w:proofErr w:type="spellStart"/>
            <w:r w:rsidRPr="00940E7A">
              <w:rPr>
                <w:i/>
                <w:iCs/>
              </w:rPr>
              <w:t>career</w:t>
            </w:r>
            <w:proofErr w:type="spellEnd"/>
            <w:r w:rsidRPr="00940E7A">
              <w:rPr>
                <w:i/>
                <w:iCs/>
              </w:rPr>
              <w:t xml:space="preserve"> in </w:t>
            </w:r>
            <w:proofErr w:type="spellStart"/>
            <w:r w:rsidRPr="00940E7A">
              <w:rPr>
                <w:i/>
                <w:iCs/>
              </w:rPr>
              <w:t>the</w:t>
            </w:r>
            <w:proofErr w:type="spellEnd"/>
            <w:r w:rsidRPr="00940E7A">
              <w:rPr>
                <w:i/>
                <w:iCs/>
              </w:rPr>
              <w:t xml:space="preserve"> </w:t>
            </w:r>
            <w:proofErr w:type="spellStart"/>
            <w:r w:rsidRPr="00940E7A">
              <w:rPr>
                <w:i/>
                <w:iCs/>
              </w:rPr>
              <w:t>cultural</w:t>
            </w:r>
            <w:proofErr w:type="spellEnd"/>
            <w:r w:rsidRPr="00940E7A">
              <w:rPr>
                <w:i/>
                <w:iCs/>
              </w:rPr>
              <w:t xml:space="preserve">, media and </w:t>
            </w:r>
            <w:proofErr w:type="spellStart"/>
            <w:r w:rsidRPr="00940E7A">
              <w:rPr>
                <w:i/>
                <w:iCs/>
              </w:rPr>
              <w:t>creative</w:t>
            </w:r>
            <w:proofErr w:type="spellEnd"/>
            <w:r w:rsidRPr="00940E7A">
              <w:rPr>
                <w:i/>
                <w:iCs/>
              </w:rPr>
              <w:t xml:space="preserve"> </w:t>
            </w:r>
            <w:proofErr w:type="spellStart"/>
            <w:r w:rsidRPr="00940E7A">
              <w:rPr>
                <w:i/>
                <w:iCs/>
              </w:rPr>
              <w:t>sectors</w:t>
            </w:r>
            <w:proofErr w:type="spellEnd"/>
            <w:r w:rsidRPr="00940E7A">
              <w:rPr>
                <w:i/>
                <w:iCs/>
              </w:rPr>
              <w:t>.</w:t>
            </w:r>
          </w:p>
          <w:p w14:paraId="20FFC216" w14:textId="77777777" w:rsidR="00CC0856" w:rsidRPr="00940E7A" w:rsidRDefault="00CC0856" w:rsidP="004816F8">
            <w:pPr>
              <w:pStyle w:val="Odstavecseseznamem"/>
              <w:numPr>
                <w:ilvl w:val="0"/>
                <w:numId w:val="7"/>
              </w:numPr>
              <w:rPr>
                <w:i/>
                <w:iCs/>
              </w:rPr>
            </w:pPr>
            <w:proofErr w:type="spellStart"/>
            <w:r w:rsidRPr="00940E7A">
              <w:rPr>
                <w:i/>
                <w:iCs/>
              </w:rPr>
              <w:t>Our</w:t>
            </w:r>
            <w:proofErr w:type="spellEnd"/>
            <w:r w:rsidRPr="00940E7A">
              <w:rPr>
                <w:i/>
                <w:iCs/>
              </w:rPr>
              <w:t xml:space="preserve"> </w:t>
            </w:r>
            <w:proofErr w:type="spellStart"/>
            <w:r w:rsidRPr="00940E7A">
              <w:rPr>
                <w:i/>
                <w:iCs/>
              </w:rPr>
              <w:t>graduates</w:t>
            </w:r>
            <w:proofErr w:type="spellEnd"/>
            <w:r w:rsidRPr="00940E7A">
              <w:rPr>
                <w:i/>
                <w:iCs/>
              </w:rPr>
              <w:t xml:space="preserve"> </w:t>
            </w:r>
            <w:proofErr w:type="spellStart"/>
            <w:r w:rsidRPr="00940E7A">
              <w:rPr>
                <w:i/>
                <w:iCs/>
              </w:rPr>
              <w:t>take</w:t>
            </w:r>
            <w:proofErr w:type="spellEnd"/>
            <w:r w:rsidRPr="00940E7A">
              <w:rPr>
                <w:i/>
                <w:iCs/>
              </w:rPr>
              <w:t xml:space="preserve"> </w:t>
            </w:r>
            <w:proofErr w:type="spellStart"/>
            <w:r w:rsidRPr="00940E7A">
              <w:rPr>
                <w:i/>
                <w:iCs/>
              </w:rPr>
              <w:t>the</w:t>
            </w:r>
            <w:proofErr w:type="spellEnd"/>
            <w:r w:rsidRPr="00940E7A">
              <w:rPr>
                <w:i/>
                <w:iCs/>
              </w:rPr>
              <w:t xml:space="preserve"> </w:t>
            </w:r>
            <w:proofErr w:type="spellStart"/>
            <w:r w:rsidRPr="00940E7A">
              <w:rPr>
                <w:i/>
                <w:iCs/>
              </w:rPr>
              <w:t>skills</w:t>
            </w:r>
            <w:proofErr w:type="spellEnd"/>
            <w:r w:rsidRPr="00940E7A">
              <w:rPr>
                <w:i/>
                <w:iCs/>
              </w:rPr>
              <w:t xml:space="preserve"> and </w:t>
            </w:r>
            <w:proofErr w:type="spellStart"/>
            <w:r w:rsidRPr="00940E7A">
              <w:rPr>
                <w:i/>
                <w:iCs/>
              </w:rPr>
              <w:t>knowledge</w:t>
            </w:r>
            <w:proofErr w:type="spellEnd"/>
            <w:r w:rsidRPr="00940E7A">
              <w:rPr>
                <w:i/>
                <w:iCs/>
              </w:rPr>
              <w:t xml:space="preserve"> </w:t>
            </w:r>
            <w:proofErr w:type="spellStart"/>
            <w:r w:rsidRPr="00940E7A">
              <w:rPr>
                <w:i/>
                <w:iCs/>
              </w:rPr>
              <w:t>they</w:t>
            </w:r>
            <w:proofErr w:type="spellEnd"/>
            <w:r w:rsidRPr="00940E7A">
              <w:rPr>
                <w:i/>
                <w:iCs/>
              </w:rPr>
              <w:t xml:space="preserve"> </w:t>
            </w:r>
            <w:proofErr w:type="spellStart"/>
            <w:r w:rsidRPr="00940E7A">
              <w:rPr>
                <w:i/>
                <w:iCs/>
              </w:rPr>
              <w:t>develop</w:t>
            </w:r>
            <w:proofErr w:type="spellEnd"/>
            <w:r w:rsidRPr="00940E7A">
              <w:rPr>
                <w:i/>
                <w:iCs/>
              </w:rPr>
              <w:t xml:space="preserve"> </w:t>
            </w:r>
            <w:proofErr w:type="spellStart"/>
            <w:r w:rsidRPr="00940E7A">
              <w:rPr>
                <w:i/>
                <w:iCs/>
              </w:rPr>
              <w:t>with</w:t>
            </w:r>
            <w:proofErr w:type="spellEnd"/>
            <w:r w:rsidRPr="00940E7A">
              <w:rPr>
                <w:i/>
                <w:iCs/>
              </w:rPr>
              <w:t xml:space="preserve"> </w:t>
            </w:r>
            <w:proofErr w:type="spellStart"/>
            <w:r w:rsidRPr="00940E7A">
              <w:rPr>
                <w:i/>
                <w:iCs/>
              </w:rPr>
              <w:t>us</w:t>
            </w:r>
            <w:proofErr w:type="spellEnd"/>
            <w:r w:rsidRPr="00940E7A">
              <w:rPr>
                <w:i/>
                <w:iCs/>
              </w:rPr>
              <w:t xml:space="preserve"> to a </w:t>
            </w:r>
            <w:proofErr w:type="spellStart"/>
            <w:r w:rsidRPr="00940E7A">
              <w:rPr>
                <w:i/>
                <w:iCs/>
              </w:rPr>
              <w:t>wide</w:t>
            </w:r>
            <w:proofErr w:type="spellEnd"/>
            <w:r w:rsidRPr="00940E7A">
              <w:rPr>
                <w:i/>
                <w:iCs/>
              </w:rPr>
              <w:t xml:space="preserve"> </w:t>
            </w:r>
            <w:proofErr w:type="spellStart"/>
            <w:r w:rsidRPr="00940E7A">
              <w:rPr>
                <w:i/>
                <w:iCs/>
              </w:rPr>
              <w:t>range</w:t>
            </w:r>
            <w:proofErr w:type="spellEnd"/>
            <w:r w:rsidRPr="00940E7A">
              <w:rPr>
                <w:i/>
                <w:iCs/>
              </w:rPr>
              <w:t xml:space="preserve"> </w:t>
            </w:r>
            <w:proofErr w:type="spellStart"/>
            <w:r w:rsidRPr="00940E7A">
              <w:rPr>
                <w:i/>
                <w:iCs/>
              </w:rPr>
              <w:t>of</w:t>
            </w:r>
            <w:proofErr w:type="spellEnd"/>
            <w:r w:rsidRPr="00940E7A">
              <w:rPr>
                <w:i/>
                <w:iCs/>
              </w:rPr>
              <w:t xml:space="preserve"> </w:t>
            </w:r>
            <w:proofErr w:type="spellStart"/>
            <w:r w:rsidRPr="00940E7A">
              <w:rPr>
                <w:i/>
                <w:iCs/>
              </w:rPr>
              <w:t>roles</w:t>
            </w:r>
            <w:proofErr w:type="spellEnd"/>
            <w:r w:rsidRPr="00940E7A">
              <w:rPr>
                <w:i/>
                <w:iCs/>
              </w:rPr>
              <w:t xml:space="preserve"> in </w:t>
            </w:r>
            <w:proofErr w:type="spellStart"/>
            <w:r w:rsidRPr="00940E7A">
              <w:rPr>
                <w:i/>
                <w:iCs/>
              </w:rPr>
              <w:t>the</w:t>
            </w:r>
            <w:proofErr w:type="spellEnd"/>
            <w:r w:rsidRPr="00940E7A">
              <w:rPr>
                <w:i/>
                <w:iCs/>
              </w:rPr>
              <w:t xml:space="preserve"> </w:t>
            </w:r>
            <w:proofErr w:type="spellStart"/>
            <w:r w:rsidRPr="00940E7A">
              <w:rPr>
                <w:i/>
                <w:iCs/>
              </w:rPr>
              <w:t>cultural</w:t>
            </w:r>
            <w:proofErr w:type="spellEnd"/>
            <w:r w:rsidRPr="00940E7A">
              <w:rPr>
                <w:i/>
                <w:iCs/>
              </w:rPr>
              <w:t xml:space="preserve"> and </w:t>
            </w:r>
            <w:proofErr w:type="spellStart"/>
            <w:r w:rsidRPr="00940E7A">
              <w:rPr>
                <w:i/>
                <w:iCs/>
              </w:rPr>
              <w:t>creative</w:t>
            </w:r>
            <w:proofErr w:type="spellEnd"/>
            <w:r w:rsidRPr="00940E7A">
              <w:rPr>
                <w:i/>
                <w:iCs/>
              </w:rPr>
              <w:t xml:space="preserve"> </w:t>
            </w:r>
            <w:proofErr w:type="spellStart"/>
            <w:r w:rsidRPr="00940E7A">
              <w:rPr>
                <w:i/>
                <w:iCs/>
              </w:rPr>
              <w:t>industries</w:t>
            </w:r>
            <w:proofErr w:type="spellEnd"/>
            <w:r w:rsidRPr="00940E7A">
              <w:rPr>
                <w:i/>
                <w:iCs/>
              </w:rPr>
              <w:t xml:space="preserve">. </w:t>
            </w:r>
            <w:proofErr w:type="spellStart"/>
            <w:r w:rsidRPr="00940E7A">
              <w:rPr>
                <w:i/>
                <w:iCs/>
              </w:rPr>
              <w:t>Our</w:t>
            </w:r>
            <w:proofErr w:type="spellEnd"/>
            <w:r w:rsidRPr="00940E7A">
              <w:rPr>
                <w:i/>
                <w:iCs/>
              </w:rPr>
              <w:t xml:space="preserve"> </w:t>
            </w:r>
            <w:proofErr w:type="spellStart"/>
            <w:r w:rsidRPr="00940E7A">
              <w:rPr>
                <w:i/>
                <w:iCs/>
              </w:rPr>
              <w:t>previous</w:t>
            </w:r>
            <w:proofErr w:type="spellEnd"/>
            <w:r w:rsidRPr="00940E7A">
              <w:rPr>
                <w:i/>
                <w:iCs/>
              </w:rPr>
              <w:t xml:space="preserve"> </w:t>
            </w:r>
            <w:proofErr w:type="spellStart"/>
            <w:r w:rsidRPr="00940E7A">
              <w:rPr>
                <w:i/>
                <w:iCs/>
              </w:rPr>
              <w:t>graduates</w:t>
            </w:r>
            <w:proofErr w:type="spellEnd"/>
            <w:r w:rsidRPr="00940E7A">
              <w:rPr>
                <w:i/>
                <w:iCs/>
              </w:rPr>
              <w:t xml:space="preserve"> </w:t>
            </w:r>
            <w:proofErr w:type="spellStart"/>
            <w:r w:rsidRPr="00940E7A">
              <w:rPr>
                <w:i/>
                <w:iCs/>
              </w:rPr>
              <w:t>have</w:t>
            </w:r>
            <w:proofErr w:type="spellEnd"/>
            <w:r w:rsidRPr="00940E7A">
              <w:rPr>
                <w:i/>
                <w:iCs/>
              </w:rPr>
              <w:t xml:space="preserve"> </w:t>
            </w:r>
            <w:proofErr w:type="spellStart"/>
            <w:r w:rsidRPr="00940E7A">
              <w:rPr>
                <w:i/>
                <w:iCs/>
              </w:rPr>
              <w:t>taken</w:t>
            </w:r>
            <w:proofErr w:type="spellEnd"/>
            <w:r w:rsidRPr="00940E7A">
              <w:rPr>
                <w:i/>
                <w:iCs/>
              </w:rPr>
              <w:t xml:space="preserve"> up </w:t>
            </w:r>
            <w:proofErr w:type="spellStart"/>
            <w:r w:rsidRPr="00940E7A">
              <w:rPr>
                <w:i/>
                <w:iCs/>
              </w:rPr>
              <w:t>roles</w:t>
            </w:r>
            <w:proofErr w:type="spellEnd"/>
            <w:r w:rsidRPr="00940E7A">
              <w:rPr>
                <w:i/>
                <w:iCs/>
              </w:rPr>
              <w:t xml:space="preserve"> in </w:t>
            </w:r>
            <w:proofErr w:type="spellStart"/>
            <w:r w:rsidRPr="00940E7A">
              <w:rPr>
                <w:i/>
                <w:iCs/>
              </w:rPr>
              <w:t>arts</w:t>
            </w:r>
            <w:proofErr w:type="spellEnd"/>
            <w:r w:rsidRPr="00940E7A">
              <w:rPr>
                <w:i/>
                <w:iCs/>
              </w:rPr>
              <w:t xml:space="preserve"> </w:t>
            </w:r>
            <w:proofErr w:type="spellStart"/>
            <w:r w:rsidRPr="00940E7A">
              <w:rPr>
                <w:i/>
                <w:iCs/>
              </w:rPr>
              <w:t>administration</w:t>
            </w:r>
            <w:proofErr w:type="spellEnd"/>
            <w:r w:rsidRPr="00940E7A">
              <w:rPr>
                <w:i/>
                <w:iCs/>
              </w:rPr>
              <w:t xml:space="preserve"> in </w:t>
            </w:r>
            <w:proofErr w:type="spellStart"/>
            <w:r w:rsidRPr="00940E7A">
              <w:rPr>
                <w:i/>
                <w:iCs/>
              </w:rPr>
              <w:t>local</w:t>
            </w:r>
            <w:proofErr w:type="spellEnd"/>
            <w:r w:rsidRPr="00940E7A">
              <w:rPr>
                <w:i/>
                <w:iCs/>
              </w:rPr>
              <w:t xml:space="preserve"> </w:t>
            </w:r>
            <w:proofErr w:type="spellStart"/>
            <w:r w:rsidRPr="00940E7A">
              <w:rPr>
                <w:i/>
                <w:iCs/>
              </w:rPr>
              <w:t>government</w:t>
            </w:r>
            <w:proofErr w:type="spellEnd"/>
            <w:r w:rsidRPr="00940E7A">
              <w:rPr>
                <w:i/>
                <w:iCs/>
              </w:rPr>
              <w:t xml:space="preserve">, marketing </w:t>
            </w:r>
            <w:proofErr w:type="spellStart"/>
            <w:r w:rsidRPr="00940E7A">
              <w:rPr>
                <w:i/>
                <w:iCs/>
              </w:rPr>
              <w:t>for</w:t>
            </w:r>
            <w:proofErr w:type="spellEnd"/>
            <w:r w:rsidRPr="00940E7A">
              <w:rPr>
                <w:i/>
                <w:iCs/>
              </w:rPr>
              <w:t xml:space="preserve"> a major </w:t>
            </w:r>
            <w:proofErr w:type="spellStart"/>
            <w:r w:rsidRPr="00940E7A">
              <w:rPr>
                <w:i/>
                <w:iCs/>
              </w:rPr>
              <w:t>cultural</w:t>
            </w:r>
            <w:proofErr w:type="spellEnd"/>
            <w:r w:rsidRPr="00940E7A">
              <w:rPr>
                <w:i/>
                <w:iCs/>
              </w:rPr>
              <w:t xml:space="preserve"> </w:t>
            </w:r>
            <w:proofErr w:type="spellStart"/>
            <w:r w:rsidRPr="00940E7A">
              <w:rPr>
                <w:i/>
                <w:iCs/>
              </w:rPr>
              <w:t>institution</w:t>
            </w:r>
            <w:proofErr w:type="spellEnd"/>
            <w:r w:rsidRPr="00940E7A">
              <w:rPr>
                <w:i/>
                <w:iCs/>
              </w:rPr>
              <w:t xml:space="preserve"> in London, </w:t>
            </w:r>
            <w:proofErr w:type="spellStart"/>
            <w:r w:rsidRPr="00940E7A">
              <w:rPr>
                <w:i/>
                <w:iCs/>
              </w:rPr>
              <w:t>editing</w:t>
            </w:r>
            <w:proofErr w:type="spellEnd"/>
            <w:r w:rsidRPr="00940E7A">
              <w:rPr>
                <w:i/>
                <w:iCs/>
              </w:rPr>
              <w:t xml:space="preserve"> a lifestyle </w:t>
            </w:r>
            <w:proofErr w:type="spellStart"/>
            <w:r w:rsidRPr="00940E7A">
              <w:rPr>
                <w:i/>
                <w:iCs/>
              </w:rPr>
              <w:t>magazine</w:t>
            </w:r>
            <w:proofErr w:type="spellEnd"/>
            <w:r w:rsidRPr="00940E7A">
              <w:rPr>
                <w:i/>
                <w:iCs/>
              </w:rPr>
              <w:t xml:space="preserve"> in </w:t>
            </w:r>
            <w:proofErr w:type="spellStart"/>
            <w:r w:rsidRPr="00940E7A">
              <w:rPr>
                <w:i/>
                <w:iCs/>
              </w:rPr>
              <w:t>the</w:t>
            </w:r>
            <w:proofErr w:type="spellEnd"/>
            <w:r w:rsidRPr="00940E7A">
              <w:rPr>
                <w:i/>
                <w:iCs/>
              </w:rPr>
              <w:t xml:space="preserve"> US, and </w:t>
            </w:r>
            <w:proofErr w:type="spellStart"/>
            <w:r w:rsidRPr="00940E7A">
              <w:rPr>
                <w:i/>
                <w:iCs/>
              </w:rPr>
              <w:t>researching</w:t>
            </w:r>
            <w:proofErr w:type="spellEnd"/>
            <w:r w:rsidRPr="00940E7A">
              <w:rPr>
                <w:i/>
                <w:iCs/>
              </w:rPr>
              <w:t xml:space="preserve"> </w:t>
            </w:r>
            <w:proofErr w:type="spellStart"/>
            <w:r w:rsidRPr="00940E7A">
              <w:rPr>
                <w:i/>
                <w:iCs/>
              </w:rPr>
              <w:t>for</w:t>
            </w:r>
            <w:proofErr w:type="spellEnd"/>
            <w:r w:rsidRPr="00940E7A">
              <w:rPr>
                <w:i/>
                <w:iCs/>
              </w:rPr>
              <w:t xml:space="preserve"> </w:t>
            </w:r>
            <w:proofErr w:type="spellStart"/>
            <w:r w:rsidRPr="00940E7A">
              <w:rPr>
                <w:i/>
                <w:iCs/>
              </w:rPr>
              <w:t>China’s</w:t>
            </w:r>
            <w:proofErr w:type="spellEnd"/>
            <w:r w:rsidRPr="00940E7A">
              <w:rPr>
                <w:i/>
                <w:iCs/>
              </w:rPr>
              <w:t xml:space="preserve"> </w:t>
            </w:r>
            <w:proofErr w:type="spellStart"/>
            <w:r w:rsidRPr="00940E7A">
              <w:rPr>
                <w:i/>
                <w:iCs/>
              </w:rPr>
              <w:t>broadcasting</w:t>
            </w:r>
            <w:proofErr w:type="spellEnd"/>
            <w:r w:rsidRPr="00940E7A">
              <w:rPr>
                <w:i/>
                <w:iCs/>
              </w:rPr>
              <w:t xml:space="preserve"> </w:t>
            </w:r>
            <w:proofErr w:type="spellStart"/>
            <w:r w:rsidRPr="00940E7A">
              <w:rPr>
                <w:i/>
                <w:iCs/>
              </w:rPr>
              <w:t>industry</w:t>
            </w:r>
            <w:proofErr w:type="spellEnd"/>
            <w:r w:rsidRPr="00940E7A">
              <w:rPr>
                <w:i/>
                <w:iCs/>
              </w:rPr>
              <w:t xml:space="preserve"> </w:t>
            </w:r>
            <w:proofErr w:type="spellStart"/>
            <w:r w:rsidRPr="00940E7A">
              <w:rPr>
                <w:i/>
                <w:iCs/>
              </w:rPr>
              <w:t>regulator</w:t>
            </w:r>
            <w:proofErr w:type="spellEnd"/>
            <w:r w:rsidRPr="00940E7A">
              <w:rPr>
                <w:i/>
                <w:iCs/>
              </w:rPr>
              <w:t>.</w:t>
            </w:r>
          </w:p>
          <w:p w14:paraId="4B2A873C" w14:textId="68850A6D" w:rsidR="00CC0856" w:rsidRPr="00CD3A44" w:rsidRDefault="00CC0856" w:rsidP="00CD3A44">
            <w:pPr>
              <w:pStyle w:val="Odstavecseseznamem"/>
              <w:numPr>
                <w:ilvl w:val="0"/>
                <w:numId w:val="7"/>
              </w:numPr>
              <w:spacing w:after="120"/>
              <w:ind w:left="714" w:hanging="357"/>
              <w:contextualSpacing w:val="0"/>
              <w:rPr>
                <w:i/>
                <w:iCs/>
              </w:rPr>
            </w:pPr>
            <w:proofErr w:type="spellStart"/>
            <w:r w:rsidRPr="00940E7A">
              <w:rPr>
                <w:i/>
                <w:iCs/>
              </w:rPr>
              <w:t>Further</w:t>
            </w:r>
            <w:proofErr w:type="spellEnd"/>
            <w:r w:rsidRPr="00940E7A">
              <w:rPr>
                <w:i/>
                <w:iCs/>
              </w:rPr>
              <w:t xml:space="preserve"> </w:t>
            </w:r>
            <w:proofErr w:type="spellStart"/>
            <w:r w:rsidRPr="00940E7A">
              <w:rPr>
                <w:i/>
                <w:iCs/>
              </w:rPr>
              <w:t>career</w:t>
            </w:r>
            <w:proofErr w:type="spellEnd"/>
            <w:r w:rsidRPr="00940E7A">
              <w:rPr>
                <w:i/>
                <w:iCs/>
              </w:rPr>
              <w:t xml:space="preserve"> </w:t>
            </w:r>
            <w:proofErr w:type="spellStart"/>
            <w:r w:rsidRPr="00940E7A">
              <w:rPr>
                <w:i/>
                <w:iCs/>
              </w:rPr>
              <w:t>paths</w:t>
            </w:r>
            <w:proofErr w:type="spellEnd"/>
            <w:r w:rsidRPr="00940E7A">
              <w:rPr>
                <w:i/>
                <w:iCs/>
              </w:rPr>
              <w:t xml:space="preserve"> </w:t>
            </w:r>
            <w:proofErr w:type="spellStart"/>
            <w:r w:rsidRPr="00940E7A">
              <w:rPr>
                <w:i/>
                <w:iCs/>
              </w:rPr>
              <w:t>have</w:t>
            </w:r>
            <w:proofErr w:type="spellEnd"/>
            <w:r w:rsidRPr="00940E7A">
              <w:rPr>
                <w:i/>
                <w:iCs/>
              </w:rPr>
              <w:t xml:space="preserve"> </w:t>
            </w:r>
            <w:proofErr w:type="spellStart"/>
            <w:r w:rsidRPr="00940E7A">
              <w:rPr>
                <w:i/>
                <w:iCs/>
              </w:rPr>
              <w:t>included</w:t>
            </w:r>
            <w:proofErr w:type="spellEnd"/>
            <w:r w:rsidRPr="00940E7A">
              <w:rPr>
                <w:i/>
                <w:iCs/>
              </w:rPr>
              <w:t xml:space="preserve"> </w:t>
            </w:r>
            <w:proofErr w:type="spellStart"/>
            <w:r w:rsidRPr="00940E7A">
              <w:rPr>
                <w:i/>
                <w:iCs/>
              </w:rPr>
              <w:t>performing</w:t>
            </w:r>
            <w:proofErr w:type="spellEnd"/>
            <w:r w:rsidRPr="00940E7A">
              <w:rPr>
                <w:i/>
                <w:iCs/>
              </w:rPr>
              <w:t xml:space="preserve"> </w:t>
            </w:r>
            <w:proofErr w:type="spellStart"/>
            <w:r w:rsidRPr="00940E7A">
              <w:rPr>
                <w:i/>
                <w:iCs/>
              </w:rPr>
              <w:t>arts</w:t>
            </w:r>
            <w:proofErr w:type="spellEnd"/>
            <w:r w:rsidRPr="00940E7A">
              <w:rPr>
                <w:i/>
                <w:iCs/>
              </w:rPr>
              <w:t xml:space="preserve"> management, museum and </w:t>
            </w:r>
            <w:proofErr w:type="spellStart"/>
            <w:r w:rsidRPr="00940E7A">
              <w:rPr>
                <w:i/>
                <w:iCs/>
              </w:rPr>
              <w:t>gallery</w:t>
            </w:r>
            <w:proofErr w:type="spellEnd"/>
            <w:r w:rsidRPr="00940E7A">
              <w:rPr>
                <w:i/>
                <w:iCs/>
              </w:rPr>
              <w:t xml:space="preserve"> management, </w:t>
            </w:r>
            <w:proofErr w:type="spellStart"/>
            <w:r w:rsidRPr="00940E7A">
              <w:rPr>
                <w:i/>
                <w:iCs/>
              </w:rPr>
              <w:t>arts</w:t>
            </w:r>
            <w:proofErr w:type="spellEnd"/>
            <w:r w:rsidRPr="00940E7A">
              <w:rPr>
                <w:i/>
                <w:iCs/>
              </w:rPr>
              <w:t xml:space="preserve"> </w:t>
            </w:r>
            <w:proofErr w:type="spellStart"/>
            <w:r w:rsidRPr="00940E7A">
              <w:rPr>
                <w:i/>
                <w:iCs/>
              </w:rPr>
              <w:t>funding</w:t>
            </w:r>
            <w:proofErr w:type="spellEnd"/>
            <w:r w:rsidRPr="00940E7A">
              <w:rPr>
                <w:i/>
                <w:iCs/>
              </w:rPr>
              <w:t xml:space="preserve">, </w:t>
            </w:r>
            <w:proofErr w:type="spellStart"/>
            <w:r w:rsidRPr="00940E7A">
              <w:rPr>
                <w:i/>
                <w:iCs/>
              </w:rPr>
              <w:t>cultural</w:t>
            </w:r>
            <w:proofErr w:type="spellEnd"/>
            <w:r w:rsidRPr="00940E7A">
              <w:rPr>
                <w:i/>
                <w:iCs/>
              </w:rPr>
              <w:t xml:space="preserve"> </w:t>
            </w:r>
            <w:proofErr w:type="spellStart"/>
            <w:r w:rsidRPr="00940E7A">
              <w:rPr>
                <w:i/>
                <w:iCs/>
              </w:rPr>
              <w:t>industries</w:t>
            </w:r>
            <w:proofErr w:type="spellEnd"/>
            <w:r w:rsidRPr="00940E7A">
              <w:rPr>
                <w:i/>
                <w:iCs/>
              </w:rPr>
              <w:t xml:space="preserve"> development, film </w:t>
            </w:r>
            <w:proofErr w:type="spellStart"/>
            <w:r w:rsidRPr="00940E7A">
              <w:rPr>
                <w:i/>
                <w:iCs/>
              </w:rPr>
              <w:t>distribution</w:t>
            </w:r>
            <w:proofErr w:type="spellEnd"/>
            <w:r w:rsidRPr="00940E7A">
              <w:rPr>
                <w:i/>
                <w:iCs/>
              </w:rPr>
              <w:t xml:space="preserve">, </w:t>
            </w:r>
            <w:proofErr w:type="spellStart"/>
            <w:r w:rsidRPr="00940E7A">
              <w:rPr>
                <w:i/>
                <w:iCs/>
              </w:rPr>
              <w:t>freelance</w:t>
            </w:r>
            <w:proofErr w:type="spellEnd"/>
            <w:r w:rsidRPr="00940E7A">
              <w:rPr>
                <w:i/>
                <w:iCs/>
              </w:rPr>
              <w:t xml:space="preserve"> </w:t>
            </w:r>
            <w:proofErr w:type="spellStart"/>
            <w:r w:rsidRPr="00940E7A">
              <w:rPr>
                <w:i/>
                <w:iCs/>
              </w:rPr>
              <w:t>research</w:t>
            </w:r>
            <w:proofErr w:type="spellEnd"/>
            <w:r w:rsidRPr="00940E7A">
              <w:rPr>
                <w:i/>
                <w:iCs/>
              </w:rPr>
              <w:t xml:space="preserve"> and </w:t>
            </w:r>
            <w:proofErr w:type="spellStart"/>
            <w:r w:rsidRPr="00940E7A">
              <w:rPr>
                <w:i/>
                <w:iCs/>
              </w:rPr>
              <w:t>creative</w:t>
            </w:r>
            <w:proofErr w:type="spellEnd"/>
            <w:r w:rsidRPr="00940E7A">
              <w:rPr>
                <w:i/>
                <w:iCs/>
              </w:rPr>
              <w:t xml:space="preserve"> business development. A </w:t>
            </w:r>
            <w:proofErr w:type="spellStart"/>
            <w:r w:rsidRPr="00940E7A">
              <w:rPr>
                <w:i/>
                <w:iCs/>
              </w:rPr>
              <w:t>number</w:t>
            </w:r>
            <w:proofErr w:type="spellEnd"/>
            <w:r w:rsidRPr="00940E7A">
              <w:rPr>
                <w:i/>
                <w:iCs/>
              </w:rPr>
              <w:t xml:space="preserve"> </w:t>
            </w:r>
            <w:proofErr w:type="spellStart"/>
            <w:r w:rsidRPr="00940E7A">
              <w:rPr>
                <w:i/>
                <w:iCs/>
              </w:rPr>
              <w:t>of</w:t>
            </w:r>
            <w:proofErr w:type="spellEnd"/>
            <w:r w:rsidRPr="00940E7A">
              <w:rPr>
                <w:i/>
                <w:iCs/>
              </w:rPr>
              <w:t xml:space="preserve"> </w:t>
            </w:r>
            <w:proofErr w:type="spellStart"/>
            <w:r w:rsidRPr="00940E7A">
              <w:rPr>
                <w:i/>
                <w:iCs/>
              </w:rPr>
              <w:t>our</w:t>
            </w:r>
            <w:proofErr w:type="spellEnd"/>
            <w:r w:rsidRPr="00940E7A">
              <w:rPr>
                <w:i/>
                <w:iCs/>
              </w:rPr>
              <w:t xml:space="preserve"> </w:t>
            </w:r>
            <w:proofErr w:type="spellStart"/>
            <w:r w:rsidRPr="00940E7A">
              <w:rPr>
                <w:i/>
                <w:iCs/>
              </w:rPr>
              <w:t>students</w:t>
            </w:r>
            <w:proofErr w:type="spellEnd"/>
            <w:r w:rsidRPr="00940E7A">
              <w:rPr>
                <w:i/>
                <w:iCs/>
              </w:rPr>
              <w:t xml:space="preserve"> </w:t>
            </w:r>
            <w:proofErr w:type="spellStart"/>
            <w:r w:rsidRPr="00940E7A">
              <w:rPr>
                <w:i/>
                <w:iCs/>
              </w:rPr>
              <w:t>have</w:t>
            </w:r>
            <w:proofErr w:type="spellEnd"/>
            <w:r w:rsidRPr="00940E7A">
              <w:rPr>
                <w:i/>
                <w:iCs/>
              </w:rPr>
              <w:t xml:space="preserve"> </w:t>
            </w:r>
            <w:proofErr w:type="spellStart"/>
            <w:r w:rsidRPr="00940E7A">
              <w:rPr>
                <w:i/>
                <w:iCs/>
              </w:rPr>
              <w:t>gone</w:t>
            </w:r>
            <w:proofErr w:type="spellEnd"/>
            <w:r w:rsidRPr="00940E7A">
              <w:rPr>
                <w:i/>
                <w:iCs/>
              </w:rPr>
              <w:t xml:space="preserve"> on to </w:t>
            </w:r>
            <w:proofErr w:type="spellStart"/>
            <w:r w:rsidRPr="00940E7A">
              <w:rPr>
                <w:i/>
                <w:iCs/>
              </w:rPr>
              <w:t>further</w:t>
            </w:r>
            <w:proofErr w:type="spellEnd"/>
            <w:r w:rsidRPr="00940E7A">
              <w:rPr>
                <w:i/>
                <w:iCs/>
              </w:rPr>
              <w:t xml:space="preserve"> </w:t>
            </w:r>
            <w:proofErr w:type="spellStart"/>
            <w:r w:rsidRPr="00940E7A">
              <w:rPr>
                <w:i/>
                <w:iCs/>
              </w:rPr>
              <w:t>academic</w:t>
            </w:r>
            <w:proofErr w:type="spellEnd"/>
            <w:r w:rsidRPr="00940E7A">
              <w:rPr>
                <w:i/>
                <w:iCs/>
              </w:rPr>
              <w:t xml:space="preserve"> </w:t>
            </w:r>
            <w:proofErr w:type="spellStart"/>
            <w:r w:rsidRPr="00940E7A">
              <w:rPr>
                <w:i/>
                <w:iCs/>
              </w:rPr>
              <w:t>research</w:t>
            </w:r>
            <w:proofErr w:type="spellEnd"/>
            <w:r w:rsidRPr="00940E7A">
              <w:rPr>
                <w:i/>
                <w:iCs/>
              </w:rPr>
              <w:t xml:space="preserve">. </w:t>
            </w:r>
          </w:p>
          <w:p w14:paraId="3992F73E" w14:textId="77777777" w:rsidR="00CC0856" w:rsidRDefault="00CC0856" w:rsidP="00CD3A44">
            <w:pPr>
              <w:spacing w:before="120" w:after="120"/>
              <w:jc w:val="both"/>
              <w:rPr>
                <w:b/>
              </w:rPr>
            </w:pPr>
            <w:r w:rsidRPr="00940E7A">
              <w:rPr>
                <w:b/>
              </w:rPr>
              <w:t>Srovnání pr</w:t>
            </w:r>
            <w:r>
              <w:rPr>
                <w:b/>
              </w:rPr>
              <w:t>ofilu absolventa:</w:t>
            </w:r>
          </w:p>
          <w:p w14:paraId="5623D552" w14:textId="77777777" w:rsidR="00CC0856" w:rsidRDefault="00CC0856" w:rsidP="00CD3A44">
            <w:pPr>
              <w:spacing w:after="120"/>
              <w:jc w:val="both"/>
            </w:pPr>
            <w:r w:rsidRPr="00940E7A">
              <w:t>Absolvent BSP KODK je schopen uplatnit rozmanité dovednosti, které si oblast KKO žádá. Je způsobilý k tomu, aby podporoval, rozvíjel a řídil diversifikované a rozmanité aktivity, které s sebou rozvoj KKO</w:t>
            </w:r>
            <w:r>
              <w:t xml:space="preserve"> </w:t>
            </w:r>
            <w:r w:rsidRPr="00940E7A">
              <w:t>a e-kultury přináší. Absolvent je vybaven znalostmi postupů a metod v oblasti řízení, produkce a postprodukce umělecké tvorby, umělecko-provozního oboru, získá znalosti vycházející z historie a tradic oborů KKO i současné trendy poznání zaměřené na digitální kulturu. Získá zkušenosti z praktického i teoretického přesahu do dalších kreativních oborů.</w:t>
            </w:r>
            <w:r>
              <w:t xml:space="preserve"> </w:t>
            </w:r>
          </w:p>
          <w:p w14:paraId="326E288C" w14:textId="45FACCAA" w:rsidR="00CC0856" w:rsidRPr="00940E7A" w:rsidRDefault="00CC0856" w:rsidP="00CD3A44">
            <w:pPr>
              <w:jc w:val="both"/>
            </w:pPr>
            <w:r>
              <w:t xml:space="preserve">Absolvent </w:t>
            </w:r>
            <w:r w:rsidRPr="00940E7A">
              <w:t xml:space="preserve">na </w:t>
            </w:r>
            <w:proofErr w:type="spellStart"/>
            <w:r w:rsidRPr="00940E7A">
              <w:t>King’s</w:t>
            </w:r>
            <w:proofErr w:type="spellEnd"/>
            <w:r w:rsidRPr="00940E7A">
              <w:t xml:space="preserve"> </w:t>
            </w:r>
            <w:proofErr w:type="spellStart"/>
            <w:r w:rsidRPr="00940E7A">
              <w:t>College</w:t>
            </w:r>
            <w:proofErr w:type="spellEnd"/>
            <w:r>
              <w:t xml:space="preserve"> je veden obdobným </w:t>
            </w:r>
            <w:r w:rsidR="00CD3A44">
              <w:t>způsobem – tedy</w:t>
            </w:r>
            <w:r>
              <w:t xml:space="preserve"> získává dovednosti, které mu umožní najít uplatnění v sektoru KKO. Na rozdíl od absolventa KODK mu studium neumožňuje poznání současných tendencí v oblasti digitální kultury.</w:t>
            </w:r>
          </w:p>
        </w:tc>
      </w:tr>
      <w:tr w:rsidR="00CC0856" w14:paraId="08C84CF4" w14:textId="77777777" w:rsidTr="004816F8">
        <w:tc>
          <w:tcPr>
            <w:tcW w:w="9918" w:type="dxa"/>
          </w:tcPr>
          <w:p w14:paraId="3C6B592E" w14:textId="77777777" w:rsidR="00CC0856" w:rsidRPr="00AD4B47" w:rsidRDefault="00CC0856" w:rsidP="00CD3A44">
            <w:pPr>
              <w:pStyle w:val="Nadpis2"/>
              <w:spacing w:before="120" w:after="120" w:line="240" w:lineRule="auto"/>
              <w:ind w:left="0"/>
              <w:jc w:val="both"/>
              <w:outlineLvl w:val="1"/>
              <w:rPr>
                <w:rFonts w:ascii="Times New Roman" w:hAnsi="Times New Roman"/>
                <w:b/>
                <w:color w:val="auto"/>
                <w:sz w:val="20"/>
                <w:szCs w:val="20"/>
                <w:lang w:eastAsia="cs-CZ"/>
              </w:rPr>
            </w:pPr>
            <w:r w:rsidRPr="00AD4B47">
              <w:rPr>
                <w:rFonts w:ascii="Times New Roman" w:hAnsi="Times New Roman"/>
                <w:b/>
                <w:color w:val="auto"/>
                <w:sz w:val="20"/>
                <w:szCs w:val="20"/>
                <w:lang w:eastAsia="cs-CZ"/>
              </w:rPr>
              <w:t xml:space="preserve">Srovnání studijních programů: </w:t>
            </w:r>
          </w:p>
          <w:p w14:paraId="7D4904A3" w14:textId="77777777" w:rsidR="00CC0856" w:rsidRPr="00940E7A" w:rsidRDefault="00CC0856" w:rsidP="00CD3A44">
            <w:pPr>
              <w:spacing w:before="120" w:after="120"/>
              <w:jc w:val="both"/>
            </w:pPr>
            <w:r w:rsidRPr="00940E7A">
              <w:t xml:space="preserve">Lze konstatovat, že předkládaný studijní program Kreativní odvětví a digitální kultura se tematicky překrývá s tématy programu </w:t>
            </w:r>
            <w:proofErr w:type="spellStart"/>
            <w:r w:rsidRPr="00940E7A">
              <w:t>Cultural</w:t>
            </w:r>
            <w:proofErr w:type="spellEnd"/>
            <w:r w:rsidRPr="00940E7A">
              <w:t xml:space="preserve"> &amp; </w:t>
            </w:r>
            <w:proofErr w:type="spellStart"/>
            <w:r w:rsidRPr="00940E7A">
              <w:t>Creative</w:t>
            </w:r>
            <w:proofErr w:type="spellEnd"/>
            <w:r w:rsidRPr="00940E7A">
              <w:t xml:space="preserve"> </w:t>
            </w:r>
            <w:proofErr w:type="spellStart"/>
            <w:r w:rsidRPr="00940E7A">
              <w:t>Industries</w:t>
            </w:r>
            <w:proofErr w:type="spellEnd"/>
            <w:r w:rsidRPr="00940E7A">
              <w:t xml:space="preserve">, realizovaném na </w:t>
            </w:r>
            <w:proofErr w:type="spellStart"/>
            <w:r w:rsidRPr="00940E7A">
              <w:t>King's</w:t>
            </w:r>
            <w:proofErr w:type="spellEnd"/>
            <w:r w:rsidRPr="00940E7A">
              <w:t xml:space="preserve"> </w:t>
            </w:r>
            <w:proofErr w:type="spellStart"/>
            <w:r w:rsidRPr="00940E7A">
              <w:t>College</w:t>
            </w:r>
            <w:proofErr w:type="spellEnd"/>
            <w:r w:rsidRPr="00940E7A">
              <w:t xml:space="preserve">. Stěžejními moduly tohoto programu jsou kurzy </w:t>
            </w:r>
            <w:proofErr w:type="spellStart"/>
            <w:r w:rsidRPr="00940E7A">
              <w:t>Analysing</w:t>
            </w:r>
            <w:proofErr w:type="spellEnd"/>
            <w:r w:rsidRPr="00940E7A">
              <w:t xml:space="preserve"> </w:t>
            </w:r>
            <w:proofErr w:type="spellStart"/>
            <w:r w:rsidRPr="00940E7A">
              <w:t>the</w:t>
            </w:r>
            <w:proofErr w:type="spellEnd"/>
            <w:r w:rsidRPr="00940E7A">
              <w:t xml:space="preserve"> </w:t>
            </w:r>
            <w:proofErr w:type="spellStart"/>
            <w:r w:rsidRPr="00940E7A">
              <w:t>Cultural</w:t>
            </w:r>
            <w:proofErr w:type="spellEnd"/>
            <w:r w:rsidRPr="00940E7A">
              <w:t xml:space="preserve"> &amp; </w:t>
            </w:r>
            <w:proofErr w:type="spellStart"/>
            <w:r w:rsidRPr="00940E7A">
              <w:t>Creative</w:t>
            </w:r>
            <w:proofErr w:type="spellEnd"/>
            <w:r w:rsidRPr="00940E7A">
              <w:t xml:space="preserve"> </w:t>
            </w:r>
            <w:proofErr w:type="spellStart"/>
            <w:r w:rsidRPr="00940E7A">
              <w:t>Industries</w:t>
            </w:r>
            <w:proofErr w:type="spellEnd"/>
            <w:r w:rsidRPr="00940E7A">
              <w:t xml:space="preserve">: </w:t>
            </w:r>
            <w:proofErr w:type="spellStart"/>
            <w:r w:rsidRPr="00940E7A">
              <w:t>Theories</w:t>
            </w:r>
            <w:proofErr w:type="spellEnd"/>
            <w:r w:rsidRPr="00940E7A">
              <w:t xml:space="preserve">, </w:t>
            </w:r>
            <w:proofErr w:type="spellStart"/>
            <w:r w:rsidRPr="00940E7A">
              <w:t>Definitions</w:t>
            </w:r>
            <w:proofErr w:type="spellEnd"/>
            <w:r w:rsidRPr="00940E7A">
              <w:t xml:space="preserve">, </w:t>
            </w:r>
            <w:proofErr w:type="spellStart"/>
            <w:r w:rsidRPr="00940E7A">
              <w:t>Debates</w:t>
            </w:r>
            <w:proofErr w:type="spellEnd"/>
            <w:r w:rsidRPr="00940E7A">
              <w:t xml:space="preserve"> (30 kreditů), </w:t>
            </w:r>
            <w:proofErr w:type="spellStart"/>
            <w:r w:rsidRPr="00940E7A">
              <w:t>Analysing</w:t>
            </w:r>
            <w:proofErr w:type="spellEnd"/>
            <w:r w:rsidRPr="00940E7A">
              <w:t xml:space="preserve"> </w:t>
            </w:r>
            <w:proofErr w:type="spellStart"/>
            <w:r w:rsidRPr="00940E7A">
              <w:t>the</w:t>
            </w:r>
            <w:proofErr w:type="spellEnd"/>
            <w:r w:rsidRPr="00940E7A">
              <w:t xml:space="preserve"> </w:t>
            </w:r>
            <w:proofErr w:type="spellStart"/>
            <w:r w:rsidRPr="00940E7A">
              <w:t>Cultural</w:t>
            </w:r>
            <w:proofErr w:type="spellEnd"/>
            <w:r w:rsidRPr="00940E7A">
              <w:t xml:space="preserve"> &amp; </w:t>
            </w:r>
            <w:proofErr w:type="spellStart"/>
            <w:r w:rsidRPr="00940E7A">
              <w:t>Creative</w:t>
            </w:r>
            <w:proofErr w:type="spellEnd"/>
            <w:r w:rsidRPr="00940E7A">
              <w:t xml:space="preserve"> </w:t>
            </w:r>
            <w:proofErr w:type="spellStart"/>
            <w:r w:rsidRPr="00940E7A">
              <w:t>Industries</w:t>
            </w:r>
            <w:proofErr w:type="spellEnd"/>
            <w:r w:rsidRPr="00940E7A">
              <w:t xml:space="preserve">: </w:t>
            </w:r>
            <w:proofErr w:type="spellStart"/>
            <w:r w:rsidRPr="00940E7A">
              <w:t>Policies</w:t>
            </w:r>
            <w:proofErr w:type="spellEnd"/>
            <w:r w:rsidRPr="00940E7A">
              <w:t xml:space="preserve">, </w:t>
            </w:r>
            <w:proofErr w:type="spellStart"/>
            <w:r w:rsidRPr="00940E7A">
              <w:t>Creativity</w:t>
            </w:r>
            <w:proofErr w:type="spellEnd"/>
            <w:r w:rsidRPr="00940E7A">
              <w:t xml:space="preserve">, </w:t>
            </w:r>
            <w:proofErr w:type="spellStart"/>
            <w:r w:rsidRPr="00940E7A">
              <w:t>Labour</w:t>
            </w:r>
            <w:proofErr w:type="spellEnd"/>
            <w:r w:rsidRPr="00940E7A">
              <w:t xml:space="preserve"> (30 kreditů) a </w:t>
            </w:r>
            <w:proofErr w:type="spellStart"/>
            <w:r w:rsidRPr="00940E7A">
              <w:t>Research</w:t>
            </w:r>
            <w:proofErr w:type="spellEnd"/>
            <w:r w:rsidRPr="00940E7A">
              <w:t xml:space="preserve"> </w:t>
            </w:r>
            <w:proofErr w:type="spellStart"/>
            <w:r w:rsidRPr="00940E7A">
              <w:t>Approaches</w:t>
            </w:r>
            <w:proofErr w:type="spellEnd"/>
            <w:r w:rsidRPr="00940E7A">
              <w:t xml:space="preserve"> and </w:t>
            </w:r>
            <w:proofErr w:type="spellStart"/>
            <w:r w:rsidRPr="00940E7A">
              <w:t>Dissertation</w:t>
            </w:r>
            <w:proofErr w:type="spellEnd"/>
            <w:r w:rsidRPr="00940E7A">
              <w:t xml:space="preserve"> (60 kreditů). Studující si mohou vybrat ze třech zaměření studia: tradiční dizertace, dizertace ve spolupráci s kulturním partnerem, nebo kreativní výzkumný projekt. Pro dosažení celkového minimálního počtu kreditů (180) si studenti musí vybrat čtyři 15-kreditové kurzy, které zahrnují např. </w:t>
            </w:r>
            <w:proofErr w:type="spellStart"/>
            <w:r w:rsidRPr="00940E7A">
              <w:t>Collecting</w:t>
            </w:r>
            <w:proofErr w:type="spellEnd"/>
            <w:r w:rsidRPr="00940E7A">
              <w:t xml:space="preserve"> </w:t>
            </w:r>
            <w:proofErr w:type="spellStart"/>
            <w:r w:rsidRPr="00940E7A">
              <w:t>Cultures</w:t>
            </w:r>
            <w:proofErr w:type="spellEnd"/>
            <w:r w:rsidRPr="00940E7A">
              <w:t xml:space="preserve">: </w:t>
            </w:r>
            <w:proofErr w:type="spellStart"/>
            <w:r w:rsidRPr="00940E7A">
              <w:t>Managing</w:t>
            </w:r>
            <w:proofErr w:type="spellEnd"/>
            <w:r w:rsidRPr="00940E7A">
              <w:t xml:space="preserve"> </w:t>
            </w:r>
            <w:proofErr w:type="spellStart"/>
            <w:r w:rsidRPr="00940E7A">
              <w:t>collections</w:t>
            </w:r>
            <w:proofErr w:type="spellEnd"/>
            <w:r w:rsidRPr="00940E7A">
              <w:t xml:space="preserve"> in </w:t>
            </w:r>
            <w:proofErr w:type="spellStart"/>
            <w:r w:rsidRPr="00940E7A">
              <w:t>museums</w:t>
            </w:r>
            <w:proofErr w:type="spellEnd"/>
            <w:r w:rsidRPr="00940E7A">
              <w:t xml:space="preserve"> and </w:t>
            </w:r>
            <w:proofErr w:type="spellStart"/>
            <w:r w:rsidRPr="00940E7A">
              <w:t>collecting</w:t>
            </w:r>
            <w:proofErr w:type="spellEnd"/>
            <w:r w:rsidRPr="00940E7A">
              <w:t xml:space="preserve"> </w:t>
            </w:r>
            <w:proofErr w:type="spellStart"/>
            <w:r w:rsidRPr="00940E7A">
              <w:t>organisations</w:t>
            </w:r>
            <w:proofErr w:type="spellEnd"/>
            <w:r w:rsidRPr="00940E7A">
              <w:t xml:space="preserve">; </w:t>
            </w:r>
            <w:proofErr w:type="spellStart"/>
            <w:r w:rsidRPr="00940E7A">
              <w:t>Exhibitions</w:t>
            </w:r>
            <w:proofErr w:type="spellEnd"/>
            <w:r w:rsidRPr="00940E7A">
              <w:t xml:space="preserve">, </w:t>
            </w:r>
            <w:proofErr w:type="spellStart"/>
            <w:r w:rsidRPr="00940E7A">
              <w:t>Identities</w:t>
            </w:r>
            <w:proofErr w:type="spellEnd"/>
            <w:r w:rsidRPr="00940E7A">
              <w:t xml:space="preserve"> and </w:t>
            </w:r>
            <w:proofErr w:type="spellStart"/>
            <w:r w:rsidRPr="00940E7A">
              <w:t>Politics</w:t>
            </w:r>
            <w:proofErr w:type="spellEnd"/>
            <w:r w:rsidRPr="00940E7A">
              <w:t xml:space="preserve">: in </w:t>
            </w:r>
            <w:proofErr w:type="spellStart"/>
            <w:r w:rsidRPr="00940E7A">
              <w:t>Museums</w:t>
            </w:r>
            <w:proofErr w:type="spellEnd"/>
            <w:r w:rsidRPr="00940E7A">
              <w:t xml:space="preserve">, </w:t>
            </w:r>
            <w:proofErr w:type="spellStart"/>
            <w:r w:rsidRPr="00940E7A">
              <w:t>Galleries</w:t>
            </w:r>
            <w:proofErr w:type="spellEnd"/>
            <w:r w:rsidRPr="00940E7A">
              <w:t xml:space="preserve"> and </w:t>
            </w:r>
            <w:proofErr w:type="spellStart"/>
            <w:r w:rsidRPr="00940E7A">
              <w:t>other</w:t>
            </w:r>
            <w:proofErr w:type="spellEnd"/>
            <w:r w:rsidRPr="00940E7A">
              <w:t xml:space="preserve"> </w:t>
            </w:r>
            <w:proofErr w:type="spellStart"/>
            <w:r w:rsidRPr="00940E7A">
              <w:t>Cultural</w:t>
            </w:r>
            <w:proofErr w:type="spellEnd"/>
            <w:r w:rsidRPr="00940E7A">
              <w:t xml:space="preserve"> </w:t>
            </w:r>
            <w:proofErr w:type="spellStart"/>
            <w:r w:rsidRPr="00940E7A">
              <w:t>Spaces</w:t>
            </w:r>
            <w:proofErr w:type="spellEnd"/>
            <w:r w:rsidRPr="00940E7A">
              <w:t xml:space="preserve">; </w:t>
            </w:r>
            <w:proofErr w:type="spellStart"/>
            <w:r w:rsidRPr="00940E7A">
              <w:t>Cultural</w:t>
            </w:r>
            <w:proofErr w:type="spellEnd"/>
            <w:r w:rsidRPr="00940E7A">
              <w:t xml:space="preserve"> </w:t>
            </w:r>
            <w:proofErr w:type="spellStart"/>
            <w:r w:rsidRPr="00940E7A">
              <w:t>Policy</w:t>
            </w:r>
            <w:proofErr w:type="spellEnd"/>
            <w:r w:rsidRPr="00940E7A">
              <w:t xml:space="preserve">; </w:t>
            </w:r>
            <w:proofErr w:type="spellStart"/>
            <w:r w:rsidRPr="00940E7A">
              <w:t>Creatives</w:t>
            </w:r>
            <w:proofErr w:type="spellEnd"/>
            <w:r w:rsidRPr="00940E7A">
              <w:t xml:space="preserve">: </w:t>
            </w:r>
            <w:proofErr w:type="spellStart"/>
            <w:r w:rsidRPr="00940E7A">
              <w:t>Working</w:t>
            </w:r>
            <w:proofErr w:type="spellEnd"/>
            <w:r w:rsidRPr="00940E7A">
              <w:t xml:space="preserve"> in </w:t>
            </w:r>
            <w:proofErr w:type="spellStart"/>
            <w:r w:rsidRPr="00940E7A">
              <w:t>the</w:t>
            </w:r>
            <w:proofErr w:type="spellEnd"/>
            <w:r w:rsidRPr="00940E7A">
              <w:t xml:space="preserve"> </w:t>
            </w:r>
            <w:proofErr w:type="spellStart"/>
            <w:r w:rsidRPr="00940E7A">
              <w:t>Cultural</w:t>
            </w:r>
            <w:proofErr w:type="spellEnd"/>
            <w:r w:rsidRPr="00940E7A">
              <w:t xml:space="preserve"> </w:t>
            </w:r>
            <w:proofErr w:type="spellStart"/>
            <w:r w:rsidRPr="00940E7A">
              <w:t>Industries</w:t>
            </w:r>
            <w:proofErr w:type="spellEnd"/>
            <w:r w:rsidRPr="00940E7A">
              <w:t xml:space="preserve">; </w:t>
            </w:r>
            <w:proofErr w:type="spellStart"/>
            <w:r w:rsidRPr="00940E7A">
              <w:t>Cultural</w:t>
            </w:r>
            <w:proofErr w:type="spellEnd"/>
            <w:r w:rsidRPr="00940E7A">
              <w:t xml:space="preserve"> </w:t>
            </w:r>
            <w:proofErr w:type="spellStart"/>
            <w:r w:rsidRPr="00940E7A">
              <w:t>Markets</w:t>
            </w:r>
            <w:proofErr w:type="spellEnd"/>
            <w:r w:rsidRPr="00940E7A">
              <w:t xml:space="preserve">; Art and </w:t>
            </w:r>
            <w:proofErr w:type="spellStart"/>
            <w:r w:rsidRPr="00940E7A">
              <w:t>Globalisation</w:t>
            </w:r>
            <w:proofErr w:type="spellEnd"/>
            <w:r w:rsidRPr="00940E7A">
              <w:t xml:space="preserve">; </w:t>
            </w:r>
            <w:proofErr w:type="spellStart"/>
            <w:r w:rsidRPr="00940E7A">
              <w:t>Children</w:t>
            </w:r>
            <w:proofErr w:type="spellEnd"/>
            <w:r w:rsidRPr="00940E7A">
              <w:t xml:space="preserve">, Media </w:t>
            </w:r>
            <w:proofErr w:type="spellStart"/>
            <w:r w:rsidRPr="00940E7A">
              <w:t>Industries</w:t>
            </w:r>
            <w:proofErr w:type="spellEnd"/>
            <w:r w:rsidRPr="00940E7A">
              <w:t xml:space="preserve"> and </w:t>
            </w:r>
            <w:proofErr w:type="spellStart"/>
            <w:r w:rsidRPr="00940E7A">
              <w:t>Culture</w:t>
            </w:r>
            <w:proofErr w:type="spellEnd"/>
            <w:r w:rsidRPr="00940E7A">
              <w:t xml:space="preserve">; </w:t>
            </w:r>
            <w:proofErr w:type="spellStart"/>
            <w:r w:rsidRPr="00940E7A">
              <w:t>Future</w:t>
            </w:r>
            <w:proofErr w:type="spellEnd"/>
            <w:r w:rsidRPr="00940E7A">
              <w:t xml:space="preserve"> </w:t>
            </w:r>
            <w:proofErr w:type="spellStart"/>
            <w:r w:rsidRPr="00940E7A">
              <w:t>Memory</w:t>
            </w:r>
            <w:proofErr w:type="spellEnd"/>
            <w:r w:rsidRPr="00940E7A">
              <w:t xml:space="preserve">: </w:t>
            </w:r>
            <w:proofErr w:type="spellStart"/>
            <w:r w:rsidRPr="00940E7A">
              <w:t>Creating</w:t>
            </w:r>
            <w:proofErr w:type="spellEnd"/>
            <w:r w:rsidRPr="00940E7A">
              <w:t xml:space="preserve"> </w:t>
            </w:r>
            <w:proofErr w:type="spellStart"/>
            <w:r w:rsidRPr="00940E7A">
              <w:t>Connected</w:t>
            </w:r>
            <w:proofErr w:type="spellEnd"/>
            <w:r w:rsidRPr="00940E7A">
              <w:t xml:space="preserve"> </w:t>
            </w:r>
            <w:proofErr w:type="spellStart"/>
            <w:r w:rsidRPr="00940E7A">
              <w:t>Worlds</w:t>
            </w:r>
            <w:proofErr w:type="spellEnd"/>
            <w:r w:rsidRPr="00940E7A">
              <w:t xml:space="preserve">; </w:t>
            </w:r>
            <w:proofErr w:type="spellStart"/>
            <w:r w:rsidRPr="00940E7A">
              <w:t>Immersive</w:t>
            </w:r>
            <w:proofErr w:type="spellEnd"/>
            <w:r w:rsidRPr="00940E7A">
              <w:t xml:space="preserve"> Media and </w:t>
            </w:r>
            <w:proofErr w:type="spellStart"/>
            <w:r w:rsidRPr="00940E7A">
              <w:t>Extended</w:t>
            </w:r>
            <w:proofErr w:type="spellEnd"/>
            <w:r w:rsidRPr="00940E7A">
              <w:t xml:space="preserve"> </w:t>
            </w:r>
            <w:proofErr w:type="spellStart"/>
            <w:r w:rsidRPr="00940E7A">
              <w:t>Realities</w:t>
            </w:r>
            <w:proofErr w:type="spellEnd"/>
            <w:r w:rsidRPr="00940E7A">
              <w:t xml:space="preserve">; Gender, Media and </w:t>
            </w:r>
            <w:proofErr w:type="spellStart"/>
            <w:r w:rsidRPr="00940E7A">
              <w:t>Culture</w:t>
            </w:r>
            <w:proofErr w:type="spellEnd"/>
            <w:r w:rsidRPr="00940E7A">
              <w:t xml:space="preserve">; Gaming </w:t>
            </w:r>
            <w:proofErr w:type="spellStart"/>
            <w:r w:rsidRPr="00940E7A">
              <w:t>Industries</w:t>
            </w:r>
            <w:proofErr w:type="spellEnd"/>
            <w:r w:rsidRPr="00940E7A">
              <w:t xml:space="preserve"> and </w:t>
            </w:r>
            <w:proofErr w:type="spellStart"/>
            <w:r w:rsidRPr="00940E7A">
              <w:t>Cultures</w:t>
            </w:r>
            <w:proofErr w:type="spellEnd"/>
            <w:r w:rsidRPr="00940E7A">
              <w:t xml:space="preserve"> nebo </w:t>
            </w:r>
            <w:proofErr w:type="spellStart"/>
            <w:r w:rsidRPr="00940E7A">
              <w:t>Fashion</w:t>
            </w:r>
            <w:proofErr w:type="spellEnd"/>
            <w:r w:rsidRPr="00940E7A">
              <w:t xml:space="preserve">, </w:t>
            </w:r>
            <w:proofErr w:type="spellStart"/>
            <w:r w:rsidRPr="00940E7A">
              <w:t>Culture</w:t>
            </w:r>
            <w:proofErr w:type="spellEnd"/>
            <w:r w:rsidRPr="00940E7A">
              <w:t xml:space="preserve"> &amp; Society.</w:t>
            </w:r>
          </w:p>
          <w:p w14:paraId="461AAF6A" w14:textId="0586E523" w:rsidR="00CC0856" w:rsidRPr="00CD3A44" w:rsidRDefault="00CC0856" w:rsidP="00CD3A44">
            <w:pPr>
              <w:spacing w:before="120" w:after="120"/>
              <w:jc w:val="both"/>
            </w:pPr>
            <w:r w:rsidRPr="00940E7A">
              <w:t xml:space="preserve">Program vyučovaný na </w:t>
            </w:r>
            <w:proofErr w:type="spellStart"/>
            <w:r w:rsidRPr="00940E7A">
              <w:t>King’s</w:t>
            </w:r>
            <w:proofErr w:type="spellEnd"/>
            <w:r w:rsidRPr="00940E7A">
              <w:t xml:space="preserve"> </w:t>
            </w:r>
            <w:proofErr w:type="spellStart"/>
            <w:r w:rsidRPr="00940E7A">
              <w:t>College</w:t>
            </w:r>
            <w:proofErr w:type="spellEnd"/>
            <w:r w:rsidRPr="00940E7A">
              <w:t xml:space="preserve"> přirozeně využívá skutečnosti, že je vyučován v Londýně, který je jedním ze světových center kulturních a kreativních průmyslů a sídlem významných mediálních společností a muzeí. Klade důraz na praktickou zkušenost a využívá služeb přednášejících z řad profesionálů z kulturních a kreativních průmyslů. Stejným způsobem je připraven program KODK, který počítá s</w:t>
            </w:r>
            <w:r>
              <w:t xml:space="preserve"> výukou </w:t>
            </w:r>
            <w:r w:rsidRPr="00940E7A">
              <w:t>řad</w:t>
            </w:r>
            <w:r>
              <w:t>y</w:t>
            </w:r>
            <w:r w:rsidRPr="00940E7A">
              <w:t xml:space="preserve"> odborníků z praxe. Zásadní odlišnost spočívá v přímém zaměření připravovaného programu na digitální kulturu, která není na </w:t>
            </w:r>
            <w:proofErr w:type="spellStart"/>
            <w:r w:rsidRPr="00940E7A">
              <w:t>King's</w:t>
            </w:r>
            <w:proofErr w:type="spellEnd"/>
            <w:r w:rsidRPr="00940E7A">
              <w:t xml:space="preserve"> </w:t>
            </w:r>
            <w:proofErr w:type="spellStart"/>
            <w:r w:rsidRPr="00940E7A">
              <w:t>College</w:t>
            </w:r>
            <w:proofErr w:type="spellEnd"/>
            <w:r w:rsidRPr="00940E7A">
              <w:t xml:space="preserve"> explicitně zmiňována.</w:t>
            </w:r>
            <w:r>
              <w:t xml:space="preserve"> KODK stejně jako </w:t>
            </w:r>
            <w:proofErr w:type="spellStart"/>
            <w:r w:rsidRPr="00940E7A">
              <w:t>King’s</w:t>
            </w:r>
            <w:proofErr w:type="spellEnd"/>
            <w:r w:rsidRPr="00940E7A">
              <w:t xml:space="preserve"> </w:t>
            </w:r>
            <w:proofErr w:type="spellStart"/>
            <w:r w:rsidRPr="00940E7A">
              <w:t>College</w:t>
            </w:r>
            <w:proofErr w:type="spellEnd"/>
            <w:r>
              <w:t xml:space="preserve"> klade zásadní důraz na praktické projekty a praktickou zkušenost.</w:t>
            </w:r>
          </w:p>
        </w:tc>
      </w:tr>
    </w:tbl>
    <w:p w14:paraId="06830403" w14:textId="25E48875" w:rsidR="00CC0856" w:rsidRDefault="00416DE7" w:rsidP="00CC0856">
      <w:r>
        <w:br w:type="page"/>
      </w:r>
    </w:p>
    <w:p w14:paraId="32D03309" w14:textId="00D9896A" w:rsidR="00B82592" w:rsidRDefault="00B82592" w:rsidP="00B82592">
      <w:pPr>
        <w:rPr>
          <w:sz w:val="22"/>
          <w:szCs w:val="22"/>
        </w:rPr>
      </w:pPr>
      <w:r w:rsidRPr="001234B3">
        <w:rPr>
          <w:sz w:val="22"/>
          <w:szCs w:val="22"/>
        </w:rPr>
        <w:lastRenderedPageBreak/>
        <w:t>Příloha č. 3</w:t>
      </w:r>
    </w:p>
    <w:p w14:paraId="5EE0D102" w14:textId="77777777" w:rsidR="00431EFA" w:rsidRDefault="00431EFA" w:rsidP="00B82592">
      <w:pPr>
        <w:rPr>
          <w:sz w:val="22"/>
          <w:szCs w:val="2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31EFA" w14:paraId="3BD90B99" w14:textId="77777777" w:rsidTr="00352B31">
        <w:tc>
          <w:tcPr>
            <w:tcW w:w="9859" w:type="dxa"/>
            <w:gridSpan w:val="15"/>
            <w:tcBorders>
              <w:bottom w:val="double" w:sz="4" w:space="0" w:color="auto"/>
            </w:tcBorders>
            <w:shd w:val="clear" w:color="auto" w:fill="BDD6EE"/>
          </w:tcPr>
          <w:p w14:paraId="39B6FB72" w14:textId="77777777" w:rsidR="00431EFA" w:rsidRDefault="00431EFA" w:rsidP="00352B31">
            <w:pPr>
              <w:jc w:val="both"/>
              <w:rPr>
                <w:b/>
                <w:sz w:val="28"/>
              </w:rPr>
            </w:pPr>
            <w:r>
              <w:rPr>
                <w:b/>
                <w:sz w:val="28"/>
              </w:rPr>
              <w:t>C-I – Personální zabezpečení</w:t>
            </w:r>
          </w:p>
        </w:tc>
      </w:tr>
      <w:tr w:rsidR="00431EFA" w14:paraId="67669861" w14:textId="77777777" w:rsidTr="00352B31">
        <w:tc>
          <w:tcPr>
            <w:tcW w:w="2518" w:type="dxa"/>
            <w:tcBorders>
              <w:top w:val="double" w:sz="4" w:space="0" w:color="auto"/>
            </w:tcBorders>
            <w:shd w:val="clear" w:color="auto" w:fill="F7CAAC"/>
          </w:tcPr>
          <w:p w14:paraId="109EB57E" w14:textId="77777777" w:rsidR="00431EFA" w:rsidRDefault="00431EFA" w:rsidP="00352B31">
            <w:pPr>
              <w:jc w:val="both"/>
              <w:rPr>
                <w:b/>
              </w:rPr>
            </w:pPr>
            <w:r>
              <w:rPr>
                <w:b/>
              </w:rPr>
              <w:t>Vysoká škola</w:t>
            </w:r>
          </w:p>
        </w:tc>
        <w:tc>
          <w:tcPr>
            <w:tcW w:w="7341" w:type="dxa"/>
            <w:gridSpan w:val="14"/>
          </w:tcPr>
          <w:p w14:paraId="33A54C23" w14:textId="77777777" w:rsidR="00431EFA" w:rsidRDefault="00431EFA" w:rsidP="00352B31">
            <w:pPr>
              <w:jc w:val="both"/>
            </w:pPr>
            <w:r>
              <w:t>Univerzita Tomáše Bati ve Zlíně</w:t>
            </w:r>
          </w:p>
        </w:tc>
      </w:tr>
      <w:tr w:rsidR="00431EFA" w14:paraId="3931E622" w14:textId="77777777" w:rsidTr="00352B31">
        <w:tc>
          <w:tcPr>
            <w:tcW w:w="2518" w:type="dxa"/>
            <w:shd w:val="clear" w:color="auto" w:fill="F7CAAC"/>
          </w:tcPr>
          <w:p w14:paraId="65F0ADE2" w14:textId="77777777" w:rsidR="00431EFA" w:rsidRDefault="00431EFA" w:rsidP="00352B31">
            <w:pPr>
              <w:jc w:val="both"/>
              <w:rPr>
                <w:b/>
              </w:rPr>
            </w:pPr>
            <w:r>
              <w:rPr>
                <w:b/>
              </w:rPr>
              <w:t>Součást vysoké školy</w:t>
            </w:r>
          </w:p>
        </w:tc>
        <w:tc>
          <w:tcPr>
            <w:tcW w:w="7341" w:type="dxa"/>
            <w:gridSpan w:val="14"/>
          </w:tcPr>
          <w:p w14:paraId="5D4B9F7A" w14:textId="77777777" w:rsidR="00431EFA" w:rsidRDefault="00431EFA" w:rsidP="00352B31">
            <w:pPr>
              <w:jc w:val="both"/>
            </w:pPr>
            <w:r>
              <w:t>Fakulta multimediálních komunikací</w:t>
            </w:r>
          </w:p>
        </w:tc>
      </w:tr>
      <w:tr w:rsidR="00431EFA" w14:paraId="66D9D009" w14:textId="77777777" w:rsidTr="00352B31">
        <w:tc>
          <w:tcPr>
            <w:tcW w:w="2518" w:type="dxa"/>
            <w:shd w:val="clear" w:color="auto" w:fill="F7CAAC"/>
          </w:tcPr>
          <w:p w14:paraId="4A5685E3" w14:textId="77777777" w:rsidR="00431EFA" w:rsidRDefault="00431EFA" w:rsidP="00352B31">
            <w:pPr>
              <w:jc w:val="both"/>
              <w:rPr>
                <w:b/>
              </w:rPr>
            </w:pPr>
            <w:r>
              <w:rPr>
                <w:b/>
              </w:rPr>
              <w:t>Název studijního programu</w:t>
            </w:r>
          </w:p>
        </w:tc>
        <w:tc>
          <w:tcPr>
            <w:tcW w:w="7341" w:type="dxa"/>
            <w:gridSpan w:val="14"/>
          </w:tcPr>
          <w:p w14:paraId="745B1FA4" w14:textId="77777777" w:rsidR="00431EFA" w:rsidRDefault="00431EFA" w:rsidP="00352B31">
            <w:pPr>
              <w:jc w:val="both"/>
            </w:pPr>
            <w:r>
              <w:t>Kreativní odvětví a digitální kultura</w:t>
            </w:r>
          </w:p>
        </w:tc>
      </w:tr>
      <w:tr w:rsidR="00431EFA" w14:paraId="655FFDF3" w14:textId="77777777" w:rsidTr="00352B31">
        <w:tc>
          <w:tcPr>
            <w:tcW w:w="2518" w:type="dxa"/>
            <w:shd w:val="clear" w:color="auto" w:fill="F7CAAC"/>
          </w:tcPr>
          <w:p w14:paraId="4D0ED40B" w14:textId="77777777" w:rsidR="00431EFA" w:rsidRDefault="00431EFA" w:rsidP="00352B31">
            <w:pPr>
              <w:jc w:val="both"/>
              <w:rPr>
                <w:b/>
              </w:rPr>
            </w:pPr>
            <w:r>
              <w:rPr>
                <w:b/>
              </w:rPr>
              <w:t>Jméno a příjmení</w:t>
            </w:r>
          </w:p>
        </w:tc>
        <w:tc>
          <w:tcPr>
            <w:tcW w:w="4536" w:type="dxa"/>
            <w:gridSpan w:val="8"/>
          </w:tcPr>
          <w:p w14:paraId="4CE97D9E" w14:textId="77777777" w:rsidR="00431EFA" w:rsidRPr="005722D4" w:rsidRDefault="00431EFA" w:rsidP="00352B31">
            <w:pPr>
              <w:jc w:val="both"/>
              <w:rPr>
                <w:b/>
              </w:rPr>
            </w:pPr>
            <w:r w:rsidRPr="005722D4">
              <w:rPr>
                <w:b/>
              </w:rPr>
              <w:t xml:space="preserve">Mária </w:t>
            </w:r>
            <w:proofErr w:type="spellStart"/>
            <w:r w:rsidRPr="005722D4">
              <w:rPr>
                <w:b/>
              </w:rPr>
              <w:t>Štraneková</w:t>
            </w:r>
            <w:proofErr w:type="spellEnd"/>
            <w:r w:rsidRPr="005722D4">
              <w:rPr>
                <w:b/>
              </w:rPr>
              <w:t xml:space="preserve"> – garantka </w:t>
            </w:r>
            <w:r>
              <w:rPr>
                <w:b/>
              </w:rPr>
              <w:t xml:space="preserve">studijního </w:t>
            </w:r>
            <w:r w:rsidRPr="005722D4">
              <w:rPr>
                <w:b/>
              </w:rPr>
              <w:t>programu</w:t>
            </w:r>
          </w:p>
        </w:tc>
        <w:tc>
          <w:tcPr>
            <w:tcW w:w="709" w:type="dxa"/>
            <w:shd w:val="clear" w:color="auto" w:fill="F7CAAC"/>
          </w:tcPr>
          <w:p w14:paraId="3484E526" w14:textId="77777777" w:rsidR="00431EFA" w:rsidRDefault="00431EFA" w:rsidP="00352B31">
            <w:pPr>
              <w:jc w:val="both"/>
              <w:rPr>
                <w:b/>
              </w:rPr>
            </w:pPr>
            <w:r>
              <w:rPr>
                <w:b/>
              </w:rPr>
              <w:t>Tituly</w:t>
            </w:r>
          </w:p>
        </w:tc>
        <w:tc>
          <w:tcPr>
            <w:tcW w:w="2096" w:type="dxa"/>
            <w:gridSpan w:val="5"/>
          </w:tcPr>
          <w:p w14:paraId="6957B8F8" w14:textId="77777777" w:rsidR="00431EFA" w:rsidRDefault="00431EFA" w:rsidP="00352B31">
            <w:pPr>
              <w:jc w:val="both"/>
            </w:pPr>
            <w:r>
              <w:t xml:space="preserve">doc. Mgr. art., </w:t>
            </w:r>
            <w:proofErr w:type="spellStart"/>
            <w:r>
              <w:t>ArtD</w:t>
            </w:r>
            <w:proofErr w:type="spellEnd"/>
            <w:r>
              <w:t>.</w:t>
            </w:r>
          </w:p>
        </w:tc>
      </w:tr>
      <w:tr w:rsidR="00431EFA" w14:paraId="4DD9FFF4" w14:textId="77777777" w:rsidTr="00352B31">
        <w:tc>
          <w:tcPr>
            <w:tcW w:w="2518" w:type="dxa"/>
            <w:shd w:val="clear" w:color="auto" w:fill="F7CAAC"/>
          </w:tcPr>
          <w:p w14:paraId="2E9E36C9" w14:textId="77777777" w:rsidR="00431EFA" w:rsidRDefault="00431EFA" w:rsidP="00352B31">
            <w:pPr>
              <w:jc w:val="both"/>
              <w:rPr>
                <w:b/>
              </w:rPr>
            </w:pPr>
            <w:r>
              <w:rPr>
                <w:b/>
              </w:rPr>
              <w:t>Rok narození</w:t>
            </w:r>
          </w:p>
        </w:tc>
        <w:tc>
          <w:tcPr>
            <w:tcW w:w="829" w:type="dxa"/>
            <w:gridSpan w:val="2"/>
          </w:tcPr>
          <w:p w14:paraId="06A878E4" w14:textId="77777777" w:rsidR="00431EFA" w:rsidRDefault="00431EFA" w:rsidP="00352B31">
            <w:pPr>
              <w:jc w:val="both"/>
            </w:pPr>
            <w:r>
              <w:t>1977</w:t>
            </w:r>
          </w:p>
        </w:tc>
        <w:tc>
          <w:tcPr>
            <w:tcW w:w="1721" w:type="dxa"/>
            <w:shd w:val="clear" w:color="auto" w:fill="F7CAAC"/>
          </w:tcPr>
          <w:p w14:paraId="08327B54" w14:textId="77777777" w:rsidR="00431EFA" w:rsidRDefault="00431EFA" w:rsidP="00352B31">
            <w:pPr>
              <w:jc w:val="both"/>
              <w:rPr>
                <w:b/>
              </w:rPr>
            </w:pPr>
            <w:r>
              <w:rPr>
                <w:b/>
              </w:rPr>
              <w:t>typ vztahu k VŠ</w:t>
            </w:r>
          </w:p>
        </w:tc>
        <w:tc>
          <w:tcPr>
            <w:tcW w:w="992" w:type="dxa"/>
            <w:gridSpan w:val="4"/>
          </w:tcPr>
          <w:p w14:paraId="13B1F759" w14:textId="77777777" w:rsidR="00431EFA" w:rsidRDefault="00431EFA" w:rsidP="00352B31">
            <w:pPr>
              <w:jc w:val="both"/>
            </w:pPr>
            <w:r>
              <w:t>pp.</w:t>
            </w:r>
          </w:p>
        </w:tc>
        <w:tc>
          <w:tcPr>
            <w:tcW w:w="994" w:type="dxa"/>
            <w:shd w:val="clear" w:color="auto" w:fill="F7CAAC"/>
          </w:tcPr>
          <w:p w14:paraId="2D6ABCCB" w14:textId="77777777" w:rsidR="00431EFA" w:rsidRDefault="00431EFA" w:rsidP="00352B31">
            <w:pPr>
              <w:jc w:val="both"/>
              <w:rPr>
                <w:b/>
              </w:rPr>
            </w:pPr>
            <w:r>
              <w:rPr>
                <w:b/>
              </w:rPr>
              <w:t>rozsah</w:t>
            </w:r>
          </w:p>
        </w:tc>
        <w:tc>
          <w:tcPr>
            <w:tcW w:w="709" w:type="dxa"/>
          </w:tcPr>
          <w:p w14:paraId="72D978B5" w14:textId="77777777" w:rsidR="00431EFA" w:rsidRDefault="00431EFA" w:rsidP="00352B31">
            <w:pPr>
              <w:jc w:val="both"/>
            </w:pPr>
            <w:r>
              <w:t>40h/t</w:t>
            </w:r>
          </w:p>
        </w:tc>
        <w:tc>
          <w:tcPr>
            <w:tcW w:w="709" w:type="dxa"/>
            <w:gridSpan w:val="3"/>
            <w:shd w:val="clear" w:color="auto" w:fill="F7CAAC"/>
          </w:tcPr>
          <w:p w14:paraId="1BF8A41A" w14:textId="77777777" w:rsidR="00431EFA" w:rsidRDefault="00431EFA" w:rsidP="00352B31">
            <w:pPr>
              <w:jc w:val="both"/>
              <w:rPr>
                <w:b/>
              </w:rPr>
            </w:pPr>
            <w:r>
              <w:rPr>
                <w:b/>
              </w:rPr>
              <w:t>do kdy</w:t>
            </w:r>
          </w:p>
        </w:tc>
        <w:tc>
          <w:tcPr>
            <w:tcW w:w="1387" w:type="dxa"/>
            <w:gridSpan w:val="2"/>
          </w:tcPr>
          <w:p w14:paraId="2CBC4619" w14:textId="77777777" w:rsidR="00431EFA" w:rsidRDefault="00431EFA" w:rsidP="00352B31">
            <w:pPr>
              <w:jc w:val="both"/>
            </w:pPr>
            <w:r>
              <w:t>01/2026</w:t>
            </w:r>
          </w:p>
        </w:tc>
      </w:tr>
      <w:tr w:rsidR="00431EFA" w14:paraId="0246A0CB" w14:textId="77777777" w:rsidTr="00352B31">
        <w:tc>
          <w:tcPr>
            <w:tcW w:w="5068" w:type="dxa"/>
            <w:gridSpan w:val="4"/>
            <w:shd w:val="clear" w:color="auto" w:fill="F7CAAC"/>
          </w:tcPr>
          <w:p w14:paraId="3F3D096F" w14:textId="77777777" w:rsidR="00431EFA" w:rsidRDefault="00431EFA" w:rsidP="00352B31">
            <w:pPr>
              <w:jc w:val="both"/>
              <w:rPr>
                <w:b/>
              </w:rPr>
            </w:pPr>
            <w:r>
              <w:rPr>
                <w:b/>
              </w:rPr>
              <w:t>Typ vztahu na součásti VŠ, která uskutečňuje st. program</w:t>
            </w:r>
          </w:p>
        </w:tc>
        <w:tc>
          <w:tcPr>
            <w:tcW w:w="992" w:type="dxa"/>
            <w:gridSpan w:val="4"/>
          </w:tcPr>
          <w:p w14:paraId="239FC057" w14:textId="77777777" w:rsidR="00431EFA" w:rsidRDefault="00431EFA" w:rsidP="00352B31">
            <w:pPr>
              <w:jc w:val="both"/>
            </w:pPr>
            <w:r>
              <w:t>pp.</w:t>
            </w:r>
          </w:p>
        </w:tc>
        <w:tc>
          <w:tcPr>
            <w:tcW w:w="994" w:type="dxa"/>
            <w:shd w:val="clear" w:color="auto" w:fill="F7CAAC"/>
          </w:tcPr>
          <w:p w14:paraId="42A29B5A" w14:textId="77777777" w:rsidR="00431EFA" w:rsidRDefault="00431EFA" w:rsidP="00352B31">
            <w:pPr>
              <w:jc w:val="both"/>
              <w:rPr>
                <w:b/>
              </w:rPr>
            </w:pPr>
            <w:r>
              <w:rPr>
                <w:b/>
              </w:rPr>
              <w:t>rozsah</w:t>
            </w:r>
          </w:p>
        </w:tc>
        <w:tc>
          <w:tcPr>
            <w:tcW w:w="709" w:type="dxa"/>
          </w:tcPr>
          <w:p w14:paraId="732EAC0D" w14:textId="77777777" w:rsidR="00431EFA" w:rsidRDefault="00431EFA" w:rsidP="00352B31">
            <w:pPr>
              <w:jc w:val="both"/>
            </w:pPr>
            <w:r>
              <w:t>40h/t</w:t>
            </w:r>
          </w:p>
        </w:tc>
        <w:tc>
          <w:tcPr>
            <w:tcW w:w="709" w:type="dxa"/>
            <w:gridSpan w:val="3"/>
            <w:shd w:val="clear" w:color="auto" w:fill="F7CAAC"/>
          </w:tcPr>
          <w:p w14:paraId="608B5F30" w14:textId="77777777" w:rsidR="00431EFA" w:rsidRDefault="00431EFA" w:rsidP="00352B31">
            <w:pPr>
              <w:jc w:val="both"/>
              <w:rPr>
                <w:b/>
              </w:rPr>
            </w:pPr>
            <w:r>
              <w:rPr>
                <w:b/>
              </w:rPr>
              <w:t>do kdy</w:t>
            </w:r>
          </w:p>
        </w:tc>
        <w:tc>
          <w:tcPr>
            <w:tcW w:w="1387" w:type="dxa"/>
            <w:gridSpan w:val="2"/>
          </w:tcPr>
          <w:p w14:paraId="5DCFA700" w14:textId="77777777" w:rsidR="00431EFA" w:rsidRDefault="00431EFA" w:rsidP="00352B31">
            <w:pPr>
              <w:jc w:val="both"/>
            </w:pPr>
            <w:r>
              <w:t>01/2026</w:t>
            </w:r>
          </w:p>
        </w:tc>
      </w:tr>
      <w:tr w:rsidR="00431EFA" w14:paraId="35858829" w14:textId="77777777" w:rsidTr="00352B31">
        <w:tc>
          <w:tcPr>
            <w:tcW w:w="6060" w:type="dxa"/>
            <w:gridSpan w:val="8"/>
            <w:shd w:val="clear" w:color="auto" w:fill="F7CAAC"/>
          </w:tcPr>
          <w:p w14:paraId="6A932D89" w14:textId="77777777" w:rsidR="00431EFA" w:rsidRDefault="00431EFA" w:rsidP="00352B31">
            <w:pPr>
              <w:jc w:val="both"/>
            </w:pPr>
            <w:r>
              <w:rPr>
                <w:b/>
              </w:rPr>
              <w:t>Další současná působení jako akademický pracovník na jiných VŠ</w:t>
            </w:r>
          </w:p>
        </w:tc>
        <w:tc>
          <w:tcPr>
            <w:tcW w:w="1703" w:type="dxa"/>
            <w:gridSpan w:val="2"/>
            <w:shd w:val="clear" w:color="auto" w:fill="F7CAAC"/>
          </w:tcPr>
          <w:p w14:paraId="2B46DDE7" w14:textId="77777777" w:rsidR="00431EFA" w:rsidRDefault="00431EFA" w:rsidP="00352B31">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8BBBE6F" w14:textId="77777777" w:rsidR="00431EFA" w:rsidRDefault="00431EFA" w:rsidP="00352B31">
            <w:pPr>
              <w:jc w:val="both"/>
              <w:rPr>
                <w:b/>
              </w:rPr>
            </w:pPr>
            <w:r>
              <w:rPr>
                <w:b/>
              </w:rPr>
              <w:t>rozsah</w:t>
            </w:r>
          </w:p>
        </w:tc>
      </w:tr>
      <w:tr w:rsidR="00431EFA" w14:paraId="6635C681" w14:textId="77777777" w:rsidTr="00352B31">
        <w:tc>
          <w:tcPr>
            <w:tcW w:w="6060" w:type="dxa"/>
            <w:gridSpan w:val="8"/>
          </w:tcPr>
          <w:p w14:paraId="5EC54C95" w14:textId="77777777" w:rsidR="00431EFA" w:rsidRDefault="00431EFA" w:rsidP="00352B31">
            <w:pPr>
              <w:jc w:val="both"/>
            </w:pPr>
          </w:p>
        </w:tc>
        <w:tc>
          <w:tcPr>
            <w:tcW w:w="1703" w:type="dxa"/>
            <w:gridSpan w:val="2"/>
          </w:tcPr>
          <w:p w14:paraId="5217D91A" w14:textId="77777777" w:rsidR="00431EFA" w:rsidRDefault="00431EFA" w:rsidP="00352B31">
            <w:pPr>
              <w:jc w:val="both"/>
            </w:pPr>
          </w:p>
        </w:tc>
        <w:tc>
          <w:tcPr>
            <w:tcW w:w="2096" w:type="dxa"/>
            <w:gridSpan w:val="5"/>
          </w:tcPr>
          <w:p w14:paraId="77F0A6A4" w14:textId="77777777" w:rsidR="00431EFA" w:rsidRDefault="00431EFA" w:rsidP="00352B31">
            <w:pPr>
              <w:jc w:val="both"/>
            </w:pPr>
          </w:p>
        </w:tc>
      </w:tr>
      <w:tr w:rsidR="00431EFA" w14:paraId="33C330F2" w14:textId="77777777" w:rsidTr="00352B31">
        <w:tc>
          <w:tcPr>
            <w:tcW w:w="6060" w:type="dxa"/>
            <w:gridSpan w:val="8"/>
          </w:tcPr>
          <w:p w14:paraId="380D367A" w14:textId="77777777" w:rsidR="00431EFA" w:rsidRDefault="00431EFA" w:rsidP="00352B31">
            <w:pPr>
              <w:jc w:val="both"/>
            </w:pPr>
          </w:p>
        </w:tc>
        <w:tc>
          <w:tcPr>
            <w:tcW w:w="1703" w:type="dxa"/>
            <w:gridSpan w:val="2"/>
          </w:tcPr>
          <w:p w14:paraId="6DEFCA92" w14:textId="77777777" w:rsidR="00431EFA" w:rsidRDefault="00431EFA" w:rsidP="00352B31">
            <w:pPr>
              <w:jc w:val="both"/>
            </w:pPr>
          </w:p>
        </w:tc>
        <w:tc>
          <w:tcPr>
            <w:tcW w:w="2096" w:type="dxa"/>
            <w:gridSpan w:val="5"/>
          </w:tcPr>
          <w:p w14:paraId="233B4498" w14:textId="77777777" w:rsidR="00431EFA" w:rsidRDefault="00431EFA" w:rsidP="00352B31">
            <w:pPr>
              <w:jc w:val="both"/>
            </w:pPr>
          </w:p>
        </w:tc>
      </w:tr>
      <w:tr w:rsidR="00431EFA" w14:paraId="509C095A" w14:textId="77777777" w:rsidTr="00352B31">
        <w:tc>
          <w:tcPr>
            <w:tcW w:w="9859" w:type="dxa"/>
            <w:gridSpan w:val="15"/>
            <w:shd w:val="clear" w:color="auto" w:fill="F7CAAC"/>
          </w:tcPr>
          <w:p w14:paraId="62397074" w14:textId="77777777" w:rsidR="00431EFA" w:rsidRDefault="00431EFA" w:rsidP="00352B31">
            <w:pPr>
              <w:jc w:val="both"/>
            </w:pPr>
            <w:r>
              <w:rPr>
                <w:b/>
              </w:rPr>
              <w:t>Předměty příslušného studijního programu a způsob zapojení do jejich výuky, příp. další zapojení do uskutečňování studijního programu</w:t>
            </w:r>
          </w:p>
        </w:tc>
      </w:tr>
      <w:tr w:rsidR="00431EFA" w14:paraId="4FF6404E" w14:textId="77777777" w:rsidTr="00352B31">
        <w:trPr>
          <w:trHeight w:val="1118"/>
        </w:trPr>
        <w:tc>
          <w:tcPr>
            <w:tcW w:w="9859" w:type="dxa"/>
            <w:gridSpan w:val="15"/>
            <w:tcBorders>
              <w:top w:val="nil"/>
            </w:tcBorders>
          </w:tcPr>
          <w:p w14:paraId="0D1F9B2A" w14:textId="77777777" w:rsidR="00431EFA" w:rsidRPr="00A22651" w:rsidRDefault="00431EFA" w:rsidP="00352B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Oborové teorie a technologie 1, 2, 3, 4, 5 - přednášející, garant předmětu</w:t>
            </w:r>
          </w:p>
          <w:p w14:paraId="10904917" w14:textId="77777777" w:rsidR="00431EFA" w:rsidRDefault="00431EFA" w:rsidP="00352B31">
            <w:pPr>
              <w:jc w:val="both"/>
            </w:pPr>
            <w:r>
              <w:t>Komunikace KKO 1, 2 - vede seminář, garant předmětu</w:t>
            </w:r>
          </w:p>
          <w:p w14:paraId="0A50BEFE" w14:textId="77777777" w:rsidR="00431EFA" w:rsidRDefault="00431EFA" w:rsidP="00352B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Green design and </w:t>
            </w:r>
            <w:proofErr w:type="spellStart"/>
            <w:r>
              <w:t>suistanable</w:t>
            </w:r>
            <w:proofErr w:type="spellEnd"/>
            <w:r>
              <w:t xml:space="preserve"> </w:t>
            </w:r>
            <w:proofErr w:type="spellStart"/>
            <w:r>
              <w:t>materials</w:t>
            </w:r>
            <w:proofErr w:type="spellEnd"/>
            <w:r>
              <w:t xml:space="preserve"> 1, 2 - vede seminář, garant předmětu</w:t>
            </w:r>
          </w:p>
          <w:p w14:paraId="56BBBC43" w14:textId="77777777" w:rsidR="00431EFA" w:rsidRDefault="00431EFA" w:rsidP="00352B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81F80">
              <w:t>Bakalářsk</w:t>
            </w:r>
            <w:r>
              <w:t>á práce – vede seminář, garant předmětu</w:t>
            </w:r>
          </w:p>
          <w:p w14:paraId="7B3233B2" w14:textId="77777777" w:rsidR="00431EFA" w:rsidRPr="002827C6" w:rsidRDefault="00431EFA" w:rsidP="00352B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r>
      <w:tr w:rsidR="00431EFA" w14:paraId="6CBBB5E6" w14:textId="77777777" w:rsidTr="00352B31">
        <w:trPr>
          <w:trHeight w:val="340"/>
        </w:trPr>
        <w:tc>
          <w:tcPr>
            <w:tcW w:w="9859" w:type="dxa"/>
            <w:gridSpan w:val="15"/>
            <w:tcBorders>
              <w:top w:val="nil"/>
            </w:tcBorders>
            <w:shd w:val="clear" w:color="auto" w:fill="FBD4B4"/>
          </w:tcPr>
          <w:p w14:paraId="350DC7EE" w14:textId="77777777" w:rsidR="00431EFA" w:rsidRPr="002827C6" w:rsidRDefault="00431EFA" w:rsidP="00352B31">
            <w:pPr>
              <w:jc w:val="both"/>
              <w:rPr>
                <w:b/>
              </w:rPr>
            </w:pPr>
            <w:r w:rsidRPr="002827C6">
              <w:rPr>
                <w:b/>
              </w:rPr>
              <w:t>Zapojení do výuky v dalších studijních programech na téže vysoké škole (pouze u garantů ZT a PZ předmětů)</w:t>
            </w:r>
          </w:p>
        </w:tc>
      </w:tr>
      <w:tr w:rsidR="00431EFA" w14:paraId="00C45631" w14:textId="77777777" w:rsidTr="00352B31">
        <w:trPr>
          <w:trHeight w:val="340"/>
        </w:trPr>
        <w:tc>
          <w:tcPr>
            <w:tcW w:w="2802" w:type="dxa"/>
            <w:gridSpan w:val="2"/>
            <w:tcBorders>
              <w:top w:val="nil"/>
            </w:tcBorders>
          </w:tcPr>
          <w:p w14:paraId="783E1A7C" w14:textId="77777777" w:rsidR="00431EFA" w:rsidRPr="002827C6" w:rsidRDefault="00431EFA" w:rsidP="00352B31">
            <w:pPr>
              <w:jc w:val="both"/>
              <w:rPr>
                <w:b/>
              </w:rPr>
            </w:pPr>
            <w:r w:rsidRPr="002827C6">
              <w:rPr>
                <w:b/>
              </w:rPr>
              <w:t>Název studijního předmětu</w:t>
            </w:r>
          </w:p>
        </w:tc>
        <w:tc>
          <w:tcPr>
            <w:tcW w:w="2409" w:type="dxa"/>
            <w:gridSpan w:val="3"/>
            <w:tcBorders>
              <w:top w:val="nil"/>
            </w:tcBorders>
          </w:tcPr>
          <w:p w14:paraId="018AF07A" w14:textId="77777777" w:rsidR="00431EFA" w:rsidRPr="002827C6" w:rsidRDefault="00431EFA" w:rsidP="00352B31">
            <w:pPr>
              <w:jc w:val="both"/>
              <w:rPr>
                <w:b/>
              </w:rPr>
            </w:pPr>
            <w:r w:rsidRPr="002827C6">
              <w:rPr>
                <w:b/>
              </w:rPr>
              <w:t>Název studijního programu</w:t>
            </w:r>
          </w:p>
        </w:tc>
        <w:tc>
          <w:tcPr>
            <w:tcW w:w="567" w:type="dxa"/>
            <w:gridSpan w:val="2"/>
            <w:tcBorders>
              <w:top w:val="nil"/>
            </w:tcBorders>
          </w:tcPr>
          <w:p w14:paraId="4A381B50" w14:textId="77777777" w:rsidR="00431EFA" w:rsidRPr="002827C6" w:rsidRDefault="00431EFA" w:rsidP="00352B31">
            <w:pPr>
              <w:jc w:val="both"/>
              <w:rPr>
                <w:b/>
              </w:rPr>
            </w:pPr>
            <w:r w:rsidRPr="002827C6">
              <w:rPr>
                <w:b/>
              </w:rPr>
              <w:t>Sem.</w:t>
            </w:r>
          </w:p>
        </w:tc>
        <w:tc>
          <w:tcPr>
            <w:tcW w:w="2109" w:type="dxa"/>
            <w:gridSpan w:val="5"/>
            <w:tcBorders>
              <w:top w:val="nil"/>
            </w:tcBorders>
          </w:tcPr>
          <w:p w14:paraId="657C9F3B" w14:textId="77777777" w:rsidR="00431EFA" w:rsidRPr="002827C6" w:rsidRDefault="00431EFA" w:rsidP="00352B31">
            <w:pPr>
              <w:jc w:val="both"/>
              <w:rPr>
                <w:b/>
              </w:rPr>
            </w:pPr>
            <w:r w:rsidRPr="002827C6">
              <w:rPr>
                <w:b/>
              </w:rPr>
              <w:t>Role ve výuce daného předmětu</w:t>
            </w:r>
          </w:p>
        </w:tc>
        <w:tc>
          <w:tcPr>
            <w:tcW w:w="1972" w:type="dxa"/>
            <w:gridSpan w:val="3"/>
            <w:tcBorders>
              <w:top w:val="nil"/>
            </w:tcBorders>
          </w:tcPr>
          <w:p w14:paraId="78F59790" w14:textId="77777777" w:rsidR="00431EFA" w:rsidRPr="002827C6" w:rsidRDefault="00431EFA" w:rsidP="00352B31">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31EFA" w14:paraId="7A7541E5" w14:textId="77777777" w:rsidTr="00352B31">
        <w:trPr>
          <w:trHeight w:val="285"/>
        </w:trPr>
        <w:tc>
          <w:tcPr>
            <w:tcW w:w="2802" w:type="dxa"/>
            <w:gridSpan w:val="2"/>
            <w:tcBorders>
              <w:top w:val="nil"/>
            </w:tcBorders>
          </w:tcPr>
          <w:p w14:paraId="072B586A" w14:textId="77777777" w:rsidR="00431EFA" w:rsidRPr="00461AFF" w:rsidRDefault="00431EFA" w:rsidP="00352B31">
            <w:pPr>
              <w:rPr>
                <w:color w:val="FF0000"/>
              </w:rPr>
            </w:pPr>
            <w:r>
              <w:t>Produkce v kulturních a kreativních odvětvích III</w:t>
            </w:r>
          </w:p>
        </w:tc>
        <w:tc>
          <w:tcPr>
            <w:tcW w:w="2409" w:type="dxa"/>
            <w:gridSpan w:val="3"/>
            <w:tcBorders>
              <w:top w:val="nil"/>
            </w:tcBorders>
          </w:tcPr>
          <w:p w14:paraId="24EBA058" w14:textId="77777777" w:rsidR="00431EFA" w:rsidRPr="00461AFF" w:rsidRDefault="00431EFA" w:rsidP="00352B31">
            <w:pPr>
              <w:jc w:val="both"/>
              <w:rPr>
                <w:color w:val="FF0000"/>
              </w:rPr>
            </w:pPr>
            <w:proofErr w:type="spellStart"/>
            <w:r w:rsidRPr="005722D4">
              <w:t>Arts</w:t>
            </w:r>
            <w:proofErr w:type="spellEnd"/>
            <w:r w:rsidRPr="005722D4">
              <w:t xml:space="preserve"> Management</w:t>
            </w:r>
          </w:p>
        </w:tc>
        <w:tc>
          <w:tcPr>
            <w:tcW w:w="567" w:type="dxa"/>
            <w:gridSpan w:val="2"/>
            <w:tcBorders>
              <w:top w:val="nil"/>
            </w:tcBorders>
          </w:tcPr>
          <w:p w14:paraId="7E731A08" w14:textId="77777777" w:rsidR="00431EFA" w:rsidRPr="00323ECC" w:rsidRDefault="00431EFA" w:rsidP="00352B31">
            <w:pPr>
              <w:jc w:val="both"/>
            </w:pPr>
            <w:r w:rsidRPr="00323ECC">
              <w:t>2 ZS</w:t>
            </w:r>
          </w:p>
        </w:tc>
        <w:tc>
          <w:tcPr>
            <w:tcW w:w="2109" w:type="dxa"/>
            <w:gridSpan w:val="5"/>
            <w:tcBorders>
              <w:top w:val="nil"/>
            </w:tcBorders>
          </w:tcPr>
          <w:p w14:paraId="20BAA719" w14:textId="77777777" w:rsidR="00431EFA" w:rsidRPr="00323ECC" w:rsidRDefault="00431EFA" w:rsidP="00352B31">
            <w:r w:rsidRPr="00323ECC">
              <w:t>Garant</w:t>
            </w:r>
            <w:r>
              <w:t>, vede seminář (50 %)</w:t>
            </w:r>
          </w:p>
        </w:tc>
        <w:tc>
          <w:tcPr>
            <w:tcW w:w="1972" w:type="dxa"/>
            <w:gridSpan w:val="3"/>
            <w:tcBorders>
              <w:top w:val="nil"/>
            </w:tcBorders>
          </w:tcPr>
          <w:p w14:paraId="33A92175" w14:textId="77777777" w:rsidR="00431EFA" w:rsidRPr="00323ECC" w:rsidRDefault="00431EFA" w:rsidP="00352B31">
            <w:pPr>
              <w:jc w:val="both"/>
            </w:pPr>
          </w:p>
        </w:tc>
      </w:tr>
      <w:tr w:rsidR="00431EFA" w14:paraId="3E8B02C9" w14:textId="77777777" w:rsidTr="00352B31">
        <w:trPr>
          <w:trHeight w:val="285"/>
        </w:trPr>
        <w:tc>
          <w:tcPr>
            <w:tcW w:w="2802" w:type="dxa"/>
            <w:gridSpan w:val="2"/>
            <w:tcBorders>
              <w:top w:val="nil"/>
            </w:tcBorders>
          </w:tcPr>
          <w:p w14:paraId="7F6DD776" w14:textId="77777777" w:rsidR="00431EFA" w:rsidRDefault="00431EFA" w:rsidP="00352B31">
            <w:r>
              <w:t>Produkce v kulturních a kreativních odvětvích IV</w:t>
            </w:r>
          </w:p>
        </w:tc>
        <w:tc>
          <w:tcPr>
            <w:tcW w:w="2409" w:type="dxa"/>
            <w:gridSpan w:val="3"/>
            <w:tcBorders>
              <w:top w:val="nil"/>
            </w:tcBorders>
          </w:tcPr>
          <w:p w14:paraId="33EFD203" w14:textId="77777777" w:rsidR="00431EFA" w:rsidRPr="005722D4" w:rsidRDefault="00431EFA" w:rsidP="00352B31">
            <w:pPr>
              <w:jc w:val="both"/>
            </w:pPr>
            <w:proofErr w:type="spellStart"/>
            <w:r w:rsidRPr="005722D4">
              <w:t>Arts</w:t>
            </w:r>
            <w:proofErr w:type="spellEnd"/>
            <w:r w:rsidRPr="005722D4">
              <w:t xml:space="preserve"> Management</w:t>
            </w:r>
          </w:p>
        </w:tc>
        <w:tc>
          <w:tcPr>
            <w:tcW w:w="567" w:type="dxa"/>
            <w:gridSpan w:val="2"/>
            <w:tcBorders>
              <w:top w:val="nil"/>
            </w:tcBorders>
          </w:tcPr>
          <w:p w14:paraId="12589895" w14:textId="77777777" w:rsidR="00431EFA" w:rsidRPr="00323ECC" w:rsidRDefault="00431EFA" w:rsidP="00352B31">
            <w:pPr>
              <w:jc w:val="both"/>
            </w:pPr>
            <w:r w:rsidRPr="00323ECC">
              <w:t xml:space="preserve">2 </w:t>
            </w:r>
            <w:r>
              <w:t>L</w:t>
            </w:r>
            <w:r w:rsidRPr="00323ECC">
              <w:t>S</w:t>
            </w:r>
          </w:p>
        </w:tc>
        <w:tc>
          <w:tcPr>
            <w:tcW w:w="2109" w:type="dxa"/>
            <w:gridSpan w:val="5"/>
            <w:tcBorders>
              <w:top w:val="nil"/>
            </w:tcBorders>
          </w:tcPr>
          <w:p w14:paraId="6BE23749" w14:textId="77777777" w:rsidR="00431EFA" w:rsidRPr="00323ECC" w:rsidRDefault="00431EFA" w:rsidP="00352B31">
            <w:r w:rsidRPr="00323ECC">
              <w:t>Garant</w:t>
            </w:r>
            <w:r>
              <w:t>, vede seminář (50 %)</w:t>
            </w:r>
          </w:p>
        </w:tc>
        <w:tc>
          <w:tcPr>
            <w:tcW w:w="1972" w:type="dxa"/>
            <w:gridSpan w:val="3"/>
            <w:tcBorders>
              <w:top w:val="nil"/>
            </w:tcBorders>
          </w:tcPr>
          <w:p w14:paraId="606FDD55" w14:textId="77777777" w:rsidR="00431EFA" w:rsidRPr="00323ECC" w:rsidRDefault="00431EFA" w:rsidP="00352B31">
            <w:pPr>
              <w:jc w:val="both"/>
            </w:pPr>
          </w:p>
        </w:tc>
      </w:tr>
      <w:tr w:rsidR="00431EFA" w14:paraId="69A746E1" w14:textId="77777777" w:rsidTr="00352B31">
        <w:trPr>
          <w:trHeight w:val="284"/>
        </w:trPr>
        <w:tc>
          <w:tcPr>
            <w:tcW w:w="2802" w:type="dxa"/>
            <w:gridSpan w:val="2"/>
            <w:tcBorders>
              <w:top w:val="nil"/>
            </w:tcBorders>
          </w:tcPr>
          <w:p w14:paraId="75F6AAFD" w14:textId="77777777" w:rsidR="00431EFA" w:rsidRDefault="00431EFA" w:rsidP="00352B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Umělecká kritika</w:t>
            </w:r>
          </w:p>
          <w:p w14:paraId="130AA12D" w14:textId="77777777" w:rsidR="00431EFA" w:rsidRPr="00461AFF" w:rsidRDefault="00431EFA" w:rsidP="00352B31">
            <w:pPr>
              <w:jc w:val="both"/>
              <w:rPr>
                <w:color w:val="FF0000"/>
              </w:rPr>
            </w:pPr>
          </w:p>
        </w:tc>
        <w:tc>
          <w:tcPr>
            <w:tcW w:w="2409" w:type="dxa"/>
            <w:gridSpan w:val="3"/>
            <w:tcBorders>
              <w:top w:val="nil"/>
            </w:tcBorders>
          </w:tcPr>
          <w:p w14:paraId="19D5F92B" w14:textId="77777777" w:rsidR="00431EFA" w:rsidRPr="00461AFF" w:rsidRDefault="00431EFA" w:rsidP="00352B31">
            <w:pPr>
              <w:jc w:val="both"/>
              <w:rPr>
                <w:color w:val="FF0000"/>
              </w:rPr>
            </w:pPr>
            <w:proofErr w:type="spellStart"/>
            <w:r w:rsidRPr="005722D4">
              <w:t>Arts</w:t>
            </w:r>
            <w:proofErr w:type="spellEnd"/>
            <w:r w:rsidRPr="005722D4">
              <w:t xml:space="preserve"> Management</w:t>
            </w:r>
          </w:p>
        </w:tc>
        <w:tc>
          <w:tcPr>
            <w:tcW w:w="567" w:type="dxa"/>
            <w:gridSpan w:val="2"/>
            <w:tcBorders>
              <w:top w:val="nil"/>
            </w:tcBorders>
          </w:tcPr>
          <w:p w14:paraId="40C4947A" w14:textId="77777777" w:rsidR="00431EFA" w:rsidRPr="00323ECC" w:rsidRDefault="00431EFA" w:rsidP="00352B31">
            <w:pPr>
              <w:jc w:val="both"/>
            </w:pPr>
            <w:r w:rsidRPr="00323ECC">
              <w:t>2 ZS</w:t>
            </w:r>
          </w:p>
        </w:tc>
        <w:tc>
          <w:tcPr>
            <w:tcW w:w="2109" w:type="dxa"/>
            <w:gridSpan w:val="5"/>
            <w:tcBorders>
              <w:top w:val="nil"/>
            </w:tcBorders>
          </w:tcPr>
          <w:p w14:paraId="5080EC74" w14:textId="77777777" w:rsidR="00431EFA" w:rsidRPr="00323ECC" w:rsidRDefault="00431EFA" w:rsidP="00352B31">
            <w:r w:rsidRPr="00323ECC">
              <w:t>Garant</w:t>
            </w:r>
            <w:r>
              <w:t xml:space="preserve">, </w:t>
            </w:r>
            <w:r w:rsidRPr="00323ECC">
              <w:t>vede cvičení</w:t>
            </w:r>
          </w:p>
        </w:tc>
        <w:tc>
          <w:tcPr>
            <w:tcW w:w="1972" w:type="dxa"/>
            <w:gridSpan w:val="3"/>
            <w:tcBorders>
              <w:top w:val="nil"/>
            </w:tcBorders>
          </w:tcPr>
          <w:p w14:paraId="7CFBF9B3" w14:textId="77777777" w:rsidR="00431EFA" w:rsidRPr="00323ECC" w:rsidRDefault="00431EFA" w:rsidP="00352B31">
            <w:pPr>
              <w:jc w:val="both"/>
            </w:pPr>
          </w:p>
        </w:tc>
      </w:tr>
      <w:tr w:rsidR="00431EFA" w14:paraId="1494400A" w14:textId="77777777" w:rsidTr="00352B31">
        <w:tc>
          <w:tcPr>
            <w:tcW w:w="9859" w:type="dxa"/>
            <w:gridSpan w:val="15"/>
            <w:shd w:val="clear" w:color="auto" w:fill="F7CAAC"/>
          </w:tcPr>
          <w:p w14:paraId="51571382" w14:textId="77777777" w:rsidR="00431EFA" w:rsidRDefault="00431EFA" w:rsidP="00352B31">
            <w:pPr>
              <w:jc w:val="both"/>
            </w:pPr>
            <w:r>
              <w:rPr>
                <w:b/>
              </w:rPr>
              <w:t xml:space="preserve">Údaje o vzdělání na VŠ </w:t>
            </w:r>
          </w:p>
        </w:tc>
      </w:tr>
      <w:tr w:rsidR="00431EFA" w14:paraId="08CF4AAF" w14:textId="77777777" w:rsidTr="00352B31">
        <w:trPr>
          <w:trHeight w:val="706"/>
        </w:trPr>
        <w:tc>
          <w:tcPr>
            <w:tcW w:w="9859" w:type="dxa"/>
            <w:gridSpan w:val="15"/>
          </w:tcPr>
          <w:p w14:paraId="166982FF" w14:textId="77777777" w:rsidR="00431EFA" w:rsidRDefault="00431EFA" w:rsidP="00352B31">
            <w:pPr>
              <w:jc w:val="both"/>
            </w:pPr>
            <w:r>
              <w:t xml:space="preserve">2005-2010: Vysoká škola výtvarných </w:t>
            </w:r>
            <w:proofErr w:type="spellStart"/>
            <w:r>
              <w:t>umení</w:t>
            </w:r>
            <w:proofErr w:type="spellEnd"/>
            <w:r>
              <w:t xml:space="preserve"> v </w:t>
            </w:r>
            <w:proofErr w:type="spellStart"/>
            <w:r>
              <w:t>Bratislave</w:t>
            </w:r>
            <w:proofErr w:type="spellEnd"/>
            <w:r>
              <w:t xml:space="preserve">, </w:t>
            </w:r>
            <w:proofErr w:type="spellStart"/>
            <w:r>
              <w:t>doktorsk</w:t>
            </w:r>
            <w:proofErr w:type="spellEnd"/>
            <w:r>
              <w:rPr>
                <w:lang w:val="fr-FR"/>
              </w:rPr>
              <w:t xml:space="preserve">é </w:t>
            </w:r>
            <w:r>
              <w:t xml:space="preserve">studium v oboru </w:t>
            </w:r>
            <w:proofErr w:type="spellStart"/>
            <w:r>
              <w:t>Výtvarn</w:t>
            </w:r>
            <w:proofErr w:type="spellEnd"/>
            <w:r>
              <w:rPr>
                <w:lang w:val="fr-FR"/>
              </w:rPr>
              <w:t xml:space="preserve">é </w:t>
            </w:r>
            <w:proofErr w:type="spellStart"/>
            <w:r>
              <w:t>umenie</w:t>
            </w:r>
            <w:proofErr w:type="spellEnd"/>
            <w:r>
              <w:t xml:space="preserve"> </w:t>
            </w:r>
            <w:proofErr w:type="spellStart"/>
            <w:r>
              <w:t>ArtD</w:t>
            </w:r>
            <w:proofErr w:type="spellEnd"/>
            <w:r>
              <w:t>.</w:t>
            </w:r>
          </w:p>
          <w:p w14:paraId="68D32F6D" w14:textId="77777777" w:rsidR="00431EFA" w:rsidRDefault="00431EFA" w:rsidP="00352B31">
            <w:pPr>
              <w:jc w:val="both"/>
              <w:rPr>
                <w:b/>
              </w:rPr>
            </w:pPr>
            <w:r>
              <w:t xml:space="preserve">1999-2005: Vysoká škola výtvarných </w:t>
            </w:r>
            <w:proofErr w:type="spellStart"/>
            <w:r>
              <w:t>umení</w:t>
            </w:r>
            <w:proofErr w:type="spellEnd"/>
            <w:r>
              <w:t xml:space="preserve"> v </w:t>
            </w:r>
            <w:proofErr w:type="spellStart"/>
            <w:r>
              <w:t>Bratislave</w:t>
            </w:r>
            <w:proofErr w:type="spellEnd"/>
            <w:r>
              <w:t xml:space="preserve"> </w:t>
            </w:r>
            <w:r w:rsidRPr="008A038D">
              <w:rPr>
                <w:bCs/>
              </w:rPr>
              <w:t>Mgr. art.</w:t>
            </w:r>
            <w:r>
              <w:rPr>
                <w:b/>
                <w:bCs/>
              </w:rPr>
              <w:t xml:space="preserve"> </w:t>
            </w:r>
            <w:proofErr w:type="spellStart"/>
            <w:r>
              <w:t>Ateli</w:t>
            </w:r>
            <w:proofErr w:type="spellEnd"/>
            <w:r>
              <w:rPr>
                <w:lang w:val="fr-FR"/>
              </w:rPr>
              <w:t>é</w:t>
            </w:r>
            <w:r>
              <w:rPr>
                <w:lang w:val="de-DE"/>
              </w:rPr>
              <w:t xml:space="preserve">r </w:t>
            </w:r>
            <w:proofErr w:type="spellStart"/>
            <w:r>
              <w:rPr>
                <w:lang w:val="de-DE"/>
              </w:rPr>
              <w:t>odevn</w:t>
            </w:r>
            <w:proofErr w:type="spellEnd"/>
            <w:r>
              <w:rPr>
                <w:lang w:val="fr-FR"/>
              </w:rPr>
              <w:t>é</w:t>
            </w:r>
            <w:r>
              <w:t>ho dizajnu</w:t>
            </w:r>
          </w:p>
        </w:tc>
      </w:tr>
      <w:tr w:rsidR="00431EFA" w14:paraId="686DE6C8" w14:textId="77777777" w:rsidTr="00352B31">
        <w:tc>
          <w:tcPr>
            <w:tcW w:w="9859" w:type="dxa"/>
            <w:gridSpan w:val="15"/>
            <w:shd w:val="clear" w:color="auto" w:fill="F7CAAC"/>
          </w:tcPr>
          <w:p w14:paraId="1370C623" w14:textId="77777777" w:rsidR="00431EFA" w:rsidRDefault="00431EFA" w:rsidP="00352B31">
            <w:pPr>
              <w:jc w:val="both"/>
              <w:rPr>
                <w:b/>
              </w:rPr>
            </w:pPr>
            <w:r>
              <w:rPr>
                <w:b/>
              </w:rPr>
              <w:t>Údaje o odborném působení od absolvování VŠ</w:t>
            </w:r>
          </w:p>
        </w:tc>
      </w:tr>
      <w:tr w:rsidR="00431EFA" w14:paraId="13982979" w14:textId="77777777" w:rsidTr="00352B31">
        <w:trPr>
          <w:trHeight w:val="1090"/>
        </w:trPr>
        <w:tc>
          <w:tcPr>
            <w:tcW w:w="9859" w:type="dxa"/>
            <w:gridSpan w:val="15"/>
          </w:tcPr>
          <w:p w14:paraId="5B3B7E17" w14:textId="77777777" w:rsidR="00431EFA" w:rsidRDefault="00431EFA" w:rsidP="00352B31">
            <w:pPr>
              <w:jc w:val="both"/>
            </w:pPr>
            <w:r>
              <w:t xml:space="preserve">2022-dosud: Univerzita Tomáše Bati ve Zlíně, Fakulta multimediálních komunikací, akademický pracovník </w:t>
            </w:r>
          </w:p>
          <w:p w14:paraId="146126BA" w14:textId="77777777" w:rsidR="00431EFA" w:rsidRDefault="00431EFA" w:rsidP="00352B31">
            <w:pPr>
              <w:jc w:val="both"/>
            </w:pPr>
            <w:r>
              <w:t xml:space="preserve">2021-dosud: </w:t>
            </w:r>
            <w:proofErr w:type="spellStart"/>
            <w:r>
              <w:t>Paneuropská</w:t>
            </w:r>
            <w:proofErr w:type="spellEnd"/>
            <w:r>
              <w:t xml:space="preserve"> vysoká škola v Bratislavě, Fakulta </w:t>
            </w:r>
            <w:proofErr w:type="spellStart"/>
            <w:r>
              <w:t>Masm</w:t>
            </w:r>
            <w:proofErr w:type="spellEnd"/>
            <w:r>
              <w:rPr>
                <w:lang w:val="fr-FR"/>
              </w:rPr>
              <w:t>é</w:t>
            </w:r>
            <w:proofErr w:type="spellStart"/>
            <w:r>
              <w:t>dií</w:t>
            </w:r>
            <w:proofErr w:type="spellEnd"/>
            <w:r>
              <w:t>, katedra Dizajn M</w:t>
            </w:r>
            <w:r>
              <w:rPr>
                <w:lang w:val="fr-FR"/>
              </w:rPr>
              <w:t>é</w:t>
            </w:r>
            <w:proofErr w:type="spellStart"/>
            <w:r>
              <w:t>dií</w:t>
            </w:r>
            <w:proofErr w:type="spellEnd"/>
          </w:p>
          <w:p w14:paraId="6E177666" w14:textId="77777777" w:rsidR="00431EFA" w:rsidRDefault="00431EFA" w:rsidP="00352B31">
            <w:pPr>
              <w:jc w:val="both"/>
            </w:pPr>
            <w:r>
              <w:t xml:space="preserve">2016-2019: Vysoká škola výtvarných </w:t>
            </w:r>
            <w:proofErr w:type="spellStart"/>
            <w:r>
              <w:t>umení</w:t>
            </w:r>
            <w:proofErr w:type="spellEnd"/>
            <w:r>
              <w:t xml:space="preserve"> v Bratislavě, externí akademický pracovník</w:t>
            </w:r>
          </w:p>
          <w:p w14:paraId="1526162D" w14:textId="77777777" w:rsidR="00431EFA" w:rsidRDefault="00431EFA" w:rsidP="00352B31">
            <w:pPr>
              <w:jc w:val="both"/>
            </w:pPr>
            <w:r>
              <w:t xml:space="preserve">2016-2022: </w:t>
            </w:r>
            <w:proofErr w:type="spellStart"/>
            <w:r>
              <w:t>Mod'Spe</w:t>
            </w:r>
            <w:proofErr w:type="spellEnd"/>
            <w:r>
              <w:t xml:space="preserve"> Paris </w:t>
            </w:r>
            <w:proofErr w:type="spellStart"/>
            <w:r>
              <w:t>Central</w:t>
            </w:r>
            <w:proofErr w:type="spellEnd"/>
            <w:r>
              <w:t xml:space="preserve"> </w:t>
            </w:r>
            <w:proofErr w:type="spellStart"/>
            <w:r>
              <w:t>Europe</w:t>
            </w:r>
            <w:proofErr w:type="spellEnd"/>
            <w:r>
              <w:t xml:space="preserve">, </w:t>
            </w:r>
            <w:proofErr w:type="spellStart"/>
            <w:r>
              <w:t>Francúzka</w:t>
            </w:r>
            <w:proofErr w:type="spellEnd"/>
            <w:r>
              <w:t xml:space="preserve"> škola m</w:t>
            </w:r>
            <w:proofErr w:type="spellStart"/>
            <w:r>
              <w:rPr>
                <w:lang w:val="es-ES_tradnl"/>
              </w:rPr>
              <w:t>ó</w:t>
            </w:r>
            <w:r>
              <w:t>dneho</w:t>
            </w:r>
            <w:proofErr w:type="spellEnd"/>
            <w:r>
              <w:t xml:space="preserve"> </w:t>
            </w:r>
            <w:proofErr w:type="spellStart"/>
            <w:r>
              <w:t>biznisu</w:t>
            </w:r>
            <w:proofErr w:type="spellEnd"/>
            <w:r>
              <w:t>, lektorka</w:t>
            </w:r>
          </w:p>
          <w:p w14:paraId="712D7E35" w14:textId="77777777" w:rsidR="00431EFA" w:rsidRDefault="00431EFA" w:rsidP="00352B31">
            <w:pPr>
              <w:jc w:val="both"/>
            </w:pPr>
            <w:r>
              <w:t>2010-2015: Univerzita Tomáše Bati ve Zlíně, Fakulta multimediálních komunikací, vedoucí</w:t>
            </w:r>
            <w:r>
              <w:rPr>
                <w:lang w:val="it-IT"/>
              </w:rPr>
              <w:t xml:space="preserve"> </w:t>
            </w:r>
            <w:r>
              <w:t>ateliéru Design oděvu</w:t>
            </w:r>
          </w:p>
          <w:p w14:paraId="794FAA7E" w14:textId="77777777" w:rsidR="00431EFA" w:rsidRDefault="00431EFA" w:rsidP="00352B31">
            <w:pPr>
              <w:jc w:val="both"/>
            </w:pPr>
            <w:r>
              <w:t xml:space="preserve">2009-2017: Univerzita Tomáše Bati ve Zlíně, Fakulta multimediálních komunikací, akademický pracovník </w:t>
            </w:r>
          </w:p>
          <w:p w14:paraId="004C8BB4" w14:textId="77777777" w:rsidR="00431EFA" w:rsidRPr="009B6AE3" w:rsidRDefault="00431EFA" w:rsidP="00352B31">
            <w:pPr>
              <w:jc w:val="both"/>
              <w:rPr>
                <w:color w:val="FF0000"/>
              </w:rPr>
            </w:pPr>
          </w:p>
        </w:tc>
      </w:tr>
      <w:tr w:rsidR="00431EFA" w14:paraId="5886B60B" w14:textId="77777777" w:rsidTr="00352B31">
        <w:trPr>
          <w:trHeight w:val="250"/>
        </w:trPr>
        <w:tc>
          <w:tcPr>
            <w:tcW w:w="9859" w:type="dxa"/>
            <w:gridSpan w:val="15"/>
            <w:shd w:val="clear" w:color="auto" w:fill="F7CAAC"/>
          </w:tcPr>
          <w:p w14:paraId="4F7BB976" w14:textId="77777777" w:rsidR="00431EFA" w:rsidRDefault="00431EFA" w:rsidP="00352B31">
            <w:pPr>
              <w:jc w:val="both"/>
            </w:pPr>
            <w:r>
              <w:rPr>
                <w:b/>
              </w:rPr>
              <w:t>Zkušenosti s vedením kvalifikačních a rigorózních prací</w:t>
            </w:r>
          </w:p>
        </w:tc>
      </w:tr>
      <w:tr w:rsidR="00431EFA" w14:paraId="42407E3B" w14:textId="77777777" w:rsidTr="00352B31">
        <w:trPr>
          <w:trHeight w:val="834"/>
        </w:trPr>
        <w:tc>
          <w:tcPr>
            <w:tcW w:w="9859" w:type="dxa"/>
            <w:gridSpan w:val="15"/>
          </w:tcPr>
          <w:p w14:paraId="4302AFAB" w14:textId="77777777" w:rsidR="00431EFA" w:rsidRPr="003117EB" w:rsidRDefault="00431EFA" w:rsidP="00352B31">
            <w:pPr>
              <w:jc w:val="both"/>
            </w:pPr>
            <w:proofErr w:type="spellStart"/>
            <w:r>
              <w:t>Bakalářsk</w:t>
            </w:r>
            <w:proofErr w:type="spellEnd"/>
            <w:r>
              <w:rPr>
                <w:lang w:val="fr-FR"/>
              </w:rPr>
              <w:t xml:space="preserve">é </w:t>
            </w:r>
            <w:proofErr w:type="spellStart"/>
            <w:r>
              <w:t>prá</w:t>
            </w:r>
            <w:proofErr w:type="spellEnd"/>
            <w:r>
              <w:rPr>
                <w:lang w:val="it-IT"/>
              </w:rPr>
              <w:t xml:space="preserve">ce: </w:t>
            </w:r>
            <w:r>
              <w:t>35</w:t>
            </w:r>
          </w:p>
          <w:p w14:paraId="591A0DA2" w14:textId="77777777" w:rsidR="00431EFA" w:rsidRDefault="00431EFA" w:rsidP="00352B31">
            <w:pPr>
              <w:jc w:val="both"/>
            </w:pPr>
            <w:proofErr w:type="spellStart"/>
            <w:r>
              <w:t>Diplomov</w:t>
            </w:r>
            <w:proofErr w:type="spellEnd"/>
            <w:r>
              <w:rPr>
                <w:lang w:val="fr-FR"/>
              </w:rPr>
              <w:t xml:space="preserve">é </w:t>
            </w:r>
            <w:proofErr w:type="spellStart"/>
            <w:r>
              <w:t>prá</w:t>
            </w:r>
            <w:proofErr w:type="spellEnd"/>
            <w:r>
              <w:rPr>
                <w:lang w:val="it-IT"/>
              </w:rPr>
              <w:t xml:space="preserve">ce: </w:t>
            </w:r>
            <w:r>
              <w:t>26</w:t>
            </w:r>
          </w:p>
          <w:p w14:paraId="5789E9E0" w14:textId="77777777" w:rsidR="00431EFA" w:rsidRDefault="00431EFA" w:rsidP="00352B31">
            <w:pPr>
              <w:jc w:val="both"/>
            </w:pPr>
            <w:r>
              <w:t xml:space="preserve">Disertační </w:t>
            </w:r>
            <w:proofErr w:type="spellStart"/>
            <w:r>
              <w:t>prá</w:t>
            </w:r>
            <w:proofErr w:type="spellEnd"/>
            <w:r>
              <w:rPr>
                <w:lang w:val="it-IT"/>
              </w:rPr>
              <w:t>ce:</w:t>
            </w:r>
            <w:r>
              <w:t>1</w:t>
            </w:r>
          </w:p>
          <w:p w14:paraId="60DE1109" w14:textId="77777777" w:rsidR="00431EFA" w:rsidRDefault="00431EFA" w:rsidP="00352B31">
            <w:pPr>
              <w:jc w:val="both"/>
            </w:pPr>
          </w:p>
        </w:tc>
      </w:tr>
      <w:tr w:rsidR="00431EFA" w14:paraId="19268F52" w14:textId="77777777" w:rsidTr="00352B31">
        <w:trPr>
          <w:cantSplit/>
        </w:trPr>
        <w:tc>
          <w:tcPr>
            <w:tcW w:w="3347" w:type="dxa"/>
            <w:gridSpan w:val="3"/>
            <w:tcBorders>
              <w:top w:val="single" w:sz="12" w:space="0" w:color="auto"/>
            </w:tcBorders>
            <w:shd w:val="clear" w:color="auto" w:fill="F7CAAC"/>
          </w:tcPr>
          <w:p w14:paraId="3F376FDB" w14:textId="77777777" w:rsidR="00431EFA" w:rsidRDefault="00431EFA" w:rsidP="00352B31">
            <w:pPr>
              <w:jc w:val="both"/>
            </w:pPr>
            <w:r>
              <w:rPr>
                <w:b/>
              </w:rPr>
              <w:t xml:space="preserve">Obor habilitačního řízení </w:t>
            </w:r>
          </w:p>
        </w:tc>
        <w:tc>
          <w:tcPr>
            <w:tcW w:w="2245" w:type="dxa"/>
            <w:gridSpan w:val="3"/>
            <w:tcBorders>
              <w:top w:val="single" w:sz="12" w:space="0" w:color="auto"/>
            </w:tcBorders>
            <w:shd w:val="clear" w:color="auto" w:fill="F7CAAC"/>
          </w:tcPr>
          <w:p w14:paraId="4CCAF6E8" w14:textId="77777777" w:rsidR="00431EFA" w:rsidRDefault="00431EFA" w:rsidP="00352B3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16EEDA9" w14:textId="77777777" w:rsidR="00431EFA" w:rsidRDefault="00431EFA" w:rsidP="00352B3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A03BE5" w14:textId="77777777" w:rsidR="00431EFA" w:rsidRDefault="00431EFA" w:rsidP="00352B31">
            <w:pPr>
              <w:jc w:val="both"/>
              <w:rPr>
                <w:b/>
              </w:rPr>
            </w:pPr>
            <w:r>
              <w:rPr>
                <w:b/>
              </w:rPr>
              <w:t>Ohlasy publikací</w:t>
            </w:r>
          </w:p>
        </w:tc>
      </w:tr>
      <w:tr w:rsidR="00431EFA" w14:paraId="1BB04995" w14:textId="77777777" w:rsidTr="00352B31">
        <w:trPr>
          <w:cantSplit/>
        </w:trPr>
        <w:tc>
          <w:tcPr>
            <w:tcW w:w="3347" w:type="dxa"/>
            <w:gridSpan w:val="3"/>
          </w:tcPr>
          <w:p w14:paraId="7754E912" w14:textId="77777777" w:rsidR="00431EFA" w:rsidRDefault="00431EFA" w:rsidP="00352B31">
            <w:pPr>
              <w:jc w:val="both"/>
            </w:pPr>
            <w:r>
              <w:t>Multimédia a design</w:t>
            </w:r>
          </w:p>
        </w:tc>
        <w:tc>
          <w:tcPr>
            <w:tcW w:w="2245" w:type="dxa"/>
            <w:gridSpan w:val="3"/>
          </w:tcPr>
          <w:p w14:paraId="0F7E3ECB" w14:textId="77777777" w:rsidR="00431EFA" w:rsidRDefault="00431EFA" w:rsidP="00352B31">
            <w:pPr>
              <w:jc w:val="both"/>
            </w:pPr>
            <w:r>
              <w:t>2019</w:t>
            </w:r>
          </w:p>
        </w:tc>
        <w:tc>
          <w:tcPr>
            <w:tcW w:w="2248" w:type="dxa"/>
            <w:gridSpan w:val="5"/>
            <w:tcBorders>
              <w:right w:val="single" w:sz="12" w:space="0" w:color="auto"/>
            </w:tcBorders>
          </w:tcPr>
          <w:p w14:paraId="793BB0E8" w14:textId="77777777" w:rsidR="00431EFA" w:rsidRDefault="00431EFA" w:rsidP="00352B31">
            <w:pPr>
              <w:jc w:val="both"/>
            </w:pPr>
            <w:r>
              <w:t>FMK UTB</w:t>
            </w:r>
          </w:p>
        </w:tc>
        <w:tc>
          <w:tcPr>
            <w:tcW w:w="632" w:type="dxa"/>
            <w:gridSpan w:val="2"/>
            <w:tcBorders>
              <w:left w:val="single" w:sz="12" w:space="0" w:color="auto"/>
            </w:tcBorders>
            <w:shd w:val="clear" w:color="auto" w:fill="F7CAAC"/>
          </w:tcPr>
          <w:p w14:paraId="01FEB935" w14:textId="77777777" w:rsidR="00431EFA" w:rsidRPr="00F20AEF" w:rsidRDefault="00431EFA" w:rsidP="00352B31">
            <w:pPr>
              <w:jc w:val="both"/>
            </w:pPr>
            <w:proofErr w:type="spellStart"/>
            <w:r w:rsidRPr="00F20AEF">
              <w:rPr>
                <w:b/>
              </w:rPr>
              <w:t>WoS</w:t>
            </w:r>
            <w:proofErr w:type="spellEnd"/>
          </w:p>
        </w:tc>
        <w:tc>
          <w:tcPr>
            <w:tcW w:w="693" w:type="dxa"/>
            <w:shd w:val="clear" w:color="auto" w:fill="F7CAAC"/>
          </w:tcPr>
          <w:p w14:paraId="2413E2B9" w14:textId="77777777" w:rsidR="00431EFA" w:rsidRPr="00F20AEF" w:rsidRDefault="00431EFA" w:rsidP="00352B31">
            <w:pPr>
              <w:jc w:val="both"/>
              <w:rPr>
                <w:sz w:val="18"/>
              </w:rPr>
            </w:pPr>
            <w:proofErr w:type="spellStart"/>
            <w:r w:rsidRPr="00F20AEF">
              <w:rPr>
                <w:b/>
                <w:sz w:val="18"/>
              </w:rPr>
              <w:t>Scopus</w:t>
            </w:r>
            <w:proofErr w:type="spellEnd"/>
          </w:p>
        </w:tc>
        <w:tc>
          <w:tcPr>
            <w:tcW w:w="694" w:type="dxa"/>
            <w:shd w:val="clear" w:color="auto" w:fill="F7CAAC"/>
          </w:tcPr>
          <w:p w14:paraId="29ED9D17" w14:textId="77777777" w:rsidR="00431EFA" w:rsidRDefault="00431EFA" w:rsidP="00352B31">
            <w:pPr>
              <w:jc w:val="both"/>
            </w:pPr>
            <w:r>
              <w:rPr>
                <w:b/>
                <w:sz w:val="18"/>
              </w:rPr>
              <w:t>ostatní</w:t>
            </w:r>
          </w:p>
        </w:tc>
      </w:tr>
      <w:tr w:rsidR="00431EFA" w14:paraId="3233E56D" w14:textId="77777777" w:rsidTr="00352B31">
        <w:trPr>
          <w:cantSplit/>
          <w:trHeight w:val="70"/>
        </w:trPr>
        <w:tc>
          <w:tcPr>
            <w:tcW w:w="3347" w:type="dxa"/>
            <w:gridSpan w:val="3"/>
            <w:shd w:val="clear" w:color="auto" w:fill="F7CAAC"/>
          </w:tcPr>
          <w:p w14:paraId="5503A4E1" w14:textId="77777777" w:rsidR="00431EFA" w:rsidRDefault="00431EFA" w:rsidP="00352B31">
            <w:pPr>
              <w:jc w:val="both"/>
            </w:pPr>
            <w:r>
              <w:rPr>
                <w:b/>
              </w:rPr>
              <w:t>Obor jmenovacího řízení</w:t>
            </w:r>
          </w:p>
        </w:tc>
        <w:tc>
          <w:tcPr>
            <w:tcW w:w="2245" w:type="dxa"/>
            <w:gridSpan w:val="3"/>
            <w:shd w:val="clear" w:color="auto" w:fill="F7CAAC"/>
          </w:tcPr>
          <w:p w14:paraId="07D93E15" w14:textId="77777777" w:rsidR="00431EFA" w:rsidRDefault="00431EFA" w:rsidP="00352B31">
            <w:pPr>
              <w:jc w:val="both"/>
            </w:pPr>
            <w:r>
              <w:rPr>
                <w:b/>
              </w:rPr>
              <w:t>Rok udělení hodnosti</w:t>
            </w:r>
          </w:p>
        </w:tc>
        <w:tc>
          <w:tcPr>
            <w:tcW w:w="2248" w:type="dxa"/>
            <w:gridSpan w:val="5"/>
            <w:tcBorders>
              <w:right w:val="single" w:sz="12" w:space="0" w:color="auto"/>
            </w:tcBorders>
            <w:shd w:val="clear" w:color="auto" w:fill="F7CAAC"/>
          </w:tcPr>
          <w:p w14:paraId="342F6626" w14:textId="77777777" w:rsidR="00431EFA" w:rsidRDefault="00431EFA" w:rsidP="00352B31">
            <w:pPr>
              <w:jc w:val="both"/>
            </w:pPr>
            <w:r>
              <w:rPr>
                <w:b/>
              </w:rPr>
              <w:t>Řízení konáno na VŠ</w:t>
            </w:r>
          </w:p>
        </w:tc>
        <w:tc>
          <w:tcPr>
            <w:tcW w:w="632" w:type="dxa"/>
            <w:gridSpan w:val="2"/>
            <w:tcBorders>
              <w:left w:val="single" w:sz="12" w:space="0" w:color="auto"/>
            </w:tcBorders>
          </w:tcPr>
          <w:p w14:paraId="196E9454" w14:textId="77777777" w:rsidR="00431EFA" w:rsidRPr="00F20AEF" w:rsidRDefault="00431EFA" w:rsidP="00352B31">
            <w:pPr>
              <w:jc w:val="both"/>
              <w:rPr>
                <w:b/>
              </w:rPr>
            </w:pPr>
          </w:p>
        </w:tc>
        <w:tc>
          <w:tcPr>
            <w:tcW w:w="693" w:type="dxa"/>
          </w:tcPr>
          <w:p w14:paraId="423D09CC" w14:textId="77777777" w:rsidR="00431EFA" w:rsidRPr="00F20AEF" w:rsidRDefault="00431EFA" w:rsidP="00352B31">
            <w:pPr>
              <w:jc w:val="both"/>
              <w:rPr>
                <w:b/>
              </w:rPr>
            </w:pPr>
          </w:p>
        </w:tc>
        <w:tc>
          <w:tcPr>
            <w:tcW w:w="694" w:type="dxa"/>
          </w:tcPr>
          <w:p w14:paraId="3AADA230" w14:textId="77777777" w:rsidR="00431EFA" w:rsidRDefault="00431EFA" w:rsidP="00352B31">
            <w:pPr>
              <w:jc w:val="both"/>
              <w:rPr>
                <w:b/>
              </w:rPr>
            </w:pPr>
          </w:p>
        </w:tc>
      </w:tr>
      <w:tr w:rsidR="00431EFA" w14:paraId="653A9C7C" w14:textId="77777777" w:rsidTr="00352B31">
        <w:trPr>
          <w:trHeight w:val="205"/>
        </w:trPr>
        <w:tc>
          <w:tcPr>
            <w:tcW w:w="3347" w:type="dxa"/>
            <w:gridSpan w:val="3"/>
          </w:tcPr>
          <w:p w14:paraId="0BF56636" w14:textId="77777777" w:rsidR="00431EFA" w:rsidRDefault="00431EFA" w:rsidP="00352B31">
            <w:pPr>
              <w:jc w:val="both"/>
            </w:pPr>
          </w:p>
        </w:tc>
        <w:tc>
          <w:tcPr>
            <w:tcW w:w="2245" w:type="dxa"/>
            <w:gridSpan w:val="3"/>
          </w:tcPr>
          <w:p w14:paraId="605ED066" w14:textId="77777777" w:rsidR="00431EFA" w:rsidRDefault="00431EFA" w:rsidP="00352B31">
            <w:pPr>
              <w:jc w:val="both"/>
            </w:pPr>
          </w:p>
        </w:tc>
        <w:tc>
          <w:tcPr>
            <w:tcW w:w="2248" w:type="dxa"/>
            <w:gridSpan w:val="5"/>
            <w:tcBorders>
              <w:right w:val="single" w:sz="12" w:space="0" w:color="auto"/>
            </w:tcBorders>
          </w:tcPr>
          <w:p w14:paraId="306DCE65" w14:textId="77777777" w:rsidR="00431EFA" w:rsidRDefault="00431EFA" w:rsidP="00352B31">
            <w:pPr>
              <w:jc w:val="both"/>
            </w:pPr>
          </w:p>
        </w:tc>
        <w:tc>
          <w:tcPr>
            <w:tcW w:w="1325" w:type="dxa"/>
            <w:gridSpan w:val="3"/>
            <w:tcBorders>
              <w:left w:val="single" w:sz="12" w:space="0" w:color="auto"/>
            </w:tcBorders>
            <w:shd w:val="clear" w:color="auto" w:fill="FBD4B4"/>
            <w:vAlign w:val="center"/>
          </w:tcPr>
          <w:p w14:paraId="7F93BD66" w14:textId="77777777" w:rsidR="00431EFA" w:rsidRPr="00F20AEF" w:rsidRDefault="00431EFA" w:rsidP="00352B31">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1D5E18C" w14:textId="77777777" w:rsidR="00431EFA" w:rsidRDefault="00431EFA" w:rsidP="00352B31">
            <w:pPr>
              <w:rPr>
                <w:b/>
              </w:rPr>
            </w:pPr>
            <w:r>
              <w:rPr>
                <w:b/>
              </w:rPr>
              <w:t xml:space="preserve">    /</w:t>
            </w:r>
          </w:p>
        </w:tc>
      </w:tr>
    </w:tbl>
    <w:p w14:paraId="14923F14" w14:textId="77777777" w:rsidR="00431EFA" w:rsidRDefault="00431EFA" w:rsidP="00431EF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431EFA" w14:paraId="679C094B" w14:textId="77777777" w:rsidTr="00352B31">
        <w:tc>
          <w:tcPr>
            <w:tcW w:w="9859" w:type="dxa"/>
            <w:gridSpan w:val="4"/>
            <w:shd w:val="clear" w:color="auto" w:fill="F7CAAC"/>
          </w:tcPr>
          <w:p w14:paraId="498AA9AC" w14:textId="77777777" w:rsidR="00431EFA" w:rsidRDefault="00431EFA" w:rsidP="00352B31">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431EFA" w14:paraId="6BD20DC6" w14:textId="77777777" w:rsidTr="00352B31">
        <w:trPr>
          <w:trHeight w:val="2347"/>
        </w:trPr>
        <w:tc>
          <w:tcPr>
            <w:tcW w:w="9859" w:type="dxa"/>
            <w:gridSpan w:val="4"/>
          </w:tcPr>
          <w:p w14:paraId="681D6BF8" w14:textId="77777777" w:rsidR="00431EFA" w:rsidRDefault="00431EFA" w:rsidP="00352B31">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r>
              <w:rPr>
                <w:rFonts w:ascii="Times New Roman" w:hAnsi="Times New Roman"/>
                <w:sz w:val="20"/>
                <w:szCs w:val="20"/>
                <w:shd w:val="clear" w:color="auto" w:fill="FFFFFF"/>
              </w:rPr>
              <w:t xml:space="preserve">BURČÍKOVÁ, Mila, ŠTRANEKOVA, </w:t>
            </w:r>
            <w:proofErr w:type="spellStart"/>
            <w:r>
              <w:rPr>
                <w:rFonts w:ascii="Times New Roman" w:hAnsi="Times New Roman"/>
                <w:sz w:val="20"/>
                <w:szCs w:val="20"/>
                <w:shd w:val="clear" w:color="auto" w:fill="FFFFFF"/>
              </w:rPr>
              <w:t>Má</w:t>
            </w:r>
            <w:proofErr w:type="spellEnd"/>
            <w:r>
              <w:rPr>
                <w:rFonts w:ascii="Times New Roman" w:hAnsi="Times New Roman"/>
                <w:sz w:val="20"/>
                <w:szCs w:val="20"/>
                <w:shd w:val="clear" w:color="auto" w:fill="FFFFFF"/>
                <w:lang w:val="it-IT"/>
              </w:rPr>
              <w:t>ria</w:t>
            </w:r>
            <w:r w:rsidRPr="001D47D4">
              <w:rPr>
                <w:rFonts w:ascii="Times New Roman" w:hAnsi="Times New Roman"/>
                <w:i/>
                <w:sz w:val="20"/>
                <w:szCs w:val="20"/>
                <w:shd w:val="clear" w:color="auto" w:fill="FFFFFF"/>
              </w:rPr>
              <w:t xml:space="preserve">. </w:t>
            </w:r>
            <w:proofErr w:type="spellStart"/>
            <w:r w:rsidRPr="001D47D4">
              <w:rPr>
                <w:rFonts w:ascii="Times New Roman" w:hAnsi="Times New Roman"/>
                <w:i/>
                <w:sz w:val="20"/>
                <w:szCs w:val="20"/>
                <w:shd w:val="clear" w:color="auto" w:fill="FFFFFF"/>
              </w:rPr>
              <w:t>Keď</w:t>
            </w:r>
            <w:proofErr w:type="spellEnd"/>
            <w:r w:rsidRPr="001D47D4">
              <w:rPr>
                <w:rFonts w:ascii="Times New Roman" w:hAnsi="Times New Roman"/>
                <w:i/>
                <w:sz w:val="20"/>
                <w:szCs w:val="20"/>
                <w:shd w:val="clear" w:color="auto" w:fill="FFFFFF"/>
              </w:rPr>
              <w:t xml:space="preserve"> v m</w:t>
            </w:r>
            <w:proofErr w:type="spellStart"/>
            <w:r w:rsidRPr="001D47D4">
              <w:rPr>
                <w:rFonts w:ascii="Times New Roman" w:hAnsi="Times New Roman"/>
                <w:i/>
                <w:sz w:val="20"/>
                <w:szCs w:val="20"/>
                <w:shd w:val="clear" w:color="auto" w:fill="FFFFFF"/>
                <w:lang w:val="es-ES_tradnl"/>
              </w:rPr>
              <w:t>ó</w:t>
            </w:r>
            <w:proofErr w:type="spellEnd"/>
            <w:r w:rsidRPr="001D47D4">
              <w:rPr>
                <w:rFonts w:ascii="Times New Roman" w:hAnsi="Times New Roman"/>
                <w:i/>
                <w:sz w:val="20"/>
                <w:szCs w:val="20"/>
                <w:shd w:val="clear" w:color="auto" w:fill="FFFFFF"/>
              </w:rPr>
              <w:t xml:space="preserve">de ide o </w:t>
            </w:r>
            <w:proofErr w:type="spellStart"/>
            <w:r w:rsidRPr="001D47D4">
              <w:rPr>
                <w:rFonts w:ascii="Times New Roman" w:hAnsi="Times New Roman"/>
                <w:i/>
                <w:sz w:val="20"/>
                <w:szCs w:val="20"/>
                <w:shd w:val="clear" w:color="auto" w:fill="FFFFFF"/>
              </w:rPr>
              <w:t>život</w:t>
            </w:r>
            <w:proofErr w:type="spellEnd"/>
            <w:r w:rsidRPr="001D47D4">
              <w:rPr>
                <w:rFonts w:ascii="Times New Roman" w:hAnsi="Times New Roman"/>
                <w:i/>
                <w:sz w:val="20"/>
                <w:szCs w:val="20"/>
                <w:shd w:val="clear" w:color="auto" w:fill="FFFFFF"/>
              </w:rPr>
              <w:t>.</w:t>
            </w:r>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Designum</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časopis</w:t>
            </w:r>
            <w:proofErr w:type="spellEnd"/>
            <w:r>
              <w:rPr>
                <w:rFonts w:ascii="Times New Roman" w:hAnsi="Times New Roman"/>
                <w:sz w:val="20"/>
                <w:szCs w:val="20"/>
                <w:shd w:val="clear" w:color="auto" w:fill="FFFFFF"/>
              </w:rPr>
              <w:t xml:space="preserve"> o </w:t>
            </w:r>
            <w:proofErr w:type="spellStart"/>
            <w:r>
              <w:rPr>
                <w:rFonts w:ascii="Times New Roman" w:hAnsi="Times New Roman"/>
                <w:sz w:val="20"/>
                <w:szCs w:val="20"/>
                <w:shd w:val="clear" w:color="auto" w:fill="FFFFFF"/>
              </w:rPr>
              <w:t>dizajne</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Roč</w:t>
            </w:r>
            <w:proofErr w:type="spellEnd"/>
            <w:r>
              <w:rPr>
                <w:rFonts w:ascii="Times New Roman" w:hAnsi="Times New Roman"/>
                <w:sz w:val="20"/>
                <w:szCs w:val="20"/>
                <w:shd w:val="clear" w:color="auto" w:fill="FFFFFF"/>
                <w:lang w:val="it-IT"/>
              </w:rPr>
              <w:t xml:space="preserve">. XXVIII., </w:t>
            </w:r>
            <w:r>
              <w:rPr>
                <w:rFonts w:ascii="Times New Roman" w:hAnsi="Times New Roman"/>
                <w:sz w:val="20"/>
                <w:szCs w:val="20"/>
                <w:shd w:val="clear" w:color="auto" w:fill="FFFFFF"/>
              </w:rPr>
              <w:t xml:space="preserve">č. 1 (2022), s. 4-11. - Bratislava: </w:t>
            </w:r>
            <w:proofErr w:type="spellStart"/>
            <w:r>
              <w:rPr>
                <w:rFonts w:ascii="Times New Roman" w:hAnsi="Times New Roman"/>
                <w:sz w:val="20"/>
                <w:szCs w:val="20"/>
                <w:shd w:val="clear" w:color="auto" w:fill="FFFFFF"/>
              </w:rPr>
              <w:t>Slovensk</w:t>
            </w:r>
            <w:proofErr w:type="spellEnd"/>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 xml:space="preserve">centrum </w:t>
            </w:r>
            <w:proofErr w:type="spellStart"/>
            <w:r>
              <w:rPr>
                <w:rFonts w:ascii="Times New Roman" w:hAnsi="Times New Roman"/>
                <w:sz w:val="20"/>
                <w:szCs w:val="20"/>
                <w:shd w:val="clear" w:color="auto" w:fill="FFFFFF"/>
              </w:rPr>
              <w:t>dizajnu</w:t>
            </w:r>
            <w:proofErr w:type="spellEnd"/>
            <w:r>
              <w:rPr>
                <w:rFonts w:ascii="Times New Roman" w:hAnsi="Times New Roman"/>
                <w:sz w:val="20"/>
                <w:szCs w:val="20"/>
                <w:shd w:val="clear" w:color="auto" w:fill="FFFFFF"/>
              </w:rPr>
              <w:t xml:space="preserve">, 2022                                                </w:t>
            </w:r>
          </w:p>
          <w:p w14:paraId="4BC3EE3F" w14:textId="77777777" w:rsidR="00431EFA" w:rsidRPr="005F1120" w:rsidRDefault="00431EFA" w:rsidP="00352B31">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p>
          <w:p w14:paraId="3697C8F8" w14:textId="77777777" w:rsidR="00431EFA" w:rsidRDefault="00431EFA" w:rsidP="00352B31">
            <w:pPr>
              <w:jc w:val="both"/>
            </w:pPr>
            <w:proofErr w:type="spellStart"/>
            <w:r>
              <w:t>Významn</w:t>
            </w:r>
            <w:proofErr w:type="spellEnd"/>
            <w:r>
              <w:rPr>
                <w:lang w:val="fr-FR"/>
              </w:rPr>
              <w:t xml:space="preserve">á </w:t>
            </w:r>
            <w:r>
              <w:t xml:space="preserve">ocenění: </w:t>
            </w:r>
          </w:p>
          <w:p w14:paraId="7805A303" w14:textId="77777777" w:rsidR="00431EFA" w:rsidRDefault="00431EFA" w:rsidP="00352B31">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hAnsi="Times New Roman"/>
                <w:sz w:val="20"/>
                <w:szCs w:val="20"/>
                <w:shd w:val="clear" w:color="auto" w:fill="FFFFFF"/>
              </w:rPr>
            </w:pPr>
            <w:r>
              <w:rPr>
                <w:rFonts w:ascii="Times New Roman" w:hAnsi="Times New Roman"/>
                <w:sz w:val="20"/>
                <w:szCs w:val="20"/>
                <w:shd w:val="clear" w:color="auto" w:fill="FFFFFF"/>
              </w:rPr>
              <w:t xml:space="preserve">2021 </w:t>
            </w:r>
            <w:proofErr w:type="spellStart"/>
            <w:r>
              <w:rPr>
                <w:rFonts w:ascii="Times New Roman" w:hAnsi="Times New Roman"/>
                <w:sz w:val="20"/>
                <w:szCs w:val="20"/>
                <w:shd w:val="clear" w:color="auto" w:fill="FFFFFF"/>
              </w:rPr>
              <w:t>Národná</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cena</w:t>
            </w:r>
            <w:proofErr w:type="spellEnd"/>
            <w:r>
              <w:rPr>
                <w:rFonts w:ascii="Times New Roman" w:hAnsi="Times New Roman"/>
                <w:sz w:val="20"/>
                <w:szCs w:val="20"/>
                <w:shd w:val="clear" w:color="auto" w:fill="FFFFFF"/>
              </w:rPr>
              <w:t xml:space="preserve"> za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hlavná</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cena</w:t>
            </w:r>
            <w:proofErr w:type="spellEnd"/>
            <w:r>
              <w:rPr>
                <w:rFonts w:ascii="Times New Roman" w:hAnsi="Times New Roman"/>
                <w:sz w:val="20"/>
                <w:szCs w:val="20"/>
                <w:shd w:val="clear" w:color="auto" w:fill="FFFFFF"/>
              </w:rPr>
              <w:t xml:space="preserve"> v k</w:t>
            </w:r>
            <w:r>
              <w:rPr>
                <w:rFonts w:ascii="Times New Roman" w:hAnsi="Times New Roman"/>
                <w:sz w:val="20"/>
                <w:szCs w:val="20"/>
                <w:shd w:val="clear" w:color="auto" w:fill="FFFFFF"/>
                <w:lang w:val="it-IT"/>
              </w:rPr>
              <w:t>ateg</w:t>
            </w:r>
            <w:proofErr w:type="spellStart"/>
            <w:r>
              <w:rPr>
                <w:rFonts w:ascii="Times New Roman" w:hAnsi="Times New Roman"/>
                <w:sz w:val="20"/>
                <w:szCs w:val="20"/>
                <w:shd w:val="clear" w:color="auto" w:fill="FFFFFF"/>
                <w:lang w:val="es-ES_tradnl"/>
              </w:rPr>
              <w:t>ó</w:t>
            </w:r>
            <w:r>
              <w:rPr>
                <w:rFonts w:ascii="Times New Roman" w:hAnsi="Times New Roman"/>
                <w:sz w:val="20"/>
                <w:szCs w:val="20"/>
                <w:shd w:val="clear" w:color="auto" w:fill="FFFFFF"/>
              </w:rPr>
              <w:t>rií</w:t>
            </w:r>
            <w:proofErr w:type="spellEnd"/>
            <w:r>
              <w:rPr>
                <w:rFonts w:ascii="Times New Roman" w:hAnsi="Times New Roman"/>
                <w:sz w:val="20"/>
                <w:szCs w:val="20"/>
                <w:shd w:val="clear" w:color="auto" w:fill="FFFFFF"/>
              </w:rPr>
              <w:t xml:space="preserve"> M</w:t>
            </w:r>
            <w:proofErr w:type="spellStart"/>
            <w:r>
              <w:rPr>
                <w:rFonts w:ascii="Times New Roman" w:hAnsi="Times New Roman"/>
                <w:sz w:val="20"/>
                <w:szCs w:val="20"/>
                <w:shd w:val="clear" w:color="auto" w:fill="FFFFFF"/>
                <w:lang w:val="es-ES_tradnl"/>
              </w:rPr>
              <w:t>ó</w:t>
            </w:r>
            <w:proofErr w:type="spellEnd"/>
            <w:r>
              <w:rPr>
                <w:rFonts w:ascii="Times New Roman" w:hAnsi="Times New Roman"/>
                <w:sz w:val="20"/>
                <w:szCs w:val="20"/>
                <w:shd w:val="clear" w:color="auto" w:fill="FFFFFF"/>
                <w:lang w:val="pt-PT"/>
              </w:rPr>
              <w:t xml:space="preserve">da a </w:t>
            </w:r>
            <w:proofErr w:type="spellStart"/>
            <w:r>
              <w:rPr>
                <w:rFonts w:ascii="Times New Roman" w:hAnsi="Times New Roman"/>
                <w:sz w:val="20"/>
                <w:szCs w:val="20"/>
                <w:shd w:val="clear" w:color="auto" w:fill="FFFFFF"/>
              </w:rPr>
              <w:t>životný</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štýl</w:t>
            </w:r>
            <w:proofErr w:type="spellEnd"/>
            <w:r>
              <w:rPr>
                <w:rFonts w:ascii="Times New Roman" w:hAnsi="Times New Roman"/>
                <w:sz w:val="20"/>
                <w:szCs w:val="20"/>
                <w:shd w:val="clear" w:color="auto" w:fill="FFFFFF"/>
              </w:rPr>
              <w:t xml:space="preserve">- Zero waste </w:t>
            </w:r>
            <w:proofErr w:type="spellStart"/>
            <w:r>
              <w:rPr>
                <w:rFonts w:ascii="Times New Roman" w:hAnsi="Times New Roman"/>
                <w:sz w:val="20"/>
                <w:szCs w:val="20"/>
                <w:shd w:val="clear" w:color="auto" w:fill="FFFFFF"/>
              </w:rPr>
              <w:t>kolekcia</w:t>
            </w:r>
            <w:proofErr w:type="spellEnd"/>
            <w:r>
              <w:rPr>
                <w:rFonts w:ascii="Times New Roman" w:hAnsi="Times New Roman"/>
                <w:sz w:val="20"/>
                <w:szCs w:val="20"/>
                <w:shd w:val="clear" w:color="auto" w:fill="FFFFFF"/>
              </w:rPr>
              <w:t xml:space="preserve"> Natural Mode /SK/                                                      </w:t>
            </w:r>
            <w:r>
              <w:rPr>
                <w:rFonts w:ascii="Times New Roman" w:hAnsi="Times New Roman"/>
                <w:sz w:val="20"/>
                <w:szCs w:val="20"/>
                <w:shd w:val="clear" w:color="auto" w:fill="FFFFFF"/>
                <w:lang w:val="pt-PT"/>
              </w:rPr>
              <w:t>2019 Finalista N</w:t>
            </w:r>
            <w:proofErr w:type="spellStart"/>
            <w:r>
              <w:rPr>
                <w:rFonts w:ascii="Times New Roman" w:hAnsi="Times New Roman"/>
                <w:sz w:val="20"/>
                <w:szCs w:val="20"/>
                <w:shd w:val="clear" w:color="auto" w:fill="FFFFFF"/>
              </w:rPr>
              <w:t>árodnej</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ceny</w:t>
            </w:r>
            <w:proofErr w:type="spellEnd"/>
            <w:r>
              <w:rPr>
                <w:rFonts w:ascii="Times New Roman" w:hAnsi="Times New Roman"/>
                <w:sz w:val="20"/>
                <w:szCs w:val="20"/>
                <w:shd w:val="clear" w:color="auto" w:fill="FFFFFF"/>
              </w:rPr>
              <w:t xml:space="preserve"> za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2019 / </w:t>
            </w:r>
            <w:proofErr w:type="spellStart"/>
            <w:r>
              <w:rPr>
                <w:rFonts w:ascii="Times New Roman" w:hAnsi="Times New Roman"/>
                <w:sz w:val="20"/>
                <w:szCs w:val="20"/>
                <w:shd w:val="clear" w:color="auto" w:fill="FFFFFF"/>
              </w:rPr>
              <w:t>Dizajn</w:t>
            </w:r>
            <w:proofErr w:type="spellEnd"/>
            <w:r>
              <w:rPr>
                <w:rFonts w:ascii="Times New Roman" w:hAnsi="Times New Roman"/>
                <w:sz w:val="20"/>
                <w:szCs w:val="20"/>
                <w:shd w:val="clear" w:color="auto" w:fill="FFFFFF"/>
              </w:rPr>
              <w:t xml:space="preserve"> s </w:t>
            </w:r>
            <w:proofErr w:type="spellStart"/>
            <w:r>
              <w:rPr>
                <w:rFonts w:ascii="Times New Roman" w:hAnsi="Times New Roman"/>
                <w:sz w:val="20"/>
                <w:szCs w:val="20"/>
                <w:shd w:val="clear" w:color="auto" w:fill="FFFFFF"/>
              </w:rPr>
              <w:t>pridanou</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hodnotou</w:t>
            </w:r>
            <w:proofErr w:type="spellEnd"/>
            <w:r>
              <w:rPr>
                <w:rFonts w:ascii="Times New Roman" w:hAnsi="Times New Roman"/>
                <w:sz w:val="20"/>
                <w:szCs w:val="20"/>
                <w:shd w:val="clear" w:color="auto" w:fill="FFFFFF"/>
              </w:rPr>
              <w:t xml:space="preserve"> /SK/ </w:t>
            </w:r>
            <w:r>
              <w:rPr>
                <w:rFonts w:ascii="Arial Unicode MS" w:hAnsi="Arial Unicode MS"/>
                <w:sz w:val="20"/>
                <w:szCs w:val="20"/>
                <w:shd w:val="clear" w:color="auto" w:fill="FFFFFF"/>
              </w:rPr>
              <w:br/>
            </w:r>
            <w:r>
              <w:rPr>
                <w:rFonts w:ascii="Times New Roman" w:hAnsi="Times New Roman"/>
                <w:sz w:val="20"/>
                <w:szCs w:val="20"/>
                <w:shd w:val="clear" w:color="auto" w:fill="FFFFFF"/>
              </w:rPr>
              <w:t>2016 "</w:t>
            </w:r>
            <w:proofErr w:type="spellStart"/>
            <w:r>
              <w:rPr>
                <w:rFonts w:ascii="Times New Roman" w:hAnsi="Times New Roman"/>
                <w:sz w:val="20"/>
                <w:szCs w:val="20"/>
                <w:shd w:val="clear" w:color="auto" w:fill="FFFFFF"/>
              </w:rPr>
              <w:t>Kdo</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umí</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učí</w:t>
            </w:r>
            <w:proofErr w:type="spellEnd"/>
            <w:r>
              <w:rPr>
                <w:rFonts w:ascii="Times New Roman" w:hAnsi="Times New Roman"/>
                <w:sz w:val="20"/>
                <w:szCs w:val="20"/>
                <w:shd w:val="clear" w:color="auto" w:fill="FFFFFF"/>
              </w:rPr>
              <w:t xml:space="preserve">" - RUV 2010 - 2016 </w:t>
            </w:r>
            <w:proofErr w:type="spellStart"/>
            <w:r>
              <w:rPr>
                <w:rFonts w:ascii="Times New Roman" w:hAnsi="Times New Roman"/>
                <w:sz w:val="20"/>
                <w:szCs w:val="20"/>
                <w:shd w:val="clear" w:color="auto" w:fill="FFFFFF"/>
              </w:rPr>
              <w:t>nejlepší</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výstup</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umělecké</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činnosti</w:t>
            </w:r>
            <w:proofErr w:type="spellEnd"/>
            <w:r>
              <w:rPr>
                <w:rFonts w:ascii="Times New Roman" w:hAnsi="Times New Roman"/>
                <w:sz w:val="20"/>
                <w:szCs w:val="20"/>
                <w:shd w:val="clear" w:color="auto" w:fill="FFFFFF"/>
              </w:rPr>
              <w:t xml:space="preserve"> /CZ/                                               </w:t>
            </w:r>
          </w:p>
          <w:p w14:paraId="0B4BB0E4" w14:textId="77777777" w:rsidR="00431EFA" w:rsidRDefault="00431EFA" w:rsidP="00352B31">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eastAsia="Times New Roman" w:hAnsi="Times New Roman" w:cs="Times New Roman"/>
                <w:sz w:val="20"/>
                <w:szCs w:val="20"/>
                <w:shd w:val="clear" w:color="auto" w:fill="FFFFFF"/>
              </w:rPr>
            </w:pPr>
          </w:p>
          <w:p w14:paraId="71CDC59C" w14:textId="77777777" w:rsidR="00431EFA" w:rsidRDefault="00431EFA" w:rsidP="00352B31">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s>
              <w:spacing w:line="140" w:lineRule="atLeast"/>
              <w:rPr>
                <w:rFonts w:ascii="Times New Roman" w:eastAsia="Times New Roman" w:hAnsi="Times New Roman" w:cs="Times New Roman"/>
                <w:sz w:val="20"/>
                <w:szCs w:val="20"/>
                <w:shd w:val="clear" w:color="auto" w:fill="FFFFFF"/>
              </w:rPr>
            </w:pPr>
            <w:proofErr w:type="spellStart"/>
            <w:r>
              <w:rPr>
                <w:rFonts w:ascii="Times New Roman" w:hAnsi="Times New Roman"/>
                <w:sz w:val="20"/>
                <w:szCs w:val="20"/>
                <w:shd w:val="clear" w:color="auto" w:fill="FFFFFF"/>
                <w:lang w:val="de-DE"/>
              </w:rPr>
              <w:t>Přehled</w:t>
            </w:r>
            <w:proofErr w:type="spellEnd"/>
            <w:r>
              <w:rPr>
                <w:rFonts w:ascii="Times New Roman" w:hAnsi="Times New Roman"/>
                <w:sz w:val="20"/>
                <w:szCs w:val="20"/>
                <w:shd w:val="clear" w:color="auto" w:fill="FFFFFF"/>
                <w:lang w:val="nl-NL"/>
              </w:rPr>
              <w:t xml:space="preserve"> v</w:t>
            </w:r>
            <w:proofErr w:type="spellStart"/>
            <w:r>
              <w:rPr>
                <w:rFonts w:ascii="Times New Roman" w:hAnsi="Times New Roman"/>
                <w:sz w:val="20"/>
                <w:szCs w:val="20"/>
                <w:shd w:val="clear" w:color="auto" w:fill="FFFFFF"/>
              </w:rPr>
              <w:t>ýznamný</w:t>
            </w:r>
            <w:r>
              <w:rPr>
                <w:rFonts w:ascii="Times New Roman" w:hAnsi="Times New Roman"/>
                <w:sz w:val="20"/>
                <w:szCs w:val="20"/>
                <w:shd w:val="clear" w:color="auto" w:fill="FFFFFF"/>
                <w:lang w:val="de-DE"/>
              </w:rPr>
              <w:t>ch</w:t>
            </w:r>
            <w:proofErr w:type="spellEnd"/>
            <w:r>
              <w:rPr>
                <w:rFonts w:ascii="Times New Roman" w:hAnsi="Times New Roman"/>
                <w:sz w:val="20"/>
                <w:szCs w:val="20"/>
                <w:shd w:val="clear" w:color="auto" w:fill="FFFFFF"/>
                <w:lang w:val="de-DE"/>
              </w:rPr>
              <w:t xml:space="preserve"> </w:t>
            </w:r>
            <w:proofErr w:type="spellStart"/>
            <w:r>
              <w:rPr>
                <w:rFonts w:ascii="Times New Roman" w:hAnsi="Times New Roman"/>
                <w:sz w:val="20"/>
                <w:szCs w:val="20"/>
                <w:shd w:val="clear" w:color="auto" w:fill="FFFFFF"/>
              </w:rPr>
              <w:t>výstav</w:t>
            </w:r>
            <w:proofErr w:type="spellEnd"/>
            <w:r>
              <w:rPr>
                <w:rFonts w:ascii="Times New Roman" w:hAnsi="Times New Roman"/>
                <w:sz w:val="20"/>
                <w:szCs w:val="20"/>
                <w:shd w:val="clear" w:color="auto" w:fill="FFFFFF"/>
              </w:rPr>
              <w:t>, m</w:t>
            </w:r>
            <w:proofErr w:type="spellStart"/>
            <w:r>
              <w:rPr>
                <w:rFonts w:ascii="Times New Roman" w:hAnsi="Times New Roman"/>
                <w:sz w:val="20"/>
                <w:szCs w:val="20"/>
                <w:shd w:val="clear" w:color="auto" w:fill="FFFFFF"/>
                <w:lang w:val="es-ES_tradnl"/>
              </w:rPr>
              <w:t>ó</w:t>
            </w:r>
            <w:r>
              <w:rPr>
                <w:rFonts w:ascii="Times New Roman" w:hAnsi="Times New Roman"/>
                <w:sz w:val="20"/>
                <w:szCs w:val="20"/>
                <w:shd w:val="clear" w:color="auto" w:fill="FFFFFF"/>
              </w:rPr>
              <w:t>dních</w:t>
            </w:r>
            <w:proofErr w:type="spellEnd"/>
            <w:r>
              <w:rPr>
                <w:rFonts w:ascii="Times New Roman" w:hAnsi="Times New Roman"/>
                <w:sz w:val="20"/>
                <w:szCs w:val="20"/>
                <w:shd w:val="clear" w:color="auto" w:fill="FFFFFF"/>
              </w:rPr>
              <w:t xml:space="preserve"> </w:t>
            </w:r>
            <w:proofErr w:type="spellStart"/>
            <w:r>
              <w:rPr>
                <w:rFonts w:ascii="Times New Roman" w:hAnsi="Times New Roman"/>
                <w:sz w:val="20"/>
                <w:szCs w:val="20"/>
                <w:shd w:val="clear" w:color="auto" w:fill="FFFFFF"/>
              </w:rPr>
              <w:t>přehlídek</w:t>
            </w:r>
            <w:proofErr w:type="spellEnd"/>
            <w:r>
              <w:rPr>
                <w:rFonts w:ascii="Times New Roman" w:hAnsi="Times New Roman"/>
                <w:sz w:val="20"/>
                <w:szCs w:val="20"/>
                <w:shd w:val="clear" w:color="auto" w:fill="FFFFFF"/>
              </w:rPr>
              <w:t xml:space="preserve">:    </w:t>
            </w:r>
          </w:p>
          <w:p w14:paraId="7E22E702" w14:textId="77777777" w:rsidR="00431EFA" w:rsidRDefault="00431EFA" w:rsidP="00352B31">
            <w:pPr>
              <w:jc w:val="both"/>
              <w:rPr>
                <w:shd w:val="clear" w:color="auto" w:fill="FFFFFF"/>
                <w:lang w:val="en-US"/>
              </w:rPr>
            </w:pPr>
            <w:r>
              <w:rPr>
                <w:shd w:val="clear" w:color="auto" w:fill="FFFFFF"/>
              </w:rPr>
              <w:t xml:space="preserve">2022 </w:t>
            </w:r>
            <w:r>
              <w:rPr>
                <w:shd w:val="clear" w:color="auto" w:fill="FFFFFF"/>
                <w:lang w:val="en-US"/>
              </w:rPr>
              <w:t>The Sustainable Fashion</w:t>
            </w:r>
            <w:r>
              <w:rPr>
                <w:shd w:val="clear" w:color="auto" w:fill="FFFFFF"/>
                <w:lang w:val="da-DK"/>
              </w:rPr>
              <w:t xml:space="preserve"> at </w:t>
            </w:r>
            <w:r>
              <w:rPr>
                <w:shd w:val="clear" w:color="auto" w:fill="FFFFFF"/>
                <w:lang w:val="en-US"/>
              </w:rPr>
              <w:t>United Nations Vienna International Centre</w:t>
            </w:r>
            <w:r>
              <w:rPr>
                <w:shd w:val="clear" w:color="auto" w:fill="FFFFFF"/>
              </w:rPr>
              <w:t xml:space="preserve">. </w:t>
            </w:r>
            <w:r>
              <w:rPr>
                <w:shd w:val="clear" w:color="auto" w:fill="FFFFFF"/>
                <w:lang w:val="it-IT"/>
              </w:rPr>
              <w:t>Organiz</w:t>
            </w:r>
            <w:r>
              <w:rPr>
                <w:shd w:val="clear" w:color="auto" w:fill="FFFFFF"/>
              </w:rPr>
              <w:t>á</w:t>
            </w:r>
            <w:r>
              <w:rPr>
                <w:shd w:val="clear" w:color="auto" w:fill="FFFFFF"/>
                <w:lang w:val="en-US"/>
              </w:rPr>
              <w:t>tor: United Nations International Atomic Energy Agency</w:t>
            </w:r>
            <w:r>
              <w:rPr>
                <w:shd w:val="clear" w:color="auto" w:fill="FFFFFF"/>
              </w:rPr>
              <w:t xml:space="preserve">, </w:t>
            </w:r>
            <w:r>
              <w:rPr>
                <w:shd w:val="clear" w:color="auto" w:fill="FFFFFF"/>
                <w:lang w:val="en-US"/>
              </w:rPr>
              <w:t>Vienna International Centre, Sustainable and Innovative Initiative Club</w:t>
            </w:r>
          </w:p>
          <w:p w14:paraId="1C0522F4" w14:textId="77777777" w:rsidR="00431EFA" w:rsidRDefault="00431EFA" w:rsidP="00352B31">
            <w:pPr>
              <w:jc w:val="both"/>
              <w:rPr>
                <w:shd w:val="clear" w:color="auto" w:fill="FFFFFF"/>
              </w:rPr>
            </w:pPr>
            <w:r>
              <w:rPr>
                <w:shd w:val="clear" w:color="auto" w:fill="FFFFFF"/>
              </w:rPr>
              <w:t xml:space="preserve">2021 výstava </w:t>
            </w:r>
            <w:r>
              <w:rPr>
                <w:shd w:val="clear" w:color="auto" w:fill="FFFFFF"/>
                <w:lang w:val="pt-PT"/>
              </w:rPr>
              <w:t>Natural M</w:t>
            </w:r>
            <w:r>
              <w:rPr>
                <w:shd w:val="clear" w:color="auto" w:fill="FFFFFF"/>
                <w:lang w:val="nl-NL"/>
              </w:rPr>
              <w:t>ode, N</w:t>
            </w:r>
            <w:proofErr w:type="spellStart"/>
            <w:r>
              <w:rPr>
                <w:shd w:val="clear" w:color="auto" w:fill="FFFFFF"/>
              </w:rPr>
              <w:t>árodná</w:t>
            </w:r>
            <w:proofErr w:type="spellEnd"/>
            <w:r>
              <w:rPr>
                <w:shd w:val="clear" w:color="auto" w:fill="FFFFFF"/>
              </w:rPr>
              <w:t xml:space="preserve"> cena za dizajn, </w:t>
            </w:r>
            <w:proofErr w:type="spellStart"/>
            <w:r>
              <w:rPr>
                <w:shd w:val="clear" w:color="auto" w:fill="FFFFFF"/>
              </w:rPr>
              <w:t>Slov.centrum</w:t>
            </w:r>
            <w:proofErr w:type="spellEnd"/>
            <w:r>
              <w:rPr>
                <w:shd w:val="clear" w:color="auto" w:fill="FFFFFF"/>
              </w:rPr>
              <w:t xml:space="preserve"> dizajnu (24. 09. - 19. 12. </w:t>
            </w:r>
            <w:r>
              <w:rPr>
                <w:shd w:val="clear" w:color="auto" w:fill="FFFFFF"/>
                <w:lang w:val="en-US"/>
              </w:rPr>
              <w:t>2021</w:t>
            </w:r>
            <w:r>
              <w:rPr>
                <w:shd w:val="clear" w:color="auto" w:fill="FFFFFF"/>
              </w:rPr>
              <w:t xml:space="preserve">)              </w:t>
            </w:r>
          </w:p>
          <w:p w14:paraId="0C1A9B6C" w14:textId="77777777" w:rsidR="00431EFA" w:rsidRDefault="00431EFA" w:rsidP="00352B31">
            <w:pPr>
              <w:jc w:val="both"/>
              <w:rPr>
                <w:shd w:val="clear" w:color="auto" w:fill="FFFFFF"/>
              </w:rPr>
            </w:pPr>
            <w:r>
              <w:rPr>
                <w:shd w:val="clear" w:color="auto" w:fill="FFFFFF"/>
              </w:rPr>
              <w:t xml:space="preserve">2021-2021 výstava Ó šaty, Slovenská </w:t>
            </w:r>
            <w:proofErr w:type="spellStart"/>
            <w:r>
              <w:rPr>
                <w:shd w:val="clear" w:color="auto" w:fill="FFFFFF"/>
              </w:rPr>
              <w:t>národná</w:t>
            </w:r>
            <w:proofErr w:type="spellEnd"/>
            <w:r>
              <w:rPr>
                <w:shd w:val="clear" w:color="auto" w:fill="FFFFFF"/>
              </w:rPr>
              <w:t xml:space="preserve"> Gal</w:t>
            </w:r>
            <w:r>
              <w:rPr>
                <w:shd w:val="clear" w:color="auto" w:fill="FFFFFF"/>
                <w:lang w:val="fr-FR"/>
              </w:rPr>
              <w:t>é</w:t>
            </w:r>
            <w:r>
              <w:rPr>
                <w:shd w:val="clear" w:color="auto" w:fill="FFFFFF"/>
                <w:lang w:val="it-IT"/>
              </w:rPr>
              <w:t>ria, Esterh</w:t>
            </w:r>
            <w:proofErr w:type="spellStart"/>
            <w:r>
              <w:rPr>
                <w:shd w:val="clear" w:color="auto" w:fill="FFFFFF"/>
              </w:rPr>
              <w:t>ázyho</w:t>
            </w:r>
            <w:proofErr w:type="spellEnd"/>
            <w:r>
              <w:rPr>
                <w:shd w:val="clear" w:color="auto" w:fill="FFFFFF"/>
              </w:rPr>
              <w:t xml:space="preserve"> palác (06. 10. 2020 – </w:t>
            </w:r>
            <w:r>
              <w:rPr>
                <w:shd w:val="clear" w:color="auto" w:fill="FFFFFF"/>
                <w:lang w:val="pt-PT"/>
              </w:rPr>
              <w:t>07. 02.</w:t>
            </w:r>
            <w:r>
              <w:rPr>
                <w:shd w:val="clear" w:color="auto" w:fill="FFFFFF"/>
                <w:lang w:val="en-US"/>
              </w:rPr>
              <w:t xml:space="preserve"> 2021</w:t>
            </w:r>
            <w:r>
              <w:rPr>
                <w:shd w:val="clear" w:color="auto" w:fill="FFFFFF"/>
              </w:rPr>
              <w:t xml:space="preserve">)              </w:t>
            </w:r>
          </w:p>
          <w:p w14:paraId="73C93B39" w14:textId="77777777" w:rsidR="00431EFA" w:rsidRDefault="00431EFA" w:rsidP="00352B31">
            <w:pPr>
              <w:jc w:val="both"/>
              <w:rPr>
                <w:shd w:val="clear" w:color="auto" w:fill="FFFFFF"/>
              </w:rPr>
            </w:pPr>
            <w:r>
              <w:rPr>
                <w:shd w:val="clear" w:color="auto" w:fill="FFFFFF"/>
              </w:rPr>
              <w:t>2020 M</w:t>
            </w:r>
            <w:proofErr w:type="spellStart"/>
            <w:r>
              <w:rPr>
                <w:shd w:val="clear" w:color="auto" w:fill="FFFFFF"/>
                <w:lang w:val="es-ES_tradnl"/>
              </w:rPr>
              <w:t>ó</w:t>
            </w:r>
            <w:proofErr w:type="spellEnd"/>
            <w:r>
              <w:rPr>
                <w:shd w:val="clear" w:color="auto" w:fill="FFFFFF"/>
              </w:rPr>
              <w:t xml:space="preserve">dna </w:t>
            </w:r>
            <w:proofErr w:type="spellStart"/>
            <w:r>
              <w:rPr>
                <w:shd w:val="clear" w:color="auto" w:fill="FFFFFF"/>
              </w:rPr>
              <w:t>prehliadka</w:t>
            </w:r>
            <w:proofErr w:type="spellEnd"/>
            <w:r>
              <w:rPr>
                <w:shd w:val="clear" w:color="auto" w:fill="FFFFFF"/>
              </w:rPr>
              <w:t xml:space="preserve"> </w:t>
            </w:r>
            <w:proofErr w:type="spellStart"/>
            <w:r>
              <w:rPr>
                <w:shd w:val="clear" w:color="auto" w:fill="FFFFFF"/>
              </w:rPr>
              <w:t>kolekcie</w:t>
            </w:r>
            <w:proofErr w:type="spellEnd"/>
            <w:r>
              <w:rPr>
                <w:shd w:val="clear" w:color="auto" w:fill="FFFFFF"/>
              </w:rPr>
              <w:t xml:space="preserve"> Natural Mode na </w:t>
            </w:r>
            <w:proofErr w:type="spellStart"/>
            <w:r>
              <w:rPr>
                <w:shd w:val="clear" w:color="auto" w:fill="FFFFFF"/>
              </w:rPr>
              <w:t>podujatí</w:t>
            </w:r>
            <w:proofErr w:type="spellEnd"/>
            <w:r>
              <w:rPr>
                <w:shd w:val="clear" w:color="auto" w:fill="FFFFFF"/>
              </w:rPr>
              <w:t xml:space="preserve"> </w:t>
            </w:r>
            <w:r>
              <w:rPr>
                <w:shd w:val="clear" w:color="auto" w:fill="FFFFFF"/>
                <w:lang w:val="en-US"/>
              </w:rPr>
              <w:t xml:space="preserve">MQ </w:t>
            </w:r>
            <w:proofErr w:type="spellStart"/>
            <w:r>
              <w:rPr>
                <w:shd w:val="clear" w:color="auto" w:fill="FFFFFF"/>
                <w:lang w:val="en-US"/>
              </w:rPr>
              <w:t>Viena</w:t>
            </w:r>
            <w:proofErr w:type="spellEnd"/>
            <w:r>
              <w:rPr>
                <w:shd w:val="clear" w:color="auto" w:fill="FFFFFF"/>
                <w:lang w:val="en-US"/>
              </w:rPr>
              <w:t xml:space="preserve"> Fashion Week</w:t>
            </w:r>
            <w:r>
              <w:rPr>
                <w:shd w:val="clear" w:color="auto" w:fill="FFFFFF"/>
              </w:rPr>
              <w:t xml:space="preserve"> (09. 09.) </w:t>
            </w:r>
            <w:proofErr w:type="spellStart"/>
            <w:r>
              <w:rPr>
                <w:shd w:val="clear" w:color="auto" w:fill="FFFFFF"/>
                <w:lang w:val="de-DE"/>
              </w:rPr>
              <w:t>Vied</w:t>
            </w:r>
            <w:r>
              <w:rPr>
                <w:shd w:val="clear" w:color="auto" w:fill="FFFFFF"/>
              </w:rPr>
              <w:t>eň</w:t>
            </w:r>
            <w:proofErr w:type="spellEnd"/>
            <w:r>
              <w:rPr>
                <w:shd w:val="clear" w:color="auto" w:fill="FFFFFF"/>
              </w:rPr>
              <w:t xml:space="preserve"> /AT/             </w:t>
            </w:r>
          </w:p>
          <w:p w14:paraId="09F1F45E" w14:textId="77777777" w:rsidR="00431EFA" w:rsidRDefault="00431EFA" w:rsidP="00352B31">
            <w:pPr>
              <w:jc w:val="both"/>
              <w:rPr>
                <w:shd w:val="clear" w:color="auto" w:fill="FFFFFF"/>
              </w:rPr>
            </w:pPr>
            <w:r>
              <w:rPr>
                <w:shd w:val="clear" w:color="auto" w:fill="FFFFFF"/>
              </w:rPr>
              <w:t xml:space="preserve">2019 Výstava </w:t>
            </w:r>
            <w:proofErr w:type="spellStart"/>
            <w:r>
              <w:rPr>
                <w:shd w:val="clear" w:color="auto" w:fill="FFFFFF"/>
              </w:rPr>
              <w:t>Národná</w:t>
            </w:r>
            <w:proofErr w:type="spellEnd"/>
            <w:r>
              <w:rPr>
                <w:shd w:val="clear" w:color="auto" w:fill="FFFFFF"/>
              </w:rPr>
              <w:t xml:space="preserve"> Cena za Dizajn, finalista NCD, Slov. </w:t>
            </w:r>
            <w:proofErr w:type="spellStart"/>
            <w:r>
              <w:rPr>
                <w:shd w:val="clear" w:color="auto" w:fill="FFFFFF"/>
              </w:rPr>
              <w:t>národn</w:t>
            </w:r>
            <w:proofErr w:type="spellEnd"/>
            <w:r>
              <w:rPr>
                <w:shd w:val="clear" w:color="auto" w:fill="FFFFFF"/>
                <w:lang w:val="fr-FR"/>
              </w:rPr>
              <w:t xml:space="preserve">é </w:t>
            </w:r>
            <w:proofErr w:type="spellStart"/>
            <w:r>
              <w:rPr>
                <w:shd w:val="clear" w:color="auto" w:fill="FFFFFF"/>
              </w:rPr>
              <w:t>múzeum</w:t>
            </w:r>
            <w:proofErr w:type="spellEnd"/>
            <w:r>
              <w:rPr>
                <w:shd w:val="clear" w:color="auto" w:fill="FFFFFF"/>
              </w:rPr>
              <w:t xml:space="preserve">, Bratislava                            </w:t>
            </w:r>
          </w:p>
          <w:p w14:paraId="22387AF7" w14:textId="77777777" w:rsidR="00431EFA" w:rsidRDefault="00431EFA" w:rsidP="00352B31">
            <w:pPr>
              <w:jc w:val="both"/>
              <w:rPr>
                <w:b/>
              </w:rPr>
            </w:pPr>
          </w:p>
        </w:tc>
      </w:tr>
      <w:tr w:rsidR="00431EFA" w14:paraId="3CDC23E5" w14:textId="77777777" w:rsidTr="00352B31">
        <w:trPr>
          <w:trHeight w:val="218"/>
        </w:trPr>
        <w:tc>
          <w:tcPr>
            <w:tcW w:w="9859" w:type="dxa"/>
            <w:gridSpan w:val="4"/>
            <w:shd w:val="clear" w:color="auto" w:fill="F7CAAC"/>
          </w:tcPr>
          <w:p w14:paraId="74676009" w14:textId="77777777" w:rsidR="00431EFA" w:rsidRDefault="00431EFA" w:rsidP="00352B31">
            <w:pPr>
              <w:rPr>
                <w:b/>
              </w:rPr>
            </w:pPr>
            <w:r>
              <w:rPr>
                <w:b/>
              </w:rPr>
              <w:t>Působení v zahraničí</w:t>
            </w:r>
          </w:p>
        </w:tc>
      </w:tr>
      <w:tr w:rsidR="00431EFA" w14:paraId="4C459856" w14:textId="77777777" w:rsidTr="00352B31">
        <w:trPr>
          <w:trHeight w:val="328"/>
        </w:trPr>
        <w:tc>
          <w:tcPr>
            <w:tcW w:w="9859" w:type="dxa"/>
            <w:gridSpan w:val="4"/>
          </w:tcPr>
          <w:p w14:paraId="6459CDF3" w14:textId="77777777" w:rsidR="00431EFA" w:rsidRDefault="00431EFA" w:rsidP="00352B31">
            <w:r>
              <w:rPr>
                <w:lang w:val="pt-PT"/>
              </w:rPr>
              <w:t xml:space="preserve">2020: Q21 </w:t>
            </w:r>
            <w:r w:rsidRPr="00F17968">
              <w:rPr>
                <w:bCs/>
                <w:lang w:val="de-DE"/>
              </w:rPr>
              <w:t>Museum</w:t>
            </w:r>
            <w:r w:rsidRPr="00F17968">
              <w:rPr>
                <w:bCs/>
              </w:rPr>
              <w:t xml:space="preserve">s </w:t>
            </w:r>
            <w:r w:rsidRPr="00F17968">
              <w:rPr>
                <w:bCs/>
                <w:lang w:val="it-IT"/>
              </w:rPr>
              <w:t>Quartier</w:t>
            </w:r>
            <w:r>
              <w:rPr>
                <w:b/>
                <w:bCs/>
                <w:lang w:val="it-IT"/>
              </w:rPr>
              <w:t>,</w:t>
            </w:r>
            <w:r>
              <w:rPr>
                <w:b/>
                <w:bCs/>
              </w:rPr>
              <w:t xml:space="preserve"> </w:t>
            </w:r>
            <w:proofErr w:type="spellStart"/>
            <w:r>
              <w:rPr>
                <w:lang w:val="de-DE"/>
              </w:rPr>
              <w:t>Víden</w:t>
            </w:r>
            <w:proofErr w:type="spellEnd"/>
            <w:r>
              <w:t xml:space="preserve">̌, umělecký a studijní pobyt </w:t>
            </w:r>
            <w:r>
              <w:rPr>
                <w:lang w:val="en-US"/>
              </w:rPr>
              <w:t>Artist in Residence</w:t>
            </w:r>
            <w:r>
              <w:rPr>
                <w:lang w:val="de-DE"/>
              </w:rPr>
              <w:t xml:space="preserve"> v Museums Quartier </w:t>
            </w:r>
          </w:p>
          <w:p w14:paraId="643EC13C" w14:textId="77777777" w:rsidR="00431EFA" w:rsidRDefault="00431EFA" w:rsidP="00352B31">
            <w:r>
              <w:rPr>
                <w:lang w:val="en-US"/>
              </w:rPr>
              <w:t>2012: 2014:  ELIA - European League of Institutes of the Arts, Amsterdam, Representative board member</w:t>
            </w:r>
          </w:p>
          <w:p w14:paraId="56881275" w14:textId="77777777" w:rsidR="00431EFA" w:rsidRDefault="00431EFA" w:rsidP="00352B31">
            <w:r>
              <w:t xml:space="preserve">2006: Alexander </w:t>
            </w:r>
            <w:proofErr w:type="spellStart"/>
            <w:r>
              <w:t>McQueen</w:t>
            </w:r>
            <w:proofErr w:type="spellEnd"/>
            <w:r>
              <w:t xml:space="preserve"> studio – pracovní stáž v rámci programu Leonardo da Vinci student </w:t>
            </w:r>
            <w:proofErr w:type="spellStart"/>
            <w:r>
              <w:t>placement</w:t>
            </w:r>
            <w:proofErr w:type="spellEnd"/>
            <w:r>
              <w:t xml:space="preserve"> </w:t>
            </w:r>
          </w:p>
          <w:p w14:paraId="3D38EF6A" w14:textId="77777777" w:rsidR="00431EFA" w:rsidRDefault="00431EFA" w:rsidP="00352B31">
            <w:pPr>
              <w:rPr>
                <w:b/>
              </w:rPr>
            </w:pPr>
            <w:r>
              <w:rPr>
                <w:lang w:val="en-US"/>
              </w:rPr>
              <w:t>2002: University of Newcastle, student exchange, Socrates Erasmus grant- Arts department</w:t>
            </w:r>
            <w:r>
              <w:rPr>
                <w:rFonts w:ascii="Arial Unicode MS" w:eastAsia="Arial Unicode MS" w:hAnsi="Arial Unicode MS" w:cs="Arial Unicode MS"/>
              </w:rPr>
              <w:br/>
            </w:r>
          </w:p>
        </w:tc>
      </w:tr>
      <w:tr w:rsidR="00431EFA" w14:paraId="0674632D" w14:textId="77777777" w:rsidTr="00352B31">
        <w:trPr>
          <w:cantSplit/>
          <w:trHeight w:val="470"/>
        </w:trPr>
        <w:tc>
          <w:tcPr>
            <w:tcW w:w="2518" w:type="dxa"/>
            <w:shd w:val="clear" w:color="auto" w:fill="F7CAAC"/>
          </w:tcPr>
          <w:p w14:paraId="24F20B7D" w14:textId="77777777" w:rsidR="00431EFA" w:rsidRDefault="00431EFA" w:rsidP="00352B31">
            <w:pPr>
              <w:jc w:val="both"/>
              <w:rPr>
                <w:b/>
              </w:rPr>
            </w:pPr>
            <w:r>
              <w:rPr>
                <w:b/>
              </w:rPr>
              <w:t xml:space="preserve">Podpis </w:t>
            </w:r>
          </w:p>
        </w:tc>
        <w:tc>
          <w:tcPr>
            <w:tcW w:w="4536" w:type="dxa"/>
          </w:tcPr>
          <w:p w14:paraId="74AF71A1" w14:textId="77777777" w:rsidR="00431EFA" w:rsidRPr="008A038D" w:rsidRDefault="00431EFA" w:rsidP="00352B31">
            <w:pPr>
              <w:jc w:val="both"/>
            </w:pPr>
            <w:r>
              <w:t xml:space="preserve"> </w:t>
            </w:r>
            <w:r w:rsidRPr="008A038D">
              <w:t xml:space="preserve">Mária </w:t>
            </w:r>
            <w:proofErr w:type="spellStart"/>
            <w:r w:rsidRPr="008A038D">
              <w:t>Štraneková</w:t>
            </w:r>
            <w:proofErr w:type="spellEnd"/>
            <w:r w:rsidRPr="008A038D">
              <w:t xml:space="preserve"> v. r.</w:t>
            </w:r>
          </w:p>
        </w:tc>
        <w:tc>
          <w:tcPr>
            <w:tcW w:w="786" w:type="dxa"/>
            <w:shd w:val="clear" w:color="auto" w:fill="F7CAAC"/>
          </w:tcPr>
          <w:p w14:paraId="09A728AD" w14:textId="77777777" w:rsidR="00431EFA" w:rsidRDefault="00431EFA" w:rsidP="00352B31">
            <w:pPr>
              <w:jc w:val="both"/>
            </w:pPr>
            <w:r>
              <w:rPr>
                <w:b/>
              </w:rPr>
              <w:t>datum</w:t>
            </w:r>
          </w:p>
        </w:tc>
        <w:tc>
          <w:tcPr>
            <w:tcW w:w="2019" w:type="dxa"/>
          </w:tcPr>
          <w:p w14:paraId="6CD019A3" w14:textId="77777777" w:rsidR="00431EFA" w:rsidRDefault="00431EFA" w:rsidP="00352B31">
            <w:pPr>
              <w:jc w:val="both"/>
            </w:pPr>
            <w:r>
              <w:rPr>
                <w:lang w:val="en-US"/>
              </w:rPr>
              <w:t>09. 09. 2022</w:t>
            </w:r>
          </w:p>
        </w:tc>
      </w:tr>
    </w:tbl>
    <w:p w14:paraId="472035A6" w14:textId="77777777" w:rsidR="00431EFA" w:rsidRDefault="00431EFA" w:rsidP="00B82592">
      <w:pPr>
        <w:rPr>
          <w:sz w:val="22"/>
          <w:szCs w:val="22"/>
        </w:rPr>
      </w:pPr>
    </w:p>
    <w:p w14:paraId="4DC56C29" w14:textId="77777777" w:rsidR="00431EFA" w:rsidRDefault="00431EFA" w:rsidP="00B82592">
      <w:pPr>
        <w:rPr>
          <w:sz w:val="22"/>
          <w:szCs w:val="22"/>
        </w:rPr>
      </w:pPr>
    </w:p>
    <w:p w14:paraId="2A0AB2BE" w14:textId="77777777" w:rsidR="00431EFA" w:rsidRDefault="00431EFA" w:rsidP="00B82592">
      <w:pPr>
        <w:rPr>
          <w:sz w:val="22"/>
          <w:szCs w:val="22"/>
        </w:rPr>
      </w:pPr>
    </w:p>
    <w:p w14:paraId="4F830F19" w14:textId="77777777" w:rsidR="00431EFA" w:rsidRPr="001234B3" w:rsidRDefault="00431EFA" w:rsidP="00B82592">
      <w:pPr>
        <w:rPr>
          <w:sz w:val="22"/>
          <w:szCs w:val="22"/>
        </w:rPr>
      </w:pPr>
    </w:p>
    <w:p w14:paraId="7842A2F4" w14:textId="77777777" w:rsidR="00B82592" w:rsidRPr="0061615C" w:rsidRDefault="00B82592" w:rsidP="00B82592">
      <w:pPr>
        <w:rPr>
          <w:rFonts w:ascii="Calibri Light" w:hAnsi="Calibri Light" w:cs="Calibri Light"/>
        </w:rPr>
      </w:pPr>
    </w:p>
    <w:p w14:paraId="1CE75777" w14:textId="77777777" w:rsidR="00B82592" w:rsidRDefault="00B82592" w:rsidP="00B82592">
      <w:pPr>
        <w:jc w:val="center"/>
      </w:pPr>
    </w:p>
    <w:p w14:paraId="72133E27" w14:textId="77777777" w:rsidR="00B82592" w:rsidRDefault="00B82592" w:rsidP="00B82592">
      <w:pPr>
        <w:jc w:val="center"/>
      </w:pPr>
    </w:p>
    <w:p w14:paraId="67445AC6" w14:textId="307016DF" w:rsidR="00416DE7" w:rsidRDefault="00416DE7" w:rsidP="00B82592">
      <w:pPr>
        <w:widowControl w:val="0"/>
        <w:shd w:val="clear" w:color="auto" w:fill="FFFFFF"/>
        <w:tabs>
          <w:tab w:val="left" w:pos="360"/>
          <w:tab w:val="left" w:pos="426"/>
          <w:tab w:val="left" w:pos="709"/>
        </w:tabs>
        <w:autoSpaceDE w:val="0"/>
        <w:autoSpaceDN w:val="0"/>
        <w:adjustRightInd w:val="0"/>
        <w:ind w:right="5"/>
        <w:jc w:val="both"/>
        <w:rPr>
          <w:rFonts w:ascii="Calibri Light" w:hAnsi="Calibri Light" w:cs="Calibri Light"/>
          <w:sz w:val="22"/>
          <w:szCs w:val="22"/>
        </w:rPr>
      </w:pPr>
      <w:r>
        <w:rPr>
          <w:rFonts w:ascii="Calibri Light" w:hAnsi="Calibri Light" w:cs="Calibri Light"/>
          <w:sz w:val="22"/>
          <w:szCs w:val="22"/>
        </w:rPr>
        <w:br w:type="page"/>
      </w:r>
    </w:p>
    <w:p w14:paraId="2D8518AD" w14:textId="76C6859E" w:rsidR="00581B39" w:rsidRPr="00C36286" w:rsidRDefault="00AD311D" w:rsidP="00581B39">
      <w:pPr>
        <w:rPr>
          <w:sz w:val="22"/>
          <w:szCs w:val="22"/>
        </w:rPr>
      </w:pPr>
      <w:r w:rsidRPr="00C36286">
        <w:rPr>
          <w:sz w:val="22"/>
          <w:szCs w:val="22"/>
        </w:rPr>
        <w:lastRenderedPageBreak/>
        <w:t>P</w:t>
      </w:r>
      <w:r w:rsidR="00581B39" w:rsidRPr="00C36286">
        <w:rPr>
          <w:sz w:val="22"/>
          <w:szCs w:val="22"/>
        </w:rPr>
        <w:t xml:space="preserve">říloha č. 4 </w:t>
      </w:r>
    </w:p>
    <w:p w14:paraId="4C4366CF" w14:textId="77777777" w:rsidR="00AD311D" w:rsidRPr="00C83D0C" w:rsidRDefault="00AD311D" w:rsidP="00AD311D">
      <w:pPr>
        <w:jc w:val="center"/>
        <w:rPr>
          <w:b/>
          <w:sz w:val="22"/>
          <w:szCs w:val="22"/>
        </w:rPr>
      </w:pPr>
      <w:r w:rsidRPr="00C83D0C">
        <w:rPr>
          <w:b/>
          <w:sz w:val="22"/>
          <w:szCs w:val="22"/>
        </w:rPr>
        <w:t>Prohlášení</w:t>
      </w:r>
    </w:p>
    <w:p w14:paraId="50CBECD0" w14:textId="77777777" w:rsidR="00AD311D" w:rsidRPr="00C83D0C" w:rsidRDefault="00AD311D" w:rsidP="00AD311D">
      <w:pPr>
        <w:jc w:val="center"/>
        <w:rPr>
          <w:b/>
          <w:sz w:val="22"/>
          <w:szCs w:val="22"/>
        </w:rPr>
      </w:pPr>
    </w:p>
    <w:p w14:paraId="3A48CAB1" w14:textId="28AE9E8F" w:rsidR="00AD311D" w:rsidRDefault="00AD311D" w:rsidP="00AD311D">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e ve vysokém školst</w:t>
      </w:r>
      <w:r w:rsidR="0038048B">
        <w:rPr>
          <w:sz w:val="22"/>
          <w:szCs w:val="22"/>
        </w:rPr>
        <w:t>v</w:t>
      </w:r>
      <w:r>
        <w:rPr>
          <w:sz w:val="22"/>
          <w:szCs w:val="22"/>
        </w:rPr>
        <w:t>í,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1594CE0E" w14:textId="77777777" w:rsidR="00AD311D" w:rsidRPr="00AD35BB" w:rsidRDefault="00AD311D" w:rsidP="00CB0738">
      <w:pPr>
        <w:pStyle w:val="Odstavecseseznamem"/>
        <w:numPr>
          <w:ilvl w:val="2"/>
          <w:numId w:val="265"/>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08B1BC31" w14:textId="77777777" w:rsidR="00AD311D" w:rsidRDefault="00AD311D" w:rsidP="00CB0738">
      <w:pPr>
        <w:pStyle w:val="Odstavecseseznamem"/>
        <w:numPr>
          <w:ilvl w:val="0"/>
          <w:numId w:val="266"/>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258D53C2" w14:textId="77777777" w:rsidR="00AD311D" w:rsidRPr="00EE10B7" w:rsidRDefault="00AD311D" w:rsidP="00CB0738">
      <w:pPr>
        <w:pStyle w:val="Odstavecseseznamem"/>
        <w:numPr>
          <w:ilvl w:val="0"/>
          <w:numId w:val="266"/>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39D2F68B" w14:textId="77777777" w:rsidR="00AD311D" w:rsidRPr="00EE10B7" w:rsidRDefault="00AD311D" w:rsidP="00CB0738">
      <w:pPr>
        <w:pStyle w:val="Odstavecseseznamem"/>
        <w:widowControl w:val="0"/>
        <w:numPr>
          <w:ilvl w:val="2"/>
          <w:numId w:val="265"/>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6D490DC2" w14:textId="77777777" w:rsidR="00AD311D" w:rsidRPr="00276404" w:rsidRDefault="00AD311D" w:rsidP="00CB0738">
      <w:pPr>
        <w:pStyle w:val="Odstavecseseznamem"/>
        <w:widowControl w:val="0"/>
        <w:numPr>
          <w:ilvl w:val="2"/>
          <w:numId w:val="265"/>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26A1AE75" w14:textId="77777777" w:rsidR="00AD311D" w:rsidRPr="00ED2464" w:rsidRDefault="00AD311D" w:rsidP="00CB0738">
      <w:pPr>
        <w:pStyle w:val="Odstavecseseznamem"/>
        <w:widowControl w:val="0"/>
        <w:numPr>
          <w:ilvl w:val="2"/>
          <w:numId w:val="265"/>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23AE9666" w14:textId="77777777" w:rsidR="00AD311D" w:rsidRPr="00C83D0C" w:rsidRDefault="00AD311D" w:rsidP="00AD311D">
      <w:pPr>
        <w:jc w:val="both"/>
      </w:pPr>
    </w:p>
    <w:p w14:paraId="7BCC7D00" w14:textId="77777777" w:rsidR="00AD311D" w:rsidRPr="00C83D0C" w:rsidRDefault="00AD311D" w:rsidP="00AD311D">
      <w:pPr>
        <w:jc w:val="both"/>
      </w:pPr>
    </w:p>
    <w:p w14:paraId="6EE460CF" w14:textId="77777777" w:rsidR="00AD311D" w:rsidRPr="00C83D0C" w:rsidRDefault="00AD311D" w:rsidP="00AD311D">
      <w:pPr>
        <w:jc w:val="both"/>
      </w:pPr>
    </w:p>
    <w:p w14:paraId="4A62D01F" w14:textId="77777777" w:rsidR="00AD311D" w:rsidRPr="00C83D0C" w:rsidRDefault="00AD311D" w:rsidP="00AD311D">
      <w:pPr>
        <w:jc w:val="both"/>
      </w:pPr>
    </w:p>
    <w:p w14:paraId="4BD716E5" w14:textId="77777777" w:rsidR="00AD311D" w:rsidRPr="00C83D0C" w:rsidRDefault="00AD311D" w:rsidP="00AD311D">
      <w:pPr>
        <w:jc w:val="both"/>
      </w:pPr>
    </w:p>
    <w:p w14:paraId="15961CAC" w14:textId="77777777" w:rsidR="00AD311D" w:rsidRPr="00C83D0C" w:rsidRDefault="00AD311D" w:rsidP="00AD311D">
      <w:pPr>
        <w:jc w:val="both"/>
      </w:pPr>
    </w:p>
    <w:p w14:paraId="3AD69EEB" w14:textId="509650BC" w:rsidR="00AD311D" w:rsidRPr="00C83D0C" w:rsidRDefault="00AD311D" w:rsidP="00AD311D">
      <w:pPr>
        <w:tabs>
          <w:tab w:val="center" w:pos="6804"/>
        </w:tabs>
        <w:jc w:val="both"/>
        <w:rPr>
          <w:sz w:val="22"/>
          <w:szCs w:val="22"/>
        </w:rPr>
      </w:pPr>
      <w:r w:rsidRPr="00C83D0C">
        <w:tab/>
      </w:r>
      <w:r w:rsidRPr="00C83D0C">
        <w:rPr>
          <w:sz w:val="22"/>
          <w:szCs w:val="22"/>
        </w:rPr>
        <w:t xml:space="preserve">Mgr. </w:t>
      </w:r>
      <w:r>
        <w:rPr>
          <w:sz w:val="22"/>
          <w:szCs w:val="22"/>
        </w:rPr>
        <w:t>Josef Kocourek, Ph.D.</w:t>
      </w:r>
      <w:r w:rsidR="00472680">
        <w:rPr>
          <w:sz w:val="22"/>
          <w:szCs w:val="22"/>
        </w:rPr>
        <w:t>, v. r.</w:t>
      </w:r>
    </w:p>
    <w:p w14:paraId="569B6C32" w14:textId="77777777" w:rsidR="00AD311D" w:rsidRPr="00C83D0C" w:rsidRDefault="00AD311D" w:rsidP="00AD311D">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2392974D" w14:textId="77777777" w:rsidR="00AD311D" w:rsidRPr="00C83D0C" w:rsidRDefault="00AD311D" w:rsidP="00AD311D">
      <w:pPr>
        <w:tabs>
          <w:tab w:val="center" w:pos="6804"/>
        </w:tabs>
        <w:jc w:val="both"/>
        <w:rPr>
          <w:sz w:val="22"/>
          <w:szCs w:val="22"/>
        </w:rPr>
      </w:pPr>
    </w:p>
    <w:p w14:paraId="49C33658" w14:textId="77777777" w:rsidR="00AD311D" w:rsidRPr="00C83D0C" w:rsidRDefault="00AD311D" w:rsidP="00AD311D">
      <w:pPr>
        <w:tabs>
          <w:tab w:val="center" w:pos="6804"/>
        </w:tabs>
        <w:jc w:val="both"/>
        <w:rPr>
          <w:sz w:val="22"/>
          <w:szCs w:val="22"/>
        </w:rPr>
      </w:pPr>
    </w:p>
    <w:p w14:paraId="6108B1D9" w14:textId="77777777" w:rsidR="00AD311D" w:rsidRPr="00C83D0C" w:rsidRDefault="00AD311D" w:rsidP="00AD311D">
      <w:pPr>
        <w:tabs>
          <w:tab w:val="center" w:pos="6804"/>
        </w:tabs>
        <w:jc w:val="both"/>
        <w:rPr>
          <w:sz w:val="22"/>
          <w:szCs w:val="22"/>
        </w:rPr>
      </w:pPr>
    </w:p>
    <w:p w14:paraId="259BB08B" w14:textId="77777777" w:rsidR="00AD311D" w:rsidRPr="00C83D0C" w:rsidRDefault="00AD311D" w:rsidP="00AD311D">
      <w:pPr>
        <w:tabs>
          <w:tab w:val="center" w:pos="6804"/>
        </w:tabs>
        <w:jc w:val="both"/>
        <w:rPr>
          <w:sz w:val="22"/>
          <w:szCs w:val="22"/>
        </w:rPr>
      </w:pPr>
    </w:p>
    <w:p w14:paraId="60D08EC0" w14:textId="53DAD16D" w:rsidR="00AD311D" w:rsidRPr="00C83D0C" w:rsidRDefault="00AD311D" w:rsidP="00AD311D">
      <w:pPr>
        <w:tabs>
          <w:tab w:val="center" w:pos="6804"/>
        </w:tabs>
        <w:jc w:val="both"/>
        <w:rPr>
          <w:sz w:val="22"/>
          <w:szCs w:val="22"/>
        </w:rPr>
      </w:pPr>
      <w:r w:rsidRPr="00C83D0C">
        <w:rPr>
          <w:sz w:val="22"/>
          <w:szCs w:val="22"/>
        </w:rPr>
        <w:t xml:space="preserve">Ve Zlíně </w:t>
      </w:r>
      <w:r w:rsidR="003746B8">
        <w:rPr>
          <w:sz w:val="22"/>
          <w:szCs w:val="22"/>
        </w:rPr>
        <w:t>7</w:t>
      </w:r>
      <w:r w:rsidRPr="00C83D0C">
        <w:rPr>
          <w:sz w:val="22"/>
          <w:szCs w:val="22"/>
        </w:rPr>
        <w:t>. 1</w:t>
      </w:r>
      <w:r w:rsidR="00175EDC">
        <w:rPr>
          <w:sz w:val="22"/>
          <w:szCs w:val="22"/>
        </w:rPr>
        <w:t>2</w:t>
      </w:r>
      <w:r w:rsidRPr="00C83D0C">
        <w:rPr>
          <w:sz w:val="22"/>
          <w:szCs w:val="22"/>
        </w:rPr>
        <w:t>. 20</w:t>
      </w:r>
      <w:r>
        <w:rPr>
          <w:sz w:val="22"/>
          <w:szCs w:val="22"/>
        </w:rPr>
        <w:t>22</w:t>
      </w:r>
    </w:p>
    <w:p w14:paraId="677BAEFC" w14:textId="0EF4E17A" w:rsidR="00581B39" w:rsidRDefault="00581B39" w:rsidP="006F35BC"/>
    <w:p w14:paraId="475DE749" w14:textId="77777777" w:rsidR="00581B39" w:rsidRDefault="00581B39" w:rsidP="006F35BC"/>
    <w:p w14:paraId="37EAAA48" w14:textId="77777777" w:rsidR="006F35BC" w:rsidRDefault="006F35BC" w:rsidP="006F35BC"/>
    <w:p w14:paraId="40936C4A" w14:textId="77777777" w:rsidR="006F35BC" w:rsidRDefault="006F35BC" w:rsidP="006F35BC"/>
    <w:p w14:paraId="72AE2E71" w14:textId="77777777" w:rsidR="006F35BC" w:rsidRDefault="006F35BC" w:rsidP="006F35BC"/>
    <w:p w14:paraId="1F38A3E8" w14:textId="77777777" w:rsidR="006F35BC" w:rsidRDefault="006F35BC" w:rsidP="006F35BC"/>
    <w:p w14:paraId="5AF4C2B0" w14:textId="77777777" w:rsidR="006F35BC" w:rsidRDefault="006F35BC" w:rsidP="006F35BC"/>
    <w:p w14:paraId="7ADDB7BF" w14:textId="77777777" w:rsidR="006F35BC" w:rsidRDefault="006F35BC" w:rsidP="006F35BC"/>
    <w:p w14:paraId="26DF041D" w14:textId="77777777" w:rsidR="006F35BC" w:rsidRDefault="006F35BC" w:rsidP="006F35BC"/>
    <w:bookmarkEnd w:id="0"/>
    <w:bookmarkEnd w:id="1"/>
    <w:p w14:paraId="0875D3A1" w14:textId="77777777" w:rsidR="00AA3FD1" w:rsidRDefault="00AA3FD1" w:rsidP="006F35BC">
      <w:pPr>
        <w:widowControl w:val="0"/>
        <w:autoSpaceDE w:val="0"/>
        <w:autoSpaceDN w:val="0"/>
        <w:adjustRightInd w:val="0"/>
        <w:snapToGrid w:val="0"/>
        <w:jc w:val="center"/>
      </w:pPr>
    </w:p>
    <w:sectPr w:rsidR="00AA3FD1" w:rsidSect="003B2024">
      <w:headerReference w:type="default" r:id="rId48"/>
      <w:footerReference w:type="even" r:id="rId49"/>
      <w:footerReference w:type="default" r:id="rId50"/>
      <w:footerReference w:type="first" r:id="rId51"/>
      <w:pgSz w:w="11906" w:h="16838" w:code="9"/>
      <w:pgMar w:top="851" w:right="992" w:bottom="85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7547D" w14:textId="77777777" w:rsidR="00FD5557" w:rsidRDefault="00FD5557">
      <w:r>
        <w:separator/>
      </w:r>
    </w:p>
  </w:endnote>
  <w:endnote w:type="continuationSeparator" w:id="0">
    <w:p w14:paraId="472F8D7F" w14:textId="77777777" w:rsidR="00FD5557" w:rsidRDefault="00FD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ystem Font Regular">
    <w:altName w:val="Times New Roman"/>
    <w:charset w:val="00"/>
    <w:family w:val="roman"/>
    <w:pitch w:val="default"/>
  </w:font>
  <w:font w:name="Helvetica Neue">
    <w:altName w:val="Arial"/>
    <w:panose1 w:val="00000000000000000000"/>
    <w:charset w:val="00"/>
    <w:family w:val="roman"/>
    <w:notTrueType/>
    <w:pitch w:val="default"/>
  </w:font>
  <w:font w:name="Segoe UI">
    <w:altName w:val="Calibr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altName w:val="Arial"/>
    <w:panose1 w:val="020B0604020202020204"/>
    <w:charset w:val="EE"/>
    <w:family w:val="roman"/>
    <w:pitch w:val="variable"/>
  </w:font>
  <w:font w:name="Times New Roman Bold">
    <w:altName w:val="Times New Roman"/>
    <w:charset w:val="00"/>
    <w:family w:val="roman"/>
    <w:pitch w:val="default"/>
  </w:font>
  <w:font w:name="Times">
    <w:altName w:val="Times New Roman"/>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BF1E" w14:textId="77777777" w:rsidR="00B766B3" w:rsidRDefault="00B766B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2239AD9" w14:textId="77777777" w:rsidR="00B766B3" w:rsidRDefault="00B766B3">
    <w:pPr>
      <w:pStyle w:val="Zpat"/>
    </w:pPr>
  </w:p>
  <w:p w14:paraId="2AF82C1C" w14:textId="77777777" w:rsidR="00B766B3" w:rsidRDefault="00B766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1C48" w14:textId="4A2B854C" w:rsidR="00B766B3" w:rsidRDefault="00B766B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63240">
      <w:rPr>
        <w:rStyle w:val="slostrnky"/>
        <w:noProof/>
      </w:rPr>
      <w:t>82</w:t>
    </w:r>
    <w:r>
      <w:rPr>
        <w:rStyle w:val="slostrnky"/>
      </w:rPr>
      <w:fldChar w:fldCharType="end"/>
    </w:r>
  </w:p>
  <w:p w14:paraId="73CAC44E" w14:textId="77777777" w:rsidR="00B766B3" w:rsidRDefault="00B766B3" w:rsidP="004946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984B" w14:textId="77777777" w:rsidR="00B766B3" w:rsidRDefault="00B766B3" w:rsidP="009F2FCA">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50B24" w14:textId="77777777" w:rsidR="00FD5557" w:rsidRDefault="00FD5557">
      <w:r>
        <w:separator/>
      </w:r>
    </w:p>
  </w:footnote>
  <w:footnote w:type="continuationSeparator" w:id="0">
    <w:p w14:paraId="44F0E973" w14:textId="77777777" w:rsidR="00FD5557" w:rsidRDefault="00FD5557">
      <w:r>
        <w:continuationSeparator/>
      </w:r>
    </w:p>
  </w:footnote>
  <w:footnote w:id="1">
    <w:p w14:paraId="09549373" w14:textId="77777777" w:rsidR="00B766B3" w:rsidRPr="00BB4974" w:rsidRDefault="00B766B3" w:rsidP="00415DA8">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271097">
        <w:rPr>
          <w:sz w:val="18"/>
          <w:szCs w:val="18"/>
          <w:lang w:val="cs-CZ"/>
        </w:rPr>
        <w:t xml:space="preserve">Dostupné z: </w:t>
      </w:r>
      <w:hyperlink r:id="rId1" w:history="1">
        <w:r w:rsidRPr="00BB4974">
          <w:rPr>
            <w:rStyle w:val="Hypertextovodkaz"/>
            <w:sz w:val="18"/>
            <w:szCs w:val="18"/>
            <w:u w:val="none"/>
            <w:lang w:val="cs-CZ"/>
          </w:rPr>
          <w:t>https://www.utb.cz/univerzita/uredni-deska/ruzne/strategicky-zamer/</w:t>
        </w:r>
      </w:hyperlink>
    </w:p>
  </w:footnote>
  <w:footnote w:id="2">
    <w:p w14:paraId="0CA94F4A" w14:textId="77777777" w:rsidR="00B766B3" w:rsidRDefault="00B766B3" w:rsidP="00415DA8">
      <w:pPr>
        <w:pStyle w:val="Textpoznpodarou"/>
        <w:rPr>
          <w:sz w:val="18"/>
          <w:szCs w:val="18"/>
          <w:lang w:val="cs-CZ"/>
        </w:rPr>
      </w:pPr>
      <w:r w:rsidRPr="00BB4974">
        <w:rPr>
          <w:rStyle w:val="Znakapoznpodarou"/>
          <w:sz w:val="18"/>
          <w:szCs w:val="18"/>
        </w:rPr>
        <w:footnoteRef/>
      </w:r>
      <w:r w:rsidRPr="00BB4974">
        <w:rPr>
          <w:sz w:val="18"/>
          <w:szCs w:val="18"/>
        </w:rPr>
        <w:t xml:space="preserve"> </w:t>
      </w:r>
      <w:r w:rsidRPr="00BB4974">
        <w:rPr>
          <w:sz w:val="18"/>
          <w:szCs w:val="18"/>
          <w:lang w:val="cs-CZ"/>
        </w:rPr>
        <w:t xml:space="preserve">Dostupné z: </w:t>
      </w:r>
      <w:hyperlink r:id="rId2" w:history="1">
        <w:r w:rsidRPr="00BB4974">
          <w:rPr>
            <w:rStyle w:val="Hypertextovodkaz"/>
            <w:sz w:val="18"/>
            <w:szCs w:val="18"/>
            <w:u w:val="none"/>
            <w:lang w:val="cs-CZ"/>
          </w:rPr>
          <w:t>https://fmk.utb.cz/o-fakulte/uredni-deska/strategicky-zamer/</w:t>
        </w:r>
      </w:hyperlink>
    </w:p>
    <w:p w14:paraId="56537950" w14:textId="77777777" w:rsidR="00B766B3" w:rsidRPr="00271097" w:rsidRDefault="00B766B3" w:rsidP="00415DA8">
      <w:pPr>
        <w:pStyle w:val="Textpoznpodarou"/>
        <w:rPr>
          <w:sz w:val="18"/>
          <w:szCs w:val="18"/>
          <w:lang w:val="cs-CZ"/>
        </w:rPr>
      </w:pPr>
    </w:p>
  </w:footnote>
  <w:footnote w:id="3">
    <w:p w14:paraId="5B61CB13" w14:textId="77777777" w:rsidR="00B766B3" w:rsidRPr="00BB4974" w:rsidRDefault="00B766B3" w:rsidP="00415DA8">
      <w:pPr>
        <w:pStyle w:val="Textpoznpodarou"/>
        <w:rPr>
          <w:sz w:val="18"/>
          <w:szCs w:val="18"/>
          <w:lang w:val="cs-CZ"/>
        </w:rPr>
      </w:pPr>
      <w:r>
        <w:rPr>
          <w:rStyle w:val="Znakapoznpodarou"/>
        </w:rPr>
        <w:footnoteRef/>
      </w:r>
      <w:r>
        <w:t xml:space="preserve"> </w:t>
      </w:r>
      <w:r w:rsidRPr="00594286">
        <w:rPr>
          <w:sz w:val="18"/>
          <w:szCs w:val="18"/>
        </w:rPr>
        <w:t>Dostupné z</w:t>
      </w:r>
      <w:r w:rsidRPr="00BB4974">
        <w:rPr>
          <w:sz w:val="18"/>
          <w:szCs w:val="18"/>
        </w:rPr>
        <w:t xml:space="preserve">: </w:t>
      </w:r>
      <w:hyperlink r:id="rId3" w:history="1">
        <w:r w:rsidRPr="00BB4974">
          <w:rPr>
            <w:rStyle w:val="Hypertextovodkaz"/>
            <w:sz w:val="18"/>
            <w:szCs w:val="18"/>
            <w:u w:val="none"/>
          </w:rPr>
          <w:t>https://fmk.utb.cz/studium/prijimaci-rizeni/smernice-k-prijimacimu-rizeni/</w:t>
        </w:r>
      </w:hyperlink>
    </w:p>
  </w:footnote>
  <w:footnote w:id="4">
    <w:p w14:paraId="51B89003" w14:textId="77777777" w:rsidR="00B766B3" w:rsidRPr="00BB4974" w:rsidRDefault="00B766B3" w:rsidP="00415DA8">
      <w:pPr>
        <w:pStyle w:val="Textpoznpodarou"/>
        <w:rPr>
          <w:sz w:val="18"/>
          <w:szCs w:val="18"/>
          <w:lang w:val="cs-CZ"/>
        </w:rPr>
      </w:pPr>
      <w:r w:rsidRPr="00BB4974">
        <w:rPr>
          <w:rStyle w:val="Znakapoznpodarou"/>
          <w:sz w:val="18"/>
          <w:szCs w:val="18"/>
        </w:rPr>
        <w:footnoteRef/>
      </w:r>
      <w:r w:rsidRPr="00BB4974">
        <w:rPr>
          <w:sz w:val="18"/>
          <w:szCs w:val="18"/>
        </w:rPr>
        <w:t xml:space="preserve"> Dostupné z: </w:t>
      </w:r>
      <w:hyperlink r:id="rId4" w:history="1">
        <w:r w:rsidRPr="00BB4974">
          <w:rPr>
            <w:rStyle w:val="Hypertextovodkaz"/>
            <w:sz w:val="18"/>
            <w:szCs w:val="18"/>
            <w:u w:val="none"/>
          </w:rPr>
          <w:t>https://fmk.utb.cz/studium/prijimaci-rizeni/bakalarske-studium/</w:t>
        </w:r>
      </w:hyperlink>
    </w:p>
  </w:footnote>
  <w:footnote w:id="5">
    <w:p w14:paraId="5DC1FFB6" w14:textId="4E5D3FF7" w:rsidR="00B766B3" w:rsidRPr="00630E9F" w:rsidRDefault="00B766B3" w:rsidP="00B25A1E">
      <w:pPr>
        <w:pStyle w:val="Textpoznpodarou"/>
        <w:rPr>
          <w:sz w:val="18"/>
          <w:szCs w:val="18"/>
        </w:rPr>
      </w:pPr>
      <w:r>
        <w:rPr>
          <w:rStyle w:val="Znakapoznpodarou"/>
        </w:rPr>
        <w:footnoteRef/>
      </w:r>
      <w:r>
        <w:t xml:space="preserve"> </w:t>
      </w:r>
      <w:r w:rsidRPr="009E4519">
        <w:rPr>
          <w:sz w:val="18"/>
          <w:szCs w:val="18"/>
        </w:rPr>
        <w:t xml:space="preserve">Dostupné z: </w:t>
      </w:r>
      <w:hyperlink r:id="rId5" w:history="1">
        <w:r w:rsidR="00630E9F" w:rsidRPr="00630E9F">
          <w:rPr>
            <w:rStyle w:val="Hypertextovodkaz"/>
            <w:sz w:val="18"/>
            <w:szCs w:val="18"/>
            <w:u w:val="none"/>
          </w:rPr>
          <w:t>http://portal.k.utb.cz</w:t>
        </w:r>
      </w:hyperlink>
    </w:p>
    <w:p w14:paraId="7F4805EE" w14:textId="77777777" w:rsidR="00630E9F" w:rsidRPr="009E4519" w:rsidRDefault="00630E9F" w:rsidP="00B25A1E">
      <w:pPr>
        <w:pStyle w:val="Textpoznpodarou"/>
        <w:rPr>
          <w:sz w:val="18"/>
          <w:szCs w:val="18"/>
        </w:rPr>
      </w:pPr>
    </w:p>
  </w:footnote>
  <w:footnote w:id="6">
    <w:p w14:paraId="78D11871" w14:textId="11539528" w:rsidR="00B766B3" w:rsidRPr="00630E9F" w:rsidRDefault="00B766B3" w:rsidP="00693D22">
      <w:pPr>
        <w:pStyle w:val="Textpoznpodarou"/>
        <w:rPr>
          <w:sz w:val="18"/>
          <w:szCs w:val="18"/>
        </w:rPr>
      </w:pPr>
      <w:r w:rsidRPr="00962740">
        <w:rPr>
          <w:rStyle w:val="Znakapoznpodarou"/>
          <w:sz w:val="18"/>
          <w:szCs w:val="18"/>
        </w:rPr>
        <w:footnoteRef/>
      </w:r>
      <w:r w:rsidRPr="00962740">
        <w:rPr>
          <w:sz w:val="18"/>
          <w:szCs w:val="18"/>
        </w:rPr>
        <w:t xml:space="preserve"> </w:t>
      </w:r>
      <w:r w:rsidRPr="00FD006C">
        <w:rPr>
          <w:sz w:val="18"/>
          <w:szCs w:val="18"/>
        </w:rPr>
        <w:t xml:space="preserve">Dostupné z: </w:t>
      </w:r>
      <w:hyperlink r:id="rId6" w:history="1">
        <w:r w:rsidRPr="00630E9F">
          <w:rPr>
            <w:rStyle w:val="Hypertextovodkaz"/>
            <w:sz w:val="18"/>
            <w:szCs w:val="18"/>
            <w:u w:val="none"/>
          </w:rPr>
          <w:t>https://akademickaporadna.utb.cz/</w:t>
        </w:r>
      </w:hyperlink>
    </w:p>
    <w:p w14:paraId="3403EB26" w14:textId="77777777" w:rsidR="00B766B3" w:rsidRPr="00962740" w:rsidRDefault="00B766B3" w:rsidP="00693D22">
      <w:pPr>
        <w:pStyle w:val="Textpoznpodarou"/>
        <w:rPr>
          <w:sz w:val="18"/>
          <w:szCs w:val="18"/>
        </w:rPr>
      </w:pPr>
    </w:p>
  </w:footnote>
  <w:footnote w:id="7">
    <w:p w14:paraId="3E7A077A" w14:textId="77777777" w:rsidR="00B766B3" w:rsidRPr="009D3022" w:rsidRDefault="00B766B3" w:rsidP="007138CC">
      <w:pPr>
        <w:pStyle w:val="Textpoznpodarou"/>
        <w:rPr>
          <w:rFonts w:ascii="Calibri" w:hAnsi="Calibri" w:cs="Calibri"/>
          <w:sz w:val="18"/>
          <w:szCs w:val="18"/>
        </w:rPr>
      </w:pPr>
      <w:r w:rsidRPr="001827FC">
        <w:rPr>
          <w:rStyle w:val="Znakapoznpodarou"/>
          <w:sz w:val="18"/>
          <w:szCs w:val="18"/>
        </w:rPr>
        <w:footnoteRef/>
      </w:r>
      <w:r w:rsidRPr="001827FC">
        <w:rPr>
          <w:sz w:val="18"/>
          <w:szCs w:val="18"/>
        </w:rPr>
        <w:t xml:space="preserve"> </w:t>
      </w:r>
      <w:r w:rsidRPr="009D3022">
        <w:rPr>
          <w:rFonts w:ascii="Calibri" w:hAnsi="Calibri" w:cs="Calibri"/>
          <w:sz w:val="18"/>
          <w:szCs w:val="18"/>
        </w:rPr>
        <w:t>Dostupné z: https://www.utb.cz/univerzita/uredni-deska/vnitrni-normy-a-predpisy/vnitrni-predpisy/</w:t>
      </w:r>
    </w:p>
  </w:footnote>
  <w:footnote w:id="8">
    <w:p w14:paraId="6A7DB52D" w14:textId="77777777" w:rsidR="00B766B3" w:rsidRPr="009D3022" w:rsidRDefault="00B766B3" w:rsidP="007138CC">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9">
    <w:p w14:paraId="739C61BA" w14:textId="77777777" w:rsidR="00B766B3" w:rsidRPr="009D3022" w:rsidRDefault="00B766B3" w:rsidP="007138CC">
      <w:pPr>
        <w:pStyle w:val="Textpoznpodarou"/>
        <w:rPr>
          <w:rFonts w:ascii="Calibri" w:hAnsi="Calibri" w:cs="Calibri"/>
          <w:b/>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https://www.utb.cz/univerzita/o-univerzite/struktura/organy/rada-pro-vnitrni-hodnoceni/</w:t>
      </w:r>
    </w:p>
  </w:footnote>
  <w:footnote w:id="10">
    <w:p w14:paraId="515E095E" w14:textId="77777777" w:rsidR="00B766B3" w:rsidRPr="009D3022" w:rsidRDefault="00B766B3" w:rsidP="007138CC">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https://www.utb.cz/univerzita/uredni-deska/vnitrni-normy-a-predpisy/smernice-rektora/</w:t>
      </w:r>
    </w:p>
  </w:footnote>
  <w:footnote w:id="11">
    <w:p w14:paraId="1F9A2B19" w14:textId="77777777" w:rsidR="00B766B3" w:rsidRPr="009D3022" w:rsidRDefault="00B766B3" w:rsidP="007138CC">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2">
    <w:p w14:paraId="787430A6" w14:textId="77777777" w:rsidR="00B766B3" w:rsidRPr="009D3022" w:rsidRDefault="00B766B3" w:rsidP="007138CC">
      <w:pPr>
        <w:pStyle w:val="Textpoznpodarou"/>
        <w:jc w:val="both"/>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3">
    <w:p w14:paraId="6E8E70E1" w14:textId="77777777" w:rsidR="00B766B3" w:rsidRPr="000863D2" w:rsidRDefault="00B766B3" w:rsidP="005C72C5">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4">
    <w:p w14:paraId="698D4C37" w14:textId="77777777" w:rsidR="00B766B3" w:rsidRPr="000863D2" w:rsidRDefault="00B766B3" w:rsidP="005C72C5">
      <w:pPr>
        <w:pStyle w:val="Textpoznpodarou"/>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5">
    <w:p w14:paraId="6CB1CA25" w14:textId="77777777" w:rsidR="00B766B3" w:rsidRPr="000863D2" w:rsidRDefault="00B766B3" w:rsidP="005C72C5">
      <w:pPr>
        <w:pStyle w:val="Textpoznpodarou"/>
        <w:jc w:val="both"/>
        <w:rPr>
          <w:rFonts w:asciiTheme="minorHAnsi" w:hAnsiTheme="minorHAnsi" w:cstheme="minorHAnsi"/>
          <w:sz w:val="18"/>
          <w:szCs w:val="18"/>
        </w:rPr>
      </w:pPr>
      <w:r w:rsidRPr="000863D2">
        <w:rPr>
          <w:rStyle w:val="Znakapoznpodarou"/>
          <w:rFonts w:asciiTheme="minorHAnsi" w:hAnsiTheme="minorHAnsi" w:cstheme="minorHAnsi"/>
          <w:sz w:val="18"/>
          <w:szCs w:val="18"/>
        </w:rPr>
        <w:footnoteRef/>
      </w:r>
      <w:r w:rsidRPr="000863D2">
        <w:rPr>
          <w:rFonts w:asciiTheme="minorHAnsi" w:hAnsiTheme="minorHAnsi" w:cstheme="minorHAnsi"/>
          <w:sz w:val="18"/>
          <w:szCs w:val="18"/>
        </w:rPr>
        <w:t xml:space="preserve"> Dostupné z: https://www.utb.cz/univerzita/uredni-deska/vnitrni-normy-a-predpisy/smernice-rektora/</w:t>
      </w:r>
    </w:p>
  </w:footnote>
  <w:footnote w:id="16">
    <w:p w14:paraId="388AB978" w14:textId="77777777" w:rsidR="00B766B3" w:rsidRPr="00FD4EC4" w:rsidRDefault="00B766B3" w:rsidP="007138CC">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7">
    <w:p w14:paraId="3CFA00C4" w14:textId="77777777" w:rsidR="00B766B3" w:rsidRPr="00FD4EC4" w:rsidRDefault="00B766B3" w:rsidP="007138CC">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8">
    <w:p w14:paraId="5DFC46AD" w14:textId="77777777" w:rsidR="00B766B3" w:rsidRPr="00FD4EC4" w:rsidRDefault="00B766B3" w:rsidP="007138CC">
      <w:pPr>
        <w:pStyle w:val="Textpoznpodarou"/>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9">
    <w:p w14:paraId="32305522" w14:textId="77777777" w:rsidR="00B766B3" w:rsidRPr="00F6260B" w:rsidRDefault="00B766B3" w:rsidP="007138CC">
      <w:pPr>
        <w:pStyle w:val="Textpoznpodarou"/>
        <w:rPr>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20">
    <w:p w14:paraId="033EBD9E" w14:textId="77777777" w:rsidR="00B766B3" w:rsidRPr="00F90B60" w:rsidRDefault="00B766B3" w:rsidP="007138CC">
      <w:pPr>
        <w:pStyle w:val="Textpoznpodarou"/>
        <w:rPr>
          <w:rFonts w:ascii="Calibri" w:hAnsi="Calibri" w:cs="Calibri"/>
          <w:sz w:val="18"/>
          <w:szCs w:val="18"/>
        </w:rPr>
      </w:pPr>
      <w:r w:rsidRPr="00AE326E">
        <w:rPr>
          <w:rStyle w:val="Znakapoznpodarou"/>
          <w:sz w:val="18"/>
          <w:szCs w:val="18"/>
        </w:rPr>
        <w:footnoteRef/>
      </w:r>
      <w:r w:rsidRPr="00AE326E">
        <w:rPr>
          <w:sz w:val="18"/>
          <w:szCs w:val="18"/>
        </w:rPr>
        <w:t xml:space="preserve"> </w:t>
      </w:r>
      <w:r w:rsidRPr="00F90B60">
        <w:rPr>
          <w:rFonts w:ascii="Calibri" w:hAnsi="Calibri" w:cs="Calibri"/>
          <w:sz w:val="18"/>
          <w:szCs w:val="18"/>
        </w:rPr>
        <w:t>Dostupné z: https://fmk.utb.cz/o-fakulte/uredni-deska/vnitrni-normy-a-vnitrni-predpisy/smernice-dekana/</w:t>
      </w:r>
    </w:p>
  </w:footnote>
  <w:footnote w:id="21">
    <w:p w14:paraId="18FCF5B9" w14:textId="77777777" w:rsidR="00B766B3" w:rsidRPr="00F90B60" w:rsidRDefault="00B766B3" w:rsidP="007138CC">
      <w:pPr>
        <w:pStyle w:val="Textpoznpodarou"/>
        <w:rPr>
          <w:rFonts w:ascii="Calibri" w:hAnsi="Calibri" w:cs="Calibri"/>
          <w:sz w:val="18"/>
          <w:szCs w:val="18"/>
        </w:rPr>
      </w:pPr>
      <w:r w:rsidRPr="00F90B60">
        <w:rPr>
          <w:rStyle w:val="Znakapoznpodarou"/>
          <w:rFonts w:ascii="Calibri" w:hAnsi="Calibri" w:cs="Calibri"/>
          <w:sz w:val="18"/>
          <w:szCs w:val="18"/>
        </w:rPr>
        <w:footnoteRef/>
      </w:r>
      <w:r w:rsidRPr="00F90B60">
        <w:rPr>
          <w:rFonts w:ascii="Calibri" w:hAnsi="Calibri" w:cs="Calibri"/>
          <w:sz w:val="18"/>
          <w:szCs w:val="18"/>
        </w:rPr>
        <w:t xml:space="preserve"> Dostupné z: https://fmk.utb.cz/o-fakulte/uredni-deska/vnitrni-normy-a-vnitrni-predpisy/smernice-dekana/</w:t>
      </w:r>
    </w:p>
  </w:footnote>
  <w:footnote w:id="22">
    <w:p w14:paraId="3B6B6AD7" w14:textId="77777777" w:rsidR="00B766B3" w:rsidRPr="00075116" w:rsidRDefault="00B766B3" w:rsidP="007138CC">
      <w:pPr>
        <w:pStyle w:val="Textpoznpodarou"/>
        <w:jc w:val="both"/>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https://www.utb.cz/univerzita/uredni-deska/vnitrni-normy-a-predpisy/vnitrni-predpisy/</w:t>
      </w:r>
    </w:p>
  </w:footnote>
  <w:footnote w:id="23">
    <w:p w14:paraId="22EE802A" w14:textId="77777777" w:rsidR="00B766B3" w:rsidRPr="00075116"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4">
    <w:p w14:paraId="32B79EBB" w14:textId="77777777" w:rsidR="00B766B3" w:rsidRPr="00075116"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5">
    <w:p w14:paraId="49512CBF" w14:textId="77777777" w:rsidR="00B766B3" w:rsidRPr="00075116"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6">
    <w:p w14:paraId="4A2E79CC" w14:textId="77777777" w:rsidR="00B766B3" w:rsidRPr="00075116"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7">
    <w:p w14:paraId="74035BDA" w14:textId="77777777" w:rsidR="00B766B3" w:rsidRPr="00075116"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8">
    <w:p w14:paraId="34A7F241" w14:textId="16789FCC" w:rsidR="00B766B3" w:rsidRPr="00855718" w:rsidRDefault="00B766B3" w:rsidP="007138CC">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9">
    <w:p w14:paraId="2A056A4D" w14:textId="77777777" w:rsidR="00B766B3" w:rsidRPr="004D09E1" w:rsidRDefault="00B766B3" w:rsidP="007138CC">
      <w:pPr>
        <w:pStyle w:val="Textpoznpodarou"/>
        <w:rPr>
          <w:rFonts w:asciiTheme="minorHAnsi" w:hAnsiTheme="minorHAnsi" w:cstheme="minorHAnsi"/>
          <w:sz w:val="18"/>
          <w:szCs w:val="18"/>
        </w:rPr>
      </w:pPr>
      <w:r w:rsidRPr="001D7AB3">
        <w:rPr>
          <w:rStyle w:val="Znakapoznpodarou"/>
          <w:sz w:val="18"/>
          <w:szCs w:val="18"/>
        </w:rPr>
        <w:footnoteRef/>
      </w:r>
      <w:r w:rsidRPr="001D7AB3">
        <w:rPr>
          <w:sz w:val="18"/>
          <w:szCs w:val="18"/>
        </w:rPr>
        <w:t xml:space="preserve"> </w:t>
      </w:r>
      <w:r w:rsidRPr="004D09E1">
        <w:rPr>
          <w:rFonts w:asciiTheme="minorHAnsi" w:hAnsiTheme="minorHAnsi" w:cstheme="minorHAnsi"/>
          <w:sz w:val="18"/>
          <w:szCs w:val="18"/>
        </w:rPr>
        <w:t>Dostupné z: https://www.utb.cz/student/studium-a-praxe-v-zahranici/</w:t>
      </w:r>
    </w:p>
  </w:footnote>
  <w:footnote w:id="30">
    <w:p w14:paraId="2CCBD8C7" w14:textId="77777777" w:rsidR="00B766B3" w:rsidRPr="004D09E1" w:rsidRDefault="00B766B3" w:rsidP="007138CC">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https//xchange.utb.cz/</w:t>
      </w:r>
    </w:p>
  </w:footnote>
  <w:footnote w:id="31">
    <w:p w14:paraId="234804BD" w14:textId="77777777" w:rsidR="00B766B3" w:rsidRPr="004D09E1" w:rsidRDefault="00B766B3" w:rsidP="007138CC">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https://www.utb.cz/univerzita/uredni-deska/vnitrni-normy-a-predpisy/smernice-rektora/</w:t>
      </w:r>
    </w:p>
    <w:p w14:paraId="1CEA9437" w14:textId="77777777" w:rsidR="00B766B3" w:rsidRPr="004D09E1" w:rsidRDefault="00B766B3" w:rsidP="007138CC">
      <w:pPr>
        <w:pStyle w:val="Textpoznpodarou"/>
        <w:rPr>
          <w:rFonts w:asciiTheme="minorHAnsi" w:hAnsiTheme="minorHAnsi" w:cstheme="minorHAnsi"/>
          <w:sz w:val="18"/>
          <w:szCs w:val="18"/>
        </w:rPr>
      </w:pPr>
    </w:p>
  </w:footnote>
  <w:footnote w:id="32">
    <w:p w14:paraId="6E44B561"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https://stag.utb.cz/portal</w:t>
      </w:r>
    </w:p>
  </w:footnote>
  <w:footnote w:id="33">
    <w:p w14:paraId="5CEF3B4E"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https://www.utb.cz/univerzita/uredni-deska/</w:t>
      </w:r>
      <w:r w:rsidRPr="00CC6319" w:rsidDel="00CA6F86">
        <w:rPr>
          <w:rFonts w:asciiTheme="minorHAnsi" w:hAnsiTheme="minorHAnsi"/>
          <w:sz w:val="18"/>
          <w:szCs w:val="18"/>
        </w:rPr>
        <w:t xml:space="preserve"> </w:t>
      </w:r>
    </w:p>
  </w:footnote>
  <w:footnote w:id="34">
    <w:p w14:paraId="60C2FCEB"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https://fmk.utb.cz/o-fakulte/uredni-deska/</w:t>
      </w:r>
    </w:p>
  </w:footnote>
  <w:footnote w:id="35">
    <w:p w14:paraId="336DBE8E"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https://jobcentrum.utb.cz/</w:t>
      </w:r>
    </w:p>
  </w:footnote>
  <w:footnote w:id="36">
    <w:p w14:paraId="143418BE" w14:textId="77777777" w:rsidR="00B766B3" w:rsidRPr="00CC6319" w:rsidRDefault="00B766B3" w:rsidP="007138CC">
      <w:pPr>
        <w:pStyle w:val="Textpoznpodarou"/>
        <w:rPr>
          <w:rFonts w:asciiTheme="minorHAnsi" w:hAnsiTheme="minorHAnsi"/>
          <w:sz w:val="18"/>
          <w:szCs w:val="18"/>
        </w:rPr>
      </w:pPr>
      <w:r w:rsidRPr="003C6888">
        <w:rPr>
          <w:rStyle w:val="Znakapoznpodarou"/>
          <w:sz w:val="18"/>
          <w:szCs w:val="18"/>
        </w:rPr>
        <w:footnoteRef/>
      </w:r>
      <w:r w:rsidRPr="003C6888">
        <w:rPr>
          <w:sz w:val="18"/>
          <w:szCs w:val="18"/>
        </w:rPr>
        <w:t xml:space="preserve"> </w:t>
      </w:r>
      <w:r w:rsidRPr="00CC6319">
        <w:rPr>
          <w:rFonts w:asciiTheme="minorHAnsi" w:hAnsiTheme="minorHAnsi"/>
          <w:sz w:val="18"/>
          <w:szCs w:val="18"/>
        </w:rPr>
        <w:t>Dostupné z: http://digilib.k.utb.cz</w:t>
      </w:r>
    </w:p>
  </w:footnote>
  <w:footnote w:id="37">
    <w:p w14:paraId="2DA5EB9E"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http://publikace.k.utb.cz</w:t>
      </w:r>
    </w:p>
  </w:footnote>
  <w:footnote w:id="38">
    <w:p w14:paraId="514CE7E3"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http://portal.k.utb.cz</w:t>
      </w:r>
    </w:p>
  </w:footnote>
  <w:footnote w:id="39">
    <w:p w14:paraId="0E68C0FD" w14:textId="77777777" w:rsidR="00B766B3" w:rsidRPr="00CC6319" w:rsidRDefault="00B766B3" w:rsidP="007138CC">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https://ezdroje.k.utb.cz/</w:t>
      </w:r>
    </w:p>
  </w:footnote>
  <w:footnote w:id="40">
    <w:p w14:paraId="63C0755C" w14:textId="77777777" w:rsidR="00B766B3" w:rsidRPr="00F8287E" w:rsidRDefault="00B766B3" w:rsidP="007138CC">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https://www.utb.cz/univerzita/uredni-deska/vnitrni-normy-a-predpisy/smernice-rektora/</w:t>
      </w:r>
    </w:p>
  </w:footnote>
  <w:footnote w:id="41">
    <w:p w14:paraId="69634740" w14:textId="77777777" w:rsidR="00B766B3" w:rsidRPr="00F8287E" w:rsidRDefault="00B766B3" w:rsidP="007138CC">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https://akademickaporadna.utb.cz/</w:t>
      </w:r>
    </w:p>
  </w:footnote>
  <w:footnote w:id="42">
    <w:p w14:paraId="745E5114" w14:textId="78B2E6FF" w:rsidR="00B766B3" w:rsidRPr="00693DC3" w:rsidRDefault="00B766B3" w:rsidP="006F35BC">
      <w:pPr>
        <w:pStyle w:val="Textpoznpodarou"/>
        <w:rPr>
          <w:rFonts w:ascii="Calibri" w:hAnsi="Calibri"/>
          <w:sz w:val="18"/>
          <w:szCs w:val="18"/>
        </w:rPr>
      </w:pPr>
      <w:r w:rsidRPr="007C2E01">
        <w:rPr>
          <w:rStyle w:val="Znakapoznpodarou"/>
          <w:sz w:val="18"/>
          <w:szCs w:val="18"/>
        </w:rPr>
        <w:footnoteRef/>
      </w:r>
      <w:r w:rsidRPr="007C2E01">
        <w:rPr>
          <w:sz w:val="18"/>
          <w:szCs w:val="18"/>
        </w:rPr>
        <w:t xml:space="preserve"> </w:t>
      </w:r>
      <w:r w:rsidRPr="00693DC3">
        <w:rPr>
          <w:rFonts w:ascii="Calibri" w:hAnsi="Calibri"/>
          <w:sz w:val="18"/>
          <w:szCs w:val="18"/>
        </w:rPr>
        <w:t xml:space="preserve">Dostupné z: </w:t>
      </w:r>
      <w:r w:rsidRPr="002D1E96">
        <w:rPr>
          <w:rFonts w:ascii="Calibri" w:hAnsi="Calibri"/>
          <w:sz w:val="18"/>
          <w:szCs w:val="18"/>
        </w:rPr>
        <w:t>https://www.utb.cz/univerzita/uredni-deska/ruzne/strategicky-zamer/</w:t>
      </w:r>
    </w:p>
  </w:footnote>
  <w:footnote w:id="43">
    <w:p w14:paraId="1695C5AA" w14:textId="456E3F2C" w:rsidR="00B766B3" w:rsidRPr="009553B1" w:rsidRDefault="00B766B3">
      <w:pPr>
        <w:pStyle w:val="Textpoznpodarou"/>
        <w:rPr>
          <w:rFonts w:asciiTheme="minorHAnsi" w:hAnsiTheme="minorHAnsi" w:cstheme="minorHAnsi"/>
          <w:sz w:val="18"/>
          <w:szCs w:val="18"/>
          <w:lang w:val="cs-CZ"/>
        </w:rPr>
      </w:pPr>
      <w:r w:rsidRPr="009553B1">
        <w:rPr>
          <w:rStyle w:val="Znakapoznpodarou"/>
          <w:rFonts w:asciiTheme="minorHAnsi" w:hAnsiTheme="minorHAnsi" w:cstheme="minorHAnsi"/>
          <w:sz w:val="18"/>
          <w:szCs w:val="18"/>
        </w:rPr>
        <w:footnoteRef/>
      </w:r>
      <w:r w:rsidRPr="009553B1">
        <w:rPr>
          <w:rFonts w:asciiTheme="minorHAnsi" w:hAnsiTheme="minorHAnsi" w:cstheme="minorHAnsi"/>
          <w:sz w:val="18"/>
          <w:szCs w:val="18"/>
        </w:rPr>
        <w:t xml:space="preserve"> </w:t>
      </w:r>
      <w:r w:rsidRPr="009553B1">
        <w:rPr>
          <w:rFonts w:asciiTheme="minorHAnsi" w:hAnsiTheme="minorHAnsi" w:cstheme="minorHAnsi"/>
          <w:sz w:val="18"/>
          <w:szCs w:val="18"/>
          <w:lang w:val="cs-CZ"/>
        </w:rPr>
        <w:t>Dostupné z: https://www.utb.cz/univerzita/uredni-deska/ruzne/strategicky-zamer/</w:t>
      </w:r>
    </w:p>
  </w:footnote>
  <w:footnote w:id="44">
    <w:p w14:paraId="6159620D" w14:textId="4611BEC9" w:rsidR="00B766B3" w:rsidRPr="00693DC3" w:rsidRDefault="00B766B3" w:rsidP="006F35BC">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Dostupné z: </w:t>
      </w:r>
      <w:r w:rsidRPr="00DD23C6">
        <w:rPr>
          <w:rFonts w:ascii="Calibri" w:hAnsi="Calibri"/>
          <w:sz w:val="18"/>
          <w:szCs w:val="18"/>
        </w:rPr>
        <w:t>https://fmk.utb.cz/o-fakulte/uredni-deska/strategicky-zamer/</w:t>
      </w:r>
    </w:p>
  </w:footnote>
  <w:footnote w:id="45">
    <w:p w14:paraId="3D137B3E" w14:textId="2BB9BE52" w:rsidR="00B766B3" w:rsidRPr="00693DC3" w:rsidRDefault="00B766B3" w:rsidP="006F35BC">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Dostupné z: </w:t>
      </w:r>
      <w:r w:rsidRPr="00DD23C6">
        <w:rPr>
          <w:rFonts w:ascii="Calibri" w:hAnsi="Calibri"/>
          <w:sz w:val="18"/>
          <w:szCs w:val="18"/>
        </w:rPr>
        <w:t>https://fmk.utb.cz/o-fakulte/uredni-deska/strategicky-zamer/</w:t>
      </w:r>
    </w:p>
  </w:footnote>
  <w:footnote w:id="46">
    <w:p w14:paraId="2F6BD04B" w14:textId="29581B70" w:rsidR="00B766B3" w:rsidRPr="00794E71" w:rsidRDefault="00B766B3" w:rsidP="006F35BC">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w:t>
      </w:r>
      <w:r w:rsidRPr="00794E71">
        <w:rPr>
          <w:rFonts w:ascii="Calibri" w:hAnsi="Calibri"/>
          <w:sz w:val="18"/>
          <w:szCs w:val="18"/>
        </w:rPr>
        <w:t>Dostupné z: https://fmk.utb.cz/o-fakulte/uredni-deska/vnitrni-normy-a-vnitrni-predpisy/vnitrni-predpisy/</w:t>
      </w:r>
    </w:p>
  </w:footnote>
  <w:footnote w:id="47">
    <w:p w14:paraId="56228DC2" w14:textId="77777777" w:rsidR="00B766B3" w:rsidRPr="002B4054" w:rsidRDefault="00B766B3" w:rsidP="006F35BC">
      <w:pPr>
        <w:pStyle w:val="Textpoznpodarou"/>
        <w:rPr>
          <w:rFonts w:asciiTheme="minorHAnsi" w:hAnsiTheme="minorHAnsi"/>
          <w:sz w:val="18"/>
          <w:szCs w:val="18"/>
        </w:rPr>
      </w:pPr>
      <w:r w:rsidRPr="00794E71">
        <w:rPr>
          <w:rStyle w:val="Znakapoznpodarou"/>
          <w:rFonts w:asciiTheme="minorHAnsi" w:hAnsiTheme="minorHAnsi"/>
          <w:sz w:val="18"/>
          <w:szCs w:val="18"/>
        </w:rPr>
        <w:footnoteRef/>
      </w:r>
      <w:r w:rsidRPr="00794E71">
        <w:rPr>
          <w:rFonts w:asciiTheme="minorHAnsi" w:hAnsiTheme="minorHAnsi"/>
          <w:sz w:val="18"/>
          <w:szCs w:val="18"/>
        </w:rPr>
        <w:t xml:space="preserve"> Dostupné </w:t>
      </w:r>
      <w:r w:rsidRPr="00794E71">
        <w:rPr>
          <w:rFonts w:asciiTheme="minorHAnsi" w:hAnsiTheme="minorHAnsi" w:cstheme="minorHAnsi"/>
          <w:sz w:val="18"/>
          <w:szCs w:val="18"/>
        </w:rPr>
        <w:t xml:space="preserve">z: </w:t>
      </w:r>
      <w:hyperlink r:id="rId7" w:history="1">
        <w:r w:rsidRPr="00794E71">
          <w:rPr>
            <w:rStyle w:val="Hypertextovodkaz"/>
            <w:rFonts w:asciiTheme="minorHAnsi" w:hAnsiTheme="minorHAnsi" w:cstheme="minorHAnsi"/>
            <w:color w:val="auto"/>
            <w:sz w:val="18"/>
            <w:szCs w:val="18"/>
            <w:u w:val="none"/>
          </w:rPr>
          <w:t>http://www.popai.cz</w:t>
        </w:r>
      </w:hyperlink>
    </w:p>
  </w:footnote>
  <w:footnote w:id="48">
    <w:p w14:paraId="06A53461" w14:textId="0E57F728" w:rsidR="00B766B3" w:rsidRPr="002B4054" w:rsidRDefault="00B766B3" w:rsidP="006F35BC">
      <w:pPr>
        <w:pStyle w:val="Textpoznpodarou"/>
        <w:rPr>
          <w:rFonts w:asciiTheme="minorHAnsi" w:hAnsiTheme="minorHAnsi"/>
          <w:sz w:val="18"/>
          <w:szCs w:val="18"/>
        </w:rPr>
      </w:pPr>
      <w:r w:rsidRPr="002B4054">
        <w:rPr>
          <w:rStyle w:val="Znakapoznpodarou"/>
          <w:rFonts w:asciiTheme="minorHAnsi" w:hAnsiTheme="minorHAnsi"/>
          <w:sz w:val="18"/>
          <w:szCs w:val="18"/>
        </w:rPr>
        <w:footnoteRef/>
      </w:r>
      <w:r w:rsidRPr="002B4054">
        <w:rPr>
          <w:rFonts w:asciiTheme="minorHAnsi" w:hAnsiTheme="minorHAnsi"/>
          <w:sz w:val="18"/>
          <w:szCs w:val="18"/>
        </w:rPr>
        <w:t xml:space="preserve"> Dostupné z: </w:t>
      </w:r>
      <w:r w:rsidRPr="00E7755D">
        <w:rPr>
          <w:rFonts w:asciiTheme="minorHAnsi" w:hAnsiTheme="minorHAnsi"/>
          <w:sz w:val="18"/>
          <w:szCs w:val="18"/>
        </w:rPr>
        <w:t>https://fmk.utb.cz/o-fakulte/uredni-deska/vyrocni-zpravy/</w:t>
      </w:r>
    </w:p>
  </w:footnote>
  <w:footnote w:id="49">
    <w:p w14:paraId="0AD72C1B" w14:textId="4B9CB3EC" w:rsidR="00B766B3" w:rsidRPr="00C41679" w:rsidRDefault="00B766B3" w:rsidP="006F35BC">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50">
    <w:p w14:paraId="0C9393E4" w14:textId="1B760C3E" w:rsidR="00B766B3" w:rsidRPr="003E3F97" w:rsidRDefault="00B766B3">
      <w:pPr>
        <w:pStyle w:val="Textpoznpodarou"/>
        <w:rPr>
          <w:rFonts w:asciiTheme="minorHAnsi" w:hAnsiTheme="minorHAnsi" w:cstheme="minorHAnsi"/>
          <w:sz w:val="18"/>
          <w:szCs w:val="18"/>
          <w:lang w:val="cs-CZ"/>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w:t>
      </w:r>
      <w:r w:rsidRPr="003E3F97">
        <w:rPr>
          <w:rFonts w:asciiTheme="minorHAnsi" w:hAnsiTheme="minorHAnsi" w:cstheme="minorHAnsi"/>
          <w:sz w:val="18"/>
          <w:szCs w:val="18"/>
          <w:lang w:val="cs-CZ"/>
        </w:rPr>
        <w:t>Dostupné z: https://www.utb.cz/univerzita/uredni-deska/vnitrni-normy-a-predpisy/vnitrni-predpisy/</w:t>
      </w:r>
    </w:p>
  </w:footnote>
  <w:footnote w:id="51">
    <w:p w14:paraId="7BC3CA7E" w14:textId="627320C6" w:rsidR="00B766B3" w:rsidRPr="000D3A0D" w:rsidRDefault="00B766B3" w:rsidP="006F35BC">
      <w:pPr>
        <w:pStyle w:val="Textpoznpodarou"/>
        <w:rPr>
          <w:rFonts w:asciiTheme="minorHAnsi" w:hAnsiTheme="minorHAnsi" w:cstheme="minorHAnsi"/>
          <w:sz w:val="18"/>
          <w:szCs w:val="18"/>
        </w:rPr>
      </w:pPr>
      <w:r w:rsidRPr="003F4964">
        <w:rPr>
          <w:rStyle w:val="Znakapoznpodarou"/>
          <w:sz w:val="18"/>
          <w:szCs w:val="18"/>
        </w:rPr>
        <w:footnoteRef/>
      </w:r>
      <w:r w:rsidRPr="003F4964">
        <w:rPr>
          <w:sz w:val="18"/>
          <w:szCs w:val="18"/>
        </w:rPr>
        <w:t xml:space="preserve"> </w:t>
      </w:r>
      <w:r w:rsidRPr="000D3A0D">
        <w:rPr>
          <w:rFonts w:asciiTheme="minorHAnsi" w:hAnsiTheme="minorHAnsi" w:cstheme="minorHAnsi"/>
          <w:sz w:val="18"/>
          <w:szCs w:val="18"/>
        </w:rPr>
        <w:t>Dostupné z:</w:t>
      </w:r>
      <w:r>
        <w:rPr>
          <w:rFonts w:asciiTheme="minorHAnsi" w:hAnsiTheme="minorHAnsi" w:cstheme="minorHAnsi"/>
          <w:sz w:val="18"/>
          <w:szCs w:val="18"/>
          <w:lang w:val="cs-CZ"/>
        </w:rPr>
        <w:t xml:space="preserve"> </w:t>
      </w:r>
      <w:r w:rsidRPr="00D17ECF">
        <w:rPr>
          <w:rFonts w:asciiTheme="minorHAnsi" w:hAnsiTheme="minorHAnsi" w:cstheme="minorHAnsi"/>
          <w:sz w:val="18"/>
          <w:szCs w:val="18"/>
        </w:rPr>
        <w:t>https://www.utb.cz/univerzita/uredni-deska/vnitrni-normy-a-predpisy/vnitrni-predpisy/</w:t>
      </w:r>
    </w:p>
  </w:footnote>
  <w:footnote w:id="52">
    <w:p w14:paraId="213C36F1" w14:textId="7D0ED367" w:rsidR="00B766B3" w:rsidRPr="000D3A0D" w:rsidRDefault="00B766B3" w:rsidP="006F35BC">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w:t>
      </w:r>
      <w:r>
        <w:rPr>
          <w:rFonts w:asciiTheme="minorHAnsi" w:hAnsiTheme="minorHAnsi" w:cstheme="minorHAnsi"/>
          <w:sz w:val="18"/>
          <w:szCs w:val="18"/>
          <w:lang w:val="cs-CZ"/>
        </w:rPr>
        <w:t xml:space="preserve"> </w:t>
      </w:r>
      <w:r w:rsidRPr="005258F1">
        <w:rPr>
          <w:rFonts w:asciiTheme="minorHAnsi" w:hAnsiTheme="minorHAnsi" w:cstheme="minorHAnsi"/>
          <w:sz w:val="18"/>
          <w:szCs w:val="18"/>
        </w:rPr>
        <w:t>https://fmk.utb.cz/o-fakulte/uredni-deska/vnitrni-normy-a-vnitrni-predpisy/vnitrni-predpisy/</w:t>
      </w:r>
    </w:p>
  </w:footnote>
  <w:footnote w:id="53">
    <w:p w14:paraId="12026510" w14:textId="339CDD4E" w:rsidR="00B766B3" w:rsidRPr="000D3A0D" w:rsidRDefault="00B766B3" w:rsidP="006F35BC">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w:t>
      </w:r>
      <w:r>
        <w:rPr>
          <w:rFonts w:asciiTheme="minorHAnsi" w:hAnsiTheme="minorHAnsi" w:cstheme="minorHAnsi"/>
          <w:sz w:val="18"/>
          <w:szCs w:val="18"/>
          <w:lang w:val="cs-CZ"/>
        </w:rPr>
        <w:t xml:space="preserve"> </w:t>
      </w:r>
      <w:r w:rsidRPr="002C51FF">
        <w:rPr>
          <w:rFonts w:asciiTheme="minorHAnsi" w:hAnsiTheme="minorHAnsi" w:cstheme="minorHAnsi"/>
          <w:sz w:val="18"/>
          <w:szCs w:val="18"/>
        </w:rPr>
        <w:t>https://fmk.utb.cz/o-fakulte/uredni-deska/vnitrni-normy-a-vnitrni-predpisy/rozhodnuti-dekana/</w:t>
      </w:r>
    </w:p>
  </w:footnote>
  <w:footnote w:id="54">
    <w:p w14:paraId="00EBC619" w14:textId="58A721B3" w:rsidR="00B766B3" w:rsidRPr="00FD6CCA" w:rsidRDefault="00B766B3" w:rsidP="006F35BC">
      <w:pPr>
        <w:pStyle w:val="Textpoznpodarou"/>
        <w:rPr>
          <w:rFonts w:asciiTheme="minorHAnsi" w:hAnsiTheme="minorHAnsi" w:cstheme="minorHAnsi"/>
          <w:sz w:val="18"/>
          <w:szCs w:val="18"/>
          <w:lang w:val="cs-CZ"/>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FD6CCA">
        <w:rPr>
          <w:rFonts w:asciiTheme="minorHAnsi" w:hAnsiTheme="minorHAnsi" w:cstheme="minorHAnsi"/>
          <w:sz w:val="18"/>
          <w:szCs w:val="18"/>
        </w:rPr>
        <w:t>https://fmk.utb.cz/o-fakulte/uredni-deska/vnitrni-normy-a-vnitrni-predpisy/rozhodnuti-dekana/</w:t>
      </w:r>
    </w:p>
  </w:footnote>
  <w:footnote w:id="55">
    <w:p w14:paraId="701B51CB" w14:textId="6AD93EF2" w:rsidR="00B766B3" w:rsidRPr="000D3A0D" w:rsidRDefault="00B766B3" w:rsidP="006F35BC">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806961">
        <w:rPr>
          <w:rFonts w:asciiTheme="minorHAnsi" w:hAnsiTheme="minorHAnsi" w:cstheme="minorHAnsi"/>
          <w:sz w:val="18"/>
          <w:szCs w:val="18"/>
        </w:rPr>
        <w:t>https://fmk.utb.cz/o-fakulte/uredni-deska/vyrocni-zpravy/</w:t>
      </w:r>
    </w:p>
  </w:footnote>
  <w:footnote w:id="56">
    <w:p w14:paraId="631DD919" w14:textId="42300FD4" w:rsidR="00B766B3" w:rsidRPr="00914082" w:rsidRDefault="00B766B3" w:rsidP="006F35BC">
      <w:pPr>
        <w:pStyle w:val="Textpoznpodarou"/>
        <w:rPr>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D62E88">
        <w:rPr>
          <w:rFonts w:asciiTheme="minorHAnsi" w:hAnsiTheme="minorHAnsi" w:cstheme="minorHAnsi"/>
          <w:sz w:val="18"/>
          <w:szCs w:val="18"/>
        </w:rPr>
        <w:t>https://www.utb.cz/univerzita/uredni-deska/ruzne/vyrocni-zpravy/</w:t>
      </w:r>
    </w:p>
  </w:footnote>
  <w:footnote w:id="57">
    <w:p w14:paraId="0B1E7F4F" w14:textId="3FC8A37A" w:rsidR="00B766B3" w:rsidRPr="002F3F07" w:rsidRDefault="00B766B3" w:rsidP="006F35BC">
      <w:pPr>
        <w:pStyle w:val="Textpoznpodarou"/>
        <w:rPr>
          <w:sz w:val="18"/>
          <w:szCs w:val="18"/>
        </w:rPr>
      </w:pPr>
      <w:r w:rsidRPr="00FB137B">
        <w:rPr>
          <w:rStyle w:val="Znakapoznpodarou"/>
          <w:rFonts w:asciiTheme="minorHAnsi" w:hAnsiTheme="minorHAnsi" w:cstheme="minorHAnsi"/>
          <w:sz w:val="18"/>
          <w:szCs w:val="18"/>
        </w:rPr>
        <w:footnoteRef/>
      </w:r>
      <w:r w:rsidRPr="00FB137B">
        <w:rPr>
          <w:rFonts w:asciiTheme="minorHAnsi" w:hAnsiTheme="minorHAnsi" w:cstheme="minorHAnsi"/>
          <w:sz w:val="18"/>
          <w:szCs w:val="18"/>
        </w:rPr>
        <w:t xml:space="preserve"> </w:t>
      </w:r>
      <w:r w:rsidRPr="00FB137B">
        <w:rPr>
          <w:rFonts w:asciiTheme="minorHAnsi" w:hAnsiTheme="minorHAnsi" w:cstheme="minorHAnsi"/>
          <w:sz w:val="18"/>
          <w:szCs w:val="18"/>
          <w:lang w:val="cs-CZ"/>
        </w:rPr>
        <w:t>Dostupné z:</w:t>
      </w:r>
      <w:r>
        <w:rPr>
          <w:sz w:val="18"/>
          <w:szCs w:val="18"/>
          <w:lang w:val="cs-CZ"/>
        </w:rPr>
        <w:t xml:space="preserve"> </w:t>
      </w:r>
      <w:r w:rsidRPr="00FB137B">
        <w:rPr>
          <w:rFonts w:asciiTheme="minorHAnsi" w:hAnsiTheme="minorHAnsi" w:cstheme="minorHAnsi"/>
          <w:sz w:val="18"/>
          <w:szCs w:val="18"/>
        </w:rPr>
        <w:t>http://www.utb.cz/o-univerzite/vyrocni-zpravy</w:t>
      </w:r>
    </w:p>
  </w:footnote>
  <w:footnote w:id="58">
    <w:p w14:paraId="2C06AA67" w14:textId="1FD69C39" w:rsidR="00B766B3" w:rsidRPr="00487D1D" w:rsidRDefault="00B766B3" w:rsidP="006F35BC">
      <w:pPr>
        <w:pStyle w:val="Textpoznpodarou"/>
        <w:rPr>
          <w:rFonts w:asciiTheme="minorHAnsi" w:hAnsiTheme="minorHAnsi" w:cstheme="minorHAnsi"/>
          <w:sz w:val="18"/>
          <w:szCs w:val="18"/>
          <w:lang w:val="cs-CZ"/>
        </w:rPr>
      </w:pPr>
      <w:r w:rsidRPr="00487D1D">
        <w:rPr>
          <w:rStyle w:val="Znakapoznpodarou"/>
          <w:rFonts w:asciiTheme="minorHAnsi" w:hAnsiTheme="minorHAnsi" w:cstheme="minorHAnsi"/>
          <w:sz w:val="18"/>
          <w:szCs w:val="18"/>
        </w:rPr>
        <w:footnoteRef/>
      </w:r>
      <w:r w:rsidRPr="00487D1D">
        <w:rPr>
          <w:rFonts w:asciiTheme="minorHAnsi" w:hAnsiTheme="minorHAnsi" w:cstheme="minorHAnsi"/>
          <w:sz w:val="18"/>
          <w:szCs w:val="18"/>
        </w:rPr>
        <w:t xml:space="preserve"> </w:t>
      </w:r>
      <w:hyperlink r:id="rId8" w:history="1">
        <w:r w:rsidRPr="00487D1D">
          <w:rPr>
            <w:rStyle w:val="Hypertextovodkaz"/>
            <w:rFonts w:asciiTheme="minorHAnsi" w:hAnsiTheme="minorHAnsi" w:cstheme="minorHAnsi"/>
            <w:color w:val="auto"/>
            <w:sz w:val="18"/>
            <w:szCs w:val="18"/>
            <w:u w:val="none"/>
            <w:lang w:val="cs-CZ"/>
          </w:rPr>
          <w:t>Dostupné</w:t>
        </w:r>
      </w:hyperlink>
      <w:r w:rsidRPr="00487D1D">
        <w:rPr>
          <w:rStyle w:val="Hypertextovodkaz"/>
          <w:rFonts w:asciiTheme="minorHAnsi" w:hAnsiTheme="minorHAnsi" w:cstheme="minorHAnsi"/>
          <w:color w:val="auto"/>
          <w:sz w:val="18"/>
          <w:szCs w:val="18"/>
          <w:u w:val="none"/>
          <w:lang w:val="cs-CZ"/>
        </w:rPr>
        <w:t xml:space="preserve"> z: https://ezdroje.k.utb.cz/</w:t>
      </w:r>
    </w:p>
  </w:footnote>
  <w:footnote w:id="59">
    <w:p w14:paraId="40FC2017" w14:textId="66A3639F" w:rsidR="00B766B3" w:rsidRPr="007F7782" w:rsidRDefault="00B766B3">
      <w:pPr>
        <w:pStyle w:val="Textpoznpodarou"/>
        <w:rPr>
          <w:lang w:val="cs-CZ"/>
        </w:rPr>
      </w:pPr>
      <w:r>
        <w:rPr>
          <w:rStyle w:val="Znakapoznpodarou"/>
        </w:rPr>
        <w:footnoteRef/>
      </w:r>
      <w: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0">
    <w:p w14:paraId="13698A46" w14:textId="657586BF" w:rsidR="00B766B3" w:rsidRPr="007F7782" w:rsidRDefault="00B766B3">
      <w:pPr>
        <w:pStyle w:val="Textpoznpodarou"/>
        <w:rPr>
          <w:lang w:val="cs-CZ"/>
        </w:rPr>
      </w:pPr>
      <w:r>
        <w:rPr>
          <w:rStyle w:val="Znakapoznpodarou"/>
        </w:rPr>
        <w:footnoteRef/>
      </w:r>
      <w: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1">
    <w:p w14:paraId="16C40DCF" w14:textId="40BB1DDD" w:rsidR="00B766B3" w:rsidRPr="002F3F07" w:rsidRDefault="00B766B3" w:rsidP="006F35BC">
      <w:pPr>
        <w:pStyle w:val="Textpoznpodarou"/>
        <w:rPr>
          <w:sz w:val="18"/>
          <w:szCs w:val="18"/>
        </w:rPr>
      </w:pPr>
      <w:r w:rsidRPr="002F3F07">
        <w:rPr>
          <w:rStyle w:val="Znakapoznpodarou"/>
          <w:sz w:val="18"/>
          <w:szCs w:val="18"/>
        </w:rPr>
        <w:footnoteRef/>
      </w:r>
      <w:r w:rsidRPr="002F3F07">
        <w:rPr>
          <w:sz w:val="18"/>
          <w:szCs w:val="18"/>
        </w:rP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2">
    <w:p w14:paraId="7A527040" w14:textId="77777777" w:rsidR="00B766B3" w:rsidRDefault="00B766B3" w:rsidP="006F35BC">
      <w:pPr>
        <w:pStyle w:val="Textpoznpodarou"/>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 w:id="63">
    <w:p w14:paraId="5C307DCC" w14:textId="2AD892E7" w:rsidR="00B766B3" w:rsidRPr="002A30BC" w:rsidRDefault="00B766B3">
      <w:pPr>
        <w:pStyle w:val="Textpoznpodarou"/>
        <w:rPr>
          <w:lang w:val="cs-CZ"/>
        </w:rPr>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 w:id="64">
    <w:p w14:paraId="3CA4A9B2" w14:textId="7D61CCE0" w:rsidR="00B766B3" w:rsidRPr="00FE3CB4" w:rsidRDefault="00B766B3">
      <w:pPr>
        <w:pStyle w:val="Textpoznpodarou"/>
        <w:rPr>
          <w:lang w:val="cs-CZ"/>
        </w:rPr>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9952" w14:textId="77777777" w:rsidR="00B766B3" w:rsidRDefault="00B766B3">
    <w:pPr>
      <w:pStyle w:val="Zhlav"/>
    </w:pPr>
  </w:p>
  <w:p w14:paraId="55BA9543" w14:textId="77777777" w:rsidR="00B766B3" w:rsidRDefault="00B766B3">
    <w:pPr>
      <w:pStyle w:val="Zhlav"/>
    </w:pPr>
  </w:p>
  <w:p w14:paraId="71FD0733" w14:textId="77777777" w:rsidR="00B766B3" w:rsidRDefault="00B766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483"/>
    <w:multiLevelType w:val="multilevel"/>
    <w:tmpl w:val="48A8C798"/>
    <w:lvl w:ilvl="0">
      <w:start w:val="11"/>
      <w:numFmt w:val="decimal"/>
      <w:lvlText w:val="%1."/>
      <w:lvlJc w:val="left"/>
      <w:pPr>
        <w:tabs>
          <w:tab w:val="num" w:pos="3621"/>
        </w:tabs>
        <w:ind w:left="3621" w:hanging="360"/>
      </w:pPr>
    </w:lvl>
    <w:lvl w:ilvl="1" w:tentative="1">
      <w:start w:val="1"/>
      <w:numFmt w:val="decimal"/>
      <w:lvlText w:val="%2."/>
      <w:lvlJc w:val="left"/>
      <w:pPr>
        <w:tabs>
          <w:tab w:val="num" w:pos="4341"/>
        </w:tabs>
        <w:ind w:left="4341" w:hanging="360"/>
      </w:pPr>
    </w:lvl>
    <w:lvl w:ilvl="2" w:tentative="1">
      <w:start w:val="1"/>
      <w:numFmt w:val="decimal"/>
      <w:lvlText w:val="%3."/>
      <w:lvlJc w:val="left"/>
      <w:pPr>
        <w:tabs>
          <w:tab w:val="num" w:pos="5061"/>
        </w:tabs>
        <w:ind w:left="5061" w:hanging="360"/>
      </w:pPr>
    </w:lvl>
    <w:lvl w:ilvl="3" w:tentative="1">
      <w:start w:val="1"/>
      <w:numFmt w:val="decimal"/>
      <w:lvlText w:val="%4."/>
      <w:lvlJc w:val="left"/>
      <w:pPr>
        <w:tabs>
          <w:tab w:val="num" w:pos="5781"/>
        </w:tabs>
        <w:ind w:left="5781" w:hanging="360"/>
      </w:pPr>
    </w:lvl>
    <w:lvl w:ilvl="4" w:tentative="1">
      <w:start w:val="1"/>
      <w:numFmt w:val="decimal"/>
      <w:lvlText w:val="%5."/>
      <w:lvlJc w:val="left"/>
      <w:pPr>
        <w:tabs>
          <w:tab w:val="num" w:pos="6501"/>
        </w:tabs>
        <w:ind w:left="6501" w:hanging="360"/>
      </w:pPr>
    </w:lvl>
    <w:lvl w:ilvl="5" w:tentative="1">
      <w:start w:val="1"/>
      <w:numFmt w:val="decimal"/>
      <w:lvlText w:val="%6."/>
      <w:lvlJc w:val="left"/>
      <w:pPr>
        <w:tabs>
          <w:tab w:val="num" w:pos="7221"/>
        </w:tabs>
        <w:ind w:left="7221" w:hanging="360"/>
      </w:pPr>
    </w:lvl>
    <w:lvl w:ilvl="6" w:tentative="1">
      <w:start w:val="1"/>
      <w:numFmt w:val="decimal"/>
      <w:lvlText w:val="%7."/>
      <w:lvlJc w:val="left"/>
      <w:pPr>
        <w:tabs>
          <w:tab w:val="num" w:pos="7941"/>
        </w:tabs>
        <w:ind w:left="7941" w:hanging="360"/>
      </w:pPr>
    </w:lvl>
    <w:lvl w:ilvl="7" w:tentative="1">
      <w:start w:val="1"/>
      <w:numFmt w:val="decimal"/>
      <w:lvlText w:val="%8."/>
      <w:lvlJc w:val="left"/>
      <w:pPr>
        <w:tabs>
          <w:tab w:val="num" w:pos="8661"/>
        </w:tabs>
        <w:ind w:left="8661" w:hanging="360"/>
      </w:pPr>
    </w:lvl>
    <w:lvl w:ilvl="8" w:tentative="1">
      <w:start w:val="1"/>
      <w:numFmt w:val="decimal"/>
      <w:lvlText w:val="%9."/>
      <w:lvlJc w:val="left"/>
      <w:pPr>
        <w:tabs>
          <w:tab w:val="num" w:pos="9381"/>
        </w:tabs>
        <w:ind w:left="9381" w:hanging="360"/>
      </w:pPr>
    </w:lvl>
  </w:abstractNum>
  <w:abstractNum w:abstractNumId="1" w15:restartNumberingAfterBreak="0">
    <w:nsid w:val="00E20FBC"/>
    <w:multiLevelType w:val="multilevel"/>
    <w:tmpl w:val="A86E04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0E29F8"/>
    <w:multiLevelType w:val="multilevel"/>
    <w:tmpl w:val="A27CDA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3164B5"/>
    <w:multiLevelType w:val="multilevel"/>
    <w:tmpl w:val="5D18F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B474C0"/>
    <w:multiLevelType w:val="multilevel"/>
    <w:tmpl w:val="67BC33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603C43"/>
    <w:multiLevelType w:val="multilevel"/>
    <w:tmpl w:val="3794A0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BE46CC"/>
    <w:multiLevelType w:val="multilevel"/>
    <w:tmpl w:val="96967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C00502"/>
    <w:multiLevelType w:val="multilevel"/>
    <w:tmpl w:val="8CE6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CC651D"/>
    <w:multiLevelType w:val="multilevel"/>
    <w:tmpl w:val="A5949A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E87BA1"/>
    <w:multiLevelType w:val="multilevel"/>
    <w:tmpl w:val="546AED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F20E47"/>
    <w:multiLevelType w:val="hybridMultilevel"/>
    <w:tmpl w:val="BB8ED5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305DD0"/>
    <w:multiLevelType w:val="hybridMultilevel"/>
    <w:tmpl w:val="7B06F1B4"/>
    <w:lvl w:ilvl="0" w:tplc="50703C08">
      <w:start w:val="1"/>
      <w:numFmt w:val="decimal"/>
      <w:lvlText w:val="%1."/>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22DEB8">
      <w:start w:val="1"/>
      <w:numFmt w:val="lowerLetter"/>
      <w:lvlText w:val="%2."/>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09048D0">
      <w:start w:val="1"/>
      <w:numFmt w:val="lowerRoman"/>
      <w:lvlText w:val="%3."/>
      <w:lvlJc w:val="left"/>
      <w:pPr>
        <w:ind w:left="2160" w:hanging="2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21E7A30">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35A86D6">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CC0A98">
      <w:start w:val="1"/>
      <w:numFmt w:val="lowerRoman"/>
      <w:lvlText w:val="%6."/>
      <w:lvlJc w:val="left"/>
      <w:pPr>
        <w:ind w:left="4320" w:hanging="2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00C3E7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BA0D8F4">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C3A0B2C">
      <w:start w:val="1"/>
      <w:numFmt w:val="lowerRoman"/>
      <w:lvlText w:val="%9."/>
      <w:lvlJc w:val="left"/>
      <w:pPr>
        <w:ind w:left="6480" w:hanging="2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433408D"/>
    <w:multiLevelType w:val="multilevel"/>
    <w:tmpl w:val="5DFAB3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44919C1"/>
    <w:multiLevelType w:val="multilevel"/>
    <w:tmpl w:val="6D329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0B33E6"/>
    <w:multiLevelType w:val="multilevel"/>
    <w:tmpl w:val="85C8B2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5BD45DB"/>
    <w:multiLevelType w:val="multilevel"/>
    <w:tmpl w:val="2E12C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5E55BC3"/>
    <w:multiLevelType w:val="multilevel"/>
    <w:tmpl w:val="0A9C71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6D13C98"/>
    <w:multiLevelType w:val="multilevel"/>
    <w:tmpl w:val="C99012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7DD4CE1"/>
    <w:multiLevelType w:val="multilevel"/>
    <w:tmpl w:val="0C9E4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90A69C8"/>
    <w:multiLevelType w:val="multilevel"/>
    <w:tmpl w:val="FA7AA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A010165"/>
    <w:multiLevelType w:val="multilevel"/>
    <w:tmpl w:val="5F3A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A2C5B6D"/>
    <w:multiLevelType w:val="multilevel"/>
    <w:tmpl w:val="67DCE8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A340CAE"/>
    <w:multiLevelType w:val="multilevel"/>
    <w:tmpl w:val="5FC8EB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A7555ED"/>
    <w:multiLevelType w:val="multilevel"/>
    <w:tmpl w:val="60B6A2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B242454"/>
    <w:multiLevelType w:val="multilevel"/>
    <w:tmpl w:val="B0E486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667903"/>
    <w:multiLevelType w:val="multilevel"/>
    <w:tmpl w:val="8BD2951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E879B1"/>
    <w:multiLevelType w:val="multilevel"/>
    <w:tmpl w:val="8E60A5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BF15977"/>
    <w:multiLevelType w:val="hybridMultilevel"/>
    <w:tmpl w:val="FCCCA81E"/>
    <w:lvl w:ilvl="0" w:tplc="0405000F">
      <w:start w:val="1"/>
      <w:numFmt w:val="decimal"/>
      <w:lvlText w:val="%1."/>
      <w:lvlJc w:val="left"/>
      <w:pPr>
        <w:ind w:left="641" w:hanging="360"/>
      </w:pPr>
      <w:rPr>
        <w:rFonts w:hint="default"/>
      </w:rPr>
    </w:lvl>
    <w:lvl w:ilvl="1" w:tplc="04050019" w:tentative="1">
      <w:start w:val="1"/>
      <w:numFmt w:val="lowerLetter"/>
      <w:lvlText w:val="%2."/>
      <w:lvlJc w:val="left"/>
      <w:pPr>
        <w:ind w:left="1361" w:hanging="360"/>
      </w:pPr>
    </w:lvl>
    <w:lvl w:ilvl="2" w:tplc="0405001B" w:tentative="1">
      <w:start w:val="1"/>
      <w:numFmt w:val="lowerRoman"/>
      <w:lvlText w:val="%3."/>
      <w:lvlJc w:val="right"/>
      <w:pPr>
        <w:ind w:left="2081" w:hanging="180"/>
      </w:pPr>
    </w:lvl>
    <w:lvl w:ilvl="3" w:tplc="0405000F" w:tentative="1">
      <w:start w:val="1"/>
      <w:numFmt w:val="decimal"/>
      <w:lvlText w:val="%4."/>
      <w:lvlJc w:val="left"/>
      <w:pPr>
        <w:ind w:left="2801" w:hanging="360"/>
      </w:pPr>
    </w:lvl>
    <w:lvl w:ilvl="4" w:tplc="04050019" w:tentative="1">
      <w:start w:val="1"/>
      <w:numFmt w:val="lowerLetter"/>
      <w:lvlText w:val="%5."/>
      <w:lvlJc w:val="left"/>
      <w:pPr>
        <w:ind w:left="3521" w:hanging="360"/>
      </w:pPr>
    </w:lvl>
    <w:lvl w:ilvl="5" w:tplc="0405001B" w:tentative="1">
      <w:start w:val="1"/>
      <w:numFmt w:val="lowerRoman"/>
      <w:lvlText w:val="%6."/>
      <w:lvlJc w:val="right"/>
      <w:pPr>
        <w:ind w:left="4241" w:hanging="180"/>
      </w:pPr>
    </w:lvl>
    <w:lvl w:ilvl="6" w:tplc="0405000F" w:tentative="1">
      <w:start w:val="1"/>
      <w:numFmt w:val="decimal"/>
      <w:lvlText w:val="%7."/>
      <w:lvlJc w:val="left"/>
      <w:pPr>
        <w:ind w:left="4961" w:hanging="360"/>
      </w:pPr>
    </w:lvl>
    <w:lvl w:ilvl="7" w:tplc="04050019" w:tentative="1">
      <w:start w:val="1"/>
      <w:numFmt w:val="lowerLetter"/>
      <w:lvlText w:val="%8."/>
      <w:lvlJc w:val="left"/>
      <w:pPr>
        <w:ind w:left="5681" w:hanging="360"/>
      </w:pPr>
    </w:lvl>
    <w:lvl w:ilvl="8" w:tplc="0405001B" w:tentative="1">
      <w:start w:val="1"/>
      <w:numFmt w:val="lowerRoman"/>
      <w:lvlText w:val="%9."/>
      <w:lvlJc w:val="right"/>
      <w:pPr>
        <w:ind w:left="6401" w:hanging="180"/>
      </w:pPr>
    </w:lvl>
  </w:abstractNum>
  <w:abstractNum w:abstractNumId="28" w15:restartNumberingAfterBreak="0">
    <w:nsid w:val="0C721BA0"/>
    <w:multiLevelType w:val="hybridMultilevel"/>
    <w:tmpl w:val="4142DF9C"/>
    <w:lvl w:ilvl="0" w:tplc="B5ECBA3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0CA70905"/>
    <w:multiLevelType w:val="multilevel"/>
    <w:tmpl w:val="8842DC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152078"/>
    <w:multiLevelType w:val="multilevel"/>
    <w:tmpl w:val="B3EA995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D22776B"/>
    <w:multiLevelType w:val="multilevel"/>
    <w:tmpl w:val="28803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D9E24F5"/>
    <w:multiLevelType w:val="multilevel"/>
    <w:tmpl w:val="09344B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E964F5B"/>
    <w:multiLevelType w:val="multilevel"/>
    <w:tmpl w:val="1C14922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ECA7BB3"/>
    <w:multiLevelType w:val="multilevel"/>
    <w:tmpl w:val="9E907A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F5C611E"/>
    <w:multiLevelType w:val="multilevel"/>
    <w:tmpl w:val="FA8085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FC05B74"/>
    <w:multiLevelType w:val="multilevel"/>
    <w:tmpl w:val="636A75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10C38F2"/>
    <w:multiLevelType w:val="multilevel"/>
    <w:tmpl w:val="BACEFF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1494161"/>
    <w:multiLevelType w:val="hybridMultilevel"/>
    <w:tmpl w:val="B2587C56"/>
    <w:lvl w:ilvl="0" w:tplc="8FA2E3F4">
      <w:start w:val="1"/>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9" w15:restartNumberingAfterBreak="0">
    <w:nsid w:val="125039C7"/>
    <w:multiLevelType w:val="multilevel"/>
    <w:tmpl w:val="934C4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27136CB"/>
    <w:multiLevelType w:val="multilevel"/>
    <w:tmpl w:val="6D8AC9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28A668B"/>
    <w:multiLevelType w:val="multilevel"/>
    <w:tmpl w:val="3B14C2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3420545"/>
    <w:multiLevelType w:val="multilevel"/>
    <w:tmpl w:val="CD363A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3751991"/>
    <w:multiLevelType w:val="multilevel"/>
    <w:tmpl w:val="054C77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4872B55"/>
    <w:multiLevelType w:val="multilevel"/>
    <w:tmpl w:val="3552E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4ED08A0"/>
    <w:multiLevelType w:val="multilevel"/>
    <w:tmpl w:val="34260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52557CA"/>
    <w:multiLevelType w:val="multilevel"/>
    <w:tmpl w:val="57A6048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31314C"/>
    <w:multiLevelType w:val="multilevel"/>
    <w:tmpl w:val="DAD24D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5354806"/>
    <w:multiLevelType w:val="multilevel"/>
    <w:tmpl w:val="C52A9A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5E533B3"/>
    <w:multiLevelType w:val="hybridMultilevel"/>
    <w:tmpl w:val="256CFB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15FF04AD"/>
    <w:multiLevelType w:val="multilevel"/>
    <w:tmpl w:val="0F2C67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67A77A2"/>
    <w:multiLevelType w:val="multilevel"/>
    <w:tmpl w:val="BB4A92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68F16A2"/>
    <w:multiLevelType w:val="multilevel"/>
    <w:tmpl w:val="F1725A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6A600C3"/>
    <w:multiLevelType w:val="multilevel"/>
    <w:tmpl w:val="CBBC7CD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78861B1"/>
    <w:multiLevelType w:val="multilevel"/>
    <w:tmpl w:val="12AE08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7C34A31"/>
    <w:multiLevelType w:val="multilevel"/>
    <w:tmpl w:val="DCF64A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7F07E4D"/>
    <w:multiLevelType w:val="hybridMultilevel"/>
    <w:tmpl w:val="750CBDA4"/>
    <w:lvl w:ilvl="0" w:tplc="7018A6F4">
      <w:numFmt w:val="bullet"/>
      <w:lvlText w:val="-"/>
      <w:lvlJc w:val="left"/>
      <w:pPr>
        <w:ind w:left="360" w:hanging="360"/>
      </w:pPr>
      <w:rPr>
        <w:rFonts w:ascii="Times New Roman" w:eastAsiaTheme="minorHAnsi" w:hAnsi="Times New Roman" w:cs="Times New Roman"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7" w15:restartNumberingAfterBreak="0">
    <w:nsid w:val="18E9505A"/>
    <w:multiLevelType w:val="hybridMultilevel"/>
    <w:tmpl w:val="AADEAC44"/>
    <w:lvl w:ilvl="0" w:tplc="0405000F">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8" w15:restartNumberingAfterBreak="0">
    <w:nsid w:val="18F9464D"/>
    <w:multiLevelType w:val="multilevel"/>
    <w:tmpl w:val="8480B2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9AD333D"/>
    <w:multiLevelType w:val="hybridMultilevel"/>
    <w:tmpl w:val="39C0F12E"/>
    <w:lvl w:ilvl="0" w:tplc="54C0A14A">
      <w:start w:val="1"/>
      <w:numFmt w:val="decimal"/>
      <w:lvlText w:val="%1."/>
      <w:lvlJc w:val="left"/>
      <w:pPr>
        <w:ind w:left="505" w:hanging="360"/>
      </w:pPr>
      <w:rPr>
        <w:rFonts w:hint="default"/>
      </w:rPr>
    </w:lvl>
    <w:lvl w:ilvl="1" w:tplc="04050019" w:tentative="1">
      <w:start w:val="1"/>
      <w:numFmt w:val="lowerLetter"/>
      <w:lvlText w:val="%2."/>
      <w:lvlJc w:val="left"/>
      <w:pPr>
        <w:ind w:left="1225" w:hanging="360"/>
      </w:pPr>
    </w:lvl>
    <w:lvl w:ilvl="2" w:tplc="0405001B" w:tentative="1">
      <w:start w:val="1"/>
      <w:numFmt w:val="lowerRoman"/>
      <w:lvlText w:val="%3."/>
      <w:lvlJc w:val="right"/>
      <w:pPr>
        <w:ind w:left="1945" w:hanging="180"/>
      </w:pPr>
    </w:lvl>
    <w:lvl w:ilvl="3" w:tplc="0405000F" w:tentative="1">
      <w:start w:val="1"/>
      <w:numFmt w:val="decimal"/>
      <w:lvlText w:val="%4."/>
      <w:lvlJc w:val="left"/>
      <w:pPr>
        <w:ind w:left="2665" w:hanging="360"/>
      </w:pPr>
    </w:lvl>
    <w:lvl w:ilvl="4" w:tplc="04050019" w:tentative="1">
      <w:start w:val="1"/>
      <w:numFmt w:val="lowerLetter"/>
      <w:lvlText w:val="%5."/>
      <w:lvlJc w:val="left"/>
      <w:pPr>
        <w:ind w:left="3385" w:hanging="360"/>
      </w:pPr>
    </w:lvl>
    <w:lvl w:ilvl="5" w:tplc="0405001B" w:tentative="1">
      <w:start w:val="1"/>
      <w:numFmt w:val="lowerRoman"/>
      <w:lvlText w:val="%6."/>
      <w:lvlJc w:val="right"/>
      <w:pPr>
        <w:ind w:left="4105" w:hanging="180"/>
      </w:pPr>
    </w:lvl>
    <w:lvl w:ilvl="6" w:tplc="0405000F" w:tentative="1">
      <w:start w:val="1"/>
      <w:numFmt w:val="decimal"/>
      <w:lvlText w:val="%7."/>
      <w:lvlJc w:val="left"/>
      <w:pPr>
        <w:ind w:left="4825" w:hanging="360"/>
      </w:pPr>
    </w:lvl>
    <w:lvl w:ilvl="7" w:tplc="04050019" w:tentative="1">
      <w:start w:val="1"/>
      <w:numFmt w:val="lowerLetter"/>
      <w:lvlText w:val="%8."/>
      <w:lvlJc w:val="left"/>
      <w:pPr>
        <w:ind w:left="5545" w:hanging="360"/>
      </w:pPr>
    </w:lvl>
    <w:lvl w:ilvl="8" w:tplc="0405001B" w:tentative="1">
      <w:start w:val="1"/>
      <w:numFmt w:val="lowerRoman"/>
      <w:lvlText w:val="%9."/>
      <w:lvlJc w:val="right"/>
      <w:pPr>
        <w:ind w:left="6265" w:hanging="180"/>
      </w:pPr>
    </w:lvl>
  </w:abstractNum>
  <w:abstractNum w:abstractNumId="60" w15:restartNumberingAfterBreak="0">
    <w:nsid w:val="19F62FD5"/>
    <w:multiLevelType w:val="multilevel"/>
    <w:tmpl w:val="926CA4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AC81DB3"/>
    <w:multiLevelType w:val="multilevel"/>
    <w:tmpl w:val="0D20FC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B524BF0"/>
    <w:multiLevelType w:val="hybridMultilevel"/>
    <w:tmpl w:val="9E64CB12"/>
    <w:lvl w:ilvl="0" w:tplc="5C6AA348">
      <w:start w:val="1"/>
      <w:numFmt w:val="decimal"/>
      <w:lvlText w:val="%1."/>
      <w:lvlJc w:val="left"/>
      <w:pPr>
        <w:ind w:left="647" w:hanging="360"/>
      </w:pPr>
      <w:rPr>
        <w:rFonts w:hint="default"/>
      </w:rPr>
    </w:lvl>
    <w:lvl w:ilvl="1" w:tplc="04050019" w:tentative="1">
      <w:start w:val="1"/>
      <w:numFmt w:val="lowerLetter"/>
      <w:lvlText w:val="%2."/>
      <w:lvlJc w:val="left"/>
      <w:pPr>
        <w:ind w:left="1367" w:hanging="360"/>
      </w:pPr>
    </w:lvl>
    <w:lvl w:ilvl="2" w:tplc="0405001B" w:tentative="1">
      <w:start w:val="1"/>
      <w:numFmt w:val="lowerRoman"/>
      <w:lvlText w:val="%3."/>
      <w:lvlJc w:val="right"/>
      <w:pPr>
        <w:ind w:left="2087" w:hanging="180"/>
      </w:pPr>
    </w:lvl>
    <w:lvl w:ilvl="3" w:tplc="0405000F" w:tentative="1">
      <w:start w:val="1"/>
      <w:numFmt w:val="decimal"/>
      <w:lvlText w:val="%4."/>
      <w:lvlJc w:val="left"/>
      <w:pPr>
        <w:ind w:left="2807" w:hanging="360"/>
      </w:pPr>
    </w:lvl>
    <w:lvl w:ilvl="4" w:tplc="04050019" w:tentative="1">
      <w:start w:val="1"/>
      <w:numFmt w:val="lowerLetter"/>
      <w:lvlText w:val="%5."/>
      <w:lvlJc w:val="left"/>
      <w:pPr>
        <w:ind w:left="3527" w:hanging="360"/>
      </w:pPr>
    </w:lvl>
    <w:lvl w:ilvl="5" w:tplc="0405001B" w:tentative="1">
      <w:start w:val="1"/>
      <w:numFmt w:val="lowerRoman"/>
      <w:lvlText w:val="%6."/>
      <w:lvlJc w:val="right"/>
      <w:pPr>
        <w:ind w:left="4247" w:hanging="180"/>
      </w:pPr>
    </w:lvl>
    <w:lvl w:ilvl="6" w:tplc="0405000F" w:tentative="1">
      <w:start w:val="1"/>
      <w:numFmt w:val="decimal"/>
      <w:lvlText w:val="%7."/>
      <w:lvlJc w:val="left"/>
      <w:pPr>
        <w:ind w:left="4967" w:hanging="360"/>
      </w:pPr>
    </w:lvl>
    <w:lvl w:ilvl="7" w:tplc="04050019" w:tentative="1">
      <w:start w:val="1"/>
      <w:numFmt w:val="lowerLetter"/>
      <w:lvlText w:val="%8."/>
      <w:lvlJc w:val="left"/>
      <w:pPr>
        <w:ind w:left="5687" w:hanging="360"/>
      </w:pPr>
    </w:lvl>
    <w:lvl w:ilvl="8" w:tplc="0405001B" w:tentative="1">
      <w:start w:val="1"/>
      <w:numFmt w:val="lowerRoman"/>
      <w:lvlText w:val="%9."/>
      <w:lvlJc w:val="right"/>
      <w:pPr>
        <w:ind w:left="6407" w:hanging="180"/>
      </w:pPr>
    </w:lvl>
  </w:abstractNum>
  <w:abstractNum w:abstractNumId="63" w15:restartNumberingAfterBreak="0">
    <w:nsid w:val="1BC50C65"/>
    <w:multiLevelType w:val="multilevel"/>
    <w:tmpl w:val="856CE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C1459DF"/>
    <w:multiLevelType w:val="hybridMultilevel"/>
    <w:tmpl w:val="F35CC5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1E253399"/>
    <w:multiLevelType w:val="multilevel"/>
    <w:tmpl w:val="7EEA6C0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E75135B"/>
    <w:multiLevelType w:val="multilevel"/>
    <w:tmpl w:val="707CD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F1E72C9"/>
    <w:multiLevelType w:val="multilevel"/>
    <w:tmpl w:val="B7164D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0B044FA"/>
    <w:multiLevelType w:val="multilevel"/>
    <w:tmpl w:val="EF4CC4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2AE155B"/>
    <w:multiLevelType w:val="multilevel"/>
    <w:tmpl w:val="CB8E9E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4D656EB"/>
    <w:multiLevelType w:val="multilevel"/>
    <w:tmpl w:val="843C8E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4F75ADE"/>
    <w:multiLevelType w:val="multilevel"/>
    <w:tmpl w:val="5BCE44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5E16393"/>
    <w:multiLevelType w:val="multilevel"/>
    <w:tmpl w:val="AC9C4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6634BD8"/>
    <w:multiLevelType w:val="multilevel"/>
    <w:tmpl w:val="B1E4EF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68D25A3"/>
    <w:multiLevelType w:val="multilevel"/>
    <w:tmpl w:val="1506F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6D75001"/>
    <w:multiLevelType w:val="hybridMultilevel"/>
    <w:tmpl w:val="8D1AA990"/>
    <w:lvl w:ilvl="0" w:tplc="A1F48742">
      <w:start w:val="1"/>
      <w:numFmt w:val="bullet"/>
      <w:pStyle w:val="Nadpis3"/>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7" w15:restartNumberingAfterBreak="0">
    <w:nsid w:val="275366B7"/>
    <w:multiLevelType w:val="multilevel"/>
    <w:tmpl w:val="A55A12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87E3549"/>
    <w:multiLevelType w:val="multilevel"/>
    <w:tmpl w:val="FE6872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8C710D8"/>
    <w:multiLevelType w:val="multilevel"/>
    <w:tmpl w:val="E438B3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93E5A9F"/>
    <w:multiLevelType w:val="multilevel"/>
    <w:tmpl w:val="B07E83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9AE3CD1"/>
    <w:multiLevelType w:val="multilevel"/>
    <w:tmpl w:val="A91ADF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9F56456"/>
    <w:multiLevelType w:val="multilevel"/>
    <w:tmpl w:val="F21C9F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AAB0DDC"/>
    <w:multiLevelType w:val="multilevel"/>
    <w:tmpl w:val="C07285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AB944B9"/>
    <w:multiLevelType w:val="hybridMultilevel"/>
    <w:tmpl w:val="EB3ABAB8"/>
    <w:lvl w:ilvl="0" w:tplc="70F6FE2E">
      <w:start w:val="1"/>
      <w:numFmt w:val="decimal"/>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5" w15:restartNumberingAfterBreak="0">
    <w:nsid w:val="2B052612"/>
    <w:multiLevelType w:val="multilevel"/>
    <w:tmpl w:val="7FDEF3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B911DBF"/>
    <w:multiLevelType w:val="multilevel"/>
    <w:tmpl w:val="B300B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C062F63"/>
    <w:multiLevelType w:val="multilevel"/>
    <w:tmpl w:val="34506A8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C3C38E5"/>
    <w:multiLevelType w:val="multilevel"/>
    <w:tmpl w:val="C138F8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DAF4560"/>
    <w:multiLevelType w:val="multilevel"/>
    <w:tmpl w:val="655CF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E496703"/>
    <w:multiLevelType w:val="multilevel"/>
    <w:tmpl w:val="6DE8E3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EFC2FD2"/>
    <w:multiLevelType w:val="multilevel"/>
    <w:tmpl w:val="7B6695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EFE10F0"/>
    <w:multiLevelType w:val="multilevel"/>
    <w:tmpl w:val="ECFAE9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F592D91"/>
    <w:multiLevelType w:val="multilevel"/>
    <w:tmpl w:val="C2F4A3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FCE4017"/>
    <w:multiLevelType w:val="multilevel"/>
    <w:tmpl w:val="F470EF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FD820E7"/>
    <w:multiLevelType w:val="multilevel"/>
    <w:tmpl w:val="ED6AB0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0266A4A"/>
    <w:multiLevelType w:val="multilevel"/>
    <w:tmpl w:val="A94688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07D5E75"/>
    <w:multiLevelType w:val="multilevel"/>
    <w:tmpl w:val="0CF432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0DF213B"/>
    <w:multiLevelType w:val="multilevel"/>
    <w:tmpl w:val="2662DC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11F2906"/>
    <w:multiLevelType w:val="multilevel"/>
    <w:tmpl w:val="1D1E6B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13D2A06"/>
    <w:multiLevelType w:val="hybridMultilevel"/>
    <w:tmpl w:val="EC5A00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31751EAE"/>
    <w:multiLevelType w:val="multilevel"/>
    <w:tmpl w:val="4D6EF6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19D1968"/>
    <w:multiLevelType w:val="multilevel"/>
    <w:tmpl w:val="C4FA3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20055F1"/>
    <w:multiLevelType w:val="multilevel"/>
    <w:tmpl w:val="A880EA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2052469"/>
    <w:multiLevelType w:val="multilevel"/>
    <w:tmpl w:val="20E07C9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2726D2B"/>
    <w:multiLevelType w:val="multilevel"/>
    <w:tmpl w:val="C6B228C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2E255BE"/>
    <w:multiLevelType w:val="hybridMultilevel"/>
    <w:tmpl w:val="C02AA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334D3D34"/>
    <w:multiLevelType w:val="multilevel"/>
    <w:tmpl w:val="715A2D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3A861F5"/>
    <w:multiLevelType w:val="multilevel"/>
    <w:tmpl w:val="871A98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4902D46"/>
    <w:multiLevelType w:val="multilevel"/>
    <w:tmpl w:val="472CC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4E56023"/>
    <w:multiLevelType w:val="multilevel"/>
    <w:tmpl w:val="F25A1E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4EE4145"/>
    <w:multiLevelType w:val="multilevel"/>
    <w:tmpl w:val="906E3EB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5C20ABA"/>
    <w:multiLevelType w:val="multilevel"/>
    <w:tmpl w:val="59187E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5D72C3D"/>
    <w:multiLevelType w:val="hybridMultilevel"/>
    <w:tmpl w:val="2CB0C386"/>
    <w:lvl w:ilvl="0" w:tplc="0FE058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35E96016"/>
    <w:multiLevelType w:val="multilevel"/>
    <w:tmpl w:val="14402E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6454191"/>
    <w:multiLevelType w:val="multilevel"/>
    <w:tmpl w:val="10C48C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68B248F"/>
    <w:multiLevelType w:val="multilevel"/>
    <w:tmpl w:val="67942E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78656F6"/>
    <w:multiLevelType w:val="multilevel"/>
    <w:tmpl w:val="C75E1D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7917AEB"/>
    <w:multiLevelType w:val="multilevel"/>
    <w:tmpl w:val="B0BA697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7E45A99"/>
    <w:multiLevelType w:val="hybridMultilevel"/>
    <w:tmpl w:val="CF660900"/>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0" w15:restartNumberingAfterBreak="0">
    <w:nsid w:val="38315C72"/>
    <w:multiLevelType w:val="multilevel"/>
    <w:tmpl w:val="9B6E75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88E58BE"/>
    <w:multiLevelType w:val="multilevel"/>
    <w:tmpl w:val="79A04F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8B40BF0"/>
    <w:multiLevelType w:val="hybridMultilevel"/>
    <w:tmpl w:val="2EFCC34C"/>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3" w15:restartNumberingAfterBreak="0">
    <w:nsid w:val="397215A9"/>
    <w:multiLevelType w:val="multilevel"/>
    <w:tmpl w:val="6930B1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9CE48C2"/>
    <w:multiLevelType w:val="multilevel"/>
    <w:tmpl w:val="14905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A1048A4"/>
    <w:multiLevelType w:val="multilevel"/>
    <w:tmpl w:val="078023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A9A5ECA"/>
    <w:multiLevelType w:val="multilevel"/>
    <w:tmpl w:val="4790B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B125F25"/>
    <w:multiLevelType w:val="multilevel"/>
    <w:tmpl w:val="B328A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B137B60"/>
    <w:multiLevelType w:val="multilevel"/>
    <w:tmpl w:val="E0080FB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B533007"/>
    <w:multiLevelType w:val="multilevel"/>
    <w:tmpl w:val="5E9E6D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B781827"/>
    <w:multiLevelType w:val="multilevel"/>
    <w:tmpl w:val="9984C9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BB41885"/>
    <w:multiLevelType w:val="multilevel"/>
    <w:tmpl w:val="A642B25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C007AD9"/>
    <w:multiLevelType w:val="multilevel"/>
    <w:tmpl w:val="629EE0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C164FBC"/>
    <w:multiLevelType w:val="multilevel"/>
    <w:tmpl w:val="43E636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C3913A3"/>
    <w:multiLevelType w:val="multilevel"/>
    <w:tmpl w:val="1638AF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C5F4A6C"/>
    <w:multiLevelType w:val="multilevel"/>
    <w:tmpl w:val="B75CE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C60787B"/>
    <w:multiLevelType w:val="multilevel"/>
    <w:tmpl w:val="AA202E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C69494A"/>
    <w:multiLevelType w:val="hybridMultilevel"/>
    <w:tmpl w:val="84DEC2EA"/>
    <w:lvl w:ilvl="0" w:tplc="3CFC1B10">
      <w:start w:val="1"/>
      <w:numFmt w:val="bullet"/>
      <w:lvlText w:val="-"/>
      <w:lvlJc w:val="left"/>
      <w:pPr>
        <w:ind w:left="1080" w:hanging="360"/>
      </w:pPr>
      <w:rPr>
        <w:rFonts w:ascii="Calibri" w:eastAsia="Times New Roman"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8" w15:restartNumberingAfterBreak="0">
    <w:nsid w:val="3CE015CF"/>
    <w:multiLevelType w:val="multilevel"/>
    <w:tmpl w:val="B15A7C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D534D91"/>
    <w:multiLevelType w:val="multilevel"/>
    <w:tmpl w:val="F0707A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DFB7D0D"/>
    <w:multiLevelType w:val="hybridMultilevel"/>
    <w:tmpl w:val="482051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3E2669AA"/>
    <w:multiLevelType w:val="multilevel"/>
    <w:tmpl w:val="BC660F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E905D6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3ED65C39"/>
    <w:multiLevelType w:val="hybridMultilevel"/>
    <w:tmpl w:val="B57868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3F432E8B"/>
    <w:multiLevelType w:val="multilevel"/>
    <w:tmpl w:val="AC1408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3FB130D2"/>
    <w:multiLevelType w:val="multilevel"/>
    <w:tmpl w:val="5A7EEF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7" w15:restartNumberingAfterBreak="0">
    <w:nsid w:val="3FFE38C3"/>
    <w:multiLevelType w:val="multilevel"/>
    <w:tmpl w:val="79DA23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0C9D9F4"/>
    <w:multiLevelType w:val="hybridMultilevel"/>
    <w:tmpl w:val="564AE31C"/>
    <w:lvl w:ilvl="0" w:tplc="37007714">
      <w:start w:val="1"/>
      <w:numFmt w:val="decimal"/>
      <w:lvlText w:val="%1."/>
      <w:lvlJc w:val="left"/>
      <w:pPr>
        <w:ind w:left="720" w:hanging="360"/>
      </w:pPr>
    </w:lvl>
    <w:lvl w:ilvl="1" w:tplc="BA3AD616">
      <w:start w:val="1"/>
      <w:numFmt w:val="lowerLetter"/>
      <w:lvlText w:val="%2."/>
      <w:lvlJc w:val="left"/>
      <w:pPr>
        <w:ind w:left="1440" w:hanging="360"/>
      </w:pPr>
    </w:lvl>
    <w:lvl w:ilvl="2" w:tplc="B9E897BC">
      <w:start w:val="1"/>
      <w:numFmt w:val="lowerRoman"/>
      <w:lvlText w:val="%3."/>
      <w:lvlJc w:val="right"/>
      <w:pPr>
        <w:ind w:left="2160" w:hanging="180"/>
      </w:pPr>
    </w:lvl>
    <w:lvl w:ilvl="3" w:tplc="84149506">
      <w:start w:val="1"/>
      <w:numFmt w:val="decimal"/>
      <w:lvlText w:val="%4."/>
      <w:lvlJc w:val="left"/>
      <w:pPr>
        <w:ind w:left="2880" w:hanging="360"/>
      </w:pPr>
    </w:lvl>
    <w:lvl w:ilvl="4" w:tplc="9C2021DC">
      <w:start w:val="1"/>
      <w:numFmt w:val="lowerLetter"/>
      <w:lvlText w:val="%5."/>
      <w:lvlJc w:val="left"/>
      <w:pPr>
        <w:ind w:left="3600" w:hanging="360"/>
      </w:pPr>
    </w:lvl>
    <w:lvl w:ilvl="5" w:tplc="4170F6F0">
      <w:start w:val="1"/>
      <w:numFmt w:val="lowerRoman"/>
      <w:lvlText w:val="%6."/>
      <w:lvlJc w:val="right"/>
      <w:pPr>
        <w:ind w:left="4320" w:hanging="180"/>
      </w:pPr>
    </w:lvl>
    <w:lvl w:ilvl="6" w:tplc="EF88FDD4">
      <w:start w:val="1"/>
      <w:numFmt w:val="decimal"/>
      <w:lvlText w:val="%7."/>
      <w:lvlJc w:val="left"/>
      <w:pPr>
        <w:ind w:left="5040" w:hanging="360"/>
      </w:pPr>
    </w:lvl>
    <w:lvl w:ilvl="7" w:tplc="51A8FABA">
      <w:start w:val="1"/>
      <w:numFmt w:val="lowerLetter"/>
      <w:lvlText w:val="%8."/>
      <w:lvlJc w:val="left"/>
      <w:pPr>
        <w:ind w:left="5760" w:hanging="360"/>
      </w:pPr>
    </w:lvl>
    <w:lvl w:ilvl="8" w:tplc="58CCE214">
      <w:start w:val="1"/>
      <w:numFmt w:val="lowerRoman"/>
      <w:lvlText w:val="%9."/>
      <w:lvlJc w:val="right"/>
      <w:pPr>
        <w:ind w:left="6480" w:hanging="180"/>
      </w:pPr>
    </w:lvl>
  </w:abstractNum>
  <w:abstractNum w:abstractNumId="149" w15:restartNumberingAfterBreak="0">
    <w:nsid w:val="40FB3021"/>
    <w:multiLevelType w:val="multilevel"/>
    <w:tmpl w:val="35E285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15:restartNumberingAfterBreak="0">
    <w:nsid w:val="413B247B"/>
    <w:multiLevelType w:val="multilevel"/>
    <w:tmpl w:val="7E5CEC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22378E8"/>
    <w:multiLevelType w:val="multilevel"/>
    <w:tmpl w:val="6D828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2DE7E87"/>
    <w:multiLevelType w:val="multilevel"/>
    <w:tmpl w:val="CC684F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3CC24C8"/>
    <w:multiLevelType w:val="multilevel"/>
    <w:tmpl w:val="9C9ED9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3CE6893"/>
    <w:multiLevelType w:val="multilevel"/>
    <w:tmpl w:val="4A4A4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3F26390"/>
    <w:multiLevelType w:val="multilevel"/>
    <w:tmpl w:val="96AA86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47C05AE"/>
    <w:multiLevelType w:val="multilevel"/>
    <w:tmpl w:val="1CB6DC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55A4D76"/>
    <w:multiLevelType w:val="multilevel"/>
    <w:tmpl w:val="C0AAC8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70B351E"/>
    <w:multiLevelType w:val="multilevel"/>
    <w:tmpl w:val="E1F644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73F78E6"/>
    <w:multiLevelType w:val="multilevel"/>
    <w:tmpl w:val="BB0C65F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481F1190"/>
    <w:multiLevelType w:val="multilevel"/>
    <w:tmpl w:val="F2B260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933700F"/>
    <w:multiLevelType w:val="multilevel"/>
    <w:tmpl w:val="7E864E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3" w15:restartNumberingAfterBreak="0">
    <w:nsid w:val="4A751ED4"/>
    <w:multiLevelType w:val="multilevel"/>
    <w:tmpl w:val="C4E873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AA54E2C"/>
    <w:multiLevelType w:val="multilevel"/>
    <w:tmpl w:val="815E53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B5E1752"/>
    <w:multiLevelType w:val="multilevel"/>
    <w:tmpl w:val="B2EC93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BE00740"/>
    <w:multiLevelType w:val="hybridMultilevel"/>
    <w:tmpl w:val="BFD027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4C29008A"/>
    <w:multiLevelType w:val="multilevel"/>
    <w:tmpl w:val="AB36B4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CF33AC0"/>
    <w:multiLevelType w:val="multilevel"/>
    <w:tmpl w:val="1DE8D5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DAA421E"/>
    <w:multiLevelType w:val="multilevel"/>
    <w:tmpl w:val="5F9EA4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E363B39"/>
    <w:multiLevelType w:val="multilevel"/>
    <w:tmpl w:val="4EEC28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E3C1587"/>
    <w:multiLevelType w:val="multilevel"/>
    <w:tmpl w:val="0AE2E8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F5F4010"/>
    <w:multiLevelType w:val="multilevel"/>
    <w:tmpl w:val="B3545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F6B7DBC"/>
    <w:multiLevelType w:val="multilevel"/>
    <w:tmpl w:val="CBCCE4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FE72355"/>
    <w:multiLevelType w:val="multilevel"/>
    <w:tmpl w:val="4A2E4F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0092761"/>
    <w:multiLevelType w:val="multilevel"/>
    <w:tmpl w:val="C688E7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05636FB"/>
    <w:multiLevelType w:val="multilevel"/>
    <w:tmpl w:val="EEE095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073223A"/>
    <w:multiLevelType w:val="multilevel"/>
    <w:tmpl w:val="9C32C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075583F"/>
    <w:multiLevelType w:val="multilevel"/>
    <w:tmpl w:val="6C6CE0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0BA25EB"/>
    <w:multiLevelType w:val="multilevel"/>
    <w:tmpl w:val="A96883B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1334D34"/>
    <w:multiLevelType w:val="hybridMultilevel"/>
    <w:tmpl w:val="4E44DEA0"/>
    <w:lvl w:ilvl="0" w:tplc="EBF6E7FC">
      <w:start w:val="1"/>
      <w:numFmt w:val="decimal"/>
      <w:lvlText w:val="%1."/>
      <w:lvlJc w:val="left"/>
      <w:pPr>
        <w:ind w:left="817" w:hanging="360"/>
      </w:pPr>
      <w:rPr>
        <w:rFonts w:hint="default"/>
      </w:rPr>
    </w:lvl>
    <w:lvl w:ilvl="1" w:tplc="04050019" w:tentative="1">
      <w:start w:val="1"/>
      <w:numFmt w:val="lowerLetter"/>
      <w:lvlText w:val="%2."/>
      <w:lvlJc w:val="left"/>
      <w:pPr>
        <w:ind w:left="1537" w:hanging="360"/>
      </w:pPr>
    </w:lvl>
    <w:lvl w:ilvl="2" w:tplc="0405001B" w:tentative="1">
      <w:start w:val="1"/>
      <w:numFmt w:val="lowerRoman"/>
      <w:lvlText w:val="%3."/>
      <w:lvlJc w:val="right"/>
      <w:pPr>
        <w:ind w:left="2257" w:hanging="180"/>
      </w:pPr>
    </w:lvl>
    <w:lvl w:ilvl="3" w:tplc="0405000F" w:tentative="1">
      <w:start w:val="1"/>
      <w:numFmt w:val="decimal"/>
      <w:lvlText w:val="%4."/>
      <w:lvlJc w:val="left"/>
      <w:pPr>
        <w:ind w:left="2977" w:hanging="360"/>
      </w:pPr>
    </w:lvl>
    <w:lvl w:ilvl="4" w:tplc="04050019" w:tentative="1">
      <w:start w:val="1"/>
      <w:numFmt w:val="lowerLetter"/>
      <w:lvlText w:val="%5."/>
      <w:lvlJc w:val="left"/>
      <w:pPr>
        <w:ind w:left="3697" w:hanging="360"/>
      </w:pPr>
    </w:lvl>
    <w:lvl w:ilvl="5" w:tplc="0405001B" w:tentative="1">
      <w:start w:val="1"/>
      <w:numFmt w:val="lowerRoman"/>
      <w:lvlText w:val="%6."/>
      <w:lvlJc w:val="right"/>
      <w:pPr>
        <w:ind w:left="4417" w:hanging="180"/>
      </w:pPr>
    </w:lvl>
    <w:lvl w:ilvl="6" w:tplc="0405000F" w:tentative="1">
      <w:start w:val="1"/>
      <w:numFmt w:val="decimal"/>
      <w:lvlText w:val="%7."/>
      <w:lvlJc w:val="left"/>
      <w:pPr>
        <w:ind w:left="5137" w:hanging="360"/>
      </w:pPr>
    </w:lvl>
    <w:lvl w:ilvl="7" w:tplc="04050019" w:tentative="1">
      <w:start w:val="1"/>
      <w:numFmt w:val="lowerLetter"/>
      <w:lvlText w:val="%8."/>
      <w:lvlJc w:val="left"/>
      <w:pPr>
        <w:ind w:left="5857" w:hanging="360"/>
      </w:pPr>
    </w:lvl>
    <w:lvl w:ilvl="8" w:tplc="0405001B" w:tentative="1">
      <w:start w:val="1"/>
      <w:numFmt w:val="lowerRoman"/>
      <w:lvlText w:val="%9."/>
      <w:lvlJc w:val="right"/>
      <w:pPr>
        <w:ind w:left="6577" w:hanging="180"/>
      </w:pPr>
    </w:lvl>
  </w:abstractNum>
  <w:abstractNum w:abstractNumId="181" w15:restartNumberingAfterBreak="0">
    <w:nsid w:val="515E49E0"/>
    <w:multiLevelType w:val="multilevel"/>
    <w:tmpl w:val="A984D9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51AA21C7"/>
    <w:multiLevelType w:val="multilevel"/>
    <w:tmpl w:val="0BA61B9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1EE6B1F"/>
    <w:multiLevelType w:val="multilevel"/>
    <w:tmpl w:val="80C445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1F141FD"/>
    <w:multiLevelType w:val="multilevel"/>
    <w:tmpl w:val="918C25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520130FB"/>
    <w:multiLevelType w:val="multilevel"/>
    <w:tmpl w:val="9B28C97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20F599B"/>
    <w:multiLevelType w:val="multilevel"/>
    <w:tmpl w:val="97F8839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24B5F48"/>
    <w:multiLevelType w:val="multilevel"/>
    <w:tmpl w:val="0A70DF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2846AE6"/>
    <w:multiLevelType w:val="multilevel"/>
    <w:tmpl w:val="ACF00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29E3E8E"/>
    <w:multiLevelType w:val="multilevel"/>
    <w:tmpl w:val="0E0A07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2AD6E80"/>
    <w:multiLevelType w:val="multilevel"/>
    <w:tmpl w:val="E1BED7F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2AE2968"/>
    <w:multiLevelType w:val="multilevel"/>
    <w:tmpl w:val="706A07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2B83356"/>
    <w:multiLevelType w:val="multilevel"/>
    <w:tmpl w:val="757478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377429B"/>
    <w:multiLevelType w:val="multilevel"/>
    <w:tmpl w:val="E62CBB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3EE0699"/>
    <w:multiLevelType w:val="multilevel"/>
    <w:tmpl w:val="95BCED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48F3C2A"/>
    <w:multiLevelType w:val="multilevel"/>
    <w:tmpl w:val="8D6AAA0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5136F3B"/>
    <w:multiLevelType w:val="multilevel"/>
    <w:tmpl w:val="071C1D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52838A6"/>
    <w:multiLevelType w:val="multilevel"/>
    <w:tmpl w:val="0A46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5444EF6"/>
    <w:multiLevelType w:val="multilevel"/>
    <w:tmpl w:val="0B82E6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65C3EB9"/>
    <w:multiLevelType w:val="multilevel"/>
    <w:tmpl w:val="08A8770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69D1628"/>
    <w:multiLevelType w:val="multilevel"/>
    <w:tmpl w:val="7BA03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6B347F1"/>
    <w:multiLevelType w:val="multilevel"/>
    <w:tmpl w:val="47F2A5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769187D"/>
    <w:multiLevelType w:val="multilevel"/>
    <w:tmpl w:val="4B86CD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7A51B9B"/>
    <w:multiLevelType w:val="hybridMultilevel"/>
    <w:tmpl w:val="75F6B9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4" w15:restartNumberingAfterBreak="0">
    <w:nsid w:val="58631096"/>
    <w:multiLevelType w:val="multilevel"/>
    <w:tmpl w:val="FD6230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58A211AD"/>
    <w:multiLevelType w:val="multilevel"/>
    <w:tmpl w:val="9884AD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91C50B0"/>
    <w:multiLevelType w:val="multilevel"/>
    <w:tmpl w:val="563C9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9445AC5"/>
    <w:multiLevelType w:val="multilevel"/>
    <w:tmpl w:val="E2068D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9AF59F2"/>
    <w:multiLevelType w:val="multilevel"/>
    <w:tmpl w:val="D242E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9F721EB"/>
    <w:multiLevelType w:val="multilevel"/>
    <w:tmpl w:val="CAEA1D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AB47BD6"/>
    <w:multiLevelType w:val="multilevel"/>
    <w:tmpl w:val="1C72B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CBB2B2A"/>
    <w:multiLevelType w:val="multilevel"/>
    <w:tmpl w:val="2FD086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DE1467A"/>
    <w:multiLevelType w:val="multilevel"/>
    <w:tmpl w:val="D2DCD6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ED13DC6"/>
    <w:multiLevelType w:val="hybridMultilevel"/>
    <w:tmpl w:val="519E7ACC"/>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4" w15:restartNumberingAfterBreak="0">
    <w:nsid w:val="5ED56A06"/>
    <w:multiLevelType w:val="multilevel"/>
    <w:tmpl w:val="632AC7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F602575"/>
    <w:multiLevelType w:val="multilevel"/>
    <w:tmpl w:val="57F49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FB55EEB"/>
    <w:multiLevelType w:val="multilevel"/>
    <w:tmpl w:val="38FC6C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0A61513"/>
    <w:multiLevelType w:val="multilevel"/>
    <w:tmpl w:val="62107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1AB28F1"/>
    <w:multiLevelType w:val="multilevel"/>
    <w:tmpl w:val="9C4825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1C91484"/>
    <w:multiLevelType w:val="multilevel"/>
    <w:tmpl w:val="5E0A2E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2481F20"/>
    <w:multiLevelType w:val="multilevel"/>
    <w:tmpl w:val="67D4BF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2F05DE3"/>
    <w:multiLevelType w:val="multilevel"/>
    <w:tmpl w:val="2D8E07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32725A8"/>
    <w:multiLevelType w:val="hybridMultilevel"/>
    <w:tmpl w:val="C2A84B04"/>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3" w15:restartNumberingAfterBreak="0">
    <w:nsid w:val="63760189"/>
    <w:multiLevelType w:val="multilevel"/>
    <w:tmpl w:val="067AF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40844CE"/>
    <w:multiLevelType w:val="multilevel"/>
    <w:tmpl w:val="8572E5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42F3C4A"/>
    <w:multiLevelType w:val="multilevel"/>
    <w:tmpl w:val="677435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6531503B"/>
    <w:multiLevelType w:val="multilevel"/>
    <w:tmpl w:val="755021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550091B"/>
    <w:multiLevelType w:val="multilevel"/>
    <w:tmpl w:val="109ECC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562333C"/>
    <w:multiLevelType w:val="hybridMultilevel"/>
    <w:tmpl w:val="87E4D95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9" w15:restartNumberingAfterBreak="0">
    <w:nsid w:val="65930A03"/>
    <w:multiLevelType w:val="hybridMultilevel"/>
    <w:tmpl w:val="67520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0" w15:restartNumberingAfterBreak="0">
    <w:nsid w:val="65AE1D1F"/>
    <w:multiLevelType w:val="hybridMultilevel"/>
    <w:tmpl w:val="B810BB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1" w15:restartNumberingAfterBreak="0">
    <w:nsid w:val="65CB6C9C"/>
    <w:multiLevelType w:val="multilevel"/>
    <w:tmpl w:val="BC0A43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605091F"/>
    <w:multiLevelType w:val="multilevel"/>
    <w:tmpl w:val="580A00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61F0C8F"/>
    <w:multiLevelType w:val="multilevel"/>
    <w:tmpl w:val="164471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6435F7A"/>
    <w:multiLevelType w:val="multilevel"/>
    <w:tmpl w:val="2DA463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7160279"/>
    <w:multiLevelType w:val="multilevel"/>
    <w:tmpl w:val="1E9A3A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7224386"/>
    <w:multiLevelType w:val="hybridMultilevel"/>
    <w:tmpl w:val="6CB4D20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7" w15:restartNumberingAfterBreak="0">
    <w:nsid w:val="681A06E7"/>
    <w:multiLevelType w:val="multilevel"/>
    <w:tmpl w:val="FAECBA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9A11F85"/>
    <w:multiLevelType w:val="multilevel"/>
    <w:tmpl w:val="BE08D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9AB1875"/>
    <w:multiLevelType w:val="multilevel"/>
    <w:tmpl w:val="D0364B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69E07930"/>
    <w:multiLevelType w:val="multilevel"/>
    <w:tmpl w:val="D890CB0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9F10355"/>
    <w:multiLevelType w:val="hybridMultilevel"/>
    <w:tmpl w:val="BD86627A"/>
    <w:lvl w:ilvl="0" w:tplc="4B5C588E">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2" w15:restartNumberingAfterBreak="0">
    <w:nsid w:val="6A54542A"/>
    <w:multiLevelType w:val="multilevel"/>
    <w:tmpl w:val="4E486EC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44" w15:restartNumberingAfterBreak="0">
    <w:nsid w:val="6ADD61BF"/>
    <w:multiLevelType w:val="multilevel"/>
    <w:tmpl w:val="49C435A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6B22567E"/>
    <w:multiLevelType w:val="multilevel"/>
    <w:tmpl w:val="DAAC99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C51406F"/>
    <w:multiLevelType w:val="multilevel"/>
    <w:tmpl w:val="2E106D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DB1775B"/>
    <w:multiLevelType w:val="multilevel"/>
    <w:tmpl w:val="68003EE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DEF48F1"/>
    <w:multiLevelType w:val="multilevel"/>
    <w:tmpl w:val="07A462E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EEB05F1"/>
    <w:multiLevelType w:val="multilevel"/>
    <w:tmpl w:val="4AF4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F1B38D9"/>
    <w:multiLevelType w:val="multilevel"/>
    <w:tmpl w:val="3FEE1A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FB42054"/>
    <w:multiLevelType w:val="multilevel"/>
    <w:tmpl w:val="C7BAA3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0A00882"/>
    <w:multiLevelType w:val="multilevel"/>
    <w:tmpl w:val="36F846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0B807BF"/>
    <w:multiLevelType w:val="multilevel"/>
    <w:tmpl w:val="D702F1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17566FE"/>
    <w:multiLevelType w:val="multilevel"/>
    <w:tmpl w:val="E8BE7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2E223A8"/>
    <w:multiLevelType w:val="multilevel"/>
    <w:tmpl w:val="2E50FF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72EA5DE5"/>
    <w:multiLevelType w:val="multilevel"/>
    <w:tmpl w:val="D338B0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31B2EFE"/>
    <w:multiLevelType w:val="multilevel"/>
    <w:tmpl w:val="EFF887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35F49CE"/>
    <w:multiLevelType w:val="multilevel"/>
    <w:tmpl w:val="6F044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3B71244"/>
    <w:multiLevelType w:val="multilevel"/>
    <w:tmpl w:val="F7C61A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3DE6530"/>
    <w:multiLevelType w:val="multilevel"/>
    <w:tmpl w:val="749E4AF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40246AC"/>
    <w:multiLevelType w:val="multilevel"/>
    <w:tmpl w:val="D26C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2" w15:restartNumberingAfterBreak="0">
    <w:nsid w:val="740D7235"/>
    <w:multiLevelType w:val="multilevel"/>
    <w:tmpl w:val="644C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3" w15:restartNumberingAfterBreak="0">
    <w:nsid w:val="747B50DE"/>
    <w:multiLevelType w:val="multilevel"/>
    <w:tmpl w:val="13B8F9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49B2DE7"/>
    <w:multiLevelType w:val="multilevel"/>
    <w:tmpl w:val="710EB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4B76B0E"/>
    <w:multiLevelType w:val="multilevel"/>
    <w:tmpl w:val="93906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5047CDD"/>
    <w:multiLevelType w:val="multilevel"/>
    <w:tmpl w:val="18EC76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566194F"/>
    <w:multiLevelType w:val="multilevel"/>
    <w:tmpl w:val="6722FE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58301CB"/>
    <w:multiLevelType w:val="multilevel"/>
    <w:tmpl w:val="139807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5BE4FBC"/>
    <w:multiLevelType w:val="hybridMultilevel"/>
    <w:tmpl w:val="32E6EF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0" w15:restartNumberingAfterBreak="0">
    <w:nsid w:val="765208F0"/>
    <w:multiLevelType w:val="multilevel"/>
    <w:tmpl w:val="0D64F0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76975B93"/>
    <w:multiLevelType w:val="multilevel"/>
    <w:tmpl w:val="A84CE2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73455D3"/>
    <w:multiLevelType w:val="multilevel"/>
    <w:tmpl w:val="85EAC0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77677AD4"/>
    <w:multiLevelType w:val="multilevel"/>
    <w:tmpl w:val="F9E211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78167E5"/>
    <w:multiLevelType w:val="multilevel"/>
    <w:tmpl w:val="216ED68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76" w15:restartNumberingAfterBreak="0">
    <w:nsid w:val="78A364B3"/>
    <w:multiLevelType w:val="hybridMultilevel"/>
    <w:tmpl w:val="2A2642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7" w15:restartNumberingAfterBreak="0">
    <w:nsid w:val="79B6024A"/>
    <w:multiLevelType w:val="multilevel"/>
    <w:tmpl w:val="DA9C53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A810A32"/>
    <w:multiLevelType w:val="multilevel"/>
    <w:tmpl w:val="B76E89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7A9571FD"/>
    <w:multiLevelType w:val="multilevel"/>
    <w:tmpl w:val="9EF0FF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7AFF6596"/>
    <w:multiLevelType w:val="multilevel"/>
    <w:tmpl w:val="DB7825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7B152DEF"/>
    <w:multiLevelType w:val="multilevel"/>
    <w:tmpl w:val="BA2E00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B595084"/>
    <w:multiLevelType w:val="multilevel"/>
    <w:tmpl w:val="301863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C186E4B"/>
    <w:multiLevelType w:val="hybridMultilevel"/>
    <w:tmpl w:val="EFFAF398"/>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4" w15:restartNumberingAfterBreak="0">
    <w:nsid w:val="7C2A1CD0"/>
    <w:multiLevelType w:val="multilevel"/>
    <w:tmpl w:val="26B68A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C38391F"/>
    <w:multiLevelType w:val="hybridMultilevel"/>
    <w:tmpl w:val="4B2AE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6" w15:restartNumberingAfterBreak="0">
    <w:nsid w:val="7C6F0CCC"/>
    <w:multiLevelType w:val="multilevel"/>
    <w:tmpl w:val="5E5EBC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CE64742"/>
    <w:multiLevelType w:val="multilevel"/>
    <w:tmpl w:val="F5427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7D364A5D"/>
    <w:multiLevelType w:val="multilevel"/>
    <w:tmpl w:val="0930E5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D725E67"/>
    <w:multiLevelType w:val="multilevel"/>
    <w:tmpl w:val="C42EC30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7E2E7DB2"/>
    <w:multiLevelType w:val="multilevel"/>
    <w:tmpl w:val="AD3EB0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7E5438BB"/>
    <w:multiLevelType w:val="multilevel"/>
    <w:tmpl w:val="54521E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7E8D4916"/>
    <w:multiLevelType w:val="multilevel"/>
    <w:tmpl w:val="384283D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E931DBC"/>
    <w:multiLevelType w:val="multilevel"/>
    <w:tmpl w:val="F5C642C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7F4F4A49"/>
    <w:multiLevelType w:val="multilevel"/>
    <w:tmpl w:val="171E3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7F582AD3"/>
    <w:multiLevelType w:val="multilevel"/>
    <w:tmpl w:val="3424A7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7F61080A"/>
    <w:multiLevelType w:val="multilevel"/>
    <w:tmpl w:val="1100A9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6"/>
  </w:num>
  <w:num w:numId="2">
    <w:abstractNumId w:val="275"/>
  </w:num>
  <w:num w:numId="3">
    <w:abstractNumId w:val="269"/>
  </w:num>
  <w:num w:numId="4">
    <w:abstractNumId w:val="146"/>
  </w:num>
  <w:num w:numId="5">
    <w:abstractNumId w:val="76"/>
  </w:num>
  <w:num w:numId="6">
    <w:abstractNumId w:val="106"/>
  </w:num>
  <w:num w:numId="7">
    <w:abstractNumId w:val="229"/>
  </w:num>
  <w:num w:numId="8">
    <w:abstractNumId w:val="149"/>
  </w:num>
  <w:num w:numId="9">
    <w:abstractNumId w:val="28"/>
  </w:num>
  <w:num w:numId="10">
    <w:abstractNumId w:val="143"/>
  </w:num>
  <w:num w:numId="11">
    <w:abstractNumId w:val="137"/>
  </w:num>
  <w:num w:numId="12">
    <w:abstractNumId w:val="283"/>
  </w:num>
  <w:num w:numId="13">
    <w:abstractNumId w:val="84"/>
  </w:num>
  <w:num w:numId="14">
    <w:abstractNumId w:val="177"/>
  </w:num>
  <w:num w:numId="15">
    <w:abstractNumId w:val="139"/>
  </w:num>
  <w:num w:numId="16">
    <w:abstractNumId w:val="147"/>
  </w:num>
  <w:num w:numId="17">
    <w:abstractNumId w:val="264"/>
  </w:num>
  <w:num w:numId="18">
    <w:abstractNumId w:val="39"/>
  </w:num>
  <w:num w:numId="19">
    <w:abstractNumId w:val="129"/>
  </w:num>
  <w:num w:numId="20">
    <w:abstractNumId w:val="145"/>
  </w:num>
  <w:num w:numId="21">
    <w:abstractNumId w:val="156"/>
  </w:num>
  <w:num w:numId="22">
    <w:abstractNumId w:val="7"/>
  </w:num>
  <w:num w:numId="23">
    <w:abstractNumId w:val="161"/>
  </w:num>
  <w:num w:numId="24">
    <w:abstractNumId w:val="9"/>
  </w:num>
  <w:num w:numId="25">
    <w:abstractNumId w:val="109"/>
  </w:num>
  <w:num w:numId="26">
    <w:abstractNumId w:val="212"/>
  </w:num>
  <w:num w:numId="27">
    <w:abstractNumId w:val="134"/>
  </w:num>
  <w:num w:numId="28">
    <w:abstractNumId w:val="178"/>
  </w:num>
  <w:num w:numId="29">
    <w:abstractNumId w:val="135"/>
  </w:num>
  <w:num w:numId="30">
    <w:abstractNumId w:val="34"/>
  </w:num>
  <w:num w:numId="31">
    <w:abstractNumId w:val="144"/>
  </w:num>
  <w:num w:numId="32">
    <w:abstractNumId w:val="257"/>
  </w:num>
  <w:num w:numId="33">
    <w:abstractNumId w:val="32"/>
  </w:num>
  <w:num w:numId="34">
    <w:abstractNumId w:val="79"/>
  </w:num>
  <w:num w:numId="35">
    <w:abstractNumId w:val="22"/>
  </w:num>
  <w:num w:numId="36">
    <w:abstractNumId w:val="265"/>
  </w:num>
  <w:num w:numId="37">
    <w:abstractNumId w:val="12"/>
  </w:num>
  <w:num w:numId="38">
    <w:abstractNumId w:val="152"/>
  </w:num>
  <w:num w:numId="39">
    <w:abstractNumId w:val="110"/>
  </w:num>
  <w:num w:numId="40">
    <w:abstractNumId w:val="266"/>
  </w:num>
  <w:num w:numId="41">
    <w:abstractNumId w:val="171"/>
  </w:num>
  <w:num w:numId="42">
    <w:abstractNumId w:val="63"/>
  </w:num>
  <w:num w:numId="43">
    <w:abstractNumId w:val="253"/>
  </w:num>
  <w:num w:numId="44">
    <w:abstractNumId w:val="251"/>
  </w:num>
  <w:num w:numId="45">
    <w:abstractNumId w:val="141"/>
  </w:num>
  <w:num w:numId="46">
    <w:abstractNumId w:val="126"/>
  </w:num>
  <w:num w:numId="47">
    <w:abstractNumId w:val="165"/>
  </w:num>
  <w:num w:numId="48">
    <w:abstractNumId w:val="75"/>
  </w:num>
  <w:num w:numId="49">
    <w:abstractNumId w:val="286"/>
  </w:num>
  <w:num w:numId="50">
    <w:abstractNumId w:val="96"/>
  </w:num>
  <w:num w:numId="51">
    <w:abstractNumId w:val="216"/>
  </w:num>
  <w:num w:numId="52">
    <w:abstractNumId w:val="123"/>
  </w:num>
  <w:num w:numId="53">
    <w:abstractNumId w:val="97"/>
  </w:num>
  <w:num w:numId="54">
    <w:abstractNumId w:val="231"/>
  </w:num>
  <w:num w:numId="55">
    <w:abstractNumId w:val="287"/>
  </w:num>
  <w:num w:numId="56">
    <w:abstractNumId w:val="132"/>
  </w:num>
  <w:num w:numId="57">
    <w:abstractNumId w:val="197"/>
  </w:num>
  <w:num w:numId="58">
    <w:abstractNumId w:val="250"/>
  </w:num>
  <w:num w:numId="59">
    <w:abstractNumId w:val="95"/>
  </w:num>
  <w:num w:numId="60">
    <w:abstractNumId w:val="103"/>
  </w:num>
  <w:num w:numId="61">
    <w:abstractNumId w:val="5"/>
  </w:num>
  <w:num w:numId="62">
    <w:abstractNumId w:val="153"/>
  </w:num>
  <w:num w:numId="63">
    <w:abstractNumId w:val="291"/>
  </w:num>
  <w:num w:numId="64">
    <w:abstractNumId w:val="131"/>
  </w:num>
  <w:num w:numId="65">
    <w:abstractNumId w:val="215"/>
  </w:num>
  <w:num w:numId="66">
    <w:abstractNumId w:val="234"/>
  </w:num>
  <w:num w:numId="67">
    <w:abstractNumId w:val="284"/>
  </w:num>
  <w:num w:numId="68">
    <w:abstractNumId w:val="259"/>
  </w:num>
  <w:num w:numId="69">
    <w:abstractNumId w:val="16"/>
  </w:num>
  <w:num w:numId="70">
    <w:abstractNumId w:val="138"/>
  </w:num>
  <w:num w:numId="71">
    <w:abstractNumId w:val="61"/>
  </w:num>
  <w:num w:numId="72">
    <w:abstractNumId w:val="60"/>
  </w:num>
  <w:num w:numId="73">
    <w:abstractNumId w:val="289"/>
  </w:num>
  <w:num w:numId="74">
    <w:abstractNumId w:val="261"/>
  </w:num>
  <w:num w:numId="75">
    <w:abstractNumId w:val="262"/>
  </w:num>
  <w:num w:numId="76">
    <w:abstractNumId w:val="258"/>
  </w:num>
  <w:num w:numId="77">
    <w:abstractNumId w:val="189"/>
  </w:num>
  <w:num w:numId="78">
    <w:abstractNumId w:val="115"/>
  </w:num>
  <w:num w:numId="79">
    <w:abstractNumId w:val="223"/>
  </w:num>
  <w:num w:numId="80">
    <w:abstractNumId w:val="214"/>
  </w:num>
  <w:num w:numId="81">
    <w:abstractNumId w:val="193"/>
  </w:num>
  <w:num w:numId="82">
    <w:abstractNumId w:val="82"/>
  </w:num>
  <w:num w:numId="83">
    <w:abstractNumId w:val="65"/>
  </w:num>
  <w:num w:numId="84">
    <w:abstractNumId w:val="280"/>
  </w:num>
  <w:num w:numId="85">
    <w:abstractNumId w:val="199"/>
  </w:num>
  <w:num w:numId="86">
    <w:abstractNumId w:val="185"/>
  </w:num>
  <w:num w:numId="87">
    <w:abstractNumId w:val="195"/>
  </w:num>
  <w:num w:numId="88">
    <w:abstractNumId w:val="20"/>
  </w:num>
  <w:num w:numId="89">
    <w:abstractNumId w:val="224"/>
  </w:num>
  <w:num w:numId="90">
    <w:abstractNumId w:val="270"/>
  </w:num>
  <w:num w:numId="91">
    <w:abstractNumId w:val="164"/>
  </w:num>
  <w:num w:numId="92">
    <w:abstractNumId w:val="235"/>
  </w:num>
  <w:num w:numId="93">
    <w:abstractNumId w:val="184"/>
  </w:num>
  <w:num w:numId="94">
    <w:abstractNumId w:val="93"/>
  </w:num>
  <w:num w:numId="95">
    <w:abstractNumId w:val="105"/>
  </w:num>
  <w:num w:numId="96">
    <w:abstractNumId w:val="244"/>
  </w:num>
  <w:num w:numId="97">
    <w:abstractNumId w:val="25"/>
  </w:num>
  <w:num w:numId="98">
    <w:abstractNumId w:val="117"/>
  </w:num>
  <w:num w:numId="99">
    <w:abstractNumId w:val="8"/>
  </w:num>
  <w:num w:numId="100">
    <w:abstractNumId w:val="260"/>
  </w:num>
  <w:num w:numId="101">
    <w:abstractNumId w:val="89"/>
  </w:num>
  <w:num w:numId="102">
    <w:abstractNumId w:val="83"/>
  </w:num>
  <w:num w:numId="103">
    <w:abstractNumId w:val="17"/>
  </w:num>
  <w:num w:numId="104">
    <w:abstractNumId w:val="47"/>
  </w:num>
  <w:num w:numId="105">
    <w:abstractNumId w:val="245"/>
  </w:num>
  <w:num w:numId="106">
    <w:abstractNumId w:val="238"/>
  </w:num>
  <w:num w:numId="107">
    <w:abstractNumId w:val="88"/>
  </w:num>
  <w:num w:numId="108">
    <w:abstractNumId w:val="112"/>
  </w:num>
  <w:num w:numId="109">
    <w:abstractNumId w:val="191"/>
  </w:num>
  <w:num w:numId="110">
    <w:abstractNumId w:val="205"/>
  </w:num>
  <w:num w:numId="111">
    <w:abstractNumId w:val="73"/>
  </w:num>
  <w:num w:numId="112">
    <w:abstractNumId w:val="1"/>
  </w:num>
  <w:num w:numId="113">
    <w:abstractNumId w:val="225"/>
  </w:num>
  <w:num w:numId="114">
    <w:abstractNumId w:val="248"/>
  </w:num>
  <w:num w:numId="115">
    <w:abstractNumId w:val="201"/>
  </w:num>
  <w:num w:numId="116">
    <w:abstractNumId w:val="35"/>
  </w:num>
  <w:num w:numId="117">
    <w:abstractNumId w:val="273"/>
  </w:num>
  <w:num w:numId="118">
    <w:abstractNumId w:val="57"/>
  </w:num>
  <w:num w:numId="119">
    <w:abstractNumId w:val="122"/>
  </w:num>
  <w:num w:numId="120">
    <w:abstractNumId w:val="100"/>
  </w:num>
  <w:num w:numId="121">
    <w:abstractNumId w:val="64"/>
  </w:num>
  <w:num w:numId="122">
    <w:abstractNumId w:val="213"/>
  </w:num>
  <w:num w:numId="123">
    <w:abstractNumId w:val="119"/>
  </w:num>
  <w:num w:numId="124">
    <w:abstractNumId w:val="222"/>
  </w:num>
  <w:num w:numId="125">
    <w:abstractNumId w:val="228"/>
  </w:num>
  <w:num w:numId="126">
    <w:abstractNumId w:val="172"/>
  </w:num>
  <w:num w:numId="127">
    <w:abstractNumId w:val="50"/>
  </w:num>
  <w:num w:numId="128">
    <w:abstractNumId w:val="181"/>
  </w:num>
  <w:num w:numId="129">
    <w:abstractNumId w:val="176"/>
  </w:num>
  <w:num w:numId="130">
    <w:abstractNumId w:val="98"/>
  </w:num>
  <w:num w:numId="131">
    <w:abstractNumId w:val="163"/>
  </w:num>
  <w:num w:numId="132">
    <w:abstractNumId w:val="174"/>
  </w:num>
  <w:num w:numId="133">
    <w:abstractNumId w:val="209"/>
  </w:num>
  <w:num w:numId="134">
    <w:abstractNumId w:val="55"/>
  </w:num>
  <w:num w:numId="135">
    <w:abstractNumId w:val="293"/>
  </w:num>
  <w:num w:numId="136">
    <w:abstractNumId w:val="53"/>
  </w:num>
  <w:num w:numId="137">
    <w:abstractNumId w:val="21"/>
  </w:num>
  <w:num w:numId="138">
    <w:abstractNumId w:val="13"/>
  </w:num>
  <w:num w:numId="139">
    <w:abstractNumId w:val="167"/>
  </w:num>
  <w:num w:numId="140">
    <w:abstractNumId w:val="107"/>
  </w:num>
  <w:num w:numId="141">
    <w:abstractNumId w:val="86"/>
  </w:num>
  <w:num w:numId="142">
    <w:abstractNumId w:val="170"/>
  </w:num>
  <w:num w:numId="143">
    <w:abstractNumId w:val="263"/>
  </w:num>
  <w:num w:numId="144">
    <w:abstractNumId w:val="240"/>
  </w:num>
  <w:num w:numId="145">
    <w:abstractNumId w:val="87"/>
  </w:num>
  <w:num w:numId="146">
    <w:abstractNumId w:val="118"/>
  </w:num>
  <w:num w:numId="147">
    <w:abstractNumId w:val="29"/>
  </w:num>
  <w:num w:numId="148">
    <w:abstractNumId w:val="186"/>
  </w:num>
  <w:num w:numId="149">
    <w:abstractNumId w:val="159"/>
  </w:num>
  <w:num w:numId="150">
    <w:abstractNumId w:val="102"/>
  </w:num>
  <w:num w:numId="151">
    <w:abstractNumId w:val="255"/>
  </w:num>
  <w:num w:numId="152">
    <w:abstractNumId w:val="15"/>
  </w:num>
  <w:num w:numId="153">
    <w:abstractNumId w:val="282"/>
  </w:num>
  <w:num w:numId="154">
    <w:abstractNumId w:val="90"/>
  </w:num>
  <w:num w:numId="155">
    <w:abstractNumId w:val="71"/>
  </w:num>
  <w:num w:numId="156">
    <w:abstractNumId w:val="72"/>
  </w:num>
  <w:num w:numId="157">
    <w:abstractNumId w:val="192"/>
  </w:num>
  <w:num w:numId="158">
    <w:abstractNumId w:val="101"/>
  </w:num>
  <w:num w:numId="159">
    <w:abstractNumId w:val="288"/>
  </w:num>
  <w:num w:numId="160">
    <w:abstractNumId w:val="182"/>
  </w:num>
  <w:num w:numId="161">
    <w:abstractNumId w:val="157"/>
  </w:num>
  <w:num w:numId="162">
    <w:abstractNumId w:val="104"/>
  </w:num>
  <w:num w:numId="163">
    <w:abstractNumId w:val="188"/>
  </w:num>
  <w:num w:numId="164">
    <w:abstractNumId w:val="31"/>
  </w:num>
  <w:num w:numId="165">
    <w:abstractNumId w:val="233"/>
  </w:num>
  <w:num w:numId="166">
    <w:abstractNumId w:val="196"/>
  </w:num>
  <w:num w:numId="167">
    <w:abstractNumId w:val="19"/>
  </w:num>
  <w:num w:numId="168">
    <w:abstractNumId w:val="14"/>
  </w:num>
  <w:num w:numId="169">
    <w:abstractNumId w:val="218"/>
  </w:num>
  <w:num w:numId="170">
    <w:abstractNumId w:val="74"/>
  </w:num>
  <w:num w:numId="171">
    <w:abstractNumId w:val="217"/>
  </w:num>
  <w:num w:numId="172">
    <w:abstractNumId w:val="295"/>
  </w:num>
  <w:num w:numId="173">
    <w:abstractNumId w:val="198"/>
  </w:num>
  <w:num w:numId="174">
    <w:abstractNumId w:val="91"/>
  </w:num>
  <w:num w:numId="175">
    <w:abstractNumId w:val="210"/>
  </w:num>
  <w:num w:numId="176">
    <w:abstractNumId w:val="256"/>
  </w:num>
  <w:num w:numId="177">
    <w:abstractNumId w:val="45"/>
  </w:num>
  <w:num w:numId="178">
    <w:abstractNumId w:val="6"/>
  </w:num>
  <w:num w:numId="179">
    <w:abstractNumId w:val="208"/>
  </w:num>
  <w:num w:numId="180">
    <w:abstractNumId w:val="239"/>
  </w:num>
  <w:num w:numId="181">
    <w:abstractNumId w:val="70"/>
  </w:num>
  <w:num w:numId="182">
    <w:abstractNumId w:val="40"/>
  </w:num>
  <w:num w:numId="183">
    <w:abstractNumId w:val="99"/>
  </w:num>
  <w:num w:numId="184">
    <w:abstractNumId w:val="133"/>
  </w:num>
  <w:num w:numId="185">
    <w:abstractNumId w:val="271"/>
  </w:num>
  <w:num w:numId="186">
    <w:abstractNumId w:val="2"/>
  </w:num>
  <w:num w:numId="187">
    <w:abstractNumId w:val="232"/>
  </w:num>
  <w:num w:numId="188">
    <w:abstractNumId w:val="173"/>
  </w:num>
  <w:num w:numId="189">
    <w:abstractNumId w:val="128"/>
  </w:num>
  <w:num w:numId="190">
    <w:abstractNumId w:val="242"/>
  </w:num>
  <w:num w:numId="191">
    <w:abstractNumId w:val="3"/>
  </w:num>
  <w:num w:numId="192">
    <w:abstractNumId w:val="67"/>
  </w:num>
  <w:num w:numId="193">
    <w:abstractNumId w:val="37"/>
  </w:num>
  <w:num w:numId="194">
    <w:abstractNumId w:val="281"/>
  </w:num>
  <w:num w:numId="195">
    <w:abstractNumId w:val="187"/>
  </w:num>
  <w:num w:numId="196">
    <w:abstractNumId w:val="114"/>
  </w:num>
  <w:num w:numId="197">
    <w:abstractNumId w:val="66"/>
  </w:num>
  <w:num w:numId="198">
    <w:abstractNumId w:val="292"/>
  </w:num>
  <w:num w:numId="199">
    <w:abstractNumId w:val="44"/>
  </w:num>
  <w:num w:numId="200">
    <w:abstractNumId w:val="136"/>
  </w:num>
  <w:num w:numId="201">
    <w:abstractNumId w:val="48"/>
  </w:num>
  <w:num w:numId="202">
    <w:abstractNumId w:val="272"/>
  </w:num>
  <w:num w:numId="203">
    <w:abstractNumId w:val="80"/>
  </w:num>
  <w:num w:numId="204">
    <w:abstractNumId w:val="23"/>
  </w:num>
  <w:num w:numId="205">
    <w:abstractNumId w:val="226"/>
  </w:num>
  <w:num w:numId="206">
    <w:abstractNumId w:val="43"/>
  </w:num>
  <w:num w:numId="207">
    <w:abstractNumId w:val="151"/>
  </w:num>
  <w:num w:numId="208">
    <w:abstractNumId w:val="268"/>
  </w:num>
  <w:num w:numId="209">
    <w:abstractNumId w:val="41"/>
  </w:num>
  <w:num w:numId="210">
    <w:abstractNumId w:val="51"/>
  </w:num>
  <w:num w:numId="211">
    <w:abstractNumId w:val="120"/>
  </w:num>
  <w:num w:numId="212">
    <w:abstractNumId w:val="111"/>
  </w:num>
  <w:num w:numId="213">
    <w:abstractNumId w:val="68"/>
  </w:num>
  <w:num w:numId="214">
    <w:abstractNumId w:val="220"/>
  </w:num>
  <w:num w:numId="215">
    <w:abstractNumId w:val="207"/>
  </w:num>
  <w:num w:numId="216">
    <w:abstractNumId w:val="219"/>
  </w:num>
  <w:num w:numId="217">
    <w:abstractNumId w:val="127"/>
  </w:num>
  <w:num w:numId="218">
    <w:abstractNumId w:val="121"/>
  </w:num>
  <w:num w:numId="219">
    <w:abstractNumId w:val="150"/>
  </w:num>
  <w:num w:numId="220">
    <w:abstractNumId w:val="204"/>
  </w:num>
  <w:num w:numId="221">
    <w:abstractNumId w:val="130"/>
  </w:num>
  <w:num w:numId="222">
    <w:abstractNumId w:val="252"/>
  </w:num>
  <w:num w:numId="223">
    <w:abstractNumId w:val="36"/>
  </w:num>
  <w:num w:numId="224">
    <w:abstractNumId w:val="278"/>
  </w:num>
  <w:num w:numId="225">
    <w:abstractNumId w:val="42"/>
  </w:num>
  <w:num w:numId="226">
    <w:abstractNumId w:val="296"/>
  </w:num>
  <w:num w:numId="227">
    <w:abstractNumId w:val="183"/>
  </w:num>
  <w:num w:numId="228">
    <w:abstractNumId w:val="155"/>
  </w:num>
  <w:num w:numId="229">
    <w:abstractNumId w:val="274"/>
  </w:num>
  <w:num w:numId="230">
    <w:abstractNumId w:val="18"/>
  </w:num>
  <w:num w:numId="231">
    <w:abstractNumId w:val="77"/>
  </w:num>
  <w:num w:numId="232">
    <w:abstractNumId w:val="237"/>
  </w:num>
  <w:num w:numId="233">
    <w:abstractNumId w:val="168"/>
  </w:num>
  <w:num w:numId="234">
    <w:abstractNumId w:val="26"/>
  </w:num>
  <w:num w:numId="235">
    <w:abstractNumId w:val="175"/>
  </w:num>
  <w:num w:numId="236">
    <w:abstractNumId w:val="116"/>
  </w:num>
  <w:num w:numId="237">
    <w:abstractNumId w:val="4"/>
  </w:num>
  <w:num w:numId="238">
    <w:abstractNumId w:val="179"/>
  </w:num>
  <w:num w:numId="239">
    <w:abstractNumId w:val="190"/>
  </w:num>
  <w:num w:numId="240">
    <w:abstractNumId w:val="227"/>
  </w:num>
  <w:num w:numId="241">
    <w:abstractNumId w:val="267"/>
  </w:num>
  <w:num w:numId="242">
    <w:abstractNumId w:val="30"/>
  </w:num>
  <w:num w:numId="243">
    <w:abstractNumId w:val="249"/>
  </w:num>
  <w:num w:numId="244">
    <w:abstractNumId w:val="200"/>
  </w:num>
  <w:num w:numId="245">
    <w:abstractNumId w:val="211"/>
  </w:num>
  <w:num w:numId="246">
    <w:abstractNumId w:val="246"/>
  </w:num>
  <w:num w:numId="247">
    <w:abstractNumId w:val="277"/>
  </w:num>
  <w:num w:numId="248">
    <w:abstractNumId w:val="54"/>
  </w:num>
  <w:num w:numId="249">
    <w:abstractNumId w:val="169"/>
  </w:num>
  <w:num w:numId="250">
    <w:abstractNumId w:val="24"/>
  </w:num>
  <w:num w:numId="251">
    <w:abstractNumId w:val="202"/>
  </w:num>
  <w:num w:numId="252">
    <w:abstractNumId w:val="85"/>
  </w:num>
  <w:num w:numId="253">
    <w:abstractNumId w:val="124"/>
  </w:num>
  <w:num w:numId="254">
    <w:abstractNumId w:val="294"/>
  </w:num>
  <w:num w:numId="255">
    <w:abstractNumId w:val="52"/>
  </w:num>
  <w:num w:numId="256">
    <w:abstractNumId w:val="279"/>
  </w:num>
  <w:num w:numId="257">
    <w:abstractNumId w:val="221"/>
  </w:num>
  <w:num w:numId="258">
    <w:abstractNumId w:val="94"/>
  </w:num>
  <w:num w:numId="259">
    <w:abstractNumId w:val="33"/>
  </w:num>
  <w:num w:numId="260">
    <w:abstractNumId w:val="46"/>
  </w:num>
  <w:num w:numId="261">
    <w:abstractNumId w:val="194"/>
  </w:num>
  <w:num w:numId="262">
    <w:abstractNumId w:val="158"/>
  </w:num>
  <w:num w:numId="263">
    <w:abstractNumId w:val="0"/>
  </w:num>
  <w:num w:numId="264">
    <w:abstractNumId w:val="247"/>
  </w:num>
  <w:num w:numId="265">
    <w:abstractNumId w:val="69"/>
  </w:num>
  <w:num w:numId="266">
    <w:abstractNumId w:val="162"/>
  </w:num>
  <w:num w:numId="267">
    <w:abstractNumId w:val="166"/>
  </w:num>
  <w:num w:numId="268">
    <w:abstractNumId w:val="241"/>
  </w:num>
  <w:num w:numId="269">
    <w:abstractNumId w:val="236"/>
  </w:num>
  <w:num w:numId="270">
    <w:abstractNumId w:val="243"/>
  </w:num>
  <w:num w:numId="271">
    <w:abstractNumId w:val="203"/>
  </w:num>
  <w:num w:numId="272">
    <w:abstractNumId w:val="206"/>
  </w:num>
  <w:num w:numId="273">
    <w:abstractNumId w:val="108"/>
  </w:num>
  <w:num w:numId="274">
    <w:abstractNumId w:val="125"/>
  </w:num>
  <w:num w:numId="275">
    <w:abstractNumId w:val="160"/>
  </w:num>
  <w:num w:numId="276">
    <w:abstractNumId w:val="58"/>
  </w:num>
  <w:num w:numId="277">
    <w:abstractNumId w:val="81"/>
  </w:num>
  <w:num w:numId="278">
    <w:abstractNumId w:val="254"/>
  </w:num>
  <w:num w:numId="279">
    <w:abstractNumId w:val="154"/>
  </w:num>
  <w:num w:numId="280">
    <w:abstractNumId w:val="92"/>
  </w:num>
  <w:num w:numId="281">
    <w:abstractNumId w:val="78"/>
  </w:num>
  <w:num w:numId="282">
    <w:abstractNumId w:val="290"/>
  </w:num>
  <w:num w:numId="283">
    <w:abstractNumId w:val="285"/>
  </w:num>
  <w:num w:numId="284">
    <w:abstractNumId w:val="180"/>
  </w:num>
  <w:num w:numId="285">
    <w:abstractNumId w:val="49"/>
  </w:num>
  <w:num w:numId="286">
    <w:abstractNumId w:val="148"/>
  </w:num>
  <w:num w:numId="287">
    <w:abstractNumId w:val="276"/>
  </w:num>
  <w:num w:numId="288">
    <w:abstractNumId w:val="38"/>
  </w:num>
  <w:num w:numId="289">
    <w:abstractNumId w:val="62"/>
  </w:num>
  <w:num w:numId="290">
    <w:abstractNumId w:val="230"/>
  </w:num>
  <w:num w:numId="291">
    <w:abstractNumId w:val="27"/>
  </w:num>
  <w:num w:numId="292">
    <w:abstractNumId w:val="59"/>
  </w:num>
  <w:num w:numId="293">
    <w:abstractNumId w:val="142"/>
  </w:num>
  <w:num w:numId="294">
    <w:abstractNumId w:val="56"/>
  </w:num>
  <w:num w:numId="295">
    <w:abstractNumId w:val="113"/>
  </w:num>
  <w:num w:numId="296">
    <w:abstractNumId w:val="11"/>
  </w:num>
  <w:num w:numId="297">
    <w:abstractNumId w:val="10"/>
  </w:num>
  <w:num w:numId="298">
    <w:abstractNumId w:val="140"/>
  </w:num>
  <w:numIdMacAtCleanup w:val="2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Ponížilová">
    <w15:presenceInfo w15:providerId="AD" w15:userId="S::ponizilova@utb.cz::0ba02863-448a-4e15-a0c7-453aca42d4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activeWritingStyle w:appName="MSWord" w:lang="de-DE" w:vendorID="64" w:dllVersion="6" w:nlCheck="1" w:checkStyle="0"/>
  <w:activeWritingStyle w:appName="MSWord" w:lang="en-US"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fr-F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02D5"/>
    <w:rsid w:val="00001224"/>
    <w:rsid w:val="000014E7"/>
    <w:rsid w:val="00001741"/>
    <w:rsid w:val="00001977"/>
    <w:rsid w:val="00001F12"/>
    <w:rsid w:val="00002190"/>
    <w:rsid w:val="0000246D"/>
    <w:rsid w:val="00002B0B"/>
    <w:rsid w:val="00003A4C"/>
    <w:rsid w:val="00003BFE"/>
    <w:rsid w:val="00003F37"/>
    <w:rsid w:val="00003FCF"/>
    <w:rsid w:val="00004418"/>
    <w:rsid w:val="000045BB"/>
    <w:rsid w:val="00004752"/>
    <w:rsid w:val="00004A8F"/>
    <w:rsid w:val="00004AFB"/>
    <w:rsid w:val="00004CAC"/>
    <w:rsid w:val="00004E86"/>
    <w:rsid w:val="00005178"/>
    <w:rsid w:val="0000574F"/>
    <w:rsid w:val="00005B11"/>
    <w:rsid w:val="00005C4E"/>
    <w:rsid w:val="00005D0A"/>
    <w:rsid w:val="000061EF"/>
    <w:rsid w:val="00006223"/>
    <w:rsid w:val="000069F1"/>
    <w:rsid w:val="00007069"/>
    <w:rsid w:val="00007805"/>
    <w:rsid w:val="00007992"/>
    <w:rsid w:val="000079B0"/>
    <w:rsid w:val="000079D0"/>
    <w:rsid w:val="00010100"/>
    <w:rsid w:val="0001022A"/>
    <w:rsid w:val="000103F8"/>
    <w:rsid w:val="00010A4D"/>
    <w:rsid w:val="00010B25"/>
    <w:rsid w:val="00010EA9"/>
    <w:rsid w:val="000113DF"/>
    <w:rsid w:val="00011658"/>
    <w:rsid w:val="00011B55"/>
    <w:rsid w:val="00011B75"/>
    <w:rsid w:val="00012161"/>
    <w:rsid w:val="00012C24"/>
    <w:rsid w:val="00012E1A"/>
    <w:rsid w:val="000132AF"/>
    <w:rsid w:val="000138F7"/>
    <w:rsid w:val="00013955"/>
    <w:rsid w:val="00013E8D"/>
    <w:rsid w:val="00013F4E"/>
    <w:rsid w:val="000140BC"/>
    <w:rsid w:val="00014145"/>
    <w:rsid w:val="000142C2"/>
    <w:rsid w:val="000146B6"/>
    <w:rsid w:val="00014C55"/>
    <w:rsid w:val="00014F98"/>
    <w:rsid w:val="000156A4"/>
    <w:rsid w:val="00015887"/>
    <w:rsid w:val="00015C35"/>
    <w:rsid w:val="00015D76"/>
    <w:rsid w:val="000162FA"/>
    <w:rsid w:val="0001652E"/>
    <w:rsid w:val="00016601"/>
    <w:rsid w:val="00016A86"/>
    <w:rsid w:val="00016E2F"/>
    <w:rsid w:val="00016ECB"/>
    <w:rsid w:val="0001775C"/>
    <w:rsid w:val="00017866"/>
    <w:rsid w:val="00017B7C"/>
    <w:rsid w:val="00017E83"/>
    <w:rsid w:val="0002046D"/>
    <w:rsid w:val="000209DC"/>
    <w:rsid w:val="00020D3E"/>
    <w:rsid w:val="00021361"/>
    <w:rsid w:val="0002170E"/>
    <w:rsid w:val="00021FE0"/>
    <w:rsid w:val="00022020"/>
    <w:rsid w:val="000221BA"/>
    <w:rsid w:val="0002245D"/>
    <w:rsid w:val="00022480"/>
    <w:rsid w:val="0002255A"/>
    <w:rsid w:val="00022707"/>
    <w:rsid w:val="000230D8"/>
    <w:rsid w:val="000236E3"/>
    <w:rsid w:val="0002382E"/>
    <w:rsid w:val="00023B95"/>
    <w:rsid w:val="00023BB2"/>
    <w:rsid w:val="00023C0F"/>
    <w:rsid w:val="00023E61"/>
    <w:rsid w:val="00024176"/>
    <w:rsid w:val="000242FE"/>
    <w:rsid w:val="00024466"/>
    <w:rsid w:val="000244C6"/>
    <w:rsid w:val="00024635"/>
    <w:rsid w:val="00024667"/>
    <w:rsid w:val="0002491D"/>
    <w:rsid w:val="00024D56"/>
    <w:rsid w:val="00024E94"/>
    <w:rsid w:val="00024F05"/>
    <w:rsid w:val="0002526B"/>
    <w:rsid w:val="0002527B"/>
    <w:rsid w:val="000254C1"/>
    <w:rsid w:val="00025578"/>
    <w:rsid w:val="00025CA2"/>
    <w:rsid w:val="00025EDD"/>
    <w:rsid w:val="000265B7"/>
    <w:rsid w:val="000268EA"/>
    <w:rsid w:val="00026B45"/>
    <w:rsid w:val="00026DA9"/>
    <w:rsid w:val="000272CA"/>
    <w:rsid w:val="000272CE"/>
    <w:rsid w:val="000279C0"/>
    <w:rsid w:val="00027DCD"/>
    <w:rsid w:val="00027F07"/>
    <w:rsid w:val="00027FCC"/>
    <w:rsid w:val="0003027A"/>
    <w:rsid w:val="00030CB8"/>
    <w:rsid w:val="00030EF7"/>
    <w:rsid w:val="00031500"/>
    <w:rsid w:val="000315FA"/>
    <w:rsid w:val="00031788"/>
    <w:rsid w:val="00031BE0"/>
    <w:rsid w:val="00031D58"/>
    <w:rsid w:val="0003213D"/>
    <w:rsid w:val="00032880"/>
    <w:rsid w:val="00032B92"/>
    <w:rsid w:val="00032C16"/>
    <w:rsid w:val="00032C98"/>
    <w:rsid w:val="000330BC"/>
    <w:rsid w:val="00033384"/>
    <w:rsid w:val="000333A8"/>
    <w:rsid w:val="000335C7"/>
    <w:rsid w:val="000335E3"/>
    <w:rsid w:val="0003389F"/>
    <w:rsid w:val="00033C50"/>
    <w:rsid w:val="00033EBE"/>
    <w:rsid w:val="000343C6"/>
    <w:rsid w:val="00034E08"/>
    <w:rsid w:val="00034E3D"/>
    <w:rsid w:val="00035107"/>
    <w:rsid w:val="00035121"/>
    <w:rsid w:val="000352F2"/>
    <w:rsid w:val="00035723"/>
    <w:rsid w:val="000357FD"/>
    <w:rsid w:val="00035841"/>
    <w:rsid w:val="00036416"/>
    <w:rsid w:val="000369C7"/>
    <w:rsid w:val="00037770"/>
    <w:rsid w:val="0003777D"/>
    <w:rsid w:val="00037789"/>
    <w:rsid w:val="0003779D"/>
    <w:rsid w:val="00037D8E"/>
    <w:rsid w:val="000409F9"/>
    <w:rsid w:val="00040A29"/>
    <w:rsid w:val="00040C98"/>
    <w:rsid w:val="00040CAE"/>
    <w:rsid w:val="00040F9D"/>
    <w:rsid w:val="000411FE"/>
    <w:rsid w:val="00041301"/>
    <w:rsid w:val="000414C4"/>
    <w:rsid w:val="000414C8"/>
    <w:rsid w:val="000415F1"/>
    <w:rsid w:val="000418DF"/>
    <w:rsid w:val="00041B38"/>
    <w:rsid w:val="00041BE8"/>
    <w:rsid w:val="00042347"/>
    <w:rsid w:val="000424EC"/>
    <w:rsid w:val="000425B1"/>
    <w:rsid w:val="00042616"/>
    <w:rsid w:val="00042676"/>
    <w:rsid w:val="00042900"/>
    <w:rsid w:val="00042A84"/>
    <w:rsid w:val="00042B8D"/>
    <w:rsid w:val="00042C29"/>
    <w:rsid w:val="00042D0C"/>
    <w:rsid w:val="000432F8"/>
    <w:rsid w:val="00043465"/>
    <w:rsid w:val="00043633"/>
    <w:rsid w:val="000437EF"/>
    <w:rsid w:val="00043A26"/>
    <w:rsid w:val="00043A3A"/>
    <w:rsid w:val="00043C0D"/>
    <w:rsid w:val="000446AC"/>
    <w:rsid w:val="000448F9"/>
    <w:rsid w:val="00044BD5"/>
    <w:rsid w:val="00044BED"/>
    <w:rsid w:val="00044ECB"/>
    <w:rsid w:val="000450F0"/>
    <w:rsid w:val="0004542A"/>
    <w:rsid w:val="0004565E"/>
    <w:rsid w:val="00045795"/>
    <w:rsid w:val="00045ABC"/>
    <w:rsid w:val="00046484"/>
    <w:rsid w:val="000465CB"/>
    <w:rsid w:val="00046840"/>
    <w:rsid w:val="00046863"/>
    <w:rsid w:val="00046C57"/>
    <w:rsid w:val="00046D34"/>
    <w:rsid w:val="00047063"/>
    <w:rsid w:val="000470C7"/>
    <w:rsid w:val="0004738E"/>
    <w:rsid w:val="00047501"/>
    <w:rsid w:val="000477EC"/>
    <w:rsid w:val="0004780C"/>
    <w:rsid w:val="00047991"/>
    <w:rsid w:val="00047A6B"/>
    <w:rsid w:val="00051116"/>
    <w:rsid w:val="000512AD"/>
    <w:rsid w:val="000514AC"/>
    <w:rsid w:val="00051F6D"/>
    <w:rsid w:val="0005208C"/>
    <w:rsid w:val="0005230B"/>
    <w:rsid w:val="00052322"/>
    <w:rsid w:val="00052430"/>
    <w:rsid w:val="00052437"/>
    <w:rsid w:val="00052D8A"/>
    <w:rsid w:val="00052ED1"/>
    <w:rsid w:val="00053421"/>
    <w:rsid w:val="00053435"/>
    <w:rsid w:val="00053AFB"/>
    <w:rsid w:val="00053B59"/>
    <w:rsid w:val="00053CFE"/>
    <w:rsid w:val="00053D77"/>
    <w:rsid w:val="00053E45"/>
    <w:rsid w:val="0005408D"/>
    <w:rsid w:val="000546B5"/>
    <w:rsid w:val="000546B7"/>
    <w:rsid w:val="00054D88"/>
    <w:rsid w:val="000559DB"/>
    <w:rsid w:val="00055A68"/>
    <w:rsid w:val="00055D98"/>
    <w:rsid w:val="00055FFF"/>
    <w:rsid w:val="00056034"/>
    <w:rsid w:val="000566A6"/>
    <w:rsid w:val="00056AEC"/>
    <w:rsid w:val="00056DA6"/>
    <w:rsid w:val="00057047"/>
    <w:rsid w:val="0005711E"/>
    <w:rsid w:val="00057358"/>
    <w:rsid w:val="000573E9"/>
    <w:rsid w:val="00057542"/>
    <w:rsid w:val="00057A4B"/>
    <w:rsid w:val="00057B55"/>
    <w:rsid w:val="00057BF3"/>
    <w:rsid w:val="00057C59"/>
    <w:rsid w:val="00057C77"/>
    <w:rsid w:val="00057F72"/>
    <w:rsid w:val="00060175"/>
    <w:rsid w:val="0006047F"/>
    <w:rsid w:val="0006073D"/>
    <w:rsid w:val="00060767"/>
    <w:rsid w:val="0006124E"/>
    <w:rsid w:val="00061314"/>
    <w:rsid w:val="0006162E"/>
    <w:rsid w:val="00061684"/>
    <w:rsid w:val="0006183F"/>
    <w:rsid w:val="00061A52"/>
    <w:rsid w:val="00061C43"/>
    <w:rsid w:val="00061EFC"/>
    <w:rsid w:val="000623DF"/>
    <w:rsid w:val="0006247D"/>
    <w:rsid w:val="000629D5"/>
    <w:rsid w:val="00062D90"/>
    <w:rsid w:val="00064252"/>
    <w:rsid w:val="00064A51"/>
    <w:rsid w:val="000650D4"/>
    <w:rsid w:val="00065323"/>
    <w:rsid w:val="000654B2"/>
    <w:rsid w:val="000655DB"/>
    <w:rsid w:val="00065A71"/>
    <w:rsid w:val="000667D3"/>
    <w:rsid w:val="00066AAE"/>
    <w:rsid w:val="00066CFF"/>
    <w:rsid w:val="00066D96"/>
    <w:rsid w:val="000678A0"/>
    <w:rsid w:val="00067B47"/>
    <w:rsid w:val="000704FD"/>
    <w:rsid w:val="00070573"/>
    <w:rsid w:val="000706A2"/>
    <w:rsid w:val="00070994"/>
    <w:rsid w:val="00070BB4"/>
    <w:rsid w:val="000713F2"/>
    <w:rsid w:val="000717CA"/>
    <w:rsid w:val="00071D7C"/>
    <w:rsid w:val="0007200E"/>
    <w:rsid w:val="00072390"/>
    <w:rsid w:val="000726F2"/>
    <w:rsid w:val="00072736"/>
    <w:rsid w:val="0007292E"/>
    <w:rsid w:val="00072FF9"/>
    <w:rsid w:val="000730E8"/>
    <w:rsid w:val="000737B2"/>
    <w:rsid w:val="000737BE"/>
    <w:rsid w:val="000740E0"/>
    <w:rsid w:val="000748AE"/>
    <w:rsid w:val="00074C30"/>
    <w:rsid w:val="00074F03"/>
    <w:rsid w:val="0007503D"/>
    <w:rsid w:val="00075116"/>
    <w:rsid w:val="000754A8"/>
    <w:rsid w:val="000759BA"/>
    <w:rsid w:val="00075AFD"/>
    <w:rsid w:val="00075BF1"/>
    <w:rsid w:val="00075ECC"/>
    <w:rsid w:val="0007677B"/>
    <w:rsid w:val="00076DB9"/>
    <w:rsid w:val="00076E00"/>
    <w:rsid w:val="000770C4"/>
    <w:rsid w:val="00077536"/>
    <w:rsid w:val="000779D2"/>
    <w:rsid w:val="00077BE6"/>
    <w:rsid w:val="00077C25"/>
    <w:rsid w:val="00077F5B"/>
    <w:rsid w:val="0008043D"/>
    <w:rsid w:val="000807BE"/>
    <w:rsid w:val="000808EC"/>
    <w:rsid w:val="00080A69"/>
    <w:rsid w:val="00080BC9"/>
    <w:rsid w:val="00080DAB"/>
    <w:rsid w:val="00080DC4"/>
    <w:rsid w:val="00080E6D"/>
    <w:rsid w:val="00080E7A"/>
    <w:rsid w:val="000814A8"/>
    <w:rsid w:val="000814D8"/>
    <w:rsid w:val="0008180F"/>
    <w:rsid w:val="000824CA"/>
    <w:rsid w:val="0008289A"/>
    <w:rsid w:val="000828C5"/>
    <w:rsid w:val="00082953"/>
    <w:rsid w:val="00083468"/>
    <w:rsid w:val="00083C99"/>
    <w:rsid w:val="00084218"/>
    <w:rsid w:val="000843C5"/>
    <w:rsid w:val="0008447B"/>
    <w:rsid w:val="000845DC"/>
    <w:rsid w:val="00084A08"/>
    <w:rsid w:val="00084BC7"/>
    <w:rsid w:val="00084F66"/>
    <w:rsid w:val="00085014"/>
    <w:rsid w:val="00085489"/>
    <w:rsid w:val="0008591F"/>
    <w:rsid w:val="00085E0C"/>
    <w:rsid w:val="00085E3E"/>
    <w:rsid w:val="000860EA"/>
    <w:rsid w:val="00086278"/>
    <w:rsid w:val="000863DB"/>
    <w:rsid w:val="00086748"/>
    <w:rsid w:val="000868E2"/>
    <w:rsid w:val="00086A4B"/>
    <w:rsid w:val="00086A9F"/>
    <w:rsid w:val="00086CCA"/>
    <w:rsid w:val="00086D4F"/>
    <w:rsid w:val="00087007"/>
    <w:rsid w:val="000872BA"/>
    <w:rsid w:val="000876F3"/>
    <w:rsid w:val="000878B9"/>
    <w:rsid w:val="00087AC6"/>
    <w:rsid w:val="00087C5C"/>
    <w:rsid w:val="0009016F"/>
    <w:rsid w:val="00090390"/>
    <w:rsid w:val="0009044D"/>
    <w:rsid w:val="000906AA"/>
    <w:rsid w:val="00090911"/>
    <w:rsid w:val="00090DAB"/>
    <w:rsid w:val="00090F4C"/>
    <w:rsid w:val="000914C6"/>
    <w:rsid w:val="00091A7B"/>
    <w:rsid w:val="00091B9B"/>
    <w:rsid w:val="00091D2F"/>
    <w:rsid w:val="00091E65"/>
    <w:rsid w:val="00091EAF"/>
    <w:rsid w:val="00092486"/>
    <w:rsid w:val="000926A4"/>
    <w:rsid w:val="000926BA"/>
    <w:rsid w:val="0009280E"/>
    <w:rsid w:val="0009286B"/>
    <w:rsid w:val="00092CB7"/>
    <w:rsid w:val="00092DEE"/>
    <w:rsid w:val="00093249"/>
    <w:rsid w:val="000932D5"/>
    <w:rsid w:val="000932EC"/>
    <w:rsid w:val="000933A1"/>
    <w:rsid w:val="000939B2"/>
    <w:rsid w:val="00094091"/>
    <w:rsid w:val="00094E9F"/>
    <w:rsid w:val="00095184"/>
    <w:rsid w:val="0009518E"/>
    <w:rsid w:val="000951F2"/>
    <w:rsid w:val="00095207"/>
    <w:rsid w:val="00095290"/>
    <w:rsid w:val="00095D1E"/>
    <w:rsid w:val="00095E63"/>
    <w:rsid w:val="000960CC"/>
    <w:rsid w:val="000960D8"/>
    <w:rsid w:val="000969CA"/>
    <w:rsid w:val="00096FA3"/>
    <w:rsid w:val="00097EFE"/>
    <w:rsid w:val="000A0340"/>
    <w:rsid w:val="000A0D5A"/>
    <w:rsid w:val="000A0EBA"/>
    <w:rsid w:val="000A0F20"/>
    <w:rsid w:val="000A1CE2"/>
    <w:rsid w:val="000A1FA7"/>
    <w:rsid w:val="000A242C"/>
    <w:rsid w:val="000A2A0D"/>
    <w:rsid w:val="000A2A7A"/>
    <w:rsid w:val="000A2AD8"/>
    <w:rsid w:val="000A2D86"/>
    <w:rsid w:val="000A311F"/>
    <w:rsid w:val="000A32FB"/>
    <w:rsid w:val="000A36CA"/>
    <w:rsid w:val="000A371C"/>
    <w:rsid w:val="000A41E0"/>
    <w:rsid w:val="000A4407"/>
    <w:rsid w:val="000A4439"/>
    <w:rsid w:val="000A44AD"/>
    <w:rsid w:val="000A4554"/>
    <w:rsid w:val="000A4623"/>
    <w:rsid w:val="000A4834"/>
    <w:rsid w:val="000A4B0C"/>
    <w:rsid w:val="000A4E15"/>
    <w:rsid w:val="000A526D"/>
    <w:rsid w:val="000A545B"/>
    <w:rsid w:val="000A554D"/>
    <w:rsid w:val="000A5B1A"/>
    <w:rsid w:val="000A5EEE"/>
    <w:rsid w:val="000A6196"/>
    <w:rsid w:val="000A6315"/>
    <w:rsid w:val="000A6731"/>
    <w:rsid w:val="000A696A"/>
    <w:rsid w:val="000A6B4E"/>
    <w:rsid w:val="000A6C3D"/>
    <w:rsid w:val="000A6F88"/>
    <w:rsid w:val="000A7011"/>
    <w:rsid w:val="000A70B4"/>
    <w:rsid w:val="000A7495"/>
    <w:rsid w:val="000A7615"/>
    <w:rsid w:val="000A7FBB"/>
    <w:rsid w:val="000B0123"/>
    <w:rsid w:val="000B05A1"/>
    <w:rsid w:val="000B075B"/>
    <w:rsid w:val="000B09A1"/>
    <w:rsid w:val="000B0CCD"/>
    <w:rsid w:val="000B10ED"/>
    <w:rsid w:val="000B1317"/>
    <w:rsid w:val="000B15CC"/>
    <w:rsid w:val="000B1AAD"/>
    <w:rsid w:val="000B1E58"/>
    <w:rsid w:val="000B244E"/>
    <w:rsid w:val="000B2579"/>
    <w:rsid w:val="000B28DB"/>
    <w:rsid w:val="000B2ADF"/>
    <w:rsid w:val="000B2D6F"/>
    <w:rsid w:val="000B2DA6"/>
    <w:rsid w:val="000B2F0B"/>
    <w:rsid w:val="000B318E"/>
    <w:rsid w:val="000B396C"/>
    <w:rsid w:val="000B3E0E"/>
    <w:rsid w:val="000B4032"/>
    <w:rsid w:val="000B4324"/>
    <w:rsid w:val="000B442A"/>
    <w:rsid w:val="000B45D1"/>
    <w:rsid w:val="000B4731"/>
    <w:rsid w:val="000B47D4"/>
    <w:rsid w:val="000B47F8"/>
    <w:rsid w:val="000B4F88"/>
    <w:rsid w:val="000B55E2"/>
    <w:rsid w:val="000B5E37"/>
    <w:rsid w:val="000B5EF3"/>
    <w:rsid w:val="000B661A"/>
    <w:rsid w:val="000B6648"/>
    <w:rsid w:val="000B7294"/>
    <w:rsid w:val="000B763F"/>
    <w:rsid w:val="000B7AC4"/>
    <w:rsid w:val="000B7CDC"/>
    <w:rsid w:val="000C01FF"/>
    <w:rsid w:val="000C0620"/>
    <w:rsid w:val="000C08C2"/>
    <w:rsid w:val="000C09B8"/>
    <w:rsid w:val="000C0D7B"/>
    <w:rsid w:val="000C0F1A"/>
    <w:rsid w:val="000C0FC2"/>
    <w:rsid w:val="000C12D2"/>
    <w:rsid w:val="000C1C46"/>
    <w:rsid w:val="000C1DF2"/>
    <w:rsid w:val="000C1EEF"/>
    <w:rsid w:val="000C246B"/>
    <w:rsid w:val="000C255C"/>
    <w:rsid w:val="000C2A49"/>
    <w:rsid w:val="000C2C1A"/>
    <w:rsid w:val="000C308E"/>
    <w:rsid w:val="000C34C3"/>
    <w:rsid w:val="000C36BC"/>
    <w:rsid w:val="000C37E3"/>
    <w:rsid w:val="000C3B1D"/>
    <w:rsid w:val="000C401E"/>
    <w:rsid w:val="000C4023"/>
    <w:rsid w:val="000C4504"/>
    <w:rsid w:val="000C450D"/>
    <w:rsid w:val="000C482E"/>
    <w:rsid w:val="000C4DE9"/>
    <w:rsid w:val="000C554F"/>
    <w:rsid w:val="000C57AF"/>
    <w:rsid w:val="000C5981"/>
    <w:rsid w:val="000C616B"/>
    <w:rsid w:val="000C6294"/>
    <w:rsid w:val="000C6B6D"/>
    <w:rsid w:val="000C6BD3"/>
    <w:rsid w:val="000C6DF5"/>
    <w:rsid w:val="000C7572"/>
    <w:rsid w:val="000C78F4"/>
    <w:rsid w:val="000C79DC"/>
    <w:rsid w:val="000C7E4F"/>
    <w:rsid w:val="000D001F"/>
    <w:rsid w:val="000D009A"/>
    <w:rsid w:val="000D053B"/>
    <w:rsid w:val="000D05CD"/>
    <w:rsid w:val="000D0BB6"/>
    <w:rsid w:val="000D18CE"/>
    <w:rsid w:val="000D1928"/>
    <w:rsid w:val="000D1B6C"/>
    <w:rsid w:val="000D1C5E"/>
    <w:rsid w:val="000D20C4"/>
    <w:rsid w:val="000D22E8"/>
    <w:rsid w:val="000D2B16"/>
    <w:rsid w:val="000D2F7C"/>
    <w:rsid w:val="000D3371"/>
    <w:rsid w:val="000D339F"/>
    <w:rsid w:val="000D34BF"/>
    <w:rsid w:val="000D35B5"/>
    <w:rsid w:val="000D3A0D"/>
    <w:rsid w:val="000D3CA2"/>
    <w:rsid w:val="000D4012"/>
    <w:rsid w:val="000D403E"/>
    <w:rsid w:val="000D448B"/>
    <w:rsid w:val="000D50C6"/>
    <w:rsid w:val="000D50D7"/>
    <w:rsid w:val="000D5310"/>
    <w:rsid w:val="000D5902"/>
    <w:rsid w:val="000D59DE"/>
    <w:rsid w:val="000D5C23"/>
    <w:rsid w:val="000D5CDD"/>
    <w:rsid w:val="000D5ED5"/>
    <w:rsid w:val="000D65A5"/>
    <w:rsid w:val="000D67A3"/>
    <w:rsid w:val="000D6ACE"/>
    <w:rsid w:val="000D70C5"/>
    <w:rsid w:val="000D73A1"/>
    <w:rsid w:val="000D7989"/>
    <w:rsid w:val="000E049D"/>
    <w:rsid w:val="000E0589"/>
    <w:rsid w:val="000E10BF"/>
    <w:rsid w:val="000E12C6"/>
    <w:rsid w:val="000E138A"/>
    <w:rsid w:val="000E1411"/>
    <w:rsid w:val="000E142A"/>
    <w:rsid w:val="000E16FF"/>
    <w:rsid w:val="000E17B1"/>
    <w:rsid w:val="000E192F"/>
    <w:rsid w:val="000E19BD"/>
    <w:rsid w:val="000E1AF4"/>
    <w:rsid w:val="000E21A6"/>
    <w:rsid w:val="000E22C1"/>
    <w:rsid w:val="000E26CB"/>
    <w:rsid w:val="000E2934"/>
    <w:rsid w:val="000E3255"/>
    <w:rsid w:val="000E3738"/>
    <w:rsid w:val="000E377D"/>
    <w:rsid w:val="000E38DF"/>
    <w:rsid w:val="000E3B0A"/>
    <w:rsid w:val="000E3D85"/>
    <w:rsid w:val="000E40F5"/>
    <w:rsid w:val="000E4202"/>
    <w:rsid w:val="000E47D9"/>
    <w:rsid w:val="000E4BC5"/>
    <w:rsid w:val="000E4CBC"/>
    <w:rsid w:val="000E5121"/>
    <w:rsid w:val="000E55BE"/>
    <w:rsid w:val="000E585E"/>
    <w:rsid w:val="000E5924"/>
    <w:rsid w:val="000E5D8C"/>
    <w:rsid w:val="000E6426"/>
    <w:rsid w:val="000E644D"/>
    <w:rsid w:val="000E662B"/>
    <w:rsid w:val="000E688B"/>
    <w:rsid w:val="000E6963"/>
    <w:rsid w:val="000E6A63"/>
    <w:rsid w:val="000E7212"/>
    <w:rsid w:val="000E7A16"/>
    <w:rsid w:val="000E7F75"/>
    <w:rsid w:val="000F017F"/>
    <w:rsid w:val="000F07DD"/>
    <w:rsid w:val="000F0BBF"/>
    <w:rsid w:val="000F0DB2"/>
    <w:rsid w:val="000F113F"/>
    <w:rsid w:val="000F13CD"/>
    <w:rsid w:val="000F163D"/>
    <w:rsid w:val="000F178D"/>
    <w:rsid w:val="000F1A74"/>
    <w:rsid w:val="000F1BA8"/>
    <w:rsid w:val="000F1E03"/>
    <w:rsid w:val="000F1FF0"/>
    <w:rsid w:val="000F204B"/>
    <w:rsid w:val="000F22E1"/>
    <w:rsid w:val="000F2643"/>
    <w:rsid w:val="000F26DA"/>
    <w:rsid w:val="000F284A"/>
    <w:rsid w:val="000F2C72"/>
    <w:rsid w:val="000F2DEB"/>
    <w:rsid w:val="000F2E21"/>
    <w:rsid w:val="000F2E46"/>
    <w:rsid w:val="000F307B"/>
    <w:rsid w:val="000F3190"/>
    <w:rsid w:val="000F33C5"/>
    <w:rsid w:val="000F39A8"/>
    <w:rsid w:val="000F3AAA"/>
    <w:rsid w:val="000F3F88"/>
    <w:rsid w:val="000F3FB0"/>
    <w:rsid w:val="000F40AC"/>
    <w:rsid w:val="000F424D"/>
    <w:rsid w:val="000F43BA"/>
    <w:rsid w:val="000F46F1"/>
    <w:rsid w:val="000F48A9"/>
    <w:rsid w:val="000F4C9C"/>
    <w:rsid w:val="000F4D46"/>
    <w:rsid w:val="000F4D7B"/>
    <w:rsid w:val="000F5169"/>
    <w:rsid w:val="000F5709"/>
    <w:rsid w:val="000F58E8"/>
    <w:rsid w:val="000F5D3F"/>
    <w:rsid w:val="000F611A"/>
    <w:rsid w:val="000F613B"/>
    <w:rsid w:val="000F61B2"/>
    <w:rsid w:val="000F6212"/>
    <w:rsid w:val="000F663A"/>
    <w:rsid w:val="000F6665"/>
    <w:rsid w:val="000F6838"/>
    <w:rsid w:val="000F6875"/>
    <w:rsid w:val="000F6E19"/>
    <w:rsid w:val="000F737B"/>
    <w:rsid w:val="000F7380"/>
    <w:rsid w:val="000F770C"/>
    <w:rsid w:val="000F7A2D"/>
    <w:rsid w:val="001002CD"/>
    <w:rsid w:val="00100D41"/>
    <w:rsid w:val="00100D45"/>
    <w:rsid w:val="00100FF7"/>
    <w:rsid w:val="00101292"/>
    <w:rsid w:val="00101392"/>
    <w:rsid w:val="00101AE6"/>
    <w:rsid w:val="00101B2D"/>
    <w:rsid w:val="00101BC5"/>
    <w:rsid w:val="00102225"/>
    <w:rsid w:val="00102581"/>
    <w:rsid w:val="00102695"/>
    <w:rsid w:val="00102F6C"/>
    <w:rsid w:val="00103092"/>
    <w:rsid w:val="001031FD"/>
    <w:rsid w:val="00103BB4"/>
    <w:rsid w:val="00104024"/>
    <w:rsid w:val="00104115"/>
    <w:rsid w:val="001046AF"/>
    <w:rsid w:val="001049B9"/>
    <w:rsid w:val="00104B2F"/>
    <w:rsid w:val="00104EED"/>
    <w:rsid w:val="0010524E"/>
    <w:rsid w:val="001053D9"/>
    <w:rsid w:val="001056D2"/>
    <w:rsid w:val="00105812"/>
    <w:rsid w:val="00105910"/>
    <w:rsid w:val="00105971"/>
    <w:rsid w:val="001059E8"/>
    <w:rsid w:val="00105B5C"/>
    <w:rsid w:val="00105D97"/>
    <w:rsid w:val="00105FE7"/>
    <w:rsid w:val="001061CA"/>
    <w:rsid w:val="001063C4"/>
    <w:rsid w:val="00106488"/>
    <w:rsid w:val="0010651E"/>
    <w:rsid w:val="0010682C"/>
    <w:rsid w:val="00106918"/>
    <w:rsid w:val="00106F67"/>
    <w:rsid w:val="001073A5"/>
    <w:rsid w:val="00107409"/>
    <w:rsid w:val="00110B6F"/>
    <w:rsid w:val="00111052"/>
    <w:rsid w:val="00111143"/>
    <w:rsid w:val="00111434"/>
    <w:rsid w:val="00111528"/>
    <w:rsid w:val="001117B3"/>
    <w:rsid w:val="00111BA8"/>
    <w:rsid w:val="00111CB8"/>
    <w:rsid w:val="00111DF0"/>
    <w:rsid w:val="00111F82"/>
    <w:rsid w:val="00113002"/>
    <w:rsid w:val="00113393"/>
    <w:rsid w:val="00113DDC"/>
    <w:rsid w:val="00114284"/>
    <w:rsid w:val="001145D2"/>
    <w:rsid w:val="00115563"/>
    <w:rsid w:val="001156B3"/>
    <w:rsid w:val="001158A6"/>
    <w:rsid w:val="00115922"/>
    <w:rsid w:val="00115C98"/>
    <w:rsid w:val="00115CE9"/>
    <w:rsid w:val="00116A3B"/>
    <w:rsid w:val="00116EF8"/>
    <w:rsid w:val="001174DE"/>
    <w:rsid w:val="00117764"/>
    <w:rsid w:val="001178E7"/>
    <w:rsid w:val="00117DFF"/>
    <w:rsid w:val="00117F97"/>
    <w:rsid w:val="00120B56"/>
    <w:rsid w:val="001210E2"/>
    <w:rsid w:val="00121488"/>
    <w:rsid w:val="001214A3"/>
    <w:rsid w:val="00121946"/>
    <w:rsid w:val="00121C09"/>
    <w:rsid w:val="00121C13"/>
    <w:rsid w:val="001220F4"/>
    <w:rsid w:val="0012210E"/>
    <w:rsid w:val="0012279E"/>
    <w:rsid w:val="001234B3"/>
    <w:rsid w:val="001237B4"/>
    <w:rsid w:val="00123945"/>
    <w:rsid w:val="00123B9F"/>
    <w:rsid w:val="00123FEA"/>
    <w:rsid w:val="001244F4"/>
    <w:rsid w:val="00124582"/>
    <w:rsid w:val="001246C9"/>
    <w:rsid w:val="00124CAF"/>
    <w:rsid w:val="001250F3"/>
    <w:rsid w:val="001254D7"/>
    <w:rsid w:val="00125F2C"/>
    <w:rsid w:val="0012622B"/>
    <w:rsid w:val="001269F7"/>
    <w:rsid w:val="00126A08"/>
    <w:rsid w:val="00126D1A"/>
    <w:rsid w:val="0012720A"/>
    <w:rsid w:val="0012724D"/>
    <w:rsid w:val="001273FB"/>
    <w:rsid w:val="0012740C"/>
    <w:rsid w:val="001278AA"/>
    <w:rsid w:val="00127B21"/>
    <w:rsid w:val="00127C38"/>
    <w:rsid w:val="00127DDF"/>
    <w:rsid w:val="001303BD"/>
    <w:rsid w:val="00130768"/>
    <w:rsid w:val="00130793"/>
    <w:rsid w:val="00130A04"/>
    <w:rsid w:val="00130A0F"/>
    <w:rsid w:val="00130B14"/>
    <w:rsid w:val="00130F4D"/>
    <w:rsid w:val="001313F7"/>
    <w:rsid w:val="0013156B"/>
    <w:rsid w:val="0013182B"/>
    <w:rsid w:val="00131DDD"/>
    <w:rsid w:val="00131E99"/>
    <w:rsid w:val="00132971"/>
    <w:rsid w:val="00132A28"/>
    <w:rsid w:val="00132B26"/>
    <w:rsid w:val="00132DC9"/>
    <w:rsid w:val="00132F58"/>
    <w:rsid w:val="00133051"/>
    <w:rsid w:val="00133175"/>
    <w:rsid w:val="00133310"/>
    <w:rsid w:val="00133439"/>
    <w:rsid w:val="00133444"/>
    <w:rsid w:val="00133A9B"/>
    <w:rsid w:val="00133FC9"/>
    <w:rsid w:val="00133FF3"/>
    <w:rsid w:val="00133FFC"/>
    <w:rsid w:val="0013404F"/>
    <w:rsid w:val="0013439C"/>
    <w:rsid w:val="0013448E"/>
    <w:rsid w:val="001347CE"/>
    <w:rsid w:val="00135185"/>
    <w:rsid w:val="001351EF"/>
    <w:rsid w:val="001353A2"/>
    <w:rsid w:val="00135BAB"/>
    <w:rsid w:val="00135E94"/>
    <w:rsid w:val="001366EE"/>
    <w:rsid w:val="001372EE"/>
    <w:rsid w:val="00137619"/>
    <w:rsid w:val="00137644"/>
    <w:rsid w:val="001378FB"/>
    <w:rsid w:val="00137927"/>
    <w:rsid w:val="00137B4A"/>
    <w:rsid w:val="00137C2A"/>
    <w:rsid w:val="00137E0E"/>
    <w:rsid w:val="00140334"/>
    <w:rsid w:val="001405CB"/>
    <w:rsid w:val="0014064D"/>
    <w:rsid w:val="0014134F"/>
    <w:rsid w:val="001416F9"/>
    <w:rsid w:val="00141B09"/>
    <w:rsid w:val="00141F0B"/>
    <w:rsid w:val="00142627"/>
    <w:rsid w:val="00142DE2"/>
    <w:rsid w:val="00143363"/>
    <w:rsid w:val="00143638"/>
    <w:rsid w:val="0014367B"/>
    <w:rsid w:val="00143727"/>
    <w:rsid w:val="00143918"/>
    <w:rsid w:val="0014393F"/>
    <w:rsid w:val="00143B7A"/>
    <w:rsid w:val="00143E15"/>
    <w:rsid w:val="00143E9E"/>
    <w:rsid w:val="00144419"/>
    <w:rsid w:val="00145469"/>
    <w:rsid w:val="00145513"/>
    <w:rsid w:val="00145A97"/>
    <w:rsid w:val="00145A9E"/>
    <w:rsid w:val="00145E6B"/>
    <w:rsid w:val="00146541"/>
    <w:rsid w:val="001465B1"/>
    <w:rsid w:val="001469DC"/>
    <w:rsid w:val="00146A00"/>
    <w:rsid w:val="001479A4"/>
    <w:rsid w:val="001479F2"/>
    <w:rsid w:val="00147ABB"/>
    <w:rsid w:val="001500E1"/>
    <w:rsid w:val="00150225"/>
    <w:rsid w:val="001502E3"/>
    <w:rsid w:val="0015076B"/>
    <w:rsid w:val="00150B52"/>
    <w:rsid w:val="00150E03"/>
    <w:rsid w:val="00150F49"/>
    <w:rsid w:val="001514FF"/>
    <w:rsid w:val="00151748"/>
    <w:rsid w:val="00151E71"/>
    <w:rsid w:val="00151EC4"/>
    <w:rsid w:val="00151F98"/>
    <w:rsid w:val="0015216D"/>
    <w:rsid w:val="00152412"/>
    <w:rsid w:val="00152811"/>
    <w:rsid w:val="0015289F"/>
    <w:rsid w:val="0015317E"/>
    <w:rsid w:val="00153233"/>
    <w:rsid w:val="00153755"/>
    <w:rsid w:val="00153CC9"/>
    <w:rsid w:val="00154319"/>
    <w:rsid w:val="0015465A"/>
    <w:rsid w:val="00154840"/>
    <w:rsid w:val="00154BD8"/>
    <w:rsid w:val="00154C8E"/>
    <w:rsid w:val="00154F32"/>
    <w:rsid w:val="00154FCB"/>
    <w:rsid w:val="001552D9"/>
    <w:rsid w:val="001553C3"/>
    <w:rsid w:val="0015565C"/>
    <w:rsid w:val="001558C9"/>
    <w:rsid w:val="001558E9"/>
    <w:rsid w:val="00155B73"/>
    <w:rsid w:val="00155DC1"/>
    <w:rsid w:val="00156473"/>
    <w:rsid w:val="00156499"/>
    <w:rsid w:val="00156970"/>
    <w:rsid w:val="00156BD9"/>
    <w:rsid w:val="00157141"/>
    <w:rsid w:val="00157422"/>
    <w:rsid w:val="00157928"/>
    <w:rsid w:val="00157B7F"/>
    <w:rsid w:val="00157D5E"/>
    <w:rsid w:val="00157D7F"/>
    <w:rsid w:val="00157D99"/>
    <w:rsid w:val="00157EEC"/>
    <w:rsid w:val="0016003C"/>
    <w:rsid w:val="00160066"/>
    <w:rsid w:val="00160164"/>
    <w:rsid w:val="00160266"/>
    <w:rsid w:val="00160320"/>
    <w:rsid w:val="0016088D"/>
    <w:rsid w:val="001609F3"/>
    <w:rsid w:val="00160B73"/>
    <w:rsid w:val="00160B89"/>
    <w:rsid w:val="00160D65"/>
    <w:rsid w:val="00160EE2"/>
    <w:rsid w:val="001612C3"/>
    <w:rsid w:val="001612F7"/>
    <w:rsid w:val="00161602"/>
    <w:rsid w:val="001616FE"/>
    <w:rsid w:val="00161E55"/>
    <w:rsid w:val="00162398"/>
    <w:rsid w:val="00162950"/>
    <w:rsid w:val="0016346B"/>
    <w:rsid w:val="0016381E"/>
    <w:rsid w:val="001638E9"/>
    <w:rsid w:val="00163C46"/>
    <w:rsid w:val="00164680"/>
    <w:rsid w:val="00164928"/>
    <w:rsid w:val="001649CA"/>
    <w:rsid w:val="00164D2F"/>
    <w:rsid w:val="00164DD3"/>
    <w:rsid w:val="00164F70"/>
    <w:rsid w:val="001654D7"/>
    <w:rsid w:val="001658D8"/>
    <w:rsid w:val="00165927"/>
    <w:rsid w:val="0016602E"/>
    <w:rsid w:val="001660B5"/>
    <w:rsid w:val="00166231"/>
    <w:rsid w:val="001664DF"/>
    <w:rsid w:val="00166744"/>
    <w:rsid w:val="00166B45"/>
    <w:rsid w:val="00166B7B"/>
    <w:rsid w:val="00166B96"/>
    <w:rsid w:val="00166EF8"/>
    <w:rsid w:val="00167313"/>
    <w:rsid w:val="0016762B"/>
    <w:rsid w:val="00167703"/>
    <w:rsid w:val="00167A98"/>
    <w:rsid w:val="00167B87"/>
    <w:rsid w:val="00170B4A"/>
    <w:rsid w:val="00170EF0"/>
    <w:rsid w:val="00170F2B"/>
    <w:rsid w:val="00171271"/>
    <w:rsid w:val="0017155E"/>
    <w:rsid w:val="00171C2C"/>
    <w:rsid w:val="00172267"/>
    <w:rsid w:val="00172364"/>
    <w:rsid w:val="001723FA"/>
    <w:rsid w:val="00172421"/>
    <w:rsid w:val="001725D6"/>
    <w:rsid w:val="0017270F"/>
    <w:rsid w:val="0017274F"/>
    <w:rsid w:val="00172871"/>
    <w:rsid w:val="0017293E"/>
    <w:rsid w:val="00172A7F"/>
    <w:rsid w:val="00172D00"/>
    <w:rsid w:val="00172D92"/>
    <w:rsid w:val="00172F4F"/>
    <w:rsid w:val="00173016"/>
    <w:rsid w:val="0017361B"/>
    <w:rsid w:val="00173860"/>
    <w:rsid w:val="00173AE3"/>
    <w:rsid w:val="00173E3A"/>
    <w:rsid w:val="00173EC3"/>
    <w:rsid w:val="00173F99"/>
    <w:rsid w:val="00174053"/>
    <w:rsid w:val="00174076"/>
    <w:rsid w:val="001740AE"/>
    <w:rsid w:val="00174485"/>
    <w:rsid w:val="00174AF3"/>
    <w:rsid w:val="00174E67"/>
    <w:rsid w:val="00174EC9"/>
    <w:rsid w:val="0017507A"/>
    <w:rsid w:val="001751EC"/>
    <w:rsid w:val="0017548C"/>
    <w:rsid w:val="001754CB"/>
    <w:rsid w:val="0017552A"/>
    <w:rsid w:val="0017556F"/>
    <w:rsid w:val="00175912"/>
    <w:rsid w:val="00175EDC"/>
    <w:rsid w:val="0017634B"/>
    <w:rsid w:val="0017650E"/>
    <w:rsid w:val="001773B8"/>
    <w:rsid w:val="00177D00"/>
    <w:rsid w:val="00177EB2"/>
    <w:rsid w:val="00180173"/>
    <w:rsid w:val="001805DD"/>
    <w:rsid w:val="00180995"/>
    <w:rsid w:val="00180AA6"/>
    <w:rsid w:val="00180BB1"/>
    <w:rsid w:val="00180D75"/>
    <w:rsid w:val="00180E74"/>
    <w:rsid w:val="00181375"/>
    <w:rsid w:val="001814CB"/>
    <w:rsid w:val="00181BA6"/>
    <w:rsid w:val="00181D2E"/>
    <w:rsid w:val="00181D58"/>
    <w:rsid w:val="001822C3"/>
    <w:rsid w:val="0018242B"/>
    <w:rsid w:val="00182916"/>
    <w:rsid w:val="00183449"/>
    <w:rsid w:val="001834F0"/>
    <w:rsid w:val="001835E1"/>
    <w:rsid w:val="00183CE2"/>
    <w:rsid w:val="001846D4"/>
    <w:rsid w:val="00184FE6"/>
    <w:rsid w:val="0018529F"/>
    <w:rsid w:val="00185491"/>
    <w:rsid w:val="00185510"/>
    <w:rsid w:val="00185616"/>
    <w:rsid w:val="00185732"/>
    <w:rsid w:val="00185B6D"/>
    <w:rsid w:val="00185BC1"/>
    <w:rsid w:val="00185F3D"/>
    <w:rsid w:val="00185F98"/>
    <w:rsid w:val="0018617F"/>
    <w:rsid w:val="00186933"/>
    <w:rsid w:val="00186E2E"/>
    <w:rsid w:val="00186F23"/>
    <w:rsid w:val="00187386"/>
    <w:rsid w:val="001873EC"/>
    <w:rsid w:val="001875CC"/>
    <w:rsid w:val="00187672"/>
    <w:rsid w:val="001877FC"/>
    <w:rsid w:val="001878D6"/>
    <w:rsid w:val="00187F72"/>
    <w:rsid w:val="00190084"/>
    <w:rsid w:val="00190108"/>
    <w:rsid w:val="001901DF"/>
    <w:rsid w:val="00190C9E"/>
    <w:rsid w:val="00190CE5"/>
    <w:rsid w:val="00190F04"/>
    <w:rsid w:val="00191233"/>
    <w:rsid w:val="0019132A"/>
    <w:rsid w:val="001917A7"/>
    <w:rsid w:val="00191AA1"/>
    <w:rsid w:val="00191DAD"/>
    <w:rsid w:val="00192272"/>
    <w:rsid w:val="001927C1"/>
    <w:rsid w:val="00192CF5"/>
    <w:rsid w:val="00192D0E"/>
    <w:rsid w:val="001937C0"/>
    <w:rsid w:val="00193857"/>
    <w:rsid w:val="00193D11"/>
    <w:rsid w:val="00193DDF"/>
    <w:rsid w:val="00193F15"/>
    <w:rsid w:val="00194036"/>
    <w:rsid w:val="0019440B"/>
    <w:rsid w:val="0019493C"/>
    <w:rsid w:val="00194956"/>
    <w:rsid w:val="00194B96"/>
    <w:rsid w:val="00195183"/>
    <w:rsid w:val="0019534C"/>
    <w:rsid w:val="00195737"/>
    <w:rsid w:val="0019573C"/>
    <w:rsid w:val="0019583D"/>
    <w:rsid w:val="001958CE"/>
    <w:rsid w:val="001958F0"/>
    <w:rsid w:val="0019620D"/>
    <w:rsid w:val="00196406"/>
    <w:rsid w:val="001968A1"/>
    <w:rsid w:val="00196CE3"/>
    <w:rsid w:val="00196DAF"/>
    <w:rsid w:val="00196F84"/>
    <w:rsid w:val="00197820"/>
    <w:rsid w:val="001A000A"/>
    <w:rsid w:val="001A049B"/>
    <w:rsid w:val="001A05EA"/>
    <w:rsid w:val="001A07C0"/>
    <w:rsid w:val="001A0A04"/>
    <w:rsid w:val="001A0E01"/>
    <w:rsid w:val="001A10F2"/>
    <w:rsid w:val="001A15A3"/>
    <w:rsid w:val="001A15ED"/>
    <w:rsid w:val="001A1A88"/>
    <w:rsid w:val="001A1B07"/>
    <w:rsid w:val="001A1DE3"/>
    <w:rsid w:val="001A25C9"/>
    <w:rsid w:val="001A26F6"/>
    <w:rsid w:val="001A2DBA"/>
    <w:rsid w:val="001A2E28"/>
    <w:rsid w:val="001A3035"/>
    <w:rsid w:val="001A341C"/>
    <w:rsid w:val="001A343B"/>
    <w:rsid w:val="001A36C7"/>
    <w:rsid w:val="001A4307"/>
    <w:rsid w:val="001A46BB"/>
    <w:rsid w:val="001A4D32"/>
    <w:rsid w:val="001A4DBE"/>
    <w:rsid w:val="001A505F"/>
    <w:rsid w:val="001A5793"/>
    <w:rsid w:val="001A5A01"/>
    <w:rsid w:val="001A6028"/>
    <w:rsid w:val="001A61E6"/>
    <w:rsid w:val="001A6473"/>
    <w:rsid w:val="001A651D"/>
    <w:rsid w:val="001A6698"/>
    <w:rsid w:val="001A676A"/>
    <w:rsid w:val="001A7513"/>
    <w:rsid w:val="001A77FA"/>
    <w:rsid w:val="001A79BE"/>
    <w:rsid w:val="001A7B00"/>
    <w:rsid w:val="001A7C06"/>
    <w:rsid w:val="001A7FE8"/>
    <w:rsid w:val="001B0149"/>
    <w:rsid w:val="001B014E"/>
    <w:rsid w:val="001B091C"/>
    <w:rsid w:val="001B0D5D"/>
    <w:rsid w:val="001B16F6"/>
    <w:rsid w:val="001B1AAE"/>
    <w:rsid w:val="001B20CF"/>
    <w:rsid w:val="001B2661"/>
    <w:rsid w:val="001B29D8"/>
    <w:rsid w:val="001B29FE"/>
    <w:rsid w:val="001B3108"/>
    <w:rsid w:val="001B3116"/>
    <w:rsid w:val="001B3CD3"/>
    <w:rsid w:val="001B3DFE"/>
    <w:rsid w:val="001B4625"/>
    <w:rsid w:val="001B4812"/>
    <w:rsid w:val="001B4A92"/>
    <w:rsid w:val="001B4D36"/>
    <w:rsid w:val="001B4DAC"/>
    <w:rsid w:val="001B4ED3"/>
    <w:rsid w:val="001B4F9A"/>
    <w:rsid w:val="001B4FDB"/>
    <w:rsid w:val="001B53EB"/>
    <w:rsid w:val="001B5DAF"/>
    <w:rsid w:val="001B5F9A"/>
    <w:rsid w:val="001B61E9"/>
    <w:rsid w:val="001B6201"/>
    <w:rsid w:val="001B629E"/>
    <w:rsid w:val="001B63E2"/>
    <w:rsid w:val="001B6761"/>
    <w:rsid w:val="001B6A83"/>
    <w:rsid w:val="001B7124"/>
    <w:rsid w:val="001B73CF"/>
    <w:rsid w:val="001B73E6"/>
    <w:rsid w:val="001B7A47"/>
    <w:rsid w:val="001B7C71"/>
    <w:rsid w:val="001B7C86"/>
    <w:rsid w:val="001B7D3E"/>
    <w:rsid w:val="001C03F7"/>
    <w:rsid w:val="001C0865"/>
    <w:rsid w:val="001C0A4D"/>
    <w:rsid w:val="001C0B17"/>
    <w:rsid w:val="001C0C5E"/>
    <w:rsid w:val="001C0E04"/>
    <w:rsid w:val="001C0E7F"/>
    <w:rsid w:val="001C10A7"/>
    <w:rsid w:val="001C11EE"/>
    <w:rsid w:val="001C134B"/>
    <w:rsid w:val="001C1994"/>
    <w:rsid w:val="001C1A61"/>
    <w:rsid w:val="001C1B7A"/>
    <w:rsid w:val="001C1DA1"/>
    <w:rsid w:val="001C1DD7"/>
    <w:rsid w:val="001C1F30"/>
    <w:rsid w:val="001C26B7"/>
    <w:rsid w:val="001C3B78"/>
    <w:rsid w:val="001C3EA8"/>
    <w:rsid w:val="001C3F59"/>
    <w:rsid w:val="001C414B"/>
    <w:rsid w:val="001C42AC"/>
    <w:rsid w:val="001C4875"/>
    <w:rsid w:val="001C5301"/>
    <w:rsid w:val="001C597D"/>
    <w:rsid w:val="001C5A91"/>
    <w:rsid w:val="001C6197"/>
    <w:rsid w:val="001C6542"/>
    <w:rsid w:val="001C6903"/>
    <w:rsid w:val="001C69B5"/>
    <w:rsid w:val="001C6A41"/>
    <w:rsid w:val="001C6AB1"/>
    <w:rsid w:val="001C71F6"/>
    <w:rsid w:val="001C73D5"/>
    <w:rsid w:val="001C7887"/>
    <w:rsid w:val="001C7D36"/>
    <w:rsid w:val="001C7D73"/>
    <w:rsid w:val="001D0285"/>
    <w:rsid w:val="001D0377"/>
    <w:rsid w:val="001D0406"/>
    <w:rsid w:val="001D04C0"/>
    <w:rsid w:val="001D053C"/>
    <w:rsid w:val="001D0BE0"/>
    <w:rsid w:val="001D0F68"/>
    <w:rsid w:val="001D165E"/>
    <w:rsid w:val="001D2D12"/>
    <w:rsid w:val="001D2D27"/>
    <w:rsid w:val="001D2EA2"/>
    <w:rsid w:val="001D2F75"/>
    <w:rsid w:val="001D3A1D"/>
    <w:rsid w:val="001D3AE0"/>
    <w:rsid w:val="001D3B85"/>
    <w:rsid w:val="001D4170"/>
    <w:rsid w:val="001D47D4"/>
    <w:rsid w:val="001D4CE6"/>
    <w:rsid w:val="001D4DC2"/>
    <w:rsid w:val="001D4FA1"/>
    <w:rsid w:val="001D577C"/>
    <w:rsid w:val="001D5C29"/>
    <w:rsid w:val="001D65A7"/>
    <w:rsid w:val="001D66AE"/>
    <w:rsid w:val="001D670C"/>
    <w:rsid w:val="001D6A31"/>
    <w:rsid w:val="001D6B16"/>
    <w:rsid w:val="001D6CD6"/>
    <w:rsid w:val="001D6EE7"/>
    <w:rsid w:val="001D7352"/>
    <w:rsid w:val="001D74EE"/>
    <w:rsid w:val="001D763A"/>
    <w:rsid w:val="001D7FBE"/>
    <w:rsid w:val="001E00A9"/>
    <w:rsid w:val="001E04C0"/>
    <w:rsid w:val="001E0682"/>
    <w:rsid w:val="001E08A3"/>
    <w:rsid w:val="001E0B26"/>
    <w:rsid w:val="001E0FEF"/>
    <w:rsid w:val="001E1355"/>
    <w:rsid w:val="001E16FA"/>
    <w:rsid w:val="001E2281"/>
    <w:rsid w:val="001E238B"/>
    <w:rsid w:val="001E2984"/>
    <w:rsid w:val="001E299E"/>
    <w:rsid w:val="001E2BCB"/>
    <w:rsid w:val="001E2F10"/>
    <w:rsid w:val="001E3141"/>
    <w:rsid w:val="001E357D"/>
    <w:rsid w:val="001E37BE"/>
    <w:rsid w:val="001E3A20"/>
    <w:rsid w:val="001E417B"/>
    <w:rsid w:val="001E44FD"/>
    <w:rsid w:val="001E4589"/>
    <w:rsid w:val="001E4856"/>
    <w:rsid w:val="001E491F"/>
    <w:rsid w:val="001E4D3A"/>
    <w:rsid w:val="001E576E"/>
    <w:rsid w:val="001E5AB2"/>
    <w:rsid w:val="001E5ADB"/>
    <w:rsid w:val="001E5DE3"/>
    <w:rsid w:val="001E5EC0"/>
    <w:rsid w:val="001E6436"/>
    <w:rsid w:val="001E666C"/>
    <w:rsid w:val="001E6B5B"/>
    <w:rsid w:val="001E6D99"/>
    <w:rsid w:val="001E6E4E"/>
    <w:rsid w:val="001E6F71"/>
    <w:rsid w:val="001E7044"/>
    <w:rsid w:val="001E71F8"/>
    <w:rsid w:val="001E769C"/>
    <w:rsid w:val="001E7D98"/>
    <w:rsid w:val="001F0403"/>
    <w:rsid w:val="001F05A2"/>
    <w:rsid w:val="001F0C4E"/>
    <w:rsid w:val="001F0E6D"/>
    <w:rsid w:val="001F102A"/>
    <w:rsid w:val="001F1378"/>
    <w:rsid w:val="001F14B4"/>
    <w:rsid w:val="001F1F55"/>
    <w:rsid w:val="001F2180"/>
    <w:rsid w:val="001F28C1"/>
    <w:rsid w:val="001F2F31"/>
    <w:rsid w:val="001F3034"/>
    <w:rsid w:val="001F31A7"/>
    <w:rsid w:val="001F33D7"/>
    <w:rsid w:val="001F3574"/>
    <w:rsid w:val="001F3603"/>
    <w:rsid w:val="001F3B1E"/>
    <w:rsid w:val="001F3BA0"/>
    <w:rsid w:val="001F3D4B"/>
    <w:rsid w:val="001F4C04"/>
    <w:rsid w:val="001F4FC7"/>
    <w:rsid w:val="001F502A"/>
    <w:rsid w:val="001F514A"/>
    <w:rsid w:val="001F56EA"/>
    <w:rsid w:val="001F59D4"/>
    <w:rsid w:val="001F5A56"/>
    <w:rsid w:val="001F5A9D"/>
    <w:rsid w:val="001F6071"/>
    <w:rsid w:val="001F65D7"/>
    <w:rsid w:val="001F6ACC"/>
    <w:rsid w:val="001F6B68"/>
    <w:rsid w:val="001F7050"/>
    <w:rsid w:val="001F7051"/>
    <w:rsid w:val="001F7455"/>
    <w:rsid w:val="001F7583"/>
    <w:rsid w:val="001F758F"/>
    <w:rsid w:val="001F7ADE"/>
    <w:rsid w:val="001F7C79"/>
    <w:rsid w:val="00200204"/>
    <w:rsid w:val="0020057D"/>
    <w:rsid w:val="002006F9"/>
    <w:rsid w:val="00200967"/>
    <w:rsid w:val="00200B57"/>
    <w:rsid w:val="00200EA3"/>
    <w:rsid w:val="00200EA6"/>
    <w:rsid w:val="0020118D"/>
    <w:rsid w:val="00201228"/>
    <w:rsid w:val="00201414"/>
    <w:rsid w:val="0020184C"/>
    <w:rsid w:val="002019A7"/>
    <w:rsid w:val="00201F28"/>
    <w:rsid w:val="00202078"/>
    <w:rsid w:val="002021A7"/>
    <w:rsid w:val="0020228A"/>
    <w:rsid w:val="00202360"/>
    <w:rsid w:val="00202BC2"/>
    <w:rsid w:val="00203813"/>
    <w:rsid w:val="00203A07"/>
    <w:rsid w:val="00204332"/>
    <w:rsid w:val="0020495B"/>
    <w:rsid w:val="00204A54"/>
    <w:rsid w:val="00204E24"/>
    <w:rsid w:val="00204F01"/>
    <w:rsid w:val="00204F97"/>
    <w:rsid w:val="0020516B"/>
    <w:rsid w:val="002053DB"/>
    <w:rsid w:val="0020568D"/>
    <w:rsid w:val="002058CD"/>
    <w:rsid w:val="0020640A"/>
    <w:rsid w:val="002065F2"/>
    <w:rsid w:val="00206D08"/>
    <w:rsid w:val="00206F46"/>
    <w:rsid w:val="002077F4"/>
    <w:rsid w:val="00207B82"/>
    <w:rsid w:val="00207D35"/>
    <w:rsid w:val="00207D46"/>
    <w:rsid w:val="00207ECF"/>
    <w:rsid w:val="00210054"/>
    <w:rsid w:val="002101BC"/>
    <w:rsid w:val="0021020F"/>
    <w:rsid w:val="002102C2"/>
    <w:rsid w:val="00210A5E"/>
    <w:rsid w:val="002112CD"/>
    <w:rsid w:val="002116C9"/>
    <w:rsid w:val="00211792"/>
    <w:rsid w:val="00211D5F"/>
    <w:rsid w:val="00211FDF"/>
    <w:rsid w:val="00212160"/>
    <w:rsid w:val="00212216"/>
    <w:rsid w:val="0021248D"/>
    <w:rsid w:val="00212512"/>
    <w:rsid w:val="002125EC"/>
    <w:rsid w:val="00212836"/>
    <w:rsid w:val="002129DA"/>
    <w:rsid w:val="00212C6E"/>
    <w:rsid w:val="002137B5"/>
    <w:rsid w:val="0021390D"/>
    <w:rsid w:val="00213B7B"/>
    <w:rsid w:val="002142B2"/>
    <w:rsid w:val="00214793"/>
    <w:rsid w:val="0021498E"/>
    <w:rsid w:val="00214ED5"/>
    <w:rsid w:val="002151BD"/>
    <w:rsid w:val="00215669"/>
    <w:rsid w:val="0021573F"/>
    <w:rsid w:val="002159A1"/>
    <w:rsid w:val="00215C49"/>
    <w:rsid w:val="002161E8"/>
    <w:rsid w:val="00216227"/>
    <w:rsid w:val="00216B54"/>
    <w:rsid w:val="00216B5E"/>
    <w:rsid w:val="00216D27"/>
    <w:rsid w:val="00216E3D"/>
    <w:rsid w:val="00216F73"/>
    <w:rsid w:val="0021799A"/>
    <w:rsid w:val="00217A96"/>
    <w:rsid w:val="00217B82"/>
    <w:rsid w:val="00220325"/>
    <w:rsid w:val="002203C7"/>
    <w:rsid w:val="00220435"/>
    <w:rsid w:val="002205C7"/>
    <w:rsid w:val="00220643"/>
    <w:rsid w:val="0022081E"/>
    <w:rsid w:val="00220B5D"/>
    <w:rsid w:val="00220DB8"/>
    <w:rsid w:val="00220F69"/>
    <w:rsid w:val="00221007"/>
    <w:rsid w:val="0022162C"/>
    <w:rsid w:val="002217E5"/>
    <w:rsid w:val="002218B0"/>
    <w:rsid w:val="00221EE9"/>
    <w:rsid w:val="00222466"/>
    <w:rsid w:val="00222899"/>
    <w:rsid w:val="00222FC8"/>
    <w:rsid w:val="00223D1C"/>
    <w:rsid w:val="00224C47"/>
    <w:rsid w:val="00224D94"/>
    <w:rsid w:val="00224E13"/>
    <w:rsid w:val="002256B8"/>
    <w:rsid w:val="00225946"/>
    <w:rsid w:val="002259DE"/>
    <w:rsid w:val="00225A6D"/>
    <w:rsid w:val="00225ABA"/>
    <w:rsid w:val="00225C41"/>
    <w:rsid w:val="00225D0E"/>
    <w:rsid w:val="00225D2E"/>
    <w:rsid w:val="00226F4A"/>
    <w:rsid w:val="00227467"/>
    <w:rsid w:val="002276E4"/>
    <w:rsid w:val="00227843"/>
    <w:rsid w:val="002279D6"/>
    <w:rsid w:val="00227ABD"/>
    <w:rsid w:val="00227BF5"/>
    <w:rsid w:val="00227D86"/>
    <w:rsid w:val="00230340"/>
    <w:rsid w:val="0023045F"/>
    <w:rsid w:val="002306F7"/>
    <w:rsid w:val="00230998"/>
    <w:rsid w:val="00230EA2"/>
    <w:rsid w:val="00231CFA"/>
    <w:rsid w:val="00231F7D"/>
    <w:rsid w:val="002322D8"/>
    <w:rsid w:val="002323B2"/>
    <w:rsid w:val="002325F5"/>
    <w:rsid w:val="002326D9"/>
    <w:rsid w:val="00232784"/>
    <w:rsid w:val="00232AF1"/>
    <w:rsid w:val="00232B7F"/>
    <w:rsid w:val="00232CDB"/>
    <w:rsid w:val="0023350B"/>
    <w:rsid w:val="00233518"/>
    <w:rsid w:val="00233A51"/>
    <w:rsid w:val="00233BA8"/>
    <w:rsid w:val="0023450F"/>
    <w:rsid w:val="00234C8D"/>
    <w:rsid w:val="00234DB5"/>
    <w:rsid w:val="00234E85"/>
    <w:rsid w:val="00234FB5"/>
    <w:rsid w:val="002350DC"/>
    <w:rsid w:val="00235153"/>
    <w:rsid w:val="00235480"/>
    <w:rsid w:val="002355D5"/>
    <w:rsid w:val="00235859"/>
    <w:rsid w:val="00235AF5"/>
    <w:rsid w:val="00235C17"/>
    <w:rsid w:val="00235C9A"/>
    <w:rsid w:val="002360F8"/>
    <w:rsid w:val="002364DB"/>
    <w:rsid w:val="00236525"/>
    <w:rsid w:val="002366BB"/>
    <w:rsid w:val="002369D6"/>
    <w:rsid w:val="00236C29"/>
    <w:rsid w:val="00237003"/>
    <w:rsid w:val="002372B3"/>
    <w:rsid w:val="00237588"/>
    <w:rsid w:val="00240302"/>
    <w:rsid w:val="00240CCF"/>
    <w:rsid w:val="002412A3"/>
    <w:rsid w:val="00241337"/>
    <w:rsid w:val="002419E2"/>
    <w:rsid w:val="00241FBE"/>
    <w:rsid w:val="0024202C"/>
    <w:rsid w:val="002423F0"/>
    <w:rsid w:val="00242BAB"/>
    <w:rsid w:val="00242F4A"/>
    <w:rsid w:val="00243123"/>
    <w:rsid w:val="00243256"/>
    <w:rsid w:val="0024364C"/>
    <w:rsid w:val="0024375A"/>
    <w:rsid w:val="00243875"/>
    <w:rsid w:val="00243DBD"/>
    <w:rsid w:val="0024400F"/>
    <w:rsid w:val="002440E1"/>
    <w:rsid w:val="0024413E"/>
    <w:rsid w:val="00244178"/>
    <w:rsid w:val="002445F8"/>
    <w:rsid w:val="00244823"/>
    <w:rsid w:val="00244D80"/>
    <w:rsid w:val="00244E69"/>
    <w:rsid w:val="00245277"/>
    <w:rsid w:val="00245965"/>
    <w:rsid w:val="002459EF"/>
    <w:rsid w:val="00245F3B"/>
    <w:rsid w:val="0024658C"/>
    <w:rsid w:val="00246B0B"/>
    <w:rsid w:val="00246E3F"/>
    <w:rsid w:val="00247264"/>
    <w:rsid w:val="002476AC"/>
    <w:rsid w:val="00247945"/>
    <w:rsid w:val="00247962"/>
    <w:rsid w:val="00247DD6"/>
    <w:rsid w:val="002502EE"/>
    <w:rsid w:val="0025041A"/>
    <w:rsid w:val="002504BD"/>
    <w:rsid w:val="002506EC"/>
    <w:rsid w:val="002507CF"/>
    <w:rsid w:val="0025086C"/>
    <w:rsid w:val="00250FF1"/>
    <w:rsid w:val="00251164"/>
    <w:rsid w:val="002511C0"/>
    <w:rsid w:val="00251803"/>
    <w:rsid w:val="0025232D"/>
    <w:rsid w:val="002523BF"/>
    <w:rsid w:val="00252531"/>
    <w:rsid w:val="00252641"/>
    <w:rsid w:val="00252941"/>
    <w:rsid w:val="00252A4A"/>
    <w:rsid w:val="002538C0"/>
    <w:rsid w:val="002538EE"/>
    <w:rsid w:val="00253964"/>
    <w:rsid w:val="00253C7B"/>
    <w:rsid w:val="00253D5E"/>
    <w:rsid w:val="00253DC1"/>
    <w:rsid w:val="00254145"/>
    <w:rsid w:val="0025457B"/>
    <w:rsid w:val="00254823"/>
    <w:rsid w:val="00254F89"/>
    <w:rsid w:val="0025507C"/>
    <w:rsid w:val="002550DA"/>
    <w:rsid w:val="00255211"/>
    <w:rsid w:val="00255223"/>
    <w:rsid w:val="002552B8"/>
    <w:rsid w:val="00255535"/>
    <w:rsid w:val="00255592"/>
    <w:rsid w:val="002558D3"/>
    <w:rsid w:val="00255E32"/>
    <w:rsid w:val="00255FB3"/>
    <w:rsid w:val="002563A1"/>
    <w:rsid w:val="00256BE8"/>
    <w:rsid w:val="00256C3C"/>
    <w:rsid w:val="00256D1A"/>
    <w:rsid w:val="00256F43"/>
    <w:rsid w:val="0025727B"/>
    <w:rsid w:val="0025757F"/>
    <w:rsid w:val="00257850"/>
    <w:rsid w:val="00257EF9"/>
    <w:rsid w:val="002602F7"/>
    <w:rsid w:val="00260748"/>
    <w:rsid w:val="00260AE1"/>
    <w:rsid w:val="00260BA2"/>
    <w:rsid w:val="00260C8A"/>
    <w:rsid w:val="00261EFB"/>
    <w:rsid w:val="00261FC0"/>
    <w:rsid w:val="00262165"/>
    <w:rsid w:val="00262272"/>
    <w:rsid w:val="0026247B"/>
    <w:rsid w:val="0026382C"/>
    <w:rsid w:val="00263841"/>
    <w:rsid w:val="00263BCC"/>
    <w:rsid w:val="00263BEE"/>
    <w:rsid w:val="00263E27"/>
    <w:rsid w:val="00263E29"/>
    <w:rsid w:val="00264265"/>
    <w:rsid w:val="0026469F"/>
    <w:rsid w:val="002655CA"/>
    <w:rsid w:val="002657F6"/>
    <w:rsid w:val="00265A24"/>
    <w:rsid w:val="00266180"/>
    <w:rsid w:val="00266A02"/>
    <w:rsid w:val="00266AF4"/>
    <w:rsid w:val="00266B70"/>
    <w:rsid w:val="002671CC"/>
    <w:rsid w:val="002677C9"/>
    <w:rsid w:val="00267C3C"/>
    <w:rsid w:val="00270162"/>
    <w:rsid w:val="00270230"/>
    <w:rsid w:val="002705CE"/>
    <w:rsid w:val="00270D4A"/>
    <w:rsid w:val="00271097"/>
    <w:rsid w:val="00271441"/>
    <w:rsid w:val="002717C4"/>
    <w:rsid w:val="00271A8C"/>
    <w:rsid w:val="00271B70"/>
    <w:rsid w:val="00272819"/>
    <w:rsid w:val="00272870"/>
    <w:rsid w:val="002728BC"/>
    <w:rsid w:val="002736C5"/>
    <w:rsid w:val="0027395A"/>
    <w:rsid w:val="00273D4E"/>
    <w:rsid w:val="00273D54"/>
    <w:rsid w:val="00273FFF"/>
    <w:rsid w:val="002740C4"/>
    <w:rsid w:val="0027423C"/>
    <w:rsid w:val="002742B3"/>
    <w:rsid w:val="002743C7"/>
    <w:rsid w:val="00274462"/>
    <w:rsid w:val="002745BF"/>
    <w:rsid w:val="0027536A"/>
    <w:rsid w:val="00275F8D"/>
    <w:rsid w:val="0027607C"/>
    <w:rsid w:val="0027615A"/>
    <w:rsid w:val="00276404"/>
    <w:rsid w:val="002768B8"/>
    <w:rsid w:val="002772D5"/>
    <w:rsid w:val="00277424"/>
    <w:rsid w:val="00277A8D"/>
    <w:rsid w:val="00277C6A"/>
    <w:rsid w:val="00277D5D"/>
    <w:rsid w:val="002803D3"/>
    <w:rsid w:val="002806B1"/>
    <w:rsid w:val="00280CE8"/>
    <w:rsid w:val="0028148E"/>
    <w:rsid w:val="00281552"/>
    <w:rsid w:val="002818D5"/>
    <w:rsid w:val="00281954"/>
    <w:rsid w:val="00281F89"/>
    <w:rsid w:val="0028204D"/>
    <w:rsid w:val="00282052"/>
    <w:rsid w:val="002822CB"/>
    <w:rsid w:val="002825D5"/>
    <w:rsid w:val="0028278B"/>
    <w:rsid w:val="0028288C"/>
    <w:rsid w:val="00282E54"/>
    <w:rsid w:val="00282EF8"/>
    <w:rsid w:val="00282F7D"/>
    <w:rsid w:val="00282FE5"/>
    <w:rsid w:val="0028300D"/>
    <w:rsid w:val="002833AD"/>
    <w:rsid w:val="002835D2"/>
    <w:rsid w:val="00283F4C"/>
    <w:rsid w:val="00283FE3"/>
    <w:rsid w:val="00284008"/>
    <w:rsid w:val="0028412F"/>
    <w:rsid w:val="0028442D"/>
    <w:rsid w:val="00284535"/>
    <w:rsid w:val="00284739"/>
    <w:rsid w:val="00284965"/>
    <w:rsid w:val="00284981"/>
    <w:rsid w:val="00284D69"/>
    <w:rsid w:val="00285039"/>
    <w:rsid w:val="00285125"/>
    <w:rsid w:val="00285184"/>
    <w:rsid w:val="00285451"/>
    <w:rsid w:val="00285857"/>
    <w:rsid w:val="00286105"/>
    <w:rsid w:val="00286633"/>
    <w:rsid w:val="00286650"/>
    <w:rsid w:val="00286EF2"/>
    <w:rsid w:val="00286F4F"/>
    <w:rsid w:val="002877A5"/>
    <w:rsid w:val="002877C1"/>
    <w:rsid w:val="00290086"/>
    <w:rsid w:val="00290310"/>
    <w:rsid w:val="002904E1"/>
    <w:rsid w:val="0029054E"/>
    <w:rsid w:val="00290613"/>
    <w:rsid w:val="0029063E"/>
    <w:rsid w:val="0029076F"/>
    <w:rsid w:val="00291124"/>
    <w:rsid w:val="002912A7"/>
    <w:rsid w:val="00292034"/>
    <w:rsid w:val="002923B5"/>
    <w:rsid w:val="002923BC"/>
    <w:rsid w:val="002927DB"/>
    <w:rsid w:val="00292951"/>
    <w:rsid w:val="00292E35"/>
    <w:rsid w:val="0029308A"/>
    <w:rsid w:val="0029350E"/>
    <w:rsid w:val="002937A3"/>
    <w:rsid w:val="00293902"/>
    <w:rsid w:val="00293B38"/>
    <w:rsid w:val="00293DE5"/>
    <w:rsid w:val="00293ECF"/>
    <w:rsid w:val="00293FDA"/>
    <w:rsid w:val="00294895"/>
    <w:rsid w:val="00294E09"/>
    <w:rsid w:val="002959B1"/>
    <w:rsid w:val="00295E49"/>
    <w:rsid w:val="002961A2"/>
    <w:rsid w:val="00296649"/>
    <w:rsid w:val="0029685C"/>
    <w:rsid w:val="00296B20"/>
    <w:rsid w:val="00296BE7"/>
    <w:rsid w:val="00296CCE"/>
    <w:rsid w:val="0029711F"/>
    <w:rsid w:val="00297150"/>
    <w:rsid w:val="0029774C"/>
    <w:rsid w:val="002A0015"/>
    <w:rsid w:val="002A009D"/>
    <w:rsid w:val="002A00A9"/>
    <w:rsid w:val="002A04A1"/>
    <w:rsid w:val="002A05F0"/>
    <w:rsid w:val="002A07AA"/>
    <w:rsid w:val="002A114E"/>
    <w:rsid w:val="002A17B2"/>
    <w:rsid w:val="002A1FCA"/>
    <w:rsid w:val="002A2026"/>
    <w:rsid w:val="002A2333"/>
    <w:rsid w:val="002A23CA"/>
    <w:rsid w:val="002A2597"/>
    <w:rsid w:val="002A2665"/>
    <w:rsid w:val="002A2E1A"/>
    <w:rsid w:val="002A30BC"/>
    <w:rsid w:val="002A30CC"/>
    <w:rsid w:val="002A31B7"/>
    <w:rsid w:val="002A39A9"/>
    <w:rsid w:val="002A3FC6"/>
    <w:rsid w:val="002A3FCF"/>
    <w:rsid w:val="002A4295"/>
    <w:rsid w:val="002A4334"/>
    <w:rsid w:val="002A44F6"/>
    <w:rsid w:val="002A4A26"/>
    <w:rsid w:val="002A4E4E"/>
    <w:rsid w:val="002A5552"/>
    <w:rsid w:val="002A5560"/>
    <w:rsid w:val="002A56EB"/>
    <w:rsid w:val="002A58A7"/>
    <w:rsid w:val="002A593D"/>
    <w:rsid w:val="002A59CC"/>
    <w:rsid w:val="002A6BD6"/>
    <w:rsid w:val="002A6F15"/>
    <w:rsid w:val="002A7363"/>
    <w:rsid w:val="002A73D2"/>
    <w:rsid w:val="002A7748"/>
    <w:rsid w:val="002A7FAD"/>
    <w:rsid w:val="002B084C"/>
    <w:rsid w:val="002B0ACD"/>
    <w:rsid w:val="002B0C19"/>
    <w:rsid w:val="002B13B6"/>
    <w:rsid w:val="002B1440"/>
    <w:rsid w:val="002B1CB5"/>
    <w:rsid w:val="002B1D25"/>
    <w:rsid w:val="002B1ED0"/>
    <w:rsid w:val="002B252E"/>
    <w:rsid w:val="002B291F"/>
    <w:rsid w:val="002B301A"/>
    <w:rsid w:val="002B318B"/>
    <w:rsid w:val="002B318D"/>
    <w:rsid w:val="002B3872"/>
    <w:rsid w:val="002B3F53"/>
    <w:rsid w:val="002B3FA7"/>
    <w:rsid w:val="002B4054"/>
    <w:rsid w:val="002B418B"/>
    <w:rsid w:val="002B4910"/>
    <w:rsid w:val="002B4F10"/>
    <w:rsid w:val="002B51AD"/>
    <w:rsid w:val="002B54BB"/>
    <w:rsid w:val="002B5739"/>
    <w:rsid w:val="002B58A4"/>
    <w:rsid w:val="002B594B"/>
    <w:rsid w:val="002B5A33"/>
    <w:rsid w:val="002B61CD"/>
    <w:rsid w:val="002B6773"/>
    <w:rsid w:val="002B6A5D"/>
    <w:rsid w:val="002B6C4A"/>
    <w:rsid w:val="002B6F87"/>
    <w:rsid w:val="002B76EF"/>
    <w:rsid w:val="002B796E"/>
    <w:rsid w:val="002B7D04"/>
    <w:rsid w:val="002B7EF1"/>
    <w:rsid w:val="002C04CF"/>
    <w:rsid w:val="002C0541"/>
    <w:rsid w:val="002C0ADB"/>
    <w:rsid w:val="002C0CE0"/>
    <w:rsid w:val="002C0CF0"/>
    <w:rsid w:val="002C0D9E"/>
    <w:rsid w:val="002C0E30"/>
    <w:rsid w:val="002C0EFF"/>
    <w:rsid w:val="002C0F7D"/>
    <w:rsid w:val="002C11E3"/>
    <w:rsid w:val="002C122F"/>
    <w:rsid w:val="002C13BB"/>
    <w:rsid w:val="002C13C6"/>
    <w:rsid w:val="002C225F"/>
    <w:rsid w:val="002C22F0"/>
    <w:rsid w:val="002C25AD"/>
    <w:rsid w:val="002C2920"/>
    <w:rsid w:val="002C2BAE"/>
    <w:rsid w:val="002C2C4F"/>
    <w:rsid w:val="002C2D5F"/>
    <w:rsid w:val="002C303A"/>
    <w:rsid w:val="002C3DBB"/>
    <w:rsid w:val="002C4091"/>
    <w:rsid w:val="002C4127"/>
    <w:rsid w:val="002C4663"/>
    <w:rsid w:val="002C4952"/>
    <w:rsid w:val="002C49DC"/>
    <w:rsid w:val="002C4A2A"/>
    <w:rsid w:val="002C4EC1"/>
    <w:rsid w:val="002C51FF"/>
    <w:rsid w:val="002C5388"/>
    <w:rsid w:val="002C5B23"/>
    <w:rsid w:val="002C5C70"/>
    <w:rsid w:val="002C61A9"/>
    <w:rsid w:val="002C633F"/>
    <w:rsid w:val="002C6348"/>
    <w:rsid w:val="002C640A"/>
    <w:rsid w:val="002C65A3"/>
    <w:rsid w:val="002C65E2"/>
    <w:rsid w:val="002C68AB"/>
    <w:rsid w:val="002C692A"/>
    <w:rsid w:val="002C6A8B"/>
    <w:rsid w:val="002C6B99"/>
    <w:rsid w:val="002C6C44"/>
    <w:rsid w:val="002C6C6F"/>
    <w:rsid w:val="002C6DE6"/>
    <w:rsid w:val="002C7627"/>
    <w:rsid w:val="002C7985"/>
    <w:rsid w:val="002C7A2B"/>
    <w:rsid w:val="002C7CA7"/>
    <w:rsid w:val="002D05BD"/>
    <w:rsid w:val="002D07E0"/>
    <w:rsid w:val="002D085B"/>
    <w:rsid w:val="002D0F14"/>
    <w:rsid w:val="002D1E96"/>
    <w:rsid w:val="002D1F82"/>
    <w:rsid w:val="002D210B"/>
    <w:rsid w:val="002D23F5"/>
    <w:rsid w:val="002D2F30"/>
    <w:rsid w:val="002D3397"/>
    <w:rsid w:val="002D37DA"/>
    <w:rsid w:val="002D3B81"/>
    <w:rsid w:val="002D3B82"/>
    <w:rsid w:val="002D3ED1"/>
    <w:rsid w:val="002D433B"/>
    <w:rsid w:val="002D44EA"/>
    <w:rsid w:val="002D485F"/>
    <w:rsid w:val="002D55DA"/>
    <w:rsid w:val="002D568E"/>
    <w:rsid w:val="002D57B0"/>
    <w:rsid w:val="002D5A58"/>
    <w:rsid w:val="002D5B46"/>
    <w:rsid w:val="002D5F11"/>
    <w:rsid w:val="002D60D9"/>
    <w:rsid w:val="002D61CB"/>
    <w:rsid w:val="002D6858"/>
    <w:rsid w:val="002D71A8"/>
    <w:rsid w:val="002D723F"/>
    <w:rsid w:val="002D79AF"/>
    <w:rsid w:val="002D7B05"/>
    <w:rsid w:val="002E0033"/>
    <w:rsid w:val="002E014E"/>
    <w:rsid w:val="002E043F"/>
    <w:rsid w:val="002E0752"/>
    <w:rsid w:val="002E08D8"/>
    <w:rsid w:val="002E0C32"/>
    <w:rsid w:val="002E0EC6"/>
    <w:rsid w:val="002E0F73"/>
    <w:rsid w:val="002E16AE"/>
    <w:rsid w:val="002E16F5"/>
    <w:rsid w:val="002E1721"/>
    <w:rsid w:val="002E18BD"/>
    <w:rsid w:val="002E1ABB"/>
    <w:rsid w:val="002E1F55"/>
    <w:rsid w:val="002E20D5"/>
    <w:rsid w:val="002E2123"/>
    <w:rsid w:val="002E246A"/>
    <w:rsid w:val="002E2A73"/>
    <w:rsid w:val="002E387E"/>
    <w:rsid w:val="002E38E2"/>
    <w:rsid w:val="002E392A"/>
    <w:rsid w:val="002E3A7B"/>
    <w:rsid w:val="002E3ADF"/>
    <w:rsid w:val="002E3C23"/>
    <w:rsid w:val="002E3D74"/>
    <w:rsid w:val="002E43EF"/>
    <w:rsid w:val="002E456E"/>
    <w:rsid w:val="002E5160"/>
    <w:rsid w:val="002E5424"/>
    <w:rsid w:val="002E569F"/>
    <w:rsid w:val="002E5971"/>
    <w:rsid w:val="002E5A38"/>
    <w:rsid w:val="002E5CCB"/>
    <w:rsid w:val="002E6068"/>
    <w:rsid w:val="002E6139"/>
    <w:rsid w:val="002E6150"/>
    <w:rsid w:val="002E68AB"/>
    <w:rsid w:val="002E6D69"/>
    <w:rsid w:val="002E6EC6"/>
    <w:rsid w:val="002F0ECA"/>
    <w:rsid w:val="002F0F2B"/>
    <w:rsid w:val="002F10E6"/>
    <w:rsid w:val="002F1926"/>
    <w:rsid w:val="002F19CE"/>
    <w:rsid w:val="002F1CB3"/>
    <w:rsid w:val="002F1D9A"/>
    <w:rsid w:val="002F2132"/>
    <w:rsid w:val="002F33A5"/>
    <w:rsid w:val="002F383B"/>
    <w:rsid w:val="002F3CA1"/>
    <w:rsid w:val="002F43EC"/>
    <w:rsid w:val="002F4911"/>
    <w:rsid w:val="002F4C75"/>
    <w:rsid w:val="002F53C2"/>
    <w:rsid w:val="002F5A76"/>
    <w:rsid w:val="002F5C81"/>
    <w:rsid w:val="002F5CFB"/>
    <w:rsid w:val="002F5E57"/>
    <w:rsid w:val="002F5E60"/>
    <w:rsid w:val="002F5F9C"/>
    <w:rsid w:val="002F6678"/>
    <w:rsid w:val="002F6CA1"/>
    <w:rsid w:val="002F6E79"/>
    <w:rsid w:val="002F714C"/>
    <w:rsid w:val="002F7378"/>
    <w:rsid w:val="002F7458"/>
    <w:rsid w:val="002F78D1"/>
    <w:rsid w:val="002F7CEE"/>
    <w:rsid w:val="002F7D32"/>
    <w:rsid w:val="002F7E85"/>
    <w:rsid w:val="003001A3"/>
    <w:rsid w:val="00300CD9"/>
    <w:rsid w:val="00300EF3"/>
    <w:rsid w:val="00300F3D"/>
    <w:rsid w:val="003016A6"/>
    <w:rsid w:val="0030179A"/>
    <w:rsid w:val="00301CAB"/>
    <w:rsid w:val="003021D3"/>
    <w:rsid w:val="0030229B"/>
    <w:rsid w:val="00302319"/>
    <w:rsid w:val="0030271B"/>
    <w:rsid w:val="00302A44"/>
    <w:rsid w:val="00302DA4"/>
    <w:rsid w:val="0030302C"/>
    <w:rsid w:val="00303A27"/>
    <w:rsid w:val="00303B87"/>
    <w:rsid w:val="00303E39"/>
    <w:rsid w:val="00303F23"/>
    <w:rsid w:val="00303FD8"/>
    <w:rsid w:val="003046A1"/>
    <w:rsid w:val="003048EE"/>
    <w:rsid w:val="00304C90"/>
    <w:rsid w:val="00304E9E"/>
    <w:rsid w:val="00304FAD"/>
    <w:rsid w:val="0030528B"/>
    <w:rsid w:val="00305336"/>
    <w:rsid w:val="0030571E"/>
    <w:rsid w:val="0030582A"/>
    <w:rsid w:val="00305B7B"/>
    <w:rsid w:val="00305BC5"/>
    <w:rsid w:val="00305D00"/>
    <w:rsid w:val="00305D43"/>
    <w:rsid w:val="00305F70"/>
    <w:rsid w:val="00306026"/>
    <w:rsid w:val="0030653A"/>
    <w:rsid w:val="0030684A"/>
    <w:rsid w:val="00306A27"/>
    <w:rsid w:val="00307075"/>
    <w:rsid w:val="0030733D"/>
    <w:rsid w:val="003073F2"/>
    <w:rsid w:val="00307404"/>
    <w:rsid w:val="003075FE"/>
    <w:rsid w:val="00307796"/>
    <w:rsid w:val="00307889"/>
    <w:rsid w:val="00307B24"/>
    <w:rsid w:val="0031007E"/>
    <w:rsid w:val="0031064D"/>
    <w:rsid w:val="00310AEF"/>
    <w:rsid w:val="00310EE2"/>
    <w:rsid w:val="00311289"/>
    <w:rsid w:val="00311B61"/>
    <w:rsid w:val="00311E3F"/>
    <w:rsid w:val="00311F19"/>
    <w:rsid w:val="00311F56"/>
    <w:rsid w:val="003126AE"/>
    <w:rsid w:val="003129C3"/>
    <w:rsid w:val="003129C8"/>
    <w:rsid w:val="00312D69"/>
    <w:rsid w:val="00313190"/>
    <w:rsid w:val="003133A9"/>
    <w:rsid w:val="00313596"/>
    <w:rsid w:val="00313ECE"/>
    <w:rsid w:val="00314009"/>
    <w:rsid w:val="0031448B"/>
    <w:rsid w:val="003144FD"/>
    <w:rsid w:val="0031455D"/>
    <w:rsid w:val="00314904"/>
    <w:rsid w:val="0031540D"/>
    <w:rsid w:val="00315658"/>
    <w:rsid w:val="00315A10"/>
    <w:rsid w:val="00315A7C"/>
    <w:rsid w:val="00315FEC"/>
    <w:rsid w:val="003161C7"/>
    <w:rsid w:val="00316437"/>
    <w:rsid w:val="003164C2"/>
    <w:rsid w:val="00316940"/>
    <w:rsid w:val="00316B9C"/>
    <w:rsid w:val="00316F06"/>
    <w:rsid w:val="003171BE"/>
    <w:rsid w:val="00317892"/>
    <w:rsid w:val="00317B76"/>
    <w:rsid w:val="00317D74"/>
    <w:rsid w:val="0032054D"/>
    <w:rsid w:val="003206B8"/>
    <w:rsid w:val="00320844"/>
    <w:rsid w:val="00320A41"/>
    <w:rsid w:val="00320D72"/>
    <w:rsid w:val="003214C3"/>
    <w:rsid w:val="00321753"/>
    <w:rsid w:val="00321AC8"/>
    <w:rsid w:val="00321CDF"/>
    <w:rsid w:val="00321CFF"/>
    <w:rsid w:val="00321E49"/>
    <w:rsid w:val="00322410"/>
    <w:rsid w:val="003224D2"/>
    <w:rsid w:val="00322951"/>
    <w:rsid w:val="00322A72"/>
    <w:rsid w:val="00322B05"/>
    <w:rsid w:val="00322B68"/>
    <w:rsid w:val="00322D11"/>
    <w:rsid w:val="00323193"/>
    <w:rsid w:val="00323350"/>
    <w:rsid w:val="00324B08"/>
    <w:rsid w:val="00324C98"/>
    <w:rsid w:val="00324EEF"/>
    <w:rsid w:val="0032534D"/>
    <w:rsid w:val="0032551D"/>
    <w:rsid w:val="0032567F"/>
    <w:rsid w:val="00325879"/>
    <w:rsid w:val="00325E3C"/>
    <w:rsid w:val="00325F97"/>
    <w:rsid w:val="0032608D"/>
    <w:rsid w:val="0032611D"/>
    <w:rsid w:val="003262A8"/>
    <w:rsid w:val="003263DB"/>
    <w:rsid w:val="00326AB7"/>
    <w:rsid w:val="00327883"/>
    <w:rsid w:val="00327B2B"/>
    <w:rsid w:val="00327C9B"/>
    <w:rsid w:val="00327D82"/>
    <w:rsid w:val="00327F6A"/>
    <w:rsid w:val="00330337"/>
    <w:rsid w:val="00330574"/>
    <w:rsid w:val="00330710"/>
    <w:rsid w:val="00330CBF"/>
    <w:rsid w:val="003310CD"/>
    <w:rsid w:val="003312A8"/>
    <w:rsid w:val="00331304"/>
    <w:rsid w:val="00331849"/>
    <w:rsid w:val="00332103"/>
    <w:rsid w:val="00332971"/>
    <w:rsid w:val="00332999"/>
    <w:rsid w:val="00332B79"/>
    <w:rsid w:val="003330CF"/>
    <w:rsid w:val="0033349E"/>
    <w:rsid w:val="0033353A"/>
    <w:rsid w:val="003339CF"/>
    <w:rsid w:val="00333B2D"/>
    <w:rsid w:val="00333DAF"/>
    <w:rsid w:val="00333E74"/>
    <w:rsid w:val="0033404A"/>
    <w:rsid w:val="00334413"/>
    <w:rsid w:val="00334672"/>
    <w:rsid w:val="00334C0A"/>
    <w:rsid w:val="0033500C"/>
    <w:rsid w:val="0033519E"/>
    <w:rsid w:val="00335848"/>
    <w:rsid w:val="00335CC8"/>
    <w:rsid w:val="00336CB3"/>
    <w:rsid w:val="00336E1F"/>
    <w:rsid w:val="0033724C"/>
    <w:rsid w:val="00337534"/>
    <w:rsid w:val="00337B91"/>
    <w:rsid w:val="00337C49"/>
    <w:rsid w:val="00337E19"/>
    <w:rsid w:val="00340443"/>
    <w:rsid w:val="00340B78"/>
    <w:rsid w:val="00340C37"/>
    <w:rsid w:val="00341388"/>
    <w:rsid w:val="00341974"/>
    <w:rsid w:val="00341C24"/>
    <w:rsid w:val="0034207A"/>
    <w:rsid w:val="003421FD"/>
    <w:rsid w:val="00342479"/>
    <w:rsid w:val="00342E14"/>
    <w:rsid w:val="003432EC"/>
    <w:rsid w:val="0034333C"/>
    <w:rsid w:val="003434F1"/>
    <w:rsid w:val="003437BF"/>
    <w:rsid w:val="00343B0B"/>
    <w:rsid w:val="00343BAB"/>
    <w:rsid w:val="00343F3D"/>
    <w:rsid w:val="00344129"/>
    <w:rsid w:val="00344954"/>
    <w:rsid w:val="00344AAE"/>
    <w:rsid w:val="00344C02"/>
    <w:rsid w:val="00344C28"/>
    <w:rsid w:val="003450A4"/>
    <w:rsid w:val="003451C4"/>
    <w:rsid w:val="003452B6"/>
    <w:rsid w:val="00345646"/>
    <w:rsid w:val="00345BFB"/>
    <w:rsid w:val="00345C1E"/>
    <w:rsid w:val="003463B6"/>
    <w:rsid w:val="00347835"/>
    <w:rsid w:val="00347B71"/>
    <w:rsid w:val="00347D70"/>
    <w:rsid w:val="0035006A"/>
    <w:rsid w:val="0035013E"/>
    <w:rsid w:val="003506C4"/>
    <w:rsid w:val="00350701"/>
    <w:rsid w:val="00350A23"/>
    <w:rsid w:val="00350D78"/>
    <w:rsid w:val="0035102F"/>
    <w:rsid w:val="003512A2"/>
    <w:rsid w:val="0035176E"/>
    <w:rsid w:val="003517B6"/>
    <w:rsid w:val="00351F75"/>
    <w:rsid w:val="00351F95"/>
    <w:rsid w:val="0035214B"/>
    <w:rsid w:val="00352497"/>
    <w:rsid w:val="00352555"/>
    <w:rsid w:val="0035295C"/>
    <w:rsid w:val="00352B4F"/>
    <w:rsid w:val="00353CFB"/>
    <w:rsid w:val="00353EA1"/>
    <w:rsid w:val="003546AC"/>
    <w:rsid w:val="0035493F"/>
    <w:rsid w:val="00354F10"/>
    <w:rsid w:val="003553A4"/>
    <w:rsid w:val="00355571"/>
    <w:rsid w:val="0035562A"/>
    <w:rsid w:val="00356312"/>
    <w:rsid w:val="0035652F"/>
    <w:rsid w:val="00356839"/>
    <w:rsid w:val="003568E6"/>
    <w:rsid w:val="00356B78"/>
    <w:rsid w:val="00356FB6"/>
    <w:rsid w:val="00357C1B"/>
    <w:rsid w:val="00357D00"/>
    <w:rsid w:val="00357D49"/>
    <w:rsid w:val="003600D7"/>
    <w:rsid w:val="003607B6"/>
    <w:rsid w:val="00361210"/>
    <w:rsid w:val="003616B5"/>
    <w:rsid w:val="003619B0"/>
    <w:rsid w:val="00361C5A"/>
    <w:rsid w:val="00361C6D"/>
    <w:rsid w:val="00361E34"/>
    <w:rsid w:val="00361EB9"/>
    <w:rsid w:val="00362077"/>
    <w:rsid w:val="00362263"/>
    <w:rsid w:val="0036240F"/>
    <w:rsid w:val="003626D9"/>
    <w:rsid w:val="003628D8"/>
    <w:rsid w:val="00362C3E"/>
    <w:rsid w:val="00362F5B"/>
    <w:rsid w:val="00362FC3"/>
    <w:rsid w:val="0036303C"/>
    <w:rsid w:val="00363147"/>
    <w:rsid w:val="00363240"/>
    <w:rsid w:val="003632F5"/>
    <w:rsid w:val="00363506"/>
    <w:rsid w:val="00363BBA"/>
    <w:rsid w:val="00364060"/>
    <w:rsid w:val="00364064"/>
    <w:rsid w:val="00364327"/>
    <w:rsid w:val="00364892"/>
    <w:rsid w:val="00364916"/>
    <w:rsid w:val="00364D30"/>
    <w:rsid w:val="00365177"/>
    <w:rsid w:val="00365377"/>
    <w:rsid w:val="00365889"/>
    <w:rsid w:val="0036640D"/>
    <w:rsid w:val="0036650B"/>
    <w:rsid w:val="003665C0"/>
    <w:rsid w:val="0036675C"/>
    <w:rsid w:val="00366CDE"/>
    <w:rsid w:val="00367E90"/>
    <w:rsid w:val="00370063"/>
    <w:rsid w:val="0037017F"/>
    <w:rsid w:val="0037023A"/>
    <w:rsid w:val="00371094"/>
    <w:rsid w:val="00371154"/>
    <w:rsid w:val="00371443"/>
    <w:rsid w:val="0037159E"/>
    <w:rsid w:val="00371665"/>
    <w:rsid w:val="00371714"/>
    <w:rsid w:val="00371CC7"/>
    <w:rsid w:val="0037292E"/>
    <w:rsid w:val="00372DCC"/>
    <w:rsid w:val="00372E94"/>
    <w:rsid w:val="003730AF"/>
    <w:rsid w:val="00373387"/>
    <w:rsid w:val="00373482"/>
    <w:rsid w:val="003736B0"/>
    <w:rsid w:val="00373AA4"/>
    <w:rsid w:val="00373B3E"/>
    <w:rsid w:val="00373B8A"/>
    <w:rsid w:val="00373C29"/>
    <w:rsid w:val="00373C90"/>
    <w:rsid w:val="0037404C"/>
    <w:rsid w:val="0037453F"/>
    <w:rsid w:val="003746B8"/>
    <w:rsid w:val="00374B88"/>
    <w:rsid w:val="00374BC2"/>
    <w:rsid w:val="00374E60"/>
    <w:rsid w:val="00374FBD"/>
    <w:rsid w:val="003751A2"/>
    <w:rsid w:val="003757A3"/>
    <w:rsid w:val="00375B4F"/>
    <w:rsid w:val="00375EDB"/>
    <w:rsid w:val="00375F10"/>
    <w:rsid w:val="00376176"/>
    <w:rsid w:val="003761ED"/>
    <w:rsid w:val="003762C5"/>
    <w:rsid w:val="003765D8"/>
    <w:rsid w:val="00376C52"/>
    <w:rsid w:val="00376C8A"/>
    <w:rsid w:val="00376C91"/>
    <w:rsid w:val="00376F8B"/>
    <w:rsid w:val="003771F3"/>
    <w:rsid w:val="003778DB"/>
    <w:rsid w:val="0038009B"/>
    <w:rsid w:val="0038011D"/>
    <w:rsid w:val="00380449"/>
    <w:rsid w:val="0038048B"/>
    <w:rsid w:val="003806A5"/>
    <w:rsid w:val="00380EB2"/>
    <w:rsid w:val="00381183"/>
    <w:rsid w:val="003815F3"/>
    <w:rsid w:val="0038169E"/>
    <w:rsid w:val="003817B5"/>
    <w:rsid w:val="0038180A"/>
    <w:rsid w:val="00381A2E"/>
    <w:rsid w:val="00381A3F"/>
    <w:rsid w:val="00381B2D"/>
    <w:rsid w:val="00381BF5"/>
    <w:rsid w:val="003828D9"/>
    <w:rsid w:val="0038299D"/>
    <w:rsid w:val="00382A03"/>
    <w:rsid w:val="00382CA2"/>
    <w:rsid w:val="003831E9"/>
    <w:rsid w:val="00383249"/>
    <w:rsid w:val="003838AB"/>
    <w:rsid w:val="00383C89"/>
    <w:rsid w:val="00384200"/>
    <w:rsid w:val="00384B02"/>
    <w:rsid w:val="00384B93"/>
    <w:rsid w:val="00384E24"/>
    <w:rsid w:val="0038534D"/>
    <w:rsid w:val="003856C5"/>
    <w:rsid w:val="00385721"/>
    <w:rsid w:val="00385A98"/>
    <w:rsid w:val="00386D28"/>
    <w:rsid w:val="0038703E"/>
    <w:rsid w:val="00387334"/>
    <w:rsid w:val="0038738B"/>
    <w:rsid w:val="00387459"/>
    <w:rsid w:val="003876C5"/>
    <w:rsid w:val="00387A0C"/>
    <w:rsid w:val="00387D20"/>
    <w:rsid w:val="00387DD6"/>
    <w:rsid w:val="00387FB0"/>
    <w:rsid w:val="00387FCA"/>
    <w:rsid w:val="003900F9"/>
    <w:rsid w:val="00390450"/>
    <w:rsid w:val="00390523"/>
    <w:rsid w:val="0039079A"/>
    <w:rsid w:val="00390E18"/>
    <w:rsid w:val="00390FF3"/>
    <w:rsid w:val="0039145A"/>
    <w:rsid w:val="003918B6"/>
    <w:rsid w:val="00391940"/>
    <w:rsid w:val="00391A13"/>
    <w:rsid w:val="003921FC"/>
    <w:rsid w:val="003925DF"/>
    <w:rsid w:val="003926BC"/>
    <w:rsid w:val="00392869"/>
    <w:rsid w:val="00392B0F"/>
    <w:rsid w:val="00392CCC"/>
    <w:rsid w:val="00392D83"/>
    <w:rsid w:val="00392E3B"/>
    <w:rsid w:val="00393DF3"/>
    <w:rsid w:val="00394829"/>
    <w:rsid w:val="00394A27"/>
    <w:rsid w:val="00394B68"/>
    <w:rsid w:val="00394C7D"/>
    <w:rsid w:val="003953B7"/>
    <w:rsid w:val="00395862"/>
    <w:rsid w:val="00395A9B"/>
    <w:rsid w:val="00395AC0"/>
    <w:rsid w:val="00395D4E"/>
    <w:rsid w:val="003960A8"/>
    <w:rsid w:val="0039679A"/>
    <w:rsid w:val="00396804"/>
    <w:rsid w:val="00396A0B"/>
    <w:rsid w:val="00396BA7"/>
    <w:rsid w:val="00396BD7"/>
    <w:rsid w:val="00396EB6"/>
    <w:rsid w:val="0039730A"/>
    <w:rsid w:val="00397828"/>
    <w:rsid w:val="00397A42"/>
    <w:rsid w:val="00397D26"/>
    <w:rsid w:val="003A05BD"/>
    <w:rsid w:val="003A0973"/>
    <w:rsid w:val="003A10FD"/>
    <w:rsid w:val="003A19EB"/>
    <w:rsid w:val="003A1F2F"/>
    <w:rsid w:val="003A1FE9"/>
    <w:rsid w:val="003A2395"/>
    <w:rsid w:val="003A27BC"/>
    <w:rsid w:val="003A2DE6"/>
    <w:rsid w:val="003A3278"/>
    <w:rsid w:val="003A34C6"/>
    <w:rsid w:val="003A34D2"/>
    <w:rsid w:val="003A3909"/>
    <w:rsid w:val="003A3CAD"/>
    <w:rsid w:val="003A3DD6"/>
    <w:rsid w:val="003A44CC"/>
    <w:rsid w:val="003A4667"/>
    <w:rsid w:val="003A481E"/>
    <w:rsid w:val="003A4877"/>
    <w:rsid w:val="003A4D90"/>
    <w:rsid w:val="003A5014"/>
    <w:rsid w:val="003A57DA"/>
    <w:rsid w:val="003A613C"/>
    <w:rsid w:val="003A634F"/>
    <w:rsid w:val="003A6917"/>
    <w:rsid w:val="003A697D"/>
    <w:rsid w:val="003A6C25"/>
    <w:rsid w:val="003A6FDB"/>
    <w:rsid w:val="003A75ED"/>
    <w:rsid w:val="003A78F6"/>
    <w:rsid w:val="003A7998"/>
    <w:rsid w:val="003B085D"/>
    <w:rsid w:val="003B0EC5"/>
    <w:rsid w:val="003B1125"/>
    <w:rsid w:val="003B1199"/>
    <w:rsid w:val="003B14BF"/>
    <w:rsid w:val="003B14F8"/>
    <w:rsid w:val="003B1715"/>
    <w:rsid w:val="003B18D8"/>
    <w:rsid w:val="003B18FE"/>
    <w:rsid w:val="003B1949"/>
    <w:rsid w:val="003B1A7C"/>
    <w:rsid w:val="003B1D93"/>
    <w:rsid w:val="003B2024"/>
    <w:rsid w:val="003B229F"/>
    <w:rsid w:val="003B27E1"/>
    <w:rsid w:val="003B31AB"/>
    <w:rsid w:val="003B3442"/>
    <w:rsid w:val="003B3B2B"/>
    <w:rsid w:val="003B3BD3"/>
    <w:rsid w:val="003B4196"/>
    <w:rsid w:val="003B42BA"/>
    <w:rsid w:val="003B46C5"/>
    <w:rsid w:val="003B47D6"/>
    <w:rsid w:val="003B47FC"/>
    <w:rsid w:val="003B48B2"/>
    <w:rsid w:val="003B48D3"/>
    <w:rsid w:val="003B49CE"/>
    <w:rsid w:val="003B4C4A"/>
    <w:rsid w:val="003B5139"/>
    <w:rsid w:val="003B5915"/>
    <w:rsid w:val="003B5A42"/>
    <w:rsid w:val="003B5D85"/>
    <w:rsid w:val="003B6553"/>
    <w:rsid w:val="003B65DA"/>
    <w:rsid w:val="003B677D"/>
    <w:rsid w:val="003B7033"/>
    <w:rsid w:val="003B771E"/>
    <w:rsid w:val="003B778A"/>
    <w:rsid w:val="003C0706"/>
    <w:rsid w:val="003C141B"/>
    <w:rsid w:val="003C149B"/>
    <w:rsid w:val="003C1550"/>
    <w:rsid w:val="003C1D9E"/>
    <w:rsid w:val="003C2B95"/>
    <w:rsid w:val="003C30F7"/>
    <w:rsid w:val="003C317A"/>
    <w:rsid w:val="003C390F"/>
    <w:rsid w:val="003C39B7"/>
    <w:rsid w:val="003C3D36"/>
    <w:rsid w:val="003C3D71"/>
    <w:rsid w:val="003C404C"/>
    <w:rsid w:val="003C40CA"/>
    <w:rsid w:val="003C43E2"/>
    <w:rsid w:val="003C45F6"/>
    <w:rsid w:val="003C4619"/>
    <w:rsid w:val="003C475D"/>
    <w:rsid w:val="003C4896"/>
    <w:rsid w:val="003C4931"/>
    <w:rsid w:val="003C4C72"/>
    <w:rsid w:val="003C4F02"/>
    <w:rsid w:val="003C4F03"/>
    <w:rsid w:val="003C5208"/>
    <w:rsid w:val="003C52B2"/>
    <w:rsid w:val="003C5386"/>
    <w:rsid w:val="003C56EB"/>
    <w:rsid w:val="003C5DB3"/>
    <w:rsid w:val="003C61B1"/>
    <w:rsid w:val="003C67C5"/>
    <w:rsid w:val="003C6918"/>
    <w:rsid w:val="003C6E07"/>
    <w:rsid w:val="003C6E82"/>
    <w:rsid w:val="003C712A"/>
    <w:rsid w:val="003C72DD"/>
    <w:rsid w:val="003C7B56"/>
    <w:rsid w:val="003C7EF2"/>
    <w:rsid w:val="003D0C1F"/>
    <w:rsid w:val="003D0C4A"/>
    <w:rsid w:val="003D1207"/>
    <w:rsid w:val="003D13F4"/>
    <w:rsid w:val="003D19CE"/>
    <w:rsid w:val="003D1D0E"/>
    <w:rsid w:val="003D1D61"/>
    <w:rsid w:val="003D22DD"/>
    <w:rsid w:val="003D24C6"/>
    <w:rsid w:val="003D2816"/>
    <w:rsid w:val="003D2BA4"/>
    <w:rsid w:val="003D3029"/>
    <w:rsid w:val="003D32DF"/>
    <w:rsid w:val="003D38F3"/>
    <w:rsid w:val="003D3A10"/>
    <w:rsid w:val="003D3BA9"/>
    <w:rsid w:val="003D403D"/>
    <w:rsid w:val="003D449B"/>
    <w:rsid w:val="003D4624"/>
    <w:rsid w:val="003D4840"/>
    <w:rsid w:val="003D4AA2"/>
    <w:rsid w:val="003D4C06"/>
    <w:rsid w:val="003D4DD0"/>
    <w:rsid w:val="003D4EBD"/>
    <w:rsid w:val="003D5AC4"/>
    <w:rsid w:val="003D5BDB"/>
    <w:rsid w:val="003D5C8D"/>
    <w:rsid w:val="003D5F28"/>
    <w:rsid w:val="003D6005"/>
    <w:rsid w:val="003D6300"/>
    <w:rsid w:val="003D666A"/>
    <w:rsid w:val="003D685F"/>
    <w:rsid w:val="003D6990"/>
    <w:rsid w:val="003D6E18"/>
    <w:rsid w:val="003D6EDE"/>
    <w:rsid w:val="003D7C96"/>
    <w:rsid w:val="003E0FE8"/>
    <w:rsid w:val="003E137C"/>
    <w:rsid w:val="003E1389"/>
    <w:rsid w:val="003E1C92"/>
    <w:rsid w:val="003E1E8E"/>
    <w:rsid w:val="003E236F"/>
    <w:rsid w:val="003E2509"/>
    <w:rsid w:val="003E2681"/>
    <w:rsid w:val="003E280F"/>
    <w:rsid w:val="003E2C52"/>
    <w:rsid w:val="003E2D59"/>
    <w:rsid w:val="003E2DEC"/>
    <w:rsid w:val="003E2E9C"/>
    <w:rsid w:val="003E31A1"/>
    <w:rsid w:val="003E3392"/>
    <w:rsid w:val="003E341F"/>
    <w:rsid w:val="003E3431"/>
    <w:rsid w:val="003E366F"/>
    <w:rsid w:val="003E389B"/>
    <w:rsid w:val="003E3F97"/>
    <w:rsid w:val="003E4312"/>
    <w:rsid w:val="003E47BC"/>
    <w:rsid w:val="003E4C1B"/>
    <w:rsid w:val="003E4E86"/>
    <w:rsid w:val="003E5099"/>
    <w:rsid w:val="003E5C97"/>
    <w:rsid w:val="003E5CED"/>
    <w:rsid w:val="003E5D9E"/>
    <w:rsid w:val="003E5DCF"/>
    <w:rsid w:val="003E6590"/>
    <w:rsid w:val="003E73B0"/>
    <w:rsid w:val="003E76A3"/>
    <w:rsid w:val="003E7A52"/>
    <w:rsid w:val="003E7E71"/>
    <w:rsid w:val="003F083B"/>
    <w:rsid w:val="003F0A92"/>
    <w:rsid w:val="003F0B2C"/>
    <w:rsid w:val="003F0B43"/>
    <w:rsid w:val="003F17FA"/>
    <w:rsid w:val="003F2829"/>
    <w:rsid w:val="003F2A4B"/>
    <w:rsid w:val="003F38F5"/>
    <w:rsid w:val="003F48BD"/>
    <w:rsid w:val="003F48C7"/>
    <w:rsid w:val="003F48F3"/>
    <w:rsid w:val="003F4911"/>
    <w:rsid w:val="003F4914"/>
    <w:rsid w:val="003F4DD8"/>
    <w:rsid w:val="003F5470"/>
    <w:rsid w:val="003F54BE"/>
    <w:rsid w:val="003F579A"/>
    <w:rsid w:val="003F5BE8"/>
    <w:rsid w:val="003F65E7"/>
    <w:rsid w:val="003F6710"/>
    <w:rsid w:val="003F67F7"/>
    <w:rsid w:val="003F68B8"/>
    <w:rsid w:val="003F6968"/>
    <w:rsid w:val="003F6C16"/>
    <w:rsid w:val="003F6D64"/>
    <w:rsid w:val="003F7BEC"/>
    <w:rsid w:val="003F7D06"/>
    <w:rsid w:val="004000F8"/>
    <w:rsid w:val="0040015D"/>
    <w:rsid w:val="004002F0"/>
    <w:rsid w:val="00400439"/>
    <w:rsid w:val="00400516"/>
    <w:rsid w:val="00400E89"/>
    <w:rsid w:val="0040105B"/>
    <w:rsid w:val="004012A4"/>
    <w:rsid w:val="004017DE"/>
    <w:rsid w:val="004018BA"/>
    <w:rsid w:val="004018DE"/>
    <w:rsid w:val="004018E9"/>
    <w:rsid w:val="00401ADC"/>
    <w:rsid w:val="00401CB3"/>
    <w:rsid w:val="00401CE4"/>
    <w:rsid w:val="00401FB6"/>
    <w:rsid w:val="00402321"/>
    <w:rsid w:val="00402693"/>
    <w:rsid w:val="0040280E"/>
    <w:rsid w:val="00402C32"/>
    <w:rsid w:val="00402E2E"/>
    <w:rsid w:val="004030D6"/>
    <w:rsid w:val="00403130"/>
    <w:rsid w:val="00403858"/>
    <w:rsid w:val="00403902"/>
    <w:rsid w:val="00404094"/>
    <w:rsid w:val="004043F0"/>
    <w:rsid w:val="00404468"/>
    <w:rsid w:val="0040457B"/>
    <w:rsid w:val="004045CB"/>
    <w:rsid w:val="00404D64"/>
    <w:rsid w:val="00404EA6"/>
    <w:rsid w:val="00404F38"/>
    <w:rsid w:val="00405131"/>
    <w:rsid w:val="00405584"/>
    <w:rsid w:val="004056C1"/>
    <w:rsid w:val="00405C69"/>
    <w:rsid w:val="00406311"/>
    <w:rsid w:val="00406712"/>
    <w:rsid w:val="00406792"/>
    <w:rsid w:val="00406D0E"/>
    <w:rsid w:val="00407ABA"/>
    <w:rsid w:val="00407ED1"/>
    <w:rsid w:val="00407FE3"/>
    <w:rsid w:val="004102C5"/>
    <w:rsid w:val="004104AD"/>
    <w:rsid w:val="00410896"/>
    <w:rsid w:val="00411174"/>
    <w:rsid w:val="004112AF"/>
    <w:rsid w:val="00411560"/>
    <w:rsid w:val="004115EE"/>
    <w:rsid w:val="0041172D"/>
    <w:rsid w:val="0041183F"/>
    <w:rsid w:val="00411952"/>
    <w:rsid w:val="00411DC4"/>
    <w:rsid w:val="00412224"/>
    <w:rsid w:val="0041265C"/>
    <w:rsid w:val="0041303C"/>
    <w:rsid w:val="00413184"/>
    <w:rsid w:val="004132BF"/>
    <w:rsid w:val="00413496"/>
    <w:rsid w:val="00413E92"/>
    <w:rsid w:val="00413EF9"/>
    <w:rsid w:val="00414158"/>
    <w:rsid w:val="004142BF"/>
    <w:rsid w:val="00414388"/>
    <w:rsid w:val="00414454"/>
    <w:rsid w:val="0041471A"/>
    <w:rsid w:val="00414A57"/>
    <w:rsid w:val="00414EC9"/>
    <w:rsid w:val="00414FB4"/>
    <w:rsid w:val="00414FDF"/>
    <w:rsid w:val="004157E2"/>
    <w:rsid w:val="0041591D"/>
    <w:rsid w:val="00415B06"/>
    <w:rsid w:val="00415BF8"/>
    <w:rsid w:val="00415CEB"/>
    <w:rsid w:val="00415DA8"/>
    <w:rsid w:val="0041682A"/>
    <w:rsid w:val="00416B34"/>
    <w:rsid w:val="00416BD5"/>
    <w:rsid w:val="00416DE7"/>
    <w:rsid w:val="0041715F"/>
    <w:rsid w:val="004177B3"/>
    <w:rsid w:val="00417861"/>
    <w:rsid w:val="00417DF3"/>
    <w:rsid w:val="00417E3B"/>
    <w:rsid w:val="004200FE"/>
    <w:rsid w:val="0042041D"/>
    <w:rsid w:val="00420512"/>
    <w:rsid w:val="00420A2E"/>
    <w:rsid w:val="0042100A"/>
    <w:rsid w:val="004213F2"/>
    <w:rsid w:val="004215A3"/>
    <w:rsid w:val="004215CB"/>
    <w:rsid w:val="00421832"/>
    <w:rsid w:val="00421A49"/>
    <w:rsid w:val="00421C59"/>
    <w:rsid w:val="004226F5"/>
    <w:rsid w:val="00422906"/>
    <w:rsid w:val="0042295A"/>
    <w:rsid w:val="0042298E"/>
    <w:rsid w:val="004229C3"/>
    <w:rsid w:val="00422E13"/>
    <w:rsid w:val="00422F0A"/>
    <w:rsid w:val="00422F90"/>
    <w:rsid w:val="0042328A"/>
    <w:rsid w:val="004234B0"/>
    <w:rsid w:val="00423518"/>
    <w:rsid w:val="0042368F"/>
    <w:rsid w:val="00423882"/>
    <w:rsid w:val="00423921"/>
    <w:rsid w:val="0042398A"/>
    <w:rsid w:val="00423C7C"/>
    <w:rsid w:val="00424A06"/>
    <w:rsid w:val="00424AB2"/>
    <w:rsid w:val="00425E2E"/>
    <w:rsid w:val="004260E9"/>
    <w:rsid w:val="004262DE"/>
    <w:rsid w:val="004266B3"/>
    <w:rsid w:val="004267BE"/>
    <w:rsid w:val="00426A3C"/>
    <w:rsid w:val="00426C93"/>
    <w:rsid w:val="00426F80"/>
    <w:rsid w:val="00427138"/>
    <w:rsid w:val="00427559"/>
    <w:rsid w:val="00427B61"/>
    <w:rsid w:val="00427C25"/>
    <w:rsid w:val="004302B7"/>
    <w:rsid w:val="00430481"/>
    <w:rsid w:val="00430910"/>
    <w:rsid w:val="00430D80"/>
    <w:rsid w:val="00430F07"/>
    <w:rsid w:val="00430F59"/>
    <w:rsid w:val="00430F83"/>
    <w:rsid w:val="004310C5"/>
    <w:rsid w:val="00431141"/>
    <w:rsid w:val="004311A0"/>
    <w:rsid w:val="00431425"/>
    <w:rsid w:val="00431704"/>
    <w:rsid w:val="00431716"/>
    <w:rsid w:val="004319EB"/>
    <w:rsid w:val="00431A94"/>
    <w:rsid w:val="00431EFA"/>
    <w:rsid w:val="00432401"/>
    <w:rsid w:val="00432455"/>
    <w:rsid w:val="00432817"/>
    <w:rsid w:val="004328BC"/>
    <w:rsid w:val="00432DD5"/>
    <w:rsid w:val="00433215"/>
    <w:rsid w:val="00433327"/>
    <w:rsid w:val="00433599"/>
    <w:rsid w:val="00433A92"/>
    <w:rsid w:val="00434571"/>
    <w:rsid w:val="00434903"/>
    <w:rsid w:val="00434AEF"/>
    <w:rsid w:val="00434C55"/>
    <w:rsid w:val="0043518B"/>
    <w:rsid w:val="0043529A"/>
    <w:rsid w:val="00435461"/>
    <w:rsid w:val="00435FC6"/>
    <w:rsid w:val="00436242"/>
    <w:rsid w:val="00436517"/>
    <w:rsid w:val="00436779"/>
    <w:rsid w:val="00436F11"/>
    <w:rsid w:val="00436F4C"/>
    <w:rsid w:val="00436F78"/>
    <w:rsid w:val="00437091"/>
    <w:rsid w:val="004370F9"/>
    <w:rsid w:val="0043737E"/>
    <w:rsid w:val="004377DD"/>
    <w:rsid w:val="004408FD"/>
    <w:rsid w:val="00440B71"/>
    <w:rsid w:val="0044138B"/>
    <w:rsid w:val="00441C19"/>
    <w:rsid w:val="0044201C"/>
    <w:rsid w:val="00442111"/>
    <w:rsid w:val="004430BD"/>
    <w:rsid w:val="004432A9"/>
    <w:rsid w:val="0044353E"/>
    <w:rsid w:val="00444191"/>
    <w:rsid w:val="004444CD"/>
    <w:rsid w:val="00444690"/>
    <w:rsid w:val="004446E1"/>
    <w:rsid w:val="00444872"/>
    <w:rsid w:val="004448EC"/>
    <w:rsid w:val="00444CA9"/>
    <w:rsid w:val="00444D63"/>
    <w:rsid w:val="004452AF"/>
    <w:rsid w:val="00445875"/>
    <w:rsid w:val="004458D1"/>
    <w:rsid w:val="00445ACB"/>
    <w:rsid w:val="0044605A"/>
    <w:rsid w:val="00447430"/>
    <w:rsid w:val="0044787F"/>
    <w:rsid w:val="00447920"/>
    <w:rsid w:val="0044793F"/>
    <w:rsid w:val="00447950"/>
    <w:rsid w:val="00447A48"/>
    <w:rsid w:val="00447AEB"/>
    <w:rsid w:val="00447E13"/>
    <w:rsid w:val="00447F07"/>
    <w:rsid w:val="004505A6"/>
    <w:rsid w:val="004505E5"/>
    <w:rsid w:val="0045069C"/>
    <w:rsid w:val="00450813"/>
    <w:rsid w:val="004508F9"/>
    <w:rsid w:val="004509AC"/>
    <w:rsid w:val="00450C39"/>
    <w:rsid w:val="00451AF6"/>
    <w:rsid w:val="00451E34"/>
    <w:rsid w:val="00452361"/>
    <w:rsid w:val="00452637"/>
    <w:rsid w:val="004529F6"/>
    <w:rsid w:val="00452CA0"/>
    <w:rsid w:val="00452D32"/>
    <w:rsid w:val="00452F84"/>
    <w:rsid w:val="00453203"/>
    <w:rsid w:val="0045351D"/>
    <w:rsid w:val="00453551"/>
    <w:rsid w:val="00453787"/>
    <w:rsid w:val="00453C92"/>
    <w:rsid w:val="004543FC"/>
    <w:rsid w:val="004545BF"/>
    <w:rsid w:val="00454777"/>
    <w:rsid w:val="00454DA8"/>
    <w:rsid w:val="00454E52"/>
    <w:rsid w:val="0045552C"/>
    <w:rsid w:val="004555DB"/>
    <w:rsid w:val="00455697"/>
    <w:rsid w:val="004557A9"/>
    <w:rsid w:val="004557E2"/>
    <w:rsid w:val="00455806"/>
    <w:rsid w:val="00455B6A"/>
    <w:rsid w:val="00455DFB"/>
    <w:rsid w:val="00455E84"/>
    <w:rsid w:val="00456216"/>
    <w:rsid w:val="0045625C"/>
    <w:rsid w:val="004563A0"/>
    <w:rsid w:val="004563AF"/>
    <w:rsid w:val="00456560"/>
    <w:rsid w:val="00456A2E"/>
    <w:rsid w:val="00456BE3"/>
    <w:rsid w:val="00457341"/>
    <w:rsid w:val="0045744F"/>
    <w:rsid w:val="004577BE"/>
    <w:rsid w:val="0045791E"/>
    <w:rsid w:val="00457B33"/>
    <w:rsid w:val="00457FBC"/>
    <w:rsid w:val="00460019"/>
    <w:rsid w:val="00460C89"/>
    <w:rsid w:val="00460F2D"/>
    <w:rsid w:val="004615F3"/>
    <w:rsid w:val="004615FC"/>
    <w:rsid w:val="004616C0"/>
    <w:rsid w:val="004618E4"/>
    <w:rsid w:val="00461D21"/>
    <w:rsid w:val="004628AC"/>
    <w:rsid w:val="004634D8"/>
    <w:rsid w:val="00463D06"/>
    <w:rsid w:val="0046452E"/>
    <w:rsid w:val="00464D8F"/>
    <w:rsid w:val="00464E6D"/>
    <w:rsid w:val="004652A7"/>
    <w:rsid w:val="00465307"/>
    <w:rsid w:val="0046588C"/>
    <w:rsid w:val="00466159"/>
    <w:rsid w:val="00466687"/>
    <w:rsid w:val="004666BF"/>
    <w:rsid w:val="00466937"/>
    <w:rsid w:val="00466A51"/>
    <w:rsid w:val="00466D1E"/>
    <w:rsid w:val="00466FFE"/>
    <w:rsid w:val="00467D1C"/>
    <w:rsid w:val="00467D4B"/>
    <w:rsid w:val="004703B7"/>
    <w:rsid w:val="00470407"/>
    <w:rsid w:val="004705D9"/>
    <w:rsid w:val="0047069D"/>
    <w:rsid w:val="004706D3"/>
    <w:rsid w:val="00470994"/>
    <w:rsid w:val="00470FD8"/>
    <w:rsid w:val="0047165D"/>
    <w:rsid w:val="00471BFD"/>
    <w:rsid w:val="00471D77"/>
    <w:rsid w:val="00471F23"/>
    <w:rsid w:val="00471FD3"/>
    <w:rsid w:val="004722C1"/>
    <w:rsid w:val="00472680"/>
    <w:rsid w:val="00472973"/>
    <w:rsid w:val="00472995"/>
    <w:rsid w:val="00472B51"/>
    <w:rsid w:val="0047331D"/>
    <w:rsid w:val="004733A1"/>
    <w:rsid w:val="00473573"/>
    <w:rsid w:val="004739E4"/>
    <w:rsid w:val="00473AE4"/>
    <w:rsid w:val="00473C3D"/>
    <w:rsid w:val="00473E5E"/>
    <w:rsid w:val="0047531D"/>
    <w:rsid w:val="00475678"/>
    <w:rsid w:val="00475804"/>
    <w:rsid w:val="00475842"/>
    <w:rsid w:val="00475854"/>
    <w:rsid w:val="00475932"/>
    <w:rsid w:val="00475A96"/>
    <w:rsid w:val="00475B9D"/>
    <w:rsid w:val="00475D3E"/>
    <w:rsid w:val="00475F1F"/>
    <w:rsid w:val="00475F47"/>
    <w:rsid w:val="00476320"/>
    <w:rsid w:val="004763C6"/>
    <w:rsid w:val="004763FE"/>
    <w:rsid w:val="00476D4D"/>
    <w:rsid w:val="0047732D"/>
    <w:rsid w:val="0047767D"/>
    <w:rsid w:val="00477BFD"/>
    <w:rsid w:val="00477C61"/>
    <w:rsid w:val="00477E80"/>
    <w:rsid w:val="00477EC2"/>
    <w:rsid w:val="00477F30"/>
    <w:rsid w:val="00480563"/>
    <w:rsid w:val="00480B06"/>
    <w:rsid w:val="0048136F"/>
    <w:rsid w:val="0048148C"/>
    <w:rsid w:val="004815BB"/>
    <w:rsid w:val="004816F8"/>
    <w:rsid w:val="004818F1"/>
    <w:rsid w:val="00481955"/>
    <w:rsid w:val="00481A24"/>
    <w:rsid w:val="00481D10"/>
    <w:rsid w:val="004828A1"/>
    <w:rsid w:val="00482AF2"/>
    <w:rsid w:val="00482F06"/>
    <w:rsid w:val="004838AA"/>
    <w:rsid w:val="00483DE7"/>
    <w:rsid w:val="004840C7"/>
    <w:rsid w:val="00484130"/>
    <w:rsid w:val="00484433"/>
    <w:rsid w:val="0048461C"/>
    <w:rsid w:val="00484734"/>
    <w:rsid w:val="004849AA"/>
    <w:rsid w:val="00484ADE"/>
    <w:rsid w:val="00484C0D"/>
    <w:rsid w:val="004852BC"/>
    <w:rsid w:val="0048548D"/>
    <w:rsid w:val="00485ACF"/>
    <w:rsid w:val="00485C2C"/>
    <w:rsid w:val="00485CE4"/>
    <w:rsid w:val="00485EEE"/>
    <w:rsid w:val="00486313"/>
    <w:rsid w:val="004866C0"/>
    <w:rsid w:val="004866EB"/>
    <w:rsid w:val="00486E1F"/>
    <w:rsid w:val="00486F21"/>
    <w:rsid w:val="0048754F"/>
    <w:rsid w:val="00487771"/>
    <w:rsid w:val="00487D1D"/>
    <w:rsid w:val="00490396"/>
    <w:rsid w:val="0049040D"/>
    <w:rsid w:val="00490439"/>
    <w:rsid w:val="004906AB"/>
    <w:rsid w:val="004908E3"/>
    <w:rsid w:val="00490AAB"/>
    <w:rsid w:val="00490B42"/>
    <w:rsid w:val="00490B78"/>
    <w:rsid w:val="0049107B"/>
    <w:rsid w:val="004916ED"/>
    <w:rsid w:val="004918B8"/>
    <w:rsid w:val="00491AA0"/>
    <w:rsid w:val="00492C51"/>
    <w:rsid w:val="00492DE1"/>
    <w:rsid w:val="00492F7D"/>
    <w:rsid w:val="00493325"/>
    <w:rsid w:val="00493345"/>
    <w:rsid w:val="004936AE"/>
    <w:rsid w:val="00493F4F"/>
    <w:rsid w:val="00494021"/>
    <w:rsid w:val="004946D0"/>
    <w:rsid w:val="0049471D"/>
    <w:rsid w:val="004948CC"/>
    <w:rsid w:val="00494B34"/>
    <w:rsid w:val="00494B83"/>
    <w:rsid w:val="0049500A"/>
    <w:rsid w:val="00495045"/>
    <w:rsid w:val="00495273"/>
    <w:rsid w:val="00495478"/>
    <w:rsid w:val="00495867"/>
    <w:rsid w:val="00495BF2"/>
    <w:rsid w:val="00495F79"/>
    <w:rsid w:val="004966CE"/>
    <w:rsid w:val="00496C04"/>
    <w:rsid w:val="00496DBA"/>
    <w:rsid w:val="00496DEC"/>
    <w:rsid w:val="00496EEB"/>
    <w:rsid w:val="00497241"/>
    <w:rsid w:val="004976B3"/>
    <w:rsid w:val="0049792C"/>
    <w:rsid w:val="00497A8E"/>
    <w:rsid w:val="00497BCB"/>
    <w:rsid w:val="004A01CB"/>
    <w:rsid w:val="004A061C"/>
    <w:rsid w:val="004A0A85"/>
    <w:rsid w:val="004A0D58"/>
    <w:rsid w:val="004A0D69"/>
    <w:rsid w:val="004A0F40"/>
    <w:rsid w:val="004A1CA2"/>
    <w:rsid w:val="004A1D1F"/>
    <w:rsid w:val="004A1DA0"/>
    <w:rsid w:val="004A2184"/>
    <w:rsid w:val="004A2377"/>
    <w:rsid w:val="004A2EF6"/>
    <w:rsid w:val="004A34EA"/>
    <w:rsid w:val="004A3550"/>
    <w:rsid w:val="004A3711"/>
    <w:rsid w:val="004A3E84"/>
    <w:rsid w:val="004A4286"/>
    <w:rsid w:val="004A4357"/>
    <w:rsid w:val="004A4E32"/>
    <w:rsid w:val="004A54AD"/>
    <w:rsid w:val="004A5B2A"/>
    <w:rsid w:val="004A5C04"/>
    <w:rsid w:val="004A62ED"/>
    <w:rsid w:val="004A6670"/>
    <w:rsid w:val="004A68F4"/>
    <w:rsid w:val="004A690C"/>
    <w:rsid w:val="004A69BC"/>
    <w:rsid w:val="004A6BC9"/>
    <w:rsid w:val="004A6ECB"/>
    <w:rsid w:val="004A6F26"/>
    <w:rsid w:val="004A7754"/>
    <w:rsid w:val="004A7B2A"/>
    <w:rsid w:val="004A7CBA"/>
    <w:rsid w:val="004A7E2C"/>
    <w:rsid w:val="004A7FD7"/>
    <w:rsid w:val="004B0097"/>
    <w:rsid w:val="004B02D8"/>
    <w:rsid w:val="004B0476"/>
    <w:rsid w:val="004B079D"/>
    <w:rsid w:val="004B0B47"/>
    <w:rsid w:val="004B0F5C"/>
    <w:rsid w:val="004B12B3"/>
    <w:rsid w:val="004B18AF"/>
    <w:rsid w:val="004B1F05"/>
    <w:rsid w:val="004B2127"/>
    <w:rsid w:val="004B2336"/>
    <w:rsid w:val="004B23EF"/>
    <w:rsid w:val="004B2606"/>
    <w:rsid w:val="004B2EFD"/>
    <w:rsid w:val="004B31BD"/>
    <w:rsid w:val="004B330F"/>
    <w:rsid w:val="004B337C"/>
    <w:rsid w:val="004B3819"/>
    <w:rsid w:val="004B3938"/>
    <w:rsid w:val="004B42B1"/>
    <w:rsid w:val="004B436F"/>
    <w:rsid w:val="004B45EC"/>
    <w:rsid w:val="004B4A32"/>
    <w:rsid w:val="004B4AF6"/>
    <w:rsid w:val="004B4D26"/>
    <w:rsid w:val="004B5155"/>
    <w:rsid w:val="004B5296"/>
    <w:rsid w:val="004B53F4"/>
    <w:rsid w:val="004B55FF"/>
    <w:rsid w:val="004B567B"/>
    <w:rsid w:val="004B569C"/>
    <w:rsid w:val="004B5A89"/>
    <w:rsid w:val="004B5FDC"/>
    <w:rsid w:val="004B6BC7"/>
    <w:rsid w:val="004B6CEC"/>
    <w:rsid w:val="004B6E80"/>
    <w:rsid w:val="004B6EE0"/>
    <w:rsid w:val="004B71AB"/>
    <w:rsid w:val="004B7653"/>
    <w:rsid w:val="004B7787"/>
    <w:rsid w:val="004B7A1E"/>
    <w:rsid w:val="004B7ADA"/>
    <w:rsid w:val="004B7C14"/>
    <w:rsid w:val="004C00BE"/>
    <w:rsid w:val="004C05C0"/>
    <w:rsid w:val="004C077E"/>
    <w:rsid w:val="004C0842"/>
    <w:rsid w:val="004C091E"/>
    <w:rsid w:val="004C0EB2"/>
    <w:rsid w:val="004C0FD3"/>
    <w:rsid w:val="004C1456"/>
    <w:rsid w:val="004C1790"/>
    <w:rsid w:val="004C19F3"/>
    <w:rsid w:val="004C1F2B"/>
    <w:rsid w:val="004C1F75"/>
    <w:rsid w:val="004C29E8"/>
    <w:rsid w:val="004C2A55"/>
    <w:rsid w:val="004C3820"/>
    <w:rsid w:val="004C3830"/>
    <w:rsid w:val="004C3B10"/>
    <w:rsid w:val="004C3C06"/>
    <w:rsid w:val="004C4192"/>
    <w:rsid w:val="004C4424"/>
    <w:rsid w:val="004C456E"/>
    <w:rsid w:val="004C48F8"/>
    <w:rsid w:val="004C4DCB"/>
    <w:rsid w:val="004C55C5"/>
    <w:rsid w:val="004C5B86"/>
    <w:rsid w:val="004C64E7"/>
    <w:rsid w:val="004C6C70"/>
    <w:rsid w:val="004C71D5"/>
    <w:rsid w:val="004C74A5"/>
    <w:rsid w:val="004D06AD"/>
    <w:rsid w:val="004D08F3"/>
    <w:rsid w:val="004D0910"/>
    <w:rsid w:val="004D09E1"/>
    <w:rsid w:val="004D0AEA"/>
    <w:rsid w:val="004D1719"/>
    <w:rsid w:val="004D1807"/>
    <w:rsid w:val="004D1A7B"/>
    <w:rsid w:val="004D1DAB"/>
    <w:rsid w:val="004D1DB5"/>
    <w:rsid w:val="004D2AEC"/>
    <w:rsid w:val="004D2B2F"/>
    <w:rsid w:val="004D2DCD"/>
    <w:rsid w:val="004D2F6D"/>
    <w:rsid w:val="004D30F9"/>
    <w:rsid w:val="004D30FC"/>
    <w:rsid w:val="004D36D7"/>
    <w:rsid w:val="004D38FD"/>
    <w:rsid w:val="004D3BC1"/>
    <w:rsid w:val="004D3CC0"/>
    <w:rsid w:val="004D4207"/>
    <w:rsid w:val="004D43F5"/>
    <w:rsid w:val="004D483D"/>
    <w:rsid w:val="004D4A90"/>
    <w:rsid w:val="004D4EC4"/>
    <w:rsid w:val="004D53CF"/>
    <w:rsid w:val="004D55CC"/>
    <w:rsid w:val="004D5832"/>
    <w:rsid w:val="004D5AF7"/>
    <w:rsid w:val="004D6061"/>
    <w:rsid w:val="004D63CD"/>
    <w:rsid w:val="004D63DC"/>
    <w:rsid w:val="004D6BB5"/>
    <w:rsid w:val="004D6E88"/>
    <w:rsid w:val="004D705F"/>
    <w:rsid w:val="004D72AC"/>
    <w:rsid w:val="004D764F"/>
    <w:rsid w:val="004D7898"/>
    <w:rsid w:val="004D7983"/>
    <w:rsid w:val="004D7A80"/>
    <w:rsid w:val="004D7BF9"/>
    <w:rsid w:val="004D7F96"/>
    <w:rsid w:val="004E0378"/>
    <w:rsid w:val="004E08FF"/>
    <w:rsid w:val="004E0A31"/>
    <w:rsid w:val="004E0EF1"/>
    <w:rsid w:val="004E1543"/>
    <w:rsid w:val="004E15E0"/>
    <w:rsid w:val="004E184C"/>
    <w:rsid w:val="004E25CB"/>
    <w:rsid w:val="004E3110"/>
    <w:rsid w:val="004E312D"/>
    <w:rsid w:val="004E3285"/>
    <w:rsid w:val="004E39B0"/>
    <w:rsid w:val="004E3B25"/>
    <w:rsid w:val="004E3B8A"/>
    <w:rsid w:val="004E3ED8"/>
    <w:rsid w:val="004E4193"/>
    <w:rsid w:val="004E4668"/>
    <w:rsid w:val="004E48B5"/>
    <w:rsid w:val="004E4A06"/>
    <w:rsid w:val="004E533C"/>
    <w:rsid w:val="004E5733"/>
    <w:rsid w:val="004E5740"/>
    <w:rsid w:val="004E574C"/>
    <w:rsid w:val="004E57C7"/>
    <w:rsid w:val="004E5969"/>
    <w:rsid w:val="004E5986"/>
    <w:rsid w:val="004E5A00"/>
    <w:rsid w:val="004E5AF6"/>
    <w:rsid w:val="004E5B4B"/>
    <w:rsid w:val="004E5CE3"/>
    <w:rsid w:val="004E630D"/>
    <w:rsid w:val="004E6584"/>
    <w:rsid w:val="004E67CE"/>
    <w:rsid w:val="004E6F87"/>
    <w:rsid w:val="004E706F"/>
    <w:rsid w:val="004E740D"/>
    <w:rsid w:val="004E7416"/>
    <w:rsid w:val="004E77DE"/>
    <w:rsid w:val="004E7867"/>
    <w:rsid w:val="004E7BB8"/>
    <w:rsid w:val="004F005C"/>
    <w:rsid w:val="004F00AD"/>
    <w:rsid w:val="004F0228"/>
    <w:rsid w:val="004F04FC"/>
    <w:rsid w:val="004F08F9"/>
    <w:rsid w:val="004F0A65"/>
    <w:rsid w:val="004F1740"/>
    <w:rsid w:val="004F177F"/>
    <w:rsid w:val="004F1913"/>
    <w:rsid w:val="004F1922"/>
    <w:rsid w:val="004F1935"/>
    <w:rsid w:val="004F1ED2"/>
    <w:rsid w:val="004F23C7"/>
    <w:rsid w:val="004F2568"/>
    <w:rsid w:val="004F320F"/>
    <w:rsid w:val="004F3C68"/>
    <w:rsid w:val="004F3CCD"/>
    <w:rsid w:val="004F3F31"/>
    <w:rsid w:val="004F48C6"/>
    <w:rsid w:val="004F49B5"/>
    <w:rsid w:val="004F49F3"/>
    <w:rsid w:val="004F4BCF"/>
    <w:rsid w:val="004F520E"/>
    <w:rsid w:val="004F5522"/>
    <w:rsid w:val="004F5777"/>
    <w:rsid w:val="004F5B60"/>
    <w:rsid w:val="004F5E0E"/>
    <w:rsid w:val="004F5FA4"/>
    <w:rsid w:val="004F6AC7"/>
    <w:rsid w:val="004F6B96"/>
    <w:rsid w:val="004F6BDE"/>
    <w:rsid w:val="004F70ED"/>
    <w:rsid w:val="004F7288"/>
    <w:rsid w:val="004F74F0"/>
    <w:rsid w:val="004F799C"/>
    <w:rsid w:val="004F7BA5"/>
    <w:rsid w:val="004F7C6B"/>
    <w:rsid w:val="004F7DAB"/>
    <w:rsid w:val="004F7F92"/>
    <w:rsid w:val="005000AD"/>
    <w:rsid w:val="0050026C"/>
    <w:rsid w:val="005004B7"/>
    <w:rsid w:val="00500525"/>
    <w:rsid w:val="0050078A"/>
    <w:rsid w:val="00500A70"/>
    <w:rsid w:val="00500CCE"/>
    <w:rsid w:val="0050120F"/>
    <w:rsid w:val="005013E5"/>
    <w:rsid w:val="0050158E"/>
    <w:rsid w:val="00501796"/>
    <w:rsid w:val="00501F2F"/>
    <w:rsid w:val="0050230D"/>
    <w:rsid w:val="00502B32"/>
    <w:rsid w:val="00502B63"/>
    <w:rsid w:val="00502C3E"/>
    <w:rsid w:val="00502E1D"/>
    <w:rsid w:val="00502F97"/>
    <w:rsid w:val="0050312A"/>
    <w:rsid w:val="005031C7"/>
    <w:rsid w:val="005039DE"/>
    <w:rsid w:val="00503A46"/>
    <w:rsid w:val="00503F71"/>
    <w:rsid w:val="005041E7"/>
    <w:rsid w:val="0050448B"/>
    <w:rsid w:val="0050467D"/>
    <w:rsid w:val="00504C3D"/>
    <w:rsid w:val="00504C75"/>
    <w:rsid w:val="00504D9F"/>
    <w:rsid w:val="00504EF4"/>
    <w:rsid w:val="00504F67"/>
    <w:rsid w:val="005052E5"/>
    <w:rsid w:val="00505407"/>
    <w:rsid w:val="00505AEC"/>
    <w:rsid w:val="00506017"/>
    <w:rsid w:val="0050654E"/>
    <w:rsid w:val="005069F3"/>
    <w:rsid w:val="00506A58"/>
    <w:rsid w:val="00506AC0"/>
    <w:rsid w:val="00506B2C"/>
    <w:rsid w:val="00506F9B"/>
    <w:rsid w:val="00506FEC"/>
    <w:rsid w:val="0050708E"/>
    <w:rsid w:val="005073F9"/>
    <w:rsid w:val="005074BB"/>
    <w:rsid w:val="005075A1"/>
    <w:rsid w:val="005075AA"/>
    <w:rsid w:val="00507D8A"/>
    <w:rsid w:val="00507E8A"/>
    <w:rsid w:val="00510033"/>
    <w:rsid w:val="00510534"/>
    <w:rsid w:val="00510A0F"/>
    <w:rsid w:val="00510F25"/>
    <w:rsid w:val="00510FDB"/>
    <w:rsid w:val="00511303"/>
    <w:rsid w:val="0051161F"/>
    <w:rsid w:val="0051192D"/>
    <w:rsid w:val="00511A1A"/>
    <w:rsid w:val="00511AAA"/>
    <w:rsid w:val="00511D84"/>
    <w:rsid w:val="00512030"/>
    <w:rsid w:val="00512571"/>
    <w:rsid w:val="00512744"/>
    <w:rsid w:val="005128E4"/>
    <w:rsid w:val="00513141"/>
    <w:rsid w:val="005134E2"/>
    <w:rsid w:val="00513880"/>
    <w:rsid w:val="00513E40"/>
    <w:rsid w:val="0051432F"/>
    <w:rsid w:val="00514674"/>
    <w:rsid w:val="005150B1"/>
    <w:rsid w:val="0051535F"/>
    <w:rsid w:val="005154E9"/>
    <w:rsid w:val="0051590B"/>
    <w:rsid w:val="005159BB"/>
    <w:rsid w:val="00515B1F"/>
    <w:rsid w:val="00516293"/>
    <w:rsid w:val="00516668"/>
    <w:rsid w:val="00516CAA"/>
    <w:rsid w:val="005173D0"/>
    <w:rsid w:val="0051772C"/>
    <w:rsid w:val="005178E4"/>
    <w:rsid w:val="00517A53"/>
    <w:rsid w:val="00517BDC"/>
    <w:rsid w:val="00517D9E"/>
    <w:rsid w:val="00517EE6"/>
    <w:rsid w:val="005204A7"/>
    <w:rsid w:val="00520B70"/>
    <w:rsid w:val="00520F69"/>
    <w:rsid w:val="0052122D"/>
    <w:rsid w:val="00521594"/>
    <w:rsid w:val="0052187C"/>
    <w:rsid w:val="00521C31"/>
    <w:rsid w:val="00521CBF"/>
    <w:rsid w:val="00522386"/>
    <w:rsid w:val="005223A6"/>
    <w:rsid w:val="005227D7"/>
    <w:rsid w:val="00522949"/>
    <w:rsid w:val="00522A49"/>
    <w:rsid w:val="00522A97"/>
    <w:rsid w:val="00522F7D"/>
    <w:rsid w:val="005236B0"/>
    <w:rsid w:val="005236DC"/>
    <w:rsid w:val="00523898"/>
    <w:rsid w:val="0052396F"/>
    <w:rsid w:val="005239BF"/>
    <w:rsid w:val="00523AD7"/>
    <w:rsid w:val="00523F94"/>
    <w:rsid w:val="005242CE"/>
    <w:rsid w:val="00524518"/>
    <w:rsid w:val="0052461C"/>
    <w:rsid w:val="0052498C"/>
    <w:rsid w:val="00524B2F"/>
    <w:rsid w:val="00524F70"/>
    <w:rsid w:val="00525318"/>
    <w:rsid w:val="005258F1"/>
    <w:rsid w:val="00526037"/>
    <w:rsid w:val="00526C80"/>
    <w:rsid w:val="00526FEE"/>
    <w:rsid w:val="00527244"/>
    <w:rsid w:val="005272DE"/>
    <w:rsid w:val="005273D5"/>
    <w:rsid w:val="00527527"/>
    <w:rsid w:val="00527AA2"/>
    <w:rsid w:val="00527B8D"/>
    <w:rsid w:val="00527FCC"/>
    <w:rsid w:val="00530203"/>
    <w:rsid w:val="005303C5"/>
    <w:rsid w:val="00530435"/>
    <w:rsid w:val="00530720"/>
    <w:rsid w:val="00530B72"/>
    <w:rsid w:val="00530C16"/>
    <w:rsid w:val="00531022"/>
    <w:rsid w:val="00531A7A"/>
    <w:rsid w:val="00531AEA"/>
    <w:rsid w:val="00531E3D"/>
    <w:rsid w:val="005322D3"/>
    <w:rsid w:val="00532B5E"/>
    <w:rsid w:val="00532D6B"/>
    <w:rsid w:val="00532D73"/>
    <w:rsid w:val="00533103"/>
    <w:rsid w:val="00533892"/>
    <w:rsid w:val="00533D5A"/>
    <w:rsid w:val="00533DCB"/>
    <w:rsid w:val="005343A7"/>
    <w:rsid w:val="00534FAA"/>
    <w:rsid w:val="00534FE2"/>
    <w:rsid w:val="00535035"/>
    <w:rsid w:val="00535234"/>
    <w:rsid w:val="0053547C"/>
    <w:rsid w:val="005358B3"/>
    <w:rsid w:val="00535C9D"/>
    <w:rsid w:val="00536A39"/>
    <w:rsid w:val="00536B2C"/>
    <w:rsid w:val="00537F04"/>
    <w:rsid w:val="0054013F"/>
    <w:rsid w:val="0054022B"/>
    <w:rsid w:val="005407BC"/>
    <w:rsid w:val="005407FB"/>
    <w:rsid w:val="0054104A"/>
    <w:rsid w:val="005411FE"/>
    <w:rsid w:val="0054150C"/>
    <w:rsid w:val="0054163C"/>
    <w:rsid w:val="0054202B"/>
    <w:rsid w:val="0054219F"/>
    <w:rsid w:val="005424F1"/>
    <w:rsid w:val="005425B2"/>
    <w:rsid w:val="0054263C"/>
    <w:rsid w:val="00542984"/>
    <w:rsid w:val="00542D62"/>
    <w:rsid w:val="00543602"/>
    <w:rsid w:val="005436CE"/>
    <w:rsid w:val="0054434A"/>
    <w:rsid w:val="005457DE"/>
    <w:rsid w:val="0054588F"/>
    <w:rsid w:val="005458E3"/>
    <w:rsid w:val="005459BF"/>
    <w:rsid w:val="00545B94"/>
    <w:rsid w:val="00545CEB"/>
    <w:rsid w:val="00545F97"/>
    <w:rsid w:val="00546612"/>
    <w:rsid w:val="00546683"/>
    <w:rsid w:val="00546BD9"/>
    <w:rsid w:val="00547109"/>
    <w:rsid w:val="005474F7"/>
    <w:rsid w:val="005477E3"/>
    <w:rsid w:val="005478E4"/>
    <w:rsid w:val="005502F4"/>
    <w:rsid w:val="005507E3"/>
    <w:rsid w:val="0055095A"/>
    <w:rsid w:val="005509FF"/>
    <w:rsid w:val="00550E5F"/>
    <w:rsid w:val="00551149"/>
    <w:rsid w:val="0055123B"/>
    <w:rsid w:val="00551471"/>
    <w:rsid w:val="00551EBB"/>
    <w:rsid w:val="00552856"/>
    <w:rsid w:val="00552B6E"/>
    <w:rsid w:val="005530E6"/>
    <w:rsid w:val="0055341A"/>
    <w:rsid w:val="00553433"/>
    <w:rsid w:val="00553519"/>
    <w:rsid w:val="0055375F"/>
    <w:rsid w:val="005542BE"/>
    <w:rsid w:val="005543F0"/>
    <w:rsid w:val="0055452F"/>
    <w:rsid w:val="005545B7"/>
    <w:rsid w:val="005547F9"/>
    <w:rsid w:val="00554E0E"/>
    <w:rsid w:val="00555424"/>
    <w:rsid w:val="005554EE"/>
    <w:rsid w:val="0055561C"/>
    <w:rsid w:val="0055592D"/>
    <w:rsid w:val="00555E7F"/>
    <w:rsid w:val="00557335"/>
    <w:rsid w:val="005576BE"/>
    <w:rsid w:val="005577CB"/>
    <w:rsid w:val="00557EE5"/>
    <w:rsid w:val="005603C3"/>
    <w:rsid w:val="00560584"/>
    <w:rsid w:val="00560DC4"/>
    <w:rsid w:val="00560DDB"/>
    <w:rsid w:val="00561164"/>
    <w:rsid w:val="00561543"/>
    <w:rsid w:val="005623EB"/>
    <w:rsid w:val="00562D36"/>
    <w:rsid w:val="00563532"/>
    <w:rsid w:val="00563B3C"/>
    <w:rsid w:val="00563BDF"/>
    <w:rsid w:val="00563BFC"/>
    <w:rsid w:val="00563DE4"/>
    <w:rsid w:val="005641E2"/>
    <w:rsid w:val="00564439"/>
    <w:rsid w:val="00564916"/>
    <w:rsid w:val="00564DA4"/>
    <w:rsid w:val="005659A0"/>
    <w:rsid w:val="00565B26"/>
    <w:rsid w:val="005660AE"/>
    <w:rsid w:val="005669D7"/>
    <w:rsid w:val="00566D2A"/>
    <w:rsid w:val="00567A97"/>
    <w:rsid w:val="00567E44"/>
    <w:rsid w:val="00570003"/>
    <w:rsid w:val="00570192"/>
    <w:rsid w:val="005702D1"/>
    <w:rsid w:val="00570C99"/>
    <w:rsid w:val="00570DFC"/>
    <w:rsid w:val="00570E61"/>
    <w:rsid w:val="005711EE"/>
    <w:rsid w:val="00571345"/>
    <w:rsid w:val="00571416"/>
    <w:rsid w:val="00571DCB"/>
    <w:rsid w:val="005720F6"/>
    <w:rsid w:val="00572369"/>
    <w:rsid w:val="005723E9"/>
    <w:rsid w:val="00572A3E"/>
    <w:rsid w:val="00572B31"/>
    <w:rsid w:val="00572EFA"/>
    <w:rsid w:val="00572FC6"/>
    <w:rsid w:val="00573B15"/>
    <w:rsid w:val="00573BCB"/>
    <w:rsid w:val="005744C2"/>
    <w:rsid w:val="0057494C"/>
    <w:rsid w:val="00574D30"/>
    <w:rsid w:val="005753BB"/>
    <w:rsid w:val="00575C35"/>
    <w:rsid w:val="00575DAF"/>
    <w:rsid w:val="005764DD"/>
    <w:rsid w:val="00576B67"/>
    <w:rsid w:val="00576B70"/>
    <w:rsid w:val="00576B7F"/>
    <w:rsid w:val="00576B8A"/>
    <w:rsid w:val="00576F8B"/>
    <w:rsid w:val="005773D1"/>
    <w:rsid w:val="00577701"/>
    <w:rsid w:val="00577711"/>
    <w:rsid w:val="00577D17"/>
    <w:rsid w:val="00577E99"/>
    <w:rsid w:val="00577EA7"/>
    <w:rsid w:val="005801DD"/>
    <w:rsid w:val="005807E2"/>
    <w:rsid w:val="005809CE"/>
    <w:rsid w:val="00580A66"/>
    <w:rsid w:val="00580B57"/>
    <w:rsid w:val="00580FE1"/>
    <w:rsid w:val="00581178"/>
    <w:rsid w:val="00581B39"/>
    <w:rsid w:val="00581DEC"/>
    <w:rsid w:val="00582142"/>
    <w:rsid w:val="00582308"/>
    <w:rsid w:val="0058259D"/>
    <w:rsid w:val="005827C4"/>
    <w:rsid w:val="00582CA3"/>
    <w:rsid w:val="0058305C"/>
    <w:rsid w:val="005832E2"/>
    <w:rsid w:val="00583313"/>
    <w:rsid w:val="0058338C"/>
    <w:rsid w:val="005833BD"/>
    <w:rsid w:val="0058359B"/>
    <w:rsid w:val="005839F4"/>
    <w:rsid w:val="00584080"/>
    <w:rsid w:val="005842C2"/>
    <w:rsid w:val="00584463"/>
    <w:rsid w:val="00584665"/>
    <w:rsid w:val="00584DD9"/>
    <w:rsid w:val="00584E21"/>
    <w:rsid w:val="00584FE5"/>
    <w:rsid w:val="005853FD"/>
    <w:rsid w:val="005854B7"/>
    <w:rsid w:val="005856F3"/>
    <w:rsid w:val="005859FB"/>
    <w:rsid w:val="00585C22"/>
    <w:rsid w:val="00586381"/>
    <w:rsid w:val="00586A68"/>
    <w:rsid w:val="00586F7C"/>
    <w:rsid w:val="005875DE"/>
    <w:rsid w:val="00587721"/>
    <w:rsid w:val="00590027"/>
    <w:rsid w:val="00590357"/>
    <w:rsid w:val="00590381"/>
    <w:rsid w:val="005903AA"/>
    <w:rsid w:val="00590566"/>
    <w:rsid w:val="005906EB"/>
    <w:rsid w:val="00590773"/>
    <w:rsid w:val="00591041"/>
    <w:rsid w:val="0059114D"/>
    <w:rsid w:val="0059142F"/>
    <w:rsid w:val="00591512"/>
    <w:rsid w:val="00591718"/>
    <w:rsid w:val="00591AAC"/>
    <w:rsid w:val="00592090"/>
    <w:rsid w:val="00592957"/>
    <w:rsid w:val="005929DA"/>
    <w:rsid w:val="00592E2B"/>
    <w:rsid w:val="00592E42"/>
    <w:rsid w:val="00592F1E"/>
    <w:rsid w:val="0059311F"/>
    <w:rsid w:val="00593525"/>
    <w:rsid w:val="005935A8"/>
    <w:rsid w:val="005938E9"/>
    <w:rsid w:val="005939A4"/>
    <w:rsid w:val="00593E75"/>
    <w:rsid w:val="00593F24"/>
    <w:rsid w:val="00593FE7"/>
    <w:rsid w:val="00594286"/>
    <w:rsid w:val="005942D9"/>
    <w:rsid w:val="005943E6"/>
    <w:rsid w:val="00594D0D"/>
    <w:rsid w:val="00594F1E"/>
    <w:rsid w:val="0059511A"/>
    <w:rsid w:val="005953A8"/>
    <w:rsid w:val="005953AA"/>
    <w:rsid w:val="00595874"/>
    <w:rsid w:val="00595E9B"/>
    <w:rsid w:val="00595F9B"/>
    <w:rsid w:val="00596334"/>
    <w:rsid w:val="005963A0"/>
    <w:rsid w:val="0059655E"/>
    <w:rsid w:val="00596592"/>
    <w:rsid w:val="00596945"/>
    <w:rsid w:val="00596D34"/>
    <w:rsid w:val="00596F1F"/>
    <w:rsid w:val="00597640"/>
    <w:rsid w:val="00597A7F"/>
    <w:rsid w:val="00597BE3"/>
    <w:rsid w:val="005A008F"/>
    <w:rsid w:val="005A00C3"/>
    <w:rsid w:val="005A0235"/>
    <w:rsid w:val="005A0636"/>
    <w:rsid w:val="005A0827"/>
    <w:rsid w:val="005A0D15"/>
    <w:rsid w:val="005A0E38"/>
    <w:rsid w:val="005A10F1"/>
    <w:rsid w:val="005A14B9"/>
    <w:rsid w:val="005A177A"/>
    <w:rsid w:val="005A17FB"/>
    <w:rsid w:val="005A1FC0"/>
    <w:rsid w:val="005A24AA"/>
    <w:rsid w:val="005A29FE"/>
    <w:rsid w:val="005A30B3"/>
    <w:rsid w:val="005A3419"/>
    <w:rsid w:val="005A3597"/>
    <w:rsid w:val="005A37EE"/>
    <w:rsid w:val="005A3D5D"/>
    <w:rsid w:val="005A3E80"/>
    <w:rsid w:val="005A4086"/>
    <w:rsid w:val="005A4298"/>
    <w:rsid w:val="005A436F"/>
    <w:rsid w:val="005A44A7"/>
    <w:rsid w:val="005A4B3A"/>
    <w:rsid w:val="005A4B57"/>
    <w:rsid w:val="005A4BE6"/>
    <w:rsid w:val="005A51B1"/>
    <w:rsid w:val="005A5363"/>
    <w:rsid w:val="005A53F5"/>
    <w:rsid w:val="005A57E2"/>
    <w:rsid w:val="005A59A5"/>
    <w:rsid w:val="005A5B27"/>
    <w:rsid w:val="005A631D"/>
    <w:rsid w:val="005A6593"/>
    <w:rsid w:val="005A6BCF"/>
    <w:rsid w:val="005A6FE0"/>
    <w:rsid w:val="005A7575"/>
    <w:rsid w:val="005A75A8"/>
    <w:rsid w:val="005A75C3"/>
    <w:rsid w:val="005A75DC"/>
    <w:rsid w:val="005A790F"/>
    <w:rsid w:val="005A7B13"/>
    <w:rsid w:val="005A7B95"/>
    <w:rsid w:val="005B03BB"/>
    <w:rsid w:val="005B07E7"/>
    <w:rsid w:val="005B0C1B"/>
    <w:rsid w:val="005B0FFB"/>
    <w:rsid w:val="005B11D0"/>
    <w:rsid w:val="005B1203"/>
    <w:rsid w:val="005B137C"/>
    <w:rsid w:val="005B17BF"/>
    <w:rsid w:val="005B17D1"/>
    <w:rsid w:val="005B188F"/>
    <w:rsid w:val="005B1A7D"/>
    <w:rsid w:val="005B1B03"/>
    <w:rsid w:val="005B1BEC"/>
    <w:rsid w:val="005B1D46"/>
    <w:rsid w:val="005B1F99"/>
    <w:rsid w:val="005B201B"/>
    <w:rsid w:val="005B22B6"/>
    <w:rsid w:val="005B275E"/>
    <w:rsid w:val="005B27F9"/>
    <w:rsid w:val="005B28E5"/>
    <w:rsid w:val="005B2DCA"/>
    <w:rsid w:val="005B313F"/>
    <w:rsid w:val="005B317D"/>
    <w:rsid w:val="005B356D"/>
    <w:rsid w:val="005B41A8"/>
    <w:rsid w:val="005B4208"/>
    <w:rsid w:val="005B44B3"/>
    <w:rsid w:val="005B4D50"/>
    <w:rsid w:val="005B4D84"/>
    <w:rsid w:val="005B5365"/>
    <w:rsid w:val="005B60A8"/>
    <w:rsid w:val="005B68D2"/>
    <w:rsid w:val="005B6982"/>
    <w:rsid w:val="005B6C94"/>
    <w:rsid w:val="005B7025"/>
    <w:rsid w:val="005B716A"/>
    <w:rsid w:val="005B770E"/>
    <w:rsid w:val="005B77B3"/>
    <w:rsid w:val="005C053E"/>
    <w:rsid w:val="005C098C"/>
    <w:rsid w:val="005C0E65"/>
    <w:rsid w:val="005C0E8F"/>
    <w:rsid w:val="005C1476"/>
    <w:rsid w:val="005C14EB"/>
    <w:rsid w:val="005C1F29"/>
    <w:rsid w:val="005C207B"/>
    <w:rsid w:val="005C21DD"/>
    <w:rsid w:val="005C23CB"/>
    <w:rsid w:val="005C2A5A"/>
    <w:rsid w:val="005C368D"/>
    <w:rsid w:val="005C3914"/>
    <w:rsid w:val="005C3E87"/>
    <w:rsid w:val="005C44AE"/>
    <w:rsid w:val="005C484B"/>
    <w:rsid w:val="005C4C0C"/>
    <w:rsid w:val="005C4F53"/>
    <w:rsid w:val="005C5202"/>
    <w:rsid w:val="005C5263"/>
    <w:rsid w:val="005C5356"/>
    <w:rsid w:val="005C53E6"/>
    <w:rsid w:val="005C5693"/>
    <w:rsid w:val="005C5A87"/>
    <w:rsid w:val="005C5CF6"/>
    <w:rsid w:val="005C6271"/>
    <w:rsid w:val="005C63A9"/>
    <w:rsid w:val="005C65F2"/>
    <w:rsid w:val="005C6660"/>
    <w:rsid w:val="005C6F8B"/>
    <w:rsid w:val="005C72B6"/>
    <w:rsid w:val="005C72C5"/>
    <w:rsid w:val="005C7AA0"/>
    <w:rsid w:val="005C7C69"/>
    <w:rsid w:val="005C7D02"/>
    <w:rsid w:val="005D0147"/>
    <w:rsid w:val="005D0156"/>
    <w:rsid w:val="005D02BC"/>
    <w:rsid w:val="005D09F1"/>
    <w:rsid w:val="005D1309"/>
    <w:rsid w:val="005D1A2E"/>
    <w:rsid w:val="005D2430"/>
    <w:rsid w:val="005D25DC"/>
    <w:rsid w:val="005D26C3"/>
    <w:rsid w:val="005D2A22"/>
    <w:rsid w:val="005D2F84"/>
    <w:rsid w:val="005D313E"/>
    <w:rsid w:val="005D3366"/>
    <w:rsid w:val="005D33DC"/>
    <w:rsid w:val="005D392A"/>
    <w:rsid w:val="005D4906"/>
    <w:rsid w:val="005D4E75"/>
    <w:rsid w:val="005D5118"/>
    <w:rsid w:val="005D51D8"/>
    <w:rsid w:val="005D58B5"/>
    <w:rsid w:val="005D6270"/>
    <w:rsid w:val="005D6A97"/>
    <w:rsid w:val="005D6B1B"/>
    <w:rsid w:val="005D70F7"/>
    <w:rsid w:val="005D7727"/>
    <w:rsid w:val="005D78E7"/>
    <w:rsid w:val="005D7B38"/>
    <w:rsid w:val="005E0ED1"/>
    <w:rsid w:val="005E0F59"/>
    <w:rsid w:val="005E1222"/>
    <w:rsid w:val="005E1454"/>
    <w:rsid w:val="005E2340"/>
    <w:rsid w:val="005E242A"/>
    <w:rsid w:val="005E24C0"/>
    <w:rsid w:val="005E2511"/>
    <w:rsid w:val="005E2A81"/>
    <w:rsid w:val="005E30E6"/>
    <w:rsid w:val="005E3158"/>
    <w:rsid w:val="005E341A"/>
    <w:rsid w:val="005E3422"/>
    <w:rsid w:val="005E3654"/>
    <w:rsid w:val="005E4139"/>
    <w:rsid w:val="005E4804"/>
    <w:rsid w:val="005E4874"/>
    <w:rsid w:val="005E49B1"/>
    <w:rsid w:val="005E4B7A"/>
    <w:rsid w:val="005E4C16"/>
    <w:rsid w:val="005E5089"/>
    <w:rsid w:val="005E50AE"/>
    <w:rsid w:val="005E51E6"/>
    <w:rsid w:val="005E5BC4"/>
    <w:rsid w:val="005E5CC0"/>
    <w:rsid w:val="005E615A"/>
    <w:rsid w:val="005E617F"/>
    <w:rsid w:val="005E631C"/>
    <w:rsid w:val="005E6578"/>
    <w:rsid w:val="005E6605"/>
    <w:rsid w:val="005E6AAA"/>
    <w:rsid w:val="005E752C"/>
    <w:rsid w:val="005E77C3"/>
    <w:rsid w:val="005E781B"/>
    <w:rsid w:val="005E7CF5"/>
    <w:rsid w:val="005E7DE8"/>
    <w:rsid w:val="005F0270"/>
    <w:rsid w:val="005F030B"/>
    <w:rsid w:val="005F066C"/>
    <w:rsid w:val="005F0707"/>
    <w:rsid w:val="005F0DA6"/>
    <w:rsid w:val="005F0F35"/>
    <w:rsid w:val="005F1139"/>
    <w:rsid w:val="005F21CE"/>
    <w:rsid w:val="005F235A"/>
    <w:rsid w:val="005F235F"/>
    <w:rsid w:val="005F2405"/>
    <w:rsid w:val="005F2750"/>
    <w:rsid w:val="005F27D8"/>
    <w:rsid w:val="005F28B7"/>
    <w:rsid w:val="005F2CEA"/>
    <w:rsid w:val="005F2D62"/>
    <w:rsid w:val="005F2EC8"/>
    <w:rsid w:val="005F31A6"/>
    <w:rsid w:val="005F36E4"/>
    <w:rsid w:val="005F3908"/>
    <w:rsid w:val="005F3C3C"/>
    <w:rsid w:val="005F3CCB"/>
    <w:rsid w:val="005F3DC0"/>
    <w:rsid w:val="005F3F2F"/>
    <w:rsid w:val="005F3F31"/>
    <w:rsid w:val="005F401C"/>
    <w:rsid w:val="005F40D1"/>
    <w:rsid w:val="005F4964"/>
    <w:rsid w:val="005F49CF"/>
    <w:rsid w:val="005F50D7"/>
    <w:rsid w:val="005F5844"/>
    <w:rsid w:val="005F5FA9"/>
    <w:rsid w:val="005F60F7"/>
    <w:rsid w:val="005F61B6"/>
    <w:rsid w:val="005F62DC"/>
    <w:rsid w:val="005F6509"/>
    <w:rsid w:val="005F6561"/>
    <w:rsid w:val="005F6751"/>
    <w:rsid w:val="005F6EEB"/>
    <w:rsid w:val="005F7979"/>
    <w:rsid w:val="00600088"/>
    <w:rsid w:val="006004A7"/>
    <w:rsid w:val="00600507"/>
    <w:rsid w:val="0060050E"/>
    <w:rsid w:val="00600A5A"/>
    <w:rsid w:val="0060112D"/>
    <w:rsid w:val="006014F2"/>
    <w:rsid w:val="00601967"/>
    <w:rsid w:val="00601C3E"/>
    <w:rsid w:val="00601D0D"/>
    <w:rsid w:val="00602012"/>
    <w:rsid w:val="0060227B"/>
    <w:rsid w:val="00602538"/>
    <w:rsid w:val="00602683"/>
    <w:rsid w:val="006028EF"/>
    <w:rsid w:val="00602E34"/>
    <w:rsid w:val="00603048"/>
    <w:rsid w:val="0060334B"/>
    <w:rsid w:val="006038E2"/>
    <w:rsid w:val="00603A94"/>
    <w:rsid w:val="00603BE2"/>
    <w:rsid w:val="006041D9"/>
    <w:rsid w:val="006043B1"/>
    <w:rsid w:val="006045B3"/>
    <w:rsid w:val="00604822"/>
    <w:rsid w:val="00605808"/>
    <w:rsid w:val="00605ADE"/>
    <w:rsid w:val="00606016"/>
    <w:rsid w:val="00606527"/>
    <w:rsid w:val="0060664E"/>
    <w:rsid w:val="00606AF8"/>
    <w:rsid w:val="00606C99"/>
    <w:rsid w:val="00606F87"/>
    <w:rsid w:val="0060727B"/>
    <w:rsid w:val="006073FF"/>
    <w:rsid w:val="006075C8"/>
    <w:rsid w:val="00607C69"/>
    <w:rsid w:val="00607C8A"/>
    <w:rsid w:val="00607F55"/>
    <w:rsid w:val="00610357"/>
    <w:rsid w:val="00610414"/>
    <w:rsid w:val="006104CE"/>
    <w:rsid w:val="00610C5A"/>
    <w:rsid w:val="00610F78"/>
    <w:rsid w:val="0061100A"/>
    <w:rsid w:val="006116D4"/>
    <w:rsid w:val="006120F4"/>
    <w:rsid w:val="00612389"/>
    <w:rsid w:val="0061248D"/>
    <w:rsid w:val="006129D1"/>
    <w:rsid w:val="00612EBE"/>
    <w:rsid w:val="00613169"/>
    <w:rsid w:val="006131D0"/>
    <w:rsid w:val="006138E0"/>
    <w:rsid w:val="00613A4B"/>
    <w:rsid w:val="00613F4C"/>
    <w:rsid w:val="00614693"/>
    <w:rsid w:val="0061477D"/>
    <w:rsid w:val="00614790"/>
    <w:rsid w:val="00614928"/>
    <w:rsid w:val="00614997"/>
    <w:rsid w:val="00614CDF"/>
    <w:rsid w:val="00614ED4"/>
    <w:rsid w:val="006159E6"/>
    <w:rsid w:val="00615CB2"/>
    <w:rsid w:val="00615DBC"/>
    <w:rsid w:val="00615EE1"/>
    <w:rsid w:val="00616241"/>
    <w:rsid w:val="00616287"/>
    <w:rsid w:val="00616575"/>
    <w:rsid w:val="00616A46"/>
    <w:rsid w:val="00616AE4"/>
    <w:rsid w:val="00616D03"/>
    <w:rsid w:val="00616E34"/>
    <w:rsid w:val="00616E73"/>
    <w:rsid w:val="00617401"/>
    <w:rsid w:val="00617CCD"/>
    <w:rsid w:val="00617D19"/>
    <w:rsid w:val="00617F87"/>
    <w:rsid w:val="006204AC"/>
    <w:rsid w:val="00620559"/>
    <w:rsid w:val="0062071D"/>
    <w:rsid w:val="006212BE"/>
    <w:rsid w:val="006213D7"/>
    <w:rsid w:val="00621864"/>
    <w:rsid w:val="00621B9A"/>
    <w:rsid w:val="00621E2A"/>
    <w:rsid w:val="00622304"/>
    <w:rsid w:val="00622391"/>
    <w:rsid w:val="0062274E"/>
    <w:rsid w:val="00622B40"/>
    <w:rsid w:val="006234C8"/>
    <w:rsid w:val="0062352D"/>
    <w:rsid w:val="00623848"/>
    <w:rsid w:val="00624263"/>
    <w:rsid w:val="00624942"/>
    <w:rsid w:val="00624DA8"/>
    <w:rsid w:val="00625467"/>
    <w:rsid w:val="00625931"/>
    <w:rsid w:val="00625E22"/>
    <w:rsid w:val="00625E28"/>
    <w:rsid w:val="00625F65"/>
    <w:rsid w:val="00625F7B"/>
    <w:rsid w:val="00626233"/>
    <w:rsid w:val="00626597"/>
    <w:rsid w:val="0062671D"/>
    <w:rsid w:val="0062674F"/>
    <w:rsid w:val="006267AA"/>
    <w:rsid w:val="00626829"/>
    <w:rsid w:val="00626859"/>
    <w:rsid w:val="00626D38"/>
    <w:rsid w:val="00626E82"/>
    <w:rsid w:val="00626FDF"/>
    <w:rsid w:val="00627208"/>
    <w:rsid w:val="0062780B"/>
    <w:rsid w:val="00627869"/>
    <w:rsid w:val="00627A60"/>
    <w:rsid w:val="006303FB"/>
    <w:rsid w:val="006306D3"/>
    <w:rsid w:val="006307CC"/>
    <w:rsid w:val="00630E9F"/>
    <w:rsid w:val="00630FC7"/>
    <w:rsid w:val="006310CF"/>
    <w:rsid w:val="0063126E"/>
    <w:rsid w:val="0063144B"/>
    <w:rsid w:val="00631822"/>
    <w:rsid w:val="00631957"/>
    <w:rsid w:val="00631CB2"/>
    <w:rsid w:val="006324E4"/>
    <w:rsid w:val="0063274F"/>
    <w:rsid w:val="00632826"/>
    <w:rsid w:val="006328CB"/>
    <w:rsid w:val="00632C28"/>
    <w:rsid w:val="00632E03"/>
    <w:rsid w:val="006330A6"/>
    <w:rsid w:val="00633247"/>
    <w:rsid w:val="006335A8"/>
    <w:rsid w:val="00634107"/>
    <w:rsid w:val="0063457F"/>
    <w:rsid w:val="006348F5"/>
    <w:rsid w:val="006350BA"/>
    <w:rsid w:val="00635243"/>
    <w:rsid w:val="00635906"/>
    <w:rsid w:val="00635B26"/>
    <w:rsid w:val="00635C36"/>
    <w:rsid w:val="00636456"/>
    <w:rsid w:val="006365A7"/>
    <w:rsid w:val="00636D29"/>
    <w:rsid w:val="0063745A"/>
    <w:rsid w:val="00637AEE"/>
    <w:rsid w:val="00637AF5"/>
    <w:rsid w:val="00637D1B"/>
    <w:rsid w:val="00637D99"/>
    <w:rsid w:val="00637F36"/>
    <w:rsid w:val="00640645"/>
    <w:rsid w:val="0064065B"/>
    <w:rsid w:val="00640EBA"/>
    <w:rsid w:val="0064167E"/>
    <w:rsid w:val="0064218E"/>
    <w:rsid w:val="006426EE"/>
    <w:rsid w:val="00642C15"/>
    <w:rsid w:val="00642ECE"/>
    <w:rsid w:val="00643307"/>
    <w:rsid w:val="006436D8"/>
    <w:rsid w:val="00643885"/>
    <w:rsid w:val="0064420B"/>
    <w:rsid w:val="006443ED"/>
    <w:rsid w:val="0064460A"/>
    <w:rsid w:val="00644B52"/>
    <w:rsid w:val="00644F10"/>
    <w:rsid w:val="00645003"/>
    <w:rsid w:val="00645239"/>
    <w:rsid w:val="0064587C"/>
    <w:rsid w:val="00645AFE"/>
    <w:rsid w:val="00646153"/>
    <w:rsid w:val="00646275"/>
    <w:rsid w:val="00646592"/>
    <w:rsid w:val="0064663A"/>
    <w:rsid w:val="00646686"/>
    <w:rsid w:val="0064674F"/>
    <w:rsid w:val="00646892"/>
    <w:rsid w:val="00646BED"/>
    <w:rsid w:val="00646D0F"/>
    <w:rsid w:val="0064700F"/>
    <w:rsid w:val="00647016"/>
    <w:rsid w:val="0064707C"/>
    <w:rsid w:val="00647171"/>
    <w:rsid w:val="00647DF8"/>
    <w:rsid w:val="00647E43"/>
    <w:rsid w:val="00647E68"/>
    <w:rsid w:val="006500D8"/>
    <w:rsid w:val="00650286"/>
    <w:rsid w:val="00650516"/>
    <w:rsid w:val="00650B69"/>
    <w:rsid w:val="006510B4"/>
    <w:rsid w:val="006510C2"/>
    <w:rsid w:val="006510E3"/>
    <w:rsid w:val="00651299"/>
    <w:rsid w:val="006513F0"/>
    <w:rsid w:val="00651777"/>
    <w:rsid w:val="006519C3"/>
    <w:rsid w:val="00651A12"/>
    <w:rsid w:val="00651C15"/>
    <w:rsid w:val="006520A2"/>
    <w:rsid w:val="006521AF"/>
    <w:rsid w:val="006523B8"/>
    <w:rsid w:val="006523BF"/>
    <w:rsid w:val="0065262D"/>
    <w:rsid w:val="0065272C"/>
    <w:rsid w:val="0065289B"/>
    <w:rsid w:val="00652B09"/>
    <w:rsid w:val="00652C3B"/>
    <w:rsid w:val="00652CD8"/>
    <w:rsid w:val="00654002"/>
    <w:rsid w:val="006544C3"/>
    <w:rsid w:val="006544F5"/>
    <w:rsid w:val="00654747"/>
    <w:rsid w:val="006547F4"/>
    <w:rsid w:val="00654DE1"/>
    <w:rsid w:val="0065541A"/>
    <w:rsid w:val="00655682"/>
    <w:rsid w:val="00655B20"/>
    <w:rsid w:val="00655BF3"/>
    <w:rsid w:val="006560B5"/>
    <w:rsid w:val="00656541"/>
    <w:rsid w:val="0065660A"/>
    <w:rsid w:val="00656771"/>
    <w:rsid w:val="00656975"/>
    <w:rsid w:val="00656C6F"/>
    <w:rsid w:val="00656CC0"/>
    <w:rsid w:val="00656D19"/>
    <w:rsid w:val="006574D3"/>
    <w:rsid w:val="006579F9"/>
    <w:rsid w:val="00657A5E"/>
    <w:rsid w:val="00657C58"/>
    <w:rsid w:val="0066046A"/>
    <w:rsid w:val="006606A6"/>
    <w:rsid w:val="006609BA"/>
    <w:rsid w:val="00660D6F"/>
    <w:rsid w:val="00660E07"/>
    <w:rsid w:val="00661536"/>
    <w:rsid w:val="0066185E"/>
    <w:rsid w:val="00661FED"/>
    <w:rsid w:val="006623C5"/>
    <w:rsid w:val="006626A8"/>
    <w:rsid w:val="00662852"/>
    <w:rsid w:val="00662E76"/>
    <w:rsid w:val="00663031"/>
    <w:rsid w:val="00663580"/>
    <w:rsid w:val="00664031"/>
    <w:rsid w:val="00664580"/>
    <w:rsid w:val="00664CF1"/>
    <w:rsid w:val="006650CD"/>
    <w:rsid w:val="006651A5"/>
    <w:rsid w:val="0066546A"/>
    <w:rsid w:val="006654EE"/>
    <w:rsid w:val="00665B17"/>
    <w:rsid w:val="00665BEE"/>
    <w:rsid w:val="00665C78"/>
    <w:rsid w:val="0066658C"/>
    <w:rsid w:val="0066678A"/>
    <w:rsid w:val="006669F0"/>
    <w:rsid w:val="00666ABE"/>
    <w:rsid w:val="00666EB6"/>
    <w:rsid w:val="0066712C"/>
    <w:rsid w:val="006672C6"/>
    <w:rsid w:val="00667829"/>
    <w:rsid w:val="006678B7"/>
    <w:rsid w:val="006678F6"/>
    <w:rsid w:val="006679E9"/>
    <w:rsid w:val="006679EF"/>
    <w:rsid w:val="00667AD6"/>
    <w:rsid w:val="00667D05"/>
    <w:rsid w:val="00667F53"/>
    <w:rsid w:val="0067013B"/>
    <w:rsid w:val="00670368"/>
    <w:rsid w:val="006705D9"/>
    <w:rsid w:val="006709D0"/>
    <w:rsid w:val="00670B12"/>
    <w:rsid w:val="0067123C"/>
    <w:rsid w:val="00671403"/>
    <w:rsid w:val="006715D9"/>
    <w:rsid w:val="00671815"/>
    <w:rsid w:val="00671904"/>
    <w:rsid w:val="00671958"/>
    <w:rsid w:val="00671BAA"/>
    <w:rsid w:val="00671D49"/>
    <w:rsid w:val="00672261"/>
    <w:rsid w:val="00672610"/>
    <w:rsid w:val="00672AC6"/>
    <w:rsid w:val="00672B17"/>
    <w:rsid w:val="00672BEF"/>
    <w:rsid w:val="006731C5"/>
    <w:rsid w:val="006733C0"/>
    <w:rsid w:val="0067340E"/>
    <w:rsid w:val="0067347B"/>
    <w:rsid w:val="00673CFF"/>
    <w:rsid w:val="00673DCC"/>
    <w:rsid w:val="00674A00"/>
    <w:rsid w:val="00674BAC"/>
    <w:rsid w:val="00674F6D"/>
    <w:rsid w:val="0067512A"/>
    <w:rsid w:val="0067591E"/>
    <w:rsid w:val="00675B75"/>
    <w:rsid w:val="00675D23"/>
    <w:rsid w:val="00675DD8"/>
    <w:rsid w:val="0067611E"/>
    <w:rsid w:val="0067633F"/>
    <w:rsid w:val="00676778"/>
    <w:rsid w:val="006767C8"/>
    <w:rsid w:val="006767F1"/>
    <w:rsid w:val="00677016"/>
    <w:rsid w:val="006770DD"/>
    <w:rsid w:val="006771B8"/>
    <w:rsid w:val="00677382"/>
    <w:rsid w:val="00677502"/>
    <w:rsid w:val="0067752F"/>
    <w:rsid w:val="0067799A"/>
    <w:rsid w:val="0068000E"/>
    <w:rsid w:val="00680364"/>
    <w:rsid w:val="0068094B"/>
    <w:rsid w:val="00680B6A"/>
    <w:rsid w:val="00680E8F"/>
    <w:rsid w:val="0068114D"/>
    <w:rsid w:val="00681175"/>
    <w:rsid w:val="006816A3"/>
    <w:rsid w:val="0068175E"/>
    <w:rsid w:val="00681915"/>
    <w:rsid w:val="006819F0"/>
    <w:rsid w:val="00682398"/>
    <w:rsid w:val="006824E5"/>
    <w:rsid w:val="0068253D"/>
    <w:rsid w:val="00682601"/>
    <w:rsid w:val="00682607"/>
    <w:rsid w:val="0068288F"/>
    <w:rsid w:val="00682A4A"/>
    <w:rsid w:val="00682B86"/>
    <w:rsid w:val="00682CE2"/>
    <w:rsid w:val="00683280"/>
    <w:rsid w:val="0068331D"/>
    <w:rsid w:val="006834A5"/>
    <w:rsid w:val="00683883"/>
    <w:rsid w:val="00683943"/>
    <w:rsid w:val="00683C8B"/>
    <w:rsid w:val="00683D61"/>
    <w:rsid w:val="006841C0"/>
    <w:rsid w:val="00684245"/>
    <w:rsid w:val="0068473C"/>
    <w:rsid w:val="00684DFC"/>
    <w:rsid w:val="00685091"/>
    <w:rsid w:val="006854DB"/>
    <w:rsid w:val="0068606D"/>
    <w:rsid w:val="00686209"/>
    <w:rsid w:val="00686BEE"/>
    <w:rsid w:val="00687313"/>
    <w:rsid w:val="00687493"/>
    <w:rsid w:val="0068778E"/>
    <w:rsid w:val="006879BD"/>
    <w:rsid w:val="00687FD8"/>
    <w:rsid w:val="006900F7"/>
    <w:rsid w:val="00690624"/>
    <w:rsid w:val="006908F4"/>
    <w:rsid w:val="00690B89"/>
    <w:rsid w:val="006910DA"/>
    <w:rsid w:val="006913A4"/>
    <w:rsid w:val="006913CC"/>
    <w:rsid w:val="006916DC"/>
    <w:rsid w:val="006919BF"/>
    <w:rsid w:val="00692049"/>
    <w:rsid w:val="0069222F"/>
    <w:rsid w:val="00692441"/>
    <w:rsid w:val="00692987"/>
    <w:rsid w:val="00692C9B"/>
    <w:rsid w:val="00693309"/>
    <w:rsid w:val="00693630"/>
    <w:rsid w:val="0069386B"/>
    <w:rsid w:val="00693B87"/>
    <w:rsid w:val="00693D22"/>
    <w:rsid w:val="00693DC3"/>
    <w:rsid w:val="00694021"/>
    <w:rsid w:val="00694BA8"/>
    <w:rsid w:val="00694CA4"/>
    <w:rsid w:val="00694E77"/>
    <w:rsid w:val="00695084"/>
    <w:rsid w:val="006954F4"/>
    <w:rsid w:val="006955A9"/>
    <w:rsid w:val="0069574E"/>
    <w:rsid w:val="00695D48"/>
    <w:rsid w:val="006960AD"/>
    <w:rsid w:val="006963A1"/>
    <w:rsid w:val="006968F9"/>
    <w:rsid w:val="00696D17"/>
    <w:rsid w:val="00696EA2"/>
    <w:rsid w:val="00696ED6"/>
    <w:rsid w:val="00697579"/>
    <w:rsid w:val="00697C05"/>
    <w:rsid w:val="00697DA7"/>
    <w:rsid w:val="00697F5D"/>
    <w:rsid w:val="006A0081"/>
    <w:rsid w:val="006A04A6"/>
    <w:rsid w:val="006A04BB"/>
    <w:rsid w:val="006A04CD"/>
    <w:rsid w:val="006A08D3"/>
    <w:rsid w:val="006A0B9A"/>
    <w:rsid w:val="006A0E35"/>
    <w:rsid w:val="006A0F13"/>
    <w:rsid w:val="006A1384"/>
    <w:rsid w:val="006A150B"/>
    <w:rsid w:val="006A1AE6"/>
    <w:rsid w:val="006A1F09"/>
    <w:rsid w:val="006A1FC0"/>
    <w:rsid w:val="006A20A6"/>
    <w:rsid w:val="006A28F6"/>
    <w:rsid w:val="006A29AE"/>
    <w:rsid w:val="006A2A4F"/>
    <w:rsid w:val="006A2E72"/>
    <w:rsid w:val="006A2EFA"/>
    <w:rsid w:val="006A2FD0"/>
    <w:rsid w:val="006A377D"/>
    <w:rsid w:val="006A37E9"/>
    <w:rsid w:val="006A3D8B"/>
    <w:rsid w:val="006A4117"/>
    <w:rsid w:val="006A4B1D"/>
    <w:rsid w:val="006A5564"/>
    <w:rsid w:val="006A59D5"/>
    <w:rsid w:val="006A61CB"/>
    <w:rsid w:val="006A634F"/>
    <w:rsid w:val="006A66C2"/>
    <w:rsid w:val="006A6A3D"/>
    <w:rsid w:val="006A71CB"/>
    <w:rsid w:val="006A759D"/>
    <w:rsid w:val="006A7850"/>
    <w:rsid w:val="006A795A"/>
    <w:rsid w:val="006A7B4B"/>
    <w:rsid w:val="006B0785"/>
    <w:rsid w:val="006B07C1"/>
    <w:rsid w:val="006B0E35"/>
    <w:rsid w:val="006B114B"/>
    <w:rsid w:val="006B1513"/>
    <w:rsid w:val="006B1AB9"/>
    <w:rsid w:val="006B1C5E"/>
    <w:rsid w:val="006B1E87"/>
    <w:rsid w:val="006B2087"/>
    <w:rsid w:val="006B223C"/>
    <w:rsid w:val="006B24DF"/>
    <w:rsid w:val="006B31E6"/>
    <w:rsid w:val="006B3936"/>
    <w:rsid w:val="006B39D1"/>
    <w:rsid w:val="006B3AAA"/>
    <w:rsid w:val="006B4515"/>
    <w:rsid w:val="006B4A11"/>
    <w:rsid w:val="006B4ADD"/>
    <w:rsid w:val="006B4BD4"/>
    <w:rsid w:val="006B4D9C"/>
    <w:rsid w:val="006B5209"/>
    <w:rsid w:val="006B5361"/>
    <w:rsid w:val="006B55B6"/>
    <w:rsid w:val="006B5880"/>
    <w:rsid w:val="006B5DC8"/>
    <w:rsid w:val="006B66D6"/>
    <w:rsid w:val="006B68F0"/>
    <w:rsid w:val="006B7710"/>
    <w:rsid w:val="006B7740"/>
    <w:rsid w:val="006B7D68"/>
    <w:rsid w:val="006B7FC1"/>
    <w:rsid w:val="006B7FFD"/>
    <w:rsid w:val="006C02CB"/>
    <w:rsid w:val="006C0470"/>
    <w:rsid w:val="006C0E49"/>
    <w:rsid w:val="006C0FDA"/>
    <w:rsid w:val="006C143B"/>
    <w:rsid w:val="006C1704"/>
    <w:rsid w:val="006C171D"/>
    <w:rsid w:val="006C17F7"/>
    <w:rsid w:val="006C1D72"/>
    <w:rsid w:val="006C215A"/>
    <w:rsid w:val="006C2372"/>
    <w:rsid w:val="006C24C2"/>
    <w:rsid w:val="006C2702"/>
    <w:rsid w:val="006C271C"/>
    <w:rsid w:val="006C2A9D"/>
    <w:rsid w:val="006C3008"/>
    <w:rsid w:val="006C3211"/>
    <w:rsid w:val="006C3570"/>
    <w:rsid w:val="006C3792"/>
    <w:rsid w:val="006C38E3"/>
    <w:rsid w:val="006C3985"/>
    <w:rsid w:val="006C3AA4"/>
    <w:rsid w:val="006C3DD5"/>
    <w:rsid w:val="006C3EFF"/>
    <w:rsid w:val="006C3FB5"/>
    <w:rsid w:val="006C452A"/>
    <w:rsid w:val="006C4D66"/>
    <w:rsid w:val="006C5152"/>
    <w:rsid w:val="006C525A"/>
    <w:rsid w:val="006C552F"/>
    <w:rsid w:val="006C62E1"/>
    <w:rsid w:val="006C6501"/>
    <w:rsid w:val="006C683B"/>
    <w:rsid w:val="006C6F18"/>
    <w:rsid w:val="006C7D20"/>
    <w:rsid w:val="006D01CA"/>
    <w:rsid w:val="006D0448"/>
    <w:rsid w:val="006D081E"/>
    <w:rsid w:val="006D0966"/>
    <w:rsid w:val="006D0F99"/>
    <w:rsid w:val="006D1220"/>
    <w:rsid w:val="006D12E0"/>
    <w:rsid w:val="006D13ED"/>
    <w:rsid w:val="006D1412"/>
    <w:rsid w:val="006D15E7"/>
    <w:rsid w:val="006D1611"/>
    <w:rsid w:val="006D1E01"/>
    <w:rsid w:val="006D1F51"/>
    <w:rsid w:val="006D20DC"/>
    <w:rsid w:val="006D23F3"/>
    <w:rsid w:val="006D2561"/>
    <w:rsid w:val="006D28DD"/>
    <w:rsid w:val="006D2FF2"/>
    <w:rsid w:val="006D313A"/>
    <w:rsid w:val="006D31E9"/>
    <w:rsid w:val="006D3493"/>
    <w:rsid w:val="006D3548"/>
    <w:rsid w:val="006D3727"/>
    <w:rsid w:val="006D39D6"/>
    <w:rsid w:val="006D3B5A"/>
    <w:rsid w:val="006D3D3C"/>
    <w:rsid w:val="006D4063"/>
    <w:rsid w:val="006D4745"/>
    <w:rsid w:val="006D47E0"/>
    <w:rsid w:val="006D4916"/>
    <w:rsid w:val="006D4AB6"/>
    <w:rsid w:val="006D4FF8"/>
    <w:rsid w:val="006D5BBD"/>
    <w:rsid w:val="006D6021"/>
    <w:rsid w:val="006D60C1"/>
    <w:rsid w:val="006D60ED"/>
    <w:rsid w:val="006D6425"/>
    <w:rsid w:val="006D6738"/>
    <w:rsid w:val="006D6AFD"/>
    <w:rsid w:val="006D7988"/>
    <w:rsid w:val="006D7C35"/>
    <w:rsid w:val="006D7D66"/>
    <w:rsid w:val="006D7DA5"/>
    <w:rsid w:val="006D7E6C"/>
    <w:rsid w:val="006E05D1"/>
    <w:rsid w:val="006E0951"/>
    <w:rsid w:val="006E0B77"/>
    <w:rsid w:val="006E10D5"/>
    <w:rsid w:val="006E10EF"/>
    <w:rsid w:val="006E11AF"/>
    <w:rsid w:val="006E16A3"/>
    <w:rsid w:val="006E1C35"/>
    <w:rsid w:val="006E1CCC"/>
    <w:rsid w:val="006E1E95"/>
    <w:rsid w:val="006E23C2"/>
    <w:rsid w:val="006E24EB"/>
    <w:rsid w:val="006E251E"/>
    <w:rsid w:val="006E2770"/>
    <w:rsid w:val="006E284A"/>
    <w:rsid w:val="006E2876"/>
    <w:rsid w:val="006E29E2"/>
    <w:rsid w:val="006E2BD7"/>
    <w:rsid w:val="006E302E"/>
    <w:rsid w:val="006E3402"/>
    <w:rsid w:val="006E3AB8"/>
    <w:rsid w:val="006E3B8B"/>
    <w:rsid w:val="006E409A"/>
    <w:rsid w:val="006E4996"/>
    <w:rsid w:val="006E4E9C"/>
    <w:rsid w:val="006E4F54"/>
    <w:rsid w:val="006E5707"/>
    <w:rsid w:val="006E58FD"/>
    <w:rsid w:val="006E5D93"/>
    <w:rsid w:val="006E5DF9"/>
    <w:rsid w:val="006E6EED"/>
    <w:rsid w:val="006E6F94"/>
    <w:rsid w:val="006E7365"/>
    <w:rsid w:val="006E7A6A"/>
    <w:rsid w:val="006E7EE4"/>
    <w:rsid w:val="006F0028"/>
    <w:rsid w:val="006F0117"/>
    <w:rsid w:val="006F06F9"/>
    <w:rsid w:val="006F0724"/>
    <w:rsid w:val="006F0AE1"/>
    <w:rsid w:val="006F0E21"/>
    <w:rsid w:val="006F0EDB"/>
    <w:rsid w:val="006F1145"/>
    <w:rsid w:val="006F145A"/>
    <w:rsid w:val="006F15B2"/>
    <w:rsid w:val="006F174D"/>
    <w:rsid w:val="006F1BA4"/>
    <w:rsid w:val="006F1D9C"/>
    <w:rsid w:val="006F1EA0"/>
    <w:rsid w:val="006F1F0C"/>
    <w:rsid w:val="006F208C"/>
    <w:rsid w:val="006F2457"/>
    <w:rsid w:val="006F2F29"/>
    <w:rsid w:val="006F2FC9"/>
    <w:rsid w:val="006F3189"/>
    <w:rsid w:val="006F35BC"/>
    <w:rsid w:val="006F3861"/>
    <w:rsid w:val="006F41EF"/>
    <w:rsid w:val="006F43A5"/>
    <w:rsid w:val="006F4802"/>
    <w:rsid w:val="006F4BB8"/>
    <w:rsid w:val="006F5385"/>
    <w:rsid w:val="006F5578"/>
    <w:rsid w:val="006F6081"/>
    <w:rsid w:val="006F6D87"/>
    <w:rsid w:val="006F6DEB"/>
    <w:rsid w:val="006F73C8"/>
    <w:rsid w:val="006F75F0"/>
    <w:rsid w:val="006F766A"/>
    <w:rsid w:val="006F79DC"/>
    <w:rsid w:val="006F7BA2"/>
    <w:rsid w:val="006F7E33"/>
    <w:rsid w:val="007003AF"/>
    <w:rsid w:val="0070066F"/>
    <w:rsid w:val="0070067A"/>
    <w:rsid w:val="007006F5"/>
    <w:rsid w:val="007007F9"/>
    <w:rsid w:val="00700826"/>
    <w:rsid w:val="00700A04"/>
    <w:rsid w:val="00700E45"/>
    <w:rsid w:val="00700FC4"/>
    <w:rsid w:val="00701276"/>
    <w:rsid w:val="00701334"/>
    <w:rsid w:val="0070191B"/>
    <w:rsid w:val="00701BE6"/>
    <w:rsid w:val="00701CFC"/>
    <w:rsid w:val="007025A3"/>
    <w:rsid w:val="0070284E"/>
    <w:rsid w:val="00702943"/>
    <w:rsid w:val="0070371D"/>
    <w:rsid w:val="007037DB"/>
    <w:rsid w:val="00703AB5"/>
    <w:rsid w:val="00703CDC"/>
    <w:rsid w:val="00703E32"/>
    <w:rsid w:val="00704224"/>
    <w:rsid w:val="007043DB"/>
    <w:rsid w:val="00704527"/>
    <w:rsid w:val="00704AEE"/>
    <w:rsid w:val="00704F49"/>
    <w:rsid w:val="00704FF0"/>
    <w:rsid w:val="007052E9"/>
    <w:rsid w:val="007055B2"/>
    <w:rsid w:val="007059F5"/>
    <w:rsid w:val="00705A60"/>
    <w:rsid w:val="0070622E"/>
    <w:rsid w:val="0070632F"/>
    <w:rsid w:val="0070695C"/>
    <w:rsid w:val="00706DAF"/>
    <w:rsid w:val="0070715F"/>
    <w:rsid w:val="007073AB"/>
    <w:rsid w:val="00707420"/>
    <w:rsid w:val="007074B8"/>
    <w:rsid w:val="007074E4"/>
    <w:rsid w:val="00707958"/>
    <w:rsid w:val="00707C8F"/>
    <w:rsid w:val="0071072F"/>
    <w:rsid w:val="007108F8"/>
    <w:rsid w:val="00710907"/>
    <w:rsid w:val="00710CEF"/>
    <w:rsid w:val="0071108E"/>
    <w:rsid w:val="007111EA"/>
    <w:rsid w:val="00711438"/>
    <w:rsid w:val="007115AB"/>
    <w:rsid w:val="00711875"/>
    <w:rsid w:val="00711C96"/>
    <w:rsid w:val="007122AC"/>
    <w:rsid w:val="007123B8"/>
    <w:rsid w:val="00712829"/>
    <w:rsid w:val="00712D06"/>
    <w:rsid w:val="00713177"/>
    <w:rsid w:val="0071344A"/>
    <w:rsid w:val="007134EC"/>
    <w:rsid w:val="0071384A"/>
    <w:rsid w:val="007138CC"/>
    <w:rsid w:val="00713E6B"/>
    <w:rsid w:val="00713E8E"/>
    <w:rsid w:val="007142AA"/>
    <w:rsid w:val="00714405"/>
    <w:rsid w:val="007153B6"/>
    <w:rsid w:val="0071573C"/>
    <w:rsid w:val="0071667F"/>
    <w:rsid w:val="007168C3"/>
    <w:rsid w:val="00716CE8"/>
    <w:rsid w:val="00716D1B"/>
    <w:rsid w:val="00717502"/>
    <w:rsid w:val="00717573"/>
    <w:rsid w:val="00717FB2"/>
    <w:rsid w:val="0072037D"/>
    <w:rsid w:val="007204D7"/>
    <w:rsid w:val="00720675"/>
    <w:rsid w:val="00720869"/>
    <w:rsid w:val="007208C3"/>
    <w:rsid w:val="007209B9"/>
    <w:rsid w:val="00721477"/>
    <w:rsid w:val="00721546"/>
    <w:rsid w:val="007219E5"/>
    <w:rsid w:val="00721E76"/>
    <w:rsid w:val="00721FB0"/>
    <w:rsid w:val="00722223"/>
    <w:rsid w:val="007223C7"/>
    <w:rsid w:val="007227AB"/>
    <w:rsid w:val="00722BB0"/>
    <w:rsid w:val="00722E57"/>
    <w:rsid w:val="00723011"/>
    <w:rsid w:val="0072321B"/>
    <w:rsid w:val="0072326F"/>
    <w:rsid w:val="007232CA"/>
    <w:rsid w:val="007233B8"/>
    <w:rsid w:val="0072346E"/>
    <w:rsid w:val="00723EF4"/>
    <w:rsid w:val="00724213"/>
    <w:rsid w:val="007242BF"/>
    <w:rsid w:val="007243AC"/>
    <w:rsid w:val="0072497C"/>
    <w:rsid w:val="00724A6A"/>
    <w:rsid w:val="00724AEE"/>
    <w:rsid w:val="00724EA4"/>
    <w:rsid w:val="00724EA6"/>
    <w:rsid w:val="00725137"/>
    <w:rsid w:val="00725289"/>
    <w:rsid w:val="007253B9"/>
    <w:rsid w:val="00725AFE"/>
    <w:rsid w:val="00725ECB"/>
    <w:rsid w:val="00726774"/>
    <w:rsid w:val="00726D2C"/>
    <w:rsid w:val="00727170"/>
    <w:rsid w:val="007275EA"/>
    <w:rsid w:val="007277DA"/>
    <w:rsid w:val="007279D5"/>
    <w:rsid w:val="00727F7B"/>
    <w:rsid w:val="00730396"/>
    <w:rsid w:val="007307E8"/>
    <w:rsid w:val="00730881"/>
    <w:rsid w:val="00731167"/>
    <w:rsid w:val="0073133A"/>
    <w:rsid w:val="0073152D"/>
    <w:rsid w:val="007317D6"/>
    <w:rsid w:val="00731E0D"/>
    <w:rsid w:val="00731E68"/>
    <w:rsid w:val="00731F3C"/>
    <w:rsid w:val="0073202E"/>
    <w:rsid w:val="00732666"/>
    <w:rsid w:val="007330AE"/>
    <w:rsid w:val="0073317E"/>
    <w:rsid w:val="00733191"/>
    <w:rsid w:val="007331E6"/>
    <w:rsid w:val="00733255"/>
    <w:rsid w:val="007334A7"/>
    <w:rsid w:val="00733F79"/>
    <w:rsid w:val="0073457C"/>
    <w:rsid w:val="007345AF"/>
    <w:rsid w:val="00734824"/>
    <w:rsid w:val="00735868"/>
    <w:rsid w:val="00736346"/>
    <w:rsid w:val="007366A4"/>
    <w:rsid w:val="007366C7"/>
    <w:rsid w:val="00736717"/>
    <w:rsid w:val="00736751"/>
    <w:rsid w:val="007367C6"/>
    <w:rsid w:val="00736AF7"/>
    <w:rsid w:val="00736C56"/>
    <w:rsid w:val="00736D7A"/>
    <w:rsid w:val="00736D85"/>
    <w:rsid w:val="007370D7"/>
    <w:rsid w:val="007371E8"/>
    <w:rsid w:val="0073754C"/>
    <w:rsid w:val="00737607"/>
    <w:rsid w:val="0073777F"/>
    <w:rsid w:val="00737CE4"/>
    <w:rsid w:val="00737E6A"/>
    <w:rsid w:val="0074008B"/>
    <w:rsid w:val="00740222"/>
    <w:rsid w:val="00740C84"/>
    <w:rsid w:val="007412D3"/>
    <w:rsid w:val="007419CF"/>
    <w:rsid w:val="007419FD"/>
    <w:rsid w:val="00741BA9"/>
    <w:rsid w:val="00741C32"/>
    <w:rsid w:val="00742325"/>
    <w:rsid w:val="00742443"/>
    <w:rsid w:val="0074275F"/>
    <w:rsid w:val="007427EA"/>
    <w:rsid w:val="00742882"/>
    <w:rsid w:val="00742928"/>
    <w:rsid w:val="007429F9"/>
    <w:rsid w:val="00742C54"/>
    <w:rsid w:val="00742ECD"/>
    <w:rsid w:val="00742F01"/>
    <w:rsid w:val="00742F14"/>
    <w:rsid w:val="007434BD"/>
    <w:rsid w:val="007434D7"/>
    <w:rsid w:val="0074366B"/>
    <w:rsid w:val="0074374F"/>
    <w:rsid w:val="00743D1F"/>
    <w:rsid w:val="00743EE9"/>
    <w:rsid w:val="00744148"/>
    <w:rsid w:val="00744283"/>
    <w:rsid w:val="0074439C"/>
    <w:rsid w:val="00744B91"/>
    <w:rsid w:val="00744C94"/>
    <w:rsid w:val="00744E46"/>
    <w:rsid w:val="00744EE3"/>
    <w:rsid w:val="007451E4"/>
    <w:rsid w:val="00745760"/>
    <w:rsid w:val="00745829"/>
    <w:rsid w:val="00745897"/>
    <w:rsid w:val="00745B88"/>
    <w:rsid w:val="00746451"/>
    <w:rsid w:val="00746856"/>
    <w:rsid w:val="00746AC5"/>
    <w:rsid w:val="00746D12"/>
    <w:rsid w:val="00746DBE"/>
    <w:rsid w:val="00746E4B"/>
    <w:rsid w:val="00746FA7"/>
    <w:rsid w:val="00746FD0"/>
    <w:rsid w:val="0074734C"/>
    <w:rsid w:val="00747367"/>
    <w:rsid w:val="007478A5"/>
    <w:rsid w:val="00747AD6"/>
    <w:rsid w:val="0075044B"/>
    <w:rsid w:val="00750697"/>
    <w:rsid w:val="007508FB"/>
    <w:rsid w:val="00750B98"/>
    <w:rsid w:val="00750BFC"/>
    <w:rsid w:val="0075105D"/>
    <w:rsid w:val="00751260"/>
    <w:rsid w:val="00751899"/>
    <w:rsid w:val="00751DE7"/>
    <w:rsid w:val="00751FFC"/>
    <w:rsid w:val="007520E9"/>
    <w:rsid w:val="007522B6"/>
    <w:rsid w:val="007522EC"/>
    <w:rsid w:val="0075262A"/>
    <w:rsid w:val="007526C2"/>
    <w:rsid w:val="007526D6"/>
    <w:rsid w:val="00752A2A"/>
    <w:rsid w:val="00752A49"/>
    <w:rsid w:val="00753091"/>
    <w:rsid w:val="0075326C"/>
    <w:rsid w:val="00753C45"/>
    <w:rsid w:val="00753DC5"/>
    <w:rsid w:val="0075416D"/>
    <w:rsid w:val="00754222"/>
    <w:rsid w:val="00754526"/>
    <w:rsid w:val="007546B9"/>
    <w:rsid w:val="00754BFF"/>
    <w:rsid w:val="00754DBD"/>
    <w:rsid w:val="00755104"/>
    <w:rsid w:val="00755299"/>
    <w:rsid w:val="00755B41"/>
    <w:rsid w:val="00755CB0"/>
    <w:rsid w:val="00755E5B"/>
    <w:rsid w:val="00756202"/>
    <w:rsid w:val="007562CF"/>
    <w:rsid w:val="00756512"/>
    <w:rsid w:val="007565DE"/>
    <w:rsid w:val="00756812"/>
    <w:rsid w:val="00756991"/>
    <w:rsid w:val="00756BC4"/>
    <w:rsid w:val="00756D4C"/>
    <w:rsid w:val="0075701D"/>
    <w:rsid w:val="00757049"/>
    <w:rsid w:val="00757320"/>
    <w:rsid w:val="0075743A"/>
    <w:rsid w:val="0075743E"/>
    <w:rsid w:val="00757EEE"/>
    <w:rsid w:val="0076064C"/>
    <w:rsid w:val="0076086E"/>
    <w:rsid w:val="007609E1"/>
    <w:rsid w:val="00760E44"/>
    <w:rsid w:val="0076137B"/>
    <w:rsid w:val="00761A6F"/>
    <w:rsid w:val="00761DCB"/>
    <w:rsid w:val="00761E8A"/>
    <w:rsid w:val="00761F9A"/>
    <w:rsid w:val="00762021"/>
    <w:rsid w:val="00762411"/>
    <w:rsid w:val="0076293C"/>
    <w:rsid w:val="00762B79"/>
    <w:rsid w:val="00762C4F"/>
    <w:rsid w:val="00763057"/>
    <w:rsid w:val="00763146"/>
    <w:rsid w:val="007631EC"/>
    <w:rsid w:val="00763786"/>
    <w:rsid w:val="0076393C"/>
    <w:rsid w:val="0076394B"/>
    <w:rsid w:val="00763A6D"/>
    <w:rsid w:val="00763BB9"/>
    <w:rsid w:val="00763C13"/>
    <w:rsid w:val="00763E6A"/>
    <w:rsid w:val="00763EEC"/>
    <w:rsid w:val="0076406D"/>
    <w:rsid w:val="007640C7"/>
    <w:rsid w:val="0076430A"/>
    <w:rsid w:val="00764532"/>
    <w:rsid w:val="007646D8"/>
    <w:rsid w:val="00764718"/>
    <w:rsid w:val="007648C9"/>
    <w:rsid w:val="00764CBB"/>
    <w:rsid w:val="00764DDC"/>
    <w:rsid w:val="00764EC3"/>
    <w:rsid w:val="00764EFA"/>
    <w:rsid w:val="007651F1"/>
    <w:rsid w:val="00765660"/>
    <w:rsid w:val="00765A3C"/>
    <w:rsid w:val="00766646"/>
    <w:rsid w:val="007666DF"/>
    <w:rsid w:val="0076699D"/>
    <w:rsid w:val="00766AA4"/>
    <w:rsid w:val="0076735E"/>
    <w:rsid w:val="007673FD"/>
    <w:rsid w:val="007674FD"/>
    <w:rsid w:val="0076758D"/>
    <w:rsid w:val="00767888"/>
    <w:rsid w:val="007678B8"/>
    <w:rsid w:val="00767A2C"/>
    <w:rsid w:val="00770279"/>
    <w:rsid w:val="007702E0"/>
    <w:rsid w:val="00770306"/>
    <w:rsid w:val="00770354"/>
    <w:rsid w:val="00770493"/>
    <w:rsid w:val="00770813"/>
    <w:rsid w:val="00770A22"/>
    <w:rsid w:val="00771463"/>
    <w:rsid w:val="007714D7"/>
    <w:rsid w:val="007715F4"/>
    <w:rsid w:val="007715F5"/>
    <w:rsid w:val="00771AA0"/>
    <w:rsid w:val="00771F46"/>
    <w:rsid w:val="007724E1"/>
    <w:rsid w:val="00772524"/>
    <w:rsid w:val="0077277F"/>
    <w:rsid w:val="00772C22"/>
    <w:rsid w:val="00772CAD"/>
    <w:rsid w:val="00773136"/>
    <w:rsid w:val="0077389C"/>
    <w:rsid w:val="00773B92"/>
    <w:rsid w:val="00773F9D"/>
    <w:rsid w:val="007747A9"/>
    <w:rsid w:val="00774B35"/>
    <w:rsid w:val="00774C26"/>
    <w:rsid w:val="00774CB8"/>
    <w:rsid w:val="007751DA"/>
    <w:rsid w:val="007751DD"/>
    <w:rsid w:val="007751E6"/>
    <w:rsid w:val="007752FF"/>
    <w:rsid w:val="007759A4"/>
    <w:rsid w:val="00775ACF"/>
    <w:rsid w:val="00775AD6"/>
    <w:rsid w:val="0077603D"/>
    <w:rsid w:val="007762CD"/>
    <w:rsid w:val="00776C0F"/>
    <w:rsid w:val="00777044"/>
    <w:rsid w:val="007774C4"/>
    <w:rsid w:val="00777560"/>
    <w:rsid w:val="007775B9"/>
    <w:rsid w:val="00777726"/>
    <w:rsid w:val="00777BF5"/>
    <w:rsid w:val="00777C7A"/>
    <w:rsid w:val="00780066"/>
    <w:rsid w:val="00780299"/>
    <w:rsid w:val="00780384"/>
    <w:rsid w:val="00780603"/>
    <w:rsid w:val="00780762"/>
    <w:rsid w:val="00780A55"/>
    <w:rsid w:val="007810BE"/>
    <w:rsid w:val="00781164"/>
    <w:rsid w:val="007812A3"/>
    <w:rsid w:val="007813B7"/>
    <w:rsid w:val="007814D6"/>
    <w:rsid w:val="00781659"/>
    <w:rsid w:val="00781B3E"/>
    <w:rsid w:val="00781B85"/>
    <w:rsid w:val="00782020"/>
    <w:rsid w:val="007822CE"/>
    <w:rsid w:val="0078263B"/>
    <w:rsid w:val="007827EC"/>
    <w:rsid w:val="00782A38"/>
    <w:rsid w:val="00782A5D"/>
    <w:rsid w:val="00782AA2"/>
    <w:rsid w:val="00782B59"/>
    <w:rsid w:val="00782B65"/>
    <w:rsid w:val="00782CEE"/>
    <w:rsid w:val="00782EA4"/>
    <w:rsid w:val="00783105"/>
    <w:rsid w:val="00783289"/>
    <w:rsid w:val="0078342B"/>
    <w:rsid w:val="007836BF"/>
    <w:rsid w:val="00783A87"/>
    <w:rsid w:val="00783D05"/>
    <w:rsid w:val="00783DDA"/>
    <w:rsid w:val="00783F23"/>
    <w:rsid w:val="007849CE"/>
    <w:rsid w:val="00784CCF"/>
    <w:rsid w:val="00784E6B"/>
    <w:rsid w:val="00785023"/>
    <w:rsid w:val="00785203"/>
    <w:rsid w:val="00785689"/>
    <w:rsid w:val="00785ED3"/>
    <w:rsid w:val="007862DB"/>
    <w:rsid w:val="00786F4F"/>
    <w:rsid w:val="007872AD"/>
    <w:rsid w:val="00787430"/>
    <w:rsid w:val="00787995"/>
    <w:rsid w:val="00787A41"/>
    <w:rsid w:val="00787D7E"/>
    <w:rsid w:val="00787DEB"/>
    <w:rsid w:val="00787FF8"/>
    <w:rsid w:val="00790455"/>
    <w:rsid w:val="007905E2"/>
    <w:rsid w:val="00790ED5"/>
    <w:rsid w:val="00790FBC"/>
    <w:rsid w:val="00791027"/>
    <w:rsid w:val="00791CC4"/>
    <w:rsid w:val="00791D5F"/>
    <w:rsid w:val="00792008"/>
    <w:rsid w:val="00792560"/>
    <w:rsid w:val="00792FB7"/>
    <w:rsid w:val="0079317A"/>
    <w:rsid w:val="007939A2"/>
    <w:rsid w:val="007939E9"/>
    <w:rsid w:val="00793DB9"/>
    <w:rsid w:val="00793DCF"/>
    <w:rsid w:val="00793E0F"/>
    <w:rsid w:val="00794731"/>
    <w:rsid w:val="00794E71"/>
    <w:rsid w:val="00795286"/>
    <w:rsid w:val="007955A9"/>
    <w:rsid w:val="0079576C"/>
    <w:rsid w:val="00795DB0"/>
    <w:rsid w:val="007973EC"/>
    <w:rsid w:val="007976DE"/>
    <w:rsid w:val="00797E93"/>
    <w:rsid w:val="00797F30"/>
    <w:rsid w:val="007A011D"/>
    <w:rsid w:val="007A01DB"/>
    <w:rsid w:val="007A09C9"/>
    <w:rsid w:val="007A0DF9"/>
    <w:rsid w:val="007A0E9E"/>
    <w:rsid w:val="007A0F05"/>
    <w:rsid w:val="007A0F08"/>
    <w:rsid w:val="007A12F3"/>
    <w:rsid w:val="007A1994"/>
    <w:rsid w:val="007A289C"/>
    <w:rsid w:val="007A2B29"/>
    <w:rsid w:val="007A2EC2"/>
    <w:rsid w:val="007A334D"/>
    <w:rsid w:val="007A3460"/>
    <w:rsid w:val="007A37DB"/>
    <w:rsid w:val="007A382E"/>
    <w:rsid w:val="007A3AD5"/>
    <w:rsid w:val="007A3ECD"/>
    <w:rsid w:val="007A3FD5"/>
    <w:rsid w:val="007A4190"/>
    <w:rsid w:val="007A4A77"/>
    <w:rsid w:val="007A4EDC"/>
    <w:rsid w:val="007A54B6"/>
    <w:rsid w:val="007A5D88"/>
    <w:rsid w:val="007A6071"/>
    <w:rsid w:val="007A6591"/>
    <w:rsid w:val="007A6BA1"/>
    <w:rsid w:val="007A6BD6"/>
    <w:rsid w:val="007A732B"/>
    <w:rsid w:val="007A7441"/>
    <w:rsid w:val="007B0228"/>
    <w:rsid w:val="007B0776"/>
    <w:rsid w:val="007B09EB"/>
    <w:rsid w:val="007B0A7C"/>
    <w:rsid w:val="007B0D4D"/>
    <w:rsid w:val="007B0F7D"/>
    <w:rsid w:val="007B1060"/>
    <w:rsid w:val="007B14A9"/>
    <w:rsid w:val="007B162A"/>
    <w:rsid w:val="007B1789"/>
    <w:rsid w:val="007B188E"/>
    <w:rsid w:val="007B1A15"/>
    <w:rsid w:val="007B1CB4"/>
    <w:rsid w:val="007B217A"/>
    <w:rsid w:val="007B23DF"/>
    <w:rsid w:val="007B29A8"/>
    <w:rsid w:val="007B2ACD"/>
    <w:rsid w:val="007B3241"/>
    <w:rsid w:val="007B3720"/>
    <w:rsid w:val="007B3FBC"/>
    <w:rsid w:val="007B42EE"/>
    <w:rsid w:val="007B489E"/>
    <w:rsid w:val="007B49E4"/>
    <w:rsid w:val="007B5140"/>
    <w:rsid w:val="007B543E"/>
    <w:rsid w:val="007B5622"/>
    <w:rsid w:val="007B5623"/>
    <w:rsid w:val="007B57D3"/>
    <w:rsid w:val="007B5BC5"/>
    <w:rsid w:val="007B5BEA"/>
    <w:rsid w:val="007B5E21"/>
    <w:rsid w:val="007B6071"/>
    <w:rsid w:val="007B65D2"/>
    <w:rsid w:val="007B6C25"/>
    <w:rsid w:val="007B7512"/>
    <w:rsid w:val="007B7551"/>
    <w:rsid w:val="007B75E5"/>
    <w:rsid w:val="007C03B0"/>
    <w:rsid w:val="007C0746"/>
    <w:rsid w:val="007C0780"/>
    <w:rsid w:val="007C0949"/>
    <w:rsid w:val="007C0AAA"/>
    <w:rsid w:val="007C0B93"/>
    <w:rsid w:val="007C0E09"/>
    <w:rsid w:val="007C0E91"/>
    <w:rsid w:val="007C0EEF"/>
    <w:rsid w:val="007C15D2"/>
    <w:rsid w:val="007C16AC"/>
    <w:rsid w:val="007C18B3"/>
    <w:rsid w:val="007C1BF2"/>
    <w:rsid w:val="007C2567"/>
    <w:rsid w:val="007C276A"/>
    <w:rsid w:val="007C27E0"/>
    <w:rsid w:val="007C2853"/>
    <w:rsid w:val="007C353B"/>
    <w:rsid w:val="007C35B6"/>
    <w:rsid w:val="007C3E43"/>
    <w:rsid w:val="007C41A3"/>
    <w:rsid w:val="007C43B3"/>
    <w:rsid w:val="007C456B"/>
    <w:rsid w:val="007C48B8"/>
    <w:rsid w:val="007C4BCA"/>
    <w:rsid w:val="007C4CA9"/>
    <w:rsid w:val="007C4E3D"/>
    <w:rsid w:val="007C4F47"/>
    <w:rsid w:val="007C516D"/>
    <w:rsid w:val="007C535B"/>
    <w:rsid w:val="007C53FF"/>
    <w:rsid w:val="007C545F"/>
    <w:rsid w:val="007C54A0"/>
    <w:rsid w:val="007C5B65"/>
    <w:rsid w:val="007C5E7F"/>
    <w:rsid w:val="007C5E9B"/>
    <w:rsid w:val="007C5FBA"/>
    <w:rsid w:val="007C61DB"/>
    <w:rsid w:val="007C6227"/>
    <w:rsid w:val="007C62F8"/>
    <w:rsid w:val="007C6BD6"/>
    <w:rsid w:val="007C6BF1"/>
    <w:rsid w:val="007C705E"/>
    <w:rsid w:val="007C72BA"/>
    <w:rsid w:val="007C754A"/>
    <w:rsid w:val="007C7688"/>
    <w:rsid w:val="007C77F9"/>
    <w:rsid w:val="007C7920"/>
    <w:rsid w:val="007C7A0B"/>
    <w:rsid w:val="007D062D"/>
    <w:rsid w:val="007D06F3"/>
    <w:rsid w:val="007D098A"/>
    <w:rsid w:val="007D0C7D"/>
    <w:rsid w:val="007D0DAF"/>
    <w:rsid w:val="007D0E5A"/>
    <w:rsid w:val="007D0FFF"/>
    <w:rsid w:val="007D1180"/>
    <w:rsid w:val="007D152A"/>
    <w:rsid w:val="007D1532"/>
    <w:rsid w:val="007D1701"/>
    <w:rsid w:val="007D1731"/>
    <w:rsid w:val="007D17CF"/>
    <w:rsid w:val="007D1B17"/>
    <w:rsid w:val="007D1F4F"/>
    <w:rsid w:val="007D1FEA"/>
    <w:rsid w:val="007D270D"/>
    <w:rsid w:val="007D2936"/>
    <w:rsid w:val="007D32ED"/>
    <w:rsid w:val="007D3797"/>
    <w:rsid w:val="007D3823"/>
    <w:rsid w:val="007D39D6"/>
    <w:rsid w:val="007D3C40"/>
    <w:rsid w:val="007D3F69"/>
    <w:rsid w:val="007D4427"/>
    <w:rsid w:val="007D4C75"/>
    <w:rsid w:val="007D58A4"/>
    <w:rsid w:val="007D5936"/>
    <w:rsid w:val="007D5BEC"/>
    <w:rsid w:val="007D6121"/>
    <w:rsid w:val="007D642A"/>
    <w:rsid w:val="007D6A0C"/>
    <w:rsid w:val="007D6C7A"/>
    <w:rsid w:val="007D6F03"/>
    <w:rsid w:val="007D7492"/>
    <w:rsid w:val="007D76E6"/>
    <w:rsid w:val="007D7927"/>
    <w:rsid w:val="007D7AAE"/>
    <w:rsid w:val="007D7E2D"/>
    <w:rsid w:val="007D7E90"/>
    <w:rsid w:val="007E0505"/>
    <w:rsid w:val="007E05EB"/>
    <w:rsid w:val="007E05EC"/>
    <w:rsid w:val="007E0DAA"/>
    <w:rsid w:val="007E0EDD"/>
    <w:rsid w:val="007E1AD1"/>
    <w:rsid w:val="007E1CD5"/>
    <w:rsid w:val="007E1ECC"/>
    <w:rsid w:val="007E2119"/>
    <w:rsid w:val="007E283F"/>
    <w:rsid w:val="007E299A"/>
    <w:rsid w:val="007E2CE6"/>
    <w:rsid w:val="007E3192"/>
    <w:rsid w:val="007E44B0"/>
    <w:rsid w:val="007E45C4"/>
    <w:rsid w:val="007E4B2B"/>
    <w:rsid w:val="007E54FC"/>
    <w:rsid w:val="007E57AD"/>
    <w:rsid w:val="007E59EA"/>
    <w:rsid w:val="007E5B72"/>
    <w:rsid w:val="007E643F"/>
    <w:rsid w:val="007E6CCD"/>
    <w:rsid w:val="007E77F1"/>
    <w:rsid w:val="007E79A8"/>
    <w:rsid w:val="007E7A2A"/>
    <w:rsid w:val="007F035D"/>
    <w:rsid w:val="007F03C8"/>
    <w:rsid w:val="007F03E8"/>
    <w:rsid w:val="007F048A"/>
    <w:rsid w:val="007F0641"/>
    <w:rsid w:val="007F078B"/>
    <w:rsid w:val="007F0821"/>
    <w:rsid w:val="007F0B1D"/>
    <w:rsid w:val="007F0CCB"/>
    <w:rsid w:val="007F11EF"/>
    <w:rsid w:val="007F1722"/>
    <w:rsid w:val="007F1741"/>
    <w:rsid w:val="007F2FDE"/>
    <w:rsid w:val="007F30B3"/>
    <w:rsid w:val="007F366A"/>
    <w:rsid w:val="007F3684"/>
    <w:rsid w:val="007F3E14"/>
    <w:rsid w:val="007F3F6F"/>
    <w:rsid w:val="007F42B4"/>
    <w:rsid w:val="007F4717"/>
    <w:rsid w:val="007F496F"/>
    <w:rsid w:val="007F4AF8"/>
    <w:rsid w:val="007F5105"/>
    <w:rsid w:val="007F59CA"/>
    <w:rsid w:val="007F5AD9"/>
    <w:rsid w:val="007F5B8D"/>
    <w:rsid w:val="007F5D9A"/>
    <w:rsid w:val="007F5DA8"/>
    <w:rsid w:val="007F5F1A"/>
    <w:rsid w:val="007F652E"/>
    <w:rsid w:val="007F67A2"/>
    <w:rsid w:val="007F67E1"/>
    <w:rsid w:val="007F6AD5"/>
    <w:rsid w:val="007F6D77"/>
    <w:rsid w:val="007F7782"/>
    <w:rsid w:val="007F78EA"/>
    <w:rsid w:val="007F7ED9"/>
    <w:rsid w:val="008007E3"/>
    <w:rsid w:val="00800B06"/>
    <w:rsid w:val="00800B40"/>
    <w:rsid w:val="00801030"/>
    <w:rsid w:val="00801962"/>
    <w:rsid w:val="00801DF4"/>
    <w:rsid w:val="00801EEC"/>
    <w:rsid w:val="00802263"/>
    <w:rsid w:val="00802592"/>
    <w:rsid w:val="00802BE4"/>
    <w:rsid w:val="00803099"/>
    <w:rsid w:val="00803112"/>
    <w:rsid w:val="0080316A"/>
    <w:rsid w:val="00803898"/>
    <w:rsid w:val="00803AED"/>
    <w:rsid w:val="00803C1D"/>
    <w:rsid w:val="00803C41"/>
    <w:rsid w:val="00803E8C"/>
    <w:rsid w:val="00804321"/>
    <w:rsid w:val="00804347"/>
    <w:rsid w:val="00804A4C"/>
    <w:rsid w:val="0080516B"/>
    <w:rsid w:val="0080539A"/>
    <w:rsid w:val="00805481"/>
    <w:rsid w:val="00805C91"/>
    <w:rsid w:val="00806270"/>
    <w:rsid w:val="00806961"/>
    <w:rsid w:val="00806A2B"/>
    <w:rsid w:val="00806A70"/>
    <w:rsid w:val="00806D33"/>
    <w:rsid w:val="00806ED1"/>
    <w:rsid w:val="00806FC9"/>
    <w:rsid w:val="0080706E"/>
    <w:rsid w:val="0080760A"/>
    <w:rsid w:val="00807856"/>
    <w:rsid w:val="008078B5"/>
    <w:rsid w:val="008079CA"/>
    <w:rsid w:val="00807D0E"/>
    <w:rsid w:val="00810315"/>
    <w:rsid w:val="008104A1"/>
    <w:rsid w:val="0081167C"/>
    <w:rsid w:val="008117DA"/>
    <w:rsid w:val="00811C39"/>
    <w:rsid w:val="00811F0B"/>
    <w:rsid w:val="0081203A"/>
    <w:rsid w:val="00812069"/>
    <w:rsid w:val="00812104"/>
    <w:rsid w:val="008122B7"/>
    <w:rsid w:val="008129C9"/>
    <w:rsid w:val="00812A1E"/>
    <w:rsid w:val="00812E45"/>
    <w:rsid w:val="008137A5"/>
    <w:rsid w:val="008139CC"/>
    <w:rsid w:val="00813CE5"/>
    <w:rsid w:val="00813D87"/>
    <w:rsid w:val="00813E6F"/>
    <w:rsid w:val="008140AB"/>
    <w:rsid w:val="008141EB"/>
    <w:rsid w:val="00814270"/>
    <w:rsid w:val="0081434D"/>
    <w:rsid w:val="0081501A"/>
    <w:rsid w:val="00815051"/>
    <w:rsid w:val="0081506D"/>
    <w:rsid w:val="0081507A"/>
    <w:rsid w:val="00815463"/>
    <w:rsid w:val="0081588E"/>
    <w:rsid w:val="00815AC1"/>
    <w:rsid w:val="008164A9"/>
    <w:rsid w:val="0081655C"/>
    <w:rsid w:val="0081682A"/>
    <w:rsid w:val="00816936"/>
    <w:rsid w:val="00816E46"/>
    <w:rsid w:val="00817438"/>
    <w:rsid w:val="00817514"/>
    <w:rsid w:val="008179B3"/>
    <w:rsid w:val="00817DFA"/>
    <w:rsid w:val="00817F2A"/>
    <w:rsid w:val="00817F9C"/>
    <w:rsid w:val="0082008C"/>
    <w:rsid w:val="008203B7"/>
    <w:rsid w:val="00820455"/>
    <w:rsid w:val="00821110"/>
    <w:rsid w:val="008213C8"/>
    <w:rsid w:val="00821783"/>
    <w:rsid w:val="0082194B"/>
    <w:rsid w:val="00821B7B"/>
    <w:rsid w:val="0082237B"/>
    <w:rsid w:val="00822507"/>
    <w:rsid w:val="00822A94"/>
    <w:rsid w:val="00822C43"/>
    <w:rsid w:val="00822C53"/>
    <w:rsid w:val="00822D37"/>
    <w:rsid w:val="00822DF6"/>
    <w:rsid w:val="00823343"/>
    <w:rsid w:val="00823A35"/>
    <w:rsid w:val="00823AA0"/>
    <w:rsid w:val="00823F75"/>
    <w:rsid w:val="00823FF4"/>
    <w:rsid w:val="008240AA"/>
    <w:rsid w:val="00824108"/>
    <w:rsid w:val="008241F9"/>
    <w:rsid w:val="008245BD"/>
    <w:rsid w:val="00824F5B"/>
    <w:rsid w:val="00824F9A"/>
    <w:rsid w:val="00825565"/>
    <w:rsid w:val="00825737"/>
    <w:rsid w:val="00825793"/>
    <w:rsid w:val="00825CEC"/>
    <w:rsid w:val="008261F2"/>
    <w:rsid w:val="008264B2"/>
    <w:rsid w:val="008267FE"/>
    <w:rsid w:val="00826CAF"/>
    <w:rsid w:val="00826CB9"/>
    <w:rsid w:val="00826FBF"/>
    <w:rsid w:val="00826FFC"/>
    <w:rsid w:val="008270FB"/>
    <w:rsid w:val="00827213"/>
    <w:rsid w:val="008273C0"/>
    <w:rsid w:val="00827489"/>
    <w:rsid w:val="008277D5"/>
    <w:rsid w:val="008278A3"/>
    <w:rsid w:val="00827ACD"/>
    <w:rsid w:val="00827B88"/>
    <w:rsid w:val="00827DAF"/>
    <w:rsid w:val="00830319"/>
    <w:rsid w:val="008309CD"/>
    <w:rsid w:val="00830B7F"/>
    <w:rsid w:val="00830EA5"/>
    <w:rsid w:val="008313EB"/>
    <w:rsid w:val="0083165D"/>
    <w:rsid w:val="00831AD5"/>
    <w:rsid w:val="00831DCB"/>
    <w:rsid w:val="008324FA"/>
    <w:rsid w:val="0083267A"/>
    <w:rsid w:val="008328ED"/>
    <w:rsid w:val="00832965"/>
    <w:rsid w:val="00832981"/>
    <w:rsid w:val="00832C8F"/>
    <w:rsid w:val="00833527"/>
    <w:rsid w:val="0083378B"/>
    <w:rsid w:val="00833C19"/>
    <w:rsid w:val="00833C64"/>
    <w:rsid w:val="00833DDD"/>
    <w:rsid w:val="00833DDE"/>
    <w:rsid w:val="00833FF6"/>
    <w:rsid w:val="00834568"/>
    <w:rsid w:val="00834A19"/>
    <w:rsid w:val="00834A9D"/>
    <w:rsid w:val="00834BFB"/>
    <w:rsid w:val="00834C16"/>
    <w:rsid w:val="008353B7"/>
    <w:rsid w:val="0083584F"/>
    <w:rsid w:val="00835C5E"/>
    <w:rsid w:val="008366E9"/>
    <w:rsid w:val="0083685D"/>
    <w:rsid w:val="00836BFE"/>
    <w:rsid w:val="00836C3E"/>
    <w:rsid w:val="00836E5D"/>
    <w:rsid w:val="00836FC9"/>
    <w:rsid w:val="00837009"/>
    <w:rsid w:val="00837544"/>
    <w:rsid w:val="0083788D"/>
    <w:rsid w:val="008378F6"/>
    <w:rsid w:val="00837914"/>
    <w:rsid w:val="00837AAB"/>
    <w:rsid w:val="008403C7"/>
    <w:rsid w:val="008404FD"/>
    <w:rsid w:val="008409FC"/>
    <w:rsid w:val="00840A35"/>
    <w:rsid w:val="00840A5D"/>
    <w:rsid w:val="00840D8E"/>
    <w:rsid w:val="0084100E"/>
    <w:rsid w:val="008410E4"/>
    <w:rsid w:val="0084113E"/>
    <w:rsid w:val="00841411"/>
    <w:rsid w:val="00841C06"/>
    <w:rsid w:val="008426AF"/>
    <w:rsid w:val="00842B27"/>
    <w:rsid w:val="00843686"/>
    <w:rsid w:val="00843AB4"/>
    <w:rsid w:val="00843F7B"/>
    <w:rsid w:val="008441B7"/>
    <w:rsid w:val="008442F4"/>
    <w:rsid w:val="008445A2"/>
    <w:rsid w:val="0084461F"/>
    <w:rsid w:val="0084478F"/>
    <w:rsid w:val="00844813"/>
    <w:rsid w:val="00844815"/>
    <w:rsid w:val="008451CA"/>
    <w:rsid w:val="0084526E"/>
    <w:rsid w:val="00845481"/>
    <w:rsid w:val="00846193"/>
    <w:rsid w:val="00846339"/>
    <w:rsid w:val="008465C1"/>
    <w:rsid w:val="008468F0"/>
    <w:rsid w:val="00846A8A"/>
    <w:rsid w:val="00846CAF"/>
    <w:rsid w:val="0084728A"/>
    <w:rsid w:val="008474AB"/>
    <w:rsid w:val="0084756F"/>
    <w:rsid w:val="00847914"/>
    <w:rsid w:val="0084796C"/>
    <w:rsid w:val="00847F53"/>
    <w:rsid w:val="008502AF"/>
    <w:rsid w:val="0085031F"/>
    <w:rsid w:val="00850520"/>
    <w:rsid w:val="00850587"/>
    <w:rsid w:val="00850E28"/>
    <w:rsid w:val="0085104B"/>
    <w:rsid w:val="0085124C"/>
    <w:rsid w:val="00851728"/>
    <w:rsid w:val="008517CF"/>
    <w:rsid w:val="00851A79"/>
    <w:rsid w:val="00851C50"/>
    <w:rsid w:val="00851EAB"/>
    <w:rsid w:val="00852293"/>
    <w:rsid w:val="0085258C"/>
    <w:rsid w:val="008525F3"/>
    <w:rsid w:val="00852DCC"/>
    <w:rsid w:val="00853153"/>
    <w:rsid w:val="0085340F"/>
    <w:rsid w:val="0085381E"/>
    <w:rsid w:val="00853B72"/>
    <w:rsid w:val="00853BF7"/>
    <w:rsid w:val="00853F58"/>
    <w:rsid w:val="008546D0"/>
    <w:rsid w:val="0085522D"/>
    <w:rsid w:val="00855423"/>
    <w:rsid w:val="0085569D"/>
    <w:rsid w:val="00855718"/>
    <w:rsid w:val="0085617A"/>
    <w:rsid w:val="00856A43"/>
    <w:rsid w:val="00856A5C"/>
    <w:rsid w:val="00857164"/>
    <w:rsid w:val="00857713"/>
    <w:rsid w:val="008577D7"/>
    <w:rsid w:val="00857C8E"/>
    <w:rsid w:val="00860163"/>
    <w:rsid w:val="00860167"/>
    <w:rsid w:val="008603EE"/>
    <w:rsid w:val="008605C6"/>
    <w:rsid w:val="00860F21"/>
    <w:rsid w:val="00860FEC"/>
    <w:rsid w:val="008614D5"/>
    <w:rsid w:val="008618ED"/>
    <w:rsid w:val="008620CE"/>
    <w:rsid w:val="00862C64"/>
    <w:rsid w:val="00862C92"/>
    <w:rsid w:val="00862E31"/>
    <w:rsid w:val="008633DB"/>
    <w:rsid w:val="008633DF"/>
    <w:rsid w:val="0086355D"/>
    <w:rsid w:val="0086377B"/>
    <w:rsid w:val="00863E87"/>
    <w:rsid w:val="00864000"/>
    <w:rsid w:val="00864043"/>
    <w:rsid w:val="0086427B"/>
    <w:rsid w:val="00864BAB"/>
    <w:rsid w:val="00865776"/>
    <w:rsid w:val="0086577D"/>
    <w:rsid w:val="0086585F"/>
    <w:rsid w:val="00865A80"/>
    <w:rsid w:val="00865DAC"/>
    <w:rsid w:val="00866733"/>
    <w:rsid w:val="00866CC9"/>
    <w:rsid w:val="00866CD2"/>
    <w:rsid w:val="00866E83"/>
    <w:rsid w:val="00866ECB"/>
    <w:rsid w:val="0086717D"/>
    <w:rsid w:val="00867305"/>
    <w:rsid w:val="00870638"/>
    <w:rsid w:val="0087082F"/>
    <w:rsid w:val="00870851"/>
    <w:rsid w:val="00870BE7"/>
    <w:rsid w:val="00870FDA"/>
    <w:rsid w:val="00871E36"/>
    <w:rsid w:val="008720A4"/>
    <w:rsid w:val="00872B3A"/>
    <w:rsid w:val="00872B8E"/>
    <w:rsid w:val="008732EB"/>
    <w:rsid w:val="00873383"/>
    <w:rsid w:val="00873467"/>
    <w:rsid w:val="00874687"/>
    <w:rsid w:val="0087481C"/>
    <w:rsid w:val="00874D8D"/>
    <w:rsid w:val="00875436"/>
    <w:rsid w:val="0087544F"/>
    <w:rsid w:val="00875478"/>
    <w:rsid w:val="00875511"/>
    <w:rsid w:val="00875539"/>
    <w:rsid w:val="00875542"/>
    <w:rsid w:val="008755B0"/>
    <w:rsid w:val="00875A2E"/>
    <w:rsid w:val="00875E47"/>
    <w:rsid w:val="008762E3"/>
    <w:rsid w:val="00876312"/>
    <w:rsid w:val="0087633F"/>
    <w:rsid w:val="00876419"/>
    <w:rsid w:val="00876532"/>
    <w:rsid w:val="00876858"/>
    <w:rsid w:val="00876ADA"/>
    <w:rsid w:val="00876DDD"/>
    <w:rsid w:val="00876F1B"/>
    <w:rsid w:val="00877091"/>
    <w:rsid w:val="008774FE"/>
    <w:rsid w:val="00877A26"/>
    <w:rsid w:val="00877FD6"/>
    <w:rsid w:val="00880DF6"/>
    <w:rsid w:val="00880E1A"/>
    <w:rsid w:val="00881924"/>
    <w:rsid w:val="00881DD6"/>
    <w:rsid w:val="00881FE7"/>
    <w:rsid w:val="0088209D"/>
    <w:rsid w:val="0088241D"/>
    <w:rsid w:val="0088286C"/>
    <w:rsid w:val="00882CE3"/>
    <w:rsid w:val="00882E94"/>
    <w:rsid w:val="00883086"/>
    <w:rsid w:val="008834F4"/>
    <w:rsid w:val="008835BD"/>
    <w:rsid w:val="00883962"/>
    <w:rsid w:val="00883AC9"/>
    <w:rsid w:val="00883E54"/>
    <w:rsid w:val="008840FB"/>
    <w:rsid w:val="00884838"/>
    <w:rsid w:val="00884DDE"/>
    <w:rsid w:val="00885147"/>
    <w:rsid w:val="0088557F"/>
    <w:rsid w:val="008855CD"/>
    <w:rsid w:val="008859CB"/>
    <w:rsid w:val="008859DB"/>
    <w:rsid w:val="008859ED"/>
    <w:rsid w:val="00885CF3"/>
    <w:rsid w:val="00885FB1"/>
    <w:rsid w:val="008866E2"/>
    <w:rsid w:val="00886824"/>
    <w:rsid w:val="00886CCA"/>
    <w:rsid w:val="0088737A"/>
    <w:rsid w:val="008875BB"/>
    <w:rsid w:val="00887A06"/>
    <w:rsid w:val="00887A09"/>
    <w:rsid w:val="0089036B"/>
    <w:rsid w:val="008903CC"/>
    <w:rsid w:val="00890B24"/>
    <w:rsid w:val="00890C72"/>
    <w:rsid w:val="0089108B"/>
    <w:rsid w:val="008910E7"/>
    <w:rsid w:val="0089132D"/>
    <w:rsid w:val="00891335"/>
    <w:rsid w:val="008913AD"/>
    <w:rsid w:val="0089174C"/>
    <w:rsid w:val="0089177A"/>
    <w:rsid w:val="00891824"/>
    <w:rsid w:val="00891AAA"/>
    <w:rsid w:val="00891D1B"/>
    <w:rsid w:val="00891D2C"/>
    <w:rsid w:val="0089238C"/>
    <w:rsid w:val="008924B0"/>
    <w:rsid w:val="00892FE6"/>
    <w:rsid w:val="00893159"/>
    <w:rsid w:val="008931AF"/>
    <w:rsid w:val="00893376"/>
    <w:rsid w:val="008934D1"/>
    <w:rsid w:val="008943CB"/>
    <w:rsid w:val="0089449B"/>
    <w:rsid w:val="0089450E"/>
    <w:rsid w:val="00894794"/>
    <w:rsid w:val="00894E93"/>
    <w:rsid w:val="0089588C"/>
    <w:rsid w:val="00895ECB"/>
    <w:rsid w:val="0089611D"/>
    <w:rsid w:val="00896406"/>
    <w:rsid w:val="00896B70"/>
    <w:rsid w:val="00896B8E"/>
    <w:rsid w:val="00896BD6"/>
    <w:rsid w:val="00896E16"/>
    <w:rsid w:val="0089730B"/>
    <w:rsid w:val="00897CC8"/>
    <w:rsid w:val="00897D8D"/>
    <w:rsid w:val="00897DB4"/>
    <w:rsid w:val="00897E62"/>
    <w:rsid w:val="008A038D"/>
    <w:rsid w:val="008A0953"/>
    <w:rsid w:val="008A0964"/>
    <w:rsid w:val="008A0A44"/>
    <w:rsid w:val="008A0F26"/>
    <w:rsid w:val="008A10BA"/>
    <w:rsid w:val="008A1457"/>
    <w:rsid w:val="008A16EB"/>
    <w:rsid w:val="008A1A38"/>
    <w:rsid w:val="008A1A4B"/>
    <w:rsid w:val="008A21F2"/>
    <w:rsid w:val="008A247A"/>
    <w:rsid w:val="008A2653"/>
    <w:rsid w:val="008A2A8F"/>
    <w:rsid w:val="008A2C6A"/>
    <w:rsid w:val="008A3149"/>
    <w:rsid w:val="008A33DC"/>
    <w:rsid w:val="008A38C0"/>
    <w:rsid w:val="008A39BF"/>
    <w:rsid w:val="008A3B8D"/>
    <w:rsid w:val="008A3DBE"/>
    <w:rsid w:val="008A44DB"/>
    <w:rsid w:val="008A450B"/>
    <w:rsid w:val="008A4560"/>
    <w:rsid w:val="008A4563"/>
    <w:rsid w:val="008A4B64"/>
    <w:rsid w:val="008A4EC8"/>
    <w:rsid w:val="008A4F38"/>
    <w:rsid w:val="008A5023"/>
    <w:rsid w:val="008A5B76"/>
    <w:rsid w:val="008A6612"/>
    <w:rsid w:val="008A6776"/>
    <w:rsid w:val="008A68CF"/>
    <w:rsid w:val="008A6A92"/>
    <w:rsid w:val="008A7177"/>
    <w:rsid w:val="008A72C0"/>
    <w:rsid w:val="008A747D"/>
    <w:rsid w:val="008A7993"/>
    <w:rsid w:val="008A7C04"/>
    <w:rsid w:val="008A7E8C"/>
    <w:rsid w:val="008B0339"/>
    <w:rsid w:val="008B0425"/>
    <w:rsid w:val="008B07AA"/>
    <w:rsid w:val="008B083D"/>
    <w:rsid w:val="008B0D5A"/>
    <w:rsid w:val="008B0E45"/>
    <w:rsid w:val="008B1061"/>
    <w:rsid w:val="008B15D2"/>
    <w:rsid w:val="008B1910"/>
    <w:rsid w:val="008B19DD"/>
    <w:rsid w:val="008B1F13"/>
    <w:rsid w:val="008B24CE"/>
    <w:rsid w:val="008B2611"/>
    <w:rsid w:val="008B26B4"/>
    <w:rsid w:val="008B2718"/>
    <w:rsid w:val="008B2DC7"/>
    <w:rsid w:val="008B2DF7"/>
    <w:rsid w:val="008B38AC"/>
    <w:rsid w:val="008B3B59"/>
    <w:rsid w:val="008B3E51"/>
    <w:rsid w:val="008B45FB"/>
    <w:rsid w:val="008B4D55"/>
    <w:rsid w:val="008B60B2"/>
    <w:rsid w:val="008B611F"/>
    <w:rsid w:val="008B6599"/>
    <w:rsid w:val="008B6902"/>
    <w:rsid w:val="008B6999"/>
    <w:rsid w:val="008B6D4A"/>
    <w:rsid w:val="008B6D57"/>
    <w:rsid w:val="008B70B8"/>
    <w:rsid w:val="008B7491"/>
    <w:rsid w:val="008B7BD2"/>
    <w:rsid w:val="008B7C57"/>
    <w:rsid w:val="008C0866"/>
    <w:rsid w:val="008C0BE3"/>
    <w:rsid w:val="008C0EB1"/>
    <w:rsid w:val="008C116B"/>
    <w:rsid w:val="008C129D"/>
    <w:rsid w:val="008C1407"/>
    <w:rsid w:val="008C1508"/>
    <w:rsid w:val="008C161E"/>
    <w:rsid w:val="008C169D"/>
    <w:rsid w:val="008C1F89"/>
    <w:rsid w:val="008C284E"/>
    <w:rsid w:val="008C2920"/>
    <w:rsid w:val="008C2E2C"/>
    <w:rsid w:val="008C2E30"/>
    <w:rsid w:val="008C2FBD"/>
    <w:rsid w:val="008C37F0"/>
    <w:rsid w:val="008C3A00"/>
    <w:rsid w:val="008C493A"/>
    <w:rsid w:val="008C4AFE"/>
    <w:rsid w:val="008C5295"/>
    <w:rsid w:val="008C54D4"/>
    <w:rsid w:val="008C5FB0"/>
    <w:rsid w:val="008C662A"/>
    <w:rsid w:val="008C670A"/>
    <w:rsid w:val="008C6863"/>
    <w:rsid w:val="008C6A3F"/>
    <w:rsid w:val="008C6C53"/>
    <w:rsid w:val="008C6C99"/>
    <w:rsid w:val="008C7005"/>
    <w:rsid w:val="008C7203"/>
    <w:rsid w:val="008C7219"/>
    <w:rsid w:val="008C7468"/>
    <w:rsid w:val="008C78BE"/>
    <w:rsid w:val="008C79B7"/>
    <w:rsid w:val="008C7C67"/>
    <w:rsid w:val="008C7D3F"/>
    <w:rsid w:val="008C7DE5"/>
    <w:rsid w:val="008C7F0C"/>
    <w:rsid w:val="008D0027"/>
    <w:rsid w:val="008D036A"/>
    <w:rsid w:val="008D0482"/>
    <w:rsid w:val="008D054D"/>
    <w:rsid w:val="008D06AF"/>
    <w:rsid w:val="008D0988"/>
    <w:rsid w:val="008D1839"/>
    <w:rsid w:val="008D1E6A"/>
    <w:rsid w:val="008D2061"/>
    <w:rsid w:val="008D2262"/>
    <w:rsid w:val="008D2542"/>
    <w:rsid w:val="008D25D9"/>
    <w:rsid w:val="008D27D1"/>
    <w:rsid w:val="008D2B69"/>
    <w:rsid w:val="008D2F78"/>
    <w:rsid w:val="008D3441"/>
    <w:rsid w:val="008D36E2"/>
    <w:rsid w:val="008D392E"/>
    <w:rsid w:val="008D3D5D"/>
    <w:rsid w:val="008D3D7A"/>
    <w:rsid w:val="008D418C"/>
    <w:rsid w:val="008D4923"/>
    <w:rsid w:val="008D4ACF"/>
    <w:rsid w:val="008D4BBF"/>
    <w:rsid w:val="008D4C3A"/>
    <w:rsid w:val="008D4E71"/>
    <w:rsid w:val="008D4FF5"/>
    <w:rsid w:val="008D5217"/>
    <w:rsid w:val="008D5A22"/>
    <w:rsid w:val="008D5CB5"/>
    <w:rsid w:val="008D5DD9"/>
    <w:rsid w:val="008D5EFD"/>
    <w:rsid w:val="008D648D"/>
    <w:rsid w:val="008D693D"/>
    <w:rsid w:val="008D6E31"/>
    <w:rsid w:val="008D6E77"/>
    <w:rsid w:val="008D7378"/>
    <w:rsid w:val="008D77D4"/>
    <w:rsid w:val="008D7B29"/>
    <w:rsid w:val="008D7DAF"/>
    <w:rsid w:val="008D7EB9"/>
    <w:rsid w:val="008E0661"/>
    <w:rsid w:val="008E09D6"/>
    <w:rsid w:val="008E0EAE"/>
    <w:rsid w:val="008E0ECA"/>
    <w:rsid w:val="008E0F8C"/>
    <w:rsid w:val="008E10CA"/>
    <w:rsid w:val="008E12CE"/>
    <w:rsid w:val="008E13CD"/>
    <w:rsid w:val="008E1684"/>
    <w:rsid w:val="008E16E2"/>
    <w:rsid w:val="008E1779"/>
    <w:rsid w:val="008E18AF"/>
    <w:rsid w:val="008E1CC5"/>
    <w:rsid w:val="008E25EF"/>
    <w:rsid w:val="008E282F"/>
    <w:rsid w:val="008E2960"/>
    <w:rsid w:val="008E2ADA"/>
    <w:rsid w:val="008E2DD1"/>
    <w:rsid w:val="008E2F22"/>
    <w:rsid w:val="008E2F2A"/>
    <w:rsid w:val="008E30B5"/>
    <w:rsid w:val="008E31A5"/>
    <w:rsid w:val="008E3526"/>
    <w:rsid w:val="008E3555"/>
    <w:rsid w:val="008E3938"/>
    <w:rsid w:val="008E3992"/>
    <w:rsid w:val="008E3A26"/>
    <w:rsid w:val="008E3AC7"/>
    <w:rsid w:val="008E3B83"/>
    <w:rsid w:val="008E3D00"/>
    <w:rsid w:val="008E4024"/>
    <w:rsid w:val="008E40E7"/>
    <w:rsid w:val="008E4866"/>
    <w:rsid w:val="008E49E3"/>
    <w:rsid w:val="008E49FC"/>
    <w:rsid w:val="008E4D23"/>
    <w:rsid w:val="008E54E2"/>
    <w:rsid w:val="008E5553"/>
    <w:rsid w:val="008E598B"/>
    <w:rsid w:val="008E5D34"/>
    <w:rsid w:val="008E6464"/>
    <w:rsid w:val="008E6605"/>
    <w:rsid w:val="008E69F4"/>
    <w:rsid w:val="008E6A67"/>
    <w:rsid w:val="008E6D48"/>
    <w:rsid w:val="008F01F5"/>
    <w:rsid w:val="008F093F"/>
    <w:rsid w:val="008F0B9E"/>
    <w:rsid w:val="008F0F41"/>
    <w:rsid w:val="008F12D1"/>
    <w:rsid w:val="008F1CFE"/>
    <w:rsid w:val="008F20DF"/>
    <w:rsid w:val="008F20E5"/>
    <w:rsid w:val="008F2177"/>
    <w:rsid w:val="008F2337"/>
    <w:rsid w:val="008F2535"/>
    <w:rsid w:val="008F2916"/>
    <w:rsid w:val="008F292C"/>
    <w:rsid w:val="008F294F"/>
    <w:rsid w:val="008F2D39"/>
    <w:rsid w:val="008F3A40"/>
    <w:rsid w:val="008F4543"/>
    <w:rsid w:val="008F4D2C"/>
    <w:rsid w:val="008F4E97"/>
    <w:rsid w:val="008F4F7A"/>
    <w:rsid w:val="008F518C"/>
    <w:rsid w:val="008F53DD"/>
    <w:rsid w:val="008F56BE"/>
    <w:rsid w:val="008F60C2"/>
    <w:rsid w:val="008F6266"/>
    <w:rsid w:val="008F63AF"/>
    <w:rsid w:val="008F6450"/>
    <w:rsid w:val="008F6936"/>
    <w:rsid w:val="008F6A42"/>
    <w:rsid w:val="008F6BFD"/>
    <w:rsid w:val="008F6C95"/>
    <w:rsid w:val="008F6E80"/>
    <w:rsid w:val="008F701F"/>
    <w:rsid w:val="008F77B7"/>
    <w:rsid w:val="008F7F09"/>
    <w:rsid w:val="00900401"/>
    <w:rsid w:val="009008A0"/>
    <w:rsid w:val="00900D16"/>
    <w:rsid w:val="00900E36"/>
    <w:rsid w:val="00901038"/>
    <w:rsid w:val="0090140B"/>
    <w:rsid w:val="0090163E"/>
    <w:rsid w:val="00901BDB"/>
    <w:rsid w:val="00901CD6"/>
    <w:rsid w:val="0090227D"/>
    <w:rsid w:val="0090244E"/>
    <w:rsid w:val="009027D1"/>
    <w:rsid w:val="00902B2B"/>
    <w:rsid w:val="009032C8"/>
    <w:rsid w:val="00903302"/>
    <w:rsid w:val="0090345A"/>
    <w:rsid w:val="0090396A"/>
    <w:rsid w:val="00903F0D"/>
    <w:rsid w:val="009040FC"/>
    <w:rsid w:val="0090479A"/>
    <w:rsid w:val="009047BF"/>
    <w:rsid w:val="009049E3"/>
    <w:rsid w:val="00904A7E"/>
    <w:rsid w:val="00904CEA"/>
    <w:rsid w:val="009051D0"/>
    <w:rsid w:val="009056FE"/>
    <w:rsid w:val="00905B99"/>
    <w:rsid w:val="00905EEC"/>
    <w:rsid w:val="00906123"/>
    <w:rsid w:val="009062A1"/>
    <w:rsid w:val="0090641A"/>
    <w:rsid w:val="009067E9"/>
    <w:rsid w:val="0090683D"/>
    <w:rsid w:val="00906BE7"/>
    <w:rsid w:val="00907421"/>
    <w:rsid w:val="00907737"/>
    <w:rsid w:val="00907743"/>
    <w:rsid w:val="00907861"/>
    <w:rsid w:val="009079EE"/>
    <w:rsid w:val="009079F3"/>
    <w:rsid w:val="00910134"/>
    <w:rsid w:val="009102FA"/>
    <w:rsid w:val="0091087E"/>
    <w:rsid w:val="00911020"/>
    <w:rsid w:val="00911312"/>
    <w:rsid w:val="0091131F"/>
    <w:rsid w:val="009117A6"/>
    <w:rsid w:val="00911883"/>
    <w:rsid w:val="00911AC4"/>
    <w:rsid w:val="00911EF8"/>
    <w:rsid w:val="00912936"/>
    <w:rsid w:val="00912BAF"/>
    <w:rsid w:val="00912C18"/>
    <w:rsid w:val="00912CB5"/>
    <w:rsid w:val="00912FF2"/>
    <w:rsid w:val="0091323B"/>
    <w:rsid w:val="009139D2"/>
    <w:rsid w:val="00913AF7"/>
    <w:rsid w:val="00913B60"/>
    <w:rsid w:val="00913C75"/>
    <w:rsid w:val="00913DF4"/>
    <w:rsid w:val="00913DF7"/>
    <w:rsid w:val="0091448C"/>
    <w:rsid w:val="009145CD"/>
    <w:rsid w:val="009146CB"/>
    <w:rsid w:val="0091483C"/>
    <w:rsid w:val="00914D32"/>
    <w:rsid w:val="00914DC1"/>
    <w:rsid w:val="00915160"/>
    <w:rsid w:val="0091550E"/>
    <w:rsid w:val="00915B13"/>
    <w:rsid w:val="00915D30"/>
    <w:rsid w:val="00915D79"/>
    <w:rsid w:val="0091613B"/>
    <w:rsid w:val="0091633C"/>
    <w:rsid w:val="00916388"/>
    <w:rsid w:val="00916478"/>
    <w:rsid w:val="009164F5"/>
    <w:rsid w:val="00916891"/>
    <w:rsid w:val="00916917"/>
    <w:rsid w:val="00916FAA"/>
    <w:rsid w:val="009175AD"/>
    <w:rsid w:val="00917712"/>
    <w:rsid w:val="0092029E"/>
    <w:rsid w:val="00920880"/>
    <w:rsid w:val="009208CE"/>
    <w:rsid w:val="009213D1"/>
    <w:rsid w:val="009219CC"/>
    <w:rsid w:val="00922012"/>
    <w:rsid w:val="00922816"/>
    <w:rsid w:val="0092294A"/>
    <w:rsid w:val="00922BCB"/>
    <w:rsid w:val="00922D23"/>
    <w:rsid w:val="00922DDD"/>
    <w:rsid w:val="00923339"/>
    <w:rsid w:val="009239C3"/>
    <w:rsid w:val="00923B52"/>
    <w:rsid w:val="00923BA2"/>
    <w:rsid w:val="00923C74"/>
    <w:rsid w:val="00923CCF"/>
    <w:rsid w:val="00923CD6"/>
    <w:rsid w:val="00923D5B"/>
    <w:rsid w:val="00923FDC"/>
    <w:rsid w:val="009249D8"/>
    <w:rsid w:val="00924D43"/>
    <w:rsid w:val="0092513A"/>
    <w:rsid w:val="009251E8"/>
    <w:rsid w:val="009257E7"/>
    <w:rsid w:val="009259CE"/>
    <w:rsid w:val="009259EF"/>
    <w:rsid w:val="00925A60"/>
    <w:rsid w:val="00925AAB"/>
    <w:rsid w:val="00925C0A"/>
    <w:rsid w:val="00925E2D"/>
    <w:rsid w:val="00926D9B"/>
    <w:rsid w:val="00926E6A"/>
    <w:rsid w:val="00927341"/>
    <w:rsid w:val="0092792A"/>
    <w:rsid w:val="00927E14"/>
    <w:rsid w:val="009301A2"/>
    <w:rsid w:val="00930C37"/>
    <w:rsid w:val="00930C91"/>
    <w:rsid w:val="00930EA0"/>
    <w:rsid w:val="0093150B"/>
    <w:rsid w:val="0093270A"/>
    <w:rsid w:val="00932C6C"/>
    <w:rsid w:val="009330ED"/>
    <w:rsid w:val="0093337A"/>
    <w:rsid w:val="00933A12"/>
    <w:rsid w:val="00934121"/>
    <w:rsid w:val="00934268"/>
    <w:rsid w:val="0093466C"/>
    <w:rsid w:val="00934940"/>
    <w:rsid w:val="009349C3"/>
    <w:rsid w:val="009349C6"/>
    <w:rsid w:val="00934B06"/>
    <w:rsid w:val="0093573B"/>
    <w:rsid w:val="00935860"/>
    <w:rsid w:val="00935925"/>
    <w:rsid w:val="00935A0C"/>
    <w:rsid w:val="00935EA0"/>
    <w:rsid w:val="009360B1"/>
    <w:rsid w:val="009361DC"/>
    <w:rsid w:val="0093642F"/>
    <w:rsid w:val="009364DE"/>
    <w:rsid w:val="00936554"/>
    <w:rsid w:val="009367FF"/>
    <w:rsid w:val="00936858"/>
    <w:rsid w:val="009371CC"/>
    <w:rsid w:val="0093728E"/>
    <w:rsid w:val="00937450"/>
    <w:rsid w:val="009375AF"/>
    <w:rsid w:val="00937691"/>
    <w:rsid w:val="009377F5"/>
    <w:rsid w:val="00937894"/>
    <w:rsid w:val="009379F7"/>
    <w:rsid w:val="00937DE5"/>
    <w:rsid w:val="0094001C"/>
    <w:rsid w:val="009400F3"/>
    <w:rsid w:val="009401FD"/>
    <w:rsid w:val="009407A7"/>
    <w:rsid w:val="00940AAB"/>
    <w:rsid w:val="00940B8F"/>
    <w:rsid w:val="00940ED5"/>
    <w:rsid w:val="00940FC5"/>
    <w:rsid w:val="009415ED"/>
    <w:rsid w:val="00941986"/>
    <w:rsid w:val="00942856"/>
    <w:rsid w:val="00942E40"/>
    <w:rsid w:val="009433A6"/>
    <w:rsid w:val="0094342C"/>
    <w:rsid w:val="0094354E"/>
    <w:rsid w:val="00943664"/>
    <w:rsid w:val="009437F2"/>
    <w:rsid w:val="009438BC"/>
    <w:rsid w:val="009438DD"/>
    <w:rsid w:val="0094398F"/>
    <w:rsid w:val="00943AB6"/>
    <w:rsid w:val="00943CE6"/>
    <w:rsid w:val="00943D42"/>
    <w:rsid w:val="00943D66"/>
    <w:rsid w:val="00943F65"/>
    <w:rsid w:val="00944E4A"/>
    <w:rsid w:val="00945101"/>
    <w:rsid w:val="009454D7"/>
    <w:rsid w:val="00945588"/>
    <w:rsid w:val="009455AA"/>
    <w:rsid w:val="00945722"/>
    <w:rsid w:val="0094586C"/>
    <w:rsid w:val="009459E9"/>
    <w:rsid w:val="00945F35"/>
    <w:rsid w:val="00946010"/>
    <w:rsid w:val="009463E6"/>
    <w:rsid w:val="0094641A"/>
    <w:rsid w:val="00946536"/>
    <w:rsid w:val="0094653F"/>
    <w:rsid w:val="00946B08"/>
    <w:rsid w:val="0094744F"/>
    <w:rsid w:val="009477CD"/>
    <w:rsid w:val="00947D81"/>
    <w:rsid w:val="00950268"/>
    <w:rsid w:val="009506C1"/>
    <w:rsid w:val="00950ABD"/>
    <w:rsid w:val="00950B74"/>
    <w:rsid w:val="00950C9D"/>
    <w:rsid w:val="00951136"/>
    <w:rsid w:val="009515B8"/>
    <w:rsid w:val="009515E1"/>
    <w:rsid w:val="009516D2"/>
    <w:rsid w:val="009518B1"/>
    <w:rsid w:val="00951E8E"/>
    <w:rsid w:val="00952207"/>
    <w:rsid w:val="00953182"/>
    <w:rsid w:val="00953259"/>
    <w:rsid w:val="00953580"/>
    <w:rsid w:val="00953BFB"/>
    <w:rsid w:val="0095400A"/>
    <w:rsid w:val="00954081"/>
    <w:rsid w:val="009548E1"/>
    <w:rsid w:val="009549FC"/>
    <w:rsid w:val="00954C4B"/>
    <w:rsid w:val="00954E13"/>
    <w:rsid w:val="00954EA4"/>
    <w:rsid w:val="00955044"/>
    <w:rsid w:val="0095507D"/>
    <w:rsid w:val="009551FA"/>
    <w:rsid w:val="009553B1"/>
    <w:rsid w:val="009555AB"/>
    <w:rsid w:val="00955EEF"/>
    <w:rsid w:val="009560D9"/>
    <w:rsid w:val="00956303"/>
    <w:rsid w:val="00956984"/>
    <w:rsid w:val="00956D25"/>
    <w:rsid w:val="009570BC"/>
    <w:rsid w:val="00957376"/>
    <w:rsid w:val="009573B6"/>
    <w:rsid w:val="009576A3"/>
    <w:rsid w:val="00957861"/>
    <w:rsid w:val="009579CB"/>
    <w:rsid w:val="00957BD5"/>
    <w:rsid w:val="00957BFD"/>
    <w:rsid w:val="009600B5"/>
    <w:rsid w:val="0096022F"/>
    <w:rsid w:val="00960257"/>
    <w:rsid w:val="0096058B"/>
    <w:rsid w:val="009609E3"/>
    <w:rsid w:val="00961062"/>
    <w:rsid w:val="00961095"/>
    <w:rsid w:val="00961142"/>
    <w:rsid w:val="00961297"/>
    <w:rsid w:val="00961686"/>
    <w:rsid w:val="00961881"/>
    <w:rsid w:val="009618BB"/>
    <w:rsid w:val="00961B18"/>
    <w:rsid w:val="00961B70"/>
    <w:rsid w:val="00961EF1"/>
    <w:rsid w:val="00961FA6"/>
    <w:rsid w:val="0096206D"/>
    <w:rsid w:val="009622DC"/>
    <w:rsid w:val="009622EE"/>
    <w:rsid w:val="0096245E"/>
    <w:rsid w:val="00962954"/>
    <w:rsid w:val="009632D4"/>
    <w:rsid w:val="00963327"/>
    <w:rsid w:val="0096370A"/>
    <w:rsid w:val="00963C7D"/>
    <w:rsid w:val="00963F3A"/>
    <w:rsid w:val="00963F7F"/>
    <w:rsid w:val="00964842"/>
    <w:rsid w:val="00964A5F"/>
    <w:rsid w:val="00964F5A"/>
    <w:rsid w:val="00964FDD"/>
    <w:rsid w:val="00965137"/>
    <w:rsid w:val="0096543A"/>
    <w:rsid w:val="00965909"/>
    <w:rsid w:val="00965C82"/>
    <w:rsid w:val="00965D62"/>
    <w:rsid w:val="00965D86"/>
    <w:rsid w:val="00965F91"/>
    <w:rsid w:val="0096612F"/>
    <w:rsid w:val="009661BE"/>
    <w:rsid w:val="0096678D"/>
    <w:rsid w:val="009667DC"/>
    <w:rsid w:val="00966DA3"/>
    <w:rsid w:val="00966DC7"/>
    <w:rsid w:val="009675F3"/>
    <w:rsid w:val="00967745"/>
    <w:rsid w:val="009678AB"/>
    <w:rsid w:val="009679E1"/>
    <w:rsid w:val="00967A48"/>
    <w:rsid w:val="00967B6F"/>
    <w:rsid w:val="00967BD6"/>
    <w:rsid w:val="00967EE4"/>
    <w:rsid w:val="009705BB"/>
    <w:rsid w:val="00970672"/>
    <w:rsid w:val="00970BAD"/>
    <w:rsid w:val="009714C7"/>
    <w:rsid w:val="00971837"/>
    <w:rsid w:val="00971920"/>
    <w:rsid w:val="00971A0C"/>
    <w:rsid w:val="00972067"/>
    <w:rsid w:val="0097297D"/>
    <w:rsid w:val="00972B1E"/>
    <w:rsid w:val="00972C7C"/>
    <w:rsid w:val="00972D98"/>
    <w:rsid w:val="00972E05"/>
    <w:rsid w:val="00973054"/>
    <w:rsid w:val="00973085"/>
    <w:rsid w:val="009732F7"/>
    <w:rsid w:val="00973595"/>
    <w:rsid w:val="00974600"/>
    <w:rsid w:val="00974B5F"/>
    <w:rsid w:val="00974DED"/>
    <w:rsid w:val="00974EC7"/>
    <w:rsid w:val="00974FFC"/>
    <w:rsid w:val="00975190"/>
    <w:rsid w:val="009752E9"/>
    <w:rsid w:val="00975BB8"/>
    <w:rsid w:val="00975D98"/>
    <w:rsid w:val="00975E30"/>
    <w:rsid w:val="00975F27"/>
    <w:rsid w:val="0097698E"/>
    <w:rsid w:val="00976A1B"/>
    <w:rsid w:val="00976C08"/>
    <w:rsid w:val="00976C18"/>
    <w:rsid w:val="00976DFD"/>
    <w:rsid w:val="0097798F"/>
    <w:rsid w:val="00977A2F"/>
    <w:rsid w:val="00977C97"/>
    <w:rsid w:val="00977CB2"/>
    <w:rsid w:val="00977F22"/>
    <w:rsid w:val="00980040"/>
    <w:rsid w:val="0098004A"/>
    <w:rsid w:val="00980493"/>
    <w:rsid w:val="009806BD"/>
    <w:rsid w:val="00980A1E"/>
    <w:rsid w:val="00980D36"/>
    <w:rsid w:val="00981017"/>
    <w:rsid w:val="009818D0"/>
    <w:rsid w:val="00981B44"/>
    <w:rsid w:val="00981C2E"/>
    <w:rsid w:val="00981DF0"/>
    <w:rsid w:val="00981F80"/>
    <w:rsid w:val="00982287"/>
    <w:rsid w:val="009828E5"/>
    <w:rsid w:val="009828F8"/>
    <w:rsid w:val="0098297B"/>
    <w:rsid w:val="009829CE"/>
    <w:rsid w:val="00982D60"/>
    <w:rsid w:val="00982E99"/>
    <w:rsid w:val="00983240"/>
    <w:rsid w:val="009834C0"/>
    <w:rsid w:val="0098364F"/>
    <w:rsid w:val="00983804"/>
    <w:rsid w:val="00983AAD"/>
    <w:rsid w:val="00984217"/>
    <w:rsid w:val="00985046"/>
    <w:rsid w:val="00985293"/>
    <w:rsid w:val="0098533F"/>
    <w:rsid w:val="00985B9F"/>
    <w:rsid w:val="00985CE5"/>
    <w:rsid w:val="009865E1"/>
    <w:rsid w:val="00986721"/>
    <w:rsid w:val="00986E1E"/>
    <w:rsid w:val="0098704A"/>
    <w:rsid w:val="009871CD"/>
    <w:rsid w:val="00987257"/>
    <w:rsid w:val="0098764A"/>
    <w:rsid w:val="00987698"/>
    <w:rsid w:val="00987B9F"/>
    <w:rsid w:val="0099018E"/>
    <w:rsid w:val="009903A3"/>
    <w:rsid w:val="0099070E"/>
    <w:rsid w:val="0099077E"/>
    <w:rsid w:val="00990945"/>
    <w:rsid w:val="0099095C"/>
    <w:rsid w:val="009911B5"/>
    <w:rsid w:val="00991E2F"/>
    <w:rsid w:val="00991F04"/>
    <w:rsid w:val="009925E8"/>
    <w:rsid w:val="00992955"/>
    <w:rsid w:val="00992B23"/>
    <w:rsid w:val="00992EC0"/>
    <w:rsid w:val="009933D2"/>
    <w:rsid w:val="00993AF1"/>
    <w:rsid w:val="00993CF4"/>
    <w:rsid w:val="0099407A"/>
    <w:rsid w:val="00994384"/>
    <w:rsid w:val="009944D2"/>
    <w:rsid w:val="009951F3"/>
    <w:rsid w:val="009953D9"/>
    <w:rsid w:val="00995453"/>
    <w:rsid w:val="00995578"/>
    <w:rsid w:val="00995616"/>
    <w:rsid w:val="0099608E"/>
    <w:rsid w:val="00997061"/>
    <w:rsid w:val="009971E9"/>
    <w:rsid w:val="009A093F"/>
    <w:rsid w:val="009A0960"/>
    <w:rsid w:val="009A09ED"/>
    <w:rsid w:val="009A0BE6"/>
    <w:rsid w:val="009A0E2A"/>
    <w:rsid w:val="009A0E3A"/>
    <w:rsid w:val="009A0EA9"/>
    <w:rsid w:val="009A123B"/>
    <w:rsid w:val="009A1420"/>
    <w:rsid w:val="009A1913"/>
    <w:rsid w:val="009A1DBD"/>
    <w:rsid w:val="009A1E0C"/>
    <w:rsid w:val="009A1F02"/>
    <w:rsid w:val="009A2DE8"/>
    <w:rsid w:val="009A2FC5"/>
    <w:rsid w:val="009A305D"/>
    <w:rsid w:val="009A368E"/>
    <w:rsid w:val="009A375E"/>
    <w:rsid w:val="009A39AA"/>
    <w:rsid w:val="009A3C92"/>
    <w:rsid w:val="009A414E"/>
    <w:rsid w:val="009A4186"/>
    <w:rsid w:val="009A4482"/>
    <w:rsid w:val="009A457D"/>
    <w:rsid w:val="009A4984"/>
    <w:rsid w:val="009A4A87"/>
    <w:rsid w:val="009A4B20"/>
    <w:rsid w:val="009A505E"/>
    <w:rsid w:val="009A51CC"/>
    <w:rsid w:val="009A54A9"/>
    <w:rsid w:val="009A5F20"/>
    <w:rsid w:val="009A6483"/>
    <w:rsid w:val="009A660E"/>
    <w:rsid w:val="009A68BB"/>
    <w:rsid w:val="009A74AB"/>
    <w:rsid w:val="009A7521"/>
    <w:rsid w:val="009A7A61"/>
    <w:rsid w:val="009A7A79"/>
    <w:rsid w:val="009A7E81"/>
    <w:rsid w:val="009B003E"/>
    <w:rsid w:val="009B00B2"/>
    <w:rsid w:val="009B01AE"/>
    <w:rsid w:val="009B045E"/>
    <w:rsid w:val="009B0619"/>
    <w:rsid w:val="009B06A7"/>
    <w:rsid w:val="009B080B"/>
    <w:rsid w:val="009B0A38"/>
    <w:rsid w:val="009B0AE4"/>
    <w:rsid w:val="009B0B6F"/>
    <w:rsid w:val="009B0C96"/>
    <w:rsid w:val="009B0D62"/>
    <w:rsid w:val="009B0EEC"/>
    <w:rsid w:val="009B1042"/>
    <w:rsid w:val="009B1751"/>
    <w:rsid w:val="009B1B4B"/>
    <w:rsid w:val="009B1EBE"/>
    <w:rsid w:val="009B1FAF"/>
    <w:rsid w:val="009B248F"/>
    <w:rsid w:val="009B32DB"/>
    <w:rsid w:val="009B34F6"/>
    <w:rsid w:val="009B3777"/>
    <w:rsid w:val="009B3CFD"/>
    <w:rsid w:val="009B3E76"/>
    <w:rsid w:val="009B4536"/>
    <w:rsid w:val="009B479E"/>
    <w:rsid w:val="009B4A07"/>
    <w:rsid w:val="009B4B82"/>
    <w:rsid w:val="009B5307"/>
    <w:rsid w:val="009B54DA"/>
    <w:rsid w:val="009B57B9"/>
    <w:rsid w:val="009B5EDD"/>
    <w:rsid w:val="009B5F98"/>
    <w:rsid w:val="009B61CA"/>
    <w:rsid w:val="009B6561"/>
    <w:rsid w:val="009B66B9"/>
    <w:rsid w:val="009B68B8"/>
    <w:rsid w:val="009B69DF"/>
    <w:rsid w:val="009B6A5D"/>
    <w:rsid w:val="009B7355"/>
    <w:rsid w:val="009B75EC"/>
    <w:rsid w:val="009B79C8"/>
    <w:rsid w:val="009B7D8B"/>
    <w:rsid w:val="009B7EFA"/>
    <w:rsid w:val="009C0349"/>
    <w:rsid w:val="009C0AB4"/>
    <w:rsid w:val="009C0B48"/>
    <w:rsid w:val="009C0BD5"/>
    <w:rsid w:val="009C0D89"/>
    <w:rsid w:val="009C111E"/>
    <w:rsid w:val="009C1212"/>
    <w:rsid w:val="009C1563"/>
    <w:rsid w:val="009C15D2"/>
    <w:rsid w:val="009C1D2B"/>
    <w:rsid w:val="009C2183"/>
    <w:rsid w:val="009C23B5"/>
    <w:rsid w:val="009C240C"/>
    <w:rsid w:val="009C25FE"/>
    <w:rsid w:val="009C2EA0"/>
    <w:rsid w:val="009C31ED"/>
    <w:rsid w:val="009C343D"/>
    <w:rsid w:val="009C3589"/>
    <w:rsid w:val="009C35DC"/>
    <w:rsid w:val="009C36C3"/>
    <w:rsid w:val="009C373A"/>
    <w:rsid w:val="009C3845"/>
    <w:rsid w:val="009C3890"/>
    <w:rsid w:val="009C39E2"/>
    <w:rsid w:val="009C3E31"/>
    <w:rsid w:val="009C3FA3"/>
    <w:rsid w:val="009C47D2"/>
    <w:rsid w:val="009C4B67"/>
    <w:rsid w:val="009C4EE7"/>
    <w:rsid w:val="009C4EFA"/>
    <w:rsid w:val="009C4F95"/>
    <w:rsid w:val="009C533F"/>
    <w:rsid w:val="009C59EC"/>
    <w:rsid w:val="009C5D08"/>
    <w:rsid w:val="009C5F6D"/>
    <w:rsid w:val="009C637B"/>
    <w:rsid w:val="009C6B0D"/>
    <w:rsid w:val="009C6B75"/>
    <w:rsid w:val="009C6BBA"/>
    <w:rsid w:val="009C6C2F"/>
    <w:rsid w:val="009C6D40"/>
    <w:rsid w:val="009C6DFB"/>
    <w:rsid w:val="009C6F2E"/>
    <w:rsid w:val="009C7068"/>
    <w:rsid w:val="009C70AB"/>
    <w:rsid w:val="009C7301"/>
    <w:rsid w:val="009C75F7"/>
    <w:rsid w:val="009C78AC"/>
    <w:rsid w:val="009C79BE"/>
    <w:rsid w:val="009C7ED5"/>
    <w:rsid w:val="009C7F0F"/>
    <w:rsid w:val="009D025A"/>
    <w:rsid w:val="009D02CB"/>
    <w:rsid w:val="009D0403"/>
    <w:rsid w:val="009D071D"/>
    <w:rsid w:val="009D0886"/>
    <w:rsid w:val="009D17A1"/>
    <w:rsid w:val="009D18F8"/>
    <w:rsid w:val="009D1A9F"/>
    <w:rsid w:val="009D1B6A"/>
    <w:rsid w:val="009D1FD3"/>
    <w:rsid w:val="009D22CC"/>
    <w:rsid w:val="009D237A"/>
    <w:rsid w:val="009D2442"/>
    <w:rsid w:val="009D2485"/>
    <w:rsid w:val="009D28E8"/>
    <w:rsid w:val="009D29BE"/>
    <w:rsid w:val="009D2B79"/>
    <w:rsid w:val="009D2D04"/>
    <w:rsid w:val="009D2D60"/>
    <w:rsid w:val="009D2D63"/>
    <w:rsid w:val="009D3022"/>
    <w:rsid w:val="009D30E8"/>
    <w:rsid w:val="009D33BD"/>
    <w:rsid w:val="009D33F6"/>
    <w:rsid w:val="009D356B"/>
    <w:rsid w:val="009D35DD"/>
    <w:rsid w:val="009D3D0E"/>
    <w:rsid w:val="009D420B"/>
    <w:rsid w:val="009D42FB"/>
    <w:rsid w:val="009D4362"/>
    <w:rsid w:val="009D44BF"/>
    <w:rsid w:val="009D4601"/>
    <w:rsid w:val="009D4862"/>
    <w:rsid w:val="009D4AFD"/>
    <w:rsid w:val="009D4B01"/>
    <w:rsid w:val="009D4B12"/>
    <w:rsid w:val="009D4CE5"/>
    <w:rsid w:val="009D50FB"/>
    <w:rsid w:val="009D5130"/>
    <w:rsid w:val="009D5149"/>
    <w:rsid w:val="009D537D"/>
    <w:rsid w:val="009D5394"/>
    <w:rsid w:val="009D574F"/>
    <w:rsid w:val="009D57EC"/>
    <w:rsid w:val="009D59DE"/>
    <w:rsid w:val="009D5A7D"/>
    <w:rsid w:val="009D6561"/>
    <w:rsid w:val="009D657E"/>
    <w:rsid w:val="009D6925"/>
    <w:rsid w:val="009D6A7E"/>
    <w:rsid w:val="009D6F23"/>
    <w:rsid w:val="009D72E3"/>
    <w:rsid w:val="009D7E09"/>
    <w:rsid w:val="009E058F"/>
    <w:rsid w:val="009E0821"/>
    <w:rsid w:val="009E09CB"/>
    <w:rsid w:val="009E0FA4"/>
    <w:rsid w:val="009E1135"/>
    <w:rsid w:val="009E11F4"/>
    <w:rsid w:val="009E1218"/>
    <w:rsid w:val="009E1599"/>
    <w:rsid w:val="009E1630"/>
    <w:rsid w:val="009E16B9"/>
    <w:rsid w:val="009E1D4E"/>
    <w:rsid w:val="009E1DC4"/>
    <w:rsid w:val="009E1DF4"/>
    <w:rsid w:val="009E1E22"/>
    <w:rsid w:val="009E1FD0"/>
    <w:rsid w:val="009E3496"/>
    <w:rsid w:val="009E35BE"/>
    <w:rsid w:val="009E379C"/>
    <w:rsid w:val="009E386C"/>
    <w:rsid w:val="009E38E6"/>
    <w:rsid w:val="009E4114"/>
    <w:rsid w:val="009E43ED"/>
    <w:rsid w:val="009E46A4"/>
    <w:rsid w:val="009E4B81"/>
    <w:rsid w:val="009E5504"/>
    <w:rsid w:val="009E57B5"/>
    <w:rsid w:val="009E5C41"/>
    <w:rsid w:val="009E5EAD"/>
    <w:rsid w:val="009E5F49"/>
    <w:rsid w:val="009E622F"/>
    <w:rsid w:val="009E635E"/>
    <w:rsid w:val="009E6413"/>
    <w:rsid w:val="009E654A"/>
    <w:rsid w:val="009E6A83"/>
    <w:rsid w:val="009E6BC4"/>
    <w:rsid w:val="009E70F6"/>
    <w:rsid w:val="009E732E"/>
    <w:rsid w:val="009E78A0"/>
    <w:rsid w:val="009E793E"/>
    <w:rsid w:val="009E7987"/>
    <w:rsid w:val="009F0020"/>
    <w:rsid w:val="009F00AE"/>
    <w:rsid w:val="009F020E"/>
    <w:rsid w:val="009F07F6"/>
    <w:rsid w:val="009F0806"/>
    <w:rsid w:val="009F083F"/>
    <w:rsid w:val="009F0985"/>
    <w:rsid w:val="009F0A8B"/>
    <w:rsid w:val="009F0E71"/>
    <w:rsid w:val="009F1316"/>
    <w:rsid w:val="009F1504"/>
    <w:rsid w:val="009F1551"/>
    <w:rsid w:val="009F1DC0"/>
    <w:rsid w:val="009F2154"/>
    <w:rsid w:val="009F23B0"/>
    <w:rsid w:val="009F24CC"/>
    <w:rsid w:val="009F2A71"/>
    <w:rsid w:val="009F2ECD"/>
    <w:rsid w:val="009F2FCA"/>
    <w:rsid w:val="009F3031"/>
    <w:rsid w:val="009F3207"/>
    <w:rsid w:val="009F327D"/>
    <w:rsid w:val="009F37DF"/>
    <w:rsid w:val="009F390C"/>
    <w:rsid w:val="009F3BA7"/>
    <w:rsid w:val="009F3BAA"/>
    <w:rsid w:val="009F4012"/>
    <w:rsid w:val="009F50EA"/>
    <w:rsid w:val="009F592D"/>
    <w:rsid w:val="009F5C73"/>
    <w:rsid w:val="009F6048"/>
    <w:rsid w:val="009F60F7"/>
    <w:rsid w:val="009F61EF"/>
    <w:rsid w:val="009F6406"/>
    <w:rsid w:val="009F64B6"/>
    <w:rsid w:val="009F658A"/>
    <w:rsid w:val="009F68C7"/>
    <w:rsid w:val="009F697E"/>
    <w:rsid w:val="009F6BF9"/>
    <w:rsid w:val="009F7173"/>
    <w:rsid w:val="009F724A"/>
    <w:rsid w:val="009F75F9"/>
    <w:rsid w:val="009F786B"/>
    <w:rsid w:val="00A00093"/>
    <w:rsid w:val="00A001F7"/>
    <w:rsid w:val="00A002A7"/>
    <w:rsid w:val="00A003DC"/>
    <w:rsid w:val="00A00FF9"/>
    <w:rsid w:val="00A019C1"/>
    <w:rsid w:val="00A01B5A"/>
    <w:rsid w:val="00A03241"/>
    <w:rsid w:val="00A0345F"/>
    <w:rsid w:val="00A034AA"/>
    <w:rsid w:val="00A037E9"/>
    <w:rsid w:val="00A03D24"/>
    <w:rsid w:val="00A03F43"/>
    <w:rsid w:val="00A03F52"/>
    <w:rsid w:val="00A0415D"/>
    <w:rsid w:val="00A0484B"/>
    <w:rsid w:val="00A048C0"/>
    <w:rsid w:val="00A048CB"/>
    <w:rsid w:val="00A04AF1"/>
    <w:rsid w:val="00A04E76"/>
    <w:rsid w:val="00A04E97"/>
    <w:rsid w:val="00A05888"/>
    <w:rsid w:val="00A05FFC"/>
    <w:rsid w:val="00A06063"/>
    <w:rsid w:val="00A06DEA"/>
    <w:rsid w:val="00A06EBE"/>
    <w:rsid w:val="00A06FD6"/>
    <w:rsid w:val="00A07325"/>
    <w:rsid w:val="00A07A94"/>
    <w:rsid w:val="00A07C88"/>
    <w:rsid w:val="00A07E6D"/>
    <w:rsid w:val="00A10031"/>
    <w:rsid w:val="00A104F2"/>
    <w:rsid w:val="00A105CD"/>
    <w:rsid w:val="00A10678"/>
    <w:rsid w:val="00A10BBB"/>
    <w:rsid w:val="00A1137B"/>
    <w:rsid w:val="00A11685"/>
    <w:rsid w:val="00A1185A"/>
    <w:rsid w:val="00A118FB"/>
    <w:rsid w:val="00A11943"/>
    <w:rsid w:val="00A11A88"/>
    <w:rsid w:val="00A11AC8"/>
    <w:rsid w:val="00A11AFD"/>
    <w:rsid w:val="00A11C4D"/>
    <w:rsid w:val="00A127CE"/>
    <w:rsid w:val="00A12C02"/>
    <w:rsid w:val="00A12CC8"/>
    <w:rsid w:val="00A12E40"/>
    <w:rsid w:val="00A130BE"/>
    <w:rsid w:val="00A134CE"/>
    <w:rsid w:val="00A135E5"/>
    <w:rsid w:val="00A13770"/>
    <w:rsid w:val="00A14461"/>
    <w:rsid w:val="00A1457F"/>
    <w:rsid w:val="00A145E4"/>
    <w:rsid w:val="00A14855"/>
    <w:rsid w:val="00A14A7F"/>
    <w:rsid w:val="00A152BA"/>
    <w:rsid w:val="00A15335"/>
    <w:rsid w:val="00A156F8"/>
    <w:rsid w:val="00A15A9D"/>
    <w:rsid w:val="00A15C57"/>
    <w:rsid w:val="00A1623F"/>
    <w:rsid w:val="00A164C7"/>
    <w:rsid w:val="00A169F5"/>
    <w:rsid w:val="00A16A72"/>
    <w:rsid w:val="00A16CA8"/>
    <w:rsid w:val="00A16D74"/>
    <w:rsid w:val="00A16D90"/>
    <w:rsid w:val="00A16FEF"/>
    <w:rsid w:val="00A1715C"/>
    <w:rsid w:val="00A174DC"/>
    <w:rsid w:val="00A1752B"/>
    <w:rsid w:val="00A179FD"/>
    <w:rsid w:val="00A20636"/>
    <w:rsid w:val="00A2089D"/>
    <w:rsid w:val="00A20A55"/>
    <w:rsid w:val="00A20A70"/>
    <w:rsid w:val="00A20AD2"/>
    <w:rsid w:val="00A2122D"/>
    <w:rsid w:val="00A2162D"/>
    <w:rsid w:val="00A21C50"/>
    <w:rsid w:val="00A21D12"/>
    <w:rsid w:val="00A21E69"/>
    <w:rsid w:val="00A21F62"/>
    <w:rsid w:val="00A2258F"/>
    <w:rsid w:val="00A22651"/>
    <w:rsid w:val="00A22AA4"/>
    <w:rsid w:val="00A22B1E"/>
    <w:rsid w:val="00A22B42"/>
    <w:rsid w:val="00A22CCF"/>
    <w:rsid w:val="00A22D44"/>
    <w:rsid w:val="00A22E99"/>
    <w:rsid w:val="00A22F64"/>
    <w:rsid w:val="00A22FD6"/>
    <w:rsid w:val="00A23581"/>
    <w:rsid w:val="00A2364E"/>
    <w:rsid w:val="00A2368C"/>
    <w:rsid w:val="00A236C7"/>
    <w:rsid w:val="00A23BFA"/>
    <w:rsid w:val="00A23CBC"/>
    <w:rsid w:val="00A23D52"/>
    <w:rsid w:val="00A2449A"/>
    <w:rsid w:val="00A24588"/>
    <w:rsid w:val="00A24AD3"/>
    <w:rsid w:val="00A24AF5"/>
    <w:rsid w:val="00A24B49"/>
    <w:rsid w:val="00A24B56"/>
    <w:rsid w:val="00A24C45"/>
    <w:rsid w:val="00A24F97"/>
    <w:rsid w:val="00A252FB"/>
    <w:rsid w:val="00A254C8"/>
    <w:rsid w:val="00A256BC"/>
    <w:rsid w:val="00A257BA"/>
    <w:rsid w:val="00A25877"/>
    <w:rsid w:val="00A25A20"/>
    <w:rsid w:val="00A25BC6"/>
    <w:rsid w:val="00A264EA"/>
    <w:rsid w:val="00A26733"/>
    <w:rsid w:val="00A2694C"/>
    <w:rsid w:val="00A26A2A"/>
    <w:rsid w:val="00A26DF6"/>
    <w:rsid w:val="00A2715E"/>
    <w:rsid w:val="00A27185"/>
    <w:rsid w:val="00A27317"/>
    <w:rsid w:val="00A27A8F"/>
    <w:rsid w:val="00A27FBE"/>
    <w:rsid w:val="00A3093F"/>
    <w:rsid w:val="00A30B20"/>
    <w:rsid w:val="00A30E64"/>
    <w:rsid w:val="00A31141"/>
    <w:rsid w:val="00A311B3"/>
    <w:rsid w:val="00A3128D"/>
    <w:rsid w:val="00A31EC0"/>
    <w:rsid w:val="00A3271F"/>
    <w:rsid w:val="00A327BA"/>
    <w:rsid w:val="00A33083"/>
    <w:rsid w:val="00A330A9"/>
    <w:rsid w:val="00A33884"/>
    <w:rsid w:val="00A3396B"/>
    <w:rsid w:val="00A33EDF"/>
    <w:rsid w:val="00A343C3"/>
    <w:rsid w:val="00A343EA"/>
    <w:rsid w:val="00A34446"/>
    <w:rsid w:val="00A348B9"/>
    <w:rsid w:val="00A34D37"/>
    <w:rsid w:val="00A350C2"/>
    <w:rsid w:val="00A3545A"/>
    <w:rsid w:val="00A356B1"/>
    <w:rsid w:val="00A35761"/>
    <w:rsid w:val="00A35BE7"/>
    <w:rsid w:val="00A35CD3"/>
    <w:rsid w:val="00A3621E"/>
    <w:rsid w:val="00A36CB5"/>
    <w:rsid w:val="00A3720C"/>
    <w:rsid w:val="00A3725B"/>
    <w:rsid w:val="00A375FA"/>
    <w:rsid w:val="00A3793E"/>
    <w:rsid w:val="00A40116"/>
    <w:rsid w:val="00A409D0"/>
    <w:rsid w:val="00A40DCB"/>
    <w:rsid w:val="00A410C0"/>
    <w:rsid w:val="00A410D6"/>
    <w:rsid w:val="00A411E6"/>
    <w:rsid w:val="00A41295"/>
    <w:rsid w:val="00A4148C"/>
    <w:rsid w:val="00A41994"/>
    <w:rsid w:val="00A41A08"/>
    <w:rsid w:val="00A41C3F"/>
    <w:rsid w:val="00A42028"/>
    <w:rsid w:val="00A42574"/>
    <w:rsid w:val="00A427F9"/>
    <w:rsid w:val="00A4346B"/>
    <w:rsid w:val="00A43BD5"/>
    <w:rsid w:val="00A4466A"/>
    <w:rsid w:val="00A4484C"/>
    <w:rsid w:val="00A44C67"/>
    <w:rsid w:val="00A455AE"/>
    <w:rsid w:val="00A45828"/>
    <w:rsid w:val="00A45B18"/>
    <w:rsid w:val="00A461F3"/>
    <w:rsid w:val="00A46499"/>
    <w:rsid w:val="00A46552"/>
    <w:rsid w:val="00A468AE"/>
    <w:rsid w:val="00A46D2F"/>
    <w:rsid w:val="00A46E3E"/>
    <w:rsid w:val="00A47008"/>
    <w:rsid w:val="00A47872"/>
    <w:rsid w:val="00A47A76"/>
    <w:rsid w:val="00A47C43"/>
    <w:rsid w:val="00A47D9C"/>
    <w:rsid w:val="00A504F7"/>
    <w:rsid w:val="00A507BF"/>
    <w:rsid w:val="00A50B1F"/>
    <w:rsid w:val="00A512AF"/>
    <w:rsid w:val="00A516BA"/>
    <w:rsid w:val="00A518A1"/>
    <w:rsid w:val="00A518AA"/>
    <w:rsid w:val="00A51BD4"/>
    <w:rsid w:val="00A51CF9"/>
    <w:rsid w:val="00A5216D"/>
    <w:rsid w:val="00A521E1"/>
    <w:rsid w:val="00A52717"/>
    <w:rsid w:val="00A52900"/>
    <w:rsid w:val="00A52920"/>
    <w:rsid w:val="00A52AC4"/>
    <w:rsid w:val="00A52CFA"/>
    <w:rsid w:val="00A535B1"/>
    <w:rsid w:val="00A53A5D"/>
    <w:rsid w:val="00A53C4F"/>
    <w:rsid w:val="00A53D78"/>
    <w:rsid w:val="00A5407D"/>
    <w:rsid w:val="00A54251"/>
    <w:rsid w:val="00A54F86"/>
    <w:rsid w:val="00A556A5"/>
    <w:rsid w:val="00A55759"/>
    <w:rsid w:val="00A55A80"/>
    <w:rsid w:val="00A56335"/>
    <w:rsid w:val="00A5647E"/>
    <w:rsid w:val="00A564CF"/>
    <w:rsid w:val="00A56CB7"/>
    <w:rsid w:val="00A56FEA"/>
    <w:rsid w:val="00A57318"/>
    <w:rsid w:val="00A57337"/>
    <w:rsid w:val="00A57370"/>
    <w:rsid w:val="00A573C5"/>
    <w:rsid w:val="00A57499"/>
    <w:rsid w:val="00A575DD"/>
    <w:rsid w:val="00A575FF"/>
    <w:rsid w:val="00A57C5C"/>
    <w:rsid w:val="00A60492"/>
    <w:rsid w:val="00A60607"/>
    <w:rsid w:val="00A6071F"/>
    <w:rsid w:val="00A60846"/>
    <w:rsid w:val="00A60D6E"/>
    <w:rsid w:val="00A60EC6"/>
    <w:rsid w:val="00A612D3"/>
    <w:rsid w:val="00A6160F"/>
    <w:rsid w:val="00A618B6"/>
    <w:rsid w:val="00A61A0A"/>
    <w:rsid w:val="00A62319"/>
    <w:rsid w:val="00A623AC"/>
    <w:rsid w:val="00A623E1"/>
    <w:rsid w:val="00A62772"/>
    <w:rsid w:val="00A627A9"/>
    <w:rsid w:val="00A629B6"/>
    <w:rsid w:val="00A62AC5"/>
    <w:rsid w:val="00A62D3C"/>
    <w:rsid w:val="00A62FF0"/>
    <w:rsid w:val="00A63392"/>
    <w:rsid w:val="00A6357C"/>
    <w:rsid w:val="00A63646"/>
    <w:rsid w:val="00A6388B"/>
    <w:rsid w:val="00A639FF"/>
    <w:rsid w:val="00A63B37"/>
    <w:rsid w:val="00A63B84"/>
    <w:rsid w:val="00A646E9"/>
    <w:rsid w:val="00A647AF"/>
    <w:rsid w:val="00A6482B"/>
    <w:rsid w:val="00A64BE7"/>
    <w:rsid w:val="00A64F57"/>
    <w:rsid w:val="00A651FB"/>
    <w:rsid w:val="00A65D73"/>
    <w:rsid w:val="00A65EA8"/>
    <w:rsid w:val="00A6627D"/>
    <w:rsid w:val="00A662C2"/>
    <w:rsid w:val="00A66D79"/>
    <w:rsid w:val="00A66F8B"/>
    <w:rsid w:val="00A670BB"/>
    <w:rsid w:val="00A67207"/>
    <w:rsid w:val="00A67546"/>
    <w:rsid w:val="00A67691"/>
    <w:rsid w:val="00A67D58"/>
    <w:rsid w:val="00A67DD4"/>
    <w:rsid w:val="00A67EE7"/>
    <w:rsid w:val="00A700E4"/>
    <w:rsid w:val="00A700EF"/>
    <w:rsid w:val="00A70B4C"/>
    <w:rsid w:val="00A70BAC"/>
    <w:rsid w:val="00A70D71"/>
    <w:rsid w:val="00A70D89"/>
    <w:rsid w:val="00A70E39"/>
    <w:rsid w:val="00A70FBA"/>
    <w:rsid w:val="00A71A34"/>
    <w:rsid w:val="00A7203F"/>
    <w:rsid w:val="00A722B0"/>
    <w:rsid w:val="00A72A76"/>
    <w:rsid w:val="00A72C56"/>
    <w:rsid w:val="00A72CBD"/>
    <w:rsid w:val="00A72FA4"/>
    <w:rsid w:val="00A733F4"/>
    <w:rsid w:val="00A73552"/>
    <w:rsid w:val="00A7384C"/>
    <w:rsid w:val="00A7409B"/>
    <w:rsid w:val="00A742B5"/>
    <w:rsid w:val="00A74B5F"/>
    <w:rsid w:val="00A759C4"/>
    <w:rsid w:val="00A75B3D"/>
    <w:rsid w:val="00A760BD"/>
    <w:rsid w:val="00A76C00"/>
    <w:rsid w:val="00A76CA6"/>
    <w:rsid w:val="00A76D9D"/>
    <w:rsid w:val="00A77490"/>
    <w:rsid w:val="00A7767E"/>
    <w:rsid w:val="00A777FC"/>
    <w:rsid w:val="00A779E7"/>
    <w:rsid w:val="00A801DE"/>
    <w:rsid w:val="00A8040C"/>
    <w:rsid w:val="00A808F0"/>
    <w:rsid w:val="00A80FAC"/>
    <w:rsid w:val="00A8105C"/>
    <w:rsid w:val="00A8124E"/>
    <w:rsid w:val="00A81369"/>
    <w:rsid w:val="00A818BE"/>
    <w:rsid w:val="00A818C1"/>
    <w:rsid w:val="00A81D4F"/>
    <w:rsid w:val="00A81EBB"/>
    <w:rsid w:val="00A81F56"/>
    <w:rsid w:val="00A81F88"/>
    <w:rsid w:val="00A8205B"/>
    <w:rsid w:val="00A827D5"/>
    <w:rsid w:val="00A82A10"/>
    <w:rsid w:val="00A82CB2"/>
    <w:rsid w:val="00A8334A"/>
    <w:rsid w:val="00A83488"/>
    <w:rsid w:val="00A8354F"/>
    <w:rsid w:val="00A83A51"/>
    <w:rsid w:val="00A83AB8"/>
    <w:rsid w:val="00A841EB"/>
    <w:rsid w:val="00A84480"/>
    <w:rsid w:val="00A84639"/>
    <w:rsid w:val="00A84643"/>
    <w:rsid w:val="00A848E0"/>
    <w:rsid w:val="00A84F9D"/>
    <w:rsid w:val="00A855DE"/>
    <w:rsid w:val="00A85CEF"/>
    <w:rsid w:val="00A866E9"/>
    <w:rsid w:val="00A8685A"/>
    <w:rsid w:val="00A868B7"/>
    <w:rsid w:val="00A86C56"/>
    <w:rsid w:val="00A87081"/>
    <w:rsid w:val="00A8778B"/>
    <w:rsid w:val="00A9000E"/>
    <w:rsid w:val="00A9121F"/>
    <w:rsid w:val="00A917A2"/>
    <w:rsid w:val="00A91849"/>
    <w:rsid w:val="00A918CD"/>
    <w:rsid w:val="00A91A5B"/>
    <w:rsid w:val="00A91D2E"/>
    <w:rsid w:val="00A93297"/>
    <w:rsid w:val="00A9339C"/>
    <w:rsid w:val="00A933E1"/>
    <w:rsid w:val="00A93736"/>
    <w:rsid w:val="00A93E2A"/>
    <w:rsid w:val="00A93FA3"/>
    <w:rsid w:val="00A9411F"/>
    <w:rsid w:val="00A94218"/>
    <w:rsid w:val="00A947CC"/>
    <w:rsid w:val="00A94EC7"/>
    <w:rsid w:val="00A951DF"/>
    <w:rsid w:val="00A952B2"/>
    <w:rsid w:val="00A9532B"/>
    <w:rsid w:val="00A960B4"/>
    <w:rsid w:val="00A96159"/>
    <w:rsid w:val="00A9633F"/>
    <w:rsid w:val="00A96585"/>
    <w:rsid w:val="00A96954"/>
    <w:rsid w:val="00A969DA"/>
    <w:rsid w:val="00AA01DC"/>
    <w:rsid w:val="00AA0334"/>
    <w:rsid w:val="00AA084A"/>
    <w:rsid w:val="00AA0861"/>
    <w:rsid w:val="00AA13F1"/>
    <w:rsid w:val="00AA1AB4"/>
    <w:rsid w:val="00AA25FC"/>
    <w:rsid w:val="00AA26CD"/>
    <w:rsid w:val="00AA2AB6"/>
    <w:rsid w:val="00AA3147"/>
    <w:rsid w:val="00AA3A6F"/>
    <w:rsid w:val="00AA3D60"/>
    <w:rsid w:val="00AA3FD1"/>
    <w:rsid w:val="00AA437C"/>
    <w:rsid w:val="00AA4C8D"/>
    <w:rsid w:val="00AA4FB8"/>
    <w:rsid w:val="00AA532F"/>
    <w:rsid w:val="00AA555D"/>
    <w:rsid w:val="00AA56BB"/>
    <w:rsid w:val="00AA5942"/>
    <w:rsid w:val="00AA5AEB"/>
    <w:rsid w:val="00AA5F61"/>
    <w:rsid w:val="00AA7302"/>
    <w:rsid w:val="00AA77D7"/>
    <w:rsid w:val="00AA7B6F"/>
    <w:rsid w:val="00AA7CAA"/>
    <w:rsid w:val="00AB0354"/>
    <w:rsid w:val="00AB0BA8"/>
    <w:rsid w:val="00AB100D"/>
    <w:rsid w:val="00AB1112"/>
    <w:rsid w:val="00AB15B8"/>
    <w:rsid w:val="00AB1C6E"/>
    <w:rsid w:val="00AB1D9E"/>
    <w:rsid w:val="00AB1DF1"/>
    <w:rsid w:val="00AB1E4D"/>
    <w:rsid w:val="00AB2192"/>
    <w:rsid w:val="00AB2392"/>
    <w:rsid w:val="00AB2476"/>
    <w:rsid w:val="00AB26F5"/>
    <w:rsid w:val="00AB3127"/>
    <w:rsid w:val="00AB31CE"/>
    <w:rsid w:val="00AB340F"/>
    <w:rsid w:val="00AB364E"/>
    <w:rsid w:val="00AB385E"/>
    <w:rsid w:val="00AB397A"/>
    <w:rsid w:val="00AB3B41"/>
    <w:rsid w:val="00AB3BC2"/>
    <w:rsid w:val="00AB3BD8"/>
    <w:rsid w:val="00AB3F2F"/>
    <w:rsid w:val="00AB4591"/>
    <w:rsid w:val="00AB494A"/>
    <w:rsid w:val="00AB4A5B"/>
    <w:rsid w:val="00AB4FC6"/>
    <w:rsid w:val="00AB503A"/>
    <w:rsid w:val="00AB5149"/>
    <w:rsid w:val="00AB515C"/>
    <w:rsid w:val="00AB588A"/>
    <w:rsid w:val="00AB58A4"/>
    <w:rsid w:val="00AB5926"/>
    <w:rsid w:val="00AB5BA9"/>
    <w:rsid w:val="00AB5D65"/>
    <w:rsid w:val="00AB6031"/>
    <w:rsid w:val="00AB64F0"/>
    <w:rsid w:val="00AB6634"/>
    <w:rsid w:val="00AB6779"/>
    <w:rsid w:val="00AB698F"/>
    <w:rsid w:val="00AB6AB1"/>
    <w:rsid w:val="00AB6AFA"/>
    <w:rsid w:val="00AB6B76"/>
    <w:rsid w:val="00AB6BDA"/>
    <w:rsid w:val="00AB6C92"/>
    <w:rsid w:val="00AB6CF1"/>
    <w:rsid w:val="00AB6DDA"/>
    <w:rsid w:val="00AB6F09"/>
    <w:rsid w:val="00AB77BA"/>
    <w:rsid w:val="00AB78A7"/>
    <w:rsid w:val="00AB7B70"/>
    <w:rsid w:val="00AB7BD2"/>
    <w:rsid w:val="00AB7C4F"/>
    <w:rsid w:val="00AB7D67"/>
    <w:rsid w:val="00AB7D94"/>
    <w:rsid w:val="00AB7DE4"/>
    <w:rsid w:val="00AB7E00"/>
    <w:rsid w:val="00AB7EB7"/>
    <w:rsid w:val="00AC00DE"/>
    <w:rsid w:val="00AC0E89"/>
    <w:rsid w:val="00AC1217"/>
    <w:rsid w:val="00AC13F4"/>
    <w:rsid w:val="00AC159B"/>
    <w:rsid w:val="00AC1890"/>
    <w:rsid w:val="00AC1A5C"/>
    <w:rsid w:val="00AC1C1D"/>
    <w:rsid w:val="00AC23EC"/>
    <w:rsid w:val="00AC26CC"/>
    <w:rsid w:val="00AC2F4B"/>
    <w:rsid w:val="00AC32D2"/>
    <w:rsid w:val="00AC3476"/>
    <w:rsid w:val="00AC3547"/>
    <w:rsid w:val="00AC385A"/>
    <w:rsid w:val="00AC3F10"/>
    <w:rsid w:val="00AC4268"/>
    <w:rsid w:val="00AC4280"/>
    <w:rsid w:val="00AC42D5"/>
    <w:rsid w:val="00AC47D9"/>
    <w:rsid w:val="00AC4ECB"/>
    <w:rsid w:val="00AC54B1"/>
    <w:rsid w:val="00AC57E3"/>
    <w:rsid w:val="00AC5860"/>
    <w:rsid w:val="00AC5EC2"/>
    <w:rsid w:val="00AC5F93"/>
    <w:rsid w:val="00AC5FC2"/>
    <w:rsid w:val="00AC610E"/>
    <w:rsid w:val="00AC615C"/>
    <w:rsid w:val="00AC62BA"/>
    <w:rsid w:val="00AC6C55"/>
    <w:rsid w:val="00AC6EA8"/>
    <w:rsid w:val="00AC70B9"/>
    <w:rsid w:val="00AC71CC"/>
    <w:rsid w:val="00AC72B8"/>
    <w:rsid w:val="00AC72E0"/>
    <w:rsid w:val="00AC74CF"/>
    <w:rsid w:val="00AC7666"/>
    <w:rsid w:val="00AC7A84"/>
    <w:rsid w:val="00AC7DE5"/>
    <w:rsid w:val="00AD07C5"/>
    <w:rsid w:val="00AD0BE7"/>
    <w:rsid w:val="00AD10D6"/>
    <w:rsid w:val="00AD1B0C"/>
    <w:rsid w:val="00AD1CBB"/>
    <w:rsid w:val="00AD2043"/>
    <w:rsid w:val="00AD22D3"/>
    <w:rsid w:val="00AD27F3"/>
    <w:rsid w:val="00AD2AA2"/>
    <w:rsid w:val="00AD2AAD"/>
    <w:rsid w:val="00AD2B96"/>
    <w:rsid w:val="00AD311D"/>
    <w:rsid w:val="00AD4156"/>
    <w:rsid w:val="00AD4278"/>
    <w:rsid w:val="00AD48BC"/>
    <w:rsid w:val="00AD4BB5"/>
    <w:rsid w:val="00AD4BF4"/>
    <w:rsid w:val="00AD4D69"/>
    <w:rsid w:val="00AD4E13"/>
    <w:rsid w:val="00AD50C3"/>
    <w:rsid w:val="00AD541C"/>
    <w:rsid w:val="00AD5877"/>
    <w:rsid w:val="00AD5BE9"/>
    <w:rsid w:val="00AD6147"/>
    <w:rsid w:val="00AD6583"/>
    <w:rsid w:val="00AD688A"/>
    <w:rsid w:val="00AD690C"/>
    <w:rsid w:val="00AD6CDD"/>
    <w:rsid w:val="00AD7500"/>
    <w:rsid w:val="00AD7813"/>
    <w:rsid w:val="00AD7835"/>
    <w:rsid w:val="00AD7A8F"/>
    <w:rsid w:val="00AD7E90"/>
    <w:rsid w:val="00AE098B"/>
    <w:rsid w:val="00AE0BBF"/>
    <w:rsid w:val="00AE0CF9"/>
    <w:rsid w:val="00AE1105"/>
    <w:rsid w:val="00AE14A3"/>
    <w:rsid w:val="00AE161A"/>
    <w:rsid w:val="00AE1BFB"/>
    <w:rsid w:val="00AE1F07"/>
    <w:rsid w:val="00AE26DC"/>
    <w:rsid w:val="00AE2A2A"/>
    <w:rsid w:val="00AE2A31"/>
    <w:rsid w:val="00AE2EE1"/>
    <w:rsid w:val="00AE3872"/>
    <w:rsid w:val="00AE434D"/>
    <w:rsid w:val="00AE47D4"/>
    <w:rsid w:val="00AE4D92"/>
    <w:rsid w:val="00AE5138"/>
    <w:rsid w:val="00AE5806"/>
    <w:rsid w:val="00AE586C"/>
    <w:rsid w:val="00AE5FD7"/>
    <w:rsid w:val="00AE6417"/>
    <w:rsid w:val="00AE66FD"/>
    <w:rsid w:val="00AE6781"/>
    <w:rsid w:val="00AE67D0"/>
    <w:rsid w:val="00AE688C"/>
    <w:rsid w:val="00AE68BB"/>
    <w:rsid w:val="00AE6983"/>
    <w:rsid w:val="00AE6C19"/>
    <w:rsid w:val="00AE6E9E"/>
    <w:rsid w:val="00AE6F25"/>
    <w:rsid w:val="00AE7F08"/>
    <w:rsid w:val="00AF02FA"/>
    <w:rsid w:val="00AF0793"/>
    <w:rsid w:val="00AF07B0"/>
    <w:rsid w:val="00AF1039"/>
    <w:rsid w:val="00AF19F8"/>
    <w:rsid w:val="00AF1B9E"/>
    <w:rsid w:val="00AF1EA6"/>
    <w:rsid w:val="00AF1F3E"/>
    <w:rsid w:val="00AF205F"/>
    <w:rsid w:val="00AF214C"/>
    <w:rsid w:val="00AF2206"/>
    <w:rsid w:val="00AF22EB"/>
    <w:rsid w:val="00AF239E"/>
    <w:rsid w:val="00AF289F"/>
    <w:rsid w:val="00AF30BD"/>
    <w:rsid w:val="00AF3134"/>
    <w:rsid w:val="00AF31EB"/>
    <w:rsid w:val="00AF3646"/>
    <w:rsid w:val="00AF36DA"/>
    <w:rsid w:val="00AF3EE6"/>
    <w:rsid w:val="00AF3FBA"/>
    <w:rsid w:val="00AF4B6B"/>
    <w:rsid w:val="00AF4BF9"/>
    <w:rsid w:val="00AF4D9B"/>
    <w:rsid w:val="00AF5046"/>
    <w:rsid w:val="00AF54FF"/>
    <w:rsid w:val="00AF5583"/>
    <w:rsid w:val="00AF5741"/>
    <w:rsid w:val="00AF5911"/>
    <w:rsid w:val="00AF6015"/>
    <w:rsid w:val="00AF6E8F"/>
    <w:rsid w:val="00AF6F56"/>
    <w:rsid w:val="00AF7048"/>
    <w:rsid w:val="00AF752C"/>
    <w:rsid w:val="00AF7AF5"/>
    <w:rsid w:val="00AF7B6A"/>
    <w:rsid w:val="00B0029A"/>
    <w:rsid w:val="00B008B0"/>
    <w:rsid w:val="00B00C70"/>
    <w:rsid w:val="00B00CAD"/>
    <w:rsid w:val="00B00D7A"/>
    <w:rsid w:val="00B00EF5"/>
    <w:rsid w:val="00B00F09"/>
    <w:rsid w:val="00B00F40"/>
    <w:rsid w:val="00B01187"/>
    <w:rsid w:val="00B01534"/>
    <w:rsid w:val="00B0190E"/>
    <w:rsid w:val="00B01E57"/>
    <w:rsid w:val="00B01F24"/>
    <w:rsid w:val="00B0247C"/>
    <w:rsid w:val="00B029AA"/>
    <w:rsid w:val="00B02DC5"/>
    <w:rsid w:val="00B02F70"/>
    <w:rsid w:val="00B03346"/>
    <w:rsid w:val="00B03FBE"/>
    <w:rsid w:val="00B04B60"/>
    <w:rsid w:val="00B04D07"/>
    <w:rsid w:val="00B0528C"/>
    <w:rsid w:val="00B0540C"/>
    <w:rsid w:val="00B058EB"/>
    <w:rsid w:val="00B059B6"/>
    <w:rsid w:val="00B05A46"/>
    <w:rsid w:val="00B05BD7"/>
    <w:rsid w:val="00B05C9D"/>
    <w:rsid w:val="00B05D54"/>
    <w:rsid w:val="00B05F07"/>
    <w:rsid w:val="00B05FAC"/>
    <w:rsid w:val="00B06E72"/>
    <w:rsid w:val="00B0738D"/>
    <w:rsid w:val="00B073A7"/>
    <w:rsid w:val="00B0766D"/>
    <w:rsid w:val="00B07716"/>
    <w:rsid w:val="00B078E2"/>
    <w:rsid w:val="00B07C41"/>
    <w:rsid w:val="00B07C4A"/>
    <w:rsid w:val="00B07DB0"/>
    <w:rsid w:val="00B1058D"/>
    <w:rsid w:val="00B10AF8"/>
    <w:rsid w:val="00B10CD8"/>
    <w:rsid w:val="00B114F2"/>
    <w:rsid w:val="00B11E10"/>
    <w:rsid w:val="00B1238C"/>
    <w:rsid w:val="00B12438"/>
    <w:rsid w:val="00B126A0"/>
    <w:rsid w:val="00B12720"/>
    <w:rsid w:val="00B1285C"/>
    <w:rsid w:val="00B128B3"/>
    <w:rsid w:val="00B129A3"/>
    <w:rsid w:val="00B12C2C"/>
    <w:rsid w:val="00B12E21"/>
    <w:rsid w:val="00B13067"/>
    <w:rsid w:val="00B14784"/>
    <w:rsid w:val="00B14DA1"/>
    <w:rsid w:val="00B14F47"/>
    <w:rsid w:val="00B151EC"/>
    <w:rsid w:val="00B153C0"/>
    <w:rsid w:val="00B1566C"/>
    <w:rsid w:val="00B1580B"/>
    <w:rsid w:val="00B15BB5"/>
    <w:rsid w:val="00B15CF3"/>
    <w:rsid w:val="00B15D0A"/>
    <w:rsid w:val="00B15D91"/>
    <w:rsid w:val="00B1642C"/>
    <w:rsid w:val="00B16803"/>
    <w:rsid w:val="00B16BA8"/>
    <w:rsid w:val="00B16BFE"/>
    <w:rsid w:val="00B16C40"/>
    <w:rsid w:val="00B16C47"/>
    <w:rsid w:val="00B16F78"/>
    <w:rsid w:val="00B17157"/>
    <w:rsid w:val="00B173C5"/>
    <w:rsid w:val="00B17CF0"/>
    <w:rsid w:val="00B202A2"/>
    <w:rsid w:val="00B205A2"/>
    <w:rsid w:val="00B20B48"/>
    <w:rsid w:val="00B20F54"/>
    <w:rsid w:val="00B212B2"/>
    <w:rsid w:val="00B2144C"/>
    <w:rsid w:val="00B21623"/>
    <w:rsid w:val="00B21794"/>
    <w:rsid w:val="00B21FBF"/>
    <w:rsid w:val="00B226F4"/>
    <w:rsid w:val="00B22CD0"/>
    <w:rsid w:val="00B2361E"/>
    <w:rsid w:val="00B23B2B"/>
    <w:rsid w:val="00B23CB1"/>
    <w:rsid w:val="00B23F63"/>
    <w:rsid w:val="00B2411F"/>
    <w:rsid w:val="00B2445A"/>
    <w:rsid w:val="00B245AE"/>
    <w:rsid w:val="00B249E3"/>
    <w:rsid w:val="00B24BDD"/>
    <w:rsid w:val="00B24C94"/>
    <w:rsid w:val="00B24D0D"/>
    <w:rsid w:val="00B24E2C"/>
    <w:rsid w:val="00B24E99"/>
    <w:rsid w:val="00B2518B"/>
    <w:rsid w:val="00B252E5"/>
    <w:rsid w:val="00B254A2"/>
    <w:rsid w:val="00B25A1E"/>
    <w:rsid w:val="00B25C95"/>
    <w:rsid w:val="00B25DFB"/>
    <w:rsid w:val="00B25EAE"/>
    <w:rsid w:val="00B25EFB"/>
    <w:rsid w:val="00B26234"/>
    <w:rsid w:val="00B26969"/>
    <w:rsid w:val="00B26DE2"/>
    <w:rsid w:val="00B26E1B"/>
    <w:rsid w:val="00B26FA0"/>
    <w:rsid w:val="00B27624"/>
    <w:rsid w:val="00B278F5"/>
    <w:rsid w:val="00B2795F"/>
    <w:rsid w:val="00B27FDC"/>
    <w:rsid w:val="00B304DC"/>
    <w:rsid w:val="00B30AC2"/>
    <w:rsid w:val="00B30BCD"/>
    <w:rsid w:val="00B3148A"/>
    <w:rsid w:val="00B3154D"/>
    <w:rsid w:val="00B3185B"/>
    <w:rsid w:val="00B31AF5"/>
    <w:rsid w:val="00B3201E"/>
    <w:rsid w:val="00B321C4"/>
    <w:rsid w:val="00B321D4"/>
    <w:rsid w:val="00B323F0"/>
    <w:rsid w:val="00B32798"/>
    <w:rsid w:val="00B3298C"/>
    <w:rsid w:val="00B32A31"/>
    <w:rsid w:val="00B32D37"/>
    <w:rsid w:val="00B33C99"/>
    <w:rsid w:val="00B33D29"/>
    <w:rsid w:val="00B33DCC"/>
    <w:rsid w:val="00B33E35"/>
    <w:rsid w:val="00B3400F"/>
    <w:rsid w:val="00B345A5"/>
    <w:rsid w:val="00B345CE"/>
    <w:rsid w:val="00B34915"/>
    <w:rsid w:val="00B34EC0"/>
    <w:rsid w:val="00B35197"/>
    <w:rsid w:val="00B351DA"/>
    <w:rsid w:val="00B3527C"/>
    <w:rsid w:val="00B3541F"/>
    <w:rsid w:val="00B35F25"/>
    <w:rsid w:val="00B362C6"/>
    <w:rsid w:val="00B36591"/>
    <w:rsid w:val="00B365A5"/>
    <w:rsid w:val="00B365D9"/>
    <w:rsid w:val="00B369EA"/>
    <w:rsid w:val="00B36B07"/>
    <w:rsid w:val="00B36CA5"/>
    <w:rsid w:val="00B36F3F"/>
    <w:rsid w:val="00B377B7"/>
    <w:rsid w:val="00B37947"/>
    <w:rsid w:val="00B37C18"/>
    <w:rsid w:val="00B37E2A"/>
    <w:rsid w:val="00B37E70"/>
    <w:rsid w:val="00B400B5"/>
    <w:rsid w:val="00B401FF"/>
    <w:rsid w:val="00B404DA"/>
    <w:rsid w:val="00B40790"/>
    <w:rsid w:val="00B407AC"/>
    <w:rsid w:val="00B407BB"/>
    <w:rsid w:val="00B40A3F"/>
    <w:rsid w:val="00B40C3B"/>
    <w:rsid w:val="00B40C3E"/>
    <w:rsid w:val="00B40DCC"/>
    <w:rsid w:val="00B40FC2"/>
    <w:rsid w:val="00B4114C"/>
    <w:rsid w:val="00B4128D"/>
    <w:rsid w:val="00B418E3"/>
    <w:rsid w:val="00B41C86"/>
    <w:rsid w:val="00B42216"/>
    <w:rsid w:val="00B423DD"/>
    <w:rsid w:val="00B42631"/>
    <w:rsid w:val="00B42AD8"/>
    <w:rsid w:val="00B42BB3"/>
    <w:rsid w:val="00B42C1B"/>
    <w:rsid w:val="00B4347D"/>
    <w:rsid w:val="00B434BE"/>
    <w:rsid w:val="00B43F40"/>
    <w:rsid w:val="00B4448D"/>
    <w:rsid w:val="00B4478B"/>
    <w:rsid w:val="00B44AA6"/>
    <w:rsid w:val="00B450C6"/>
    <w:rsid w:val="00B453DA"/>
    <w:rsid w:val="00B45463"/>
    <w:rsid w:val="00B4548A"/>
    <w:rsid w:val="00B455F3"/>
    <w:rsid w:val="00B456DE"/>
    <w:rsid w:val="00B45EC1"/>
    <w:rsid w:val="00B46427"/>
    <w:rsid w:val="00B46751"/>
    <w:rsid w:val="00B46966"/>
    <w:rsid w:val="00B46AAE"/>
    <w:rsid w:val="00B46B39"/>
    <w:rsid w:val="00B46BD1"/>
    <w:rsid w:val="00B47450"/>
    <w:rsid w:val="00B475A4"/>
    <w:rsid w:val="00B4765F"/>
    <w:rsid w:val="00B47766"/>
    <w:rsid w:val="00B478C5"/>
    <w:rsid w:val="00B502F7"/>
    <w:rsid w:val="00B50406"/>
    <w:rsid w:val="00B50617"/>
    <w:rsid w:val="00B50F87"/>
    <w:rsid w:val="00B516BD"/>
    <w:rsid w:val="00B519F3"/>
    <w:rsid w:val="00B51B75"/>
    <w:rsid w:val="00B51FEF"/>
    <w:rsid w:val="00B5238E"/>
    <w:rsid w:val="00B5275B"/>
    <w:rsid w:val="00B538DD"/>
    <w:rsid w:val="00B53ACB"/>
    <w:rsid w:val="00B53F69"/>
    <w:rsid w:val="00B5425E"/>
    <w:rsid w:val="00B54AE4"/>
    <w:rsid w:val="00B54E9F"/>
    <w:rsid w:val="00B551B2"/>
    <w:rsid w:val="00B55766"/>
    <w:rsid w:val="00B55C3D"/>
    <w:rsid w:val="00B55D4B"/>
    <w:rsid w:val="00B55DEF"/>
    <w:rsid w:val="00B5602B"/>
    <w:rsid w:val="00B564E5"/>
    <w:rsid w:val="00B56920"/>
    <w:rsid w:val="00B5743B"/>
    <w:rsid w:val="00B57C09"/>
    <w:rsid w:val="00B57C34"/>
    <w:rsid w:val="00B57CCE"/>
    <w:rsid w:val="00B57DB3"/>
    <w:rsid w:val="00B6030C"/>
    <w:rsid w:val="00B609F8"/>
    <w:rsid w:val="00B60E5F"/>
    <w:rsid w:val="00B61FE0"/>
    <w:rsid w:val="00B621D5"/>
    <w:rsid w:val="00B62313"/>
    <w:rsid w:val="00B62741"/>
    <w:rsid w:val="00B62C50"/>
    <w:rsid w:val="00B62DFA"/>
    <w:rsid w:val="00B62F4D"/>
    <w:rsid w:val="00B63223"/>
    <w:rsid w:val="00B6339C"/>
    <w:rsid w:val="00B638AB"/>
    <w:rsid w:val="00B63D0B"/>
    <w:rsid w:val="00B63F1E"/>
    <w:rsid w:val="00B641FC"/>
    <w:rsid w:val="00B649F1"/>
    <w:rsid w:val="00B64B2D"/>
    <w:rsid w:val="00B64BF9"/>
    <w:rsid w:val="00B64C8E"/>
    <w:rsid w:val="00B64F20"/>
    <w:rsid w:val="00B64FD3"/>
    <w:rsid w:val="00B65811"/>
    <w:rsid w:val="00B65A3D"/>
    <w:rsid w:val="00B65DCA"/>
    <w:rsid w:val="00B66050"/>
    <w:rsid w:val="00B6632C"/>
    <w:rsid w:val="00B666AC"/>
    <w:rsid w:val="00B66BDE"/>
    <w:rsid w:val="00B66CAC"/>
    <w:rsid w:val="00B66D60"/>
    <w:rsid w:val="00B66EF2"/>
    <w:rsid w:val="00B67897"/>
    <w:rsid w:val="00B67BF6"/>
    <w:rsid w:val="00B67CCD"/>
    <w:rsid w:val="00B67DCD"/>
    <w:rsid w:val="00B7004E"/>
    <w:rsid w:val="00B7035F"/>
    <w:rsid w:val="00B703D8"/>
    <w:rsid w:val="00B706C0"/>
    <w:rsid w:val="00B70716"/>
    <w:rsid w:val="00B70862"/>
    <w:rsid w:val="00B711B4"/>
    <w:rsid w:val="00B712EB"/>
    <w:rsid w:val="00B71670"/>
    <w:rsid w:val="00B716F8"/>
    <w:rsid w:val="00B718BB"/>
    <w:rsid w:val="00B71AED"/>
    <w:rsid w:val="00B71BF6"/>
    <w:rsid w:val="00B7233A"/>
    <w:rsid w:val="00B726A6"/>
    <w:rsid w:val="00B72BBD"/>
    <w:rsid w:val="00B72FE8"/>
    <w:rsid w:val="00B73B80"/>
    <w:rsid w:val="00B73E93"/>
    <w:rsid w:val="00B741C1"/>
    <w:rsid w:val="00B74B93"/>
    <w:rsid w:val="00B74C9E"/>
    <w:rsid w:val="00B75611"/>
    <w:rsid w:val="00B765ED"/>
    <w:rsid w:val="00B766B3"/>
    <w:rsid w:val="00B767DB"/>
    <w:rsid w:val="00B76A9B"/>
    <w:rsid w:val="00B7733E"/>
    <w:rsid w:val="00B773E7"/>
    <w:rsid w:val="00B774EB"/>
    <w:rsid w:val="00B775AA"/>
    <w:rsid w:val="00B77910"/>
    <w:rsid w:val="00B77A10"/>
    <w:rsid w:val="00B77E8C"/>
    <w:rsid w:val="00B77E94"/>
    <w:rsid w:val="00B77EF6"/>
    <w:rsid w:val="00B800AD"/>
    <w:rsid w:val="00B80101"/>
    <w:rsid w:val="00B802D4"/>
    <w:rsid w:val="00B8077B"/>
    <w:rsid w:val="00B80E51"/>
    <w:rsid w:val="00B80E73"/>
    <w:rsid w:val="00B811A0"/>
    <w:rsid w:val="00B811F4"/>
    <w:rsid w:val="00B8146A"/>
    <w:rsid w:val="00B81753"/>
    <w:rsid w:val="00B819C6"/>
    <w:rsid w:val="00B81D48"/>
    <w:rsid w:val="00B82478"/>
    <w:rsid w:val="00B82592"/>
    <w:rsid w:val="00B82770"/>
    <w:rsid w:val="00B82A8D"/>
    <w:rsid w:val="00B82A98"/>
    <w:rsid w:val="00B82AD5"/>
    <w:rsid w:val="00B82B88"/>
    <w:rsid w:val="00B82CB4"/>
    <w:rsid w:val="00B82E76"/>
    <w:rsid w:val="00B82F27"/>
    <w:rsid w:val="00B82F92"/>
    <w:rsid w:val="00B83780"/>
    <w:rsid w:val="00B8391E"/>
    <w:rsid w:val="00B83FCA"/>
    <w:rsid w:val="00B84068"/>
    <w:rsid w:val="00B84293"/>
    <w:rsid w:val="00B848A5"/>
    <w:rsid w:val="00B84BD7"/>
    <w:rsid w:val="00B85A7C"/>
    <w:rsid w:val="00B85F70"/>
    <w:rsid w:val="00B868A9"/>
    <w:rsid w:val="00B86938"/>
    <w:rsid w:val="00B86A38"/>
    <w:rsid w:val="00B874ED"/>
    <w:rsid w:val="00B877AC"/>
    <w:rsid w:val="00B877EB"/>
    <w:rsid w:val="00B87F1C"/>
    <w:rsid w:val="00B9040A"/>
    <w:rsid w:val="00B908FD"/>
    <w:rsid w:val="00B90992"/>
    <w:rsid w:val="00B90E8E"/>
    <w:rsid w:val="00B90EDD"/>
    <w:rsid w:val="00B916A5"/>
    <w:rsid w:val="00B9172D"/>
    <w:rsid w:val="00B91C0D"/>
    <w:rsid w:val="00B920FD"/>
    <w:rsid w:val="00B92394"/>
    <w:rsid w:val="00B92945"/>
    <w:rsid w:val="00B92D0B"/>
    <w:rsid w:val="00B93455"/>
    <w:rsid w:val="00B935E7"/>
    <w:rsid w:val="00B93604"/>
    <w:rsid w:val="00B937AD"/>
    <w:rsid w:val="00B93827"/>
    <w:rsid w:val="00B9396F"/>
    <w:rsid w:val="00B93AC6"/>
    <w:rsid w:val="00B94F05"/>
    <w:rsid w:val="00B9579F"/>
    <w:rsid w:val="00B95AAE"/>
    <w:rsid w:val="00B96118"/>
    <w:rsid w:val="00B963B5"/>
    <w:rsid w:val="00B9672A"/>
    <w:rsid w:val="00B96A2E"/>
    <w:rsid w:val="00B96C1B"/>
    <w:rsid w:val="00B96CDB"/>
    <w:rsid w:val="00B96F20"/>
    <w:rsid w:val="00B97068"/>
    <w:rsid w:val="00B975D2"/>
    <w:rsid w:val="00B97A61"/>
    <w:rsid w:val="00B97E47"/>
    <w:rsid w:val="00B97FDF"/>
    <w:rsid w:val="00BA0548"/>
    <w:rsid w:val="00BA0C34"/>
    <w:rsid w:val="00BA129E"/>
    <w:rsid w:val="00BA185C"/>
    <w:rsid w:val="00BA185D"/>
    <w:rsid w:val="00BA1A17"/>
    <w:rsid w:val="00BA1B6D"/>
    <w:rsid w:val="00BA2094"/>
    <w:rsid w:val="00BA29E7"/>
    <w:rsid w:val="00BA2B9E"/>
    <w:rsid w:val="00BA2BDD"/>
    <w:rsid w:val="00BA3063"/>
    <w:rsid w:val="00BA3A52"/>
    <w:rsid w:val="00BA3E32"/>
    <w:rsid w:val="00BA3E85"/>
    <w:rsid w:val="00BA40DF"/>
    <w:rsid w:val="00BA4362"/>
    <w:rsid w:val="00BA4AFE"/>
    <w:rsid w:val="00BA4D40"/>
    <w:rsid w:val="00BA4F8E"/>
    <w:rsid w:val="00BA517E"/>
    <w:rsid w:val="00BA5573"/>
    <w:rsid w:val="00BA5CD4"/>
    <w:rsid w:val="00BA5F9A"/>
    <w:rsid w:val="00BA6497"/>
    <w:rsid w:val="00BA6511"/>
    <w:rsid w:val="00BA6570"/>
    <w:rsid w:val="00BA6B3C"/>
    <w:rsid w:val="00BA6E77"/>
    <w:rsid w:val="00BA7579"/>
    <w:rsid w:val="00BA7BE1"/>
    <w:rsid w:val="00BB0103"/>
    <w:rsid w:val="00BB0128"/>
    <w:rsid w:val="00BB08E7"/>
    <w:rsid w:val="00BB091A"/>
    <w:rsid w:val="00BB093D"/>
    <w:rsid w:val="00BB0D68"/>
    <w:rsid w:val="00BB0DFE"/>
    <w:rsid w:val="00BB0ECA"/>
    <w:rsid w:val="00BB1017"/>
    <w:rsid w:val="00BB1132"/>
    <w:rsid w:val="00BB1346"/>
    <w:rsid w:val="00BB168D"/>
    <w:rsid w:val="00BB1890"/>
    <w:rsid w:val="00BB1982"/>
    <w:rsid w:val="00BB1AA2"/>
    <w:rsid w:val="00BB1ACA"/>
    <w:rsid w:val="00BB1C6B"/>
    <w:rsid w:val="00BB228F"/>
    <w:rsid w:val="00BB2483"/>
    <w:rsid w:val="00BB24EB"/>
    <w:rsid w:val="00BB26F4"/>
    <w:rsid w:val="00BB2E41"/>
    <w:rsid w:val="00BB2FA2"/>
    <w:rsid w:val="00BB2FE4"/>
    <w:rsid w:val="00BB3131"/>
    <w:rsid w:val="00BB3292"/>
    <w:rsid w:val="00BB3326"/>
    <w:rsid w:val="00BB3415"/>
    <w:rsid w:val="00BB3ADC"/>
    <w:rsid w:val="00BB3C8E"/>
    <w:rsid w:val="00BB3CC9"/>
    <w:rsid w:val="00BB3E55"/>
    <w:rsid w:val="00BB3FFB"/>
    <w:rsid w:val="00BB4547"/>
    <w:rsid w:val="00BB4974"/>
    <w:rsid w:val="00BB4CFF"/>
    <w:rsid w:val="00BB5259"/>
    <w:rsid w:val="00BB5951"/>
    <w:rsid w:val="00BB6387"/>
    <w:rsid w:val="00BB67FF"/>
    <w:rsid w:val="00BB6882"/>
    <w:rsid w:val="00BB6D77"/>
    <w:rsid w:val="00BB6F33"/>
    <w:rsid w:val="00BB7163"/>
    <w:rsid w:val="00BB7499"/>
    <w:rsid w:val="00BB753E"/>
    <w:rsid w:val="00BB76EC"/>
    <w:rsid w:val="00BB7E2A"/>
    <w:rsid w:val="00BB7E88"/>
    <w:rsid w:val="00BC0088"/>
    <w:rsid w:val="00BC04BF"/>
    <w:rsid w:val="00BC0B35"/>
    <w:rsid w:val="00BC0C10"/>
    <w:rsid w:val="00BC0CAF"/>
    <w:rsid w:val="00BC14F1"/>
    <w:rsid w:val="00BC1A44"/>
    <w:rsid w:val="00BC2035"/>
    <w:rsid w:val="00BC21AE"/>
    <w:rsid w:val="00BC2554"/>
    <w:rsid w:val="00BC2826"/>
    <w:rsid w:val="00BC2A9D"/>
    <w:rsid w:val="00BC2C3E"/>
    <w:rsid w:val="00BC2DC9"/>
    <w:rsid w:val="00BC2E63"/>
    <w:rsid w:val="00BC3376"/>
    <w:rsid w:val="00BC3AF4"/>
    <w:rsid w:val="00BC3EC9"/>
    <w:rsid w:val="00BC4165"/>
    <w:rsid w:val="00BC4205"/>
    <w:rsid w:val="00BC42D3"/>
    <w:rsid w:val="00BC4333"/>
    <w:rsid w:val="00BC445F"/>
    <w:rsid w:val="00BC4838"/>
    <w:rsid w:val="00BC4D53"/>
    <w:rsid w:val="00BC504F"/>
    <w:rsid w:val="00BC532B"/>
    <w:rsid w:val="00BC5374"/>
    <w:rsid w:val="00BC5409"/>
    <w:rsid w:val="00BC55BA"/>
    <w:rsid w:val="00BC58A0"/>
    <w:rsid w:val="00BC58BD"/>
    <w:rsid w:val="00BC5C00"/>
    <w:rsid w:val="00BC605C"/>
    <w:rsid w:val="00BC60AA"/>
    <w:rsid w:val="00BC6963"/>
    <w:rsid w:val="00BC6B1F"/>
    <w:rsid w:val="00BC6BD1"/>
    <w:rsid w:val="00BC6D81"/>
    <w:rsid w:val="00BC7646"/>
    <w:rsid w:val="00BC7972"/>
    <w:rsid w:val="00BC7D90"/>
    <w:rsid w:val="00BC7E7B"/>
    <w:rsid w:val="00BD0062"/>
    <w:rsid w:val="00BD00C2"/>
    <w:rsid w:val="00BD037A"/>
    <w:rsid w:val="00BD04D1"/>
    <w:rsid w:val="00BD0FC5"/>
    <w:rsid w:val="00BD133D"/>
    <w:rsid w:val="00BD1A17"/>
    <w:rsid w:val="00BD1B0A"/>
    <w:rsid w:val="00BD21E6"/>
    <w:rsid w:val="00BD2443"/>
    <w:rsid w:val="00BD279A"/>
    <w:rsid w:val="00BD287A"/>
    <w:rsid w:val="00BD2A58"/>
    <w:rsid w:val="00BD2C1B"/>
    <w:rsid w:val="00BD2F8B"/>
    <w:rsid w:val="00BD385B"/>
    <w:rsid w:val="00BD3994"/>
    <w:rsid w:val="00BD3A13"/>
    <w:rsid w:val="00BD3CA6"/>
    <w:rsid w:val="00BD4336"/>
    <w:rsid w:val="00BD49BC"/>
    <w:rsid w:val="00BD4C1F"/>
    <w:rsid w:val="00BD50EF"/>
    <w:rsid w:val="00BD565D"/>
    <w:rsid w:val="00BD566C"/>
    <w:rsid w:val="00BD57AA"/>
    <w:rsid w:val="00BD5C0E"/>
    <w:rsid w:val="00BD5C1D"/>
    <w:rsid w:val="00BD607A"/>
    <w:rsid w:val="00BD65C3"/>
    <w:rsid w:val="00BD6750"/>
    <w:rsid w:val="00BD68E6"/>
    <w:rsid w:val="00BD6A92"/>
    <w:rsid w:val="00BD6BFC"/>
    <w:rsid w:val="00BD7327"/>
    <w:rsid w:val="00BD7359"/>
    <w:rsid w:val="00BD7A44"/>
    <w:rsid w:val="00BD7CBA"/>
    <w:rsid w:val="00BD7D91"/>
    <w:rsid w:val="00BD7F94"/>
    <w:rsid w:val="00BE0119"/>
    <w:rsid w:val="00BE07F9"/>
    <w:rsid w:val="00BE0A4F"/>
    <w:rsid w:val="00BE11DB"/>
    <w:rsid w:val="00BE1219"/>
    <w:rsid w:val="00BE17B9"/>
    <w:rsid w:val="00BE19BE"/>
    <w:rsid w:val="00BE1BC3"/>
    <w:rsid w:val="00BE1C5D"/>
    <w:rsid w:val="00BE2232"/>
    <w:rsid w:val="00BE2256"/>
    <w:rsid w:val="00BE2377"/>
    <w:rsid w:val="00BE23BA"/>
    <w:rsid w:val="00BE26C8"/>
    <w:rsid w:val="00BE2778"/>
    <w:rsid w:val="00BE28D7"/>
    <w:rsid w:val="00BE2D25"/>
    <w:rsid w:val="00BE2D67"/>
    <w:rsid w:val="00BE3011"/>
    <w:rsid w:val="00BE3589"/>
    <w:rsid w:val="00BE3CD3"/>
    <w:rsid w:val="00BE3DC1"/>
    <w:rsid w:val="00BE3FB1"/>
    <w:rsid w:val="00BE41D5"/>
    <w:rsid w:val="00BE46C8"/>
    <w:rsid w:val="00BE4938"/>
    <w:rsid w:val="00BE5394"/>
    <w:rsid w:val="00BE5AED"/>
    <w:rsid w:val="00BE5D3A"/>
    <w:rsid w:val="00BE6207"/>
    <w:rsid w:val="00BE65E1"/>
    <w:rsid w:val="00BE678B"/>
    <w:rsid w:val="00BE67BA"/>
    <w:rsid w:val="00BE6B5A"/>
    <w:rsid w:val="00BE6DC2"/>
    <w:rsid w:val="00BE6F76"/>
    <w:rsid w:val="00BE7418"/>
    <w:rsid w:val="00BE76EA"/>
    <w:rsid w:val="00BE791A"/>
    <w:rsid w:val="00BE7FF0"/>
    <w:rsid w:val="00BF022E"/>
    <w:rsid w:val="00BF027F"/>
    <w:rsid w:val="00BF0A04"/>
    <w:rsid w:val="00BF0D32"/>
    <w:rsid w:val="00BF122D"/>
    <w:rsid w:val="00BF15FF"/>
    <w:rsid w:val="00BF1A20"/>
    <w:rsid w:val="00BF1F15"/>
    <w:rsid w:val="00BF2155"/>
    <w:rsid w:val="00BF26C8"/>
    <w:rsid w:val="00BF2D4D"/>
    <w:rsid w:val="00BF2F56"/>
    <w:rsid w:val="00BF2FF9"/>
    <w:rsid w:val="00BF3030"/>
    <w:rsid w:val="00BF33F1"/>
    <w:rsid w:val="00BF3616"/>
    <w:rsid w:val="00BF38F1"/>
    <w:rsid w:val="00BF3B16"/>
    <w:rsid w:val="00BF410F"/>
    <w:rsid w:val="00BF48A0"/>
    <w:rsid w:val="00BF4AE9"/>
    <w:rsid w:val="00BF4DBA"/>
    <w:rsid w:val="00BF4DDC"/>
    <w:rsid w:val="00BF5205"/>
    <w:rsid w:val="00BF5417"/>
    <w:rsid w:val="00BF567C"/>
    <w:rsid w:val="00BF6069"/>
    <w:rsid w:val="00BF64CC"/>
    <w:rsid w:val="00BF6858"/>
    <w:rsid w:val="00BF6B02"/>
    <w:rsid w:val="00BF6CD6"/>
    <w:rsid w:val="00BF6D4F"/>
    <w:rsid w:val="00BF6E98"/>
    <w:rsid w:val="00BF7018"/>
    <w:rsid w:val="00BF7144"/>
    <w:rsid w:val="00BF7911"/>
    <w:rsid w:val="00BF7ACD"/>
    <w:rsid w:val="00BF7D38"/>
    <w:rsid w:val="00BF7E52"/>
    <w:rsid w:val="00C00197"/>
    <w:rsid w:val="00C0085A"/>
    <w:rsid w:val="00C01638"/>
    <w:rsid w:val="00C01AAB"/>
    <w:rsid w:val="00C01CAB"/>
    <w:rsid w:val="00C01EBD"/>
    <w:rsid w:val="00C02522"/>
    <w:rsid w:val="00C0275E"/>
    <w:rsid w:val="00C0277C"/>
    <w:rsid w:val="00C028C7"/>
    <w:rsid w:val="00C03062"/>
    <w:rsid w:val="00C03B93"/>
    <w:rsid w:val="00C03BB4"/>
    <w:rsid w:val="00C04300"/>
    <w:rsid w:val="00C044D0"/>
    <w:rsid w:val="00C04BD1"/>
    <w:rsid w:val="00C04C52"/>
    <w:rsid w:val="00C04D1F"/>
    <w:rsid w:val="00C04E80"/>
    <w:rsid w:val="00C04FA4"/>
    <w:rsid w:val="00C05285"/>
    <w:rsid w:val="00C0560E"/>
    <w:rsid w:val="00C057EA"/>
    <w:rsid w:val="00C058BE"/>
    <w:rsid w:val="00C060D4"/>
    <w:rsid w:val="00C063E1"/>
    <w:rsid w:val="00C06A69"/>
    <w:rsid w:val="00C070D8"/>
    <w:rsid w:val="00C0716E"/>
    <w:rsid w:val="00C0720E"/>
    <w:rsid w:val="00C07AD8"/>
    <w:rsid w:val="00C07C7E"/>
    <w:rsid w:val="00C07DD0"/>
    <w:rsid w:val="00C101EF"/>
    <w:rsid w:val="00C103B0"/>
    <w:rsid w:val="00C10994"/>
    <w:rsid w:val="00C10C46"/>
    <w:rsid w:val="00C10D27"/>
    <w:rsid w:val="00C10FBF"/>
    <w:rsid w:val="00C11847"/>
    <w:rsid w:val="00C118C2"/>
    <w:rsid w:val="00C11C61"/>
    <w:rsid w:val="00C12ED7"/>
    <w:rsid w:val="00C12F2F"/>
    <w:rsid w:val="00C13187"/>
    <w:rsid w:val="00C13620"/>
    <w:rsid w:val="00C13A2F"/>
    <w:rsid w:val="00C13D19"/>
    <w:rsid w:val="00C14083"/>
    <w:rsid w:val="00C142C9"/>
    <w:rsid w:val="00C143B2"/>
    <w:rsid w:val="00C14A36"/>
    <w:rsid w:val="00C14C98"/>
    <w:rsid w:val="00C155BC"/>
    <w:rsid w:val="00C157D5"/>
    <w:rsid w:val="00C15F2A"/>
    <w:rsid w:val="00C16812"/>
    <w:rsid w:val="00C169ED"/>
    <w:rsid w:val="00C17A83"/>
    <w:rsid w:val="00C17AC4"/>
    <w:rsid w:val="00C17C9D"/>
    <w:rsid w:val="00C2035C"/>
    <w:rsid w:val="00C2040C"/>
    <w:rsid w:val="00C20466"/>
    <w:rsid w:val="00C207F0"/>
    <w:rsid w:val="00C208DC"/>
    <w:rsid w:val="00C20959"/>
    <w:rsid w:val="00C21C5A"/>
    <w:rsid w:val="00C21E5B"/>
    <w:rsid w:val="00C21E85"/>
    <w:rsid w:val="00C21E92"/>
    <w:rsid w:val="00C222E7"/>
    <w:rsid w:val="00C2233D"/>
    <w:rsid w:val="00C22527"/>
    <w:rsid w:val="00C2252B"/>
    <w:rsid w:val="00C22F1E"/>
    <w:rsid w:val="00C235CF"/>
    <w:rsid w:val="00C23969"/>
    <w:rsid w:val="00C23A61"/>
    <w:rsid w:val="00C23DC2"/>
    <w:rsid w:val="00C23FD7"/>
    <w:rsid w:val="00C2431F"/>
    <w:rsid w:val="00C246DC"/>
    <w:rsid w:val="00C25CD7"/>
    <w:rsid w:val="00C2630D"/>
    <w:rsid w:val="00C2670E"/>
    <w:rsid w:val="00C268F6"/>
    <w:rsid w:val="00C26AE1"/>
    <w:rsid w:val="00C26C2D"/>
    <w:rsid w:val="00C26D28"/>
    <w:rsid w:val="00C26EB0"/>
    <w:rsid w:val="00C2726A"/>
    <w:rsid w:val="00C27521"/>
    <w:rsid w:val="00C27656"/>
    <w:rsid w:val="00C2799D"/>
    <w:rsid w:val="00C27A8B"/>
    <w:rsid w:val="00C27BA9"/>
    <w:rsid w:val="00C27C86"/>
    <w:rsid w:val="00C30573"/>
    <w:rsid w:val="00C30E35"/>
    <w:rsid w:val="00C31272"/>
    <w:rsid w:val="00C3134A"/>
    <w:rsid w:val="00C32043"/>
    <w:rsid w:val="00C324FE"/>
    <w:rsid w:val="00C325E7"/>
    <w:rsid w:val="00C326A4"/>
    <w:rsid w:val="00C32BC9"/>
    <w:rsid w:val="00C32CC6"/>
    <w:rsid w:val="00C331F5"/>
    <w:rsid w:val="00C33511"/>
    <w:rsid w:val="00C34D5A"/>
    <w:rsid w:val="00C35247"/>
    <w:rsid w:val="00C352FD"/>
    <w:rsid w:val="00C359B7"/>
    <w:rsid w:val="00C35BF4"/>
    <w:rsid w:val="00C35DFA"/>
    <w:rsid w:val="00C36286"/>
    <w:rsid w:val="00C36467"/>
    <w:rsid w:val="00C367AD"/>
    <w:rsid w:val="00C36A9C"/>
    <w:rsid w:val="00C36BDF"/>
    <w:rsid w:val="00C36F10"/>
    <w:rsid w:val="00C371D6"/>
    <w:rsid w:val="00C37B9A"/>
    <w:rsid w:val="00C37C42"/>
    <w:rsid w:val="00C401CC"/>
    <w:rsid w:val="00C40335"/>
    <w:rsid w:val="00C404BF"/>
    <w:rsid w:val="00C405D7"/>
    <w:rsid w:val="00C40809"/>
    <w:rsid w:val="00C4092E"/>
    <w:rsid w:val="00C40D7A"/>
    <w:rsid w:val="00C40E11"/>
    <w:rsid w:val="00C411E6"/>
    <w:rsid w:val="00C41679"/>
    <w:rsid w:val="00C4174A"/>
    <w:rsid w:val="00C41964"/>
    <w:rsid w:val="00C41B7C"/>
    <w:rsid w:val="00C42365"/>
    <w:rsid w:val="00C4284F"/>
    <w:rsid w:val="00C428F3"/>
    <w:rsid w:val="00C42C1F"/>
    <w:rsid w:val="00C42CD7"/>
    <w:rsid w:val="00C42E62"/>
    <w:rsid w:val="00C43C4A"/>
    <w:rsid w:val="00C443AE"/>
    <w:rsid w:val="00C44705"/>
    <w:rsid w:val="00C44918"/>
    <w:rsid w:val="00C44AEC"/>
    <w:rsid w:val="00C451C4"/>
    <w:rsid w:val="00C4538F"/>
    <w:rsid w:val="00C45622"/>
    <w:rsid w:val="00C45ACE"/>
    <w:rsid w:val="00C45DE6"/>
    <w:rsid w:val="00C46532"/>
    <w:rsid w:val="00C46A38"/>
    <w:rsid w:val="00C47A64"/>
    <w:rsid w:val="00C47DE9"/>
    <w:rsid w:val="00C501FF"/>
    <w:rsid w:val="00C5025B"/>
    <w:rsid w:val="00C509A4"/>
    <w:rsid w:val="00C50AFF"/>
    <w:rsid w:val="00C51381"/>
    <w:rsid w:val="00C5181D"/>
    <w:rsid w:val="00C51906"/>
    <w:rsid w:val="00C5195C"/>
    <w:rsid w:val="00C51CEC"/>
    <w:rsid w:val="00C52178"/>
    <w:rsid w:val="00C52201"/>
    <w:rsid w:val="00C528E2"/>
    <w:rsid w:val="00C52AD2"/>
    <w:rsid w:val="00C52B61"/>
    <w:rsid w:val="00C52EF7"/>
    <w:rsid w:val="00C53095"/>
    <w:rsid w:val="00C530D6"/>
    <w:rsid w:val="00C530D8"/>
    <w:rsid w:val="00C53AFB"/>
    <w:rsid w:val="00C54245"/>
    <w:rsid w:val="00C543D3"/>
    <w:rsid w:val="00C54BB9"/>
    <w:rsid w:val="00C54C55"/>
    <w:rsid w:val="00C54FA5"/>
    <w:rsid w:val="00C550BF"/>
    <w:rsid w:val="00C55D6B"/>
    <w:rsid w:val="00C55EBE"/>
    <w:rsid w:val="00C55FCB"/>
    <w:rsid w:val="00C56226"/>
    <w:rsid w:val="00C56259"/>
    <w:rsid w:val="00C567D4"/>
    <w:rsid w:val="00C56D7A"/>
    <w:rsid w:val="00C56DAA"/>
    <w:rsid w:val="00C5712D"/>
    <w:rsid w:val="00C572D6"/>
    <w:rsid w:val="00C57564"/>
    <w:rsid w:val="00C575D7"/>
    <w:rsid w:val="00C57778"/>
    <w:rsid w:val="00C57F3C"/>
    <w:rsid w:val="00C57F82"/>
    <w:rsid w:val="00C57FA3"/>
    <w:rsid w:val="00C6008C"/>
    <w:rsid w:val="00C6031F"/>
    <w:rsid w:val="00C60701"/>
    <w:rsid w:val="00C60F94"/>
    <w:rsid w:val="00C612A7"/>
    <w:rsid w:val="00C6173E"/>
    <w:rsid w:val="00C6193D"/>
    <w:rsid w:val="00C621D3"/>
    <w:rsid w:val="00C625E6"/>
    <w:rsid w:val="00C62753"/>
    <w:rsid w:val="00C6288D"/>
    <w:rsid w:val="00C62BDA"/>
    <w:rsid w:val="00C62E65"/>
    <w:rsid w:val="00C62EF1"/>
    <w:rsid w:val="00C637D3"/>
    <w:rsid w:val="00C637E6"/>
    <w:rsid w:val="00C63921"/>
    <w:rsid w:val="00C63CEE"/>
    <w:rsid w:val="00C63D1E"/>
    <w:rsid w:val="00C64145"/>
    <w:rsid w:val="00C64511"/>
    <w:rsid w:val="00C645DA"/>
    <w:rsid w:val="00C6478C"/>
    <w:rsid w:val="00C64F54"/>
    <w:rsid w:val="00C65558"/>
    <w:rsid w:val="00C65C72"/>
    <w:rsid w:val="00C65D92"/>
    <w:rsid w:val="00C6607B"/>
    <w:rsid w:val="00C66091"/>
    <w:rsid w:val="00C66287"/>
    <w:rsid w:val="00C6637B"/>
    <w:rsid w:val="00C6660F"/>
    <w:rsid w:val="00C6785B"/>
    <w:rsid w:val="00C67CE5"/>
    <w:rsid w:val="00C70125"/>
    <w:rsid w:val="00C705C6"/>
    <w:rsid w:val="00C7092B"/>
    <w:rsid w:val="00C70D9A"/>
    <w:rsid w:val="00C70EFA"/>
    <w:rsid w:val="00C71204"/>
    <w:rsid w:val="00C71418"/>
    <w:rsid w:val="00C715E7"/>
    <w:rsid w:val="00C7167D"/>
    <w:rsid w:val="00C717AC"/>
    <w:rsid w:val="00C71A86"/>
    <w:rsid w:val="00C71FCA"/>
    <w:rsid w:val="00C7248A"/>
    <w:rsid w:val="00C72746"/>
    <w:rsid w:val="00C72879"/>
    <w:rsid w:val="00C729B5"/>
    <w:rsid w:val="00C72A45"/>
    <w:rsid w:val="00C72E3D"/>
    <w:rsid w:val="00C72F28"/>
    <w:rsid w:val="00C73436"/>
    <w:rsid w:val="00C7393B"/>
    <w:rsid w:val="00C7395B"/>
    <w:rsid w:val="00C73BB4"/>
    <w:rsid w:val="00C73C79"/>
    <w:rsid w:val="00C743CD"/>
    <w:rsid w:val="00C74482"/>
    <w:rsid w:val="00C7448D"/>
    <w:rsid w:val="00C746FF"/>
    <w:rsid w:val="00C74C46"/>
    <w:rsid w:val="00C74D99"/>
    <w:rsid w:val="00C75216"/>
    <w:rsid w:val="00C754DA"/>
    <w:rsid w:val="00C7572F"/>
    <w:rsid w:val="00C75AAA"/>
    <w:rsid w:val="00C761B8"/>
    <w:rsid w:val="00C765A6"/>
    <w:rsid w:val="00C7689C"/>
    <w:rsid w:val="00C76A03"/>
    <w:rsid w:val="00C76A56"/>
    <w:rsid w:val="00C76EDB"/>
    <w:rsid w:val="00C774AD"/>
    <w:rsid w:val="00C77693"/>
    <w:rsid w:val="00C77756"/>
    <w:rsid w:val="00C77CF3"/>
    <w:rsid w:val="00C77E3E"/>
    <w:rsid w:val="00C80201"/>
    <w:rsid w:val="00C80291"/>
    <w:rsid w:val="00C80BB3"/>
    <w:rsid w:val="00C80CD0"/>
    <w:rsid w:val="00C80E8A"/>
    <w:rsid w:val="00C80FCD"/>
    <w:rsid w:val="00C8169E"/>
    <w:rsid w:val="00C81796"/>
    <w:rsid w:val="00C81D34"/>
    <w:rsid w:val="00C820B3"/>
    <w:rsid w:val="00C8282B"/>
    <w:rsid w:val="00C82881"/>
    <w:rsid w:val="00C828A4"/>
    <w:rsid w:val="00C82A73"/>
    <w:rsid w:val="00C82B9B"/>
    <w:rsid w:val="00C82BA2"/>
    <w:rsid w:val="00C82BFE"/>
    <w:rsid w:val="00C83097"/>
    <w:rsid w:val="00C833A8"/>
    <w:rsid w:val="00C83456"/>
    <w:rsid w:val="00C836AF"/>
    <w:rsid w:val="00C8377A"/>
    <w:rsid w:val="00C83A97"/>
    <w:rsid w:val="00C83C4A"/>
    <w:rsid w:val="00C844CC"/>
    <w:rsid w:val="00C846B3"/>
    <w:rsid w:val="00C84AF6"/>
    <w:rsid w:val="00C84C32"/>
    <w:rsid w:val="00C84D28"/>
    <w:rsid w:val="00C84D61"/>
    <w:rsid w:val="00C84E06"/>
    <w:rsid w:val="00C8506A"/>
    <w:rsid w:val="00C8605D"/>
    <w:rsid w:val="00C86306"/>
    <w:rsid w:val="00C863CE"/>
    <w:rsid w:val="00C8699A"/>
    <w:rsid w:val="00C8720A"/>
    <w:rsid w:val="00C87381"/>
    <w:rsid w:val="00C87887"/>
    <w:rsid w:val="00C879C0"/>
    <w:rsid w:val="00C87C0B"/>
    <w:rsid w:val="00C87D11"/>
    <w:rsid w:val="00C9012A"/>
    <w:rsid w:val="00C90561"/>
    <w:rsid w:val="00C90669"/>
    <w:rsid w:val="00C90816"/>
    <w:rsid w:val="00C90BFE"/>
    <w:rsid w:val="00C90E54"/>
    <w:rsid w:val="00C90FC3"/>
    <w:rsid w:val="00C91C47"/>
    <w:rsid w:val="00C926B8"/>
    <w:rsid w:val="00C930B0"/>
    <w:rsid w:val="00C930FB"/>
    <w:rsid w:val="00C93478"/>
    <w:rsid w:val="00C93A31"/>
    <w:rsid w:val="00C93BA2"/>
    <w:rsid w:val="00C940BB"/>
    <w:rsid w:val="00C9439F"/>
    <w:rsid w:val="00C94490"/>
    <w:rsid w:val="00C94813"/>
    <w:rsid w:val="00C948D5"/>
    <w:rsid w:val="00C95637"/>
    <w:rsid w:val="00C95852"/>
    <w:rsid w:val="00C95900"/>
    <w:rsid w:val="00C95B91"/>
    <w:rsid w:val="00C95DF8"/>
    <w:rsid w:val="00C95FB7"/>
    <w:rsid w:val="00C95FFB"/>
    <w:rsid w:val="00C96133"/>
    <w:rsid w:val="00C96199"/>
    <w:rsid w:val="00C96423"/>
    <w:rsid w:val="00C9661B"/>
    <w:rsid w:val="00C967EF"/>
    <w:rsid w:val="00C969B2"/>
    <w:rsid w:val="00C96A34"/>
    <w:rsid w:val="00C96DD8"/>
    <w:rsid w:val="00C96F51"/>
    <w:rsid w:val="00C96F7F"/>
    <w:rsid w:val="00C97244"/>
    <w:rsid w:val="00C97EFB"/>
    <w:rsid w:val="00C97F9E"/>
    <w:rsid w:val="00C97FAB"/>
    <w:rsid w:val="00C97FF8"/>
    <w:rsid w:val="00CA091F"/>
    <w:rsid w:val="00CA09D4"/>
    <w:rsid w:val="00CA0B0D"/>
    <w:rsid w:val="00CA0C22"/>
    <w:rsid w:val="00CA0DF3"/>
    <w:rsid w:val="00CA1105"/>
    <w:rsid w:val="00CA1387"/>
    <w:rsid w:val="00CA1623"/>
    <w:rsid w:val="00CA1630"/>
    <w:rsid w:val="00CA1A31"/>
    <w:rsid w:val="00CA1A4B"/>
    <w:rsid w:val="00CA1FCC"/>
    <w:rsid w:val="00CA2009"/>
    <w:rsid w:val="00CA24B3"/>
    <w:rsid w:val="00CA286C"/>
    <w:rsid w:val="00CA35D5"/>
    <w:rsid w:val="00CA3AA8"/>
    <w:rsid w:val="00CA3C6B"/>
    <w:rsid w:val="00CA3CE7"/>
    <w:rsid w:val="00CA3F1F"/>
    <w:rsid w:val="00CA4057"/>
    <w:rsid w:val="00CA4735"/>
    <w:rsid w:val="00CA482E"/>
    <w:rsid w:val="00CA4D07"/>
    <w:rsid w:val="00CA4EA7"/>
    <w:rsid w:val="00CA586D"/>
    <w:rsid w:val="00CA5959"/>
    <w:rsid w:val="00CA59A3"/>
    <w:rsid w:val="00CA622F"/>
    <w:rsid w:val="00CA6E43"/>
    <w:rsid w:val="00CA7096"/>
    <w:rsid w:val="00CA71D2"/>
    <w:rsid w:val="00CA76E1"/>
    <w:rsid w:val="00CA771A"/>
    <w:rsid w:val="00CA7993"/>
    <w:rsid w:val="00CA7E2A"/>
    <w:rsid w:val="00CA7EEE"/>
    <w:rsid w:val="00CA7F94"/>
    <w:rsid w:val="00CB0156"/>
    <w:rsid w:val="00CB058E"/>
    <w:rsid w:val="00CB0738"/>
    <w:rsid w:val="00CB07C0"/>
    <w:rsid w:val="00CB0ABA"/>
    <w:rsid w:val="00CB0E9B"/>
    <w:rsid w:val="00CB1124"/>
    <w:rsid w:val="00CB1441"/>
    <w:rsid w:val="00CB1872"/>
    <w:rsid w:val="00CB1971"/>
    <w:rsid w:val="00CB1BBD"/>
    <w:rsid w:val="00CB1F7D"/>
    <w:rsid w:val="00CB229F"/>
    <w:rsid w:val="00CB2DA4"/>
    <w:rsid w:val="00CB2E6F"/>
    <w:rsid w:val="00CB2F2A"/>
    <w:rsid w:val="00CB35A3"/>
    <w:rsid w:val="00CB3752"/>
    <w:rsid w:val="00CB3A0D"/>
    <w:rsid w:val="00CB3FE9"/>
    <w:rsid w:val="00CB4020"/>
    <w:rsid w:val="00CB412D"/>
    <w:rsid w:val="00CB4352"/>
    <w:rsid w:val="00CB4361"/>
    <w:rsid w:val="00CB437D"/>
    <w:rsid w:val="00CB458A"/>
    <w:rsid w:val="00CB46BB"/>
    <w:rsid w:val="00CB47C5"/>
    <w:rsid w:val="00CB4943"/>
    <w:rsid w:val="00CB49E1"/>
    <w:rsid w:val="00CB4B44"/>
    <w:rsid w:val="00CB4BD5"/>
    <w:rsid w:val="00CB4BF9"/>
    <w:rsid w:val="00CB4C67"/>
    <w:rsid w:val="00CB4C83"/>
    <w:rsid w:val="00CB4EFC"/>
    <w:rsid w:val="00CB536B"/>
    <w:rsid w:val="00CB5985"/>
    <w:rsid w:val="00CB6154"/>
    <w:rsid w:val="00CB6764"/>
    <w:rsid w:val="00CB713F"/>
    <w:rsid w:val="00CB71D0"/>
    <w:rsid w:val="00CB7DCB"/>
    <w:rsid w:val="00CC00ED"/>
    <w:rsid w:val="00CC032D"/>
    <w:rsid w:val="00CC0471"/>
    <w:rsid w:val="00CC0856"/>
    <w:rsid w:val="00CC0A35"/>
    <w:rsid w:val="00CC0E0D"/>
    <w:rsid w:val="00CC0E70"/>
    <w:rsid w:val="00CC10C7"/>
    <w:rsid w:val="00CC14D8"/>
    <w:rsid w:val="00CC14F6"/>
    <w:rsid w:val="00CC1AD5"/>
    <w:rsid w:val="00CC1C33"/>
    <w:rsid w:val="00CC1EF5"/>
    <w:rsid w:val="00CC2362"/>
    <w:rsid w:val="00CC2AAF"/>
    <w:rsid w:val="00CC2ED3"/>
    <w:rsid w:val="00CC2F0F"/>
    <w:rsid w:val="00CC2FF8"/>
    <w:rsid w:val="00CC3572"/>
    <w:rsid w:val="00CC3711"/>
    <w:rsid w:val="00CC3925"/>
    <w:rsid w:val="00CC4120"/>
    <w:rsid w:val="00CC4801"/>
    <w:rsid w:val="00CC4EF9"/>
    <w:rsid w:val="00CC5210"/>
    <w:rsid w:val="00CC54B3"/>
    <w:rsid w:val="00CC555D"/>
    <w:rsid w:val="00CC56DC"/>
    <w:rsid w:val="00CC5860"/>
    <w:rsid w:val="00CC5A58"/>
    <w:rsid w:val="00CC5D77"/>
    <w:rsid w:val="00CC5ED4"/>
    <w:rsid w:val="00CC621B"/>
    <w:rsid w:val="00CC6319"/>
    <w:rsid w:val="00CC6436"/>
    <w:rsid w:val="00CC6857"/>
    <w:rsid w:val="00CC6ACB"/>
    <w:rsid w:val="00CC6E04"/>
    <w:rsid w:val="00CC6EFA"/>
    <w:rsid w:val="00CC6F04"/>
    <w:rsid w:val="00CC7471"/>
    <w:rsid w:val="00CC7961"/>
    <w:rsid w:val="00CC79F0"/>
    <w:rsid w:val="00CC7C6F"/>
    <w:rsid w:val="00CC7CC6"/>
    <w:rsid w:val="00CC7D40"/>
    <w:rsid w:val="00CD01F1"/>
    <w:rsid w:val="00CD05BB"/>
    <w:rsid w:val="00CD0940"/>
    <w:rsid w:val="00CD0B5F"/>
    <w:rsid w:val="00CD0F9B"/>
    <w:rsid w:val="00CD1036"/>
    <w:rsid w:val="00CD131E"/>
    <w:rsid w:val="00CD167F"/>
    <w:rsid w:val="00CD1780"/>
    <w:rsid w:val="00CD2743"/>
    <w:rsid w:val="00CD2F50"/>
    <w:rsid w:val="00CD3719"/>
    <w:rsid w:val="00CD3A44"/>
    <w:rsid w:val="00CD4032"/>
    <w:rsid w:val="00CD4C5D"/>
    <w:rsid w:val="00CD4ECA"/>
    <w:rsid w:val="00CD5213"/>
    <w:rsid w:val="00CD5597"/>
    <w:rsid w:val="00CD56CE"/>
    <w:rsid w:val="00CD5BBC"/>
    <w:rsid w:val="00CD5D84"/>
    <w:rsid w:val="00CD653A"/>
    <w:rsid w:val="00CD6E7E"/>
    <w:rsid w:val="00CD705D"/>
    <w:rsid w:val="00CD7065"/>
    <w:rsid w:val="00CD71AC"/>
    <w:rsid w:val="00CD7704"/>
    <w:rsid w:val="00CD7797"/>
    <w:rsid w:val="00CD7EEB"/>
    <w:rsid w:val="00CE0369"/>
    <w:rsid w:val="00CE0475"/>
    <w:rsid w:val="00CE04DD"/>
    <w:rsid w:val="00CE0751"/>
    <w:rsid w:val="00CE09E8"/>
    <w:rsid w:val="00CE0B72"/>
    <w:rsid w:val="00CE0D11"/>
    <w:rsid w:val="00CE11EF"/>
    <w:rsid w:val="00CE1740"/>
    <w:rsid w:val="00CE1978"/>
    <w:rsid w:val="00CE1C9E"/>
    <w:rsid w:val="00CE1D84"/>
    <w:rsid w:val="00CE1DB1"/>
    <w:rsid w:val="00CE1E6B"/>
    <w:rsid w:val="00CE2595"/>
    <w:rsid w:val="00CE26E9"/>
    <w:rsid w:val="00CE2D27"/>
    <w:rsid w:val="00CE30CB"/>
    <w:rsid w:val="00CE380B"/>
    <w:rsid w:val="00CE3E1A"/>
    <w:rsid w:val="00CE43E2"/>
    <w:rsid w:val="00CE440B"/>
    <w:rsid w:val="00CE5121"/>
    <w:rsid w:val="00CE522D"/>
    <w:rsid w:val="00CE6185"/>
    <w:rsid w:val="00CE647A"/>
    <w:rsid w:val="00CE74F7"/>
    <w:rsid w:val="00CE7724"/>
    <w:rsid w:val="00CE7B9E"/>
    <w:rsid w:val="00CE7CEA"/>
    <w:rsid w:val="00CF0116"/>
    <w:rsid w:val="00CF044F"/>
    <w:rsid w:val="00CF0A6D"/>
    <w:rsid w:val="00CF105E"/>
    <w:rsid w:val="00CF1132"/>
    <w:rsid w:val="00CF14BB"/>
    <w:rsid w:val="00CF1612"/>
    <w:rsid w:val="00CF179B"/>
    <w:rsid w:val="00CF1817"/>
    <w:rsid w:val="00CF19E0"/>
    <w:rsid w:val="00CF1D70"/>
    <w:rsid w:val="00CF2157"/>
    <w:rsid w:val="00CF21C6"/>
    <w:rsid w:val="00CF2738"/>
    <w:rsid w:val="00CF27F8"/>
    <w:rsid w:val="00CF28B4"/>
    <w:rsid w:val="00CF2C73"/>
    <w:rsid w:val="00CF2CB7"/>
    <w:rsid w:val="00CF2D06"/>
    <w:rsid w:val="00CF2E9F"/>
    <w:rsid w:val="00CF3407"/>
    <w:rsid w:val="00CF3E3D"/>
    <w:rsid w:val="00CF4304"/>
    <w:rsid w:val="00CF45C0"/>
    <w:rsid w:val="00CF4AB1"/>
    <w:rsid w:val="00CF4AE8"/>
    <w:rsid w:val="00CF4C13"/>
    <w:rsid w:val="00CF4CEE"/>
    <w:rsid w:val="00CF4EBA"/>
    <w:rsid w:val="00CF5009"/>
    <w:rsid w:val="00CF50B8"/>
    <w:rsid w:val="00CF510F"/>
    <w:rsid w:val="00CF5B22"/>
    <w:rsid w:val="00CF6093"/>
    <w:rsid w:val="00CF717F"/>
    <w:rsid w:val="00CF72D3"/>
    <w:rsid w:val="00CF7609"/>
    <w:rsid w:val="00CF7681"/>
    <w:rsid w:val="00CF7689"/>
    <w:rsid w:val="00CF77F0"/>
    <w:rsid w:val="00CF7883"/>
    <w:rsid w:val="00CF78B7"/>
    <w:rsid w:val="00CF7DF5"/>
    <w:rsid w:val="00CF7FC9"/>
    <w:rsid w:val="00D001EA"/>
    <w:rsid w:val="00D00218"/>
    <w:rsid w:val="00D00754"/>
    <w:rsid w:val="00D00A5A"/>
    <w:rsid w:val="00D00C64"/>
    <w:rsid w:val="00D00EBF"/>
    <w:rsid w:val="00D01011"/>
    <w:rsid w:val="00D01688"/>
    <w:rsid w:val="00D020D4"/>
    <w:rsid w:val="00D0254D"/>
    <w:rsid w:val="00D02882"/>
    <w:rsid w:val="00D0293F"/>
    <w:rsid w:val="00D02CE6"/>
    <w:rsid w:val="00D02D43"/>
    <w:rsid w:val="00D02EB9"/>
    <w:rsid w:val="00D030C1"/>
    <w:rsid w:val="00D0317B"/>
    <w:rsid w:val="00D0363A"/>
    <w:rsid w:val="00D03CDA"/>
    <w:rsid w:val="00D048B5"/>
    <w:rsid w:val="00D04BF3"/>
    <w:rsid w:val="00D04EE9"/>
    <w:rsid w:val="00D04F27"/>
    <w:rsid w:val="00D05B53"/>
    <w:rsid w:val="00D061AF"/>
    <w:rsid w:val="00D06AA6"/>
    <w:rsid w:val="00D06EA5"/>
    <w:rsid w:val="00D07145"/>
    <w:rsid w:val="00D07399"/>
    <w:rsid w:val="00D077E4"/>
    <w:rsid w:val="00D07894"/>
    <w:rsid w:val="00D10583"/>
    <w:rsid w:val="00D10A52"/>
    <w:rsid w:val="00D10D5C"/>
    <w:rsid w:val="00D111EA"/>
    <w:rsid w:val="00D11426"/>
    <w:rsid w:val="00D11A41"/>
    <w:rsid w:val="00D11CF9"/>
    <w:rsid w:val="00D11E4C"/>
    <w:rsid w:val="00D1218C"/>
    <w:rsid w:val="00D12297"/>
    <w:rsid w:val="00D124AC"/>
    <w:rsid w:val="00D124D5"/>
    <w:rsid w:val="00D128B8"/>
    <w:rsid w:val="00D12A5F"/>
    <w:rsid w:val="00D12B23"/>
    <w:rsid w:val="00D12BD7"/>
    <w:rsid w:val="00D13ACF"/>
    <w:rsid w:val="00D1425C"/>
    <w:rsid w:val="00D14553"/>
    <w:rsid w:val="00D14A6C"/>
    <w:rsid w:val="00D14BEC"/>
    <w:rsid w:val="00D14E26"/>
    <w:rsid w:val="00D15000"/>
    <w:rsid w:val="00D153D0"/>
    <w:rsid w:val="00D154A0"/>
    <w:rsid w:val="00D154C0"/>
    <w:rsid w:val="00D15B0C"/>
    <w:rsid w:val="00D15BE3"/>
    <w:rsid w:val="00D15CDD"/>
    <w:rsid w:val="00D16493"/>
    <w:rsid w:val="00D169E3"/>
    <w:rsid w:val="00D16AA0"/>
    <w:rsid w:val="00D17298"/>
    <w:rsid w:val="00D17983"/>
    <w:rsid w:val="00D17A9A"/>
    <w:rsid w:val="00D17B41"/>
    <w:rsid w:val="00D17C3C"/>
    <w:rsid w:val="00D17C3E"/>
    <w:rsid w:val="00D17ECF"/>
    <w:rsid w:val="00D17EED"/>
    <w:rsid w:val="00D17F43"/>
    <w:rsid w:val="00D20DC4"/>
    <w:rsid w:val="00D210B2"/>
    <w:rsid w:val="00D210EC"/>
    <w:rsid w:val="00D21889"/>
    <w:rsid w:val="00D21B57"/>
    <w:rsid w:val="00D21E9D"/>
    <w:rsid w:val="00D225E0"/>
    <w:rsid w:val="00D22623"/>
    <w:rsid w:val="00D22E31"/>
    <w:rsid w:val="00D23005"/>
    <w:rsid w:val="00D232AF"/>
    <w:rsid w:val="00D23E6F"/>
    <w:rsid w:val="00D24069"/>
    <w:rsid w:val="00D24502"/>
    <w:rsid w:val="00D245C8"/>
    <w:rsid w:val="00D2468C"/>
    <w:rsid w:val="00D24801"/>
    <w:rsid w:val="00D2487F"/>
    <w:rsid w:val="00D249E1"/>
    <w:rsid w:val="00D24A91"/>
    <w:rsid w:val="00D24E4C"/>
    <w:rsid w:val="00D24F81"/>
    <w:rsid w:val="00D24FEC"/>
    <w:rsid w:val="00D2505A"/>
    <w:rsid w:val="00D25114"/>
    <w:rsid w:val="00D2548C"/>
    <w:rsid w:val="00D25495"/>
    <w:rsid w:val="00D257FA"/>
    <w:rsid w:val="00D25C09"/>
    <w:rsid w:val="00D25E49"/>
    <w:rsid w:val="00D2626F"/>
    <w:rsid w:val="00D262AC"/>
    <w:rsid w:val="00D26F38"/>
    <w:rsid w:val="00D27158"/>
    <w:rsid w:val="00D273FA"/>
    <w:rsid w:val="00D2748F"/>
    <w:rsid w:val="00D27995"/>
    <w:rsid w:val="00D279B8"/>
    <w:rsid w:val="00D27E52"/>
    <w:rsid w:val="00D27EA0"/>
    <w:rsid w:val="00D27F8C"/>
    <w:rsid w:val="00D30761"/>
    <w:rsid w:val="00D3082D"/>
    <w:rsid w:val="00D30AE3"/>
    <w:rsid w:val="00D30D8C"/>
    <w:rsid w:val="00D30EC2"/>
    <w:rsid w:val="00D30F80"/>
    <w:rsid w:val="00D30FF2"/>
    <w:rsid w:val="00D312BA"/>
    <w:rsid w:val="00D31483"/>
    <w:rsid w:val="00D3180A"/>
    <w:rsid w:val="00D323F1"/>
    <w:rsid w:val="00D32720"/>
    <w:rsid w:val="00D32C1F"/>
    <w:rsid w:val="00D33626"/>
    <w:rsid w:val="00D33831"/>
    <w:rsid w:val="00D3404F"/>
    <w:rsid w:val="00D34122"/>
    <w:rsid w:val="00D351B8"/>
    <w:rsid w:val="00D35636"/>
    <w:rsid w:val="00D3583A"/>
    <w:rsid w:val="00D35C95"/>
    <w:rsid w:val="00D35EEE"/>
    <w:rsid w:val="00D3618A"/>
    <w:rsid w:val="00D36765"/>
    <w:rsid w:val="00D36CB3"/>
    <w:rsid w:val="00D36D2B"/>
    <w:rsid w:val="00D36EED"/>
    <w:rsid w:val="00D37DD7"/>
    <w:rsid w:val="00D40B83"/>
    <w:rsid w:val="00D40B99"/>
    <w:rsid w:val="00D4105E"/>
    <w:rsid w:val="00D410FF"/>
    <w:rsid w:val="00D4171C"/>
    <w:rsid w:val="00D41F02"/>
    <w:rsid w:val="00D425C8"/>
    <w:rsid w:val="00D42A7C"/>
    <w:rsid w:val="00D42A97"/>
    <w:rsid w:val="00D42E2B"/>
    <w:rsid w:val="00D42FEB"/>
    <w:rsid w:val="00D4305D"/>
    <w:rsid w:val="00D442FE"/>
    <w:rsid w:val="00D446A6"/>
    <w:rsid w:val="00D449F7"/>
    <w:rsid w:val="00D44B38"/>
    <w:rsid w:val="00D44BE5"/>
    <w:rsid w:val="00D44C2E"/>
    <w:rsid w:val="00D44D06"/>
    <w:rsid w:val="00D44D7A"/>
    <w:rsid w:val="00D44FCF"/>
    <w:rsid w:val="00D45176"/>
    <w:rsid w:val="00D4554B"/>
    <w:rsid w:val="00D455F8"/>
    <w:rsid w:val="00D45761"/>
    <w:rsid w:val="00D459B1"/>
    <w:rsid w:val="00D45A5B"/>
    <w:rsid w:val="00D4635D"/>
    <w:rsid w:val="00D4686F"/>
    <w:rsid w:val="00D46A1A"/>
    <w:rsid w:val="00D46A5F"/>
    <w:rsid w:val="00D46C2E"/>
    <w:rsid w:val="00D470BD"/>
    <w:rsid w:val="00D47178"/>
    <w:rsid w:val="00D473E2"/>
    <w:rsid w:val="00D47447"/>
    <w:rsid w:val="00D477D8"/>
    <w:rsid w:val="00D47840"/>
    <w:rsid w:val="00D47884"/>
    <w:rsid w:val="00D4790A"/>
    <w:rsid w:val="00D47D7A"/>
    <w:rsid w:val="00D5018E"/>
    <w:rsid w:val="00D502CF"/>
    <w:rsid w:val="00D50618"/>
    <w:rsid w:val="00D50811"/>
    <w:rsid w:val="00D50E71"/>
    <w:rsid w:val="00D50F4D"/>
    <w:rsid w:val="00D51008"/>
    <w:rsid w:val="00D5124C"/>
    <w:rsid w:val="00D5144C"/>
    <w:rsid w:val="00D520CC"/>
    <w:rsid w:val="00D524EE"/>
    <w:rsid w:val="00D5304F"/>
    <w:rsid w:val="00D530A1"/>
    <w:rsid w:val="00D534C8"/>
    <w:rsid w:val="00D5367F"/>
    <w:rsid w:val="00D53D6C"/>
    <w:rsid w:val="00D54337"/>
    <w:rsid w:val="00D54499"/>
    <w:rsid w:val="00D5457A"/>
    <w:rsid w:val="00D547A4"/>
    <w:rsid w:val="00D5481F"/>
    <w:rsid w:val="00D5489A"/>
    <w:rsid w:val="00D54D76"/>
    <w:rsid w:val="00D54FB4"/>
    <w:rsid w:val="00D55881"/>
    <w:rsid w:val="00D5606B"/>
    <w:rsid w:val="00D5636E"/>
    <w:rsid w:val="00D56842"/>
    <w:rsid w:val="00D56EF4"/>
    <w:rsid w:val="00D56F74"/>
    <w:rsid w:val="00D57AB8"/>
    <w:rsid w:val="00D57C72"/>
    <w:rsid w:val="00D57C7B"/>
    <w:rsid w:val="00D60B20"/>
    <w:rsid w:val="00D60B28"/>
    <w:rsid w:val="00D60F65"/>
    <w:rsid w:val="00D614A3"/>
    <w:rsid w:val="00D61BFA"/>
    <w:rsid w:val="00D61DF4"/>
    <w:rsid w:val="00D626BF"/>
    <w:rsid w:val="00D629EB"/>
    <w:rsid w:val="00D62D67"/>
    <w:rsid w:val="00D62E88"/>
    <w:rsid w:val="00D62EC6"/>
    <w:rsid w:val="00D63013"/>
    <w:rsid w:val="00D63067"/>
    <w:rsid w:val="00D63578"/>
    <w:rsid w:val="00D63AE9"/>
    <w:rsid w:val="00D63B37"/>
    <w:rsid w:val="00D63F55"/>
    <w:rsid w:val="00D6405A"/>
    <w:rsid w:val="00D6412B"/>
    <w:rsid w:val="00D6479C"/>
    <w:rsid w:val="00D648DF"/>
    <w:rsid w:val="00D649AE"/>
    <w:rsid w:val="00D64CA4"/>
    <w:rsid w:val="00D64F2B"/>
    <w:rsid w:val="00D6533A"/>
    <w:rsid w:val="00D659AF"/>
    <w:rsid w:val="00D65BC6"/>
    <w:rsid w:val="00D65E01"/>
    <w:rsid w:val="00D6606E"/>
    <w:rsid w:val="00D66704"/>
    <w:rsid w:val="00D674AD"/>
    <w:rsid w:val="00D678A2"/>
    <w:rsid w:val="00D6793D"/>
    <w:rsid w:val="00D67B84"/>
    <w:rsid w:val="00D67F4C"/>
    <w:rsid w:val="00D67FA1"/>
    <w:rsid w:val="00D700FF"/>
    <w:rsid w:val="00D7038D"/>
    <w:rsid w:val="00D703AA"/>
    <w:rsid w:val="00D708F3"/>
    <w:rsid w:val="00D70BE1"/>
    <w:rsid w:val="00D71041"/>
    <w:rsid w:val="00D7105C"/>
    <w:rsid w:val="00D7117A"/>
    <w:rsid w:val="00D714DA"/>
    <w:rsid w:val="00D71582"/>
    <w:rsid w:val="00D718F9"/>
    <w:rsid w:val="00D71B56"/>
    <w:rsid w:val="00D720EE"/>
    <w:rsid w:val="00D72178"/>
    <w:rsid w:val="00D72425"/>
    <w:rsid w:val="00D72CB9"/>
    <w:rsid w:val="00D72D7A"/>
    <w:rsid w:val="00D7310C"/>
    <w:rsid w:val="00D733D8"/>
    <w:rsid w:val="00D73AAC"/>
    <w:rsid w:val="00D73CF7"/>
    <w:rsid w:val="00D73D1B"/>
    <w:rsid w:val="00D73D90"/>
    <w:rsid w:val="00D73F47"/>
    <w:rsid w:val="00D742F5"/>
    <w:rsid w:val="00D7455D"/>
    <w:rsid w:val="00D7530A"/>
    <w:rsid w:val="00D754B5"/>
    <w:rsid w:val="00D7557D"/>
    <w:rsid w:val="00D7568F"/>
    <w:rsid w:val="00D75723"/>
    <w:rsid w:val="00D75B8F"/>
    <w:rsid w:val="00D75B9F"/>
    <w:rsid w:val="00D75EA0"/>
    <w:rsid w:val="00D75FE7"/>
    <w:rsid w:val="00D760F2"/>
    <w:rsid w:val="00D76D52"/>
    <w:rsid w:val="00D77DA4"/>
    <w:rsid w:val="00D800A2"/>
    <w:rsid w:val="00D8043D"/>
    <w:rsid w:val="00D805D0"/>
    <w:rsid w:val="00D806B9"/>
    <w:rsid w:val="00D80C0B"/>
    <w:rsid w:val="00D80CC6"/>
    <w:rsid w:val="00D81406"/>
    <w:rsid w:val="00D8184D"/>
    <w:rsid w:val="00D81856"/>
    <w:rsid w:val="00D8206B"/>
    <w:rsid w:val="00D82445"/>
    <w:rsid w:val="00D824B1"/>
    <w:rsid w:val="00D826D6"/>
    <w:rsid w:val="00D82B13"/>
    <w:rsid w:val="00D832FC"/>
    <w:rsid w:val="00D83721"/>
    <w:rsid w:val="00D840B9"/>
    <w:rsid w:val="00D84299"/>
    <w:rsid w:val="00D844DC"/>
    <w:rsid w:val="00D848F3"/>
    <w:rsid w:val="00D84A0D"/>
    <w:rsid w:val="00D84C7E"/>
    <w:rsid w:val="00D84DD9"/>
    <w:rsid w:val="00D8505B"/>
    <w:rsid w:val="00D850C7"/>
    <w:rsid w:val="00D85231"/>
    <w:rsid w:val="00D85259"/>
    <w:rsid w:val="00D85520"/>
    <w:rsid w:val="00D855A1"/>
    <w:rsid w:val="00D855FA"/>
    <w:rsid w:val="00D858F7"/>
    <w:rsid w:val="00D86D5E"/>
    <w:rsid w:val="00D86EAA"/>
    <w:rsid w:val="00D86EB5"/>
    <w:rsid w:val="00D870E6"/>
    <w:rsid w:val="00D870FD"/>
    <w:rsid w:val="00D8797E"/>
    <w:rsid w:val="00D8798B"/>
    <w:rsid w:val="00D87EE7"/>
    <w:rsid w:val="00D900AF"/>
    <w:rsid w:val="00D90423"/>
    <w:rsid w:val="00D904C5"/>
    <w:rsid w:val="00D9067F"/>
    <w:rsid w:val="00D90877"/>
    <w:rsid w:val="00D909E1"/>
    <w:rsid w:val="00D911E3"/>
    <w:rsid w:val="00D911EE"/>
    <w:rsid w:val="00D912D4"/>
    <w:rsid w:val="00D918CF"/>
    <w:rsid w:val="00D91986"/>
    <w:rsid w:val="00D91C02"/>
    <w:rsid w:val="00D91F88"/>
    <w:rsid w:val="00D920C3"/>
    <w:rsid w:val="00D920D4"/>
    <w:rsid w:val="00D92108"/>
    <w:rsid w:val="00D9291B"/>
    <w:rsid w:val="00D9299B"/>
    <w:rsid w:val="00D92E73"/>
    <w:rsid w:val="00D93004"/>
    <w:rsid w:val="00D937F1"/>
    <w:rsid w:val="00D93A97"/>
    <w:rsid w:val="00D94568"/>
    <w:rsid w:val="00D946A3"/>
    <w:rsid w:val="00D9479E"/>
    <w:rsid w:val="00D94851"/>
    <w:rsid w:val="00D949BD"/>
    <w:rsid w:val="00D949F3"/>
    <w:rsid w:val="00D94B55"/>
    <w:rsid w:val="00D94CB5"/>
    <w:rsid w:val="00D94EDD"/>
    <w:rsid w:val="00D94EDE"/>
    <w:rsid w:val="00D95007"/>
    <w:rsid w:val="00D950B2"/>
    <w:rsid w:val="00D950F1"/>
    <w:rsid w:val="00D956B5"/>
    <w:rsid w:val="00D959BE"/>
    <w:rsid w:val="00D95B54"/>
    <w:rsid w:val="00D95EE8"/>
    <w:rsid w:val="00D96262"/>
    <w:rsid w:val="00D96341"/>
    <w:rsid w:val="00D96818"/>
    <w:rsid w:val="00D96ABA"/>
    <w:rsid w:val="00D96ECB"/>
    <w:rsid w:val="00D970AA"/>
    <w:rsid w:val="00D976FA"/>
    <w:rsid w:val="00D97C9C"/>
    <w:rsid w:val="00D97EF6"/>
    <w:rsid w:val="00D97F1E"/>
    <w:rsid w:val="00D97FBF"/>
    <w:rsid w:val="00DA0088"/>
    <w:rsid w:val="00DA0197"/>
    <w:rsid w:val="00DA0221"/>
    <w:rsid w:val="00DA06BD"/>
    <w:rsid w:val="00DA0C02"/>
    <w:rsid w:val="00DA0CA0"/>
    <w:rsid w:val="00DA170C"/>
    <w:rsid w:val="00DA199B"/>
    <w:rsid w:val="00DA213A"/>
    <w:rsid w:val="00DA24DE"/>
    <w:rsid w:val="00DA25BD"/>
    <w:rsid w:val="00DA2CEE"/>
    <w:rsid w:val="00DA2DF0"/>
    <w:rsid w:val="00DA3102"/>
    <w:rsid w:val="00DA3277"/>
    <w:rsid w:val="00DA341A"/>
    <w:rsid w:val="00DA3A99"/>
    <w:rsid w:val="00DA3C01"/>
    <w:rsid w:val="00DA3C1D"/>
    <w:rsid w:val="00DA3C7D"/>
    <w:rsid w:val="00DA44D2"/>
    <w:rsid w:val="00DA538F"/>
    <w:rsid w:val="00DA552C"/>
    <w:rsid w:val="00DA59AD"/>
    <w:rsid w:val="00DA5A3A"/>
    <w:rsid w:val="00DA5D25"/>
    <w:rsid w:val="00DA63F6"/>
    <w:rsid w:val="00DA65D4"/>
    <w:rsid w:val="00DA6883"/>
    <w:rsid w:val="00DA68BE"/>
    <w:rsid w:val="00DA6CAE"/>
    <w:rsid w:val="00DA6DEC"/>
    <w:rsid w:val="00DA6E09"/>
    <w:rsid w:val="00DA6F04"/>
    <w:rsid w:val="00DA72FC"/>
    <w:rsid w:val="00DA7650"/>
    <w:rsid w:val="00DA7895"/>
    <w:rsid w:val="00DA79CD"/>
    <w:rsid w:val="00DA7C08"/>
    <w:rsid w:val="00DA7C30"/>
    <w:rsid w:val="00DA7E30"/>
    <w:rsid w:val="00DB0936"/>
    <w:rsid w:val="00DB0B55"/>
    <w:rsid w:val="00DB0B89"/>
    <w:rsid w:val="00DB0CEA"/>
    <w:rsid w:val="00DB110B"/>
    <w:rsid w:val="00DB1238"/>
    <w:rsid w:val="00DB1299"/>
    <w:rsid w:val="00DB15A8"/>
    <w:rsid w:val="00DB24B4"/>
    <w:rsid w:val="00DB2EB3"/>
    <w:rsid w:val="00DB31D9"/>
    <w:rsid w:val="00DB3721"/>
    <w:rsid w:val="00DB3C6F"/>
    <w:rsid w:val="00DB3E6B"/>
    <w:rsid w:val="00DB3F4C"/>
    <w:rsid w:val="00DB4353"/>
    <w:rsid w:val="00DB461B"/>
    <w:rsid w:val="00DB48D5"/>
    <w:rsid w:val="00DB48E5"/>
    <w:rsid w:val="00DB4CCF"/>
    <w:rsid w:val="00DB4CEF"/>
    <w:rsid w:val="00DB53A6"/>
    <w:rsid w:val="00DB5C04"/>
    <w:rsid w:val="00DB5CF2"/>
    <w:rsid w:val="00DB6125"/>
    <w:rsid w:val="00DB61BE"/>
    <w:rsid w:val="00DB63E2"/>
    <w:rsid w:val="00DB65B1"/>
    <w:rsid w:val="00DB65F6"/>
    <w:rsid w:val="00DB67C6"/>
    <w:rsid w:val="00DB6F64"/>
    <w:rsid w:val="00DB7292"/>
    <w:rsid w:val="00DB72FF"/>
    <w:rsid w:val="00DB7899"/>
    <w:rsid w:val="00DB7DEE"/>
    <w:rsid w:val="00DB7E1E"/>
    <w:rsid w:val="00DC0621"/>
    <w:rsid w:val="00DC068D"/>
    <w:rsid w:val="00DC0696"/>
    <w:rsid w:val="00DC0902"/>
    <w:rsid w:val="00DC0C2B"/>
    <w:rsid w:val="00DC113F"/>
    <w:rsid w:val="00DC11D4"/>
    <w:rsid w:val="00DC12B9"/>
    <w:rsid w:val="00DC13C8"/>
    <w:rsid w:val="00DC160C"/>
    <w:rsid w:val="00DC1788"/>
    <w:rsid w:val="00DC2DCA"/>
    <w:rsid w:val="00DC337B"/>
    <w:rsid w:val="00DC351F"/>
    <w:rsid w:val="00DC3670"/>
    <w:rsid w:val="00DC3A36"/>
    <w:rsid w:val="00DC48CE"/>
    <w:rsid w:val="00DC49A9"/>
    <w:rsid w:val="00DC4C0D"/>
    <w:rsid w:val="00DC4E9C"/>
    <w:rsid w:val="00DC4EC4"/>
    <w:rsid w:val="00DC52DC"/>
    <w:rsid w:val="00DC6272"/>
    <w:rsid w:val="00DC68FA"/>
    <w:rsid w:val="00DC6E01"/>
    <w:rsid w:val="00DC6F43"/>
    <w:rsid w:val="00DC7267"/>
    <w:rsid w:val="00DC7685"/>
    <w:rsid w:val="00DC7A74"/>
    <w:rsid w:val="00DC7F6C"/>
    <w:rsid w:val="00DD0245"/>
    <w:rsid w:val="00DD080B"/>
    <w:rsid w:val="00DD08F0"/>
    <w:rsid w:val="00DD09AF"/>
    <w:rsid w:val="00DD0A2F"/>
    <w:rsid w:val="00DD0A62"/>
    <w:rsid w:val="00DD0D9B"/>
    <w:rsid w:val="00DD0EFE"/>
    <w:rsid w:val="00DD0F4B"/>
    <w:rsid w:val="00DD15FF"/>
    <w:rsid w:val="00DD1EE7"/>
    <w:rsid w:val="00DD1F45"/>
    <w:rsid w:val="00DD23C6"/>
    <w:rsid w:val="00DD30E4"/>
    <w:rsid w:val="00DD31A8"/>
    <w:rsid w:val="00DD33E7"/>
    <w:rsid w:val="00DD3F81"/>
    <w:rsid w:val="00DD3FA8"/>
    <w:rsid w:val="00DD405D"/>
    <w:rsid w:val="00DD40B5"/>
    <w:rsid w:val="00DD412D"/>
    <w:rsid w:val="00DD42A5"/>
    <w:rsid w:val="00DD4616"/>
    <w:rsid w:val="00DD4D51"/>
    <w:rsid w:val="00DD5241"/>
    <w:rsid w:val="00DD5313"/>
    <w:rsid w:val="00DD54FF"/>
    <w:rsid w:val="00DD55A8"/>
    <w:rsid w:val="00DD579D"/>
    <w:rsid w:val="00DD5812"/>
    <w:rsid w:val="00DD60BB"/>
    <w:rsid w:val="00DD6521"/>
    <w:rsid w:val="00DD668C"/>
    <w:rsid w:val="00DD6C31"/>
    <w:rsid w:val="00DD6E94"/>
    <w:rsid w:val="00DD74C6"/>
    <w:rsid w:val="00DD7A2A"/>
    <w:rsid w:val="00DD7B77"/>
    <w:rsid w:val="00DE0409"/>
    <w:rsid w:val="00DE0C2B"/>
    <w:rsid w:val="00DE0C3C"/>
    <w:rsid w:val="00DE0C80"/>
    <w:rsid w:val="00DE0F39"/>
    <w:rsid w:val="00DE10D9"/>
    <w:rsid w:val="00DE123C"/>
    <w:rsid w:val="00DE14EF"/>
    <w:rsid w:val="00DE2408"/>
    <w:rsid w:val="00DE2B2E"/>
    <w:rsid w:val="00DE2B31"/>
    <w:rsid w:val="00DE30EA"/>
    <w:rsid w:val="00DE3255"/>
    <w:rsid w:val="00DE35FB"/>
    <w:rsid w:val="00DE3E64"/>
    <w:rsid w:val="00DE3F27"/>
    <w:rsid w:val="00DE427E"/>
    <w:rsid w:val="00DE4384"/>
    <w:rsid w:val="00DE4949"/>
    <w:rsid w:val="00DE4B93"/>
    <w:rsid w:val="00DE4BC2"/>
    <w:rsid w:val="00DE4D0D"/>
    <w:rsid w:val="00DE5131"/>
    <w:rsid w:val="00DE516C"/>
    <w:rsid w:val="00DE5181"/>
    <w:rsid w:val="00DE52F6"/>
    <w:rsid w:val="00DE531E"/>
    <w:rsid w:val="00DE5635"/>
    <w:rsid w:val="00DE59B9"/>
    <w:rsid w:val="00DE5B27"/>
    <w:rsid w:val="00DE5C45"/>
    <w:rsid w:val="00DE5FE9"/>
    <w:rsid w:val="00DE61EA"/>
    <w:rsid w:val="00DE628D"/>
    <w:rsid w:val="00DE6492"/>
    <w:rsid w:val="00DE64B1"/>
    <w:rsid w:val="00DE6541"/>
    <w:rsid w:val="00DE6829"/>
    <w:rsid w:val="00DE6833"/>
    <w:rsid w:val="00DE6A2D"/>
    <w:rsid w:val="00DE6AFC"/>
    <w:rsid w:val="00DE6CCA"/>
    <w:rsid w:val="00DE6E45"/>
    <w:rsid w:val="00DE6F83"/>
    <w:rsid w:val="00DE783E"/>
    <w:rsid w:val="00DE7B42"/>
    <w:rsid w:val="00DE7B8E"/>
    <w:rsid w:val="00DE7CD7"/>
    <w:rsid w:val="00DF0875"/>
    <w:rsid w:val="00DF0930"/>
    <w:rsid w:val="00DF0D08"/>
    <w:rsid w:val="00DF0E84"/>
    <w:rsid w:val="00DF10AF"/>
    <w:rsid w:val="00DF190B"/>
    <w:rsid w:val="00DF1D14"/>
    <w:rsid w:val="00DF1E08"/>
    <w:rsid w:val="00DF1F2A"/>
    <w:rsid w:val="00DF218C"/>
    <w:rsid w:val="00DF2986"/>
    <w:rsid w:val="00DF2BA7"/>
    <w:rsid w:val="00DF2BE8"/>
    <w:rsid w:val="00DF2EDE"/>
    <w:rsid w:val="00DF3227"/>
    <w:rsid w:val="00DF3674"/>
    <w:rsid w:val="00DF3961"/>
    <w:rsid w:val="00DF39E7"/>
    <w:rsid w:val="00DF3F23"/>
    <w:rsid w:val="00DF3F77"/>
    <w:rsid w:val="00DF4705"/>
    <w:rsid w:val="00DF4780"/>
    <w:rsid w:val="00DF4D40"/>
    <w:rsid w:val="00DF4E41"/>
    <w:rsid w:val="00DF51A4"/>
    <w:rsid w:val="00DF5205"/>
    <w:rsid w:val="00DF5260"/>
    <w:rsid w:val="00DF555B"/>
    <w:rsid w:val="00DF5D0C"/>
    <w:rsid w:val="00DF6637"/>
    <w:rsid w:val="00DF682B"/>
    <w:rsid w:val="00DF687C"/>
    <w:rsid w:val="00DF6BC6"/>
    <w:rsid w:val="00DF6D45"/>
    <w:rsid w:val="00DF7535"/>
    <w:rsid w:val="00DF777C"/>
    <w:rsid w:val="00DF78C6"/>
    <w:rsid w:val="00E00052"/>
    <w:rsid w:val="00E006D2"/>
    <w:rsid w:val="00E00A6F"/>
    <w:rsid w:val="00E00C9B"/>
    <w:rsid w:val="00E011B8"/>
    <w:rsid w:val="00E011DF"/>
    <w:rsid w:val="00E0142C"/>
    <w:rsid w:val="00E0170B"/>
    <w:rsid w:val="00E01A7B"/>
    <w:rsid w:val="00E01A86"/>
    <w:rsid w:val="00E01F8F"/>
    <w:rsid w:val="00E023E7"/>
    <w:rsid w:val="00E02624"/>
    <w:rsid w:val="00E02682"/>
    <w:rsid w:val="00E02734"/>
    <w:rsid w:val="00E02851"/>
    <w:rsid w:val="00E02E33"/>
    <w:rsid w:val="00E02F53"/>
    <w:rsid w:val="00E030C0"/>
    <w:rsid w:val="00E032FD"/>
    <w:rsid w:val="00E035C5"/>
    <w:rsid w:val="00E037C0"/>
    <w:rsid w:val="00E039F8"/>
    <w:rsid w:val="00E04098"/>
    <w:rsid w:val="00E04238"/>
    <w:rsid w:val="00E046EE"/>
    <w:rsid w:val="00E049D9"/>
    <w:rsid w:val="00E04D91"/>
    <w:rsid w:val="00E04E2E"/>
    <w:rsid w:val="00E05169"/>
    <w:rsid w:val="00E053CA"/>
    <w:rsid w:val="00E0615D"/>
    <w:rsid w:val="00E0646A"/>
    <w:rsid w:val="00E0648B"/>
    <w:rsid w:val="00E064A5"/>
    <w:rsid w:val="00E06C19"/>
    <w:rsid w:val="00E06EB5"/>
    <w:rsid w:val="00E06FC3"/>
    <w:rsid w:val="00E06FF8"/>
    <w:rsid w:val="00E075A7"/>
    <w:rsid w:val="00E07DB5"/>
    <w:rsid w:val="00E100A4"/>
    <w:rsid w:val="00E104FE"/>
    <w:rsid w:val="00E10726"/>
    <w:rsid w:val="00E10AA3"/>
    <w:rsid w:val="00E115C2"/>
    <w:rsid w:val="00E11E1D"/>
    <w:rsid w:val="00E11EF5"/>
    <w:rsid w:val="00E11F74"/>
    <w:rsid w:val="00E122DD"/>
    <w:rsid w:val="00E12701"/>
    <w:rsid w:val="00E12C31"/>
    <w:rsid w:val="00E12EA0"/>
    <w:rsid w:val="00E1307D"/>
    <w:rsid w:val="00E133B4"/>
    <w:rsid w:val="00E13557"/>
    <w:rsid w:val="00E13A15"/>
    <w:rsid w:val="00E13AAB"/>
    <w:rsid w:val="00E13BA8"/>
    <w:rsid w:val="00E13E38"/>
    <w:rsid w:val="00E14068"/>
    <w:rsid w:val="00E1409D"/>
    <w:rsid w:val="00E1435F"/>
    <w:rsid w:val="00E14AC3"/>
    <w:rsid w:val="00E150A5"/>
    <w:rsid w:val="00E151E8"/>
    <w:rsid w:val="00E1529E"/>
    <w:rsid w:val="00E15337"/>
    <w:rsid w:val="00E154A9"/>
    <w:rsid w:val="00E155B9"/>
    <w:rsid w:val="00E1566B"/>
    <w:rsid w:val="00E156E8"/>
    <w:rsid w:val="00E158F6"/>
    <w:rsid w:val="00E15B82"/>
    <w:rsid w:val="00E16420"/>
    <w:rsid w:val="00E166A5"/>
    <w:rsid w:val="00E166B7"/>
    <w:rsid w:val="00E16CF4"/>
    <w:rsid w:val="00E16D18"/>
    <w:rsid w:val="00E16DEE"/>
    <w:rsid w:val="00E16F4D"/>
    <w:rsid w:val="00E16FB2"/>
    <w:rsid w:val="00E16FD1"/>
    <w:rsid w:val="00E17675"/>
    <w:rsid w:val="00E17B30"/>
    <w:rsid w:val="00E17C43"/>
    <w:rsid w:val="00E20492"/>
    <w:rsid w:val="00E20A0A"/>
    <w:rsid w:val="00E20E56"/>
    <w:rsid w:val="00E2112E"/>
    <w:rsid w:val="00E214FB"/>
    <w:rsid w:val="00E21C27"/>
    <w:rsid w:val="00E21D01"/>
    <w:rsid w:val="00E22008"/>
    <w:rsid w:val="00E221D3"/>
    <w:rsid w:val="00E22459"/>
    <w:rsid w:val="00E2342C"/>
    <w:rsid w:val="00E2345E"/>
    <w:rsid w:val="00E23694"/>
    <w:rsid w:val="00E23B86"/>
    <w:rsid w:val="00E2423F"/>
    <w:rsid w:val="00E24829"/>
    <w:rsid w:val="00E248B4"/>
    <w:rsid w:val="00E25281"/>
    <w:rsid w:val="00E257EE"/>
    <w:rsid w:val="00E2593F"/>
    <w:rsid w:val="00E2598B"/>
    <w:rsid w:val="00E25A9C"/>
    <w:rsid w:val="00E25C29"/>
    <w:rsid w:val="00E2613F"/>
    <w:rsid w:val="00E26263"/>
    <w:rsid w:val="00E264DA"/>
    <w:rsid w:val="00E26586"/>
    <w:rsid w:val="00E26984"/>
    <w:rsid w:val="00E26A0B"/>
    <w:rsid w:val="00E26C0F"/>
    <w:rsid w:val="00E26D01"/>
    <w:rsid w:val="00E26D38"/>
    <w:rsid w:val="00E26D95"/>
    <w:rsid w:val="00E26DF6"/>
    <w:rsid w:val="00E2751E"/>
    <w:rsid w:val="00E276A7"/>
    <w:rsid w:val="00E27B43"/>
    <w:rsid w:val="00E30906"/>
    <w:rsid w:val="00E30D82"/>
    <w:rsid w:val="00E31205"/>
    <w:rsid w:val="00E31412"/>
    <w:rsid w:val="00E320E8"/>
    <w:rsid w:val="00E3274C"/>
    <w:rsid w:val="00E32C01"/>
    <w:rsid w:val="00E331CA"/>
    <w:rsid w:val="00E336DE"/>
    <w:rsid w:val="00E3370D"/>
    <w:rsid w:val="00E3374A"/>
    <w:rsid w:val="00E33B7D"/>
    <w:rsid w:val="00E33FE9"/>
    <w:rsid w:val="00E341C0"/>
    <w:rsid w:val="00E34215"/>
    <w:rsid w:val="00E357EA"/>
    <w:rsid w:val="00E35927"/>
    <w:rsid w:val="00E35B29"/>
    <w:rsid w:val="00E35C54"/>
    <w:rsid w:val="00E35EF2"/>
    <w:rsid w:val="00E361B4"/>
    <w:rsid w:val="00E363DB"/>
    <w:rsid w:val="00E36A96"/>
    <w:rsid w:val="00E36C9B"/>
    <w:rsid w:val="00E377DB"/>
    <w:rsid w:val="00E4037F"/>
    <w:rsid w:val="00E404EE"/>
    <w:rsid w:val="00E40F1A"/>
    <w:rsid w:val="00E40F3B"/>
    <w:rsid w:val="00E41362"/>
    <w:rsid w:val="00E414FF"/>
    <w:rsid w:val="00E41880"/>
    <w:rsid w:val="00E41916"/>
    <w:rsid w:val="00E41967"/>
    <w:rsid w:val="00E41CBE"/>
    <w:rsid w:val="00E42289"/>
    <w:rsid w:val="00E4257A"/>
    <w:rsid w:val="00E42958"/>
    <w:rsid w:val="00E42B88"/>
    <w:rsid w:val="00E42EDF"/>
    <w:rsid w:val="00E43034"/>
    <w:rsid w:val="00E430F4"/>
    <w:rsid w:val="00E43185"/>
    <w:rsid w:val="00E43A88"/>
    <w:rsid w:val="00E4404F"/>
    <w:rsid w:val="00E44456"/>
    <w:rsid w:val="00E448B5"/>
    <w:rsid w:val="00E44EAD"/>
    <w:rsid w:val="00E451FC"/>
    <w:rsid w:val="00E453A3"/>
    <w:rsid w:val="00E453B9"/>
    <w:rsid w:val="00E455EE"/>
    <w:rsid w:val="00E45857"/>
    <w:rsid w:val="00E45B51"/>
    <w:rsid w:val="00E45DB9"/>
    <w:rsid w:val="00E4625A"/>
    <w:rsid w:val="00E46282"/>
    <w:rsid w:val="00E46571"/>
    <w:rsid w:val="00E466DA"/>
    <w:rsid w:val="00E46EEC"/>
    <w:rsid w:val="00E47231"/>
    <w:rsid w:val="00E47450"/>
    <w:rsid w:val="00E47A5F"/>
    <w:rsid w:val="00E47D3C"/>
    <w:rsid w:val="00E50632"/>
    <w:rsid w:val="00E51848"/>
    <w:rsid w:val="00E51D12"/>
    <w:rsid w:val="00E51E9E"/>
    <w:rsid w:val="00E52007"/>
    <w:rsid w:val="00E524C2"/>
    <w:rsid w:val="00E52696"/>
    <w:rsid w:val="00E52A29"/>
    <w:rsid w:val="00E52A65"/>
    <w:rsid w:val="00E52D7F"/>
    <w:rsid w:val="00E52F1D"/>
    <w:rsid w:val="00E5326B"/>
    <w:rsid w:val="00E5354D"/>
    <w:rsid w:val="00E53705"/>
    <w:rsid w:val="00E5390F"/>
    <w:rsid w:val="00E53A4A"/>
    <w:rsid w:val="00E53AB1"/>
    <w:rsid w:val="00E53C1F"/>
    <w:rsid w:val="00E54400"/>
    <w:rsid w:val="00E547F9"/>
    <w:rsid w:val="00E5496C"/>
    <w:rsid w:val="00E54A71"/>
    <w:rsid w:val="00E54A7A"/>
    <w:rsid w:val="00E54DA2"/>
    <w:rsid w:val="00E5536A"/>
    <w:rsid w:val="00E5567C"/>
    <w:rsid w:val="00E560AF"/>
    <w:rsid w:val="00E56133"/>
    <w:rsid w:val="00E5678C"/>
    <w:rsid w:val="00E573A9"/>
    <w:rsid w:val="00E57666"/>
    <w:rsid w:val="00E57A7B"/>
    <w:rsid w:val="00E60011"/>
    <w:rsid w:val="00E604C9"/>
    <w:rsid w:val="00E60559"/>
    <w:rsid w:val="00E60B30"/>
    <w:rsid w:val="00E60EC0"/>
    <w:rsid w:val="00E6113B"/>
    <w:rsid w:val="00E611B5"/>
    <w:rsid w:val="00E6122F"/>
    <w:rsid w:val="00E612CC"/>
    <w:rsid w:val="00E61376"/>
    <w:rsid w:val="00E61610"/>
    <w:rsid w:val="00E617BC"/>
    <w:rsid w:val="00E619CF"/>
    <w:rsid w:val="00E61D37"/>
    <w:rsid w:val="00E61EEB"/>
    <w:rsid w:val="00E61F9C"/>
    <w:rsid w:val="00E6266D"/>
    <w:rsid w:val="00E62BAC"/>
    <w:rsid w:val="00E62BE0"/>
    <w:rsid w:val="00E630D4"/>
    <w:rsid w:val="00E6310E"/>
    <w:rsid w:val="00E633B8"/>
    <w:rsid w:val="00E635F4"/>
    <w:rsid w:val="00E63B33"/>
    <w:rsid w:val="00E63C17"/>
    <w:rsid w:val="00E63DBD"/>
    <w:rsid w:val="00E64076"/>
    <w:rsid w:val="00E64439"/>
    <w:rsid w:val="00E64464"/>
    <w:rsid w:val="00E649B1"/>
    <w:rsid w:val="00E64D07"/>
    <w:rsid w:val="00E64F18"/>
    <w:rsid w:val="00E64F2C"/>
    <w:rsid w:val="00E65253"/>
    <w:rsid w:val="00E65626"/>
    <w:rsid w:val="00E6597E"/>
    <w:rsid w:val="00E661CF"/>
    <w:rsid w:val="00E66444"/>
    <w:rsid w:val="00E6664F"/>
    <w:rsid w:val="00E66D3C"/>
    <w:rsid w:val="00E66F97"/>
    <w:rsid w:val="00E66FCB"/>
    <w:rsid w:val="00E670F9"/>
    <w:rsid w:val="00E67540"/>
    <w:rsid w:val="00E678D1"/>
    <w:rsid w:val="00E7088E"/>
    <w:rsid w:val="00E708C3"/>
    <w:rsid w:val="00E7091F"/>
    <w:rsid w:val="00E709AD"/>
    <w:rsid w:val="00E70D0E"/>
    <w:rsid w:val="00E70FED"/>
    <w:rsid w:val="00E7112D"/>
    <w:rsid w:val="00E71733"/>
    <w:rsid w:val="00E71825"/>
    <w:rsid w:val="00E718C0"/>
    <w:rsid w:val="00E71D81"/>
    <w:rsid w:val="00E71FF9"/>
    <w:rsid w:val="00E722B7"/>
    <w:rsid w:val="00E72759"/>
    <w:rsid w:val="00E72A5B"/>
    <w:rsid w:val="00E72CF4"/>
    <w:rsid w:val="00E72D67"/>
    <w:rsid w:val="00E7307C"/>
    <w:rsid w:val="00E731A3"/>
    <w:rsid w:val="00E733A3"/>
    <w:rsid w:val="00E733D7"/>
    <w:rsid w:val="00E73856"/>
    <w:rsid w:val="00E73E5A"/>
    <w:rsid w:val="00E74670"/>
    <w:rsid w:val="00E747B7"/>
    <w:rsid w:val="00E747B8"/>
    <w:rsid w:val="00E74BC9"/>
    <w:rsid w:val="00E75426"/>
    <w:rsid w:val="00E75575"/>
    <w:rsid w:val="00E75661"/>
    <w:rsid w:val="00E75754"/>
    <w:rsid w:val="00E75836"/>
    <w:rsid w:val="00E75D6F"/>
    <w:rsid w:val="00E75E98"/>
    <w:rsid w:val="00E76B92"/>
    <w:rsid w:val="00E76D04"/>
    <w:rsid w:val="00E770E5"/>
    <w:rsid w:val="00E77267"/>
    <w:rsid w:val="00E7755D"/>
    <w:rsid w:val="00E77585"/>
    <w:rsid w:val="00E77A76"/>
    <w:rsid w:val="00E77CA4"/>
    <w:rsid w:val="00E8011F"/>
    <w:rsid w:val="00E8019C"/>
    <w:rsid w:val="00E80892"/>
    <w:rsid w:val="00E81375"/>
    <w:rsid w:val="00E813A7"/>
    <w:rsid w:val="00E8159E"/>
    <w:rsid w:val="00E81701"/>
    <w:rsid w:val="00E817A9"/>
    <w:rsid w:val="00E8188F"/>
    <w:rsid w:val="00E818AF"/>
    <w:rsid w:val="00E81987"/>
    <w:rsid w:val="00E81D3B"/>
    <w:rsid w:val="00E820C3"/>
    <w:rsid w:val="00E8233B"/>
    <w:rsid w:val="00E82622"/>
    <w:rsid w:val="00E82B70"/>
    <w:rsid w:val="00E82FB0"/>
    <w:rsid w:val="00E836BA"/>
    <w:rsid w:val="00E8384C"/>
    <w:rsid w:val="00E83A26"/>
    <w:rsid w:val="00E83B36"/>
    <w:rsid w:val="00E83C74"/>
    <w:rsid w:val="00E83E70"/>
    <w:rsid w:val="00E843DB"/>
    <w:rsid w:val="00E8441B"/>
    <w:rsid w:val="00E84713"/>
    <w:rsid w:val="00E848DA"/>
    <w:rsid w:val="00E84C75"/>
    <w:rsid w:val="00E84D19"/>
    <w:rsid w:val="00E8505F"/>
    <w:rsid w:val="00E8545E"/>
    <w:rsid w:val="00E858FC"/>
    <w:rsid w:val="00E85FC1"/>
    <w:rsid w:val="00E87235"/>
    <w:rsid w:val="00E87B3F"/>
    <w:rsid w:val="00E87DFB"/>
    <w:rsid w:val="00E90388"/>
    <w:rsid w:val="00E908CF"/>
    <w:rsid w:val="00E90F06"/>
    <w:rsid w:val="00E91544"/>
    <w:rsid w:val="00E9156A"/>
    <w:rsid w:val="00E91CAB"/>
    <w:rsid w:val="00E91E2F"/>
    <w:rsid w:val="00E922F1"/>
    <w:rsid w:val="00E9248C"/>
    <w:rsid w:val="00E92830"/>
    <w:rsid w:val="00E92862"/>
    <w:rsid w:val="00E92986"/>
    <w:rsid w:val="00E92997"/>
    <w:rsid w:val="00E92C1B"/>
    <w:rsid w:val="00E93103"/>
    <w:rsid w:val="00E93246"/>
    <w:rsid w:val="00E933D1"/>
    <w:rsid w:val="00E936BE"/>
    <w:rsid w:val="00E939C7"/>
    <w:rsid w:val="00E94A60"/>
    <w:rsid w:val="00E94B7C"/>
    <w:rsid w:val="00E94D1C"/>
    <w:rsid w:val="00E94E4B"/>
    <w:rsid w:val="00E94FF7"/>
    <w:rsid w:val="00E95005"/>
    <w:rsid w:val="00E95493"/>
    <w:rsid w:val="00E95A90"/>
    <w:rsid w:val="00E95CD5"/>
    <w:rsid w:val="00E95CF4"/>
    <w:rsid w:val="00E95DFA"/>
    <w:rsid w:val="00E9631E"/>
    <w:rsid w:val="00E969E9"/>
    <w:rsid w:val="00E96A0F"/>
    <w:rsid w:val="00E96A38"/>
    <w:rsid w:val="00E97159"/>
    <w:rsid w:val="00E97641"/>
    <w:rsid w:val="00E97833"/>
    <w:rsid w:val="00EA0128"/>
    <w:rsid w:val="00EA02B9"/>
    <w:rsid w:val="00EA0A5E"/>
    <w:rsid w:val="00EA1517"/>
    <w:rsid w:val="00EA1518"/>
    <w:rsid w:val="00EA1CE8"/>
    <w:rsid w:val="00EA20FE"/>
    <w:rsid w:val="00EA2424"/>
    <w:rsid w:val="00EA244E"/>
    <w:rsid w:val="00EA2834"/>
    <w:rsid w:val="00EA2A14"/>
    <w:rsid w:val="00EA2A7E"/>
    <w:rsid w:val="00EA2A99"/>
    <w:rsid w:val="00EA2B5A"/>
    <w:rsid w:val="00EA2BFB"/>
    <w:rsid w:val="00EA2D6B"/>
    <w:rsid w:val="00EA2D71"/>
    <w:rsid w:val="00EA30C0"/>
    <w:rsid w:val="00EA32BC"/>
    <w:rsid w:val="00EA38E2"/>
    <w:rsid w:val="00EA39C9"/>
    <w:rsid w:val="00EA39E6"/>
    <w:rsid w:val="00EA44EB"/>
    <w:rsid w:val="00EA480C"/>
    <w:rsid w:val="00EA48FC"/>
    <w:rsid w:val="00EA51BB"/>
    <w:rsid w:val="00EA52DA"/>
    <w:rsid w:val="00EA588C"/>
    <w:rsid w:val="00EA58C4"/>
    <w:rsid w:val="00EA60C0"/>
    <w:rsid w:val="00EA640B"/>
    <w:rsid w:val="00EA651F"/>
    <w:rsid w:val="00EA6D02"/>
    <w:rsid w:val="00EA6FC3"/>
    <w:rsid w:val="00EA70FB"/>
    <w:rsid w:val="00EA7751"/>
    <w:rsid w:val="00EA794D"/>
    <w:rsid w:val="00EA79AA"/>
    <w:rsid w:val="00EA7AF5"/>
    <w:rsid w:val="00EB0103"/>
    <w:rsid w:val="00EB060E"/>
    <w:rsid w:val="00EB0C3B"/>
    <w:rsid w:val="00EB1366"/>
    <w:rsid w:val="00EB16E3"/>
    <w:rsid w:val="00EB1B30"/>
    <w:rsid w:val="00EB2116"/>
    <w:rsid w:val="00EB2313"/>
    <w:rsid w:val="00EB23E3"/>
    <w:rsid w:val="00EB2436"/>
    <w:rsid w:val="00EB25FD"/>
    <w:rsid w:val="00EB2817"/>
    <w:rsid w:val="00EB2D13"/>
    <w:rsid w:val="00EB2D69"/>
    <w:rsid w:val="00EB2FB9"/>
    <w:rsid w:val="00EB326D"/>
    <w:rsid w:val="00EB37FD"/>
    <w:rsid w:val="00EB3DD5"/>
    <w:rsid w:val="00EB4181"/>
    <w:rsid w:val="00EB4322"/>
    <w:rsid w:val="00EB454D"/>
    <w:rsid w:val="00EB4ACD"/>
    <w:rsid w:val="00EB4B89"/>
    <w:rsid w:val="00EB5568"/>
    <w:rsid w:val="00EB557C"/>
    <w:rsid w:val="00EB56EC"/>
    <w:rsid w:val="00EB59BA"/>
    <w:rsid w:val="00EB5A70"/>
    <w:rsid w:val="00EB5DA7"/>
    <w:rsid w:val="00EB5E1C"/>
    <w:rsid w:val="00EB655E"/>
    <w:rsid w:val="00EB69E6"/>
    <w:rsid w:val="00EB70C6"/>
    <w:rsid w:val="00EB7368"/>
    <w:rsid w:val="00EB7730"/>
    <w:rsid w:val="00EB776F"/>
    <w:rsid w:val="00EB797B"/>
    <w:rsid w:val="00EB7C05"/>
    <w:rsid w:val="00EC059E"/>
    <w:rsid w:val="00EC089D"/>
    <w:rsid w:val="00EC0BAF"/>
    <w:rsid w:val="00EC0DF1"/>
    <w:rsid w:val="00EC0FA2"/>
    <w:rsid w:val="00EC110D"/>
    <w:rsid w:val="00EC129F"/>
    <w:rsid w:val="00EC2CAE"/>
    <w:rsid w:val="00EC2E97"/>
    <w:rsid w:val="00EC2FF6"/>
    <w:rsid w:val="00EC314A"/>
    <w:rsid w:val="00EC31AA"/>
    <w:rsid w:val="00EC3297"/>
    <w:rsid w:val="00EC3B5A"/>
    <w:rsid w:val="00EC3F56"/>
    <w:rsid w:val="00EC445E"/>
    <w:rsid w:val="00EC498E"/>
    <w:rsid w:val="00EC4BCF"/>
    <w:rsid w:val="00EC4E73"/>
    <w:rsid w:val="00EC554F"/>
    <w:rsid w:val="00EC560F"/>
    <w:rsid w:val="00EC563C"/>
    <w:rsid w:val="00EC5682"/>
    <w:rsid w:val="00EC5C49"/>
    <w:rsid w:val="00EC60F8"/>
    <w:rsid w:val="00EC620E"/>
    <w:rsid w:val="00EC6275"/>
    <w:rsid w:val="00EC6317"/>
    <w:rsid w:val="00EC6654"/>
    <w:rsid w:val="00EC667B"/>
    <w:rsid w:val="00EC685F"/>
    <w:rsid w:val="00EC6E2F"/>
    <w:rsid w:val="00EC761D"/>
    <w:rsid w:val="00EC7B3E"/>
    <w:rsid w:val="00EC7BAD"/>
    <w:rsid w:val="00EC7BDF"/>
    <w:rsid w:val="00EC7CE2"/>
    <w:rsid w:val="00ED0200"/>
    <w:rsid w:val="00ED04AA"/>
    <w:rsid w:val="00ED0E8B"/>
    <w:rsid w:val="00ED0F3D"/>
    <w:rsid w:val="00ED1586"/>
    <w:rsid w:val="00ED166F"/>
    <w:rsid w:val="00ED1794"/>
    <w:rsid w:val="00ED184A"/>
    <w:rsid w:val="00ED1F28"/>
    <w:rsid w:val="00ED2710"/>
    <w:rsid w:val="00ED281F"/>
    <w:rsid w:val="00ED2880"/>
    <w:rsid w:val="00ED2A88"/>
    <w:rsid w:val="00ED322D"/>
    <w:rsid w:val="00ED3396"/>
    <w:rsid w:val="00ED3CEA"/>
    <w:rsid w:val="00ED4283"/>
    <w:rsid w:val="00ED42AE"/>
    <w:rsid w:val="00ED42CA"/>
    <w:rsid w:val="00ED4317"/>
    <w:rsid w:val="00ED47FD"/>
    <w:rsid w:val="00ED54FA"/>
    <w:rsid w:val="00ED614C"/>
    <w:rsid w:val="00ED65DF"/>
    <w:rsid w:val="00ED6F23"/>
    <w:rsid w:val="00ED6FBC"/>
    <w:rsid w:val="00ED7027"/>
    <w:rsid w:val="00ED72E7"/>
    <w:rsid w:val="00ED7419"/>
    <w:rsid w:val="00ED757C"/>
    <w:rsid w:val="00ED7CF8"/>
    <w:rsid w:val="00EE00E6"/>
    <w:rsid w:val="00EE017E"/>
    <w:rsid w:val="00EE0CA3"/>
    <w:rsid w:val="00EE0F96"/>
    <w:rsid w:val="00EE0FEA"/>
    <w:rsid w:val="00EE10D3"/>
    <w:rsid w:val="00EE1268"/>
    <w:rsid w:val="00EE1600"/>
    <w:rsid w:val="00EE1729"/>
    <w:rsid w:val="00EE1C0D"/>
    <w:rsid w:val="00EE1D4A"/>
    <w:rsid w:val="00EE1E8B"/>
    <w:rsid w:val="00EE2AEE"/>
    <w:rsid w:val="00EE347D"/>
    <w:rsid w:val="00EE3740"/>
    <w:rsid w:val="00EE4A7A"/>
    <w:rsid w:val="00EE4DD4"/>
    <w:rsid w:val="00EE5764"/>
    <w:rsid w:val="00EE5884"/>
    <w:rsid w:val="00EE59C3"/>
    <w:rsid w:val="00EE5FEF"/>
    <w:rsid w:val="00EE63EA"/>
    <w:rsid w:val="00EE63F4"/>
    <w:rsid w:val="00EE6644"/>
    <w:rsid w:val="00EE6680"/>
    <w:rsid w:val="00EE698F"/>
    <w:rsid w:val="00EE6AFF"/>
    <w:rsid w:val="00EE6C3C"/>
    <w:rsid w:val="00EE6CCD"/>
    <w:rsid w:val="00EE6D2F"/>
    <w:rsid w:val="00EE6E3C"/>
    <w:rsid w:val="00EE723F"/>
    <w:rsid w:val="00EE754E"/>
    <w:rsid w:val="00EF0152"/>
    <w:rsid w:val="00EF0B13"/>
    <w:rsid w:val="00EF0CA3"/>
    <w:rsid w:val="00EF10F3"/>
    <w:rsid w:val="00EF1298"/>
    <w:rsid w:val="00EF1424"/>
    <w:rsid w:val="00EF1585"/>
    <w:rsid w:val="00EF15EF"/>
    <w:rsid w:val="00EF1D3C"/>
    <w:rsid w:val="00EF1F44"/>
    <w:rsid w:val="00EF23B1"/>
    <w:rsid w:val="00EF23E0"/>
    <w:rsid w:val="00EF23E9"/>
    <w:rsid w:val="00EF2488"/>
    <w:rsid w:val="00EF26CD"/>
    <w:rsid w:val="00EF2B09"/>
    <w:rsid w:val="00EF38C2"/>
    <w:rsid w:val="00EF3E37"/>
    <w:rsid w:val="00EF4106"/>
    <w:rsid w:val="00EF41BB"/>
    <w:rsid w:val="00EF449F"/>
    <w:rsid w:val="00EF4697"/>
    <w:rsid w:val="00EF4D76"/>
    <w:rsid w:val="00EF4F68"/>
    <w:rsid w:val="00EF5327"/>
    <w:rsid w:val="00EF535B"/>
    <w:rsid w:val="00EF55FE"/>
    <w:rsid w:val="00EF568C"/>
    <w:rsid w:val="00EF5883"/>
    <w:rsid w:val="00EF5ED5"/>
    <w:rsid w:val="00EF611C"/>
    <w:rsid w:val="00EF63FB"/>
    <w:rsid w:val="00EF68E4"/>
    <w:rsid w:val="00EF6E10"/>
    <w:rsid w:val="00EF6E4A"/>
    <w:rsid w:val="00EF6F25"/>
    <w:rsid w:val="00EF71A8"/>
    <w:rsid w:val="00EF769A"/>
    <w:rsid w:val="00EF7ADD"/>
    <w:rsid w:val="00EF7BDF"/>
    <w:rsid w:val="00EF7CEE"/>
    <w:rsid w:val="00EF7EA8"/>
    <w:rsid w:val="00EF7F2F"/>
    <w:rsid w:val="00F00796"/>
    <w:rsid w:val="00F00B6C"/>
    <w:rsid w:val="00F00BFD"/>
    <w:rsid w:val="00F00CCF"/>
    <w:rsid w:val="00F0124F"/>
    <w:rsid w:val="00F0148A"/>
    <w:rsid w:val="00F014FC"/>
    <w:rsid w:val="00F01893"/>
    <w:rsid w:val="00F01AFB"/>
    <w:rsid w:val="00F01DBC"/>
    <w:rsid w:val="00F01DE3"/>
    <w:rsid w:val="00F0238B"/>
    <w:rsid w:val="00F0277E"/>
    <w:rsid w:val="00F03A5B"/>
    <w:rsid w:val="00F03F32"/>
    <w:rsid w:val="00F041E7"/>
    <w:rsid w:val="00F0433C"/>
    <w:rsid w:val="00F04361"/>
    <w:rsid w:val="00F04C6A"/>
    <w:rsid w:val="00F05353"/>
    <w:rsid w:val="00F05359"/>
    <w:rsid w:val="00F05AB4"/>
    <w:rsid w:val="00F05ABC"/>
    <w:rsid w:val="00F05AE1"/>
    <w:rsid w:val="00F05B76"/>
    <w:rsid w:val="00F0605A"/>
    <w:rsid w:val="00F06089"/>
    <w:rsid w:val="00F06192"/>
    <w:rsid w:val="00F06905"/>
    <w:rsid w:val="00F06ABF"/>
    <w:rsid w:val="00F07328"/>
    <w:rsid w:val="00F07672"/>
    <w:rsid w:val="00F07A0E"/>
    <w:rsid w:val="00F07E46"/>
    <w:rsid w:val="00F07F84"/>
    <w:rsid w:val="00F10239"/>
    <w:rsid w:val="00F10757"/>
    <w:rsid w:val="00F10D21"/>
    <w:rsid w:val="00F1137E"/>
    <w:rsid w:val="00F113F2"/>
    <w:rsid w:val="00F114E4"/>
    <w:rsid w:val="00F117E2"/>
    <w:rsid w:val="00F11C03"/>
    <w:rsid w:val="00F11E5F"/>
    <w:rsid w:val="00F11E96"/>
    <w:rsid w:val="00F12047"/>
    <w:rsid w:val="00F12513"/>
    <w:rsid w:val="00F12724"/>
    <w:rsid w:val="00F128A7"/>
    <w:rsid w:val="00F12C6B"/>
    <w:rsid w:val="00F12E31"/>
    <w:rsid w:val="00F13278"/>
    <w:rsid w:val="00F134F4"/>
    <w:rsid w:val="00F13ADC"/>
    <w:rsid w:val="00F13BA2"/>
    <w:rsid w:val="00F13C3D"/>
    <w:rsid w:val="00F13D6C"/>
    <w:rsid w:val="00F13E20"/>
    <w:rsid w:val="00F14BB0"/>
    <w:rsid w:val="00F14E20"/>
    <w:rsid w:val="00F1545A"/>
    <w:rsid w:val="00F15C6D"/>
    <w:rsid w:val="00F160BF"/>
    <w:rsid w:val="00F168D4"/>
    <w:rsid w:val="00F16CB7"/>
    <w:rsid w:val="00F170F4"/>
    <w:rsid w:val="00F175F5"/>
    <w:rsid w:val="00F1792F"/>
    <w:rsid w:val="00F179D5"/>
    <w:rsid w:val="00F17C31"/>
    <w:rsid w:val="00F17EE1"/>
    <w:rsid w:val="00F17FE3"/>
    <w:rsid w:val="00F17FE7"/>
    <w:rsid w:val="00F20271"/>
    <w:rsid w:val="00F2033B"/>
    <w:rsid w:val="00F20369"/>
    <w:rsid w:val="00F20391"/>
    <w:rsid w:val="00F205BF"/>
    <w:rsid w:val="00F20743"/>
    <w:rsid w:val="00F208B8"/>
    <w:rsid w:val="00F20EA3"/>
    <w:rsid w:val="00F20F30"/>
    <w:rsid w:val="00F2102C"/>
    <w:rsid w:val="00F212CC"/>
    <w:rsid w:val="00F2159D"/>
    <w:rsid w:val="00F215C2"/>
    <w:rsid w:val="00F21EEE"/>
    <w:rsid w:val="00F225C3"/>
    <w:rsid w:val="00F22850"/>
    <w:rsid w:val="00F22916"/>
    <w:rsid w:val="00F22923"/>
    <w:rsid w:val="00F22A56"/>
    <w:rsid w:val="00F22D67"/>
    <w:rsid w:val="00F22EC6"/>
    <w:rsid w:val="00F2345C"/>
    <w:rsid w:val="00F2391E"/>
    <w:rsid w:val="00F23AF9"/>
    <w:rsid w:val="00F23BF4"/>
    <w:rsid w:val="00F23D6B"/>
    <w:rsid w:val="00F23F1C"/>
    <w:rsid w:val="00F23F47"/>
    <w:rsid w:val="00F24618"/>
    <w:rsid w:val="00F2474D"/>
    <w:rsid w:val="00F24892"/>
    <w:rsid w:val="00F24D52"/>
    <w:rsid w:val="00F2502A"/>
    <w:rsid w:val="00F25E35"/>
    <w:rsid w:val="00F25FBA"/>
    <w:rsid w:val="00F25FC2"/>
    <w:rsid w:val="00F262DD"/>
    <w:rsid w:val="00F26302"/>
    <w:rsid w:val="00F26644"/>
    <w:rsid w:val="00F2691A"/>
    <w:rsid w:val="00F26BEC"/>
    <w:rsid w:val="00F27407"/>
    <w:rsid w:val="00F27AB2"/>
    <w:rsid w:val="00F27AD8"/>
    <w:rsid w:val="00F27FE8"/>
    <w:rsid w:val="00F30034"/>
    <w:rsid w:val="00F3030B"/>
    <w:rsid w:val="00F303FD"/>
    <w:rsid w:val="00F304E9"/>
    <w:rsid w:val="00F3053C"/>
    <w:rsid w:val="00F305BF"/>
    <w:rsid w:val="00F30BB6"/>
    <w:rsid w:val="00F30ED8"/>
    <w:rsid w:val="00F312E2"/>
    <w:rsid w:val="00F31D6B"/>
    <w:rsid w:val="00F31DAE"/>
    <w:rsid w:val="00F32242"/>
    <w:rsid w:val="00F3252B"/>
    <w:rsid w:val="00F3261B"/>
    <w:rsid w:val="00F32AC8"/>
    <w:rsid w:val="00F32D38"/>
    <w:rsid w:val="00F32E08"/>
    <w:rsid w:val="00F32F24"/>
    <w:rsid w:val="00F3310E"/>
    <w:rsid w:val="00F3315B"/>
    <w:rsid w:val="00F33445"/>
    <w:rsid w:val="00F336AF"/>
    <w:rsid w:val="00F33AAA"/>
    <w:rsid w:val="00F33B44"/>
    <w:rsid w:val="00F340A7"/>
    <w:rsid w:val="00F341BD"/>
    <w:rsid w:val="00F34544"/>
    <w:rsid w:val="00F34ADE"/>
    <w:rsid w:val="00F34B2A"/>
    <w:rsid w:val="00F34B59"/>
    <w:rsid w:val="00F34C23"/>
    <w:rsid w:val="00F34C5B"/>
    <w:rsid w:val="00F3508D"/>
    <w:rsid w:val="00F3513F"/>
    <w:rsid w:val="00F3517B"/>
    <w:rsid w:val="00F35507"/>
    <w:rsid w:val="00F356C7"/>
    <w:rsid w:val="00F35A24"/>
    <w:rsid w:val="00F3609F"/>
    <w:rsid w:val="00F364D6"/>
    <w:rsid w:val="00F3655B"/>
    <w:rsid w:val="00F367DE"/>
    <w:rsid w:val="00F36B49"/>
    <w:rsid w:val="00F370C4"/>
    <w:rsid w:val="00F371AA"/>
    <w:rsid w:val="00F3730C"/>
    <w:rsid w:val="00F3736E"/>
    <w:rsid w:val="00F37F08"/>
    <w:rsid w:val="00F4000B"/>
    <w:rsid w:val="00F4046C"/>
    <w:rsid w:val="00F40992"/>
    <w:rsid w:val="00F40A9E"/>
    <w:rsid w:val="00F40C3F"/>
    <w:rsid w:val="00F40D34"/>
    <w:rsid w:val="00F40F47"/>
    <w:rsid w:val="00F41427"/>
    <w:rsid w:val="00F41460"/>
    <w:rsid w:val="00F41806"/>
    <w:rsid w:val="00F42BD5"/>
    <w:rsid w:val="00F42D78"/>
    <w:rsid w:val="00F42D7D"/>
    <w:rsid w:val="00F42DD0"/>
    <w:rsid w:val="00F4302F"/>
    <w:rsid w:val="00F43BBC"/>
    <w:rsid w:val="00F443E0"/>
    <w:rsid w:val="00F44640"/>
    <w:rsid w:val="00F44804"/>
    <w:rsid w:val="00F44B4E"/>
    <w:rsid w:val="00F4522E"/>
    <w:rsid w:val="00F45912"/>
    <w:rsid w:val="00F4591D"/>
    <w:rsid w:val="00F45D49"/>
    <w:rsid w:val="00F45D88"/>
    <w:rsid w:val="00F46152"/>
    <w:rsid w:val="00F466D2"/>
    <w:rsid w:val="00F46E5F"/>
    <w:rsid w:val="00F4705A"/>
    <w:rsid w:val="00F4730A"/>
    <w:rsid w:val="00F47373"/>
    <w:rsid w:val="00F47493"/>
    <w:rsid w:val="00F476AA"/>
    <w:rsid w:val="00F477FE"/>
    <w:rsid w:val="00F503AA"/>
    <w:rsid w:val="00F50A20"/>
    <w:rsid w:val="00F50A5A"/>
    <w:rsid w:val="00F51711"/>
    <w:rsid w:val="00F517CB"/>
    <w:rsid w:val="00F51B0D"/>
    <w:rsid w:val="00F51D23"/>
    <w:rsid w:val="00F52059"/>
    <w:rsid w:val="00F52A3A"/>
    <w:rsid w:val="00F52C42"/>
    <w:rsid w:val="00F538A2"/>
    <w:rsid w:val="00F53B6F"/>
    <w:rsid w:val="00F53B8F"/>
    <w:rsid w:val="00F53BA6"/>
    <w:rsid w:val="00F53C0D"/>
    <w:rsid w:val="00F54135"/>
    <w:rsid w:val="00F542EF"/>
    <w:rsid w:val="00F54350"/>
    <w:rsid w:val="00F5469B"/>
    <w:rsid w:val="00F54742"/>
    <w:rsid w:val="00F5479C"/>
    <w:rsid w:val="00F547BF"/>
    <w:rsid w:val="00F5483D"/>
    <w:rsid w:val="00F55383"/>
    <w:rsid w:val="00F55866"/>
    <w:rsid w:val="00F558BC"/>
    <w:rsid w:val="00F55902"/>
    <w:rsid w:val="00F561A5"/>
    <w:rsid w:val="00F562CE"/>
    <w:rsid w:val="00F56948"/>
    <w:rsid w:val="00F56D61"/>
    <w:rsid w:val="00F56E46"/>
    <w:rsid w:val="00F57012"/>
    <w:rsid w:val="00F57024"/>
    <w:rsid w:val="00F57844"/>
    <w:rsid w:val="00F5797E"/>
    <w:rsid w:val="00F60210"/>
    <w:rsid w:val="00F60620"/>
    <w:rsid w:val="00F606DB"/>
    <w:rsid w:val="00F6077E"/>
    <w:rsid w:val="00F60812"/>
    <w:rsid w:val="00F60E97"/>
    <w:rsid w:val="00F61276"/>
    <w:rsid w:val="00F61715"/>
    <w:rsid w:val="00F61ABC"/>
    <w:rsid w:val="00F6271F"/>
    <w:rsid w:val="00F62A61"/>
    <w:rsid w:val="00F633C0"/>
    <w:rsid w:val="00F6398A"/>
    <w:rsid w:val="00F63A2B"/>
    <w:rsid w:val="00F63B0E"/>
    <w:rsid w:val="00F63E10"/>
    <w:rsid w:val="00F64409"/>
    <w:rsid w:val="00F64733"/>
    <w:rsid w:val="00F64DB7"/>
    <w:rsid w:val="00F64E40"/>
    <w:rsid w:val="00F6534A"/>
    <w:rsid w:val="00F65773"/>
    <w:rsid w:val="00F65D7C"/>
    <w:rsid w:val="00F65E48"/>
    <w:rsid w:val="00F66266"/>
    <w:rsid w:val="00F668E3"/>
    <w:rsid w:val="00F66CCD"/>
    <w:rsid w:val="00F66D74"/>
    <w:rsid w:val="00F66D98"/>
    <w:rsid w:val="00F67221"/>
    <w:rsid w:val="00F678F9"/>
    <w:rsid w:val="00F67E82"/>
    <w:rsid w:val="00F70142"/>
    <w:rsid w:val="00F7040A"/>
    <w:rsid w:val="00F70E27"/>
    <w:rsid w:val="00F70FBC"/>
    <w:rsid w:val="00F7170E"/>
    <w:rsid w:val="00F7189D"/>
    <w:rsid w:val="00F71BB6"/>
    <w:rsid w:val="00F71CE2"/>
    <w:rsid w:val="00F71D42"/>
    <w:rsid w:val="00F720F5"/>
    <w:rsid w:val="00F728E9"/>
    <w:rsid w:val="00F7297E"/>
    <w:rsid w:val="00F73014"/>
    <w:rsid w:val="00F732A0"/>
    <w:rsid w:val="00F73323"/>
    <w:rsid w:val="00F73B71"/>
    <w:rsid w:val="00F73D6B"/>
    <w:rsid w:val="00F74265"/>
    <w:rsid w:val="00F74331"/>
    <w:rsid w:val="00F7467C"/>
    <w:rsid w:val="00F74B9A"/>
    <w:rsid w:val="00F74ED3"/>
    <w:rsid w:val="00F75B24"/>
    <w:rsid w:val="00F76244"/>
    <w:rsid w:val="00F762A2"/>
    <w:rsid w:val="00F76429"/>
    <w:rsid w:val="00F7688C"/>
    <w:rsid w:val="00F77A32"/>
    <w:rsid w:val="00F77C15"/>
    <w:rsid w:val="00F77C48"/>
    <w:rsid w:val="00F77FD3"/>
    <w:rsid w:val="00F80080"/>
    <w:rsid w:val="00F80694"/>
    <w:rsid w:val="00F808D8"/>
    <w:rsid w:val="00F80DEF"/>
    <w:rsid w:val="00F80FEB"/>
    <w:rsid w:val="00F8115C"/>
    <w:rsid w:val="00F81268"/>
    <w:rsid w:val="00F816D6"/>
    <w:rsid w:val="00F818D0"/>
    <w:rsid w:val="00F81A3E"/>
    <w:rsid w:val="00F8287E"/>
    <w:rsid w:val="00F82B0B"/>
    <w:rsid w:val="00F82B28"/>
    <w:rsid w:val="00F82B91"/>
    <w:rsid w:val="00F82F76"/>
    <w:rsid w:val="00F83B5A"/>
    <w:rsid w:val="00F841B9"/>
    <w:rsid w:val="00F84551"/>
    <w:rsid w:val="00F846D1"/>
    <w:rsid w:val="00F84BF9"/>
    <w:rsid w:val="00F84C66"/>
    <w:rsid w:val="00F84E53"/>
    <w:rsid w:val="00F850A8"/>
    <w:rsid w:val="00F85652"/>
    <w:rsid w:val="00F85EBC"/>
    <w:rsid w:val="00F86309"/>
    <w:rsid w:val="00F8663B"/>
    <w:rsid w:val="00F86913"/>
    <w:rsid w:val="00F87205"/>
    <w:rsid w:val="00F8761F"/>
    <w:rsid w:val="00F87759"/>
    <w:rsid w:val="00F879BF"/>
    <w:rsid w:val="00F87F26"/>
    <w:rsid w:val="00F87F73"/>
    <w:rsid w:val="00F9002D"/>
    <w:rsid w:val="00F900E7"/>
    <w:rsid w:val="00F9017C"/>
    <w:rsid w:val="00F90392"/>
    <w:rsid w:val="00F9039A"/>
    <w:rsid w:val="00F907A5"/>
    <w:rsid w:val="00F908F3"/>
    <w:rsid w:val="00F90925"/>
    <w:rsid w:val="00F90B60"/>
    <w:rsid w:val="00F90CA5"/>
    <w:rsid w:val="00F90D64"/>
    <w:rsid w:val="00F91175"/>
    <w:rsid w:val="00F912AD"/>
    <w:rsid w:val="00F918BE"/>
    <w:rsid w:val="00F91A3F"/>
    <w:rsid w:val="00F920DE"/>
    <w:rsid w:val="00F9248B"/>
    <w:rsid w:val="00F925EC"/>
    <w:rsid w:val="00F92717"/>
    <w:rsid w:val="00F929FE"/>
    <w:rsid w:val="00F92DA3"/>
    <w:rsid w:val="00F93173"/>
    <w:rsid w:val="00F93DBB"/>
    <w:rsid w:val="00F93E4F"/>
    <w:rsid w:val="00F93FEA"/>
    <w:rsid w:val="00F94174"/>
    <w:rsid w:val="00F943D8"/>
    <w:rsid w:val="00F9481A"/>
    <w:rsid w:val="00F94977"/>
    <w:rsid w:val="00F94FE8"/>
    <w:rsid w:val="00F9507E"/>
    <w:rsid w:val="00F95316"/>
    <w:rsid w:val="00F956A1"/>
    <w:rsid w:val="00F95BA2"/>
    <w:rsid w:val="00F95DE4"/>
    <w:rsid w:val="00F961E0"/>
    <w:rsid w:val="00F96290"/>
    <w:rsid w:val="00F96440"/>
    <w:rsid w:val="00F96907"/>
    <w:rsid w:val="00F97295"/>
    <w:rsid w:val="00F97868"/>
    <w:rsid w:val="00F97A56"/>
    <w:rsid w:val="00F97E93"/>
    <w:rsid w:val="00FA02F1"/>
    <w:rsid w:val="00FA0526"/>
    <w:rsid w:val="00FA0764"/>
    <w:rsid w:val="00FA0881"/>
    <w:rsid w:val="00FA0C2F"/>
    <w:rsid w:val="00FA0C7F"/>
    <w:rsid w:val="00FA1259"/>
    <w:rsid w:val="00FA131B"/>
    <w:rsid w:val="00FA1755"/>
    <w:rsid w:val="00FA2201"/>
    <w:rsid w:val="00FA2481"/>
    <w:rsid w:val="00FA2735"/>
    <w:rsid w:val="00FA2918"/>
    <w:rsid w:val="00FA2CB2"/>
    <w:rsid w:val="00FA2DC3"/>
    <w:rsid w:val="00FA3764"/>
    <w:rsid w:val="00FA39F3"/>
    <w:rsid w:val="00FA3C13"/>
    <w:rsid w:val="00FA3C92"/>
    <w:rsid w:val="00FA3D26"/>
    <w:rsid w:val="00FA4609"/>
    <w:rsid w:val="00FA4696"/>
    <w:rsid w:val="00FA4D8B"/>
    <w:rsid w:val="00FA4DC8"/>
    <w:rsid w:val="00FA537C"/>
    <w:rsid w:val="00FA54A7"/>
    <w:rsid w:val="00FA582F"/>
    <w:rsid w:val="00FA58A3"/>
    <w:rsid w:val="00FA5E8A"/>
    <w:rsid w:val="00FA5F9B"/>
    <w:rsid w:val="00FA6542"/>
    <w:rsid w:val="00FA6CDD"/>
    <w:rsid w:val="00FA780A"/>
    <w:rsid w:val="00FA7A5B"/>
    <w:rsid w:val="00FA7CE4"/>
    <w:rsid w:val="00FB0286"/>
    <w:rsid w:val="00FB06A3"/>
    <w:rsid w:val="00FB06A6"/>
    <w:rsid w:val="00FB088C"/>
    <w:rsid w:val="00FB0A4C"/>
    <w:rsid w:val="00FB0B4A"/>
    <w:rsid w:val="00FB1302"/>
    <w:rsid w:val="00FB137B"/>
    <w:rsid w:val="00FB14A8"/>
    <w:rsid w:val="00FB2049"/>
    <w:rsid w:val="00FB2325"/>
    <w:rsid w:val="00FB275B"/>
    <w:rsid w:val="00FB2842"/>
    <w:rsid w:val="00FB311F"/>
    <w:rsid w:val="00FB3236"/>
    <w:rsid w:val="00FB325A"/>
    <w:rsid w:val="00FB3606"/>
    <w:rsid w:val="00FB40E2"/>
    <w:rsid w:val="00FB40F5"/>
    <w:rsid w:val="00FB45B6"/>
    <w:rsid w:val="00FB482C"/>
    <w:rsid w:val="00FB4EC1"/>
    <w:rsid w:val="00FB50FC"/>
    <w:rsid w:val="00FB530B"/>
    <w:rsid w:val="00FB5476"/>
    <w:rsid w:val="00FB5A81"/>
    <w:rsid w:val="00FB5B55"/>
    <w:rsid w:val="00FB5FDE"/>
    <w:rsid w:val="00FB641C"/>
    <w:rsid w:val="00FB6B00"/>
    <w:rsid w:val="00FB6DE0"/>
    <w:rsid w:val="00FB7765"/>
    <w:rsid w:val="00FB7841"/>
    <w:rsid w:val="00FB795A"/>
    <w:rsid w:val="00FB7C46"/>
    <w:rsid w:val="00FC000C"/>
    <w:rsid w:val="00FC0090"/>
    <w:rsid w:val="00FC019B"/>
    <w:rsid w:val="00FC0298"/>
    <w:rsid w:val="00FC070D"/>
    <w:rsid w:val="00FC0ED1"/>
    <w:rsid w:val="00FC104E"/>
    <w:rsid w:val="00FC122E"/>
    <w:rsid w:val="00FC1416"/>
    <w:rsid w:val="00FC1B40"/>
    <w:rsid w:val="00FC1E00"/>
    <w:rsid w:val="00FC264A"/>
    <w:rsid w:val="00FC29B5"/>
    <w:rsid w:val="00FC2BD8"/>
    <w:rsid w:val="00FC2CF8"/>
    <w:rsid w:val="00FC39FD"/>
    <w:rsid w:val="00FC3C3D"/>
    <w:rsid w:val="00FC3EF2"/>
    <w:rsid w:val="00FC42FB"/>
    <w:rsid w:val="00FC463E"/>
    <w:rsid w:val="00FC470C"/>
    <w:rsid w:val="00FC4715"/>
    <w:rsid w:val="00FC5163"/>
    <w:rsid w:val="00FC5C84"/>
    <w:rsid w:val="00FC62BD"/>
    <w:rsid w:val="00FC649D"/>
    <w:rsid w:val="00FC6651"/>
    <w:rsid w:val="00FC66AA"/>
    <w:rsid w:val="00FC693C"/>
    <w:rsid w:val="00FC6A5B"/>
    <w:rsid w:val="00FC6AAD"/>
    <w:rsid w:val="00FC6E29"/>
    <w:rsid w:val="00FC75D7"/>
    <w:rsid w:val="00FC76BC"/>
    <w:rsid w:val="00FC7D3D"/>
    <w:rsid w:val="00FC7D66"/>
    <w:rsid w:val="00FD037C"/>
    <w:rsid w:val="00FD06D0"/>
    <w:rsid w:val="00FD1149"/>
    <w:rsid w:val="00FD1286"/>
    <w:rsid w:val="00FD13EB"/>
    <w:rsid w:val="00FD15B3"/>
    <w:rsid w:val="00FD162E"/>
    <w:rsid w:val="00FD1A6F"/>
    <w:rsid w:val="00FD1D8A"/>
    <w:rsid w:val="00FD214B"/>
    <w:rsid w:val="00FD2233"/>
    <w:rsid w:val="00FD277F"/>
    <w:rsid w:val="00FD29E8"/>
    <w:rsid w:val="00FD2A1A"/>
    <w:rsid w:val="00FD2D8E"/>
    <w:rsid w:val="00FD3600"/>
    <w:rsid w:val="00FD36CC"/>
    <w:rsid w:val="00FD3701"/>
    <w:rsid w:val="00FD39F1"/>
    <w:rsid w:val="00FD3A3D"/>
    <w:rsid w:val="00FD42AB"/>
    <w:rsid w:val="00FD4400"/>
    <w:rsid w:val="00FD4AC7"/>
    <w:rsid w:val="00FD4BD7"/>
    <w:rsid w:val="00FD4E4D"/>
    <w:rsid w:val="00FD4EA0"/>
    <w:rsid w:val="00FD4EB8"/>
    <w:rsid w:val="00FD4EC4"/>
    <w:rsid w:val="00FD53B2"/>
    <w:rsid w:val="00FD5534"/>
    <w:rsid w:val="00FD5557"/>
    <w:rsid w:val="00FD5597"/>
    <w:rsid w:val="00FD5639"/>
    <w:rsid w:val="00FD5670"/>
    <w:rsid w:val="00FD597B"/>
    <w:rsid w:val="00FD5A22"/>
    <w:rsid w:val="00FD5EAD"/>
    <w:rsid w:val="00FD63EF"/>
    <w:rsid w:val="00FD6559"/>
    <w:rsid w:val="00FD693F"/>
    <w:rsid w:val="00FD6986"/>
    <w:rsid w:val="00FD6C7A"/>
    <w:rsid w:val="00FD6CCA"/>
    <w:rsid w:val="00FD7583"/>
    <w:rsid w:val="00FD7729"/>
    <w:rsid w:val="00FD7733"/>
    <w:rsid w:val="00FD77E0"/>
    <w:rsid w:val="00FD78B4"/>
    <w:rsid w:val="00FE015D"/>
    <w:rsid w:val="00FE07ED"/>
    <w:rsid w:val="00FE1A1F"/>
    <w:rsid w:val="00FE2093"/>
    <w:rsid w:val="00FE2175"/>
    <w:rsid w:val="00FE260D"/>
    <w:rsid w:val="00FE2776"/>
    <w:rsid w:val="00FE2D23"/>
    <w:rsid w:val="00FE2FD0"/>
    <w:rsid w:val="00FE3336"/>
    <w:rsid w:val="00FE3429"/>
    <w:rsid w:val="00FE39CB"/>
    <w:rsid w:val="00FE3CB4"/>
    <w:rsid w:val="00FE3D45"/>
    <w:rsid w:val="00FE42E0"/>
    <w:rsid w:val="00FE4698"/>
    <w:rsid w:val="00FE48CB"/>
    <w:rsid w:val="00FE4E32"/>
    <w:rsid w:val="00FE596C"/>
    <w:rsid w:val="00FE5D47"/>
    <w:rsid w:val="00FE603A"/>
    <w:rsid w:val="00FE656C"/>
    <w:rsid w:val="00FE6591"/>
    <w:rsid w:val="00FE6DD1"/>
    <w:rsid w:val="00FE6F03"/>
    <w:rsid w:val="00FE6F23"/>
    <w:rsid w:val="00FF0163"/>
    <w:rsid w:val="00FF033D"/>
    <w:rsid w:val="00FF0767"/>
    <w:rsid w:val="00FF0DA3"/>
    <w:rsid w:val="00FF0DD9"/>
    <w:rsid w:val="00FF0FC2"/>
    <w:rsid w:val="00FF1297"/>
    <w:rsid w:val="00FF135C"/>
    <w:rsid w:val="00FF1C90"/>
    <w:rsid w:val="00FF23B5"/>
    <w:rsid w:val="00FF2500"/>
    <w:rsid w:val="00FF2515"/>
    <w:rsid w:val="00FF2907"/>
    <w:rsid w:val="00FF2935"/>
    <w:rsid w:val="00FF29FC"/>
    <w:rsid w:val="00FF2FDC"/>
    <w:rsid w:val="00FF3837"/>
    <w:rsid w:val="00FF39A3"/>
    <w:rsid w:val="00FF3B5F"/>
    <w:rsid w:val="00FF3D67"/>
    <w:rsid w:val="00FF4023"/>
    <w:rsid w:val="00FF42E4"/>
    <w:rsid w:val="00FF4C00"/>
    <w:rsid w:val="00FF4DDE"/>
    <w:rsid w:val="00FF55CE"/>
    <w:rsid w:val="00FF57D5"/>
    <w:rsid w:val="00FF5849"/>
    <w:rsid w:val="00FF587C"/>
    <w:rsid w:val="00FF591D"/>
    <w:rsid w:val="00FF5BFB"/>
    <w:rsid w:val="00FF5E2F"/>
    <w:rsid w:val="00FF6308"/>
    <w:rsid w:val="00FF6754"/>
    <w:rsid w:val="00FF69A0"/>
    <w:rsid w:val="00FF6C41"/>
    <w:rsid w:val="00FF6FF0"/>
    <w:rsid w:val="00FF71C5"/>
    <w:rsid w:val="00FF7E04"/>
    <w:rsid w:val="0159DE03"/>
    <w:rsid w:val="044ACE1E"/>
    <w:rsid w:val="0C608265"/>
    <w:rsid w:val="0F291283"/>
    <w:rsid w:val="104B802A"/>
    <w:rsid w:val="142B2E5A"/>
    <w:rsid w:val="16628E9F"/>
    <w:rsid w:val="199A2F61"/>
    <w:rsid w:val="1E1A6416"/>
    <w:rsid w:val="20487B97"/>
    <w:rsid w:val="21E44BF8"/>
    <w:rsid w:val="23801C59"/>
    <w:rsid w:val="24A97A07"/>
    <w:rsid w:val="24B932D2"/>
    <w:rsid w:val="2A79E5BB"/>
    <w:rsid w:val="2CB41097"/>
    <w:rsid w:val="313939F7"/>
    <w:rsid w:val="329ABB66"/>
    <w:rsid w:val="3625D377"/>
    <w:rsid w:val="37A87B7B"/>
    <w:rsid w:val="38B204BC"/>
    <w:rsid w:val="43F67DCB"/>
    <w:rsid w:val="448EEC09"/>
    <w:rsid w:val="472E1E8D"/>
    <w:rsid w:val="4B488151"/>
    <w:rsid w:val="4CD43CC0"/>
    <w:rsid w:val="4D231973"/>
    <w:rsid w:val="4DF072B9"/>
    <w:rsid w:val="4DFB88FA"/>
    <w:rsid w:val="4E700D21"/>
    <w:rsid w:val="4EDDDBBD"/>
    <w:rsid w:val="528FA982"/>
    <w:rsid w:val="54A50FD3"/>
    <w:rsid w:val="559570B7"/>
    <w:rsid w:val="56774538"/>
    <w:rsid w:val="580DDBFC"/>
    <w:rsid w:val="597880F6"/>
    <w:rsid w:val="5C899660"/>
    <w:rsid w:val="5CDAC15A"/>
    <w:rsid w:val="5E4BF219"/>
    <w:rsid w:val="6107B096"/>
    <w:rsid w:val="64B10F98"/>
    <w:rsid w:val="69A99512"/>
    <w:rsid w:val="69D6F836"/>
    <w:rsid w:val="6B03A208"/>
    <w:rsid w:val="6F4BF59A"/>
    <w:rsid w:val="7026EA3F"/>
    <w:rsid w:val="735AB133"/>
    <w:rsid w:val="73D90470"/>
    <w:rsid w:val="73E28492"/>
    <w:rsid w:val="74F147F7"/>
    <w:rsid w:val="753903F5"/>
    <w:rsid w:val="7710A532"/>
    <w:rsid w:val="772E9A01"/>
    <w:rsid w:val="77C9129E"/>
    <w:rsid w:val="79BE2D55"/>
    <w:rsid w:val="79D93550"/>
    <w:rsid w:val="7B00B360"/>
    <w:rsid w:val="7C020B24"/>
    <w:rsid w:val="7D1D1EFB"/>
    <w:rsid w:val="7D703E7B"/>
    <w:rsid w:val="7DE33816"/>
    <w:rsid w:val="7EA92B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8AF8260"/>
  <w15:docId w15:val="{52E17D96-6A74-4273-94B2-63AB7E07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D61"/>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731167"/>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731167"/>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731167"/>
    <w:pPr>
      <w:keepNext/>
      <w:keepLines/>
      <w:numPr>
        <w:numId w:val="1"/>
      </w:numPr>
      <w:spacing w:before="40" w:line="259" w:lineRule="auto"/>
      <w:outlineLvl w:val="2"/>
    </w:pPr>
    <w:rPr>
      <w:rFonts w:ascii="Calibri Light" w:hAnsi="Calibri Light"/>
      <w:sz w:val="24"/>
      <w:szCs w:val="24"/>
      <w:lang w:eastAsia="en-US"/>
    </w:rPr>
  </w:style>
  <w:style w:type="paragraph" w:styleId="Nadpis5">
    <w:name w:val="heading 5"/>
    <w:basedOn w:val="Normln"/>
    <w:next w:val="Normln"/>
    <w:link w:val="Nadpis5Char"/>
    <w:uiPriority w:val="9"/>
    <w:semiHidden/>
    <w:unhideWhenUsed/>
    <w:qFormat/>
    <w:locked/>
    <w:rsid w:val="00113002"/>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31167"/>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731167"/>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731167"/>
    <w:rPr>
      <w:rFonts w:ascii="Calibri Light" w:eastAsia="Times New Roman" w:hAnsi="Calibri Light" w:cs="Times New Roman"/>
      <w:sz w:val="24"/>
      <w:szCs w:val="24"/>
      <w:lang w:eastAsia="en-US"/>
    </w:rPr>
  </w:style>
  <w:style w:type="character" w:customStyle="1" w:styleId="Nadpis5Char">
    <w:name w:val="Nadpis 5 Char"/>
    <w:basedOn w:val="Standardnpsmoodstavce"/>
    <w:link w:val="Nadpis5"/>
    <w:uiPriority w:val="9"/>
    <w:semiHidden/>
    <w:rsid w:val="00113002"/>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144419"/>
    <w:rPr>
      <w:color w:val="0000FF" w:themeColor="hyperlink"/>
      <w:u w:val="single"/>
    </w:rPr>
  </w:style>
  <w:style w:type="paragraph" w:customStyle="1" w:styleId="BodyA">
    <w:name w:val="Body A"/>
    <w:rsid w:val="00B802D4"/>
    <w:rPr>
      <w:rFonts w:ascii="Helvetica" w:eastAsia="ヒラギノ角ゴ Pro W3" w:hAnsi="Helvetica" w:cs="Times New Roman"/>
      <w:color w:val="000000"/>
      <w:sz w:val="24"/>
      <w:szCs w:val="20"/>
    </w:rPr>
  </w:style>
  <w:style w:type="paragraph" w:styleId="Odstavecseseznamem">
    <w:name w:val="List Paragraph"/>
    <w:aliases w:val="nad 1,Název grafu"/>
    <w:basedOn w:val="Normln"/>
    <w:link w:val="OdstavecseseznamemChar"/>
    <w:qFormat/>
    <w:rsid w:val="00F908F3"/>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7D1731"/>
    <w:rPr>
      <w:rFonts w:ascii="Times New Roman" w:eastAsia="Times New Roman" w:hAnsi="Times New Roman" w:cs="Times New Roman"/>
      <w:sz w:val="20"/>
      <w:szCs w:val="20"/>
    </w:rPr>
  </w:style>
  <w:style w:type="character" w:styleId="Odkaznakoment">
    <w:name w:val="annotation reference"/>
    <w:basedOn w:val="Standardnpsmoodstavce"/>
    <w:uiPriority w:val="99"/>
    <w:semiHidden/>
    <w:unhideWhenUsed/>
    <w:rsid w:val="00041301"/>
    <w:rPr>
      <w:sz w:val="16"/>
      <w:szCs w:val="16"/>
    </w:rPr>
  </w:style>
  <w:style w:type="paragraph" w:styleId="Textkomente">
    <w:name w:val="annotation text"/>
    <w:basedOn w:val="Normln"/>
    <w:link w:val="TextkomenteChar"/>
    <w:uiPriority w:val="99"/>
    <w:unhideWhenUsed/>
    <w:rsid w:val="00041301"/>
  </w:style>
  <w:style w:type="character" w:customStyle="1" w:styleId="TextkomenteChar">
    <w:name w:val="Text komentáře Char"/>
    <w:basedOn w:val="Standardnpsmoodstavce"/>
    <w:link w:val="Textkomente"/>
    <w:uiPriority w:val="99"/>
    <w:rsid w:val="0004130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41301"/>
    <w:rPr>
      <w:b/>
      <w:bCs/>
    </w:rPr>
  </w:style>
  <w:style w:type="character" w:customStyle="1" w:styleId="PedmtkomenteChar">
    <w:name w:val="Předmět komentáře Char"/>
    <w:basedOn w:val="TextkomenteChar"/>
    <w:link w:val="Pedmtkomente"/>
    <w:uiPriority w:val="99"/>
    <w:semiHidden/>
    <w:rsid w:val="00041301"/>
    <w:rPr>
      <w:rFonts w:ascii="Times New Roman" w:eastAsia="Times New Roman" w:hAnsi="Times New Roman" w:cs="Times New Roman"/>
      <w:b/>
      <w:bCs/>
      <w:sz w:val="20"/>
      <w:szCs w:val="20"/>
    </w:rPr>
  </w:style>
  <w:style w:type="paragraph" w:customStyle="1" w:styleId="l5">
    <w:name w:val="l5"/>
    <w:basedOn w:val="Normln"/>
    <w:rsid w:val="003600D7"/>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3600D7"/>
    <w:rPr>
      <w:i/>
      <w:iCs/>
    </w:rPr>
  </w:style>
  <w:style w:type="paragraph" w:styleId="Textpoznpodarou">
    <w:name w:val="footnote text"/>
    <w:basedOn w:val="Normln"/>
    <w:link w:val="TextpoznpodarouChar"/>
    <w:uiPriority w:val="99"/>
    <w:qFormat/>
    <w:rsid w:val="004C456E"/>
    <w:pPr>
      <w:widowControl w:val="0"/>
    </w:pPr>
    <w:rPr>
      <w:lang w:val="x-none" w:eastAsia="x-none"/>
    </w:rPr>
  </w:style>
  <w:style w:type="character" w:customStyle="1" w:styleId="TextpoznpodarouChar">
    <w:name w:val="Text pozn. pod čarou Char"/>
    <w:basedOn w:val="Standardnpsmoodstavce"/>
    <w:link w:val="Textpoznpodarou"/>
    <w:uiPriority w:val="99"/>
    <w:rsid w:val="004C456E"/>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4C456E"/>
    <w:rPr>
      <w:vertAlign w:val="superscript"/>
    </w:rPr>
  </w:style>
  <w:style w:type="table" w:styleId="Mkatabulky">
    <w:name w:val="Table Grid"/>
    <w:basedOn w:val="Normlntabulka"/>
    <w:uiPriority w:val="39"/>
    <w:locked/>
    <w:rsid w:val="007311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qFormat/>
    <w:rsid w:val="00731167"/>
    <w:pPr>
      <w:spacing w:before="100" w:beforeAutospacing="1" w:after="100" w:afterAutospacing="1"/>
    </w:pPr>
    <w:rPr>
      <w:sz w:val="24"/>
      <w:szCs w:val="24"/>
    </w:rPr>
  </w:style>
  <w:style w:type="paragraph" w:styleId="Zkladntext">
    <w:name w:val="Body Text"/>
    <w:basedOn w:val="Normln"/>
    <w:link w:val="ZkladntextChar"/>
    <w:rsid w:val="00731167"/>
    <w:pPr>
      <w:widowControl w:val="0"/>
    </w:pPr>
    <w:rPr>
      <w:b/>
      <w:sz w:val="24"/>
    </w:rPr>
  </w:style>
  <w:style w:type="character" w:customStyle="1" w:styleId="ZkladntextChar">
    <w:name w:val="Základní text Char"/>
    <w:basedOn w:val="Standardnpsmoodstavce"/>
    <w:link w:val="Zkladntext"/>
    <w:rsid w:val="00731167"/>
    <w:rPr>
      <w:rFonts w:ascii="Times New Roman" w:eastAsia="Times New Roman" w:hAnsi="Times New Roman" w:cs="Times New Roman"/>
      <w:b/>
      <w:sz w:val="24"/>
      <w:szCs w:val="20"/>
    </w:rPr>
  </w:style>
  <w:style w:type="paragraph" w:customStyle="1" w:styleId="Default">
    <w:name w:val="Default"/>
    <w:rsid w:val="00731167"/>
    <w:pPr>
      <w:autoSpaceDE w:val="0"/>
      <w:autoSpaceDN w:val="0"/>
      <w:adjustRightInd w:val="0"/>
    </w:pPr>
    <w:rPr>
      <w:rFonts w:ascii="Times New Roman" w:hAnsi="Times New Roman" w:cs="Times New Roman"/>
      <w:color w:val="000000"/>
      <w:sz w:val="24"/>
      <w:szCs w:val="24"/>
    </w:rPr>
  </w:style>
  <w:style w:type="character" w:styleId="CittHTML">
    <w:name w:val="HTML Cite"/>
    <w:uiPriority w:val="99"/>
    <w:semiHidden/>
    <w:unhideWhenUsed/>
    <w:rsid w:val="00731167"/>
    <w:rPr>
      <w:i/>
      <w:iCs/>
    </w:rPr>
  </w:style>
  <w:style w:type="paragraph" w:styleId="Revize">
    <w:name w:val="Revision"/>
    <w:hidden/>
    <w:uiPriority w:val="99"/>
    <w:semiHidden/>
    <w:qFormat/>
    <w:rsid w:val="00731167"/>
    <w:rPr>
      <w:lang w:eastAsia="en-US"/>
    </w:rPr>
  </w:style>
  <w:style w:type="paragraph" w:customStyle="1" w:styleId="FreeForm">
    <w:name w:val="Free Form"/>
    <w:rsid w:val="00731167"/>
    <w:rPr>
      <w:rFonts w:ascii="System Font Regular" w:eastAsia="ヒラギノ角ゴ Pro W3" w:hAnsi="System Font Regular" w:cs="Times New Roman"/>
      <w:color w:val="000000"/>
      <w:szCs w:val="20"/>
    </w:rPr>
  </w:style>
  <w:style w:type="paragraph" w:styleId="Textvysvtlivek">
    <w:name w:val="endnote text"/>
    <w:basedOn w:val="Normln"/>
    <w:link w:val="TextvysvtlivekChar"/>
    <w:uiPriority w:val="99"/>
    <w:semiHidden/>
    <w:unhideWhenUsed/>
    <w:rsid w:val="00731167"/>
    <w:rPr>
      <w:rFonts w:ascii="Calibri" w:eastAsia="Calibri" w:hAnsi="Calibri" w:cs="Arial"/>
      <w:lang w:eastAsia="en-US"/>
    </w:rPr>
  </w:style>
  <w:style w:type="character" w:customStyle="1" w:styleId="TextvysvtlivekChar">
    <w:name w:val="Text vysvětlivek Char"/>
    <w:basedOn w:val="Standardnpsmoodstavce"/>
    <w:link w:val="Textvysvtlivek"/>
    <w:uiPriority w:val="99"/>
    <w:semiHidden/>
    <w:rsid w:val="00731167"/>
    <w:rPr>
      <w:sz w:val="20"/>
      <w:szCs w:val="20"/>
      <w:lang w:eastAsia="en-US"/>
    </w:rPr>
  </w:style>
  <w:style w:type="character" w:styleId="Odkaznavysvtlivky">
    <w:name w:val="endnote reference"/>
    <w:basedOn w:val="Standardnpsmoodstavce"/>
    <w:uiPriority w:val="99"/>
    <w:semiHidden/>
    <w:unhideWhenUsed/>
    <w:rsid w:val="00731167"/>
    <w:rPr>
      <w:vertAlign w:val="superscript"/>
    </w:rPr>
  </w:style>
  <w:style w:type="character" w:customStyle="1" w:styleId="st">
    <w:name w:val="st"/>
    <w:basedOn w:val="Standardnpsmoodstavce"/>
    <w:rsid w:val="007D0E5A"/>
  </w:style>
  <w:style w:type="character" w:styleId="Zdraznn">
    <w:name w:val="Emphasis"/>
    <w:basedOn w:val="Standardnpsmoodstavce"/>
    <w:uiPriority w:val="20"/>
    <w:qFormat/>
    <w:locked/>
    <w:rsid w:val="007D0E5A"/>
    <w:rPr>
      <w:i/>
      <w:iCs/>
    </w:rPr>
  </w:style>
  <w:style w:type="paragraph" w:styleId="Bezmezer">
    <w:name w:val="No Spacing"/>
    <w:aliases w:val="UJEP-TEXT"/>
    <w:uiPriority w:val="1"/>
    <w:qFormat/>
    <w:rsid w:val="00506B2C"/>
    <w:rPr>
      <w:rFonts w:ascii="Times New Roman" w:eastAsia="Times New Roman" w:hAnsi="Times New Roman" w:cs="Times New Roman"/>
      <w:sz w:val="20"/>
      <w:szCs w:val="20"/>
    </w:rPr>
  </w:style>
  <w:style w:type="paragraph" w:customStyle="1" w:styleId="Odstavecseseznamem1">
    <w:name w:val="Odstavec se seznamem1"/>
    <w:rsid w:val="00C72F28"/>
    <w:pPr>
      <w:ind w:left="720"/>
    </w:pPr>
    <w:rPr>
      <w:rFonts w:ascii="Times New Roman" w:eastAsia="ヒラギノ角ゴ Pro W3" w:hAnsi="Times New Roman" w:cs="Times New Roman"/>
      <w:color w:val="000000"/>
      <w:sz w:val="20"/>
      <w:szCs w:val="20"/>
    </w:rPr>
  </w:style>
  <w:style w:type="paragraph" w:customStyle="1" w:styleId="Aaoeeu">
    <w:name w:val="Aaoeeu"/>
    <w:rsid w:val="00C72F28"/>
    <w:pPr>
      <w:widowControl w:val="0"/>
      <w:suppressAutoHyphens/>
    </w:pPr>
    <w:rPr>
      <w:rFonts w:ascii="Times New Roman" w:eastAsia="Arial" w:hAnsi="Times New Roman" w:cs="Times New Roman"/>
      <w:sz w:val="20"/>
      <w:szCs w:val="20"/>
      <w:lang w:val="en-US" w:eastAsia="ar-SA"/>
    </w:rPr>
  </w:style>
  <w:style w:type="paragraph" w:customStyle="1" w:styleId="Text">
    <w:name w:val="Text"/>
    <w:rsid w:val="00C72F28"/>
    <w:rPr>
      <w:rFonts w:ascii="Helvetica Neue" w:eastAsia="Helvetica Neue" w:hAnsi="Helvetica Neue" w:cs="Helvetica Neue"/>
      <w:color w:val="000000"/>
      <w14:textOutline w14:w="0" w14:cap="flat" w14:cmpd="sng" w14:algn="ctr">
        <w14:noFill/>
        <w14:prstDash w14:val="solid"/>
        <w14:bevel/>
      </w14:textOutline>
    </w:rPr>
  </w:style>
  <w:style w:type="paragraph" w:customStyle="1" w:styleId="Odstavecseseznamem2">
    <w:name w:val="Odstavec se seznamem2"/>
    <w:rsid w:val="00C72F28"/>
    <w:pPr>
      <w:ind w:left="720"/>
    </w:pPr>
    <w:rPr>
      <w:rFonts w:ascii="Times New Roman" w:eastAsia="ヒラギノ角ゴ Pro W3" w:hAnsi="Times New Roman" w:cs="Times New Roman"/>
      <w:color w:val="000000"/>
      <w:sz w:val="20"/>
      <w:szCs w:val="20"/>
    </w:rPr>
  </w:style>
  <w:style w:type="character" w:styleId="Sledovanodkaz">
    <w:name w:val="FollowedHyperlink"/>
    <w:basedOn w:val="Standardnpsmoodstavce"/>
    <w:uiPriority w:val="99"/>
    <w:semiHidden/>
    <w:unhideWhenUsed/>
    <w:rsid w:val="00C72F28"/>
    <w:rPr>
      <w:color w:val="800080" w:themeColor="followedHyperlink"/>
      <w:u w:val="single"/>
    </w:rPr>
  </w:style>
  <w:style w:type="paragraph" w:customStyle="1" w:styleId="msonormal0">
    <w:name w:val="msonormal"/>
    <w:basedOn w:val="Normln"/>
    <w:uiPriority w:val="99"/>
    <w:rsid w:val="00C72F28"/>
    <w:pPr>
      <w:spacing w:before="100" w:beforeAutospacing="1" w:after="100" w:afterAutospacing="1"/>
    </w:pPr>
    <w:rPr>
      <w:sz w:val="24"/>
      <w:szCs w:val="24"/>
    </w:rPr>
  </w:style>
  <w:style w:type="character" w:customStyle="1" w:styleId="TextbublinyChar1">
    <w:name w:val="Text bubliny Char1"/>
    <w:basedOn w:val="Standardnpsmoodstavce"/>
    <w:uiPriority w:val="99"/>
    <w:semiHidden/>
    <w:rsid w:val="00C72F28"/>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C72F28"/>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styleId="Siln">
    <w:name w:val="Strong"/>
    <w:basedOn w:val="Standardnpsmoodstavce"/>
    <w:uiPriority w:val="22"/>
    <w:qFormat/>
    <w:locked/>
    <w:rsid w:val="00E81375"/>
    <w:rPr>
      <w:b/>
      <w:bCs/>
    </w:rPr>
  </w:style>
  <w:style w:type="table" w:customStyle="1" w:styleId="Prosttabulka21">
    <w:name w:val="Prostá tabulka 21"/>
    <w:basedOn w:val="Normlntabulka"/>
    <w:uiPriority w:val="42"/>
    <w:rsid w:val="0012740C"/>
    <w:rPr>
      <w:rFonts w:asciiTheme="minorHAnsi" w:eastAsiaTheme="minorHAnsi" w:hAnsiTheme="minorHAnsi" w:cstheme="minorBid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andard">
    <w:name w:val="Standard"/>
    <w:qFormat/>
    <w:rsid w:val="002C25AD"/>
    <w:pPr>
      <w:suppressAutoHyphens/>
      <w:autoSpaceDN w:val="0"/>
      <w:textAlignment w:val="baseline"/>
    </w:pPr>
    <w:rPr>
      <w:rFonts w:ascii="Times New Roman" w:eastAsia="Times New Roman" w:hAnsi="Times New Roman" w:cs="Times New Roman"/>
      <w:kern w:val="3"/>
      <w:sz w:val="20"/>
      <w:szCs w:val="20"/>
    </w:rPr>
  </w:style>
  <w:style w:type="paragraph" w:styleId="Zkladntextodsazen2">
    <w:name w:val="Body Text Indent 2"/>
    <w:basedOn w:val="Normln"/>
    <w:link w:val="Zkladntextodsazen2Char"/>
    <w:uiPriority w:val="99"/>
    <w:semiHidden/>
    <w:unhideWhenUsed/>
    <w:rsid w:val="00BE3DC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E3DC1"/>
    <w:rPr>
      <w:rFonts w:ascii="Times New Roman" w:eastAsia="Times New Roman" w:hAnsi="Times New Roman" w:cs="Times New Roman"/>
      <w:sz w:val="20"/>
      <w:szCs w:val="20"/>
    </w:rPr>
  </w:style>
  <w:style w:type="paragraph" w:styleId="Seznamsodrkami4">
    <w:name w:val="List Bullet 4"/>
    <w:basedOn w:val="Normln"/>
    <w:rsid w:val="00A11AC8"/>
    <w:pPr>
      <w:ind w:left="849" w:hanging="283"/>
    </w:pPr>
  </w:style>
  <w:style w:type="paragraph" w:styleId="Seznamsodrkami3">
    <w:name w:val="List Bullet 3"/>
    <w:basedOn w:val="Normln"/>
    <w:rsid w:val="00A11AC8"/>
    <w:pPr>
      <w:ind w:left="566" w:hanging="283"/>
    </w:pPr>
  </w:style>
  <w:style w:type="character" w:customStyle="1" w:styleId="sourcetitletxt1">
    <w:name w:val="sourcetitle_txt1"/>
    <w:rsid w:val="00CC6EFA"/>
  </w:style>
  <w:style w:type="character" w:customStyle="1" w:styleId="textexposedshow">
    <w:name w:val="textexposedshow"/>
    <w:basedOn w:val="Standardnpsmoodstavce"/>
    <w:rsid w:val="00EB2313"/>
  </w:style>
  <w:style w:type="paragraph" w:styleId="Prosttext">
    <w:name w:val="Plain Text"/>
    <w:basedOn w:val="Normln"/>
    <w:link w:val="ProsttextChar"/>
    <w:uiPriority w:val="99"/>
    <w:unhideWhenUsed/>
    <w:rsid w:val="00897E62"/>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897E62"/>
    <w:rPr>
      <w:rFonts w:ascii="Consolas" w:hAnsi="Consolas" w:cs="Times New Roman"/>
      <w:sz w:val="21"/>
      <w:szCs w:val="21"/>
      <w:lang w:eastAsia="en-US"/>
    </w:rPr>
  </w:style>
  <w:style w:type="character" w:customStyle="1" w:styleId="Nevyeenzmnka1">
    <w:name w:val="Nevyřešená zmínka1"/>
    <w:basedOn w:val="Standardnpsmoodstavce"/>
    <w:uiPriority w:val="99"/>
    <w:semiHidden/>
    <w:unhideWhenUsed/>
    <w:rsid w:val="00916388"/>
    <w:rPr>
      <w:color w:val="605E5C"/>
      <w:shd w:val="clear" w:color="auto" w:fill="E1DFDD"/>
    </w:rPr>
  </w:style>
  <w:style w:type="paragraph" w:customStyle="1" w:styleId="Zkladnodstavec">
    <w:name w:val="[Základní odstavec]"/>
    <w:basedOn w:val="Normln"/>
    <w:qFormat/>
    <w:rsid w:val="0034333C"/>
    <w:pPr>
      <w:spacing w:line="288" w:lineRule="auto"/>
      <w:textAlignment w:val="center"/>
    </w:pPr>
    <w:rPr>
      <w:rFonts w:ascii="MinionPro-Regular" w:eastAsia="Calibri" w:hAnsi="MinionPro-Regular" w:cstheme="minorBidi"/>
      <w:color w:val="000000"/>
      <w:sz w:val="24"/>
      <w:szCs w:val="22"/>
      <w:lang w:eastAsia="en-US"/>
    </w:rPr>
  </w:style>
  <w:style w:type="character" w:customStyle="1" w:styleId="Nevyeenzmnka10">
    <w:name w:val="Nevyřešená zmínka10"/>
    <w:basedOn w:val="Standardnpsmoodstavce"/>
    <w:uiPriority w:val="99"/>
    <w:semiHidden/>
    <w:unhideWhenUsed/>
    <w:rsid w:val="000814D8"/>
    <w:rPr>
      <w:color w:val="605E5C"/>
      <w:shd w:val="clear" w:color="auto" w:fill="E1DFDD"/>
    </w:rPr>
  </w:style>
  <w:style w:type="character" w:customStyle="1" w:styleId="apple-converted-space">
    <w:name w:val="apple-converted-space"/>
    <w:basedOn w:val="Standardnpsmoodstavce"/>
    <w:qFormat/>
    <w:rsid w:val="000B15CC"/>
  </w:style>
  <w:style w:type="character" w:customStyle="1" w:styleId="sourcedocument">
    <w:name w:val="sourcedocument"/>
    <w:basedOn w:val="Standardnpsmoodstavce"/>
    <w:rsid w:val="001D66AE"/>
  </w:style>
  <w:style w:type="character" w:customStyle="1" w:styleId="apple-style-span">
    <w:name w:val="apple-style-span"/>
    <w:basedOn w:val="Standardnpsmoodstavce"/>
    <w:rsid w:val="001D66AE"/>
  </w:style>
  <w:style w:type="character" w:customStyle="1" w:styleId="Internetovodkaz">
    <w:name w:val="Internetový odkaz"/>
    <w:basedOn w:val="Standardnpsmoodstavce"/>
    <w:uiPriority w:val="99"/>
    <w:rsid w:val="000B5E37"/>
    <w:rPr>
      <w:color w:val="0000FF"/>
      <w:u w:val="single"/>
    </w:rPr>
  </w:style>
  <w:style w:type="paragraph" w:customStyle="1" w:styleId="FreeFormA">
    <w:name w:val="Free Form A"/>
    <w:rsid w:val="00436F78"/>
    <w:rPr>
      <w:rFonts w:ascii="System Font Regular" w:eastAsia="ヒラギノ角ゴ Pro W3" w:hAnsi="System Font Regular" w:cs="Times New Roman"/>
      <w:color w:val="000000"/>
      <w:szCs w:val="20"/>
    </w:rPr>
  </w:style>
  <w:style w:type="paragraph" w:customStyle="1" w:styleId="FreeFormAA">
    <w:name w:val="Free Form A A"/>
    <w:rsid w:val="00436F78"/>
    <w:rPr>
      <w:rFonts w:ascii="System Font Regular" w:eastAsia="ヒラギノ角ゴ Pro W3" w:hAnsi="System Font Regular" w:cs="Times New Roman"/>
      <w:color w:val="000000"/>
      <w:szCs w:val="20"/>
    </w:rPr>
  </w:style>
  <w:style w:type="paragraph" w:customStyle="1" w:styleId="FreeFormB">
    <w:name w:val="Free Form B"/>
    <w:rsid w:val="00B345A5"/>
    <w:rPr>
      <w:rFonts w:ascii="Times New Roman" w:eastAsia="ヒラギノ角ゴ Pro W3" w:hAnsi="Times New Roman" w:cs="Times New Roman"/>
      <w:color w:val="000000"/>
      <w:sz w:val="20"/>
      <w:szCs w:val="20"/>
    </w:rPr>
  </w:style>
  <w:style w:type="paragraph" w:customStyle="1" w:styleId="Body">
    <w:name w:val="Body"/>
    <w:rsid w:val="00B15BB5"/>
    <w:rPr>
      <w:rFonts w:ascii="Helvetica" w:eastAsia="ヒラギノ角ゴ Pro W3" w:hAnsi="Helvetica" w:cs="Times New Roman"/>
      <w:color w:val="000000"/>
      <w:sz w:val="24"/>
      <w:szCs w:val="20"/>
    </w:rPr>
  </w:style>
  <w:style w:type="paragraph" w:customStyle="1" w:styleId="Literatura">
    <w:name w:val="Literatura"/>
    <w:basedOn w:val="Normln"/>
    <w:qFormat/>
    <w:rsid w:val="00937691"/>
    <w:pPr>
      <w:tabs>
        <w:tab w:val="right" w:pos="709"/>
        <w:tab w:val="left" w:pos="851"/>
      </w:tabs>
      <w:spacing w:before="60" w:after="60" w:line="360" w:lineRule="auto"/>
      <w:ind w:left="851" w:hanging="851"/>
      <w:jc w:val="both"/>
    </w:pPr>
    <w:rPr>
      <w:rFonts w:ascii="Trebuchet MS" w:hAnsi="Trebuchet MS"/>
      <w:sz w:val="24"/>
      <w:szCs w:val="24"/>
    </w:rPr>
  </w:style>
  <w:style w:type="paragraph" w:customStyle="1" w:styleId="Prosttext1">
    <w:name w:val="Prostý text1"/>
    <w:basedOn w:val="Normln"/>
    <w:rsid w:val="007751E6"/>
    <w:pPr>
      <w:suppressAutoHyphens/>
    </w:pPr>
    <w:rPr>
      <w:rFonts w:ascii="Calibri" w:eastAsia="Calibri" w:hAnsi="Calibri"/>
      <w:sz w:val="22"/>
      <w:szCs w:val="21"/>
      <w:lang w:eastAsia="zh-CN"/>
    </w:rPr>
  </w:style>
  <w:style w:type="paragraph" w:customStyle="1" w:styleId="Zkladntext1">
    <w:name w:val="Základní text1"/>
    <w:rsid w:val="007C353B"/>
    <w:pPr>
      <w:spacing w:after="140" w:line="288" w:lineRule="auto"/>
    </w:pPr>
    <w:rPr>
      <w:rFonts w:ascii="Times New Roman" w:eastAsia="ヒラギノ角ゴ Pro W3" w:hAnsi="Times New Roman" w:cs="Times New Roman"/>
      <w:color w:val="00000A"/>
      <w:sz w:val="20"/>
      <w:szCs w:val="20"/>
    </w:rPr>
  </w:style>
  <w:style w:type="paragraph" w:customStyle="1" w:styleId="Textbody">
    <w:name w:val="Text body"/>
    <w:basedOn w:val="Normln"/>
    <w:rsid w:val="00EC2FF6"/>
    <w:pPr>
      <w:suppressAutoHyphens/>
      <w:autoSpaceDN w:val="0"/>
      <w:spacing w:after="120"/>
    </w:pPr>
    <w:rPr>
      <w:kern w:val="3"/>
    </w:rPr>
  </w:style>
  <w:style w:type="character" w:customStyle="1" w:styleId="StrongEmphasis">
    <w:name w:val="Strong Emphasis"/>
    <w:rsid w:val="00EC2FF6"/>
    <w:rPr>
      <w:b/>
      <w:bCs/>
    </w:rPr>
  </w:style>
  <w:style w:type="character" w:customStyle="1" w:styleId="a-size-large">
    <w:name w:val="a-size-large"/>
    <w:basedOn w:val="Standardnpsmoodstavce"/>
    <w:rsid w:val="00A31EC0"/>
  </w:style>
  <w:style w:type="character" w:customStyle="1" w:styleId="lrzxr">
    <w:name w:val="lrzxr"/>
    <w:basedOn w:val="Standardnpsmoodstavce"/>
    <w:rsid w:val="00A31EC0"/>
  </w:style>
  <w:style w:type="character" w:customStyle="1" w:styleId="content-listtext">
    <w:name w:val="content-list__text"/>
    <w:basedOn w:val="Standardnpsmoodstavce"/>
    <w:rsid w:val="00A94EC7"/>
  </w:style>
  <w:style w:type="paragraph" w:customStyle="1" w:styleId="Vchoz">
    <w:name w:val="Výchozí"/>
    <w:rsid w:val="009D2D04"/>
    <w:rPr>
      <w:rFonts w:ascii="Helvetica Neue" w:eastAsia="Helvetica Neue" w:hAnsi="Helvetica Neue" w:cs="Helvetica Neue"/>
      <w:color w:val="000000"/>
    </w:rPr>
  </w:style>
  <w:style w:type="character" w:customStyle="1" w:styleId="Nevyeenzmnka2">
    <w:name w:val="Nevyřešená zmínka2"/>
    <w:basedOn w:val="Standardnpsmoodstavce"/>
    <w:uiPriority w:val="99"/>
    <w:semiHidden/>
    <w:unhideWhenUsed/>
    <w:rsid w:val="00517A53"/>
    <w:rPr>
      <w:color w:val="605E5C"/>
      <w:shd w:val="clear" w:color="auto" w:fill="E1DFDD"/>
    </w:rPr>
  </w:style>
  <w:style w:type="character" w:customStyle="1" w:styleId="fontstyle01">
    <w:name w:val="fontstyle01"/>
    <w:basedOn w:val="Standardnpsmoodstavce"/>
    <w:rsid w:val="009B7355"/>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692987"/>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rsid w:val="002B318D"/>
    <w:pPr>
      <w:autoSpaceDE w:val="0"/>
      <w:autoSpaceDN w:val="0"/>
      <w:adjustRightInd w:val="0"/>
      <w:spacing w:line="288" w:lineRule="auto"/>
      <w:textAlignment w:val="center"/>
    </w:pPr>
    <w:rPr>
      <w:rFonts w:eastAsia="Calibri"/>
      <w:color w:val="000000"/>
      <w:sz w:val="24"/>
      <w:szCs w:val="24"/>
      <w:lang w:val="en-US" w:eastAsia="en-US"/>
    </w:rPr>
  </w:style>
  <w:style w:type="character" w:customStyle="1" w:styleId="normaltextrun">
    <w:name w:val="normaltextrun"/>
    <w:basedOn w:val="Standardnpsmoodstavce"/>
    <w:rsid w:val="009E1DC4"/>
  </w:style>
  <w:style w:type="character" w:customStyle="1" w:styleId="spellingerror">
    <w:name w:val="spellingerror"/>
    <w:basedOn w:val="Standardnpsmoodstavce"/>
    <w:rsid w:val="009E1DC4"/>
  </w:style>
  <w:style w:type="paragraph" w:customStyle="1" w:styleId="Obsahtabulky">
    <w:name w:val="Obsah tabulky"/>
    <w:basedOn w:val="Normln"/>
    <w:qFormat/>
    <w:rsid w:val="005A10F1"/>
    <w:pPr>
      <w:suppressLineNumbers/>
    </w:pPr>
    <w:rPr>
      <w:rFonts w:ascii="Liberation Serif" w:eastAsia="SimSun" w:hAnsi="Liberation Serif" w:cs="Arial"/>
      <w:color w:val="00000A"/>
      <w:sz w:val="24"/>
      <w:szCs w:val="24"/>
      <w:lang w:eastAsia="zh-CN" w:bidi="hi-IN"/>
    </w:rPr>
  </w:style>
  <w:style w:type="character" w:customStyle="1" w:styleId="a-size-base">
    <w:name w:val="a-size-base"/>
    <w:basedOn w:val="Standardnpsmoodstavce"/>
    <w:rsid w:val="009549FC"/>
  </w:style>
  <w:style w:type="paragraph" w:customStyle="1" w:styleId="paragraph">
    <w:name w:val="paragraph"/>
    <w:basedOn w:val="Normln"/>
    <w:qFormat/>
    <w:rsid w:val="003E5D9E"/>
    <w:pPr>
      <w:spacing w:before="100" w:beforeAutospacing="1" w:after="100" w:afterAutospacing="1"/>
    </w:pPr>
    <w:rPr>
      <w:sz w:val="24"/>
      <w:szCs w:val="24"/>
    </w:rPr>
  </w:style>
  <w:style w:type="character" w:customStyle="1" w:styleId="eop">
    <w:name w:val="eop"/>
    <w:basedOn w:val="Standardnpsmoodstavce"/>
    <w:rsid w:val="003E5D9E"/>
  </w:style>
  <w:style w:type="paragraph" w:customStyle="1" w:styleId="-wm-msonormal">
    <w:name w:val="-wm-msonormal"/>
    <w:basedOn w:val="Normln"/>
    <w:rsid w:val="007D06F3"/>
    <w:pPr>
      <w:spacing w:before="100" w:beforeAutospacing="1" w:after="100" w:afterAutospacing="1"/>
    </w:pPr>
    <w:rPr>
      <w:sz w:val="24"/>
      <w:szCs w:val="24"/>
    </w:rPr>
  </w:style>
  <w:style w:type="character" w:customStyle="1" w:styleId="-wm-normaltextrun">
    <w:name w:val="-wm-normaltextrun"/>
    <w:basedOn w:val="Standardnpsmoodstavce"/>
    <w:rsid w:val="007D06F3"/>
  </w:style>
  <w:style w:type="character" w:customStyle="1" w:styleId="-wm-eop">
    <w:name w:val="-wm-eop"/>
    <w:basedOn w:val="Standardnpsmoodstavce"/>
    <w:rsid w:val="007D06F3"/>
  </w:style>
  <w:style w:type="paragraph" w:customStyle="1" w:styleId="-wm-paragraph">
    <w:name w:val="-wm-paragraph"/>
    <w:basedOn w:val="Normln"/>
    <w:rsid w:val="009C4F95"/>
    <w:pPr>
      <w:spacing w:before="100" w:beforeAutospacing="1" w:after="100" w:afterAutospacing="1"/>
    </w:pPr>
    <w:rPr>
      <w:sz w:val="24"/>
      <w:szCs w:val="24"/>
    </w:rPr>
  </w:style>
  <w:style w:type="character" w:customStyle="1" w:styleId="-wm-spellingerror">
    <w:name w:val="-wm-spellingerror"/>
    <w:basedOn w:val="Standardnpsmoodstavce"/>
    <w:rsid w:val="009C4F95"/>
  </w:style>
  <w:style w:type="paragraph" w:styleId="z-Zatekformule">
    <w:name w:val="HTML Top of Form"/>
    <w:basedOn w:val="Normln"/>
    <w:next w:val="Normln"/>
    <w:link w:val="z-ZatekformuleChar"/>
    <w:hidden/>
    <w:uiPriority w:val="99"/>
    <w:semiHidden/>
    <w:unhideWhenUsed/>
    <w:rsid w:val="00452CA0"/>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semiHidden/>
    <w:rsid w:val="00452CA0"/>
    <w:rPr>
      <w:rFonts w:ascii="Arial" w:eastAsia="Times New Roman" w:hAnsi="Arial"/>
      <w:vanish/>
      <w:sz w:val="16"/>
      <w:szCs w:val="16"/>
    </w:rPr>
  </w:style>
  <w:style w:type="character" w:customStyle="1" w:styleId="Nevyeenzmnka3">
    <w:name w:val="Nevyřešená zmínka3"/>
    <w:basedOn w:val="Standardnpsmoodstavce"/>
    <w:uiPriority w:val="99"/>
    <w:semiHidden/>
    <w:unhideWhenUsed/>
    <w:rsid w:val="00B25A1E"/>
    <w:rPr>
      <w:color w:val="605E5C"/>
      <w:shd w:val="clear" w:color="auto" w:fill="E1DFDD"/>
    </w:rPr>
  </w:style>
  <w:style w:type="character" w:customStyle="1" w:styleId="contextualspellingandgrammarerror">
    <w:name w:val="contextualspellingandgrammarerror"/>
    <w:basedOn w:val="Standardnpsmoodstavce"/>
    <w:rsid w:val="00B25A1E"/>
  </w:style>
  <w:style w:type="character" w:customStyle="1" w:styleId="scxw49133225">
    <w:name w:val="scxw49133225"/>
    <w:basedOn w:val="Standardnpsmoodstavce"/>
    <w:rsid w:val="00B25A1E"/>
  </w:style>
  <w:style w:type="character" w:customStyle="1" w:styleId="markedcontent">
    <w:name w:val="markedcontent"/>
    <w:basedOn w:val="Standardnpsmoodstavce"/>
    <w:rsid w:val="00B25A1E"/>
  </w:style>
  <w:style w:type="paragraph" w:styleId="Titulek">
    <w:name w:val="caption"/>
    <w:basedOn w:val="Normln"/>
    <w:next w:val="Normln"/>
    <w:unhideWhenUsed/>
    <w:qFormat/>
    <w:locked/>
    <w:rsid w:val="00B25A1E"/>
    <w:rPr>
      <w:rFonts w:ascii="Arial Narrow" w:hAnsi="Arial Narrow"/>
      <w:b/>
      <w:bCs/>
    </w:rPr>
  </w:style>
  <w:style w:type="table" w:customStyle="1" w:styleId="Tabulkasmkou4zvraznn218">
    <w:name w:val="Tabulka s mřížkou 4 – zvýraznění 218"/>
    <w:basedOn w:val="Normlntabulka"/>
    <w:uiPriority w:val="49"/>
    <w:rsid w:val="00B25A1E"/>
    <w:rPr>
      <w:rFonts w:ascii="Trebuchet MS" w:eastAsia="Times New Roman" w:hAnsi="Trebuchet MS" w:cs="Times New Roman"/>
      <w:sz w:val="24"/>
      <w:szCs w:val="24"/>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Nevyeenzmnka4">
    <w:name w:val="Nevyřešená zmínka4"/>
    <w:basedOn w:val="Standardnpsmoodstavce"/>
    <w:uiPriority w:val="99"/>
    <w:semiHidden/>
    <w:unhideWhenUsed/>
    <w:rsid w:val="002F5C81"/>
    <w:rPr>
      <w:color w:val="605E5C"/>
      <w:shd w:val="clear" w:color="auto" w:fill="E1DFDD"/>
    </w:rPr>
  </w:style>
  <w:style w:type="paragraph" w:customStyle="1" w:styleId="Predvolen">
    <w:name w:val="Predvolené"/>
    <w:rsid w:val="00415DA8"/>
    <w:pPr>
      <w:pBdr>
        <w:top w:val="nil"/>
        <w:left w:val="nil"/>
        <w:bottom w:val="nil"/>
        <w:right w:val="nil"/>
        <w:between w:val="nil"/>
        <w:bar w:val="nil"/>
      </w:pBdr>
    </w:pPr>
    <w:rPr>
      <w:rFonts w:ascii="Helvetica Neue" w:eastAsia="Arial Unicode MS" w:hAnsi="Helvetica Neue" w:cs="Arial Unicode MS"/>
      <w:color w:val="000000"/>
      <w:u w:color="000000"/>
      <w:bdr w:val="nil"/>
      <w:lang w:val="en-US"/>
    </w:rPr>
  </w:style>
  <w:style w:type="character" w:customStyle="1" w:styleId="clsneexist">
    <w:name w:val="$clsneexist"/>
    <w:basedOn w:val="Standardnpsmoodstavce"/>
    <w:rsid w:val="00CA771A"/>
  </w:style>
  <w:style w:type="character" w:customStyle="1" w:styleId="obdmsezzdr">
    <w:name w:val="obd_m_sez_zdr"/>
    <w:basedOn w:val="Standardnpsmoodstavce"/>
    <w:rsid w:val="00FA0881"/>
  </w:style>
  <w:style w:type="character" w:customStyle="1" w:styleId="obdpole6">
    <w:name w:val="obd_pole_6"/>
    <w:basedOn w:val="Standardnpsmoodstavce"/>
    <w:rsid w:val="00FA0881"/>
  </w:style>
  <w:style w:type="character" w:customStyle="1" w:styleId="scxw109636732">
    <w:name w:val="scxw109636732"/>
    <w:basedOn w:val="Standardnpsmoodstavce"/>
    <w:rsid w:val="00830319"/>
  </w:style>
  <w:style w:type="character" w:customStyle="1" w:styleId="scxw229517520">
    <w:name w:val="scxw229517520"/>
    <w:basedOn w:val="Standardnpsmoodstavce"/>
    <w:rsid w:val="00E46571"/>
  </w:style>
  <w:style w:type="character" w:customStyle="1" w:styleId="scxw158717810">
    <w:name w:val="scxw158717810"/>
    <w:basedOn w:val="Standardnpsmoodstavce"/>
    <w:rsid w:val="004A62ED"/>
  </w:style>
  <w:style w:type="character" w:customStyle="1" w:styleId="scxw84140591">
    <w:name w:val="scxw84140591"/>
    <w:basedOn w:val="Standardnpsmoodstavce"/>
    <w:rsid w:val="00D502CF"/>
  </w:style>
  <w:style w:type="character" w:customStyle="1" w:styleId="scxw251707474">
    <w:name w:val="scxw251707474"/>
    <w:basedOn w:val="Standardnpsmoodstavce"/>
    <w:rsid w:val="00D502CF"/>
  </w:style>
  <w:style w:type="character" w:customStyle="1" w:styleId="scxw126983658">
    <w:name w:val="scxw126983658"/>
    <w:basedOn w:val="Standardnpsmoodstavce"/>
    <w:rsid w:val="0017634B"/>
  </w:style>
  <w:style w:type="character" w:customStyle="1" w:styleId="scxw115688575">
    <w:name w:val="scxw115688575"/>
    <w:basedOn w:val="Standardnpsmoodstavce"/>
    <w:rsid w:val="0017634B"/>
  </w:style>
  <w:style w:type="character" w:customStyle="1" w:styleId="scxw3865334">
    <w:name w:val="scxw3865334"/>
    <w:basedOn w:val="Standardnpsmoodstavce"/>
    <w:rsid w:val="00650286"/>
  </w:style>
  <w:style w:type="character" w:customStyle="1" w:styleId="scxw43191860">
    <w:name w:val="scxw43191860"/>
    <w:basedOn w:val="Standardnpsmoodstavce"/>
    <w:rsid w:val="00456216"/>
  </w:style>
  <w:style w:type="character" w:customStyle="1" w:styleId="scxw239446342">
    <w:name w:val="scxw239446342"/>
    <w:basedOn w:val="Standardnpsmoodstavce"/>
    <w:rsid w:val="00456216"/>
  </w:style>
  <w:style w:type="character" w:customStyle="1" w:styleId="scxw121248244">
    <w:name w:val="scxw121248244"/>
    <w:basedOn w:val="Standardnpsmoodstavce"/>
    <w:rsid w:val="00C10D27"/>
  </w:style>
  <w:style w:type="character" w:customStyle="1" w:styleId="scxw251269718">
    <w:name w:val="scxw251269718"/>
    <w:basedOn w:val="Standardnpsmoodstavce"/>
    <w:rsid w:val="00EB59BA"/>
  </w:style>
  <w:style w:type="character" w:customStyle="1" w:styleId="scxw256218023">
    <w:name w:val="scxw256218023"/>
    <w:basedOn w:val="Standardnpsmoodstavce"/>
    <w:rsid w:val="00174076"/>
  </w:style>
  <w:style w:type="character" w:customStyle="1" w:styleId="scxw139896989">
    <w:name w:val="scxw139896989"/>
    <w:basedOn w:val="Standardnpsmoodstavce"/>
    <w:rsid w:val="00B57DB3"/>
  </w:style>
  <w:style w:type="character" w:customStyle="1" w:styleId="scxw76220625">
    <w:name w:val="scxw76220625"/>
    <w:basedOn w:val="Standardnpsmoodstavce"/>
    <w:rsid w:val="001A049B"/>
  </w:style>
  <w:style w:type="character" w:customStyle="1" w:styleId="scxw6657068">
    <w:name w:val="scxw6657068"/>
    <w:basedOn w:val="Standardnpsmoodstavce"/>
    <w:rsid w:val="00352B4F"/>
  </w:style>
  <w:style w:type="character" w:customStyle="1" w:styleId="scxw179623615">
    <w:name w:val="scxw179623615"/>
    <w:basedOn w:val="Standardnpsmoodstavce"/>
    <w:rsid w:val="004816F8"/>
  </w:style>
  <w:style w:type="character" w:customStyle="1" w:styleId="scxw254189898">
    <w:name w:val="scxw254189898"/>
    <w:basedOn w:val="Standardnpsmoodstavce"/>
    <w:rsid w:val="004816F8"/>
  </w:style>
  <w:style w:type="character" w:customStyle="1" w:styleId="scxw47670131">
    <w:name w:val="scxw47670131"/>
    <w:basedOn w:val="Standardnpsmoodstavce"/>
    <w:rsid w:val="004816F8"/>
  </w:style>
  <w:style w:type="character" w:customStyle="1" w:styleId="scxw103139355">
    <w:name w:val="scxw103139355"/>
    <w:basedOn w:val="Standardnpsmoodstavce"/>
    <w:rsid w:val="004816F8"/>
  </w:style>
  <w:style w:type="character" w:customStyle="1" w:styleId="scxw134616090">
    <w:name w:val="scxw134616090"/>
    <w:basedOn w:val="Standardnpsmoodstavce"/>
    <w:rsid w:val="004816F8"/>
  </w:style>
  <w:style w:type="character" w:customStyle="1" w:styleId="scxw189034376">
    <w:name w:val="scxw189034376"/>
    <w:basedOn w:val="Standardnpsmoodstavce"/>
    <w:rsid w:val="00891D2C"/>
  </w:style>
  <w:style w:type="character" w:customStyle="1" w:styleId="scxw116138924">
    <w:name w:val="scxw116138924"/>
    <w:basedOn w:val="Standardnpsmoodstavce"/>
    <w:rsid w:val="00891D2C"/>
  </w:style>
  <w:style w:type="character" w:customStyle="1" w:styleId="scxw12617169">
    <w:name w:val="scxw12617169"/>
    <w:basedOn w:val="Standardnpsmoodstavce"/>
    <w:rsid w:val="008755B0"/>
  </w:style>
  <w:style w:type="character" w:customStyle="1" w:styleId="scxw168478243">
    <w:name w:val="scxw168478243"/>
    <w:basedOn w:val="Standardnpsmoodstavce"/>
    <w:rsid w:val="0035006A"/>
  </w:style>
  <w:style w:type="character" w:customStyle="1" w:styleId="scxw219399089">
    <w:name w:val="scxw219399089"/>
    <w:basedOn w:val="Standardnpsmoodstavce"/>
    <w:rsid w:val="0035006A"/>
  </w:style>
  <w:style w:type="character" w:customStyle="1" w:styleId="scxw16553718">
    <w:name w:val="scxw16553718"/>
    <w:basedOn w:val="Standardnpsmoodstavce"/>
    <w:rsid w:val="0035006A"/>
  </w:style>
  <w:style w:type="character" w:customStyle="1" w:styleId="scxw230810489">
    <w:name w:val="scxw230810489"/>
    <w:basedOn w:val="Standardnpsmoodstavce"/>
    <w:rsid w:val="000E3D85"/>
  </w:style>
  <w:style w:type="character" w:customStyle="1" w:styleId="price">
    <w:name w:val="price"/>
    <w:basedOn w:val="Standardnpsmoodstavce"/>
    <w:rsid w:val="00806ED1"/>
  </w:style>
  <w:style w:type="paragraph" w:customStyle="1" w:styleId="availability">
    <w:name w:val="availability"/>
    <w:basedOn w:val="Normln"/>
    <w:rsid w:val="00806ED1"/>
    <w:pPr>
      <w:spacing w:before="100" w:beforeAutospacing="1" w:after="100" w:afterAutospacing="1"/>
    </w:pPr>
    <w:rPr>
      <w:sz w:val="24"/>
      <w:szCs w:val="24"/>
    </w:rPr>
  </w:style>
  <w:style w:type="character" w:customStyle="1" w:styleId="Nevyeenzmnka5">
    <w:name w:val="Nevyřešená zmínka5"/>
    <w:basedOn w:val="Standardnpsmoodstavce"/>
    <w:uiPriority w:val="99"/>
    <w:semiHidden/>
    <w:unhideWhenUsed/>
    <w:rsid w:val="006307CC"/>
    <w:rPr>
      <w:color w:val="605E5C"/>
      <w:shd w:val="clear" w:color="auto" w:fill="E1DFDD"/>
    </w:rPr>
  </w:style>
  <w:style w:type="character" w:styleId="Nevyeenzmnka">
    <w:name w:val="Unresolved Mention"/>
    <w:basedOn w:val="Standardnpsmoodstavce"/>
    <w:uiPriority w:val="99"/>
    <w:semiHidden/>
    <w:unhideWhenUsed/>
    <w:rsid w:val="00630E9F"/>
    <w:rPr>
      <w:color w:val="605E5C"/>
      <w:shd w:val="clear" w:color="auto" w:fill="E1DFDD"/>
    </w:rPr>
  </w:style>
  <w:style w:type="character" w:customStyle="1" w:styleId="a-list-item">
    <w:name w:val="a-list-item"/>
    <w:basedOn w:val="Standardnpsmoodstavce"/>
    <w:rsid w:val="009D5130"/>
  </w:style>
  <w:style w:type="character" w:customStyle="1" w:styleId="result-detail-item">
    <w:name w:val="result-detail-item"/>
    <w:basedOn w:val="Standardnpsmoodstavce"/>
    <w:rsid w:val="00E90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568">
      <w:bodyDiv w:val="1"/>
      <w:marLeft w:val="0"/>
      <w:marRight w:val="0"/>
      <w:marTop w:val="0"/>
      <w:marBottom w:val="0"/>
      <w:divBdr>
        <w:top w:val="none" w:sz="0" w:space="0" w:color="auto"/>
        <w:left w:val="none" w:sz="0" w:space="0" w:color="auto"/>
        <w:bottom w:val="none" w:sz="0" w:space="0" w:color="auto"/>
        <w:right w:val="none" w:sz="0" w:space="0" w:color="auto"/>
      </w:divBdr>
    </w:div>
    <w:div w:id="10765438">
      <w:bodyDiv w:val="1"/>
      <w:marLeft w:val="0"/>
      <w:marRight w:val="0"/>
      <w:marTop w:val="0"/>
      <w:marBottom w:val="0"/>
      <w:divBdr>
        <w:top w:val="none" w:sz="0" w:space="0" w:color="auto"/>
        <w:left w:val="none" w:sz="0" w:space="0" w:color="auto"/>
        <w:bottom w:val="none" w:sz="0" w:space="0" w:color="auto"/>
        <w:right w:val="none" w:sz="0" w:space="0" w:color="auto"/>
      </w:divBdr>
    </w:div>
    <w:div w:id="24018670">
      <w:bodyDiv w:val="1"/>
      <w:marLeft w:val="0"/>
      <w:marRight w:val="0"/>
      <w:marTop w:val="0"/>
      <w:marBottom w:val="0"/>
      <w:divBdr>
        <w:top w:val="none" w:sz="0" w:space="0" w:color="auto"/>
        <w:left w:val="none" w:sz="0" w:space="0" w:color="auto"/>
        <w:bottom w:val="none" w:sz="0" w:space="0" w:color="auto"/>
        <w:right w:val="none" w:sz="0" w:space="0" w:color="auto"/>
      </w:divBdr>
    </w:div>
    <w:div w:id="25255507">
      <w:bodyDiv w:val="1"/>
      <w:marLeft w:val="0"/>
      <w:marRight w:val="0"/>
      <w:marTop w:val="0"/>
      <w:marBottom w:val="0"/>
      <w:divBdr>
        <w:top w:val="none" w:sz="0" w:space="0" w:color="auto"/>
        <w:left w:val="none" w:sz="0" w:space="0" w:color="auto"/>
        <w:bottom w:val="none" w:sz="0" w:space="0" w:color="auto"/>
        <w:right w:val="none" w:sz="0" w:space="0" w:color="auto"/>
      </w:divBdr>
    </w:div>
    <w:div w:id="26374784">
      <w:bodyDiv w:val="1"/>
      <w:marLeft w:val="0"/>
      <w:marRight w:val="0"/>
      <w:marTop w:val="0"/>
      <w:marBottom w:val="0"/>
      <w:divBdr>
        <w:top w:val="none" w:sz="0" w:space="0" w:color="auto"/>
        <w:left w:val="none" w:sz="0" w:space="0" w:color="auto"/>
        <w:bottom w:val="none" w:sz="0" w:space="0" w:color="auto"/>
        <w:right w:val="none" w:sz="0" w:space="0" w:color="auto"/>
      </w:divBdr>
    </w:div>
    <w:div w:id="26684229">
      <w:bodyDiv w:val="1"/>
      <w:marLeft w:val="0"/>
      <w:marRight w:val="0"/>
      <w:marTop w:val="0"/>
      <w:marBottom w:val="0"/>
      <w:divBdr>
        <w:top w:val="none" w:sz="0" w:space="0" w:color="auto"/>
        <w:left w:val="none" w:sz="0" w:space="0" w:color="auto"/>
        <w:bottom w:val="none" w:sz="0" w:space="0" w:color="auto"/>
        <w:right w:val="none" w:sz="0" w:space="0" w:color="auto"/>
      </w:divBdr>
    </w:div>
    <w:div w:id="29696544">
      <w:bodyDiv w:val="1"/>
      <w:marLeft w:val="0"/>
      <w:marRight w:val="0"/>
      <w:marTop w:val="0"/>
      <w:marBottom w:val="0"/>
      <w:divBdr>
        <w:top w:val="none" w:sz="0" w:space="0" w:color="auto"/>
        <w:left w:val="none" w:sz="0" w:space="0" w:color="auto"/>
        <w:bottom w:val="none" w:sz="0" w:space="0" w:color="auto"/>
        <w:right w:val="none" w:sz="0" w:space="0" w:color="auto"/>
      </w:divBdr>
    </w:div>
    <w:div w:id="32653977">
      <w:bodyDiv w:val="1"/>
      <w:marLeft w:val="0"/>
      <w:marRight w:val="0"/>
      <w:marTop w:val="0"/>
      <w:marBottom w:val="0"/>
      <w:divBdr>
        <w:top w:val="none" w:sz="0" w:space="0" w:color="auto"/>
        <w:left w:val="none" w:sz="0" w:space="0" w:color="auto"/>
        <w:bottom w:val="none" w:sz="0" w:space="0" w:color="auto"/>
        <w:right w:val="none" w:sz="0" w:space="0" w:color="auto"/>
      </w:divBdr>
    </w:div>
    <w:div w:id="35132535">
      <w:bodyDiv w:val="1"/>
      <w:marLeft w:val="0"/>
      <w:marRight w:val="0"/>
      <w:marTop w:val="0"/>
      <w:marBottom w:val="0"/>
      <w:divBdr>
        <w:top w:val="none" w:sz="0" w:space="0" w:color="auto"/>
        <w:left w:val="none" w:sz="0" w:space="0" w:color="auto"/>
        <w:bottom w:val="none" w:sz="0" w:space="0" w:color="auto"/>
        <w:right w:val="none" w:sz="0" w:space="0" w:color="auto"/>
      </w:divBdr>
    </w:div>
    <w:div w:id="40398325">
      <w:bodyDiv w:val="1"/>
      <w:marLeft w:val="0"/>
      <w:marRight w:val="0"/>
      <w:marTop w:val="0"/>
      <w:marBottom w:val="0"/>
      <w:divBdr>
        <w:top w:val="none" w:sz="0" w:space="0" w:color="auto"/>
        <w:left w:val="none" w:sz="0" w:space="0" w:color="auto"/>
        <w:bottom w:val="none" w:sz="0" w:space="0" w:color="auto"/>
        <w:right w:val="none" w:sz="0" w:space="0" w:color="auto"/>
      </w:divBdr>
    </w:div>
    <w:div w:id="53896918">
      <w:bodyDiv w:val="1"/>
      <w:marLeft w:val="0"/>
      <w:marRight w:val="0"/>
      <w:marTop w:val="0"/>
      <w:marBottom w:val="0"/>
      <w:divBdr>
        <w:top w:val="none" w:sz="0" w:space="0" w:color="auto"/>
        <w:left w:val="none" w:sz="0" w:space="0" w:color="auto"/>
        <w:bottom w:val="none" w:sz="0" w:space="0" w:color="auto"/>
        <w:right w:val="none" w:sz="0" w:space="0" w:color="auto"/>
      </w:divBdr>
    </w:div>
    <w:div w:id="62417918">
      <w:bodyDiv w:val="1"/>
      <w:marLeft w:val="0"/>
      <w:marRight w:val="0"/>
      <w:marTop w:val="0"/>
      <w:marBottom w:val="0"/>
      <w:divBdr>
        <w:top w:val="none" w:sz="0" w:space="0" w:color="auto"/>
        <w:left w:val="none" w:sz="0" w:space="0" w:color="auto"/>
        <w:bottom w:val="none" w:sz="0" w:space="0" w:color="auto"/>
        <w:right w:val="none" w:sz="0" w:space="0" w:color="auto"/>
      </w:divBdr>
    </w:div>
    <w:div w:id="68355668">
      <w:bodyDiv w:val="1"/>
      <w:marLeft w:val="0"/>
      <w:marRight w:val="0"/>
      <w:marTop w:val="0"/>
      <w:marBottom w:val="0"/>
      <w:divBdr>
        <w:top w:val="none" w:sz="0" w:space="0" w:color="auto"/>
        <w:left w:val="none" w:sz="0" w:space="0" w:color="auto"/>
        <w:bottom w:val="none" w:sz="0" w:space="0" w:color="auto"/>
        <w:right w:val="none" w:sz="0" w:space="0" w:color="auto"/>
      </w:divBdr>
    </w:div>
    <w:div w:id="69468278">
      <w:bodyDiv w:val="1"/>
      <w:marLeft w:val="0"/>
      <w:marRight w:val="0"/>
      <w:marTop w:val="0"/>
      <w:marBottom w:val="0"/>
      <w:divBdr>
        <w:top w:val="none" w:sz="0" w:space="0" w:color="auto"/>
        <w:left w:val="none" w:sz="0" w:space="0" w:color="auto"/>
        <w:bottom w:val="none" w:sz="0" w:space="0" w:color="auto"/>
        <w:right w:val="none" w:sz="0" w:space="0" w:color="auto"/>
      </w:divBdr>
    </w:div>
    <w:div w:id="69887280">
      <w:bodyDiv w:val="1"/>
      <w:marLeft w:val="0"/>
      <w:marRight w:val="0"/>
      <w:marTop w:val="0"/>
      <w:marBottom w:val="0"/>
      <w:divBdr>
        <w:top w:val="none" w:sz="0" w:space="0" w:color="auto"/>
        <w:left w:val="none" w:sz="0" w:space="0" w:color="auto"/>
        <w:bottom w:val="none" w:sz="0" w:space="0" w:color="auto"/>
        <w:right w:val="none" w:sz="0" w:space="0" w:color="auto"/>
      </w:divBdr>
    </w:div>
    <w:div w:id="74933716">
      <w:bodyDiv w:val="1"/>
      <w:marLeft w:val="0"/>
      <w:marRight w:val="0"/>
      <w:marTop w:val="0"/>
      <w:marBottom w:val="0"/>
      <w:divBdr>
        <w:top w:val="none" w:sz="0" w:space="0" w:color="auto"/>
        <w:left w:val="none" w:sz="0" w:space="0" w:color="auto"/>
        <w:bottom w:val="none" w:sz="0" w:space="0" w:color="auto"/>
        <w:right w:val="none" w:sz="0" w:space="0" w:color="auto"/>
      </w:divBdr>
    </w:div>
    <w:div w:id="79454743">
      <w:bodyDiv w:val="1"/>
      <w:marLeft w:val="0"/>
      <w:marRight w:val="0"/>
      <w:marTop w:val="0"/>
      <w:marBottom w:val="0"/>
      <w:divBdr>
        <w:top w:val="none" w:sz="0" w:space="0" w:color="auto"/>
        <w:left w:val="none" w:sz="0" w:space="0" w:color="auto"/>
        <w:bottom w:val="none" w:sz="0" w:space="0" w:color="auto"/>
        <w:right w:val="none" w:sz="0" w:space="0" w:color="auto"/>
      </w:divBdr>
    </w:div>
    <w:div w:id="84152075">
      <w:bodyDiv w:val="1"/>
      <w:marLeft w:val="0"/>
      <w:marRight w:val="0"/>
      <w:marTop w:val="0"/>
      <w:marBottom w:val="0"/>
      <w:divBdr>
        <w:top w:val="none" w:sz="0" w:space="0" w:color="auto"/>
        <w:left w:val="none" w:sz="0" w:space="0" w:color="auto"/>
        <w:bottom w:val="none" w:sz="0" w:space="0" w:color="auto"/>
        <w:right w:val="none" w:sz="0" w:space="0" w:color="auto"/>
      </w:divBdr>
    </w:div>
    <w:div w:id="94911716">
      <w:bodyDiv w:val="1"/>
      <w:marLeft w:val="0"/>
      <w:marRight w:val="0"/>
      <w:marTop w:val="0"/>
      <w:marBottom w:val="0"/>
      <w:divBdr>
        <w:top w:val="none" w:sz="0" w:space="0" w:color="auto"/>
        <w:left w:val="none" w:sz="0" w:space="0" w:color="auto"/>
        <w:bottom w:val="none" w:sz="0" w:space="0" w:color="auto"/>
        <w:right w:val="none" w:sz="0" w:space="0" w:color="auto"/>
      </w:divBdr>
    </w:div>
    <w:div w:id="101875391">
      <w:bodyDiv w:val="1"/>
      <w:marLeft w:val="0"/>
      <w:marRight w:val="0"/>
      <w:marTop w:val="0"/>
      <w:marBottom w:val="0"/>
      <w:divBdr>
        <w:top w:val="none" w:sz="0" w:space="0" w:color="auto"/>
        <w:left w:val="none" w:sz="0" w:space="0" w:color="auto"/>
        <w:bottom w:val="none" w:sz="0" w:space="0" w:color="auto"/>
        <w:right w:val="none" w:sz="0" w:space="0" w:color="auto"/>
      </w:divBdr>
    </w:div>
    <w:div w:id="106971468">
      <w:bodyDiv w:val="1"/>
      <w:marLeft w:val="0"/>
      <w:marRight w:val="0"/>
      <w:marTop w:val="0"/>
      <w:marBottom w:val="0"/>
      <w:divBdr>
        <w:top w:val="none" w:sz="0" w:space="0" w:color="auto"/>
        <w:left w:val="none" w:sz="0" w:space="0" w:color="auto"/>
        <w:bottom w:val="none" w:sz="0" w:space="0" w:color="auto"/>
        <w:right w:val="none" w:sz="0" w:space="0" w:color="auto"/>
      </w:divBdr>
    </w:div>
    <w:div w:id="108398235">
      <w:bodyDiv w:val="1"/>
      <w:marLeft w:val="0"/>
      <w:marRight w:val="0"/>
      <w:marTop w:val="0"/>
      <w:marBottom w:val="0"/>
      <w:divBdr>
        <w:top w:val="none" w:sz="0" w:space="0" w:color="auto"/>
        <w:left w:val="none" w:sz="0" w:space="0" w:color="auto"/>
        <w:bottom w:val="none" w:sz="0" w:space="0" w:color="auto"/>
        <w:right w:val="none" w:sz="0" w:space="0" w:color="auto"/>
      </w:divBdr>
      <w:divsChild>
        <w:div w:id="1677924191">
          <w:marLeft w:val="0"/>
          <w:marRight w:val="0"/>
          <w:marTop w:val="0"/>
          <w:marBottom w:val="0"/>
          <w:divBdr>
            <w:top w:val="none" w:sz="0" w:space="0" w:color="auto"/>
            <w:left w:val="none" w:sz="0" w:space="0" w:color="auto"/>
            <w:bottom w:val="none" w:sz="0" w:space="0" w:color="auto"/>
            <w:right w:val="none" w:sz="0" w:space="0" w:color="auto"/>
          </w:divBdr>
          <w:divsChild>
            <w:div w:id="102652934">
              <w:marLeft w:val="0"/>
              <w:marRight w:val="0"/>
              <w:marTop w:val="0"/>
              <w:marBottom w:val="0"/>
              <w:divBdr>
                <w:top w:val="none" w:sz="0" w:space="0" w:color="auto"/>
                <w:left w:val="none" w:sz="0" w:space="0" w:color="auto"/>
                <w:bottom w:val="none" w:sz="0" w:space="0" w:color="auto"/>
                <w:right w:val="none" w:sz="0" w:space="0" w:color="auto"/>
              </w:divBdr>
            </w:div>
          </w:divsChild>
        </w:div>
        <w:div w:id="41905467">
          <w:marLeft w:val="0"/>
          <w:marRight w:val="0"/>
          <w:marTop w:val="0"/>
          <w:marBottom w:val="0"/>
          <w:divBdr>
            <w:top w:val="none" w:sz="0" w:space="0" w:color="auto"/>
            <w:left w:val="none" w:sz="0" w:space="0" w:color="auto"/>
            <w:bottom w:val="none" w:sz="0" w:space="0" w:color="auto"/>
            <w:right w:val="none" w:sz="0" w:space="0" w:color="auto"/>
          </w:divBdr>
          <w:divsChild>
            <w:div w:id="489173856">
              <w:marLeft w:val="0"/>
              <w:marRight w:val="0"/>
              <w:marTop w:val="0"/>
              <w:marBottom w:val="0"/>
              <w:divBdr>
                <w:top w:val="none" w:sz="0" w:space="0" w:color="auto"/>
                <w:left w:val="none" w:sz="0" w:space="0" w:color="auto"/>
                <w:bottom w:val="none" w:sz="0" w:space="0" w:color="auto"/>
                <w:right w:val="none" w:sz="0" w:space="0" w:color="auto"/>
              </w:divBdr>
            </w:div>
          </w:divsChild>
        </w:div>
        <w:div w:id="1072585613">
          <w:marLeft w:val="0"/>
          <w:marRight w:val="0"/>
          <w:marTop w:val="0"/>
          <w:marBottom w:val="0"/>
          <w:divBdr>
            <w:top w:val="none" w:sz="0" w:space="0" w:color="auto"/>
            <w:left w:val="none" w:sz="0" w:space="0" w:color="auto"/>
            <w:bottom w:val="none" w:sz="0" w:space="0" w:color="auto"/>
            <w:right w:val="none" w:sz="0" w:space="0" w:color="auto"/>
          </w:divBdr>
          <w:divsChild>
            <w:div w:id="730081461">
              <w:marLeft w:val="0"/>
              <w:marRight w:val="0"/>
              <w:marTop w:val="0"/>
              <w:marBottom w:val="0"/>
              <w:divBdr>
                <w:top w:val="none" w:sz="0" w:space="0" w:color="auto"/>
                <w:left w:val="none" w:sz="0" w:space="0" w:color="auto"/>
                <w:bottom w:val="none" w:sz="0" w:space="0" w:color="auto"/>
                <w:right w:val="none" w:sz="0" w:space="0" w:color="auto"/>
              </w:divBdr>
            </w:div>
          </w:divsChild>
        </w:div>
        <w:div w:id="1433210622">
          <w:marLeft w:val="0"/>
          <w:marRight w:val="0"/>
          <w:marTop w:val="0"/>
          <w:marBottom w:val="0"/>
          <w:divBdr>
            <w:top w:val="none" w:sz="0" w:space="0" w:color="auto"/>
            <w:left w:val="none" w:sz="0" w:space="0" w:color="auto"/>
            <w:bottom w:val="none" w:sz="0" w:space="0" w:color="auto"/>
            <w:right w:val="none" w:sz="0" w:space="0" w:color="auto"/>
          </w:divBdr>
          <w:divsChild>
            <w:div w:id="1278370785">
              <w:marLeft w:val="0"/>
              <w:marRight w:val="0"/>
              <w:marTop w:val="0"/>
              <w:marBottom w:val="0"/>
              <w:divBdr>
                <w:top w:val="none" w:sz="0" w:space="0" w:color="auto"/>
                <w:left w:val="none" w:sz="0" w:space="0" w:color="auto"/>
                <w:bottom w:val="none" w:sz="0" w:space="0" w:color="auto"/>
                <w:right w:val="none" w:sz="0" w:space="0" w:color="auto"/>
              </w:divBdr>
            </w:div>
          </w:divsChild>
        </w:div>
        <w:div w:id="205067977">
          <w:marLeft w:val="0"/>
          <w:marRight w:val="0"/>
          <w:marTop w:val="0"/>
          <w:marBottom w:val="0"/>
          <w:divBdr>
            <w:top w:val="none" w:sz="0" w:space="0" w:color="auto"/>
            <w:left w:val="none" w:sz="0" w:space="0" w:color="auto"/>
            <w:bottom w:val="none" w:sz="0" w:space="0" w:color="auto"/>
            <w:right w:val="none" w:sz="0" w:space="0" w:color="auto"/>
          </w:divBdr>
          <w:divsChild>
            <w:div w:id="1088186909">
              <w:marLeft w:val="0"/>
              <w:marRight w:val="0"/>
              <w:marTop w:val="0"/>
              <w:marBottom w:val="0"/>
              <w:divBdr>
                <w:top w:val="none" w:sz="0" w:space="0" w:color="auto"/>
                <w:left w:val="none" w:sz="0" w:space="0" w:color="auto"/>
                <w:bottom w:val="none" w:sz="0" w:space="0" w:color="auto"/>
                <w:right w:val="none" w:sz="0" w:space="0" w:color="auto"/>
              </w:divBdr>
            </w:div>
          </w:divsChild>
        </w:div>
        <w:div w:id="740829257">
          <w:marLeft w:val="0"/>
          <w:marRight w:val="0"/>
          <w:marTop w:val="0"/>
          <w:marBottom w:val="0"/>
          <w:divBdr>
            <w:top w:val="none" w:sz="0" w:space="0" w:color="auto"/>
            <w:left w:val="none" w:sz="0" w:space="0" w:color="auto"/>
            <w:bottom w:val="none" w:sz="0" w:space="0" w:color="auto"/>
            <w:right w:val="none" w:sz="0" w:space="0" w:color="auto"/>
          </w:divBdr>
          <w:divsChild>
            <w:div w:id="875628282">
              <w:marLeft w:val="0"/>
              <w:marRight w:val="0"/>
              <w:marTop w:val="0"/>
              <w:marBottom w:val="0"/>
              <w:divBdr>
                <w:top w:val="none" w:sz="0" w:space="0" w:color="auto"/>
                <w:left w:val="none" w:sz="0" w:space="0" w:color="auto"/>
                <w:bottom w:val="none" w:sz="0" w:space="0" w:color="auto"/>
                <w:right w:val="none" w:sz="0" w:space="0" w:color="auto"/>
              </w:divBdr>
            </w:div>
          </w:divsChild>
        </w:div>
        <w:div w:id="670915771">
          <w:marLeft w:val="0"/>
          <w:marRight w:val="0"/>
          <w:marTop w:val="0"/>
          <w:marBottom w:val="0"/>
          <w:divBdr>
            <w:top w:val="none" w:sz="0" w:space="0" w:color="auto"/>
            <w:left w:val="none" w:sz="0" w:space="0" w:color="auto"/>
            <w:bottom w:val="none" w:sz="0" w:space="0" w:color="auto"/>
            <w:right w:val="none" w:sz="0" w:space="0" w:color="auto"/>
          </w:divBdr>
          <w:divsChild>
            <w:div w:id="164059196">
              <w:marLeft w:val="0"/>
              <w:marRight w:val="0"/>
              <w:marTop w:val="0"/>
              <w:marBottom w:val="0"/>
              <w:divBdr>
                <w:top w:val="none" w:sz="0" w:space="0" w:color="auto"/>
                <w:left w:val="none" w:sz="0" w:space="0" w:color="auto"/>
                <w:bottom w:val="none" w:sz="0" w:space="0" w:color="auto"/>
                <w:right w:val="none" w:sz="0" w:space="0" w:color="auto"/>
              </w:divBdr>
            </w:div>
          </w:divsChild>
        </w:div>
        <w:div w:id="859004893">
          <w:marLeft w:val="0"/>
          <w:marRight w:val="0"/>
          <w:marTop w:val="0"/>
          <w:marBottom w:val="0"/>
          <w:divBdr>
            <w:top w:val="none" w:sz="0" w:space="0" w:color="auto"/>
            <w:left w:val="none" w:sz="0" w:space="0" w:color="auto"/>
            <w:bottom w:val="none" w:sz="0" w:space="0" w:color="auto"/>
            <w:right w:val="none" w:sz="0" w:space="0" w:color="auto"/>
          </w:divBdr>
          <w:divsChild>
            <w:div w:id="332025376">
              <w:marLeft w:val="0"/>
              <w:marRight w:val="0"/>
              <w:marTop w:val="0"/>
              <w:marBottom w:val="0"/>
              <w:divBdr>
                <w:top w:val="none" w:sz="0" w:space="0" w:color="auto"/>
                <w:left w:val="none" w:sz="0" w:space="0" w:color="auto"/>
                <w:bottom w:val="none" w:sz="0" w:space="0" w:color="auto"/>
                <w:right w:val="none" w:sz="0" w:space="0" w:color="auto"/>
              </w:divBdr>
            </w:div>
          </w:divsChild>
        </w:div>
        <w:div w:id="1431925669">
          <w:marLeft w:val="0"/>
          <w:marRight w:val="0"/>
          <w:marTop w:val="0"/>
          <w:marBottom w:val="0"/>
          <w:divBdr>
            <w:top w:val="none" w:sz="0" w:space="0" w:color="auto"/>
            <w:left w:val="none" w:sz="0" w:space="0" w:color="auto"/>
            <w:bottom w:val="none" w:sz="0" w:space="0" w:color="auto"/>
            <w:right w:val="none" w:sz="0" w:space="0" w:color="auto"/>
          </w:divBdr>
          <w:divsChild>
            <w:div w:id="1407919833">
              <w:marLeft w:val="0"/>
              <w:marRight w:val="0"/>
              <w:marTop w:val="0"/>
              <w:marBottom w:val="0"/>
              <w:divBdr>
                <w:top w:val="none" w:sz="0" w:space="0" w:color="auto"/>
                <w:left w:val="none" w:sz="0" w:space="0" w:color="auto"/>
                <w:bottom w:val="none" w:sz="0" w:space="0" w:color="auto"/>
                <w:right w:val="none" w:sz="0" w:space="0" w:color="auto"/>
              </w:divBdr>
            </w:div>
          </w:divsChild>
        </w:div>
        <w:div w:id="939996554">
          <w:marLeft w:val="0"/>
          <w:marRight w:val="0"/>
          <w:marTop w:val="0"/>
          <w:marBottom w:val="0"/>
          <w:divBdr>
            <w:top w:val="none" w:sz="0" w:space="0" w:color="auto"/>
            <w:left w:val="none" w:sz="0" w:space="0" w:color="auto"/>
            <w:bottom w:val="none" w:sz="0" w:space="0" w:color="auto"/>
            <w:right w:val="none" w:sz="0" w:space="0" w:color="auto"/>
          </w:divBdr>
          <w:divsChild>
            <w:div w:id="770777872">
              <w:marLeft w:val="0"/>
              <w:marRight w:val="0"/>
              <w:marTop w:val="0"/>
              <w:marBottom w:val="0"/>
              <w:divBdr>
                <w:top w:val="none" w:sz="0" w:space="0" w:color="auto"/>
                <w:left w:val="none" w:sz="0" w:space="0" w:color="auto"/>
                <w:bottom w:val="none" w:sz="0" w:space="0" w:color="auto"/>
                <w:right w:val="none" w:sz="0" w:space="0" w:color="auto"/>
              </w:divBdr>
            </w:div>
          </w:divsChild>
        </w:div>
        <w:div w:id="1603221436">
          <w:marLeft w:val="0"/>
          <w:marRight w:val="0"/>
          <w:marTop w:val="0"/>
          <w:marBottom w:val="0"/>
          <w:divBdr>
            <w:top w:val="none" w:sz="0" w:space="0" w:color="auto"/>
            <w:left w:val="none" w:sz="0" w:space="0" w:color="auto"/>
            <w:bottom w:val="none" w:sz="0" w:space="0" w:color="auto"/>
            <w:right w:val="none" w:sz="0" w:space="0" w:color="auto"/>
          </w:divBdr>
          <w:divsChild>
            <w:div w:id="376127812">
              <w:marLeft w:val="0"/>
              <w:marRight w:val="0"/>
              <w:marTop w:val="0"/>
              <w:marBottom w:val="0"/>
              <w:divBdr>
                <w:top w:val="none" w:sz="0" w:space="0" w:color="auto"/>
                <w:left w:val="none" w:sz="0" w:space="0" w:color="auto"/>
                <w:bottom w:val="none" w:sz="0" w:space="0" w:color="auto"/>
                <w:right w:val="none" w:sz="0" w:space="0" w:color="auto"/>
              </w:divBdr>
            </w:div>
          </w:divsChild>
        </w:div>
        <w:div w:id="624626495">
          <w:marLeft w:val="0"/>
          <w:marRight w:val="0"/>
          <w:marTop w:val="0"/>
          <w:marBottom w:val="0"/>
          <w:divBdr>
            <w:top w:val="none" w:sz="0" w:space="0" w:color="auto"/>
            <w:left w:val="none" w:sz="0" w:space="0" w:color="auto"/>
            <w:bottom w:val="none" w:sz="0" w:space="0" w:color="auto"/>
            <w:right w:val="none" w:sz="0" w:space="0" w:color="auto"/>
          </w:divBdr>
          <w:divsChild>
            <w:div w:id="960692692">
              <w:marLeft w:val="0"/>
              <w:marRight w:val="0"/>
              <w:marTop w:val="0"/>
              <w:marBottom w:val="0"/>
              <w:divBdr>
                <w:top w:val="none" w:sz="0" w:space="0" w:color="auto"/>
                <w:left w:val="none" w:sz="0" w:space="0" w:color="auto"/>
                <w:bottom w:val="none" w:sz="0" w:space="0" w:color="auto"/>
                <w:right w:val="none" w:sz="0" w:space="0" w:color="auto"/>
              </w:divBdr>
            </w:div>
          </w:divsChild>
        </w:div>
        <w:div w:id="641925250">
          <w:marLeft w:val="0"/>
          <w:marRight w:val="0"/>
          <w:marTop w:val="0"/>
          <w:marBottom w:val="0"/>
          <w:divBdr>
            <w:top w:val="none" w:sz="0" w:space="0" w:color="auto"/>
            <w:left w:val="none" w:sz="0" w:space="0" w:color="auto"/>
            <w:bottom w:val="none" w:sz="0" w:space="0" w:color="auto"/>
            <w:right w:val="none" w:sz="0" w:space="0" w:color="auto"/>
          </w:divBdr>
          <w:divsChild>
            <w:div w:id="1991400859">
              <w:marLeft w:val="0"/>
              <w:marRight w:val="0"/>
              <w:marTop w:val="0"/>
              <w:marBottom w:val="0"/>
              <w:divBdr>
                <w:top w:val="none" w:sz="0" w:space="0" w:color="auto"/>
                <w:left w:val="none" w:sz="0" w:space="0" w:color="auto"/>
                <w:bottom w:val="none" w:sz="0" w:space="0" w:color="auto"/>
                <w:right w:val="none" w:sz="0" w:space="0" w:color="auto"/>
              </w:divBdr>
            </w:div>
          </w:divsChild>
        </w:div>
        <w:div w:id="878009593">
          <w:marLeft w:val="0"/>
          <w:marRight w:val="0"/>
          <w:marTop w:val="0"/>
          <w:marBottom w:val="0"/>
          <w:divBdr>
            <w:top w:val="none" w:sz="0" w:space="0" w:color="auto"/>
            <w:left w:val="none" w:sz="0" w:space="0" w:color="auto"/>
            <w:bottom w:val="none" w:sz="0" w:space="0" w:color="auto"/>
            <w:right w:val="none" w:sz="0" w:space="0" w:color="auto"/>
          </w:divBdr>
          <w:divsChild>
            <w:div w:id="267078265">
              <w:marLeft w:val="0"/>
              <w:marRight w:val="0"/>
              <w:marTop w:val="0"/>
              <w:marBottom w:val="0"/>
              <w:divBdr>
                <w:top w:val="none" w:sz="0" w:space="0" w:color="auto"/>
                <w:left w:val="none" w:sz="0" w:space="0" w:color="auto"/>
                <w:bottom w:val="none" w:sz="0" w:space="0" w:color="auto"/>
                <w:right w:val="none" w:sz="0" w:space="0" w:color="auto"/>
              </w:divBdr>
            </w:div>
          </w:divsChild>
        </w:div>
        <w:div w:id="1136491196">
          <w:marLeft w:val="0"/>
          <w:marRight w:val="0"/>
          <w:marTop w:val="0"/>
          <w:marBottom w:val="0"/>
          <w:divBdr>
            <w:top w:val="none" w:sz="0" w:space="0" w:color="auto"/>
            <w:left w:val="none" w:sz="0" w:space="0" w:color="auto"/>
            <w:bottom w:val="none" w:sz="0" w:space="0" w:color="auto"/>
            <w:right w:val="none" w:sz="0" w:space="0" w:color="auto"/>
          </w:divBdr>
          <w:divsChild>
            <w:div w:id="1616402170">
              <w:marLeft w:val="0"/>
              <w:marRight w:val="0"/>
              <w:marTop w:val="0"/>
              <w:marBottom w:val="0"/>
              <w:divBdr>
                <w:top w:val="none" w:sz="0" w:space="0" w:color="auto"/>
                <w:left w:val="none" w:sz="0" w:space="0" w:color="auto"/>
                <w:bottom w:val="none" w:sz="0" w:space="0" w:color="auto"/>
                <w:right w:val="none" w:sz="0" w:space="0" w:color="auto"/>
              </w:divBdr>
            </w:div>
          </w:divsChild>
        </w:div>
        <w:div w:id="1728257150">
          <w:marLeft w:val="0"/>
          <w:marRight w:val="0"/>
          <w:marTop w:val="0"/>
          <w:marBottom w:val="0"/>
          <w:divBdr>
            <w:top w:val="none" w:sz="0" w:space="0" w:color="auto"/>
            <w:left w:val="none" w:sz="0" w:space="0" w:color="auto"/>
            <w:bottom w:val="none" w:sz="0" w:space="0" w:color="auto"/>
            <w:right w:val="none" w:sz="0" w:space="0" w:color="auto"/>
          </w:divBdr>
          <w:divsChild>
            <w:div w:id="504900941">
              <w:marLeft w:val="0"/>
              <w:marRight w:val="0"/>
              <w:marTop w:val="0"/>
              <w:marBottom w:val="0"/>
              <w:divBdr>
                <w:top w:val="none" w:sz="0" w:space="0" w:color="auto"/>
                <w:left w:val="none" w:sz="0" w:space="0" w:color="auto"/>
                <w:bottom w:val="none" w:sz="0" w:space="0" w:color="auto"/>
                <w:right w:val="none" w:sz="0" w:space="0" w:color="auto"/>
              </w:divBdr>
            </w:div>
          </w:divsChild>
        </w:div>
        <w:div w:id="1164005520">
          <w:marLeft w:val="0"/>
          <w:marRight w:val="0"/>
          <w:marTop w:val="0"/>
          <w:marBottom w:val="0"/>
          <w:divBdr>
            <w:top w:val="none" w:sz="0" w:space="0" w:color="auto"/>
            <w:left w:val="none" w:sz="0" w:space="0" w:color="auto"/>
            <w:bottom w:val="none" w:sz="0" w:space="0" w:color="auto"/>
            <w:right w:val="none" w:sz="0" w:space="0" w:color="auto"/>
          </w:divBdr>
          <w:divsChild>
            <w:div w:id="514850844">
              <w:marLeft w:val="0"/>
              <w:marRight w:val="0"/>
              <w:marTop w:val="0"/>
              <w:marBottom w:val="0"/>
              <w:divBdr>
                <w:top w:val="none" w:sz="0" w:space="0" w:color="auto"/>
                <w:left w:val="none" w:sz="0" w:space="0" w:color="auto"/>
                <w:bottom w:val="none" w:sz="0" w:space="0" w:color="auto"/>
                <w:right w:val="none" w:sz="0" w:space="0" w:color="auto"/>
              </w:divBdr>
            </w:div>
          </w:divsChild>
        </w:div>
        <w:div w:id="2009671509">
          <w:marLeft w:val="0"/>
          <w:marRight w:val="0"/>
          <w:marTop w:val="0"/>
          <w:marBottom w:val="0"/>
          <w:divBdr>
            <w:top w:val="none" w:sz="0" w:space="0" w:color="auto"/>
            <w:left w:val="none" w:sz="0" w:space="0" w:color="auto"/>
            <w:bottom w:val="none" w:sz="0" w:space="0" w:color="auto"/>
            <w:right w:val="none" w:sz="0" w:space="0" w:color="auto"/>
          </w:divBdr>
          <w:divsChild>
            <w:div w:id="1422992133">
              <w:marLeft w:val="0"/>
              <w:marRight w:val="0"/>
              <w:marTop w:val="0"/>
              <w:marBottom w:val="0"/>
              <w:divBdr>
                <w:top w:val="none" w:sz="0" w:space="0" w:color="auto"/>
                <w:left w:val="none" w:sz="0" w:space="0" w:color="auto"/>
                <w:bottom w:val="none" w:sz="0" w:space="0" w:color="auto"/>
                <w:right w:val="none" w:sz="0" w:space="0" w:color="auto"/>
              </w:divBdr>
            </w:div>
          </w:divsChild>
        </w:div>
        <w:div w:id="1128353931">
          <w:marLeft w:val="0"/>
          <w:marRight w:val="0"/>
          <w:marTop w:val="0"/>
          <w:marBottom w:val="0"/>
          <w:divBdr>
            <w:top w:val="none" w:sz="0" w:space="0" w:color="auto"/>
            <w:left w:val="none" w:sz="0" w:space="0" w:color="auto"/>
            <w:bottom w:val="none" w:sz="0" w:space="0" w:color="auto"/>
            <w:right w:val="none" w:sz="0" w:space="0" w:color="auto"/>
          </w:divBdr>
          <w:divsChild>
            <w:div w:id="2001737318">
              <w:marLeft w:val="0"/>
              <w:marRight w:val="0"/>
              <w:marTop w:val="0"/>
              <w:marBottom w:val="0"/>
              <w:divBdr>
                <w:top w:val="none" w:sz="0" w:space="0" w:color="auto"/>
                <w:left w:val="none" w:sz="0" w:space="0" w:color="auto"/>
                <w:bottom w:val="none" w:sz="0" w:space="0" w:color="auto"/>
                <w:right w:val="none" w:sz="0" w:space="0" w:color="auto"/>
              </w:divBdr>
            </w:div>
          </w:divsChild>
        </w:div>
        <w:div w:id="81151760">
          <w:marLeft w:val="0"/>
          <w:marRight w:val="0"/>
          <w:marTop w:val="0"/>
          <w:marBottom w:val="0"/>
          <w:divBdr>
            <w:top w:val="none" w:sz="0" w:space="0" w:color="auto"/>
            <w:left w:val="none" w:sz="0" w:space="0" w:color="auto"/>
            <w:bottom w:val="none" w:sz="0" w:space="0" w:color="auto"/>
            <w:right w:val="none" w:sz="0" w:space="0" w:color="auto"/>
          </w:divBdr>
          <w:divsChild>
            <w:div w:id="21130651">
              <w:marLeft w:val="0"/>
              <w:marRight w:val="0"/>
              <w:marTop w:val="0"/>
              <w:marBottom w:val="0"/>
              <w:divBdr>
                <w:top w:val="none" w:sz="0" w:space="0" w:color="auto"/>
                <w:left w:val="none" w:sz="0" w:space="0" w:color="auto"/>
                <w:bottom w:val="none" w:sz="0" w:space="0" w:color="auto"/>
                <w:right w:val="none" w:sz="0" w:space="0" w:color="auto"/>
              </w:divBdr>
            </w:div>
          </w:divsChild>
        </w:div>
        <w:div w:id="1485656510">
          <w:marLeft w:val="0"/>
          <w:marRight w:val="0"/>
          <w:marTop w:val="0"/>
          <w:marBottom w:val="0"/>
          <w:divBdr>
            <w:top w:val="none" w:sz="0" w:space="0" w:color="auto"/>
            <w:left w:val="none" w:sz="0" w:space="0" w:color="auto"/>
            <w:bottom w:val="none" w:sz="0" w:space="0" w:color="auto"/>
            <w:right w:val="none" w:sz="0" w:space="0" w:color="auto"/>
          </w:divBdr>
          <w:divsChild>
            <w:div w:id="1311010912">
              <w:marLeft w:val="0"/>
              <w:marRight w:val="0"/>
              <w:marTop w:val="0"/>
              <w:marBottom w:val="0"/>
              <w:divBdr>
                <w:top w:val="none" w:sz="0" w:space="0" w:color="auto"/>
                <w:left w:val="none" w:sz="0" w:space="0" w:color="auto"/>
                <w:bottom w:val="none" w:sz="0" w:space="0" w:color="auto"/>
                <w:right w:val="none" w:sz="0" w:space="0" w:color="auto"/>
              </w:divBdr>
            </w:div>
            <w:div w:id="1125542914">
              <w:marLeft w:val="0"/>
              <w:marRight w:val="0"/>
              <w:marTop w:val="0"/>
              <w:marBottom w:val="0"/>
              <w:divBdr>
                <w:top w:val="none" w:sz="0" w:space="0" w:color="auto"/>
                <w:left w:val="none" w:sz="0" w:space="0" w:color="auto"/>
                <w:bottom w:val="none" w:sz="0" w:space="0" w:color="auto"/>
                <w:right w:val="none" w:sz="0" w:space="0" w:color="auto"/>
              </w:divBdr>
            </w:div>
            <w:div w:id="570506792">
              <w:marLeft w:val="0"/>
              <w:marRight w:val="0"/>
              <w:marTop w:val="0"/>
              <w:marBottom w:val="0"/>
              <w:divBdr>
                <w:top w:val="none" w:sz="0" w:space="0" w:color="auto"/>
                <w:left w:val="none" w:sz="0" w:space="0" w:color="auto"/>
                <w:bottom w:val="none" w:sz="0" w:space="0" w:color="auto"/>
                <w:right w:val="none" w:sz="0" w:space="0" w:color="auto"/>
              </w:divBdr>
            </w:div>
            <w:div w:id="708260680">
              <w:marLeft w:val="0"/>
              <w:marRight w:val="0"/>
              <w:marTop w:val="0"/>
              <w:marBottom w:val="0"/>
              <w:divBdr>
                <w:top w:val="none" w:sz="0" w:space="0" w:color="auto"/>
                <w:left w:val="none" w:sz="0" w:space="0" w:color="auto"/>
                <w:bottom w:val="none" w:sz="0" w:space="0" w:color="auto"/>
                <w:right w:val="none" w:sz="0" w:space="0" w:color="auto"/>
              </w:divBdr>
            </w:div>
          </w:divsChild>
        </w:div>
        <w:div w:id="902104902">
          <w:marLeft w:val="0"/>
          <w:marRight w:val="0"/>
          <w:marTop w:val="0"/>
          <w:marBottom w:val="0"/>
          <w:divBdr>
            <w:top w:val="none" w:sz="0" w:space="0" w:color="auto"/>
            <w:left w:val="none" w:sz="0" w:space="0" w:color="auto"/>
            <w:bottom w:val="none" w:sz="0" w:space="0" w:color="auto"/>
            <w:right w:val="none" w:sz="0" w:space="0" w:color="auto"/>
          </w:divBdr>
          <w:divsChild>
            <w:div w:id="256377103">
              <w:marLeft w:val="0"/>
              <w:marRight w:val="0"/>
              <w:marTop w:val="0"/>
              <w:marBottom w:val="0"/>
              <w:divBdr>
                <w:top w:val="none" w:sz="0" w:space="0" w:color="auto"/>
                <w:left w:val="none" w:sz="0" w:space="0" w:color="auto"/>
                <w:bottom w:val="none" w:sz="0" w:space="0" w:color="auto"/>
                <w:right w:val="none" w:sz="0" w:space="0" w:color="auto"/>
              </w:divBdr>
            </w:div>
          </w:divsChild>
        </w:div>
        <w:div w:id="246380459">
          <w:marLeft w:val="0"/>
          <w:marRight w:val="0"/>
          <w:marTop w:val="0"/>
          <w:marBottom w:val="0"/>
          <w:divBdr>
            <w:top w:val="none" w:sz="0" w:space="0" w:color="auto"/>
            <w:left w:val="none" w:sz="0" w:space="0" w:color="auto"/>
            <w:bottom w:val="none" w:sz="0" w:space="0" w:color="auto"/>
            <w:right w:val="none" w:sz="0" w:space="0" w:color="auto"/>
          </w:divBdr>
          <w:divsChild>
            <w:div w:id="537086391">
              <w:marLeft w:val="0"/>
              <w:marRight w:val="0"/>
              <w:marTop w:val="0"/>
              <w:marBottom w:val="0"/>
              <w:divBdr>
                <w:top w:val="none" w:sz="0" w:space="0" w:color="auto"/>
                <w:left w:val="none" w:sz="0" w:space="0" w:color="auto"/>
                <w:bottom w:val="none" w:sz="0" w:space="0" w:color="auto"/>
                <w:right w:val="none" w:sz="0" w:space="0" w:color="auto"/>
              </w:divBdr>
            </w:div>
          </w:divsChild>
        </w:div>
        <w:div w:id="43137854">
          <w:marLeft w:val="0"/>
          <w:marRight w:val="0"/>
          <w:marTop w:val="0"/>
          <w:marBottom w:val="0"/>
          <w:divBdr>
            <w:top w:val="none" w:sz="0" w:space="0" w:color="auto"/>
            <w:left w:val="none" w:sz="0" w:space="0" w:color="auto"/>
            <w:bottom w:val="none" w:sz="0" w:space="0" w:color="auto"/>
            <w:right w:val="none" w:sz="0" w:space="0" w:color="auto"/>
          </w:divBdr>
          <w:divsChild>
            <w:div w:id="319428696">
              <w:marLeft w:val="0"/>
              <w:marRight w:val="0"/>
              <w:marTop w:val="0"/>
              <w:marBottom w:val="0"/>
              <w:divBdr>
                <w:top w:val="none" w:sz="0" w:space="0" w:color="auto"/>
                <w:left w:val="none" w:sz="0" w:space="0" w:color="auto"/>
                <w:bottom w:val="none" w:sz="0" w:space="0" w:color="auto"/>
                <w:right w:val="none" w:sz="0" w:space="0" w:color="auto"/>
              </w:divBdr>
            </w:div>
          </w:divsChild>
        </w:div>
        <w:div w:id="1402675782">
          <w:marLeft w:val="0"/>
          <w:marRight w:val="0"/>
          <w:marTop w:val="0"/>
          <w:marBottom w:val="0"/>
          <w:divBdr>
            <w:top w:val="none" w:sz="0" w:space="0" w:color="auto"/>
            <w:left w:val="none" w:sz="0" w:space="0" w:color="auto"/>
            <w:bottom w:val="none" w:sz="0" w:space="0" w:color="auto"/>
            <w:right w:val="none" w:sz="0" w:space="0" w:color="auto"/>
          </w:divBdr>
          <w:divsChild>
            <w:div w:id="1094278022">
              <w:marLeft w:val="0"/>
              <w:marRight w:val="0"/>
              <w:marTop w:val="0"/>
              <w:marBottom w:val="0"/>
              <w:divBdr>
                <w:top w:val="none" w:sz="0" w:space="0" w:color="auto"/>
                <w:left w:val="none" w:sz="0" w:space="0" w:color="auto"/>
                <w:bottom w:val="none" w:sz="0" w:space="0" w:color="auto"/>
                <w:right w:val="none" w:sz="0" w:space="0" w:color="auto"/>
              </w:divBdr>
            </w:div>
          </w:divsChild>
        </w:div>
        <w:div w:id="1999113229">
          <w:marLeft w:val="0"/>
          <w:marRight w:val="0"/>
          <w:marTop w:val="0"/>
          <w:marBottom w:val="0"/>
          <w:divBdr>
            <w:top w:val="none" w:sz="0" w:space="0" w:color="auto"/>
            <w:left w:val="none" w:sz="0" w:space="0" w:color="auto"/>
            <w:bottom w:val="none" w:sz="0" w:space="0" w:color="auto"/>
            <w:right w:val="none" w:sz="0" w:space="0" w:color="auto"/>
          </w:divBdr>
          <w:divsChild>
            <w:div w:id="1559048058">
              <w:marLeft w:val="0"/>
              <w:marRight w:val="0"/>
              <w:marTop w:val="0"/>
              <w:marBottom w:val="0"/>
              <w:divBdr>
                <w:top w:val="none" w:sz="0" w:space="0" w:color="auto"/>
                <w:left w:val="none" w:sz="0" w:space="0" w:color="auto"/>
                <w:bottom w:val="none" w:sz="0" w:space="0" w:color="auto"/>
                <w:right w:val="none" w:sz="0" w:space="0" w:color="auto"/>
              </w:divBdr>
            </w:div>
          </w:divsChild>
        </w:div>
        <w:div w:id="582952397">
          <w:marLeft w:val="0"/>
          <w:marRight w:val="0"/>
          <w:marTop w:val="0"/>
          <w:marBottom w:val="0"/>
          <w:divBdr>
            <w:top w:val="none" w:sz="0" w:space="0" w:color="auto"/>
            <w:left w:val="none" w:sz="0" w:space="0" w:color="auto"/>
            <w:bottom w:val="none" w:sz="0" w:space="0" w:color="auto"/>
            <w:right w:val="none" w:sz="0" w:space="0" w:color="auto"/>
          </w:divBdr>
          <w:divsChild>
            <w:div w:id="1737388604">
              <w:marLeft w:val="0"/>
              <w:marRight w:val="0"/>
              <w:marTop w:val="0"/>
              <w:marBottom w:val="0"/>
              <w:divBdr>
                <w:top w:val="none" w:sz="0" w:space="0" w:color="auto"/>
                <w:left w:val="none" w:sz="0" w:space="0" w:color="auto"/>
                <w:bottom w:val="none" w:sz="0" w:space="0" w:color="auto"/>
                <w:right w:val="none" w:sz="0" w:space="0" w:color="auto"/>
              </w:divBdr>
            </w:div>
          </w:divsChild>
        </w:div>
        <w:div w:id="1291664393">
          <w:marLeft w:val="0"/>
          <w:marRight w:val="0"/>
          <w:marTop w:val="0"/>
          <w:marBottom w:val="0"/>
          <w:divBdr>
            <w:top w:val="none" w:sz="0" w:space="0" w:color="auto"/>
            <w:left w:val="none" w:sz="0" w:space="0" w:color="auto"/>
            <w:bottom w:val="none" w:sz="0" w:space="0" w:color="auto"/>
            <w:right w:val="none" w:sz="0" w:space="0" w:color="auto"/>
          </w:divBdr>
          <w:divsChild>
            <w:div w:id="894897125">
              <w:marLeft w:val="0"/>
              <w:marRight w:val="0"/>
              <w:marTop w:val="0"/>
              <w:marBottom w:val="0"/>
              <w:divBdr>
                <w:top w:val="none" w:sz="0" w:space="0" w:color="auto"/>
                <w:left w:val="none" w:sz="0" w:space="0" w:color="auto"/>
                <w:bottom w:val="none" w:sz="0" w:space="0" w:color="auto"/>
                <w:right w:val="none" w:sz="0" w:space="0" w:color="auto"/>
              </w:divBdr>
            </w:div>
          </w:divsChild>
        </w:div>
        <w:div w:id="1391658710">
          <w:marLeft w:val="0"/>
          <w:marRight w:val="0"/>
          <w:marTop w:val="0"/>
          <w:marBottom w:val="0"/>
          <w:divBdr>
            <w:top w:val="none" w:sz="0" w:space="0" w:color="auto"/>
            <w:left w:val="none" w:sz="0" w:space="0" w:color="auto"/>
            <w:bottom w:val="none" w:sz="0" w:space="0" w:color="auto"/>
            <w:right w:val="none" w:sz="0" w:space="0" w:color="auto"/>
          </w:divBdr>
          <w:divsChild>
            <w:div w:id="1306548823">
              <w:marLeft w:val="0"/>
              <w:marRight w:val="0"/>
              <w:marTop w:val="0"/>
              <w:marBottom w:val="0"/>
              <w:divBdr>
                <w:top w:val="none" w:sz="0" w:space="0" w:color="auto"/>
                <w:left w:val="none" w:sz="0" w:space="0" w:color="auto"/>
                <w:bottom w:val="none" w:sz="0" w:space="0" w:color="auto"/>
                <w:right w:val="none" w:sz="0" w:space="0" w:color="auto"/>
              </w:divBdr>
            </w:div>
          </w:divsChild>
        </w:div>
        <w:div w:id="871189128">
          <w:marLeft w:val="0"/>
          <w:marRight w:val="0"/>
          <w:marTop w:val="0"/>
          <w:marBottom w:val="0"/>
          <w:divBdr>
            <w:top w:val="none" w:sz="0" w:space="0" w:color="auto"/>
            <w:left w:val="none" w:sz="0" w:space="0" w:color="auto"/>
            <w:bottom w:val="none" w:sz="0" w:space="0" w:color="auto"/>
            <w:right w:val="none" w:sz="0" w:space="0" w:color="auto"/>
          </w:divBdr>
          <w:divsChild>
            <w:div w:id="1336616590">
              <w:marLeft w:val="0"/>
              <w:marRight w:val="0"/>
              <w:marTop w:val="0"/>
              <w:marBottom w:val="0"/>
              <w:divBdr>
                <w:top w:val="none" w:sz="0" w:space="0" w:color="auto"/>
                <w:left w:val="none" w:sz="0" w:space="0" w:color="auto"/>
                <w:bottom w:val="none" w:sz="0" w:space="0" w:color="auto"/>
                <w:right w:val="none" w:sz="0" w:space="0" w:color="auto"/>
              </w:divBdr>
            </w:div>
          </w:divsChild>
        </w:div>
        <w:div w:id="115217913">
          <w:marLeft w:val="0"/>
          <w:marRight w:val="0"/>
          <w:marTop w:val="0"/>
          <w:marBottom w:val="0"/>
          <w:divBdr>
            <w:top w:val="none" w:sz="0" w:space="0" w:color="auto"/>
            <w:left w:val="none" w:sz="0" w:space="0" w:color="auto"/>
            <w:bottom w:val="none" w:sz="0" w:space="0" w:color="auto"/>
            <w:right w:val="none" w:sz="0" w:space="0" w:color="auto"/>
          </w:divBdr>
          <w:divsChild>
            <w:div w:id="1464273507">
              <w:marLeft w:val="0"/>
              <w:marRight w:val="0"/>
              <w:marTop w:val="0"/>
              <w:marBottom w:val="0"/>
              <w:divBdr>
                <w:top w:val="none" w:sz="0" w:space="0" w:color="auto"/>
                <w:left w:val="none" w:sz="0" w:space="0" w:color="auto"/>
                <w:bottom w:val="none" w:sz="0" w:space="0" w:color="auto"/>
                <w:right w:val="none" w:sz="0" w:space="0" w:color="auto"/>
              </w:divBdr>
            </w:div>
          </w:divsChild>
        </w:div>
        <w:div w:id="109788940">
          <w:marLeft w:val="0"/>
          <w:marRight w:val="0"/>
          <w:marTop w:val="0"/>
          <w:marBottom w:val="0"/>
          <w:divBdr>
            <w:top w:val="none" w:sz="0" w:space="0" w:color="auto"/>
            <w:left w:val="none" w:sz="0" w:space="0" w:color="auto"/>
            <w:bottom w:val="none" w:sz="0" w:space="0" w:color="auto"/>
            <w:right w:val="none" w:sz="0" w:space="0" w:color="auto"/>
          </w:divBdr>
          <w:divsChild>
            <w:div w:id="23942515">
              <w:marLeft w:val="0"/>
              <w:marRight w:val="0"/>
              <w:marTop w:val="0"/>
              <w:marBottom w:val="0"/>
              <w:divBdr>
                <w:top w:val="none" w:sz="0" w:space="0" w:color="auto"/>
                <w:left w:val="none" w:sz="0" w:space="0" w:color="auto"/>
                <w:bottom w:val="none" w:sz="0" w:space="0" w:color="auto"/>
                <w:right w:val="none" w:sz="0" w:space="0" w:color="auto"/>
              </w:divBdr>
            </w:div>
            <w:div w:id="1120414894">
              <w:marLeft w:val="0"/>
              <w:marRight w:val="0"/>
              <w:marTop w:val="0"/>
              <w:marBottom w:val="0"/>
              <w:divBdr>
                <w:top w:val="none" w:sz="0" w:space="0" w:color="auto"/>
                <w:left w:val="none" w:sz="0" w:space="0" w:color="auto"/>
                <w:bottom w:val="none" w:sz="0" w:space="0" w:color="auto"/>
                <w:right w:val="none" w:sz="0" w:space="0" w:color="auto"/>
              </w:divBdr>
            </w:div>
            <w:div w:id="514851143">
              <w:marLeft w:val="0"/>
              <w:marRight w:val="0"/>
              <w:marTop w:val="0"/>
              <w:marBottom w:val="0"/>
              <w:divBdr>
                <w:top w:val="none" w:sz="0" w:space="0" w:color="auto"/>
                <w:left w:val="none" w:sz="0" w:space="0" w:color="auto"/>
                <w:bottom w:val="none" w:sz="0" w:space="0" w:color="auto"/>
                <w:right w:val="none" w:sz="0" w:space="0" w:color="auto"/>
              </w:divBdr>
            </w:div>
            <w:div w:id="167445877">
              <w:marLeft w:val="0"/>
              <w:marRight w:val="0"/>
              <w:marTop w:val="0"/>
              <w:marBottom w:val="0"/>
              <w:divBdr>
                <w:top w:val="none" w:sz="0" w:space="0" w:color="auto"/>
                <w:left w:val="none" w:sz="0" w:space="0" w:color="auto"/>
                <w:bottom w:val="none" w:sz="0" w:space="0" w:color="auto"/>
                <w:right w:val="none" w:sz="0" w:space="0" w:color="auto"/>
              </w:divBdr>
            </w:div>
            <w:div w:id="403843050">
              <w:marLeft w:val="0"/>
              <w:marRight w:val="0"/>
              <w:marTop w:val="0"/>
              <w:marBottom w:val="0"/>
              <w:divBdr>
                <w:top w:val="none" w:sz="0" w:space="0" w:color="auto"/>
                <w:left w:val="none" w:sz="0" w:space="0" w:color="auto"/>
                <w:bottom w:val="none" w:sz="0" w:space="0" w:color="auto"/>
                <w:right w:val="none" w:sz="0" w:space="0" w:color="auto"/>
              </w:divBdr>
            </w:div>
            <w:div w:id="905532701">
              <w:marLeft w:val="0"/>
              <w:marRight w:val="0"/>
              <w:marTop w:val="0"/>
              <w:marBottom w:val="0"/>
              <w:divBdr>
                <w:top w:val="none" w:sz="0" w:space="0" w:color="auto"/>
                <w:left w:val="none" w:sz="0" w:space="0" w:color="auto"/>
                <w:bottom w:val="none" w:sz="0" w:space="0" w:color="auto"/>
                <w:right w:val="none" w:sz="0" w:space="0" w:color="auto"/>
              </w:divBdr>
            </w:div>
            <w:div w:id="1213077635">
              <w:marLeft w:val="0"/>
              <w:marRight w:val="0"/>
              <w:marTop w:val="0"/>
              <w:marBottom w:val="0"/>
              <w:divBdr>
                <w:top w:val="none" w:sz="0" w:space="0" w:color="auto"/>
                <w:left w:val="none" w:sz="0" w:space="0" w:color="auto"/>
                <w:bottom w:val="none" w:sz="0" w:space="0" w:color="auto"/>
                <w:right w:val="none" w:sz="0" w:space="0" w:color="auto"/>
              </w:divBdr>
            </w:div>
            <w:div w:id="1488666062">
              <w:marLeft w:val="0"/>
              <w:marRight w:val="0"/>
              <w:marTop w:val="0"/>
              <w:marBottom w:val="0"/>
              <w:divBdr>
                <w:top w:val="none" w:sz="0" w:space="0" w:color="auto"/>
                <w:left w:val="none" w:sz="0" w:space="0" w:color="auto"/>
                <w:bottom w:val="none" w:sz="0" w:space="0" w:color="auto"/>
                <w:right w:val="none" w:sz="0" w:space="0" w:color="auto"/>
              </w:divBdr>
            </w:div>
            <w:div w:id="894200935">
              <w:marLeft w:val="0"/>
              <w:marRight w:val="0"/>
              <w:marTop w:val="0"/>
              <w:marBottom w:val="0"/>
              <w:divBdr>
                <w:top w:val="none" w:sz="0" w:space="0" w:color="auto"/>
                <w:left w:val="none" w:sz="0" w:space="0" w:color="auto"/>
                <w:bottom w:val="none" w:sz="0" w:space="0" w:color="auto"/>
                <w:right w:val="none" w:sz="0" w:space="0" w:color="auto"/>
              </w:divBdr>
            </w:div>
            <w:div w:id="142082876">
              <w:marLeft w:val="0"/>
              <w:marRight w:val="0"/>
              <w:marTop w:val="0"/>
              <w:marBottom w:val="0"/>
              <w:divBdr>
                <w:top w:val="none" w:sz="0" w:space="0" w:color="auto"/>
                <w:left w:val="none" w:sz="0" w:space="0" w:color="auto"/>
                <w:bottom w:val="none" w:sz="0" w:space="0" w:color="auto"/>
                <w:right w:val="none" w:sz="0" w:space="0" w:color="auto"/>
              </w:divBdr>
            </w:div>
            <w:div w:id="1902936008">
              <w:marLeft w:val="0"/>
              <w:marRight w:val="0"/>
              <w:marTop w:val="0"/>
              <w:marBottom w:val="0"/>
              <w:divBdr>
                <w:top w:val="none" w:sz="0" w:space="0" w:color="auto"/>
                <w:left w:val="none" w:sz="0" w:space="0" w:color="auto"/>
                <w:bottom w:val="none" w:sz="0" w:space="0" w:color="auto"/>
                <w:right w:val="none" w:sz="0" w:space="0" w:color="auto"/>
              </w:divBdr>
            </w:div>
            <w:div w:id="187372063">
              <w:marLeft w:val="0"/>
              <w:marRight w:val="0"/>
              <w:marTop w:val="0"/>
              <w:marBottom w:val="0"/>
              <w:divBdr>
                <w:top w:val="none" w:sz="0" w:space="0" w:color="auto"/>
                <w:left w:val="none" w:sz="0" w:space="0" w:color="auto"/>
                <w:bottom w:val="none" w:sz="0" w:space="0" w:color="auto"/>
                <w:right w:val="none" w:sz="0" w:space="0" w:color="auto"/>
              </w:divBdr>
            </w:div>
            <w:div w:id="1556888033">
              <w:marLeft w:val="0"/>
              <w:marRight w:val="0"/>
              <w:marTop w:val="0"/>
              <w:marBottom w:val="0"/>
              <w:divBdr>
                <w:top w:val="none" w:sz="0" w:space="0" w:color="auto"/>
                <w:left w:val="none" w:sz="0" w:space="0" w:color="auto"/>
                <w:bottom w:val="none" w:sz="0" w:space="0" w:color="auto"/>
                <w:right w:val="none" w:sz="0" w:space="0" w:color="auto"/>
              </w:divBdr>
            </w:div>
            <w:div w:id="1949196169">
              <w:marLeft w:val="0"/>
              <w:marRight w:val="0"/>
              <w:marTop w:val="0"/>
              <w:marBottom w:val="0"/>
              <w:divBdr>
                <w:top w:val="none" w:sz="0" w:space="0" w:color="auto"/>
                <w:left w:val="none" w:sz="0" w:space="0" w:color="auto"/>
                <w:bottom w:val="none" w:sz="0" w:space="0" w:color="auto"/>
                <w:right w:val="none" w:sz="0" w:space="0" w:color="auto"/>
              </w:divBdr>
            </w:div>
            <w:div w:id="663513933">
              <w:marLeft w:val="0"/>
              <w:marRight w:val="0"/>
              <w:marTop w:val="0"/>
              <w:marBottom w:val="0"/>
              <w:divBdr>
                <w:top w:val="none" w:sz="0" w:space="0" w:color="auto"/>
                <w:left w:val="none" w:sz="0" w:space="0" w:color="auto"/>
                <w:bottom w:val="none" w:sz="0" w:space="0" w:color="auto"/>
                <w:right w:val="none" w:sz="0" w:space="0" w:color="auto"/>
              </w:divBdr>
            </w:div>
          </w:divsChild>
        </w:div>
        <w:div w:id="1457530143">
          <w:marLeft w:val="0"/>
          <w:marRight w:val="0"/>
          <w:marTop w:val="0"/>
          <w:marBottom w:val="0"/>
          <w:divBdr>
            <w:top w:val="none" w:sz="0" w:space="0" w:color="auto"/>
            <w:left w:val="none" w:sz="0" w:space="0" w:color="auto"/>
            <w:bottom w:val="none" w:sz="0" w:space="0" w:color="auto"/>
            <w:right w:val="none" w:sz="0" w:space="0" w:color="auto"/>
          </w:divBdr>
          <w:divsChild>
            <w:div w:id="1144739488">
              <w:marLeft w:val="0"/>
              <w:marRight w:val="0"/>
              <w:marTop w:val="0"/>
              <w:marBottom w:val="0"/>
              <w:divBdr>
                <w:top w:val="none" w:sz="0" w:space="0" w:color="auto"/>
                <w:left w:val="none" w:sz="0" w:space="0" w:color="auto"/>
                <w:bottom w:val="none" w:sz="0" w:space="0" w:color="auto"/>
                <w:right w:val="none" w:sz="0" w:space="0" w:color="auto"/>
              </w:divBdr>
            </w:div>
          </w:divsChild>
        </w:div>
        <w:div w:id="758913117">
          <w:marLeft w:val="0"/>
          <w:marRight w:val="0"/>
          <w:marTop w:val="0"/>
          <w:marBottom w:val="0"/>
          <w:divBdr>
            <w:top w:val="none" w:sz="0" w:space="0" w:color="auto"/>
            <w:left w:val="none" w:sz="0" w:space="0" w:color="auto"/>
            <w:bottom w:val="none" w:sz="0" w:space="0" w:color="auto"/>
            <w:right w:val="none" w:sz="0" w:space="0" w:color="auto"/>
          </w:divBdr>
          <w:divsChild>
            <w:div w:id="395862594">
              <w:marLeft w:val="0"/>
              <w:marRight w:val="0"/>
              <w:marTop w:val="0"/>
              <w:marBottom w:val="0"/>
              <w:divBdr>
                <w:top w:val="none" w:sz="0" w:space="0" w:color="auto"/>
                <w:left w:val="none" w:sz="0" w:space="0" w:color="auto"/>
                <w:bottom w:val="none" w:sz="0" w:space="0" w:color="auto"/>
                <w:right w:val="none" w:sz="0" w:space="0" w:color="auto"/>
              </w:divBdr>
            </w:div>
          </w:divsChild>
        </w:div>
        <w:div w:id="1479301408">
          <w:marLeft w:val="0"/>
          <w:marRight w:val="0"/>
          <w:marTop w:val="0"/>
          <w:marBottom w:val="0"/>
          <w:divBdr>
            <w:top w:val="none" w:sz="0" w:space="0" w:color="auto"/>
            <w:left w:val="none" w:sz="0" w:space="0" w:color="auto"/>
            <w:bottom w:val="none" w:sz="0" w:space="0" w:color="auto"/>
            <w:right w:val="none" w:sz="0" w:space="0" w:color="auto"/>
          </w:divBdr>
          <w:divsChild>
            <w:div w:id="916137758">
              <w:marLeft w:val="0"/>
              <w:marRight w:val="0"/>
              <w:marTop w:val="0"/>
              <w:marBottom w:val="0"/>
              <w:divBdr>
                <w:top w:val="none" w:sz="0" w:space="0" w:color="auto"/>
                <w:left w:val="none" w:sz="0" w:space="0" w:color="auto"/>
                <w:bottom w:val="none" w:sz="0" w:space="0" w:color="auto"/>
                <w:right w:val="none" w:sz="0" w:space="0" w:color="auto"/>
              </w:divBdr>
            </w:div>
            <w:div w:id="835346124">
              <w:marLeft w:val="0"/>
              <w:marRight w:val="0"/>
              <w:marTop w:val="0"/>
              <w:marBottom w:val="0"/>
              <w:divBdr>
                <w:top w:val="none" w:sz="0" w:space="0" w:color="auto"/>
                <w:left w:val="none" w:sz="0" w:space="0" w:color="auto"/>
                <w:bottom w:val="none" w:sz="0" w:space="0" w:color="auto"/>
                <w:right w:val="none" w:sz="0" w:space="0" w:color="auto"/>
              </w:divBdr>
            </w:div>
            <w:div w:id="1571496052">
              <w:marLeft w:val="0"/>
              <w:marRight w:val="0"/>
              <w:marTop w:val="0"/>
              <w:marBottom w:val="0"/>
              <w:divBdr>
                <w:top w:val="none" w:sz="0" w:space="0" w:color="auto"/>
                <w:left w:val="none" w:sz="0" w:space="0" w:color="auto"/>
                <w:bottom w:val="none" w:sz="0" w:space="0" w:color="auto"/>
                <w:right w:val="none" w:sz="0" w:space="0" w:color="auto"/>
              </w:divBdr>
            </w:div>
            <w:div w:id="514198327">
              <w:marLeft w:val="0"/>
              <w:marRight w:val="0"/>
              <w:marTop w:val="0"/>
              <w:marBottom w:val="0"/>
              <w:divBdr>
                <w:top w:val="none" w:sz="0" w:space="0" w:color="auto"/>
                <w:left w:val="none" w:sz="0" w:space="0" w:color="auto"/>
                <w:bottom w:val="none" w:sz="0" w:space="0" w:color="auto"/>
                <w:right w:val="none" w:sz="0" w:space="0" w:color="auto"/>
              </w:divBdr>
            </w:div>
            <w:div w:id="1031800651">
              <w:marLeft w:val="0"/>
              <w:marRight w:val="0"/>
              <w:marTop w:val="0"/>
              <w:marBottom w:val="0"/>
              <w:divBdr>
                <w:top w:val="none" w:sz="0" w:space="0" w:color="auto"/>
                <w:left w:val="none" w:sz="0" w:space="0" w:color="auto"/>
                <w:bottom w:val="none" w:sz="0" w:space="0" w:color="auto"/>
                <w:right w:val="none" w:sz="0" w:space="0" w:color="auto"/>
              </w:divBdr>
            </w:div>
            <w:div w:id="1514568141">
              <w:marLeft w:val="0"/>
              <w:marRight w:val="0"/>
              <w:marTop w:val="0"/>
              <w:marBottom w:val="0"/>
              <w:divBdr>
                <w:top w:val="none" w:sz="0" w:space="0" w:color="auto"/>
                <w:left w:val="none" w:sz="0" w:space="0" w:color="auto"/>
                <w:bottom w:val="none" w:sz="0" w:space="0" w:color="auto"/>
                <w:right w:val="none" w:sz="0" w:space="0" w:color="auto"/>
              </w:divBdr>
            </w:div>
          </w:divsChild>
        </w:div>
        <w:div w:id="907812985">
          <w:marLeft w:val="0"/>
          <w:marRight w:val="0"/>
          <w:marTop w:val="0"/>
          <w:marBottom w:val="0"/>
          <w:divBdr>
            <w:top w:val="none" w:sz="0" w:space="0" w:color="auto"/>
            <w:left w:val="none" w:sz="0" w:space="0" w:color="auto"/>
            <w:bottom w:val="none" w:sz="0" w:space="0" w:color="auto"/>
            <w:right w:val="none" w:sz="0" w:space="0" w:color="auto"/>
          </w:divBdr>
          <w:divsChild>
            <w:div w:id="890196195">
              <w:marLeft w:val="0"/>
              <w:marRight w:val="0"/>
              <w:marTop w:val="0"/>
              <w:marBottom w:val="0"/>
              <w:divBdr>
                <w:top w:val="none" w:sz="0" w:space="0" w:color="auto"/>
                <w:left w:val="none" w:sz="0" w:space="0" w:color="auto"/>
                <w:bottom w:val="none" w:sz="0" w:space="0" w:color="auto"/>
                <w:right w:val="none" w:sz="0" w:space="0" w:color="auto"/>
              </w:divBdr>
            </w:div>
          </w:divsChild>
        </w:div>
        <w:div w:id="696657006">
          <w:marLeft w:val="0"/>
          <w:marRight w:val="0"/>
          <w:marTop w:val="0"/>
          <w:marBottom w:val="0"/>
          <w:divBdr>
            <w:top w:val="none" w:sz="0" w:space="0" w:color="auto"/>
            <w:left w:val="none" w:sz="0" w:space="0" w:color="auto"/>
            <w:bottom w:val="none" w:sz="0" w:space="0" w:color="auto"/>
            <w:right w:val="none" w:sz="0" w:space="0" w:color="auto"/>
          </w:divBdr>
          <w:divsChild>
            <w:div w:id="1310675047">
              <w:marLeft w:val="0"/>
              <w:marRight w:val="0"/>
              <w:marTop w:val="0"/>
              <w:marBottom w:val="0"/>
              <w:divBdr>
                <w:top w:val="none" w:sz="0" w:space="0" w:color="auto"/>
                <w:left w:val="none" w:sz="0" w:space="0" w:color="auto"/>
                <w:bottom w:val="none" w:sz="0" w:space="0" w:color="auto"/>
                <w:right w:val="none" w:sz="0" w:space="0" w:color="auto"/>
              </w:divBdr>
            </w:div>
          </w:divsChild>
        </w:div>
        <w:div w:id="802039547">
          <w:marLeft w:val="0"/>
          <w:marRight w:val="0"/>
          <w:marTop w:val="0"/>
          <w:marBottom w:val="0"/>
          <w:divBdr>
            <w:top w:val="none" w:sz="0" w:space="0" w:color="auto"/>
            <w:left w:val="none" w:sz="0" w:space="0" w:color="auto"/>
            <w:bottom w:val="none" w:sz="0" w:space="0" w:color="auto"/>
            <w:right w:val="none" w:sz="0" w:space="0" w:color="auto"/>
          </w:divBdr>
          <w:divsChild>
            <w:div w:id="268317581">
              <w:marLeft w:val="0"/>
              <w:marRight w:val="0"/>
              <w:marTop w:val="0"/>
              <w:marBottom w:val="0"/>
              <w:divBdr>
                <w:top w:val="none" w:sz="0" w:space="0" w:color="auto"/>
                <w:left w:val="none" w:sz="0" w:space="0" w:color="auto"/>
                <w:bottom w:val="none" w:sz="0" w:space="0" w:color="auto"/>
                <w:right w:val="none" w:sz="0" w:space="0" w:color="auto"/>
              </w:divBdr>
            </w:div>
          </w:divsChild>
        </w:div>
        <w:div w:id="26807237">
          <w:marLeft w:val="0"/>
          <w:marRight w:val="0"/>
          <w:marTop w:val="0"/>
          <w:marBottom w:val="0"/>
          <w:divBdr>
            <w:top w:val="none" w:sz="0" w:space="0" w:color="auto"/>
            <w:left w:val="none" w:sz="0" w:space="0" w:color="auto"/>
            <w:bottom w:val="none" w:sz="0" w:space="0" w:color="auto"/>
            <w:right w:val="none" w:sz="0" w:space="0" w:color="auto"/>
          </w:divBdr>
          <w:divsChild>
            <w:div w:id="2042587640">
              <w:marLeft w:val="0"/>
              <w:marRight w:val="0"/>
              <w:marTop w:val="0"/>
              <w:marBottom w:val="0"/>
              <w:divBdr>
                <w:top w:val="none" w:sz="0" w:space="0" w:color="auto"/>
                <w:left w:val="none" w:sz="0" w:space="0" w:color="auto"/>
                <w:bottom w:val="none" w:sz="0" w:space="0" w:color="auto"/>
                <w:right w:val="none" w:sz="0" w:space="0" w:color="auto"/>
              </w:divBdr>
            </w:div>
          </w:divsChild>
        </w:div>
        <w:div w:id="1390499209">
          <w:marLeft w:val="0"/>
          <w:marRight w:val="0"/>
          <w:marTop w:val="0"/>
          <w:marBottom w:val="0"/>
          <w:divBdr>
            <w:top w:val="none" w:sz="0" w:space="0" w:color="auto"/>
            <w:left w:val="none" w:sz="0" w:space="0" w:color="auto"/>
            <w:bottom w:val="none" w:sz="0" w:space="0" w:color="auto"/>
            <w:right w:val="none" w:sz="0" w:space="0" w:color="auto"/>
          </w:divBdr>
          <w:divsChild>
            <w:div w:id="61417006">
              <w:marLeft w:val="0"/>
              <w:marRight w:val="0"/>
              <w:marTop w:val="0"/>
              <w:marBottom w:val="0"/>
              <w:divBdr>
                <w:top w:val="none" w:sz="0" w:space="0" w:color="auto"/>
                <w:left w:val="none" w:sz="0" w:space="0" w:color="auto"/>
                <w:bottom w:val="none" w:sz="0" w:space="0" w:color="auto"/>
                <w:right w:val="none" w:sz="0" w:space="0" w:color="auto"/>
              </w:divBdr>
            </w:div>
          </w:divsChild>
        </w:div>
        <w:div w:id="59061502">
          <w:marLeft w:val="0"/>
          <w:marRight w:val="0"/>
          <w:marTop w:val="0"/>
          <w:marBottom w:val="0"/>
          <w:divBdr>
            <w:top w:val="none" w:sz="0" w:space="0" w:color="auto"/>
            <w:left w:val="none" w:sz="0" w:space="0" w:color="auto"/>
            <w:bottom w:val="none" w:sz="0" w:space="0" w:color="auto"/>
            <w:right w:val="none" w:sz="0" w:space="0" w:color="auto"/>
          </w:divBdr>
          <w:divsChild>
            <w:div w:id="20946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694">
      <w:bodyDiv w:val="1"/>
      <w:marLeft w:val="0"/>
      <w:marRight w:val="0"/>
      <w:marTop w:val="0"/>
      <w:marBottom w:val="0"/>
      <w:divBdr>
        <w:top w:val="none" w:sz="0" w:space="0" w:color="auto"/>
        <w:left w:val="none" w:sz="0" w:space="0" w:color="auto"/>
        <w:bottom w:val="none" w:sz="0" w:space="0" w:color="auto"/>
        <w:right w:val="none" w:sz="0" w:space="0" w:color="auto"/>
      </w:divBdr>
    </w:div>
    <w:div w:id="111825681">
      <w:bodyDiv w:val="1"/>
      <w:marLeft w:val="0"/>
      <w:marRight w:val="0"/>
      <w:marTop w:val="0"/>
      <w:marBottom w:val="0"/>
      <w:divBdr>
        <w:top w:val="none" w:sz="0" w:space="0" w:color="auto"/>
        <w:left w:val="none" w:sz="0" w:space="0" w:color="auto"/>
        <w:bottom w:val="none" w:sz="0" w:space="0" w:color="auto"/>
        <w:right w:val="none" w:sz="0" w:space="0" w:color="auto"/>
      </w:divBdr>
    </w:div>
    <w:div w:id="115757705">
      <w:bodyDiv w:val="1"/>
      <w:marLeft w:val="0"/>
      <w:marRight w:val="0"/>
      <w:marTop w:val="0"/>
      <w:marBottom w:val="0"/>
      <w:divBdr>
        <w:top w:val="none" w:sz="0" w:space="0" w:color="auto"/>
        <w:left w:val="none" w:sz="0" w:space="0" w:color="auto"/>
        <w:bottom w:val="none" w:sz="0" w:space="0" w:color="auto"/>
        <w:right w:val="none" w:sz="0" w:space="0" w:color="auto"/>
      </w:divBdr>
      <w:divsChild>
        <w:div w:id="745954504">
          <w:marLeft w:val="0"/>
          <w:marRight w:val="0"/>
          <w:marTop w:val="0"/>
          <w:marBottom w:val="0"/>
          <w:divBdr>
            <w:top w:val="none" w:sz="0" w:space="0" w:color="auto"/>
            <w:left w:val="none" w:sz="0" w:space="0" w:color="auto"/>
            <w:bottom w:val="none" w:sz="0" w:space="0" w:color="auto"/>
            <w:right w:val="none" w:sz="0" w:space="0" w:color="auto"/>
          </w:divBdr>
        </w:div>
        <w:div w:id="131602318">
          <w:marLeft w:val="0"/>
          <w:marRight w:val="0"/>
          <w:marTop w:val="0"/>
          <w:marBottom w:val="0"/>
          <w:divBdr>
            <w:top w:val="none" w:sz="0" w:space="0" w:color="auto"/>
            <w:left w:val="none" w:sz="0" w:space="0" w:color="auto"/>
            <w:bottom w:val="none" w:sz="0" w:space="0" w:color="auto"/>
            <w:right w:val="none" w:sz="0" w:space="0" w:color="auto"/>
          </w:divBdr>
        </w:div>
        <w:div w:id="798032992">
          <w:marLeft w:val="0"/>
          <w:marRight w:val="0"/>
          <w:marTop w:val="0"/>
          <w:marBottom w:val="0"/>
          <w:divBdr>
            <w:top w:val="none" w:sz="0" w:space="0" w:color="auto"/>
            <w:left w:val="none" w:sz="0" w:space="0" w:color="auto"/>
            <w:bottom w:val="none" w:sz="0" w:space="0" w:color="auto"/>
            <w:right w:val="none" w:sz="0" w:space="0" w:color="auto"/>
          </w:divBdr>
        </w:div>
        <w:div w:id="1447387273">
          <w:marLeft w:val="0"/>
          <w:marRight w:val="0"/>
          <w:marTop w:val="0"/>
          <w:marBottom w:val="0"/>
          <w:divBdr>
            <w:top w:val="none" w:sz="0" w:space="0" w:color="auto"/>
            <w:left w:val="none" w:sz="0" w:space="0" w:color="auto"/>
            <w:bottom w:val="none" w:sz="0" w:space="0" w:color="auto"/>
            <w:right w:val="none" w:sz="0" w:space="0" w:color="auto"/>
          </w:divBdr>
        </w:div>
      </w:divsChild>
    </w:div>
    <w:div w:id="117530996">
      <w:bodyDiv w:val="1"/>
      <w:marLeft w:val="0"/>
      <w:marRight w:val="0"/>
      <w:marTop w:val="0"/>
      <w:marBottom w:val="0"/>
      <w:divBdr>
        <w:top w:val="none" w:sz="0" w:space="0" w:color="auto"/>
        <w:left w:val="none" w:sz="0" w:space="0" w:color="auto"/>
        <w:bottom w:val="none" w:sz="0" w:space="0" w:color="auto"/>
        <w:right w:val="none" w:sz="0" w:space="0" w:color="auto"/>
      </w:divBdr>
      <w:divsChild>
        <w:div w:id="1669478938">
          <w:marLeft w:val="0"/>
          <w:marRight w:val="0"/>
          <w:marTop w:val="0"/>
          <w:marBottom w:val="0"/>
          <w:divBdr>
            <w:top w:val="none" w:sz="0" w:space="0" w:color="auto"/>
            <w:left w:val="none" w:sz="0" w:space="0" w:color="auto"/>
            <w:bottom w:val="none" w:sz="0" w:space="0" w:color="auto"/>
            <w:right w:val="none" w:sz="0" w:space="0" w:color="auto"/>
          </w:divBdr>
          <w:divsChild>
            <w:div w:id="2136675923">
              <w:marLeft w:val="0"/>
              <w:marRight w:val="0"/>
              <w:marTop w:val="0"/>
              <w:marBottom w:val="0"/>
              <w:divBdr>
                <w:top w:val="none" w:sz="0" w:space="0" w:color="auto"/>
                <w:left w:val="none" w:sz="0" w:space="0" w:color="auto"/>
                <w:bottom w:val="none" w:sz="0" w:space="0" w:color="auto"/>
                <w:right w:val="none" w:sz="0" w:space="0" w:color="auto"/>
              </w:divBdr>
            </w:div>
            <w:div w:id="212965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6756">
      <w:bodyDiv w:val="1"/>
      <w:marLeft w:val="0"/>
      <w:marRight w:val="0"/>
      <w:marTop w:val="0"/>
      <w:marBottom w:val="0"/>
      <w:divBdr>
        <w:top w:val="none" w:sz="0" w:space="0" w:color="auto"/>
        <w:left w:val="none" w:sz="0" w:space="0" w:color="auto"/>
        <w:bottom w:val="none" w:sz="0" w:space="0" w:color="auto"/>
        <w:right w:val="none" w:sz="0" w:space="0" w:color="auto"/>
      </w:divBdr>
    </w:div>
    <w:div w:id="124393673">
      <w:bodyDiv w:val="1"/>
      <w:marLeft w:val="0"/>
      <w:marRight w:val="0"/>
      <w:marTop w:val="0"/>
      <w:marBottom w:val="0"/>
      <w:divBdr>
        <w:top w:val="none" w:sz="0" w:space="0" w:color="auto"/>
        <w:left w:val="none" w:sz="0" w:space="0" w:color="auto"/>
        <w:bottom w:val="none" w:sz="0" w:space="0" w:color="auto"/>
        <w:right w:val="none" w:sz="0" w:space="0" w:color="auto"/>
      </w:divBdr>
    </w:div>
    <w:div w:id="128061308">
      <w:bodyDiv w:val="1"/>
      <w:marLeft w:val="0"/>
      <w:marRight w:val="0"/>
      <w:marTop w:val="0"/>
      <w:marBottom w:val="0"/>
      <w:divBdr>
        <w:top w:val="none" w:sz="0" w:space="0" w:color="auto"/>
        <w:left w:val="none" w:sz="0" w:space="0" w:color="auto"/>
        <w:bottom w:val="none" w:sz="0" w:space="0" w:color="auto"/>
        <w:right w:val="none" w:sz="0" w:space="0" w:color="auto"/>
      </w:divBdr>
    </w:div>
    <w:div w:id="133986661">
      <w:bodyDiv w:val="1"/>
      <w:marLeft w:val="0"/>
      <w:marRight w:val="0"/>
      <w:marTop w:val="0"/>
      <w:marBottom w:val="0"/>
      <w:divBdr>
        <w:top w:val="none" w:sz="0" w:space="0" w:color="auto"/>
        <w:left w:val="none" w:sz="0" w:space="0" w:color="auto"/>
        <w:bottom w:val="none" w:sz="0" w:space="0" w:color="auto"/>
        <w:right w:val="none" w:sz="0" w:space="0" w:color="auto"/>
      </w:divBdr>
    </w:div>
    <w:div w:id="136806298">
      <w:bodyDiv w:val="1"/>
      <w:marLeft w:val="0"/>
      <w:marRight w:val="0"/>
      <w:marTop w:val="0"/>
      <w:marBottom w:val="0"/>
      <w:divBdr>
        <w:top w:val="none" w:sz="0" w:space="0" w:color="auto"/>
        <w:left w:val="none" w:sz="0" w:space="0" w:color="auto"/>
        <w:bottom w:val="none" w:sz="0" w:space="0" w:color="auto"/>
        <w:right w:val="none" w:sz="0" w:space="0" w:color="auto"/>
      </w:divBdr>
    </w:div>
    <w:div w:id="143787545">
      <w:bodyDiv w:val="1"/>
      <w:marLeft w:val="0"/>
      <w:marRight w:val="0"/>
      <w:marTop w:val="0"/>
      <w:marBottom w:val="0"/>
      <w:divBdr>
        <w:top w:val="none" w:sz="0" w:space="0" w:color="auto"/>
        <w:left w:val="none" w:sz="0" w:space="0" w:color="auto"/>
        <w:bottom w:val="none" w:sz="0" w:space="0" w:color="auto"/>
        <w:right w:val="none" w:sz="0" w:space="0" w:color="auto"/>
      </w:divBdr>
    </w:div>
    <w:div w:id="147678286">
      <w:bodyDiv w:val="1"/>
      <w:marLeft w:val="0"/>
      <w:marRight w:val="0"/>
      <w:marTop w:val="0"/>
      <w:marBottom w:val="0"/>
      <w:divBdr>
        <w:top w:val="none" w:sz="0" w:space="0" w:color="auto"/>
        <w:left w:val="none" w:sz="0" w:space="0" w:color="auto"/>
        <w:bottom w:val="none" w:sz="0" w:space="0" w:color="auto"/>
        <w:right w:val="none" w:sz="0" w:space="0" w:color="auto"/>
      </w:divBdr>
      <w:divsChild>
        <w:div w:id="220755806">
          <w:marLeft w:val="0"/>
          <w:marRight w:val="0"/>
          <w:marTop w:val="0"/>
          <w:marBottom w:val="0"/>
          <w:divBdr>
            <w:top w:val="none" w:sz="0" w:space="0" w:color="auto"/>
            <w:left w:val="none" w:sz="0" w:space="0" w:color="auto"/>
            <w:bottom w:val="none" w:sz="0" w:space="0" w:color="auto"/>
            <w:right w:val="none" w:sz="0" w:space="0" w:color="auto"/>
          </w:divBdr>
        </w:div>
        <w:div w:id="1931115378">
          <w:marLeft w:val="0"/>
          <w:marRight w:val="0"/>
          <w:marTop w:val="0"/>
          <w:marBottom w:val="0"/>
          <w:divBdr>
            <w:top w:val="none" w:sz="0" w:space="0" w:color="auto"/>
            <w:left w:val="none" w:sz="0" w:space="0" w:color="auto"/>
            <w:bottom w:val="none" w:sz="0" w:space="0" w:color="auto"/>
            <w:right w:val="none" w:sz="0" w:space="0" w:color="auto"/>
          </w:divBdr>
        </w:div>
        <w:div w:id="2127236531">
          <w:marLeft w:val="0"/>
          <w:marRight w:val="0"/>
          <w:marTop w:val="0"/>
          <w:marBottom w:val="0"/>
          <w:divBdr>
            <w:top w:val="none" w:sz="0" w:space="0" w:color="auto"/>
            <w:left w:val="none" w:sz="0" w:space="0" w:color="auto"/>
            <w:bottom w:val="none" w:sz="0" w:space="0" w:color="auto"/>
            <w:right w:val="none" w:sz="0" w:space="0" w:color="auto"/>
          </w:divBdr>
        </w:div>
      </w:divsChild>
    </w:div>
    <w:div w:id="148402781">
      <w:bodyDiv w:val="1"/>
      <w:marLeft w:val="0"/>
      <w:marRight w:val="0"/>
      <w:marTop w:val="0"/>
      <w:marBottom w:val="0"/>
      <w:divBdr>
        <w:top w:val="none" w:sz="0" w:space="0" w:color="auto"/>
        <w:left w:val="none" w:sz="0" w:space="0" w:color="auto"/>
        <w:bottom w:val="none" w:sz="0" w:space="0" w:color="auto"/>
        <w:right w:val="none" w:sz="0" w:space="0" w:color="auto"/>
      </w:divBdr>
    </w:div>
    <w:div w:id="152726035">
      <w:bodyDiv w:val="1"/>
      <w:marLeft w:val="0"/>
      <w:marRight w:val="0"/>
      <w:marTop w:val="0"/>
      <w:marBottom w:val="0"/>
      <w:divBdr>
        <w:top w:val="none" w:sz="0" w:space="0" w:color="auto"/>
        <w:left w:val="none" w:sz="0" w:space="0" w:color="auto"/>
        <w:bottom w:val="none" w:sz="0" w:space="0" w:color="auto"/>
        <w:right w:val="none" w:sz="0" w:space="0" w:color="auto"/>
      </w:divBdr>
    </w:div>
    <w:div w:id="154686267">
      <w:bodyDiv w:val="1"/>
      <w:marLeft w:val="0"/>
      <w:marRight w:val="0"/>
      <w:marTop w:val="0"/>
      <w:marBottom w:val="0"/>
      <w:divBdr>
        <w:top w:val="none" w:sz="0" w:space="0" w:color="auto"/>
        <w:left w:val="none" w:sz="0" w:space="0" w:color="auto"/>
        <w:bottom w:val="none" w:sz="0" w:space="0" w:color="auto"/>
        <w:right w:val="none" w:sz="0" w:space="0" w:color="auto"/>
      </w:divBdr>
    </w:div>
    <w:div w:id="159389374">
      <w:bodyDiv w:val="1"/>
      <w:marLeft w:val="0"/>
      <w:marRight w:val="0"/>
      <w:marTop w:val="0"/>
      <w:marBottom w:val="0"/>
      <w:divBdr>
        <w:top w:val="none" w:sz="0" w:space="0" w:color="auto"/>
        <w:left w:val="none" w:sz="0" w:space="0" w:color="auto"/>
        <w:bottom w:val="none" w:sz="0" w:space="0" w:color="auto"/>
        <w:right w:val="none" w:sz="0" w:space="0" w:color="auto"/>
      </w:divBdr>
    </w:div>
    <w:div w:id="162627062">
      <w:bodyDiv w:val="1"/>
      <w:marLeft w:val="0"/>
      <w:marRight w:val="0"/>
      <w:marTop w:val="0"/>
      <w:marBottom w:val="0"/>
      <w:divBdr>
        <w:top w:val="none" w:sz="0" w:space="0" w:color="auto"/>
        <w:left w:val="none" w:sz="0" w:space="0" w:color="auto"/>
        <w:bottom w:val="none" w:sz="0" w:space="0" w:color="auto"/>
        <w:right w:val="none" w:sz="0" w:space="0" w:color="auto"/>
      </w:divBdr>
    </w:div>
    <w:div w:id="166360149">
      <w:bodyDiv w:val="1"/>
      <w:marLeft w:val="0"/>
      <w:marRight w:val="0"/>
      <w:marTop w:val="0"/>
      <w:marBottom w:val="0"/>
      <w:divBdr>
        <w:top w:val="none" w:sz="0" w:space="0" w:color="auto"/>
        <w:left w:val="none" w:sz="0" w:space="0" w:color="auto"/>
        <w:bottom w:val="none" w:sz="0" w:space="0" w:color="auto"/>
        <w:right w:val="none" w:sz="0" w:space="0" w:color="auto"/>
      </w:divBdr>
    </w:div>
    <w:div w:id="168760554">
      <w:bodyDiv w:val="1"/>
      <w:marLeft w:val="0"/>
      <w:marRight w:val="0"/>
      <w:marTop w:val="0"/>
      <w:marBottom w:val="0"/>
      <w:divBdr>
        <w:top w:val="none" w:sz="0" w:space="0" w:color="auto"/>
        <w:left w:val="none" w:sz="0" w:space="0" w:color="auto"/>
        <w:bottom w:val="none" w:sz="0" w:space="0" w:color="auto"/>
        <w:right w:val="none" w:sz="0" w:space="0" w:color="auto"/>
      </w:divBdr>
      <w:divsChild>
        <w:div w:id="226963975">
          <w:marLeft w:val="0"/>
          <w:marRight w:val="0"/>
          <w:marTop w:val="0"/>
          <w:marBottom w:val="0"/>
          <w:divBdr>
            <w:top w:val="none" w:sz="0" w:space="0" w:color="auto"/>
            <w:left w:val="none" w:sz="0" w:space="0" w:color="auto"/>
            <w:bottom w:val="none" w:sz="0" w:space="0" w:color="auto"/>
            <w:right w:val="none" w:sz="0" w:space="0" w:color="auto"/>
          </w:divBdr>
          <w:divsChild>
            <w:div w:id="657854022">
              <w:marLeft w:val="0"/>
              <w:marRight w:val="0"/>
              <w:marTop w:val="0"/>
              <w:marBottom w:val="0"/>
              <w:divBdr>
                <w:top w:val="none" w:sz="0" w:space="0" w:color="auto"/>
                <w:left w:val="none" w:sz="0" w:space="0" w:color="auto"/>
                <w:bottom w:val="none" w:sz="0" w:space="0" w:color="auto"/>
                <w:right w:val="none" w:sz="0" w:space="0" w:color="auto"/>
              </w:divBdr>
            </w:div>
          </w:divsChild>
        </w:div>
        <w:div w:id="1371026470">
          <w:marLeft w:val="0"/>
          <w:marRight w:val="0"/>
          <w:marTop w:val="0"/>
          <w:marBottom w:val="0"/>
          <w:divBdr>
            <w:top w:val="none" w:sz="0" w:space="0" w:color="auto"/>
            <w:left w:val="none" w:sz="0" w:space="0" w:color="auto"/>
            <w:bottom w:val="none" w:sz="0" w:space="0" w:color="auto"/>
            <w:right w:val="none" w:sz="0" w:space="0" w:color="auto"/>
          </w:divBdr>
          <w:divsChild>
            <w:div w:id="1393116517">
              <w:marLeft w:val="0"/>
              <w:marRight w:val="0"/>
              <w:marTop w:val="0"/>
              <w:marBottom w:val="0"/>
              <w:divBdr>
                <w:top w:val="none" w:sz="0" w:space="0" w:color="auto"/>
                <w:left w:val="none" w:sz="0" w:space="0" w:color="auto"/>
                <w:bottom w:val="none" w:sz="0" w:space="0" w:color="auto"/>
                <w:right w:val="none" w:sz="0" w:space="0" w:color="auto"/>
              </w:divBdr>
            </w:div>
          </w:divsChild>
        </w:div>
        <w:div w:id="1594557936">
          <w:marLeft w:val="0"/>
          <w:marRight w:val="0"/>
          <w:marTop w:val="0"/>
          <w:marBottom w:val="0"/>
          <w:divBdr>
            <w:top w:val="none" w:sz="0" w:space="0" w:color="auto"/>
            <w:left w:val="none" w:sz="0" w:space="0" w:color="auto"/>
            <w:bottom w:val="none" w:sz="0" w:space="0" w:color="auto"/>
            <w:right w:val="none" w:sz="0" w:space="0" w:color="auto"/>
          </w:divBdr>
          <w:divsChild>
            <w:div w:id="992222656">
              <w:marLeft w:val="0"/>
              <w:marRight w:val="0"/>
              <w:marTop w:val="0"/>
              <w:marBottom w:val="0"/>
              <w:divBdr>
                <w:top w:val="none" w:sz="0" w:space="0" w:color="auto"/>
                <w:left w:val="none" w:sz="0" w:space="0" w:color="auto"/>
                <w:bottom w:val="none" w:sz="0" w:space="0" w:color="auto"/>
                <w:right w:val="none" w:sz="0" w:space="0" w:color="auto"/>
              </w:divBdr>
            </w:div>
          </w:divsChild>
        </w:div>
        <w:div w:id="947737508">
          <w:marLeft w:val="0"/>
          <w:marRight w:val="0"/>
          <w:marTop w:val="0"/>
          <w:marBottom w:val="0"/>
          <w:divBdr>
            <w:top w:val="none" w:sz="0" w:space="0" w:color="auto"/>
            <w:left w:val="none" w:sz="0" w:space="0" w:color="auto"/>
            <w:bottom w:val="none" w:sz="0" w:space="0" w:color="auto"/>
            <w:right w:val="none" w:sz="0" w:space="0" w:color="auto"/>
          </w:divBdr>
          <w:divsChild>
            <w:div w:id="1368531064">
              <w:marLeft w:val="0"/>
              <w:marRight w:val="0"/>
              <w:marTop w:val="0"/>
              <w:marBottom w:val="0"/>
              <w:divBdr>
                <w:top w:val="none" w:sz="0" w:space="0" w:color="auto"/>
                <w:left w:val="none" w:sz="0" w:space="0" w:color="auto"/>
                <w:bottom w:val="none" w:sz="0" w:space="0" w:color="auto"/>
                <w:right w:val="none" w:sz="0" w:space="0" w:color="auto"/>
              </w:divBdr>
            </w:div>
          </w:divsChild>
        </w:div>
        <w:div w:id="1007367688">
          <w:marLeft w:val="0"/>
          <w:marRight w:val="0"/>
          <w:marTop w:val="0"/>
          <w:marBottom w:val="0"/>
          <w:divBdr>
            <w:top w:val="none" w:sz="0" w:space="0" w:color="auto"/>
            <w:left w:val="none" w:sz="0" w:space="0" w:color="auto"/>
            <w:bottom w:val="none" w:sz="0" w:space="0" w:color="auto"/>
            <w:right w:val="none" w:sz="0" w:space="0" w:color="auto"/>
          </w:divBdr>
          <w:divsChild>
            <w:div w:id="1610510689">
              <w:marLeft w:val="0"/>
              <w:marRight w:val="0"/>
              <w:marTop w:val="0"/>
              <w:marBottom w:val="0"/>
              <w:divBdr>
                <w:top w:val="none" w:sz="0" w:space="0" w:color="auto"/>
                <w:left w:val="none" w:sz="0" w:space="0" w:color="auto"/>
                <w:bottom w:val="none" w:sz="0" w:space="0" w:color="auto"/>
                <w:right w:val="none" w:sz="0" w:space="0" w:color="auto"/>
              </w:divBdr>
            </w:div>
          </w:divsChild>
        </w:div>
        <w:div w:id="1097865238">
          <w:marLeft w:val="0"/>
          <w:marRight w:val="0"/>
          <w:marTop w:val="0"/>
          <w:marBottom w:val="0"/>
          <w:divBdr>
            <w:top w:val="none" w:sz="0" w:space="0" w:color="auto"/>
            <w:left w:val="none" w:sz="0" w:space="0" w:color="auto"/>
            <w:bottom w:val="none" w:sz="0" w:space="0" w:color="auto"/>
            <w:right w:val="none" w:sz="0" w:space="0" w:color="auto"/>
          </w:divBdr>
          <w:divsChild>
            <w:div w:id="1556429019">
              <w:marLeft w:val="0"/>
              <w:marRight w:val="0"/>
              <w:marTop w:val="0"/>
              <w:marBottom w:val="0"/>
              <w:divBdr>
                <w:top w:val="none" w:sz="0" w:space="0" w:color="auto"/>
                <w:left w:val="none" w:sz="0" w:space="0" w:color="auto"/>
                <w:bottom w:val="none" w:sz="0" w:space="0" w:color="auto"/>
                <w:right w:val="none" w:sz="0" w:space="0" w:color="auto"/>
              </w:divBdr>
            </w:div>
          </w:divsChild>
        </w:div>
        <w:div w:id="1026522487">
          <w:marLeft w:val="0"/>
          <w:marRight w:val="0"/>
          <w:marTop w:val="0"/>
          <w:marBottom w:val="0"/>
          <w:divBdr>
            <w:top w:val="none" w:sz="0" w:space="0" w:color="auto"/>
            <w:left w:val="none" w:sz="0" w:space="0" w:color="auto"/>
            <w:bottom w:val="none" w:sz="0" w:space="0" w:color="auto"/>
            <w:right w:val="none" w:sz="0" w:space="0" w:color="auto"/>
          </w:divBdr>
          <w:divsChild>
            <w:div w:id="164057309">
              <w:marLeft w:val="0"/>
              <w:marRight w:val="0"/>
              <w:marTop w:val="0"/>
              <w:marBottom w:val="0"/>
              <w:divBdr>
                <w:top w:val="none" w:sz="0" w:space="0" w:color="auto"/>
                <w:left w:val="none" w:sz="0" w:space="0" w:color="auto"/>
                <w:bottom w:val="none" w:sz="0" w:space="0" w:color="auto"/>
                <w:right w:val="none" w:sz="0" w:space="0" w:color="auto"/>
              </w:divBdr>
            </w:div>
          </w:divsChild>
        </w:div>
        <w:div w:id="1835610309">
          <w:marLeft w:val="0"/>
          <w:marRight w:val="0"/>
          <w:marTop w:val="0"/>
          <w:marBottom w:val="0"/>
          <w:divBdr>
            <w:top w:val="none" w:sz="0" w:space="0" w:color="auto"/>
            <w:left w:val="none" w:sz="0" w:space="0" w:color="auto"/>
            <w:bottom w:val="none" w:sz="0" w:space="0" w:color="auto"/>
            <w:right w:val="none" w:sz="0" w:space="0" w:color="auto"/>
          </w:divBdr>
          <w:divsChild>
            <w:div w:id="2124881741">
              <w:marLeft w:val="0"/>
              <w:marRight w:val="0"/>
              <w:marTop w:val="0"/>
              <w:marBottom w:val="0"/>
              <w:divBdr>
                <w:top w:val="none" w:sz="0" w:space="0" w:color="auto"/>
                <w:left w:val="none" w:sz="0" w:space="0" w:color="auto"/>
                <w:bottom w:val="none" w:sz="0" w:space="0" w:color="auto"/>
                <w:right w:val="none" w:sz="0" w:space="0" w:color="auto"/>
              </w:divBdr>
            </w:div>
          </w:divsChild>
        </w:div>
        <w:div w:id="1702585913">
          <w:marLeft w:val="0"/>
          <w:marRight w:val="0"/>
          <w:marTop w:val="0"/>
          <w:marBottom w:val="0"/>
          <w:divBdr>
            <w:top w:val="none" w:sz="0" w:space="0" w:color="auto"/>
            <w:left w:val="none" w:sz="0" w:space="0" w:color="auto"/>
            <w:bottom w:val="none" w:sz="0" w:space="0" w:color="auto"/>
            <w:right w:val="none" w:sz="0" w:space="0" w:color="auto"/>
          </w:divBdr>
          <w:divsChild>
            <w:div w:id="2143112423">
              <w:marLeft w:val="0"/>
              <w:marRight w:val="0"/>
              <w:marTop w:val="0"/>
              <w:marBottom w:val="0"/>
              <w:divBdr>
                <w:top w:val="none" w:sz="0" w:space="0" w:color="auto"/>
                <w:left w:val="none" w:sz="0" w:space="0" w:color="auto"/>
                <w:bottom w:val="none" w:sz="0" w:space="0" w:color="auto"/>
                <w:right w:val="none" w:sz="0" w:space="0" w:color="auto"/>
              </w:divBdr>
            </w:div>
          </w:divsChild>
        </w:div>
        <w:div w:id="1112477374">
          <w:marLeft w:val="0"/>
          <w:marRight w:val="0"/>
          <w:marTop w:val="0"/>
          <w:marBottom w:val="0"/>
          <w:divBdr>
            <w:top w:val="none" w:sz="0" w:space="0" w:color="auto"/>
            <w:left w:val="none" w:sz="0" w:space="0" w:color="auto"/>
            <w:bottom w:val="none" w:sz="0" w:space="0" w:color="auto"/>
            <w:right w:val="none" w:sz="0" w:space="0" w:color="auto"/>
          </w:divBdr>
          <w:divsChild>
            <w:div w:id="787315088">
              <w:marLeft w:val="0"/>
              <w:marRight w:val="0"/>
              <w:marTop w:val="0"/>
              <w:marBottom w:val="0"/>
              <w:divBdr>
                <w:top w:val="none" w:sz="0" w:space="0" w:color="auto"/>
                <w:left w:val="none" w:sz="0" w:space="0" w:color="auto"/>
                <w:bottom w:val="none" w:sz="0" w:space="0" w:color="auto"/>
                <w:right w:val="none" w:sz="0" w:space="0" w:color="auto"/>
              </w:divBdr>
            </w:div>
          </w:divsChild>
        </w:div>
        <w:div w:id="247151510">
          <w:marLeft w:val="0"/>
          <w:marRight w:val="0"/>
          <w:marTop w:val="0"/>
          <w:marBottom w:val="0"/>
          <w:divBdr>
            <w:top w:val="none" w:sz="0" w:space="0" w:color="auto"/>
            <w:left w:val="none" w:sz="0" w:space="0" w:color="auto"/>
            <w:bottom w:val="none" w:sz="0" w:space="0" w:color="auto"/>
            <w:right w:val="none" w:sz="0" w:space="0" w:color="auto"/>
          </w:divBdr>
          <w:divsChild>
            <w:div w:id="743649103">
              <w:marLeft w:val="0"/>
              <w:marRight w:val="0"/>
              <w:marTop w:val="0"/>
              <w:marBottom w:val="0"/>
              <w:divBdr>
                <w:top w:val="none" w:sz="0" w:space="0" w:color="auto"/>
                <w:left w:val="none" w:sz="0" w:space="0" w:color="auto"/>
                <w:bottom w:val="none" w:sz="0" w:space="0" w:color="auto"/>
                <w:right w:val="none" w:sz="0" w:space="0" w:color="auto"/>
              </w:divBdr>
            </w:div>
          </w:divsChild>
        </w:div>
        <w:div w:id="173351691">
          <w:marLeft w:val="0"/>
          <w:marRight w:val="0"/>
          <w:marTop w:val="0"/>
          <w:marBottom w:val="0"/>
          <w:divBdr>
            <w:top w:val="none" w:sz="0" w:space="0" w:color="auto"/>
            <w:left w:val="none" w:sz="0" w:space="0" w:color="auto"/>
            <w:bottom w:val="none" w:sz="0" w:space="0" w:color="auto"/>
            <w:right w:val="none" w:sz="0" w:space="0" w:color="auto"/>
          </w:divBdr>
          <w:divsChild>
            <w:div w:id="2135362838">
              <w:marLeft w:val="0"/>
              <w:marRight w:val="0"/>
              <w:marTop w:val="0"/>
              <w:marBottom w:val="0"/>
              <w:divBdr>
                <w:top w:val="none" w:sz="0" w:space="0" w:color="auto"/>
                <w:left w:val="none" w:sz="0" w:space="0" w:color="auto"/>
                <w:bottom w:val="none" w:sz="0" w:space="0" w:color="auto"/>
                <w:right w:val="none" w:sz="0" w:space="0" w:color="auto"/>
              </w:divBdr>
            </w:div>
          </w:divsChild>
        </w:div>
        <w:div w:id="430398242">
          <w:marLeft w:val="0"/>
          <w:marRight w:val="0"/>
          <w:marTop w:val="0"/>
          <w:marBottom w:val="0"/>
          <w:divBdr>
            <w:top w:val="none" w:sz="0" w:space="0" w:color="auto"/>
            <w:left w:val="none" w:sz="0" w:space="0" w:color="auto"/>
            <w:bottom w:val="none" w:sz="0" w:space="0" w:color="auto"/>
            <w:right w:val="none" w:sz="0" w:space="0" w:color="auto"/>
          </w:divBdr>
          <w:divsChild>
            <w:div w:id="1753432443">
              <w:marLeft w:val="0"/>
              <w:marRight w:val="0"/>
              <w:marTop w:val="0"/>
              <w:marBottom w:val="0"/>
              <w:divBdr>
                <w:top w:val="none" w:sz="0" w:space="0" w:color="auto"/>
                <w:left w:val="none" w:sz="0" w:space="0" w:color="auto"/>
                <w:bottom w:val="none" w:sz="0" w:space="0" w:color="auto"/>
                <w:right w:val="none" w:sz="0" w:space="0" w:color="auto"/>
              </w:divBdr>
            </w:div>
          </w:divsChild>
        </w:div>
        <w:div w:id="1856382594">
          <w:marLeft w:val="0"/>
          <w:marRight w:val="0"/>
          <w:marTop w:val="0"/>
          <w:marBottom w:val="0"/>
          <w:divBdr>
            <w:top w:val="none" w:sz="0" w:space="0" w:color="auto"/>
            <w:left w:val="none" w:sz="0" w:space="0" w:color="auto"/>
            <w:bottom w:val="none" w:sz="0" w:space="0" w:color="auto"/>
            <w:right w:val="none" w:sz="0" w:space="0" w:color="auto"/>
          </w:divBdr>
          <w:divsChild>
            <w:div w:id="1489126000">
              <w:marLeft w:val="0"/>
              <w:marRight w:val="0"/>
              <w:marTop w:val="0"/>
              <w:marBottom w:val="0"/>
              <w:divBdr>
                <w:top w:val="none" w:sz="0" w:space="0" w:color="auto"/>
                <w:left w:val="none" w:sz="0" w:space="0" w:color="auto"/>
                <w:bottom w:val="none" w:sz="0" w:space="0" w:color="auto"/>
                <w:right w:val="none" w:sz="0" w:space="0" w:color="auto"/>
              </w:divBdr>
            </w:div>
          </w:divsChild>
        </w:div>
        <w:div w:id="276253060">
          <w:marLeft w:val="0"/>
          <w:marRight w:val="0"/>
          <w:marTop w:val="0"/>
          <w:marBottom w:val="0"/>
          <w:divBdr>
            <w:top w:val="none" w:sz="0" w:space="0" w:color="auto"/>
            <w:left w:val="none" w:sz="0" w:space="0" w:color="auto"/>
            <w:bottom w:val="none" w:sz="0" w:space="0" w:color="auto"/>
            <w:right w:val="none" w:sz="0" w:space="0" w:color="auto"/>
          </w:divBdr>
          <w:divsChild>
            <w:div w:id="1771002219">
              <w:marLeft w:val="0"/>
              <w:marRight w:val="0"/>
              <w:marTop w:val="0"/>
              <w:marBottom w:val="0"/>
              <w:divBdr>
                <w:top w:val="none" w:sz="0" w:space="0" w:color="auto"/>
                <w:left w:val="none" w:sz="0" w:space="0" w:color="auto"/>
                <w:bottom w:val="none" w:sz="0" w:space="0" w:color="auto"/>
                <w:right w:val="none" w:sz="0" w:space="0" w:color="auto"/>
              </w:divBdr>
            </w:div>
          </w:divsChild>
        </w:div>
        <w:div w:id="1835491988">
          <w:marLeft w:val="0"/>
          <w:marRight w:val="0"/>
          <w:marTop w:val="0"/>
          <w:marBottom w:val="0"/>
          <w:divBdr>
            <w:top w:val="none" w:sz="0" w:space="0" w:color="auto"/>
            <w:left w:val="none" w:sz="0" w:space="0" w:color="auto"/>
            <w:bottom w:val="none" w:sz="0" w:space="0" w:color="auto"/>
            <w:right w:val="none" w:sz="0" w:space="0" w:color="auto"/>
          </w:divBdr>
          <w:divsChild>
            <w:div w:id="1663508982">
              <w:marLeft w:val="0"/>
              <w:marRight w:val="0"/>
              <w:marTop w:val="0"/>
              <w:marBottom w:val="0"/>
              <w:divBdr>
                <w:top w:val="none" w:sz="0" w:space="0" w:color="auto"/>
                <w:left w:val="none" w:sz="0" w:space="0" w:color="auto"/>
                <w:bottom w:val="none" w:sz="0" w:space="0" w:color="auto"/>
                <w:right w:val="none" w:sz="0" w:space="0" w:color="auto"/>
              </w:divBdr>
            </w:div>
          </w:divsChild>
        </w:div>
        <w:div w:id="40053887">
          <w:marLeft w:val="0"/>
          <w:marRight w:val="0"/>
          <w:marTop w:val="0"/>
          <w:marBottom w:val="0"/>
          <w:divBdr>
            <w:top w:val="none" w:sz="0" w:space="0" w:color="auto"/>
            <w:left w:val="none" w:sz="0" w:space="0" w:color="auto"/>
            <w:bottom w:val="none" w:sz="0" w:space="0" w:color="auto"/>
            <w:right w:val="none" w:sz="0" w:space="0" w:color="auto"/>
          </w:divBdr>
          <w:divsChild>
            <w:div w:id="1828936417">
              <w:marLeft w:val="0"/>
              <w:marRight w:val="0"/>
              <w:marTop w:val="0"/>
              <w:marBottom w:val="0"/>
              <w:divBdr>
                <w:top w:val="none" w:sz="0" w:space="0" w:color="auto"/>
                <w:left w:val="none" w:sz="0" w:space="0" w:color="auto"/>
                <w:bottom w:val="none" w:sz="0" w:space="0" w:color="auto"/>
                <w:right w:val="none" w:sz="0" w:space="0" w:color="auto"/>
              </w:divBdr>
            </w:div>
          </w:divsChild>
        </w:div>
        <w:div w:id="864975929">
          <w:marLeft w:val="0"/>
          <w:marRight w:val="0"/>
          <w:marTop w:val="0"/>
          <w:marBottom w:val="0"/>
          <w:divBdr>
            <w:top w:val="none" w:sz="0" w:space="0" w:color="auto"/>
            <w:left w:val="none" w:sz="0" w:space="0" w:color="auto"/>
            <w:bottom w:val="none" w:sz="0" w:space="0" w:color="auto"/>
            <w:right w:val="none" w:sz="0" w:space="0" w:color="auto"/>
          </w:divBdr>
          <w:divsChild>
            <w:div w:id="544683960">
              <w:marLeft w:val="0"/>
              <w:marRight w:val="0"/>
              <w:marTop w:val="0"/>
              <w:marBottom w:val="0"/>
              <w:divBdr>
                <w:top w:val="none" w:sz="0" w:space="0" w:color="auto"/>
                <w:left w:val="none" w:sz="0" w:space="0" w:color="auto"/>
                <w:bottom w:val="none" w:sz="0" w:space="0" w:color="auto"/>
                <w:right w:val="none" w:sz="0" w:space="0" w:color="auto"/>
              </w:divBdr>
            </w:div>
          </w:divsChild>
        </w:div>
        <w:div w:id="118032446">
          <w:marLeft w:val="0"/>
          <w:marRight w:val="0"/>
          <w:marTop w:val="0"/>
          <w:marBottom w:val="0"/>
          <w:divBdr>
            <w:top w:val="none" w:sz="0" w:space="0" w:color="auto"/>
            <w:left w:val="none" w:sz="0" w:space="0" w:color="auto"/>
            <w:bottom w:val="none" w:sz="0" w:space="0" w:color="auto"/>
            <w:right w:val="none" w:sz="0" w:space="0" w:color="auto"/>
          </w:divBdr>
          <w:divsChild>
            <w:div w:id="938024805">
              <w:marLeft w:val="0"/>
              <w:marRight w:val="0"/>
              <w:marTop w:val="0"/>
              <w:marBottom w:val="0"/>
              <w:divBdr>
                <w:top w:val="none" w:sz="0" w:space="0" w:color="auto"/>
                <w:left w:val="none" w:sz="0" w:space="0" w:color="auto"/>
                <w:bottom w:val="none" w:sz="0" w:space="0" w:color="auto"/>
                <w:right w:val="none" w:sz="0" w:space="0" w:color="auto"/>
              </w:divBdr>
            </w:div>
          </w:divsChild>
        </w:div>
        <w:div w:id="186332503">
          <w:marLeft w:val="0"/>
          <w:marRight w:val="0"/>
          <w:marTop w:val="0"/>
          <w:marBottom w:val="0"/>
          <w:divBdr>
            <w:top w:val="none" w:sz="0" w:space="0" w:color="auto"/>
            <w:left w:val="none" w:sz="0" w:space="0" w:color="auto"/>
            <w:bottom w:val="none" w:sz="0" w:space="0" w:color="auto"/>
            <w:right w:val="none" w:sz="0" w:space="0" w:color="auto"/>
          </w:divBdr>
          <w:divsChild>
            <w:div w:id="1145704553">
              <w:marLeft w:val="0"/>
              <w:marRight w:val="0"/>
              <w:marTop w:val="0"/>
              <w:marBottom w:val="0"/>
              <w:divBdr>
                <w:top w:val="none" w:sz="0" w:space="0" w:color="auto"/>
                <w:left w:val="none" w:sz="0" w:space="0" w:color="auto"/>
                <w:bottom w:val="none" w:sz="0" w:space="0" w:color="auto"/>
                <w:right w:val="none" w:sz="0" w:space="0" w:color="auto"/>
              </w:divBdr>
            </w:div>
          </w:divsChild>
        </w:div>
        <w:div w:id="1368529413">
          <w:marLeft w:val="0"/>
          <w:marRight w:val="0"/>
          <w:marTop w:val="0"/>
          <w:marBottom w:val="0"/>
          <w:divBdr>
            <w:top w:val="none" w:sz="0" w:space="0" w:color="auto"/>
            <w:left w:val="none" w:sz="0" w:space="0" w:color="auto"/>
            <w:bottom w:val="none" w:sz="0" w:space="0" w:color="auto"/>
            <w:right w:val="none" w:sz="0" w:space="0" w:color="auto"/>
          </w:divBdr>
          <w:divsChild>
            <w:div w:id="1817255598">
              <w:marLeft w:val="0"/>
              <w:marRight w:val="0"/>
              <w:marTop w:val="0"/>
              <w:marBottom w:val="0"/>
              <w:divBdr>
                <w:top w:val="none" w:sz="0" w:space="0" w:color="auto"/>
                <w:left w:val="none" w:sz="0" w:space="0" w:color="auto"/>
                <w:bottom w:val="none" w:sz="0" w:space="0" w:color="auto"/>
                <w:right w:val="none" w:sz="0" w:space="0" w:color="auto"/>
              </w:divBdr>
            </w:div>
            <w:div w:id="42023111">
              <w:marLeft w:val="0"/>
              <w:marRight w:val="0"/>
              <w:marTop w:val="0"/>
              <w:marBottom w:val="0"/>
              <w:divBdr>
                <w:top w:val="none" w:sz="0" w:space="0" w:color="auto"/>
                <w:left w:val="none" w:sz="0" w:space="0" w:color="auto"/>
                <w:bottom w:val="none" w:sz="0" w:space="0" w:color="auto"/>
                <w:right w:val="none" w:sz="0" w:space="0" w:color="auto"/>
              </w:divBdr>
            </w:div>
          </w:divsChild>
        </w:div>
        <w:div w:id="437339576">
          <w:marLeft w:val="0"/>
          <w:marRight w:val="0"/>
          <w:marTop w:val="0"/>
          <w:marBottom w:val="0"/>
          <w:divBdr>
            <w:top w:val="none" w:sz="0" w:space="0" w:color="auto"/>
            <w:left w:val="none" w:sz="0" w:space="0" w:color="auto"/>
            <w:bottom w:val="none" w:sz="0" w:space="0" w:color="auto"/>
            <w:right w:val="none" w:sz="0" w:space="0" w:color="auto"/>
          </w:divBdr>
          <w:divsChild>
            <w:div w:id="1216236260">
              <w:marLeft w:val="0"/>
              <w:marRight w:val="0"/>
              <w:marTop w:val="0"/>
              <w:marBottom w:val="0"/>
              <w:divBdr>
                <w:top w:val="none" w:sz="0" w:space="0" w:color="auto"/>
                <w:left w:val="none" w:sz="0" w:space="0" w:color="auto"/>
                <w:bottom w:val="none" w:sz="0" w:space="0" w:color="auto"/>
                <w:right w:val="none" w:sz="0" w:space="0" w:color="auto"/>
              </w:divBdr>
            </w:div>
          </w:divsChild>
        </w:div>
        <w:div w:id="133957990">
          <w:marLeft w:val="0"/>
          <w:marRight w:val="0"/>
          <w:marTop w:val="0"/>
          <w:marBottom w:val="0"/>
          <w:divBdr>
            <w:top w:val="none" w:sz="0" w:space="0" w:color="auto"/>
            <w:left w:val="none" w:sz="0" w:space="0" w:color="auto"/>
            <w:bottom w:val="none" w:sz="0" w:space="0" w:color="auto"/>
            <w:right w:val="none" w:sz="0" w:space="0" w:color="auto"/>
          </w:divBdr>
          <w:divsChild>
            <w:div w:id="1123111675">
              <w:marLeft w:val="0"/>
              <w:marRight w:val="0"/>
              <w:marTop w:val="0"/>
              <w:marBottom w:val="0"/>
              <w:divBdr>
                <w:top w:val="none" w:sz="0" w:space="0" w:color="auto"/>
                <w:left w:val="none" w:sz="0" w:space="0" w:color="auto"/>
                <w:bottom w:val="none" w:sz="0" w:space="0" w:color="auto"/>
                <w:right w:val="none" w:sz="0" w:space="0" w:color="auto"/>
              </w:divBdr>
            </w:div>
          </w:divsChild>
        </w:div>
        <w:div w:id="121508631">
          <w:marLeft w:val="0"/>
          <w:marRight w:val="0"/>
          <w:marTop w:val="0"/>
          <w:marBottom w:val="0"/>
          <w:divBdr>
            <w:top w:val="none" w:sz="0" w:space="0" w:color="auto"/>
            <w:left w:val="none" w:sz="0" w:space="0" w:color="auto"/>
            <w:bottom w:val="none" w:sz="0" w:space="0" w:color="auto"/>
            <w:right w:val="none" w:sz="0" w:space="0" w:color="auto"/>
          </w:divBdr>
          <w:divsChild>
            <w:div w:id="298415075">
              <w:marLeft w:val="0"/>
              <w:marRight w:val="0"/>
              <w:marTop w:val="0"/>
              <w:marBottom w:val="0"/>
              <w:divBdr>
                <w:top w:val="none" w:sz="0" w:space="0" w:color="auto"/>
                <w:left w:val="none" w:sz="0" w:space="0" w:color="auto"/>
                <w:bottom w:val="none" w:sz="0" w:space="0" w:color="auto"/>
                <w:right w:val="none" w:sz="0" w:space="0" w:color="auto"/>
              </w:divBdr>
            </w:div>
          </w:divsChild>
        </w:div>
        <w:div w:id="1727996011">
          <w:marLeft w:val="0"/>
          <w:marRight w:val="0"/>
          <w:marTop w:val="0"/>
          <w:marBottom w:val="0"/>
          <w:divBdr>
            <w:top w:val="none" w:sz="0" w:space="0" w:color="auto"/>
            <w:left w:val="none" w:sz="0" w:space="0" w:color="auto"/>
            <w:bottom w:val="none" w:sz="0" w:space="0" w:color="auto"/>
            <w:right w:val="none" w:sz="0" w:space="0" w:color="auto"/>
          </w:divBdr>
          <w:divsChild>
            <w:div w:id="1982685971">
              <w:marLeft w:val="0"/>
              <w:marRight w:val="0"/>
              <w:marTop w:val="0"/>
              <w:marBottom w:val="0"/>
              <w:divBdr>
                <w:top w:val="none" w:sz="0" w:space="0" w:color="auto"/>
                <w:left w:val="none" w:sz="0" w:space="0" w:color="auto"/>
                <w:bottom w:val="none" w:sz="0" w:space="0" w:color="auto"/>
                <w:right w:val="none" w:sz="0" w:space="0" w:color="auto"/>
              </w:divBdr>
            </w:div>
          </w:divsChild>
        </w:div>
        <w:div w:id="293024376">
          <w:marLeft w:val="0"/>
          <w:marRight w:val="0"/>
          <w:marTop w:val="0"/>
          <w:marBottom w:val="0"/>
          <w:divBdr>
            <w:top w:val="none" w:sz="0" w:space="0" w:color="auto"/>
            <w:left w:val="none" w:sz="0" w:space="0" w:color="auto"/>
            <w:bottom w:val="none" w:sz="0" w:space="0" w:color="auto"/>
            <w:right w:val="none" w:sz="0" w:space="0" w:color="auto"/>
          </w:divBdr>
          <w:divsChild>
            <w:div w:id="1064791782">
              <w:marLeft w:val="0"/>
              <w:marRight w:val="0"/>
              <w:marTop w:val="0"/>
              <w:marBottom w:val="0"/>
              <w:divBdr>
                <w:top w:val="none" w:sz="0" w:space="0" w:color="auto"/>
                <w:left w:val="none" w:sz="0" w:space="0" w:color="auto"/>
                <w:bottom w:val="none" w:sz="0" w:space="0" w:color="auto"/>
                <w:right w:val="none" w:sz="0" w:space="0" w:color="auto"/>
              </w:divBdr>
            </w:div>
          </w:divsChild>
        </w:div>
        <w:div w:id="193009374">
          <w:marLeft w:val="0"/>
          <w:marRight w:val="0"/>
          <w:marTop w:val="0"/>
          <w:marBottom w:val="0"/>
          <w:divBdr>
            <w:top w:val="none" w:sz="0" w:space="0" w:color="auto"/>
            <w:left w:val="none" w:sz="0" w:space="0" w:color="auto"/>
            <w:bottom w:val="none" w:sz="0" w:space="0" w:color="auto"/>
            <w:right w:val="none" w:sz="0" w:space="0" w:color="auto"/>
          </w:divBdr>
          <w:divsChild>
            <w:div w:id="1311400186">
              <w:marLeft w:val="0"/>
              <w:marRight w:val="0"/>
              <w:marTop w:val="0"/>
              <w:marBottom w:val="0"/>
              <w:divBdr>
                <w:top w:val="none" w:sz="0" w:space="0" w:color="auto"/>
                <w:left w:val="none" w:sz="0" w:space="0" w:color="auto"/>
                <w:bottom w:val="none" w:sz="0" w:space="0" w:color="auto"/>
                <w:right w:val="none" w:sz="0" w:space="0" w:color="auto"/>
              </w:divBdr>
            </w:div>
          </w:divsChild>
        </w:div>
        <w:div w:id="1313951463">
          <w:marLeft w:val="0"/>
          <w:marRight w:val="0"/>
          <w:marTop w:val="0"/>
          <w:marBottom w:val="0"/>
          <w:divBdr>
            <w:top w:val="none" w:sz="0" w:space="0" w:color="auto"/>
            <w:left w:val="none" w:sz="0" w:space="0" w:color="auto"/>
            <w:bottom w:val="none" w:sz="0" w:space="0" w:color="auto"/>
            <w:right w:val="none" w:sz="0" w:space="0" w:color="auto"/>
          </w:divBdr>
          <w:divsChild>
            <w:div w:id="1545603695">
              <w:marLeft w:val="0"/>
              <w:marRight w:val="0"/>
              <w:marTop w:val="0"/>
              <w:marBottom w:val="0"/>
              <w:divBdr>
                <w:top w:val="none" w:sz="0" w:space="0" w:color="auto"/>
                <w:left w:val="none" w:sz="0" w:space="0" w:color="auto"/>
                <w:bottom w:val="none" w:sz="0" w:space="0" w:color="auto"/>
                <w:right w:val="none" w:sz="0" w:space="0" w:color="auto"/>
              </w:divBdr>
            </w:div>
          </w:divsChild>
        </w:div>
        <w:div w:id="1545752928">
          <w:marLeft w:val="0"/>
          <w:marRight w:val="0"/>
          <w:marTop w:val="0"/>
          <w:marBottom w:val="0"/>
          <w:divBdr>
            <w:top w:val="none" w:sz="0" w:space="0" w:color="auto"/>
            <w:left w:val="none" w:sz="0" w:space="0" w:color="auto"/>
            <w:bottom w:val="none" w:sz="0" w:space="0" w:color="auto"/>
            <w:right w:val="none" w:sz="0" w:space="0" w:color="auto"/>
          </w:divBdr>
          <w:divsChild>
            <w:div w:id="270939082">
              <w:marLeft w:val="0"/>
              <w:marRight w:val="0"/>
              <w:marTop w:val="0"/>
              <w:marBottom w:val="0"/>
              <w:divBdr>
                <w:top w:val="none" w:sz="0" w:space="0" w:color="auto"/>
                <w:left w:val="none" w:sz="0" w:space="0" w:color="auto"/>
                <w:bottom w:val="none" w:sz="0" w:space="0" w:color="auto"/>
                <w:right w:val="none" w:sz="0" w:space="0" w:color="auto"/>
              </w:divBdr>
            </w:div>
          </w:divsChild>
        </w:div>
        <w:div w:id="357200535">
          <w:marLeft w:val="0"/>
          <w:marRight w:val="0"/>
          <w:marTop w:val="0"/>
          <w:marBottom w:val="0"/>
          <w:divBdr>
            <w:top w:val="none" w:sz="0" w:space="0" w:color="auto"/>
            <w:left w:val="none" w:sz="0" w:space="0" w:color="auto"/>
            <w:bottom w:val="none" w:sz="0" w:space="0" w:color="auto"/>
            <w:right w:val="none" w:sz="0" w:space="0" w:color="auto"/>
          </w:divBdr>
          <w:divsChild>
            <w:div w:id="1661275578">
              <w:marLeft w:val="0"/>
              <w:marRight w:val="0"/>
              <w:marTop w:val="0"/>
              <w:marBottom w:val="0"/>
              <w:divBdr>
                <w:top w:val="none" w:sz="0" w:space="0" w:color="auto"/>
                <w:left w:val="none" w:sz="0" w:space="0" w:color="auto"/>
                <w:bottom w:val="none" w:sz="0" w:space="0" w:color="auto"/>
                <w:right w:val="none" w:sz="0" w:space="0" w:color="auto"/>
              </w:divBdr>
            </w:div>
          </w:divsChild>
        </w:div>
        <w:div w:id="1164781523">
          <w:marLeft w:val="0"/>
          <w:marRight w:val="0"/>
          <w:marTop w:val="0"/>
          <w:marBottom w:val="0"/>
          <w:divBdr>
            <w:top w:val="none" w:sz="0" w:space="0" w:color="auto"/>
            <w:left w:val="none" w:sz="0" w:space="0" w:color="auto"/>
            <w:bottom w:val="none" w:sz="0" w:space="0" w:color="auto"/>
            <w:right w:val="none" w:sz="0" w:space="0" w:color="auto"/>
          </w:divBdr>
          <w:divsChild>
            <w:div w:id="743602219">
              <w:marLeft w:val="0"/>
              <w:marRight w:val="0"/>
              <w:marTop w:val="0"/>
              <w:marBottom w:val="0"/>
              <w:divBdr>
                <w:top w:val="none" w:sz="0" w:space="0" w:color="auto"/>
                <w:left w:val="none" w:sz="0" w:space="0" w:color="auto"/>
                <w:bottom w:val="none" w:sz="0" w:space="0" w:color="auto"/>
                <w:right w:val="none" w:sz="0" w:space="0" w:color="auto"/>
              </w:divBdr>
            </w:div>
          </w:divsChild>
        </w:div>
        <w:div w:id="1063674040">
          <w:marLeft w:val="0"/>
          <w:marRight w:val="0"/>
          <w:marTop w:val="0"/>
          <w:marBottom w:val="0"/>
          <w:divBdr>
            <w:top w:val="none" w:sz="0" w:space="0" w:color="auto"/>
            <w:left w:val="none" w:sz="0" w:space="0" w:color="auto"/>
            <w:bottom w:val="none" w:sz="0" w:space="0" w:color="auto"/>
            <w:right w:val="none" w:sz="0" w:space="0" w:color="auto"/>
          </w:divBdr>
          <w:divsChild>
            <w:div w:id="1399981803">
              <w:marLeft w:val="0"/>
              <w:marRight w:val="0"/>
              <w:marTop w:val="0"/>
              <w:marBottom w:val="0"/>
              <w:divBdr>
                <w:top w:val="none" w:sz="0" w:space="0" w:color="auto"/>
                <w:left w:val="none" w:sz="0" w:space="0" w:color="auto"/>
                <w:bottom w:val="none" w:sz="0" w:space="0" w:color="auto"/>
                <w:right w:val="none" w:sz="0" w:space="0" w:color="auto"/>
              </w:divBdr>
            </w:div>
            <w:div w:id="1865055325">
              <w:marLeft w:val="0"/>
              <w:marRight w:val="0"/>
              <w:marTop w:val="0"/>
              <w:marBottom w:val="0"/>
              <w:divBdr>
                <w:top w:val="none" w:sz="0" w:space="0" w:color="auto"/>
                <w:left w:val="none" w:sz="0" w:space="0" w:color="auto"/>
                <w:bottom w:val="none" w:sz="0" w:space="0" w:color="auto"/>
                <w:right w:val="none" w:sz="0" w:space="0" w:color="auto"/>
              </w:divBdr>
            </w:div>
            <w:div w:id="652297587">
              <w:marLeft w:val="0"/>
              <w:marRight w:val="0"/>
              <w:marTop w:val="0"/>
              <w:marBottom w:val="0"/>
              <w:divBdr>
                <w:top w:val="none" w:sz="0" w:space="0" w:color="auto"/>
                <w:left w:val="none" w:sz="0" w:space="0" w:color="auto"/>
                <w:bottom w:val="none" w:sz="0" w:space="0" w:color="auto"/>
                <w:right w:val="none" w:sz="0" w:space="0" w:color="auto"/>
              </w:divBdr>
            </w:div>
            <w:div w:id="933591711">
              <w:marLeft w:val="0"/>
              <w:marRight w:val="0"/>
              <w:marTop w:val="0"/>
              <w:marBottom w:val="0"/>
              <w:divBdr>
                <w:top w:val="none" w:sz="0" w:space="0" w:color="auto"/>
                <w:left w:val="none" w:sz="0" w:space="0" w:color="auto"/>
                <w:bottom w:val="none" w:sz="0" w:space="0" w:color="auto"/>
                <w:right w:val="none" w:sz="0" w:space="0" w:color="auto"/>
              </w:divBdr>
            </w:div>
            <w:div w:id="2102293460">
              <w:marLeft w:val="0"/>
              <w:marRight w:val="0"/>
              <w:marTop w:val="0"/>
              <w:marBottom w:val="0"/>
              <w:divBdr>
                <w:top w:val="none" w:sz="0" w:space="0" w:color="auto"/>
                <w:left w:val="none" w:sz="0" w:space="0" w:color="auto"/>
                <w:bottom w:val="none" w:sz="0" w:space="0" w:color="auto"/>
                <w:right w:val="none" w:sz="0" w:space="0" w:color="auto"/>
              </w:divBdr>
            </w:div>
            <w:div w:id="1823236636">
              <w:marLeft w:val="0"/>
              <w:marRight w:val="0"/>
              <w:marTop w:val="0"/>
              <w:marBottom w:val="0"/>
              <w:divBdr>
                <w:top w:val="none" w:sz="0" w:space="0" w:color="auto"/>
                <w:left w:val="none" w:sz="0" w:space="0" w:color="auto"/>
                <w:bottom w:val="none" w:sz="0" w:space="0" w:color="auto"/>
                <w:right w:val="none" w:sz="0" w:space="0" w:color="auto"/>
              </w:divBdr>
            </w:div>
            <w:div w:id="480778127">
              <w:marLeft w:val="0"/>
              <w:marRight w:val="0"/>
              <w:marTop w:val="0"/>
              <w:marBottom w:val="0"/>
              <w:divBdr>
                <w:top w:val="none" w:sz="0" w:space="0" w:color="auto"/>
                <w:left w:val="none" w:sz="0" w:space="0" w:color="auto"/>
                <w:bottom w:val="none" w:sz="0" w:space="0" w:color="auto"/>
                <w:right w:val="none" w:sz="0" w:space="0" w:color="auto"/>
              </w:divBdr>
            </w:div>
            <w:div w:id="1544826458">
              <w:marLeft w:val="0"/>
              <w:marRight w:val="0"/>
              <w:marTop w:val="0"/>
              <w:marBottom w:val="0"/>
              <w:divBdr>
                <w:top w:val="none" w:sz="0" w:space="0" w:color="auto"/>
                <w:left w:val="none" w:sz="0" w:space="0" w:color="auto"/>
                <w:bottom w:val="none" w:sz="0" w:space="0" w:color="auto"/>
                <w:right w:val="none" w:sz="0" w:space="0" w:color="auto"/>
              </w:divBdr>
            </w:div>
            <w:div w:id="1182667578">
              <w:marLeft w:val="0"/>
              <w:marRight w:val="0"/>
              <w:marTop w:val="0"/>
              <w:marBottom w:val="0"/>
              <w:divBdr>
                <w:top w:val="none" w:sz="0" w:space="0" w:color="auto"/>
                <w:left w:val="none" w:sz="0" w:space="0" w:color="auto"/>
                <w:bottom w:val="none" w:sz="0" w:space="0" w:color="auto"/>
                <w:right w:val="none" w:sz="0" w:space="0" w:color="auto"/>
              </w:divBdr>
            </w:div>
            <w:div w:id="1939866064">
              <w:marLeft w:val="0"/>
              <w:marRight w:val="0"/>
              <w:marTop w:val="0"/>
              <w:marBottom w:val="0"/>
              <w:divBdr>
                <w:top w:val="none" w:sz="0" w:space="0" w:color="auto"/>
                <w:left w:val="none" w:sz="0" w:space="0" w:color="auto"/>
                <w:bottom w:val="none" w:sz="0" w:space="0" w:color="auto"/>
                <w:right w:val="none" w:sz="0" w:space="0" w:color="auto"/>
              </w:divBdr>
            </w:div>
            <w:div w:id="1274096226">
              <w:marLeft w:val="0"/>
              <w:marRight w:val="0"/>
              <w:marTop w:val="0"/>
              <w:marBottom w:val="0"/>
              <w:divBdr>
                <w:top w:val="none" w:sz="0" w:space="0" w:color="auto"/>
                <w:left w:val="none" w:sz="0" w:space="0" w:color="auto"/>
                <w:bottom w:val="none" w:sz="0" w:space="0" w:color="auto"/>
                <w:right w:val="none" w:sz="0" w:space="0" w:color="auto"/>
              </w:divBdr>
            </w:div>
            <w:div w:id="1785884819">
              <w:marLeft w:val="0"/>
              <w:marRight w:val="0"/>
              <w:marTop w:val="0"/>
              <w:marBottom w:val="0"/>
              <w:divBdr>
                <w:top w:val="none" w:sz="0" w:space="0" w:color="auto"/>
                <w:left w:val="none" w:sz="0" w:space="0" w:color="auto"/>
                <w:bottom w:val="none" w:sz="0" w:space="0" w:color="auto"/>
                <w:right w:val="none" w:sz="0" w:space="0" w:color="auto"/>
              </w:divBdr>
            </w:div>
            <w:div w:id="1934242488">
              <w:marLeft w:val="0"/>
              <w:marRight w:val="0"/>
              <w:marTop w:val="0"/>
              <w:marBottom w:val="0"/>
              <w:divBdr>
                <w:top w:val="none" w:sz="0" w:space="0" w:color="auto"/>
                <w:left w:val="none" w:sz="0" w:space="0" w:color="auto"/>
                <w:bottom w:val="none" w:sz="0" w:space="0" w:color="auto"/>
                <w:right w:val="none" w:sz="0" w:space="0" w:color="auto"/>
              </w:divBdr>
            </w:div>
            <w:div w:id="1224290416">
              <w:marLeft w:val="0"/>
              <w:marRight w:val="0"/>
              <w:marTop w:val="0"/>
              <w:marBottom w:val="0"/>
              <w:divBdr>
                <w:top w:val="none" w:sz="0" w:space="0" w:color="auto"/>
                <w:left w:val="none" w:sz="0" w:space="0" w:color="auto"/>
                <w:bottom w:val="none" w:sz="0" w:space="0" w:color="auto"/>
                <w:right w:val="none" w:sz="0" w:space="0" w:color="auto"/>
              </w:divBdr>
            </w:div>
            <w:div w:id="828129682">
              <w:marLeft w:val="0"/>
              <w:marRight w:val="0"/>
              <w:marTop w:val="0"/>
              <w:marBottom w:val="0"/>
              <w:divBdr>
                <w:top w:val="none" w:sz="0" w:space="0" w:color="auto"/>
                <w:left w:val="none" w:sz="0" w:space="0" w:color="auto"/>
                <w:bottom w:val="none" w:sz="0" w:space="0" w:color="auto"/>
                <w:right w:val="none" w:sz="0" w:space="0" w:color="auto"/>
              </w:divBdr>
            </w:div>
            <w:div w:id="302543849">
              <w:marLeft w:val="0"/>
              <w:marRight w:val="0"/>
              <w:marTop w:val="0"/>
              <w:marBottom w:val="0"/>
              <w:divBdr>
                <w:top w:val="none" w:sz="0" w:space="0" w:color="auto"/>
                <w:left w:val="none" w:sz="0" w:space="0" w:color="auto"/>
                <w:bottom w:val="none" w:sz="0" w:space="0" w:color="auto"/>
                <w:right w:val="none" w:sz="0" w:space="0" w:color="auto"/>
              </w:divBdr>
            </w:div>
            <w:div w:id="1273049231">
              <w:marLeft w:val="0"/>
              <w:marRight w:val="0"/>
              <w:marTop w:val="0"/>
              <w:marBottom w:val="0"/>
              <w:divBdr>
                <w:top w:val="none" w:sz="0" w:space="0" w:color="auto"/>
                <w:left w:val="none" w:sz="0" w:space="0" w:color="auto"/>
                <w:bottom w:val="none" w:sz="0" w:space="0" w:color="auto"/>
                <w:right w:val="none" w:sz="0" w:space="0" w:color="auto"/>
              </w:divBdr>
            </w:div>
            <w:div w:id="1683698620">
              <w:marLeft w:val="0"/>
              <w:marRight w:val="0"/>
              <w:marTop w:val="0"/>
              <w:marBottom w:val="0"/>
              <w:divBdr>
                <w:top w:val="none" w:sz="0" w:space="0" w:color="auto"/>
                <w:left w:val="none" w:sz="0" w:space="0" w:color="auto"/>
                <w:bottom w:val="none" w:sz="0" w:space="0" w:color="auto"/>
                <w:right w:val="none" w:sz="0" w:space="0" w:color="auto"/>
              </w:divBdr>
            </w:div>
          </w:divsChild>
        </w:div>
        <w:div w:id="1377699089">
          <w:marLeft w:val="0"/>
          <w:marRight w:val="0"/>
          <w:marTop w:val="0"/>
          <w:marBottom w:val="0"/>
          <w:divBdr>
            <w:top w:val="none" w:sz="0" w:space="0" w:color="auto"/>
            <w:left w:val="none" w:sz="0" w:space="0" w:color="auto"/>
            <w:bottom w:val="none" w:sz="0" w:space="0" w:color="auto"/>
            <w:right w:val="none" w:sz="0" w:space="0" w:color="auto"/>
          </w:divBdr>
          <w:divsChild>
            <w:div w:id="374426408">
              <w:marLeft w:val="0"/>
              <w:marRight w:val="0"/>
              <w:marTop w:val="0"/>
              <w:marBottom w:val="0"/>
              <w:divBdr>
                <w:top w:val="none" w:sz="0" w:space="0" w:color="auto"/>
                <w:left w:val="none" w:sz="0" w:space="0" w:color="auto"/>
                <w:bottom w:val="none" w:sz="0" w:space="0" w:color="auto"/>
                <w:right w:val="none" w:sz="0" w:space="0" w:color="auto"/>
              </w:divBdr>
            </w:div>
          </w:divsChild>
        </w:div>
        <w:div w:id="45882572">
          <w:marLeft w:val="0"/>
          <w:marRight w:val="0"/>
          <w:marTop w:val="0"/>
          <w:marBottom w:val="0"/>
          <w:divBdr>
            <w:top w:val="none" w:sz="0" w:space="0" w:color="auto"/>
            <w:left w:val="none" w:sz="0" w:space="0" w:color="auto"/>
            <w:bottom w:val="none" w:sz="0" w:space="0" w:color="auto"/>
            <w:right w:val="none" w:sz="0" w:space="0" w:color="auto"/>
          </w:divBdr>
          <w:divsChild>
            <w:div w:id="1708217780">
              <w:marLeft w:val="0"/>
              <w:marRight w:val="0"/>
              <w:marTop w:val="0"/>
              <w:marBottom w:val="0"/>
              <w:divBdr>
                <w:top w:val="none" w:sz="0" w:space="0" w:color="auto"/>
                <w:left w:val="none" w:sz="0" w:space="0" w:color="auto"/>
                <w:bottom w:val="none" w:sz="0" w:space="0" w:color="auto"/>
                <w:right w:val="none" w:sz="0" w:space="0" w:color="auto"/>
              </w:divBdr>
            </w:div>
          </w:divsChild>
        </w:div>
        <w:div w:id="2074497921">
          <w:marLeft w:val="0"/>
          <w:marRight w:val="0"/>
          <w:marTop w:val="0"/>
          <w:marBottom w:val="0"/>
          <w:divBdr>
            <w:top w:val="none" w:sz="0" w:space="0" w:color="auto"/>
            <w:left w:val="none" w:sz="0" w:space="0" w:color="auto"/>
            <w:bottom w:val="none" w:sz="0" w:space="0" w:color="auto"/>
            <w:right w:val="none" w:sz="0" w:space="0" w:color="auto"/>
          </w:divBdr>
          <w:divsChild>
            <w:div w:id="1618637302">
              <w:marLeft w:val="0"/>
              <w:marRight w:val="0"/>
              <w:marTop w:val="0"/>
              <w:marBottom w:val="0"/>
              <w:divBdr>
                <w:top w:val="none" w:sz="0" w:space="0" w:color="auto"/>
                <w:left w:val="none" w:sz="0" w:space="0" w:color="auto"/>
                <w:bottom w:val="none" w:sz="0" w:space="0" w:color="auto"/>
                <w:right w:val="none" w:sz="0" w:space="0" w:color="auto"/>
              </w:divBdr>
            </w:div>
            <w:div w:id="53820390">
              <w:marLeft w:val="0"/>
              <w:marRight w:val="0"/>
              <w:marTop w:val="0"/>
              <w:marBottom w:val="0"/>
              <w:divBdr>
                <w:top w:val="none" w:sz="0" w:space="0" w:color="auto"/>
                <w:left w:val="none" w:sz="0" w:space="0" w:color="auto"/>
                <w:bottom w:val="none" w:sz="0" w:space="0" w:color="auto"/>
                <w:right w:val="none" w:sz="0" w:space="0" w:color="auto"/>
              </w:divBdr>
            </w:div>
            <w:div w:id="297224330">
              <w:marLeft w:val="0"/>
              <w:marRight w:val="0"/>
              <w:marTop w:val="0"/>
              <w:marBottom w:val="0"/>
              <w:divBdr>
                <w:top w:val="none" w:sz="0" w:space="0" w:color="auto"/>
                <w:left w:val="none" w:sz="0" w:space="0" w:color="auto"/>
                <w:bottom w:val="none" w:sz="0" w:space="0" w:color="auto"/>
                <w:right w:val="none" w:sz="0" w:space="0" w:color="auto"/>
              </w:divBdr>
            </w:div>
            <w:div w:id="1849246955">
              <w:marLeft w:val="0"/>
              <w:marRight w:val="0"/>
              <w:marTop w:val="0"/>
              <w:marBottom w:val="0"/>
              <w:divBdr>
                <w:top w:val="none" w:sz="0" w:space="0" w:color="auto"/>
                <w:left w:val="none" w:sz="0" w:space="0" w:color="auto"/>
                <w:bottom w:val="none" w:sz="0" w:space="0" w:color="auto"/>
                <w:right w:val="none" w:sz="0" w:space="0" w:color="auto"/>
              </w:divBdr>
            </w:div>
            <w:div w:id="149905376">
              <w:marLeft w:val="0"/>
              <w:marRight w:val="0"/>
              <w:marTop w:val="0"/>
              <w:marBottom w:val="0"/>
              <w:divBdr>
                <w:top w:val="none" w:sz="0" w:space="0" w:color="auto"/>
                <w:left w:val="none" w:sz="0" w:space="0" w:color="auto"/>
                <w:bottom w:val="none" w:sz="0" w:space="0" w:color="auto"/>
                <w:right w:val="none" w:sz="0" w:space="0" w:color="auto"/>
              </w:divBdr>
            </w:div>
            <w:div w:id="639922323">
              <w:marLeft w:val="0"/>
              <w:marRight w:val="0"/>
              <w:marTop w:val="0"/>
              <w:marBottom w:val="0"/>
              <w:divBdr>
                <w:top w:val="none" w:sz="0" w:space="0" w:color="auto"/>
                <w:left w:val="none" w:sz="0" w:space="0" w:color="auto"/>
                <w:bottom w:val="none" w:sz="0" w:space="0" w:color="auto"/>
                <w:right w:val="none" w:sz="0" w:space="0" w:color="auto"/>
              </w:divBdr>
            </w:div>
            <w:div w:id="1385904245">
              <w:marLeft w:val="0"/>
              <w:marRight w:val="0"/>
              <w:marTop w:val="0"/>
              <w:marBottom w:val="0"/>
              <w:divBdr>
                <w:top w:val="none" w:sz="0" w:space="0" w:color="auto"/>
                <w:left w:val="none" w:sz="0" w:space="0" w:color="auto"/>
                <w:bottom w:val="none" w:sz="0" w:space="0" w:color="auto"/>
                <w:right w:val="none" w:sz="0" w:space="0" w:color="auto"/>
              </w:divBdr>
            </w:div>
            <w:div w:id="34932266">
              <w:marLeft w:val="0"/>
              <w:marRight w:val="0"/>
              <w:marTop w:val="0"/>
              <w:marBottom w:val="0"/>
              <w:divBdr>
                <w:top w:val="none" w:sz="0" w:space="0" w:color="auto"/>
                <w:left w:val="none" w:sz="0" w:space="0" w:color="auto"/>
                <w:bottom w:val="none" w:sz="0" w:space="0" w:color="auto"/>
                <w:right w:val="none" w:sz="0" w:space="0" w:color="auto"/>
              </w:divBdr>
            </w:div>
            <w:div w:id="1898080127">
              <w:marLeft w:val="0"/>
              <w:marRight w:val="0"/>
              <w:marTop w:val="0"/>
              <w:marBottom w:val="0"/>
              <w:divBdr>
                <w:top w:val="none" w:sz="0" w:space="0" w:color="auto"/>
                <w:left w:val="none" w:sz="0" w:space="0" w:color="auto"/>
                <w:bottom w:val="none" w:sz="0" w:space="0" w:color="auto"/>
                <w:right w:val="none" w:sz="0" w:space="0" w:color="auto"/>
              </w:divBdr>
            </w:div>
            <w:div w:id="499733256">
              <w:marLeft w:val="0"/>
              <w:marRight w:val="0"/>
              <w:marTop w:val="0"/>
              <w:marBottom w:val="0"/>
              <w:divBdr>
                <w:top w:val="none" w:sz="0" w:space="0" w:color="auto"/>
                <w:left w:val="none" w:sz="0" w:space="0" w:color="auto"/>
                <w:bottom w:val="none" w:sz="0" w:space="0" w:color="auto"/>
                <w:right w:val="none" w:sz="0" w:space="0" w:color="auto"/>
              </w:divBdr>
            </w:div>
            <w:div w:id="1959221120">
              <w:marLeft w:val="0"/>
              <w:marRight w:val="0"/>
              <w:marTop w:val="0"/>
              <w:marBottom w:val="0"/>
              <w:divBdr>
                <w:top w:val="none" w:sz="0" w:space="0" w:color="auto"/>
                <w:left w:val="none" w:sz="0" w:space="0" w:color="auto"/>
                <w:bottom w:val="none" w:sz="0" w:space="0" w:color="auto"/>
                <w:right w:val="none" w:sz="0" w:space="0" w:color="auto"/>
              </w:divBdr>
            </w:div>
          </w:divsChild>
        </w:div>
        <w:div w:id="1686251170">
          <w:marLeft w:val="0"/>
          <w:marRight w:val="0"/>
          <w:marTop w:val="0"/>
          <w:marBottom w:val="0"/>
          <w:divBdr>
            <w:top w:val="none" w:sz="0" w:space="0" w:color="auto"/>
            <w:left w:val="none" w:sz="0" w:space="0" w:color="auto"/>
            <w:bottom w:val="none" w:sz="0" w:space="0" w:color="auto"/>
            <w:right w:val="none" w:sz="0" w:space="0" w:color="auto"/>
          </w:divBdr>
          <w:divsChild>
            <w:div w:id="674839098">
              <w:marLeft w:val="0"/>
              <w:marRight w:val="0"/>
              <w:marTop w:val="0"/>
              <w:marBottom w:val="0"/>
              <w:divBdr>
                <w:top w:val="none" w:sz="0" w:space="0" w:color="auto"/>
                <w:left w:val="none" w:sz="0" w:space="0" w:color="auto"/>
                <w:bottom w:val="none" w:sz="0" w:space="0" w:color="auto"/>
                <w:right w:val="none" w:sz="0" w:space="0" w:color="auto"/>
              </w:divBdr>
            </w:div>
          </w:divsChild>
        </w:div>
        <w:div w:id="2091996378">
          <w:marLeft w:val="0"/>
          <w:marRight w:val="0"/>
          <w:marTop w:val="0"/>
          <w:marBottom w:val="0"/>
          <w:divBdr>
            <w:top w:val="none" w:sz="0" w:space="0" w:color="auto"/>
            <w:left w:val="none" w:sz="0" w:space="0" w:color="auto"/>
            <w:bottom w:val="none" w:sz="0" w:space="0" w:color="auto"/>
            <w:right w:val="none" w:sz="0" w:space="0" w:color="auto"/>
          </w:divBdr>
          <w:divsChild>
            <w:div w:id="575214950">
              <w:marLeft w:val="0"/>
              <w:marRight w:val="0"/>
              <w:marTop w:val="0"/>
              <w:marBottom w:val="0"/>
              <w:divBdr>
                <w:top w:val="none" w:sz="0" w:space="0" w:color="auto"/>
                <w:left w:val="none" w:sz="0" w:space="0" w:color="auto"/>
                <w:bottom w:val="none" w:sz="0" w:space="0" w:color="auto"/>
                <w:right w:val="none" w:sz="0" w:space="0" w:color="auto"/>
              </w:divBdr>
            </w:div>
          </w:divsChild>
        </w:div>
        <w:div w:id="376127972">
          <w:marLeft w:val="0"/>
          <w:marRight w:val="0"/>
          <w:marTop w:val="0"/>
          <w:marBottom w:val="0"/>
          <w:divBdr>
            <w:top w:val="none" w:sz="0" w:space="0" w:color="auto"/>
            <w:left w:val="none" w:sz="0" w:space="0" w:color="auto"/>
            <w:bottom w:val="none" w:sz="0" w:space="0" w:color="auto"/>
            <w:right w:val="none" w:sz="0" w:space="0" w:color="auto"/>
          </w:divBdr>
          <w:divsChild>
            <w:div w:id="1168137490">
              <w:marLeft w:val="0"/>
              <w:marRight w:val="0"/>
              <w:marTop w:val="0"/>
              <w:marBottom w:val="0"/>
              <w:divBdr>
                <w:top w:val="none" w:sz="0" w:space="0" w:color="auto"/>
                <w:left w:val="none" w:sz="0" w:space="0" w:color="auto"/>
                <w:bottom w:val="none" w:sz="0" w:space="0" w:color="auto"/>
                <w:right w:val="none" w:sz="0" w:space="0" w:color="auto"/>
              </w:divBdr>
            </w:div>
          </w:divsChild>
        </w:div>
        <w:div w:id="667054111">
          <w:marLeft w:val="0"/>
          <w:marRight w:val="0"/>
          <w:marTop w:val="0"/>
          <w:marBottom w:val="0"/>
          <w:divBdr>
            <w:top w:val="none" w:sz="0" w:space="0" w:color="auto"/>
            <w:left w:val="none" w:sz="0" w:space="0" w:color="auto"/>
            <w:bottom w:val="none" w:sz="0" w:space="0" w:color="auto"/>
            <w:right w:val="none" w:sz="0" w:space="0" w:color="auto"/>
          </w:divBdr>
          <w:divsChild>
            <w:div w:id="1574126271">
              <w:marLeft w:val="0"/>
              <w:marRight w:val="0"/>
              <w:marTop w:val="0"/>
              <w:marBottom w:val="0"/>
              <w:divBdr>
                <w:top w:val="none" w:sz="0" w:space="0" w:color="auto"/>
                <w:left w:val="none" w:sz="0" w:space="0" w:color="auto"/>
                <w:bottom w:val="none" w:sz="0" w:space="0" w:color="auto"/>
                <w:right w:val="none" w:sz="0" w:space="0" w:color="auto"/>
              </w:divBdr>
            </w:div>
          </w:divsChild>
        </w:div>
        <w:div w:id="156649898">
          <w:marLeft w:val="0"/>
          <w:marRight w:val="0"/>
          <w:marTop w:val="0"/>
          <w:marBottom w:val="0"/>
          <w:divBdr>
            <w:top w:val="none" w:sz="0" w:space="0" w:color="auto"/>
            <w:left w:val="none" w:sz="0" w:space="0" w:color="auto"/>
            <w:bottom w:val="none" w:sz="0" w:space="0" w:color="auto"/>
            <w:right w:val="none" w:sz="0" w:space="0" w:color="auto"/>
          </w:divBdr>
          <w:divsChild>
            <w:div w:id="2130127481">
              <w:marLeft w:val="0"/>
              <w:marRight w:val="0"/>
              <w:marTop w:val="0"/>
              <w:marBottom w:val="0"/>
              <w:divBdr>
                <w:top w:val="none" w:sz="0" w:space="0" w:color="auto"/>
                <w:left w:val="none" w:sz="0" w:space="0" w:color="auto"/>
                <w:bottom w:val="none" w:sz="0" w:space="0" w:color="auto"/>
                <w:right w:val="none" w:sz="0" w:space="0" w:color="auto"/>
              </w:divBdr>
            </w:div>
          </w:divsChild>
        </w:div>
        <w:div w:id="350493533">
          <w:marLeft w:val="0"/>
          <w:marRight w:val="0"/>
          <w:marTop w:val="0"/>
          <w:marBottom w:val="0"/>
          <w:divBdr>
            <w:top w:val="none" w:sz="0" w:space="0" w:color="auto"/>
            <w:left w:val="none" w:sz="0" w:space="0" w:color="auto"/>
            <w:bottom w:val="none" w:sz="0" w:space="0" w:color="auto"/>
            <w:right w:val="none" w:sz="0" w:space="0" w:color="auto"/>
          </w:divBdr>
          <w:divsChild>
            <w:div w:id="30081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4742">
      <w:bodyDiv w:val="1"/>
      <w:marLeft w:val="0"/>
      <w:marRight w:val="0"/>
      <w:marTop w:val="0"/>
      <w:marBottom w:val="0"/>
      <w:divBdr>
        <w:top w:val="none" w:sz="0" w:space="0" w:color="auto"/>
        <w:left w:val="none" w:sz="0" w:space="0" w:color="auto"/>
        <w:bottom w:val="none" w:sz="0" w:space="0" w:color="auto"/>
        <w:right w:val="none" w:sz="0" w:space="0" w:color="auto"/>
      </w:divBdr>
    </w:div>
    <w:div w:id="176039692">
      <w:bodyDiv w:val="1"/>
      <w:marLeft w:val="0"/>
      <w:marRight w:val="0"/>
      <w:marTop w:val="0"/>
      <w:marBottom w:val="0"/>
      <w:divBdr>
        <w:top w:val="none" w:sz="0" w:space="0" w:color="auto"/>
        <w:left w:val="none" w:sz="0" w:space="0" w:color="auto"/>
        <w:bottom w:val="none" w:sz="0" w:space="0" w:color="auto"/>
        <w:right w:val="none" w:sz="0" w:space="0" w:color="auto"/>
      </w:divBdr>
    </w:div>
    <w:div w:id="186337010">
      <w:bodyDiv w:val="1"/>
      <w:marLeft w:val="0"/>
      <w:marRight w:val="0"/>
      <w:marTop w:val="0"/>
      <w:marBottom w:val="0"/>
      <w:divBdr>
        <w:top w:val="none" w:sz="0" w:space="0" w:color="auto"/>
        <w:left w:val="none" w:sz="0" w:space="0" w:color="auto"/>
        <w:bottom w:val="none" w:sz="0" w:space="0" w:color="auto"/>
        <w:right w:val="none" w:sz="0" w:space="0" w:color="auto"/>
      </w:divBdr>
    </w:div>
    <w:div w:id="187186042">
      <w:bodyDiv w:val="1"/>
      <w:marLeft w:val="0"/>
      <w:marRight w:val="0"/>
      <w:marTop w:val="0"/>
      <w:marBottom w:val="0"/>
      <w:divBdr>
        <w:top w:val="none" w:sz="0" w:space="0" w:color="auto"/>
        <w:left w:val="none" w:sz="0" w:space="0" w:color="auto"/>
        <w:bottom w:val="none" w:sz="0" w:space="0" w:color="auto"/>
        <w:right w:val="none" w:sz="0" w:space="0" w:color="auto"/>
      </w:divBdr>
    </w:div>
    <w:div w:id="189146744">
      <w:bodyDiv w:val="1"/>
      <w:marLeft w:val="0"/>
      <w:marRight w:val="0"/>
      <w:marTop w:val="0"/>
      <w:marBottom w:val="0"/>
      <w:divBdr>
        <w:top w:val="none" w:sz="0" w:space="0" w:color="auto"/>
        <w:left w:val="none" w:sz="0" w:space="0" w:color="auto"/>
        <w:bottom w:val="none" w:sz="0" w:space="0" w:color="auto"/>
        <w:right w:val="none" w:sz="0" w:space="0" w:color="auto"/>
      </w:divBdr>
    </w:div>
    <w:div w:id="192039992">
      <w:bodyDiv w:val="1"/>
      <w:marLeft w:val="0"/>
      <w:marRight w:val="0"/>
      <w:marTop w:val="0"/>
      <w:marBottom w:val="0"/>
      <w:divBdr>
        <w:top w:val="none" w:sz="0" w:space="0" w:color="auto"/>
        <w:left w:val="none" w:sz="0" w:space="0" w:color="auto"/>
        <w:bottom w:val="none" w:sz="0" w:space="0" w:color="auto"/>
        <w:right w:val="none" w:sz="0" w:space="0" w:color="auto"/>
      </w:divBdr>
    </w:div>
    <w:div w:id="198784438">
      <w:bodyDiv w:val="1"/>
      <w:marLeft w:val="0"/>
      <w:marRight w:val="0"/>
      <w:marTop w:val="0"/>
      <w:marBottom w:val="0"/>
      <w:divBdr>
        <w:top w:val="none" w:sz="0" w:space="0" w:color="auto"/>
        <w:left w:val="none" w:sz="0" w:space="0" w:color="auto"/>
        <w:bottom w:val="none" w:sz="0" w:space="0" w:color="auto"/>
        <w:right w:val="none" w:sz="0" w:space="0" w:color="auto"/>
      </w:divBdr>
      <w:divsChild>
        <w:div w:id="1891726029">
          <w:marLeft w:val="0"/>
          <w:marRight w:val="0"/>
          <w:marTop w:val="0"/>
          <w:marBottom w:val="0"/>
          <w:divBdr>
            <w:top w:val="none" w:sz="0" w:space="0" w:color="auto"/>
            <w:left w:val="none" w:sz="0" w:space="0" w:color="auto"/>
            <w:bottom w:val="none" w:sz="0" w:space="0" w:color="auto"/>
            <w:right w:val="none" w:sz="0" w:space="0" w:color="auto"/>
          </w:divBdr>
        </w:div>
        <w:div w:id="1129712931">
          <w:marLeft w:val="0"/>
          <w:marRight w:val="0"/>
          <w:marTop w:val="0"/>
          <w:marBottom w:val="0"/>
          <w:divBdr>
            <w:top w:val="none" w:sz="0" w:space="0" w:color="auto"/>
            <w:left w:val="none" w:sz="0" w:space="0" w:color="auto"/>
            <w:bottom w:val="none" w:sz="0" w:space="0" w:color="auto"/>
            <w:right w:val="none" w:sz="0" w:space="0" w:color="auto"/>
          </w:divBdr>
        </w:div>
      </w:divsChild>
    </w:div>
    <w:div w:id="202599556">
      <w:bodyDiv w:val="1"/>
      <w:marLeft w:val="0"/>
      <w:marRight w:val="0"/>
      <w:marTop w:val="0"/>
      <w:marBottom w:val="0"/>
      <w:divBdr>
        <w:top w:val="none" w:sz="0" w:space="0" w:color="auto"/>
        <w:left w:val="none" w:sz="0" w:space="0" w:color="auto"/>
        <w:bottom w:val="none" w:sz="0" w:space="0" w:color="auto"/>
        <w:right w:val="none" w:sz="0" w:space="0" w:color="auto"/>
      </w:divBdr>
    </w:div>
    <w:div w:id="211038606">
      <w:bodyDiv w:val="1"/>
      <w:marLeft w:val="0"/>
      <w:marRight w:val="0"/>
      <w:marTop w:val="0"/>
      <w:marBottom w:val="0"/>
      <w:divBdr>
        <w:top w:val="none" w:sz="0" w:space="0" w:color="auto"/>
        <w:left w:val="none" w:sz="0" w:space="0" w:color="auto"/>
        <w:bottom w:val="none" w:sz="0" w:space="0" w:color="auto"/>
        <w:right w:val="none" w:sz="0" w:space="0" w:color="auto"/>
      </w:divBdr>
    </w:div>
    <w:div w:id="213350015">
      <w:bodyDiv w:val="1"/>
      <w:marLeft w:val="0"/>
      <w:marRight w:val="0"/>
      <w:marTop w:val="0"/>
      <w:marBottom w:val="0"/>
      <w:divBdr>
        <w:top w:val="none" w:sz="0" w:space="0" w:color="auto"/>
        <w:left w:val="none" w:sz="0" w:space="0" w:color="auto"/>
        <w:bottom w:val="none" w:sz="0" w:space="0" w:color="auto"/>
        <w:right w:val="none" w:sz="0" w:space="0" w:color="auto"/>
      </w:divBdr>
    </w:div>
    <w:div w:id="220137437">
      <w:bodyDiv w:val="1"/>
      <w:marLeft w:val="0"/>
      <w:marRight w:val="0"/>
      <w:marTop w:val="0"/>
      <w:marBottom w:val="0"/>
      <w:divBdr>
        <w:top w:val="none" w:sz="0" w:space="0" w:color="auto"/>
        <w:left w:val="none" w:sz="0" w:space="0" w:color="auto"/>
        <w:bottom w:val="none" w:sz="0" w:space="0" w:color="auto"/>
        <w:right w:val="none" w:sz="0" w:space="0" w:color="auto"/>
      </w:divBdr>
    </w:div>
    <w:div w:id="221186153">
      <w:bodyDiv w:val="1"/>
      <w:marLeft w:val="0"/>
      <w:marRight w:val="0"/>
      <w:marTop w:val="0"/>
      <w:marBottom w:val="0"/>
      <w:divBdr>
        <w:top w:val="none" w:sz="0" w:space="0" w:color="auto"/>
        <w:left w:val="none" w:sz="0" w:space="0" w:color="auto"/>
        <w:bottom w:val="none" w:sz="0" w:space="0" w:color="auto"/>
        <w:right w:val="none" w:sz="0" w:space="0" w:color="auto"/>
      </w:divBdr>
    </w:div>
    <w:div w:id="221329205">
      <w:bodyDiv w:val="1"/>
      <w:marLeft w:val="0"/>
      <w:marRight w:val="0"/>
      <w:marTop w:val="0"/>
      <w:marBottom w:val="0"/>
      <w:divBdr>
        <w:top w:val="none" w:sz="0" w:space="0" w:color="auto"/>
        <w:left w:val="none" w:sz="0" w:space="0" w:color="auto"/>
        <w:bottom w:val="none" w:sz="0" w:space="0" w:color="auto"/>
        <w:right w:val="none" w:sz="0" w:space="0" w:color="auto"/>
      </w:divBdr>
    </w:div>
    <w:div w:id="225919284">
      <w:bodyDiv w:val="1"/>
      <w:marLeft w:val="0"/>
      <w:marRight w:val="0"/>
      <w:marTop w:val="0"/>
      <w:marBottom w:val="0"/>
      <w:divBdr>
        <w:top w:val="none" w:sz="0" w:space="0" w:color="auto"/>
        <w:left w:val="none" w:sz="0" w:space="0" w:color="auto"/>
        <w:bottom w:val="none" w:sz="0" w:space="0" w:color="auto"/>
        <w:right w:val="none" w:sz="0" w:space="0" w:color="auto"/>
      </w:divBdr>
    </w:div>
    <w:div w:id="226230622">
      <w:bodyDiv w:val="1"/>
      <w:marLeft w:val="0"/>
      <w:marRight w:val="0"/>
      <w:marTop w:val="0"/>
      <w:marBottom w:val="0"/>
      <w:divBdr>
        <w:top w:val="none" w:sz="0" w:space="0" w:color="auto"/>
        <w:left w:val="none" w:sz="0" w:space="0" w:color="auto"/>
        <w:bottom w:val="none" w:sz="0" w:space="0" w:color="auto"/>
        <w:right w:val="none" w:sz="0" w:space="0" w:color="auto"/>
      </w:divBdr>
    </w:div>
    <w:div w:id="227957094">
      <w:bodyDiv w:val="1"/>
      <w:marLeft w:val="0"/>
      <w:marRight w:val="0"/>
      <w:marTop w:val="0"/>
      <w:marBottom w:val="0"/>
      <w:divBdr>
        <w:top w:val="none" w:sz="0" w:space="0" w:color="auto"/>
        <w:left w:val="none" w:sz="0" w:space="0" w:color="auto"/>
        <w:bottom w:val="none" w:sz="0" w:space="0" w:color="auto"/>
        <w:right w:val="none" w:sz="0" w:space="0" w:color="auto"/>
      </w:divBdr>
    </w:div>
    <w:div w:id="231082749">
      <w:bodyDiv w:val="1"/>
      <w:marLeft w:val="0"/>
      <w:marRight w:val="0"/>
      <w:marTop w:val="0"/>
      <w:marBottom w:val="0"/>
      <w:divBdr>
        <w:top w:val="none" w:sz="0" w:space="0" w:color="auto"/>
        <w:left w:val="none" w:sz="0" w:space="0" w:color="auto"/>
        <w:bottom w:val="none" w:sz="0" w:space="0" w:color="auto"/>
        <w:right w:val="none" w:sz="0" w:space="0" w:color="auto"/>
      </w:divBdr>
    </w:div>
    <w:div w:id="232205166">
      <w:bodyDiv w:val="1"/>
      <w:marLeft w:val="0"/>
      <w:marRight w:val="0"/>
      <w:marTop w:val="0"/>
      <w:marBottom w:val="0"/>
      <w:divBdr>
        <w:top w:val="none" w:sz="0" w:space="0" w:color="auto"/>
        <w:left w:val="none" w:sz="0" w:space="0" w:color="auto"/>
        <w:bottom w:val="none" w:sz="0" w:space="0" w:color="auto"/>
        <w:right w:val="none" w:sz="0" w:space="0" w:color="auto"/>
      </w:divBdr>
    </w:div>
    <w:div w:id="243684734">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7719149">
      <w:bodyDiv w:val="1"/>
      <w:marLeft w:val="0"/>
      <w:marRight w:val="0"/>
      <w:marTop w:val="0"/>
      <w:marBottom w:val="0"/>
      <w:divBdr>
        <w:top w:val="none" w:sz="0" w:space="0" w:color="auto"/>
        <w:left w:val="none" w:sz="0" w:space="0" w:color="auto"/>
        <w:bottom w:val="none" w:sz="0" w:space="0" w:color="auto"/>
        <w:right w:val="none" w:sz="0" w:space="0" w:color="auto"/>
      </w:divBdr>
    </w:div>
    <w:div w:id="258103100">
      <w:bodyDiv w:val="1"/>
      <w:marLeft w:val="0"/>
      <w:marRight w:val="0"/>
      <w:marTop w:val="0"/>
      <w:marBottom w:val="0"/>
      <w:divBdr>
        <w:top w:val="none" w:sz="0" w:space="0" w:color="auto"/>
        <w:left w:val="none" w:sz="0" w:space="0" w:color="auto"/>
        <w:bottom w:val="none" w:sz="0" w:space="0" w:color="auto"/>
        <w:right w:val="none" w:sz="0" w:space="0" w:color="auto"/>
      </w:divBdr>
    </w:div>
    <w:div w:id="265309596">
      <w:bodyDiv w:val="1"/>
      <w:marLeft w:val="0"/>
      <w:marRight w:val="0"/>
      <w:marTop w:val="0"/>
      <w:marBottom w:val="0"/>
      <w:divBdr>
        <w:top w:val="none" w:sz="0" w:space="0" w:color="auto"/>
        <w:left w:val="none" w:sz="0" w:space="0" w:color="auto"/>
        <w:bottom w:val="none" w:sz="0" w:space="0" w:color="auto"/>
        <w:right w:val="none" w:sz="0" w:space="0" w:color="auto"/>
      </w:divBdr>
    </w:div>
    <w:div w:id="266010834">
      <w:bodyDiv w:val="1"/>
      <w:marLeft w:val="0"/>
      <w:marRight w:val="0"/>
      <w:marTop w:val="0"/>
      <w:marBottom w:val="0"/>
      <w:divBdr>
        <w:top w:val="none" w:sz="0" w:space="0" w:color="auto"/>
        <w:left w:val="none" w:sz="0" w:space="0" w:color="auto"/>
        <w:bottom w:val="none" w:sz="0" w:space="0" w:color="auto"/>
        <w:right w:val="none" w:sz="0" w:space="0" w:color="auto"/>
      </w:divBdr>
    </w:div>
    <w:div w:id="268242360">
      <w:bodyDiv w:val="1"/>
      <w:marLeft w:val="0"/>
      <w:marRight w:val="0"/>
      <w:marTop w:val="0"/>
      <w:marBottom w:val="0"/>
      <w:divBdr>
        <w:top w:val="none" w:sz="0" w:space="0" w:color="auto"/>
        <w:left w:val="none" w:sz="0" w:space="0" w:color="auto"/>
        <w:bottom w:val="none" w:sz="0" w:space="0" w:color="auto"/>
        <w:right w:val="none" w:sz="0" w:space="0" w:color="auto"/>
      </w:divBdr>
    </w:div>
    <w:div w:id="268243998">
      <w:bodyDiv w:val="1"/>
      <w:marLeft w:val="0"/>
      <w:marRight w:val="0"/>
      <w:marTop w:val="0"/>
      <w:marBottom w:val="0"/>
      <w:divBdr>
        <w:top w:val="none" w:sz="0" w:space="0" w:color="auto"/>
        <w:left w:val="none" w:sz="0" w:space="0" w:color="auto"/>
        <w:bottom w:val="none" w:sz="0" w:space="0" w:color="auto"/>
        <w:right w:val="none" w:sz="0" w:space="0" w:color="auto"/>
      </w:divBdr>
    </w:div>
    <w:div w:id="268322508">
      <w:bodyDiv w:val="1"/>
      <w:marLeft w:val="0"/>
      <w:marRight w:val="0"/>
      <w:marTop w:val="0"/>
      <w:marBottom w:val="0"/>
      <w:divBdr>
        <w:top w:val="none" w:sz="0" w:space="0" w:color="auto"/>
        <w:left w:val="none" w:sz="0" w:space="0" w:color="auto"/>
        <w:bottom w:val="none" w:sz="0" w:space="0" w:color="auto"/>
        <w:right w:val="none" w:sz="0" w:space="0" w:color="auto"/>
      </w:divBdr>
      <w:divsChild>
        <w:div w:id="1144079649">
          <w:marLeft w:val="0"/>
          <w:marRight w:val="0"/>
          <w:marTop w:val="0"/>
          <w:marBottom w:val="0"/>
          <w:divBdr>
            <w:top w:val="none" w:sz="0" w:space="0" w:color="auto"/>
            <w:left w:val="none" w:sz="0" w:space="0" w:color="auto"/>
            <w:bottom w:val="none" w:sz="0" w:space="0" w:color="auto"/>
            <w:right w:val="none" w:sz="0" w:space="0" w:color="auto"/>
          </w:divBdr>
          <w:divsChild>
            <w:div w:id="19388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7548">
      <w:bodyDiv w:val="1"/>
      <w:marLeft w:val="0"/>
      <w:marRight w:val="0"/>
      <w:marTop w:val="0"/>
      <w:marBottom w:val="0"/>
      <w:divBdr>
        <w:top w:val="none" w:sz="0" w:space="0" w:color="auto"/>
        <w:left w:val="none" w:sz="0" w:space="0" w:color="auto"/>
        <w:bottom w:val="none" w:sz="0" w:space="0" w:color="auto"/>
        <w:right w:val="none" w:sz="0" w:space="0" w:color="auto"/>
      </w:divBdr>
    </w:div>
    <w:div w:id="271598640">
      <w:bodyDiv w:val="1"/>
      <w:marLeft w:val="0"/>
      <w:marRight w:val="0"/>
      <w:marTop w:val="0"/>
      <w:marBottom w:val="0"/>
      <w:divBdr>
        <w:top w:val="none" w:sz="0" w:space="0" w:color="auto"/>
        <w:left w:val="none" w:sz="0" w:space="0" w:color="auto"/>
        <w:bottom w:val="none" w:sz="0" w:space="0" w:color="auto"/>
        <w:right w:val="none" w:sz="0" w:space="0" w:color="auto"/>
      </w:divBdr>
    </w:div>
    <w:div w:id="275717374">
      <w:bodyDiv w:val="1"/>
      <w:marLeft w:val="0"/>
      <w:marRight w:val="0"/>
      <w:marTop w:val="0"/>
      <w:marBottom w:val="0"/>
      <w:divBdr>
        <w:top w:val="none" w:sz="0" w:space="0" w:color="auto"/>
        <w:left w:val="none" w:sz="0" w:space="0" w:color="auto"/>
        <w:bottom w:val="none" w:sz="0" w:space="0" w:color="auto"/>
        <w:right w:val="none" w:sz="0" w:space="0" w:color="auto"/>
      </w:divBdr>
    </w:div>
    <w:div w:id="277642110">
      <w:bodyDiv w:val="1"/>
      <w:marLeft w:val="0"/>
      <w:marRight w:val="0"/>
      <w:marTop w:val="0"/>
      <w:marBottom w:val="0"/>
      <w:divBdr>
        <w:top w:val="none" w:sz="0" w:space="0" w:color="auto"/>
        <w:left w:val="none" w:sz="0" w:space="0" w:color="auto"/>
        <w:bottom w:val="none" w:sz="0" w:space="0" w:color="auto"/>
        <w:right w:val="none" w:sz="0" w:space="0" w:color="auto"/>
      </w:divBdr>
    </w:div>
    <w:div w:id="277764045">
      <w:bodyDiv w:val="1"/>
      <w:marLeft w:val="0"/>
      <w:marRight w:val="0"/>
      <w:marTop w:val="0"/>
      <w:marBottom w:val="0"/>
      <w:divBdr>
        <w:top w:val="none" w:sz="0" w:space="0" w:color="auto"/>
        <w:left w:val="none" w:sz="0" w:space="0" w:color="auto"/>
        <w:bottom w:val="none" w:sz="0" w:space="0" w:color="auto"/>
        <w:right w:val="none" w:sz="0" w:space="0" w:color="auto"/>
      </w:divBdr>
    </w:div>
    <w:div w:id="281766610">
      <w:bodyDiv w:val="1"/>
      <w:marLeft w:val="0"/>
      <w:marRight w:val="0"/>
      <w:marTop w:val="0"/>
      <w:marBottom w:val="0"/>
      <w:divBdr>
        <w:top w:val="none" w:sz="0" w:space="0" w:color="auto"/>
        <w:left w:val="none" w:sz="0" w:space="0" w:color="auto"/>
        <w:bottom w:val="none" w:sz="0" w:space="0" w:color="auto"/>
        <w:right w:val="none" w:sz="0" w:space="0" w:color="auto"/>
      </w:divBdr>
    </w:div>
    <w:div w:id="282425755">
      <w:bodyDiv w:val="1"/>
      <w:marLeft w:val="0"/>
      <w:marRight w:val="0"/>
      <w:marTop w:val="0"/>
      <w:marBottom w:val="0"/>
      <w:divBdr>
        <w:top w:val="none" w:sz="0" w:space="0" w:color="auto"/>
        <w:left w:val="none" w:sz="0" w:space="0" w:color="auto"/>
        <w:bottom w:val="none" w:sz="0" w:space="0" w:color="auto"/>
        <w:right w:val="none" w:sz="0" w:space="0" w:color="auto"/>
      </w:divBdr>
    </w:div>
    <w:div w:id="282885580">
      <w:bodyDiv w:val="1"/>
      <w:marLeft w:val="0"/>
      <w:marRight w:val="0"/>
      <w:marTop w:val="0"/>
      <w:marBottom w:val="0"/>
      <w:divBdr>
        <w:top w:val="none" w:sz="0" w:space="0" w:color="auto"/>
        <w:left w:val="none" w:sz="0" w:space="0" w:color="auto"/>
        <w:bottom w:val="none" w:sz="0" w:space="0" w:color="auto"/>
        <w:right w:val="none" w:sz="0" w:space="0" w:color="auto"/>
      </w:divBdr>
      <w:divsChild>
        <w:div w:id="560873451">
          <w:marLeft w:val="0"/>
          <w:marRight w:val="0"/>
          <w:marTop w:val="0"/>
          <w:marBottom w:val="0"/>
          <w:divBdr>
            <w:top w:val="none" w:sz="0" w:space="0" w:color="auto"/>
            <w:left w:val="none" w:sz="0" w:space="0" w:color="auto"/>
            <w:bottom w:val="none" w:sz="0" w:space="0" w:color="auto"/>
            <w:right w:val="none" w:sz="0" w:space="0" w:color="auto"/>
          </w:divBdr>
          <w:divsChild>
            <w:div w:id="1593008382">
              <w:marLeft w:val="0"/>
              <w:marRight w:val="0"/>
              <w:marTop w:val="0"/>
              <w:marBottom w:val="0"/>
              <w:divBdr>
                <w:top w:val="none" w:sz="0" w:space="0" w:color="auto"/>
                <w:left w:val="none" w:sz="0" w:space="0" w:color="auto"/>
                <w:bottom w:val="none" w:sz="0" w:space="0" w:color="auto"/>
                <w:right w:val="none" w:sz="0" w:space="0" w:color="auto"/>
              </w:divBdr>
            </w:div>
          </w:divsChild>
        </w:div>
        <w:div w:id="1823037134">
          <w:marLeft w:val="0"/>
          <w:marRight w:val="0"/>
          <w:marTop w:val="0"/>
          <w:marBottom w:val="0"/>
          <w:divBdr>
            <w:top w:val="none" w:sz="0" w:space="0" w:color="auto"/>
            <w:left w:val="none" w:sz="0" w:space="0" w:color="auto"/>
            <w:bottom w:val="none" w:sz="0" w:space="0" w:color="auto"/>
            <w:right w:val="none" w:sz="0" w:space="0" w:color="auto"/>
          </w:divBdr>
          <w:divsChild>
            <w:div w:id="963777844">
              <w:marLeft w:val="0"/>
              <w:marRight w:val="0"/>
              <w:marTop w:val="0"/>
              <w:marBottom w:val="0"/>
              <w:divBdr>
                <w:top w:val="none" w:sz="0" w:space="0" w:color="auto"/>
                <w:left w:val="none" w:sz="0" w:space="0" w:color="auto"/>
                <w:bottom w:val="none" w:sz="0" w:space="0" w:color="auto"/>
                <w:right w:val="none" w:sz="0" w:space="0" w:color="auto"/>
              </w:divBdr>
            </w:div>
          </w:divsChild>
        </w:div>
        <w:div w:id="1441485047">
          <w:marLeft w:val="0"/>
          <w:marRight w:val="0"/>
          <w:marTop w:val="0"/>
          <w:marBottom w:val="0"/>
          <w:divBdr>
            <w:top w:val="none" w:sz="0" w:space="0" w:color="auto"/>
            <w:left w:val="none" w:sz="0" w:space="0" w:color="auto"/>
            <w:bottom w:val="none" w:sz="0" w:space="0" w:color="auto"/>
            <w:right w:val="none" w:sz="0" w:space="0" w:color="auto"/>
          </w:divBdr>
          <w:divsChild>
            <w:div w:id="1252006002">
              <w:marLeft w:val="0"/>
              <w:marRight w:val="0"/>
              <w:marTop w:val="0"/>
              <w:marBottom w:val="0"/>
              <w:divBdr>
                <w:top w:val="none" w:sz="0" w:space="0" w:color="auto"/>
                <w:left w:val="none" w:sz="0" w:space="0" w:color="auto"/>
                <w:bottom w:val="none" w:sz="0" w:space="0" w:color="auto"/>
                <w:right w:val="none" w:sz="0" w:space="0" w:color="auto"/>
              </w:divBdr>
            </w:div>
          </w:divsChild>
        </w:div>
        <w:div w:id="50619202">
          <w:marLeft w:val="0"/>
          <w:marRight w:val="0"/>
          <w:marTop w:val="0"/>
          <w:marBottom w:val="0"/>
          <w:divBdr>
            <w:top w:val="none" w:sz="0" w:space="0" w:color="auto"/>
            <w:left w:val="none" w:sz="0" w:space="0" w:color="auto"/>
            <w:bottom w:val="none" w:sz="0" w:space="0" w:color="auto"/>
            <w:right w:val="none" w:sz="0" w:space="0" w:color="auto"/>
          </w:divBdr>
          <w:divsChild>
            <w:div w:id="823088351">
              <w:marLeft w:val="0"/>
              <w:marRight w:val="0"/>
              <w:marTop w:val="0"/>
              <w:marBottom w:val="0"/>
              <w:divBdr>
                <w:top w:val="none" w:sz="0" w:space="0" w:color="auto"/>
                <w:left w:val="none" w:sz="0" w:space="0" w:color="auto"/>
                <w:bottom w:val="none" w:sz="0" w:space="0" w:color="auto"/>
                <w:right w:val="none" w:sz="0" w:space="0" w:color="auto"/>
              </w:divBdr>
            </w:div>
          </w:divsChild>
        </w:div>
        <w:div w:id="117997432">
          <w:marLeft w:val="0"/>
          <w:marRight w:val="0"/>
          <w:marTop w:val="0"/>
          <w:marBottom w:val="0"/>
          <w:divBdr>
            <w:top w:val="none" w:sz="0" w:space="0" w:color="auto"/>
            <w:left w:val="none" w:sz="0" w:space="0" w:color="auto"/>
            <w:bottom w:val="none" w:sz="0" w:space="0" w:color="auto"/>
            <w:right w:val="none" w:sz="0" w:space="0" w:color="auto"/>
          </w:divBdr>
          <w:divsChild>
            <w:div w:id="147794290">
              <w:marLeft w:val="0"/>
              <w:marRight w:val="0"/>
              <w:marTop w:val="0"/>
              <w:marBottom w:val="0"/>
              <w:divBdr>
                <w:top w:val="none" w:sz="0" w:space="0" w:color="auto"/>
                <w:left w:val="none" w:sz="0" w:space="0" w:color="auto"/>
                <w:bottom w:val="none" w:sz="0" w:space="0" w:color="auto"/>
                <w:right w:val="none" w:sz="0" w:space="0" w:color="auto"/>
              </w:divBdr>
            </w:div>
          </w:divsChild>
        </w:div>
        <w:div w:id="620503940">
          <w:marLeft w:val="0"/>
          <w:marRight w:val="0"/>
          <w:marTop w:val="0"/>
          <w:marBottom w:val="0"/>
          <w:divBdr>
            <w:top w:val="none" w:sz="0" w:space="0" w:color="auto"/>
            <w:left w:val="none" w:sz="0" w:space="0" w:color="auto"/>
            <w:bottom w:val="none" w:sz="0" w:space="0" w:color="auto"/>
            <w:right w:val="none" w:sz="0" w:space="0" w:color="auto"/>
          </w:divBdr>
          <w:divsChild>
            <w:div w:id="1165173026">
              <w:marLeft w:val="0"/>
              <w:marRight w:val="0"/>
              <w:marTop w:val="0"/>
              <w:marBottom w:val="0"/>
              <w:divBdr>
                <w:top w:val="none" w:sz="0" w:space="0" w:color="auto"/>
                <w:left w:val="none" w:sz="0" w:space="0" w:color="auto"/>
                <w:bottom w:val="none" w:sz="0" w:space="0" w:color="auto"/>
                <w:right w:val="none" w:sz="0" w:space="0" w:color="auto"/>
              </w:divBdr>
            </w:div>
          </w:divsChild>
        </w:div>
        <w:div w:id="647826163">
          <w:marLeft w:val="0"/>
          <w:marRight w:val="0"/>
          <w:marTop w:val="0"/>
          <w:marBottom w:val="0"/>
          <w:divBdr>
            <w:top w:val="none" w:sz="0" w:space="0" w:color="auto"/>
            <w:left w:val="none" w:sz="0" w:space="0" w:color="auto"/>
            <w:bottom w:val="none" w:sz="0" w:space="0" w:color="auto"/>
            <w:right w:val="none" w:sz="0" w:space="0" w:color="auto"/>
          </w:divBdr>
          <w:divsChild>
            <w:div w:id="192545796">
              <w:marLeft w:val="0"/>
              <w:marRight w:val="0"/>
              <w:marTop w:val="0"/>
              <w:marBottom w:val="0"/>
              <w:divBdr>
                <w:top w:val="none" w:sz="0" w:space="0" w:color="auto"/>
                <w:left w:val="none" w:sz="0" w:space="0" w:color="auto"/>
                <w:bottom w:val="none" w:sz="0" w:space="0" w:color="auto"/>
                <w:right w:val="none" w:sz="0" w:space="0" w:color="auto"/>
              </w:divBdr>
            </w:div>
          </w:divsChild>
        </w:div>
        <w:div w:id="2091463827">
          <w:marLeft w:val="0"/>
          <w:marRight w:val="0"/>
          <w:marTop w:val="0"/>
          <w:marBottom w:val="0"/>
          <w:divBdr>
            <w:top w:val="none" w:sz="0" w:space="0" w:color="auto"/>
            <w:left w:val="none" w:sz="0" w:space="0" w:color="auto"/>
            <w:bottom w:val="none" w:sz="0" w:space="0" w:color="auto"/>
            <w:right w:val="none" w:sz="0" w:space="0" w:color="auto"/>
          </w:divBdr>
          <w:divsChild>
            <w:div w:id="280769169">
              <w:marLeft w:val="0"/>
              <w:marRight w:val="0"/>
              <w:marTop w:val="0"/>
              <w:marBottom w:val="0"/>
              <w:divBdr>
                <w:top w:val="none" w:sz="0" w:space="0" w:color="auto"/>
                <w:left w:val="none" w:sz="0" w:space="0" w:color="auto"/>
                <w:bottom w:val="none" w:sz="0" w:space="0" w:color="auto"/>
                <w:right w:val="none" w:sz="0" w:space="0" w:color="auto"/>
              </w:divBdr>
            </w:div>
          </w:divsChild>
        </w:div>
        <w:div w:id="763959886">
          <w:marLeft w:val="0"/>
          <w:marRight w:val="0"/>
          <w:marTop w:val="0"/>
          <w:marBottom w:val="0"/>
          <w:divBdr>
            <w:top w:val="none" w:sz="0" w:space="0" w:color="auto"/>
            <w:left w:val="none" w:sz="0" w:space="0" w:color="auto"/>
            <w:bottom w:val="none" w:sz="0" w:space="0" w:color="auto"/>
            <w:right w:val="none" w:sz="0" w:space="0" w:color="auto"/>
          </w:divBdr>
          <w:divsChild>
            <w:div w:id="126895357">
              <w:marLeft w:val="0"/>
              <w:marRight w:val="0"/>
              <w:marTop w:val="0"/>
              <w:marBottom w:val="0"/>
              <w:divBdr>
                <w:top w:val="none" w:sz="0" w:space="0" w:color="auto"/>
                <w:left w:val="none" w:sz="0" w:space="0" w:color="auto"/>
                <w:bottom w:val="none" w:sz="0" w:space="0" w:color="auto"/>
                <w:right w:val="none" w:sz="0" w:space="0" w:color="auto"/>
              </w:divBdr>
            </w:div>
          </w:divsChild>
        </w:div>
        <w:div w:id="1034037741">
          <w:marLeft w:val="0"/>
          <w:marRight w:val="0"/>
          <w:marTop w:val="0"/>
          <w:marBottom w:val="0"/>
          <w:divBdr>
            <w:top w:val="none" w:sz="0" w:space="0" w:color="auto"/>
            <w:left w:val="none" w:sz="0" w:space="0" w:color="auto"/>
            <w:bottom w:val="none" w:sz="0" w:space="0" w:color="auto"/>
            <w:right w:val="none" w:sz="0" w:space="0" w:color="auto"/>
          </w:divBdr>
          <w:divsChild>
            <w:div w:id="565065580">
              <w:marLeft w:val="0"/>
              <w:marRight w:val="0"/>
              <w:marTop w:val="0"/>
              <w:marBottom w:val="0"/>
              <w:divBdr>
                <w:top w:val="none" w:sz="0" w:space="0" w:color="auto"/>
                <w:left w:val="none" w:sz="0" w:space="0" w:color="auto"/>
                <w:bottom w:val="none" w:sz="0" w:space="0" w:color="auto"/>
                <w:right w:val="none" w:sz="0" w:space="0" w:color="auto"/>
              </w:divBdr>
            </w:div>
          </w:divsChild>
        </w:div>
        <w:div w:id="2066492636">
          <w:marLeft w:val="0"/>
          <w:marRight w:val="0"/>
          <w:marTop w:val="0"/>
          <w:marBottom w:val="0"/>
          <w:divBdr>
            <w:top w:val="none" w:sz="0" w:space="0" w:color="auto"/>
            <w:left w:val="none" w:sz="0" w:space="0" w:color="auto"/>
            <w:bottom w:val="none" w:sz="0" w:space="0" w:color="auto"/>
            <w:right w:val="none" w:sz="0" w:space="0" w:color="auto"/>
          </w:divBdr>
          <w:divsChild>
            <w:div w:id="1857886043">
              <w:marLeft w:val="0"/>
              <w:marRight w:val="0"/>
              <w:marTop w:val="0"/>
              <w:marBottom w:val="0"/>
              <w:divBdr>
                <w:top w:val="none" w:sz="0" w:space="0" w:color="auto"/>
                <w:left w:val="none" w:sz="0" w:space="0" w:color="auto"/>
                <w:bottom w:val="none" w:sz="0" w:space="0" w:color="auto"/>
                <w:right w:val="none" w:sz="0" w:space="0" w:color="auto"/>
              </w:divBdr>
            </w:div>
          </w:divsChild>
        </w:div>
        <w:div w:id="1951165073">
          <w:marLeft w:val="0"/>
          <w:marRight w:val="0"/>
          <w:marTop w:val="0"/>
          <w:marBottom w:val="0"/>
          <w:divBdr>
            <w:top w:val="none" w:sz="0" w:space="0" w:color="auto"/>
            <w:left w:val="none" w:sz="0" w:space="0" w:color="auto"/>
            <w:bottom w:val="none" w:sz="0" w:space="0" w:color="auto"/>
            <w:right w:val="none" w:sz="0" w:space="0" w:color="auto"/>
          </w:divBdr>
          <w:divsChild>
            <w:div w:id="106124177">
              <w:marLeft w:val="0"/>
              <w:marRight w:val="0"/>
              <w:marTop w:val="0"/>
              <w:marBottom w:val="0"/>
              <w:divBdr>
                <w:top w:val="none" w:sz="0" w:space="0" w:color="auto"/>
                <w:left w:val="none" w:sz="0" w:space="0" w:color="auto"/>
                <w:bottom w:val="none" w:sz="0" w:space="0" w:color="auto"/>
                <w:right w:val="none" w:sz="0" w:space="0" w:color="auto"/>
              </w:divBdr>
            </w:div>
          </w:divsChild>
        </w:div>
        <w:div w:id="458035700">
          <w:marLeft w:val="0"/>
          <w:marRight w:val="0"/>
          <w:marTop w:val="0"/>
          <w:marBottom w:val="0"/>
          <w:divBdr>
            <w:top w:val="none" w:sz="0" w:space="0" w:color="auto"/>
            <w:left w:val="none" w:sz="0" w:space="0" w:color="auto"/>
            <w:bottom w:val="none" w:sz="0" w:space="0" w:color="auto"/>
            <w:right w:val="none" w:sz="0" w:space="0" w:color="auto"/>
          </w:divBdr>
          <w:divsChild>
            <w:div w:id="2003044780">
              <w:marLeft w:val="0"/>
              <w:marRight w:val="0"/>
              <w:marTop w:val="0"/>
              <w:marBottom w:val="0"/>
              <w:divBdr>
                <w:top w:val="none" w:sz="0" w:space="0" w:color="auto"/>
                <w:left w:val="none" w:sz="0" w:space="0" w:color="auto"/>
                <w:bottom w:val="none" w:sz="0" w:space="0" w:color="auto"/>
                <w:right w:val="none" w:sz="0" w:space="0" w:color="auto"/>
              </w:divBdr>
            </w:div>
          </w:divsChild>
        </w:div>
        <w:div w:id="807818744">
          <w:marLeft w:val="0"/>
          <w:marRight w:val="0"/>
          <w:marTop w:val="0"/>
          <w:marBottom w:val="0"/>
          <w:divBdr>
            <w:top w:val="none" w:sz="0" w:space="0" w:color="auto"/>
            <w:left w:val="none" w:sz="0" w:space="0" w:color="auto"/>
            <w:bottom w:val="none" w:sz="0" w:space="0" w:color="auto"/>
            <w:right w:val="none" w:sz="0" w:space="0" w:color="auto"/>
          </w:divBdr>
          <w:divsChild>
            <w:div w:id="991715916">
              <w:marLeft w:val="0"/>
              <w:marRight w:val="0"/>
              <w:marTop w:val="0"/>
              <w:marBottom w:val="0"/>
              <w:divBdr>
                <w:top w:val="none" w:sz="0" w:space="0" w:color="auto"/>
                <w:left w:val="none" w:sz="0" w:space="0" w:color="auto"/>
                <w:bottom w:val="none" w:sz="0" w:space="0" w:color="auto"/>
                <w:right w:val="none" w:sz="0" w:space="0" w:color="auto"/>
              </w:divBdr>
            </w:div>
          </w:divsChild>
        </w:div>
        <w:div w:id="166335102">
          <w:marLeft w:val="0"/>
          <w:marRight w:val="0"/>
          <w:marTop w:val="0"/>
          <w:marBottom w:val="0"/>
          <w:divBdr>
            <w:top w:val="none" w:sz="0" w:space="0" w:color="auto"/>
            <w:left w:val="none" w:sz="0" w:space="0" w:color="auto"/>
            <w:bottom w:val="none" w:sz="0" w:space="0" w:color="auto"/>
            <w:right w:val="none" w:sz="0" w:space="0" w:color="auto"/>
          </w:divBdr>
          <w:divsChild>
            <w:div w:id="1008756096">
              <w:marLeft w:val="0"/>
              <w:marRight w:val="0"/>
              <w:marTop w:val="0"/>
              <w:marBottom w:val="0"/>
              <w:divBdr>
                <w:top w:val="none" w:sz="0" w:space="0" w:color="auto"/>
                <w:left w:val="none" w:sz="0" w:space="0" w:color="auto"/>
                <w:bottom w:val="none" w:sz="0" w:space="0" w:color="auto"/>
                <w:right w:val="none" w:sz="0" w:space="0" w:color="auto"/>
              </w:divBdr>
            </w:div>
          </w:divsChild>
        </w:div>
        <w:div w:id="1946451912">
          <w:marLeft w:val="0"/>
          <w:marRight w:val="0"/>
          <w:marTop w:val="0"/>
          <w:marBottom w:val="0"/>
          <w:divBdr>
            <w:top w:val="none" w:sz="0" w:space="0" w:color="auto"/>
            <w:left w:val="none" w:sz="0" w:space="0" w:color="auto"/>
            <w:bottom w:val="none" w:sz="0" w:space="0" w:color="auto"/>
            <w:right w:val="none" w:sz="0" w:space="0" w:color="auto"/>
          </w:divBdr>
          <w:divsChild>
            <w:div w:id="2113284122">
              <w:marLeft w:val="0"/>
              <w:marRight w:val="0"/>
              <w:marTop w:val="0"/>
              <w:marBottom w:val="0"/>
              <w:divBdr>
                <w:top w:val="none" w:sz="0" w:space="0" w:color="auto"/>
                <w:left w:val="none" w:sz="0" w:space="0" w:color="auto"/>
                <w:bottom w:val="none" w:sz="0" w:space="0" w:color="auto"/>
                <w:right w:val="none" w:sz="0" w:space="0" w:color="auto"/>
              </w:divBdr>
            </w:div>
          </w:divsChild>
        </w:div>
        <w:div w:id="577328899">
          <w:marLeft w:val="0"/>
          <w:marRight w:val="0"/>
          <w:marTop w:val="0"/>
          <w:marBottom w:val="0"/>
          <w:divBdr>
            <w:top w:val="none" w:sz="0" w:space="0" w:color="auto"/>
            <w:left w:val="none" w:sz="0" w:space="0" w:color="auto"/>
            <w:bottom w:val="none" w:sz="0" w:space="0" w:color="auto"/>
            <w:right w:val="none" w:sz="0" w:space="0" w:color="auto"/>
          </w:divBdr>
          <w:divsChild>
            <w:div w:id="1393432512">
              <w:marLeft w:val="0"/>
              <w:marRight w:val="0"/>
              <w:marTop w:val="0"/>
              <w:marBottom w:val="0"/>
              <w:divBdr>
                <w:top w:val="none" w:sz="0" w:space="0" w:color="auto"/>
                <w:left w:val="none" w:sz="0" w:space="0" w:color="auto"/>
                <w:bottom w:val="none" w:sz="0" w:space="0" w:color="auto"/>
                <w:right w:val="none" w:sz="0" w:space="0" w:color="auto"/>
              </w:divBdr>
            </w:div>
          </w:divsChild>
        </w:div>
        <w:div w:id="1116371088">
          <w:marLeft w:val="0"/>
          <w:marRight w:val="0"/>
          <w:marTop w:val="0"/>
          <w:marBottom w:val="0"/>
          <w:divBdr>
            <w:top w:val="none" w:sz="0" w:space="0" w:color="auto"/>
            <w:left w:val="none" w:sz="0" w:space="0" w:color="auto"/>
            <w:bottom w:val="none" w:sz="0" w:space="0" w:color="auto"/>
            <w:right w:val="none" w:sz="0" w:space="0" w:color="auto"/>
          </w:divBdr>
          <w:divsChild>
            <w:div w:id="694112110">
              <w:marLeft w:val="0"/>
              <w:marRight w:val="0"/>
              <w:marTop w:val="0"/>
              <w:marBottom w:val="0"/>
              <w:divBdr>
                <w:top w:val="none" w:sz="0" w:space="0" w:color="auto"/>
                <w:left w:val="none" w:sz="0" w:space="0" w:color="auto"/>
                <w:bottom w:val="none" w:sz="0" w:space="0" w:color="auto"/>
                <w:right w:val="none" w:sz="0" w:space="0" w:color="auto"/>
              </w:divBdr>
            </w:div>
          </w:divsChild>
        </w:div>
        <w:div w:id="2045596891">
          <w:marLeft w:val="0"/>
          <w:marRight w:val="0"/>
          <w:marTop w:val="0"/>
          <w:marBottom w:val="0"/>
          <w:divBdr>
            <w:top w:val="none" w:sz="0" w:space="0" w:color="auto"/>
            <w:left w:val="none" w:sz="0" w:space="0" w:color="auto"/>
            <w:bottom w:val="none" w:sz="0" w:space="0" w:color="auto"/>
            <w:right w:val="none" w:sz="0" w:space="0" w:color="auto"/>
          </w:divBdr>
          <w:divsChild>
            <w:div w:id="1625385958">
              <w:marLeft w:val="0"/>
              <w:marRight w:val="0"/>
              <w:marTop w:val="0"/>
              <w:marBottom w:val="0"/>
              <w:divBdr>
                <w:top w:val="none" w:sz="0" w:space="0" w:color="auto"/>
                <w:left w:val="none" w:sz="0" w:space="0" w:color="auto"/>
                <w:bottom w:val="none" w:sz="0" w:space="0" w:color="auto"/>
                <w:right w:val="none" w:sz="0" w:space="0" w:color="auto"/>
              </w:divBdr>
            </w:div>
          </w:divsChild>
        </w:div>
        <w:div w:id="1476293900">
          <w:marLeft w:val="0"/>
          <w:marRight w:val="0"/>
          <w:marTop w:val="0"/>
          <w:marBottom w:val="0"/>
          <w:divBdr>
            <w:top w:val="none" w:sz="0" w:space="0" w:color="auto"/>
            <w:left w:val="none" w:sz="0" w:space="0" w:color="auto"/>
            <w:bottom w:val="none" w:sz="0" w:space="0" w:color="auto"/>
            <w:right w:val="none" w:sz="0" w:space="0" w:color="auto"/>
          </w:divBdr>
          <w:divsChild>
            <w:div w:id="36010955">
              <w:marLeft w:val="0"/>
              <w:marRight w:val="0"/>
              <w:marTop w:val="0"/>
              <w:marBottom w:val="0"/>
              <w:divBdr>
                <w:top w:val="none" w:sz="0" w:space="0" w:color="auto"/>
                <w:left w:val="none" w:sz="0" w:space="0" w:color="auto"/>
                <w:bottom w:val="none" w:sz="0" w:space="0" w:color="auto"/>
                <w:right w:val="none" w:sz="0" w:space="0" w:color="auto"/>
              </w:divBdr>
            </w:div>
          </w:divsChild>
        </w:div>
        <w:div w:id="186532391">
          <w:marLeft w:val="0"/>
          <w:marRight w:val="0"/>
          <w:marTop w:val="0"/>
          <w:marBottom w:val="0"/>
          <w:divBdr>
            <w:top w:val="none" w:sz="0" w:space="0" w:color="auto"/>
            <w:left w:val="none" w:sz="0" w:space="0" w:color="auto"/>
            <w:bottom w:val="none" w:sz="0" w:space="0" w:color="auto"/>
            <w:right w:val="none" w:sz="0" w:space="0" w:color="auto"/>
          </w:divBdr>
          <w:divsChild>
            <w:div w:id="2065447729">
              <w:marLeft w:val="0"/>
              <w:marRight w:val="0"/>
              <w:marTop w:val="0"/>
              <w:marBottom w:val="0"/>
              <w:divBdr>
                <w:top w:val="none" w:sz="0" w:space="0" w:color="auto"/>
                <w:left w:val="none" w:sz="0" w:space="0" w:color="auto"/>
                <w:bottom w:val="none" w:sz="0" w:space="0" w:color="auto"/>
                <w:right w:val="none" w:sz="0" w:space="0" w:color="auto"/>
              </w:divBdr>
            </w:div>
            <w:div w:id="1362245830">
              <w:marLeft w:val="0"/>
              <w:marRight w:val="0"/>
              <w:marTop w:val="0"/>
              <w:marBottom w:val="0"/>
              <w:divBdr>
                <w:top w:val="none" w:sz="0" w:space="0" w:color="auto"/>
                <w:left w:val="none" w:sz="0" w:space="0" w:color="auto"/>
                <w:bottom w:val="none" w:sz="0" w:space="0" w:color="auto"/>
                <w:right w:val="none" w:sz="0" w:space="0" w:color="auto"/>
              </w:divBdr>
            </w:div>
          </w:divsChild>
        </w:div>
        <w:div w:id="1743137813">
          <w:marLeft w:val="0"/>
          <w:marRight w:val="0"/>
          <w:marTop w:val="0"/>
          <w:marBottom w:val="0"/>
          <w:divBdr>
            <w:top w:val="none" w:sz="0" w:space="0" w:color="auto"/>
            <w:left w:val="none" w:sz="0" w:space="0" w:color="auto"/>
            <w:bottom w:val="none" w:sz="0" w:space="0" w:color="auto"/>
            <w:right w:val="none" w:sz="0" w:space="0" w:color="auto"/>
          </w:divBdr>
          <w:divsChild>
            <w:div w:id="1636254133">
              <w:marLeft w:val="0"/>
              <w:marRight w:val="0"/>
              <w:marTop w:val="0"/>
              <w:marBottom w:val="0"/>
              <w:divBdr>
                <w:top w:val="none" w:sz="0" w:space="0" w:color="auto"/>
                <w:left w:val="none" w:sz="0" w:space="0" w:color="auto"/>
                <w:bottom w:val="none" w:sz="0" w:space="0" w:color="auto"/>
                <w:right w:val="none" w:sz="0" w:space="0" w:color="auto"/>
              </w:divBdr>
            </w:div>
          </w:divsChild>
        </w:div>
        <w:div w:id="700670133">
          <w:marLeft w:val="0"/>
          <w:marRight w:val="0"/>
          <w:marTop w:val="0"/>
          <w:marBottom w:val="0"/>
          <w:divBdr>
            <w:top w:val="none" w:sz="0" w:space="0" w:color="auto"/>
            <w:left w:val="none" w:sz="0" w:space="0" w:color="auto"/>
            <w:bottom w:val="none" w:sz="0" w:space="0" w:color="auto"/>
            <w:right w:val="none" w:sz="0" w:space="0" w:color="auto"/>
          </w:divBdr>
          <w:divsChild>
            <w:div w:id="1128160070">
              <w:marLeft w:val="0"/>
              <w:marRight w:val="0"/>
              <w:marTop w:val="0"/>
              <w:marBottom w:val="0"/>
              <w:divBdr>
                <w:top w:val="none" w:sz="0" w:space="0" w:color="auto"/>
                <w:left w:val="none" w:sz="0" w:space="0" w:color="auto"/>
                <w:bottom w:val="none" w:sz="0" w:space="0" w:color="auto"/>
                <w:right w:val="none" w:sz="0" w:space="0" w:color="auto"/>
              </w:divBdr>
            </w:div>
          </w:divsChild>
        </w:div>
        <w:div w:id="401221026">
          <w:marLeft w:val="0"/>
          <w:marRight w:val="0"/>
          <w:marTop w:val="0"/>
          <w:marBottom w:val="0"/>
          <w:divBdr>
            <w:top w:val="none" w:sz="0" w:space="0" w:color="auto"/>
            <w:left w:val="none" w:sz="0" w:space="0" w:color="auto"/>
            <w:bottom w:val="none" w:sz="0" w:space="0" w:color="auto"/>
            <w:right w:val="none" w:sz="0" w:space="0" w:color="auto"/>
          </w:divBdr>
          <w:divsChild>
            <w:div w:id="507788237">
              <w:marLeft w:val="0"/>
              <w:marRight w:val="0"/>
              <w:marTop w:val="0"/>
              <w:marBottom w:val="0"/>
              <w:divBdr>
                <w:top w:val="none" w:sz="0" w:space="0" w:color="auto"/>
                <w:left w:val="none" w:sz="0" w:space="0" w:color="auto"/>
                <w:bottom w:val="none" w:sz="0" w:space="0" w:color="auto"/>
                <w:right w:val="none" w:sz="0" w:space="0" w:color="auto"/>
              </w:divBdr>
            </w:div>
            <w:div w:id="1070348896">
              <w:marLeft w:val="0"/>
              <w:marRight w:val="0"/>
              <w:marTop w:val="0"/>
              <w:marBottom w:val="0"/>
              <w:divBdr>
                <w:top w:val="none" w:sz="0" w:space="0" w:color="auto"/>
                <w:left w:val="none" w:sz="0" w:space="0" w:color="auto"/>
                <w:bottom w:val="none" w:sz="0" w:space="0" w:color="auto"/>
                <w:right w:val="none" w:sz="0" w:space="0" w:color="auto"/>
              </w:divBdr>
            </w:div>
          </w:divsChild>
        </w:div>
        <w:div w:id="752169200">
          <w:marLeft w:val="0"/>
          <w:marRight w:val="0"/>
          <w:marTop w:val="0"/>
          <w:marBottom w:val="0"/>
          <w:divBdr>
            <w:top w:val="none" w:sz="0" w:space="0" w:color="auto"/>
            <w:left w:val="none" w:sz="0" w:space="0" w:color="auto"/>
            <w:bottom w:val="none" w:sz="0" w:space="0" w:color="auto"/>
            <w:right w:val="none" w:sz="0" w:space="0" w:color="auto"/>
          </w:divBdr>
          <w:divsChild>
            <w:div w:id="1440297074">
              <w:marLeft w:val="0"/>
              <w:marRight w:val="0"/>
              <w:marTop w:val="0"/>
              <w:marBottom w:val="0"/>
              <w:divBdr>
                <w:top w:val="none" w:sz="0" w:space="0" w:color="auto"/>
                <w:left w:val="none" w:sz="0" w:space="0" w:color="auto"/>
                <w:bottom w:val="none" w:sz="0" w:space="0" w:color="auto"/>
                <w:right w:val="none" w:sz="0" w:space="0" w:color="auto"/>
              </w:divBdr>
            </w:div>
          </w:divsChild>
        </w:div>
        <w:div w:id="219904214">
          <w:marLeft w:val="0"/>
          <w:marRight w:val="0"/>
          <w:marTop w:val="0"/>
          <w:marBottom w:val="0"/>
          <w:divBdr>
            <w:top w:val="none" w:sz="0" w:space="0" w:color="auto"/>
            <w:left w:val="none" w:sz="0" w:space="0" w:color="auto"/>
            <w:bottom w:val="none" w:sz="0" w:space="0" w:color="auto"/>
            <w:right w:val="none" w:sz="0" w:space="0" w:color="auto"/>
          </w:divBdr>
          <w:divsChild>
            <w:div w:id="49962808">
              <w:marLeft w:val="0"/>
              <w:marRight w:val="0"/>
              <w:marTop w:val="0"/>
              <w:marBottom w:val="0"/>
              <w:divBdr>
                <w:top w:val="none" w:sz="0" w:space="0" w:color="auto"/>
                <w:left w:val="none" w:sz="0" w:space="0" w:color="auto"/>
                <w:bottom w:val="none" w:sz="0" w:space="0" w:color="auto"/>
                <w:right w:val="none" w:sz="0" w:space="0" w:color="auto"/>
              </w:divBdr>
            </w:div>
          </w:divsChild>
        </w:div>
        <w:div w:id="1250037827">
          <w:marLeft w:val="0"/>
          <w:marRight w:val="0"/>
          <w:marTop w:val="0"/>
          <w:marBottom w:val="0"/>
          <w:divBdr>
            <w:top w:val="none" w:sz="0" w:space="0" w:color="auto"/>
            <w:left w:val="none" w:sz="0" w:space="0" w:color="auto"/>
            <w:bottom w:val="none" w:sz="0" w:space="0" w:color="auto"/>
            <w:right w:val="none" w:sz="0" w:space="0" w:color="auto"/>
          </w:divBdr>
          <w:divsChild>
            <w:div w:id="1411459664">
              <w:marLeft w:val="0"/>
              <w:marRight w:val="0"/>
              <w:marTop w:val="0"/>
              <w:marBottom w:val="0"/>
              <w:divBdr>
                <w:top w:val="none" w:sz="0" w:space="0" w:color="auto"/>
                <w:left w:val="none" w:sz="0" w:space="0" w:color="auto"/>
                <w:bottom w:val="none" w:sz="0" w:space="0" w:color="auto"/>
                <w:right w:val="none" w:sz="0" w:space="0" w:color="auto"/>
              </w:divBdr>
            </w:div>
          </w:divsChild>
        </w:div>
        <w:div w:id="2124616908">
          <w:marLeft w:val="0"/>
          <w:marRight w:val="0"/>
          <w:marTop w:val="0"/>
          <w:marBottom w:val="0"/>
          <w:divBdr>
            <w:top w:val="none" w:sz="0" w:space="0" w:color="auto"/>
            <w:left w:val="none" w:sz="0" w:space="0" w:color="auto"/>
            <w:bottom w:val="none" w:sz="0" w:space="0" w:color="auto"/>
            <w:right w:val="none" w:sz="0" w:space="0" w:color="auto"/>
          </w:divBdr>
          <w:divsChild>
            <w:div w:id="1975940948">
              <w:marLeft w:val="0"/>
              <w:marRight w:val="0"/>
              <w:marTop w:val="0"/>
              <w:marBottom w:val="0"/>
              <w:divBdr>
                <w:top w:val="none" w:sz="0" w:space="0" w:color="auto"/>
                <w:left w:val="none" w:sz="0" w:space="0" w:color="auto"/>
                <w:bottom w:val="none" w:sz="0" w:space="0" w:color="auto"/>
                <w:right w:val="none" w:sz="0" w:space="0" w:color="auto"/>
              </w:divBdr>
            </w:div>
            <w:div w:id="1956596448">
              <w:marLeft w:val="0"/>
              <w:marRight w:val="0"/>
              <w:marTop w:val="0"/>
              <w:marBottom w:val="0"/>
              <w:divBdr>
                <w:top w:val="none" w:sz="0" w:space="0" w:color="auto"/>
                <w:left w:val="none" w:sz="0" w:space="0" w:color="auto"/>
                <w:bottom w:val="none" w:sz="0" w:space="0" w:color="auto"/>
                <w:right w:val="none" w:sz="0" w:space="0" w:color="auto"/>
              </w:divBdr>
            </w:div>
          </w:divsChild>
        </w:div>
        <w:div w:id="1451626047">
          <w:marLeft w:val="0"/>
          <w:marRight w:val="0"/>
          <w:marTop w:val="0"/>
          <w:marBottom w:val="0"/>
          <w:divBdr>
            <w:top w:val="none" w:sz="0" w:space="0" w:color="auto"/>
            <w:left w:val="none" w:sz="0" w:space="0" w:color="auto"/>
            <w:bottom w:val="none" w:sz="0" w:space="0" w:color="auto"/>
            <w:right w:val="none" w:sz="0" w:space="0" w:color="auto"/>
          </w:divBdr>
          <w:divsChild>
            <w:div w:id="1520507604">
              <w:marLeft w:val="0"/>
              <w:marRight w:val="0"/>
              <w:marTop w:val="0"/>
              <w:marBottom w:val="0"/>
              <w:divBdr>
                <w:top w:val="none" w:sz="0" w:space="0" w:color="auto"/>
                <w:left w:val="none" w:sz="0" w:space="0" w:color="auto"/>
                <w:bottom w:val="none" w:sz="0" w:space="0" w:color="auto"/>
                <w:right w:val="none" w:sz="0" w:space="0" w:color="auto"/>
              </w:divBdr>
            </w:div>
          </w:divsChild>
        </w:div>
        <w:div w:id="931931988">
          <w:marLeft w:val="0"/>
          <w:marRight w:val="0"/>
          <w:marTop w:val="0"/>
          <w:marBottom w:val="0"/>
          <w:divBdr>
            <w:top w:val="none" w:sz="0" w:space="0" w:color="auto"/>
            <w:left w:val="none" w:sz="0" w:space="0" w:color="auto"/>
            <w:bottom w:val="none" w:sz="0" w:space="0" w:color="auto"/>
            <w:right w:val="none" w:sz="0" w:space="0" w:color="auto"/>
          </w:divBdr>
          <w:divsChild>
            <w:div w:id="272904881">
              <w:marLeft w:val="0"/>
              <w:marRight w:val="0"/>
              <w:marTop w:val="0"/>
              <w:marBottom w:val="0"/>
              <w:divBdr>
                <w:top w:val="none" w:sz="0" w:space="0" w:color="auto"/>
                <w:left w:val="none" w:sz="0" w:space="0" w:color="auto"/>
                <w:bottom w:val="none" w:sz="0" w:space="0" w:color="auto"/>
                <w:right w:val="none" w:sz="0" w:space="0" w:color="auto"/>
              </w:divBdr>
            </w:div>
          </w:divsChild>
        </w:div>
        <w:div w:id="1986011029">
          <w:marLeft w:val="0"/>
          <w:marRight w:val="0"/>
          <w:marTop w:val="0"/>
          <w:marBottom w:val="0"/>
          <w:divBdr>
            <w:top w:val="none" w:sz="0" w:space="0" w:color="auto"/>
            <w:left w:val="none" w:sz="0" w:space="0" w:color="auto"/>
            <w:bottom w:val="none" w:sz="0" w:space="0" w:color="auto"/>
            <w:right w:val="none" w:sz="0" w:space="0" w:color="auto"/>
          </w:divBdr>
          <w:divsChild>
            <w:div w:id="1328024093">
              <w:marLeft w:val="0"/>
              <w:marRight w:val="0"/>
              <w:marTop w:val="0"/>
              <w:marBottom w:val="0"/>
              <w:divBdr>
                <w:top w:val="none" w:sz="0" w:space="0" w:color="auto"/>
                <w:left w:val="none" w:sz="0" w:space="0" w:color="auto"/>
                <w:bottom w:val="none" w:sz="0" w:space="0" w:color="auto"/>
                <w:right w:val="none" w:sz="0" w:space="0" w:color="auto"/>
              </w:divBdr>
            </w:div>
          </w:divsChild>
        </w:div>
        <w:div w:id="2002348625">
          <w:marLeft w:val="0"/>
          <w:marRight w:val="0"/>
          <w:marTop w:val="0"/>
          <w:marBottom w:val="0"/>
          <w:divBdr>
            <w:top w:val="none" w:sz="0" w:space="0" w:color="auto"/>
            <w:left w:val="none" w:sz="0" w:space="0" w:color="auto"/>
            <w:bottom w:val="none" w:sz="0" w:space="0" w:color="auto"/>
            <w:right w:val="none" w:sz="0" w:space="0" w:color="auto"/>
          </w:divBdr>
          <w:divsChild>
            <w:div w:id="855729080">
              <w:marLeft w:val="0"/>
              <w:marRight w:val="0"/>
              <w:marTop w:val="0"/>
              <w:marBottom w:val="0"/>
              <w:divBdr>
                <w:top w:val="none" w:sz="0" w:space="0" w:color="auto"/>
                <w:left w:val="none" w:sz="0" w:space="0" w:color="auto"/>
                <w:bottom w:val="none" w:sz="0" w:space="0" w:color="auto"/>
                <w:right w:val="none" w:sz="0" w:space="0" w:color="auto"/>
              </w:divBdr>
            </w:div>
            <w:div w:id="1069035646">
              <w:marLeft w:val="0"/>
              <w:marRight w:val="0"/>
              <w:marTop w:val="0"/>
              <w:marBottom w:val="0"/>
              <w:divBdr>
                <w:top w:val="none" w:sz="0" w:space="0" w:color="auto"/>
                <w:left w:val="none" w:sz="0" w:space="0" w:color="auto"/>
                <w:bottom w:val="none" w:sz="0" w:space="0" w:color="auto"/>
                <w:right w:val="none" w:sz="0" w:space="0" w:color="auto"/>
              </w:divBdr>
            </w:div>
            <w:div w:id="1845902974">
              <w:marLeft w:val="0"/>
              <w:marRight w:val="0"/>
              <w:marTop w:val="0"/>
              <w:marBottom w:val="0"/>
              <w:divBdr>
                <w:top w:val="none" w:sz="0" w:space="0" w:color="auto"/>
                <w:left w:val="none" w:sz="0" w:space="0" w:color="auto"/>
                <w:bottom w:val="none" w:sz="0" w:space="0" w:color="auto"/>
                <w:right w:val="none" w:sz="0" w:space="0" w:color="auto"/>
              </w:divBdr>
            </w:div>
            <w:div w:id="1889879837">
              <w:marLeft w:val="0"/>
              <w:marRight w:val="0"/>
              <w:marTop w:val="0"/>
              <w:marBottom w:val="0"/>
              <w:divBdr>
                <w:top w:val="none" w:sz="0" w:space="0" w:color="auto"/>
                <w:left w:val="none" w:sz="0" w:space="0" w:color="auto"/>
                <w:bottom w:val="none" w:sz="0" w:space="0" w:color="auto"/>
                <w:right w:val="none" w:sz="0" w:space="0" w:color="auto"/>
              </w:divBdr>
            </w:div>
            <w:div w:id="998654798">
              <w:marLeft w:val="0"/>
              <w:marRight w:val="0"/>
              <w:marTop w:val="0"/>
              <w:marBottom w:val="0"/>
              <w:divBdr>
                <w:top w:val="none" w:sz="0" w:space="0" w:color="auto"/>
                <w:left w:val="none" w:sz="0" w:space="0" w:color="auto"/>
                <w:bottom w:val="none" w:sz="0" w:space="0" w:color="auto"/>
                <w:right w:val="none" w:sz="0" w:space="0" w:color="auto"/>
              </w:divBdr>
            </w:div>
            <w:div w:id="671950983">
              <w:marLeft w:val="0"/>
              <w:marRight w:val="0"/>
              <w:marTop w:val="0"/>
              <w:marBottom w:val="0"/>
              <w:divBdr>
                <w:top w:val="none" w:sz="0" w:space="0" w:color="auto"/>
                <w:left w:val="none" w:sz="0" w:space="0" w:color="auto"/>
                <w:bottom w:val="none" w:sz="0" w:space="0" w:color="auto"/>
                <w:right w:val="none" w:sz="0" w:space="0" w:color="auto"/>
              </w:divBdr>
            </w:div>
            <w:div w:id="1466578602">
              <w:marLeft w:val="0"/>
              <w:marRight w:val="0"/>
              <w:marTop w:val="0"/>
              <w:marBottom w:val="0"/>
              <w:divBdr>
                <w:top w:val="none" w:sz="0" w:space="0" w:color="auto"/>
                <w:left w:val="none" w:sz="0" w:space="0" w:color="auto"/>
                <w:bottom w:val="none" w:sz="0" w:space="0" w:color="auto"/>
                <w:right w:val="none" w:sz="0" w:space="0" w:color="auto"/>
              </w:divBdr>
            </w:div>
            <w:div w:id="987785659">
              <w:marLeft w:val="0"/>
              <w:marRight w:val="0"/>
              <w:marTop w:val="0"/>
              <w:marBottom w:val="0"/>
              <w:divBdr>
                <w:top w:val="none" w:sz="0" w:space="0" w:color="auto"/>
                <w:left w:val="none" w:sz="0" w:space="0" w:color="auto"/>
                <w:bottom w:val="none" w:sz="0" w:space="0" w:color="auto"/>
                <w:right w:val="none" w:sz="0" w:space="0" w:color="auto"/>
              </w:divBdr>
            </w:div>
            <w:div w:id="1646616727">
              <w:marLeft w:val="0"/>
              <w:marRight w:val="0"/>
              <w:marTop w:val="0"/>
              <w:marBottom w:val="0"/>
              <w:divBdr>
                <w:top w:val="none" w:sz="0" w:space="0" w:color="auto"/>
                <w:left w:val="none" w:sz="0" w:space="0" w:color="auto"/>
                <w:bottom w:val="none" w:sz="0" w:space="0" w:color="auto"/>
                <w:right w:val="none" w:sz="0" w:space="0" w:color="auto"/>
              </w:divBdr>
            </w:div>
            <w:div w:id="769665265">
              <w:marLeft w:val="0"/>
              <w:marRight w:val="0"/>
              <w:marTop w:val="0"/>
              <w:marBottom w:val="0"/>
              <w:divBdr>
                <w:top w:val="none" w:sz="0" w:space="0" w:color="auto"/>
                <w:left w:val="none" w:sz="0" w:space="0" w:color="auto"/>
                <w:bottom w:val="none" w:sz="0" w:space="0" w:color="auto"/>
                <w:right w:val="none" w:sz="0" w:space="0" w:color="auto"/>
              </w:divBdr>
            </w:div>
            <w:div w:id="1203860819">
              <w:marLeft w:val="0"/>
              <w:marRight w:val="0"/>
              <w:marTop w:val="0"/>
              <w:marBottom w:val="0"/>
              <w:divBdr>
                <w:top w:val="none" w:sz="0" w:space="0" w:color="auto"/>
                <w:left w:val="none" w:sz="0" w:space="0" w:color="auto"/>
                <w:bottom w:val="none" w:sz="0" w:space="0" w:color="auto"/>
                <w:right w:val="none" w:sz="0" w:space="0" w:color="auto"/>
              </w:divBdr>
            </w:div>
            <w:div w:id="355039723">
              <w:marLeft w:val="0"/>
              <w:marRight w:val="0"/>
              <w:marTop w:val="0"/>
              <w:marBottom w:val="0"/>
              <w:divBdr>
                <w:top w:val="none" w:sz="0" w:space="0" w:color="auto"/>
                <w:left w:val="none" w:sz="0" w:space="0" w:color="auto"/>
                <w:bottom w:val="none" w:sz="0" w:space="0" w:color="auto"/>
                <w:right w:val="none" w:sz="0" w:space="0" w:color="auto"/>
              </w:divBdr>
            </w:div>
            <w:div w:id="1219050889">
              <w:marLeft w:val="0"/>
              <w:marRight w:val="0"/>
              <w:marTop w:val="0"/>
              <w:marBottom w:val="0"/>
              <w:divBdr>
                <w:top w:val="none" w:sz="0" w:space="0" w:color="auto"/>
                <w:left w:val="none" w:sz="0" w:space="0" w:color="auto"/>
                <w:bottom w:val="none" w:sz="0" w:space="0" w:color="auto"/>
                <w:right w:val="none" w:sz="0" w:space="0" w:color="auto"/>
              </w:divBdr>
            </w:div>
            <w:div w:id="1329092062">
              <w:marLeft w:val="0"/>
              <w:marRight w:val="0"/>
              <w:marTop w:val="0"/>
              <w:marBottom w:val="0"/>
              <w:divBdr>
                <w:top w:val="none" w:sz="0" w:space="0" w:color="auto"/>
                <w:left w:val="none" w:sz="0" w:space="0" w:color="auto"/>
                <w:bottom w:val="none" w:sz="0" w:space="0" w:color="auto"/>
                <w:right w:val="none" w:sz="0" w:space="0" w:color="auto"/>
              </w:divBdr>
            </w:div>
            <w:div w:id="1423914951">
              <w:marLeft w:val="0"/>
              <w:marRight w:val="0"/>
              <w:marTop w:val="0"/>
              <w:marBottom w:val="0"/>
              <w:divBdr>
                <w:top w:val="none" w:sz="0" w:space="0" w:color="auto"/>
                <w:left w:val="none" w:sz="0" w:space="0" w:color="auto"/>
                <w:bottom w:val="none" w:sz="0" w:space="0" w:color="auto"/>
                <w:right w:val="none" w:sz="0" w:space="0" w:color="auto"/>
              </w:divBdr>
            </w:div>
          </w:divsChild>
        </w:div>
        <w:div w:id="1866862919">
          <w:marLeft w:val="0"/>
          <w:marRight w:val="0"/>
          <w:marTop w:val="0"/>
          <w:marBottom w:val="0"/>
          <w:divBdr>
            <w:top w:val="none" w:sz="0" w:space="0" w:color="auto"/>
            <w:left w:val="none" w:sz="0" w:space="0" w:color="auto"/>
            <w:bottom w:val="none" w:sz="0" w:space="0" w:color="auto"/>
            <w:right w:val="none" w:sz="0" w:space="0" w:color="auto"/>
          </w:divBdr>
          <w:divsChild>
            <w:div w:id="1019547175">
              <w:marLeft w:val="0"/>
              <w:marRight w:val="0"/>
              <w:marTop w:val="0"/>
              <w:marBottom w:val="0"/>
              <w:divBdr>
                <w:top w:val="none" w:sz="0" w:space="0" w:color="auto"/>
                <w:left w:val="none" w:sz="0" w:space="0" w:color="auto"/>
                <w:bottom w:val="none" w:sz="0" w:space="0" w:color="auto"/>
                <w:right w:val="none" w:sz="0" w:space="0" w:color="auto"/>
              </w:divBdr>
            </w:div>
          </w:divsChild>
        </w:div>
        <w:div w:id="1135951462">
          <w:marLeft w:val="0"/>
          <w:marRight w:val="0"/>
          <w:marTop w:val="0"/>
          <w:marBottom w:val="0"/>
          <w:divBdr>
            <w:top w:val="none" w:sz="0" w:space="0" w:color="auto"/>
            <w:left w:val="none" w:sz="0" w:space="0" w:color="auto"/>
            <w:bottom w:val="none" w:sz="0" w:space="0" w:color="auto"/>
            <w:right w:val="none" w:sz="0" w:space="0" w:color="auto"/>
          </w:divBdr>
          <w:divsChild>
            <w:div w:id="1792017467">
              <w:marLeft w:val="0"/>
              <w:marRight w:val="0"/>
              <w:marTop w:val="0"/>
              <w:marBottom w:val="0"/>
              <w:divBdr>
                <w:top w:val="none" w:sz="0" w:space="0" w:color="auto"/>
                <w:left w:val="none" w:sz="0" w:space="0" w:color="auto"/>
                <w:bottom w:val="none" w:sz="0" w:space="0" w:color="auto"/>
                <w:right w:val="none" w:sz="0" w:space="0" w:color="auto"/>
              </w:divBdr>
            </w:div>
          </w:divsChild>
        </w:div>
        <w:div w:id="1604800426">
          <w:marLeft w:val="0"/>
          <w:marRight w:val="0"/>
          <w:marTop w:val="0"/>
          <w:marBottom w:val="0"/>
          <w:divBdr>
            <w:top w:val="none" w:sz="0" w:space="0" w:color="auto"/>
            <w:left w:val="none" w:sz="0" w:space="0" w:color="auto"/>
            <w:bottom w:val="none" w:sz="0" w:space="0" w:color="auto"/>
            <w:right w:val="none" w:sz="0" w:space="0" w:color="auto"/>
          </w:divBdr>
          <w:divsChild>
            <w:div w:id="1872062885">
              <w:marLeft w:val="0"/>
              <w:marRight w:val="0"/>
              <w:marTop w:val="0"/>
              <w:marBottom w:val="0"/>
              <w:divBdr>
                <w:top w:val="none" w:sz="0" w:space="0" w:color="auto"/>
                <w:left w:val="none" w:sz="0" w:space="0" w:color="auto"/>
                <w:bottom w:val="none" w:sz="0" w:space="0" w:color="auto"/>
                <w:right w:val="none" w:sz="0" w:space="0" w:color="auto"/>
              </w:divBdr>
            </w:div>
            <w:div w:id="376591345">
              <w:marLeft w:val="0"/>
              <w:marRight w:val="0"/>
              <w:marTop w:val="0"/>
              <w:marBottom w:val="0"/>
              <w:divBdr>
                <w:top w:val="none" w:sz="0" w:space="0" w:color="auto"/>
                <w:left w:val="none" w:sz="0" w:space="0" w:color="auto"/>
                <w:bottom w:val="none" w:sz="0" w:space="0" w:color="auto"/>
                <w:right w:val="none" w:sz="0" w:space="0" w:color="auto"/>
              </w:divBdr>
            </w:div>
            <w:div w:id="1782065689">
              <w:marLeft w:val="0"/>
              <w:marRight w:val="0"/>
              <w:marTop w:val="0"/>
              <w:marBottom w:val="0"/>
              <w:divBdr>
                <w:top w:val="none" w:sz="0" w:space="0" w:color="auto"/>
                <w:left w:val="none" w:sz="0" w:space="0" w:color="auto"/>
                <w:bottom w:val="none" w:sz="0" w:space="0" w:color="auto"/>
                <w:right w:val="none" w:sz="0" w:space="0" w:color="auto"/>
              </w:divBdr>
            </w:div>
            <w:div w:id="328026557">
              <w:marLeft w:val="0"/>
              <w:marRight w:val="0"/>
              <w:marTop w:val="0"/>
              <w:marBottom w:val="0"/>
              <w:divBdr>
                <w:top w:val="none" w:sz="0" w:space="0" w:color="auto"/>
                <w:left w:val="none" w:sz="0" w:space="0" w:color="auto"/>
                <w:bottom w:val="none" w:sz="0" w:space="0" w:color="auto"/>
                <w:right w:val="none" w:sz="0" w:space="0" w:color="auto"/>
              </w:divBdr>
            </w:div>
            <w:div w:id="1856266213">
              <w:marLeft w:val="0"/>
              <w:marRight w:val="0"/>
              <w:marTop w:val="0"/>
              <w:marBottom w:val="0"/>
              <w:divBdr>
                <w:top w:val="none" w:sz="0" w:space="0" w:color="auto"/>
                <w:left w:val="none" w:sz="0" w:space="0" w:color="auto"/>
                <w:bottom w:val="none" w:sz="0" w:space="0" w:color="auto"/>
                <w:right w:val="none" w:sz="0" w:space="0" w:color="auto"/>
              </w:divBdr>
            </w:div>
            <w:div w:id="1984390294">
              <w:marLeft w:val="0"/>
              <w:marRight w:val="0"/>
              <w:marTop w:val="0"/>
              <w:marBottom w:val="0"/>
              <w:divBdr>
                <w:top w:val="none" w:sz="0" w:space="0" w:color="auto"/>
                <w:left w:val="none" w:sz="0" w:space="0" w:color="auto"/>
                <w:bottom w:val="none" w:sz="0" w:space="0" w:color="auto"/>
                <w:right w:val="none" w:sz="0" w:space="0" w:color="auto"/>
              </w:divBdr>
            </w:div>
            <w:div w:id="2007202769">
              <w:marLeft w:val="0"/>
              <w:marRight w:val="0"/>
              <w:marTop w:val="0"/>
              <w:marBottom w:val="0"/>
              <w:divBdr>
                <w:top w:val="none" w:sz="0" w:space="0" w:color="auto"/>
                <w:left w:val="none" w:sz="0" w:space="0" w:color="auto"/>
                <w:bottom w:val="none" w:sz="0" w:space="0" w:color="auto"/>
                <w:right w:val="none" w:sz="0" w:space="0" w:color="auto"/>
              </w:divBdr>
            </w:div>
            <w:div w:id="905337204">
              <w:marLeft w:val="0"/>
              <w:marRight w:val="0"/>
              <w:marTop w:val="0"/>
              <w:marBottom w:val="0"/>
              <w:divBdr>
                <w:top w:val="none" w:sz="0" w:space="0" w:color="auto"/>
                <w:left w:val="none" w:sz="0" w:space="0" w:color="auto"/>
                <w:bottom w:val="none" w:sz="0" w:space="0" w:color="auto"/>
                <w:right w:val="none" w:sz="0" w:space="0" w:color="auto"/>
              </w:divBdr>
            </w:div>
          </w:divsChild>
        </w:div>
        <w:div w:id="261648510">
          <w:marLeft w:val="0"/>
          <w:marRight w:val="0"/>
          <w:marTop w:val="0"/>
          <w:marBottom w:val="0"/>
          <w:divBdr>
            <w:top w:val="none" w:sz="0" w:space="0" w:color="auto"/>
            <w:left w:val="none" w:sz="0" w:space="0" w:color="auto"/>
            <w:bottom w:val="none" w:sz="0" w:space="0" w:color="auto"/>
            <w:right w:val="none" w:sz="0" w:space="0" w:color="auto"/>
          </w:divBdr>
          <w:divsChild>
            <w:div w:id="1543127545">
              <w:marLeft w:val="0"/>
              <w:marRight w:val="0"/>
              <w:marTop w:val="0"/>
              <w:marBottom w:val="0"/>
              <w:divBdr>
                <w:top w:val="none" w:sz="0" w:space="0" w:color="auto"/>
                <w:left w:val="none" w:sz="0" w:space="0" w:color="auto"/>
                <w:bottom w:val="none" w:sz="0" w:space="0" w:color="auto"/>
                <w:right w:val="none" w:sz="0" w:space="0" w:color="auto"/>
              </w:divBdr>
            </w:div>
          </w:divsChild>
        </w:div>
        <w:div w:id="784080200">
          <w:marLeft w:val="0"/>
          <w:marRight w:val="0"/>
          <w:marTop w:val="0"/>
          <w:marBottom w:val="0"/>
          <w:divBdr>
            <w:top w:val="none" w:sz="0" w:space="0" w:color="auto"/>
            <w:left w:val="none" w:sz="0" w:space="0" w:color="auto"/>
            <w:bottom w:val="none" w:sz="0" w:space="0" w:color="auto"/>
            <w:right w:val="none" w:sz="0" w:space="0" w:color="auto"/>
          </w:divBdr>
          <w:divsChild>
            <w:div w:id="1110785413">
              <w:marLeft w:val="0"/>
              <w:marRight w:val="0"/>
              <w:marTop w:val="0"/>
              <w:marBottom w:val="0"/>
              <w:divBdr>
                <w:top w:val="none" w:sz="0" w:space="0" w:color="auto"/>
                <w:left w:val="none" w:sz="0" w:space="0" w:color="auto"/>
                <w:bottom w:val="none" w:sz="0" w:space="0" w:color="auto"/>
                <w:right w:val="none" w:sz="0" w:space="0" w:color="auto"/>
              </w:divBdr>
            </w:div>
          </w:divsChild>
        </w:div>
        <w:div w:id="938565226">
          <w:marLeft w:val="0"/>
          <w:marRight w:val="0"/>
          <w:marTop w:val="0"/>
          <w:marBottom w:val="0"/>
          <w:divBdr>
            <w:top w:val="none" w:sz="0" w:space="0" w:color="auto"/>
            <w:left w:val="none" w:sz="0" w:space="0" w:color="auto"/>
            <w:bottom w:val="none" w:sz="0" w:space="0" w:color="auto"/>
            <w:right w:val="none" w:sz="0" w:space="0" w:color="auto"/>
          </w:divBdr>
          <w:divsChild>
            <w:div w:id="1833985660">
              <w:marLeft w:val="0"/>
              <w:marRight w:val="0"/>
              <w:marTop w:val="0"/>
              <w:marBottom w:val="0"/>
              <w:divBdr>
                <w:top w:val="none" w:sz="0" w:space="0" w:color="auto"/>
                <w:left w:val="none" w:sz="0" w:space="0" w:color="auto"/>
                <w:bottom w:val="none" w:sz="0" w:space="0" w:color="auto"/>
                <w:right w:val="none" w:sz="0" w:space="0" w:color="auto"/>
              </w:divBdr>
            </w:div>
          </w:divsChild>
        </w:div>
        <w:div w:id="1438057307">
          <w:marLeft w:val="0"/>
          <w:marRight w:val="0"/>
          <w:marTop w:val="0"/>
          <w:marBottom w:val="0"/>
          <w:divBdr>
            <w:top w:val="none" w:sz="0" w:space="0" w:color="auto"/>
            <w:left w:val="none" w:sz="0" w:space="0" w:color="auto"/>
            <w:bottom w:val="none" w:sz="0" w:space="0" w:color="auto"/>
            <w:right w:val="none" w:sz="0" w:space="0" w:color="auto"/>
          </w:divBdr>
          <w:divsChild>
            <w:div w:id="503473148">
              <w:marLeft w:val="0"/>
              <w:marRight w:val="0"/>
              <w:marTop w:val="0"/>
              <w:marBottom w:val="0"/>
              <w:divBdr>
                <w:top w:val="none" w:sz="0" w:space="0" w:color="auto"/>
                <w:left w:val="none" w:sz="0" w:space="0" w:color="auto"/>
                <w:bottom w:val="none" w:sz="0" w:space="0" w:color="auto"/>
                <w:right w:val="none" w:sz="0" w:space="0" w:color="auto"/>
              </w:divBdr>
            </w:div>
          </w:divsChild>
        </w:div>
        <w:div w:id="855578699">
          <w:marLeft w:val="0"/>
          <w:marRight w:val="0"/>
          <w:marTop w:val="0"/>
          <w:marBottom w:val="0"/>
          <w:divBdr>
            <w:top w:val="none" w:sz="0" w:space="0" w:color="auto"/>
            <w:left w:val="none" w:sz="0" w:space="0" w:color="auto"/>
            <w:bottom w:val="none" w:sz="0" w:space="0" w:color="auto"/>
            <w:right w:val="none" w:sz="0" w:space="0" w:color="auto"/>
          </w:divBdr>
          <w:divsChild>
            <w:div w:id="865559290">
              <w:marLeft w:val="0"/>
              <w:marRight w:val="0"/>
              <w:marTop w:val="0"/>
              <w:marBottom w:val="0"/>
              <w:divBdr>
                <w:top w:val="none" w:sz="0" w:space="0" w:color="auto"/>
                <w:left w:val="none" w:sz="0" w:space="0" w:color="auto"/>
                <w:bottom w:val="none" w:sz="0" w:space="0" w:color="auto"/>
                <w:right w:val="none" w:sz="0" w:space="0" w:color="auto"/>
              </w:divBdr>
            </w:div>
          </w:divsChild>
        </w:div>
        <w:div w:id="1173909352">
          <w:marLeft w:val="0"/>
          <w:marRight w:val="0"/>
          <w:marTop w:val="0"/>
          <w:marBottom w:val="0"/>
          <w:divBdr>
            <w:top w:val="none" w:sz="0" w:space="0" w:color="auto"/>
            <w:left w:val="none" w:sz="0" w:space="0" w:color="auto"/>
            <w:bottom w:val="none" w:sz="0" w:space="0" w:color="auto"/>
            <w:right w:val="none" w:sz="0" w:space="0" w:color="auto"/>
          </w:divBdr>
          <w:divsChild>
            <w:div w:id="344479448">
              <w:marLeft w:val="0"/>
              <w:marRight w:val="0"/>
              <w:marTop w:val="0"/>
              <w:marBottom w:val="0"/>
              <w:divBdr>
                <w:top w:val="none" w:sz="0" w:space="0" w:color="auto"/>
                <w:left w:val="none" w:sz="0" w:space="0" w:color="auto"/>
                <w:bottom w:val="none" w:sz="0" w:space="0" w:color="auto"/>
                <w:right w:val="none" w:sz="0" w:space="0" w:color="auto"/>
              </w:divBdr>
            </w:div>
          </w:divsChild>
        </w:div>
        <w:div w:id="541670461">
          <w:marLeft w:val="0"/>
          <w:marRight w:val="0"/>
          <w:marTop w:val="0"/>
          <w:marBottom w:val="0"/>
          <w:divBdr>
            <w:top w:val="none" w:sz="0" w:space="0" w:color="auto"/>
            <w:left w:val="none" w:sz="0" w:space="0" w:color="auto"/>
            <w:bottom w:val="none" w:sz="0" w:space="0" w:color="auto"/>
            <w:right w:val="none" w:sz="0" w:space="0" w:color="auto"/>
          </w:divBdr>
          <w:divsChild>
            <w:div w:id="398675637">
              <w:marLeft w:val="0"/>
              <w:marRight w:val="0"/>
              <w:marTop w:val="0"/>
              <w:marBottom w:val="0"/>
              <w:divBdr>
                <w:top w:val="none" w:sz="0" w:space="0" w:color="auto"/>
                <w:left w:val="none" w:sz="0" w:space="0" w:color="auto"/>
                <w:bottom w:val="none" w:sz="0" w:space="0" w:color="auto"/>
                <w:right w:val="none" w:sz="0" w:space="0" w:color="auto"/>
              </w:divBdr>
            </w:div>
          </w:divsChild>
        </w:div>
        <w:div w:id="2015566146">
          <w:marLeft w:val="0"/>
          <w:marRight w:val="0"/>
          <w:marTop w:val="0"/>
          <w:marBottom w:val="0"/>
          <w:divBdr>
            <w:top w:val="none" w:sz="0" w:space="0" w:color="auto"/>
            <w:left w:val="none" w:sz="0" w:space="0" w:color="auto"/>
            <w:bottom w:val="none" w:sz="0" w:space="0" w:color="auto"/>
            <w:right w:val="none" w:sz="0" w:space="0" w:color="auto"/>
          </w:divBdr>
          <w:divsChild>
            <w:div w:id="264315863">
              <w:marLeft w:val="0"/>
              <w:marRight w:val="0"/>
              <w:marTop w:val="0"/>
              <w:marBottom w:val="0"/>
              <w:divBdr>
                <w:top w:val="none" w:sz="0" w:space="0" w:color="auto"/>
                <w:left w:val="none" w:sz="0" w:space="0" w:color="auto"/>
                <w:bottom w:val="none" w:sz="0" w:space="0" w:color="auto"/>
                <w:right w:val="none" w:sz="0" w:space="0" w:color="auto"/>
              </w:divBdr>
            </w:div>
          </w:divsChild>
        </w:div>
        <w:div w:id="1876386800">
          <w:marLeft w:val="0"/>
          <w:marRight w:val="0"/>
          <w:marTop w:val="0"/>
          <w:marBottom w:val="0"/>
          <w:divBdr>
            <w:top w:val="none" w:sz="0" w:space="0" w:color="auto"/>
            <w:left w:val="none" w:sz="0" w:space="0" w:color="auto"/>
            <w:bottom w:val="none" w:sz="0" w:space="0" w:color="auto"/>
            <w:right w:val="none" w:sz="0" w:space="0" w:color="auto"/>
          </w:divBdr>
          <w:divsChild>
            <w:div w:id="160657879">
              <w:marLeft w:val="0"/>
              <w:marRight w:val="0"/>
              <w:marTop w:val="0"/>
              <w:marBottom w:val="0"/>
              <w:divBdr>
                <w:top w:val="none" w:sz="0" w:space="0" w:color="auto"/>
                <w:left w:val="none" w:sz="0" w:space="0" w:color="auto"/>
                <w:bottom w:val="none" w:sz="0" w:space="0" w:color="auto"/>
                <w:right w:val="none" w:sz="0" w:space="0" w:color="auto"/>
              </w:divBdr>
            </w:div>
          </w:divsChild>
        </w:div>
        <w:div w:id="1910339457">
          <w:marLeft w:val="0"/>
          <w:marRight w:val="0"/>
          <w:marTop w:val="0"/>
          <w:marBottom w:val="0"/>
          <w:divBdr>
            <w:top w:val="none" w:sz="0" w:space="0" w:color="auto"/>
            <w:left w:val="none" w:sz="0" w:space="0" w:color="auto"/>
            <w:bottom w:val="none" w:sz="0" w:space="0" w:color="auto"/>
            <w:right w:val="none" w:sz="0" w:space="0" w:color="auto"/>
          </w:divBdr>
          <w:divsChild>
            <w:div w:id="291639493">
              <w:marLeft w:val="0"/>
              <w:marRight w:val="0"/>
              <w:marTop w:val="0"/>
              <w:marBottom w:val="0"/>
              <w:divBdr>
                <w:top w:val="none" w:sz="0" w:space="0" w:color="auto"/>
                <w:left w:val="none" w:sz="0" w:space="0" w:color="auto"/>
                <w:bottom w:val="none" w:sz="0" w:space="0" w:color="auto"/>
                <w:right w:val="none" w:sz="0" w:space="0" w:color="auto"/>
              </w:divBdr>
            </w:div>
          </w:divsChild>
        </w:div>
        <w:div w:id="478769191">
          <w:marLeft w:val="0"/>
          <w:marRight w:val="0"/>
          <w:marTop w:val="0"/>
          <w:marBottom w:val="0"/>
          <w:divBdr>
            <w:top w:val="none" w:sz="0" w:space="0" w:color="auto"/>
            <w:left w:val="none" w:sz="0" w:space="0" w:color="auto"/>
            <w:bottom w:val="none" w:sz="0" w:space="0" w:color="auto"/>
            <w:right w:val="none" w:sz="0" w:space="0" w:color="auto"/>
          </w:divBdr>
          <w:divsChild>
            <w:div w:id="1240092024">
              <w:marLeft w:val="0"/>
              <w:marRight w:val="0"/>
              <w:marTop w:val="0"/>
              <w:marBottom w:val="0"/>
              <w:divBdr>
                <w:top w:val="none" w:sz="0" w:space="0" w:color="auto"/>
                <w:left w:val="none" w:sz="0" w:space="0" w:color="auto"/>
                <w:bottom w:val="none" w:sz="0" w:space="0" w:color="auto"/>
                <w:right w:val="none" w:sz="0" w:space="0" w:color="auto"/>
              </w:divBdr>
            </w:div>
          </w:divsChild>
        </w:div>
        <w:div w:id="1362514817">
          <w:marLeft w:val="0"/>
          <w:marRight w:val="0"/>
          <w:marTop w:val="0"/>
          <w:marBottom w:val="0"/>
          <w:divBdr>
            <w:top w:val="none" w:sz="0" w:space="0" w:color="auto"/>
            <w:left w:val="none" w:sz="0" w:space="0" w:color="auto"/>
            <w:bottom w:val="none" w:sz="0" w:space="0" w:color="auto"/>
            <w:right w:val="none" w:sz="0" w:space="0" w:color="auto"/>
          </w:divBdr>
          <w:divsChild>
            <w:div w:id="561060668">
              <w:marLeft w:val="0"/>
              <w:marRight w:val="0"/>
              <w:marTop w:val="0"/>
              <w:marBottom w:val="0"/>
              <w:divBdr>
                <w:top w:val="none" w:sz="0" w:space="0" w:color="auto"/>
                <w:left w:val="none" w:sz="0" w:space="0" w:color="auto"/>
                <w:bottom w:val="none" w:sz="0" w:space="0" w:color="auto"/>
                <w:right w:val="none" w:sz="0" w:space="0" w:color="auto"/>
              </w:divBdr>
            </w:div>
          </w:divsChild>
        </w:div>
        <w:div w:id="1746338630">
          <w:marLeft w:val="0"/>
          <w:marRight w:val="0"/>
          <w:marTop w:val="0"/>
          <w:marBottom w:val="0"/>
          <w:divBdr>
            <w:top w:val="none" w:sz="0" w:space="0" w:color="auto"/>
            <w:left w:val="none" w:sz="0" w:space="0" w:color="auto"/>
            <w:bottom w:val="none" w:sz="0" w:space="0" w:color="auto"/>
            <w:right w:val="none" w:sz="0" w:space="0" w:color="auto"/>
          </w:divBdr>
          <w:divsChild>
            <w:div w:id="737439604">
              <w:marLeft w:val="0"/>
              <w:marRight w:val="0"/>
              <w:marTop w:val="0"/>
              <w:marBottom w:val="0"/>
              <w:divBdr>
                <w:top w:val="none" w:sz="0" w:space="0" w:color="auto"/>
                <w:left w:val="none" w:sz="0" w:space="0" w:color="auto"/>
                <w:bottom w:val="none" w:sz="0" w:space="0" w:color="auto"/>
                <w:right w:val="none" w:sz="0" w:space="0" w:color="auto"/>
              </w:divBdr>
            </w:div>
          </w:divsChild>
        </w:div>
        <w:div w:id="1927957813">
          <w:marLeft w:val="0"/>
          <w:marRight w:val="0"/>
          <w:marTop w:val="0"/>
          <w:marBottom w:val="0"/>
          <w:divBdr>
            <w:top w:val="none" w:sz="0" w:space="0" w:color="auto"/>
            <w:left w:val="none" w:sz="0" w:space="0" w:color="auto"/>
            <w:bottom w:val="none" w:sz="0" w:space="0" w:color="auto"/>
            <w:right w:val="none" w:sz="0" w:space="0" w:color="auto"/>
          </w:divBdr>
          <w:divsChild>
            <w:div w:id="497690740">
              <w:marLeft w:val="0"/>
              <w:marRight w:val="0"/>
              <w:marTop w:val="0"/>
              <w:marBottom w:val="0"/>
              <w:divBdr>
                <w:top w:val="none" w:sz="0" w:space="0" w:color="auto"/>
                <w:left w:val="none" w:sz="0" w:space="0" w:color="auto"/>
                <w:bottom w:val="none" w:sz="0" w:space="0" w:color="auto"/>
                <w:right w:val="none" w:sz="0" w:space="0" w:color="auto"/>
              </w:divBdr>
            </w:div>
          </w:divsChild>
        </w:div>
        <w:div w:id="300110730">
          <w:marLeft w:val="0"/>
          <w:marRight w:val="0"/>
          <w:marTop w:val="0"/>
          <w:marBottom w:val="0"/>
          <w:divBdr>
            <w:top w:val="none" w:sz="0" w:space="0" w:color="auto"/>
            <w:left w:val="none" w:sz="0" w:space="0" w:color="auto"/>
            <w:bottom w:val="none" w:sz="0" w:space="0" w:color="auto"/>
            <w:right w:val="none" w:sz="0" w:space="0" w:color="auto"/>
          </w:divBdr>
          <w:divsChild>
            <w:div w:id="451755466">
              <w:marLeft w:val="0"/>
              <w:marRight w:val="0"/>
              <w:marTop w:val="0"/>
              <w:marBottom w:val="0"/>
              <w:divBdr>
                <w:top w:val="none" w:sz="0" w:space="0" w:color="auto"/>
                <w:left w:val="none" w:sz="0" w:space="0" w:color="auto"/>
                <w:bottom w:val="none" w:sz="0" w:space="0" w:color="auto"/>
                <w:right w:val="none" w:sz="0" w:space="0" w:color="auto"/>
              </w:divBdr>
            </w:div>
          </w:divsChild>
        </w:div>
        <w:div w:id="1374698099">
          <w:marLeft w:val="0"/>
          <w:marRight w:val="0"/>
          <w:marTop w:val="0"/>
          <w:marBottom w:val="0"/>
          <w:divBdr>
            <w:top w:val="none" w:sz="0" w:space="0" w:color="auto"/>
            <w:left w:val="none" w:sz="0" w:space="0" w:color="auto"/>
            <w:bottom w:val="none" w:sz="0" w:space="0" w:color="auto"/>
            <w:right w:val="none" w:sz="0" w:space="0" w:color="auto"/>
          </w:divBdr>
          <w:divsChild>
            <w:div w:id="1877547108">
              <w:marLeft w:val="0"/>
              <w:marRight w:val="0"/>
              <w:marTop w:val="0"/>
              <w:marBottom w:val="0"/>
              <w:divBdr>
                <w:top w:val="none" w:sz="0" w:space="0" w:color="auto"/>
                <w:left w:val="none" w:sz="0" w:space="0" w:color="auto"/>
                <w:bottom w:val="none" w:sz="0" w:space="0" w:color="auto"/>
                <w:right w:val="none" w:sz="0" w:space="0" w:color="auto"/>
              </w:divBdr>
            </w:div>
          </w:divsChild>
        </w:div>
        <w:div w:id="1588418660">
          <w:marLeft w:val="0"/>
          <w:marRight w:val="0"/>
          <w:marTop w:val="0"/>
          <w:marBottom w:val="0"/>
          <w:divBdr>
            <w:top w:val="none" w:sz="0" w:space="0" w:color="auto"/>
            <w:left w:val="none" w:sz="0" w:space="0" w:color="auto"/>
            <w:bottom w:val="none" w:sz="0" w:space="0" w:color="auto"/>
            <w:right w:val="none" w:sz="0" w:space="0" w:color="auto"/>
          </w:divBdr>
          <w:divsChild>
            <w:div w:id="2030183582">
              <w:marLeft w:val="0"/>
              <w:marRight w:val="0"/>
              <w:marTop w:val="0"/>
              <w:marBottom w:val="0"/>
              <w:divBdr>
                <w:top w:val="none" w:sz="0" w:space="0" w:color="auto"/>
                <w:left w:val="none" w:sz="0" w:space="0" w:color="auto"/>
                <w:bottom w:val="none" w:sz="0" w:space="0" w:color="auto"/>
                <w:right w:val="none" w:sz="0" w:space="0" w:color="auto"/>
              </w:divBdr>
            </w:div>
          </w:divsChild>
        </w:div>
        <w:div w:id="2073841701">
          <w:marLeft w:val="0"/>
          <w:marRight w:val="0"/>
          <w:marTop w:val="0"/>
          <w:marBottom w:val="0"/>
          <w:divBdr>
            <w:top w:val="none" w:sz="0" w:space="0" w:color="auto"/>
            <w:left w:val="none" w:sz="0" w:space="0" w:color="auto"/>
            <w:bottom w:val="none" w:sz="0" w:space="0" w:color="auto"/>
            <w:right w:val="none" w:sz="0" w:space="0" w:color="auto"/>
          </w:divBdr>
          <w:divsChild>
            <w:div w:id="504978158">
              <w:marLeft w:val="0"/>
              <w:marRight w:val="0"/>
              <w:marTop w:val="0"/>
              <w:marBottom w:val="0"/>
              <w:divBdr>
                <w:top w:val="none" w:sz="0" w:space="0" w:color="auto"/>
                <w:left w:val="none" w:sz="0" w:space="0" w:color="auto"/>
                <w:bottom w:val="none" w:sz="0" w:space="0" w:color="auto"/>
                <w:right w:val="none" w:sz="0" w:space="0" w:color="auto"/>
              </w:divBdr>
            </w:div>
          </w:divsChild>
        </w:div>
        <w:div w:id="1533228662">
          <w:marLeft w:val="0"/>
          <w:marRight w:val="0"/>
          <w:marTop w:val="0"/>
          <w:marBottom w:val="0"/>
          <w:divBdr>
            <w:top w:val="none" w:sz="0" w:space="0" w:color="auto"/>
            <w:left w:val="none" w:sz="0" w:space="0" w:color="auto"/>
            <w:bottom w:val="none" w:sz="0" w:space="0" w:color="auto"/>
            <w:right w:val="none" w:sz="0" w:space="0" w:color="auto"/>
          </w:divBdr>
          <w:divsChild>
            <w:div w:id="1145968053">
              <w:marLeft w:val="0"/>
              <w:marRight w:val="0"/>
              <w:marTop w:val="0"/>
              <w:marBottom w:val="0"/>
              <w:divBdr>
                <w:top w:val="none" w:sz="0" w:space="0" w:color="auto"/>
                <w:left w:val="none" w:sz="0" w:space="0" w:color="auto"/>
                <w:bottom w:val="none" w:sz="0" w:space="0" w:color="auto"/>
                <w:right w:val="none" w:sz="0" w:space="0" w:color="auto"/>
              </w:divBdr>
            </w:div>
          </w:divsChild>
        </w:div>
        <w:div w:id="140659188">
          <w:marLeft w:val="0"/>
          <w:marRight w:val="0"/>
          <w:marTop w:val="0"/>
          <w:marBottom w:val="0"/>
          <w:divBdr>
            <w:top w:val="none" w:sz="0" w:space="0" w:color="auto"/>
            <w:left w:val="none" w:sz="0" w:space="0" w:color="auto"/>
            <w:bottom w:val="none" w:sz="0" w:space="0" w:color="auto"/>
            <w:right w:val="none" w:sz="0" w:space="0" w:color="auto"/>
          </w:divBdr>
          <w:divsChild>
            <w:div w:id="1804423434">
              <w:marLeft w:val="0"/>
              <w:marRight w:val="0"/>
              <w:marTop w:val="0"/>
              <w:marBottom w:val="0"/>
              <w:divBdr>
                <w:top w:val="none" w:sz="0" w:space="0" w:color="auto"/>
                <w:left w:val="none" w:sz="0" w:space="0" w:color="auto"/>
                <w:bottom w:val="none" w:sz="0" w:space="0" w:color="auto"/>
                <w:right w:val="none" w:sz="0" w:space="0" w:color="auto"/>
              </w:divBdr>
            </w:div>
          </w:divsChild>
        </w:div>
        <w:div w:id="927152299">
          <w:marLeft w:val="0"/>
          <w:marRight w:val="0"/>
          <w:marTop w:val="0"/>
          <w:marBottom w:val="0"/>
          <w:divBdr>
            <w:top w:val="none" w:sz="0" w:space="0" w:color="auto"/>
            <w:left w:val="none" w:sz="0" w:space="0" w:color="auto"/>
            <w:bottom w:val="none" w:sz="0" w:space="0" w:color="auto"/>
            <w:right w:val="none" w:sz="0" w:space="0" w:color="auto"/>
          </w:divBdr>
          <w:divsChild>
            <w:div w:id="888537639">
              <w:marLeft w:val="0"/>
              <w:marRight w:val="0"/>
              <w:marTop w:val="0"/>
              <w:marBottom w:val="0"/>
              <w:divBdr>
                <w:top w:val="none" w:sz="0" w:space="0" w:color="auto"/>
                <w:left w:val="none" w:sz="0" w:space="0" w:color="auto"/>
                <w:bottom w:val="none" w:sz="0" w:space="0" w:color="auto"/>
                <w:right w:val="none" w:sz="0" w:space="0" w:color="auto"/>
              </w:divBdr>
            </w:div>
            <w:div w:id="534854431">
              <w:marLeft w:val="0"/>
              <w:marRight w:val="0"/>
              <w:marTop w:val="0"/>
              <w:marBottom w:val="0"/>
              <w:divBdr>
                <w:top w:val="none" w:sz="0" w:space="0" w:color="auto"/>
                <w:left w:val="none" w:sz="0" w:space="0" w:color="auto"/>
                <w:bottom w:val="none" w:sz="0" w:space="0" w:color="auto"/>
                <w:right w:val="none" w:sz="0" w:space="0" w:color="auto"/>
              </w:divBdr>
            </w:div>
          </w:divsChild>
        </w:div>
        <w:div w:id="2099792796">
          <w:marLeft w:val="0"/>
          <w:marRight w:val="0"/>
          <w:marTop w:val="0"/>
          <w:marBottom w:val="0"/>
          <w:divBdr>
            <w:top w:val="none" w:sz="0" w:space="0" w:color="auto"/>
            <w:left w:val="none" w:sz="0" w:space="0" w:color="auto"/>
            <w:bottom w:val="none" w:sz="0" w:space="0" w:color="auto"/>
            <w:right w:val="none" w:sz="0" w:space="0" w:color="auto"/>
          </w:divBdr>
          <w:divsChild>
            <w:div w:id="2144157774">
              <w:marLeft w:val="0"/>
              <w:marRight w:val="0"/>
              <w:marTop w:val="0"/>
              <w:marBottom w:val="0"/>
              <w:divBdr>
                <w:top w:val="none" w:sz="0" w:space="0" w:color="auto"/>
                <w:left w:val="none" w:sz="0" w:space="0" w:color="auto"/>
                <w:bottom w:val="none" w:sz="0" w:space="0" w:color="auto"/>
                <w:right w:val="none" w:sz="0" w:space="0" w:color="auto"/>
              </w:divBdr>
            </w:div>
          </w:divsChild>
        </w:div>
        <w:div w:id="1999966045">
          <w:marLeft w:val="0"/>
          <w:marRight w:val="0"/>
          <w:marTop w:val="0"/>
          <w:marBottom w:val="0"/>
          <w:divBdr>
            <w:top w:val="none" w:sz="0" w:space="0" w:color="auto"/>
            <w:left w:val="none" w:sz="0" w:space="0" w:color="auto"/>
            <w:bottom w:val="none" w:sz="0" w:space="0" w:color="auto"/>
            <w:right w:val="none" w:sz="0" w:space="0" w:color="auto"/>
          </w:divBdr>
          <w:divsChild>
            <w:div w:id="906839865">
              <w:marLeft w:val="0"/>
              <w:marRight w:val="0"/>
              <w:marTop w:val="0"/>
              <w:marBottom w:val="0"/>
              <w:divBdr>
                <w:top w:val="none" w:sz="0" w:space="0" w:color="auto"/>
                <w:left w:val="none" w:sz="0" w:space="0" w:color="auto"/>
                <w:bottom w:val="none" w:sz="0" w:space="0" w:color="auto"/>
                <w:right w:val="none" w:sz="0" w:space="0" w:color="auto"/>
              </w:divBdr>
            </w:div>
          </w:divsChild>
        </w:div>
        <w:div w:id="2074160498">
          <w:marLeft w:val="0"/>
          <w:marRight w:val="0"/>
          <w:marTop w:val="0"/>
          <w:marBottom w:val="0"/>
          <w:divBdr>
            <w:top w:val="none" w:sz="0" w:space="0" w:color="auto"/>
            <w:left w:val="none" w:sz="0" w:space="0" w:color="auto"/>
            <w:bottom w:val="none" w:sz="0" w:space="0" w:color="auto"/>
            <w:right w:val="none" w:sz="0" w:space="0" w:color="auto"/>
          </w:divBdr>
          <w:divsChild>
            <w:div w:id="2112847121">
              <w:marLeft w:val="0"/>
              <w:marRight w:val="0"/>
              <w:marTop w:val="0"/>
              <w:marBottom w:val="0"/>
              <w:divBdr>
                <w:top w:val="none" w:sz="0" w:space="0" w:color="auto"/>
                <w:left w:val="none" w:sz="0" w:space="0" w:color="auto"/>
                <w:bottom w:val="none" w:sz="0" w:space="0" w:color="auto"/>
                <w:right w:val="none" w:sz="0" w:space="0" w:color="auto"/>
              </w:divBdr>
            </w:div>
            <w:div w:id="693573326">
              <w:marLeft w:val="0"/>
              <w:marRight w:val="0"/>
              <w:marTop w:val="0"/>
              <w:marBottom w:val="0"/>
              <w:divBdr>
                <w:top w:val="none" w:sz="0" w:space="0" w:color="auto"/>
                <w:left w:val="none" w:sz="0" w:space="0" w:color="auto"/>
                <w:bottom w:val="none" w:sz="0" w:space="0" w:color="auto"/>
                <w:right w:val="none" w:sz="0" w:space="0" w:color="auto"/>
              </w:divBdr>
            </w:div>
          </w:divsChild>
        </w:div>
        <w:div w:id="1380014336">
          <w:marLeft w:val="0"/>
          <w:marRight w:val="0"/>
          <w:marTop w:val="0"/>
          <w:marBottom w:val="0"/>
          <w:divBdr>
            <w:top w:val="none" w:sz="0" w:space="0" w:color="auto"/>
            <w:left w:val="none" w:sz="0" w:space="0" w:color="auto"/>
            <w:bottom w:val="none" w:sz="0" w:space="0" w:color="auto"/>
            <w:right w:val="none" w:sz="0" w:space="0" w:color="auto"/>
          </w:divBdr>
          <w:divsChild>
            <w:div w:id="2128766255">
              <w:marLeft w:val="0"/>
              <w:marRight w:val="0"/>
              <w:marTop w:val="0"/>
              <w:marBottom w:val="0"/>
              <w:divBdr>
                <w:top w:val="none" w:sz="0" w:space="0" w:color="auto"/>
                <w:left w:val="none" w:sz="0" w:space="0" w:color="auto"/>
                <w:bottom w:val="none" w:sz="0" w:space="0" w:color="auto"/>
                <w:right w:val="none" w:sz="0" w:space="0" w:color="auto"/>
              </w:divBdr>
            </w:div>
          </w:divsChild>
        </w:div>
        <w:div w:id="314991794">
          <w:marLeft w:val="0"/>
          <w:marRight w:val="0"/>
          <w:marTop w:val="0"/>
          <w:marBottom w:val="0"/>
          <w:divBdr>
            <w:top w:val="none" w:sz="0" w:space="0" w:color="auto"/>
            <w:left w:val="none" w:sz="0" w:space="0" w:color="auto"/>
            <w:bottom w:val="none" w:sz="0" w:space="0" w:color="auto"/>
            <w:right w:val="none" w:sz="0" w:space="0" w:color="auto"/>
          </w:divBdr>
          <w:divsChild>
            <w:div w:id="44110976">
              <w:marLeft w:val="0"/>
              <w:marRight w:val="0"/>
              <w:marTop w:val="0"/>
              <w:marBottom w:val="0"/>
              <w:divBdr>
                <w:top w:val="none" w:sz="0" w:space="0" w:color="auto"/>
                <w:left w:val="none" w:sz="0" w:space="0" w:color="auto"/>
                <w:bottom w:val="none" w:sz="0" w:space="0" w:color="auto"/>
                <w:right w:val="none" w:sz="0" w:space="0" w:color="auto"/>
              </w:divBdr>
            </w:div>
          </w:divsChild>
        </w:div>
        <w:div w:id="511143820">
          <w:marLeft w:val="0"/>
          <w:marRight w:val="0"/>
          <w:marTop w:val="0"/>
          <w:marBottom w:val="0"/>
          <w:divBdr>
            <w:top w:val="none" w:sz="0" w:space="0" w:color="auto"/>
            <w:left w:val="none" w:sz="0" w:space="0" w:color="auto"/>
            <w:bottom w:val="none" w:sz="0" w:space="0" w:color="auto"/>
            <w:right w:val="none" w:sz="0" w:space="0" w:color="auto"/>
          </w:divBdr>
          <w:divsChild>
            <w:div w:id="889656262">
              <w:marLeft w:val="0"/>
              <w:marRight w:val="0"/>
              <w:marTop w:val="0"/>
              <w:marBottom w:val="0"/>
              <w:divBdr>
                <w:top w:val="none" w:sz="0" w:space="0" w:color="auto"/>
                <w:left w:val="none" w:sz="0" w:space="0" w:color="auto"/>
                <w:bottom w:val="none" w:sz="0" w:space="0" w:color="auto"/>
                <w:right w:val="none" w:sz="0" w:space="0" w:color="auto"/>
              </w:divBdr>
            </w:div>
          </w:divsChild>
        </w:div>
        <w:div w:id="1915507830">
          <w:marLeft w:val="0"/>
          <w:marRight w:val="0"/>
          <w:marTop w:val="0"/>
          <w:marBottom w:val="0"/>
          <w:divBdr>
            <w:top w:val="none" w:sz="0" w:space="0" w:color="auto"/>
            <w:left w:val="none" w:sz="0" w:space="0" w:color="auto"/>
            <w:bottom w:val="none" w:sz="0" w:space="0" w:color="auto"/>
            <w:right w:val="none" w:sz="0" w:space="0" w:color="auto"/>
          </w:divBdr>
          <w:divsChild>
            <w:div w:id="1923835353">
              <w:marLeft w:val="0"/>
              <w:marRight w:val="0"/>
              <w:marTop w:val="0"/>
              <w:marBottom w:val="0"/>
              <w:divBdr>
                <w:top w:val="none" w:sz="0" w:space="0" w:color="auto"/>
                <w:left w:val="none" w:sz="0" w:space="0" w:color="auto"/>
                <w:bottom w:val="none" w:sz="0" w:space="0" w:color="auto"/>
                <w:right w:val="none" w:sz="0" w:space="0" w:color="auto"/>
              </w:divBdr>
            </w:div>
            <w:div w:id="1383793454">
              <w:marLeft w:val="0"/>
              <w:marRight w:val="0"/>
              <w:marTop w:val="0"/>
              <w:marBottom w:val="0"/>
              <w:divBdr>
                <w:top w:val="none" w:sz="0" w:space="0" w:color="auto"/>
                <w:left w:val="none" w:sz="0" w:space="0" w:color="auto"/>
                <w:bottom w:val="none" w:sz="0" w:space="0" w:color="auto"/>
                <w:right w:val="none" w:sz="0" w:space="0" w:color="auto"/>
              </w:divBdr>
            </w:div>
          </w:divsChild>
        </w:div>
        <w:div w:id="2018534489">
          <w:marLeft w:val="0"/>
          <w:marRight w:val="0"/>
          <w:marTop w:val="0"/>
          <w:marBottom w:val="0"/>
          <w:divBdr>
            <w:top w:val="none" w:sz="0" w:space="0" w:color="auto"/>
            <w:left w:val="none" w:sz="0" w:space="0" w:color="auto"/>
            <w:bottom w:val="none" w:sz="0" w:space="0" w:color="auto"/>
            <w:right w:val="none" w:sz="0" w:space="0" w:color="auto"/>
          </w:divBdr>
          <w:divsChild>
            <w:div w:id="1157529405">
              <w:marLeft w:val="0"/>
              <w:marRight w:val="0"/>
              <w:marTop w:val="0"/>
              <w:marBottom w:val="0"/>
              <w:divBdr>
                <w:top w:val="none" w:sz="0" w:space="0" w:color="auto"/>
                <w:left w:val="none" w:sz="0" w:space="0" w:color="auto"/>
                <w:bottom w:val="none" w:sz="0" w:space="0" w:color="auto"/>
                <w:right w:val="none" w:sz="0" w:space="0" w:color="auto"/>
              </w:divBdr>
            </w:div>
          </w:divsChild>
        </w:div>
        <w:div w:id="1608777814">
          <w:marLeft w:val="0"/>
          <w:marRight w:val="0"/>
          <w:marTop w:val="0"/>
          <w:marBottom w:val="0"/>
          <w:divBdr>
            <w:top w:val="none" w:sz="0" w:space="0" w:color="auto"/>
            <w:left w:val="none" w:sz="0" w:space="0" w:color="auto"/>
            <w:bottom w:val="none" w:sz="0" w:space="0" w:color="auto"/>
            <w:right w:val="none" w:sz="0" w:space="0" w:color="auto"/>
          </w:divBdr>
          <w:divsChild>
            <w:div w:id="1055659906">
              <w:marLeft w:val="0"/>
              <w:marRight w:val="0"/>
              <w:marTop w:val="0"/>
              <w:marBottom w:val="0"/>
              <w:divBdr>
                <w:top w:val="none" w:sz="0" w:space="0" w:color="auto"/>
                <w:left w:val="none" w:sz="0" w:space="0" w:color="auto"/>
                <w:bottom w:val="none" w:sz="0" w:space="0" w:color="auto"/>
                <w:right w:val="none" w:sz="0" w:space="0" w:color="auto"/>
              </w:divBdr>
            </w:div>
          </w:divsChild>
        </w:div>
        <w:div w:id="1205286493">
          <w:marLeft w:val="0"/>
          <w:marRight w:val="0"/>
          <w:marTop w:val="0"/>
          <w:marBottom w:val="0"/>
          <w:divBdr>
            <w:top w:val="none" w:sz="0" w:space="0" w:color="auto"/>
            <w:left w:val="none" w:sz="0" w:space="0" w:color="auto"/>
            <w:bottom w:val="none" w:sz="0" w:space="0" w:color="auto"/>
            <w:right w:val="none" w:sz="0" w:space="0" w:color="auto"/>
          </w:divBdr>
          <w:divsChild>
            <w:div w:id="1811821757">
              <w:marLeft w:val="0"/>
              <w:marRight w:val="0"/>
              <w:marTop w:val="0"/>
              <w:marBottom w:val="0"/>
              <w:divBdr>
                <w:top w:val="none" w:sz="0" w:space="0" w:color="auto"/>
                <w:left w:val="none" w:sz="0" w:space="0" w:color="auto"/>
                <w:bottom w:val="none" w:sz="0" w:space="0" w:color="auto"/>
                <w:right w:val="none" w:sz="0" w:space="0" w:color="auto"/>
              </w:divBdr>
            </w:div>
          </w:divsChild>
        </w:div>
        <w:div w:id="1854293782">
          <w:marLeft w:val="0"/>
          <w:marRight w:val="0"/>
          <w:marTop w:val="0"/>
          <w:marBottom w:val="0"/>
          <w:divBdr>
            <w:top w:val="none" w:sz="0" w:space="0" w:color="auto"/>
            <w:left w:val="none" w:sz="0" w:space="0" w:color="auto"/>
            <w:bottom w:val="none" w:sz="0" w:space="0" w:color="auto"/>
            <w:right w:val="none" w:sz="0" w:space="0" w:color="auto"/>
          </w:divBdr>
          <w:divsChild>
            <w:div w:id="436676958">
              <w:marLeft w:val="0"/>
              <w:marRight w:val="0"/>
              <w:marTop w:val="0"/>
              <w:marBottom w:val="0"/>
              <w:divBdr>
                <w:top w:val="none" w:sz="0" w:space="0" w:color="auto"/>
                <w:left w:val="none" w:sz="0" w:space="0" w:color="auto"/>
                <w:bottom w:val="none" w:sz="0" w:space="0" w:color="auto"/>
                <w:right w:val="none" w:sz="0" w:space="0" w:color="auto"/>
              </w:divBdr>
            </w:div>
            <w:div w:id="2134640313">
              <w:marLeft w:val="0"/>
              <w:marRight w:val="0"/>
              <w:marTop w:val="0"/>
              <w:marBottom w:val="0"/>
              <w:divBdr>
                <w:top w:val="none" w:sz="0" w:space="0" w:color="auto"/>
                <w:left w:val="none" w:sz="0" w:space="0" w:color="auto"/>
                <w:bottom w:val="none" w:sz="0" w:space="0" w:color="auto"/>
                <w:right w:val="none" w:sz="0" w:space="0" w:color="auto"/>
              </w:divBdr>
            </w:div>
            <w:div w:id="1780296978">
              <w:marLeft w:val="0"/>
              <w:marRight w:val="0"/>
              <w:marTop w:val="0"/>
              <w:marBottom w:val="0"/>
              <w:divBdr>
                <w:top w:val="none" w:sz="0" w:space="0" w:color="auto"/>
                <w:left w:val="none" w:sz="0" w:space="0" w:color="auto"/>
                <w:bottom w:val="none" w:sz="0" w:space="0" w:color="auto"/>
                <w:right w:val="none" w:sz="0" w:space="0" w:color="auto"/>
              </w:divBdr>
            </w:div>
            <w:div w:id="643314767">
              <w:marLeft w:val="0"/>
              <w:marRight w:val="0"/>
              <w:marTop w:val="0"/>
              <w:marBottom w:val="0"/>
              <w:divBdr>
                <w:top w:val="none" w:sz="0" w:space="0" w:color="auto"/>
                <w:left w:val="none" w:sz="0" w:space="0" w:color="auto"/>
                <w:bottom w:val="none" w:sz="0" w:space="0" w:color="auto"/>
                <w:right w:val="none" w:sz="0" w:space="0" w:color="auto"/>
              </w:divBdr>
            </w:div>
            <w:div w:id="1678533466">
              <w:marLeft w:val="0"/>
              <w:marRight w:val="0"/>
              <w:marTop w:val="0"/>
              <w:marBottom w:val="0"/>
              <w:divBdr>
                <w:top w:val="none" w:sz="0" w:space="0" w:color="auto"/>
                <w:left w:val="none" w:sz="0" w:space="0" w:color="auto"/>
                <w:bottom w:val="none" w:sz="0" w:space="0" w:color="auto"/>
                <w:right w:val="none" w:sz="0" w:space="0" w:color="auto"/>
              </w:divBdr>
            </w:div>
            <w:div w:id="680472245">
              <w:marLeft w:val="0"/>
              <w:marRight w:val="0"/>
              <w:marTop w:val="0"/>
              <w:marBottom w:val="0"/>
              <w:divBdr>
                <w:top w:val="none" w:sz="0" w:space="0" w:color="auto"/>
                <w:left w:val="none" w:sz="0" w:space="0" w:color="auto"/>
                <w:bottom w:val="none" w:sz="0" w:space="0" w:color="auto"/>
                <w:right w:val="none" w:sz="0" w:space="0" w:color="auto"/>
              </w:divBdr>
            </w:div>
            <w:div w:id="1666784779">
              <w:marLeft w:val="0"/>
              <w:marRight w:val="0"/>
              <w:marTop w:val="0"/>
              <w:marBottom w:val="0"/>
              <w:divBdr>
                <w:top w:val="none" w:sz="0" w:space="0" w:color="auto"/>
                <w:left w:val="none" w:sz="0" w:space="0" w:color="auto"/>
                <w:bottom w:val="none" w:sz="0" w:space="0" w:color="auto"/>
                <w:right w:val="none" w:sz="0" w:space="0" w:color="auto"/>
              </w:divBdr>
            </w:div>
            <w:div w:id="495809037">
              <w:marLeft w:val="0"/>
              <w:marRight w:val="0"/>
              <w:marTop w:val="0"/>
              <w:marBottom w:val="0"/>
              <w:divBdr>
                <w:top w:val="none" w:sz="0" w:space="0" w:color="auto"/>
                <w:left w:val="none" w:sz="0" w:space="0" w:color="auto"/>
                <w:bottom w:val="none" w:sz="0" w:space="0" w:color="auto"/>
                <w:right w:val="none" w:sz="0" w:space="0" w:color="auto"/>
              </w:divBdr>
            </w:div>
            <w:div w:id="340015815">
              <w:marLeft w:val="0"/>
              <w:marRight w:val="0"/>
              <w:marTop w:val="0"/>
              <w:marBottom w:val="0"/>
              <w:divBdr>
                <w:top w:val="none" w:sz="0" w:space="0" w:color="auto"/>
                <w:left w:val="none" w:sz="0" w:space="0" w:color="auto"/>
                <w:bottom w:val="none" w:sz="0" w:space="0" w:color="auto"/>
                <w:right w:val="none" w:sz="0" w:space="0" w:color="auto"/>
              </w:divBdr>
            </w:div>
            <w:div w:id="161240418">
              <w:marLeft w:val="0"/>
              <w:marRight w:val="0"/>
              <w:marTop w:val="0"/>
              <w:marBottom w:val="0"/>
              <w:divBdr>
                <w:top w:val="none" w:sz="0" w:space="0" w:color="auto"/>
                <w:left w:val="none" w:sz="0" w:space="0" w:color="auto"/>
                <w:bottom w:val="none" w:sz="0" w:space="0" w:color="auto"/>
                <w:right w:val="none" w:sz="0" w:space="0" w:color="auto"/>
              </w:divBdr>
            </w:div>
            <w:div w:id="663246784">
              <w:marLeft w:val="0"/>
              <w:marRight w:val="0"/>
              <w:marTop w:val="0"/>
              <w:marBottom w:val="0"/>
              <w:divBdr>
                <w:top w:val="none" w:sz="0" w:space="0" w:color="auto"/>
                <w:left w:val="none" w:sz="0" w:space="0" w:color="auto"/>
                <w:bottom w:val="none" w:sz="0" w:space="0" w:color="auto"/>
                <w:right w:val="none" w:sz="0" w:space="0" w:color="auto"/>
              </w:divBdr>
            </w:div>
            <w:div w:id="84114098">
              <w:marLeft w:val="0"/>
              <w:marRight w:val="0"/>
              <w:marTop w:val="0"/>
              <w:marBottom w:val="0"/>
              <w:divBdr>
                <w:top w:val="none" w:sz="0" w:space="0" w:color="auto"/>
                <w:left w:val="none" w:sz="0" w:space="0" w:color="auto"/>
                <w:bottom w:val="none" w:sz="0" w:space="0" w:color="auto"/>
                <w:right w:val="none" w:sz="0" w:space="0" w:color="auto"/>
              </w:divBdr>
            </w:div>
            <w:div w:id="496505420">
              <w:marLeft w:val="0"/>
              <w:marRight w:val="0"/>
              <w:marTop w:val="0"/>
              <w:marBottom w:val="0"/>
              <w:divBdr>
                <w:top w:val="none" w:sz="0" w:space="0" w:color="auto"/>
                <w:left w:val="none" w:sz="0" w:space="0" w:color="auto"/>
                <w:bottom w:val="none" w:sz="0" w:space="0" w:color="auto"/>
                <w:right w:val="none" w:sz="0" w:space="0" w:color="auto"/>
              </w:divBdr>
            </w:div>
          </w:divsChild>
        </w:div>
        <w:div w:id="2040009210">
          <w:marLeft w:val="0"/>
          <w:marRight w:val="0"/>
          <w:marTop w:val="0"/>
          <w:marBottom w:val="0"/>
          <w:divBdr>
            <w:top w:val="none" w:sz="0" w:space="0" w:color="auto"/>
            <w:left w:val="none" w:sz="0" w:space="0" w:color="auto"/>
            <w:bottom w:val="none" w:sz="0" w:space="0" w:color="auto"/>
            <w:right w:val="none" w:sz="0" w:space="0" w:color="auto"/>
          </w:divBdr>
          <w:divsChild>
            <w:div w:id="757096131">
              <w:marLeft w:val="0"/>
              <w:marRight w:val="0"/>
              <w:marTop w:val="0"/>
              <w:marBottom w:val="0"/>
              <w:divBdr>
                <w:top w:val="none" w:sz="0" w:space="0" w:color="auto"/>
                <w:left w:val="none" w:sz="0" w:space="0" w:color="auto"/>
                <w:bottom w:val="none" w:sz="0" w:space="0" w:color="auto"/>
                <w:right w:val="none" w:sz="0" w:space="0" w:color="auto"/>
              </w:divBdr>
            </w:div>
          </w:divsChild>
        </w:div>
        <w:div w:id="1911840493">
          <w:marLeft w:val="0"/>
          <w:marRight w:val="0"/>
          <w:marTop w:val="0"/>
          <w:marBottom w:val="0"/>
          <w:divBdr>
            <w:top w:val="none" w:sz="0" w:space="0" w:color="auto"/>
            <w:left w:val="none" w:sz="0" w:space="0" w:color="auto"/>
            <w:bottom w:val="none" w:sz="0" w:space="0" w:color="auto"/>
            <w:right w:val="none" w:sz="0" w:space="0" w:color="auto"/>
          </w:divBdr>
          <w:divsChild>
            <w:div w:id="827752346">
              <w:marLeft w:val="0"/>
              <w:marRight w:val="0"/>
              <w:marTop w:val="0"/>
              <w:marBottom w:val="0"/>
              <w:divBdr>
                <w:top w:val="none" w:sz="0" w:space="0" w:color="auto"/>
                <w:left w:val="none" w:sz="0" w:space="0" w:color="auto"/>
                <w:bottom w:val="none" w:sz="0" w:space="0" w:color="auto"/>
                <w:right w:val="none" w:sz="0" w:space="0" w:color="auto"/>
              </w:divBdr>
            </w:div>
          </w:divsChild>
        </w:div>
        <w:div w:id="801001080">
          <w:marLeft w:val="0"/>
          <w:marRight w:val="0"/>
          <w:marTop w:val="0"/>
          <w:marBottom w:val="0"/>
          <w:divBdr>
            <w:top w:val="none" w:sz="0" w:space="0" w:color="auto"/>
            <w:left w:val="none" w:sz="0" w:space="0" w:color="auto"/>
            <w:bottom w:val="none" w:sz="0" w:space="0" w:color="auto"/>
            <w:right w:val="none" w:sz="0" w:space="0" w:color="auto"/>
          </w:divBdr>
          <w:divsChild>
            <w:div w:id="1337228051">
              <w:marLeft w:val="0"/>
              <w:marRight w:val="0"/>
              <w:marTop w:val="0"/>
              <w:marBottom w:val="0"/>
              <w:divBdr>
                <w:top w:val="none" w:sz="0" w:space="0" w:color="auto"/>
                <w:left w:val="none" w:sz="0" w:space="0" w:color="auto"/>
                <w:bottom w:val="none" w:sz="0" w:space="0" w:color="auto"/>
                <w:right w:val="none" w:sz="0" w:space="0" w:color="auto"/>
              </w:divBdr>
            </w:div>
            <w:div w:id="844131315">
              <w:marLeft w:val="0"/>
              <w:marRight w:val="0"/>
              <w:marTop w:val="0"/>
              <w:marBottom w:val="0"/>
              <w:divBdr>
                <w:top w:val="none" w:sz="0" w:space="0" w:color="auto"/>
                <w:left w:val="none" w:sz="0" w:space="0" w:color="auto"/>
                <w:bottom w:val="none" w:sz="0" w:space="0" w:color="auto"/>
                <w:right w:val="none" w:sz="0" w:space="0" w:color="auto"/>
              </w:divBdr>
            </w:div>
            <w:div w:id="2080471311">
              <w:marLeft w:val="0"/>
              <w:marRight w:val="0"/>
              <w:marTop w:val="0"/>
              <w:marBottom w:val="0"/>
              <w:divBdr>
                <w:top w:val="none" w:sz="0" w:space="0" w:color="auto"/>
                <w:left w:val="none" w:sz="0" w:space="0" w:color="auto"/>
                <w:bottom w:val="none" w:sz="0" w:space="0" w:color="auto"/>
                <w:right w:val="none" w:sz="0" w:space="0" w:color="auto"/>
              </w:divBdr>
            </w:div>
            <w:div w:id="1344824467">
              <w:marLeft w:val="0"/>
              <w:marRight w:val="0"/>
              <w:marTop w:val="0"/>
              <w:marBottom w:val="0"/>
              <w:divBdr>
                <w:top w:val="none" w:sz="0" w:space="0" w:color="auto"/>
                <w:left w:val="none" w:sz="0" w:space="0" w:color="auto"/>
                <w:bottom w:val="none" w:sz="0" w:space="0" w:color="auto"/>
                <w:right w:val="none" w:sz="0" w:space="0" w:color="auto"/>
              </w:divBdr>
            </w:div>
            <w:div w:id="1982030775">
              <w:marLeft w:val="0"/>
              <w:marRight w:val="0"/>
              <w:marTop w:val="0"/>
              <w:marBottom w:val="0"/>
              <w:divBdr>
                <w:top w:val="none" w:sz="0" w:space="0" w:color="auto"/>
                <w:left w:val="none" w:sz="0" w:space="0" w:color="auto"/>
                <w:bottom w:val="none" w:sz="0" w:space="0" w:color="auto"/>
                <w:right w:val="none" w:sz="0" w:space="0" w:color="auto"/>
              </w:divBdr>
            </w:div>
            <w:div w:id="339700552">
              <w:marLeft w:val="0"/>
              <w:marRight w:val="0"/>
              <w:marTop w:val="0"/>
              <w:marBottom w:val="0"/>
              <w:divBdr>
                <w:top w:val="none" w:sz="0" w:space="0" w:color="auto"/>
                <w:left w:val="none" w:sz="0" w:space="0" w:color="auto"/>
                <w:bottom w:val="none" w:sz="0" w:space="0" w:color="auto"/>
                <w:right w:val="none" w:sz="0" w:space="0" w:color="auto"/>
              </w:divBdr>
            </w:div>
            <w:div w:id="1353191451">
              <w:marLeft w:val="0"/>
              <w:marRight w:val="0"/>
              <w:marTop w:val="0"/>
              <w:marBottom w:val="0"/>
              <w:divBdr>
                <w:top w:val="none" w:sz="0" w:space="0" w:color="auto"/>
                <w:left w:val="none" w:sz="0" w:space="0" w:color="auto"/>
                <w:bottom w:val="none" w:sz="0" w:space="0" w:color="auto"/>
                <w:right w:val="none" w:sz="0" w:space="0" w:color="auto"/>
              </w:divBdr>
            </w:div>
            <w:div w:id="1894659325">
              <w:marLeft w:val="0"/>
              <w:marRight w:val="0"/>
              <w:marTop w:val="0"/>
              <w:marBottom w:val="0"/>
              <w:divBdr>
                <w:top w:val="none" w:sz="0" w:space="0" w:color="auto"/>
                <w:left w:val="none" w:sz="0" w:space="0" w:color="auto"/>
                <w:bottom w:val="none" w:sz="0" w:space="0" w:color="auto"/>
                <w:right w:val="none" w:sz="0" w:space="0" w:color="auto"/>
              </w:divBdr>
            </w:div>
            <w:div w:id="1402406262">
              <w:marLeft w:val="0"/>
              <w:marRight w:val="0"/>
              <w:marTop w:val="0"/>
              <w:marBottom w:val="0"/>
              <w:divBdr>
                <w:top w:val="none" w:sz="0" w:space="0" w:color="auto"/>
                <w:left w:val="none" w:sz="0" w:space="0" w:color="auto"/>
                <w:bottom w:val="none" w:sz="0" w:space="0" w:color="auto"/>
                <w:right w:val="none" w:sz="0" w:space="0" w:color="auto"/>
              </w:divBdr>
            </w:div>
            <w:div w:id="2102604815">
              <w:marLeft w:val="0"/>
              <w:marRight w:val="0"/>
              <w:marTop w:val="0"/>
              <w:marBottom w:val="0"/>
              <w:divBdr>
                <w:top w:val="none" w:sz="0" w:space="0" w:color="auto"/>
                <w:left w:val="none" w:sz="0" w:space="0" w:color="auto"/>
                <w:bottom w:val="none" w:sz="0" w:space="0" w:color="auto"/>
                <w:right w:val="none" w:sz="0" w:space="0" w:color="auto"/>
              </w:divBdr>
            </w:div>
            <w:div w:id="971667468">
              <w:marLeft w:val="0"/>
              <w:marRight w:val="0"/>
              <w:marTop w:val="0"/>
              <w:marBottom w:val="0"/>
              <w:divBdr>
                <w:top w:val="none" w:sz="0" w:space="0" w:color="auto"/>
                <w:left w:val="none" w:sz="0" w:space="0" w:color="auto"/>
                <w:bottom w:val="none" w:sz="0" w:space="0" w:color="auto"/>
                <w:right w:val="none" w:sz="0" w:space="0" w:color="auto"/>
              </w:divBdr>
            </w:div>
            <w:div w:id="245652096">
              <w:marLeft w:val="0"/>
              <w:marRight w:val="0"/>
              <w:marTop w:val="0"/>
              <w:marBottom w:val="0"/>
              <w:divBdr>
                <w:top w:val="none" w:sz="0" w:space="0" w:color="auto"/>
                <w:left w:val="none" w:sz="0" w:space="0" w:color="auto"/>
                <w:bottom w:val="none" w:sz="0" w:space="0" w:color="auto"/>
                <w:right w:val="none" w:sz="0" w:space="0" w:color="auto"/>
              </w:divBdr>
            </w:div>
            <w:div w:id="69155144">
              <w:marLeft w:val="0"/>
              <w:marRight w:val="0"/>
              <w:marTop w:val="0"/>
              <w:marBottom w:val="0"/>
              <w:divBdr>
                <w:top w:val="none" w:sz="0" w:space="0" w:color="auto"/>
                <w:left w:val="none" w:sz="0" w:space="0" w:color="auto"/>
                <w:bottom w:val="none" w:sz="0" w:space="0" w:color="auto"/>
                <w:right w:val="none" w:sz="0" w:space="0" w:color="auto"/>
              </w:divBdr>
            </w:div>
            <w:div w:id="395012084">
              <w:marLeft w:val="0"/>
              <w:marRight w:val="0"/>
              <w:marTop w:val="0"/>
              <w:marBottom w:val="0"/>
              <w:divBdr>
                <w:top w:val="none" w:sz="0" w:space="0" w:color="auto"/>
                <w:left w:val="none" w:sz="0" w:space="0" w:color="auto"/>
                <w:bottom w:val="none" w:sz="0" w:space="0" w:color="auto"/>
                <w:right w:val="none" w:sz="0" w:space="0" w:color="auto"/>
              </w:divBdr>
            </w:div>
            <w:div w:id="73053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21245">
      <w:bodyDiv w:val="1"/>
      <w:marLeft w:val="0"/>
      <w:marRight w:val="0"/>
      <w:marTop w:val="0"/>
      <w:marBottom w:val="0"/>
      <w:divBdr>
        <w:top w:val="none" w:sz="0" w:space="0" w:color="auto"/>
        <w:left w:val="none" w:sz="0" w:space="0" w:color="auto"/>
        <w:bottom w:val="none" w:sz="0" w:space="0" w:color="auto"/>
        <w:right w:val="none" w:sz="0" w:space="0" w:color="auto"/>
      </w:divBdr>
      <w:divsChild>
        <w:div w:id="1929458654">
          <w:marLeft w:val="0"/>
          <w:marRight w:val="0"/>
          <w:marTop w:val="0"/>
          <w:marBottom w:val="0"/>
          <w:divBdr>
            <w:top w:val="none" w:sz="0" w:space="0" w:color="auto"/>
            <w:left w:val="none" w:sz="0" w:space="0" w:color="auto"/>
            <w:bottom w:val="none" w:sz="0" w:space="0" w:color="auto"/>
            <w:right w:val="none" w:sz="0" w:space="0" w:color="auto"/>
          </w:divBdr>
          <w:divsChild>
            <w:div w:id="646592142">
              <w:marLeft w:val="0"/>
              <w:marRight w:val="0"/>
              <w:marTop w:val="0"/>
              <w:marBottom w:val="0"/>
              <w:divBdr>
                <w:top w:val="none" w:sz="0" w:space="0" w:color="auto"/>
                <w:left w:val="none" w:sz="0" w:space="0" w:color="auto"/>
                <w:bottom w:val="none" w:sz="0" w:space="0" w:color="auto"/>
                <w:right w:val="none" w:sz="0" w:space="0" w:color="auto"/>
              </w:divBdr>
            </w:div>
          </w:divsChild>
        </w:div>
        <w:div w:id="1081606894">
          <w:marLeft w:val="0"/>
          <w:marRight w:val="0"/>
          <w:marTop w:val="0"/>
          <w:marBottom w:val="0"/>
          <w:divBdr>
            <w:top w:val="none" w:sz="0" w:space="0" w:color="auto"/>
            <w:left w:val="none" w:sz="0" w:space="0" w:color="auto"/>
            <w:bottom w:val="none" w:sz="0" w:space="0" w:color="auto"/>
            <w:right w:val="none" w:sz="0" w:space="0" w:color="auto"/>
          </w:divBdr>
          <w:divsChild>
            <w:div w:id="1646735992">
              <w:marLeft w:val="0"/>
              <w:marRight w:val="0"/>
              <w:marTop w:val="0"/>
              <w:marBottom w:val="0"/>
              <w:divBdr>
                <w:top w:val="none" w:sz="0" w:space="0" w:color="auto"/>
                <w:left w:val="none" w:sz="0" w:space="0" w:color="auto"/>
                <w:bottom w:val="none" w:sz="0" w:space="0" w:color="auto"/>
                <w:right w:val="none" w:sz="0" w:space="0" w:color="auto"/>
              </w:divBdr>
            </w:div>
          </w:divsChild>
        </w:div>
        <w:div w:id="227544010">
          <w:marLeft w:val="0"/>
          <w:marRight w:val="0"/>
          <w:marTop w:val="0"/>
          <w:marBottom w:val="0"/>
          <w:divBdr>
            <w:top w:val="none" w:sz="0" w:space="0" w:color="auto"/>
            <w:left w:val="none" w:sz="0" w:space="0" w:color="auto"/>
            <w:bottom w:val="none" w:sz="0" w:space="0" w:color="auto"/>
            <w:right w:val="none" w:sz="0" w:space="0" w:color="auto"/>
          </w:divBdr>
          <w:divsChild>
            <w:div w:id="1521623406">
              <w:marLeft w:val="0"/>
              <w:marRight w:val="0"/>
              <w:marTop w:val="0"/>
              <w:marBottom w:val="0"/>
              <w:divBdr>
                <w:top w:val="none" w:sz="0" w:space="0" w:color="auto"/>
                <w:left w:val="none" w:sz="0" w:space="0" w:color="auto"/>
                <w:bottom w:val="none" w:sz="0" w:space="0" w:color="auto"/>
                <w:right w:val="none" w:sz="0" w:space="0" w:color="auto"/>
              </w:divBdr>
            </w:div>
          </w:divsChild>
        </w:div>
        <w:div w:id="1965035244">
          <w:marLeft w:val="0"/>
          <w:marRight w:val="0"/>
          <w:marTop w:val="0"/>
          <w:marBottom w:val="0"/>
          <w:divBdr>
            <w:top w:val="none" w:sz="0" w:space="0" w:color="auto"/>
            <w:left w:val="none" w:sz="0" w:space="0" w:color="auto"/>
            <w:bottom w:val="none" w:sz="0" w:space="0" w:color="auto"/>
            <w:right w:val="none" w:sz="0" w:space="0" w:color="auto"/>
          </w:divBdr>
          <w:divsChild>
            <w:div w:id="1287202325">
              <w:marLeft w:val="0"/>
              <w:marRight w:val="0"/>
              <w:marTop w:val="0"/>
              <w:marBottom w:val="0"/>
              <w:divBdr>
                <w:top w:val="none" w:sz="0" w:space="0" w:color="auto"/>
                <w:left w:val="none" w:sz="0" w:space="0" w:color="auto"/>
                <w:bottom w:val="none" w:sz="0" w:space="0" w:color="auto"/>
                <w:right w:val="none" w:sz="0" w:space="0" w:color="auto"/>
              </w:divBdr>
            </w:div>
          </w:divsChild>
        </w:div>
        <w:div w:id="1209756624">
          <w:marLeft w:val="0"/>
          <w:marRight w:val="0"/>
          <w:marTop w:val="0"/>
          <w:marBottom w:val="0"/>
          <w:divBdr>
            <w:top w:val="none" w:sz="0" w:space="0" w:color="auto"/>
            <w:left w:val="none" w:sz="0" w:space="0" w:color="auto"/>
            <w:bottom w:val="none" w:sz="0" w:space="0" w:color="auto"/>
            <w:right w:val="none" w:sz="0" w:space="0" w:color="auto"/>
          </w:divBdr>
          <w:divsChild>
            <w:div w:id="44377449">
              <w:marLeft w:val="0"/>
              <w:marRight w:val="0"/>
              <w:marTop w:val="0"/>
              <w:marBottom w:val="0"/>
              <w:divBdr>
                <w:top w:val="none" w:sz="0" w:space="0" w:color="auto"/>
                <w:left w:val="none" w:sz="0" w:space="0" w:color="auto"/>
                <w:bottom w:val="none" w:sz="0" w:space="0" w:color="auto"/>
                <w:right w:val="none" w:sz="0" w:space="0" w:color="auto"/>
              </w:divBdr>
            </w:div>
          </w:divsChild>
        </w:div>
        <w:div w:id="918440279">
          <w:marLeft w:val="0"/>
          <w:marRight w:val="0"/>
          <w:marTop w:val="0"/>
          <w:marBottom w:val="0"/>
          <w:divBdr>
            <w:top w:val="none" w:sz="0" w:space="0" w:color="auto"/>
            <w:left w:val="none" w:sz="0" w:space="0" w:color="auto"/>
            <w:bottom w:val="none" w:sz="0" w:space="0" w:color="auto"/>
            <w:right w:val="none" w:sz="0" w:space="0" w:color="auto"/>
          </w:divBdr>
          <w:divsChild>
            <w:div w:id="533230928">
              <w:marLeft w:val="0"/>
              <w:marRight w:val="0"/>
              <w:marTop w:val="0"/>
              <w:marBottom w:val="0"/>
              <w:divBdr>
                <w:top w:val="none" w:sz="0" w:space="0" w:color="auto"/>
                <w:left w:val="none" w:sz="0" w:space="0" w:color="auto"/>
                <w:bottom w:val="none" w:sz="0" w:space="0" w:color="auto"/>
                <w:right w:val="none" w:sz="0" w:space="0" w:color="auto"/>
              </w:divBdr>
            </w:div>
          </w:divsChild>
        </w:div>
        <w:div w:id="834878160">
          <w:marLeft w:val="0"/>
          <w:marRight w:val="0"/>
          <w:marTop w:val="0"/>
          <w:marBottom w:val="0"/>
          <w:divBdr>
            <w:top w:val="none" w:sz="0" w:space="0" w:color="auto"/>
            <w:left w:val="none" w:sz="0" w:space="0" w:color="auto"/>
            <w:bottom w:val="none" w:sz="0" w:space="0" w:color="auto"/>
            <w:right w:val="none" w:sz="0" w:space="0" w:color="auto"/>
          </w:divBdr>
          <w:divsChild>
            <w:div w:id="709957061">
              <w:marLeft w:val="0"/>
              <w:marRight w:val="0"/>
              <w:marTop w:val="0"/>
              <w:marBottom w:val="0"/>
              <w:divBdr>
                <w:top w:val="none" w:sz="0" w:space="0" w:color="auto"/>
                <w:left w:val="none" w:sz="0" w:space="0" w:color="auto"/>
                <w:bottom w:val="none" w:sz="0" w:space="0" w:color="auto"/>
                <w:right w:val="none" w:sz="0" w:space="0" w:color="auto"/>
              </w:divBdr>
            </w:div>
          </w:divsChild>
        </w:div>
        <w:div w:id="1168907167">
          <w:marLeft w:val="0"/>
          <w:marRight w:val="0"/>
          <w:marTop w:val="0"/>
          <w:marBottom w:val="0"/>
          <w:divBdr>
            <w:top w:val="none" w:sz="0" w:space="0" w:color="auto"/>
            <w:left w:val="none" w:sz="0" w:space="0" w:color="auto"/>
            <w:bottom w:val="none" w:sz="0" w:space="0" w:color="auto"/>
            <w:right w:val="none" w:sz="0" w:space="0" w:color="auto"/>
          </w:divBdr>
          <w:divsChild>
            <w:div w:id="1252813630">
              <w:marLeft w:val="0"/>
              <w:marRight w:val="0"/>
              <w:marTop w:val="0"/>
              <w:marBottom w:val="0"/>
              <w:divBdr>
                <w:top w:val="none" w:sz="0" w:space="0" w:color="auto"/>
                <w:left w:val="none" w:sz="0" w:space="0" w:color="auto"/>
                <w:bottom w:val="none" w:sz="0" w:space="0" w:color="auto"/>
                <w:right w:val="none" w:sz="0" w:space="0" w:color="auto"/>
              </w:divBdr>
            </w:div>
          </w:divsChild>
        </w:div>
        <w:div w:id="1354459893">
          <w:marLeft w:val="0"/>
          <w:marRight w:val="0"/>
          <w:marTop w:val="0"/>
          <w:marBottom w:val="0"/>
          <w:divBdr>
            <w:top w:val="none" w:sz="0" w:space="0" w:color="auto"/>
            <w:left w:val="none" w:sz="0" w:space="0" w:color="auto"/>
            <w:bottom w:val="none" w:sz="0" w:space="0" w:color="auto"/>
            <w:right w:val="none" w:sz="0" w:space="0" w:color="auto"/>
          </w:divBdr>
          <w:divsChild>
            <w:div w:id="801926947">
              <w:marLeft w:val="0"/>
              <w:marRight w:val="0"/>
              <w:marTop w:val="0"/>
              <w:marBottom w:val="0"/>
              <w:divBdr>
                <w:top w:val="none" w:sz="0" w:space="0" w:color="auto"/>
                <w:left w:val="none" w:sz="0" w:space="0" w:color="auto"/>
                <w:bottom w:val="none" w:sz="0" w:space="0" w:color="auto"/>
                <w:right w:val="none" w:sz="0" w:space="0" w:color="auto"/>
              </w:divBdr>
            </w:div>
            <w:div w:id="748188519">
              <w:marLeft w:val="0"/>
              <w:marRight w:val="0"/>
              <w:marTop w:val="0"/>
              <w:marBottom w:val="0"/>
              <w:divBdr>
                <w:top w:val="none" w:sz="0" w:space="0" w:color="auto"/>
                <w:left w:val="none" w:sz="0" w:space="0" w:color="auto"/>
                <w:bottom w:val="none" w:sz="0" w:space="0" w:color="auto"/>
                <w:right w:val="none" w:sz="0" w:space="0" w:color="auto"/>
              </w:divBdr>
            </w:div>
          </w:divsChild>
        </w:div>
        <w:div w:id="1254315746">
          <w:marLeft w:val="0"/>
          <w:marRight w:val="0"/>
          <w:marTop w:val="0"/>
          <w:marBottom w:val="0"/>
          <w:divBdr>
            <w:top w:val="none" w:sz="0" w:space="0" w:color="auto"/>
            <w:left w:val="none" w:sz="0" w:space="0" w:color="auto"/>
            <w:bottom w:val="none" w:sz="0" w:space="0" w:color="auto"/>
            <w:right w:val="none" w:sz="0" w:space="0" w:color="auto"/>
          </w:divBdr>
          <w:divsChild>
            <w:div w:id="1631090395">
              <w:marLeft w:val="0"/>
              <w:marRight w:val="0"/>
              <w:marTop w:val="0"/>
              <w:marBottom w:val="0"/>
              <w:divBdr>
                <w:top w:val="none" w:sz="0" w:space="0" w:color="auto"/>
                <w:left w:val="none" w:sz="0" w:space="0" w:color="auto"/>
                <w:bottom w:val="none" w:sz="0" w:space="0" w:color="auto"/>
                <w:right w:val="none" w:sz="0" w:space="0" w:color="auto"/>
              </w:divBdr>
            </w:div>
          </w:divsChild>
        </w:div>
        <w:div w:id="1489394682">
          <w:marLeft w:val="0"/>
          <w:marRight w:val="0"/>
          <w:marTop w:val="0"/>
          <w:marBottom w:val="0"/>
          <w:divBdr>
            <w:top w:val="none" w:sz="0" w:space="0" w:color="auto"/>
            <w:left w:val="none" w:sz="0" w:space="0" w:color="auto"/>
            <w:bottom w:val="none" w:sz="0" w:space="0" w:color="auto"/>
            <w:right w:val="none" w:sz="0" w:space="0" w:color="auto"/>
          </w:divBdr>
          <w:divsChild>
            <w:div w:id="886840264">
              <w:marLeft w:val="0"/>
              <w:marRight w:val="0"/>
              <w:marTop w:val="0"/>
              <w:marBottom w:val="0"/>
              <w:divBdr>
                <w:top w:val="none" w:sz="0" w:space="0" w:color="auto"/>
                <w:left w:val="none" w:sz="0" w:space="0" w:color="auto"/>
                <w:bottom w:val="none" w:sz="0" w:space="0" w:color="auto"/>
                <w:right w:val="none" w:sz="0" w:space="0" w:color="auto"/>
              </w:divBdr>
            </w:div>
          </w:divsChild>
        </w:div>
        <w:div w:id="550382738">
          <w:marLeft w:val="0"/>
          <w:marRight w:val="0"/>
          <w:marTop w:val="0"/>
          <w:marBottom w:val="0"/>
          <w:divBdr>
            <w:top w:val="none" w:sz="0" w:space="0" w:color="auto"/>
            <w:left w:val="none" w:sz="0" w:space="0" w:color="auto"/>
            <w:bottom w:val="none" w:sz="0" w:space="0" w:color="auto"/>
            <w:right w:val="none" w:sz="0" w:space="0" w:color="auto"/>
          </w:divBdr>
          <w:divsChild>
            <w:div w:id="480342211">
              <w:marLeft w:val="0"/>
              <w:marRight w:val="0"/>
              <w:marTop w:val="0"/>
              <w:marBottom w:val="0"/>
              <w:divBdr>
                <w:top w:val="none" w:sz="0" w:space="0" w:color="auto"/>
                <w:left w:val="none" w:sz="0" w:space="0" w:color="auto"/>
                <w:bottom w:val="none" w:sz="0" w:space="0" w:color="auto"/>
                <w:right w:val="none" w:sz="0" w:space="0" w:color="auto"/>
              </w:divBdr>
            </w:div>
          </w:divsChild>
        </w:div>
        <w:div w:id="1473674301">
          <w:marLeft w:val="0"/>
          <w:marRight w:val="0"/>
          <w:marTop w:val="0"/>
          <w:marBottom w:val="0"/>
          <w:divBdr>
            <w:top w:val="none" w:sz="0" w:space="0" w:color="auto"/>
            <w:left w:val="none" w:sz="0" w:space="0" w:color="auto"/>
            <w:bottom w:val="none" w:sz="0" w:space="0" w:color="auto"/>
            <w:right w:val="none" w:sz="0" w:space="0" w:color="auto"/>
          </w:divBdr>
          <w:divsChild>
            <w:div w:id="1905292488">
              <w:marLeft w:val="0"/>
              <w:marRight w:val="0"/>
              <w:marTop w:val="0"/>
              <w:marBottom w:val="0"/>
              <w:divBdr>
                <w:top w:val="none" w:sz="0" w:space="0" w:color="auto"/>
                <w:left w:val="none" w:sz="0" w:space="0" w:color="auto"/>
                <w:bottom w:val="none" w:sz="0" w:space="0" w:color="auto"/>
                <w:right w:val="none" w:sz="0" w:space="0" w:color="auto"/>
              </w:divBdr>
            </w:div>
          </w:divsChild>
        </w:div>
        <w:div w:id="491726450">
          <w:marLeft w:val="0"/>
          <w:marRight w:val="0"/>
          <w:marTop w:val="0"/>
          <w:marBottom w:val="0"/>
          <w:divBdr>
            <w:top w:val="none" w:sz="0" w:space="0" w:color="auto"/>
            <w:left w:val="none" w:sz="0" w:space="0" w:color="auto"/>
            <w:bottom w:val="none" w:sz="0" w:space="0" w:color="auto"/>
            <w:right w:val="none" w:sz="0" w:space="0" w:color="auto"/>
          </w:divBdr>
          <w:divsChild>
            <w:div w:id="1385443892">
              <w:marLeft w:val="0"/>
              <w:marRight w:val="0"/>
              <w:marTop w:val="0"/>
              <w:marBottom w:val="0"/>
              <w:divBdr>
                <w:top w:val="none" w:sz="0" w:space="0" w:color="auto"/>
                <w:left w:val="none" w:sz="0" w:space="0" w:color="auto"/>
                <w:bottom w:val="none" w:sz="0" w:space="0" w:color="auto"/>
                <w:right w:val="none" w:sz="0" w:space="0" w:color="auto"/>
              </w:divBdr>
            </w:div>
          </w:divsChild>
        </w:div>
        <w:div w:id="1553425105">
          <w:marLeft w:val="0"/>
          <w:marRight w:val="0"/>
          <w:marTop w:val="0"/>
          <w:marBottom w:val="0"/>
          <w:divBdr>
            <w:top w:val="none" w:sz="0" w:space="0" w:color="auto"/>
            <w:left w:val="none" w:sz="0" w:space="0" w:color="auto"/>
            <w:bottom w:val="none" w:sz="0" w:space="0" w:color="auto"/>
            <w:right w:val="none" w:sz="0" w:space="0" w:color="auto"/>
          </w:divBdr>
          <w:divsChild>
            <w:div w:id="1745906404">
              <w:marLeft w:val="0"/>
              <w:marRight w:val="0"/>
              <w:marTop w:val="0"/>
              <w:marBottom w:val="0"/>
              <w:divBdr>
                <w:top w:val="none" w:sz="0" w:space="0" w:color="auto"/>
                <w:left w:val="none" w:sz="0" w:space="0" w:color="auto"/>
                <w:bottom w:val="none" w:sz="0" w:space="0" w:color="auto"/>
                <w:right w:val="none" w:sz="0" w:space="0" w:color="auto"/>
              </w:divBdr>
            </w:div>
          </w:divsChild>
        </w:div>
        <w:div w:id="1199203172">
          <w:marLeft w:val="0"/>
          <w:marRight w:val="0"/>
          <w:marTop w:val="0"/>
          <w:marBottom w:val="0"/>
          <w:divBdr>
            <w:top w:val="none" w:sz="0" w:space="0" w:color="auto"/>
            <w:left w:val="none" w:sz="0" w:space="0" w:color="auto"/>
            <w:bottom w:val="none" w:sz="0" w:space="0" w:color="auto"/>
            <w:right w:val="none" w:sz="0" w:space="0" w:color="auto"/>
          </w:divBdr>
          <w:divsChild>
            <w:div w:id="349261294">
              <w:marLeft w:val="0"/>
              <w:marRight w:val="0"/>
              <w:marTop w:val="0"/>
              <w:marBottom w:val="0"/>
              <w:divBdr>
                <w:top w:val="none" w:sz="0" w:space="0" w:color="auto"/>
                <w:left w:val="none" w:sz="0" w:space="0" w:color="auto"/>
                <w:bottom w:val="none" w:sz="0" w:space="0" w:color="auto"/>
                <w:right w:val="none" w:sz="0" w:space="0" w:color="auto"/>
              </w:divBdr>
            </w:div>
          </w:divsChild>
        </w:div>
        <w:div w:id="1073040825">
          <w:marLeft w:val="0"/>
          <w:marRight w:val="0"/>
          <w:marTop w:val="0"/>
          <w:marBottom w:val="0"/>
          <w:divBdr>
            <w:top w:val="none" w:sz="0" w:space="0" w:color="auto"/>
            <w:left w:val="none" w:sz="0" w:space="0" w:color="auto"/>
            <w:bottom w:val="none" w:sz="0" w:space="0" w:color="auto"/>
            <w:right w:val="none" w:sz="0" w:space="0" w:color="auto"/>
          </w:divBdr>
          <w:divsChild>
            <w:div w:id="204683613">
              <w:marLeft w:val="0"/>
              <w:marRight w:val="0"/>
              <w:marTop w:val="0"/>
              <w:marBottom w:val="0"/>
              <w:divBdr>
                <w:top w:val="none" w:sz="0" w:space="0" w:color="auto"/>
                <w:left w:val="none" w:sz="0" w:space="0" w:color="auto"/>
                <w:bottom w:val="none" w:sz="0" w:space="0" w:color="auto"/>
                <w:right w:val="none" w:sz="0" w:space="0" w:color="auto"/>
              </w:divBdr>
            </w:div>
          </w:divsChild>
        </w:div>
        <w:div w:id="2047102725">
          <w:marLeft w:val="0"/>
          <w:marRight w:val="0"/>
          <w:marTop w:val="0"/>
          <w:marBottom w:val="0"/>
          <w:divBdr>
            <w:top w:val="none" w:sz="0" w:space="0" w:color="auto"/>
            <w:left w:val="none" w:sz="0" w:space="0" w:color="auto"/>
            <w:bottom w:val="none" w:sz="0" w:space="0" w:color="auto"/>
            <w:right w:val="none" w:sz="0" w:space="0" w:color="auto"/>
          </w:divBdr>
          <w:divsChild>
            <w:div w:id="1535650442">
              <w:marLeft w:val="0"/>
              <w:marRight w:val="0"/>
              <w:marTop w:val="0"/>
              <w:marBottom w:val="0"/>
              <w:divBdr>
                <w:top w:val="none" w:sz="0" w:space="0" w:color="auto"/>
                <w:left w:val="none" w:sz="0" w:space="0" w:color="auto"/>
                <w:bottom w:val="none" w:sz="0" w:space="0" w:color="auto"/>
                <w:right w:val="none" w:sz="0" w:space="0" w:color="auto"/>
              </w:divBdr>
            </w:div>
          </w:divsChild>
        </w:div>
        <w:div w:id="1726367345">
          <w:marLeft w:val="0"/>
          <w:marRight w:val="0"/>
          <w:marTop w:val="0"/>
          <w:marBottom w:val="0"/>
          <w:divBdr>
            <w:top w:val="none" w:sz="0" w:space="0" w:color="auto"/>
            <w:left w:val="none" w:sz="0" w:space="0" w:color="auto"/>
            <w:bottom w:val="none" w:sz="0" w:space="0" w:color="auto"/>
            <w:right w:val="none" w:sz="0" w:space="0" w:color="auto"/>
          </w:divBdr>
          <w:divsChild>
            <w:div w:id="216430933">
              <w:marLeft w:val="0"/>
              <w:marRight w:val="0"/>
              <w:marTop w:val="0"/>
              <w:marBottom w:val="0"/>
              <w:divBdr>
                <w:top w:val="none" w:sz="0" w:space="0" w:color="auto"/>
                <w:left w:val="none" w:sz="0" w:space="0" w:color="auto"/>
                <w:bottom w:val="none" w:sz="0" w:space="0" w:color="auto"/>
                <w:right w:val="none" w:sz="0" w:space="0" w:color="auto"/>
              </w:divBdr>
            </w:div>
          </w:divsChild>
        </w:div>
        <w:div w:id="87510783">
          <w:marLeft w:val="0"/>
          <w:marRight w:val="0"/>
          <w:marTop w:val="0"/>
          <w:marBottom w:val="0"/>
          <w:divBdr>
            <w:top w:val="none" w:sz="0" w:space="0" w:color="auto"/>
            <w:left w:val="none" w:sz="0" w:space="0" w:color="auto"/>
            <w:bottom w:val="none" w:sz="0" w:space="0" w:color="auto"/>
            <w:right w:val="none" w:sz="0" w:space="0" w:color="auto"/>
          </w:divBdr>
          <w:divsChild>
            <w:div w:id="1850178158">
              <w:marLeft w:val="0"/>
              <w:marRight w:val="0"/>
              <w:marTop w:val="0"/>
              <w:marBottom w:val="0"/>
              <w:divBdr>
                <w:top w:val="none" w:sz="0" w:space="0" w:color="auto"/>
                <w:left w:val="none" w:sz="0" w:space="0" w:color="auto"/>
                <w:bottom w:val="none" w:sz="0" w:space="0" w:color="auto"/>
                <w:right w:val="none" w:sz="0" w:space="0" w:color="auto"/>
              </w:divBdr>
            </w:div>
          </w:divsChild>
        </w:div>
        <w:div w:id="28532542">
          <w:marLeft w:val="0"/>
          <w:marRight w:val="0"/>
          <w:marTop w:val="0"/>
          <w:marBottom w:val="0"/>
          <w:divBdr>
            <w:top w:val="none" w:sz="0" w:space="0" w:color="auto"/>
            <w:left w:val="none" w:sz="0" w:space="0" w:color="auto"/>
            <w:bottom w:val="none" w:sz="0" w:space="0" w:color="auto"/>
            <w:right w:val="none" w:sz="0" w:space="0" w:color="auto"/>
          </w:divBdr>
          <w:divsChild>
            <w:div w:id="835650273">
              <w:marLeft w:val="0"/>
              <w:marRight w:val="0"/>
              <w:marTop w:val="0"/>
              <w:marBottom w:val="0"/>
              <w:divBdr>
                <w:top w:val="none" w:sz="0" w:space="0" w:color="auto"/>
                <w:left w:val="none" w:sz="0" w:space="0" w:color="auto"/>
                <w:bottom w:val="none" w:sz="0" w:space="0" w:color="auto"/>
                <w:right w:val="none" w:sz="0" w:space="0" w:color="auto"/>
              </w:divBdr>
            </w:div>
          </w:divsChild>
        </w:div>
        <w:div w:id="502669770">
          <w:marLeft w:val="0"/>
          <w:marRight w:val="0"/>
          <w:marTop w:val="0"/>
          <w:marBottom w:val="0"/>
          <w:divBdr>
            <w:top w:val="none" w:sz="0" w:space="0" w:color="auto"/>
            <w:left w:val="none" w:sz="0" w:space="0" w:color="auto"/>
            <w:bottom w:val="none" w:sz="0" w:space="0" w:color="auto"/>
            <w:right w:val="none" w:sz="0" w:space="0" w:color="auto"/>
          </w:divBdr>
          <w:divsChild>
            <w:div w:id="45422804">
              <w:marLeft w:val="0"/>
              <w:marRight w:val="0"/>
              <w:marTop w:val="0"/>
              <w:marBottom w:val="0"/>
              <w:divBdr>
                <w:top w:val="none" w:sz="0" w:space="0" w:color="auto"/>
                <w:left w:val="none" w:sz="0" w:space="0" w:color="auto"/>
                <w:bottom w:val="none" w:sz="0" w:space="0" w:color="auto"/>
                <w:right w:val="none" w:sz="0" w:space="0" w:color="auto"/>
              </w:divBdr>
            </w:div>
          </w:divsChild>
        </w:div>
        <w:div w:id="1742751148">
          <w:marLeft w:val="0"/>
          <w:marRight w:val="0"/>
          <w:marTop w:val="0"/>
          <w:marBottom w:val="0"/>
          <w:divBdr>
            <w:top w:val="none" w:sz="0" w:space="0" w:color="auto"/>
            <w:left w:val="none" w:sz="0" w:space="0" w:color="auto"/>
            <w:bottom w:val="none" w:sz="0" w:space="0" w:color="auto"/>
            <w:right w:val="none" w:sz="0" w:space="0" w:color="auto"/>
          </w:divBdr>
          <w:divsChild>
            <w:div w:id="1226067342">
              <w:marLeft w:val="0"/>
              <w:marRight w:val="0"/>
              <w:marTop w:val="0"/>
              <w:marBottom w:val="0"/>
              <w:divBdr>
                <w:top w:val="none" w:sz="0" w:space="0" w:color="auto"/>
                <w:left w:val="none" w:sz="0" w:space="0" w:color="auto"/>
                <w:bottom w:val="none" w:sz="0" w:space="0" w:color="auto"/>
                <w:right w:val="none" w:sz="0" w:space="0" w:color="auto"/>
              </w:divBdr>
            </w:div>
          </w:divsChild>
        </w:div>
        <w:div w:id="965624127">
          <w:marLeft w:val="0"/>
          <w:marRight w:val="0"/>
          <w:marTop w:val="0"/>
          <w:marBottom w:val="0"/>
          <w:divBdr>
            <w:top w:val="none" w:sz="0" w:space="0" w:color="auto"/>
            <w:left w:val="none" w:sz="0" w:space="0" w:color="auto"/>
            <w:bottom w:val="none" w:sz="0" w:space="0" w:color="auto"/>
            <w:right w:val="none" w:sz="0" w:space="0" w:color="auto"/>
          </w:divBdr>
          <w:divsChild>
            <w:div w:id="8260910">
              <w:marLeft w:val="0"/>
              <w:marRight w:val="0"/>
              <w:marTop w:val="0"/>
              <w:marBottom w:val="0"/>
              <w:divBdr>
                <w:top w:val="none" w:sz="0" w:space="0" w:color="auto"/>
                <w:left w:val="none" w:sz="0" w:space="0" w:color="auto"/>
                <w:bottom w:val="none" w:sz="0" w:space="0" w:color="auto"/>
                <w:right w:val="none" w:sz="0" w:space="0" w:color="auto"/>
              </w:divBdr>
            </w:div>
          </w:divsChild>
        </w:div>
        <w:div w:id="2072919049">
          <w:marLeft w:val="0"/>
          <w:marRight w:val="0"/>
          <w:marTop w:val="0"/>
          <w:marBottom w:val="0"/>
          <w:divBdr>
            <w:top w:val="none" w:sz="0" w:space="0" w:color="auto"/>
            <w:left w:val="none" w:sz="0" w:space="0" w:color="auto"/>
            <w:bottom w:val="none" w:sz="0" w:space="0" w:color="auto"/>
            <w:right w:val="none" w:sz="0" w:space="0" w:color="auto"/>
          </w:divBdr>
          <w:divsChild>
            <w:div w:id="869343097">
              <w:marLeft w:val="0"/>
              <w:marRight w:val="0"/>
              <w:marTop w:val="0"/>
              <w:marBottom w:val="0"/>
              <w:divBdr>
                <w:top w:val="none" w:sz="0" w:space="0" w:color="auto"/>
                <w:left w:val="none" w:sz="0" w:space="0" w:color="auto"/>
                <w:bottom w:val="none" w:sz="0" w:space="0" w:color="auto"/>
                <w:right w:val="none" w:sz="0" w:space="0" w:color="auto"/>
              </w:divBdr>
            </w:div>
          </w:divsChild>
        </w:div>
        <w:div w:id="806439169">
          <w:marLeft w:val="0"/>
          <w:marRight w:val="0"/>
          <w:marTop w:val="0"/>
          <w:marBottom w:val="0"/>
          <w:divBdr>
            <w:top w:val="none" w:sz="0" w:space="0" w:color="auto"/>
            <w:left w:val="none" w:sz="0" w:space="0" w:color="auto"/>
            <w:bottom w:val="none" w:sz="0" w:space="0" w:color="auto"/>
            <w:right w:val="none" w:sz="0" w:space="0" w:color="auto"/>
          </w:divBdr>
          <w:divsChild>
            <w:div w:id="1217398992">
              <w:marLeft w:val="0"/>
              <w:marRight w:val="0"/>
              <w:marTop w:val="0"/>
              <w:marBottom w:val="0"/>
              <w:divBdr>
                <w:top w:val="none" w:sz="0" w:space="0" w:color="auto"/>
                <w:left w:val="none" w:sz="0" w:space="0" w:color="auto"/>
                <w:bottom w:val="none" w:sz="0" w:space="0" w:color="auto"/>
                <w:right w:val="none" w:sz="0" w:space="0" w:color="auto"/>
              </w:divBdr>
            </w:div>
          </w:divsChild>
        </w:div>
        <w:div w:id="1445541851">
          <w:marLeft w:val="0"/>
          <w:marRight w:val="0"/>
          <w:marTop w:val="0"/>
          <w:marBottom w:val="0"/>
          <w:divBdr>
            <w:top w:val="none" w:sz="0" w:space="0" w:color="auto"/>
            <w:left w:val="none" w:sz="0" w:space="0" w:color="auto"/>
            <w:bottom w:val="none" w:sz="0" w:space="0" w:color="auto"/>
            <w:right w:val="none" w:sz="0" w:space="0" w:color="auto"/>
          </w:divBdr>
          <w:divsChild>
            <w:div w:id="1537233217">
              <w:marLeft w:val="0"/>
              <w:marRight w:val="0"/>
              <w:marTop w:val="0"/>
              <w:marBottom w:val="0"/>
              <w:divBdr>
                <w:top w:val="none" w:sz="0" w:space="0" w:color="auto"/>
                <w:left w:val="none" w:sz="0" w:space="0" w:color="auto"/>
                <w:bottom w:val="none" w:sz="0" w:space="0" w:color="auto"/>
                <w:right w:val="none" w:sz="0" w:space="0" w:color="auto"/>
              </w:divBdr>
            </w:div>
          </w:divsChild>
        </w:div>
        <w:div w:id="1244682608">
          <w:marLeft w:val="0"/>
          <w:marRight w:val="0"/>
          <w:marTop w:val="0"/>
          <w:marBottom w:val="0"/>
          <w:divBdr>
            <w:top w:val="none" w:sz="0" w:space="0" w:color="auto"/>
            <w:left w:val="none" w:sz="0" w:space="0" w:color="auto"/>
            <w:bottom w:val="none" w:sz="0" w:space="0" w:color="auto"/>
            <w:right w:val="none" w:sz="0" w:space="0" w:color="auto"/>
          </w:divBdr>
          <w:divsChild>
            <w:div w:id="1660499964">
              <w:marLeft w:val="0"/>
              <w:marRight w:val="0"/>
              <w:marTop w:val="0"/>
              <w:marBottom w:val="0"/>
              <w:divBdr>
                <w:top w:val="none" w:sz="0" w:space="0" w:color="auto"/>
                <w:left w:val="none" w:sz="0" w:space="0" w:color="auto"/>
                <w:bottom w:val="none" w:sz="0" w:space="0" w:color="auto"/>
                <w:right w:val="none" w:sz="0" w:space="0" w:color="auto"/>
              </w:divBdr>
            </w:div>
          </w:divsChild>
        </w:div>
        <w:div w:id="1043139284">
          <w:marLeft w:val="0"/>
          <w:marRight w:val="0"/>
          <w:marTop w:val="0"/>
          <w:marBottom w:val="0"/>
          <w:divBdr>
            <w:top w:val="none" w:sz="0" w:space="0" w:color="auto"/>
            <w:left w:val="none" w:sz="0" w:space="0" w:color="auto"/>
            <w:bottom w:val="none" w:sz="0" w:space="0" w:color="auto"/>
            <w:right w:val="none" w:sz="0" w:space="0" w:color="auto"/>
          </w:divBdr>
          <w:divsChild>
            <w:div w:id="940338549">
              <w:marLeft w:val="0"/>
              <w:marRight w:val="0"/>
              <w:marTop w:val="0"/>
              <w:marBottom w:val="0"/>
              <w:divBdr>
                <w:top w:val="none" w:sz="0" w:space="0" w:color="auto"/>
                <w:left w:val="none" w:sz="0" w:space="0" w:color="auto"/>
                <w:bottom w:val="none" w:sz="0" w:space="0" w:color="auto"/>
                <w:right w:val="none" w:sz="0" w:space="0" w:color="auto"/>
              </w:divBdr>
            </w:div>
          </w:divsChild>
        </w:div>
        <w:div w:id="1722244745">
          <w:marLeft w:val="0"/>
          <w:marRight w:val="0"/>
          <w:marTop w:val="0"/>
          <w:marBottom w:val="0"/>
          <w:divBdr>
            <w:top w:val="none" w:sz="0" w:space="0" w:color="auto"/>
            <w:left w:val="none" w:sz="0" w:space="0" w:color="auto"/>
            <w:bottom w:val="none" w:sz="0" w:space="0" w:color="auto"/>
            <w:right w:val="none" w:sz="0" w:space="0" w:color="auto"/>
          </w:divBdr>
          <w:divsChild>
            <w:div w:id="1616591719">
              <w:marLeft w:val="0"/>
              <w:marRight w:val="0"/>
              <w:marTop w:val="0"/>
              <w:marBottom w:val="0"/>
              <w:divBdr>
                <w:top w:val="none" w:sz="0" w:space="0" w:color="auto"/>
                <w:left w:val="none" w:sz="0" w:space="0" w:color="auto"/>
                <w:bottom w:val="none" w:sz="0" w:space="0" w:color="auto"/>
                <w:right w:val="none" w:sz="0" w:space="0" w:color="auto"/>
              </w:divBdr>
            </w:div>
          </w:divsChild>
        </w:div>
        <w:div w:id="1154101563">
          <w:marLeft w:val="0"/>
          <w:marRight w:val="0"/>
          <w:marTop w:val="0"/>
          <w:marBottom w:val="0"/>
          <w:divBdr>
            <w:top w:val="none" w:sz="0" w:space="0" w:color="auto"/>
            <w:left w:val="none" w:sz="0" w:space="0" w:color="auto"/>
            <w:bottom w:val="none" w:sz="0" w:space="0" w:color="auto"/>
            <w:right w:val="none" w:sz="0" w:space="0" w:color="auto"/>
          </w:divBdr>
          <w:divsChild>
            <w:div w:id="1383210001">
              <w:marLeft w:val="0"/>
              <w:marRight w:val="0"/>
              <w:marTop w:val="0"/>
              <w:marBottom w:val="0"/>
              <w:divBdr>
                <w:top w:val="none" w:sz="0" w:space="0" w:color="auto"/>
                <w:left w:val="none" w:sz="0" w:space="0" w:color="auto"/>
                <w:bottom w:val="none" w:sz="0" w:space="0" w:color="auto"/>
                <w:right w:val="none" w:sz="0" w:space="0" w:color="auto"/>
              </w:divBdr>
            </w:div>
          </w:divsChild>
        </w:div>
        <w:div w:id="532110902">
          <w:marLeft w:val="0"/>
          <w:marRight w:val="0"/>
          <w:marTop w:val="0"/>
          <w:marBottom w:val="0"/>
          <w:divBdr>
            <w:top w:val="none" w:sz="0" w:space="0" w:color="auto"/>
            <w:left w:val="none" w:sz="0" w:space="0" w:color="auto"/>
            <w:bottom w:val="none" w:sz="0" w:space="0" w:color="auto"/>
            <w:right w:val="none" w:sz="0" w:space="0" w:color="auto"/>
          </w:divBdr>
          <w:divsChild>
            <w:div w:id="885457788">
              <w:marLeft w:val="0"/>
              <w:marRight w:val="0"/>
              <w:marTop w:val="0"/>
              <w:marBottom w:val="0"/>
              <w:divBdr>
                <w:top w:val="none" w:sz="0" w:space="0" w:color="auto"/>
                <w:left w:val="none" w:sz="0" w:space="0" w:color="auto"/>
                <w:bottom w:val="none" w:sz="0" w:space="0" w:color="auto"/>
                <w:right w:val="none" w:sz="0" w:space="0" w:color="auto"/>
              </w:divBdr>
            </w:div>
            <w:div w:id="668412419">
              <w:marLeft w:val="0"/>
              <w:marRight w:val="0"/>
              <w:marTop w:val="0"/>
              <w:marBottom w:val="0"/>
              <w:divBdr>
                <w:top w:val="none" w:sz="0" w:space="0" w:color="auto"/>
                <w:left w:val="none" w:sz="0" w:space="0" w:color="auto"/>
                <w:bottom w:val="none" w:sz="0" w:space="0" w:color="auto"/>
                <w:right w:val="none" w:sz="0" w:space="0" w:color="auto"/>
              </w:divBdr>
            </w:div>
            <w:div w:id="1138110607">
              <w:marLeft w:val="0"/>
              <w:marRight w:val="0"/>
              <w:marTop w:val="0"/>
              <w:marBottom w:val="0"/>
              <w:divBdr>
                <w:top w:val="none" w:sz="0" w:space="0" w:color="auto"/>
                <w:left w:val="none" w:sz="0" w:space="0" w:color="auto"/>
                <w:bottom w:val="none" w:sz="0" w:space="0" w:color="auto"/>
                <w:right w:val="none" w:sz="0" w:space="0" w:color="auto"/>
              </w:divBdr>
            </w:div>
            <w:div w:id="1939290758">
              <w:marLeft w:val="0"/>
              <w:marRight w:val="0"/>
              <w:marTop w:val="0"/>
              <w:marBottom w:val="0"/>
              <w:divBdr>
                <w:top w:val="none" w:sz="0" w:space="0" w:color="auto"/>
                <w:left w:val="none" w:sz="0" w:space="0" w:color="auto"/>
                <w:bottom w:val="none" w:sz="0" w:space="0" w:color="auto"/>
                <w:right w:val="none" w:sz="0" w:space="0" w:color="auto"/>
              </w:divBdr>
            </w:div>
            <w:div w:id="934897144">
              <w:marLeft w:val="0"/>
              <w:marRight w:val="0"/>
              <w:marTop w:val="0"/>
              <w:marBottom w:val="0"/>
              <w:divBdr>
                <w:top w:val="none" w:sz="0" w:space="0" w:color="auto"/>
                <w:left w:val="none" w:sz="0" w:space="0" w:color="auto"/>
                <w:bottom w:val="none" w:sz="0" w:space="0" w:color="auto"/>
                <w:right w:val="none" w:sz="0" w:space="0" w:color="auto"/>
              </w:divBdr>
            </w:div>
            <w:div w:id="54162653">
              <w:marLeft w:val="0"/>
              <w:marRight w:val="0"/>
              <w:marTop w:val="0"/>
              <w:marBottom w:val="0"/>
              <w:divBdr>
                <w:top w:val="none" w:sz="0" w:space="0" w:color="auto"/>
                <w:left w:val="none" w:sz="0" w:space="0" w:color="auto"/>
                <w:bottom w:val="none" w:sz="0" w:space="0" w:color="auto"/>
                <w:right w:val="none" w:sz="0" w:space="0" w:color="auto"/>
              </w:divBdr>
            </w:div>
            <w:div w:id="1537739414">
              <w:marLeft w:val="0"/>
              <w:marRight w:val="0"/>
              <w:marTop w:val="0"/>
              <w:marBottom w:val="0"/>
              <w:divBdr>
                <w:top w:val="none" w:sz="0" w:space="0" w:color="auto"/>
                <w:left w:val="none" w:sz="0" w:space="0" w:color="auto"/>
                <w:bottom w:val="none" w:sz="0" w:space="0" w:color="auto"/>
                <w:right w:val="none" w:sz="0" w:space="0" w:color="auto"/>
              </w:divBdr>
            </w:div>
            <w:div w:id="811798152">
              <w:marLeft w:val="0"/>
              <w:marRight w:val="0"/>
              <w:marTop w:val="0"/>
              <w:marBottom w:val="0"/>
              <w:divBdr>
                <w:top w:val="none" w:sz="0" w:space="0" w:color="auto"/>
                <w:left w:val="none" w:sz="0" w:space="0" w:color="auto"/>
                <w:bottom w:val="none" w:sz="0" w:space="0" w:color="auto"/>
                <w:right w:val="none" w:sz="0" w:space="0" w:color="auto"/>
              </w:divBdr>
            </w:div>
            <w:div w:id="125314033">
              <w:marLeft w:val="0"/>
              <w:marRight w:val="0"/>
              <w:marTop w:val="0"/>
              <w:marBottom w:val="0"/>
              <w:divBdr>
                <w:top w:val="none" w:sz="0" w:space="0" w:color="auto"/>
                <w:left w:val="none" w:sz="0" w:space="0" w:color="auto"/>
                <w:bottom w:val="none" w:sz="0" w:space="0" w:color="auto"/>
                <w:right w:val="none" w:sz="0" w:space="0" w:color="auto"/>
              </w:divBdr>
            </w:div>
            <w:div w:id="1620916189">
              <w:marLeft w:val="0"/>
              <w:marRight w:val="0"/>
              <w:marTop w:val="0"/>
              <w:marBottom w:val="0"/>
              <w:divBdr>
                <w:top w:val="none" w:sz="0" w:space="0" w:color="auto"/>
                <w:left w:val="none" w:sz="0" w:space="0" w:color="auto"/>
                <w:bottom w:val="none" w:sz="0" w:space="0" w:color="auto"/>
                <w:right w:val="none" w:sz="0" w:space="0" w:color="auto"/>
              </w:divBdr>
            </w:div>
          </w:divsChild>
        </w:div>
        <w:div w:id="1091583630">
          <w:marLeft w:val="0"/>
          <w:marRight w:val="0"/>
          <w:marTop w:val="0"/>
          <w:marBottom w:val="0"/>
          <w:divBdr>
            <w:top w:val="none" w:sz="0" w:space="0" w:color="auto"/>
            <w:left w:val="none" w:sz="0" w:space="0" w:color="auto"/>
            <w:bottom w:val="none" w:sz="0" w:space="0" w:color="auto"/>
            <w:right w:val="none" w:sz="0" w:space="0" w:color="auto"/>
          </w:divBdr>
          <w:divsChild>
            <w:div w:id="1894077487">
              <w:marLeft w:val="0"/>
              <w:marRight w:val="0"/>
              <w:marTop w:val="0"/>
              <w:marBottom w:val="0"/>
              <w:divBdr>
                <w:top w:val="none" w:sz="0" w:space="0" w:color="auto"/>
                <w:left w:val="none" w:sz="0" w:space="0" w:color="auto"/>
                <w:bottom w:val="none" w:sz="0" w:space="0" w:color="auto"/>
                <w:right w:val="none" w:sz="0" w:space="0" w:color="auto"/>
              </w:divBdr>
            </w:div>
          </w:divsChild>
        </w:div>
        <w:div w:id="166210509">
          <w:marLeft w:val="0"/>
          <w:marRight w:val="0"/>
          <w:marTop w:val="0"/>
          <w:marBottom w:val="0"/>
          <w:divBdr>
            <w:top w:val="none" w:sz="0" w:space="0" w:color="auto"/>
            <w:left w:val="none" w:sz="0" w:space="0" w:color="auto"/>
            <w:bottom w:val="none" w:sz="0" w:space="0" w:color="auto"/>
            <w:right w:val="none" w:sz="0" w:space="0" w:color="auto"/>
          </w:divBdr>
          <w:divsChild>
            <w:div w:id="1657342370">
              <w:marLeft w:val="0"/>
              <w:marRight w:val="0"/>
              <w:marTop w:val="0"/>
              <w:marBottom w:val="0"/>
              <w:divBdr>
                <w:top w:val="none" w:sz="0" w:space="0" w:color="auto"/>
                <w:left w:val="none" w:sz="0" w:space="0" w:color="auto"/>
                <w:bottom w:val="none" w:sz="0" w:space="0" w:color="auto"/>
                <w:right w:val="none" w:sz="0" w:space="0" w:color="auto"/>
              </w:divBdr>
            </w:div>
          </w:divsChild>
        </w:div>
        <w:div w:id="643852733">
          <w:marLeft w:val="0"/>
          <w:marRight w:val="0"/>
          <w:marTop w:val="0"/>
          <w:marBottom w:val="0"/>
          <w:divBdr>
            <w:top w:val="none" w:sz="0" w:space="0" w:color="auto"/>
            <w:left w:val="none" w:sz="0" w:space="0" w:color="auto"/>
            <w:bottom w:val="none" w:sz="0" w:space="0" w:color="auto"/>
            <w:right w:val="none" w:sz="0" w:space="0" w:color="auto"/>
          </w:divBdr>
          <w:divsChild>
            <w:div w:id="1657565455">
              <w:marLeft w:val="0"/>
              <w:marRight w:val="0"/>
              <w:marTop w:val="0"/>
              <w:marBottom w:val="0"/>
              <w:divBdr>
                <w:top w:val="none" w:sz="0" w:space="0" w:color="auto"/>
                <w:left w:val="none" w:sz="0" w:space="0" w:color="auto"/>
                <w:bottom w:val="none" w:sz="0" w:space="0" w:color="auto"/>
                <w:right w:val="none" w:sz="0" w:space="0" w:color="auto"/>
              </w:divBdr>
            </w:div>
            <w:div w:id="2112815875">
              <w:marLeft w:val="0"/>
              <w:marRight w:val="0"/>
              <w:marTop w:val="0"/>
              <w:marBottom w:val="0"/>
              <w:divBdr>
                <w:top w:val="none" w:sz="0" w:space="0" w:color="auto"/>
                <w:left w:val="none" w:sz="0" w:space="0" w:color="auto"/>
                <w:bottom w:val="none" w:sz="0" w:space="0" w:color="auto"/>
                <w:right w:val="none" w:sz="0" w:space="0" w:color="auto"/>
              </w:divBdr>
            </w:div>
            <w:div w:id="556429121">
              <w:marLeft w:val="0"/>
              <w:marRight w:val="0"/>
              <w:marTop w:val="0"/>
              <w:marBottom w:val="0"/>
              <w:divBdr>
                <w:top w:val="none" w:sz="0" w:space="0" w:color="auto"/>
                <w:left w:val="none" w:sz="0" w:space="0" w:color="auto"/>
                <w:bottom w:val="none" w:sz="0" w:space="0" w:color="auto"/>
                <w:right w:val="none" w:sz="0" w:space="0" w:color="auto"/>
              </w:divBdr>
            </w:div>
            <w:div w:id="660893568">
              <w:marLeft w:val="0"/>
              <w:marRight w:val="0"/>
              <w:marTop w:val="0"/>
              <w:marBottom w:val="0"/>
              <w:divBdr>
                <w:top w:val="none" w:sz="0" w:space="0" w:color="auto"/>
                <w:left w:val="none" w:sz="0" w:space="0" w:color="auto"/>
                <w:bottom w:val="none" w:sz="0" w:space="0" w:color="auto"/>
                <w:right w:val="none" w:sz="0" w:space="0" w:color="auto"/>
              </w:divBdr>
            </w:div>
            <w:div w:id="445080620">
              <w:marLeft w:val="0"/>
              <w:marRight w:val="0"/>
              <w:marTop w:val="0"/>
              <w:marBottom w:val="0"/>
              <w:divBdr>
                <w:top w:val="none" w:sz="0" w:space="0" w:color="auto"/>
                <w:left w:val="none" w:sz="0" w:space="0" w:color="auto"/>
                <w:bottom w:val="none" w:sz="0" w:space="0" w:color="auto"/>
                <w:right w:val="none" w:sz="0" w:space="0" w:color="auto"/>
              </w:divBdr>
            </w:div>
            <w:div w:id="144246579">
              <w:marLeft w:val="0"/>
              <w:marRight w:val="0"/>
              <w:marTop w:val="0"/>
              <w:marBottom w:val="0"/>
              <w:divBdr>
                <w:top w:val="none" w:sz="0" w:space="0" w:color="auto"/>
                <w:left w:val="none" w:sz="0" w:space="0" w:color="auto"/>
                <w:bottom w:val="none" w:sz="0" w:space="0" w:color="auto"/>
                <w:right w:val="none" w:sz="0" w:space="0" w:color="auto"/>
              </w:divBdr>
            </w:div>
            <w:div w:id="816458085">
              <w:marLeft w:val="0"/>
              <w:marRight w:val="0"/>
              <w:marTop w:val="0"/>
              <w:marBottom w:val="0"/>
              <w:divBdr>
                <w:top w:val="none" w:sz="0" w:space="0" w:color="auto"/>
                <w:left w:val="none" w:sz="0" w:space="0" w:color="auto"/>
                <w:bottom w:val="none" w:sz="0" w:space="0" w:color="auto"/>
                <w:right w:val="none" w:sz="0" w:space="0" w:color="auto"/>
              </w:divBdr>
            </w:div>
          </w:divsChild>
        </w:div>
        <w:div w:id="160049370">
          <w:marLeft w:val="0"/>
          <w:marRight w:val="0"/>
          <w:marTop w:val="0"/>
          <w:marBottom w:val="0"/>
          <w:divBdr>
            <w:top w:val="none" w:sz="0" w:space="0" w:color="auto"/>
            <w:left w:val="none" w:sz="0" w:space="0" w:color="auto"/>
            <w:bottom w:val="none" w:sz="0" w:space="0" w:color="auto"/>
            <w:right w:val="none" w:sz="0" w:space="0" w:color="auto"/>
          </w:divBdr>
          <w:divsChild>
            <w:div w:id="777801013">
              <w:marLeft w:val="0"/>
              <w:marRight w:val="0"/>
              <w:marTop w:val="0"/>
              <w:marBottom w:val="0"/>
              <w:divBdr>
                <w:top w:val="none" w:sz="0" w:space="0" w:color="auto"/>
                <w:left w:val="none" w:sz="0" w:space="0" w:color="auto"/>
                <w:bottom w:val="none" w:sz="0" w:space="0" w:color="auto"/>
                <w:right w:val="none" w:sz="0" w:space="0" w:color="auto"/>
              </w:divBdr>
            </w:div>
          </w:divsChild>
        </w:div>
        <w:div w:id="1237670337">
          <w:marLeft w:val="0"/>
          <w:marRight w:val="0"/>
          <w:marTop w:val="0"/>
          <w:marBottom w:val="0"/>
          <w:divBdr>
            <w:top w:val="none" w:sz="0" w:space="0" w:color="auto"/>
            <w:left w:val="none" w:sz="0" w:space="0" w:color="auto"/>
            <w:bottom w:val="none" w:sz="0" w:space="0" w:color="auto"/>
            <w:right w:val="none" w:sz="0" w:space="0" w:color="auto"/>
          </w:divBdr>
          <w:divsChild>
            <w:div w:id="1028993286">
              <w:marLeft w:val="0"/>
              <w:marRight w:val="0"/>
              <w:marTop w:val="0"/>
              <w:marBottom w:val="0"/>
              <w:divBdr>
                <w:top w:val="none" w:sz="0" w:space="0" w:color="auto"/>
                <w:left w:val="none" w:sz="0" w:space="0" w:color="auto"/>
                <w:bottom w:val="none" w:sz="0" w:space="0" w:color="auto"/>
                <w:right w:val="none" w:sz="0" w:space="0" w:color="auto"/>
              </w:divBdr>
            </w:div>
          </w:divsChild>
        </w:div>
        <w:div w:id="351882575">
          <w:marLeft w:val="0"/>
          <w:marRight w:val="0"/>
          <w:marTop w:val="0"/>
          <w:marBottom w:val="0"/>
          <w:divBdr>
            <w:top w:val="none" w:sz="0" w:space="0" w:color="auto"/>
            <w:left w:val="none" w:sz="0" w:space="0" w:color="auto"/>
            <w:bottom w:val="none" w:sz="0" w:space="0" w:color="auto"/>
            <w:right w:val="none" w:sz="0" w:space="0" w:color="auto"/>
          </w:divBdr>
          <w:divsChild>
            <w:div w:id="1532574581">
              <w:marLeft w:val="0"/>
              <w:marRight w:val="0"/>
              <w:marTop w:val="0"/>
              <w:marBottom w:val="0"/>
              <w:divBdr>
                <w:top w:val="none" w:sz="0" w:space="0" w:color="auto"/>
                <w:left w:val="none" w:sz="0" w:space="0" w:color="auto"/>
                <w:bottom w:val="none" w:sz="0" w:space="0" w:color="auto"/>
                <w:right w:val="none" w:sz="0" w:space="0" w:color="auto"/>
              </w:divBdr>
            </w:div>
          </w:divsChild>
        </w:div>
        <w:div w:id="1610238540">
          <w:marLeft w:val="0"/>
          <w:marRight w:val="0"/>
          <w:marTop w:val="0"/>
          <w:marBottom w:val="0"/>
          <w:divBdr>
            <w:top w:val="none" w:sz="0" w:space="0" w:color="auto"/>
            <w:left w:val="none" w:sz="0" w:space="0" w:color="auto"/>
            <w:bottom w:val="none" w:sz="0" w:space="0" w:color="auto"/>
            <w:right w:val="none" w:sz="0" w:space="0" w:color="auto"/>
          </w:divBdr>
          <w:divsChild>
            <w:div w:id="1794786104">
              <w:marLeft w:val="0"/>
              <w:marRight w:val="0"/>
              <w:marTop w:val="0"/>
              <w:marBottom w:val="0"/>
              <w:divBdr>
                <w:top w:val="none" w:sz="0" w:space="0" w:color="auto"/>
                <w:left w:val="none" w:sz="0" w:space="0" w:color="auto"/>
                <w:bottom w:val="none" w:sz="0" w:space="0" w:color="auto"/>
                <w:right w:val="none" w:sz="0" w:space="0" w:color="auto"/>
              </w:divBdr>
            </w:div>
          </w:divsChild>
        </w:div>
        <w:div w:id="292953388">
          <w:marLeft w:val="0"/>
          <w:marRight w:val="0"/>
          <w:marTop w:val="0"/>
          <w:marBottom w:val="0"/>
          <w:divBdr>
            <w:top w:val="none" w:sz="0" w:space="0" w:color="auto"/>
            <w:left w:val="none" w:sz="0" w:space="0" w:color="auto"/>
            <w:bottom w:val="none" w:sz="0" w:space="0" w:color="auto"/>
            <w:right w:val="none" w:sz="0" w:space="0" w:color="auto"/>
          </w:divBdr>
          <w:divsChild>
            <w:div w:id="1520393496">
              <w:marLeft w:val="0"/>
              <w:marRight w:val="0"/>
              <w:marTop w:val="0"/>
              <w:marBottom w:val="0"/>
              <w:divBdr>
                <w:top w:val="none" w:sz="0" w:space="0" w:color="auto"/>
                <w:left w:val="none" w:sz="0" w:space="0" w:color="auto"/>
                <w:bottom w:val="none" w:sz="0" w:space="0" w:color="auto"/>
                <w:right w:val="none" w:sz="0" w:space="0" w:color="auto"/>
              </w:divBdr>
            </w:div>
          </w:divsChild>
        </w:div>
        <w:div w:id="938876483">
          <w:marLeft w:val="0"/>
          <w:marRight w:val="0"/>
          <w:marTop w:val="0"/>
          <w:marBottom w:val="0"/>
          <w:divBdr>
            <w:top w:val="none" w:sz="0" w:space="0" w:color="auto"/>
            <w:left w:val="none" w:sz="0" w:space="0" w:color="auto"/>
            <w:bottom w:val="none" w:sz="0" w:space="0" w:color="auto"/>
            <w:right w:val="none" w:sz="0" w:space="0" w:color="auto"/>
          </w:divBdr>
          <w:divsChild>
            <w:div w:id="55327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055971">
      <w:bodyDiv w:val="1"/>
      <w:marLeft w:val="0"/>
      <w:marRight w:val="0"/>
      <w:marTop w:val="0"/>
      <w:marBottom w:val="0"/>
      <w:divBdr>
        <w:top w:val="none" w:sz="0" w:space="0" w:color="auto"/>
        <w:left w:val="none" w:sz="0" w:space="0" w:color="auto"/>
        <w:bottom w:val="none" w:sz="0" w:space="0" w:color="auto"/>
        <w:right w:val="none" w:sz="0" w:space="0" w:color="auto"/>
      </w:divBdr>
    </w:div>
    <w:div w:id="289820776">
      <w:bodyDiv w:val="1"/>
      <w:marLeft w:val="0"/>
      <w:marRight w:val="0"/>
      <w:marTop w:val="0"/>
      <w:marBottom w:val="0"/>
      <w:divBdr>
        <w:top w:val="none" w:sz="0" w:space="0" w:color="auto"/>
        <w:left w:val="none" w:sz="0" w:space="0" w:color="auto"/>
        <w:bottom w:val="none" w:sz="0" w:space="0" w:color="auto"/>
        <w:right w:val="none" w:sz="0" w:space="0" w:color="auto"/>
      </w:divBdr>
    </w:div>
    <w:div w:id="289827524">
      <w:bodyDiv w:val="1"/>
      <w:marLeft w:val="0"/>
      <w:marRight w:val="0"/>
      <w:marTop w:val="0"/>
      <w:marBottom w:val="0"/>
      <w:divBdr>
        <w:top w:val="none" w:sz="0" w:space="0" w:color="auto"/>
        <w:left w:val="none" w:sz="0" w:space="0" w:color="auto"/>
        <w:bottom w:val="none" w:sz="0" w:space="0" w:color="auto"/>
        <w:right w:val="none" w:sz="0" w:space="0" w:color="auto"/>
      </w:divBdr>
    </w:div>
    <w:div w:id="295526098">
      <w:bodyDiv w:val="1"/>
      <w:marLeft w:val="0"/>
      <w:marRight w:val="0"/>
      <w:marTop w:val="0"/>
      <w:marBottom w:val="0"/>
      <w:divBdr>
        <w:top w:val="none" w:sz="0" w:space="0" w:color="auto"/>
        <w:left w:val="none" w:sz="0" w:space="0" w:color="auto"/>
        <w:bottom w:val="none" w:sz="0" w:space="0" w:color="auto"/>
        <w:right w:val="none" w:sz="0" w:space="0" w:color="auto"/>
      </w:divBdr>
    </w:div>
    <w:div w:id="310065953">
      <w:bodyDiv w:val="1"/>
      <w:marLeft w:val="0"/>
      <w:marRight w:val="0"/>
      <w:marTop w:val="0"/>
      <w:marBottom w:val="0"/>
      <w:divBdr>
        <w:top w:val="none" w:sz="0" w:space="0" w:color="auto"/>
        <w:left w:val="none" w:sz="0" w:space="0" w:color="auto"/>
        <w:bottom w:val="none" w:sz="0" w:space="0" w:color="auto"/>
        <w:right w:val="none" w:sz="0" w:space="0" w:color="auto"/>
      </w:divBdr>
    </w:div>
    <w:div w:id="328604554">
      <w:bodyDiv w:val="1"/>
      <w:marLeft w:val="0"/>
      <w:marRight w:val="0"/>
      <w:marTop w:val="0"/>
      <w:marBottom w:val="0"/>
      <w:divBdr>
        <w:top w:val="none" w:sz="0" w:space="0" w:color="auto"/>
        <w:left w:val="none" w:sz="0" w:space="0" w:color="auto"/>
        <w:bottom w:val="none" w:sz="0" w:space="0" w:color="auto"/>
        <w:right w:val="none" w:sz="0" w:space="0" w:color="auto"/>
      </w:divBdr>
    </w:div>
    <w:div w:id="333188460">
      <w:bodyDiv w:val="1"/>
      <w:marLeft w:val="0"/>
      <w:marRight w:val="0"/>
      <w:marTop w:val="0"/>
      <w:marBottom w:val="0"/>
      <w:divBdr>
        <w:top w:val="none" w:sz="0" w:space="0" w:color="auto"/>
        <w:left w:val="none" w:sz="0" w:space="0" w:color="auto"/>
        <w:bottom w:val="none" w:sz="0" w:space="0" w:color="auto"/>
        <w:right w:val="none" w:sz="0" w:space="0" w:color="auto"/>
      </w:divBdr>
    </w:div>
    <w:div w:id="337736516">
      <w:bodyDiv w:val="1"/>
      <w:marLeft w:val="0"/>
      <w:marRight w:val="0"/>
      <w:marTop w:val="0"/>
      <w:marBottom w:val="0"/>
      <w:divBdr>
        <w:top w:val="none" w:sz="0" w:space="0" w:color="auto"/>
        <w:left w:val="none" w:sz="0" w:space="0" w:color="auto"/>
        <w:bottom w:val="none" w:sz="0" w:space="0" w:color="auto"/>
        <w:right w:val="none" w:sz="0" w:space="0" w:color="auto"/>
      </w:divBdr>
    </w:div>
    <w:div w:id="342511226">
      <w:bodyDiv w:val="1"/>
      <w:marLeft w:val="0"/>
      <w:marRight w:val="0"/>
      <w:marTop w:val="0"/>
      <w:marBottom w:val="0"/>
      <w:divBdr>
        <w:top w:val="none" w:sz="0" w:space="0" w:color="auto"/>
        <w:left w:val="none" w:sz="0" w:space="0" w:color="auto"/>
        <w:bottom w:val="none" w:sz="0" w:space="0" w:color="auto"/>
        <w:right w:val="none" w:sz="0" w:space="0" w:color="auto"/>
      </w:divBdr>
    </w:div>
    <w:div w:id="349189897">
      <w:bodyDiv w:val="1"/>
      <w:marLeft w:val="0"/>
      <w:marRight w:val="0"/>
      <w:marTop w:val="0"/>
      <w:marBottom w:val="0"/>
      <w:divBdr>
        <w:top w:val="none" w:sz="0" w:space="0" w:color="auto"/>
        <w:left w:val="none" w:sz="0" w:space="0" w:color="auto"/>
        <w:bottom w:val="none" w:sz="0" w:space="0" w:color="auto"/>
        <w:right w:val="none" w:sz="0" w:space="0" w:color="auto"/>
      </w:divBdr>
    </w:div>
    <w:div w:id="349599855">
      <w:bodyDiv w:val="1"/>
      <w:marLeft w:val="0"/>
      <w:marRight w:val="0"/>
      <w:marTop w:val="0"/>
      <w:marBottom w:val="0"/>
      <w:divBdr>
        <w:top w:val="none" w:sz="0" w:space="0" w:color="auto"/>
        <w:left w:val="none" w:sz="0" w:space="0" w:color="auto"/>
        <w:bottom w:val="none" w:sz="0" w:space="0" w:color="auto"/>
        <w:right w:val="none" w:sz="0" w:space="0" w:color="auto"/>
      </w:divBdr>
    </w:div>
    <w:div w:id="350224515">
      <w:bodyDiv w:val="1"/>
      <w:marLeft w:val="0"/>
      <w:marRight w:val="0"/>
      <w:marTop w:val="0"/>
      <w:marBottom w:val="0"/>
      <w:divBdr>
        <w:top w:val="none" w:sz="0" w:space="0" w:color="auto"/>
        <w:left w:val="none" w:sz="0" w:space="0" w:color="auto"/>
        <w:bottom w:val="none" w:sz="0" w:space="0" w:color="auto"/>
        <w:right w:val="none" w:sz="0" w:space="0" w:color="auto"/>
      </w:divBdr>
    </w:div>
    <w:div w:id="351348381">
      <w:bodyDiv w:val="1"/>
      <w:marLeft w:val="0"/>
      <w:marRight w:val="0"/>
      <w:marTop w:val="0"/>
      <w:marBottom w:val="0"/>
      <w:divBdr>
        <w:top w:val="none" w:sz="0" w:space="0" w:color="auto"/>
        <w:left w:val="none" w:sz="0" w:space="0" w:color="auto"/>
        <w:bottom w:val="none" w:sz="0" w:space="0" w:color="auto"/>
        <w:right w:val="none" w:sz="0" w:space="0" w:color="auto"/>
      </w:divBdr>
    </w:div>
    <w:div w:id="354576050">
      <w:bodyDiv w:val="1"/>
      <w:marLeft w:val="0"/>
      <w:marRight w:val="0"/>
      <w:marTop w:val="0"/>
      <w:marBottom w:val="0"/>
      <w:divBdr>
        <w:top w:val="none" w:sz="0" w:space="0" w:color="auto"/>
        <w:left w:val="none" w:sz="0" w:space="0" w:color="auto"/>
        <w:bottom w:val="none" w:sz="0" w:space="0" w:color="auto"/>
        <w:right w:val="none" w:sz="0" w:space="0" w:color="auto"/>
      </w:divBdr>
    </w:div>
    <w:div w:id="360320504">
      <w:bodyDiv w:val="1"/>
      <w:marLeft w:val="0"/>
      <w:marRight w:val="0"/>
      <w:marTop w:val="0"/>
      <w:marBottom w:val="0"/>
      <w:divBdr>
        <w:top w:val="none" w:sz="0" w:space="0" w:color="auto"/>
        <w:left w:val="none" w:sz="0" w:space="0" w:color="auto"/>
        <w:bottom w:val="none" w:sz="0" w:space="0" w:color="auto"/>
        <w:right w:val="none" w:sz="0" w:space="0" w:color="auto"/>
      </w:divBdr>
      <w:divsChild>
        <w:div w:id="1329752499">
          <w:marLeft w:val="0"/>
          <w:marRight w:val="0"/>
          <w:marTop w:val="0"/>
          <w:marBottom w:val="0"/>
          <w:divBdr>
            <w:top w:val="none" w:sz="0" w:space="0" w:color="auto"/>
            <w:left w:val="none" w:sz="0" w:space="0" w:color="auto"/>
            <w:bottom w:val="none" w:sz="0" w:space="0" w:color="auto"/>
            <w:right w:val="none" w:sz="0" w:space="0" w:color="auto"/>
          </w:divBdr>
          <w:divsChild>
            <w:div w:id="1547570502">
              <w:marLeft w:val="0"/>
              <w:marRight w:val="0"/>
              <w:marTop w:val="0"/>
              <w:marBottom w:val="0"/>
              <w:divBdr>
                <w:top w:val="none" w:sz="0" w:space="0" w:color="auto"/>
                <w:left w:val="none" w:sz="0" w:space="0" w:color="auto"/>
                <w:bottom w:val="none" w:sz="0" w:space="0" w:color="auto"/>
                <w:right w:val="none" w:sz="0" w:space="0" w:color="auto"/>
              </w:divBdr>
            </w:div>
          </w:divsChild>
        </w:div>
        <w:div w:id="934555114">
          <w:marLeft w:val="0"/>
          <w:marRight w:val="0"/>
          <w:marTop w:val="0"/>
          <w:marBottom w:val="0"/>
          <w:divBdr>
            <w:top w:val="none" w:sz="0" w:space="0" w:color="auto"/>
            <w:left w:val="none" w:sz="0" w:space="0" w:color="auto"/>
            <w:bottom w:val="none" w:sz="0" w:space="0" w:color="auto"/>
            <w:right w:val="none" w:sz="0" w:space="0" w:color="auto"/>
          </w:divBdr>
          <w:divsChild>
            <w:div w:id="609317427">
              <w:marLeft w:val="0"/>
              <w:marRight w:val="0"/>
              <w:marTop w:val="0"/>
              <w:marBottom w:val="0"/>
              <w:divBdr>
                <w:top w:val="none" w:sz="0" w:space="0" w:color="auto"/>
                <w:left w:val="none" w:sz="0" w:space="0" w:color="auto"/>
                <w:bottom w:val="none" w:sz="0" w:space="0" w:color="auto"/>
                <w:right w:val="none" w:sz="0" w:space="0" w:color="auto"/>
              </w:divBdr>
            </w:div>
          </w:divsChild>
        </w:div>
        <w:div w:id="2049793080">
          <w:marLeft w:val="0"/>
          <w:marRight w:val="0"/>
          <w:marTop w:val="0"/>
          <w:marBottom w:val="0"/>
          <w:divBdr>
            <w:top w:val="none" w:sz="0" w:space="0" w:color="auto"/>
            <w:left w:val="none" w:sz="0" w:space="0" w:color="auto"/>
            <w:bottom w:val="none" w:sz="0" w:space="0" w:color="auto"/>
            <w:right w:val="none" w:sz="0" w:space="0" w:color="auto"/>
          </w:divBdr>
          <w:divsChild>
            <w:div w:id="2099135829">
              <w:marLeft w:val="0"/>
              <w:marRight w:val="0"/>
              <w:marTop w:val="0"/>
              <w:marBottom w:val="0"/>
              <w:divBdr>
                <w:top w:val="none" w:sz="0" w:space="0" w:color="auto"/>
                <w:left w:val="none" w:sz="0" w:space="0" w:color="auto"/>
                <w:bottom w:val="none" w:sz="0" w:space="0" w:color="auto"/>
                <w:right w:val="none" w:sz="0" w:space="0" w:color="auto"/>
              </w:divBdr>
            </w:div>
          </w:divsChild>
        </w:div>
        <w:div w:id="10033754">
          <w:marLeft w:val="0"/>
          <w:marRight w:val="0"/>
          <w:marTop w:val="0"/>
          <w:marBottom w:val="0"/>
          <w:divBdr>
            <w:top w:val="none" w:sz="0" w:space="0" w:color="auto"/>
            <w:left w:val="none" w:sz="0" w:space="0" w:color="auto"/>
            <w:bottom w:val="none" w:sz="0" w:space="0" w:color="auto"/>
            <w:right w:val="none" w:sz="0" w:space="0" w:color="auto"/>
          </w:divBdr>
          <w:divsChild>
            <w:div w:id="70734363">
              <w:marLeft w:val="0"/>
              <w:marRight w:val="0"/>
              <w:marTop w:val="0"/>
              <w:marBottom w:val="0"/>
              <w:divBdr>
                <w:top w:val="none" w:sz="0" w:space="0" w:color="auto"/>
                <w:left w:val="none" w:sz="0" w:space="0" w:color="auto"/>
                <w:bottom w:val="none" w:sz="0" w:space="0" w:color="auto"/>
                <w:right w:val="none" w:sz="0" w:space="0" w:color="auto"/>
              </w:divBdr>
            </w:div>
          </w:divsChild>
        </w:div>
        <w:div w:id="1807963870">
          <w:marLeft w:val="0"/>
          <w:marRight w:val="0"/>
          <w:marTop w:val="0"/>
          <w:marBottom w:val="0"/>
          <w:divBdr>
            <w:top w:val="none" w:sz="0" w:space="0" w:color="auto"/>
            <w:left w:val="none" w:sz="0" w:space="0" w:color="auto"/>
            <w:bottom w:val="none" w:sz="0" w:space="0" w:color="auto"/>
            <w:right w:val="none" w:sz="0" w:space="0" w:color="auto"/>
          </w:divBdr>
          <w:divsChild>
            <w:div w:id="2008826604">
              <w:marLeft w:val="0"/>
              <w:marRight w:val="0"/>
              <w:marTop w:val="0"/>
              <w:marBottom w:val="0"/>
              <w:divBdr>
                <w:top w:val="none" w:sz="0" w:space="0" w:color="auto"/>
                <w:left w:val="none" w:sz="0" w:space="0" w:color="auto"/>
                <w:bottom w:val="none" w:sz="0" w:space="0" w:color="auto"/>
                <w:right w:val="none" w:sz="0" w:space="0" w:color="auto"/>
              </w:divBdr>
            </w:div>
          </w:divsChild>
        </w:div>
        <w:div w:id="1695571918">
          <w:marLeft w:val="0"/>
          <w:marRight w:val="0"/>
          <w:marTop w:val="0"/>
          <w:marBottom w:val="0"/>
          <w:divBdr>
            <w:top w:val="none" w:sz="0" w:space="0" w:color="auto"/>
            <w:left w:val="none" w:sz="0" w:space="0" w:color="auto"/>
            <w:bottom w:val="none" w:sz="0" w:space="0" w:color="auto"/>
            <w:right w:val="none" w:sz="0" w:space="0" w:color="auto"/>
          </w:divBdr>
          <w:divsChild>
            <w:div w:id="552229994">
              <w:marLeft w:val="0"/>
              <w:marRight w:val="0"/>
              <w:marTop w:val="0"/>
              <w:marBottom w:val="0"/>
              <w:divBdr>
                <w:top w:val="none" w:sz="0" w:space="0" w:color="auto"/>
                <w:left w:val="none" w:sz="0" w:space="0" w:color="auto"/>
                <w:bottom w:val="none" w:sz="0" w:space="0" w:color="auto"/>
                <w:right w:val="none" w:sz="0" w:space="0" w:color="auto"/>
              </w:divBdr>
            </w:div>
          </w:divsChild>
        </w:div>
        <w:div w:id="1083181729">
          <w:marLeft w:val="0"/>
          <w:marRight w:val="0"/>
          <w:marTop w:val="0"/>
          <w:marBottom w:val="0"/>
          <w:divBdr>
            <w:top w:val="none" w:sz="0" w:space="0" w:color="auto"/>
            <w:left w:val="none" w:sz="0" w:space="0" w:color="auto"/>
            <w:bottom w:val="none" w:sz="0" w:space="0" w:color="auto"/>
            <w:right w:val="none" w:sz="0" w:space="0" w:color="auto"/>
          </w:divBdr>
          <w:divsChild>
            <w:div w:id="215818831">
              <w:marLeft w:val="0"/>
              <w:marRight w:val="0"/>
              <w:marTop w:val="0"/>
              <w:marBottom w:val="0"/>
              <w:divBdr>
                <w:top w:val="none" w:sz="0" w:space="0" w:color="auto"/>
                <w:left w:val="none" w:sz="0" w:space="0" w:color="auto"/>
                <w:bottom w:val="none" w:sz="0" w:space="0" w:color="auto"/>
                <w:right w:val="none" w:sz="0" w:space="0" w:color="auto"/>
              </w:divBdr>
            </w:div>
          </w:divsChild>
        </w:div>
        <w:div w:id="423696541">
          <w:marLeft w:val="0"/>
          <w:marRight w:val="0"/>
          <w:marTop w:val="0"/>
          <w:marBottom w:val="0"/>
          <w:divBdr>
            <w:top w:val="none" w:sz="0" w:space="0" w:color="auto"/>
            <w:left w:val="none" w:sz="0" w:space="0" w:color="auto"/>
            <w:bottom w:val="none" w:sz="0" w:space="0" w:color="auto"/>
            <w:right w:val="none" w:sz="0" w:space="0" w:color="auto"/>
          </w:divBdr>
          <w:divsChild>
            <w:div w:id="1174681978">
              <w:marLeft w:val="0"/>
              <w:marRight w:val="0"/>
              <w:marTop w:val="0"/>
              <w:marBottom w:val="0"/>
              <w:divBdr>
                <w:top w:val="none" w:sz="0" w:space="0" w:color="auto"/>
                <w:left w:val="none" w:sz="0" w:space="0" w:color="auto"/>
                <w:bottom w:val="none" w:sz="0" w:space="0" w:color="auto"/>
                <w:right w:val="none" w:sz="0" w:space="0" w:color="auto"/>
              </w:divBdr>
            </w:div>
          </w:divsChild>
        </w:div>
        <w:div w:id="289868325">
          <w:marLeft w:val="0"/>
          <w:marRight w:val="0"/>
          <w:marTop w:val="0"/>
          <w:marBottom w:val="0"/>
          <w:divBdr>
            <w:top w:val="none" w:sz="0" w:space="0" w:color="auto"/>
            <w:left w:val="none" w:sz="0" w:space="0" w:color="auto"/>
            <w:bottom w:val="none" w:sz="0" w:space="0" w:color="auto"/>
            <w:right w:val="none" w:sz="0" w:space="0" w:color="auto"/>
          </w:divBdr>
          <w:divsChild>
            <w:div w:id="1418406392">
              <w:marLeft w:val="0"/>
              <w:marRight w:val="0"/>
              <w:marTop w:val="0"/>
              <w:marBottom w:val="0"/>
              <w:divBdr>
                <w:top w:val="none" w:sz="0" w:space="0" w:color="auto"/>
                <w:left w:val="none" w:sz="0" w:space="0" w:color="auto"/>
                <w:bottom w:val="none" w:sz="0" w:space="0" w:color="auto"/>
                <w:right w:val="none" w:sz="0" w:space="0" w:color="auto"/>
              </w:divBdr>
            </w:div>
          </w:divsChild>
        </w:div>
        <w:div w:id="1251503729">
          <w:marLeft w:val="0"/>
          <w:marRight w:val="0"/>
          <w:marTop w:val="0"/>
          <w:marBottom w:val="0"/>
          <w:divBdr>
            <w:top w:val="none" w:sz="0" w:space="0" w:color="auto"/>
            <w:left w:val="none" w:sz="0" w:space="0" w:color="auto"/>
            <w:bottom w:val="none" w:sz="0" w:space="0" w:color="auto"/>
            <w:right w:val="none" w:sz="0" w:space="0" w:color="auto"/>
          </w:divBdr>
          <w:divsChild>
            <w:div w:id="1013994881">
              <w:marLeft w:val="0"/>
              <w:marRight w:val="0"/>
              <w:marTop w:val="0"/>
              <w:marBottom w:val="0"/>
              <w:divBdr>
                <w:top w:val="none" w:sz="0" w:space="0" w:color="auto"/>
                <w:left w:val="none" w:sz="0" w:space="0" w:color="auto"/>
                <w:bottom w:val="none" w:sz="0" w:space="0" w:color="auto"/>
                <w:right w:val="none" w:sz="0" w:space="0" w:color="auto"/>
              </w:divBdr>
            </w:div>
          </w:divsChild>
        </w:div>
        <w:div w:id="1817725251">
          <w:marLeft w:val="0"/>
          <w:marRight w:val="0"/>
          <w:marTop w:val="0"/>
          <w:marBottom w:val="0"/>
          <w:divBdr>
            <w:top w:val="none" w:sz="0" w:space="0" w:color="auto"/>
            <w:left w:val="none" w:sz="0" w:space="0" w:color="auto"/>
            <w:bottom w:val="none" w:sz="0" w:space="0" w:color="auto"/>
            <w:right w:val="none" w:sz="0" w:space="0" w:color="auto"/>
          </w:divBdr>
          <w:divsChild>
            <w:div w:id="404495051">
              <w:marLeft w:val="0"/>
              <w:marRight w:val="0"/>
              <w:marTop w:val="0"/>
              <w:marBottom w:val="0"/>
              <w:divBdr>
                <w:top w:val="none" w:sz="0" w:space="0" w:color="auto"/>
                <w:left w:val="none" w:sz="0" w:space="0" w:color="auto"/>
                <w:bottom w:val="none" w:sz="0" w:space="0" w:color="auto"/>
                <w:right w:val="none" w:sz="0" w:space="0" w:color="auto"/>
              </w:divBdr>
            </w:div>
          </w:divsChild>
        </w:div>
        <w:div w:id="1778868958">
          <w:marLeft w:val="0"/>
          <w:marRight w:val="0"/>
          <w:marTop w:val="0"/>
          <w:marBottom w:val="0"/>
          <w:divBdr>
            <w:top w:val="none" w:sz="0" w:space="0" w:color="auto"/>
            <w:left w:val="none" w:sz="0" w:space="0" w:color="auto"/>
            <w:bottom w:val="none" w:sz="0" w:space="0" w:color="auto"/>
            <w:right w:val="none" w:sz="0" w:space="0" w:color="auto"/>
          </w:divBdr>
          <w:divsChild>
            <w:div w:id="859588509">
              <w:marLeft w:val="0"/>
              <w:marRight w:val="0"/>
              <w:marTop w:val="0"/>
              <w:marBottom w:val="0"/>
              <w:divBdr>
                <w:top w:val="none" w:sz="0" w:space="0" w:color="auto"/>
                <w:left w:val="none" w:sz="0" w:space="0" w:color="auto"/>
                <w:bottom w:val="none" w:sz="0" w:space="0" w:color="auto"/>
                <w:right w:val="none" w:sz="0" w:space="0" w:color="auto"/>
              </w:divBdr>
            </w:div>
          </w:divsChild>
        </w:div>
        <w:div w:id="2125617233">
          <w:marLeft w:val="0"/>
          <w:marRight w:val="0"/>
          <w:marTop w:val="0"/>
          <w:marBottom w:val="0"/>
          <w:divBdr>
            <w:top w:val="none" w:sz="0" w:space="0" w:color="auto"/>
            <w:left w:val="none" w:sz="0" w:space="0" w:color="auto"/>
            <w:bottom w:val="none" w:sz="0" w:space="0" w:color="auto"/>
            <w:right w:val="none" w:sz="0" w:space="0" w:color="auto"/>
          </w:divBdr>
          <w:divsChild>
            <w:div w:id="2035569927">
              <w:marLeft w:val="0"/>
              <w:marRight w:val="0"/>
              <w:marTop w:val="0"/>
              <w:marBottom w:val="0"/>
              <w:divBdr>
                <w:top w:val="none" w:sz="0" w:space="0" w:color="auto"/>
                <w:left w:val="none" w:sz="0" w:space="0" w:color="auto"/>
                <w:bottom w:val="none" w:sz="0" w:space="0" w:color="auto"/>
                <w:right w:val="none" w:sz="0" w:space="0" w:color="auto"/>
              </w:divBdr>
            </w:div>
          </w:divsChild>
        </w:div>
        <w:div w:id="301229021">
          <w:marLeft w:val="0"/>
          <w:marRight w:val="0"/>
          <w:marTop w:val="0"/>
          <w:marBottom w:val="0"/>
          <w:divBdr>
            <w:top w:val="none" w:sz="0" w:space="0" w:color="auto"/>
            <w:left w:val="none" w:sz="0" w:space="0" w:color="auto"/>
            <w:bottom w:val="none" w:sz="0" w:space="0" w:color="auto"/>
            <w:right w:val="none" w:sz="0" w:space="0" w:color="auto"/>
          </w:divBdr>
          <w:divsChild>
            <w:div w:id="867958871">
              <w:marLeft w:val="0"/>
              <w:marRight w:val="0"/>
              <w:marTop w:val="0"/>
              <w:marBottom w:val="0"/>
              <w:divBdr>
                <w:top w:val="none" w:sz="0" w:space="0" w:color="auto"/>
                <w:left w:val="none" w:sz="0" w:space="0" w:color="auto"/>
                <w:bottom w:val="none" w:sz="0" w:space="0" w:color="auto"/>
                <w:right w:val="none" w:sz="0" w:space="0" w:color="auto"/>
              </w:divBdr>
            </w:div>
          </w:divsChild>
        </w:div>
        <w:div w:id="591814529">
          <w:marLeft w:val="0"/>
          <w:marRight w:val="0"/>
          <w:marTop w:val="0"/>
          <w:marBottom w:val="0"/>
          <w:divBdr>
            <w:top w:val="none" w:sz="0" w:space="0" w:color="auto"/>
            <w:left w:val="none" w:sz="0" w:space="0" w:color="auto"/>
            <w:bottom w:val="none" w:sz="0" w:space="0" w:color="auto"/>
            <w:right w:val="none" w:sz="0" w:space="0" w:color="auto"/>
          </w:divBdr>
          <w:divsChild>
            <w:div w:id="1084886251">
              <w:marLeft w:val="0"/>
              <w:marRight w:val="0"/>
              <w:marTop w:val="0"/>
              <w:marBottom w:val="0"/>
              <w:divBdr>
                <w:top w:val="none" w:sz="0" w:space="0" w:color="auto"/>
                <w:left w:val="none" w:sz="0" w:space="0" w:color="auto"/>
                <w:bottom w:val="none" w:sz="0" w:space="0" w:color="auto"/>
                <w:right w:val="none" w:sz="0" w:space="0" w:color="auto"/>
              </w:divBdr>
            </w:div>
          </w:divsChild>
        </w:div>
        <w:div w:id="248195558">
          <w:marLeft w:val="0"/>
          <w:marRight w:val="0"/>
          <w:marTop w:val="0"/>
          <w:marBottom w:val="0"/>
          <w:divBdr>
            <w:top w:val="none" w:sz="0" w:space="0" w:color="auto"/>
            <w:left w:val="none" w:sz="0" w:space="0" w:color="auto"/>
            <w:bottom w:val="none" w:sz="0" w:space="0" w:color="auto"/>
            <w:right w:val="none" w:sz="0" w:space="0" w:color="auto"/>
          </w:divBdr>
          <w:divsChild>
            <w:div w:id="1932741704">
              <w:marLeft w:val="0"/>
              <w:marRight w:val="0"/>
              <w:marTop w:val="0"/>
              <w:marBottom w:val="0"/>
              <w:divBdr>
                <w:top w:val="none" w:sz="0" w:space="0" w:color="auto"/>
                <w:left w:val="none" w:sz="0" w:space="0" w:color="auto"/>
                <w:bottom w:val="none" w:sz="0" w:space="0" w:color="auto"/>
                <w:right w:val="none" w:sz="0" w:space="0" w:color="auto"/>
              </w:divBdr>
            </w:div>
          </w:divsChild>
        </w:div>
        <w:div w:id="17506976">
          <w:marLeft w:val="0"/>
          <w:marRight w:val="0"/>
          <w:marTop w:val="0"/>
          <w:marBottom w:val="0"/>
          <w:divBdr>
            <w:top w:val="none" w:sz="0" w:space="0" w:color="auto"/>
            <w:left w:val="none" w:sz="0" w:space="0" w:color="auto"/>
            <w:bottom w:val="none" w:sz="0" w:space="0" w:color="auto"/>
            <w:right w:val="none" w:sz="0" w:space="0" w:color="auto"/>
          </w:divBdr>
          <w:divsChild>
            <w:div w:id="1692342053">
              <w:marLeft w:val="0"/>
              <w:marRight w:val="0"/>
              <w:marTop w:val="0"/>
              <w:marBottom w:val="0"/>
              <w:divBdr>
                <w:top w:val="none" w:sz="0" w:space="0" w:color="auto"/>
                <w:left w:val="none" w:sz="0" w:space="0" w:color="auto"/>
                <w:bottom w:val="none" w:sz="0" w:space="0" w:color="auto"/>
                <w:right w:val="none" w:sz="0" w:space="0" w:color="auto"/>
              </w:divBdr>
            </w:div>
          </w:divsChild>
        </w:div>
        <w:div w:id="1872693428">
          <w:marLeft w:val="0"/>
          <w:marRight w:val="0"/>
          <w:marTop w:val="0"/>
          <w:marBottom w:val="0"/>
          <w:divBdr>
            <w:top w:val="none" w:sz="0" w:space="0" w:color="auto"/>
            <w:left w:val="none" w:sz="0" w:space="0" w:color="auto"/>
            <w:bottom w:val="none" w:sz="0" w:space="0" w:color="auto"/>
            <w:right w:val="none" w:sz="0" w:space="0" w:color="auto"/>
          </w:divBdr>
          <w:divsChild>
            <w:div w:id="1798452144">
              <w:marLeft w:val="0"/>
              <w:marRight w:val="0"/>
              <w:marTop w:val="0"/>
              <w:marBottom w:val="0"/>
              <w:divBdr>
                <w:top w:val="none" w:sz="0" w:space="0" w:color="auto"/>
                <w:left w:val="none" w:sz="0" w:space="0" w:color="auto"/>
                <w:bottom w:val="none" w:sz="0" w:space="0" w:color="auto"/>
                <w:right w:val="none" w:sz="0" w:space="0" w:color="auto"/>
              </w:divBdr>
            </w:div>
          </w:divsChild>
        </w:div>
        <w:div w:id="894197304">
          <w:marLeft w:val="0"/>
          <w:marRight w:val="0"/>
          <w:marTop w:val="0"/>
          <w:marBottom w:val="0"/>
          <w:divBdr>
            <w:top w:val="none" w:sz="0" w:space="0" w:color="auto"/>
            <w:left w:val="none" w:sz="0" w:space="0" w:color="auto"/>
            <w:bottom w:val="none" w:sz="0" w:space="0" w:color="auto"/>
            <w:right w:val="none" w:sz="0" w:space="0" w:color="auto"/>
          </w:divBdr>
          <w:divsChild>
            <w:div w:id="2122070658">
              <w:marLeft w:val="0"/>
              <w:marRight w:val="0"/>
              <w:marTop w:val="0"/>
              <w:marBottom w:val="0"/>
              <w:divBdr>
                <w:top w:val="none" w:sz="0" w:space="0" w:color="auto"/>
                <w:left w:val="none" w:sz="0" w:space="0" w:color="auto"/>
                <w:bottom w:val="none" w:sz="0" w:space="0" w:color="auto"/>
                <w:right w:val="none" w:sz="0" w:space="0" w:color="auto"/>
              </w:divBdr>
            </w:div>
          </w:divsChild>
        </w:div>
        <w:div w:id="1951206644">
          <w:marLeft w:val="0"/>
          <w:marRight w:val="0"/>
          <w:marTop w:val="0"/>
          <w:marBottom w:val="0"/>
          <w:divBdr>
            <w:top w:val="none" w:sz="0" w:space="0" w:color="auto"/>
            <w:left w:val="none" w:sz="0" w:space="0" w:color="auto"/>
            <w:bottom w:val="none" w:sz="0" w:space="0" w:color="auto"/>
            <w:right w:val="none" w:sz="0" w:space="0" w:color="auto"/>
          </w:divBdr>
          <w:divsChild>
            <w:div w:id="946275792">
              <w:marLeft w:val="0"/>
              <w:marRight w:val="0"/>
              <w:marTop w:val="0"/>
              <w:marBottom w:val="0"/>
              <w:divBdr>
                <w:top w:val="none" w:sz="0" w:space="0" w:color="auto"/>
                <w:left w:val="none" w:sz="0" w:space="0" w:color="auto"/>
                <w:bottom w:val="none" w:sz="0" w:space="0" w:color="auto"/>
                <w:right w:val="none" w:sz="0" w:space="0" w:color="auto"/>
              </w:divBdr>
            </w:div>
          </w:divsChild>
        </w:div>
        <w:div w:id="57751443">
          <w:marLeft w:val="0"/>
          <w:marRight w:val="0"/>
          <w:marTop w:val="0"/>
          <w:marBottom w:val="0"/>
          <w:divBdr>
            <w:top w:val="none" w:sz="0" w:space="0" w:color="auto"/>
            <w:left w:val="none" w:sz="0" w:space="0" w:color="auto"/>
            <w:bottom w:val="none" w:sz="0" w:space="0" w:color="auto"/>
            <w:right w:val="none" w:sz="0" w:space="0" w:color="auto"/>
          </w:divBdr>
          <w:divsChild>
            <w:div w:id="163979896">
              <w:marLeft w:val="0"/>
              <w:marRight w:val="0"/>
              <w:marTop w:val="0"/>
              <w:marBottom w:val="0"/>
              <w:divBdr>
                <w:top w:val="none" w:sz="0" w:space="0" w:color="auto"/>
                <w:left w:val="none" w:sz="0" w:space="0" w:color="auto"/>
                <w:bottom w:val="none" w:sz="0" w:space="0" w:color="auto"/>
                <w:right w:val="none" w:sz="0" w:space="0" w:color="auto"/>
              </w:divBdr>
            </w:div>
            <w:div w:id="1661734930">
              <w:marLeft w:val="0"/>
              <w:marRight w:val="0"/>
              <w:marTop w:val="0"/>
              <w:marBottom w:val="0"/>
              <w:divBdr>
                <w:top w:val="none" w:sz="0" w:space="0" w:color="auto"/>
                <w:left w:val="none" w:sz="0" w:space="0" w:color="auto"/>
                <w:bottom w:val="none" w:sz="0" w:space="0" w:color="auto"/>
                <w:right w:val="none" w:sz="0" w:space="0" w:color="auto"/>
              </w:divBdr>
            </w:div>
          </w:divsChild>
        </w:div>
        <w:div w:id="1759599997">
          <w:marLeft w:val="0"/>
          <w:marRight w:val="0"/>
          <w:marTop w:val="0"/>
          <w:marBottom w:val="0"/>
          <w:divBdr>
            <w:top w:val="none" w:sz="0" w:space="0" w:color="auto"/>
            <w:left w:val="none" w:sz="0" w:space="0" w:color="auto"/>
            <w:bottom w:val="none" w:sz="0" w:space="0" w:color="auto"/>
            <w:right w:val="none" w:sz="0" w:space="0" w:color="auto"/>
          </w:divBdr>
          <w:divsChild>
            <w:div w:id="439102983">
              <w:marLeft w:val="0"/>
              <w:marRight w:val="0"/>
              <w:marTop w:val="0"/>
              <w:marBottom w:val="0"/>
              <w:divBdr>
                <w:top w:val="none" w:sz="0" w:space="0" w:color="auto"/>
                <w:left w:val="none" w:sz="0" w:space="0" w:color="auto"/>
                <w:bottom w:val="none" w:sz="0" w:space="0" w:color="auto"/>
                <w:right w:val="none" w:sz="0" w:space="0" w:color="auto"/>
              </w:divBdr>
            </w:div>
          </w:divsChild>
        </w:div>
        <w:div w:id="1691687929">
          <w:marLeft w:val="0"/>
          <w:marRight w:val="0"/>
          <w:marTop w:val="0"/>
          <w:marBottom w:val="0"/>
          <w:divBdr>
            <w:top w:val="none" w:sz="0" w:space="0" w:color="auto"/>
            <w:left w:val="none" w:sz="0" w:space="0" w:color="auto"/>
            <w:bottom w:val="none" w:sz="0" w:space="0" w:color="auto"/>
            <w:right w:val="none" w:sz="0" w:space="0" w:color="auto"/>
          </w:divBdr>
          <w:divsChild>
            <w:div w:id="663969981">
              <w:marLeft w:val="0"/>
              <w:marRight w:val="0"/>
              <w:marTop w:val="0"/>
              <w:marBottom w:val="0"/>
              <w:divBdr>
                <w:top w:val="none" w:sz="0" w:space="0" w:color="auto"/>
                <w:left w:val="none" w:sz="0" w:space="0" w:color="auto"/>
                <w:bottom w:val="none" w:sz="0" w:space="0" w:color="auto"/>
                <w:right w:val="none" w:sz="0" w:space="0" w:color="auto"/>
              </w:divBdr>
            </w:div>
          </w:divsChild>
        </w:div>
        <w:div w:id="130246712">
          <w:marLeft w:val="0"/>
          <w:marRight w:val="0"/>
          <w:marTop w:val="0"/>
          <w:marBottom w:val="0"/>
          <w:divBdr>
            <w:top w:val="none" w:sz="0" w:space="0" w:color="auto"/>
            <w:left w:val="none" w:sz="0" w:space="0" w:color="auto"/>
            <w:bottom w:val="none" w:sz="0" w:space="0" w:color="auto"/>
            <w:right w:val="none" w:sz="0" w:space="0" w:color="auto"/>
          </w:divBdr>
          <w:divsChild>
            <w:div w:id="980117120">
              <w:marLeft w:val="0"/>
              <w:marRight w:val="0"/>
              <w:marTop w:val="0"/>
              <w:marBottom w:val="0"/>
              <w:divBdr>
                <w:top w:val="none" w:sz="0" w:space="0" w:color="auto"/>
                <w:left w:val="none" w:sz="0" w:space="0" w:color="auto"/>
                <w:bottom w:val="none" w:sz="0" w:space="0" w:color="auto"/>
                <w:right w:val="none" w:sz="0" w:space="0" w:color="auto"/>
              </w:divBdr>
            </w:div>
            <w:div w:id="1710258051">
              <w:marLeft w:val="0"/>
              <w:marRight w:val="0"/>
              <w:marTop w:val="0"/>
              <w:marBottom w:val="0"/>
              <w:divBdr>
                <w:top w:val="none" w:sz="0" w:space="0" w:color="auto"/>
                <w:left w:val="none" w:sz="0" w:space="0" w:color="auto"/>
                <w:bottom w:val="none" w:sz="0" w:space="0" w:color="auto"/>
                <w:right w:val="none" w:sz="0" w:space="0" w:color="auto"/>
              </w:divBdr>
            </w:div>
          </w:divsChild>
        </w:div>
        <w:div w:id="1484664958">
          <w:marLeft w:val="0"/>
          <w:marRight w:val="0"/>
          <w:marTop w:val="0"/>
          <w:marBottom w:val="0"/>
          <w:divBdr>
            <w:top w:val="none" w:sz="0" w:space="0" w:color="auto"/>
            <w:left w:val="none" w:sz="0" w:space="0" w:color="auto"/>
            <w:bottom w:val="none" w:sz="0" w:space="0" w:color="auto"/>
            <w:right w:val="none" w:sz="0" w:space="0" w:color="auto"/>
          </w:divBdr>
          <w:divsChild>
            <w:div w:id="1687361523">
              <w:marLeft w:val="0"/>
              <w:marRight w:val="0"/>
              <w:marTop w:val="0"/>
              <w:marBottom w:val="0"/>
              <w:divBdr>
                <w:top w:val="none" w:sz="0" w:space="0" w:color="auto"/>
                <w:left w:val="none" w:sz="0" w:space="0" w:color="auto"/>
                <w:bottom w:val="none" w:sz="0" w:space="0" w:color="auto"/>
                <w:right w:val="none" w:sz="0" w:space="0" w:color="auto"/>
              </w:divBdr>
            </w:div>
          </w:divsChild>
        </w:div>
        <w:div w:id="1454640136">
          <w:marLeft w:val="0"/>
          <w:marRight w:val="0"/>
          <w:marTop w:val="0"/>
          <w:marBottom w:val="0"/>
          <w:divBdr>
            <w:top w:val="none" w:sz="0" w:space="0" w:color="auto"/>
            <w:left w:val="none" w:sz="0" w:space="0" w:color="auto"/>
            <w:bottom w:val="none" w:sz="0" w:space="0" w:color="auto"/>
            <w:right w:val="none" w:sz="0" w:space="0" w:color="auto"/>
          </w:divBdr>
          <w:divsChild>
            <w:div w:id="1761364816">
              <w:marLeft w:val="0"/>
              <w:marRight w:val="0"/>
              <w:marTop w:val="0"/>
              <w:marBottom w:val="0"/>
              <w:divBdr>
                <w:top w:val="none" w:sz="0" w:space="0" w:color="auto"/>
                <w:left w:val="none" w:sz="0" w:space="0" w:color="auto"/>
                <w:bottom w:val="none" w:sz="0" w:space="0" w:color="auto"/>
                <w:right w:val="none" w:sz="0" w:space="0" w:color="auto"/>
              </w:divBdr>
            </w:div>
          </w:divsChild>
        </w:div>
        <w:div w:id="669063019">
          <w:marLeft w:val="0"/>
          <w:marRight w:val="0"/>
          <w:marTop w:val="0"/>
          <w:marBottom w:val="0"/>
          <w:divBdr>
            <w:top w:val="none" w:sz="0" w:space="0" w:color="auto"/>
            <w:left w:val="none" w:sz="0" w:space="0" w:color="auto"/>
            <w:bottom w:val="none" w:sz="0" w:space="0" w:color="auto"/>
            <w:right w:val="none" w:sz="0" w:space="0" w:color="auto"/>
          </w:divBdr>
          <w:divsChild>
            <w:div w:id="302585078">
              <w:marLeft w:val="0"/>
              <w:marRight w:val="0"/>
              <w:marTop w:val="0"/>
              <w:marBottom w:val="0"/>
              <w:divBdr>
                <w:top w:val="none" w:sz="0" w:space="0" w:color="auto"/>
                <w:left w:val="none" w:sz="0" w:space="0" w:color="auto"/>
                <w:bottom w:val="none" w:sz="0" w:space="0" w:color="auto"/>
                <w:right w:val="none" w:sz="0" w:space="0" w:color="auto"/>
              </w:divBdr>
            </w:div>
          </w:divsChild>
        </w:div>
        <w:div w:id="53814991">
          <w:marLeft w:val="0"/>
          <w:marRight w:val="0"/>
          <w:marTop w:val="0"/>
          <w:marBottom w:val="0"/>
          <w:divBdr>
            <w:top w:val="none" w:sz="0" w:space="0" w:color="auto"/>
            <w:left w:val="none" w:sz="0" w:space="0" w:color="auto"/>
            <w:bottom w:val="none" w:sz="0" w:space="0" w:color="auto"/>
            <w:right w:val="none" w:sz="0" w:space="0" w:color="auto"/>
          </w:divBdr>
          <w:divsChild>
            <w:div w:id="1722749077">
              <w:marLeft w:val="0"/>
              <w:marRight w:val="0"/>
              <w:marTop w:val="0"/>
              <w:marBottom w:val="0"/>
              <w:divBdr>
                <w:top w:val="none" w:sz="0" w:space="0" w:color="auto"/>
                <w:left w:val="none" w:sz="0" w:space="0" w:color="auto"/>
                <w:bottom w:val="none" w:sz="0" w:space="0" w:color="auto"/>
                <w:right w:val="none" w:sz="0" w:space="0" w:color="auto"/>
              </w:divBdr>
            </w:div>
            <w:div w:id="880483850">
              <w:marLeft w:val="0"/>
              <w:marRight w:val="0"/>
              <w:marTop w:val="0"/>
              <w:marBottom w:val="0"/>
              <w:divBdr>
                <w:top w:val="none" w:sz="0" w:space="0" w:color="auto"/>
                <w:left w:val="none" w:sz="0" w:space="0" w:color="auto"/>
                <w:bottom w:val="none" w:sz="0" w:space="0" w:color="auto"/>
                <w:right w:val="none" w:sz="0" w:space="0" w:color="auto"/>
              </w:divBdr>
            </w:div>
          </w:divsChild>
        </w:div>
        <w:div w:id="1712460541">
          <w:marLeft w:val="0"/>
          <w:marRight w:val="0"/>
          <w:marTop w:val="0"/>
          <w:marBottom w:val="0"/>
          <w:divBdr>
            <w:top w:val="none" w:sz="0" w:space="0" w:color="auto"/>
            <w:left w:val="none" w:sz="0" w:space="0" w:color="auto"/>
            <w:bottom w:val="none" w:sz="0" w:space="0" w:color="auto"/>
            <w:right w:val="none" w:sz="0" w:space="0" w:color="auto"/>
          </w:divBdr>
          <w:divsChild>
            <w:div w:id="1423145148">
              <w:marLeft w:val="0"/>
              <w:marRight w:val="0"/>
              <w:marTop w:val="0"/>
              <w:marBottom w:val="0"/>
              <w:divBdr>
                <w:top w:val="none" w:sz="0" w:space="0" w:color="auto"/>
                <w:left w:val="none" w:sz="0" w:space="0" w:color="auto"/>
                <w:bottom w:val="none" w:sz="0" w:space="0" w:color="auto"/>
                <w:right w:val="none" w:sz="0" w:space="0" w:color="auto"/>
              </w:divBdr>
            </w:div>
          </w:divsChild>
        </w:div>
        <w:div w:id="482161073">
          <w:marLeft w:val="0"/>
          <w:marRight w:val="0"/>
          <w:marTop w:val="0"/>
          <w:marBottom w:val="0"/>
          <w:divBdr>
            <w:top w:val="none" w:sz="0" w:space="0" w:color="auto"/>
            <w:left w:val="none" w:sz="0" w:space="0" w:color="auto"/>
            <w:bottom w:val="none" w:sz="0" w:space="0" w:color="auto"/>
            <w:right w:val="none" w:sz="0" w:space="0" w:color="auto"/>
          </w:divBdr>
          <w:divsChild>
            <w:div w:id="1872566738">
              <w:marLeft w:val="0"/>
              <w:marRight w:val="0"/>
              <w:marTop w:val="0"/>
              <w:marBottom w:val="0"/>
              <w:divBdr>
                <w:top w:val="none" w:sz="0" w:space="0" w:color="auto"/>
                <w:left w:val="none" w:sz="0" w:space="0" w:color="auto"/>
                <w:bottom w:val="none" w:sz="0" w:space="0" w:color="auto"/>
                <w:right w:val="none" w:sz="0" w:space="0" w:color="auto"/>
              </w:divBdr>
            </w:div>
          </w:divsChild>
        </w:div>
        <w:div w:id="1844052974">
          <w:marLeft w:val="0"/>
          <w:marRight w:val="0"/>
          <w:marTop w:val="0"/>
          <w:marBottom w:val="0"/>
          <w:divBdr>
            <w:top w:val="none" w:sz="0" w:space="0" w:color="auto"/>
            <w:left w:val="none" w:sz="0" w:space="0" w:color="auto"/>
            <w:bottom w:val="none" w:sz="0" w:space="0" w:color="auto"/>
            <w:right w:val="none" w:sz="0" w:space="0" w:color="auto"/>
          </w:divBdr>
          <w:divsChild>
            <w:div w:id="1844934123">
              <w:marLeft w:val="0"/>
              <w:marRight w:val="0"/>
              <w:marTop w:val="0"/>
              <w:marBottom w:val="0"/>
              <w:divBdr>
                <w:top w:val="none" w:sz="0" w:space="0" w:color="auto"/>
                <w:left w:val="none" w:sz="0" w:space="0" w:color="auto"/>
                <w:bottom w:val="none" w:sz="0" w:space="0" w:color="auto"/>
                <w:right w:val="none" w:sz="0" w:space="0" w:color="auto"/>
              </w:divBdr>
            </w:div>
          </w:divsChild>
        </w:div>
        <w:div w:id="936519449">
          <w:marLeft w:val="0"/>
          <w:marRight w:val="0"/>
          <w:marTop w:val="0"/>
          <w:marBottom w:val="0"/>
          <w:divBdr>
            <w:top w:val="none" w:sz="0" w:space="0" w:color="auto"/>
            <w:left w:val="none" w:sz="0" w:space="0" w:color="auto"/>
            <w:bottom w:val="none" w:sz="0" w:space="0" w:color="auto"/>
            <w:right w:val="none" w:sz="0" w:space="0" w:color="auto"/>
          </w:divBdr>
          <w:divsChild>
            <w:div w:id="1284506227">
              <w:marLeft w:val="0"/>
              <w:marRight w:val="0"/>
              <w:marTop w:val="0"/>
              <w:marBottom w:val="0"/>
              <w:divBdr>
                <w:top w:val="none" w:sz="0" w:space="0" w:color="auto"/>
                <w:left w:val="none" w:sz="0" w:space="0" w:color="auto"/>
                <w:bottom w:val="none" w:sz="0" w:space="0" w:color="auto"/>
                <w:right w:val="none" w:sz="0" w:space="0" w:color="auto"/>
              </w:divBdr>
            </w:div>
            <w:div w:id="200829279">
              <w:marLeft w:val="0"/>
              <w:marRight w:val="0"/>
              <w:marTop w:val="0"/>
              <w:marBottom w:val="0"/>
              <w:divBdr>
                <w:top w:val="none" w:sz="0" w:space="0" w:color="auto"/>
                <w:left w:val="none" w:sz="0" w:space="0" w:color="auto"/>
                <w:bottom w:val="none" w:sz="0" w:space="0" w:color="auto"/>
                <w:right w:val="none" w:sz="0" w:space="0" w:color="auto"/>
              </w:divBdr>
            </w:div>
            <w:div w:id="152257452">
              <w:marLeft w:val="0"/>
              <w:marRight w:val="0"/>
              <w:marTop w:val="0"/>
              <w:marBottom w:val="0"/>
              <w:divBdr>
                <w:top w:val="none" w:sz="0" w:space="0" w:color="auto"/>
                <w:left w:val="none" w:sz="0" w:space="0" w:color="auto"/>
                <w:bottom w:val="none" w:sz="0" w:space="0" w:color="auto"/>
                <w:right w:val="none" w:sz="0" w:space="0" w:color="auto"/>
              </w:divBdr>
            </w:div>
            <w:div w:id="302083036">
              <w:marLeft w:val="0"/>
              <w:marRight w:val="0"/>
              <w:marTop w:val="0"/>
              <w:marBottom w:val="0"/>
              <w:divBdr>
                <w:top w:val="none" w:sz="0" w:space="0" w:color="auto"/>
                <w:left w:val="none" w:sz="0" w:space="0" w:color="auto"/>
                <w:bottom w:val="none" w:sz="0" w:space="0" w:color="auto"/>
                <w:right w:val="none" w:sz="0" w:space="0" w:color="auto"/>
              </w:divBdr>
            </w:div>
            <w:div w:id="336465077">
              <w:marLeft w:val="0"/>
              <w:marRight w:val="0"/>
              <w:marTop w:val="0"/>
              <w:marBottom w:val="0"/>
              <w:divBdr>
                <w:top w:val="none" w:sz="0" w:space="0" w:color="auto"/>
                <w:left w:val="none" w:sz="0" w:space="0" w:color="auto"/>
                <w:bottom w:val="none" w:sz="0" w:space="0" w:color="auto"/>
                <w:right w:val="none" w:sz="0" w:space="0" w:color="auto"/>
              </w:divBdr>
            </w:div>
            <w:div w:id="105735932">
              <w:marLeft w:val="0"/>
              <w:marRight w:val="0"/>
              <w:marTop w:val="0"/>
              <w:marBottom w:val="0"/>
              <w:divBdr>
                <w:top w:val="none" w:sz="0" w:space="0" w:color="auto"/>
                <w:left w:val="none" w:sz="0" w:space="0" w:color="auto"/>
                <w:bottom w:val="none" w:sz="0" w:space="0" w:color="auto"/>
                <w:right w:val="none" w:sz="0" w:space="0" w:color="auto"/>
              </w:divBdr>
            </w:div>
            <w:div w:id="1570995101">
              <w:marLeft w:val="0"/>
              <w:marRight w:val="0"/>
              <w:marTop w:val="0"/>
              <w:marBottom w:val="0"/>
              <w:divBdr>
                <w:top w:val="none" w:sz="0" w:space="0" w:color="auto"/>
                <w:left w:val="none" w:sz="0" w:space="0" w:color="auto"/>
                <w:bottom w:val="none" w:sz="0" w:space="0" w:color="auto"/>
                <w:right w:val="none" w:sz="0" w:space="0" w:color="auto"/>
              </w:divBdr>
            </w:div>
            <w:div w:id="1195121150">
              <w:marLeft w:val="0"/>
              <w:marRight w:val="0"/>
              <w:marTop w:val="0"/>
              <w:marBottom w:val="0"/>
              <w:divBdr>
                <w:top w:val="none" w:sz="0" w:space="0" w:color="auto"/>
                <w:left w:val="none" w:sz="0" w:space="0" w:color="auto"/>
                <w:bottom w:val="none" w:sz="0" w:space="0" w:color="auto"/>
                <w:right w:val="none" w:sz="0" w:space="0" w:color="auto"/>
              </w:divBdr>
            </w:div>
            <w:div w:id="1524316811">
              <w:marLeft w:val="0"/>
              <w:marRight w:val="0"/>
              <w:marTop w:val="0"/>
              <w:marBottom w:val="0"/>
              <w:divBdr>
                <w:top w:val="none" w:sz="0" w:space="0" w:color="auto"/>
                <w:left w:val="none" w:sz="0" w:space="0" w:color="auto"/>
                <w:bottom w:val="none" w:sz="0" w:space="0" w:color="auto"/>
                <w:right w:val="none" w:sz="0" w:space="0" w:color="auto"/>
              </w:divBdr>
            </w:div>
            <w:div w:id="95516858">
              <w:marLeft w:val="0"/>
              <w:marRight w:val="0"/>
              <w:marTop w:val="0"/>
              <w:marBottom w:val="0"/>
              <w:divBdr>
                <w:top w:val="none" w:sz="0" w:space="0" w:color="auto"/>
                <w:left w:val="none" w:sz="0" w:space="0" w:color="auto"/>
                <w:bottom w:val="none" w:sz="0" w:space="0" w:color="auto"/>
                <w:right w:val="none" w:sz="0" w:space="0" w:color="auto"/>
              </w:divBdr>
            </w:div>
            <w:div w:id="466556701">
              <w:marLeft w:val="0"/>
              <w:marRight w:val="0"/>
              <w:marTop w:val="0"/>
              <w:marBottom w:val="0"/>
              <w:divBdr>
                <w:top w:val="none" w:sz="0" w:space="0" w:color="auto"/>
                <w:left w:val="none" w:sz="0" w:space="0" w:color="auto"/>
                <w:bottom w:val="none" w:sz="0" w:space="0" w:color="auto"/>
                <w:right w:val="none" w:sz="0" w:space="0" w:color="auto"/>
              </w:divBdr>
            </w:div>
            <w:div w:id="1652098337">
              <w:marLeft w:val="0"/>
              <w:marRight w:val="0"/>
              <w:marTop w:val="0"/>
              <w:marBottom w:val="0"/>
              <w:divBdr>
                <w:top w:val="none" w:sz="0" w:space="0" w:color="auto"/>
                <w:left w:val="none" w:sz="0" w:space="0" w:color="auto"/>
                <w:bottom w:val="none" w:sz="0" w:space="0" w:color="auto"/>
                <w:right w:val="none" w:sz="0" w:space="0" w:color="auto"/>
              </w:divBdr>
            </w:div>
            <w:div w:id="1329283840">
              <w:marLeft w:val="0"/>
              <w:marRight w:val="0"/>
              <w:marTop w:val="0"/>
              <w:marBottom w:val="0"/>
              <w:divBdr>
                <w:top w:val="none" w:sz="0" w:space="0" w:color="auto"/>
                <w:left w:val="none" w:sz="0" w:space="0" w:color="auto"/>
                <w:bottom w:val="none" w:sz="0" w:space="0" w:color="auto"/>
                <w:right w:val="none" w:sz="0" w:space="0" w:color="auto"/>
              </w:divBdr>
            </w:div>
            <w:div w:id="1686132408">
              <w:marLeft w:val="0"/>
              <w:marRight w:val="0"/>
              <w:marTop w:val="0"/>
              <w:marBottom w:val="0"/>
              <w:divBdr>
                <w:top w:val="none" w:sz="0" w:space="0" w:color="auto"/>
                <w:left w:val="none" w:sz="0" w:space="0" w:color="auto"/>
                <w:bottom w:val="none" w:sz="0" w:space="0" w:color="auto"/>
                <w:right w:val="none" w:sz="0" w:space="0" w:color="auto"/>
              </w:divBdr>
            </w:div>
            <w:div w:id="1269965340">
              <w:marLeft w:val="0"/>
              <w:marRight w:val="0"/>
              <w:marTop w:val="0"/>
              <w:marBottom w:val="0"/>
              <w:divBdr>
                <w:top w:val="none" w:sz="0" w:space="0" w:color="auto"/>
                <w:left w:val="none" w:sz="0" w:space="0" w:color="auto"/>
                <w:bottom w:val="none" w:sz="0" w:space="0" w:color="auto"/>
                <w:right w:val="none" w:sz="0" w:space="0" w:color="auto"/>
              </w:divBdr>
            </w:div>
            <w:div w:id="464464980">
              <w:marLeft w:val="0"/>
              <w:marRight w:val="0"/>
              <w:marTop w:val="0"/>
              <w:marBottom w:val="0"/>
              <w:divBdr>
                <w:top w:val="none" w:sz="0" w:space="0" w:color="auto"/>
                <w:left w:val="none" w:sz="0" w:space="0" w:color="auto"/>
                <w:bottom w:val="none" w:sz="0" w:space="0" w:color="auto"/>
                <w:right w:val="none" w:sz="0" w:space="0" w:color="auto"/>
              </w:divBdr>
            </w:div>
            <w:div w:id="723598718">
              <w:marLeft w:val="0"/>
              <w:marRight w:val="0"/>
              <w:marTop w:val="0"/>
              <w:marBottom w:val="0"/>
              <w:divBdr>
                <w:top w:val="none" w:sz="0" w:space="0" w:color="auto"/>
                <w:left w:val="none" w:sz="0" w:space="0" w:color="auto"/>
                <w:bottom w:val="none" w:sz="0" w:space="0" w:color="auto"/>
                <w:right w:val="none" w:sz="0" w:space="0" w:color="auto"/>
              </w:divBdr>
            </w:div>
            <w:div w:id="456796227">
              <w:marLeft w:val="0"/>
              <w:marRight w:val="0"/>
              <w:marTop w:val="0"/>
              <w:marBottom w:val="0"/>
              <w:divBdr>
                <w:top w:val="none" w:sz="0" w:space="0" w:color="auto"/>
                <w:left w:val="none" w:sz="0" w:space="0" w:color="auto"/>
                <w:bottom w:val="none" w:sz="0" w:space="0" w:color="auto"/>
                <w:right w:val="none" w:sz="0" w:space="0" w:color="auto"/>
              </w:divBdr>
            </w:div>
          </w:divsChild>
        </w:div>
        <w:div w:id="1196693172">
          <w:marLeft w:val="0"/>
          <w:marRight w:val="0"/>
          <w:marTop w:val="0"/>
          <w:marBottom w:val="0"/>
          <w:divBdr>
            <w:top w:val="none" w:sz="0" w:space="0" w:color="auto"/>
            <w:left w:val="none" w:sz="0" w:space="0" w:color="auto"/>
            <w:bottom w:val="none" w:sz="0" w:space="0" w:color="auto"/>
            <w:right w:val="none" w:sz="0" w:space="0" w:color="auto"/>
          </w:divBdr>
          <w:divsChild>
            <w:div w:id="1890190612">
              <w:marLeft w:val="0"/>
              <w:marRight w:val="0"/>
              <w:marTop w:val="0"/>
              <w:marBottom w:val="0"/>
              <w:divBdr>
                <w:top w:val="none" w:sz="0" w:space="0" w:color="auto"/>
                <w:left w:val="none" w:sz="0" w:space="0" w:color="auto"/>
                <w:bottom w:val="none" w:sz="0" w:space="0" w:color="auto"/>
                <w:right w:val="none" w:sz="0" w:space="0" w:color="auto"/>
              </w:divBdr>
            </w:div>
          </w:divsChild>
        </w:div>
        <w:div w:id="126700453">
          <w:marLeft w:val="0"/>
          <w:marRight w:val="0"/>
          <w:marTop w:val="0"/>
          <w:marBottom w:val="0"/>
          <w:divBdr>
            <w:top w:val="none" w:sz="0" w:space="0" w:color="auto"/>
            <w:left w:val="none" w:sz="0" w:space="0" w:color="auto"/>
            <w:bottom w:val="none" w:sz="0" w:space="0" w:color="auto"/>
            <w:right w:val="none" w:sz="0" w:space="0" w:color="auto"/>
          </w:divBdr>
          <w:divsChild>
            <w:div w:id="168954774">
              <w:marLeft w:val="0"/>
              <w:marRight w:val="0"/>
              <w:marTop w:val="0"/>
              <w:marBottom w:val="0"/>
              <w:divBdr>
                <w:top w:val="none" w:sz="0" w:space="0" w:color="auto"/>
                <w:left w:val="none" w:sz="0" w:space="0" w:color="auto"/>
                <w:bottom w:val="none" w:sz="0" w:space="0" w:color="auto"/>
                <w:right w:val="none" w:sz="0" w:space="0" w:color="auto"/>
              </w:divBdr>
            </w:div>
          </w:divsChild>
        </w:div>
        <w:div w:id="1728723105">
          <w:marLeft w:val="0"/>
          <w:marRight w:val="0"/>
          <w:marTop w:val="0"/>
          <w:marBottom w:val="0"/>
          <w:divBdr>
            <w:top w:val="none" w:sz="0" w:space="0" w:color="auto"/>
            <w:left w:val="none" w:sz="0" w:space="0" w:color="auto"/>
            <w:bottom w:val="none" w:sz="0" w:space="0" w:color="auto"/>
            <w:right w:val="none" w:sz="0" w:space="0" w:color="auto"/>
          </w:divBdr>
          <w:divsChild>
            <w:div w:id="545603048">
              <w:marLeft w:val="0"/>
              <w:marRight w:val="0"/>
              <w:marTop w:val="0"/>
              <w:marBottom w:val="0"/>
              <w:divBdr>
                <w:top w:val="none" w:sz="0" w:space="0" w:color="auto"/>
                <w:left w:val="none" w:sz="0" w:space="0" w:color="auto"/>
                <w:bottom w:val="none" w:sz="0" w:space="0" w:color="auto"/>
                <w:right w:val="none" w:sz="0" w:space="0" w:color="auto"/>
              </w:divBdr>
            </w:div>
            <w:div w:id="411270484">
              <w:marLeft w:val="0"/>
              <w:marRight w:val="0"/>
              <w:marTop w:val="0"/>
              <w:marBottom w:val="0"/>
              <w:divBdr>
                <w:top w:val="none" w:sz="0" w:space="0" w:color="auto"/>
                <w:left w:val="none" w:sz="0" w:space="0" w:color="auto"/>
                <w:bottom w:val="none" w:sz="0" w:space="0" w:color="auto"/>
                <w:right w:val="none" w:sz="0" w:space="0" w:color="auto"/>
              </w:divBdr>
            </w:div>
            <w:div w:id="1024477543">
              <w:marLeft w:val="0"/>
              <w:marRight w:val="0"/>
              <w:marTop w:val="0"/>
              <w:marBottom w:val="0"/>
              <w:divBdr>
                <w:top w:val="none" w:sz="0" w:space="0" w:color="auto"/>
                <w:left w:val="none" w:sz="0" w:space="0" w:color="auto"/>
                <w:bottom w:val="none" w:sz="0" w:space="0" w:color="auto"/>
                <w:right w:val="none" w:sz="0" w:space="0" w:color="auto"/>
              </w:divBdr>
            </w:div>
            <w:div w:id="535898388">
              <w:marLeft w:val="0"/>
              <w:marRight w:val="0"/>
              <w:marTop w:val="0"/>
              <w:marBottom w:val="0"/>
              <w:divBdr>
                <w:top w:val="none" w:sz="0" w:space="0" w:color="auto"/>
                <w:left w:val="none" w:sz="0" w:space="0" w:color="auto"/>
                <w:bottom w:val="none" w:sz="0" w:space="0" w:color="auto"/>
                <w:right w:val="none" w:sz="0" w:space="0" w:color="auto"/>
              </w:divBdr>
            </w:div>
            <w:div w:id="1923300092">
              <w:marLeft w:val="0"/>
              <w:marRight w:val="0"/>
              <w:marTop w:val="0"/>
              <w:marBottom w:val="0"/>
              <w:divBdr>
                <w:top w:val="none" w:sz="0" w:space="0" w:color="auto"/>
                <w:left w:val="none" w:sz="0" w:space="0" w:color="auto"/>
                <w:bottom w:val="none" w:sz="0" w:space="0" w:color="auto"/>
                <w:right w:val="none" w:sz="0" w:space="0" w:color="auto"/>
              </w:divBdr>
            </w:div>
            <w:div w:id="208013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633117">
      <w:bodyDiv w:val="1"/>
      <w:marLeft w:val="0"/>
      <w:marRight w:val="0"/>
      <w:marTop w:val="0"/>
      <w:marBottom w:val="0"/>
      <w:divBdr>
        <w:top w:val="none" w:sz="0" w:space="0" w:color="auto"/>
        <w:left w:val="none" w:sz="0" w:space="0" w:color="auto"/>
        <w:bottom w:val="none" w:sz="0" w:space="0" w:color="auto"/>
        <w:right w:val="none" w:sz="0" w:space="0" w:color="auto"/>
      </w:divBdr>
      <w:divsChild>
        <w:div w:id="16541033">
          <w:marLeft w:val="0"/>
          <w:marRight w:val="0"/>
          <w:marTop w:val="0"/>
          <w:marBottom w:val="0"/>
          <w:divBdr>
            <w:top w:val="none" w:sz="0" w:space="0" w:color="auto"/>
            <w:left w:val="none" w:sz="0" w:space="0" w:color="auto"/>
            <w:bottom w:val="none" w:sz="0" w:space="0" w:color="auto"/>
            <w:right w:val="none" w:sz="0" w:space="0" w:color="auto"/>
          </w:divBdr>
          <w:divsChild>
            <w:div w:id="381178782">
              <w:marLeft w:val="0"/>
              <w:marRight w:val="0"/>
              <w:marTop w:val="0"/>
              <w:marBottom w:val="0"/>
              <w:divBdr>
                <w:top w:val="none" w:sz="0" w:space="0" w:color="auto"/>
                <w:left w:val="none" w:sz="0" w:space="0" w:color="auto"/>
                <w:bottom w:val="none" w:sz="0" w:space="0" w:color="auto"/>
                <w:right w:val="none" w:sz="0" w:space="0" w:color="auto"/>
              </w:divBdr>
            </w:div>
          </w:divsChild>
        </w:div>
        <w:div w:id="1196037341">
          <w:marLeft w:val="0"/>
          <w:marRight w:val="0"/>
          <w:marTop w:val="0"/>
          <w:marBottom w:val="0"/>
          <w:divBdr>
            <w:top w:val="none" w:sz="0" w:space="0" w:color="auto"/>
            <w:left w:val="none" w:sz="0" w:space="0" w:color="auto"/>
            <w:bottom w:val="none" w:sz="0" w:space="0" w:color="auto"/>
            <w:right w:val="none" w:sz="0" w:space="0" w:color="auto"/>
          </w:divBdr>
          <w:divsChild>
            <w:div w:id="97870903">
              <w:marLeft w:val="0"/>
              <w:marRight w:val="0"/>
              <w:marTop w:val="0"/>
              <w:marBottom w:val="0"/>
              <w:divBdr>
                <w:top w:val="none" w:sz="0" w:space="0" w:color="auto"/>
                <w:left w:val="none" w:sz="0" w:space="0" w:color="auto"/>
                <w:bottom w:val="none" w:sz="0" w:space="0" w:color="auto"/>
                <w:right w:val="none" w:sz="0" w:space="0" w:color="auto"/>
              </w:divBdr>
            </w:div>
          </w:divsChild>
        </w:div>
        <w:div w:id="128982060">
          <w:marLeft w:val="0"/>
          <w:marRight w:val="0"/>
          <w:marTop w:val="0"/>
          <w:marBottom w:val="0"/>
          <w:divBdr>
            <w:top w:val="none" w:sz="0" w:space="0" w:color="auto"/>
            <w:left w:val="none" w:sz="0" w:space="0" w:color="auto"/>
            <w:bottom w:val="none" w:sz="0" w:space="0" w:color="auto"/>
            <w:right w:val="none" w:sz="0" w:space="0" w:color="auto"/>
          </w:divBdr>
          <w:divsChild>
            <w:div w:id="2035615064">
              <w:marLeft w:val="0"/>
              <w:marRight w:val="0"/>
              <w:marTop w:val="0"/>
              <w:marBottom w:val="0"/>
              <w:divBdr>
                <w:top w:val="none" w:sz="0" w:space="0" w:color="auto"/>
                <w:left w:val="none" w:sz="0" w:space="0" w:color="auto"/>
                <w:bottom w:val="none" w:sz="0" w:space="0" w:color="auto"/>
                <w:right w:val="none" w:sz="0" w:space="0" w:color="auto"/>
              </w:divBdr>
            </w:div>
          </w:divsChild>
        </w:div>
        <w:div w:id="1046950632">
          <w:marLeft w:val="0"/>
          <w:marRight w:val="0"/>
          <w:marTop w:val="0"/>
          <w:marBottom w:val="0"/>
          <w:divBdr>
            <w:top w:val="none" w:sz="0" w:space="0" w:color="auto"/>
            <w:left w:val="none" w:sz="0" w:space="0" w:color="auto"/>
            <w:bottom w:val="none" w:sz="0" w:space="0" w:color="auto"/>
            <w:right w:val="none" w:sz="0" w:space="0" w:color="auto"/>
          </w:divBdr>
          <w:divsChild>
            <w:div w:id="1221406158">
              <w:marLeft w:val="0"/>
              <w:marRight w:val="0"/>
              <w:marTop w:val="0"/>
              <w:marBottom w:val="0"/>
              <w:divBdr>
                <w:top w:val="none" w:sz="0" w:space="0" w:color="auto"/>
                <w:left w:val="none" w:sz="0" w:space="0" w:color="auto"/>
                <w:bottom w:val="none" w:sz="0" w:space="0" w:color="auto"/>
                <w:right w:val="none" w:sz="0" w:space="0" w:color="auto"/>
              </w:divBdr>
            </w:div>
          </w:divsChild>
        </w:div>
        <w:div w:id="467169178">
          <w:marLeft w:val="0"/>
          <w:marRight w:val="0"/>
          <w:marTop w:val="0"/>
          <w:marBottom w:val="0"/>
          <w:divBdr>
            <w:top w:val="none" w:sz="0" w:space="0" w:color="auto"/>
            <w:left w:val="none" w:sz="0" w:space="0" w:color="auto"/>
            <w:bottom w:val="none" w:sz="0" w:space="0" w:color="auto"/>
            <w:right w:val="none" w:sz="0" w:space="0" w:color="auto"/>
          </w:divBdr>
          <w:divsChild>
            <w:div w:id="2099910808">
              <w:marLeft w:val="0"/>
              <w:marRight w:val="0"/>
              <w:marTop w:val="0"/>
              <w:marBottom w:val="0"/>
              <w:divBdr>
                <w:top w:val="none" w:sz="0" w:space="0" w:color="auto"/>
                <w:left w:val="none" w:sz="0" w:space="0" w:color="auto"/>
                <w:bottom w:val="none" w:sz="0" w:space="0" w:color="auto"/>
                <w:right w:val="none" w:sz="0" w:space="0" w:color="auto"/>
              </w:divBdr>
            </w:div>
          </w:divsChild>
        </w:div>
        <w:div w:id="2021853342">
          <w:marLeft w:val="0"/>
          <w:marRight w:val="0"/>
          <w:marTop w:val="0"/>
          <w:marBottom w:val="0"/>
          <w:divBdr>
            <w:top w:val="none" w:sz="0" w:space="0" w:color="auto"/>
            <w:left w:val="none" w:sz="0" w:space="0" w:color="auto"/>
            <w:bottom w:val="none" w:sz="0" w:space="0" w:color="auto"/>
            <w:right w:val="none" w:sz="0" w:space="0" w:color="auto"/>
          </w:divBdr>
          <w:divsChild>
            <w:div w:id="212691605">
              <w:marLeft w:val="0"/>
              <w:marRight w:val="0"/>
              <w:marTop w:val="0"/>
              <w:marBottom w:val="0"/>
              <w:divBdr>
                <w:top w:val="none" w:sz="0" w:space="0" w:color="auto"/>
                <w:left w:val="none" w:sz="0" w:space="0" w:color="auto"/>
                <w:bottom w:val="none" w:sz="0" w:space="0" w:color="auto"/>
                <w:right w:val="none" w:sz="0" w:space="0" w:color="auto"/>
              </w:divBdr>
            </w:div>
          </w:divsChild>
        </w:div>
        <w:div w:id="1850177035">
          <w:marLeft w:val="0"/>
          <w:marRight w:val="0"/>
          <w:marTop w:val="0"/>
          <w:marBottom w:val="0"/>
          <w:divBdr>
            <w:top w:val="none" w:sz="0" w:space="0" w:color="auto"/>
            <w:left w:val="none" w:sz="0" w:space="0" w:color="auto"/>
            <w:bottom w:val="none" w:sz="0" w:space="0" w:color="auto"/>
            <w:right w:val="none" w:sz="0" w:space="0" w:color="auto"/>
          </w:divBdr>
          <w:divsChild>
            <w:div w:id="462888057">
              <w:marLeft w:val="0"/>
              <w:marRight w:val="0"/>
              <w:marTop w:val="0"/>
              <w:marBottom w:val="0"/>
              <w:divBdr>
                <w:top w:val="none" w:sz="0" w:space="0" w:color="auto"/>
                <w:left w:val="none" w:sz="0" w:space="0" w:color="auto"/>
                <w:bottom w:val="none" w:sz="0" w:space="0" w:color="auto"/>
                <w:right w:val="none" w:sz="0" w:space="0" w:color="auto"/>
              </w:divBdr>
            </w:div>
          </w:divsChild>
        </w:div>
        <w:div w:id="1405492700">
          <w:marLeft w:val="0"/>
          <w:marRight w:val="0"/>
          <w:marTop w:val="0"/>
          <w:marBottom w:val="0"/>
          <w:divBdr>
            <w:top w:val="none" w:sz="0" w:space="0" w:color="auto"/>
            <w:left w:val="none" w:sz="0" w:space="0" w:color="auto"/>
            <w:bottom w:val="none" w:sz="0" w:space="0" w:color="auto"/>
            <w:right w:val="none" w:sz="0" w:space="0" w:color="auto"/>
          </w:divBdr>
          <w:divsChild>
            <w:div w:id="882403831">
              <w:marLeft w:val="0"/>
              <w:marRight w:val="0"/>
              <w:marTop w:val="0"/>
              <w:marBottom w:val="0"/>
              <w:divBdr>
                <w:top w:val="none" w:sz="0" w:space="0" w:color="auto"/>
                <w:left w:val="none" w:sz="0" w:space="0" w:color="auto"/>
                <w:bottom w:val="none" w:sz="0" w:space="0" w:color="auto"/>
                <w:right w:val="none" w:sz="0" w:space="0" w:color="auto"/>
              </w:divBdr>
            </w:div>
          </w:divsChild>
        </w:div>
        <w:div w:id="528034917">
          <w:marLeft w:val="0"/>
          <w:marRight w:val="0"/>
          <w:marTop w:val="0"/>
          <w:marBottom w:val="0"/>
          <w:divBdr>
            <w:top w:val="none" w:sz="0" w:space="0" w:color="auto"/>
            <w:left w:val="none" w:sz="0" w:space="0" w:color="auto"/>
            <w:bottom w:val="none" w:sz="0" w:space="0" w:color="auto"/>
            <w:right w:val="none" w:sz="0" w:space="0" w:color="auto"/>
          </w:divBdr>
          <w:divsChild>
            <w:div w:id="56783540">
              <w:marLeft w:val="0"/>
              <w:marRight w:val="0"/>
              <w:marTop w:val="0"/>
              <w:marBottom w:val="0"/>
              <w:divBdr>
                <w:top w:val="none" w:sz="0" w:space="0" w:color="auto"/>
                <w:left w:val="none" w:sz="0" w:space="0" w:color="auto"/>
                <w:bottom w:val="none" w:sz="0" w:space="0" w:color="auto"/>
                <w:right w:val="none" w:sz="0" w:space="0" w:color="auto"/>
              </w:divBdr>
            </w:div>
          </w:divsChild>
        </w:div>
        <w:div w:id="410977502">
          <w:marLeft w:val="0"/>
          <w:marRight w:val="0"/>
          <w:marTop w:val="0"/>
          <w:marBottom w:val="0"/>
          <w:divBdr>
            <w:top w:val="none" w:sz="0" w:space="0" w:color="auto"/>
            <w:left w:val="none" w:sz="0" w:space="0" w:color="auto"/>
            <w:bottom w:val="none" w:sz="0" w:space="0" w:color="auto"/>
            <w:right w:val="none" w:sz="0" w:space="0" w:color="auto"/>
          </w:divBdr>
          <w:divsChild>
            <w:div w:id="1113522463">
              <w:marLeft w:val="0"/>
              <w:marRight w:val="0"/>
              <w:marTop w:val="0"/>
              <w:marBottom w:val="0"/>
              <w:divBdr>
                <w:top w:val="none" w:sz="0" w:space="0" w:color="auto"/>
                <w:left w:val="none" w:sz="0" w:space="0" w:color="auto"/>
                <w:bottom w:val="none" w:sz="0" w:space="0" w:color="auto"/>
                <w:right w:val="none" w:sz="0" w:space="0" w:color="auto"/>
              </w:divBdr>
            </w:div>
          </w:divsChild>
        </w:div>
        <w:div w:id="357237275">
          <w:marLeft w:val="0"/>
          <w:marRight w:val="0"/>
          <w:marTop w:val="0"/>
          <w:marBottom w:val="0"/>
          <w:divBdr>
            <w:top w:val="none" w:sz="0" w:space="0" w:color="auto"/>
            <w:left w:val="none" w:sz="0" w:space="0" w:color="auto"/>
            <w:bottom w:val="none" w:sz="0" w:space="0" w:color="auto"/>
            <w:right w:val="none" w:sz="0" w:space="0" w:color="auto"/>
          </w:divBdr>
          <w:divsChild>
            <w:div w:id="1252928222">
              <w:marLeft w:val="0"/>
              <w:marRight w:val="0"/>
              <w:marTop w:val="0"/>
              <w:marBottom w:val="0"/>
              <w:divBdr>
                <w:top w:val="none" w:sz="0" w:space="0" w:color="auto"/>
                <w:left w:val="none" w:sz="0" w:space="0" w:color="auto"/>
                <w:bottom w:val="none" w:sz="0" w:space="0" w:color="auto"/>
                <w:right w:val="none" w:sz="0" w:space="0" w:color="auto"/>
              </w:divBdr>
            </w:div>
          </w:divsChild>
        </w:div>
        <w:div w:id="1791312650">
          <w:marLeft w:val="0"/>
          <w:marRight w:val="0"/>
          <w:marTop w:val="0"/>
          <w:marBottom w:val="0"/>
          <w:divBdr>
            <w:top w:val="none" w:sz="0" w:space="0" w:color="auto"/>
            <w:left w:val="none" w:sz="0" w:space="0" w:color="auto"/>
            <w:bottom w:val="none" w:sz="0" w:space="0" w:color="auto"/>
            <w:right w:val="none" w:sz="0" w:space="0" w:color="auto"/>
          </w:divBdr>
          <w:divsChild>
            <w:div w:id="1369331991">
              <w:marLeft w:val="0"/>
              <w:marRight w:val="0"/>
              <w:marTop w:val="0"/>
              <w:marBottom w:val="0"/>
              <w:divBdr>
                <w:top w:val="none" w:sz="0" w:space="0" w:color="auto"/>
                <w:left w:val="none" w:sz="0" w:space="0" w:color="auto"/>
                <w:bottom w:val="none" w:sz="0" w:space="0" w:color="auto"/>
                <w:right w:val="none" w:sz="0" w:space="0" w:color="auto"/>
              </w:divBdr>
            </w:div>
          </w:divsChild>
        </w:div>
        <w:div w:id="359358024">
          <w:marLeft w:val="0"/>
          <w:marRight w:val="0"/>
          <w:marTop w:val="0"/>
          <w:marBottom w:val="0"/>
          <w:divBdr>
            <w:top w:val="none" w:sz="0" w:space="0" w:color="auto"/>
            <w:left w:val="none" w:sz="0" w:space="0" w:color="auto"/>
            <w:bottom w:val="none" w:sz="0" w:space="0" w:color="auto"/>
            <w:right w:val="none" w:sz="0" w:space="0" w:color="auto"/>
          </w:divBdr>
          <w:divsChild>
            <w:div w:id="1616518747">
              <w:marLeft w:val="0"/>
              <w:marRight w:val="0"/>
              <w:marTop w:val="0"/>
              <w:marBottom w:val="0"/>
              <w:divBdr>
                <w:top w:val="none" w:sz="0" w:space="0" w:color="auto"/>
                <w:left w:val="none" w:sz="0" w:space="0" w:color="auto"/>
                <w:bottom w:val="none" w:sz="0" w:space="0" w:color="auto"/>
                <w:right w:val="none" w:sz="0" w:space="0" w:color="auto"/>
              </w:divBdr>
            </w:div>
          </w:divsChild>
        </w:div>
        <w:div w:id="786971054">
          <w:marLeft w:val="0"/>
          <w:marRight w:val="0"/>
          <w:marTop w:val="0"/>
          <w:marBottom w:val="0"/>
          <w:divBdr>
            <w:top w:val="none" w:sz="0" w:space="0" w:color="auto"/>
            <w:left w:val="none" w:sz="0" w:space="0" w:color="auto"/>
            <w:bottom w:val="none" w:sz="0" w:space="0" w:color="auto"/>
            <w:right w:val="none" w:sz="0" w:space="0" w:color="auto"/>
          </w:divBdr>
          <w:divsChild>
            <w:div w:id="310452274">
              <w:marLeft w:val="0"/>
              <w:marRight w:val="0"/>
              <w:marTop w:val="0"/>
              <w:marBottom w:val="0"/>
              <w:divBdr>
                <w:top w:val="none" w:sz="0" w:space="0" w:color="auto"/>
                <w:left w:val="none" w:sz="0" w:space="0" w:color="auto"/>
                <w:bottom w:val="none" w:sz="0" w:space="0" w:color="auto"/>
                <w:right w:val="none" w:sz="0" w:space="0" w:color="auto"/>
              </w:divBdr>
            </w:div>
          </w:divsChild>
        </w:div>
        <w:div w:id="777411738">
          <w:marLeft w:val="0"/>
          <w:marRight w:val="0"/>
          <w:marTop w:val="0"/>
          <w:marBottom w:val="0"/>
          <w:divBdr>
            <w:top w:val="none" w:sz="0" w:space="0" w:color="auto"/>
            <w:left w:val="none" w:sz="0" w:space="0" w:color="auto"/>
            <w:bottom w:val="none" w:sz="0" w:space="0" w:color="auto"/>
            <w:right w:val="none" w:sz="0" w:space="0" w:color="auto"/>
          </w:divBdr>
          <w:divsChild>
            <w:div w:id="1426654450">
              <w:marLeft w:val="0"/>
              <w:marRight w:val="0"/>
              <w:marTop w:val="0"/>
              <w:marBottom w:val="0"/>
              <w:divBdr>
                <w:top w:val="none" w:sz="0" w:space="0" w:color="auto"/>
                <w:left w:val="none" w:sz="0" w:space="0" w:color="auto"/>
                <w:bottom w:val="none" w:sz="0" w:space="0" w:color="auto"/>
                <w:right w:val="none" w:sz="0" w:space="0" w:color="auto"/>
              </w:divBdr>
            </w:div>
          </w:divsChild>
        </w:div>
        <w:div w:id="1717120795">
          <w:marLeft w:val="0"/>
          <w:marRight w:val="0"/>
          <w:marTop w:val="0"/>
          <w:marBottom w:val="0"/>
          <w:divBdr>
            <w:top w:val="none" w:sz="0" w:space="0" w:color="auto"/>
            <w:left w:val="none" w:sz="0" w:space="0" w:color="auto"/>
            <w:bottom w:val="none" w:sz="0" w:space="0" w:color="auto"/>
            <w:right w:val="none" w:sz="0" w:space="0" w:color="auto"/>
          </w:divBdr>
          <w:divsChild>
            <w:div w:id="908150455">
              <w:marLeft w:val="0"/>
              <w:marRight w:val="0"/>
              <w:marTop w:val="0"/>
              <w:marBottom w:val="0"/>
              <w:divBdr>
                <w:top w:val="none" w:sz="0" w:space="0" w:color="auto"/>
                <w:left w:val="none" w:sz="0" w:space="0" w:color="auto"/>
                <w:bottom w:val="none" w:sz="0" w:space="0" w:color="auto"/>
                <w:right w:val="none" w:sz="0" w:space="0" w:color="auto"/>
              </w:divBdr>
            </w:div>
          </w:divsChild>
        </w:div>
        <w:div w:id="2137598652">
          <w:marLeft w:val="0"/>
          <w:marRight w:val="0"/>
          <w:marTop w:val="0"/>
          <w:marBottom w:val="0"/>
          <w:divBdr>
            <w:top w:val="none" w:sz="0" w:space="0" w:color="auto"/>
            <w:left w:val="none" w:sz="0" w:space="0" w:color="auto"/>
            <w:bottom w:val="none" w:sz="0" w:space="0" w:color="auto"/>
            <w:right w:val="none" w:sz="0" w:space="0" w:color="auto"/>
          </w:divBdr>
          <w:divsChild>
            <w:div w:id="1073357816">
              <w:marLeft w:val="0"/>
              <w:marRight w:val="0"/>
              <w:marTop w:val="0"/>
              <w:marBottom w:val="0"/>
              <w:divBdr>
                <w:top w:val="none" w:sz="0" w:space="0" w:color="auto"/>
                <w:left w:val="none" w:sz="0" w:space="0" w:color="auto"/>
                <w:bottom w:val="none" w:sz="0" w:space="0" w:color="auto"/>
                <w:right w:val="none" w:sz="0" w:space="0" w:color="auto"/>
              </w:divBdr>
            </w:div>
          </w:divsChild>
        </w:div>
        <w:div w:id="1016078608">
          <w:marLeft w:val="0"/>
          <w:marRight w:val="0"/>
          <w:marTop w:val="0"/>
          <w:marBottom w:val="0"/>
          <w:divBdr>
            <w:top w:val="none" w:sz="0" w:space="0" w:color="auto"/>
            <w:left w:val="none" w:sz="0" w:space="0" w:color="auto"/>
            <w:bottom w:val="none" w:sz="0" w:space="0" w:color="auto"/>
            <w:right w:val="none" w:sz="0" w:space="0" w:color="auto"/>
          </w:divBdr>
          <w:divsChild>
            <w:div w:id="2141416637">
              <w:marLeft w:val="0"/>
              <w:marRight w:val="0"/>
              <w:marTop w:val="0"/>
              <w:marBottom w:val="0"/>
              <w:divBdr>
                <w:top w:val="none" w:sz="0" w:space="0" w:color="auto"/>
                <w:left w:val="none" w:sz="0" w:space="0" w:color="auto"/>
                <w:bottom w:val="none" w:sz="0" w:space="0" w:color="auto"/>
                <w:right w:val="none" w:sz="0" w:space="0" w:color="auto"/>
              </w:divBdr>
            </w:div>
          </w:divsChild>
        </w:div>
        <w:div w:id="570820704">
          <w:marLeft w:val="0"/>
          <w:marRight w:val="0"/>
          <w:marTop w:val="0"/>
          <w:marBottom w:val="0"/>
          <w:divBdr>
            <w:top w:val="none" w:sz="0" w:space="0" w:color="auto"/>
            <w:left w:val="none" w:sz="0" w:space="0" w:color="auto"/>
            <w:bottom w:val="none" w:sz="0" w:space="0" w:color="auto"/>
            <w:right w:val="none" w:sz="0" w:space="0" w:color="auto"/>
          </w:divBdr>
          <w:divsChild>
            <w:div w:id="1959485961">
              <w:marLeft w:val="0"/>
              <w:marRight w:val="0"/>
              <w:marTop w:val="0"/>
              <w:marBottom w:val="0"/>
              <w:divBdr>
                <w:top w:val="none" w:sz="0" w:space="0" w:color="auto"/>
                <w:left w:val="none" w:sz="0" w:space="0" w:color="auto"/>
                <w:bottom w:val="none" w:sz="0" w:space="0" w:color="auto"/>
                <w:right w:val="none" w:sz="0" w:space="0" w:color="auto"/>
              </w:divBdr>
            </w:div>
          </w:divsChild>
        </w:div>
        <w:div w:id="1513177910">
          <w:marLeft w:val="0"/>
          <w:marRight w:val="0"/>
          <w:marTop w:val="0"/>
          <w:marBottom w:val="0"/>
          <w:divBdr>
            <w:top w:val="none" w:sz="0" w:space="0" w:color="auto"/>
            <w:left w:val="none" w:sz="0" w:space="0" w:color="auto"/>
            <w:bottom w:val="none" w:sz="0" w:space="0" w:color="auto"/>
            <w:right w:val="none" w:sz="0" w:space="0" w:color="auto"/>
          </w:divBdr>
          <w:divsChild>
            <w:div w:id="1652980760">
              <w:marLeft w:val="0"/>
              <w:marRight w:val="0"/>
              <w:marTop w:val="0"/>
              <w:marBottom w:val="0"/>
              <w:divBdr>
                <w:top w:val="none" w:sz="0" w:space="0" w:color="auto"/>
                <w:left w:val="none" w:sz="0" w:space="0" w:color="auto"/>
                <w:bottom w:val="none" w:sz="0" w:space="0" w:color="auto"/>
                <w:right w:val="none" w:sz="0" w:space="0" w:color="auto"/>
              </w:divBdr>
            </w:div>
          </w:divsChild>
        </w:div>
        <w:div w:id="898399521">
          <w:marLeft w:val="0"/>
          <w:marRight w:val="0"/>
          <w:marTop w:val="0"/>
          <w:marBottom w:val="0"/>
          <w:divBdr>
            <w:top w:val="none" w:sz="0" w:space="0" w:color="auto"/>
            <w:left w:val="none" w:sz="0" w:space="0" w:color="auto"/>
            <w:bottom w:val="none" w:sz="0" w:space="0" w:color="auto"/>
            <w:right w:val="none" w:sz="0" w:space="0" w:color="auto"/>
          </w:divBdr>
          <w:divsChild>
            <w:div w:id="397020775">
              <w:marLeft w:val="0"/>
              <w:marRight w:val="0"/>
              <w:marTop w:val="0"/>
              <w:marBottom w:val="0"/>
              <w:divBdr>
                <w:top w:val="none" w:sz="0" w:space="0" w:color="auto"/>
                <w:left w:val="none" w:sz="0" w:space="0" w:color="auto"/>
                <w:bottom w:val="none" w:sz="0" w:space="0" w:color="auto"/>
                <w:right w:val="none" w:sz="0" w:space="0" w:color="auto"/>
              </w:divBdr>
            </w:div>
            <w:div w:id="461194686">
              <w:marLeft w:val="0"/>
              <w:marRight w:val="0"/>
              <w:marTop w:val="0"/>
              <w:marBottom w:val="0"/>
              <w:divBdr>
                <w:top w:val="none" w:sz="0" w:space="0" w:color="auto"/>
                <w:left w:val="none" w:sz="0" w:space="0" w:color="auto"/>
                <w:bottom w:val="none" w:sz="0" w:space="0" w:color="auto"/>
                <w:right w:val="none" w:sz="0" w:space="0" w:color="auto"/>
              </w:divBdr>
            </w:div>
          </w:divsChild>
        </w:div>
        <w:div w:id="1118717196">
          <w:marLeft w:val="0"/>
          <w:marRight w:val="0"/>
          <w:marTop w:val="0"/>
          <w:marBottom w:val="0"/>
          <w:divBdr>
            <w:top w:val="none" w:sz="0" w:space="0" w:color="auto"/>
            <w:left w:val="none" w:sz="0" w:space="0" w:color="auto"/>
            <w:bottom w:val="none" w:sz="0" w:space="0" w:color="auto"/>
            <w:right w:val="none" w:sz="0" w:space="0" w:color="auto"/>
          </w:divBdr>
          <w:divsChild>
            <w:div w:id="313027697">
              <w:marLeft w:val="0"/>
              <w:marRight w:val="0"/>
              <w:marTop w:val="0"/>
              <w:marBottom w:val="0"/>
              <w:divBdr>
                <w:top w:val="none" w:sz="0" w:space="0" w:color="auto"/>
                <w:left w:val="none" w:sz="0" w:space="0" w:color="auto"/>
                <w:bottom w:val="none" w:sz="0" w:space="0" w:color="auto"/>
                <w:right w:val="none" w:sz="0" w:space="0" w:color="auto"/>
              </w:divBdr>
            </w:div>
          </w:divsChild>
        </w:div>
        <w:div w:id="728265561">
          <w:marLeft w:val="0"/>
          <w:marRight w:val="0"/>
          <w:marTop w:val="0"/>
          <w:marBottom w:val="0"/>
          <w:divBdr>
            <w:top w:val="none" w:sz="0" w:space="0" w:color="auto"/>
            <w:left w:val="none" w:sz="0" w:space="0" w:color="auto"/>
            <w:bottom w:val="none" w:sz="0" w:space="0" w:color="auto"/>
            <w:right w:val="none" w:sz="0" w:space="0" w:color="auto"/>
          </w:divBdr>
          <w:divsChild>
            <w:div w:id="1965576262">
              <w:marLeft w:val="0"/>
              <w:marRight w:val="0"/>
              <w:marTop w:val="0"/>
              <w:marBottom w:val="0"/>
              <w:divBdr>
                <w:top w:val="none" w:sz="0" w:space="0" w:color="auto"/>
                <w:left w:val="none" w:sz="0" w:space="0" w:color="auto"/>
                <w:bottom w:val="none" w:sz="0" w:space="0" w:color="auto"/>
                <w:right w:val="none" w:sz="0" w:space="0" w:color="auto"/>
              </w:divBdr>
            </w:div>
          </w:divsChild>
        </w:div>
        <w:div w:id="1436943090">
          <w:marLeft w:val="0"/>
          <w:marRight w:val="0"/>
          <w:marTop w:val="0"/>
          <w:marBottom w:val="0"/>
          <w:divBdr>
            <w:top w:val="none" w:sz="0" w:space="0" w:color="auto"/>
            <w:left w:val="none" w:sz="0" w:space="0" w:color="auto"/>
            <w:bottom w:val="none" w:sz="0" w:space="0" w:color="auto"/>
            <w:right w:val="none" w:sz="0" w:space="0" w:color="auto"/>
          </w:divBdr>
          <w:divsChild>
            <w:div w:id="942347404">
              <w:marLeft w:val="0"/>
              <w:marRight w:val="0"/>
              <w:marTop w:val="0"/>
              <w:marBottom w:val="0"/>
              <w:divBdr>
                <w:top w:val="none" w:sz="0" w:space="0" w:color="auto"/>
                <w:left w:val="none" w:sz="0" w:space="0" w:color="auto"/>
                <w:bottom w:val="none" w:sz="0" w:space="0" w:color="auto"/>
                <w:right w:val="none" w:sz="0" w:space="0" w:color="auto"/>
              </w:divBdr>
            </w:div>
          </w:divsChild>
        </w:div>
        <w:div w:id="1856924447">
          <w:marLeft w:val="0"/>
          <w:marRight w:val="0"/>
          <w:marTop w:val="0"/>
          <w:marBottom w:val="0"/>
          <w:divBdr>
            <w:top w:val="none" w:sz="0" w:space="0" w:color="auto"/>
            <w:left w:val="none" w:sz="0" w:space="0" w:color="auto"/>
            <w:bottom w:val="none" w:sz="0" w:space="0" w:color="auto"/>
            <w:right w:val="none" w:sz="0" w:space="0" w:color="auto"/>
          </w:divBdr>
          <w:divsChild>
            <w:div w:id="137311455">
              <w:marLeft w:val="0"/>
              <w:marRight w:val="0"/>
              <w:marTop w:val="0"/>
              <w:marBottom w:val="0"/>
              <w:divBdr>
                <w:top w:val="none" w:sz="0" w:space="0" w:color="auto"/>
                <w:left w:val="none" w:sz="0" w:space="0" w:color="auto"/>
                <w:bottom w:val="none" w:sz="0" w:space="0" w:color="auto"/>
                <w:right w:val="none" w:sz="0" w:space="0" w:color="auto"/>
              </w:divBdr>
            </w:div>
          </w:divsChild>
        </w:div>
        <w:div w:id="1498232342">
          <w:marLeft w:val="0"/>
          <w:marRight w:val="0"/>
          <w:marTop w:val="0"/>
          <w:marBottom w:val="0"/>
          <w:divBdr>
            <w:top w:val="none" w:sz="0" w:space="0" w:color="auto"/>
            <w:left w:val="none" w:sz="0" w:space="0" w:color="auto"/>
            <w:bottom w:val="none" w:sz="0" w:space="0" w:color="auto"/>
            <w:right w:val="none" w:sz="0" w:space="0" w:color="auto"/>
          </w:divBdr>
          <w:divsChild>
            <w:div w:id="968708107">
              <w:marLeft w:val="0"/>
              <w:marRight w:val="0"/>
              <w:marTop w:val="0"/>
              <w:marBottom w:val="0"/>
              <w:divBdr>
                <w:top w:val="none" w:sz="0" w:space="0" w:color="auto"/>
                <w:left w:val="none" w:sz="0" w:space="0" w:color="auto"/>
                <w:bottom w:val="none" w:sz="0" w:space="0" w:color="auto"/>
                <w:right w:val="none" w:sz="0" w:space="0" w:color="auto"/>
              </w:divBdr>
            </w:div>
          </w:divsChild>
        </w:div>
        <w:div w:id="891581795">
          <w:marLeft w:val="0"/>
          <w:marRight w:val="0"/>
          <w:marTop w:val="0"/>
          <w:marBottom w:val="0"/>
          <w:divBdr>
            <w:top w:val="none" w:sz="0" w:space="0" w:color="auto"/>
            <w:left w:val="none" w:sz="0" w:space="0" w:color="auto"/>
            <w:bottom w:val="none" w:sz="0" w:space="0" w:color="auto"/>
            <w:right w:val="none" w:sz="0" w:space="0" w:color="auto"/>
          </w:divBdr>
          <w:divsChild>
            <w:div w:id="89401051">
              <w:marLeft w:val="0"/>
              <w:marRight w:val="0"/>
              <w:marTop w:val="0"/>
              <w:marBottom w:val="0"/>
              <w:divBdr>
                <w:top w:val="none" w:sz="0" w:space="0" w:color="auto"/>
                <w:left w:val="none" w:sz="0" w:space="0" w:color="auto"/>
                <w:bottom w:val="none" w:sz="0" w:space="0" w:color="auto"/>
                <w:right w:val="none" w:sz="0" w:space="0" w:color="auto"/>
              </w:divBdr>
            </w:div>
          </w:divsChild>
        </w:div>
        <w:div w:id="1047031735">
          <w:marLeft w:val="0"/>
          <w:marRight w:val="0"/>
          <w:marTop w:val="0"/>
          <w:marBottom w:val="0"/>
          <w:divBdr>
            <w:top w:val="none" w:sz="0" w:space="0" w:color="auto"/>
            <w:left w:val="none" w:sz="0" w:space="0" w:color="auto"/>
            <w:bottom w:val="none" w:sz="0" w:space="0" w:color="auto"/>
            <w:right w:val="none" w:sz="0" w:space="0" w:color="auto"/>
          </w:divBdr>
          <w:divsChild>
            <w:div w:id="2093118363">
              <w:marLeft w:val="0"/>
              <w:marRight w:val="0"/>
              <w:marTop w:val="0"/>
              <w:marBottom w:val="0"/>
              <w:divBdr>
                <w:top w:val="none" w:sz="0" w:space="0" w:color="auto"/>
                <w:left w:val="none" w:sz="0" w:space="0" w:color="auto"/>
                <w:bottom w:val="none" w:sz="0" w:space="0" w:color="auto"/>
                <w:right w:val="none" w:sz="0" w:space="0" w:color="auto"/>
              </w:divBdr>
            </w:div>
          </w:divsChild>
        </w:div>
        <w:div w:id="1830511422">
          <w:marLeft w:val="0"/>
          <w:marRight w:val="0"/>
          <w:marTop w:val="0"/>
          <w:marBottom w:val="0"/>
          <w:divBdr>
            <w:top w:val="none" w:sz="0" w:space="0" w:color="auto"/>
            <w:left w:val="none" w:sz="0" w:space="0" w:color="auto"/>
            <w:bottom w:val="none" w:sz="0" w:space="0" w:color="auto"/>
            <w:right w:val="none" w:sz="0" w:space="0" w:color="auto"/>
          </w:divBdr>
          <w:divsChild>
            <w:div w:id="1698197798">
              <w:marLeft w:val="0"/>
              <w:marRight w:val="0"/>
              <w:marTop w:val="0"/>
              <w:marBottom w:val="0"/>
              <w:divBdr>
                <w:top w:val="none" w:sz="0" w:space="0" w:color="auto"/>
                <w:left w:val="none" w:sz="0" w:space="0" w:color="auto"/>
                <w:bottom w:val="none" w:sz="0" w:space="0" w:color="auto"/>
                <w:right w:val="none" w:sz="0" w:space="0" w:color="auto"/>
              </w:divBdr>
            </w:div>
          </w:divsChild>
        </w:div>
        <w:div w:id="113213111">
          <w:marLeft w:val="0"/>
          <w:marRight w:val="0"/>
          <w:marTop w:val="0"/>
          <w:marBottom w:val="0"/>
          <w:divBdr>
            <w:top w:val="none" w:sz="0" w:space="0" w:color="auto"/>
            <w:left w:val="none" w:sz="0" w:space="0" w:color="auto"/>
            <w:bottom w:val="none" w:sz="0" w:space="0" w:color="auto"/>
            <w:right w:val="none" w:sz="0" w:space="0" w:color="auto"/>
          </w:divBdr>
          <w:divsChild>
            <w:div w:id="1515533819">
              <w:marLeft w:val="0"/>
              <w:marRight w:val="0"/>
              <w:marTop w:val="0"/>
              <w:marBottom w:val="0"/>
              <w:divBdr>
                <w:top w:val="none" w:sz="0" w:space="0" w:color="auto"/>
                <w:left w:val="none" w:sz="0" w:space="0" w:color="auto"/>
                <w:bottom w:val="none" w:sz="0" w:space="0" w:color="auto"/>
                <w:right w:val="none" w:sz="0" w:space="0" w:color="auto"/>
              </w:divBdr>
            </w:div>
          </w:divsChild>
        </w:div>
        <w:div w:id="870268645">
          <w:marLeft w:val="0"/>
          <w:marRight w:val="0"/>
          <w:marTop w:val="0"/>
          <w:marBottom w:val="0"/>
          <w:divBdr>
            <w:top w:val="none" w:sz="0" w:space="0" w:color="auto"/>
            <w:left w:val="none" w:sz="0" w:space="0" w:color="auto"/>
            <w:bottom w:val="none" w:sz="0" w:space="0" w:color="auto"/>
            <w:right w:val="none" w:sz="0" w:space="0" w:color="auto"/>
          </w:divBdr>
          <w:divsChild>
            <w:div w:id="1392582079">
              <w:marLeft w:val="0"/>
              <w:marRight w:val="0"/>
              <w:marTop w:val="0"/>
              <w:marBottom w:val="0"/>
              <w:divBdr>
                <w:top w:val="none" w:sz="0" w:space="0" w:color="auto"/>
                <w:left w:val="none" w:sz="0" w:space="0" w:color="auto"/>
                <w:bottom w:val="none" w:sz="0" w:space="0" w:color="auto"/>
                <w:right w:val="none" w:sz="0" w:space="0" w:color="auto"/>
              </w:divBdr>
            </w:div>
          </w:divsChild>
        </w:div>
        <w:div w:id="712073023">
          <w:marLeft w:val="0"/>
          <w:marRight w:val="0"/>
          <w:marTop w:val="0"/>
          <w:marBottom w:val="0"/>
          <w:divBdr>
            <w:top w:val="none" w:sz="0" w:space="0" w:color="auto"/>
            <w:left w:val="none" w:sz="0" w:space="0" w:color="auto"/>
            <w:bottom w:val="none" w:sz="0" w:space="0" w:color="auto"/>
            <w:right w:val="none" w:sz="0" w:space="0" w:color="auto"/>
          </w:divBdr>
          <w:divsChild>
            <w:div w:id="1972711684">
              <w:marLeft w:val="0"/>
              <w:marRight w:val="0"/>
              <w:marTop w:val="0"/>
              <w:marBottom w:val="0"/>
              <w:divBdr>
                <w:top w:val="none" w:sz="0" w:space="0" w:color="auto"/>
                <w:left w:val="none" w:sz="0" w:space="0" w:color="auto"/>
                <w:bottom w:val="none" w:sz="0" w:space="0" w:color="auto"/>
                <w:right w:val="none" w:sz="0" w:space="0" w:color="auto"/>
              </w:divBdr>
            </w:div>
            <w:div w:id="247154730">
              <w:marLeft w:val="0"/>
              <w:marRight w:val="0"/>
              <w:marTop w:val="0"/>
              <w:marBottom w:val="0"/>
              <w:divBdr>
                <w:top w:val="none" w:sz="0" w:space="0" w:color="auto"/>
                <w:left w:val="none" w:sz="0" w:space="0" w:color="auto"/>
                <w:bottom w:val="none" w:sz="0" w:space="0" w:color="auto"/>
                <w:right w:val="none" w:sz="0" w:space="0" w:color="auto"/>
              </w:divBdr>
            </w:div>
            <w:div w:id="2142772311">
              <w:marLeft w:val="0"/>
              <w:marRight w:val="0"/>
              <w:marTop w:val="0"/>
              <w:marBottom w:val="0"/>
              <w:divBdr>
                <w:top w:val="none" w:sz="0" w:space="0" w:color="auto"/>
                <w:left w:val="none" w:sz="0" w:space="0" w:color="auto"/>
                <w:bottom w:val="none" w:sz="0" w:space="0" w:color="auto"/>
                <w:right w:val="none" w:sz="0" w:space="0" w:color="auto"/>
              </w:divBdr>
            </w:div>
            <w:div w:id="1070690668">
              <w:marLeft w:val="0"/>
              <w:marRight w:val="0"/>
              <w:marTop w:val="0"/>
              <w:marBottom w:val="0"/>
              <w:divBdr>
                <w:top w:val="none" w:sz="0" w:space="0" w:color="auto"/>
                <w:left w:val="none" w:sz="0" w:space="0" w:color="auto"/>
                <w:bottom w:val="none" w:sz="0" w:space="0" w:color="auto"/>
                <w:right w:val="none" w:sz="0" w:space="0" w:color="auto"/>
              </w:divBdr>
            </w:div>
            <w:div w:id="1705013546">
              <w:marLeft w:val="0"/>
              <w:marRight w:val="0"/>
              <w:marTop w:val="0"/>
              <w:marBottom w:val="0"/>
              <w:divBdr>
                <w:top w:val="none" w:sz="0" w:space="0" w:color="auto"/>
                <w:left w:val="none" w:sz="0" w:space="0" w:color="auto"/>
                <w:bottom w:val="none" w:sz="0" w:space="0" w:color="auto"/>
                <w:right w:val="none" w:sz="0" w:space="0" w:color="auto"/>
              </w:divBdr>
            </w:div>
            <w:div w:id="302078691">
              <w:marLeft w:val="0"/>
              <w:marRight w:val="0"/>
              <w:marTop w:val="0"/>
              <w:marBottom w:val="0"/>
              <w:divBdr>
                <w:top w:val="none" w:sz="0" w:space="0" w:color="auto"/>
                <w:left w:val="none" w:sz="0" w:space="0" w:color="auto"/>
                <w:bottom w:val="none" w:sz="0" w:space="0" w:color="auto"/>
                <w:right w:val="none" w:sz="0" w:space="0" w:color="auto"/>
              </w:divBdr>
            </w:div>
            <w:div w:id="1638149530">
              <w:marLeft w:val="0"/>
              <w:marRight w:val="0"/>
              <w:marTop w:val="0"/>
              <w:marBottom w:val="0"/>
              <w:divBdr>
                <w:top w:val="none" w:sz="0" w:space="0" w:color="auto"/>
                <w:left w:val="none" w:sz="0" w:space="0" w:color="auto"/>
                <w:bottom w:val="none" w:sz="0" w:space="0" w:color="auto"/>
                <w:right w:val="none" w:sz="0" w:space="0" w:color="auto"/>
              </w:divBdr>
            </w:div>
            <w:div w:id="44723267">
              <w:marLeft w:val="0"/>
              <w:marRight w:val="0"/>
              <w:marTop w:val="0"/>
              <w:marBottom w:val="0"/>
              <w:divBdr>
                <w:top w:val="none" w:sz="0" w:space="0" w:color="auto"/>
                <w:left w:val="none" w:sz="0" w:space="0" w:color="auto"/>
                <w:bottom w:val="none" w:sz="0" w:space="0" w:color="auto"/>
                <w:right w:val="none" w:sz="0" w:space="0" w:color="auto"/>
              </w:divBdr>
            </w:div>
            <w:div w:id="1728068111">
              <w:marLeft w:val="0"/>
              <w:marRight w:val="0"/>
              <w:marTop w:val="0"/>
              <w:marBottom w:val="0"/>
              <w:divBdr>
                <w:top w:val="none" w:sz="0" w:space="0" w:color="auto"/>
                <w:left w:val="none" w:sz="0" w:space="0" w:color="auto"/>
                <w:bottom w:val="none" w:sz="0" w:space="0" w:color="auto"/>
                <w:right w:val="none" w:sz="0" w:space="0" w:color="auto"/>
              </w:divBdr>
            </w:div>
            <w:div w:id="1472090473">
              <w:marLeft w:val="0"/>
              <w:marRight w:val="0"/>
              <w:marTop w:val="0"/>
              <w:marBottom w:val="0"/>
              <w:divBdr>
                <w:top w:val="none" w:sz="0" w:space="0" w:color="auto"/>
                <w:left w:val="none" w:sz="0" w:space="0" w:color="auto"/>
                <w:bottom w:val="none" w:sz="0" w:space="0" w:color="auto"/>
                <w:right w:val="none" w:sz="0" w:space="0" w:color="auto"/>
              </w:divBdr>
            </w:div>
            <w:div w:id="1068267282">
              <w:marLeft w:val="0"/>
              <w:marRight w:val="0"/>
              <w:marTop w:val="0"/>
              <w:marBottom w:val="0"/>
              <w:divBdr>
                <w:top w:val="none" w:sz="0" w:space="0" w:color="auto"/>
                <w:left w:val="none" w:sz="0" w:space="0" w:color="auto"/>
                <w:bottom w:val="none" w:sz="0" w:space="0" w:color="auto"/>
                <w:right w:val="none" w:sz="0" w:space="0" w:color="auto"/>
              </w:divBdr>
            </w:div>
            <w:div w:id="573204245">
              <w:marLeft w:val="0"/>
              <w:marRight w:val="0"/>
              <w:marTop w:val="0"/>
              <w:marBottom w:val="0"/>
              <w:divBdr>
                <w:top w:val="none" w:sz="0" w:space="0" w:color="auto"/>
                <w:left w:val="none" w:sz="0" w:space="0" w:color="auto"/>
                <w:bottom w:val="none" w:sz="0" w:space="0" w:color="auto"/>
                <w:right w:val="none" w:sz="0" w:space="0" w:color="auto"/>
              </w:divBdr>
            </w:div>
            <w:div w:id="830677366">
              <w:marLeft w:val="0"/>
              <w:marRight w:val="0"/>
              <w:marTop w:val="0"/>
              <w:marBottom w:val="0"/>
              <w:divBdr>
                <w:top w:val="none" w:sz="0" w:space="0" w:color="auto"/>
                <w:left w:val="none" w:sz="0" w:space="0" w:color="auto"/>
                <w:bottom w:val="none" w:sz="0" w:space="0" w:color="auto"/>
                <w:right w:val="none" w:sz="0" w:space="0" w:color="auto"/>
              </w:divBdr>
            </w:div>
            <w:div w:id="1032193398">
              <w:marLeft w:val="0"/>
              <w:marRight w:val="0"/>
              <w:marTop w:val="0"/>
              <w:marBottom w:val="0"/>
              <w:divBdr>
                <w:top w:val="none" w:sz="0" w:space="0" w:color="auto"/>
                <w:left w:val="none" w:sz="0" w:space="0" w:color="auto"/>
                <w:bottom w:val="none" w:sz="0" w:space="0" w:color="auto"/>
                <w:right w:val="none" w:sz="0" w:space="0" w:color="auto"/>
              </w:divBdr>
            </w:div>
            <w:div w:id="126120539">
              <w:marLeft w:val="0"/>
              <w:marRight w:val="0"/>
              <w:marTop w:val="0"/>
              <w:marBottom w:val="0"/>
              <w:divBdr>
                <w:top w:val="none" w:sz="0" w:space="0" w:color="auto"/>
                <w:left w:val="none" w:sz="0" w:space="0" w:color="auto"/>
                <w:bottom w:val="none" w:sz="0" w:space="0" w:color="auto"/>
                <w:right w:val="none" w:sz="0" w:space="0" w:color="auto"/>
              </w:divBdr>
            </w:div>
          </w:divsChild>
        </w:div>
        <w:div w:id="1636250206">
          <w:marLeft w:val="0"/>
          <w:marRight w:val="0"/>
          <w:marTop w:val="0"/>
          <w:marBottom w:val="0"/>
          <w:divBdr>
            <w:top w:val="none" w:sz="0" w:space="0" w:color="auto"/>
            <w:left w:val="none" w:sz="0" w:space="0" w:color="auto"/>
            <w:bottom w:val="none" w:sz="0" w:space="0" w:color="auto"/>
            <w:right w:val="none" w:sz="0" w:space="0" w:color="auto"/>
          </w:divBdr>
          <w:divsChild>
            <w:div w:id="705759105">
              <w:marLeft w:val="0"/>
              <w:marRight w:val="0"/>
              <w:marTop w:val="0"/>
              <w:marBottom w:val="0"/>
              <w:divBdr>
                <w:top w:val="none" w:sz="0" w:space="0" w:color="auto"/>
                <w:left w:val="none" w:sz="0" w:space="0" w:color="auto"/>
                <w:bottom w:val="none" w:sz="0" w:space="0" w:color="auto"/>
                <w:right w:val="none" w:sz="0" w:space="0" w:color="auto"/>
              </w:divBdr>
            </w:div>
          </w:divsChild>
        </w:div>
        <w:div w:id="1422339706">
          <w:marLeft w:val="0"/>
          <w:marRight w:val="0"/>
          <w:marTop w:val="0"/>
          <w:marBottom w:val="0"/>
          <w:divBdr>
            <w:top w:val="none" w:sz="0" w:space="0" w:color="auto"/>
            <w:left w:val="none" w:sz="0" w:space="0" w:color="auto"/>
            <w:bottom w:val="none" w:sz="0" w:space="0" w:color="auto"/>
            <w:right w:val="none" w:sz="0" w:space="0" w:color="auto"/>
          </w:divBdr>
          <w:divsChild>
            <w:div w:id="1738749391">
              <w:marLeft w:val="0"/>
              <w:marRight w:val="0"/>
              <w:marTop w:val="0"/>
              <w:marBottom w:val="0"/>
              <w:divBdr>
                <w:top w:val="none" w:sz="0" w:space="0" w:color="auto"/>
                <w:left w:val="none" w:sz="0" w:space="0" w:color="auto"/>
                <w:bottom w:val="none" w:sz="0" w:space="0" w:color="auto"/>
                <w:right w:val="none" w:sz="0" w:space="0" w:color="auto"/>
              </w:divBdr>
            </w:div>
          </w:divsChild>
        </w:div>
        <w:div w:id="1801151314">
          <w:marLeft w:val="0"/>
          <w:marRight w:val="0"/>
          <w:marTop w:val="0"/>
          <w:marBottom w:val="0"/>
          <w:divBdr>
            <w:top w:val="none" w:sz="0" w:space="0" w:color="auto"/>
            <w:left w:val="none" w:sz="0" w:space="0" w:color="auto"/>
            <w:bottom w:val="none" w:sz="0" w:space="0" w:color="auto"/>
            <w:right w:val="none" w:sz="0" w:space="0" w:color="auto"/>
          </w:divBdr>
          <w:divsChild>
            <w:div w:id="644775887">
              <w:marLeft w:val="0"/>
              <w:marRight w:val="0"/>
              <w:marTop w:val="0"/>
              <w:marBottom w:val="0"/>
              <w:divBdr>
                <w:top w:val="none" w:sz="0" w:space="0" w:color="auto"/>
                <w:left w:val="none" w:sz="0" w:space="0" w:color="auto"/>
                <w:bottom w:val="none" w:sz="0" w:space="0" w:color="auto"/>
                <w:right w:val="none" w:sz="0" w:space="0" w:color="auto"/>
              </w:divBdr>
            </w:div>
            <w:div w:id="1469207874">
              <w:marLeft w:val="0"/>
              <w:marRight w:val="0"/>
              <w:marTop w:val="0"/>
              <w:marBottom w:val="0"/>
              <w:divBdr>
                <w:top w:val="none" w:sz="0" w:space="0" w:color="auto"/>
                <w:left w:val="none" w:sz="0" w:space="0" w:color="auto"/>
                <w:bottom w:val="none" w:sz="0" w:space="0" w:color="auto"/>
                <w:right w:val="none" w:sz="0" w:space="0" w:color="auto"/>
              </w:divBdr>
            </w:div>
            <w:div w:id="1651712576">
              <w:marLeft w:val="0"/>
              <w:marRight w:val="0"/>
              <w:marTop w:val="0"/>
              <w:marBottom w:val="0"/>
              <w:divBdr>
                <w:top w:val="none" w:sz="0" w:space="0" w:color="auto"/>
                <w:left w:val="none" w:sz="0" w:space="0" w:color="auto"/>
                <w:bottom w:val="none" w:sz="0" w:space="0" w:color="auto"/>
                <w:right w:val="none" w:sz="0" w:space="0" w:color="auto"/>
              </w:divBdr>
            </w:div>
            <w:div w:id="140269047">
              <w:marLeft w:val="0"/>
              <w:marRight w:val="0"/>
              <w:marTop w:val="0"/>
              <w:marBottom w:val="0"/>
              <w:divBdr>
                <w:top w:val="none" w:sz="0" w:space="0" w:color="auto"/>
                <w:left w:val="none" w:sz="0" w:space="0" w:color="auto"/>
                <w:bottom w:val="none" w:sz="0" w:space="0" w:color="auto"/>
                <w:right w:val="none" w:sz="0" w:space="0" w:color="auto"/>
              </w:divBdr>
            </w:div>
            <w:div w:id="54283803">
              <w:marLeft w:val="0"/>
              <w:marRight w:val="0"/>
              <w:marTop w:val="0"/>
              <w:marBottom w:val="0"/>
              <w:divBdr>
                <w:top w:val="none" w:sz="0" w:space="0" w:color="auto"/>
                <w:left w:val="none" w:sz="0" w:space="0" w:color="auto"/>
                <w:bottom w:val="none" w:sz="0" w:space="0" w:color="auto"/>
                <w:right w:val="none" w:sz="0" w:space="0" w:color="auto"/>
              </w:divBdr>
            </w:div>
            <w:div w:id="331295726">
              <w:marLeft w:val="0"/>
              <w:marRight w:val="0"/>
              <w:marTop w:val="0"/>
              <w:marBottom w:val="0"/>
              <w:divBdr>
                <w:top w:val="none" w:sz="0" w:space="0" w:color="auto"/>
                <w:left w:val="none" w:sz="0" w:space="0" w:color="auto"/>
                <w:bottom w:val="none" w:sz="0" w:space="0" w:color="auto"/>
                <w:right w:val="none" w:sz="0" w:space="0" w:color="auto"/>
              </w:divBdr>
            </w:div>
            <w:div w:id="1363940620">
              <w:marLeft w:val="0"/>
              <w:marRight w:val="0"/>
              <w:marTop w:val="0"/>
              <w:marBottom w:val="0"/>
              <w:divBdr>
                <w:top w:val="none" w:sz="0" w:space="0" w:color="auto"/>
                <w:left w:val="none" w:sz="0" w:space="0" w:color="auto"/>
                <w:bottom w:val="none" w:sz="0" w:space="0" w:color="auto"/>
                <w:right w:val="none" w:sz="0" w:space="0" w:color="auto"/>
              </w:divBdr>
            </w:div>
            <w:div w:id="2077317800">
              <w:marLeft w:val="0"/>
              <w:marRight w:val="0"/>
              <w:marTop w:val="0"/>
              <w:marBottom w:val="0"/>
              <w:divBdr>
                <w:top w:val="none" w:sz="0" w:space="0" w:color="auto"/>
                <w:left w:val="none" w:sz="0" w:space="0" w:color="auto"/>
                <w:bottom w:val="none" w:sz="0" w:space="0" w:color="auto"/>
                <w:right w:val="none" w:sz="0" w:space="0" w:color="auto"/>
              </w:divBdr>
            </w:div>
            <w:div w:id="198489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872">
      <w:bodyDiv w:val="1"/>
      <w:marLeft w:val="0"/>
      <w:marRight w:val="0"/>
      <w:marTop w:val="0"/>
      <w:marBottom w:val="0"/>
      <w:divBdr>
        <w:top w:val="none" w:sz="0" w:space="0" w:color="auto"/>
        <w:left w:val="none" w:sz="0" w:space="0" w:color="auto"/>
        <w:bottom w:val="none" w:sz="0" w:space="0" w:color="auto"/>
        <w:right w:val="none" w:sz="0" w:space="0" w:color="auto"/>
      </w:divBdr>
    </w:div>
    <w:div w:id="373503132">
      <w:bodyDiv w:val="1"/>
      <w:marLeft w:val="0"/>
      <w:marRight w:val="0"/>
      <w:marTop w:val="0"/>
      <w:marBottom w:val="0"/>
      <w:divBdr>
        <w:top w:val="none" w:sz="0" w:space="0" w:color="auto"/>
        <w:left w:val="none" w:sz="0" w:space="0" w:color="auto"/>
        <w:bottom w:val="none" w:sz="0" w:space="0" w:color="auto"/>
        <w:right w:val="none" w:sz="0" w:space="0" w:color="auto"/>
      </w:divBdr>
      <w:divsChild>
        <w:div w:id="1686518634">
          <w:marLeft w:val="0"/>
          <w:marRight w:val="0"/>
          <w:marTop w:val="0"/>
          <w:marBottom w:val="0"/>
          <w:divBdr>
            <w:top w:val="none" w:sz="0" w:space="0" w:color="auto"/>
            <w:left w:val="none" w:sz="0" w:space="0" w:color="auto"/>
            <w:bottom w:val="none" w:sz="0" w:space="0" w:color="auto"/>
            <w:right w:val="none" w:sz="0" w:space="0" w:color="auto"/>
          </w:divBdr>
          <w:divsChild>
            <w:div w:id="406272580">
              <w:marLeft w:val="0"/>
              <w:marRight w:val="0"/>
              <w:marTop w:val="0"/>
              <w:marBottom w:val="0"/>
              <w:divBdr>
                <w:top w:val="none" w:sz="0" w:space="0" w:color="auto"/>
                <w:left w:val="none" w:sz="0" w:space="0" w:color="auto"/>
                <w:bottom w:val="none" w:sz="0" w:space="0" w:color="auto"/>
                <w:right w:val="none" w:sz="0" w:space="0" w:color="auto"/>
              </w:divBdr>
            </w:div>
          </w:divsChild>
        </w:div>
        <w:div w:id="1506434336">
          <w:marLeft w:val="0"/>
          <w:marRight w:val="0"/>
          <w:marTop w:val="0"/>
          <w:marBottom w:val="0"/>
          <w:divBdr>
            <w:top w:val="none" w:sz="0" w:space="0" w:color="auto"/>
            <w:left w:val="none" w:sz="0" w:space="0" w:color="auto"/>
            <w:bottom w:val="none" w:sz="0" w:space="0" w:color="auto"/>
            <w:right w:val="none" w:sz="0" w:space="0" w:color="auto"/>
          </w:divBdr>
          <w:divsChild>
            <w:div w:id="2035379220">
              <w:marLeft w:val="0"/>
              <w:marRight w:val="0"/>
              <w:marTop w:val="0"/>
              <w:marBottom w:val="0"/>
              <w:divBdr>
                <w:top w:val="none" w:sz="0" w:space="0" w:color="auto"/>
                <w:left w:val="none" w:sz="0" w:space="0" w:color="auto"/>
                <w:bottom w:val="none" w:sz="0" w:space="0" w:color="auto"/>
                <w:right w:val="none" w:sz="0" w:space="0" w:color="auto"/>
              </w:divBdr>
            </w:div>
          </w:divsChild>
        </w:div>
        <w:div w:id="616916366">
          <w:marLeft w:val="0"/>
          <w:marRight w:val="0"/>
          <w:marTop w:val="0"/>
          <w:marBottom w:val="0"/>
          <w:divBdr>
            <w:top w:val="none" w:sz="0" w:space="0" w:color="auto"/>
            <w:left w:val="none" w:sz="0" w:space="0" w:color="auto"/>
            <w:bottom w:val="none" w:sz="0" w:space="0" w:color="auto"/>
            <w:right w:val="none" w:sz="0" w:space="0" w:color="auto"/>
          </w:divBdr>
          <w:divsChild>
            <w:div w:id="907688628">
              <w:marLeft w:val="0"/>
              <w:marRight w:val="0"/>
              <w:marTop w:val="0"/>
              <w:marBottom w:val="0"/>
              <w:divBdr>
                <w:top w:val="none" w:sz="0" w:space="0" w:color="auto"/>
                <w:left w:val="none" w:sz="0" w:space="0" w:color="auto"/>
                <w:bottom w:val="none" w:sz="0" w:space="0" w:color="auto"/>
                <w:right w:val="none" w:sz="0" w:space="0" w:color="auto"/>
              </w:divBdr>
            </w:div>
          </w:divsChild>
        </w:div>
        <w:div w:id="584264058">
          <w:marLeft w:val="0"/>
          <w:marRight w:val="0"/>
          <w:marTop w:val="0"/>
          <w:marBottom w:val="0"/>
          <w:divBdr>
            <w:top w:val="none" w:sz="0" w:space="0" w:color="auto"/>
            <w:left w:val="none" w:sz="0" w:space="0" w:color="auto"/>
            <w:bottom w:val="none" w:sz="0" w:space="0" w:color="auto"/>
            <w:right w:val="none" w:sz="0" w:space="0" w:color="auto"/>
          </w:divBdr>
          <w:divsChild>
            <w:div w:id="819883407">
              <w:marLeft w:val="0"/>
              <w:marRight w:val="0"/>
              <w:marTop w:val="0"/>
              <w:marBottom w:val="0"/>
              <w:divBdr>
                <w:top w:val="none" w:sz="0" w:space="0" w:color="auto"/>
                <w:left w:val="none" w:sz="0" w:space="0" w:color="auto"/>
                <w:bottom w:val="none" w:sz="0" w:space="0" w:color="auto"/>
                <w:right w:val="none" w:sz="0" w:space="0" w:color="auto"/>
              </w:divBdr>
            </w:div>
          </w:divsChild>
        </w:div>
        <w:div w:id="2035424315">
          <w:marLeft w:val="0"/>
          <w:marRight w:val="0"/>
          <w:marTop w:val="0"/>
          <w:marBottom w:val="0"/>
          <w:divBdr>
            <w:top w:val="none" w:sz="0" w:space="0" w:color="auto"/>
            <w:left w:val="none" w:sz="0" w:space="0" w:color="auto"/>
            <w:bottom w:val="none" w:sz="0" w:space="0" w:color="auto"/>
            <w:right w:val="none" w:sz="0" w:space="0" w:color="auto"/>
          </w:divBdr>
          <w:divsChild>
            <w:div w:id="939946542">
              <w:marLeft w:val="0"/>
              <w:marRight w:val="0"/>
              <w:marTop w:val="0"/>
              <w:marBottom w:val="0"/>
              <w:divBdr>
                <w:top w:val="none" w:sz="0" w:space="0" w:color="auto"/>
                <w:left w:val="none" w:sz="0" w:space="0" w:color="auto"/>
                <w:bottom w:val="none" w:sz="0" w:space="0" w:color="auto"/>
                <w:right w:val="none" w:sz="0" w:space="0" w:color="auto"/>
              </w:divBdr>
            </w:div>
          </w:divsChild>
        </w:div>
        <w:div w:id="2072652791">
          <w:marLeft w:val="0"/>
          <w:marRight w:val="0"/>
          <w:marTop w:val="0"/>
          <w:marBottom w:val="0"/>
          <w:divBdr>
            <w:top w:val="none" w:sz="0" w:space="0" w:color="auto"/>
            <w:left w:val="none" w:sz="0" w:space="0" w:color="auto"/>
            <w:bottom w:val="none" w:sz="0" w:space="0" w:color="auto"/>
            <w:right w:val="none" w:sz="0" w:space="0" w:color="auto"/>
          </w:divBdr>
          <w:divsChild>
            <w:div w:id="100608590">
              <w:marLeft w:val="0"/>
              <w:marRight w:val="0"/>
              <w:marTop w:val="0"/>
              <w:marBottom w:val="0"/>
              <w:divBdr>
                <w:top w:val="none" w:sz="0" w:space="0" w:color="auto"/>
                <w:left w:val="none" w:sz="0" w:space="0" w:color="auto"/>
                <w:bottom w:val="none" w:sz="0" w:space="0" w:color="auto"/>
                <w:right w:val="none" w:sz="0" w:space="0" w:color="auto"/>
              </w:divBdr>
            </w:div>
          </w:divsChild>
        </w:div>
        <w:div w:id="167526976">
          <w:marLeft w:val="0"/>
          <w:marRight w:val="0"/>
          <w:marTop w:val="0"/>
          <w:marBottom w:val="0"/>
          <w:divBdr>
            <w:top w:val="none" w:sz="0" w:space="0" w:color="auto"/>
            <w:left w:val="none" w:sz="0" w:space="0" w:color="auto"/>
            <w:bottom w:val="none" w:sz="0" w:space="0" w:color="auto"/>
            <w:right w:val="none" w:sz="0" w:space="0" w:color="auto"/>
          </w:divBdr>
          <w:divsChild>
            <w:div w:id="1104572567">
              <w:marLeft w:val="0"/>
              <w:marRight w:val="0"/>
              <w:marTop w:val="0"/>
              <w:marBottom w:val="0"/>
              <w:divBdr>
                <w:top w:val="none" w:sz="0" w:space="0" w:color="auto"/>
                <w:left w:val="none" w:sz="0" w:space="0" w:color="auto"/>
                <w:bottom w:val="none" w:sz="0" w:space="0" w:color="auto"/>
                <w:right w:val="none" w:sz="0" w:space="0" w:color="auto"/>
              </w:divBdr>
            </w:div>
          </w:divsChild>
        </w:div>
        <w:div w:id="368067524">
          <w:marLeft w:val="0"/>
          <w:marRight w:val="0"/>
          <w:marTop w:val="0"/>
          <w:marBottom w:val="0"/>
          <w:divBdr>
            <w:top w:val="none" w:sz="0" w:space="0" w:color="auto"/>
            <w:left w:val="none" w:sz="0" w:space="0" w:color="auto"/>
            <w:bottom w:val="none" w:sz="0" w:space="0" w:color="auto"/>
            <w:right w:val="none" w:sz="0" w:space="0" w:color="auto"/>
          </w:divBdr>
          <w:divsChild>
            <w:div w:id="949240911">
              <w:marLeft w:val="0"/>
              <w:marRight w:val="0"/>
              <w:marTop w:val="0"/>
              <w:marBottom w:val="0"/>
              <w:divBdr>
                <w:top w:val="none" w:sz="0" w:space="0" w:color="auto"/>
                <w:left w:val="none" w:sz="0" w:space="0" w:color="auto"/>
                <w:bottom w:val="none" w:sz="0" w:space="0" w:color="auto"/>
                <w:right w:val="none" w:sz="0" w:space="0" w:color="auto"/>
              </w:divBdr>
            </w:div>
          </w:divsChild>
        </w:div>
        <w:div w:id="510684568">
          <w:marLeft w:val="0"/>
          <w:marRight w:val="0"/>
          <w:marTop w:val="0"/>
          <w:marBottom w:val="0"/>
          <w:divBdr>
            <w:top w:val="none" w:sz="0" w:space="0" w:color="auto"/>
            <w:left w:val="none" w:sz="0" w:space="0" w:color="auto"/>
            <w:bottom w:val="none" w:sz="0" w:space="0" w:color="auto"/>
            <w:right w:val="none" w:sz="0" w:space="0" w:color="auto"/>
          </w:divBdr>
          <w:divsChild>
            <w:div w:id="1249466328">
              <w:marLeft w:val="0"/>
              <w:marRight w:val="0"/>
              <w:marTop w:val="0"/>
              <w:marBottom w:val="0"/>
              <w:divBdr>
                <w:top w:val="none" w:sz="0" w:space="0" w:color="auto"/>
                <w:left w:val="none" w:sz="0" w:space="0" w:color="auto"/>
                <w:bottom w:val="none" w:sz="0" w:space="0" w:color="auto"/>
                <w:right w:val="none" w:sz="0" w:space="0" w:color="auto"/>
              </w:divBdr>
            </w:div>
          </w:divsChild>
        </w:div>
        <w:div w:id="1550459829">
          <w:marLeft w:val="0"/>
          <w:marRight w:val="0"/>
          <w:marTop w:val="0"/>
          <w:marBottom w:val="0"/>
          <w:divBdr>
            <w:top w:val="none" w:sz="0" w:space="0" w:color="auto"/>
            <w:left w:val="none" w:sz="0" w:space="0" w:color="auto"/>
            <w:bottom w:val="none" w:sz="0" w:space="0" w:color="auto"/>
            <w:right w:val="none" w:sz="0" w:space="0" w:color="auto"/>
          </w:divBdr>
          <w:divsChild>
            <w:div w:id="128211960">
              <w:marLeft w:val="0"/>
              <w:marRight w:val="0"/>
              <w:marTop w:val="0"/>
              <w:marBottom w:val="0"/>
              <w:divBdr>
                <w:top w:val="none" w:sz="0" w:space="0" w:color="auto"/>
                <w:left w:val="none" w:sz="0" w:space="0" w:color="auto"/>
                <w:bottom w:val="none" w:sz="0" w:space="0" w:color="auto"/>
                <w:right w:val="none" w:sz="0" w:space="0" w:color="auto"/>
              </w:divBdr>
            </w:div>
          </w:divsChild>
        </w:div>
        <w:div w:id="988249762">
          <w:marLeft w:val="0"/>
          <w:marRight w:val="0"/>
          <w:marTop w:val="0"/>
          <w:marBottom w:val="0"/>
          <w:divBdr>
            <w:top w:val="none" w:sz="0" w:space="0" w:color="auto"/>
            <w:left w:val="none" w:sz="0" w:space="0" w:color="auto"/>
            <w:bottom w:val="none" w:sz="0" w:space="0" w:color="auto"/>
            <w:right w:val="none" w:sz="0" w:space="0" w:color="auto"/>
          </w:divBdr>
          <w:divsChild>
            <w:div w:id="2031295868">
              <w:marLeft w:val="0"/>
              <w:marRight w:val="0"/>
              <w:marTop w:val="0"/>
              <w:marBottom w:val="0"/>
              <w:divBdr>
                <w:top w:val="none" w:sz="0" w:space="0" w:color="auto"/>
                <w:left w:val="none" w:sz="0" w:space="0" w:color="auto"/>
                <w:bottom w:val="none" w:sz="0" w:space="0" w:color="auto"/>
                <w:right w:val="none" w:sz="0" w:space="0" w:color="auto"/>
              </w:divBdr>
            </w:div>
          </w:divsChild>
        </w:div>
        <w:div w:id="825781529">
          <w:marLeft w:val="0"/>
          <w:marRight w:val="0"/>
          <w:marTop w:val="0"/>
          <w:marBottom w:val="0"/>
          <w:divBdr>
            <w:top w:val="none" w:sz="0" w:space="0" w:color="auto"/>
            <w:left w:val="none" w:sz="0" w:space="0" w:color="auto"/>
            <w:bottom w:val="none" w:sz="0" w:space="0" w:color="auto"/>
            <w:right w:val="none" w:sz="0" w:space="0" w:color="auto"/>
          </w:divBdr>
          <w:divsChild>
            <w:div w:id="913051994">
              <w:marLeft w:val="0"/>
              <w:marRight w:val="0"/>
              <w:marTop w:val="0"/>
              <w:marBottom w:val="0"/>
              <w:divBdr>
                <w:top w:val="none" w:sz="0" w:space="0" w:color="auto"/>
                <w:left w:val="none" w:sz="0" w:space="0" w:color="auto"/>
                <w:bottom w:val="none" w:sz="0" w:space="0" w:color="auto"/>
                <w:right w:val="none" w:sz="0" w:space="0" w:color="auto"/>
              </w:divBdr>
            </w:div>
          </w:divsChild>
        </w:div>
        <w:div w:id="929854659">
          <w:marLeft w:val="0"/>
          <w:marRight w:val="0"/>
          <w:marTop w:val="0"/>
          <w:marBottom w:val="0"/>
          <w:divBdr>
            <w:top w:val="none" w:sz="0" w:space="0" w:color="auto"/>
            <w:left w:val="none" w:sz="0" w:space="0" w:color="auto"/>
            <w:bottom w:val="none" w:sz="0" w:space="0" w:color="auto"/>
            <w:right w:val="none" w:sz="0" w:space="0" w:color="auto"/>
          </w:divBdr>
          <w:divsChild>
            <w:div w:id="277761958">
              <w:marLeft w:val="0"/>
              <w:marRight w:val="0"/>
              <w:marTop w:val="0"/>
              <w:marBottom w:val="0"/>
              <w:divBdr>
                <w:top w:val="none" w:sz="0" w:space="0" w:color="auto"/>
                <w:left w:val="none" w:sz="0" w:space="0" w:color="auto"/>
                <w:bottom w:val="none" w:sz="0" w:space="0" w:color="auto"/>
                <w:right w:val="none" w:sz="0" w:space="0" w:color="auto"/>
              </w:divBdr>
            </w:div>
          </w:divsChild>
        </w:div>
        <w:div w:id="819617807">
          <w:marLeft w:val="0"/>
          <w:marRight w:val="0"/>
          <w:marTop w:val="0"/>
          <w:marBottom w:val="0"/>
          <w:divBdr>
            <w:top w:val="none" w:sz="0" w:space="0" w:color="auto"/>
            <w:left w:val="none" w:sz="0" w:space="0" w:color="auto"/>
            <w:bottom w:val="none" w:sz="0" w:space="0" w:color="auto"/>
            <w:right w:val="none" w:sz="0" w:space="0" w:color="auto"/>
          </w:divBdr>
          <w:divsChild>
            <w:div w:id="2054306825">
              <w:marLeft w:val="0"/>
              <w:marRight w:val="0"/>
              <w:marTop w:val="0"/>
              <w:marBottom w:val="0"/>
              <w:divBdr>
                <w:top w:val="none" w:sz="0" w:space="0" w:color="auto"/>
                <w:left w:val="none" w:sz="0" w:space="0" w:color="auto"/>
                <w:bottom w:val="none" w:sz="0" w:space="0" w:color="auto"/>
                <w:right w:val="none" w:sz="0" w:space="0" w:color="auto"/>
              </w:divBdr>
            </w:div>
          </w:divsChild>
        </w:div>
        <w:div w:id="2142646248">
          <w:marLeft w:val="0"/>
          <w:marRight w:val="0"/>
          <w:marTop w:val="0"/>
          <w:marBottom w:val="0"/>
          <w:divBdr>
            <w:top w:val="none" w:sz="0" w:space="0" w:color="auto"/>
            <w:left w:val="none" w:sz="0" w:space="0" w:color="auto"/>
            <w:bottom w:val="none" w:sz="0" w:space="0" w:color="auto"/>
            <w:right w:val="none" w:sz="0" w:space="0" w:color="auto"/>
          </w:divBdr>
          <w:divsChild>
            <w:div w:id="1414621618">
              <w:marLeft w:val="0"/>
              <w:marRight w:val="0"/>
              <w:marTop w:val="0"/>
              <w:marBottom w:val="0"/>
              <w:divBdr>
                <w:top w:val="none" w:sz="0" w:space="0" w:color="auto"/>
                <w:left w:val="none" w:sz="0" w:space="0" w:color="auto"/>
                <w:bottom w:val="none" w:sz="0" w:space="0" w:color="auto"/>
                <w:right w:val="none" w:sz="0" w:space="0" w:color="auto"/>
              </w:divBdr>
            </w:div>
          </w:divsChild>
        </w:div>
        <w:div w:id="407577677">
          <w:marLeft w:val="0"/>
          <w:marRight w:val="0"/>
          <w:marTop w:val="0"/>
          <w:marBottom w:val="0"/>
          <w:divBdr>
            <w:top w:val="none" w:sz="0" w:space="0" w:color="auto"/>
            <w:left w:val="none" w:sz="0" w:space="0" w:color="auto"/>
            <w:bottom w:val="none" w:sz="0" w:space="0" w:color="auto"/>
            <w:right w:val="none" w:sz="0" w:space="0" w:color="auto"/>
          </w:divBdr>
          <w:divsChild>
            <w:div w:id="1679890187">
              <w:marLeft w:val="0"/>
              <w:marRight w:val="0"/>
              <w:marTop w:val="0"/>
              <w:marBottom w:val="0"/>
              <w:divBdr>
                <w:top w:val="none" w:sz="0" w:space="0" w:color="auto"/>
                <w:left w:val="none" w:sz="0" w:space="0" w:color="auto"/>
                <w:bottom w:val="none" w:sz="0" w:space="0" w:color="auto"/>
                <w:right w:val="none" w:sz="0" w:space="0" w:color="auto"/>
              </w:divBdr>
            </w:div>
          </w:divsChild>
        </w:div>
        <w:div w:id="785467296">
          <w:marLeft w:val="0"/>
          <w:marRight w:val="0"/>
          <w:marTop w:val="0"/>
          <w:marBottom w:val="0"/>
          <w:divBdr>
            <w:top w:val="none" w:sz="0" w:space="0" w:color="auto"/>
            <w:left w:val="none" w:sz="0" w:space="0" w:color="auto"/>
            <w:bottom w:val="none" w:sz="0" w:space="0" w:color="auto"/>
            <w:right w:val="none" w:sz="0" w:space="0" w:color="auto"/>
          </w:divBdr>
          <w:divsChild>
            <w:div w:id="1049571883">
              <w:marLeft w:val="0"/>
              <w:marRight w:val="0"/>
              <w:marTop w:val="0"/>
              <w:marBottom w:val="0"/>
              <w:divBdr>
                <w:top w:val="none" w:sz="0" w:space="0" w:color="auto"/>
                <w:left w:val="none" w:sz="0" w:space="0" w:color="auto"/>
                <w:bottom w:val="none" w:sz="0" w:space="0" w:color="auto"/>
                <w:right w:val="none" w:sz="0" w:space="0" w:color="auto"/>
              </w:divBdr>
            </w:div>
          </w:divsChild>
        </w:div>
        <w:div w:id="1502353577">
          <w:marLeft w:val="0"/>
          <w:marRight w:val="0"/>
          <w:marTop w:val="0"/>
          <w:marBottom w:val="0"/>
          <w:divBdr>
            <w:top w:val="none" w:sz="0" w:space="0" w:color="auto"/>
            <w:left w:val="none" w:sz="0" w:space="0" w:color="auto"/>
            <w:bottom w:val="none" w:sz="0" w:space="0" w:color="auto"/>
            <w:right w:val="none" w:sz="0" w:space="0" w:color="auto"/>
          </w:divBdr>
          <w:divsChild>
            <w:div w:id="1736195202">
              <w:marLeft w:val="0"/>
              <w:marRight w:val="0"/>
              <w:marTop w:val="0"/>
              <w:marBottom w:val="0"/>
              <w:divBdr>
                <w:top w:val="none" w:sz="0" w:space="0" w:color="auto"/>
                <w:left w:val="none" w:sz="0" w:space="0" w:color="auto"/>
                <w:bottom w:val="none" w:sz="0" w:space="0" w:color="auto"/>
                <w:right w:val="none" w:sz="0" w:space="0" w:color="auto"/>
              </w:divBdr>
            </w:div>
          </w:divsChild>
        </w:div>
        <w:div w:id="1580629505">
          <w:marLeft w:val="0"/>
          <w:marRight w:val="0"/>
          <w:marTop w:val="0"/>
          <w:marBottom w:val="0"/>
          <w:divBdr>
            <w:top w:val="none" w:sz="0" w:space="0" w:color="auto"/>
            <w:left w:val="none" w:sz="0" w:space="0" w:color="auto"/>
            <w:bottom w:val="none" w:sz="0" w:space="0" w:color="auto"/>
            <w:right w:val="none" w:sz="0" w:space="0" w:color="auto"/>
          </w:divBdr>
          <w:divsChild>
            <w:div w:id="583294878">
              <w:marLeft w:val="0"/>
              <w:marRight w:val="0"/>
              <w:marTop w:val="0"/>
              <w:marBottom w:val="0"/>
              <w:divBdr>
                <w:top w:val="none" w:sz="0" w:space="0" w:color="auto"/>
                <w:left w:val="none" w:sz="0" w:space="0" w:color="auto"/>
                <w:bottom w:val="none" w:sz="0" w:space="0" w:color="auto"/>
                <w:right w:val="none" w:sz="0" w:space="0" w:color="auto"/>
              </w:divBdr>
            </w:div>
          </w:divsChild>
        </w:div>
        <w:div w:id="1089543414">
          <w:marLeft w:val="0"/>
          <w:marRight w:val="0"/>
          <w:marTop w:val="0"/>
          <w:marBottom w:val="0"/>
          <w:divBdr>
            <w:top w:val="none" w:sz="0" w:space="0" w:color="auto"/>
            <w:left w:val="none" w:sz="0" w:space="0" w:color="auto"/>
            <w:bottom w:val="none" w:sz="0" w:space="0" w:color="auto"/>
            <w:right w:val="none" w:sz="0" w:space="0" w:color="auto"/>
          </w:divBdr>
          <w:divsChild>
            <w:div w:id="270825399">
              <w:marLeft w:val="0"/>
              <w:marRight w:val="0"/>
              <w:marTop w:val="0"/>
              <w:marBottom w:val="0"/>
              <w:divBdr>
                <w:top w:val="none" w:sz="0" w:space="0" w:color="auto"/>
                <w:left w:val="none" w:sz="0" w:space="0" w:color="auto"/>
                <w:bottom w:val="none" w:sz="0" w:space="0" w:color="auto"/>
                <w:right w:val="none" w:sz="0" w:space="0" w:color="auto"/>
              </w:divBdr>
            </w:div>
          </w:divsChild>
        </w:div>
        <w:div w:id="418252772">
          <w:marLeft w:val="0"/>
          <w:marRight w:val="0"/>
          <w:marTop w:val="0"/>
          <w:marBottom w:val="0"/>
          <w:divBdr>
            <w:top w:val="none" w:sz="0" w:space="0" w:color="auto"/>
            <w:left w:val="none" w:sz="0" w:space="0" w:color="auto"/>
            <w:bottom w:val="none" w:sz="0" w:space="0" w:color="auto"/>
            <w:right w:val="none" w:sz="0" w:space="0" w:color="auto"/>
          </w:divBdr>
          <w:divsChild>
            <w:div w:id="342440110">
              <w:marLeft w:val="0"/>
              <w:marRight w:val="0"/>
              <w:marTop w:val="0"/>
              <w:marBottom w:val="0"/>
              <w:divBdr>
                <w:top w:val="none" w:sz="0" w:space="0" w:color="auto"/>
                <w:left w:val="none" w:sz="0" w:space="0" w:color="auto"/>
                <w:bottom w:val="none" w:sz="0" w:space="0" w:color="auto"/>
                <w:right w:val="none" w:sz="0" w:space="0" w:color="auto"/>
              </w:divBdr>
            </w:div>
            <w:div w:id="130904313">
              <w:marLeft w:val="0"/>
              <w:marRight w:val="0"/>
              <w:marTop w:val="0"/>
              <w:marBottom w:val="0"/>
              <w:divBdr>
                <w:top w:val="none" w:sz="0" w:space="0" w:color="auto"/>
                <w:left w:val="none" w:sz="0" w:space="0" w:color="auto"/>
                <w:bottom w:val="none" w:sz="0" w:space="0" w:color="auto"/>
                <w:right w:val="none" w:sz="0" w:space="0" w:color="auto"/>
              </w:divBdr>
            </w:div>
            <w:div w:id="535896934">
              <w:marLeft w:val="0"/>
              <w:marRight w:val="0"/>
              <w:marTop w:val="0"/>
              <w:marBottom w:val="0"/>
              <w:divBdr>
                <w:top w:val="none" w:sz="0" w:space="0" w:color="auto"/>
                <w:left w:val="none" w:sz="0" w:space="0" w:color="auto"/>
                <w:bottom w:val="none" w:sz="0" w:space="0" w:color="auto"/>
                <w:right w:val="none" w:sz="0" w:space="0" w:color="auto"/>
              </w:divBdr>
            </w:div>
          </w:divsChild>
        </w:div>
        <w:div w:id="964500733">
          <w:marLeft w:val="0"/>
          <w:marRight w:val="0"/>
          <w:marTop w:val="0"/>
          <w:marBottom w:val="0"/>
          <w:divBdr>
            <w:top w:val="none" w:sz="0" w:space="0" w:color="auto"/>
            <w:left w:val="none" w:sz="0" w:space="0" w:color="auto"/>
            <w:bottom w:val="none" w:sz="0" w:space="0" w:color="auto"/>
            <w:right w:val="none" w:sz="0" w:space="0" w:color="auto"/>
          </w:divBdr>
          <w:divsChild>
            <w:div w:id="810097804">
              <w:marLeft w:val="0"/>
              <w:marRight w:val="0"/>
              <w:marTop w:val="0"/>
              <w:marBottom w:val="0"/>
              <w:divBdr>
                <w:top w:val="none" w:sz="0" w:space="0" w:color="auto"/>
                <w:left w:val="none" w:sz="0" w:space="0" w:color="auto"/>
                <w:bottom w:val="none" w:sz="0" w:space="0" w:color="auto"/>
                <w:right w:val="none" w:sz="0" w:space="0" w:color="auto"/>
              </w:divBdr>
            </w:div>
            <w:div w:id="1240362244">
              <w:marLeft w:val="0"/>
              <w:marRight w:val="0"/>
              <w:marTop w:val="0"/>
              <w:marBottom w:val="0"/>
              <w:divBdr>
                <w:top w:val="none" w:sz="0" w:space="0" w:color="auto"/>
                <w:left w:val="none" w:sz="0" w:space="0" w:color="auto"/>
                <w:bottom w:val="none" w:sz="0" w:space="0" w:color="auto"/>
                <w:right w:val="none" w:sz="0" w:space="0" w:color="auto"/>
              </w:divBdr>
            </w:div>
            <w:div w:id="1761750947">
              <w:marLeft w:val="0"/>
              <w:marRight w:val="0"/>
              <w:marTop w:val="0"/>
              <w:marBottom w:val="0"/>
              <w:divBdr>
                <w:top w:val="none" w:sz="0" w:space="0" w:color="auto"/>
                <w:left w:val="none" w:sz="0" w:space="0" w:color="auto"/>
                <w:bottom w:val="none" w:sz="0" w:space="0" w:color="auto"/>
                <w:right w:val="none" w:sz="0" w:space="0" w:color="auto"/>
              </w:divBdr>
            </w:div>
            <w:div w:id="577442161">
              <w:marLeft w:val="0"/>
              <w:marRight w:val="0"/>
              <w:marTop w:val="0"/>
              <w:marBottom w:val="0"/>
              <w:divBdr>
                <w:top w:val="none" w:sz="0" w:space="0" w:color="auto"/>
                <w:left w:val="none" w:sz="0" w:space="0" w:color="auto"/>
                <w:bottom w:val="none" w:sz="0" w:space="0" w:color="auto"/>
                <w:right w:val="none" w:sz="0" w:space="0" w:color="auto"/>
              </w:divBdr>
            </w:div>
          </w:divsChild>
        </w:div>
        <w:div w:id="178013412">
          <w:marLeft w:val="0"/>
          <w:marRight w:val="0"/>
          <w:marTop w:val="0"/>
          <w:marBottom w:val="0"/>
          <w:divBdr>
            <w:top w:val="none" w:sz="0" w:space="0" w:color="auto"/>
            <w:left w:val="none" w:sz="0" w:space="0" w:color="auto"/>
            <w:bottom w:val="none" w:sz="0" w:space="0" w:color="auto"/>
            <w:right w:val="none" w:sz="0" w:space="0" w:color="auto"/>
          </w:divBdr>
          <w:divsChild>
            <w:div w:id="574366259">
              <w:marLeft w:val="0"/>
              <w:marRight w:val="0"/>
              <w:marTop w:val="0"/>
              <w:marBottom w:val="0"/>
              <w:divBdr>
                <w:top w:val="none" w:sz="0" w:space="0" w:color="auto"/>
                <w:left w:val="none" w:sz="0" w:space="0" w:color="auto"/>
                <w:bottom w:val="none" w:sz="0" w:space="0" w:color="auto"/>
                <w:right w:val="none" w:sz="0" w:space="0" w:color="auto"/>
              </w:divBdr>
            </w:div>
          </w:divsChild>
        </w:div>
        <w:div w:id="1805392101">
          <w:marLeft w:val="0"/>
          <w:marRight w:val="0"/>
          <w:marTop w:val="0"/>
          <w:marBottom w:val="0"/>
          <w:divBdr>
            <w:top w:val="none" w:sz="0" w:space="0" w:color="auto"/>
            <w:left w:val="none" w:sz="0" w:space="0" w:color="auto"/>
            <w:bottom w:val="none" w:sz="0" w:space="0" w:color="auto"/>
            <w:right w:val="none" w:sz="0" w:space="0" w:color="auto"/>
          </w:divBdr>
          <w:divsChild>
            <w:div w:id="1877234353">
              <w:marLeft w:val="0"/>
              <w:marRight w:val="0"/>
              <w:marTop w:val="0"/>
              <w:marBottom w:val="0"/>
              <w:divBdr>
                <w:top w:val="none" w:sz="0" w:space="0" w:color="auto"/>
                <w:left w:val="none" w:sz="0" w:space="0" w:color="auto"/>
                <w:bottom w:val="none" w:sz="0" w:space="0" w:color="auto"/>
                <w:right w:val="none" w:sz="0" w:space="0" w:color="auto"/>
              </w:divBdr>
            </w:div>
          </w:divsChild>
        </w:div>
        <w:div w:id="1079795213">
          <w:marLeft w:val="0"/>
          <w:marRight w:val="0"/>
          <w:marTop w:val="0"/>
          <w:marBottom w:val="0"/>
          <w:divBdr>
            <w:top w:val="none" w:sz="0" w:space="0" w:color="auto"/>
            <w:left w:val="none" w:sz="0" w:space="0" w:color="auto"/>
            <w:bottom w:val="none" w:sz="0" w:space="0" w:color="auto"/>
            <w:right w:val="none" w:sz="0" w:space="0" w:color="auto"/>
          </w:divBdr>
          <w:divsChild>
            <w:div w:id="704528824">
              <w:marLeft w:val="0"/>
              <w:marRight w:val="0"/>
              <w:marTop w:val="0"/>
              <w:marBottom w:val="0"/>
              <w:divBdr>
                <w:top w:val="none" w:sz="0" w:space="0" w:color="auto"/>
                <w:left w:val="none" w:sz="0" w:space="0" w:color="auto"/>
                <w:bottom w:val="none" w:sz="0" w:space="0" w:color="auto"/>
                <w:right w:val="none" w:sz="0" w:space="0" w:color="auto"/>
              </w:divBdr>
            </w:div>
          </w:divsChild>
        </w:div>
        <w:div w:id="1281572912">
          <w:marLeft w:val="0"/>
          <w:marRight w:val="0"/>
          <w:marTop w:val="0"/>
          <w:marBottom w:val="0"/>
          <w:divBdr>
            <w:top w:val="none" w:sz="0" w:space="0" w:color="auto"/>
            <w:left w:val="none" w:sz="0" w:space="0" w:color="auto"/>
            <w:bottom w:val="none" w:sz="0" w:space="0" w:color="auto"/>
            <w:right w:val="none" w:sz="0" w:space="0" w:color="auto"/>
          </w:divBdr>
          <w:divsChild>
            <w:div w:id="728117477">
              <w:marLeft w:val="0"/>
              <w:marRight w:val="0"/>
              <w:marTop w:val="0"/>
              <w:marBottom w:val="0"/>
              <w:divBdr>
                <w:top w:val="none" w:sz="0" w:space="0" w:color="auto"/>
                <w:left w:val="none" w:sz="0" w:space="0" w:color="auto"/>
                <w:bottom w:val="none" w:sz="0" w:space="0" w:color="auto"/>
                <w:right w:val="none" w:sz="0" w:space="0" w:color="auto"/>
              </w:divBdr>
            </w:div>
          </w:divsChild>
        </w:div>
        <w:div w:id="491801632">
          <w:marLeft w:val="0"/>
          <w:marRight w:val="0"/>
          <w:marTop w:val="0"/>
          <w:marBottom w:val="0"/>
          <w:divBdr>
            <w:top w:val="none" w:sz="0" w:space="0" w:color="auto"/>
            <w:left w:val="none" w:sz="0" w:space="0" w:color="auto"/>
            <w:bottom w:val="none" w:sz="0" w:space="0" w:color="auto"/>
            <w:right w:val="none" w:sz="0" w:space="0" w:color="auto"/>
          </w:divBdr>
          <w:divsChild>
            <w:div w:id="451242442">
              <w:marLeft w:val="0"/>
              <w:marRight w:val="0"/>
              <w:marTop w:val="0"/>
              <w:marBottom w:val="0"/>
              <w:divBdr>
                <w:top w:val="none" w:sz="0" w:space="0" w:color="auto"/>
                <w:left w:val="none" w:sz="0" w:space="0" w:color="auto"/>
                <w:bottom w:val="none" w:sz="0" w:space="0" w:color="auto"/>
                <w:right w:val="none" w:sz="0" w:space="0" w:color="auto"/>
              </w:divBdr>
            </w:div>
          </w:divsChild>
        </w:div>
        <w:div w:id="1935047038">
          <w:marLeft w:val="0"/>
          <w:marRight w:val="0"/>
          <w:marTop w:val="0"/>
          <w:marBottom w:val="0"/>
          <w:divBdr>
            <w:top w:val="none" w:sz="0" w:space="0" w:color="auto"/>
            <w:left w:val="none" w:sz="0" w:space="0" w:color="auto"/>
            <w:bottom w:val="none" w:sz="0" w:space="0" w:color="auto"/>
            <w:right w:val="none" w:sz="0" w:space="0" w:color="auto"/>
          </w:divBdr>
          <w:divsChild>
            <w:div w:id="314141433">
              <w:marLeft w:val="0"/>
              <w:marRight w:val="0"/>
              <w:marTop w:val="0"/>
              <w:marBottom w:val="0"/>
              <w:divBdr>
                <w:top w:val="none" w:sz="0" w:space="0" w:color="auto"/>
                <w:left w:val="none" w:sz="0" w:space="0" w:color="auto"/>
                <w:bottom w:val="none" w:sz="0" w:space="0" w:color="auto"/>
                <w:right w:val="none" w:sz="0" w:space="0" w:color="auto"/>
              </w:divBdr>
            </w:div>
          </w:divsChild>
        </w:div>
        <w:div w:id="2124423351">
          <w:marLeft w:val="0"/>
          <w:marRight w:val="0"/>
          <w:marTop w:val="0"/>
          <w:marBottom w:val="0"/>
          <w:divBdr>
            <w:top w:val="none" w:sz="0" w:space="0" w:color="auto"/>
            <w:left w:val="none" w:sz="0" w:space="0" w:color="auto"/>
            <w:bottom w:val="none" w:sz="0" w:space="0" w:color="auto"/>
            <w:right w:val="none" w:sz="0" w:space="0" w:color="auto"/>
          </w:divBdr>
          <w:divsChild>
            <w:div w:id="2121754848">
              <w:marLeft w:val="0"/>
              <w:marRight w:val="0"/>
              <w:marTop w:val="0"/>
              <w:marBottom w:val="0"/>
              <w:divBdr>
                <w:top w:val="none" w:sz="0" w:space="0" w:color="auto"/>
                <w:left w:val="none" w:sz="0" w:space="0" w:color="auto"/>
                <w:bottom w:val="none" w:sz="0" w:space="0" w:color="auto"/>
                <w:right w:val="none" w:sz="0" w:space="0" w:color="auto"/>
              </w:divBdr>
            </w:div>
          </w:divsChild>
        </w:div>
        <w:div w:id="1794518179">
          <w:marLeft w:val="0"/>
          <w:marRight w:val="0"/>
          <w:marTop w:val="0"/>
          <w:marBottom w:val="0"/>
          <w:divBdr>
            <w:top w:val="none" w:sz="0" w:space="0" w:color="auto"/>
            <w:left w:val="none" w:sz="0" w:space="0" w:color="auto"/>
            <w:bottom w:val="none" w:sz="0" w:space="0" w:color="auto"/>
            <w:right w:val="none" w:sz="0" w:space="0" w:color="auto"/>
          </w:divBdr>
          <w:divsChild>
            <w:div w:id="766465436">
              <w:marLeft w:val="0"/>
              <w:marRight w:val="0"/>
              <w:marTop w:val="0"/>
              <w:marBottom w:val="0"/>
              <w:divBdr>
                <w:top w:val="none" w:sz="0" w:space="0" w:color="auto"/>
                <w:left w:val="none" w:sz="0" w:space="0" w:color="auto"/>
                <w:bottom w:val="none" w:sz="0" w:space="0" w:color="auto"/>
                <w:right w:val="none" w:sz="0" w:space="0" w:color="auto"/>
              </w:divBdr>
            </w:div>
          </w:divsChild>
        </w:div>
        <w:div w:id="125465662">
          <w:marLeft w:val="0"/>
          <w:marRight w:val="0"/>
          <w:marTop w:val="0"/>
          <w:marBottom w:val="0"/>
          <w:divBdr>
            <w:top w:val="none" w:sz="0" w:space="0" w:color="auto"/>
            <w:left w:val="none" w:sz="0" w:space="0" w:color="auto"/>
            <w:bottom w:val="none" w:sz="0" w:space="0" w:color="auto"/>
            <w:right w:val="none" w:sz="0" w:space="0" w:color="auto"/>
          </w:divBdr>
          <w:divsChild>
            <w:div w:id="2122801936">
              <w:marLeft w:val="0"/>
              <w:marRight w:val="0"/>
              <w:marTop w:val="0"/>
              <w:marBottom w:val="0"/>
              <w:divBdr>
                <w:top w:val="none" w:sz="0" w:space="0" w:color="auto"/>
                <w:left w:val="none" w:sz="0" w:space="0" w:color="auto"/>
                <w:bottom w:val="none" w:sz="0" w:space="0" w:color="auto"/>
                <w:right w:val="none" w:sz="0" w:space="0" w:color="auto"/>
              </w:divBdr>
            </w:div>
          </w:divsChild>
        </w:div>
        <w:div w:id="1237476691">
          <w:marLeft w:val="0"/>
          <w:marRight w:val="0"/>
          <w:marTop w:val="0"/>
          <w:marBottom w:val="0"/>
          <w:divBdr>
            <w:top w:val="none" w:sz="0" w:space="0" w:color="auto"/>
            <w:left w:val="none" w:sz="0" w:space="0" w:color="auto"/>
            <w:bottom w:val="none" w:sz="0" w:space="0" w:color="auto"/>
            <w:right w:val="none" w:sz="0" w:space="0" w:color="auto"/>
          </w:divBdr>
          <w:divsChild>
            <w:div w:id="511577602">
              <w:marLeft w:val="0"/>
              <w:marRight w:val="0"/>
              <w:marTop w:val="0"/>
              <w:marBottom w:val="0"/>
              <w:divBdr>
                <w:top w:val="none" w:sz="0" w:space="0" w:color="auto"/>
                <w:left w:val="none" w:sz="0" w:space="0" w:color="auto"/>
                <w:bottom w:val="none" w:sz="0" w:space="0" w:color="auto"/>
                <w:right w:val="none" w:sz="0" w:space="0" w:color="auto"/>
              </w:divBdr>
            </w:div>
            <w:div w:id="1926958906">
              <w:marLeft w:val="0"/>
              <w:marRight w:val="0"/>
              <w:marTop w:val="0"/>
              <w:marBottom w:val="0"/>
              <w:divBdr>
                <w:top w:val="none" w:sz="0" w:space="0" w:color="auto"/>
                <w:left w:val="none" w:sz="0" w:space="0" w:color="auto"/>
                <w:bottom w:val="none" w:sz="0" w:space="0" w:color="auto"/>
                <w:right w:val="none" w:sz="0" w:space="0" w:color="auto"/>
              </w:divBdr>
            </w:div>
            <w:div w:id="945388761">
              <w:marLeft w:val="0"/>
              <w:marRight w:val="0"/>
              <w:marTop w:val="0"/>
              <w:marBottom w:val="0"/>
              <w:divBdr>
                <w:top w:val="none" w:sz="0" w:space="0" w:color="auto"/>
                <w:left w:val="none" w:sz="0" w:space="0" w:color="auto"/>
                <w:bottom w:val="none" w:sz="0" w:space="0" w:color="auto"/>
                <w:right w:val="none" w:sz="0" w:space="0" w:color="auto"/>
              </w:divBdr>
            </w:div>
            <w:div w:id="1169515097">
              <w:marLeft w:val="0"/>
              <w:marRight w:val="0"/>
              <w:marTop w:val="0"/>
              <w:marBottom w:val="0"/>
              <w:divBdr>
                <w:top w:val="none" w:sz="0" w:space="0" w:color="auto"/>
                <w:left w:val="none" w:sz="0" w:space="0" w:color="auto"/>
                <w:bottom w:val="none" w:sz="0" w:space="0" w:color="auto"/>
                <w:right w:val="none" w:sz="0" w:space="0" w:color="auto"/>
              </w:divBdr>
            </w:div>
            <w:div w:id="380062547">
              <w:marLeft w:val="0"/>
              <w:marRight w:val="0"/>
              <w:marTop w:val="0"/>
              <w:marBottom w:val="0"/>
              <w:divBdr>
                <w:top w:val="none" w:sz="0" w:space="0" w:color="auto"/>
                <w:left w:val="none" w:sz="0" w:space="0" w:color="auto"/>
                <w:bottom w:val="none" w:sz="0" w:space="0" w:color="auto"/>
                <w:right w:val="none" w:sz="0" w:space="0" w:color="auto"/>
              </w:divBdr>
            </w:div>
            <w:div w:id="1585644974">
              <w:marLeft w:val="0"/>
              <w:marRight w:val="0"/>
              <w:marTop w:val="0"/>
              <w:marBottom w:val="0"/>
              <w:divBdr>
                <w:top w:val="none" w:sz="0" w:space="0" w:color="auto"/>
                <w:left w:val="none" w:sz="0" w:space="0" w:color="auto"/>
                <w:bottom w:val="none" w:sz="0" w:space="0" w:color="auto"/>
                <w:right w:val="none" w:sz="0" w:space="0" w:color="auto"/>
              </w:divBdr>
            </w:div>
            <w:div w:id="1949579084">
              <w:marLeft w:val="0"/>
              <w:marRight w:val="0"/>
              <w:marTop w:val="0"/>
              <w:marBottom w:val="0"/>
              <w:divBdr>
                <w:top w:val="none" w:sz="0" w:space="0" w:color="auto"/>
                <w:left w:val="none" w:sz="0" w:space="0" w:color="auto"/>
                <w:bottom w:val="none" w:sz="0" w:space="0" w:color="auto"/>
                <w:right w:val="none" w:sz="0" w:space="0" w:color="auto"/>
              </w:divBdr>
            </w:div>
            <w:div w:id="1873764947">
              <w:marLeft w:val="0"/>
              <w:marRight w:val="0"/>
              <w:marTop w:val="0"/>
              <w:marBottom w:val="0"/>
              <w:divBdr>
                <w:top w:val="none" w:sz="0" w:space="0" w:color="auto"/>
                <w:left w:val="none" w:sz="0" w:space="0" w:color="auto"/>
                <w:bottom w:val="none" w:sz="0" w:space="0" w:color="auto"/>
                <w:right w:val="none" w:sz="0" w:space="0" w:color="auto"/>
              </w:divBdr>
            </w:div>
            <w:div w:id="1051421152">
              <w:marLeft w:val="0"/>
              <w:marRight w:val="0"/>
              <w:marTop w:val="0"/>
              <w:marBottom w:val="0"/>
              <w:divBdr>
                <w:top w:val="none" w:sz="0" w:space="0" w:color="auto"/>
                <w:left w:val="none" w:sz="0" w:space="0" w:color="auto"/>
                <w:bottom w:val="none" w:sz="0" w:space="0" w:color="auto"/>
                <w:right w:val="none" w:sz="0" w:space="0" w:color="auto"/>
              </w:divBdr>
            </w:div>
            <w:div w:id="1377703726">
              <w:marLeft w:val="0"/>
              <w:marRight w:val="0"/>
              <w:marTop w:val="0"/>
              <w:marBottom w:val="0"/>
              <w:divBdr>
                <w:top w:val="none" w:sz="0" w:space="0" w:color="auto"/>
                <w:left w:val="none" w:sz="0" w:space="0" w:color="auto"/>
                <w:bottom w:val="none" w:sz="0" w:space="0" w:color="auto"/>
                <w:right w:val="none" w:sz="0" w:space="0" w:color="auto"/>
              </w:divBdr>
            </w:div>
          </w:divsChild>
        </w:div>
        <w:div w:id="1284119473">
          <w:marLeft w:val="0"/>
          <w:marRight w:val="0"/>
          <w:marTop w:val="0"/>
          <w:marBottom w:val="0"/>
          <w:divBdr>
            <w:top w:val="none" w:sz="0" w:space="0" w:color="auto"/>
            <w:left w:val="none" w:sz="0" w:space="0" w:color="auto"/>
            <w:bottom w:val="none" w:sz="0" w:space="0" w:color="auto"/>
            <w:right w:val="none" w:sz="0" w:space="0" w:color="auto"/>
          </w:divBdr>
          <w:divsChild>
            <w:div w:id="1064792057">
              <w:marLeft w:val="0"/>
              <w:marRight w:val="0"/>
              <w:marTop w:val="0"/>
              <w:marBottom w:val="0"/>
              <w:divBdr>
                <w:top w:val="none" w:sz="0" w:space="0" w:color="auto"/>
                <w:left w:val="none" w:sz="0" w:space="0" w:color="auto"/>
                <w:bottom w:val="none" w:sz="0" w:space="0" w:color="auto"/>
                <w:right w:val="none" w:sz="0" w:space="0" w:color="auto"/>
              </w:divBdr>
            </w:div>
          </w:divsChild>
        </w:div>
        <w:div w:id="684480664">
          <w:marLeft w:val="0"/>
          <w:marRight w:val="0"/>
          <w:marTop w:val="0"/>
          <w:marBottom w:val="0"/>
          <w:divBdr>
            <w:top w:val="none" w:sz="0" w:space="0" w:color="auto"/>
            <w:left w:val="none" w:sz="0" w:space="0" w:color="auto"/>
            <w:bottom w:val="none" w:sz="0" w:space="0" w:color="auto"/>
            <w:right w:val="none" w:sz="0" w:space="0" w:color="auto"/>
          </w:divBdr>
          <w:divsChild>
            <w:div w:id="1489521256">
              <w:marLeft w:val="0"/>
              <w:marRight w:val="0"/>
              <w:marTop w:val="0"/>
              <w:marBottom w:val="0"/>
              <w:divBdr>
                <w:top w:val="none" w:sz="0" w:space="0" w:color="auto"/>
                <w:left w:val="none" w:sz="0" w:space="0" w:color="auto"/>
                <w:bottom w:val="none" w:sz="0" w:space="0" w:color="auto"/>
                <w:right w:val="none" w:sz="0" w:space="0" w:color="auto"/>
              </w:divBdr>
            </w:div>
          </w:divsChild>
        </w:div>
        <w:div w:id="255402662">
          <w:marLeft w:val="0"/>
          <w:marRight w:val="0"/>
          <w:marTop w:val="0"/>
          <w:marBottom w:val="0"/>
          <w:divBdr>
            <w:top w:val="none" w:sz="0" w:space="0" w:color="auto"/>
            <w:left w:val="none" w:sz="0" w:space="0" w:color="auto"/>
            <w:bottom w:val="none" w:sz="0" w:space="0" w:color="auto"/>
            <w:right w:val="none" w:sz="0" w:space="0" w:color="auto"/>
          </w:divBdr>
          <w:divsChild>
            <w:div w:id="1914730602">
              <w:marLeft w:val="0"/>
              <w:marRight w:val="0"/>
              <w:marTop w:val="0"/>
              <w:marBottom w:val="0"/>
              <w:divBdr>
                <w:top w:val="none" w:sz="0" w:space="0" w:color="auto"/>
                <w:left w:val="none" w:sz="0" w:space="0" w:color="auto"/>
                <w:bottom w:val="none" w:sz="0" w:space="0" w:color="auto"/>
                <w:right w:val="none" w:sz="0" w:space="0" w:color="auto"/>
              </w:divBdr>
            </w:div>
            <w:div w:id="874342500">
              <w:marLeft w:val="0"/>
              <w:marRight w:val="0"/>
              <w:marTop w:val="0"/>
              <w:marBottom w:val="0"/>
              <w:divBdr>
                <w:top w:val="none" w:sz="0" w:space="0" w:color="auto"/>
                <w:left w:val="none" w:sz="0" w:space="0" w:color="auto"/>
                <w:bottom w:val="none" w:sz="0" w:space="0" w:color="auto"/>
                <w:right w:val="none" w:sz="0" w:space="0" w:color="auto"/>
              </w:divBdr>
            </w:div>
            <w:div w:id="1839346699">
              <w:marLeft w:val="0"/>
              <w:marRight w:val="0"/>
              <w:marTop w:val="0"/>
              <w:marBottom w:val="0"/>
              <w:divBdr>
                <w:top w:val="none" w:sz="0" w:space="0" w:color="auto"/>
                <w:left w:val="none" w:sz="0" w:space="0" w:color="auto"/>
                <w:bottom w:val="none" w:sz="0" w:space="0" w:color="auto"/>
                <w:right w:val="none" w:sz="0" w:space="0" w:color="auto"/>
              </w:divBdr>
            </w:div>
            <w:div w:id="788935450">
              <w:marLeft w:val="0"/>
              <w:marRight w:val="0"/>
              <w:marTop w:val="0"/>
              <w:marBottom w:val="0"/>
              <w:divBdr>
                <w:top w:val="none" w:sz="0" w:space="0" w:color="auto"/>
                <w:left w:val="none" w:sz="0" w:space="0" w:color="auto"/>
                <w:bottom w:val="none" w:sz="0" w:space="0" w:color="auto"/>
                <w:right w:val="none" w:sz="0" w:space="0" w:color="auto"/>
              </w:divBdr>
            </w:div>
            <w:div w:id="146288260">
              <w:marLeft w:val="0"/>
              <w:marRight w:val="0"/>
              <w:marTop w:val="0"/>
              <w:marBottom w:val="0"/>
              <w:divBdr>
                <w:top w:val="none" w:sz="0" w:space="0" w:color="auto"/>
                <w:left w:val="none" w:sz="0" w:space="0" w:color="auto"/>
                <w:bottom w:val="none" w:sz="0" w:space="0" w:color="auto"/>
                <w:right w:val="none" w:sz="0" w:space="0" w:color="auto"/>
              </w:divBdr>
            </w:div>
            <w:div w:id="431440684">
              <w:marLeft w:val="0"/>
              <w:marRight w:val="0"/>
              <w:marTop w:val="0"/>
              <w:marBottom w:val="0"/>
              <w:divBdr>
                <w:top w:val="none" w:sz="0" w:space="0" w:color="auto"/>
                <w:left w:val="none" w:sz="0" w:space="0" w:color="auto"/>
                <w:bottom w:val="none" w:sz="0" w:space="0" w:color="auto"/>
                <w:right w:val="none" w:sz="0" w:space="0" w:color="auto"/>
              </w:divBdr>
            </w:div>
            <w:div w:id="324865912">
              <w:marLeft w:val="0"/>
              <w:marRight w:val="0"/>
              <w:marTop w:val="0"/>
              <w:marBottom w:val="0"/>
              <w:divBdr>
                <w:top w:val="none" w:sz="0" w:space="0" w:color="auto"/>
                <w:left w:val="none" w:sz="0" w:space="0" w:color="auto"/>
                <w:bottom w:val="none" w:sz="0" w:space="0" w:color="auto"/>
                <w:right w:val="none" w:sz="0" w:space="0" w:color="auto"/>
              </w:divBdr>
            </w:div>
            <w:div w:id="67116069">
              <w:marLeft w:val="0"/>
              <w:marRight w:val="0"/>
              <w:marTop w:val="0"/>
              <w:marBottom w:val="0"/>
              <w:divBdr>
                <w:top w:val="none" w:sz="0" w:space="0" w:color="auto"/>
                <w:left w:val="none" w:sz="0" w:space="0" w:color="auto"/>
                <w:bottom w:val="none" w:sz="0" w:space="0" w:color="auto"/>
                <w:right w:val="none" w:sz="0" w:space="0" w:color="auto"/>
              </w:divBdr>
            </w:div>
            <w:div w:id="1439913528">
              <w:marLeft w:val="0"/>
              <w:marRight w:val="0"/>
              <w:marTop w:val="0"/>
              <w:marBottom w:val="0"/>
              <w:divBdr>
                <w:top w:val="none" w:sz="0" w:space="0" w:color="auto"/>
                <w:left w:val="none" w:sz="0" w:space="0" w:color="auto"/>
                <w:bottom w:val="none" w:sz="0" w:space="0" w:color="auto"/>
                <w:right w:val="none" w:sz="0" w:space="0" w:color="auto"/>
              </w:divBdr>
            </w:div>
            <w:div w:id="1294599730">
              <w:marLeft w:val="0"/>
              <w:marRight w:val="0"/>
              <w:marTop w:val="0"/>
              <w:marBottom w:val="0"/>
              <w:divBdr>
                <w:top w:val="none" w:sz="0" w:space="0" w:color="auto"/>
                <w:left w:val="none" w:sz="0" w:space="0" w:color="auto"/>
                <w:bottom w:val="none" w:sz="0" w:space="0" w:color="auto"/>
                <w:right w:val="none" w:sz="0" w:space="0" w:color="auto"/>
              </w:divBdr>
            </w:div>
            <w:div w:id="885994867">
              <w:marLeft w:val="0"/>
              <w:marRight w:val="0"/>
              <w:marTop w:val="0"/>
              <w:marBottom w:val="0"/>
              <w:divBdr>
                <w:top w:val="none" w:sz="0" w:space="0" w:color="auto"/>
                <w:left w:val="none" w:sz="0" w:space="0" w:color="auto"/>
                <w:bottom w:val="none" w:sz="0" w:space="0" w:color="auto"/>
                <w:right w:val="none" w:sz="0" w:space="0" w:color="auto"/>
              </w:divBdr>
            </w:div>
            <w:div w:id="103306713">
              <w:marLeft w:val="0"/>
              <w:marRight w:val="0"/>
              <w:marTop w:val="0"/>
              <w:marBottom w:val="0"/>
              <w:divBdr>
                <w:top w:val="none" w:sz="0" w:space="0" w:color="auto"/>
                <w:left w:val="none" w:sz="0" w:space="0" w:color="auto"/>
                <w:bottom w:val="none" w:sz="0" w:space="0" w:color="auto"/>
                <w:right w:val="none" w:sz="0" w:space="0" w:color="auto"/>
              </w:divBdr>
            </w:div>
          </w:divsChild>
        </w:div>
        <w:div w:id="252857347">
          <w:marLeft w:val="0"/>
          <w:marRight w:val="0"/>
          <w:marTop w:val="0"/>
          <w:marBottom w:val="0"/>
          <w:divBdr>
            <w:top w:val="none" w:sz="0" w:space="0" w:color="auto"/>
            <w:left w:val="none" w:sz="0" w:space="0" w:color="auto"/>
            <w:bottom w:val="none" w:sz="0" w:space="0" w:color="auto"/>
            <w:right w:val="none" w:sz="0" w:space="0" w:color="auto"/>
          </w:divBdr>
          <w:divsChild>
            <w:div w:id="1296255438">
              <w:marLeft w:val="0"/>
              <w:marRight w:val="0"/>
              <w:marTop w:val="0"/>
              <w:marBottom w:val="0"/>
              <w:divBdr>
                <w:top w:val="none" w:sz="0" w:space="0" w:color="auto"/>
                <w:left w:val="none" w:sz="0" w:space="0" w:color="auto"/>
                <w:bottom w:val="none" w:sz="0" w:space="0" w:color="auto"/>
                <w:right w:val="none" w:sz="0" w:space="0" w:color="auto"/>
              </w:divBdr>
            </w:div>
          </w:divsChild>
        </w:div>
        <w:div w:id="1331911240">
          <w:marLeft w:val="0"/>
          <w:marRight w:val="0"/>
          <w:marTop w:val="0"/>
          <w:marBottom w:val="0"/>
          <w:divBdr>
            <w:top w:val="none" w:sz="0" w:space="0" w:color="auto"/>
            <w:left w:val="none" w:sz="0" w:space="0" w:color="auto"/>
            <w:bottom w:val="none" w:sz="0" w:space="0" w:color="auto"/>
            <w:right w:val="none" w:sz="0" w:space="0" w:color="auto"/>
          </w:divBdr>
          <w:divsChild>
            <w:div w:id="1061171512">
              <w:marLeft w:val="0"/>
              <w:marRight w:val="0"/>
              <w:marTop w:val="0"/>
              <w:marBottom w:val="0"/>
              <w:divBdr>
                <w:top w:val="none" w:sz="0" w:space="0" w:color="auto"/>
                <w:left w:val="none" w:sz="0" w:space="0" w:color="auto"/>
                <w:bottom w:val="none" w:sz="0" w:space="0" w:color="auto"/>
                <w:right w:val="none" w:sz="0" w:space="0" w:color="auto"/>
              </w:divBdr>
            </w:div>
          </w:divsChild>
        </w:div>
        <w:div w:id="1661544638">
          <w:marLeft w:val="0"/>
          <w:marRight w:val="0"/>
          <w:marTop w:val="0"/>
          <w:marBottom w:val="0"/>
          <w:divBdr>
            <w:top w:val="none" w:sz="0" w:space="0" w:color="auto"/>
            <w:left w:val="none" w:sz="0" w:space="0" w:color="auto"/>
            <w:bottom w:val="none" w:sz="0" w:space="0" w:color="auto"/>
            <w:right w:val="none" w:sz="0" w:space="0" w:color="auto"/>
          </w:divBdr>
          <w:divsChild>
            <w:div w:id="266429469">
              <w:marLeft w:val="0"/>
              <w:marRight w:val="0"/>
              <w:marTop w:val="0"/>
              <w:marBottom w:val="0"/>
              <w:divBdr>
                <w:top w:val="none" w:sz="0" w:space="0" w:color="auto"/>
                <w:left w:val="none" w:sz="0" w:space="0" w:color="auto"/>
                <w:bottom w:val="none" w:sz="0" w:space="0" w:color="auto"/>
                <w:right w:val="none" w:sz="0" w:space="0" w:color="auto"/>
              </w:divBdr>
            </w:div>
          </w:divsChild>
        </w:div>
        <w:div w:id="525796417">
          <w:marLeft w:val="0"/>
          <w:marRight w:val="0"/>
          <w:marTop w:val="0"/>
          <w:marBottom w:val="0"/>
          <w:divBdr>
            <w:top w:val="none" w:sz="0" w:space="0" w:color="auto"/>
            <w:left w:val="none" w:sz="0" w:space="0" w:color="auto"/>
            <w:bottom w:val="none" w:sz="0" w:space="0" w:color="auto"/>
            <w:right w:val="none" w:sz="0" w:space="0" w:color="auto"/>
          </w:divBdr>
          <w:divsChild>
            <w:div w:id="168761650">
              <w:marLeft w:val="0"/>
              <w:marRight w:val="0"/>
              <w:marTop w:val="0"/>
              <w:marBottom w:val="0"/>
              <w:divBdr>
                <w:top w:val="none" w:sz="0" w:space="0" w:color="auto"/>
                <w:left w:val="none" w:sz="0" w:space="0" w:color="auto"/>
                <w:bottom w:val="none" w:sz="0" w:space="0" w:color="auto"/>
                <w:right w:val="none" w:sz="0" w:space="0" w:color="auto"/>
              </w:divBdr>
            </w:div>
          </w:divsChild>
        </w:div>
        <w:div w:id="246426288">
          <w:marLeft w:val="0"/>
          <w:marRight w:val="0"/>
          <w:marTop w:val="0"/>
          <w:marBottom w:val="0"/>
          <w:divBdr>
            <w:top w:val="none" w:sz="0" w:space="0" w:color="auto"/>
            <w:left w:val="none" w:sz="0" w:space="0" w:color="auto"/>
            <w:bottom w:val="none" w:sz="0" w:space="0" w:color="auto"/>
            <w:right w:val="none" w:sz="0" w:space="0" w:color="auto"/>
          </w:divBdr>
          <w:divsChild>
            <w:div w:id="1071536094">
              <w:marLeft w:val="0"/>
              <w:marRight w:val="0"/>
              <w:marTop w:val="0"/>
              <w:marBottom w:val="0"/>
              <w:divBdr>
                <w:top w:val="none" w:sz="0" w:space="0" w:color="auto"/>
                <w:left w:val="none" w:sz="0" w:space="0" w:color="auto"/>
                <w:bottom w:val="none" w:sz="0" w:space="0" w:color="auto"/>
                <w:right w:val="none" w:sz="0" w:space="0" w:color="auto"/>
              </w:divBdr>
            </w:div>
          </w:divsChild>
        </w:div>
        <w:div w:id="978538207">
          <w:marLeft w:val="0"/>
          <w:marRight w:val="0"/>
          <w:marTop w:val="0"/>
          <w:marBottom w:val="0"/>
          <w:divBdr>
            <w:top w:val="none" w:sz="0" w:space="0" w:color="auto"/>
            <w:left w:val="none" w:sz="0" w:space="0" w:color="auto"/>
            <w:bottom w:val="none" w:sz="0" w:space="0" w:color="auto"/>
            <w:right w:val="none" w:sz="0" w:space="0" w:color="auto"/>
          </w:divBdr>
          <w:divsChild>
            <w:div w:id="887180058">
              <w:marLeft w:val="0"/>
              <w:marRight w:val="0"/>
              <w:marTop w:val="0"/>
              <w:marBottom w:val="0"/>
              <w:divBdr>
                <w:top w:val="none" w:sz="0" w:space="0" w:color="auto"/>
                <w:left w:val="none" w:sz="0" w:space="0" w:color="auto"/>
                <w:bottom w:val="none" w:sz="0" w:space="0" w:color="auto"/>
                <w:right w:val="none" w:sz="0" w:space="0" w:color="auto"/>
              </w:divBdr>
            </w:div>
          </w:divsChild>
        </w:div>
        <w:div w:id="799764928">
          <w:marLeft w:val="0"/>
          <w:marRight w:val="0"/>
          <w:marTop w:val="0"/>
          <w:marBottom w:val="0"/>
          <w:divBdr>
            <w:top w:val="none" w:sz="0" w:space="0" w:color="auto"/>
            <w:left w:val="none" w:sz="0" w:space="0" w:color="auto"/>
            <w:bottom w:val="none" w:sz="0" w:space="0" w:color="auto"/>
            <w:right w:val="none" w:sz="0" w:space="0" w:color="auto"/>
          </w:divBdr>
          <w:divsChild>
            <w:div w:id="1767190813">
              <w:marLeft w:val="0"/>
              <w:marRight w:val="0"/>
              <w:marTop w:val="0"/>
              <w:marBottom w:val="0"/>
              <w:divBdr>
                <w:top w:val="none" w:sz="0" w:space="0" w:color="auto"/>
                <w:left w:val="none" w:sz="0" w:space="0" w:color="auto"/>
                <w:bottom w:val="none" w:sz="0" w:space="0" w:color="auto"/>
                <w:right w:val="none" w:sz="0" w:space="0" w:color="auto"/>
              </w:divBdr>
            </w:div>
          </w:divsChild>
        </w:div>
        <w:div w:id="1688174164">
          <w:marLeft w:val="0"/>
          <w:marRight w:val="0"/>
          <w:marTop w:val="0"/>
          <w:marBottom w:val="0"/>
          <w:divBdr>
            <w:top w:val="none" w:sz="0" w:space="0" w:color="auto"/>
            <w:left w:val="none" w:sz="0" w:space="0" w:color="auto"/>
            <w:bottom w:val="none" w:sz="0" w:space="0" w:color="auto"/>
            <w:right w:val="none" w:sz="0" w:space="0" w:color="auto"/>
          </w:divBdr>
          <w:divsChild>
            <w:div w:id="47263173">
              <w:marLeft w:val="0"/>
              <w:marRight w:val="0"/>
              <w:marTop w:val="0"/>
              <w:marBottom w:val="0"/>
              <w:divBdr>
                <w:top w:val="none" w:sz="0" w:space="0" w:color="auto"/>
                <w:left w:val="none" w:sz="0" w:space="0" w:color="auto"/>
                <w:bottom w:val="none" w:sz="0" w:space="0" w:color="auto"/>
                <w:right w:val="none" w:sz="0" w:space="0" w:color="auto"/>
              </w:divBdr>
            </w:div>
          </w:divsChild>
        </w:div>
        <w:div w:id="1147629740">
          <w:marLeft w:val="0"/>
          <w:marRight w:val="0"/>
          <w:marTop w:val="0"/>
          <w:marBottom w:val="0"/>
          <w:divBdr>
            <w:top w:val="none" w:sz="0" w:space="0" w:color="auto"/>
            <w:left w:val="none" w:sz="0" w:space="0" w:color="auto"/>
            <w:bottom w:val="none" w:sz="0" w:space="0" w:color="auto"/>
            <w:right w:val="none" w:sz="0" w:space="0" w:color="auto"/>
          </w:divBdr>
          <w:divsChild>
            <w:div w:id="99763730">
              <w:marLeft w:val="0"/>
              <w:marRight w:val="0"/>
              <w:marTop w:val="0"/>
              <w:marBottom w:val="0"/>
              <w:divBdr>
                <w:top w:val="none" w:sz="0" w:space="0" w:color="auto"/>
                <w:left w:val="none" w:sz="0" w:space="0" w:color="auto"/>
                <w:bottom w:val="none" w:sz="0" w:space="0" w:color="auto"/>
                <w:right w:val="none" w:sz="0" w:space="0" w:color="auto"/>
              </w:divBdr>
            </w:div>
          </w:divsChild>
        </w:div>
        <w:div w:id="1783769687">
          <w:marLeft w:val="0"/>
          <w:marRight w:val="0"/>
          <w:marTop w:val="0"/>
          <w:marBottom w:val="0"/>
          <w:divBdr>
            <w:top w:val="none" w:sz="0" w:space="0" w:color="auto"/>
            <w:left w:val="none" w:sz="0" w:space="0" w:color="auto"/>
            <w:bottom w:val="none" w:sz="0" w:space="0" w:color="auto"/>
            <w:right w:val="none" w:sz="0" w:space="0" w:color="auto"/>
          </w:divBdr>
          <w:divsChild>
            <w:div w:id="701983017">
              <w:marLeft w:val="0"/>
              <w:marRight w:val="0"/>
              <w:marTop w:val="0"/>
              <w:marBottom w:val="0"/>
              <w:divBdr>
                <w:top w:val="none" w:sz="0" w:space="0" w:color="auto"/>
                <w:left w:val="none" w:sz="0" w:space="0" w:color="auto"/>
                <w:bottom w:val="none" w:sz="0" w:space="0" w:color="auto"/>
                <w:right w:val="none" w:sz="0" w:space="0" w:color="auto"/>
              </w:divBdr>
            </w:div>
          </w:divsChild>
        </w:div>
        <w:div w:id="1470584809">
          <w:marLeft w:val="0"/>
          <w:marRight w:val="0"/>
          <w:marTop w:val="0"/>
          <w:marBottom w:val="0"/>
          <w:divBdr>
            <w:top w:val="none" w:sz="0" w:space="0" w:color="auto"/>
            <w:left w:val="none" w:sz="0" w:space="0" w:color="auto"/>
            <w:bottom w:val="none" w:sz="0" w:space="0" w:color="auto"/>
            <w:right w:val="none" w:sz="0" w:space="0" w:color="auto"/>
          </w:divBdr>
          <w:divsChild>
            <w:div w:id="1871146184">
              <w:marLeft w:val="0"/>
              <w:marRight w:val="0"/>
              <w:marTop w:val="0"/>
              <w:marBottom w:val="0"/>
              <w:divBdr>
                <w:top w:val="none" w:sz="0" w:space="0" w:color="auto"/>
                <w:left w:val="none" w:sz="0" w:space="0" w:color="auto"/>
                <w:bottom w:val="none" w:sz="0" w:space="0" w:color="auto"/>
                <w:right w:val="none" w:sz="0" w:space="0" w:color="auto"/>
              </w:divBdr>
            </w:div>
          </w:divsChild>
        </w:div>
        <w:div w:id="1483351716">
          <w:marLeft w:val="0"/>
          <w:marRight w:val="0"/>
          <w:marTop w:val="0"/>
          <w:marBottom w:val="0"/>
          <w:divBdr>
            <w:top w:val="none" w:sz="0" w:space="0" w:color="auto"/>
            <w:left w:val="none" w:sz="0" w:space="0" w:color="auto"/>
            <w:bottom w:val="none" w:sz="0" w:space="0" w:color="auto"/>
            <w:right w:val="none" w:sz="0" w:space="0" w:color="auto"/>
          </w:divBdr>
          <w:divsChild>
            <w:div w:id="365300852">
              <w:marLeft w:val="0"/>
              <w:marRight w:val="0"/>
              <w:marTop w:val="0"/>
              <w:marBottom w:val="0"/>
              <w:divBdr>
                <w:top w:val="none" w:sz="0" w:space="0" w:color="auto"/>
                <w:left w:val="none" w:sz="0" w:space="0" w:color="auto"/>
                <w:bottom w:val="none" w:sz="0" w:space="0" w:color="auto"/>
                <w:right w:val="none" w:sz="0" w:space="0" w:color="auto"/>
              </w:divBdr>
            </w:div>
          </w:divsChild>
        </w:div>
        <w:div w:id="1636594455">
          <w:marLeft w:val="0"/>
          <w:marRight w:val="0"/>
          <w:marTop w:val="0"/>
          <w:marBottom w:val="0"/>
          <w:divBdr>
            <w:top w:val="none" w:sz="0" w:space="0" w:color="auto"/>
            <w:left w:val="none" w:sz="0" w:space="0" w:color="auto"/>
            <w:bottom w:val="none" w:sz="0" w:space="0" w:color="auto"/>
            <w:right w:val="none" w:sz="0" w:space="0" w:color="auto"/>
          </w:divBdr>
          <w:divsChild>
            <w:div w:id="1931766267">
              <w:marLeft w:val="0"/>
              <w:marRight w:val="0"/>
              <w:marTop w:val="0"/>
              <w:marBottom w:val="0"/>
              <w:divBdr>
                <w:top w:val="none" w:sz="0" w:space="0" w:color="auto"/>
                <w:left w:val="none" w:sz="0" w:space="0" w:color="auto"/>
                <w:bottom w:val="none" w:sz="0" w:space="0" w:color="auto"/>
                <w:right w:val="none" w:sz="0" w:space="0" w:color="auto"/>
              </w:divBdr>
            </w:div>
          </w:divsChild>
        </w:div>
        <w:div w:id="1201820490">
          <w:marLeft w:val="0"/>
          <w:marRight w:val="0"/>
          <w:marTop w:val="0"/>
          <w:marBottom w:val="0"/>
          <w:divBdr>
            <w:top w:val="none" w:sz="0" w:space="0" w:color="auto"/>
            <w:left w:val="none" w:sz="0" w:space="0" w:color="auto"/>
            <w:bottom w:val="none" w:sz="0" w:space="0" w:color="auto"/>
            <w:right w:val="none" w:sz="0" w:space="0" w:color="auto"/>
          </w:divBdr>
          <w:divsChild>
            <w:div w:id="1362166202">
              <w:marLeft w:val="0"/>
              <w:marRight w:val="0"/>
              <w:marTop w:val="0"/>
              <w:marBottom w:val="0"/>
              <w:divBdr>
                <w:top w:val="none" w:sz="0" w:space="0" w:color="auto"/>
                <w:left w:val="none" w:sz="0" w:space="0" w:color="auto"/>
                <w:bottom w:val="none" w:sz="0" w:space="0" w:color="auto"/>
                <w:right w:val="none" w:sz="0" w:space="0" w:color="auto"/>
              </w:divBdr>
            </w:div>
          </w:divsChild>
        </w:div>
        <w:div w:id="1863594956">
          <w:marLeft w:val="0"/>
          <w:marRight w:val="0"/>
          <w:marTop w:val="0"/>
          <w:marBottom w:val="0"/>
          <w:divBdr>
            <w:top w:val="none" w:sz="0" w:space="0" w:color="auto"/>
            <w:left w:val="none" w:sz="0" w:space="0" w:color="auto"/>
            <w:bottom w:val="none" w:sz="0" w:space="0" w:color="auto"/>
            <w:right w:val="none" w:sz="0" w:space="0" w:color="auto"/>
          </w:divBdr>
          <w:divsChild>
            <w:div w:id="1819959616">
              <w:marLeft w:val="0"/>
              <w:marRight w:val="0"/>
              <w:marTop w:val="0"/>
              <w:marBottom w:val="0"/>
              <w:divBdr>
                <w:top w:val="none" w:sz="0" w:space="0" w:color="auto"/>
                <w:left w:val="none" w:sz="0" w:space="0" w:color="auto"/>
                <w:bottom w:val="none" w:sz="0" w:space="0" w:color="auto"/>
                <w:right w:val="none" w:sz="0" w:space="0" w:color="auto"/>
              </w:divBdr>
            </w:div>
          </w:divsChild>
        </w:div>
        <w:div w:id="2012445442">
          <w:marLeft w:val="0"/>
          <w:marRight w:val="0"/>
          <w:marTop w:val="0"/>
          <w:marBottom w:val="0"/>
          <w:divBdr>
            <w:top w:val="none" w:sz="0" w:space="0" w:color="auto"/>
            <w:left w:val="none" w:sz="0" w:space="0" w:color="auto"/>
            <w:bottom w:val="none" w:sz="0" w:space="0" w:color="auto"/>
            <w:right w:val="none" w:sz="0" w:space="0" w:color="auto"/>
          </w:divBdr>
          <w:divsChild>
            <w:div w:id="761603698">
              <w:marLeft w:val="0"/>
              <w:marRight w:val="0"/>
              <w:marTop w:val="0"/>
              <w:marBottom w:val="0"/>
              <w:divBdr>
                <w:top w:val="none" w:sz="0" w:space="0" w:color="auto"/>
                <w:left w:val="none" w:sz="0" w:space="0" w:color="auto"/>
                <w:bottom w:val="none" w:sz="0" w:space="0" w:color="auto"/>
                <w:right w:val="none" w:sz="0" w:space="0" w:color="auto"/>
              </w:divBdr>
            </w:div>
          </w:divsChild>
        </w:div>
        <w:div w:id="1357266053">
          <w:marLeft w:val="0"/>
          <w:marRight w:val="0"/>
          <w:marTop w:val="0"/>
          <w:marBottom w:val="0"/>
          <w:divBdr>
            <w:top w:val="none" w:sz="0" w:space="0" w:color="auto"/>
            <w:left w:val="none" w:sz="0" w:space="0" w:color="auto"/>
            <w:bottom w:val="none" w:sz="0" w:space="0" w:color="auto"/>
            <w:right w:val="none" w:sz="0" w:space="0" w:color="auto"/>
          </w:divBdr>
          <w:divsChild>
            <w:div w:id="499925129">
              <w:marLeft w:val="0"/>
              <w:marRight w:val="0"/>
              <w:marTop w:val="0"/>
              <w:marBottom w:val="0"/>
              <w:divBdr>
                <w:top w:val="none" w:sz="0" w:space="0" w:color="auto"/>
                <w:left w:val="none" w:sz="0" w:space="0" w:color="auto"/>
                <w:bottom w:val="none" w:sz="0" w:space="0" w:color="auto"/>
                <w:right w:val="none" w:sz="0" w:space="0" w:color="auto"/>
              </w:divBdr>
            </w:div>
          </w:divsChild>
        </w:div>
        <w:div w:id="131408594">
          <w:marLeft w:val="0"/>
          <w:marRight w:val="0"/>
          <w:marTop w:val="0"/>
          <w:marBottom w:val="0"/>
          <w:divBdr>
            <w:top w:val="none" w:sz="0" w:space="0" w:color="auto"/>
            <w:left w:val="none" w:sz="0" w:space="0" w:color="auto"/>
            <w:bottom w:val="none" w:sz="0" w:space="0" w:color="auto"/>
            <w:right w:val="none" w:sz="0" w:space="0" w:color="auto"/>
          </w:divBdr>
          <w:divsChild>
            <w:div w:id="1714377947">
              <w:marLeft w:val="0"/>
              <w:marRight w:val="0"/>
              <w:marTop w:val="0"/>
              <w:marBottom w:val="0"/>
              <w:divBdr>
                <w:top w:val="none" w:sz="0" w:space="0" w:color="auto"/>
                <w:left w:val="none" w:sz="0" w:space="0" w:color="auto"/>
                <w:bottom w:val="none" w:sz="0" w:space="0" w:color="auto"/>
                <w:right w:val="none" w:sz="0" w:space="0" w:color="auto"/>
              </w:divBdr>
            </w:div>
          </w:divsChild>
        </w:div>
        <w:div w:id="1693143515">
          <w:marLeft w:val="0"/>
          <w:marRight w:val="0"/>
          <w:marTop w:val="0"/>
          <w:marBottom w:val="0"/>
          <w:divBdr>
            <w:top w:val="none" w:sz="0" w:space="0" w:color="auto"/>
            <w:left w:val="none" w:sz="0" w:space="0" w:color="auto"/>
            <w:bottom w:val="none" w:sz="0" w:space="0" w:color="auto"/>
            <w:right w:val="none" w:sz="0" w:space="0" w:color="auto"/>
          </w:divBdr>
          <w:divsChild>
            <w:div w:id="1456829481">
              <w:marLeft w:val="0"/>
              <w:marRight w:val="0"/>
              <w:marTop w:val="0"/>
              <w:marBottom w:val="0"/>
              <w:divBdr>
                <w:top w:val="none" w:sz="0" w:space="0" w:color="auto"/>
                <w:left w:val="none" w:sz="0" w:space="0" w:color="auto"/>
                <w:bottom w:val="none" w:sz="0" w:space="0" w:color="auto"/>
                <w:right w:val="none" w:sz="0" w:space="0" w:color="auto"/>
              </w:divBdr>
            </w:div>
          </w:divsChild>
        </w:div>
        <w:div w:id="753236456">
          <w:marLeft w:val="0"/>
          <w:marRight w:val="0"/>
          <w:marTop w:val="0"/>
          <w:marBottom w:val="0"/>
          <w:divBdr>
            <w:top w:val="none" w:sz="0" w:space="0" w:color="auto"/>
            <w:left w:val="none" w:sz="0" w:space="0" w:color="auto"/>
            <w:bottom w:val="none" w:sz="0" w:space="0" w:color="auto"/>
            <w:right w:val="none" w:sz="0" w:space="0" w:color="auto"/>
          </w:divBdr>
          <w:divsChild>
            <w:div w:id="1510754664">
              <w:marLeft w:val="0"/>
              <w:marRight w:val="0"/>
              <w:marTop w:val="0"/>
              <w:marBottom w:val="0"/>
              <w:divBdr>
                <w:top w:val="none" w:sz="0" w:space="0" w:color="auto"/>
                <w:left w:val="none" w:sz="0" w:space="0" w:color="auto"/>
                <w:bottom w:val="none" w:sz="0" w:space="0" w:color="auto"/>
                <w:right w:val="none" w:sz="0" w:space="0" w:color="auto"/>
              </w:divBdr>
            </w:div>
          </w:divsChild>
        </w:div>
        <w:div w:id="707533028">
          <w:marLeft w:val="0"/>
          <w:marRight w:val="0"/>
          <w:marTop w:val="0"/>
          <w:marBottom w:val="0"/>
          <w:divBdr>
            <w:top w:val="none" w:sz="0" w:space="0" w:color="auto"/>
            <w:left w:val="none" w:sz="0" w:space="0" w:color="auto"/>
            <w:bottom w:val="none" w:sz="0" w:space="0" w:color="auto"/>
            <w:right w:val="none" w:sz="0" w:space="0" w:color="auto"/>
          </w:divBdr>
          <w:divsChild>
            <w:div w:id="1588811038">
              <w:marLeft w:val="0"/>
              <w:marRight w:val="0"/>
              <w:marTop w:val="0"/>
              <w:marBottom w:val="0"/>
              <w:divBdr>
                <w:top w:val="none" w:sz="0" w:space="0" w:color="auto"/>
                <w:left w:val="none" w:sz="0" w:space="0" w:color="auto"/>
                <w:bottom w:val="none" w:sz="0" w:space="0" w:color="auto"/>
                <w:right w:val="none" w:sz="0" w:space="0" w:color="auto"/>
              </w:divBdr>
            </w:div>
            <w:div w:id="2076008458">
              <w:marLeft w:val="0"/>
              <w:marRight w:val="0"/>
              <w:marTop w:val="0"/>
              <w:marBottom w:val="0"/>
              <w:divBdr>
                <w:top w:val="none" w:sz="0" w:space="0" w:color="auto"/>
                <w:left w:val="none" w:sz="0" w:space="0" w:color="auto"/>
                <w:bottom w:val="none" w:sz="0" w:space="0" w:color="auto"/>
                <w:right w:val="none" w:sz="0" w:space="0" w:color="auto"/>
              </w:divBdr>
            </w:div>
            <w:div w:id="269699465">
              <w:marLeft w:val="0"/>
              <w:marRight w:val="0"/>
              <w:marTop w:val="0"/>
              <w:marBottom w:val="0"/>
              <w:divBdr>
                <w:top w:val="none" w:sz="0" w:space="0" w:color="auto"/>
                <w:left w:val="none" w:sz="0" w:space="0" w:color="auto"/>
                <w:bottom w:val="none" w:sz="0" w:space="0" w:color="auto"/>
                <w:right w:val="none" w:sz="0" w:space="0" w:color="auto"/>
              </w:divBdr>
            </w:div>
          </w:divsChild>
        </w:div>
        <w:div w:id="1281642335">
          <w:marLeft w:val="0"/>
          <w:marRight w:val="0"/>
          <w:marTop w:val="0"/>
          <w:marBottom w:val="0"/>
          <w:divBdr>
            <w:top w:val="none" w:sz="0" w:space="0" w:color="auto"/>
            <w:left w:val="none" w:sz="0" w:space="0" w:color="auto"/>
            <w:bottom w:val="none" w:sz="0" w:space="0" w:color="auto"/>
            <w:right w:val="none" w:sz="0" w:space="0" w:color="auto"/>
          </w:divBdr>
          <w:divsChild>
            <w:div w:id="2080012044">
              <w:marLeft w:val="0"/>
              <w:marRight w:val="0"/>
              <w:marTop w:val="0"/>
              <w:marBottom w:val="0"/>
              <w:divBdr>
                <w:top w:val="none" w:sz="0" w:space="0" w:color="auto"/>
                <w:left w:val="none" w:sz="0" w:space="0" w:color="auto"/>
                <w:bottom w:val="none" w:sz="0" w:space="0" w:color="auto"/>
                <w:right w:val="none" w:sz="0" w:space="0" w:color="auto"/>
              </w:divBdr>
            </w:div>
            <w:div w:id="889464884">
              <w:marLeft w:val="0"/>
              <w:marRight w:val="0"/>
              <w:marTop w:val="0"/>
              <w:marBottom w:val="0"/>
              <w:divBdr>
                <w:top w:val="none" w:sz="0" w:space="0" w:color="auto"/>
                <w:left w:val="none" w:sz="0" w:space="0" w:color="auto"/>
                <w:bottom w:val="none" w:sz="0" w:space="0" w:color="auto"/>
                <w:right w:val="none" w:sz="0" w:space="0" w:color="auto"/>
              </w:divBdr>
            </w:div>
            <w:div w:id="1790734888">
              <w:marLeft w:val="0"/>
              <w:marRight w:val="0"/>
              <w:marTop w:val="0"/>
              <w:marBottom w:val="0"/>
              <w:divBdr>
                <w:top w:val="none" w:sz="0" w:space="0" w:color="auto"/>
                <w:left w:val="none" w:sz="0" w:space="0" w:color="auto"/>
                <w:bottom w:val="none" w:sz="0" w:space="0" w:color="auto"/>
                <w:right w:val="none" w:sz="0" w:space="0" w:color="auto"/>
              </w:divBdr>
            </w:div>
            <w:div w:id="345795283">
              <w:marLeft w:val="0"/>
              <w:marRight w:val="0"/>
              <w:marTop w:val="0"/>
              <w:marBottom w:val="0"/>
              <w:divBdr>
                <w:top w:val="none" w:sz="0" w:space="0" w:color="auto"/>
                <w:left w:val="none" w:sz="0" w:space="0" w:color="auto"/>
                <w:bottom w:val="none" w:sz="0" w:space="0" w:color="auto"/>
                <w:right w:val="none" w:sz="0" w:space="0" w:color="auto"/>
              </w:divBdr>
            </w:div>
          </w:divsChild>
        </w:div>
        <w:div w:id="1484472403">
          <w:marLeft w:val="0"/>
          <w:marRight w:val="0"/>
          <w:marTop w:val="0"/>
          <w:marBottom w:val="0"/>
          <w:divBdr>
            <w:top w:val="none" w:sz="0" w:space="0" w:color="auto"/>
            <w:left w:val="none" w:sz="0" w:space="0" w:color="auto"/>
            <w:bottom w:val="none" w:sz="0" w:space="0" w:color="auto"/>
            <w:right w:val="none" w:sz="0" w:space="0" w:color="auto"/>
          </w:divBdr>
          <w:divsChild>
            <w:div w:id="194588981">
              <w:marLeft w:val="0"/>
              <w:marRight w:val="0"/>
              <w:marTop w:val="0"/>
              <w:marBottom w:val="0"/>
              <w:divBdr>
                <w:top w:val="none" w:sz="0" w:space="0" w:color="auto"/>
                <w:left w:val="none" w:sz="0" w:space="0" w:color="auto"/>
                <w:bottom w:val="none" w:sz="0" w:space="0" w:color="auto"/>
                <w:right w:val="none" w:sz="0" w:space="0" w:color="auto"/>
              </w:divBdr>
            </w:div>
          </w:divsChild>
        </w:div>
        <w:div w:id="1089544468">
          <w:marLeft w:val="0"/>
          <w:marRight w:val="0"/>
          <w:marTop w:val="0"/>
          <w:marBottom w:val="0"/>
          <w:divBdr>
            <w:top w:val="none" w:sz="0" w:space="0" w:color="auto"/>
            <w:left w:val="none" w:sz="0" w:space="0" w:color="auto"/>
            <w:bottom w:val="none" w:sz="0" w:space="0" w:color="auto"/>
            <w:right w:val="none" w:sz="0" w:space="0" w:color="auto"/>
          </w:divBdr>
          <w:divsChild>
            <w:div w:id="1491361640">
              <w:marLeft w:val="0"/>
              <w:marRight w:val="0"/>
              <w:marTop w:val="0"/>
              <w:marBottom w:val="0"/>
              <w:divBdr>
                <w:top w:val="none" w:sz="0" w:space="0" w:color="auto"/>
                <w:left w:val="none" w:sz="0" w:space="0" w:color="auto"/>
                <w:bottom w:val="none" w:sz="0" w:space="0" w:color="auto"/>
                <w:right w:val="none" w:sz="0" w:space="0" w:color="auto"/>
              </w:divBdr>
            </w:div>
          </w:divsChild>
        </w:div>
        <w:div w:id="33623649">
          <w:marLeft w:val="0"/>
          <w:marRight w:val="0"/>
          <w:marTop w:val="0"/>
          <w:marBottom w:val="0"/>
          <w:divBdr>
            <w:top w:val="none" w:sz="0" w:space="0" w:color="auto"/>
            <w:left w:val="none" w:sz="0" w:space="0" w:color="auto"/>
            <w:bottom w:val="none" w:sz="0" w:space="0" w:color="auto"/>
            <w:right w:val="none" w:sz="0" w:space="0" w:color="auto"/>
          </w:divBdr>
          <w:divsChild>
            <w:div w:id="536965888">
              <w:marLeft w:val="0"/>
              <w:marRight w:val="0"/>
              <w:marTop w:val="0"/>
              <w:marBottom w:val="0"/>
              <w:divBdr>
                <w:top w:val="none" w:sz="0" w:space="0" w:color="auto"/>
                <w:left w:val="none" w:sz="0" w:space="0" w:color="auto"/>
                <w:bottom w:val="none" w:sz="0" w:space="0" w:color="auto"/>
                <w:right w:val="none" w:sz="0" w:space="0" w:color="auto"/>
              </w:divBdr>
            </w:div>
          </w:divsChild>
        </w:div>
        <w:div w:id="446700290">
          <w:marLeft w:val="0"/>
          <w:marRight w:val="0"/>
          <w:marTop w:val="0"/>
          <w:marBottom w:val="0"/>
          <w:divBdr>
            <w:top w:val="none" w:sz="0" w:space="0" w:color="auto"/>
            <w:left w:val="none" w:sz="0" w:space="0" w:color="auto"/>
            <w:bottom w:val="none" w:sz="0" w:space="0" w:color="auto"/>
            <w:right w:val="none" w:sz="0" w:space="0" w:color="auto"/>
          </w:divBdr>
          <w:divsChild>
            <w:div w:id="651570156">
              <w:marLeft w:val="0"/>
              <w:marRight w:val="0"/>
              <w:marTop w:val="0"/>
              <w:marBottom w:val="0"/>
              <w:divBdr>
                <w:top w:val="none" w:sz="0" w:space="0" w:color="auto"/>
                <w:left w:val="none" w:sz="0" w:space="0" w:color="auto"/>
                <w:bottom w:val="none" w:sz="0" w:space="0" w:color="auto"/>
                <w:right w:val="none" w:sz="0" w:space="0" w:color="auto"/>
              </w:divBdr>
            </w:div>
          </w:divsChild>
        </w:div>
        <w:div w:id="1131896971">
          <w:marLeft w:val="0"/>
          <w:marRight w:val="0"/>
          <w:marTop w:val="0"/>
          <w:marBottom w:val="0"/>
          <w:divBdr>
            <w:top w:val="none" w:sz="0" w:space="0" w:color="auto"/>
            <w:left w:val="none" w:sz="0" w:space="0" w:color="auto"/>
            <w:bottom w:val="none" w:sz="0" w:space="0" w:color="auto"/>
            <w:right w:val="none" w:sz="0" w:space="0" w:color="auto"/>
          </w:divBdr>
          <w:divsChild>
            <w:div w:id="868832263">
              <w:marLeft w:val="0"/>
              <w:marRight w:val="0"/>
              <w:marTop w:val="0"/>
              <w:marBottom w:val="0"/>
              <w:divBdr>
                <w:top w:val="none" w:sz="0" w:space="0" w:color="auto"/>
                <w:left w:val="none" w:sz="0" w:space="0" w:color="auto"/>
                <w:bottom w:val="none" w:sz="0" w:space="0" w:color="auto"/>
                <w:right w:val="none" w:sz="0" w:space="0" w:color="auto"/>
              </w:divBdr>
            </w:div>
          </w:divsChild>
        </w:div>
        <w:div w:id="1063868520">
          <w:marLeft w:val="0"/>
          <w:marRight w:val="0"/>
          <w:marTop w:val="0"/>
          <w:marBottom w:val="0"/>
          <w:divBdr>
            <w:top w:val="none" w:sz="0" w:space="0" w:color="auto"/>
            <w:left w:val="none" w:sz="0" w:space="0" w:color="auto"/>
            <w:bottom w:val="none" w:sz="0" w:space="0" w:color="auto"/>
            <w:right w:val="none" w:sz="0" w:space="0" w:color="auto"/>
          </w:divBdr>
          <w:divsChild>
            <w:div w:id="1604144018">
              <w:marLeft w:val="0"/>
              <w:marRight w:val="0"/>
              <w:marTop w:val="0"/>
              <w:marBottom w:val="0"/>
              <w:divBdr>
                <w:top w:val="none" w:sz="0" w:space="0" w:color="auto"/>
                <w:left w:val="none" w:sz="0" w:space="0" w:color="auto"/>
                <w:bottom w:val="none" w:sz="0" w:space="0" w:color="auto"/>
                <w:right w:val="none" w:sz="0" w:space="0" w:color="auto"/>
              </w:divBdr>
            </w:div>
          </w:divsChild>
        </w:div>
        <w:div w:id="1737166940">
          <w:marLeft w:val="0"/>
          <w:marRight w:val="0"/>
          <w:marTop w:val="0"/>
          <w:marBottom w:val="0"/>
          <w:divBdr>
            <w:top w:val="none" w:sz="0" w:space="0" w:color="auto"/>
            <w:left w:val="none" w:sz="0" w:space="0" w:color="auto"/>
            <w:bottom w:val="none" w:sz="0" w:space="0" w:color="auto"/>
            <w:right w:val="none" w:sz="0" w:space="0" w:color="auto"/>
          </w:divBdr>
          <w:divsChild>
            <w:div w:id="879900095">
              <w:marLeft w:val="0"/>
              <w:marRight w:val="0"/>
              <w:marTop w:val="0"/>
              <w:marBottom w:val="0"/>
              <w:divBdr>
                <w:top w:val="none" w:sz="0" w:space="0" w:color="auto"/>
                <w:left w:val="none" w:sz="0" w:space="0" w:color="auto"/>
                <w:bottom w:val="none" w:sz="0" w:space="0" w:color="auto"/>
                <w:right w:val="none" w:sz="0" w:space="0" w:color="auto"/>
              </w:divBdr>
            </w:div>
          </w:divsChild>
        </w:div>
        <w:div w:id="1460222616">
          <w:marLeft w:val="0"/>
          <w:marRight w:val="0"/>
          <w:marTop w:val="0"/>
          <w:marBottom w:val="0"/>
          <w:divBdr>
            <w:top w:val="none" w:sz="0" w:space="0" w:color="auto"/>
            <w:left w:val="none" w:sz="0" w:space="0" w:color="auto"/>
            <w:bottom w:val="none" w:sz="0" w:space="0" w:color="auto"/>
            <w:right w:val="none" w:sz="0" w:space="0" w:color="auto"/>
          </w:divBdr>
          <w:divsChild>
            <w:div w:id="356469971">
              <w:marLeft w:val="0"/>
              <w:marRight w:val="0"/>
              <w:marTop w:val="0"/>
              <w:marBottom w:val="0"/>
              <w:divBdr>
                <w:top w:val="none" w:sz="0" w:space="0" w:color="auto"/>
                <w:left w:val="none" w:sz="0" w:space="0" w:color="auto"/>
                <w:bottom w:val="none" w:sz="0" w:space="0" w:color="auto"/>
                <w:right w:val="none" w:sz="0" w:space="0" w:color="auto"/>
              </w:divBdr>
            </w:div>
          </w:divsChild>
        </w:div>
        <w:div w:id="809054265">
          <w:marLeft w:val="0"/>
          <w:marRight w:val="0"/>
          <w:marTop w:val="0"/>
          <w:marBottom w:val="0"/>
          <w:divBdr>
            <w:top w:val="none" w:sz="0" w:space="0" w:color="auto"/>
            <w:left w:val="none" w:sz="0" w:space="0" w:color="auto"/>
            <w:bottom w:val="none" w:sz="0" w:space="0" w:color="auto"/>
            <w:right w:val="none" w:sz="0" w:space="0" w:color="auto"/>
          </w:divBdr>
          <w:divsChild>
            <w:div w:id="2015957241">
              <w:marLeft w:val="0"/>
              <w:marRight w:val="0"/>
              <w:marTop w:val="0"/>
              <w:marBottom w:val="0"/>
              <w:divBdr>
                <w:top w:val="none" w:sz="0" w:space="0" w:color="auto"/>
                <w:left w:val="none" w:sz="0" w:space="0" w:color="auto"/>
                <w:bottom w:val="none" w:sz="0" w:space="0" w:color="auto"/>
                <w:right w:val="none" w:sz="0" w:space="0" w:color="auto"/>
              </w:divBdr>
            </w:div>
          </w:divsChild>
        </w:div>
        <w:div w:id="964965846">
          <w:marLeft w:val="0"/>
          <w:marRight w:val="0"/>
          <w:marTop w:val="0"/>
          <w:marBottom w:val="0"/>
          <w:divBdr>
            <w:top w:val="none" w:sz="0" w:space="0" w:color="auto"/>
            <w:left w:val="none" w:sz="0" w:space="0" w:color="auto"/>
            <w:bottom w:val="none" w:sz="0" w:space="0" w:color="auto"/>
            <w:right w:val="none" w:sz="0" w:space="0" w:color="auto"/>
          </w:divBdr>
          <w:divsChild>
            <w:div w:id="572662526">
              <w:marLeft w:val="0"/>
              <w:marRight w:val="0"/>
              <w:marTop w:val="0"/>
              <w:marBottom w:val="0"/>
              <w:divBdr>
                <w:top w:val="none" w:sz="0" w:space="0" w:color="auto"/>
                <w:left w:val="none" w:sz="0" w:space="0" w:color="auto"/>
                <w:bottom w:val="none" w:sz="0" w:space="0" w:color="auto"/>
                <w:right w:val="none" w:sz="0" w:space="0" w:color="auto"/>
              </w:divBdr>
            </w:div>
            <w:div w:id="49623837">
              <w:marLeft w:val="0"/>
              <w:marRight w:val="0"/>
              <w:marTop w:val="0"/>
              <w:marBottom w:val="0"/>
              <w:divBdr>
                <w:top w:val="none" w:sz="0" w:space="0" w:color="auto"/>
                <w:left w:val="none" w:sz="0" w:space="0" w:color="auto"/>
                <w:bottom w:val="none" w:sz="0" w:space="0" w:color="auto"/>
                <w:right w:val="none" w:sz="0" w:space="0" w:color="auto"/>
              </w:divBdr>
            </w:div>
            <w:div w:id="1933510240">
              <w:marLeft w:val="0"/>
              <w:marRight w:val="0"/>
              <w:marTop w:val="0"/>
              <w:marBottom w:val="0"/>
              <w:divBdr>
                <w:top w:val="none" w:sz="0" w:space="0" w:color="auto"/>
                <w:left w:val="none" w:sz="0" w:space="0" w:color="auto"/>
                <w:bottom w:val="none" w:sz="0" w:space="0" w:color="auto"/>
                <w:right w:val="none" w:sz="0" w:space="0" w:color="auto"/>
              </w:divBdr>
            </w:div>
            <w:div w:id="275991296">
              <w:marLeft w:val="0"/>
              <w:marRight w:val="0"/>
              <w:marTop w:val="0"/>
              <w:marBottom w:val="0"/>
              <w:divBdr>
                <w:top w:val="none" w:sz="0" w:space="0" w:color="auto"/>
                <w:left w:val="none" w:sz="0" w:space="0" w:color="auto"/>
                <w:bottom w:val="none" w:sz="0" w:space="0" w:color="auto"/>
                <w:right w:val="none" w:sz="0" w:space="0" w:color="auto"/>
              </w:divBdr>
            </w:div>
            <w:div w:id="1598631094">
              <w:marLeft w:val="0"/>
              <w:marRight w:val="0"/>
              <w:marTop w:val="0"/>
              <w:marBottom w:val="0"/>
              <w:divBdr>
                <w:top w:val="none" w:sz="0" w:space="0" w:color="auto"/>
                <w:left w:val="none" w:sz="0" w:space="0" w:color="auto"/>
                <w:bottom w:val="none" w:sz="0" w:space="0" w:color="auto"/>
                <w:right w:val="none" w:sz="0" w:space="0" w:color="auto"/>
              </w:divBdr>
            </w:div>
            <w:div w:id="1352685050">
              <w:marLeft w:val="0"/>
              <w:marRight w:val="0"/>
              <w:marTop w:val="0"/>
              <w:marBottom w:val="0"/>
              <w:divBdr>
                <w:top w:val="none" w:sz="0" w:space="0" w:color="auto"/>
                <w:left w:val="none" w:sz="0" w:space="0" w:color="auto"/>
                <w:bottom w:val="none" w:sz="0" w:space="0" w:color="auto"/>
                <w:right w:val="none" w:sz="0" w:space="0" w:color="auto"/>
              </w:divBdr>
            </w:div>
            <w:div w:id="158273616">
              <w:marLeft w:val="0"/>
              <w:marRight w:val="0"/>
              <w:marTop w:val="0"/>
              <w:marBottom w:val="0"/>
              <w:divBdr>
                <w:top w:val="none" w:sz="0" w:space="0" w:color="auto"/>
                <w:left w:val="none" w:sz="0" w:space="0" w:color="auto"/>
                <w:bottom w:val="none" w:sz="0" w:space="0" w:color="auto"/>
                <w:right w:val="none" w:sz="0" w:space="0" w:color="auto"/>
              </w:divBdr>
            </w:div>
            <w:div w:id="1352142060">
              <w:marLeft w:val="0"/>
              <w:marRight w:val="0"/>
              <w:marTop w:val="0"/>
              <w:marBottom w:val="0"/>
              <w:divBdr>
                <w:top w:val="none" w:sz="0" w:space="0" w:color="auto"/>
                <w:left w:val="none" w:sz="0" w:space="0" w:color="auto"/>
                <w:bottom w:val="none" w:sz="0" w:space="0" w:color="auto"/>
                <w:right w:val="none" w:sz="0" w:space="0" w:color="auto"/>
              </w:divBdr>
            </w:div>
            <w:div w:id="863592849">
              <w:marLeft w:val="0"/>
              <w:marRight w:val="0"/>
              <w:marTop w:val="0"/>
              <w:marBottom w:val="0"/>
              <w:divBdr>
                <w:top w:val="none" w:sz="0" w:space="0" w:color="auto"/>
                <w:left w:val="none" w:sz="0" w:space="0" w:color="auto"/>
                <w:bottom w:val="none" w:sz="0" w:space="0" w:color="auto"/>
                <w:right w:val="none" w:sz="0" w:space="0" w:color="auto"/>
              </w:divBdr>
            </w:div>
            <w:div w:id="199049121">
              <w:marLeft w:val="0"/>
              <w:marRight w:val="0"/>
              <w:marTop w:val="0"/>
              <w:marBottom w:val="0"/>
              <w:divBdr>
                <w:top w:val="none" w:sz="0" w:space="0" w:color="auto"/>
                <w:left w:val="none" w:sz="0" w:space="0" w:color="auto"/>
                <w:bottom w:val="none" w:sz="0" w:space="0" w:color="auto"/>
                <w:right w:val="none" w:sz="0" w:space="0" w:color="auto"/>
              </w:divBdr>
            </w:div>
            <w:div w:id="421268085">
              <w:marLeft w:val="0"/>
              <w:marRight w:val="0"/>
              <w:marTop w:val="0"/>
              <w:marBottom w:val="0"/>
              <w:divBdr>
                <w:top w:val="none" w:sz="0" w:space="0" w:color="auto"/>
                <w:left w:val="none" w:sz="0" w:space="0" w:color="auto"/>
                <w:bottom w:val="none" w:sz="0" w:space="0" w:color="auto"/>
                <w:right w:val="none" w:sz="0" w:space="0" w:color="auto"/>
              </w:divBdr>
            </w:div>
          </w:divsChild>
        </w:div>
        <w:div w:id="818109334">
          <w:marLeft w:val="0"/>
          <w:marRight w:val="0"/>
          <w:marTop w:val="0"/>
          <w:marBottom w:val="0"/>
          <w:divBdr>
            <w:top w:val="none" w:sz="0" w:space="0" w:color="auto"/>
            <w:left w:val="none" w:sz="0" w:space="0" w:color="auto"/>
            <w:bottom w:val="none" w:sz="0" w:space="0" w:color="auto"/>
            <w:right w:val="none" w:sz="0" w:space="0" w:color="auto"/>
          </w:divBdr>
          <w:divsChild>
            <w:div w:id="2027443998">
              <w:marLeft w:val="0"/>
              <w:marRight w:val="0"/>
              <w:marTop w:val="0"/>
              <w:marBottom w:val="0"/>
              <w:divBdr>
                <w:top w:val="none" w:sz="0" w:space="0" w:color="auto"/>
                <w:left w:val="none" w:sz="0" w:space="0" w:color="auto"/>
                <w:bottom w:val="none" w:sz="0" w:space="0" w:color="auto"/>
                <w:right w:val="none" w:sz="0" w:space="0" w:color="auto"/>
              </w:divBdr>
            </w:div>
          </w:divsChild>
        </w:div>
        <w:div w:id="904997145">
          <w:marLeft w:val="0"/>
          <w:marRight w:val="0"/>
          <w:marTop w:val="0"/>
          <w:marBottom w:val="0"/>
          <w:divBdr>
            <w:top w:val="none" w:sz="0" w:space="0" w:color="auto"/>
            <w:left w:val="none" w:sz="0" w:space="0" w:color="auto"/>
            <w:bottom w:val="none" w:sz="0" w:space="0" w:color="auto"/>
            <w:right w:val="none" w:sz="0" w:space="0" w:color="auto"/>
          </w:divBdr>
          <w:divsChild>
            <w:div w:id="493225695">
              <w:marLeft w:val="0"/>
              <w:marRight w:val="0"/>
              <w:marTop w:val="0"/>
              <w:marBottom w:val="0"/>
              <w:divBdr>
                <w:top w:val="none" w:sz="0" w:space="0" w:color="auto"/>
                <w:left w:val="none" w:sz="0" w:space="0" w:color="auto"/>
                <w:bottom w:val="none" w:sz="0" w:space="0" w:color="auto"/>
                <w:right w:val="none" w:sz="0" w:space="0" w:color="auto"/>
              </w:divBdr>
            </w:div>
          </w:divsChild>
        </w:div>
        <w:div w:id="531769574">
          <w:marLeft w:val="0"/>
          <w:marRight w:val="0"/>
          <w:marTop w:val="0"/>
          <w:marBottom w:val="0"/>
          <w:divBdr>
            <w:top w:val="none" w:sz="0" w:space="0" w:color="auto"/>
            <w:left w:val="none" w:sz="0" w:space="0" w:color="auto"/>
            <w:bottom w:val="none" w:sz="0" w:space="0" w:color="auto"/>
            <w:right w:val="none" w:sz="0" w:space="0" w:color="auto"/>
          </w:divBdr>
          <w:divsChild>
            <w:div w:id="912619689">
              <w:marLeft w:val="0"/>
              <w:marRight w:val="0"/>
              <w:marTop w:val="0"/>
              <w:marBottom w:val="0"/>
              <w:divBdr>
                <w:top w:val="none" w:sz="0" w:space="0" w:color="auto"/>
                <w:left w:val="none" w:sz="0" w:space="0" w:color="auto"/>
                <w:bottom w:val="none" w:sz="0" w:space="0" w:color="auto"/>
                <w:right w:val="none" w:sz="0" w:space="0" w:color="auto"/>
              </w:divBdr>
            </w:div>
            <w:div w:id="502820899">
              <w:marLeft w:val="0"/>
              <w:marRight w:val="0"/>
              <w:marTop w:val="0"/>
              <w:marBottom w:val="0"/>
              <w:divBdr>
                <w:top w:val="none" w:sz="0" w:space="0" w:color="auto"/>
                <w:left w:val="none" w:sz="0" w:space="0" w:color="auto"/>
                <w:bottom w:val="none" w:sz="0" w:space="0" w:color="auto"/>
                <w:right w:val="none" w:sz="0" w:space="0" w:color="auto"/>
              </w:divBdr>
            </w:div>
            <w:div w:id="253974205">
              <w:marLeft w:val="0"/>
              <w:marRight w:val="0"/>
              <w:marTop w:val="0"/>
              <w:marBottom w:val="0"/>
              <w:divBdr>
                <w:top w:val="none" w:sz="0" w:space="0" w:color="auto"/>
                <w:left w:val="none" w:sz="0" w:space="0" w:color="auto"/>
                <w:bottom w:val="none" w:sz="0" w:space="0" w:color="auto"/>
                <w:right w:val="none" w:sz="0" w:space="0" w:color="auto"/>
              </w:divBdr>
            </w:div>
            <w:div w:id="763038636">
              <w:marLeft w:val="0"/>
              <w:marRight w:val="0"/>
              <w:marTop w:val="0"/>
              <w:marBottom w:val="0"/>
              <w:divBdr>
                <w:top w:val="none" w:sz="0" w:space="0" w:color="auto"/>
                <w:left w:val="none" w:sz="0" w:space="0" w:color="auto"/>
                <w:bottom w:val="none" w:sz="0" w:space="0" w:color="auto"/>
                <w:right w:val="none" w:sz="0" w:space="0" w:color="auto"/>
              </w:divBdr>
            </w:div>
            <w:div w:id="1310785586">
              <w:marLeft w:val="0"/>
              <w:marRight w:val="0"/>
              <w:marTop w:val="0"/>
              <w:marBottom w:val="0"/>
              <w:divBdr>
                <w:top w:val="none" w:sz="0" w:space="0" w:color="auto"/>
                <w:left w:val="none" w:sz="0" w:space="0" w:color="auto"/>
                <w:bottom w:val="none" w:sz="0" w:space="0" w:color="auto"/>
                <w:right w:val="none" w:sz="0" w:space="0" w:color="auto"/>
              </w:divBdr>
            </w:div>
            <w:div w:id="143746392">
              <w:marLeft w:val="0"/>
              <w:marRight w:val="0"/>
              <w:marTop w:val="0"/>
              <w:marBottom w:val="0"/>
              <w:divBdr>
                <w:top w:val="none" w:sz="0" w:space="0" w:color="auto"/>
                <w:left w:val="none" w:sz="0" w:space="0" w:color="auto"/>
                <w:bottom w:val="none" w:sz="0" w:space="0" w:color="auto"/>
                <w:right w:val="none" w:sz="0" w:space="0" w:color="auto"/>
              </w:divBdr>
            </w:div>
            <w:div w:id="28146862">
              <w:marLeft w:val="0"/>
              <w:marRight w:val="0"/>
              <w:marTop w:val="0"/>
              <w:marBottom w:val="0"/>
              <w:divBdr>
                <w:top w:val="none" w:sz="0" w:space="0" w:color="auto"/>
                <w:left w:val="none" w:sz="0" w:space="0" w:color="auto"/>
                <w:bottom w:val="none" w:sz="0" w:space="0" w:color="auto"/>
                <w:right w:val="none" w:sz="0" w:space="0" w:color="auto"/>
              </w:divBdr>
            </w:div>
            <w:div w:id="1503349428">
              <w:marLeft w:val="0"/>
              <w:marRight w:val="0"/>
              <w:marTop w:val="0"/>
              <w:marBottom w:val="0"/>
              <w:divBdr>
                <w:top w:val="none" w:sz="0" w:space="0" w:color="auto"/>
                <w:left w:val="none" w:sz="0" w:space="0" w:color="auto"/>
                <w:bottom w:val="none" w:sz="0" w:space="0" w:color="auto"/>
                <w:right w:val="none" w:sz="0" w:space="0" w:color="auto"/>
              </w:divBdr>
            </w:div>
            <w:div w:id="197836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93627">
      <w:bodyDiv w:val="1"/>
      <w:marLeft w:val="0"/>
      <w:marRight w:val="0"/>
      <w:marTop w:val="0"/>
      <w:marBottom w:val="0"/>
      <w:divBdr>
        <w:top w:val="none" w:sz="0" w:space="0" w:color="auto"/>
        <w:left w:val="none" w:sz="0" w:space="0" w:color="auto"/>
        <w:bottom w:val="none" w:sz="0" w:space="0" w:color="auto"/>
        <w:right w:val="none" w:sz="0" w:space="0" w:color="auto"/>
      </w:divBdr>
    </w:div>
    <w:div w:id="388920092">
      <w:bodyDiv w:val="1"/>
      <w:marLeft w:val="0"/>
      <w:marRight w:val="0"/>
      <w:marTop w:val="0"/>
      <w:marBottom w:val="0"/>
      <w:divBdr>
        <w:top w:val="none" w:sz="0" w:space="0" w:color="auto"/>
        <w:left w:val="none" w:sz="0" w:space="0" w:color="auto"/>
        <w:bottom w:val="none" w:sz="0" w:space="0" w:color="auto"/>
        <w:right w:val="none" w:sz="0" w:space="0" w:color="auto"/>
      </w:divBdr>
    </w:div>
    <w:div w:id="389891483">
      <w:bodyDiv w:val="1"/>
      <w:marLeft w:val="0"/>
      <w:marRight w:val="0"/>
      <w:marTop w:val="0"/>
      <w:marBottom w:val="0"/>
      <w:divBdr>
        <w:top w:val="none" w:sz="0" w:space="0" w:color="auto"/>
        <w:left w:val="none" w:sz="0" w:space="0" w:color="auto"/>
        <w:bottom w:val="none" w:sz="0" w:space="0" w:color="auto"/>
        <w:right w:val="none" w:sz="0" w:space="0" w:color="auto"/>
      </w:divBdr>
      <w:divsChild>
        <w:div w:id="1205749952">
          <w:marLeft w:val="0"/>
          <w:marRight w:val="0"/>
          <w:marTop w:val="0"/>
          <w:marBottom w:val="0"/>
          <w:divBdr>
            <w:top w:val="none" w:sz="0" w:space="0" w:color="auto"/>
            <w:left w:val="none" w:sz="0" w:space="0" w:color="auto"/>
            <w:bottom w:val="none" w:sz="0" w:space="0" w:color="auto"/>
            <w:right w:val="none" w:sz="0" w:space="0" w:color="auto"/>
          </w:divBdr>
          <w:divsChild>
            <w:div w:id="151985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172096">
      <w:bodyDiv w:val="1"/>
      <w:marLeft w:val="0"/>
      <w:marRight w:val="0"/>
      <w:marTop w:val="0"/>
      <w:marBottom w:val="0"/>
      <w:divBdr>
        <w:top w:val="none" w:sz="0" w:space="0" w:color="auto"/>
        <w:left w:val="none" w:sz="0" w:space="0" w:color="auto"/>
        <w:bottom w:val="none" w:sz="0" w:space="0" w:color="auto"/>
        <w:right w:val="none" w:sz="0" w:space="0" w:color="auto"/>
      </w:divBdr>
    </w:div>
    <w:div w:id="397094233">
      <w:bodyDiv w:val="1"/>
      <w:marLeft w:val="0"/>
      <w:marRight w:val="0"/>
      <w:marTop w:val="0"/>
      <w:marBottom w:val="0"/>
      <w:divBdr>
        <w:top w:val="none" w:sz="0" w:space="0" w:color="auto"/>
        <w:left w:val="none" w:sz="0" w:space="0" w:color="auto"/>
        <w:bottom w:val="none" w:sz="0" w:space="0" w:color="auto"/>
        <w:right w:val="none" w:sz="0" w:space="0" w:color="auto"/>
      </w:divBdr>
    </w:div>
    <w:div w:id="403067843">
      <w:bodyDiv w:val="1"/>
      <w:marLeft w:val="0"/>
      <w:marRight w:val="0"/>
      <w:marTop w:val="0"/>
      <w:marBottom w:val="0"/>
      <w:divBdr>
        <w:top w:val="none" w:sz="0" w:space="0" w:color="auto"/>
        <w:left w:val="none" w:sz="0" w:space="0" w:color="auto"/>
        <w:bottom w:val="none" w:sz="0" w:space="0" w:color="auto"/>
        <w:right w:val="none" w:sz="0" w:space="0" w:color="auto"/>
      </w:divBdr>
    </w:div>
    <w:div w:id="416899302">
      <w:bodyDiv w:val="1"/>
      <w:marLeft w:val="0"/>
      <w:marRight w:val="0"/>
      <w:marTop w:val="0"/>
      <w:marBottom w:val="0"/>
      <w:divBdr>
        <w:top w:val="none" w:sz="0" w:space="0" w:color="auto"/>
        <w:left w:val="none" w:sz="0" w:space="0" w:color="auto"/>
        <w:bottom w:val="none" w:sz="0" w:space="0" w:color="auto"/>
        <w:right w:val="none" w:sz="0" w:space="0" w:color="auto"/>
      </w:divBdr>
    </w:div>
    <w:div w:id="418212698">
      <w:bodyDiv w:val="1"/>
      <w:marLeft w:val="0"/>
      <w:marRight w:val="0"/>
      <w:marTop w:val="0"/>
      <w:marBottom w:val="0"/>
      <w:divBdr>
        <w:top w:val="none" w:sz="0" w:space="0" w:color="auto"/>
        <w:left w:val="none" w:sz="0" w:space="0" w:color="auto"/>
        <w:bottom w:val="none" w:sz="0" w:space="0" w:color="auto"/>
        <w:right w:val="none" w:sz="0" w:space="0" w:color="auto"/>
      </w:divBdr>
    </w:div>
    <w:div w:id="420221063">
      <w:bodyDiv w:val="1"/>
      <w:marLeft w:val="0"/>
      <w:marRight w:val="0"/>
      <w:marTop w:val="0"/>
      <w:marBottom w:val="0"/>
      <w:divBdr>
        <w:top w:val="none" w:sz="0" w:space="0" w:color="auto"/>
        <w:left w:val="none" w:sz="0" w:space="0" w:color="auto"/>
        <w:bottom w:val="none" w:sz="0" w:space="0" w:color="auto"/>
        <w:right w:val="none" w:sz="0" w:space="0" w:color="auto"/>
      </w:divBdr>
    </w:div>
    <w:div w:id="422191329">
      <w:bodyDiv w:val="1"/>
      <w:marLeft w:val="0"/>
      <w:marRight w:val="0"/>
      <w:marTop w:val="0"/>
      <w:marBottom w:val="0"/>
      <w:divBdr>
        <w:top w:val="none" w:sz="0" w:space="0" w:color="auto"/>
        <w:left w:val="none" w:sz="0" w:space="0" w:color="auto"/>
        <w:bottom w:val="none" w:sz="0" w:space="0" w:color="auto"/>
        <w:right w:val="none" w:sz="0" w:space="0" w:color="auto"/>
      </w:divBdr>
    </w:div>
    <w:div w:id="426967217">
      <w:bodyDiv w:val="1"/>
      <w:marLeft w:val="0"/>
      <w:marRight w:val="0"/>
      <w:marTop w:val="0"/>
      <w:marBottom w:val="0"/>
      <w:divBdr>
        <w:top w:val="none" w:sz="0" w:space="0" w:color="auto"/>
        <w:left w:val="none" w:sz="0" w:space="0" w:color="auto"/>
        <w:bottom w:val="none" w:sz="0" w:space="0" w:color="auto"/>
        <w:right w:val="none" w:sz="0" w:space="0" w:color="auto"/>
      </w:divBdr>
      <w:divsChild>
        <w:div w:id="661811955">
          <w:marLeft w:val="0"/>
          <w:marRight w:val="0"/>
          <w:marTop w:val="0"/>
          <w:marBottom w:val="0"/>
          <w:divBdr>
            <w:top w:val="none" w:sz="0" w:space="0" w:color="auto"/>
            <w:left w:val="none" w:sz="0" w:space="0" w:color="auto"/>
            <w:bottom w:val="none" w:sz="0" w:space="0" w:color="auto"/>
            <w:right w:val="none" w:sz="0" w:space="0" w:color="auto"/>
          </w:divBdr>
        </w:div>
        <w:div w:id="1841965393">
          <w:marLeft w:val="0"/>
          <w:marRight w:val="0"/>
          <w:marTop w:val="0"/>
          <w:marBottom w:val="0"/>
          <w:divBdr>
            <w:top w:val="none" w:sz="0" w:space="0" w:color="auto"/>
            <w:left w:val="none" w:sz="0" w:space="0" w:color="auto"/>
            <w:bottom w:val="none" w:sz="0" w:space="0" w:color="auto"/>
            <w:right w:val="none" w:sz="0" w:space="0" w:color="auto"/>
          </w:divBdr>
        </w:div>
        <w:div w:id="193465429">
          <w:marLeft w:val="0"/>
          <w:marRight w:val="0"/>
          <w:marTop w:val="0"/>
          <w:marBottom w:val="0"/>
          <w:divBdr>
            <w:top w:val="none" w:sz="0" w:space="0" w:color="auto"/>
            <w:left w:val="none" w:sz="0" w:space="0" w:color="auto"/>
            <w:bottom w:val="none" w:sz="0" w:space="0" w:color="auto"/>
            <w:right w:val="none" w:sz="0" w:space="0" w:color="auto"/>
          </w:divBdr>
        </w:div>
        <w:div w:id="681322512">
          <w:marLeft w:val="0"/>
          <w:marRight w:val="0"/>
          <w:marTop w:val="0"/>
          <w:marBottom w:val="0"/>
          <w:divBdr>
            <w:top w:val="none" w:sz="0" w:space="0" w:color="auto"/>
            <w:left w:val="none" w:sz="0" w:space="0" w:color="auto"/>
            <w:bottom w:val="none" w:sz="0" w:space="0" w:color="auto"/>
            <w:right w:val="none" w:sz="0" w:space="0" w:color="auto"/>
          </w:divBdr>
        </w:div>
        <w:div w:id="253168356">
          <w:marLeft w:val="0"/>
          <w:marRight w:val="0"/>
          <w:marTop w:val="0"/>
          <w:marBottom w:val="0"/>
          <w:divBdr>
            <w:top w:val="none" w:sz="0" w:space="0" w:color="auto"/>
            <w:left w:val="none" w:sz="0" w:space="0" w:color="auto"/>
            <w:bottom w:val="none" w:sz="0" w:space="0" w:color="auto"/>
            <w:right w:val="none" w:sz="0" w:space="0" w:color="auto"/>
          </w:divBdr>
        </w:div>
        <w:div w:id="1681421126">
          <w:marLeft w:val="0"/>
          <w:marRight w:val="0"/>
          <w:marTop w:val="0"/>
          <w:marBottom w:val="0"/>
          <w:divBdr>
            <w:top w:val="none" w:sz="0" w:space="0" w:color="auto"/>
            <w:left w:val="none" w:sz="0" w:space="0" w:color="auto"/>
            <w:bottom w:val="none" w:sz="0" w:space="0" w:color="auto"/>
            <w:right w:val="none" w:sz="0" w:space="0" w:color="auto"/>
          </w:divBdr>
        </w:div>
        <w:div w:id="1721703481">
          <w:marLeft w:val="0"/>
          <w:marRight w:val="0"/>
          <w:marTop w:val="0"/>
          <w:marBottom w:val="0"/>
          <w:divBdr>
            <w:top w:val="none" w:sz="0" w:space="0" w:color="auto"/>
            <w:left w:val="none" w:sz="0" w:space="0" w:color="auto"/>
            <w:bottom w:val="none" w:sz="0" w:space="0" w:color="auto"/>
            <w:right w:val="none" w:sz="0" w:space="0" w:color="auto"/>
          </w:divBdr>
        </w:div>
        <w:div w:id="1101754242">
          <w:marLeft w:val="0"/>
          <w:marRight w:val="0"/>
          <w:marTop w:val="0"/>
          <w:marBottom w:val="0"/>
          <w:divBdr>
            <w:top w:val="none" w:sz="0" w:space="0" w:color="auto"/>
            <w:left w:val="none" w:sz="0" w:space="0" w:color="auto"/>
            <w:bottom w:val="none" w:sz="0" w:space="0" w:color="auto"/>
            <w:right w:val="none" w:sz="0" w:space="0" w:color="auto"/>
          </w:divBdr>
        </w:div>
        <w:div w:id="2128307282">
          <w:marLeft w:val="0"/>
          <w:marRight w:val="0"/>
          <w:marTop w:val="0"/>
          <w:marBottom w:val="0"/>
          <w:divBdr>
            <w:top w:val="none" w:sz="0" w:space="0" w:color="auto"/>
            <w:left w:val="none" w:sz="0" w:space="0" w:color="auto"/>
            <w:bottom w:val="none" w:sz="0" w:space="0" w:color="auto"/>
            <w:right w:val="none" w:sz="0" w:space="0" w:color="auto"/>
          </w:divBdr>
        </w:div>
        <w:div w:id="1180856757">
          <w:marLeft w:val="0"/>
          <w:marRight w:val="0"/>
          <w:marTop w:val="0"/>
          <w:marBottom w:val="0"/>
          <w:divBdr>
            <w:top w:val="none" w:sz="0" w:space="0" w:color="auto"/>
            <w:left w:val="none" w:sz="0" w:space="0" w:color="auto"/>
            <w:bottom w:val="none" w:sz="0" w:space="0" w:color="auto"/>
            <w:right w:val="none" w:sz="0" w:space="0" w:color="auto"/>
          </w:divBdr>
        </w:div>
        <w:div w:id="1217625323">
          <w:marLeft w:val="0"/>
          <w:marRight w:val="0"/>
          <w:marTop w:val="0"/>
          <w:marBottom w:val="0"/>
          <w:divBdr>
            <w:top w:val="none" w:sz="0" w:space="0" w:color="auto"/>
            <w:left w:val="none" w:sz="0" w:space="0" w:color="auto"/>
            <w:bottom w:val="none" w:sz="0" w:space="0" w:color="auto"/>
            <w:right w:val="none" w:sz="0" w:space="0" w:color="auto"/>
          </w:divBdr>
        </w:div>
        <w:div w:id="1630167273">
          <w:marLeft w:val="0"/>
          <w:marRight w:val="0"/>
          <w:marTop w:val="0"/>
          <w:marBottom w:val="0"/>
          <w:divBdr>
            <w:top w:val="none" w:sz="0" w:space="0" w:color="auto"/>
            <w:left w:val="none" w:sz="0" w:space="0" w:color="auto"/>
            <w:bottom w:val="none" w:sz="0" w:space="0" w:color="auto"/>
            <w:right w:val="none" w:sz="0" w:space="0" w:color="auto"/>
          </w:divBdr>
        </w:div>
        <w:div w:id="1749618441">
          <w:marLeft w:val="0"/>
          <w:marRight w:val="0"/>
          <w:marTop w:val="0"/>
          <w:marBottom w:val="0"/>
          <w:divBdr>
            <w:top w:val="none" w:sz="0" w:space="0" w:color="auto"/>
            <w:left w:val="none" w:sz="0" w:space="0" w:color="auto"/>
            <w:bottom w:val="none" w:sz="0" w:space="0" w:color="auto"/>
            <w:right w:val="none" w:sz="0" w:space="0" w:color="auto"/>
          </w:divBdr>
        </w:div>
        <w:div w:id="1236354993">
          <w:marLeft w:val="0"/>
          <w:marRight w:val="0"/>
          <w:marTop w:val="0"/>
          <w:marBottom w:val="0"/>
          <w:divBdr>
            <w:top w:val="none" w:sz="0" w:space="0" w:color="auto"/>
            <w:left w:val="none" w:sz="0" w:space="0" w:color="auto"/>
            <w:bottom w:val="none" w:sz="0" w:space="0" w:color="auto"/>
            <w:right w:val="none" w:sz="0" w:space="0" w:color="auto"/>
          </w:divBdr>
        </w:div>
        <w:div w:id="1922253969">
          <w:marLeft w:val="0"/>
          <w:marRight w:val="0"/>
          <w:marTop w:val="0"/>
          <w:marBottom w:val="0"/>
          <w:divBdr>
            <w:top w:val="none" w:sz="0" w:space="0" w:color="auto"/>
            <w:left w:val="none" w:sz="0" w:space="0" w:color="auto"/>
            <w:bottom w:val="none" w:sz="0" w:space="0" w:color="auto"/>
            <w:right w:val="none" w:sz="0" w:space="0" w:color="auto"/>
          </w:divBdr>
        </w:div>
        <w:div w:id="2119328408">
          <w:marLeft w:val="0"/>
          <w:marRight w:val="0"/>
          <w:marTop w:val="0"/>
          <w:marBottom w:val="0"/>
          <w:divBdr>
            <w:top w:val="none" w:sz="0" w:space="0" w:color="auto"/>
            <w:left w:val="none" w:sz="0" w:space="0" w:color="auto"/>
            <w:bottom w:val="none" w:sz="0" w:space="0" w:color="auto"/>
            <w:right w:val="none" w:sz="0" w:space="0" w:color="auto"/>
          </w:divBdr>
        </w:div>
      </w:divsChild>
    </w:div>
    <w:div w:id="433327383">
      <w:bodyDiv w:val="1"/>
      <w:marLeft w:val="0"/>
      <w:marRight w:val="0"/>
      <w:marTop w:val="0"/>
      <w:marBottom w:val="0"/>
      <w:divBdr>
        <w:top w:val="none" w:sz="0" w:space="0" w:color="auto"/>
        <w:left w:val="none" w:sz="0" w:space="0" w:color="auto"/>
        <w:bottom w:val="none" w:sz="0" w:space="0" w:color="auto"/>
        <w:right w:val="none" w:sz="0" w:space="0" w:color="auto"/>
      </w:divBdr>
    </w:div>
    <w:div w:id="434328036">
      <w:bodyDiv w:val="1"/>
      <w:marLeft w:val="0"/>
      <w:marRight w:val="0"/>
      <w:marTop w:val="0"/>
      <w:marBottom w:val="0"/>
      <w:divBdr>
        <w:top w:val="none" w:sz="0" w:space="0" w:color="auto"/>
        <w:left w:val="none" w:sz="0" w:space="0" w:color="auto"/>
        <w:bottom w:val="none" w:sz="0" w:space="0" w:color="auto"/>
        <w:right w:val="none" w:sz="0" w:space="0" w:color="auto"/>
      </w:divBdr>
      <w:divsChild>
        <w:div w:id="485632687">
          <w:marLeft w:val="0"/>
          <w:marRight w:val="0"/>
          <w:marTop w:val="0"/>
          <w:marBottom w:val="0"/>
          <w:divBdr>
            <w:top w:val="none" w:sz="0" w:space="0" w:color="auto"/>
            <w:left w:val="none" w:sz="0" w:space="0" w:color="auto"/>
            <w:bottom w:val="none" w:sz="0" w:space="0" w:color="auto"/>
            <w:right w:val="none" w:sz="0" w:space="0" w:color="auto"/>
          </w:divBdr>
        </w:div>
        <w:div w:id="441657332">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056204440">
          <w:marLeft w:val="0"/>
          <w:marRight w:val="0"/>
          <w:marTop w:val="0"/>
          <w:marBottom w:val="0"/>
          <w:divBdr>
            <w:top w:val="none" w:sz="0" w:space="0" w:color="auto"/>
            <w:left w:val="none" w:sz="0" w:space="0" w:color="auto"/>
            <w:bottom w:val="none" w:sz="0" w:space="0" w:color="auto"/>
            <w:right w:val="none" w:sz="0" w:space="0" w:color="auto"/>
          </w:divBdr>
        </w:div>
        <w:div w:id="96293273">
          <w:marLeft w:val="0"/>
          <w:marRight w:val="0"/>
          <w:marTop w:val="0"/>
          <w:marBottom w:val="0"/>
          <w:divBdr>
            <w:top w:val="none" w:sz="0" w:space="0" w:color="auto"/>
            <w:left w:val="none" w:sz="0" w:space="0" w:color="auto"/>
            <w:bottom w:val="none" w:sz="0" w:space="0" w:color="auto"/>
            <w:right w:val="none" w:sz="0" w:space="0" w:color="auto"/>
          </w:divBdr>
        </w:div>
        <w:div w:id="30617281">
          <w:marLeft w:val="0"/>
          <w:marRight w:val="0"/>
          <w:marTop w:val="0"/>
          <w:marBottom w:val="0"/>
          <w:divBdr>
            <w:top w:val="none" w:sz="0" w:space="0" w:color="auto"/>
            <w:left w:val="none" w:sz="0" w:space="0" w:color="auto"/>
            <w:bottom w:val="none" w:sz="0" w:space="0" w:color="auto"/>
            <w:right w:val="none" w:sz="0" w:space="0" w:color="auto"/>
          </w:divBdr>
        </w:div>
        <w:div w:id="1074011153">
          <w:marLeft w:val="0"/>
          <w:marRight w:val="0"/>
          <w:marTop w:val="0"/>
          <w:marBottom w:val="0"/>
          <w:divBdr>
            <w:top w:val="none" w:sz="0" w:space="0" w:color="auto"/>
            <w:left w:val="none" w:sz="0" w:space="0" w:color="auto"/>
            <w:bottom w:val="none" w:sz="0" w:space="0" w:color="auto"/>
            <w:right w:val="none" w:sz="0" w:space="0" w:color="auto"/>
          </w:divBdr>
        </w:div>
        <w:div w:id="1442071971">
          <w:marLeft w:val="0"/>
          <w:marRight w:val="0"/>
          <w:marTop w:val="0"/>
          <w:marBottom w:val="0"/>
          <w:divBdr>
            <w:top w:val="none" w:sz="0" w:space="0" w:color="auto"/>
            <w:left w:val="none" w:sz="0" w:space="0" w:color="auto"/>
            <w:bottom w:val="none" w:sz="0" w:space="0" w:color="auto"/>
            <w:right w:val="none" w:sz="0" w:space="0" w:color="auto"/>
          </w:divBdr>
        </w:div>
        <w:div w:id="620846727">
          <w:marLeft w:val="0"/>
          <w:marRight w:val="0"/>
          <w:marTop w:val="0"/>
          <w:marBottom w:val="0"/>
          <w:divBdr>
            <w:top w:val="none" w:sz="0" w:space="0" w:color="auto"/>
            <w:left w:val="none" w:sz="0" w:space="0" w:color="auto"/>
            <w:bottom w:val="none" w:sz="0" w:space="0" w:color="auto"/>
            <w:right w:val="none" w:sz="0" w:space="0" w:color="auto"/>
          </w:divBdr>
        </w:div>
        <w:div w:id="1928884641">
          <w:marLeft w:val="0"/>
          <w:marRight w:val="0"/>
          <w:marTop w:val="0"/>
          <w:marBottom w:val="0"/>
          <w:divBdr>
            <w:top w:val="none" w:sz="0" w:space="0" w:color="auto"/>
            <w:left w:val="none" w:sz="0" w:space="0" w:color="auto"/>
            <w:bottom w:val="none" w:sz="0" w:space="0" w:color="auto"/>
            <w:right w:val="none" w:sz="0" w:space="0" w:color="auto"/>
          </w:divBdr>
        </w:div>
        <w:div w:id="1247035974">
          <w:marLeft w:val="0"/>
          <w:marRight w:val="0"/>
          <w:marTop w:val="0"/>
          <w:marBottom w:val="0"/>
          <w:divBdr>
            <w:top w:val="none" w:sz="0" w:space="0" w:color="auto"/>
            <w:left w:val="none" w:sz="0" w:space="0" w:color="auto"/>
            <w:bottom w:val="none" w:sz="0" w:space="0" w:color="auto"/>
            <w:right w:val="none" w:sz="0" w:space="0" w:color="auto"/>
          </w:divBdr>
        </w:div>
        <w:div w:id="313873217">
          <w:marLeft w:val="0"/>
          <w:marRight w:val="0"/>
          <w:marTop w:val="0"/>
          <w:marBottom w:val="0"/>
          <w:divBdr>
            <w:top w:val="none" w:sz="0" w:space="0" w:color="auto"/>
            <w:left w:val="none" w:sz="0" w:space="0" w:color="auto"/>
            <w:bottom w:val="none" w:sz="0" w:space="0" w:color="auto"/>
            <w:right w:val="none" w:sz="0" w:space="0" w:color="auto"/>
          </w:divBdr>
        </w:div>
        <w:div w:id="2128963970">
          <w:marLeft w:val="0"/>
          <w:marRight w:val="0"/>
          <w:marTop w:val="0"/>
          <w:marBottom w:val="0"/>
          <w:divBdr>
            <w:top w:val="none" w:sz="0" w:space="0" w:color="auto"/>
            <w:left w:val="none" w:sz="0" w:space="0" w:color="auto"/>
            <w:bottom w:val="none" w:sz="0" w:space="0" w:color="auto"/>
            <w:right w:val="none" w:sz="0" w:space="0" w:color="auto"/>
          </w:divBdr>
        </w:div>
        <w:div w:id="1008948100">
          <w:marLeft w:val="0"/>
          <w:marRight w:val="0"/>
          <w:marTop w:val="0"/>
          <w:marBottom w:val="0"/>
          <w:divBdr>
            <w:top w:val="none" w:sz="0" w:space="0" w:color="auto"/>
            <w:left w:val="none" w:sz="0" w:space="0" w:color="auto"/>
            <w:bottom w:val="none" w:sz="0" w:space="0" w:color="auto"/>
            <w:right w:val="none" w:sz="0" w:space="0" w:color="auto"/>
          </w:divBdr>
        </w:div>
        <w:div w:id="383792639">
          <w:marLeft w:val="0"/>
          <w:marRight w:val="0"/>
          <w:marTop w:val="0"/>
          <w:marBottom w:val="0"/>
          <w:divBdr>
            <w:top w:val="none" w:sz="0" w:space="0" w:color="auto"/>
            <w:left w:val="none" w:sz="0" w:space="0" w:color="auto"/>
            <w:bottom w:val="none" w:sz="0" w:space="0" w:color="auto"/>
            <w:right w:val="none" w:sz="0" w:space="0" w:color="auto"/>
          </w:divBdr>
        </w:div>
      </w:divsChild>
    </w:div>
    <w:div w:id="438186748">
      <w:bodyDiv w:val="1"/>
      <w:marLeft w:val="0"/>
      <w:marRight w:val="0"/>
      <w:marTop w:val="0"/>
      <w:marBottom w:val="0"/>
      <w:divBdr>
        <w:top w:val="none" w:sz="0" w:space="0" w:color="auto"/>
        <w:left w:val="none" w:sz="0" w:space="0" w:color="auto"/>
        <w:bottom w:val="none" w:sz="0" w:space="0" w:color="auto"/>
        <w:right w:val="none" w:sz="0" w:space="0" w:color="auto"/>
      </w:divBdr>
    </w:div>
    <w:div w:id="443814339">
      <w:bodyDiv w:val="1"/>
      <w:marLeft w:val="0"/>
      <w:marRight w:val="0"/>
      <w:marTop w:val="0"/>
      <w:marBottom w:val="0"/>
      <w:divBdr>
        <w:top w:val="none" w:sz="0" w:space="0" w:color="auto"/>
        <w:left w:val="none" w:sz="0" w:space="0" w:color="auto"/>
        <w:bottom w:val="none" w:sz="0" w:space="0" w:color="auto"/>
        <w:right w:val="none" w:sz="0" w:space="0" w:color="auto"/>
      </w:divBdr>
    </w:div>
    <w:div w:id="448671401">
      <w:bodyDiv w:val="1"/>
      <w:marLeft w:val="0"/>
      <w:marRight w:val="0"/>
      <w:marTop w:val="0"/>
      <w:marBottom w:val="0"/>
      <w:divBdr>
        <w:top w:val="none" w:sz="0" w:space="0" w:color="auto"/>
        <w:left w:val="none" w:sz="0" w:space="0" w:color="auto"/>
        <w:bottom w:val="none" w:sz="0" w:space="0" w:color="auto"/>
        <w:right w:val="none" w:sz="0" w:space="0" w:color="auto"/>
      </w:divBdr>
    </w:div>
    <w:div w:id="462240058">
      <w:bodyDiv w:val="1"/>
      <w:marLeft w:val="0"/>
      <w:marRight w:val="0"/>
      <w:marTop w:val="0"/>
      <w:marBottom w:val="0"/>
      <w:divBdr>
        <w:top w:val="none" w:sz="0" w:space="0" w:color="auto"/>
        <w:left w:val="none" w:sz="0" w:space="0" w:color="auto"/>
        <w:bottom w:val="none" w:sz="0" w:space="0" w:color="auto"/>
        <w:right w:val="none" w:sz="0" w:space="0" w:color="auto"/>
      </w:divBdr>
    </w:div>
    <w:div w:id="463277949">
      <w:bodyDiv w:val="1"/>
      <w:marLeft w:val="0"/>
      <w:marRight w:val="0"/>
      <w:marTop w:val="0"/>
      <w:marBottom w:val="0"/>
      <w:divBdr>
        <w:top w:val="none" w:sz="0" w:space="0" w:color="auto"/>
        <w:left w:val="none" w:sz="0" w:space="0" w:color="auto"/>
        <w:bottom w:val="none" w:sz="0" w:space="0" w:color="auto"/>
        <w:right w:val="none" w:sz="0" w:space="0" w:color="auto"/>
      </w:divBdr>
      <w:divsChild>
        <w:div w:id="92018144">
          <w:marLeft w:val="0"/>
          <w:marRight w:val="0"/>
          <w:marTop w:val="0"/>
          <w:marBottom w:val="0"/>
          <w:divBdr>
            <w:top w:val="none" w:sz="0" w:space="0" w:color="auto"/>
            <w:left w:val="none" w:sz="0" w:space="0" w:color="auto"/>
            <w:bottom w:val="none" w:sz="0" w:space="0" w:color="auto"/>
            <w:right w:val="none" w:sz="0" w:space="0" w:color="auto"/>
          </w:divBdr>
          <w:divsChild>
            <w:div w:id="169028171">
              <w:marLeft w:val="0"/>
              <w:marRight w:val="0"/>
              <w:marTop w:val="0"/>
              <w:marBottom w:val="0"/>
              <w:divBdr>
                <w:top w:val="none" w:sz="0" w:space="0" w:color="auto"/>
                <w:left w:val="none" w:sz="0" w:space="0" w:color="auto"/>
                <w:bottom w:val="none" w:sz="0" w:space="0" w:color="auto"/>
                <w:right w:val="none" w:sz="0" w:space="0" w:color="auto"/>
              </w:divBdr>
            </w:div>
          </w:divsChild>
        </w:div>
        <w:div w:id="1586304897">
          <w:marLeft w:val="0"/>
          <w:marRight w:val="0"/>
          <w:marTop w:val="0"/>
          <w:marBottom w:val="0"/>
          <w:divBdr>
            <w:top w:val="none" w:sz="0" w:space="0" w:color="auto"/>
            <w:left w:val="none" w:sz="0" w:space="0" w:color="auto"/>
            <w:bottom w:val="none" w:sz="0" w:space="0" w:color="auto"/>
            <w:right w:val="none" w:sz="0" w:space="0" w:color="auto"/>
          </w:divBdr>
          <w:divsChild>
            <w:div w:id="1077702986">
              <w:marLeft w:val="0"/>
              <w:marRight w:val="0"/>
              <w:marTop w:val="0"/>
              <w:marBottom w:val="0"/>
              <w:divBdr>
                <w:top w:val="none" w:sz="0" w:space="0" w:color="auto"/>
                <w:left w:val="none" w:sz="0" w:space="0" w:color="auto"/>
                <w:bottom w:val="none" w:sz="0" w:space="0" w:color="auto"/>
                <w:right w:val="none" w:sz="0" w:space="0" w:color="auto"/>
              </w:divBdr>
            </w:div>
          </w:divsChild>
        </w:div>
        <w:div w:id="656300255">
          <w:marLeft w:val="0"/>
          <w:marRight w:val="0"/>
          <w:marTop w:val="0"/>
          <w:marBottom w:val="0"/>
          <w:divBdr>
            <w:top w:val="none" w:sz="0" w:space="0" w:color="auto"/>
            <w:left w:val="none" w:sz="0" w:space="0" w:color="auto"/>
            <w:bottom w:val="none" w:sz="0" w:space="0" w:color="auto"/>
            <w:right w:val="none" w:sz="0" w:space="0" w:color="auto"/>
          </w:divBdr>
          <w:divsChild>
            <w:div w:id="862284892">
              <w:marLeft w:val="0"/>
              <w:marRight w:val="0"/>
              <w:marTop w:val="0"/>
              <w:marBottom w:val="0"/>
              <w:divBdr>
                <w:top w:val="none" w:sz="0" w:space="0" w:color="auto"/>
                <w:left w:val="none" w:sz="0" w:space="0" w:color="auto"/>
                <w:bottom w:val="none" w:sz="0" w:space="0" w:color="auto"/>
                <w:right w:val="none" w:sz="0" w:space="0" w:color="auto"/>
              </w:divBdr>
            </w:div>
          </w:divsChild>
        </w:div>
        <w:div w:id="499126271">
          <w:marLeft w:val="0"/>
          <w:marRight w:val="0"/>
          <w:marTop w:val="0"/>
          <w:marBottom w:val="0"/>
          <w:divBdr>
            <w:top w:val="none" w:sz="0" w:space="0" w:color="auto"/>
            <w:left w:val="none" w:sz="0" w:space="0" w:color="auto"/>
            <w:bottom w:val="none" w:sz="0" w:space="0" w:color="auto"/>
            <w:right w:val="none" w:sz="0" w:space="0" w:color="auto"/>
          </w:divBdr>
          <w:divsChild>
            <w:div w:id="400910537">
              <w:marLeft w:val="0"/>
              <w:marRight w:val="0"/>
              <w:marTop w:val="0"/>
              <w:marBottom w:val="0"/>
              <w:divBdr>
                <w:top w:val="none" w:sz="0" w:space="0" w:color="auto"/>
                <w:left w:val="none" w:sz="0" w:space="0" w:color="auto"/>
                <w:bottom w:val="none" w:sz="0" w:space="0" w:color="auto"/>
                <w:right w:val="none" w:sz="0" w:space="0" w:color="auto"/>
              </w:divBdr>
            </w:div>
          </w:divsChild>
        </w:div>
        <w:div w:id="1922564454">
          <w:marLeft w:val="0"/>
          <w:marRight w:val="0"/>
          <w:marTop w:val="0"/>
          <w:marBottom w:val="0"/>
          <w:divBdr>
            <w:top w:val="none" w:sz="0" w:space="0" w:color="auto"/>
            <w:left w:val="none" w:sz="0" w:space="0" w:color="auto"/>
            <w:bottom w:val="none" w:sz="0" w:space="0" w:color="auto"/>
            <w:right w:val="none" w:sz="0" w:space="0" w:color="auto"/>
          </w:divBdr>
          <w:divsChild>
            <w:div w:id="1066562714">
              <w:marLeft w:val="0"/>
              <w:marRight w:val="0"/>
              <w:marTop w:val="0"/>
              <w:marBottom w:val="0"/>
              <w:divBdr>
                <w:top w:val="none" w:sz="0" w:space="0" w:color="auto"/>
                <w:left w:val="none" w:sz="0" w:space="0" w:color="auto"/>
                <w:bottom w:val="none" w:sz="0" w:space="0" w:color="auto"/>
                <w:right w:val="none" w:sz="0" w:space="0" w:color="auto"/>
              </w:divBdr>
            </w:div>
          </w:divsChild>
        </w:div>
        <w:div w:id="1539925290">
          <w:marLeft w:val="0"/>
          <w:marRight w:val="0"/>
          <w:marTop w:val="0"/>
          <w:marBottom w:val="0"/>
          <w:divBdr>
            <w:top w:val="none" w:sz="0" w:space="0" w:color="auto"/>
            <w:left w:val="none" w:sz="0" w:space="0" w:color="auto"/>
            <w:bottom w:val="none" w:sz="0" w:space="0" w:color="auto"/>
            <w:right w:val="none" w:sz="0" w:space="0" w:color="auto"/>
          </w:divBdr>
          <w:divsChild>
            <w:div w:id="784276885">
              <w:marLeft w:val="0"/>
              <w:marRight w:val="0"/>
              <w:marTop w:val="0"/>
              <w:marBottom w:val="0"/>
              <w:divBdr>
                <w:top w:val="none" w:sz="0" w:space="0" w:color="auto"/>
                <w:left w:val="none" w:sz="0" w:space="0" w:color="auto"/>
                <w:bottom w:val="none" w:sz="0" w:space="0" w:color="auto"/>
                <w:right w:val="none" w:sz="0" w:space="0" w:color="auto"/>
              </w:divBdr>
            </w:div>
          </w:divsChild>
        </w:div>
        <w:div w:id="1590964106">
          <w:marLeft w:val="0"/>
          <w:marRight w:val="0"/>
          <w:marTop w:val="0"/>
          <w:marBottom w:val="0"/>
          <w:divBdr>
            <w:top w:val="none" w:sz="0" w:space="0" w:color="auto"/>
            <w:left w:val="none" w:sz="0" w:space="0" w:color="auto"/>
            <w:bottom w:val="none" w:sz="0" w:space="0" w:color="auto"/>
            <w:right w:val="none" w:sz="0" w:space="0" w:color="auto"/>
          </w:divBdr>
          <w:divsChild>
            <w:div w:id="501317163">
              <w:marLeft w:val="0"/>
              <w:marRight w:val="0"/>
              <w:marTop w:val="0"/>
              <w:marBottom w:val="0"/>
              <w:divBdr>
                <w:top w:val="none" w:sz="0" w:space="0" w:color="auto"/>
                <w:left w:val="none" w:sz="0" w:space="0" w:color="auto"/>
                <w:bottom w:val="none" w:sz="0" w:space="0" w:color="auto"/>
                <w:right w:val="none" w:sz="0" w:space="0" w:color="auto"/>
              </w:divBdr>
            </w:div>
          </w:divsChild>
        </w:div>
        <w:div w:id="1469124435">
          <w:marLeft w:val="0"/>
          <w:marRight w:val="0"/>
          <w:marTop w:val="0"/>
          <w:marBottom w:val="0"/>
          <w:divBdr>
            <w:top w:val="none" w:sz="0" w:space="0" w:color="auto"/>
            <w:left w:val="none" w:sz="0" w:space="0" w:color="auto"/>
            <w:bottom w:val="none" w:sz="0" w:space="0" w:color="auto"/>
            <w:right w:val="none" w:sz="0" w:space="0" w:color="auto"/>
          </w:divBdr>
          <w:divsChild>
            <w:div w:id="1273130988">
              <w:marLeft w:val="0"/>
              <w:marRight w:val="0"/>
              <w:marTop w:val="0"/>
              <w:marBottom w:val="0"/>
              <w:divBdr>
                <w:top w:val="none" w:sz="0" w:space="0" w:color="auto"/>
                <w:left w:val="none" w:sz="0" w:space="0" w:color="auto"/>
                <w:bottom w:val="none" w:sz="0" w:space="0" w:color="auto"/>
                <w:right w:val="none" w:sz="0" w:space="0" w:color="auto"/>
              </w:divBdr>
            </w:div>
          </w:divsChild>
        </w:div>
        <w:div w:id="1985351498">
          <w:marLeft w:val="0"/>
          <w:marRight w:val="0"/>
          <w:marTop w:val="0"/>
          <w:marBottom w:val="0"/>
          <w:divBdr>
            <w:top w:val="none" w:sz="0" w:space="0" w:color="auto"/>
            <w:left w:val="none" w:sz="0" w:space="0" w:color="auto"/>
            <w:bottom w:val="none" w:sz="0" w:space="0" w:color="auto"/>
            <w:right w:val="none" w:sz="0" w:space="0" w:color="auto"/>
          </w:divBdr>
          <w:divsChild>
            <w:div w:id="2123301828">
              <w:marLeft w:val="0"/>
              <w:marRight w:val="0"/>
              <w:marTop w:val="0"/>
              <w:marBottom w:val="0"/>
              <w:divBdr>
                <w:top w:val="none" w:sz="0" w:space="0" w:color="auto"/>
                <w:left w:val="none" w:sz="0" w:space="0" w:color="auto"/>
                <w:bottom w:val="none" w:sz="0" w:space="0" w:color="auto"/>
                <w:right w:val="none" w:sz="0" w:space="0" w:color="auto"/>
              </w:divBdr>
            </w:div>
          </w:divsChild>
        </w:div>
        <w:div w:id="199323910">
          <w:marLeft w:val="0"/>
          <w:marRight w:val="0"/>
          <w:marTop w:val="0"/>
          <w:marBottom w:val="0"/>
          <w:divBdr>
            <w:top w:val="none" w:sz="0" w:space="0" w:color="auto"/>
            <w:left w:val="none" w:sz="0" w:space="0" w:color="auto"/>
            <w:bottom w:val="none" w:sz="0" w:space="0" w:color="auto"/>
            <w:right w:val="none" w:sz="0" w:space="0" w:color="auto"/>
          </w:divBdr>
          <w:divsChild>
            <w:div w:id="556740138">
              <w:marLeft w:val="0"/>
              <w:marRight w:val="0"/>
              <w:marTop w:val="0"/>
              <w:marBottom w:val="0"/>
              <w:divBdr>
                <w:top w:val="none" w:sz="0" w:space="0" w:color="auto"/>
                <w:left w:val="none" w:sz="0" w:space="0" w:color="auto"/>
                <w:bottom w:val="none" w:sz="0" w:space="0" w:color="auto"/>
                <w:right w:val="none" w:sz="0" w:space="0" w:color="auto"/>
              </w:divBdr>
            </w:div>
          </w:divsChild>
        </w:div>
        <w:div w:id="1742672054">
          <w:marLeft w:val="0"/>
          <w:marRight w:val="0"/>
          <w:marTop w:val="0"/>
          <w:marBottom w:val="0"/>
          <w:divBdr>
            <w:top w:val="none" w:sz="0" w:space="0" w:color="auto"/>
            <w:left w:val="none" w:sz="0" w:space="0" w:color="auto"/>
            <w:bottom w:val="none" w:sz="0" w:space="0" w:color="auto"/>
            <w:right w:val="none" w:sz="0" w:space="0" w:color="auto"/>
          </w:divBdr>
          <w:divsChild>
            <w:div w:id="234822544">
              <w:marLeft w:val="0"/>
              <w:marRight w:val="0"/>
              <w:marTop w:val="0"/>
              <w:marBottom w:val="0"/>
              <w:divBdr>
                <w:top w:val="none" w:sz="0" w:space="0" w:color="auto"/>
                <w:left w:val="none" w:sz="0" w:space="0" w:color="auto"/>
                <w:bottom w:val="none" w:sz="0" w:space="0" w:color="auto"/>
                <w:right w:val="none" w:sz="0" w:space="0" w:color="auto"/>
              </w:divBdr>
            </w:div>
          </w:divsChild>
        </w:div>
        <w:div w:id="1818263138">
          <w:marLeft w:val="0"/>
          <w:marRight w:val="0"/>
          <w:marTop w:val="0"/>
          <w:marBottom w:val="0"/>
          <w:divBdr>
            <w:top w:val="none" w:sz="0" w:space="0" w:color="auto"/>
            <w:left w:val="none" w:sz="0" w:space="0" w:color="auto"/>
            <w:bottom w:val="none" w:sz="0" w:space="0" w:color="auto"/>
            <w:right w:val="none" w:sz="0" w:space="0" w:color="auto"/>
          </w:divBdr>
          <w:divsChild>
            <w:div w:id="564294633">
              <w:marLeft w:val="0"/>
              <w:marRight w:val="0"/>
              <w:marTop w:val="0"/>
              <w:marBottom w:val="0"/>
              <w:divBdr>
                <w:top w:val="none" w:sz="0" w:space="0" w:color="auto"/>
                <w:left w:val="none" w:sz="0" w:space="0" w:color="auto"/>
                <w:bottom w:val="none" w:sz="0" w:space="0" w:color="auto"/>
                <w:right w:val="none" w:sz="0" w:space="0" w:color="auto"/>
              </w:divBdr>
            </w:div>
          </w:divsChild>
        </w:div>
        <w:div w:id="1326277552">
          <w:marLeft w:val="0"/>
          <w:marRight w:val="0"/>
          <w:marTop w:val="0"/>
          <w:marBottom w:val="0"/>
          <w:divBdr>
            <w:top w:val="none" w:sz="0" w:space="0" w:color="auto"/>
            <w:left w:val="none" w:sz="0" w:space="0" w:color="auto"/>
            <w:bottom w:val="none" w:sz="0" w:space="0" w:color="auto"/>
            <w:right w:val="none" w:sz="0" w:space="0" w:color="auto"/>
          </w:divBdr>
          <w:divsChild>
            <w:div w:id="495920082">
              <w:marLeft w:val="0"/>
              <w:marRight w:val="0"/>
              <w:marTop w:val="0"/>
              <w:marBottom w:val="0"/>
              <w:divBdr>
                <w:top w:val="none" w:sz="0" w:space="0" w:color="auto"/>
                <w:left w:val="none" w:sz="0" w:space="0" w:color="auto"/>
                <w:bottom w:val="none" w:sz="0" w:space="0" w:color="auto"/>
                <w:right w:val="none" w:sz="0" w:space="0" w:color="auto"/>
              </w:divBdr>
            </w:div>
          </w:divsChild>
        </w:div>
        <w:div w:id="542518513">
          <w:marLeft w:val="0"/>
          <w:marRight w:val="0"/>
          <w:marTop w:val="0"/>
          <w:marBottom w:val="0"/>
          <w:divBdr>
            <w:top w:val="none" w:sz="0" w:space="0" w:color="auto"/>
            <w:left w:val="none" w:sz="0" w:space="0" w:color="auto"/>
            <w:bottom w:val="none" w:sz="0" w:space="0" w:color="auto"/>
            <w:right w:val="none" w:sz="0" w:space="0" w:color="auto"/>
          </w:divBdr>
          <w:divsChild>
            <w:div w:id="161748053">
              <w:marLeft w:val="0"/>
              <w:marRight w:val="0"/>
              <w:marTop w:val="0"/>
              <w:marBottom w:val="0"/>
              <w:divBdr>
                <w:top w:val="none" w:sz="0" w:space="0" w:color="auto"/>
                <w:left w:val="none" w:sz="0" w:space="0" w:color="auto"/>
                <w:bottom w:val="none" w:sz="0" w:space="0" w:color="auto"/>
                <w:right w:val="none" w:sz="0" w:space="0" w:color="auto"/>
              </w:divBdr>
            </w:div>
          </w:divsChild>
        </w:div>
        <w:div w:id="1013453579">
          <w:marLeft w:val="0"/>
          <w:marRight w:val="0"/>
          <w:marTop w:val="0"/>
          <w:marBottom w:val="0"/>
          <w:divBdr>
            <w:top w:val="none" w:sz="0" w:space="0" w:color="auto"/>
            <w:left w:val="none" w:sz="0" w:space="0" w:color="auto"/>
            <w:bottom w:val="none" w:sz="0" w:space="0" w:color="auto"/>
            <w:right w:val="none" w:sz="0" w:space="0" w:color="auto"/>
          </w:divBdr>
          <w:divsChild>
            <w:div w:id="661197920">
              <w:marLeft w:val="0"/>
              <w:marRight w:val="0"/>
              <w:marTop w:val="0"/>
              <w:marBottom w:val="0"/>
              <w:divBdr>
                <w:top w:val="none" w:sz="0" w:space="0" w:color="auto"/>
                <w:left w:val="none" w:sz="0" w:space="0" w:color="auto"/>
                <w:bottom w:val="none" w:sz="0" w:space="0" w:color="auto"/>
                <w:right w:val="none" w:sz="0" w:space="0" w:color="auto"/>
              </w:divBdr>
            </w:div>
          </w:divsChild>
        </w:div>
        <w:div w:id="55055974">
          <w:marLeft w:val="0"/>
          <w:marRight w:val="0"/>
          <w:marTop w:val="0"/>
          <w:marBottom w:val="0"/>
          <w:divBdr>
            <w:top w:val="none" w:sz="0" w:space="0" w:color="auto"/>
            <w:left w:val="none" w:sz="0" w:space="0" w:color="auto"/>
            <w:bottom w:val="none" w:sz="0" w:space="0" w:color="auto"/>
            <w:right w:val="none" w:sz="0" w:space="0" w:color="auto"/>
          </w:divBdr>
          <w:divsChild>
            <w:div w:id="395128351">
              <w:marLeft w:val="0"/>
              <w:marRight w:val="0"/>
              <w:marTop w:val="0"/>
              <w:marBottom w:val="0"/>
              <w:divBdr>
                <w:top w:val="none" w:sz="0" w:space="0" w:color="auto"/>
                <w:left w:val="none" w:sz="0" w:space="0" w:color="auto"/>
                <w:bottom w:val="none" w:sz="0" w:space="0" w:color="auto"/>
                <w:right w:val="none" w:sz="0" w:space="0" w:color="auto"/>
              </w:divBdr>
            </w:div>
          </w:divsChild>
        </w:div>
        <w:div w:id="935089150">
          <w:marLeft w:val="0"/>
          <w:marRight w:val="0"/>
          <w:marTop w:val="0"/>
          <w:marBottom w:val="0"/>
          <w:divBdr>
            <w:top w:val="none" w:sz="0" w:space="0" w:color="auto"/>
            <w:left w:val="none" w:sz="0" w:space="0" w:color="auto"/>
            <w:bottom w:val="none" w:sz="0" w:space="0" w:color="auto"/>
            <w:right w:val="none" w:sz="0" w:space="0" w:color="auto"/>
          </w:divBdr>
          <w:divsChild>
            <w:div w:id="1488279723">
              <w:marLeft w:val="0"/>
              <w:marRight w:val="0"/>
              <w:marTop w:val="0"/>
              <w:marBottom w:val="0"/>
              <w:divBdr>
                <w:top w:val="none" w:sz="0" w:space="0" w:color="auto"/>
                <w:left w:val="none" w:sz="0" w:space="0" w:color="auto"/>
                <w:bottom w:val="none" w:sz="0" w:space="0" w:color="auto"/>
                <w:right w:val="none" w:sz="0" w:space="0" w:color="auto"/>
              </w:divBdr>
            </w:div>
          </w:divsChild>
        </w:div>
        <w:div w:id="165945774">
          <w:marLeft w:val="0"/>
          <w:marRight w:val="0"/>
          <w:marTop w:val="0"/>
          <w:marBottom w:val="0"/>
          <w:divBdr>
            <w:top w:val="none" w:sz="0" w:space="0" w:color="auto"/>
            <w:left w:val="none" w:sz="0" w:space="0" w:color="auto"/>
            <w:bottom w:val="none" w:sz="0" w:space="0" w:color="auto"/>
            <w:right w:val="none" w:sz="0" w:space="0" w:color="auto"/>
          </w:divBdr>
          <w:divsChild>
            <w:div w:id="1449661582">
              <w:marLeft w:val="0"/>
              <w:marRight w:val="0"/>
              <w:marTop w:val="0"/>
              <w:marBottom w:val="0"/>
              <w:divBdr>
                <w:top w:val="none" w:sz="0" w:space="0" w:color="auto"/>
                <w:left w:val="none" w:sz="0" w:space="0" w:color="auto"/>
                <w:bottom w:val="none" w:sz="0" w:space="0" w:color="auto"/>
                <w:right w:val="none" w:sz="0" w:space="0" w:color="auto"/>
              </w:divBdr>
            </w:div>
          </w:divsChild>
        </w:div>
        <w:div w:id="1392314392">
          <w:marLeft w:val="0"/>
          <w:marRight w:val="0"/>
          <w:marTop w:val="0"/>
          <w:marBottom w:val="0"/>
          <w:divBdr>
            <w:top w:val="none" w:sz="0" w:space="0" w:color="auto"/>
            <w:left w:val="none" w:sz="0" w:space="0" w:color="auto"/>
            <w:bottom w:val="none" w:sz="0" w:space="0" w:color="auto"/>
            <w:right w:val="none" w:sz="0" w:space="0" w:color="auto"/>
          </w:divBdr>
          <w:divsChild>
            <w:div w:id="685013456">
              <w:marLeft w:val="0"/>
              <w:marRight w:val="0"/>
              <w:marTop w:val="0"/>
              <w:marBottom w:val="0"/>
              <w:divBdr>
                <w:top w:val="none" w:sz="0" w:space="0" w:color="auto"/>
                <w:left w:val="none" w:sz="0" w:space="0" w:color="auto"/>
                <w:bottom w:val="none" w:sz="0" w:space="0" w:color="auto"/>
                <w:right w:val="none" w:sz="0" w:space="0" w:color="auto"/>
              </w:divBdr>
            </w:div>
          </w:divsChild>
        </w:div>
        <w:div w:id="846023968">
          <w:marLeft w:val="0"/>
          <w:marRight w:val="0"/>
          <w:marTop w:val="0"/>
          <w:marBottom w:val="0"/>
          <w:divBdr>
            <w:top w:val="none" w:sz="0" w:space="0" w:color="auto"/>
            <w:left w:val="none" w:sz="0" w:space="0" w:color="auto"/>
            <w:bottom w:val="none" w:sz="0" w:space="0" w:color="auto"/>
            <w:right w:val="none" w:sz="0" w:space="0" w:color="auto"/>
          </w:divBdr>
          <w:divsChild>
            <w:div w:id="425157246">
              <w:marLeft w:val="0"/>
              <w:marRight w:val="0"/>
              <w:marTop w:val="0"/>
              <w:marBottom w:val="0"/>
              <w:divBdr>
                <w:top w:val="none" w:sz="0" w:space="0" w:color="auto"/>
                <w:left w:val="none" w:sz="0" w:space="0" w:color="auto"/>
                <w:bottom w:val="none" w:sz="0" w:space="0" w:color="auto"/>
                <w:right w:val="none" w:sz="0" w:space="0" w:color="auto"/>
              </w:divBdr>
            </w:div>
          </w:divsChild>
        </w:div>
        <w:div w:id="820121370">
          <w:marLeft w:val="0"/>
          <w:marRight w:val="0"/>
          <w:marTop w:val="0"/>
          <w:marBottom w:val="0"/>
          <w:divBdr>
            <w:top w:val="none" w:sz="0" w:space="0" w:color="auto"/>
            <w:left w:val="none" w:sz="0" w:space="0" w:color="auto"/>
            <w:bottom w:val="none" w:sz="0" w:space="0" w:color="auto"/>
            <w:right w:val="none" w:sz="0" w:space="0" w:color="auto"/>
          </w:divBdr>
          <w:divsChild>
            <w:div w:id="1980917454">
              <w:marLeft w:val="0"/>
              <w:marRight w:val="0"/>
              <w:marTop w:val="0"/>
              <w:marBottom w:val="0"/>
              <w:divBdr>
                <w:top w:val="none" w:sz="0" w:space="0" w:color="auto"/>
                <w:left w:val="none" w:sz="0" w:space="0" w:color="auto"/>
                <w:bottom w:val="none" w:sz="0" w:space="0" w:color="auto"/>
                <w:right w:val="none" w:sz="0" w:space="0" w:color="auto"/>
              </w:divBdr>
            </w:div>
            <w:div w:id="577984844">
              <w:marLeft w:val="0"/>
              <w:marRight w:val="0"/>
              <w:marTop w:val="0"/>
              <w:marBottom w:val="0"/>
              <w:divBdr>
                <w:top w:val="none" w:sz="0" w:space="0" w:color="auto"/>
                <w:left w:val="none" w:sz="0" w:space="0" w:color="auto"/>
                <w:bottom w:val="none" w:sz="0" w:space="0" w:color="auto"/>
                <w:right w:val="none" w:sz="0" w:space="0" w:color="auto"/>
              </w:divBdr>
            </w:div>
            <w:div w:id="1740713103">
              <w:marLeft w:val="0"/>
              <w:marRight w:val="0"/>
              <w:marTop w:val="0"/>
              <w:marBottom w:val="0"/>
              <w:divBdr>
                <w:top w:val="none" w:sz="0" w:space="0" w:color="auto"/>
                <w:left w:val="none" w:sz="0" w:space="0" w:color="auto"/>
                <w:bottom w:val="none" w:sz="0" w:space="0" w:color="auto"/>
                <w:right w:val="none" w:sz="0" w:space="0" w:color="auto"/>
              </w:divBdr>
            </w:div>
            <w:div w:id="2048405245">
              <w:marLeft w:val="0"/>
              <w:marRight w:val="0"/>
              <w:marTop w:val="0"/>
              <w:marBottom w:val="0"/>
              <w:divBdr>
                <w:top w:val="none" w:sz="0" w:space="0" w:color="auto"/>
                <w:left w:val="none" w:sz="0" w:space="0" w:color="auto"/>
                <w:bottom w:val="none" w:sz="0" w:space="0" w:color="auto"/>
                <w:right w:val="none" w:sz="0" w:space="0" w:color="auto"/>
              </w:divBdr>
            </w:div>
          </w:divsChild>
        </w:div>
        <w:div w:id="1668174330">
          <w:marLeft w:val="0"/>
          <w:marRight w:val="0"/>
          <w:marTop w:val="0"/>
          <w:marBottom w:val="0"/>
          <w:divBdr>
            <w:top w:val="none" w:sz="0" w:space="0" w:color="auto"/>
            <w:left w:val="none" w:sz="0" w:space="0" w:color="auto"/>
            <w:bottom w:val="none" w:sz="0" w:space="0" w:color="auto"/>
            <w:right w:val="none" w:sz="0" w:space="0" w:color="auto"/>
          </w:divBdr>
          <w:divsChild>
            <w:div w:id="1598757058">
              <w:marLeft w:val="0"/>
              <w:marRight w:val="0"/>
              <w:marTop w:val="0"/>
              <w:marBottom w:val="0"/>
              <w:divBdr>
                <w:top w:val="none" w:sz="0" w:space="0" w:color="auto"/>
                <w:left w:val="none" w:sz="0" w:space="0" w:color="auto"/>
                <w:bottom w:val="none" w:sz="0" w:space="0" w:color="auto"/>
                <w:right w:val="none" w:sz="0" w:space="0" w:color="auto"/>
              </w:divBdr>
            </w:div>
          </w:divsChild>
        </w:div>
        <w:div w:id="144976798">
          <w:marLeft w:val="0"/>
          <w:marRight w:val="0"/>
          <w:marTop w:val="0"/>
          <w:marBottom w:val="0"/>
          <w:divBdr>
            <w:top w:val="none" w:sz="0" w:space="0" w:color="auto"/>
            <w:left w:val="none" w:sz="0" w:space="0" w:color="auto"/>
            <w:bottom w:val="none" w:sz="0" w:space="0" w:color="auto"/>
            <w:right w:val="none" w:sz="0" w:space="0" w:color="auto"/>
          </w:divBdr>
          <w:divsChild>
            <w:div w:id="247814731">
              <w:marLeft w:val="0"/>
              <w:marRight w:val="0"/>
              <w:marTop w:val="0"/>
              <w:marBottom w:val="0"/>
              <w:divBdr>
                <w:top w:val="none" w:sz="0" w:space="0" w:color="auto"/>
                <w:left w:val="none" w:sz="0" w:space="0" w:color="auto"/>
                <w:bottom w:val="none" w:sz="0" w:space="0" w:color="auto"/>
                <w:right w:val="none" w:sz="0" w:space="0" w:color="auto"/>
              </w:divBdr>
            </w:div>
          </w:divsChild>
        </w:div>
        <w:div w:id="704210935">
          <w:marLeft w:val="0"/>
          <w:marRight w:val="0"/>
          <w:marTop w:val="0"/>
          <w:marBottom w:val="0"/>
          <w:divBdr>
            <w:top w:val="none" w:sz="0" w:space="0" w:color="auto"/>
            <w:left w:val="none" w:sz="0" w:space="0" w:color="auto"/>
            <w:bottom w:val="none" w:sz="0" w:space="0" w:color="auto"/>
            <w:right w:val="none" w:sz="0" w:space="0" w:color="auto"/>
          </w:divBdr>
          <w:divsChild>
            <w:div w:id="1729525679">
              <w:marLeft w:val="0"/>
              <w:marRight w:val="0"/>
              <w:marTop w:val="0"/>
              <w:marBottom w:val="0"/>
              <w:divBdr>
                <w:top w:val="none" w:sz="0" w:space="0" w:color="auto"/>
                <w:left w:val="none" w:sz="0" w:space="0" w:color="auto"/>
                <w:bottom w:val="none" w:sz="0" w:space="0" w:color="auto"/>
                <w:right w:val="none" w:sz="0" w:space="0" w:color="auto"/>
              </w:divBdr>
            </w:div>
          </w:divsChild>
        </w:div>
        <w:div w:id="984512251">
          <w:marLeft w:val="0"/>
          <w:marRight w:val="0"/>
          <w:marTop w:val="0"/>
          <w:marBottom w:val="0"/>
          <w:divBdr>
            <w:top w:val="none" w:sz="0" w:space="0" w:color="auto"/>
            <w:left w:val="none" w:sz="0" w:space="0" w:color="auto"/>
            <w:bottom w:val="none" w:sz="0" w:space="0" w:color="auto"/>
            <w:right w:val="none" w:sz="0" w:space="0" w:color="auto"/>
          </w:divBdr>
          <w:divsChild>
            <w:div w:id="627013955">
              <w:marLeft w:val="0"/>
              <w:marRight w:val="0"/>
              <w:marTop w:val="0"/>
              <w:marBottom w:val="0"/>
              <w:divBdr>
                <w:top w:val="none" w:sz="0" w:space="0" w:color="auto"/>
                <w:left w:val="none" w:sz="0" w:space="0" w:color="auto"/>
                <w:bottom w:val="none" w:sz="0" w:space="0" w:color="auto"/>
                <w:right w:val="none" w:sz="0" w:space="0" w:color="auto"/>
              </w:divBdr>
            </w:div>
          </w:divsChild>
        </w:div>
        <w:div w:id="1070225818">
          <w:marLeft w:val="0"/>
          <w:marRight w:val="0"/>
          <w:marTop w:val="0"/>
          <w:marBottom w:val="0"/>
          <w:divBdr>
            <w:top w:val="none" w:sz="0" w:space="0" w:color="auto"/>
            <w:left w:val="none" w:sz="0" w:space="0" w:color="auto"/>
            <w:bottom w:val="none" w:sz="0" w:space="0" w:color="auto"/>
            <w:right w:val="none" w:sz="0" w:space="0" w:color="auto"/>
          </w:divBdr>
          <w:divsChild>
            <w:div w:id="340014219">
              <w:marLeft w:val="0"/>
              <w:marRight w:val="0"/>
              <w:marTop w:val="0"/>
              <w:marBottom w:val="0"/>
              <w:divBdr>
                <w:top w:val="none" w:sz="0" w:space="0" w:color="auto"/>
                <w:left w:val="none" w:sz="0" w:space="0" w:color="auto"/>
                <w:bottom w:val="none" w:sz="0" w:space="0" w:color="auto"/>
                <w:right w:val="none" w:sz="0" w:space="0" w:color="auto"/>
              </w:divBdr>
            </w:div>
          </w:divsChild>
        </w:div>
        <w:div w:id="1014769278">
          <w:marLeft w:val="0"/>
          <w:marRight w:val="0"/>
          <w:marTop w:val="0"/>
          <w:marBottom w:val="0"/>
          <w:divBdr>
            <w:top w:val="none" w:sz="0" w:space="0" w:color="auto"/>
            <w:left w:val="none" w:sz="0" w:space="0" w:color="auto"/>
            <w:bottom w:val="none" w:sz="0" w:space="0" w:color="auto"/>
            <w:right w:val="none" w:sz="0" w:space="0" w:color="auto"/>
          </w:divBdr>
          <w:divsChild>
            <w:div w:id="2101751112">
              <w:marLeft w:val="0"/>
              <w:marRight w:val="0"/>
              <w:marTop w:val="0"/>
              <w:marBottom w:val="0"/>
              <w:divBdr>
                <w:top w:val="none" w:sz="0" w:space="0" w:color="auto"/>
                <w:left w:val="none" w:sz="0" w:space="0" w:color="auto"/>
                <w:bottom w:val="none" w:sz="0" w:space="0" w:color="auto"/>
                <w:right w:val="none" w:sz="0" w:space="0" w:color="auto"/>
              </w:divBdr>
            </w:div>
          </w:divsChild>
        </w:div>
        <w:div w:id="1268083379">
          <w:marLeft w:val="0"/>
          <w:marRight w:val="0"/>
          <w:marTop w:val="0"/>
          <w:marBottom w:val="0"/>
          <w:divBdr>
            <w:top w:val="none" w:sz="0" w:space="0" w:color="auto"/>
            <w:left w:val="none" w:sz="0" w:space="0" w:color="auto"/>
            <w:bottom w:val="none" w:sz="0" w:space="0" w:color="auto"/>
            <w:right w:val="none" w:sz="0" w:space="0" w:color="auto"/>
          </w:divBdr>
          <w:divsChild>
            <w:div w:id="849561917">
              <w:marLeft w:val="0"/>
              <w:marRight w:val="0"/>
              <w:marTop w:val="0"/>
              <w:marBottom w:val="0"/>
              <w:divBdr>
                <w:top w:val="none" w:sz="0" w:space="0" w:color="auto"/>
                <w:left w:val="none" w:sz="0" w:space="0" w:color="auto"/>
                <w:bottom w:val="none" w:sz="0" w:space="0" w:color="auto"/>
                <w:right w:val="none" w:sz="0" w:space="0" w:color="auto"/>
              </w:divBdr>
            </w:div>
          </w:divsChild>
        </w:div>
        <w:div w:id="1404135689">
          <w:marLeft w:val="0"/>
          <w:marRight w:val="0"/>
          <w:marTop w:val="0"/>
          <w:marBottom w:val="0"/>
          <w:divBdr>
            <w:top w:val="none" w:sz="0" w:space="0" w:color="auto"/>
            <w:left w:val="none" w:sz="0" w:space="0" w:color="auto"/>
            <w:bottom w:val="none" w:sz="0" w:space="0" w:color="auto"/>
            <w:right w:val="none" w:sz="0" w:space="0" w:color="auto"/>
          </w:divBdr>
          <w:divsChild>
            <w:div w:id="1839690832">
              <w:marLeft w:val="0"/>
              <w:marRight w:val="0"/>
              <w:marTop w:val="0"/>
              <w:marBottom w:val="0"/>
              <w:divBdr>
                <w:top w:val="none" w:sz="0" w:space="0" w:color="auto"/>
                <w:left w:val="none" w:sz="0" w:space="0" w:color="auto"/>
                <w:bottom w:val="none" w:sz="0" w:space="0" w:color="auto"/>
                <w:right w:val="none" w:sz="0" w:space="0" w:color="auto"/>
              </w:divBdr>
            </w:div>
          </w:divsChild>
        </w:div>
        <w:div w:id="1046415101">
          <w:marLeft w:val="0"/>
          <w:marRight w:val="0"/>
          <w:marTop w:val="0"/>
          <w:marBottom w:val="0"/>
          <w:divBdr>
            <w:top w:val="none" w:sz="0" w:space="0" w:color="auto"/>
            <w:left w:val="none" w:sz="0" w:space="0" w:color="auto"/>
            <w:bottom w:val="none" w:sz="0" w:space="0" w:color="auto"/>
            <w:right w:val="none" w:sz="0" w:space="0" w:color="auto"/>
          </w:divBdr>
          <w:divsChild>
            <w:div w:id="769013545">
              <w:marLeft w:val="0"/>
              <w:marRight w:val="0"/>
              <w:marTop w:val="0"/>
              <w:marBottom w:val="0"/>
              <w:divBdr>
                <w:top w:val="none" w:sz="0" w:space="0" w:color="auto"/>
                <w:left w:val="none" w:sz="0" w:space="0" w:color="auto"/>
                <w:bottom w:val="none" w:sz="0" w:space="0" w:color="auto"/>
                <w:right w:val="none" w:sz="0" w:space="0" w:color="auto"/>
              </w:divBdr>
            </w:div>
          </w:divsChild>
        </w:div>
        <w:div w:id="59793434">
          <w:marLeft w:val="0"/>
          <w:marRight w:val="0"/>
          <w:marTop w:val="0"/>
          <w:marBottom w:val="0"/>
          <w:divBdr>
            <w:top w:val="none" w:sz="0" w:space="0" w:color="auto"/>
            <w:left w:val="none" w:sz="0" w:space="0" w:color="auto"/>
            <w:bottom w:val="none" w:sz="0" w:space="0" w:color="auto"/>
            <w:right w:val="none" w:sz="0" w:space="0" w:color="auto"/>
          </w:divBdr>
          <w:divsChild>
            <w:div w:id="485708986">
              <w:marLeft w:val="0"/>
              <w:marRight w:val="0"/>
              <w:marTop w:val="0"/>
              <w:marBottom w:val="0"/>
              <w:divBdr>
                <w:top w:val="none" w:sz="0" w:space="0" w:color="auto"/>
                <w:left w:val="none" w:sz="0" w:space="0" w:color="auto"/>
                <w:bottom w:val="none" w:sz="0" w:space="0" w:color="auto"/>
                <w:right w:val="none" w:sz="0" w:space="0" w:color="auto"/>
              </w:divBdr>
            </w:div>
          </w:divsChild>
        </w:div>
        <w:div w:id="13968511">
          <w:marLeft w:val="0"/>
          <w:marRight w:val="0"/>
          <w:marTop w:val="0"/>
          <w:marBottom w:val="0"/>
          <w:divBdr>
            <w:top w:val="none" w:sz="0" w:space="0" w:color="auto"/>
            <w:left w:val="none" w:sz="0" w:space="0" w:color="auto"/>
            <w:bottom w:val="none" w:sz="0" w:space="0" w:color="auto"/>
            <w:right w:val="none" w:sz="0" w:space="0" w:color="auto"/>
          </w:divBdr>
          <w:divsChild>
            <w:div w:id="1584025254">
              <w:marLeft w:val="0"/>
              <w:marRight w:val="0"/>
              <w:marTop w:val="0"/>
              <w:marBottom w:val="0"/>
              <w:divBdr>
                <w:top w:val="none" w:sz="0" w:space="0" w:color="auto"/>
                <w:left w:val="none" w:sz="0" w:space="0" w:color="auto"/>
                <w:bottom w:val="none" w:sz="0" w:space="0" w:color="auto"/>
                <w:right w:val="none" w:sz="0" w:space="0" w:color="auto"/>
              </w:divBdr>
            </w:div>
            <w:div w:id="1528760235">
              <w:marLeft w:val="0"/>
              <w:marRight w:val="0"/>
              <w:marTop w:val="0"/>
              <w:marBottom w:val="0"/>
              <w:divBdr>
                <w:top w:val="none" w:sz="0" w:space="0" w:color="auto"/>
                <w:left w:val="none" w:sz="0" w:space="0" w:color="auto"/>
                <w:bottom w:val="none" w:sz="0" w:space="0" w:color="auto"/>
                <w:right w:val="none" w:sz="0" w:space="0" w:color="auto"/>
              </w:divBdr>
            </w:div>
            <w:div w:id="55323587">
              <w:marLeft w:val="0"/>
              <w:marRight w:val="0"/>
              <w:marTop w:val="0"/>
              <w:marBottom w:val="0"/>
              <w:divBdr>
                <w:top w:val="none" w:sz="0" w:space="0" w:color="auto"/>
                <w:left w:val="none" w:sz="0" w:space="0" w:color="auto"/>
                <w:bottom w:val="none" w:sz="0" w:space="0" w:color="auto"/>
                <w:right w:val="none" w:sz="0" w:space="0" w:color="auto"/>
              </w:divBdr>
            </w:div>
            <w:div w:id="984117146">
              <w:marLeft w:val="0"/>
              <w:marRight w:val="0"/>
              <w:marTop w:val="0"/>
              <w:marBottom w:val="0"/>
              <w:divBdr>
                <w:top w:val="none" w:sz="0" w:space="0" w:color="auto"/>
                <w:left w:val="none" w:sz="0" w:space="0" w:color="auto"/>
                <w:bottom w:val="none" w:sz="0" w:space="0" w:color="auto"/>
                <w:right w:val="none" w:sz="0" w:space="0" w:color="auto"/>
              </w:divBdr>
            </w:div>
            <w:div w:id="488252341">
              <w:marLeft w:val="0"/>
              <w:marRight w:val="0"/>
              <w:marTop w:val="0"/>
              <w:marBottom w:val="0"/>
              <w:divBdr>
                <w:top w:val="none" w:sz="0" w:space="0" w:color="auto"/>
                <w:left w:val="none" w:sz="0" w:space="0" w:color="auto"/>
                <w:bottom w:val="none" w:sz="0" w:space="0" w:color="auto"/>
                <w:right w:val="none" w:sz="0" w:space="0" w:color="auto"/>
              </w:divBdr>
            </w:div>
            <w:div w:id="1333946530">
              <w:marLeft w:val="0"/>
              <w:marRight w:val="0"/>
              <w:marTop w:val="0"/>
              <w:marBottom w:val="0"/>
              <w:divBdr>
                <w:top w:val="none" w:sz="0" w:space="0" w:color="auto"/>
                <w:left w:val="none" w:sz="0" w:space="0" w:color="auto"/>
                <w:bottom w:val="none" w:sz="0" w:space="0" w:color="auto"/>
                <w:right w:val="none" w:sz="0" w:space="0" w:color="auto"/>
              </w:divBdr>
            </w:div>
            <w:div w:id="568272119">
              <w:marLeft w:val="0"/>
              <w:marRight w:val="0"/>
              <w:marTop w:val="0"/>
              <w:marBottom w:val="0"/>
              <w:divBdr>
                <w:top w:val="none" w:sz="0" w:space="0" w:color="auto"/>
                <w:left w:val="none" w:sz="0" w:space="0" w:color="auto"/>
                <w:bottom w:val="none" w:sz="0" w:space="0" w:color="auto"/>
                <w:right w:val="none" w:sz="0" w:space="0" w:color="auto"/>
              </w:divBdr>
            </w:div>
            <w:div w:id="466093784">
              <w:marLeft w:val="0"/>
              <w:marRight w:val="0"/>
              <w:marTop w:val="0"/>
              <w:marBottom w:val="0"/>
              <w:divBdr>
                <w:top w:val="none" w:sz="0" w:space="0" w:color="auto"/>
                <w:left w:val="none" w:sz="0" w:space="0" w:color="auto"/>
                <w:bottom w:val="none" w:sz="0" w:space="0" w:color="auto"/>
                <w:right w:val="none" w:sz="0" w:space="0" w:color="auto"/>
              </w:divBdr>
            </w:div>
            <w:div w:id="1284531099">
              <w:marLeft w:val="0"/>
              <w:marRight w:val="0"/>
              <w:marTop w:val="0"/>
              <w:marBottom w:val="0"/>
              <w:divBdr>
                <w:top w:val="none" w:sz="0" w:space="0" w:color="auto"/>
                <w:left w:val="none" w:sz="0" w:space="0" w:color="auto"/>
                <w:bottom w:val="none" w:sz="0" w:space="0" w:color="auto"/>
                <w:right w:val="none" w:sz="0" w:space="0" w:color="auto"/>
              </w:divBdr>
            </w:div>
            <w:div w:id="880940422">
              <w:marLeft w:val="0"/>
              <w:marRight w:val="0"/>
              <w:marTop w:val="0"/>
              <w:marBottom w:val="0"/>
              <w:divBdr>
                <w:top w:val="none" w:sz="0" w:space="0" w:color="auto"/>
                <w:left w:val="none" w:sz="0" w:space="0" w:color="auto"/>
                <w:bottom w:val="none" w:sz="0" w:space="0" w:color="auto"/>
                <w:right w:val="none" w:sz="0" w:space="0" w:color="auto"/>
              </w:divBdr>
            </w:div>
            <w:div w:id="1671060273">
              <w:marLeft w:val="0"/>
              <w:marRight w:val="0"/>
              <w:marTop w:val="0"/>
              <w:marBottom w:val="0"/>
              <w:divBdr>
                <w:top w:val="none" w:sz="0" w:space="0" w:color="auto"/>
                <w:left w:val="none" w:sz="0" w:space="0" w:color="auto"/>
                <w:bottom w:val="none" w:sz="0" w:space="0" w:color="auto"/>
                <w:right w:val="none" w:sz="0" w:space="0" w:color="auto"/>
              </w:divBdr>
            </w:div>
            <w:div w:id="1492869372">
              <w:marLeft w:val="0"/>
              <w:marRight w:val="0"/>
              <w:marTop w:val="0"/>
              <w:marBottom w:val="0"/>
              <w:divBdr>
                <w:top w:val="none" w:sz="0" w:space="0" w:color="auto"/>
                <w:left w:val="none" w:sz="0" w:space="0" w:color="auto"/>
                <w:bottom w:val="none" w:sz="0" w:space="0" w:color="auto"/>
                <w:right w:val="none" w:sz="0" w:space="0" w:color="auto"/>
              </w:divBdr>
            </w:div>
            <w:div w:id="835194776">
              <w:marLeft w:val="0"/>
              <w:marRight w:val="0"/>
              <w:marTop w:val="0"/>
              <w:marBottom w:val="0"/>
              <w:divBdr>
                <w:top w:val="none" w:sz="0" w:space="0" w:color="auto"/>
                <w:left w:val="none" w:sz="0" w:space="0" w:color="auto"/>
                <w:bottom w:val="none" w:sz="0" w:space="0" w:color="auto"/>
                <w:right w:val="none" w:sz="0" w:space="0" w:color="auto"/>
              </w:divBdr>
            </w:div>
            <w:div w:id="75982006">
              <w:marLeft w:val="0"/>
              <w:marRight w:val="0"/>
              <w:marTop w:val="0"/>
              <w:marBottom w:val="0"/>
              <w:divBdr>
                <w:top w:val="none" w:sz="0" w:space="0" w:color="auto"/>
                <w:left w:val="none" w:sz="0" w:space="0" w:color="auto"/>
                <w:bottom w:val="none" w:sz="0" w:space="0" w:color="auto"/>
                <w:right w:val="none" w:sz="0" w:space="0" w:color="auto"/>
              </w:divBdr>
            </w:div>
            <w:div w:id="1500661339">
              <w:marLeft w:val="0"/>
              <w:marRight w:val="0"/>
              <w:marTop w:val="0"/>
              <w:marBottom w:val="0"/>
              <w:divBdr>
                <w:top w:val="none" w:sz="0" w:space="0" w:color="auto"/>
                <w:left w:val="none" w:sz="0" w:space="0" w:color="auto"/>
                <w:bottom w:val="none" w:sz="0" w:space="0" w:color="auto"/>
                <w:right w:val="none" w:sz="0" w:space="0" w:color="auto"/>
              </w:divBdr>
            </w:div>
            <w:div w:id="1064716799">
              <w:marLeft w:val="0"/>
              <w:marRight w:val="0"/>
              <w:marTop w:val="0"/>
              <w:marBottom w:val="0"/>
              <w:divBdr>
                <w:top w:val="none" w:sz="0" w:space="0" w:color="auto"/>
                <w:left w:val="none" w:sz="0" w:space="0" w:color="auto"/>
                <w:bottom w:val="none" w:sz="0" w:space="0" w:color="auto"/>
                <w:right w:val="none" w:sz="0" w:space="0" w:color="auto"/>
              </w:divBdr>
            </w:div>
            <w:div w:id="1196191711">
              <w:marLeft w:val="0"/>
              <w:marRight w:val="0"/>
              <w:marTop w:val="0"/>
              <w:marBottom w:val="0"/>
              <w:divBdr>
                <w:top w:val="none" w:sz="0" w:space="0" w:color="auto"/>
                <w:left w:val="none" w:sz="0" w:space="0" w:color="auto"/>
                <w:bottom w:val="none" w:sz="0" w:space="0" w:color="auto"/>
                <w:right w:val="none" w:sz="0" w:space="0" w:color="auto"/>
              </w:divBdr>
            </w:div>
            <w:div w:id="1455783047">
              <w:marLeft w:val="0"/>
              <w:marRight w:val="0"/>
              <w:marTop w:val="0"/>
              <w:marBottom w:val="0"/>
              <w:divBdr>
                <w:top w:val="none" w:sz="0" w:space="0" w:color="auto"/>
                <w:left w:val="none" w:sz="0" w:space="0" w:color="auto"/>
                <w:bottom w:val="none" w:sz="0" w:space="0" w:color="auto"/>
                <w:right w:val="none" w:sz="0" w:space="0" w:color="auto"/>
              </w:divBdr>
            </w:div>
          </w:divsChild>
        </w:div>
        <w:div w:id="354156689">
          <w:marLeft w:val="0"/>
          <w:marRight w:val="0"/>
          <w:marTop w:val="0"/>
          <w:marBottom w:val="0"/>
          <w:divBdr>
            <w:top w:val="none" w:sz="0" w:space="0" w:color="auto"/>
            <w:left w:val="none" w:sz="0" w:space="0" w:color="auto"/>
            <w:bottom w:val="none" w:sz="0" w:space="0" w:color="auto"/>
            <w:right w:val="none" w:sz="0" w:space="0" w:color="auto"/>
          </w:divBdr>
          <w:divsChild>
            <w:div w:id="622536897">
              <w:marLeft w:val="0"/>
              <w:marRight w:val="0"/>
              <w:marTop w:val="0"/>
              <w:marBottom w:val="0"/>
              <w:divBdr>
                <w:top w:val="none" w:sz="0" w:space="0" w:color="auto"/>
                <w:left w:val="none" w:sz="0" w:space="0" w:color="auto"/>
                <w:bottom w:val="none" w:sz="0" w:space="0" w:color="auto"/>
                <w:right w:val="none" w:sz="0" w:space="0" w:color="auto"/>
              </w:divBdr>
            </w:div>
          </w:divsChild>
        </w:div>
        <w:div w:id="1706058209">
          <w:marLeft w:val="0"/>
          <w:marRight w:val="0"/>
          <w:marTop w:val="0"/>
          <w:marBottom w:val="0"/>
          <w:divBdr>
            <w:top w:val="none" w:sz="0" w:space="0" w:color="auto"/>
            <w:left w:val="none" w:sz="0" w:space="0" w:color="auto"/>
            <w:bottom w:val="none" w:sz="0" w:space="0" w:color="auto"/>
            <w:right w:val="none" w:sz="0" w:space="0" w:color="auto"/>
          </w:divBdr>
          <w:divsChild>
            <w:div w:id="962152956">
              <w:marLeft w:val="0"/>
              <w:marRight w:val="0"/>
              <w:marTop w:val="0"/>
              <w:marBottom w:val="0"/>
              <w:divBdr>
                <w:top w:val="none" w:sz="0" w:space="0" w:color="auto"/>
                <w:left w:val="none" w:sz="0" w:space="0" w:color="auto"/>
                <w:bottom w:val="none" w:sz="0" w:space="0" w:color="auto"/>
                <w:right w:val="none" w:sz="0" w:space="0" w:color="auto"/>
              </w:divBdr>
            </w:div>
          </w:divsChild>
        </w:div>
        <w:div w:id="58746261">
          <w:marLeft w:val="0"/>
          <w:marRight w:val="0"/>
          <w:marTop w:val="0"/>
          <w:marBottom w:val="0"/>
          <w:divBdr>
            <w:top w:val="none" w:sz="0" w:space="0" w:color="auto"/>
            <w:left w:val="none" w:sz="0" w:space="0" w:color="auto"/>
            <w:bottom w:val="none" w:sz="0" w:space="0" w:color="auto"/>
            <w:right w:val="none" w:sz="0" w:space="0" w:color="auto"/>
          </w:divBdr>
          <w:divsChild>
            <w:div w:id="284699722">
              <w:marLeft w:val="0"/>
              <w:marRight w:val="0"/>
              <w:marTop w:val="0"/>
              <w:marBottom w:val="0"/>
              <w:divBdr>
                <w:top w:val="none" w:sz="0" w:space="0" w:color="auto"/>
                <w:left w:val="none" w:sz="0" w:space="0" w:color="auto"/>
                <w:bottom w:val="none" w:sz="0" w:space="0" w:color="auto"/>
                <w:right w:val="none" w:sz="0" w:space="0" w:color="auto"/>
              </w:divBdr>
            </w:div>
            <w:div w:id="977151012">
              <w:marLeft w:val="0"/>
              <w:marRight w:val="0"/>
              <w:marTop w:val="0"/>
              <w:marBottom w:val="0"/>
              <w:divBdr>
                <w:top w:val="none" w:sz="0" w:space="0" w:color="auto"/>
                <w:left w:val="none" w:sz="0" w:space="0" w:color="auto"/>
                <w:bottom w:val="none" w:sz="0" w:space="0" w:color="auto"/>
                <w:right w:val="none" w:sz="0" w:space="0" w:color="auto"/>
              </w:divBdr>
            </w:div>
            <w:div w:id="174614458">
              <w:marLeft w:val="0"/>
              <w:marRight w:val="0"/>
              <w:marTop w:val="0"/>
              <w:marBottom w:val="0"/>
              <w:divBdr>
                <w:top w:val="none" w:sz="0" w:space="0" w:color="auto"/>
                <w:left w:val="none" w:sz="0" w:space="0" w:color="auto"/>
                <w:bottom w:val="none" w:sz="0" w:space="0" w:color="auto"/>
                <w:right w:val="none" w:sz="0" w:space="0" w:color="auto"/>
              </w:divBdr>
            </w:div>
            <w:div w:id="1817601019">
              <w:marLeft w:val="0"/>
              <w:marRight w:val="0"/>
              <w:marTop w:val="0"/>
              <w:marBottom w:val="0"/>
              <w:divBdr>
                <w:top w:val="none" w:sz="0" w:space="0" w:color="auto"/>
                <w:left w:val="none" w:sz="0" w:space="0" w:color="auto"/>
                <w:bottom w:val="none" w:sz="0" w:space="0" w:color="auto"/>
                <w:right w:val="none" w:sz="0" w:space="0" w:color="auto"/>
              </w:divBdr>
            </w:div>
            <w:div w:id="793327622">
              <w:marLeft w:val="0"/>
              <w:marRight w:val="0"/>
              <w:marTop w:val="0"/>
              <w:marBottom w:val="0"/>
              <w:divBdr>
                <w:top w:val="none" w:sz="0" w:space="0" w:color="auto"/>
                <w:left w:val="none" w:sz="0" w:space="0" w:color="auto"/>
                <w:bottom w:val="none" w:sz="0" w:space="0" w:color="auto"/>
                <w:right w:val="none" w:sz="0" w:space="0" w:color="auto"/>
              </w:divBdr>
            </w:div>
            <w:div w:id="1516118175">
              <w:marLeft w:val="0"/>
              <w:marRight w:val="0"/>
              <w:marTop w:val="0"/>
              <w:marBottom w:val="0"/>
              <w:divBdr>
                <w:top w:val="none" w:sz="0" w:space="0" w:color="auto"/>
                <w:left w:val="none" w:sz="0" w:space="0" w:color="auto"/>
                <w:bottom w:val="none" w:sz="0" w:space="0" w:color="auto"/>
                <w:right w:val="none" w:sz="0" w:space="0" w:color="auto"/>
              </w:divBdr>
            </w:div>
            <w:div w:id="1967855135">
              <w:marLeft w:val="0"/>
              <w:marRight w:val="0"/>
              <w:marTop w:val="0"/>
              <w:marBottom w:val="0"/>
              <w:divBdr>
                <w:top w:val="none" w:sz="0" w:space="0" w:color="auto"/>
                <w:left w:val="none" w:sz="0" w:space="0" w:color="auto"/>
                <w:bottom w:val="none" w:sz="0" w:space="0" w:color="auto"/>
                <w:right w:val="none" w:sz="0" w:space="0" w:color="auto"/>
              </w:divBdr>
            </w:div>
            <w:div w:id="597368390">
              <w:marLeft w:val="0"/>
              <w:marRight w:val="0"/>
              <w:marTop w:val="0"/>
              <w:marBottom w:val="0"/>
              <w:divBdr>
                <w:top w:val="none" w:sz="0" w:space="0" w:color="auto"/>
                <w:left w:val="none" w:sz="0" w:space="0" w:color="auto"/>
                <w:bottom w:val="none" w:sz="0" w:space="0" w:color="auto"/>
                <w:right w:val="none" w:sz="0" w:space="0" w:color="auto"/>
              </w:divBdr>
            </w:div>
            <w:div w:id="175952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2807">
      <w:bodyDiv w:val="1"/>
      <w:marLeft w:val="0"/>
      <w:marRight w:val="0"/>
      <w:marTop w:val="0"/>
      <w:marBottom w:val="0"/>
      <w:divBdr>
        <w:top w:val="none" w:sz="0" w:space="0" w:color="auto"/>
        <w:left w:val="none" w:sz="0" w:space="0" w:color="auto"/>
        <w:bottom w:val="none" w:sz="0" w:space="0" w:color="auto"/>
        <w:right w:val="none" w:sz="0" w:space="0" w:color="auto"/>
      </w:divBdr>
    </w:div>
    <w:div w:id="471094577">
      <w:bodyDiv w:val="1"/>
      <w:marLeft w:val="0"/>
      <w:marRight w:val="0"/>
      <w:marTop w:val="0"/>
      <w:marBottom w:val="0"/>
      <w:divBdr>
        <w:top w:val="none" w:sz="0" w:space="0" w:color="auto"/>
        <w:left w:val="none" w:sz="0" w:space="0" w:color="auto"/>
        <w:bottom w:val="none" w:sz="0" w:space="0" w:color="auto"/>
        <w:right w:val="none" w:sz="0" w:space="0" w:color="auto"/>
      </w:divBdr>
      <w:divsChild>
        <w:div w:id="1853640809">
          <w:marLeft w:val="0"/>
          <w:marRight w:val="0"/>
          <w:marTop w:val="0"/>
          <w:marBottom w:val="0"/>
          <w:divBdr>
            <w:top w:val="none" w:sz="0" w:space="0" w:color="auto"/>
            <w:left w:val="none" w:sz="0" w:space="0" w:color="auto"/>
            <w:bottom w:val="none" w:sz="0" w:space="0" w:color="auto"/>
            <w:right w:val="none" w:sz="0" w:space="0" w:color="auto"/>
          </w:divBdr>
        </w:div>
        <w:div w:id="2048093582">
          <w:marLeft w:val="0"/>
          <w:marRight w:val="0"/>
          <w:marTop w:val="0"/>
          <w:marBottom w:val="0"/>
          <w:divBdr>
            <w:top w:val="none" w:sz="0" w:space="0" w:color="auto"/>
            <w:left w:val="none" w:sz="0" w:space="0" w:color="auto"/>
            <w:bottom w:val="none" w:sz="0" w:space="0" w:color="auto"/>
            <w:right w:val="none" w:sz="0" w:space="0" w:color="auto"/>
          </w:divBdr>
        </w:div>
      </w:divsChild>
    </w:div>
    <w:div w:id="477764644">
      <w:bodyDiv w:val="1"/>
      <w:marLeft w:val="0"/>
      <w:marRight w:val="0"/>
      <w:marTop w:val="0"/>
      <w:marBottom w:val="0"/>
      <w:divBdr>
        <w:top w:val="none" w:sz="0" w:space="0" w:color="auto"/>
        <w:left w:val="none" w:sz="0" w:space="0" w:color="auto"/>
        <w:bottom w:val="none" w:sz="0" w:space="0" w:color="auto"/>
        <w:right w:val="none" w:sz="0" w:space="0" w:color="auto"/>
      </w:divBdr>
    </w:div>
    <w:div w:id="486476253">
      <w:bodyDiv w:val="1"/>
      <w:marLeft w:val="0"/>
      <w:marRight w:val="0"/>
      <w:marTop w:val="0"/>
      <w:marBottom w:val="0"/>
      <w:divBdr>
        <w:top w:val="none" w:sz="0" w:space="0" w:color="auto"/>
        <w:left w:val="none" w:sz="0" w:space="0" w:color="auto"/>
        <w:bottom w:val="none" w:sz="0" w:space="0" w:color="auto"/>
        <w:right w:val="none" w:sz="0" w:space="0" w:color="auto"/>
      </w:divBdr>
    </w:div>
    <w:div w:id="488062769">
      <w:bodyDiv w:val="1"/>
      <w:marLeft w:val="0"/>
      <w:marRight w:val="0"/>
      <w:marTop w:val="0"/>
      <w:marBottom w:val="0"/>
      <w:divBdr>
        <w:top w:val="none" w:sz="0" w:space="0" w:color="auto"/>
        <w:left w:val="none" w:sz="0" w:space="0" w:color="auto"/>
        <w:bottom w:val="none" w:sz="0" w:space="0" w:color="auto"/>
        <w:right w:val="none" w:sz="0" w:space="0" w:color="auto"/>
      </w:divBdr>
    </w:div>
    <w:div w:id="494105518">
      <w:bodyDiv w:val="1"/>
      <w:marLeft w:val="0"/>
      <w:marRight w:val="0"/>
      <w:marTop w:val="0"/>
      <w:marBottom w:val="0"/>
      <w:divBdr>
        <w:top w:val="none" w:sz="0" w:space="0" w:color="auto"/>
        <w:left w:val="none" w:sz="0" w:space="0" w:color="auto"/>
        <w:bottom w:val="none" w:sz="0" w:space="0" w:color="auto"/>
        <w:right w:val="none" w:sz="0" w:space="0" w:color="auto"/>
      </w:divBdr>
    </w:div>
    <w:div w:id="499976209">
      <w:bodyDiv w:val="1"/>
      <w:marLeft w:val="0"/>
      <w:marRight w:val="0"/>
      <w:marTop w:val="0"/>
      <w:marBottom w:val="0"/>
      <w:divBdr>
        <w:top w:val="none" w:sz="0" w:space="0" w:color="auto"/>
        <w:left w:val="none" w:sz="0" w:space="0" w:color="auto"/>
        <w:bottom w:val="none" w:sz="0" w:space="0" w:color="auto"/>
        <w:right w:val="none" w:sz="0" w:space="0" w:color="auto"/>
      </w:divBdr>
    </w:div>
    <w:div w:id="503672577">
      <w:bodyDiv w:val="1"/>
      <w:marLeft w:val="0"/>
      <w:marRight w:val="0"/>
      <w:marTop w:val="0"/>
      <w:marBottom w:val="0"/>
      <w:divBdr>
        <w:top w:val="none" w:sz="0" w:space="0" w:color="auto"/>
        <w:left w:val="none" w:sz="0" w:space="0" w:color="auto"/>
        <w:bottom w:val="none" w:sz="0" w:space="0" w:color="auto"/>
        <w:right w:val="none" w:sz="0" w:space="0" w:color="auto"/>
      </w:divBdr>
    </w:div>
    <w:div w:id="510098408">
      <w:bodyDiv w:val="1"/>
      <w:marLeft w:val="0"/>
      <w:marRight w:val="0"/>
      <w:marTop w:val="0"/>
      <w:marBottom w:val="0"/>
      <w:divBdr>
        <w:top w:val="none" w:sz="0" w:space="0" w:color="auto"/>
        <w:left w:val="none" w:sz="0" w:space="0" w:color="auto"/>
        <w:bottom w:val="none" w:sz="0" w:space="0" w:color="auto"/>
        <w:right w:val="none" w:sz="0" w:space="0" w:color="auto"/>
      </w:divBdr>
    </w:div>
    <w:div w:id="510224951">
      <w:bodyDiv w:val="1"/>
      <w:marLeft w:val="0"/>
      <w:marRight w:val="0"/>
      <w:marTop w:val="0"/>
      <w:marBottom w:val="0"/>
      <w:divBdr>
        <w:top w:val="none" w:sz="0" w:space="0" w:color="auto"/>
        <w:left w:val="none" w:sz="0" w:space="0" w:color="auto"/>
        <w:bottom w:val="none" w:sz="0" w:space="0" w:color="auto"/>
        <w:right w:val="none" w:sz="0" w:space="0" w:color="auto"/>
      </w:divBdr>
      <w:divsChild>
        <w:div w:id="350374217">
          <w:marLeft w:val="0"/>
          <w:marRight w:val="0"/>
          <w:marTop w:val="0"/>
          <w:marBottom w:val="0"/>
          <w:divBdr>
            <w:top w:val="none" w:sz="0" w:space="0" w:color="auto"/>
            <w:left w:val="none" w:sz="0" w:space="0" w:color="auto"/>
            <w:bottom w:val="none" w:sz="0" w:space="0" w:color="auto"/>
            <w:right w:val="none" w:sz="0" w:space="0" w:color="auto"/>
          </w:divBdr>
          <w:divsChild>
            <w:div w:id="196346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4941">
      <w:bodyDiv w:val="1"/>
      <w:marLeft w:val="0"/>
      <w:marRight w:val="0"/>
      <w:marTop w:val="0"/>
      <w:marBottom w:val="0"/>
      <w:divBdr>
        <w:top w:val="none" w:sz="0" w:space="0" w:color="auto"/>
        <w:left w:val="none" w:sz="0" w:space="0" w:color="auto"/>
        <w:bottom w:val="none" w:sz="0" w:space="0" w:color="auto"/>
        <w:right w:val="none" w:sz="0" w:space="0" w:color="auto"/>
      </w:divBdr>
    </w:div>
    <w:div w:id="519398293">
      <w:bodyDiv w:val="1"/>
      <w:marLeft w:val="0"/>
      <w:marRight w:val="0"/>
      <w:marTop w:val="0"/>
      <w:marBottom w:val="0"/>
      <w:divBdr>
        <w:top w:val="none" w:sz="0" w:space="0" w:color="auto"/>
        <w:left w:val="none" w:sz="0" w:space="0" w:color="auto"/>
        <w:bottom w:val="none" w:sz="0" w:space="0" w:color="auto"/>
        <w:right w:val="none" w:sz="0" w:space="0" w:color="auto"/>
      </w:divBdr>
    </w:div>
    <w:div w:id="520168271">
      <w:bodyDiv w:val="1"/>
      <w:marLeft w:val="0"/>
      <w:marRight w:val="0"/>
      <w:marTop w:val="0"/>
      <w:marBottom w:val="0"/>
      <w:divBdr>
        <w:top w:val="none" w:sz="0" w:space="0" w:color="auto"/>
        <w:left w:val="none" w:sz="0" w:space="0" w:color="auto"/>
        <w:bottom w:val="none" w:sz="0" w:space="0" w:color="auto"/>
        <w:right w:val="none" w:sz="0" w:space="0" w:color="auto"/>
      </w:divBdr>
    </w:div>
    <w:div w:id="522786249">
      <w:bodyDiv w:val="1"/>
      <w:marLeft w:val="0"/>
      <w:marRight w:val="0"/>
      <w:marTop w:val="0"/>
      <w:marBottom w:val="0"/>
      <w:divBdr>
        <w:top w:val="none" w:sz="0" w:space="0" w:color="auto"/>
        <w:left w:val="none" w:sz="0" w:space="0" w:color="auto"/>
        <w:bottom w:val="none" w:sz="0" w:space="0" w:color="auto"/>
        <w:right w:val="none" w:sz="0" w:space="0" w:color="auto"/>
      </w:divBdr>
    </w:div>
    <w:div w:id="523789618">
      <w:bodyDiv w:val="1"/>
      <w:marLeft w:val="0"/>
      <w:marRight w:val="0"/>
      <w:marTop w:val="0"/>
      <w:marBottom w:val="0"/>
      <w:divBdr>
        <w:top w:val="none" w:sz="0" w:space="0" w:color="auto"/>
        <w:left w:val="none" w:sz="0" w:space="0" w:color="auto"/>
        <w:bottom w:val="none" w:sz="0" w:space="0" w:color="auto"/>
        <w:right w:val="none" w:sz="0" w:space="0" w:color="auto"/>
      </w:divBdr>
    </w:div>
    <w:div w:id="527716305">
      <w:bodyDiv w:val="1"/>
      <w:marLeft w:val="0"/>
      <w:marRight w:val="0"/>
      <w:marTop w:val="0"/>
      <w:marBottom w:val="0"/>
      <w:divBdr>
        <w:top w:val="none" w:sz="0" w:space="0" w:color="auto"/>
        <w:left w:val="none" w:sz="0" w:space="0" w:color="auto"/>
        <w:bottom w:val="none" w:sz="0" w:space="0" w:color="auto"/>
        <w:right w:val="none" w:sz="0" w:space="0" w:color="auto"/>
      </w:divBdr>
      <w:divsChild>
        <w:div w:id="1587811613">
          <w:marLeft w:val="0"/>
          <w:marRight w:val="0"/>
          <w:marTop w:val="0"/>
          <w:marBottom w:val="0"/>
          <w:divBdr>
            <w:top w:val="none" w:sz="0" w:space="0" w:color="auto"/>
            <w:left w:val="none" w:sz="0" w:space="0" w:color="auto"/>
            <w:bottom w:val="none" w:sz="0" w:space="0" w:color="auto"/>
            <w:right w:val="none" w:sz="0" w:space="0" w:color="auto"/>
          </w:divBdr>
          <w:divsChild>
            <w:div w:id="739138152">
              <w:marLeft w:val="0"/>
              <w:marRight w:val="0"/>
              <w:marTop w:val="0"/>
              <w:marBottom w:val="0"/>
              <w:divBdr>
                <w:top w:val="none" w:sz="0" w:space="0" w:color="auto"/>
                <w:left w:val="none" w:sz="0" w:space="0" w:color="auto"/>
                <w:bottom w:val="none" w:sz="0" w:space="0" w:color="auto"/>
                <w:right w:val="none" w:sz="0" w:space="0" w:color="auto"/>
              </w:divBdr>
            </w:div>
          </w:divsChild>
        </w:div>
        <w:div w:id="824783259">
          <w:marLeft w:val="0"/>
          <w:marRight w:val="0"/>
          <w:marTop w:val="0"/>
          <w:marBottom w:val="0"/>
          <w:divBdr>
            <w:top w:val="none" w:sz="0" w:space="0" w:color="auto"/>
            <w:left w:val="none" w:sz="0" w:space="0" w:color="auto"/>
            <w:bottom w:val="none" w:sz="0" w:space="0" w:color="auto"/>
            <w:right w:val="none" w:sz="0" w:space="0" w:color="auto"/>
          </w:divBdr>
          <w:divsChild>
            <w:div w:id="155272365">
              <w:marLeft w:val="0"/>
              <w:marRight w:val="0"/>
              <w:marTop w:val="0"/>
              <w:marBottom w:val="0"/>
              <w:divBdr>
                <w:top w:val="none" w:sz="0" w:space="0" w:color="auto"/>
                <w:left w:val="none" w:sz="0" w:space="0" w:color="auto"/>
                <w:bottom w:val="none" w:sz="0" w:space="0" w:color="auto"/>
                <w:right w:val="none" w:sz="0" w:space="0" w:color="auto"/>
              </w:divBdr>
            </w:div>
          </w:divsChild>
        </w:div>
        <w:div w:id="930892018">
          <w:marLeft w:val="0"/>
          <w:marRight w:val="0"/>
          <w:marTop w:val="0"/>
          <w:marBottom w:val="0"/>
          <w:divBdr>
            <w:top w:val="none" w:sz="0" w:space="0" w:color="auto"/>
            <w:left w:val="none" w:sz="0" w:space="0" w:color="auto"/>
            <w:bottom w:val="none" w:sz="0" w:space="0" w:color="auto"/>
            <w:right w:val="none" w:sz="0" w:space="0" w:color="auto"/>
          </w:divBdr>
          <w:divsChild>
            <w:div w:id="720981869">
              <w:marLeft w:val="0"/>
              <w:marRight w:val="0"/>
              <w:marTop w:val="0"/>
              <w:marBottom w:val="0"/>
              <w:divBdr>
                <w:top w:val="none" w:sz="0" w:space="0" w:color="auto"/>
                <w:left w:val="none" w:sz="0" w:space="0" w:color="auto"/>
                <w:bottom w:val="none" w:sz="0" w:space="0" w:color="auto"/>
                <w:right w:val="none" w:sz="0" w:space="0" w:color="auto"/>
              </w:divBdr>
            </w:div>
          </w:divsChild>
        </w:div>
        <w:div w:id="2085250202">
          <w:marLeft w:val="0"/>
          <w:marRight w:val="0"/>
          <w:marTop w:val="0"/>
          <w:marBottom w:val="0"/>
          <w:divBdr>
            <w:top w:val="none" w:sz="0" w:space="0" w:color="auto"/>
            <w:left w:val="none" w:sz="0" w:space="0" w:color="auto"/>
            <w:bottom w:val="none" w:sz="0" w:space="0" w:color="auto"/>
            <w:right w:val="none" w:sz="0" w:space="0" w:color="auto"/>
          </w:divBdr>
          <w:divsChild>
            <w:div w:id="2049182484">
              <w:marLeft w:val="0"/>
              <w:marRight w:val="0"/>
              <w:marTop w:val="0"/>
              <w:marBottom w:val="0"/>
              <w:divBdr>
                <w:top w:val="none" w:sz="0" w:space="0" w:color="auto"/>
                <w:left w:val="none" w:sz="0" w:space="0" w:color="auto"/>
                <w:bottom w:val="none" w:sz="0" w:space="0" w:color="auto"/>
                <w:right w:val="none" w:sz="0" w:space="0" w:color="auto"/>
              </w:divBdr>
            </w:div>
          </w:divsChild>
        </w:div>
        <w:div w:id="706030960">
          <w:marLeft w:val="0"/>
          <w:marRight w:val="0"/>
          <w:marTop w:val="0"/>
          <w:marBottom w:val="0"/>
          <w:divBdr>
            <w:top w:val="none" w:sz="0" w:space="0" w:color="auto"/>
            <w:left w:val="none" w:sz="0" w:space="0" w:color="auto"/>
            <w:bottom w:val="none" w:sz="0" w:space="0" w:color="auto"/>
            <w:right w:val="none" w:sz="0" w:space="0" w:color="auto"/>
          </w:divBdr>
          <w:divsChild>
            <w:div w:id="207497123">
              <w:marLeft w:val="0"/>
              <w:marRight w:val="0"/>
              <w:marTop w:val="0"/>
              <w:marBottom w:val="0"/>
              <w:divBdr>
                <w:top w:val="none" w:sz="0" w:space="0" w:color="auto"/>
                <w:left w:val="none" w:sz="0" w:space="0" w:color="auto"/>
                <w:bottom w:val="none" w:sz="0" w:space="0" w:color="auto"/>
                <w:right w:val="none" w:sz="0" w:space="0" w:color="auto"/>
              </w:divBdr>
            </w:div>
          </w:divsChild>
        </w:div>
        <w:div w:id="1383362103">
          <w:marLeft w:val="0"/>
          <w:marRight w:val="0"/>
          <w:marTop w:val="0"/>
          <w:marBottom w:val="0"/>
          <w:divBdr>
            <w:top w:val="none" w:sz="0" w:space="0" w:color="auto"/>
            <w:left w:val="none" w:sz="0" w:space="0" w:color="auto"/>
            <w:bottom w:val="none" w:sz="0" w:space="0" w:color="auto"/>
            <w:right w:val="none" w:sz="0" w:space="0" w:color="auto"/>
          </w:divBdr>
          <w:divsChild>
            <w:div w:id="1182547190">
              <w:marLeft w:val="0"/>
              <w:marRight w:val="0"/>
              <w:marTop w:val="0"/>
              <w:marBottom w:val="0"/>
              <w:divBdr>
                <w:top w:val="none" w:sz="0" w:space="0" w:color="auto"/>
                <w:left w:val="none" w:sz="0" w:space="0" w:color="auto"/>
                <w:bottom w:val="none" w:sz="0" w:space="0" w:color="auto"/>
                <w:right w:val="none" w:sz="0" w:space="0" w:color="auto"/>
              </w:divBdr>
            </w:div>
          </w:divsChild>
        </w:div>
        <w:div w:id="2083402508">
          <w:marLeft w:val="0"/>
          <w:marRight w:val="0"/>
          <w:marTop w:val="0"/>
          <w:marBottom w:val="0"/>
          <w:divBdr>
            <w:top w:val="none" w:sz="0" w:space="0" w:color="auto"/>
            <w:left w:val="none" w:sz="0" w:space="0" w:color="auto"/>
            <w:bottom w:val="none" w:sz="0" w:space="0" w:color="auto"/>
            <w:right w:val="none" w:sz="0" w:space="0" w:color="auto"/>
          </w:divBdr>
          <w:divsChild>
            <w:div w:id="1715815222">
              <w:marLeft w:val="0"/>
              <w:marRight w:val="0"/>
              <w:marTop w:val="0"/>
              <w:marBottom w:val="0"/>
              <w:divBdr>
                <w:top w:val="none" w:sz="0" w:space="0" w:color="auto"/>
                <w:left w:val="none" w:sz="0" w:space="0" w:color="auto"/>
                <w:bottom w:val="none" w:sz="0" w:space="0" w:color="auto"/>
                <w:right w:val="none" w:sz="0" w:space="0" w:color="auto"/>
              </w:divBdr>
            </w:div>
          </w:divsChild>
        </w:div>
        <w:div w:id="1657798905">
          <w:marLeft w:val="0"/>
          <w:marRight w:val="0"/>
          <w:marTop w:val="0"/>
          <w:marBottom w:val="0"/>
          <w:divBdr>
            <w:top w:val="none" w:sz="0" w:space="0" w:color="auto"/>
            <w:left w:val="none" w:sz="0" w:space="0" w:color="auto"/>
            <w:bottom w:val="none" w:sz="0" w:space="0" w:color="auto"/>
            <w:right w:val="none" w:sz="0" w:space="0" w:color="auto"/>
          </w:divBdr>
          <w:divsChild>
            <w:div w:id="1744401889">
              <w:marLeft w:val="0"/>
              <w:marRight w:val="0"/>
              <w:marTop w:val="0"/>
              <w:marBottom w:val="0"/>
              <w:divBdr>
                <w:top w:val="none" w:sz="0" w:space="0" w:color="auto"/>
                <w:left w:val="none" w:sz="0" w:space="0" w:color="auto"/>
                <w:bottom w:val="none" w:sz="0" w:space="0" w:color="auto"/>
                <w:right w:val="none" w:sz="0" w:space="0" w:color="auto"/>
              </w:divBdr>
            </w:div>
          </w:divsChild>
        </w:div>
        <w:div w:id="913971876">
          <w:marLeft w:val="0"/>
          <w:marRight w:val="0"/>
          <w:marTop w:val="0"/>
          <w:marBottom w:val="0"/>
          <w:divBdr>
            <w:top w:val="none" w:sz="0" w:space="0" w:color="auto"/>
            <w:left w:val="none" w:sz="0" w:space="0" w:color="auto"/>
            <w:bottom w:val="none" w:sz="0" w:space="0" w:color="auto"/>
            <w:right w:val="none" w:sz="0" w:space="0" w:color="auto"/>
          </w:divBdr>
          <w:divsChild>
            <w:div w:id="1468550111">
              <w:marLeft w:val="0"/>
              <w:marRight w:val="0"/>
              <w:marTop w:val="0"/>
              <w:marBottom w:val="0"/>
              <w:divBdr>
                <w:top w:val="none" w:sz="0" w:space="0" w:color="auto"/>
                <w:left w:val="none" w:sz="0" w:space="0" w:color="auto"/>
                <w:bottom w:val="none" w:sz="0" w:space="0" w:color="auto"/>
                <w:right w:val="none" w:sz="0" w:space="0" w:color="auto"/>
              </w:divBdr>
            </w:div>
          </w:divsChild>
        </w:div>
        <w:div w:id="54352285">
          <w:marLeft w:val="0"/>
          <w:marRight w:val="0"/>
          <w:marTop w:val="0"/>
          <w:marBottom w:val="0"/>
          <w:divBdr>
            <w:top w:val="none" w:sz="0" w:space="0" w:color="auto"/>
            <w:left w:val="none" w:sz="0" w:space="0" w:color="auto"/>
            <w:bottom w:val="none" w:sz="0" w:space="0" w:color="auto"/>
            <w:right w:val="none" w:sz="0" w:space="0" w:color="auto"/>
          </w:divBdr>
          <w:divsChild>
            <w:div w:id="285162904">
              <w:marLeft w:val="0"/>
              <w:marRight w:val="0"/>
              <w:marTop w:val="0"/>
              <w:marBottom w:val="0"/>
              <w:divBdr>
                <w:top w:val="none" w:sz="0" w:space="0" w:color="auto"/>
                <w:left w:val="none" w:sz="0" w:space="0" w:color="auto"/>
                <w:bottom w:val="none" w:sz="0" w:space="0" w:color="auto"/>
                <w:right w:val="none" w:sz="0" w:space="0" w:color="auto"/>
              </w:divBdr>
            </w:div>
          </w:divsChild>
        </w:div>
        <w:div w:id="191651437">
          <w:marLeft w:val="0"/>
          <w:marRight w:val="0"/>
          <w:marTop w:val="0"/>
          <w:marBottom w:val="0"/>
          <w:divBdr>
            <w:top w:val="none" w:sz="0" w:space="0" w:color="auto"/>
            <w:left w:val="none" w:sz="0" w:space="0" w:color="auto"/>
            <w:bottom w:val="none" w:sz="0" w:space="0" w:color="auto"/>
            <w:right w:val="none" w:sz="0" w:space="0" w:color="auto"/>
          </w:divBdr>
          <w:divsChild>
            <w:div w:id="1905329416">
              <w:marLeft w:val="0"/>
              <w:marRight w:val="0"/>
              <w:marTop w:val="0"/>
              <w:marBottom w:val="0"/>
              <w:divBdr>
                <w:top w:val="none" w:sz="0" w:space="0" w:color="auto"/>
                <w:left w:val="none" w:sz="0" w:space="0" w:color="auto"/>
                <w:bottom w:val="none" w:sz="0" w:space="0" w:color="auto"/>
                <w:right w:val="none" w:sz="0" w:space="0" w:color="auto"/>
              </w:divBdr>
            </w:div>
          </w:divsChild>
        </w:div>
        <w:div w:id="21366596">
          <w:marLeft w:val="0"/>
          <w:marRight w:val="0"/>
          <w:marTop w:val="0"/>
          <w:marBottom w:val="0"/>
          <w:divBdr>
            <w:top w:val="none" w:sz="0" w:space="0" w:color="auto"/>
            <w:left w:val="none" w:sz="0" w:space="0" w:color="auto"/>
            <w:bottom w:val="none" w:sz="0" w:space="0" w:color="auto"/>
            <w:right w:val="none" w:sz="0" w:space="0" w:color="auto"/>
          </w:divBdr>
          <w:divsChild>
            <w:div w:id="775255488">
              <w:marLeft w:val="0"/>
              <w:marRight w:val="0"/>
              <w:marTop w:val="0"/>
              <w:marBottom w:val="0"/>
              <w:divBdr>
                <w:top w:val="none" w:sz="0" w:space="0" w:color="auto"/>
                <w:left w:val="none" w:sz="0" w:space="0" w:color="auto"/>
                <w:bottom w:val="none" w:sz="0" w:space="0" w:color="auto"/>
                <w:right w:val="none" w:sz="0" w:space="0" w:color="auto"/>
              </w:divBdr>
            </w:div>
          </w:divsChild>
        </w:div>
        <w:div w:id="598951943">
          <w:marLeft w:val="0"/>
          <w:marRight w:val="0"/>
          <w:marTop w:val="0"/>
          <w:marBottom w:val="0"/>
          <w:divBdr>
            <w:top w:val="none" w:sz="0" w:space="0" w:color="auto"/>
            <w:left w:val="none" w:sz="0" w:space="0" w:color="auto"/>
            <w:bottom w:val="none" w:sz="0" w:space="0" w:color="auto"/>
            <w:right w:val="none" w:sz="0" w:space="0" w:color="auto"/>
          </w:divBdr>
          <w:divsChild>
            <w:div w:id="952708867">
              <w:marLeft w:val="0"/>
              <w:marRight w:val="0"/>
              <w:marTop w:val="0"/>
              <w:marBottom w:val="0"/>
              <w:divBdr>
                <w:top w:val="none" w:sz="0" w:space="0" w:color="auto"/>
                <w:left w:val="none" w:sz="0" w:space="0" w:color="auto"/>
                <w:bottom w:val="none" w:sz="0" w:space="0" w:color="auto"/>
                <w:right w:val="none" w:sz="0" w:space="0" w:color="auto"/>
              </w:divBdr>
            </w:div>
          </w:divsChild>
        </w:div>
        <w:div w:id="539367089">
          <w:marLeft w:val="0"/>
          <w:marRight w:val="0"/>
          <w:marTop w:val="0"/>
          <w:marBottom w:val="0"/>
          <w:divBdr>
            <w:top w:val="none" w:sz="0" w:space="0" w:color="auto"/>
            <w:left w:val="none" w:sz="0" w:space="0" w:color="auto"/>
            <w:bottom w:val="none" w:sz="0" w:space="0" w:color="auto"/>
            <w:right w:val="none" w:sz="0" w:space="0" w:color="auto"/>
          </w:divBdr>
          <w:divsChild>
            <w:div w:id="1102724668">
              <w:marLeft w:val="0"/>
              <w:marRight w:val="0"/>
              <w:marTop w:val="0"/>
              <w:marBottom w:val="0"/>
              <w:divBdr>
                <w:top w:val="none" w:sz="0" w:space="0" w:color="auto"/>
                <w:left w:val="none" w:sz="0" w:space="0" w:color="auto"/>
                <w:bottom w:val="none" w:sz="0" w:space="0" w:color="auto"/>
                <w:right w:val="none" w:sz="0" w:space="0" w:color="auto"/>
              </w:divBdr>
            </w:div>
          </w:divsChild>
        </w:div>
        <w:div w:id="1192186355">
          <w:marLeft w:val="0"/>
          <w:marRight w:val="0"/>
          <w:marTop w:val="0"/>
          <w:marBottom w:val="0"/>
          <w:divBdr>
            <w:top w:val="none" w:sz="0" w:space="0" w:color="auto"/>
            <w:left w:val="none" w:sz="0" w:space="0" w:color="auto"/>
            <w:bottom w:val="none" w:sz="0" w:space="0" w:color="auto"/>
            <w:right w:val="none" w:sz="0" w:space="0" w:color="auto"/>
          </w:divBdr>
          <w:divsChild>
            <w:div w:id="268049819">
              <w:marLeft w:val="0"/>
              <w:marRight w:val="0"/>
              <w:marTop w:val="0"/>
              <w:marBottom w:val="0"/>
              <w:divBdr>
                <w:top w:val="none" w:sz="0" w:space="0" w:color="auto"/>
                <w:left w:val="none" w:sz="0" w:space="0" w:color="auto"/>
                <w:bottom w:val="none" w:sz="0" w:space="0" w:color="auto"/>
                <w:right w:val="none" w:sz="0" w:space="0" w:color="auto"/>
              </w:divBdr>
            </w:div>
          </w:divsChild>
        </w:div>
        <w:div w:id="1445222780">
          <w:marLeft w:val="0"/>
          <w:marRight w:val="0"/>
          <w:marTop w:val="0"/>
          <w:marBottom w:val="0"/>
          <w:divBdr>
            <w:top w:val="none" w:sz="0" w:space="0" w:color="auto"/>
            <w:left w:val="none" w:sz="0" w:space="0" w:color="auto"/>
            <w:bottom w:val="none" w:sz="0" w:space="0" w:color="auto"/>
            <w:right w:val="none" w:sz="0" w:space="0" w:color="auto"/>
          </w:divBdr>
          <w:divsChild>
            <w:div w:id="2111194503">
              <w:marLeft w:val="0"/>
              <w:marRight w:val="0"/>
              <w:marTop w:val="0"/>
              <w:marBottom w:val="0"/>
              <w:divBdr>
                <w:top w:val="none" w:sz="0" w:space="0" w:color="auto"/>
                <w:left w:val="none" w:sz="0" w:space="0" w:color="auto"/>
                <w:bottom w:val="none" w:sz="0" w:space="0" w:color="auto"/>
                <w:right w:val="none" w:sz="0" w:space="0" w:color="auto"/>
              </w:divBdr>
            </w:div>
          </w:divsChild>
        </w:div>
        <w:div w:id="51003048">
          <w:marLeft w:val="0"/>
          <w:marRight w:val="0"/>
          <w:marTop w:val="0"/>
          <w:marBottom w:val="0"/>
          <w:divBdr>
            <w:top w:val="none" w:sz="0" w:space="0" w:color="auto"/>
            <w:left w:val="none" w:sz="0" w:space="0" w:color="auto"/>
            <w:bottom w:val="none" w:sz="0" w:space="0" w:color="auto"/>
            <w:right w:val="none" w:sz="0" w:space="0" w:color="auto"/>
          </w:divBdr>
          <w:divsChild>
            <w:div w:id="2041079695">
              <w:marLeft w:val="0"/>
              <w:marRight w:val="0"/>
              <w:marTop w:val="0"/>
              <w:marBottom w:val="0"/>
              <w:divBdr>
                <w:top w:val="none" w:sz="0" w:space="0" w:color="auto"/>
                <w:left w:val="none" w:sz="0" w:space="0" w:color="auto"/>
                <w:bottom w:val="none" w:sz="0" w:space="0" w:color="auto"/>
                <w:right w:val="none" w:sz="0" w:space="0" w:color="auto"/>
              </w:divBdr>
            </w:div>
          </w:divsChild>
        </w:div>
        <w:div w:id="1651641411">
          <w:marLeft w:val="0"/>
          <w:marRight w:val="0"/>
          <w:marTop w:val="0"/>
          <w:marBottom w:val="0"/>
          <w:divBdr>
            <w:top w:val="none" w:sz="0" w:space="0" w:color="auto"/>
            <w:left w:val="none" w:sz="0" w:space="0" w:color="auto"/>
            <w:bottom w:val="none" w:sz="0" w:space="0" w:color="auto"/>
            <w:right w:val="none" w:sz="0" w:space="0" w:color="auto"/>
          </w:divBdr>
          <w:divsChild>
            <w:div w:id="1275986419">
              <w:marLeft w:val="0"/>
              <w:marRight w:val="0"/>
              <w:marTop w:val="0"/>
              <w:marBottom w:val="0"/>
              <w:divBdr>
                <w:top w:val="none" w:sz="0" w:space="0" w:color="auto"/>
                <w:left w:val="none" w:sz="0" w:space="0" w:color="auto"/>
                <w:bottom w:val="none" w:sz="0" w:space="0" w:color="auto"/>
                <w:right w:val="none" w:sz="0" w:space="0" w:color="auto"/>
              </w:divBdr>
            </w:div>
          </w:divsChild>
        </w:div>
        <w:div w:id="1910656121">
          <w:marLeft w:val="0"/>
          <w:marRight w:val="0"/>
          <w:marTop w:val="0"/>
          <w:marBottom w:val="0"/>
          <w:divBdr>
            <w:top w:val="none" w:sz="0" w:space="0" w:color="auto"/>
            <w:left w:val="none" w:sz="0" w:space="0" w:color="auto"/>
            <w:bottom w:val="none" w:sz="0" w:space="0" w:color="auto"/>
            <w:right w:val="none" w:sz="0" w:space="0" w:color="auto"/>
          </w:divBdr>
          <w:divsChild>
            <w:div w:id="1847555527">
              <w:marLeft w:val="0"/>
              <w:marRight w:val="0"/>
              <w:marTop w:val="0"/>
              <w:marBottom w:val="0"/>
              <w:divBdr>
                <w:top w:val="none" w:sz="0" w:space="0" w:color="auto"/>
                <w:left w:val="none" w:sz="0" w:space="0" w:color="auto"/>
                <w:bottom w:val="none" w:sz="0" w:space="0" w:color="auto"/>
                <w:right w:val="none" w:sz="0" w:space="0" w:color="auto"/>
              </w:divBdr>
            </w:div>
          </w:divsChild>
        </w:div>
        <w:div w:id="2077851238">
          <w:marLeft w:val="0"/>
          <w:marRight w:val="0"/>
          <w:marTop w:val="0"/>
          <w:marBottom w:val="0"/>
          <w:divBdr>
            <w:top w:val="none" w:sz="0" w:space="0" w:color="auto"/>
            <w:left w:val="none" w:sz="0" w:space="0" w:color="auto"/>
            <w:bottom w:val="none" w:sz="0" w:space="0" w:color="auto"/>
            <w:right w:val="none" w:sz="0" w:space="0" w:color="auto"/>
          </w:divBdr>
          <w:divsChild>
            <w:div w:id="1620449341">
              <w:marLeft w:val="0"/>
              <w:marRight w:val="0"/>
              <w:marTop w:val="0"/>
              <w:marBottom w:val="0"/>
              <w:divBdr>
                <w:top w:val="none" w:sz="0" w:space="0" w:color="auto"/>
                <w:left w:val="none" w:sz="0" w:space="0" w:color="auto"/>
                <w:bottom w:val="none" w:sz="0" w:space="0" w:color="auto"/>
                <w:right w:val="none" w:sz="0" w:space="0" w:color="auto"/>
              </w:divBdr>
            </w:div>
          </w:divsChild>
        </w:div>
        <w:div w:id="2124184857">
          <w:marLeft w:val="0"/>
          <w:marRight w:val="0"/>
          <w:marTop w:val="0"/>
          <w:marBottom w:val="0"/>
          <w:divBdr>
            <w:top w:val="none" w:sz="0" w:space="0" w:color="auto"/>
            <w:left w:val="none" w:sz="0" w:space="0" w:color="auto"/>
            <w:bottom w:val="none" w:sz="0" w:space="0" w:color="auto"/>
            <w:right w:val="none" w:sz="0" w:space="0" w:color="auto"/>
          </w:divBdr>
          <w:divsChild>
            <w:div w:id="1329746194">
              <w:marLeft w:val="0"/>
              <w:marRight w:val="0"/>
              <w:marTop w:val="0"/>
              <w:marBottom w:val="0"/>
              <w:divBdr>
                <w:top w:val="none" w:sz="0" w:space="0" w:color="auto"/>
                <w:left w:val="none" w:sz="0" w:space="0" w:color="auto"/>
                <w:bottom w:val="none" w:sz="0" w:space="0" w:color="auto"/>
                <w:right w:val="none" w:sz="0" w:space="0" w:color="auto"/>
              </w:divBdr>
            </w:div>
            <w:div w:id="1159927556">
              <w:marLeft w:val="0"/>
              <w:marRight w:val="0"/>
              <w:marTop w:val="0"/>
              <w:marBottom w:val="0"/>
              <w:divBdr>
                <w:top w:val="none" w:sz="0" w:space="0" w:color="auto"/>
                <w:left w:val="none" w:sz="0" w:space="0" w:color="auto"/>
                <w:bottom w:val="none" w:sz="0" w:space="0" w:color="auto"/>
                <w:right w:val="none" w:sz="0" w:space="0" w:color="auto"/>
              </w:divBdr>
            </w:div>
          </w:divsChild>
        </w:div>
        <w:div w:id="1928726666">
          <w:marLeft w:val="0"/>
          <w:marRight w:val="0"/>
          <w:marTop w:val="0"/>
          <w:marBottom w:val="0"/>
          <w:divBdr>
            <w:top w:val="none" w:sz="0" w:space="0" w:color="auto"/>
            <w:left w:val="none" w:sz="0" w:space="0" w:color="auto"/>
            <w:bottom w:val="none" w:sz="0" w:space="0" w:color="auto"/>
            <w:right w:val="none" w:sz="0" w:space="0" w:color="auto"/>
          </w:divBdr>
          <w:divsChild>
            <w:div w:id="1606498321">
              <w:marLeft w:val="0"/>
              <w:marRight w:val="0"/>
              <w:marTop w:val="0"/>
              <w:marBottom w:val="0"/>
              <w:divBdr>
                <w:top w:val="none" w:sz="0" w:space="0" w:color="auto"/>
                <w:left w:val="none" w:sz="0" w:space="0" w:color="auto"/>
                <w:bottom w:val="none" w:sz="0" w:space="0" w:color="auto"/>
                <w:right w:val="none" w:sz="0" w:space="0" w:color="auto"/>
              </w:divBdr>
            </w:div>
          </w:divsChild>
        </w:div>
        <w:div w:id="990526474">
          <w:marLeft w:val="0"/>
          <w:marRight w:val="0"/>
          <w:marTop w:val="0"/>
          <w:marBottom w:val="0"/>
          <w:divBdr>
            <w:top w:val="none" w:sz="0" w:space="0" w:color="auto"/>
            <w:left w:val="none" w:sz="0" w:space="0" w:color="auto"/>
            <w:bottom w:val="none" w:sz="0" w:space="0" w:color="auto"/>
            <w:right w:val="none" w:sz="0" w:space="0" w:color="auto"/>
          </w:divBdr>
          <w:divsChild>
            <w:div w:id="276914261">
              <w:marLeft w:val="0"/>
              <w:marRight w:val="0"/>
              <w:marTop w:val="0"/>
              <w:marBottom w:val="0"/>
              <w:divBdr>
                <w:top w:val="none" w:sz="0" w:space="0" w:color="auto"/>
                <w:left w:val="none" w:sz="0" w:space="0" w:color="auto"/>
                <w:bottom w:val="none" w:sz="0" w:space="0" w:color="auto"/>
                <w:right w:val="none" w:sz="0" w:space="0" w:color="auto"/>
              </w:divBdr>
            </w:div>
          </w:divsChild>
        </w:div>
        <w:div w:id="609511231">
          <w:marLeft w:val="0"/>
          <w:marRight w:val="0"/>
          <w:marTop w:val="0"/>
          <w:marBottom w:val="0"/>
          <w:divBdr>
            <w:top w:val="none" w:sz="0" w:space="0" w:color="auto"/>
            <w:left w:val="none" w:sz="0" w:space="0" w:color="auto"/>
            <w:bottom w:val="none" w:sz="0" w:space="0" w:color="auto"/>
            <w:right w:val="none" w:sz="0" w:space="0" w:color="auto"/>
          </w:divBdr>
          <w:divsChild>
            <w:div w:id="2015496854">
              <w:marLeft w:val="0"/>
              <w:marRight w:val="0"/>
              <w:marTop w:val="0"/>
              <w:marBottom w:val="0"/>
              <w:divBdr>
                <w:top w:val="none" w:sz="0" w:space="0" w:color="auto"/>
                <w:left w:val="none" w:sz="0" w:space="0" w:color="auto"/>
                <w:bottom w:val="none" w:sz="0" w:space="0" w:color="auto"/>
                <w:right w:val="none" w:sz="0" w:space="0" w:color="auto"/>
              </w:divBdr>
            </w:div>
          </w:divsChild>
        </w:div>
        <w:div w:id="886524158">
          <w:marLeft w:val="0"/>
          <w:marRight w:val="0"/>
          <w:marTop w:val="0"/>
          <w:marBottom w:val="0"/>
          <w:divBdr>
            <w:top w:val="none" w:sz="0" w:space="0" w:color="auto"/>
            <w:left w:val="none" w:sz="0" w:space="0" w:color="auto"/>
            <w:bottom w:val="none" w:sz="0" w:space="0" w:color="auto"/>
            <w:right w:val="none" w:sz="0" w:space="0" w:color="auto"/>
          </w:divBdr>
          <w:divsChild>
            <w:div w:id="342516561">
              <w:marLeft w:val="0"/>
              <w:marRight w:val="0"/>
              <w:marTop w:val="0"/>
              <w:marBottom w:val="0"/>
              <w:divBdr>
                <w:top w:val="none" w:sz="0" w:space="0" w:color="auto"/>
                <w:left w:val="none" w:sz="0" w:space="0" w:color="auto"/>
                <w:bottom w:val="none" w:sz="0" w:space="0" w:color="auto"/>
                <w:right w:val="none" w:sz="0" w:space="0" w:color="auto"/>
              </w:divBdr>
            </w:div>
          </w:divsChild>
        </w:div>
        <w:div w:id="731122574">
          <w:marLeft w:val="0"/>
          <w:marRight w:val="0"/>
          <w:marTop w:val="0"/>
          <w:marBottom w:val="0"/>
          <w:divBdr>
            <w:top w:val="none" w:sz="0" w:space="0" w:color="auto"/>
            <w:left w:val="none" w:sz="0" w:space="0" w:color="auto"/>
            <w:bottom w:val="none" w:sz="0" w:space="0" w:color="auto"/>
            <w:right w:val="none" w:sz="0" w:space="0" w:color="auto"/>
          </w:divBdr>
          <w:divsChild>
            <w:div w:id="1492910171">
              <w:marLeft w:val="0"/>
              <w:marRight w:val="0"/>
              <w:marTop w:val="0"/>
              <w:marBottom w:val="0"/>
              <w:divBdr>
                <w:top w:val="none" w:sz="0" w:space="0" w:color="auto"/>
                <w:left w:val="none" w:sz="0" w:space="0" w:color="auto"/>
                <w:bottom w:val="none" w:sz="0" w:space="0" w:color="auto"/>
                <w:right w:val="none" w:sz="0" w:space="0" w:color="auto"/>
              </w:divBdr>
            </w:div>
          </w:divsChild>
        </w:div>
        <w:div w:id="662852031">
          <w:marLeft w:val="0"/>
          <w:marRight w:val="0"/>
          <w:marTop w:val="0"/>
          <w:marBottom w:val="0"/>
          <w:divBdr>
            <w:top w:val="none" w:sz="0" w:space="0" w:color="auto"/>
            <w:left w:val="none" w:sz="0" w:space="0" w:color="auto"/>
            <w:bottom w:val="none" w:sz="0" w:space="0" w:color="auto"/>
            <w:right w:val="none" w:sz="0" w:space="0" w:color="auto"/>
          </w:divBdr>
          <w:divsChild>
            <w:div w:id="1397823390">
              <w:marLeft w:val="0"/>
              <w:marRight w:val="0"/>
              <w:marTop w:val="0"/>
              <w:marBottom w:val="0"/>
              <w:divBdr>
                <w:top w:val="none" w:sz="0" w:space="0" w:color="auto"/>
                <w:left w:val="none" w:sz="0" w:space="0" w:color="auto"/>
                <w:bottom w:val="none" w:sz="0" w:space="0" w:color="auto"/>
                <w:right w:val="none" w:sz="0" w:space="0" w:color="auto"/>
              </w:divBdr>
            </w:div>
          </w:divsChild>
        </w:div>
        <w:div w:id="2136826820">
          <w:marLeft w:val="0"/>
          <w:marRight w:val="0"/>
          <w:marTop w:val="0"/>
          <w:marBottom w:val="0"/>
          <w:divBdr>
            <w:top w:val="none" w:sz="0" w:space="0" w:color="auto"/>
            <w:left w:val="none" w:sz="0" w:space="0" w:color="auto"/>
            <w:bottom w:val="none" w:sz="0" w:space="0" w:color="auto"/>
            <w:right w:val="none" w:sz="0" w:space="0" w:color="auto"/>
          </w:divBdr>
          <w:divsChild>
            <w:div w:id="1023753287">
              <w:marLeft w:val="0"/>
              <w:marRight w:val="0"/>
              <w:marTop w:val="0"/>
              <w:marBottom w:val="0"/>
              <w:divBdr>
                <w:top w:val="none" w:sz="0" w:space="0" w:color="auto"/>
                <w:left w:val="none" w:sz="0" w:space="0" w:color="auto"/>
                <w:bottom w:val="none" w:sz="0" w:space="0" w:color="auto"/>
                <w:right w:val="none" w:sz="0" w:space="0" w:color="auto"/>
              </w:divBdr>
            </w:div>
          </w:divsChild>
        </w:div>
        <w:div w:id="2103186924">
          <w:marLeft w:val="0"/>
          <w:marRight w:val="0"/>
          <w:marTop w:val="0"/>
          <w:marBottom w:val="0"/>
          <w:divBdr>
            <w:top w:val="none" w:sz="0" w:space="0" w:color="auto"/>
            <w:left w:val="none" w:sz="0" w:space="0" w:color="auto"/>
            <w:bottom w:val="none" w:sz="0" w:space="0" w:color="auto"/>
            <w:right w:val="none" w:sz="0" w:space="0" w:color="auto"/>
          </w:divBdr>
          <w:divsChild>
            <w:div w:id="1445025">
              <w:marLeft w:val="0"/>
              <w:marRight w:val="0"/>
              <w:marTop w:val="0"/>
              <w:marBottom w:val="0"/>
              <w:divBdr>
                <w:top w:val="none" w:sz="0" w:space="0" w:color="auto"/>
                <w:left w:val="none" w:sz="0" w:space="0" w:color="auto"/>
                <w:bottom w:val="none" w:sz="0" w:space="0" w:color="auto"/>
                <w:right w:val="none" w:sz="0" w:space="0" w:color="auto"/>
              </w:divBdr>
            </w:div>
          </w:divsChild>
        </w:div>
        <w:div w:id="345787782">
          <w:marLeft w:val="0"/>
          <w:marRight w:val="0"/>
          <w:marTop w:val="0"/>
          <w:marBottom w:val="0"/>
          <w:divBdr>
            <w:top w:val="none" w:sz="0" w:space="0" w:color="auto"/>
            <w:left w:val="none" w:sz="0" w:space="0" w:color="auto"/>
            <w:bottom w:val="none" w:sz="0" w:space="0" w:color="auto"/>
            <w:right w:val="none" w:sz="0" w:space="0" w:color="auto"/>
          </w:divBdr>
          <w:divsChild>
            <w:div w:id="289283665">
              <w:marLeft w:val="0"/>
              <w:marRight w:val="0"/>
              <w:marTop w:val="0"/>
              <w:marBottom w:val="0"/>
              <w:divBdr>
                <w:top w:val="none" w:sz="0" w:space="0" w:color="auto"/>
                <w:left w:val="none" w:sz="0" w:space="0" w:color="auto"/>
                <w:bottom w:val="none" w:sz="0" w:space="0" w:color="auto"/>
                <w:right w:val="none" w:sz="0" w:space="0" w:color="auto"/>
              </w:divBdr>
            </w:div>
          </w:divsChild>
        </w:div>
        <w:div w:id="728579028">
          <w:marLeft w:val="0"/>
          <w:marRight w:val="0"/>
          <w:marTop w:val="0"/>
          <w:marBottom w:val="0"/>
          <w:divBdr>
            <w:top w:val="none" w:sz="0" w:space="0" w:color="auto"/>
            <w:left w:val="none" w:sz="0" w:space="0" w:color="auto"/>
            <w:bottom w:val="none" w:sz="0" w:space="0" w:color="auto"/>
            <w:right w:val="none" w:sz="0" w:space="0" w:color="auto"/>
          </w:divBdr>
          <w:divsChild>
            <w:div w:id="995378529">
              <w:marLeft w:val="0"/>
              <w:marRight w:val="0"/>
              <w:marTop w:val="0"/>
              <w:marBottom w:val="0"/>
              <w:divBdr>
                <w:top w:val="none" w:sz="0" w:space="0" w:color="auto"/>
                <w:left w:val="none" w:sz="0" w:space="0" w:color="auto"/>
                <w:bottom w:val="none" w:sz="0" w:space="0" w:color="auto"/>
                <w:right w:val="none" w:sz="0" w:space="0" w:color="auto"/>
              </w:divBdr>
            </w:div>
          </w:divsChild>
        </w:div>
        <w:div w:id="1075280729">
          <w:marLeft w:val="0"/>
          <w:marRight w:val="0"/>
          <w:marTop w:val="0"/>
          <w:marBottom w:val="0"/>
          <w:divBdr>
            <w:top w:val="none" w:sz="0" w:space="0" w:color="auto"/>
            <w:left w:val="none" w:sz="0" w:space="0" w:color="auto"/>
            <w:bottom w:val="none" w:sz="0" w:space="0" w:color="auto"/>
            <w:right w:val="none" w:sz="0" w:space="0" w:color="auto"/>
          </w:divBdr>
          <w:divsChild>
            <w:div w:id="1174220412">
              <w:marLeft w:val="0"/>
              <w:marRight w:val="0"/>
              <w:marTop w:val="0"/>
              <w:marBottom w:val="0"/>
              <w:divBdr>
                <w:top w:val="none" w:sz="0" w:space="0" w:color="auto"/>
                <w:left w:val="none" w:sz="0" w:space="0" w:color="auto"/>
                <w:bottom w:val="none" w:sz="0" w:space="0" w:color="auto"/>
                <w:right w:val="none" w:sz="0" w:space="0" w:color="auto"/>
              </w:divBdr>
            </w:div>
            <w:div w:id="1373533919">
              <w:marLeft w:val="0"/>
              <w:marRight w:val="0"/>
              <w:marTop w:val="0"/>
              <w:marBottom w:val="0"/>
              <w:divBdr>
                <w:top w:val="none" w:sz="0" w:space="0" w:color="auto"/>
                <w:left w:val="none" w:sz="0" w:space="0" w:color="auto"/>
                <w:bottom w:val="none" w:sz="0" w:space="0" w:color="auto"/>
                <w:right w:val="none" w:sz="0" w:space="0" w:color="auto"/>
              </w:divBdr>
            </w:div>
            <w:div w:id="1764296512">
              <w:marLeft w:val="0"/>
              <w:marRight w:val="0"/>
              <w:marTop w:val="0"/>
              <w:marBottom w:val="0"/>
              <w:divBdr>
                <w:top w:val="none" w:sz="0" w:space="0" w:color="auto"/>
                <w:left w:val="none" w:sz="0" w:space="0" w:color="auto"/>
                <w:bottom w:val="none" w:sz="0" w:space="0" w:color="auto"/>
                <w:right w:val="none" w:sz="0" w:space="0" w:color="auto"/>
              </w:divBdr>
            </w:div>
            <w:div w:id="1616788522">
              <w:marLeft w:val="0"/>
              <w:marRight w:val="0"/>
              <w:marTop w:val="0"/>
              <w:marBottom w:val="0"/>
              <w:divBdr>
                <w:top w:val="none" w:sz="0" w:space="0" w:color="auto"/>
                <w:left w:val="none" w:sz="0" w:space="0" w:color="auto"/>
                <w:bottom w:val="none" w:sz="0" w:space="0" w:color="auto"/>
                <w:right w:val="none" w:sz="0" w:space="0" w:color="auto"/>
              </w:divBdr>
            </w:div>
            <w:div w:id="691807113">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 w:id="1967160353">
              <w:marLeft w:val="0"/>
              <w:marRight w:val="0"/>
              <w:marTop w:val="0"/>
              <w:marBottom w:val="0"/>
              <w:divBdr>
                <w:top w:val="none" w:sz="0" w:space="0" w:color="auto"/>
                <w:left w:val="none" w:sz="0" w:space="0" w:color="auto"/>
                <w:bottom w:val="none" w:sz="0" w:space="0" w:color="auto"/>
                <w:right w:val="none" w:sz="0" w:space="0" w:color="auto"/>
              </w:divBdr>
            </w:div>
            <w:div w:id="351153041">
              <w:marLeft w:val="0"/>
              <w:marRight w:val="0"/>
              <w:marTop w:val="0"/>
              <w:marBottom w:val="0"/>
              <w:divBdr>
                <w:top w:val="none" w:sz="0" w:space="0" w:color="auto"/>
                <w:left w:val="none" w:sz="0" w:space="0" w:color="auto"/>
                <w:bottom w:val="none" w:sz="0" w:space="0" w:color="auto"/>
                <w:right w:val="none" w:sz="0" w:space="0" w:color="auto"/>
              </w:divBdr>
            </w:div>
            <w:div w:id="894976094">
              <w:marLeft w:val="0"/>
              <w:marRight w:val="0"/>
              <w:marTop w:val="0"/>
              <w:marBottom w:val="0"/>
              <w:divBdr>
                <w:top w:val="none" w:sz="0" w:space="0" w:color="auto"/>
                <w:left w:val="none" w:sz="0" w:space="0" w:color="auto"/>
                <w:bottom w:val="none" w:sz="0" w:space="0" w:color="auto"/>
                <w:right w:val="none" w:sz="0" w:space="0" w:color="auto"/>
              </w:divBdr>
            </w:div>
            <w:div w:id="266542742">
              <w:marLeft w:val="0"/>
              <w:marRight w:val="0"/>
              <w:marTop w:val="0"/>
              <w:marBottom w:val="0"/>
              <w:divBdr>
                <w:top w:val="none" w:sz="0" w:space="0" w:color="auto"/>
                <w:left w:val="none" w:sz="0" w:space="0" w:color="auto"/>
                <w:bottom w:val="none" w:sz="0" w:space="0" w:color="auto"/>
                <w:right w:val="none" w:sz="0" w:space="0" w:color="auto"/>
              </w:divBdr>
            </w:div>
            <w:div w:id="2029139000">
              <w:marLeft w:val="0"/>
              <w:marRight w:val="0"/>
              <w:marTop w:val="0"/>
              <w:marBottom w:val="0"/>
              <w:divBdr>
                <w:top w:val="none" w:sz="0" w:space="0" w:color="auto"/>
                <w:left w:val="none" w:sz="0" w:space="0" w:color="auto"/>
                <w:bottom w:val="none" w:sz="0" w:space="0" w:color="auto"/>
                <w:right w:val="none" w:sz="0" w:space="0" w:color="auto"/>
              </w:divBdr>
            </w:div>
            <w:div w:id="1928221949">
              <w:marLeft w:val="0"/>
              <w:marRight w:val="0"/>
              <w:marTop w:val="0"/>
              <w:marBottom w:val="0"/>
              <w:divBdr>
                <w:top w:val="none" w:sz="0" w:space="0" w:color="auto"/>
                <w:left w:val="none" w:sz="0" w:space="0" w:color="auto"/>
                <w:bottom w:val="none" w:sz="0" w:space="0" w:color="auto"/>
                <w:right w:val="none" w:sz="0" w:space="0" w:color="auto"/>
              </w:divBdr>
            </w:div>
            <w:div w:id="1842349156">
              <w:marLeft w:val="0"/>
              <w:marRight w:val="0"/>
              <w:marTop w:val="0"/>
              <w:marBottom w:val="0"/>
              <w:divBdr>
                <w:top w:val="none" w:sz="0" w:space="0" w:color="auto"/>
                <w:left w:val="none" w:sz="0" w:space="0" w:color="auto"/>
                <w:bottom w:val="none" w:sz="0" w:space="0" w:color="auto"/>
                <w:right w:val="none" w:sz="0" w:space="0" w:color="auto"/>
              </w:divBdr>
            </w:div>
            <w:div w:id="1995376965">
              <w:marLeft w:val="0"/>
              <w:marRight w:val="0"/>
              <w:marTop w:val="0"/>
              <w:marBottom w:val="0"/>
              <w:divBdr>
                <w:top w:val="none" w:sz="0" w:space="0" w:color="auto"/>
                <w:left w:val="none" w:sz="0" w:space="0" w:color="auto"/>
                <w:bottom w:val="none" w:sz="0" w:space="0" w:color="auto"/>
                <w:right w:val="none" w:sz="0" w:space="0" w:color="auto"/>
              </w:divBdr>
            </w:div>
            <w:div w:id="916130238">
              <w:marLeft w:val="0"/>
              <w:marRight w:val="0"/>
              <w:marTop w:val="0"/>
              <w:marBottom w:val="0"/>
              <w:divBdr>
                <w:top w:val="none" w:sz="0" w:space="0" w:color="auto"/>
                <w:left w:val="none" w:sz="0" w:space="0" w:color="auto"/>
                <w:bottom w:val="none" w:sz="0" w:space="0" w:color="auto"/>
                <w:right w:val="none" w:sz="0" w:space="0" w:color="auto"/>
              </w:divBdr>
            </w:div>
            <w:div w:id="1308584122">
              <w:marLeft w:val="0"/>
              <w:marRight w:val="0"/>
              <w:marTop w:val="0"/>
              <w:marBottom w:val="0"/>
              <w:divBdr>
                <w:top w:val="none" w:sz="0" w:space="0" w:color="auto"/>
                <w:left w:val="none" w:sz="0" w:space="0" w:color="auto"/>
                <w:bottom w:val="none" w:sz="0" w:space="0" w:color="auto"/>
                <w:right w:val="none" w:sz="0" w:space="0" w:color="auto"/>
              </w:divBdr>
            </w:div>
          </w:divsChild>
        </w:div>
        <w:div w:id="671184375">
          <w:marLeft w:val="0"/>
          <w:marRight w:val="0"/>
          <w:marTop w:val="0"/>
          <w:marBottom w:val="0"/>
          <w:divBdr>
            <w:top w:val="none" w:sz="0" w:space="0" w:color="auto"/>
            <w:left w:val="none" w:sz="0" w:space="0" w:color="auto"/>
            <w:bottom w:val="none" w:sz="0" w:space="0" w:color="auto"/>
            <w:right w:val="none" w:sz="0" w:space="0" w:color="auto"/>
          </w:divBdr>
          <w:divsChild>
            <w:div w:id="859196239">
              <w:marLeft w:val="0"/>
              <w:marRight w:val="0"/>
              <w:marTop w:val="0"/>
              <w:marBottom w:val="0"/>
              <w:divBdr>
                <w:top w:val="none" w:sz="0" w:space="0" w:color="auto"/>
                <w:left w:val="none" w:sz="0" w:space="0" w:color="auto"/>
                <w:bottom w:val="none" w:sz="0" w:space="0" w:color="auto"/>
                <w:right w:val="none" w:sz="0" w:space="0" w:color="auto"/>
              </w:divBdr>
            </w:div>
          </w:divsChild>
        </w:div>
        <w:div w:id="44185302">
          <w:marLeft w:val="0"/>
          <w:marRight w:val="0"/>
          <w:marTop w:val="0"/>
          <w:marBottom w:val="0"/>
          <w:divBdr>
            <w:top w:val="none" w:sz="0" w:space="0" w:color="auto"/>
            <w:left w:val="none" w:sz="0" w:space="0" w:color="auto"/>
            <w:bottom w:val="none" w:sz="0" w:space="0" w:color="auto"/>
            <w:right w:val="none" w:sz="0" w:space="0" w:color="auto"/>
          </w:divBdr>
          <w:divsChild>
            <w:div w:id="846561092">
              <w:marLeft w:val="0"/>
              <w:marRight w:val="0"/>
              <w:marTop w:val="0"/>
              <w:marBottom w:val="0"/>
              <w:divBdr>
                <w:top w:val="none" w:sz="0" w:space="0" w:color="auto"/>
                <w:left w:val="none" w:sz="0" w:space="0" w:color="auto"/>
                <w:bottom w:val="none" w:sz="0" w:space="0" w:color="auto"/>
                <w:right w:val="none" w:sz="0" w:space="0" w:color="auto"/>
              </w:divBdr>
            </w:div>
          </w:divsChild>
        </w:div>
        <w:div w:id="685593954">
          <w:marLeft w:val="0"/>
          <w:marRight w:val="0"/>
          <w:marTop w:val="0"/>
          <w:marBottom w:val="0"/>
          <w:divBdr>
            <w:top w:val="none" w:sz="0" w:space="0" w:color="auto"/>
            <w:left w:val="none" w:sz="0" w:space="0" w:color="auto"/>
            <w:bottom w:val="none" w:sz="0" w:space="0" w:color="auto"/>
            <w:right w:val="none" w:sz="0" w:space="0" w:color="auto"/>
          </w:divBdr>
          <w:divsChild>
            <w:div w:id="892161560">
              <w:marLeft w:val="0"/>
              <w:marRight w:val="0"/>
              <w:marTop w:val="0"/>
              <w:marBottom w:val="0"/>
              <w:divBdr>
                <w:top w:val="none" w:sz="0" w:space="0" w:color="auto"/>
                <w:left w:val="none" w:sz="0" w:space="0" w:color="auto"/>
                <w:bottom w:val="none" w:sz="0" w:space="0" w:color="auto"/>
                <w:right w:val="none" w:sz="0" w:space="0" w:color="auto"/>
              </w:divBdr>
            </w:div>
            <w:div w:id="266887496">
              <w:marLeft w:val="0"/>
              <w:marRight w:val="0"/>
              <w:marTop w:val="0"/>
              <w:marBottom w:val="0"/>
              <w:divBdr>
                <w:top w:val="none" w:sz="0" w:space="0" w:color="auto"/>
                <w:left w:val="none" w:sz="0" w:space="0" w:color="auto"/>
                <w:bottom w:val="none" w:sz="0" w:space="0" w:color="auto"/>
                <w:right w:val="none" w:sz="0" w:space="0" w:color="auto"/>
              </w:divBdr>
            </w:div>
            <w:div w:id="832337215">
              <w:marLeft w:val="0"/>
              <w:marRight w:val="0"/>
              <w:marTop w:val="0"/>
              <w:marBottom w:val="0"/>
              <w:divBdr>
                <w:top w:val="none" w:sz="0" w:space="0" w:color="auto"/>
                <w:left w:val="none" w:sz="0" w:space="0" w:color="auto"/>
                <w:bottom w:val="none" w:sz="0" w:space="0" w:color="auto"/>
                <w:right w:val="none" w:sz="0" w:space="0" w:color="auto"/>
              </w:divBdr>
            </w:div>
            <w:div w:id="706220991">
              <w:marLeft w:val="0"/>
              <w:marRight w:val="0"/>
              <w:marTop w:val="0"/>
              <w:marBottom w:val="0"/>
              <w:divBdr>
                <w:top w:val="none" w:sz="0" w:space="0" w:color="auto"/>
                <w:left w:val="none" w:sz="0" w:space="0" w:color="auto"/>
                <w:bottom w:val="none" w:sz="0" w:space="0" w:color="auto"/>
                <w:right w:val="none" w:sz="0" w:space="0" w:color="auto"/>
              </w:divBdr>
            </w:div>
            <w:div w:id="519466790">
              <w:marLeft w:val="0"/>
              <w:marRight w:val="0"/>
              <w:marTop w:val="0"/>
              <w:marBottom w:val="0"/>
              <w:divBdr>
                <w:top w:val="none" w:sz="0" w:space="0" w:color="auto"/>
                <w:left w:val="none" w:sz="0" w:space="0" w:color="auto"/>
                <w:bottom w:val="none" w:sz="0" w:space="0" w:color="auto"/>
                <w:right w:val="none" w:sz="0" w:space="0" w:color="auto"/>
              </w:divBdr>
            </w:div>
            <w:div w:id="1027483058">
              <w:marLeft w:val="0"/>
              <w:marRight w:val="0"/>
              <w:marTop w:val="0"/>
              <w:marBottom w:val="0"/>
              <w:divBdr>
                <w:top w:val="none" w:sz="0" w:space="0" w:color="auto"/>
                <w:left w:val="none" w:sz="0" w:space="0" w:color="auto"/>
                <w:bottom w:val="none" w:sz="0" w:space="0" w:color="auto"/>
                <w:right w:val="none" w:sz="0" w:space="0" w:color="auto"/>
              </w:divBdr>
            </w:div>
            <w:div w:id="11347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3738">
      <w:bodyDiv w:val="1"/>
      <w:marLeft w:val="0"/>
      <w:marRight w:val="0"/>
      <w:marTop w:val="0"/>
      <w:marBottom w:val="0"/>
      <w:divBdr>
        <w:top w:val="none" w:sz="0" w:space="0" w:color="auto"/>
        <w:left w:val="none" w:sz="0" w:space="0" w:color="auto"/>
        <w:bottom w:val="none" w:sz="0" w:space="0" w:color="auto"/>
        <w:right w:val="none" w:sz="0" w:space="0" w:color="auto"/>
      </w:divBdr>
    </w:div>
    <w:div w:id="533467838">
      <w:bodyDiv w:val="1"/>
      <w:marLeft w:val="0"/>
      <w:marRight w:val="0"/>
      <w:marTop w:val="0"/>
      <w:marBottom w:val="0"/>
      <w:divBdr>
        <w:top w:val="none" w:sz="0" w:space="0" w:color="auto"/>
        <w:left w:val="none" w:sz="0" w:space="0" w:color="auto"/>
        <w:bottom w:val="none" w:sz="0" w:space="0" w:color="auto"/>
        <w:right w:val="none" w:sz="0" w:space="0" w:color="auto"/>
      </w:divBdr>
    </w:div>
    <w:div w:id="542255224">
      <w:bodyDiv w:val="1"/>
      <w:marLeft w:val="0"/>
      <w:marRight w:val="0"/>
      <w:marTop w:val="0"/>
      <w:marBottom w:val="0"/>
      <w:divBdr>
        <w:top w:val="none" w:sz="0" w:space="0" w:color="auto"/>
        <w:left w:val="none" w:sz="0" w:space="0" w:color="auto"/>
        <w:bottom w:val="none" w:sz="0" w:space="0" w:color="auto"/>
        <w:right w:val="none" w:sz="0" w:space="0" w:color="auto"/>
      </w:divBdr>
    </w:div>
    <w:div w:id="542333284">
      <w:bodyDiv w:val="1"/>
      <w:marLeft w:val="0"/>
      <w:marRight w:val="0"/>
      <w:marTop w:val="0"/>
      <w:marBottom w:val="0"/>
      <w:divBdr>
        <w:top w:val="none" w:sz="0" w:space="0" w:color="auto"/>
        <w:left w:val="none" w:sz="0" w:space="0" w:color="auto"/>
        <w:bottom w:val="none" w:sz="0" w:space="0" w:color="auto"/>
        <w:right w:val="none" w:sz="0" w:space="0" w:color="auto"/>
      </w:divBdr>
      <w:divsChild>
        <w:div w:id="24252671">
          <w:marLeft w:val="0"/>
          <w:marRight w:val="0"/>
          <w:marTop w:val="0"/>
          <w:marBottom w:val="0"/>
          <w:divBdr>
            <w:top w:val="none" w:sz="0" w:space="0" w:color="auto"/>
            <w:left w:val="none" w:sz="0" w:space="0" w:color="auto"/>
            <w:bottom w:val="none" w:sz="0" w:space="0" w:color="auto"/>
            <w:right w:val="none" w:sz="0" w:space="0" w:color="auto"/>
          </w:divBdr>
          <w:divsChild>
            <w:div w:id="1547910211">
              <w:marLeft w:val="0"/>
              <w:marRight w:val="0"/>
              <w:marTop w:val="0"/>
              <w:marBottom w:val="0"/>
              <w:divBdr>
                <w:top w:val="none" w:sz="0" w:space="0" w:color="auto"/>
                <w:left w:val="none" w:sz="0" w:space="0" w:color="auto"/>
                <w:bottom w:val="none" w:sz="0" w:space="0" w:color="auto"/>
                <w:right w:val="none" w:sz="0" w:space="0" w:color="auto"/>
              </w:divBdr>
            </w:div>
          </w:divsChild>
        </w:div>
        <w:div w:id="1102649337">
          <w:marLeft w:val="0"/>
          <w:marRight w:val="0"/>
          <w:marTop w:val="0"/>
          <w:marBottom w:val="0"/>
          <w:divBdr>
            <w:top w:val="none" w:sz="0" w:space="0" w:color="auto"/>
            <w:left w:val="none" w:sz="0" w:space="0" w:color="auto"/>
            <w:bottom w:val="none" w:sz="0" w:space="0" w:color="auto"/>
            <w:right w:val="none" w:sz="0" w:space="0" w:color="auto"/>
          </w:divBdr>
          <w:divsChild>
            <w:div w:id="74979618">
              <w:marLeft w:val="0"/>
              <w:marRight w:val="0"/>
              <w:marTop w:val="0"/>
              <w:marBottom w:val="0"/>
              <w:divBdr>
                <w:top w:val="none" w:sz="0" w:space="0" w:color="auto"/>
                <w:left w:val="none" w:sz="0" w:space="0" w:color="auto"/>
                <w:bottom w:val="none" w:sz="0" w:space="0" w:color="auto"/>
                <w:right w:val="none" w:sz="0" w:space="0" w:color="auto"/>
              </w:divBdr>
            </w:div>
          </w:divsChild>
        </w:div>
        <w:div w:id="89937808">
          <w:marLeft w:val="0"/>
          <w:marRight w:val="0"/>
          <w:marTop w:val="0"/>
          <w:marBottom w:val="0"/>
          <w:divBdr>
            <w:top w:val="none" w:sz="0" w:space="0" w:color="auto"/>
            <w:left w:val="none" w:sz="0" w:space="0" w:color="auto"/>
            <w:bottom w:val="none" w:sz="0" w:space="0" w:color="auto"/>
            <w:right w:val="none" w:sz="0" w:space="0" w:color="auto"/>
          </w:divBdr>
          <w:divsChild>
            <w:div w:id="867915078">
              <w:marLeft w:val="0"/>
              <w:marRight w:val="0"/>
              <w:marTop w:val="0"/>
              <w:marBottom w:val="0"/>
              <w:divBdr>
                <w:top w:val="none" w:sz="0" w:space="0" w:color="auto"/>
                <w:left w:val="none" w:sz="0" w:space="0" w:color="auto"/>
                <w:bottom w:val="none" w:sz="0" w:space="0" w:color="auto"/>
                <w:right w:val="none" w:sz="0" w:space="0" w:color="auto"/>
              </w:divBdr>
            </w:div>
          </w:divsChild>
        </w:div>
        <w:div w:id="2065713418">
          <w:marLeft w:val="0"/>
          <w:marRight w:val="0"/>
          <w:marTop w:val="0"/>
          <w:marBottom w:val="0"/>
          <w:divBdr>
            <w:top w:val="none" w:sz="0" w:space="0" w:color="auto"/>
            <w:left w:val="none" w:sz="0" w:space="0" w:color="auto"/>
            <w:bottom w:val="none" w:sz="0" w:space="0" w:color="auto"/>
            <w:right w:val="none" w:sz="0" w:space="0" w:color="auto"/>
          </w:divBdr>
          <w:divsChild>
            <w:div w:id="1216963854">
              <w:marLeft w:val="0"/>
              <w:marRight w:val="0"/>
              <w:marTop w:val="0"/>
              <w:marBottom w:val="0"/>
              <w:divBdr>
                <w:top w:val="none" w:sz="0" w:space="0" w:color="auto"/>
                <w:left w:val="none" w:sz="0" w:space="0" w:color="auto"/>
                <w:bottom w:val="none" w:sz="0" w:space="0" w:color="auto"/>
                <w:right w:val="none" w:sz="0" w:space="0" w:color="auto"/>
              </w:divBdr>
            </w:div>
          </w:divsChild>
        </w:div>
        <w:div w:id="886573369">
          <w:marLeft w:val="0"/>
          <w:marRight w:val="0"/>
          <w:marTop w:val="0"/>
          <w:marBottom w:val="0"/>
          <w:divBdr>
            <w:top w:val="none" w:sz="0" w:space="0" w:color="auto"/>
            <w:left w:val="none" w:sz="0" w:space="0" w:color="auto"/>
            <w:bottom w:val="none" w:sz="0" w:space="0" w:color="auto"/>
            <w:right w:val="none" w:sz="0" w:space="0" w:color="auto"/>
          </w:divBdr>
          <w:divsChild>
            <w:div w:id="402416558">
              <w:marLeft w:val="0"/>
              <w:marRight w:val="0"/>
              <w:marTop w:val="0"/>
              <w:marBottom w:val="0"/>
              <w:divBdr>
                <w:top w:val="none" w:sz="0" w:space="0" w:color="auto"/>
                <w:left w:val="none" w:sz="0" w:space="0" w:color="auto"/>
                <w:bottom w:val="none" w:sz="0" w:space="0" w:color="auto"/>
                <w:right w:val="none" w:sz="0" w:space="0" w:color="auto"/>
              </w:divBdr>
            </w:div>
          </w:divsChild>
        </w:div>
        <w:div w:id="350112706">
          <w:marLeft w:val="0"/>
          <w:marRight w:val="0"/>
          <w:marTop w:val="0"/>
          <w:marBottom w:val="0"/>
          <w:divBdr>
            <w:top w:val="none" w:sz="0" w:space="0" w:color="auto"/>
            <w:left w:val="none" w:sz="0" w:space="0" w:color="auto"/>
            <w:bottom w:val="none" w:sz="0" w:space="0" w:color="auto"/>
            <w:right w:val="none" w:sz="0" w:space="0" w:color="auto"/>
          </w:divBdr>
          <w:divsChild>
            <w:div w:id="1244947804">
              <w:marLeft w:val="0"/>
              <w:marRight w:val="0"/>
              <w:marTop w:val="0"/>
              <w:marBottom w:val="0"/>
              <w:divBdr>
                <w:top w:val="none" w:sz="0" w:space="0" w:color="auto"/>
                <w:left w:val="none" w:sz="0" w:space="0" w:color="auto"/>
                <w:bottom w:val="none" w:sz="0" w:space="0" w:color="auto"/>
                <w:right w:val="none" w:sz="0" w:space="0" w:color="auto"/>
              </w:divBdr>
            </w:div>
          </w:divsChild>
        </w:div>
        <w:div w:id="337079181">
          <w:marLeft w:val="0"/>
          <w:marRight w:val="0"/>
          <w:marTop w:val="0"/>
          <w:marBottom w:val="0"/>
          <w:divBdr>
            <w:top w:val="none" w:sz="0" w:space="0" w:color="auto"/>
            <w:left w:val="none" w:sz="0" w:space="0" w:color="auto"/>
            <w:bottom w:val="none" w:sz="0" w:space="0" w:color="auto"/>
            <w:right w:val="none" w:sz="0" w:space="0" w:color="auto"/>
          </w:divBdr>
          <w:divsChild>
            <w:div w:id="2039429685">
              <w:marLeft w:val="0"/>
              <w:marRight w:val="0"/>
              <w:marTop w:val="0"/>
              <w:marBottom w:val="0"/>
              <w:divBdr>
                <w:top w:val="none" w:sz="0" w:space="0" w:color="auto"/>
                <w:left w:val="none" w:sz="0" w:space="0" w:color="auto"/>
                <w:bottom w:val="none" w:sz="0" w:space="0" w:color="auto"/>
                <w:right w:val="none" w:sz="0" w:space="0" w:color="auto"/>
              </w:divBdr>
            </w:div>
          </w:divsChild>
        </w:div>
        <w:div w:id="115105089">
          <w:marLeft w:val="0"/>
          <w:marRight w:val="0"/>
          <w:marTop w:val="0"/>
          <w:marBottom w:val="0"/>
          <w:divBdr>
            <w:top w:val="none" w:sz="0" w:space="0" w:color="auto"/>
            <w:left w:val="none" w:sz="0" w:space="0" w:color="auto"/>
            <w:bottom w:val="none" w:sz="0" w:space="0" w:color="auto"/>
            <w:right w:val="none" w:sz="0" w:space="0" w:color="auto"/>
          </w:divBdr>
          <w:divsChild>
            <w:div w:id="724183353">
              <w:marLeft w:val="0"/>
              <w:marRight w:val="0"/>
              <w:marTop w:val="0"/>
              <w:marBottom w:val="0"/>
              <w:divBdr>
                <w:top w:val="none" w:sz="0" w:space="0" w:color="auto"/>
                <w:left w:val="none" w:sz="0" w:space="0" w:color="auto"/>
                <w:bottom w:val="none" w:sz="0" w:space="0" w:color="auto"/>
                <w:right w:val="none" w:sz="0" w:space="0" w:color="auto"/>
              </w:divBdr>
            </w:div>
          </w:divsChild>
        </w:div>
        <w:div w:id="1279601506">
          <w:marLeft w:val="0"/>
          <w:marRight w:val="0"/>
          <w:marTop w:val="0"/>
          <w:marBottom w:val="0"/>
          <w:divBdr>
            <w:top w:val="none" w:sz="0" w:space="0" w:color="auto"/>
            <w:left w:val="none" w:sz="0" w:space="0" w:color="auto"/>
            <w:bottom w:val="none" w:sz="0" w:space="0" w:color="auto"/>
            <w:right w:val="none" w:sz="0" w:space="0" w:color="auto"/>
          </w:divBdr>
          <w:divsChild>
            <w:div w:id="731344015">
              <w:marLeft w:val="0"/>
              <w:marRight w:val="0"/>
              <w:marTop w:val="0"/>
              <w:marBottom w:val="0"/>
              <w:divBdr>
                <w:top w:val="none" w:sz="0" w:space="0" w:color="auto"/>
                <w:left w:val="none" w:sz="0" w:space="0" w:color="auto"/>
                <w:bottom w:val="none" w:sz="0" w:space="0" w:color="auto"/>
                <w:right w:val="none" w:sz="0" w:space="0" w:color="auto"/>
              </w:divBdr>
            </w:div>
          </w:divsChild>
        </w:div>
        <w:div w:id="740904876">
          <w:marLeft w:val="0"/>
          <w:marRight w:val="0"/>
          <w:marTop w:val="0"/>
          <w:marBottom w:val="0"/>
          <w:divBdr>
            <w:top w:val="none" w:sz="0" w:space="0" w:color="auto"/>
            <w:left w:val="none" w:sz="0" w:space="0" w:color="auto"/>
            <w:bottom w:val="none" w:sz="0" w:space="0" w:color="auto"/>
            <w:right w:val="none" w:sz="0" w:space="0" w:color="auto"/>
          </w:divBdr>
          <w:divsChild>
            <w:div w:id="1832942832">
              <w:marLeft w:val="0"/>
              <w:marRight w:val="0"/>
              <w:marTop w:val="0"/>
              <w:marBottom w:val="0"/>
              <w:divBdr>
                <w:top w:val="none" w:sz="0" w:space="0" w:color="auto"/>
                <w:left w:val="none" w:sz="0" w:space="0" w:color="auto"/>
                <w:bottom w:val="none" w:sz="0" w:space="0" w:color="auto"/>
                <w:right w:val="none" w:sz="0" w:space="0" w:color="auto"/>
              </w:divBdr>
            </w:div>
          </w:divsChild>
        </w:div>
        <w:div w:id="1856528744">
          <w:marLeft w:val="0"/>
          <w:marRight w:val="0"/>
          <w:marTop w:val="0"/>
          <w:marBottom w:val="0"/>
          <w:divBdr>
            <w:top w:val="none" w:sz="0" w:space="0" w:color="auto"/>
            <w:left w:val="none" w:sz="0" w:space="0" w:color="auto"/>
            <w:bottom w:val="none" w:sz="0" w:space="0" w:color="auto"/>
            <w:right w:val="none" w:sz="0" w:space="0" w:color="auto"/>
          </w:divBdr>
          <w:divsChild>
            <w:div w:id="684483130">
              <w:marLeft w:val="0"/>
              <w:marRight w:val="0"/>
              <w:marTop w:val="0"/>
              <w:marBottom w:val="0"/>
              <w:divBdr>
                <w:top w:val="none" w:sz="0" w:space="0" w:color="auto"/>
                <w:left w:val="none" w:sz="0" w:space="0" w:color="auto"/>
                <w:bottom w:val="none" w:sz="0" w:space="0" w:color="auto"/>
                <w:right w:val="none" w:sz="0" w:space="0" w:color="auto"/>
              </w:divBdr>
            </w:div>
          </w:divsChild>
        </w:div>
        <w:div w:id="806901770">
          <w:marLeft w:val="0"/>
          <w:marRight w:val="0"/>
          <w:marTop w:val="0"/>
          <w:marBottom w:val="0"/>
          <w:divBdr>
            <w:top w:val="none" w:sz="0" w:space="0" w:color="auto"/>
            <w:left w:val="none" w:sz="0" w:space="0" w:color="auto"/>
            <w:bottom w:val="none" w:sz="0" w:space="0" w:color="auto"/>
            <w:right w:val="none" w:sz="0" w:space="0" w:color="auto"/>
          </w:divBdr>
          <w:divsChild>
            <w:div w:id="1745369687">
              <w:marLeft w:val="0"/>
              <w:marRight w:val="0"/>
              <w:marTop w:val="0"/>
              <w:marBottom w:val="0"/>
              <w:divBdr>
                <w:top w:val="none" w:sz="0" w:space="0" w:color="auto"/>
                <w:left w:val="none" w:sz="0" w:space="0" w:color="auto"/>
                <w:bottom w:val="none" w:sz="0" w:space="0" w:color="auto"/>
                <w:right w:val="none" w:sz="0" w:space="0" w:color="auto"/>
              </w:divBdr>
            </w:div>
          </w:divsChild>
        </w:div>
        <w:div w:id="369648159">
          <w:marLeft w:val="0"/>
          <w:marRight w:val="0"/>
          <w:marTop w:val="0"/>
          <w:marBottom w:val="0"/>
          <w:divBdr>
            <w:top w:val="none" w:sz="0" w:space="0" w:color="auto"/>
            <w:left w:val="none" w:sz="0" w:space="0" w:color="auto"/>
            <w:bottom w:val="none" w:sz="0" w:space="0" w:color="auto"/>
            <w:right w:val="none" w:sz="0" w:space="0" w:color="auto"/>
          </w:divBdr>
          <w:divsChild>
            <w:div w:id="592319366">
              <w:marLeft w:val="0"/>
              <w:marRight w:val="0"/>
              <w:marTop w:val="0"/>
              <w:marBottom w:val="0"/>
              <w:divBdr>
                <w:top w:val="none" w:sz="0" w:space="0" w:color="auto"/>
                <w:left w:val="none" w:sz="0" w:space="0" w:color="auto"/>
                <w:bottom w:val="none" w:sz="0" w:space="0" w:color="auto"/>
                <w:right w:val="none" w:sz="0" w:space="0" w:color="auto"/>
              </w:divBdr>
            </w:div>
          </w:divsChild>
        </w:div>
        <w:div w:id="1363435040">
          <w:marLeft w:val="0"/>
          <w:marRight w:val="0"/>
          <w:marTop w:val="0"/>
          <w:marBottom w:val="0"/>
          <w:divBdr>
            <w:top w:val="none" w:sz="0" w:space="0" w:color="auto"/>
            <w:left w:val="none" w:sz="0" w:space="0" w:color="auto"/>
            <w:bottom w:val="none" w:sz="0" w:space="0" w:color="auto"/>
            <w:right w:val="none" w:sz="0" w:space="0" w:color="auto"/>
          </w:divBdr>
          <w:divsChild>
            <w:div w:id="1881235922">
              <w:marLeft w:val="0"/>
              <w:marRight w:val="0"/>
              <w:marTop w:val="0"/>
              <w:marBottom w:val="0"/>
              <w:divBdr>
                <w:top w:val="none" w:sz="0" w:space="0" w:color="auto"/>
                <w:left w:val="none" w:sz="0" w:space="0" w:color="auto"/>
                <w:bottom w:val="none" w:sz="0" w:space="0" w:color="auto"/>
                <w:right w:val="none" w:sz="0" w:space="0" w:color="auto"/>
              </w:divBdr>
            </w:div>
          </w:divsChild>
        </w:div>
        <w:div w:id="1130318093">
          <w:marLeft w:val="0"/>
          <w:marRight w:val="0"/>
          <w:marTop w:val="0"/>
          <w:marBottom w:val="0"/>
          <w:divBdr>
            <w:top w:val="none" w:sz="0" w:space="0" w:color="auto"/>
            <w:left w:val="none" w:sz="0" w:space="0" w:color="auto"/>
            <w:bottom w:val="none" w:sz="0" w:space="0" w:color="auto"/>
            <w:right w:val="none" w:sz="0" w:space="0" w:color="auto"/>
          </w:divBdr>
          <w:divsChild>
            <w:div w:id="451169050">
              <w:marLeft w:val="0"/>
              <w:marRight w:val="0"/>
              <w:marTop w:val="0"/>
              <w:marBottom w:val="0"/>
              <w:divBdr>
                <w:top w:val="none" w:sz="0" w:space="0" w:color="auto"/>
                <w:left w:val="none" w:sz="0" w:space="0" w:color="auto"/>
                <w:bottom w:val="none" w:sz="0" w:space="0" w:color="auto"/>
                <w:right w:val="none" w:sz="0" w:space="0" w:color="auto"/>
              </w:divBdr>
            </w:div>
          </w:divsChild>
        </w:div>
        <w:div w:id="526597673">
          <w:marLeft w:val="0"/>
          <w:marRight w:val="0"/>
          <w:marTop w:val="0"/>
          <w:marBottom w:val="0"/>
          <w:divBdr>
            <w:top w:val="none" w:sz="0" w:space="0" w:color="auto"/>
            <w:left w:val="none" w:sz="0" w:space="0" w:color="auto"/>
            <w:bottom w:val="none" w:sz="0" w:space="0" w:color="auto"/>
            <w:right w:val="none" w:sz="0" w:space="0" w:color="auto"/>
          </w:divBdr>
          <w:divsChild>
            <w:div w:id="465395125">
              <w:marLeft w:val="0"/>
              <w:marRight w:val="0"/>
              <w:marTop w:val="0"/>
              <w:marBottom w:val="0"/>
              <w:divBdr>
                <w:top w:val="none" w:sz="0" w:space="0" w:color="auto"/>
                <w:left w:val="none" w:sz="0" w:space="0" w:color="auto"/>
                <w:bottom w:val="none" w:sz="0" w:space="0" w:color="auto"/>
                <w:right w:val="none" w:sz="0" w:space="0" w:color="auto"/>
              </w:divBdr>
            </w:div>
          </w:divsChild>
        </w:div>
        <w:div w:id="1217165019">
          <w:marLeft w:val="0"/>
          <w:marRight w:val="0"/>
          <w:marTop w:val="0"/>
          <w:marBottom w:val="0"/>
          <w:divBdr>
            <w:top w:val="none" w:sz="0" w:space="0" w:color="auto"/>
            <w:left w:val="none" w:sz="0" w:space="0" w:color="auto"/>
            <w:bottom w:val="none" w:sz="0" w:space="0" w:color="auto"/>
            <w:right w:val="none" w:sz="0" w:space="0" w:color="auto"/>
          </w:divBdr>
          <w:divsChild>
            <w:div w:id="1433092996">
              <w:marLeft w:val="0"/>
              <w:marRight w:val="0"/>
              <w:marTop w:val="0"/>
              <w:marBottom w:val="0"/>
              <w:divBdr>
                <w:top w:val="none" w:sz="0" w:space="0" w:color="auto"/>
                <w:left w:val="none" w:sz="0" w:space="0" w:color="auto"/>
                <w:bottom w:val="none" w:sz="0" w:space="0" w:color="auto"/>
                <w:right w:val="none" w:sz="0" w:space="0" w:color="auto"/>
              </w:divBdr>
            </w:div>
          </w:divsChild>
        </w:div>
        <w:div w:id="784470809">
          <w:marLeft w:val="0"/>
          <w:marRight w:val="0"/>
          <w:marTop w:val="0"/>
          <w:marBottom w:val="0"/>
          <w:divBdr>
            <w:top w:val="none" w:sz="0" w:space="0" w:color="auto"/>
            <w:left w:val="none" w:sz="0" w:space="0" w:color="auto"/>
            <w:bottom w:val="none" w:sz="0" w:space="0" w:color="auto"/>
            <w:right w:val="none" w:sz="0" w:space="0" w:color="auto"/>
          </w:divBdr>
          <w:divsChild>
            <w:div w:id="1361279966">
              <w:marLeft w:val="0"/>
              <w:marRight w:val="0"/>
              <w:marTop w:val="0"/>
              <w:marBottom w:val="0"/>
              <w:divBdr>
                <w:top w:val="none" w:sz="0" w:space="0" w:color="auto"/>
                <w:left w:val="none" w:sz="0" w:space="0" w:color="auto"/>
                <w:bottom w:val="none" w:sz="0" w:space="0" w:color="auto"/>
                <w:right w:val="none" w:sz="0" w:space="0" w:color="auto"/>
              </w:divBdr>
            </w:div>
          </w:divsChild>
        </w:div>
        <w:div w:id="1136223566">
          <w:marLeft w:val="0"/>
          <w:marRight w:val="0"/>
          <w:marTop w:val="0"/>
          <w:marBottom w:val="0"/>
          <w:divBdr>
            <w:top w:val="none" w:sz="0" w:space="0" w:color="auto"/>
            <w:left w:val="none" w:sz="0" w:space="0" w:color="auto"/>
            <w:bottom w:val="none" w:sz="0" w:space="0" w:color="auto"/>
            <w:right w:val="none" w:sz="0" w:space="0" w:color="auto"/>
          </w:divBdr>
          <w:divsChild>
            <w:div w:id="1159659965">
              <w:marLeft w:val="0"/>
              <w:marRight w:val="0"/>
              <w:marTop w:val="0"/>
              <w:marBottom w:val="0"/>
              <w:divBdr>
                <w:top w:val="none" w:sz="0" w:space="0" w:color="auto"/>
                <w:left w:val="none" w:sz="0" w:space="0" w:color="auto"/>
                <w:bottom w:val="none" w:sz="0" w:space="0" w:color="auto"/>
                <w:right w:val="none" w:sz="0" w:space="0" w:color="auto"/>
              </w:divBdr>
            </w:div>
          </w:divsChild>
        </w:div>
        <w:div w:id="1398893315">
          <w:marLeft w:val="0"/>
          <w:marRight w:val="0"/>
          <w:marTop w:val="0"/>
          <w:marBottom w:val="0"/>
          <w:divBdr>
            <w:top w:val="none" w:sz="0" w:space="0" w:color="auto"/>
            <w:left w:val="none" w:sz="0" w:space="0" w:color="auto"/>
            <w:bottom w:val="none" w:sz="0" w:space="0" w:color="auto"/>
            <w:right w:val="none" w:sz="0" w:space="0" w:color="auto"/>
          </w:divBdr>
          <w:divsChild>
            <w:div w:id="56441035">
              <w:marLeft w:val="0"/>
              <w:marRight w:val="0"/>
              <w:marTop w:val="0"/>
              <w:marBottom w:val="0"/>
              <w:divBdr>
                <w:top w:val="none" w:sz="0" w:space="0" w:color="auto"/>
                <w:left w:val="none" w:sz="0" w:space="0" w:color="auto"/>
                <w:bottom w:val="none" w:sz="0" w:space="0" w:color="auto"/>
                <w:right w:val="none" w:sz="0" w:space="0" w:color="auto"/>
              </w:divBdr>
            </w:div>
          </w:divsChild>
        </w:div>
        <w:div w:id="103619880">
          <w:marLeft w:val="0"/>
          <w:marRight w:val="0"/>
          <w:marTop w:val="0"/>
          <w:marBottom w:val="0"/>
          <w:divBdr>
            <w:top w:val="none" w:sz="0" w:space="0" w:color="auto"/>
            <w:left w:val="none" w:sz="0" w:space="0" w:color="auto"/>
            <w:bottom w:val="none" w:sz="0" w:space="0" w:color="auto"/>
            <w:right w:val="none" w:sz="0" w:space="0" w:color="auto"/>
          </w:divBdr>
          <w:divsChild>
            <w:div w:id="179051162">
              <w:marLeft w:val="0"/>
              <w:marRight w:val="0"/>
              <w:marTop w:val="0"/>
              <w:marBottom w:val="0"/>
              <w:divBdr>
                <w:top w:val="none" w:sz="0" w:space="0" w:color="auto"/>
                <w:left w:val="none" w:sz="0" w:space="0" w:color="auto"/>
                <w:bottom w:val="none" w:sz="0" w:space="0" w:color="auto"/>
                <w:right w:val="none" w:sz="0" w:space="0" w:color="auto"/>
              </w:divBdr>
            </w:div>
          </w:divsChild>
        </w:div>
        <w:div w:id="1996643193">
          <w:marLeft w:val="0"/>
          <w:marRight w:val="0"/>
          <w:marTop w:val="0"/>
          <w:marBottom w:val="0"/>
          <w:divBdr>
            <w:top w:val="none" w:sz="0" w:space="0" w:color="auto"/>
            <w:left w:val="none" w:sz="0" w:space="0" w:color="auto"/>
            <w:bottom w:val="none" w:sz="0" w:space="0" w:color="auto"/>
            <w:right w:val="none" w:sz="0" w:space="0" w:color="auto"/>
          </w:divBdr>
          <w:divsChild>
            <w:div w:id="382487484">
              <w:marLeft w:val="0"/>
              <w:marRight w:val="0"/>
              <w:marTop w:val="0"/>
              <w:marBottom w:val="0"/>
              <w:divBdr>
                <w:top w:val="none" w:sz="0" w:space="0" w:color="auto"/>
                <w:left w:val="none" w:sz="0" w:space="0" w:color="auto"/>
                <w:bottom w:val="none" w:sz="0" w:space="0" w:color="auto"/>
                <w:right w:val="none" w:sz="0" w:space="0" w:color="auto"/>
              </w:divBdr>
            </w:div>
          </w:divsChild>
        </w:div>
        <w:div w:id="1999844122">
          <w:marLeft w:val="0"/>
          <w:marRight w:val="0"/>
          <w:marTop w:val="0"/>
          <w:marBottom w:val="0"/>
          <w:divBdr>
            <w:top w:val="none" w:sz="0" w:space="0" w:color="auto"/>
            <w:left w:val="none" w:sz="0" w:space="0" w:color="auto"/>
            <w:bottom w:val="none" w:sz="0" w:space="0" w:color="auto"/>
            <w:right w:val="none" w:sz="0" w:space="0" w:color="auto"/>
          </w:divBdr>
          <w:divsChild>
            <w:div w:id="1224171486">
              <w:marLeft w:val="0"/>
              <w:marRight w:val="0"/>
              <w:marTop w:val="0"/>
              <w:marBottom w:val="0"/>
              <w:divBdr>
                <w:top w:val="none" w:sz="0" w:space="0" w:color="auto"/>
                <w:left w:val="none" w:sz="0" w:space="0" w:color="auto"/>
                <w:bottom w:val="none" w:sz="0" w:space="0" w:color="auto"/>
                <w:right w:val="none" w:sz="0" w:space="0" w:color="auto"/>
              </w:divBdr>
            </w:div>
          </w:divsChild>
        </w:div>
        <w:div w:id="875774716">
          <w:marLeft w:val="0"/>
          <w:marRight w:val="0"/>
          <w:marTop w:val="0"/>
          <w:marBottom w:val="0"/>
          <w:divBdr>
            <w:top w:val="none" w:sz="0" w:space="0" w:color="auto"/>
            <w:left w:val="none" w:sz="0" w:space="0" w:color="auto"/>
            <w:bottom w:val="none" w:sz="0" w:space="0" w:color="auto"/>
            <w:right w:val="none" w:sz="0" w:space="0" w:color="auto"/>
          </w:divBdr>
          <w:divsChild>
            <w:div w:id="316498675">
              <w:marLeft w:val="0"/>
              <w:marRight w:val="0"/>
              <w:marTop w:val="0"/>
              <w:marBottom w:val="0"/>
              <w:divBdr>
                <w:top w:val="none" w:sz="0" w:space="0" w:color="auto"/>
                <w:left w:val="none" w:sz="0" w:space="0" w:color="auto"/>
                <w:bottom w:val="none" w:sz="0" w:space="0" w:color="auto"/>
                <w:right w:val="none" w:sz="0" w:space="0" w:color="auto"/>
              </w:divBdr>
            </w:div>
          </w:divsChild>
        </w:div>
        <w:div w:id="1819228534">
          <w:marLeft w:val="0"/>
          <w:marRight w:val="0"/>
          <w:marTop w:val="0"/>
          <w:marBottom w:val="0"/>
          <w:divBdr>
            <w:top w:val="none" w:sz="0" w:space="0" w:color="auto"/>
            <w:left w:val="none" w:sz="0" w:space="0" w:color="auto"/>
            <w:bottom w:val="none" w:sz="0" w:space="0" w:color="auto"/>
            <w:right w:val="none" w:sz="0" w:space="0" w:color="auto"/>
          </w:divBdr>
          <w:divsChild>
            <w:div w:id="1458642755">
              <w:marLeft w:val="0"/>
              <w:marRight w:val="0"/>
              <w:marTop w:val="0"/>
              <w:marBottom w:val="0"/>
              <w:divBdr>
                <w:top w:val="none" w:sz="0" w:space="0" w:color="auto"/>
                <w:left w:val="none" w:sz="0" w:space="0" w:color="auto"/>
                <w:bottom w:val="none" w:sz="0" w:space="0" w:color="auto"/>
                <w:right w:val="none" w:sz="0" w:space="0" w:color="auto"/>
              </w:divBdr>
            </w:div>
          </w:divsChild>
        </w:div>
        <w:div w:id="820342171">
          <w:marLeft w:val="0"/>
          <w:marRight w:val="0"/>
          <w:marTop w:val="0"/>
          <w:marBottom w:val="0"/>
          <w:divBdr>
            <w:top w:val="none" w:sz="0" w:space="0" w:color="auto"/>
            <w:left w:val="none" w:sz="0" w:space="0" w:color="auto"/>
            <w:bottom w:val="none" w:sz="0" w:space="0" w:color="auto"/>
            <w:right w:val="none" w:sz="0" w:space="0" w:color="auto"/>
          </w:divBdr>
          <w:divsChild>
            <w:div w:id="1855417626">
              <w:marLeft w:val="0"/>
              <w:marRight w:val="0"/>
              <w:marTop w:val="0"/>
              <w:marBottom w:val="0"/>
              <w:divBdr>
                <w:top w:val="none" w:sz="0" w:space="0" w:color="auto"/>
                <w:left w:val="none" w:sz="0" w:space="0" w:color="auto"/>
                <w:bottom w:val="none" w:sz="0" w:space="0" w:color="auto"/>
                <w:right w:val="none" w:sz="0" w:space="0" w:color="auto"/>
              </w:divBdr>
            </w:div>
          </w:divsChild>
        </w:div>
        <w:div w:id="1483698667">
          <w:marLeft w:val="0"/>
          <w:marRight w:val="0"/>
          <w:marTop w:val="0"/>
          <w:marBottom w:val="0"/>
          <w:divBdr>
            <w:top w:val="none" w:sz="0" w:space="0" w:color="auto"/>
            <w:left w:val="none" w:sz="0" w:space="0" w:color="auto"/>
            <w:bottom w:val="none" w:sz="0" w:space="0" w:color="auto"/>
            <w:right w:val="none" w:sz="0" w:space="0" w:color="auto"/>
          </w:divBdr>
          <w:divsChild>
            <w:div w:id="103039250">
              <w:marLeft w:val="0"/>
              <w:marRight w:val="0"/>
              <w:marTop w:val="0"/>
              <w:marBottom w:val="0"/>
              <w:divBdr>
                <w:top w:val="none" w:sz="0" w:space="0" w:color="auto"/>
                <w:left w:val="none" w:sz="0" w:space="0" w:color="auto"/>
                <w:bottom w:val="none" w:sz="0" w:space="0" w:color="auto"/>
                <w:right w:val="none" w:sz="0" w:space="0" w:color="auto"/>
              </w:divBdr>
            </w:div>
          </w:divsChild>
        </w:div>
        <w:div w:id="1210069187">
          <w:marLeft w:val="0"/>
          <w:marRight w:val="0"/>
          <w:marTop w:val="0"/>
          <w:marBottom w:val="0"/>
          <w:divBdr>
            <w:top w:val="none" w:sz="0" w:space="0" w:color="auto"/>
            <w:left w:val="none" w:sz="0" w:space="0" w:color="auto"/>
            <w:bottom w:val="none" w:sz="0" w:space="0" w:color="auto"/>
            <w:right w:val="none" w:sz="0" w:space="0" w:color="auto"/>
          </w:divBdr>
          <w:divsChild>
            <w:div w:id="1884167675">
              <w:marLeft w:val="0"/>
              <w:marRight w:val="0"/>
              <w:marTop w:val="0"/>
              <w:marBottom w:val="0"/>
              <w:divBdr>
                <w:top w:val="none" w:sz="0" w:space="0" w:color="auto"/>
                <w:left w:val="none" w:sz="0" w:space="0" w:color="auto"/>
                <w:bottom w:val="none" w:sz="0" w:space="0" w:color="auto"/>
                <w:right w:val="none" w:sz="0" w:space="0" w:color="auto"/>
              </w:divBdr>
            </w:div>
          </w:divsChild>
        </w:div>
        <w:div w:id="273876497">
          <w:marLeft w:val="0"/>
          <w:marRight w:val="0"/>
          <w:marTop w:val="0"/>
          <w:marBottom w:val="0"/>
          <w:divBdr>
            <w:top w:val="none" w:sz="0" w:space="0" w:color="auto"/>
            <w:left w:val="none" w:sz="0" w:space="0" w:color="auto"/>
            <w:bottom w:val="none" w:sz="0" w:space="0" w:color="auto"/>
            <w:right w:val="none" w:sz="0" w:space="0" w:color="auto"/>
          </w:divBdr>
          <w:divsChild>
            <w:div w:id="1089810963">
              <w:marLeft w:val="0"/>
              <w:marRight w:val="0"/>
              <w:marTop w:val="0"/>
              <w:marBottom w:val="0"/>
              <w:divBdr>
                <w:top w:val="none" w:sz="0" w:space="0" w:color="auto"/>
                <w:left w:val="none" w:sz="0" w:space="0" w:color="auto"/>
                <w:bottom w:val="none" w:sz="0" w:space="0" w:color="auto"/>
                <w:right w:val="none" w:sz="0" w:space="0" w:color="auto"/>
              </w:divBdr>
            </w:div>
          </w:divsChild>
        </w:div>
        <w:div w:id="60521496">
          <w:marLeft w:val="0"/>
          <w:marRight w:val="0"/>
          <w:marTop w:val="0"/>
          <w:marBottom w:val="0"/>
          <w:divBdr>
            <w:top w:val="none" w:sz="0" w:space="0" w:color="auto"/>
            <w:left w:val="none" w:sz="0" w:space="0" w:color="auto"/>
            <w:bottom w:val="none" w:sz="0" w:space="0" w:color="auto"/>
            <w:right w:val="none" w:sz="0" w:space="0" w:color="auto"/>
          </w:divBdr>
          <w:divsChild>
            <w:div w:id="1225221077">
              <w:marLeft w:val="0"/>
              <w:marRight w:val="0"/>
              <w:marTop w:val="0"/>
              <w:marBottom w:val="0"/>
              <w:divBdr>
                <w:top w:val="none" w:sz="0" w:space="0" w:color="auto"/>
                <w:left w:val="none" w:sz="0" w:space="0" w:color="auto"/>
                <w:bottom w:val="none" w:sz="0" w:space="0" w:color="auto"/>
                <w:right w:val="none" w:sz="0" w:space="0" w:color="auto"/>
              </w:divBdr>
            </w:div>
          </w:divsChild>
        </w:div>
        <w:div w:id="68582742">
          <w:marLeft w:val="0"/>
          <w:marRight w:val="0"/>
          <w:marTop w:val="0"/>
          <w:marBottom w:val="0"/>
          <w:divBdr>
            <w:top w:val="none" w:sz="0" w:space="0" w:color="auto"/>
            <w:left w:val="none" w:sz="0" w:space="0" w:color="auto"/>
            <w:bottom w:val="none" w:sz="0" w:space="0" w:color="auto"/>
            <w:right w:val="none" w:sz="0" w:space="0" w:color="auto"/>
          </w:divBdr>
          <w:divsChild>
            <w:div w:id="1460031810">
              <w:marLeft w:val="0"/>
              <w:marRight w:val="0"/>
              <w:marTop w:val="0"/>
              <w:marBottom w:val="0"/>
              <w:divBdr>
                <w:top w:val="none" w:sz="0" w:space="0" w:color="auto"/>
                <w:left w:val="none" w:sz="0" w:space="0" w:color="auto"/>
                <w:bottom w:val="none" w:sz="0" w:space="0" w:color="auto"/>
                <w:right w:val="none" w:sz="0" w:space="0" w:color="auto"/>
              </w:divBdr>
            </w:div>
          </w:divsChild>
        </w:div>
        <w:div w:id="1334723707">
          <w:marLeft w:val="0"/>
          <w:marRight w:val="0"/>
          <w:marTop w:val="0"/>
          <w:marBottom w:val="0"/>
          <w:divBdr>
            <w:top w:val="none" w:sz="0" w:space="0" w:color="auto"/>
            <w:left w:val="none" w:sz="0" w:space="0" w:color="auto"/>
            <w:bottom w:val="none" w:sz="0" w:space="0" w:color="auto"/>
            <w:right w:val="none" w:sz="0" w:space="0" w:color="auto"/>
          </w:divBdr>
          <w:divsChild>
            <w:div w:id="1758556088">
              <w:marLeft w:val="0"/>
              <w:marRight w:val="0"/>
              <w:marTop w:val="0"/>
              <w:marBottom w:val="0"/>
              <w:divBdr>
                <w:top w:val="none" w:sz="0" w:space="0" w:color="auto"/>
                <w:left w:val="none" w:sz="0" w:space="0" w:color="auto"/>
                <w:bottom w:val="none" w:sz="0" w:space="0" w:color="auto"/>
                <w:right w:val="none" w:sz="0" w:space="0" w:color="auto"/>
              </w:divBdr>
            </w:div>
            <w:div w:id="2135051997">
              <w:marLeft w:val="0"/>
              <w:marRight w:val="0"/>
              <w:marTop w:val="0"/>
              <w:marBottom w:val="0"/>
              <w:divBdr>
                <w:top w:val="none" w:sz="0" w:space="0" w:color="auto"/>
                <w:left w:val="none" w:sz="0" w:space="0" w:color="auto"/>
                <w:bottom w:val="none" w:sz="0" w:space="0" w:color="auto"/>
                <w:right w:val="none" w:sz="0" w:space="0" w:color="auto"/>
              </w:divBdr>
            </w:div>
            <w:div w:id="523247570">
              <w:marLeft w:val="0"/>
              <w:marRight w:val="0"/>
              <w:marTop w:val="0"/>
              <w:marBottom w:val="0"/>
              <w:divBdr>
                <w:top w:val="none" w:sz="0" w:space="0" w:color="auto"/>
                <w:left w:val="none" w:sz="0" w:space="0" w:color="auto"/>
                <w:bottom w:val="none" w:sz="0" w:space="0" w:color="auto"/>
                <w:right w:val="none" w:sz="0" w:space="0" w:color="auto"/>
              </w:divBdr>
            </w:div>
            <w:div w:id="1312755857">
              <w:marLeft w:val="0"/>
              <w:marRight w:val="0"/>
              <w:marTop w:val="0"/>
              <w:marBottom w:val="0"/>
              <w:divBdr>
                <w:top w:val="none" w:sz="0" w:space="0" w:color="auto"/>
                <w:left w:val="none" w:sz="0" w:space="0" w:color="auto"/>
                <w:bottom w:val="none" w:sz="0" w:space="0" w:color="auto"/>
                <w:right w:val="none" w:sz="0" w:space="0" w:color="auto"/>
              </w:divBdr>
            </w:div>
            <w:div w:id="328753201">
              <w:marLeft w:val="0"/>
              <w:marRight w:val="0"/>
              <w:marTop w:val="0"/>
              <w:marBottom w:val="0"/>
              <w:divBdr>
                <w:top w:val="none" w:sz="0" w:space="0" w:color="auto"/>
                <w:left w:val="none" w:sz="0" w:space="0" w:color="auto"/>
                <w:bottom w:val="none" w:sz="0" w:space="0" w:color="auto"/>
                <w:right w:val="none" w:sz="0" w:space="0" w:color="auto"/>
              </w:divBdr>
            </w:div>
            <w:div w:id="1487670467">
              <w:marLeft w:val="0"/>
              <w:marRight w:val="0"/>
              <w:marTop w:val="0"/>
              <w:marBottom w:val="0"/>
              <w:divBdr>
                <w:top w:val="none" w:sz="0" w:space="0" w:color="auto"/>
                <w:left w:val="none" w:sz="0" w:space="0" w:color="auto"/>
                <w:bottom w:val="none" w:sz="0" w:space="0" w:color="auto"/>
                <w:right w:val="none" w:sz="0" w:space="0" w:color="auto"/>
              </w:divBdr>
            </w:div>
            <w:div w:id="690884215">
              <w:marLeft w:val="0"/>
              <w:marRight w:val="0"/>
              <w:marTop w:val="0"/>
              <w:marBottom w:val="0"/>
              <w:divBdr>
                <w:top w:val="none" w:sz="0" w:space="0" w:color="auto"/>
                <w:left w:val="none" w:sz="0" w:space="0" w:color="auto"/>
                <w:bottom w:val="none" w:sz="0" w:space="0" w:color="auto"/>
                <w:right w:val="none" w:sz="0" w:space="0" w:color="auto"/>
              </w:divBdr>
            </w:div>
            <w:div w:id="103157433">
              <w:marLeft w:val="0"/>
              <w:marRight w:val="0"/>
              <w:marTop w:val="0"/>
              <w:marBottom w:val="0"/>
              <w:divBdr>
                <w:top w:val="none" w:sz="0" w:space="0" w:color="auto"/>
                <w:left w:val="none" w:sz="0" w:space="0" w:color="auto"/>
                <w:bottom w:val="none" w:sz="0" w:space="0" w:color="auto"/>
                <w:right w:val="none" w:sz="0" w:space="0" w:color="auto"/>
              </w:divBdr>
            </w:div>
            <w:div w:id="1237516466">
              <w:marLeft w:val="0"/>
              <w:marRight w:val="0"/>
              <w:marTop w:val="0"/>
              <w:marBottom w:val="0"/>
              <w:divBdr>
                <w:top w:val="none" w:sz="0" w:space="0" w:color="auto"/>
                <w:left w:val="none" w:sz="0" w:space="0" w:color="auto"/>
                <w:bottom w:val="none" w:sz="0" w:space="0" w:color="auto"/>
                <w:right w:val="none" w:sz="0" w:space="0" w:color="auto"/>
              </w:divBdr>
            </w:div>
            <w:div w:id="1124037700">
              <w:marLeft w:val="0"/>
              <w:marRight w:val="0"/>
              <w:marTop w:val="0"/>
              <w:marBottom w:val="0"/>
              <w:divBdr>
                <w:top w:val="none" w:sz="0" w:space="0" w:color="auto"/>
                <w:left w:val="none" w:sz="0" w:space="0" w:color="auto"/>
                <w:bottom w:val="none" w:sz="0" w:space="0" w:color="auto"/>
                <w:right w:val="none" w:sz="0" w:space="0" w:color="auto"/>
              </w:divBdr>
            </w:div>
            <w:div w:id="1900289733">
              <w:marLeft w:val="0"/>
              <w:marRight w:val="0"/>
              <w:marTop w:val="0"/>
              <w:marBottom w:val="0"/>
              <w:divBdr>
                <w:top w:val="none" w:sz="0" w:space="0" w:color="auto"/>
                <w:left w:val="none" w:sz="0" w:space="0" w:color="auto"/>
                <w:bottom w:val="none" w:sz="0" w:space="0" w:color="auto"/>
                <w:right w:val="none" w:sz="0" w:space="0" w:color="auto"/>
              </w:divBdr>
            </w:div>
            <w:div w:id="1857957481">
              <w:marLeft w:val="0"/>
              <w:marRight w:val="0"/>
              <w:marTop w:val="0"/>
              <w:marBottom w:val="0"/>
              <w:divBdr>
                <w:top w:val="none" w:sz="0" w:space="0" w:color="auto"/>
                <w:left w:val="none" w:sz="0" w:space="0" w:color="auto"/>
                <w:bottom w:val="none" w:sz="0" w:space="0" w:color="auto"/>
                <w:right w:val="none" w:sz="0" w:space="0" w:color="auto"/>
              </w:divBdr>
            </w:div>
            <w:div w:id="67852588">
              <w:marLeft w:val="0"/>
              <w:marRight w:val="0"/>
              <w:marTop w:val="0"/>
              <w:marBottom w:val="0"/>
              <w:divBdr>
                <w:top w:val="none" w:sz="0" w:space="0" w:color="auto"/>
                <w:left w:val="none" w:sz="0" w:space="0" w:color="auto"/>
                <w:bottom w:val="none" w:sz="0" w:space="0" w:color="auto"/>
                <w:right w:val="none" w:sz="0" w:space="0" w:color="auto"/>
              </w:divBdr>
            </w:div>
            <w:div w:id="131363934">
              <w:marLeft w:val="0"/>
              <w:marRight w:val="0"/>
              <w:marTop w:val="0"/>
              <w:marBottom w:val="0"/>
              <w:divBdr>
                <w:top w:val="none" w:sz="0" w:space="0" w:color="auto"/>
                <w:left w:val="none" w:sz="0" w:space="0" w:color="auto"/>
                <w:bottom w:val="none" w:sz="0" w:space="0" w:color="auto"/>
                <w:right w:val="none" w:sz="0" w:space="0" w:color="auto"/>
              </w:divBdr>
            </w:div>
            <w:div w:id="1701011934">
              <w:marLeft w:val="0"/>
              <w:marRight w:val="0"/>
              <w:marTop w:val="0"/>
              <w:marBottom w:val="0"/>
              <w:divBdr>
                <w:top w:val="none" w:sz="0" w:space="0" w:color="auto"/>
                <w:left w:val="none" w:sz="0" w:space="0" w:color="auto"/>
                <w:bottom w:val="none" w:sz="0" w:space="0" w:color="auto"/>
                <w:right w:val="none" w:sz="0" w:space="0" w:color="auto"/>
              </w:divBdr>
            </w:div>
            <w:div w:id="942111611">
              <w:marLeft w:val="0"/>
              <w:marRight w:val="0"/>
              <w:marTop w:val="0"/>
              <w:marBottom w:val="0"/>
              <w:divBdr>
                <w:top w:val="none" w:sz="0" w:space="0" w:color="auto"/>
                <w:left w:val="none" w:sz="0" w:space="0" w:color="auto"/>
                <w:bottom w:val="none" w:sz="0" w:space="0" w:color="auto"/>
                <w:right w:val="none" w:sz="0" w:space="0" w:color="auto"/>
              </w:divBdr>
            </w:div>
            <w:div w:id="1448236798">
              <w:marLeft w:val="0"/>
              <w:marRight w:val="0"/>
              <w:marTop w:val="0"/>
              <w:marBottom w:val="0"/>
              <w:divBdr>
                <w:top w:val="none" w:sz="0" w:space="0" w:color="auto"/>
                <w:left w:val="none" w:sz="0" w:space="0" w:color="auto"/>
                <w:bottom w:val="none" w:sz="0" w:space="0" w:color="auto"/>
                <w:right w:val="none" w:sz="0" w:space="0" w:color="auto"/>
              </w:divBdr>
            </w:div>
            <w:div w:id="1736705251">
              <w:marLeft w:val="0"/>
              <w:marRight w:val="0"/>
              <w:marTop w:val="0"/>
              <w:marBottom w:val="0"/>
              <w:divBdr>
                <w:top w:val="none" w:sz="0" w:space="0" w:color="auto"/>
                <w:left w:val="none" w:sz="0" w:space="0" w:color="auto"/>
                <w:bottom w:val="none" w:sz="0" w:space="0" w:color="auto"/>
                <w:right w:val="none" w:sz="0" w:space="0" w:color="auto"/>
              </w:divBdr>
            </w:div>
            <w:div w:id="2091583159">
              <w:marLeft w:val="0"/>
              <w:marRight w:val="0"/>
              <w:marTop w:val="0"/>
              <w:marBottom w:val="0"/>
              <w:divBdr>
                <w:top w:val="none" w:sz="0" w:space="0" w:color="auto"/>
                <w:left w:val="none" w:sz="0" w:space="0" w:color="auto"/>
                <w:bottom w:val="none" w:sz="0" w:space="0" w:color="auto"/>
                <w:right w:val="none" w:sz="0" w:space="0" w:color="auto"/>
              </w:divBdr>
            </w:div>
            <w:div w:id="882403428">
              <w:marLeft w:val="0"/>
              <w:marRight w:val="0"/>
              <w:marTop w:val="0"/>
              <w:marBottom w:val="0"/>
              <w:divBdr>
                <w:top w:val="none" w:sz="0" w:space="0" w:color="auto"/>
                <w:left w:val="none" w:sz="0" w:space="0" w:color="auto"/>
                <w:bottom w:val="none" w:sz="0" w:space="0" w:color="auto"/>
                <w:right w:val="none" w:sz="0" w:space="0" w:color="auto"/>
              </w:divBdr>
            </w:div>
            <w:div w:id="1482118562">
              <w:marLeft w:val="0"/>
              <w:marRight w:val="0"/>
              <w:marTop w:val="0"/>
              <w:marBottom w:val="0"/>
              <w:divBdr>
                <w:top w:val="none" w:sz="0" w:space="0" w:color="auto"/>
                <w:left w:val="none" w:sz="0" w:space="0" w:color="auto"/>
                <w:bottom w:val="none" w:sz="0" w:space="0" w:color="auto"/>
                <w:right w:val="none" w:sz="0" w:space="0" w:color="auto"/>
              </w:divBdr>
            </w:div>
            <w:div w:id="1471824642">
              <w:marLeft w:val="0"/>
              <w:marRight w:val="0"/>
              <w:marTop w:val="0"/>
              <w:marBottom w:val="0"/>
              <w:divBdr>
                <w:top w:val="none" w:sz="0" w:space="0" w:color="auto"/>
                <w:left w:val="none" w:sz="0" w:space="0" w:color="auto"/>
                <w:bottom w:val="none" w:sz="0" w:space="0" w:color="auto"/>
                <w:right w:val="none" w:sz="0" w:space="0" w:color="auto"/>
              </w:divBdr>
            </w:div>
            <w:div w:id="1239679108">
              <w:marLeft w:val="0"/>
              <w:marRight w:val="0"/>
              <w:marTop w:val="0"/>
              <w:marBottom w:val="0"/>
              <w:divBdr>
                <w:top w:val="none" w:sz="0" w:space="0" w:color="auto"/>
                <w:left w:val="none" w:sz="0" w:space="0" w:color="auto"/>
                <w:bottom w:val="none" w:sz="0" w:space="0" w:color="auto"/>
                <w:right w:val="none" w:sz="0" w:space="0" w:color="auto"/>
              </w:divBdr>
            </w:div>
          </w:divsChild>
        </w:div>
        <w:div w:id="913316514">
          <w:marLeft w:val="0"/>
          <w:marRight w:val="0"/>
          <w:marTop w:val="0"/>
          <w:marBottom w:val="0"/>
          <w:divBdr>
            <w:top w:val="none" w:sz="0" w:space="0" w:color="auto"/>
            <w:left w:val="none" w:sz="0" w:space="0" w:color="auto"/>
            <w:bottom w:val="none" w:sz="0" w:space="0" w:color="auto"/>
            <w:right w:val="none" w:sz="0" w:space="0" w:color="auto"/>
          </w:divBdr>
          <w:divsChild>
            <w:div w:id="865797799">
              <w:marLeft w:val="0"/>
              <w:marRight w:val="0"/>
              <w:marTop w:val="0"/>
              <w:marBottom w:val="0"/>
              <w:divBdr>
                <w:top w:val="none" w:sz="0" w:space="0" w:color="auto"/>
                <w:left w:val="none" w:sz="0" w:space="0" w:color="auto"/>
                <w:bottom w:val="none" w:sz="0" w:space="0" w:color="auto"/>
                <w:right w:val="none" w:sz="0" w:space="0" w:color="auto"/>
              </w:divBdr>
            </w:div>
          </w:divsChild>
        </w:div>
        <w:div w:id="876545930">
          <w:marLeft w:val="0"/>
          <w:marRight w:val="0"/>
          <w:marTop w:val="0"/>
          <w:marBottom w:val="0"/>
          <w:divBdr>
            <w:top w:val="none" w:sz="0" w:space="0" w:color="auto"/>
            <w:left w:val="none" w:sz="0" w:space="0" w:color="auto"/>
            <w:bottom w:val="none" w:sz="0" w:space="0" w:color="auto"/>
            <w:right w:val="none" w:sz="0" w:space="0" w:color="auto"/>
          </w:divBdr>
          <w:divsChild>
            <w:div w:id="1413771143">
              <w:marLeft w:val="0"/>
              <w:marRight w:val="0"/>
              <w:marTop w:val="0"/>
              <w:marBottom w:val="0"/>
              <w:divBdr>
                <w:top w:val="none" w:sz="0" w:space="0" w:color="auto"/>
                <w:left w:val="none" w:sz="0" w:space="0" w:color="auto"/>
                <w:bottom w:val="none" w:sz="0" w:space="0" w:color="auto"/>
                <w:right w:val="none" w:sz="0" w:space="0" w:color="auto"/>
              </w:divBdr>
            </w:div>
          </w:divsChild>
        </w:div>
        <w:div w:id="1259294641">
          <w:marLeft w:val="0"/>
          <w:marRight w:val="0"/>
          <w:marTop w:val="0"/>
          <w:marBottom w:val="0"/>
          <w:divBdr>
            <w:top w:val="none" w:sz="0" w:space="0" w:color="auto"/>
            <w:left w:val="none" w:sz="0" w:space="0" w:color="auto"/>
            <w:bottom w:val="none" w:sz="0" w:space="0" w:color="auto"/>
            <w:right w:val="none" w:sz="0" w:space="0" w:color="auto"/>
          </w:divBdr>
          <w:divsChild>
            <w:div w:id="903566461">
              <w:marLeft w:val="0"/>
              <w:marRight w:val="0"/>
              <w:marTop w:val="0"/>
              <w:marBottom w:val="0"/>
              <w:divBdr>
                <w:top w:val="none" w:sz="0" w:space="0" w:color="auto"/>
                <w:left w:val="none" w:sz="0" w:space="0" w:color="auto"/>
                <w:bottom w:val="none" w:sz="0" w:space="0" w:color="auto"/>
                <w:right w:val="none" w:sz="0" w:space="0" w:color="auto"/>
              </w:divBdr>
            </w:div>
            <w:div w:id="1914267971">
              <w:marLeft w:val="0"/>
              <w:marRight w:val="0"/>
              <w:marTop w:val="0"/>
              <w:marBottom w:val="0"/>
              <w:divBdr>
                <w:top w:val="none" w:sz="0" w:space="0" w:color="auto"/>
                <w:left w:val="none" w:sz="0" w:space="0" w:color="auto"/>
                <w:bottom w:val="none" w:sz="0" w:space="0" w:color="auto"/>
                <w:right w:val="none" w:sz="0" w:space="0" w:color="auto"/>
              </w:divBdr>
            </w:div>
            <w:div w:id="1775518450">
              <w:marLeft w:val="0"/>
              <w:marRight w:val="0"/>
              <w:marTop w:val="0"/>
              <w:marBottom w:val="0"/>
              <w:divBdr>
                <w:top w:val="none" w:sz="0" w:space="0" w:color="auto"/>
                <w:left w:val="none" w:sz="0" w:space="0" w:color="auto"/>
                <w:bottom w:val="none" w:sz="0" w:space="0" w:color="auto"/>
                <w:right w:val="none" w:sz="0" w:space="0" w:color="auto"/>
              </w:divBdr>
            </w:div>
            <w:div w:id="182624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449270">
      <w:bodyDiv w:val="1"/>
      <w:marLeft w:val="0"/>
      <w:marRight w:val="0"/>
      <w:marTop w:val="0"/>
      <w:marBottom w:val="0"/>
      <w:divBdr>
        <w:top w:val="none" w:sz="0" w:space="0" w:color="auto"/>
        <w:left w:val="none" w:sz="0" w:space="0" w:color="auto"/>
        <w:bottom w:val="none" w:sz="0" w:space="0" w:color="auto"/>
        <w:right w:val="none" w:sz="0" w:space="0" w:color="auto"/>
      </w:divBdr>
    </w:div>
    <w:div w:id="547961930">
      <w:bodyDiv w:val="1"/>
      <w:marLeft w:val="0"/>
      <w:marRight w:val="0"/>
      <w:marTop w:val="0"/>
      <w:marBottom w:val="0"/>
      <w:divBdr>
        <w:top w:val="none" w:sz="0" w:space="0" w:color="auto"/>
        <w:left w:val="none" w:sz="0" w:space="0" w:color="auto"/>
        <w:bottom w:val="none" w:sz="0" w:space="0" w:color="auto"/>
        <w:right w:val="none" w:sz="0" w:space="0" w:color="auto"/>
      </w:divBdr>
    </w:div>
    <w:div w:id="550921395">
      <w:bodyDiv w:val="1"/>
      <w:marLeft w:val="0"/>
      <w:marRight w:val="0"/>
      <w:marTop w:val="0"/>
      <w:marBottom w:val="0"/>
      <w:divBdr>
        <w:top w:val="none" w:sz="0" w:space="0" w:color="auto"/>
        <w:left w:val="none" w:sz="0" w:space="0" w:color="auto"/>
        <w:bottom w:val="none" w:sz="0" w:space="0" w:color="auto"/>
        <w:right w:val="none" w:sz="0" w:space="0" w:color="auto"/>
      </w:divBdr>
      <w:divsChild>
        <w:div w:id="1432553558">
          <w:marLeft w:val="0"/>
          <w:marRight w:val="0"/>
          <w:marTop w:val="0"/>
          <w:marBottom w:val="0"/>
          <w:divBdr>
            <w:top w:val="none" w:sz="0" w:space="0" w:color="auto"/>
            <w:left w:val="none" w:sz="0" w:space="0" w:color="auto"/>
            <w:bottom w:val="none" w:sz="0" w:space="0" w:color="auto"/>
            <w:right w:val="none" w:sz="0" w:space="0" w:color="auto"/>
          </w:divBdr>
        </w:div>
        <w:div w:id="1605191697">
          <w:marLeft w:val="0"/>
          <w:marRight w:val="0"/>
          <w:marTop w:val="0"/>
          <w:marBottom w:val="0"/>
          <w:divBdr>
            <w:top w:val="none" w:sz="0" w:space="0" w:color="auto"/>
            <w:left w:val="none" w:sz="0" w:space="0" w:color="auto"/>
            <w:bottom w:val="none" w:sz="0" w:space="0" w:color="auto"/>
            <w:right w:val="none" w:sz="0" w:space="0" w:color="auto"/>
          </w:divBdr>
        </w:div>
        <w:div w:id="1455903524">
          <w:marLeft w:val="0"/>
          <w:marRight w:val="0"/>
          <w:marTop w:val="0"/>
          <w:marBottom w:val="0"/>
          <w:divBdr>
            <w:top w:val="none" w:sz="0" w:space="0" w:color="auto"/>
            <w:left w:val="none" w:sz="0" w:space="0" w:color="auto"/>
            <w:bottom w:val="none" w:sz="0" w:space="0" w:color="auto"/>
            <w:right w:val="none" w:sz="0" w:space="0" w:color="auto"/>
          </w:divBdr>
        </w:div>
        <w:div w:id="478497152">
          <w:marLeft w:val="0"/>
          <w:marRight w:val="0"/>
          <w:marTop w:val="0"/>
          <w:marBottom w:val="0"/>
          <w:divBdr>
            <w:top w:val="none" w:sz="0" w:space="0" w:color="auto"/>
            <w:left w:val="none" w:sz="0" w:space="0" w:color="auto"/>
            <w:bottom w:val="none" w:sz="0" w:space="0" w:color="auto"/>
            <w:right w:val="none" w:sz="0" w:space="0" w:color="auto"/>
          </w:divBdr>
        </w:div>
        <w:div w:id="1646204627">
          <w:marLeft w:val="0"/>
          <w:marRight w:val="0"/>
          <w:marTop w:val="0"/>
          <w:marBottom w:val="0"/>
          <w:divBdr>
            <w:top w:val="none" w:sz="0" w:space="0" w:color="auto"/>
            <w:left w:val="none" w:sz="0" w:space="0" w:color="auto"/>
            <w:bottom w:val="none" w:sz="0" w:space="0" w:color="auto"/>
            <w:right w:val="none" w:sz="0" w:space="0" w:color="auto"/>
          </w:divBdr>
        </w:div>
      </w:divsChild>
    </w:div>
    <w:div w:id="556890796">
      <w:bodyDiv w:val="1"/>
      <w:marLeft w:val="0"/>
      <w:marRight w:val="0"/>
      <w:marTop w:val="0"/>
      <w:marBottom w:val="0"/>
      <w:divBdr>
        <w:top w:val="none" w:sz="0" w:space="0" w:color="auto"/>
        <w:left w:val="none" w:sz="0" w:space="0" w:color="auto"/>
        <w:bottom w:val="none" w:sz="0" w:space="0" w:color="auto"/>
        <w:right w:val="none" w:sz="0" w:space="0" w:color="auto"/>
      </w:divBdr>
    </w:div>
    <w:div w:id="558904977">
      <w:bodyDiv w:val="1"/>
      <w:marLeft w:val="0"/>
      <w:marRight w:val="0"/>
      <w:marTop w:val="0"/>
      <w:marBottom w:val="0"/>
      <w:divBdr>
        <w:top w:val="none" w:sz="0" w:space="0" w:color="auto"/>
        <w:left w:val="none" w:sz="0" w:space="0" w:color="auto"/>
        <w:bottom w:val="none" w:sz="0" w:space="0" w:color="auto"/>
        <w:right w:val="none" w:sz="0" w:space="0" w:color="auto"/>
      </w:divBdr>
    </w:div>
    <w:div w:id="561330087">
      <w:bodyDiv w:val="1"/>
      <w:marLeft w:val="0"/>
      <w:marRight w:val="0"/>
      <w:marTop w:val="0"/>
      <w:marBottom w:val="0"/>
      <w:divBdr>
        <w:top w:val="none" w:sz="0" w:space="0" w:color="auto"/>
        <w:left w:val="none" w:sz="0" w:space="0" w:color="auto"/>
        <w:bottom w:val="none" w:sz="0" w:space="0" w:color="auto"/>
        <w:right w:val="none" w:sz="0" w:space="0" w:color="auto"/>
      </w:divBdr>
    </w:div>
    <w:div w:id="561790763">
      <w:bodyDiv w:val="1"/>
      <w:marLeft w:val="0"/>
      <w:marRight w:val="0"/>
      <w:marTop w:val="0"/>
      <w:marBottom w:val="0"/>
      <w:divBdr>
        <w:top w:val="none" w:sz="0" w:space="0" w:color="auto"/>
        <w:left w:val="none" w:sz="0" w:space="0" w:color="auto"/>
        <w:bottom w:val="none" w:sz="0" w:space="0" w:color="auto"/>
        <w:right w:val="none" w:sz="0" w:space="0" w:color="auto"/>
      </w:divBdr>
    </w:div>
    <w:div w:id="570622732">
      <w:bodyDiv w:val="1"/>
      <w:marLeft w:val="0"/>
      <w:marRight w:val="0"/>
      <w:marTop w:val="0"/>
      <w:marBottom w:val="0"/>
      <w:divBdr>
        <w:top w:val="none" w:sz="0" w:space="0" w:color="auto"/>
        <w:left w:val="none" w:sz="0" w:space="0" w:color="auto"/>
        <w:bottom w:val="none" w:sz="0" w:space="0" w:color="auto"/>
        <w:right w:val="none" w:sz="0" w:space="0" w:color="auto"/>
      </w:divBdr>
    </w:div>
    <w:div w:id="574822448">
      <w:bodyDiv w:val="1"/>
      <w:marLeft w:val="0"/>
      <w:marRight w:val="0"/>
      <w:marTop w:val="0"/>
      <w:marBottom w:val="0"/>
      <w:divBdr>
        <w:top w:val="none" w:sz="0" w:space="0" w:color="auto"/>
        <w:left w:val="none" w:sz="0" w:space="0" w:color="auto"/>
        <w:bottom w:val="none" w:sz="0" w:space="0" w:color="auto"/>
        <w:right w:val="none" w:sz="0" w:space="0" w:color="auto"/>
      </w:divBdr>
    </w:div>
    <w:div w:id="575239448">
      <w:bodyDiv w:val="1"/>
      <w:marLeft w:val="0"/>
      <w:marRight w:val="0"/>
      <w:marTop w:val="0"/>
      <w:marBottom w:val="0"/>
      <w:divBdr>
        <w:top w:val="none" w:sz="0" w:space="0" w:color="auto"/>
        <w:left w:val="none" w:sz="0" w:space="0" w:color="auto"/>
        <w:bottom w:val="none" w:sz="0" w:space="0" w:color="auto"/>
        <w:right w:val="none" w:sz="0" w:space="0" w:color="auto"/>
      </w:divBdr>
      <w:divsChild>
        <w:div w:id="1264415973">
          <w:marLeft w:val="0"/>
          <w:marRight w:val="0"/>
          <w:marTop w:val="0"/>
          <w:marBottom w:val="0"/>
          <w:divBdr>
            <w:top w:val="none" w:sz="0" w:space="0" w:color="auto"/>
            <w:left w:val="none" w:sz="0" w:space="0" w:color="auto"/>
            <w:bottom w:val="none" w:sz="0" w:space="0" w:color="auto"/>
            <w:right w:val="none" w:sz="0" w:space="0" w:color="auto"/>
          </w:divBdr>
          <w:divsChild>
            <w:div w:id="1526484345">
              <w:marLeft w:val="0"/>
              <w:marRight w:val="0"/>
              <w:marTop w:val="0"/>
              <w:marBottom w:val="0"/>
              <w:divBdr>
                <w:top w:val="none" w:sz="0" w:space="0" w:color="auto"/>
                <w:left w:val="none" w:sz="0" w:space="0" w:color="auto"/>
                <w:bottom w:val="none" w:sz="0" w:space="0" w:color="auto"/>
                <w:right w:val="none" w:sz="0" w:space="0" w:color="auto"/>
              </w:divBdr>
            </w:div>
            <w:div w:id="1154298898">
              <w:marLeft w:val="0"/>
              <w:marRight w:val="0"/>
              <w:marTop w:val="0"/>
              <w:marBottom w:val="0"/>
              <w:divBdr>
                <w:top w:val="none" w:sz="0" w:space="0" w:color="auto"/>
                <w:left w:val="none" w:sz="0" w:space="0" w:color="auto"/>
                <w:bottom w:val="none" w:sz="0" w:space="0" w:color="auto"/>
                <w:right w:val="none" w:sz="0" w:space="0" w:color="auto"/>
              </w:divBdr>
            </w:div>
            <w:div w:id="519440299">
              <w:marLeft w:val="0"/>
              <w:marRight w:val="0"/>
              <w:marTop w:val="0"/>
              <w:marBottom w:val="0"/>
              <w:divBdr>
                <w:top w:val="none" w:sz="0" w:space="0" w:color="auto"/>
                <w:left w:val="none" w:sz="0" w:space="0" w:color="auto"/>
                <w:bottom w:val="none" w:sz="0" w:space="0" w:color="auto"/>
                <w:right w:val="none" w:sz="0" w:space="0" w:color="auto"/>
              </w:divBdr>
            </w:div>
            <w:div w:id="1195726623">
              <w:marLeft w:val="0"/>
              <w:marRight w:val="0"/>
              <w:marTop w:val="0"/>
              <w:marBottom w:val="0"/>
              <w:divBdr>
                <w:top w:val="none" w:sz="0" w:space="0" w:color="auto"/>
                <w:left w:val="none" w:sz="0" w:space="0" w:color="auto"/>
                <w:bottom w:val="none" w:sz="0" w:space="0" w:color="auto"/>
                <w:right w:val="none" w:sz="0" w:space="0" w:color="auto"/>
              </w:divBdr>
            </w:div>
            <w:div w:id="1653027271">
              <w:marLeft w:val="0"/>
              <w:marRight w:val="0"/>
              <w:marTop w:val="0"/>
              <w:marBottom w:val="0"/>
              <w:divBdr>
                <w:top w:val="none" w:sz="0" w:space="0" w:color="auto"/>
                <w:left w:val="none" w:sz="0" w:space="0" w:color="auto"/>
                <w:bottom w:val="none" w:sz="0" w:space="0" w:color="auto"/>
                <w:right w:val="none" w:sz="0" w:space="0" w:color="auto"/>
              </w:divBdr>
            </w:div>
            <w:div w:id="1136097683">
              <w:marLeft w:val="0"/>
              <w:marRight w:val="0"/>
              <w:marTop w:val="0"/>
              <w:marBottom w:val="0"/>
              <w:divBdr>
                <w:top w:val="none" w:sz="0" w:space="0" w:color="auto"/>
                <w:left w:val="none" w:sz="0" w:space="0" w:color="auto"/>
                <w:bottom w:val="none" w:sz="0" w:space="0" w:color="auto"/>
                <w:right w:val="none" w:sz="0" w:space="0" w:color="auto"/>
              </w:divBdr>
            </w:div>
            <w:div w:id="382827590">
              <w:marLeft w:val="0"/>
              <w:marRight w:val="0"/>
              <w:marTop w:val="0"/>
              <w:marBottom w:val="0"/>
              <w:divBdr>
                <w:top w:val="none" w:sz="0" w:space="0" w:color="auto"/>
                <w:left w:val="none" w:sz="0" w:space="0" w:color="auto"/>
                <w:bottom w:val="none" w:sz="0" w:space="0" w:color="auto"/>
                <w:right w:val="none" w:sz="0" w:space="0" w:color="auto"/>
              </w:divBdr>
            </w:div>
            <w:div w:id="722799156">
              <w:marLeft w:val="0"/>
              <w:marRight w:val="0"/>
              <w:marTop w:val="0"/>
              <w:marBottom w:val="0"/>
              <w:divBdr>
                <w:top w:val="none" w:sz="0" w:space="0" w:color="auto"/>
                <w:left w:val="none" w:sz="0" w:space="0" w:color="auto"/>
                <w:bottom w:val="none" w:sz="0" w:space="0" w:color="auto"/>
                <w:right w:val="none" w:sz="0" w:space="0" w:color="auto"/>
              </w:divBdr>
            </w:div>
            <w:div w:id="64497665">
              <w:marLeft w:val="0"/>
              <w:marRight w:val="0"/>
              <w:marTop w:val="0"/>
              <w:marBottom w:val="0"/>
              <w:divBdr>
                <w:top w:val="none" w:sz="0" w:space="0" w:color="auto"/>
                <w:left w:val="none" w:sz="0" w:space="0" w:color="auto"/>
                <w:bottom w:val="none" w:sz="0" w:space="0" w:color="auto"/>
                <w:right w:val="none" w:sz="0" w:space="0" w:color="auto"/>
              </w:divBdr>
            </w:div>
            <w:div w:id="107100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20618">
      <w:bodyDiv w:val="1"/>
      <w:marLeft w:val="0"/>
      <w:marRight w:val="0"/>
      <w:marTop w:val="0"/>
      <w:marBottom w:val="0"/>
      <w:divBdr>
        <w:top w:val="none" w:sz="0" w:space="0" w:color="auto"/>
        <w:left w:val="none" w:sz="0" w:space="0" w:color="auto"/>
        <w:bottom w:val="none" w:sz="0" w:space="0" w:color="auto"/>
        <w:right w:val="none" w:sz="0" w:space="0" w:color="auto"/>
      </w:divBdr>
    </w:div>
    <w:div w:id="592663154">
      <w:bodyDiv w:val="1"/>
      <w:marLeft w:val="0"/>
      <w:marRight w:val="0"/>
      <w:marTop w:val="0"/>
      <w:marBottom w:val="0"/>
      <w:divBdr>
        <w:top w:val="none" w:sz="0" w:space="0" w:color="auto"/>
        <w:left w:val="none" w:sz="0" w:space="0" w:color="auto"/>
        <w:bottom w:val="none" w:sz="0" w:space="0" w:color="auto"/>
        <w:right w:val="none" w:sz="0" w:space="0" w:color="auto"/>
      </w:divBdr>
    </w:div>
    <w:div w:id="592712590">
      <w:bodyDiv w:val="1"/>
      <w:marLeft w:val="0"/>
      <w:marRight w:val="0"/>
      <w:marTop w:val="0"/>
      <w:marBottom w:val="0"/>
      <w:divBdr>
        <w:top w:val="none" w:sz="0" w:space="0" w:color="auto"/>
        <w:left w:val="none" w:sz="0" w:space="0" w:color="auto"/>
        <w:bottom w:val="none" w:sz="0" w:space="0" w:color="auto"/>
        <w:right w:val="none" w:sz="0" w:space="0" w:color="auto"/>
      </w:divBdr>
    </w:div>
    <w:div w:id="595602519">
      <w:bodyDiv w:val="1"/>
      <w:marLeft w:val="0"/>
      <w:marRight w:val="0"/>
      <w:marTop w:val="0"/>
      <w:marBottom w:val="0"/>
      <w:divBdr>
        <w:top w:val="none" w:sz="0" w:space="0" w:color="auto"/>
        <w:left w:val="none" w:sz="0" w:space="0" w:color="auto"/>
        <w:bottom w:val="none" w:sz="0" w:space="0" w:color="auto"/>
        <w:right w:val="none" w:sz="0" w:space="0" w:color="auto"/>
      </w:divBdr>
    </w:div>
    <w:div w:id="602346948">
      <w:bodyDiv w:val="1"/>
      <w:marLeft w:val="0"/>
      <w:marRight w:val="0"/>
      <w:marTop w:val="0"/>
      <w:marBottom w:val="0"/>
      <w:divBdr>
        <w:top w:val="none" w:sz="0" w:space="0" w:color="auto"/>
        <w:left w:val="none" w:sz="0" w:space="0" w:color="auto"/>
        <w:bottom w:val="none" w:sz="0" w:space="0" w:color="auto"/>
        <w:right w:val="none" w:sz="0" w:space="0" w:color="auto"/>
      </w:divBdr>
      <w:divsChild>
        <w:div w:id="942610546">
          <w:marLeft w:val="0"/>
          <w:marRight w:val="0"/>
          <w:marTop w:val="0"/>
          <w:marBottom w:val="0"/>
          <w:divBdr>
            <w:top w:val="none" w:sz="0" w:space="0" w:color="auto"/>
            <w:left w:val="none" w:sz="0" w:space="0" w:color="auto"/>
            <w:bottom w:val="none" w:sz="0" w:space="0" w:color="auto"/>
            <w:right w:val="none" w:sz="0" w:space="0" w:color="auto"/>
          </w:divBdr>
          <w:divsChild>
            <w:div w:id="2075276797">
              <w:marLeft w:val="0"/>
              <w:marRight w:val="0"/>
              <w:marTop w:val="0"/>
              <w:marBottom w:val="0"/>
              <w:divBdr>
                <w:top w:val="none" w:sz="0" w:space="0" w:color="auto"/>
                <w:left w:val="none" w:sz="0" w:space="0" w:color="auto"/>
                <w:bottom w:val="none" w:sz="0" w:space="0" w:color="auto"/>
                <w:right w:val="none" w:sz="0" w:space="0" w:color="auto"/>
              </w:divBdr>
            </w:div>
          </w:divsChild>
        </w:div>
        <w:div w:id="1253858166">
          <w:marLeft w:val="0"/>
          <w:marRight w:val="0"/>
          <w:marTop w:val="0"/>
          <w:marBottom w:val="0"/>
          <w:divBdr>
            <w:top w:val="none" w:sz="0" w:space="0" w:color="auto"/>
            <w:left w:val="none" w:sz="0" w:space="0" w:color="auto"/>
            <w:bottom w:val="none" w:sz="0" w:space="0" w:color="auto"/>
            <w:right w:val="none" w:sz="0" w:space="0" w:color="auto"/>
          </w:divBdr>
          <w:divsChild>
            <w:div w:id="1761680975">
              <w:marLeft w:val="0"/>
              <w:marRight w:val="0"/>
              <w:marTop w:val="0"/>
              <w:marBottom w:val="0"/>
              <w:divBdr>
                <w:top w:val="none" w:sz="0" w:space="0" w:color="auto"/>
                <w:left w:val="none" w:sz="0" w:space="0" w:color="auto"/>
                <w:bottom w:val="none" w:sz="0" w:space="0" w:color="auto"/>
                <w:right w:val="none" w:sz="0" w:space="0" w:color="auto"/>
              </w:divBdr>
            </w:div>
          </w:divsChild>
        </w:div>
        <w:div w:id="2106339301">
          <w:marLeft w:val="0"/>
          <w:marRight w:val="0"/>
          <w:marTop w:val="0"/>
          <w:marBottom w:val="0"/>
          <w:divBdr>
            <w:top w:val="none" w:sz="0" w:space="0" w:color="auto"/>
            <w:left w:val="none" w:sz="0" w:space="0" w:color="auto"/>
            <w:bottom w:val="none" w:sz="0" w:space="0" w:color="auto"/>
            <w:right w:val="none" w:sz="0" w:space="0" w:color="auto"/>
          </w:divBdr>
          <w:divsChild>
            <w:div w:id="1411077983">
              <w:marLeft w:val="0"/>
              <w:marRight w:val="0"/>
              <w:marTop w:val="0"/>
              <w:marBottom w:val="0"/>
              <w:divBdr>
                <w:top w:val="none" w:sz="0" w:space="0" w:color="auto"/>
                <w:left w:val="none" w:sz="0" w:space="0" w:color="auto"/>
                <w:bottom w:val="none" w:sz="0" w:space="0" w:color="auto"/>
                <w:right w:val="none" w:sz="0" w:space="0" w:color="auto"/>
              </w:divBdr>
            </w:div>
          </w:divsChild>
        </w:div>
        <w:div w:id="1075787039">
          <w:marLeft w:val="0"/>
          <w:marRight w:val="0"/>
          <w:marTop w:val="0"/>
          <w:marBottom w:val="0"/>
          <w:divBdr>
            <w:top w:val="none" w:sz="0" w:space="0" w:color="auto"/>
            <w:left w:val="none" w:sz="0" w:space="0" w:color="auto"/>
            <w:bottom w:val="none" w:sz="0" w:space="0" w:color="auto"/>
            <w:right w:val="none" w:sz="0" w:space="0" w:color="auto"/>
          </w:divBdr>
          <w:divsChild>
            <w:div w:id="2076929016">
              <w:marLeft w:val="0"/>
              <w:marRight w:val="0"/>
              <w:marTop w:val="0"/>
              <w:marBottom w:val="0"/>
              <w:divBdr>
                <w:top w:val="none" w:sz="0" w:space="0" w:color="auto"/>
                <w:left w:val="none" w:sz="0" w:space="0" w:color="auto"/>
                <w:bottom w:val="none" w:sz="0" w:space="0" w:color="auto"/>
                <w:right w:val="none" w:sz="0" w:space="0" w:color="auto"/>
              </w:divBdr>
            </w:div>
          </w:divsChild>
        </w:div>
        <w:div w:id="903877502">
          <w:marLeft w:val="0"/>
          <w:marRight w:val="0"/>
          <w:marTop w:val="0"/>
          <w:marBottom w:val="0"/>
          <w:divBdr>
            <w:top w:val="none" w:sz="0" w:space="0" w:color="auto"/>
            <w:left w:val="none" w:sz="0" w:space="0" w:color="auto"/>
            <w:bottom w:val="none" w:sz="0" w:space="0" w:color="auto"/>
            <w:right w:val="none" w:sz="0" w:space="0" w:color="auto"/>
          </w:divBdr>
          <w:divsChild>
            <w:div w:id="1949921026">
              <w:marLeft w:val="0"/>
              <w:marRight w:val="0"/>
              <w:marTop w:val="0"/>
              <w:marBottom w:val="0"/>
              <w:divBdr>
                <w:top w:val="none" w:sz="0" w:space="0" w:color="auto"/>
                <w:left w:val="none" w:sz="0" w:space="0" w:color="auto"/>
                <w:bottom w:val="none" w:sz="0" w:space="0" w:color="auto"/>
                <w:right w:val="none" w:sz="0" w:space="0" w:color="auto"/>
              </w:divBdr>
            </w:div>
          </w:divsChild>
        </w:div>
        <w:div w:id="1796437944">
          <w:marLeft w:val="0"/>
          <w:marRight w:val="0"/>
          <w:marTop w:val="0"/>
          <w:marBottom w:val="0"/>
          <w:divBdr>
            <w:top w:val="none" w:sz="0" w:space="0" w:color="auto"/>
            <w:left w:val="none" w:sz="0" w:space="0" w:color="auto"/>
            <w:bottom w:val="none" w:sz="0" w:space="0" w:color="auto"/>
            <w:right w:val="none" w:sz="0" w:space="0" w:color="auto"/>
          </w:divBdr>
          <w:divsChild>
            <w:div w:id="1529683753">
              <w:marLeft w:val="0"/>
              <w:marRight w:val="0"/>
              <w:marTop w:val="0"/>
              <w:marBottom w:val="0"/>
              <w:divBdr>
                <w:top w:val="none" w:sz="0" w:space="0" w:color="auto"/>
                <w:left w:val="none" w:sz="0" w:space="0" w:color="auto"/>
                <w:bottom w:val="none" w:sz="0" w:space="0" w:color="auto"/>
                <w:right w:val="none" w:sz="0" w:space="0" w:color="auto"/>
              </w:divBdr>
            </w:div>
          </w:divsChild>
        </w:div>
        <w:div w:id="1524516160">
          <w:marLeft w:val="0"/>
          <w:marRight w:val="0"/>
          <w:marTop w:val="0"/>
          <w:marBottom w:val="0"/>
          <w:divBdr>
            <w:top w:val="none" w:sz="0" w:space="0" w:color="auto"/>
            <w:left w:val="none" w:sz="0" w:space="0" w:color="auto"/>
            <w:bottom w:val="none" w:sz="0" w:space="0" w:color="auto"/>
            <w:right w:val="none" w:sz="0" w:space="0" w:color="auto"/>
          </w:divBdr>
          <w:divsChild>
            <w:div w:id="1850632635">
              <w:marLeft w:val="0"/>
              <w:marRight w:val="0"/>
              <w:marTop w:val="0"/>
              <w:marBottom w:val="0"/>
              <w:divBdr>
                <w:top w:val="none" w:sz="0" w:space="0" w:color="auto"/>
                <w:left w:val="none" w:sz="0" w:space="0" w:color="auto"/>
                <w:bottom w:val="none" w:sz="0" w:space="0" w:color="auto"/>
                <w:right w:val="none" w:sz="0" w:space="0" w:color="auto"/>
              </w:divBdr>
            </w:div>
          </w:divsChild>
        </w:div>
        <w:div w:id="1789660690">
          <w:marLeft w:val="0"/>
          <w:marRight w:val="0"/>
          <w:marTop w:val="0"/>
          <w:marBottom w:val="0"/>
          <w:divBdr>
            <w:top w:val="none" w:sz="0" w:space="0" w:color="auto"/>
            <w:left w:val="none" w:sz="0" w:space="0" w:color="auto"/>
            <w:bottom w:val="none" w:sz="0" w:space="0" w:color="auto"/>
            <w:right w:val="none" w:sz="0" w:space="0" w:color="auto"/>
          </w:divBdr>
          <w:divsChild>
            <w:div w:id="1368869592">
              <w:marLeft w:val="0"/>
              <w:marRight w:val="0"/>
              <w:marTop w:val="0"/>
              <w:marBottom w:val="0"/>
              <w:divBdr>
                <w:top w:val="none" w:sz="0" w:space="0" w:color="auto"/>
                <w:left w:val="none" w:sz="0" w:space="0" w:color="auto"/>
                <w:bottom w:val="none" w:sz="0" w:space="0" w:color="auto"/>
                <w:right w:val="none" w:sz="0" w:space="0" w:color="auto"/>
              </w:divBdr>
            </w:div>
          </w:divsChild>
        </w:div>
        <w:div w:id="1930892918">
          <w:marLeft w:val="0"/>
          <w:marRight w:val="0"/>
          <w:marTop w:val="0"/>
          <w:marBottom w:val="0"/>
          <w:divBdr>
            <w:top w:val="none" w:sz="0" w:space="0" w:color="auto"/>
            <w:left w:val="none" w:sz="0" w:space="0" w:color="auto"/>
            <w:bottom w:val="none" w:sz="0" w:space="0" w:color="auto"/>
            <w:right w:val="none" w:sz="0" w:space="0" w:color="auto"/>
          </w:divBdr>
          <w:divsChild>
            <w:div w:id="1228953182">
              <w:marLeft w:val="0"/>
              <w:marRight w:val="0"/>
              <w:marTop w:val="0"/>
              <w:marBottom w:val="0"/>
              <w:divBdr>
                <w:top w:val="none" w:sz="0" w:space="0" w:color="auto"/>
                <w:left w:val="none" w:sz="0" w:space="0" w:color="auto"/>
                <w:bottom w:val="none" w:sz="0" w:space="0" w:color="auto"/>
                <w:right w:val="none" w:sz="0" w:space="0" w:color="auto"/>
              </w:divBdr>
            </w:div>
          </w:divsChild>
        </w:div>
        <w:div w:id="294918782">
          <w:marLeft w:val="0"/>
          <w:marRight w:val="0"/>
          <w:marTop w:val="0"/>
          <w:marBottom w:val="0"/>
          <w:divBdr>
            <w:top w:val="none" w:sz="0" w:space="0" w:color="auto"/>
            <w:left w:val="none" w:sz="0" w:space="0" w:color="auto"/>
            <w:bottom w:val="none" w:sz="0" w:space="0" w:color="auto"/>
            <w:right w:val="none" w:sz="0" w:space="0" w:color="auto"/>
          </w:divBdr>
          <w:divsChild>
            <w:div w:id="1077633675">
              <w:marLeft w:val="0"/>
              <w:marRight w:val="0"/>
              <w:marTop w:val="0"/>
              <w:marBottom w:val="0"/>
              <w:divBdr>
                <w:top w:val="none" w:sz="0" w:space="0" w:color="auto"/>
                <w:left w:val="none" w:sz="0" w:space="0" w:color="auto"/>
                <w:bottom w:val="none" w:sz="0" w:space="0" w:color="auto"/>
                <w:right w:val="none" w:sz="0" w:space="0" w:color="auto"/>
              </w:divBdr>
            </w:div>
          </w:divsChild>
        </w:div>
        <w:div w:id="380599017">
          <w:marLeft w:val="0"/>
          <w:marRight w:val="0"/>
          <w:marTop w:val="0"/>
          <w:marBottom w:val="0"/>
          <w:divBdr>
            <w:top w:val="none" w:sz="0" w:space="0" w:color="auto"/>
            <w:left w:val="none" w:sz="0" w:space="0" w:color="auto"/>
            <w:bottom w:val="none" w:sz="0" w:space="0" w:color="auto"/>
            <w:right w:val="none" w:sz="0" w:space="0" w:color="auto"/>
          </w:divBdr>
          <w:divsChild>
            <w:div w:id="1902016477">
              <w:marLeft w:val="0"/>
              <w:marRight w:val="0"/>
              <w:marTop w:val="0"/>
              <w:marBottom w:val="0"/>
              <w:divBdr>
                <w:top w:val="none" w:sz="0" w:space="0" w:color="auto"/>
                <w:left w:val="none" w:sz="0" w:space="0" w:color="auto"/>
                <w:bottom w:val="none" w:sz="0" w:space="0" w:color="auto"/>
                <w:right w:val="none" w:sz="0" w:space="0" w:color="auto"/>
              </w:divBdr>
            </w:div>
          </w:divsChild>
        </w:div>
        <w:div w:id="501555202">
          <w:marLeft w:val="0"/>
          <w:marRight w:val="0"/>
          <w:marTop w:val="0"/>
          <w:marBottom w:val="0"/>
          <w:divBdr>
            <w:top w:val="none" w:sz="0" w:space="0" w:color="auto"/>
            <w:left w:val="none" w:sz="0" w:space="0" w:color="auto"/>
            <w:bottom w:val="none" w:sz="0" w:space="0" w:color="auto"/>
            <w:right w:val="none" w:sz="0" w:space="0" w:color="auto"/>
          </w:divBdr>
          <w:divsChild>
            <w:div w:id="1550923694">
              <w:marLeft w:val="0"/>
              <w:marRight w:val="0"/>
              <w:marTop w:val="0"/>
              <w:marBottom w:val="0"/>
              <w:divBdr>
                <w:top w:val="none" w:sz="0" w:space="0" w:color="auto"/>
                <w:left w:val="none" w:sz="0" w:space="0" w:color="auto"/>
                <w:bottom w:val="none" w:sz="0" w:space="0" w:color="auto"/>
                <w:right w:val="none" w:sz="0" w:space="0" w:color="auto"/>
              </w:divBdr>
            </w:div>
          </w:divsChild>
        </w:div>
        <w:div w:id="669143567">
          <w:marLeft w:val="0"/>
          <w:marRight w:val="0"/>
          <w:marTop w:val="0"/>
          <w:marBottom w:val="0"/>
          <w:divBdr>
            <w:top w:val="none" w:sz="0" w:space="0" w:color="auto"/>
            <w:left w:val="none" w:sz="0" w:space="0" w:color="auto"/>
            <w:bottom w:val="none" w:sz="0" w:space="0" w:color="auto"/>
            <w:right w:val="none" w:sz="0" w:space="0" w:color="auto"/>
          </w:divBdr>
          <w:divsChild>
            <w:div w:id="104884559">
              <w:marLeft w:val="0"/>
              <w:marRight w:val="0"/>
              <w:marTop w:val="0"/>
              <w:marBottom w:val="0"/>
              <w:divBdr>
                <w:top w:val="none" w:sz="0" w:space="0" w:color="auto"/>
                <w:left w:val="none" w:sz="0" w:space="0" w:color="auto"/>
                <w:bottom w:val="none" w:sz="0" w:space="0" w:color="auto"/>
                <w:right w:val="none" w:sz="0" w:space="0" w:color="auto"/>
              </w:divBdr>
            </w:div>
          </w:divsChild>
        </w:div>
        <w:div w:id="1843858578">
          <w:marLeft w:val="0"/>
          <w:marRight w:val="0"/>
          <w:marTop w:val="0"/>
          <w:marBottom w:val="0"/>
          <w:divBdr>
            <w:top w:val="none" w:sz="0" w:space="0" w:color="auto"/>
            <w:left w:val="none" w:sz="0" w:space="0" w:color="auto"/>
            <w:bottom w:val="none" w:sz="0" w:space="0" w:color="auto"/>
            <w:right w:val="none" w:sz="0" w:space="0" w:color="auto"/>
          </w:divBdr>
          <w:divsChild>
            <w:div w:id="906457793">
              <w:marLeft w:val="0"/>
              <w:marRight w:val="0"/>
              <w:marTop w:val="0"/>
              <w:marBottom w:val="0"/>
              <w:divBdr>
                <w:top w:val="none" w:sz="0" w:space="0" w:color="auto"/>
                <w:left w:val="none" w:sz="0" w:space="0" w:color="auto"/>
                <w:bottom w:val="none" w:sz="0" w:space="0" w:color="auto"/>
                <w:right w:val="none" w:sz="0" w:space="0" w:color="auto"/>
              </w:divBdr>
            </w:div>
          </w:divsChild>
        </w:div>
        <w:div w:id="1624264075">
          <w:marLeft w:val="0"/>
          <w:marRight w:val="0"/>
          <w:marTop w:val="0"/>
          <w:marBottom w:val="0"/>
          <w:divBdr>
            <w:top w:val="none" w:sz="0" w:space="0" w:color="auto"/>
            <w:left w:val="none" w:sz="0" w:space="0" w:color="auto"/>
            <w:bottom w:val="none" w:sz="0" w:space="0" w:color="auto"/>
            <w:right w:val="none" w:sz="0" w:space="0" w:color="auto"/>
          </w:divBdr>
          <w:divsChild>
            <w:div w:id="1354304775">
              <w:marLeft w:val="0"/>
              <w:marRight w:val="0"/>
              <w:marTop w:val="0"/>
              <w:marBottom w:val="0"/>
              <w:divBdr>
                <w:top w:val="none" w:sz="0" w:space="0" w:color="auto"/>
                <w:left w:val="none" w:sz="0" w:space="0" w:color="auto"/>
                <w:bottom w:val="none" w:sz="0" w:space="0" w:color="auto"/>
                <w:right w:val="none" w:sz="0" w:space="0" w:color="auto"/>
              </w:divBdr>
            </w:div>
          </w:divsChild>
        </w:div>
        <w:div w:id="862324141">
          <w:marLeft w:val="0"/>
          <w:marRight w:val="0"/>
          <w:marTop w:val="0"/>
          <w:marBottom w:val="0"/>
          <w:divBdr>
            <w:top w:val="none" w:sz="0" w:space="0" w:color="auto"/>
            <w:left w:val="none" w:sz="0" w:space="0" w:color="auto"/>
            <w:bottom w:val="none" w:sz="0" w:space="0" w:color="auto"/>
            <w:right w:val="none" w:sz="0" w:space="0" w:color="auto"/>
          </w:divBdr>
          <w:divsChild>
            <w:div w:id="1725376005">
              <w:marLeft w:val="0"/>
              <w:marRight w:val="0"/>
              <w:marTop w:val="0"/>
              <w:marBottom w:val="0"/>
              <w:divBdr>
                <w:top w:val="none" w:sz="0" w:space="0" w:color="auto"/>
                <w:left w:val="none" w:sz="0" w:space="0" w:color="auto"/>
                <w:bottom w:val="none" w:sz="0" w:space="0" w:color="auto"/>
                <w:right w:val="none" w:sz="0" w:space="0" w:color="auto"/>
              </w:divBdr>
            </w:div>
          </w:divsChild>
        </w:div>
        <w:div w:id="1526866852">
          <w:marLeft w:val="0"/>
          <w:marRight w:val="0"/>
          <w:marTop w:val="0"/>
          <w:marBottom w:val="0"/>
          <w:divBdr>
            <w:top w:val="none" w:sz="0" w:space="0" w:color="auto"/>
            <w:left w:val="none" w:sz="0" w:space="0" w:color="auto"/>
            <w:bottom w:val="none" w:sz="0" w:space="0" w:color="auto"/>
            <w:right w:val="none" w:sz="0" w:space="0" w:color="auto"/>
          </w:divBdr>
          <w:divsChild>
            <w:div w:id="1095057962">
              <w:marLeft w:val="0"/>
              <w:marRight w:val="0"/>
              <w:marTop w:val="0"/>
              <w:marBottom w:val="0"/>
              <w:divBdr>
                <w:top w:val="none" w:sz="0" w:space="0" w:color="auto"/>
                <w:left w:val="none" w:sz="0" w:space="0" w:color="auto"/>
                <w:bottom w:val="none" w:sz="0" w:space="0" w:color="auto"/>
                <w:right w:val="none" w:sz="0" w:space="0" w:color="auto"/>
              </w:divBdr>
            </w:div>
          </w:divsChild>
        </w:div>
        <w:div w:id="1452095798">
          <w:marLeft w:val="0"/>
          <w:marRight w:val="0"/>
          <w:marTop w:val="0"/>
          <w:marBottom w:val="0"/>
          <w:divBdr>
            <w:top w:val="none" w:sz="0" w:space="0" w:color="auto"/>
            <w:left w:val="none" w:sz="0" w:space="0" w:color="auto"/>
            <w:bottom w:val="none" w:sz="0" w:space="0" w:color="auto"/>
            <w:right w:val="none" w:sz="0" w:space="0" w:color="auto"/>
          </w:divBdr>
          <w:divsChild>
            <w:div w:id="1396196235">
              <w:marLeft w:val="0"/>
              <w:marRight w:val="0"/>
              <w:marTop w:val="0"/>
              <w:marBottom w:val="0"/>
              <w:divBdr>
                <w:top w:val="none" w:sz="0" w:space="0" w:color="auto"/>
                <w:left w:val="none" w:sz="0" w:space="0" w:color="auto"/>
                <w:bottom w:val="none" w:sz="0" w:space="0" w:color="auto"/>
                <w:right w:val="none" w:sz="0" w:space="0" w:color="auto"/>
              </w:divBdr>
            </w:div>
          </w:divsChild>
        </w:div>
        <w:div w:id="1509177849">
          <w:marLeft w:val="0"/>
          <w:marRight w:val="0"/>
          <w:marTop w:val="0"/>
          <w:marBottom w:val="0"/>
          <w:divBdr>
            <w:top w:val="none" w:sz="0" w:space="0" w:color="auto"/>
            <w:left w:val="none" w:sz="0" w:space="0" w:color="auto"/>
            <w:bottom w:val="none" w:sz="0" w:space="0" w:color="auto"/>
            <w:right w:val="none" w:sz="0" w:space="0" w:color="auto"/>
          </w:divBdr>
          <w:divsChild>
            <w:div w:id="1500148940">
              <w:marLeft w:val="0"/>
              <w:marRight w:val="0"/>
              <w:marTop w:val="0"/>
              <w:marBottom w:val="0"/>
              <w:divBdr>
                <w:top w:val="none" w:sz="0" w:space="0" w:color="auto"/>
                <w:left w:val="none" w:sz="0" w:space="0" w:color="auto"/>
                <w:bottom w:val="none" w:sz="0" w:space="0" w:color="auto"/>
                <w:right w:val="none" w:sz="0" w:space="0" w:color="auto"/>
              </w:divBdr>
            </w:div>
          </w:divsChild>
        </w:div>
        <w:div w:id="1218399448">
          <w:marLeft w:val="0"/>
          <w:marRight w:val="0"/>
          <w:marTop w:val="0"/>
          <w:marBottom w:val="0"/>
          <w:divBdr>
            <w:top w:val="none" w:sz="0" w:space="0" w:color="auto"/>
            <w:left w:val="none" w:sz="0" w:space="0" w:color="auto"/>
            <w:bottom w:val="none" w:sz="0" w:space="0" w:color="auto"/>
            <w:right w:val="none" w:sz="0" w:space="0" w:color="auto"/>
          </w:divBdr>
          <w:divsChild>
            <w:div w:id="269048747">
              <w:marLeft w:val="0"/>
              <w:marRight w:val="0"/>
              <w:marTop w:val="0"/>
              <w:marBottom w:val="0"/>
              <w:divBdr>
                <w:top w:val="none" w:sz="0" w:space="0" w:color="auto"/>
                <w:left w:val="none" w:sz="0" w:space="0" w:color="auto"/>
                <w:bottom w:val="none" w:sz="0" w:space="0" w:color="auto"/>
                <w:right w:val="none" w:sz="0" w:space="0" w:color="auto"/>
              </w:divBdr>
            </w:div>
          </w:divsChild>
        </w:div>
        <w:div w:id="420219697">
          <w:marLeft w:val="0"/>
          <w:marRight w:val="0"/>
          <w:marTop w:val="0"/>
          <w:marBottom w:val="0"/>
          <w:divBdr>
            <w:top w:val="none" w:sz="0" w:space="0" w:color="auto"/>
            <w:left w:val="none" w:sz="0" w:space="0" w:color="auto"/>
            <w:bottom w:val="none" w:sz="0" w:space="0" w:color="auto"/>
            <w:right w:val="none" w:sz="0" w:space="0" w:color="auto"/>
          </w:divBdr>
          <w:divsChild>
            <w:div w:id="378475619">
              <w:marLeft w:val="0"/>
              <w:marRight w:val="0"/>
              <w:marTop w:val="0"/>
              <w:marBottom w:val="0"/>
              <w:divBdr>
                <w:top w:val="none" w:sz="0" w:space="0" w:color="auto"/>
                <w:left w:val="none" w:sz="0" w:space="0" w:color="auto"/>
                <w:bottom w:val="none" w:sz="0" w:space="0" w:color="auto"/>
                <w:right w:val="none" w:sz="0" w:space="0" w:color="auto"/>
              </w:divBdr>
            </w:div>
          </w:divsChild>
        </w:div>
        <w:div w:id="2051950503">
          <w:marLeft w:val="0"/>
          <w:marRight w:val="0"/>
          <w:marTop w:val="0"/>
          <w:marBottom w:val="0"/>
          <w:divBdr>
            <w:top w:val="none" w:sz="0" w:space="0" w:color="auto"/>
            <w:left w:val="none" w:sz="0" w:space="0" w:color="auto"/>
            <w:bottom w:val="none" w:sz="0" w:space="0" w:color="auto"/>
            <w:right w:val="none" w:sz="0" w:space="0" w:color="auto"/>
          </w:divBdr>
          <w:divsChild>
            <w:div w:id="1394813474">
              <w:marLeft w:val="0"/>
              <w:marRight w:val="0"/>
              <w:marTop w:val="0"/>
              <w:marBottom w:val="0"/>
              <w:divBdr>
                <w:top w:val="none" w:sz="0" w:space="0" w:color="auto"/>
                <w:left w:val="none" w:sz="0" w:space="0" w:color="auto"/>
                <w:bottom w:val="none" w:sz="0" w:space="0" w:color="auto"/>
                <w:right w:val="none" w:sz="0" w:space="0" w:color="auto"/>
              </w:divBdr>
            </w:div>
          </w:divsChild>
        </w:div>
        <w:div w:id="964505146">
          <w:marLeft w:val="0"/>
          <w:marRight w:val="0"/>
          <w:marTop w:val="0"/>
          <w:marBottom w:val="0"/>
          <w:divBdr>
            <w:top w:val="none" w:sz="0" w:space="0" w:color="auto"/>
            <w:left w:val="none" w:sz="0" w:space="0" w:color="auto"/>
            <w:bottom w:val="none" w:sz="0" w:space="0" w:color="auto"/>
            <w:right w:val="none" w:sz="0" w:space="0" w:color="auto"/>
          </w:divBdr>
          <w:divsChild>
            <w:div w:id="1960455303">
              <w:marLeft w:val="0"/>
              <w:marRight w:val="0"/>
              <w:marTop w:val="0"/>
              <w:marBottom w:val="0"/>
              <w:divBdr>
                <w:top w:val="none" w:sz="0" w:space="0" w:color="auto"/>
                <w:left w:val="none" w:sz="0" w:space="0" w:color="auto"/>
                <w:bottom w:val="none" w:sz="0" w:space="0" w:color="auto"/>
                <w:right w:val="none" w:sz="0" w:space="0" w:color="auto"/>
              </w:divBdr>
            </w:div>
          </w:divsChild>
        </w:div>
        <w:div w:id="1766727224">
          <w:marLeft w:val="0"/>
          <w:marRight w:val="0"/>
          <w:marTop w:val="0"/>
          <w:marBottom w:val="0"/>
          <w:divBdr>
            <w:top w:val="none" w:sz="0" w:space="0" w:color="auto"/>
            <w:left w:val="none" w:sz="0" w:space="0" w:color="auto"/>
            <w:bottom w:val="none" w:sz="0" w:space="0" w:color="auto"/>
            <w:right w:val="none" w:sz="0" w:space="0" w:color="auto"/>
          </w:divBdr>
          <w:divsChild>
            <w:div w:id="95564873">
              <w:marLeft w:val="0"/>
              <w:marRight w:val="0"/>
              <w:marTop w:val="0"/>
              <w:marBottom w:val="0"/>
              <w:divBdr>
                <w:top w:val="none" w:sz="0" w:space="0" w:color="auto"/>
                <w:left w:val="none" w:sz="0" w:space="0" w:color="auto"/>
                <w:bottom w:val="none" w:sz="0" w:space="0" w:color="auto"/>
                <w:right w:val="none" w:sz="0" w:space="0" w:color="auto"/>
              </w:divBdr>
            </w:div>
          </w:divsChild>
        </w:div>
        <w:div w:id="1887449507">
          <w:marLeft w:val="0"/>
          <w:marRight w:val="0"/>
          <w:marTop w:val="0"/>
          <w:marBottom w:val="0"/>
          <w:divBdr>
            <w:top w:val="none" w:sz="0" w:space="0" w:color="auto"/>
            <w:left w:val="none" w:sz="0" w:space="0" w:color="auto"/>
            <w:bottom w:val="none" w:sz="0" w:space="0" w:color="auto"/>
            <w:right w:val="none" w:sz="0" w:space="0" w:color="auto"/>
          </w:divBdr>
          <w:divsChild>
            <w:div w:id="1409769962">
              <w:marLeft w:val="0"/>
              <w:marRight w:val="0"/>
              <w:marTop w:val="0"/>
              <w:marBottom w:val="0"/>
              <w:divBdr>
                <w:top w:val="none" w:sz="0" w:space="0" w:color="auto"/>
                <w:left w:val="none" w:sz="0" w:space="0" w:color="auto"/>
                <w:bottom w:val="none" w:sz="0" w:space="0" w:color="auto"/>
                <w:right w:val="none" w:sz="0" w:space="0" w:color="auto"/>
              </w:divBdr>
            </w:div>
          </w:divsChild>
        </w:div>
        <w:div w:id="724910345">
          <w:marLeft w:val="0"/>
          <w:marRight w:val="0"/>
          <w:marTop w:val="0"/>
          <w:marBottom w:val="0"/>
          <w:divBdr>
            <w:top w:val="none" w:sz="0" w:space="0" w:color="auto"/>
            <w:left w:val="none" w:sz="0" w:space="0" w:color="auto"/>
            <w:bottom w:val="none" w:sz="0" w:space="0" w:color="auto"/>
            <w:right w:val="none" w:sz="0" w:space="0" w:color="auto"/>
          </w:divBdr>
          <w:divsChild>
            <w:div w:id="1474522010">
              <w:marLeft w:val="0"/>
              <w:marRight w:val="0"/>
              <w:marTop w:val="0"/>
              <w:marBottom w:val="0"/>
              <w:divBdr>
                <w:top w:val="none" w:sz="0" w:space="0" w:color="auto"/>
                <w:left w:val="none" w:sz="0" w:space="0" w:color="auto"/>
                <w:bottom w:val="none" w:sz="0" w:space="0" w:color="auto"/>
                <w:right w:val="none" w:sz="0" w:space="0" w:color="auto"/>
              </w:divBdr>
            </w:div>
          </w:divsChild>
        </w:div>
        <w:div w:id="377778758">
          <w:marLeft w:val="0"/>
          <w:marRight w:val="0"/>
          <w:marTop w:val="0"/>
          <w:marBottom w:val="0"/>
          <w:divBdr>
            <w:top w:val="none" w:sz="0" w:space="0" w:color="auto"/>
            <w:left w:val="none" w:sz="0" w:space="0" w:color="auto"/>
            <w:bottom w:val="none" w:sz="0" w:space="0" w:color="auto"/>
            <w:right w:val="none" w:sz="0" w:space="0" w:color="auto"/>
          </w:divBdr>
          <w:divsChild>
            <w:div w:id="221409869">
              <w:marLeft w:val="0"/>
              <w:marRight w:val="0"/>
              <w:marTop w:val="0"/>
              <w:marBottom w:val="0"/>
              <w:divBdr>
                <w:top w:val="none" w:sz="0" w:space="0" w:color="auto"/>
                <w:left w:val="none" w:sz="0" w:space="0" w:color="auto"/>
                <w:bottom w:val="none" w:sz="0" w:space="0" w:color="auto"/>
                <w:right w:val="none" w:sz="0" w:space="0" w:color="auto"/>
              </w:divBdr>
            </w:div>
          </w:divsChild>
        </w:div>
        <w:div w:id="887574356">
          <w:marLeft w:val="0"/>
          <w:marRight w:val="0"/>
          <w:marTop w:val="0"/>
          <w:marBottom w:val="0"/>
          <w:divBdr>
            <w:top w:val="none" w:sz="0" w:space="0" w:color="auto"/>
            <w:left w:val="none" w:sz="0" w:space="0" w:color="auto"/>
            <w:bottom w:val="none" w:sz="0" w:space="0" w:color="auto"/>
            <w:right w:val="none" w:sz="0" w:space="0" w:color="auto"/>
          </w:divBdr>
          <w:divsChild>
            <w:div w:id="364915913">
              <w:marLeft w:val="0"/>
              <w:marRight w:val="0"/>
              <w:marTop w:val="0"/>
              <w:marBottom w:val="0"/>
              <w:divBdr>
                <w:top w:val="none" w:sz="0" w:space="0" w:color="auto"/>
                <w:left w:val="none" w:sz="0" w:space="0" w:color="auto"/>
                <w:bottom w:val="none" w:sz="0" w:space="0" w:color="auto"/>
                <w:right w:val="none" w:sz="0" w:space="0" w:color="auto"/>
              </w:divBdr>
            </w:div>
          </w:divsChild>
        </w:div>
        <w:div w:id="60058103">
          <w:marLeft w:val="0"/>
          <w:marRight w:val="0"/>
          <w:marTop w:val="0"/>
          <w:marBottom w:val="0"/>
          <w:divBdr>
            <w:top w:val="none" w:sz="0" w:space="0" w:color="auto"/>
            <w:left w:val="none" w:sz="0" w:space="0" w:color="auto"/>
            <w:bottom w:val="none" w:sz="0" w:space="0" w:color="auto"/>
            <w:right w:val="none" w:sz="0" w:space="0" w:color="auto"/>
          </w:divBdr>
          <w:divsChild>
            <w:div w:id="2037730796">
              <w:marLeft w:val="0"/>
              <w:marRight w:val="0"/>
              <w:marTop w:val="0"/>
              <w:marBottom w:val="0"/>
              <w:divBdr>
                <w:top w:val="none" w:sz="0" w:space="0" w:color="auto"/>
                <w:left w:val="none" w:sz="0" w:space="0" w:color="auto"/>
                <w:bottom w:val="none" w:sz="0" w:space="0" w:color="auto"/>
                <w:right w:val="none" w:sz="0" w:space="0" w:color="auto"/>
              </w:divBdr>
            </w:div>
          </w:divsChild>
        </w:div>
        <w:div w:id="1953241424">
          <w:marLeft w:val="0"/>
          <w:marRight w:val="0"/>
          <w:marTop w:val="0"/>
          <w:marBottom w:val="0"/>
          <w:divBdr>
            <w:top w:val="none" w:sz="0" w:space="0" w:color="auto"/>
            <w:left w:val="none" w:sz="0" w:space="0" w:color="auto"/>
            <w:bottom w:val="none" w:sz="0" w:space="0" w:color="auto"/>
            <w:right w:val="none" w:sz="0" w:space="0" w:color="auto"/>
          </w:divBdr>
          <w:divsChild>
            <w:div w:id="1618218885">
              <w:marLeft w:val="0"/>
              <w:marRight w:val="0"/>
              <w:marTop w:val="0"/>
              <w:marBottom w:val="0"/>
              <w:divBdr>
                <w:top w:val="none" w:sz="0" w:space="0" w:color="auto"/>
                <w:left w:val="none" w:sz="0" w:space="0" w:color="auto"/>
                <w:bottom w:val="none" w:sz="0" w:space="0" w:color="auto"/>
                <w:right w:val="none" w:sz="0" w:space="0" w:color="auto"/>
              </w:divBdr>
            </w:div>
          </w:divsChild>
        </w:div>
        <w:div w:id="1330327986">
          <w:marLeft w:val="0"/>
          <w:marRight w:val="0"/>
          <w:marTop w:val="0"/>
          <w:marBottom w:val="0"/>
          <w:divBdr>
            <w:top w:val="none" w:sz="0" w:space="0" w:color="auto"/>
            <w:left w:val="none" w:sz="0" w:space="0" w:color="auto"/>
            <w:bottom w:val="none" w:sz="0" w:space="0" w:color="auto"/>
            <w:right w:val="none" w:sz="0" w:space="0" w:color="auto"/>
          </w:divBdr>
          <w:divsChild>
            <w:div w:id="339547937">
              <w:marLeft w:val="0"/>
              <w:marRight w:val="0"/>
              <w:marTop w:val="0"/>
              <w:marBottom w:val="0"/>
              <w:divBdr>
                <w:top w:val="none" w:sz="0" w:space="0" w:color="auto"/>
                <w:left w:val="none" w:sz="0" w:space="0" w:color="auto"/>
                <w:bottom w:val="none" w:sz="0" w:space="0" w:color="auto"/>
                <w:right w:val="none" w:sz="0" w:space="0" w:color="auto"/>
              </w:divBdr>
            </w:div>
          </w:divsChild>
        </w:div>
        <w:div w:id="1805614833">
          <w:marLeft w:val="0"/>
          <w:marRight w:val="0"/>
          <w:marTop w:val="0"/>
          <w:marBottom w:val="0"/>
          <w:divBdr>
            <w:top w:val="none" w:sz="0" w:space="0" w:color="auto"/>
            <w:left w:val="none" w:sz="0" w:space="0" w:color="auto"/>
            <w:bottom w:val="none" w:sz="0" w:space="0" w:color="auto"/>
            <w:right w:val="none" w:sz="0" w:space="0" w:color="auto"/>
          </w:divBdr>
          <w:divsChild>
            <w:div w:id="550650634">
              <w:marLeft w:val="0"/>
              <w:marRight w:val="0"/>
              <w:marTop w:val="0"/>
              <w:marBottom w:val="0"/>
              <w:divBdr>
                <w:top w:val="none" w:sz="0" w:space="0" w:color="auto"/>
                <w:left w:val="none" w:sz="0" w:space="0" w:color="auto"/>
                <w:bottom w:val="none" w:sz="0" w:space="0" w:color="auto"/>
                <w:right w:val="none" w:sz="0" w:space="0" w:color="auto"/>
              </w:divBdr>
            </w:div>
            <w:div w:id="1937517592">
              <w:marLeft w:val="0"/>
              <w:marRight w:val="0"/>
              <w:marTop w:val="0"/>
              <w:marBottom w:val="0"/>
              <w:divBdr>
                <w:top w:val="none" w:sz="0" w:space="0" w:color="auto"/>
                <w:left w:val="none" w:sz="0" w:space="0" w:color="auto"/>
                <w:bottom w:val="none" w:sz="0" w:space="0" w:color="auto"/>
                <w:right w:val="none" w:sz="0" w:space="0" w:color="auto"/>
              </w:divBdr>
            </w:div>
            <w:div w:id="1385445218">
              <w:marLeft w:val="0"/>
              <w:marRight w:val="0"/>
              <w:marTop w:val="0"/>
              <w:marBottom w:val="0"/>
              <w:divBdr>
                <w:top w:val="none" w:sz="0" w:space="0" w:color="auto"/>
                <w:left w:val="none" w:sz="0" w:space="0" w:color="auto"/>
                <w:bottom w:val="none" w:sz="0" w:space="0" w:color="auto"/>
                <w:right w:val="none" w:sz="0" w:space="0" w:color="auto"/>
              </w:divBdr>
            </w:div>
            <w:div w:id="1446971027">
              <w:marLeft w:val="0"/>
              <w:marRight w:val="0"/>
              <w:marTop w:val="0"/>
              <w:marBottom w:val="0"/>
              <w:divBdr>
                <w:top w:val="none" w:sz="0" w:space="0" w:color="auto"/>
                <w:left w:val="none" w:sz="0" w:space="0" w:color="auto"/>
                <w:bottom w:val="none" w:sz="0" w:space="0" w:color="auto"/>
                <w:right w:val="none" w:sz="0" w:space="0" w:color="auto"/>
              </w:divBdr>
            </w:div>
            <w:div w:id="1891307677">
              <w:marLeft w:val="0"/>
              <w:marRight w:val="0"/>
              <w:marTop w:val="0"/>
              <w:marBottom w:val="0"/>
              <w:divBdr>
                <w:top w:val="none" w:sz="0" w:space="0" w:color="auto"/>
                <w:left w:val="none" w:sz="0" w:space="0" w:color="auto"/>
                <w:bottom w:val="none" w:sz="0" w:space="0" w:color="auto"/>
                <w:right w:val="none" w:sz="0" w:space="0" w:color="auto"/>
              </w:divBdr>
            </w:div>
            <w:div w:id="96948798">
              <w:marLeft w:val="0"/>
              <w:marRight w:val="0"/>
              <w:marTop w:val="0"/>
              <w:marBottom w:val="0"/>
              <w:divBdr>
                <w:top w:val="none" w:sz="0" w:space="0" w:color="auto"/>
                <w:left w:val="none" w:sz="0" w:space="0" w:color="auto"/>
                <w:bottom w:val="none" w:sz="0" w:space="0" w:color="auto"/>
                <w:right w:val="none" w:sz="0" w:space="0" w:color="auto"/>
              </w:divBdr>
            </w:div>
            <w:div w:id="963845685">
              <w:marLeft w:val="0"/>
              <w:marRight w:val="0"/>
              <w:marTop w:val="0"/>
              <w:marBottom w:val="0"/>
              <w:divBdr>
                <w:top w:val="none" w:sz="0" w:space="0" w:color="auto"/>
                <w:left w:val="none" w:sz="0" w:space="0" w:color="auto"/>
                <w:bottom w:val="none" w:sz="0" w:space="0" w:color="auto"/>
                <w:right w:val="none" w:sz="0" w:space="0" w:color="auto"/>
              </w:divBdr>
            </w:div>
            <w:div w:id="1473905788">
              <w:marLeft w:val="0"/>
              <w:marRight w:val="0"/>
              <w:marTop w:val="0"/>
              <w:marBottom w:val="0"/>
              <w:divBdr>
                <w:top w:val="none" w:sz="0" w:space="0" w:color="auto"/>
                <w:left w:val="none" w:sz="0" w:space="0" w:color="auto"/>
                <w:bottom w:val="none" w:sz="0" w:space="0" w:color="auto"/>
                <w:right w:val="none" w:sz="0" w:space="0" w:color="auto"/>
              </w:divBdr>
            </w:div>
            <w:div w:id="194119046">
              <w:marLeft w:val="0"/>
              <w:marRight w:val="0"/>
              <w:marTop w:val="0"/>
              <w:marBottom w:val="0"/>
              <w:divBdr>
                <w:top w:val="none" w:sz="0" w:space="0" w:color="auto"/>
                <w:left w:val="none" w:sz="0" w:space="0" w:color="auto"/>
                <w:bottom w:val="none" w:sz="0" w:space="0" w:color="auto"/>
                <w:right w:val="none" w:sz="0" w:space="0" w:color="auto"/>
              </w:divBdr>
            </w:div>
            <w:div w:id="272596381">
              <w:marLeft w:val="0"/>
              <w:marRight w:val="0"/>
              <w:marTop w:val="0"/>
              <w:marBottom w:val="0"/>
              <w:divBdr>
                <w:top w:val="none" w:sz="0" w:space="0" w:color="auto"/>
                <w:left w:val="none" w:sz="0" w:space="0" w:color="auto"/>
                <w:bottom w:val="none" w:sz="0" w:space="0" w:color="auto"/>
                <w:right w:val="none" w:sz="0" w:space="0" w:color="auto"/>
              </w:divBdr>
            </w:div>
            <w:div w:id="2072117638">
              <w:marLeft w:val="0"/>
              <w:marRight w:val="0"/>
              <w:marTop w:val="0"/>
              <w:marBottom w:val="0"/>
              <w:divBdr>
                <w:top w:val="none" w:sz="0" w:space="0" w:color="auto"/>
                <w:left w:val="none" w:sz="0" w:space="0" w:color="auto"/>
                <w:bottom w:val="none" w:sz="0" w:space="0" w:color="auto"/>
                <w:right w:val="none" w:sz="0" w:space="0" w:color="auto"/>
              </w:divBdr>
            </w:div>
            <w:div w:id="486750464">
              <w:marLeft w:val="0"/>
              <w:marRight w:val="0"/>
              <w:marTop w:val="0"/>
              <w:marBottom w:val="0"/>
              <w:divBdr>
                <w:top w:val="none" w:sz="0" w:space="0" w:color="auto"/>
                <w:left w:val="none" w:sz="0" w:space="0" w:color="auto"/>
                <w:bottom w:val="none" w:sz="0" w:space="0" w:color="auto"/>
                <w:right w:val="none" w:sz="0" w:space="0" w:color="auto"/>
              </w:divBdr>
            </w:div>
            <w:div w:id="1219704831">
              <w:marLeft w:val="0"/>
              <w:marRight w:val="0"/>
              <w:marTop w:val="0"/>
              <w:marBottom w:val="0"/>
              <w:divBdr>
                <w:top w:val="none" w:sz="0" w:space="0" w:color="auto"/>
                <w:left w:val="none" w:sz="0" w:space="0" w:color="auto"/>
                <w:bottom w:val="none" w:sz="0" w:space="0" w:color="auto"/>
                <w:right w:val="none" w:sz="0" w:space="0" w:color="auto"/>
              </w:divBdr>
            </w:div>
            <w:div w:id="1121264018">
              <w:marLeft w:val="0"/>
              <w:marRight w:val="0"/>
              <w:marTop w:val="0"/>
              <w:marBottom w:val="0"/>
              <w:divBdr>
                <w:top w:val="none" w:sz="0" w:space="0" w:color="auto"/>
                <w:left w:val="none" w:sz="0" w:space="0" w:color="auto"/>
                <w:bottom w:val="none" w:sz="0" w:space="0" w:color="auto"/>
                <w:right w:val="none" w:sz="0" w:space="0" w:color="auto"/>
              </w:divBdr>
            </w:div>
            <w:div w:id="1139375708">
              <w:marLeft w:val="0"/>
              <w:marRight w:val="0"/>
              <w:marTop w:val="0"/>
              <w:marBottom w:val="0"/>
              <w:divBdr>
                <w:top w:val="none" w:sz="0" w:space="0" w:color="auto"/>
                <w:left w:val="none" w:sz="0" w:space="0" w:color="auto"/>
                <w:bottom w:val="none" w:sz="0" w:space="0" w:color="auto"/>
                <w:right w:val="none" w:sz="0" w:space="0" w:color="auto"/>
              </w:divBdr>
            </w:div>
            <w:div w:id="1316643879">
              <w:marLeft w:val="0"/>
              <w:marRight w:val="0"/>
              <w:marTop w:val="0"/>
              <w:marBottom w:val="0"/>
              <w:divBdr>
                <w:top w:val="none" w:sz="0" w:space="0" w:color="auto"/>
                <w:left w:val="none" w:sz="0" w:space="0" w:color="auto"/>
                <w:bottom w:val="none" w:sz="0" w:space="0" w:color="auto"/>
                <w:right w:val="none" w:sz="0" w:space="0" w:color="auto"/>
              </w:divBdr>
            </w:div>
            <w:div w:id="1557931727">
              <w:marLeft w:val="0"/>
              <w:marRight w:val="0"/>
              <w:marTop w:val="0"/>
              <w:marBottom w:val="0"/>
              <w:divBdr>
                <w:top w:val="none" w:sz="0" w:space="0" w:color="auto"/>
                <w:left w:val="none" w:sz="0" w:space="0" w:color="auto"/>
                <w:bottom w:val="none" w:sz="0" w:space="0" w:color="auto"/>
                <w:right w:val="none" w:sz="0" w:space="0" w:color="auto"/>
              </w:divBdr>
            </w:div>
          </w:divsChild>
        </w:div>
        <w:div w:id="1259678470">
          <w:marLeft w:val="0"/>
          <w:marRight w:val="0"/>
          <w:marTop w:val="0"/>
          <w:marBottom w:val="0"/>
          <w:divBdr>
            <w:top w:val="none" w:sz="0" w:space="0" w:color="auto"/>
            <w:left w:val="none" w:sz="0" w:space="0" w:color="auto"/>
            <w:bottom w:val="none" w:sz="0" w:space="0" w:color="auto"/>
            <w:right w:val="none" w:sz="0" w:space="0" w:color="auto"/>
          </w:divBdr>
          <w:divsChild>
            <w:div w:id="537930500">
              <w:marLeft w:val="0"/>
              <w:marRight w:val="0"/>
              <w:marTop w:val="0"/>
              <w:marBottom w:val="0"/>
              <w:divBdr>
                <w:top w:val="none" w:sz="0" w:space="0" w:color="auto"/>
                <w:left w:val="none" w:sz="0" w:space="0" w:color="auto"/>
                <w:bottom w:val="none" w:sz="0" w:space="0" w:color="auto"/>
                <w:right w:val="none" w:sz="0" w:space="0" w:color="auto"/>
              </w:divBdr>
            </w:div>
          </w:divsChild>
        </w:div>
        <w:div w:id="293340528">
          <w:marLeft w:val="0"/>
          <w:marRight w:val="0"/>
          <w:marTop w:val="0"/>
          <w:marBottom w:val="0"/>
          <w:divBdr>
            <w:top w:val="none" w:sz="0" w:space="0" w:color="auto"/>
            <w:left w:val="none" w:sz="0" w:space="0" w:color="auto"/>
            <w:bottom w:val="none" w:sz="0" w:space="0" w:color="auto"/>
            <w:right w:val="none" w:sz="0" w:space="0" w:color="auto"/>
          </w:divBdr>
          <w:divsChild>
            <w:div w:id="240678170">
              <w:marLeft w:val="0"/>
              <w:marRight w:val="0"/>
              <w:marTop w:val="0"/>
              <w:marBottom w:val="0"/>
              <w:divBdr>
                <w:top w:val="none" w:sz="0" w:space="0" w:color="auto"/>
                <w:left w:val="none" w:sz="0" w:space="0" w:color="auto"/>
                <w:bottom w:val="none" w:sz="0" w:space="0" w:color="auto"/>
                <w:right w:val="none" w:sz="0" w:space="0" w:color="auto"/>
              </w:divBdr>
            </w:div>
          </w:divsChild>
        </w:div>
        <w:div w:id="1420252359">
          <w:marLeft w:val="0"/>
          <w:marRight w:val="0"/>
          <w:marTop w:val="0"/>
          <w:marBottom w:val="0"/>
          <w:divBdr>
            <w:top w:val="none" w:sz="0" w:space="0" w:color="auto"/>
            <w:left w:val="none" w:sz="0" w:space="0" w:color="auto"/>
            <w:bottom w:val="none" w:sz="0" w:space="0" w:color="auto"/>
            <w:right w:val="none" w:sz="0" w:space="0" w:color="auto"/>
          </w:divBdr>
          <w:divsChild>
            <w:div w:id="514609460">
              <w:marLeft w:val="0"/>
              <w:marRight w:val="0"/>
              <w:marTop w:val="0"/>
              <w:marBottom w:val="0"/>
              <w:divBdr>
                <w:top w:val="none" w:sz="0" w:space="0" w:color="auto"/>
                <w:left w:val="none" w:sz="0" w:space="0" w:color="auto"/>
                <w:bottom w:val="none" w:sz="0" w:space="0" w:color="auto"/>
                <w:right w:val="none" w:sz="0" w:space="0" w:color="auto"/>
              </w:divBdr>
            </w:div>
            <w:div w:id="1359552278">
              <w:marLeft w:val="0"/>
              <w:marRight w:val="0"/>
              <w:marTop w:val="0"/>
              <w:marBottom w:val="0"/>
              <w:divBdr>
                <w:top w:val="none" w:sz="0" w:space="0" w:color="auto"/>
                <w:left w:val="none" w:sz="0" w:space="0" w:color="auto"/>
                <w:bottom w:val="none" w:sz="0" w:space="0" w:color="auto"/>
                <w:right w:val="none" w:sz="0" w:space="0" w:color="auto"/>
              </w:divBdr>
            </w:div>
            <w:div w:id="38017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534137">
      <w:bodyDiv w:val="1"/>
      <w:marLeft w:val="0"/>
      <w:marRight w:val="0"/>
      <w:marTop w:val="0"/>
      <w:marBottom w:val="0"/>
      <w:divBdr>
        <w:top w:val="none" w:sz="0" w:space="0" w:color="auto"/>
        <w:left w:val="none" w:sz="0" w:space="0" w:color="auto"/>
        <w:bottom w:val="none" w:sz="0" w:space="0" w:color="auto"/>
        <w:right w:val="none" w:sz="0" w:space="0" w:color="auto"/>
      </w:divBdr>
    </w:div>
    <w:div w:id="603848892">
      <w:bodyDiv w:val="1"/>
      <w:marLeft w:val="0"/>
      <w:marRight w:val="0"/>
      <w:marTop w:val="0"/>
      <w:marBottom w:val="0"/>
      <w:divBdr>
        <w:top w:val="none" w:sz="0" w:space="0" w:color="auto"/>
        <w:left w:val="none" w:sz="0" w:space="0" w:color="auto"/>
        <w:bottom w:val="none" w:sz="0" w:space="0" w:color="auto"/>
        <w:right w:val="none" w:sz="0" w:space="0" w:color="auto"/>
      </w:divBdr>
      <w:divsChild>
        <w:div w:id="646013579">
          <w:marLeft w:val="0"/>
          <w:marRight w:val="0"/>
          <w:marTop w:val="0"/>
          <w:marBottom w:val="0"/>
          <w:divBdr>
            <w:top w:val="none" w:sz="0" w:space="0" w:color="auto"/>
            <w:left w:val="none" w:sz="0" w:space="0" w:color="auto"/>
            <w:bottom w:val="none" w:sz="0" w:space="0" w:color="auto"/>
            <w:right w:val="none" w:sz="0" w:space="0" w:color="auto"/>
          </w:divBdr>
        </w:div>
        <w:div w:id="448814728">
          <w:marLeft w:val="0"/>
          <w:marRight w:val="0"/>
          <w:marTop w:val="0"/>
          <w:marBottom w:val="0"/>
          <w:divBdr>
            <w:top w:val="none" w:sz="0" w:space="0" w:color="auto"/>
            <w:left w:val="none" w:sz="0" w:space="0" w:color="auto"/>
            <w:bottom w:val="none" w:sz="0" w:space="0" w:color="auto"/>
            <w:right w:val="none" w:sz="0" w:space="0" w:color="auto"/>
          </w:divBdr>
        </w:div>
        <w:div w:id="611329819">
          <w:marLeft w:val="0"/>
          <w:marRight w:val="0"/>
          <w:marTop w:val="0"/>
          <w:marBottom w:val="0"/>
          <w:divBdr>
            <w:top w:val="none" w:sz="0" w:space="0" w:color="auto"/>
            <w:left w:val="none" w:sz="0" w:space="0" w:color="auto"/>
            <w:bottom w:val="none" w:sz="0" w:space="0" w:color="auto"/>
            <w:right w:val="none" w:sz="0" w:space="0" w:color="auto"/>
          </w:divBdr>
        </w:div>
        <w:div w:id="988631493">
          <w:marLeft w:val="0"/>
          <w:marRight w:val="0"/>
          <w:marTop w:val="0"/>
          <w:marBottom w:val="0"/>
          <w:divBdr>
            <w:top w:val="none" w:sz="0" w:space="0" w:color="auto"/>
            <w:left w:val="none" w:sz="0" w:space="0" w:color="auto"/>
            <w:bottom w:val="none" w:sz="0" w:space="0" w:color="auto"/>
            <w:right w:val="none" w:sz="0" w:space="0" w:color="auto"/>
          </w:divBdr>
        </w:div>
        <w:div w:id="365954954">
          <w:marLeft w:val="0"/>
          <w:marRight w:val="0"/>
          <w:marTop w:val="0"/>
          <w:marBottom w:val="0"/>
          <w:divBdr>
            <w:top w:val="none" w:sz="0" w:space="0" w:color="auto"/>
            <w:left w:val="none" w:sz="0" w:space="0" w:color="auto"/>
            <w:bottom w:val="none" w:sz="0" w:space="0" w:color="auto"/>
            <w:right w:val="none" w:sz="0" w:space="0" w:color="auto"/>
          </w:divBdr>
        </w:div>
        <w:div w:id="1115249768">
          <w:marLeft w:val="0"/>
          <w:marRight w:val="0"/>
          <w:marTop w:val="0"/>
          <w:marBottom w:val="0"/>
          <w:divBdr>
            <w:top w:val="none" w:sz="0" w:space="0" w:color="auto"/>
            <w:left w:val="none" w:sz="0" w:space="0" w:color="auto"/>
            <w:bottom w:val="none" w:sz="0" w:space="0" w:color="auto"/>
            <w:right w:val="none" w:sz="0" w:space="0" w:color="auto"/>
          </w:divBdr>
        </w:div>
        <w:div w:id="382683050">
          <w:marLeft w:val="0"/>
          <w:marRight w:val="0"/>
          <w:marTop w:val="0"/>
          <w:marBottom w:val="0"/>
          <w:divBdr>
            <w:top w:val="none" w:sz="0" w:space="0" w:color="auto"/>
            <w:left w:val="none" w:sz="0" w:space="0" w:color="auto"/>
            <w:bottom w:val="none" w:sz="0" w:space="0" w:color="auto"/>
            <w:right w:val="none" w:sz="0" w:space="0" w:color="auto"/>
          </w:divBdr>
        </w:div>
        <w:div w:id="1758205195">
          <w:marLeft w:val="0"/>
          <w:marRight w:val="0"/>
          <w:marTop w:val="0"/>
          <w:marBottom w:val="0"/>
          <w:divBdr>
            <w:top w:val="none" w:sz="0" w:space="0" w:color="auto"/>
            <w:left w:val="none" w:sz="0" w:space="0" w:color="auto"/>
            <w:bottom w:val="none" w:sz="0" w:space="0" w:color="auto"/>
            <w:right w:val="none" w:sz="0" w:space="0" w:color="auto"/>
          </w:divBdr>
        </w:div>
        <w:div w:id="1267275918">
          <w:marLeft w:val="0"/>
          <w:marRight w:val="0"/>
          <w:marTop w:val="0"/>
          <w:marBottom w:val="0"/>
          <w:divBdr>
            <w:top w:val="none" w:sz="0" w:space="0" w:color="auto"/>
            <w:left w:val="none" w:sz="0" w:space="0" w:color="auto"/>
            <w:bottom w:val="none" w:sz="0" w:space="0" w:color="auto"/>
            <w:right w:val="none" w:sz="0" w:space="0" w:color="auto"/>
          </w:divBdr>
        </w:div>
        <w:div w:id="164562381">
          <w:marLeft w:val="0"/>
          <w:marRight w:val="0"/>
          <w:marTop w:val="0"/>
          <w:marBottom w:val="0"/>
          <w:divBdr>
            <w:top w:val="none" w:sz="0" w:space="0" w:color="auto"/>
            <w:left w:val="none" w:sz="0" w:space="0" w:color="auto"/>
            <w:bottom w:val="none" w:sz="0" w:space="0" w:color="auto"/>
            <w:right w:val="none" w:sz="0" w:space="0" w:color="auto"/>
          </w:divBdr>
        </w:div>
      </w:divsChild>
    </w:div>
    <w:div w:id="605507472">
      <w:bodyDiv w:val="1"/>
      <w:marLeft w:val="0"/>
      <w:marRight w:val="0"/>
      <w:marTop w:val="0"/>
      <w:marBottom w:val="0"/>
      <w:divBdr>
        <w:top w:val="none" w:sz="0" w:space="0" w:color="auto"/>
        <w:left w:val="none" w:sz="0" w:space="0" w:color="auto"/>
        <w:bottom w:val="none" w:sz="0" w:space="0" w:color="auto"/>
        <w:right w:val="none" w:sz="0" w:space="0" w:color="auto"/>
      </w:divBdr>
    </w:div>
    <w:div w:id="605892877">
      <w:bodyDiv w:val="1"/>
      <w:marLeft w:val="0"/>
      <w:marRight w:val="0"/>
      <w:marTop w:val="0"/>
      <w:marBottom w:val="0"/>
      <w:divBdr>
        <w:top w:val="none" w:sz="0" w:space="0" w:color="auto"/>
        <w:left w:val="none" w:sz="0" w:space="0" w:color="auto"/>
        <w:bottom w:val="none" w:sz="0" w:space="0" w:color="auto"/>
        <w:right w:val="none" w:sz="0" w:space="0" w:color="auto"/>
      </w:divBdr>
    </w:div>
    <w:div w:id="620233562">
      <w:bodyDiv w:val="1"/>
      <w:marLeft w:val="0"/>
      <w:marRight w:val="0"/>
      <w:marTop w:val="0"/>
      <w:marBottom w:val="0"/>
      <w:divBdr>
        <w:top w:val="none" w:sz="0" w:space="0" w:color="auto"/>
        <w:left w:val="none" w:sz="0" w:space="0" w:color="auto"/>
        <w:bottom w:val="none" w:sz="0" w:space="0" w:color="auto"/>
        <w:right w:val="none" w:sz="0" w:space="0" w:color="auto"/>
      </w:divBdr>
      <w:divsChild>
        <w:div w:id="1577470785">
          <w:marLeft w:val="0"/>
          <w:marRight w:val="0"/>
          <w:marTop w:val="0"/>
          <w:marBottom w:val="0"/>
          <w:divBdr>
            <w:top w:val="none" w:sz="0" w:space="0" w:color="auto"/>
            <w:left w:val="none" w:sz="0" w:space="0" w:color="auto"/>
            <w:bottom w:val="none" w:sz="0" w:space="0" w:color="auto"/>
            <w:right w:val="none" w:sz="0" w:space="0" w:color="auto"/>
          </w:divBdr>
          <w:divsChild>
            <w:div w:id="168054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04975">
      <w:bodyDiv w:val="1"/>
      <w:marLeft w:val="0"/>
      <w:marRight w:val="0"/>
      <w:marTop w:val="0"/>
      <w:marBottom w:val="0"/>
      <w:divBdr>
        <w:top w:val="none" w:sz="0" w:space="0" w:color="auto"/>
        <w:left w:val="none" w:sz="0" w:space="0" w:color="auto"/>
        <w:bottom w:val="none" w:sz="0" w:space="0" w:color="auto"/>
        <w:right w:val="none" w:sz="0" w:space="0" w:color="auto"/>
      </w:divBdr>
    </w:div>
    <w:div w:id="628903704">
      <w:bodyDiv w:val="1"/>
      <w:marLeft w:val="0"/>
      <w:marRight w:val="0"/>
      <w:marTop w:val="0"/>
      <w:marBottom w:val="0"/>
      <w:divBdr>
        <w:top w:val="none" w:sz="0" w:space="0" w:color="auto"/>
        <w:left w:val="none" w:sz="0" w:space="0" w:color="auto"/>
        <w:bottom w:val="none" w:sz="0" w:space="0" w:color="auto"/>
        <w:right w:val="none" w:sz="0" w:space="0" w:color="auto"/>
      </w:divBdr>
      <w:divsChild>
        <w:div w:id="659313761">
          <w:marLeft w:val="0"/>
          <w:marRight w:val="0"/>
          <w:marTop w:val="0"/>
          <w:marBottom w:val="0"/>
          <w:divBdr>
            <w:top w:val="none" w:sz="0" w:space="0" w:color="auto"/>
            <w:left w:val="none" w:sz="0" w:space="0" w:color="auto"/>
            <w:bottom w:val="none" w:sz="0" w:space="0" w:color="auto"/>
            <w:right w:val="none" w:sz="0" w:space="0" w:color="auto"/>
          </w:divBdr>
          <w:divsChild>
            <w:div w:id="647590074">
              <w:marLeft w:val="0"/>
              <w:marRight w:val="0"/>
              <w:marTop w:val="0"/>
              <w:marBottom w:val="0"/>
              <w:divBdr>
                <w:top w:val="none" w:sz="0" w:space="0" w:color="auto"/>
                <w:left w:val="none" w:sz="0" w:space="0" w:color="auto"/>
                <w:bottom w:val="none" w:sz="0" w:space="0" w:color="auto"/>
                <w:right w:val="none" w:sz="0" w:space="0" w:color="auto"/>
              </w:divBdr>
            </w:div>
          </w:divsChild>
        </w:div>
        <w:div w:id="1807967727">
          <w:marLeft w:val="0"/>
          <w:marRight w:val="0"/>
          <w:marTop w:val="0"/>
          <w:marBottom w:val="0"/>
          <w:divBdr>
            <w:top w:val="none" w:sz="0" w:space="0" w:color="auto"/>
            <w:left w:val="none" w:sz="0" w:space="0" w:color="auto"/>
            <w:bottom w:val="none" w:sz="0" w:space="0" w:color="auto"/>
            <w:right w:val="none" w:sz="0" w:space="0" w:color="auto"/>
          </w:divBdr>
          <w:divsChild>
            <w:div w:id="765073132">
              <w:marLeft w:val="0"/>
              <w:marRight w:val="0"/>
              <w:marTop w:val="0"/>
              <w:marBottom w:val="0"/>
              <w:divBdr>
                <w:top w:val="none" w:sz="0" w:space="0" w:color="auto"/>
                <w:left w:val="none" w:sz="0" w:space="0" w:color="auto"/>
                <w:bottom w:val="none" w:sz="0" w:space="0" w:color="auto"/>
                <w:right w:val="none" w:sz="0" w:space="0" w:color="auto"/>
              </w:divBdr>
            </w:div>
          </w:divsChild>
        </w:div>
        <w:div w:id="46759521">
          <w:marLeft w:val="0"/>
          <w:marRight w:val="0"/>
          <w:marTop w:val="0"/>
          <w:marBottom w:val="0"/>
          <w:divBdr>
            <w:top w:val="none" w:sz="0" w:space="0" w:color="auto"/>
            <w:left w:val="none" w:sz="0" w:space="0" w:color="auto"/>
            <w:bottom w:val="none" w:sz="0" w:space="0" w:color="auto"/>
            <w:right w:val="none" w:sz="0" w:space="0" w:color="auto"/>
          </w:divBdr>
          <w:divsChild>
            <w:div w:id="452334930">
              <w:marLeft w:val="0"/>
              <w:marRight w:val="0"/>
              <w:marTop w:val="0"/>
              <w:marBottom w:val="0"/>
              <w:divBdr>
                <w:top w:val="none" w:sz="0" w:space="0" w:color="auto"/>
                <w:left w:val="none" w:sz="0" w:space="0" w:color="auto"/>
                <w:bottom w:val="none" w:sz="0" w:space="0" w:color="auto"/>
                <w:right w:val="none" w:sz="0" w:space="0" w:color="auto"/>
              </w:divBdr>
            </w:div>
          </w:divsChild>
        </w:div>
        <w:div w:id="158473078">
          <w:marLeft w:val="0"/>
          <w:marRight w:val="0"/>
          <w:marTop w:val="0"/>
          <w:marBottom w:val="0"/>
          <w:divBdr>
            <w:top w:val="none" w:sz="0" w:space="0" w:color="auto"/>
            <w:left w:val="none" w:sz="0" w:space="0" w:color="auto"/>
            <w:bottom w:val="none" w:sz="0" w:space="0" w:color="auto"/>
            <w:right w:val="none" w:sz="0" w:space="0" w:color="auto"/>
          </w:divBdr>
          <w:divsChild>
            <w:div w:id="1865169524">
              <w:marLeft w:val="0"/>
              <w:marRight w:val="0"/>
              <w:marTop w:val="0"/>
              <w:marBottom w:val="0"/>
              <w:divBdr>
                <w:top w:val="none" w:sz="0" w:space="0" w:color="auto"/>
                <w:left w:val="none" w:sz="0" w:space="0" w:color="auto"/>
                <w:bottom w:val="none" w:sz="0" w:space="0" w:color="auto"/>
                <w:right w:val="none" w:sz="0" w:space="0" w:color="auto"/>
              </w:divBdr>
            </w:div>
          </w:divsChild>
        </w:div>
        <w:div w:id="303243805">
          <w:marLeft w:val="0"/>
          <w:marRight w:val="0"/>
          <w:marTop w:val="0"/>
          <w:marBottom w:val="0"/>
          <w:divBdr>
            <w:top w:val="none" w:sz="0" w:space="0" w:color="auto"/>
            <w:left w:val="none" w:sz="0" w:space="0" w:color="auto"/>
            <w:bottom w:val="none" w:sz="0" w:space="0" w:color="auto"/>
            <w:right w:val="none" w:sz="0" w:space="0" w:color="auto"/>
          </w:divBdr>
          <w:divsChild>
            <w:div w:id="155808877">
              <w:marLeft w:val="0"/>
              <w:marRight w:val="0"/>
              <w:marTop w:val="0"/>
              <w:marBottom w:val="0"/>
              <w:divBdr>
                <w:top w:val="none" w:sz="0" w:space="0" w:color="auto"/>
                <w:left w:val="none" w:sz="0" w:space="0" w:color="auto"/>
                <w:bottom w:val="none" w:sz="0" w:space="0" w:color="auto"/>
                <w:right w:val="none" w:sz="0" w:space="0" w:color="auto"/>
              </w:divBdr>
            </w:div>
          </w:divsChild>
        </w:div>
        <w:div w:id="1340305926">
          <w:marLeft w:val="0"/>
          <w:marRight w:val="0"/>
          <w:marTop w:val="0"/>
          <w:marBottom w:val="0"/>
          <w:divBdr>
            <w:top w:val="none" w:sz="0" w:space="0" w:color="auto"/>
            <w:left w:val="none" w:sz="0" w:space="0" w:color="auto"/>
            <w:bottom w:val="none" w:sz="0" w:space="0" w:color="auto"/>
            <w:right w:val="none" w:sz="0" w:space="0" w:color="auto"/>
          </w:divBdr>
          <w:divsChild>
            <w:div w:id="1087464097">
              <w:marLeft w:val="0"/>
              <w:marRight w:val="0"/>
              <w:marTop w:val="0"/>
              <w:marBottom w:val="0"/>
              <w:divBdr>
                <w:top w:val="none" w:sz="0" w:space="0" w:color="auto"/>
                <w:left w:val="none" w:sz="0" w:space="0" w:color="auto"/>
                <w:bottom w:val="none" w:sz="0" w:space="0" w:color="auto"/>
                <w:right w:val="none" w:sz="0" w:space="0" w:color="auto"/>
              </w:divBdr>
            </w:div>
          </w:divsChild>
        </w:div>
        <w:div w:id="1903055567">
          <w:marLeft w:val="0"/>
          <w:marRight w:val="0"/>
          <w:marTop w:val="0"/>
          <w:marBottom w:val="0"/>
          <w:divBdr>
            <w:top w:val="none" w:sz="0" w:space="0" w:color="auto"/>
            <w:left w:val="none" w:sz="0" w:space="0" w:color="auto"/>
            <w:bottom w:val="none" w:sz="0" w:space="0" w:color="auto"/>
            <w:right w:val="none" w:sz="0" w:space="0" w:color="auto"/>
          </w:divBdr>
          <w:divsChild>
            <w:div w:id="189223594">
              <w:marLeft w:val="0"/>
              <w:marRight w:val="0"/>
              <w:marTop w:val="0"/>
              <w:marBottom w:val="0"/>
              <w:divBdr>
                <w:top w:val="none" w:sz="0" w:space="0" w:color="auto"/>
                <w:left w:val="none" w:sz="0" w:space="0" w:color="auto"/>
                <w:bottom w:val="none" w:sz="0" w:space="0" w:color="auto"/>
                <w:right w:val="none" w:sz="0" w:space="0" w:color="auto"/>
              </w:divBdr>
            </w:div>
          </w:divsChild>
        </w:div>
        <w:div w:id="855734863">
          <w:marLeft w:val="0"/>
          <w:marRight w:val="0"/>
          <w:marTop w:val="0"/>
          <w:marBottom w:val="0"/>
          <w:divBdr>
            <w:top w:val="none" w:sz="0" w:space="0" w:color="auto"/>
            <w:left w:val="none" w:sz="0" w:space="0" w:color="auto"/>
            <w:bottom w:val="none" w:sz="0" w:space="0" w:color="auto"/>
            <w:right w:val="none" w:sz="0" w:space="0" w:color="auto"/>
          </w:divBdr>
          <w:divsChild>
            <w:div w:id="1983805763">
              <w:marLeft w:val="0"/>
              <w:marRight w:val="0"/>
              <w:marTop w:val="0"/>
              <w:marBottom w:val="0"/>
              <w:divBdr>
                <w:top w:val="none" w:sz="0" w:space="0" w:color="auto"/>
                <w:left w:val="none" w:sz="0" w:space="0" w:color="auto"/>
                <w:bottom w:val="none" w:sz="0" w:space="0" w:color="auto"/>
                <w:right w:val="none" w:sz="0" w:space="0" w:color="auto"/>
              </w:divBdr>
            </w:div>
          </w:divsChild>
        </w:div>
        <w:div w:id="1414011106">
          <w:marLeft w:val="0"/>
          <w:marRight w:val="0"/>
          <w:marTop w:val="0"/>
          <w:marBottom w:val="0"/>
          <w:divBdr>
            <w:top w:val="none" w:sz="0" w:space="0" w:color="auto"/>
            <w:left w:val="none" w:sz="0" w:space="0" w:color="auto"/>
            <w:bottom w:val="none" w:sz="0" w:space="0" w:color="auto"/>
            <w:right w:val="none" w:sz="0" w:space="0" w:color="auto"/>
          </w:divBdr>
          <w:divsChild>
            <w:div w:id="1697658339">
              <w:marLeft w:val="0"/>
              <w:marRight w:val="0"/>
              <w:marTop w:val="0"/>
              <w:marBottom w:val="0"/>
              <w:divBdr>
                <w:top w:val="none" w:sz="0" w:space="0" w:color="auto"/>
                <w:left w:val="none" w:sz="0" w:space="0" w:color="auto"/>
                <w:bottom w:val="none" w:sz="0" w:space="0" w:color="auto"/>
                <w:right w:val="none" w:sz="0" w:space="0" w:color="auto"/>
              </w:divBdr>
            </w:div>
          </w:divsChild>
        </w:div>
        <w:div w:id="1003314326">
          <w:marLeft w:val="0"/>
          <w:marRight w:val="0"/>
          <w:marTop w:val="0"/>
          <w:marBottom w:val="0"/>
          <w:divBdr>
            <w:top w:val="none" w:sz="0" w:space="0" w:color="auto"/>
            <w:left w:val="none" w:sz="0" w:space="0" w:color="auto"/>
            <w:bottom w:val="none" w:sz="0" w:space="0" w:color="auto"/>
            <w:right w:val="none" w:sz="0" w:space="0" w:color="auto"/>
          </w:divBdr>
          <w:divsChild>
            <w:div w:id="766849122">
              <w:marLeft w:val="0"/>
              <w:marRight w:val="0"/>
              <w:marTop w:val="0"/>
              <w:marBottom w:val="0"/>
              <w:divBdr>
                <w:top w:val="none" w:sz="0" w:space="0" w:color="auto"/>
                <w:left w:val="none" w:sz="0" w:space="0" w:color="auto"/>
                <w:bottom w:val="none" w:sz="0" w:space="0" w:color="auto"/>
                <w:right w:val="none" w:sz="0" w:space="0" w:color="auto"/>
              </w:divBdr>
            </w:div>
          </w:divsChild>
        </w:div>
        <w:div w:id="2084330441">
          <w:marLeft w:val="0"/>
          <w:marRight w:val="0"/>
          <w:marTop w:val="0"/>
          <w:marBottom w:val="0"/>
          <w:divBdr>
            <w:top w:val="none" w:sz="0" w:space="0" w:color="auto"/>
            <w:left w:val="none" w:sz="0" w:space="0" w:color="auto"/>
            <w:bottom w:val="none" w:sz="0" w:space="0" w:color="auto"/>
            <w:right w:val="none" w:sz="0" w:space="0" w:color="auto"/>
          </w:divBdr>
          <w:divsChild>
            <w:div w:id="104814855">
              <w:marLeft w:val="0"/>
              <w:marRight w:val="0"/>
              <w:marTop w:val="0"/>
              <w:marBottom w:val="0"/>
              <w:divBdr>
                <w:top w:val="none" w:sz="0" w:space="0" w:color="auto"/>
                <w:left w:val="none" w:sz="0" w:space="0" w:color="auto"/>
                <w:bottom w:val="none" w:sz="0" w:space="0" w:color="auto"/>
                <w:right w:val="none" w:sz="0" w:space="0" w:color="auto"/>
              </w:divBdr>
            </w:div>
          </w:divsChild>
        </w:div>
        <w:div w:id="306327976">
          <w:marLeft w:val="0"/>
          <w:marRight w:val="0"/>
          <w:marTop w:val="0"/>
          <w:marBottom w:val="0"/>
          <w:divBdr>
            <w:top w:val="none" w:sz="0" w:space="0" w:color="auto"/>
            <w:left w:val="none" w:sz="0" w:space="0" w:color="auto"/>
            <w:bottom w:val="none" w:sz="0" w:space="0" w:color="auto"/>
            <w:right w:val="none" w:sz="0" w:space="0" w:color="auto"/>
          </w:divBdr>
          <w:divsChild>
            <w:div w:id="1584797281">
              <w:marLeft w:val="0"/>
              <w:marRight w:val="0"/>
              <w:marTop w:val="0"/>
              <w:marBottom w:val="0"/>
              <w:divBdr>
                <w:top w:val="none" w:sz="0" w:space="0" w:color="auto"/>
                <w:left w:val="none" w:sz="0" w:space="0" w:color="auto"/>
                <w:bottom w:val="none" w:sz="0" w:space="0" w:color="auto"/>
                <w:right w:val="none" w:sz="0" w:space="0" w:color="auto"/>
              </w:divBdr>
            </w:div>
          </w:divsChild>
        </w:div>
        <w:div w:id="168175261">
          <w:marLeft w:val="0"/>
          <w:marRight w:val="0"/>
          <w:marTop w:val="0"/>
          <w:marBottom w:val="0"/>
          <w:divBdr>
            <w:top w:val="none" w:sz="0" w:space="0" w:color="auto"/>
            <w:left w:val="none" w:sz="0" w:space="0" w:color="auto"/>
            <w:bottom w:val="none" w:sz="0" w:space="0" w:color="auto"/>
            <w:right w:val="none" w:sz="0" w:space="0" w:color="auto"/>
          </w:divBdr>
          <w:divsChild>
            <w:div w:id="527257169">
              <w:marLeft w:val="0"/>
              <w:marRight w:val="0"/>
              <w:marTop w:val="0"/>
              <w:marBottom w:val="0"/>
              <w:divBdr>
                <w:top w:val="none" w:sz="0" w:space="0" w:color="auto"/>
                <w:left w:val="none" w:sz="0" w:space="0" w:color="auto"/>
                <w:bottom w:val="none" w:sz="0" w:space="0" w:color="auto"/>
                <w:right w:val="none" w:sz="0" w:space="0" w:color="auto"/>
              </w:divBdr>
            </w:div>
          </w:divsChild>
        </w:div>
        <w:div w:id="204801968">
          <w:marLeft w:val="0"/>
          <w:marRight w:val="0"/>
          <w:marTop w:val="0"/>
          <w:marBottom w:val="0"/>
          <w:divBdr>
            <w:top w:val="none" w:sz="0" w:space="0" w:color="auto"/>
            <w:left w:val="none" w:sz="0" w:space="0" w:color="auto"/>
            <w:bottom w:val="none" w:sz="0" w:space="0" w:color="auto"/>
            <w:right w:val="none" w:sz="0" w:space="0" w:color="auto"/>
          </w:divBdr>
          <w:divsChild>
            <w:div w:id="1702900780">
              <w:marLeft w:val="0"/>
              <w:marRight w:val="0"/>
              <w:marTop w:val="0"/>
              <w:marBottom w:val="0"/>
              <w:divBdr>
                <w:top w:val="none" w:sz="0" w:space="0" w:color="auto"/>
                <w:left w:val="none" w:sz="0" w:space="0" w:color="auto"/>
                <w:bottom w:val="none" w:sz="0" w:space="0" w:color="auto"/>
                <w:right w:val="none" w:sz="0" w:space="0" w:color="auto"/>
              </w:divBdr>
            </w:div>
          </w:divsChild>
        </w:div>
        <w:div w:id="1757749852">
          <w:marLeft w:val="0"/>
          <w:marRight w:val="0"/>
          <w:marTop w:val="0"/>
          <w:marBottom w:val="0"/>
          <w:divBdr>
            <w:top w:val="none" w:sz="0" w:space="0" w:color="auto"/>
            <w:left w:val="none" w:sz="0" w:space="0" w:color="auto"/>
            <w:bottom w:val="none" w:sz="0" w:space="0" w:color="auto"/>
            <w:right w:val="none" w:sz="0" w:space="0" w:color="auto"/>
          </w:divBdr>
          <w:divsChild>
            <w:div w:id="2029092302">
              <w:marLeft w:val="0"/>
              <w:marRight w:val="0"/>
              <w:marTop w:val="0"/>
              <w:marBottom w:val="0"/>
              <w:divBdr>
                <w:top w:val="none" w:sz="0" w:space="0" w:color="auto"/>
                <w:left w:val="none" w:sz="0" w:space="0" w:color="auto"/>
                <w:bottom w:val="none" w:sz="0" w:space="0" w:color="auto"/>
                <w:right w:val="none" w:sz="0" w:space="0" w:color="auto"/>
              </w:divBdr>
            </w:div>
          </w:divsChild>
        </w:div>
        <w:div w:id="706293289">
          <w:marLeft w:val="0"/>
          <w:marRight w:val="0"/>
          <w:marTop w:val="0"/>
          <w:marBottom w:val="0"/>
          <w:divBdr>
            <w:top w:val="none" w:sz="0" w:space="0" w:color="auto"/>
            <w:left w:val="none" w:sz="0" w:space="0" w:color="auto"/>
            <w:bottom w:val="none" w:sz="0" w:space="0" w:color="auto"/>
            <w:right w:val="none" w:sz="0" w:space="0" w:color="auto"/>
          </w:divBdr>
          <w:divsChild>
            <w:div w:id="1155142575">
              <w:marLeft w:val="0"/>
              <w:marRight w:val="0"/>
              <w:marTop w:val="0"/>
              <w:marBottom w:val="0"/>
              <w:divBdr>
                <w:top w:val="none" w:sz="0" w:space="0" w:color="auto"/>
                <w:left w:val="none" w:sz="0" w:space="0" w:color="auto"/>
                <w:bottom w:val="none" w:sz="0" w:space="0" w:color="auto"/>
                <w:right w:val="none" w:sz="0" w:space="0" w:color="auto"/>
              </w:divBdr>
            </w:div>
          </w:divsChild>
        </w:div>
        <w:div w:id="1534536866">
          <w:marLeft w:val="0"/>
          <w:marRight w:val="0"/>
          <w:marTop w:val="0"/>
          <w:marBottom w:val="0"/>
          <w:divBdr>
            <w:top w:val="none" w:sz="0" w:space="0" w:color="auto"/>
            <w:left w:val="none" w:sz="0" w:space="0" w:color="auto"/>
            <w:bottom w:val="none" w:sz="0" w:space="0" w:color="auto"/>
            <w:right w:val="none" w:sz="0" w:space="0" w:color="auto"/>
          </w:divBdr>
          <w:divsChild>
            <w:div w:id="1797137499">
              <w:marLeft w:val="0"/>
              <w:marRight w:val="0"/>
              <w:marTop w:val="0"/>
              <w:marBottom w:val="0"/>
              <w:divBdr>
                <w:top w:val="none" w:sz="0" w:space="0" w:color="auto"/>
                <w:left w:val="none" w:sz="0" w:space="0" w:color="auto"/>
                <w:bottom w:val="none" w:sz="0" w:space="0" w:color="auto"/>
                <w:right w:val="none" w:sz="0" w:space="0" w:color="auto"/>
              </w:divBdr>
            </w:div>
          </w:divsChild>
        </w:div>
        <w:div w:id="1275602048">
          <w:marLeft w:val="0"/>
          <w:marRight w:val="0"/>
          <w:marTop w:val="0"/>
          <w:marBottom w:val="0"/>
          <w:divBdr>
            <w:top w:val="none" w:sz="0" w:space="0" w:color="auto"/>
            <w:left w:val="none" w:sz="0" w:space="0" w:color="auto"/>
            <w:bottom w:val="none" w:sz="0" w:space="0" w:color="auto"/>
            <w:right w:val="none" w:sz="0" w:space="0" w:color="auto"/>
          </w:divBdr>
          <w:divsChild>
            <w:div w:id="1294598960">
              <w:marLeft w:val="0"/>
              <w:marRight w:val="0"/>
              <w:marTop w:val="0"/>
              <w:marBottom w:val="0"/>
              <w:divBdr>
                <w:top w:val="none" w:sz="0" w:space="0" w:color="auto"/>
                <w:left w:val="none" w:sz="0" w:space="0" w:color="auto"/>
                <w:bottom w:val="none" w:sz="0" w:space="0" w:color="auto"/>
                <w:right w:val="none" w:sz="0" w:space="0" w:color="auto"/>
              </w:divBdr>
            </w:div>
          </w:divsChild>
        </w:div>
        <w:div w:id="300431174">
          <w:marLeft w:val="0"/>
          <w:marRight w:val="0"/>
          <w:marTop w:val="0"/>
          <w:marBottom w:val="0"/>
          <w:divBdr>
            <w:top w:val="none" w:sz="0" w:space="0" w:color="auto"/>
            <w:left w:val="none" w:sz="0" w:space="0" w:color="auto"/>
            <w:bottom w:val="none" w:sz="0" w:space="0" w:color="auto"/>
            <w:right w:val="none" w:sz="0" w:space="0" w:color="auto"/>
          </w:divBdr>
          <w:divsChild>
            <w:div w:id="1460611676">
              <w:marLeft w:val="0"/>
              <w:marRight w:val="0"/>
              <w:marTop w:val="0"/>
              <w:marBottom w:val="0"/>
              <w:divBdr>
                <w:top w:val="none" w:sz="0" w:space="0" w:color="auto"/>
                <w:left w:val="none" w:sz="0" w:space="0" w:color="auto"/>
                <w:bottom w:val="none" w:sz="0" w:space="0" w:color="auto"/>
                <w:right w:val="none" w:sz="0" w:space="0" w:color="auto"/>
              </w:divBdr>
            </w:div>
          </w:divsChild>
        </w:div>
        <w:div w:id="514030468">
          <w:marLeft w:val="0"/>
          <w:marRight w:val="0"/>
          <w:marTop w:val="0"/>
          <w:marBottom w:val="0"/>
          <w:divBdr>
            <w:top w:val="none" w:sz="0" w:space="0" w:color="auto"/>
            <w:left w:val="none" w:sz="0" w:space="0" w:color="auto"/>
            <w:bottom w:val="none" w:sz="0" w:space="0" w:color="auto"/>
            <w:right w:val="none" w:sz="0" w:space="0" w:color="auto"/>
          </w:divBdr>
          <w:divsChild>
            <w:div w:id="597906225">
              <w:marLeft w:val="0"/>
              <w:marRight w:val="0"/>
              <w:marTop w:val="0"/>
              <w:marBottom w:val="0"/>
              <w:divBdr>
                <w:top w:val="none" w:sz="0" w:space="0" w:color="auto"/>
                <w:left w:val="none" w:sz="0" w:space="0" w:color="auto"/>
                <w:bottom w:val="none" w:sz="0" w:space="0" w:color="auto"/>
                <w:right w:val="none" w:sz="0" w:space="0" w:color="auto"/>
              </w:divBdr>
            </w:div>
          </w:divsChild>
        </w:div>
        <w:div w:id="442191884">
          <w:marLeft w:val="0"/>
          <w:marRight w:val="0"/>
          <w:marTop w:val="0"/>
          <w:marBottom w:val="0"/>
          <w:divBdr>
            <w:top w:val="none" w:sz="0" w:space="0" w:color="auto"/>
            <w:left w:val="none" w:sz="0" w:space="0" w:color="auto"/>
            <w:bottom w:val="none" w:sz="0" w:space="0" w:color="auto"/>
            <w:right w:val="none" w:sz="0" w:space="0" w:color="auto"/>
          </w:divBdr>
          <w:divsChild>
            <w:div w:id="654340081">
              <w:marLeft w:val="0"/>
              <w:marRight w:val="0"/>
              <w:marTop w:val="0"/>
              <w:marBottom w:val="0"/>
              <w:divBdr>
                <w:top w:val="none" w:sz="0" w:space="0" w:color="auto"/>
                <w:left w:val="none" w:sz="0" w:space="0" w:color="auto"/>
                <w:bottom w:val="none" w:sz="0" w:space="0" w:color="auto"/>
                <w:right w:val="none" w:sz="0" w:space="0" w:color="auto"/>
              </w:divBdr>
            </w:div>
            <w:div w:id="277639694">
              <w:marLeft w:val="0"/>
              <w:marRight w:val="0"/>
              <w:marTop w:val="0"/>
              <w:marBottom w:val="0"/>
              <w:divBdr>
                <w:top w:val="none" w:sz="0" w:space="0" w:color="auto"/>
                <w:left w:val="none" w:sz="0" w:space="0" w:color="auto"/>
                <w:bottom w:val="none" w:sz="0" w:space="0" w:color="auto"/>
                <w:right w:val="none" w:sz="0" w:space="0" w:color="auto"/>
              </w:divBdr>
            </w:div>
            <w:div w:id="558395317">
              <w:marLeft w:val="0"/>
              <w:marRight w:val="0"/>
              <w:marTop w:val="0"/>
              <w:marBottom w:val="0"/>
              <w:divBdr>
                <w:top w:val="none" w:sz="0" w:space="0" w:color="auto"/>
                <w:left w:val="none" w:sz="0" w:space="0" w:color="auto"/>
                <w:bottom w:val="none" w:sz="0" w:space="0" w:color="auto"/>
                <w:right w:val="none" w:sz="0" w:space="0" w:color="auto"/>
              </w:divBdr>
            </w:div>
            <w:div w:id="363408141">
              <w:marLeft w:val="0"/>
              <w:marRight w:val="0"/>
              <w:marTop w:val="0"/>
              <w:marBottom w:val="0"/>
              <w:divBdr>
                <w:top w:val="none" w:sz="0" w:space="0" w:color="auto"/>
                <w:left w:val="none" w:sz="0" w:space="0" w:color="auto"/>
                <w:bottom w:val="none" w:sz="0" w:space="0" w:color="auto"/>
                <w:right w:val="none" w:sz="0" w:space="0" w:color="auto"/>
              </w:divBdr>
            </w:div>
          </w:divsChild>
        </w:div>
        <w:div w:id="1381707681">
          <w:marLeft w:val="0"/>
          <w:marRight w:val="0"/>
          <w:marTop w:val="0"/>
          <w:marBottom w:val="0"/>
          <w:divBdr>
            <w:top w:val="none" w:sz="0" w:space="0" w:color="auto"/>
            <w:left w:val="none" w:sz="0" w:space="0" w:color="auto"/>
            <w:bottom w:val="none" w:sz="0" w:space="0" w:color="auto"/>
            <w:right w:val="none" w:sz="0" w:space="0" w:color="auto"/>
          </w:divBdr>
          <w:divsChild>
            <w:div w:id="1918906100">
              <w:marLeft w:val="0"/>
              <w:marRight w:val="0"/>
              <w:marTop w:val="0"/>
              <w:marBottom w:val="0"/>
              <w:divBdr>
                <w:top w:val="none" w:sz="0" w:space="0" w:color="auto"/>
                <w:left w:val="none" w:sz="0" w:space="0" w:color="auto"/>
                <w:bottom w:val="none" w:sz="0" w:space="0" w:color="auto"/>
                <w:right w:val="none" w:sz="0" w:space="0" w:color="auto"/>
              </w:divBdr>
            </w:div>
          </w:divsChild>
        </w:div>
        <w:div w:id="1599605262">
          <w:marLeft w:val="0"/>
          <w:marRight w:val="0"/>
          <w:marTop w:val="0"/>
          <w:marBottom w:val="0"/>
          <w:divBdr>
            <w:top w:val="none" w:sz="0" w:space="0" w:color="auto"/>
            <w:left w:val="none" w:sz="0" w:space="0" w:color="auto"/>
            <w:bottom w:val="none" w:sz="0" w:space="0" w:color="auto"/>
            <w:right w:val="none" w:sz="0" w:space="0" w:color="auto"/>
          </w:divBdr>
          <w:divsChild>
            <w:div w:id="1377122327">
              <w:marLeft w:val="0"/>
              <w:marRight w:val="0"/>
              <w:marTop w:val="0"/>
              <w:marBottom w:val="0"/>
              <w:divBdr>
                <w:top w:val="none" w:sz="0" w:space="0" w:color="auto"/>
                <w:left w:val="none" w:sz="0" w:space="0" w:color="auto"/>
                <w:bottom w:val="none" w:sz="0" w:space="0" w:color="auto"/>
                <w:right w:val="none" w:sz="0" w:space="0" w:color="auto"/>
              </w:divBdr>
            </w:div>
          </w:divsChild>
        </w:div>
        <w:div w:id="3678989">
          <w:marLeft w:val="0"/>
          <w:marRight w:val="0"/>
          <w:marTop w:val="0"/>
          <w:marBottom w:val="0"/>
          <w:divBdr>
            <w:top w:val="none" w:sz="0" w:space="0" w:color="auto"/>
            <w:left w:val="none" w:sz="0" w:space="0" w:color="auto"/>
            <w:bottom w:val="none" w:sz="0" w:space="0" w:color="auto"/>
            <w:right w:val="none" w:sz="0" w:space="0" w:color="auto"/>
          </w:divBdr>
          <w:divsChild>
            <w:div w:id="902302033">
              <w:marLeft w:val="0"/>
              <w:marRight w:val="0"/>
              <w:marTop w:val="0"/>
              <w:marBottom w:val="0"/>
              <w:divBdr>
                <w:top w:val="none" w:sz="0" w:space="0" w:color="auto"/>
                <w:left w:val="none" w:sz="0" w:space="0" w:color="auto"/>
                <w:bottom w:val="none" w:sz="0" w:space="0" w:color="auto"/>
                <w:right w:val="none" w:sz="0" w:space="0" w:color="auto"/>
              </w:divBdr>
            </w:div>
          </w:divsChild>
        </w:div>
        <w:div w:id="504132177">
          <w:marLeft w:val="0"/>
          <w:marRight w:val="0"/>
          <w:marTop w:val="0"/>
          <w:marBottom w:val="0"/>
          <w:divBdr>
            <w:top w:val="none" w:sz="0" w:space="0" w:color="auto"/>
            <w:left w:val="none" w:sz="0" w:space="0" w:color="auto"/>
            <w:bottom w:val="none" w:sz="0" w:space="0" w:color="auto"/>
            <w:right w:val="none" w:sz="0" w:space="0" w:color="auto"/>
          </w:divBdr>
          <w:divsChild>
            <w:div w:id="824786002">
              <w:marLeft w:val="0"/>
              <w:marRight w:val="0"/>
              <w:marTop w:val="0"/>
              <w:marBottom w:val="0"/>
              <w:divBdr>
                <w:top w:val="none" w:sz="0" w:space="0" w:color="auto"/>
                <w:left w:val="none" w:sz="0" w:space="0" w:color="auto"/>
                <w:bottom w:val="none" w:sz="0" w:space="0" w:color="auto"/>
                <w:right w:val="none" w:sz="0" w:space="0" w:color="auto"/>
              </w:divBdr>
            </w:div>
          </w:divsChild>
        </w:div>
        <w:div w:id="494078626">
          <w:marLeft w:val="0"/>
          <w:marRight w:val="0"/>
          <w:marTop w:val="0"/>
          <w:marBottom w:val="0"/>
          <w:divBdr>
            <w:top w:val="none" w:sz="0" w:space="0" w:color="auto"/>
            <w:left w:val="none" w:sz="0" w:space="0" w:color="auto"/>
            <w:bottom w:val="none" w:sz="0" w:space="0" w:color="auto"/>
            <w:right w:val="none" w:sz="0" w:space="0" w:color="auto"/>
          </w:divBdr>
          <w:divsChild>
            <w:div w:id="817963962">
              <w:marLeft w:val="0"/>
              <w:marRight w:val="0"/>
              <w:marTop w:val="0"/>
              <w:marBottom w:val="0"/>
              <w:divBdr>
                <w:top w:val="none" w:sz="0" w:space="0" w:color="auto"/>
                <w:left w:val="none" w:sz="0" w:space="0" w:color="auto"/>
                <w:bottom w:val="none" w:sz="0" w:space="0" w:color="auto"/>
                <w:right w:val="none" w:sz="0" w:space="0" w:color="auto"/>
              </w:divBdr>
            </w:div>
          </w:divsChild>
        </w:div>
        <w:div w:id="1369531498">
          <w:marLeft w:val="0"/>
          <w:marRight w:val="0"/>
          <w:marTop w:val="0"/>
          <w:marBottom w:val="0"/>
          <w:divBdr>
            <w:top w:val="none" w:sz="0" w:space="0" w:color="auto"/>
            <w:left w:val="none" w:sz="0" w:space="0" w:color="auto"/>
            <w:bottom w:val="none" w:sz="0" w:space="0" w:color="auto"/>
            <w:right w:val="none" w:sz="0" w:space="0" w:color="auto"/>
          </w:divBdr>
          <w:divsChild>
            <w:div w:id="1634943513">
              <w:marLeft w:val="0"/>
              <w:marRight w:val="0"/>
              <w:marTop w:val="0"/>
              <w:marBottom w:val="0"/>
              <w:divBdr>
                <w:top w:val="none" w:sz="0" w:space="0" w:color="auto"/>
                <w:left w:val="none" w:sz="0" w:space="0" w:color="auto"/>
                <w:bottom w:val="none" w:sz="0" w:space="0" w:color="auto"/>
                <w:right w:val="none" w:sz="0" w:space="0" w:color="auto"/>
              </w:divBdr>
            </w:div>
          </w:divsChild>
        </w:div>
        <w:div w:id="79567653">
          <w:marLeft w:val="0"/>
          <w:marRight w:val="0"/>
          <w:marTop w:val="0"/>
          <w:marBottom w:val="0"/>
          <w:divBdr>
            <w:top w:val="none" w:sz="0" w:space="0" w:color="auto"/>
            <w:left w:val="none" w:sz="0" w:space="0" w:color="auto"/>
            <w:bottom w:val="none" w:sz="0" w:space="0" w:color="auto"/>
            <w:right w:val="none" w:sz="0" w:space="0" w:color="auto"/>
          </w:divBdr>
          <w:divsChild>
            <w:div w:id="1469322532">
              <w:marLeft w:val="0"/>
              <w:marRight w:val="0"/>
              <w:marTop w:val="0"/>
              <w:marBottom w:val="0"/>
              <w:divBdr>
                <w:top w:val="none" w:sz="0" w:space="0" w:color="auto"/>
                <w:left w:val="none" w:sz="0" w:space="0" w:color="auto"/>
                <w:bottom w:val="none" w:sz="0" w:space="0" w:color="auto"/>
                <w:right w:val="none" w:sz="0" w:space="0" w:color="auto"/>
              </w:divBdr>
            </w:div>
          </w:divsChild>
        </w:div>
        <w:div w:id="1721434803">
          <w:marLeft w:val="0"/>
          <w:marRight w:val="0"/>
          <w:marTop w:val="0"/>
          <w:marBottom w:val="0"/>
          <w:divBdr>
            <w:top w:val="none" w:sz="0" w:space="0" w:color="auto"/>
            <w:left w:val="none" w:sz="0" w:space="0" w:color="auto"/>
            <w:bottom w:val="none" w:sz="0" w:space="0" w:color="auto"/>
            <w:right w:val="none" w:sz="0" w:space="0" w:color="auto"/>
          </w:divBdr>
          <w:divsChild>
            <w:div w:id="1931153615">
              <w:marLeft w:val="0"/>
              <w:marRight w:val="0"/>
              <w:marTop w:val="0"/>
              <w:marBottom w:val="0"/>
              <w:divBdr>
                <w:top w:val="none" w:sz="0" w:space="0" w:color="auto"/>
                <w:left w:val="none" w:sz="0" w:space="0" w:color="auto"/>
                <w:bottom w:val="none" w:sz="0" w:space="0" w:color="auto"/>
                <w:right w:val="none" w:sz="0" w:space="0" w:color="auto"/>
              </w:divBdr>
            </w:div>
          </w:divsChild>
        </w:div>
        <w:div w:id="771050357">
          <w:marLeft w:val="0"/>
          <w:marRight w:val="0"/>
          <w:marTop w:val="0"/>
          <w:marBottom w:val="0"/>
          <w:divBdr>
            <w:top w:val="none" w:sz="0" w:space="0" w:color="auto"/>
            <w:left w:val="none" w:sz="0" w:space="0" w:color="auto"/>
            <w:bottom w:val="none" w:sz="0" w:space="0" w:color="auto"/>
            <w:right w:val="none" w:sz="0" w:space="0" w:color="auto"/>
          </w:divBdr>
          <w:divsChild>
            <w:div w:id="309016961">
              <w:marLeft w:val="0"/>
              <w:marRight w:val="0"/>
              <w:marTop w:val="0"/>
              <w:marBottom w:val="0"/>
              <w:divBdr>
                <w:top w:val="none" w:sz="0" w:space="0" w:color="auto"/>
                <w:left w:val="none" w:sz="0" w:space="0" w:color="auto"/>
                <w:bottom w:val="none" w:sz="0" w:space="0" w:color="auto"/>
                <w:right w:val="none" w:sz="0" w:space="0" w:color="auto"/>
              </w:divBdr>
            </w:div>
          </w:divsChild>
        </w:div>
        <w:div w:id="2106655099">
          <w:marLeft w:val="0"/>
          <w:marRight w:val="0"/>
          <w:marTop w:val="0"/>
          <w:marBottom w:val="0"/>
          <w:divBdr>
            <w:top w:val="none" w:sz="0" w:space="0" w:color="auto"/>
            <w:left w:val="none" w:sz="0" w:space="0" w:color="auto"/>
            <w:bottom w:val="none" w:sz="0" w:space="0" w:color="auto"/>
            <w:right w:val="none" w:sz="0" w:space="0" w:color="auto"/>
          </w:divBdr>
          <w:divsChild>
            <w:div w:id="1879269312">
              <w:marLeft w:val="0"/>
              <w:marRight w:val="0"/>
              <w:marTop w:val="0"/>
              <w:marBottom w:val="0"/>
              <w:divBdr>
                <w:top w:val="none" w:sz="0" w:space="0" w:color="auto"/>
                <w:left w:val="none" w:sz="0" w:space="0" w:color="auto"/>
                <w:bottom w:val="none" w:sz="0" w:space="0" w:color="auto"/>
                <w:right w:val="none" w:sz="0" w:space="0" w:color="auto"/>
              </w:divBdr>
            </w:div>
          </w:divsChild>
        </w:div>
        <w:div w:id="1268151142">
          <w:marLeft w:val="0"/>
          <w:marRight w:val="0"/>
          <w:marTop w:val="0"/>
          <w:marBottom w:val="0"/>
          <w:divBdr>
            <w:top w:val="none" w:sz="0" w:space="0" w:color="auto"/>
            <w:left w:val="none" w:sz="0" w:space="0" w:color="auto"/>
            <w:bottom w:val="none" w:sz="0" w:space="0" w:color="auto"/>
            <w:right w:val="none" w:sz="0" w:space="0" w:color="auto"/>
          </w:divBdr>
          <w:divsChild>
            <w:div w:id="1205142782">
              <w:marLeft w:val="0"/>
              <w:marRight w:val="0"/>
              <w:marTop w:val="0"/>
              <w:marBottom w:val="0"/>
              <w:divBdr>
                <w:top w:val="none" w:sz="0" w:space="0" w:color="auto"/>
                <w:left w:val="none" w:sz="0" w:space="0" w:color="auto"/>
                <w:bottom w:val="none" w:sz="0" w:space="0" w:color="auto"/>
                <w:right w:val="none" w:sz="0" w:space="0" w:color="auto"/>
              </w:divBdr>
            </w:div>
            <w:div w:id="295110183">
              <w:marLeft w:val="0"/>
              <w:marRight w:val="0"/>
              <w:marTop w:val="0"/>
              <w:marBottom w:val="0"/>
              <w:divBdr>
                <w:top w:val="none" w:sz="0" w:space="0" w:color="auto"/>
                <w:left w:val="none" w:sz="0" w:space="0" w:color="auto"/>
                <w:bottom w:val="none" w:sz="0" w:space="0" w:color="auto"/>
                <w:right w:val="none" w:sz="0" w:space="0" w:color="auto"/>
              </w:divBdr>
            </w:div>
            <w:div w:id="249433876">
              <w:marLeft w:val="0"/>
              <w:marRight w:val="0"/>
              <w:marTop w:val="0"/>
              <w:marBottom w:val="0"/>
              <w:divBdr>
                <w:top w:val="none" w:sz="0" w:space="0" w:color="auto"/>
                <w:left w:val="none" w:sz="0" w:space="0" w:color="auto"/>
                <w:bottom w:val="none" w:sz="0" w:space="0" w:color="auto"/>
                <w:right w:val="none" w:sz="0" w:space="0" w:color="auto"/>
              </w:divBdr>
            </w:div>
            <w:div w:id="64377389">
              <w:marLeft w:val="0"/>
              <w:marRight w:val="0"/>
              <w:marTop w:val="0"/>
              <w:marBottom w:val="0"/>
              <w:divBdr>
                <w:top w:val="none" w:sz="0" w:space="0" w:color="auto"/>
                <w:left w:val="none" w:sz="0" w:space="0" w:color="auto"/>
                <w:bottom w:val="none" w:sz="0" w:space="0" w:color="auto"/>
                <w:right w:val="none" w:sz="0" w:space="0" w:color="auto"/>
              </w:divBdr>
            </w:div>
            <w:div w:id="836580821">
              <w:marLeft w:val="0"/>
              <w:marRight w:val="0"/>
              <w:marTop w:val="0"/>
              <w:marBottom w:val="0"/>
              <w:divBdr>
                <w:top w:val="none" w:sz="0" w:space="0" w:color="auto"/>
                <w:left w:val="none" w:sz="0" w:space="0" w:color="auto"/>
                <w:bottom w:val="none" w:sz="0" w:space="0" w:color="auto"/>
                <w:right w:val="none" w:sz="0" w:space="0" w:color="auto"/>
              </w:divBdr>
            </w:div>
            <w:div w:id="1350333444">
              <w:marLeft w:val="0"/>
              <w:marRight w:val="0"/>
              <w:marTop w:val="0"/>
              <w:marBottom w:val="0"/>
              <w:divBdr>
                <w:top w:val="none" w:sz="0" w:space="0" w:color="auto"/>
                <w:left w:val="none" w:sz="0" w:space="0" w:color="auto"/>
                <w:bottom w:val="none" w:sz="0" w:space="0" w:color="auto"/>
                <w:right w:val="none" w:sz="0" w:space="0" w:color="auto"/>
              </w:divBdr>
            </w:div>
            <w:div w:id="100994297">
              <w:marLeft w:val="0"/>
              <w:marRight w:val="0"/>
              <w:marTop w:val="0"/>
              <w:marBottom w:val="0"/>
              <w:divBdr>
                <w:top w:val="none" w:sz="0" w:space="0" w:color="auto"/>
                <w:left w:val="none" w:sz="0" w:space="0" w:color="auto"/>
                <w:bottom w:val="none" w:sz="0" w:space="0" w:color="auto"/>
                <w:right w:val="none" w:sz="0" w:space="0" w:color="auto"/>
              </w:divBdr>
            </w:div>
            <w:div w:id="160316441">
              <w:marLeft w:val="0"/>
              <w:marRight w:val="0"/>
              <w:marTop w:val="0"/>
              <w:marBottom w:val="0"/>
              <w:divBdr>
                <w:top w:val="none" w:sz="0" w:space="0" w:color="auto"/>
                <w:left w:val="none" w:sz="0" w:space="0" w:color="auto"/>
                <w:bottom w:val="none" w:sz="0" w:space="0" w:color="auto"/>
                <w:right w:val="none" w:sz="0" w:space="0" w:color="auto"/>
              </w:divBdr>
            </w:div>
            <w:div w:id="413170079">
              <w:marLeft w:val="0"/>
              <w:marRight w:val="0"/>
              <w:marTop w:val="0"/>
              <w:marBottom w:val="0"/>
              <w:divBdr>
                <w:top w:val="none" w:sz="0" w:space="0" w:color="auto"/>
                <w:left w:val="none" w:sz="0" w:space="0" w:color="auto"/>
                <w:bottom w:val="none" w:sz="0" w:space="0" w:color="auto"/>
                <w:right w:val="none" w:sz="0" w:space="0" w:color="auto"/>
              </w:divBdr>
            </w:div>
            <w:div w:id="1726684974">
              <w:marLeft w:val="0"/>
              <w:marRight w:val="0"/>
              <w:marTop w:val="0"/>
              <w:marBottom w:val="0"/>
              <w:divBdr>
                <w:top w:val="none" w:sz="0" w:space="0" w:color="auto"/>
                <w:left w:val="none" w:sz="0" w:space="0" w:color="auto"/>
                <w:bottom w:val="none" w:sz="0" w:space="0" w:color="auto"/>
                <w:right w:val="none" w:sz="0" w:space="0" w:color="auto"/>
              </w:divBdr>
            </w:div>
            <w:div w:id="482964545">
              <w:marLeft w:val="0"/>
              <w:marRight w:val="0"/>
              <w:marTop w:val="0"/>
              <w:marBottom w:val="0"/>
              <w:divBdr>
                <w:top w:val="none" w:sz="0" w:space="0" w:color="auto"/>
                <w:left w:val="none" w:sz="0" w:space="0" w:color="auto"/>
                <w:bottom w:val="none" w:sz="0" w:space="0" w:color="auto"/>
                <w:right w:val="none" w:sz="0" w:space="0" w:color="auto"/>
              </w:divBdr>
            </w:div>
            <w:div w:id="599533395">
              <w:marLeft w:val="0"/>
              <w:marRight w:val="0"/>
              <w:marTop w:val="0"/>
              <w:marBottom w:val="0"/>
              <w:divBdr>
                <w:top w:val="none" w:sz="0" w:space="0" w:color="auto"/>
                <w:left w:val="none" w:sz="0" w:space="0" w:color="auto"/>
                <w:bottom w:val="none" w:sz="0" w:space="0" w:color="auto"/>
                <w:right w:val="none" w:sz="0" w:space="0" w:color="auto"/>
              </w:divBdr>
            </w:div>
            <w:div w:id="2019383251">
              <w:marLeft w:val="0"/>
              <w:marRight w:val="0"/>
              <w:marTop w:val="0"/>
              <w:marBottom w:val="0"/>
              <w:divBdr>
                <w:top w:val="none" w:sz="0" w:space="0" w:color="auto"/>
                <w:left w:val="none" w:sz="0" w:space="0" w:color="auto"/>
                <w:bottom w:val="none" w:sz="0" w:space="0" w:color="auto"/>
                <w:right w:val="none" w:sz="0" w:space="0" w:color="auto"/>
              </w:divBdr>
            </w:div>
            <w:div w:id="1692679111">
              <w:marLeft w:val="0"/>
              <w:marRight w:val="0"/>
              <w:marTop w:val="0"/>
              <w:marBottom w:val="0"/>
              <w:divBdr>
                <w:top w:val="none" w:sz="0" w:space="0" w:color="auto"/>
                <w:left w:val="none" w:sz="0" w:space="0" w:color="auto"/>
                <w:bottom w:val="none" w:sz="0" w:space="0" w:color="auto"/>
                <w:right w:val="none" w:sz="0" w:space="0" w:color="auto"/>
              </w:divBdr>
            </w:div>
          </w:divsChild>
        </w:div>
        <w:div w:id="645428554">
          <w:marLeft w:val="0"/>
          <w:marRight w:val="0"/>
          <w:marTop w:val="0"/>
          <w:marBottom w:val="0"/>
          <w:divBdr>
            <w:top w:val="none" w:sz="0" w:space="0" w:color="auto"/>
            <w:left w:val="none" w:sz="0" w:space="0" w:color="auto"/>
            <w:bottom w:val="none" w:sz="0" w:space="0" w:color="auto"/>
            <w:right w:val="none" w:sz="0" w:space="0" w:color="auto"/>
          </w:divBdr>
          <w:divsChild>
            <w:div w:id="1041435913">
              <w:marLeft w:val="0"/>
              <w:marRight w:val="0"/>
              <w:marTop w:val="0"/>
              <w:marBottom w:val="0"/>
              <w:divBdr>
                <w:top w:val="none" w:sz="0" w:space="0" w:color="auto"/>
                <w:left w:val="none" w:sz="0" w:space="0" w:color="auto"/>
                <w:bottom w:val="none" w:sz="0" w:space="0" w:color="auto"/>
                <w:right w:val="none" w:sz="0" w:space="0" w:color="auto"/>
              </w:divBdr>
            </w:div>
          </w:divsChild>
        </w:div>
        <w:div w:id="487329082">
          <w:marLeft w:val="0"/>
          <w:marRight w:val="0"/>
          <w:marTop w:val="0"/>
          <w:marBottom w:val="0"/>
          <w:divBdr>
            <w:top w:val="none" w:sz="0" w:space="0" w:color="auto"/>
            <w:left w:val="none" w:sz="0" w:space="0" w:color="auto"/>
            <w:bottom w:val="none" w:sz="0" w:space="0" w:color="auto"/>
            <w:right w:val="none" w:sz="0" w:space="0" w:color="auto"/>
          </w:divBdr>
          <w:divsChild>
            <w:div w:id="1423841345">
              <w:marLeft w:val="0"/>
              <w:marRight w:val="0"/>
              <w:marTop w:val="0"/>
              <w:marBottom w:val="0"/>
              <w:divBdr>
                <w:top w:val="none" w:sz="0" w:space="0" w:color="auto"/>
                <w:left w:val="none" w:sz="0" w:space="0" w:color="auto"/>
                <w:bottom w:val="none" w:sz="0" w:space="0" w:color="auto"/>
                <w:right w:val="none" w:sz="0" w:space="0" w:color="auto"/>
              </w:divBdr>
            </w:div>
            <w:div w:id="216553409">
              <w:marLeft w:val="0"/>
              <w:marRight w:val="0"/>
              <w:marTop w:val="0"/>
              <w:marBottom w:val="0"/>
              <w:divBdr>
                <w:top w:val="none" w:sz="0" w:space="0" w:color="auto"/>
                <w:left w:val="none" w:sz="0" w:space="0" w:color="auto"/>
                <w:bottom w:val="none" w:sz="0" w:space="0" w:color="auto"/>
                <w:right w:val="none" w:sz="0" w:space="0" w:color="auto"/>
              </w:divBdr>
            </w:div>
          </w:divsChild>
        </w:div>
        <w:div w:id="1773933354">
          <w:marLeft w:val="0"/>
          <w:marRight w:val="0"/>
          <w:marTop w:val="0"/>
          <w:marBottom w:val="0"/>
          <w:divBdr>
            <w:top w:val="none" w:sz="0" w:space="0" w:color="auto"/>
            <w:left w:val="none" w:sz="0" w:space="0" w:color="auto"/>
            <w:bottom w:val="none" w:sz="0" w:space="0" w:color="auto"/>
            <w:right w:val="none" w:sz="0" w:space="0" w:color="auto"/>
          </w:divBdr>
          <w:divsChild>
            <w:div w:id="1747649676">
              <w:marLeft w:val="0"/>
              <w:marRight w:val="0"/>
              <w:marTop w:val="0"/>
              <w:marBottom w:val="0"/>
              <w:divBdr>
                <w:top w:val="none" w:sz="0" w:space="0" w:color="auto"/>
                <w:left w:val="none" w:sz="0" w:space="0" w:color="auto"/>
                <w:bottom w:val="none" w:sz="0" w:space="0" w:color="auto"/>
                <w:right w:val="none" w:sz="0" w:space="0" w:color="auto"/>
              </w:divBdr>
            </w:div>
          </w:divsChild>
        </w:div>
        <w:div w:id="228662316">
          <w:marLeft w:val="0"/>
          <w:marRight w:val="0"/>
          <w:marTop w:val="0"/>
          <w:marBottom w:val="0"/>
          <w:divBdr>
            <w:top w:val="none" w:sz="0" w:space="0" w:color="auto"/>
            <w:left w:val="none" w:sz="0" w:space="0" w:color="auto"/>
            <w:bottom w:val="none" w:sz="0" w:space="0" w:color="auto"/>
            <w:right w:val="none" w:sz="0" w:space="0" w:color="auto"/>
          </w:divBdr>
          <w:divsChild>
            <w:div w:id="823936756">
              <w:marLeft w:val="0"/>
              <w:marRight w:val="0"/>
              <w:marTop w:val="0"/>
              <w:marBottom w:val="0"/>
              <w:divBdr>
                <w:top w:val="none" w:sz="0" w:space="0" w:color="auto"/>
                <w:left w:val="none" w:sz="0" w:space="0" w:color="auto"/>
                <w:bottom w:val="none" w:sz="0" w:space="0" w:color="auto"/>
                <w:right w:val="none" w:sz="0" w:space="0" w:color="auto"/>
              </w:divBdr>
            </w:div>
          </w:divsChild>
        </w:div>
        <w:div w:id="1224096721">
          <w:marLeft w:val="0"/>
          <w:marRight w:val="0"/>
          <w:marTop w:val="0"/>
          <w:marBottom w:val="0"/>
          <w:divBdr>
            <w:top w:val="none" w:sz="0" w:space="0" w:color="auto"/>
            <w:left w:val="none" w:sz="0" w:space="0" w:color="auto"/>
            <w:bottom w:val="none" w:sz="0" w:space="0" w:color="auto"/>
            <w:right w:val="none" w:sz="0" w:space="0" w:color="auto"/>
          </w:divBdr>
          <w:divsChild>
            <w:div w:id="1323005955">
              <w:marLeft w:val="0"/>
              <w:marRight w:val="0"/>
              <w:marTop w:val="0"/>
              <w:marBottom w:val="0"/>
              <w:divBdr>
                <w:top w:val="none" w:sz="0" w:space="0" w:color="auto"/>
                <w:left w:val="none" w:sz="0" w:space="0" w:color="auto"/>
                <w:bottom w:val="none" w:sz="0" w:space="0" w:color="auto"/>
                <w:right w:val="none" w:sz="0" w:space="0" w:color="auto"/>
              </w:divBdr>
            </w:div>
          </w:divsChild>
        </w:div>
        <w:div w:id="1303269802">
          <w:marLeft w:val="0"/>
          <w:marRight w:val="0"/>
          <w:marTop w:val="0"/>
          <w:marBottom w:val="0"/>
          <w:divBdr>
            <w:top w:val="none" w:sz="0" w:space="0" w:color="auto"/>
            <w:left w:val="none" w:sz="0" w:space="0" w:color="auto"/>
            <w:bottom w:val="none" w:sz="0" w:space="0" w:color="auto"/>
            <w:right w:val="none" w:sz="0" w:space="0" w:color="auto"/>
          </w:divBdr>
          <w:divsChild>
            <w:div w:id="1692954607">
              <w:marLeft w:val="0"/>
              <w:marRight w:val="0"/>
              <w:marTop w:val="0"/>
              <w:marBottom w:val="0"/>
              <w:divBdr>
                <w:top w:val="none" w:sz="0" w:space="0" w:color="auto"/>
                <w:left w:val="none" w:sz="0" w:space="0" w:color="auto"/>
                <w:bottom w:val="none" w:sz="0" w:space="0" w:color="auto"/>
                <w:right w:val="none" w:sz="0" w:space="0" w:color="auto"/>
              </w:divBdr>
            </w:div>
          </w:divsChild>
        </w:div>
        <w:div w:id="1215389388">
          <w:marLeft w:val="0"/>
          <w:marRight w:val="0"/>
          <w:marTop w:val="0"/>
          <w:marBottom w:val="0"/>
          <w:divBdr>
            <w:top w:val="none" w:sz="0" w:space="0" w:color="auto"/>
            <w:left w:val="none" w:sz="0" w:space="0" w:color="auto"/>
            <w:bottom w:val="none" w:sz="0" w:space="0" w:color="auto"/>
            <w:right w:val="none" w:sz="0" w:space="0" w:color="auto"/>
          </w:divBdr>
          <w:divsChild>
            <w:div w:id="67582868">
              <w:marLeft w:val="0"/>
              <w:marRight w:val="0"/>
              <w:marTop w:val="0"/>
              <w:marBottom w:val="0"/>
              <w:divBdr>
                <w:top w:val="none" w:sz="0" w:space="0" w:color="auto"/>
                <w:left w:val="none" w:sz="0" w:space="0" w:color="auto"/>
                <w:bottom w:val="none" w:sz="0" w:space="0" w:color="auto"/>
                <w:right w:val="none" w:sz="0" w:space="0" w:color="auto"/>
              </w:divBdr>
            </w:div>
          </w:divsChild>
        </w:div>
        <w:div w:id="1015424212">
          <w:marLeft w:val="0"/>
          <w:marRight w:val="0"/>
          <w:marTop w:val="0"/>
          <w:marBottom w:val="0"/>
          <w:divBdr>
            <w:top w:val="none" w:sz="0" w:space="0" w:color="auto"/>
            <w:left w:val="none" w:sz="0" w:space="0" w:color="auto"/>
            <w:bottom w:val="none" w:sz="0" w:space="0" w:color="auto"/>
            <w:right w:val="none" w:sz="0" w:space="0" w:color="auto"/>
          </w:divBdr>
          <w:divsChild>
            <w:div w:id="1485852397">
              <w:marLeft w:val="0"/>
              <w:marRight w:val="0"/>
              <w:marTop w:val="0"/>
              <w:marBottom w:val="0"/>
              <w:divBdr>
                <w:top w:val="none" w:sz="0" w:space="0" w:color="auto"/>
                <w:left w:val="none" w:sz="0" w:space="0" w:color="auto"/>
                <w:bottom w:val="none" w:sz="0" w:space="0" w:color="auto"/>
                <w:right w:val="none" w:sz="0" w:space="0" w:color="auto"/>
              </w:divBdr>
            </w:div>
            <w:div w:id="1905138565">
              <w:marLeft w:val="0"/>
              <w:marRight w:val="0"/>
              <w:marTop w:val="0"/>
              <w:marBottom w:val="0"/>
              <w:divBdr>
                <w:top w:val="none" w:sz="0" w:space="0" w:color="auto"/>
                <w:left w:val="none" w:sz="0" w:space="0" w:color="auto"/>
                <w:bottom w:val="none" w:sz="0" w:space="0" w:color="auto"/>
                <w:right w:val="none" w:sz="0" w:space="0" w:color="auto"/>
              </w:divBdr>
            </w:div>
            <w:div w:id="1115247724">
              <w:marLeft w:val="0"/>
              <w:marRight w:val="0"/>
              <w:marTop w:val="0"/>
              <w:marBottom w:val="0"/>
              <w:divBdr>
                <w:top w:val="none" w:sz="0" w:space="0" w:color="auto"/>
                <w:left w:val="none" w:sz="0" w:space="0" w:color="auto"/>
                <w:bottom w:val="none" w:sz="0" w:space="0" w:color="auto"/>
                <w:right w:val="none" w:sz="0" w:space="0" w:color="auto"/>
              </w:divBdr>
            </w:div>
            <w:div w:id="1309048262">
              <w:marLeft w:val="0"/>
              <w:marRight w:val="0"/>
              <w:marTop w:val="0"/>
              <w:marBottom w:val="0"/>
              <w:divBdr>
                <w:top w:val="none" w:sz="0" w:space="0" w:color="auto"/>
                <w:left w:val="none" w:sz="0" w:space="0" w:color="auto"/>
                <w:bottom w:val="none" w:sz="0" w:space="0" w:color="auto"/>
                <w:right w:val="none" w:sz="0" w:space="0" w:color="auto"/>
              </w:divBdr>
            </w:div>
            <w:div w:id="1300763317">
              <w:marLeft w:val="0"/>
              <w:marRight w:val="0"/>
              <w:marTop w:val="0"/>
              <w:marBottom w:val="0"/>
              <w:divBdr>
                <w:top w:val="none" w:sz="0" w:space="0" w:color="auto"/>
                <w:left w:val="none" w:sz="0" w:space="0" w:color="auto"/>
                <w:bottom w:val="none" w:sz="0" w:space="0" w:color="auto"/>
                <w:right w:val="none" w:sz="0" w:space="0" w:color="auto"/>
              </w:divBdr>
            </w:div>
            <w:div w:id="124610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77485">
      <w:bodyDiv w:val="1"/>
      <w:marLeft w:val="0"/>
      <w:marRight w:val="0"/>
      <w:marTop w:val="0"/>
      <w:marBottom w:val="0"/>
      <w:divBdr>
        <w:top w:val="none" w:sz="0" w:space="0" w:color="auto"/>
        <w:left w:val="none" w:sz="0" w:space="0" w:color="auto"/>
        <w:bottom w:val="none" w:sz="0" w:space="0" w:color="auto"/>
        <w:right w:val="none" w:sz="0" w:space="0" w:color="auto"/>
      </w:divBdr>
    </w:div>
    <w:div w:id="632444149">
      <w:bodyDiv w:val="1"/>
      <w:marLeft w:val="0"/>
      <w:marRight w:val="0"/>
      <w:marTop w:val="0"/>
      <w:marBottom w:val="0"/>
      <w:divBdr>
        <w:top w:val="none" w:sz="0" w:space="0" w:color="auto"/>
        <w:left w:val="none" w:sz="0" w:space="0" w:color="auto"/>
        <w:bottom w:val="none" w:sz="0" w:space="0" w:color="auto"/>
        <w:right w:val="none" w:sz="0" w:space="0" w:color="auto"/>
      </w:divBdr>
    </w:div>
    <w:div w:id="635599234">
      <w:bodyDiv w:val="1"/>
      <w:marLeft w:val="0"/>
      <w:marRight w:val="0"/>
      <w:marTop w:val="0"/>
      <w:marBottom w:val="0"/>
      <w:divBdr>
        <w:top w:val="none" w:sz="0" w:space="0" w:color="auto"/>
        <w:left w:val="none" w:sz="0" w:space="0" w:color="auto"/>
        <w:bottom w:val="none" w:sz="0" w:space="0" w:color="auto"/>
        <w:right w:val="none" w:sz="0" w:space="0" w:color="auto"/>
      </w:divBdr>
    </w:div>
    <w:div w:id="640307540">
      <w:bodyDiv w:val="1"/>
      <w:marLeft w:val="0"/>
      <w:marRight w:val="0"/>
      <w:marTop w:val="0"/>
      <w:marBottom w:val="0"/>
      <w:divBdr>
        <w:top w:val="none" w:sz="0" w:space="0" w:color="auto"/>
        <w:left w:val="none" w:sz="0" w:space="0" w:color="auto"/>
        <w:bottom w:val="none" w:sz="0" w:space="0" w:color="auto"/>
        <w:right w:val="none" w:sz="0" w:space="0" w:color="auto"/>
      </w:divBdr>
      <w:divsChild>
        <w:div w:id="1888373582">
          <w:marLeft w:val="0"/>
          <w:marRight w:val="0"/>
          <w:marTop w:val="0"/>
          <w:marBottom w:val="0"/>
          <w:divBdr>
            <w:top w:val="none" w:sz="0" w:space="0" w:color="auto"/>
            <w:left w:val="none" w:sz="0" w:space="0" w:color="auto"/>
            <w:bottom w:val="none" w:sz="0" w:space="0" w:color="auto"/>
            <w:right w:val="none" w:sz="0" w:space="0" w:color="auto"/>
          </w:divBdr>
          <w:divsChild>
            <w:div w:id="1199052714">
              <w:marLeft w:val="0"/>
              <w:marRight w:val="0"/>
              <w:marTop w:val="0"/>
              <w:marBottom w:val="0"/>
              <w:divBdr>
                <w:top w:val="none" w:sz="0" w:space="0" w:color="auto"/>
                <w:left w:val="none" w:sz="0" w:space="0" w:color="auto"/>
                <w:bottom w:val="none" w:sz="0" w:space="0" w:color="auto"/>
                <w:right w:val="none" w:sz="0" w:space="0" w:color="auto"/>
              </w:divBdr>
            </w:div>
          </w:divsChild>
        </w:div>
        <w:div w:id="1822890146">
          <w:marLeft w:val="0"/>
          <w:marRight w:val="0"/>
          <w:marTop w:val="0"/>
          <w:marBottom w:val="0"/>
          <w:divBdr>
            <w:top w:val="none" w:sz="0" w:space="0" w:color="auto"/>
            <w:left w:val="none" w:sz="0" w:space="0" w:color="auto"/>
            <w:bottom w:val="none" w:sz="0" w:space="0" w:color="auto"/>
            <w:right w:val="none" w:sz="0" w:space="0" w:color="auto"/>
          </w:divBdr>
          <w:divsChild>
            <w:div w:id="510920574">
              <w:marLeft w:val="0"/>
              <w:marRight w:val="0"/>
              <w:marTop w:val="0"/>
              <w:marBottom w:val="0"/>
              <w:divBdr>
                <w:top w:val="none" w:sz="0" w:space="0" w:color="auto"/>
                <w:left w:val="none" w:sz="0" w:space="0" w:color="auto"/>
                <w:bottom w:val="none" w:sz="0" w:space="0" w:color="auto"/>
                <w:right w:val="none" w:sz="0" w:space="0" w:color="auto"/>
              </w:divBdr>
            </w:div>
          </w:divsChild>
        </w:div>
        <w:div w:id="828446484">
          <w:marLeft w:val="0"/>
          <w:marRight w:val="0"/>
          <w:marTop w:val="0"/>
          <w:marBottom w:val="0"/>
          <w:divBdr>
            <w:top w:val="none" w:sz="0" w:space="0" w:color="auto"/>
            <w:left w:val="none" w:sz="0" w:space="0" w:color="auto"/>
            <w:bottom w:val="none" w:sz="0" w:space="0" w:color="auto"/>
            <w:right w:val="none" w:sz="0" w:space="0" w:color="auto"/>
          </w:divBdr>
          <w:divsChild>
            <w:div w:id="103615927">
              <w:marLeft w:val="0"/>
              <w:marRight w:val="0"/>
              <w:marTop w:val="0"/>
              <w:marBottom w:val="0"/>
              <w:divBdr>
                <w:top w:val="none" w:sz="0" w:space="0" w:color="auto"/>
                <w:left w:val="none" w:sz="0" w:space="0" w:color="auto"/>
                <w:bottom w:val="none" w:sz="0" w:space="0" w:color="auto"/>
                <w:right w:val="none" w:sz="0" w:space="0" w:color="auto"/>
              </w:divBdr>
            </w:div>
          </w:divsChild>
        </w:div>
        <w:div w:id="55860898">
          <w:marLeft w:val="0"/>
          <w:marRight w:val="0"/>
          <w:marTop w:val="0"/>
          <w:marBottom w:val="0"/>
          <w:divBdr>
            <w:top w:val="none" w:sz="0" w:space="0" w:color="auto"/>
            <w:left w:val="none" w:sz="0" w:space="0" w:color="auto"/>
            <w:bottom w:val="none" w:sz="0" w:space="0" w:color="auto"/>
            <w:right w:val="none" w:sz="0" w:space="0" w:color="auto"/>
          </w:divBdr>
          <w:divsChild>
            <w:div w:id="1838569238">
              <w:marLeft w:val="0"/>
              <w:marRight w:val="0"/>
              <w:marTop w:val="0"/>
              <w:marBottom w:val="0"/>
              <w:divBdr>
                <w:top w:val="none" w:sz="0" w:space="0" w:color="auto"/>
                <w:left w:val="none" w:sz="0" w:space="0" w:color="auto"/>
                <w:bottom w:val="none" w:sz="0" w:space="0" w:color="auto"/>
                <w:right w:val="none" w:sz="0" w:space="0" w:color="auto"/>
              </w:divBdr>
            </w:div>
          </w:divsChild>
        </w:div>
        <w:div w:id="1975595839">
          <w:marLeft w:val="0"/>
          <w:marRight w:val="0"/>
          <w:marTop w:val="0"/>
          <w:marBottom w:val="0"/>
          <w:divBdr>
            <w:top w:val="none" w:sz="0" w:space="0" w:color="auto"/>
            <w:left w:val="none" w:sz="0" w:space="0" w:color="auto"/>
            <w:bottom w:val="none" w:sz="0" w:space="0" w:color="auto"/>
            <w:right w:val="none" w:sz="0" w:space="0" w:color="auto"/>
          </w:divBdr>
          <w:divsChild>
            <w:div w:id="2130468303">
              <w:marLeft w:val="0"/>
              <w:marRight w:val="0"/>
              <w:marTop w:val="0"/>
              <w:marBottom w:val="0"/>
              <w:divBdr>
                <w:top w:val="none" w:sz="0" w:space="0" w:color="auto"/>
                <w:left w:val="none" w:sz="0" w:space="0" w:color="auto"/>
                <w:bottom w:val="none" w:sz="0" w:space="0" w:color="auto"/>
                <w:right w:val="none" w:sz="0" w:space="0" w:color="auto"/>
              </w:divBdr>
            </w:div>
          </w:divsChild>
        </w:div>
        <w:div w:id="2017033041">
          <w:marLeft w:val="0"/>
          <w:marRight w:val="0"/>
          <w:marTop w:val="0"/>
          <w:marBottom w:val="0"/>
          <w:divBdr>
            <w:top w:val="none" w:sz="0" w:space="0" w:color="auto"/>
            <w:left w:val="none" w:sz="0" w:space="0" w:color="auto"/>
            <w:bottom w:val="none" w:sz="0" w:space="0" w:color="auto"/>
            <w:right w:val="none" w:sz="0" w:space="0" w:color="auto"/>
          </w:divBdr>
          <w:divsChild>
            <w:div w:id="487357235">
              <w:marLeft w:val="0"/>
              <w:marRight w:val="0"/>
              <w:marTop w:val="0"/>
              <w:marBottom w:val="0"/>
              <w:divBdr>
                <w:top w:val="none" w:sz="0" w:space="0" w:color="auto"/>
                <w:left w:val="none" w:sz="0" w:space="0" w:color="auto"/>
                <w:bottom w:val="none" w:sz="0" w:space="0" w:color="auto"/>
                <w:right w:val="none" w:sz="0" w:space="0" w:color="auto"/>
              </w:divBdr>
            </w:div>
          </w:divsChild>
        </w:div>
        <w:div w:id="1328634597">
          <w:marLeft w:val="0"/>
          <w:marRight w:val="0"/>
          <w:marTop w:val="0"/>
          <w:marBottom w:val="0"/>
          <w:divBdr>
            <w:top w:val="none" w:sz="0" w:space="0" w:color="auto"/>
            <w:left w:val="none" w:sz="0" w:space="0" w:color="auto"/>
            <w:bottom w:val="none" w:sz="0" w:space="0" w:color="auto"/>
            <w:right w:val="none" w:sz="0" w:space="0" w:color="auto"/>
          </w:divBdr>
          <w:divsChild>
            <w:div w:id="1908151806">
              <w:marLeft w:val="0"/>
              <w:marRight w:val="0"/>
              <w:marTop w:val="0"/>
              <w:marBottom w:val="0"/>
              <w:divBdr>
                <w:top w:val="none" w:sz="0" w:space="0" w:color="auto"/>
                <w:left w:val="none" w:sz="0" w:space="0" w:color="auto"/>
                <w:bottom w:val="none" w:sz="0" w:space="0" w:color="auto"/>
                <w:right w:val="none" w:sz="0" w:space="0" w:color="auto"/>
              </w:divBdr>
            </w:div>
          </w:divsChild>
        </w:div>
        <w:div w:id="2125536089">
          <w:marLeft w:val="0"/>
          <w:marRight w:val="0"/>
          <w:marTop w:val="0"/>
          <w:marBottom w:val="0"/>
          <w:divBdr>
            <w:top w:val="none" w:sz="0" w:space="0" w:color="auto"/>
            <w:left w:val="none" w:sz="0" w:space="0" w:color="auto"/>
            <w:bottom w:val="none" w:sz="0" w:space="0" w:color="auto"/>
            <w:right w:val="none" w:sz="0" w:space="0" w:color="auto"/>
          </w:divBdr>
          <w:divsChild>
            <w:div w:id="569074645">
              <w:marLeft w:val="0"/>
              <w:marRight w:val="0"/>
              <w:marTop w:val="0"/>
              <w:marBottom w:val="0"/>
              <w:divBdr>
                <w:top w:val="none" w:sz="0" w:space="0" w:color="auto"/>
                <w:left w:val="none" w:sz="0" w:space="0" w:color="auto"/>
                <w:bottom w:val="none" w:sz="0" w:space="0" w:color="auto"/>
                <w:right w:val="none" w:sz="0" w:space="0" w:color="auto"/>
              </w:divBdr>
            </w:div>
          </w:divsChild>
        </w:div>
        <w:div w:id="1111900033">
          <w:marLeft w:val="0"/>
          <w:marRight w:val="0"/>
          <w:marTop w:val="0"/>
          <w:marBottom w:val="0"/>
          <w:divBdr>
            <w:top w:val="none" w:sz="0" w:space="0" w:color="auto"/>
            <w:left w:val="none" w:sz="0" w:space="0" w:color="auto"/>
            <w:bottom w:val="none" w:sz="0" w:space="0" w:color="auto"/>
            <w:right w:val="none" w:sz="0" w:space="0" w:color="auto"/>
          </w:divBdr>
          <w:divsChild>
            <w:div w:id="1097555059">
              <w:marLeft w:val="0"/>
              <w:marRight w:val="0"/>
              <w:marTop w:val="0"/>
              <w:marBottom w:val="0"/>
              <w:divBdr>
                <w:top w:val="none" w:sz="0" w:space="0" w:color="auto"/>
                <w:left w:val="none" w:sz="0" w:space="0" w:color="auto"/>
                <w:bottom w:val="none" w:sz="0" w:space="0" w:color="auto"/>
                <w:right w:val="none" w:sz="0" w:space="0" w:color="auto"/>
              </w:divBdr>
            </w:div>
          </w:divsChild>
        </w:div>
        <w:div w:id="738986933">
          <w:marLeft w:val="0"/>
          <w:marRight w:val="0"/>
          <w:marTop w:val="0"/>
          <w:marBottom w:val="0"/>
          <w:divBdr>
            <w:top w:val="none" w:sz="0" w:space="0" w:color="auto"/>
            <w:left w:val="none" w:sz="0" w:space="0" w:color="auto"/>
            <w:bottom w:val="none" w:sz="0" w:space="0" w:color="auto"/>
            <w:right w:val="none" w:sz="0" w:space="0" w:color="auto"/>
          </w:divBdr>
          <w:divsChild>
            <w:div w:id="1666785050">
              <w:marLeft w:val="0"/>
              <w:marRight w:val="0"/>
              <w:marTop w:val="0"/>
              <w:marBottom w:val="0"/>
              <w:divBdr>
                <w:top w:val="none" w:sz="0" w:space="0" w:color="auto"/>
                <w:left w:val="none" w:sz="0" w:space="0" w:color="auto"/>
                <w:bottom w:val="none" w:sz="0" w:space="0" w:color="auto"/>
                <w:right w:val="none" w:sz="0" w:space="0" w:color="auto"/>
              </w:divBdr>
            </w:div>
          </w:divsChild>
        </w:div>
        <w:div w:id="1530297597">
          <w:marLeft w:val="0"/>
          <w:marRight w:val="0"/>
          <w:marTop w:val="0"/>
          <w:marBottom w:val="0"/>
          <w:divBdr>
            <w:top w:val="none" w:sz="0" w:space="0" w:color="auto"/>
            <w:left w:val="none" w:sz="0" w:space="0" w:color="auto"/>
            <w:bottom w:val="none" w:sz="0" w:space="0" w:color="auto"/>
            <w:right w:val="none" w:sz="0" w:space="0" w:color="auto"/>
          </w:divBdr>
          <w:divsChild>
            <w:div w:id="454831987">
              <w:marLeft w:val="0"/>
              <w:marRight w:val="0"/>
              <w:marTop w:val="0"/>
              <w:marBottom w:val="0"/>
              <w:divBdr>
                <w:top w:val="none" w:sz="0" w:space="0" w:color="auto"/>
                <w:left w:val="none" w:sz="0" w:space="0" w:color="auto"/>
                <w:bottom w:val="none" w:sz="0" w:space="0" w:color="auto"/>
                <w:right w:val="none" w:sz="0" w:space="0" w:color="auto"/>
              </w:divBdr>
            </w:div>
          </w:divsChild>
        </w:div>
        <w:div w:id="937981568">
          <w:marLeft w:val="0"/>
          <w:marRight w:val="0"/>
          <w:marTop w:val="0"/>
          <w:marBottom w:val="0"/>
          <w:divBdr>
            <w:top w:val="none" w:sz="0" w:space="0" w:color="auto"/>
            <w:left w:val="none" w:sz="0" w:space="0" w:color="auto"/>
            <w:bottom w:val="none" w:sz="0" w:space="0" w:color="auto"/>
            <w:right w:val="none" w:sz="0" w:space="0" w:color="auto"/>
          </w:divBdr>
          <w:divsChild>
            <w:div w:id="521667999">
              <w:marLeft w:val="0"/>
              <w:marRight w:val="0"/>
              <w:marTop w:val="0"/>
              <w:marBottom w:val="0"/>
              <w:divBdr>
                <w:top w:val="none" w:sz="0" w:space="0" w:color="auto"/>
                <w:left w:val="none" w:sz="0" w:space="0" w:color="auto"/>
                <w:bottom w:val="none" w:sz="0" w:space="0" w:color="auto"/>
                <w:right w:val="none" w:sz="0" w:space="0" w:color="auto"/>
              </w:divBdr>
            </w:div>
          </w:divsChild>
        </w:div>
        <w:div w:id="1033841421">
          <w:marLeft w:val="0"/>
          <w:marRight w:val="0"/>
          <w:marTop w:val="0"/>
          <w:marBottom w:val="0"/>
          <w:divBdr>
            <w:top w:val="none" w:sz="0" w:space="0" w:color="auto"/>
            <w:left w:val="none" w:sz="0" w:space="0" w:color="auto"/>
            <w:bottom w:val="none" w:sz="0" w:space="0" w:color="auto"/>
            <w:right w:val="none" w:sz="0" w:space="0" w:color="auto"/>
          </w:divBdr>
          <w:divsChild>
            <w:div w:id="911349706">
              <w:marLeft w:val="0"/>
              <w:marRight w:val="0"/>
              <w:marTop w:val="0"/>
              <w:marBottom w:val="0"/>
              <w:divBdr>
                <w:top w:val="none" w:sz="0" w:space="0" w:color="auto"/>
                <w:left w:val="none" w:sz="0" w:space="0" w:color="auto"/>
                <w:bottom w:val="none" w:sz="0" w:space="0" w:color="auto"/>
                <w:right w:val="none" w:sz="0" w:space="0" w:color="auto"/>
              </w:divBdr>
            </w:div>
          </w:divsChild>
        </w:div>
        <w:div w:id="773987397">
          <w:marLeft w:val="0"/>
          <w:marRight w:val="0"/>
          <w:marTop w:val="0"/>
          <w:marBottom w:val="0"/>
          <w:divBdr>
            <w:top w:val="none" w:sz="0" w:space="0" w:color="auto"/>
            <w:left w:val="none" w:sz="0" w:space="0" w:color="auto"/>
            <w:bottom w:val="none" w:sz="0" w:space="0" w:color="auto"/>
            <w:right w:val="none" w:sz="0" w:space="0" w:color="auto"/>
          </w:divBdr>
          <w:divsChild>
            <w:div w:id="953826469">
              <w:marLeft w:val="0"/>
              <w:marRight w:val="0"/>
              <w:marTop w:val="0"/>
              <w:marBottom w:val="0"/>
              <w:divBdr>
                <w:top w:val="none" w:sz="0" w:space="0" w:color="auto"/>
                <w:left w:val="none" w:sz="0" w:space="0" w:color="auto"/>
                <w:bottom w:val="none" w:sz="0" w:space="0" w:color="auto"/>
                <w:right w:val="none" w:sz="0" w:space="0" w:color="auto"/>
              </w:divBdr>
            </w:div>
          </w:divsChild>
        </w:div>
        <w:div w:id="1167483195">
          <w:marLeft w:val="0"/>
          <w:marRight w:val="0"/>
          <w:marTop w:val="0"/>
          <w:marBottom w:val="0"/>
          <w:divBdr>
            <w:top w:val="none" w:sz="0" w:space="0" w:color="auto"/>
            <w:left w:val="none" w:sz="0" w:space="0" w:color="auto"/>
            <w:bottom w:val="none" w:sz="0" w:space="0" w:color="auto"/>
            <w:right w:val="none" w:sz="0" w:space="0" w:color="auto"/>
          </w:divBdr>
          <w:divsChild>
            <w:div w:id="312879739">
              <w:marLeft w:val="0"/>
              <w:marRight w:val="0"/>
              <w:marTop w:val="0"/>
              <w:marBottom w:val="0"/>
              <w:divBdr>
                <w:top w:val="none" w:sz="0" w:space="0" w:color="auto"/>
                <w:left w:val="none" w:sz="0" w:space="0" w:color="auto"/>
                <w:bottom w:val="none" w:sz="0" w:space="0" w:color="auto"/>
                <w:right w:val="none" w:sz="0" w:space="0" w:color="auto"/>
              </w:divBdr>
            </w:div>
          </w:divsChild>
        </w:div>
        <w:div w:id="340012439">
          <w:marLeft w:val="0"/>
          <w:marRight w:val="0"/>
          <w:marTop w:val="0"/>
          <w:marBottom w:val="0"/>
          <w:divBdr>
            <w:top w:val="none" w:sz="0" w:space="0" w:color="auto"/>
            <w:left w:val="none" w:sz="0" w:space="0" w:color="auto"/>
            <w:bottom w:val="none" w:sz="0" w:space="0" w:color="auto"/>
            <w:right w:val="none" w:sz="0" w:space="0" w:color="auto"/>
          </w:divBdr>
          <w:divsChild>
            <w:div w:id="677003159">
              <w:marLeft w:val="0"/>
              <w:marRight w:val="0"/>
              <w:marTop w:val="0"/>
              <w:marBottom w:val="0"/>
              <w:divBdr>
                <w:top w:val="none" w:sz="0" w:space="0" w:color="auto"/>
                <w:left w:val="none" w:sz="0" w:space="0" w:color="auto"/>
                <w:bottom w:val="none" w:sz="0" w:space="0" w:color="auto"/>
                <w:right w:val="none" w:sz="0" w:space="0" w:color="auto"/>
              </w:divBdr>
            </w:div>
          </w:divsChild>
        </w:div>
        <w:div w:id="657536682">
          <w:marLeft w:val="0"/>
          <w:marRight w:val="0"/>
          <w:marTop w:val="0"/>
          <w:marBottom w:val="0"/>
          <w:divBdr>
            <w:top w:val="none" w:sz="0" w:space="0" w:color="auto"/>
            <w:left w:val="none" w:sz="0" w:space="0" w:color="auto"/>
            <w:bottom w:val="none" w:sz="0" w:space="0" w:color="auto"/>
            <w:right w:val="none" w:sz="0" w:space="0" w:color="auto"/>
          </w:divBdr>
          <w:divsChild>
            <w:div w:id="33383509">
              <w:marLeft w:val="0"/>
              <w:marRight w:val="0"/>
              <w:marTop w:val="0"/>
              <w:marBottom w:val="0"/>
              <w:divBdr>
                <w:top w:val="none" w:sz="0" w:space="0" w:color="auto"/>
                <w:left w:val="none" w:sz="0" w:space="0" w:color="auto"/>
                <w:bottom w:val="none" w:sz="0" w:space="0" w:color="auto"/>
                <w:right w:val="none" w:sz="0" w:space="0" w:color="auto"/>
              </w:divBdr>
            </w:div>
          </w:divsChild>
        </w:div>
        <w:div w:id="1139999438">
          <w:marLeft w:val="0"/>
          <w:marRight w:val="0"/>
          <w:marTop w:val="0"/>
          <w:marBottom w:val="0"/>
          <w:divBdr>
            <w:top w:val="none" w:sz="0" w:space="0" w:color="auto"/>
            <w:left w:val="none" w:sz="0" w:space="0" w:color="auto"/>
            <w:bottom w:val="none" w:sz="0" w:space="0" w:color="auto"/>
            <w:right w:val="none" w:sz="0" w:space="0" w:color="auto"/>
          </w:divBdr>
          <w:divsChild>
            <w:div w:id="1073552541">
              <w:marLeft w:val="0"/>
              <w:marRight w:val="0"/>
              <w:marTop w:val="0"/>
              <w:marBottom w:val="0"/>
              <w:divBdr>
                <w:top w:val="none" w:sz="0" w:space="0" w:color="auto"/>
                <w:left w:val="none" w:sz="0" w:space="0" w:color="auto"/>
                <w:bottom w:val="none" w:sz="0" w:space="0" w:color="auto"/>
                <w:right w:val="none" w:sz="0" w:space="0" w:color="auto"/>
              </w:divBdr>
            </w:div>
          </w:divsChild>
        </w:div>
        <w:div w:id="722212091">
          <w:marLeft w:val="0"/>
          <w:marRight w:val="0"/>
          <w:marTop w:val="0"/>
          <w:marBottom w:val="0"/>
          <w:divBdr>
            <w:top w:val="none" w:sz="0" w:space="0" w:color="auto"/>
            <w:left w:val="none" w:sz="0" w:space="0" w:color="auto"/>
            <w:bottom w:val="none" w:sz="0" w:space="0" w:color="auto"/>
            <w:right w:val="none" w:sz="0" w:space="0" w:color="auto"/>
          </w:divBdr>
          <w:divsChild>
            <w:div w:id="606425889">
              <w:marLeft w:val="0"/>
              <w:marRight w:val="0"/>
              <w:marTop w:val="0"/>
              <w:marBottom w:val="0"/>
              <w:divBdr>
                <w:top w:val="none" w:sz="0" w:space="0" w:color="auto"/>
                <w:left w:val="none" w:sz="0" w:space="0" w:color="auto"/>
                <w:bottom w:val="none" w:sz="0" w:space="0" w:color="auto"/>
                <w:right w:val="none" w:sz="0" w:space="0" w:color="auto"/>
              </w:divBdr>
            </w:div>
          </w:divsChild>
        </w:div>
        <w:div w:id="1046762860">
          <w:marLeft w:val="0"/>
          <w:marRight w:val="0"/>
          <w:marTop w:val="0"/>
          <w:marBottom w:val="0"/>
          <w:divBdr>
            <w:top w:val="none" w:sz="0" w:space="0" w:color="auto"/>
            <w:left w:val="none" w:sz="0" w:space="0" w:color="auto"/>
            <w:bottom w:val="none" w:sz="0" w:space="0" w:color="auto"/>
            <w:right w:val="none" w:sz="0" w:space="0" w:color="auto"/>
          </w:divBdr>
          <w:divsChild>
            <w:div w:id="2131585847">
              <w:marLeft w:val="0"/>
              <w:marRight w:val="0"/>
              <w:marTop w:val="0"/>
              <w:marBottom w:val="0"/>
              <w:divBdr>
                <w:top w:val="none" w:sz="0" w:space="0" w:color="auto"/>
                <w:left w:val="none" w:sz="0" w:space="0" w:color="auto"/>
                <w:bottom w:val="none" w:sz="0" w:space="0" w:color="auto"/>
                <w:right w:val="none" w:sz="0" w:space="0" w:color="auto"/>
              </w:divBdr>
            </w:div>
          </w:divsChild>
        </w:div>
        <w:div w:id="1631934621">
          <w:marLeft w:val="0"/>
          <w:marRight w:val="0"/>
          <w:marTop w:val="0"/>
          <w:marBottom w:val="0"/>
          <w:divBdr>
            <w:top w:val="none" w:sz="0" w:space="0" w:color="auto"/>
            <w:left w:val="none" w:sz="0" w:space="0" w:color="auto"/>
            <w:bottom w:val="none" w:sz="0" w:space="0" w:color="auto"/>
            <w:right w:val="none" w:sz="0" w:space="0" w:color="auto"/>
          </w:divBdr>
          <w:divsChild>
            <w:div w:id="997342572">
              <w:marLeft w:val="0"/>
              <w:marRight w:val="0"/>
              <w:marTop w:val="0"/>
              <w:marBottom w:val="0"/>
              <w:divBdr>
                <w:top w:val="none" w:sz="0" w:space="0" w:color="auto"/>
                <w:left w:val="none" w:sz="0" w:space="0" w:color="auto"/>
                <w:bottom w:val="none" w:sz="0" w:space="0" w:color="auto"/>
                <w:right w:val="none" w:sz="0" w:space="0" w:color="auto"/>
              </w:divBdr>
            </w:div>
            <w:div w:id="2061199705">
              <w:marLeft w:val="0"/>
              <w:marRight w:val="0"/>
              <w:marTop w:val="0"/>
              <w:marBottom w:val="0"/>
              <w:divBdr>
                <w:top w:val="none" w:sz="0" w:space="0" w:color="auto"/>
                <w:left w:val="none" w:sz="0" w:space="0" w:color="auto"/>
                <w:bottom w:val="none" w:sz="0" w:space="0" w:color="auto"/>
                <w:right w:val="none" w:sz="0" w:space="0" w:color="auto"/>
              </w:divBdr>
            </w:div>
            <w:div w:id="270019413">
              <w:marLeft w:val="0"/>
              <w:marRight w:val="0"/>
              <w:marTop w:val="0"/>
              <w:marBottom w:val="0"/>
              <w:divBdr>
                <w:top w:val="none" w:sz="0" w:space="0" w:color="auto"/>
                <w:left w:val="none" w:sz="0" w:space="0" w:color="auto"/>
                <w:bottom w:val="none" w:sz="0" w:space="0" w:color="auto"/>
                <w:right w:val="none" w:sz="0" w:space="0" w:color="auto"/>
              </w:divBdr>
            </w:div>
          </w:divsChild>
        </w:div>
        <w:div w:id="1095592758">
          <w:marLeft w:val="0"/>
          <w:marRight w:val="0"/>
          <w:marTop w:val="0"/>
          <w:marBottom w:val="0"/>
          <w:divBdr>
            <w:top w:val="none" w:sz="0" w:space="0" w:color="auto"/>
            <w:left w:val="none" w:sz="0" w:space="0" w:color="auto"/>
            <w:bottom w:val="none" w:sz="0" w:space="0" w:color="auto"/>
            <w:right w:val="none" w:sz="0" w:space="0" w:color="auto"/>
          </w:divBdr>
          <w:divsChild>
            <w:div w:id="366834791">
              <w:marLeft w:val="0"/>
              <w:marRight w:val="0"/>
              <w:marTop w:val="0"/>
              <w:marBottom w:val="0"/>
              <w:divBdr>
                <w:top w:val="none" w:sz="0" w:space="0" w:color="auto"/>
                <w:left w:val="none" w:sz="0" w:space="0" w:color="auto"/>
                <w:bottom w:val="none" w:sz="0" w:space="0" w:color="auto"/>
                <w:right w:val="none" w:sz="0" w:space="0" w:color="auto"/>
              </w:divBdr>
            </w:div>
          </w:divsChild>
        </w:div>
        <w:div w:id="1355839692">
          <w:marLeft w:val="0"/>
          <w:marRight w:val="0"/>
          <w:marTop w:val="0"/>
          <w:marBottom w:val="0"/>
          <w:divBdr>
            <w:top w:val="none" w:sz="0" w:space="0" w:color="auto"/>
            <w:left w:val="none" w:sz="0" w:space="0" w:color="auto"/>
            <w:bottom w:val="none" w:sz="0" w:space="0" w:color="auto"/>
            <w:right w:val="none" w:sz="0" w:space="0" w:color="auto"/>
          </w:divBdr>
          <w:divsChild>
            <w:div w:id="770471453">
              <w:marLeft w:val="0"/>
              <w:marRight w:val="0"/>
              <w:marTop w:val="0"/>
              <w:marBottom w:val="0"/>
              <w:divBdr>
                <w:top w:val="none" w:sz="0" w:space="0" w:color="auto"/>
                <w:left w:val="none" w:sz="0" w:space="0" w:color="auto"/>
                <w:bottom w:val="none" w:sz="0" w:space="0" w:color="auto"/>
                <w:right w:val="none" w:sz="0" w:space="0" w:color="auto"/>
              </w:divBdr>
            </w:div>
          </w:divsChild>
        </w:div>
        <w:div w:id="1924993346">
          <w:marLeft w:val="0"/>
          <w:marRight w:val="0"/>
          <w:marTop w:val="0"/>
          <w:marBottom w:val="0"/>
          <w:divBdr>
            <w:top w:val="none" w:sz="0" w:space="0" w:color="auto"/>
            <w:left w:val="none" w:sz="0" w:space="0" w:color="auto"/>
            <w:bottom w:val="none" w:sz="0" w:space="0" w:color="auto"/>
            <w:right w:val="none" w:sz="0" w:space="0" w:color="auto"/>
          </w:divBdr>
          <w:divsChild>
            <w:div w:id="1448310151">
              <w:marLeft w:val="0"/>
              <w:marRight w:val="0"/>
              <w:marTop w:val="0"/>
              <w:marBottom w:val="0"/>
              <w:divBdr>
                <w:top w:val="none" w:sz="0" w:space="0" w:color="auto"/>
                <w:left w:val="none" w:sz="0" w:space="0" w:color="auto"/>
                <w:bottom w:val="none" w:sz="0" w:space="0" w:color="auto"/>
                <w:right w:val="none" w:sz="0" w:space="0" w:color="auto"/>
              </w:divBdr>
            </w:div>
          </w:divsChild>
        </w:div>
        <w:div w:id="851072467">
          <w:marLeft w:val="0"/>
          <w:marRight w:val="0"/>
          <w:marTop w:val="0"/>
          <w:marBottom w:val="0"/>
          <w:divBdr>
            <w:top w:val="none" w:sz="0" w:space="0" w:color="auto"/>
            <w:left w:val="none" w:sz="0" w:space="0" w:color="auto"/>
            <w:bottom w:val="none" w:sz="0" w:space="0" w:color="auto"/>
            <w:right w:val="none" w:sz="0" w:space="0" w:color="auto"/>
          </w:divBdr>
          <w:divsChild>
            <w:div w:id="597374891">
              <w:marLeft w:val="0"/>
              <w:marRight w:val="0"/>
              <w:marTop w:val="0"/>
              <w:marBottom w:val="0"/>
              <w:divBdr>
                <w:top w:val="none" w:sz="0" w:space="0" w:color="auto"/>
                <w:left w:val="none" w:sz="0" w:space="0" w:color="auto"/>
                <w:bottom w:val="none" w:sz="0" w:space="0" w:color="auto"/>
                <w:right w:val="none" w:sz="0" w:space="0" w:color="auto"/>
              </w:divBdr>
            </w:div>
          </w:divsChild>
        </w:div>
        <w:div w:id="847065206">
          <w:marLeft w:val="0"/>
          <w:marRight w:val="0"/>
          <w:marTop w:val="0"/>
          <w:marBottom w:val="0"/>
          <w:divBdr>
            <w:top w:val="none" w:sz="0" w:space="0" w:color="auto"/>
            <w:left w:val="none" w:sz="0" w:space="0" w:color="auto"/>
            <w:bottom w:val="none" w:sz="0" w:space="0" w:color="auto"/>
            <w:right w:val="none" w:sz="0" w:space="0" w:color="auto"/>
          </w:divBdr>
          <w:divsChild>
            <w:div w:id="754976843">
              <w:marLeft w:val="0"/>
              <w:marRight w:val="0"/>
              <w:marTop w:val="0"/>
              <w:marBottom w:val="0"/>
              <w:divBdr>
                <w:top w:val="none" w:sz="0" w:space="0" w:color="auto"/>
                <w:left w:val="none" w:sz="0" w:space="0" w:color="auto"/>
                <w:bottom w:val="none" w:sz="0" w:space="0" w:color="auto"/>
                <w:right w:val="none" w:sz="0" w:space="0" w:color="auto"/>
              </w:divBdr>
            </w:div>
          </w:divsChild>
        </w:div>
        <w:div w:id="288903689">
          <w:marLeft w:val="0"/>
          <w:marRight w:val="0"/>
          <w:marTop w:val="0"/>
          <w:marBottom w:val="0"/>
          <w:divBdr>
            <w:top w:val="none" w:sz="0" w:space="0" w:color="auto"/>
            <w:left w:val="none" w:sz="0" w:space="0" w:color="auto"/>
            <w:bottom w:val="none" w:sz="0" w:space="0" w:color="auto"/>
            <w:right w:val="none" w:sz="0" w:space="0" w:color="auto"/>
          </w:divBdr>
          <w:divsChild>
            <w:div w:id="1033924526">
              <w:marLeft w:val="0"/>
              <w:marRight w:val="0"/>
              <w:marTop w:val="0"/>
              <w:marBottom w:val="0"/>
              <w:divBdr>
                <w:top w:val="none" w:sz="0" w:space="0" w:color="auto"/>
                <w:left w:val="none" w:sz="0" w:space="0" w:color="auto"/>
                <w:bottom w:val="none" w:sz="0" w:space="0" w:color="auto"/>
                <w:right w:val="none" w:sz="0" w:space="0" w:color="auto"/>
              </w:divBdr>
            </w:div>
          </w:divsChild>
        </w:div>
        <w:div w:id="252011172">
          <w:marLeft w:val="0"/>
          <w:marRight w:val="0"/>
          <w:marTop w:val="0"/>
          <w:marBottom w:val="0"/>
          <w:divBdr>
            <w:top w:val="none" w:sz="0" w:space="0" w:color="auto"/>
            <w:left w:val="none" w:sz="0" w:space="0" w:color="auto"/>
            <w:bottom w:val="none" w:sz="0" w:space="0" w:color="auto"/>
            <w:right w:val="none" w:sz="0" w:space="0" w:color="auto"/>
          </w:divBdr>
          <w:divsChild>
            <w:div w:id="1031882567">
              <w:marLeft w:val="0"/>
              <w:marRight w:val="0"/>
              <w:marTop w:val="0"/>
              <w:marBottom w:val="0"/>
              <w:divBdr>
                <w:top w:val="none" w:sz="0" w:space="0" w:color="auto"/>
                <w:left w:val="none" w:sz="0" w:space="0" w:color="auto"/>
                <w:bottom w:val="none" w:sz="0" w:space="0" w:color="auto"/>
                <w:right w:val="none" w:sz="0" w:space="0" w:color="auto"/>
              </w:divBdr>
            </w:div>
          </w:divsChild>
        </w:div>
        <w:div w:id="908150336">
          <w:marLeft w:val="0"/>
          <w:marRight w:val="0"/>
          <w:marTop w:val="0"/>
          <w:marBottom w:val="0"/>
          <w:divBdr>
            <w:top w:val="none" w:sz="0" w:space="0" w:color="auto"/>
            <w:left w:val="none" w:sz="0" w:space="0" w:color="auto"/>
            <w:bottom w:val="none" w:sz="0" w:space="0" w:color="auto"/>
            <w:right w:val="none" w:sz="0" w:space="0" w:color="auto"/>
          </w:divBdr>
          <w:divsChild>
            <w:div w:id="1449811472">
              <w:marLeft w:val="0"/>
              <w:marRight w:val="0"/>
              <w:marTop w:val="0"/>
              <w:marBottom w:val="0"/>
              <w:divBdr>
                <w:top w:val="none" w:sz="0" w:space="0" w:color="auto"/>
                <w:left w:val="none" w:sz="0" w:space="0" w:color="auto"/>
                <w:bottom w:val="none" w:sz="0" w:space="0" w:color="auto"/>
                <w:right w:val="none" w:sz="0" w:space="0" w:color="auto"/>
              </w:divBdr>
            </w:div>
          </w:divsChild>
        </w:div>
        <w:div w:id="1848596686">
          <w:marLeft w:val="0"/>
          <w:marRight w:val="0"/>
          <w:marTop w:val="0"/>
          <w:marBottom w:val="0"/>
          <w:divBdr>
            <w:top w:val="none" w:sz="0" w:space="0" w:color="auto"/>
            <w:left w:val="none" w:sz="0" w:space="0" w:color="auto"/>
            <w:bottom w:val="none" w:sz="0" w:space="0" w:color="auto"/>
            <w:right w:val="none" w:sz="0" w:space="0" w:color="auto"/>
          </w:divBdr>
          <w:divsChild>
            <w:div w:id="750352232">
              <w:marLeft w:val="0"/>
              <w:marRight w:val="0"/>
              <w:marTop w:val="0"/>
              <w:marBottom w:val="0"/>
              <w:divBdr>
                <w:top w:val="none" w:sz="0" w:space="0" w:color="auto"/>
                <w:left w:val="none" w:sz="0" w:space="0" w:color="auto"/>
                <w:bottom w:val="none" w:sz="0" w:space="0" w:color="auto"/>
                <w:right w:val="none" w:sz="0" w:space="0" w:color="auto"/>
              </w:divBdr>
            </w:div>
          </w:divsChild>
        </w:div>
        <w:div w:id="612052669">
          <w:marLeft w:val="0"/>
          <w:marRight w:val="0"/>
          <w:marTop w:val="0"/>
          <w:marBottom w:val="0"/>
          <w:divBdr>
            <w:top w:val="none" w:sz="0" w:space="0" w:color="auto"/>
            <w:left w:val="none" w:sz="0" w:space="0" w:color="auto"/>
            <w:bottom w:val="none" w:sz="0" w:space="0" w:color="auto"/>
            <w:right w:val="none" w:sz="0" w:space="0" w:color="auto"/>
          </w:divBdr>
          <w:divsChild>
            <w:div w:id="58751939">
              <w:marLeft w:val="0"/>
              <w:marRight w:val="0"/>
              <w:marTop w:val="0"/>
              <w:marBottom w:val="0"/>
              <w:divBdr>
                <w:top w:val="none" w:sz="0" w:space="0" w:color="auto"/>
                <w:left w:val="none" w:sz="0" w:space="0" w:color="auto"/>
                <w:bottom w:val="none" w:sz="0" w:space="0" w:color="auto"/>
                <w:right w:val="none" w:sz="0" w:space="0" w:color="auto"/>
              </w:divBdr>
            </w:div>
          </w:divsChild>
        </w:div>
        <w:div w:id="1672639335">
          <w:marLeft w:val="0"/>
          <w:marRight w:val="0"/>
          <w:marTop w:val="0"/>
          <w:marBottom w:val="0"/>
          <w:divBdr>
            <w:top w:val="none" w:sz="0" w:space="0" w:color="auto"/>
            <w:left w:val="none" w:sz="0" w:space="0" w:color="auto"/>
            <w:bottom w:val="none" w:sz="0" w:space="0" w:color="auto"/>
            <w:right w:val="none" w:sz="0" w:space="0" w:color="auto"/>
          </w:divBdr>
          <w:divsChild>
            <w:div w:id="447511129">
              <w:marLeft w:val="0"/>
              <w:marRight w:val="0"/>
              <w:marTop w:val="0"/>
              <w:marBottom w:val="0"/>
              <w:divBdr>
                <w:top w:val="none" w:sz="0" w:space="0" w:color="auto"/>
                <w:left w:val="none" w:sz="0" w:space="0" w:color="auto"/>
                <w:bottom w:val="none" w:sz="0" w:space="0" w:color="auto"/>
                <w:right w:val="none" w:sz="0" w:space="0" w:color="auto"/>
              </w:divBdr>
            </w:div>
            <w:div w:id="1577588587">
              <w:marLeft w:val="0"/>
              <w:marRight w:val="0"/>
              <w:marTop w:val="0"/>
              <w:marBottom w:val="0"/>
              <w:divBdr>
                <w:top w:val="none" w:sz="0" w:space="0" w:color="auto"/>
                <w:left w:val="none" w:sz="0" w:space="0" w:color="auto"/>
                <w:bottom w:val="none" w:sz="0" w:space="0" w:color="auto"/>
                <w:right w:val="none" w:sz="0" w:space="0" w:color="auto"/>
              </w:divBdr>
            </w:div>
            <w:div w:id="2066876732">
              <w:marLeft w:val="0"/>
              <w:marRight w:val="0"/>
              <w:marTop w:val="0"/>
              <w:marBottom w:val="0"/>
              <w:divBdr>
                <w:top w:val="none" w:sz="0" w:space="0" w:color="auto"/>
                <w:left w:val="none" w:sz="0" w:space="0" w:color="auto"/>
                <w:bottom w:val="none" w:sz="0" w:space="0" w:color="auto"/>
                <w:right w:val="none" w:sz="0" w:space="0" w:color="auto"/>
              </w:divBdr>
            </w:div>
            <w:div w:id="1196188662">
              <w:marLeft w:val="0"/>
              <w:marRight w:val="0"/>
              <w:marTop w:val="0"/>
              <w:marBottom w:val="0"/>
              <w:divBdr>
                <w:top w:val="none" w:sz="0" w:space="0" w:color="auto"/>
                <w:left w:val="none" w:sz="0" w:space="0" w:color="auto"/>
                <w:bottom w:val="none" w:sz="0" w:space="0" w:color="auto"/>
                <w:right w:val="none" w:sz="0" w:space="0" w:color="auto"/>
              </w:divBdr>
            </w:div>
            <w:div w:id="2094812973">
              <w:marLeft w:val="0"/>
              <w:marRight w:val="0"/>
              <w:marTop w:val="0"/>
              <w:marBottom w:val="0"/>
              <w:divBdr>
                <w:top w:val="none" w:sz="0" w:space="0" w:color="auto"/>
                <w:left w:val="none" w:sz="0" w:space="0" w:color="auto"/>
                <w:bottom w:val="none" w:sz="0" w:space="0" w:color="auto"/>
                <w:right w:val="none" w:sz="0" w:space="0" w:color="auto"/>
              </w:divBdr>
            </w:div>
            <w:div w:id="75634232">
              <w:marLeft w:val="0"/>
              <w:marRight w:val="0"/>
              <w:marTop w:val="0"/>
              <w:marBottom w:val="0"/>
              <w:divBdr>
                <w:top w:val="none" w:sz="0" w:space="0" w:color="auto"/>
                <w:left w:val="none" w:sz="0" w:space="0" w:color="auto"/>
                <w:bottom w:val="none" w:sz="0" w:space="0" w:color="auto"/>
                <w:right w:val="none" w:sz="0" w:space="0" w:color="auto"/>
              </w:divBdr>
            </w:div>
            <w:div w:id="1837381833">
              <w:marLeft w:val="0"/>
              <w:marRight w:val="0"/>
              <w:marTop w:val="0"/>
              <w:marBottom w:val="0"/>
              <w:divBdr>
                <w:top w:val="none" w:sz="0" w:space="0" w:color="auto"/>
                <w:left w:val="none" w:sz="0" w:space="0" w:color="auto"/>
                <w:bottom w:val="none" w:sz="0" w:space="0" w:color="auto"/>
                <w:right w:val="none" w:sz="0" w:space="0" w:color="auto"/>
              </w:divBdr>
            </w:div>
            <w:div w:id="173962163">
              <w:marLeft w:val="0"/>
              <w:marRight w:val="0"/>
              <w:marTop w:val="0"/>
              <w:marBottom w:val="0"/>
              <w:divBdr>
                <w:top w:val="none" w:sz="0" w:space="0" w:color="auto"/>
                <w:left w:val="none" w:sz="0" w:space="0" w:color="auto"/>
                <w:bottom w:val="none" w:sz="0" w:space="0" w:color="auto"/>
                <w:right w:val="none" w:sz="0" w:space="0" w:color="auto"/>
              </w:divBdr>
            </w:div>
            <w:div w:id="1092164166">
              <w:marLeft w:val="0"/>
              <w:marRight w:val="0"/>
              <w:marTop w:val="0"/>
              <w:marBottom w:val="0"/>
              <w:divBdr>
                <w:top w:val="none" w:sz="0" w:space="0" w:color="auto"/>
                <w:left w:val="none" w:sz="0" w:space="0" w:color="auto"/>
                <w:bottom w:val="none" w:sz="0" w:space="0" w:color="auto"/>
                <w:right w:val="none" w:sz="0" w:space="0" w:color="auto"/>
              </w:divBdr>
            </w:div>
            <w:div w:id="1933661081">
              <w:marLeft w:val="0"/>
              <w:marRight w:val="0"/>
              <w:marTop w:val="0"/>
              <w:marBottom w:val="0"/>
              <w:divBdr>
                <w:top w:val="none" w:sz="0" w:space="0" w:color="auto"/>
                <w:left w:val="none" w:sz="0" w:space="0" w:color="auto"/>
                <w:bottom w:val="none" w:sz="0" w:space="0" w:color="auto"/>
                <w:right w:val="none" w:sz="0" w:space="0" w:color="auto"/>
              </w:divBdr>
            </w:div>
            <w:div w:id="1069040143">
              <w:marLeft w:val="0"/>
              <w:marRight w:val="0"/>
              <w:marTop w:val="0"/>
              <w:marBottom w:val="0"/>
              <w:divBdr>
                <w:top w:val="none" w:sz="0" w:space="0" w:color="auto"/>
                <w:left w:val="none" w:sz="0" w:space="0" w:color="auto"/>
                <w:bottom w:val="none" w:sz="0" w:space="0" w:color="auto"/>
                <w:right w:val="none" w:sz="0" w:space="0" w:color="auto"/>
              </w:divBdr>
            </w:div>
            <w:div w:id="1258176192">
              <w:marLeft w:val="0"/>
              <w:marRight w:val="0"/>
              <w:marTop w:val="0"/>
              <w:marBottom w:val="0"/>
              <w:divBdr>
                <w:top w:val="none" w:sz="0" w:space="0" w:color="auto"/>
                <w:left w:val="none" w:sz="0" w:space="0" w:color="auto"/>
                <w:bottom w:val="none" w:sz="0" w:space="0" w:color="auto"/>
                <w:right w:val="none" w:sz="0" w:space="0" w:color="auto"/>
              </w:divBdr>
            </w:div>
            <w:div w:id="802578420">
              <w:marLeft w:val="0"/>
              <w:marRight w:val="0"/>
              <w:marTop w:val="0"/>
              <w:marBottom w:val="0"/>
              <w:divBdr>
                <w:top w:val="none" w:sz="0" w:space="0" w:color="auto"/>
                <w:left w:val="none" w:sz="0" w:space="0" w:color="auto"/>
                <w:bottom w:val="none" w:sz="0" w:space="0" w:color="auto"/>
                <w:right w:val="none" w:sz="0" w:space="0" w:color="auto"/>
              </w:divBdr>
            </w:div>
            <w:div w:id="780685120">
              <w:marLeft w:val="0"/>
              <w:marRight w:val="0"/>
              <w:marTop w:val="0"/>
              <w:marBottom w:val="0"/>
              <w:divBdr>
                <w:top w:val="none" w:sz="0" w:space="0" w:color="auto"/>
                <w:left w:val="none" w:sz="0" w:space="0" w:color="auto"/>
                <w:bottom w:val="none" w:sz="0" w:space="0" w:color="auto"/>
                <w:right w:val="none" w:sz="0" w:space="0" w:color="auto"/>
              </w:divBdr>
            </w:div>
          </w:divsChild>
        </w:div>
        <w:div w:id="1986466281">
          <w:marLeft w:val="0"/>
          <w:marRight w:val="0"/>
          <w:marTop w:val="0"/>
          <w:marBottom w:val="0"/>
          <w:divBdr>
            <w:top w:val="none" w:sz="0" w:space="0" w:color="auto"/>
            <w:left w:val="none" w:sz="0" w:space="0" w:color="auto"/>
            <w:bottom w:val="none" w:sz="0" w:space="0" w:color="auto"/>
            <w:right w:val="none" w:sz="0" w:space="0" w:color="auto"/>
          </w:divBdr>
          <w:divsChild>
            <w:div w:id="1528569241">
              <w:marLeft w:val="0"/>
              <w:marRight w:val="0"/>
              <w:marTop w:val="0"/>
              <w:marBottom w:val="0"/>
              <w:divBdr>
                <w:top w:val="none" w:sz="0" w:space="0" w:color="auto"/>
                <w:left w:val="none" w:sz="0" w:space="0" w:color="auto"/>
                <w:bottom w:val="none" w:sz="0" w:space="0" w:color="auto"/>
                <w:right w:val="none" w:sz="0" w:space="0" w:color="auto"/>
              </w:divBdr>
            </w:div>
          </w:divsChild>
        </w:div>
        <w:div w:id="1467047683">
          <w:marLeft w:val="0"/>
          <w:marRight w:val="0"/>
          <w:marTop w:val="0"/>
          <w:marBottom w:val="0"/>
          <w:divBdr>
            <w:top w:val="none" w:sz="0" w:space="0" w:color="auto"/>
            <w:left w:val="none" w:sz="0" w:space="0" w:color="auto"/>
            <w:bottom w:val="none" w:sz="0" w:space="0" w:color="auto"/>
            <w:right w:val="none" w:sz="0" w:space="0" w:color="auto"/>
          </w:divBdr>
          <w:divsChild>
            <w:div w:id="713239204">
              <w:marLeft w:val="0"/>
              <w:marRight w:val="0"/>
              <w:marTop w:val="0"/>
              <w:marBottom w:val="0"/>
              <w:divBdr>
                <w:top w:val="none" w:sz="0" w:space="0" w:color="auto"/>
                <w:left w:val="none" w:sz="0" w:space="0" w:color="auto"/>
                <w:bottom w:val="none" w:sz="0" w:space="0" w:color="auto"/>
                <w:right w:val="none" w:sz="0" w:space="0" w:color="auto"/>
              </w:divBdr>
            </w:div>
          </w:divsChild>
        </w:div>
        <w:div w:id="1588879610">
          <w:marLeft w:val="0"/>
          <w:marRight w:val="0"/>
          <w:marTop w:val="0"/>
          <w:marBottom w:val="0"/>
          <w:divBdr>
            <w:top w:val="none" w:sz="0" w:space="0" w:color="auto"/>
            <w:left w:val="none" w:sz="0" w:space="0" w:color="auto"/>
            <w:bottom w:val="none" w:sz="0" w:space="0" w:color="auto"/>
            <w:right w:val="none" w:sz="0" w:space="0" w:color="auto"/>
          </w:divBdr>
          <w:divsChild>
            <w:div w:id="754279755">
              <w:marLeft w:val="0"/>
              <w:marRight w:val="0"/>
              <w:marTop w:val="0"/>
              <w:marBottom w:val="0"/>
              <w:divBdr>
                <w:top w:val="none" w:sz="0" w:space="0" w:color="auto"/>
                <w:left w:val="none" w:sz="0" w:space="0" w:color="auto"/>
                <w:bottom w:val="none" w:sz="0" w:space="0" w:color="auto"/>
                <w:right w:val="none" w:sz="0" w:space="0" w:color="auto"/>
              </w:divBdr>
            </w:div>
            <w:div w:id="159005911">
              <w:marLeft w:val="0"/>
              <w:marRight w:val="0"/>
              <w:marTop w:val="0"/>
              <w:marBottom w:val="0"/>
              <w:divBdr>
                <w:top w:val="none" w:sz="0" w:space="0" w:color="auto"/>
                <w:left w:val="none" w:sz="0" w:space="0" w:color="auto"/>
                <w:bottom w:val="none" w:sz="0" w:space="0" w:color="auto"/>
                <w:right w:val="none" w:sz="0" w:space="0" w:color="auto"/>
              </w:divBdr>
            </w:div>
            <w:div w:id="713308318">
              <w:marLeft w:val="0"/>
              <w:marRight w:val="0"/>
              <w:marTop w:val="0"/>
              <w:marBottom w:val="0"/>
              <w:divBdr>
                <w:top w:val="none" w:sz="0" w:space="0" w:color="auto"/>
                <w:left w:val="none" w:sz="0" w:space="0" w:color="auto"/>
                <w:bottom w:val="none" w:sz="0" w:space="0" w:color="auto"/>
                <w:right w:val="none" w:sz="0" w:space="0" w:color="auto"/>
              </w:divBdr>
            </w:div>
            <w:div w:id="728462261">
              <w:marLeft w:val="0"/>
              <w:marRight w:val="0"/>
              <w:marTop w:val="0"/>
              <w:marBottom w:val="0"/>
              <w:divBdr>
                <w:top w:val="none" w:sz="0" w:space="0" w:color="auto"/>
                <w:left w:val="none" w:sz="0" w:space="0" w:color="auto"/>
                <w:bottom w:val="none" w:sz="0" w:space="0" w:color="auto"/>
                <w:right w:val="none" w:sz="0" w:space="0" w:color="auto"/>
              </w:divBdr>
            </w:div>
            <w:div w:id="238247475">
              <w:marLeft w:val="0"/>
              <w:marRight w:val="0"/>
              <w:marTop w:val="0"/>
              <w:marBottom w:val="0"/>
              <w:divBdr>
                <w:top w:val="none" w:sz="0" w:space="0" w:color="auto"/>
                <w:left w:val="none" w:sz="0" w:space="0" w:color="auto"/>
                <w:bottom w:val="none" w:sz="0" w:space="0" w:color="auto"/>
                <w:right w:val="none" w:sz="0" w:space="0" w:color="auto"/>
              </w:divBdr>
            </w:div>
            <w:div w:id="1634750909">
              <w:marLeft w:val="0"/>
              <w:marRight w:val="0"/>
              <w:marTop w:val="0"/>
              <w:marBottom w:val="0"/>
              <w:divBdr>
                <w:top w:val="none" w:sz="0" w:space="0" w:color="auto"/>
                <w:left w:val="none" w:sz="0" w:space="0" w:color="auto"/>
                <w:bottom w:val="none" w:sz="0" w:space="0" w:color="auto"/>
                <w:right w:val="none" w:sz="0" w:space="0" w:color="auto"/>
              </w:divBdr>
            </w:div>
            <w:div w:id="1739554478">
              <w:marLeft w:val="0"/>
              <w:marRight w:val="0"/>
              <w:marTop w:val="0"/>
              <w:marBottom w:val="0"/>
              <w:divBdr>
                <w:top w:val="none" w:sz="0" w:space="0" w:color="auto"/>
                <w:left w:val="none" w:sz="0" w:space="0" w:color="auto"/>
                <w:bottom w:val="none" w:sz="0" w:space="0" w:color="auto"/>
                <w:right w:val="none" w:sz="0" w:space="0" w:color="auto"/>
              </w:divBdr>
            </w:div>
            <w:div w:id="363286508">
              <w:marLeft w:val="0"/>
              <w:marRight w:val="0"/>
              <w:marTop w:val="0"/>
              <w:marBottom w:val="0"/>
              <w:divBdr>
                <w:top w:val="none" w:sz="0" w:space="0" w:color="auto"/>
                <w:left w:val="none" w:sz="0" w:space="0" w:color="auto"/>
                <w:bottom w:val="none" w:sz="0" w:space="0" w:color="auto"/>
                <w:right w:val="none" w:sz="0" w:space="0" w:color="auto"/>
              </w:divBdr>
            </w:div>
            <w:div w:id="789857370">
              <w:marLeft w:val="0"/>
              <w:marRight w:val="0"/>
              <w:marTop w:val="0"/>
              <w:marBottom w:val="0"/>
              <w:divBdr>
                <w:top w:val="none" w:sz="0" w:space="0" w:color="auto"/>
                <w:left w:val="none" w:sz="0" w:space="0" w:color="auto"/>
                <w:bottom w:val="none" w:sz="0" w:space="0" w:color="auto"/>
                <w:right w:val="none" w:sz="0" w:space="0" w:color="auto"/>
              </w:divBdr>
            </w:div>
            <w:div w:id="1391416907">
              <w:marLeft w:val="0"/>
              <w:marRight w:val="0"/>
              <w:marTop w:val="0"/>
              <w:marBottom w:val="0"/>
              <w:divBdr>
                <w:top w:val="none" w:sz="0" w:space="0" w:color="auto"/>
                <w:left w:val="none" w:sz="0" w:space="0" w:color="auto"/>
                <w:bottom w:val="none" w:sz="0" w:space="0" w:color="auto"/>
                <w:right w:val="none" w:sz="0" w:space="0" w:color="auto"/>
              </w:divBdr>
            </w:div>
            <w:div w:id="179706405">
              <w:marLeft w:val="0"/>
              <w:marRight w:val="0"/>
              <w:marTop w:val="0"/>
              <w:marBottom w:val="0"/>
              <w:divBdr>
                <w:top w:val="none" w:sz="0" w:space="0" w:color="auto"/>
                <w:left w:val="none" w:sz="0" w:space="0" w:color="auto"/>
                <w:bottom w:val="none" w:sz="0" w:space="0" w:color="auto"/>
                <w:right w:val="none" w:sz="0" w:space="0" w:color="auto"/>
              </w:divBdr>
            </w:div>
            <w:div w:id="414936574">
              <w:marLeft w:val="0"/>
              <w:marRight w:val="0"/>
              <w:marTop w:val="0"/>
              <w:marBottom w:val="0"/>
              <w:divBdr>
                <w:top w:val="none" w:sz="0" w:space="0" w:color="auto"/>
                <w:left w:val="none" w:sz="0" w:space="0" w:color="auto"/>
                <w:bottom w:val="none" w:sz="0" w:space="0" w:color="auto"/>
                <w:right w:val="none" w:sz="0" w:space="0" w:color="auto"/>
              </w:divBdr>
            </w:div>
            <w:div w:id="1311666987">
              <w:marLeft w:val="0"/>
              <w:marRight w:val="0"/>
              <w:marTop w:val="0"/>
              <w:marBottom w:val="0"/>
              <w:divBdr>
                <w:top w:val="none" w:sz="0" w:space="0" w:color="auto"/>
                <w:left w:val="none" w:sz="0" w:space="0" w:color="auto"/>
                <w:bottom w:val="none" w:sz="0" w:space="0" w:color="auto"/>
                <w:right w:val="none" w:sz="0" w:space="0" w:color="auto"/>
              </w:divBdr>
            </w:div>
            <w:div w:id="1551264912">
              <w:marLeft w:val="0"/>
              <w:marRight w:val="0"/>
              <w:marTop w:val="0"/>
              <w:marBottom w:val="0"/>
              <w:divBdr>
                <w:top w:val="none" w:sz="0" w:space="0" w:color="auto"/>
                <w:left w:val="none" w:sz="0" w:space="0" w:color="auto"/>
                <w:bottom w:val="none" w:sz="0" w:space="0" w:color="auto"/>
                <w:right w:val="none" w:sz="0" w:space="0" w:color="auto"/>
              </w:divBdr>
            </w:div>
            <w:div w:id="162473253">
              <w:marLeft w:val="0"/>
              <w:marRight w:val="0"/>
              <w:marTop w:val="0"/>
              <w:marBottom w:val="0"/>
              <w:divBdr>
                <w:top w:val="none" w:sz="0" w:space="0" w:color="auto"/>
                <w:left w:val="none" w:sz="0" w:space="0" w:color="auto"/>
                <w:bottom w:val="none" w:sz="0" w:space="0" w:color="auto"/>
                <w:right w:val="none" w:sz="0" w:space="0" w:color="auto"/>
              </w:divBdr>
            </w:div>
            <w:div w:id="101002465">
              <w:marLeft w:val="0"/>
              <w:marRight w:val="0"/>
              <w:marTop w:val="0"/>
              <w:marBottom w:val="0"/>
              <w:divBdr>
                <w:top w:val="none" w:sz="0" w:space="0" w:color="auto"/>
                <w:left w:val="none" w:sz="0" w:space="0" w:color="auto"/>
                <w:bottom w:val="none" w:sz="0" w:space="0" w:color="auto"/>
                <w:right w:val="none" w:sz="0" w:space="0" w:color="auto"/>
              </w:divBdr>
            </w:div>
            <w:div w:id="996687337">
              <w:marLeft w:val="0"/>
              <w:marRight w:val="0"/>
              <w:marTop w:val="0"/>
              <w:marBottom w:val="0"/>
              <w:divBdr>
                <w:top w:val="none" w:sz="0" w:space="0" w:color="auto"/>
                <w:left w:val="none" w:sz="0" w:space="0" w:color="auto"/>
                <w:bottom w:val="none" w:sz="0" w:space="0" w:color="auto"/>
                <w:right w:val="none" w:sz="0" w:space="0" w:color="auto"/>
              </w:divBdr>
            </w:div>
            <w:div w:id="476722169">
              <w:marLeft w:val="0"/>
              <w:marRight w:val="0"/>
              <w:marTop w:val="0"/>
              <w:marBottom w:val="0"/>
              <w:divBdr>
                <w:top w:val="none" w:sz="0" w:space="0" w:color="auto"/>
                <w:left w:val="none" w:sz="0" w:space="0" w:color="auto"/>
                <w:bottom w:val="none" w:sz="0" w:space="0" w:color="auto"/>
                <w:right w:val="none" w:sz="0" w:space="0" w:color="auto"/>
              </w:divBdr>
            </w:div>
            <w:div w:id="15526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23970">
      <w:bodyDiv w:val="1"/>
      <w:marLeft w:val="0"/>
      <w:marRight w:val="0"/>
      <w:marTop w:val="0"/>
      <w:marBottom w:val="0"/>
      <w:divBdr>
        <w:top w:val="none" w:sz="0" w:space="0" w:color="auto"/>
        <w:left w:val="none" w:sz="0" w:space="0" w:color="auto"/>
        <w:bottom w:val="none" w:sz="0" w:space="0" w:color="auto"/>
        <w:right w:val="none" w:sz="0" w:space="0" w:color="auto"/>
      </w:divBdr>
    </w:div>
    <w:div w:id="649557752">
      <w:bodyDiv w:val="1"/>
      <w:marLeft w:val="0"/>
      <w:marRight w:val="0"/>
      <w:marTop w:val="0"/>
      <w:marBottom w:val="0"/>
      <w:divBdr>
        <w:top w:val="none" w:sz="0" w:space="0" w:color="auto"/>
        <w:left w:val="none" w:sz="0" w:space="0" w:color="auto"/>
        <w:bottom w:val="none" w:sz="0" w:space="0" w:color="auto"/>
        <w:right w:val="none" w:sz="0" w:space="0" w:color="auto"/>
      </w:divBdr>
    </w:div>
    <w:div w:id="652950331">
      <w:bodyDiv w:val="1"/>
      <w:marLeft w:val="0"/>
      <w:marRight w:val="0"/>
      <w:marTop w:val="0"/>
      <w:marBottom w:val="0"/>
      <w:divBdr>
        <w:top w:val="none" w:sz="0" w:space="0" w:color="auto"/>
        <w:left w:val="none" w:sz="0" w:space="0" w:color="auto"/>
        <w:bottom w:val="none" w:sz="0" w:space="0" w:color="auto"/>
        <w:right w:val="none" w:sz="0" w:space="0" w:color="auto"/>
      </w:divBdr>
    </w:div>
    <w:div w:id="653601918">
      <w:bodyDiv w:val="1"/>
      <w:marLeft w:val="0"/>
      <w:marRight w:val="0"/>
      <w:marTop w:val="0"/>
      <w:marBottom w:val="0"/>
      <w:divBdr>
        <w:top w:val="none" w:sz="0" w:space="0" w:color="auto"/>
        <w:left w:val="none" w:sz="0" w:space="0" w:color="auto"/>
        <w:bottom w:val="none" w:sz="0" w:space="0" w:color="auto"/>
        <w:right w:val="none" w:sz="0" w:space="0" w:color="auto"/>
      </w:divBdr>
    </w:div>
    <w:div w:id="665599656">
      <w:bodyDiv w:val="1"/>
      <w:marLeft w:val="0"/>
      <w:marRight w:val="0"/>
      <w:marTop w:val="0"/>
      <w:marBottom w:val="0"/>
      <w:divBdr>
        <w:top w:val="none" w:sz="0" w:space="0" w:color="auto"/>
        <w:left w:val="none" w:sz="0" w:space="0" w:color="auto"/>
        <w:bottom w:val="none" w:sz="0" w:space="0" w:color="auto"/>
        <w:right w:val="none" w:sz="0" w:space="0" w:color="auto"/>
      </w:divBdr>
    </w:div>
    <w:div w:id="670303217">
      <w:bodyDiv w:val="1"/>
      <w:marLeft w:val="0"/>
      <w:marRight w:val="0"/>
      <w:marTop w:val="0"/>
      <w:marBottom w:val="0"/>
      <w:divBdr>
        <w:top w:val="none" w:sz="0" w:space="0" w:color="auto"/>
        <w:left w:val="none" w:sz="0" w:space="0" w:color="auto"/>
        <w:bottom w:val="none" w:sz="0" w:space="0" w:color="auto"/>
        <w:right w:val="none" w:sz="0" w:space="0" w:color="auto"/>
      </w:divBdr>
    </w:div>
    <w:div w:id="670911624">
      <w:bodyDiv w:val="1"/>
      <w:marLeft w:val="0"/>
      <w:marRight w:val="0"/>
      <w:marTop w:val="0"/>
      <w:marBottom w:val="0"/>
      <w:divBdr>
        <w:top w:val="none" w:sz="0" w:space="0" w:color="auto"/>
        <w:left w:val="none" w:sz="0" w:space="0" w:color="auto"/>
        <w:bottom w:val="none" w:sz="0" w:space="0" w:color="auto"/>
        <w:right w:val="none" w:sz="0" w:space="0" w:color="auto"/>
      </w:divBdr>
    </w:div>
    <w:div w:id="686977899">
      <w:bodyDiv w:val="1"/>
      <w:marLeft w:val="0"/>
      <w:marRight w:val="0"/>
      <w:marTop w:val="0"/>
      <w:marBottom w:val="0"/>
      <w:divBdr>
        <w:top w:val="none" w:sz="0" w:space="0" w:color="auto"/>
        <w:left w:val="none" w:sz="0" w:space="0" w:color="auto"/>
        <w:bottom w:val="none" w:sz="0" w:space="0" w:color="auto"/>
        <w:right w:val="none" w:sz="0" w:space="0" w:color="auto"/>
      </w:divBdr>
    </w:div>
    <w:div w:id="689330773">
      <w:bodyDiv w:val="1"/>
      <w:marLeft w:val="0"/>
      <w:marRight w:val="0"/>
      <w:marTop w:val="0"/>
      <w:marBottom w:val="0"/>
      <w:divBdr>
        <w:top w:val="none" w:sz="0" w:space="0" w:color="auto"/>
        <w:left w:val="none" w:sz="0" w:space="0" w:color="auto"/>
        <w:bottom w:val="none" w:sz="0" w:space="0" w:color="auto"/>
        <w:right w:val="none" w:sz="0" w:space="0" w:color="auto"/>
      </w:divBdr>
    </w:div>
    <w:div w:id="692807722">
      <w:bodyDiv w:val="1"/>
      <w:marLeft w:val="0"/>
      <w:marRight w:val="0"/>
      <w:marTop w:val="0"/>
      <w:marBottom w:val="0"/>
      <w:divBdr>
        <w:top w:val="none" w:sz="0" w:space="0" w:color="auto"/>
        <w:left w:val="none" w:sz="0" w:space="0" w:color="auto"/>
        <w:bottom w:val="none" w:sz="0" w:space="0" w:color="auto"/>
        <w:right w:val="none" w:sz="0" w:space="0" w:color="auto"/>
      </w:divBdr>
    </w:div>
    <w:div w:id="693657463">
      <w:bodyDiv w:val="1"/>
      <w:marLeft w:val="0"/>
      <w:marRight w:val="0"/>
      <w:marTop w:val="0"/>
      <w:marBottom w:val="0"/>
      <w:divBdr>
        <w:top w:val="none" w:sz="0" w:space="0" w:color="auto"/>
        <w:left w:val="none" w:sz="0" w:space="0" w:color="auto"/>
        <w:bottom w:val="none" w:sz="0" w:space="0" w:color="auto"/>
        <w:right w:val="none" w:sz="0" w:space="0" w:color="auto"/>
      </w:divBdr>
      <w:divsChild>
        <w:div w:id="1212692446">
          <w:marLeft w:val="0"/>
          <w:marRight w:val="0"/>
          <w:marTop w:val="0"/>
          <w:marBottom w:val="0"/>
          <w:divBdr>
            <w:top w:val="none" w:sz="0" w:space="0" w:color="auto"/>
            <w:left w:val="none" w:sz="0" w:space="0" w:color="auto"/>
            <w:bottom w:val="none" w:sz="0" w:space="0" w:color="auto"/>
            <w:right w:val="none" w:sz="0" w:space="0" w:color="auto"/>
          </w:divBdr>
          <w:divsChild>
            <w:div w:id="1840845060">
              <w:marLeft w:val="0"/>
              <w:marRight w:val="0"/>
              <w:marTop w:val="0"/>
              <w:marBottom w:val="0"/>
              <w:divBdr>
                <w:top w:val="none" w:sz="0" w:space="0" w:color="auto"/>
                <w:left w:val="none" w:sz="0" w:space="0" w:color="auto"/>
                <w:bottom w:val="none" w:sz="0" w:space="0" w:color="auto"/>
                <w:right w:val="none" w:sz="0" w:space="0" w:color="auto"/>
              </w:divBdr>
            </w:div>
          </w:divsChild>
        </w:div>
        <w:div w:id="2069185128">
          <w:marLeft w:val="0"/>
          <w:marRight w:val="0"/>
          <w:marTop w:val="0"/>
          <w:marBottom w:val="0"/>
          <w:divBdr>
            <w:top w:val="none" w:sz="0" w:space="0" w:color="auto"/>
            <w:left w:val="none" w:sz="0" w:space="0" w:color="auto"/>
            <w:bottom w:val="none" w:sz="0" w:space="0" w:color="auto"/>
            <w:right w:val="none" w:sz="0" w:space="0" w:color="auto"/>
          </w:divBdr>
          <w:divsChild>
            <w:div w:id="1164735055">
              <w:marLeft w:val="0"/>
              <w:marRight w:val="0"/>
              <w:marTop w:val="0"/>
              <w:marBottom w:val="0"/>
              <w:divBdr>
                <w:top w:val="none" w:sz="0" w:space="0" w:color="auto"/>
                <w:left w:val="none" w:sz="0" w:space="0" w:color="auto"/>
                <w:bottom w:val="none" w:sz="0" w:space="0" w:color="auto"/>
                <w:right w:val="none" w:sz="0" w:space="0" w:color="auto"/>
              </w:divBdr>
            </w:div>
          </w:divsChild>
        </w:div>
        <w:div w:id="1987585905">
          <w:marLeft w:val="0"/>
          <w:marRight w:val="0"/>
          <w:marTop w:val="0"/>
          <w:marBottom w:val="0"/>
          <w:divBdr>
            <w:top w:val="none" w:sz="0" w:space="0" w:color="auto"/>
            <w:left w:val="none" w:sz="0" w:space="0" w:color="auto"/>
            <w:bottom w:val="none" w:sz="0" w:space="0" w:color="auto"/>
            <w:right w:val="none" w:sz="0" w:space="0" w:color="auto"/>
          </w:divBdr>
          <w:divsChild>
            <w:div w:id="567424827">
              <w:marLeft w:val="0"/>
              <w:marRight w:val="0"/>
              <w:marTop w:val="0"/>
              <w:marBottom w:val="0"/>
              <w:divBdr>
                <w:top w:val="none" w:sz="0" w:space="0" w:color="auto"/>
                <w:left w:val="none" w:sz="0" w:space="0" w:color="auto"/>
                <w:bottom w:val="none" w:sz="0" w:space="0" w:color="auto"/>
                <w:right w:val="none" w:sz="0" w:space="0" w:color="auto"/>
              </w:divBdr>
            </w:div>
          </w:divsChild>
        </w:div>
        <w:div w:id="1994024729">
          <w:marLeft w:val="0"/>
          <w:marRight w:val="0"/>
          <w:marTop w:val="0"/>
          <w:marBottom w:val="0"/>
          <w:divBdr>
            <w:top w:val="none" w:sz="0" w:space="0" w:color="auto"/>
            <w:left w:val="none" w:sz="0" w:space="0" w:color="auto"/>
            <w:bottom w:val="none" w:sz="0" w:space="0" w:color="auto"/>
            <w:right w:val="none" w:sz="0" w:space="0" w:color="auto"/>
          </w:divBdr>
          <w:divsChild>
            <w:div w:id="754594976">
              <w:marLeft w:val="0"/>
              <w:marRight w:val="0"/>
              <w:marTop w:val="0"/>
              <w:marBottom w:val="0"/>
              <w:divBdr>
                <w:top w:val="none" w:sz="0" w:space="0" w:color="auto"/>
                <w:left w:val="none" w:sz="0" w:space="0" w:color="auto"/>
                <w:bottom w:val="none" w:sz="0" w:space="0" w:color="auto"/>
                <w:right w:val="none" w:sz="0" w:space="0" w:color="auto"/>
              </w:divBdr>
            </w:div>
          </w:divsChild>
        </w:div>
        <w:div w:id="64960224">
          <w:marLeft w:val="0"/>
          <w:marRight w:val="0"/>
          <w:marTop w:val="0"/>
          <w:marBottom w:val="0"/>
          <w:divBdr>
            <w:top w:val="none" w:sz="0" w:space="0" w:color="auto"/>
            <w:left w:val="none" w:sz="0" w:space="0" w:color="auto"/>
            <w:bottom w:val="none" w:sz="0" w:space="0" w:color="auto"/>
            <w:right w:val="none" w:sz="0" w:space="0" w:color="auto"/>
          </w:divBdr>
          <w:divsChild>
            <w:div w:id="1367289055">
              <w:marLeft w:val="0"/>
              <w:marRight w:val="0"/>
              <w:marTop w:val="0"/>
              <w:marBottom w:val="0"/>
              <w:divBdr>
                <w:top w:val="none" w:sz="0" w:space="0" w:color="auto"/>
                <w:left w:val="none" w:sz="0" w:space="0" w:color="auto"/>
                <w:bottom w:val="none" w:sz="0" w:space="0" w:color="auto"/>
                <w:right w:val="none" w:sz="0" w:space="0" w:color="auto"/>
              </w:divBdr>
            </w:div>
          </w:divsChild>
        </w:div>
        <w:div w:id="2076540029">
          <w:marLeft w:val="0"/>
          <w:marRight w:val="0"/>
          <w:marTop w:val="0"/>
          <w:marBottom w:val="0"/>
          <w:divBdr>
            <w:top w:val="none" w:sz="0" w:space="0" w:color="auto"/>
            <w:left w:val="none" w:sz="0" w:space="0" w:color="auto"/>
            <w:bottom w:val="none" w:sz="0" w:space="0" w:color="auto"/>
            <w:right w:val="none" w:sz="0" w:space="0" w:color="auto"/>
          </w:divBdr>
          <w:divsChild>
            <w:div w:id="969166913">
              <w:marLeft w:val="0"/>
              <w:marRight w:val="0"/>
              <w:marTop w:val="0"/>
              <w:marBottom w:val="0"/>
              <w:divBdr>
                <w:top w:val="none" w:sz="0" w:space="0" w:color="auto"/>
                <w:left w:val="none" w:sz="0" w:space="0" w:color="auto"/>
                <w:bottom w:val="none" w:sz="0" w:space="0" w:color="auto"/>
                <w:right w:val="none" w:sz="0" w:space="0" w:color="auto"/>
              </w:divBdr>
            </w:div>
          </w:divsChild>
        </w:div>
        <w:div w:id="1050304125">
          <w:marLeft w:val="0"/>
          <w:marRight w:val="0"/>
          <w:marTop w:val="0"/>
          <w:marBottom w:val="0"/>
          <w:divBdr>
            <w:top w:val="none" w:sz="0" w:space="0" w:color="auto"/>
            <w:left w:val="none" w:sz="0" w:space="0" w:color="auto"/>
            <w:bottom w:val="none" w:sz="0" w:space="0" w:color="auto"/>
            <w:right w:val="none" w:sz="0" w:space="0" w:color="auto"/>
          </w:divBdr>
          <w:divsChild>
            <w:div w:id="1974214783">
              <w:marLeft w:val="0"/>
              <w:marRight w:val="0"/>
              <w:marTop w:val="0"/>
              <w:marBottom w:val="0"/>
              <w:divBdr>
                <w:top w:val="none" w:sz="0" w:space="0" w:color="auto"/>
                <w:left w:val="none" w:sz="0" w:space="0" w:color="auto"/>
                <w:bottom w:val="none" w:sz="0" w:space="0" w:color="auto"/>
                <w:right w:val="none" w:sz="0" w:space="0" w:color="auto"/>
              </w:divBdr>
            </w:div>
          </w:divsChild>
        </w:div>
        <w:div w:id="1396077632">
          <w:marLeft w:val="0"/>
          <w:marRight w:val="0"/>
          <w:marTop w:val="0"/>
          <w:marBottom w:val="0"/>
          <w:divBdr>
            <w:top w:val="none" w:sz="0" w:space="0" w:color="auto"/>
            <w:left w:val="none" w:sz="0" w:space="0" w:color="auto"/>
            <w:bottom w:val="none" w:sz="0" w:space="0" w:color="auto"/>
            <w:right w:val="none" w:sz="0" w:space="0" w:color="auto"/>
          </w:divBdr>
          <w:divsChild>
            <w:div w:id="303967541">
              <w:marLeft w:val="0"/>
              <w:marRight w:val="0"/>
              <w:marTop w:val="0"/>
              <w:marBottom w:val="0"/>
              <w:divBdr>
                <w:top w:val="none" w:sz="0" w:space="0" w:color="auto"/>
                <w:left w:val="none" w:sz="0" w:space="0" w:color="auto"/>
                <w:bottom w:val="none" w:sz="0" w:space="0" w:color="auto"/>
                <w:right w:val="none" w:sz="0" w:space="0" w:color="auto"/>
              </w:divBdr>
            </w:div>
          </w:divsChild>
        </w:div>
        <w:div w:id="736049888">
          <w:marLeft w:val="0"/>
          <w:marRight w:val="0"/>
          <w:marTop w:val="0"/>
          <w:marBottom w:val="0"/>
          <w:divBdr>
            <w:top w:val="none" w:sz="0" w:space="0" w:color="auto"/>
            <w:left w:val="none" w:sz="0" w:space="0" w:color="auto"/>
            <w:bottom w:val="none" w:sz="0" w:space="0" w:color="auto"/>
            <w:right w:val="none" w:sz="0" w:space="0" w:color="auto"/>
          </w:divBdr>
          <w:divsChild>
            <w:div w:id="1594050733">
              <w:marLeft w:val="0"/>
              <w:marRight w:val="0"/>
              <w:marTop w:val="0"/>
              <w:marBottom w:val="0"/>
              <w:divBdr>
                <w:top w:val="none" w:sz="0" w:space="0" w:color="auto"/>
                <w:left w:val="none" w:sz="0" w:space="0" w:color="auto"/>
                <w:bottom w:val="none" w:sz="0" w:space="0" w:color="auto"/>
                <w:right w:val="none" w:sz="0" w:space="0" w:color="auto"/>
              </w:divBdr>
            </w:div>
          </w:divsChild>
        </w:div>
        <w:div w:id="1925138812">
          <w:marLeft w:val="0"/>
          <w:marRight w:val="0"/>
          <w:marTop w:val="0"/>
          <w:marBottom w:val="0"/>
          <w:divBdr>
            <w:top w:val="none" w:sz="0" w:space="0" w:color="auto"/>
            <w:left w:val="none" w:sz="0" w:space="0" w:color="auto"/>
            <w:bottom w:val="none" w:sz="0" w:space="0" w:color="auto"/>
            <w:right w:val="none" w:sz="0" w:space="0" w:color="auto"/>
          </w:divBdr>
          <w:divsChild>
            <w:div w:id="1052265604">
              <w:marLeft w:val="0"/>
              <w:marRight w:val="0"/>
              <w:marTop w:val="0"/>
              <w:marBottom w:val="0"/>
              <w:divBdr>
                <w:top w:val="none" w:sz="0" w:space="0" w:color="auto"/>
                <w:left w:val="none" w:sz="0" w:space="0" w:color="auto"/>
                <w:bottom w:val="none" w:sz="0" w:space="0" w:color="auto"/>
                <w:right w:val="none" w:sz="0" w:space="0" w:color="auto"/>
              </w:divBdr>
            </w:div>
          </w:divsChild>
        </w:div>
        <w:div w:id="317079250">
          <w:marLeft w:val="0"/>
          <w:marRight w:val="0"/>
          <w:marTop w:val="0"/>
          <w:marBottom w:val="0"/>
          <w:divBdr>
            <w:top w:val="none" w:sz="0" w:space="0" w:color="auto"/>
            <w:left w:val="none" w:sz="0" w:space="0" w:color="auto"/>
            <w:bottom w:val="none" w:sz="0" w:space="0" w:color="auto"/>
            <w:right w:val="none" w:sz="0" w:space="0" w:color="auto"/>
          </w:divBdr>
          <w:divsChild>
            <w:div w:id="1208952271">
              <w:marLeft w:val="0"/>
              <w:marRight w:val="0"/>
              <w:marTop w:val="0"/>
              <w:marBottom w:val="0"/>
              <w:divBdr>
                <w:top w:val="none" w:sz="0" w:space="0" w:color="auto"/>
                <w:left w:val="none" w:sz="0" w:space="0" w:color="auto"/>
                <w:bottom w:val="none" w:sz="0" w:space="0" w:color="auto"/>
                <w:right w:val="none" w:sz="0" w:space="0" w:color="auto"/>
              </w:divBdr>
            </w:div>
          </w:divsChild>
        </w:div>
        <w:div w:id="630407831">
          <w:marLeft w:val="0"/>
          <w:marRight w:val="0"/>
          <w:marTop w:val="0"/>
          <w:marBottom w:val="0"/>
          <w:divBdr>
            <w:top w:val="none" w:sz="0" w:space="0" w:color="auto"/>
            <w:left w:val="none" w:sz="0" w:space="0" w:color="auto"/>
            <w:bottom w:val="none" w:sz="0" w:space="0" w:color="auto"/>
            <w:right w:val="none" w:sz="0" w:space="0" w:color="auto"/>
          </w:divBdr>
          <w:divsChild>
            <w:div w:id="716902782">
              <w:marLeft w:val="0"/>
              <w:marRight w:val="0"/>
              <w:marTop w:val="0"/>
              <w:marBottom w:val="0"/>
              <w:divBdr>
                <w:top w:val="none" w:sz="0" w:space="0" w:color="auto"/>
                <w:left w:val="none" w:sz="0" w:space="0" w:color="auto"/>
                <w:bottom w:val="none" w:sz="0" w:space="0" w:color="auto"/>
                <w:right w:val="none" w:sz="0" w:space="0" w:color="auto"/>
              </w:divBdr>
            </w:div>
          </w:divsChild>
        </w:div>
        <w:div w:id="1791508927">
          <w:marLeft w:val="0"/>
          <w:marRight w:val="0"/>
          <w:marTop w:val="0"/>
          <w:marBottom w:val="0"/>
          <w:divBdr>
            <w:top w:val="none" w:sz="0" w:space="0" w:color="auto"/>
            <w:left w:val="none" w:sz="0" w:space="0" w:color="auto"/>
            <w:bottom w:val="none" w:sz="0" w:space="0" w:color="auto"/>
            <w:right w:val="none" w:sz="0" w:space="0" w:color="auto"/>
          </w:divBdr>
          <w:divsChild>
            <w:div w:id="663121870">
              <w:marLeft w:val="0"/>
              <w:marRight w:val="0"/>
              <w:marTop w:val="0"/>
              <w:marBottom w:val="0"/>
              <w:divBdr>
                <w:top w:val="none" w:sz="0" w:space="0" w:color="auto"/>
                <w:left w:val="none" w:sz="0" w:space="0" w:color="auto"/>
                <w:bottom w:val="none" w:sz="0" w:space="0" w:color="auto"/>
                <w:right w:val="none" w:sz="0" w:space="0" w:color="auto"/>
              </w:divBdr>
            </w:div>
          </w:divsChild>
        </w:div>
        <w:div w:id="1490439822">
          <w:marLeft w:val="0"/>
          <w:marRight w:val="0"/>
          <w:marTop w:val="0"/>
          <w:marBottom w:val="0"/>
          <w:divBdr>
            <w:top w:val="none" w:sz="0" w:space="0" w:color="auto"/>
            <w:left w:val="none" w:sz="0" w:space="0" w:color="auto"/>
            <w:bottom w:val="none" w:sz="0" w:space="0" w:color="auto"/>
            <w:right w:val="none" w:sz="0" w:space="0" w:color="auto"/>
          </w:divBdr>
          <w:divsChild>
            <w:div w:id="1685476313">
              <w:marLeft w:val="0"/>
              <w:marRight w:val="0"/>
              <w:marTop w:val="0"/>
              <w:marBottom w:val="0"/>
              <w:divBdr>
                <w:top w:val="none" w:sz="0" w:space="0" w:color="auto"/>
                <w:left w:val="none" w:sz="0" w:space="0" w:color="auto"/>
                <w:bottom w:val="none" w:sz="0" w:space="0" w:color="auto"/>
                <w:right w:val="none" w:sz="0" w:space="0" w:color="auto"/>
              </w:divBdr>
            </w:div>
          </w:divsChild>
        </w:div>
        <w:div w:id="1349334647">
          <w:marLeft w:val="0"/>
          <w:marRight w:val="0"/>
          <w:marTop w:val="0"/>
          <w:marBottom w:val="0"/>
          <w:divBdr>
            <w:top w:val="none" w:sz="0" w:space="0" w:color="auto"/>
            <w:left w:val="none" w:sz="0" w:space="0" w:color="auto"/>
            <w:bottom w:val="none" w:sz="0" w:space="0" w:color="auto"/>
            <w:right w:val="none" w:sz="0" w:space="0" w:color="auto"/>
          </w:divBdr>
          <w:divsChild>
            <w:div w:id="1310209570">
              <w:marLeft w:val="0"/>
              <w:marRight w:val="0"/>
              <w:marTop w:val="0"/>
              <w:marBottom w:val="0"/>
              <w:divBdr>
                <w:top w:val="none" w:sz="0" w:space="0" w:color="auto"/>
                <w:left w:val="none" w:sz="0" w:space="0" w:color="auto"/>
                <w:bottom w:val="none" w:sz="0" w:space="0" w:color="auto"/>
                <w:right w:val="none" w:sz="0" w:space="0" w:color="auto"/>
              </w:divBdr>
            </w:div>
          </w:divsChild>
        </w:div>
        <w:div w:id="499540278">
          <w:marLeft w:val="0"/>
          <w:marRight w:val="0"/>
          <w:marTop w:val="0"/>
          <w:marBottom w:val="0"/>
          <w:divBdr>
            <w:top w:val="none" w:sz="0" w:space="0" w:color="auto"/>
            <w:left w:val="none" w:sz="0" w:space="0" w:color="auto"/>
            <w:bottom w:val="none" w:sz="0" w:space="0" w:color="auto"/>
            <w:right w:val="none" w:sz="0" w:space="0" w:color="auto"/>
          </w:divBdr>
          <w:divsChild>
            <w:div w:id="40371972">
              <w:marLeft w:val="0"/>
              <w:marRight w:val="0"/>
              <w:marTop w:val="0"/>
              <w:marBottom w:val="0"/>
              <w:divBdr>
                <w:top w:val="none" w:sz="0" w:space="0" w:color="auto"/>
                <w:left w:val="none" w:sz="0" w:space="0" w:color="auto"/>
                <w:bottom w:val="none" w:sz="0" w:space="0" w:color="auto"/>
                <w:right w:val="none" w:sz="0" w:space="0" w:color="auto"/>
              </w:divBdr>
            </w:div>
          </w:divsChild>
        </w:div>
        <w:div w:id="519854442">
          <w:marLeft w:val="0"/>
          <w:marRight w:val="0"/>
          <w:marTop w:val="0"/>
          <w:marBottom w:val="0"/>
          <w:divBdr>
            <w:top w:val="none" w:sz="0" w:space="0" w:color="auto"/>
            <w:left w:val="none" w:sz="0" w:space="0" w:color="auto"/>
            <w:bottom w:val="none" w:sz="0" w:space="0" w:color="auto"/>
            <w:right w:val="none" w:sz="0" w:space="0" w:color="auto"/>
          </w:divBdr>
          <w:divsChild>
            <w:div w:id="2128893645">
              <w:marLeft w:val="0"/>
              <w:marRight w:val="0"/>
              <w:marTop w:val="0"/>
              <w:marBottom w:val="0"/>
              <w:divBdr>
                <w:top w:val="none" w:sz="0" w:space="0" w:color="auto"/>
                <w:left w:val="none" w:sz="0" w:space="0" w:color="auto"/>
                <w:bottom w:val="none" w:sz="0" w:space="0" w:color="auto"/>
                <w:right w:val="none" w:sz="0" w:space="0" w:color="auto"/>
              </w:divBdr>
            </w:div>
          </w:divsChild>
        </w:div>
        <w:div w:id="1856115419">
          <w:marLeft w:val="0"/>
          <w:marRight w:val="0"/>
          <w:marTop w:val="0"/>
          <w:marBottom w:val="0"/>
          <w:divBdr>
            <w:top w:val="none" w:sz="0" w:space="0" w:color="auto"/>
            <w:left w:val="none" w:sz="0" w:space="0" w:color="auto"/>
            <w:bottom w:val="none" w:sz="0" w:space="0" w:color="auto"/>
            <w:right w:val="none" w:sz="0" w:space="0" w:color="auto"/>
          </w:divBdr>
          <w:divsChild>
            <w:div w:id="1318388245">
              <w:marLeft w:val="0"/>
              <w:marRight w:val="0"/>
              <w:marTop w:val="0"/>
              <w:marBottom w:val="0"/>
              <w:divBdr>
                <w:top w:val="none" w:sz="0" w:space="0" w:color="auto"/>
                <w:left w:val="none" w:sz="0" w:space="0" w:color="auto"/>
                <w:bottom w:val="none" w:sz="0" w:space="0" w:color="auto"/>
                <w:right w:val="none" w:sz="0" w:space="0" w:color="auto"/>
              </w:divBdr>
            </w:div>
          </w:divsChild>
        </w:div>
        <w:div w:id="1420518482">
          <w:marLeft w:val="0"/>
          <w:marRight w:val="0"/>
          <w:marTop w:val="0"/>
          <w:marBottom w:val="0"/>
          <w:divBdr>
            <w:top w:val="none" w:sz="0" w:space="0" w:color="auto"/>
            <w:left w:val="none" w:sz="0" w:space="0" w:color="auto"/>
            <w:bottom w:val="none" w:sz="0" w:space="0" w:color="auto"/>
            <w:right w:val="none" w:sz="0" w:space="0" w:color="auto"/>
          </w:divBdr>
          <w:divsChild>
            <w:div w:id="1623147587">
              <w:marLeft w:val="0"/>
              <w:marRight w:val="0"/>
              <w:marTop w:val="0"/>
              <w:marBottom w:val="0"/>
              <w:divBdr>
                <w:top w:val="none" w:sz="0" w:space="0" w:color="auto"/>
                <w:left w:val="none" w:sz="0" w:space="0" w:color="auto"/>
                <w:bottom w:val="none" w:sz="0" w:space="0" w:color="auto"/>
                <w:right w:val="none" w:sz="0" w:space="0" w:color="auto"/>
              </w:divBdr>
            </w:div>
          </w:divsChild>
        </w:div>
        <w:div w:id="829095979">
          <w:marLeft w:val="0"/>
          <w:marRight w:val="0"/>
          <w:marTop w:val="0"/>
          <w:marBottom w:val="0"/>
          <w:divBdr>
            <w:top w:val="none" w:sz="0" w:space="0" w:color="auto"/>
            <w:left w:val="none" w:sz="0" w:space="0" w:color="auto"/>
            <w:bottom w:val="none" w:sz="0" w:space="0" w:color="auto"/>
            <w:right w:val="none" w:sz="0" w:space="0" w:color="auto"/>
          </w:divBdr>
          <w:divsChild>
            <w:div w:id="1062873576">
              <w:marLeft w:val="0"/>
              <w:marRight w:val="0"/>
              <w:marTop w:val="0"/>
              <w:marBottom w:val="0"/>
              <w:divBdr>
                <w:top w:val="none" w:sz="0" w:space="0" w:color="auto"/>
                <w:left w:val="none" w:sz="0" w:space="0" w:color="auto"/>
                <w:bottom w:val="none" w:sz="0" w:space="0" w:color="auto"/>
                <w:right w:val="none" w:sz="0" w:space="0" w:color="auto"/>
              </w:divBdr>
            </w:div>
          </w:divsChild>
        </w:div>
        <w:div w:id="1952860919">
          <w:marLeft w:val="0"/>
          <w:marRight w:val="0"/>
          <w:marTop w:val="0"/>
          <w:marBottom w:val="0"/>
          <w:divBdr>
            <w:top w:val="none" w:sz="0" w:space="0" w:color="auto"/>
            <w:left w:val="none" w:sz="0" w:space="0" w:color="auto"/>
            <w:bottom w:val="none" w:sz="0" w:space="0" w:color="auto"/>
            <w:right w:val="none" w:sz="0" w:space="0" w:color="auto"/>
          </w:divBdr>
          <w:divsChild>
            <w:div w:id="1842812165">
              <w:marLeft w:val="0"/>
              <w:marRight w:val="0"/>
              <w:marTop w:val="0"/>
              <w:marBottom w:val="0"/>
              <w:divBdr>
                <w:top w:val="none" w:sz="0" w:space="0" w:color="auto"/>
                <w:left w:val="none" w:sz="0" w:space="0" w:color="auto"/>
                <w:bottom w:val="none" w:sz="0" w:space="0" w:color="auto"/>
                <w:right w:val="none" w:sz="0" w:space="0" w:color="auto"/>
              </w:divBdr>
            </w:div>
          </w:divsChild>
        </w:div>
        <w:div w:id="840045440">
          <w:marLeft w:val="0"/>
          <w:marRight w:val="0"/>
          <w:marTop w:val="0"/>
          <w:marBottom w:val="0"/>
          <w:divBdr>
            <w:top w:val="none" w:sz="0" w:space="0" w:color="auto"/>
            <w:left w:val="none" w:sz="0" w:space="0" w:color="auto"/>
            <w:bottom w:val="none" w:sz="0" w:space="0" w:color="auto"/>
            <w:right w:val="none" w:sz="0" w:space="0" w:color="auto"/>
          </w:divBdr>
          <w:divsChild>
            <w:div w:id="146897029">
              <w:marLeft w:val="0"/>
              <w:marRight w:val="0"/>
              <w:marTop w:val="0"/>
              <w:marBottom w:val="0"/>
              <w:divBdr>
                <w:top w:val="none" w:sz="0" w:space="0" w:color="auto"/>
                <w:left w:val="none" w:sz="0" w:space="0" w:color="auto"/>
                <w:bottom w:val="none" w:sz="0" w:space="0" w:color="auto"/>
                <w:right w:val="none" w:sz="0" w:space="0" w:color="auto"/>
              </w:divBdr>
            </w:div>
          </w:divsChild>
        </w:div>
        <w:div w:id="1656494153">
          <w:marLeft w:val="0"/>
          <w:marRight w:val="0"/>
          <w:marTop w:val="0"/>
          <w:marBottom w:val="0"/>
          <w:divBdr>
            <w:top w:val="none" w:sz="0" w:space="0" w:color="auto"/>
            <w:left w:val="none" w:sz="0" w:space="0" w:color="auto"/>
            <w:bottom w:val="none" w:sz="0" w:space="0" w:color="auto"/>
            <w:right w:val="none" w:sz="0" w:space="0" w:color="auto"/>
          </w:divBdr>
          <w:divsChild>
            <w:div w:id="654575612">
              <w:marLeft w:val="0"/>
              <w:marRight w:val="0"/>
              <w:marTop w:val="0"/>
              <w:marBottom w:val="0"/>
              <w:divBdr>
                <w:top w:val="none" w:sz="0" w:space="0" w:color="auto"/>
                <w:left w:val="none" w:sz="0" w:space="0" w:color="auto"/>
                <w:bottom w:val="none" w:sz="0" w:space="0" w:color="auto"/>
                <w:right w:val="none" w:sz="0" w:space="0" w:color="auto"/>
              </w:divBdr>
            </w:div>
          </w:divsChild>
        </w:div>
        <w:div w:id="979655984">
          <w:marLeft w:val="0"/>
          <w:marRight w:val="0"/>
          <w:marTop w:val="0"/>
          <w:marBottom w:val="0"/>
          <w:divBdr>
            <w:top w:val="none" w:sz="0" w:space="0" w:color="auto"/>
            <w:left w:val="none" w:sz="0" w:space="0" w:color="auto"/>
            <w:bottom w:val="none" w:sz="0" w:space="0" w:color="auto"/>
            <w:right w:val="none" w:sz="0" w:space="0" w:color="auto"/>
          </w:divBdr>
          <w:divsChild>
            <w:div w:id="708845221">
              <w:marLeft w:val="0"/>
              <w:marRight w:val="0"/>
              <w:marTop w:val="0"/>
              <w:marBottom w:val="0"/>
              <w:divBdr>
                <w:top w:val="none" w:sz="0" w:space="0" w:color="auto"/>
                <w:left w:val="none" w:sz="0" w:space="0" w:color="auto"/>
                <w:bottom w:val="none" w:sz="0" w:space="0" w:color="auto"/>
                <w:right w:val="none" w:sz="0" w:space="0" w:color="auto"/>
              </w:divBdr>
            </w:div>
          </w:divsChild>
        </w:div>
        <w:div w:id="1186333303">
          <w:marLeft w:val="0"/>
          <w:marRight w:val="0"/>
          <w:marTop w:val="0"/>
          <w:marBottom w:val="0"/>
          <w:divBdr>
            <w:top w:val="none" w:sz="0" w:space="0" w:color="auto"/>
            <w:left w:val="none" w:sz="0" w:space="0" w:color="auto"/>
            <w:bottom w:val="none" w:sz="0" w:space="0" w:color="auto"/>
            <w:right w:val="none" w:sz="0" w:space="0" w:color="auto"/>
          </w:divBdr>
          <w:divsChild>
            <w:div w:id="495803704">
              <w:marLeft w:val="0"/>
              <w:marRight w:val="0"/>
              <w:marTop w:val="0"/>
              <w:marBottom w:val="0"/>
              <w:divBdr>
                <w:top w:val="none" w:sz="0" w:space="0" w:color="auto"/>
                <w:left w:val="none" w:sz="0" w:space="0" w:color="auto"/>
                <w:bottom w:val="none" w:sz="0" w:space="0" w:color="auto"/>
                <w:right w:val="none" w:sz="0" w:space="0" w:color="auto"/>
              </w:divBdr>
            </w:div>
          </w:divsChild>
        </w:div>
        <w:div w:id="319381824">
          <w:marLeft w:val="0"/>
          <w:marRight w:val="0"/>
          <w:marTop w:val="0"/>
          <w:marBottom w:val="0"/>
          <w:divBdr>
            <w:top w:val="none" w:sz="0" w:space="0" w:color="auto"/>
            <w:left w:val="none" w:sz="0" w:space="0" w:color="auto"/>
            <w:bottom w:val="none" w:sz="0" w:space="0" w:color="auto"/>
            <w:right w:val="none" w:sz="0" w:space="0" w:color="auto"/>
          </w:divBdr>
          <w:divsChild>
            <w:div w:id="602496617">
              <w:marLeft w:val="0"/>
              <w:marRight w:val="0"/>
              <w:marTop w:val="0"/>
              <w:marBottom w:val="0"/>
              <w:divBdr>
                <w:top w:val="none" w:sz="0" w:space="0" w:color="auto"/>
                <w:left w:val="none" w:sz="0" w:space="0" w:color="auto"/>
                <w:bottom w:val="none" w:sz="0" w:space="0" w:color="auto"/>
                <w:right w:val="none" w:sz="0" w:space="0" w:color="auto"/>
              </w:divBdr>
            </w:div>
          </w:divsChild>
        </w:div>
        <w:div w:id="616300938">
          <w:marLeft w:val="0"/>
          <w:marRight w:val="0"/>
          <w:marTop w:val="0"/>
          <w:marBottom w:val="0"/>
          <w:divBdr>
            <w:top w:val="none" w:sz="0" w:space="0" w:color="auto"/>
            <w:left w:val="none" w:sz="0" w:space="0" w:color="auto"/>
            <w:bottom w:val="none" w:sz="0" w:space="0" w:color="auto"/>
            <w:right w:val="none" w:sz="0" w:space="0" w:color="auto"/>
          </w:divBdr>
          <w:divsChild>
            <w:div w:id="1903448164">
              <w:marLeft w:val="0"/>
              <w:marRight w:val="0"/>
              <w:marTop w:val="0"/>
              <w:marBottom w:val="0"/>
              <w:divBdr>
                <w:top w:val="none" w:sz="0" w:space="0" w:color="auto"/>
                <w:left w:val="none" w:sz="0" w:space="0" w:color="auto"/>
                <w:bottom w:val="none" w:sz="0" w:space="0" w:color="auto"/>
                <w:right w:val="none" w:sz="0" w:space="0" w:color="auto"/>
              </w:divBdr>
            </w:div>
          </w:divsChild>
        </w:div>
        <w:div w:id="855652929">
          <w:marLeft w:val="0"/>
          <w:marRight w:val="0"/>
          <w:marTop w:val="0"/>
          <w:marBottom w:val="0"/>
          <w:divBdr>
            <w:top w:val="none" w:sz="0" w:space="0" w:color="auto"/>
            <w:left w:val="none" w:sz="0" w:space="0" w:color="auto"/>
            <w:bottom w:val="none" w:sz="0" w:space="0" w:color="auto"/>
            <w:right w:val="none" w:sz="0" w:space="0" w:color="auto"/>
          </w:divBdr>
          <w:divsChild>
            <w:div w:id="250310959">
              <w:marLeft w:val="0"/>
              <w:marRight w:val="0"/>
              <w:marTop w:val="0"/>
              <w:marBottom w:val="0"/>
              <w:divBdr>
                <w:top w:val="none" w:sz="0" w:space="0" w:color="auto"/>
                <w:left w:val="none" w:sz="0" w:space="0" w:color="auto"/>
                <w:bottom w:val="none" w:sz="0" w:space="0" w:color="auto"/>
                <w:right w:val="none" w:sz="0" w:space="0" w:color="auto"/>
              </w:divBdr>
            </w:div>
          </w:divsChild>
        </w:div>
        <w:div w:id="2033410577">
          <w:marLeft w:val="0"/>
          <w:marRight w:val="0"/>
          <w:marTop w:val="0"/>
          <w:marBottom w:val="0"/>
          <w:divBdr>
            <w:top w:val="none" w:sz="0" w:space="0" w:color="auto"/>
            <w:left w:val="none" w:sz="0" w:space="0" w:color="auto"/>
            <w:bottom w:val="none" w:sz="0" w:space="0" w:color="auto"/>
            <w:right w:val="none" w:sz="0" w:space="0" w:color="auto"/>
          </w:divBdr>
          <w:divsChild>
            <w:div w:id="1511917812">
              <w:marLeft w:val="0"/>
              <w:marRight w:val="0"/>
              <w:marTop w:val="0"/>
              <w:marBottom w:val="0"/>
              <w:divBdr>
                <w:top w:val="none" w:sz="0" w:space="0" w:color="auto"/>
                <w:left w:val="none" w:sz="0" w:space="0" w:color="auto"/>
                <w:bottom w:val="none" w:sz="0" w:space="0" w:color="auto"/>
                <w:right w:val="none" w:sz="0" w:space="0" w:color="auto"/>
              </w:divBdr>
            </w:div>
          </w:divsChild>
        </w:div>
        <w:div w:id="691078191">
          <w:marLeft w:val="0"/>
          <w:marRight w:val="0"/>
          <w:marTop w:val="0"/>
          <w:marBottom w:val="0"/>
          <w:divBdr>
            <w:top w:val="none" w:sz="0" w:space="0" w:color="auto"/>
            <w:left w:val="none" w:sz="0" w:space="0" w:color="auto"/>
            <w:bottom w:val="none" w:sz="0" w:space="0" w:color="auto"/>
            <w:right w:val="none" w:sz="0" w:space="0" w:color="auto"/>
          </w:divBdr>
          <w:divsChild>
            <w:div w:id="1185364984">
              <w:marLeft w:val="0"/>
              <w:marRight w:val="0"/>
              <w:marTop w:val="0"/>
              <w:marBottom w:val="0"/>
              <w:divBdr>
                <w:top w:val="none" w:sz="0" w:space="0" w:color="auto"/>
                <w:left w:val="none" w:sz="0" w:space="0" w:color="auto"/>
                <w:bottom w:val="none" w:sz="0" w:space="0" w:color="auto"/>
                <w:right w:val="none" w:sz="0" w:space="0" w:color="auto"/>
              </w:divBdr>
            </w:div>
          </w:divsChild>
        </w:div>
        <w:div w:id="98650283">
          <w:marLeft w:val="0"/>
          <w:marRight w:val="0"/>
          <w:marTop w:val="0"/>
          <w:marBottom w:val="0"/>
          <w:divBdr>
            <w:top w:val="none" w:sz="0" w:space="0" w:color="auto"/>
            <w:left w:val="none" w:sz="0" w:space="0" w:color="auto"/>
            <w:bottom w:val="none" w:sz="0" w:space="0" w:color="auto"/>
            <w:right w:val="none" w:sz="0" w:space="0" w:color="auto"/>
          </w:divBdr>
          <w:divsChild>
            <w:div w:id="154616223">
              <w:marLeft w:val="0"/>
              <w:marRight w:val="0"/>
              <w:marTop w:val="0"/>
              <w:marBottom w:val="0"/>
              <w:divBdr>
                <w:top w:val="none" w:sz="0" w:space="0" w:color="auto"/>
                <w:left w:val="none" w:sz="0" w:space="0" w:color="auto"/>
                <w:bottom w:val="none" w:sz="0" w:space="0" w:color="auto"/>
                <w:right w:val="none" w:sz="0" w:space="0" w:color="auto"/>
              </w:divBdr>
            </w:div>
          </w:divsChild>
        </w:div>
        <w:div w:id="1568804677">
          <w:marLeft w:val="0"/>
          <w:marRight w:val="0"/>
          <w:marTop w:val="0"/>
          <w:marBottom w:val="0"/>
          <w:divBdr>
            <w:top w:val="none" w:sz="0" w:space="0" w:color="auto"/>
            <w:left w:val="none" w:sz="0" w:space="0" w:color="auto"/>
            <w:bottom w:val="none" w:sz="0" w:space="0" w:color="auto"/>
            <w:right w:val="none" w:sz="0" w:space="0" w:color="auto"/>
          </w:divBdr>
          <w:divsChild>
            <w:div w:id="1979451062">
              <w:marLeft w:val="0"/>
              <w:marRight w:val="0"/>
              <w:marTop w:val="0"/>
              <w:marBottom w:val="0"/>
              <w:divBdr>
                <w:top w:val="none" w:sz="0" w:space="0" w:color="auto"/>
                <w:left w:val="none" w:sz="0" w:space="0" w:color="auto"/>
                <w:bottom w:val="none" w:sz="0" w:space="0" w:color="auto"/>
                <w:right w:val="none" w:sz="0" w:space="0" w:color="auto"/>
              </w:divBdr>
            </w:div>
            <w:div w:id="228538318">
              <w:marLeft w:val="0"/>
              <w:marRight w:val="0"/>
              <w:marTop w:val="0"/>
              <w:marBottom w:val="0"/>
              <w:divBdr>
                <w:top w:val="none" w:sz="0" w:space="0" w:color="auto"/>
                <w:left w:val="none" w:sz="0" w:space="0" w:color="auto"/>
                <w:bottom w:val="none" w:sz="0" w:space="0" w:color="auto"/>
                <w:right w:val="none" w:sz="0" w:space="0" w:color="auto"/>
              </w:divBdr>
            </w:div>
            <w:div w:id="828638420">
              <w:marLeft w:val="0"/>
              <w:marRight w:val="0"/>
              <w:marTop w:val="0"/>
              <w:marBottom w:val="0"/>
              <w:divBdr>
                <w:top w:val="none" w:sz="0" w:space="0" w:color="auto"/>
                <w:left w:val="none" w:sz="0" w:space="0" w:color="auto"/>
                <w:bottom w:val="none" w:sz="0" w:space="0" w:color="auto"/>
                <w:right w:val="none" w:sz="0" w:space="0" w:color="auto"/>
              </w:divBdr>
            </w:div>
            <w:div w:id="1066684355">
              <w:marLeft w:val="0"/>
              <w:marRight w:val="0"/>
              <w:marTop w:val="0"/>
              <w:marBottom w:val="0"/>
              <w:divBdr>
                <w:top w:val="none" w:sz="0" w:space="0" w:color="auto"/>
                <w:left w:val="none" w:sz="0" w:space="0" w:color="auto"/>
                <w:bottom w:val="none" w:sz="0" w:space="0" w:color="auto"/>
                <w:right w:val="none" w:sz="0" w:space="0" w:color="auto"/>
              </w:divBdr>
            </w:div>
            <w:div w:id="1633635885">
              <w:marLeft w:val="0"/>
              <w:marRight w:val="0"/>
              <w:marTop w:val="0"/>
              <w:marBottom w:val="0"/>
              <w:divBdr>
                <w:top w:val="none" w:sz="0" w:space="0" w:color="auto"/>
                <w:left w:val="none" w:sz="0" w:space="0" w:color="auto"/>
                <w:bottom w:val="none" w:sz="0" w:space="0" w:color="auto"/>
                <w:right w:val="none" w:sz="0" w:space="0" w:color="auto"/>
              </w:divBdr>
            </w:div>
            <w:div w:id="2027948856">
              <w:marLeft w:val="0"/>
              <w:marRight w:val="0"/>
              <w:marTop w:val="0"/>
              <w:marBottom w:val="0"/>
              <w:divBdr>
                <w:top w:val="none" w:sz="0" w:space="0" w:color="auto"/>
                <w:left w:val="none" w:sz="0" w:space="0" w:color="auto"/>
                <w:bottom w:val="none" w:sz="0" w:space="0" w:color="auto"/>
                <w:right w:val="none" w:sz="0" w:space="0" w:color="auto"/>
              </w:divBdr>
            </w:div>
            <w:div w:id="1330406442">
              <w:marLeft w:val="0"/>
              <w:marRight w:val="0"/>
              <w:marTop w:val="0"/>
              <w:marBottom w:val="0"/>
              <w:divBdr>
                <w:top w:val="none" w:sz="0" w:space="0" w:color="auto"/>
                <w:left w:val="none" w:sz="0" w:space="0" w:color="auto"/>
                <w:bottom w:val="none" w:sz="0" w:space="0" w:color="auto"/>
                <w:right w:val="none" w:sz="0" w:space="0" w:color="auto"/>
              </w:divBdr>
            </w:div>
            <w:div w:id="1410882372">
              <w:marLeft w:val="0"/>
              <w:marRight w:val="0"/>
              <w:marTop w:val="0"/>
              <w:marBottom w:val="0"/>
              <w:divBdr>
                <w:top w:val="none" w:sz="0" w:space="0" w:color="auto"/>
                <w:left w:val="none" w:sz="0" w:space="0" w:color="auto"/>
                <w:bottom w:val="none" w:sz="0" w:space="0" w:color="auto"/>
                <w:right w:val="none" w:sz="0" w:space="0" w:color="auto"/>
              </w:divBdr>
            </w:div>
            <w:div w:id="1198085170">
              <w:marLeft w:val="0"/>
              <w:marRight w:val="0"/>
              <w:marTop w:val="0"/>
              <w:marBottom w:val="0"/>
              <w:divBdr>
                <w:top w:val="none" w:sz="0" w:space="0" w:color="auto"/>
                <w:left w:val="none" w:sz="0" w:space="0" w:color="auto"/>
                <w:bottom w:val="none" w:sz="0" w:space="0" w:color="auto"/>
                <w:right w:val="none" w:sz="0" w:space="0" w:color="auto"/>
              </w:divBdr>
            </w:div>
            <w:div w:id="284848669">
              <w:marLeft w:val="0"/>
              <w:marRight w:val="0"/>
              <w:marTop w:val="0"/>
              <w:marBottom w:val="0"/>
              <w:divBdr>
                <w:top w:val="none" w:sz="0" w:space="0" w:color="auto"/>
                <w:left w:val="none" w:sz="0" w:space="0" w:color="auto"/>
                <w:bottom w:val="none" w:sz="0" w:space="0" w:color="auto"/>
                <w:right w:val="none" w:sz="0" w:space="0" w:color="auto"/>
              </w:divBdr>
            </w:div>
            <w:div w:id="1602495206">
              <w:marLeft w:val="0"/>
              <w:marRight w:val="0"/>
              <w:marTop w:val="0"/>
              <w:marBottom w:val="0"/>
              <w:divBdr>
                <w:top w:val="none" w:sz="0" w:space="0" w:color="auto"/>
                <w:left w:val="none" w:sz="0" w:space="0" w:color="auto"/>
                <w:bottom w:val="none" w:sz="0" w:space="0" w:color="auto"/>
                <w:right w:val="none" w:sz="0" w:space="0" w:color="auto"/>
              </w:divBdr>
            </w:div>
          </w:divsChild>
        </w:div>
        <w:div w:id="556013108">
          <w:marLeft w:val="0"/>
          <w:marRight w:val="0"/>
          <w:marTop w:val="0"/>
          <w:marBottom w:val="0"/>
          <w:divBdr>
            <w:top w:val="none" w:sz="0" w:space="0" w:color="auto"/>
            <w:left w:val="none" w:sz="0" w:space="0" w:color="auto"/>
            <w:bottom w:val="none" w:sz="0" w:space="0" w:color="auto"/>
            <w:right w:val="none" w:sz="0" w:space="0" w:color="auto"/>
          </w:divBdr>
          <w:divsChild>
            <w:div w:id="1407220759">
              <w:marLeft w:val="0"/>
              <w:marRight w:val="0"/>
              <w:marTop w:val="0"/>
              <w:marBottom w:val="0"/>
              <w:divBdr>
                <w:top w:val="none" w:sz="0" w:space="0" w:color="auto"/>
                <w:left w:val="none" w:sz="0" w:space="0" w:color="auto"/>
                <w:bottom w:val="none" w:sz="0" w:space="0" w:color="auto"/>
                <w:right w:val="none" w:sz="0" w:space="0" w:color="auto"/>
              </w:divBdr>
            </w:div>
          </w:divsChild>
        </w:div>
        <w:div w:id="986514946">
          <w:marLeft w:val="0"/>
          <w:marRight w:val="0"/>
          <w:marTop w:val="0"/>
          <w:marBottom w:val="0"/>
          <w:divBdr>
            <w:top w:val="none" w:sz="0" w:space="0" w:color="auto"/>
            <w:left w:val="none" w:sz="0" w:space="0" w:color="auto"/>
            <w:bottom w:val="none" w:sz="0" w:space="0" w:color="auto"/>
            <w:right w:val="none" w:sz="0" w:space="0" w:color="auto"/>
          </w:divBdr>
          <w:divsChild>
            <w:div w:id="1444769241">
              <w:marLeft w:val="0"/>
              <w:marRight w:val="0"/>
              <w:marTop w:val="0"/>
              <w:marBottom w:val="0"/>
              <w:divBdr>
                <w:top w:val="none" w:sz="0" w:space="0" w:color="auto"/>
                <w:left w:val="none" w:sz="0" w:space="0" w:color="auto"/>
                <w:bottom w:val="none" w:sz="0" w:space="0" w:color="auto"/>
                <w:right w:val="none" w:sz="0" w:space="0" w:color="auto"/>
              </w:divBdr>
            </w:div>
          </w:divsChild>
        </w:div>
        <w:div w:id="30963529">
          <w:marLeft w:val="0"/>
          <w:marRight w:val="0"/>
          <w:marTop w:val="0"/>
          <w:marBottom w:val="0"/>
          <w:divBdr>
            <w:top w:val="none" w:sz="0" w:space="0" w:color="auto"/>
            <w:left w:val="none" w:sz="0" w:space="0" w:color="auto"/>
            <w:bottom w:val="none" w:sz="0" w:space="0" w:color="auto"/>
            <w:right w:val="none" w:sz="0" w:space="0" w:color="auto"/>
          </w:divBdr>
          <w:divsChild>
            <w:div w:id="83890701">
              <w:marLeft w:val="0"/>
              <w:marRight w:val="0"/>
              <w:marTop w:val="0"/>
              <w:marBottom w:val="0"/>
              <w:divBdr>
                <w:top w:val="none" w:sz="0" w:space="0" w:color="auto"/>
                <w:left w:val="none" w:sz="0" w:space="0" w:color="auto"/>
                <w:bottom w:val="none" w:sz="0" w:space="0" w:color="auto"/>
                <w:right w:val="none" w:sz="0" w:space="0" w:color="auto"/>
              </w:divBdr>
            </w:div>
            <w:div w:id="191692896">
              <w:marLeft w:val="0"/>
              <w:marRight w:val="0"/>
              <w:marTop w:val="0"/>
              <w:marBottom w:val="0"/>
              <w:divBdr>
                <w:top w:val="none" w:sz="0" w:space="0" w:color="auto"/>
                <w:left w:val="none" w:sz="0" w:space="0" w:color="auto"/>
                <w:bottom w:val="none" w:sz="0" w:space="0" w:color="auto"/>
                <w:right w:val="none" w:sz="0" w:space="0" w:color="auto"/>
              </w:divBdr>
            </w:div>
            <w:div w:id="1537692899">
              <w:marLeft w:val="0"/>
              <w:marRight w:val="0"/>
              <w:marTop w:val="0"/>
              <w:marBottom w:val="0"/>
              <w:divBdr>
                <w:top w:val="none" w:sz="0" w:space="0" w:color="auto"/>
                <w:left w:val="none" w:sz="0" w:space="0" w:color="auto"/>
                <w:bottom w:val="none" w:sz="0" w:space="0" w:color="auto"/>
                <w:right w:val="none" w:sz="0" w:space="0" w:color="auto"/>
              </w:divBdr>
            </w:div>
            <w:div w:id="591668941">
              <w:marLeft w:val="0"/>
              <w:marRight w:val="0"/>
              <w:marTop w:val="0"/>
              <w:marBottom w:val="0"/>
              <w:divBdr>
                <w:top w:val="none" w:sz="0" w:space="0" w:color="auto"/>
                <w:left w:val="none" w:sz="0" w:space="0" w:color="auto"/>
                <w:bottom w:val="none" w:sz="0" w:space="0" w:color="auto"/>
                <w:right w:val="none" w:sz="0" w:space="0" w:color="auto"/>
              </w:divBdr>
            </w:div>
            <w:div w:id="131138278">
              <w:marLeft w:val="0"/>
              <w:marRight w:val="0"/>
              <w:marTop w:val="0"/>
              <w:marBottom w:val="0"/>
              <w:divBdr>
                <w:top w:val="none" w:sz="0" w:space="0" w:color="auto"/>
                <w:left w:val="none" w:sz="0" w:space="0" w:color="auto"/>
                <w:bottom w:val="none" w:sz="0" w:space="0" w:color="auto"/>
                <w:right w:val="none" w:sz="0" w:space="0" w:color="auto"/>
              </w:divBdr>
            </w:div>
            <w:div w:id="977345727">
              <w:marLeft w:val="0"/>
              <w:marRight w:val="0"/>
              <w:marTop w:val="0"/>
              <w:marBottom w:val="0"/>
              <w:divBdr>
                <w:top w:val="none" w:sz="0" w:space="0" w:color="auto"/>
                <w:left w:val="none" w:sz="0" w:space="0" w:color="auto"/>
                <w:bottom w:val="none" w:sz="0" w:space="0" w:color="auto"/>
                <w:right w:val="none" w:sz="0" w:space="0" w:color="auto"/>
              </w:divBdr>
            </w:div>
            <w:div w:id="1371493238">
              <w:marLeft w:val="0"/>
              <w:marRight w:val="0"/>
              <w:marTop w:val="0"/>
              <w:marBottom w:val="0"/>
              <w:divBdr>
                <w:top w:val="none" w:sz="0" w:space="0" w:color="auto"/>
                <w:left w:val="none" w:sz="0" w:space="0" w:color="auto"/>
                <w:bottom w:val="none" w:sz="0" w:space="0" w:color="auto"/>
                <w:right w:val="none" w:sz="0" w:space="0" w:color="auto"/>
              </w:divBdr>
            </w:div>
            <w:div w:id="1881161522">
              <w:marLeft w:val="0"/>
              <w:marRight w:val="0"/>
              <w:marTop w:val="0"/>
              <w:marBottom w:val="0"/>
              <w:divBdr>
                <w:top w:val="none" w:sz="0" w:space="0" w:color="auto"/>
                <w:left w:val="none" w:sz="0" w:space="0" w:color="auto"/>
                <w:bottom w:val="none" w:sz="0" w:space="0" w:color="auto"/>
                <w:right w:val="none" w:sz="0" w:space="0" w:color="auto"/>
              </w:divBdr>
            </w:div>
            <w:div w:id="1869565022">
              <w:marLeft w:val="0"/>
              <w:marRight w:val="0"/>
              <w:marTop w:val="0"/>
              <w:marBottom w:val="0"/>
              <w:divBdr>
                <w:top w:val="none" w:sz="0" w:space="0" w:color="auto"/>
                <w:left w:val="none" w:sz="0" w:space="0" w:color="auto"/>
                <w:bottom w:val="none" w:sz="0" w:space="0" w:color="auto"/>
                <w:right w:val="none" w:sz="0" w:space="0" w:color="auto"/>
              </w:divBdr>
            </w:div>
            <w:div w:id="1533566235">
              <w:marLeft w:val="0"/>
              <w:marRight w:val="0"/>
              <w:marTop w:val="0"/>
              <w:marBottom w:val="0"/>
              <w:divBdr>
                <w:top w:val="none" w:sz="0" w:space="0" w:color="auto"/>
                <w:left w:val="none" w:sz="0" w:space="0" w:color="auto"/>
                <w:bottom w:val="none" w:sz="0" w:space="0" w:color="auto"/>
                <w:right w:val="none" w:sz="0" w:space="0" w:color="auto"/>
              </w:divBdr>
            </w:div>
            <w:div w:id="2102410127">
              <w:marLeft w:val="0"/>
              <w:marRight w:val="0"/>
              <w:marTop w:val="0"/>
              <w:marBottom w:val="0"/>
              <w:divBdr>
                <w:top w:val="none" w:sz="0" w:space="0" w:color="auto"/>
                <w:left w:val="none" w:sz="0" w:space="0" w:color="auto"/>
                <w:bottom w:val="none" w:sz="0" w:space="0" w:color="auto"/>
                <w:right w:val="none" w:sz="0" w:space="0" w:color="auto"/>
              </w:divBdr>
            </w:div>
            <w:div w:id="1952394696">
              <w:marLeft w:val="0"/>
              <w:marRight w:val="0"/>
              <w:marTop w:val="0"/>
              <w:marBottom w:val="0"/>
              <w:divBdr>
                <w:top w:val="none" w:sz="0" w:space="0" w:color="auto"/>
                <w:left w:val="none" w:sz="0" w:space="0" w:color="auto"/>
                <w:bottom w:val="none" w:sz="0" w:space="0" w:color="auto"/>
                <w:right w:val="none" w:sz="0" w:space="0" w:color="auto"/>
              </w:divBdr>
            </w:div>
            <w:div w:id="1697075604">
              <w:marLeft w:val="0"/>
              <w:marRight w:val="0"/>
              <w:marTop w:val="0"/>
              <w:marBottom w:val="0"/>
              <w:divBdr>
                <w:top w:val="none" w:sz="0" w:space="0" w:color="auto"/>
                <w:left w:val="none" w:sz="0" w:space="0" w:color="auto"/>
                <w:bottom w:val="none" w:sz="0" w:space="0" w:color="auto"/>
                <w:right w:val="none" w:sz="0" w:space="0" w:color="auto"/>
              </w:divBdr>
            </w:div>
            <w:div w:id="997464894">
              <w:marLeft w:val="0"/>
              <w:marRight w:val="0"/>
              <w:marTop w:val="0"/>
              <w:marBottom w:val="0"/>
              <w:divBdr>
                <w:top w:val="none" w:sz="0" w:space="0" w:color="auto"/>
                <w:left w:val="none" w:sz="0" w:space="0" w:color="auto"/>
                <w:bottom w:val="none" w:sz="0" w:space="0" w:color="auto"/>
                <w:right w:val="none" w:sz="0" w:space="0" w:color="auto"/>
              </w:divBdr>
            </w:div>
            <w:div w:id="968778161">
              <w:marLeft w:val="0"/>
              <w:marRight w:val="0"/>
              <w:marTop w:val="0"/>
              <w:marBottom w:val="0"/>
              <w:divBdr>
                <w:top w:val="none" w:sz="0" w:space="0" w:color="auto"/>
                <w:left w:val="none" w:sz="0" w:space="0" w:color="auto"/>
                <w:bottom w:val="none" w:sz="0" w:space="0" w:color="auto"/>
                <w:right w:val="none" w:sz="0" w:space="0" w:color="auto"/>
              </w:divBdr>
            </w:div>
            <w:div w:id="1591618498">
              <w:marLeft w:val="0"/>
              <w:marRight w:val="0"/>
              <w:marTop w:val="0"/>
              <w:marBottom w:val="0"/>
              <w:divBdr>
                <w:top w:val="none" w:sz="0" w:space="0" w:color="auto"/>
                <w:left w:val="none" w:sz="0" w:space="0" w:color="auto"/>
                <w:bottom w:val="none" w:sz="0" w:space="0" w:color="auto"/>
                <w:right w:val="none" w:sz="0" w:space="0" w:color="auto"/>
              </w:divBdr>
            </w:div>
            <w:div w:id="116755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97665">
      <w:bodyDiv w:val="1"/>
      <w:marLeft w:val="0"/>
      <w:marRight w:val="0"/>
      <w:marTop w:val="0"/>
      <w:marBottom w:val="0"/>
      <w:divBdr>
        <w:top w:val="none" w:sz="0" w:space="0" w:color="auto"/>
        <w:left w:val="none" w:sz="0" w:space="0" w:color="auto"/>
        <w:bottom w:val="none" w:sz="0" w:space="0" w:color="auto"/>
        <w:right w:val="none" w:sz="0" w:space="0" w:color="auto"/>
      </w:divBdr>
    </w:div>
    <w:div w:id="697512966">
      <w:bodyDiv w:val="1"/>
      <w:marLeft w:val="0"/>
      <w:marRight w:val="0"/>
      <w:marTop w:val="0"/>
      <w:marBottom w:val="0"/>
      <w:divBdr>
        <w:top w:val="none" w:sz="0" w:space="0" w:color="auto"/>
        <w:left w:val="none" w:sz="0" w:space="0" w:color="auto"/>
        <w:bottom w:val="none" w:sz="0" w:space="0" w:color="auto"/>
        <w:right w:val="none" w:sz="0" w:space="0" w:color="auto"/>
      </w:divBdr>
    </w:div>
    <w:div w:id="699669436">
      <w:bodyDiv w:val="1"/>
      <w:marLeft w:val="0"/>
      <w:marRight w:val="0"/>
      <w:marTop w:val="0"/>
      <w:marBottom w:val="0"/>
      <w:divBdr>
        <w:top w:val="none" w:sz="0" w:space="0" w:color="auto"/>
        <w:left w:val="none" w:sz="0" w:space="0" w:color="auto"/>
        <w:bottom w:val="none" w:sz="0" w:space="0" w:color="auto"/>
        <w:right w:val="none" w:sz="0" w:space="0" w:color="auto"/>
      </w:divBdr>
      <w:divsChild>
        <w:div w:id="48266371">
          <w:marLeft w:val="0"/>
          <w:marRight w:val="0"/>
          <w:marTop w:val="0"/>
          <w:marBottom w:val="0"/>
          <w:divBdr>
            <w:top w:val="none" w:sz="0" w:space="0" w:color="auto"/>
            <w:left w:val="none" w:sz="0" w:space="0" w:color="auto"/>
            <w:bottom w:val="none" w:sz="0" w:space="0" w:color="auto"/>
            <w:right w:val="none" w:sz="0" w:space="0" w:color="auto"/>
          </w:divBdr>
          <w:divsChild>
            <w:div w:id="621303867">
              <w:marLeft w:val="0"/>
              <w:marRight w:val="0"/>
              <w:marTop w:val="0"/>
              <w:marBottom w:val="0"/>
              <w:divBdr>
                <w:top w:val="none" w:sz="0" w:space="0" w:color="auto"/>
                <w:left w:val="none" w:sz="0" w:space="0" w:color="auto"/>
                <w:bottom w:val="none" w:sz="0" w:space="0" w:color="auto"/>
                <w:right w:val="none" w:sz="0" w:space="0" w:color="auto"/>
              </w:divBdr>
            </w:div>
          </w:divsChild>
        </w:div>
        <w:div w:id="1837265472">
          <w:marLeft w:val="0"/>
          <w:marRight w:val="0"/>
          <w:marTop w:val="0"/>
          <w:marBottom w:val="0"/>
          <w:divBdr>
            <w:top w:val="none" w:sz="0" w:space="0" w:color="auto"/>
            <w:left w:val="none" w:sz="0" w:space="0" w:color="auto"/>
            <w:bottom w:val="none" w:sz="0" w:space="0" w:color="auto"/>
            <w:right w:val="none" w:sz="0" w:space="0" w:color="auto"/>
          </w:divBdr>
          <w:divsChild>
            <w:div w:id="1462844196">
              <w:marLeft w:val="0"/>
              <w:marRight w:val="0"/>
              <w:marTop w:val="0"/>
              <w:marBottom w:val="0"/>
              <w:divBdr>
                <w:top w:val="none" w:sz="0" w:space="0" w:color="auto"/>
                <w:left w:val="none" w:sz="0" w:space="0" w:color="auto"/>
                <w:bottom w:val="none" w:sz="0" w:space="0" w:color="auto"/>
                <w:right w:val="none" w:sz="0" w:space="0" w:color="auto"/>
              </w:divBdr>
            </w:div>
          </w:divsChild>
        </w:div>
        <w:div w:id="1338582493">
          <w:marLeft w:val="0"/>
          <w:marRight w:val="0"/>
          <w:marTop w:val="0"/>
          <w:marBottom w:val="0"/>
          <w:divBdr>
            <w:top w:val="none" w:sz="0" w:space="0" w:color="auto"/>
            <w:left w:val="none" w:sz="0" w:space="0" w:color="auto"/>
            <w:bottom w:val="none" w:sz="0" w:space="0" w:color="auto"/>
            <w:right w:val="none" w:sz="0" w:space="0" w:color="auto"/>
          </w:divBdr>
          <w:divsChild>
            <w:div w:id="965624348">
              <w:marLeft w:val="0"/>
              <w:marRight w:val="0"/>
              <w:marTop w:val="0"/>
              <w:marBottom w:val="0"/>
              <w:divBdr>
                <w:top w:val="none" w:sz="0" w:space="0" w:color="auto"/>
                <w:left w:val="none" w:sz="0" w:space="0" w:color="auto"/>
                <w:bottom w:val="none" w:sz="0" w:space="0" w:color="auto"/>
                <w:right w:val="none" w:sz="0" w:space="0" w:color="auto"/>
              </w:divBdr>
            </w:div>
          </w:divsChild>
        </w:div>
        <w:div w:id="963460870">
          <w:marLeft w:val="0"/>
          <w:marRight w:val="0"/>
          <w:marTop w:val="0"/>
          <w:marBottom w:val="0"/>
          <w:divBdr>
            <w:top w:val="none" w:sz="0" w:space="0" w:color="auto"/>
            <w:left w:val="none" w:sz="0" w:space="0" w:color="auto"/>
            <w:bottom w:val="none" w:sz="0" w:space="0" w:color="auto"/>
            <w:right w:val="none" w:sz="0" w:space="0" w:color="auto"/>
          </w:divBdr>
          <w:divsChild>
            <w:div w:id="260452130">
              <w:marLeft w:val="0"/>
              <w:marRight w:val="0"/>
              <w:marTop w:val="0"/>
              <w:marBottom w:val="0"/>
              <w:divBdr>
                <w:top w:val="none" w:sz="0" w:space="0" w:color="auto"/>
                <w:left w:val="none" w:sz="0" w:space="0" w:color="auto"/>
                <w:bottom w:val="none" w:sz="0" w:space="0" w:color="auto"/>
                <w:right w:val="none" w:sz="0" w:space="0" w:color="auto"/>
              </w:divBdr>
            </w:div>
          </w:divsChild>
        </w:div>
        <w:div w:id="416169062">
          <w:marLeft w:val="0"/>
          <w:marRight w:val="0"/>
          <w:marTop w:val="0"/>
          <w:marBottom w:val="0"/>
          <w:divBdr>
            <w:top w:val="none" w:sz="0" w:space="0" w:color="auto"/>
            <w:left w:val="none" w:sz="0" w:space="0" w:color="auto"/>
            <w:bottom w:val="none" w:sz="0" w:space="0" w:color="auto"/>
            <w:right w:val="none" w:sz="0" w:space="0" w:color="auto"/>
          </w:divBdr>
          <w:divsChild>
            <w:div w:id="1908490692">
              <w:marLeft w:val="0"/>
              <w:marRight w:val="0"/>
              <w:marTop w:val="0"/>
              <w:marBottom w:val="0"/>
              <w:divBdr>
                <w:top w:val="none" w:sz="0" w:space="0" w:color="auto"/>
                <w:left w:val="none" w:sz="0" w:space="0" w:color="auto"/>
                <w:bottom w:val="none" w:sz="0" w:space="0" w:color="auto"/>
                <w:right w:val="none" w:sz="0" w:space="0" w:color="auto"/>
              </w:divBdr>
            </w:div>
          </w:divsChild>
        </w:div>
        <w:div w:id="1073891972">
          <w:marLeft w:val="0"/>
          <w:marRight w:val="0"/>
          <w:marTop w:val="0"/>
          <w:marBottom w:val="0"/>
          <w:divBdr>
            <w:top w:val="none" w:sz="0" w:space="0" w:color="auto"/>
            <w:left w:val="none" w:sz="0" w:space="0" w:color="auto"/>
            <w:bottom w:val="none" w:sz="0" w:space="0" w:color="auto"/>
            <w:right w:val="none" w:sz="0" w:space="0" w:color="auto"/>
          </w:divBdr>
          <w:divsChild>
            <w:div w:id="1077172765">
              <w:marLeft w:val="0"/>
              <w:marRight w:val="0"/>
              <w:marTop w:val="0"/>
              <w:marBottom w:val="0"/>
              <w:divBdr>
                <w:top w:val="none" w:sz="0" w:space="0" w:color="auto"/>
                <w:left w:val="none" w:sz="0" w:space="0" w:color="auto"/>
                <w:bottom w:val="none" w:sz="0" w:space="0" w:color="auto"/>
                <w:right w:val="none" w:sz="0" w:space="0" w:color="auto"/>
              </w:divBdr>
            </w:div>
          </w:divsChild>
        </w:div>
        <w:div w:id="1742293348">
          <w:marLeft w:val="0"/>
          <w:marRight w:val="0"/>
          <w:marTop w:val="0"/>
          <w:marBottom w:val="0"/>
          <w:divBdr>
            <w:top w:val="none" w:sz="0" w:space="0" w:color="auto"/>
            <w:left w:val="none" w:sz="0" w:space="0" w:color="auto"/>
            <w:bottom w:val="none" w:sz="0" w:space="0" w:color="auto"/>
            <w:right w:val="none" w:sz="0" w:space="0" w:color="auto"/>
          </w:divBdr>
          <w:divsChild>
            <w:div w:id="1426418551">
              <w:marLeft w:val="0"/>
              <w:marRight w:val="0"/>
              <w:marTop w:val="0"/>
              <w:marBottom w:val="0"/>
              <w:divBdr>
                <w:top w:val="none" w:sz="0" w:space="0" w:color="auto"/>
                <w:left w:val="none" w:sz="0" w:space="0" w:color="auto"/>
                <w:bottom w:val="none" w:sz="0" w:space="0" w:color="auto"/>
                <w:right w:val="none" w:sz="0" w:space="0" w:color="auto"/>
              </w:divBdr>
            </w:div>
          </w:divsChild>
        </w:div>
        <w:div w:id="1222331035">
          <w:marLeft w:val="0"/>
          <w:marRight w:val="0"/>
          <w:marTop w:val="0"/>
          <w:marBottom w:val="0"/>
          <w:divBdr>
            <w:top w:val="none" w:sz="0" w:space="0" w:color="auto"/>
            <w:left w:val="none" w:sz="0" w:space="0" w:color="auto"/>
            <w:bottom w:val="none" w:sz="0" w:space="0" w:color="auto"/>
            <w:right w:val="none" w:sz="0" w:space="0" w:color="auto"/>
          </w:divBdr>
          <w:divsChild>
            <w:div w:id="808330074">
              <w:marLeft w:val="0"/>
              <w:marRight w:val="0"/>
              <w:marTop w:val="0"/>
              <w:marBottom w:val="0"/>
              <w:divBdr>
                <w:top w:val="none" w:sz="0" w:space="0" w:color="auto"/>
                <w:left w:val="none" w:sz="0" w:space="0" w:color="auto"/>
                <w:bottom w:val="none" w:sz="0" w:space="0" w:color="auto"/>
                <w:right w:val="none" w:sz="0" w:space="0" w:color="auto"/>
              </w:divBdr>
            </w:div>
          </w:divsChild>
        </w:div>
        <w:div w:id="1746997419">
          <w:marLeft w:val="0"/>
          <w:marRight w:val="0"/>
          <w:marTop w:val="0"/>
          <w:marBottom w:val="0"/>
          <w:divBdr>
            <w:top w:val="none" w:sz="0" w:space="0" w:color="auto"/>
            <w:left w:val="none" w:sz="0" w:space="0" w:color="auto"/>
            <w:bottom w:val="none" w:sz="0" w:space="0" w:color="auto"/>
            <w:right w:val="none" w:sz="0" w:space="0" w:color="auto"/>
          </w:divBdr>
          <w:divsChild>
            <w:div w:id="1160077345">
              <w:marLeft w:val="0"/>
              <w:marRight w:val="0"/>
              <w:marTop w:val="0"/>
              <w:marBottom w:val="0"/>
              <w:divBdr>
                <w:top w:val="none" w:sz="0" w:space="0" w:color="auto"/>
                <w:left w:val="none" w:sz="0" w:space="0" w:color="auto"/>
                <w:bottom w:val="none" w:sz="0" w:space="0" w:color="auto"/>
                <w:right w:val="none" w:sz="0" w:space="0" w:color="auto"/>
              </w:divBdr>
            </w:div>
          </w:divsChild>
        </w:div>
        <w:div w:id="817183383">
          <w:marLeft w:val="0"/>
          <w:marRight w:val="0"/>
          <w:marTop w:val="0"/>
          <w:marBottom w:val="0"/>
          <w:divBdr>
            <w:top w:val="none" w:sz="0" w:space="0" w:color="auto"/>
            <w:left w:val="none" w:sz="0" w:space="0" w:color="auto"/>
            <w:bottom w:val="none" w:sz="0" w:space="0" w:color="auto"/>
            <w:right w:val="none" w:sz="0" w:space="0" w:color="auto"/>
          </w:divBdr>
          <w:divsChild>
            <w:div w:id="1936668834">
              <w:marLeft w:val="0"/>
              <w:marRight w:val="0"/>
              <w:marTop w:val="0"/>
              <w:marBottom w:val="0"/>
              <w:divBdr>
                <w:top w:val="none" w:sz="0" w:space="0" w:color="auto"/>
                <w:left w:val="none" w:sz="0" w:space="0" w:color="auto"/>
                <w:bottom w:val="none" w:sz="0" w:space="0" w:color="auto"/>
                <w:right w:val="none" w:sz="0" w:space="0" w:color="auto"/>
              </w:divBdr>
            </w:div>
          </w:divsChild>
        </w:div>
        <w:div w:id="1030957356">
          <w:marLeft w:val="0"/>
          <w:marRight w:val="0"/>
          <w:marTop w:val="0"/>
          <w:marBottom w:val="0"/>
          <w:divBdr>
            <w:top w:val="none" w:sz="0" w:space="0" w:color="auto"/>
            <w:left w:val="none" w:sz="0" w:space="0" w:color="auto"/>
            <w:bottom w:val="none" w:sz="0" w:space="0" w:color="auto"/>
            <w:right w:val="none" w:sz="0" w:space="0" w:color="auto"/>
          </w:divBdr>
          <w:divsChild>
            <w:div w:id="1400714906">
              <w:marLeft w:val="0"/>
              <w:marRight w:val="0"/>
              <w:marTop w:val="0"/>
              <w:marBottom w:val="0"/>
              <w:divBdr>
                <w:top w:val="none" w:sz="0" w:space="0" w:color="auto"/>
                <w:left w:val="none" w:sz="0" w:space="0" w:color="auto"/>
                <w:bottom w:val="none" w:sz="0" w:space="0" w:color="auto"/>
                <w:right w:val="none" w:sz="0" w:space="0" w:color="auto"/>
              </w:divBdr>
            </w:div>
          </w:divsChild>
        </w:div>
        <w:div w:id="562108287">
          <w:marLeft w:val="0"/>
          <w:marRight w:val="0"/>
          <w:marTop w:val="0"/>
          <w:marBottom w:val="0"/>
          <w:divBdr>
            <w:top w:val="none" w:sz="0" w:space="0" w:color="auto"/>
            <w:left w:val="none" w:sz="0" w:space="0" w:color="auto"/>
            <w:bottom w:val="none" w:sz="0" w:space="0" w:color="auto"/>
            <w:right w:val="none" w:sz="0" w:space="0" w:color="auto"/>
          </w:divBdr>
          <w:divsChild>
            <w:div w:id="380137694">
              <w:marLeft w:val="0"/>
              <w:marRight w:val="0"/>
              <w:marTop w:val="0"/>
              <w:marBottom w:val="0"/>
              <w:divBdr>
                <w:top w:val="none" w:sz="0" w:space="0" w:color="auto"/>
                <w:left w:val="none" w:sz="0" w:space="0" w:color="auto"/>
                <w:bottom w:val="none" w:sz="0" w:space="0" w:color="auto"/>
                <w:right w:val="none" w:sz="0" w:space="0" w:color="auto"/>
              </w:divBdr>
            </w:div>
          </w:divsChild>
        </w:div>
        <w:div w:id="875510187">
          <w:marLeft w:val="0"/>
          <w:marRight w:val="0"/>
          <w:marTop w:val="0"/>
          <w:marBottom w:val="0"/>
          <w:divBdr>
            <w:top w:val="none" w:sz="0" w:space="0" w:color="auto"/>
            <w:left w:val="none" w:sz="0" w:space="0" w:color="auto"/>
            <w:bottom w:val="none" w:sz="0" w:space="0" w:color="auto"/>
            <w:right w:val="none" w:sz="0" w:space="0" w:color="auto"/>
          </w:divBdr>
          <w:divsChild>
            <w:div w:id="2027365833">
              <w:marLeft w:val="0"/>
              <w:marRight w:val="0"/>
              <w:marTop w:val="0"/>
              <w:marBottom w:val="0"/>
              <w:divBdr>
                <w:top w:val="none" w:sz="0" w:space="0" w:color="auto"/>
                <w:left w:val="none" w:sz="0" w:space="0" w:color="auto"/>
                <w:bottom w:val="none" w:sz="0" w:space="0" w:color="auto"/>
                <w:right w:val="none" w:sz="0" w:space="0" w:color="auto"/>
              </w:divBdr>
            </w:div>
          </w:divsChild>
        </w:div>
        <w:div w:id="1411538242">
          <w:marLeft w:val="0"/>
          <w:marRight w:val="0"/>
          <w:marTop w:val="0"/>
          <w:marBottom w:val="0"/>
          <w:divBdr>
            <w:top w:val="none" w:sz="0" w:space="0" w:color="auto"/>
            <w:left w:val="none" w:sz="0" w:space="0" w:color="auto"/>
            <w:bottom w:val="none" w:sz="0" w:space="0" w:color="auto"/>
            <w:right w:val="none" w:sz="0" w:space="0" w:color="auto"/>
          </w:divBdr>
          <w:divsChild>
            <w:div w:id="1706060326">
              <w:marLeft w:val="0"/>
              <w:marRight w:val="0"/>
              <w:marTop w:val="0"/>
              <w:marBottom w:val="0"/>
              <w:divBdr>
                <w:top w:val="none" w:sz="0" w:space="0" w:color="auto"/>
                <w:left w:val="none" w:sz="0" w:space="0" w:color="auto"/>
                <w:bottom w:val="none" w:sz="0" w:space="0" w:color="auto"/>
                <w:right w:val="none" w:sz="0" w:space="0" w:color="auto"/>
              </w:divBdr>
            </w:div>
          </w:divsChild>
        </w:div>
        <w:div w:id="673260108">
          <w:marLeft w:val="0"/>
          <w:marRight w:val="0"/>
          <w:marTop w:val="0"/>
          <w:marBottom w:val="0"/>
          <w:divBdr>
            <w:top w:val="none" w:sz="0" w:space="0" w:color="auto"/>
            <w:left w:val="none" w:sz="0" w:space="0" w:color="auto"/>
            <w:bottom w:val="none" w:sz="0" w:space="0" w:color="auto"/>
            <w:right w:val="none" w:sz="0" w:space="0" w:color="auto"/>
          </w:divBdr>
          <w:divsChild>
            <w:div w:id="1588074559">
              <w:marLeft w:val="0"/>
              <w:marRight w:val="0"/>
              <w:marTop w:val="0"/>
              <w:marBottom w:val="0"/>
              <w:divBdr>
                <w:top w:val="none" w:sz="0" w:space="0" w:color="auto"/>
                <w:left w:val="none" w:sz="0" w:space="0" w:color="auto"/>
                <w:bottom w:val="none" w:sz="0" w:space="0" w:color="auto"/>
                <w:right w:val="none" w:sz="0" w:space="0" w:color="auto"/>
              </w:divBdr>
            </w:div>
          </w:divsChild>
        </w:div>
        <w:div w:id="142626392">
          <w:marLeft w:val="0"/>
          <w:marRight w:val="0"/>
          <w:marTop w:val="0"/>
          <w:marBottom w:val="0"/>
          <w:divBdr>
            <w:top w:val="none" w:sz="0" w:space="0" w:color="auto"/>
            <w:left w:val="none" w:sz="0" w:space="0" w:color="auto"/>
            <w:bottom w:val="none" w:sz="0" w:space="0" w:color="auto"/>
            <w:right w:val="none" w:sz="0" w:space="0" w:color="auto"/>
          </w:divBdr>
          <w:divsChild>
            <w:div w:id="1086539054">
              <w:marLeft w:val="0"/>
              <w:marRight w:val="0"/>
              <w:marTop w:val="0"/>
              <w:marBottom w:val="0"/>
              <w:divBdr>
                <w:top w:val="none" w:sz="0" w:space="0" w:color="auto"/>
                <w:left w:val="none" w:sz="0" w:space="0" w:color="auto"/>
                <w:bottom w:val="none" w:sz="0" w:space="0" w:color="auto"/>
                <w:right w:val="none" w:sz="0" w:space="0" w:color="auto"/>
              </w:divBdr>
            </w:div>
          </w:divsChild>
        </w:div>
        <w:div w:id="85199456">
          <w:marLeft w:val="0"/>
          <w:marRight w:val="0"/>
          <w:marTop w:val="0"/>
          <w:marBottom w:val="0"/>
          <w:divBdr>
            <w:top w:val="none" w:sz="0" w:space="0" w:color="auto"/>
            <w:left w:val="none" w:sz="0" w:space="0" w:color="auto"/>
            <w:bottom w:val="none" w:sz="0" w:space="0" w:color="auto"/>
            <w:right w:val="none" w:sz="0" w:space="0" w:color="auto"/>
          </w:divBdr>
          <w:divsChild>
            <w:div w:id="745420297">
              <w:marLeft w:val="0"/>
              <w:marRight w:val="0"/>
              <w:marTop w:val="0"/>
              <w:marBottom w:val="0"/>
              <w:divBdr>
                <w:top w:val="none" w:sz="0" w:space="0" w:color="auto"/>
                <w:left w:val="none" w:sz="0" w:space="0" w:color="auto"/>
                <w:bottom w:val="none" w:sz="0" w:space="0" w:color="auto"/>
                <w:right w:val="none" w:sz="0" w:space="0" w:color="auto"/>
              </w:divBdr>
            </w:div>
          </w:divsChild>
        </w:div>
        <w:div w:id="1400055117">
          <w:marLeft w:val="0"/>
          <w:marRight w:val="0"/>
          <w:marTop w:val="0"/>
          <w:marBottom w:val="0"/>
          <w:divBdr>
            <w:top w:val="none" w:sz="0" w:space="0" w:color="auto"/>
            <w:left w:val="none" w:sz="0" w:space="0" w:color="auto"/>
            <w:bottom w:val="none" w:sz="0" w:space="0" w:color="auto"/>
            <w:right w:val="none" w:sz="0" w:space="0" w:color="auto"/>
          </w:divBdr>
          <w:divsChild>
            <w:div w:id="110638643">
              <w:marLeft w:val="0"/>
              <w:marRight w:val="0"/>
              <w:marTop w:val="0"/>
              <w:marBottom w:val="0"/>
              <w:divBdr>
                <w:top w:val="none" w:sz="0" w:space="0" w:color="auto"/>
                <w:left w:val="none" w:sz="0" w:space="0" w:color="auto"/>
                <w:bottom w:val="none" w:sz="0" w:space="0" w:color="auto"/>
                <w:right w:val="none" w:sz="0" w:space="0" w:color="auto"/>
              </w:divBdr>
            </w:div>
          </w:divsChild>
        </w:div>
        <w:div w:id="1005129276">
          <w:marLeft w:val="0"/>
          <w:marRight w:val="0"/>
          <w:marTop w:val="0"/>
          <w:marBottom w:val="0"/>
          <w:divBdr>
            <w:top w:val="none" w:sz="0" w:space="0" w:color="auto"/>
            <w:left w:val="none" w:sz="0" w:space="0" w:color="auto"/>
            <w:bottom w:val="none" w:sz="0" w:space="0" w:color="auto"/>
            <w:right w:val="none" w:sz="0" w:space="0" w:color="auto"/>
          </w:divBdr>
          <w:divsChild>
            <w:div w:id="268320263">
              <w:marLeft w:val="0"/>
              <w:marRight w:val="0"/>
              <w:marTop w:val="0"/>
              <w:marBottom w:val="0"/>
              <w:divBdr>
                <w:top w:val="none" w:sz="0" w:space="0" w:color="auto"/>
                <w:left w:val="none" w:sz="0" w:space="0" w:color="auto"/>
                <w:bottom w:val="none" w:sz="0" w:space="0" w:color="auto"/>
                <w:right w:val="none" w:sz="0" w:space="0" w:color="auto"/>
              </w:divBdr>
            </w:div>
          </w:divsChild>
        </w:div>
        <w:div w:id="429815924">
          <w:marLeft w:val="0"/>
          <w:marRight w:val="0"/>
          <w:marTop w:val="0"/>
          <w:marBottom w:val="0"/>
          <w:divBdr>
            <w:top w:val="none" w:sz="0" w:space="0" w:color="auto"/>
            <w:left w:val="none" w:sz="0" w:space="0" w:color="auto"/>
            <w:bottom w:val="none" w:sz="0" w:space="0" w:color="auto"/>
            <w:right w:val="none" w:sz="0" w:space="0" w:color="auto"/>
          </w:divBdr>
          <w:divsChild>
            <w:div w:id="587084771">
              <w:marLeft w:val="0"/>
              <w:marRight w:val="0"/>
              <w:marTop w:val="0"/>
              <w:marBottom w:val="0"/>
              <w:divBdr>
                <w:top w:val="none" w:sz="0" w:space="0" w:color="auto"/>
                <w:left w:val="none" w:sz="0" w:space="0" w:color="auto"/>
                <w:bottom w:val="none" w:sz="0" w:space="0" w:color="auto"/>
                <w:right w:val="none" w:sz="0" w:space="0" w:color="auto"/>
              </w:divBdr>
            </w:div>
          </w:divsChild>
        </w:div>
        <w:div w:id="1348825079">
          <w:marLeft w:val="0"/>
          <w:marRight w:val="0"/>
          <w:marTop w:val="0"/>
          <w:marBottom w:val="0"/>
          <w:divBdr>
            <w:top w:val="none" w:sz="0" w:space="0" w:color="auto"/>
            <w:left w:val="none" w:sz="0" w:space="0" w:color="auto"/>
            <w:bottom w:val="none" w:sz="0" w:space="0" w:color="auto"/>
            <w:right w:val="none" w:sz="0" w:space="0" w:color="auto"/>
          </w:divBdr>
          <w:divsChild>
            <w:div w:id="442072638">
              <w:marLeft w:val="0"/>
              <w:marRight w:val="0"/>
              <w:marTop w:val="0"/>
              <w:marBottom w:val="0"/>
              <w:divBdr>
                <w:top w:val="none" w:sz="0" w:space="0" w:color="auto"/>
                <w:left w:val="none" w:sz="0" w:space="0" w:color="auto"/>
                <w:bottom w:val="none" w:sz="0" w:space="0" w:color="auto"/>
                <w:right w:val="none" w:sz="0" w:space="0" w:color="auto"/>
              </w:divBdr>
            </w:div>
            <w:div w:id="950432569">
              <w:marLeft w:val="0"/>
              <w:marRight w:val="0"/>
              <w:marTop w:val="0"/>
              <w:marBottom w:val="0"/>
              <w:divBdr>
                <w:top w:val="none" w:sz="0" w:space="0" w:color="auto"/>
                <w:left w:val="none" w:sz="0" w:space="0" w:color="auto"/>
                <w:bottom w:val="none" w:sz="0" w:space="0" w:color="auto"/>
                <w:right w:val="none" w:sz="0" w:space="0" w:color="auto"/>
              </w:divBdr>
            </w:div>
            <w:div w:id="94057173">
              <w:marLeft w:val="0"/>
              <w:marRight w:val="0"/>
              <w:marTop w:val="0"/>
              <w:marBottom w:val="0"/>
              <w:divBdr>
                <w:top w:val="none" w:sz="0" w:space="0" w:color="auto"/>
                <w:left w:val="none" w:sz="0" w:space="0" w:color="auto"/>
                <w:bottom w:val="none" w:sz="0" w:space="0" w:color="auto"/>
                <w:right w:val="none" w:sz="0" w:space="0" w:color="auto"/>
              </w:divBdr>
            </w:div>
            <w:div w:id="890388607">
              <w:marLeft w:val="0"/>
              <w:marRight w:val="0"/>
              <w:marTop w:val="0"/>
              <w:marBottom w:val="0"/>
              <w:divBdr>
                <w:top w:val="none" w:sz="0" w:space="0" w:color="auto"/>
                <w:left w:val="none" w:sz="0" w:space="0" w:color="auto"/>
                <w:bottom w:val="none" w:sz="0" w:space="0" w:color="auto"/>
                <w:right w:val="none" w:sz="0" w:space="0" w:color="auto"/>
              </w:divBdr>
            </w:div>
          </w:divsChild>
        </w:div>
        <w:div w:id="1458985431">
          <w:marLeft w:val="0"/>
          <w:marRight w:val="0"/>
          <w:marTop w:val="0"/>
          <w:marBottom w:val="0"/>
          <w:divBdr>
            <w:top w:val="none" w:sz="0" w:space="0" w:color="auto"/>
            <w:left w:val="none" w:sz="0" w:space="0" w:color="auto"/>
            <w:bottom w:val="none" w:sz="0" w:space="0" w:color="auto"/>
            <w:right w:val="none" w:sz="0" w:space="0" w:color="auto"/>
          </w:divBdr>
          <w:divsChild>
            <w:div w:id="2045055800">
              <w:marLeft w:val="0"/>
              <w:marRight w:val="0"/>
              <w:marTop w:val="0"/>
              <w:marBottom w:val="0"/>
              <w:divBdr>
                <w:top w:val="none" w:sz="0" w:space="0" w:color="auto"/>
                <w:left w:val="none" w:sz="0" w:space="0" w:color="auto"/>
                <w:bottom w:val="none" w:sz="0" w:space="0" w:color="auto"/>
                <w:right w:val="none" w:sz="0" w:space="0" w:color="auto"/>
              </w:divBdr>
            </w:div>
          </w:divsChild>
        </w:div>
        <w:div w:id="602348327">
          <w:marLeft w:val="0"/>
          <w:marRight w:val="0"/>
          <w:marTop w:val="0"/>
          <w:marBottom w:val="0"/>
          <w:divBdr>
            <w:top w:val="none" w:sz="0" w:space="0" w:color="auto"/>
            <w:left w:val="none" w:sz="0" w:space="0" w:color="auto"/>
            <w:bottom w:val="none" w:sz="0" w:space="0" w:color="auto"/>
            <w:right w:val="none" w:sz="0" w:space="0" w:color="auto"/>
          </w:divBdr>
          <w:divsChild>
            <w:div w:id="626544817">
              <w:marLeft w:val="0"/>
              <w:marRight w:val="0"/>
              <w:marTop w:val="0"/>
              <w:marBottom w:val="0"/>
              <w:divBdr>
                <w:top w:val="none" w:sz="0" w:space="0" w:color="auto"/>
                <w:left w:val="none" w:sz="0" w:space="0" w:color="auto"/>
                <w:bottom w:val="none" w:sz="0" w:space="0" w:color="auto"/>
                <w:right w:val="none" w:sz="0" w:space="0" w:color="auto"/>
              </w:divBdr>
            </w:div>
          </w:divsChild>
        </w:div>
        <w:div w:id="964776925">
          <w:marLeft w:val="0"/>
          <w:marRight w:val="0"/>
          <w:marTop w:val="0"/>
          <w:marBottom w:val="0"/>
          <w:divBdr>
            <w:top w:val="none" w:sz="0" w:space="0" w:color="auto"/>
            <w:left w:val="none" w:sz="0" w:space="0" w:color="auto"/>
            <w:bottom w:val="none" w:sz="0" w:space="0" w:color="auto"/>
            <w:right w:val="none" w:sz="0" w:space="0" w:color="auto"/>
          </w:divBdr>
          <w:divsChild>
            <w:div w:id="642389906">
              <w:marLeft w:val="0"/>
              <w:marRight w:val="0"/>
              <w:marTop w:val="0"/>
              <w:marBottom w:val="0"/>
              <w:divBdr>
                <w:top w:val="none" w:sz="0" w:space="0" w:color="auto"/>
                <w:left w:val="none" w:sz="0" w:space="0" w:color="auto"/>
                <w:bottom w:val="none" w:sz="0" w:space="0" w:color="auto"/>
                <w:right w:val="none" w:sz="0" w:space="0" w:color="auto"/>
              </w:divBdr>
            </w:div>
            <w:div w:id="1567842609">
              <w:marLeft w:val="0"/>
              <w:marRight w:val="0"/>
              <w:marTop w:val="0"/>
              <w:marBottom w:val="0"/>
              <w:divBdr>
                <w:top w:val="none" w:sz="0" w:space="0" w:color="auto"/>
                <w:left w:val="none" w:sz="0" w:space="0" w:color="auto"/>
                <w:bottom w:val="none" w:sz="0" w:space="0" w:color="auto"/>
                <w:right w:val="none" w:sz="0" w:space="0" w:color="auto"/>
              </w:divBdr>
            </w:div>
          </w:divsChild>
        </w:div>
        <w:div w:id="225458763">
          <w:marLeft w:val="0"/>
          <w:marRight w:val="0"/>
          <w:marTop w:val="0"/>
          <w:marBottom w:val="0"/>
          <w:divBdr>
            <w:top w:val="none" w:sz="0" w:space="0" w:color="auto"/>
            <w:left w:val="none" w:sz="0" w:space="0" w:color="auto"/>
            <w:bottom w:val="none" w:sz="0" w:space="0" w:color="auto"/>
            <w:right w:val="none" w:sz="0" w:space="0" w:color="auto"/>
          </w:divBdr>
          <w:divsChild>
            <w:div w:id="1497916200">
              <w:marLeft w:val="0"/>
              <w:marRight w:val="0"/>
              <w:marTop w:val="0"/>
              <w:marBottom w:val="0"/>
              <w:divBdr>
                <w:top w:val="none" w:sz="0" w:space="0" w:color="auto"/>
                <w:left w:val="none" w:sz="0" w:space="0" w:color="auto"/>
                <w:bottom w:val="none" w:sz="0" w:space="0" w:color="auto"/>
                <w:right w:val="none" w:sz="0" w:space="0" w:color="auto"/>
              </w:divBdr>
            </w:div>
          </w:divsChild>
        </w:div>
        <w:div w:id="2114012502">
          <w:marLeft w:val="0"/>
          <w:marRight w:val="0"/>
          <w:marTop w:val="0"/>
          <w:marBottom w:val="0"/>
          <w:divBdr>
            <w:top w:val="none" w:sz="0" w:space="0" w:color="auto"/>
            <w:left w:val="none" w:sz="0" w:space="0" w:color="auto"/>
            <w:bottom w:val="none" w:sz="0" w:space="0" w:color="auto"/>
            <w:right w:val="none" w:sz="0" w:space="0" w:color="auto"/>
          </w:divBdr>
          <w:divsChild>
            <w:div w:id="1435439592">
              <w:marLeft w:val="0"/>
              <w:marRight w:val="0"/>
              <w:marTop w:val="0"/>
              <w:marBottom w:val="0"/>
              <w:divBdr>
                <w:top w:val="none" w:sz="0" w:space="0" w:color="auto"/>
                <w:left w:val="none" w:sz="0" w:space="0" w:color="auto"/>
                <w:bottom w:val="none" w:sz="0" w:space="0" w:color="auto"/>
                <w:right w:val="none" w:sz="0" w:space="0" w:color="auto"/>
              </w:divBdr>
            </w:div>
          </w:divsChild>
        </w:div>
        <w:div w:id="1951741081">
          <w:marLeft w:val="0"/>
          <w:marRight w:val="0"/>
          <w:marTop w:val="0"/>
          <w:marBottom w:val="0"/>
          <w:divBdr>
            <w:top w:val="none" w:sz="0" w:space="0" w:color="auto"/>
            <w:left w:val="none" w:sz="0" w:space="0" w:color="auto"/>
            <w:bottom w:val="none" w:sz="0" w:space="0" w:color="auto"/>
            <w:right w:val="none" w:sz="0" w:space="0" w:color="auto"/>
          </w:divBdr>
          <w:divsChild>
            <w:div w:id="274412294">
              <w:marLeft w:val="0"/>
              <w:marRight w:val="0"/>
              <w:marTop w:val="0"/>
              <w:marBottom w:val="0"/>
              <w:divBdr>
                <w:top w:val="none" w:sz="0" w:space="0" w:color="auto"/>
                <w:left w:val="none" w:sz="0" w:space="0" w:color="auto"/>
                <w:bottom w:val="none" w:sz="0" w:space="0" w:color="auto"/>
                <w:right w:val="none" w:sz="0" w:space="0" w:color="auto"/>
              </w:divBdr>
            </w:div>
          </w:divsChild>
        </w:div>
        <w:div w:id="387999606">
          <w:marLeft w:val="0"/>
          <w:marRight w:val="0"/>
          <w:marTop w:val="0"/>
          <w:marBottom w:val="0"/>
          <w:divBdr>
            <w:top w:val="none" w:sz="0" w:space="0" w:color="auto"/>
            <w:left w:val="none" w:sz="0" w:space="0" w:color="auto"/>
            <w:bottom w:val="none" w:sz="0" w:space="0" w:color="auto"/>
            <w:right w:val="none" w:sz="0" w:space="0" w:color="auto"/>
          </w:divBdr>
          <w:divsChild>
            <w:div w:id="1844078643">
              <w:marLeft w:val="0"/>
              <w:marRight w:val="0"/>
              <w:marTop w:val="0"/>
              <w:marBottom w:val="0"/>
              <w:divBdr>
                <w:top w:val="none" w:sz="0" w:space="0" w:color="auto"/>
                <w:left w:val="none" w:sz="0" w:space="0" w:color="auto"/>
                <w:bottom w:val="none" w:sz="0" w:space="0" w:color="auto"/>
                <w:right w:val="none" w:sz="0" w:space="0" w:color="auto"/>
              </w:divBdr>
            </w:div>
          </w:divsChild>
        </w:div>
        <w:div w:id="632758090">
          <w:marLeft w:val="0"/>
          <w:marRight w:val="0"/>
          <w:marTop w:val="0"/>
          <w:marBottom w:val="0"/>
          <w:divBdr>
            <w:top w:val="none" w:sz="0" w:space="0" w:color="auto"/>
            <w:left w:val="none" w:sz="0" w:space="0" w:color="auto"/>
            <w:bottom w:val="none" w:sz="0" w:space="0" w:color="auto"/>
            <w:right w:val="none" w:sz="0" w:space="0" w:color="auto"/>
          </w:divBdr>
          <w:divsChild>
            <w:div w:id="1178347931">
              <w:marLeft w:val="0"/>
              <w:marRight w:val="0"/>
              <w:marTop w:val="0"/>
              <w:marBottom w:val="0"/>
              <w:divBdr>
                <w:top w:val="none" w:sz="0" w:space="0" w:color="auto"/>
                <w:left w:val="none" w:sz="0" w:space="0" w:color="auto"/>
                <w:bottom w:val="none" w:sz="0" w:space="0" w:color="auto"/>
                <w:right w:val="none" w:sz="0" w:space="0" w:color="auto"/>
              </w:divBdr>
            </w:div>
          </w:divsChild>
        </w:div>
        <w:div w:id="1267538914">
          <w:marLeft w:val="0"/>
          <w:marRight w:val="0"/>
          <w:marTop w:val="0"/>
          <w:marBottom w:val="0"/>
          <w:divBdr>
            <w:top w:val="none" w:sz="0" w:space="0" w:color="auto"/>
            <w:left w:val="none" w:sz="0" w:space="0" w:color="auto"/>
            <w:bottom w:val="none" w:sz="0" w:space="0" w:color="auto"/>
            <w:right w:val="none" w:sz="0" w:space="0" w:color="auto"/>
          </w:divBdr>
          <w:divsChild>
            <w:div w:id="1481992895">
              <w:marLeft w:val="0"/>
              <w:marRight w:val="0"/>
              <w:marTop w:val="0"/>
              <w:marBottom w:val="0"/>
              <w:divBdr>
                <w:top w:val="none" w:sz="0" w:space="0" w:color="auto"/>
                <w:left w:val="none" w:sz="0" w:space="0" w:color="auto"/>
                <w:bottom w:val="none" w:sz="0" w:space="0" w:color="auto"/>
                <w:right w:val="none" w:sz="0" w:space="0" w:color="auto"/>
              </w:divBdr>
            </w:div>
          </w:divsChild>
        </w:div>
        <w:div w:id="511992576">
          <w:marLeft w:val="0"/>
          <w:marRight w:val="0"/>
          <w:marTop w:val="0"/>
          <w:marBottom w:val="0"/>
          <w:divBdr>
            <w:top w:val="none" w:sz="0" w:space="0" w:color="auto"/>
            <w:left w:val="none" w:sz="0" w:space="0" w:color="auto"/>
            <w:bottom w:val="none" w:sz="0" w:space="0" w:color="auto"/>
            <w:right w:val="none" w:sz="0" w:space="0" w:color="auto"/>
          </w:divBdr>
          <w:divsChild>
            <w:div w:id="740639896">
              <w:marLeft w:val="0"/>
              <w:marRight w:val="0"/>
              <w:marTop w:val="0"/>
              <w:marBottom w:val="0"/>
              <w:divBdr>
                <w:top w:val="none" w:sz="0" w:space="0" w:color="auto"/>
                <w:left w:val="none" w:sz="0" w:space="0" w:color="auto"/>
                <w:bottom w:val="none" w:sz="0" w:space="0" w:color="auto"/>
                <w:right w:val="none" w:sz="0" w:space="0" w:color="auto"/>
              </w:divBdr>
            </w:div>
          </w:divsChild>
        </w:div>
        <w:div w:id="63798694">
          <w:marLeft w:val="0"/>
          <w:marRight w:val="0"/>
          <w:marTop w:val="0"/>
          <w:marBottom w:val="0"/>
          <w:divBdr>
            <w:top w:val="none" w:sz="0" w:space="0" w:color="auto"/>
            <w:left w:val="none" w:sz="0" w:space="0" w:color="auto"/>
            <w:bottom w:val="none" w:sz="0" w:space="0" w:color="auto"/>
            <w:right w:val="none" w:sz="0" w:space="0" w:color="auto"/>
          </w:divBdr>
          <w:divsChild>
            <w:div w:id="539126432">
              <w:marLeft w:val="0"/>
              <w:marRight w:val="0"/>
              <w:marTop w:val="0"/>
              <w:marBottom w:val="0"/>
              <w:divBdr>
                <w:top w:val="none" w:sz="0" w:space="0" w:color="auto"/>
                <w:left w:val="none" w:sz="0" w:space="0" w:color="auto"/>
                <w:bottom w:val="none" w:sz="0" w:space="0" w:color="auto"/>
                <w:right w:val="none" w:sz="0" w:space="0" w:color="auto"/>
              </w:divBdr>
            </w:div>
            <w:div w:id="778135987">
              <w:marLeft w:val="0"/>
              <w:marRight w:val="0"/>
              <w:marTop w:val="0"/>
              <w:marBottom w:val="0"/>
              <w:divBdr>
                <w:top w:val="none" w:sz="0" w:space="0" w:color="auto"/>
                <w:left w:val="none" w:sz="0" w:space="0" w:color="auto"/>
                <w:bottom w:val="none" w:sz="0" w:space="0" w:color="auto"/>
                <w:right w:val="none" w:sz="0" w:space="0" w:color="auto"/>
              </w:divBdr>
            </w:div>
            <w:div w:id="646587163">
              <w:marLeft w:val="0"/>
              <w:marRight w:val="0"/>
              <w:marTop w:val="0"/>
              <w:marBottom w:val="0"/>
              <w:divBdr>
                <w:top w:val="none" w:sz="0" w:space="0" w:color="auto"/>
                <w:left w:val="none" w:sz="0" w:space="0" w:color="auto"/>
                <w:bottom w:val="none" w:sz="0" w:space="0" w:color="auto"/>
                <w:right w:val="none" w:sz="0" w:space="0" w:color="auto"/>
              </w:divBdr>
            </w:div>
            <w:div w:id="1082606680">
              <w:marLeft w:val="0"/>
              <w:marRight w:val="0"/>
              <w:marTop w:val="0"/>
              <w:marBottom w:val="0"/>
              <w:divBdr>
                <w:top w:val="none" w:sz="0" w:space="0" w:color="auto"/>
                <w:left w:val="none" w:sz="0" w:space="0" w:color="auto"/>
                <w:bottom w:val="none" w:sz="0" w:space="0" w:color="auto"/>
                <w:right w:val="none" w:sz="0" w:space="0" w:color="auto"/>
              </w:divBdr>
            </w:div>
            <w:div w:id="1853571861">
              <w:marLeft w:val="0"/>
              <w:marRight w:val="0"/>
              <w:marTop w:val="0"/>
              <w:marBottom w:val="0"/>
              <w:divBdr>
                <w:top w:val="none" w:sz="0" w:space="0" w:color="auto"/>
                <w:left w:val="none" w:sz="0" w:space="0" w:color="auto"/>
                <w:bottom w:val="none" w:sz="0" w:space="0" w:color="auto"/>
                <w:right w:val="none" w:sz="0" w:space="0" w:color="auto"/>
              </w:divBdr>
            </w:div>
            <w:div w:id="1279679605">
              <w:marLeft w:val="0"/>
              <w:marRight w:val="0"/>
              <w:marTop w:val="0"/>
              <w:marBottom w:val="0"/>
              <w:divBdr>
                <w:top w:val="none" w:sz="0" w:space="0" w:color="auto"/>
                <w:left w:val="none" w:sz="0" w:space="0" w:color="auto"/>
                <w:bottom w:val="none" w:sz="0" w:space="0" w:color="auto"/>
                <w:right w:val="none" w:sz="0" w:space="0" w:color="auto"/>
              </w:divBdr>
            </w:div>
            <w:div w:id="586772580">
              <w:marLeft w:val="0"/>
              <w:marRight w:val="0"/>
              <w:marTop w:val="0"/>
              <w:marBottom w:val="0"/>
              <w:divBdr>
                <w:top w:val="none" w:sz="0" w:space="0" w:color="auto"/>
                <w:left w:val="none" w:sz="0" w:space="0" w:color="auto"/>
                <w:bottom w:val="none" w:sz="0" w:space="0" w:color="auto"/>
                <w:right w:val="none" w:sz="0" w:space="0" w:color="auto"/>
              </w:divBdr>
            </w:div>
            <w:div w:id="1606619631">
              <w:marLeft w:val="0"/>
              <w:marRight w:val="0"/>
              <w:marTop w:val="0"/>
              <w:marBottom w:val="0"/>
              <w:divBdr>
                <w:top w:val="none" w:sz="0" w:space="0" w:color="auto"/>
                <w:left w:val="none" w:sz="0" w:space="0" w:color="auto"/>
                <w:bottom w:val="none" w:sz="0" w:space="0" w:color="auto"/>
                <w:right w:val="none" w:sz="0" w:space="0" w:color="auto"/>
              </w:divBdr>
            </w:div>
            <w:div w:id="365375052">
              <w:marLeft w:val="0"/>
              <w:marRight w:val="0"/>
              <w:marTop w:val="0"/>
              <w:marBottom w:val="0"/>
              <w:divBdr>
                <w:top w:val="none" w:sz="0" w:space="0" w:color="auto"/>
                <w:left w:val="none" w:sz="0" w:space="0" w:color="auto"/>
                <w:bottom w:val="none" w:sz="0" w:space="0" w:color="auto"/>
                <w:right w:val="none" w:sz="0" w:space="0" w:color="auto"/>
              </w:divBdr>
            </w:div>
            <w:div w:id="892815338">
              <w:marLeft w:val="0"/>
              <w:marRight w:val="0"/>
              <w:marTop w:val="0"/>
              <w:marBottom w:val="0"/>
              <w:divBdr>
                <w:top w:val="none" w:sz="0" w:space="0" w:color="auto"/>
                <w:left w:val="none" w:sz="0" w:space="0" w:color="auto"/>
                <w:bottom w:val="none" w:sz="0" w:space="0" w:color="auto"/>
                <w:right w:val="none" w:sz="0" w:space="0" w:color="auto"/>
              </w:divBdr>
            </w:div>
          </w:divsChild>
        </w:div>
        <w:div w:id="384833856">
          <w:marLeft w:val="0"/>
          <w:marRight w:val="0"/>
          <w:marTop w:val="0"/>
          <w:marBottom w:val="0"/>
          <w:divBdr>
            <w:top w:val="none" w:sz="0" w:space="0" w:color="auto"/>
            <w:left w:val="none" w:sz="0" w:space="0" w:color="auto"/>
            <w:bottom w:val="none" w:sz="0" w:space="0" w:color="auto"/>
            <w:right w:val="none" w:sz="0" w:space="0" w:color="auto"/>
          </w:divBdr>
          <w:divsChild>
            <w:div w:id="1799880895">
              <w:marLeft w:val="0"/>
              <w:marRight w:val="0"/>
              <w:marTop w:val="0"/>
              <w:marBottom w:val="0"/>
              <w:divBdr>
                <w:top w:val="none" w:sz="0" w:space="0" w:color="auto"/>
                <w:left w:val="none" w:sz="0" w:space="0" w:color="auto"/>
                <w:bottom w:val="none" w:sz="0" w:space="0" w:color="auto"/>
                <w:right w:val="none" w:sz="0" w:space="0" w:color="auto"/>
              </w:divBdr>
            </w:div>
          </w:divsChild>
        </w:div>
        <w:div w:id="1934393119">
          <w:marLeft w:val="0"/>
          <w:marRight w:val="0"/>
          <w:marTop w:val="0"/>
          <w:marBottom w:val="0"/>
          <w:divBdr>
            <w:top w:val="none" w:sz="0" w:space="0" w:color="auto"/>
            <w:left w:val="none" w:sz="0" w:space="0" w:color="auto"/>
            <w:bottom w:val="none" w:sz="0" w:space="0" w:color="auto"/>
            <w:right w:val="none" w:sz="0" w:space="0" w:color="auto"/>
          </w:divBdr>
          <w:divsChild>
            <w:div w:id="1230193371">
              <w:marLeft w:val="0"/>
              <w:marRight w:val="0"/>
              <w:marTop w:val="0"/>
              <w:marBottom w:val="0"/>
              <w:divBdr>
                <w:top w:val="none" w:sz="0" w:space="0" w:color="auto"/>
                <w:left w:val="none" w:sz="0" w:space="0" w:color="auto"/>
                <w:bottom w:val="none" w:sz="0" w:space="0" w:color="auto"/>
                <w:right w:val="none" w:sz="0" w:space="0" w:color="auto"/>
              </w:divBdr>
            </w:div>
          </w:divsChild>
        </w:div>
        <w:div w:id="1140685279">
          <w:marLeft w:val="0"/>
          <w:marRight w:val="0"/>
          <w:marTop w:val="0"/>
          <w:marBottom w:val="0"/>
          <w:divBdr>
            <w:top w:val="none" w:sz="0" w:space="0" w:color="auto"/>
            <w:left w:val="none" w:sz="0" w:space="0" w:color="auto"/>
            <w:bottom w:val="none" w:sz="0" w:space="0" w:color="auto"/>
            <w:right w:val="none" w:sz="0" w:space="0" w:color="auto"/>
          </w:divBdr>
          <w:divsChild>
            <w:div w:id="78452622">
              <w:marLeft w:val="0"/>
              <w:marRight w:val="0"/>
              <w:marTop w:val="0"/>
              <w:marBottom w:val="0"/>
              <w:divBdr>
                <w:top w:val="none" w:sz="0" w:space="0" w:color="auto"/>
                <w:left w:val="none" w:sz="0" w:space="0" w:color="auto"/>
                <w:bottom w:val="none" w:sz="0" w:space="0" w:color="auto"/>
                <w:right w:val="none" w:sz="0" w:space="0" w:color="auto"/>
              </w:divBdr>
            </w:div>
            <w:div w:id="1126006068">
              <w:marLeft w:val="0"/>
              <w:marRight w:val="0"/>
              <w:marTop w:val="0"/>
              <w:marBottom w:val="0"/>
              <w:divBdr>
                <w:top w:val="none" w:sz="0" w:space="0" w:color="auto"/>
                <w:left w:val="none" w:sz="0" w:space="0" w:color="auto"/>
                <w:bottom w:val="none" w:sz="0" w:space="0" w:color="auto"/>
                <w:right w:val="none" w:sz="0" w:space="0" w:color="auto"/>
              </w:divBdr>
            </w:div>
            <w:div w:id="1398472861">
              <w:marLeft w:val="0"/>
              <w:marRight w:val="0"/>
              <w:marTop w:val="0"/>
              <w:marBottom w:val="0"/>
              <w:divBdr>
                <w:top w:val="none" w:sz="0" w:space="0" w:color="auto"/>
                <w:left w:val="none" w:sz="0" w:space="0" w:color="auto"/>
                <w:bottom w:val="none" w:sz="0" w:space="0" w:color="auto"/>
                <w:right w:val="none" w:sz="0" w:space="0" w:color="auto"/>
              </w:divBdr>
            </w:div>
            <w:div w:id="170144682">
              <w:marLeft w:val="0"/>
              <w:marRight w:val="0"/>
              <w:marTop w:val="0"/>
              <w:marBottom w:val="0"/>
              <w:divBdr>
                <w:top w:val="none" w:sz="0" w:space="0" w:color="auto"/>
                <w:left w:val="none" w:sz="0" w:space="0" w:color="auto"/>
                <w:bottom w:val="none" w:sz="0" w:space="0" w:color="auto"/>
                <w:right w:val="none" w:sz="0" w:space="0" w:color="auto"/>
              </w:divBdr>
            </w:div>
            <w:div w:id="659768684">
              <w:marLeft w:val="0"/>
              <w:marRight w:val="0"/>
              <w:marTop w:val="0"/>
              <w:marBottom w:val="0"/>
              <w:divBdr>
                <w:top w:val="none" w:sz="0" w:space="0" w:color="auto"/>
                <w:left w:val="none" w:sz="0" w:space="0" w:color="auto"/>
                <w:bottom w:val="none" w:sz="0" w:space="0" w:color="auto"/>
                <w:right w:val="none" w:sz="0" w:space="0" w:color="auto"/>
              </w:divBdr>
            </w:div>
            <w:div w:id="1455176483">
              <w:marLeft w:val="0"/>
              <w:marRight w:val="0"/>
              <w:marTop w:val="0"/>
              <w:marBottom w:val="0"/>
              <w:divBdr>
                <w:top w:val="none" w:sz="0" w:space="0" w:color="auto"/>
                <w:left w:val="none" w:sz="0" w:space="0" w:color="auto"/>
                <w:bottom w:val="none" w:sz="0" w:space="0" w:color="auto"/>
                <w:right w:val="none" w:sz="0" w:space="0" w:color="auto"/>
              </w:divBdr>
            </w:div>
            <w:div w:id="1487698141">
              <w:marLeft w:val="0"/>
              <w:marRight w:val="0"/>
              <w:marTop w:val="0"/>
              <w:marBottom w:val="0"/>
              <w:divBdr>
                <w:top w:val="none" w:sz="0" w:space="0" w:color="auto"/>
                <w:left w:val="none" w:sz="0" w:space="0" w:color="auto"/>
                <w:bottom w:val="none" w:sz="0" w:space="0" w:color="auto"/>
                <w:right w:val="none" w:sz="0" w:space="0" w:color="auto"/>
              </w:divBdr>
            </w:div>
            <w:div w:id="13326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8569">
      <w:bodyDiv w:val="1"/>
      <w:marLeft w:val="0"/>
      <w:marRight w:val="0"/>
      <w:marTop w:val="0"/>
      <w:marBottom w:val="0"/>
      <w:divBdr>
        <w:top w:val="none" w:sz="0" w:space="0" w:color="auto"/>
        <w:left w:val="none" w:sz="0" w:space="0" w:color="auto"/>
        <w:bottom w:val="none" w:sz="0" w:space="0" w:color="auto"/>
        <w:right w:val="none" w:sz="0" w:space="0" w:color="auto"/>
      </w:divBdr>
      <w:divsChild>
        <w:div w:id="616370610">
          <w:marLeft w:val="0"/>
          <w:marRight w:val="0"/>
          <w:marTop w:val="0"/>
          <w:marBottom w:val="0"/>
          <w:divBdr>
            <w:top w:val="none" w:sz="0" w:space="0" w:color="auto"/>
            <w:left w:val="none" w:sz="0" w:space="0" w:color="auto"/>
            <w:bottom w:val="none" w:sz="0" w:space="0" w:color="auto"/>
            <w:right w:val="none" w:sz="0" w:space="0" w:color="auto"/>
          </w:divBdr>
          <w:divsChild>
            <w:div w:id="1265724478">
              <w:marLeft w:val="0"/>
              <w:marRight w:val="0"/>
              <w:marTop w:val="0"/>
              <w:marBottom w:val="0"/>
              <w:divBdr>
                <w:top w:val="none" w:sz="0" w:space="0" w:color="auto"/>
                <w:left w:val="none" w:sz="0" w:space="0" w:color="auto"/>
                <w:bottom w:val="none" w:sz="0" w:space="0" w:color="auto"/>
                <w:right w:val="none" w:sz="0" w:space="0" w:color="auto"/>
              </w:divBdr>
            </w:div>
          </w:divsChild>
        </w:div>
        <w:div w:id="10691178">
          <w:marLeft w:val="0"/>
          <w:marRight w:val="0"/>
          <w:marTop w:val="0"/>
          <w:marBottom w:val="0"/>
          <w:divBdr>
            <w:top w:val="none" w:sz="0" w:space="0" w:color="auto"/>
            <w:left w:val="none" w:sz="0" w:space="0" w:color="auto"/>
            <w:bottom w:val="none" w:sz="0" w:space="0" w:color="auto"/>
            <w:right w:val="none" w:sz="0" w:space="0" w:color="auto"/>
          </w:divBdr>
          <w:divsChild>
            <w:div w:id="1612589706">
              <w:marLeft w:val="0"/>
              <w:marRight w:val="0"/>
              <w:marTop w:val="0"/>
              <w:marBottom w:val="0"/>
              <w:divBdr>
                <w:top w:val="none" w:sz="0" w:space="0" w:color="auto"/>
                <w:left w:val="none" w:sz="0" w:space="0" w:color="auto"/>
                <w:bottom w:val="none" w:sz="0" w:space="0" w:color="auto"/>
                <w:right w:val="none" w:sz="0" w:space="0" w:color="auto"/>
              </w:divBdr>
            </w:div>
          </w:divsChild>
        </w:div>
        <w:div w:id="872765284">
          <w:marLeft w:val="0"/>
          <w:marRight w:val="0"/>
          <w:marTop w:val="0"/>
          <w:marBottom w:val="0"/>
          <w:divBdr>
            <w:top w:val="none" w:sz="0" w:space="0" w:color="auto"/>
            <w:left w:val="none" w:sz="0" w:space="0" w:color="auto"/>
            <w:bottom w:val="none" w:sz="0" w:space="0" w:color="auto"/>
            <w:right w:val="none" w:sz="0" w:space="0" w:color="auto"/>
          </w:divBdr>
          <w:divsChild>
            <w:div w:id="1146430835">
              <w:marLeft w:val="0"/>
              <w:marRight w:val="0"/>
              <w:marTop w:val="0"/>
              <w:marBottom w:val="0"/>
              <w:divBdr>
                <w:top w:val="none" w:sz="0" w:space="0" w:color="auto"/>
                <w:left w:val="none" w:sz="0" w:space="0" w:color="auto"/>
                <w:bottom w:val="none" w:sz="0" w:space="0" w:color="auto"/>
                <w:right w:val="none" w:sz="0" w:space="0" w:color="auto"/>
              </w:divBdr>
            </w:div>
          </w:divsChild>
        </w:div>
        <w:div w:id="289358509">
          <w:marLeft w:val="0"/>
          <w:marRight w:val="0"/>
          <w:marTop w:val="0"/>
          <w:marBottom w:val="0"/>
          <w:divBdr>
            <w:top w:val="none" w:sz="0" w:space="0" w:color="auto"/>
            <w:left w:val="none" w:sz="0" w:space="0" w:color="auto"/>
            <w:bottom w:val="none" w:sz="0" w:space="0" w:color="auto"/>
            <w:right w:val="none" w:sz="0" w:space="0" w:color="auto"/>
          </w:divBdr>
          <w:divsChild>
            <w:div w:id="785198831">
              <w:marLeft w:val="0"/>
              <w:marRight w:val="0"/>
              <w:marTop w:val="0"/>
              <w:marBottom w:val="0"/>
              <w:divBdr>
                <w:top w:val="none" w:sz="0" w:space="0" w:color="auto"/>
                <w:left w:val="none" w:sz="0" w:space="0" w:color="auto"/>
                <w:bottom w:val="none" w:sz="0" w:space="0" w:color="auto"/>
                <w:right w:val="none" w:sz="0" w:space="0" w:color="auto"/>
              </w:divBdr>
            </w:div>
          </w:divsChild>
        </w:div>
        <w:div w:id="749935790">
          <w:marLeft w:val="0"/>
          <w:marRight w:val="0"/>
          <w:marTop w:val="0"/>
          <w:marBottom w:val="0"/>
          <w:divBdr>
            <w:top w:val="none" w:sz="0" w:space="0" w:color="auto"/>
            <w:left w:val="none" w:sz="0" w:space="0" w:color="auto"/>
            <w:bottom w:val="none" w:sz="0" w:space="0" w:color="auto"/>
            <w:right w:val="none" w:sz="0" w:space="0" w:color="auto"/>
          </w:divBdr>
          <w:divsChild>
            <w:div w:id="103774978">
              <w:marLeft w:val="0"/>
              <w:marRight w:val="0"/>
              <w:marTop w:val="0"/>
              <w:marBottom w:val="0"/>
              <w:divBdr>
                <w:top w:val="none" w:sz="0" w:space="0" w:color="auto"/>
                <w:left w:val="none" w:sz="0" w:space="0" w:color="auto"/>
                <w:bottom w:val="none" w:sz="0" w:space="0" w:color="auto"/>
                <w:right w:val="none" w:sz="0" w:space="0" w:color="auto"/>
              </w:divBdr>
            </w:div>
          </w:divsChild>
        </w:div>
        <w:div w:id="782073406">
          <w:marLeft w:val="0"/>
          <w:marRight w:val="0"/>
          <w:marTop w:val="0"/>
          <w:marBottom w:val="0"/>
          <w:divBdr>
            <w:top w:val="none" w:sz="0" w:space="0" w:color="auto"/>
            <w:left w:val="none" w:sz="0" w:space="0" w:color="auto"/>
            <w:bottom w:val="none" w:sz="0" w:space="0" w:color="auto"/>
            <w:right w:val="none" w:sz="0" w:space="0" w:color="auto"/>
          </w:divBdr>
          <w:divsChild>
            <w:div w:id="1466389357">
              <w:marLeft w:val="0"/>
              <w:marRight w:val="0"/>
              <w:marTop w:val="0"/>
              <w:marBottom w:val="0"/>
              <w:divBdr>
                <w:top w:val="none" w:sz="0" w:space="0" w:color="auto"/>
                <w:left w:val="none" w:sz="0" w:space="0" w:color="auto"/>
                <w:bottom w:val="none" w:sz="0" w:space="0" w:color="auto"/>
                <w:right w:val="none" w:sz="0" w:space="0" w:color="auto"/>
              </w:divBdr>
            </w:div>
          </w:divsChild>
        </w:div>
        <w:div w:id="879051107">
          <w:marLeft w:val="0"/>
          <w:marRight w:val="0"/>
          <w:marTop w:val="0"/>
          <w:marBottom w:val="0"/>
          <w:divBdr>
            <w:top w:val="none" w:sz="0" w:space="0" w:color="auto"/>
            <w:left w:val="none" w:sz="0" w:space="0" w:color="auto"/>
            <w:bottom w:val="none" w:sz="0" w:space="0" w:color="auto"/>
            <w:right w:val="none" w:sz="0" w:space="0" w:color="auto"/>
          </w:divBdr>
          <w:divsChild>
            <w:div w:id="824131777">
              <w:marLeft w:val="0"/>
              <w:marRight w:val="0"/>
              <w:marTop w:val="0"/>
              <w:marBottom w:val="0"/>
              <w:divBdr>
                <w:top w:val="none" w:sz="0" w:space="0" w:color="auto"/>
                <w:left w:val="none" w:sz="0" w:space="0" w:color="auto"/>
                <w:bottom w:val="none" w:sz="0" w:space="0" w:color="auto"/>
                <w:right w:val="none" w:sz="0" w:space="0" w:color="auto"/>
              </w:divBdr>
            </w:div>
          </w:divsChild>
        </w:div>
        <w:div w:id="1600599231">
          <w:marLeft w:val="0"/>
          <w:marRight w:val="0"/>
          <w:marTop w:val="0"/>
          <w:marBottom w:val="0"/>
          <w:divBdr>
            <w:top w:val="none" w:sz="0" w:space="0" w:color="auto"/>
            <w:left w:val="none" w:sz="0" w:space="0" w:color="auto"/>
            <w:bottom w:val="none" w:sz="0" w:space="0" w:color="auto"/>
            <w:right w:val="none" w:sz="0" w:space="0" w:color="auto"/>
          </w:divBdr>
          <w:divsChild>
            <w:div w:id="377781136">
              <w:marLeft w:val="0"/>
              <w:marRight w:val="0"/>
              <w:marTop w:val="0"/>
              <w:marBottom w:val="0"/>
              <w:divBdr>
                <w:top w:val="none" w:sz="0" w:space="0" w:color="auto"/>
                <w:left w:val="none" w:sz="0" w:space="0" w:color="auto"/>
                <w:bottom w:val="none" w:sz="0" w:space="0" w:color="auto"/>
                <w:right w:val="none" w:sz="0" w:space="0" w:color="auto"/>
              </w:divBdr>
            </w:div>
          </w:divsChild>
        </w:div>
        <w:div w:id="1860661378">
          <w:marLeft w:val="0"/>
          <w:marRight w:val="0"/>
          <w:marTop w:val="0"/>
          <w:marBottom w:val="0"/>
          <w:divBdr>
            <w:top w:val="none" w:sz="0" w:space="0" w:color="auto"/>
            <w:left w:val="none" w:sz="0" w:space="0" w:color="auto"/>
            <w:bottom w:val="none" w:sz="0" w:space="0" w:color="auto"/>
            <w:right w:val="none" w:sz="0" w:space="0" w:color="auto"/>
          </w:divBdr>
          <w:divsChild>
            <w:div w:id="418335071">
              <w:marLeft w:val="0"/>
              <w:marRight w:val="0"/>
              <w:marTop w:val="0"/>
              <w:marBottom w:val="0"/>
              <w:divBdr>
                <w:top w:val="none" w:sz="0" w:space="0" w:color="auto"/>
                <w:left w:val="none" w:sz="0" w:space="0" w:color="auto"/>
                <w:bottom w:val="none" w:sz="0" w:space="0" w:color="auto"/>
                <w:right w:val="none" w:sz="0" w:space="0" w:color="auto"/>
              </w:divBdr>
            </w:div>
          </w:divsChild>
        </w:div>
        <w:div w:id="2112430640">
          <w:marLeft w:val="0"/>
          <w:marRight w:val="0"/>
          <w:marTop w:val="0"/>
          <w:marBottom w:val="0"/>
          <w:divBdr>
            <w:top w:val="none" w:sz="0" w:space="0" w:color="auto"/>
            <w:left w:val="none" w:sz="0" w:space="0" w:color="auto"/>
            <w:bottom w:val="none" w:sz="0" w:space="0" w:color="auto"/>
            <w:right w:val="none" w:sz="0" w:space="0" w:color="auto"/>
          </w:divBdr>
          <w:divsChild>
            <w:div w:id="1495073472">
              <w:marLeft w:val="0"/>
              <w:marRight w:val="0"/>
              <w:marTop w:val="0"/>
              <w:marBottom w:val="0"/>
              <w:divBdr>
                <w:top w:val="none" w:sz="0" w:space="0" w:color="auto"/>
                <w:left w:val="none" w:sz="0" w:space="0" w:color="auto"/>
                <w:bottom w:val="none" w:sz="0" w:space="0" w:color="auto"/>
                <w:right w:val="none" w:sz="0" w:space="0" w:color="auto"/>
              </w:divBdr>
            </w:div>
          </w:divsChild>
        </w:div>
        <w:div w:id="1624195833">
          <w:marLeft w:val="0"/>
          <w:marRight w:val="0"/>
          <w:marTop w:val="0"/>
          <w:marBottom w:val="0"/>
          <w:divBdr>
            <w:top w:val="none" w:sz="0" w:space="0" w:color="auto"/>
            <w:left w:val="none" w:sz="0" w:space="0" w:color="auto"/>
            <w:bottom w:val="none" w:sz="0" w:space="0" w:color="auto"/>
            <w:right w:val="none" w:sz="0" w:space="0" w:color="auto"/>
          </w:divBdr>
          <w:divsChild>
            <w:div w:id="570121949">
              <w:marLeft w:val="0"/>
              <w:marRight w:val="0"/>
              <w:marTop w:val="0"/>
              <w:marBottom w:val="0"/>
              <w:divBdr>
                <w:top w:val="none" w:sz="0" w:space="0" w:color="auto"/>
                <w:left w:val="none" w:sz="0" w:space="0" w:color="auto"/>
                <w:bottom w:val="none" w:sz="0" w:space="0" w:color="auto"/>
                <w:right w:val="none" w:sz="0" w:space="0" w:color="auto"/>
              </w:divBdr>
            </w:div>
          </w:divsChild>
        </w:div>
        <w:div w:id="1833644513">
          <w:marLeft w:val="0"/>
          <w:marRight w:val="0"/>
          <w:marTop w:val="0"/>
          <w:marBottom w:val="0"/>
          <w:divBdr>
            <w:top w:val="none" w:sz="0" w:space="0" w:color="auto"/>
            <w:left w:val="none" w:sz="0" w:space="0" w:color="auto"/>
            <w:bottom w:val="none" w:sz="0" w:space="0" w:color="auto"/>
            <w:right w:val="none" w:sz="0" w:space="0" w:color="auto"/>
          </w:divBdr>
          <w:divsChild>
            <w:div w:id="1806390047">
              <w:marLeft w:val="0"/>
              <w:marRight w:val="0"/>
              <w:marTop w:val="0"/>
              <w:marBottom w:val="0"/>
              <w:divBdr>
                <w:top w:val="none" w:sz="0" w:space="0" w:color="auto"/>
                <w:left w:val="none" w:sz="0" w:space="0" w:color="auto"/>
                <w:bottom w:val="none" w:sz="0" w:space="0" w:color="auto"/>
                <w:right w:val="none" w:sz="0" w:space="0" w:color="auto"/>
              </w:divBdr>
            </w:div>
          </w:divsChild>
        </w:div>
        <w:div w:id="1258901004">
          <w:marLeft w:val="0"/>
          <w:marRight w:val="0"/>
          <w:marTop w:val="0"/>
          <w:marBottom w:val="0"/>
          <w:divBdr>
            <w:top w:val="none" w:sz="0" w:space="0" w:color="auto"/>
            <w:left w:val="none" w:sz="0" w:space="0" w:color="auto"/>
            <w:bottom w:val="none" w:sz="0" w:space="0" w:color="auto"/>
            <w:right w:val="none" w:sz="0" w:space="0" w:color="auto"/>
          </w:divBdr>
          <w:divsChild>
            <w:div w:id="345712438">
              <w:marLeft w:val="0"/>
              <w:marRight w:val="0"/>
              <w:marTop w:val="0"/>
              <w:marBottom w:val="0"/>
              <w:divBdr>
                <w:top w:val="none" w:sz="0" w:space="0" w:color="auto"/>
                <w:left w:val="none" w:sz="0" w:space="0" w:color="auto"/>
                <w:bottom w:val="none" w:sz="0" w:space="0" w:color="auto"/>
                <w:right w:val="none" w:sz="0" w:space="0" w:color="auto"/>
              </w:divBdr>
            </w:div>
          </w:divsChild>
        </w:div>
        <w:div w:id="2007049944">
          <w:marLeft w:val="0"/>
          <w:marRight w:val="0"/>
          <w:marTop w:val="0"/>
          <w:marBottom w:val="0"/>
          <w:divBdr>
            <w:top w:val="none" w:sz="0" w:space="0" w:color="auto"/>
            <w:left w:val="none" w:sz="0" w:space="0" w:color="auto"/>
            <w:bottom w:val="none" w:sz="0" w:space="0" w:color="auto"/>
            <w:right w:val="none" w:sz="0" w:space="0" w:color="auto"/>
          </w:divBdr>
          <w:divsChild>
            <w:div w:id="1131947384">
              <w:marLeft w:val="0"/>
              <w:marRight w:val="0"/>
              <w:marTop w:val="0"/>
              <w:marBottom w:val="0"/>
              <w:divBdr>
                <w:top w:val="none" w:sz="0" w:space="0" w:color="auto"/>
                <w:left w:val="none" w:sz="0" w:space="0" w:color="auto"/>
                <w:bottom w:val="none" w:sz="0" w:space="0" w:color="auto"/>
                <w:right w:val="none" w:sz="0" w:space="0" w:color="auto"/>
              </w:divBdr>
            </w:div>
          </w:divsChild>
        </w:div>
        <w:div w:id="1916281878">
          <w:marLeft w:val="0"/>
          <w:marRight w:val="0"/>
          <w:marTop w:val="0"/>
          <w:marBottom w:val="0"/>
          <w:divBdr>
            <w:top w:val="none" w:sz="0" w:space="0" w:color="auto"/>
            <w:left w:val="none" w:sz="0" w:space="0" w:color="auto"/>
            <w:bottom w:val="none" w:sz="0" w:space="0" w:color="auto"/>
            <w:right w:val="none" w:sz="0" w:space="0" w:color="auto"/>
          </w:divBdr>
          <w:divsChild>
            <w:div w:id="1373847759">
              <w:marLeft w:val="0"/>
              <w:marRight w:val="0"/>
              <w:marTop w:val="0"/>
              <w:marBottom w:val="0"/>
              <w:divBdr>
                <w:top w:val="none" w:sz="0" w:space="0" w:color="auto"/>
                <w:left w:val="none" w:sz="0" w:space="0" w:color="auto"/>
                <w:bottom w:val="none" w:sz="0" w:space="0" w:color="auto"/>
                <w:right w:val="none" w:sz="0" w:space="0" w:color="auto"/>
              </w:divBdr>
            </w:div>
          </w:divsChild>
        </w:div>
        <w:div w:id="969480159">
          <w:marLeft w:val="0"/>
          <w:marRight w:val="0"/>
          <w:marTop w:val="0"/>
          <w:marBottom w:val="0"/>
          <w:divBdr>
            <w:top w:val="none" w:sz="0" w:space="0" w:color="auto"/>
            <w:left w:val="none" w:sz="0" w:space="0" w:color="auto"/>
            <w:bottom w:val="none" w:sz="0" w:space="0" w:color="auto"/>
            <w:right w:val="none" w:sz="0" w:space="0" w:color="auto"/>
          </w:divBdr>
          <w:divsChild>
            <w:div w:id="9380434">
              <w:marLeft w:val="0"/>
              <w:marRight w:val="0"/>
              <w:marTop w:val="0"/>
              <w:marBottom w:val="0"/>
              <w:divBdr>
                <w:top w:val="none" w:sz="0" w:space="0" w:color="auto"/>
                <w:left w:val="none" w:sz="0" w:space="0" w:color="auto"/>
                <w:bottom w:val="none" w:sz="0" w:space="0" w:color="auto"/>
                <w:right w:val="none" w:sz="0" w:space="0" w:color="auto"/>
              </w:divBdr>
            </w:div>
          </w:divsChild>
        </w:div>
        <w:div w:id="2002731553">
          <w:marLeft w:val="0"/>
          <w:marRight w:val="0"/>
          <w:marTop w:val="0"/>
          <w:marBottom w:val="0"/>
          <w:divBdr>
            <w:top w:val="none" w:sz="0" w:space="0" w:color="auto"/>
            <w:left w:val="none" w:sz="0" w:space="0" w:color="auto"/>
            <w:bottom w:val="none" w:sz="0" w:space="0" w:color="auto"/>
            <w:right w:val="none" w:sz="0" w:space="0" w:color="auto"/>
          </w:divBdr>
          <w:divsChild>
            <w:div w:id="1313169428">
              <w:marLeft w:val="0"/>
              <w:marRight w:val="0"/>
              <w:marTop w:val="0"/>
              <w:marBottom w:val="0"/>
              <w:divBdr>
                <w:top w:val="none" w:sz="0" w:space="0" w:color="auto"/>
                <w:left w:val="none" w:sz="0" w:space="0" w:color="auto"/>
                <w:bottom w:val="none" w:sz="0" w:space="0" w:color="auto"/>
                <w:right w:val="none" w:sz="0" w:space="0" w:color="auto"/>
              </w:divBdr>
            </w:div>
          </w:divsChild>
        </w:div>
        <w:div w:id="2038970584">
          <w:marLeft w:val="0"/>
          <w:marRight w:val="0"/>
          <w:marTop w:val="0"/>
          <w:marBottom w:val="0"/>
          <w:divBdr>
            <w:top w:val="none" w:sz="0" w:space="0" w:color="auto"/>
            <w:left w:val="none" w:sz="0" w:space="0" w:color="auto"/>
            <w:bottom w:val="none" w:sz="0" w:space="0" w:color="auto"/>
            <w:right w:val="none" w:sz="0" w:space="0" w:color="auto"/>
          </w:divBdr>
          <w:divsChild>
            <w:div w:id="277874832">
              <w:marLeft w:val="0"/>
              <w:marRight w:val="0"/>
              <w:marTop w:val="0"/>
              <w:marBottom w:val="0"/>
              <w:divBdr>
                <w:top w:val="none" w:sz="0" w:space="0" w:color="auto"/>
                <w:left w:val="none" w:sz="0" w:space="0" w:color="auto"/>
                <w:bottom w:val="none" w:sz="0" w:space="0" w:color="auto"/>
                <w:right w:val="none" w:sz="0" w:space="0" w:color="auto"/>
              </w:divBdr>
            </w:div>
          </w:divsChild>
        </w:div>
        <w:div w:id="1538664744">
          <w:marLeft w:val="0"/>
          <w:marRight w:val="0"/>
          <w:marTop w:val="0"/>
          <w:marBottom w:val="0"/>
          <w:divBdr>
            <w:top w:val="none" w:sz="0" w:space="0" w:color="auto"/>
            <w:left w:val="none" w:sz="0" w:space="0" w:color="auto"/>
            <w:bottom w:val="none" w:sz="0" w:space="0" w:color="auto"/>
            <w:right w:val="none" w:sz="0" w:space="0" w:color="auto"/>
          </w:divBdr>
          <w:divsChild>
            <w:div w:id="1095636125">
              <w:marLeft w:val="0"/>
              <w:marRight w:val="0"/>
              <w:marTop w:val="0"/>
              <w:marBottom w:val="0"/>
              <w:divBdr>
                <w:top w:val="none" w:sz="0" w:space="0" w:color="auto"/>
                <w:left w:val="none" w:sz="0" w:space="0" w:color="auto"/>
                <w:bottom w:val="none" w:sz="0" w:space="0" w:color="auto"/>
                <w:right w:val="none" w:sz="0" w:space="0" w:color="auto"/>
              </w:divBdr>
            </w:div>
          </w:divsChild>
        </w:div>
        <w:div w:id="1209026544">
          <w:marLeft w:val="0"/>
          <w:marRight w:val="0"/>
          <w:marTop w:val="0"/>
          <w:marBottom w:val="0"/>
          <w:divBdr>
            <w:top w:val="none" w:sz="0" w:space="0" w:color="auto"/>
            <w:left w:val="none" w:sz="0" w:space="0" w:color="auto"/>
            <w:bottom w:val="none" w:sz="0" w:space="0" w:color="auto"/>
            <w:right w:val="none" w:sz="0" w:space="0" w:color="auto"/>
          </w:divBdr>
          <w:divsChild>
            <w:div w:id="1829176072">
              <w:marLeft w:val="0"/>
              <w:marRight w:val="0"/>
              <w:marTop w:val="0"/>
              <w:marBottom w:val="0"/>
              <w:divBdr>
                <w:top w:val="none" w:sz="0" w:space="0" w:color="auto"/>
                <w:left w:val="none" w:sz="0" w:space="0" w:color="auto"/>
                <w:bottom w:val="none" w:sz="0" w:space="0" w:color="auto"/>
                <w:right w:val="none" w:sz="0" w:space="0" w:color="auto"/>
              </w:divBdr>
            </w:div>
          </w:divsChild>
        </w:div>
        <w:div w:id="1077825245">
          <w:marLeft w:val="0"/>
          <w:marRight w:val="0"/>
          <w:marTop w:val="0"/>
          <w:marBottom w:val="0"/>
          <w:divBdr>
            <w:top w:val="none" w:sz="0" w:space="0" w:color="auto"/>
            <w:left w:val="none" w:sz="0" w:space="0" w:color="auto"/>
            <w:bottom w:val="none" w:sz="0" w:space="0" w:color="auto"/>
            <w:right w:val="none" w:sz="0" w:space="0" w:color="auto"/>
          </w:divBdr>
          <w:divsChild>
            <w:div w:id="1501306905">
              <w:marLeft w:val="0"/>
              <w:marRight w:val="0"/>
              <w:marTop w:val="0"/>
              <w:marBottom w:val="0"/>
              <w:divBdr>
                <w:top w:val="none" w:sz="0" w:space="0" w:color="auto"/>
                <w:left w:val="none" w:sz="0" w:space="0" w:color="auto"/>
                <w:bottom w:val="none" w:sz="0" w:space="0" w:color="auto"/>
                <w:right w:val="none" w:sz="0" w:space="0" w:color="auto"/>
              </w:divBdr>
            </w:div>
            <w:div w:id="2019772119">
              <w:marLeft w:val="0"/>
              <w:marRight w:val="0"/>
              <w:marTop w:val="0"/>
              <w:marBottom w:val="0"/>
              <w:divBdr>
                <w:top w:val="none" w:sz="0" w:space="0" w:color="auto"/>
                <w:left w:val="none" w:sz="0" w:space="0" w:color="auto"/>
                <w:bottom w:val="none" w:sz="0" w:space="0" w:color="auto"/>
                <w:right w:val="none" w:sz="0" w:space="0" w:color="auto"/>
              </w:divBdr>
            </w:div>
          </w:divsChild>
        </w:div>
        <w:div w:id="34738659">
          <w:marLeft w:val="0"/>
          <w:marRight w:val="0"/>
          <w:marTop w:val="0"/>
          <w:marBottom w:val="0"/>
          <w:divBdr>
            <w:top w:val="none" w:sz="0" w:space="0" w:color="auto"/>
            <w:left w:val="none" w:sz="0" w:space="0" w:color="auto"/>
            <w:bottom w:val="none" w:sz="0" w:space="0" w:color="auto"/>
            <w:right w:val="none" w:sz="0" w:space="0" w:color="auto"/>
          </w:divBdr>
          <w:divsChild>
            <w:div w:id="185295609">
              <w:marLeft w:val="0"/>
              <w:marRight w:val="0"/>
              <w:marTop w:val="0"/>
              <w:marBottom w:val="0"/>
              <w:divBdr>
                <w:top w:val="none" w:sz="0" w:space="0" w:color="auto"/>
                <w:left w:val="none" w:sz="0" w:space="0" w:color="auto"/>
                <w:bottom w:val="none" w:sz="0" w:space="0" w:color="auto"/>
                <w:right w:val="none" w:sz="0" w:space="0" w:color="auto"/>
              </w:divBdr>
            </w:div>
          </w:divsChild>
        </w:div>
        <w:div w:id="1228344038">
          <w:marLeft w:val="0"/>
          <w:marRight w:val="0"/>
          <w:marTop w:val="0"/>
          <w:marBottom w:val="0"/>
          <w:divBdr>
            <w:top w:val="none" w:sz="0" w:space="0" w:color="auto"/>
            <w:left w:val="none" w:sz="0" w:space="0" w:color="auto"/>
            <w:bottom w:val="none" w:sz="0" w:space="0" w:color="auto"/>
            <w:right w:val="none" w:sz="0" w:space="0" w:color="auto"/>
          </w:divBdr>
          <w:divsChild>
            <w:div w:id="1139222776">
              <w:marLeft w:val="0"/>
              <w:marRight w:val="0"/>
              <w:marTop w:val="0"/>
              <w:marBottom w:val="0"/>
              <w:divBdr>
                <w:top w:val="none" w:sz="0" w:space="0" w:color="auto"/>
                <w:left w:val="none" w:sz="0" w:space="0" w:color="auto"/>
                <w:bottom w:val="none" w:sz="0" w:space="0" w:color="auto"/>
                <w:right w:val="none" w:sz="0" w:space="0" w:color="auto"/>
              </w:divBdr>
            </w:div>
          </w:divsChild>
        </w:div>
        <w:div w:id="1595899043">
          <w:marLeft w:val="0"/>
          <w:marRight w:val="0"/>
          <w:marTop w:val="0"/>
          <w:marBottom w:val="0"/>
          <w:divBdr>
            <w:top w:val="none" w:sz="0" w:space="0" w:color="auto"/>
            <w:left w:val="none" w:sz="0" w:space="0" w:color="auto"/>
            <w:bottom w:val="none" w:sz="0" w:space="0" w:color="auto"/>
            <w:right w:val="none" w:sz="0" w:space="0" w:color="auto"/>
          </w:divBdr>
          <w:divsChild>
            <w:div w:id="445347033">
              <w:marLeft w:val="0"/>
              <w:marRight w:val="0"/>
              <w:marTop w:val="0"/>
              <w:marBottom w:val="0"/>
              <w:divBdr>
                <w:top w:val="none" w:sz="0" w:space="0" w:color="auto"/>
                <w:left w:val="none" w:sz="0" w:space="0" w:color="auto"/>
                <w:bottom w:val="none" w:sz="0" w:space="0" w:color="auto"/>
                <w:right w:val="none" w:sz="0" w:space="0" w:color="auto"/>
              </w:divBdr>
            </w:div>
          </w:divsChild>
        </w:div>
        <w:div w:id="1304962786">
          <w:marLeft w:val="0"/>
          <w:marRight w:val="0"/>
          <w:marTop w:val="0"/>
          <w:marBottom w:val="0"/>
          <w:divBdr>
            <w:top w:val="none" w:sz="0" w:space="0" w:color="auto"/>
            <w:left w:val="none" w:sz="0" w:space="0" w:color="auto"/>
            <w:bottom w:val="none" w:sz="0" w:space="0" w:color="auto"/>
            <w:right w:val="none" w:sz="0" w:space="0" w:color="auto"/>
          </w:divBdr>
          <w:divsChild>
            <w:div w:id="689720534">
              <w:marLeft w:val="0"/>
              <w:marRight w:val="0"/>
              <w:marTop w:val="0"/>
              <w:marBottom w:val="0"/>
              <w:divBdr>
                <w:top w:val="none" w:sz="0" w:space="0" w:color="auto"/>
                <w:left w:val="none" w:sz="0" w:space="0" w:color="auto"/>
                <w:bottom w:val="none" w:sz="0" w:space="0" w:color="auto"/>
                <w:right w:val="none" w:sz="0" w:space="0" w:color="auto"/>
              </w:divBdr>
            </w:div>
          </w:divsChild>
        </w:div>
        <w:div w:id="682130271">
          <w:marLeft w:val="0"/>
          <w:marRight w:val="0"/>
          <w:marTop w:val="0"/>
          <w:marBottom w:val="0"/>
          <w:divBdr>
            <w:top w:val="none" w:sz="0" w:space="0" w:color="auto"/>
            <w:left w:val="none" w:sz="0" w:space="0" w:color="auto"/>
            <w:bottom w:val="none" w:sz="0" w:space="0" w:color="auto"/>
            <w:right w:val="none" w:sz="0" w:space="0" w:color="auto"/>
          </w:divBdr>
          <w:divsChild>
            <w:div w:id="848909539">
              <w:marLeft w:val="0"/>
              <w:marRight w:val="0"/>
              <w:marTop w:val="0"/>
              <w:marBottom w:val="0"/>
              <w:divBdr>
                <w:top w:val="none" w:sz="0" w:space="0" w:color="auto"/>
                <w:left w:val="none" w:sz="0" w:space="0" w:color="auto"/>
                <w:bottom w:val="none" w:sz="0" w:space="0" w:color="auto"/>
                <w:right w:val="none" w:sz="0" w:space="0" w:color="auto"/>
              </w:divBdr>
            </w:div>
          </w:divsChild>
        </w:div>
        <w:div w:id="605503604">
          <w:marLeft w:val="0"/>
          <w:marRight w:val="0"/>
          <w:marTop w:val="0"/>
          <w:marBottom w:val="0"/>
          <w:divBdr>
            <w:top w:val="none" w:sz="0" w:space="0" w:color="auto"/>
            <w:left w:val="none" w:sz="0" w:space="0" w:color="auto"/>
            <w:bottom w:val="none" w:sz="0" w:space="0" w:color="auto"/>
            <w:right w:val="none" w:sz="0" w:space="0" w:color="auto"/>
          </w:divBdr>
          <w:divsChild>
            <w:div w:id="676687327">
              <w:marLeft w:val="0"/>
              <w:marRight w:val="0"/>
              <w:marTop w:val="0"/>
              <w:marBottom w:val="0"/>
              <w:divBdr>
                <w:top w:val="none" w:sz="0" w:space="0" w:color="auto"/>
                <w:left w:val="none" w:sz="0" w:space="0" w:color="auto"/>
                <w:bottom w:val="none" w:sz="0" w:space="0" w:color="auto"/>
                <w:right w:val="none" w:sz="0" w:space="0" w:color="auto"/>
              </w:divBdr>
            </w:div>
          </w:divsChild>
        </w:div>
        <w:div w:id="994725829">
          <w:marLeft w:val="0"/>
          <w:marRight w:val="0"/>
          <w:marTop w:val="0"/>
          <w:marBottom w:val="0"/>
          <w:divBdr>
            <w:top w:val="none" w:sz="0" w:space="0" w:color="auto"/>
            <w:left w:val="none" w:sz="0" w:space="0" w:color="auto"/>
            <w:bottom w:val="none" w:sz="0" w:space="0" w:color="auto"/>
            <w:right w:val="none" w:sz="0" w:space="0" w:color="auto"/>
          </w:divBdr>
          <w:divsChild>
            <w:div w:id="1017318145">
              <w:marLeft w:val="0"/>
              <w:marRight w:val="0"/>
              <w:marTop w:val="0"/>
              <w:marBottom w:val="0"/>
              <w:divBdr>
                <w:top w:val="none" w:sz="0" w:space="0" w:color="auto"/>
                <w:left w:val="none" w:sz="0" w:space="0" w:color="auto"/>
                <w:bottom w:val="none" w:sz="0" w:space="0" w:color="auto"/>
                <w:right w:val="none" w:sz="0" w:space="0" w:color="auto"/>
              </w:divBdr>
            </w:div>
          </w:divsChild>
        </w:div>
        <w:div w:id="2135755787">
          <w:marLeft w:val="0"/>
          <w:marRight w:val="0"/>
          <w:marTop w:val="0"/>
          <w:marBottom w:val="0"/>
          <w:divBdr>
            <w:top w:val="none" w:sz="0" w:space="0" w:color="auto"/>
            <w:left w:val="none" w:sz="0" w:space="0" w:color="auto"/>
            <w:bottom w:val="none" w:sz="0" w:space="0" w:color="auto"/>
            <w:right w:val="none" w:sz="0" w:space="0" w:color="auto"/>
          </w:divBdr>
          <w:divsChild>
            <w:div w:id="1651523925">
              <w:marLeft w:val="0"/>
              <w:marRight w:val="0"/>
              <w:marTop w:val="0"/>
              <w:marBottom w:val="0"/>
              <w:divBdr>
                <w:top w:val="none" w:sz="0" w:space="0" w:color="auto"/>
                <w:left w:val="none" w:sz="0" w:space="0" w:color="auto"/>
                <w:bottom w:val="none" w:sz="0" w:space="0" w:color="auto"/>
                <w:right w:val="none" w:sz="0" w:space="0" w:color="auto"/>
              </w:divBdr>
            </w:div>
          </w:divsChild>
        </w:div>
        <w:div w:id="2030180356">
          <w:marLeft w:val="0"/>
          <w:marRight w:val="0"/>
          <w:marTop w:val="0"/>
          <w:marBottom w:val="0"/>
          <w:divBdr>
            <w:top w:val="none" w:sz="0" w:space="0" w:color="auto"/>
            <w:left w:val="none" w:sz="0" w:space="0" w:color="auto"/>
            <w:bottom w:val="none" w:sz="0" w:space="0" w:color="auto"/>
            <w:right w:val="none" w:sz="0" w:space="0" w:color="auto"/>
          </w:divBdr>
          <w:divsChild>
            <w:div w:id="429399575">
              <w:marLeft w:val="0"/>
              <w:marRight w:val="0"/>
              <w:marTop w:val="0"/>
              <w:marBottom w:val="0"/>
              <w:divBdr>
                <w:top w:val="none" w:sz="0" w:space="0" w:color="auto"/>
                <w:left w:val="none" w:sz="0" w:space="0" w:color="auto"/>
                <w:bottom w:val="none" w:sz="0" w:space="0" w:color="auto"/>
                <w:right w:val="none" w:sz="0" w:space="0" w:color="auto"/>
              </w:divBdr>
            </w:div>
          </w:divsChild>
        </w:div>
        <w:div w:id="1521044234">
          <w:marLeft w:val="0"/>
          <w:marRight w:val="0"/>
          <w:marTop w:val="0"/>
          <w:marBottom w:val="0"/>
          <w:divBdr>
            <w:top w:val="none" w:sz="0" w:space="0" w:color="auto"/>
            <w:left w:val="none" w:sz="0" w:space="0" w:color="auto"/>
            <w:bottom w:val="none" w:sz="0" w:space="0" w:color="auto"/>
            <w:right w:val="none" w:sz="0" w:space="0" w:color="auto"/>
          </w:divBdr>
          <w:divsChild>
            <w:div w:id="1897816790">
              <w:marLeft w:val="0"/>
              <w:marRight w:val="0"/>
              <w:marTop w:val="0"/>
              <w:marBottom w:val="0"/>
              <w:divBdr>
                <w:top w:val="none" w:sz="0" w:space="0" w:color="auto"/>
                <w:left w:val="none" w:sz="0" w:space="0" w:color="auto"/>
                <w:bottom w:val="none" w:sz="0" w:space="0" w:color="auto"/>
                <w:right w:val="none" w:sz="0" w:space="0" w:color="auto"/>
              </w:divBdr>
            </w:div>
          </w:divsChild>
        </w:div>
        <w:div w:id="194542083">
          <w:marLeft w:val="0"/>
          <w:marRight w:val="0"/>
          <w:marTop w:val="0"/>
          <w:marBottom w:val="0"/>
          <w:divBdr>
            <w:top w:val="none" w:sz="0" w:space="0" w:color="auto"/>
            <w:left w:val="none" w:sz="0" w:space="0" w:color="auto"/>
            <w:bottom w:val="none" w:sz="0" w:space="0" w:color="auto"/>
            <w:right w:val="none" w:sz="0" w:space="0" w:color="auto"/>
          </w:divBdr>
          <w:divsChild>
            <w:div w:id="1365861651">
              <w:marLeft w:val="0"/>
              <w:marRight w:val="0"/>
              <w:marTop w:val="0"/>
              <w:marBottom w:val="0"/>
              <w:divBdr>
                <w:top w:val="none" w:sz="0" w:space="0" w:color="auto"/>
                <w:left w:val="none" w:sz="0" w:space="0" w:color="auto"/>
                <w:bottom w:val="none" w:sz="0" w:space="0" w:color="auto"/>
                <w:right w:val="none" w:sz="0" w:space="0" w:color="auto"/>
              </w:divBdr>
            </w:div>
            <w:div w:id="1515150903">
              <w:marLeft w:val="0"/>
              <w:marRight w:val="0"/>
              <w:marTop w:val="0"/>
              <w:marBottom w:val="0"/>
              <w:divBdr>
                <w:top w:val="none" w:sz="0" w:space="0" w:color="auto"/>
                <w:left w:val="none" w:sz="0" w:space="0" w:color="auto"/>
                <w:bottom w:val="none" w:sz="0" w:space="0" w:color="auto"/>
                <w:right w:val="none" w:sz="0" w:space="0" w:color="auto"/>
              </w:divBdr>
            </w:div>
            <w:div w:id="1455908612">
              <w:marLeft w:val="0"/>
              <w:marRight w:val="0"/>
              <w:marTop w:val="0"/>
              <w:marBottom w:val="0"/>
              <w:divBdr>
                <w:top w:val="none" w:sz="0" w:space="0" w:color="auto"/>
                <w:left w:val="none" w:sz="0" w:space="0" w:color="auto"/>
                <w:bottom w:val="none" w:sz="0" w:space="0" w:color="auto"/>
                <w:right w:val="none" w:sz="0" w:space="0" w:color="auto"/>
              </w:divBdr>
            </w:div>
            <w:div w:id="1824080836">
              <w:marLeft w:val="0"/>
              <w:marRight w:val="0"/>
              <w:marTop w:val="0"/>
              <w:marBottom w:val="0"/>
              <w:divBdr>
                <w:top w:val="none" w:sz="0" w:space="0" w:color="auto"/>
                <w:left w:val="none" w:sz="0" w:space="0" w:color="auto"/>
                <w:bottom w:val="none" w:sz="0" w:space="0" w:color="auto"/>
                <w:right w:val="none" w:sz="0" w:space="0" w:color="auto"/>
              </w:divBdr>
            </w:div>
            <w:div w:id="1489517870">
              <w:marLeft w:val="0"/>
              <w:marRight w:val="0"/>
              <w:marTop w:val="0"/>
              <w:marBottom w:val="0"/>
              <w:divBdr>
                <w:top w:val="none" w:sz="0" w:space="0" w:color="auto"/>
                <w:left w:val="none" w:sz="0" w:space="0" w:color="auto"/>
                <w:bottom w:val="none" w:sz="0" w:space="0" w:color="auto"/>
                <w:right w:val="none" w:sz="0" w:space="0" w:color="auto"/>
              </w:divBdr>
            </w:div>
            <w:div w:id="103964680">
              <w:marLeft w:val="0"/>
              <w:marRight w:val="0"/>
              <w:marTop w:val="0"/>
              <w:marBottom w:val="0"/>
              <w:divBdr>
                <w:top w:val="none" w:sz="0" w:space="0" w:color="auto"/>
                <w:left w:val="none" w:sz="0" w:space="0" w:color="auto"/>
                <w:bottom w:val="none" w:sz="0" w:space="0" w:color="auto"/>
                <w:right w:val="none" w:sz="0" w:space="0" w:color="auto"/>
              </w:divBdr>
            </w:div>
            <w:div w:id="890962243">
              <w:marLeft w:val="0"/>
              <w:marRight w:val="0"/>
              <w:marTop w:val="0"/>
              <w:marBottom w:val="0"/>
              <w:divBdr>
                <w:top w:val="none" w:sz="0" w:space="0" w:color="auto"/>
                <w:left w:val="none" w:sz="0" w:space="0" w:color="auto"/>
                <w:bottom w:val="none" w:sz="0" w:space="0" w:color="auto"/>
                <w:right w:val="none" w:sz="0" w:space="0" w:color="auto"/>
              </w:divBdr>
            </w:div>
            <w:div w:id="219557943">
              <w:marLeft w:val="0"/>
              <w:marRight w:val="0"/>
              <w:marTop w:val="0"/>
              <w:marBottom w:val="0"/>
              <w:divBdr>
                <w:top w:val="none" w:sz="0" w:space="0" w:color="auto"/>
                <w:left w:val="none" w:sz="0" w:space="0" w:color="auto"/>
                <w:bottom w:val="none" w:sz="0" w:space="0" w:color="auto"/>
                <w:right w:val="none" w:sz="0" w:space="0" w:color="auto"/>
              </w:divBdr>
            </w:div>
            <w:div w:id="1370491060">
              <w:marLeft w:val="0"/>
              <w:marRight w:val="0"/>
              <w:marTop w:val="0"/>
              <w:marBottom w:val="0"/>
              <w:divBdr>
                <w:top w:val="none" w:sz="0" w:space="0" w:color="auto"/>
                <w:left w:val="none" w:sz="0" w:space="0" w:color="auto"/>
                <w:bottom w:val="none" w:sz="0" w:space="0" w:color="auto"/>
                <w:right w:val="none" w:sz="0" w:space="0" w:color="auto"/>
              </w:divBdr>
            </w:div>
            <w:div w:id="1579628174">
              <w:marLeft w:val="0"/>
              <w:marRight w:val="0"/>
              <w:marTop w:val="0"/>
              <w:marBottom w:val="0"/>
              <w:divBdr>
                <w:top w:val="none" w:sz="0" w:space="0" w:color="auto"/>
                <w:left w:val="none" w:sz="0" w:space="0" w:color="auto"/>
                <w:bottom w:val="none" w:sz="0" w:space="0" w:color="auto"/>
                <w:right w:val="none" w:sz="0" w:space="0" w:color="auto"/>
              </w:divBdr>
            </w:div>
          </w:divsChild>
        </w:div>
        <w:div w:id="1703558854">
          <w:marLeft w:val="0"/>
          <w:marRight w:val="0"/>
          <w:marTop w:val="0"/>
          <w:marBottom w:val="0"/>
          <w:divBdr>
            <w:top w:val="none" w:sz="0" w:space="0" w:color="auto"/>
            <w:left w:val="none" w:sz="0" w:space="0" w:color="auto"/>
            <w:bottom w:val="none" w:sz="0" w:space="0" w:color="auto"/>
            <w:right w:val="none" w:sz="0" w:space="0" w:color="auto"/>
          </w:divBdr>
          <w:divsChild>
            <w:div w:id="1907498085">
              <w:marLeft w:val="0"/>
              <w:marRight w:val="0"/>
              <w:marTop w:val="0"/>
              <w:marBottom w:val="0"/>
              <w:divBdr>
                <w:top w:val="none" w:sz="0" w:space="0" w:color="auto"/>
                <w:left w:val="none" w:sz="0" w:space="0" w:color="auto"/>
                <w:bottom w:val="none" w:sz="0" w:space="0" w:color="auto"/>
                <w:right w:val="none" w:sz="0" w:space="0" w:color="auto"/>
              </w:divBdr>
            </w:div>
          </w:divsChild>
        </w:div>
        <w:div w:id="311375442">
          <w:marLeft w:val="0"/>
          <w:marRight w:val="0"/>
          <w:marTop w:val="0"/>
          <w:marBottom w:val="0"/>
          <w:divBdr>
            <w:top w:val="none" w:sz="0" w:space="0" w:color="auto"/>
            <w:left w:val="none" w:sz="0" w:space="0" w:color="auto"/>
            <w:bottom w:val="none" w:sz="0" w:space="0" w:color="auto"/>
            <w:right w:val="none" w:sz="0" w:space="0" w:color="auto"/>
          </w:divBdr>
          <w:divsChild>
            <w:div w:id="1418795217">
              <w:marLeft w:val="0"/>
              <w:marRight w:val="0"/>
              <w:marTop w:val="0"/>
              <w:marBottom w:val="0"/>
              <w:divBdr>
                <w:top w:val="none" w:sz="0" w:space="0" w:color="auto"/>
                <w:left w:val="none" w:sz="0" w:space="0" w:color="auto"/>
                <w:bottom w:val="none" w:sz="0" w:space="0" w:color="auto"/>
                <w:right w:val="none" w:sz="0" w:space="0" w:color="auto"/>
              </w:divBdr>
            </w:div>
            <w:div w:id="711419665">
              <w:marLeft w:val="0"/>
              <w:marRight w:val="0"/>
              <w:marTop w:val="0"/>
              <w:marBottom w:val="0"/>
              <w:divBdr>
                <w:top w:val="none" w:sz="0" w:space="0" w:color="auto"/>
                <w:left w:val="none" w:sz="0" w:space="0" w:color="auto"/>
                <w:bottom w:val="none" w:sz="0" w:space="0" w:color="auto"/>
                <w:right w:val="none" w:sz="0" w:space="0" w:color="auto"/>
              </w:divBdr>
            </w:div>
          </w:divsChild>
        </w:div>
        <w:div w:id="2016758570">
          <w:marLeft w:val="0"/>
          <w:marRight w:val="0"/>
          <w:marTop w:val="0"/>
          <w:marBottom w:val="0"/>
          <w:divBdr>
            <w:top w:val="none" w:sz="0" w:space="0" w:color="auto"/>
            <w:left w:val="none" w:sz="0" w:space="0" w:color="auto"/>
            <w:bottom w:val="none" w:sz="0" w:space="0" w:color="auto"/>
            <w:right w:val="none" w:sz="0" w:space="0" w:color="auto"/>
          </w:divBdr>
          <w:divsChild>
            <w:div w:id="88933996">
              <w:marLeft w:val="0"/>
              <w:marRight w:val="0"/>
              <w:marTop w:val="0"/>
              <w:marBottom w:val="0"/>
              <w:divBdr>
                <w:top w:val="none" w:sz="0" w:space="0" w:color="auto"/>
                <w:left w:val="none" w:sz="0" w:space="0" w:color="auto"/>
                <w:bottom w:val="none" w:sz="0" w:space="0" w:color="auto"/>
                <w:right w:val="none" w:sz="0" w:space="0" w:color="auto"/>
              </w:divBdr>
            </w:div>
          </w:divsChild>
        </w:div>
        <w:div w:id="1057273">
          <w:marLeft w:val="0"/>
          <w:marRight w:val="0"/>
          <w:marTop w:val="0"/>
          <w:marBottom w:val="0"/>
          <w:divBdr>
            <w:top w:val="none" w:sz="0" w:space="0" w:color="auto"/>
            <w:left w:val="none" w:sz="0" w:space="0" w:color="auto"/>
            <w:bottom w:val="none" w:sz="0" w:space="0" w:color="auto"/>
            <w:right w:val="none" w:sz="0" w:space="0" w:color="auto"/>
          </w:divBdr>
          <w:divsChild>
            <w:div w:id="390662595">
              <w:marLeft w:val="0"/>
              <w:marRight w:val="0"/>
              <w:marTop w:val="0"/>
              <w:marBottom w:val="0"/>
              <w:divBdr>
                <w:top w:val="none" w:sz="0" w:space="0" w:color="auto"/>
                <w:left w:val="none" w:sz="0" w:space="0" w:color="auto"/>
                <w:bottom w:val="none" w:sz="0" w:space="0" w:color="auto"/>
                <w:right w:val="none" w:sz="0" w:space="0" w:color="auto"/>
              </w:divBdr>
            </w:div>
          </w:divsChild>
        </w:div>
        <w:div w:id="648827670">
          <w:marLeft w:val="0"/>
          <w:marRight w:val="0"/>
          <w:marTop w:val="0"/>
          <w:marBottom w:val="0"/>
          <w:divBdr>
            <w:top w:val="none" w:sz="0" w:space="0" w:color="auto"/>
            <w:left w:val="none" w:sz="0" w:space="0" w:color="auto"/>
            <w:bottom w:val="none" w:sz="0" w:space="0" w:color="auto"/>
            <w:right w:val="none" w:sz="0" w:space="0" w:color="auto"/>
          </w:divBdr>
          <w:divsChild>
            <w:div w:id="1302534810">
              <w:marLeft w:val="0"/>
              <w:marRight w:val="0"/>
              <w:marTop w:val="0"/>
              <w:marBottom w:val="0"/>
              <w:divBdr>
                <w:top w:val="none" w:sz="0" w:space="0" w:color="auto"/>
                <w:left w:val="none" w:sz="0" w:space="0" w:color="auto"/>
                <w:bottom w:val="none" w:sz="0" w:space="0" w:color="auto"/>
                <w:right w:val="none" w:sz="0" w:space="0" w:color="auto"/>
              </w:divBdr>
            </w:div>
          </w:divsChild>
        </w:div>
        <w:div w:id="2081756210">
          <w:marLeft w:val="0"/>
          <w:marRight w:val="0"/>
          <w:marTop w:val="0"/>
          <w:marBottom w:val="0"/>
          <w:divBdr>
            <w:top w:val="none" w:sz="0" w:space="0" w:color="auto"/>
            <w:left w:val="none" w:sz="0" w:space="0" w:color="auto"/>
            <w:bottom w:val="none" w:sz="0" w:space="0" w:color="auto"/>
            <w:right w:val="none" w:sz="0" w:space="0" w:color="auto"/>
          </w:divBdr>
          <w:divsChild>
            <w:div w:id="648897326">
              <w:marLeft w:val="0"/>
              <w:marRight w:val="0"/>
              <w:marTop w:val="0"/>
              <w:marBottom w:val="0"/>
              <w:divBdr>
                <w:top w:val="none" w:sz="0" w:space="0" w:color="auto"/>
                <w:left w:val="none" w:sz="0" w:space="0" w:color="auto"/>
                <w:bottom w:val="none" w:sz="0" w:space="0" w:color="auto"/>
                <w:right w:val="none" w:sz="0" w:space="0" w:color="auto"/>
              </w:divBdr>
            </w:div>
          </w:divsChild>
        </w:div>
        <w:div w:id="552692913">
          <w:marLeft w:val="0"/>
          <w:marRight w:val="0"/>
          <w:marTop w:val="0"/>
          <w:marBottom w:val="0"/>
          <w:divBdr>
            <w:top w:val="none" w:sz="0" w:space="0" w:color="auto"/>
            <w:left w:val="none" w:sz="0" w:space="0" w:color="auto"/>
            <w:bottom w:val="none" w:sz="0" w:space="0" w:color="auto"/>
            <w:right w:val="none" w:sz="0" w:space="0" w:color="auto"/>
          </w:divBdr>
          <w:divsChild>
            <w:div w:id="1299803301">
              <w:marLeft w:val="0"/>
              <w:marRight w:val="0"/>
              <w:marTop w:val="0"/>
              <w:marBottom w:val="0"/>
              <w:divBdr>
                <w:top w:val="none" w:sz="0" w:space="0" w:color="auto"/>
                <w:left w:val="none" w:sz="0" w:space="0" w:color="auto"/>
                <w:bottom w:val="none" w:sz="0" w:space="0" w:color="auto"/>
                <w:right w:val="none" w:sz="0" w:space="0" w:color="auto"/>
              </w:divBdr>
            </w:div>
          </w:divsChild>
        </w:div>
        <w:div w:id="1083722988">
          <w:marLeft w:val="0"/>
          <w:marRight w:val="0"/>
          <w:marTop w:val="0"/>
          <w:marBottom w:val="0"/>
          <w:divBdr>
            <w:top w:val="none" w:sz="0" w:space="0" w:color="auto"/>
            <w:left w:val="none" w:sz="0" w:space="0" w:color="auto"/>
            <w:bottom w:val="none" w:sz="0" w:space="0" w:color="auto"/>
            <w:right w:val="none" w:sz="0" w:space="0" w:color="auto"/>
          </w:divBdr>
          <w:divsChild>
            <w:div w:id="20297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2629">
      <w:bodyDiv w:val="1"/>
      <w:marLeft w:val="0"/>
      <w:marRight w:val="0"/>
      <w:marTop w:val="0"/>
      <w:marBottom w:val="0"/>
      <w:divBdr>
        <w:top w:val="none" w:sz="0" w:space="0" w:color="auto"/>
        <w:left w:val="none" w:sz="0" w:space="0" w:color="auto"/>
        <w:bottom w:val="none" w:sz="0" w:space="0" w:color="auto"/>
        <w:right w:val="none" w:sz="0" w:space="0" w:color="auto"/>
      </w:divBdr>
    </w:div>
    <w:div w:id="705251770">
      <w:bodyDiv w:val="1"/>
      <w:marLeft w:val="0"/>
      <w:marRight w:val="0"/>
      <w:marTop w:val="0"/>
      <w:marBottom w:val="0"/>
      <w:divBdr>
        <w:top w:val="none" w:sz="0" w:space="0" w:color="auto"/>
        <w:left w:val="none" w:sz="0" w:space="0" w:color="auto"/>
        <w:bottom w:val="none" w:sz="0" w:space="0" w:color="auto"/>
        <w:right w:val="none" w:sz="0" w:space="0" w:color="auto"/>
      </w:divBdr>
    </w:div>
    <w:div w:id="716780329">
      <w:bodyDiv w:val="1"/>
      <w:marLeft w:val="0"/>
      <w:marRight w:val="0"/>
      <w:marTop w:val="0"/>
      <w:marBottom w:val="0"/>
      <w:divBdr>
        <w:top w:val="none" w:sz="0" w:space="0" w:color="auto"/>
        <w:left w:val="none" w:sz="0" w:space="0" w:color="auto"/>
        <w:bottom w:val="none" w:sz="0" w:space="0" w:color="auto"/>
        <w:right w:val="none" w:sz="0" w:space="0" w:color="auto"/>
      </w:divBdr>
    </w:div>
    <w:div w:id="716783723">
      <w:bodyDiv w:val="1"/>
      <w:marLeft w:val="0"/>
      <w:marRight w:val="0"/>
      <w:marTop w:val="0"/>
      <w:marBottom w:val="0"/>
      <w:divBdr>
        <w:top w:val="none" w:sz="0" w:space="0" w:color="auto"/>
        <w:left w:val="none" w:sz="0" w:space="0" w:color="auto"/>
        <w:bottom w:val="none" w:sz="0" w:space="0" w:color="auto"/>
        <w:right w:val="none" w:sz="0" w:space="0" w:color="auto"/>
      </w:divBdr>
      <w:divsChild>
        <w:div w:id="1555001078">
          <w:marLeft w:val="0"/>
          <w:marRight w:val="0"/>
          <w:marTop w:val="0"/>
          <w:marBottom w:val="0"/>
          <w:divBdr>
            <w:top w:val="none" w:sz="0" w:space="0" w:color="auto"/>
            <w:left w:val="none" w:sz="0" w:space="0" w:color="auto"/>
            <w:bottom w:val="none" w:sz="0" w:space="0" w:color="auto"/>
            <w:right w:val="none" w:sz="0" w:space="0" w:color="auto"/>
          </w:divBdr>
          <w:divsChild>
            <w:div w:id="84159240">
              <w:marLeft w:val="0"/>
              <w:marRight w:val="0"/>
              <w:marTop w:val="0"/>
              <w:marBottom w:val="0"/>
              <w:divBdr>
                <w:top w:val="none" w:sz="0" w:space="0" w:color="auto"/>
                <w:left w:val="none" w:sz="0" w:space="0" w:color="auto"/>
                <w:bottom w:val="none" w:sz="0" w:space="0" w:color="auto"/>
                <w:right w:val="none" w:sz="0" w:space="0" w:color="auto"/>
              </w:divBdr>
            </w:div>
          </w:divsChild>
        </w:div>
        <w:div w:id="1418401019">
          <w:marLeft w:val="0"/>
          <w:marRight w:val="0"/>
          <w:marTop w:val="0"/>
          <w:marBottom w:val="0"/>
          <w:divBdr>
            <w:top w:val="none" w:sz="0" w:space="0" w:color="auto"/>
            <w:left w:val="none" w:sz="0" w:space="0" w:color="auto"/>
            <w:bottom w:val="none" w:sz="0" w:space="0" w:color="auto"/>
            <w:right w:val="none" w:sz="0" w:space="0" w:color="auto"/>
          </w:divBdr>
          <w:divsChild>
            <w:div w:id="1948737054">
              <w:marLeft w:val="0"/>
              <w:marRight w:val="0"/>
              <w:marTop w:val="0"/>
              <w:marBottom w:val="0"/>
              <w:divBdr>
                <w:top w:val="none" w:sz="0" w:space="0" w:color="auto"/>
                <w:left w:val="none" w:sz="0" w:space="0" w:color="auto"/>
                <w:bottom w:val="none" w:sz="0" w:space="0" w:color="auto"/>
                <w:right w:val="none" w:sz="0" w:space="0" w:color="auto"/>
              </w:divBdr>
            </w:div>
          </w:divsChild>
        </w:div>
        <w:div w:id="1810367678">
          <w:marLeft w:val="0"/>
          <w:marRight w:val="0"/>
          <w:marTop w:val="0"/>
          <w:marBottom w:val="0"/>
          <w:divBdr>
            <w:top w:val="none" w:sz="0" w:space="0" w:color="auto"/>
            <w:left w:val="none" w:sz="0" w:space="0" w:color="auto"/>
            <w:bottom w:val="none" w:sz="0" w:space="0" w:color="auto"/>
            <w:right w:val="none" w:sz="0" w:space="0" w:color="auto"/>
          </w:divBdr>
          <w:divsChild>
            <w:div w:id="40639953">
              <w:marLeft w:val="0"/>
              <w:marRight w:val="0"/>
              <w:marTop w:val="0"/>
              <w:marBottom w:val="0"/>
              <w:divBdr>
                <w:top w:val="none" w:sz="0" w:space="0" w:color="auto"/>
                <w:left w:val="none" w:sz="0" w:space="0" w:color="auto"/>
                <w:bottom w:val="none" w:sz="0" w:space="0" w:color="auto"/>
                <w:right w:val="none" w:sz="0" w:space="0" w:color="auto"/>
              </w:divBdr>
            </w:div>
          </w:divsChild>
        </w:div>
        <w:div w:id="1441949490">
          <w:marLeft w:val="0"/>
          <w:marRight w:val="0"/>
          <w:marTop w:val="0"/>
          <w:marBottom w:val="0"/>
          <w:divBdr>
            <w:top w:val="none" w:sz="0" w:space="0" w:color="auto"/>
            <w:left w:val="none" w:sz="0" w:space="0" w:color="auto"/>
            <w:bottom w:val="none" w:sz="0" w:space="0" w:color="auto"/>
            <w:right w:val="none" w:sz="0" w:space="0" w:color="auto"/>
          </w:divBdr>
          <w:divsChild>
            <w:div w:id="1736467712">
              <w:marLeft w:val="0"/>
              <w:marRight w:val="0"/>
              <w:marTop w:val="0"/>
              <w:marBottom w:val="0"/>
              <w:divBdr>
                <w:top w:val="none" w:sz="0" w:space="0" w:color="auto"/>
                <w:left w:val="none" w:sz="0" w:space="0" w:color="auto"/>
                <w:bottom w:val="none" w:sz="0" w:space="0" w:color="auto"/>
                <w:right w:val="none" w:sz="0" w:space="0" w:color="auto"/>
              </w:divBdr>
            </w:div>
          </w:divsChild>
        </w:div>
        <w:div w:id="1840345076">
          <w:marLeft w:val="0"/>
          <w:marRight w:val="0"/>
          <w:marTop w:val="0"/>
          <w:marBottom w:val="0"/>
          <w:divBdr>
            <w:top w:val="none" w:sz="0" w:space="0" w:color="auto"/>
            <w:left w:val="none" w:sz="0" w:space="0" w:color="auto"/>
            <w:bottom w:val="none" w:sz="0" w:space="0" w:color="auto"/>
            <w:right w:val="none" w:sz="0" w:space="0" w:color="auto"/>
          </w:divBdr>
          <w:divsChild>
            <w:div w:id="329217876">
              <w:marLeft w:val="0"/>
              <w:marRight w:val="0"/>
              <w:marTop w:val="0"/>
              <w:marBottom w:val="0"/>
              <w:divBdr>
                <w:top w:val="none" w:sz="0" w:space="0" w:color="auto"/>
                <w:left w:val="none" w:sz="0" w:space="0" w:color="auto"/>
                <w:bottom w:val="none" w:sz="0" w:space="0" w:color="auto"/>
                <w:right w:val="none" w:sz="0" w:space="0" w:color="auto"/>
              </w:divBdr>
            </w:div>
          </w:divsChild>
        </w:div>
        <w:div w:id="2017421069">
          <w:marLeft w:val="0"/>
          <w:marRight w:val="0"/>
          <w:marTop w:val="0"/>
          <w:marBottom w:val="0"/>
          <w:divBdr>
            <w:top w:val="none" w:sz="0" w:space="0" w:color="auto"/>
            <w:left w:val="none" w:sz="0" w:space="0" w:color="auto"/>
            <w:bottom w:val="none" w:sz="0" w:space="0" w:color="auto"/>
            <w:right w:val="none" w:sz="0" w:space="0" w:color="auto"/>
          </w:divBdr>
          <w:divsChild>
            <w:div w:id="51974169">
              <w:marLeft w:val="0"/>
              <w:marRight w:val="0"/>
              <w:marTop w:val="0"/>
              <w:marBottom w:val="0"/>
              <w:divBdr>
                <w:top w:val="none" w:sz="0" w:space="0" w:color="auto"/>
                <w:left w:val="none" w:sz="0" w:space="0" w:color="auto"/>
                <w:bottom w:val="none" w:sz="0" w:space="0" w:color="auto"/>
                <w:right w:val="none" w:sz="0" w:space="0" w:color="auto"/>
              </w:divBdr>
            </w:div>
            <w:div w:id="254673049">
              <w:marLeft w:val="0"/>
              <w:marRight w:val="0"/>
              <w:marTop w:val="0"/>
              <w:marBottom w:val="0"/>
              <w:divBdr>
                <w:top w:val="none" w:sz="0" w:space="0" w:color="auto"/>
                <w:left w:val="none" w:sz="0" w:space="0" w:color="auto"/>
                <w:bottom w:val="none" w:sz="0" w:space="0" w:color="auto"/>
                <w:right w:val="none" w:sz="0" w:space="0" w:color="auto"/>
              </w:divBdr>
            </w:div>
          </w:divsChild>
        </w:div>
        <w:div w:id="1664896082">
          <w:marLeft w:val="0"/>
          <w:marRight w:val="0"/>
          <w:marTop w:val="0"/>
          <w:marBottom w:val="0"/>
          <w:divBdr>
            <w:top w:val="none" w:sz="0" w:space="0" w:color="auto"/>
            <w:left w:val="none" w:sz="0" w:space="0" w:color="auto"/>
            <w:bottom w:val="none" w:sz="0" w:space="0" w:color="auto"/>
            <w:right w:val="none" w:sz="0" w:space="0" w:color="auto"/>
          </w:divBdr>
          <w:divsChild>
            <w:div w:id="2118675656">
              <w:marLeft w:val="0"/>
              <w:marRight w:val="0"/>
              <w:marTop w:val="0"/>
              <w:marBottom w:val="0"/>
              <w:divBdr>
                <w:top w:val="none" w:sz="0" w:space="0" w:color="auto"/>
                <w:left w:val="none" w:sz="0" w:space="0" w:color="auto"/>
                <w:bottom w:val="none" w:sz="0" w:space="0" w:color="auto"/>
                <w:right w:val="none" w:sz="0" w:space="0" w:color="auto"/>
              </w:divBdr>
            </w:div>
          </w:divsChild>
        </w:div>
        <w:div w:id="617369659">
          <w:marLeft w:val="0"/>
          <w:marRight w:val="0"/>
          <w:marTop w:val="0"/>
          <w:marBottom w:val="0"/>
          <w:divBdr>
            <w:top w:val="none" w:sz="0" w:space="0" w:color="auto"/>
            <w:left w:val="none" w:sz="0" w:space="0" w:color="auto"/>
            <w:bottom w:val="none" w:sz="0" w:space="0" w:color="auto"/>
            <w:right w:val="none" w:sz="0" w:space="0" w:color="auto"/>
          </w:divBdr>
          <w:divsChild>
            <w:div w:id="1931042410">
              <w:marLeft w:val="0"/>
              <w:marRight w:val="0"/>
              <w:marTop w:val="0"/>
              <w:marBottom w:val="0"/>
              <w:divBdr>
                <w:top w:val="none" w:sz="0" w:space="0" w:color="auto"/>
                <w:left w:val="none" w:sz="0" w:space="0" w:color="auto"/>
                <w:bottom w:val="none" w:sz="0" w:space="0" w:color="auto"/>
                <w:right w:val="none" w:sz="0" w:space="0" w:color="auto"/>
              </w:divBdr>
            </w:div>
          </w:divsChild>
        </w:div>
        <w:div w:id="6686845">
          <w:marLeft w:val="0"/>
          <w:marRight w:val="0"/>
          <w:marTop w:val="0"/>
          <w:marBottom w:val="0"/>
          <w:divBdr>
            <w:top w:val="none" w:sz="0" w:space="0" w:color="auto"/>
            <w:left w:val="none" w:sz="0" w:space="0" w:color="auto"/>
            <w:bottom w:val="none" w:sz="0" w:space="0" w:color="auto"/>
            <w:right w:val="none" w:sz="0" w:space="0" w:color="auto"/>
          </w:divBdr>
          <w:divsChild>
            <w:div w:id="391932907">
              <w:marLeft w:val="0"/>
              <w:marRight w:val="0"/>
              <w:marTop w:val="0"/>
              <w:marBottom w:val="0"/>
              <w:divBdr>
                <w:top w:val="none" w:sz="0" w:space="0" w:color="auto"/>
                <w:left w:val="none" w:sz="0" w:space="0" w:color="auto"/>
                <w:bottom w:val="none" w:sz="0" w:space="0" w:color="auto"/>
                <w:right w:val="none" w:sz="0" w:space="0" w:color="auto"/>
              </w:divBdr>
            </w:div>
            <w:div w:id="1082870205">
              <w:marLeft w:val="0"/>
              <w:marRight w:val="0"/>
              <w:marTop w:val="0"/>
              <w:marBottom w:val="0"/>
              <w:divBdr>
                <w:top w:val="none" w:sz="0" w:space="0" w:color="auto"/>
                <w:left w:val="none" w:sz="0" w:space="0" w:color="auto"/>
                <w:bottom w:val="none" w:sz="0" w:space="0" w:color="auto"/>
                <w:right w:val="none" w:sz="0" w:space="0" w:color="auto"/>
              </w:divBdr>
            </w:div>
          </w:divsChild>
        </w:div>
        <w:div w:id="1155562200">
          <w:marLeft w:val="0"/>
          <w:marRight w:val="0"/>
          <w:marTop w:val="0"/>
          <w:marBottom w:val="0"/>
          <w:divBdr>
            <w:top w:val="none" w:sz="0" w:space="0" w:color="auto"/>
            <w:left w:val="none" w:sz="0" w:space="0" w:color="auto"/>
            <w:bottom w:val="none" w:sz="0" w:space="0" w:color="auto"/>
            <w:right w:val="none" w:sz="0" w:space="0" w:color="auto"/>
          </w:divBdr>
          <w:divsChild>
            <w:div w:id="702561366">
              <w:marLeft w:val="0"/>
              <w:marRight w:val="0"/>
              <w:marTop w:val="0"/>
              <w:marBottom w:val="0"/>
              <w:divBdr>
                <w:top w:val="none" w:sz="0" w:space="0" w:color="auto"/>
                <w:left w:val="none" w:sz="0" w:space="0" w:color="auto"/>
                <w:bottom w:val="none" w:sz="0" w:space="0" w:color="auto"/>
                <w:right w:val="none" w:sz="0" w:space="0" w:color="auto"/>
              </w:divBdr>
            </w:div>
          </w:divsChild>
        </w:div>
        <w:div w:id="568808780">
          <w:marLeft w:val="0"/>
          <w:marRight w:val="0"/>
          <w:marTop w:val="0"/>
          <w:marBottom w:val="0"/>
          <w:divBdr>
            <w:top w:val="none" w:sz="0" w:space="0" w:color="auto"/>
            <w:left w:val="none" w:sz="0" w:space="0" w:color="auto"/>
            <w:bottom w:val="none" w:sz="0" w:space="0" w:color="auto"/>
            <w:right w:val="none" w:sz="0" w:space="0" w:color="auto"/>
          </w:divBdr>
          <w:divsChild>
            <w:div w:id="1390805747">
              <w:marLeft w:val="0"/>
              <w:marRight w:val="0"/>
              <w:marTop w:val="0"/>
              <w:marBottom w:val="0"/>
              <w:divBdr>
                <w:top w:val="none" w:sz="0" w:space="0" w:color="auto"/>
                <w:left w:val="none" w:sz="0" w:space="0" w:color="auto"/>
                <w:bottom w:val="none" w:sz="0" w:space="0" w:color="auto"/>
                <w:right w:val="none" w:sz="0" w:space="0" w:color="auto"/>
              </w:divBdr>
            </w:div>
          </w:divsChild>
        </w:div>
        <w:div w:id="1126701678">
          <w:marLeft w:val="0"/>
          <w:marRight w:val="0"/>
          <w:marTop w:val="0"/>
          <w:marBottom w:val="0"/>
          <w:divBdr>
            <w:top w:val="none" w:sz="0" w:space="0" w:color="auto"/>
            <w:left w:val="none" w:sz="0" w:space="0" w:color="auto"/>
            <w:bottom w:val="none" w:sz="0" w:space="0" w:color="auto"/>
            <w:right w:val="none" w:sz="0" w:space="0" w:color="auto"/>
          </w:divBdr>
          <w:divsChild>
            <w:div w:id="1605574610">
              <w:marLeft w:val="0"/>
              <w:marRight w:val="0"/>
              <w:marTop w:val="0"/>
              <w:marBottom w:val="0"/>
              <w:divBdr>
                <w:top w:val="none" w:sz="0" w:space="0" w:color="auto"/>
                <w:left w:val="none" w:sz="0" w:space="0" w:color="auto"/>
                <w:bottom w:val="none" w:sz="0" w:space="0" w:color="auto"/>
                <w:right w:val="none" w:sz="0" w:space="0" w:color="auto"/>
              </w:divBdr>
            </w:div>
          </w:divsChild>
        </w:div>
        <w:div w:id="1931035816">
          <w:marLeft w:val="0"/>
          <w:marRight w:val="0"/>
          <w:marTop w:val="0"/>
          <w:marBottom w:val="0"/>
          <w:divBdr>
            <w:top w:val="none" w:sz="0" w:space="0" w:color="auto"/>
            <w:left w:val="none" w:sz="0" w:space="0" w:color="auto"/>
            <w:bottom w:val="none" w:sz="0" w:space="0" w:color="auto"/>
            <w:right w:val="none" w:sz="0" w:space="0" w:color="auto"/>
          </w:divBdr>
          <w:divsChild>
            <w:div w:id="211115508">
              <w:marLeft w:val="0"/>
              <w:marRight w:val="0"/>
              <w:marTop w:val="0"/>
              <w:marBottom w:val="0"/>
              <w:divBdr>
                <w:top w:val="none" w:sz="0" w:space="0" w:color="auto"/>
                <w:left w:val="none" w:sz="0" w:space="0" w:color="auto"/>
                <w:bottom w:val="none" w:sz="0" w:space="0" w:color="auto"/>
                <w:right w:val="none" w:sz="0" w:space="0" w:color="auto"/>
              </w:divBdr>
            </w:div>
          </w:divsChild>
        </w:div>
        <w:div w:id="1826630601">
          <w:marLeft w:val="0"/>
          <w:marRight w:val="0"/>
          <w:marTop w:val="0"/>
          <w:marBottom w:val="0"/>
          <w:divBdr>
            <w:top w:val="none" w:sz="0" w:space="0" w:color="auto"/>
            <w:left w:val="none" w:sz="0" w:space="0" w:color="auto"/>
            <w:bottom w:val="none" w:sz="0" w:space="0" w:color="auto"/>
            <w:right w:val="none" w:sz="0" w:space="0" w:color="auto"/>
          </w:divBdr>
          <w:divsChild>
            <w:div w:id="1902011722">
              <w:marLeft w:val="0"/>
              <w:marRight w:val="0"/>
              <w:marTop w:val="0"/>
              <w:marBottom w:val="0"/>
              <w:divBdr>
                <w:top w:val="none" w:sz="0" w:space="0" w:color="auto"/>
                <w:left w:val="none" w:sz="0" w:space="0" w:color="auto"/>
                <w:bottom w:val="none" w:sz="0" w:space="0" w:color="auto"/>
                <w:right w:val="none" w:sz="0" w:space="0" w:color="auto"/>
              </w:divBdr>
            </w:div>
          </w:divsChild>
        </w:div>
        <w:div w:id="1270317008">
          <w:marLeft w:val="0"/>
          <w:marRight w:val="0"/>
          <w:marTop w:val="0"/>
          <w:marBottom w:val="0"/>
          <w:divBdr>
            <w:top w:val="none" w:sz="0" w:space="0" w:color="auto"/>
            <w:left w:val="none" w:sz="0" w:space="0" w:color="auto"/>
            <w:bottom w:val="none" w:sz="0" w:space="0" w:color="auto"/>
            <w:right w:val="none" w:sz="0" w:space="0" w:color="auto"/>
          </w:divBdr>
          <w:divsChild>
            <w:div w:id="1123840577">
              <w:marLeft w:val="0"/>
              <w:marRight w:val="0"/>
              <w:marTop w:val="0"/>
              <w:marBottom w:val="0"/>
              <w:divBdr>
                <w:top w:val="none" w:sz="0" w:space="0" w:color="auto"/>
                <w:left w:val="none" w:sz="0" w:space="0" w:color="auto"/>
                <w:bottom w:val="none" w:sz="0" w:space="0" w:color="auto"/>
                <w:right w:val="none" w:sz="0" w:space="0" w:color="auto"/>
              </w:divBdr>
            </w:div>
          </w:divsChild>
        </w:div>
        <w:div w:id="1442527627">
          <w:marLeft w:val="0"/>
          <w:marRight w:val="0"/>
          <w:marTop w:val="0"/>
          <w:marBottom w:val="0"/>
          <w:divBdr>
            <w:top w:val="none" w:sz="0" w:space="0" w:color="auto"/>
            <w:left w:val="none" w:sz="0" w:space="0" w:color="auto"/>
            <w:bottom w:val="none" w:sz="0" w:space="0" w:color="auto"/>
            <w:right w:val="none" w:sz="0" w:space="0" w:color="auto"/>
          </w:divBdr>
          <w:divsChild>
            <w:div w:id="45840198">
              <w:marLeft w:val="0"/>
              <w:marRight w:val="0"/>
              <w:marTop w:val="0"/>
              <w:marBottom w:val="0"/>
              <w:divBdr>
                <w:top w:val="none" w:sz="0" w:space="0" w:color="auto"/>
                <w:left w:val="none" w:sz="0" w:space="0" w:color="auto"/>
                <w:bottom w:val="none" w:sz="0" w:space="0" w:color="auto"/>
                <w:right w:val="none" w:sz="0" w:space="0" w:color="auto"/>
              </w:divBdr>
            </w:div>
          </w:divsChild>
        </w:div>
        <w:div w:id="793598215">
          <w:marLeft w:val="0"/>
          <w:marRight w:val="0"/>
          <w:marTop w:val="0"/>
          <w:marBottom w:val="0"/>
          <w:divBdr>
            <w:top w:val="none" w:sz="0" w:space="0" w:color="auto"/>
            <w:left w:val="none" w:sz="0" w:space="0" w:color="auto"/>
            <w:bottom w:val="none" w:sz="0" w:space="0" w:color="auto"/>
            <w:right w:val="none" w:sz="0" w:space="0" w:color="auto"/>
          </w:divBdr>
          <w:divsChild>
            <w:div w:id="765925205">
              <w:marLeft w:val="0"/>
              <w:marRight w:val="0"/>
              <w:marTop w:val="0"/>
              <w:marBottom w:val="0"/>
              <w:divBdr>
                <w:top w:val="none" w:sz="0" w:space="0" w:color="auto"/>
                <w:left w:val="none" w:sz="0" w:space="0" w:color="auto"/>
                <w:bottom w:val="none" w:sz="0" w:space="0" w:color="auto"/>
                <w:right w:val="none" w:sz="0" w:space="0" w:color="auto"/>
              </w:divBdr>
            </w:div>
          </w:divsChild>
        </w:div>
        <w:div w:id="202137245">
          <w:marLeft w:val="0"/>
          <w:marRight w:val="0"/>
          <w:marTop w:val="0"/>
          <w:marBottom w:val="0"/>
          <w:divBdr>
            <w:top w:val="none" w:sz="0" w:space="0" w:color="auto"/>
            <w:left w:val="none" w:sz="0" w:space="0" w:color="auto"/>
            <w:bottom w:val="none" w:sz="0" w:space="0" w:color="auto"/>
            <w:right w:val="none" w:sz="0" w:space="0" w:color="auto"/>
          </w:divBdr>
          <w:divsChild>
            <w:div w:id="73279544">
              <w:marLeft w:val="0"/>
              <w:marRight w:val="0"/>
              <w:marTop w:val="0"/>
              <w:marBottom w:val="0"/>
              <w:divBdr>
                <w:top w:val="none" w:sz="0" w:space="0" w:color="auto"/>
                <w:left w:val="none" w:sz="0" w:space="0" w:color="auto"/>
                <w:bottom w:val="none" w:sz="0" w:space="0" w:color="auto"/>
                <w:right w:val="none" w:sz="0" w:space="0" w:color="auto"/>
              </w:divBdr>
            </w:div>
          </w:divsChild>
        </w:div>
        <w:div w:id="1679192225">
          <w:marLeft w:val="0"/>
          <w:marRight w:val="0"/>
          <w:marTop w:val="0"/>
          <w:marBottom w:val="0"/>
          <w:divBdr>
            <w:top w:val="none" w:sz="0" w:space="0" w:color="auto"/>
            <w:left w:val="none" w:sz="0" w:space="0" w:color="auto"/>
            <w:bottom w:val="none" w:sz="0" w:space="0" w:color="auto"/>
            <w:right w:val="none" w:sz="0" w:space="0" w:color="auto"/>
          </w:divBdr>
          <w:divsChild>
            <w:div w:id="1115102092">
              <w:marLeft w:val="0"/>
              <w:marRight w:val="0"/>
              <w:marTop w:val="0"/>
              <w:marBottom w:val="0"/>
              <w:divBdr>
                <w:top w:val="none" w:sz="0" w:space="0" w:color="auto"/>
                <w:left w:val="none" w:sz="0" w:space="0" w:color="auto"/>
                <w:bottom w:val="none" w:sz="0" w:space="0" w:color="auto"/>
                <w:right w:val="none" w:sz="0" w:space="0" w:color="auto"/>
              </w:divBdr>
            </w:div>
          </w:divsChild>
        </w:div>
        <w:div w:id="1402561336">
          <w:marLeft w:val="0"/>
          <w:marRight w:val="0"/>
          <w:marTop w:val="0"/>
          <w:marBottom w:val="0"/>
          <w:divBdr>
            <w:top w:val="none" w:sz="0" w:space="0" w:color="auto"/>
            <w:left w:val="none" w:sz="0" w:space="0" w:color="auto"/>
            <w:bottom w:val="none" w:sz="0" w:space="0" w:color="auto"/>
            <w:right w:val="none" w:sz="0" w:space="0" w:color="auto"/>
          </w:divBdr>
          <w:divsChild>
            <w:div w:id="1811897436">
              <w:marLeft w:val="0"/>
              <w:marRight w:val="0"/>
              <w:marTop w:val="0"/>
              <w:marBottom w:val="0"/>
              <w:divBdr>
                <w:top w:val="none" w:sz="0" w:space="0" w:color="auto"/>
                <w:left w:val="none" w:sz="0" w:space="0" w:color="auto"/>
                <w:bottom w:val="none" w:sz="0" w:space="0" w:color="auto"/>
                <w:right w:val="none" w:sz="0" w:space="0" w:color="auto"/>
              </w:divBdr>
            </w:div>
          </w:divsChild>
        </w:div>
        <w:div w:id="1242837727">
          <w:marLeft w:val="0"/>
          <w:marRight w:val="0"/>
          <w:marTop w:val="0"/>
          <w:marBottom w:val="0"/>
          <w:divBdr>
            <w:top w:val="none" w:sz="0" w:space="0" w:color="auto"/>
            <w:left w:val="none" w:sz="0" w:space="0" w:color="auto"/>
            <w:bottom w:val="none" w:sz="0" w:space="0" w:color="auto"/>
            <w:right w:val="none" w:sz="0" w:space="0" w:color="auto"/>
          </w:divBdr>
          <w:divsChild>
            <w:div w:id="157816809">
              <w:marLeft w:val="0"/>
              <w:marRight w:val="0"/>
              <w:marTop w:val="0"/>
              <w:marBottom w:val="0"/>
              <w:divBdr>
                <w:top w:val="none" w:sz="0" w:space="0" w:color="auto"/>
                <w:left w:val="none" w:sz="0" w:space="0" w:color="auto"/>
                <w:bottom w:val="none" w:sz="0" w:space="0" w:color="auto"/>
                <w:right w:val="none" w:sz="0" w:space="0" w:color="auto"/>
              </w:divBdr>
            </w:div>
          </w:divsChild>
        </w:div>
        <w:div w:id="1934586056">
          <w:marLeft w:val="0"/>
          <w:marRight w:val="0"/>
          <w:marTop w:val="0"/>
          <w:marBottom w:val="0"/>
          <w:divBdr>
            <w:top w:val="none" w:sz="0" w:space="0" w:color="auto"/>
            <w:left w:val="none" w:sz="0" w:space="0" w:color="auto"/>
            <w:bottom w:val="none" w:sz="0" w:space="0" w:color="auto"/>
            <w:right w:val="none" w:sz="0" w:space="0" w:color="auto"/>
          </w:divBdr>
          <w:divsChild>
            <w:div w:id="916522818">
              <w:marLeft w:val="0"/>
              <w:marRight w:val="0"/>
              <w:marTop w:val="0"/>
              <w:marBottom w:val="0"/>
              <w:divBdr>
                <w:top w:val="none" w:sz="0" w:space="0" w:color="auto"/>
                <w:left w:val="none" w:sz="0" w:space="0" w:color="auto"/>
                <w:bottom w:val="none" w:sz="0" w:space="0" w:color="auto"/>
                <w:right w:val="none" w:sz="0" w:space="0" w:color="auto"/>
              </w:divBdr>
            </w:div>
          </w:divsChild>
        </w:div>
        <w:div w:id="675695970">
          <w:marLeft w:val="0"/>
          <w:marRight w:val="0"/>
          <w:marTop w:val="0"/>
          <w:marBottom w:val="0"/>
          <w:divBdr>
            <w:top w:val="none" w:sz="0" w:space="0" w:color="auto"/>
            <w:left w:val="none" w:sz="0" w:space="0" w:color="auto"/>
            <w:bottom w:val="none" w:sz="0" w:space="0" w:color="auto"/>
            <w:right w:val="none" w:sz="0" w:space="0" w:color="auto"/>
          </w:divBdr>
          <w:divsChild>
            <w:div w:id="1445265556">
              <w:marLeft w:val="0"/>
              <w:marRight w:val="0"/>
              <w:marTop w:val="0"/>
              <w:marBottom w:val="0"/>
              <w:divBdr>
                <w:top w:val="none" w:sz="0" w:space="0" w:color="auto"/>
                <w:left w:val="none" w:sz="0" w:space="0" w:color="auto"/>
                <w:bottom w:val="none" w:sz="0" w:space="0" w:color="auto"/>
                <w:right w:val="none" w:sz="0" w:space="0" w:color="auto"/>
              </w:divBdr>
            </w:div>
          </w:divsChild>
        </w:div>
        <w:div w:id="73212548">
          <w:marLeft w:val="0"/>
          <w:marRight w:val="0"/>
          <w:marTop w:val="0"/>
          <w:marBottom w:val="0"/>
          <w:divBdr>
            <w:top w:val="none" w:sz="0" w:space="0" w:color="auto"/>
            <w:left w:val="none" w:sz="0" w:space="0" w:color="auto"/>
            <w:bottom w:val="none" w:sz="0" w:space="0" w:color="auto"/>
            <w:right w:val="none" w:sz="0" w:space="0" w:color="auto"/>
          </w:divBdr>
          <w:divsChild>
            <w:div w:id="1446849886">
              <w:marLeft w:val="0"/>
              <w:marRight w:val="0"/>
              <w:marTop w:val="0"/>
              <w:marBottom w:val="0"/>
              <w:divBdr>
                <w:top w:val="none" w:sz="0" w:space="0" w:color="auto"/>
                <w:left w:val="none" w:sz="0" w:space="0" w:color="auto"/>
                <w:bottom w:val="none" w:sz="0" w:space="0" w:color="auto"/>
                <w:right w:val="none" w:sz="0" w:space="0" w:color="auto"/>
              </w:divBdr>
            </w:div>
          </w:divsChild>
        </w:div>
        <w:div w:id="1464494703">
          <w:marLeft w:val="0"/>
          <w:marRight w:val="0"/>
          <w:marTop w:val="0"/>
          <w:marBottom w:val="0"/>
          <w:divBdr>
            <w:top w:val="none" w:sz="0" w:space="0" w:color="auto"/>
            <w:left w:val="none" w:sz="0" w:space="0" w:color="auto"/>
            <w:bottom w:val="none" w:sz="0" w:space="0" w:color="auto"/>
            <w:right w:val="none" w:sz="0" w:space="0" w:color="auto"/>
          </w:divBdr>
          <w:divsChild>
            <w:div w:id="955605211">
              <w:marLeft w:val="0"/>
              <w:marRight w:val="0"/>
              <w:marTop w:val="0"/>
              <w:marBottom w:val="0"/>
              <w:divBdr>
                <w:top w:val="none" w:sz="0" w:space="0" w:color="auto"/>
                <w:left w:val="none" w:sz="0" w:space="0" w:color="auto"/>
                <w:bottom w:val="none" w:sz="0" w:space="0" w:color="auto"/>
                <w:right w:val="none" w:sz="0" w:space="0" w:color="auto"/>
              </w:divBdr>
            </w:div>
          </w:divsChild>
        </w:div>
        <w:div w:id="1243947234">
          <w:marLeft w:val="0"/>
          <w:marRight w:val="0"/>
          <w:marTop w:val="0"/>
          <w:marBottom w:val="0"/>
          <w:divBdr>
            <w:top w:val="none" w:sz="0" w:space="0" w:color="auto"/>
            <w:left w:val="none" w:sz="0" w:space="0" w:color="auto"/>
            <w:bottom w:val="none" w:sz="0" w:space="0" w:color="auto"/>
            <w:right w:val="none" w:sz="0" w:space="0" w:color="auto"/>
          </w:divBdr>
          <w:divsChild>
            <w:div w:id="1169057060">
              <w:marLeft w:val="0"/>
              <w:marRight w:val="0"/>
              <w:marTop w:val="0"/>
              <w:marBottom w:val="0"/>
              <w:divBdr>
                <w:top w:val="none" w:sz="0" w:space="0" w:color="auto"/>
                <w:left w:val="none" w:sz="0" w:space="0" w:color="auto"/>
                <w:bottom w:val="none" w:sz="0" w:space="0" w:color="auto"/>
                <w:right w:val="none" w:sz="0" w:space="0" w:color="auto"/>
              </w:divBdr>
            </w:div>
          </w:divsChild>
        </w:div>
        <w:div w:id="688214148">
          <w:marLeft w:val="0"/>
          <w:marRight w:val="0"/>
          <w:marTop w:val="0"/>
          <w:marBottom w:val="0"/>
          <w:divBdr>
            <w:top w:val="none" w:sz="0" w:space="0" w:color="auto"/>
            <w:left w:val="none" w:sz="0" w:space="0" w:color="auto"/>
            <w:bottom w:val="none" w:sz="0" w:space="0" w:color="auto"/>
            <w:right w:val="none" w:sz="0" w:space="0" w:color="auto"/>
          </w:divBdr>
          <w:divsChild>
            <w:div w:id="94787064">
              <w:marLeft w:val="0"/>
              <w:marRight w:val="0"/>
              <w:marTop w:val="0"/>
              <w:marBottom w:val="0"/>
              <w:divBdr>
                <w:top w:val="none" w:sz="0" w:space="0" w:color="auto"/>
                <w:left w:val="none" w:sz="0" w:space="0" w:color="auto"/>
                <w:bottom w:val="none" w:sz="0" w:space="0" w:color="auto"/>
                <w:right w:val="none" w:sz="0" w:space="0" w:color="auto"/>
              </w:divBdr>
            </w:div>
          </w:divsChild>
        </w:div>
        <w:div w:id="1374770595">
          <w:marLeft w:val="0"/>
          <w:marRight w:val="0"/>
          <w:marTop w:val="0"/>
          <w:marBottom w:val="0"/>
          <w:divBdr>
            <w:top w:val="none" w:sz="0" w:space="0" w:color="auto"/>
            <w:left w:val="none" w:sz="0" w:space="0" w:color="auto"/>
            <w:bottom w:val="none" w:sz="0" w:space="0" w:color="auto"/>
            <w:right w:val="none" w:sz="0" w:space="0" w:color="auto"/>
          </w:divBdr>
          <w:divsChild>
            <w:div w:id="2110421940">
              <w:marLeft w:val="0"/>
              <w:marRight w:val="0"/>
              <w:marTop w:val="0"/>
              <w:marBottom w:val="0"/>
              <w:divBdr>
                <w:top w:val="none" w:sz="0" w:space="0" w:color="auto"/>
                <w:left w:val="none" w:sz="0" w:space="0" w:color="auto"/>
                <w:bottom w:val="none" w:sz="0" w:space="0" w:color="auto"/>
                <w:right w:val="none" w:sz="0" w:space="0" w:color="auto"/>
              </w:divBdr>
            </w:div>
          </w:divsChild>
        </w:div>
        <w:div w:id="1465779849">
          <w:marLeft w:val="0"/>
          <w:marRight w:val="0"/>
          <w:marTop w:val="0"/>
          <w:marBottom w:val="0"/>
          <w:divBdr>
            <w:top w:val="none" w:sz="0" w:space="0" w:color="auto"/>
            <w:left w:val="none" w:sz="0" w:space="0" w:color="auto"/>
            <w:bottom w:val="none" w:sz="0" w:space="0" w:color="auto"/>
            <w:right w:val="none" w:sz="0" w:space="0" w:color="auto"/>
          </w:divBdr>
          <w:divsChild>
            <w:div w:id="2124689790">
              <w:marLeft w:val="0"/>
              <w:marRight w:val="0"/>
              <w:marTop w:val="0"/>
              <w:marBottom w:val="0"/>
              <w:divBdr>
                <w:top w:val="none" w:sz="0" w:space="0" w:color="auto"/>
                <w:left w:val="none" w:sz="0" w:space="0" w:color="auto"/>
                <w:bottom w:val="none" w:sz="0" w:space="0" w:color="auto"/>
                <w:right w:val="none" w:sz="0" w:space="0" w:color="auto"/>
              </w:divBdr>
            </w:div>
          </w:divsChild>
        </w:div>
        <w:div w:id="377780600">
          <w:marLeft w:val="0"/>
          <w:marRight w:val="0"/>
          <w:marTop w:val="0"/>
          <w:marBottom w:val="0"/>
          <w:divBdr>
            <w:top w:val="none" w:sz="0" w:space="0" w:color="auto"/>
            <w:left w:val="none" w:sz="0" w:space="0" w:color="auto"/>
            <w:bottom w:val="none" w:sz="0" w:space="0" w:color="auto"/>
            <w:right w:val="none" w:sz="0" w:space="0" w:color="auto"/>
          </w:divBdr>
          <w:divsChild>
            <w:div w:id="1170876883">
              <w:marLeft w:val="0"/>
              <w:marRight w:val="0"/>
              <w:marTop w:val="0"/>
              <w:marBottom w:val="0"/>
              <w:divBdr>
                <w:top w:val="none" w:sz="0" w:space="0" w:color="auto"/>
                <w:left w:val="none" w:sz="0" w:space="0" w:color="auto"/>
                <w:bottom w:val="none" w:sz="0" w:space="0" w:color="auto"/>
                <w:right w:val="none" w:sz="0" w:space="0" w:color="auto"/>
              </w:divBdr>
            </w:div>
          </w:divsChild>
        </w:div>
        <w:div w:id="690494928">
          <w:marLeft w:val="0"/>
          <w:marRight w:val="0"/>
          <w:marTop w:val="0"/>
          <w:marBottom w:val="0"/>
          <w:divBdr>
            <w:top w:val="none" w:sz="0" w:space="0" w:color="auto"/>
            <w:left w:val="none" w:sz="0" w:space="0" w:color="auto"/>
            <w:bottom w:val="none" w:sz="0" w:space="0" w:color="auto"/>
            <w:right w:val="none" w:sz="0" w:space="0" w:color="auto"/>
          </w:divBdr>
          <w:divsChild>
            <w:div w:id="483859983">
              <w:marLeft w:val="0"/>
              <w:marRight w:val="0"/>
              <w:marTop w:val="0"/>
              <w:marBottom w:val="0"/>
              <w:divBdr>
                <w:top w:val="none" w:sz="0" w:space="0" w:color="auto"/>
                <w:left w:val="none" w:sz="0" w:space="0" w:color="auto"/>
                <w:bottom w:val="none" w:sz="0" w:space="0" w:color="auto"/>
                <w:right w:val="none" w:sz="0" w:space="0" w:color="auto"/>
              </w:divBdr>
            </w:div>
          </w:divsChild>
        </w:div>
        <w:div w:id="74668778">
          <w:marLeft w:val="0"/>
          <w:marRight w:val="0"/>
          <w:marTop w:val="0"/>
          <w:marBottom w:val="0"/>
          <w:divBdr>
            <w:top w:val="none" w:sz="0" w:space="0" w:color="auto"/>
            <w:left w:val="none" w:sz="0" w:space="0" w:color="auto"/>
            <w:bottom w:val="none" w:sz="0" w:space="0" w:color="auto"/>
            <w:right w:val="none" w:sz="0" w:space="0" w:color="auto"/>
          </w:divBdr>
          <w:divsChild>
            <w:div w:id="1258976747">
              <w:marLeft w:val="0"/>
              <w:marRight w:val="0"/>
              <w:marTop w:val="0"/>
              <w:marBottom w:val="0"/>
              <w:divBdr>
                <w:top w:val="none" w:sz="0" w:space="0" w:color="auto"/>
                <w:left w:val="none" w:sz="0" w:space="0" w:color="auto"/>
                <w:bottom w:val="none" w:sz="0" w:space="0" w:color="auto"/>
                <w:right w:val="none" w:sz="0" w:space="0" w:color="auto"/>
              </w:divBdr>
            </w:div>
            <w:div w:id="1629972938">
              <w:marLeft w:val="0"/>
              <w:marRight w:val="0"/>
              <w:marTop w:val="0"/>
              <w:marBottom w:val="0"/>
              <w:divBdr>
                <w:top w:val="none" w:sz="0" w:space="0" w:color="auto"/>
                <w:left w:val="none" w:sz="0" w:space="0" w:color="auto"/>
                <w:bottom w:val="none" w:sz="0" w:space="0" w:color="auto"/>
                <w:right w:val="none" w:sz="0" w:space="0" w:color="auto"/>
              </w:divBdr>
            </w:div>
            <w:div w:id="589704294">
              <w:marLeft w:val="0"/>
              <w:marRight w:val="0"/>
              <w:marTop w:val="0"/>
              <w:marBottom w:val="0"/>
              <w:divBdr>
                <w:top w:val="none" w:sz="0" w:space="0" w:color="auto"/>
                <w:left w:val="none" w:sz="0" w:space="0" w:color="auto"/>
                <w:bottom w:val="none" w:sz="0" w:space="0" w:color="auto"/>
                <w:right w:val="none" w:sz="0" w:space="0" w:color="auto"/>
              </w:divBdr>
            </w:div>
            <w:div w:id="1784420401">
              <w:marLeft w:val="0"/>
              <w:marRight w:val="0"/>
              <w:marTop w:val="0"/>
              <w:marBottom w:val="0"/>
              <w:divBdr>
                <w:top w:val="none" w:sz="0" w:space="0" w:color="auto"/>
                <w:left w:val="none" w:sz="0" w:space="0" w:color="auto"/>
                <w:bottom w:val="none" w:sz="0" w:space="0" w:color="auto"/>
                <w:right w:val="none" w:sz="0" w:space="0" w:color="auto"/>
              </w:divBdr>
            </w:div>
            <w:div w:id="405691783">
              <w:marLeft w:val="0"/>
              <w:marRight w:val="0"/>
              <w:marTop w:val="0"/>
              <w:marBottom w:val="0"/>
              <w:divBdr>
                <w:top w:val="none" w:sz="0" w:space="0" w:color="auto"/>
                <w:left w:val="none" w:sz="0" w:space="0" w:color="auto"/>
                <w:bottom w:val="none" w:sz="0" w:space="0" w:color="auto"/>
                <w:right w:val="none" w:sz="0" w:space="0" w:color="auto"/>
              </w:divBdr>
            </w:div>
            <w:div w:id="390618770">
              <w:marLeft w:val="0"/>
              <w:marRight w:val="0"/>
              <w:marTop w:val="0"/>
              <w:marBottom w:val="0"/>
              <w:divBdr>
                <w:top w:val="none" w:sz="0" w:space="0" w:color="auto"/>
                <w:left w:val="none" w:sz="0" w:space="0" w:color="auto"/>
                <w:bottom w:val="none" w:sz="0" w:space="0" w:color="auto"/>
                <w:right w:val="none" w:sz="0" w:space="0" w:color="auto"/>
              </w:divBdr>
            </w:div>
            <w:div w:id="966008865">
              <w:marLeft w:val="0"/>
              <w:marRight w:val="0"/>
              <w:marTop w:val="0"/>
              <w:marBottom w:val="0"/>
              <w:divBdr>
                <w:top w:val="none" w:sz="0" w:space="0" w:color="auto"/>
                <w:left w:val="none" w:sz="0" w:space="0" w:color="auto"/>
                <w:bottom w:val="none" w:sz="0" w:space="0" w:color="auto"/>
                <w:right w:val="none" w:sz="0" w:space="0" w:color="auto"/>
              </w:divBdr>
            </w:div>
            <w:div w:id="616763851">
              <w:marLeft w:val="0"/>
              <w:marRight w:val="0"/>
              <w:marTop w:val="0"/>
              <w:marBottom w:val="0"/>
              <w:divBdr>
                <w:top w:val="none" w:sz="0" w:space="0" w:color="auto"/>
                <w:left w:val="none" w:sz="0" w:space="0" w:color="auto"/>
                <w:bottom w:val="none" w:sz="0" w:space="0" w:color="auto"/>
                <w:right w:val="none" w:sz="0" w:space="0" w:color="auto"/>
              </w:divBdr>
            </w:div>
            <w:div w:id="860435580">
              <w:marLeft w:val="0"/>
              <w:marRight w:val="0"/>
              <w:marTop w:val="0"/>
              <w:marBottom w:val="0"/>
              <w:divBdr>
                <w:top w:val="none" w:sz="0" w:space="0" w:color="auto"/>
                <w:left w:val="none" w:sz="0" w:space="0" w:color="auto"/>
                <w:bottom w:val="none" w:sz="0" w:space="0" w:color="auto"/>
                <w:right w:val="none" w:sz="0" w:space="0" w:color="auto"/>
              </w:divBdr>
            </w:div>
            <w:div w:id="219677510">
              <w:marLeft w:val="0"/>
              <w:marRight w:val="0"/>
              <w:marTop w:val="0"/>
              <w:marBottom w:val="0"/>
              <w:divBdr>
                <w:top w:val="none" w:sz="0" w:space="0" w:color="auto"/>
                <w:left w:val="none" w:sz="0" w:space="0" w:color="auto"/>
                <w:bottom w:val="none" w:sz="0" w:space="0" w:color="auto"/>
                <w:right w:val="none" w:sz="0" w:space="0" w:color="auto"/>
              </w:divBdr>
            </w:div>
            <w:div w:id="593830574">
              <w:marLeft w:val="0"/>
              <w:marRight w:val="0"/>
              <w:marTop w:val="0"/>
              <w:marBottom w:val="0"/>
              <w:divBdr>
                <w:top w:val="none" w:sz="0" w:space="0" w:color="auto"/>
                <w:left w:val="none" w:sz="0" w:space="0" w:color="auto"/>
                <w:bottom w:val="none" w:sz="0" w:space="0" w:color="auto"/>
                <w:right w:val="none" w:sz="0" w:space="0" w:color="auto"/>
              </w:divBdr>
            </w:div>
          </w:divsChild>
        </w:div>
        <w:div w:id="845637450">
          <w:marLeft w:val="0"/>
          <w:marRight w:val="0"/>
          <w:marTop w:val="0"/>
          <w:marBottom w:val="0"/>
          <w:divBdr>
            <w:top w:val="none" w:sz="0" w:space="0" w:color="auto"/>
            <w:left w:val="none" w:sz="0" w:space="0" w:color="auto"/>
            <w:bottom w:val="none" w:sz="0" w:space="0" w:color="auto"/>
            <w:right w:val="none" w:sz="0" w:space="0" w:color="auto"/>
          </w:divBdr>
          <w:divsChild>
            <w:div w:id="1552615409">
              <w:marLeft w:val="0"/>
              <w:marRight w:val="0"/>
              <w:marTop w:val="0"/>
              <w:marBottom w:val="0"/>
              <w:divBdr>
                <w:top w:val="none" w:sz="0" w:space="0" w:color="auto"/>
                <w:left w:val="none" w:sz="0" w:space="0" w:color="auto"/>
                <w:bottom w:val="none" w:sz="0" w:space="0" w:color="auto"/>
                <w:right w:val="none" w:sz="0" w:space="0" w:color="auto"/>
              </w:divBdr>
            </w:div>
          </w:divsChild>
        </w:div>
        <w:div w:id="1546526733">
          <w:marLeft w:val="0"/>
          <w:marRight w:val="0"/>
          <w:marTop w:val="0"/>
          <w:marBottom w:val="0"/>
          <w:divBdr>
            <w:top w:val="none" w:sz="0" w:space="0" w:color="auto"/>
            <w:left w:val="none" w:sz="0" w:space="0" w:color="auto"/>
            <w:bottom w:val="none" w:sz="0" w:space="0" w:color="auto"/>
            <w:right w:val="none" w:sz="0" w:space="0" w:color="auto"/>
          </w:divBdr>
          <w:divsChild>
            <w:div w:id="410657934">
              <w:marLeft w:val="0"/>
              <w:marRight w:val="0"/>
              <w:marTop w:val="0"/>
              <w:marBottom w:val="0"/>
              <w:divBdr>
                <w:top w:val="none" w:sz="0" w:space="0" w:color="auto"/>
                <w:left w:val="none" w:sz="0" w:space="0" w:color="auto"/>
                <w:bottom w:val="none" w:sz="0" w:space="0" w:color="auto"/>
                <w:right w:val="none" w:sz="0" w:space="0" w:color="auto"/>
              </w:divBdr>
            </w:div>
          </w:divsChild>
        </w:div>
        <w:div w:id="882180417">
          <w:marLeft w:val="0"/>
          <w:marRight w:val="0"/>
          <w:marTop w:val="0"/>
          <w:marBottom w:val="0"/>
          <w:divBdr>
            <w:top w:val="none" w:sz="0" w:space="0" w:color="auto"/>
            <w:left w:val="none" w:sz="0" w:space="0" w:color="auto"/>
            <w:bottom w:val="none" w:sz="0" w:space="0" w:color="auto"/>
            <w:right w:val="none" w:sz="0" w:space="0" w:color="auto"/>
          </w:divBdr>
          <w:divsChild>
            <w:div w:id="720711314">
              <w:marLeft w:val="0"/>
              <w:marRight w:val="0"/>
              <w:marTop w:val="0"/>
              <w:marBottom w:val="0"/>
              <w:divBdr>
                <w:top w:val="none" w:sz="0" w:space="0" w:color="auto"/>
                <w:left w:val="none" w:sz="0" w:space="0" w:color="auto"/>
                <w:bottom w:val="none" w:sz="0" w:space="0" w:color="auto"/>
                <w:right w:val="none" w:sz="0" w:space="0" w:color="auto"/>
              </w:divBdr>
            </w:div>
            <w:div w:id="912742385">
              <w:marLeft w:val="0"/>
              <w:marRight w:val="0"/>
              <w:marTop w:val="0"/>
              <w:marBottom w:val="0"/>
              <w:divBdr>
                <w:top w:val="none" w:sz="0" w:space="0" w:color="auto"/>
                <w:left w:val="none" w:sz="0" w:space="0" w:color="auto"/>
                <w:bottom w:val="none" w:sz="0" w:space="0" w:color="auto"/>
                <w:right w:val="none" w:sz="0" w:space="0" w:color="auto"/>
              </w:divBdr>
            </w:div>
            <w:div w:id="1388531203">
              <w:marLeft w:val="0"/>
              <w:marRight w:val="0"/>
              <w:marTop w:val="0"/>
              <w:marBottom w:val="0"/>
              <w:divBdr>
                <w:top w:val="none" w:sz="0" w:space="0" w:color="auto"/>
                <w:left w:val="none" w:sz="0" w:space="0" w:color="auto"/>
                <w:bottom w:val="none" w:sz="0" w:space="0" w:color="auto"/>
                <w:right w:val="none" w:sz="0" w:space="0" w:color="auto"/>
              </w:divBdr>
            </w:div>
            <w:div w:id="1864660947">
              <w:marLeft w:val="0"/>
              <w:marRight w:val="0"/>
              <w:marTop w:val="0"/>
              <w:marBottom w:val="0"/>
              <w:divBdr>
                <w:top w:val="none" w:sz="0" w:space="0" w:color="auto"/>
                <w:left w:val="none" w:sz="0" w:space="0" w:color="auto"/>
                <w:bottom w:val="none" w:sz="0" w:space="0" w:color="auto"/>
                <w:right w:val="none" w:sz="0" w:space="0" w:color="auto"/>
              </w:divBdr>
            </w:div>
            <w:div w:id="1995914127">
              <w:marLeft w:val="0"/>
              <w:marRight w:val="0"/>
              <w:marTop w:val="0"/>
              <w:marBottom w:val="0"/>
              <w:divBdr>
                <w:top w:val="none" w:sz="0" w:space="0" w:color="auto"/>
                <w:left w:val="none" w:sz="0" w:space="0" w:color="auto"/>
                <w:bottom w:val="none" w:sz="0" w:space="0" w:color="auto"/>
                <w:right w:val="none" w:sz="0" w:space="0" w:color="auto"/>
              </w:divBdr>
            </w:div>
            <w:div w:id="147289955">
              <w:marLeft w:val="0"/>
              <w:marRight w:val="0"/>
              <w:marTop w:val="0"/>
              <w:marBottom w:val="0"/>
              <w:divBdr>
                <w:top w:val="none" w:sz="0" w:space="0" w:color="auto"/>
                <w:left w:val="none" w:sz="0" w:space="0" w:color="auto"/>
                <w:bottom w:val="none" w:sz="0" w:space="0" w:color="auto"/>
                <w:right w:val="none" w:sz="0" w:space="0" w:color="auto"/>
              </w:divBdr>
            </w:div>
            <w:div w:id="1337734916">
              <w:marLeft w:val="0"/>
              <w:marRight w:val="0"/>
              <w:marTop w:val="0"/>
              <w:marBottom w:val="0"/>
              <w:divBdr>
                <w:top w:val="none" w:sz="0" w:space="0" w:color="auto"/>
                <w:left w:val="none" w:sz="0" w:space="0" w:color="auto"/>
                <w:bottom w:val="none" w:sz="0" w:space="0" w:color="auto"/>
                <w:right w:val="none" w:sz="0" w:space="0" w:color="auto"/>
              </w:divBdr>
            </w:div>
          </w:divsChild>
        </w:div>
        <w:div w:id="1049570732">
          <w:marLeft w:val="0"/>
          <w:marRight w:val="0"/>
          <w:marTop w:val="0"/>
          <w:marBottom w:val="0"/>
          <w:divBdr>
            <w:top w:val="none" w:sz="0" w:space="0" w:color="auto"/>
            <w:left w:val="none" w:sz="0" w:space="0" w:color="auto"/>
            <w:bottom w:val="none" w:sz="0" w:space="0" w:color="auto"/>
            <w:right w:val="none" w:sz="0" w:space="0" w:color="auto"/>
          </w:divBdr>
          <w:divsChild>
            <w:div w:id="656424415">
              <w:marLeft w:val="0"/>
              <w:marRight w:val="0"/>
              <w:marTop w:val="0"/>
              <w:marBottom w:val="0"/>
              <w:divBdr>
                <w:top w:val="none" w:sz="0" w:space="0" w:color="auto"/>
                <w:left w:val="none" w:sz="0" w:space="0" w:color="auto"/>
                <w:bottom w:val="none" w:sz="0" w:space="0" w:color="auto"/>
                <w:right w:val="none" w:sz="0" w:space="0" w:color="auto"/>
              </w:divBdr>
            </w:div>
          </w:divsChild>
        </w:div>
        <w:div w:id="458375774">
          <w:marLeft w:val="0"/>
          <w:marRight w:val="0"/>
          <w:marTop w:val="0"/>
          <w:marBottom w:val="0"/>
          <w:divBdr>
            <w:top w:val="none" w:sz="0" w:space="0" w:color="auto"/>
            <w:left w:val="none" w:sz="0" w:space="0" w:color="auto"/>
            <w:bottom w:val="none" w:sz="0" w:space="0" w:color="auto"/>
            <w:right w:val="none" w:sz="0" w:space="0" w:color="auto"/>
          </w:divBdr>
          <w:divsChild>
            <w:div w:id="915633711">
              <w:marLeft w:val="0"/>
              <w:marRight w:val="0"/>
              <w:marTop w:val="0"/>
              <w:marBottom w:val="0"/>
              <w:divBdr>
                <w:top w:val="none" w:sz="0" w:space="0" w:color="auto"/>
                <w:left w:val="none" w:sz="0" w:space="0" w:color="auto"/>
                <w:bottom w:val="none" w:sz="0" w:space="0" w:color="auto"/>
                <w:right w:val="none" w:sz="0" w:space="0" w:color="auto"/>
              </w:divBdr>
            </w:div>
          </w:divsChild>
        </w:div>
        <w:div w:id="514656865">
          <w:marLeft w:val="0"/>
          <w:marRight w:val="0"/>
          <w:marTop w:val="0"/>
          <w:marBottom w:val="0"/>
          <w:divBdr>
            <w:top w:val="none" w:sz="0" w:space="0" w:color="auto"/>
            <w:left w:val="none" w:sz="0" w:space="0" w:color="auto"/>
            <w:bottom w:val="none" w:sz="0" w:space="0" w:color="auto"/>
            <w:right w:val="none" w:sz="0" w:space="0" w:color="auto"/>
          </w:divBdr>
          <w:divsChild>
            <w:div w:id="724336042">
              <w:marLeft w:val="0"/>
              <w:marRight w:val="0"/>
              <w:marTop w:val="0"/>
              <w:marBottom w:val="0"/>
              <w:divBdr>
                <w:top w:val="none" w:sz="0" w:space="0" w:color="auto"/>
                <w:left w:val="none" w:sz="0" w:space="0" w:color="auto"/>
                <w:bottom w:val="none" w:sz="0" w:space="0" w:color="auto"/>
                <w:right w:val="none" w:sz="0" w:space="0" w:color="auto"/>
              </w:divBdr>
            </w:div>
          </w:divsChild>
        </w:div>
        <w:div w:id="1277835908">
          <w:marLeft w:val="0"/>
          <w:marRight w:val="0"/>
          <w:marTop w:val="0"/>
          <w:marBottom w:val="0"/>
          <w:divBdr>
            <w:top w:val="none" w:sz="0" w:space="0" w:color="auto"/>
            <w:left w:val="none" w:sz="0" w:space="0" w:color="auto"/>
            <w:bottom w:val="none" w:sz="0" w:space="0" w:color="auto"/>
            <w:right w:val="none" w:sz="0" w:space="0" w:color="auto"/>
          </w:divBdr>
          <w:divsChild>
            <w:div w:id="974527672">
              <w:marLeft w:val="0"/>
              <w:marRight w:val="0"/>
              <w:marTop w:val="0"/>
              <w:marBottom w:val="0"/>
              <w:divBdr>
                <w:top w:val="none" w:sz="0" w:space="0" w:color="auto"/>
                <w:left w:val="none" w:sz="0" w:space="0" w:color="auto"/>
                <w:bottom w:val="none" w:sz="0" w:space="0" w:color="auto"/>
                <w:right w:val="none" w:sz="0" w:space="0" w:color="auto"/>
              </w:divBdr>
            </w:div>
          </w:divsChild>
        </w:div>
        <w:div w:id="796335226">
          <w:marLeft w:val="0"/>
          <w:marRight w:val="0"/>
          <w:marTop w:val="0"/>
          <w:marBottom w:val="0"/>
          <w:divBdr>
            <w:top w:val="none" w:sz="0" w:space="0" w:color="auto"/>
            <w:left w:val="none" w:sz="0" w:space="0" w:color="auto"/>
            <w:bottom w:val="none" w:sz="0" w:space="0" w:color="auto"/>
            <w:right w:val="none" w:sz="0" w:space="0" w:color="auto"/>
          </w:divBdr>
          <w:divsChild>
            <w:div w:id="29571140">
              <w:marLeft w:val="0"/>
              <w:marRight w:val="0"/>
              <w:marTop w:val="0"/>
              <w:marBottom w:val="0"/>
              <w:divBdr>
                <w:top w:val="none" w:sz="0" w:space="0" w:color="auto"/>
                <w:left w:val="none" w:sz="0" w:space="0" w:color="auto"/>
                <w:bottom w:val="none" w:sz="0" w:space="0" w:color="auto"/>
                <w:right w:val="none" w:sz="0" w:space="0" w:color="auto"/>
              </w:divBdr>
            </w:div>
          </w:divsChild>
        </w:div>
        <w:div w:id="1059355730">
          <w:marLeft w:val="0"/>
          <w:marRight w:val="0"/>
          <w:marTop w:val="0"/>
          <w:marBottom w:val="0"/>
          <w:divBdr>
            <w:top w:val="none" w:sz="0" w:space="0" w:color="auto"/>
            <w:left w:val="none" w:sz="0" w:space="0" w:color="auto"/>
            <w:bottom w:val="none" w:sz="0" w:space="0" w:color="auto"/>
            <w:right w:val="none" w:sz="0" w:space="0" w:color="auto"/>
          </w:divBdr>
          <w:divsChild>
            <w:div w:id="20009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9410">
      <w:bodyDiv w:val="1"/>
      <w:marLeft w:val="0"/>
      <w:marRight w:val="0"/>
      <w:marTop w:val="0"/>
      <w:marBottom w:val="0"/>
      <w:divBdr>
        <w:top w:val="none" w:sz="0" w:space="0" w:color="auto"/>
        <w:left w:val="none" w:sz="0" w:space="0" w:color="auto"/>
        <w:bottom w:val="none" w:sz="0" w:space="0" w:color="auto"/>
        <w:right w:val="none" w:sz="0" w:space="0" w:color="auto"/>
      </w:divBdr>
    </w:div>
    <w:div w:id="722749941">
      <w:bodyDiv w:val="1"/>
      <w:marLeft w:val="0"/>
      <w:marRight w:val="0"/>
      <w:marTop w:val="0"/>
      <w:marBottom w:val="0"/>
      <w:divBdr>
        <w:top w:val="none" w:sz="0" w:space="0" w:color="auto"/>
        <w:left w:val="none" w:sz="0" w:space="0" w:color="auto"/>
        <w:bottom w:val="none" w:sz="0" w:space="0" w:color="auto"/>
        <w:right w:val="none" w:sz="0" w:space="0" w:color="auto"/>
      </w:divBdr>
      <w:divsChild>
        <w:div w:id="1259561444">
          <w:marLeft w:val="0"/>
          <w:marRight w:val="0"/>
          <w:marTop w:val="0"/>
          <w:marBottom w:val="0"/>
          <w:divBdr>
            <w:top w:val="none" w:sz="0" w:space="0" w:color="auto"/>
            <w:left w:val="none" w:sz="0" w:space="0" w:color="auto"/>
            <w:bottom w:val="none" w:sz="0" w:space="0" w:color="auto"/>
            <w:right w:val="none" w:sz="0" w:space="0" w:color="auto"/>
          </w:divBdr>
          <w:divsChild>
            <w:div w:id="21637358">
              <w:marLeft w:val="0"/>
              <w:marRight w:val="0"/>
              <w:marTop w:val="0"/>
              <w:marBottom w:val="0"/>
              <w:divBdr>
                <w:top w:val="none" w:sz="0" w:space="0" w:color="auto"/>
                <w:left w:val="none" w:sz="0" w:space="0" w:color="auto"/>
                <w:bottom w:val="none" w:sz="0" w:space="0" w:color="auto"/>
                <w:right w:val="none" w:sz="0" w:space="0" w:color="auto"/>
              </w:divBdr>
            </w:div>
          </w:divsChild>
        </w:div>
        <w:div w:id="430593588">
          <w:marLeft w:val="0"/>
          <w:marRight w:val="0"/>
          <w:marTop w:val="0"/>
          <w:marBottom w:val="0"/>
          <w:divBdr>
            <w:top w:val="none" w:sz="0" w:space="0" w:color="auto"/>
            <w:left w:val="none" w:sz="0" w:space="0" w:color="auto"/>
            <w:bottom w:val="none" w:sz="0" w:space="0" w:color="auto"/>
            <w:right w:val="none" w:sz="0" w:space="0" w:color="auto"/>
          </w:divBdr>
          <w:divsChild>
            <w:div w:id="171920390">
              <w:marLeft w:val="0"/>
              <w:marRight w:val="0"/>
              <w:marTop w:val="0"/>
              <w:marBottom w:val="0"/>
              <w:divBdr>
                <w:top w:val="none" w:sz="0" w:space="0" w:color="auto"/>
                <w:left w:val="none" w:sz="0" w:space="0" w:color="auto"/>
                <w:bottom w:val="none" w:sz="0" w:space="0" w:color="auto"/>
                <w:right w:val="none" w:sz="0" w:space="0" w:color="auto"/>
              </w:divBdr>
            </w:div>
          </w:divsChild>
        </w:div>
        <w:div w:id="1994601918">
          <w:marLeft w:val="0"/>
          <w:marRight w:val="0"/>
          <w:marTop w:val="0"/>
          <w:marBottom w:val="0"/>
          <w:divBdr>
            <w:top w:val="none" w:sz="0" w:space="0" w:color="auto"/>
            <w:left w:val="none" w:sz="0" w:space="0" w:color="auto"/>
            <w:bottom w:val="none" w:sz="0" w:space="0" w:color="auto"/>
            <w:right w:val="none" w:sz="0" w:space="0" w:color="auto"/>
          </w:divBdr>
          <w:divsChild>
            <w:div w:id="650721757">
              <w:marLeft w:val="0"/>
              <w:marRight w:val="0"/>
              <w:marTop w:val="0"/>
              <w:marBottom w:val="0"/>
              <w:divBdr>
                <w:top w:val="none" w:sz="0" w:space="0" w:color="auto"/>
                <w:left w:val="none" w:sz="0" w:space="0" w:color="auto"/>
                <w:bottom w:val="none" w:sz="0" w:space="0" w:color="auto"/>
                <w:right w:val="none" w:sz="0" w:space="0" w:color="auto"/>
              </w:divBdr>
            </w:div>
          </w:divsChild>
        </w:div>
        <w:div w:id="302469568">
          <w:marLeft w:val="0"/>
          <w:marRight w:val="0"/>
          <w:marTop w:val="0"/>
          <w:marBottom w:val="0"/>
          <w:divBdr>
            <w:top w:val="none" w:sz="0" w:space="0" w:color="auto"/>
            <w:left w:val="none" w:sz="0" w:space="0" w:color="auto"/>
            <w:bottom w:val="none" w:sz="0" w:space="0" w:color="auto"/>
            <w:right w:val="none" w:sz="0" w:space="0" w:color="auto"/>
          </w:divBdr>
          <w:divsChild>
            <w:div w:id="1430153290">
              <w:marLeft w:val="0"/>
              <w:marRight w:val="0"/>
              <w:marTop w:val="0"/>
              <w:marBottom w:val="0"/>
              <w:divBdr>
                <w:top w:val="none" w:sz="0" w:space="0" w:color="auto"/>
                <w:left w:val="none" w:sz="0" w:space="0" w:color="auto"/>
                <w:bottom w:val="none" w:sz="0" w:space="0" w:color="auto"/>
                <w:right w:val="none" w:sz="0" w:space="0" w:color="auto"/>
              </w:divBdr>
            </w:div>
          </w:divsChild>
        </w:div>
        <w:div w:id="1802574118">
          <w:marLeft w:val="0"/>
          <w:marRight w:val="0"/>
          <w:marTop w:val="0"/>
          <w:marBottom w:val="0"/>
          <w:divBdr>
            <w:top w:val="none" w:sz="0" w:space="0" w:color="auto"/>
            <w:left w:val="none" w:sz="0" w:space="0" w:color="auto"/>
            <w:bottom w:val="none" w:sz="0" w:space="0" w:color="auto"/>
            <w:right w:val="none" w:sz="0" w:space="0" w:color="auto"/>
          </w:divBdr>
          <w:divsChild>
            <w:div w:id="1129588698">
              <w:marLeft w:val="0"/>
              <w:marRight w:val="0"/>
              <w:marTop w:val="0"/>
              <w:marBottom w:val="0"/>
              <w:divBdr>
                <w:top w:val="none" w:sz="0" w:space="0" w:color="auto"/>
                <w:left w:val="none" w:sz="0" w:space="0" w:color="auto"/>
                <w:bottom w:val="none" w:sz="0" w:space="0" w:color="auto"/>
                <w:right w:val="none" w:sz="0" w:space="0" w:color="auto"/>
              </w:divBdr>
            </w:div>
          </w:divsChild>
        </w:div>
        <w:div w:id="1565726039">
          <w:marLeft w:val="0"/>
          <w:marRight w:val="0"/>
          <w:marTop w:val="0"/>
          <w:marBottom w:val="0"/>
          <w:divBdr>
            <w:top w:val="none" w:sz="0" w:space="0" w:color="auto"/>
            <w:left w:val="none" w:sz="0" w:space="0" w:color="auto"/>
            <w:bottom w:val="none" w:sz="0" w:space="0" w:color="auto"/>
            <w:right w:val="none" w:sz="0" w:space="0" w:color="auto"/>
          </w:divBdr>
          <w:divsChild>
            <w:div w:id="1178539585">
              <w:marLeft w:val="0"/>
              <w:marRight w:val="0"/>
              <w:marTop w:val="0"/>
              <w:marBottom w:val="0"/>
              <w:divBdr>
                <w:top w:val="none" w:sz="0" w:space="0" w:color="auto"/>
                <w:left w:val="none" w:sz="0" w:space="0" w:color="auto"/>
                <w:bottom w:val="none" w:sz="0" w:space="0" w:color="auto"/>
                <w:right w:val="none" w:sz="0" w:space="0" w:color="auto"/>
              </w:divBdr>
            </w:div>
          </w:divsChild>
        </w:div>
        <w:div w:id="755399418">
          <w:marLeft w:val="0"/>
          <w:marRight w:val="0"/>
          <w:marTop w:val="0"/>
          <w:marBottom w:val="0"/>
          <w:divBdr>
            <w:top w:val="none" w:sz="0" w:space="0" w:color="auto"/>
            <w:left w:val="none" w:sz="0" w:space="0" w:color="auto"/>
            <w:bottom w:val="none" w:sz="0" w:space="0" w:color="auto"/>
            <w:right w:val="none" w:sz="0" w:space="0" w:color="auto"/>
          </w:divBdr>
          <w:divsChild>
            <w:div w:id="1239560450">
              <w:marLeft w:val="0"/>
              <w:marRight w:val="0"/>
              <w:marTop w:val="0"/>
              <w:marBottom w:val="0"/>
              <w:divBdr>
                <w:top w:val="none" w:sz="0" w:space="0" w:color="auto"/>
                <w:left w:val="none" w:sz="0" w:space="0" w:color="auto"/>
                <w:bottom w:val="none" w:sz="0" w:space="0" w:color="auto"/>
                <w:right w:val="none" w:sz="0" w:space="0" w:color="auto"/>
              </w:divBdr>
            </w:div>
          </w:divsChild>
        </w:div>
        <w:div w:id="736250780">
          <w:marLeft w:val="0"/>
          <w:marRight w:val="0"/>
          <w:marTop w:val="0"/>
          <w:marBottom w:val="0"/>
          <w:divBdr>
            <w:top w:val="none" w:sz="0" w:space="0" w:color="auto"/>
            <w:left w:val="none" w:sz="0" w:space="0" w:color="auto"/>
            <w:bottom w:val="none" w:sz="0" w:space="0" w:color="auto"/>
            <w:right w:val="none" w:sz="0" w:space="0" w:color="auto"/>
          </w:divBdr>
          <w:divsChild>
            <w:div w:id="1669283842">
              <w:marLeft w:val="0"/>
              <w:marRight w:val="0"/>
              <w:marTop w:val="0"/>
              <w:marBottom w:val="0"/>
              <w:divBdr>
                <w:top w:val="none" w:sz="0" w:space="0" w:color="auto"/>
                <w:left w:val="none" w:sz="0" w:space="0" w:color="auto"/>
                <w:bottom w:val="none" w:sz="0" w:space="0" w:color="auto"/>
                <w:right w:val="none" w:sz="0" w:space="0" w:color="auto"/>
              </w:divBdr>
            </w:div>
          </w:divsChild>
        </w:div>
        <w:div w:id="181093284">
          <w:marLeft w:val="0"/>
          <w:marRight w:val="0"/>
          <w:marTop w:val="0"/>
          <w:marBottom w:val="0"/>
          <w:divBdr>
            <w:top w:val="none" w:sz="0" w:space="0" w:color="auto"/>
            <w:left w:val="none" w:sz="0" w:space="0" w:color="auto"/>
            <w:bottom w:val="none" w:sz="0" w:space="0" w:color="auto"/>
            <w:right w:val="none" w:sz="0" w:space="0" w:color="auto"/>
          </w:divBdr>
          <w:divsChild>
            <w:div w:id="921913740">
              <w:marLeft w:val="0"/>
              <w:marRight w:val="0"/>
              <w:marTop w:val="0"/>
              <w:marBottom w:val="0"/>
              <w:divBdr>
                <w:top w:val="none" w:sz="0" w:space="0" w:color="auto"/>
                <w:left w:val="none" w:sz="0" w:space="0" w:color="auto"/>
                <w:bottom w:val="none" w:sz="0" w:space="0" w:color="auto"/>
                <w:right w:val="none" w:sz="0" w:space="0" w:color="auto"/>
              </w:divBdr>
            </w:div>
          </w:divsChild>
        </w:div>
        <w:div w:id="170416636">
          <w:marLeft w:val="0"/>
          <w:marRight w:val="0"/>
          <w:marTop w:val="0"/>
          <w:marBottom w:val="0"/>
          <w:divBdr>
            <w:top w:val="none" w:sz="0" w:space="0" w:color="auto"/>
            <w:left w:val="none" w:sz="0" w:space="0" w:color="auto"/>
            <w:bottom w:val="none" w:sz="0" w:space="0" w:color="auto"/>
            <w:right w:val="none" w:sz="0" w:space="0" w:color="auto"/>
          </w:divBdr>
          <w:divsChild>
            <w:div w:id="85930435">
              <w:marLeft w:val="0"/>
              <w:marRight w:val="0"/>
              <w:marTop w:val="0"/>
              <w:marBottom w:val="0"/>
              <w:divBdr>
                <w:top w:val="none" w:sz="0" w:space="0" w:color="auto"/>
                <w:left w:val="none" w:sz="0" w:space="0" w:color="auto"/>
                <w:bottom w:val="none" w:sz="0" w:space="0" w:color="auto"/>
                <w:right w:val="none" w:sz="0" w:space="0" w:color="auto"/>
              </w:divBdr>
            </w:div>
          </w:divsChild>
        </w:div>
        <w:div w:id="1855538214">
          <w:marLeft w:val="0"/>
          <w:marRight w:val="0"/>
          <w:marTop w:val="0"/>
          <w:marBottom w:val="0"/>
          <w:divBdr>
            <w:top w:val="none" w:sz="0" w:space="0" w:color="auto"/>
            <w:left w:val="none" w:sz="0" w:space="0" w:color="auto"/>
            <w:bottom w:val="none" w:sz="0" w:space="0" w:color="auto"/>
            <w:right w:val="none" w:sz="0" w:space="0" w:color="auto"/>
          </w:divBdr>
          <w:divsChild>
            <w:div w:id="970400126">
              <w:marLeft w:val="0"/>
              <w:marRight w:val="0"/>
              <w:marTop w:val="0"/>
              <w:marBottom w:val="0"/>
              <w:divBdr>
                <w:top w:val="none" w:sz="0" w:space="0" w:color="auto"/>
                <w:left w:val="none" w:sz="0" w:space="0" w:color="auto"/>
                <w:bottom w:val="none" w:sz="0" w:space="0" w:color="auto"/>
                <w:right w:val="none" w:sz="0" w:space="0" w:color="auto"/>
              </w:divBdr>
            </w:div>
          </w:divsChild>
        </w:div>
        <w:div w:id="440495812">
          <w:marLeft w:val="0"/>
          <w:marRight w:val="0"/>
          <w:marTop w:val="0"/>
          <w:marBottom w:val="0"/>
          <w:divBdr>
            <w:top w:val="none" w:sz="0" w:space="0" w:color="auto"/>
            <w:left w:val="none" w:sz="0" w:space="0" w:color="auto"/>
            <w:bottom w:val="none" w:sz="0" w:space="0" w:color="auto"/>
            <w:right w:val="none" w:sz="0" w:space="0" w:color="auto"/>
          </w:divBdr>
          <w:divsChild>
            <w:div w:id="92096451">
              <w:marLeft w:val="0"/>
              <w:marRight w:val="0"/>
              <w:marTop w:val="0"/>
              <w:marBottom w:val="0"/>
              <w:divBdr>
                <w:top w:val="none" w:sz="0" w:space="0" w:color="auto"/>
                <w:left w:val="none" w:sz="0" w:space="0" w:color="auto"/>
                <w:bottom w:val="none" w:sz="0" w:space="0" w:color="auto"/>
                <w:right w:val="none" w:sz="0" w:space="0" w:color="auto"/>
              </w:divBdr>
            </w:div>
          </w:divsChild>
        </w:div>
        <w:div w:id="765618711">
          <w:marLeft w:val="0"/>
          <w:marRight w:val="0"/>
          <w:marTop w:val="0"/>
          <w:marBottom w:val="0"/>
          <w:divBdr>
            <w:top w:val="none" w:sz="0" w:space="0" w:color="auto"/>
            <w:left w:val="none" w:sz="0" w:space="0" w:color="auto"/>
            <w:bottom w:val="none" w:sz="0" w:space="0" w:color="auto"/>
            <w:right w:val="none" w:sz="0" w:space="0" w:color="auto"/>
          </w:divBdr>
          <w:divsChild>
            <w:div w:id="2040934471">
              <w:marLeft w:val="0"/>
              <w:marRight w:val="0"/>
              <w:marTop w:val="0"/>
              <w:marBottom w:val="0"/>
              <w:divBdr>
                <w:top w:val="none" w:sz="0" w:space="0" w:color="auto"/>
                <w:left w:val="none" w:sz="0" w:space="0" w:color="auto"/>
                <w:bottom w:val="none" w:sz="0" w:space="0" w:color="auto"/>
                <w:right w:val="none" w:sz="0" w:space="0" w:color="auto"/>
              </w:divBdr>
            </w:div>
          </w:divsChild>
        </w:div>
        <w:div w:id="1663697861">
          <w:marLeft w:val="0"/>
          <w:marRight w:val="0"/>
          <w:marTop w:val="0"/>
          <w:marBottom w:val="0"/>
          <w:divBdr>
            <w:top w:val="none" w:sz="0" w:space="0" w:color="auto"/>
            <w:left w:val="none" w:sz="0" w:space="0" w:color="auto"/>
            <w:bottom w:val="none" w:sz="0" w:space="0" w:color="auto"/>
            <w:right w:val="none" w:sz="0" w:space="0" w:color="auto"/>
          </w:divBdr>
          <w:divsChild>
            <w:div w:id="772212552">
              <w:marLeft w:val="0"/>
              <w:marRight w:val="0"/>
              <w:marTop w:val="0"/>
              <w:marBottom w:val="0"/>
              <w:divBdr>
                <w:top w:val="none" w:sz="0" w:space="0" w:color="auto"/>
                <w:left w:val="none" w:sz="0" w:space="0" w:color="auto"/>
                <w:bottom w:val="none" w:sz="0" w:space="0" w:color="auto"/>
                <w:right w:val="none" w:sz="0" w:space="0" w:color="auto"/>
              </w:divBdr>
            </w:div>
          </w:divsChild>
        </w:div>
        <w:div w:id="1842282529">
          <w:marLeft w:val="0"/>
          <w:marRight w:val="0"/>
          <w:marTop w:val="0"/>
          <w:marBottom w:val="0"/>
          <w:divBdr>
            <w:top w:val="none" w:sz="0" w:space="0" w:color="auto"/>
            <w:left w:val="none" w:sz="0" w:space="0" w:color="auto"/>
            <w:bottom w:val="none" w:sz="0" w:space="0" w:color="auto"/>
            <w:right w:val="none" w:sz="0" w:space="0" w:color="auto"/>
          </w:divBdr>
          <w:divsChild>
            <w:div w:id="759839974">
              <w:marLeft w:val="0"/>
              <w:marRight w:val="0"/>
              <w:marTop w:val="0"/>
              <w:marBottom w:val="0"/>
              <w:divBdr>
                <w:top w:val="none" w:sz="0" w:space="0" w:color="auto"/>
                <w:left w:val="none" w:sz="0" w:space="0" w:color="auto"/>
                <w:bottom w:val="none" w:sz="0" w:space="0" w:color="auto"/>
                <w:right w:val="none" w:sz="0" w:space="0" w:color="auto"/>
              </w:divBdr>
            </w:div>
          </w:divsChild>
        </w:div>
        <w:div w:id="768621200">
          <w:marLeft w:val="0"/>
          <w:marRight w:val="0"/>
          <w:marTop w:val="0"/>
          <w:marBottom w:val="0"/>
          <w:divBdr>
            <w:top w:val="none" w:sz="0" w:space="0" w:color="auto"/>
            <w:left w:val="none" w:sz="0" w:space="0" w:color="auto"/>
            <w:bottom w:val="none" w:sz="0" w:space="0" w:color="auto"/>
            <w:right w:val="none" w:sz="0" w:space="0" w:color="auto"/>
          </w:divBdr>
          <w:divsChild>
            <w:div w:id="1787187854">
              <w:marLeft w:val="0"/>
              <w:marRight w:val="0"/>
              <w:marTop w:val="0"/>
              <w:marBottom w:val="0"/>
              <w:divBdr>
                <w:top w:val="none" w:sz="0" w:space="0" w:color="auto"/>
                <w:left w:val="none" w:sz="0" w:space="0" w:color="auto"/>
                <w:bottom w:val="none" w:sz="0" w:space="0" w:color="auto"/>
                <w:right w:val="none" w:sz="0" w:space="0" w:color="auto"/>
              </w:divBdr>
            </w:div>
          </w:divsChild>
        </w:div>
        <w:div w:id="884177686">
          <w:marLeft w:val="0"/>
          <w:marRight w:val="0"/>
          <w:marTop w:val="0"/>
          <w:marBottom w:val="0"/>
          <w:divBdr>
            <w:top w:val="none" w:sz="0" w:space="0" w:color="auto"/>
            <w:left w:val="none" w:sz="0" w:space="0" w:color="auto"/>
            <w:bottom w:val="none" w:sz="0" w:space="0" w:color="auto"/>
            <w:right w:val="none" w:sz="0" w:space="0" w:color="auto"/>
          </w:divBdr>
          <w:divsChild>
            <w:div w:id="855774421">
              <w:marLeft w:val="0"/>
              <w:marRight w:val="0"/>
              <w:marTop w:val="0"/>
              <w:marBottom w:val="0"/>
              <w:divBdr>
                <w:top w:val="none" w:sz="0" w:space="0" w:color="auto"/>
                <w:left w:val="none" w:sz="0" w:space="0" w:color="auto"/>
                <w:bottom w:val="none" w:sz="0" w:space="0" w:color="auto"/>
                <w:right w:val="none" w:sz="0" w:space="0" w:color="auto"/>
              </w:divBdr>
            </w:div>
          </w:divsChild>
        </w:div>
        <w:div w:id="2127654789">
          <w:marLeft w:val="0"/>
          <w:marRight w:val="0"/>
          <w:marTop w:val="0"/>
          <w:marBottom w:val="0"/>
          <w:divBdr>
            <w:top w:val="none" w:sz="0" w:space="0" w:color="auto"/>
            <w:left w:val="none" w:sz="0" w:space="0" w:color="auto"/>
            <w:bottom w:val="none" w:sz="0" w:space="0" w:color="auto"/>
            <w:right w:val="none" w:sz="0" w:space="0" w:color="auto"/>
          </w:divBdr>
          <w:divsChild>
            <w:div w:id="839465551">
              <w:marLeft w:val="0"/>
              <w:marRight w:val="0"/>
              <w:marTop w:val="0"/>
              <w:marBottom w:val="0"/>
              <w:divBdr>
                <w:top w:val="none" w:sz="0" w:space="0" w:color="auto"/>
                <w:left w:val="none" w:sz="0" w:space="0" w:color="auto"/>
                <w:bottom w:val="none" w:sz="0" w:space="0" w:color="auto"/>
                <w:right w:val="none" w:sz="0" w:space="0" w:color="auto"/>
              </w:divBdr>
            </w:div>
          </w:divsChild>
        </w:div>
        <w:div w:id="993685120">
          <w:marLeft w:val="0"/>
          <w:marRight w:val="0"/>
          <w:marTop w:val="0"/>
          <w:marBottom w:val="0"/>
          <w:divBdr>
            <w:top w:val="none" w:sz="0" w:space="0" w:color="auto"/>
            <w:left w:val="none" w:sz="0" w:space="0" w:color="auto"/>
            <w:bottom w:val="none" w:sz="0" w:space="0" w:color="auto"/>
            <w:right w:val="none" w:sz="0" w:space="0" w:color="auto"/>
          </w:divBdr>
          <w:divsChild>
            <w:div w:id="1514950046">
              <w:marLeft w:val="0"/>
              <w:marRight w:val="0"/>
              <w:marTop w:val="0"/>
              <w:marBottom w:val="0"/>
              <w:divBdr>
                <w:top w:val="none" w:sz="0" w:space="0" w:color="auto"/>
                <w:left w:val="none" w:sz="0" w:space="0" w:color="auto"/>
                <w:bottom w:val="none" w:sz="0" w:space="0" w:color="auto"/>
                <w:right w:val="none" w:sz="0" w:space="0" w:color="auto"/>
              </w:divBdr>
            </w:div>
          </w:divsChild>
        </w:div>
        <w:div w:id="830024107">
          <w:marLeft w:val="0"/>
          <w:marRight w:val="0"/>
          <w:marTop w:val="0"/>
          <w:marBottom w:val="0"/>
          <w:divBdr>
            <w:top w:val="none" w:sz="0" w:space="0" w:color="auto"/>
            <w:left w:val="none" w:sz="0" w:space="0" w:color="auto"/>
            <w:bottom w:val="none" w:sz="0" w:space="0" w:color="auto"/>
            <w:right w:val="none" w:sz="0" w:space="0" w:color="auto"/>
          </w:divBdr>
          <w:divsChild>
            <w:div w:id="1508135172">
              <w:marLeft w:val="0"/>
              <w:marRight w:val="0"/>
              <w:marTop w:val="0"/>
              <w:marBottom w:val="0"/>
              <w:divBdr>
                <w:top w:val="none" w:sz="0" w:space="0" w:color="auto"/>
                <w:left w:val="none" w:sz="0" w:space="0" w:color="auto"/>
                <w:bottom w:val="none" w:sz="0" w:space="0" w:color="auto"/>
                <w:right w:val="none" w:sz="0" w:space="0" w:color="auto"/>
              </w:divBdr>
            </w:div>
          </w:divsChild>
        </w:div>
        <w:div w:id="1588806672">
          <w:marLeft w:val="0"/>
          <w:marRight w:val="0"/>
          <w:marTop w:val="0"/>
          <w:marBottom w:val="0"/>
          <w:divBdr>
            <w:top w:val="none" w:sz="0" w:space="0" w:color="auto"/>
            <w:left w:val="none" w:sz="0" w:space="0" w:color="auto"/>
            <w:bottom w:val="none" w:sz="0" w:space="0" w:color="auto"/>
            <w:right w:val="none" w:sz="0" w:space="0" w:color="auto"/>
          </w:divBdr>
          <w:divsChild>
            <w:div w:id="182327767">
              <w:marLeft w:val="0"/>
              <w:marRight w:val="0"/>
              <w:marTop w:val="0"/>
              <w:marBottom w:val="0"/>
              <w:divBdr>
                <w:top w:val="none" w:sz="0" w:space="0" w:color="auto"/>
                <w:left w:val="none" w:sz="0" w:space="0" w:color="auto"/>
                <w:bottom w:val="none" w:sz="0" w:space="0" w:color="auto"/>
                <w:right w:val="none" w:sz="0" w:space="0" w:color="auto"/>
              </w:divBdr>
            </w:div>
            <w:div w:id="1734692595">
              <w:marLeft w:val="0"/>
              <w:marRight w:val="0"/>
              <w:marTop w:val="0"/>
              <w:marBottom w:val="0"/>
              <w:divBdr>
                <w:top w:val="none" w:sz="0" w:space="0" w:color="auto"/>
                <w:left w:val="none" w:sz="0" w:space="0" w:color="auto"/>
                <w:bottom w:val="none" w:sz="0" w:space="0" w:color="auto"/>
                <w:right w:val="none" w:sz="0" w:space="0" w:color="auto"/>
              </w:divBdr>
            </w:div>
          </w:divsChild>
        </w:div>
        <w:div w:id="206379320">
          <w:marLeft w:val="0"/>
          <w:marRight w:val="0"/>
          <w:marTop w:val="0"/>
          <w:marBottom w:val="0"/>
          <w:divBdr>
            <w:top w:val="none" w:sz="0" w:space="0" w:color="auto"/>
            <w:left w:val="none" w:sz="0" w:space="0" w:color="auto"/>
            <w:bottom w:val="none" w:sz="0" w:space="0" w:color="auto"/>
            <w:right w:val="none" w:sz="0" w:space="0" w:color="auto"/>
          </w:divBdr>
          <w:divsChild>
            <w:div w:id="1076711954">
              <w:marLeft w:val="0"/>
              <w:marRight w:val="0"/>
              <w:marTop w:val="0"/>
              <w:marBottom w:val="0"/>
              <w:divBdr>
                <w:top w:val="none" w:sz="0" w:space="0" w:color="auto"/>
                <w:left w:val="none" w:sz="0" w:space="0" w:color="auto"/>
                <w:bottom w:val="none" w:sz="0" w:space="0" w:color="auto"/>
                <w:right w:val="none" w:sz="0" w:space="0" w:color="auto"/>
              </w:divBdr>
            </w:div>
          </w:divsChild>
        </w:div>
        <w:div w:id="1867866346">
          <w:marLeft w:val="0"/>
          <w:marRight w:val="0"/>
          <w:marTop w:val="0"/>
          <w:marBottom w:val="0"/>
          <w:divBdr>
            <w:top w:val="none" w:sz="0" w:space="0" w:color="auto"/>
            <w:left w:val="none" w:sz="0" w:space="0" w:color="auto"/>
            <w:bottom w:val="none" w:sz="0" w:space="0" w:color="auto"/>
            <w:right w:val="none" w:sz="0" w:space="0" w:color="auto"/>
          </w:divBdr>
          <w:divsChild>
            <w:div w:id="36976533">
              <w:marLeft w:val="0"/>
              <w:marRight w:val="0"/>
              <w:marTop w:val="0"/>
              <w:marBottom w:val="0"/>
              <w:divBdr>
                <w:top w:val="none" w:sz="0" w:space="0" w:color="auto"/>
                <w:left w:val="none" w:sz="0" w:space="0" w:color="auto"/>
                <w:bottom w:val="none" w:sz="0" w:space="0" w:color="auto"/>
                <w:right w:val="none" w:sz="0" w:space="0" w:color="auto"/>
              </w:divBdr>
            </w:div>
          </w:divsChild>
        </w:div>
        <w:div w:id="369231885">
          <w:marLeft w:val="0"/>
          <w:marRight w:val="0"/>
          <w:marTop w:val="0"/>
          <w:marBottom w:val="0"/>
          <w:divBdr>
            <w:top w:val="none" w:sz="0" w:space="0" w:color="auto"/>
            <w:left w:val="none" w:sz="0" w:space="0" w:color="auto"/>
            <w:bottom w:val="none" w:sz="0" w:space="0" w:color="auto"/>
            <w:right w:val="none" w:sz="0" w:space="0" w:color="auto"/>
          </w:divBdr>
          <w:divsChild>
            <w:div w:id="241643253">
              <w:marLeft w:val="0"/>
              <w:marRight w:val="0"/>
              <w:marTop w:val="0"/>
              <w:marBottom w:val="0"/>
              <w:divBdr>
                <w:top w:val="none" w:sz="0" w:space="0" w:color="auto"/>
                <w:left w:val="none" w:sz="0" w:space="0" w:color="auto"/>
                <w:bottom w:val="none" w:sz="0" w:space="0" w:color="auto"/>
                <w:right w:val="none" w:sz="0" w:space="0" w:color="auto"/>
              </w:divBdr>
            </w:div>
          </w:divsChild>
        </w:div>
        <w:div w:id="546380022">
          <w:marLeft w:val="0"/>
          <w:marRight w:val="0"/>
          <w:marTop w:val="0"/>
          <w:marBottom w:val="0"/>
          <w:divBdr>
            <w:top w:val="none" w:sz="0" w:space="0" w:color="auto"/>
            <w:left w:val="none" w:sz="0" w:space="0" w:color="auto"/>
            <w:bottom w:val="none" w:sz="0" w:space="0" w:color="auto"/>
            <w:right w:val="none" w:sz="0" w:space="0" w:color="auto"/>
          </w:divBdr>
          <w:divsChild>
            <w:div w:id="1696341762">
              <w:marLeft w:val="0"/>
              <w:marRight w:val="0"/>
              <w:marTop w:val="0"/>
              <w:marBottom w:val="0"/>
              <w:divBdr>
                <w:top w:val="none" w:sz="0" w:space="0" w:color="auto"/>
                <w:left w:val="none" w:sz="0" w:space="0" w:color="auto"/>
                <w:bottom w:val="none" w:sz="0" w:space="0" w:color="auto"/>
                <w:right w:val="none" w:sz="0" w:space="0" w:color="auto"/>
              </w:divBdr>
            </w:div>
          </w:divsChild>
        </w:div>
        <w:div w:id="1338343196">
          <w:marLeft w:val="0"/>
          <w:marRight w:val="0"/>
          <w:marTop w:val="0"/>
          <w:marBottom w:val="0"/>
          <w:divBdr>
            <w:top w:val="none" w:sz="0" w:space="0" w:color="auto"/>
            <w:left w:val="none" w:sz="0" w:space="0" w:color="auto"/>
            <w:bottom w:val="none" w:sz="0" w:space="0" w:color="auto"/>
            <w:right w:val="none" w:sz="0" w:space="0" w:color="auto"/>
          </w:divBdr>
          <w:divsChild>
            <w:div w:id="831218010">
              <w:marLeft w:val="0"/>
              <w:marRight w:val="0"/>
              <w:marTop w:val="0"/>
              <w:marBottom w:val="0"/>
              <w:divBdr>
                <w:top w:val="none" w:sz="0" w:space="0" w:color="auto"/>
                <w:left w:val="none" w:sz="0" w:space="0" w:color="auto"/>
                <w:bottom w:val="none" w:sz="0" w:space="0" w:color="auto"/>
                <w:right w:val="none" w:sz="0" w:space="0" w:color="auto"/>
              </w:divBdr>
            </w:div>
          </w:divsChild>
        </w:div>
        <w:div w:id="562298898">
          <w:marLeft w:val="0"/>
          <w:marRight w:val="0"/>
          <w:marTop w:val="0"/>
          <w:marBottom w:val="0"/>
          <w:divBdr>
            <w:top w:val="none" w:sz="0" w:space="0" w:color="auto"/>
            <w:left w:val="none" w:sz="0" w:space="0" w:color="auto"/>
            <w:bottom w:val="none" w:sz="0" w:space="0" w:color="auto"/>
            <w:right w:val="none" w:sz="0" w:space="0" w:color="auto"/>
          </w:divBdr>
          <w:divsChild>
            <w:div w:id="2091342752">
              <w:marLeft w:val="0"/>
              <w:marRight w:val="0"/>
              <w:marTop w:val="0"/>
              <w:marBottom w:val="0"/>
              <w:divBdr>
                <w:top w:val="none" w:sz="0" w:space="0" w:color="auto"/>
                <w:left w:val="none" w:sz="0" w:space="0" w:color="auto"/>
                <w:bottom w:val="none" w:sz="0" w:space="0" w:color="auto"/>
                <w:right w:val="none" w:sz="0" w:space="0" w:color="auto"/>
              </w:divBdr>
            </w:div>
          </w:divsChild>
        </w:div>
        <w:div w:id="811026004">
          <w:marLeft w:val="0"/>
          <w:marRight w:val="0"/>
          <w:marTop w:val="0"/>
          <w:marBottom w:val="0"/>
          <w:divBdr>
            <w:top w:val="none" w:sz="0" w:space="0" w:color="auto"/>
            <w:left w:val="none" w:sz="0" w:space="0" w:color="auto"/>
            <w:bottom w:val="none" w:sz="0" w:space="0" w:color="auto"/>
            <w:right w:val="none" w:sz="0" w:space="0" w:color="auto"/>
          </w:divBdr>
          <w:divsChild>
            <w:div w:id="705177751">
              <w:marLeft w:val="0"/>
              <w:marRight w:val="0"/>
              <w:marTop w:val="0"/>
              <w:marBottom w:val="0"/>
              <w:divBdr>
                <w:top w:val="none" w:sz="0" w:space="0" w:color="auto"/>
                <w:left w:val="none" w:sz="0" w:space="0" w:color="auto"/>
                <w:bottom w:val="none" w:sz="0" w:space="0" w:color="auto"/>
                <w:right w:val="none" w:sz="0" w:space="0" w:color="auto"/>
              </w:divBdr>
            </w:div>
          </w:divsChild>
        </w:div>
        <w:div w:id="137380059">
          <w:marLeft w:val="0"/>
          <w:marRight w:val="0"/>
          <w:marTop w:val="0"/>
          <w:marBottom w:val="0"/>
          <w:divBdr>
            <w:top w:val="none" w:sz="0" w:space="0" w:color="auto"/>
            <w:left w:val="none" w:sz="0" w:space="0" w:color="auto"/>
            <w:bottom w:val="none" w:sz="0" w:space="0" w:color="auto"/>
            <w:right w:val="none" w:sz="0" w:space="0" w:color="auto"/>
          </w:divBdr>
          <w:divsChild>
            <w:div w:id="618799113">
              <w:marLeft w:val="0"/>
              <w:marRight w:val="0"/>
              <w:marTop w:val="0"/>
              <w:marBottom w:val="0"/>
              <w:divBdr>
                <w:top w:val="none" w:sz="0" w:space="0" w:color="auto"/>
                <w:left w:val="none" w:sz="0" w:space="0" w:color="auto"/>
                <w:bottom w:val="none" w:sz="0" w:space="0" w:color="auto"/>
                <w:right w:val="none" w:sz="0" w:space="0" w:color="auto"/>
              </w:divBdr>
            </w:div>
          </w:divsChild>
        </w:div>
        <w:div w:id="2129741489">
          <w:marLeft w:val="0"/>
          <w:marRight w:val="0"/>
          <w:marTop w:val="0"/>
          <w:marBottom w:val="0"/>
          <w:divBdr>
            <w:top w:val="none" w:sz="0" w:space="0" w:color="auto"/>
            <w:left w:val="none" w:sz="0" w:space="0" w:color="auto"/>
            <w:bottom w:val="none" w:sz="0" w:space="0" w:color="auto"/>
            <w:right w:val="none" w:sz="0" w:space="0" w:color="auto"/>
          </w:divBdr>
          <w:divsChild>
            <w:div w:id="586157977">
              <w:marLeft w:val="0"/>
              <w:marRight w:val="0"/>
              <w:marTop w:val="0"/>
              <w:marBottom w:val="0"/>
              <w:divBdr>
                <w:top w:val="none" w:sz="0" w:space="0" w:color="auto"/>
                <w:left w:val="none" w:sz="0" w:space="0" w:color="auto"/>
                <w:bottom w:val="none" w:sz="0" w:space="0" w:color="auto"/>
                <w:right w:val="none" w:sz="0" w:space="0" w:color="auto"/>
              </w:divBdr>
            </w:div>
          </w:divsChild>
        </w:div>
        <w:div w:id="2130927173">
          <w:marLeft w:val="0"/>
          <w:marRight w:val="0"/>
          <w:marTop w:val="0"/>
          <w:marBottom w:val="0"/>
          <w:divBdr>
            <w:top w:val="none" w:sz="0" w:space="0" w:color="auto"/>
            <w:left w:val="none" w:sz="0" w:space="0" w:color="auto"/>
            <w:bottom w:val="none" w:sz="0" w:space="0" w:color="auto"/>
            <w:right w:val="none" w:sz="0" w:space="0" w:color="auto"/>
          </w:divBdr>
          <w:divsChild>
            <w:div w:id="65423038">
              <w:marLeft w:val="0"/>
              <w:marRight w:val="0"/>
              <w:marTop w:val="0"/>
              <w:marBottom w:val="0"/>
              <w:divBdr>
                <w:top w:val="none" w:sz="0" w:space="0" w:color="auto"/>
                <w:left w:val="none" w:sz="0" w:space="0" w:color="auto"/>
                <w:bottom w:val="none" w:sz="0" w:space="0" w:color="auto"/>
                <w:right w:val="none" w:sz="0" w:space="0" w:color="auto"/>
              </w:divBdr>
            </w:div>
          </w:divsChild>
        </w:div>
        <w:div w:id="1205757105">
          <w:marLeft w:val="0"/>
          <w:marRight w:val="0"/>
          <w:marTop w:val="0"/>
          <w:marBottom w:val="0"/>
          <w:divBdr>
            <w:top w:val="none" w:sz="0" w:space="0" w:color="auto"/>
            <w:left w:val="none" w:sz="0" w:space="0" w:color="auto"/>
            <w:bottom w:val="none" w:sz="0" w:space="0" w:color="auto"/>
            <w:right w:val="none" w:sz="0" w:space="0" w:color="auto"/>
          </w:divBdr>
          <w:divsChild>
            <w:div w:id="734622494">
              <w:marLeft w:val="0"/>
              <w:marRight w:val="0"/>
              <w:marTop w:val="0"/>
              <w:marBottom w:val="0"/>
              <w:divBdr>
                <w:top w:val="none" w:sz="0" w:space="0" w:color="auto"/>
                <w:left w:val="none" w:sz="0" w:space="0" w:color="auto"/>
                <w:bottom w:val="none" w:sz="0" w:space="0" w:color="auto"/>
                <w:right w:val="none" w:sz="0" w:space="0" w:color="auto"/>
              </w:divBdr>
            </w:div>
            <w:div w:id="1983348166">
              <w:marLeft w:val="0"/>
              <w:marRight w:val="0"/>
              <w:marTop w:val="0"/>
              <w:marBottom w:val="0"/>
              <w:divBdr>
                <w:top w:val="none" w:sz="0" w:space="0" w:color="auto"/>
                <w:left w:val="none" w:sz="0" w:space="0" w:color="auto"/>
                <w:bottom w:val="none" w:sz="0" w:space="0" w:color="auto"/>
                <w:right w:val="none" w:sz="0" w:space="0" w:color="auto"/>
              </w:divBdr>
            </w:div>
            <w:div w:id="72357537">
              <w:marLeft w:val="0"/>
              <w:marRight w:val="0"/>
              <w:marTop w:val="0"/>
              <w:marBottom w:val="0"/>
              <w:divBdr>
                <w:top w:val="none" w:sz="0" w:space="0" w:color="auto"/>
                <w:left w:val="none" w:sz="0" w:space="0" w:color="auto"/>
                <w:bottom w:val="none" w:sz="0" w:space="0" w:color="auto"/>
                <w:right w:val="none" w:sz="0" w:space="0" w:color="auto"/>
              </w:divBdr>
            </w:div>
            <w:div w:id="1328903703">
              <w:marLeft w:val="0"/>
              <w:marRight w:val="0"/>
              <w:marTop w:val="0"/>
              <w:marBottom w:val="0"/>
              <w:divBdr>
                <w:top w:val="none" w:sz="0" w:space="0" w:color="auto"/>
                <w:left w:val="none" w:sz="0" w:space="0" w:color="auto"/>
                <w:bottom w:val="none" w:sz="0" w:space="0" w:color="auto"/>
                <w:right w:val="none" w:sz="0" w:space="0" w:color="auto"/>
              </w:divBdr>
            </w:div>
            <w:div w:id="563105154">
              <w:marLeft w:val="0"/>
              <w:marRight w:val="0"/>
              <w:marTop w:val="0"/>
              <w:marBottom w:val="0"/>
              <w:divBdr>
                <w:top w:val="none" w:sz="0" w:space="0" w:color="auto"/>
                <w:left w:val="none" w:sz="0" w:space="0" w:color="auto"/>
                <w:bottom w:val="none" w:sz="0" w:space="0" w:color="auto"/>
                <w:right w:val="none" w:sz="0" w:space="0" w:color="auto"/>
              </w:divBdr>
            </w:div>
            <w:div w:id="741484045">
              <w:marLeft w:val="0"/>
              <w:marRight w:val="0"/>
              <w:marTop w:val="0"/>
              <w:marBottom w:val="0"/>
              <w:divBdr>
                <w:top w:val="none" w:sz="0" w:space="0" w:color="auto"/>
                <w:left w:val="none" w:sz="0" w:space="0" w:color="auto"/>
                <w:bottom w:val="none" w:sz="0" w:space="0" w:color="auto"/>
                <w:right w:val="none" w:sz="0" w:space="0" w:color="auto"/>
              </w:divBdr>
            </w:div>
            <w:div w:id="1505583262">
              <w:marLeft w:val="0"/>
              <w:marRight w:val="0"/>
              <w:marTop w:val="0"/>
              <w:marBottom w:val="0"/>
              <w:divBdr>
                <w:top w:val="none" w:sz="0" w:space="0" w:color="auto"/>
                <w:left w:val="none" w:sz="0" w:space="0" w:color="auto"/>
                <w:bottom w:val="none" w:sz="0" w:space="0" w:color="auto"/>
                <w:right w:val="none" w:sz="0" w:space="0" w:color="auto"/>
              </w:divBdr>
            </w:div>
            <w:div w:id="890456442">
              <w:marLeft w:val="0"/>
              <w:marRight w:val="0"/>
              <w:marTop w:val="0"/>
              <w:marBottom w:val="0"/>
              <w:divBdr>
                <w:top w:val="none" w:sz="0" w:space="0" w:color="auto"/>
                <w:left w:val="none" w:sz="0" w:space="0" w:color="auto"/>
                <w:bottom w:val="none" w:sz="0" w:space="0" w:color="auto"/>
                <w:right w:val="none" w:sz="0" w:space="0" w:color="auto"/>
              </w:divBdr>
            </w:div>
            <w:div w:id="1936161659">
              <w:marLeft w:val="0"/>
              <w:marRight w:val="0"/>
              <w:marTop w:val="0"/>
              <w:marBottom w:val="0"/>
              <w:divBdr>
                <w:top w:val="none" w:sz="0" w:space="0" w:color="auto"/>
                <w:left w:val="none" w:sz="0" w:space="0" w:color="auto"/>
                <w:bottom w:val="none" w:sz="0" w:space="0" w:color="auto"/>
                <w:right w:val="none" w:sz="0" w:space="0" w:color="auto"/>
              </w:divBdr>
            </w:div>
            <w:div w:id="1562134485">
              <w:marLeft w:val="0"/>
              <w:marRight w:val="0"/>
              <w:marTop w:val="0"/>
              <w:marBottom w:val="0"/>
              <w:divBdr>
                <w:top w:val="none" w:sz="0" w:space="0" w:color="auto"/>
                <w:left w:val="none" w:sz="0" w:space="0" w:color="auto"/>
                <w:bottom w:val="none" w:sz="0" w:space="0" w:color="auto"/>
                <w:right w:val="none" w:sz="0" w:space="0" w:color="auto"/>
              </w:divBdr>
            </w:div>
            <w:div w:id="402603730">
              <w:marLeft w:val="0"/>
              <w:marRight w:val="0"/>
              <w:marTop w:val="0"/>
              <w:marBottom w:val="0"/>
              <w:divBdr>
                <w:top w:val="none" w:sz="0" w:space="0" w:color="auto"/>
                <w:left w:val="none" w:sz="0" w:space="0" w:color="auto"/>
                <w:bottom w:val="none" w:sz="0" w:space="0" w:color="auto"/>
                <w:right w:val="none" w:sz="0" w:space="0" w:color="auto"/>
              </w:divBdr>
            </w:div>
            <w:div w:id="465777542">
              <w:marLeft w:val="0"/>
              <w:marRight w:val="0"/>
              <w:marTop w:val="0"/>
              <w:marBottom w:val="0"/>
              <w:divBdr>
                <w:top w:val="none" w:sz="0" w:space="0" w:color="auto"/>
                <w:left w:val="none" w:sz="0" w:space="0" w:color="auto"/>
                <w:bottom w:val="none" w:sz="0" w:space="0" w:color="auto"/>
                <w:right w:val="none" w:sz="0" w:space="0" w:color="auto"/>
              </w:divBdr>
            </w:div>
            <w:div w:id="1157846548">
              <w:marLeft w:val="0"/>
              <w:marRight w:val="0"/>
              <w:marTop w:val="0"/>
              <w:marBottom w:val="0"/>
              <w:divBdr>
                <w:top w:val="none" w:sz="0" w:space="0" w:color="auto"/>
                <w:left w:val="none" w:sz="0" w:space="0" w:color="auto"/>
                <w:bottom w:val="none" w:sz="0" w:space="0" w:color="auto"/>
                <w:right w:val="none" w:sz="0" w:space="0" w:color="auto"/>
              </w:divBdr>
            </w:div>
            <w:div w:id="1660112576">
              <w:marLeft w:val="0"/>
              <w:marRight w:val="0"/>
              <w:marTop w:val="0"/>
              <w:marBottom w:val="0"/>
              <w:divBdr>
                <w:top w:val="none" w:sz="0" w:space="0" w:color="auto"/>
                <w:left w:val="none" w:sz="0" w:space="0" w:color="auto"/>
                <w:bottom w:val="none" w:sz="0" w:space="0" w:color="auto"/>
                <w:right w:val="none" w:sz="0" w:space="0" w:color="auto"/>
              </w:divBdr>
            </w:div>
          </w:divsChild>
        </w:div>
        <w:div w:id="1466851607">
          <w:marLeft w:val="0"/>
          <w:marRight w:val="0"/>
          <w:marTop w:val="0"/>
          <w:marBottom w:val="0"/>
          <w:divBdr>
            <w:top w:val="none" w:sz="0" w:space="0" w:color="auto"/>
            <w:left w:val="none" w:sz="0" w:space="0" w:color="auto"/>
            <w:bottom w:val="none" w:sz="0" w:space="0" w:color="auto"/>
            <w:right w:val="none" w:sz="0" w:space="0" w:color="auto"/>
          </w:divBdr>
          <w:divsChild>
            <w:div w:id="1972129686">
              <w:marLeft w:val="0"/>
              <w:marRight w:val="0"/>
              <w:marTop w:val="0"/>
              <w:marBottom w:val="0"/>
              <w:divBdr>
                <w:top w:val="none" w:sz="0" w:space="0" w:color="auto"/>
                <w:left w:val="none" w:sz="0" w:space="0" w:color="auto"/>
                <w:bottom w:val="none" w:sz="0" w:space="0" w:color="auto"/>
                <w:right w:val="none" w:sz="0" w:space="0" w:color="auto"/>
              </w:divBdr>
            </w:div>
          </w:divsChild>
        </w:div>
        <w:div w:id="1951623429">
          <w:marLeft w:val="0"/>
          <w:marRight w:val="0"/>
          <w:marTop w:val="0"/>
          <w:marBottom w:val="0"/>
          <w:divBdr>
            <w:top w:val="none" w:sz="0" w:space="0" w:color="auto"/>
            <w:left w:val="none" w:sz="0" w:space="0" w:color="auto"/>
            <w:bottom w:val="none" w:sz="0" w:space="0" w:color="auto"/>
            <w:right w:val="none" w:sz="0" w:space="0" w:color="auto"/>
          </w:divBdr>
          <w:divsChild>
            <w:div w:id="1233271608">
              <w:marLeft w:val="0"/>
              <w:marRight w:val="0"/>
              <w:marTop w:val="0"/>
              <w:marBottom w:val="0"/>
              <w:divBdr>
                <w:top w:val="none" w:sz="0" w:space="0" w:color="auto"/>
                <w:left w:val="none" w:sz="0" w:space="0" w:color="auto"/>
                <w:bottom w:val="none" w:sz="0" w:space="0" w:color="auto"/>
                <w:right w:val="none" w:sz="0" w:space="0" w:color="auto"/>
              </w:divBdr>
            </w:div>
          </w:divsChild>
        </w:div>
        <w:div w:id="292565779">
          <w:marLeft w:val="0"/>
          <w:marRight w:val="0"/>
          <w:marTop w:val="0"/>
          <w:marBottom w:val="0"/>
          <w:divBdr>
            <w:top w:val="none" w:sz="0" w:space="0" w:color="auto"/>
            <w:left w:val="none" w:sz="0" w:space="0" w:color="auto"/>
            <w:bottom w:val="none" w:sz="0" w:space="0" w:color="auto"/>
            <w:right w:val="none" w:sz="0" w:space="0" w:color="auto"/>
          </w:divBdr>
          <w:divsChild>
            <w:div w:id="448739529">
              <w:marLeft w:val="0"/>
              <w:marRight w:val="0"/>
              <w:marTop w:val="0"/>
              <w:marBottom w:val="0"/>
              <w:divBdr>
                <w:top w:val="none" w:sz="0" w:space="0" w:color="auto"/>
                <w:left w:val="none" w:sz="0" w:space="0" w:color="auto"/>
                <w:bottom w:val="none" w:sz="0" w:space="0" w:color="auto"/>
                <w:right w:val="none" w:sz="0" w:space="0" w:color="auto"/>
              </w:divBdr>
            </w:div>
          </w:divsChild>
        </w:div>
        <w:div w:id="1836725260">
          <w:marLeft w:val="0"/>
          <w:marRight w:val="0"/>
          <w:marTop w:val="0"/>
          <w:marBottom w:val="0"/>
          <w:divBdr>
            <w:top w:val="none" w:sz="0" w:space="0" w:color="auto"/>
            <w:left w:val="none" w:sz="0" w:space="0" w:color="auto"/>
            <w:bottom w:val="none" w:sz="0" w:space="0" w:color="auto"/>
            <w:right w:val="none" w:sz="0" w:space="0" w:color="auto"/>
          </w:divBdr>
          <w:divsChild>
            <w:div w:id="2017264086">
              <w:marLeft w:val="0"/>
              <w:marRight w:val="0"/>
              <w:marTop w:val="0"/>
              <w:marBottom w:val="0"/>
              <w:divBdr>
                <w:top w:val="none" w:sz="0" w:space="0" w:color="auto"/>
                <w:left w:val="none" w:sz="0" w:space="0" w:color="auto"/>
                <w:bottom w:val="none" w:sz="0" w:space="0" w:color="auto"/>
                <w:right w:val="none" w:sz="0" w:space="0" w:color="auto"/>
              </w:divBdr>
            </w:div>
          </w:divsChild>
        </w:div>
        <w:div w:id="625818729">
          <w:marLeft w:val="0"/>
          <w:marRight w:val="0"/>
          <w:marTop w:val="0"/>
          <w:marBottom w:val="0"/>
          <w:divBdr>
            <w:top w:val="none" w:sz="0" w:space="0" w:color="auto"/>
            <w:left w:val="none" w:sz="0" w:space="0" w:color="auto"/>
            <w:bottom w:val="none" w:sz="0" w:space="0" w:color="auto"/>
            <w:right w:val="none" w:sz="0" w:space="0" w:color="auto"/>
          </w:divBdr>
          <w:divsChild>
            <w:div w:id="1489059115">
              <w:marLeft w:val="0"/>
              <w:marRight w:val="0"/>
              <w:marTop w:val="0"/>
              <w:marBottom w:val="0"/>
              <w:divBdr>
                <w:top w:val="none" w:sz="0" w:space="0" w:color="auto"/>
                <w:left w:val="none" w:sz="0" w:space="0" w:color="auto"/>
                <w:bottom w:val="none" w:sz="0" w:space="0" w:color="auto"/>
                <w:right w:val="none" w:sz="0" w:space="0" w:color="auto"/>
              </w:divBdr>
            </w:div>
          </w:divsChild>
        </w:div>
        <w:div w:id="1930121173">
          <w:marLeft w:val="0"/>
          <w:marRight w:val="0"/>
          <w:marTop w:val="0"/>
          <w:marBottom w:val="0"/>
          <w:divBdr>
            <w:top w:val="none" w:sz="0" w:space="0" w:color="auto"/>
            <w:left w:val="none" w:sz="0" w:space="0" w:color="auto"/>
            <w:bottom w:val="none" w:sz="0" w:space="0" w:color="auto"/>
            <w:right w:val="none" w:sz="0" w:space="0" w:color="auto"/>
          </w:divBdr>
          <w:divsChild>
            <w:div w:id="611202952">
              <w:marLeft w:val="0"/>
              <w:marRight w:val="0"/>
              <w:marTop w:val="0"/>
              <w:marBottom w:val="0"/>
              <w:divBdr>
                <w:top w:val="none" w:sz="0" w:space="0" w:color="auto"/>
                <w:left w:val="none" w:sz="0" w:space="0" w:color="auto"/>
                <w:bottom w:val="none" w:sz="0" w:space="0" w:color="auto"/>
                <w:right w:val="none" w:sz="0" w:space="0" w:color="auto"/>
              </w:divBdr>
            </w:div>
          </w:divsChild>
        </w:div>
        <w:div w:id="1216115468">
          <w:marLeft w:val="0"/>
          <w:marRight w:val="0"/>
          <w:marTop w:val="0"/>
          <w:marBottom w:val="0"/>
          <w:divBdr>
            <w:top w:val="none" w:sz="0" w:space="0" w:color="auto"/>
            <w:left w:val="none" w:sz="0" w:space="0" w:color="auto"/>
            <w:bottom w:val="none" w:sz="0" w:space="0" w:color="auto"/>
            <w:right w:val="none" w:sz="0" w:space="0" w:color="auto"/>
          </w:divBdr>
          <w:divsChild>
            <w:div w:id="807671818">
              <w:marLeft w:val="0"/>
              <w:marRight w:val="0"/>
              <w:marTop w:val="0"/>
              <w:marBottom w:val="0"/>
              <w:divBdr>
                <w:top w:val="none" w:sz="0" w:space="0" w:color="auto"/>
                <w:left w:val="none" w:sz="0" w:space="0" w:color="auto"/>
                <w:bottom w:val="none" w:sz="0" w:space="0" w:color="auto"/>
                <w:right w:val="none" w:sz="0" w:space="0" w:color="auto"/>
              </w:divBdr>
            </w:div>
          </w:divsChild>
        </w:div>
        <w:div w:id="74667729">
          <w:marLeft w:val="0"/>
          <w:marRight w:val="0"/>
          <w:marTop w:val="0"/>
          <w:marBottom w:val="0"/>
          <w:divBdr>
            <w:top w:val="none" w:sz="0" w:space="0" w:color="auto"/>
            <w:left w:val="none" w:sz="0" w:space="0" w:color="auto"/>
            <w:bottom w:val="none" w:sz="0" w:space="0" w:color="auto"/>
            <w:right w:val="none" w:sz="0" w:space="0" w:color="auto"/>
          </w:divBdr>
          <w:divsChild>
            <w:div w:id="92290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16958">
      <w:bodyDiv w:val="1"/>
      <w:marLeft w:val="0"/>
      <w:marRight w:val="0"/>
      <w:marTop w:val="0"/>
      <w:marBottom w:val="0"/>
      <w:divBdr>
        <w:top w:val="none" w:sz="0" w:space="0" w:color="auto"/>
        <w:left w:val="none" w:sz="0" w:space="0" w:color="auto"/>
        <w:bottom w:val="none" w:sz="0" w:space="0" w:color="auto"/>
        <w:right w:val="none" w:sz="0" w:space="0" w:color="auto"/>
      </w:divBdr>
    </w:div>
    <w:div w:id="726489513">
      <w:bodyDiv w:val="1"/>
      <w:marLeft w:val="0"/>
      <w:marRight w:val="0"/>
      <w:marTop w:val="0"/>
      <w:marBottom w:val="0"/>
      <w:divBdr>
        <w:top w:val="none" w:sz="0" w:space="0" w:color="auto"/>
        <w:left w:val="none" w:sz="0" w:space="0" w:color="auto"/>
        <w:bottom w:val="none" w:sz="0" w:space="0" w:color="auto"/>
        <w:right w:val="none" w:sz="0" w:space="0" w:color="auto"/>
      </w:divBdr>
    </w:div>
    <w:div w:id="726682198">
      <w:bodyDiv w:val="1"/>
      <w:marLeft w:val="0"/>
      <w:marRight w:val="0"/>
      <w:marTop w:val="0"/>
      <w:marBottom w:val="0"/>
      <w:divBdr>
        <w:top w:val="none" w:sz="0" w:space="0" w:color="auto"/>
        <w:left w:val="none" w:sz="0" w:space="0" w:color="auto"/>
        <w:bottom w:val="none" w:sz="0" w:space="0" w:color="auto"/>
        <w:right w:val="none" w:sz="0" w:space="0" w:color="auto"/>
      </w:divBdr>
      <w:divsChild>
        <w:div w:id="772240427">
          <w:marLeft w:val="0"/>
          <w:marRight w:val="0"/>
          <w:marTop w:val="0"/>
          <w:marBottom w:val="0"/>
          <w:divBdr>
            <w:top w:val="none" w:sz="0" w:space="0" w:color="auto"/>
            <w:left w:val="none" w:sz="0" w:space="0" w:color="auto"/>
            <w:bottom w:val="none" w:sz="0" w:space="0" w:color="auto"/>
            <w:right w:val="none" w:sz="0" w:space="0" w:color="auto"/>
          </w:divBdr>
          <w:divsChild>
            <w:div w:id="1553078832">
              <w:marLeft w:val="0"/>
              <w:marRight w:val="0"/>
              <w:marTop w:val="0"/>
              <w:marBottom w:val="0"/>
              <w:divBdr>
                <w:top w:val="none" w:sz="0" w:space="0" w:color="auto"/>
                <w:left w:val="none" w:sz="0" w:space="0" w:color="auto"/>
                <w:bottom w:val="none" w:sz="0" w:space="0" w:color="auto"/>
                <w:right w:val="none" w:sz="0" w:space="0" w:color="auto"/>
              </w:divBdr>
            </w:div>
          </w:divsChild>
        </w:div>
        <w:div w:id="672293610">
          <w:marLeft w:val="0"/>
          <w:marRight w:val="0"/>
          <w:marTop w:val="0"/>
          <w:marBottom w:val="0"/>
          <w:divBdr>
            <w:top w:val="none" w:sz="0" w:space="0" w:color="auto"/>
            <w:left w:val="none" w:sz="0" w:space="0" w:color="auto"/>
            <w:bottom w:val="none" w:sz="0" w:space="0" w:color="auto"/>
            <w:right w:val="none" w:sz="0" w:space="0" w:color="auto"/>
          </w:divBdr>
          <w:divsChild>
            <w:div w:id="939795633">
              <w:marLeft w:val="0"/>
              <w:marRight w:val="0"/>
              <w:marTop w:val="0"/>
              <w:marBottom w:val="0"/>
              <w:divBdr>
                <w:top w:val="none" w:sz="0" w:space="0" w:color="auto"/>
                <w:left w:val="none" w:sz="0" w:space="0" w:color="auto"/>
                <w:bottom w:val="none" w:sz="0" w:space="0" w:color="auto"/>
                <w:right w:val="none" w:sz="0" w:space="0" w:color="auto"/>
              </w:divBdr>
            </w:div>
          </w:divsChild>
        </w:div>
        <w:div w:id="618947856">
          <w:marLeft w:val="0"/>
          <w:marRight w:val="0"/>
          <w:marTop w:val="0"/>
          <w:marBottom w:val="0"/>
          <w:divBdr>
            <w:top w:val="none" w:sz="0" w:space="0" w:color="auto"/>
            <w:left w:val="none" w:sz="0" w:space="0" w:color="auto"/>
            <w:bottom w:val="none" w:sz="0" w:space="0" w:color="auto"/>
            <w:right w:val="none" w:sz="0" w:space="0" w:color="auto"/>
          </w:divBdr>
          <w:divsChild>
            <w:div w:id="1511531216">
              <w:marLeft w:val="0"/>
              <w:marRight w:val="0"/>
              <w:marTop w:val="0"/>
              <w:marBottom w:val="0"/>
              <w:divBdr>
                <w:top w:val="none" w:sz="0" w:space="0" w:color="auto"/>
                <w:left w:val="none" w:sz="0" w:space="0" w:color="auto"/>
                <w:bottom w:val="none" w:sz="0" w:space="0" w:color="auto"/>
                <w:right w:val="none" w:sz="0" w:space="0" w:color="auto"/>
              </w:divBdr>
            </w:div>
          </w:divsChild>
        </w:div>
        <w:div w:id="1086194658">
          <w:marLeft w:val="0"/>
          <w:marRight w:val="0"/>
          <w:marTop w:val="0"/>
          <w:marBottom w:val="0"/>
          <w:divBdr>
            <w:top w:val="none" w:sz="0" w:space="0" w:color="auto"/>
            <w:left w:val="none" w:sz="0" w:space="0" w:color="auto"/>
            <w:bottom w:val="none" w:sz="0" w:space="0" w:color="auto"/>
            <w:right w:val="none" w:sz="0" w:space="0" w:color="auto"/>
          </w:divBdr>
          <w:divsChild>
            <w:div w:id="1331912175">
              <w:marLeft w:val="0"/>
              <w:marRight w:val="0"/>
              <w:marTop w:val="0"/>
              <w:marBottom w:val="0"/>
              <w:divBdr>
                <w:top w:val="none" w:sz="0" w:space="0" w:color="auto"/>
                <w:left w:val="none" w:sz="0" w:space="0" w:color="auto"/>
                <w:bottom w:val="none" w:sz="0" w:space="0" w:color="auto"/>
                <w:right w:val="none" w:sz="0" w:space="0" w:color="auto"/>
              </w:divBdr>
            </w:div>
          </w:divsChild>
        </w:div>
        <w:div w:id="1533688635">
          <w:marLeft w:val="0"/>
          <w:marRight w:val="0"/>
          <w:marTop w:val="0"/>
          <w:marBottom w:val="0"/>
          <w:divBdr>
            <w:top w:val="none" w:sz="0" w:space="0" w:color="auto"/>
            <w:left w:val="none" w:sz="0" w:space="0" w:color="auto"/>
            <w:bottom w:val="none" w:sz="0" w:space="0" w:color="auto"/>
            <w:right w:val="none" w:sz="0" w:space="0" w:color="auto"/>
          </w:divBdr>
          <w:divsChild>
            <w:div w:id="279455435">
              <w:marLeft w:val="0"/>
              <w:marRight w:val="0"/>
              <w:marTop w:val="0"/>
              <w:marBottom w:val="0"/>
              <w:divBdr>
                <w:top w:val="none" w:sz="0" w:space="0" w:color="auto"/>
                <w:left w:val="none" w:sz="0" w:space="0" w:color="auto"/>
                <w:bottom w:val="none" w:sz="0" w:space="0" w:color="auto"/>
                <w:right w:val="none" w:sz="0" w:space="0" w:color="auto"/>
              </w:divBdr>
            </w:div>
          </w:divsChild>
        </w:div>
        <w:div w:id="754936552">
          <w:marLeft w:val="0"/>
          <w:marRight w:val="0"/>
          <w:marTop w:val="0"/>
          <w:marBottom w:val="0"/>
          <w:divBdr>
            <w:top w:val="none" w:sz="0" w:space="0" w:color="auto"/>
            <w:left w:val="none" w:sz="0" w:space="0" w:color="auto"/>
            <w:bottom w:val="none" w:sz="0" w:space="0" w:color="auto"/>
            <w:right w:val="none" w:sz="0" w:space="0" w:color="auto"/>
          </w:divBdr>
          <w:divsChild>
            <w:div w:id="1829787942">
              <w:marLeft w:val="0"/>
              <w:marRight w:val="0"/>
              <w:marTop w:val="0"/>
              <w:marBottom w:val="0"/>
              <w:divBdr>
                <w:top w:val="none" w:sz="0" w:space="0" w:color="auto"/>
                <w:left w:val="none" w:sz="0" w:space="0" w:color="auto"/>
                <w:bottom w:val="none" w:sz="0" w:space="0" w:color="auto"/>
                <w:right w:val="none" w:sz="0" w:space="0" w:color="auto"/>
              </w:divBdr>
            </w:div>
          </w:divsChild>
        </w:div>
        <w:div w:id="321272258">
          <w:marLeft w:val="0"/>
          <w:marRight w:val="0"/>
          <w:marTop w:val="0"/>
          <w:marBottom w:val="0"/>
          <w:divBdr>
            <w:top w:val="none" w:sz="0" w:space="0" w:color="auto"/>
            <w:left w:val="none" w:sz="0" w:space="0" w:color="auto"/>
            <w:bottom w:val="none" w:sz="0" w:space="0" w:color="auto"/>
            <w:right w:val="none" w:sz="0" w:space="0" w:color="auto"/>
          </w:divBdr>
          <w:divsChild>
            <w:div w:id="2121756450">
              <w:marLeft w:val="0"/>
              <w:marRight w:val="0"/>
              <w:marTop w:val="0"/>
              <w:marBottom w:val="0"/>
              <w:divBdr>
                <w:top w:val="none" w:sz="0" w:space="0" w:color="auto"/>
                <w:left w:val="none" w:sz="0" w:space="0" w:color="auto"/>
                <w:bottom w:val="none" w:sz="0" w:space="0" w:color="auto"/>
                <w:right w:val="none" w:sz="0" w:space="0" w:color="auto"/>
              </w:divBdr>
            </w:div>
          </w:divsChild>
        </w:div>
        <w:div w:id="30419641">
          <w:marLeft w:val="0"/>
          <w:marRight w:val="0"/>
          <w:marTop w:val="0"/>
          <w:marBottom w:val="0"/>
          <w:divBdr>
            <w:top w:val="none" w:sz="0" w:space="0" w:color="auto"/>
            <w:left w:val="none" w:sz="0" w:space="0" w:color="auto"/>
            <w:bottom w:val="none" w:sz="0" w:space="0" w:color="auto"/>
            <w:right w:val="none" w:sz="0" w:space="0" w:color="auto"/>
          </w:divBdr>
          <w:divsChild>
            <w:div w:id="1765495854">
              <w:marLeft w:val="0"/>
              <w:marRight w:val="0"/>
              <w:marTop w:val="0"/>
              <w:marBottom w:val="0"/>
              <w:divBdr>
                <w:top w:val="none" w:sz="0" w:space="0" w:color="auto"/>
                <w:left w:val="none" w:sz="0" w:space="0" w:color="auto"/>
                <w:bottom w:val="none" w:sz="0" w:space="0" w:color="auto"/>
                <w:right w:val="none" w:sz="0" w:space="0" w:color="auto"/>
              </w:divBdr>
            </w:div>
          </w:divsChild>
        </w:div>
        <w:div w:id="215626872">
          <w:marLeft w:val="0"/>
          <w:marRight w:val="0"/>
          <w:marTop w:val="0"/>
          <w:marBottom w:val="0"/>
          <w:divBdr>
            <w:top w:val="none" w:sz="0" w:space="0" w:color="auto"/>
            <w:left w:val="none" w:sz="0" w:space="0" w:color="auto"/>
            <w:bottom w:val="none" w:sz="0" w:space="0" w:color="auto"/>
            <w:right w:val="none" w:sz="0" w:space="0" w:color="auto"/>
          </w:divBdr>
          <w:divsChild>
            <w:div w:id="495460668">
              <w:marLeft w:val="0"/>
              <w:marRight w:val="0"/>
              <w:marTop w:val="0"/>
              <w:marBottom w:val="0"/>
              <w:divBdr>
                <w:top w:val="none" w:sz="0" w:space="0" w:color="auto"/>
                <w:left w:val="none" w:sz="0" w:space="0" w:color="auto"/>
                <w:bottom w:val="none" w:sz="0" w:space="0" w:color="auto"/>
                <w:right w:val="none" w:sz="0" w:space="0" w:color="auto"/>
              </w:divBdr>
            </w:div>
            <w:div w:id="382415008">
              <w:marLeft w:val="0"/>
              <w:marRight w:val="0"/>
              <w:marTop w:val="0"/>
              <w:marBottom w:val="0"/>
              <w:divBdr>
                <w:top w:val="none" w:sz="0" w:space="0" w:color="auto"/>
                <w:left w:val="none" w:sz="0" w:space="0" w:color="auto"/>
                <w:bottom w:val="none" w:sz="0" w:space="0" w:color="auto"/>
                <w:right w:val="none" w:sz="0" w:space="0" w:color="auto"/>
              </w:divBdr>
            </w:div>
          </w:divsChild>
        </w:div>
        <w:div w:id="985474718">
          <w:marLeft w:val="0"/>
          <w:marRight w:val="0"/>
          <w:marTop w:val="0"/>
          <w:marBottom w:val="0"/>
          <w:divBdr>
            <w:top w:val="none" w:sz="0" w:space="0" w:color="auto"/>
            <w:left w:val="none" w:sz="0" w:space="0" w:color="auto"/>
            <w:bottom w:val="none" w:sz="0" w:space="0" w:color="auto"/>
            <w:right w:val="none" w:sz="0" w:space="0" w:color="auto"/>
          </w:divBdr>
          <w:divsChild>
            <w:div w:id="46757898">
              <w:marLeft w:val="0"/>
              <w:marRight w:val="0"/>
              <w:marTop w:val="0"/>
              <w:marBottom w:val="0"/>
              <w:divBdr>
                <w:top w:val="none" w:sz="0" w:space="0" w:color="auto"/>
                <w:left w:val="none" w:sz="0" w:space="0" w:color="auto"/>
                <w:bottom w:val="none" w:sz="0" w:space="0" w:color="auto"/>
                <w:right w:val="none" w:sz="0" w:space="0" w:color="auto"/>
              </w:divBdr>
            </w:div>
          </w:divsChild>
        </w:div>
        <w:div w:id="504058666">
          <w:marLeft w:val="0"/>
          <w:marRight w:val="0"/>
          <w:marTop w:val="0"/>
          <w:marBottom w:val="0"/>
          <w:divBdr>
            <w:top w:val="none" w:sz="0" w:space="0" w:color="auto"/>
            <w:left w:val="none" w:sz="0" w:space="0" w:color="auto"/>
            <w:bottom w:val="none" w:sz="0" w:space="0" w:color="auto"/>
            <w:right w:val="none" w:sz="0" w:space="0" w:color="auto"/>
          </w:divBdr>
          <w:divsChild>
            <w:div w:id="22676491">
              <w:marLeft w:val="0"/>
              <w:marRight w:val="0"/>
              <w:marTop w:val="0"/>
              <w:marBottom w:val="0"/>
              <w:divBdr>
                <w:top w:val="none" w:sz="0" w:space="0" w:color="auto"/>
                <w:left w:val="none" w:sz="0" w:space="0" w:color="auto"/>
                <w:bottom w:val="none" w:sz="0" w:space="0" w:color="auto"/>
                <w:right w:val="none" w:sz="0" w:space="0" w:color="auto"/>
              </w:divBdr>
            </w:div>
          </w:divsChild>
        </w:div>
        <w:div w:id="2087343070">
          <w:marLeft w:val="0"/>
          <w:marRight w:val="0"/>
          <w:marTop w:val="0"/>
          <w:marBottom w:val="0"/>
          <w:divBdr>
            <w:top w:val="none" w:sz="0" w:space="0" w:color="auto"/>
            <w:left w:val="none" w:sz="0" w:space="0" w:color="auto"/>
            <w:bottom w:val="none" w:sz="0" w:space="0" w:color="auto"/>
            <w:right w:val="none" w:sz="0" w:space="0" w:color="auto"/>
          </w:divBdr>
          <w:divsChild>
            <w:div w:id="341930822">
              <w:marLeft w:val="0"/>
              <w:marRight w:val="0"/>
              <w:marTop w:val="0"/>
              <w:marBottom w:val="0"/>
              <w:divBdr>
                <w:top w:val="none" w:sz="0" w:space="0" w:color="auto"/>
                <w:left w:val="none" w:sz="0" w:space="0" w:color="auto"/>
                <w:bottom w:val="none" w:sz="0" w:space="0" w:color="auto"/>
                <w:right w:val="none" w:sz="0" w:space="0" w:color="auto"/>
              </w:divBdr>
            </w:div>
          </w:divsChild>
        </w:div>
        <w:div w:id="1681620943">
          <w:marLeft w:val="0"/>
          <w:marRight w:val="0"/>
          <w:marTop w:val="0"/>
          <w:marBottom w:val="0"/>
          <w:divBdr>
            <w:top w:val="none" w:sz="0" w:space="0" w:color="auto"/>
            <w:left w:val="none" w:sz="0" w:space="0" w:color="auto"/>
            <w:bottom w:val="none" w:sz="0" w:space="0" w:color="auto"/>
            <w:right w:val="none" w:sz="0" w:space="0" w:color="auto"/>
          </w:divBdr>
          <w:divsChild>
            <w:div w:id="159124794">
              <w:marLeft w:val="0"/>
              <w:marRight w:val="0"/>
              <w:marTop w:val="0"/>
              <w:marBottom w:val="0"/>
              <w:divBdr>
                <w:top w:val="none" w:sz="0" w:space="0" w:color="auto"/>
                <w:left w:val="none" w:sz="0" w:space="0" w:color="auto"/>
                <w:bottom w:val="none" w:sz="0" w:space="0" w:color="auto"/>
                <w:right w:val="none" w:sz="0" w:space="0" w:color="auto"/>
              </w:divBdr>
            </w:div>
          </w:divsChild>
        </w:div>
        <w:div w:id="273830289">
          <w:marLeft w:val="0"/>
          <w:marRight w:val="0"/>
          <w:marTop w:val="0"/>
          <w:marBottom w:val="0"/>
          <w:divBdr>
            <w:top w:val="none" w:sz="0" w:space="0" w:color="auto"/>
            <w:left w:val="none" w:sz="0" w:space="0" w:color="auto"/>
            <w:bottom w:val="none" w:sz="0" w:space="0" w:color="auto"/>
            <w:right w:val="none" w:sz="0" w:space="0" w:color="auto"/>
          </w:divBdr>
          <w:divsChild>
            <w:div w:id="1716587745">
              <w:marLeft w:val="0"/>
              <w:marRight w:val="0"/>
              <w:marTop w:val="0"/>
              <w:marBottom w:val="0"/>
              <w:divBdr>
                <w:top w:val="none" w:sz="0" w:space="0" w:color="auto"/>
                <w:left w:val="none" w:sz="0" w:space="0" w:color="auto"/>
                <w:bottom w:val="none" w:sz="0" w:space="0" w:color="auto"/>
                <w:right w:val="none" w:sz="0" w:space="0" w:color="auto"/>
              </w:divBdr>
            </w:div>
          </w:divsChild>
        </w:div>
        <w:div w:id="896742077">
          <w:marLeft w:val="0"/>
          <w:marRight w:val="0"/>
          <w:marTop w:val="0"/>
          <w:marBottom w:val="0"/>
          <w:divBdr>
            <w:top w:val="none" w:sz="0" w:space="0" w:color="auto"/>
            <w:left w:val="none" w:sz="0" w:space="0" w:color="auto"/>
            <w:bottom w:val="none" w:sz="0" w:space="0" w:color="auto"/>
            <w:right w:val="none" w:sz="0" w:space="0" w:color="auto"/>
          </w:divBdr>
          <w:divsChild>
            <w:div w:id="1093010754">
              <w:marLeft w:val="0"/>
              <w:marRight w:val="0"/>
              <w:marTop w:val="0"/>
              <w:marBottom w:val="0"/>
              <w:divBdr>
                <w:top w:val="none" w:sz="0" w:space="0" w:color="auto"/>
                <w:left w:val="none" w:sz="0" w:space="0" w:color="auto"/>
                <w:bottom w:val="none" w:sz="0" w:space="0" w:color="auto"/>
                <w:right w:val="none" w:sz="0" w:space="0" w:color="auto"/>
              </w:divBdr>
            </w:div>
          </w:divsChild>
        </w:div>
        <w:div w:id="372114972">
          <w:marLeft w:val="0"/>
          <w:marRight w:val="0"/>
          <w:marTop w:val="0"/>
          <w:marBottom w:val="0"/>
          <w:divBdr>
            <w:top w:val="none" w:sz="0" w:space="0" w:color="auto"/>
            <w:left w:val="none" w:sz="0" w:space="0" w:color="auto"/>
            <w:bottom w:val="none" w:sz="0" w:space="0" w:color="auto"/>
            <w:right w:val="none" w:sz="0" w:space="0" w:color="auto"/>
          </w:divBdr>
          <w:divsChild>
            <w:div w:id="43411887">
              <w:marLeft w:val="0"/>
              <w:marRight w:val="0"/>
              <w:marTop w:val="0"/>
              <w:marBottom w:val="0"/>
              <w:divBdr>
                <w:top w:val="none" w:sz="0" w:space="0" w:color="auto"/>
                <w:left w:val="none" w:sz="0" w:space="0" w:color="auto"/>
                <w:bottom w:val="none" w:sz="0" w:space="0" w:color="auto"/>
                <w:right w:val="none" w:sz="0" w:space="0" w:color="auto"/>
              </w:divBdr>
            </w:div>
          </w:divsChild>
        </w:div>
        <w:div w:id="1020859826">
          <w:marLeft w:val="0"/>
          <w:marRight w:val="0"/>
          <w:marTop w:val="0"/>
          <w:marBottom w:val="0"/>
          <w:divBdr>
            <w:top w:val="none" w:sz="0" w:space="0" w:color="auto"/>
            <w:left w:val="none" w:sz="0" w:space="0" w:color="auto"/>
            <w:bottom w:val="none" w:sz="0" w:space="0" w:color="auto"/>
            <w:right w:val="none" w:sz="0" w:space="0" w:color="auto"/>
          </w:divBdr>
          <w:divsChild>
            <w:div w:id="1537308889">
              <w:marLeft w:val="0"/>
              <w:marRight w:val="0"/>
              <w:marTop w:val="0"/>
              <w:marBottom w:val="0"/>
              <w:divBdr>
                <w:top w:val="none" w:sz="0" w:space="0" w:color="auto"/>
                <w:left w:val="none" w:sz="0" w:space="0" w:color="auto"/>
                <w:bottom w:val="none" w:sz="0" w:space="0" w:color="auto"/>
                <w:right w:val="none" w:sz="0" w:space="0" w:color="auto"/>
              </w:divBdr>
            </w:div>
          </w:divsChild>
        </w:div>
        <w:div w:id="1745950168">
          <w:marLeft w:val="0"/>
          <w:marRight w:val="0"/>
          <w:marTop w:val="0"/>
          <w:marBottom w:val="0"/>
          <w:divBdr>
            <w:top w:val="none" w:sz="0" w:space="0" w:color="auto"/>
            <w:left w:val="none" w:sz="0" w:space="0" w:color="auto"/>
            <w:bottom w:val="none" w:sz="0" w:space="0" w:color="auto"/>
            <w:right w:val="none" w:sz="0" w:space="0" w:color="auto"/>
          </w:divBdr>
          <w:divsChild>
            <w:div w:id="1429814742">
              <w:marLeft w:val="0"/>
              <w:marRight w:val="0"/>
              <w:marTop w:val="0"/>
              <w:marBottom w:val="0"/>
              <w:divBdr>
                <w:top w:val="none" w:sz="0" w:space="0" w:color="auto"/>
                <w:left w:val="none" w:sz="0" w:space="0" w:color="auto"/>
                <w:bottom w:val="none" w:sz="0" w:space="0" w:color="auto"/>
                <w:right w:val="none" w:sz="0" w:space="0" w:color="auto"/>
              </w:divBdr>
            </w:div>
          </w:divsChild>
        </w:div>
        <w:div w:id="1460297981">
          <w:marLeft w:val="0"/>
          <w:marRight w:val="0"/>
          <w:marTop w:val="0"/>
          <w:marBottom w:val="0"/>
          <w:divBdr>
            <w:top w:val="none" w:sz="0" w:space="0" w:color="auto"/>
            <w:left w:val="none" w:sz="0" w:space="0" w:color="auto"/>
            <w:bottom w:val="none" w:sz="0" w:space="0" w:color="auto"/>
            <w:right w:val="none" w:sz="0" w:space="0" w:color="auto"/>
          </w:divBdr>
          <w:divsChild>
            <w:div w:id="473451487">
              <w:marLeft w:val="0"/>
              <w:marRight w:val="0"/>
              <w:marTop w:val="0"/>
              <w:marBottom w:val="0"/>
              <w:divBdr>
                <w:top w:val="none" w:sz="0" w:space="0" w:color="auto"/>
                <w:left w:val="none" w:sz="0" w:space="0" w:color="auto"/>
                <w:bottom w:val="none" w:sz="0" w:space="0" w:color="auto"/>
                <w:right w:val="none" w:sz="0" w:space="0" w:color="auto"/>
              </w:divBdr>
            </w:div>
          </w:divsChild>
        </w:div>
        <w:div w:id="703408815">
          <w:marLeft w:val="0"/>
          <w:marRight w:val="0"/>
          <w:marTop w:val="0"/>
          <w:marBottom w:val="0"/>
          <w:divBdr>
            <w:top w:val="none" w:sz="0" w:space="0" w:color="auto"/>
            <w:left w:val="none" w:sz="0" w:space="0" w:color="auto"/>
            <w:bottom w:val="none" w:sz="0" w:space="0" w:color="auto"/>
            <w:right w:val="none" w:sz="0" w:space="0" w:color="auto"/>
          </w:divBdr>
          <w:divsChild>
            <w:div w:id="2021424101">
              <w:marLeft w:val="0"/>
              <w:marRight w:val="0"/>
              <w:marTop w:val="0"/>
              <w:marBottom w:val="0"/>
              <w:divBdr>
                <w:top w:val="none" w:sz="0" w:space="0" w:color="auto"/>
                <w:left w:val="none" w:sz="0" w:space="0" w:color="auto"/>
                <w:bottom w:val="none" w:sz="0" w:space="0" w:color="auto"/>
                <w:right w:val="none" w:sz="0" w:space="0" w:color="auto"/>
              </w:divBdr>
            </w:div>
          </w:divsChild>
        </w:div>
        <w:div w:id="1265191526">
          <w:marLeft w:val="0"/>
          <w:marRight w:val="0"/>
          <w:marTop w:val="0"/>
          <w:marBottom w:val="0"/>
          <w:divBdr>
            <w:top w:val="none" w:sz="0" w:space="0" w:color="auto"/>
            <w:left w:val="none" w:sz="0" w:space="0" w:color="auto"/>
            <w:bottom w:val="none" w:sz="0" w:space="0" w:color="auto"/>
            <w:right w:val="none" w:sz="0" w:space="0" w:color="auto"/>
          </w:divBdr>
          <w:divsChild>
            <w:div w:id="452358914">
              <w:marLeft w:val="0"/>
              <w:marRight w:val="0"/>
              <w:marTop w:val="0"/>
              <w:marBottom w:val="0"/>
              <w:divBdr>
                <w:top w:val="none" w:sz="0" w:space="0" w:color="auto"/>
                <w:left w:val="none" w:sz="0" w:space="0" w:color="auto"/>
                <w:bottom w:val="none" w:sz="0" w:space="0" w:color="auto"/>
                <w:right w:val="none" w:sz="0" w:space="0" w:color="auto"/>
              </w:divBdr>
            </w:div>
          </w:divsChild>
        </w:div>
        <w:div w:id="1122578752">
          <w:marLeft w:val="0"/>
          <w:marRight w:val="0"/>
          <w:marTop w:val="0"/>
          <w:marBottom w:val="0"/>
          <w:divBdr>
            <w:top w:val="none" w:sz="0" w:space="0" w:color="auto"/>
            <w:left w:val="none" w:sz="0" w:space="0" w:color="auto"/>
            <w:bottom w:val="none" w:sz="0" w:space="0" w:color="auto"/>
            <w:right w:val="none" w:sz="0" w:space="0" w:color="auto"/>
          </w:divBdr>
          <w:divsChild>
            <w:div w:id="1075855560">
              <w:marLeft w:val="0"/>
              <w:marRight w:val="0"/>
              <w:marTop w:val="0"/>
              <w:marBottom w:val="0"/>
              <w:divBdr>
                <w:top w:val="none" w:sz="0" w:space="0" w:color="auto"/>
                <w:left w:val="none" w:sz="0" w:space="0" w:color="auto"/>
                <w:bottom w:val="none" w:sz="0" w:space="0" w:color="auto"/>
                <w:right w:val="none" w:sz="0" w:space="0" w:color="auto"/>
              </w:divBdr>
            </w:div>
          </w:divsChild>
        </w:div>
        <w:div w:id="41104724">
          <w:marLeft w:val="0"/>
          <w:marRight w:val="0"/>
          <w:marTop w:val="0"/>
          <w:marBottom w:val="0"/>
          <w:divBdr>
            <w:top w:val="none" w:sz="0" w:space="0" w:color="auto"/>
            <w:left w:val="none" w:sz="0" w:space="0" w:color="auto"/>
            <w:bottom w:val="none" w:sz="0" w:space="0" w:color="auto"/>
            <w:right w:val="none" w:sz="0" w:space="0" w:color="auto"/>
          </w:divBdr>
          <w:divsChild>
            <w:div w:id="1838568023">
              <w:marLeft w:val="0"/>
              <w:marRight w:val="0"/>
              <w:marTop w:val="0"/>
              <w:marBottom w:val="0"/>
              <w:divBdr>
                <w:top w:val="none" w:sz="0" w:space="0" w:color="auto"/>
                <w:left w:val="none" w:sz="0" w:space="0" w:color="auto"/>
                <w:bottom w:val="none" w:sz="0" w:space="0" w:color="auto"/>
                <w:right w:val="none" w:sz="0" w:space="0" w:color="auto"/>
              </w:divBdr>
            </w:div>
          </w:divsChild>
        </w:div>
        <w:div w:id="1309631472">
          <w:marLeft w:val="0"/>
          <w:marRight w:val="0"/>
          <w:marTop w:val="0"/>
          <w:marBottom w:val="0"/>
          <w:divBdr>
            <w:top w:val="none" w:sz="0" w:space="0" w:color="auto"/>
            <w:left w:val="none" w:sz="0" w:space="0" w:color="auto"/>
            <w:bottom w:val="none" w:sz="0" w:space="0" w:color="auto"/>
            <w:right w:val="none" w:sz="0" w:space="0" w:color="auto"/>
          </w:divBdr>
          <w:divsChild>
            <w:div w:id="1987970417">
              <w:marLeft w:val="0"/>
              <w:marRight w:val="0"/>
              <w:marTop w:val="0"/>
              <w:marBottom w:val="0"/>
              <w:divBdr>
                <w:top w:val="none" w:sz="0" w:space="0" w:color="auto"/>
                <w:left w:val="none" w:sz="0" w:space="0" w:color="auto"/>
                <w:bottom w:val="none" w:sz="0" w:space="0" w:color="auto"/>
                <w:right w:val="none" w:sz="0" w:space="0" w:color="auto"/>
              </w:divBdr>
            </w:div>
          </w:divsChild>
        </w:div>
        <w:div w:id="1141968872">
          <w:marLeft w:val="0"/>
          <w:marRight w:val="0"/>
          <w:marTop w:val="0"/>
          <w:marBottom w:val="0"/>
          <w:divBdr>
            <w:top w:val="none" w:sz="0" w:space="0" w:color="auto"/>
            <w:left w:val="none" w:sz="0" w:space="0" w:color="auto"/>
            <w:bottom w:val="none" w:sz="0" w:space="0" w:color="auto"/>
            <w:right w:val="none" w:sz="0" w:space="0" w:color="auto"/>
          </w:divBdr>
          <w:divsChild>
            <w:div w:id="571351034">
              <w:marLeft w:val="0"/>
              <w:marRight w:val="0"/>
              <w:marTop w:val="0"/>
              <w:marBottom w:val="0"/>
              <w:divBdr>
                <w:top w:val="none" w:sz="0" w:space="0" w:color="auto"/>
                <w:left w:val="none" w:sz="0" w:space="0" w:color="auto"/>
                <w:bottom w:val="none" w:sz="0" w:space="0" w:color="auto"/>
                <w:right w:val="none" w:sz="0" w:space="0" w:color="auto"/>
              </w:divBdr>
            </w:div>
          </w:divsChild>
        </w:div>
        <w:div w:id="592662208">
          <w:marLeft w:val="0"/>
          <w:marRight w:val="0"/>
          <w:marTop w:val="0"/>
          <w:marBottom w:val="0"/>
          <w:divBdr>
            <w:top w:val="none" w:sz="0" w:space="0" w:color="auto"/>
            <w:left w:val="none" w:sz="0" w:space="0" w:color="auto"/>
            <w:bottom w:val="none" w:sz="0" w:space="0" w:color="auto"/>
            <w:right w:val="none" w:sz="0" w:space="0" w:color="auto"/>
          </w:divBdr>
          <w:divsChild>
            <w:div w:id="882324768">
              <w:marLeft w:val="0"/>
              <w:marRight w:val="0"/>
              <w:marTop w:val="0"/>
              <w:marBottom w:val="0"/>
              <w:divBdr>
                <w:top w:val="none" w:sz="0" w:space="0" w:color="auto"/>
                <w:left w:val="none" w:sz="0" w:space="0" w:color="auto"/>
                <w:bottom w:val="none" w:sz="0" w:space="0" w:color="auto"/>
                <w:right w:val="none" w:sz="0" w:space="0" w:color="auto"/>
              </w:divBdr>
            </w:div>
          </w:divsChild>
        </w:div>
        <w:div w:id="481702284">
          <w:marLeft w:val="0"/>
          <w:marRight w:val="0"/>
          <w:marTop w:val="0"/>
          <w:marBottom w:val="0"/>
          <w:divBdr>
            <w:top w:val="none" w:sz="0" w:space="0" w:color="auto"/>
            <w:left w:val="none" w:sz="0" w:space="0" w:color="auto"/>
            <w:bottom w:val="none" w:sz="0" w:space="0" w:color="auto"/>
            <w:right w:val="none" w:sz="0" w:space="0" w:color="auto"/>
          </w:divBdr>
          <w:divsChild>
            <w:div w:id="956175926">
              <w:marLeft w:val="0"/>
              <w:marRight w:val="0"/>
              <w:marTop w:val="0"/>
              <w:marBottom w:val="0"/>
              <w:divBdr>
                <w:top w:val="none" w:sz="0" w:space="0" w:color="auto"/>
                <w:left w:val="none" w:sz="0" w:space="0" w:color="auto"/>
                <w:bottom w:val="none" w:sz="0" w:space="0" w:color="auto"/>
                <w:right w:val="none" w:sz="0" w:space="0" w:color="auto"/>
              </w:divBdr>
            </w:div>
          </w:divsChild>
        </w:div>
        <w:div w:id="1949584758">
          <w:marLeft w:val="0"/>
          <w:marRight w:val="0"/>
          <w:marTop w:val="0"/>
          <w:marBottom w:val="0"/>
          <w:divBdr>
            <w:top w:val="none" w:sz="0" w:space="0" w:color="auto"/>
            <w:left w:val="none" w:sz="0" w:space="0" w:color="auto"/>
            <w:bottom w:val="none" w:sz="0" w:space="0" w:color="auto"/>
            <w:right w:val="none" w:sz="0" w:space="0" w:color="auto"/>
          </w:divBdr>
          <w:divsChild>
            <w:div w:id="1554000502">
              <w:marLeft w:val="0"/>
              <w:marRight w:val="0"/>
              <w:marTop w:val="0"/>
              <w:marBottom w:val="0"/>
              <w:divBdr>
                <w:top w:val="none" w:sz="0" w:space="0" w:color="auto"/>
                <w:left w:val="none" w:sz="0" w:space="0" w:color="auto"/>
                <w:bottom w:val="none" w:sz="0" w:space="0" w:color="auto"/>
                <w:right w:val="none" w:sz="0" w:space="0" w:color="auto"/>
              </w:divBdr>
            </w:div>
          </w:divsChild>
        </w:div>
        <w:div w:id="1373379555">
          <w:marLeft w:val="0"/>
          <w:marRight w:val="0"/>
          <w:marTop w:val="0"/>
          <w:marBottom w:val="0"/>
          <w:divBdr>
            <w:top w:val="none" w:sz="0" w:space="0" w:color="auto"/>
            <w:left w:val="none" w:sz="0" w:space="0" w:color="auto"/>
            <w:bottom w:val="none" w:sz="0" w:space="0" w:color="auto"/>
            <w:right w:val="none" w:sz="0" w:space="0" w:color="auto"/>
          </w:divBdr>
          <w:divsChild>
            <w:div w:id="1343165300">
              <w:marLeft w:val="0"/>
              <w:marRight w:val="0"/>
              <w:marTop w:val="0"/>
              <w:marBottom w:val="0"/>
              <w:divBdr>
                <w:top w:val="none" w:sz="0" w:space="0" w:color="auto"/>
                <w:left w:val="none" w:sz="0" w:space="0" w:color="auto"/>
                <w:bottom w:val="none" w:sz="0" w:space="0" w:color="auto"/>
                <w:right w:val="none" w:sz="0" w:space="0" w:color="auto"/>
              </w:divBdr>
            </w:div>
          </w:divsChild>
        </w:div>
        <w:div w:id="2146190332">
          <w:marLeft w:val="0"/>
          <w:marRight w:val="0"/>
          <w:marTop w:val="0"/>
          <w:marBottom w:val="0"/>
          <w:divBdr>
            <w:top w:val="none" w:sz="0" w:space="0" w:color="auto"/>
            <w:left w:val="none" w:sz="0" w:space="0" w:color="auto"/>
            <w:bottom w:val="none" w:sz="0" w:space="0" w:color="auto"/>
            <w:right w:val="none" w:sz="0" w:space="0" w:color="auto"/>
          </w:divBdr>
          <w:divsChild>
            <w:div w:id="1984699627">
              <w:marLeft w:val="0"/>
              <w:marRight w:val="0"/>
              <w:marTop w:val="0"/>
              <w:marBottom w:val="0"/>
              <w:divBdr>
                <w:top w:val="none" w:sz="0" w:space="0" w:color="auto"/>
                <w:left w:val="none" w:sz="0" w:space="0" w:color="auto"/>
                <w:bottom w:val="none" w:sz="0" w:space="0" w:color="auto"/>
                <w:right w:val="none" w:sz="0" w:space="0" w:color="auto"/>
              </w:divBdr>
            </w:div>
          </w:divsChild>
        </w:div>
        <w:div w:id="384063935">
          <w:marLeft w:val="0"/>
          <w:marRight w:val="0"/>
          <w:marTop w:val="0"/>
          <w:marBottom w:val="0"/>
          <w:divBdr>
            <w:top w:val="none" w:sz="0" w:space="0" w:color="auto"/>
            <w:left w:val="none" w:sz="0" w:space="0" w:color="auto"/>
            <w:bottom w:val="none" w:sz="0" w:space="0" w:color="auto"/>
            <w:right w:val="none" w:sz="0" w:space="0" w:color="auto"/>
          </w:divBdr>
          <w:divsChild>
            <w:div w:id="913395147">
              <w:marLeft w:val="0"/>
              <w:marRight w:val="0"/>
              <w:marTop w:val="0"/>
              <w:marBottom w:val="0"/>
              <w:divBdr>
                <w:top w:val="none" w:sz="0" w:space="0" w:color="auto"/>
                <w:left w:val="none" w:sz="0" w:space="0" w:color="auto"/>
                <w:bottom w:val="none" w:sz="0" w:space="0" w:color="auto"/>
                <w:right w:val="none" w:sz="0" w:space="0" w:color="auto"/>
              </w:divBdr>
            </w:div>
          </w:divsChild>
        </w:div>
        <w:div w:id="1149328092">
          <w:marLeft w:val="0"/>
          <w:marRight w:val="0"/>
          <w:marTop w:val="0"/>
          <w:marBottom w:val="0"/>
          <w:divBdr>
            <w:top w:val="none" w:sz="0" w:space="0" w:color="auto"/>
            <w:left w:val="none" w:sz="0" w:space="0" w:color="auto"/>
            <w:bottom w:val="none" w:sz="0" w:space="0" w:color="auto"/>
            <w:right w:val="none" w:sz="0" w:space="0" w:color="auto"/>
          </w:divBdr>
          <w:divsChild>
            <w:div w:id="126899711">
              <w:marLeft w:val="0"/>
              <w:marRight w:val="0"/>
              <w:marTop w:val="0"/>
              <w:marBottom w:val="0"/>
              <w:divBdr>
                <w:top w:val="none" w:sz="0" w:space="0" w:color="auto"/>
                <w:left w:val="none" w:sz="0" w:space="0" w:color="auto"/>
                <w:bottom w:val="none" w:sz="0" w:space="0" w:color="auto"/>
                <w:right w:val="none" w:sz="0" w:space="0" w:color="auto"/>
              </w:divBdr>
            </w:div>
            <w:div w:id="835070602">
              <w:marLeft w:val="0"/>
              <w:marRight w:val="0"/>
              <w:marTop w:val="0"/>
              <w:marBottom w:val="0"/>
              <w:divBdr>
                <w:top w:val="none" w:sz="0" w:space="0" w:color="auto"/>
                <w:left w:val="none" w:sz="0" w:space="0" w:color="auto"/>
                <w:bottom w:val="none" w:sz="0" w:space="0" w:color="auto"/>
                <w:right w:val="none" w:sz="0" w:space="0" w:color="auto"/>
              </w:divBdr>
            </w:div>
            <w:div w:id="336158054">
              <w:marLeft w:val="0"/>
              <w:marRight w:val="0"/>
              <w:marTop w:val="0"/>
              <w:marBottom w:val="0"/>
              <w:divBdr>
                <w:top w:val="none" w:sz="0" w:space="0" w:color="auto"/>
                <w:left w:val="none" w:sz="0" w:space="0" w:color="auto"/>
                <w:bottom w:val="none" w:sz="0" w:space="0" w:color="auto"/>
                <w:right w:val="none" w:sz="0" w:space="0" w:color="auto"/>
              </w:divBdr>
            </w:div>
            <w:div w:id="975065727">
              <w:marLeft w:val="0"/>
              <w:marRight w:val="0"/>
              <w:marTop w:val="0"/>
              <w:marBottom w:val="0"/>
              <w:divBdr>
                <w:top w:val="none" w:sz="0" w:space="0" w:color="auto"/>
                <w:left w:val="none" w:sz="0" w:space="0" w:color="auto"/>
                <w:bottom w:val="none" w:sz="0" w:space="0" w:color="auto"/>
                <w:right w:val="none" w:sz="0" w:space="0" w:color="auto"/>
              </w:divBdr>
            </w:div>
            <w:div w:id="1727684349">
              <w:marLeft w:val="0"/>
              <w:marRight w:val="0"/>
              <w:marTop w:val="0"/>
              <w:marBottom w:val="0"/>
              <w:divBdr>
                <w:top w:val="none" w:sz="0" w:space="0" w:color="auto"/>
                <w:left w:val="none" w:sz="0" w:space="0" w:color="auto"/>
                <w:bottom w:val="none" w:sz="0" w:space="0" w:color="auto"/>
                <w:right w:val="none" w:sz="0" w:space="0" w:color="auto"/>
              </w:divBdr>
            </w:div>
            <w:div w:id="788813756">
              <w:marLeft w:val="0"/>
              <w:marRight w:val="0"/>
              <w:marTop w:val="0"/>
              <w:marBottom w:val="0"/>
              <w:divBdr>
                <w:top w:val="none" w:sz="0" w:space="0" w:color="auto"/>
                <w:left w:val="none" w:sz="0" w:space="0" w:color="auto"/>
                <w:bottom w:val="none" w:sz="0" w:space="0" w:color="auto"/>
                <w:right w:val="none" w:sz="0" w:space="0" w:color="auto"/>
              </w:divBdr>
            </w:div>
            <w:div w:id="1681813240">
              <w:marLeft w:val="0"/>
              <w:marRight w:val="0"/>
              <w:marTop w:val="0"/>
              <w:marBottom w:val="0"/>
              <w:divBdr>
                <w:top w:val="none" w:sz="0" w:space="0" w:color="auto"/>
                <w:left w:val="none" w:sz="0" w:space="0" w:color="auto"/>
                <w:bottom w:val="none" w:sz="0" w:space="0" w:color="auto"/>
                <w:right w:val="none" w:sz="0" w:space="0" w:color="auto"/>
              </w:divBdr>
            </w:div>
            <w:div w:id="1380204213">
              <w:marLeft w:val="0"/>
              <w:marRight w:val="0"/>
              <w:marTop w:val="0"/>
              <w:marBottom w:val="0"/>
              <w:divBdr>
                <w:top w:val="none" w:sz="0" w:space="0" w:color="auto"/>
                <w:left w:val="none" w:sz="0" w:space="0" w:color="auto"/>
                <w:bottom w:val="none" w:sz="0" w:space="0" w:color="auto"/>
                <w:right w:val="none" w:sz="0" w:space="0" w:color="auto"/>
              </w:divBdr>
            </w:div>
            <w:div w:id="993491227">
              <w:marLeft w:val="0"/>
              <w:marRight w:val="0"/>
              <w:marTop w:val="0"/>
              <w:marBottom w:val="0"/>
              <w:divBdr>
                <w:top w:val="none" w:sz="0" w:space="0" w:color="auto"/>
                <w:left w:val="none" w:sz="0" w:space="0" w:color="auto"/>
                <w:bottom w:val="none" w:sz="0" w:space="0" w:color="auto"/>
                <w:right w:val="none" w:sz="0" w:space="0" w:color="auto"/>
              </w:divBdr>
            </w:div>
            <w:div w:id="904492822">
              <w:marLeft w:val="0"/>
              <w:marRight w:val="0"/>
              <w:marTop w:val="0"/>
              <w:marBottom w:val="0"/>
              <w:divBdr>
                <w:top w:val="none" w:sz="0" w:space="0" w:color="auto"/>
                <w:left w:val="none" w:sz="0" w:space="0" w:color="auto"/>
                <w:bottom w:val="none" w:sz="0" w:space="0" w:color="auto"/>
                <w:right w:val="none" w:sz="0" w:space="0" w:color="auto"/>
              </w:divBdr>
            </w:div>
          </w:divsChild>
        </w:div>
        <w:div w:id="1991639830">
          <w:marLeft w:val="0"/>
          <w:marRight w:val="0"/>
          <w:marTop w:val="0"/>
          <w:marBottom w:val="0"/>
          <w:divBdr>
            <w:top w:val="none" w:sz="0" w:space="0" w:color="auto"/>
            <w:left w:val="none" w:sz="0" w:space="0" w:color="auto"/>
            <w:bottom w:val="none" w:sz="0" w:space="0" w:color="auto"/>
            <w:right w:val="none" w:sz="0" w:space="0" w:color="auto"/>
          </w:divBdr>
          <w:divsChild>
            <w:div w:id="1180123324">
              <w:marLeft w:val="0"/>
              <w:marRight w:val="0"/>
              <w:marTop w:val="0"/>
              <w:marBottom w:val="0"/>
              <w:divBdr>
                <w:top w:val="none" w:sz="0" w:space="0" w:color="auto"/>
                <w:left w:val="none" w:sz="0" w:space="0" w:color="auto"/>
                <w:bottom w:val="none" w:sz="0" w:space="0" w:color="auto"/>
                <w:right w:val="none" w:sz="0" w:space="0" w:color="auto"/>
              </w:divBdr>
            </w:div>
          </w:divsChild>
        </w:div>
        <w:div w:id="1540701322">
          <w:marLeft w:val="0"/>
          <w:marRight w:val="0"/>
          <w:marTop w:val="0"/>
          <w:marBottom w:val="0"/>
          <w:divBdr>
            <w:top w:val="none" w:sz="0" w:space="0" w:color="auto"/>
            <w:left w:val="none" w:sz="0" w:space="0" w:color="auto"/>
            <w:bottom w:val="none" w:sz="0" w:space="0" w:color="auto"/>
            <w:right w:val="none" w:sz="0" w:space="0" w:color="auto"/>
          </w:divBdr>
          <w:divsChild>
            <w:div w:id="1758213613">
              <w:marLeft w:val="0"/>
              <w:marRight w:val="0"/>
              <w:marTop w:val="0"/>
              <w:marBottom w:val="0"/>
              <w:divBdr>
                <w:top w:val="none" w:sz="0" w:space="0" w:color="auto"/>
                <w:left w:val="none" w:sz="0" w:space="0" w:color="auto"/>
                <w:bottom w:val="none" w:sz="0" w:space="0" w:color="auto"/>
                <w:right w:val="none" w:sz="0" w:space="0" w:color="auto"/>
              </w:divBdr>
            </w:div>
          </w:divsChild>
        </w:div>
        <w:div w:id="153421776">
          <w:marLeft w:val="0"/>
          <w:marRight w:val="0"/>
          <w:marTop w:val="0"/>
          <w:marBottom w:val="0"/>
          <w:divBdr>
            <w:top w:val="none" w:sz="0" w:space="0" w:color="auto"/>
            <w:left w:val="none" w:sz="0" w:space="0" w:color="auto"/>
            <w:bottom w:val="none" w:sz="0" w:space="0" w:color="auto"/>
            <w:right w:val="none" w:sz="0" w:space="0" w:color="auto"/>
          </w:divBdr>
          <w:divsChild>
            <w:div w:id="325212445">
              <w:marLeft w:val="0"/>
              <w:marRight w:val="0"/>
              <w:marTop w:val="0"/>
              <w:marBottom w:val="0"/>
              <w:divBdr>
                <w:top w:val="none" w:sz="0" w:space="0" w:color="auto"/>
                <w:left w:val="none" w:sz="0" w:space="0" w:color="auto"/>
                <w:bottom w:val="none" w:sz="0" w:space="0" w:color="auto"/>
                <w:right w:val="none" w:sz="0" w:space="0" w:color="auto"/>
              </w:divBdr>
            </w:div>
            <w:div w:id="1311906210">
              <w:marLeft w:val="0"/>
              <w:marRight w:val="0"/>
              <w:marTop w:val="0"/>
              <w:marBottom w:val="0"/>
              <w:divBdr>
                <w:top w:val="none" w:sz="0" w:space="0" w:color="auto"/>
                <w:left w:val="none" w:sz="0" w:space="0" w:color="auto"/>
                <w:bottom w:val="none" w:sz="0" w:space="0" w:color="auto"/>
                <w:right w:val="none" w:sz="0" w:space="0" w:color="auto"/>
              </w:divBdr>
            </w:div>
            <w:div w:id="1705326616">
              <w:marLeft w:val="0"/>
              <w:marRight w:val="0"/>
              <w:marTop w:val="0"/>
              <w:marBottom w:val="0"/>
              <w:divBdr>
                <w:top w:val="none" w:sz="0" w:space="0" w:color="auto"/>
                <w:left w:val="none" w:sz="0" w:space="0" w:color="auto"/>
                <w:bottom w:val="none" w:sz="0" w:space="0" w:color="auto"/>
                <w:right w:val="none" w:sz="0" w:space="0" w:color="auto"/>
              </w:divBdr>
            </w:div>
            <w:div w:id="153106870">
              <w:marLeft w:val="0"/>
              <w:marRight w:val="0"/>
              <w:marTop w:val="0"/>
              <w:marBottom w:val="0"/>
              <w:divBdr>
                <w:top w:val="none" w:sz="0" w:space="0" w:color="auto"/>
                <w:left w:val="none" w:sz="0" w:space="0" w:color="auto"/>
                <w:bottom w:val="none" w:sz="0" w:space="0" w:color="auto"/>
                <w:right w:val="none" w:sz="0" w:space="0" w:color="auto"/>
              </w:divBdr>
            </w:div>
            <w:div w:id="600527085">
              <w:marLeft w:val="0"/>
              <w:marRight w:val="0"/>
              <w:marTop w:val="0"/>
              <w:marBottom w:val="0"/>
              <w:divBdr>
                <w:top w:val="none" w:sz="0" w:space="0" w:color="auto"/>
                <w:left w:val="none" w:sz="0" w:space="0" w:color="auto"/>
                <w:bottom w:val="none" w:sz="0" w:space="0" w:color="auto"/>
                <w:right w:val="none" w:sz="0" w:space="0" w:color="auto"/>
              </w:divBdr>
            </w:div>
            <w:div w:id="858932703">
              <w:marLeft w:val="0"/>
              <w:marRight w:val="0"/>
              <w:marTop w:val="0"/>
              <w:marBottom w:val="0"/>
              <w:divBdr>
                <w:top w:val="none" w:sz="0" w:space="0" w:color="auto"/>
                <w:left w:val="none" w:sz="0" w:space="0" w:color="auto"/>
                <w:bottom w:val="none" w:sz="0" w:space="0" w:color="auto"/>
                <w:right w:val="none" w:sz="0" w:space="0" w:color="auto"/>
              </w:divBdr>
            </w:div>
            <w:div w:id="491524294">
              <w:marLeft w:val="0"/>
              <w:marRight w:val="0"/>
              <w:marTop w:val="0"/>
              <w:marBottom w:val="0"/>
              <w:divBdr>
                <w:top w:val="none" w:sz="0" w:space="0" w:color="auto"/>
                <w:left w:val="none" w:sz="0" w:space="0" w:color="auto"/>
                <w:bottom w:val="none" w:sz="0" w:space="0" w:color="auto"/>
                <w:right w:val="none" w:sz="0" w:space="0" w:color="auto"/>
              </w:divBdr>
            </w:div>
          </w:divsChild>
        </w:div>
        <w:div w:id="563880026">
          <w:marLeft w:val="0"/>
          <w:marRight w:val="0"/>
          <w:marTop w:val="0"/>
          <w:marBottom w:val="0"/>
          <w:divBdr>
            <w:top w:val="none" w:sz="0" w:space="0" w:color="auto"/>
            <w:left w:val="none" w:sz="0" w:space="0" w:color="auto"/>
            <w:bottom w:val="none" w:sz="0" w:space="0" w:color="auto"/>
            <w:right w:val="none" w:sz="0" w:space="0" w:color="auto"/>
          </w:divBdr>
          <w:divsChild>
            <w:div w:id="1169172020">
              <w:marLeft w:val="0"/>
              <w:marRight w:val="0"/>
              <w:marTop w:val="0"/>
              <w:marBottom w:val="0"/>
              <w:divBdr>
                <w:top w:val="none" w:sz="0" w:space="0" w:color="auto"/>
                <w:left w:val="none" w:sz="0" w:space="0" w:color="auto"/>
                <w:bottom w:val="none" w:sz="0" w:space="0" w:color="auto"/>
                <w:right w:val="none" w:sz="0" w:space="0" w:color="auto"/>
              </w:divBdr>
            </w:div>
          </w:divsChild>
        </w:div>
        <w:div w:id="1559826777">
          <w:marLeft w:val="0"/>
          <w:marRight w:val="0"/>
          <w:marTop w:val="0"/>
          <w:marBottom w:val="0"/>
          <w:divBdr>
            <w:top w:val="none" w:sz="0" w:space="0" w:color="auto"/>
            <w:left w:val="none" w:sz="0" w:space="0" w:color="auto"/>
            <w:bottom w:val="none" w:sz="0" w:space="0" w:color="auto"/>
            <w:right w:val="none" w:sz="0" w:space="0" w:color="auto"/>
          </w:divBdr>
          <w:divsChild>
            <w:div w:id="485366678">
              <w:marLeft w:val="0"/>
              <w:marRight w:val="0"/>
              <w:marTop w:val="0"/>
              <w:marBottom w:val="0"/>
              <w:divBdr>
                <w:top w:val="none" w:sz="0" w:space="0" w:color="auto"/>
                <w:left w:val="none" w:sz="0" w:space="0" w:color="auto"/>
                <w:bottom w:val="none" w:sz="0" w:space="0" w:color="auto"/>
                <w:right w:val="none" w:sz="0" w:space="0" w:color="auto"/>
              </w:divBdr>
            </w:div>
          </w:divsChild>
        </w:div>
        <w:div w:id="391269276">
          <w:marLeft w:val="0"/>
          <w:marRight w:val="0"/>
          <w:marTop w:val="0"/>
          <w:marBottom w:val="0"/>
          <w:divBdr>
            <w:top w:val="none" w:sz="0" w:space="0" w:color="auto"/>
            <w:left w:val="none" w:sz="0" w:space="0" w:color="auto"/>
            <w:bottom w:val="none" w:sz="0" w:space="0" w:color="auto"/>
            <w:right w:val="none" w:sz="0" w:space="0" w:color="auto"/>
          </w:divBdr>
          <w:divsChild>
            <w:div w:id="422535882">
              <w:marLeft w:val="0"/>
              <w:marRight w:val="0"/>
              <w:marTop w:val="0"/>
              <w:marBottom w:val="0"/>
              <w:divBdr>
                <w:top w:val="none" w:sz="0" w:space="0" w:color="auto"/>
                <w:left w:val="none" w:sz="0" w:space="0" w:color="auto"/>
                <w:bottom w:val="none" w:sz="0" w:space="0" w:color="auto"/>
                <w:right w:val="none" w:sz="0" w:space="0" w:color="auto"/>
              </w:divBdr>
            </w:div>
          </w:divsChild>
        </w:div>
        <w:div w:id="1597204325">
          <w:marLeft w:val="0"/>
          <w:marRight w:val="0"/>
          <w:marTop w:val="0"/>
          <w:marBottom w:val="0"/>
          <w:divBdr>
            <w:top w:val="none" w:sz="0" w:space="0" w:color="auto"/>
            <w:left w:val="none" w:sz="0" w:space="0" w:color="auto"/>
            <w:bottom w:val="none" w:sz="0" w:space="0" w:color="auto"/>
            <w:right w:val="none" w:sz="0" w:space="0" w:color="auto"/>
          </w:divBdr>
          <w:divsChild>
            <w:div w:id="806899850">
              <w:marLeft w:val="0"/>
              <w:marRight w:val="0"/>
              <w:marTop w:val="0"/>
              <w:marBottom w:val="0"/>
              <w:divBdr>
                <w:top w:val="none" w:sz="0" w:space="0" w:color="auto"/>
                <w:left w:val="none" w:sz="0" w:space="0" w:color="auto"/>
                <w:bottom w:val="none" w:sz="0" w:space="0" w:color="auto"/>
                <w:right w:val="none" w:sz="0" w:space="0" w:color="auto"/>
              </w:divBdr>
            </w:div>
          </w:divsChild>
        </w:div>
        <w:div w:id="1117290082">
          <w:marLeft w:val="0"/>
          <w:marRight w:val="0"/>
          <w:marTop w:val="0"/>
          <w:marBottom w:val="0"/>
          <w:divBdr>
            <w:top w:val="none" w:sz="0" w:space="0" w:color="auto"/>
            <w:left w:val="none" w:sz="0" w:space="0" w:color="auto"/>
            <w:bottom w:val="none" w:sz="0" w:space="0" w:color="auto"/>
            <w:right w:val="none" w:sz="0" w:space="0" w:color="auto"/>
          </w:divBdr>
          <w:divsChild>
            <w:div w:id="1197499617">
              <w:marLeft w:val="0"/>
              <w:marRight w:val="0"/>
              <w:marTop w:val="0"/>
              <w:marBottom w:val="0"/>
              <w:divBdr>
                <w:top w:val="none" w:sz="0" w:space="0" w:color="auto"/>
                <w:left w:val="none" w:sz="0" w:space="0" w:color="auto"/>
                <w:bottom w:val="none" w:sz="0" w:space="0" w:color="auto"/>
                <w:right w:val="none" w:sz="0" w:space="0" w:color="auto"/>
              </w:divBdr>
            </w:div>
          </w:divsChild>
        </w:div>
        <w:div w:id="1408189561">
          <w:marLeft w:val="0"/>
          <w:marRight w:val="0"/>
          <w:marTop w:val="0"/>
          <w:marBottom w:val="0"/>
          <w:divBdr>
            <w:top w:val="none" w:sz="0" w:space="0" w:color="auto"/>
            <w:left w:val="none" w:sz="0" w:space="0" w:color="auto"/>
            <w:bottom w:val="none" w:sz="0" w:space="0" w:color="auto"/>
            <w:right w:val="none" w:sz="0" w:space="0" w:color="auto"/>
          </w:divBdr>
          <w:divsChild>
            <w:div w:id="8060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8131">
      <w:bodyDiv w:val="1"/>
      <w:marLeft w:val="0"/>
      <w:marRight w:val="0"/>
      <w:marTop w:val="0"/>
      <w:marBottom w:val="0"/>
      <w:divBdr>
        <w:top w:val="none" w:sz="0" w:space="0" w:color="auto"/>
        <w:left w:val="none" w:sz="0" w:space="0" w:color="auto"/>
        <w:bottom w:val="none" w:sz="0" w:space="0" w:color="auto"/>
        <w:right w:val="none" w:sz="0" w:space="0" w:color="auto"/>
      </w:divBdr>
    </w:div>
    <w:div w:id="741223447">
      <w:bodyDiv w:val="1"/>
      <w:marLeft w:val="0"/>
      <w:marRight w:val="0"/>
      <w:marTop w:val="0"/>
      <w:marBottom w:val="0"/>
      <w:divBdr>
        <w:top w:val="none" w:sz="0" w:space="0" w:color="auto"/>
        <w:left w:val="none" w:sz="0" w:space="0" w:color="auto"/>
        <w:bottom w:val="none" w:sz="0" w:space="0" w:color="auto"/>
        <w:right w:val="none" w:sz="0" w:space="0" w:color="auto"/>
      </w:divBdr>
    </w:div>
    <w:div w:id="742214029">
      <w:bodyDiv w:val="1"/>
      <w:marLeft w:val="0"/>
      <w:marRight w:val="0"/>
      <w:marTop w:val="0"/>
      <w:marBottom w:val="0"/>
      <w:divBdr>
        <w:top w:val="none" w:sz="0" w:space="0" w:color="auto"/>
        <w:left w:val="none" w:sz="0" w:space="0" w:color="auto"/>
        <w:bottom w:val="none" w:sz="0" w:space="0" w:color="auto"/>
        <w:right w:val="none" w:sz="0" w:space="0" w:color="auto"/>
      </w:divBdr>
      <w:divsChild>
        <w:div w:id="1187216445">
          <w:marLeft w:val="0"/>
          <w:marRight w:val="0"/>
          <w:marTop w:val="0"/>
          <w:marBottom w:val="0"/>
          <w:divBdr>
            <w:top w:val="none" w:sz="0" w:space="0" w:color="auto"/>
            <w:left w:val="none" w:sz="0" w:space="0" w:color="auto"/>
            <w:bottom w:val="none" w:sz="0" w:space="0" w:color="auto"/>
            <w:right w:val="none" w:sz="0" w:space="0" w:color="auto"/>
          </w:divBdr>
          <w:divsChild>
            <w:div w:id="937762383">
              <w:marLeft w:val="0"/>
              <w:marRight w:val="0"/>
              <w:marTop w:val="0"/>
              <w:marBottom w:val="0"/>
              <w:divBdr>
                <w:top w:val="none" w:sz="0" w:space="0" w:color="auto"/>
                <w:left w:val="none" w:sz="0" w:space="0" w:color="auto"/>
                <w:bottom w:val="none" w:sz="0" w:space="0" w:color="auto"/>
                <w:right w:val="none" w:sz="0" w:space="0" w:color="auto"/>
              </w:divBdr>
            </w:div>
          </w:divsChild>
        </w:div>
        <w:div w:id="1695962559">
          <w:marLeft w:val="0"/>
          <w:marRight w:val="0"/>
          <w:marTop w:val="0"/>
          <w:marBottom w:val="0"/>
          <w:divBdr>
            <w:top w:val="none" w:sz="0" w:space="0" w:color="auto"/>
            <w:left w:val="none" w:sz="0" w:space="0" w:color="auto"/>
            <w:bottom w:val="none" w:sz="0" w:space="0" w:color="auto"/>
            <w:right w:val="none" w:sz="0" w:space="0" w:color="auto"/>
          </w:divBdr>
          <w:divsChild>
            <w:div w:id="1561936987">
              <w:marLeft w:val="0"/>
              <w:marRight w:val="0"/>
              <w:marTop w:val="0"/>
              <w:marBottom w:val="0"/>
              <w:divBdr>
                <w:top w:val="none" w:sz="0" w:space="0" w:color="auto"/>
                <w:left w:val="none" w:sz="0" w:space="0" w:color="auto"/>
                <w:bottom w:val="none" w:sz="0" w:space="0" w:color="auto"/>
                <w:right w:val="none" w:sz="0" w:space="0" w:color="auto"/>
              </w:divBdr>
            </w:div>
          </w:divsChild>
        </w:div>
        <w:div w:id="1408766415">
          <w:marLeft w:val="0"/>
          <w:marRight w:val="0"/>
          <w:marTop w:val="0"/>
          <w:marBottom w:val="0"/>
          <w:divBdr>
            <w:top w:val="none" w:sz="0" w:space="0" w:color="auto"/>
            <w:left w:val="none" w:sz="0" w:space="0" w:color="auto"/>
            <w:bottom w:val="none" w:sz="0" w:space="0" w:color="auto"/>
            <w:right w:val="none" w:sz="0" w:space="0" w:color="auto"/>
          </w:divBdr>
          <w:divsChild>
            <w:div w:id="415399653">
              <w:marLeft w:val="0"/>
              <w:marRight w:val="0"/>
              <w:marTop w:val="0"/>
              <w:marBottom w:val="0"/>
              <w:divBdr>
                <w:top w:val="none" w:sz="0" w:space="0" w:color="auto"/>
                <w:left w:val="none" w:sz="0" w:space="0" w:color="auto"/>
                <w:bottom w:val="none" w:sz="0" w:space="0" w:color="auto"/>
                <w:right w:val="none" w:sz="0" w:space="0" w:color="auto"/>
              </w:divBdr>
            </w:div>
          </w:divsChild>
        </w:div>
        <w:div w:id="217328386">
          <w:marLeft w:val="0"/>
          <w:marRight w:val="0"/>
          <w:marTop w:val="0"/>
          <w:marBottom w:val="0"/>
          <w:divBdr>
            <w:top w:val="none" w:sz="0" w:space="0" w:color="auto"/>
            <w:left w:val="none" w:sz="0" w:space="0" w:color="auto"/>
            <w:bottom w:val="none" w:sz="0" w:space="0" w:color="auto"/>
            <w:right w:val="none" w:sz="0" w:space="0" w:color="auto"/>
          </w:divBdr>
          <w:divsChild>
            <w:div w:id="1167552470">
              <w:marLeft w:val="0"/>
              <w:marRight w:val="0"/>
              <w:marTop w:val="0"/>
              <w:marBottom w:val="0"/>
              <w:divBdr>
                <w:top w:val="none" w:sz="0" w:space="0" w:color="auto"/>
                <w:left w:val="none" w:sz="0" w:space="0" w:color="auto"/>
                <w:bottom w:val="none" w:sz="0" w:space="0" w:color="auto"/>
                <w:right w:val="none" w:sz="0" w:space="0" w:color="auto"/>
              </w:divBdr>
            </w:div>
          </w:divsChild>
        </w:div>
        <w:div w:id="415907769">
          <w:marLeft w:val="0"/>
          <w:marRight w:val="0"/>
          <w:marTop w:val="0"/>
          <w:marBottom w:val="0"/>
          <w:divBdr>
            <w:top w:val="none" w:sz="0" w:space="0" w:color="auto"/>
            <w:left w:val="none" w:sz="0" w:space="0" w:color="auto"/>
            <w:bottom w:val="none" w:sz="0" w:space="0" w:color="auto"/>
            <w:right w:val="none" w:sz="0" w:space="0" w:color="auto"/>
          </w:divBdr>
          <w:divsChild>
            <w:div w:id="1952737802">
              <w:marLeft w:val="0"/>
              <w:marRight w:val="0"/>
              <w:marTop w:val="0"/>
              <w:marBottom w:val="0"/>
              <w:divBdr>
                <w:top w:val="none" w:sz="0" w:space="0" w:color="auto"/>
                <w:left w:val="none" w:sz="0" w:space="0" w:color="auto"/>
                <w:bottom w:val="none" w:sz="0" w:space="0" w:color="auto"/>
                <w:right w:val="none" w:sz="0" w:space="0" w:color="auto"/>
              </w:divBdr>
            </w:div>
          </w:divsChild>
        </w:div>
        <w:div w:id="576017462">
          <w:marLeft w:val="0"/>
          <w:marRight w:val="0"/>
          <w:marTop w:val="0"/>
          <w:marBottom w:val="0"/>
          <w:divBdr>
            <w:top w:val="none" w:sz="0" w:space="0" w:color="auto"/>
            <w:left w:val="none" w:sz="0" w:space="0" w:color="auto"/>
            <w:bottom w:val="none" w:sz="0" w:space="0" w:color="auto"/>
            <w:right w:val="none" w:sz="0" w:space="0" w:color="auto"/>
          </w:divBdr>
          <w:divsChild>
            <w:div w:id="1192498158">
              <w:marLeft w:val="0"/>
              <w:marRight w:val="0"/>
              <w:marTop w:val="0"/>
              <w:marBottom w:val="0"/>
              <w:divBdr>
                <w:top w:val="none" w:sz="0" w:space="0" w:color="auto"/>
                <w:left w:val="none" w:sz="0" w:space="0" w:color="auto"/>
                <w:bottom w:val="none" w:sz="0" w:space="0" w:color="auto"/>
                <w:right w:val="none" w:sz="0" w:space="0" w:color="auto"/>
              </w:divBdr>
            </w:div>
          </w:divsChild>
        </w:div>
        <w:div w:id="1573662362">
          <w:marLeft w:val="0"/>
          <w:marRight w:val="0"/>
          <w:marTop w:val="0"/>
          <w:marBottom w:val="0"/>
          <w:divBdr>
            <w:top w:val="none" w:sz="0" w:space="0" w:color="auto"/>
            <w:left w:val="none" w:sz="0" w:space="0" w:color="auto"/>
            <w:bottom w:val="none" w:sz="0" w:space="0" w:color="auto"/>
            <w:right w:val="none" w:sz="0" w:space="0" w:color="auto"/>
          </w:divBdr>
          <w:divsChild>
            <w:div w:id="1087263902">
              <w:marLeft w:val="0"/>
              <w:marRight w:val="0"/>
              <w:marTop w:val="0"/>
              <w:marBottom w:val="0"/>
              <w:divBdr>
                <w:top w:val="none" w:sz="0" w:space="0" w:color="auto"/>
                <w:left w:val="none" w:sz="0" w:space="0" w:color="auto"/>
                <w:bottom w:val="none" w:sz="0" w:space="0" w:color="auto"/>
                <w:right w:val="none" w:sz="0" w:space="0" w:color="auto"/>
              </w:divBdr>
            </w:div>
          </w:divsChild>
        </w:div>
        <w:div w:id="2022194536">
          <w:marLeft w:val="0"/>
          <w:marRight w:val="0"/>
          <w:marTop w:val="0"/>
          <w:marBottom w:val="0"/>
          <w:divBdr>
            <w:top w:val="none" w:sz="0" w:space="0" w:color="auto"/>
            <w:left w:val="none" w:sz="0" w:space="0" w:color="auto"/>
            <w:bottom w:val="none" w:sz="0" w:space="0" w:color="auto"/>
            <w:right w:val="none" w:sz="0" w:space="0" w:color="auto"/>
          </w:divBdr>
          <w:divsChild>
            <w:div w:id="1487362177">
              <w:marLeft w:val="0"/>
              <w:marRight w:val="0"/>
              <w:marTop w:val="0"/>
              <w:marBottom w:val="0"/>
              <w:divBdr>
                <w:top w:val="none" w:sz="0" w:space="0" w:color="auto"/>
                <w:left w:val="none" w:sz="0" w:space="0" w:color="auto"/>
                <w:bottom w:val="none" w:sz="0" w:space="0" w:color="auto"/>
                <w:right w:val="none" w:sz="0" w:space="0" w:color="auto"/>
              </w:divBdr>
            </w:div>
          </w:divsChild>
        </w:div>
        <w:div w:id="873076671">
          <w:marLeft w:val="0"/>
          <w:marRight w:val="0"/>
          <w:marTop w:val="0"/>
          <w:marBottom w:val="0"/>
          <w:divBdr>
            <w:top w:val="none" w:sz="0" w:space="0" w:color="auto"/>
            <w:left w:val="none" w:sz="0" w:space="0" w:color="auto"/>
            <w:bottom w:val="none" w:sz="0" w:space="0" w:color="auto"/>
            <w:right w:val="none" w:sz="0" w:space="0" w:color="auto"/>
          </w:divBdr>
          <w:divsChild>
            <w:div w:id="1273131504">
              <w:marLeft w:val="0"/>
              <w:marRight w:val="0"/>
              <w:marTop w:val="0"/>
              <w:marBottom w:val="0"/>
              <w:divBdr>
                <w:top w:val="none" w:sz="0" w:space="0" w:color="auto"/>
                <w:left w:val="none" w:sz="0" w:space="0" w:color="auto"/>
                <w:bottom w:val="none" w:sz="0" w:space="0" w:color="auto"/>
                <w:right w:val="none" w:sz="0" w:space="0" w:color="auto"/>
              </w:divBdr>
            </w:div>
          </w:divsChild>
        </w:div>
        <w:div w:id="704671441">
          <w:marLeft w:val="0"/>
          <w:marRight w:val="0"/>
          <w:marTop w:val="0"/>
          <w:marBottom w:val="0"/>
          <w:divBdr>
            <w:top w:val="none" w:sz="0" w:space="0" w:color="auto"/>
            <w:left w:val="none" w:sz="0" w:space="0" w:color="auto"/>
            <w:bottom w:val="none" w:sz="0" w:space="0" w:color="auto"/>
            <w:right w:val="none" w:sz="0" w:space="0" w:color="auto"/>
          </w:divBdr>
          <w:divsChild>
            <w:div w:id="2063433698">
              <w:marLeft w:val="0"/>
              <w:marRight w:val="0"/>
              <w:marTop w:val="0"/>
              <w:marBottom w:val="0"/>
              <w:divBdr>
                <w:top w:val="none" w:sz="0" w:space="0" w:color="auto"/>
                <w:left w:val="none" w:sz="0" w:space="0" w:color="auto"/>
                <w:bottom w:val="none" w:sz="0" w:space="0" w:color="auto"/>
                <w:right w:val="none" w:sz="0" w:space="0" w:color="auto"/>
              </w:divBdr>
            </w:div>
          </w:divsChild>
        </w:div>
        <w:div w:id="361826011">
          <w:marLeft w:val="0"/>
          <w:marRight w:val="0"/>
          <w:marTop w:val="0"/>
          <w:marBottom w:val="0"/>
          <w:divBdr>
            <w:top w:val="none" w:sz="0" w:space="0" w:color="auto"/>
            <w:left w:val="none" w:sz="0" w:space="0" w:color="auto"/>
            <w:bottom w:val="none" w:sz="0" w:space="0" w:color="auto"/>
            <w:right w:val="none" w:sz="0" w:space="0" w:color="auto"/>
          </w:divBdr>
          <w:divsChild>
            <w:div w:id="2085492364">
              <w:marLeft w:val="0"/>
              <w:marRight w:val="0"/>
              <w:marTop w:val="0"/>
              <w:marBottom w:val="0"/>
              <w:divBdr>
                <w:top w:val="none" w:sz="0" w:space="0" w:color="auto"/>
                <w:left w:val="none" w:sz="0" w:space="0" w:color="auto"/>
                <w:bottom w:val="none" w:sz="0" w:space="0" w:color="auto"/>
                <w:right w:val="none" w:sz="0" w:space="0" w:color="auto"/>
              </w:divBdr>
            </w:div>
          </w:divsChild>
        </w:div>
        <w:div w:id="91630341">
          <w:marLeft w:val="0"/>
          <w:marRight w:val="0"/>
          <w:marTop w:val="0"/>
          <w:marBottom w:val="0"/>
          <w:divBdr>
            <w:top w:val="none" w:sz="0" w:space="0" w:color="auto"/>
            <w:left w:val="none" w:sz="0" w:space="0" w:color="auto"/>
            <w:bottom w:val="none" w:sz="0" w:space="0" w:color="auto"/>
            <w:right w:val="none" w:sz="0" w:space="0" w:color="auto"/>
          </w:divBdr>
          <w:divsChild>
            <w:div w:id="1992322423">
              <w:marLeft w:val="0"/>
              <w:marRight w:val="0"/>
              <w:marTop w:val="0"/>
              <w:marBottom w:val="0"/>
              <w:divBdr>
                <w:top w:val="none" w:sz="0" w:space="0" w:color="auto"/>
                <w:left w:val="none" w:sz="0" w:space="0" w:color="auto"/>
                <w:bottom w:val="none" w:sz="0" w:space="0" w:color="auto"/>
                <w:right w:val="none" w:sz="0" w:space="0" w:color="auto"/>
              </w:divBdr>
            </w:div>
          </w:divsChild>
        </w:div>
        <w:div w:id="693461618">
          <w:marLeft w:val="0"/>
          <w:marRight w:val="0"/>
          <w:marTop w:val="0"/>
          <w:marBottom w:val="0"/>
          <w:divBdr>
            <w:top w:val="none" w:sz="0" w:space="0" w:color="auto"/>
            <w:left w:val="none" w:sz="0" w:space="0" w:color="auto"/>
            <w:bottom w:val="none" w:sz="0" w:space="0" w:color="auto"/>
            <w:right w:val="none" w:sz="0" w:space="0" w:color="auto"/>
          </w:divBdr>
          <w:divsChild>
            <w:div w:id="1666277043">
              <w:marLeft w:val="0"/>
              <w:marRight w:val="0"/>
              <w:marTop w:val="0"/>
              <w:marBottom w:val="0"/>
              <w:divBdr>
                <w:top w:val="none" w:sz="0" w:space="0" w:color="auto"/>
                <w:left w:val="none" w:sz="0" w:space="0" w:color="auto"/>
                <w:bottom w:val="none" w:sz="0" w:space="0" w:color="auto"/>
                <w:right w:val="none" w:sz="0" w:space="0" w:color="auto"/>
              </w:divBdr>
            </w:div>
          </w:divsChild>
        </w:div>
        <w:div w:id="1412314618">
          <w:marLeft w:val="0"/>
          <w:marRight w:val="0"/>
          <w:marTop w:val="0"/>
          <w:marBottom w:val="0"/>
          <w:divBdr>
            <w:top w:val="none" w:sz="0" w:space="0" w:color="auto"/>
            <w:left w:val="none" w:sz="0" w:space="0" w:color="auto"/>
            <w:bottom w:val="none" w:sz="0" w:space="0" w:color="auto"/>
            <w:right w:val="none" w:sz="0" w:space="0" w:color="auto"/>
          </w:divBdr>
          <w:divsChild>
            <w:div w:id="1351880117">
              <w:marLeft w:val="0"/>
              <w:marRight w:val="0"/>
              <w:marTop w:val="0"/>
              <w:marBottom w:val="0"/>
              <w:divBdr>
                <w:top w:val="none" w:sz="0" w:space="0" w:color="auto"/>
                <w:left w:val="none" w:sz="0" w:space="0" w:color="auto"/>
                <w:bottom w:val="none" w:sz="0" w:space="0" w:color="auto"/>
                <w:right w:val="none" w:sz="0" w:space="0" w:color="auto"/>
              </w:divBdr>
            </w:div>
          </w:divsChild>
        </w:div>
        <w:div w:id="160315934">
          <w:marLeft w:val="0"/>
          <w:marRight w:val="0"/>
          <w:marTop w:val="0"/>
          <w:marBottom w:val="0"/>
          <w:divBdr>
            <w:top w:val="none" w:sz="0" w:space="0" w:color="auto"/>
            <w:left w:val="none" w:sz="0" w:space="0" w:color="auto"/>
            <w:bottom w:val="none" w:sz="0" w:space="0" w:color="auto"/>
            <w:right w:val="none" w:sz="0" w:space="0" w:color="auto"/>
          </w:divBdr>
          <w:divsChild>
            <w:div w:id="1317417320">
              <w:marLeft w:val="0"/>
              <w:marRight w:val="0"/>
              <w:marTop w:val="0"/>
              <w:marBottom w:val="0"/>
              <w:divBdr>
                <w:top w:val="none" w:sz="0" w:space="0" w:color="auto"/>
                <w:left w:val="none" w:sz="0" w:space="0" w:color="auto"/>
                <w:bottom w:val="none" w:sz="0" w:space="0" w:color="auto"/>
                <w:right w:val="none" w:sz="0" w:space="0" w:color="auto"/>
              </w:divBdr>
            </w:div>
          </w:divsChild>
        </w:div>
        <w:div w:id="1227574663">
          <w:marLeft w:val="0"/>
          <w:marRight w:val="0"/>
          <w:marTop w:val="0"/>
          <w:marBottom w:val="0"/>
          <w:divBdr>
            <w:top w:val="none" w:sz="0" w:space="0" w:color="auto"/>
            <w:left w:val="none" w:sz="0" w:space="0" w:color="auto"/>
            <w:bottom w:val="none" w:sz="0" w:space="0" w:color="auto"/>
            <w:right w:val="none" w:sz="0" w:space="0" w:color="auto"/>
          </w:divBdr>
          <w:divsChild>
            <w:div w:id="1023358741">
              <w:marLeft w:val="0"/>
              <w:marRight w:val="0"/>
              <w:marTop w:val="0"/>
              <w:marBottom w:val="0"/>
              <w:divBdr>
                <w:top w:val="none" w:sz="0" w:space="0" w:color="auto"/>
                <w:left w:val="none" w:sz="0" w:space="0" w:color="auto"/>
                <w:bottom w:val="none" w:sz="0" w:space="0" w:color="auto"/>
                <w:right w:val="none" w:sz="0" w:space="0" w:color="auto"/>
              </w:divBdr>
            </w:div>
          </w:divsChild>
        </w:div>
        <w:div w:id="837812288">
          <w:marLeft w:val="0"/>
          <w:marRight w:val="0"/>
          <w:marTop w:val="0"/>
          <w:marBottom w:val="0"/>
          <w:divBdr>
            <w:top w:val="none" w:sz="0" w:space="0" w:color="auto"/>
            <w:left w:val="none" w:sz="0" w:space="0" w:color="auto"/>
            <w:bottom w:val="none" w:sz="0" w:space="0" w:color="auto"/>
            <w:right w:val="none" w:sz="0" w:space="0" w:color="auto"/>
          </w:divBdr>
          <w:divsChild>
            <w:div w:id="1283882414">
              <w:marLeft w:val="0"/>
              <w:marRight w:val="0"/>
              <w:marTop w:val="0"/>
              <w:marBottom w:val="0"/>
              <w:divBdr>
                <w:top w:val="none" w:sz="0" w:space="0" w:color="auto"/>
                <w:left w:val="none" w:sz="0" w:space="0" w:color="auto"/>
                <w:bottom w:val="none" w:sz="0" w:space="0" w:color="auto"/>
                <w:right w:val="none" w:sz="0" w:space="0" w:color="auto"/>
              </w:divBdr>
            </w:div>
          </w:divsChild>
        </w:div>
        <w:div w:id="1468352132">
          <w:marLeft w:val="0"/>
          <w:marRight w:val="0"/>
          <w:marTop w:val="0"/>
          <w:marBottom w:val="0"/>
          <w:divBdr>
            <w:top w:val="none" w:sz="0" w:space="0" w:color="auto"/>
            <w:left w:val="none" w:sz="0" w:space="0" w:color="auto"/>
            <w:bottom w:val="none" w:sz="0" w:space="0" w:color="auto"/>
            <w:right w:val="none" w:sz="0" w:space="0" w:color="auto"/>
          </w:divBdr>
          <w:divsChild>
            <w:div w:id="638346860">
              <w:marLeft w:val="0"/>
              <w:marRight w:val="0"/>
              <w:marTop w:val="0"/>
              <w:marBottom w:val="0"/>
              <w:divBdr>
                <w:top w:val="none" w:sz="0" w:space="0" w:color="auto"/>
                <w:left w:val="none" w:sz="0" w:space="0" w:color="auto"/>
                <w:bottom w:val="none" w:sz="0" w:space="0" w:color="auto"/>
                <w:right w:val="none" w:sz="0" w:space="0" w:color="auto"/>
              </w:divBdr>
            </w:div>
          </w:divsChild>
        </w:div>
        <w:div w:id="1081370487">
          <w:marLeft w:val="0"/>
          <w:marRight w:val="0"/>
          <w:marTop w:val="0"/>
          <w:marBottom w:val="0"/>
          <w:divBdr>
            <w:top w:val="none" w:sz="0" w:space="0" w:color="auto"/>
            <w:left w:val="none" w:sz="0" w:space="0" w:color="auto"/>
            <w:bottom w:val="none" w:sz="0" w:space="0" w:color="auto"/>
            <w:right w:val="none" w:sz="0" w:space="0" w:color="auto"/>
          </w:divBdr>
          <w:divsChild>
            <w:div w:id="1517621374">
              <w:marLeft w:val="0"/>
              <w:marRight w:val="0"/>
              <w:marTop w:val="0"/>
              <w:marBottom w:val="0"/>
              <w:divBdr>
                <w:top w:val="none" w:sz="0" w:space="0" w:color="auto"/>
                <w:left w:val="none" w:sz="0" w:space="0" w:color="auto"/>
                <w:bottom w:val="none" w:sz="0" w:space="0" w:color="auto"/>
                <w:right w:val="none" w:sz="0" w:space="0" w:color="auto"/>
              </w:divBdr>
            </w:div>
          </w:divsChild>
        </w:div>
        <w:div w:id="1409113586">
          <w:marLeft w:val="0"/>
          <w:marRight w:val="0"/>
          <w:marTop w:val="0"/>
          <w:marBottom w:val="0"/>
          <w:divBdr>
            <w:top w:val="none" w:sz="0" w:space="0" w:color="auto"/>
            <w:left w:val="none" w:sz="0" w:space="0" w:color="auto"/>
            <w:bottom w:val="none" w:sz="0" w:space="0" w:color="auto"/>
            <w:right w:val="none" w:sz="0" w:space="0" w:color="auto"/>
          </w:divBdr>
          <w:divsChild>
            <w:div w:id="1732918679">
              <w:marLeft w:val="0"/>
              <w:marRight w:val="0"/>
              <w:marTop w:val="0"/>
              <w:marBottom w:val="0"/>
              <w:divBdr>
                <w:top w:val="none" w:sz="0" w:space="0" w:color="auto"/>
                <w:left w:val="none" w:sz="0" w:space="0" w:color="auto"/>
                <w:bottom w:val="none" w:sz="0" w:space="0" w:color="auto"/>
                <w:right w:val="none" w:sz="0" w:space="0" w:color="auto"/>
              </w:divBdr>
            </w:div>
          </w:divsChild>
        </w:div>
        <w:div w:id="70547786">
          <w:marLeft w:val="0"/>
          <w:marRight w:val="0"/>
          <w:marTop w:val="0"/>
          <w:marBottom w:val="0"/>
          <w:divBdr>
            <w:top w:val="none" w:sz="0" w:space="0" w:color="auto"/>
            <w:left w:val="none" w:sz="0" w:space="0" w:color="auto"/>
            <w:bottom w:val="none" w:sz="0" w:space="0" w:color="auto"/>
            <w:right w:val="none" w:sz="0" w:space="0" w:color="auto"/>
          </w:divBdr>
          <w:divsChild>
            <w:div w:id="1008171732">
              <w:marLeft w:val="0"/>
              <w:marRight w:val="0"/>
              <w:marTop w:val="0"/>
              <w:marBottom w:val="0"/>
              <w:divBdr>
                <w:top w:val="none" w:sz="0" w:space="0" w:color="auto"/>
                <w:left w:val="none" w:sz="0" w:space="0" w:color="auto"/>
                <w:bottom w:val="none" w:sz="0" w:space="0" w:color="auto"/>
                <w:right w:val="none" w:sz="0" w:space="0" w:color="auto"/>
              </w:divBdr>
            </w:div>
            <w:div w:id="1101414521">
              <w:marLeft w:val="0"/>
              <w:marRight w:val="0"/>
              <w:marTop w:val="0"/>
              <w:marBottom w:val="0"/>
              <w:divBdr>
                <w:top w:val="none" w:sz="0" w:space="0" w:color="auto"/>
                <w:left w:val="none" w:sz="0" w:space="0" w:color="auto"/>
                <w:bottom w:val="none" w:sz="0" w:space="0" w:color="auto"/>
                <w:right w:val="none" w:sz="0" w:space="0" w:color="auto"/>
              </w:divBdr>
            </w:div>
          </w:divsChild>
        </w:div>
        <w:div w:id="986861714">
          <w:marLeft w:val="0"/>
          <w:marRight w:val="0"/>
          <w:marTop w:val="0"/>
          <w:marBottom w:val="0"/>
          <w:divBdr>
            <w:top w:val="none" w:sz="0" w:space="0" w:color="auto"/>
            <w:left w:val="none" w:sz="0" w:space="0" w:color="auto"/>
            <w:bottom w:val="none" w:sz="0" w:space="0" w:color="auto"/>
            <w:right w:val="none" w:sz="0" w:space="0" w:color="auto"/>
          </w:divBdr>
          <w:divsChild>
            <w:div w:id="681588491">
              <w:marLeft w:val="0"/>
              <w:marRight w:val="0"/>
              <w:marTop w:val="0"/>
              <w:marBottom w:val="0"/>
              <w:divBdr>
                <w:top w:val="none" w:sz="0" w:space="0" w:color="auto"/>
                <w:left w:val="none" w:sz="0" w:space="0" w:color="auto"/>
                <w:bottom w:val="none" w:sz="0" w:space="0" w:color="auto"/>
                <w:right w:val="none" w:sz="0" w:space="0" w:color="auto"/>
              </w:divBdr>
            </w:div>
          </w:divsChild>
        </w:div>
        <w:div w:id="481047783">
          <w:marLeft w:val="0"/>
          <w:marRight w:val="0"/>
          <w:marTop w:val="0"/>
          <w:marBottom w:val="0"/>
          <w:divBdr>
            <w:top w:val="none" w:sz="0" w:space="0" w:color="auto"/>
            <w:left w:val="none" w:sz="0" w:space="0" w:color="auto"/>
            <w:bottom w:val="none" w:sz="0" w:space="0" w:color="auto"/>
            <w:right w:val="none" w:sz="0" w:space="0" w:color="auto"/>
          </w:divBdr>
          <w:divsChild>
            <w:div w:id="367217984">
              <w:marLeft w:val="0"/>
              <w:marRight w:val="0"/>
              <w:marTop w:val="0"/>
              <w:marBottom w:val="0"/>
              <w:divBdr>
                <w:top w:val="none" w:sz="0" w:space="0" w:color="auto"/>
                <w:left w:val="none" w:sz="0" w:space="0" w:color="auto"/>
                <w:bottom w:val="none" w:sz="0" w:space="0" w:color="auto"/>
                <w:right w:val="none" w:sz="0" w:space="0" w:color="auto"/>
              </w:divBdr>
            </w:div>
          </w:divsChild>
        </w:div>
        <w:div w:id="1950819574">
          <w:marLeft w:val="0"/>
          <w:marRight w:val="0"/>
          <w:marTop w:val="0"/>
          <w:marBottom w:val="0"/>
          <w:divBdr>
            <w:top w:val="none" w:sz="0" w:space="0" w:color="auto"/>
            <w:left w:val="none" w:sz="0" w:space="0" w:color="auto"/>
            <w:bottom w:val="none" w:sz="0" w:space="0" w:color="auto"/>
            <w:right w:val="none" w:sz="0" w:space="0" w:color="auto"/>
          </w:divBdr>
          <w:divsChild>
            <w:div w:id="369648320">
              <w:marLeft w:val="0"/>
              <w:marRight w:val="0"/>
              <w:marTop w:val="0"/>
              <w:marBottom w:val="0"/>
              <w:divBdr>
                <w:top w:val="none" w:sz="0" w:space="0" w:color="auto"/>
                <w:left w:val="none" w:sz="0" w:space="0" w:color="auto"/>
                <w:bottom w:val="none" w:sz="0" w:space="0" w:color="auto"/>
                <w:right w:val="none" w:sz="0" w:space="0" w:color="auto"/>
              </w:divBdr>
            </w:div>
          </w:divsChild>
        </w:div>
        <w:div w:id="339237914">
          <w:marLeft w:val="0"/>
          <w:marRight w:val="0"/>
          <w:marTop w:val="0"/>
          <w:marBottom w:val="0"/>
          <w:divBdr>
            <w:top w:val="none" w:sz="0" w:space="0" w:color="auto"/>
            <w:left w:val="none" w:sz="0" w:space="0" w:color="auto"/>
            <w:bottom w:val="none" w:sz="0" w:space="0" w:color="auto"/>
            <w:right w:val="none" w:sz="0" w:space="0" w:color="auto"/>
          </w:divBdr>
          <w:divsChild>
            <w:div w:id="2146852264">
              <w:marLeft w:val="0"/>
              <w:marRight w:val="0"/>
              <w:marTop w:val="0"/>
              <w:marBottom w:val="0"/>
              <w:divBdr>
                <w:top w:val="none" w:sz="0" w:space="0" w:color="auto"/>
                <w:left w:val="none" w:sz="0" w:space="0" w:color="auto"/>
                <w:bottom w:val="none" w:sz="0" w:space="0" w:color="auto"/>
                <w:right w:val="none" w:sz="0" w:space="0" w:color="auto"/>
              </w:divBdr>
            </w:div>
          </w:divsChild>
        </w:div>
        <w:div w:id="893539696">
          <w:marLeft w:val="0"/>
          <w:marRight w:val="0"/>
          <w:marTop w:val="0"/>
          <w:marBottom w:val="0"/>
          <w:divBdr>
            <w:top w:val="none" w:sz="0" w:space="0" w:color="auto"/>
            <w:left w:val="none" w:sz="0" w:space="0" w:color="auto"/>
            <w:bottom w:val="none" w:sz="0" w:space="0" w:color="auto"/>
            <w:right w:val="none" w:sz="0" w:space="0" w:color="auto"/>
          </w:divBdr>
          <w:divsChild>
            <w:div w:id="11956433">
              <w:marLeft w:val="0"/>
              <w:marRight w:val="0"/>
              <w:marTop w:val="0"/>
              <w:marBottom w:val="0"/>
              <w:divBdr>
                <w:top w:val="none" w:sz="0" w:space="0" w:color="auto"/>
                <w:left w:val="none" w:sz="0" w:space="0" w:color="auto"/>
                <w:bottom w:val="none" w:sz="0" w:space="0" w:color="auto"/>
                <w:right w:val="none" w:sz="0" w:space="0" w:color="auto"/>
              </w:divBdr>
            </w:div>
          </w:divsChild>
        </w:div>
        <w:div w:id="1466698090">
          <w:marLeft w:val="0"/>
          <w:marRight w:val="0"/>
          <w:marTop w:val="0"/>
          <w:marBottom w:val="0"/>
          <w:divBdr>
            <w:top w:val="none" w:sz="0" w:space="0" w:color="auto"/>
            <w:left w:val="none" w:sz="0" w:space="0" w:color="auto"/>
            <w:bottom w:val="none" w:sz="0" w:space="0" w:color="auto"/>
            <w:right w:val="none" w:sz="0" w:space="0" w:color="auto"/>
          </w:divBdr>
          <w:divsChild>
            <w:div w:id="1415785914">
              <w:marLeft w:val="0"/>
              <w:marRight w:val="0"/>
              <w:marTop w:val="0"/>
              <w:marBottom w:val="0"/>
              <w:divBdr>
                <w:top w:val="none" w:sz="0" w:space="0" w:color="auto"/>
                <w:left w:val="none" w:sz="0" w:space="0" w:color="auto"/>
                <w:bottom w:val="none" w:sz="0" w:space="0" w:color="auto"/>
                <w:right w:val="none" w:sz="0" w:space="0" w:color="auto"/>
              </w:divBdr>
            </w:div>
          </w:divsChild>
        </w:div>
        <w:div w:id="1633706926">
          <w:marLeft w:val="0"/>
          <w:marRight w:val="0"/>
          <w:marTop w:val="0"/>
          <w:marBottom w:val="0"/>
          <w:divBdr>
            <w:top w:val="none" w:sz="0" w:space="0" w:color="auto"/>
            <w:left w:val="none" w:sz="0" w:space="0" w:color="auto"/>
            <w:bottom w:val="none" w:sz="0" w:space="0" w:color="auto"/>
            <w:right w:val="none" w:sz="0" w:space="0" w:color="auto"/>
          </w:divBdr>
          <w:divsChild>
            <w:div w:id="935788550">
              <w:marLeft w:val="0"/>
              <w:marRight w:val="0"/>
              <w:marTop w:val="0"/>
              <w:marBottom w:val="0"/>
              <w:divBdr>
                <w:top w:val="none" w:sz="0" w:space="0" w:color="auto"/>
                <w:left w:val="none" w:sz="0" w:space="0" w:color="auto"/>
                <w:bottom w:val="none" w:sz="0" w:space="0" w:color="auto"/>
                <w:right w:val="none" w:sz="0" w:space="0" w:color="auto"/>
              </w:divBdr>
            </w:div>
          </w:divsChild>
        </w:div>
        <w:div w:id="2088110850">
          <w:marLeft w:val="0"/>
          <w:marRight w:val="0"/>
          <w:marTop w:val="0"/>
          <w:marBottom w:val="0"/>
          <w:divBdr>
            <w:top w:val="none" w:sz="0" w:space="0" w:color="auto"/>
            <w:left w:val="none" w:sz="0" w:space="0" w:color="auto"/>
            <w:bottom w:val="none" w:sz="0" w:space="0" w:color="auto"/>
            <w:right w:val="none" w:sz="0" w:space="0" w:color="auto"/>
          </w:divBdr>
          <w:divsChild>
            <w:div w:id="558319324">
              <w:marLeft w:val="0"/>
              <w:marRight w:val="0"/>
              <w:marTop w:val="0"/>
              <w:marBottom w:val="0"/>
              <w:divBdr>
                <w:top w:val="none" w:sz="0" w:space="0" w:color="auto"/>
                <w:left w:val="none" w:sz="0" w:space="0" w:color="auto"/>
                <w:bottom w:val="none" w:sz="0" w:space="0" w:color="auto"/>
                <w:right w:val="none" w:sz="0" w:space="0" w:color="auto"/>
              </w:divBdr>
            </w:div>
          </w:divsChild>
        </w:div>
        <w:div w:id="34935146">
          <w:marLeft w:val="0"/>
          <w:marRight w:val="0"/>
          <w:marTop w:val="0"/>
          <w:marBottom w:val="0"/>
          <w:divBdr>
            <w:top w:val="none" w:sz="0" w:space="0" w:color="auto"/>
            <w:left w:val="none" w:sz="0" w:space="0" w:color="auto"/>
            <w:bottom w:val="none" w:sz="0" w:space="0" w:color="auto"/>
            <w:right w:val="none" w:sz="0" w:space="0" w:color="auto"/>
          </w:divBdr>
          <w:divsChild>
            <w:div w:id="1562642733">
              <w:marLeft w:val="0"/>
              <w:marRight w:val="0"/>
              <w:marTop w:val="0"/>
              <w:marBottom w:val="0"/>
              <w:divBdr>
                <w:top w:val="none" w:sz="0" w:space="0" w:color="auto"/>
                <w:left w:val="none" w:sz="0" w:space="0" w:color="auto"/>
                <w:bottom w:val="none" w:sz="0" w:space="0" w:color="auto"/>
                <w:right w:val="none" w:sz="0" w:space="0" w:color="auto"/>
              </w:divBdr>
            </w:div>
          </w:divsChild>
        </w:div>
        <w:div w:id="875505286">
          <w:marLeft w:val="0"/>
          <w:marRight w:val="0"/>
          <w:marTop w:val="0"/>
          <w:marBottom w:val="0"/>
          <w:divBdr>
            <w:top w:val="none" w:sz="0" w:space="0" w:color="auto"/>
            <w:left w:val="none" w:sz="0" w:space="0" w:color="auto"/>
            <w:bottom w:val="none" w:sz="0" w:space="0" w:color="auto"/>
            <w:right w:val="none" w:sz="0" w:space="0" w:color="auto"/>
          </w:divBdr>
          <w:divsChild>
            <w:div w:id="443771933">
              <w:marLeft w:val="0"/>
              <w:marRight w:val="0"/>
              <w:marTop w:val="0"/>
              <w:marBottom w:val="0"/>
              <w:divBdr>
                <w:top w:val="none" w:sz="0" w:space="0" w:color="auto"/>
                <w:left w:val="none" w:sz="0" w:space="0" w:color="auto"/>
                <w:bottom w:val="none" w:sz="0" w:space="0" w:color="auto"/>
                <w:right w:val="none" w:sz="0" w:space="0" w:color="auto"/>
              </w:divBdr>
            </w:div>
          </w:divsChild>
        </w:div>
        <w:div w:id="636766885">
          <w:marLeft w:val="0"/>
          <w:marRight w:val="0"/>
          <w:marTop w:val="0"/>
          <w:marBottom w:val="0"/>
          <w:divBdr>
            <w:top w:val="none" w:sz="0" w:space="0" w:color="auto"/>
            <w:left w:val="none" w:sz="0" w:space="0" w:color="auto"/>
            <w:bottom w:val="none" w:sz="0" w:space="0" w:color="auto"/>
            <w:right w:val="none" w:sz="0" w:space="0" w:color="auto"/>
          </w:divBdr>
          <w:divsChild>
            <w:div w:id="1925140337">
              <w:marLeft w:val="0"/>
              <w:marRight w:val="0"/>
              <w:marTop w:val="0"/>
              <w:marBottom w:val="0"/>
              <w:divBdr>
                <w:top w:val="none" w:sz="0" w:space="0" w:color="auto"/>
                <w:left w:val="none" w:sz="0" w:space="0" w:color="auto"/>
                <w:bottom w:val="none" w:sz="0" w:space="0" w:color="auto"/>
                <w:right w:val="none" w:sz="0" w:space="0" w:color="auto"/>
              </w:divBdr>
            </w:div>
            <w:div w:id="897595764">
              <w:marLeft w:val="0"/>
              <w:marRight w:val="0"/>
              <w:marTop w:val="0"/>
              <w:marBottom w:val="0"/>
              <w:divBdr>
                <w:top w:val="none" w:sz="0" w:space="0" w:color="auto"/>
                <w:left w:val="none" w:sz="0" w:space="0" w:color="auto"/>
                <w:bottom w:val="none" w:sz="0" w:space="0" w:color="auto"/>
                <w:right w:val="none" w:sz="0" w:space="0" w:color="auto"/>
              </w:divBdr>
            </w:div>
            <w:div w:id="545793614">
              <w:marLeft w:val="0"/>
              <w:marRight w:val="0"/>
              <w:marTop w:val="0"/>
              <w:marBottom w:val="0"/>
              <w:divBdr>
                <w:top w:val="none" w:sz="0" w:space="0" w:color="auto"/>
                <w:left w:val="none" w:sz="0" w:space="0" w:color="auto"/>
                <w:bottom w:val="none" w:sz="0" w:space="0" w:color="auto"/>
                <w:right w:val="none" w:sz="0" w:space="0" w:color="auto"/>
              </w:divBdr>
            </w:div>
            <w:div w:id="1417626266">
              <w:marLeft w:val="0"/>
              <w:marRight w:val="0"/>
              <w:marTop w:val="0"/>
              <w:marBottom w:val="0"/>
              <w:divBdr>
                <w:top w:val="none" w:sz="0" w:space="0" w:color="auto"/>
                <w:left w:val="none" w:sz="0" w:space="0" w:color="auto"/>
                <w:bottom w:val="none" w:sz="0" w:space="0" w:color="auto"/>
                <w:right w:val="none" w:sz="0" w:space="0" w:color="auto"/>
              </w:divBdr>
            </w:div>
            <w:div w:id="1844275539">
              <w:marLeft w:val="0"/>
              <w:marRight w:val="0"/>
              <w:marTop w:val="0"/>
              <w:marBottom w:val="0"/>
              <w:divBdr>
                <w:top w:val="none" w:sz="0" w:space="0" w:color="auto"/>
                <w:left w:val="none" w:sz="0" w:space="0" w:color="auto"/>
                <w:bottom w:val="none" w:sz="0" w:space="0" w:color="auto"/>
                <w:right w:val="none" w:sz="0" w:space="0" w:color="auto"/>
              </w:divBdr>
            </w:div>
            <w:div w:id="1724065399">
              <w:marLeft w:val="0"/>
              <w:marRight w:val="0"/>
              <w:marTop w:val="0"/>
              <w:marBottom w:val="0"/>
              <w:divBdr>
                <w:top w:val="none" w:sz="0" w:space="0" w:color="auto"/>
                <w:left w:val="none" w:sz="0" w:space="0" w:color="auto"/>
                <w:bottom w:val="none" w:sz="0" w:space="0" w:color="auto"/>
                <w:right w:val="none" w:sz="0" w:space="0" w:color="auto"/>
              </w:divBdr>
            </w:div>
            <w:div w:id="919564307">
              <w:marLeft w:val="0"/>
              <w:marRight w:val="0"/>
              <w:marTop w:val="0"/>
              <w:marBottom w:val="0"/>
              <w:divBdr>
                <w:top w:val="none" w:sz="0" w:space="0" w:color="auto"/>
                <w:left w:val="none" w:sz="0" w:space="0" w:color="auto"/>
                <w:bottom w:val="none" w:sz="0" w:space="0" w:color="auto"/>
                <w:right w:val="none" w:sz="0" w:space="0" w:color="auto"/>
              </w:divBdr>
            </w:div>
            <w:div w:id="1739787614">
              <w:marLeft w:val="0"/>
              <w:marRight w:val="0"/>
              <w:marTop w:val="0"/>
              <w:marBottom w:val="0"/>
              <w:divBdr>
                <w:top w:val="none" w:sz="0" w:space="0" w:color="auto"/>
                <w:left w:val="none" w:sz="0" w:space="0" w:color="auto"/>
                <w:bottom w:val="none" w:sz="0" w:space="0" w:color="auto"/>
                <w:right w:val="none" w:sz="0" w:space="0" w:color="auto"/>
              </w:divBdr>
            </w:div>
            <w:div w:id="1823810224">
              <w:marLeft w:val="0"/>
              <w:marRight w:val="0"/>
              <w:marTop w:val="0"/>
              <w:marBottom w:val="0"/>
              <w:divBdr>
                <w:top w:val="none" w:sz="0" w:space="0" w:color="auto"/>
                <w:left w:val="none" w:sz="0" w:space="0" w:color="auto"/>
                <w:bottom w:val="none" w:sz="0" w:space="0" w:color="auto"/>
                <w:right w:val="none" w:sz="0" w:space="0" w:color="auto"/>
              </w:divBdr>
            </w:div>
            <w:div w:id="431317360">
              <w:marLeft w:val="0"/>
              <w:marRight w:val="0"/>
              <w:marTop w:val="0"/>
              <w:marBottom w:val="0"/>
              <w:divBdr>
                <w:top w:val="none" w:sz="0" w:space="0" w:color="auto"/>
                <w:left w:val="none" w:sz="0" w:space="0" w:color="auto"/>
                <w:bottom w:val="none" w:sz="0" w:space="0" w:color="auto"/>
                <w:right w:val="none" w:sz="0" w:space="0" w:color="auto"/>
              </w:divBdr>
            </w:div>
            <w:div w:id="596135113">
              <w:marLeft w:val="0"/>
              <w:marRight w:val="0"/>
              <w:marTop w:val="0"/>
              <w:marBottom w:val="0"/>
              <w:divBdr>
                <w:top w:val="none" w:sz="0" w:space="0" w:color="auto"/>
                <w:left w:val="none" w:sz="0" w:space="0" w:color="auto"/>
                <w:bottom w:val="none" w:sz="0" w:space="0" w:color="auto"/>
                <w:right w:val="none" w:sz="0" w:space="0" w:color="auto"/>
              </w:divBdr>
            </w:div>
            <w:div w:id="1638491923">
              <w:marLeft w:val="0"/>
              <w:marRight w:val="0"/>
              <w:marTop w:val="0"/>
              <w:marBottom w:val="0"/>
              <w:divBdr>
                <w:top w:val="none" w:sz="0" w:space="0" w:color="auto"/>
                <w:left w:val="none" w:sz="0" w:space="0" w:color="auto"/>
                <w:bottom w:val="none" w:sz="0" w:space="0" w:color="auto"/>
                <w:right w:val="none" w:sz="0" w:space="0" w:color="auto"/>
              </w:divBdr>
            </w:div>
            <w:div w:id="987248910">
              <w:marLeft w:val="0"/>
              <w:marRight w:val="0"/>
              <w:marTop w:val="0"/>
              <w:marBottom w:val="0"/>
              <w:divBdr>
                <w:top w:val="none" w:sz="0" w:space="0" w:color="auto"/>
                <w:left w:val="none" w:sz="0" w:space="0" w:color="auto"/>
                <w:bottom w:val="none" w:sz="0" w:space="0" w:color="auto"/>
                <w:right w:val="none" w:sz="0" w:space="0" w:color="auto"/>
              </w:divBdr>
            </w:div>
            <w:div w:id="574123331">
              <w:marLeft w:val="0"/>
              <w:marRight w:val="0"/>
              <w:marTop w:val="0"/>
              <w:marBottom w:val="0"/>
              <w:divBdr>
                <w:top w:val="none" w:sz="0" w:space="0" w:color="auto"/>
                <w:left w:val="none" w:sz="0" w:space="0" w:color="auto"/>
                <w:bottom w:val="none" w:sz="0" w:space="0" w:color="auto"/>
                <w:right w:val="none" w:sz="0" w:space="0" w:color="auto"/>
              </w:divBdr>
            </w:div>
            <w:div w:id="1363941047">
              <w:marLeft w:val="0"/>
              <w:marRight w:val="0"/>
              <w:marTop w:val="0"/>
              <w:marBottom w:val="0"/>
              <w:divBdr>
                <w:top w:val="none" w:sz="0" w:space="0" w:color="auto"/>
                <w:left w:val="none" w:sz="0" w:space="0" w:color="auto"/>
                <w:bottom w:val="none" w:sz="0" w:space="0" w:color="auto"/>
                <w:right w:val="none" w:sz="0" w:space="0" w:color="auto"/>
              </w:divBdr>
            </w:div>
            <w:div w:id="64039703">
              <w:marLeft w:val="0"/>
              <w:marRight w:val="0"/>
              <w:marTop w:val="0"/>
              <w:marBottom w:val="0"/>
              <w:divBdr>
                <w:top w:val="none" w:sz="0" w:space="0" w:color="auto"/>
                <w:left w:val="none" w:sz="0" w:space="0" w:color="auto"/>
                <w:bottom w:val="none" w:sz="0" w:space="0" w:color="auto"/>
                <w:right w:val="none" w:sz="0" w:space="0" w:color="auto"/>
              </w:divBdr>
            </w:div>
            <w:div w:id="384715449">
              <w:marLeft w:val="0"/>
              <w:marRight w:val="0"/>
              <w:marTop w:val="0"/>
              <w:marBottom w:val="0"/>
              <w:divBdr>
                <w:top w:val="none" w:sz="0" w:space="0" w:color="auto"/>
                <w:left w:val="none" w:sz="0" w:space="0" w:color="auto"/>
                <w:bottom w:val="none" w:sz="0" w:space="0" w:color="auto"/>
                <w:right w:val="none" w:sz="0" w:space="0" w:color="auto"/>
              </w:divBdr>
            </w:div>
            <w:div w:id="1190609765">
              <w:marLeft w:val="0"/>
              <w:marRight w:val="0"/>
              <w:marTop w:val="0"/>
              <w:marBottom w:val="0"/>
              <w:divBdr>
                <w:top w:val="none" w:sz="0" w:space="0" w:color="auto"/>
                <w:left w:val="none" w:sz="0" w:space="0" w:color="auto"/>
                <w:bottom w:val="none" w:sz="0" w:space="0" w:color="auto"/>
                <w:right w:val="none" w:sz="0" w:space="0" w:color="auto"/>
              </w:divBdr>
            </w:div>
          </w:divsChild>
        </w:div>
        <w:div w:id="1389845019">
          <w:marLeft w:val="0"/>
          <w:marRight w:val="0"/>
          <w:marTop w:val="0"/>
          <w:marBottom w:val="0"/>
          <w:divBdr>
            <w:top w:val="none" w:sz="0" w:space="0" w:color="auto"/>
            <w:left w:val="none" w:sz="0" w:space="0" w:color="auto"/>
            <w:bottom w:val="none" w:sz="0" w:space="0" w:color="auto"/>
            <w:right w:val="none" w:sz="0" w:space="0" w:color="auto"/>
          </w:divBdr>
          <w:divsChild>
            <w:div w:id="880753560">
              <w:marLeft w:val="0"/>
              <w:marRight w:val="0"/>
              <w:marTop w:val="0"/>
              <w:marBottom w:val="0"/>
              <w:divBdr>
                <w:top w:val="none" w:sz="0" w:space="0" w:color="auto"/>
                <w:left w:val="none" w:sz="0" w:space="0" w:color="auto"/>
                <w:bottom w:val="none" w:sz="0" w:space="0" w:color="auto"/>
                <w:right w:val="none" w:sz="0" w:space="0" w:color="auto"/>
              </w:divBdr>
            </w:div>
          </w:divsChild>
        </w:div>
        <w:div w:id="1452020364">
          <w:marLeft w:val="0"/>
          <w:marRight w:val="0"/>
          <w:marTop w:val="0"/>
          <w:marBottom w:val="0"/>
          <w:divBdr>
            <w:top w:val="none" w:sz="0" w:space="0" w:color="auto"/>
            <w:left w:val="none" w:sz="0" w:space="0" w:color="auto"/>
            <w:bottom w:val="none" w:sz="0" w:space="0" w:color="auto"/>
            <w:right w:val="none" w:sz="0" w:space="0" w:color="auto"/>
          </w:divBdr>
          <w:divsChild>
            <w:div w:id="1906184365">
              <w:marLeft w:val="0"/>
              <w:marRight w:val="0"/>
              <w:marTop w:val="0"/>
              <w:marBottom w:val="0"/>
              <w:divBdr>
                <w:top w:val="none" w:sz="0" w:space="0" w:color="auto"/>
                <w:left w:val="none" w:sz="0" w:space="0" w:color="auto"/>
                <w:bottom w:val="none" w:sz="0" w:space="0" w:color="auto"/>
                <w:right w:val="none" w:sz="0" w:space="0" w:color="auto"/>
              </w:divBdr>
            </w:div>
          </w:divsChild>
        </w:div>
        <w:div w:id="1567913374">
          <w:marLeft w:val="0"/>
          <w:marRight w:val="0"/>
          <w:marTop w:val="0"/>
          <w:marBottom w:val="0"/>
          <w:divBdr>
            <w:top w:val="none" w:sz="0" w:space="0" w:color="auto"/>
            <w:left w:val="none" w:sz="0" w:space="0" w:color="auto"/>
            <w:bottom w:val="none" w:sz="0" w:space="0" w:color="auto"/>
            <w:right w:val="none" w:sz="0" w:space="0" w:color="auto"/>
          </w:divBdr>
          <w:divsChild>
            <w:div w:id="528376622">
              <w:marLeft w:val="0"/>
              <w:marRight w:val="0"/>
              <w:marTop w:val="0"/>
              <w:marBottom w:val="0"/>
              <w:divBdr>
                <w:top w:val="none" w:sz="0" w:space="0" w:color="auto"/>
                <w:left w:val="none" w:sz="0" w:space="0" w:color="auto"/>
                <w:bottom w:val="none" w:sz="0" w:space="0" w:color="auto"/>
                <w:right w:val="none" w:sz="0" w:space="0" w:color="auto"/>
              </w:divBdr>
            </w:div>
            <w:div w:id="136992460">
              <w:marLeft w:val="0"/>
              <w:marRight w:val="0"/>
              <w:marTop w:val="0"/>
              <w:marBottom w:val="0"/>
              <w:divBdr>
                <w:top w:val="none" w:sz="0" w:space="0" w:color="auto"/>
                <w:left w:val="none" w:sz="0" w:space="0" w:color="auto"/>
                <w:bottom w:val="none" w:sz="0" w:space="0" w:color="auto"/>
                <w:right w:val="none" w:sz="0" w:space="0" w:color="auto"/>
              </w:divBdr>
            </w:div>
            <w:div w:id="2069259225">
              <w:marLeft w:val="0"/>
              <w:marRight w:val="0"/>
              <w:marTop w:val="0"/>
              <w:marBottom w:val="0"/>
              <w:divBdr>
                <w:top w:val="none" w:sz="0" w:space="0" w:color="auto"/>
                <w:left w:val="none" w:sz="0" w:space="0" w:color="auto"/>
                <w:bottom w:val="none" w:sz="0" w:space="0" w:color="auto"/>
                <w:right w:val="none" w:sz="0" w:space="0" w:color="auto"/>
              </w:divBdr>
            </w:div>
            <w:div w:id="423654060">
              <w:marLeft w:val="0"/>
              <w:marRight w:val="0"/>
              <w:marTop w:val="0"/>
              <w:marBottom w:val="0"/>
              <w:divBdr>
                <w:top w:val="none" w:sz="0" w:space="0" w:color="auto"/>
                <w:left w:val="none" w:sz="0" w:space="0" w:color="auto"/>
                <w:bottom w:val="none" w:sz="0" w:space="0" w:color="auto"/>
                <w:right w:val="none" w:sz="0" w:space="0" w:color="auto"/>
              </w:divBdr>
            </w:div>
            <w:div w:id="1723093992">
              <w:marLeft w:val="0"/>
              <w:marRight w:val="0"/>
              <w:marTop w:val="0"/>
              <w:marBottom w:val="0"/>
              <w:divBdr>
                <w:top w:val="none" w:sz="0" w:space="0" w:color="auto"/>
                <w:left w:val="none" w:sz="0" w:space="0" w:color="auto"/>
                <w:bottom w:val="none" w:sz="0" w:space="0" w:color="auto"/>
                <w:right w:val="none" w:sz="0" w:space="0" w:color="auto"/>
              </w:divBdr>
            </w:div>
            <w:div w:id="3409646">
              <w:marLeft w:val="0"/>
              <w:marRight w:val="0"/>
              <w:marTop w:val="0"/>
              <w:marBottom w:val="0"/>
              <w:divBdr>
                <w:top w:val="none" w:sz="0" w:space="0" w:color="auto"/>
                <w:left w:val="none" w:sz="0" w:space="0" w:color="auto"/>
                <w:bottom w:val="none" w:sz="0" w:space="0" w:color="auto"/>
                <w:right w:val="none" w:sz="0" w:space="0" w:color="auto"/>
              </w:divBdr>
            </w:div>
            <w:div w:id="1352533159">
              <w:marLeft w:val="0"/>
              <w:marRight w:val="0"/>
              <w:marTop w:val="0"/>
              <w:marBottom w:val="0"/>
              <w:divBdr>
                <w:top w:val="none" w:sz="0" w:space="0" w:color="auto"/>
                <w:left w:val="none" w:sz="0" w:space="0" w:color="auto"/>
                <w:bottom w:val="none" w:sz="0" w:space="0" w:color="auto"/>
                <w:right w:val="none" w:sz="0" w:space="0" w:color="auto"/>
              </w:divBdr>
            </w:div>
            <w:div w:id="120804823">
              <w:marLeft w:val="0"/>
              <w:marRight w:val="0"/>
              <w:marTop w:val="0"/>
              <w:marBottom w:val="0"/>
              <w:divBdr>
                <w:top w:val="none" w:sz="0" w:space="0" w:color="auto"/>
                <w:left w:val="none" w:sz="0" w:space="0" w:color="auto"/>
                <w:bottom w:val="none" w:sz="0" w:space="0" w:color="auto"/>
                <w:right w:val="none" w:sz="0" w:space="0" w:color="auto"/>
              </w:divBdr>
            </w:div>
            <w:div w:id="1200506962">
              <w:marLeft w:val="0"/>
              <w:marRight w:val="0"/>
              <w:marTop w:val="0"/>
              <w:marBottom w:val="0"/>
              <w:divBdr>
                <w:top w:val="none" w:sz="0" w:space="0" w:color="auto"/>
                <w:left w:val="none" w:sz="0" w:space="0" w:color="auto"/>
                <w:bottom w:val="none" w:sz="0" w:space="0" w:color="auto"/>
                <w:right w:val="none" w:sz="0" w:space="0" w:color="auto"/>
              </w:divBdr>
            </w:div>
            <w:div w:id="51080285">
              <w:marLeft w:val="0"/>
              <w:marRight w:val="0"/>
              <w:marTop w:val="0"/>
              <w:marBottom w:val="0"/>
              <w:divBdr>
                <w:top w:val="none" w:sz="0" w:space="0" w:color="auto"/>
                <w:left w:val="none" w:sz="0" w:space="0" w:color="auto"/>
                <w:bottom w:val="none" w:sz="0" w:space="0" w:color="auto"/>
                <w:right w:val="none" w:sz="0" w:space="0" w:color="auto"/>
              </w:divBdr>
            </w:div>
            <w:div w:id="1104770035">
              <w:marLeft w:val="0"/>
              <w:marRight w:val="0"/>
              <w:marTop w:val="0"/>
              <w:marBottom w:val="0"/>
              <w:divBdr>
                <w:top w:val="none" w:sz="0" w:space="0" w:color="auto"/>
                <w:left w:val="none" w:sz="0" w:space="0" w:color="auto"/>
                <w:bottom w:val="none" w:sz="0" w:space="0" w:color="auto"/>
                <w:right w:val="none" w:sz="0" w:space="0" w:color="auto"/>
              </w:divBdr>
            </w:div>
          </w:divsChild>
        </w:div>
        <w:div w:id="1266577296">
          <w:marLeft w:val="0"/>
          <w:marRight w:val="0"/>
          <w:marTop w:val="0"/>
          <w:marBottom w:val="0"/>
          <w:divBdr>
            <w:top w:val="none" w:sz="0" w:space="0" w:color="auto"/>
            <w:left w:val="none" w:sz="0" w:space="0" w:color="auto"/>
            <w:bottom w:val="none" w:sz="0" w:space="0" w:color="auto"/>
            <w:right w:val="none" w:sz="0" w:space="0" w:color="auto"/>
          </w:divBdr>
          <w:divsChild>
            <w:div w:id="1290621946">
              <w:marLeft w:val="0"/>
              <w:marRight w:val="0"/>
              <w:marTop w:val="0"/>
              <w:marBottom w:val="0"/>
              <w:divBdr>
                <w:top w:val="none" w:sz="0" w:space="0" w:color="auto"/>
                <w:left w:val="none" w:sz="0" w:space="0" w:color="auto"/>
                <w:bottom w:val="none" w:sz="0" w:space="0" w:color="auto"/>
                <w:right w:val="none" w:sz="0" w:space="0" w:color="auto"/>
              </w:divBdr>
            </w:div>
          </w:divsChild>
        </w:div>
        <w:div w:id="540870551">
          <w:marLeft w:val="0"/>
          <w:marRight w:val="0"/>
          <w:marTop w:val="0"/>
          <w:marBottom w:val="0"/>
          <w:divBdr>
            <w:top w:val="none" w:sz="0" w:space="0" w:color="auto"/>
            <w:left w:val="none" w:sz="0" w:space="0" w:color="auto"/>
            <w:bottom w:val="none" w:sz="0" w:space="0" w:color="auto"/>
            <w:right w:val="none" w:sz="0" w:space="0" w:color="auto"/>
          </w:divBdr>
          <w:divsChild>
            <w:div w:id="97871546">
              <w:marLeft w:val="0"/>
              <w:marRight w:val="0"/>
              <w:marTop w:val="0"/>
              <w:marBottom w:val="0"/>
              <w:divBdr>
                <w:top w:val="none" w:sz="0" w:space="0" w:color="auto"/>
                <w:left w:val="none" w:sz="0" w:space="0" w:color="auto"/>
                <w:bottom w:val="none" w:sz="0" w:space="0" w:color="auto"/>
                <w:right w:val="none" w:sz="0" w:space="0" w:color="auto"/>
              </w:divBdr>
            </w:div>
          </w:divsChild>
        </w:div>
        <w:div w:id="1503397436">
          <w:marLeft w:val="0"/>
          <w:marRight w:val="0"/>
          <w:marTop w:val="0"/>
          <w:marBottom w:val="0"/>
          <w:divBdr>
            <w:top w:val="none" w:sz="0" w:space="0" w:color="auto"/>
            <w:left w:val="none" w:sz="0" w:space="0" w:color="auto"/>
            <w:bottom w:val="none" w:sz="0" w:space="0" w:color="auto"/>
            <w:right w:val="none" w:sz="0" w:space="0" w:color="auto"/>
          </w:divBdr>
          <w:divsChild>
            <w:div w:id="902255991">
              <w:marLeft w:val="0"/>
              <w:marRight w:val="0"/>
              <w:marTop w:val="0"/>
              <w:marBottom w:val="0"/>
              <w:divBdr>
                <w:top w:val="none" w:sz="0" w:space="0" w:color="auto"/>
                <w:left w:val="none" w:sz="0" w:space="0" w:color="auto"/>
                <w:bottom w:val="none" w:sz="0" w:space="0" w:color="auto"/>
                <w:right w:val="none" w:sz="0" w:space="0" w:color="auto"/>
              </w:divBdr>
            </w:div>
          </w:divsChild>
        </w:div>
        <w:div w:id="889880292">
          <w:marLeft w:val="0"/>
          <w:marRight w:val="0"/>
          <w:marTop w:val="0"/>
          <w:marBottom w:val="0"/>
          <w:divBdr>
            <w:top w:val="none" w:sz="0" w:space="0" w:color="auto"/>
            <w:left w:val="none" w:sz="0" w:space="0" w:color="auto"/>
            <w:bottom w:val="none" w:sz="0" w:space="0" w:color="auto"/>
            <w:right w:val="none" w:sz="0" w:space="0" w:color="auto"/>
          </w:divBdr>
          <w:divsChild>
            <w:div w:id="1193956689">
              <w:marLeft w:val="0"/>
              <w:marRight w:val="0"/>
              <w:marTop w:val="0"/>
              <w:marBottom w:val="0"/>
              <w:divBdr>
                <w:top w:val="none" w:sz="0" w:space="0" w:color="auto"/>
                <w:left w:val="none" w:sz="0" w:space="0" w:color="auto"/>
                <w:bottom w:val="none" w:sz="0" w:space="0" w:color="auto"/>
                <w:right w:val="none" w:sz="0" w:space="0" w:color="auto"/>
              </w:divBdr>
            </w:div>
          </w:divsChild>
        </w:div>
        <w:div w:id="1426609084">
          <w:marLeft w:val="0"/>
          <w:marRight w:val="0"/>
          <w:marTop w:val="0"/>
          <w:marBottom w:val="0"/>
          <w:divBdr>
            <w:top w:val="none" w:sz="0" w:space="0" w:color="auto"/>
            <w:left w:val="none" w:sz="0" w:space="0" w:color="auto"/>
            <w:bottom w:val="none" w:sz="0" w:space="0" w:color="auto"/>
            <w:right w:val="none" w:sz="0" w:space="0" w:color="auto"/>
          </w:divBdr>
          <w:divsChild>
            <w:div w:id="623846331">
              <w:marLeft w:val="0"/>
              <w:marRight w:val="0"/>
              <w:marTop w:val="0"/>
              <w:marBottom w:val="0"/>
              <w:divBdr>
                <w:top w:val="none" w:sz="0" w:space="0" w:color="auto"/>
                <w:left w:val="none" w:sz="0" w:space="0" w:color="auto"/>
                <w:bottom w:val="none" w:sz="0" w:space="0" w:color="auto"/>
                <w:right w:val="none" w:sz="0" w:space="0" w:color="auto"/>
              </w:divBdr>
            </w:div>
          </w:divsChild>
        </w:div>
        <w:div w:id="67192700">
          <w:marLeft w:val="0"/>
          <w:marRight w:val="0"/>
          <w:marTop w:val="0"/>
          <w:marBottom w:val="0"/>
          <w:divBdr>
            <w:top w:val="none" w:sz="0" w:space="0" w:color="auto"/>
            <w:left w:val="none" w:sz="0" w:space="0" w:color="auto"/>
            <w:bottom w:val="none" w:sz="0" w:space="0" w:color="auto"/>
            <w:right w:val="none" w:sz="0" w:space="0" w:color="auto"/>
          </w:divBdr>
          <w:divsChild>
            <w:div w:id="213162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0599">
      <w:bodyDiv w:val="1"/>
      <w:marLeft w:val="0"/>
      <w:marRight w:val="0"/>
      <w:marTop w:val="0"/>
      <w:marBottom w:val="0"/>
      <w:divBdr>
        <w:top w:val="none" w:sz="0" w:space="0" w:color="auto"/>
        <w:left w:val="none" w:sz="0" w:space="0" w:color="auto"/>
        <w:bottom w:val="none" w:sz="0" w:space="0" w:color="auto"/>
        <w:right w:val="none" w:sz="0" w:space="0" w:color="auto"/>
      </w:divBdr>
    </w:div>
    <w:div w:id="752510644">
      <w:bodyDiv w:val="1"/>
      <w:marLeft w:val="0"/>
      <w:marRight w:val="0"/>
      <w:marTop w:val="0"/>
      <w:marBottom w:val="0"/>
      <w:divBdr>
        <w:top w:val="none" w:sz="0" w:space="0" w:color="auto"/>
        <w:left w:val="none" w:sz="0" w:space="0" w:color="auto"/>
        <w:bottom w:val="none" w:sz="0" w:space="0" w:color="auto"/>
        <w:right w:val="none" w:sz="0" w:space="0" w:color="auto"/>
      </w:divBdr>
    </w:div>
    <w:div w:id="754057890">
      <w:bodyDiv w:val="1"/>
      <w:marLeft w:val="0"/>
      <w:marRight w:val="0"/>
      <w:marTop w:val="0"/>
      <w:marBottom w:val="0"/>
      <w:divBdr>
        <w:top w:val="none" w:sz="0" w:space="0" w:color="auto"/>
        <w:left w:val="none" w:sz="0" w:space="0" w:color="auto"/>
        <w:bottom w:val="none" w:sz="0" w:space="0" w:color="auto"/>
        <w:right w:val="none" w:sz="0" w:space="0" w:color="auto"/>
      </w:divBdr>
    </w:div>
    <w:div w:id="761296511">
      <w:bodyDiv w:val="1"/>
      <w:marLeft w:val="0"/>
      <w:marRight w:val="0"/>
      <w:marTop w:val="0"/>
      <w:marBottom w:val="0"/>
      <w:divBdr>
        <w:top w:val="none" w:sz="0" w:space="0" w:color="auto"/>
        <w:left w:val="none" w:sz="0" w:space="0" w:color="auto"/>
        <w:bottom w:val="none" w:sz="0" w:space="0" w:color="auto"/>
        <w:right w:val="none" w:sz="0" w:space="0" w:color="auto"/>
      </w:divBdr>
    </w:div>
    <w:div w:id="765154801">
      <w:bodyDiv w:val="1"/>
      <w:marLeft w:val="0"/>
      <w:marRight w:val="0"/>
      <w:marTop w:val="0"/>
      <w:marBottom w:val="0"/>
      <w:divBdr>
        <w:top w:val="none" w:sz="0" w:space="0" w:color="auto"/>
        <w:left w:val="none" w:sz="0" w:space="0" w:color="auto"/>
        <w:bottom w:val="none" w:sz="0" w:space="0" w:color="auto"/>
        <w:right w:val="none" w:sz="0" w:space="0" w:color="auto"/>
      </w:divBdr>
      <w:divsChild>
        <w:div w:id="1809130245">
          <w:marLeft w:val="0"/>
          <w:marRight w:val="0"/>
          <w:marTop w:val="0"/>
          <w:marBottom w:val="0"/>
          <w:divBdr>
            <w:top w:val="none" w:sz="0" w:space="0" w:color="auto"/>
            <w:left w:val="none" w:sz="0" w:space="0" w:color="auto"/>
            <w:bottom w:val="none" w:sz="0" w:space="0" w:color="auto"/>
            <w:right w:val="none" w:sz="0" w:space="0" w:color="auto"/>
          </w:divBdr>
          <w:divsChild>
            <w:div w:id="386608264">
              <w:marLeft w:val="0"/>
              <w:marRight w:val="0"/>
              <w:marTop w:val="0"/>
              <w:marBottom w:val="0"/>
              <w:divBdr>
                <w:top w:val="none" w:sz="0" w:space="0" w:color="auto"/>
                <w:left w:val="none" w:sz="0" w:space="0" w:color="auto"/>
                <w:bottom w:val="none" w:sz="0" w:space="0" w:color="auto"/>
                <w:right w:val="none" w:sz="0" w:space="0" w:color="auto"/>
              </w:divBdr>
            </w:div>
          </w:divsChild>
        </w:div>
        <w:div w:id="649554608">
          <w:marLeft w:val="0"/>
          <w:marRight w:val="0"/>
          <w:marTop w:val="0"/>
          <w:marBottom w:val="0"/>
          <w:divBdr>
            <w:top w:val="none" w:sz="0" w:space="0" w:color="auto"/>
            <w:left w:val="none" w:sz="0" w:space="0" w:color="auto"/>
            <w:bottom w:val="none" w:sz="0" w:space="0" w:color="auto"/>
            <w:right w:val="none" w:sz="0" w:space="0" w:color="auto"/>
          </w:divBdr>
          <w:divsChild>
            <w:div w:id="2131048960">
              <w:marLeft w:val="0"/>
              <w:marRight w:val="0"/>
              <w:marTop w:val="0"/>
              <w:marBottom w:val="0"/>
              <w:divBdr>
                <w:top w:val="none" w:sz="0" w:space="0" w:color="auto"/>
                <w:left w:val="none" w:sz="0" w:space="0" w:color="auto"/>
                <w:bottom w:val="none" w:sz="0" w:space="0" w:color="auto"/>
                <w:right w:val="none" w:sz="0" w:space="0" w:color="auto"/>
              </w:divBdr>
            </w:div>
          </w:divsChild>
        </w:div>
        <w:div w:id="1805192347">
          <w:marLeft w:val="0"/>
          <w:marRight w:val="0"/>
          <w:marTop w:val="0"/>
          <w:marBottom w:val="0"/>
          <w:divBdr>
            <w:top w:val="none" w:sz="0" w:space="0" w:color="auto"/>
            <w:left w:val="none" w:sz="0" w:space="0" w:color="auto"/>
            <w:bottom w:val="none" w:sz="0" w:space="0" w:color="auto"/>
            <w:right w:val="none" w:sz="0" w:space="0" w:color="auto"/>
          </w:divBdr>
          <w:divsChild>
            <w:div w:id="416289182">
              <w:marLeft w:val="0"/>
              <w:marRight w:val="0"/>
              <w:marTop w:val="0"/>
              <w:marBottom w:val="0"/>
              <w:divBdr>
                <w:top w:val="none" w:sz="0" w:space="0" w:color="auto"/>
                <w:left w:val="none" w:sz="0" w:space="0" w:color="auto"/>
                <w:bottom w:val="none" w:sz="0" w:space="0" w:color="auto"/>
                <w:right w:val="none" w:sz="0" w:space="0" w:color="auto"/>
              </w:divBdr>
            </w:div>
          </w:divsChild>
        </w:div>
        <w:div w:id="1400323436">
          <w:marLeft w:val="0"/>
          <w:marRight w:val="0"/>
          <w:marTop w:val="0"/>
          <w:marBottom w:val="0"/>
          <w:divBdr>
            <w:top w:val="none" w:sz="0" w:space="0" w:color="auto"/>
            <w:left w:val="none" w:sz="0" w:space="0" w:color="auto"/>
            <w:bottom w:val="none" w:sz="0" w:space="0" w:color="auto"/>
            <w:right w:val="none" w:sz="0" w:space="0" w:color="auto"/>
          </w:divBdr>
          <w:divsChild>
            <w:div w:id="769933168">
              <w:marLeft w:val="0"/>
              <w:marRight w:val="0"/>
              <w:marTop w:val="0"/>
              <w:marBottom w:val="0"/>
              <w:divBdr>
                <w:top w:val="none" w:sz="0" w:space="0" w:color="auto"/>
                <w:left w:val="none" w:sz="0" w:space="0" w:color="auto"/>
                <w:bottom w:val="none" w:sz="0" w:space="0" w:color="auto"/>
                <w:right w:val="none" w:sz="0" w:space="0" w:color="auto"/>
              </w:divBdr>
            </w:div>
          </w:divsChild>
        </w:div>
        <w:div w:id="629477026">
          <w:marLeft w:val="0"/>
          <w:marRight w:val="0"/>
          <w:marTop w:val="0"/>
          <w:marBottom w:val="0"/>
          <w:divBdr>
            <w:top w:val="none" w:sz="0" w:space="0" w:color="auto"/>
            <w:left w:val="none" w:sz="0" w:space="0" w:color="auto"/>
            <w:bottom w:val="none" w:sz="0" w:space="0" w:color="auto"/>
            <w:right w:val="none" w:sz="0" w:space="0" w:color="auto"/>
          </w:divBdr>
          <w:divsChild>
            <w:div w:id="1840267009">
              <w:marLeft w:val="0"/>
              <w:marRight w:val="0"/>
              <w:marTop w:val="0"/>
              <w:marBottom w:val="0"/>
              <w:divBdr>
                <w:top w:val="none" w:sz="0" w:space="0" w:color="auto"/>
                <w:left w:val="none" w:sz="0" w:space="0" w:color="auto"/>
                <w:bottom w:val="none" w:sz="0" w:space="0" w:color="auto"/>
                <w:right w:val="none" w:sz="0" w:space="0" w:color="auto"/>
              </w:divBdr>
            </w:div>
          </w:divsChild>
        </w:div>
        <w:div w:id="1448816217">
          <w:marLeft w:val="0"/>
          <w:marRight w:val="0"/>
          <w:marTop w:val="0"/>
          <w:marBottom w:val="0"/>
          <w:divBdr>
            <w:top w:val="none" w:sz="0" w:space="0" w:color="auto"/>
            <w:left w:val="none" w:sz="0" w:space="0" w:color="auto"/>
            <w:bottom w:val="none" w:sz="0" w:space="0" w:color="auto"/>
            <w:right w:val="none" w:sz="0" w:space="0" w:color="auto"/>
          </w:divBdr>
          <w:divsChild>
            <w:div w:id="1847094162">
              <w:marLeft w:val="0"/>
              <w:marRight w:val="0"/>
              <w:marTop w:val="0"/>
              <w:marBottom w:val="0"/>
              <w:divBdr>
                <w:top w:val="none" w:sz="0" w:space="0" w:color="auto"/>
                <w:left w:val="none" w:sz="0" w:space="0" w:color="auto"/>
                <w:bottom w:val="none" w:sz="0" w:space="0" w:color="auto"/>
                <w:right w:val="none" w:sz="0" w:space="0" w:color="auto"/>
              </w:divBdr>
            </w:div>
          </w:divsChild>
        </w:div>
        <w:div w:id="1769930964">
          <w:marLeft w:val="0"/>
          <w:marRight w:val="0"/>
          <w:marTop w:val="0"/>
          <w:marBottom w:val="0"/>
          <w:divBdr>
            <w:top w:val="none" w:sz="0" w:space="0" w:color="auto"/>
            <w:left w:val="none" w:sz="0" w:space="0" w:color="auto"/>
            <w:bottom w:val="none" w:sz="0" w:space="0" w:color="auto"/>
            <w:right w:val="none" w:sz="0" w:space="0" w:color="auto"/>
          </w:divBdr>
          <w:divsChild>
            <w:div w:id="827551935">
              <w:marLeft w:val="0"/>
              <w:marRight w:val="0"/>
              <w:marTop w:val="0"/>
              <w:marBottom w:val="0"/>
              <w:divBdr>
                <w:top w:val="none" w:sz="0" w:space="0" w:color="auto"/>
                <w:left w:val="none" w:sz="0" w:space="0" w:color="auto"/>
                <w:bottom w:val="none" w:sz="0" w:space="0" w:color="auto"/>
                <w:right w:val="none" w:sz="0" w:space="0" w:color="auto"/>
              </w:divBdr>
            </w:div>
          </w:divsChild>
        </w:div>
        <w:div w:id="1486820320">
          <w:marLeft w:val="0"/>
          <w:marRight w:val="0"/>
          <w:marTop w:val="0"/>
          <w:marBottom w:val="0"/>
          <w:divBdr>
            <w:top w:val="none" w:sz="0" w:space="0" w:color="auto"/>
            <w:left w:val="none" w:sz="0" w:space="0" w:color="auto"/>
            <w:bottom w:val="none" w:sz="0" w:space="0" w:color="auto"/>
            <w:right w:val="none" w:sz="0" w:space="0" w:color="auto"/>
          </w:divBdr>
          <w:divsChild>
            <w:div w:id="1550217356">
              <w:marLeft w:val="0"/>
              <w:marRight w:val="0"/>
              <w:marTop w:val="0"/>
              <w:marBottom w:val="0"/>
              <w:divBdr>
                <w:top w:val="none" w:sz="0" w:space="0" w:color="auto"/>
                <w:left w:val="none" w:sz="0" w:space="0" w:color="auto"/>
                <w:bottom w:val="none" w:sz="0" w:space="0" w:color="auto"/>
                <w:right w:val="none" w:sz="0" w:space="0" w:color="auto"/>
              </w:divBdr>
            </w:div>
          </w:divsChild>
        </w:div>
        <w:div w:id="115147021">
          <w:marLeft w:val="0"/>
          <w:marRight w:val="0"/>
          <w:marTop w:val="0"/>
          <w:marBottom w:val="0"/>
          <w:divBdr>
            <w:top w:val="none" w:sz="0" w:space="0" w:color="auto"/>
            <w:left w:val="none" w:sz="0" w:space="0" w:color="auto"/>
            <w:bottom w:val="none" w:sz="0" w:space="0" w:color="auto"/>
            <w:right w:val="none" w:sz="0" w:space="0" w:color="auto"/>
          </w:divBdr>
          <w:divsChild>
            <w:div w:id="2034573064">
              <w:marLeft w:val="0"/>
              <w:marRight w:val="0"/>
              <w:marTop w:val="0"/>
              <w:marBottom w:val="0"/>
              <w:divBdr>
                <w:top w:val="none" w:sz="0" w:space="0" w:color="auto"/>
                <w:left w:val="none" w:sz="0" w:space="0" w:color="auto"/>
                <w:bottom w:val="none" w:sz="0" w:space="0" w:color="auto"/>
                <w:right w:val="none" w:sz="0" w:space="0" w:color="auto"/>
              </w:divBdr>
            </w:div>
          </w:divsChild>
        </w:div>
        <w:div w:id="580914781">
          <w:marLeft w:val="0"/>
          <w:marRight w:val="0"/>
          <w:marTop w:val="0"/>
          <w:marBottom w:val="0"/>
          <w:divBdr>
            <w:top w:val="none" w:sz="0" w:space="0" w:color="auto"/>
            <w:left w:val="none" w:sz="0" w:space="0" w:color="auto"/>
            <w:bottom w:val="none" w:sz="0" w:space="0" w:color="auto"/>
            <w:right w:val="none" w:sz="0" w:space="0" w:color="auto"/>
          </w:divBdr>
          <w:divsChild>
            <w:div w:id="1423139838">
              <w:marLeft w:val="0"/>
              <w:marRight w:val="0"/>
              <w:marTop w:val="0"/>
              <w:marBottom w:val="0"/>
              <w:divBdr>
                <w:top w:val="none" w:sz="0" w:space="0" w:color="auto"/>
                <w:left w:val="none" w:sz="0" w:space="0" w:color="auto"/>
                <w:bottom w:val="none" w:sz="0" w:space="0" w:color="auto"/>
                <w:right w:val="none" w:sz="0" w:space="0" w:color="auto"/>
              </w:divBdr>
            </w:div>
          </w:divsChild>
        </w:div>
        <w:div w:id="1903521001">
          <w:marLeft w:val="0"/>
          <w:marRight w:val="0"/>
          <w:marTop w:val="0"/>
          <w:marBottom w:val="0"/>
          <w:divBdr>
            <w:top w:val="none" w:sz="0" w:space="0" w:color="auto"/>
            <w:left w:val="none" w:sz="0" w:space="0" w:color="auto"/>
            <w:bottom w:val="none" w:sz="0" w:space="0" w:color="auto"/>
            <w:right w:val="none" w:sz="0" w:space="0" w:color="auto"/>
          </w:divBdr>
          <w:divsChild>
            <w:div w:id="346979910">
              <w:marLeft w:val="0"/>
              <w:marRight w:val="0"/>
              <w:marTop w:val="0"/>
              <w:marBottom w:val="0"/>
              <w:divBdr>
                <w:top w:val="none" w:sz="0" w:space="0" w:color="auto"/>
                <w:left w:val="none" w:sz="0" w:space="0" w:color="auto"/>
                <w:bottom w:val="none" w:sz="0" w:space="0" w:color="auto"/>
                <w:right w:val="none" w:sz="0" w:space="0" w:color="auto"/>
              </w:divBdr>
            </w:div>
          </w:divsChild>
        </w:div>
        <w:div w:id="1776558332">
          <w:marLeft w:val="0"/>
          <w:marRight w:val="0"/>
          <w:marTop w:val="0"/>
          <w:marBottom w:val="0"/>
          <w:divBdr>
            <w:top w:val="none" w:sz="0" w:space="0" w:color="auto"/>
            <w:left w:val="none" w:sz="0" w:space="0" w:color="auto"/>
            <w:bottom w:val="none" w:sz="0" w:space="0" w:color="auto"/>
            <w:right w:val="none" w:sz="0" w:space="0" w:color="auto"/>
          </w:divBdr>
          <w:divsChild>
            <w:div w:id="1029532575">
              <w:marLeft w:val="0"/>
              <w:marRight w:val="0"/>
              <w:marTop w:val="0"/>
              <w:marBottom w:val="0"/>
              <w:divBdr>
                <w:top w:val="none" w:sz="0" w:space="0" w:color="auto"/>
                <w:left w:val="none" w:sz="0" w:space="0" w:color="auto"/>
                <w:bottom w:val="none" w:sz="0" w:space="0" w:color="auto"/>
                <w:right w:val="none" w:sz="0" w:space="0" w:color="auto"/>
              </w:divBdr>
            </w:div>
          </w:divsChild>
        </w:div>
        <w:div w:id="150365195">
          <w:marLeft w:val="0"/>
          <w:marRight w:val="0"/>
          <w:marTop w:val="0"/>
          <w:marBottom w:val="0"/>
          <w:divBdr>
            <w:top w:val="none" w:sz="0" w:space="0" w:color="auto"/>
            <w:left w:val="none" w:sz="0" w:space="0" w:color="auto"/>
            <w:bottom w:val="none" w:sz="0" w:space="0" w:color="auto"/>
            <w:right w:val="none" w:sz="0" w:space="0" w:color="auto"/>
          </w:divBdr>
          <w:divsChild>
            <w:div w:id="1705521566">
              <w:marLeft w:val="0"/>
              <w:marRight w:val="0"/>
              <w:marTop w:val="0"/>
              <w:marBottom w:val="0"/>
              <w:divBdr>
                <w:top w:val="none" w:sz="0" w:space="0" w:color="auto"/>
                <w:left w:val="none" w:sz="0" w:space="0" w:color="auto"/>
                <w:bottom w:val="none" w:sz="0" w:space="0" w:color="auto"/>
                <w:right w:val="none" w:sz="0" w:space="0" w:color="auto"/>
              </w:divBdr>
            </w:div>
          </w:divsChild>
        </w:div>
        <w:div w:id="100150131">
          <w:marLeft w:val="0"/>
          <w:marRight w:val="0"/>
          <w:marTop w:val="0"/>
          <w:marBottom w:val="0"/>
          <w:divBdr>
            <w:top w:val="none" w:sz="0" w:space="0" w:color="auto"/>
            <w:left w:val="none" w:sz="0" w:space="0" w:color="auto"/>
            <w:bottom w:val="none" w:sz="0" w:space="0" w:color="auto"/>
            <w:right w:val="none" w:sz="0" w:space="0" w:color="auto"/>
          </w:divBdr>
          <w:divsChild>
            <w:div w:id="566644768">
              <w:marLeft w:val="0"/>
              <w:marRight w:val="0"/>
              <w:marTop w:val="0"/>
              <w:marBottom w:val="0"/>
              <w:divBdr>
                <w:top w:val="none" w:sz="0" w:space="0" w:color="auto"/>
                <w:left w:val="none" w:sz="0" w:space="0" w:color="auto"/>
                <w:bottom w:val="none" w:sz="0" w:space="0" w:color="auto"/>
                <w:right w:val="none" w:sz="0" w:space="0" w:color="auto"/>
              </w:divBdr>
            </w:div>
          </w:divsChild>
        </w:div>
        <w:div w:id="1654483894">
          <w:marLeft w:val="0"/>
          <w:marRight w:val="0"/>
          <w:marTop w:val="0"/>
          <w:marBottom w:val="0"/>
          <w:divBdr>
            <w:top w:val="none" w:sz="0" w:space="0" w:color="auto"/>
            <w:left w:val="none" w:sz="0" w:space="0" w:color="auto"/>
            <w:bottom w:val="none" w:sz="0" w:space="0" w:color="auto"/>
            <w:right w:val="none" w:sz="0" w:space="0" w:color="auto"/>
          </w:divBdr>
          <w:divsChild>
            <w:div w:id="1820876032">
              <w:marLeft w:val="0"/>
              <w:marRight w:val="0"/>
              <w:marTop w:val="0"/>
              <w:marBottom w:val="0"/>
              <w:divBdr>
                <w:top w:val="none" w:sz="0" w:space="0" w:color="auto"/>
                <w:left w:val="none" w:sz="0" w:space="0" w:color="auto"/>
                <w:bottom w:val="none" w:sz="0" w:space="0" w:color="auto"/>
                <w:right w:val="none" w:sz="0" w:space="0" w:color="auto"/>
              </w:divBdr>
            </w:div>
          </w:divsChild>
        </w:div>
        <w:div w:id="1608194512">
          <w:marLeft w:val="0"/>
          <w:marRight w:val="0"/>
          <w:marTop w:val="0"/>
          <w:marBottom w:val="0"/>
          <w:divBdr>
            <w:top w:val="none" w:sz="0" w:space="0" w:color="auto"/>
            <w:left w:val="none" w:sz="0" w:space="0" w:color="auto"/>
            <w:bottom w:val="none" w:sz="0" w:space="0" w:color="auto"/>
            <w:right w:val="none" w:sz="0" w:space="0" w:color="auto"/>
          </w:divBdr>
          <w:divsChild>
            <w:div w:id="1325203658">
              <w:marLeft w:val="0"/>
              <w:marRight w:val="0"/>
              <w:marTop w:val="0"/>
              <w:marBottom w:val="0"/>
              <w:divBdr>
                <w:top w:val="none" w:sz="0" w:space="0" w:color="auto"/>
                <w:left w:val="none" w:sz="0" w:space="0" w:color="auto"/>
                <w:bottom w:val="none" w:sz="0" w:space="0" w:color="auto"/>
                <w:right w:val="none" w:sz="0" w:space="0" w:color="auto"/>
              </w:divBdr>
            </w:div>
          </w:divsChild>
        </w:div>
        <w:div w:id="1427842982">
          <w:marLeft w:val="0"/>
          <w:marRight w:val="0"/>
          <w:marTop w:val="0"/>
          <w:marBottom w:val="0"/>
          <w:divBdr>
            <w:top w:val="none" w:sz="0" w:space="0" w:color="auto"/>
            <w:left w:val="none" w:sz="0" w:space="0" w:color="auto"/>
            <w:bottom w:val="none" w:sz="0" w:space="0" w:color="auto"/>
            <w:right w:val="none" w:sz="0" w:space="0" w:color="auto"/>
          </w:divBdr>
          <w:divsChild>
            <w:div w:id="1399551487">
              <w:marLeft w:val="0"/>
              <w:marRight w:val="0"/>
              <w:marTop w:val="0"/>
              <w:marBottom w:val="0"/>
              <w:divBdr>
                <w:top w:val="none" w:sz="0" w:space="0" w:color="auto"/>
                <w:left w:val="none" w:sz="0" w:space="0" w:color="auto"/>
                <w:bottom w:val="none" w:sz="0" w:space="0" w:color="auto"/>
                <w:right w:val="none" w:sz="0" w:space="0" w:color="auto"/>
              </w:divBdr>
            </w:div>
          </w:divsChild>
        </w:div>
        <w:div w:id="37631768">
          <w:marLeft w:val="0"/>
          <w:marRight w:val="0"/>
          <w:marTop w:val="0"/>
          <w:marBottom w:val="0"/>
          <w:divBdr>
            <w:top w:val="none" w:sz="0" w:space="0" w:color="auto"/>
            <w:left w:val="none" w:sz="0" w:space="0" w:color="auto"/>
            <w:bottom w:val="none" w:sz="0" w:space="0" w:color="auto"/>
            <w:right w:val="none" w:sz="0" w:space="0" w:color="auto"/>
          </w:divBdr>
          <w:divsChild>
            <w:div w:id="509561324">
              <w:marLeft w:val="0"/>
              <w:marRight w:val="0"/>
              <w:marTop w:val="0"/>
              <w:marBottom w:val="0"/>
              <w:divBdr>
                <w:top w:val="none" w:sz="0" w:space="0" w:color="auto"/>
                <w:left w:val="none" w:sz="0" w:space="0" w:color="auto"/>
                <w:bottom w:val="none" w:sz="0" w:space="0" w:color="auto"/>
                <w:right w:val="none" w:sz="0" w:space="0" w:color="auto"/>
              </w:divBdr>
            </w:div>
          </w:divsChild>
        </w:div>
        <w:div w:id="921990949">
          <w:marLeft w:val="0"/>
          <w:marRight w:val="0"/>
          <w:marTop w:val="0"/>
          <w:marBottom w:val="0"/>
          <w:divBdr>
            <w:top w:val="none" w:sz="0" w:space="0" w:color="auto"/>
            <w:left w:val="none" w:sz="0" w:space="0" w:color="auto"/>
            <w:bottom w:val="none" w:sz="0" w:space="0" w:color="auto"/>
            <w:right w:val="none" w:sz="0" w:space="0" w:color="auto"/>
          </w:divBdr>
          <w:divsChild>
            <w:div w:id="829062017">
              <w:marLeft w:val="0"/>
              <w:marRight w:val="0"/>
              <w:marTop w:val="0"/>
              <w:marBottom w:val="0"/>
              <w:divBdr>
                <w:top w:val="none" w:sz="0" w:space="0" w:color="auto"/>
                <w:left w:val="none" w:sz="0" w:space="0" w:color="auto"/>
                <w:bottom w:val="none" w:sz="0" w:space="0" w:color="auto"/>
                <w:right w:val="none" w:sz="0" w:space="0" w:color="auto"/>
              </w:divBdr>
            </w:div>
          </w:divsChild>
        </w:div>
        <w:div w:id="1348600518">
          <w:marLeft w:val="0"/>
          <w:marRight w:val="0"/>
          <w:marTop w:val="0"/>
          <w:marBottom w:val="0"/>
          <w:divBdr>
            <w:top w:val="none" w:sz="0" w:space="0" w:color="auto"/>
            <w:left w:val="none" w:sz="0" w:space="0" w:color="auto"/>
            <w:bottom w:val="none" w:sz="0" w:space="0" w:color="auto"/>
            <w:right w:val="none" w:sz="0" w:space="0" w:color="auto"/>
          </w:divBdr>
          <w:divsChild>
            <w:div w:id="1824157008">
              <w:marLeft w:val="0"/>
              <w:marRight w:val="0"/>
              <w:marTop w:val="0"/>
              <w:marBottom w:val="0"/>
              <w:divBdr>
                <w:top w:val="none" w:sz="0" w:space="0" w:color="auto"/>
                <w:left w:val="none" w:sz="0" w:space="0" w:color="auto"/>
                <w:bottom w:val="none" w:sz="0" w:space="0" w:color="auto"/>
                <w:right w:val="none" w:sz="0" w:space="0" w:color="auto"/>
              </w:divBdr>
            </w:div>
          </w:divsChild>
        </w:div>
        <w:div w:id="1341854865">
          <w:marLeft w:val="0"/>
          <w:marRight w:val="0"/>
          <w:marTop w:val="0"/>
          <w:marBottom w:val="0"/>
          <w:divBdr>
            <w:top w:val="none" w:sz="0" w:space="0" w:color="auto"/>
            <w:left w:val="none" w:sz="0" w:space="0" w:color="auto"/>
            <w:bottom w:val="none" w:sz="0" w:space="0" w:color="auto"/>
            <w:right w:val="none" w:sz="0" w:space="0" w:color="auto"/>
          </w:divBdr>
          <w:divsChild>
            <w:div w:id="1659075933">
              <w:marLeft w:val="0"/>
              <w:marRight w:val="0"/>
              <w:marTop w:val="0"/>
              <w:marBottom w:val="0"/>
              <w:divBdr>
                <w:top w:val="none" w:sz="0" w:space="0" w:color="auto"/>
                <w:left w:val="none" w:sz="0" w:space="0" w:color="auto"/>
                <w:bottom w:val="none" w:sz="0" w:space="0" w:color="auto"/>
                <w:right w:val="none" w:sz="0" w:space="0" w:color="auto"/>
              </w:divBdr>
            </w:div>
            <w:div w:id="280652506">
              <w:marLeft w:val="0"/>
              <w:marRight w:val="0"/>
              <w:marTop w:val="0"/>
              <w:marBottom w:val="0"/>
              <w:divBdr>
                <w:top w:val="none" w:sz="0" w:space="0" w:color="auto"/>
                <w:left w:val="none" w:sz="0" w:space="0" w:color="auto"/>
                <w:bottom w:val="none" w:sz="0" w:space="0" w:color="auto"/>
                <w:right w:val="none" w:sz="0" w:space="0" w:color="auto"/>
              </w:divBdr>
            </w:div>
          </w:divsChild>
        </w:div>
        <w:div w:id="1997949303">
          <w:marLeft w:val="0"/>
          <w:marRight w:val="0"/>
          <w:marTop w:val="0"/>
          <w:marBottom w:val="0"/>
          <w:divBdr>
            <w:top w:val="none" w:sz="0" w:space="0" w:color="auto"/>
            <w:left w:val="none" w:sz="0" w:space="0" w:color="auto"/>
            <w:bottom w:val="none" w:sz="0" w:space="0" w:color="auto"/>
            <w:right w:val="none" w:sz="0" w:space="0" w:color="auto"/>
          </w:divBdr>
          <w:divsChild>
            <w:div w:id="372537265">
              <w:marLeft w:val="0"/>
              <w:marRight w:val="0"/>
              <w:marTop w:val="0"/>
              <w:marBottom w:val="0"/>
              <w:divBdr>
                <w:top w:val="none" w:sz="0" w:space="0" w:color="auto"/>
                <w:left w:val="none" w:sz="0" w:space="0" w:color="auto"/>
                <w:bottom w:val="none" w:sz="0" w:space="0" w:color="auto"/>
                <w:right w:val="none" w:sz="0" w:space="0" w:color="auto"/>
              </w:divBdr>
            </w:div>
          </w:divsChild>
        </w:div>
        <w:div w:id="610164200">
          <w:marLeft w:val="0"/>
          <w:marRight w:val="0"/>
          <w:marTop w:val="0"/>
          <w:marBottom w:val="0"/>
          <w:divBdr>
            <w:top w:val="none" w:sz="0" w:space="0" w:color="auto"/>
            <w:left w:val="none" w:sz="0" w:space="0" w:color="auto"/>
            <w:bottom w:val="none" w:sz="0" w:space="0" w:color="auto"/>
            <w:right w:val="none" w:sz="0" w:space="0" w:color="auto"/>
          </w:divBdr>
          <w:divsChild>
            <w:div w:id="1969050460">
              <w:marLeft w:val="0"/>
              <w:marRight w:val="0"/>
              <w:marTop w:val="0"/>
              <w:marBottom w:val="0"/>
              <w:divBdr>
                <w:top w:val="none" w:sz="0" w:space="0" w:color="auto"/>
                <w:left w:val="none" w:sz="0" w:space="0" w:color="auto"/>
                <w:bottom w:val="none" w:sz="0" w:space="0" w:color="auto"/>
                <w:right w:val="none" w:sz="0" w:space="0" w:color="auto"/>
              </w:divBdr>
            </w:div>
          </w:divsChild>
        </w:div>
        <w:div w:id="1076128494">
          <w:marLeft w:val="0"/>
          <w:marRight w:val="0"/>
          <w:marTop w:val="0"/>
          <w:marBottom w:val="0"/>
          <w:divBdr>
            <w:top w:val="none" w:sz="0" w:space="0" w:color="auto"/>
            <w:left w:val="none" w:sz="0" w:space="0" w:color="auto"/>
            <w:bottom w:val="none" w:sz="0" w:space="0" w:color="auto"/>
            <w:right w:val="none" w:sz="0" w:space="0" w:color="auto"/>
          </w:divBdr>
          <w:divsChild>
            <w:div w:id="1148400435">
              <w:marLeft w:val="0"/>
              <w:marRight w:val="0"/>
              <w:marTop w:val="0"/>
              <w:marBottom w:val="0"/>
              <w:divBdr>
                <w:top w:val="none" w:sz="0" w:space="0" w:color="auto"/>
                <w:left w:val="none" w:sz="0" w:space="0" w:color="auto"/>
                <w:bottom w:val="none" w:sz="0" w:space="0" w:color="auto"/>
                <w:right w:val="none" w:sz="0" w:space="0" w:color="auto"/>
              </w:divBdr>
            </w:div>
          </w:divsChild>
        </w:div>
        <w:div w:id="2067490387">
          <w:marLeft w:val="0"/>
          <w:marRight w:val="0"/>
          <w:marTop w:val="0"/>
          <w:marBottom w:val="0"/>
          <w:divBdr>
            <w:top w:val="none" w:sz="0" w:space="0" w:color="auto"/>
            <w:left w:val="none" w:sz="0" w:space="0" w:color="auto"/>
            <w:bottom w:val="none" w:sz="0" w:space="0" w:color="auto"/>
            <w:right w:val="none" w:sz="0" w:space="0" w:color="auto"/>
          </w:divBdr>
          <w:divsChild>
            <w:div w:id="1603563334">
              <w:marLeft w:val="0"/>
              <w:marRight w:val="0"/>
              <w:marTop w:val="0"/>
              <w:marBottom w:val="0"/>
              <w:divBdr>
                <w:top w:val="none" w:sz="0" w:space="0" w:color="auto"/>
                <w:left w:val="none" w:sz="0" w:space="0" w:color="auto"/>
                <w:bottom w:val="none" w:sz="0" w:space="0" w:color="auto"/>
                <w:right w:val="none" w:sz="0" w:space="0" w:color="auto"/>
              </w:divBdr>
            </w:div>
          </w:divsChild>
        </w:div>
        <w:div w:id="866481490">
          <w:marLeft w:val="0"/>
          <w:marRight w:val="0"/>
          <w:marTop w:val="0"/>
          <w:marBottom w:val="0"/>
          <w:divBdr>
            <w:top w:val="none" w:sz="0" w:space="0" w:color="auto"/>
            <w:left w:val="none" w:sz="0" w:space="0" w:color="auto"/>
            <w:bottom w:val="none" w:sz="0" w:space="0" w:color="auto"/>
            <w:right w:val="none" w:sz="0" w:space="0" w:color="auto"/>
          </w:divBdr>
          <w:divsChild>
            <w:div w:id="858854860">
              <w:marLeft w:val="0"/>
              <w:marRight w:val="0"/>
              <w:marTop w:val="0"/>
              <w:marBottom w:val="0"/>
              <w:divBdr>
                <w:top w:val="none" w:sz="0" w:space="0" w:color="auto"/>
                <w:left w:val="none" w:sz="0" w:space="0" w:color="auto"/>
                <w:bottom w:val="none" w:sz="0" w:space="0" w:color="auto"/>
                <w:right w:val="none" w:sz="0" w:space="0" w:color="auto"/>
              </w:divBdr>
            </w:div>
          </w:divsChild>
        </w:div>
        <w:div w:id="2101440086">
          <w:marLeft w:val="0"/>
          <w:marRight w:val="0"/>
          <w:marTop w:val="0"/>
          <w:marBottom w:val="0"/>
          <w:divBdr>
            <w:top w:val="none" w:sz="0" w:space="0" w:color="auto"/>
            <w:left w:val="none" w:sz="0" w:space="0" w:color="auto"/>
            <w:bottom w:val="none" w:sz="0" w:space="0" w:color="auto"/>
            <w:right w:val="none" w:sz="0" w:space="0" w:color="auto"/>
          </w:divBdr>
          <w:divsChild>
            <w:div w:id="1888445744">
              <w:marLeft w:val="0"/>
              <w:marRight w:val="0"/>
              <w:marTop w:val="0"/>
              <w:marBottom w:val="0"/>
              <w:divBdr>
                <w:top w:val="none" w:sz="0" w:space="0" w:color="auto"/>
                <w:left w:val="none" w:sz="0" w:space="0" w:color="auto"/>
                <w:bottom w:val="none" w:sz="0" w:space="0" w:color="auto"/>
                <w:right w:val="none" w:sz="0" w:space="0" w:color="auto"/>
              </w:divBdr>
            </w:div>
          </w:divsChild>
        </w:div>
        <w:div w:id="2036995921">
          <w:marLeft w:val="0"/>
          <w:marRight w:val="0"/>
          <w:marTop w:val="0"/>
          <w:marBottom w:val="0"/>
          <w:divBdr>
            <w:top w:val="none" w:sz="0" w:space="0" w:color="auto"/>
            <w:left w:val="none" w:sz="0" w:space="0" w:color="auto"/>
            <w:bottom w:val="none" w:sz="0" w:space="0" w:color="auto"/>
            <w:right w:val="none" w:sz="0" w:space="0" w:color="auto"/>
          </w:divBdr>
          <w:divsChild>
            <w:div w:id="230114519">
              <w:marLeft w:val="0"/>
              <w:marRight w:val="0"/>
              <w:marTop w:val="0"/>
              <w:marBottom w:val="0"/>
              <w:divBdr>
                <w:top w:val="none" w:sz="0" w:space="0" w:color="auto"/>
                <w:left w:val="none" w:sz="0" w:space="0" w:color="auto"/>
                <w:bottom w:val="none" w:sz="0" w:space="0" w:color="auto"/>
                <w:right w:val="none" w:sz="0" w:space="0" w:color="auto"/>
              </w:divBdr>
            </w:div>
          </w:divsChild>
        </w:div>
        <w:div w:id="1246763134">
          <w:marLeft w:val="0"/>
          <w:marRight w:val="0"/>
          <w:marTop w:val="0"/>
          <w:marBottom w:val="0"/>
          <w:divBdr>
            <w:top w:val="none" w:sz="0" w:space="0" w:color="auto"/>
            <w:left w:val="none" w:sz="0" w:space="0" w:color="auto"/>
            <w:bottom w:val="none" w:sz="0" w:space="0" w:color="auto"/>
            <w:right w:val="none" w:sz="0" w:space="0" w:color="auto"/>
          </w:divBdr>
          <w:divsChild>
            <w:div w:id="514659525">
              <w:marLeft w:val="0"/>
              <w:marRight w:val="0"/>
              <w:marTop w:val="0"/>
              <w:marBottom w:val="0"/>
              <w:divBdr>
                <w:top w:val="none" w:sz="0" w:space="0" w:color="auto"/>
                <w:left w:val="none" w:sz="0" w:space="0" w:color="auto"/>
                <w:bottom w:val="none" w:sz="0" w:space="0" w:color="auto"/>
                <w:right w:val="none" w:sz="0" w:space="0" w:color="auto"/>
              </w:divBdr>
            </w:div>
          </w:divsChild>
        </w:div>
        <w:div w:id="2026593434">
          <w:marLeft w:val="0"/>
          <w:marRight w:val="0"/>
          <w:marTop w:val="0"/>
          <w:marBottom w:val="0"/>
          <w:divBdr>
            <w:top w:val="none" w:sz="0" w:space="0" w:color="auto"/>
            <w:left w:val="none" w:sz="0" w:space="0" w:color="auto"/>
            <w:bottom w:val="none" w:sz="0" w:space="0" w:color="auto"/>
            <w:right w:val="none" w:sz="0" w:space="0" w:color="auto"/>
          </w:divBdr>
          <w:divsChild>
            <w:div w:id="627928999">
              <w:marLeft w:val="0"/>
              <w:marRight w:val="0"/>
              <w:marTop w:val="0"/>
              <w:marBottom w:val="0"/>
              <w:divBdr>
                <w:top w:val="none" w:sz="0" w:space="0" w:color="auto"/>
                <w:left w:val="none" w:sz="0" w:space="0" w:color="auto"/>
                <w:bottom w:val="none" w:sz="0" w:space="0" w:color="auto"/>
                <w:right w:val="none" w:sz="0" w:space="0" w:color="auto"/>
              </w:divBdr>
            </w:div>
          </w:divsChild>
        </w:div>
        <w:div w:id="1886598806">
          <w:marLeft w:val="0"/>
          <w:marRight w:val="0"/>
          <w:marTop w:val="0"/>
          <w:marBottom w:val="0"/>
          <w:divBdr>
            <w:top w:val="none" w:sz="0" w:space="0" w:color="auto"/>
            <w:left w:val="none" w:sz="0" w:space="0" w:color="auto"/>
            <w:bottom w:val="none" w:sz="0" w:space="0" w:color="auto"/>
            <w:right w:val="none" w:sz="0" w:space="0" w:color="auto"/>
          </w:divBdr>
          <w:divsChild>
            <w:div w:id="851459700">
              <w:marLeft w:val="0"/>
              <w:marRight w:val="0"/>
              <w:marTop w:val="0"/>
              <w:marBottom w:val="0"/>
              <w:divBdr>
                <w:top w:val="none" w:sz="0" w:space="0" w:color="auto"/>
                <w:left w:val="none" w:sz="0" w:space="0" w:color="auto"/>
                <w:bottom w:val="none" w:sz="0" w:space="0" w:color="auto"/>
                <w:right w:val="none" w:sz="0" w:space="0" w:color="auto"/>
              </w:divBdr>
            </w:div>
          </w:divsChild>
        </w:div>
        <w:div w:id="881748496">
          <w:marLeft w:val="0"/>
          <w:marRight w:val="0"/>
          <w:marTop w:val="0"/>
          <w:marBottom w:val="0"/>
          <w:divBdr>
            <w:top w:val="none" w:sz="0" w:space="0" w:color="auto"/>
            <w:left w:val="none" w:sz="0" w:space="0" w:color="auto"/>
            <w:bottom w:val="none" w:sz="0" w:space="0" w:color="auto"/>
            <w:right w:val="none" w:sz="0" w:space="0" w:color="auto"/>
          </w:divBdr>
          <w:divsChild>
            <w:div w:id="568539597">
              <w:marLeft w:val="0"/>
              <w:marRight w:val="0"/>
              <w:marTop w:val="0"/>
              <w:marBottom w:val="0"/>
              <w:divBdr>
                <w:top w:val="none" w:sz="0" w:space="0" w:color="auto"/>
                <w:left w:val="none" w:sz="0" w:space="0" w:color="auto"/>
                <w:bottom w:val="none" w:sz="0" w:space="0" w:color="auto"/>
                <w:right w:val="none" w:sz="0" w:space="0" w:color="auto"/>
              </w:divBdr>
            </w:div>
            <w:div w:id="332296677">
              <w:marLeft w:val="0"/>
              <w:marRight w:val="0"/>
              <w:marTop w:val="0"/>
              <w:marBottom w:val="0"/>
              <w:divBdr>
                <w:top w:val="none" w:sz="0" w:space="0" w:color="auto"/>
                <w:left w:val="none" w:sz="0" w:space="0" w:color="auto"/>
                <w:bottom w:val="none" w:sz="0" w:space="0" w:color="auto"/>
                <w:right w:val="none" w:sz="0" w:space="0" w:color="auto"/>
              </w:divBdr>
            </w:div>
            <w:div w:id="2102333048">
              <w:marLeft w:val="0"/>
              <w:marRight w:val="0"/>
              <w:marTop w:val="0"/>
              <w:marBottom w:val="0"/>
              <w:divBdr>
                <w:top w:val="none" w:sz="0" w:space="0" w:color="auto"/>
                <w:left w:val="none" w:sz="0" w:space="0" w:color="auto"/>
                <w:bottom w:val="none" w:sz="0" w:space="0" w:color="auto"/>
                <w:right w:val="none" w:sz="0" w:space="0" w:color="auto"/>
              </w:divBdr>
            </w:div>
            <w:div w:id="2024283569">
              <w:marLeft w:val="0"/>
              <w:marRight w:val="0"/>
              <w:marTop w:val="0"/>
              <w:marBottom w:val="0"/>
              <w:divBdr>
                <w:top w:val="none" w:sz="0" w:space="0" w:color="auto"/>
                <w:left w:val="none" w:sz="0" w:space="0" w:color="auto"/>
                <w:bottom w:val="none" w:sz="0" w:space="0" w:color="auto"/>
                <w:right w:val="none" w:sz="0" w:space="0" w:color="auto"/>
              </w:divBdr>
            </w:div>
            <w:div w:id="1579560123">
              <w:marLeft w:val="0"/>
              <w:marRight w:val="0"/>
              <w:marTop w:val="0"/>
              <w:marBottom w:val="0"/>
              <w:divBdr>
                <w:top w:val="none" w:sz="0" w:space="0" w:color="auto"/>
                <w:left w:val="none" w:sz="0" w:space="0" w:color="auto"/>
                <w:bottom w:val="none" w:sz="0" w:space="0" w:color="auto"/>
                <w:right w:val="none" w:sz="0" w:space="0" w:color="auto"/>
              </w:divBdr>
            </w:div>
            <w:div w:id="479002786">
              <w:marLeft w:val="0"/>
              <w:marRight w:val="0"/>
              <w:marTop w:val="0"/>
              <w:marBottom w:val="0"/>
              <w:divBdr>
                <w:top w:val="none" w:sz="0" w:space="0" w:color="auto"/>
                <w:left w:val="none" w:sz="0" w:space="0" w:color="auto"/>
                <w:bottom w:val="none" w:sz="0" w:space="0" w:color="auto"/>
                <w:right w:val="none" w:sz="0" w:space="0" w:color="auto"/>
              </w:divBdr>
            </w:div>
            <w:div w:id="1560288703">
              <w:marLeft w:val="0"/>
              <w:marRight w:val="0"/>
              <w:marTop w:val="0"/>
              <w:marBottom w:val="0"/>
              <w:divBdr>
                <w:top w:val="none" w:sz="0" w:space="0" w:color="auto"/>
                <w:left w:val="none" w:sz="0" w:space="0" w:color="auto"/>
                <w:bottom w:val="none" w:sz="0" w:space="0" w:color="auto"/>
                <w:right w:val="none" w:sz="0" w:space="0" w:color="auto"/>
              </w:divBdr>
            </w:div>
            <w:div w:id="1843355867">
              <w:marLeft w:val="0"/>
              <w:marRight w:val="0"/>
              <w:marTop w:val="0"/>
              <w:marBottom w:val="0"/>
              <w:divBdr>
                <w:top w:val="none" w:sz="0" w:space="0" w:color="auto"/>
                <w:left w:val="none" w:sz="0" w:space="0" w:color="auto"/>
                <w:bottom w:val="none" w:sz="0" w:space="0" w:color="auto"/>
                <w:right w:val="none" w:sz="0" w:space="0" w:color="auto"/>
              </w:divBdr>
            </w:div>
            <w:div w:id="1442802821">
              <w:marLeft w:val="0"/>
              <w:marRight w:val="0"/>
              <w:marTop w:val="0"/>
              <w:marBottom w:val="0"/>
              <w:divBdr>
                <w:top w:val="none" w:sz="0" w:space="0" w:color="auto"/>
                <w:left w:val="none" w:sz="0" w:space="0" w:color="auto"/>
                <w:bottom w:val="none" w:sz="0" w:space="0" w:color="auto"/>
                <w:right w:val="none" w:sz="0" w:space="0" w:color="auto"/>
              </w:divBdr>
            </w:div>
            <w:div w:id="1537355584">
              <w:marLeft w:val="0"/>
              <w:marRight w:val="0"/>
              <w:marTop w:val="0"/>
              <w:marBottom w:val="0"/>
              <w:divBdr>
                <w:top w:val="none" w:sz="0" w:space="0" w:color="auto"/>
                <w:left w:val="none" w:sz="0" w:space="0" w:color="auto"/>
                <w:bottom w:val="none" w:sz="0" w:space="0" w:color="auto"/>
                <w:right w:val="none" w:sz="0" w:space="0" w:color="auto"/>
              </w:divBdr>
            </w:div>
            <w:div w:id="1249383974">
              <w:marLeft w:val="0"/>
              <w:marRight w:val="0"/>
              <w:marTop w:val="0"/>
              <w:marBottom w:val="0"/>
              <w:divBdr>
                <w:top w:val="none" w:sz="0" w:space="0" w:color="auto"/>
                <w:left w:val="none" w:sz="0" w:space="0" w:color="auto"/>
                <w:bottom w:val="none" w:sz="0" w:space="0" w:color="auto"/>
                <w:right w:val="none" w:sz="0" w:space="0" w:color="auto"/>
              </w:divBdr>
            </w:div>
          </w:divsChild>
        </w:div>
        <w:div w:id="1749305390">
          <w:marLeft w:val="0"/>
          <w:marRight w:val="0"/>
          <w:marTop w:val="0"/>
          <w:marBottom w:val="0"/>
          <w:divBdr>
            <w:top w:val="none" w:sz="0" w:space="0" w:color="auto"/>
            <w:left w:val="none" w:sz="0" w:space="0" w:color="auto"/>
            <w:bottom w:val="none" w:sz="0" w:space="0" w:color="auto"/>
            <w:right w:val="none" w:sz="0" w:space="0" w:color="auto"/>
          </w:divBdr>
          <w:divsChild>
            <w:div w:id="113183347">
              <w:marLeft w:val="0"/>
              <w:marRight w:val="0"/>
              <w:marTop w:val="0"/>
              <w:marBottom w:val="0"/>
              <w:divBdr>
                <w:top w:val="none" w:sz="0" w:space="0" w:color="auto"/>
                <w:left w:val="none" w:sz="0" w:space="0" w:color="auto"/>
                <w:bottom w:val="none" w:sz="0" w:space="0" w:color="auto"/>
                <w:right w:val="none" w:sz="0" w:space="0" w:color="auto"/>
              </w:divBdr>
            </w:div>
          </w:divsChild>
        </w:div>
        <w:div w:id="516308136">
          <w:marLeft w:val="0"/>
          <w:marRight w:val="0"/>
          <w:marTop w:val="0"/>
          <w:marBottom w:val="0"/>
          <w:divBdr>
            <w:top w:val="none" w:sz="0" w:space="0" w:color="auto"/>
            <w:left w:val="none" w:sz="0" w:space="0" w:color="auto"/>
            <w:bottom w:val="none" w:sz="0" w:space="0" w:color="auto"/>
            <w:right w:val="none" w:sz="0" w:space="0" w:color="auto"/>
          </w:divBdr>
          <w:divsChild>
            <w:div w:id="891883859">
              <w:marLeft w:val="0"/>
              <w:marRight w:val="0"/>
              <w:marTop w:val="0"/>
              <w:marBottom w:val="0"/>
              <w:divBdr>
                <w:top w:val="none" w:sz="0" w:space="0" w:color="auto"/>
                <w:left w:val="none" w:sz="0" w:space="0" w:color="auto"/>
                <w:bottom w:val="none" w:sz="0" w:space="0" w:color="auto"/>
                <w:right w:val="none" w:sz="0" w:space="0" w:color="auto"/>
              </w:divBdr>
            </w:div>
          </w:divsChild>
        </w:div>
        <w:div w:id="1868979456">
          <w:marLeft w:val="0"/>
          <w:marRight w:val="0"/>
          <w:marTop w:val="0"/>
          <w:marBottom w:val="0"/>
          <w:divBdr>
            <w:top w:val="none" w:sz="0" w:space="0" w:color="auto"/>
            <w:left w:val="none" w:sz="0" w:space="0" w:color="auto"/>
            <w:bottom w:val="none" w:sz="0" w:space="0" w:color="auto"/>
            <w:right w:val="none" w:sz="0" w:space="0" w:color="auto"/>
          </w:divBdr>
          <w:divsChild>
            <w:div w:id="22946495">
              <w:marLeft w:val="0"/>
              <w:marRight w:val="0"/>
              <w:marTop w:val="0"/>
              <w:marBottom w:val="0"/>
              <w:divBdr>
                <w:top w:val="none" w:sz="0" w:space="0" w:color="auto"/>
                <w:left w:val="none" w:sz="0" w:space="0" w:color="auto"/>
                <w:bottom w:val="none" w:sz="0" w:space="0" w:color="auto"/>
                <w:right w:val="none" w:sz="0" w:space="0" w:color="auto"/>
              </w:divBdr>
            </w:div>
            <w:div w:id="379524171">
              <w:marLeft w:val="0"/>
              <w:marRight w:val="0"/>
              <w:marTop w:val="0"/>
              <w:marBottom w:val="0"/>
              <w:divBdr>
                <w:top w:val="none" w:sz="0" w:space="0" w:color="auto"/>
                <w:left w:val="none" w:sz="0" w:space="0" w:color="auto"/>
                <w:bottom w:val="none" w:sz="0" w:space="0" w:color="auto"/>
                <w:right w:val="none" w:sz="0" w:space="0" w:color="auto"/>
              </w:divBdr>
            </w:div>
            <w:div w:id="426579394">
              <w:marLeft w:val="0"/>
              <w:marRight w:val="0"/>
              <w:marTop w:val="0"/>
              <w:marBottom w:val="0"/>
              <w:divBdr>
                <w:top w:val="none" w:sz="0" w:space="0" w:color="auto"/>
                <w:left w:val="none" w:sz="0" w:space="0" w:color="auto"/>
                <w:bottom w:val="none" w:sz="0" w:space="0" w:color="auto"/>
                <w:right w:val="none" w:sz="0" w:space="0" w:color="auto"/>
              </w:divBdr>
            </w:div>
            <w:div w:id="791167721">
              <w:marLeft w:val="0"/>
              <w:marRight w:val="0"/>
              <w:marTop w:val="0"/>
              <w:marBottom w:val="0"/>
              <w:divBdr>
                <w:top w:val="none" w:sz="0" w:space="0" w:color="auto"/>
                <w:left w:val="none" w:sz="0" w:space="0" w:color="auto"/>
                <w:bottom w:val="none" w:sz="0" w:space="0" w:color="auto"/>
                <w:right w:val="none" w:sz="0" w:space="0" w:color="auto"/>
              </w:divBdr>
            </w:div>
            <w:div w:id="4019885">
              <w:marLeft w:val="0"/>
              <w:marRight w:val="0"/>
              <w:marTop w:val="0"/>
              <w:marBottom w:val="0"/>
              <w:divBdr>
                <w:top w:val="none" w:sz="0" w:space="0" w:color="auto"/>
                <w:left w:val="none" w:sz="0" w:space="0" w:color="auto"/>
                <w:bottom w:val="none" w:sz="0" w:space="0" w:color="auto"/>
                <w:right w:val="none" w:sz="0" w:space="0" w:color="auto"/>
              </w:divBdr>
            </w:div>
            <w:div w:id="1063993221">
              <w:marLeft w:val="0"/>
              <w:marRight w:val="0"/>
              <w:marTop w:val="0"/>
              <w:marBottom w:val="0"/>
              <w:divBdr>
                <w:top w:val="none" w:sz="0" w:space="0" w:color="auto"/>
                <w:left w:val="none" w:sz="0" w:space="0" w:color="auto"/>
                <w:bottom w:val="none" w:sz="0" w:space="0" w:color="auto"/>
                <w:right w:val="none" w:sz="0" w:space="0" w:color="auto"/>
              </w:divBdr>
            </w:div>
            <w:div w:id="2010404250">
              <w:marLeft w:val="0"/>
              <w:marRight w:val="0"/>
              <w:marTop w:val="0"/>
              <w:marBottom w:val="0"/>
              <w:divBdr>
                <w:top w:val="none" w:sz="0" w:space="0" w:color="auto"/>
                <w:left w:val="none" w:sz="0" w:space="0" w:color="auto"/>
                <w:bottom w:val="none" w:sz="0" w:space="0" w:color="auto"/>
                <w:right w:val="none" w:sz="0" w:space="0" w:color="auto"/>
              </w:divBdr>
            </w:div>
            <w:div w:id="53157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164310">
      <w:bodyDiv w:val="1"/>
      <w:marLeft w:val="0"/>
      <w:marRight w:val="0"/>
      <w:marTop w:val="0"/>
      <w:marBottom w:val="0"/>
      <w:divBdr>
        <w:top w:val="none" w:sz="0" w:space="0" w:color="auto"/>
        <w:left w:val="none" w:sz="0" w:space="0" w:color="auto"/>
        <w:bottom w:val="none" w:sz="0" w:space="0" w:color="auto"/>
        <w:right w:val="none" w:sz="0" w:space="0" w:color="auto"/>
      </w:divBdr>
      <w:divsChild>
        <w:div w:id="1294948423">
          <w:marLeft w:val="0"/>
          <w:marRight w:val="0"/>
          <w:marTop w:val="0"/>
          <w:marBottom w:val="0"/>
          <w:divBdr>
            <w:top w:val="none" w:sz="0" w:space="0" w:color="auto"/>
            <w:left w:val="none" w:sz="0" w:space="0" w:color="auto"/>
            <w:bottom w:val="none" w:sz="0" w:space="0" w:color="auto"/>
            <w:right w:val="none" w:sz="0" w:space="0" w:color="auto"/>
          </w:divBdr>
          <w:divsChild>
            <w:div w:id="1389573416">
              <w:marLeft w:val="0"/>
              <w:marRight w:val="0"/>
              <w:marTop w:val="0"/>
              <w:marBottom w:val="0"/>
              <w:divBdr>
                <w:top w:val="none" w:sz="0" w:space="0" w:color="auto"/>
                <w:left w:val="none" w:sz="0" w:space="0" w:color="auto"/>
                <w:bottom w:val="none" w:sz="0" w:space="0" w:color="auto"/>
                <w:right w:val="none" w:sz="0" w:space="0" w:color="auto"/>
              </w:divBdr>
            </w:div>
          </w:divsChild>
        </w:div>
        <w:div w:id="2066415638">
          <w:marLeft w:val="0"/>
          <w:marRight w:val="0"/>
          <w:marTop w:val="0"/>
          <w:marBottom w:val="0"/>
          <w:divBdr>
            <w:top w:val="none" w:sz="0" w:space="0" w:color="auto"/>
            <w:left w:val="none" w:sz="0" w:space="0" w:color="auto"/>
            <w:bottom w:val="none" w:sz="0" w:space="0" w:color="auto"/>
            <w:right w:val="none" w:sz="0" w:space="0" w:color="auto"/>
          </w:divBdr>
          <w:divsChild>
            <w:div w:id="730545386">
              <w:marLeft w:val="0"/>
              <w:marRight w:val="0"/>
              <w:marTop w:val="0"/>
              <w:marBottom w:val="0"/>
              <w:divBdr>
                <w:top w:val="none" w:sz="0" w:space="0" w:color="auto"/>
                <w:left w:val="none" w:sz="0" w:space="0" w:color="auto"/>
                <w:bottom w:val="none" w:sz="0" w:space="0" w:color="auto"/>
                <w:right w:val="none" w:sz="0" w:space="0" w:color="auto"/>
              </w:divBdr>
            </w:div>
          </w:divsChild>
        </w:div>
        <w:div w:id="1159417029">
          <w:marLeft w:val="0"/>
          <w:marRight w:val="0"/>
          <w:marTop w:val="0"/>
          <w:marBottom w:val="0"/>
          <w:divBdr>
            <w:top w:val="none" w:sz="0" w:space="0" w:color="auto"/>
            <w:left w:val="none" w:sz="0" w:space="0" w:color="auto"/>
            <w:bottom w:val="none" w:sz="0" w:space="0" w:color="auto"/>
            <w:right w:val="none" w:sz="0" w:space="0" w:color="auto"/>
          </w:divBdr>
          <w:divsChild>
            <w:div w:id="1498761880">
              <w:marLeft w:val="0"/>
              <w:marRight w:val="0"/>
              <w:marTop w:val="0"/>
              <w:marBottom w:val="0"/>
              <w:divBdr>
                <w:top w:val="none" w:sz="0" w:space="0" w:color="auto"/>
                <w:left w:val="none" w:sz="0" w:space="0" w:color="auto"/>
                <w:bottom w:val="none" w:sz="0" w:space="0" w:color="auto"/>
                <w:right w:val="none" w:sz="0" w:space="0" w:color="auto"/>
              </w:divBdr>
            </w:div>
          </w:divsChild>
        </w:div>
        <w:div w:id="362708106">
          <w:marLeft w:val="0"/>
          <w:marRight w:val="0"/>
          <w:marTop w:val="0"/>
          <w:marBottom w:val="0"/>
          <w:divBdr>
            <w:top w:val="none" w:sz="0" w:space="0" w:color="auto"/>
            <w:left w:val="none" w:sz="0" w:space="0" w:color="auto"/>
            <w:bottom w:val="none" w:sz="0" w:space="0" w:color="auto"/>
            <w:right w:val="none" w:sz="0" w:space="0" w:color="auto"/>
          </w:divBdr>
          <w:divsChild>
            <w:div w:id="894122122">
              <w:marLeft w:val="0"/>
              <w:marRight w:val="0"/>
              <w:marTop w:val="0"/>
              <w:marBottom w:val="0"/>
              <w:divBdr>
                <w:top w:val="none" w:sz="0" w:space="0" w:color="auto"/>
                <w:left w:val="none" w:sz="0" w:space="0" w:color="auto"/>
                <w:bottom w:val="none" w:sz="0" w:space="0" w:color="auto"/>
                <w:right w:val="none" w:sz="0" w:space="0" w:color="auto"/>
              </w:divBdr>
            </w:div>
          </w:divsChild>
        </w:div>
        <w:div w:id="1612975957">
          <w:marLeft w:val="0"/>
          <w:marRight w:val="0"/>
          <w:marTop w:val="0"/>
          <w:marBottom w:val="0"/>
          <w:divBdr>
            <w:top w:val="none" w:sz="0" w:space="0" w:color="auto"/>
            <w:left w:val="none" w:sz="0" w:space="0" w:color="auto"/>
            <w:bottom w:val="none" w:sz="0" w:space="0" w:color="auto"/>
            <w:right w:val="none" w:sz="0" w:space="0" w:color="auto"/>
          </w:divBdr>
          <w:divsChild>
            <w:div w:id="1703287989">
              <w:marLeft w:val="0"/>
              <w:marRight w:val="0"/>
              <w:marTop w:val="0"/>
              <w:marBottom w:val="0"/>
              <w:divBdr>
                <w:top w:val="none" w:sz="0" w:space="0" w:color="auto"/>
                <w:left w:val="none" w:sz="0" w:space="0" w:color="auto"/>
                <w:bottom w:val="none" w:sz="0" w:space="0" w:color="auto"/>
                <w:right w:val="none" w:sz="0" w:space="0" w:color="auto"/>
              </w:divBdr>
            </w:div>
          </w:divsChild>
        </w:div>
        <w:div w:id="2110076021">
          <w:marLeft w:val="0"/>
          <w:marRight w:val="0"/>
          <w:marTop w:val="0"/>
          <w:marBottom w:val="0"/>
          <w:divBdr>
            <w:top w:val="none" w:sz="0" w:space="0" w:color="auto"/>
            <w:left w:val="none" w:sz="0" w:space="0" w:color="auto"/>
            <w:bottom w:val="none" w:sz="0" w:space="0" w:color="auto"/>
            <w:right w:val="none" w:sz="0" w:space="0" w:color="auto"/>
          </w:divBdr>
          <w:divsChild>
            <w:div w:id="1200583708">
              <w:marLeft w:val="0"/>
              <w:marRight w:val="0"/>
              <w:marTop w:val="0"/>
              <w:marBottom w:val="0"/>
              <w:divBdr>
                <w:top w:val="none" w:sz="0" w:space="0" w:color="auto"/>
                <w:left w:val="none" w:sz="0" w:space="0" w:color="auto"/>
                <w:bottom w:val="none" w:sz="0" w:space="0" w:color="auto"/>
                <w:right w:val="none" w:sz="0" w:space="0" w:color="auto"/>
              </w:divBdr>
            </w:div>
          </w:divsChild>
        </w:div>
        <w:div w:id="1078745496">
          <w:marLeft w:val="0"/>
          <w:marRight w:val="0"/>
          <w:marTop w:val="0"/>
          <w:marBottom w:val="0"/>
          <w:divBdr>
            <w:top w:val="none" w:sz="0" w:space="0" w:color="auto"/>
            <w:left w:val="none" w:sz="0" w:space="0" w:color="auto"/>
            <w:bottom w:val="none" w:sz="0" w:space="0" w:color="auto"/>
            <w:right w:val="none" w:sz="0" w:space="0" w:color="auto"/>
          </w:divBdr>
          <w:divsChild>
            <w:div w:id="231936753">
              <w:marLeft w:val="0"/>
              <w:marRight w:val="0"/>
              <w:marTop w:val="0"/>
              <w:marBottom w:val="0"/>
              <w:divBdr>
                <w:top w:val="none" w:sz="0" w:space="0" w:color="auto"/>
                <w:left w:val="none" w:sz="0" w:space="0" w:color="auto"/>
                <w:bottom w:val="none" w:sz="0" w:space="0" w:color="auto"/>
                <w:right w:val="none" w:sz="0" w:space="0" w:color="auto"/>
              </w:divBdr>
            </w:div>
          </w:divsChild>
        </w:div>
        <w:div w:id="340859048">
          <w:marLeft w:val="0"/>
          <w:marRight w:val="0"/>
          <w:marTop w:val="0"/>
          <w:marBottom w:val="0"/>
          <w:divBdr>
            <w:top w:val="none" w:sz="0" w:space="0" w:color="auto"/>
            <w:left w:val="none" w:sz="0" w:space="0" w:color="auto"/>
            <w:bottom w:val="none" w:sz="0" w:space="0" w:color="auto"/>
            <w:right w:val="none" w:sz="0" w:space="0" w:color="auto"/>
          </w:divBdr>
          <w:divsChild>
            <w:div w:id="1241451695">
              <w:marLeft w:val="0"/>
              <w:marRight w:val="0"/>
              <w:marTop w:val="0"/>
              <w:marBottom w:val="0"/>
              <w:divBdr>
                <w:top w:val="none" w:sz="0" w:space="0" w:color="auto"/>
                <w:left w:val="none" w:sz="0" w:space="0" w:color="auto"/>
                <w:bottom w:val="none" w:sz="0" w:space="0" w:color="auto"/>
                <w:right w:val="none" w:sz="0" w:space="0" w:color="auto"/>
              </w:divBdr>
            </w:div>
          </w:divsChild>
        </w:div>
        <w:div w:id="241333683">
          <w:marLeft w:val="0"/>
          <w:marRight w:val="0"/>
          <w:marTop w:val="0"/>
          <w:marBottom w:val="0"/>
          <w:divBdr>
            <w:top w:val="none" w:sz="0" w:space="0" w:color="auto"/>
            <w:left w:val="none" w:sz="0" w:space="0" w:color="auto"/>
            <w:bottom w:val="none" w:sz="0" w:space="0" w:color="auto"/>
            <w:right w:val="none" w:sz="0" w:space="0" w:color="auto"/>
          </w:divBdr>
          <w:divsChild>
            <w:div w:id="99843468">
              <w:marLeft w:val="0"/>
              <w:marRight w:val="0"/>
              <w:marTop w:val="0"/>
              <w:marBottom w:val="0"/>
              <w:divBdr>
                <w:top w:val="none" w:sz="0" w:space="0" w:color="auto"/>
                <w:left w:val="none" w:sz="0" w:space="0" w:color="auto"/>
                <w:bottom w:val="none" w:sz="0" w:space="0" w:color="auto"/>
                <w:right w:val="none" w:sz="0" w:space="0" w:color="auto"/>
              </w:divBdr>
            </w:div>
          </w:divsChild>
        </w:div>
        <w:div w:id="1785609516">
          <w:marLeft w:val="0"/>
          <w:marRight w:val="0"/>
          <w:marTop w:val="0"/>
          <w:marBottom w:val="0"/>
          <w:divBdr>
            <w:top w:val="none" w:sz="0" w:space="0" w:color="auto"/>
            <w:left w:val="none" w:sz="0" w:space="0" w:color="auto"/>
            <w:bottom w:val="none" w:sz="0" w:space="0" w:color="auto"/>
            <w:right w:val="none" w:sz="0" w:space="0" w:color="auto"/>
          </w:divBdr>
          <w:divsChild>
            <w:div w:id="197938941">
              <w:marLeft w:val="0"/>
              <w:marRight w:val="0"/>
              <w:marTop w:val="0"/>
              <w:marBottom w:val="0"/>
              <w:divBdr>
                <w:top w:val="none" w:sz="0" w:space="0" w:color="auto"/>
                <w:left w:val="none" w:sz="0" w:space="0" w:color="auto"/>
                <w:bottom w:val="none" w:sz="0" w:space="0" w:color="auto"/>
                <w:right w:val="none" w:sz="0" w:space="0" w:color="auto"/>
              </w:divBdr>
            </w:div>
          </w:divsChild>
        </w:div>
        <w:div w:id="697386829">
          <w:marLeft w:val="0"/>
          <w:marRight w:val="0"/>
          <w:marTop w:val="0"/>
          <w:marBottom w:val="0"/>
          <w:divBdr>
            <w:top w:val="none" w:sz="0" w:space="0" w:color="auto"/>
            <w:left w:val="none" w:sz="0" w:space="0" w:color="auto"/>
            <w:bottom w:val="none" w:sz="0" w:space="0" w:color="auto"/>
            <w:right w:val="none" w:sz="0" w:space="0" w:color="auto"/>
          </w:divBdr>
          <w:divsChild>
            <w:div w:id="1331373723">
              <w:marLeft w:val="0"/>
              <w:marRight w:val="0"/>
              <w:marTop w:val="0"/>
              <w:marBottom w:val="0"/>
              <w:divBdr>
                <w:top w:val="none" w:sz="0" w:space="0" w:color="auto"/>
                <w:left w:val="none" w:sz="0" w:space="0" w:color="auto"/>
                <w:bottom w:val="none" w:sz="0" w:space="0" w:color="auto"/>
                <w:right w:val="none" w:sz="0" w:space="0" w:color="auto"/>
              </w:divBdr>
            </w:div>
          </w:divsChild>
        </w:div>
        <w:div w:id="589775397">
          <w:marLeft w:val="0"/>
          <w:marRight w:val="0"/>
          <w:marTop w:val="0"/>
          <w:marBottom w:val="0"/>
          <w:divBdr>
            <w:top w:val="none" w:sz="0" w:space="0" w:color="auto"/>
            <w:left w:val="none" w:sz="0" w:space="0" w:color="auto"/>
            <w:bottom w:val="none" w:sz="0" w:space="0" w:color="auto"/>
            <w:right w:val="none" w:sz="0" w:space="0" w:color="auto"/>
          </w:divBdr>
          <w:divsChild>
            <w:div w:id="1599832007">
              <w:marLeft w:val="0"/>
              <w:marRight w:val="0"/>
              <w:marTop w:val="0"/>
              <w:marBottom w:val="0"/>
              <w:divBdr>
                <w:top w:val="none" w:sz="0" w:space="0" w:color="auto"/>
                <w:left w:val="none" w:sz="0" w:space="0" w:color="auto"/>
                <w:bottom w:val="none" w:sz="0" w:space="0" w:color="auto"/>
                <w:right w:val="none" w:sz="0" w:space="0" w:color="auto"/>
              </w:divBdr>
            </w:div>
          </w:divsChild>
        </w:div>
        <w:div w:id="1215001699">
          <w:marLeft w:val="0"/>
          <w:marRight w:val="0"/>
          <w:marTop w:val="0"/>
          <w:marBottom w:val="0"/>
          <w:divBdr>
            <w:top w:val="none" w:sz="0" w:space="0" w:color="auto"/>
            <w:left w:val="none" w:sz="0" w:space="0" w:color="auto"/>
            <w:bottom w:val="none" w:sz="0" w:space="0" w:color="auto"/>
            <w:right w:val="none" w:sz="0" w:space="0" w:color="auto"/>
          </w:divBdr>
          <w:divsChild>
            <w:div w:id="863397263">
              <w:marLeft w:val="0"/>
              <w:marRight w:val="0"/>
              <w:marTop w:val="0"/>
              <w:marBottom w:val="0"/>
              <w:divBdr>
                <w:top w:val="none" w:sz="0" w:space="0" w:color="auto"/>
                <w:left w:val="none" w:sz="0" w:space="0" w:color="auto"/>
                <w:bottom w:val="none" w:sz="0" w:space="0" w:color="auto"/>
                <w:right w:val="none" w:sz="0" w:space="0" w:color="auto"/>
              </w:divBdr>
            </w:div>
          </w:divsChild>
        </w:div>
        <w:div w:id="2138450139">
          <w:marLeft w:val="0"/>
          <w:marRight w:val="0"/>
          <w:marTop w:val="0"/>
          <w:marBottom w:val="0"/>
          <w:divBdr>
            <w:top w:val="none" w:sz="0" w:space="0" w:color="auto"/>
            <w:left w:val="none" w:sz="0" w:space="0" w:color="auto"/>
            <w:bottom w:val="none" w:sz="0" w:space="0" w:color="auto"/>
            <w:right w:val="none" w:sz="0" w:space="0" w:color="auto"/>
          </w:divBdr>
          <w:divsChild>
            <w:div w:id="364528077">
              <w:marLeft w:val="0"/>
              <w:marRight w:val="0"/>
              <w:marTop w:val="0"/>
              <w:marBottom w:val="0"/>
              <w:divBdr>
                <w:top w:val="none" w:sz="0" w:space="0" w:color="auto"/>
                <w:left w:val="none" w:sz="0" w:space="0" w:color="auto"/>
                <w:bottom w:val="none" w:sz="0" w:space="0" w:color="auto"/>
                <w:right w:val="none" w:sz="0" w:space="0" w:color="auto"/>
              </w:divBdr>
            </w:div>
          </w:divsChild>
        </w:div>
        <w:div w:id="719283050">
          <w:marLeft w:val="0"/>
          <w:marRight w:val="0"/>
          <w:marTop w:val="0"/>
          <w:marBottom w:val="0"/>
          <w:divBdr>
            <w:top w:val="none" w:sz="0" w:space="0" w:color="auto"/>
            <w:left w:val="none" w:sz="0" w:space="0" w:color="auto"/>
            <w:bottom w:val="none" w:sz="0" w:space="0" w:color="auto"/>
            <w:right w:val="none" w:sz="0" w:space="0" w:color="auto"/>
          </w:divBdr>
          <w:divsChild>
            <w:div w:id="1850217424">
              <w:marLeft w:val="0"/>
              <w:marRight w:val="0"/>
              <w:marTop w:val="0"/>
              <w:marBottom w:val="0"/>
              <w:divBdr>
                <w:top w:val="none" w:sz="0" w:space="0" w:color="auto"/>
                <w:left w:val="none" w:sz="0" w:space="0" w:color="auto"/>
                <w:bottom w:val="none" w:sz="0" w:space="0" w:color="auto"/>
                <w:right w:val="none" w:sz="0" w:space="0" w:color="auto"/>
              </w:divBdr>
            </w:div>
          </w:divsChild>
        </w:div>
        <w:div w:id="1721591003">
          <w:marLeft w:val="0"/>
          <w:marRight w:val="0"/>
          <w:marTop w:val="0"/>
          <w:marBottom w:val="0"/>
          <w:divBdr>
            <w:top w:val="none" w:sz="0" w:space="0" w:color="auto"/>
            <w:left w:val="none" w:sz="0" w:space="0" w:color="auto"/>
            <w:bottom w:val="none" w:sz="0" w:space="0" w:color="auto"/>
            <w:right w:val="none" w:sz="0" w:space="0" w:color="auto"/>
          </w:divBdr>
          <w:divsChild>
            <w:div w:id="149755541">
              <w:marLeft w:val="0"/>
              <w:marRight w:val="0"/>
              <w:marTop w:val="0"/>
              <w:marBottom w:val="0"/>
              <w:divBdr>
                <w:top w:val="none" w:sz="0" w:space="0" w:color="auto"/>
                <w:left w:val="none" w:sz="0" w:space="0" w:color="auto"/>
                <w:bottom w:val="none" w:sz="0" w:space="0" w:color="auto"/>
                <w:right w:val="none" w:sz="0" w:space="0" w:color="auto"/>
              </w:divBdr>
            </w:div>
          </w:divsChild>
        </w:div>
        <w:div w:id="886645045">
          <w:marLeft w:val="0"/>
          <w:marRight w:val="0"/>
          <w:marTop w:val="0"/>
          <w:marBottom w:val="0"/>
          <w:divBdr>
            <w:top w:val="none" w:sz="0" w:space="0" w:color="auto"/>
            <w:left w:val="none" w:sz="0" w:space="0" w:color="auto"/>
            <w:bottom w:val="none" w:sz="0" w:space="0" w:color="auto"/>
            <w:right w:val="none" w:sz="0" w:space="0" w:color="auto"/>
          </w:divBdr>
          <w:divsChild>
            <w:div w:id="1493721843">
              <w:marLeft w:val="0"/>
              <w:marRight w:val="0"/>
              <w:marTop w:val="0"/>
              <w:marBottom w:val="0"/>
              <w:divBdr>
                <w:top w:val="none" w:sz="0" w:space="0" w:color="auto"/>
                <w:left w:val="none" w:sz="0" w:space="0" w:color="auto"/>
                <w:bottom w:val="none" w:sz="0" w:space="0" w:color="auto"/>
                <w:right w:val="none" w:sz="0" w:space="0" w:color="auto"/>
              </w:divBdr>
            </w:div>
          </w:divsChild>
        </w:div>
        <w:div w:id="1139227237">
          <w:marLeft w:val="0"/>
          <w:marRight w:val="0"/>
          <w:marTop w:val="0"/>
          <w:marBottom w:val="0"/>
          <w:divBdr>
            <w:top w:val="none" w:sz="0" w:space="0" w:color="auto"/>
            <w:left w:val="none" w:sz="0" w:space="0" w:color="auto"/>
            <w:bottom w:val="none" w:sz="0" w:space="0" w:color="auto"/>
            <w:right w:val="none" w:sz="0" w:space="0" w:color="auto"/>
          </w:divBdr>
          <w:divsChild>
            <w:div w:id="1843659351">
              <w:marLeft w:val="0"/>
              <w:marRight w:val="0"/>
              <w:marTop w:val="0"/>
              <w:marBottom w:val="0"/>
              <w:divBdr>
                <w:top w:val="none" w:sz="0" w:space="0" w:color="auto"/>
                <w:left w:val="none" w:sz="0" w:space="0" w:color="auto"/>
                <w:bottom w:val="none" w:sz="0" w:space="0" w:color="auto"/>
                <w:right w:val="none" w:sz="0" w:space="0" w:color="auto"/>
              </w:divBdr>
            </w:div>
          </w:divsChild>
        </w:div>
        <w:div w:id="238639665">
          <w:marLeft w:val="0"/>
          <w:marRight w:val="0"/>
          <w:marTop w:val="0"/>
          <w:marBottom w:val="0"/>
          <w:divBdr>
            <w:top w:val="none" w:sz="0" w:space="0" w:color="auto"/>
            <w:left w:val="none" w:sz="0" w:space="0" w:color="auto"/>
            <w:bottom w:val="none" w:sz="0" w:space="0" w:color="auto"/>
            <w:right w:val="none" w:sz="0" w:space="0" w:color="auto"/>
          </w:divBdr>
          <w:divsChild>
            <w:div w:id="1367411573">
              <w:marLeft w:val="0"/>
              <w:marRight w:val="0"/>
              <w:marTop w:val="0"/>
              <w:marBottom w:val="0"/>
              <w:divBdr>
                <w:top w:val="none" w:sz="0" w:space="0" w:color="auto"/>
                <w:left w:val="none" w:sz="0" w:space="0" w:color="auto"/>
                <w:bottom w:val="none" w:sz="0" w:space="0" w:color="auto"/>
                <w:right w:val="none" w:sz="0" w:space="0" w:color="auto"/>
              </w:divBdr>
            </w:div>
          </w:divsChild>
        </w:div>
        <w:div w:id="990525783">
          <w:marLeft w:val="0"/>
          <w:marRight w:val="0"/>
          <w:marTop w:val="0"/>
          <w:marBottom w:val="0"/>
          <w:divBdr>
            <w:top w:val="none" w:sz="0" w:space="0" w:color="auto"/>
            <w:left w:val="none" w:sz="0" w:space="0" w:color="auto"/>
            <w:bottom w:val="none" w:sz="0" w:space="0" w:color="auto"/>
            <w:right w:val="none" w:sz="0" w:space="0" w:color="auto"/>
          </w:divBdr>
          <w:divsChild>
            <w:div w:id="730353301">
              <w:marLeft w:val="0"/>
              <w:marRight w:val="0"/>
              <w:marTop w:val="0"/>
              <w:marBottom w:val="0"/>
              <w:divBdr>
                <w:top w:val="none" w:sz="0" w:space="0" w:color="auto"/>
                <w:left w:val="none" w:sz="0" w:space="0" w:color="auto"/>
                <w:bottom w:val="none" w:sz="0" w:space="0" w:color="auto"/>
                <w:right w:val="none" w:sz="0" w:space="0" w:color="auto"/>
              </w:divBdr>
            </w:div>
          </w:divsChild>
        </w:div>
        <w:div w:id="1119448207">
          <w:marLeft w:val="0"/>
          <w:marRight w:val="0"/>
          <w:marTop w:val="0"/>
          <w:marBottom w:val="0"/>
          <w:divBdr>
            <w:top w:val="none" w:sz="0" w:space="0" w:color="auto"/>
            <w:left w:val="none" w:sz="0" w:space="0" w:color="auto"/>
            <w:bottom w:val="none" w:sz="0" w:space="0" w:color="auto"/>
            <w:right w:val="none" w:sz="0" w:space="0" w:color="auto"/>
          </w:divBdr>
          <w:divsChild>
            <w:div w:id="1361013462">
              <w:marLeft w:val="0"/>
              <w:marRight w:val="0"/>
              <w:marTop w:val="0"/>
              <w:marBottom w:val="0"/>
              <w:divBdr>
                <w:top w:val="none" w:sz="0" w:space="0" w:color="auto"/>
                <w:left w:val="none" w:sz="0" w:space="0" w:color="auto"/>
                <w:bottom w:val="none" w:sz="0" w:space="0" w:color="auto"/>
                <w:right w:val="none" w:sz="0" w:space="0" w:color="auto"/>
              </w:divBdr>
            </w:div>
          </w:divsChild>
        </w:div>
        <w:div w:id="555239125">
          <w:marLeft w:val="0"/>
          <w:marRight w:val="0"/>
          <w:marTop w:val="0"/>
          <w:marBottom w:val="0"/>
          <w:divBdr>
            <w:top w:val="none" w:sz="0" w:space="0" w:color="auto"/>
            <w:left w:val="none" w:sz="0" w:space="0" w:color="auto"/>
            <w:bottom w:val="none" w:sz="0" w:space="0" w:color="auto"/>
            <w:right w:val="none" w:sz="0" w:space="0" w:color="auto"/>
          </w:divBdr>
          <w:divsChild>
            <w:div w:id="1380938771">
              <w:marLeft w:val="0"/>
              <w:marRight w:val="0"/>
              <w:marTop w:val="0"/>
              <w:marBottom w:val="0"/>
              <w:divBdr>
                <w:top w:val="none" w:sz="0" w:space="0" w:color="auto"/>
                <w:left w:val="none" w:sz="0" w:space="0" w:color="auto"/>
                <w:bottom w:val="none" w:sz="0" w:space="0" w:color="auto"/>
                <w:right w:val="none" w:sz="0" w:space="0" w:color="auto"/>
              </w:divBdr>
            </w:div>
          </w:divsChild>
        </w:div>
        <w:div w:id="666906325">
          <w:marLeft w:val="0"/>
          <w:marRight w:val="0"/>
          <w:marTop w:val="0"/>
          <w:marBottom w:val="0"/>
          <w:divBdr>
            <w:top w:val="none" w:sz="0" w:space="0" w:color="auto"/>
            <w:left w:val="none" w:sz="0" w:space="0" w:color="auto"/>
            <w:bottom w:val="none" w:sz="0" w:space="0" w:color="auto"/>
            <w:right w:val="none" w:sz="0" w:space="0" w:color="auto"/>
          </w:divBdr>
          <w:divsChild>
            <w:div w:id="1899780367">
              <w:marLeft w:val="0"/>
              <w:marRight w:val="0"/>
              <w:marTop w:val="0"/>
              <w:marBottom w:val="0"/>
              <w:divBdr>
                <w:top w:val="none" w:sz="0" w:space="0" w:color="auto"/>
                <w:left w:val="none" w:sz="0" w:space="0" w:color="auto"/>
                <w:bottom w:val="none" w:sz="0" w:space="0" w:color="auto"/>
                <w:right w:val="none" w:sz="0" w:space="0" w:color="auto"/>
              </w:divBdr>
            </w:div>
          </w:divsChild>
        </w:div>
        <w:div w:id="105782437">
          <w:marLeft w:val="0"/>
          <w:marRight w:val="0"/>
          <w:marTop w:val="0"/>
          <w:marBottom w:val="0"/>
          <w:divBdr>
            <w:top w:val="none" w:sz="0" w:space="0" w:color="auto"/>
            <w:left w:val="none" w:sz="0" w:space="0" w:color="auto"/>
            <w:bottom w:val="none" w:sz="0" w:space="0" w:color="auto"/>
            <w:right w:val="none" w:sz="0" w:space="0" w:color="auto"/>
          </w:divBdr>
          <w:divsChild>
            <w:div w:id="795955389">
              <w:marLeft w:val="0"/>
              <w:marRight w:val="0"/>
              <w:marTop w:val="0"/>
              <w:marBottom w:val="0"/>
              <w:divBdr>
                <w:top w:val="none" w:sz="0" w:space="0" w:color="auto"/>
                <w:left w:val="none" w:sz="0" w:space="0" w:color="auto"/>
                <w:bottom w:val="none" w:sz="0" w:space="0" w:color="auto"/>
                <w:right w:val="none" w:sz="0" w:space="0" w:color="auto"/>
              </w:divBdr>
            </w:div>
          </w:divsChild>
        </w:div>
        <w:div w:id="174005506">
          <w:marLeft w:val="0"/>
          <w:marRight w:val="0"/>
          <w:marTop w:val="0"/>
          <w:marBottom w:val="0"/>
          <w:divBdr>
            <w:top w:val="none" w:sz="0" w:space="0" w:color="auto"/>
            <w:left w:val="none" w:sz="0" w:space="0" w:color="auto"/>
            <w:bottom w:val="none" w:sz="0" w:space="0" w:color="auto"/>
            <w:right w:val="none" w:sz="0" w:space="0" w:color="auto"/>
          </w:divBdr>
          <w:divsChild>
            <w:div w:id="1898206401">
              <w:marLeft w:val="0"/>
              <w:marRight w:val="0"/>
              <w:marTop w:val="0"/>
              <w:marBottom w:val="0"/>
              <w:divBdr>
                <w:top w:val="none" w:sz="0" w:space="0" w:color="auto"/>
                <w:left w:val="none" w:sz="0" w:space="0" w:color="auto"/>
                <w:bottom w:val="none" w:sz="0" w:space="0" w:color="auto"/>
                <w:right w:val="none" w:sz="0" w:space="0" w:color="auto"/>
              </w:divBdr>
            </w:div>
          </w:divsChild>
        </w:div>
        <w:div w:id="290329154">
          <w:marLeft w:val="0"/>
          <w:marRight w:val="0"/>
          <w:marTop w:val="0"/>
          <w:marBottom w:val="0"/>
          <w:divBdr>
            <w:top w:val="none" w:sz="0" w:space="0" w:color="auto"/>
            <w:left w:val="none" w:sz="0" w:space="0" w:color="auto"/>
            <w:bottom w:val="none" w:sz="0" w:space="0" w:color="auto"/>
            <w:right w:val="none" w:sz="0" w:space="0" w:color="auto"/>
          </w:divBdr>
          <w:divsChild>
            <w:div w:id="1502819542">
              <w:marLeft w:val="0"/>
              <w:marRight w:val="0"/>
              <w:marTop w:val="0"/>
              <w:marBottom w:val="0"/>
              <w:divBdr>
                <w:top w:val="none" w:sz="0" w:space="0" w:color="auto"/>
                <w:left w:val="none" w:sz="0" w:space="0" w:color="auto"/>
                <w:bottom w:val="none" w:sz="0" w:space="0" w:color="auto"/>
                <w:right w:val="none" w:sz="0" w:space="0" w:color="auto"/>
              </w:divBdr>
            </w:div>
          </w:divsChild>
        </w:div>
        <w:div w:id="378433418">
          <w:marLeft w:val="0"/>
          <w:marRight w:val="0"/>
          <w:marTop w:val="0"/>
          <w:marBottom w:val="0"/>
          <w:divBdr>
            <w:top w:val="none" w:sz="0" w:space="0" w:color="auto"/>
            <w:left w:val="none" w:sz="0" w:space="0" w:color="auto"/>
            <w:bottom w:val="none" w:sz="0" w:space="0" w:color="auto"/>
            <w:right w:val="none" w:sz="0" w:space="0" w:color="auto"/>
          </w:divBdr>
          <w:divsChild>
            <w:div w:id="50738344">
              <w:marLeft w:val="0"/>
              <w:marRight w:val="0"/>
              <w:marTop w:val="0"/>
              <w:marBottom w:val="0"/>
              <w:divBdr>
                <w:top w:val="none" w:sz="0" w:space="0" w:color="auto"/>
                <w:left w:val="none" w:sz="0" w:space="0" w:color="auto"/>
                <w:bottom w:val="none" w:sz="0" w:space="0" w:color="auto"/>
                <w:right w:val="none" w:sz="0" w:space="0" w:color="auto"/>
              </w:divBdr>
            </w:div>
          </w:divsChild>
        </w:div>
        <w:div w:id="740255737">
          <w:marLeft w:val="0"/>
          <w:marRight w:val="0"/>
          <w:marTop w:val="0"/>
          <w:marBottom w:val="0"/>
          <w:divBdr>
            <w:top w:val="none" w:sz="0" w:space="0" w:color="auto"/>
            <w:left w:val="none" w:sz="0" w:space="0" w:color="auto"/>
            <w:bottom w:val="none" w:sz="0" w:space="0" w:color="auto"/>
            <w:right w:val="none" w:sz="0" w:space="0" w:color="auto"/>
          </w:divBdr>
          <w:divsChild>
            <w:div w:id="467944207">
              <w:marLeft w:val="0"/>
              <w:marRight w:val="0"/>
              <w:marTop w:val="0"/>
              <w:marBottom w:val="0"/>
              <w:divBdr>
                <w:top w:val="none" w:sz="0" w:space="0" w:color="auto"/>
                <w:left w:val="none" w:sz="0" w:space="0" w:color="auto"/>
                <w:bottom w:val="none" w:sz="0" w:space="0" w:color="auto"/>
                <w:right w:val="none" w:sz="0" w:space="0" w:color="auto"/>
              </w:divBdr>
            </w:div>
          </w:divsChild>
        </w:div>
        <w:div w:id="1430658314">
          <w:marLeft w:val="0"/>
          <w:marRight w:val="0"/>
          <w:marTop w:val="0"/>
          <w:marBottom w:val="0"/>
          <w:divBdr>
            <w:top w:val="none" w:sz="0" w:space="0" w:color="auto"/>
            <w:left w:val="none" w:sz="0" w:space="0" w:color="auto"/>
            <w:bottom w:val="none" w:sz="0" w:space="0" w:color="auto"/>
            <w:right w:val="none" w:sz="0" w:space="0" w:color="auto"/>
          </w:divBdr>
          <w:divsChild>
            <w:div w:id="1431464683">
              <w:marLeft w:val="0"/>
              <w:marRight w:val="0"/>
              <w:marTop w:val="0"/>
              <w:marBottom w:val="0"/>
              <w:divBdr>
                <w:top w:val="none" w:sz="0" w:space="0" w:color="auto"/>
                <w:left w:val="none" w:sz="0" w:space="0" w:color="auto"/>
                <w:bottom w:val="none" w:sz="0" w:space="0" w:color="auto"/>
                <w:right w:val="none" w:sz="0" w:space="0" w:color="auto"/>
              </w:divBdr>
            </w:div>
          </w:divsChild>
        </w:div>
        <w:div w:id="488642098">
          <w:marLeft w:val="0"/>
          <w:marRight w:val="0"/>
          <w:marTop w:val="0"/>
          <w:marBottom w:val="0"/>
          <w:divBdr>
            <w:top w:val="none" w:sz="0" w:space="0" w:color="auto"/>
            <w:left w:val="none" w:sz="0" w:space="0" w:color="auto"/>
            <w:bottom w:val="none" w:sz="0" w:space="0" w:color="auto"/>
            <w:right w:val="none" w:sz="0" w:space="0" w:color="auto"/>
          </w:divBdr>
          <w:divsChild>
            <w:div w:id="516046256">
              <w:marLeft w:val="0"/>
              <w:marRight w:val="0"/>
              <w:marTop w:val="0"/>
              <w:marBottom w:val="0"/>
              <w:divBdr>
                <w:top w:val="none" w:sz="0" w:space="0" w:color="auto"/>
                <w:left w:val="none" w:sz="0" w:space="0" w:color="auto"/>
                <w:bottom w:val="none" w:sz="0" w:space="0" w:color="auto"/>
                <w:right w:val="none" w:sz="0" w:space="0" w:color="auto"/>
              </w:divBdr>
            </w:div>
          </w:divsChild>
        </w:div>
        <w:div w:id="1199203266">
          <w:marLeft w:val="0"/>
          <w:marRight w:val="0"/>
          <w:marTop w:val="0"/>
          <w:marBottom w:val="0"/>
          <w:divBdr>
            <w:top w:val="none" w:sz="0" w:space="0" w:color="auto"/>
            <w:left w:val="none" w:sz="0" w:space="0" w:color="auto"/>
            <w:bottom w:val="none" w:sz="0" w:space="0" w:color="auto"/>
            <w:right w:val="none" w:sz="0" w:space="0" w:color="auto"/>
          </w:divBdr>
          <w:divsChild>
            <w:div w:id="279186631">
              <w:marLeft w:val="0"/>
              <w:marRight w:val="0"/>
              <w:marTop w:val="0"/>
              <w:marBottom w:val="0"/>
              <w:divBdr>
                <w:top w:val="none" w:sz="0" w:space="0" w:color="auto"/>
                <w:left w:val="none" w:sz="0" w:space="0" w:color="auto"/>
                <w:bottom w:val="none" w:sz="0" w:space="0" w:color="auto"/>
                <w:right w:val="none" w:sz="0" w:space="0" w:color="auto"/>
              </w:divBdr>
            </w:div>
          </w:divsChild>
        </w:div>
        <w:div w:id="551619935">
          <w:marLeft w:val="0"/>
          <w:marRight w:val="0"/>
          <w:marTop w:val="0"/>
          <w:marBottom w:val="0"/>
          <w:divBdr>
            <w:top w:val="none" w:sz="0" w:space="0" w:color="auto"/>
            <w:left w:val="none" w:sz="0" w:space="0" w:color="auto"/>
            <w:bottom w:val="none" w:sz="0" w:space="0" w:color="auto"/>
            <w:right w:val="none" w:sz="0" w:space="0" w:color="auto"/>
          </w:divBdr>
          <w:divsChild>
            <w:div w:id="684677094">
              <w:marLeft w:val="0"/>
              <w:marRight w:val="0"/>
              <w:marTop w:val="0"/>
              <w:marBottom w:val="0"/>
              <w:divBdr>
                <w:top w:val="none" w:sz="0" w:space="0" w:color="auto"/>
                <w:left w:val="none" w:sz="0" w:space="0" w:color="auto"/>
                <w:bottom w:val="none" w:sz="0" w:space="0" w:color="auto"/>
                <w:right w:val="none" w:sz="0" w:space="0" w:color="auto"/>
              </w:divBdr>
            </w:div>
            <w:div w:id="1024597001">
              <w:marLeft w:val="0"/>
              <w:marRight w:val="0"/>
              <w:marTop w:val="0"/>
              <w:marBottom w:val="0"/>
              <w:divBdr>
                <w:top w:val="none" w:sz="0" w:space="0" w:color="auto"/>
                <w:left w:val="none" w:sz="0" w:space="0" w:color="auto"/>
                <w:bottom w:val="none" w:sz="0" w:space="0" w:color="auto"/>
                <w:right w:val="none" w:sz="0" w:space="0" w:color="auto"/>
              </w:divBdr>
            </w:div>
            <w:div w:id="598679938">
              <w:marLeft w:val="0"/>
              <w:marRight w:val="0"/>
              <w:marTop w:val="0"/>
              <w:marBottom w:val="0"/>
              <w:divBdr>
                <w:top w:val="none" w:sz="0" w:space="0" w:color="auto"/>
                <w:left w:val="none" w:sz="0" w:space="0" w:color="auto"/>
                <w:bottom w:val="none" w:sz="0" w:space="0" w:color="auto"/>
                <w:right w:val="none" w:sz="0" w:space="0" w:color="auto"/>
              </w:divBdr>
            </w:div>
            <w:div w:id="111943435">
              <w:marLeft w:val="0"/>
              <w:marRight w:val="0"/>
              <w:marTop w:val="0"/>
              <w:marBottom w:val="0"/>
              <w:divBdr>
                <w:top w:val="none" w:sz="0" w:space="0" w:color="auto"/>
                <w:left w:val="none" w:sz="0" w:space="0" w:color="auto"/>
                <w:bottom w:val="none" w:sz="0" w:space="0" w:color="auto"/>
                <w:right w:val="none" w:sz="0" w:space="0" w:color="auto"/>
              </w:divBdr>
            </w:div>
            <w:div w:id="1943143969">
              <w:marLeft w:val="0"/>
              <w:marRight w:val="0"/>
              <w:marTop w:val="0"/>
              <w:marBottom w:val="0"/>
              <w:divBdr>
                <w:top w:val="none" w:sz="0" w:space="0" w:color="auto"/>
                <w:left w:val="none" w:sz="0" w:space="0" w:color="auto"/>
                <w:bottom w:val="none" w:sz="0" w:space="0" w:color="auto"/>
                <w:right w:val="none" w:sz="0" w:space="0" w:color="auto"/>
              </w:divBdr>
            </w:div>
            <w:div w:id="380637098">
              <w:marLeft w:val="0"/>
              <w:marRight w:val="0"/>
              <w:marTop w:val="0"/>
              <w:marBottom w:val="0"/>
              <w:divBdr>
                <w:top w:val="none" w:sz="0" w:space="0" w:color="auto"/>
                <w:left w:val="none" w:sz="0" w:space="0" w:color="auto"/>
                <w:bottom w:val="none" w:sz="0" w:space="0" w:color="auto"/>
                <w:right w:val="none" w:sz="0" w:space="0" w:color="auto"/>
              </w:divBdr>
            </w:div>
            <w:div w:id="102112072">
              <w:marLeft w:val="0"/>
              <w:marRight w:val="0"/>
              <w:marTop w:val="0"/>
              <w:marBottom w:val="0"/>
              <w:divBdr>
                <w:top w:val="none" w:sz="0" w:space="0" w:color="auto"/>
                <w:left w:val="none" w:sz="0" w:space="0" w:color="auto"/>
                <w:bottom w:val="none" w:sz="0" w:space="0" w:color="auto"/>
                <w:right w:val="none" w:sz="0" w:space="0" w:color="auto"/>
              </w:divBdr>
            </w:div>
          </w:divsChild>
        </w:div>
        <w:div w:id="481387213">
          <w:marLeft w:val="0"/>
          <w:marRight w:val="0"/>
          <w:marTop w:val="0"/>
          <w:marBottom w:val="0"/>
          <w:divBdr>
            <w:top w:val="none" w:sz="0" w:space="0" w:color="auto"/>
            <w:left w:val="none" w:sz="0" w:space="0" w:color="auto"/>
            <w:bottom w:val="none" w:sz="0" w:space="0" w:color="auto"/>
            <w:right w:val="none" w:sz="0" w:space="0" w:color="auto"/>
          </w:divBdr>
          <w:divsChild>
            <w:div w:id="2033844228">
              <w:marLeft w:val="0"/>
              <w:marRight w:val="0"/>
              <w:marTop w:val="0"/>
              <w:marBottom w:val="0"/>
              <w:divBdr>
                <w:top w:val="none" w:sz="0" w:space="0" w:color="auto"/>
                <w:left w:val="none" w:sz="0" w:space="0" w:color="auto"/>
                <w:bottom w:val="none" w:sz="0" w:space="0" w:color="auto"/>
                <w:right w:val="none" w:sz="0" w:space="0" w:color="auto"/>
              </w:divBdr>
            </w:div>
          </w:divsChild>
        </w:div>
        <w:div w:id="19013996">
          <w:marLeft w:val="0"/>
          <w:marRight w:val="0"/>
          <w:marTop w:val="0"/>
          <w:marBottom w:val="0"/>
          <w:divBdr>
            <w:top w:val="none" w:sz="0" w:space="0" w:color="auto"/>
            <w:left w:val="none" w:sz="0" w:space="0" w:color="auto"/>
            <w:bottom w:val="none" w:sz="0" w:space="0" w:color="auto"/>
            <w:right w:val="none" w:sz="0" w:space="0" w:color="auto"/>
          </w:divBdr>
          <w:divsChild>
            <w:div w:id="2040351039">
              <w:marLeft w:val="0"/>
              <w:marRight w:val="0"/>
              <w:marTop w:val="0"/>
              <w:marBottom w:val="0"/>
              <w:divBdr>
                <w:top w:val="none" w:sz="0" w:space="0" w:color="auto"/>
                <w:left w:val="none" w:sz="0" w:space="0" w:color="auto"/>
                <w:bottom w:val="none" w:sz="0" w:space="0" w:color="auto"/>
                <w:right w:val="none" w:sz="0" w:space="0" w:color="auto"/>
              </w:divBdr>
            </w:div>
          </w:divsChild>
        </w:div>
        <w:div w:id="1985155132">
          <w:marLeft w:val="0"/>
          <w:marRight w:val="0"/>
          <w:marTop w:val="0"/>
          <w:marBottom w:val="0"/>
          <w:divBdr>
            <w:top w:val="none" w:sz="0" w:space="0" w:color="auto"/>
            <w:left w:val="none" w:sz="0" w:space="0" w:color="auto"/>
            <w:bottom w:val="none" w:sz="0" w:space="0" w:color="auto"/>
            <w:right w:val="none" w:sz="0" w:space="0" w:color="auto"/>
          </w:divBdr>
          <w:divsChild>
            <w:div w:id="1018431695">
              <w:marLeft w:val="0"/>
              <w:marRight w:val="0"/>
              <w:marTop w:val="0"/>
              <w:marBottom w:val="0"/>
              <w:divBdr>
                <w:top w:val="none" w:sz="0" w:space="0" w:color="auto"/>
                <w:left w:val="none" w:sz="0" w:space="0" w:color="auto"/>
                <w:bottom w:val="none" w:sz="0" w:space="0" w:color="auto"/>
                <w:right w:val="none" w:sz="0" w:space="0" w:color="auto"/>
              </w:divBdr>
            </w:div>
            <w:div w:id="18049874">
              <w:marLeft w:val="0"/>
              <w:marRight w:val="0"/>
              <w:marTop w:val="0"/>
              <w:marBottom w:val="0"/>
              <w:divBdr>
                <w:top w:val="none" w:sz="0" w:space="0" w:color="auto"/>
                <w:left w:val="none" w:sz="0" w:space="0" w:color="auto"/>
                <w:bottom w:val="none" w:sz="0" w:space="0" w:color="auto"/>
                <w:right w:val="none" w:sz="0" w:space="0" w:color="auto"/>
              </w:divBdr>
            </w:div>
            <w:div w:id="1591743180">
              <w:marLeft w:val="0"/>
              <w:marRight w:val="0"/>
              <w:marTop w:val="0"/>
              <w:marBottom w:val="0"/>
              <w:divBdr>
                <w:top w:val="none" w:sz="0" w:space="0" w:color="auto"/>
                <w:left w:val="none" w:sz="0" w:space="0" w:color="auto"/>
                <w:bottom w:val="none" w:sz="0" w:space="0" w:color="auto"/>
                <w:right w:val="none" w:sz="0" w:space="0" w:color="auto"/>
              </w:divBdr>
            </w:div>
            <w:div w:id="618610883">
              <w:marLeft w:val="0"/>
              <w:marRight w:val="0"/>
              <w:marTop w:val="0"/>
              <w:marBottom w:val="0"/>
              <w:divBdr>
                <w:top w:val="none" w:sz="0" w:space="0" w:color="auto"/>
                <w:left w:val="none" w:sz="0" w:space="0" w:color="auto"/>
                <w:bottom w:val="none" w:sz="0" w:space="0" w:color="auto"/>
                <w:right w:val="none" w:sz="0" w:space="0" w:color="auto"/>
              </w:divBdr>
            </w:div>
            <w:div w:id="241568355">
              <w:marLeft w:val="0"/>
              <w:marRight w:val="0"/>
              <w:marTop w:val="0"/>
              <w:marBottom w:val="0"/>
              <w:divBdr>
                <w:top w:val="none" w:sz="0" w:space="0" w:color="auto"/>
                <w:left w:val="none" w:sz="0" w:space="0" w:color="auto"/>
                <w:bottom w:val="none" w:sz="0" w:space="0" w:color="auto"/>
                <w:right w:val="none" w:sz="0" w:space="0" w:color="auto"/>
              </w:divBdr>
            </w:div>
            <w:div w:id="1986858978">
              <w:marLeft w:val="0"/>
              <w:marRight w:val="0"/>
              <w:marTop w:val="0"/>
              <w:marBottom w:val="0"/>
              <w:divBdr>
                <w:top w:val="none" w:sz="0" w:space="0" w:color="auto"/>
                <w:left w:val="none" w:sz="0" w:space="0" w:color="auto"/>
                <w:bottom w:val="none" w:sz="0" w:space="0" w:color="auto"/>
                <w:right w:val="none" w:sz="0" w:space="0" w:color="auto"/>
              </w:divBdr>
            </w:div>
            <w:div w:id="1565145756">
              <w:marLeft w:val="0"/>
              <w:marRight w:val="0"/>
              <w:marTop w:val="0"/>
              <w:marBottom w:val="0"/>
              <w:divBdr>
                <w:top w:val="none" w:sz="0" w:space="0" w:color="auto"/>
                <w:left w:val="none" w:sz="0" w:space="0" w:color="auto"/>
                <w:bottom w:val="none" w:sz="0" w:space="0" w:color="auto"/>
                <w:right w:val="none" w:sz="0" w:space="0" w:color="auto"/>
              </w:divBdr>
            </w:div>
            <w:div w:id="333339220">
              <w:marLeft w:val="0"/>
              <w:marRight w:val="0"/>
              <w:marTop w:val="0"/>
              <w:marBottom w:val="0"/>
              <w:divBdr>
                <w:top w:val="none" w:sz="0" w:space="0" w:color="auto"/>
                <w:left w:val="none" w:sz="0" w:space="0" w:color="auto"/>
                <w:bottom w:val="none" w:sz="0" w:space="0" w:color="auto"/>
                <w:right w:val="none" w:sz="0" w:space="0" w:color="auto"/>
              </w:divBdr>
            </w:div>
          </w:divsChild>
        </w:div>
        <w:div w:id="1342007404">
          <w:marLeft w:val="0"/>
          <w:marRight w:val="0"/>
          <w:marTop w:val="0"/>
          <w:marBottom w:val="0"/>
          <w:divBdr>
            <w:top w:val="none" w:sz="0" w:space="0" w:color="auto"/>
            <w:left w:val="none" w:sz="0" w:space="0" w:color="auto"/>
            <w:bottom w:val="none" w:sz="0" w:space="0" w:color="auto"/>
            <w:right w:val="none" w:sz="0" w:space="0" w:color="auto"/>
          </w:divBdr>
          <w:divsChild>
            <w:div w:id="1197427899">
              <w:marLeft w:val="0"/>
              <w:marRight w:val="0"/>
              <w:marTop w:val="0"/>
              <w:marBottom w:val="0"/>
              <w:divBdr>
                <w:top w:val="none" w:sz="0" w:space="0" w:color="auto"/>
                <w:left w:val="none" w:sz="0" w:space="0" w:color="auto"/>
                <w:bottom w:val="none" w:sz="0" w:space="0" w:color="auto"/>
                <w:right w:val="none" w:sz="0" w:space="0" w:color="auto"/>
              </w:divBdr>
            </w:div>
          </w:divsChild>
        </w:div>
        <w:div w:id="1487477570">
          <w:marLeft w:val="0"/>
          <w:marRight w:val="0"/>
          <w:marTop w:val="0"/>
          <w:marBottom w:val="0"/>
          <w:divBdr>
            <w:top w:val="none" w:sz="0" w:space="0" w:color="auto"/>
            <w:left w:val="none" w:sz="0" w:space="0" w:color="auto"/>
            <w:bottom w:val="none" w:sz="0" w:space="0" w:color="auto"/>
            <w:right w:val="none" w:sz="0" w:space="0" w:color="auto"/>
          </w:divBdr>
          <w:divsChild>
            <w:div w:id="445318343">
              <w:marLeft w:val="0"/>
              <w:marRight w:val="0"/>
              <w:marTop w:val="0"/>
              <w:marBottom w:val="0"/>
              <w:divBdr>
                <w:top w:val="none" w:sz="0" w:space="0" w:color="auto"/>
                <w:left w:val="none" w:sz="0" w:space="0" w:color="auto"/>
                <w:bottom w:val="none" w:sz="0" w:space="0" w:color="auto"/>
                <w:right w:val="none" w:sz="0" w:space="0" w:color="auto"/>
              </w:divBdr>
            </w:div>
          </w:divsChild>
        </w:div>
        <w:div w:id="1147433317">
          <w:marLeft w:val="0"/>
          <w:marRight w:val="0"/>
          <w:marTop w:val="0"/>
          <w:marBottom w:val="0"/>
          <w:divBdr>
            <w:top w:val="none" w:sz="0" w:space="0" w:color="auto"/>
            <w:left w:val="none" w:sz="0" w:space="0" w:color="auto"/>
            <w:bottom w:val="none" w:sz="0" w:space="0" w:color="auto"/>
            <w:right w:val="none" w:sz="0" w:space="0" w:color="auto"/>
          </w:divBdr>
          <w:divsChild>
            <w:div w:id="906457141">
              <w:marLeft w:val="0"/>
              <w:marRight w:val="0"/>
              <w:marTop w:val="0"/>
              <w:marBottom w:val="0"/>
              <w:divBdr>
                <w:top w:val="none" w:sz="0" w:space="0" w:color="auto"/>
                <w:left w:val="none" w:sz="0" w:space="0" w:color="auto"/>
                <w:bottom w:val="none" w:sz="0" w:space="0" w:color="auto"/>
                <w:right w:val="none" w:sz="0" w:space="0" w:color="auto"/>
              </w:divBdr>
            </w:div>
          </w:divsChild>
        </w:div>
        <w:div w:id="670255605">
          <w:marLeft w:val="0"/>
          <w:marRight w:val="0"/>
          <w:marTop w:val="0"/>
          <w:marBottom w:val="0"/>
          <w:divBdr>
            <w:top w:val="none" w:sz="0" w:space="0" w:color="auto"/>
            <w:left w:val="none" w:sz="0" w:space="0" w:color="auto"/>
            <w:bottom w:val="none" w:sz="0" w:space="0" w:color="auto"/>
            <w:right w:val="none" w:sz="0" w:space="0" w:color="auto"/>
          </w:divBdr>
          <w:divsChild>
            <w:div w:id="1796094557">
              <w:marLeft w:val="0"/>
              <w:marRight w:val="0"/>
              <w:marTop w:val="0"/>
              <w:marBottom w:val="0"/>
              <w:divBdr>
                <w:top w:val="none" w:sz="0" w:space="0" w:color="auto"/>
                <w:left w:val="none" w:sz="0" w:space="0" w:color="auto"/>
                <w:bottom w:val="none" w:sz="0" w:space="0" w:color="auto"/>
                <w:right w:val="none" w:sz="0" w:space="0" w:color="auto"/>
              </w:divBdr>
            </w:div>
          </w:divsChild>
        </w:div>
        <w:div w:id="1944537234">
          <w:marLeft w:val="0"/>
          <w:marRight w:val="0"/>
          <w:marTop w:val="0"/>
          <w:marBottom w:val="0"/>
          <w:divBdr>
            <w:top w:val="none" w:sz="0" w:space="0" w:color="auto"/>
            <w:left w:val="none" w:sz="0" w:space="0" w:color="auto"/>
            <w:bottom w:val="none" w:sz="0" w:space="0" w:color="auto"/>
            <w:right w:val="none" w:sz="0" w:space="0" w:color="auto"/>
          </w:divBdr>
          <w:divsChild>
            <w:div w:id="178423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46490">
      <w:bodyDiv w:val="1"/>
      <w:marLeft w:val="0"/>
      <w:marRight w:val="0"/>
      <w:marTop w:val="0"/>
      <w:marBottom w:val="0"/>
      <w:divBdr>
        <w:top w:val="none" w:sz="0" w:space="0" w:color="auto"/>
        <w:left w:val="none" w:sz="0" w:space="0" w:color="auto"/>
        <w:bottom w:val="none" w:sz="0" w:space="0" w:color="auto"/>
        <w:right w:val="none" w:sz="0" w:space="0" w:color="auto"/>
      </w:divBdr>
      <w:divsChild>
        <w:div w:id="1130704636">
          <w:marLeft w:val="0"/>
          <w:marRight w:val="0"/>
          <w:marTop w:val="0"/>
          <w:marBottom w:val="0"/>
          <w:divBdr>
            <w:top w:val="none" w:sz="0" w:space="0" w:color="auto"/>
            <w:left w:val="none" w:sz="0" w:space="0" w:color="auto"/>
            <w:bottom w:val="none" w:sz="0" w:space="0" w:color="auto"/>
            <w:right w:val="none" w:sz="0" w:space="0" w:color="auto"/>
          </w:divBdr>
          <w:divsChild>
            <w:div w:id="1258444654">
              <w:marLeft w:val="0"/>
              <w:marRight w:val="0"/>
              <w:marTop w:val="0"/>
              <w:marBottom w:val="0"/>
              <w:divBdr>
                <w:top w:val="none" w:sz="0" w:space="0" w:color="auto"/>
                <w:left w:val="none" w:sz="0" w:space="0" w:color="auto"/>
                <w:bottom w:val="none" w:sz="0" w:space="0" w:color="auto"/>
                <w:right w:val="none" w:sz="0" w:space="0" w:color="auto"/>
              </w:divBdr>
            </w:div>
          </w:divsChild>
        </w:div>
        <w:div w:id="1489906821">
          <w:marLeft w:val="0"/>
          <w:marRight w:val="0"/>
          <w:marTop w:val="0"/>
          <w:marBottom w:val="0"/>
          <w:divBdr>
            <w:top w:val="none" w:sz="0" w:space="0" w:color="auto"/>
            <w:left w:val="none" w:sz="0" w:space="0" w:color="auto"/>
            <w:bottom w:val="none" w:sz="0" w:space="0" w:color="auto"/>
            <w:right w:val="none" w:sz="0" w:space="0" w:color="auto"/>
          </w:divBdr>
          <w:divsChild>
            <w:div w:id="347559160">
              <w:marLeft w:val="0"/>
              <w:marRight w:val="0"/>
              <w:marTop w:val="0"/>
              <w:marBottom w:val="0"/>
              <w:divBdr>
                <w:top w:val="none" w:sz="0" w:space="0" w:color="auto"/>
                <w:left w:val="none" w:sz="0" w:space="0" w:color="auto"/>
                <w:bottom w:val="none" w:sz="0" w:space="0" w:color="auto"/>
                <w:right w:val="none" w:sz="0" w:space="0" w:color="auto"/>
              </w:divBdr>
            </w:div>
          </w:divsChild>
        </w:div>
        <w:div w:id="2047680271">
          <w:marLeft w:val="0"/>
          <w:marRight w:val="0"/>
          <w:marTop w:val="0"/>
          <w:marBottom w:val="0"/>
          <w:divBdr>
            <w:top w:val="none" w:sz="0" w:space="0" w:color="auto"/>
            <w:left w:val="none" w:sz="0" w:space="0" w:color="auto"/>
            <w:bottom w:val="none" w:sz="0" w:space="0" w:color="auto"/>
            <w:right w:val="none" w:sz="0" w:space="0" w:color="auto"/>
          </w:divBdr>
          <w:divsChild>
            <w:div w:id="224993519">
              <w:marLeft w:val="0"/>
              <w:marRight w:val="0"/>
              <w:marTop w:val="0"/>
              <w:marBottom w:val="0"/>
              <w:divBdr>
                <w:top w:val="none" w:sz="0" w:space="0" w:color="auto"/>
                <w:left w:val="none" w:sz="0" w:space="0" w:color="auto"/>
                <w:bottom w:val="none" w:sz="0" w:space="0" w:color="auto"/>
                <w:right w:val="none" w:sz="0" w:space="0" w:color="auto"/>
              </w:divBdr>
            </w:div>
          </w:divsChild>
        </w:div>
        <w:div w:id="1682202090">
          <w:marLeft w:val="0"/>
          <w:marRight w:val="0"/>
          <w:marTop w:val="0"/>
          <w:marBottom w:val="0"/>
          <w:divBdr>
            <w:top w:val="none" w:sz="0" w:space="0" w:color="auto"/>
            <w:left w:val="none" w:sz="0" w:space="0" w:color="auto"/>
            <w:bottom w:val="none" w:sz="0" w:space="0" w:color="auto"/>
            <w:right w:val="none" w:sz="0" w:space="0" w:color="auto"/>
          </w:divBdr>
          <w:divsChild>
            <w:div w:id="322592080">
              <w:marLeft w:val="0"/>
              <w:marRight w:val="0"/>
              <w:marTop w:val="0"/>
              <w:marBottom w:val="0"/>
              <w:divBdr>
                <w:top w:val="none" w:sz="0" w:space="0" w:color="auto"/>
                <w:left w:val="none" w:sz="0" w:space="0" w:color="auto"/>
                <w:bottom w:val="none" w:sz="0" w:space="0" w:color="auto"/>
                <w:right w:val="none" w:sz="0" w:space="0" w:color="auto"/>
              </w:divBdr>
            </w:div>
          </w:divsChild>
        </w:div>
        <w:div w:id="2045322352">
          <w:marLeft w:val="0"/>
          <w:marRight w:val="0"/>
          <w:marTop w:val="0"/>
          <w:marBottom w:val="0"/>
          <w:divBdr>
            <w:top w:val="none" w:sz="0" w:space="0" w:color="auto"/>
            <w:left w:val="none" w:sz="0" w:space="0" w:color="auto"/>
            <w:bottom w:val="none" w:sz="0" w:space="0" w:color="auto"/>
            <w:right w:val="none" w:sz="0" w:space="0" w:color="auto"/>
          </w:divBdr>
          <w:divsChild>
            <w:div w:id="259148608">
              <w:marLeft w:val="0"/>
              <w:marRight w:val="0"/>
              <w:marTop w:val="0"/>
              <w:marBottom w:val="0"/>
              <w:divBdr>
                <w:top w:val="none" w:sz="0" w:space="0" w:color="auto"/>
                <w:left w:val="none" w:sz="0" w:space="0" w:color="auto"/>
                <w:bottom w:val="none" w:sz="0" w:space="0" w:color="auto"/>
                <w:right w:val="none" w:sz="0" w:space="0" w:color="auto"/>
              </w:divBdr>
            </w:div>
          </w:divsChild>
        </w:div>
        <w:div w:id="1995791791">
          <w:marLeft w:val="0"/>
          <w:marRight w:val="0"/>
          <w:marTop w:val="0"/>
          <w:marBottom w:val="0"/>
          <w:divBdr>
            <w:top w:val="none" w:sz="0" w:space="0" w:color="auto"/>
            <w:left w:val="none" w:sz="0" w:space="0" w:color="auto"/>
            <w:bottom w:val="none" w:sz="0" w:space="0" w:color="auto"/>
            <w:right w:val="none" w:sz="0" w:space="0" w:color="auto"/>
          </w:divBdr>
          <w:divsChild>
            <w:div w:id="1938755795">
              <w:marLeft w:val="0"/>
              <w:marRight w:val="0"/>
              <w:marTop w:val="0"/>
              <w:marBottom w:val="0"/>
              <w:divBdr>
                <w:top w:val="none" w:sz="0" w:space="0" w:color="auto"/>
                <w:left w:val="none" w:sz="0" w:space="0" w:color="auto"/>
                <w:bottom w:val="none" w:sz="0" w:space="0" w:color="auto"/>
                <w:right w:val="none" w:sz="0" w:space="0" w:color="auto"/>
              </w:divBdr>
            </w:div>
          </w:divsChild>
        </w:div>
        <w:div w:id="414475090">
          <w:marLeft w:val="0"/>
          <w:marRight w:val="0"/>
          <w:marTop w:val="0"/>
          <w:marBottom w:val="0"/>
          <w:divBdr>
            <w:top w:val="none" w:sz="0" w:space="0" w:color="auto"/>
            <w:left w:val="none" w:sz="0" w:space="0" w:color="auto"/>
            <w:bottom w:val="none" w:sz="0" w:space="0" w:color="auto"/>
            <w:right w:val="none" w:sz="0" w:space="0" w:color="auto"/>
          </w:divBdr>
          <w:divsChild>
            <w:div w:id="568737136">
              <w:marLeft w:val="0"/>
              <w:marRight w:val="0"/>
              <w:marTop w:val="0"/>
              <w:marBottom w:val="0"/>
              <w:divBdr>
                <w:top w:val="none" w:sz="0" w:space="0" w:color="auto"/>
                <w:left w:val="none" w:sz="0" w:space="0" w:color="auto"/>
                <w:bottom w:val="none" w:sz="0" w:space="0" w:color="auto"/>
                <w:right w:val="none" w:sz="0" w:space="0" w:color="auto"/>
              </w:divBdr>
            </w:div>
          </w:divsChild>
        </w:div>
        <w:div w:id="303974347">
          <w:marLeft w:val="0"/>
          <w:marRight w:val="0"/>
          <w:marTop w:val="0"/>
          <w:marBottom w:val="0"/>
          <w:divBdr>
            <w:top w:val="none" w:sz="0" w:space="0" w:color="auto"/>
            <w:left w:val="none" w:sz="0" w:space="0" w:color="auto"/>
            <w:bottom w:val="none" w:sz="0" w:space="0" w:color="auto"/>
            <w:right w:val="none" w:sz="0" w:space="0" w:color="auto"/>
          </w:divBdr>
          <w:divsChild>
            <w:div w:id="1933203312">
              <w:marLeft w:val="0"/>
              <w:marRight w:val="0"/>
              <w:marTop w:val="0"/>
              <w:marBottom w:val="0"/>
              <w:divBdr>
                <w:top w:val="none" w:sz="0" w:space="0" w:color="auto"/>
                <w:left w:val="none" w:sz="0" w:space="0" w:color="auto"/>
                <w:bottom w:val="none" w:sz="0" w:space="0" w:color="auto"/>
                <w:right w:val="none" w:sz="0" w:space="0" w:color="auto"/>
              </w:divBdr>
            </w:div>
          </w:divsChild>
        </w:div>
        <w:div w:id="1781101031">
          <w:marLeft w:val="0"/>
          <w:marRight w:val="0"/>
          <w:marTop w:val="0"/>
          <w:marBottom w:val="0"/>
          <w:divBdr>
            <w:top w:val="none" w:sz="0" w:space="0" w:color="auto"/>
            <w:left w:val="none" w:sz="0" w:space="0" w:color="auto"/>
            <w:bottom w:val="none" w:sz="0" w:space="0" w:color="auto"/>
            <w:right w:val="none" w:sz="0" w:space="0" w:color="auto"/>
          </w:divBdr>
          <w:divsChild>
            <w:div w:id="1589458714">
              <w:marLeft w:val="0"/>
              <w:marRight w:val="0"/>
              <w:marTop w:val="0"/>
              <w:marBottom w:val="0"/>
              <w:divBdr>
                <w:top w:val="none" w:sz="0" w:space="0" w:color="auto"/>
                <w:left w:val="none" w:sz="0" w:space="0" w:color="auto"/>
                <w:bottom w:val="none" w:sz="0" w:space="0" w:color="auto"/>
                <w:right w:val="none" w:sz="0" w:space="0" w:color="auto"/>
              </w:divBdr>
            </w:div>
          </w:divsChild>
        </w:div>
        <w:div w:id="1574312917">
          <w:marLeft w:val="0"/>
          <w:marRight w:val="0"/>
          <w:marTop w:val="0"/>
          <w:marBottom w:val="0"/>
          <w:divBdr>
            <w:top w:val="none" w:sz="0" w:space="0" w:color="auto"/>
            <w:left w:val="none" w:sz="0" w:space="0" w:color="auto"/>
            <w:bottom w:val="none" w:sz="0" w:space="0" w:color="auto"/>
            <w:right w:val="none" w:sz="0" w:space="0" w:color="auto"/>
          </w:divBdr>
          <w:divsChild>
            <w:div w:id="1123960079">
              <w:marLeft w:val="0"/>
              <w:marRight w:val="0"/>
              <w:marTop w:val="0"/>
              <w:marBottom w:val="0"/>
              <w:divBdr>
                <w:top w:val="none" w:sz="0" w:space="0" w:color="auto"/>
                <w:left w:val="none" w:sz="0" w:space="0" w:color="auto"/>
                <w:bottom w:val="none" w:sz="0" w:space="0" w:color="auto"/>
                <w:right w:val="none" w:sz="0" w:space="0" w:color="auto"/>
              </w:divBdr>
            </w:div>
          </w:divsChild>
        </w:div>
        <w:div w:id="1603295230">
          <w:marLeft w:val="0"/>
          <w:marRight w:val="0"/>
          <w:marTop w:val="0"/>
          <w:marBottom w:val="0"/>
          <w:divBdr>
            <w:top w:val="none" w:sz="0" w:space="0" w:color="auto"/>
            <w:left w:val="none" w:sz="0" w:space="0" w:color="auto"/>
            <w:bottom w:val="none" w:sz="0" w:space="0" w:color="auto"/>
            <w:right w:val="none" w:sz="0" w:space="0" w:color="auto"/>
          </w:divBdr>
          <w:divsChild>
            <w:div w:id="1309743141">
              <w:marLeft w:val="0"/>
              <w:marRight w:val="0"/>
              <w:marTop w:val="0"/>
              <w:marBottom w:val="0"/>
              <w:divBdr>
                <w:top w:val="none" w:sz="0" w:space="0" w:color="auto"/>
                <w:left w:val="none" w:sz="0" w:space="0" w:color="auto"/>
                <w:bottom w:val="none" w:sz="0" w:space="0" w:color="auto"/>
                <w:right w:val="none" w:sz="0" w:space="0" w:color="auto"/>
              </w:divBdr>
            </w:div>
          </w:divsChild>
        </w:div>
        <w:div w:id="785856891">
          <w:marLeft w:val="0"/>
          <w:marRight w:val="0"/>
          <w:marTop w:val="0"/>
          <w:marBottom w:val="0"/>
          <w:divBdr>
            <w:top w:val="none" w:sz="0" w:space="0" w:color="auto"/>
            <w:left w:val="none" w:sz="0" w:space="0" w:color="auto"/>
            <w:bottom w:val="none" w:sz="0" w:space="0" w:color="auto"/>
            <w:right w:val="none" w:sz="0" w:space="0" w:color="auto"/>
          </w:divBdr>
          <w:divsChild>
            <w:div w:id="1097560980">
              <w:marLeft w:val="0"/>
              <w:marRight w:val="0"/>
              <w:marTop w:val="0"/>
              <w:marBottom w:val="0"/>
              <w:divBdr>
                <w:top w:val="none" w:sz="0" w:space="0" w:color="auto"/>
                <w:left w:val="none" w:sz="0" w:space="0" w:color="auto"/>
                <w:bottom w:val="none" w:sz="0" w:space="0" w:color="auto"/>
                <w:right w:val="none" w:sz="0" w:space="0" w:color="auto"/>
              </w:divBdr>
            </w:div>
          </w:divsChild>
        </w:div>
        <w:div w:id="529345433">
          <w:marLeft w:val="0"/>
          <w:marRight w:val="0"/>
          <w:marTop w:val="0"/>
          <w:marBottom w:val="0"/>
          <w:divBdr>
            <w:top w:val="none" w:sz="0" w:space="0" w:color="auto"/>
            <w:left w:val="none" w:sz="0" w:space="0" w:color="auto"/>
            <w:bottom w:val="none" w:sz="0" w:space="0" w:color="auto"/>
            <w:right w:val="none" w:sz="0" w:space="0" w:color="auto"/>
          </w:divBdr>
          <w:divsChild>
            <w:div w:id="1026057457">
              <w:marLeft w:val="0"/>
              <w:marRight w:val="0"/>
              <w:marTop w:val="0"/>
              <w:marBottom w:val="0"/>
              <w:divBdr>
                <w:top w:val="none" w:sz="0" w:space="0" w:color="auto"/>
                <w:left w:val="none" w:sz="0" w:space="0" w:color="auto"/>
                <w:bottom w:val="none" w:sz="0" w:space="0" w:color="auto"/>
                <w:right w:val="none" w:sz="0" w:space="0" w:color="auto"/>
              </w:divBdr>
            </w:div>
          </w:divsChild>
        </w:div>
        <w:div w:id="1755322940">
          <w:marLeft w:val="0"/>
          <w:marRight w:val="0"/>
          <w:marTop w:val="0"/>
          <w:marBottom w:val="0"/>
          <w:divBdr>
            <w:top w:val="none" w:sz="0" w:space="0" w:color="auto"/>
            <w:left w:val="none" w:sz="0" w:space="0" w:color="auto"/>
            <w:bottom w:val="none" w:sz="0" w:space="0" w:color="auto"/>
            <w:right w:val="none" w:sz="0" w:space="0" w:color="auto"/>
          </w:divBdr>
          <w:divsChild>
            <w:div w:id="465700660">
              <w:marLeft w:val="0"/>
              <w:marRight w:val="0"/>
              <w:marTop w:val="0"/>
              <w:marBottom w:val="0"/>
              <w:divBdr>
                <w:top w:val="none" w:sz="0" w:space="0" w:color="auto"/>
                <w:left w:val="none" w:sz="0" w:space="0" w:color="auto"/>
                <w:bottom w:val="none" w:sz="0" w:space="0" w:color="auto"/>
                <w:right w:val="none" w:sz="0" w:space="0" w:color="auto"/>
              </w:divBdr>
            </w:div>
          </w:divsChild>
        </w:div>
        <w:div w:id="2072149429">
          <w:marLeft w:val="0"/>
          <w:marRight w:val="0"/>
          <w:marTop w:val="0"/>
          <w:marBottom w:val="0"/>
          <w:divBdr>
            <w:top w:val="none" w:sz="0" w:space="0" w:color="auto"/>
            <w:left w:val="none" w:sz="0" w:space="0" w:color="auto"/>
            <w:bottom w:val="none" w:sz="0" w:space="0" w:color="auto"/>
            <w:right w:val="none" w:sz="0" w:space="0" w:color="auto"/>
          </w:divBdr>
          <w:divsChild>
            <w:div w:id="107892661">
              <w:marLeft w:val="0"/>
              <w:marRight w:val="0"/>
              <w:marTop w:val="0"/>
              <w:marBottom w:val="0"/>
              <w:divBdr>
                <w:top w:val="none" w:sz="0" w:space="0" w:color="auto"/>
                <w:left w:val="none" w:sz="0" w:space="0" w:color="auto"/>
                <w:bottom w:val="none" w:sz="0" w:space="0" w:color="auto"/>
                <w:right w:val="none" w:sz="0" w:space="0" w:color="auto"/>
              </w:divBdr>
            </w:div>
          </w:divsChild>
        </w:div>
        <w:div w:id="1809929994">
          <w:marLeft w:val="0"/>
          <w:marRight w:val="0"/>
          <w:marTop w:val="0"/>
          <w:marBottom w:val="0"/>
          <w:divBdr>
            <w:top w:val="none" w:sz="0" w:space="0" w:color="auto"/>
            <w:left w:val="none" w:sz="0" w:space="0" w:color="auto"/>
            <w:bottom w:val="none" w:sz="0" w:space="0" w:color="auto"/>
            <w:right w:val="none" w:sz="0" w:space="0" w:color="auto"/>
          </w:divBdr>
          <w:divsChild>
            <w:div w:id="702051849">
              <w:marLeft w:val="0"/>
              <w:marRight w:val="0"/>
              <w:marTop w:val="0"/>
              <w:marBottom w:val="0"/>
              <w:divBdr>
                <w:top w:val="none" w:sz="0" w:space="0" w:color="auto"/>
                <w:left w:val="none" w:sz="0" w:space="0" w:color="auto"/>
                <w:bottom w:val="none" w:sz="0" w:space="0" w:color="auto"/>
                <w:right w:val="none" w:sz="0" w:space="0" w:color="auto"/>
              </w:divBdr>
            </w:div>
          </w:divsChild>
        </w:div>
        <w:div w:id="1165316815">
          <w:marLeft w:val="0"/>
          <w:marRight w:val="0"/>
          <w:marTop w:val="0"/>
          <w:marBottom w:val="0"/>
          <w:divBdr>
            <w:top w:val="none" w:sz="0" w:space="0" w:color="auto"/>
            <w:left w:val="none" w:sz="0" w:space="0" w:color="auto"/>
            <w:bottom w:val="none" w:sz="0" w:space="0" w:color="auto"/>
            <w:right w:val="none" w:sz="0" w:space="0" w:color="auto"/>
          </w:divBdr>
          <w:divsChild>
            <w:div w:id="1142044240">
              <w:marLeft w:val="0"/>
              <w:marRight w:val="0"/>
              <w:marTop w:val="0"/>
              <w:marBottom w:val="0"/>
              <w:divBdr>
                <w:top w:val="none" w:sz="0" w:space="0" w:color="auto"/>
                <w:left w:val="none" w:sz="0" w:space="0" w:color="auto"/>
                <w:bottom w:val="none" w:sz="0" w:space="0" w:color="auto"/>
                <w:right w:val="none" w:sz="0" w:space="0" w:color="auto"/>
              </w:divBdr>
            </w:div>
          </w:divsChild>
        </w:div>
        <w:div w:id="1640110880">
          <w:marLeft w:val="0"/>
          <w:marRight w:val="0"/>
          <w:marTop w:val="0"/>
          <w:marBottom w:val="0"/>
          <w:divBdr>
            <w:top w:val="none" w:sz="0" w:space="0" w:color="auto"/>
            <w:left w:val="none" w:sz="0" w:space="0" w:color="auto"/>
            <w:bottom w:val="none" w:sz="0" w:space="0" w:color="auto"/>
            <w:right w:val="none" w:sz="0" w:space="0" w:color="auto"/>
          </w:divBdr>
          <w:divsChild>
            <w:div w:id="1970476833">
              <w:marLeft w:val="0"/>
              <w:marRight w:val="0"/>
              <w:marTop w:val="0"/>
              <w:marBottom w:val="0"/>
              <w:divBdr>
                <w:top w:val="none" w:sz="0" w:space="0" w:color="auto"/>
                <w:left w:val="none" w:sz="0" w:space="0" w:color="auto"/>
                <w:bottom w:val="none" w:sz="0" w:space="0" w:color="auto"/>
                <w:right w:val="none" w:sz="0" w:space="0" w:color="auto"/>
              </w:divBdr>
            </w:div>
          </w:divsChild>
        </w:div>
        <w:div w:id="450824192">
          <w:marLeft w:val="0"/>
          <w:marRight w:val="0"/>
          <w:marTop w:val="0"/>
          <w:marBottom w:val="0"/>
          <w:divBdr>
            <w:top w:val="none" w:sz="0" w:space="0" w:color="auto"/>
            <w:left w:val="none" w:sz="0" w:space="0" w:color="auto"/>
            <w:bottom w:val="none" w:sz="0" w:space="0" w:color="auto"/>
            <w:right w:val="none" w:sz="0" w:space="0" w:color="auto"/>
          </w:divBdr>
          <w:divsChild>
            <w:div w:id="789125062">
              <w:marLeft w:val="0"/>
              <w:marRight w:val="0"/>
              <w:marTop w:val="0"/>
              <w:marBottom w:val="0"/>
              <w:divBdr>
                <w:top w:val="none" w:sz="0" w:space="0" w:color="auto"/>
                <w:left w:val="none" w:sz="0" w:space="0" w:color="auto"/>
                <w:bottom w:val="none" w:sz="0" w:space="0" w:color="auto"/>
                <w:right w:val="none" w:sz="0" w:space="0" w:color="auto"/>
              </w:divBdr>
            </w:div>
          </w:divsChild>
        </w:div>
        <w:div w:id="742459078">
          <w:marLeft w:val="0"/>
          <w:marRight w:val="0"/>
          <w:marTop w:val="0"/>
          <w:marBottom w:val="0"/>
          <w:divBdr>
            <w:top w:val="none" w:sz="0" w:space="0" w:color="auto"/>
            <w:left w:val="none" w:sz="0" w:space="0" w:color="auto"/>
            <w:bottom w:val="none" w:sz="0" w:space="0" w:color="auto"/>
            <w:right w:val="none" w:sz="0" w:space="0" w:color="auto"/>
          </w:divBdr>
          <w:divsChild>
            <w:div w:id="2010282928">
              <w:marLeft w:val="0"/>
              <w:marRight w:val="0"/>
              <w:marTop w:val="0"/>
              <w:marBottom w:val="0"/>
              <w:divBdr>
                <w:top w:val="none" w:sz="0" w:space="0" w:color="auto"/>
                <w:left w:val="none" w:sz="0" w:space="0" w:color="auto"/>
                <w:bottom w:val="none" w:sz="0" w:space="0" w:color="auto"/>
                <w:right w:val="none" w:sz="0" w:space="0" w:color="auto"/>
              </w:divBdr>
            </w:div>
          </w:divsChild>
        </w:div>
        <w:div w:id="998771886">
          <w:marLeft w:val="0"/>
          <w:marRight w:val="0"/>
          <w:marTop w:val="0"/>
          <w:marBottom w:val="0"/>
          <w:divBdr>
            <w:top w:val="none" w:sz="0" w:space="0" w:color="auto"/>
            <w:left w:val="none" w:sz="0" w:space="0" w:color="auto"/>
            <w:bottom w:val="none" w:sz="0" w:space="0" w:color="auto"/>
            <w:right w:val="none" w:sz="0" w:space="0" w:color="auto"/>
          </w:divBdr>
          <w:divsChild>
            <w:div w:id="1500120027">
              <w:marLeft w:val="0"/>
              <w:marRight w:val="0"/>
              <w:marTop w:val="0"/>
              <w:marBottom w:val="0"/>
              <w:divBdr>
                <w:top w:val="none" w:sz="0" w:space="0" w:color="auto"/>
                <w:left w:val="none" w:sz="0" w:space="0" w:color="auto"/>
                <w:bottom w:val="none" w:sz="0" w:space="0" w:color="auto"/>
                <w:right w:val="none" w:sz="0" w:space="0" w:color="auto"/>
              </w:divBdr>
            </w:div>
            <w:div w:id="2123642435">
              <w:marLeft w:val="0"/>
              <w:marRight w:val="0"/>
              <w:marTop w:val="0"/>
              <w:marBottom w:val="0"/>
              <w:divBdr>
                <w:top w:val="none" w:sz="0" w:space="0" w:color="auto"/>
                <w:left w:val="none" w:sz="0" w:space="0" w:color="auto"/>
                <w:bottom w:val="none" w:sz="0" w:space="0" w:color="auto"/>
                <w:right w:val="none" w:sz="0" w:space="0" w:color="auto"/>
              </w:divBdr>
            </w:div>
          </w:divsChild>
        </w:div>
        <w:div w:id="1699307576">
          <w:marLeft w:val="0"/>
          <w:marRight w:val="0"/>
          <w:marTop w:val="0"/>
          <w:marBottom w:val="0"/>
          <w:divBdr>
            <w:top w:val="none" w:sz="0" w:space="0" w:color="auto"/>
            <w:left w:val="none" w:sz="0" w:space="0" w:color="auto"/>
            <w:bottom w:val="none" w:sz="0" w:space="0" w:color="auto"/>
            <w:right w:val="none" w:sz="0" w:space="0" w:color="auto"/>
          </w:divBdr>
          <w:divsChild>
            <w:div w:id="1882474644">
              <w:marLeft w:val="0"/>
              <w:marRight w:val="0"/>
              <w:marTop w:val="0"/>
              <w:marBottom w:val="0"/>
              <w:divBdr>
                <w:top w:val="none" w:sz="0" w:space="0" w:color="auto"/>
                <w:left w:val="none" w:sz="0" w:space="0" w:color="auto"/>
                <w:bottom w:val="none" w:sz="0" w:space="0" w:color="auto"/>
                <w:right w:val="none" w:sz="0" w:space="0" w:color="auto"/>
              </w:divBdr>
            </w:div>
          </w:divsChild>
        </w:div>
        <w:div w:id="1732844079">
          <w:marLeft w:val="0"/>
          <w:marRight w:val="0"/>
          <w:marTop w:val="0"/>
          <w:marBottom w:val="0"/>
          <w:divBdr>
            <w:top w:val="none" w:sz="0" w:space="0" w:color="auto"/>
            <w:left w:val="none" w:sz="0" w:space="0" w:color="auto"/>
            <w:bottom w:val="none" w:sz="0" w:space="0" w:color="auto"/>
            <w:right w:val="none" w:sz="0" w:space="0" w:color="auto"/>
          </w:divBdr>
          <w:divsChild>
            <w:div w:id="1695113422">
              <w:marLeft w:val="0"/>
              <w:marRight w:val="0"/>
              <w:marTop w:val="0"/>
              <w:marBottom w:val="0"/>
              <w:divBdr>
                <w:top w:val="none" w:sz="0" w:space="0" w:color="auto"/>
                <w:left w:val="none" w:sz="0" w:space="0" w:color="auto"/>
                <w:bottom w:val="none" w:sz="0" w:space="0" w:color="auto"/>
                <w:right w:val="none" w:sz="0" w:space="0" w:color="auto"/>
              </w:divBdr>
            </w:div>
          </w:divsChild>
        </w:div>
        <w:div w:id="666861220">
          <w:marLeft w:val="0"/>
          <w:marRight w:val="0"/>
          <w:marTop w:val="0"/>
          <w:marBottom w:val="0"/>
          <w:divBdr>
            <w:top w:val="none" w:sz="0" w:space="0" w:color="auto"/>
            <w:left w:val="none" w:sz="0" w:space="0" w:color="auto"/>
            <w:bottom w:val="none" w:sz="0" w:space="0" w:color="auto"/>
            <w:right w:val="none" w:sz="0" w:space="0" w:color="auto"/>
          </w:divBdr>
          <w:divsChild>
            <w:div w:id="2131708140">
              <w:marLeft w:val="0"/>
              <w:marRight w:val="0"/>
              <w:marTop w:val="0"/>
              <w:marBottom w:val="0"/>
              <w:divBdr>
                <w:top w:val="none" w:sz="0" w:space="0" w:color="auto"/>
                <w:left w:val="none" w:sz="0" w:space="0" w:color="auto"/>
                <w:bottom w:val="none" w:sz="0" w:space="0" w:color="auto"/>
                <w:right w:val="none" w:sz="0" w:space="0" w:color="auto"/>
              </w:divBdr>
            </w:div>
          </w:divsChild>
        </w:div>
        <w:div w:id="594825266">
          <w:marLeft w:val="0"/>
          <w:marRight w:val="0"/>
          <w:marTop w:val="0"/>
          <w:marBottom w:val="0"/>
          <w:divBdr>
            <w:top w:val="none" w:sz="0" w:space="0" w:color="auto"/>
            <w:left w:val="none" w:sz="0" w:space="0" w:color="auto"/>
            <w:bottom w:val="none" w:sz="0" w:space="0" w:color="auto"/>
            <w:right w:val="none" w:sz="0" w:space="0" w:color="auto"/>
          </w:divBdr>
          <w:divsChild>
            <w:div w:id="295261391">
              <w:marLeft w:val="0"/>
              <w:marRight w:val="0"/>
              <w:marTop w:val="0"/>
              <w:marBottom w:val="0"/>
              <w:divBdr>
                <w:top w:val="none" w:sz="0" w:space="0" w:color="auto"/>
                <w:left w:val="none" w:sz="0" w:space="0" w:color="auto"/>
                <w:bottom w:val="none" w:sz="0" w:space="0" w:color="auto"/>
                <w:right w:val="none" w:sz="0" w:space="0" w:color="auto"/>
              </w:divBdr>
            </w:div>
          </w:divsChild>
        </w:div>
        <w:div w:id="1232887356">
          <w:marLeft w:val="0"/>
          <w:marRight w:val="0"/>
          <w:marTop w:val="0"/>
          <w:marBottom w:val="0"/>
          <w:divBdr>
            <w:top w:val="none" w:sz="0" w:space="0" w:color="auto"/>
            <w:left w:val="none" w:sz="0" w:space="0" w:color="auto"/>
            <w:bottom w:val="none" w:sz="0" w:space="0" w:color="auto"/>
            <w:right w:val="none" w:sz="0" w:space="0" w:color="auto"/>
          </w:divBdr>
          <w:divsChild>
            <w:div w:id="904418642">
              <w:marLeft w:val="0"/>
              <w:marRight w:val="0"/>
              <w:marTop w:val="0"/>
              <w:marBottom w:val="0"/>
              <w:divBdr>
                <w:top w:val="none" w:sz="0" w:space="0" w:color="auto"/>
                <w:left w:val="none" w:sz="0" w:space="0" w:color="auto"/>
                <w:bottom w:val="none" w:sz="0" w:space="0" w:color="auto"/>
                <w:right w:val="none" w:sz="0" w:space="0" w:color="auto"/>
              </w:divBdr>
            </w:div>
          </w:divsChild>
        </w:div>
        <w:div w:id="1026712601">
          <w:marLeft w:val="0"/>
          <w:marRight w:val="0"/>
          <w:marTop w:val="0"/>
          <w:marBottom w:val="0"/>
          <w:divBdr>
            <w:top w:val="none" w:sz="0" w:space="0" w:color="auto"/>
            <w:left w:val="none" w:sz="0" w:space="0" w:color="auto"/>
            <w:bottom w:val="none" w:sz="0" w:space="0" w:color="auto"/>
            <w:right w:val="none" w:sz="0" w:space="0" w:color="auto"/>
          </w:divBdr>
          <w:divsChild>
            <w:div w:id="915017394">
              <w:marLeft w:val="0"/>
              <w:marRight w:val="0"/>
              <w:marTop w:val="0"/>
              <w:marBottom w:val="0"/>
              <w:divBdr>
                <w:top w:val="none" w:sz="0" w:space="0" w:color="auto"/>
                <w:left w:val="none" w:sz="0" w:space="0" w:color="auto"/>
                <w:bottom w:val="none" w:sz="0" w:space="0" w:color="auto"/>
                <w:right w:val="none" w:sz="0" w:space="0" w:color="auto"/>
              </w:divBdr>
            </w:div>
          </w:divsChild>
        </w:div>
        <w:div w:id="1506821364">
          <w:marLeft w:val="0"/>
          <w:marRight w:val="0"/>
          <w:marTop w:val="0"/>
          <w:marBottom w:val="0"/>
          <w:divBdr>
            <w:top w:val="none" w:sz="0" w:space="0" w:color="auto"/>
            <w:left w:val="none" w:sz="0" w:space="0" w:color="auto"/>
            <w:bottom w:val="none" w:sz="0" w:space="0" w:color="auto"/>
            <w:right w:val="none" w:sz="0" w:space="0" w:color="auto"/>
          </w:divBdr>
          <w:divsChild>
            <w:div w:id="693188718">
              <w:marLeft w:val="0"/>
              <w:marRight w:val="0"/>
              <w:marTop w:val="0"/>
              <w:marBottom w:val="0"/>
              <w:divBdr>
                <w:top w:val="none" w:sz="0" w:space="0" w:color="auto"/>
                <w:left w:val="none" w:sz="0" w:space="0" w:color="auto"/>
                <w:bottom w:val="none" w:sz="0" w:space="0" w:color="auto"/>
                <w:right w:val="none" w:sz="0" w:space="0" w:color="auto"/>
              </w:divBdr>
            </w:div>
          </w:divsChild>
        </w:div>
        <w:div w:id="1575623249">
          <w:marLeft w:val="0"/>
          <w:marRight w:val="0"/>
          <w:marTop w:val="0"/>
          <w:marBottom w:val="0"/>
          <w:divBdr>
            <w:top w:val="none" w:sz="0" w:space="0" w:color="auto"/>
            <w:left w:val="none" w:sz="0" w:space="0" w:color="auto"/>
            <w:bottom w:val="none" w:sz="0" w:space="0" w:color="auto"/>
            <w:right w:val="none" w:sz="0" w:space="0" w:color="auto"/>
          </w:divBdr>
          <w:divsChild>
            <w:div w:id="1672610011">
              <w:marLeft w:val="0"/>
              <w:marRight w:val="0"/>
              <w:marTop w:val="0"/>
              <w:marBottom w:val="0"/>
              <w:divBdr>
                <w:top w:val="none" w:sz="0" w:space="0" w:color="auto"/>
                <w:left w:val="none" w:sz="0" w:space="0" w:color="auto"/>
                <w:bottom w:val="none" w:sz="0" w:space="0" w:color="auto"/>
                <w:right w:val="none" w:sz="0" w:space="0" w:color="auto"/>
              </w:divBdr>
            </w:div>
          </w:divsChild>
        </w:div>
        <w:div w:id="1084111684">
          <w:marLeft w:val="0"/>
          <w:marRight w:val="0"/>
          <w:marTop w:val="0"/>
          <w:marBottom w:val="0"/>
          <w:divBdr>
            <w:top w:val="none" w:sz="0" w:space="0" w:color="auto"/>
            <w:left w:val="none" w:sz="0" w:space="0" w:color="auto"/>
            <w:bottom w:val="none" w:sz="0" w:space="0" w:color="auto"/>
            <w:right w:val="none" w:sz="0" w:space="0" w:color="auto"/>
          </w:divBdr>
          <w:divsChild>
            <w:div w:id="817114827">
              <w:marLeft w:val="0"/>
              <w:marRight w:val="0"/>
              <w:marTop w:val="0"/>
              <w:marBottom w:val="0"/>
              <w:divBdr>
                <w:top w:val="none" w:sz="0" w:space="0" w:color="auto"/>
                <w:left w:val="none" w:sz="0" w:space="0" w:color="auto"/>
                <w:bottom w:val="none" w:sz="0" w:space="0" w:color="auto"/>
                <w:right w:val="none" w:sz="0" w:space="0" w:color="auto"/>
              </w:divBdr>
            </w:div>
          </w:divsChild>
        </w:div>
        <w:div w:id="116291783">
          <w:marLeft w:val="0"/>
          <w:marRight w:val="0"/>
          <w:marTop w:val="0"/>
          <w:marBottom w:val="0"/>
          <w:divBdr>
            <w:top w:val="none" w:sz="0" w:space="0" w:color="auto"/>
            <w:left w:val="none" w:sz="0" w:space="0" w:color="auto"/>
            <w:bottom w:val="none" w:sz="0" w:space="0" w:color="auto"/>
            <w:right w:val="none" w:sz="0" w:space="0" w:color="auto"/>
          </w:divBdr>
          <w:divsChild>
            <w:div w:id="698164540">
              <w:marLeft w:val="0"/>
              <w:marRight w:val="0"/>
              <w:marTop w:val="0"/>
              <w:marBottom w:val="0"/>
              <w:divBdr>
                <w:top w:val="none" w:sz="0" w:space="0" w:color="auto"/>
                <w:left w:val="none" w:sz="0" w:space="0" w:color="auto"/>
                <w:bottom w:val="none" w:sz="0" w:space="0" w:color="auto"/>
                <w:right w:val="none" w:sz="0" w:space="0" w:color="auto"/>
              </w:divBdr>
            </w:div>
          </w:divsChild>
        </w:div>
        <w:div w:id="886917030">
          <w:marLeft w:val="0"/>
          <w:marRight w:val="0"/>
          <w:marTop w:val="0"/>
          <w:marBottom w:val="0"/>
          <w:divBdr>
            <w:top w:val="none" w:sz="0" w:space="0" w:color="auto"/>
            <w:left w:val="none" w:sz="0" w:space="0" w:color="auto"/>
            <w:bottom w:val="none" w:sz="0" w:space="0" w:color="auto"/>
            <w:right w:val="none" w:sz="0" w:space="0" w:color="auto"/>
          </w:divBdr>
          <w:divsChild>
            <w:div w:id="375663513">
              <w:marLeft w:val="0"/>
              <w:marRight w:val="0"/>
              <w:marTop w:val="0"/>
              <w:marBottom w:val="0"/>
              <w:divBdr>
                <w:top w:val="none" w:sz="0" w:space="0" w:color="auto"/>
                <w:left w:val="none" w:sz="0" w:space="0" w:color="auto"/>
                <w:bottom w:val="none" w:sz="0" w:space="0" w:color="auto"/>
                <w:right w:val="none" w:sz="0" w:space="0" w:color="auto"/>
              </w:divBdr>
            </w:div>
            <w:div w:id="581254506">
              <w:marLeft w:val="0"/>
              <w:marRight w:val="0"/>
              <w:marTop w:val="0"/>
              <w:marBottom w:val="0"/>
              <w:divBdr>
                <w:top w:val="none" w:sz="0" w:space="0" w:color="auto"/>
                <w:left w:val="none" w:sz="0" w:space="0" w:color="auto"/>
                <w:bottom w:val="none" w:sz="0" w:space="0" w:color="auto"/>
                <w:right w:val="none" w:sz="0" w:space="0" w:color="auto"/>
              </w:divBdr>
            </w:div>
            <w:div w:id="444230084">
              <w:marLeft w:val="0"/>
              <w:marRight w:val="0"/>
              <w:marTop w:val="0"/>
              <w:marBottom w:val="0"/>
              <w:divBdr>
                <w:top w:val="none" w:sz="0" w:space="0" w:color="auto"/>
                <w:left w:val="none" w:sz="0" w:space="0" w:color="auto"/>
                <w:bottom w:val="none" w:sz="0" w:space="0" w:color="auto"/>
                <w:right w:val="none" w:sz="0" w:space="0" w:color="auto"/>
              </w:divBdr>
            </w:div>
            <w:div w:id="789208822">
              <w:marLeft w:val="0"/>
              <w:marRight w:val="0"/>
              <w:marTop w:val="0"/>
              <w:marBottom w:val="0"/>
              <w:divBdr>
                <w:top w:val="none" w:sz="0" w:space="0" w:color="auto"/>
                <w:left w:val="none" w:sz="0" w:space="0" w:color="auto"/>
                <w:bottom w:val="none" w:sz="0" w:space="0" w:color="auto"/>
                <w:right w:val="none" w:sz="0" w:space="0" w:color="auto"/>
              </w:divBdr>
            </w:div>
            <w:div w:id="892930434">
              <w:marLeft w:val="0"/>
              <w:marRight w:val="0"/>
              <w:marTop w:val="0"/>
              <w:marBottom w:val="0"/>
              <w:divBdr>
                <w:top w:val="none" w:sz="0" w:space="0" w:color="auto"/>
                <w:left w:val="none" w:sz="0" w:space="0" w:color="auto"/>
                <w:bottom w:val="none" w:sz="0" w:space="0" w:color="auto"/>
                <w:right w:val="none" w:sz="0" w:space="0" w:color="auto"/>
              </w:divBdr>
            </w:div>
            <w:div w:id="1572352588">
              <w:marLeft w:val="0"/>
              <w:marRight w:val="0"/>
              <w:marTop w:val="0"/>
              <w:marBottom w:val="0"/>
              <w:divBdr>
                <w:top w:val="none" w:sz="0" w:space="0" w:color="auto"/>
                <w:left w:val="none" w:sz="0" w:space="0" w:color="auto"/>
                <w:bottom w:val="none" w:sz="0" w:space="0" w:color="auto"/>
                <w:right w:val="none" w:sz="0" w:space="0" w:color="auto"/>
              </w:divBdr>
            </w:div>
          </w:divsChild>
        </w:div>
        <w:div w:id="1237323942">
          <w:marLeft w:val="0"/>
          <w:marRight w:val="0"/>
          <w:marTop w:val="0"/>
          <w:marBottom w:val="0"/>
          <w:divBdr>
            <w:top w:val="none" w:sz="0" w:space="0" w:color="auto"/>
            <w:left w:val="none" w:sz="0" w:space="0" w:color="auto"/>
            <w:bottom w:val="none" w:sz="0" w:space="0" w:color="auto"/>
            <w:right w:val="none" w:sz="0" w:space="0" w:color="auto"/>
          </w:divBdr>
          <w:divsChild>
            <w:div w:id="906695533">
              <w:marLeft w:val="0"/>
              <w:marRight w:val="0"/>
              <w:marTop w:val="0"/>
              <w:marBottom w:val="0"/>
              <w:divBdr>
                <w:top w:val="none" w:sz="0" w:space="0" w:color="auto"/>
                <w:left w:val="none" w:sz="0" w:space="0" w:color="auto"/>
                <w:bottom w:val="none" w:sz="0" w:space="0" w:color="auto"/>
                <w:right w:val="none" w:sz="0" w:space="0" w:color="auto"/>
              </w:divBdr>
            </w:div>
          </w:divsChild>
        </w:div>
        <w:div w:id="1431464643">
          <w:marLeft w:val="0"/>
          <w:marRight w:val="0"/>
          <w:marTop w:val="0"/>
          <w:marBottom w:val="0"/>
          <w:divBdr>
            <w:top w:val="none" w:sz="0" w:space="0" w:color="auto"/>
            <w:left w:val="none" w:sz="0" w:space="0" w:color="auto"/>
            <w:bottom w:val="none" w:sz="0" w:space="0" w:color="auto"/>
            <w:right w:val="none" w:sz="0" w:space="0" w:color="auto"/>
          </w:divBdr>
          <w:divsChild>
            <w:div w:id="718169961">
              <w:marLeft w:val="0"/>
              <w:marRight w:val="0"/>
              <w:marTop w:val="0"/>
              <w:marBottom w:val="0"/>
              <w:divBdr>
                <w:top w:val="none" w:sz="0" w:space="0" w:color="auto"/>
                <w:left w:val="none" w:sz="0" w:space="0" w:color="auto"/>
                <w:bottom w:val="none" w:sz="0" w:space="0" w:color="auto"/>
                <w:right w:val="none" w:sz="0" w:space="0" w:color="auto"/>
              </w:divBdr>
            </w:div>
          </w:divsChild>
        </w:div>
        <w:div w:id="687412372">
          <w:marLeft w:val="0"/>
          <w:marRight w:val="0"/>
          <w:marTop w:val="0"/>
          <w:marBottom w:val="0"/>
          <w:divBdr>
            <w:top w:val="none" w:sz="0" w:space="0" w:color="auto"/>
            <w:left w:val="none" w:sz="0" w:space="0" w:color="auto"/>
            <w:bottom w:val="none" w:sz="0" w:space="0" w:color="auto"/>
            <w:right w:val="none" w:sz="0" w:space="0" w:color="auto"/>
          </w:divBdr>
          <w:divsChild>
            <w:div w:id="1668552325">
              <w:marLeft w:val="0"/>
              <w:marRight w:val="0"/>
              <w:marTop w:val="0"/>
              <w:marBottom w:val="0"/>
              <w:divBdr>
                <w:top w:val="none" w:sz="0" w:space="0" w:color="auto"/>
                <w:left w:val="none" w:sz="0" w:space="0" w:color="auto"/>
                <w:bottom w:val="none" w:sz="0" w:space="0" w:color="auto"/>
                <w:right w:val="none" w:sz="0" w:space="0" w:color="auto"/>
              </w:divBdr>
            </w:div>
            <w:div w:id="147863614">
              <w:marLeft w:val="0"/>
              <w:marRight w:val="0"/>
              <w:marTop w:val="0"/>
              <w:marBottom w:val="0"/>
              <w:divBdr>
                <w:top w:val="none" w:sz="0" w:space="0" w:color="auto"/>
                <w:left w:val="none" w:sz="0" w:space="0" w:color="auto"/>
                <w:bottom w:val="none" w:sz="0" w:space="0" w:color="auto"/>
                <w:right w:val="none" w:sz="0" w:space="0" w:color="auto"/>
              </w:divBdr>
            </w:div>
            <w:div w:id="992099101">
              <w:marLeft w:val="0"/>
              <w:marRight w:val="0"/>
              <w:marTop w:val="0"/>
              <w:marBottom w:val="0"/>
              <w:divBdr>
                <w:top w:val="none" w:sz="0" w:space="0" w:color="auto"/>
                <w:left w:val="none" w:sz="0" w:space="0" w:color="auto"/>
                <w:bottom w:val="none" w:sz="0" w:space="0" w:color="auto"/>
                <w:right w:val="none" w:sz="0" w:space="0" w:color="auto"/>
              </w:divBdr>
            </w:div>
            <w:div w:id="1894078609">
              <w:marLeft w:val="0"/>
              <w:marRight w:val="0"/>
              <w:marTop w:val="0"/>
              <w:marBottom w:val="0"/>
              <w:divBdr>
                <w:top w:val="none" w:sz="0" w:space="0" w:color="auto"/>
                <w:left w:val="none" w:sz="0" w:space="0" w:color="auto"/>
                <w:bottom w:val="none" w:sz="0" w:space="0" w:color="auto"/>
                <w:right w:val="none" w:sz="0" w:space="0" w:color="auto"/>
              </w:divBdr>
            </w:div>
            <w:div w:id="1595477622">
              <w:marLeft w:val="0"/>
              <w:marRight w:val="0"/>
              <w:marTop w:val="0"/>
              <w:marBottom w:val="0"/>
              <w:divBdr>
                <w:top w:val="none" w:sz="0" w:space="0" w:color="auto"/>
                <w:left w:val="none" w:sz="0" w:space="0" w:color="auto"/>
                <w:bottom w:val="none" w:sz="0" w:space="0" w:color="auto"/>
                <w:right w:val="none" w:sz="0" w:space="0" w:color="auto"/>
              </w:divBdr>
            </w:div>
            <w:div w:id="1218201324">
              <w:marLeft w:val="0"/>
              <w:marRight w:val="0"/>
              <w:marTop w:val="0"/>
              <w:marBottom w:val="0"/>
              <w:divBdr>
                <w:top w:val="none" w:sz="0" w:space="0" w:color="auto"/>
                <w:left w:val="none" w:sz="0" w:space="0" w:color="auto"/>
                <w:bottom w:val="none" w:sz="0" w:space="0" w:color="auto"/>
                <w:right w:val="none" w:sz="0" w:space="0" w:color="auto"/>
              </w:divBdr>
            </w:div>
            <w:div w:id="1913151430">
              <w:marLeft w:val="0"/>
              <w:marRight w:val="0"/>
              <w:marTop w:val="0"/>
              <w:marBottom w:val="0"/>
              <w:divBdr>
                <w:top w:val="none" w:sz="0" w:space="0" w:color="auto"/>
                <w:left w:val="none" w:sz="0" w:space="0" w:color="auto"/>
                <w:bottom w:val="none" w:sz="0" w:space="0" w:color="auto"/>
                <w:right w:val="none" w:sz="0" w:space="0" w:color="auto"/>
              </w:divBdr>
            </w:div>
            <w:div w:id="1679381562">
              <w:marLeft w:val="0"/>
              <w:marRight w:val="0"/>
              <w:marTop w:val="0"/>
              <w:marBottom w:val="0"/>
              <w:divBdr>
                <w:top w:val="none" w:sz="0" w:space="0" w:color="auto"/>
                <w:left w:val="none" w:sz="0" w:space="0" w:color="auto"/>
                <w:bottom w:val="none" w:sz="0" w:space="0" w:color="auto"/>
                <w:right w:val="none" w:sz="0" w:space="0" w:color="auto"/>
              </w:divBdr>
            </w:div>
            <w:div w:id="1597904060">
              <w:marLeft w:val="0"/>
              <w:marRight w:val="0"/>
              <w:marTop w:val="0"/>
              <w:marBottom w:val="0"/>
              <w:divBdr>
                <w:top w:val="none" w:sz="0" w:space="0" w:color="auto"/>
                <w:left w:val="none" w:sz="0" w:space="0" w:color="auto"/>
                <w:bottom w:val="none" w:sz="0" w:space="0" w:color="auto"/>
                <w:right w:val="none" w:sz="0" w:space="0" w:color="auto"/>
              </w:divBdr>
            </w:div>
            <w:div w:id="204702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3986">
      <w:bodyDiv w:val="1"/>
      <w:marLeft w:val="0"/>
      <w:marRight w:val="0"/>
      <w:marTop w:val="0"/>
      <w:marBottom w:val="0"/>
      <w:divBdr>
        <w:top w:val="none" w:sz="0" w:space="0" w:color="auto"/>
        <w:left w:val="none" w:sz="0" w:space="0" w:color="auto"/>
        <w:bottom w:val="none" w:sz="0" w:space="0" w:color="auto"/>
        <w:right w:val="none" w:sz="0" w:space="0" w:color="auto"/>
      </w:divBdr>
    </w:div>
    <w:div w:id="777797297">
      <w:bodyDiv w:val="1"/>
      <w:marLeft w:val="0"/>
      <w:marRight w:val="0"/>
      <w:marTop w:val="0"/>
      <w:marBottom w:val="0"/>
      <w:divBdr>
        <w:top w:val="none" w:sz="0" w:space="0" w:color="auto"/>
        <w:left w:val="none" w:sz="0" w:space="0" w:color="auto"/>
        <w:bottom w:val="none" w:sz="0" w:space="0" w:color="auto"/>
        <w:right w:val="none" w:sz="0" w:space="0" w:color="auto"/>
      </w:divBdr>
    </w:div>
    <w:div w:id="785275448">
      <w:bodyDiv w:val="1"/>
      <w:marLeft w:val="0"/>
      <w:marRight w:val="0"/>
      <w:marTop w:val="0"/>
      <w:marBottom w:val="0"/>
      <w:divBdr>
        <w:top w:val="none" w:sz="0" w:space="0" w:color="auto"/>
        <w:left w:val="none" w:sz="0" w:space="0" w:color="auto"/>
        <w:bottom w:val="none" w:sz="0" w:space="0" w:color="auto"/>
        <w:right w:val="none" w:sz="0" w:space="0" w:color="auto"/>
      </w:divBdr>
    </w:div>
    <w:div w:id="789862338">
      <w:bodyDiv w:val="1"/>
      <w:marLeft w:val="0"/>
      <w:marRight w:val="0"/>
      <w:marTop w:val="0"/>
      <w:marBottom w:val="0"/>
      <w:divBdr>
        <w:top w:val="none" w:sz="0" w:space="0" w:color="auto"/>
        <w:left w:val="none" w:sz="0" w:space="0" w:color="auto"/>
        <w:bottom w:val="none" w:sz="0" w:space="0" w:color="auto"/>
        <w:right w:val="none" w:sz="0" w:space="0" w:color="auto"/>
      </w:divBdr>
    </w:div>
    <w:div w:id="794063076">
      <w:bodyDiv w:val="1"/>
      <w:marLeft w:val="0"/>
      <w:marRight w:val="0"/>
      <w:marTop w:val="0"/>
      <w:marBottom w:val="0"/>
      <w:divBdr>
        <w:top w:val="none" w:sz="0" w:space="0" w:color="auto"/>
        <w:left w:val="none" w:sz="0" w:space="0" w:color="auto"/>
        <w:bottom w:val="none" w:sz="0" w:space="0" w:color="auto"/>
        <w:right w:val="none" w:sz="0" w:space="0" w:color="auto"/>
      </w:divBdr>
      <w:divsChild>
        <w:div w:id="1790588380">
          <w:marLeft w:val="0"/>
          <w:marRight w:val="0"/>
          <w:marTop w:val="0"/>
          <w:marBottom w:val="0"/>
          <w:divBdr>
            <w:top w:val="none" w:sz="0" w:space="0" w:color="auto"/>
            <w:left w:val="none" w:sz="0" w:space="0" w:color="auto"/>
            <w:bottom w:val="none" w:sz="0" w:space="0" w:color="auto"/>
            <w:right w:val="none" w:sz="0" w:space="0" w:color="auto"/>
          </w:divBdr>
          <w:divsChild>
            <w:div w:id="1665930114">
              <w:marLeft w:val="0"/>
              <w:marRight w:val="0"/>
              <w:marTop w:val="0"/>
              <w:marBottom w:val="0"/>
              <w:divBdr>
                <w:top w:val="none" w:sz="0" w:space="0" w:color="auto"/>
                <w:left w:val="none" w:sz="0" w:space="0" w:color="auto"/>
                <w:bottom w:val="none" w:sz="0" w:space="0" w:color="auto"/>
                <w:right w:val="none" w:sz="0" w:space="0" w:color="auto"/>
              </w:divBdr>
            </w:div>
          </w:divsChild>
        </w:div>
        <w:div w:id="401947734">
          <w:marLeft w:val="0"/>
          <w:marRight w:val="0"/>
          <w:marTop w:val="0"/>
          <w:marBottom w:val="0"/>
          <w:divBdr>
            <w:top w:val="none" w:sz="0" w:space="0" w:color="auto"/>
            <w:left w:val="none" w:sz="0" w:space="0" w:color="auto"/>
            <w:bottom w:val="none" w:sz="0" w:space="0" w:color="auto"/>
            <w:right w:val="none" w:sz="0" w:space="0" w:color="auto"/>
          </w:divBdr>
          <w:divsChild>
            <w:div w:id="1595047869">
              <w:marLeft w:val="0"/>
              <w:marRight w:val="0"/>
              <w:marTop w:val="0"/>
              <w:marBottom w:val="0"/>
              <w:divBdr>
                <w:top w:val="none" w:sz="0" w:space="0" w:color="auto"/>
                <w:left w:val="none" w:sz="0" w:space="0" w:color="auto"/>
                <w:bottom w:val="none" w:sz="0" w:space="0" w:color="auto"/>
                <w:right w:val="none" w:sz="0" w:space="0" w:color="auto"/>
              </w:divBdr>
            </w:div>
          </w:divsChild>
        </w:div>
        <w:div w:id="888496015">
          <w:marLeft w:val="0"/>
          <w:marRight w:val="0"/>
          <w:marTop w:val="0"/>
          <w:marBottom w:val="0"/>
          <w:divBdr>
            <w:top w:val="none" w:sz="0" w:space="0" w:color="auto"/>
            <w:left w:val="none" w:sz="0" w:space="0" w:color="auto"/>
            <w:bottom w:val="none" w:sz="0" w:space="0" w:color="auto"/>
            <w:right w:val="none" w:sz="0" w:space="0" w:color="auto"/>
          </w:divBdr>
          <w:divsChild>
            <w:div w:id="1377923228">
              <w:marLeft w:val="0"/>
              <w:marRight w:val="0"/>
              <w:marTop w:val="0"/>
              <w:marBottom w:val="0"/>
              <w:divBdr>
                <w:top w:val="none" w:sz="0" w:space="0" w:color="auto"/>
                <w:left w:val="none" w:sz="0" w:space="0" w:color="auto"/>
                <w:bottom w:val="none" w:sz="0" w:space="0" w:color="auto"/>
                <w:right w:val="none" w:sz="0" w:space="0" w:color="auto"/>
              </w:divBdr>
            </w:div>
          </w:divsChild>
        </w:div>
        <w:div w:id="1919242648">
          <w:marLeft w:val="0"/>
          <w:marRight w:val="0"/>
          <w:marTop w:val="0"/>
          <w:marBottom w:val="0"/>
          <w:divBdr>
            <w:top w:val="none" w:sz="0" w:space="0" w:color="auto"/>
            <w:left w:val="none" w:sz="0" w:space="0" w:color="auto"/>
            <w:bottom w:val="none" w:sz="0" w:space="0" w:color="auto"/>
            <w:right w:val="none" w:sz="0" w:space="0" w:color="auto"/>
          </w:divBdr>
          <w:divsChild>
            <w:div w:id="437943594">
              <w:marLeft w:val="0"/>
              <w:marRight w:val="0"/>
              <w:marTop w:val="0"/>
              <w:marBottom w:val="0"/>
              <w:divBdr>
                <w:top w:val="none" w:sz="0" w:space="0" w:color="auto"/>
                <w:left w:val="none" w:sz="0" w:space="0" w:color="auto"/>
                <w:bottom w:val="none" w:sz="0" w:space="0" w:color="auto"/>
                <w:right w:val="none" w:sz="0" w:space="0" w:color="auto"/>
              </w:divBdr>
            </w:div>
          </w:divsChild>
        </w:div>
        <w:div w:id="1590234534">
          <w:marLeft w:val="0"/>
          <w:marRight w:val="0"/>
          <w:marTop w:val="0"/>
          <w:marBottom w:val="0"/>
          <w:divBdr>
            <w:top w:val="none" w:sz="0" w:space="0" w:color="auto"/>
            <w:left w:val="none" w:sz="0" w:space="0" w:color="auto"/>
            <w:bottom w:val="none" w:sz="0" w:space="0" w:color="auto"/>
            <w:right w:val="none" w:sz="0" w:space="0" w:color="auto"/>
          </w:divBdr>
          <w:divsChild>
            <w:div w:id="1468206704">
              <w:marLeft w:val="0"/>
              <w:marRight w:val="0"/>
              <w:marTop w:val="0"/>
              <w:marBottom w:val="0"/>
              <w:divBdr>
                <w:top w:val="none" w:sz="0" w:space="0" w:color="auto"/>
                <w:left w:val="none" w:sz="0" w:space="0" w:color="auto"/>
                <w:bottom w:val="none" w:sz="0" w:space="0" w:color="auto"/>
                <w:right w:val="none" w:sz="0" w:space="0" w:color="auto"/>
              </w:divBdr>
            </w:div>
          </w:divsChild>
        </w:div>
        <w:div w:id="377126895">
          <w:marLeft w:val="0"/>
          <w:marRight w:val="0"/>
          <w:marTop w:val="0"/>
          <w:marBottom w:val="0"/>
          <w:divBdr>
            <w:top w:val="none" w:sz="0" w:space="0" w:color="auto"/>
            <w:left w:val="none" w:sz="0" w:space="0" w:color="auto"/>
            <w:bottom w:val="none" w:sz="0" w:space="0" w:color="auto"/>
            <w:right w:val="none" w:sz="0" w:space="0" w:color="auto"/>
          </w:divBdr>
          <w:divsChild>
            <w:div w:id="672414301">
              <w:marLeft w:val="0"/>
              <w:marRight w:val="0"/>
              <w:marTop w:val="0"/>
              <w:marBottom w:val="0"/>
              <w:divBdr>
                <w:top w:val="none" w:sz="0" w:space="0" w:color="auto"/>
                <w:left w:val="none" w:sz="0" w:space="0" w:color="auto"/>
                <w:bottom w:val="none" w:sz="0" w:space="0" w:color="auto"/>
                <w:right w:val="none" w:sz="0" w:space="0" w:color="auto"/>
              </w:divBdr>
            </w:div>
          </w:divsChild>
        </w:div>
        <w:div w:id="2018997711">
          <w:marLeft w:val="0"/>
          <w:marRight w:val="0"/>
          <w:marTop w:val="0"/>
          <w:marBottom w:val="0"/>
          <w:divBdr>
            <w:top w:val="none" w:sz="0" w:space="0" w:color="auto"/>
            <w:left w:val="none" w:sz="0" w:space="0" w:color="auto"/>
            <w:bottom w:val="none" w:sz="0" w:space="0" w:color="auto"/>
            <w:right w:val="none" w:sz="0" w:space="0" w:color="auto"/>
          </w:divBdr>
          <w:divsChild>
            <w:div w:id="512260434">
              <w:marLeft w:val="0"/>
              <w:marRight w:val="0"/>
              <w:marTop w:val="0"/>
              <w:marBottom w:val="0"/>
              <w:divBdr>
                <w:top w:val="none" w:sz="0" w:space="0" w:color="auto"/>
                <w:left w:val="none" w:sz="0" w:space="0" w:color="auto"/>
                <w:bottom w:val="none" w:sz="0" w:space="0" w:color="auto"/>
                <w:right w:val="none" w:sz="0" w:space="0" w:color="auto"/>
              </w:divBdr>
            </w:div>
          </w:divsChild>
        </w:div>
        <w:div w:id="1788936783">
          <w:marLeft w:val="0"/>
          <w:marRight w:val="0"/>
          <w:marTop w:val="0"/>
          <w:marBottom w:val="0"/>
          <w:divBdr>
            <w:top w:val="none" w:sz="0" w:space="0" w:color="auto"/>
            <w:left w:val="none" w:sz="0" w:space="0" w:color="auto"/>
            <w:bottom w:val="none" w:sz="0" w:space="0" w:color="auto"/>
            <w:right w:val="none" w:sz="0" w:space="0" w:color="auto"/>
          </w:divBdr>
          <w:divsChild>
            <w:div w:id="941180709">
              <w:marLeft w:val="0"/>
              <w:marRight w:val="0"/>
              <w:marTop w:val="0"/>
              <w:marBottom w:val="0"/>
              <w:divBdr>
                <w:top w:val="none" w:sz="0" w:space="0" w:color="auto"/>
                <w:left w:val="none" w:sz="0" w:space="0" w:color="auto"/>
                <w:bottom w:val="none" w:sz="0" w:space="0" w:color="auto"/>
                <w:right w:val="none" w:sz="0" w:space="0" w:color="auto"/>
              </w:divBdr>
            </w:div>
          </w:divsChild>
        </w:div>
        <w:div w:id="895895494">
          <w:marLeft w:val="0"/>
          <w:marRight w:val="0"/>
          <w:marTop w:val="0"/>
          <w:marBottom w:val="0"/>
          <w:divBdr>
            <w:top w:val="none" w:sz="0" w:space="0" w:color="auto"/>
            <w:left w:val="none" w:sz="0" w:space="0" w:color="auto"/>
            <w:bottom w:val="none" w:sz="0" w:space="0" w:color="auto"/>
            <w:right w:val="none" w:sz="0" w:space="0" w:color="auto"/>
          </w:divBdr>
          <w:divsChild>
            <w:div w:id="552275296">
              <w:marLeft w:val="0"/>
              <w:marRight w:val="0"/>
              <w:marTop w:val="0"/>
              <w:marBottom w:val="0"/>
              <w:divBdr>
                <w:top w:val="none" w:sz="0" w:space="0" w:color="auto"/>
                <w:left w:val="none" w:sz="0" w:space="0" w:color="auto"/>
                <w:bottom w:val="none" w:sz="0" w:space="0" w:color="auto"/>
                <w:right w:val="none" w:sz="0" w:space="0" w:color="auto"/>
              </w:divBdr>
            </w:div>
          </w:divsChild>
        </w:div>
        <w:div w:id="665860530">
          <w:marLeft w:val="0"/>
          <w:marRight w:val="0"/>
          <w:marTop w:val="0"/>
          <w:marBottom w:val="0"/>
          <w:divBdr>
            <w:top w:val="none" w:sz="0" w:space="0" w:color="auto"/>
            <w:left w:val="none" w:sz="0" w:space="0" w:color="auto"/>
            <w:bottom w:val="none" w:sz="0" w:space="0" w:color="auto"/>
            <w:right w:val="none" w:sz="0" w:space="0" w:color="auto"/>
          </w:divBdr>
          <w:divsChild>
            <w:div w:id="87580149">
              <w:marLeft w:val="0"/>
              <w:marRight w:val="0"/>
              <w:marTop w:val="0"/>
              <w:marBottom w:val="0"/>
              <w:divBdr>
                <w:top w:val="none" w:sz="0" w:space="0" w:color="auto"/>
                <w:left w:val="none" w:sz="0" w:space="0" w:color="auto"/>
                <w:bottom w:val="none" w:sz="0" w:space="0" w:color="auto"/>
                <w:right w:val="none" w:sz="0" w:space="0" w:color="auto"/>
              </w:divBdr>
            </w:div>
          </w:divsChild>
        </w:div>
        <w:div w:id="2093504229">
          <w:marLeft w:val="0"/>
          <w:marRight w:val="0"/>
          <w:marTop w:val="0"/>
          <w:marBottom w:val="0"/>
          <w:divBdr>
            <w:top w:val="none" w:sz="0" w:space="0" w:color="auto"/>
            <w:left w:val="none" w:sz="0" w:space="0" w:color="auto"/>
            <w:bottom w:val="none" w:sz="0" w:space="0" w:color="auto"/>
            <w:right w:val="none" w:sz="0" w:space="0" w:color="auto"/>
          </w:divBdr>
          <w:divsChild>
            <w:div w:id="13967259">
              <w:marLeft w:val="0"/>
              <w:marRight w:val="0"/>
              <w:marTop w:val="0"/>
              <w:marBottom w:val="0"/>
              <w:divBdr>
                <w:top w:val="none" w:sz="0" w:space="0" w:color="auto"/>
                <w:left w:val="none" w:sz="0" w:space="0" w:color="auto"/>
                <w:bottom w:val="none" w:sz="0" w:space="0" w:color="auto"/>
                <w:right w:val="none" w:sz="0" w:space="0" w:color="auto"/>
              </w:divBdr>
            </w:div>
          </w:divsChild>
        </w:div>
        <w:div w:id="1242132435">
          <w:marLeft w:val="0"/>
          <w:marRight w:val="0"/>
          <w:marTop w:val="0"/>
          <w:marBottom w:val="0"/>
          <w:divBdr>
            <w:top w:val="none" w:sz="0" w:space="0" w:color="auto"/>
            <w:left w:val="none" w:sz="0" w:space="0" w:color="auto"/>
            <w:bottom w:val="none" w:sz="0" w:space="0" w:color="auto"/>
            <w:right w:val="none" w:sz="0" w:space="0" w:color="auto"/>
          </w:divBdr>
          <w:divsChild>
            <w:div w:id="999425119">
              <w:marLeft w:val="0"/>
              <w:marRight w:val="0"/>
              <w:marTop w:val="0"/>
              <w:marBottom w:val="0"/>
              <w:divBdr>
                <w:top w:val="none" w:sz="0" w:space="0" w:color="auto"/>
                <w:left w:val="none" w:sz="0" w:space="0" w:color="auto"/>
                <w:bottom w:val="none" w:sz="0" w:space="0" w:color="auto"/>
                <w:right w:val="none" w:sz="0" w:space="0" w:color="auto"/>
              </w:divBdr>
            </w:div>
          </w:divsChild>
        </w:div>
        <w:div w:id="1964388586">
          <w:marLeft w:val="0"/>
          <w:marRight w:val="0"/>
          <w:marTop w:val="0"/>
          <w:marBottom w:val="0"/>
          <w:divBdr>
            <w:top w:val="none" w:sz="0" w:space="0" w:color="auto"/>
            <w:left w:val="none" w:sz="0" w:space="0" w:color="auto"/>
            <w:bottom w:val="none" w:sz="0" w:space="0" w:color="auto"/>
            <w:right w:val="none" w:sz="0" w:space="0" w:color="auto"/>
          </w:divBdr>
          <w:divsChild>
            <w:div w:id="264313317">
              <w:marLeft w:val="0"/>
              <w:marRight w:val="0"/>
              <w:marTop w:val="0"/>
              <w:marBottom w:val="0"/>
              <w:divBdr>
                <w:top w:val="none" w:sz="0" w:space="0" w:color="auto"/>
                <w:left w:val="none" w:sz="0" w:space="0" w:color="auto"/>
                <w:bottom w:val="none" w:sz="0" w:space="0" w:color="auto"/>
                <w:right w:val="none" w:sz="0" w:space="0" w:color="auto"/>
              </w:divBdr>
            </w:div>
          </w:divsChild>
        </w:div>
        <w:div w:id="232547393">
          <w:marLeft w:val="0"/>
          <w:marRight w:val="0"/>
          <w:marTop w:val="0"/>
          <w:marBottom w:val="0"/>
          <w:divBdr>
            <w:top w:val="none" w:sz="0" w:space="0" w:color="auto"/>
            <w:left w:val="none" w:sz="0" w:space="0" w:color="auto"/>
            <w:bottom w:val="none" w:sz="0" w:space="0" w:color="auto"/>
            <w:right w:val="none" w:sz="0" w:space="0" w:color="auto"/>
          </w:divBdr>
          <w:divsChild>
            <w:div w:id="635986598">
              <w:marLeft w:val="0"/>
              <w:marRight w:val="0"/>
              <w:marTop w:val="0"/>
              <w:marBottom w:val="0"/>
              <w:divBdr>
                <w:top w:val="none" w:sz="0" w:space="0" w:color="auto"/>
                <w:left w:val="none" w:sz="0" w:space="0" w:color="auto"/>
                <w:bottom w:val="none" w:sz="0" w:space="0" w:color="auto"/>
                <w:right w:val="none" w:sz="0" w:space="0" w:color="auto"/>
              </w:divBdr>
            </w:div>
          </w:divsChild>
        </w:div>
        <w:div w:id="117724526">
          <w:marLeft w:val="0"/>
          <w:marRight w:val="0"/>
          <w:marTop w:val="0"/>
          <w:marBottom w:val="0"/>
          <w:divBdr>
            <w:top w:val="none" w:sz="0" w:space="0" w:color="auto"/>
            <w:left w:val="none" w:sz="0" w:space="0" w:color="auto"/>
            <w:bottom w:val="none" w:sz="0" w:space="0" w:color="auto"/>
            <w:right w:val="none" w:sz="0" w:space="0" w:color="auto"/>
          </w:divBdr>
          <w:divsChild>
            <w:div w:id="1203251256">
              <w:marLeft w:val="0"/>
              <w:marRight w:val="0"/>
              <w:marTop w:val="0"/>
              <w:marBottom w:val="0"/>
              <w:divBdr>
                <w:top w:val="none" w:sz="0" w:space="0" w:color="auto"/>
                <w:left w:val="none" w:sz="0" w:space="0" w:color="auto"/>
                <w:bottom w:val="none" w:sz="0" w:space="0" w:color="auto"/>
                <w:right w:val="none" w:sz="0" w:space="0" w:color="auto"/>
              </w:divBdr>
            </w:div>
          </w:divsChild>
        </w:div>
        <w:div w:id="36438986">
          <w:marLeft w:val="0"/>
          <w:marRight w:val="0"/>
          <w:marTop w:val="0"/>
          <w:marBottom w:val="0"/>
          <w:divBdr>
            <w:top w:val="none" w:sz="0" w:space="0" w:color="auto"/>
            <w:left w:val="none" w:sz="0" w:space="0" w:color="auto"/>
            <w:bottom w:val="none" w:sz="0" w:space="0" w:color="auto"/>
            <w:right w:val="none" w:sz="0" w:space="0" w:color="auto"/>
          </w:divBdr>
          <w:divsChild>
            <w:div w:id="218594953">
              <w:marLeft w:val="0"/>
              <w:marRight w:val="0"/>
              <w:marTop w:val="0"/>
              <w:marBottom w:val="0"/>
              <w:divBdr>
                <w:top w:val="none" w:sz="0" w:space="0" w:color="auto"/>
                <w:left w:val="none" w:sz="0" w:space="0" w:color="auto"/>
                <w:bottom w:val="none" w:sz="0" w:space="0" w:color="auto"/>
                <w:right w:val="none" w:sz="0" w:space="0" w:color="auto"/>
              </w:divBdr>
            </w:div>
          </w:divsChild>
        </w:div>
        <w:div w:id="1319265389">
          <w:marLeft w:val="0"/>
          <w:marRight w:val="0"/>
          <w:marTop w:val="0"/>
          <w:marBottom w:val="0"/>
          <w:divBdr>
            <w:top w:val="none" w:sz="0" w:space="0" w:color="auto"/>
            <w:left w:val="none" w:sz="0" w:space="0" w:color="auto"/>
            <w:bottom w:val="none" w:sz="0" w:space="0" w:color="auto"/>
            <w:right w:val="none" w:sz="0" w:space="0" w:color="auto"/>
          </w:divBdr>
          <w:divsChild>
            <w:div w:id="1926378228">
              <w:marLeft w:val="0"/>
              <w:marRight w:val="0"/>
              <w:marTop w:val="0"/>
              <w:marBottom w:val="0"/>
              <w:divBdr>
                <w:top w:val="none" w:sz="0" w:space="0" w:color="auto"/>
                <w:left w:val="none" w:sz="0" w:space="0" w:color="auto"/>
                <w:bottom w:val="none" w:sz="0" w:space="0" w:color="auto"/>
                <w:right w:val="none" w:sz="0" w:space="0" w:color="auto"/>
              </w:divBdr>
            </w:div>
          </w:divsChild>
        </w:div>
        <w:div w:id="191653281">
          <w:marLeft w:val="0"/>
          <w:marRight w:val="0"/>
          <w:marTop w:val="0"/>
          <w:marBottom w:val="0"/>
          <w:divBdr>
            <w:top w:val="none" w:sz="0" w:space="0" w:color="auto"/>
            <w:left w:val="none" w:sz="0" w:space="0" w:color="auto"/>
            <w:bottom w:val="none" w:sz="0" w:space="0" w:color="auto"/>
            <w:right w:val="none" w:sz="0" w:space="0" w:color="auto"/>
          </w:divBdr>
          <w:divsChild>
            <w:div w:id="1623536527">
              <w:marLeft w:val="0"/>
              <w:marRight w:val="0"/>
              <w:marTop w:val="0"/>
              <w:marBottom w:val="0"/>
              <w:divBdr>
                <w:top w:val="none" w:sz="0" w:space="0" w:color="auto"/>
                <w:left w:val="none" w:sz="0" w:space="0" w:color="auto"/>
                <w:bottom w:val="none" w:sz="0" w:space="0" w:color="auto"/>
                <w:right w:val="none" w:sz="0" w:space="0" w:color="auto"/>
              </w:divBdr>
            </w:div>
          </w:divsChild>
        </w:div>
        <w:div w:id="1382094482">
          <w:marLeft w:val="0"/>
          <w:marRight w:val="0"/>
          <w:marTop w:val="0"/>
          <w:marBottom w:val="0"/>
          <w:divBdr>
            <w:top w:val="none" w:sz="0" w:space="0" w:color="auto"/>
            <w:left w:val="none" w:sz="0" w:space="0" w:color="auto"/>
            <w:bottom w:val="none" w:sz="0" w:space="0" w:color="auto"/>
            <w:right w:val="none" w:sz="0" w:space="0" w:color="auto"/>
          </w:divBdr>
          <w:divsChild>
            <w:div w:id="1791434523">
              <w:marLeft w:val="0"/>
              <w:marRight w:val="0"/>
              <w:marTop w:val="0"/>
              <w:marBottom w:val="0"/>
              <w:divBdr>
                <w:top w:val="none" w:sz="0" w:space="0" w:color="auto"/>
                <w:left w:val="none" w:sz="0" w:space="0" w:color="auto"/>
                <w:bottom w:val="none" w:sz="0" w:space="0" w:color="auto"/>
                <w:right w:val="none" w:sz="0" w:space="0" w:color="auto"/>
              </w:divBdr>
            </w:div>
          </w:divsChild>
        </w:div>
        <w:div w:id="1586525770">
          <w:marLeft w:val="0"/>
          <w:marRight w:val="0"/>
          <w:marTop w:val="0"/>
          <w:marBottom w:val="0"/>
          <w:divBdr>
            <w:top w:val="none" w:sz="0" w:space="0" w:color="auto"/>
            <w:left w:val="none" w:sz="0" w:space="0" w:color="auto"/>
            <w:bottom w:val="none" w:sz="0" w:space="0" w:color="auto"/>
            <w:right w:val="none" w:sz="0" w:space="0" w:color="auto"/>
          </w:divBdr>
          <w:divsChild>
            <w:div w:id="1892839688">
              <w:marLeft w:val="0"/>
              <w:marRight w:val="0"/>
              <w:marTop w:val="0"/>
              <w:marBottom w:val="0"/>
              <w:divBdr>
                <w:top w:val="none" w:sz="0" w:space="0" w:color="auto"/>
                <w:left w:val="none" w:sz="0" w:space="0" w:color="auto"/>
                <w:bottom w:val="none" w:sz="0" w:space="0" w:color="auto"/>
                <w:right w:val="none" w:sz="0" w:space="0" w:color="auto"/>
              </w:divBdr>
            </w:div>
          </w:divsChild>
        </w:div>
        <w:div w:id="12266524">
          <w:marLeft w:val="0"/>
          <w:marRight w:val="0"/>
          <w:marTop w:val="0"/>
          <w:marBottom w:val="0"/>
          <w:divBdr>
            <w:top w:val="none" w:sz="0" w:space="0" w:color="auto"/>
            <w:left w:val="none" w:sz="0" w:space="0" w:color="auto"/>
            <w:bottom w:val="none" w:sz="0" w:space="0" w:color="auto"/>
            <w:right w:val="none" w:sz="0" w:space="0" w:color="auto"/>
          </w:divBdr>
          <w:divsChild>
            <w:div w:id="613564621">
              <w:marLeft w:val="0"/>
              <w:marRight w:val="0"/>
              <w:marTop w:val="0"/>
              <w:marBottom w:val="0"/>
              <w:divBdr>
                <w:top w:val="none" w:sz="0" w:space="0" w:color="auto"/>
                <w:left w:val="none" w:sz="0" w:space="0" w:color="auto"/>
                <w:bottom w:val="none" w:sz="0" w:space="0" w:color="auto"/>
                <w:right w:val="none" w:sz="0" w:space="0" w:color="auto"/>
              </w:divBdr>
            </w:div>
            <w:div w:id="78913574">
              <w:marLeft w:val="0"/>
              <w:marRight w:val="0"/>
              <w:marTop w:val="0"/>
              <w:marBottom w:val="0"/>
              <w:divBdr>
                <w:top w:val="none" w:sz="0" w:space="0" w:color="auto"/>
                <w:left w:val="none" w:sz="0" w:space="0" w:color="auto"/>
                <w:bottom w:val="none" w:sz="0" w:space="0" w:color="auto"/>
                <w:right w:val="none" w:sz="0" w:space="0" w:color="auto"/>
              </w:divBdr>
            </w:div>
            <w:div w:id="1888954983">
              <w:marLeft w:val="0"/>
              <w:marRight w:val="0"/>
              <w:marTop w:val="0"/>
              <w:marBottom w:val="0"/>
              <w:divBdr>
                <w:top w:val="none" w:sz="0" w:space="0" w:color="auto"/>
                <w:left w:val="none" w:sz="0" w:space="0" w:color="auto"/>
                <w:bottom w:val="none" w:sz="0" w:space="0" w:color="auto"/>
                <w:right w:val="none" w:sz="0" w:space="0" w:color="auto"/>
              </w:divBdr>
            </w:div>
            <w:div w:id="1041323511">
              <w:marLeft w:val="0"/>
              <w:marRight w:val="0"/>
              <w:marTop w:val="0"/>
              <w:marBottom w:val="0"/>
              <w:divBdr>
                <w:top w:val="none" w:sz="0" w:space="0" w:color="auto"/>
                <w:left w:val="none" w:sz="0" w:space="0" w:color="auto"/>
                <w:bottom w:val="none" w:sz="0" w:space="0" w:color="auto"/>
                <w:right w:val="none" w:sz="0" w:space="0" w:color="auto"/>
              </w:divBdr>
            </w:div>
          </w:divsChild>
        </w:div>
        <w:div w:id="910702296">
          <w:marLeft w:val="0"/>
          <w:marRight w:val="0"/>
          <w:marTop w:val="0"/>
          <w:marBottom w:val="0"/>
          <w:divBdr>
            <w:top w:val="none" w:sz="0" w:space="0" w:color="auto"/>
            <w:left w:val="none" w:sz="0" w:space="0" w:color="auto"/>
            <w:bottom w:val="none" w:sz="0" w:space="0" w:color="auto"/>
            <w:right w:val="none" w:sz="0" w:space="0" w:color="auto"/>
          </w:divBdr>
          <w:divsChild>
            <w:div w:id="1193376865">
              <w:marLeft w:val="0"/>
              <w:marRight w:val="0"/>
              <w:marTop w:val="0"/>
              <w:marBottom w:val="0"/>
              <w:divBdr>
                <w:top w:val="none" w:sz="0" w:space="0" w:color="auto"/>
                <w:left w:val="none" w:sz="0" w:space="0" w:color="auto"/>
                <w:bottom w:val="none" w:sz="0" w:space="0" w:color="auto"/>
                <w:right w:val="none" w:sz="0" w:space="0" w:color="auto"/>
              </w:divBdr>
            </w:div>
          </w:divsChild>
        </w:div>
        <w:div w:id="572205253">
          <w:marLeft w:val="0"/>
          <w:marRight w:val="0"/>
          <w:marTop w:val="0"/>
          <w:marBottom w:val="0"/>
          <w:divBdr>
            <w:top w:val="none" w:sz="0" w:space="0" w:color="auto"/>
            <w:left w:val="none" w:sz="0" w:space="0" w:color="auto"/>
            <w:bottom w:val="none" w:sz="0" w:space="0" w:color="auto"/>
            <w:right w:val="none" w:sz="0" w:space="0" w:color="auto"/>
          </w:divBdr>
          <w:divsChild>
            <w:div w:id="386799328">
              <w:marLeft w:val="0"/>
              <w:marRight w:val="0"/>
              <w:marTop w:val="0"/>
              <w:marBottom w:val="0"/>
              <w:divBdr>
                <w:top w:val="none" w:sz="0" w:space="0" w:color="auto"/>
                <w:left w:val="none" w:sz="0" w:space="0" w:color="auto"/>
                <w:bottom w:val="none" w:sz="0" w:space="0" w:color="auto"/>
                <w:right w:val="none" w:sz="0" w:space="0" w:color="auto"/>
              </w:divBdr>
            </w:div>
          </w:divsChild>
        </w:div>
        <w:div w:id="332685408">
          <w:marLeft w:val="0"/>
          <w:marRight w:val="0"/>
          <w:marTop w:val="0"/>
          <w:marBottom w:val="0"/>
          <w:divBdr>
            <w:top w:val="none" w:sz="0" w:space="0" w:color="auto"/>
            <w:left w:val="none" w:sz="0" w:space="0" w:color="auto"/>
            <w:bottom w:val="none" w:sz="0" w:space="0" w:color="auto"/>
            <w:right w:val="none" w:sz="0" w:space="0" w:color="auto"/>
          </w:divBdr>
          <w:divsChild>
            <w:div w:id="721487669">
              <w:marLeft w:val="0"/>
              <w:marRight w:val="0"/>
              <w:marTop w:val="0"/>
              <w:marBottom w:val="0"/>
              <w:divBdr>
                <w:top w:val="none" w:sz="0" w:space="0" w:color="auto"/>
                <w:left w:val="none" w:sz="0" w:space="0" w:color="auto"/>
                <w:bottom w:val="none" w:sz="0" w:space="0" w:color="auto"/>
                <w:right w:val="none" w:sz="0" w:space="0" w:color="auto"/>
              </w:divBdr>
            </w:div>
          </w:divsChild>
        </w:div>
        <w:div w:id="1632515198">
          <w:marLeft w:val="0"/>
          <w:marRight w:val="0"/>
          <w:marTop w:val="0"/>
          <w:marBottom w:val="0"/>
          <w:divBdr>
            <w:top w:val="none" w:sz="0" w:space="0" w:color="auto"/>
            <w:left w:val="none" w:sz="0" w:space="0" w:color="auto"/>
            <w:bottom w:val="none" w:sz="0" w:space="0" w:color="auto"/>
            <w:right w:val="none" w:sz="0" w:space="0" w:color="auto"/>
          </w:divBdr>
          <w:divsChild>
            <w:div w:id="1566142634">
              <w:marLeft w:val="0"/>
              <w:marRight w:val="0"/>
              <w:marTop w:val="0"/>
              <w:marBottom w:val="0"/>
              <w:divBdr>
                <w:top w:val="none" w:sz="0" w:space="0" w:color="auto"/>
                <w:left w:val="none" w:sz="0" w:space="0" w:color="auto"/>
                <w:bottom w:val="none" w:sz="0" w:space="0" w:color="auto"/>
                <w:right w:val="none" w:sz="0" w:space="0" w:color="auto"/>
              </w:divBdr>
            </w:div>
          </w:divsChild>
        </w:div>
        <w:div w:id="482427331">
          <w:marLeft w:val="0"/>
          <w:marRight w:val="0"/>
          <w:marTop w:val="0"/>
          <w:marBottom w:val="0"/>
          <w:divBdr>
            <w:top w:val="none" w:sz="0" w:space="0" w:color="auto"/>
            <w:left w:val="none" w:sz="0" w:space="0" w:color="auto"/>
            <w:bottom w:val="none" w:sz="0" w:space="0" w:color="auto"/>
            <w:right w:val="none" w:sz="0" w:space="0" w:color="auto"/>
          </w:divBdr>
          <w:divsChild>
            <w:div w:id="1860973185">
              <w:marLeft w:val="0"/>
              <w:marRight w:val="0"/>
              <w:marTop w:val="0"/>
              <w:marBottom w:val="0"/>
              <w:divBdr>
                <w:top w:val="none" w:sz="0" w:space="0" w:color="auto"/>
                <w:left w:val="none" w:sz="0" w:space="0" w:color="auto"/>
                <w:bottom w:val="none" w:sz="0" w:space="0" w:color="auto"/>
                <w:right w:val="none" w:sz="0" w:space="0" w:color="auto"/>
              </w:divBdr>
            </w:div>
          </w:divsChild>
        </w:div>
        <w:div w:id="916474611">
          <w:marLeft w:val="0"/>
          <w:marRight w:val="0"/>
          <w:marTop w:val="0"/>
          <w:marBottom w:val="0"/>
          <w:divBdr>
            <w:top w:val="none" w:sz="0" w:space="0" w:color="auto"/>
            <w:left w:val="none" w:sz="0" w:space="0" w:color="auto"/>
            <w:bottom w:val="none" w:sz="0" w:space="0" w:color="auto"/>
            <w:right w:val="none" w:sz="0" w:space="0" w:color="auto"/>
          </w:divBdr>
          <w:divsChild>
            <w:div w:id="8725955">
              <w:marLeft w:val="0"/>
              <w:marRight w:val="0"/>
              <w:marTop w:val="0"/>
              <w:marBottom w:val="0"/>
              <w:divBdr>
                <w:top w:val="none" w:sz="0" w:space="0" w:color="auto"/>
                <w:left w:val="none" w:sz="0" w:space="0" w:color="auto"/>
                <w:bottom w:val="none" w:sz="0" w:space="0" w:color="auto"/>
                <w:right w:val="none" w:sz="0" w:space="0" w:color="auto"/>
              </w:divBdr>
            </w:div>
          </w:divsChild>
        </w:div>
        <w:div w:id="405761078">
          <w:marLeft w:val="0"/>
          <w:marRight w:val="0"/>
          <w:marTop w:val="0"/>
          <w:marBottom w:val="0"/>
          <w:divBdr>
            <w:top w:val="none" w:sz="0" w:space="0" w:color="auto"/>
            <w:left w:val="none" w:sz="0" w:space="0" w:color="auto"/>
            <w:bottom w:val="none" w:sz="0" w:space="0" w:color="auto"/>
            <w:right w:val="none" w:sz="0" w:space="0" w:color="auto"/>
          </w:divBdr>
          <w:divsChild>
            <w:div w:id="1523131382">
              <w:marLeft w:val="0"/>
              <w:marRight w:val="0"/>
              <w:marTop w:val="0"/>
              <w:marBottom w:val="0"/>
              <w:divBdr>
                <w:top w:val="none" w:sz="0" w:space="0" w:color="auto"/>
                <w:left w:val="none" w:sz="0" w:space="0" w:color="auto"/>
                <w:bottom w:val="none" w:sz="0" w:space="0" w:color="auto"/>
                <w:right w:val="none" w:sz="0" w:space="0" w:color="auto"/>
              </w:divBdr>
            </w:div>
          </w:divsChild>
        </w:div>
        <w:div w:id="1638219297">
          <w:marLeft w:val="0"/>
          <w:marRight w:val="0"/>
          <w:marTop w:val="0"/>
          <w:marBottom w:val="0"/>
          <w:divBdr>
            <w:top w:val="none" w:sz="0" w:space="0" w:color="auto"/>
            <w:left w:val="none" w:sz="0" w:space="0" w:color="auto"/>
            <w:bottom w:val="none" w:sz="0" w:space="0" w:color="auto"/>
            <w:right w:val="none" w:sz="0" w:space="0" w:color="auto"/>
          </w:divBdr>
          <w:divsChild>
            <w:div w:id="1904411888">
              <w:marLeft w:val="0"/>
              <w:marRight w:val="0"/>
              <w:marTop w:val="0"/>
              <w:marBottom w:val="0"/>
              <w:divBdr>
                <w:top w:val="none" w:sz="0" w:space="0" w:color="auto"/>
                <w:left w:val="none" w:sz="0" w:space="0" w:color="auto"/>
                <w:bottom w:val="none" w:sz="0" w:space="0" w:color="auto"/>
                <w:right w:val="none" w:sz="0" w:space="0" w:color="auto"/>
              </w:divBdr>
            </w:div>
          </w:divsChild>
        </w:div>
        <w:div w:id="1709908499">
          <w:marLeft w:val="0"/>
          <w:marRight w:val="0"/>
          <w:marTop w:val="0"/>
          <w:marBottom w:val="0"/>
          <w:divBdr>
            <w:top w:val="none" w:sz="0" w:space="0" w:color="auto"/>
            <w:left w:val="none" w:sz="0" w:space="0" w:color="auto"/>
            <w:bottom w:val="none" w:sz="0" w:space="0" w:color="auto"/>
            <w:right w:val="none" w:sz="0" w:space="0" w:color="auto"/>
          </w:divBdr>
          <w:divsChild>
            <w:div w:id="159318265">
              <w:marLeft w:val="0"/>
              <w:marRight w:val="0"/>
              <w:marTop w:val="0"/>
              <w:marBottom w:val="0"/>
              <w:divBdr>
                <w:top w:val="none" w:sz="0" w:space="0" w:color="auto"/>
                <w:left w:val="none" w:sz="0" w:space="0" w:color="auto"/>
                <w:bottom w:val="none" w:sz="0" w:space="0" w:color="auto"/>
                <w:right w:val="none" w:sz="0" w:space="0" w:color="auto"/>
              </w:divBdr>
            </w:div>
          </w:divsChild>
        </w:div>
        <w:div w:id="2021660685">
          <w:marLeft w:val="0"/>
          <w:marRight w:val="0"/>
          <w:marTop w:val="0"/>
          <w:marBottom w:val="0"/>
          <w:divBdr>
            <w:top w:val="none" w:sz="0" w:space="0" w:color="auto"/>
            <w:left w:val="none" w:sz="0" w:space="0" w:color="auto"/>
            <w:bottom w:val="none" w:sz="0" w:space="0" w:color="auto"/>
            <w:right w:val="none" w:sz="0" w:space="0" w:color="auto"/>
          </w:divBdr>
          <w:divsChild>
            <w:div w:id="1071729189">
              <w:marLeft w:val="0"/>
              <w:marRight w:val="0"/>
              <w:marTop w:val="0"/>
              <w:marBottom w:val="0"/>
              <w:divBdr>
                <w:top w:val="none" w:sz="0" w:space="0" w:color="auto"/>
                <w:left w:val="none" w:sz="0" w:space="0" w:color="auto"/>
                <w:bottom w:val="none" w:sz="0" w:space="0" w:color="auto"/>
                <w:right w:val="none" w:sz="0" w:space="0" w:color="auto"/>
              </w:divBdr>
            </w:div>
          </w:divsChild>
        </w:div>
        <w:div w:id="1593509335">
          <w:marLeft w:val="0"/>
          <w:marRight w:val="0"/>
          <w:marTop w:val="0"/>
          <w:marBottom w:val="0"/>
          <w:divBdr>
            <w:top w:val="none" w:sz="0" w:space="0" w:color="auto"/>
            <w:left w:val="none" w:sz="0" w:space="0" w:color="auto"/>
            <w:bottom w:val="none" w:sz="0" w:space="0" w:color="auto"/>
            <w:right w:val="none" w:sz="0" w:space="0" w:color="auto"/>
          </w:divBdr>
          <w:divsChild>
            <w:div w:id="694813015">
              <w:marLeft w:val="0"/>
              <w:marRight w:val="0"/>
              <w:marTop w:val="0"/>
              <w:marBottom w:val="0"/>
              <w:divBdr>
                <w:top w:val="none" w:sz="0" w:space="0" w:color="auto"/>
                <w:left w:val="none" w:sz="0" w:space="0" w:color="auto"/>
                <w:bottom w:val="none" w:sz="0" w:space="0" w:color="auto"/>
                <w:right w:val="none" w:sz="0" w:space="0" w:color="auto"/>
              </w:divBdr>
            </w:div>
            <w:div w:id="1823817031">
              <w:marLeft w:val="0"/>
              <w:marRight w:val="0"/>
              <w:marTop w:val="0"/>
              <w:marBottom w:val="0"/>
              <w:divBdr>
                <w:top w:val="none" w:sz="0" w:space="0" w:color="auto"/>
                <w:left w:val="none" w:sz="0" w:space="0" w:color="auto"/>
                <w:bottom w:val="none" w:sz="0" w:space="0" w:color="auto"/>
                <w:right w:val="none" w:sz="0" w:space="0" w:color="auto"/>
              </w:divBdr>
            </w:div>
            <w:div w:id="1874151232">
              <w:marLeft w:val="0"/>
              <w:marRight w:val="0"/>
              <w:marTop w:val="0"/>
              <w:marBottom w:val="0"/>
              <w:divBdr>
                <w:top w:val="none" w:sz="0" w:space="0" w:color="auto"/>
                <w:left w:val="none" w:sz="0" w:space="0" w:color="auto"/>
                <w:bottom w:val="none" w:sz="0" w:space="0" w:color="auto"/>
                <w:right w:val="none" w:sz="0" w:space="0" w:color="auto"/>
              </w:divBdr>
            </w:div>
            <w:div w:id="179784690">
              <w:marLeft w:val="0"/>
              <w:marRight w:val="0"/>
              <w:marTop w:val="0"/>
              <w:marBottom w:val="0"/>
              <w:divBdr>
                <w:top w:val="none" w:sz="0" w:space="0" w:color="auto"/>
                <w:left w:val="none" w:sz="0" w:space="0" w:color="auto"/>
                <w:bottom w:val="none" w:sz="0" w:space="0" w:color="auto"/>
                <w:right w:val="none" w:sz="0" w:space="0" w:color="auto"/>
              </w:divBdr>
            </w:div>
            <w:div w:id="437798679">
              <w:marLeft w:val="0"/>
              <w:marRight w:val="0"/>
              <w:marTop w:val="0"/>
              <w:marBottom w:val="0"/>
              <w:divBdr>
                <w:top w:val="none" w:sz="0" w:space="0" w:color="auto"/>
                <w:left w:val="none" w:sz="0" w:space="0" w:color="auto"/>
                <w:bottom w:val="none" w:sz="0" w:space="0" w:color="auto"/>
                <w:right w:val="none" w:sz="0" w:space="0" w:color="auto"/>
              </w:divBdr>
            </w:div>
            <w:div w:id="1230534442">
              <w:marLeft w:val="0"/>
              <w:marRight w:val="0"/>
              <w:marTop w:val="0"/>
              <w:marBottom w:val="0"/>
              <w:divBdr>
                <w:top w:val="none" w:sz="0" w:space="0" w:color="auto"/>
                <w:left w:val="none" w:sz="0" w:space="0" w:color="auto"/>
                <w:bottom w:val="none" w:sz="0" w:space="0" w:color="auto"/>
                <w:right w:val="none" w:sz="0" w:space="0" w:color="auto"/>
              </w:divBdr>
            </w:div>
            <w:div w:id="238906873">
              <w:marLeft w:val="0"/>
              <w:marRight w:val="0"/>
              <w:marTop w:val="0"/>
              <w:marBottom w:val="0"/>
              <w:divBdr>
                <w:top w:val="none" w:sz="0" w:space="0" w:color="auto"/>
                <w:left w:val="none" w:sz="0" w:space="0" w:color="auto"/>
                <w:bottom w:val="none" w:sz="0" w:space="0" w:color="auto"/>
                <w:right w:val="none" w:sz="0" w:space="0" w:color="auto"/>
              </w:divBdr>
            </w:div>
            <w:div w:id="1771851971">
              <w:marLeft w:val="0"/>
              <w:marRight w:val="0"/>
              <w:marTop w:val="0"/>
              <w:marBottom w:val="0"/>
              <w:divBdr>
                <w:top w:val="none" w:sz="0" w:space="0" w:color="auto"/>
                <w:left w:val="none" w:sz="0" w:space="0" w:color="auto"/>
                <w:bottom w:val="none" w:sz="0" w:space="0" w:color="auto"/>
                <w:right w:val="none" w:sz="0" w:space="0" w:color="auto"/>
              </w:divBdr>
            </w:div>
            <w:div w:id="448550141">
              <w:marLeft w:val="0"/>
              <w:marRight w:val="0"/>
              <w:marTop w:val="0"/>
              <w:marBottom w:val="0"/>
              <w:divBdr>
                <w:top w:val="none" w:sz="0" w:space="0" w:color="auto"/>
                <w:left w:val="none" w:sz="0" w:space="0" w:color="auto"/>
                <w:bottom w:val="none" w:sz="0" w:space="0" w:color="auto"/>
                <w:right w:val="none" w:sz="0" w:space="0" w:color="auto"/>
              </w:divBdr>
            </w:div>
            <w:div w:id="710224498">
              <w:marLeft w:val="0"/>
              <w:marRight w:val="0"/>
              <w:marTop w:val="0"/>
              <w:marBottom w:val="0"/>
              <w:divBdr>
                <w:top w:val="none" w:sz="0" w:space="0" w:color="auto"/>
                <w:left w:val="none" w:sz="0" w:space="0" w:color="auto"/>
                <w:bottom w:val="none" w:sz="0" w:space="0" w:color="auto"/>
                <w:right w:val="none" w:sz="0" w:space="0" w:color="auto"/>
              </w:divBdr>
            </w:div>
            <w:div w:id="1049769670">
              <w:marLeft w:val="0"/>
              <w:marRight w:val="0"/>
              <w:marTop w:val="0"/>
              <w:marBottom w:val="0"/>
              <w:divBdr>
                <w:top w:val="none" w:sz="0" w:space="0" w:color="auto"/>
                <w:left w:val="none" w:sz="0" w:space="0" w:color="auto"/>
                <w:bottom w:val="none" w:sz="0" w:space="0" w:color="auto"/>
                <w:right w:val="none" w:sz="0" w:space="0" w:color="auto"/>
              </w:divBdr>
            </w:div>
            <w:div w:id="647973459">
              <w:marLeft w:val="0"/>
              <w:marRight w:val="0"/>
              <w:marTop w:val="0"/>
              <w:marBottom w:val="0"/>
              <w:divBdr>
                <w:top w:val="none" w:sz="0" w:space="0" w:color="auto"/>
                <w:left w:val="none" w:sz="0" w:space="0" w:color="auto"/>
                <w:bottom w:val="none" w:sz="0" w:space="0" w:color="auto"/>
                <w:right w:val="none" w:sz="0" w:space="0" w:color="auto"/>
              </w:divBdr>
            </w:div>
            <w:div w:id="320042158">
              <w:marLeft w:val="0"/>
              <w:marRight w:val="0"/>
              <w:marTop w:val="0"/>
              <w:marBottom w:val="0"/>
              <w:divBdr>
                <w:top w:val="none" w:sz="0" w:space="0" w:color="auto"/>
                <w:left w:val="none" w:sz="0" w:space="0" w:color="auto"/>
                <w:bottom w:val="none" w:sz="0" w:space="0" w:color="auto"/>
                <w:right w:val="none" w:sz="0" w:space="0" w:color="auto"/>
              </w:divBdr>
            </w:div>
            <w:div w:id="1788810922">
              <w:marLeft w:val="0"/>
              <w:marRight w:val="0"/>
              <w:marTop w:val="0"/>
              <w:marBottom w:val="0"/>
              <w:divBdr>
                <w:top w:val="none" w:sz="0" w:space="0" w:color="auto"/>
                <w:left w:val="none" w:sz="0" w:space="0" w:color="auto"/>
                <w:bottom w:val="none" w:sz="0" w:space="0" w:color="auto"/>
                <w:right w:val="none" w:sz="0" w:space="0" w:color="auto"/>
              </w:divBdr>
            </w:div>
            <w:div w:id="60300262">
              <w:marLeft w:val="0"/>
              <w:marRight w:val="0"/>
              <w:marTop w:val="0"/>
              <w:marBottom w:val="0"/>
              <w:divBdr>
                <w:top w:val="none" w:sz="0" w:space="0" w:color="auto"/>
                <w:left w:val="none" w:sz="0" w:space="0" w:color="auto"/>
                <w:bottom w:val="none" w:sz="0" w:space="0" w:color="auto"/>
                <w:right w:val="none" w:sz="0" w:space="0" w:color="auto"/>
              </w:divBdr>
            </w:div>
          </w:divsChild>
        </w:div>
        <w:div w:id="612833921">
          <w:marLeft w:val="0"/>
          <w:marRight w:val="0"/>
          <w:marTop w:val="0"/>
          <w:marBottom w:val="0"/>
          <w:divBdr>
            <w:top w:val="none" w:sz="0" w:space="0" w:color="auto"/>
            <w:left w:val="none" w:sz="0" w:space="0" w:color="auto"/>
            <w:bottom w:val="none" w:sz="0" w:space="0" w:color="auto"/>
            <w:right w:val="none" w:sz="0" w:space="0" w:color="auto"/>
          </w:divBdr>
          <w:divsChild>
            <w:div w:id="332994893">
              <w:marLeft w:val="0"/>
              <w:marRight w:val="0"/>
              <w:marTop w:val="0"/>
              <w:marBottom w:val="0"/>
              <w:divBdr>
                <w:top w:val="none" w:sz="0" w:space="0" w:color="auto"/>
                <w:left w:val="none" w:sz="0" w:space="0" w:color="auto"/>
                <w:bottom w:val="none" w:sz="0" w:space="0" w:color="auto"/>
                <w:right w:val="none" w:sz="0" w:space="0" w:color="auto"/>
              </w:divBdr>
            </w:div>
          </w:divsChild>
        </w:div>
        <w:div w:id="102649749">
          <w:marLeft w:val="0"/>
          <w:marRight w:val="0"/>
          <w:marTop w:val="0"/>
          <w:marBottom w:val="0"/>
          <w:divBdr>
            <w:top w:val="none" w:sz="0" w:space="0" w:color="auto"/>
            <w:left w:val="none" w:sz="0" w:space="0" w:color="auto"/>
            <w:bottom w:val="none" w:sz="0" w:space="0" w:color="auto"/>
            <w:right w:val="none" w:sz="0" w:space="0" w:color="auto"/>
          </w:divBdr>
          <w:divsChild>
            <w:div w:id="1618290377">
              <w:marLeft w:val="0"/>
              <w:marRight w:val="0"/>
              <w:marTop w:val="0"/>
              <w:marBottom w:val="0"/>
              <w:divBdr>
                <w:top w:val="none" w:sz="0" w:space="0" w:color="auto"/>
                <w:left w:val="none" w:sz="0" w:space="0" w:color="auto"/>
                <w:bottom w:val="none" w:sz="0" w:space="0" w:color="auto"/>
                <w:right w:val="none" w:sz="0" w:space="0" w:color="auto"/>
              </w:divBdr>
            </w:div>
          </w:divsChild>
        </w:div>
        <w:div w:id="1517695992">
          <w:marLeft w:val="0"/>
          <w:marRight w:val="0"/>
          <w:marTop w:val="0"/>
          <w:marBottom w:val="0"/>
          <w:divBdr>
            <w:top w:val="none" w:sz="0" w:space="0" w:color="auto"/>
            <w:left w:val="none" w:sz="0" w:space="0" w:color="auto"/>
            <w:bottom w:val="none" w:sz="0" w:space="0" w:color="auto"/>
            <w:right w:val="none" w:sz="0" w:space="0" w:color="auto"/>
          </w:divBdr>
          <w:divsChild>
            <w:div w:id="664863792">
              <w:marLeft w:val="0"/>
              <w:marRight w:val="0"/>
              <w:marTop w:val="0"/>
              <w:marBottom w:val="0"/>
              <w:divBdr>
                <w:top w:val="none" w:sz="0" w:space="0" w:color="auto"/>
                <w:left w:val="none" w:sz="0" w:space="0" w:color="auto"/>
                <w:bottom w:val="none" w:sz="0" w:space="0" w:color="auto"/>
                <w:right w:val="none" w:sz="0" w:space="0" w:color="auto"/>
              </w:divBdr>
            </w:div>
            <w:div w:id="528834853">
              <w:marLeft w:val="0"/>
              <w:marRight w:val="0"/>
              <w:marTop w:val="0"/>
              <w:marBottom w:val="0"/>
              <w:divBdr>
                <w:top w:val="none" w:sz="0" w:space="0" w:color="auto"/>
                <w:left w:val="none" w:sz="0" w:space="0" w:color="auto"/>
                <w:bottom w:val="none" w:sz="0" w:space="0" w:color="auto"/>
                <w:right w:val="none" w:sz="0" w:space="0" w:color="auto"/>
              </w:divBdr>
            </w:div>
            <w:div w:id="1960992950">
              <w:marLeft w:val="0"/>
              <w:marRight w:val="0"/>
              <w:marTop w:val="0"/>
              <w:marBottom w:val="0"/>
              <w:divBdr>
                <w:top w:val="none" w:sz="0" w:space="0" w:color="auto"/>
                <w:left w:val="none" w:sz="0" w:space="0" w:color="auto"/>
                <w:bottom w:val="none" w:sz="0" w:space="0" w:color="auto"/>
                <w:right w:val="none" w:sz="0" w:space="0" w:color="auto"/>
              </w:divBdr>
            </w:div>
            <w:div w:id="1458328908">
              <w:marLeft w:val="0"/>
              <w:marRight w:val="0"/>
              <w:marTop w:val="0"/>
              <w:marBottom w:val="0"/>
              <w:divBdr>
                <w:top w:val="none" w:sz="0" w:space="0" w:color="auto"/>
                <w:left w:val="none" w:sz="0" w:space="0" w:color="auto"/>
                <w:bottom w:val="none" w:sz="0" w:space="0" w:color="auto"/>
                <w:right w:val="none" w:sz="0" w:space="0" w:color="auto"/>
              </w:divBdr>
            </w:div>
            <w:div w:id="1554776627">
              <w:marLeft w:val="0"/>
              <w:marRight w:val="0"/>
              <w:marTop w:val="0"/>
              <w:marBottom w:val="0"/>
              <w:divBdr>
                <w:top w:val="none" w:sz="0" w:space="0" w:color="auto"/>
                <w:left w:val="none" w:sz="0" w:space="0" w:color="auto"/>
                <w:bottom w:val="none" w:sz="0" w:space="0" w:color="auto"/>
                <w:right w:val="none" w:sz="0" w:space="0" w:color="auto"/>
              </w:divBdr>
            </w:div>
            <w:div w:id="1479765032">
              <w:marLeft w:val="0"/>
              <w:marRight w:val="0"/>
              <w:marTop w:val="0"/>
              <w:marBottom w:val="0"/>
              <w:divBdr>
                <w:top w:val="none" w:sz="0" w:space="0" w:color="auto"/>
                <w:left w:val="none" w:sz="0" w:space="0" w:color="auto"/>
                <w:bottom w:val="none" w:sz="0" w:space="0" w:color="auto"/>
                <w:right w:val="none" w:sz="0" w:space="0" w:color="auto"/>
              </w:divBdr>
            </w:div>
          </w:divsChild>
        </w:div>
        <w:div w:id="1560819817">
          <w:marLeft w:val="0"/>
          <w:marRight w:val="0"/>
          <w:marTop w:val="0"/>
          <w:marBottom w:val="0"/>
          <w:divBdr>
            <w:top w:val="none" w:sz="0" w:space="0" w:color="auto"/>
            <w:left w:val="none" w:sz="0" w:space="0" w:color="auto"/>
            <w:bottom w:val="none" w:sz="0" w:space="0" w:color="auto"/>
            <w:right w:val="none" w:sz="0" w:space="0" w:color="auto"/>
          </w:divBdr>
          <w:divsChild>
            <w:div w:id="1244336385">
              <w:marLeft w:val="0"/>
              <w:marRight w:val="0"/>
              <w:marTop w:val="0"/>
              <w:marBottom w:val="0"/>
              <w:divBdr>
                <w:top w:val="none" w:sz="0" w:space="0" w:color="auto"/>
                <w:left w:val="none" w:sz="0" w:space="0" w:color="auto"/>
                <w:bottom w:val="none" w:sz="0" w:space="0" w:color="auto"/>
                <w:right w:val="none" w:sz="0" w:space="0" w:color="auto"/>
              </w:divBdr>
            </w:div>
          </w:divsChild>
        </w:div>
        <w:div w:id="1070813086">
          <w:marLeft w:val="0"/>
          <w:marRight w:val="0"/>
          <w:marTop w:val="0"/>
          <w:marBottom w:val="0"/>
          <w:divBdr>
            <w:top w:val="none" w:sz="0" w:space="0" w:color="auto"/>
            <w:left w:val="none" w:sz="0" w:space="0" w:color="auto"/>
            <w:bottom w:val="none" w:sz="0" w:space="0" w:color="auto"/>
            <w:right w:val="none" w:sz="0" w:space="0" w:color="auto"/>
          </w:divBdr>
          <w:divsChild>
            <w:div w:id="574243776">
              <w:marLeft w:val="0"/>
              <w:marRight w:val="0"/>
              <w:marTop w:val="0"/>
              <w:marBottom w:val="0"/>
              <w:divBdr>
                <w:top w:val="none" w:sz="0" w:space="0" w:color="auto"/>
                <w:left w:val="none" w:sz="0" w:space="0" w:color="auto"/>
                <w:bottom w:val="none" w:sz="0" w:space="0" w:color="auto"/>
                <w:right w:val="none" w:sz="0" w:space="0" w:color="auto"/>
              </w:divBdr>
            </w:div>
          </w:divsChild>
        </w:div>
        <w:div w:id="1784033812">
          <w:marLeft w:val="0"/>
          <w:marRight w:val="0"/>
          <w:marTop w:val="0"/>
          <w:marBottom w:val="0"/>
          <w:divBdr>
            <w:top w:val="none" w:sz="0" w:space="0" w:color="auto"/>
            <w:left w:val="none" w:sz="0" w:space="0" w:color="auto"/>
            <w:bottom w:val="none" w:sz="0" w:space="0" w:color="auto"/>
            <w:right w:val="none" w:sz="0" w:space="0" w:color="auto"/>
          </w:divBdr>
          <w:divsChild>
            <w:div w:id="247231799">
              <w:marLeft w:val="0"/>
              <w:marRight w:val="0"/>
              <w:marTop w:val="0"/>
              <w:marBottom w:val="0"/>
              <w:divBdr>
                <w:top w:val="none" w:sz="0" w:space="0" w:color="auto"/>
                <w:left w:val="none" w:sz="0" w:space="0" w:color="auto"/>
                <w:bottom w:val="none" w:sz="0" w:space="0" w:color="auto"/>
                <w:right w:val="none" w:sz="0" w:space="0" w:color="auto"/>
              </w:divBdr>
            </w:div>
          </w:divsChild>
        </w:div>
        <w:div w:id="1623414969">
          <w:marLeft w:val="0"/>
          <w:marRight w:val="0"/>
          <w:marTop w:val="0"/>
          <w:marBottom w:val="0"/>
          <w:divBdr>
            <w:top w:val="none" w:sz="0" w:space="0" w:color="auto"/>
            <w:left w:val="none" w:sz="0" w:space="0" w:color="auto"/>
            <w:bottom w:val="none" w:sz="0" w:space="0" w:color="auto"/>
            <w:right w:val="none" w:sz="0" w:space="0" w:color="auto"/>
          </w:divBdr>
          <w:divsChild>
            <w:div w:id="1109813601">
              <w:marLeft w:val="0"/>
              <w:marRight w:val="0"/>
              <w:marTop w:val="0"/>
              <w:marBottom w:val="0"/>
              <w:divBdr>
                <w:top w:val="none" w:sz="0" w:space="0" w:color="auto"/>
                <w:left w:val="none" w:sz="0" w:space="0" w:color="auto"/>
                <w:bottom w:val="none" w:sz="0" w:space="0" w:color="auto"/>
                <w:right w:val="none" w:sz="0" w:space="0" w:color="auto"/>
              </w:divBdr>
            </w:div>
          </w:divsChild>
        </w:div>
        <w:div w:id="796879149">
          <w:marLeft w:val="0"/>
          <w:marRight w:val="0"/>
          <w:marTop w:val="0"/>
          <w:marBottom w:val="0"/>
          <w:divBdr>
            <w:top w:val="none" w:sz="0" w:space="0" w:color="auto"/>
            <w:left w:val="none" w:sz="0" w:space="0" w:color="auto"/>
            <w:bottom w:val="none" w:sz="0" w:space="0" w:color="auto"/>
            <w:right w:val="none" w:sz="0" w:space="0" w:color="auto"/>
          </w:divBdr>
          <w:divsChild>
            <w:div w:id="1166672063">
              <w:marLeft w:val="0"/>
              <w:marRight w:val="0"/>
              <w:marTop w:val="0"/>
              <w:marBottom w:val="0"/>
              <w:divBdr>
                <w:top w:val="none" w:sz="0" w:space="0" w:color="auto"/>
                <w:left w:val="none" w:sz="0" w:space="0" w:color="auto"/>
                <w:bottom w:val="none" w:sz="0" w:space="0" w:color="auto"/>
                <w:right w:val="none" w:sz="0" w:space="0" w:color="auto"/>
              </w:divBdr>
            </w:div>
          </w:divsChild>
        </w:div>
        <w:div w:id="869611149">
          <w:marLeft w:val="0"/>
          <w:marRight w:val="0"/>
          <w:marTop w:val="0"/>
          <w:marBottom w:val="0"/>
          <w:divBdr>
            <w:top w:val="none" w:sz="0" w:space="0" w:color="auto"/>
            <w:left w:val="none" w:sz="0" w:space="0" w:color="auto"/>
            <w:bottom w:val="none" w:sz="0" w:space="0" w:color="auto"/>
            <w:right w:val="none" w:sz="0" w:space="0" w:color="auto"/>
          </w:divBdr>
          <w:divsChild>
            <w:div w:id="4278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616">
      <w:bodyDiv w:val="1"/>
      <w:marLeft w:val="0"/>
      <w:marRight w:val="0"/>
      <w:marTop w:val="0"/>
      <w:marBottom w:val="0"/>
      <w:divBdr>
        <w:top w:val="none" w:sz="0" w:space="0" w:color="auto"/>
        <w:left w:val="none" w:sz="0" w:space="0" w:color="auto"/>
        <w:bottom w:val="none" w:sz="0" w:space="0" w:color="auto"/>
        <w:right w:val="none" w:sz="0" w:space="0" w:color="auto"/>
      </w:divBdr>
    </w:div>
    <w:div w:id="796606271">
      <w:bodyDiv w:val="1"/>
      <w:marLeft w:val="0"/>
      <w:marRight w:val="0"/>
      <w:marTop w:val="0"/>
      <w:marBottom w:val="0"/>
      <w:divBdr>
        <w:top w:val="none" w:sz="0" w:space="0" w:color="auto"/>
        <w:left w:val="none" w:sz="0" w:space="0" w:color="auto"/>
        <w:bottom w:val="none" w:sz="0" w:space="0" w:color="auto"/>
        <w:right w:val="none" w:sz="0" w:space="0" w:color="auto"/>
      </w:divBdr>
      <w:divsChild>
        <w:div w:id="1484661183">
          <w:marLeft w:val="0"/>
          <w:marRight w:val="0"/>
          <w:marTop w:val="0"/>
          <w:marBottom w:val="0"/>
          <w:divBdr>
            <w:top w:val="none" w:sz="0" w:space="0" w:color="auto"/>
            <w:left w:val="none" w:sz="0" w:space="0" w:color="auto"/>
            <w:bottom w:val="none" w:sz="0" w:space="0" w:color="auto"/>
            <w:right w:val="none" w:sz="0" w:space="0" w:color="auto"/>
          </w:divBdr>
          <w:divsChild>
            <w:div w:id="1016154128">
              <w:marLeft w:val="0"/>
              <w:marRight w:val="0"/>
              <w:marTop w:val="0"/>
              <w:marBottom w:val="0"/>
              <w:divBdr>
                <w:top w:val="none" w:sz="0" w:space="0" w:color="auto"/>
                <w:left w:val="none" w:sz="0" w:space="0" w:color="auto"/>
                <w:bottom w:val="none" w:sz="0" w:space="0" w:color="auto"/>
                <w:right w:val="none" w:sz="0" w:space="0" w:color="auto"/>
              </w:divBdr>
            </w:div>
            <w:div w:id="895356736">
              <w:marLeft w:val="0"/>
              <w:marRight w:val="0"/>
              <w:marTop w:val="0"/>
              <w:marBottom w:val="0"/>
              <w:divBdr>
                <w:top w:val="none" w:sz="0" w:space="0" w:color="auto"/>
                <w:left w:val="none" w:sz="0" w:space="0" w:color="auto"/>
                <w:bottom w:val="none" w:sz="0" w:space="0" w:color="auto"/>
                <w:right w:val="none" w:sz="0" w:space="0" w:color="auto"/>
              </w:divBdr>
            </w:div>
            <w:div w:id="7551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1257">
      <w:bodyDiv w:val="1"/>
      <w:marLeft w:val="0"/>
      <w:marRight w:val="0"/>
      <w:marTop w:val="0"/>
      <w:marBottom w:val="0"/>
      <w:divBdr>
        <w:top w:val="none" w:sz="0" w:space="0" w:color="auto"/>
        <w:left w:val="none" w:sz="0" w:space="0" w:color="auto"/>
        <w:bottom w:val="none" w:sz="0" w:space="0" w:color="auto"/>
        <w:right w:val="none" w:sz="0" w:space="0" w:color="auto"/>
      </w:divBdr>
    </w:div>
    <w:div w:id="809588598">
      <w:bodyDiv w:val="1"/>
      <w:marLeft w:val="0"/>
      <w:marRight w:val="0"/>
      <w:marTop w:val="0"/>
      <w:marBottom w:val="0"/>
      <w:divBdr>
        <w:top w:val="none" w:sz="0" w:space="0" w:color="auto"/>
        <w:left w:val="none" w:sz="0" w:space="0" w:color="auto"/>
        <w:bottom w:val="none" w:sz="0" w:space="0" w:color="auto"/>
        <w:right w:val="none" w:sz="0" w:space="0" w:color="auto"/>
      </w:divBdr>
      <w:divsChild>
        <w:div w:id="1619949317">
          <w:marLeft w:val="0"/>
          <w:marRight w:val="0"/>
          <w:marTop w:val="0"/>
          <w:marBottom w:val="0"/>
          <w:divBdr>
            <w:top w:val="none" w:sz="0" w:space="0" w:color="auto"/>
            <w:left w:val="none" w:sz="0" w:space="0" w:color="auto"/>
            <w:bottom w:val="none" w:sz="0" w:space="0" w:color="auto"/>
            <w:right w:val="none" w:sz="0" w:space="0" w:color="auto"/>
          </w:divBdr>
        </w:div>
        <w:div w:id="378288715">
          <w:marLeft w:val="0"/>
          <w:marRight w:val="0"/>
          <w:marTop w:val="0"/>
          <w:marBottom w:val="0"/>
          <w:divBdr>
            <w:top w:val="none" w:sz="0" w:space="0" w:color="auto"/>
            <w:left w:val="none" w:sz="0" w:space="0" w:color="auto"/>
            <w:bottom w:val="none" w:sz="0" w:space="0" w:color="auto"/>
            <w:right w:val="none" w:sz="0" w:space="0" w:color="auto"/>
          </w:divBdr>
        </w:div>
        <w:div w:id="1502160709">
          <w:marLeft w:val="0"/>
          <w:marRight w:val="0"/>
          <w:marTop w:val="0"/>
          <w:marBottom w:val="0"/>
          <w:divBdr>
            <w:top w:val="none" w:sz="0" w:space="0" w:color="auto"/>
            <w:left w:val="none" w:sz="0" w:space="0" w:color="auto"/>
            <w:bottom w:val="none" w:sz="0" w:space="0" w:color="auto"/>
            <w:right w:val="none" w:sz="0" w:space="0" w:color="auto"/>
          </w:divBdr>
        </w:div>
        <w:div w:id="391346121">
          <w:marLeft w:val="0"/>
          <w:marRight w:val="0"/>
          <w:marTop w:val="0"/>
          <w:marBottom w:val="0"/>
          <w:divBdr>
            <w:top w:val="none" w:sz="0" w:space="0" w:color="auto"/>
            <w:left w:val="none" w:sz="0" w:space="0" w:color="auto"/>
            <w:bottom w:val="none" w:sz="0" w:space="0" w:color="auto"/>
            <w:right w:val="none" w:sz="0" w:space="0" w:color="auto"/>
          </w:divBdr>
        </w:div>
        <w:div w:id="40518492">
          <w:marLeft w:val="0"/>
          <w:marRight w:val="0"/>
          <w:marTop w:val="0"/>
          <w:marBottom w:val="0"/>
          <w:divBdr>
            <w:top w:val="none" w:sz="0" w:space="0" w:color="auto"/>
            <w:left w:val="none" w:sz="0" w:space="0" w:color="auto"/>
            <w:bottom w:val="none" w:sz="0" w:space="0" w:color="auto"/>
            <w:right w:val="none" w:sz="0" w:space="0" w:color="auto"/>
          </w:divBdr>
        </w:div>
      </w:divsChild>
    </w:div>
    <w:div w:id="810290119">
      <w:bodyDiv w:val="1"/>
      <w:marLeft w:val="0"/>
      <w:marRight w:val="0"/>
      <w:marTop w:val="0"/>
      <w:marBottom w:val="0"/>
      <w:divBdr>
        <w:top w:val="none" w:sz="0" w:space="0" w:color="auto"/>
        <w:left w:val="none" w:sz="0" w:space="0" w:color="auto"/>
        <w:bottom w:val="none" w:sz="0" w:space="0" w:color="auto"/>
        <w:right w:val="none" w:sz="0" w:space="0" w:color="auto"/>
      </w:divBdr>
    </w:div>
    <w:div w:id="812987986">
      <w:bodyDiv w:val="1"/>
      <w:marLeft w:val="0"/>
      <w:marRight w:val="0"/>
      <w:marTop w:val="0"/>
      <w:marBottom w:val="0"/>
      <w:divBdr>
        <w:top w:val="none" w:sz="0" w:space="0" w:color="auto"/>
        <w:left w:val="none" w:sz="0" w:space="0" w:color="auto"/>
        <w:bottom w:val="none" w:sz="0" w:space="0" w:color="auto"/>
        <w:right w:val="none" w:sz="0" w:space="0" w:color="auto"/>
      </w:divBdr>
    </w:div>
    <w:div w:id="816993870">
      <w:bodyDiv w:val="1"/>
      <w:marLeft w:val="0"/>
      <w:marRight w:val="0"/>
      <w:marTop w:val="0"/>
      <w:marBottom w:val="0"/>
      <w:divBdr>
        <w:top w:val="none" w:sz="0" w:space="0" w:color="auto"/>
        <w:left w:val="none" w:sz="0" w:space="0" w:color="auto"/>
        <w:bottom w:val="none" w:sz="0" w:space="0" w:color="auto"/>
        <w:right w:val="none" w:sz="0" w:space="0" w:color="auto"/>
      </w:divBdr>
    </w:div>
    <w:div w:id="821577051">
      <w:bodyDiv w:val="1"/>
      <w:marLeft w:val="0"/>
      <w:marRight w:val="0"/>
      <w:marTop w:val="0"/>
      <w:marBottom w:val="0"/>
      <w:divBdr>
        <w:top w:val="none" w:sz="0" w:space="0" w:color="auto"/>
        <w:left w:val="none" w:sz="0" w:space="0" w:color="auto"/>
        <w:bottom w:val="none" w:sz="0" w:space="0" w:color="auto"/>
        <w:right w:val="none" w:sz="0" w:space="0" w:color="auto"/>
      </w:divBdr>
    </w:div>
    <w:div w:id="830295182">
      <w:bodyDiv w:val="1"/>
      <w:marLeft w:val="0"/>
      <w:marRight w:val="0"/>
      <w:marTop w:val="0"/>
      <w:marBottom w:val="0"/>
      <w:divBdr>
        <w:top w:val="none" w:sz="0" w:space="0" w:color="auto"/>
        <w:left w:val="none" w:sz="0" w:space="0" w:color="auto"/>
        <w:bottom w:val="none" w:sz="0" w:space="0" w:color="auto"/>
        <w:right w:val="none" w:sz="0" w:space="0" w:color="auto"/>
      </w:divBdr>
    </w:div>
    <w:div w:id="833885390">
      <w:bodyDiv w:val="1"/>
      <w:marLeft w:val="0"/>
      <w:marRight w:val="0"/>
      <w:marTop w:val="0"/>
      <w:marBottom w:val="0"/>
      <w:divBdr>
        <w:top w:val="none" w:sz="0" w:space="0" w:color="auto"/>
        <w:left w:val="none" w:sz="0" w:space="0" w:color="auto"/>
        <w:bottom w:val="none" w:sz="0" w:space="0" w:color="auto"/>
        <w:right w:val="none" w:sz="0" w:space="0" w:color="auto"/>
      </w:divBdr>
    </w:div>
    <w:div w:id="833910062">
      <w:bodyDiv w:val="1"/>
      <w:marLeft w:val="0"/>
      <w:marRight w:val="0"/>
      <w:marTop w:val="0"/>
      <w:marBottom w:val="0"/>
      <w:divBdr>
        <w:top w:val="none" w:sz="0" w:space="0" w:color="auto"/>
        <w:left w:val="none" w:sz="0" w:space="0" w:color="auto"/>
        <w:bottom w:val="none" w:sz="0" w:space="0" w:color="auto"/>
        <w:right w:val="none" w:sz="0" w:space="0" w:color="auto"/>
      </w:divBdr>
      <w:divsChild>
        <w:div w:id="1089304396">
          <w:marLeft w:val="0"/>
          <w:marRight w:val="0"/>
          <w:marTop w:val="0"/>
          <w:marBottom w:val="0"/>
          <w:divBdr>
            <w:top w:val="none" w:sz="0" w:space="0" w:color="auto"/>
            <w:left w:val="none" w:sz="0" w:space="0" w:color="auto"/>
            <w:bottom w:val="none" w:sz="0" w:space="0" w:color="auto"/>
            <w:right w:val="none" w:sz="0" w:space="0" w:color="auto"/>
          </w:divBdr>
          <w:divsChild>
            <w:div w:id="1444349457">
              <w:marLeft w:val="0"/>
              <w:marRight w:val="0"/>
              <w:marTop w:val="0"/>
              <w:marBottom w:val="0"/>
              <w:divBdr>
                <w:top w:val="none" w:sz="0" w:space="0" w:color="auto"/>
                <w:left w:val="none" w:sz="0" w:space="0" w:color="auto"/>
                <w:bottom w:val="none" w:sz="0" w:space="0" w:color="auto"/>
                <w:right w:val="none" w:sz="0" w:space="0" w:color="auto"/>
              </w:divBdr>
              <w:divsChild>
                <w:div w:id="1944723851">
                  <w:marLeft w:val="0"/>
                  <w:marRight w:val="0"/>
                  <w:marTop w:val="105"/>
                  <w:marBottom w:val="0"/>
                  <w:divBdr>
                    <w:top w:val="none" w:sz="0" w:space="0" w:color="auto"/>
                    <w:left w:val="none" w:sz="0" w:space="0" w:color="auto"/>
                    <w:bottom w:val="none" w:sz="0" w:space="0" w:color="auto"/>
                    <w:right w:val="none" w:sz="0" w:space="0" w:color="auto"/>
                  </w:divBdr>
                  <w:divsChild>
                    <w:div w:id="19735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0856">
          <w:marLeft w:val="0"/>
          <w:marRight w:val="0"/>
          <w:marTop w:val="0"/>
          <w:marBottom w:val="0"/>
          <w:divBdr>
            <w:top w:val="none" w:sz="0" w:space="0" w:color="auto"/>
            <w:left w:val="none" w:sz="0" w:space="0" w:color="auto"/>
            <w:bottom w:val="none" w:sz="0" w:space="0" w:color="auto"/>
            <w:right w:val="none" w:sz="0" w:space="0" w:color="auto"/>
          </w:divBdr>
          <w:divsChild>
            <w:div w:id="408697843">
              <w:marLeft w:val="0"/>
              <w:marRight w:val="0"/>
              <w:marTop w:val="0"/>
              <w:marBottom w:val="0"/>
              <w:divBdr>
                <w:top w:val="none" w:sz="0" w:space="0" w:color="auto"/>
                <w:left w:val="none" w:sz="0" w:space="0" w:color="auto"/>
                <w:bottom w:val="none" w:sz="0" w:space="0" w:color="auto"/>
                <w:right w:val="none" w:sz="0" w:space="0" w:color="auto"/>
              </w:divBdr>
              <w:divsChild>
                <w:div w:id="9768845">
                  <w:marLeft w:val="0"/>
                  <w:marRight w:val="0"/>
                  <w:marTop w:val="105"/>
                  <w:marBottom w:val="0"/>
                  <w:divBdr>
                    <w:top w:val="none" w:sz="0" w:space="0" w:color="auto"/>
                    <w:left w:val="none" w:sz="0" w:space="0" w:color="auto"/>
                    <w:bottom w:val="none" w:sz="0" w:space="0" w:color="auto"/>
                    <w:right w:val="none" w:sz="0" w:space="0" w:color="auto"/>
                  </w:divBdr>
                  <w:divsChild>
                    <w:div w:id="98284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90595">
          <w:marLeft w:val="0"/>
          <w:marRight w:val="0"/>
          <w:marTop w:val="0"/>
          <w:marBottom w:val="0"/>
          <w:divBdr>
            <w:top w:val="none" w:sz="0" w:space="0" w:color="auto"/>
            <w:left w:val="none" w:sz="0" w:space="0" w:color="auto"/>
            <w:bottom w:val="none" w:sz="0" w:space="0" w:color="auto"/>
            <w:right w:val="none" w:sz="0" w:space="0" w:color="auto"/>
          </w:divBdr>
          <w:divsChild>
            <w:div w:id="1077940904">
              <w:marLeft w:val="0"/>
              <w:marRight w:val="0"/>
              <w:marTop w:val="0"/>
              <w:marBottom w:val="0"/>
              <w:divBdr>
                <w:top w:val="none" w:sz="0" w:space="0" w:color="auto"/>
                <w:left w:val="none" w:sz="0" w:space="0" w:color="auto"/>
                <w:bottom w:val="none" w:sz="0" w:space="0" w:color="auto"/>
                <w:right w:val="none" w:sz="0" w:space="0" w:color="auto"/>
              </w:divBdr>
              <w:divsChild>
                <w:div w:id="893544390">
                  <w:marLeft w:val="0"/>
                  <w:marRight w:val="0"/>
                  <w:marTop w:val="105"/>
                  <w:marBottom w:val="0"/>
                  <w:divBdr>
                    <w:top w:val="none" w:sz="0" w:space="0" w:color="auto"/>
                    <w:left w:val="none" w:sz="0" w:space="0" w:color="auto"/>
                    <w:bottom w:val="none" w:sz="0" w:space="0" w:color="auto"/>
                    <w:right w:val="none" w:sz="0" w:space="0" w:color="auto"/>
                  </w:divBdr>
                  <w:divsChild>
                    <w:div w:id="28851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684177">
      <w:bodyDiv w:val="1"/>
      <w:marLeft w:val="0"/>
      <w:marRight w:val="0"/>
      <w:marTop w:val="0"/>
      <w:marBottom w:val="0"/>
      <w:divBdr>
        <w:top w:val="none" w:sz="0" w:space="0" w:color="auto"/>
        <w:left w:val="none" w:sz="0" w:space="0" w:color="auto"/>
        <w:bottom w:val="none" w:sz="0" w:space="0" w:color="auto"/>
        <w:right w:val="none" w:sz="0" w:space="0" w:color="auto"/>
      </w:divBdr>
    </w:div>
    <w:div w:id="839659280">
      <w:bodyDiv w:val="1"/>
      <w:marLeft w:val="0"/>
      <w:marRight w:val="0"/>
      <w:marTop w:val="0"/>
      <w:marBottom w:val="0"/>
      <w:divBdr>
        <w:top w:val="none" w:sz="0" w:space="0" w:color="auto"/>
        <w:left w:val="none" w:sz="0" w:space="0" w:color="auto"/>
        <w:bottom w:val="none" w:sz="0" w:space="0" w:color="auto"/>
        <w:right w:val="none" w:sz="0" w:space="0" w:color="auto"/>
      </w:divBdr>
    </w:div>
    <w:div w:id="844057108">
      <w:bodyDiv w:val="1"/>
      <w:marLeft w:val="0"/>
      <w:marRight w:val="0"/>
      <w:marTop w:val="0"/>
      <w:marBottom w:val="0"/>
      <w:divBdr>
        <w:top w:val="none" w:sz="0" w:space="0" w:color="auto"/>
        <w:left w:val="none" w:sz="0" w:space="0" w:color="auto"/>
        <w:bottom w:val="none" w:sz="0" w:space="0" w:color="auto"/>
        <w:right w:val="none" w:sz="0" w:space="0" w:color="auto"/>
      </w:divBdr>
      <w:divsChild>
        <w:div w:id="298076732">
          <w:marLeft w:val="0"/>
          <w:marRight w:val="0"/>
          <w:marTop w:val="0"/>
          <w:marBottom w:val="0"/>
          <w:divBdr>
            <w:top w:val="none" w:sz="0" w:space="0" w:color="auto"/>
            <w:left w:val="none" w:sz="0" w:space="0" w:color="auto"/>
            <w:bottom w:val="none" w:sz="0" w:space="0" w:color="auto"/>
            <w:right w:val="none" w:sz="0" w:space="0" w:color="auto"/>
          </w:divBdr>
          <w:divsChild>
            <w:div w:id="741022198">
              <w:marLeft w:val="0"/>
              <w:marRight w:val="0"/>
              <w:marTop w:val="0"/>
              <w:marBottom w:val="0"/>
              <w:divBdr>
                <w:top w:val="none" w:sz="0" w:space="0" w:color="auto"/>
                <w:left w:val="none" w:sz="0" w:space="0" w:color="auto"/>
                <w:bottom w:val="none" w:sz="0" w:space="0" w:color="auto"/>
                <w:right w:val="none" w:sz="0" w:space="0" w:color="auto"/>
              </w:divBdr>
            </w:div>
          </w:divsChild>
        </w:div>
        <w:div w:id="624778071">
          <w:marLeft w:val="0"/>
          <w:marRight w:val="0"/>
          <w:marTop w:val="0"/>
          <w:marBottom w:val="0"/>
          <w:divBdr>
            <w:top w:val="none" w:sz="0" w:space="0" w:color="auto"/>
            <w:left w:val="none" w:sz="0" w:space="0" w:color="auto"/>
            <w:bottom w:val="none" w:sz="0" w:space="0" w:color="auto"/>
            <w:right w:val="none" w:sz="0" w:space="0" w:color="auto"/>
          </w:divBdr>
          <w:divsChild>
            <w:div w:id="158926953">
              <w:marLeft w:val="0"/>
              <w:marRight w:val="0"/>
              <w:marTop w:val="0"/>
              <w:marBottom w:val="0"/>
              <w:divBdr>
                <w:top w:val="none" w:sz="0" w:space="0" w:color="auto"/>
                <w:left w:val="none" w:sz="0" w:space="0" w:color="auto"/>
                <w:bottom w:val="none" w:sz="0" w:space="0" w:color="auto"/>
                <w:right w:val="none" w:sz="0" w:space="0" w:color="auto"/>
              </w:divBdr>
            </w:div>
          </w:divsChild>
        </w:div>
        <w:div w:id="1992445829">
          <w:marLeft w:val="0"/>
          <w:marRight w:val="0"/>
          <w:marTop w:val="0"/>
          <w:marBottom w:val="0"/>
          <w:divBdr>
            <w:top w:val="none" w:sz="0" w:space="0" w:color="auto"/>
            <w:left w:val="none" w:sz="0" w:space="0" w:color="auto"/>
            <w:bottom w:val="none" w:sz="0" w:space="0" w:color="auto"/>
            <w:right w:val="none" w:sz="0" w:space="0" w:color="auto"/>
          </w:divBdr>
          <w:divsChild>
            <w:div w:id="729117484">
              <w:marLeft w:val="0"/>
              <w:marRight w:val="0"/>
              <w:marTop w:val="0"/>
              <w:marBottom w:val="0"/>
              <w:divBdr>
                <w:top w:val="none" w:sz="0" w:space="0" w:color="auto"/>
                <w:left w:val="none" w:sz="0" w:space="0" w:color="auto"/>
                <w:bottom w:val="none" w:sz="0" w:space="0" w:color="auto"/>
                <w:right w:val="none" w:sz="0" w:space="0" w:color="auto"/>
              </w:divBdr>
            </w:div>
          </w:divsChild>
        </w:div>
        <w:div w:id="542983599">
          <w:marLeft w:val="0"/>
          <w:marRight w:val="0"/>
          <w:marTop w:val="0"/>
          <w:marBottom w:val="0"/>
          <w:divBdr>
            <w:top w:val="none" w:sz="0" w:space="0" w:color="auto"/>
            <w:left w:val="none" w:sz="0" w:space="0" w:color="auto"/>
            <w:bottom w:val="none" w:sz="0" w:space="0" w:color="auto"/>
            <w:right w:val="none" w:sz="0" w:space="0" w:color="auto"/>
          </w:divBdr>
          <w:divsChild>
            <w:div w:id="1037781562">
              <w:marLeft w:val="0"/>
              <w:marRight w:val="0"/>
              <w:marTop w:val="0"/>
              <w:marBottom w:val="0"/>
              <w:divBdr>
                <w:top w:val="none" w:sz="0" w:space="0" w:color="auto"/>
                <w:left w:val="none" w:sz="0" w:space="0" w:color="auto"/>
                <w:bottom w:val="none" w:sz="0" w:space="0" w:color="auto"/>
                <w:right w:val="none" w:sz="0" w:space="0" w:color="auto"/>
              </w:divBdr>
            </w:div>
          </w:divsChild>
        </w:div>
        <w:div w:id="1505783843">
          <w:marLeft w:val="0"/>
          <w:marRight w:val="0"/>
          <w:marTop w:val="0"/>
          <w:marBottom w:val="0"/>
          <w:divBdr>
            <w:top w:val="none" w:sz="0" w:space="0" w:color="auto"/>
            <w:left w:val="none" w:sz="0" w:space="0" w:color="auto"/>
            <w:bottom w:val="none" w:sz="0" w:space="0" w:color="auto"/>
            <w:right w:val="none" w:sz="0" w:space="0" w:color="auto"/>
          </w:divBdr>
          <w:divsChild>
            <w:div w:id="1776050058">
              <w:marLeft w:val="0"/>
              <w:marRight w:val="0"/>
              <w:marTop w:val="0"/>
              <w:marBottom w:val="0"/>
              <w:divBdr>
                <w:top w:val="none" w:sz="0" w:space="0" w:color="auto"/>
                <w:left w:val="none" w:sz="0" w:space="0" w:color="auto"/>
                <w:bottom w:val="none" w:sz="0" w:space="0" w:color="auto"/>
                <w:right w:val="none" w:sz="0" w:space="0" w:color="auto"/>
              </w:divBdr>
            </w:div>
          </w:divsChild>
        </w:div>
        <w:div w:id="1333871569">
          <w:marLeft w:val="0"/>
          <w:marRight w:val="0"/>
          <w:marTop w:val="0"/>
          <w:marBottom w:val="0"/>
          <w:divBdr>
            <w:top w:val="none" w:sz="0" w:space="0" w:color="auto"/>
            <w:left w:val="none" w:sz="0" w:space="0" w:color="auto"/>
            <w:bottom w:val="none" w:sz="0" w:space="0" w:color="auto"/>
            <w:right w:val="none" w:sz="0" w:space="0" w:color="auto"/>
          </w:divBdr>
          <w:divsChild>
            <w:div w:id="715010213">
              <w:marLeft w:val="0"/>
              <w:marRight w:val="0"/>
              <w:marTop w:val="0"/>
              <w:marBottom w:val="0"/>
              <w:divBdr>
                <w:top w:val="none" w:sz="0" w:space="0" w:color="auto"/>
                <w:left w:val="none" w:sz="0" w:space="0" w:color="auto"/>
                <w:bottom w:val="none" w:sz="0" w:space="0" w:color="auto"/>
                <w:right w:val="none" w:sz="0" w:space="0" w:color="auto"/>
              </w:divBdr>
            </w:div>
          </w:divsChild>
        </w:div>
        <w:div w:id="2088332956">
          <w:marLeft w:val="0"/>
          <w:marRight w:val="0"/>
          <w:marTop w:val="0"/>
          <w:marBottom w:val="0"/>
          <w:divBdr>
            <w:top w:val="none" w:sz="0" w:space="0" w:color="auto"/>
            <w:left w:val="none" w:sz="0" w:space="0" w:color="auto"/>
            <w:bottom w:val="none" w:sz="0" w:space="0" w:color="auto"/>
            <w:right w:val="none" w:sz="0" w:space="0" w:color="auto"/>
          </w:divBdr>
          <w:divsChild>
            <w:div w:id="885751166">
              <w:marLeft w:val="0"/>
              <w:marRight w:val="0"/>
              <w:marTop w:val="0"/>
              <w:marBottom w:val="0"/>
              <w:divBdr>
                <w:top w:val="none" w:sz="0" w:space="0" w:color="auto"/>
                <w:left w:val="none" w:sz="0" w:space="0" w:color="auto"/>
                <w:bottom w:val="none" w:sz="0" w:space="0" w:color="auto"/>
                <w:right w:val="none" w:sz="0" w:space="0" w:color="auto"/>
              </w:divBdr>
            </w:div>
          </w:divsChild>
        </w:div>
        <w:div w:id="1763645350">
          <w:marLeft w:val="0"/>
          <w:marRight w:val="0"/>
          <w:marTop w:val="0"/>
          <w:marBottom w:val="0"/>
          <w:divBdr>
            <w:top w:val="none" w:sz="0" w:space="0" w:color="auto"/>
            <w:left w:val="none" w:sz="0" w:space="0" w:color="auto"/>
            <w:bottom w:val="none" w:sz="0" w:space="0" w:color="auto"/>
            <w:right w:val="none" w:sz="0" w:space="0" w:color="auto"/>
          </w:divBdr>
          <w:divsChild>
            <w:div w:id="2053262908">
              <w:marLeft w:val="0"/>
              <w:marRight w:val="0"/>
              <w:marTop w:val="0"/>
              <w:marBottom w:val="0"/>
              <w:divBdr>
                <w:top w:val="none" w:sz="0" w:space="0" w:color="auto"/>
                <w:left w:val="none" w:sz="0" w:space="0" w:color="auto"/>
                <w:bottom w:val="none" w:sz="0" w:space="0" w:color="auto"/>
                <w:right w:val="none" w:sz="0" w:space="0" w:color="auto"/>
              </w:divBdr>
            </w:div>
          </w:divsChild>
        </w:div>
        <w:div w:id="96214937">
          <w:marLeft w:val="0"/>
          <w:marRight w:val="0"/>
          <w:marTop w:val="0"/>
          <w:marBottom w:val="0"/>
          <w:divBdr>
            <w:top w:val="none" w:sz="0" w:space="0" w:color="auto"/>
            <w:left w:val="none" w:sz="0" w:space="0" w:color="auto"/>
            <w:bottom w:val="none" w:sz="0" w:space="0" w:color="auto"/>
            <w:right w:val="none" w:sz="0" w:space="0" w:color="auto"/>
          </w:divBdr>
          <w:divsChild>
            <w:div w:id="1228296381">
              <w:marLeft w:val="0"/>
              <w:marRight w:val="0"/>
              <w:marTop w:val="0"/>
              <w:marBottom w:val="0"/>
              <w:divBdr>
                <w:top w:val="none" w:sz="0" w:space="0" w:color="auto"/>
                <w:left w:val="none" w:sz="0" w:space="0" w:color="auto"/>
                <w:bottom w:val="none" w:sz="0" w:space="0" w:color="auto"/>
                <w:right w:val="none" w:sz="0" w:space="0" w:color="auto"/>
              </w:divBdr>
            </w:div>
          </w:divsChild>
        </w:div>
        <w:div w:id="187182411">
          <w:marLeft w:val="0"/>
          <w:marRight w:val="0"/>
          <w:marTop w:val="0"/>
          <w:marBottom w:val="0"/>
          <w:divBdr>
            <w:top w:val="none" w:sz="0" w:space="0" w:color="auto"/>
            <w:left w:val="none" w:sz="0" w:space="0" w:color="auto"/>
            <w:bottom w:val="none" w:sz="0" w:space="0" w:color="auto"/>
            <w:right w:val="none" w:sz="0" w:space="0" w:color="auto"/>
          </w:divBdr>
          <w:divsChild>
            <w:div w:id="1006518390">
              <w:marLeft w:val="0"/>
              <w:marRight w:val="0"/>
              <w:marTop w:val="0"/>
              <w:marBottom w:val="0"/>
              <w:divBdr>
                <w:top w:val="none" w:sz="0" w:space="0" w:color="auto"/>
                <w:left w:val="none" w:sz="0" w:space="0" w:color="auto"/>
                <w:bottom w:val="none" w:sz="0" w:space="0" w:color="auto"/>
                <w:right w:val="none" w:sz="0" w:space="0" w:color="auto"/>
              </w:divBdr>
            </w:div>
          </w:divsChild>
        </w:div>
        <w:div w:id="1426920817">
          <w:marLeft w:val="0"/>
          <w:marRight w:val="0"/>
          <w:marTop w:val="0"/>
          <w:marBottom w:val="0"/>
          <w:divBdr>
            <w:top w:val="none" w:sz="0" w:space="0" w:color="auto"/>
            <w:left w:val="none" w:sz="0" w:space="0" w:color="auto"/>
            <w:bottom w:val="none" w:sz="0" w:space="0" w:color="auto"/>
            <w:right w:val="none" w:sz="0" w:space="0" w:color="auto"/>
          </w:divBdr>
          <w:divsChild>
            <w:div w:id="531383133">
              <w:marLeft w:val="0"/>
              <w:marRight w:val="0"/>
              <w:marTop w:val="0"/>
              <w:marBottom w:val="0"/>
              <w:divBdr>
                <w:top w:val="none" w:sz="0" w:space="0" w:color="auto"/>
                <w:left w:val="none" w:sz="0" w:space="0" w:color="auto"/>
                <w:bottom w:val="none" w:sz="0" w:space="0" w:color="auto"/>
                <w:right w:val="none" w:sz="0" w:space="0" w:color="auto"/>
              </w:divBdr>
            </w:div>
          </w:divsChild>
        </w:div>
        <w:div w:id="1822040484">
          <w:marLeft w:val="0"/>
          <w:marRight w:val="0"/>
          <w:marTop w:val="0"/>
          <w:marBottom w:val="0"/>
          <w:divBdr>
            <w:top w:val="none" w:sz="0" w:space="0" w:color="auto"/>
            <w:left w:val="none" w:sz="0" w:space="0" w:color="auto"/>
            <w:bottom w:val="none" w:sz="0" w:space="0" w:color="auto"/>
            <w:right w:val="none" w:sz="0" w:space="0" w:color="auto"/>
          </w:divBdr>
          <w:divsChild>
            <w:div w:id="437261439">
              <w:marLeft w:val="0"/>
              <w:marRight w:val="0"/>
              <w:marTop w:val="0"/>
              <w:marBottom w:val="0"/>
              <w:divBdr>
                <w:top w:val="none" w:sz="0" w:space="0" w:color="auto"/>
                <w:left w:val="none" w:sz="0" w:space="0" w:color="auto"/>
                <w:bottom w:val="none" w:sz="0" w:space="0" w:color="auto"/>
                <w:right w:val="none" w:sz="0" w:space="0" w:color="auto"/>
              </w:divBdr>
            </w:div>
          </w:divsChild>
        </w:div>
        <w:div w:id="1937057897">
          <w:marLeft w:val="0"/>
          <w:marRight w:val="0"/>
          <w:marTop w:val="0"/>
          <w:marBottom w:val="0"/>
          <w:divBdr>
            <w:top w:val="none" w:sz="0" w:space="0" w:color="auto"/>
            <w:left w:val="none" w:sz="0" w:space="0" w:color="auto"/>
            <w:bottom w:val="none" w:sz="0" w:space="0" w:color="auto"/>
            <w:right w:val="none" w:sz="0" w:space="0" w:color="auto"/>
          </w:divBdr>
          <w:divsChild>
            <w:div w:id="683627145">
              <w:marLeft w:val="0"/>
              <w:marRight w:val="0"/>
              <w:marTop w:val="0"/>
              <w:marBottom w:val="0"/>
              <w:divBdr>
                <w:top w:val="none" w:sz="0" w:space="0" w:color="auto"/>
                <w:left w:val="none" w:sz="0" w:space="0" w:color="auto"/>
                <w:bottom w:val="none" w:sz="0" w:space="0" w:color="auto"/>
                <w:right w:val="none" w:sz="0" w:space="0" w:color="auto"/>
              </w:divBdr>
            </w:div>
          </w:divsChild>
        </w:div>
        <w:div w:id="73018488">
          <w:marLeft w:val="0"/>
          <w:marRight w:val="0"/>
          <w:marTop w:val="0"/>
          <w:marBottom w:val="0"/>
          <w:divBdr>
            <w:top w:val="none" w:sz="0" w:space="0" w:color="auto"/>
            <w:left w:val="none" w:sz="0" w:space="0" w:color="auto"/>
            <w:bottom w:val="none" w:sz="0" w:space="0" w:color="auto"/>
            <w:right w:val="none" w:sz="0" w:space="0" w:color="auto"/>
          </w:divBdr>
          <w:divsChild>
            <w:div w:id="1348600248">
              <w:marLeft w:val="0"/>
              <w:marRight w:val="0"/>
              <w:marTop w:val="0"/>
              <w:marBottom w:val="0"/>
              <w:divBdr>
                <w:top w:val="none" w:sz="0" w:space="0" w:color="auto"/>
                <w:left w:val="none" w:sz="0" w:space="0" w:color="auto"/>
                <w:bottom w:val="none" w:sz="0" w:space="0" w:color="auto"/>
                <w:right w:val="none" w:sz="0" w:space="0" w:color="auto"/>
              </w:divBdr>
            </w:div>
          </w:divsChild>
        </w:div>
        <w:div w:id="1386757370">
          <w:marLeft w:val="0"/>
          <w:marRight w:val="0"/>
          <w:marTop w:val="0"/>
          <w:marBottom w:val="0"/>
          <w:divBdr>
            <w:top w:val="none" w:sz="0" w:space="0" w:color="auto"/>
            <w:left w:val="none" w:sz="0" w:space="0" w:color="auto"/>
            <w:bottom w:val="none" w:sz="0" w:space="0" w:color="auto"/>
            <w:right w:val="none" w:sz="0" w:space="0" w:color="auto"/>
          </w:divBdr>
          <w:divsChild>
            <w:div w:id="269552536">
              <w:marLeft w:val="0"/>
              <w:marRight w:val="0"/>
              <w:marTop w:val="0"/>
              <w:marBottom w:val="0"/>
              <w:divBdr>
                <w:top w:val="none" w:sz="0" w:space="0" w:color="auto"/>
                <w:left w:val="none" w:sz="0" w:space="0" w:color="auto"/>
                <w:bottom w:val="none" w:sz="0" w:space="0" w:color="auto"/>
                <w:right w:val="none" w:sz="0" w:space="0" w:color="auto"/>
              </w:divBdr>
            </w:div>
          </w:divsChild>
        </w:div>
        <w:div w:id="257838728">
          <w:marLeft w:val="0"/>
          <w:marRight w:val="0"/>
          <w:marTop w:val="0"/>
          <w:marBottom w:val="0"/>
          <w:divBdr>
            <w:top w:val="none" w:sz="0" w:space="0" w:color="auto"/>
            <w:left w:val="none" w:sz="0" w:space="0" w:color="auto"/>
            <w:bottom w:val="none" w:sz="0" w:space="0" w:color="auto"/>
            <w:right w:val="none" w:sz="0" w:space="0" w:color="auto"/>
          </w:divBdr>
          <w:divsChild>
            <w:div w:id="1377897897">
              <w:marLeft w:val="0"/>
              <w:marRight w:val="0"/>
              <w:marTop w:val="0"/>
              <w:marBottom w:val="0"/>
              <w:divBdr>
                <w:top w:val="none" w:sz="0" w:space="0" w:color="auto"/>
                <w:left w:val="none" w:sz="0" w:space="0" w:color="auto"/>
                <w:bottom w:val="none" w:sz="0" w:space="0" w:color="auto"/>
                <w:right w:val="none" w:sz="0" w:space="0" w:color="auto"/>
              </w:divBdr>
            </w:div>
          </w:divsChild>
        </w:div>
        <w:div w:id="379786847">
          <w:marLeft w:val="0"/>
          <w:marRight w:val="0"/>
          <w:marTop w:val="0"/>
          <w:marBottom w:val="0"/>
          <w:divBdr>
            <w:top w:val="none" w:sz="0" w:space="0" w:color="auto"/>
            <w:left w:val="none" w:sz="0" w:space="0" w:color="auto"/>
            <w:bottom w:val="none" w:sz="0" w:space="0" w:color="auto"/>
            <w:right w:val="none" w:sz="0" w:space="0" w:color="auto"/>
          </w:divBdr>
          <w:divsChild>
            <w:div w:id="1620451417">
              <w:marLeft w:val="0"/>
              <w:marRight w:val="0"/>
              <w:marTop w:val="0"/>
              <w:marBottom w:val="0"/>
              <w:divBdr>
                <w:top w:val="none" w:sz="0" w:space="0" w:color="auto"/>
                <w:left w:val="none" w:sz="0" w:space="0" w:color="auto"/>
                <w:bottom w:val="none" w:sz="0" w:space="0" w:color="auto"/>
                <w:right w:val="none" w:sz="0" w:space="0" w:color="auto"/>
              </w:divBdr>
            </w:div>
          </w:divsChild>
        </w:div>
        <w:div w:id="1518039712">
          <w:marLeft w:val="0"/>
          <w:marRight w:val="0"/>
          <w:marTop w:val="0"/>
          <w:marBottom w:val="0"/>
          <w:divBdr>
            <w:top w:val="none" w:sz="0" w:space="0" w:color="auto"/>
            <w:left w:val="none" w:sz="0" w:space="0" w:color="auto"/>
            <w:bottom w:val="none" w:sz="0" w:space="0" w:color="auto"/>
            <w:right w:val="none" w:sz="0" w:space="0" w:color="auto"/>
          </w:divBdr>
          <w:divsChild>
            <w:div w:id="1145589104">
              <w:marLeft w:val="0"/>
              <w:marRight w:val="0"/>
              <w:marTop w:val="0"/>
              <w:marBottom w:val="0"/>
              <w:divBdr>
                <w:top w:val="none" w:sz="0" w:space="0" w:color="auto"/>
                <w:left w:val="none" w:sz="0" w:space="0" w:color="auto"/>
                <w:bottom w:val="none" w:sz="0" w:space="0" w:color="auto"/>
                <w:right w:val="none" w:sz="0" w:space="0" w:color="auto"/>
              </w:divBdr>
            </w:div>
          </w:divsChild>
        </w:div>
        <w:div w:id="24060699">
          <w:marLeft w:val="0"/>
          <w:marRight w:val="0"/>
          <w:marTop w:val="0"/>
          <w:marBottom w:val="0"/>
          <w:divBdr>
            <w:top w:val="none" w:sz="0" w:space="0" w:color="auto"/>
            <w:left w:val="none" w:sz="0" w:space="0" w:color="auto"/>
            <w:bottom w:val="none" w:sz="0" w:space="0" w:color="auto"/>
            <w:right w:val="none" w:sz="0" w:space="0" w:color="auto"/>
          </w:divBdr>
          <w:divsChild>
            <w:div w:id="239414882">
              <w:marLeft w:val="0"/>
              <w:marRight w:val="0"/>
              <w:marTop w:val="0"/>
              <w:marBottom w:val="0"/>
              <w:divBdr>
                <w:top w:val="none" w:sz="0" w:space="0" w:color="auto"/>
                <w:left w:val="none" w:sz="0" w:space="0" w:color="auto"/>
                <w:bottom w:val="none" w:sz="0" w:space="0" w:color="auto"/>
                <w:right w:val="none" w:sz="0" w:space="0" w:color="auto"/>
              </w:divBdr>
            </w:div>
          </w:divsChild>
        </w:div>
        <w:div w:id="1165508144">
          <w:marLeft w:val="0"/>
          <w:marRight w:val="0"/>
          <w:marTop w:val="0"/>
          <w:marBottom w:val="0"/>
          <w:divBdr>
            <w:top w:val="none" w:sz="0" w:space="0" w:color="auto"/>
            <w:left w:val="none" w:sz="0" w:space="0" w:color="auto"/>
            <w:bottom w:val="none" w:sz="0" w:space="0" w:color="auto"/>
            <w:right w:val="none" w:sz="0" w:space="0" w:color="auto"/>
          </w:divBdr>
          <w:divsChild>
            <w:div w:id="1668628826">
              <w:marLeft w:val="0"/>
              <w:marRight w:val="0"/>
              <w:marTop w:val="0"/>
              <w:marBottom w:val="0"/>
              <w:divBdr>
                <w:top w:val="none" w:sz="0" w:space="0" w:color="auto"/>
                <w:left w:val="none" w:sz="0" w:space="0" w:color="auto"/>
                <w:bottom w:val="none" w:sz="0" w:space="0" w:color="auto"/>
                <w:right w:val="none" w:sz="0" w:space="0" w:color="auto"/>
              </w:divBdr>
            </w:div>
          </w:divsChild>
        </w:div>
        <w:div w:id="955988750">
          <w:marLeft w:val="0"/>
          <w:marRight w:val="0"/>
          <w:marTop w:val="0"/>
          <w:marBottom w:val="0"/>
          <w:divBdr>
            <w:top w:val="none" w:sz="0" w:space="0" w:color="auto"/>
            <w:left w:val="none" w:sz="0" w:space="0" w:color="auto"/>
            <w:bottom w:val="none" w:sz="0" w:space="0" w:color="auto"/>
            <w:right w:val="none" w:sz="0" w:space="0" w:color="auto"/>
          </w:divBdr>
          <w:divsChild>
            <w:div w:id="1215115145">
              <w:marLeft w:val="0"/>
              <w:marRight w:val="0"/>
              <w:marTop w:val="0"/>
              <w:marBottom w:val="0"/>
              <w:divBdr>
                <w:top w:val="none" w:sz="0" w:space="0" w:color="auto"/>
                <w:left w:val="none" w:sz="0" w:space="0" w:color="auto"/>
                <w:bottom w:val="none" w:sz="0" w:space="0" w:color="auto"/>
                <w:right w:val="none" w:sz="0" w:space="0" w:color="auto"/>
              </w:divBdr>
            </w:div>
            <w:div w:id="659771254">
              <w:marLeft w:val="0"/>
              <w:marRight w:val="0"/>
              <w:marTop w:val="0"/>
              <w:marBottom w:val="0"/>
              <w:divBdr>
                <w:top w:val="none" w:sz="0" w:space="0" w:color="auto"/>
                <w:left w:val="none" w:sz="0" w:space="0" w:color="auto"/>
                <w:bottom w:val="none" w:sz="0" w:space="0" w:color="auto"/>
                <w:right w:val="none" w:sz="0" w:space="0" w:color="auto"/>
              </w:divBdr>
            </w:div>
            <w:div w:id="122118472">
              <w:marLeft w:val="0"/>
              <w:marRight w:val="0"/>
              <w:marTop w:val="0"/>
              <w:marBottom w:val="0"/>
              <w:divBdr>
                <w:top w:val="none" w:sz="0" w:space="0" w:color="auto"/>
                <w:left w:val="none" w:sz="0" w:space="0" w:color="auto"/>
                <w:bottom w:val="none" w:sz="0" w:space="0" w:color="auto"/>
                <w:right w:val="none" w:sz="0" w:space="0" w:color="auto"/>
              </w:divBdr>
            </w:div>
          </w:divsChild>
        </w:div>
        <w:div w:id="2106681976">
          <w:marLeft w:val="0"/>
          <w:marRight w:val="0"/>
          <w:marTop w:val="0"/>
          <w:marBottom w:val="0"/>
          <w:divBdr>
            <w:top w:val="none" w:sz="0" w:space="0" w:color="auto"/>
            <w:left w:val="none" w:sz="0" w:space="0" w:color="auto"/>
            <w:bottom w:val="none" w:sz="0" w:space="0" w:color="auto"/>
            <w:right w:val="none" w:sz="0" w:space="0" w:color="auto"/>
          </w:divBdr>
          <w:divsChild>
            <w:div w:id="755905956">
              <w:marLeft w:val="0"/>
              <w:marRight w:val="0"/>
              <w:marTop w:val="0"/>
              <w:marBottom w:val="0"/>
              <w:divBdr>
                <w:top w:val="none" w:sz="0" w:space="0" w:color="auto"/>
                <w:left w:val="none" w:sz="0" w:space="0" w:color="auto"/>
                <w:bottom w:val="none" w:sz="0" w:space="0" w:color="auto"/>
                <w:right w:val="none" w:sz="0" w:space="0" w:color="auto"/>
              </w:divBdr>
            </w:div>
          </w:divsChild>
        </w:div>
        <w:div w:id="1079474456">
          <w:marLeft w:val="0"/>
          <w:marRight w:val="0"/>
          <w:marTop w:val="0"/>
          <w:marBottom w:val="0"/>
          <w:divBdr>
            <w:top w:val="none" w:sz="0" w:space="0" w:color="auto"/>
            <w:left w:val="none" w:sz="0" w:space="0" w:color="auto"/>
            <w:bottom w:val="none" w:sz="0" w:space="0" w:color="auto"/>
            <w:right w:val="none" w:sz="0" w:space="0" w:color="auto"/>
          </w:divBdr>
          <w:divsChild>
            <w:div w:id="361056606">
              <w:marLeft w:val="0"/>
              <w:marRight w:val="0"/>
              <w:marTop w:val="0"/>
              <w:marBottom w:val="0"/>
              <w:divBdr>
                <w:top w:val="none" w:sz="0" w:space="0" w:color="auto"/>
                <w:left w:val="none" w:sz="0" w:space="0" w:color="auto"/>
                <w:bottom w:val="none" w:sz="0" w:space="0" w:color="auto"/>
                <w:right w:val="none" w:sz="0" w:space="0" w:color="auto"/>
              </w:divBdr>
            </w:div>
          </w:divsChild>
        </w:div>
        <w:div w:id="555052170">
          <w:marLeft w:val="0"/>
          <w:marRight w:val="0"/>
          <w:marTop w:val="0"/>
          <w:marBottom w:val="0"/>
          <w:divBdr>
            <w:top w:val="none" w:sz="0" w:space="0" w:color="auto"/>
            <w:left w:val="none" w:sz="0" w:space="0" w:color="auto"/>
            <w:bottom w:val="none" w:sz="0" w:space="0" w:color="auto"/>
            <w:right w:val="none" w:sz="0" w:space="0" w:color="auto"/>
          </w:divBdr>
          <w:divsChild>
            <w:div w:id="690108321">
              <w:marLeft w:val="0"/>
              <w:marRight w:val="0"/>
              <w:marTop w:val="0"/>
              <w:marBottom w:val="0"/>
              <w:divBdr>
                <w:top w:val="none" w:sz="0" w:space="0" w:color="auto"/>
                <w:left w:val="none" w:sz="0" w:space="0" w:color="auto"/>
                <w:bottom w:val="none" w:sz="0" w:space="0" w:color="auto"/>
                <w:right w:val="none" w:sz="0" w:space="0" w:color="auto"/>
              </w:divBdr>
            </w:div>
          </w:divsChild>
        </w:div>
        <w:div w:id="1429887771">
          <w:marLeft w:val="0"/>
          <w:marRight w:val="0"/>
          <w:marTop w:val="0"/>
          <w:marBottom w:val="0"/>
          <w:divBdr>
            <w:top w:val="none" w:sz="0" w:space="0" w:color="auto"/>
            <w:left w:val="none" w:sz="0" w:space="0" w:color="auto"/>
            <w:bottom w:val="none" w:sz="0" w:space="0" w:color="auto"/>
            <w:right w:val="none" w:sz="0" w:space="0" w:color="auto"/>
          </w:divBdr>
          <w:divsChild>
            <w:div w:id="261888274">
              <w:marLeft w:val="0"/>
              <w:marRight w:val="0"/>
              <w:marTop w:val="0"/>
              <w:marBottom w:val="0"/>
              <w:divBdr>
                <w:top w:val="none" w:sz="0" w:space="0" w:color="auto"/>
                <w:left w:val="none" w:sz="0" w:space="0" w:color="auto"/>
                <w:bottom w:val="none" w:sz="0" w:space="0" w:color="auto"/>
                <w:right w:val="none" w:sz="0" w:space="0" w:color="auto"/>
              </w:divBdr>
            </w:div>
          </w:divsChild>
        </w:div>
        <w:div w:id="997615570">
          <w:marLeft w:val="0"/>
          <w:marRight w:val="0"/>
          <w:marTop w:val="0"/>
          <w:marBottom w:val="0"/>
          <w:divBdr>
            <w:top w:val="none" w:sz="0" w:space="0" w:color="auto"/>
            <w:left w:val="none" w:sz="0" w:space="0" w:color="auto"/>
            <w:bottom w:val="none" w:sz="0" w:space="0" w:color="auto"/>
            <w:right w:val="none" w:sz="0" w:space="0" w:color="auto"/>
          </w:divBdr>
          <w:divsChild>
            <w:div w:id="1095977954">
              <w:marLeft w:val="0"/>
              <w:marRight w:val="0"/>
              <w:marTop w:val="0"/>
              <w:marBottom w:val="0"/>
              <w:divBdr>
                <w:top w:val="none" w:sz="0" w:space="0" w:color="auto"/>
                <w:left w:val="none" w:sz="0" w:space="0" w:color="auto"/>
                <w:bottom w:val="none" w:sz="0" w:space="0" w:color="auto"/>
                <w:right w:val="none" w:sz="0" w:space="0" w:color="auto"/>
              </w:divBdr>
            </w:div>
          </w:divsChild>
        </w:div>
        <w:div w:id="1465465194">
          <w:marLeft w:val="0"/>
          <w:marRight w:val="0"/>
          <w:marTop w:val="0"/>
          <w:marBottom w:val="0"/>
          <w:divBdr>
            <w:top w:val="none" w:sz="0" w:space="0" w:color="auto"/>
            <w:left w:val="none" w:sz="0" w:space="0" w:color="auto"/>
            <w:bottom w:val="none" w:sz="0" w:space="0" w:color="auto"/>
            <w:right w:val="none" w:sz="0" w:space="0" w:color="auto"/>
          </w:divBdr>
          <w:divsChild>
            <w:div w:id="107050932">
              <w:marLeft w:val="0"/>
              <w:marRight w:val="0"/>
              <w:marTop w:val="0"/>
              <w:marBottom w:val="0"/>
              <w:divBdr>
                <w:top w:val="none" w:sz="0" w:space="0" w:color="auto"/>
                <w:left w:val="none" w:sz="0" w:space="0" w:color="auto"/>
                <w:bottom w:val="none" w:sz="0" w:space="0" w:color="auto"/>
                <w:right w:val="none" w:sz="0" w:space="0" w:color="auto"/>
              </w:divBdr>
            </w:div>
          </w:divsChild>
        </w:div>
        <w:div w:id="1317298472">
          <w:marLeft w:val="0"/>
          <w:marRight w:val="0"/>
          <w:marTop w:val="0"/>
          <w:marBottom w:val="0"/>
          <w:divBdr>
            <w:top w:val="none" w:sz="0" w:space="0" w:color="auto"/>
            <w:left w:val="none" w:sz="0" w:space="0" w:color="auto"/>
            <w:bottom w:val="none" w:sz="0" w:space="0" w:color="auto"/>
            <w:right w:val="none" w:sz="0" w:space="0" w:color="auto"/>
          </w:divBdr>
          <w:divsChild>
            <w:div w:id="1039935292">
              <w:marLeft w:val="0"/>
              <w:marRight w:val="0"/>
              <w:marTop w:val="0"/>
              <w:marBottom w:val="0"/>
              <w:divBdr>
                <w:top w:val="none" w:sz="0" w:space="0" w:color="auto"/>
                <w:left w:val="none" w:sz="0" w:space="0" w:color="auto"/>
                <w:bottom w:val="none" w:sz="0" w:space="0" w:color="auto"/>
                <w:right w:val="none" w:sz="0" w:space="0" w:color="auto"/>
              </w:divBdr>
            </w:div>
          </w:divsChild>
        </w:div>
        <w:div w:id="1547789565">
          <w:marLeft w:val="0"/>
          <w:marRight w:val="0"/>
          <w:marTop w:val="0"/>
          <w:marBottom w:val="0"/>
          <w:divBdr>
            <w:top w:val="none" w:sz="0" w:space="0" w:color="auto"/>
            <w:left w:val="none" w:sz="0" w:space="0" w:color="auto"/>
            <w:bottom w:val="none" w:sz="0" w:space="0" w:color="auto"/>
            <w:right w:val="none" w:sz="0" w:space="0" w:color="auto"/>
          </w:divBdr>
          <w:divsChild>
            <w:div w:id="1766657464">
              <w:marLeft w:val="0"/>
              <w:marRight w:val="0"/>
              <w:marTop w:val="0"/>
              <w:marBottom w:val="0"/>
              <w:divBdr>
                <w:top w:val="none" w:sz="0" w:space="0" w:color="auto"/>
                <w:left w:val="none" w:sz="0" w:space="0" w:color="auto"/>
                <w:bottom w:val="none" w:sz="0" w:space="0" w:color="auto"/>
                <w:right w:val="none" w:sz="0" w:space="0" w:color="auto"/>
              </w:divBdr>
            </w:div>
          </w:divsChild>
        </w:div>
        <w:div w:id="2000187540">
          <w:marLeft w:val="0"/>
          <w:marRight w:val="0"/>
          <w:marTop w:val="0"/>
          <w:marBottom w:val="0"/>
          <w:divBdr>
            <w:top w:val="none" w:sz="0" w:space="0" w:color="auto"/>
            <w:left w:val="none" w:sz="0" w:space="0" w:color="auto"/>
            <w:bottom w:val="none" w:sz="0" w:space="0" w:color="auto"/>
            <w:right w:val="none" w:sz="0" w:space="0" w:color="auto"/>
          </w:divBdr>
          <w:divsChild>
            <w:div w:id="1907445875">
              <w:marLeft w:val="0"/>
              <w:marRight w:val="0"/>
              <w:marTop w:val="0"/>
              <w:marBottom w:val="0"/>
              <w:divBdr>
                <w:top w:val="none" w:sz="0" w:space="0" w:color="auto"/>
                <w:left w:val="none" w:sz="0" w:space="0" w:color="auto"/>
                <w:bottom w:val="none" w:sz="0" w:space="0" w:color="auto"/>
                <w:right w:val="none" w:sz="0" w:space="0" w:color="auto"/>
              </w:divBdr>
            </w:div>
          </w:divsChild>
        </w:div>
        <w:div w:id="884948415">
          <w:marLeft w:val="0"/>
          <w:marRight w:val="0"/>
          <w:marTop w:val="0"/>
          <w:marBottom w:val="0"/>
          <w:divBdr>
            <w:top w:val="none" w:sz="0" w:space="0" w:color="auto"/>
            <w:left w:val="none" w:sz="0" w:space="0" w:color="auto"/>
            <w:bottom w:val="none" w:sz="0" w:space="0" w:color="auto"/>
            <w:right w:val="none" w:sz="0" w:space="0" w:color="auto"/>
          </w:divBdr>
          <w:divsChild>
            <w:div w:id="2122609617">
              <w:marLeft w:val="0"/>
              <w:marRight w:val="0"/>
              <w:marTop w:val="0"/>
              <w:marBottom w:val="0"/>
              <w:divBdr>
                <w:top w:val="none" w:sz="0" w:space="0" w:color="auto"/>
                <w:left w:val="none" w:sz="0" w:space="0" w:color="auto"/>
                <w:bottom w:val="none" w:sz="0" w:space="0" w:color="auto"/>
                <w:right w:val="none" w:sz="0" w:space="0" w:color="auto"/>
              </w:divBdr>
            </w:div>
          </w:divsChild>
        </w:div>
        <w:div w:id="1186750413">
          <w:marLeft w:val="0"/>
          <w:marRight w:val="0"/>
          <w:marTop w:val="0"/>
          <w:marBottom w:val="0"/>
          <w:divBdr>
            <w:top w:val="none" w:sz="0" w:space="0" w:color="auto"/>
            <w:left w:val="none" w:sz="0" w:space="0" w:color="auto"/>
            <w:bottom w:val="none" w:sz="0" w:space="0" w:color="auto"/>
            <w:right w:val="none" w:sz="0" w:space="0" w:color="auto"/>
          </w:divBdr>
          <w:divsChild>
            <w:div w:id="1786340150">
              <w:marLeft w:val="0"/>
              <w:marRight w:val="0"/>
              <w:marTop w:val="0"/>
              <w:marBottom w:val="0"/>
              <w:divBdr>
                <w:top w:val="none" w:sz="0" w:space="0" w:color="auto"/>
                <w:left w:val="none" w:sz="0" w:space="0" w:color="auto"/>
                <w:bottom w:val="none" w:sz="0" w:space="0" w:color="auto"/>
                <w:right w:val="none" w:sz="0" w:space="0" w:color="auto"/>
              </w:divBdr>
            </w:div>
            <w:div w:id="1079642699">
              <w:marLeft w:val="0"/>
              <w:marRight w:val="0"/>
              <w:marTop w:val="0"/>
              <w:marBottom w:val="0"/>
              <w:divBdr>
                <w:top w:val="none" w:sz="0" w:space="0" w:color="auto"/>
                <w:left w:val="none" w:sz="0" w:space="0" w:color="auto"/>
                <w:bottom w:val="none" w:sz="0" w:space="0" w:color="auto"/>
                <w:right w:val="none" w:sz="0" w:space="0" w:color="auto"/>
              </w:divBdr>
            </w:div>
            <w:div w:id="1639187671">
              <w:marLeft w:val="0"/>
              <w:marRight w:val="0"/>
              <w:marTop w:val="0"/>
              <w:marBottom w:val="0"/>
              <w:divBdr>
                <w:top w:val="none" w:sz="0" w:space="0" w:color="auto"/>
                <w:left w:val="none" w:sz="0" w:space="0" w:color="auto"/>
                <w:bottom w:val="none" w:sz="0" w:space="0" w:color="auto"/>
                <w:right w:val="none" w:sz="0" w:space="0" w:color="auto"/>
              </w:divBdr>
            </w:div>
            <w:div w:id="1059864396">
              <w:marLeft w:val="0"/>
              <w:marRight w:val="0"/>
              <w:marTop w:val="0"/>
              <w:marBottom w:val="0"/>
              <w:divBdr>
                <w:top w:val="none" w:sz="0" w:space="0" w:color="auto"/>
                <w:left w:val="none" w:sz="0" w:space="0" w:color="auto"/>
                <w:bottom w:val="none" w:sz="0" w:space="0" w:color="auto"/>
                <w:right w:val="none" w:sz="0" w:space="0" w:color="auto"/>
              </w:divBdr>
            </w:div>
            <w:div w:id="1680813160">
              <w:marLeft w:val="0"/>
              <w:marRight w:val="0"/>
              <w:marTop w:val="0"/>
              <w:marBottom w:val="0"/>
              <w:divBdr>
                <w:top w:val="none" w:sz="0" w:space="0" w:color="auto"/>
                <w:left w:val="none" w:sz="0" w:space="0" w:color="auto"/>
                <w:bottom w:val="none" w:sz="0" w:space="0" w:color="auto"/>
                <w:right w:val="none" w:sz="0" w:space="0" w:color="auto"/>
              </w:divBdr>
            </w:div>
            <w:div w:id="419256703">
              <w:marLeft w:val="0"/>
              <w:marRight w:val="0"/>
              <w:marTop w:val="0"/>
              <w:marBottom w:val="0"/>
              <w:divBdr>
                <w:top w:val="none" w:sz="0" w:space="0" w:color="auto"/>
                <w:left w:val="none" w:sz="0" w:space="0" w:color="auto"/>
                <w:bottom w:val="none" w:sz="0" w:space="0" w:color="auto"/>
                <w:right w:val="none" w:sz="0" w:space="0" w:color="auto"/>
              </w:divBdr>
            </w:div>
            <w:div w:id="36398114">
              <w:marLeft w:val="0"/>
              <w:marRight w:val="0"/>
              <w:marTop w:val="0"/>
              <w:marBottom w:val="0"/>
              <w:divBdr>
                <w:top w:val="none" w:sz="0" w:space="0" w:color="auto"/>
                <w:left w:val="none" w:sz="0" w:space="0" w:color="auto"/>
                <w:bottom w:val="none" w:sz="0" w:space="0" w:color="auto"/>
                <w:right w:val="none" w:sz="0" w:space="0" w:color="auto"/>
              </w:divBdr>
            </w:div>
            <w:div w:id="120542275">
              <w:marLeft w:val="0"/>
              <w:marRight w:val="0"/>
              <w:marTop w:val="0"/>
              <w:marBottom w:val="0"/>
              <w:divBdr>
                <w:top w:val="none" w:sz="0" w:space="0" w:color="auto"/>
                <w:left w:val="none" w:sz="0" w:space="0" w:color="auto"/>
                <w:bottom w:val="none" w:sz="0" w:space="0" w:color="auto"/>
                <w:right w:val="none" w:sz="0" w:space="0" w:color="auto"/>
              </w:divBdr>
            </w:div>
            <w:div w:id="792601744">
              <w:marLeft w:val="0"/>
              <w:marRight w:val="0"/>
              <w:marTop w:val="0"/>
              <w:marBottom w:val="0"/>
              <w:divBdr>
                <w:top w:val="none" w:sz="0" w:space="0" w:color="auto"/>
                <w:left w:val="none" w:sz="0" w:space="0" w:color="auto"/>
                <w:bottom w:val="none" w:sz="0" w:space="0" w:color="auto"/>
                <w:right w:val="none" w:sz="0" w:space="0" w:color="auto"/>
              </w:divBdr>
            </w:div>
            <w:div w:id="707224274">
              <w:marLeft w:val="0"/>
              <w:marRight w:val="0"/>
              <w:marTop w:val="0"/>
              <w:marBottom w:val="0"/>
              <w:divBdr>
                <w:top w:val="none" w:sz="0" w:space="0" w:color="auto"/>
                <w:left w:val="none" w:sz="0" w:space="0" w:color="auto"/>
                <w:bottom w:val="none" w:sz="0" w:space="0" w:color="auto"/>
                <w:right w:val="none" w:sz="0" w:space="0" w:color="auto"/>
              </w:divBdr>
            </w:div>
            <w:div w:id="847522105">
              <w:marLeft w:val="0"/>
              <w:marRight w:val="0"/>
              <w:marTop w:val="0"/>
              <w:marBottom w:val="0"/>
              <w:divBdr>
                <w:top w:val="none" w:sz="0" w:space="0" w:color="auto"/>
                <w:left w:val="none" w:sz="0" w:space="0" w:color="auto"/>
                <w:bottom w:val="none" w:sz="0" w:space="0" w:color="auto"/>
                <w:right w:val="none" w:sz="0" w:space="0" w:color="auto"/>
              </w:divBdr>
            </w:div>
            <w:div w:id="276714031">
              <w:marLeft w:val="0"/>
              <w:marRight w:val="0"/>
              <w:marTop w:val="0"/>
              <w:marBottom w:val="0"/>
              <w:divBdr>
                <w:top w:val="none" w:sz="0" w:space="0" w:color="auto"/>
                <w:left w:val="none" w:sz="0" w:space="0" w:color="auto"/>
                <w:bottom w:val="none" w:sz="0" w:space="0" w:color="auto"/>
                <w:right w:val="none" w:sz="0" w:space="0" w:color="auto"/>
              </w:divBdr>
            </w:div>
            <w:div w:id="27685904">
              <w:marLeft w:val="0"/>
              <w:marRight w:val="0"/>
              <w:marTop w:val="0"/>
              <w:marBottom w:val="0"/>
              <w:divBdr>
                <w:top w:val="none" w:sz="0" w:space="0" w:color="auto"/>
                <w:left w:val="none" w:sz="0" w:space="0" w:color="auto"/>
                <w:bottom w:val="none" w:sz="0" w:space="0" w:color="auto"/>
                <w:right w:val="none" w:sz="0" w:space="0" w:color="auto"/>
              </w:divBdr>
            </w:div>
            <w:div w:id="630205865">
              <w:marLeft w:val="0"/>
              <w:marRight w:val="0"/>
              <w:marTop w:val="0"/>
              <w:marBottom w:val="0"/>
              <w:divBdr>
                <w:top w:val="none" w:sz="0" w:space="0" w:color="auto"/>
                <w:left w:val="none" w:sz="0" w:space="0" w:color="auto"/>
                <w:bottom w:val="none" w:sz="0" w:space="0" w:color="auto"/>
                <w:right w:val="none" w:sz="0" w:space="0" w:color="auto"/>
              </w:divBdr>
            </w:div>
          </w:divsChild>
        </w:div>
        <w:div w:id="487331563">
          <w:marLeft w:val="0"/>
          <w:marRight w:val="0"/>
          <w:marTop w:val="0"/>
          <w:marBottom w:val="0"/>
          <w:divBdr>
            <w:top w:val="none" w:sz="0" w:space="0" w:color="auto"/>
            <w:left w:val="none" w:sz="0" w:space="0" w:color="auto"/>
            <w:bottom w:val="none" w:sz="0" w:space="0" w:color="auto"/>
            <w:right w:val="none" w:sz="0" w:space="0" w:color="auto"/>
          </w:divBdr>
          <w:divsChild>
            <w:div w:id="1586038668">
              <w:marLeft w:val="0"/>
              <w:marRight w:val="0"/>
              <w:marTop w:val="0"/>
              <w:marBottom w:val="0"/>
              <w:divBdr>
                <w:top w:val="none" w:sz="0" w:space="0" w:color="auto"/>
                <w:left w:val="none" w:sz="0" w:space="0" w:color="auto"/>
                <w:bottom w:val="none" w:sz="0" w:space="0" w:color="auto"/>
                <w:right w:val="none" w:sz="0" w:space="0" w:color="auto"/>
              </w:divBdr>
            </w:div>
          </w:divsChild>
        </w:div>
        <w:div w:id="1319573592">
          <w:marLeft w:val="0"/>
          <w:marRight w:val="0"/>
          <w:marTop w:val="0"/>
          <w:marBottom w:val="0"/>
          <w:divBdr>
            <w:top w:val="none" w:sz="0" w:space="0" w:color="auto"/>
            <w:left w:val="none" w:sz="0" w:space="0" w:color="auto"/>
            <w:bottom w:val="none" w:sz="0" w:space="0" w:color="auto"/>
            <w:right w:val="none" w:sz="0" w:space="0" w:color="auto"/>
          </w:divBdr>
          <w:divsChild>
            <w:div w:id="1197815073">
              <w:marLeft w:val="0"/>
              <w:marRight w:val="0"/>
              <w:marTop w:val="0"/>
              <w:marBottom w:val="0"/>
              <w:divBdr>
                <w:top w:val="none" w:sz="0" w:space="0" w:color="auto"/>
                <w:left w:val="none" w:sz="0" w:space="0" w:color="auto"/>
                <w:bottom w:val="none" w:sz="0" w:space="0" w:color="auto"/>
                <w:right w:val="none" w:sz="0" w:space="0" w:color="auto"/>
              </w:divBdr>
            </w:div>
          </w:divsChild>
        </w:div>
        <w:div w:id="1992174704">
          <w:marLeft w:val="0"/>
          <w:marRight w:val="0"/>
          <w:marTop w:val="0"/>
          <w:marBottom w:val="0"/>
          <w:divBdr>
            <w:top w:val="none" w:sz="0" w:space="0" w:color="auto"/>
            <w:left w:val="none" w:sz="0" w:space="0" w:color="auto"/>
            <w:bottom w:val="none" w:sz="0" w:space="0" w:color="auto"/>
            <w:right w:val="none" w:sz="0" w:space="0" w:color="auto"/>
          </w:divBdr>
          <w:divsChild>
            <w:div w:id="1901284801">
              <w:marLeft w:val="0"/>
              <w:marRight w:val="0"/>
              <w:marTop w:val="0"/>
              <w:marBottom w:val="0"/>
              <w:divBdr>
                <w:top w:val="none" w:sz="0" w:space="0" w:color="auto"/>
                <w:left w:val="none" w:sz="0" w:space="0" w:color="auto"/>
                <w:bottom w:val="none" w:sz="0" w:space="0" w:color="auto"/>
                <w:right w:val="none" w:sz="0" w:space="0" w:color="auto"/>
              </w:divBdr>
            </w:div>
            <w:div w:id="59014051">
              <w:marLeft w:val="0"/>
              <w:marRight w:val="0"/>
              <w:marTop w:val="0"/>
              <w:marBottom w:val="0"/>
              <w:divBdr>
                <w:top w:val="none" w:sz="0" w:space="0" w:color="auto"/>
                <w:left w:val="none" w:sz="0" w:space="0" w:color="auto"/>
                <w:bottom w:val="none" w:sz="0" w:space="0" w:color="auto"/>
                <w:right w:val="none" w:sz="0" w:space="0" w:color="auto"/>
              </w:divBdr>
            </w:div>
            <w:div w:id="1175221830">
              <w:marLeft w:val="0"/>
              <w:marRight w:val="0"/>
              <w:marTop w:val="0"/>
              <w:marBottom w:val="0"/>
              <w:divBdr>
                <w:top w:val="none" w:sz="0" w:space="0" w:color="auto"/>
                <w:left w:val="none" w:sz="0" w:space="0" w:color="auto"/>
                <w:bottom w:val="none" w:sz="0" w:space="0" w:color="auto"/>
                <w:right w:val="none" w:sz="0" w:space="0" w:color="auto"/>
              </w:divBdr>
            </w:div>
            <w:div w:id="141629619">
              <w:marLeft w:val="0"/>
              <w:marRight w:val="0"/>
              <w:marTop w:val="0"/>
              <w:marBottom w:val="0"/>
              <w:divBdr>
                <w:top w:val="none" w:sz="0" w:space="0" w:color="auto"/>
                <w:left w:val="none" w:sz="0" w:space="0" w:color="auto"/>
                <w:bottom w:val="none" w:sz="0" w:space="0" w:color="auto"/>
                <w:right w:val="none" w:sz="0" w:space="0" w:color="auto"/>
              </w:divBdr>
            </w:div>
            <w:div w:id="236940932">
              <w:marLeft w:val="0"/>
              <w:marRight w:val="0"/>
              <w:marTop w:val="0"/>
              <w:marBottom w:val="0"/>
              <w:divBdr>
                <w:top w:val="none" w:sz="0" w:space="0" w:color="auto"/>
                <w:left w:val="none" w:sz="0" w:space="0" w:color="auto"/>
                <w:bottom w:val="none" w:sz="0" w:space="0" w:color="auto"/>
                <w:right w:val="none" w:sz="0" w:space="0" w:color="auto"/>
              </w:divBdr>
            </w:div>
            <w:div w:id="1607885111">
              <w:marLeft w:val="0"/>
              <w:marRight w:val="0"/>
              <w:marTop w:val="0"/>
              <w:marBottom w:val="0"/>
              <w:divBdr>
                <w:top w:val="none" w:sz="0" w:space="0" w:color="auto"/>
                <w:left w:val="none" w:sz="0" w:space="0" w:color="auto"/>
                <w:bottom w:val="none" w:sz="0" w:space="0" w:color="auto"/>
                <w:right w:val="none" w:sz="0" w:space="0" w:color="auto"/>
              </w:divBdr>
            </w:div>
            <w:div w:id="690448859">
              <w:marLeft w:val="0"/>
              <w:marRight w:val="0"/>
              <w:marTop w:val="0"/>
              <w:marBottom w:val="0"/>
              <w:divBdr>
                <w:top w:val="none" w:sz="0" w:space="0" w:color="auto"/>
                <w:left w:val="none" w:sz="0" w:space="0" w:color="auto"/>
                <w:bottom w:val="none" w:sz="0" w:space="0" w:color="auto"/>
                <w:right w:val="none" w:sz="0" w:space="0" w:color="auto"/>
              </w:divBdr>
            </w:div>
            <w:div w:id="744113475">
              <w:marLeft w:val="0"/>
              <w:marRight w:val="0"/>
              <w:marTop w:val="0"/>
              <w:marBottom w:val="0"/>
              <w:divBdr>
                <w:top w:val="none" w:sz="0" w:space="0" w:color="auto"/>
                <w:left w:val="none" w:sz="0" w:space="0" w:color="auto"/>
                <w:bottom w:val="none" w:sz="0" w:space="0" w:color="auto"/>
                <w:right w:val="none" w:sz="0" w:space="0" w:color="auto"/>
              </w:divBdr>
            </w:div>
            <w:div w:id="652610187">
              <w:marLeft w:val="0"/>
              <w:marRight w:val="0"/>
              <w:marTop w:val="0"/>
              <w:marBottom w:val="0"/>
              <w:divBdr>
                <w:top w:val="none" w:sz="0" w:space="0" w:color="auto"/>
                <w:left w:val="none" w:sz="0" w:space="0" w:color="auto"/>
                <w:bottom w:val="none" w:sz="0" w:space="0" w:color="auto"/>
                <w:right w:val="none" w:sz="0" w:space="0" w:color="auto"/>
              </w:divBdr>
            </w:div>
            <w:div w:id="1893880141">
              <w:marLeft w:val="0"/>
              <w:marRight w:val="0"/>
              <w:marTop w:val="0"/>
              <w:marBottom w:val="0"/>
              <w:divBdr>
                <w:top w:val="none" w:sz="0" w:space="0" w:color="auto"/>
                <w:left w:val="none" w:sz="0" w:space="0" w:color="auto"/>
                <w:bottom w:val="none" w:sz="0" w:space="0" w:color="auto"/>
                <w:right w:val="none" w:sz="0" w:space="0" w:color="auto"/>
              </w:divBdr>
            </w:div>
            <w:div w:id="594753044">
              <w:marLeft w:val="0"/>
              <w:marRight w:val="0"/>
              <w:marTop w:val="0"/>
              <w:marBottom w:val="0"/>
              <w:divBdr>
                <w:top w:val="none" w:sz="0" w:space="0" w:color="auto"/>
                <w:left w:val="none" w:sz="0" w:space="0" w:color="auto"/>
                <w:bottom w:val="none" w:sz="0" w:space="0" w:color="auto"/>
                <w:right w:val="none" w:sz="0" w:space="0" w:color="auto"/>
              </w:divBdr>
            </w:div>
            <w:div w:id="711151156">
              <w:marLeft w:val="0"/>
              <w:marRight w:val="0"/>
              <w:marTop w:val="0"/>
              <w:marBottom w:val="0"/>
              <w:divBdr>
                <w:top w:val="none" w:sz="0" w:space="0" w:color="auto"/>
                <w:left w:val="none" w:sz="0" w:space="0" w:color="auto"/>
                <w:bottom w:val="none" w:sz="0" w:space="0" w:color="auto"/>
                <w:right w:val="none" w:sz="0" w:space="0" w:color="auto"/>
              </w:divBdr>
            </w:div>
            <w:div w:id="1352485444">
              <w:marLeft w:val="0"/>
              <w:marRight w:val="0"/>
              <w:marTop w:val="0"/>
              <w:marBottom w:val="0"/>
              <w:divBdr>
                <w:top w:val="none" w:sz="0" w:space="0" w:color="auto"/>
                <w:left w:val="none" w:sz="0" w:space="0" w:color="auto"/>
                <w:bottom w:val="none" w:sz="0" w:space="0" w:color="auto"/>
                <w:right w:val="none" w:sz="0" w:space="0" w:color="auto"/>
              </w:divBdr>
            </w:div>
            <w:div w:id="1126511061">
              <w:marLeft w:val="0"/>
              <w:marRight w:val="0"/>
              <w:marTop w:val="0"/>
              <w:marBottom w:val="0"/>
              <w:divBdr>
                <w:top w:val="none" w:sz="0" w:space="0" w:color="auto"/>
                <w:left w:val="none" w:sz="0" w:space="0" w:color="auto"/>
                <w:bottom w:val="none" w:sz="0" w:space="0" w:color="auto"/>
                <w:right w:val="none" w:sz="0" w:space="0" w:color="auto"/>
              </w:divBdr>
            </w:div>
            <w:div w:id="1050692998">
              <w:marLeft w:val="0"/>
              <w:marRight w:val="0"/>
              <w:marTop w:val="0"/>
              <w:marBottom w:val="0"/>
              <w:divBdr>
                <w:top w:val="none" w:sz="0" w:space="0" w:color="auto"/>
                <w:left w:val="none" w:sz="0" w:space="0" w:color="auto"/>
                <w:bottom w:val="none" w:sz="0" w:space="0" w:color="auto"/>
                <w:right w:val="none" w:sz="0" w:space="0" w:color="auto"/>
              </w:divBdr>
            </w:div>
            <w:div w:id="1004279311">
              <w:marLeft w:val="0"/>
              <w:marRight w:val="0"/>
              <w:marTop w:val="0"/>
              <w:marBottom w:val="0"/>
              <w:divBdr>
                <w:top w:val="none" w:sz="0" w:space="0" w:color="auto"/>
                <w:left w:val="none" w:sz="0" w:space="0" w:color="auto"/>
                <w:bottom w:val="none" w:sz="0" w:space="0" w:color="auto"/>
                <w:right w:val="none" w:sz="0" w:space="0" w:color="auto"/>
              </w:divBdr>
            </w:div>
            <w:div w:id="1330401702">
              <w:marLeft w:val="0"/>
              <w:marRight w:val="0"/>
              <w:marTop w:val="0"/>
              <w:marBottom w:val="0"/>
              <w:divBdr>
                <w:top w:val="none" w:sz="0" w:space="0" w:color="auto"/>
                <w:left w:val="none" w:sz="0" w:space="0" w:color="auto"/>
                <w:bottom w:val="none" w:sz="0" w:space="0" w:color="auto"/>
                <w:right w:val="none" w:sz="0" w:space="0" w:color="auto"/>
              </w:divBdr>
            </w:div>
            <w:div w:id="1402582">
              <w:marLeft w:val="0"/>
              <w:marRight w:val="0"/>
              <w:marTop w:val="0"/>
              <w:marBottom w:val="0"/>
              <w:divBdr>
                <w:top w:val="none" w:sz="0" w:space="0" w:color="auto"/>
                <w:left w:val="none" w:sz="0" w:space="0" w:color="auto"/>
                <w:bottom w:val="none" w:sz="0" w:space="0" w:color="auto"/>
                <w:right w:val="none" w:sz="0" w:space="0" w:color="auto"/>
              </w:divBdr>
            </w:div>
            <w:div w:id="9546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60268">
      <w:bodyDiv w:val="1"/>
      <w:marLeft w:val="0"/>
      <w:marRight w:val="0"/>
      <w:marTop w:val="0"/>
      <w:marBottom w:val="0"/>
      <w:divBdr>
        <w:top w:val="none" w:sz="0" w:space="0" w:color="auto"/>
        <w:left w:val="none" w:sz="0" w:space="0" w:color="auto"/>
        <w:bottom w:val="none" w:sz="0" w:space="0" w:color="auto"/>
        <w:right w:val="none" w:sz="0" w:space="0" w:color="auto"/>
      </w:divBdr>
      <w:divsChild>
        <w:div w:id="98373222">
          <w:marLeft w:val="0"/>
          <w:marRight w:val="0"/>
          <w:marTop w:val="0"/>
          <w:marBottom w:val="0"/>
          <w:divBdr>
            <w:top w:val="none" w:sz="0" w:space="0" w:color="auto"/>
            <w:left w:val="none" w:sz="0" w:space="0" w:color="auto"/>
            <w:bottom w:val="none" w:sz="0" w:space="0" w:color="auto"/>
            <w:right w:val="none" w:sz="0" w:space="0" w:color="auto"/>
          </w:divBdr>
          <w:divsChild>
            <w:div w:id="893346279">
              <w:marLeft w:val="0"/>
              <w:marRight w:val="0"/>
              <w:marTop w:val="0"/>
              <w:marBottom w:val="0"/>
              <w:divBdr>
                <w:top w:val="none" w:sz="0" w:space="0" w:color="auto"/>
                <w:left w:val="none" w:sz="0" w:space="0" w:color="auto"/>
                <w:bottom w:val="none" w:sz="0" w:space="0" w:color="auto"/>
                <w:right w:val="none" w:sz="0" w:space="0" w:color="auto"/>
              </w:divBdr>
            </w:div>
          </w:divsChild>
        </w:div>
        <w:div w:id="1443109998">
          <w:marLeft w:val="0"/>
          <w:marRight w:val="0"/>
          <w:marTop w:val="0"/>
          <w:marBottom w:val="0"/>
          <w:divBdr>
            <w:top w:val="none" w:sz="0" w:space="0" w:color="auto"/>
            <w:left w:val="none" w:sz="0" w:space="0" w:color="auto"/>
            <w:bottom w:val="none" w:sz="0" w:space="0" w:color="auto"/>
            <w:right w:val="none" w:sz="0" w:space="0" w:color="auto"/>
          </w:divBdr>
          <w:divsChild>
            <w:div w:id="2116173147">
              <w:marLeft w:val="0"/>
              <w:marRight w:val="0"/>
              <w:marTop w:val="0"/>
              <w:marBottom w:val="0"/>
              <w:divBdr>
                <w:top w:val="none" w:sz="0" w:space="0" w:color="auto"/>
                <w:left w:val="none" w:sz="0" w:space="0" w:color="auto"/>
                <w:bottom w:val="none" w:sz="0" w:space="0" w:color="auto"/>
                <w:right w:val="none" w:sz="0" w:space="0" w:color="auto"/>
              </w:divBdr>
            </w:div>
          </w:divsChild>
        </w:div>
        <w:div w:id="467479621">
          <w:marLeft w:val="0"/>
          <w:marRight w:val="0"/>
          <w:marTop w:val="0"/>
          <w:marBottom w:val="0"/>
          <w:divBdr>
            <w:top w:val="none" w:sz="0" w:space="0" w:color="auto"/>
            <w:left w:val="none" w:sz="0" w:space="0" w:color="auto"/>
            <w:bottom w:val="none" w:sz="0" w:space="0" w:color="auto"/>
            <w:right w:val="none" w:sz="0" w:space="0" w:color="auto"/>
          </w:divBdr>
          <w:divsChild>
            <w:div w:id="919676164">
              <w:marLeft w:val="0"/>
              <w:marRight w:val="0"/>
              <w:marTop w:val="0"/>
              <w:marBottom w:val="0"/>
              <w:divBdr>
                <w:top w:val="none" w:sz="0" w:space="0" w:color="auto"/>
                <w:left w:val="none" w:sz="0" w:space="0" w:color="auto"/>
                <w:bottom w:val="none" w:sz="0" w:space="0" w:color="auto"/>
                <w:right w:val="none" w:sz="0" w:space="0" w:color="auto"/>
              </w:divBdr>
            </w:div>
          </w:divsChild>
        </w:div>
        <w:div w:id="1591236996">
          <w:marLeft w:val="0"/>
          <w:marRight w:val="0"/>
          <w:marTop w:val="0"/>
          <w:marBottom w:val="0"/>
          <w:divBdr>
            <w:top w:val="none" w:sz="0" w:space="0" w:color="auto"/>
            <w:left w:val="none" w:sz="0" w:space="0" w:color="auto"/>
            <w:bottom w:val="none" w:sz="0" w:space="0" w:color="auto"/>
            <w:right w:val="none" w:sz="0" w:space="0" w:color="auto"/>
          </w:divBdr>
          <w:divsChild>
            <w:div w:id="2009945677">
              <w:marLeft w:val="0"/>
              <w:marRight w:val="0"/>
              <w:marTop w:val="0"/>
              <w:marBottom w:val="0"/>
              <w:divBdr>
                <w:top w:val="none" w:sz="0" w:space="0" w:color="auto"/>
                <w:left w:val="none" w:sz="0" w:space="0" w:color="auto"/>
                <w:bottom w:val="none" w:sz="0" w:space="0" w:color="auto"/>
                <w:right w:val="none" w:sz="0" w:space="0" w:color="auto"/>
              </w:divBdr>
            </w:div>
          </w:divsChild>
        </w:div>
        <w:div w:id="2096247432">
          <w:marLeft w:val="0"/>
          <w:marRight w:val="0"/>
          <w:marTop w:val="0"/>
          <w:marBottom w:val="0"/>
          <w:divBdr>
            <w:top w:val="none" w:sz="0" w:space="0" w:color="auto"/>
            <w:left w:val="none" w:sz="0" w:space="0" w:color="auto"/>
            <w:bottom w:val="none" w:sz="0" w:space="0" w:color="auto"/>
            <w:right w:val="none" w:sz="0" w:space="0" w:color="auto"/>
          </w:divBdr>
          <w:divsChild>
            <w:div w:id="822814936">
              <w:marLeft w:val="0"/>
              <w:marRight w:val="0"/>
              <w:marTop w:val="0"/>
              <w:marBottom w:val="0"/>
              <w:divBdr>
                <w:top w:val="none" w:sz="0" w:space="0" w:color="auto"/>
                <w:left w:val="none" w:sz="0" w:space="0" w:color="auto"/>
                <w:bottom w:val="none" w:sz="0" w:space="0" w:color="auto"/>
                <w:right w:val="none" w:sz="0" w:space="0" w:color="auto"/>
              </w:divBdr>
            </w:div>
          </w:divsChild>
        </w:div>
        <w:div w:id="10766269">
          <w:marLeft w:val="0"/>
          <w:marRight w:val="0"/>
          <w:marTop w:val="0"/>
          <w:marBottom w:val="0"/>
          <w:divBdr>
            <w:top w:val="none" w:sz="0" w:space="0" w:color="auto"/>
            <w:left w:val="none" w:sz="0" w:space="0" w:color="auto"/>
            <w:bottom w:val="none" w:sz="0" w:space="0" w:color="auto"/>
            <w:right w:val="none" w:sz="0" w:space="0" w:color="auto"/>
          </w:divBdr>
          <w:divsChild>
            <w:div w:id="666786485">
              <w:marLeft w:val="0"/>
              <w:marRight w:val="0"/>
              <w:marTop w:val="0"/>
              <w:marBottom w:val="0"/>
              <w:divBdr>
                <w:top w:val="none" w:sz="0" w:space="0" w:color="auto"/>
                <w:left w:val="none" w:sz="0" w:space="0" w:color="auto"/>
                <w:bottom w:val="none" w:sz="0" w:space="0" w:color="auto"/>
                <w:right w:val="none" w:sz="0" w:space="0" w:color="auto"/>
              </w:divBdr>
            </w:div>
          </w:divsChild>
        </w:div>
        <w:div w:id="1653018150">
          <w:marLeft w:val="0"/>
          <w:marRight w:val="0"/>
          <w:marTop w:val="0"/>
          <w:marBottom w:val="0"/>
          <w:divBdr>
            <w:top w:val="none" w:sz="0" w:space="0" w:color="auto"/>
            <w:left w:val="none" w:sz="0" w:space="0" w:color="auto"/>
            <w:bottom w:val="none" w:sz="0" w:space="0" w:color="auto"/>
            <w:right w:val="none" w:sz="0" w:space="0" w:color="auto"/>
          </w:divBdr>
          <w:divsChild>
            <w:div w:id="712657167">
              <w:marLeft w:val="0"/>
              <w:marRight w:val="0"/>
              <w:marTop w:val="0"/>
              <w:marBottom w:val="0"/>
              <w:divBdr>
                <w:top w:val="none" w:sz="0" w:space="0" w:color="auto"/>
                <w:left w:val="none" w:sz="0" w:space="0" w:color="auto"/>
                <w:bottom w:val="none" w:sz="0" w:space="0" w:color="auto"/>
                <w:right w:val="none" w:sz="0" w:space="0" w:color="auto"/>
              </w:divBdr>
            </w:div>
          </w:divsChild>
        </w:div>
        <w:div w:id="732697204">
          <w:marLeft w:val="0"/>
          <w:marRight w:val="0"/>
          <w:marTop w:val="0"/>
          <w:marBottom w:val="0"/>
          <w:divBdr>
            <w:top w:val="none" w:sz="0" w:space="0" w:color="auto"/>
            <w:left w:val="none" w:sz="0" w:space="0" w:color="auto"/>
            <w:bottom w:val="none" w:sz="0" w:space="0" w:color="auto"/>
            <w:right w:val="none" w:sz="0" w:space="0" w:color="auto"/>
          </w:divBdr>
          <w:divsChild>
            <w:div w:id="1168980527">
              <w:marLeft w:val="0"/>
              <w:marRight w:val="0"/>
              <w:marTop w:val="0"/>
              <w:marBottom w:val="0"/>
              <w:divBdr>
                <w:top w:val="none" w:sz="0" w:space="0" w:color="auto"/>
                <w:left w:val="none" w:sz="0" w:space="0" w:color="auto"/>
                <w:bottom w:val="none" w:sz="0" w:space="0" w:color="auto"/>
                <w:right w:val="none" w:sz="0" w:space="0" w:color="auto"/>
              </w:divBdr>
            </w:div>
          </w:divsChild>
        </w:div>
        <w:div w:id="187791635">
          <w:marLeft w:val="0"/>
          <w:marRight w:val="0"/>
          <w:marTop w:val="0"/>
          <w:marBottom w:val="0"/>
          <w:divBdr>
            <w:top w:val="none" w:sz="0" w:space="0" w:color="auto"/>
            <w:left w:val="none" w:sz="0" w:space="0" w:color="auto"/>
            <w:bottom w:val="none" w:sz="0" w:space="0" w:color="auto"/>
            <w:right w:val="none" w:sz="0" w:space="0" w:color="auto"/>
          </w:divBdr>
          <w:divsChild>
            <w:div w:id="1885024570">
              <w:marLeft w:val="0"/>
              <w:marRight w:val="0"/>
              <w:marTop w:val="0"/>
              <w:marBottom w:val="0"/>
              <w:divBdr>
                <w:top w:val="none" w:sz="0" w:space="0" w:color="auto"/>
                <w:left w:val="none" w:sz="0" w:space="0" w:color="auto"/>
                <w:bottom w:val="none" w:sz="0" w:space="0" w:color="auto"/>
                <w:right w:val="none" w:sz="0" w:space="0" w:color="auto"/>
              </w:divBdr>
            </w:div>
          </w:divsChild>
        </w:div>
        <w:div w:id="608120980">
          <w:marLeft w:val="0"/>
          <w:marRight w:val="0"/>
          <w:marTop w:val="0"/>
          <w:marBottom w:val="0"/>
          <w:divBdr>
            <w:top w:val="none" w:sz="0" w:space="0" w:color="auto"/>
            <w:left w:val="none" w:sz="0" w:space="0" w:color="auto"/>
            <w:bottom w:val="none" w:sz="0" w:space="0" w:color="auto"/>
            <w:right w:val="none" w:sz="0" w:space="0" w:color="auto"/>
          </w:divBdr>
          <w:divsChild>
            <w:div w:id="55588422">
              <w:marLeft w:val="0"/>
              <w:marRight w:val="0"/>
              <w:marTop w:val="0"/>
              <w:marBottom w:val="0"/>
              <w:divBdr>
                <w:top w:val="none" w:sz="0" w:space="0" w:color="auto"/>
                <w:left w:val="none" w:sz="0" w:space="0" w:color="auto"/>
                <w:bottom w:val="none" w:sz="0" w:space="0" w:color="auto"/>
                <w:right w:val="none" w:sz="0" w:space="0" w:color="auto"/>
              </w:divBdr>
            </w:div>
          </w:divsChild>
        </w:div>
        <w:div w:id="1965034506">
          <w:marLeft w:val="0"/>
          <w:marRight w:val="0"/>
          <w:marTop w:val="0"/>
          <w:marBottom w:val="0"/>
          <w:divBdr>
            <w:top w:val="none" w:sz="0" w:space="0" w:color="auto"/>
            <w:left w:val="none" w:sz="0" w:space="0" w:color="auto"/>
            <w:bottom w:val="none" w:sz="0" w:space="0" w:color="auto"/>
            <w:right w:val="none" w:sz="0" w:space="0" w:color="auto"/>
          </w:divBdr>
          <w:divsChild>
            <w:div w:id="1130250911">
              <w:marLeft w:val="0"/>
              <w:marRight w:val="0"/>
              <w:marTop w:val="0"/>
              <w:marBottom w:val="0"/>
              <w:divBdr>
                <w:top w:val="none" w:sz="0" w:space="0" w:color="auto"/>
                <w:left w:val="none" w:sz="0" w:space="0" w:color="auto"/>
                <w:bottom w:val="none" w:sz="0" w:space="0" w:color="auto"/>
                <w:right w:val="none" w:sz="0" w:space="0" w:color="auto"/>
              </w:divBdr>
            </w:div>
          </w:divsChild>
        </w:div>
        <w:div w:id="1831291347">
          <w:marLeft w:val="0"/>
          <w:marRight w:val="0"/>
          <w:marTop w:val="0"/>
          <w:marBottom w:val="0"/>
          <w:divBdr>
            <w:top w:val="none" w:sz="0" w:space="0" w:color="auto"/>
            <w:left w:val="none" w:sz="0" w:space="0" w:color="auto"/>
            <w:bottom w:val="none" w:sz="0" w:space="0" w:color="auto"/>
            <w:right w:val="none" w:sz="0" w:space="0" w:color="auto"/>
          </w:divBdr>
          <w:divsChild>
            <w:div w:id="1759211734">
              <w:marLeft w:val="0"/>
              <w:marRight w:val="0"/>
              <w:marTop w:val="0"/>
              <w:marBottom w:val="0"/>
              <w:divBdr>
                <w:top w:val="none" w:sz="0" w:space="0" w:color="auto"/>
                <w:left w:val="none" w:sz="0" w:space="0" w:color="auto"/>
                <w:bottom w:val="none" w:sz="0" w:space="0" w:color="auto"/>
                <w:right w:val="none" w:sz="0" w:space="0" w:color="auto"/>
              </w:divBdr>
            </w:div>
          </w:divsChild>
        </w:div>
        <w:div w:id="1078940851">
          <w:marLeft w:val="0"/>
          <w:marRight w:val="0"/>
          <w:marTop w:val="0"/>
          <w:marBottom w:val="0"/>
          <w:divBdr>
            <w:top w:val="none" w:sz="0" w:space="0" w:color="auto"/>
            <w:left w:val="none" w:sz="0" w:space="0" w:color="auto"/>
            <w:bottom w:val="none" w:sz="0" w:space="0" w:color="auto"/>
            <w:right w:val="none" w:sz="0" w:space="0" w:color="auto"/>
          </w:divBdr>
          <w:divsChild>
            <w:div w:id="809371914">
              <w:marLeft w:val="0"/>
              <w:marRight w:val="0"/>
              <w:marTop w:val="0"/>
              <w:marBottom w:val="0"/>
              <w:divBdr>
                <w:top w:val="none" w:sz="0" w:space="0" w:color="auto"/>
                <w:left w:val="none" w:sz="0" w:space="0" w:color="auto"/>
                <w:bottom w:val="none" w:sz="0" w:space="0" w:color="auto"/>
                <w:right w:val="none" w:sz="0" w:space="0" w:color="auto"/>
              </w:divBdr>
            </w:div>
          </w:divsChild>
        </w:div>
        <w:div w:id="2109497582">
          <w:marLeft w:val="0"/>
          <w:marRight w:val="0"/>
          <w:marTop w:val="0"/>
          <w:marBottom w:val="0"/>
          <w:divBdr>
            <w:top w:val="none" w:sz="0" w:space="0" w:color="auto"/>
            <w:left w:val="none" w:sz="0" w:space="0" w:color="auto"/>
            <w:bottom w:val="none" w:sz="0" w:space="0" w:color="auto"/>
            <w:right w:val="none" w:sz="0" w:space="0" w:color="auto"/>
          </w:divBdr>
          <w:divsChild>
            <w:div w:id="2064982929">
              <w:marLeft w:val="0"/>
              <w:marRight w:val="0"/>
              <w:marTop w:val="0"/>
              <w:marBottom w:val="0"/>
              <w:divBdr>
                <w:top w:val="none" w:sz="0" w:space="0" w:color="auto"/>
                <w:left w:val="none" w:sz="0" w:space="0" w:color="auto"/>
                <w:bottom w:val="none" w:sz="0" w:space="0" w:color="auto"/>
                <w:right w:val="none" w:sz="0" w:space="0" w:color="auto"/>
              </w:divBdr>
            </w:div>
          </w:divsChild>
        </w:div>
        <w:div w:id="91442152">
          <w:marLeft w:val="0"/>
          <w:marRight w:val="0"/>
          <w:marTop w:val="0"/>
          <w:marBottom w:val="0"/>
          <w:divBdr>
            <w:top w:val="none" w:sz="0" w:space="0" w:color="auto"/>
            <w:left w:val="none" w:sz="0" w:space="0" w:color="auto"/>
            <w:bottom w:val="none" w:sz="0" w:space="0" w:color="auto"/>
            <w:right w:val="none" w:sz="0" w:space="0" w:color="auto"/>
          </w:divBdr>
          <w:divsChild>
            <w:div w:id="820541065">
              <w:marLeft w:val="0"/>
              <w:marRight w:val="0"/>
              <w:marTop w:val="0"/>
              <w:marBottom w:val="0"/>
              <w:divBdr>
                <w:top w:val="none" w:sz="0" w:space="0" w:color="auto"/>
                <w:left w:val="none" w:sz="0" w:space="0" w:color="auto"/>
                <w:bottom w:val="none" w:sz="0" w:space="0" w:color="auto"/>
                <w:right w:val="none" w:sz="0" w:space="0" w:color="auto"/>
              </w:divBdr>
            </w:div>
          </w:divsChild>
        </w:div>
        <w:div w:id="393937982">
          <w:marLeft w:val="0"/>
          <w:marRight w:val="0"/>
          <w:marTop w:val="0"/>
          <w:marBottom w:val="0"/>
          <w:divBdr>
            <w:top w:val="none" w:sz="0" w:space="0" w:color="auto"/>
            <w:left w:val="none" w:sz="0" w:space="0" w:color="auto"/>
            <w:bottom w:val="none" w:sz="0" w:space="0" w:color="auto"/>
            <w:right w:val="none" w:sz="0" w:space="0" w:color="auto"/>
          </w:divBdr>
          <w:divsChild>
            <w:div w:id="789128889">
              <w:marLeft w:val="0"/>
              <w:marRight w:val="0"/>
              <w:marTop w:val="0"/>
              <w:marBottom w:val="0"/>
              <w:divBdr>
                <w:top w:val="none" w:sz="0" w:space="0" w:color="auto"/>
                <w:left w:val="none" w:sz="0" w:space="0" w:color="auto"/>
                <w:bottom w:val="none" w:sz="0" w:space="0" w:color="auto"/>
                <w:right w:val="none" w:sz="0" w:space="0" w:color="auto"/>
              </w:divBdr>
            </w:div>
          </w:divsChild>
        </w:div>
        <w:div w:id="1278102750">
          <w:marLeft w:val="0"/>
          <w:marRight w:val="0"/>
          <w:marTop w:val="0"/>
          <w:marBottom w:val="0"/>
          <w:divBdr>
            <w:top w:val="none" w:sz="0" w:space="0" w:color="auto"/>
            <w:left w:val="none" w:sz="0" w:space="0" w:color="auto"/>
            <w:bottom w:val="none" w:sz="0" w:space="0" w:color="auto"/>
            <w:right w:val="none" w:sz="0" w:space="0" w:color="auto"/>
          </w:divBdr>
          <w:divsChild>
            <w:div w:id="1400707726">
              <w:marLeft w:val="0"/>
              <w:marRight w:val="0"/>
              <w:marTop w:val="0"/>
              <w:marBottom w:val="0"/>
              <w:divBdr>
                <w:top w:val="none" w:sz="0" w:space="0" w:color="auto"/>
                <w:left w:val="none" w:sz="0" w:space="0" w:color="auto"/>
                <w:bottom w:val="none" w:sz="0" w:space="0" w:color="auto"/>
                <w:right w:val="none" w:sz="0" w:space="0" w:color="auto"/>
              </w:divBdr>
            </w:div>
          </w:divsChild>
        </w:div>
        <w:div w:id="1331788771">
          <w:marLeft w:val="0"/>
          <w:marRight w:val="0"/>
          <w:marTop w:val="0"/>
          <w:marBottom w:val="0"/>
          <w:divBdr>
            <w:top w:val="none" w:sz="0" w:space="0" w:color="auto"/>
            <w:left w:val="none" w:sz="0" w:space="0" w:color="auto"/>
            <w:bottom w:val="none" w:sz="0" w:space="0" w:color="auto"/>
            <w:right w:val="none" w:sz="0" w:space="0" w:color="auto"/>
          </w:divBdr>
          <w:divsChild>
            <w:div w:id="126288244">
              <w:marLeft w:val="0"/>
              <w:marRight w:val="0"/>
              <w:marTop w:val="0"/>
              <w:marBottom w:val="0"/>
              <w:divBdr>
                <w:top w:val="none" w:sz="0" w:space="0" w:color="auto"/>
                <w:left w:val="none" w:sz="0" w:space="0" w:color="auto"/>
                <w:bottom w:val="none" w:sz="0" w:space="0" w:color="auto"/>
                <w:right w:val="none" w:sz="0" w:space="0" w:color="auto"/>
              </w:divBdr>
            </w:div>
          </w:divsChild>
        </w:div>
        <w:div w:id="483817989">
          <w:marLeft w:val="0"/>
          <w:marRight w:val="0"/>
          <w:marTop w:val="0"/>
          <w:marBottom w:val="0"/>
          <w:divBdr>
            <w:top w:val="none" w:sz="0" w:space="0" w:color="auto"/>
            <w:left w:val="none" w:sz="0" w:space="0" w:color="auto"/>
            <w:bottom w:val="none" w:sz="0" w:space="0" w:color="auto"/>
            <w:right w:val="none" w:sz="0" w:space="0" w:color="auto"/>
          </w:divBdr>
          <w:divsChild>
            <w:div w:id="1411390653">
              <w:marLeft w:val="0"/>
              <w:marRight w:val="0"/>
              <w:marTop w:val="0"/>
              <w:marBottom w:val="0"/>
              <w:divBdr>
                <w:top w:val="none" w:sz="0" w:space="0" w:color="auto"/>
                <w:left w:val="none" w:sz="0" w:space="0" w:color="auto"/>
                <w:bottom w:val="none" w:sz="0" w:space="0" w:color="auto"/>
                <w:right w:val="none" w:sz="0" w:space="0" w:color="auto"/>
              </w:divBdr>
            </w:div>
          </w:divsChild>
        </w:div>
        <w:div w:id="1252541384">
          <w:marLeft w:val="0"/>
          <w:marRight w:val="0"/>
          <w:marTop w:val="0"/>
          <w:marBottom w:val="0"/>
          <w:divBdr>
            <w:top w:val="none" w:sz="0" w:space="0" w:color="auto"/>
            <w:left w:val="none" w:sz="0" w:space="0" w:color="auto"/>
            <w:bottom w:val="none" w:sz="0" w:space="0" w:color="auto"/>
            <w:right w:val="none" w:sz="0" w:space="0" w:color="auto"/>
          </w:divBdr>
          <w:divsChild>
            <w:div w:id="1201085877">
              <w:marLeft w:val="0"/>
              <w:marRight w:val="0"/>
              <w:marTop w:val="0"/>
              <w:marBottom w:val="0"/>
              <w:divBdr>
                <w:top w:val="none" w:sz="0" w:space="0" w:color="auto"/>
                <w:left w:val="none" w:sz="0" w:space="0" w:color="auto"/>
                <w:bottom w:val="none" w:sz="0" w:space="0" w:color="auto"/>
                <w:right w:val="none" w:sz="0" w:space="0" w:color="auto"/>
              </w:divBdr>
            </w:div>
          </w:divsChild>
        </w:div>
        <w:div w:id="5792516">
          <w:marLeft w:val="0"/>
          <w:marRight w:val="0"/>
          <w:marTop w:val="0"/>
          <w:marBottom w:val="0"/>
          <w:divBdr>
            <w:top w:val="none" w:sz="0" w:space="0" w:color="auto"/>
            <w:left w:val="none" w:sz="0" w:space="0" w:color="auto"/>
            <w:bottom w:val="none" w:sz="0" w:space="0" w:color="auto"/>
            <w:right w:val="none" w:sz="0" w:space="0" w:color="auto"/>
          </w:divBdr>
          <w:divsChild>
            <w:div w:id="1588003943">
              <w:marLeft w:val="0"/>
              <w:marRight w:val="0"/>
              <w:marTop w:val="0"/>
              <w:marBottom w:val="0"/>
              <w:divBdr>
                <w:top w:val="none" w:sz="0" w:space="0" w:color="auto"/>
                <w:left w:val="none" w:sz="0" w:space="0" w:color="auto"/>
                <w:bottom w:val="none" w:sz="0" w:space="0" w:color="auto"/>
                <w:right w:val="none" w:sz="0" w:space="0" w:color="auto"/>
              </w:divBdr>
            </w:div>
            <w:div w:id="1915313392">
              <w:marLeft w:val="0"/>
              <w:marRight w:val="0"/>
              <w:marTop w:val="0"/>
              <w:marBottom w:val="0"/>
              <w:divBdr>
                <w:top w:val="none" w:sz="0" w:space="0" w:color="auto"/>
                <w:left w:val="none" w:sz="0" w:space="0" w:color="auto"/>
                <w:bottom w:val="none" w:sz="0" w:space="0" w:color="auto"/>
                <w:right w:val="none" w:sz="0" w:space="0" w:color="auto"/>
              </w:divBdr>
            </w:div>
          </w:divsChild>
        </w:div>
        <w:div w:id="1643347563">
          <w:marLeft w:val="0"/>
          <w:marRight w:val="0"/>
          <w:marTop w:val="0"/>
          <w:marBottom w:val="0"/>
          <w:divBdr>
            <w:top w:val="none" w:sz="0" w:space="0" w:color="auto"/>
            <w:left w:val="none" w:sz="0" w:space="0" w:color="auto"/>
            <w:bottom w:val="none" w:sz="0" w:space="0" w:color="auto"/>
            <w:right w:val="none" w:sz="0" w:space="0" w:color="auto"/>
          </w:divBdr>
          <w:divsChild>
            <w:div w:id="711660998">
              <w:marLeft w:val="0"/>
              <w:marRight w:val="0"/>
              <w:marTop w:val="0"/>
              <w:marBottom w:val="0"/>
              <w:divBdr>
                <w:top w:val="none" w:sz="0" w:space="0" w:color="auto"/>
                <w:left w:val="none" w:sz="0" w:space="0" w:color="auto"/>
                <w:bottom w:val="none" w:sz="0" w:space="0" w:color="auto"/>
                <w:right w:val="none" w:sz="0" w:space="0" w:color="auto"/>
              </w:divBdr>
            </w:div>
          </w:divsChild>
        </w:div>
        <w:div w:id="324362193">
          <w:marLeft w:val="0"/>
          <w:marRight w:val="0"/>
          <w:marTop w:val="0"/>
          <w:marBottom w:val="0"/>
          <w:divBdr>
            <w:top w:val="none" w:sz="0" w:space="0" w:color="auto"/>
            <w:left w:val="none" w:sz="0" w:space="0" w:color="auto"/>
            <w:bottom w:val="none" w:sz="0" w:space="0" w:color="auto"/>
            <w:right w:val="none" w:sz="0" w:space="0" w:color="auto"/>
          </w:divBdr>
          <w:divsChild>
            <w:div w:id="1838883229">
              <w:marLeft w:val="0"/>
              <w:marRight w:val="0"/>
              <w:marTop w:val="0"/>
              <w:marBottom w:val="0"/>
              <w:divBdr>
                <w:top w:val="none" w:sz="0" w:space="0" w:color="auto"/>
                <w:left w:val="none" w:sz="0" w:space="0" w:color="auto"/>
                <w:bottom w:val="none" w:sz="0" w:space="0" w:color="auto"/>
                <w:right w:val="none" w:sz="0" w:space="0" w:color="auto"/>
              </w:divBdr>
            </w:div>
          </w:divsChild>
        </w:div>
        <w:div w:id="1104304349">
          <w:marLeft w:val="0"/>
          <w:marRight w:val="0"/>
          <w:marTop w:val="0"/>
          <w:marBottom w:val="0"/>
          <w:divBdr>
            <w:top w:val="none" w:sz="0" w:space="0" w:color="auto"/>
            <w:left w:val="none" w:sz="0" w:space="0" w:color="auto"/>
            <w:bottom w:val="none" w:sz="0" w:space="0" w:color="auto"/>
            <w:right w:val="none" w:sz="0" w:space="0" w:color="auto"/>
          </w:divBdr>
          <w:divsChild>
            <w:div w:id="151458118">
              <w:marLeft w:val="0"/>
              <w:marRight w:val="0"/>
              <w:marTop w:val="0"/>
              <w:marBottom w:val="0"/>
              <w:divBdr>
                <w:top w:val="none" w:sz="0" w:space="0" w:color="auto"/>
                <w:left w:val="none" w:sz="0" w:space="0" w:color="auto"/>
                <w:bottom w:val="none" w:sz="0" w:space="0" w:color="auto"/>
                <w:right w:val="none" w:sz="0" w:space="0" w:color="auto"/>
              </w:divBdr>
            </w:div>
          </w:divsChild>
        </w:div>
        <w:div w:id="304743524">
          <w:marLeft w:val="0"/>
          <w:marRight w:val="0"/>
          <w:marTop w:val="0"/>
          <w:marBottom w:val="0"/>
          <w:divBdr>
            <w:top w:val="none" w:sz="0" w:space="0" w:color="auto"/>
            <w:left w:val="none" w:sz="0" w:space="0" w:color="auto"/>
            <w:bottom w:val="none" w:sz="0" w:space="0" w:color="auto"/>
            <w:right w:val="none" w:sz="0" w:space="0" w:color="auto"/>
          </w:divBdr>
          <w:divsChild>
            <w:div w:id="1179855812">
              <w:marLeft w:val="0"/>
              <w:marRight w:val="0"/>
              <w:marTop w:val="0"/>
              <w:marBottom w:val="0"/>
              <w:divBdr>
                <w:top w:val="none" w:sz="0" w:space="0" w:color="auto"/>
                <w:left w:val="none" w:sz="0" w:space="0" w:color="auto"/>
                <w:bottom w:val="none" w:sz="0" w:space="0" w:color="auto"/>
                <w:right w:val="none" w:sz="0" w:space="0" w:color="auto"/>
              </w:divBdr>
            </w:div>
          </w:divsChild>
        </w:div>
        <w:div w:id="323122668">
          <w:marLeft w:val="0"/>
          <w:marRight w:val="0"/>
          <w:marTop w:val="0"/>
          <w:marBottom w:val="0"/>
          <w:divBdr>
            <w:top w:val="none" w:sz="0" w:space="0" w:color="auto"/>
            <w:left w:val="none" w:sz="0" w:space="0" w:color="auto"/>
            <w:bottom w:val="none" w:sz="0" w:space="0" w:color="auto"/>
            <w:right w:val="none" w:sz="0" w:space="0" w:color="auto"/>
          </w:divBdr>
          <w:divsChild>
            <w:div w:id="1946375801">
              <w:marLeft w:val="0"/>
              <w:marRight w:val="0"/>
              <w:marTop w:val="0"/>
              <w:marBottom w:val="0"/>
              <w:divBdr>
                <w:top w:val="none" w:sz="0" w:space="0" w:color="auto"/>
                <w:left w:val="none" w:sz="0" w:space="0" w:color="auto"/>
                <w:bottom w:val="none" w:sz="0" w:space="0" w:color="auto"/>
                <w:right w:val="none" w:sz="0" w:space="0" w:color="auto"/>
              </w:divBdr>
            </w:div>
          </w:divsChild>
        </w:div>
        <w:div w:id="1800566573">
          <w:marLeft w:val="0"/>
          <w:marRight w:val="0"/>
          <w:marTop w:val="0"/>
          <w:marBottom w:val="0"/>
          <w:divBdr>
            <w:top w:val="none" w:sz="0" w:space="0" w:color="auto"/>
            <w:left w:val="none" w:sz="0" w:space="0" w:color="auto"/>
            <w:bottom w:val="none" w:sz="0" w:space="0" w:color="auto"/>
            <w:right w:val="none" w:sz="0" w:space="0" w:color="auto"/>
          </w:divBdr>
          <w:divsChild>
            <w:div w:id="165218547">
              <w:marLeft w:val="0"/>
              <w:marRight w:val="0"/>
              <w:marTop w:val="0"/>
              <w:marBottom w:val="0"/>
              <w:divBdr>
                <w:top w:val="none" w:sz="0" w:space="0" w:color="auto"/>
                <w:left w:val="none" w:sz="0" w:space="0" w:color="auto"/>
                <w:bottom w:val="none" w:sz="0" w:space="0" w:color="auto"/>
                <w:right w:val="none" w:sz="0" w:space="0" w:color="auto"/>
              </w:divBdr>
            </w:div>
          </w:divsChild>
        </w:div>
        <w:div w:id="399136926">
          <w:marLeft w:val="0"/>
          <w:marRight w:val="0"/>
          <w:marTop w:val="0"/>
          <w:marBottom w:val="0"/>
          <w:divBdr>
            <w:top w:val="none" w:sz="0" w:space="0" w:color="auto"/>
            <w:left w:val="none" w:sz="0" w:space="0" w:color="auto"/>
            <w:bottom w:val="none" w:sz="0" w:space="0" w:color="auto"/>
            <w:right w:val="none" w:sz="0" w:space="0" w:color="auto"/>
          </w:divBdr>
          <w:divsChild>
            <w:div w:id="882669574">
              <w:marLeft w:val="0"/>
              <w:marRight w:val="0"/>
              <w:marTop w:val="0"/>
              <w:marBottom w:val="0"/>
              <w:divBdr>
                <w:top w:val="none" w:sz="0" w:space="0" w:color="auto"/>
                <w:left w:val="none" w:sz="0" w:space="0" w:color="auto"/>
                <w:bottom w:val="none" w:sz="0" w:space="0" w:color="auto"/>
                <w:right w:val="none" w:sz="0" w:space="0" w:color="auto"/>
              </w:divBdr>
            </w:div>
          </w:divsChild>
        </w:div>
        <w:div w:id="1451196292">
          <w:marLeft w:val="0"/>
          <w:marRight w:val="0"/>
          <w:marTop w:val="0"/>
          <w:marBottom w:val="0"/>
          <w:divBdr>
            <w:top w:val="none" w:sz="0" w:space="0" w:color="auto"/>
            <w:left w:val="none" w:sz="0" w:space="0" w:color="auto"/>
            <w:bottom w:val="none" w:sz="0" w:space="0" w:color="auto"/>
            <w:right w:val="none" w:sz="0" w:space="0" w:color="auto"/>
          </w:divBdr>
          <w:divsChild>
            <w:div w:id="1285696040">
              <w:marLeft w:val="0"/>
              <w:marRight w:val="0"/>
              <w:marTop w:val="0"/>
              <w:marBottom w:val="0"/>
              <w:divBdr>
                <w:top w:val="none" w:sz="0" w:space="0" w:color="auto"/>
                <w:left w:val="none" w:sz="0" w:space="0" w:color="auto"/>
                <w:bottom w:val="none" w:sz="0" w:space="0" w:color="auto"/>
                <w:right w:val="none" w:sz="0" w:space="0" w:color="auto"/>
              </w:divBdr>
            </w:div>
          </w:divsChild>
        </w:div>
        <w:div w:id="149055512">
          <w:marLeft w:val="0"/>
          <w:marRight w:val="0"/>
          <w:marTop w:val="0"/>
          <w:marBottom w:val="0"/>
          <w:divBdr>
            <w:top w:val="none" w:sz="0" w:space="0" w:color="auto"/>
            <w:left w:val="none" w:sz="0" w:space="0" w:color="auto"/>
            <w:bottom w:val="none" w:sz="0" w:space="0" w:color="auto"/>
            <w:right w:val="none" w:sz="0" w:space="0" w:color="auto"/>
          </w:divBdr>
          <w:divsChild>
            <w:div w:id="660085712">
              <w:marLeft w:val="0"/>
              <w:marRight w:val="0"/>
              <w:marTop w:val="0"/>
              <w:marBottom w:val="0"/>
              <w:divBdr>
                <w:top w:val="none" w:sz="0" w:space="0" w:color="auto"/>
                <w:left w:val="none" w:sz="0" w:space="0" w:color="auto"/>
                <w:bottom w:val="none" w:sz="0" w:space="0" w:color="auto"/>
                <w:right w:val="none" w:sz="0" w:space="0" w:color="auto"/>
              </w:divBdr>
            </w:div>
          </w:divsChild>
        </w:div>
        <w:div w:id="307898191">
          <w:marLeft w:val="0"/>
          <w:marRight w:val="0"/>
          <w:marTop w:val="0"/>
          <w:marBottom w:val="0"/>
          <w:divBdr>
            <w:top w:val="none" w:sz="0" w:space="0" w:color="auto"/>
            <w:left w:val="none" w:sz="0" w:space="0" w:color="auto"/>
            <w:bottom w:val="none" w:sz="0" w:space="0" w:color="auto"/>
            <w:right w:val="none" w:sz="0" w:space="0" w:color="auto"/>
          </w:divBdr>
          <w:divsChild>
            <w:div w:id="2040620266">
              <w:marLeft w:val="0"/>
              <w:marRight w:val="0"/>
              <w:marTop w:val="0"/>
              <w:marBottom w:val="0"/>
              <w:divBdr>
                <w:top w:val="none" w:sz="0" w:space="0" w:color="auto"/>
                <w:left w:val="none" w:sz="0" w:space="0" w:color="auto"/>
                <w:bottom w:val="none" w:sz="0" w:space="0" w:color="auto"/>
                <w:right w:val="none" w:sz="0" w:space="0" w:color="auto"/>
              </w:divBdr>
            </w:div>
          </w:divsChild>
        </w:div>
        <w:div w:id="380641483">
          <w:marLeft w:val="0"/>
          <w:marRight w:val="0"/>
          <w:marTop w:val="0"/>
          <w:marBottom w:val="0"/>
          <w:divBdr>
            <w:top w:val="none" w:sz="0" w:space="0" w:color="auto"/>
            <w:left w:val="none" w:sz="0" w:space="0" w:color="auto"/>
            <w:bottom w:val="none" w:sz="0" w:space="0" w:color="auto"/>
            <w:right w:val="none" w:sz="0" w:space="0" w:color="auto"/>
          </w:divBdr>
          <w:divsChild>
            <w:div w:id="177694469">
              <w:marLeft w:val="0"/>
              <w:marRight w:val="0"/>
              <w:marTop w:val="0"/>
              <w:marBottom w:val="0"/>
              <w:divBdr>
                <w:top w:val="none" w:sz="0" w:space="0" w:color="auto"/>
                <w:left w:val="none" w:sz="0" w:space="0" w:color="auto"/>
                <w:bottom w:val="none" w:sz="0" w:space="0" w:color="auto"/>
                <w:right w:val="none" w:sz="0" w:space="0" w:color="auto"/>
              </w:divBdr>
            </w:div>
            <w:div w:id="830024311">
              <w:marLeft w:val="0"/>
              <w:marRight w:val="0"/>
              <w:marTop w:val="0"/>
              <w:marBottom w:val="0"/>
              <w:divBdr>
                <w:top w:val="none" w:sz="0" w:space="0" w:color="auto"/>
                <w:left w:val="none" w:sz="0" w:space="0" w:color="auto"/>
                <w:bottom w:val="none" w:sz="0" w:space="0" w:color="auto"/>
                <w:right w:val="none" w:sz="0" w:space="0" w:color="auto"/>
              </w:divBdr>
            </w:div>
            <w:div w:id="1917588759">
              <w:marLeft w:val="0"/>
              <w:marRight w:val="0"/>
              <w:marTop w:val="0"/>
              <w:marBottom w:val="0"/>
              <w:divBdr>
                <w:top w:val="none" w:sz="0" w:space="0" w:color="auto"/>
                <w:left w:val="none" w:sz="0" w:space="0" w:color="auto"/>
                <w:bottom w:val="none" w:sz="0" w:space="0" w:color="auto"/>
                <w:right w:val="none" w:sz="0" w:space="0" w:color="auto"/>
              </w:divBdr>
            </w:div>
            <w:div w:id="454520664">
              <w:marLeft w:val="0"/>
              <w:marRight w:val="0"/>
              <w:marTop w:val="0"/>
              <w:marBottom w:val="0"/>
              <w:divBdr>
                <w:top w:val="none" w:sz="0" w:space="0" w:color="auto"/>
                <w:left w:val="none" w:sz="0" w:space="0" w:color="auto"/>
                <w:bottom w:val="none" w:sz="0" w:space="0" w:color="auto"/>
                <w:right w:val="none" w:sz="0" w:space="0" w:color="auto"/>
              </w:divBdr>
            </w:div>
            <w:div w:id="319621319">
              <w:marLeft w:val="0"/>
              <w:marRight w:val="0"/>
              <w:marTop w:val="0"/>
              <w:marBottom w:val="0"/>
              <w:divBdr>
                <w:top w:val="none" w:sz="0" w:space="0" w:color="auto"/>
                <w:left w:val="none" w:sz="0" w:space="0" w:color="auto"/>
                <w:bottom w:val="none" w:sz="0" w:space="0" w:color="auto"/>
                <w:right w:val="none" w:sz="0" w:space="0" w:color="auto"/>
              </w:divBdr>
            </w:div>
            <w:div w:id="56905821">
              <w:marLeft w:val="0"/>
              <w:marRight w:val="0"/>
              <w:marTop w:val="0"/>
              <w:marBottom w:val="0"/>
              <w:divBdr>
                <w:top w:val="none" w:sz="0" w:space="0" w:color="auto"/>
                <w:left w:val="none" w:sz="0" w:space="0" w:color="auto"/>
                <w:bottom w:val="none" w:sz="0" w:space="0" w:color="auto"/>
                <w:right w:val="none" w:sz="0" w:space="0" w:color="auto"/>
              </w:divBdr>
            </w:div>
            <w:div w:id="350299711">
              <w:marLeft w:val="0"/>
              <w:marRight w:val="0"/>
              <w:marTop w:val="0"/>
              <w:marBottom w:val="0"/>
              <w:divBdr>
                <w:top w:val="none" w:sz="0" w:space="0" w:color="auto"/>
                <w:left w:val="none" w:sz="0" w:space="0" w:color="auto"/>
                <w:bottom w:val="none" w:sz="0" w:space="0" w:color="auto"/>
                <w:right w:val="none" w:sz="0" w:space="0" w:color="auto"/>
              </w:divBdr>
            </w:div>
            <w:div w:id="426192151">
              <w:marLeft w:val="0"/>
              <w:marRight w:val="0"/>
              <w:marTop w:val="0"/>
              <w:marBottom w:val="0"/>
              <w:divBdr>
                <w:top w:val="none" w:sz="0" w:space="0" w:color="auto"/>
                <w:left w:val="none" w:sz="0" w:space="0" w:color="auto"/>
                <w:bottom w:val="none" w:sz="0" w:space="0" w:color="auto"/>
                <w:right w:val="none" w:sz="0" w:space="0" w:color="auto"/>
              </w:divBdr>
            </w:div>
            <w:div w:id="1931503365">
              <w:marLeft w:val="0"/>
              <w:marRight w:val="0"/>
              <w:marTop w:val="0"/>
              <w:marBottom w:val="0"/>
              <w:divBdr>
                <w:top w:val="none" w:sz="0" w:space="0" w:color="auto"/>
                <w:left w:val="none" w:sz="0" w:space="0" w:color="auto"/>
                <w:bottom w:val="none" w:sz="0" w:space="0" w:color="auto"/>
                <w:right w:val="none" w:sz="0" w:space="0" w:color="auto"/>
              </w:divBdr>
            </w:div>
            <w:div w:id="1054504241">
              <w:marLeft w:val="0"/>
              <w:marRight w:val="0"/>
              <w:marTop w:val="0"/>
              <w:marBottom w:val="0"/>
              <w:divBdr>
                <w:top w:val="none" w:sz="0" w:space="0" w:color="auto"/>
                <w:left w:val="none" w:sz="0" w:space="0" w:color="auto"/>
                <w:bottom w:val="none" w:sz="0" w:space="0" w:color="auto"/>
                <w:right w:val="none" w:sz="0" w:space="0" w:color="auto"/>
              </w:divBdr>
            </w:div>
          </w:divsChild>
        </w:div>
        <w:div w:id="1861965359">
          <w:marLeft w:val="0"/>
          <w:marRight w:val="0"/>
          <w:marTop w:val="0"/>
          <w:marBottom w:val="0"/>
          <w:divBdr>
            <w:top w:val="none" w:sz="0" w:space="0" w:color="auto"/>
            <w:left w:val="none" w:sz="0" w:space="0" w:color="auto"/>
            <w:bottom w:val="none" w:sz="0" w:space="0" w:color="auto"/>
            <w:right w:val="none" w:sz="0" w:space="0" w:color="auto"/>
          </w:divBdr>
          <w:divsChild>
            <w:div w:id="262299387">
              <w:marLeft w:val="0"/>
              <w:marRight w:val="0"/>
              <w:marTop w:val="0"/>
              <w:marBottom w:val="0"/>
              <w:divBdr>
                <w:top w:val="none" w:sz="0" w:space="0" w:color="auto"/>
                <w:left w:val="none" w:sz="0" w:space="0" w:color="auto"/>
                <w:bottom w:val="none" w:sz="0" w:space="0" w:color="auto"/>
                <w:right w:val="none" w:sz="0" w:space="0" w:color="auto"/>
              </w:divBdr>
            </w:div>
          </w:divsChild>
        </w:div>
        <w:div w:id="1492674229">
          <w:marLeft w:val="0"/>
          <w:marRight w:val="0"/>
          <w:marTop w:val="0"/>
          <w:marBottom w:val="0"/>
          <w:divBdr>
            <w:top w:val="none" w:sz="0" w:space="0" w:color="auto"/>
            <w:left w:val="none" w:sz="0" w:space="0" w:color="auto"/>
            <w:bottom w:val="none" w:sz="0" w:space="0" w:color="auto"/>
            <w:right w:val="none" w:sz="0" w:space="0" w:color="auto"/>
          </w:divBdr>
          <w:divsChild>
            <w:div w:id="1904097809">
              <w:marLeft w:val="0"/>
              <w:marRight w:val="0"/>
              <w:marTop w:val="0"/>
              <w:marBottom w:val="0"/>
              <w:divBdr>
                <w:top w:val="none" w:sz="0" w:space="0" w:color="auto"/>
                <w:left w:val="none" w:sz="0" w:space="0" w:color="auto"/>
                <w:bottom w:val="none" w:sz="0" w:space="0" w:color="auto"/>
                <w:right w:val="none" w:sz="0" w:space="0" w:color="auto"/>
              </w:divBdr>
            </w:div>
            <w:div w:id="693993360">
              <w:marLeft w:val="0"/>
              <w:marRight w:val="0"/>
              <w:marTop w:val="0"/>
              <w:marBottom w:val="0"/>
              <w:divBdr>
                <w:top w:val="none" w:sz="0" w:space="0" w:color="auto"/>
                <w:left w:val="none" w:sz="0" w:space="0" w:color="auto"/>
                <w:bottom w:val="none" w:sz="0" w:space="0" w:color="auto"/>
                <w:right w:val="none" w:sz="0" w:space="0" w:color="auto"/>
              </w:divBdr>
            </w:div>
          </w:divsChild>
        </w:div>
        <w:div w:id="1591619728">
          <w:marLeft w:val="0"/>
          <w:marRight w:val="0"/>
          <w:marTop w:val="0"/>
          <w:marBottom w:val="0"/>
          <w:divBdr>
            <w:top w:val="none" w:sz="0" w:space="0" w:color="auto"/>
            <w:left w:val="none" w:sz="0" w:space="0" w:color="auto"/>
            <w:bottom w:val="none" w:sz="0" w:space="0" w:color="auto"/>
            <w:right w:val="none" w:sz="0" w:space="0" w:color="auto"/>
          </w:divBdr>
          <w:divsChild>
            <w:div w:id="1115363612">
              <w:marLeft w:val="0"/>
              <w:marRight w:val="0"/>
              <w:marTop w:val="0"/>
              <w:marBottom w:val="0"/>
              <w:divBdr>
                <w:top w:val="none" w:sz="0" w:space="0" w:color="auto"/>
                <w:left w:val="none" w:sz="0" w:space="0" w:color="auto"/>
                <w:bottom w:val="none" w:sz="0" w:space="0" w:color="auto"/>
                <w:right w:val="none" w:sz="0" w:space="0" w:color="auto"/>
              </w:divBdr>
            </w:div>
          </w:divsChild>
        </w:div>
        <w:div w:id="1662847244">
          <w:marLeft w:val="0"/>
          <w:marRight w:val="0"/>
          <w:marTop w:val="0"/>
          <w:marBottom w:val="0"/>
          <w:divBdr>
            <w:top w:val="none" w:sz="0" w:space="0" w:color="auto"/>
            <w:left w:val="none" w:sz="0" w:space="0" w:color="auto"/>
            <w:bottom w:val="none" w:sz="0" w:space="0" w:color="auto"/>
            <w:right w:val="none" w:sz="0" w:space="0" w:color="auto"/>
          </w:divBdr>
          <w:divsChild>
            <w:div w:id="487139410">
              <w:marLeft w:val="0"/>
              <w:marRight w:val="0"/>
              <w:marTop w:val="0"/>
              <w:marBottom w:val="0"/>
              <w:divBdr>
                <w:top w:val="none" w:sz="0" w:space="0" w:color="auto"/>
                <w:left w:val="none" w:sz="0" w:space="0" w:color="auto"/>
                <w:bottom w:val="none" w:sz="0" w:space="0" w:color="auto"/>
                <w:right w:val="none" w:sz="0" w:space="0" w:color="auto"/>
              </w:divBdr>
            </w:div>
          </w:divsChild>
        </w:div>
        <w:div w:id="1817188328">
          <w:marLeft w:val="0"/>
          <w:marRight w:val="0"/>
          <w:marTop w:val="0"/>
          <w:marBottom w:val="0"/>
          <w:divBdr>
            <w:top w:val="none" w:sz="0" w:space="0" w:color="auto"/>
            <w:left w:val="none" w:sz="0" w:space="0" w:color="auto"/>
            <w:bottom w:val="none" w:sz="0" w:space="0" w:color="auto"/>
            <w:right w:val="none" w:sz="0" w:space="0" w:color="auto"/>
          </w:divBdr>
          <w:divsChild>
            <w:div w:id="163202025">
              <w:marLeft w:val="0"/>
              <w:marRight w:val="0"/>
              <w:marTop w:val="0"/>
              <w:marBottom w:val="0"/>
              <w:divBdr>
                <w:top w:val="none" w:sz="0" w:space="0" w:color="auto"/>
                <w:left w:val="none" w:sz="0" w:space="0" w:color="auto"/>
                <w:bottom w:val="none" w:sz="0" w:space="0" w:color="auto"/>
                <w:right w:val="none" w:sz="0" w:space="0" w:color="auto"/>
              </w:divBdr>
            </w:div>
          </w:divsChild>
        </w:div>
        <w:div w:id="591278337">
          <w:marLeft w:val="0"/>
          <w:marRight w:val="0"/>
          <w:marTop w:val="0"/>
          <w:marBottom w:val="0"/>
          <w:divBdr>
            <w:top w:val="none" w:sz="0" w:space="0" w:color="auto"/>
            <w:left w:val="none" w:sz="0" w:space="0" w:color="auto"/>
            <w:bottom w:val="none" w:sz="0" w:space="0" w:color="auto"/>
            <w:right w:val="none" w:sz="0" w:space="0" w:color="auto"/>
          </w:divBdr>
          <w:divsChild>
            <w:div w:id="758873471">
              <w:marLeft w:val="0"/>
              <w:marRight w:val="0"/>
              <w:marTop w:val="0"/>
              <w:marBottom w:val="0"/>
              <w:divBdr>
                <w:top w:val="none" w:sz="0" w:space="0" w:color="auto"/>
                <w:left w:val="none" w:sz="0" w:space="0" w:color="auto"/>
                <w:bottom w:val="none" w:sz="0" w:space="0" w:color="auto"/>
                <w:right w:val="none" w:sz="0" w:space="0" w:color="auto"/>
              </w:divBdr>
            </w:div>
          </w:divsChild>
        </w:div>
        <w:div w:id="541288120">
          <w:marLeft w:val="0"/>
          <w:marRight w:val="0"/>
          <w:marTop w:val="0"/>
          <w:marBottom w:val="0"/>
          <w:divBdr>
            <w:top w:val="none" w:sz="0" w:space="0" w:color="auto"/>
            <w:left w:val="none" w:sz="0" w:space="0" w:color="auto"/>
            <w:bottom w:val="none" w:sz="0" w:space="0" w:color="auto"/>
            <w:right w:val="none" w:sz="0" w:space="0" w:color="auto"/>
          </w:divBdr>
          <w:divsChild>
            <w:div w:id="157962553">
              <w:marLeft w:val="0"/>
              <w:marRight w:val="0"/>
              <w:marTop w:val="0"/>
              <w:marBottom w:val="0"/>
              <w:divBdr>
                <w:top w:val="none" w:sz="0" w:space="0" w:color="auto"/>
                <w:left w:val="none" w:sz="0" w:space="0" w:color="auto"/>
                <w:bottom w:val="none" w:sz="0" w:space="0" w:color="auto"/>
                <w:right w:val="none" w:sz="0" w:space="0" w:color="auto"/>
              </w:divBdr>
            </w:div>
          </w:divsChild>
        </w:div>
        <w:div w:id="57291070">
          <w:marLeft w:val="0"/>
          <w:marRight w:val="0"/>
          <w:marTop w:val="0"/>
          <w:marBottom w:val="0"/>
          <w:divBdr>
            <w:top w:val="none" w:sz="0" w:space="0" w:color="auto"/>
            <w:left w:val="none" w:sz="0" w:space="0" w:color="auto"/>
            <w:bottom w:val="none" w:sz="0" w:space="0" w:color="auto"/>
            <w:right w:val="none" w:sz="0" w:space="0" w:color="auto"/>
          </w:divBdr>
          <w:divsChild>
            <w:div w:id="114808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10054">
      <w:bodyDiv w:val="1"/>
      <w:marLeft w:val="0"/>
      <w:marRight w:val="0"/>
      <w:marTop w:val="0"/>
      <w:marBottom w:val="0"/>
      <w:divBdr>
        <w:top w:val="none" w:sz="0" w:space="0" w:color="auto"/>
        <w:left w:val="none" w:sz="0" w:space="0" w:color="auto"/>
        <w:bottom w:val="none" w:sz="0" w:space="0" w:color="auto"/>
        <w:right w:val="none" w:sz="0" w:space="0" w:color="auto"/>
      </w:divBdr>
    </w:div>
    <w:div w:id="848955082">
      <w:bodyDiv w:val="1"/>
      <w:marLeft w:val="0"/>
      <w:marRight w:val="0"/>
      <w:marTop w:val="0"/>
      <w:marBottom w:val="0"/>
      <w:divBdr>
        <w:top w:val="none" w:sz="0" w:space="0" w:color="auto"/>
        <w:left w:val="none" w:sz="0" w:space="0" w:color="auto"/>
        <w:bottom w:val="none" w:sz="0" w:space="0" w:color="auto"/>
        <w:right w:val="none" w:sz="0" w:space="0" w:color="auto"/>
      </w:divBdr>
    </w:div>
    <w:div w:id="848984005">
      <w:bodyDiv w:val="1"/>
      <w:marLeft w:val="0"/>
      <w:marRight w:val="0"/>
      <w:marTop w:val="0"/>
      <w:marBottom w:val="0"/>
      <w:divBdr>
        <w:top w:val="none" w:sz="0" w:space="0" w:color="auto"/>
        <w:left w:val="none" w:sz="0" w:space="0" w:color="auto"/>
        <w:bottom w:val="none" w:sz="0" w:space="0" w:color="auto"/>
        <w:right w:val="none" w:sz="0" w:space="0" w:color="auto"/>
      </w:divBdr>
      <w:divsChild>
        <w:div w:id="703557004">
          <w:marLeft w:val="0"/>
          <w:marRight w:val="0"/>
          <w:marTop w:val="0"/>
          <w:marBottom w:val="0"/>
          <w:divBdr>
            <w:top w:val="none" w:sz="0" w:space="0" w:color="auto"/>
            <w:left w:val="none" w:sz="0" w:space="0" w:color="auto"/>
            <w:bottom w:val="none" w:sz="0" w:space="0" w:color="auto"/>
            <w:right w:val="none" w:sz="0" w:space="0" w:color="auto"/>
          </w:divBdr>
          <w:divsChild>
            <w:div w:id="2144883075">
              <w:marLeft w:val="0"/>
              <w:marRight w:val="0"/>
              <w:marTop w:val="0"/>
              <w:marBottom w:val="0"/>
              <w:divBdr>
                <w:top w:val="none" w:sz="0" w:space="0" w:color="auto"/>
                <w:left w:val="none" w:sz="0" w:space="0" w:color="auto"/>
                <w:bottom w:val="none" w:sz="0" w:space="0" w:color="auto"/>
                <w:right w:val="none" w:sz="0" w:space="0" w:color="auto"/>
              </w:divBdr>
            </w:div>
          </w:divsChild>
        </w:div>
        <w:div w:id="1237865010">
          <w:marLeft w:val="0"/>
          <w:marRight w:val="0"/>
          <w:marTop w:val="0"/>
          <w:marBottom w:val="0"/>
          <w:divBdr>
            <w:top w:val="none" w:sz="0" w:space="0" w:color="auto"/>
            <w:left w:val="none" w:sz="0" w:space="0" w:color="auto"/>
            <w:bottom w:val="none" w:sz="0" w:space="0" w:color="auto"/>
            <w:right w:val="none" w:sz="0" w:space="0" w:color="auto"/>
          </w:divBdr>
          <w:divsChild>
            <w:div w:id="1027145773">
              <w:marLeft w:val="0"/>
              <w:marRight w:val="0"/>
              <w:marTop w:val="0"/>
              <w:marBottom w:val="0"/>
              <w:divBdr>
                <w:top w:val="none" w:sz="0" w:space="0" w:color="auto"/>
                <w:left w:val="none" w:sz="0" w:space="0" w:color="auto"/>
                <w:bottom w:val="none" w:sz="0" w:space="0" w:color="auto"/>
                <w:right w:val="none" w:sz="0" w:space="0" w:color="auto"/>
              </w:divBdr>
            </w:div>
          </w:divsChild>
        </w:div>
        <w:div w:id="1374113847">
          <w:marLeft w:val="0"/>
          <w:marRight w:val="0"/>
          <w:marTop w:val="0"/>
          <w:marBottom w:val="0"/>
          <w:divBdr>
            <w:top w:val="none" w:sz="0" w:space="0" w:color="auto"/>
            <w:left w:val="none" w:sz="0" w:space="0" w:color="auto"/>
            <w:bottom w:val="none" w:sz="0" w:space="0" w:color="auto"/>
            <w:right w:val="none" w:sz="0" w:space="0" w:color="auto"/>
          </w:divBdr>
          <w:divsChild>
            <w:div w:id="1619943916">
              <w:marLeft w:val="0"/>
              <w:marRight w:val="0"/>
              <w:marTop w:val="0"/>
              <w:marBottom w:val="0"/>
              <w:divBdr>
                <w:top w:val="none" w:sz="0" w:space="0" w:color="auto"/>
                <w:left w:val="none" w:sz="0" w:space="0" w:color="auto"/>
                <w:bottom w:val="none" w:sz="0" w:space="0" w:color="auto"/>
                <w:right w:val="none" w:sz="0" w:space="0" w:color="auto"/>
              </w:divBdr>
            </w:div>
          </w:divsChild>
        </w:div>
        <w:div w:id="1513377376">
          <w:marLeft w:val="0"/>
          <w:marRight w:val="0"/>
          <w:marTop w:val="0"/>
          <w:marBottom w:val="0"/>
          <w:divBdr>
            <w:top w:val="none" w:sz="0" w:space="0" w:color="auto"/>
            <w:left w:val="none" w:sz="0" w:space="0" w:color="auto"/>
            <w:bottom w:val="none" w:sz="0" w:space="0" w:color="auto"/>
            <w:right w:val="none" w:sz="0" w:space="0" w:color="auto"/>
          </w:divBdr>
          <w:divsChild>
            <w:div w:id="1680307451">
              <w:marLeft w:val="0"/>
              <w:marRight w:val="0"/>
              <w:marTop w:val="0"/>
              <w:marBottom w:val="0"/>
              <w:divBdr>
                <w:top w:val="none" w:sz="0" w:space="0" w:color="auto"/>
                <w:left w:val="none" w:sz="0" w:space="0" w:color="auto"/>
                <w:bottom w:val="none" w:sz="0" w:space="0" w:color="auto"/>
                <w:right w:val="none" w:sz="0" w:space="0" w:color="auto"/>
              </w:divBdr>
            </w:div>
          </w:divsChild>
        </w:div>
        <w:div w:id="1785881902">
          <w:marLeft w:val="0"/>
          <w:marRight w:val="0"/>
          <w:marTop w:val="0"/>
          <w:marBottom w:val="0"/>
          <w:divBdr>
            <w:top w:val="none" w:sz="0" w:space="0" w:color="auto"/>
            <w:left w:val="none" w:sz="0" w:space="0" w:color="auto"/>
            <w:bottom w:val="none" w:sz="0" w:space="0" w:color="auto"/>
            <w:right w:val="none" w:sz="0" w:space="0" w:color="auto"/>
          </w:divBdr>
          <w:divsChild>
            <w:div w:id="1444304331">
              <w:marLeft w:val="0"/>
              <w:marRight w:val="0"/>
              <w:marTop w:val="0"/>
              <w:marBottom w:val="0"/>
              <w:divBdr>
                <w:top w:val="none" w:sz="0" w:space="0" w:color="auto"/>
                <w:left w:val="none" w:sz="0" w:space="0" w:color="auto"/>
                <w:bottom w:val="none" w:sz="0" w:space="0" w:color="auto"/>
                <w:right w:val="none" w:sz="0" w:space="0" w:color="auto"/>
              </w:divBdr>
            </w:div>
          </w:divsChild>
        </w:div>
        <w:div w:id="1634287437">
          <w:marLeft w:val="0"/>
          <w:marRight w:val="0"/>
          <w:marTop w:val="0"/>
          <w:marBottom w:val="0"/>
          <w:divBdr>
            <w:top w:val="none" w:sz="0" w:space="0" w:color="auto"/>
            <w:left w:val="none" w:sz="0" w:space="0" w:color="auto"/>
            <w:bottom w:val="none" w:sz="0" w:space="0" w:color="auto"/>
            <w:right w:val="none" w:sz="0" w:space="0" w:color="auto"/>
          </w:divBdr>
          <w:divsChild>
            <w:div w:id="806050111">
              <w:marLeft w:val="0"/>
              <w:marRight w:val="0"/>
              <w:marTop w:val="0"/>
              <w:marBottom w:val="0"/>
              <w:divBdr>
                <w:top w:val="none" w:sz="0" w:space="0" w:color="auto"/>
                <w:left w:val="none" w:sz="0" w:space="0" w:color="auto"/>
                <w:bottom w:val="none" w:sz="0" w:space="0" w:color="auto"/>
                <w:right w:val="none" w:sz="0" w:space="0" w:color="auto"/>
              </w:divBdr>
            </w:div>
          </w:divsChild>
        </w:div>
        <w:div w:id="136801040">
          <w:marLeft w:val="0"/>
          <w:marRight w:val="0"/>
          <w:marTop w:val="0"/>
          <w:marBottom w:val="0"/>
          <w:divBdr>
            <w:top w:val="none" w:sz="0" w:space="0" w:color="auto"/>
            <w:left w:val="none" w:sz="0" w:space="0" w:color="auto"/>
            <w:bottom w:val="none" w:sz="0" w:space="0" w:color="auto"/>
            <w:right w:val="none" w:sz="0" w:space="0" w:color="auto"/>
          </w:divBdr>
          <w:divsChild>
            <w:div w:id="265308445">
              <w:marLeft w:val="0"/>
              <w:marRight w:val="0"/>
              <w:marTop w:val="0"/>
              <w:marBottom w:val="0"/>
              <w:divBdr>
                <w:top w:val="none" w:sz="0" w:space="0" w:color="auto"/>
                <w:left w:val="none" w:sz="0" w:space="0" w:color="auto"/>
                <w:bottom w:val="none" w:sz="0" w:space="0" w:color="auto"/>
                <w:right w:val="none" w:sz="0" w:space="0" w:color="auto"/>
              </w:divBdr>
            </w:div>
          </w:divsChild>
        </w:div>
        <w:div w:id="1840657947">
          <w:marLeft w:val="0"/>
          <w:marRight w:val="0"/>
          <w:marTop w:val="0"/>
          <w:marBottom w:val="0"/>
          <w:divBdr>
            <w:top w:val="none" w:sz="0" w:space="0" w:color="auto"/>
            <w:left w:val="none" w:sz="0" w:space="0" w:color="auto"/>
            <w:bottom w:val="none" w:sz="0" w:space="0" w:color="auto"/>
            <w:right w:val="none" w:sz="0" w:space="0" w:color="auto"/>
          </w:divBdr>
          <w:divsChild>
            <w:div w:id="2048219028">
              <w:marLeft w:val="0"/>
              <w:marRight w:val="0"/>
              <w:marTop w:val="0"/>
              <w:marBottom w:val="0"/>
              <w:divBdr>
                <w:top w:val="none" w:sz="0" w:space="0" w:color="auto"/>
                <w:left w:val="none" w:sz="0" w:space="0" w:color="auto"/>
                <w:bottom w:val="none" w:sz="0" w:space="0" w:color="auto"/>
                <w:right w:val="none" w:sz="0" w:space="0" w:color="auto"/>
              </w:divBdr>
            </w:div>
          </w:divsChild>
        </w:div>
        <w:div w:id="1272014746">
          <w:marLeft w:val="0"/>
          <w:marRight w:val="0"/>
          <w:marTop w:val="0"/>
          <w:marBottom w:val="0"/>
          <w:divBdr>
            <w:top w:val="none" w:sz="0" w:space="0" w:color="auto"/>
            <w:left w:val="none" w:sz="0" w:space="0" w:color="auto"/>
            <w:bottom w:val="none" w:sz="0" w:space="0" w:color="auto"/>
            <w:right w:val="none" w:sz="0" w:space="0" w:color="auto"/>
          </w:divBdr>
          <w:divsChild>
            <w:div w:id="1136021471">
              <w:marLeft w:val="0"/>
              <w:marRight w:val="0"/>
              <w:marTop w:val="0"/>
              <w:marBottom w:val="0"/>
              <w:divBdr>
                <w:top w:val="none" w:sz="0" w:space="0" w:color="auto"/>
                <w:left w:val="none" w:sz="0" w:space="0" w:color="auto"/>
                <w:bottom w:val="none" w:sz="0" w:space="0" w:color="auto"/>
                <w:right w:val="none" w:sz="0" w:space="0" w:color="auto"/>
              </w:divBdr>
            </w:div>
          </w:divsChild>
        </w:div>
        <w:div w:id="1663853685">
          <w:marLeft w:val="0"/>
          <w:marRight w:val="0"/>
          <w:marTop w:val="0"/>
          <w:marBottom w:val="0"/>
          <w:divBdr>
            <w:top w:val="none" w:sz="0" w:space="0" w:color="auto"/>
            <w:left w:val="none" w:sz="0" w:space="0" w:color="auto"/>
            <w:bottom w:val="none" w:sz="0" w:space="0" w:color="auto"/>
            <w:right w:val="none" w:sz="0" w:space="0" w:color="auto"/>
          </w:divBdr>
          <w:divsChild>
            <w:div w:id="871648921">
              <w:marLeft w:val="0"/>
              <w:marRight w:val="0"/>
              <w:marTop w:val="0"/>
              <w:marBottom w:val="0"/>
              <w:divBdr>
                <w:top w:val="none" w:sz="0" w:space="0" w:color="auto"/>
                <w:left w:val="none" w:sz="0" w:space="0" w:color="auto"/>
                <w:bottom w:val="none" w:sz="0" w:space="0" w:color="auto"/>
                <w:right w:val="none" w:sz="0" w:space="0" w:color="auto"/>
              </w:divBdr>
            </w:div>
          </w:divsChild>
        </w:div>
        <w:div w:id="1095439330">
          <w:marLeft w:val="0"/>
          <w:marRight w:val="0"/>
          <w:marTop w:val="0"/>
          <w:marBottom w:val="0"/>
          <w:divBdr>
            <w:top w:val="none" w:sz="0" w:space="0" w:color="auto"/>
            <w:left w:val="none" w:sz="0" w:space="0" w:color="auto"/>
            <w:bottom w:val="none" w:sz="0" w:space="0" w:color="auto"/>
            <w:right w:val="none" w:sz="0" w:space="0" w:color="auto"/>
          </w:divBdr>
          <w:divsChild>
            <w:div w:id="2087996807">
              <w:marLeft w:val="0"/>
              <w:marRight w:val="0"/>
              <w:marTop w:val="0"/>
              <w:marBottom w:val="0"/>
              <w:divBdr>
                <w:top w:val="none" w:sz="0" w:space="0" w:color="auto"/>
                <w:left w:val="none" w:sz="0" w:space="0" w:color="auto"/>
                <w:bottom w:val="none" w:sz="0" w:space="0" w:color="auto"/>
                <w:right w:val="none" w:sz="0" w:space="0" w:color="auto"/>
              </w:divBdr>
            </w:div>
          </w:divsChild>
        </w:div>
        <w:div w:id="2086609622">
          <w:marLeft w:val="0"/>
          <w:marRight w:val="0"/>
          <w:marTop w:val="0"/>
          <w:marBottom w:val="0"/>
          <w:divBdr>
            <w:top w:val="none" w:sz="0" w:space="0" w:color="auto"/>
            <w:left w:val="none" w:sz="0" w:space="0" w:color="auto"/>
            <w:bottom w:val="none" w:sz="0" w:space="0" w:color="auto"/>
            <w:right w:val="none" w:sz="0" w:space="0" w:color="auto"/>
          </w:divBdr>
          <w:divsChild>
            <w:div w:id="1084302905">
              <w:marLeft w:val="0"/>
              <w:marRight w:val="0"/>
              <w:marTop w:val="0"/>
              <w:marBottom w:val="0"/>
              <w:divBdr>
                <w:top w:val="none" w:sz="0" w:space="0" w:color="auto"/>
                <w:left w:val="none" w:sz="0" w:space="0" w:color="auto"/>
                <w:bottom w:val="none" w:sz="0" w:space="0" w:color="auto"/>
                <w:right w:val="none" w:sz="0" w:space="0" w:color="auto"/>
              </w:divBdr>
            </w:div>
          </w:divsChild>
        </w:div>
        <w:div w:id="55515471">
          <w:marLeft w:val="0"/>
          <w:marRight w:val="0"/>
          <w:marTop w:val="0"/>
          <w:marBottom w:val="0"/>
          <w:divBdr>
            <w:top w:val="none" w:sz="0" w:space="0" w:color="auto"/>
            <w:left w:val="none" w:sz="0" w:space="0" w:color="auto"/>
            <w:bottom w:val="none" w:sz="0" w:space="0" w:color="auto"/>
            <w:right w:val="none" w:sz="0" w:space="0" w:color="auto"/>
          </w:divBdr>
          <w:divsChild>
            <w:div w:id="1905212720">
              <w:marLeft w:val="0"/>
              <w:marRight w:val="0"/>
              <w:marTop w:val="0"/>
              <w:marBottom w:val="0"/>
              <w:divBdr>
                <w:top w:val="none" w:sz="0" w:space="0" w:color="auto"/>
                <w:left w:val="none" w:sz="0" w:space="0" w:color="auto"/>
                <w:bottom w:val="none" w:sz="0" w:space="0" w:color="auto"/>
                <w:right w:val="none" w:sz="0" w:space="0" w:color="auto"/>
              </w:divBdr>
            </w:div>
          </w:divsChild>
        </w:div>
        <w:div w:id="418644517">
          <w:marLeft w:val="0"/>
          <w:marRight w:val="0"/>
          <w:marTop w:val="0"/>
          <w:marBottom w:val="0"/>
          <w:divBdr>
            <w:top w:val="none" w:sz="0" w:space="0" w:color="auto"/>
            <w:left w:val="none" w:sz="0" w:space="0" w:color="auto"/>
            <w:bottom w:val="none" w:sz="0" w:space="0" w:color="auto"/>
            <w:right w:val="none" w:sz="0" w:space="0" w:color="auto"/>
          </w:divBdr>
          <w:divsChild>
            <w:div w:id="2129663342">
              <w:marLeft w:val="0"/>
              <w:marRight w:val="0"/>
              <w:marTop w:val="0"/>
              <w:marBottom w:val="0"/>
              <w:divBdr>
                <w:top w:val="none" w:sz="0" w:space="0" w:color="auto"/>
                <w:left w:val="none" w:sz="0" w:space="0" w:color="auto"/>
                <w:bottom w:val="none" w:sz="0" w:space="0" w:color="auto"/>
                <w:right w:val="none" w:sz="0" w:space="0" w:color="auto"/>
              </w:divBdr>
            </w:div>
          </w:divsChild>
        </w:div>
        <w:div w:id="1836338708">
          <w:marLeft w:val="0"/>
          <w:marRight w:val="0"/>
          <w:marTop w:val="0"/>
          <w:marBottom w:val="0"/>
          <w:divBdr>
            <w:top w:val="none" w:sz="0" w:space="0" w:color="auto"/>
            <w:left w:val="none" w:sz="0" w:space="0" w:color="auto"/>
            <w:bottom w:val="none" w:sz="0" w:space="0" w:color="auto"/>
            <w:right w:val="none" w:sz="0" w:space="0" w:color="auto"/>
          </w:divBdr>
          <w:divsChild>
            <w:div w:id="1381707525">
              <w:marLeft w:val="0"/>
              <w:marRight w:val="0"/>
              <w:marTop w:val="0"/>
              <w:marBottom w:val="0"/>
              <w:divBdr>
                <w:top w:val="none" w:sz="0" w:space="0" w:color="auto"/>
                <w:left w:val="none" w:sz="0" w:space="0" w:color="auto"/>
                <w:bottom w:val="none" w:sz="0" w:space="0" w:color="auto"/>
                <w:right w:val="none" w:sz="0" w:space="0" w:color="auto"/>
              </w:divBdr>
            </w:div>
          </w:divsChild>
        </w:div>
        <w:div w:id="1862161951">
          <w:marLeft w:val="0"/>
          <w:marRight w:val="0"/>
          <w:marTop w:val="0"/>
          <w:marBottom w:val="0"/>
          <w:divBdr>
            <w:top w:val="none" w:sz="0" w:space="0" w:color="auto"/>
            <w:left w:val="none" w:sz="0" w:space="0" w:color="auto"/>
            <w:bottom w:val="none" w:sz="0" w:space="0" w:color="auto"/>
            <w:right w:val="none" w:sz="0" w:space="0" w:color="auto"/>
          </w:divBdr>
          <w:divsChild>
            <w:div w:id="1999460127">
              <w:marLeft w:val="0"/>
              <w:marRight w:val="0"/>
              <w:marTop w:val="0"/>
              <w:marBottom w:val="0"/>
              <w:divBdr>
                <w:top w:val="none" w:sz="0" w:space="0" w:color="auto"/>
                <w:left w:val="none" w:sz="0" w:space="0" w:color="auto"/>
                <w:bottom w:val="none" w:sz="0" w:space="0" w:color="auto"/>
                <w:right w:val="none" w:sz="0" w:space="0" w:color="auto"/>
              </w:divBdr>
            </w:div>
          </w:divsChild>
        </w:div>
        <w:div w:id="616258685">
          <w:marLeft w:val="0"/>
          <w:marRight w:val="0"/>
          <w:marTop w:val="0"/>
          <w:marBottom w:val="0"/>
          <w:divBdr>
            <w:top w:val="none" w:sz="0" w:space="0" w:color="auto"/>
            <w:left w:val="none" w:sz="0" w:space="0" w:color="auto"/>
            <w:bottom w:val="none" w:sz="0" w:space="0" w:color="auto"/>
            <w:right w:val="none" w:sz="0" w:space="0" w:color="auto"/>
          </w:divBdr>
          <w:divsChild>
            <w:div w:id="83041116">
              <w:marLeft w:val="0"/>
              <w:marRight w:val="0"/>
              <w:marTop w:val="0"/>
              <w:marBottom w:val="0"/>
              <w:divBdr>
                <w:top w:val="none" w:sz="0" w:space="0" w:color="auto"/>
                <w:left w:val="none" w:sz="0" w:space="0" w:color="auto"/>
                <w:bottom w:val="none" w:sz="0" w:space="0" w:color="auto"/>
                <w:right w:val="none" w:sz="0" w:space="0" w:color="auto"/>
              </w:divBdr>
            </w:div>
          </w:divsChild>
        </w:div>
        <w:div w:id="1115834304">
          <w:marLeft w:val="0"/>
          <w:marRight w:val="0"/>
          <w:marTop w:val="0"/>
          <w:marBottom w:val="0"/>
          <w:divBdr>
            <w:top w:val="none" w:sz="0" w:space="0" w:color="auto"/>
            <w:left w:val="none" w:sz="0" w:space="0" w:color="auto"/>
            <w:bottom w:val="none" w:sz="0" w:space="0" w:color="auto"/>
            <w:right w:val="none" w:sz="0" w:space="0" w:color="auto"/>
          </w:divBdr>
          <w:divsChild>
            <w:div w:id="1431509059">
              <w:marLeft w:val="0"/>
              <w:marRight w:val="0"/>
              <w:marTop w:val="0"/>
              <w:marBottom w:val="0"/>
              <w:divBdr>
                <w:top w:val="none" w:sz="0" w:space="0" w:color="auto"/>
                <w:left w:val="none" w:sz="0" w:space="0" w:color="auto"/>
                <w:bottom w:val="none" w:sz="0" w:space="0" w:color="auto"/>
                <w:right w:val="none" w:sz="0" w:space="0" w:color="auto"/>
              </w:divBdr>
            </w:div>
          </w:divsChild>
        </w:div>
        <w:div w:id="1129323458">
          <w:marLeft w:val="0"/>
          <w:marRight w:val="0"/>
          <w:marTop w:val="0"/>
          <w:marBottom w:val="0"/>
          <w:divBdr>
            <w:top w:val="none" w:sz="0" w:space="0" w:color="auto"/>
            <w:left w:val="none" w:sz="0" w:space="0" w:color="auto"/>
            <w:bottom w:val="none" w:sz="0" w:space="0" w:color="auto"/>
            <w:right w:val="none" w:sz="0" w:space="0" w:color="auto"/>
          </w:divBdr>
          <w:divsChild>
            <w:div w:id="520440839">
              <w:marLeft w:val="0"/>
              <w:marRight w:val="0"/>
              <w:marTop w:val="0"/>
              <w:marBottom w:val="0"/>
              <w:divBdr>
                <w:top w:val="none" w:sz="0" w:space="0" w:color="auto"/>
                <w:left w:val="none" w:sz="0" w:space="0" w:color="auto"/>
                <w:bottom w:val="none" w:sz="0" w:space="0" w:color="auto"/>
                <w:right w:val="none" w:sz="0" w:space="0" w:color="auto"/>
              </w:divBdr>
            </w:div>
          </w:divsChild>
        </w:div>
        <w:div w:id="417796831">
          <w:marLeft w:val="0"/>
          <w:marRight w:val="0"/>
          <w:marTop w:val="0"/>
          <w:marBottom w:val="0"/>
          <w:divBdr>
            <w:top w:val="none" w:sz="0" w:space="0" w:color="auto"/>
            <w:left w:val="none" w:sz="0" w:space="0" w:color="auto"/>
            <w:bottom w:val="none" w:sz="0" w:space="0" w:color="auto"/>
            <w:right w:val="none" w:sz="0" w:space="0" w:color="auto"/>
          </w:divBdr>
          <w:divsChild>
            <w:div w:id="1848475314">
              <w:marLeft w:val="0"/>
              <w:marRight w:val="0"/>
              <w:marTop w:val="0"/>
              <w:marBottom w:val="0"/>
              <w:divBdr>
                <w:top w:val="none" w:sz="0" w:space="0" w:color="auto"/>
                <w:left w:val="none" w:sz="0" w:space="0" w:color="auto"/>
                <w:bottom w:val="none" w:sz="0" w:space="0" w:color="auto"/>
                <w:right w:val="none" w:sz="0" w:space="0" w:color="auto"/>
              </w:divBdr>
            </w:div>
          </w:divsChild>
        </w:div>
        <w:div w:id="1033311262">
          <w:marLeft w:val="0"/>
          <w:marRight w:val="0"/>
          <w:marTop w:val="0"/>
          <w:marBottom w:val="0"/>
          <w:divBdr>
            <w:top w:val="none" w:sz="0" w:space="0" w:color="auto"/>
            <w:left w:val="none" w:sz="0" w:space="0" w:color="auto"/>
            <w:bottom w:val="none" w:sz="0" w:space="0" w:color="auto"/>
            <w:right w:val="none" w:sz="0" w:space="0" w:color="auto"/>
          </w:divBdr>
          <w:divsChild>
            <w:div w:id="164784836">
              <w:marLeft w:val="0"/>
              <w:marRight w:val="0"/>
              <w:marTop w:val="0"/>
              <w:marBottom w:val="0"/>
              <w:divBdr>
                <w:top w:val="none" w:sz="0" w:space="0" w:color="auto"/>
                <w:left w:val="none" w:sz="0" w:space="0" w:color="auto"/>
                <w:bottom w:val="none" w:sz="0" w:space="0" w:color="auto"/>
                <w:right w:val="none" w:sz="0" w:space="0" w:color="auto"/>
              </w:divBdr>
            </w:div>
            <w:div w:id="2116361406">
              <w:marLeft w:val="0"/>
              <w:marRight w:val="0"/>
              <w:marTop w:val="0"/>
              <w:marBottom w:val="0"/>
              <w:divBdr>
                <w:top w:val="none" w:sz="0" w:space="0" w:color="auto"/>
                <w:left w:val="none" w:sz="0" w:space="0" w:color="auto"/>
                <w:bottom w:val="none" w:sz="0" w:space="0" w:color="auto"/>
                <w:right w:val="none" w:sz="0" w:space="0" w:color="auto"/>
              </w:divBdr>
            </w:div>
          </w:divsChild>
        </w:div>
        <w:div w:id="902644382">
          <w:marLeft w:val="0"/>
          <w:marRight w:val="0"/>
          <w:marTop w:val="0"/>
          <w:marBottom w:val="0"/>
          <w:divBdr>
            <w:top w:val="none" w:sz="0" w:space="0" w:color="auto"/>
            <w:left w:val="none" w:sz="0" w:space="0" w:color="auto"/>
            <w:bottom w:val="none" w:sz="0" w:space="0" w:color="auto"/>
            <w:right w:val="none" w:sz="0" w:space="0" w:color="auto"/>
          </w:divBdr>
          <w:divsChild>
            <w:div w:id="1397163523">
              <w:marLeft w:val="0"/>
              <w:marRight w:val="0"/>
              <w:marTop w:val="0"/>
              <w:marBottom w:val="0"/>
              <w:divBdr>
                <w:top w:val="none" w:sz="0" w:space="0" w:color="auto"/>
                <w:left w:val="none" w:sz="0" w:space="0" w:color="auto"/>
                <w:bottom w:val="none" w:sz="0" w:space="0" w:color="auto"/>
                <w:right w:val="none" w:sz="0" w:space="0" w:color="auto"/>
              </w:divBdr>
            </w:div>
          </w:divsChild>
        </w:div>
        <w:div w:id="116534053">
          <w:marLeft w:val="0"/>
          <w:marRight w:val="0"/>
          <w:marTop w:val="0"/>
          <w:marBottom w:val="0"/>
          <w:divBdr>
            <w:top w:val="none" w:sz="0" w:space="0" w:color="auto"/>
            <w:left w:val="none" w:sz="0" w:space="0" w:color="auto"/>
            <w:bottom w:val="none" w:sz="0" w:space="0" w:color="auto"/>
            <w:right w:val="none" w:sz="0" w:space="0" w:color="auto"/>
          </w:divBdr>
          <w:divsChild>
            <w:div w:id="1005087882">
              <w:marLeft w:val="0"/>
              <w:marRight w:val="0"/>
              <w:marTop w:val="0"/>
              <w:marBottom w:val="0"/>
              <w:divBdr>
                <w:top w:val="none" w:sz="0" w:space="0" w:color="auto"/>
                <w:left w:val="none" w:sz="0" w:space="0" w:color="auto"/>
                <w:bottom w:val="none" w:sz="0" w:space="0" w:color="auto"/>
                <w:right w:val="none" w:sz="0" w:space="0" w:color="auto"/>
              </w:divBdr>
            </w:div>
          </w:divsChild>
        </w:div>
        <w:div w:id="229391568">
          <w:marLeft w:val="0"/>
          <w:marRight w:val="0"/>
          <w:marTop w:val="0"/>
          <w:marBottom w:val="0"/>
          <w:divBdr>
            <w:top w:val="none" w:sz="0" w:space="0" w:color="auto"/>
            <w:left w:val="none" w:sz="0" w:space="0" w:color="auto"/>
            <w:bottom w:val="none" w:sz="0" w:space="0" w:color="auto"/>
            <w:right w:val="none" w:sz="0" w:space="0" w:color="auto"/>
          </w:divBdr>
          <w:divsChild>
            <w:div w:id="1379161688">
              <w:marLeft w:val="0"/>
              <w:marRight w:val="0"/>
              <w:marTop w:val="0"/>
              <w:marBottom w:val="0"/>
              <w:divBdr>
                <w:top w:val="none" w:sz="0" w:space="0" w:color="auto"/>
                <w:left w:val="none" w:sz="0" w:space="0" w:color="auto"/>
                <w:bottom w:val="none" w:sz="0" w:space="0" w:color="auto"/>
                <w:right w:val="none" w:sz="0" w:space="0" w:color="auto"/>
              </w:divBdr>
            </w:div>
          </w:divsChild>
        </w:div>
        <w:div w:id="1736973674">
          <w:marLeft w:val="0"/>
          <w:marRight w:val="0"/>
          <w:marTop w:val="0"/>
          <w:marBottom w:val="0"/>
          <w:divBdr>
            <w:top w:val="none" w:sz="0" w:space="0" w:color="auto"/>
            <w:left w:val="none" w:sz="0" w:space="0" w:color="auto"/>
            <w:bottom w:val="none" w:sz="0" w:space="0" w:color="auto"/>
            <w:right w:val="none" w:sz="0" w:space="0" w:color="auto"/>
          </w:divBdr>
          <w:divsChild>
            <w:div w:id="174080377">
              <w:marLeft w:val="0"/>
              <w:marRight w:val="0"/>
              <w:marTop w:val="0"/>
              <w:marBottom w:val="0"/>
              <w:divBdr>
                <w:top w:val="none" w:sz="0" w:space="0" w:color="auto"/>
                <w:left w:val="none" w:sz="0" w:space="0" w:color="auto"/>
                <w:bottom w:val="none" w:sz="0" w:space="0" w:color="auto"/>
                <w:right w:val="none" w:sz="0" w:space="0" w:color="auto"/>
              </w:divBdr>
            </w:div>
          </w:divsChild>
        </w:div>
        <w:div w:id="1305963841">
          <w:marLeft w:val="0"/>
          <w:marRight w:val="0"/>
          <w:marTop w:val="0"/>
          <w:marBottom w:val="0"/>
          <w:divBdr>
            <w:top w:val="none" w:sz="0" w:space="0" w:color="auto"/>
            <w:left w:val="none" w:sz="0" w:space="0" w:color="auto"/>
            <w:bottom w:val="none" w:sz="0" w:space="0" w:color="auto"/>
            <w:right w:val="none" w:sz="0" w:space="0" w:color="auto"/>
          </w:divBdr>
          <w:divsChild>
            <w:div w:id="2041583376">
              <w:marLeft w:val="0"/>
              <w:marRight w:val="0"/>
              <w:marTop w:val="0"/>
              <w:marBottom w:val="0"/>
              <w:divBdr>
                <w:top w:val="none" w:sz="0" w:space="0" w:color="auto"/>
                <w:left w:val="none" w:sz="0" w:space="0" w:color="auto"/>
                <w:bottom w:val="none" w:sz="0" w:space="0" w:color="auto"/>
                <w:right w:val="none" w:sz="0" w:space="0" w:color="auto"/>
              </w:divBdr>
            </w:div>
          </w:divsChild>
        </w:div>
        <w:div w:id="683096074">
          <w:marLeft w:val="0"/>
          <w:marRight w:val="0"/>
          <w:marTop w:val="0"/>
          <w:marBottom w:val="0"/>
          <w:divBdr>
            <w:top w:val="none" w:sz="0" w:space="0" w:color="auto"/>
            <w:left w:val="none" w:sz="0" w:space="0" w:color="auto"/>
            <w:bottom w:val="none" w:sz="0" w:space="0" w:color="auto"/>
            <w:right w:val="none" w:sz="0" w:space="0" w:color="auto"/>
          </w:divBdr>
          <w:divsChild>
            <w:div w:id="207961420">
              <w:marLeft w:val="0"/>
              <w:marRight w:val="0"/>
              <w:marTop w:val="0"/>
              <w:marBottom w:val="0"/>
              <w:divBdr>
                <w:top w:val="none" w:sz="0" w:space="0" w:color="auto"/>
                <w:left w:val="none" w:sz="0" w:space="0" w:color="auto"/>
                <w:bottom w:val="none" w:sz="0" w:space="0" w:color="auto"/>
                <w:right w:val="none" w:sz="0" w:space="0" w:color="auto"/>
              </w:divBdr>
            </w:div>
          </w:divsChild>
        </w:div>
        <w:div w:id="44109200">
          <w:marLeft w:val="0"/>
          <w:marRight w:val="0"/>
          <w:marTop w:val="0"/>
          <w:marBottom w:val="0"/>
          <w:divBdr>
            <w:top w:val="none" w:sz="0" w:space="0" w:color="auto"/>
            <w:left w:val="none" w:sz="0" w:space="0" w:color="auto"/>
            <w:bottom w:val="none" w:sz="0" w:space="0" w:color="auto"/>
            <w:right w:val="none" w:sz="0" w:space="0" w:color="auto"/>
          </w:divBdr>
          <w:divsChild>
            <w:div w:id="1857500651">
              <w:marLeft w:val="0"/>
              <w:marRight w:val="0"/>
              <w:marTop w:val="0"/>
              <w:marBottom w:val="0"/>
              <w:divBdr>
                <w:top w:val="none" w:sz="0" w:space="0" w:color="auto"/>
                <w:left w:val="none" w:sz="0" w:space="0" w:color="auto"/>
                <w:bottom w:val="none" w:sz="0" w:space="0" w:color="auto"/>
                <w:right w:val="none" w:sz="0" w:space="0" w:color="auto"/>
              </w:divBdr>
            </w:div>
          </w:divsChild>
        </w:div>
        <w:div w:id="1131287749">
          <w:marLeft w:val="0"/>
          <w:marRight w:val="0"/>
          <w:marTop w:val="0"/>
          <w:marBottom w:val="0"/>
          <w:divBdr>
            <w:top w:val="none" w:sz="0" w:space="0" w:color="auto"/>
            <w:left w:val="none" w:sz="0" w:space="0" w:color="auto"/>
            <w:bottom w:val="none" w:sz="0" w:space="0" w:color="auto"/>
            <w:right w:val="none" w:sz="0" w:space="0" w:color="auto"/>
          </w:divBdr>
          <w:divsChild>
            <w:div w:id="1806123685">
              <w:marLeft w:val="0"/>
              <w:marRight w:val="0"/>
              <w:marTop w:val="0"/>
              <w:marBottom w:val="0"/>
              <w:divBdr>
                <w:top w:val="none" w:sz="0" w:space="0" w:color="auto"/>
                <w:left w:val="none" w:sz="0" w:space="0" w:color="auto"/>
                <w:bottom w:val="none" w:sz="0" w:space="0" w:color="auto"/>
                <w:right w:val="none" w:sz="0" w:space="0" w:color="auto"/>
              </w:divBdr>
            </w:div>
          </w:divsChild>
        </w:div>
        <w:div w:id="1578901016">
          <w:marLeft w:val="0"/>
          <w:marRight w:val="0"/>
          <w:marTop w:val="0"/>
          <w:marBottom w:val="0"/>
          <w:divBdr>
            <w:top w:val="none" w:sz="0" w:space="0" w:color="auto"/>
            <w:left w:val="none" w:sz="0" w:space="0" w:color="auto"/>
            <w:bottom w:val="none" w:sz="0" w:space="0" w:color="auto"/>
            <w:right w:val="none" w:sz="0" w:space="0" w:color="auto"/>
          </w:divBdr>
          <w:divsChild>
            <w:div w:id="1569148499">
              <w:marLeft w:val="0"/>
              <w:marRight w:val="0"/>
              <w:marTop w:val="0"/>
              <w:marBottom w:val="0"/>
              <w:divBdr>
                <w:top w:val="none" w:sz="0" w:space="0" w:color="auto"/>
                <w:left w:val="none" w:sz="0" w:space="0" w:color="auto"/>
                <w:bottom w:val="none" w:sz="0" w:space="0" w:color="auto"/>
                <w:right w:val="none" w:sz="0" w:space="0" w:color="auto"/>
              </w:divBdr>
            </w:div>
          </w:divsChild>
        </w:div>
        <w:div w:id="2146198691">
          <w:marLeft w:val="0"/>
          <w:marRight w:val="0"/>
          <w:marTop w:val="0"/>
          <w:marBottom w:val="0"/>
          <w:divBdr>
            <w:top w:val="none" w:sz="0" w:space="0" w:color="auto"/>
            <w:left w:val="none" w:sz="0" w:space="0" w:color="auto"/>
            <w:bottom w:val="none" w:sz="0" w:space="0" w:color="auto"/>
            <w:right w:val="none" w:sz="0" w:space="0" w:color="auto"/>
          </w:divBdr>
          <w:divsChild>
            <w:div w:id="543251689">
              <w:marLeft w:val="0"/>
              <w:marRight w:val="0"/>
              <w:marTop w:val="0"/>
              <w:marBottom w:val="0"/>
              <w:divBdr>
                <w:top w:val="none" w:sz="0" w:space="0" w:color="auto"/>
                <w:left w:val="none" w:sz="0" w:space="0" w:color="auto"/>
                <w:bottom w:val="none" w:sz="0" w:space="0" w:color="auto"/>
                <w:right w:val="none" w:sz="0" w:space="0" w:color="auto"/>
              </w:divBdr>
            </w:div>
          </w:divsChild>
        </w:div>
        <w:div w:id="806052086">
          <w:marLeft w:val="0"/>
          <w:marRight w:val="0"/>
          <w:marTop w:val="0"/>
          <w:marBottom w:val="0"/>
          <w:divBdr>
            <w:top w:val="none" w:sz="0" w:space="0" w:color="auto"/>
            <w:left w:val="none" w:sz="0" w:space="0" w:color="auto"/>
            <w:bottom w:val="none" w:sz="0" w:space="0" w:color="auto"/>
            <w:right w:val="none" w:sz="0" w:space="0" w:color="auto"/>
          </w:divBdr>
          <w:divsChild>
            <w:div w:id="1715421032">
              <w:marLeft w:val="0"/>
              <w:marRight w:val="0"/>
              <w:marTop w:val="0"/>
              <w:marBottom w:val="0"/>
              <w:divBdr>
                <w:top w:val="none" w:sz="0" w:space="0" w:color="auto"/>
                <w:left w:val="none" w:sz="0" w:space="0" w:color="auto"/>
                <w:bottom w:val="none" w:sz="0" w:space="0" w:color="auto"/>
                <w:right w:val="none" w:sz="0" w:space="0" w:color="auto"/>
              </w:divBdr>
            </w:div>
            <w:div w:id="16783411">
              <w:marLeft w:val="0"/>
              <w:marRight w:val="0"/>
              <w:marTop w:val="0"/>
              <w:marBottom w:val="0"/>
              <w:divBdr>
                <w:top w:val="none" w:sz="0" w:space="0" w:color="auto"/>
                <w:left w:val="none" w:sz="0" w:space="0" w:color="auto"/>
                <w:bottom w:val="none" w:sz="0" w:space="0" w:color="auto"/>
                <w:right w:val="none" w:sz="0" w:space="0" w:color="auto"/>
              </w:divBdr>
            </w:div>
            <w:div w:id="1645699442">
              <w:marLeft w:val="0"/>
              <w:marRight w:val="0"/>
              <w:marTop w:val="0"/>
              <w:marBottom w:val="0"/>
              <w:divBdr>
                <w:top w:val="none" w:sz="0" w:space="0" w:color="auto"/>
                <w:left w:val="none" w:sz="0" w:space="0" w:color="auto"/>
                <w:bottom w:val="none" w:sz="0" w:space="0" w:color="auto"/>
                <w:right w:val="none" w:sz="0" w:space="0" w:color="auto"/>
              </w:divBdr>
            </w:div>
            <w:div w:id="169639795">
              <w:marLeft w:val="0"/>
              <w:marRight w:val="0"/>
              <w:marTop w:val="0"/>
              <w:marBottom w:val="0"/>
              <w:divBdr>
                <w:top w:val="none" w:sz="0" w:space="0" w:color="auto"/>
                <w:left w:val="none" w:sz="0" w:space="0" w:color="auto"/>
                <w:bottom w:val="none" w:sz="0" w:space="0" w:color="auto"/>
                <w:right w:val="none" w:sz="0" w:space="0" w:color="auto"/>
              </w:divBdr>
            </w:div>
            <w:div w:id="240215058">
              <w:marLeft w:val="0"/>
              <w:marRight w:val="0"/>
              <w:marTop w:val="0"/>
              <w:marBottom w:val="0"/>
              <w:divBdr>
                <w:top w:val="none" w:sz="0" w:space="0" w:color="auto"/>
                <w:left w:val="none" w:sz="0" w:space="0" w:color="auto"/>
                <w:bottom w:val="none" w:sz="0" w:space="0" w:color="auto"/>
                <w:right w:val="none" w:sz="0" w:space="0" w:color="auto"/>
              </w:divBdr>
            </w:div>
            <w:div w:id="686716944">
              <w:marLeft w:val="0"/>
              <w:marRight w:val="0"/>
              <w:marTop w:val="0"/>
              <w:marBottom w:val="0"/>
              <w:divBdr>
                <w:top w:val="none" w:sz="0" w:space="0" w:color="auto"/>
                <w:left w:val="none" w:sz="0" w:space="0" w:color="auto"/>
                <w:bottom w:val="none" w:sz="0" w:space="0" w:color="auto"/>
                <w:right w:val="none" w:sz="0" w:space="0" w:color="auto"/>
              </w:divBdr>
            </w:div>
            <w:div w:id="531844945">
              <w:marLeft w:val="0"/>
              <w:marRight w:val="0"/>
              <w:marTop w:val="0"/>
              <w:marBottom w:val="0"/>
              <w:divBdr>
                <w:top w:val="none" w:sz="0" w:space="0" w:color="auto"/>
                <w:left w:val="none" w:sz="0" w:space="0" w:color="auto"/>
                <w:bottom w:val="none" w:sz="0" w:space="0" w:color="auto"/>
                <w:right w:val="none" w:sz="0" w:space="0" w:color="auto"/>
              </w:divBdr>
            </w:div>
            <w:div w:id="1991051855">
              <w:marLeft w:val="0"/>
              <w:marRight w:val="0"/>
              <w:marTop w:val="0"/>
              <w:marBottom w:val="0"/>
              <w:divBdr>
                <w:top w:val="none" w:sz="0" w:space="0" w:color="auto"/>
                <w:left w:val="none" w:sz="0" w:space="0" w:color="auto"/>
                <w:bottom w:val="none" w:sz="0" w:space="0" w:color="auto"/>
                <w:right w:val="none" w:sz="0" w:space="0" w:color="auto"/>
              </w:divBdr>
            </w:div>
            <w:div w:id="202669623">
              <w:marLeft w:val="0"/>
              <w:marRight w:val="0"/>
              <w:marTop w:val="0"/>
              <w:marBottom w:val="0"/>
              <w:divBdr>
                <w:top w:val="none" w:sz="0" w:space="0" w:color="auto"/>
                <w:left w:val="none" w:sz="0" w:space="0" w:color="auto"/>
                <w:bottom w:val="none" w:sz="0" w:space="0" w:color="auto"/>
                <w:right w:val="none" w:sz="0" w:space="0" w:color="auto"/>
              </w:divBdr>
            </w:div>
            <w:div w:id="1075542904">
              <w:marLeft w:val="0"/>
              <w:marRight w:val="0"/>
              <w:marTop w:val="0"/>
              <w:marBottom w:val="0"/>
              <w:divBdr>
                <w:top w:val="none" w:sz="0" w:space="0" w:color="auto"/>
                <w:left w:val="none" w:sz="0" w:space="0" w:color="auto"/>
                <w:bottom w:val="none" w:sz="0" w:space="0" w:color="auto"/>
                <w:right w:val="none" w:sz="0" w:space="0" w:color="auto"/>
              </w:divBdr>
            </w:div>
            <w:div w:id="1286542559">
              <w:marLeft w:val="0"/>
              <w:marRight w:val="0"/>
              <w:marTop w:val="0"/>
              <w:marBottom w:val="0"/>
              <w:divBdr>
                <w:top w:val="none" w:sz="0" w:space="0" w:color="auto"/>
                <w:left w:val="none" w:sz="0" w:space="0" w:color="auto"/>
                <w:bottom w:val="none" w:sz="0" w:space="0" w:color="auto"/>
                <w:right w:val="none" w:sz="0" w:space="0" w:color="auto"/>
              </w:divBdr>
            </w:div>
            <w:div w:id="833374560">
              <w:marLeft w:val="0"/>
              <w:marRight w:val="0"/>
              <w:marTop w:val="0"/>
              <w:marBottom w:val="0"/>
              <w:divBdr>
                <w:top w:val="none" w:sz="0" w:space="0" w:color="auto"/>
                <w:left w:val="none" w:sz="0" w:space="0" w:color="auto"/>
                <w:bottom w:val="none" w:sz="0" w:space="0" w:color="auto"/>
                <w:right w:val="none" w:sz="0" w:space="0" w:color="auto"/>
              </w:divBdr>
            </w:div>
            <w:div w:id="1968119632">
              <w:marLeft w:val="0"/>
              <w:marRight w:val="0"/>
              <w:marTop w:val="0"/>
              <w:marBottom w:val="0"/>
              <w:divBdr>
                <w:top w:val="none" w:sz="0" w:space="0" w:color="auto"/>
                <w:left w:val="none" w:sz="0" w:space="0" w:color="auto"/>
                <w:bottom w:val="none" w:sz="0" w:space="0" w:color="auto"/>
                <w:right w:val="none" w:sz="0" w:space="0" w:color="auto"/>
              </w:divBdr>
            </w:div>
            <w:div w:id="1079862331">
              <w:marLeft w:val="0"/>
              <w:marRight w:val="0"/>
              <w:marTop w:val="0"/>
              <w:marBottom w:val="0"/>
              <w:divBdr>
                <w:top w:val="none" w:sz="0" w:space="0" w:color="auto"/>
                <w:left w:val="none" w:sz="0" w:space="0" w:color="auto"/>
                <w:bottom w:val="none" w:sz="0" w:space="0" w:color="auto"/>
                <w:right w:val="none" w:sz="0" w:space="0" w:color="auto"/>
              </w:divBdr>
            </w:div>
            <w:div w:id="1559779502">
              <w:marLeft w:val="0"/>
              <w:marRight w:val="0"/>
              <w:marTop w:val="0"/>
              <w:marBottom w:val="0"/>
              <w:divBdr>
                <w:top w:val="none" w:sz="0" w:space="0" w:color="auto"/>
                <w:left w:val="none" w:sz="0" w:space="0" w:color="auto"/>
                <w:bottom w:val="none" w:sz="0" w:space="0" w:color="auto"/>
                <w:right w:val="none" w:sz="0" w:space="0" w:color="auto"/>
              </w:divBdr>
            </w:div>
          </w:divsChild>
        </w:div>
        <w:div w:id="1882592765">
          <w:marLeft w:val="0"/>
          <w:marRight w:val="0"/>
          <w:marTop w:val="0"/>
          <w:marBottom w:val="0"/>
          <w:divBdr>
            <w:top w:val="none" w:sz="0" w:space="0" w:color="auto"/>
            <w:left w:val="none" w:sz="0" w:space="0" w:color="auto"/>
            <w:bottom w:val="none" w:sz="0" w:space="0" w:color="auto"/>
            <w:right w:val="none" w:sz="0" w:space="0" w:color="auto"/>
          </w:divBdr>
          <w:divsChild>
            <w:div w:id="1846895843">
              <w:marLeft w:val="0"/>
              <w:marRight w:val="0"/>
              <w:marTop w:val="0"/>
              <w:marBottom w:val="0"/>
              <w:divBdr>
                <w:top w:val="none" w:sz="0" w:space="0" w:color="auto"/>
                <w:left w:val="none" w:sz="0" w:space="0" w:color="auto"/>
                <w:bottom w:val="none" w:sz="0" w:space="0" w:color="auto"/>
                <w:right w:val="none" w:sz="0" w:space="0" w:color="auto"/>
              </w:divBdr>
            </w:div>
          </w:divsChild>
        </w:div>
        <w:div w:id="200632629">
          <w:marLeft w:val="0"/>
          <w:marRight w:val="0"/>
          <w:marTop w:val="0"/>
          <w:marBottom w:val="0"/>
          <w:divBdr>
            <w:top w:val="none" w:sz="0" w:space="0" w:color="auto"/>
            <w:left w:val="none" w:sz="0" w:space="0" w:color="auto"/>
            <w:bottom w:val="none" w:sz="0" w:space="0" w:color="auto"/>
            <w:right w:val="none" w:sz="0" w:space="0" w:color="auto"/>
          </w:divBdr>
          <w:divsChild>
            <w:div w:id="634258082">
              <w:marLeft w:val="0"/>
              <w:marRight w:val="0"/>
              <w:marTop w:val="0"/>
              <w:marBottom w:val="0"/>
              <w:divBdr>
                <w:top w:val="none" w:sz="0" w:space="0" w:color="auto"/>
                <w:left w:val="none" w:sz="0" w:space="0" w:color="auto"/>
                <w:bottom w:val="none" w:sz="0" w:space="0" w:color="auto"/>
                <w:right w:val="none" w:sz="0" w:space="0" w:color="auto"/>
              </w:divBdr>
            </w:div>
          </w:divsChild>
        </w:div>
        <w:div w:id="1514803968">
          <w:marLeft w:val="0"/>
          <w:marRight w:val="0"/>
          <w:marTop w:val="0"/>
          <w:marBottom w:val="0"/>
          <w:divBdr>
            <w:top w:val="none" w:sz="0" w:space="0" w:color="auto"/>
            <w:left w:val="none" w:sz="0" w:space="0" w:color="auto"/>
            <w:bottom w:val="none" w:sz="0" w:space="0" w:color="auto"/>
            <w:right w:val="none" w:sz="0" w:space="0" w:color="auto"/>
          </w:divBdr>
          <w:divsChild>
            <w:div w:id="1334989085">
              <w:marLeft w:val="0"/>
              <w:marRight w:val="0"/>
              <w:marTop w:val="0"/>
              <w:marBottom w:val="0"/>
              <w:divBdr>
                <w:top w:val="none" w:sz="0" w:space="0" w:color="auto"/>
                <w:left w:val="none" w:sz="0" w:space="0" w:color="auto"/>
                <w:bottom w:val="none" w:sz="0" w:space="0" w:color="auto"/>
                <w:right w:val="none" w:sz="0" w:space="0" w:color="auto"/>
              </w:divBdr>
            </w:div>
          </w:divsChild>
        </w:div>
        <w:div w:id="1755784493">
          <w:marLeft w:val="0"/>
          <w:marRight w:val="0"/>
          <w:marTop w:val="0"/>
          <w:marBottom w:val="0"/>
          <w:divBdr>
            <w:top w:val="none" w:sz="0" w:space="0" w:color="auto"/>
            <w:left w:val="none" w:sz="0" w:space="0" w:color="auto"/>
            <w:bottom w:val="none" w:sz="0" w:space="0" w:color="auto"/>
            <w:right w:val="none" w:sz="0" w:space="0" w:color="auto"/>
          </w:divBdr>
          <w:divsChild>
            <w:div w:id="1650818777">
              <w:marLeft w:val="0"/>
              <w:marRight w:val="0"/>
              <w:marTop w:val="0"/>
              <w:marBottom w:val="0"/>
              <w:divBdr>
                <w:top w:val="none" w:sz="0" w:space="0" w:color="auto"/>
                <w:left w:val="none" w:sz="0" w:space="0" w:color="auto"/>
                <w:bottom w:val="none" w:sz="0" w:space="0" w:color="auto"/>
                <w:right w:val="none" w:sz="0" w:space="0" w:color="auto"/>
              </w:divBdr>
            </w:div>
            <w:div w:id="1995329506">
              <w:marLeft w:val="0"/>
              <w:marRight w:val="0"/>
              <w:marTop w:val="0"/>
              <w:marBottom w:val="0"/>
              <w:divBdr>
                <w:top w:val="none" w:sz="0" w:space="0" w:color="auto"/>
                <w:left w:val="none" w:sz="0" w:space="0" w:color="auto"/>
                <w:bottom w:val="none" w:sz="0" w:space="0" w:color="auto"/>
                <w:right w:val="none" w:sz="0" w:space="0" w:color="auto"/>
              </w:divBdr>
            </w:div>
            <w:div w:id="900361470">
              <w:marLeft w:val="0"/>
              <w:marRight w:val="0"/>
              <w:marTop w:val="0"/>
              <w:marBottom w:val="0"/>
              <w:divBdr>
                <w:top w:val="none" w:sz="0" w:space="0" w:color="auto"/>
                <w:left w:val="none" w:sz="0" w:space="0" w:color="auto"/>
                <w:bottom w:val="none" w:sz="0" w:space="0" w:color="auto"/>
                <w:right w:val="none" w:sz="0" w:space="0" w:color="auto"/>
              </w:divBdr>
            </w:div>
            <w:div w:id="1907956308">
              <w:marLeft w:val="0"/>
              <w:marRight w:val="0"/>
              <w:marTop w:val="0"/>
              <w:marBottom w:val="0"/>
              <w:divBdr>
                <w:top w:val="none" w:sz="0" w:space="0" w:color="auto"/>
                <w:left w:val="none" w:sz="0" w:space="0" w:color="auto"/>
                <w:bottom w:val="none" w:sz="0" w:space="0" w:color="auto"/>
                <w:right w:val="none" w:sz="0" w:space="0" w:color="auto"/>
              </w:divBdr>
            </w:div>
            <w:div w:id="401030662">
              <w:marLeft w:val="0"/>
              <w:marRight w:val="0"/>
              <w:marTop w:val="0"/>
              <w:marBottom w:val="0"/>
              <w:divBdr>
                <w:top w:val="none" w:sz="0" w:space="0" w:color="auto"/>
                <w:left w:val="none" w:sz="0" w:space="0" w:color="auto"/>
                <w:bottom w:val="none" w:sz="0" w:space="0" w:color="auto"/>
                <w:right w:val="none" w:sz="0" w:space="0" w:color="auto"/>
              </w:divBdr>
            </w:div>
            <w:div w:id="2135369248">
              <w:marLeft w:val="0"/>
              <w:marRight w:val="0"/>
              <w:marTop w:val="0"/>
              <w:marBottom w:val="0"/>
              <w:divBdr>
                <w:top w:val="none" w:sz="0" w:space="0" w:color="auto"/>
                <w:left w:val="none" w:sz="0" w:space="0" w:color="auto"/>
                <w:bottom w:val="none" w:sz="0" w:space="0" w:color="auto"/>
                <w:right w:val="none" w:sz="0" w:space="0" w:color="auto"/>
              </w:divBdr>
            </w:div>
            <w:div w:id="6696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073318">
      <w:bodyDiv w:val="1"/>
      <w:marLeft w:val="0"/>
      <w:marRight w:val="0"/>
      <w:marTop w:val="0"/>
      <w:marBottom w:val="0"/>
      <w:divBdr>
        <w:top w:val="none" w:sz="0" w:space="0" w:color="auto"/>
        <w:left w:val="none" w:sz="0" w:space="0" w:color="auto"/>
        <w:bottom w:val="none" w:sz="0" w:space="0" w:color="auto"/>
        <w:right w:val="none" w:sz="0" w:space="0" w:color="auto"/>
      </w:divBdr>
    </w:div>
    <w:div w:id="851799861">
      <w:bodyDiv w:val="1"/>
      <w:marLeft w:val="0"/>
      <w:marRight w:val="0"/>
      <w:marTop w:val="0"/>
      <w:marBottom w:val="0"/>
      <w:divBdr>
        <w:top w:val="none" w:sz="0" w:space="0" w:color="auto"/>
        <w:left w:val="none" w:sz="0" w:space="0" w:color="auto"/>
        <w:bottom w:val="none" w:sz="0" w:space="0" w:color="auto"/>
        <w:right w:val="none" w:sz="0" w:space="0" w:color="auto"/>
      </w:divBdr>
    </w:div>
    <w:div w:id="852189403">
      <w:bodyDiv w:val="1"/>
      <w:marLeft w:val="0"/>
      <w:marRight w:val="0"/>
      <w:marTop w:val="0"/>
      <w:marBottom w:val="0"/>
      <w:divBdr>
        <w:top w:val="none" w:sz="0" w:space="0" w:color="auto"/>
        <w:left w:val="none" w:sz="0" w:space="0" w:color="auto"/>
        <w:bottom w:val="none" w:sz="0" w:space="0" w:color="auto"/>
        <w:right w:val="none" w:sz="0" w:space="0" w:color="auto"/>
      </w:divBdr>
    </w:div>
    <w:div w:id="852644641">
      <w:bodyDiv w:val="1"/>
      <w:marLeft w:val="0"/>
      <w:marRight w:val="0"/>
      <w:marTop w:val="0"/>
      <w:marBottom w:val="0"/>
      <w:divBdr>
        <w:top w:val="none" w:sz="0" w:space="0" w:color="auto"/>
        <w:left w:val="none" w:sz="0" w:space="0" w:color="auto"/>
        <w:bottom w:val="none" w:sz="0" w:space="0" w:color="auto"/>
        <w:right w:val="none" w:sz="0" w:space="0" w:color="auto"/>
      </w:divBdr>
    </w:div>
    <w:div w:id="853152843">
      <w:bodyDiv w:val="1"/>
      <w:marLeft w:val="0"/>
      <w:marRight w:val="0"/>
      <w:marTop w:val="0"/>
      <w:marBottom w:val="0"/>
      <w:divBdr>
        <w:top w:val="none" w:sz="0" w:space="0" w:color="auto"/>
        <w:left w:val="none" w:sz="0" w:space="0" w:color="auto"/>
        <w:bottom w:val="none" w:sz="0" w:space="0" w:color="auto"/>
        <w:right w:val="none" w:sz="0" w:space="0" w:color="auto"/>
      </w:divBdr>
      <w:divsChild>
        <w:div w:id="284704313">
          <w:marLeft w:val="0"/>
          <w:marRight w:val="0"/>
          <w:marTop w:val="0"/>
          <w:marBottom w:val="0"/>
          <w:divBdr>
            <w:top w:val="none" w:sz="0" w:space="0" w:color="auto"/>
            <w:left w:val="none" w:sz="0" w:space="0" w:color="auto"/>
            <w:bottom w:val="none" w:sz="0" w:space="0" w:color="auto"/>
            <w:right w:val="none" w:sz="0" w:space="0" w:color="auto"/>
          </w:divBdr>
          <w:divsChild>
            <w:div w:id="1607958247">
              <w:marLeft w:val="0"/>
              <w:marRight w:val="0"/>
              <w:marTop w:val="0"/>
              <w:marBottom w:val="0"/>
              <w:divBdr>
                <w:top w:val="none" w:sz="0" w:space="0" w:color="auto"/>
                <w:left w:val="none" w:sz="0" w:space="0" w:color="auto"/>
                <w:bottom w:val="none" w:sz="0" w:space="0" w:color="auto"/>
                <w:right w:val="none" w:sz="0" w:space="0" w:color="auto"/>
              </w:divBdr>
            </w:div>
          </w:divsChild>
        </w:div>
        <w:div w:id="1819804285">
          <w:marLeft w:val="0"/>
          <w:marRight w:val="0"/>
          <w:marTop w:val="0"/>
          <w:marBottom w:val="0"/>
          <w:divBdr>
            <w:top w:val="none" w:sz="0" w:space="0" w:color="auto"/>
            <w:left w:val="none" w:sz="0" w:space="0" w:color="auto"/>
            <w:bottom w:val="none" w:sz="0" w:space="0" w:color="auto"/>
            <w:right w:val="none" w:sz="0" w:space="0" w:color="auto"/>
          </w:divBdr>
          <w:divsChild>
            <w:div w:id="495146600">
              <w:marLeft w:val="0"/>
              <w:marRight w:val="0"/>
              <w:marTop w:val="0"/>
              <w:marBottom w:val="0"/>
              <w:divBdr>
                <w:top w:val="none" w:sz="0" w:space="0" w:color="auto"/>
                <w:left w:val="none" w:sz="0" w:space="0" w:color="auto"/>
                <w:bottom w:val="none" w:sz="0" w:space="0" w:color="auto"/>
                <w:right w:val="none" w:sz="0" w:space="0" w:color="auto"/>
              </w:divBdr>
            </w:div>
          </w:divsChild>
        </w:div>
        <w:div w:id="613826040">
          <w:marLeft w:val="0"/>
          <w:marRight w:val="0"/>
          <w:marTop w:val="0"/>
          <w:marBottom w:val="0"/>
          <w:divBdr>
            <w:top w:val="none" w:sz="0" w:space="0" w:color="auto"/>
            <w:left w:val="none" w:sz="0" w:space="0" w:color="auto"/>
            <w:bottom w:val="none" w:sz="0" w:space="0" w:color="auto"/>
            <w:right w:val="none" w:sz="0" w:space="0" w:color="auto"/>
          </w:divBdr>
          <w:divsChild>
            <w:div w:id="155532964">
              <w:marLeft w:val="0"/>
              <w:marRight w:val="0"/>
              <w:marTop w:val="0"/>
              <w:marBottom w:val="0"/>
              <w:divBdr>
                <w:top w:val="none" w:sz="0" w:space="0" w:color="auto"/>
                <w:left w:val="none" w:sz="0" w:space="0" w:color="auto"/>
                <w:bottom w:val="none" w:sz="0" w:space="0" w:color="auto"/>
                <w:right w:val="none" w:sz="0" w:space="0" w:color="auto"/>
              </w:divBdr>
            </w:div>
          </w:divsChild>
        </w:div>
        <w:div w:id="969090191">
          <w:marLeft w:val="0"/>
          <w:marRight w:val="0"/>
          <w:marTop w:val="0"/>
          <w:marBottom w:val="0"/>
          <w:divBdr>
            <w:top w:val="none" w:sz="0" w:space="0" w:color="auto"/>
            <w:left w:val="none" w:sz="0" w:space="0" w:color="auto"/>
            <w:bottom w:val="none" w:sz="0" w:space="0" w:color="auto"/>
            <w:right w:val="none" w:sz="0" w:space="0" w:color="auto"/>
          </w:divBdr>
          <w:divsChild>
            <w:div w:id="1926524277">
              <w:marLeft w:val="0"/>
              <w:marRight w:val="0"/>
              <w:marTop w:val="0"/>
              <w:marBottom w:val="0"/>
              <w:divBdr>
                <w:top w:val="none" w:sz="0" w:space="0" w:color="auto"/>
                <w:left w:val="none" w:sz="0" w:space="0" w:color="auto"/>
                <w:bottom w:val="none" w:sz="0" w:space="0" w:color="auto"/>
                <w:right w:val="none" w:sz="0" w:space="0" w:color="auto"/>
              </w:divBdr>
            </w:div>
          </w:divsChild>
        </w:div>
        <w:div w:id="1263294832">
          <w:marLeft w:val="0"/>
          <w:marRight w:val="0"/>
          <w:marTop w:val="0"/>
          <w:marBottom w:val="0"/>
          <w:divBdr>
            <w:top w:val="none" w:sz="0" w:space="0" w:color="auto"/>
            <w:left w:val="none" w:sz="0" w:space="0" w:color="auto"/>
            <w:bottom w:val="none" w:sz="0" w:space="0" w:color="auto"/>
            <w:right w:val="none" w:sz="0" w:space="0" w:color="auto"/>
          </w:divBdr>
          <w:divsChild>
            <w:div w:id="135805838">
              <w:marLeft w:val="0"/>
              <w:marRight w:val="0"/>
              <w:marTop w:val="0"/>
              <w:marBottom w:val="0"/>
              <w:divBdr>
                <w:top w:val="none" w:sz="0" w:space="0" w:color="auto"/>
                <w:left w:val="none" w:sz="0" w:space="0" w:color="auto"/>
                <w:bottom w:val="none" w:sz="0" w:space="0" w:color="auto"/>
                <w:right w:val="none" w:sz="0" w:space="0" w:color="auto"/>
              </w:divBdr>
            </w:div>
          </w:divsChild>
        </w:div>
        <w:div w:id="1910772276">
          <w:marLeft w:val="0"/>
          <w:marRight w:val="0"/>
          <w:marTop w:val="0"/>
          <w:marBottom w:val="0"/>
          <w:divBdr>
            <w:top w:val="none" w:sz="0" w:space="0" w:color="auto"/>
            <w:left w:val="none" w:sz="0" w:space="0" w:color="auto"/>
            <w:bottom w:val="none" w:sz="0" w:space="0" w:color="auto"/>
            <w:right w:val="none" w:sz="0" w:space="0" w:color="auto"/>
          </w:divBdr>
          <w:divsChild>
            <w:div w:id="1291979986">
              <w:marLeft w:val="0"/>
              <w:marRight w:val="0"/>
              <w:marTop w:val="0"/>
              <w:marBottom w:val="0"/>
              <w:divBdr>
                <w:top w:val="none" w:sz="0" w:space="0" w:color="auto"/>
                <w:left w:val="none" w:sz="0" w:space="0" w:color="auto"/>
                <w:bottom w:val="none" w:sz="0" w:space="0" w:color="auto"/>
                <w:right w:val="none" w:sz="0" w:space="0" w:color="auto"/>
              </w:divBdr>
            </w:div>
          </w:divsChild>
        </w:div>
        <w:div w:id="1839803176">
          <w:marLeft w:val="0"/>
          <w:marRight w:val="0"/>
          <w:marTop w:val="0"/>
          <w:marBottom w:val="0"/>
          <w:divBdr>
            <w:top w:val="none" w:sz="0" w:space="0" w:color="auto"/>
            <w:left w:val="none" w:sz="0" w:space="0" w:color="auto"/>
            <w:bottom w:val="none" w:sz="0" w:space="0" w:color="auto"/>
            <w:right w:val="none" w:sz="0" w:space="0" w:color="auto"/>
          </w:divBdr>
          <w:divsChild>
            <w:div w:id="1919099809">
              <w:marLeft w:val="0"/>
              <w:marRight w:val="0"/>
              <w:marTop w:val="0"/>
              <w:marBottom w:val="0"/>
              <w:divBdr>
                <w:top w:val="none" w:sz="0" w:space="0" w:color="auto"/>
                <w:left w:val="none" w:sz="0" w:space="0" w:color="auto"/>
                <w:bottom w:val="none" w:sz="0" w:space="0" w:color="auto"/>
                <w:right w:val="none" w:sz="0" w:space="0" w:color="auto"/>
              </w:divBdr>
            </w:div>
          </w:divsChild>
        </w:div>
        <w:div w:id="393479226">
          <w:marLeft w:val="0"/>
          <w:marRight w:val="0"/>
          <w:marTop w:val="0"/>
          <w:marBottom w:val="0"/>
          <w:divBdr>
            <w:top w:val="none" w:sz="0" w:space="0" w:color="auto"/>
            <w:left w:val="none" w:sz="0" w:space="0" w:color="auto"/>
            <w:bottom w:val="none" w:sz="0" w:space="0" w:color="auto"/>
            <w:right w:val="none" w:sz="0" w:space="0" w:color="auto"/>
          </w:divBdr>
          <w:divsChild>
            <w:div w:id="1125778980">
              <w:marLeft w:val="0"/>
              <w:marRight w:val="0"/>
              <w:marTop w:val="0"/>
              <w:marBottom w:val="0"/>
              <w:divBdr>
                <w:top w:val="none" w:sz="0" w:space="0" w:color="auto"/>
                <w:left w:val="none" w:sz="0" w:space="0" w:color="auto"/>
                <w:bottom w:val="none" w:sz="0" w:space="0" w:color="auto"/>
                <w:right w:val="none" w:sz="0" w:space="0" w:color="auto"/>
              </w:divBdr>
            </w:div>
          </w:divsChild>
        </w:div>
        <w:div w:id="607086184">
          <w:marLeft w:val="0"/>
          <w:marRight w:val="0"/>
          <w:marTop w:val="0"/>
          <w:marBottom w:val="0"/>
          <w:divBdr>
            <w:top w:val="none" w:sz="0" w:space="0" w:color="auto"/>
            <w:left w:val="none" w:sz="0" w:space="0" w:color="auto"/>
            <w:bottom w:val="none" w:sz="0" w:space="0" w:color="auto"/>
            <w:right w:val="none" w:sz="0" w:space="0" w:color="auto"/>
          </w:divBdr>
          <w:divsChild>
            <w:div w:id="937062359">
              <w:marLeft w:val="0"/>
              <w:marRight w:val="0"/>
              <w:marTop w:val="0"/>
              <w:marBottom w:val="0"/>
              <w:divBdr>
                <w:top w:val="none" w:sz="0" w:space="0" w:color="auto"/>
                <w:left w:val="none" w:sz="0" w:space="0" w:color="auto"/>
                <w:bottom w:val="none" w:sz="0" w:space="0" w:color="auto"/>
                <w:right w:val="none" w:sz="0" w:space="0" w:color="auto"/>
              </w:divBdr>
            </w:div>
          </w:divsChild>
        </w:div>
        <w:div w:id="1081950727">
          <w:marLeft w:val="0"/>
          <w:marRight w:val="0"/>
          <w:marTop w:val="0"/>
          <w:marBottom w:val="0"/>
          <w:divBdr>
            <w:top w:val="none" w:sz="0" w:space="0" w:color="auto"/>
            <w:left w:val="none" w:sz="0" w:space="0" w:color="auto"/>
            <w:bottom w:val="none" w:sz="0" w:space="0" w:color="auto"/>
            <w:right w:val="none" w:sz="0" w:space="0" w:color="auto"/>
          </w:divBdr>
          <w:divsChild>
            <w:div w:id="1374892150">
              <w:marLeft w:val="0"/>
              <w:marRight w:val="0"/>
              <w:marTop w:val="0"/>
              <w:marBottom w:val="0"/>
              <w:divBdr>
                <w:top w:val="none" w:sz="0" w:space="0" w:color="auto"/>
                <w:left w:val="none" w:sz="0" w:space="0" w:color="auto"/>
                <w:bottom w:val="none" w:sz="0" w:space="0" w:color="auto"/>
                <w:right w:val="none" w:sz="0" w:space="0" w:color="auto"/>
              </w:divBdr>
            </w:div>
          </w:divsChild>
        </w:div>
        <w:div w:id="2133329038">
          <w:marLeft w:val="0"/>
          <w:marRight w:val="0"/>
          <w:marTop w:val="0"/>
          <w:marBottom w:val="0"/>
          <w:divBdr>
            <w:top w:val="none" w:sz="0" w:space="0" w:color="auto"/>
            <w:left w:val="none" w:sz="0" w:space="0" w:color="auto"/>
            <w:bottom w:val="none" w:sz="0" w:space="0" w:color="auto"/>
            <w:right w:val="none" w:sz="0" w:space="0" w:color="auto"/>
          </w:divBdr>
          <w:divsChild>
            <w:div w:id="340739694">
              <w:marLeft w:val="0"/>
              <w:marRight w:val="0"/>
              <w:marTop w:val="0"/>
              <w:marBottom w:val="0"/>
              <w:divBdr>
                <w:top w:val="none" w:sz="0" w:space="0" w:color="auto"/>
                <w:left w:val="none" w:sz="0" w:space="0" w:color="auto"/>
                <w:bottom w:val="none" w:sz="0" w:space="0" w:color="auto"/>
                <w:right w:val="none" w:sz="0" w:space="0" w:color="auto"/>
              </w:divBdr>
            </w:div>
          </w:divsChild>
        </w:div>
        <w:div w:id="419179366">
          <w:marLeft w:val="0"/>
          <w:marRight w:val="0"/>
          <w:marTop w:val="0"/>
          <w:marBottom w:val="0"/>
          <w:divBdr>
            <w:top w:val="none" w:sz="0" w:space="0" w:color="auto"/>
            <w:left w:val="none" w:sz="0" w:space="0" w:color="auto"/>
            <w:bottom w:val="none" w:sz="0" w:space="0" w:color="auto"/>
            <w:right w:val="none" w:sz="0" w:space="0" w:color="auto"/>
          </w:divBdr>
          <w:divsChild>
            <w:div w:id="981619959">
              <w:marLeft w:val="0"/>
              <w:marRight w:val="0"/>
              <w:marTop w:val="0"/>
              <w:marBottom w:val="0"/>
              <w:divBdr>
                <w:top w:val="none" w:sz="0" w:space="0" w:color="auto"/>
                <w:left w:val="none" w:sz="0" w:space="0" w:color="auto"/>
                <w:bottom w:val="none" w:sz="0" w:space="0" w:color="auto"/>
                <w:right w:val="none" w:sz="0" w:space="0" w:color="auto"/>
              </w:divBdr>
            </w:div>
          </w:divsChild>
        </w:div>
        <w:div w:id="1472478769">
          <w:marLeft w:val="0"/>
          <w:marRight w:val="0"/>
          <w:marTop w:val="0"/>
          <w:marBottom w:val="0"/>
          <w:divBdr>
            <w:top w:val="none" w:sz="0" w:space="0" w:color="auto"/>
            <w:left w:val="none" w:sz="0" w:space="0" w:color="auto"/>
            <w:bottom w:val="none" w:sz="0" w:space="0" w:color="auto"/>
            <w:right w:val="none" w:sz="0" w:space="0" w:color="auto"/>
          </w:divBdr>
          <w:divsChild>
            <w:div w:id="1860581242">
              <w:marLeft w:val="0"/>
              <w:marRight w:val="0"/>
              <w:marTop w:val="0"/>
              <w:marBottom w:val="0"/>
              <w:divBdr>
                <w:top w:val="none" w:sz="0" w:space="0" w:color="auto"/>
                <w:left w:val="none" w:sz="0" w:space="0" w:color="auto"/>
                <w:bottom w:val="none" w:sz="0" w:space="0" w:color="auto"/>
                <w:right w:val="none" w:sz="0" w:space="0" w:color="auto"/>
              </w:divBdr>
            </w:div>
          </w:divsChild>
        </w:div>
        <w:div w:id="1822118564">
          <w:marLeft w:val="0"/>
          <w:marRight w:val="0"/>
          <w:marTop w:val="0"/>
          <w:marBottom w:val="0"/>
          <w:divBdr>
            <w:top w:val="none" w:sz="0" w:space="0" w:color="auto"/>
            <w:left w:val="none" w:sz="0" w:space="0" w:color="auto"/>
            <w:bottom w:val="none" w:sz="0" w:space="0" w:color="auto"/>
            <w:right w:val="none" w:sz="0" w:space="0" w:color="auto"/>
          </w:divBdr>
          <w:divsChild>
            <w:div w:id="1981882847">
              <w:marLeft w:val="0"/>
              <w:marRight w:val="0"/>
              <w:marTop w:val="0"/>
              <w:marBottom w:val="0"/>
              <w:divBdr>
                <w:top w:val="none" w:sz="0" w:space="0" w:color="auto"/>
                <w:left w:val="none" w:sz="0" w:space="0" w:color="auto"/>
                <w:bottom w:val="none" w:sz="0" w:space="0" w:color="auto"/>
                <w:right w:val="none" w:sz="0" w:space="0" w:color="auto"/>
              </w:divBdr>
            </w:div>
          </w:divsChild>
        </w:div>
        <w:div w:id="1536574059">
          <w:marLeft w:val="0"/>
          <w:marRight w:val="0"/>
          <w:marTop w:val="0"/>
          <w:marBottom w:val="0"/>
          <w:divBdr>
            <w:top w:val="none" w:sz="0" w:space="0" w:color="auto"/>
            <w:left w:val="none" w:sz="0" w:space="0" w:color="auto"/>
            <w:bottom w:val="none" w:sz="0" w:space="0" w:color="auto"/>
            <w:right w:val="none" w:sz="0" w:space="0" w:color="auto"/>
          </w:divBdr>
          <w:divsChild>
            <w:div w:id="148447687">
              <w:marLeft w:val="0"/>
              <w:marRight w:val="0"/>
              <w:marTop w:val="0"/>
              <w:marBottom w:val="0"/>
              <w:divBdr>
                <w:top w:val="none" w:sz="0" w:space="0" w:color="auto"/>
                <w:left w:val="none" w:sz="0" w:space="0" w:color="auto"/>
                <w:bottom w:val="none" w:sz="0" w:space="0" w:color="auto"/>
                <w:right w:val="none" w:sz="0" w:space="0" w:color="auto"/>
              </w:divBdr>
            </w:div>
          </w:divsChild>
        </w:div>
        <w:div w:id="978800247">
          <w:marLeft w:val="0"/>
          <w:marRight w:val="0"/>
          <w:marTop w:val="0"/>
          <w:marBottom w:val="0"/>
          <w:divBdr>
            <w:top w:val="none" w:sz="0" w:space="0" w:color="auto"/>
            <w:left w:val="none" w:sz="0" w:space="0" w:color="auto"/>
            <w:bottom w:val="none" w:sz="0" w:space="0" w:color="auto"/>
            <w:right w:val="none" w:sz="0" w:space="0" w:color="auto"/>
          </w:divBdr>
          <w:divsChild>
            <w:div w:id="713770247">
              <w:marLeft w:val="0"/>
              <w:marRight w:val="0"/>
              <w:marTop w:val="0"/>
              <w:marBottom w:val="0"/>
              <w:divBdr>
                <w:top w:val="none" w:sz="0" w:space="0" w:color="auto"/>
                <w:left w:val="none" w:sz="0" w:space="0" w:color="auto"/>
                <w:bottom w:val="none" w:sz="0" w:space="0" w:color="auto"/>
                <w:right w:val="none" w:sz="0" w:space="0" w:color="auto"/>
              </w:divBdr>
            </w:div>
          </w:divsChild>
        </w:div>
        <w:div w:id="923952256">
          <w:marLeft w:val="0"/>
          <w:marRight w:val="0"/>
          <w:marTop w:val="0"/>
          <w:marBottom w:val="0"/>
          <w:divBdr>
            <w:top w:val="none" w:sz="0" w:space="0" w:color="auto"/>
            <w:left w:val="none" w:sz="0" w:space="0" w:color="auto"/>
            <w:bottom w:val="none" w:sz="0" w:space="0" w:color="auto"/>
            <w:right w:val="none" w:sz="0" w:space="0" w:color="auto"/>
          </w:divBdr>
          <w:divsChild>
            <w:div w:id="1032196092">
              <w:marLeft w:val="0"/>
              <w:marRight w:val="0"/>
              <w:marTop w:val="0"/>
              <w:marBottom w:val="0"/>
              <w:divBdr>
                <w:top w:val="none" w:sz="0" w:space="0" w:color="auto"/>
                <w:left w:val="none" w:sz="0" w:space="0" w:color="auto"/>
                <w:bottom w:val="none" w:sz="0" w:space="0" w:color="auto"/>
                <w:right w:val="none" w:sz="0" w:space="0" w:color="auto"/>
              </w:divBdr>
            </w:div>
          </w:divsChild>
        </w:div>
        <w:div w:id="1816144939">
          <w:marLeft w:val="0"/>
          <w:marRight w:val="0"/>
          <w:marTop w:val="0"/>
          <w:marBottom w:val="0"/>
          <w:divBdr>
            <w:top w:val="none" w:sz="0" w:space="0" w:color="auto"/>
            <w:left w:val="none" w:sz="0" w:space="0" w:color="auto"/>
            <w:bottom w:val="none" w:sz="0" w:space="0" w:color="auto"/>
            <w:right w:val="none" w:sz="0" w:space="0" w:color="auto"/>
          </w:divBdr>
          <w:divsChild>
            <w:div w:id="393699181">
              <w:marLeft w:val="0"/>
              <w:marRight w:val="0"/>
              <w:marTop w:val="0"/>
              <w:marBottom w:val="0"/>
              <w:divBdr>
                <w:top w:val="none" w:sz="0" w:space="0" w:color="auto"/>
                <w:left w:val="none" w:sz="0" w:space="0" w:color="auto"/>
                <w:bottom w:val="none" w:sz="0" w:space="0" w:color="auto"/>
                <w:right w:val="none" w:sz="0" w:space="0" w:color="auto"/>
              </w:divBdr>
            </w:div>
          </w:divsChild>
        </w:div>
        <w:div w:id="1664091550">
          <w:marLeft w:val="0"/>
          <w:marRight w:val="0"/>
          <w:marTop w:val="0"/>
          <w:marBottom w:val="0"/>
          <w:divBdr>
            <w:top w:val="none" w:sz="0" w:space="0" w:color="auto"/>
            <w:left w:val="none" w:sz="0" w:space="0" w:color="auto"/>
            <w:bottom w:val="none" w:sz="0" w:space="0" w:color="auto"/>
            <w:right w:val="none" w:sz="0" w:space="0" w:color="auto"/>
          </w:divBdr>
          <w:divsChild>
            <w:div w:id="2044862856">
              <w:marLeft w:val="0"/>
              <w:marRight w:val="0"/>
              <w:marTop w:val="0"/>
              <w:marBottom w:val="0"/>
              <w:divBdr>
                <w:top w:val="none" w:sz="0" w:space="0" w:color="auto"/>
                <w:left w:val="none" w:sz="0" w:space="0" w:color="auto"/>
                <w:bottom w:val="none" w:sz="0" w:space="0" w:color="auto"/>
                <w:right w:val="none" w:sz="0" w:space="0" w:color="auto"/>
              </w:divBdr>
            </w:div>
          </w:divsChild>
        </w:div>
        <w:div w:id="1722632004">
          <w:marLeft w:val="0"/>
          <w:marRight w:val="0"/>
          <w:marTop w:val="0"/>
          <w:marBottom w:val="0"/>
          <w:divBdr>
            <w:top w:val="none" w:sz="0" w:space="0" w:color="auto"/>
            <w:left w:val="none" w:sz="0" w:space="0" w:color="auto"/>
            <w:bottom w:val="none" w:sz="0" w:space="0" w:color="auto"/>
            <w:right w:val="none" w:sz="0" w:space="0" w:color="auto"/>
          </w:divBdr>
          <w:divsChild>
            <w:div w:id="128982885">
              <w:marLeft w:val="0"/>
              <w:marRight w:val="0"/>
              <w:marTop w:val="0"/>
              <w:marBottom w:val="0"/>
              <w:divBdr>
                <w:top w:val="none" w:sz="0" w:space="0" w:color="auto"/>
                <w:left w:val="none" w:sz="0" w:space="0" w:color="auto"/>
                <w:bottom w:val="none" w:sz="0" w:space="0" w:color="auto"/>
                <w:right w:val="none" w:sz="0" w:space="0" w:color="auto"/>
              </w:divBdr>
            </w:div>
          </w:divsChild>
        </w:div>
        <w:div w:id="1615210484">
          <w:marLeft w:val="0"/>
          <w:marRight w:val="0"/>
          <w:marTop w:val="0"/>
          <w:marBottom w:val="0"/>
          <w:divBdr>
            <w:top w:val="none" w:sz="0" w:space="0" w:color="auto"/>
            <w:left w:val="none" w:sz="0" w:space="0" w:color="auto"/>
            <w:bottom w:val="none" w:sz="0" w:space="0" w:color="auto"/>
            <w:right w:val="none" w:sz="0" w:space="0" w:color="auto"/>
          </w:divBdr>
          <w:divsChild>
            <w:div w:id="676809735">
              <w:marLeft w:val="0"/>
              <w:marRight w:val="0"/>
              <w:marTop w:val="0"/>
              <w:marBottom w:val="0"/>
              <w:divBdr>
                <w:top w:val="none" w:sz="0" w:space="0" w:color="auto"/>
                <w:left w:val="none" w:sz="0" w:space="0" w:color="auto"/>
                <w:bottom w:val="none" w:sz="0" w:space="0" w:color="auto"/>
                <w:right w:val="none" w:sz="0" w:space="0" w:color="auto"/>
              </w:divBdr>
            </w:div>
            <w:div w:id="1147239946">
              <w:marLeft w:val="0"/>
              <w:marRight w:val="0"/>
              <w:marTop w:val="0"/>
              <w:marBottom w:val="0"/>
              <w:divBdr>
                <w:top w:val="none" w:sz="0" w:space="0" w:color="auto"/>
                <w:left w:val="none" w:sz="0" w:space="0" w:color="auto"/>
                <w:bottom w:val="none" w:sz="0" w:space="0" w:color="auto"/>
                <w:right w:val="none" w:sz="0" w:space="0" w:color="auto"/>
              </w:divBdr>
            </w:div>
          </w:divsChild>
        </w:div>
        <w:div w:id="1699308107">
          <w:marLeft w:val="0"/>
          <w:marRight w:val="0"/>
          <w:marTop w:val="0"/>
          <w:marBottom w:val="0"/>
          <w:divBdr>
            <w:top w:val="none" w:sz="0" w:space="0" w:color="auto"/>
            <w:left w:val="none" w:sz="0" w:space="0" w:color="auto"/>
            <w:bottom w:val="none" w:sz="0" w:space="0" w:color="auto"/>
            <w:right w:val="none" w:sz="0" w:space="0" w:color="auto"/>
          </w:divBdr>
          <w:divsChild>
            <w:div w:id="1104881536">
              <w:marLeft w:val="0"/>
              <w:marRight w:val="0"/>
              <w:marTop w:val="0"/>
              <w:marBottom w:val="0"/>
              <w:divBdr>
                <w:top w:val="none" w:sz="0" w:space="0" w:color="auto"/>
                <w:left w:val="none" w:sz="0" w:space="0" w:color="auto"/>
                <w:bottom w:val="none" w:sz="0" w:space="0" w:color="auto"/>
                <w:right w:val="none" w:sz="0" w:space="0" w:color="auto"/>
              </w:divBdr>
            </w:div>
          </w:divsChild>
        </w:div>
        <w:div w:id="1969774106">
          <w:marLeft w:val="0"/>
          <w:marRight w:val="0"/>
          <w:marTop w:val="0"/>
          <w:marBottom w:val="0"/>
          <w:divBdr>
            <w:top w:val="none" w:sz="0" w:space="0" w:color="auto"/>
            <w:left w:val="none" w:sz="0" w:space="0" w:color="auto"/>
            <w:bottom w:val="none" w:sz="0" w:space="0" w:color="auto"/>
            <w:right w:val="none" w:sz="0" w:space="0" w:color="auto"/>
          </w:divBdr>
          <w:divsChild>
            <w:div w:id="240137336">
              <w:marLeft w:val="0"/>
              <w:marRight w:val="0"/>
              <w:marTop w:val="0"/>
              <w:marBottom w:val="0"/>
              <w:divBdr>
                <w:top w:val="none" w:sz="0" w:space="0" w:color="auto"/>
                <w:left w:val="none" w:sz="0" w:space="0" w:color="auto"/>
                <w:bottom w:val="none" w:sz="0" w:space="0" w:color="auto"/>
                <w:right w:val="none" w:sz="0" w:space="0" w:color="auto"/>
              </w:divBdr>
            </w:div>
          </w:divsChild>
        </w:div>
        <w:div w:id="1705207231">
          <w:marLeft w:val="0"/>
          <w:marRight w:val="0"/>
          <w:marTop w:val="0"/>
          <w:marBottom w:val="0"/>
          <w:divBdr>
            <w:top w:val="none" w:sz="0" w:space="0" w:color="auto"/>
            <w:left w:val="none" w:sz="0" w:space="0" w:color="auto"/>
            <w:bottom w:val="none" w:sz="0" w:space="0" w:color="auto"/>
            <w:right w:val="none" w:sz="0" w:space="0" w:color="auto"/>
          </w:divBdr>
          <w:divsChild>
            <w:div w:id="842665550">
              <w:marLeft w:val="0"/>
              <w:marRight w:val="0"/>
              <w:marTop w:val="0"/>
              <w:marBottom w:val="0"/>
              <w:divBdr>
                <w:top w:val="none" w:sz="0" w:space="0" w:color="auto"/>
                <w:left w:val="none" w:sz="0" w:space="0" w:color="auto"/>
                <w:bottom w:val="none" w:sz="0" w:space="0" w:color="auto"/>
                <w:right w:val="none" w:sz="0" w:space="0" w:color="auto"/>
              </w:divBdr>
            </w:div>
          </w:divsChild>
        </w:div>
        <w:div w:id="1462385186">
          <w:marLeft w:val="0"/>
          <w:marRight w:val="0"/>
          <w:marTop w:val="0"/>
          <w:marBottom w:val="0"/>
          <w:divBdr>
            <w:top w:val="none" w:sz="0" w:space="0" w:color="auto"/>
            <w:left w:val="none" w:sz="0" w:space="0" w:color="auto"/>
            <w:bottom w:val="none" w:sz="0" w:space="0" w:color="auto"/>
            <w:right w:val="none" w:sz="0" w:space="0" w:color="auto"/>
          </w:divBdr>
          <w:divsChild>
            <w:div w:id="1949656917">
              <w:marLeft w:val="0"/>
              <w:marRight w:val="0"/>
              <w:marTop w:val="0"/>
              <w:marBottom w:val="0"/>
              <w:divBdr>
                <w:top w:val="none" w:sz="0" w:space="0" w:color="auto"/>
                <w:left w:val="none" w:sz="0" w:space="0" w:color="auto"/>
                <w:bottom w:val="none" w:sz="0" w:space="0" w:color="auto"/>
                <w:right w:val="none" w:sz="0" w:space="0" w:color="auto"/>
              </w:divBdr>
            </w:div>
          </w:divsChild>
        </w:div>
        <w:div w:id="1295336094">
          <w:marLeft w:val="0"/>
          <w:marRight w:val="0"/>
          <w:marTop w:val="0"/>
          <w:marBottom w:val="0"/>
          <w:divBdr>
            <w:top w:val="none" w:sz="0" w:space="0" w:color="auto"/>
            <w:left w:val="none" w:sz="0" w:space="0" w:color="auto"/>
            <w:bottom w:val="none" w:sz="0" w:space="0" w:color="auto"/>
            <w:right w:val="none" w:sz="0" w:space="0" w:color="auto"/>
          </w:divBdr>
          <w:divsChild>
            <w:div w:id="1422070057">
              <w:marLeft w:val="0"/>
              <w:marRight w:val="0"/>
              <w:marTop w:val="0"/>
              <w:marBottom w:val="0"/>
              <w:divBdr>
                <w:top w:val="none" w:sz="0" w:space="0" w:color="auto"/>
                <w:left w:val="none" w:sz="0" w:space="0" w:color="auto"/>
                <w:bottom w:val="none" w:sz="0" w:space="0" w:color="auto"/>
                <w:right w:val="none" w:sz="0" w:space="0" w:color="auto"/>
              </w:divBdr>
            </w:div>
          </w:divsChild>
        </w:div>
        <w:div w:id="527833184">
          <w:marLeft w:val="0"/>
          <w:marRight w:val="0"/>
          <w:marTop w:val="0"/>
          <w:marBottom w:val="0"/>
          <w:divBdr>
            <w:top w:val="none" w:sz="0" w:space="0" w:color="auto"/>
            <w:left w:val="none" w:sz="0" w:space="0" w:color="auto"/>
            <w:bottom w:val="none" w:sz="0" w:space="0" w:color="auto"/>
            <w:right w:val="none" w:sz="0" w:space="0" w:color="auto"/>
          </w:divBdr>
          <w:divsChild>
            <w:div w:id="1157459636">
              <w:marLeft w:val="0"/>
              <w:marRight w:val="0"/>
              <w:marTop w:val="0"/>
              <w:marBottom w:val="0"/>
              <w:divBdr>
                <w:top w:val="none" w:sz="0" w:space="0" w:color="auto"/>
                <w:left w:val="none" w:sz="0" w:space="0" w:color="auto"/>
                <w:bottom w:val="none" w:sz="0" w:space="0" w:color="auto"/>
                <w:right w:val="none" w:sz="0" w:space="0" w:color="auto"/>
              </w:divBdr>
            </w:div>
          </w:divsChild>
        </w:div>
        <w:div w:id="402339375">
          <w:marLeft w:val="0"/>
          <w:marRight w:val="0"/>
          <w:marTop w:val="0"/>
          <w:marBottom w:val="0"/>
          <w:divBdr>
            <w:top w:val="none" w:sz="0" w:space="0" w:color="auto"/>
            <w:left w:val="none" w:sz="0" w:space="0" w:color="auto"/>
            <w:bottom w:val="none" w:sz="0" w:space="0" w:color="auto"/>
            <w:right w:val="none" w:sz="0" w:space="0" w:color="auto"/>
          </w:divBdr>
          <w:divsChild>
            <w:div w:id="593824729">
              <w:marLeft w:val="0"/>
              <w:marRight w:val="0"/>
              <w:marTop w:val="0"/>
              <w:marBottom w:val="0"/>
              <w:divBdr>
                <w:top w:val="none" w:sz="0" w:space="0" w:color="auto"/>
                <w:left w:val="none" w:sz="0" w:space="0" w:color="auto"/>
                <w:bottom w:val="none" w:sz="0" w:space="0" w:color="auto"/>
                <w:right w:val="none" w:sz="0" w:space="0" w:color="auto"/>
              </w:divBdr>
            </w:div>
          </w:divsChild>
        </w:div>
        <w:div w:id="1704748758">
          <w:marLeft w:val="0"/>
          <w:marRight w:val="0"/>
          <w:marTop w:val="0"/>
          <w:marBottom w:val="0"/>
          <w:divBdr>
            <w:top w:val="none" w:sz="0" w:space="0" w:color="auto"/>
            <w:left w:val="none" w:sz="0" w:space="0" w:color="auto"/>
            <w:bottom w:val="none" w:sz="0" w:space="0" w:color="auto"/>
            <w:right w:val="none" w:sz="0" w:space="0" w:color="auto"/>
          </w:divBdr>
          <w:divsChild>
            <w:div w:id="981538717">
              <w:marLeft w:val="0"/>
              <w:marRight w:val="0"/>
              <w:marTop w:val="0"/>
              <w:marBottom w:val="0"/>
              <w:divBdr>
                <w:top w:val="none" w:sz="0" w:space="0" w:color="auto"/>
                <w:left w:val="none" w:sz="0" w:space="0" w:color="auto"/>
                <w:bottom w:val="none" w:sz="0" w:space="0" w:color="auto"/>
                <w:right w:val="none" w:sz="0" w:space="0" w:color="auto"/>
              </w:divBdr>
            </w:div>
          </w:divsChild>
        </w:div>
        <w:div w:id="2105299526">
          <w:marLeft w:val="0"/>
          <w:marRight w:val="0"/>
          <w:marTop w:val="0"/>
          <w:marBottom w:val="0"/>
          <w:divBdr>
            <w:top w:val="none" w:sz="0" w:space="0" w:color="auto"/>
            <w:left w:val="none" w:sz="0" w:space="0" w:color="auto"/>
            <w:bottom w:val="none" w:sz="0" w:space="0" w:color="auto"/>
            <w:right w:val="none" w:sz="0" w:space="0" w:color="auto"/>
          </w:divBdr>
          <w:divsChild>
            <w:div w:id="1375738918">
              <w:marLeft w:val="0"/>
              <w:marRight w:val="0"/>
              <w:marTop w:val="0"/>
              <w:marBottom w:val="0"/>
              <w:divBdr>
                <w:top w:val="none" w:sz="0" w:space="0" w:color="auto"/>
                <w:left w:val="none" w:sz="0" w:space="0" w:color="auto"/>
                <w:bottom w:val="none" w:sz="0" w:space="0" w:color="auto"/>
                <w:right w:val="none" w:sz="0" w:space="0" w:color="auto"/>
              </w:divBdr>
            </w:div>
          </w:divsChild>
        </w:div>
        <w:div w:id="1197155289">
          <w:marLeft w:val="0"/>
          <w:marRight w:val="0"/>
          <w:marTop w:val="0"/>
          <w:marBottom w:val="0"/>
          <w:divBdr>
            <w:top w:val="none" w:sz="0" w:space="0" w:color="auto"/>
            <w:left w:val="none" w:sz="0" w:space="0" w:color="auto"/>
            <w:bottom w:val="none" w:sz="0" w:space="0" w:color="auto"/>
            <w:right w:val="none" w:sz="0" w:space="0" w:color="auto"/>
          </w:divBdr>
          <w:divsChild>
            <w:div w:id="2045398467">
              <w:marLeft w:val="0"/>
              <w:marRight w:val="0"/>
              <w:marTop w:val="0"/>
              <w:marBottom w:val="0"/>
              <w:divBdr>
                <w:top w:val="none" w:sz="0" w:space="0" w:color="auto"/>
                <w:left w:val="none" w:sz="0" w:space="0" w:color="auto"/>
                <w:bottom w:val="none" w:sz="0" w:space="0" w:color="auto"/>
                <w:right w:val="none" w:sz="0" w:space="0" w:color="auto"/>
              </w:divBdr>
            </w:div>
          </w:divsChild>
        </w:div>
        <w:div w:id="1826358162">
          <w:marLeft w:val="0"/>
          <w:marRight w:val="0"/>
          <w:marTop w:val="0"/>
          <w:marBottom w:val="0"/>
          <w:divBdr>
            <w:top w:val="none" w:sz="0" w:space="0" w:color="auto"/>
            <w:left w:val="none" w:sz="0" w:space="0" w:color="auto"/>
            <w:bottom w:val="none" w:sz="0" w:space="0" w:color="auto"/>
            <w:right w:val="none" w:sz="0" w:space="0" w:color="auto"/>
          </w:divBdr>
          <w:divsChild>
            <w:div w:id="1551072835">
              <w:marLeft w:val="0"/>
              <w:marRight w:val="0"/>
              <w:marTop w:val="0"/>
              <w:marBottom w:val="0"/>
              <w:divBdr>
                <w:top w:val="none" w:sz="0" w:space="0" w:color="auto"/>
                <w:left w:val="none" w:sz="0" w:space="0" w:color="auto"/>
                <w:bottom w:val="none" w:sz="0" w:space="0" w:color="auto"/>
                <w:right w:val="none" w:sz="0" w:space="0" w:color="auto"/>
              </w:divBdr>
            </w:div>
            <w:div w:id="1895315212">
              <w:marLeft w:val="0"/>
              <w:marRight w:val="0"/>
              <w:marTop w:val="0"/>
              <w:marBottom w:val="0"/>
              <w:divBdr>
                <w:top w:val="none" w:sz="0" w:space="0" w:color="auto"/>
                <w:left w:val="none" w:sz="0" w:space="0" w:color="auto"/>
                <w:bottom w:val="none" w:sz="0" w:space="0" w:color="auto"/>
                <w:right w:val="none" w:sz="0" w:space="0" w:color="auto"/>
              </w:divBdr>
            </w:div>
            <w:div w:id="1925649688">
              <w:marLeft w:val="0"/>
              <w:marRight w:val="0"/>
              <w:marTop w:val="0"/>
              <w:marBottom w:val="0"/>
              <w:divBdr>
                <w:top w:val="none" w:sz="0" w:space="0" w:color="auto"/>
                <w:left w:val="none" w:sz="0" w:space="0" w:color="auto"/>
                <w:bottom w:val="none" w:sz="0" w:space="0" w:color="auto"/>
                <w:right w:val="none" w:sz="0" w:space="0" w:color="auto"/>
              </w:divBdr>
            </w:div>
            <w:div w:id="1045256612">
              <w:marLeft w:val="0"/>
              <w:marRight w:val="0"/>
              <w:marTop w:val="0"/>
              <w:marBottom w:val="0"/>
              <w:divBdr>
                <w:top w:val="none" w:sz="0" w:space="0" w:color="auto"/>
                <w:left w:val="none" w:sz="0" w:space="0" w:color="auto"/>
                <w:bottom w:val="none" w:sz="0" w:space="0" w:color="auto"/>
                <w:right w:val="none" w:sz="0" w:space="0" w:color="auto"/>
              </w:divBdr>
            </w:div>
            <w:div w:id="174657966">
              <w:marLeft w:val="0"/>
              <w:marRight w:val="0"/>
              <w:marTop w:val="0"/>
              <w:marBottom w:val="0"/>
              <w:divBdr>
                <w:top w:val="none" w:sz="0" w:space="0" w:color="auto"/>
                <w:left w:val="none" w:sz="0" w:space="0" w:color="auto"/>
                <w:bottom w:val="none" w:sz="0" w:space="0" w:color="auto"/>
                <w:right w:val="none" w:sz="0" w:space="0" w:color="auto"/>
              </w:divBdr>
            </w:div>
            <w:div w:id="1788281149">
              <w:marLeft w:val="0"/>
              <w:marRight w:val="0"/>
              <w:marTop w:val="0"/>
              <w:marBottom w:val="0"/>
              <w:divBdr>
                <w:top w:val="none" w:sz="0" w:space="0" w:color="auto"/>
                <w:left w:val="none" w:sz="0" w:space="0" w:color="auto"/>
                <w:bottom w:val="none" w:sz="0" w:space="0" w:color="auto"/>
                <w:right w:val="none" w:sz="0" w:space="0" w:color="auto"/>
              </w:divBdr>
            </w:div>
            <w:div w:id="714309537">
              <w:marLeft w:val="0"/>
              <w:marRight w:val="0"/>
              <w:marTop w:val="0"/>
              <w:marBottom w:val="0"/>
              <w:divBdr>
                <w:top w:val="none" w:sz="0" w:space="0" w:color="auto"/>
                <w:left w:val="none" w:sz="0" w:space="0" w:color="auto"/>
                <w:bottom w:val="none" w:sz="0" w:space="0" w:color="auto"/>
                <w:right w:val="none" w:sz="0" w:space="0" w:color="auto"/>
              </w:divBdr>
            </w:div>
            <w:div w:id="346441577">
              <w:marLeft w:val="0"/>
              <w:marRight w:val="0"/>
              <w:marTop w:val="0"/>
              <w:marBottom w:val="0"/>
              <w:divBdr>
                <w:top w:val="none" w:sz="0" w:space="0" w:color="auto"/>
                <w:left w:val="none" w:sz="0" w:space="0" w:color="auto"/>
                <w:bottom w:val="none" w:sz="0" w:space="0" w:color="auto"/>
                <w:right w:val="none" w:sz="0" w:space="0" w:color="auto"/>
              </w:divBdr>
            </w:div>
            <w:div w:id="373309405">
              <w:marLeft w:val="0"/>
              <w:marRight w:val="0"/>
              <w:marTop w:val="0"/>
              <w:marBottom w:val="0"/>
              <w:divBdr>
                <w:top w:val="none" w:sz="0" w:space="0" w:color="auto"/>
                <w:left w:val="none" w:sz="0" w:space="0" w:color="auto"/>
                <w:bottom w:val="none" w:sz="0" w:space="0" w:color="auto"/>
                <w:right w:val="none" w:sz="0" w:space="0" w:color="auto"/>
              </w:divBdr>
            </w:div>
            <w:div w:id="762334036">
              <w:marLeft w:val="0"/>
              <w:marRight w:val="0"/>
              <w:marTop w:val="0"/>
              <w:marBottom w:val="0"/>
              <w:divBdr>
                <w:top w:val="none" w:sz="0" w:space="0" w:color="auto"/>
                <w:left w:val="none" w:sz="0" w:space="0" w:color="auto"/>
                <w:bottom w:val="none" w:sz="0" w:space="0" w:color="auto"/>
                <w:right w:val="none" w:sz="0" w:space="0" w:color="auto"/>
              </w:divBdr>
            </w:div>
            <w:div w:id="267740491">
              <w:marLeft w:val="0"/>
              <w:marRight w:val="0"/>
              <w:marTop w:val="0"/>
              <w:marBottom w:val="0"/>
              <w:divBdr>
                <w:top w:val="none" w:sz="0" w:space="0" w:color="auto"/>
                <w:left w:val="none" w:sz="0" w:space="0" w:color="auto"/>
                <w:bottom w:val="none" w:sz="0" w:space="0" w:color="auto"/>
                <w:right w:val="none" w:sz="0" w:space="0" w:color="auto"/>
              </w:divBdr>
            </w:div>
            <w:div w:id="1426681707">
              <w:marLeft w:val="0"/>
              <w:marRight w:val="0"/>
              <w:marTop w:val="0"/>
              <w:marBottom w:val="0"/>
              <w:divBdr>
                <w:top w:val="none" w:sz="0" w:space="0" w:color="auto"/>
                <w:left w:val="none" w:sz="0" w:space="0" w:color="auto"/>
                <w:bottom w:val="none" w:sz="0" w:space="0" w:color="auto"/>
                <w:right w:val="none" w:sz="0" w:space="0" w:color="auto"/>
              </w:divBdr>
            </w:div>
            <w:div w:id="113252708">
              <w:marLeft w:val="0"/>
              <w:marRight w:val="0"/>
              <w:marTop w:val="0"/>
              <w:marBottom w:val="0"/>
              <w:divBdr>
                <w:top w:val="none" w:sz="0" w:space="0" w:color="auto"/>
                <w:left w:val="none" w:sz="0" w:space="0" w:color="auto"/>
                <w:bottom w:val="none" w:sz="0" w:space="0" w:color="auto"/>
                <w:right w:val="none" w:sz="0" w:space="0" w:color="auto"/>
              </w:divBdr>
            </w:div>
            <w:div w:id="601953828">
              <w:marLeft w:val="0"/>
              <w:marRight w:val="0"/>
              <w:marTop w:val="0"/>
              <w:marBottom w:val="0"/>
              <w:divBdr>
                <w:top w:val="none" w:sz="0" w:space="0" w:color="auto"/>
                <w:left w:val="none" w:sz="0" w:space="0" w:color="auto"/>
                <w:bottom w:val="none" w:sz="0" w:space="0" w:color="auto"/>
                <w:right w:val="none" w:sz="0" w:space="0" w:color="auto"/>
              </w:divBdr>
            </w:div>
            <w:div w:id="2082557194">
              <w:marLeft w:val="0"/>
              <w:marRight w:val="0"/>
              <w:marTop w:val="0"/>
              <w:marBottom w:val="0"/>
              <w:divBdr>
                <w:top w:val="none" w:sz="0" w:space="0" w:color="auto"/>
                <w:left w:val="none" w:sz="0" w:space="0" w:color="auto"/>
                <w:bottom w:val="none" w:sz="0" w:space="0" w:color="auto"/>
                <w:right w:val="none" w:sz="0" w:space="0" w:color="auto"/>
              </w:divBdr>
            </w:div>
            <w:div w:id="238829190">
              <w:marLeft w:val="0"/>
              <w:marRight w:val="0"/>
              <w:marTop w:val="0"/>
              <w:marBottom w:val="0"/>
              <w:divBdr>
                <w:top w:val="none" w:sz="0" w:space="0" w:color="auto"/>
                <w:left w:val="none" w:sz="0" w:space="0" w:color="auto"/>
                <w:bottom w:val="none" w:sz="0" w:space="0" w:color="auto"/>
                <w:right w:val="none" w:sz="0" w:space="0" w:color="auto"/>
              </w:divBdr>
            </w:div>
            <w:div w:id="1011492146">
              <w:marLeft w:val="0"/>
              <w:marRight w:val="0"/>
              <w:marTop w:val="0"/>
              <w:marBottom w:val="0"/>
              <w:divBdr>
                <w:top w:val="none" w:sz="0" w:space="0" w:color="auto"/>
                <w:left w:val="none" w:sz="0" w:space="0" w:color="auto"/>
                <w:bottom w:val="none" w:sz="0" w:space="0" w:color="auto"/>
                <w:right w:val="none" w:sz="0" w:space="0" w:color="auto"/>
              </w:divBdr>
            </w:div>
            <w:div w:id="268121295">
              <w:marLeft w:val="0"/>
              <w:marRight w:val="0"/>
              <w:marTop w:val="0"/>
              <w:marBottom w:val="0"/>
              <w:divBdr>
                <w:top w:val="none" w:sz="0" w:space="0" w:color="auto"/>
                <w:left w:val="none" w:sz="0" w:space="0" w:color="auto"/>
                <w:bottom w:val="none" w:sz="0" w:space="0" w:color="auto"/>
                <w:right w:val="none" w:sz="0" w:space="0" w:color="auto"/>
              </w:divBdr>
            </w:div>
            <w:div w:id="1969702060">
              <w:marLeft w:val="0"/>
              <w:marRight w:val="0"/>
              <w:marTop w:val="0"/>
              <w:marBottom w:val="0"/>
              <w:divBdr>
                <w:top w:val="none" w:sz="0" w:space="0" w:color="auto"/>
                <w:left w:val="none" w:sz="0" w:space="0" w:color="auto"/>
                <w:bottom w:val="none" w:sz="0" w:space="0" w:color="auto"/>
                <w:right w:val="none" w:sz="0" w:space="0" w:color="auto"/>
              </w:divBdr>
            </w:div>
            <w:div w:id="552697582">
              <w:marLeft w:val="0"/>
              <w:marRight w:val="0"/>
              <w:marTop w:val="0"/>
              <w:marBottom w:val="0"/>
              <w:divBdr>
                <w:top w:val="none" w:sz="0" w:space="0" w:color="auto"/>
                <w:left w:val="none" w:sz="0" w:space="0" w:color="auto"/>
                <w:bottom w:val="none" w:sz="0" w:space="0" w:color="auto"/>
                <w:right w:val="none" w:sz="0" w:space="0" w:color="auto"/>
              </w:divBdr>
            </w:div>
            <w:div w:id="503396425">
              <w:marLeft w:val="0"/>
              <w:marRight w:val="0"/>
              <w:marTop w:val="0"/>
              <w:marBottom w:val="0"/>
              <w:divBdr>
                <w:top w:val="none" w:sz="0" w:space="0" w:color="auto"/>
                <w:left w:val="none" w:sz="0" w:space="0" w:color="auto"/>
                <w:bottom w:val="none" w:sz="0" w:space="0" w:color="auto"/>
                <w:right w:val="none" w:sz="0" w:space="0" w:color="auto"/>
              </w:divBdr>
            </w:div>
          </w:divsChild>
        </w:div>
        <w:div w:id="1355035231">
          <w:marLeft w:val="0"/>
          <w:marRight w:val="0"/>
          <w:marTop w:val="0"/>
          <w:marBottom w:val="0"/>
          <w:divBdr>
            <w:top w:val="none" w:sz="0" w:space="0" w:color="auto"/>
            <w:left w:val="none" w:sz="0" w:space="0" w:color="auto"/>
            <w:bottom w:val="none" w:sz="0" w:space="0" w:color="auto"/>
            <w:right w:val="none" w:sz="0" w:space="0" w:color="auto"/>
          </w:divBdr>
          <w:divsChild>
            <w:div w:id="1955860890">
              <w:marLeft w:val="0"/>
              <w:marRight w:val="0"/>
              <w:marTop w:val="0"/>
              <w:marBottom w:val="0"/>
              <w:divBdr>
                <w:top w:val="none" w:sz="0" w:space="0" w:color="auto"/>
                <w:left w:val="none" w:sz="0" w:space="0" w:color="auto"/>
                <w:bottom w:val="none" w:sz="0" w:space="0" w:color="auto"/>
                <w:right w:val="none" w:sz="0" w:space="0" w:color="auto"/>
              </w:divBdr>
            </w:div>
          </w:divsChild>
        </w:div>
        <w:div w:id="1144085368">
          <w:marLeft w:val="0"/>
          <w:marRight w:val="0"/>
          <w:marTop w:val="0"/>
          <w:marBottom w:val="0"/>
          <w:divBdr>
            <w:top w:val="none" w:sz="0" w:space="0" w:color="auto"/>
            <w:left w:val="none" w:sz="0" w:space="0" w:color="auto"/>
            <w:bottom w:val="none" w:sz="0" w:space="0" w:color="auto"/>
            <w:right w:val="none" w:sz="0" w:space="0" w:color="auto"/>
          </w:divBdr>
          <w:divsChild>
            <w:div w:id="1880511125">
              <w:marLeft w:val="0"/>
              <w:marRight w:val="0"/>
              <w:marTop w:val="0"/>
              <w:marBottom w:val="0"/>
              <w:divBdr>
                <w:top w:val="none" w:sz="0" w:space="0" w:color="auto"/>
                <w:left w:val="none" w:sz="0" w:space="0" w:color="auto"/>
                <w:bottom w:val="none" w:sz="0" w:space="0" w:color="auto"/>
                <w:right w:val="none" w:sz="0" w:space="0" w:color="auto"/>
              </w:divBdr>
            </w:div>
          </w:divsChild>
        </w:div>
        <w:div w:id="1632319716">
          <w:marLeft w:val="0"/>
          <w:marRight w:val="0"/>
          <w:marTop w:val="0"/>
          <w:marBottom w:val="0"/>
          <w:divBdr>
            <w:top w:val="none" w:sz="0" w:space="0" w:color="auto"/>
            <w:left w:val="none" w:sz="0" w:space="0" w:color="auto"/>
            <w:bottom w:val="none" w:sz="0" w:space="0" w:color="auto"/>
            <w:right w:val="none" w:sz="0" w:space="0" w:color="auto"/>
          </w:divBdr>
          <w:divsChild>
            <w:div w:id="1059325684">
              <w:marLeft w:val="0"/>
              <w:marRight w:val="0"/>
              <w:marTop w:val="0"/>
              <w:marBottom w:val="0"/>
              <w:divBdr>
                <w:top w:val="none" w:sz="0" w:space="0" w:color="auto"/>
                <w:left w:val="none" w:sz="0" w:space="0" w:color="auto"/>
                <w:bottom w:val="none" w:sz="0" w:space="0" w:color="auto"/>
                <w:right w:val="none" w:sz="0" w:space="0" w:color="auto"/>
              </w:divBdr>
            </w:div>
            <w:div w:id="976841125">
              <w:marLeft w:val="0"/>
              <w:marRight w:val="0"/>
              <w:marTop w:val="0"/>
              <w:marBottom w:val="0"/>
              <w:divBdr>
                <w:top w:val="none" w:sz="0" w:space="0" w:color="auto"/>
                <w:left w:val="none" w:sz="0" w:space="0" w:color="auto"/>
                <w:bottom w:val="none" w:sz="0" w:space="0" w:color="auto"/>
                <w:right w:val="none" w:sz="0" w:space="0" w:color="auto"/>
              </w:divBdr>
            </w:div>
            <w:div w:id="212423314">
              <w:marLeft w:val="0"/>
              <w:marRight w:val="0"/>
              <w:marTop w:val="0"/>
              <w:marBottom w:val="0"/>
              <w:divBdr>
                <w:top w:val="none" w:sz="0" w:space="0" w:color="auto"/>
                <w:left w:val="none" w:sz="0" w:space="0" w:color="auto"/>
                <w:bottom w:val="none" w:sz="0" w:space="0" w:color="auto"/>
                <w:right w:val="none" w:sz="0" w:space="0" w:color="auto"/>
              </w:divBdr>
            </w:div>
            <w:div w:id="1153764678">
              <w:marLeft w:val="0"/>
              <w:marRight w:val="0"/>
              <w:marTop w:val="0"/>
              <w:marBottom w:val="0"/>
              <w:divBdr>
                <w:top w:val="none" w:sz="0" w:space="0" w:color="auto"/>
                <w:left w:val="none" w:sz="0" w:space="0" w:color="auto"/>
                <w:bottom w:val="none" w:sz="0" w:space="0" w:color="auto"/>
                <w:right w:val="none" w:sz="0" w:space="0" w:color="auto"/>
              </w:divBdr>
            </w:div>
            <w:div w:id="1013192496">
              <w:marLeft w:val="0"/>
              <w:marRight w:val="0"/>
              <w:marTop w:val="0"/>
              <w:marBottom w:val="0"/>
              <w:divBdr>
                <w:top w:val="none" w:sz="0" w:space="0" w:color="auto"/>
                <w:left w:val="none" w:sz="0" w:space="0" w:color="auto"/>
                <w:bottom w:val="none" w:sz="0" w:space="0" w:color="auto"/>
                <w:right w:val="none" w:sz="0" w:space="0" w:color="auto"/>
              </w:divBdr>
            </w:div>
            <w:div w:id="456992678">
              <w:marLeft w:val="0"/>
              <w:marRight w:val="0"/>
              <w:marTop w:val="0"/>
              <w:marBottom w:val="0"/>
              <w:divBdr>
                <w:top w:val="none" w:sz="0" w:space="0" w:color="auto"/>
                <w:left w:val="none" w:sz="0" w:space="0" w:color="auto"/>
                <w:bottom w:val="none" w:sz="0" w:space="0" w:color="auto"/>
                <w:right w:val="none" w:sz="0" w:space="0" w:color="auto"/>
              </w:divBdr>
            </w:div>
            <w:div w:id="443811301">
              <w:marLeft w:val="0"/>
              <w:marRight w:val="0"/>
              <w:marTop w:val="0"/>
              <w:marBottom w:val="0"/>
              <w:divBdr>
                <w:top w:val="none" w:sz="0" w:space="0" w:color="auto"/>
                <w:left w:val="none" w:sz="0" w:space="0" w:color="auto"/>
                <w:bottom w:val="none" w:sz="0" w:space="0" w:color="auto"/>
                <w:right w:val="none" w:sz="0" w:space="0" w:color="auto"/>
              </w:divBdr>
            </w:div>
            <w:div w:id="994724552">
              <w:marLeft w:val="0"/>
              <w:marRight w:val="0"/>
              <w:marTop w:val="0"/>
              <w:marBottom w:val="0"/>
              <w:divBdr>
                <w:top w:val="none" w:sz="0" w:space="0" w:color="auto"/>
                <w:left w:val="none" w:sz="0" w:space="0" w:color="auto"/>
                <w:bottom w:val="none" w:sz="0" w:space="0" w:color="auto"/>
                <w:right w:val="none" w:sz="0" w:space="0" w:color="auto"/>
              </w:divBdr>
            </w:div>
            <w:div w:id="1799565146">
              <w:marLeft w:val="0"/>
              <w:marRight w:val="0"/>
              <w:marTop w:val="0"/>
              <w:marBottom w:val="0"/>
              <w:divBdr>
                <w:top w:val="none" w:sz="0" w:space="0" w:color="auto"/>
                <w:left w:val="none" w:sz="0" w:space="0" w:color="auto"/>
                <w:bottom w:val="none" w:sz="0" w:space="0" w:color="auto"/>
                <w:right w:val="none" w:sz="0" w:space="0" w:color="auto"/>
              </w:divBdr>
            </w:div>
            <w:div w:id="550773768">
              <w:marLeft w:val="0"/>
              <w:marRight w:val="0"/>
              <w:marTop w:val="0"/>
              <w:marBottom w:val="0"/>
              <w:divBdr>
                <w:top w:val="none" w:sz="0" w:space="0" w:color="auto"/>
                <w:left w:val="none" w:sz="0" w:space="0" w:color="auto"/>
                <w:bottom w:val="none" w:sz="0" w:space="0" w:color="auto"/>
                <w:right w:val="none" w:sz="0" w:space="0" w:color="auto"/>
              </w:divBdr>
            </w:div>
            <w:div w:id="15127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5905">
      <w:bodyDiv w:val="1"/>
      <w:marLeft w:val="0"/>
      <w:marRight w:val="0"/>
      <w:marTop w:val="0"/>
      <w:marBottom w:val="0"/>
      <w:divBdr>
        <w:top w:val="none" w:sz="0" w:space="0" w:color="auto"/>
        <w:left w:val="none" w:sz="0" w:space="0" w:color="auto"/>
        <w:bottom w:val="none" w:sz="0" w:space="0" w:color="auto"/>
        <w:right w:val="none" w:sz="0" w:space="0" w:color="auto"/>
      </w:divBdr>
    </w:div>
    <w:div w:id="877006030">
      <w:bodyDiv w:val="1"/>
      <w:marLeft w:val="0"/>
      <w:marRight w:val="0"/>
      <w:marTop w:val="0"/>
      <w:marBottom w:val="0"/>
      <w:divBdr>
        <w:top w:val="none" w:sz="0" w:space="0" w:color="auto"/>
        <w:left w:val="none" w:sz="0" w:space="0" w:color="auto"/>
        <w:bottom w:val="none" w:sz="0" w:space="0" w:color="auto"/>
        <w:right w:val="none" w:sz="0" w:space="0" w:color="auto"/>
      </w:divBdr>
      <w:divsChild>
        <w:div w:id="126824310">
          <w:marLeft w:val="0"/>
          <w:marRight w:val="0"/>
          <w:marTop w:val="0"/>
          <w:marBottom w:val="0"/>
          <w:divBdr>
            <w:top w:val="none" w:sz="0" w:space="0" w:color="auto"/>
            <w:left w:val="none" w:sz="0" w:space="0" w:color="auto"/>
            <w:bottom w:val="none" w:sz="0" w:space="0" w:color="auto"/>
            <w:right w:val="none" w:sz="0" w:space="0" w:color="auto"/>
          </w:divBdr>
        </w:div>
        <w:div w:id="1376542524">
          <w:marLeft w:val="0"/>
          <w:marRight w:val="0"/>
          <w:marTop w:val="0"/>
          <w:marBottom w:val="0"/>
          <w:divBdr>
            <w:top w:val="none" w:sz="0" w:space="0" w:color="auto"/>
            <w:left w:val="none" w:sz="0" w:space="0" w:color="auto"/>
            <w:bottom w:val="none" w:sz="0" w:space="0" w:color="auto"/>
            <w:right w:val="none" w:sz="0" w:space="0" w:color="auto"/>
          </w:divBdr>
        </w:div>
      </w:divsChild>
    </w:div>
    <w:div w:id="879822822">
      <w:bodyDiv w:val="1"/>
      <w:marLeft w:val="0"/>
      <w:marRight w:val="0"/>
      <w:marTop w:val="0"/>
      <w:marBottom w:val="0"/>
      <w:divBdr>
        <w:top w:val="none" w:sz="0" w:space="0" w:color="auto"/>
        <w:left w:val="none" w:sz="0" w:space="0" w:color="auto"/>
        <w:bottom w:val="none" w:sz="0" w:space="0" w:color="auto"/>
        <w:right w:val="none" w:sz="0" w:space="0" w:color="auto"/>
      </w:divBdr>
    </w:div>
    <w:div w:id="901063897">
      <w:bodyDiv w:val="1"/>
      <w:marLeft w:val="0"/>
      <w:marRight w:val="0"/>
      <w:marTop w:val="0"/>
      <w:marBottom w:val="0"/>
      <w:divBdr>
        <w:top w:val="none" w:sz="0" w:space="0" w:color="auto"/>
        <w:left w:val="none" w:sz="0" w:space="0" w:color="auto"/>
        <w:bottom w:val="none" w:sz="0" w:space="0" w:color="auto"/>
        <w:right w:val="none" w:sz="0" w:space="0" w:color="auto"/>
      </w:divBdr>
    </w:div>
    <w:div w:id="902184555">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sChild>
        <w:div w:id="1159225048">
          <w:marLeft w:val="0"/>
          <w:marRight w:val="0"/>
          <w:marTop w:val="0"/>
          <w:marBottom w:val="0"/>
          <w:divBdr>
            <w:top w:val="none" w:sz="0" w:space="0" w:color="auto"/>
            <w:left w:val="none" w:sz="0" w:space="0" w:color="auto"/>
            <w:bottom w:val="none" w:sz="0" w:space="0" w:color="auto"/>
            <w:right w:val="none" w:sz="0" w:space="0" w:color="auto"/>
          </w:divBdr>
          <w:divsChild>
            <w:div w:id="69547117">
              <w:marLeft w:val="0"/>
              <w:marRight w:val="0"/>
              <w:marTop w:val="0"/>
              <w:marBottom w:val="0"/>
              <w:divBdr>
                <w:top w:val="none" w:sz="0" w:space="0" w:color="auto"/>
                <w:left w:val="none" w:sz="0" w:space="0" w:color="auto"/>
                <w:bottom w:val="none" w:sz="0" w:space="0" w:color="auto"/>
                <w:right w:val="none" w:sz="0" w:space="0" w:color="auto"/>
              </w:divBdr>
            </w:div>
          </w:divsChild>
        </w:div>
        <w:div w:id="1883979863">
          <w:marLeft w:val="0"/>
          <w:marRight w:val="0"/>
          <w:marTop w:val="0"/>
          <w:marBottom w:val="0"/>
          <w:divBdr>
            <w:top w:val="none" w:sz="0" w:space="0" w:color="auto"/>
            <w:left w:val="none" w:sz="0" w:space="0" w:color="auto"/>
            <w:bottom w:val="none" w:sz="0" w:space="0" w:color="auto"/>
            <w:right w:val="none" w:sz="0" w:space="0" w:color="auto"/>
          </w:divBdr>
          <w:divsChild>
            <w:div w:id="675545551">
              <w:marLeft w:val="0"/>
              <w:marRight w:val="0"/>
              <w:marTop w:val="0"/>
              <w:marBottom w:val="0"/>
              <w:divBdr>
                <w:top w:val="none" w:sz="0" w:space="0" w:color="auto"/>
                <w:left w:val="none" w:sz="0" w:space="0" w:color="auto"/>
                <w:bottom w:val="none" w:sz="0" w:space="0" w:color="auto"/>
                <w:right w:val="none" w:sz="0" w:space="0" w:color="auto"/>
              </w:divBdr>
            </w:div>
          </w:divsChild>
        </w:div>
        <w:div w:id="1917087403">
          <w:marLeft w:val="0"/>
          <w:marRight w:val="0"/>
          <w:marTop w:val="0"/>
          <w:marBottom w:val="0"/>
          <w:divBdr>
            <w:top w:val="none" w:sz="0" w:space="0" w:color="auto"/>
            <w:left w:val="none" w:sz="0" w:space="0" w:color="auto"/>
            <w:bottom w:val="none" w:sz="0" w:space="0" w:color="auto"/>
            <w:right w:val="none" w:sz="0" w:space="0" w:color="auto"/>
          </w:divBdr>
          <w:divsChild>
            <w:div w:id="1426727931">
              <w:marLeft w:val="0"/>
              <w:marRight w:val="0"/>
              <w:marTop w:val="0"/>
              <w:marBottom w:val="0"/>
              <w:divBdr>
                <w:top w:val="none" w:sz="0" w:space="0" w:color="auto"/>
                <w:left w:val="none" w:sz="0" w:space="0" w:color="auto"/>
                <w:bottom w:val="none" w:sz="0" w:space="0" w:color="auto"/>
                <w:right w:val="none" w:sz="0" w:space="0" w:color="auto"/>
              </w:divBdr>
            </w:div>
          </w:divsChild>
        </w:div>
        <w:div w:id="1819148499">
          <w:marLeft w:val="0"/>
          <w:marRight w:val="0"/>
          <w:marTop w:val="0"/>
          <w:marBottom w:val="0"/>
          <w:divBdr>
            <w:top w:val="none" w:sz="0" w:space="0" w:color="auto"/>
            <w:left w:val="none" w:sz="0" w:space="0" w:color="auto"/>
            <w:bottom w:val="none" w:sz="0" w:space="0" w:color="auto"/>
            <w:right w:val="none" w:sz="0" w:space="0" w:color="auto"/>
          </w:divBdr>
          <w:divsChild>
            <w:div w:id="940720008">
              <w:marLeft w:val="0"/>
              <w:marRight w:val="0"/>
              <w:marTop w:val="0"/>
              <w:marBottom w:val="0"/>
              <w:divBdr>
                <w:top w:val="none" w:sz="0" w:space="0" w:color="auto"/>
                <w:left w:val="none" w:sz="0" w:space="0" w:color="auto"/>
                <w:bottom w:val="none" w:sz="0" w:space="0" w:color="auto"/>
                <w:right w:val="none" w:sz="0" w:space="0" w:color="auto"/>
              </w:divBdr>
            </w:div>
          </w:divsChild>
        </w:div>
        <w:div w:id="289213602">
          <w:marLeft w:val="0"/>
          <w:marRight w:val="0"/>
          <w:marTop w:val="0"/>
          <w:marBottom w:val="0"/>
          <w:divBdr>
            <w:top w:val="none" w:sz="0" w:space="0" w:color="auto"/>
            <w:left w:val="none" w:sz="0" w:space="0" w:color="auto"/>
            <w:bottom w:val="none" w:sz="0" w:space="0" w:color="auto"/>
            <w:right w:val="none" w:sz="0" w:space="0" w:color="auto"/>
          </w:divBdr>
          <w:divsChild>
            <w:div w:id="740447689">
              <w:marLeft w:val="0"/>
              <w:marRight w:val="0"/>
              <w:marTop w:val="0"/>
              <w:marBottom w:val="0"/>
              <w:divBdr>
                <w:top w:val="none" w:sz="0" w:space="0" w:color="auto"/>
                <w:left w:val="none" w:sz="0" w:space="0" w:color="auto"/>
                <w:bottom w:val="none" w:sz="0" w:space="0" w:color="auto"/>
                <w:right w:val="none" w:sz="0" w:space="0" w:color="auto"/>
              </w:divBdr>
            </w:div>
          </w:divsChild>
        </w:div>
        <w:div w:id="933127246">
          <w:marLeft w:val="0"/>
          <w:marRight w:val="0"/>
          <w:marTop w:val="0"/>
          <w:marBottom w:val="0"/>
          <w:divBdr>
            <w:top w:val="none" w:sz="0" w:space="0" w:color="auto"/>
            <w:left w:val="none" w:sz="0" w:space="0" w:color="auto"/>
            <w:bottom w:val="none" w:sz="0" w:space="0" w:color="auto"/>
            <w:right w:val="none" w:sz="0" w:space="0" w:color="auto"/>
          </w:divBdr>
          <w:divsChild>
            <w:div w:id="586155700">
              <w:marLeft w:val="0"/>
              <w:marRight w:val="0"/>
              <w:marTop w:val="0"/>
              <w:marBottom w:val="0"/>
              <w:divBdr>
                <w:top w:val="none" w:sz="0" w:space="0" w:color="auto"/>
                <w:left w:val="none" w:sz="0" w:space="0" w:color="auto"/>
                <w:bottom w:val="none" w:sz="0" w:space="0" w:color="auto"/>
                <w:right w:val="none" w:sz="0" w:space="0" w:color="auto"/>
              </w:divBdr>
            </w:div>
          </w:divsChild>
        </w:div>
        <w:div w:id="232200940">
          <w:marLeft w:val="0"/>
          <w:marRight w:val="0"/>
          <w:marTop w:val="0"/>
          <w:marBottom w:val="0"/>
          <w:divBdr>
            <w:top w:val="none" w:sz="0" w:space="0" w:color="auto"/>
            <w:left w:val="none" w:sz="0" w:space="0" w:color="auto"/>
            <w:bottom w:val="none" w:sz="0" w:space="0" w:color="auto"/>
            <w:right w:val="none" w:sz="0" w:space="0" w:color="auto"/>
          </w:divBdr>
          <w:divsChild>
            <w:div w:id="763186302">
              <w:marLeft w:val="0"/>
              <w:marRight w:val="0"/>
              <w:marTop w:val="0"/>
              <w:marBottom w:val="0"/>
              <w:divBdr>
                <w:top w:val="none" w:sz="0" w:space="0" w:color="auto"/>
                <w:left w:val="none" w:sz="0" w:space="0" w:color="auto"/>
                <w:bottom w:val="none" w:sz="0" w:space="0" w:color="auto"/>
                <w:right w:val="none" w:sz="0" w:space="0" w:color="auto"/>
              </w:divBdr>
            </w:div>
          </w:divsChild>
        </w:div>
        <w:div w:id="1521816470">
          <w:marLeft w:val="0"/>
          <w:marRight w:val="0"/>
          <w:marTop w:val="0"/>
          <w:marBottom w:val="0"/>
          <w:divBdr>
            <w:top w:val="none" w:sz="0" w:space="0" w:color="auto"/>
            <w:left w:val="none" w:sz="0" w:space="0" w:color="auto"/>
            <w:bottom w:val="none" w:sz="0" w:space="0" w:color="auto"/>
            <w:right w:val="none" w:sz="0" w:space="0" w:color="auto"/>
          </w:divBdr>
          <w:divsChild>
            <w:div w:id="1435900465">
              <w:marLeft w:val="0"/>
              <w:marRight w:val="0"/>
              <w:marTop w:val="0"/>
              <w:marBottom w:val="0"/>
              <w:divBdr>
                <w:top w:val="none" w:sz="0" w:space="0" w:color="auto"/>
                <w:left w:val="none" w:sz="0" w:space="0" w:color="auto"/>
                <w:bottom w:val="none" w:sz="0" w:space="0" w:color="auto"/>
                <w:right w:val="none" w:sz="0" w:space="0" w:color="auto"/>
              </w:divBdr>
            </w:div>
          </w:divsChild>
        </w:div>
        <w:div w:id="1693533766">
          <w:marLeft w:val="0"/>
          <w:marRight w:val="0"/>
          <w:marTop w:val="0"/>
          <w:marBottom w:val="0"/>
          <w:divBdr>
            <w:top w:val="none" w:sz="0" w:space="0" w:color="auto"/>
            <w:left w:val="none" w:sz="0" w:space="0" w:color="auto"/>
            <w:bottom w:val="none" w:sz="0" w:space="0" w:color="auto"/>
            <w:right w:val="none" w:sz="0" w:space="0" w:color="auto"/>
          </w:divBdr>
          <w:divsChild>
            <w:div w:id="1946498585">
              <w:marLeft w:val="0"/>
              <w:marRight w:val="0"/>
              <w:marTop w:val="0"/>
              <w:marBottom w:val="0"/>
              <w:divBdr>
                <w:top w:val="none" w:sz="0" w:space="0" w:color="auto"/>
                <w:left w:val="none" w:sz="0" w:space="0" w:color="auto"/>
                <w:bottom w:val="none" w:sz="0" w:space="0" w:color="auto"/>
                <w:right w:val="none" w:sz="0" w:space="0" w:color="auto"/>
              </w:divBdr>
            </w:div>
          </w:divsChild>
        </w:div>
        <w:div w:id="1191258861">
          <w:marLeft w:val="0"/>
          <w:marRight w:val="0"/>
          <w:marTop w:val="0"/>
          <w:marBottom w:val="0"/>
          <w:divBdr>
            <w:top w:val="none" w:sz="0" w:space="0" w:color="auto"/>
            <w:left w:val="none" w:sz="0" w:space="0" w:color="auto"/>
            <w:bottom w:val="none" w:sz="0" w:space="0" w:color="auto"/>
            <w:right w:val="none" w:sz="0" w:space="0" w:color="auto"/>
          </w:divBdr>
          <w:divsChild>
            <w:div w:id="1326600">
              <w:marLeft w:val="0"/>
              <w:marRight w:val="0"/>
              <w:marTop w:val="0"/>
              <w:marBottom w:val="0"/>
              <w:divBdr>
                <w:top w:val="none" w:sz="0" w:space="0" w:color="auto"/>
                <w:left w:val="none" w:sz="0" w:space="0" w:color="auto"/>
                <w:bottom w:val="none" w:sz="0" w:space="0" w:color="auto"/>
                <w:right w:val="none" w:sz="0" w:space="0" w:color="auto"/>
              </w:divBdr>
            </w:div>
          </w:divsChild>
        </w:div>
        <w:div w:id="1090200230">
          <w:marLeft w:val="0"/>
          <w:marRight w:val="0"/>
          <w:marTop w:val="0"/>
          <w:marBottom w:val="0"/>
          <w:divBdr>
            <w:top w:val="none" w:sz="0" w:space="0" w:color="auto"/>
            <w:left w:val="none" w:sz="0" w:space="0" w:color="auto"/>
            <w:bottom w:val="none" w:sz="0" w:space="0" w:color="auto"/>
            <w:right w:val="none" w:sz="0" w:space="0" w:color="auto"/>
          </w:divBdr>
          <w:divsChild>
            <w:div w:id="1754618331">
              <w:marLeft w:val="0"/>
              <w:marRight w:val="0"/>
              <w:marTop w:val="0"/>
              <w:marBottom w:val="0"/>
              <w:divBdr>
                <w:top w:val="none" w:sz="0" w:space="0" w:color="auto"/>
                <w:left w:val="none" w:sz="0" w:space="0" w:color="auto"/>
                <w:bottom w:val="none" w:sz="0" w:space="0" w:color="auto"/>
                <w:right w:val="none" w:sz="0" w:space="0" w:color="auto"/>
              </w:divBdr>
            </w:div>
          </w:divsChild>
        </w:div>
        <w:div w:id="1505510130">
          <w:marLeft w:val="0"/>
          <w:marRight w:val="0"/>
          <w:marTop w:val="0"/>
          <w:marBottom w:val="0"/>
          <w:divBdr>
            <w:top w:val="none" w:sz="0" w:space="0" w:color="auto"/>
            <w:left w:val="none" w:sz="0" w:space="0" w:color="auto"/>
            <w:bottom w:val="none" w:sz="0" w:space="0" w:color="auto"/>
            <w:right w:val="none" w:sz="0" w:space="0" w:color="auto"/>
          </w:divBdr>
          <w:divsChild>
            <w:div w:id="1328941175">
              <w:marLeft w:val="0"/>
              <w:marRight w:val="0"/>
              <w:marTop w:val="0"/>
              <w:marBottom w:val="0"/>
              <w:divBdr>
                <w:top w:val="none" w:sz="0" w:space="0" w:color="auto"/>
                <w:left w:val="none" w:sz="0" w:space="0" w:color="auto"/>
                <w:bottom w:val="none" w:sz="0" w:space="0" w:color="auto"/>
                <w:right w:val="none" w:sz="0" w:space="0" w:color="auto"/>
              </w:divBdr>
            </w:div>
          </w:divsChild>
        </w:div>
        <w:div w:id="1576939854">
          <w:marLeft w:val="0"/>
          <w:marRight w:val="0"/>
          <w:marTop w:val="0"/>
          <w:marBottom w:val="0"/>
          <w:divBdr>
            <w:top w:val="none" w:sz="0" w:space="0" w:color="auto"/>
            <w:left w:val="none" w:sz="0" w:space="0" w:color="auto"/>
            <w:bottom w:val="none" w:sz="0" w:space="0" w:color="auto"/>
            <w:right w:val="none" w:sz="0" w:space="0" w:color="auto"/>
          </w:divBdr>
          <w:divsChild>
            <w:div w:id="1206871216">
              <w:marLeft w:val="0"/>
              <w:marRight w:val="0"/>
              <w:marTop w:val="0"/>
              <w:marBottom w:val="0"/>
              <w:divBdr>
                <w:top w:val="none" w:sz="0" w:space="0" w:color="auto"/>
                <w:left w:val="none" w:sz="0" w:space="0" w:color="auto"/>
                <w:bottom w:val="none" w:sz="0" w:space="0" w:color="auto"/>
                <w:right w:val="none" w:sz="0" w:space="0" w:color="auto"/>
              </w:divBdr>
            </w:div>
          </w:divsChild>
        </w:div>
        <w:div w:id="2102212296">
          <w:marLeft w:val="0"/>
          <w:marRight w:val="0"/>
          <w:marTop w:val="0"/>
          <w:marBottom w:val="0"/>
          <w:divBdr>
            <w:top w:val="none" w:sz="0" w:space="0" w:color="auto"/>
            <w:left w:val="none" w:sz="0" w:space="0" w:color="auto"/>
            <w:bottom w:val="none" w:sz="0" w:space="0" w:color="auto"/>
            <w:right w:val="none" w:sz="0" w:space="0" w:color="auto"/>
          </w:divBdr>
          <w:divsChild>
            <w:div w:id="133259014">
              <w:marLeft w:val="0"/>
              <w:marRight w:val="0"/>
              <w:marTop w:val="0"/>
              <w:marBottom w:val="0"/>
              <w:divBdr>
                <w:top w:val="none" w:sz="0" w:space="0" w:color="auto"/>
                <w:left w:val="none" w:sz="0" w:space="0" w:color="auto"/>
                <w:bottom w:val="none" w:sz="0" w:space="0" w:color="auto"/>
                <w:right w:val="none" w:sz="0" w:space="0" w:color="auto"/>
              </w:divBdr>
            </w:div>
          </w:divsChild>
        </w:div>
        <w:div w:id="453057358">
          <w:marLeft w:val="0"/>
          <w:marRight w:val="0"/>
          <w:marTop w:val="0"/>
          <w:marBottom w:val="0"/>
          <w:divBdr>
            <w:top w:val="none" w:sz="0" w:space="0" w:color="auto"/>
            <w:left w:val="none" w:sz="0" w:space="0" w:color="auto"/>
            <w:bottom w:val="none" w:sz="0" w:space="0" w:color="auto"/>
            <w:right w:val="none" w:sz="0" w:space="0" w:color="auto"/>
          </w:divBdr>
          <w:divsChild>
            <w:div w:id="476653091">
              <w:marLeft w:val="0"/>
              <w:marRight w:val="0"/>
              <w:marTop w:val="0"/>
              <w:marBottom w:val="0"/>
              <w:divBdr>
                <w:top w:val="none" w:sz="0" w:space="0" w:color="auto"/>
                <w:left w:val="none" w:sz="0" w:space="0" w:color="auto"/>
                <w:bottom w:val="none" w:sz="0" w:space="0" w:color="auto"/>
                <w:right w:val="none" w:sz="0" w:space="0" w:color="auto"/>
              </w:divBdr>
            </w:div>
          </w:divsChild>
        </w:div>
        <w:div w:id="2137331613">
          <w:marLeft w:val="0"/>
          <w:marRight w:val="0"/>
          <w:marTop w:val="0"/>
          <w:marBottom w:val="0"/>
          <w:divBdr>
            <w:top w:val="none" w:sz="0" w:space="0" w:color="auto"/>
            <w:left w:val="none" w:sz="0" w:space="0" w:color="auto"/>
            <w:bottom w:val="none" w:sz="0" w:space="0" w:color="auto"/>
            <w:right w:val="none" w:sz="0" w:space="0" w:color="auto"/>
          </w:divBdr>
          <w:divsChild>
            <w:div w:id="571088301">
              <w:marLeft w:val="0"/>
              <w:marRight w:val="0"/>
              <w:marTop w:val="0"/>
              <w:marBottom w:val="0"/>
              <w:divBdr>
                <w:top w:val="none" w:sz="0" w:space="0" w:color="auto"/>
                <w:left w:val="none" w:sz="0" w:space="0" w:color="auto"/>
                <w:bottom w:val="none" w:sz="0" w:space="0" w:color="auto"/>
                <w:right w:val="none" w:sz="0" w:space="0" w:color="auto"/>
              </w:divBdr>
            </w:div>
          </w:divsChild>
        </w:div>
        <w:div w:id="1592003058">
          <w:marLeft w:val="0"/>
          <w:marRight w:val="0"/>
          <w:marTop w:val="0"/>
          <w:marBottom w:val="0"/>
          <w:divBdr>
            <w:top w:val="none" w:sz="0" w:space="0" w:color="auto"/>
            <w:left w:val="none" w:sz="0" w:space="0" w:color="auto"/>
            <w:bottom w:val="none" w:sz="0" w:space="0" w:color="auto"/>
            <w:right w:val="none" w:sz="0" w:space="0" w:color="auto"/>
          </w:divBdr>
          <w:divsChild>
            <w:div w:id="2055887">
              <w:marLeft w:val="0"/>
              <w:marRight w:val="0"/>
              <w:marTop w:val="0"/>
              <w:marBottom w:val="0"/>
              <w:divBdr>
                <w:top w:val="none" w:sz="0" w:space="0" w:color="auto"/>
                <w:left w:val="none" w:sz="0" w:space="0" w:color="auto"/>
                <w:bottom w:val="none" w:sz="0" w:space="0" w:color="auto"/>
                <w:right w:val="none" w:sz="0" w:space="0" w:color="auto"/>
              </w:divBdr>
            </w:div>
          </w:divsChild>
        </w:div>
        <w:div w:id="492378371">
          <w:marLeft w:val="0"/>
          <w:marRight w:val="0"/>
          <w:marTop w:val="0"/>
          <w:marBottom w:val="0"/>
          <w:divBdr>
            <w:top w:val="none" w:sz="0" w:space="0" w:color="auto"/>
            <w:left w:val="none" w:sz="0" w:space="0" w:color="auto"/>
            <w:bottom w:val="none" w:sz="0" w:space="0" w:color="auto"/>
            <w:right w:val="none" w:sz="0" w:space="0" w:color="auto"/>
          </w:divBdr>
          <w:divsChild>
            <w:div w:id="595596443">
              <w:marLeft w:val="0"/>
              <w:marRight w:val="0"/>
              <w:marTop w:val="0"/>
              <w:marBottom w:val="0"/>
              <w:divBdr>
                <w:top w:val="none" w:sz="0" w:space="0" w:color="auto"/>
                <w:left w:val="none" w:sz="0" w:space="0" w:color="auto"/>
                <w:bottom w:val="none" w:sz="0" w:space="0" w:color="auto"/>
                <w:right w:val="none" w:sz="0" w:space="0" w:color="auto"/>
              </w:divBdr>
            </w:div>
          </w:divsChild>
        </w:div>
        <w:div w:id="1457600998">
          <w:marLeft w:val="0"/>
          <w:marRight w:val="0"/>
          <w:marTop w:val="0"/>
          <w:marBottom w:val="0"/>
          <w:divBdr>
            <w:top w:val="none" w:sz="0" w:space="0" w:color="auto"/>
            <w:left w:val="none" w:sz="0" w:space="0" w:color="auto"/>
            <w:bottom w:val="none" w:sz="0" w:space="0" w:color="auto"/>
            <w:right w:val="none" w:sz="0" w:space="0" w:color="auto"/>
          </w:divBdr>
          <w:divsChild>
            <w:div w:id="424542964">
              <w:marLeft w:val="0"/>
              <w:marRight w:val="0"/>
              <w:marTop w:val="0"/>
              <w:marBottom w:val="0"/>
              <w:divBdr>
                <w:top w:val="none" w:sz="0" w:space="0" w:color="auto"/>
                <w:left w:val="none" w:sz="0" w:space="0" w:color="auto"/>
                <w:bottom w:val="none" w:sz="0" w:space="0" w:color="auto"/>
                <w:right w:val="none" w:sz="0" w:space="0" w:color="auto"/>
              </w:divBdr>
            </w:div>
          </w:divsChild>
        </w:div>
        <w:div w:id="1804156144">
          <w:marLeft w:val="0"/>
          <w:marRight w:val="0"/>
          <w:marTop w:val="0"/>
          <w:marBottom w:val="0"/>
          <w:divBdr>
            <w:top w:val="none" w:sz="0" w:space="0" w:color="auto"/>
            <w:left w:val="none" w:sz="0" w:space="0" w:color="auto"/>
            <w:bottom w:val="none" w:sz="0" w:space="0" w:color="auto"/>
            <w:right w:val="none" w:sz="0" w:space="0" w:color="auto"/>
          </w:divBdr>
          <w:divsChild>
            <w:div w:id="1193304230">
              <w:marLeft w:val="0"/>
              <w:marRight w:val="0"/>
              <w:marTop w:val="0"/>
              <w:marBottom w:val="0"/>
              <w:divBdr>
                <w:top w:val="none" w:sz="0" w:space="0" w:color="auto"/>
                <w:left w:val="none" w:sz="0" w:space="0" w:color="auto"/>
                <w:bottom w:val="none" w:sz="0" w:space="0" w:color="auto"/>
                <w:right w:val="none" w:sz="0" w:space="0" w:color="auto"/>
              </w:divBdr>
            </w:div>
          </w:divsChild>
        </w:div>
        <w:div w:id="647520388">
          <w:marLeft w:val="0"/>
          <w:marRight w:val="0"/>
          <w:marTop w:val="0"/>
          <w:marBottom w:val="0"/>
          <w:divBdr>
            <w:top w:val="none" w:sz="0" w:space="0" w:color="auto"/>
            <w:left w:val="none" w:sz="0" w:space="0" w:color="auto"/>
            <w:bottom w:val="none" w:sz="0" w:space="0" w:color="auto"/>
            <w:right w:val="none" w:sz="0" w:space="0" w:color="auto"/>
          </w:divBdr>
          <w:divsChild>
            <w:div w:id="1745450059">
              <w:marLeft w:val="0"/>
              <w:marRight w:val="0"/>
              <w:marTop w:val="0"/>
              <w:marBottom w:val="0"/>
              <w:divBdr>
                <w:top w:val="none" w:sz="0" w:space="0" w:color="auto"/>
                <w:left w:val="none" w:sz="0" w:space="0" w:color="auto"/>
                <w:bottom w:val="none" w:sz="0" w:space="0" w:color="auto"/>
                <w:right w:val="none" w:sz="0" w:space="0" w:color="auto"/>
              </w:divBdr>
            </w:div>
            <w:div w:id="129834144">
              <w:marLeft w:val="0"/>
              <w:marRight w:val="0"/>
              <w:marTop w:val="0"/>
              <w:marBottom w:val="0"/>
              <w:divBdr>
                <w:top w:val="none" w:sz="0" w:space="0" w:color="auto"/>
                <w:left w:val="none" w:sz="0" w:space="0" w:color="auto"/>
                <w:bottom w:val="none" w:sz="0" w:space="0" w:color="auto"/>
                <w:right w:val="none" w:sz="0" w:space="0" w:color="auto"/>
              </w:divBdr>
            </w:div>
          </w:divsChild>
        </w:div>
        <w:div w:id="2142728372">
          <w:marLeft w:val="0"/>
          <w:marRight w:val="0"/>
          <w:marTop w:val="0"/>
          <w:marBottom w:val="0"/>
          <w:divBdr>
            <w:top w:val="none" w:sz="0" w:space="0" w:color="auto"/>
            <w:left w:val="none" w:sz="0" w:space="0" w:color="auto"/>
            <w:bottom w:val="none" w:sz="0" w:space="0" w:color="auto"/>
            <w:right w:val="none" w:sz="0" w:space="0" w:color="auto"/>
          </w:divBdr>
          <w:divsChild>
            <w:div w:id="1584416643">
              <w:marLeft w:val="0"/>
              <w:marRight w:val="0"/>
              <w:marTop w:val="0"/>
              <w:marBottom w:val="0"/>
              <w:divBdr>
                <w:top w:val="none" w:sz="0" w:space="0" w:color="auto"/>
                <w:left w:val="none" w:sz="0" w:space="0" w:color="auto"/>
                <w:bottom w:val="none" w:sz="0" w:space="0" w:color="auto"/>
                <w:right w:val="none" w:sz="0" w:space="0" w:color="auto"/>
              </w:divBdr>
            </w:div>
          </w:divsChild>
        </w:div>
        <w:div w:id="694422097">
          <w:marLeft w:val="0"/>
          <w:marRight w:val="0"/>
          <w:marTop w:val="0"/>
          <w:marBottom w:val="0"/>
          <w:divBdr>
            <w:top w:val="none" w:sz="0" w:space="0" w:color="auto"/>
            <w:left w:val="none" w:sz="0" w:space="0" w:color="auto"/>
            <w:bottom w:val="none" w:sz="0" w:space="0" w:color="auto"/>
            <w:right w:val="none" w:sz="0" w:space="0" w:color="auto"/>
          </w:divBdr>
          <w:divsChild>
            <w:div w:id="1711487925">
              <w:marLeft w:val="0"/>
              <w:marRight w:val="0"/>
              <w:marTop w:val="0"/>
              <w:marBottom w:val="0"/>
              <w:divBdr>
                <w:top w:val="none" w:sz="0" w:space="0" w:color="auto"/>
                <w:left w:val="none" w:sz="0" w:space="0" w:color="auto"/>
                <w:bottom w:val="none" w:sz="0" w:space="0" w:color="auto"/>
                <w:right w:val="none" w:sz="0" w:space="0" w:color="auto"/>
              </w:divBdr>
            </w:div>
          </w:divsChild>
        </w:div>
        <w:div w:id="1147239330">
          <w:marLeft w:val="0"/>
          <w:marRight w:val="0"/>
          <w:marTop w:val="0"/>
          <w:marBottom w:val="0"/>
          <w:divBdr>
            <w:top w:val="none" w:sz="0" w:space="0" w:color="auto"/>
            <w:left w:val="none" w:sz="0" w:space="0" w:color="auto"/>
            <w:bottom w:val="none" w:sz="0" w:space="0" w:color="auto"/>
            <w:right w:val="none" w:sz="0" w:space="0" w:color="auto"/>
          </w:divBdr>
          <w:divsChild>
            <w:div w:id="1661231386">
              <w:marLeft w:val="0"/>
              <w:marRight w:val="0"/>
              <w:marTop w:val="0"/>
              <w:marBottom w:val="0"/>
              <w:divBdr>
                <w:top w:val="none" w:sz="0" w:space="0" w:color="auto"/>
                <w:left w:val="none" w:sz="0" w:space="0" w:color="auto"/>
                <w:bottom w:val="none" w:sz="0" w:space="0" w:color="auto"/>
                <w:right w:val="none" w:sz="0" w:space="0" w:color="auto"/>
              </w:divBdr>
            </w:div>
          </w:divsChild>
        </w:div>
        <w:div w:id="1934589781">
          <w:marLeft w:val="0"/>
          <w:marRight w:val="0"/>
          <w:marTop w:val="0"/>
          <w:marBottom w:val="0"/>
          <w:divBdr>
            <w:top w:val="none" w:sz="0" w:space="0" w:color="auto"/>
            <w:left w:val="none" w:sz="0" w:space="0" w:color="auto"/>
            <w:bottom w:val="none" w:sz="0" w:space="0" w:color="auto"/>
            <w:right w:val="none" w:sz="0" w:space="0" w:color="auto"/>
          </w:divBdr>
          <w:divsChild>
            <w:div w:id="569270492">
              <w:marLeft w:val="0"/>
              <w:marRight w:val="0"/>
              <w:marTop w:val="0"/>
              <w:marBottom w:val="0"/>
              <w:divBdr>
                <w:top w:val="none" w:sz="0" w:space="0" w:color="auto"/>
                <w:left w:val="none" w:sz="0" w:space="0" w:color="auto"/>
                <w:bottom w:val="none" w:sz="0" w:space="0" w:color="auto"/>
                <w:right w:val="none" w:sz="0" w:space="0" w:color="auto"/>
              </w:divBdr>
            </w:div>
          </w:divsChild>
        </w:div>
        <w:div w:id="18511058">
          <w:marLeft w:val="0"/>
          <w:marRight w:val="0"/>
          <w:marTop w:val="0"/>
          <w:marBottom w:val="0"/>
          <w:divBdr>
            <w:top w:val="none" w:sz="0" w:space="0" w:color="auto"/>
            <w:left w:val="none" w:sz="0" w:space="0" w:color="auto"/>
            <w:bottom w:val="none" w:sz="0" w:space="0" w:color="auto"/>
            <w:right w:val="none" w:sz="0" w:space="0" w:color="auto"/>
          </w:divBdr>
          <w:divsChild>
            <w:div w:id="2143886284">
              <w:marLeft w:val="0"/>
              <w:marRight w:val="0"/>
              <w:marTop w:val="0"/>
              <w:marBottom w:val="0"/>
              <w:divBdr>
                <w:top w:val="none" w:sz="0" w:space="0" w:color="auto"/>
                <w:left w:val="none" w:sz="0" w:space="0" w:color="auto"/>
                <w:bottom w:val="none" w:sz="0" w:space="0" w:color="auto"/>
                <w:right w:val="none" w:sz="0" w:space="0" w:color="auto"/>
              </w:divBdr>
            </w:div>
          </w:divsChild>
        </w:div>
        <w:div w:id="1332875053">
          <w:marLeft w:val="0"/>
          <w:marRight w:val="0"/>
          <w:marTop w:val="0"/>
          <w:marBottom w:val="0"/>
          <w:divBdr>
            <w:top w:val="none" w:sz="0" w:space="0" w:color="auto"/>
            <w:left w:val="none" w:sz="0" w:space="0" w:color="auto"/>
            <w:bottom w:val="none" w:sz="0" w:space="0" w:color="auto"/>
            <w:right w:val="none" w:sz="0" w:space="0" w:color="auto"/>
          </w:divBdr>
          <w:divsChild>
            <w:div w:id="882986305">
              <w:marLeft w:val="0"/>
              <w:marRight w:val="0"/>
              <w:marTop w:val="0"/>
              <w:marBottom w:val="0"/>
              <w:divBdr>
                <w:top w:val="none" w:sz="0" w:space="0" w:color="auto"/>
                <w:left w:val="none" w:sz="0" w:space="0" w:color="auto"/>
                <w:bottom w:val="none" w:sz="0" w:space="0" w:color="auto"/>
                <w:right w:val="none" w:sz="0" w:space="0" w:color="auto"/>
              </w:divBdr>
            </w:div>
          </w:divsChild>
        </w:div>
        <w:div w:id="640499853">
          <w:marLeft w:val="0"/>
          <w:marRight w:val="0"/>
          <w:marTop w:val="0"/>
          <w:marBottom w:val="0"/>
          <w:divBdr>
            <w:top w:val="none" w:sz="0" w:space="0" w:color="auto"/>
            <w:left w:val="none" w:sz="0" w:space="0" w:color="auto"/>
            <w:bottom w:val="none" w:sz="0" w:space="0" w:color="auto"/>
            <w:right w:val="none" w:sz="0" w:space="0" w:color="auto"/>
          </w:divBdr>
          <w:divsChild>
            <w:div w:id="886994163">
              <w:marLeft w:val="0"/>
              <w:marRight w:val="0"/>
              <w:marTop w:val="0"/>
              <w:marBottom w:val="0"/>
              <w:divBdr>
                <w:top w:val="none" w:sz="0" w:space="0" w:color="auto"/>
                <w:left w:val="none" w:sz="0" w:space="0" w:color="auto"/>
                <w:bottom w:val="none" w:sz="0" w:space="0" w:color="auto"/>
                <w:right w:val="none" w:sz="0" w:space="0" w:color="auto"/>
              </w:divBdr>
            </w:div>
          </w:divsChild>
        </w:div>
        <w:div w:id="2039620627">
          <w:marLeft w:val="0"/>
          <w:marRight w:val="0"/>
          <w:marTop w:val="0"/>
          <w:marBottom w:val="0"/>
          <w:divBdr>
            <w:top w:val="none" w:sz="0" w:space="0" w:color="auto"/>
            <w:left w:val="none" w:sz="0" w:space="0" w:color="auto"/>
            <w:bottom w:val="none" w:sz="0" w:space="0" w:color="auto"/>
            <w:right w:val="none" w:sz="0" w:space="0" w:color="auto"/>
          </w:divBdr>
          <w:divsChild>
            <w:div w:id="88355039">
              <w:marLeft w:val="0"/>
              <w:marRight w:val="0"/>
              <w:marTop w:val="0"/>
              <w:marBottom w:val="0"/>
              <w:divBdr>
                <w:top w:val="none" w:sz="0" w:space="0" w:color="auto"/>
                <w:left w:val="none" w:sz="0" w:space="0" w:color="auto"/>
                <w:bottom w:val="none" w:sz="0" w:space="0" w:color="auto"/>
                <w:right w:val="none" w:sz="0" w:space="0" w:color="auto"/>
              </w:divBdr>
            </w:div>
          </w:divsChild>
        </w:div>
        <w:div w:id="82456288">
          <w:marLeft w:val="0"/>
          <w:marRight w:val="0"/>
          <w:marTop w:val="0"/>
          <w:marBottom w:val="0"/>
          <w:divBdr>
            <w:top w:val="none" w:sz="0" w:space="0" w:color="auto"/>
            <w:left w:val="none" w:sz="0" w:space="0" w:color="auto"/>
            <w:bottom w:val="none" w:sz="0" w:space="0" w:color="auto"/>
            <w:right w:val="none" w:sz="0" w:space="0" w:color="auto"/>
          </w:divBdr>
          <w:divsChild>
            <w:div w:id="2120105548">
              <w:marLeft w:val="0"/>
              <w:marRight w:val="0"/>
              <w:marTop w:val="0"/>
              <w:marBottom w:val="0"/>
              <w:divBdr>
                <w:top w:val="none" w:sz="0" w:space="0" w:color="auto"/>
                <w:left w:val="none" w:sz="0" w:space="0" w:color="auto"/>
                <w:bottom w:val="none" w:sz="0" w:space="0" w:color="auto"/>
                <w:right w:val="none" w:sz="0" w:space="0" w:color="auto"/>
              </w:divBdr>
            </w:div>
          </w:divsChild>
        </w:div>
        <w:div w:id="176576184">
          <w:marLeft w:val="0"/>
          <w:marRight w:val="0"/>
          <w:marTop w:val="0"/>
          <w:marBottom w:val="0"/>
          <w:divBdr>
            <w:top w:val="none" w:sz="0" w:space="0" w:color="auto"/>
            <w:left w:val="none" w:sz="0" w:space="0" w:color="auto"/>
            <w:bottom w:val="none" w:sz="0" w:space="0" w:color="auto"/>
            <w:right w:val="none" w:sz="0" w:space="0" w:color="auto"/>
          </w:divBdr>
          <w:divsChild>
            <w:div w:id="1816338067">
              <w:marLeft w:val="0"/>
              <w:marRight w:val="0"/>
              <w:marTop w:val="0"/>
              <w:marBottom w:val="0"/>
              <w:divBdr>
                <w:top w:val="none" w:sz="0" w:space="0" w:color="auto"/>
                <w:left w:val="none" w:sz="0" w:space="0" w:color="auto"/>
                <w:bottom w:val="none" w:sz="0" w:space="0" w:color="auto"/>
                <w:right w:val="none" w:sz="0" w:space="0" w:color="auto"/>
              </w:divBdr>
            </w:div>
          </w:divsChild>
        </w:div>
        <w:div w:id="1999920728">
          <w:marLeft w:val="0"/>
          <w:marRight w:val="0"/>
          <w:marTop w:val="0"/>
          <w:marBottom w:val="0"/>
          <w:divBdr>
            <w:top w:val="none" w:sz="0" w:space="0" w:color="auto"/>
            <w:left w:val="none" w:sz="0" w:space="0" w:color="auto"/>
            <w:bottom w:val="none" w:sz="0" w:space="0" w:color="auto"/>
            <w:right w:val="none" w:sz="0" w:space="0" w:color="auto"/>
          </w:divBdr>
          <w:divsChild>
            <w:div w:id="55856109">
              <w:marLeft w:val="0"/>
              <w:marRight w:val="0"/>
              <w:marTop w:val="0"/>
              <w:marBottom w:val="0"/>
              <w:divBdr>
                <w:top w:val="none" w:sz="0" w:space="0" w:color="auto"/>
                <w:left w:val="none" w:sz="0" w:space="0" w:color="auto"/>
                <w:bottom w:val="none" w:sz="0" w:space="0" w:color="auto"/>
                <w:right w:val="none" w:sz="0" w:space="0" w:color="auto"/>
              </w:divBdr>
            </w:div>
            <w:div w:id="1557476172">
              <w:marLeft w:val="0"/>
              <w:marRight w:val="0"/>
              <w:marTop w:val="0"/>
              <w:marBottom w:val="0"/>
              <w:divBdr>
                <w:top w:val="none" w:sz="0" w:space="0" w:color="auto"/>
                <w:left w:val="none" w:sz="0" w:space="0" w:color="auto"/>
                <w:bottom w:val="none" w:sz="0" w:space="0" w:color="auto"/>
                <w:right w:val="none" w:sz="0" w:space="0" w:color="auto"/>
              </w:divBdr>
            </w:div>
            <w:div w:id="59405935">
              <w:marLeft w:val="0"/>
              <w:marRight w:val="0"/>
              <w:marTop w:val="0"/>
              <w:marBottom w:val="0"/>
              <w:divBdr>
                <w:top w:val="none" w:sz="0" w:space="0" w:color="auto"/>
                <w:left w:val="none" w:sz="0" w:space="0" w:color="auto"/>
                <w:bottom w:val="none" w:sz="0" w:space="0" w:color="auto"/>
                <w:right w:val="none" w:sz="0" w:space="0" w:color="auto"/>
              </w:divBdr>
            </w:div>
            <w:div w:id="1348409534">
              <w:marLeft w:val="0"/>
              <w:marRight w:val="0"/>
              <w:marTop w:val="0"/>
              <w:marBottom w:val="0"/>
              <w:divBdr>
                <w:top w:val="none" w:sz="0" w:space="0" w:color="auto"/>
                <w:left w:val="none" w:sz="0" w:space="0" w:color="auto"/>
                <w:bottom w:val="none" w:sz="0" w:space="0" w:color="auto"/>
                <w:right w:val="none" w:sz="0" w:space="0" w:color="auto"/>
              </w:divBdr>
            </w:div>
            <w:div w:id="1248072347">
              <w:marLeft w:val="0"/>
              <w:marRight w:val="0"/>
              <w:marTop w:val="0"/>
              <w:marBottom w:val="0"/>
              <w:divBdr>
                <w:top w:val="none" w:sz="0" w:space="0" w:color="auto"/>
                <w:left w:val="none" w:sz="0" w:space="0" w:color="auto"/>
                <w:bottom w:val="none" w:sz="0" w:space="0" w:color="auto"/>
                <w:right w:val="none" w:sz="0" w:space="0" w:color="auto"/>
              </w:divBdr>
            </w:div>
            <w:div w:id="1121613472">
              <w:marLeft w:val="0"/>
              <w:marRight w:val="0"/>
              <w:marTop w:val="0"/>
              <w:marBottom w:val="0"/>
              <w:divBdr>
                <w:top w:val="none" w:sz="0" w:space="0" w:color="auto"/>
                <w:left w:val="none" w:sz="0" w:space="0" w:color="auto"/>
                <w:bottom w:val="none" w:sz="0" w:space="0" w:color="auto"/>
                <w:right w:val="none" w:sz="0" w:space="0" w:color="auto"/>
              </w:divBdr>
            </w:div>
          </w:divsChild>
        </w:div>
        <w:div w:id="1173491327">
          <w:marLeft w:val="0"/>
          <w:marRight w:val="0"/>
          <w:marTop w:val="0"/>
          <w:marBottom w:val="0"/>
          <w:divBdr>
            <w:top w:val="none" w:sz="0" w:space="0" w:color="auto"/>
            <w:left w:val="none" w:sz="0" w:space="0" w:color="auto"/>
            <w:bottom w:val="none" w:sz="0" w:space="0" w:color="auto"/>
            <w:right w:val="none" w:sz="0" w:space="0" w:color="auto"/>
          </w:divBdr>
          <w:divsChild>
            <w:div w:id="214632187">
              <w:marLeft w:val="0"/>
              <w:marRight w:val="0"/>
              <w:marTop w:val="0"/>
              <w:marBottom w:val="0"/>
              <w:divBdr>
                <w:top w:val="none" w:sz="0" w:space="0" w:color="auto"/>
                <w:left w:val="none" w:sz="0" w:space="0" w:color="auto"/>
                <w:bottom w:val="none" w:sz="0" w:space="0" w:color="auto"/>
                <w:right w:val="none" w:sz="0" w:space="0" w:color="auto"/>
              </w:divBdr>
            </w:div>
          </w:divsChild>
        </w:div>
        <w:div w:id="1434201977">
          <w:marLeft w:val="0"/>
          <w:marRight w:val="0"/>
          <w:marTop w:val="0"/>
          <w:marBottom w:val="0"/>
          <w:divBdr>
            <w:top w:val="none" w:sz="0" w:space="0" w:color="auto"/>
            <w:left w:val="none" w:sz="0" w:space="0" w:color="auto"/>
            <w:bottom w:val="none" w:sz="0" w:space="0" w:color="auto"/>
            <w:right w:val="none" w:sz="0" w:space="0" w:color="auto"/>
          </w:divBdr>
          <w:divsChild>
            <w:div w:id="1002270630">
              <w:marLeft w:val="0"/>
              <w:marRight w:val="0"/>
              <w:marTop w:val="0"/>
              <w:marBottom w:val="0"/>
              <w:divBdr>
                <w:top w:val="none" w:sz="0" w:space="0" w:color="auto"/>
                <w:left w:val="none" w:sz="0" w:space="0" w:color="auto"/>
                <w:bottom w:val="none" w:sz="0" w:space="0" w:color="auto"/>
                <w:right w:val="none" w:sz="0" w:space="0" w:color="auto"/>
              </w:divBdr>
            </w:div>
          </w:divsChild>
        </w:div>
        <w:div w:id="3635356">
          <w:marLeft w:val="0"/>
          <w:marRight w:val="0"/>
          <w:marTop w:val="0"/>
          <w:marBottom w:val="0"/>
          <w:divBdr>
            <w:top w:val="none" w:sz="0" w:space="0" w:color="auto"/>
            <w:left w:val="none" w:sz="0" w:space="0" w:color="auto"/>
            <w:bottom w:val="none" w:sz="0" w:space="0" w:color="auto"/>
            <w:right w:val="none" w:sz="0" w:space="0" w:color="auto"/>
          </w:divBdr>
          <w:divsChild>
            <w:div w:id="1056005362">
              <w:marLeft w:val="0"/>
              <w:marRight w:val="0"/>
              <w:marTop w:val="0"/>
              <w:marBottom w:val="0"/>
              <w:divBdr>
                <w:top w:val="none" w:sz="0" w:space="0" w:color="auto"/>
                <w:left w:val="none" w:sz="0" w:space="0" w:color="auto"/>
                <w:bottom w:val="none" w:sz="0" w:space="0" w:color="auto"/>
                <w:right w:val="none" w:sz="0" w:space="0" w:color="auto"/>
              </w:divBdr>
            </w:div>
            <w:div w:id="1576941184">
              <w:marLeft w:val="0"/>
              <w:marRight w:val="0"/>
              <w:marTop w:val="0"/>
              <w:marBottom w:val="0"/>
              <w:divBdr>
                <w:top w:val="none" w:sz="0" w:space="0" w:color="auto"/>
                <w:left w:val="none" w:sz="0" w:space="0" w:color="auto"/>
                <w:bottom w:val="none" w:sz="0" w:space="0" w:color="auto"/>
                <w:right w:val="none" w:sz="0" w:space="0" w:color="auto"/>
              </w:divBdr>
            </w:div>
            <w:div w:id="1375227598">
              <w:marLeft w:val="0"/>
              <w:marRight w:val="0"/>
              <w:marTop w:val="0"/>
              <w:marBottom w:val="0"/>
              <w:divBdr>
                <w:top w:val="none" w:sz="0" w:space="0" w:color="auto"/>
                <w:left w:val="none" w:sz="0" w:space="0" w:color="auto"/>
                <w:bottom w:val="none" w:sz="0" w:space="0" w:color="auto"/>
                <w:right w:val="none" w:sz="0" w:space="0" w:color="auto"/>
              </w:divBdr>
            </w:div>
            <w:div w:id="1547795320">
              <w:marLeft w:val="0"/>
              <w:marRight w:val="0"/>
              <w:marTop w:val="0"/>
              <w:marBottom w:val="0"/>
              <w:divBdr>
                <w:top w:val="none" w:sz="0" w:space="0" w:color="auto"/>
                <w:left w:val="none" w:sz="0" w:space="0" w:color="auto"/>
                <w:bottom w:val="none" w:sz="0" w:space="0" w:color="auto"/>
                <w:right w:val="none" w:sz="0" w:space="0" w:color="auto"/>
              </w:divBdr>
            </w:div>
            <w:div w:id="1342779808">
              <w:marLeft w:val="0"/>
              <w:marRight w:val="0"/>
              <w:marTop w:val="0"/>
              <w:marBottom w:val="0"/>
              <w:divBdr>
                <w:top w:val="none" w:sz="0" w:space="0" w:color="auto"/>
                <w:left w:val="none" w:sz="0" w:space="0" w:color="auto"/>
                <w:bottom w:val="none" w:sz="0" w:space="0" w:color="auto"/>
                <w:right w:val="none" w:sz="0" w:space="0" w:color="auto"/>
              </w:divBdr>
            </w:div>
            <w:div w:id="1519660806">
              <w:marLeft w:val="0"/>
              <w:marRight w:val="0"/>
              <w:marTop w:val="0"/>
              <w:marBottom w:val="0"/>
              <w:divBdr>
                <w:top w:val="none" w:sz="0" w:space="0" w:color="auto"/>
                <w:left w:val="none" w:sz="0" w:space="0" w:color="auto"/>
                <w:bottom w:val="none" w:sz="0" w:space="0" w:color="auto"/>
                <w:right w:val="none" w:sz="0" w:space="0" w:color="auto"/>
              </w:divBdr>
            </w:div>
            <w:div w:id="2132824571">
              <w:marLeft w:val="0"/>
              <w:marRight w:val="0"/>
              <w:marTop w:val="0"/>
              <w:marBottom w:val="0"/>
              <w:divBdr>
                <w:top w:val="none" w:sz="0" w:space="0" w:color="auto"/>
                <w:left w:val="none" w:sz="0" w:space="0" w:color="auto"/>
                <w:bottom w:val="none" w:sz="0" w:space="0" w:color="auto"/>
                <w:right w:val="none" w:sz="0" w:space="0" w:color="auto"/>
              </w:divBdr>
            </w:div>
            <w:div w:id="487942303">
              <w:marLeft w:val="0"/>
              <w:marRight w:val="0"/>
              <w:marTop w:val="0"/>
              <w:marBottom w:val="0"/>
              <w:divBdr>
                <w:top w:val="none" w:sz="0" w:space="0" w:color="auto"/>
                <w:left w:val="none" w:sz="0" w:space="0" w:color="auto"/>
                <w:bottom w:val="none" w:sz="0" w:space="0" w:color="auto"/>
                <w:right w:val="none" w:sz="0" w:space="0" w:color="auto"/>
              </w:divBdr>
            </w:div>
            <w:div w:id="837817077">
              <w:marLeft w:val="0"/>
              <w:marRight w:val="0"/>
              <w:marTop w:val="0"/>
              <w:marBottom w:val="0"/>
              <w:divBdr>
                <w:top w:val="none" w:sz="0" w:space="0" w:color="auto"/>
                <w:left w:val="none" w:sz="0" w:space="0" w:color="auto"/>
                <w:bottom w:val="none" w:sz="0" w:space="0" w:color="auto"/>
                <w:right w:val="none" w:sz="0" w:space="0" w:color="auto"/>
              </w:divBdr>
            </w:div>
            <w:div w:id="12729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41216">
      <w:bodyDiv w:val="1"/>
      <w:marLeft w:val="0"/>
      <w:marRight w:val="0"/>
      <w:marTop w:val="0"/>
      <w:marBottom w:val="0"/>
      <w:divBdr>
        <w:top w:val="none" w:sz="0" w:space="0" w:color="auto"/>
        <w:left w:val="none" w:sz="0" w:space="0" w:color="auto"/>
        <w:bottom w:val="none" w:sz="0" w:space="0" w:color="auto"/>
        <w:right w:val="none" w:sz="0" w:space="0" w:color="auto"/>
      </w:divBdr>
    </w:div>
    <w:div w:id="917061219">
      <w:bodyDiv w:val="1"/>
      <w:marLeft w:val="0"/>
      <w:marRight w:val="0"/>
      <w:marTop w:val="0"/>
      <w:marBottom w:val="0"/>
      <w:divBdr>
        <w:top w:val="none" w:sz="0" w:space="0" w:color="auto"/>
        <w:left w:val="none" w:sz="0" w:space="0" w:color="auto"/>
        <w:bottom w:val="none" w:sz="0" w:space="0" w:color="auto"/>
        <w:right w:val="none" w:sz="0" w:space="0" w:color="auto"/>
      </w:divBdr>
    </w:div>
    <w:div w:id="918487403">
      <w:bodyDiv w:val="1"/>
      <w:marLeft w:val="0"/>
      <w:marRight w:val="0"/>
      <w:marTop w:val="0"/>
      <w:marBottom w:val="0"/>
      <w:divBdr>
        <w:top w:val="none" w:sz="0" w:space="0" w:color="auto"/>
        <w:left w:val="none" w:sz="0" w:space="0" w:color="auto"/>
        <w:bottom w:val="none" w:sz="0" w:space="0" w:color="auto"/>
        <w:right w:val="none" w:sz="0" w:space="0" w:color="auto"/>
      </w:divBdr>
    </w:div>
    <w:div w:id="919751345">
      <w:bodyDiv w:val="1"/>
      <w:marLeft w:val="0"/>
      <w:marRight w:val="0"/>
      <w:marTop w:val="0"/>
      <w:marBottom w:val="0"/>
      <w:divBdr>
        <w:top w:val="none" w:sz="0" w:space="0" w:color="auto"/>
        <w:left w:val="none" w:sz="0" w:space="0" w:color="auto"/>
        <w:bottom w:val="none" w:sz="0" w:space="0" w:color="auto"/>
        <w:right w:val="none" w:sz="0" w:space="0" w:color="auto"/>
      </w:divBdr>
    </w:div>
    <w:div w:id="921380129">
      <w:bodyDiv w:val="1"/>
      <w:marLeft w:val="0"/>
      <w:marRight w:val="0"/>
      <w:marTop w:val="0"/>
      <w:marBottom w:val="0"/>
      <w:divBdr>
        <w:top w:val="none" w:sz="0" w:space="0" w:color="auto"/>
        <w:left w:val="none" w:sz="0" w:space="0" w:color="auto"/>
        <w:bottom w:val="none" w:sz="0" w:space="0" w:color="auto"/>
        <w:right w:val="none" w:sz="0" w:space="0" w:color="auto"/>
      </w:divBdr>
    </w:div>
    <w:div w:id="923029769">
      <w:bodyDiv w:val="1"/>
      <w:marLeft w:val="0"/>
      <w:marRight w:val="0"/>
      <w:marTop w:val="0"/>
      <w:marBottom w:val="0"/>
      <w:divBdr>
        <w:top w:val="none" w:sz="0" w:space="0" w:color="auto"/>
        <w:left w:val="none" w:sz="0" w:space="0" w:color="auto"/>
        <w:bottom w:val="none" w:sz="0" w:space="0" w:color="auto"/>
        <w:right w:val="none" w:sz="0" w:space="0" w:color="auto"/>
      </w:divBdr>
      <w:divsChild>
        <w:div w:id="1524854564">
          <w:marLeft w:val="0"/>
          <w:marRight w:val="0"/>
          <w:marTop w:val="0"/>
          <w:marBottom w:val="0"/>
          <w:divBdr>
            <w:top w:val="none" w:sz="0" w:space="0" w:color="auto"/>
            <w:left w:val="none" w:sz="0" w:space="0" w:color="auto"/>
            <w:bottom w:val="none" w:sz="0" w:space="0" w:color="auto"/>
            <w:right w:val="none" w:sz="0" w:space="0" w:color="auto"/>
          </w:divBdr>
          <w:divsChild>
            <w:div w:id="992677411">
              <w:marLeft w:val="0"/>
              <w:marRight w:val="0"/>
              <w:marTop w:val="0"/>
              <w:marBottom w:val="0"/>
              <w:divBdr>
                <w:top w:val="none" w:sz="0" w:space="0" w:color="auto"/>
                <w:left w:val="none" w:sz="0" w:space="0" w:color="auto"/>
                <w:bottom w:val="none" w:sz="0" w:space="0" w:color="auto"/>
                <w:right w:val="none" w:sz="0" w:space="0" w:color="auto"/>
              </w:divBdr>
            </w:div>
          </w:divsChild>
        </w:div>
        <w:div w:id="2088501511">
          <w:marLeft w:val="0"/>
          <w:marRight w:val="0"/>
          <w:marTop w:val="0"/>
          <w:marBottom w:val="0"/>
          <w:divBdr>
            <w:top w:val="none" w:sz="0" w:space="0" w:color="auto"/>
            <w:left w:val="none" w:sz="0" w:space="0" w:color="auto"/>
            <w:bottom w:val="none" w:sz="0" w:space="0" w:color="auto"/>
            <w:right w:val="none" w:sz="0" w:space="0" w:color="auto"/>
          </w:divBdr>
          <w:divsChild>
            <w:div w:id="1619868509">
              <w:marLeft w:val="0"/>
              <w:marRight w:val="0"/>
              <w:marTop w:val="0"/>
              <w:marBottom w:val="0"/>
              <w:divBdr>
                <w:top w:val="none" w:sz="0" w:space="0" w:color="auto"/>
                <w:left w:val="none" w:sz="0" w:space="0" w:color="auto"/>
                <w:bottom w:val="none" w:sz="0" w:space="0" w:color="auto"/>
                <w:right w:val="none" w:sz="0" w:space="0" w:color="auto"/>
              </w:divBdr>
            </w:div>
          </w:divsChild>
        </w:div>
        <w:div w:id="250546051">
          <w:marLeft w:val="0"/>
          <w:marRight w:val="0"/>
          <w:marTop w:val="0"/>
          <w:marBottom w:val="0"/>
          <w:divBdr>
            <w:top w:val="none" w:sz="0" w:space="0" w:color="auto"/>
            <w:left w:val="none" w:sz="0" w:space="0" w:color="auto"/>
            <w:bottom w:val="none" w:sz="0" w:space="0" w:color="auto"/>
            <w:right w:val="none" w:sz="0" w:space="0" w:color="auto"/>
          </w:divBdr>
          <w:divsChild>
            <w:div w:id="1846044920">
              <w:marLeft w:val="0"/>
              <w:marRight w:val="0"/>
              <w:marTop w:val="0"/>
              <w:marBottom w:val="0"/>
              <w:divBdr>
                <w:top w:val="none" w:sz="0" w:space="0" w:color="auto"/>
                <w:left w:val="none" w:sz="0" w:space="0" w:color="auto"/>
                <w:bottom w:val="none" w:sz="0" w:space="0" w:color="auto"/>
                <w:right w:val="none" w:sz="0" w:space="0" w:color="auto"/>
              </w:divBdr>
            </w:div>
          </w:divsChild>
        </w:div>
        <w:div w:id="618607912">
          <w:marLeft w:val="0"/>
          <w:marRight w:val="0"/>
          <w:marTop w:val="0"/>
          <w:marBottom w:val="0"/>
          <w:divBdr>
            <w:top w:val="none" w:sz="0" w:space="0" w:color="auto"/>
            <w:left w:val="none" w:sz="0" w:space="0" w:color="auto"/>
            <w:bottom w:val="none" w:sz="0" w:space="0" w:color="auto"/>
            <w:right w:val="none" w:sz="0" w:space="0" w:color="auto"/>
          </w:divBdr>
          <w:divsChild>
            <w:div w:id="624964496">
              <w:marLeft w:val="0"/>
              <w:marRight w:val="0"/>
              <w:marTop w:val="0"/>
              <w:marBottom w:val="0"/>
              <w:divBdr>
                <w:top w:val="none" w:sz="0" w:space="0" w:color="auto"/>
                <w:left w:val="none" w:sz="0" w:space="0" w:color="auto"/>
                <w:bottom w:val="none" w:sz="0" w:space="0" w:color="auto"/>
                <w:right w:val="none" w:sz="0" w:space="0" w:color="auto"/>
              </w:divBdr>
            </w:div>
          </w:divsChild>
        </w:div>
        <w:div w:id="731463501">
          <w:marLeft w:val="0"/>
          <w:marRight w:val="0"/>
          <w:marTop w:val="0"/>
          <w:marBottom w:val="0"/>
          <w:divBdr>
            <w:top w:val="none" w:sz="0" w:space="0" w:color="auto"/>
            <w:left w:val="none" w:sz="0" w:space="0" w:color="auto"/>
            <w:bottom w:val="none" w:sz="0" w:space="0" w:color="auto"/>
            <w:right w:val="none" w:sz="0" w:space="0" w:color="auto"/>
          </w:divBdr>
          <w:divsChild>
            <w:div w:id="1616789543">
              <w:marLeft w:val="0"/>
              <w:marRight w:val="0"/>
              <w:marTop w:val="0"/>
              <w:marBottom w:val="0"/>
              <w:divBdr>
                <w:top w:val="none" w:sz="0" w:space="0" w:color="auto"/>
                <w:left w:val="none" w:sz="0" w:space="0" w:color="auto"/>
                <w:bottom w:val="none" w:sz="0" w:space="0" w:color="auto"/>
                <w:right w:val="none" w:sz="0" w:space="0" w:color="auto"/>
              </w:divBdr>
            </w:div>
          </w:divsChild>
        </w:div>
        <w:div w:id="565725151">
          <w:marLeft w:val="0"/>
          <w:marRight w:val="0"/>
          <w:marTop w:val="0"/>
          <w:marBottom w:val="0"/>
          <w:divBdr>
            <w:top w:val="none" w:sz="0" w:space="0" w:color="auto"/>
            <w:left w:val="none" w:sz="0" w:space="0" w:color="auto"/>
            <w:bottom w:val="none" w:sz="0" w:space="0" w:color="auto"/>
            <w:right w:val="none" w:sz="0" w:space="0" w:color="auto"/>
          </w:divBdr>
          <w:divsChild>
            <w:div w:id="272902067">
              <w:marLeft w:val="0"/>
              <w:marRight w:val="0"/>
              <w:marTop w:val="0"/>
              <w:marBottom w:val="0"/>
              <w:divBdr>
                <w:top w:val="none" w:sz="0" w:space="0" w:color="auto"/>
                <w:left w:val="none" w:sz="0" w:space="0" w:color="auto"/>
                <w:bottom w:val="none" w:sz="0" w:space="0" w:color="auto"/>
                <w:right w:val="none" w:sz="0" w:space="0" w:color="auto"/>
              </w:divBdr>
            </w:div>
          </w:divsChild>
        </w:div>
        <w:div w:id="1141003547">
          <w:marLeft w:val="0"/>
          <w:marRight w:val="0"/>
          <w:marTop w:val="0"/>
          <w:marBottom w:val="0"/>
          <w:divBdr>
            <w:top w:val="none" w:sz="0" w:space="0" w:color="auto"/>
            <w:left w:val="none" w:sz="0" w:space="0" w:color="auto"/>
            <w:bottom w:val="none" w:sz="0" w:space="0" w:color="auto"/>
            <w:right w:val="none" w:sz="0" w:space="0" w:color="auto"/>
          </w:divBdr>
          <w:divsChild>
            <w:div w:id="1461341364">
              <w:marLeft w:val="0"/>
              <w:marRight w:val="0"/>
              <w:marTop w:val="0"/>
              <w:marBottom w:val="0"/>
              <w:divBdr>
                <w:top w:val="none" w:sz="0" w:space="0" w:color="auto"/>
                <w:left w:val="none" w:sz="0" w:space="0" w:color="auto"/>
                <w:bottom w:val="none" w:sz="0" w:space="0" w:color="auto"/>
                <w:right w:val="none" w:sz="0" w:space="0" w:color="auto"/>
              </w:divBdr>
            </w:div>
          </w:divsChild>
        </w:div>
        <w:div w:id="488060854">
          <w:marLeft w:val="0"/>
          <w:marRight w:val="0"/>
          <w:marTop w:val="0"/>
          <w:marBottom w:val="0"/>
          <w:divBdr>
            <w:top w:val="none" w:sz="0" w:space="0" w:color="auto"/>
            <w:left w:val="none" w:sz="0" w:space="0" w:color="auto"/>
            <w:bottom w:val="none" w:sz="0" w:space="0" w:color="auto"/>
            <w:right w:val="none" w:sz="0" w:space="0" w:color="auto"/>
          </w:divBdr>
          <w:divsChild>
            <w:div w:id="2133279536">
              <w:marLeft w:val="0"/>
              <w:marRight w:val="0"/>
              <w:marTop w:val="0"/>
              <w:marBottom w:val="0"/>
              <w:divBdr>
                <w:top w:val="none" w:sz="0" w:space="0" w:color="auto"/>
                <w:left w:val="none" w:sz="0" w:space="0" w:color="auto"/>
                <w:bottom w:val="none" w:sz="0" w:space="0" w:color="auto"/>
                <w:right w:val="none" w:sz="0" w:space="0" w:color="auto"/>
              </w:divBdr>
            </w:div>
          </w:divsChild>
        </w:div>
        <w:div w:id="1257330102">
          <w:marLeft w:val="0"/>
          <w:marRight w:val="0"/>
          <w:marTop w:val="0"/>
          <w:marBottom w:val="0"/>
          <w:divBdr>
            <w:top w:val="none" w:sz="0" w:space="0" w:color="auto"/>
            <w:left w:val="none" w:sz="0" w:space="0" w:color="auto"/>
            <w:bottom w:val="none" w:sz="0" w:space="0" w:color="auto"/>
            <w:right w:val="none" w:sz="0" w:space="0" w:color="auto"/>
          </w:divBdr>
          <w:divsChild>
            <w:div w:id="1414204539">
              <w:marLeft w:val="0"/>
              <w:marRight w:val="0"/>
              <w:marTop w:val="0"/>
              <w:marBottom w:val="0"/>
              <w:divBdr>
                <w:top w:val="none" w:sz="0" w:space="0" w:color="auto"/>
                <w:left w:val="none" w:sz="0" w:space="0" w:color="auto"/>
                <w:bottom w:val="none" w:sz="0" w:space="0" w:color="auto"/>
                <w:right w:val="none" w:sz="0" w:space="0" w:color="auto"/>
              </w:divBdr>
            </w:div>
          </w:divsChild>
        </w:div>
        <w:div w:id="2125882596">
          <w:marLeft w:val="0"/>
          <w:marRight w:val="0"/>
          <w:marTop w:val="0"/>
          <w:marBottom w:val="0"/>
          <w:divBdr>
            <w:top w:val="none" w:sz="0" w:space="0" w:color="auto"/>
            <w:left w:val="none" w:sz="0" w:space="0" w:color="auto"/>
            <w:bottom w:val="none" w:sz="0" w:space="0" w:color="auto"/>
            <w:right w:val="none" w:sz="0" w:space="0" w:color="auto"/>
          </w:divBdr>
          <w:divsChild>
            <w:div w:id="1467434376">
              <w:marLeft w:val="0"/>
              <w:marRight w:val="0"/>
              <w:marTop w:val="0"/>
              <w:marBottom w:val="0"/>
              <w:divBdr>
                <w:top w:val="none" w:sz="0" w:space="0" w:color="auto"/>
                <w:left w:val="none" w:sz="0" w:space="0" w:color="auto"/>
                <w:bottom w:val="none" w:sz="0" w:space="0" w:color="auto"/>
                <w:right w:val="none" w:sz="0" w:space="0" w:color="auto"/>
              </w:divBdr>
            </w:div>
          </w:divsChild>
        </w:div>
        <w:div w:id="1045593656">
          <w:marLeft w:val="0"/>
          <w:marRight w:val="0"/>
          <w:marTop w:val="0"/>
          <w:marBottom w:val="0"/>
          <w:divBdr>
            <w:top w:val="none" w:sz="0" w:space="0" w:color="auto"/>
            <w:left w:val="none" w:sz="0" w:space="0" w:color="auto"/>
            <w:bottom w:val="none" w:sz="0" w:space="0" w:color="auto"/>
            <w:right w:val="none" w:sz="0" w:space="0" w:color="auto"/>
          </w:divBdr>
          <w:divsChild>
            <w:div w:id="413741962">
              <w:marLeft w:val="0"/>
              <w:marRight w:val="0"/>
              <w:marTop w:val="0"/>
              <w:marBottom w:val="0"/>
              <w:divBdr>
                <w:top w:val="none" w:sz="0" w:space="0" w:color="auto"/>
                <w:left w:val="none" w:sz="0" w:space="0" w:color="auto"/>
                <w:bottom w:val="none" w:sz="0" w:space="0" w:color="auto"/>
                <w:right w:val="none" w:sz="0" w:space="0" w:color="auto"/>
              </w:divBdr>
            </w:div>
          </w:divsChild>
        </w:div>
        <w:div w:id="388383629">
          <w:marLeft w:val="0"/>
          <w:marRight w:val="0"/>
          <w:marTop w:val="0"/>
          <w:marBottom w:val="0"/>
          <w:divBdr>
            <w:top w:val="none" w:sz="0" w:space="0" w:color="auto"/>
            <w:left w:val="none" w:sz="0" w:space="0" w:color="auto"/>
            <w:bottom w:val="none" w:sz="0" w:space="0" w:color="auto"/>
            <w:right w:val="none" w:sz="0" w:space="0" w:color="auto"/>
          </w:divBdr>
          <w:divsChild>
            <w:div w:id="1465081970">
              <w:marLeft w:val="0"/>
              <w:marRight w:val="0"/>
              <w:marTop w:val="0"/>
              <w:marBottom w:val="0"/>
              <w:divBdr>
                <w:top w:val="none" w:sz="0" w:space="0" w:color="auto"/>
                <w:left w:val="none" w:sz="0" w:space="0" w:color="auto"/>
                <w:bottom w:val="none" w:sz="0" w:space="0" w:color="auto"/>
                <w:right w:val="none" w:sz="0" w:space="0" w:color="auto"/>
              </w:divBdr>
            </w:div>
          </w:divsChild>
        </w:div>
        <w:div w:id="1189837431">
          <w:marLeft w:val="0"/>
          <w:marRight w:val="0"/>
          <w:marTop w:val="0"/>
          <w:marBottom w:val="0"/>
          <w:divBdr>
            <w:top w:val="none" w:sz="0" w:space="0" w:color="auto"/>
            <w:left w:val="none" w:sz="0" w:space="0" w:color="auto"/>
            <w:bottom w:val="none" w:sz="0" w:space="0" w:color="auto"/>
            <w:right w:val="none" w:sz="0" w:space="0" w:color="auto"/>
          </w:divBdr>
          <w:divsChild>
            <w:div w:id="203562465">
              <w:marLeft w:val="0"/>
              <w:marRight w:val="0"/>
              <w:marTop w:val="0"/>
              <w:marBottom w:val="0"/>
              <w:divBdr>
                <w:top w:val="none" w:sz="0" w:space="0" w:color="auto"/>
                <w:left w:val="none" w:sz="0" w:space="0" w:color="auto"/>
                <w:bottom w:val="none" w:sz="0" w:space="0" w:color="auto"/>
                <w:right w:val="none" w:sz="0" w:space="0" w:color="auto"/>
              </w:divBdr>
            </w:div>
          </w:divsChild>
        </w:div>
        <w:div w:id="178857756">
          <w:marLeft w:val="0"/>
          <w:marRight w:val="0"/>
          <w:marTop w:val="0"/>
          <w:marBottom w:val="0"/>
          <w:divBdr>
            <w:top w:val="none" w:sz="0" w:space="0" w:color="auto"/>
            <w:left w:val="none" w:sz="0" w:space="0" w:color="auto"/>
            <w:bottom w:val="none" w:sz="0" w:space="0" w:color="auto"/>
            <w:right w:val="none" w:sz="0" w:space="0" w:color="auto"/>
          </w:divBdr>
          <w:divsChild>
            <w:div w:id="1188834017">
              <w:marLeft w:val="0"/>
              <w:marRight w:val="0"/>
              <w:marTop w:val="0"/>
              <w:marBottom w:val="0"/>
              <w:divBdr>
                <w:top w:val="none" w:sz="0" w:space="0" w:color="auto"/>
                <w:left w:val="none" w:sz="0" w:space="0" w:color="auto"/>
                <w:bottom w:val="none" w:sz="0" w:space="0" w:color="auto"/>
                <w:right w:val="none" w:sz="0" w:space="0" w:color="auto"/>
              </w:divBdr>
            </w:div>
          </w:divsChild>
        </w:div>
        <w:div w:id="1181971775">
          <w:marLeft w:val="0"/>
          <w:marRight w:val="0"/>
          <w:marTop w:val="0"/>
          <w:marBottom w:val="0"/>
          <w:divBdr>
            <w:top w:val="none" w:sz="0" w:space="0" w:color="auto"/>
            <w:left w:val="none" w:sz="0" w:space="0" w:color="auto"/>
            <w:bottom w:val="none" w:sz="0" w:space="0" w:color="auto"/>
            <w:right w:val="none" w:sz="0" w:space="0" w:color="auto"/>
          </w:divBdr>
          <w:divsChild>
            <w:div w:id="1839347924">
              <w:marLeft w:val="0"/>
              <w:marRight w:val="0"/>
              <w:marTop w:val="0"/>
              <w:marBottom w:val="0"/>
              <w:divBdr>
                <w:top w:val="none" w:sz="0" w:space="0" w:color="auto"/>
                <w:left w:val="none" w:sz="0" w:space="0" w:color="auto"/>
                <w:bottom w:val="none" w:sz="0" w:space="0" w:color="auto"/>
                <w:right w:val="none" w:sz="0" w:space="0" w:color="auto"/>
              </w:divBdr>
            </w:div>
          </w:divsChild>
        </w:div>
        <w:div w:id="1912276017">
          <w:marLeft w:val="0"/>
          <w:marRight w:val="0"/>
          <w:marTop w:val="0"/>
          <w:marBottom w:val="0"/>
          <w:divBdr>
            <w:top w:val="none" w:sz="0" w:space="0" w:color="auto"/>
            <w:left w:val="none" w:sz="0" w:space="0" w:color="auto"/>
            <w:bottom w:val="none" w:sz="0" w:space="0" w:color="auto"/>
            <w:right w:val="none" w:sz="0" w:space="0" w:color="auto"/>
          </w:divBdr>
          <w:divsChild>
            <w:div w:id="422803954">
              <w:marLeft w:val="0"/>
              <w:marRight w:val="0"/>
              <w:marTop w:val="0"/>
              <w:marBottom w:val="0"/>
              <w:divBdr>
                <w:top w:val="none" w:sz="0" w:space="0" w:color="auto"/>
                <w:left w:val="none" w:sz="0" w:space="0" w:color="auto"/>
                <w:bottom w:val="none" w:sz="0" w:space="0" w:color="auto"/>
                <w:right w:val="none" w:sz="0" w:space="0" w:color="auto"/>
              </w:divBdr>
            </w:div>
          </w:divsChild>
        </w:div>
        <w:div w:id="366486213">
          <w:marLeft w:val="0"/>
          <w:marRight w:val="0"/>
          <w:marTop w:val="0"/>
          <w:marBottom w:val="0"/>
          <w:divBdr>
            <w:top w:val="none" w:sz="0" w:space="0" w:color="auto"/>
            <w:left w:val="none" w:sz="0" w:space="0" w:color="auto"/>
            <w:bottom w:val="none" w:sz="0" w:space="0" w:color="auto"/>
            <w:right w:val="none" w:sz="0" w:space="0" w:color="auto"/>
          </w:divBdr>
          <w:divsChild>
            <w:div w:id="1151099161">
              <w:marLeft w:val="0"/>
              <w:marRight w:val="0"/>
              <w:marTop w:val="0"/>
              <w:marBottom w:val="0"/>
              <w:divBdr>
                <w:top w:val="none" w:sz="0" w:space="0" w:color="auto"/>
                <w:left w:val="none" w:sz="0" w:space="0" w:color="auto"/>
                <w:bottom w:val="none" w:sz="0" w:space="0" w:color="auto"/>
                <w:right w:val="none" w:sz="0" w:space="0" w:color="auto"/>
              </w:divBdr>
            </w:div>
          </w:divsChild>
        </w:div>
        <w:div w:id="1184898864">
          <w:marLeft w:val="0"/>
          <w:marRight w:val="0"/>
          <w:marTop w:val="0"/>
          <w:marBottom w:val="0"/>
          <w:divBdr>
            <w:top w:val="none" w:sz="0" w:space="0" w:color="auto"/>
            <w:left w:val="none" w:sz="0" w:space="0" w:color="auto"/>
            <w:bottom w:val="none" w:sz="0" w:space="0" w:color="auto"/>
            <w:right w:val="none" w:sz="0" w:space="0" w:color="auto"/>
          </w:divBdr>
          <w:divsChild>
            <w:div w:id="2102287675">
              <w:marLeft w:val="0"/>
              <w:marRight w:val="0"/>
              <w:marTop w:val="0"/>
              <w:marBottom w:val="0"/>
              <w:divBdr>
                <w:top w:val="none" w:sz="0" w:space="0" w:color="auto"/>
                <w:left w:val="none" w:sz="0" w:space="0" w:color="auto"/>
                <w:bottom w:val="none" w:sz="0" w:space="0" w:color="auto"/>
                <w:right w:val="none" w:sz="0" w:space="0" w:color="auto"/>
              </w:divBdr>
            </w:div>
          </w:divsChild>
        </w:div>
        <w:div w:id="2058892898">
          <w:marLeft w:val="0"/>
          <w:marRight w:val="0"/>
          <w:marTop w:val="0"/>
          <w:marBottom w:val="0"/>
          <w:divBdr>
            <w:top w:val="none" w:sz="0" w:space="0" w:color="auto"/>
            <w:left w:val="none" w:sz="0" w:space="0" w:color="auto"/>
            <w:bottom w:val="none" w:sz="0" w:space="0" w:color="auto"/>
            <w:right w:val="none" w:sz="0" w:space="0" w:color="auto"/>
          </w:divBdr>
          <w:divsChild>
            <w:div w:id="1965773589">
              <w:marLeft w:val="0"/>
              <w:marRight w:val="0"/>
              <w:marTop w:val="0"/>
              <w:marBottom w:val="0"/>
              <w:divBdr>
                <w:top w:val="none" w:sz="0" w:space="0" w:color="auto"/>
                <w:left w:val="none" w:sz="0" w:space="0" w:color="auto"/>
                <w:bottom w:val="none" w:sz="0" w:space="0" w:color="auto"/>
                <w:right w:val="none" w:sz="0" w:space="0" w:color="auto"/>
              </w:divBdr>
            </w:div>
          </w:divsChild>
        </w:div>
        <w:div w:id="991519256">
          <w:marLeft w:val="0"/>
          <w:marRight w:val="0"/>
          <w:marTop w:val="0"/>
          <w:marBottom w:val="0"/>
          <w:divBdr>
            <w:top w:val="none" w:sz="0" w:space="0" w:color="auto"/>
            <w:left w:val="none" w:sz="0" w:space="0" w:color="auto"/>
            <w:bottom w:val="none" w:sz="0" w:space="0" w:color="auto"/>
            <w:right w:val="none" w:sz="0" w:space="0" w:color="auto"/>
          </w:divBdr>
          <w:divsChild>
            <w:div w:id="1537112728">
              <w:marLeft w:val="0"/>
              <w:marRight w:val="0"/>
              <w:marTop w:val="0"/>
              <w:marBottom w:val="0"/>
              <w:divBdr>
                <w:top w:val="none" w:sz="0" w:space="0" w:color="auto"/>
                <w:left w:val="none" w:sz="0" w:space="0" w:color="auto"/>
                <w:bottom w:val="none" w:sz="0" w:space="0" w:color="auto"/>
                <w:right w:val="none" w:sz="0" w:space="0" w:color="auto"/>
              </w:divBdr>
            </w:div>
          </w:divsChild>
        </w:div>
        <w:div w:id="50272302">
          <w:marLeft w:val="0"/>
          <w:marRight w:val="0"/>
          <w:marTop w:val="0"/>
          <w:marBottom w:val="0"/>
          <w:divBdr>
            <w:top w:val="none" w:sz="0" w:space="0" w:color="auto"/>
            <w:left w:val="none" w:sz="0" w:space="0" w:color="auto"/>
            <w:bottom w:val="none" w:sz="0" w:space="0" w:color="auto"/>
            <w:right w:val="none" w:sz="0" w:space="0" w:color="auto"/>
          </w:divBdr>
          <w:divsChild>
            <w:div w:id="1755392921">
              <w:marLeft w:val="0"/>
              <w:marRight w:val="0"/>
              <w:marTop w:val="0"/>
              <w:marBottom w:val="0"/>
              <w:divBdr>
                <w:top w:val="none" w:sz="0" w:space="0" w:color="auto"/>
                <w:left w:val="none" w:sz="0" w:space="0" w:color="auto"/>
                <w:bottom w:val="none" w:sz="0" w:space="0" w:color="auto"/>
                <w:right w:val="none" w:sz="0" w:space="0" w:color="auto"/>
              </w:divBdr>
            </w:div>
            <w:div w:id="820537055">
              <w:marLeft w:val="0"/>
              <w:marRight w:val="0"/>
              <w:marTop w:val="0"/>
              <w:marBottom w:val="0"/>
              <w:divBdr>
                <w:top w:val="none" w:sz="0" w:space="0" w:color="auto"/>
                <w:left w:val="none" w:sz="0" w:space="0" w:color="auto"/>
                <w:bottom w:val="none" w:sz="0" w:space="0" w:color="auto"/>
                <w:right w:val="none" w:sz="0" w:space="0" w:color="auto"/>
              </w:divBdr>
            </w:div>
            <w:div w:id="443383450">
              <w:marLeft w:val="0"/>
              <w:marRight w:val="0"/>
              <w:marTop w:val="0"/>
              <w:marBottom w:val="0"/>
              <w:divBdr>
                <w:top w:val="none" w:sz="0" w:space="0" w:color="auto"/>
                <w:left w:val="none" w:sz="0" w:space="0" w:color="auto"/>
                <w:bottom w:val="none" w:sz="0" w:space="0" w:color="auto"/>
                <w:right w:val="none" w:sz="0" w:space="0" w:color="auto"/>
              </w:divBdr>
            </w:div>
            <w:div w:id="191112465">
              <w:marLeft w:val="0"/>
              <w:marRight w:val="0"/>
              <w:marTop w:val="0"/>
              <w:marBottom w:val="0"/>
              <w:divBdr>
                <w:top w:val="none" w:sz="0" w:space="0" w:color="auto"/>
                <w:left w:val="none" w:sz="0" w:space="0" w:color="auto"/>
                <w:bottom w:val="none" w:sz="0" w:space="0" w:color="auto"/>
                <w:right w:val="none" w:sz="0" w:space="0" w:color="auto"/>
              </w:divBdr>
            </w:div>
          </w:divsChild>
        </w:div>
        <w:div w:id="1899973650">
          <w:marLeft w:val="0"/>
          <w:marRight w:val="0"/>
          <w:marTop w:val="0"/>
          <w:marBottom w:val="0"/>
          <w:divBdr>
            <w:top w:val="none" w:sz="0" w:space="0" w:color="auto"/>
            <w:left w:val="none" w:sz="0" w:space="0" w:color="auto"/>
            <w:bottom w:val="none" w:sz="0" w:space="0" w:color="auto"/>
            <w:right w:val="none" w:sz="0" w:space="0" w:color="auto"/>
          </w:divBdr>
          <w:divsChild>
            <w:div w:id="909970222">
              <w:marLeft w:val="0"/>
              <w:marRight w:val="0"/>
              <w:marTop w:val="0"/>
              <w:marBottom w:val="0"/>
              <w:divBdr>
                <w:top w:val="none" w:sz="0" w:space="0" w:color="auto"/>
                <w:left w:val="none" w:sz="0" w:space="0" w:color="auto"/>
                <w:bottom w:val="none" w:sz="0" w:space="0" w:color="auto"/>
                <w:right w:val="none" w:sz="0" w:space="0" w:color="auto"/>
              </w:divBdr>
            </w:div>
          </w:divsChild>
        </w:div>
        <w:div w:id="1273049311">
          <w:marLeft w:val="0"/>
          <w:marRight w:val="0"/>
          <w:marTop w:val="0"/>
          <w:marBottom w:val="0"/>
          <w:divBdr>
            <w:top w:val="none" w:sz="0" w:space="0" w:color="auto"/>
            <w:left w:val="none" w:sz="0" w:space="0" w:color="auto"/>
            <w:bottom w:val="none" w:sz="0" w:space="0" w:color="auto"/>
            <w:right w:val="none" w:sz="0" w:space="0" w:color="auto"/>
          </w:divBdr>
          <w:divsChild>
            <w:div w:id="1775401344">
              <w:marLeft w:val="0"/>
              <w:marRight w:val="0"/>
              <w:marTop w:val="0"/>
              <w:marBottom w:val="0"/>
              <w:divBdr>
                <w:top w:val="none" w:sz="0" w:space="0" w:color="auto"/>
                <w:left w:val="none" w:sz="0" w:space="0" w:color="auto"/>
                <w:bottom w:val="none" w:sz="0" w:space="0" w:color="auto"/>
                <w:right w:val="none" w:sz="0" w:space="0" w:color="auto"/>
              </w:divBdr>
            </w:div>
          </w:divsChild>
        </w:div>
        <w:div w:id="2141652834">
          <w:marLeft w:val="0"/>
          <w:marRight w:val="0"/>
          <w:marTop w:val="0"/>
          <w:marBottom w:val="0"/>
          <w:divBdr>
            <w:top w:val="none" w:sz="0" w:space="0" w:color="auto"/>
            <w:left w:val="none" w:sz="0" w:space="0" w:color="auto"/>
            <w:bottom w:val="none" w:sz="0" w:space="0" w:color="auto"/>
            <w:right w:val="none" w:sz="0" w:space="0" w:color="auto"/>
          </w:divBdr>
          <w:divsChild>
            <w:div w:id="70549403">
              <w:marLeft w:val="0"/>
              <w:marRight w:val="0"/>
              <w:marTop w:val="0"/>
              <w:marBottom w:val="0"/>
              <w:divBdr>
                <w:top w:val="none" w:sz="0" w:space="0" w:color="auto"/>
                <w:left w:val="none" w:sz="0" w:space="0" w:color="auto"/>
                <w:bottom w:val="none" w:sz="0" w:space="0" w:color="auto"/>
                <w:right w:val="none" w:sz="0" w:space="0" w:color="auto"/>
              </w:divBdr>
            </w:div>
          </w:divsChild>
        </w:div>
        <w:div w:id="322198395">
          <w:marLeft w:val="0"/>
          <w:marRight w:val="0"/>
          <w:marTop w:val="0"/>
          <w:marBottom w:val="0"/>
          <w:divBdr>
            <w:top w:val="none" w:sz="0" w:space="0" w:color="auto"/>
            <w:left w:val="none" w:sz="0" w:space="0" w:color="auto"/>
            <w:bottom w:val="none" w:sz="0" w:space="0" w:color="auto"/>
            <w:right w:val="none" w:sz="0" w:space="0" w:color="auto"/>
          </w:divBdr>
          <w:divsChild>
            <w:div w:id="990329854">
              <w:marLeft w:val="0"/>
              <w:marRight w:val="0"/>
              <w:marTop w:val="0"/>
              <w:marBottom w:val="0"/>
              <w:divBdr>
                <w:top w:val="none" w:sz="0" w:space="0" w:color="auto"/>
                <w:left w:val="none" w:sz="0" w:space="0" w:color="auto"/>
                <w:bottom w:val="none" w:sz="0" w:space="0" w:color="auto"/>
                <w:right w:val="none" w:sz="0" w:space="0" w:color="auto"/>
              </w:divBdr>
            </w:div>
          </w:divsChild>
        </w:div>
        <w:div w:id="977416258">
          <w:marLeft w:val="0"/>
          <w:marRight w:val="0"/>
          <w:marTop w:val="0"/>
          <w:marBottom w:val="0"/>
          <w:divBdr>
            <w:top w:val="none" w:sz="0" w:space="0" w:color="auto"/>
            <w:left w:val="none" w:sz="0" w:space="0" w:color="auto"/>
            <w:bottom w:val="none" w:sz="0" w:space="0" w:color="auto"/>
            <w:right w:val="none" w:sz="0" w:space="0" w:color="auto"/>
          </w:divBdr>
          <w:divsChild>
            <w:div w:id="864251630">
              <w:marLeft w:val="0"/>
              <w:marRight w:val="0"/>
              <w:marTop w:val="0"/>
              <w:marBottom w:val="0"/>
              <w:divBdr>
                <w:top w:val="none" w:sz="0" w:space="0" w:color="auto"/>
                <w:left w:val="none" w:sz="0" w:space="0" w:color="auto"/>
                <w:bottom w:val="none" w:sz="0" w:space="0" w:color="auto"/>
                <w:right w:val="none" w:sz="0" w:space="0" w:color="auto"/>
              </w:divBdr>
            </w:div>
          </w:divsChild>
        </w:div>
        <w:div w:id="694426686">
          <w:marLeft w:val="0"/>
          <w:marRight w:val="0"/>
          <w:marTop w:val="0"/>
          <w:marBottom w:val="0"/>
          <w:divBdr>
            <w:top w:val="none" w:sz="0" w:space="0" w:color="auto"/>
            <w:left w:val="none" w:sz="0" w:space="0" w:color="auto"/>
            <w:bottom w:val="none" w:sz="0" w:space="0" w:color="auto"/>
            <w:right w:val="none" w:sz="0" w:space="0" w:color="auto"/>
          </w:divBdr>
          <w:divsChild>
            <w:div w:id="1864322521">
              <w:marLeft w:val="0"/>
              <w:marRight w:val="0"/>
              <w:marTop w:val="0"/>
              <w:marBottom w:val="0"/>
              <w:divBdr>
                <w:top w:val="none" w:sz="0" w:space="0" w:color="auto"/>
                <w:left w:val="none" w:sz="0" w:space="0" w:color="auto"/>
                <w:bottom w:val="none" w:sz="0" w:space="0" w:color="auto"/>
                <w:right w:val="none" w:sz="0" w:space="0" w:color="auto"/>
              </w:divBdr>
            </w:div>
          </w:divsChild>
        </w:div>
        <w:div w:id="356004861">
          <w:marLeft w:val="0"/>
          <w:marRight w:val="0"/>
          <w:marTop w:val="0"/>
          <w:marBottom w:val="0"/>
          <w:divBdr>
            <w:top w:val="none" w:sz="0" w:space="0" w:color="auto"/>
            <w:left w:val="none" w:sz="0" w:space="0" w:color="auto"/>
            <w:bottom w:val="none" w:sz="0" w:space="0" w:color="auto"/>
            <w:right w:val="none" w:sz="0" w:space="0" w:color="auto"/>
          </w:divBdr>
          <w:divsChild>
            <w:div w:id="52314624">
              <w:marLeft w:val="0"/>
              <w:marRight w:val="0"/>
              <w:marTop w:val="0"/>
              <w:marBottom w:val="0"/>
              <w:divBdr>
                <w:top w:val="none" w:sz="0" w:space="0" w:color="auto"/>
                <w:left w:val="none" w:sz="0" w:space="0" w:color="auto"/>
                <w:bottom w:val="none" w:sz="0" w:space="0" w:color="auto"/>
                <w:right w:val="none" w:sz="0" w:space="0" w:color="auto"/>
              </w:divBdr>
            </w:div>
          </w:divsChild>
        </w:div>
        <w:div w:id="1989093036">
          <w:marLeft w:val="0"/>
          <w:marRight w:val="0"/>
          <w:marTop w:val="0"/>
          <w:marBottom w:val="0"/>
          <w:divBdr>
            <w:top w:val="none" w:sz="0" w:space="0" w:color="auto"/>
            <w:left w:val="none" w:sz="0" w:space="0" w:color="auto"/>
            <w:bottom w:val="none" w:sz="0" w:space="0" w:color="auto"/>
            <w:right w:val="none" w:sz="0" w:space="0" w:color="auto"/>
          </w:divBdr>
          <w:divsChild>
            <w:div w:id="2092854032">
              <w:marLeft w:val="0"/>
              <w:marRight w:val="0"/>
              <w:marTop w:val="0"/>
              <w:marBottom w:val="0"/>
              <w:divBdr>
                <w:top w:val="none" w:sz="0" w:space="0" w:color="auto"/>
                <w:left w:val="none" w:sz="0" w:space="0" w:color="auto"/>
                <w:bottom w:val="none" w:sz="0" w:space="0" w:color="auto"/>
                <w:right w:val="none" w:sz="0" w:space="0" w:color="auto"/>
              </w:divBdr>
            </w:div>
          </w:divsChild>
        </w:div>
        <w:div w:id="905451246">
          <w:marLeft w:val="0"/>
          <w:marRight w:val="0"/>
          <w:marTop w:val="0"/>
          <w:marBottom w:val="0"/>
          <w:divBdr>
            <w:top w:val="none" w:sz="0" w:space="0" w:color="auto"/>
            <w:left w:val="none" w:sz="0" w:space="0" w:color="auto"/>
            <w:bottom w:val="none" w:sz="0" w:space="0" w:color="auto"/>
            <w:right w:val="none" w:sz="0" w:space="0" w:color="auto"/>
          </w:divBdr>
          <w:divsChild>
            <w:div w:id="936324888">
              <w:marLeft w:val="0"/>
              <w:marRight w:val="0"/>
              <w:marTop w:val="0"/>
              <w:marBottom w:val="0"/>
              <w:divBdr>
                <w:top w:val="none" w:sz="0" w:space="0" w:color="auto"/>
                <w:left w:val="none" w:sz="0" w:space="0" w:color="auto"/>
                <w:bottom w:val="none" w:sz="0" w:space="0" w:color="auto"/>
                <w:right w:val="none" w:sz="0" w:space="0" w:color="auto"/>
              </w:divBdr>
            </w:div>
          </w:divsChild>
        </w:div>
        <w:div w:id="1548837007">
          <w:marLeft w:val="0"/>
          <w:marRight w:val="0"/>
          <w:marTop w:val="0"/>
          <w:marBottom w:val="0"/>
          <w:divBdr>
            <w:top w:val="none" w:sz="0" w:space="0" w:color="auto"/>
            <w:left w:val="none" w:sz="0" w:space="0" w:color="auto"/>
            <w:bottom w:val="none" w:sz="0" w:space="0" w:color="auto"/>
            <w:right w:val="none" w:sz="0" w:space="0" w:color="auto"/>
          </w:divBdr>
          <w:divsChild>
            <w:div w:id="883979314">
              <w:marLeft w:val="0"/>
              <w:marRight w:val="0"/>
              <w:marTop w:val="0"/>
              <w:marBottom w:val="0"/>
              <w:divBdr>
                <w:top w:val="none" w:sz="0" w:space="0" w:color="auto"/>
                <w:left w:val="none" w:sz="0" w:space="0" w:color="auto"/>
                <w:bottom w:val="none" w:sz="0" w:space="0" w:color="auto"/>
                <w:right w:val="none" w:sz="0" w:space="0" w:color="auto"/>
              </w:divBdr>
            </w:div>
          </w:divsChild>
        </w:div>
        <w:div w:id="2130927343">
          <w:marLeft w:val="0"/>
          <w:marRight w:val="0"/>
          <w:marTop w:val="0"/>
          <w:marBottom w:val="0"/>
          <w:divBdr>
            <w:top w:val="none" w:sz="0" w:space="0" w:color="auto"/>
            <w:left w:val="none" w:sz="0" w:space="0" w:color="auto"/>
            <w:bottom w:val="none" w:sz="0" w:space="0" w:color="auto"/>
            <w:right w:val="none" w:sz="0" w:space="0" w:color="auto"/>
          </w:divBdr>
          <w:divsChild>
            <w:div w:id="2118866898">
              <w:marLeft w:val="0"/>
              <w:marRight w:val="0"/>
              <w:marTop w:val="0"/>
              <w:marBottom w:val="0"/>
              <w:divBdr>
                <w:top w:val="none" w:sz="0" w:space="0" w:color="auto"/>
                <w:left w:val="none" w:sz="0" w:space="0" w:color="auto"/>
                <w:bottom w:val="none" w:sz="0" w:space="0" w:color="auto"/>
                <w:right w:val="none" w:sz="0" w:space="0" w:color="auto"/>
              </w:divBdr>
            </w:div>
            <w:div w:id="1098790497">
              <w:marLeft w:val="0"/>
              <w:marRight w:val="0"/>
              <w:marTop w:val="0"/>
              <w:marBottom w:val="0"/>
              <w:divBdr>
                <w:top w:val="none" w:sz="0" w:space="0" w:color="auto"/>
                <w:left w:val="none" w:sz="0" w:space="0" w:color="auto"/>
                <w:bottom w:val="none" w:sz="0" w:space="0" w:color="auto"/>
                <w:right w:val="none" w:sz="0" w:space="0" w:color="auto"/>
              </w:divBdr>
            </w:div>
            <w:div w:id="1287855998">
              <w:marLeft w:val="0"/>
              <w:marRight w:val="0"/>
              <w:marTop w:val="0"/>
              <w:marBottom w:val="0"/>
              <w:divBdr>
                <w:top w:val="none" w:sz="0" w:space="0" w:color="auto"/>
                <w:left w:val="none" w:sz="0" w:space="0" w:color="auto"/>
                <w:bottom w:val="none" w:sz="0" w:space="0" w:color="auto"/>
                <w:right w:val="none" w:sz="0" w:space="0" w:color="auto"/>
              </w:divBdr>
            </w:div>
            <w:div w:id="638190169">
              <w:marLeft w:val="0"/>
              <w:marRight w:val="0"/>
              <w:marTop w:val="0"/>
              <w:marBottom w:val="0"/>
              <w:divBdr>
                <w:top w:val="none" w:sz="0" w:space="0" w:color="auto"/>
                <w:left w:val="none" w:sz="0" w:space="0" w:color="auto"/>
                <w:bottom w:val="none" w:sz="0" w:space="0" w:color="auto"/>
                <w:right w:val="none" w:sz="0" w:space="0" w:color="auto"/>
              </w:divBdr>
            </w:div>
            <w:div w:id="877550164">
              <w:marLeft w:val="0"/>
              <w:marRight w:val="0"/>
              <w:marTop w:val="0"/>
              <w:marBottom w:val="0"/>
              <w:divBdr>
                <w:top w:val="none" w:sz="0" w:space="0" w:color="auto"/>
                <w:left w:val="none" w:sz="0" w:space="0" w:color="auto"/>
                <w:bottom w:val="none" w:sz="0" w:space="0" w:color="auto"/>
                <w:right w:val="none" w:sz="0" w:space="0" w:color="auto"/>
              </w:divBdr>
            </w:div>
            <w:div w:id="489908040">
              <w:marLeft w:val="0"/>
              <w:marRight w:val="0"/>
              <w:marTop w:val="0"/>
              <w:marBottom w:val="0"/>
              <w:divBdr>
                <w:top w:val="none" w:sz="0" w:space="0" w:color="auto"/>
                <w:left w:val="none" w:sz="0" w:space="0" w:color="auto"/>
                <w:bottom w:val="none" w:sz="0" w:space="0" w:color="auto"/>
                <w:right w:val="none" w:sz="0" w:space="0" w:color="auto"/>
              </w:divBdr>
            </w:div>
            <w:div w:id="909576308">
              <w:marLeft w:val="0"/>
              <w:marRight w:val="0"/>
              <w:marTop w:val="0"/>
              <w:marBottom w:val="0"/>
              <w:divBdr>
                <w:top w:val="none" w:sz="0" w:space="0" w:color="auto"/>
                <w:left w:val="none" w:sz="0" w:space="0" w:color="auto"/>
                <w:bottom w:val="none" w:sz="0" w:space="0" w:color="auto"/>
                <w:right w:val="none" w:sz="0" w:space="0" w:color="auto"/>
              </w:divBdr>
            </w:div>
            <w:div w:id="20521695">
              <w:marLeft w:val="0"/>
              <w:marRight w:val="0"/>
              <w:marTop w:val="0"/>
              <w:marBottom w:val="0"/>
              <w:divBdr>
                <w:top w:val="none" w:sz="0" w:space="0" w:color="auto"/>
                <w:left w:val="none" w:sz="0" w:space="0" w:color="auto"/>
                <w:bottom w:val="none" w:sz="0" w:space="0" w:color="auto"/>
                <w:right w:val="none" w:sz="0" w:space="0" w:color="auto"/>
              </w:divBdr>
            </w:div>
            <w:div w:id="983973345">
              <w:marLeft w:val="0"/>
              <w:marRight w:val="0"/>
              <w:marTop w:val="0"/>
              <w:marBottom w:val="0"/>
              <w:divBdr>
                <w:top w:val="none" w:sz="0" w:space="0" w:color="auto"/>
                <w:left w:val="none" w:sz="0" w:space="0" w:color="auto"/>
                <w:bottom w:val="none" w:sz="0" w:space="0" w:color="auto"/>
                <w:right w:val="none" w:sz="0" w:space="0" w:color="auto"/>
              </w:divBdr>
            </w:div>
            <w:div w:id="1906598484">
              <w:marLeft w:val="0"/>
              <w:marRight w:val="0"/>
              <w:marTop w:val="0"/>
              <w:marBottom w:val="0"/>
              <w:divBdr>
                <w:top w:val="none" w:sz="0" w:space="0" w:color="auto"/>
                <w:left w:val="none" w:sz="0" w:space="0" w:color="auto"/>
                <w:bottom w:val="none" w:sz="0" w:space="0" w:color="auto"/>
                <w:right w:val="none" w:sz="0" w:space="0" w:color="auto"/>
              </w:divBdr>
            </w:div>
            <w:div w:id="1306741816">
              <w:marLeft w:val="0"/>
              <w:marRight w:val="0"/>
              <w:marTop w:val="0"/>
              <w:marBottom w:val="0"/>
              <w:divBdr>
                <w:top w:val="none" w:sz="0" w:space="0" w:color="auto"/>
                <w:left w:val="none" w:sz="0" w:space="0" w:color="auto"/>
                <w:bottom w:val="none" w:sz="0" w:space="0" w:color="auto"/>
                <w:right w:val="none" w:sz="0" w:space="0" w:color="auto"/>
              </w:divBdr>
            </w:div>
            <w:div w:id="143282302">
              <w:marLeft w:val="0"/>
              <w:marRight w:val="0"/>
              <w:marTop w:val="0"/>
              <w:marBottom w:val="0"/>
              <w:divBdr>
                <w:top w:val="none" w:sz="0" w:space="0" w:color="auto"/>
                <w:left w:val="none" w:sz="0" w:space="0" w:color="auto"/>
                <w:bottom w:val="none" w:sz="0" w:space="0" w:color="auto"/>
                <w:right w:val="none" w:sz="0" w:space="0" w:color="auto"/>
              </w:divBdr>
            </w:div>
            <w:div w:id="2087340377">
              <w:marLeft w:val="0"/>
              <w:marRight w:val="0"/>
              <w:marTop w:val="0"/>
              <w:marBottom w:val="0"/>
              <w:divBdr>
                <w:top w:val="none" w:sz="0" w:space="0" w:color="auto"/>
                <w:left w:val="none" w:sz="0" w:space="0" w:color="auto"/>
                <w:bottom w:val="none" w:sz="0" w:space="0" w:color="auto"/>
                <w:right w:val="none" w:sz="0" w:space="0" w:color="auto"/>
              </w:divBdr>
            </w:div>
            <w:div w:id="1759057568">
              <w:marLeft w:val="0"/>
              <w:marRight w:val="0"/>
              <w:marTop w:val="0"/>
              <w:marBottom w:val="0"/>
              <w:divBdr>
                <w:top w:val="none" w:sz="0" w:space="0" w:color="auto"/>
                <w:left w:val="none" w:sz="0" w:space="0" w:color="auto"/>
                <w:bottom w:val="none" w:sz="0" w:space="0" w:color="auto"/>
                <w:right w:val="none" w:sz="0" w:space="0" w:color="auto"/>
              </w:divBdr>
            </w:div>
            <w:div w:id="375548065">
              <w:marLeft w:val="0"/>
              <w:marRight w:val="0"/>
              <w:marTop w:val="0"/>
              <w:marBottom w:val="0"/>
              <w:divBdr>
                <w:top w:val="none" w:sz="0" w:space="0" w:color="auto"/>
                <w:left w:val="none" w:sz="0" w:space="0" w:color="auto"/>
                <w:bottom w:val="none" w:sz="0" w:space="0" w:color="auto"/>
                <w:right w:val="none" w:sz="0" w:space="0" w:color="auto"/>
              </w:divBdr>
            </w:div>
          </w:divsChild>
        </w:div>
        <w:div w:id="1189754625">
          <w:marLeft w:val="0"/>
          <w:marRight w:val="0"/>
          <w:marTop w:val="0"/>
          <w:marBottom w:val="0"/>
          <w:divBdr>
            <w:top w:val="none" w:sz="0" w:space="0" w:color="auto"/>
            <w:left w:val="none" w:sz="0" w:space="0" w:color="auto"/>
            <w:bottom w:val="none" w:sz="0" w:space="0" w:color="auto"/>
            <w:right w:val="none" w:sz="0" w:space="0" w:color="auto"/>
          </w:divBdr>
          <w:divsChild>
            <w:div w:id="609513068">
              <w:marLeft w:val="0"/>
              <w:marRight w:val="0"/>
              <w:marTop w:val="0"/>
              <w:marBottom w:val="0"/>
              <w:divBdr>
                <w:top w:val="none" w:sz="0" w:space="0" w:color="auto"/>
                <w:left w:val="none" w:sz="0" w:space="0" w:color="auto"/>
                <w:bottom w:val="none" w:sz="0" w:space="0" w:color="auto"/>
                <w:right w:val="none" w:sz="0" w:space="0" w:color="auto"/>
              </w:divBdr>
            </w:div>
          </w:divsChild>
        </w:div>
        <w:div w:id="1043824627">
          <w:marLeft w:val="0"/>
          <w:marRight w:val="0"/>
          <w:marTop w:val="0"/>
          <w:marBottom w:val="0"/>
          <w:divBdr>
            <w:top w:val="none" w:sz="0" w:space="0" w:color="auto"/>
            <w:left w:val="none" w:sz="0" w:space="0" w:color="auto"/>
            <w:bottom w:val="none" w:sz="0" w:space="0" w:color="auto"/>
            <w:right w:val="none" w:sz="0" w:space="0" w:color="auto"/>
          </w:divBdr>
          <w:divsChild>
            <w:div w:id="1043676846">
              <w:marLeft w:val="0"/>
              <w:marRight w:val="0"/>
              <w:marTop w:val="0"/>
              <w:marBottom w:val="0"/>
              <w:divBdr>
                <w:top w:val="none" w:sz="0" w:space="0" w:color="auto"/>
                <w:left w:val="none" w:sz="0" w:space="0" w:color="auto"/>
                <w:bottom w:val="none" w:sz="0" w:space="0" w:color="auto"/>
                <w:right w:val="none" w:sz="0" w:space="0" w:color="auto"/>
              </w:divBdr>
            </w:div>
          </w:divsChild>
        </w:div>
        <w:div w:id="1106585848">
          <w:marLeft w:val="0"/>
          <w:marRight w:val="0"/>
          <w:marTop w:val="0"/>
          <w:marBottom w:val="0"/>
          <w:divBdr>
            <w:top w:val="none" w:sz="0" w:space="0" w:color="auto"/>
            <w:left w:val="none" w:sz="0" w:space="0" w:color="auto"/>
            <w:bottom w:val="none" w:sz="0" w:space="0" w:color="auto"/>
            <w:right w:val="none" w:sz="0" w:space="0" w:color="auto"/>
          </w:divBdr>
          <w:divsChild>
            <w:div w:id="1269117726">
              <w:marLeft w:val="0"/>
              <w:marRight w:val="0"/>
              <w:marTop w:val="0"/>
              <w:marBottom w:val="0"/>
              <w:divBdr>
                <w:top w:val="none" w:sz="0" w:space="0" w:color="auto"/>
                <w:left w:val="none" w:sz="0" w:space="0" w:color="auto"/>
                <w:bottom w:val="none" w:sz="0" w:space="0" w:color="auto"/>
                <w:right w:val="none" w:sz="0" w:space="0" w:color="auto"/>
              </w:divBdr>
            </w:div>
            <w:div w:id="465199435">
              <w:marLeft w:val="0"/>
              <w:marRight w:val="0"/>
              <w:marTop w:val="0"/>
              <w:marBottom w:val="0"/>
              <w:divBdr>
                <w:top w:val="none" w:sz="0" w:space="0" w:color="auto"/>
                <w:left w:val="none" w:sz="0" w:space="0" w:color="auto"/>
                <w:bottom w:val="none" w:sz="0" w:space="0" w:color="auto"/>
                <w:right w:val="none" w:sz="0" w:space="0" w:color="auto"/>
              </w:divBdr>
            </w:div>
            <w:div w:id="568732908">
              <w:marLeft w:val="0"/>
              <w:marRight w:val="0"/>
              <w:marTop w:val="0"/>
              <w:marBottom w:val="0"/>
              <w:divBdr>
                <w:top w:val="none" w:sz="0" w:space="0" w:color="auto"/>
                <w:left w:val="none" w:sz="0" w:space="0" w:color="auto"/>
                <w:bottom w:val="none" w:sz="0" w:space="0" w:color="auto"/>
                <w:right w:val="none" w:sz="0" w:space="0" w:color="auto"/>
              </w:divBdr>
            </w:div>
            <w:div w:id="2028754701">
              <w:marLeft w:val="0"/>
              <w:marRight w:val="0"/>
              <w:marTop w:val="0"/>
              <w:marBottom w:val="0"/>
              <w:divBdr>
                <w:top w:val="none" w:sz="0" w:space="0" w:color="auto"/>
                <w:left w:val="none" w:sz="0" w:space="0" w:color="auto"/>
                <w:bottom w:val="none" w:sz="0" w:space="0" w:color="auto"/>
                <w:right w:val="none" w:sz="0" w:space="0" w:color="auto"/>
              </w:divBdr>
            </w:div>
            <w:div w:id="843321817">
              <w:marLeft w:val="0"/>
              <w:marRight w:val="0"/>
              <w:marTop w:val="0"/>
              <w:marBottom w:val="0"/>
              <w:divBdr>
                <w:top w:val="none" w:sz="0" w:space="0" w:color="auto"/>
                <w:left w:val="none" w:sz="0" w:space="0" w:color="auto"/>
                <w:bottom w:val="none" w:sz="0" w:space="0" w:color="auto"/>
                <w:right w:val="none" w:sz="0" w:space="0" w:color="auto"/>
              </w:divBdr>
            </w:div>
            <w:div w:id="923225416">
              <w:marLeft w:val="0"/>
              <w:marRight w:val="0"/>
              <w:marTop w:val="0"/>
              <w:marBottom w:val="0"/>
              <w:divBdr>
                <w:top w:val="none" w:sz="0" w:space="0" w:color="auto"/>
                <w:left w:val="none" w:sz="0" w:space="0" w:color="auto"/>
                <w:bottom w:val="none" w:sz="0" w:space="0" w:color="auto"/>
                <w:right w:val="none" w:sz="0" w:space="0" w:color="auto"/>
              </w:divBdr>
            </w:div>
            <w:div w:id="1346324877">
              <w:marLeft w:val="0"/>
              <w:marRight w:val="0"/>
              <w:marTop w:val="0"/>
              <w:marBottom w:val="0"/>
              <w:divBdr>
                <w:top w:val="none" w:sz="0" w:space="0" w:color="auto"/>
                <w:left w:val="none" w:sz="0" w:space="0" w:color="auto"/>
                <w:bottom w:val="none" w:sz="0" w:space="0" w:color="auto"/>
                <w:right w:val="none" w:sz="0" w:space="0" w:color="auto"/>
              </w:divBdr>
            </w:div>
          </w:divsChild>
        </w:div>
        <w:div w:id="1533029388">
          <w:marLeft w:val="0"/>
          <w:marRight w:val="0"/>
          <w:marTop w:val="0"/>
          <w:marBottom w:val="0"/>
          <w:divBdr>
            <w:top w:val="none" w:sz="0" w:space="0" w:color="auto"/>
            <w:left w:val="none" w:sz="0" w:space="0" w:color="auto"/>
            <w:bottom w:val="none" w:sz="0" w:space="0" w:color="auto"/>
            <w:right w:val="none" w:sz="0" w:space="0" w:color="auto"/>
          </w:divBdr>
          <w:divsChild>
            <w:div w:id="945504006">
              <w:marLeft w:val="0"/>
              <w:marRight w:val="0"/>
              <w:marTop w:val="0"/>
              <w:marBottom w:val="0"/>
              <w:divBdr>
                <w:top w:val="none" w:sz="0" w:space="0" w:color="auto"/>
                <w:left w:val="none" w:sz="0" w:space="0" w:color="auto"/>
                <w:bottom w:val="none" w:sz="0" w:space="0" w:color="auto"/>
                <w:right w:val="none" w:sz="0" w:space="0" w:color="auto"/>
              </w:divBdr>
            </w:div>
          </w:divsChild>
        </w:div>
        <w:div w:id="546769719">
          <w:marLeft w:val="0"/>
          <w:marRight w:val="0"/>
          <w:marTop w:val="0"/>
          <w:marBottom w:val="0"/>
          <w:divBdr>
            <w:top w:val="none" w:sz="0" w:space="0" w:color="auto"/>
            <w:left w:val="none" w:sz="0" w:space="0" w:color="auto"/>
            <w:bottom w:val="none" w:sz="0" w:space="0" w:color="auto"/>
            <w:right w:val="none" w:sz="0" w:space="0" w:color="auto"/>
          </w:divBdr>
          <w:divsChild>
            <w:div w:id="1696151430">
              <w:marLeft w:val="0"/>
              <w:marRight w:val="0"/>
              <w:marTop w:val="0"/>
              <w:marBottom w:val="0"/>
              <w:divBdr>
                <w:top w:val="none" w:sz="0" w:space="0" w:color="auto"/>
                <w:left w:val="none" w:sz="0" w:space="0" w:color="auto"/>
                <w:bottom w:val="none" w:sz="0" w:space="0" w:color="auto"/>
                <w:right w:val="none" w:sz="0" w:space="0" w:color="auto"/>
              </w:divBdr>
            </w:div>
          </w:divsChild>
        </w:div>
        <w:div w:id="408696758">
          <w:marLeft w:val="0"/>
          <w:marRight w:val="0"/>
          <w:marTop w:val="0"/>
          <w:marBottom w:val="0"/>
          <w:divBdr>
            <w:top w:val="none" w:sz="0" w:space="0" w:color="auto"/>
            <w:left w:val="none" w:sz="0" w:space="0" w:color="auto"/>
            <w:bottom w:val="none" w:sz="0" w:space="0" w:color="auto"/>
            <w:right w:val="none" w:sz="0" w:space="0" w:color="auto"/>
          </w:divBdr>
          <w:divsChild>
            <w:div w:id="1263413338">
              <w:marLeft w:val="0"/>
              <w:marRight w:val="0"/>
              <w:marTop w:val="0"/>
              <w:marBottom w:val="0"/>
              <w:divBdr>
                <w:top w:val="none" w:sz="0" w:space="0" w:color="auto"/>
                <w:left w:val="none" w:sz="0" w:space="0" w:color="auto"/>
                <w:bottom w:val="none" w:sz="0" w:space="0" w:color="auto"/>
                <w:right w:val="none" w:sz="0" w:space="0" w:color="auto"/>
              </w:divBdr>
            </w:div>
          </w:divsChild>
        </w:div>
        <w:div w:id="2095469377">
          <w:marLeft w:val="0"/>
          <w:marRight w:val="0"/>
          <w:marTop w:val="0"/>
          <w:marBottom w:val="0"/>
          <w:divBdr>
            <w:top w:val="none" w:sz="0" w:space="0" w:color="auto"/>
            <w:left w:val="none" w:sz="0" w:space="0" w:color="auto"/>
            <w:bottom w:val="none" w:sz="0" w:space="0" w:color="auto"/>
            <w:right w:val="none" w:sz="0" w:space="0" w:color="auto"/>
          </w:divBdr>
          <w:divsChild>
            <w:div w:id="1703630897">
              <w:marLeft w:val="0"/>
              <w:marRight w:val="0"/>
              <w:marTop w:val="0"/>
              <w:marBottom w:val="0"/>
              <w:divBdr>
                <w:top w:val="none" w:sz="0" w:space="0" w:color="auto"/>
                <w:left w:val="none" w:sz="0" w:space="0" w:color="auto"/>
                <w:bottom w:val="none" w:sz="0" w:space="0" w:color="auto"/>
                <w:right w:val="none" w:sz="0" w:space="0" w:color="auto"/>
              </w:divBdr>
            </w:div>
          </w:divsChild>
        </w:div>
        <w:div w:id="35282923">
          <w:marLeft w:val="0"/>
          <w:marRight w:val="0"/>
          <w:marTop w:val="0"/>
          <w:marBottom w:val="0"/>
          <w:divBdr>
            <w:top w:val="none" w:sz="0" w:space="0" w:color="auto"/>
            <w:left w:val="none" w:sz="0" w:space="0" w:color="auto"/>
            <w:bottom w:val="none" w:sz="0" w:space="0" w:color="auto"/>
            <w:right w:val="none" w:sz="0" w:space="0" w:color="auto"/>
          </w:divBdr>
          <w:divsChild>
            <w:div w:id="409931433">
              <w:marLeft w:val="0"/>
              <w:marRight w:val="0"/>
              <w:marTop w:val="0"/>
              <w:marBottom w:val="0"/>
              <w:divBdr>
                <w:top w:val="none" w:sz="0" w:space="0" w:color="auto"/>
                <w:left w:val="none" w:sz="0" w:space="0" w:color="auto"/>
                <w:bottom w:val="none" w:sz="0" w:space="0" w:color="auto"/>
                <w:right w:val="none" w:sz="0" w:space="0" w:color="auto"/>
              </w:divBdr>
            </w:div>
          </w:divsChild>
        </w:div>
        <w:div w:id="1373966660">
          <w:marLeft w:val="0"/>
          <w:marRight w:val="0"/>
          <w:marTop w:val="0"/>
          <w:marBottom w:val="0"/>
          <w:divBdr>
            <w:top w:val="none" w:sz="0" w:space="0" w:color="auto"/>
            <w:left w:val="none" w:sz="0" w:space="0" w:color="auto"/>
            <w:bottom w:val="none" w:sz="0" w:space="0" w:color="auto"/>
            <w:right w:val="none" w:sz="0" w:space="0" w:color="auto"/>
          </w:divBdr>
          <w:divsChild>
            <w:div w:id="16109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65472">
      <w:bodyDiv w:val="1"/>
      <w:marLeft w:val="0"/>
      <w:marRight w:val="0"/>
      <w:marTop w:val="0"/>
      <w:marBottom w:val="0"/>
      <w:divBdr>
        <w:top w:val="none" w:sz="0" w:space="0" w:color="auto"/>
        <w:left w:val="none" w:sz="0" w:space="0" w:color="auto"/>
        <w:bottom w:val="none" w:sz="0" w:space="0" w:color="auto"/>
        <w:right w:val="none" w:sz="0" w:space="0" w:color="auto"/>
      </w:divBdr>
      <w:divsChild>
        <w:div w:id="1093086001">
          <w:marLeft w:val="0"/>
          <w:marRight w:val="0"/>
          <w:marTop w:val="0"/>
          <w:marBottom w:val="0"/>
          <w:divBdr>
            <w:top w:val="none" w:sz="0" w:space="0" w:color="auto"/>
            <w:left w:val="none" w:sz="0" w:space="0" w:color="auto"/>
            <w:bottom w:val="none" w:sz="0" w:space="0" w:color="auto"/>
            <w:right w:val="none" w:sz="0" w:space="0" w:color="auto"/>
          </w:divBdr>
          <w:divsChild>
            <w:div w:id="880170135">
              <w:marLeft w:val="0"/>
              <w:marRight w:val="0"/>
              <w:marTop w:val="0"/>
              <w:marBottom w:val="0"/>
              <w:divBdr>
                <w:top w:val="none" w:sz="0" w:space="0" w:color="auto"/>
                <w:left w:val="none" w:sz="0" w:space="0" w:color="auto"/>
                <w:bottom w:val="none" w:sz="0" w:space="0" w:color="auto"/>
                <w:right w:val="none" w:sz="0" w:space="0" w:color="auto"/>
              </w:divBdr>
            </w:div>
          </w:divsChild>
        </w:div>
        <w:div w:id="289676559">
          <w:marLeft w:val="0"/>
          <w:marRight w:val="0"/>
          <w:marTop w:val="0"/>
          <w:marBottom w:val="0"/>
          <w:divBdr>
            <w:top w:val="none" w:sz="0" w:space="0" w:color="auto"/>
            <w:left w:val="none" w:sz="0" w:space="0" w:color="auto"/>
            <w:bottom w:val="none" w:sz="0" w:space="0" w:color="auto"/>
            <w:right w:val="none" w:sz="0" w:space="0" w:color="auto"/>
          </w:divBdr>
          <w:divsChild>
            <w:div w:id="255603085">
              <w:marLeft w:val="0"/>
              <w:marRight w:val="0"/>
              <w:marTop w:val="0"/>
              <w:marBottom w:val="0"/>
              <w:divBdr>
                <w:top w:val="none" w:sz="0" w:space="0" w:color="auto"/>
                <w:left w:val="none" w:sz="0" w:space="0" w:color="auto"/>
                <w:bottom w:val="none" w:sz="0" w:space="0" w:color="auto"/>
                <w:right w:val="none" w:sz="0" w:space="0" w:color="auto"/>
              </w:divBdr>
            </w:div>
          </w:divsChild>
        </w:div>
        <w:div w:id="986086660">
          <w:marLeft w:val="0"/>
          <w:marRight w:val="0"/>
          <w:marTop w:val="0"/>
          <w:marBottom w:val="0"/>
          <w:divBdr>
            <w:top w:val="none" w:sz="0" w:space="0" w:color="auto"/>
            <w:left w:val="none" w:sz="0" w:space="0" w:color="auto"/>
            <w:bottom w:val="none" w:sz="0" w:space="0" w:color="auto"/>
            <w:right w:val="none" w:sz="0" w:space="0" w:color="auto"/>
          </w:divBdr>
          <w:divsChild>
            <w:div w:id="1809592018">
              <w:marLeft w:val="0"/>
              <w:marRight w:val="0"/>
              <w:marTop w:val="0"/>
              <w:marBottom w:val="0"/>
              <w:divBdr>
                <w:top w:val="none" w:sz="0" w:space="0" w:color="auto"/>
                <w:left w:val="none" w:sz="0" w:space="0" w:color="auto"/>
                <w:bottom w:val="none" w:sz="0" w:space="0" w:color="auto"/>
                <w:right w:val="none" w:sz="0" w:space="0" w:color="auto"/>
              </w:divBdr>
            </w:div>
          </w:divsChild>
        </w:div>
        <w:div w:id="901863589">
          <w:marLeft w:val="0"/>
          <w:marRight w:val="0"/>
          <w:marTop w:val="0"/>
          <w:marBottom w:val="0"/>
          <w:divBdr>
            <w:top w:val="none" w:sz="0" w:space="0" w:color="auto"/>
            <w:left w:val="none" w:sz="0" w:space="0" w:color="auto"/>
            <w:bottom w:val="none" w:sz="0" w:space="0" w:color="auto"/>
            <w:right w:val="none" w:sz="0" w:space="0" w:color="auto"/>
          </w:divBdr>
          <w:divsChild>
            <w:div w:id="641809223">
              <w:marLeft w:val="0"/>
              <w:marRight w:val="0"/>
              <w:marTop w:val="0"/>
              <w:marBottom w:val="0"/>
              <w:divBdr>
                <w:top w:val="none" w:sz="0" w:space="0" w:color="auto"/>
                <w:left w:val="none" w:sz="0" w:space="0" w:color="auto"/>
                <w:bottom w:val="none" w:sz="0" w:space="0" w:color="auto"/>
                <w:right w:val="none" w:sz="0" w:space="0" w:color="auto"/>
              </w:divBdr>
            </w:div>
          </w:divsChild>
        </w:div>
        <w:div w:id="1814104675">
          <w:marLeft w:val="0"/>
          <w:marRight w:val="0"/>
          <w:marTop w:val="0"/>
          <w:marBottom w:val="0"/>
          <w:divBdr>
            <w:top w:val="none" w:sz="0" w:space="0" w:color="auto"/>
            <w:left w:val="none" w:sz="0" w:space="0" w:color="auto"/>
            <w:bottom w:val="none" w:sz="0" w:space="0" w:color="auto"/>
            <w:right w:val="none" w:sz="0" w:space="0" w:color="auto"/>
          </w:divBdr>
          <w:divsChild>
            <w:div w:id="1681546556">
              <w:marLeft w:val="0"/>
              <w:marRight w:val="0"/>
              <w:marTop w:val="0"/>
              <w:marBottom w:val="0"/>
              <w:divBdr>
                <w:top w:val="none" w:sz="0" w:space="0" w:color="auto"/>
                <w:left w:val="none" w:sz="0" w:space="0" w:color="auto"/>
                <w:bottom w:val="none" w:sz="0" w:space="0" w:color="auto"/>
                <w:right w:val="none" w:sz="0" w:space="0" w:color="auto"/>
              </w:divBdr>
            </w:div>
          </w:divsChild>
        </w:div>
        <w:div w:id="676881481">
          <w:marLeft w:val="0"/>
          <w:marRight w:val="0"/>
          <w:marTop w:val="0"/>
          <w:marBottom w:val="0"/>
          <w:divBdr>
            <w:top w:val="none" w:sz="0" w:space="0" w:color="auto"/>
            <w:left w:val="none" w:sz="0" w:space="0" w:color="auto"/>
            <w:bottom w:val="none" w:sz="0" w:space="0" w:color="auto"/>
            <w:right w:val="none" w:sz="0" w:space="0" w:color="auto"/>
          </w:divBdr>
          <w:divsChild>
            <w:div w:id="1969775240">
              <w:marLeft w:val="0"/>
              <w:marRight w:val="0"/>
              <w:marTop w:val="0"/>
              <w:marBottom w:val="0"/>
              <w:divBdr>
                <w:top w:val="none" w:sz="0" w:space="0" w:color="auto"/>
                <w:left w:val="none" w:sz="0" w:space="0" w:color="auto"/>
                <w:bottom w:val="none" w:sz="0" w:space="0" w:color="auto"/>
                <w:right w:val="none" w:sz="0" w:space="0" w:color="auto"/>
              </w:divBdr>
            </w:div>
          </w:divsChild>
        </w:div>
        <w:div w:id="359009432">
          <w:marLeft w:val="0"/>
          <w:marRight w:val="0"/>
          <w:marTop w:val="0"/>
          <w:marBottom w:val="0"/>
          <w:divBdr>
            <w:top w:val="none" w:sz="0" w:space="0" w:color="auto"/>
            <w:left w:val="none" w:sz="0" w:space="0" w:color="auto"/>
            <w:bottom w:val="none" w:sz="0" w:space="0" w:color="auto"/>
            <w:right w:val="none" w:sz="0" w:space="0" w:color="auto"/>
          </w:divBdr>
          <w:divsChild>
            <w:div w:id="1605646177">
              <w:marLeft w:val="0"/>
              <w:marRight w:val="0"/>
              <w:marTop w:val="0"/>
              <w:marBottom w:val="0"/>
              <w:divBdr>
                <w:top w:val="none" w:sz="0" w:space="0" w:color="auto"/>
                <w:left w:val="none" w:sz="0" w:space="0" w:color="auto"/>
                <w:bottom w:val="none" w:sz="0" w:space="0" w:color="auto"/>
                <w:right w:val="none" w:sz="0" w:space="0" w:color="auto"/>
              </w:divBdr>
            </w:div>
          </w:divsChild>
        </w:div>
        <w:div w:id="76099071">
          <w:marLeft w:val="0"/>
          <w:marRight w:val="0"/>
          <w:marTop w:val="0"/>
          <w:marBottom w:val="0"/>
          <w:divBdr>
            <w:top w:val="none" w:sz="0" w:space="0" w:color="auto"/>
            <w:left w:val="none" w:sz="0" w:space="0" w:color="auto"/>
            <w:bottom w:val="none" w:sz="0" w:space="0" w:color="auto"/>
            <w:right w:val="none" w:sz="0" w:space="0" w:color="auto"/>
          </w:divBdr>
          <w:divsChild>
            <w:div w:id="720439543">
              <w:marLeft w:val="0"/>
              <w:marRight w:val="0"/>
              <w:marTop w:val="0"/>
              <w:marBottom w:val="0"/>
              <w:divBdr>
                <w:top w:val="none" w:sz="0" w:space="0" w:color="auto"/>
                <w:left w:val="none" w:sz="0" w:space="0" w:color="auto"/>
                <w:bottom w:val="none" w:sz="0" w:space="0" w:color="auto"/>
                <w:right w:val="none" w:sz="0" w:space="0" w:color="auto"/>
              </w:divBdr>
            </w:div>
          </w:divsChild>
        </w:div>
        <w:div w:id="7340357">
          <w:marLeft w:val="0"/>
          <w:marRight w:val="0"/>
          <w:marTop w:val="0"/>
          <w:marBottom w:val="0"/>
          <w:divBdr>
            <w:top w:val="none" w:sz="0" w:space="0" w:color="auto"/>
            <w:left w:val="none" w:sz="0" w:space="0" w:color="auto"/>
            <w:bottom w:val="none" w:sz="0" w:space="0" w:color="auto"/>
            <w:right w:val="none" w:sz="0" w:space="0" w:color="auto"/>
          </w:divBdr>
          <w:divsChild>
            <w:div w:id="405684475">
              <w:marLeft w:val="0"/>
              <w:marRight w:val="0"/>
              <w:marTop w:val="0"/>
              <w:marBottom w:val="0"/>
              <w:divBdr>
                <w:top w:val="none" w:sz="0" w:space="0" w:color="auto"/>
                <w:left w:val="none" w:sz="0" w:space="0" w:color="auto"/>
                <w:bottom w:val="none" w:sz="0" w:space="0" w:color="auto"/>
                <w:right w:val="none" w:sz="0" w:space="0" w:color="auto"/>
              </w:divBdr>
            </w:div>
          </w:divsChild>
        </w:div>
        <w:div w:id="482890786">
          <w:marLeft w:val="0"/>
          <w:marRight w:val="0"/>
          <w:marTop w:val="0"/>
          <w:marBottom w:val="0"/>
          <w:divBdr>
            <w:top w:val="none" w:sz="0" w:space="0" w:color="auto"/>
            <w:left w:val="none" w:sz="0" w:space="0" w:color="auto"/>
            <w:bottom w:val="none" w:sz="0" w:space="0" w:color="auto"/>
            <w:right w:val="none" w:sz="0" w:space="0" w:color="auto"/>
          </w:divBdr>
          <w:divsChild>
            <w:div w:id="1130441448">
              <w:marLeft w:val="0"/>
              <w:marRight w:val="0"/>
              <w:marTop w:val="0"/>
              <w:marBottom w:val="0"/>
              <w:divBdr>
                <w:top w:val="none" w:sz="0" w:space="0" w:color="auto"/>
                <w:left w:val="none" w:sz="0" w:space="0" w:color="auto"/>
                <w:bottom w:val="none" w:sz="0" w:space="0" w:color="auto"/>
                <w:right w:val="none" w:sz="0" w:space="0" w:color="auto"/>
              </w:divBdr>
            </w:div>
          </w:divsChild>
        </w:div>
        <w:div w:id="619535889">
          <w:marLeft w:val="0"/>
          <w:marRight w:val="0"/>
          <w:marTop w:val="0"/>
          <w:marBottom w:val="0"/>
          <w:divBdr>
            <w:top w:val="none" w:sz="0" w:space="0" w:color="auto"/>
            <w:left w:val="none" w:sz="0" w:space="0" w:color="auto"/>
            <w:bottom w:val="none" w:sz="0" w:space="0" w:color="auto"/>
            <w:right w:val="none" w:sz="0" w:space="0" w:color="auto"/>
          </w:divBdr>
          <w:divsChild>
            <w:div w:id="835151343">
              <w:marLeft w:val="0"/>
              <w:marRight w:val="0"/>
              <w:marTop w:val="0"/>
              <w:marBottom w:val="0"/>
              <w:divBdr>
                <w:top w:val="none" w:sz="0" w:space="0" w:color="auto"/>
                <w:left w:val="none" w:sz="0" w:space="0" w:color="auto"/>
                <w:bottom w:val="none" w:sz="0" w:space="0" w:color="auto"/>
                <w:right w:val="none" w:sz="0" w:space="0" w:color="auto"/>
              </w:divBdr>
            </w:div>
          </w:divsChild>
        </w:div>
        <w:div w:id="1587154356">
          <w:marLeft w:val="0"/>
          <w:marRight w:val="0"/>
          <w:marTop w:val="0"/>
          <w:marBottom w:val="0"/>
          <w:divBdr>
            <w:top w:val="none" w:sz="0" w:space="0" w:color="auto"/>
            <w:left w:val="none" w:sz="0" w:space="0" w:color="auto"/>
            <w:bottom w:val="none" w:sz="0" w:space="0" w:color="auto"/>
            <w:right w:val="none" w:sz="0" w:space="0" w:color="auto"/>
          </w:divBdr>
          <w:divsChild>
            <w:div w:id="1476147116">
              <w:marLeft w:val="0"/>
              <w:marRight w:val="0"/>
              <w:marTop w:val="0"/>
              <w:marBottom w:val="0"/>
              <w:divBdr>
                <w:top w:val="none" w:sz="0" w:space="0" w:color="auto"/>
                <w:left w:val="none" w:sz="0" w:space="0" w:color="auto"/>
                <w:bottom w:val="none" w:sz="0" w:space="0" w:color="auto"/>
                <w:right w:val="none" w:sz="0" w:space="0" w:color="auto"/>
              </w:divBdr>
            </w:div>
          </w:divsChild>
        </w:div>
        <w:div w:id="1040398770">
          <w:marLeft w:val="0"/>
          <w:marRight w:val="0"/>
          <w:marTop w:val="0"/>
          <w:marBottom w:val="0"/>
          <w:divBdr>
            <w:top w:val="none" w:sz="0" w:space="0" w:color="auto"/>
            <w:left w:val="none" w:sz="0" w:space="0" w:color="auto"/>
            <w:bottom w:val="none" w:sz="0" w:space="0" w:color="auto"/>
            <w:right w:val="none" w:sz="0" w:space="0" w:color="auto"/>
          </w:divBdr>
          <w:divsChild>
            <w:div w:id="903489991">
              <w:marLeft w:val="0"/>
              <w:marRight w:val="0"/>
              <w:marTop w:val="0"/>
              <w:marBottom w:val="0"/>
              <w:divBdr>
                <w:top w:val="none" w:sz="0" w:space="0" w:color="auto"/>
                <w:left w:val="none" w:sz="0" w:space="0" w:color="auto"/>
                <w:bottom w:val="none" w:sz="0" w:space="0" w:color="auto"/>
                <w:right w:val="none" w:sz="0" w:space="0" w:color="auto"/>
              </w:divBdr>
            </w:div>
          </w:divsChild>
        </w:div>
        <w:div w:id="1867062430">
          <w:marLeft w:val="0"/>
          <w:marRight w:val="0"/>
          <w:marTop w:val="0"/>
          <w:marBottom w:val="0"/>
          <w:divBdr>
            <w:top w:val="none" w:sz="0" w:space="0" w:color="auto"/>
            <w:left w:val="none" w:sz="0" w:space="0" w:color="auto"/>
            <w:bottom w:val="none" w:sz="0" w:space="0" w:color="auto"/>
            <w:right w:val="none" w:sz="0" w:space="0" w:color="auto"/>
          </w:divBdr>
          <w:divsChild>
            <w:div w:id="1837381765">
              <w:marLeft w:val="0"/>
              <w:marRight w:val="0"/>
              <w:marTop w:val="0"/>
              <w:marBottom w:val="0"/>
              <w:divBdr>
                <w:top w:val="none" w:sz="0" w:space="0" w:color="auto"/>
                <w:left w:val="none" w:sz="0" w:space="0" w:color="auto"/>
                <w:bottom w:val="none" w:sz="0" w:space="0" w:color="auto"/>
                <w:right w:val="none" w:sz="0" w:space="0" w:color="auto"/>
              </w:divBdr>
            </w:div>
          </w:divsChild>
        </w:div>
        <w:div w:id="494225648">
          <w:marLeft w:val="0"/>
          <w:marRight w:val="0"/>
          <w:marTop w:val="0"/>
          <w:marBottom w:val="0"/>
          <w:divBdr>
            <w:top w:val="none" w:sz="0" w:space="0" w:color="auto"/>
            <w:left w:val="none" w:sz="0" w:space="0" w:color="auto"/>
            <w:bottom w:val="none" w:sz="0" w:space="0" w:color="auto"/>
            <w:right w:val="none" w:sz="0" w:space="0" w:color="auto"/>
          </w:divBdr>
          <w:divsChild>
            <w:div w:id="1535382663">
              <w:marLeft w:val="0"/>
              <w:marRight w:val="0"/>
              <w:marTop w:val="0"/>
              <w:marBottom w:val="0"/>
              <w:divBdr>
                <w:top w:val="none" w:sz="0" w:space="0" w:color="auto"/>
                <w:left w:val="none" w:sz="0" w:space="0" w:color="auto"/>
                <w:bottom w:val="none" w:sz="0" w:space="0" w:color="auto"/>
                <w:right w:val="none" w:sz="0" w:space="0" w:color="auto"/>
              </w:divBdr>
            </w:div>
          </w:divsChild>
        </w:div>
        <w:div w:id="104884663">
          <w:marLeft w:val="0"/>
          <w:marRight w:val="0"/>
          <w:marTop w:val="0"/>
          <w:marBottom w:val="0"/>
          <w:divBdr>
            <w:top w:val="none" w:sz="0" w:space="0" w:color="auto"/>
            <w:left w:val="none" w:sz="0" w:space="0" w:color="auto"/>
            <w:bottom w:val="none" w:sz="0" w:space="0" w:color="auto"/>
            <w:right w:val="none" w:sz="0" w:space="0" w:color="auto"/>
          </w:divBdr>
          <w:divsChild>
            <w:div w:id="979576194">
              <w:marLeft w:val="0"/>
              <w:marRight w:val="0"/>
              <w:marTop w:val="0"/>
              <w:marBottom w:val="0"/>
              <w:divBdr>
                <w:top w:val="none" w:sz="0" w:space="0" w:color="auto"/>
                <w:left w:val="none" w:sz="0" w:space="0" w:color="auto"/>
                <w:bottom w:val="none" w:sz="0" w:space="0" w:color="auto"/>
                <w:right w:val="none" w:sz="0" w:space="0" w:color="auto"/>
              </w:divBdr>
            </w:div>
          </w:divsChild>
        </w:div>
        <w:div w:id="1466972105">
          <w:marLeft w:val="0"/>
          <w:marRight w:val="0"/>
          <w:marTop w:val="0"/>
          <w:marBottom w:val="0"/>
          <w:divBdr>
            <w:top w:val="none" w:sz="0" w:space="0" w:color="auto"/>
            <w:left w:val="none" w:sz="0" w:space="0" w:color="auto"/>
            <w:bottom w:val="none" w:sz="0" w:space="0" w:color="auto"/>
            <w:right w:val="none" w:sz="0" w:space="0" w:color="auto"/>
          </w:divBdr>
          <w:divsChild>
            <w:div w:id="989096793">
              <w:marLeft w:val="0"/>
              <w:marRight w:val="0"/>
              <w:marTop w:val="0"/>
              <w:marBottom w:val="0"/>
              <w:divBdr>
                <w:top w:val="none" w:sz="0" w:space="0" w:color="auto"/>
                <w:left w:val="none" w:sz="0" w:space="0" w:color="auto"/>
                <w:bottom w:val="none" w:sz="0" w:space="0" w:color="auto"/>
                <w:right w:val="none" w:sz="0" w:space="0" w:color="auto"/>
              </w:divBdr>
            </w:div>
          </w:divsChild>
        </w:div>
        <w:div w:id="296764633">
          <w:marLeft w:val="0"/>
          <w:marRight w:val="0"/>
          <w:marTop w:val="0"/>
          <w:marBottom w:val="0"/>
          <w:divBdr>
            <w:top w:val="none" w:sz="0" w:space="0" w:color="auto"/>
            <w:left w:val="none" w:sz="0" w:space="0" w:color="auto"/>
            <w:bottom w:val="none" w:sz="0" w:space="0" w:color="auto"/>
            <w:right w:val="none" w:sz="0" w:space="0" w:color="auto"/>
          </w:divBdr>
          <w:divsChild>
            <w:div w:id="664479740">
              <w:marLeft w:val="0"/>
              <w:marRight w:val="0"/>
              <w:marTop w:val="0"/>
              <w:marBottom w:val="0"/>
              <w:divBdr>
                <w:top w:val="none" w:sz="0" w:space="0" w:color="auto"/>
                <w:left w:val="none" w:sz="0" w:space="0" w:color="auto"/>
                <w:bottom w:val="none" w:sz="0" w:space="0" w:color="auto"/>
                <w:right w:val="none" w:sz="0" w:space="0" w:color="auto"/>
              </w:divBdr>
            </w:div>
          </w:divsChild>
        </w:div>
        <w:div w:id="1141800126">
          <w:marLeft w:val="0"/>
          <w:marRight w:val="0"/>
          <w:marTop w:val="0"/>
          <w:marBottom w:val="0"/>
          <w:divBdr>
            <w:top w:val="none" w:sz="0" w:space="0" w:color="auto"/>
            <w:left w:val="none" w:sz="0" w:space="0" w:color="auto"/>
            <w:bottom w:val="none" w:sz="0" w:space="0" w:color="auto"/>
            <w:right w:val="none" w:sz="0" w:space="0" w:color="auto"/>
          </w:divBdr>
          <w:divsChild>
            <w:div w:id="1666738408">
              <w:marLeft w:val="0"/>
              <w:marRight w:val="0"/>
              <w:marTop w:val="0"/>
              <w:marBottom w:val="0"/>
              <w:divBdr>
                <w:top w:val="none" w:sz="0" w:space="0" w:color="auto"/>
                <w:left w:val="none" w:sz="0" w:space="0" w:color="auto"/>
                <w:bottom w:val="none" w:sz="0" w:space="0" w:color="auto"/>
                <w:right w:val="none" w:sz="0" w:space="0" w:color="auto"/>
              </w:divBdr>
            </w:div>
          </w:divsChild>
        </w:div>
        <w:div w:id="238944671">
          <w:marLeft w:val="0"/>
          <w:marRight w:val="0"/>
          <w:marTop w:val="0"/>
          <w:marBottom w:val="0"/>
          <w:divBdr>
            <w:top w:val="none" w:sz="0" w:space="0" w:color="auto"/>
            <w:left w:val="none" w:sz="0" w:space="0" w:color="auto"/>
            <w:bottom w:val="none" w:sz="0" w:space="0" w:color="auto"/>
            <w:right w:val="none" w:sz="0" w:space="0" w:color="auto"/>
          </w:divBdr>
          <w:divsChild>
            <w:div w:id="903106906">
              <w:marLeft w:val="0"/>
              <w:marRight w:val="0"/>
              <w:marTop w:val="0"/>
              <w:marBottom w:val="0"/>
              <w:divBdr>
                <w:top w:val="none" w:sz="0" w:space="0" w:color="auto"/>
                <w:left w:val="none" w:sz="0" w:space="0" w:color="auto"/>
                <w:bottom w:val="none" w:sz="0" w:space="0" w:color="auto"/>
                <w:right w:val="none" w:sz="0" w:space="0" w:color="auto"/>
              </w:divBdr>
            </w:div>
          </w:divsChild>
        </w:div>
        <w:div w:id="1094981244">
          <w:marLeft w:val="0"/>
          <w:marRight w:val="0"/>
          <w:marTop w:val="0"/>
          <w:marBottom w:val="0"/>
          <w:divBdr>
            <w:top w:val="none" w:sz="0" w:space="0" w:color="auto"/>
            <w:left w:val="none" w:sz="0" w:space="0" w:color="auto"/>
            <w:bottom w:val="none" w:sz="0" w:space="0" w:color="auto"/>
            <w:right w:val="none" w:sz="0" w:space="0" w:color="auto"/>
          </w:divBdr>
          <w:divsChild>
            <w:div w:id="674191688">
              <w:marLeft w:val="0"/>
              <w:marRight w:val="0"/>
              <w:marTop w:val="0"/>
              <w:marBottom w:val="0"/>
              <w:divBdr>
                <w:top w:val="none" w:sz="0" w:space="0" w:color="auto"/>
                <w:left w:val="none" w:sz="0" w:space="0" w:color="auto"/>
                <w:bottom w:val="none" w:sz="0" w:space="0" w:color="auto"/>
                <w:right w:val="none" w:sz="0" w:space="0" w:color="auto"/>
              </w:divBdr>
            </w:div>
            <w:div w:id="879704373">
              <w:marLeft w:val="0"/>
              <w:marRight w:val="0"/>
              <w:marTop w:val="0"/>
              <w:marBottom w:val="0"/>
              <w:divBdr>
                <w:top w:val="none" w:sz="0" w:space="0" w:color="auto"/>
                <w:left w:val="none" w:sz="0" w:space="0" w:color="auto"/>
                <w:bottom w:val="none" w:sz="0" w:space="0" w:color="auto"/>
                <w:right w:val="none" w:sz="0" w:space="0" w:color="auto"/>
              </w:divBdr>
            </w:div>
          </w:divsChild>
        </w:div>
        <w:div w:id="380599286">
          <w:marLeft w:val="0"/>
          <w:marRight w:val="0"/>
          <w:marTop w:val="0"/>
          <w:marBottom w:val="0"/>
          <w:divBdr>
            <w:top w:val="none" w:sz="0" w:space="0" w:color="auto"/>
            <w:left w:val="none" w:sz="0" w:space="0" w:color="auto"/>
            <w:bottom w:val="none" w:sz="0" w:space="0" w:color="auto"/>
            <w:right w:val="none" w:sz="0" w:space="0" w:color="auto"/>
          </w:divBdr>
          <w:divsChild>
            <w:div w:id="654601251">
              <w:marLeft w:val="0"/>
              <w:marRight w:val="0"/>
              <w:marTop w:val="0"/>
              <w:marBottom w:val="0"/>
              <w:divBdr>
                <w:top w:val="none" w:sz="0" w:space="0" w:color="auto"/>
                <w:left w:val="none" w:sz="0" w:space="0" w:color="auto"/>
                <w:bottom w:val="none" w:sz="0" w:space="0" w:color="auto"/>
                <w:right w:val="none" w:sz="0" w:space="0" w:color="auto"/>
              </w:divBdr>
            </w:div>
          </w:divsChild>
        </w:div>
        <w:div w:id="140730790">
          <w:marLeft w:val="0"/>
          <w:marRight w:val="0"/>
          <w:marTop w:val="0"/>
          <w:marBottom w:val="0"/>
          <w:divBdr>
            <w:top w:val="none" w:sz="0" w:space="0" w:color="auto"/>
            <w:left w:val="none" w:sz="0" w:space="0" w:color="auto"/>
            <w:bottom w:val="none" w:sz="0" w:space="0" w:color="auto"/>
            <w:right w:val="none" w:sz="0" w:space="0" w:color="auto"/>
          </w:divBdr>
          <w:divsChild>
            <w:div w:id="1076052179">
              <w:marLeft w:val="0"/>
              <w:marRight w:val="0"/>
              <w:marTop w:val="0"/>
              <w:marBottom w:val="0"/>
              <w:divBdr>
                <w:top w:val="none" w:sz="0" w:space="0" w:color="auto"/>
                <w:left w:val="none" w:sz="0" w:space="0" w:color="auto"/>
                <w:bottom w:val="none" w:sz="0" w:space="0" w:color="auto"/>
                <w:right w:val="none" w:sz="0" w:space="0" w:color="auto"/>
              </w:divBdr>
            </w:div>
          </w:divsChild>
        </w:div>
        <w:div w:id="1012875975">
          <w:marLeft w:val="0"/>
          <w:marRight w:val="0"/>
          <w:marTop w:val="0"/>
          <w:marBottom w:val="0"/>
          <w:divBdr>
            <w:top w:val="none" w:sz="0" w:space="0" w:color="auto"/>
            <w:left w:val="none" w:sz="0" w:space="0" w:color="auto"/>
            <w:bottom w:val="none" w:sz="0" w:space="0" w:color="auto"/>
            <w:right w:val="none" w:sz="0" w:space="0" w:color="auto"/>
          </w:divBdr>
          <w:divsChild>
            <w:div w:id="1159806516">
              <w:marLeft w:val="0"/>
              <w:marRight w:val="0"/>
              <w:marTop w:val="0"/>
              <w:marBottom w:val="0"/>
              <w:divBdr>
                <w:top w:val="none" w:sz="0" w:space="0" w:color="auto"/>
                <w:left w:val="none" w:sz="0" w:space="0" w:color="auto"/>
                <w:bottom w:val="none" w:sz="0" w:space="0" w:color="auto"/>
                <w:right w:val="none" w:sz="0" w:space="0" w:color="auto"/>
              </w:divBdr>
            </w:div>
            <w:div w:id="1834106689">
              <w:marLeft w:val="0"/>
              <w:marRight w:val="0"/>
              <w:marTop w:val="0"/>
              <w:marBottom w:val="0"/>
              <w:divBdr>
                <w:top w:val="none" w:sz="0" w:space="0" w:color="auto"/>
                <w:left w:val="none" w:sz="0" w:space="0" w:color="auto"/>
                <w:bottom w:val="none" w:sz="0" w:space="0" w:color="auto"/>
                <w:right w:val="none" w:sz="0" w:space="0" w:color="auto"/>
              </w:divBdr>
            </w:div>
          </w:divsChild>
        </w:div>
        <w:div w:id="953287069">
          <w:marLeft w:val="0"/>
          <w:marRight w:val="0"/>
          <w:marTop w:val="0"/>
          <w:marBottom w:val="0"/>
          <w:divBdr>
            <w:top w:val="none" w:sz="0" w:space="0" w:color="auto"/>
            <w:left w:val="none" w:sz="0" w:space="0" w:color="auto"/>
            <w:bottom w:val="none" w:sz="0" w:space="0" w:color="auto"/>
            <w:right w:val="none" w:sz="0" w:space="0" w:color="auto"/>
          </w:divBdr>
          <w:divsChild>
            <w:div w:id="1768110879">
              <w:marLeft w:val="0"/>
              <w:marRight w:val="0"/>
              <w:marTop w:val="0"/>
              <w:marBottom w:val="0"/>
              <w:divBdr>
                <w:top w:val="none" w:sz="0" w:space="0" w:color="auto"/>
                <w:left w:val="none" w:sz="0" w:space="0" w:color="auto"/>
                <w:bottom w:val="none" w:sz="0" w:space="0" w:color="auto"/>
                <w:right w:val="none" w:sz="0" w:space="0" w:color="auto"/>
              </w:divBdr>
            </w:div>
          </w:divsChild>
        </w:div>
        <w:div w:id="429856027">
          <w:marLeft w:val="0"/>
          <w:marRight w:val="0"/>
          <w:marTop w:val="0"/>
          <w:marBottom w:val="0"/>
          <w:divBdr>
            <w:top w:val="none" w:sz="0" w:space="0" w:color="auto"/>
            <w:left w:val="none" w:sz="0" w:space="0" w:color="auto"/>
            <w:bottom w:val="none" w:sz="0" w:space="0" w:color="auto"/>
            <w:right w:val="none" w:sz="0" w:space="0" w:color="auto"/>
          </w:divBdr>
          <w:divsChild>
            <w:div w:id="1673994593">
              <w:marLeft w:val="0"/>
              <w:marRight w:val="0"/>
              <w:marTop w:val="0"/>
              <w:marBottom w:val="0"/>
              <w:divBdr>
                <w:top w:val="none" w:sz="0" w:space="0" w:color="auto"/>
                <w:left w:val="none" w:sz="0" w:space="0" w:color="auto"/>
                <w:bottom w:val="none" w:sz="0" w:space="0" w:color="auto"/>
                <w:right w:val="none" w:sz="0" w:space="0" w:color="auto"/>
              </w:divBdr>
            </w:div>
          </w:divsChild>
        </w:div>
        <w:div w:id="2121290303">
          <w:marLeft w:val="0"/>
          <w:marRight w:val="0"/>
          <w:marTop w:val="0"/>
          <w:marBottom w:val="0"/>
          <w:divBdr>
            <w:top w:val="none" w:sz="0" w:space="0" w:color="auto"/>
            <w:left w:val="none" w:sz="0" w:space="0" w:color="auto"/>
            <w:bottom w:val="none" w:sz="0" w:space="0" w:color="auto"/>
            <w:right w:val="none" w:sz="0" w:space="0" w:color="auto"/>
          </w:divBdr>
          <w:divsChild>
            <w:div w:id="1262639610">
              <w:marLeft w:val="0"/>
              <w:marRight w:val="0"/>
              <w:marTop w:val="0"/>
              <w:marBottom w:val="0"/>
              <w:divBdr>
                <w:top w:val="none" w:sz="0" w:space="0" w:color="auto"/>
                <w:left w:val="none" w:sz="0" w:space="0" w:color="auto"/>
                <w:bottom w:val="none" w:sz="0" w:space="0" w:color="auto"/>
                <w:right w:val="none" w:sz="0" w:space="0" w:color="auto"/>
              </w:divBdr>
            </w:div>
          </w:divsChild>
        </w:div>
        <w:div w:id="919174657">
          <w:marLeft w:val="0"/>
          <w:marRight w:val="0"/>
          <w:marTop w:val="0"/>
          <w:marBottom w:val="0"/>
          <w:divBdr>
            <w:top w:val="none" w:sz="0" w:space="0" w:color="auto"/>
            <w:left w:val="none" w:sz="0" w:space="0" w:color="auto"/>
            <w:bottom w:val="none" w:sz="0" w:space="0" w:color="auto"/>
            <w:right w:val="none" w:sz="0" w:space="0" w:color="auto"/>
          </w:divBdr>
          <w:divsChild>
            <w:div w:id="1754274803">
              <w:marLeft w:val="0"/>
              <w:marRight w:val="0"/>
              <w:marTop w:val="0"/>
              <w:marBottom w:val="0"/>
              <w:divBdr>
                <w:top w:val="none" w:sz="0" w:space="0" w:color="auto"/>
                <w:left w:val="none" w:sz="0" w:space="0" w:color="auto"/>
                <w:bottom w:val="none" w:sz="0" w:space="0" w:color="auto"/>
                <w:right w:val="none" w:sz="0" w:space="0" w:color="auto"/>
              </w:divBdr>
            </w:div>
            <w:div w:id="1203134779">
              <w:marLeft w:val="0"/>
              <w:marRight w:val="0"/>
              <w:marTop w:val="0"/>
              <w:marBottom w:val="0"/>
              <w:divBdr>
                <w:top w:val="none" w:sz="0" w:space="0" w:color="auto"/>
                <w:left w:val="none" w:sz="0" w:space="0" w:color="auto"/>
                <w:bottom w:val="none" w:sz="0" w:space="0" w:color="auto"/>
                <w:right w:val="none" w:sz="0" w:space="0" w:color="auto"/>
              </w:divBdr>
            </w:div>
          </w:divsChild>
        </w:div>
        <w:div w:id="795100547">
          <w:marLeft w:val="0"/>
          <w:marRight w:val="0"/>
          <w:marTop w:val="0"/>
          <w:marBottom w:val="0"/>
          <w:divBdr>
            <w:top w:val="none" w:sz="0" w:space="0" w:color="auto"/>
            <w:left w:val="none" w:sz="0" w:space="0" w:color="auto"/>
            <w:bottom w:val="none" w:sz="0" w:space="0" w:color="auto"/>
            <w:right w:val="none" w:sz="0" w:space="0" w:color="auto"/>
          </w:divBdr>
          <w:divsChild>
            <w:div w:id="620496494">
              <w:marLeft w:val="0"/>
              <w:marRight w:val="0"/>
              <w:marTop w:val="0"/>
              <w:marBottom w:val="0"/>
              <w:divBdr>
                <w:top w:val="none" w:sz="0" w:space="0" w:color="auto"/>
                <w:left w:val="none" w:sz="0" w:space="0" w:color="auto"/>
                <w:bottom w:val="none" w:sz="0" w:space="0" w:color="auto"/>
                <w:right w:val="none" w:sz="0" w:space="0" w:color="auto"/>
              </w:divBdr>
            </w:div>
          </w:divsChild>
        </w:div>
        <w:div w:id="1944414629">
          <w:marLeft w:val="0"/>
          <w:marRight w:val="0"/>
          <w:marTop w:val="0"/>
          <w:marBottom w:val="0"/>
          <w:divBdr>
            <w:top w:val="none" w:sz="0" w:space="0" w:color="auto"/>
            <w:left w:val="none" w:sz="0" w:space="0" w:color="auto"/>
            <w:bottom w:val="none" w:sz="0" w:space="0" w:color="auto"/>
            <w:right w:val="none" w:sz="0" w:space="0" w:color="auto"/>
          </w:divBdr>
          <w:divsChild>
            <w:div w:id="1560744804">
              <w:marLeft w:val="0"/>
              <w:marRight w:val="0"/>
              <w:marTop w:val="0"/>
              <w:marBottom w:val="0"/>
              <w:divBdr>
                <w:top w:val="none" w:sz="0" w:space="0" w:color="auto"/>
                <w:left w:val="none" w:sz="0" w:space="0" w:color="auto"/>
                <w:bottom w:val="none" w:sz="0" w:space="0" w:color="auto"/>
                <w:right w:val="none" w:sz="0" w:space="0" w:color="auto"/>
              </w:divBdr>
            </w:div>
          </w:divsChild>
        </w:div>
        <w:div w:id="1426997909">
          <w:marLeft w:val="0"/>
          <w:marRight w:val="0"/>
          <w:marTop w:val="0"/>
          <w:marBottom w:val="0"/>
          <w:divBdr>
            <w:top w:val="none" w:sz="0" w:space="0" w:color="auto"/>
            <w:left w:val="none" w:sz="0" w:space="0" w:color="auto"/>
            <w:bottom w:val="none" w:sz="0" w:space="0" w:color="auto"/>
            <w:right w:val="none" w:sz="0" w:space="0" w:color="auto"/>
          </w:divBdr>
          <w:divsChild>
            <w:div w:id="1957635410">
              <w:marLeft w:val="0"/>
              <w:marRight w:val="0"/>
              <w:marTop w:val="0"/>
              <w:marBottom w:val="0"/>
              <w:divBdr>
                <w:top w:val="none" w:sz="0" w:space="0" w:color="auto"/>
                <w:left w:val="none" w:sz="0" w:space="0" w:color="auto"/>
                <w:bottom w:val="none" w:sz="0" w:space="0" w:color="auto"/>
                <w:right w:val="none" w:sz="0" w:space="0" w:color="auto"/>
              </w:divBdr>
            </w:div>
          </w:divsChild>
        </w:div>
        <w:div w:id="1840465233">
          <w:marLeft w:val="0"/>
          <w:marRight w:val="0"/>
          <w:marTop w:val="0"/>
          <w:marBottom w:val="0"/>
          <w:divBdr>
            <w:top w:val="none" w:sz="0" w:space="0" w:color="auto"/>
            <w:left w:val="none" w:sz="0" w:space="0" w:color="auto"/>
            <w:bottom w:val="none" w:sz="0" w:space="0" w:color="auto"/>
            <w:right w:val="none" w:sz="0" w:space="0" w:color="auto"/>
          </w:divBdr>
          <w:divsChild>
            <w:div w:id="1760253115">
              <w:marLeft w:val="0"/>
              <w:marRight w:val="0"/>
              <w:marTop w:val="0"/>
              <w:marBottom w:val="0"/>
              <w:divBdr>
                <w:top w:val="none" w:sz="0" w:space="0" w:color="auto"/>
                <w:left w:val="none" w:sz="0" w:space="0" w:color="auto"/>
                <w:bottom w:val="none" w:sz="0" w:space="0" w:color="auto"/>
                <w:right w:val="none" w:sz="0" w:space="0" w:color="auto"/>
              </w:divBdr>
            </w:div>
            <w:div w:id="544026070">
              <w:marLeft w:val="0"/>
              <w:marRight w:val="0"/>
              <w:marTop w:val="0"/>
              <w:marBottom w:val="0"/>
              <w:divBdr>
                <w:top w:val="none" w:sz="0" w:space="0" w:color="auto"/>
                <w:left w:val="none" w:sz="0" w:space="0" w:color="auto"/>
                <w:bottom w:val="none" w:sz="0" w:space="0" w:color="auto"/>
                <w:right w:val="none" w:sz="0" w:space="0" w:color="auto"/>
              </w:divBdr>
            </w:div>
            <w:div w:id="1946186957">
              <w:marLeft w:val="0"/>
              <w:marRight w:val="0"/>
              <w:marTop w:val="0"/>
              <w:marBottom w:val="0"/>
              <w:divBdr>
                <w:top w:val="none" w:sz="0" w:space="0" w:color="auto"/>
                <w:left w:val="none" w:sz="0" w:space="0" w:color="auto"/>
                <w:bottom w:val="none" w:sz="0" w:space="0" w:color="auto"/>
                <w:right w:val="none" w:sz="0" w:space="0" w:color="auto"/>
              </w:divBdr>
            </w:div>
            <w:div w:id="157886678">
              <w:marLeft w:val="0"/>
              <w:marRight w:val="0"/>
              <w:marTop w:val="0"/>
              <w:marBottom w:val="0"/>
              <w:divBdr>
                <w:top w:val="none" w:sz="0" w:space="0" w:color="auto"/>
                <w:left w:val="none" w:sz="0" w:space="0" w:color="auto"/>
                <w:bottom w:val="none" w:sz="0" w:space="0" w:color="auto"/>
                <w:right w:val="none" w:sz="0" w:space="0" w:color="auto"/>
              </w:divBdr>
            </w:div>
            <w:div w:id="150946266">
              <w:marLeft w:val="0"/>
              <w:marRight w:val="0"/>
              <w:marTop w:val="0"/>
              <w:marBottom w:val="0"/>
              <w:divBdr>
                <w:top w:val="none" w:sz="0" w:space="0" w:color="auto"/>
                <w:left w:val="none" w:sz="0" w:space="0" w:color="auto"/>
                <w:bottom w:val="none" w:sz="0" w:space="0" w:color="auto"/>
                <w:right w:val="none" w:sz="0" w:space="0" w:color="auto"/>
              </w:divBdr>
            </w:div>
            <w:div w:id="790974309">
              <w:marLeft w:val="0"/>
              <w:marRight w:val="0"/>
              <w:marTop w:val="0"/>
              <w:marBottom w:val="0"/>
              <w:divBdr>
                <w:top w:val="none" w:sz="0" w:space="0" w:color="auto"/>
                <w:left w:val="none" w:sz="0" w:space="0" w:color="auto"/>
                <w:bottom w:val="none" w:sz="0" w:space="0" w:color="auto"/>
                <w:right w:val="none" w:sz="0" w:space="0" w:color="auto"/>
              </w:divBdr>
            </w:div>
            <w:div w:id="1945266868">
              <w:marLeft w:val="0"/>
              <w:marRight w:val="0"/>
              <w:marTop w:val="0"/>
              <w:marBottom w:val="0"/>
              <w:divBdr>
                <w:top w:val="none" w:sz="0" w:space="0" w:color="auto"/>
                <w:left w:val="none" w:sz="0" w:space="0" w:color="auto"/>
                <w:bottom w:val="none" w:sz="0" w:space="0" w:color="auto"/>
                <w:right w:val="none" w:sz="0" w:space="0" w:color="auto"/>
              </w:divBdr>
            </w:div>
            <w:div w:id="2102215313">
              <w:marLeft w:val="0"/>
              <w:marRight w:val="0"/>
              <w:marTop w:val="0"/>
              <w:marBottom w:val="0"/>
              <w:divBdr>
                <w:top w:val="none" w:sz="0" w:space="0" w:color="auto"/>
                <w:left w:val="none" w:sz="0" w:space="0" w:color="auto"/>
                <w:bottom w:val="none" w:sz="0" w:space="0" w:color="auto"/>
                <w:right w:val="none" w:sz="0" w:space="0" w:color="auto"/>
              </w:divBdr>
            </w:div>
            <w:div w:id="21708147">
              <w:marLeft w:val="0"/>
              <w:marRight w:val="0"/>
              <w:marTop w:val="0"/>
              <w:marBottom w:val="0"/>
              <w:divBdr>
                <w:top w:val="none" w:sz="0" w:space="0" w:color="auto"/>
                <w:left w:val="none" w:sz="0" w:space="0" w:color="auto"/>
                <w:bottom w:val="none" w:sz="0" w:space="0" w:color="auto"/>
                <w:right w:val="none" w:sz="0" w:space="0" w:color="auto"/>
              </w:divBdr>
            </w:div>
            <w:div w:id="1925793466">
              <w:marLeft w:val="0"/>
              <w:marRight w:val="0"/>
              <w:marTop w:val="0"/>
              <w:marBottom w:val="0"/>
              <w:divBdr>
                <w:top w:val="none" w:sz="0" w:space="0" w:color="auto"/>
                <w:left w:val="none" w:sz="0" w:space="0" w:color="auto"/>
                <w:bottom w:val="none" w:sz="0" w:space="0" w:color="auto"/>
                <w:right w:val="none" w:sz="0" w:space="0" w:color="auto"/>
              </w:divBdr>
            </w:div>
            <w:div w:id="1342005111">
              <w:marLeft w:val="0"/>
              <w:marRight w:val="0"/>
              <w:marTop w:val="0"/>
              <w:marBottom w:val="0"/>
              <w:divBdr>
                <w:top w:val="none" w:sz="0" w:space="0" w:color="auto"/>
                <w:left w:val="none" w:sz="0" w:space="0" w:color="auto"/>
                <w:bottom w:val="none" w:sz="0" w:space="0" w:color="auto"/>
                <w:right w:val="none" w:sz="0" w:space="0" w:color="auto"/>
              </w:divBdr>
            </w:div>
            <w:div w:id="937325620">
              <w:marLeft w:val="0"/>
              <w:marRight w:val="0"/>
              <w:marTop w:val="0"/>
              <w:marBottom w:val="0"/>
              <w:divBdr>
                <w:top w:val="none" w:sz="0" w:space="0" w:color="auto"/>
                <w:left w:val="none" w:sz="0" w:space="0" w:color="auto"/>
                <w:bottom w:val="none" w:sz="0" w:space="0" w:color="auto"/>
                <w:right w:val="none" w:sz="0" w:space="0" w:color="auto"/>
              </w:divBdr>
            </w:div>
            <w:div w:id="1439370957">
              <w:marLeft w:val="0"/>
              <w:marRight w:val="0"/>
              <w:marTop w:val="0"/>
              <w:marBottom w:val="0"/>
              <w:divBdr>
                <w:top w:val="none" w:sz="0" w:space="0" w:color="auto"/>
                <w:left w:val="none" w:sz="0" w:space="0" w:color="auto"/>
                <w:bottom w:val="none" w:sz="0" w:space="0" w:color="auto"/>
                <w:right w:val="none" w:sz="0" w:space="0" w:color="auto"/>
              </w:divBdr>
            </w:div>
            <w:div w:id="1132166871">
              <w:marLeft w:val="0"/>
              <w:marRight w:val="0"/>
              <w:marTop w:val="0"/>
              <w:marBottom w:val="0"/>
              <w:divBdr>
                <w:top w:val="none" w:sz="0" w:space="0" w:color="auto"/>
                <w:left w:val="none" w:sz="0" w:space="0" w:color="auto"/>
                <w:bottom w:val="none" w:sz="0" w:space="0" w:color="auto"/>
                <w:right w:val="none" w:sz="0" w:space="0" w:color="auto"/>
              </w:divBdr>
            </w:div>
            <w:div w:id="236405624">
              <w:marLeft w:val="0"/>
              <w:marRight w:val="0"/>
              <w:marTop w:val="0"/>
              <w:marBottom w:val="0"/>
              <w:divBdr>
                <w:top w:val="none" w:sz="0" w:space="0" w:color="auto"/>
                <w:left w:val="none" w:sz="0" w:space="0" w:color="auto"/>
                <w:bottom w:val="none" w:sz="0" w:space="0" w:color="auto"/>
                <w:right w:val="none" w:sz="0" w:space="0" w:color="auto"/>
              </w:divBdr>
            </w:div>
            <w:div w:id="1760297773">
              <w:marLeft w:val="0"/>
              <w:marRight w:val="0"/>
              <w:marTop w:val="0"/>
              <w:marBottom w:val="0"/>
              <w:divBdr>
                <w:top w:val="none" w:sz="0" w:space="0" w:color="auto"/>
                <w:left w:val="none" w:sz="0" w:space="0" w:color="auto"/>
                <w:bottom w:val="none" w:sz="0" w:space="0" w:color="auto"/>
                <w:right w:val="none" w:sz="0" w:space="0" w:color="auto"/>
              </w:divBdr>
            </w:div>
            <w:div w:id="1470129004">
              <w:marLeft w:val="0"/>
              <w:marRight w:val="0"/>
              <w:marTop w:val="0"/>
              <w:marBottom w:val="0"/>
              <w:divBdr>
                <w:top w:val="none" w:sz="0" w:space="0" w:color="auto"/>
                <w:left w:val="none" w:sz="0" w:space="0" w:color="auto"/>
                <w:bottom w:val="none" w:sz="0" w:space="0" w:color="auto"/>
                <w:right w:val="none" w:sz="0" w:space="0" w:color="auto"/>
              </w:divBdr>
            </w:div>
            <w:div w:id="1300918266">
              <w:marLeft w:val="0"/>
              <w:marRight w:val="0"/>
              <w:marTop w:val="0"/>
              <w:marBottom w:val="0"/>
              <w:divBdr>
                <w:top w:val="none" w:sz="0" w:space="0" w:color="auto"/>
                <w:left w:val="none" w:sz="0" w:space="0" w:color="auto"/>
                <w:bottom w:val="none" w:sz="0" w:space="0" w:color="auto"/>
                <w:right w:val="none" w:sz="0" w:space="0" w:color="auto"/>
              </w:divBdr>
            </w:div>
          </w:divsChild>
        </w:div>
        <w:div w:id="470832259">
          <w:marLeft w:val="0"/>
          <w:marRight w:val="0"/>
          <w:marTop w:val="0"/>
          <w:marBottom w:val="0"/>
          <w:divBdr>
            <w:top w:val="none" w:sz="0" w:space="0" w:color="auto"/>
            <w:left w:val="none" w:sz="0" w:space="0" w:color="auto"/>
            <w:bottom w:val="none" w:sz="0" w:space="0" w:color="auto"/>
            <w:right w:val="none" w:sz="0" w:space="0" w:color="auto"/>
          </w:divBdr>
          <w:divsChild>
            <w:div w:id="1293637365">
              <w:marLeft w:val="0"/>
              <w:marRight w:val="0"/>
              <w:marTop w:val="0"/>
              <w:marBottom w:val="0"/>
              <w:divBdr>
                <w:top w:val="none" w:sz="0" w:space="0" w:color="auto"/>
                <w:left w:val="none" w:sz="0" w:space="0" w:color="auto"/>
                <w:bottom w:val="none" w:sz="0" w:space="0" w:color="auto"/>
                <w:right w:val="none" w:sz="0" w:space="0" w:color="auto"/>
              </w:divBdr>
            </w:div>
          </w:divsChild>
        </w:div>
        <w:div w:id="489254655">
          <w:marLeft w:val="0"/>
          <w:marRight w:val="0"/>
          <w:marTop w:val="0"/>
          <w:marBottom w:val="0"/>
          <w:divBdr>
            <w:top w:val="none" w:sz="0" w:space="0" w:color="auto"/>
            <w:left w:val="none" w:sz="0" w:space="0" w:color="auto"/>
            <w:bottom w:val="none" w:sz="0" w:space="0" w:color="auto"/>
            <w:right w:val="none" w:sz="0" w:space="0" w:color="auto"/>
          </w:divBdr>
          <w:divsChild>
            <w:div w:id="1322196104">
              <w:marLeft w:val="0"/>
              <w:marRight w:val="0"/>
              <w:marTop w:val="0"/>
              <w:marBottom w:val="0"/>
              <w:divBdr>
                <w:top w:val="none" w:sz="0" w:space="0" w:color="auto"/>
                <w:left w:val="none" w:sz="0" w:space="0" w:color="auto"/>
                <w:bottom w:val="none" w:sz="0" w:space="0" w:color="auto"/>
                <w:right w:val="none" w:sz="0" w:space="0" w:color="auto"/>
              </w:divBdr>
            </w:div>
          </w:divsChild>
        </w:div>
        <w:div w:id="1866290829">
          <w:marLeft w:val="0"/>
          <w:marRight w:val="0"/>
          <w:marTop w:val="0"/>
          <w:marBottom w:val="0"/>
          <w:divBdr>
            <w:top w:val="none" w:sz="0" w:space="0" w:color="auto"/>
            <w:left w:val="none" w:sz="0" w:space="0" w:color="auto"/>
            <w:bottom w:val="none" w:sz="0" w:space="0" w:color="auto"/>
            <w:right w:val="none" w:sz="0" w:space="0" w:color="auto"/>
          </w:divBdr>
          <w:divsChild>
            <w:div w:id="1350326749">
              <w:marLeft w:val="0"/>
              <w:marRight w:val="0"/>
              <w:marTop w:val="0"/>
              <w:marBottom w:val="0"/>
              <w:divBdr>
                <w:top w:val="none" w:sz="0" w:space="0" w:color="auto"/>
                <w:left w:val="none" w:sz="0" w:space="0" w:color="auto"/>
                <w:bottom w:val="none" w:sz="0" w:space="0" w:color="auto"/>
                <w:right w:val="none" w:sz="0" w:space="0" w:color="auto"/>
              </w:divBdr>
            </w:div>
            <w:div w:id="248512550">
              <w:marLeft w:val="0"/>
              <w:marRight w:val="0"/>
              <w:marTop w:val="0"/>
              <w:marBottom w:val="0"/>
              <w:divBdr>
                <w:top w:val="none" w:sz="0" w:space="0" w:color="auto"/>
                <w:left w:val="none" w:sz="0" w:space="0" w:color="auto"/>
                <w:bottom w:val="none" w:sz="0" w:space="0" w:color="auto"/>
                <w:right w:val="none" w:sz="0" w:space="0" w:color="auto"/>
              </w:divBdr>
            </w:div>
            <w:div w:id="689450879">
              <w:marLeft w:val="0"/>
              <w:marRight w:val="0"/>
              <w:marTop w:val="0"/>
              <w:marBottom w:val="0"/>
              <w:divBdr>
                <w:top w:val="none" w:sz="0" w:space="0" w:color="auto"/>
                <w:left w:val="none" w:sz="0" w:space="0" w:color="auto"/>
                <w:bottom w:val="none" w:sz="0" w:space="0" w:color="auto"/>
                <w:right w:val="none" w:sz="0" w:space="0" w:color="auto"/>
              </w:divBdr>
            </w:div>
            <w:div w:id="556815351">
              <w:marLeft w:val="0"/>
              <w:marRight w:val="0"/>
              <w:marTop w:val="0"/>
              <w:marBottom w:val="0"/>
              <w:divBdr>
                <w:top w:val="none" w:sz="0" w:space="0" w:color="auto"/>
                <w:left w:val="none" w:sz="0" w:space="0" w:color="auto"/>
                <w:bottom w:val="none" w:sz="0" w:space="0" w:color="auto"/>
                <w:right w:val="none" w:sz="0" w:space="0" w:color="auto"/>
              </w:divBdr>
            </w:div>
            <w:div w:id="1310555668">
              <w:marLeft w:val="0"/>
              <w:marRight w:val="0"/>
              <w:marTop w:val="0"/>
              <w:marBottom w:val="0"/>
              <w:divBdr>
                <w:top w:val="none" w:sz="0" w:space="0" w:color="auto"/>
                <w:left w:val="none" w:sz="0" w:space="0" w:color="auto"/>
                <w:bottom w:val="none" w:sz="0" w:space="0" w:color="auto"/>
                <w:right w:val="none" w:sz="0" w:space="0" w:color="auto"/>
              </w:divBdr>
            </w:div>
            <w:div w:id="1987933515">
              <w:marLeft w:val="0"/>
              <w:marRight w:val="0"/>
              <w:marTop w:val="0"/>
              <w:marBottom w:val="0"/>
              <w:divBdr>
                <w:top w:val="none" w:sz="0" w:space="0" w:color="auto"/>
                <w:left w:val="none" w:sz="0" w:space="0" w:color="auto"/>
                <w:bottom w:val="none" w:sz="0" w:space="0" w:color="auto"/>
                <w:right w:val="none" w:sz="0" w:space="0" w:color="auto"/>
              </w:divBdr>
            </w:div>
          </w:divsChild>
        </w:div>
        <w:div w:id="695885924">
          <w:marLeft w:val="0"/>
          <w:marRight w:val="0"/>
          <w:marTop w:val="0"/>
          <w:marBottom w:val="0"/>
          <w:divBdr>
            <w:top w:val="none" w:sz="0" w:space="0" w:color="auto"/>
            <w:left w:val="none" w:sz="0" w:space="0" w:color="auto"/>
            <w:bottom w:val="none" w:sz="0" w:space="0" w:color="auto"/>
            <w:right w:val="none" w:sz="0" w:space="0" w:color="auto"/>
          </w:divBdr>
          <w:divsChild>
            <w:div w:id="304703163">
              <w:marLeft w:val="0"/>
              <w:marRight w:val="0"/>
              <w:marTop w:val="0"/>
              <w:marBottom w:val="0"/>
              <w:divBdr>
                <w:top w:val="none" w:sz="0" w:space="0" w:color="auto"/>
                <w:left w:val="none" w:sz="0" w:space="0" w:color="auto"/>
                <w:bottom w:val="none" w:sz="0" w:space="0" w:color="auto"/>
                <w:right w:val="none" w:sz="0" w:space="0" w:color="auto"/>
              </w:divBdr>
            </w:div>
          </w:divsChild>
        </w:div>
        <w:div w:id="614361105">
          <w:marLeft w:val="0"/>
          <w:marRight w:val="0"/>
          <w:marTop w:val="0"/>
          <w:marBottom w:val="0"/>
          <w:divBdr>
            <w:top w:val="none" w:sz="0" w:space="0" w:color="auto"/>
            <w:left w:val="none" w:sz="0" w:space="0" w:color="auto"/>
            <w:bottom w:val="none" w:sz="0" w:space="0" w:color="auto"/>
            <w:right w:val="none" w:sz="0" w:space="0" w:color="auto"/>
          </w:divBdr>
          <w:divsChild>
            <w:div w:id="1961371628">
              <w:marLeft w:val="0"/>
              <w:marRight w:val="0"/>
              <w:marTop w:val="0"/>
              <w:marBottom w:val="0"/>
              <w:divBdr>
                <w:top w:val="none" w:sz="0" w:space="0" w:color="auto"/>
                <w:left w:val="none" w:sz="0" w:space="0" w:color="auto"/>
                <w:bottom w:val="none" w:sz="0" w:space="0" w:color="auto"/>
                <w:right w:val="none" w:sz="0" w:space="0" w:color="auto"/>
              </w:divBdr>
            </w:div>
          </w:divsChild>
        </w:div>
        <w:div w:id="1240406642">
          <w:marLeft w:val="0"/>
          <w:marRight w:val="0"/>
          <w:marTop w:val="0"/>
          <w:marBottom w:val="0"/>
          <w:divBdr>
            <w:top w:val="none" w:sz="0" w:space="0" w:color="auto"/>
            <w:left w:val="none" w:sz="0" w:space="0" w:color="auto"/>
            <w:bottom w:val="none" w:sz="0" w:space="0" w:color="auto"/>
            <w:right w:val="none" w:sz="0" w:space="0" w:color="auto"/>
          </w:divBdr>
          <w:divsChild>
            <w:div w:id="10225917">
              <w:marLeft w:val="0"/>
              <w:marRight w:val="0"/>
              <w:marTop w:val="0"/>
              <w:marBottom w:val="0"/>
              <w:divBdr>
                <w:top w:val="none" w:sz="0" w:space="0" w:color="auto"/>
                <w:left w:val="none" w:sz="0" w:space="0" w:color="auto"/>
                <w:bottom w:val="none" w:sz="0" w:space="0" w:color="auto"/>
                <w:right w:val="none" w:sz="0" w:space="0" w:color="auto"/>
              </w:divBdr>
            </w:div>
          </w:divsChild>
        </w:div>
        <w:div w:id="1899127923">
          <w:marLeft w:val="0"/>
          <w:marRight w:val="0"/>
          <w:marTop w:val="0"/>
          <w:marBottom w:val="0"/>
          <w:divBdr>
            <w:top w:val="none" w:sz="0" w:space="0" w:color="auto"/>
            <w:left w:val="none" w:sz="0" w:space="0" w:color="auto"/>
            <w:bottom w:val="none" w:sz="0" w:space="0" w:color="auto"/>
            <w:right w:val="none" w:sz="0" w:space="0" w:color="auto"/>
          </w:divBdr>
          <w:divsChild>
            <w:div w:id="119762401">
              <w:marLeft w:val="0"/>
              <w:marRight w:val="0"/>
              <w:marTop w:val="0"/>
              <w:marBottom w:val="0"/>
              <w:divBdr>
                <w:top w:val="none" w:sz="0" w:space="0" w:color="auto"/>
                <w:left w:val="none" w:sz="0" w:space="0" w:color="auto"/>
                <w:bottom w:val="none" w:sz="0" w:space="0" w:color="auto"/>
                <w:right w:val="none" w:sz="0" w:space="0" w:color="auto"/>
              </w:divBdr>
            </w:div>
          </w:divsChild>
        </w:div>
        <w:div w:id="1495681401">
          <w:marLeft w:val="0"/>
          <w:marRight w:val="0"/>
          <w:marTop w:val="0"/>
          <w:marBottom w:val="0"/>
          <w:divBdr>
            <w:top w:val="none" w:sz="0" w:space="0" w:color="auto"/>
            <w:left w:val="none" w:sz="0" w:space="0" w:color="auto"/>
            <w:bottom w:val="none" w:sz="0" w:space="0" w:color="auto"/>
            <w:right w:val="none" w:sz="0" w:space="0" w:color="auto"/>
          </w:divBdr>
          <w:divsChild>
            <w:div w:id="1143817136">
              <w:marLeft w:val="0"/>
              <w:marRight w:val="0"/>
              <w:marTop w:val="0"/>
              <w:marBottom w:val="0"/>
              <w:divBdr>
                <w:top w:val="none" w:sz="0" w:space="0" w:color="auto"/>
                <w:left w:val="none" w:sz="0" w:space="0" w:color="auto"/>
                <w:bottom w:val="none" w:sz="0" w:space="0" w:color="auto"/>
                <w:right w:val="none" w:sz="0" w:space="0" w:color="auto"/>
              </w:divBdr>
            </w:div>
          </w:divsChild>
        </w:div>
        <w:div w:id="33313791">
          <w:marLeft w:val="0"/>
          <w:marRight w:val="0"/>
          <w:marTop w:val="0"/>
          <w:marBottom w:val="0"/>
          <w:divBdr>
            <w:top w:val="none" w:sz="0" w:space="0" w:color="auto"/>
            <w:left w:val="none" w:sz="0" w:space="0" w:color="auto"/>
            <w:bottom w:val="none" w:sz="0" w:space="0" w:color="auto"/>
            <w:right w:val="none" w:sz="0" w:space="0" w:color="auto"/>
          </w:divBdr>
          <w:divsChild>
            <w:div w:id="998657563">
              <w:marLeft w:val="0"/>
              <w:marRight w:val="0"/>
              <w:marTop w:val="0"/>
              <w:marBottom w:val="0"/>
              <w:divBdr>
                <w:top w:val="none" w:sz="0" w:space="0" w:color="auto"/>
                <w:left w:val="none" w:sz="0" w:space="0" w:color="auto"/>
                <w:bottom w:val="none" w:sz="0" w:space="0" w:color="auto"/>
                <w:right w:val="none" w:sz="0" w:space="0" w:color="auto"/>
              </w:divBdr>
            </w:div>
          </w:divsChild>
        </w:div>
        <w:div w:id="382827027">
          <w:marLeft w:val="0"/>
          <w:marRight w:val="0"/>
          <w:marTop w:val="0"/>
          <w:marBottom w:val="0"/>
          <w:divBdr>
            <w:top w:val="none" w:sz="0" w:space="0" w:color="auto"/>
            <w:left w:val="none" w:sz="0" w:space="0" w:color="auto"/>
            <w:bottom w:val="none" w:sz="0" w:space="0" w:color="auto"/>
            <w:right w:val="none" w:sz="0" w:space="0" w:color="auto"/>
          </w:divBdr>
          <w:divsChild>
            <w:div w:id="44183059">
              <w:marLeft w:val="0"/>
              <w:marRight w:val="0"/>
              <w:marTop w:val="0"/>
              <w:marBottom w:val="0"/>
              <w:divBdr>
                <w:top w:val="none" w:sz="0" w:space="0" w:color="auto"/>
                <w:left w:val="none" w:sz="0" w:space="0" w:color="auto"/>
                <w:bottom w:val="none" w:sz="0" w:space="0" w:color="auto"/>
                <w:right w:val="none" w:sz="0" w:space="0" w:color="auto"/>
              </w:divBdr>
            </w:div>
          </w:divsChild>
        </w:div>
        <w:div w:id="844440588">
          <w:marLeft w:val="0"/>
          <w:marRight w:val="0"/>
          <w:marTop w:val="0"/>
          <w:marBottom w:val="0"/>
          <w:divBdr>
            <w:top w:val="none" w:sz="0" w:space="0" w:color="auto"/>
            <w:left w:val="none" w:sz="0" w:space="0" w:color="auto"/>
            <w:bottom w:val="none" w:sz="0" w:space="0" w:color="auto"/>
            <w:right w:val="none" w:sz="0" w:space="0" w:color="auto"/>
          </w:divBdr>
          <w:divsChild>
            <w:div w:id="1527212324">
              <w:marLeft w:val="0"/>
              <w:marRight w:val="0"/>
              <w:marTop w:val="0"/>
              <w:marBottom w:val="0"/>
              <w:divBdr>
                <w:top w:val="none" w:sz="0" w:space="0" w:color="auto"/>
                <w:left w:val="none" w:sz="0" w:space="0" w:color="auto"/>
                <w:bottom w:val="none" w:sz="0" w:space="0" w:color="auto"/>
                <w:right w:val="none" w:sz="0" w:space="0" w:color="auto"/>
              </w:divBdr>
            </w:div>
          </w:divsChild>
        </w:div>
        <w:div w:id="2141721202">
          <w:marLeft w:val="0"/>
          <w:marRight w:val="0"/>
          <w:marTop w:val="0"/>
          <w:marBottom w:val="0"/>
          <w:divBdr>
            <w:top w:val="none" w:sz="0" w:space="0" w:color="auto"/>
            <w:left w:val="none" w:sz="0" w:space="0" w:color="auto"/>
            <w:bottom w:val="none" w:sz="0" w:space="0" w:color="auto"/>
            <w:right w:val="none" w:sz="0" w:space="0" w:color="auto"/>
          </w:divBdr>
          <w:divsChild>
            <w:div w:id="2127504453">
              <w:marLeft w:val="0"/>
              <w:marRight w:val="0"/>
              <w:marTop w:val="0"/>
              <w:marBottom w:val="0"/>
              <w:divBdr>
                <w:top w:val="none" w:sz="0" w:space="0" w:color="auto"/>
                <w:left w:val="none" w:sz="0" w:space="0" w:color="auto"/>
                <w:bottom w:val="none" w:sz="0" w:space="0" w:color="auto"/>
                <w:right w:val="none" w:sz="0" w:space="0" w:color="auto"/>
              </w:divBdr>
            </w:div>
          </w:divsChild>
        </w:div>
        <w:div w:id="751008685">
          <w:marLeft w:val="0"/>
          <w:marRight w:val="0"/>
          <w:marTop w:val="0"/>
          <w:marBottom w:val="0"/>
          <w:divBdr>
            <w:top w:val="none" w:sz="0" w:space="0" w:color="auto"/>
            <w:left w:val="none" w:sz="0" w:space="0" w:color="auto"/>
            <w:bottom w:val="none" w:sz="0" w:space="0" w:color="auto"/>
            <w:right w:val="none" w:sz="0" w:space="0" w:color="auto"/>
          </w:divBdr>
          <w:divsChild>
            <w:div w:id="908882106">
              <w:marLeft w:val="0"/>
              <w:marRight w:val="0"/>
              <w:marTop w:val="0"/>
              <w:marBottom w:val="0"/>
              <w:divBdr>
                <w:top w:val="none" w:sz="0" w:space="0" w:color="auto"/>
                <w:left w:val="none" w:sz="0" w:space="0" w:color="auto"/>
                <w:bottom w:val="none" w:sz="0" w:space="0" w:color="auto"/>
                <w:right w:val="none" w:sz="0" w:space="0" w:color="auto"/>
              </w:divBdr>
            </w:div>
          </w:divsChild>
        </w:div>
        <w:div w:id="1475484200">
          <w:marLeft w:val="0"/>
          <w:marRight w:val="0"/>
          <w:marTop w:val="0"/>
          <w:marBottom w:val="0"/>
          <w:divBdr>
            <w:top w:val="none" w:sz="0" w:space="0" w:color="auto"/>
            <w:left w:val="none" w:sz="0" w:space="0" w:color="auto"/>
            <w:bottom w:val="none" w:sz="0" w:space="0" w:color="auto"/>
            <w:right w:val="none" w:sz="0" w:space="0" w:color="auto"/>
          </w:divBdr>
          <w:divsChild>
            <w:div w:id="1273515456">
              <w:marLeft w:val="0"/>
              <w:marRight w:val="0"/>
              <w:marTop w:val="0"/>
              <w:marBottom w:val="0"/>
              <w:divBdr>
                <w:top w:val="none" w:sz="0" w:space="0" w:color="auto"/>
                <w:left w:val="none" w:sz="0" w:space="0" w:color="auto"/>
                <w:bottom w:val="none" w:sz="0" w:space="0" w:color="auto"/>
                <w:right w:val="none" w:sz="0" w:space="0" w:color="auto"/>
              </w:divBdr>
            </w:div>
          </w:divsChild>
        </w:div>
        <w:div w:id="1095901347">
          <w:marLeft w:val="0"/>
          <w:marRight w:val="0"/>
          <w:marTop w:val="0"/>
          <w:marBottom w:val="0"/>
          <w:divBdr>
            <w:top w:val="none" w:sz="0" w:space="0" w:color="auto"/>
            <w:left w:val="none" w:sz="0" w:space="0" w:color="auto"/>
            <w:bottom w:val="none" w:sz="0" w:space="0" w:color="auto"/>
            <w:right w:val="none" w:sz="0" w:space="0" w:color="auto"/>
          </w:divBdr>
          <w:divsChild>
            <w:div w:id="2108378339">
              <w:marLeft w:val="0"/>
              <w:marRight w:val="0"/>
              <w:marTop w:val="0"/>
              <w:marBottom w:val="0"/>
              <w:divBdr>
                <w:top w:val="none" w:sz="0" w:space="0" w:color="auto"/>
                <w:left w:val="none" w:sz="0" w:space="0" w:color="auto"/>
                <w:bottom w:val="none" w:sz="0" w:space="0" w:color="auto"/>
                <w:right w:val="none" w:sz="0" w:space="0" w:color="auto"/>
              </w:divBdr>
            </w:div>
          </w:divsChild>
        </w:div>
        <w:div w:id="1766535703">
          <w:marLeft w:val="0"/>
          <w:marRight w:val="0"/>
          <w:marTop w:val="0"/>
          <w:marBottom w:val="0"/>
          <w:divBdr>
            <w:top w:val="none" w:sz="0" w:space="0" w:color="auto"/>
            <w:left w:val="none" w:sz="0" w:space="0" w:color="auto"/>
            <w:bottom w:val="none" w:sz="0" w:space="0" w:color="auto"/>
            <w:right w:val="none" w:sz="0" w:space="0" w:color="auto"/>
          </w:divBdr>
          <w:divsChild>
            <w:div w:id="288319341">
              <w:marLeft w:val="0"/>
              <w:marRight w:val="0"/>
              <w:marTop w:val="0"/>
              <w:marBottom w:val="0"/>
              <w:divBdr>
                <w:top w:val="none" w:sz="0" w:space="0" w:color="auto"/>
                <w:left w:val="none" w:sz="0" w:space="0" w:color="auto"/>
                <w:bottom w:val="none" w:sz="0" w:space="0" w:color="auto"/>
                <w:right w:val="none" w:sz="0" w:space="0" w:color="auto"/>
              </w:divBdr>
            </w:div>
          </w:divsChild>
        </w:div>
        <w:div w:id="1112823083">
          <w:marLeft w:val="0"/>
          <w:marRight w:val="0"/>
          <w:marTop w:val="0"/>
          <w:marBottom w:val="0"/>
          <w:divBdr>
            <w:top w:val="none" w:sz="0" w:space="0" w:color="auto"/>
            <w:left w:val="none" w:sz="0" w:space="0" w:color="auto"/>
            <w:bottom w:val="none" w:sz="0" w:space="0" w:color="auto"/>
            <w:right w:val="none" w:sz="0" w:space="0" w:color="auto"/>
          </w:divBdr>
          <w:divsChild>
            <w:div w:id="824012389">
              <w:marLeft w:val="0"/>
              <w:marRight w:val="0"/>
              <w:marTop w:val="0"/>
              <w:marBottom w:val="0"/>
              <w:divBdr>
                <w:top w:val="none" w:sz="0" w:space="0" w:color="auto"/>
                <w:left w:val="none" w:sz="0" w:space="0" w:color="auto"/>
                <w:bottom w:val="none" w:sz="0" w:space="0" w:color="auto"/>
                <w:right w:val="none" w:sz="0" w:space="0" w:color="auto"/>
              </w:divBdr>
            </w:div>
          </w:divsChild>
        </w:div>
        <w:div w:id="1381854773">
          <w:marLeft w:val="0"/>
          <w:marRight w:val="0"/>
          <w:marTop w:val="0"/>
          <w:marBottom w:val="0"/>
          <w:divBdr>
            <w:top w:val="none" w:sz="0" w:space="0" w:color="auto"/>
            <w:left w:val="none" w:sz="0" w:space="0" w:color="auto"/>
            <w:bottom w:val="none" w:sz="0" w:space="0" w:color="auto"/>
            <w:right w:val="none" w:sz="0" w:space="0" w:color="auto"/>
          </w:divBdr>
          <w:divsChild>
            <w:div w:id="1759446729">
              <w:marLeft w:val="0"/>
              <w:marRight w:val="0"/>
              <w:marTop w:val="0"/>
              <w:marBottom w:val="0"/>
              <w:divBdr>
                <w:top w:val="none" w:sz="0" w:space="0" w:color="auto"/>
                <w:left w:val="none" w:sz="0" w:space="0" w:color="auto"/>
                <w:bottom w:val="none" w:sz="0" w:space="0" w:color="auto"/>
                <w:right w:val="none" w:sz="0" w:space="0" w:color="auto"/>
              </w:divBdr>
            </w:div>
          </w:divsChild>
        </w:div>
        <w:div w:id="1684236051">
          <w:marLeft w:val="0"/>
          <w:marRight w:val="0"/>
          <w:marTop w:val="0"/>
          <w:marBottom w:val="0"/>
          <w:divBdr>
            <w:top w:val="none" w:sz="0" w:space="0" w:color="auto"/>
            <w:left w:val="none" w:sz="0" w:space="0" w:color="auto"/>
            <w:bottom w:val="none" w:sz="0" w:space="0" w:color="auto"/>
            <w:right w:val="none" w:sz="0" w:space="0" w:color="auto"/>
          </w:divBdr>
          <w:divsChild>
            <w:div w:id="490608457">
              <w:marLeft w:val="0"/>
              <w:marRight w:val="0"/>
              <w:marTop w:val="0"/>
              <w:marBottom w:val="0"/>
              <w:divBdr>
                <w:top w:val="none" w:sz="0" w:space="0" w:color="auto"/>
                <w:left w:val="none" w:sz="0" w:space="0" w:color="auto"/>
                <w:bottom w:val="none" w:sz="0" w:space="0" w:color="auto"/>
                <w:right w:val="none" w:sz="0" w:space="0" w:color="auto"/>
              </w:divBdr>
            </w:div>
          </w:divsChild>
        </w:div>
        <w:div w:id="1997418277">
          <w:marLeft w:val="0"/>
          <w:marRight w:val="0"/>
          <w:marTop w:val="0"/>
          <w:marBottom w:val="0"/>
          <w:divBdr>
            <w:top w:val="none" w:sz="0" w:space="0" w:color="auto"/>
            <w:left w:val="none" w:sz="0" w:space="0" w:color="auto"/>
            <w:bottom w:val="none" w:sz="0" w:space="0" w:color="auto"/>
            <w:right w:val="none" w:sz="0" w:space="0" w:color="auto"/>
          </w:divBdr>
          <w:divsChild>
            <w:div w:id="1616785831">
              <w:marLeft w:val="0"/>
              <w:marRight w:val="0"/>
              <w:marTop w:val="0"/>
              <w:marBottom w:val="0"/>
              <w:divBdr>
                <w:top w:val="none" w:sz="0" w:space="0" w:color="auto"/>
                <w:left w:val="none" w:sz="0" w:space="0" w:color="auto"/>
                <w:bottom w:val="none" w:sz="0" w:space="0" w:color="auto"/>
                <w:right w:val="none" w:sz="0" w:space="0" w:color="auto"/>
              </w:divBdr>
            </w:div>
          </w:divsChild>
        </w:div>
        <w:div w:id="1548181983">
          <w:marLeft w:val="0"/>
          <w:marRight w:val="0"/>
          <w:marTop w:val="0"/>
          <w:marBottom w:val="0"/>
          <w:divBdr>
            <w:top w:val="none" w:sz="0" w:space="0" w:color="auto"/>
            <w:left w:val="none" w:sz="0" w:space="0" w:color="auto"/>
            <w:bottom w:val="none" w:sz="0" w:space="0" w:color="auto"/>
            <w:right w:val="none" w:sz="0" w:space="0" w:color="auto"/>
          </w:divBdr>
          <w:divsChild>
            <w:div w:id="1018657830">
              <w:marLeft w:val="0"/>
              <w:marRight w:val="0"/>
              <w:marTop w:val="0"/>
              <w:marBottom w:val="0"/>
              <w:divBdr>
                <w:top w:val="none" w:sz="0" w:space="0" w:color="auto"/>
                <w:left w:val="none" w:sz="0" w:space="0" w:color="auto"/>
                <w:bottom w:val="none" w:sz="0" w:space="0" w:color="auto"/>
                <w:right w:val="none" w:sz="0" w:space="0" w:color="auto"/>
              </w:divBdr>
            </w:div>
          </w:divsChild>
        </w:div>
        <w:div w:id="431364770">
          <w:marLeft w:val="0"/>
          <w:marRight w:val="0"/>
          <w:marTop w:val="0"/>
          <w:marBottom w:val="0"/>
          <w:divBdr>
            <w:top w:val="none" w:sz="0" w:space="0" w:color="auto"/>
            <w:left w:val="none" w:sz="0" w:space="0" w:color="auto"/>
            <w:bottom w:val="none" w:sz="0" w:space="0" w:color="auto"/>
            <w:right w:val="none" w:sz="0" w:space="0" w:color="auto"/>
          </w:divBdr>
          <w:divsChild>
            <w:div w:id="1231648830">
              <w:marLeft w:val="0"/>
              <w:marRight w:val="0"/>
              <w:marTop w:val="0"/>
              <w:marBottom w:val="0"/>
              <w:divBdr>
                <w:top w:val="none" w:sz="0" w:space="0" w:color="auto"/>
                <w:left w:val="none" w:sz="0" w:space="0" w:color="auto"/>
                <w:bottom w:val="none" w:sz="0" w:space="0" w:color="auto"/>
                <w:right w:val="none" w:sz="0" w:space="0" w:color="auto"/>
              </w:divBdr>
            </w:div>
          </w:divsChild>
        </w:div>
        <w:div w:id="898709148">
          <w:marLeft w:val="0"/>
          <w:marRight w:val="0"/>
          <w:marTop w:val="0"/>
          <w:marBottom w:val="0"/>
          <w:divBdr>
            <w:top w:val="none" w:sz="0" w:space="0" w:color="auto"/>
            <w:left w:val="none" w:sz="0" w:space="0" w:color="auto"/>
            <w:bottom w:val="none" w:sz="0" w:space="0" w:color="auto"/>
            <w:right w:val="none" w:sz="0" w:space="0" w:color="auto"/>
          </w:divBdr>
          <w:divsChild>
            <w:div w:id="1087774420">
              <w:marLeft w:val="0"/>
              <w:marRight w:val="0"/>
              <w:marTop w:val="0"/>
              <w:marBottom w:val="0"/>
              <w:divBdr>
                <w:top w:val="none" w:sz="0" w:space="0" w:color="auto"/>
                <w:left w:val="none" w:sz="0" w:space="0" w:color="auto"/>
                <w:bottom w:val="none" w:sz="0" w:space="0" w:color="auto"/>
                <w:right w:val="none" w:sz="0" w:space="0" w:color="auto"/>
              </w:divBdr>
            </w:div>
          </w:divsChild>
        </w:div>
        <w:div w:id="1661811462">
          <w:marLeft w:val="0"/>
          <w:marRight w:val="0"/>
          <w:marTop w:val="0"/>
          <w:marBottom w:val="0"/>
          <w:divBdr>
            <w:top w:val="none" w:sz="0" w:space="0" w:color="auto"/>
            <w:left w:val="none" w:sz="0" w:space="0" w:color="auto"/>
            <w:bottom w:val="none" w:sz="0" w:space="0" w:color="auto"/>
            <w:right w:val="none" w:sz="0" w:space="0" w:color="auto"/>
          </w:divBdr>
          <w:divsChild>
            <w:div w:id="533032412">
              <w:marLeft w:val="0"/>
              <w:marRight w:val="0"/>
              <w:marTop w:val="0"/>
              <w:marBottom w:val="0"/>
              <w:divBdr>
                <w:top w:val="none" w:sz="0" w:space="0" w:color="auto"/>
                <w:left w:val="none" w:sz="0" w:space="0" w:color="auto"/>
                <w:bottom w:val="none" w:sz="0" w:space="0" w:color="auto"/>
                <w:right w:val="none" w:sz="0" w:space="0" w:color="auto"/>
              </w:divBdr>
            </w:div>
            <w:div w:id="1018502122">
              <w:marLeft w:val="0"/>
              <w:marRight w:val="0"/>
              <w:marTop w:val="0"/>
              <w:marBottom w:val="0"/>
              <w:divBdr>
                <w:top w:val="none" w:sz="0" w:space="0" w:color="auto"/>
                <w:left w:val="none" w:sz="0" w:space="0" w:color="auto"/>
                <w:bottom w:val="none" w:sz="0" w:space="0" w:color="auto"/>
                <w:right w:val="none" w:sz="0" w:space="0" w:color="auto"/>
              </w:divBdr>
            </w:div>
          </w:divsChild>
        </w:div>
        <w:div w:id="1315334357">
          <w:marLeft w:val="0"/>
          <w:marRight w:val="0"/>
          <w:marTop w:val="0"/>
          <w:marBottom w:val="0"/>
          <w:divBdr>
            <w:top w:val="none" w:sz="0" w:space="0" w:color="auto"/>
            <w:left w:val="none" w:sz="0" w:space="0" w:color="auto"/>
            <w:bottom w:val="none" w:sz="0" w:space="0" w:color="auto"/>
            <w:right w:val="none" w:sz="0" w:space="0" w:color="auto"/>
          </w:divBdr>
          <w:divsChild>
            <w:div w:id="1731224441">
              <w:marLeft w:val="0"/>
              <w:marRight w:val="0"/>
              <w:marTop w:val="0"/>
              <w:marBottom w:val="0"/>
              <w:divBdr>
                <w:top w:val="none" w:sz="0" w:space="0" w:color="auto"/>
                <w:left w:val="none" w:sz="0" w:space="0" w:color="auto"/>
                <w:bottom w:val="none" w:sz="0" w:space="0" w:color="auto"/>
                <w:right w:val="none" w:sz="0" w:space="0" w:color="auto"/>
              </w:divBdr>
            </w:div>
          </w:divsChild>
        </w:div>
        <w:div w:id="370569117">
          <w:marLeft w:val="0"/>
          <w:marRight w:val="0"/>
          <w:marTop w:val="0"/>
          <w:marBottom w:val="0"/>
          <w:divBdr>
            <w:top w:val="none" w:sz="0" w:space="0" w:color="auto"/>
            <w:left w:val="none" w:sz="0" w:space="0" w:color="auto"/>
            <w:bottom w:val="none" w:sz="0" w:space="0" w:color="auto"/>
            <w:right w:val="none" w:sz="0" w:space="0" w:color="auto"/>
          </w:divBdr>
          <w:divsChild>
            <w:div w:id="1837839107">
              <w:marLeft w:val="0"/>
              <w:marRight w:val="0"/>
              <w:marTop w:val="0"/>
              <w:marBottom w:val="0"/>
              <w:divBdr>
                <w:top w:val="none" w:sz="0" w:space="0" w:color="auto"/>
                <w:left w:val="none" w:sz="0" w:space="0" w:color="auto"/>
                <w:bottom w:val="none" w:sz="0" w:space="0" w:color="auto"/>
                <w:right w:val="none" w:sz="0" w:space="0" w:color="auto"/>
              </w:divBdr>
            </w:div>
          </w:divsChild>
        </w:div>
        <w:div w:id="1955285843">
          <w:marLeft w:val="0"/>
          <w:marRight w:val="0"/>
          <w:marTop w:val="0"/>
          <w:marBottom w:val="0"/>
          <w:divBdr>
            <w:top w:val="none" w:sz="0" w:space="0" w:color="auto"/>
            <w:left w:val="none" w:sz="0" w:space="0" w:color="auto"/>
            <w:bottom w:val="none" w:sz="0" w:space="0" w:color="auto"/>
            <w:right w:val="none" w:sz="0" w:space="0" w:color="auto"/>
          </w:divBdr>
          <w:divsChild>
            <w:div w:id="1929846775">
              <w:marLeft w:val="0"/>
              <w:marRight w:val="0"/>
              <w:marTop w:val="0"/>
              <w:marBottom w:val="0"/>
              <w:divBdr>
                <w:top w:val="none" w:sz="0" w:space="0" w:color="auto"/>
                <w:left w:val="none" w:sz="0" w:space="0" w:color="auto"/>
                <w:bottom w:val="none" w:sz="0" w:space="0" w:color="auto"/>
                <w:right w:val="none" w:sz="0" w:space="0" w:color="auto"/>
              </w:divBdr>
            </w:div>
            <w:div w:id="1795826577">
              <w:marLeft w:val="0"/>
              <w:marRight w:val="0"/>
              <w:marTop w:val="0"/>
              <w:marBottom w:val="0"/>
              <w:divBdr>
                <w:top w:val="none" w:sz="0" w:space="0" w:color="auto"/>
                <w:left w:val="none" w:sz="0" w:space="0" w:color="auto"/>
                <w:bottom w:val="none" w:sz="0" w:space="0" w:color="auto"/>
                <w:right w:val="none" w:sz="0" w:space="0" w:color="auto"/>
              </w:divBdr>
            </w:div>
          </w:divsChild>
        </w:div>
        <w:div w:id="585110921">
          <w:marLeft w:val="0"/>
          <w:marRight w:val="0"/>
          <w:marTop w:val="0"/>
          <w:marBottom w:val="0"/>
          <w:divBdr>
            <w:top w:val="none" w:sz="0" w:space="0" w:color="auto"/>
            <w:left w:val="none" w:sz="0" w:space="0" w:color="auto"/>
            <w:bottom w:val="none" w:sz="0" w:space="0" w:color="auto"/>
            <w:right w:val="none" w:sz="0" w:space="0" w:color="auto"/>
          </w:divBdr>
          <w:divsChild>
            <w:div w:id="1077826453">
              <w:marLeft w:val="0"/>
              <w:marRight w:val="0"/>
              <w:marTop w:val="0"/>
              <w:marBottom w:val="0"/>
              <w:divBdr>
                <w:top w:val="none" w:sz="0" w:space="0" w:color="auto"/>
                <w:left w:val="none" w:sz="0" w:space="0" w:color="auto"/>
                <w:bottom w:val="none" w:sz="0" w:space="0" w:color="auto"/>
                <w:right w:val="none" w:sz="0" w:space="0" w:color="auto"/>
              </w:divBdr>
            </w:div>
          </w:divsChild>
        </w:div>
        <w:div w:id="708148361">
          <w:marLeft w:val="0"/>
          <w:marRight w:val="0"/>
          <w:marTop w:val="0"/>
          <w:marBottom w:val="0"/>
          <w:divBdr>
            <w:top w:val="none" w:sz="0" w:space="0" w:color="auto"/>
            <w:left w:val="none" w:sz="0" w:space="0" w:color="auto"/>
            <w:bottom w:val="none" w:sz="0" w:space="0" w:color="auto"/>
            <w:right w:val="none" w:sz="0" w:space="0" w:color="auto"/>
          </w:divBdr>
          <w:divsChild>
            <w:div w:id="943654113">
              <w:marLeft w:val="0"/>
              <w:marRight w:val="0"/>
              <w:marTop w:val="0"/>
              <w:marBottom w:val="0"/>
              <w:divBdr>
                <w:top w:val="none" w:sz="0" w:space="0" w:color="auto"/>
                <w:left w:val="none" w:sz="0" w:space="0" w:color="auto"/>
                <w:bottom w:val="none" w:sz="0" w:space="0" w:color="auto"/>
                <w:right w:val="none" w:sz="0" w:space="0" w:color="auto"/>
              </w:divBdr>
            </w:div>
          </w:divsChild>
        </w:div>
        <w:div w:id="809830715">
          <w:marLeft w:val="0"/>
          <w:marRight w:val="0"/>
          <w:marTop w:val="0"/>
          <w:marBottom w:val="0"/>
          <w:divBdr>
            <w:top w:val="none" w:sz="0" w:space="0" w:color="auto"/>
            <w:left w:val="none" w:sz="0" w:space="0" w:color="auto"/>
            <w:bottom w:val="none" w:sz="0" w:space="0" w:color="auto"/>
            <w:right w:val="none" w:sz="0" w:space="0" w:color="auto"/>
          </w:divBdr>
          <w:divsChild>
            <w:div w:id="1036855550">
              <w:marLeft w:val="0"/>
              <w:marRight w:val="0"/>
              <w:marTop w:val="0"/>
              <w:marBottom w:val="0"/>
              <w:divBdr>
                <w:top w:val="none" w:sz="0" w:space="0" w:color="auto"/>
                <w:left w:val="none" w:sz="0" w:space="0" w:color="auto"/>
                <w:bottom w:val="none" w:sz="0" w:space="0" w:color="auto"/>
                <w:right w:val="none" w:sz="0" w:space="0" w:color="auto"/>
              </w:divBdr>
            </w:div>
          </w:divsChild>
        </w:div>
        <w:div w:id="243536253">
          <w:marLeft w:val="0"/>
          <w:marRight w:val="0"/>
          <w:marTop w:val="0"/>
          <w:marBottom w:val="0"/>
          <w:divBdr>
            <w:top w:val="none" w:sz="0" w:space="0" w:color="auto"/>
            <w:left w:val="none" w:sz="0" w:space="0" w:color="auto"/>
            <w:bottom w:val="none" w:sz="0" w:space="0" w:color="auto"/>
            <w:right w:val="none" w:sz="0" w:space="0" w:color="auto"/>
          </w:divBdr>
          <w:divsChild>
            <w:div w:id="420219264">
              <w:marLeft w:val="0"/>
              <w:marRight w:val="0"/>
              <w:marTop w:val="0"/>
              <w:marBottom w:val="0"/>
              <w:divBdr>
                <w:top w:val="none" w:sz="0" w:space="0" w:color="auto"/>
                <w:left w:val="none" w:sz="0" w:space="0" w:color="auto"/>
                <w:bottom w:val="none" w:sz="0" w:space="0" w:color="auto"/>
                <w:right w:val="none" w:sz="0" w:space="0" w:color="auto"/>
              </w:divBdr>
            </w:div>
            <w:div w:id="1976136042">
              <w:marLeft w:val="0"/>
              <w:marRight w:val="0"/>
              <w:marTop w:val="0"/>
              <w:marBottom w:val="0"/>
              <w:divBdr>
                <w:top w:val="none" w:sz="0" w:space="0" w:color="auto"/>
                <w:left w:val="none" w:sz="0" w:space="0" w:color="auto"/>
                <w:bottom w:val="none" w:sz="0" w:space="0" w:color="auto"/>
                <w:right w:val="none" w:sz="0" w:space="0" w:color="auto"/>
              </w:divBdr>
            </w:div>
          </w:divsChild>
        </w:div>
        <w:div w:id="1831944154">
          <w:marLeft w:val="0"/>
          <w:marRight w:val="0"/>
          <w:marTop w:val="0"/>
          <w:marBottom w:val="0"/>
          <w:divBdr>
            <w:top w:val="none" w:sz="0" w:space="0" w:color="auto"/>
            <w:left w:val="none" w:sz="0" w:space="0" w:color="auto"/>
            <w:bottom w:val="none" w:sz="0" w:space="0" w:color="auto"/>
            <w:right w:val="none" w:sz="0" w:space="0" w:color="auto"/>
          </w:divBdr>
          <w:divsChild>
            <w:div w:id="2095009850">
              <w:marLeft w:val="0"/>
              <w:marRight w:val="0"/>
              <w:marTop w:val="0"/>
              <w:marBottom w:val="0"/>
              <w:divBdr>
                <w:top w:val="none" w:sz="0" w:space="0" w:color="auto"/>
                <w:left w:val="none" w:sz="0" w:space="0" w:color="auto"/>
                <w:bottom w:val="none" w:sz="0" w:space="0" w:color="auto"/>
                <w:right w:val="none" w:sz="0" w:space="0" w:color="auto"/>
              </w:divBdr>
            </w:div>
          </w:divsChild>
        </w:div>
        <w:div w:id="1329988667">
          <w:marLeft w:val="0"/>
          <w:marRight w:val="0"/>
          <w:marTop w:val="0"/>
          <w:marBottom w:val="0"/>
          <w:divBdr>
            <w:top w:val="none" w:sz="0" w:space="0" w:color="auto"/>
            <w:left w:val="none" w:sz="0" w:space="0" w:color="auto"/>
            <w:bottom w:val="none" w:sz="0" w:space="0" w:color="auto"/>
            <w:right w:val="none" w:sz="0" w:space="0" w:color="auto"/>
          </w:divBdr>
          <w:divsChild>
            <w:div w:id="803815073">
              <w:marLeft w:val="0"/>
              <w:marRight w:val="0"/>
              <w:marTop w:val="0"/>
              <w:marBottom w:val="0"/>
              <w:divBdr>
                <w:top w:val="none" w:sz="0" w:space="0" w:color="auto"/>
                <w:left w:val="none" w:sz="0" w:space="0" w:color="auto"/>
                <w:bottom w:val="none" w:sz="0" w:space="0" w:color="auto"/>
                <w:right w:val="none" w:sz="0" w:space="0" w:color="auto"/>
              </w:divBdr>
            </w:div>
          </w:divsChild>
        </w:div>
        <w:div w:id="1788769304">
          <w:marLeft w:val="0"/>
          <w:marRight w:val="0"/>
          <w:marTop w:val="0"/>
          <w:marBottom w:val="0"/>
          <w:divBdr>
            <w:top w:val="none" w:sz="0" w:space="0" w:color="auto"/>
            <w:left w:val="none" w:sz="0" w:space="0" w:color="auto"/>
            <w:bottom w:val="none" w:sz="0" w:space="0" w:color="auto"/>
            <w:right w:val="none" w:sz="0" w:space="0" w:color="auto"/>
          </w:divBdr>
          <w:divsChild>
            <w:div w:id="1211070458">
              <w:marLeft w:val="0"/>
              <w:marRight w:val="0"/>
              <w:marTop w:val="0"/>
              <w:marBottom w:val="0"/>
              <w:divBdr>
                <w:top w:val="none" w:sz="0" w:space="0" w:color="auto"/>
                <w:left w:val="none" w:sz="0" w:space="0" w:color="auto"/>
                <w:bottom w:val="none" w:sz="0" w:space="0" w:color="auto"/>
                <w:right w:val="none" w:sz="0" w:space="0" w:color="auto"/>
              </w:divBdr>
            </w:div>
          </w:divsChild>
        </w:div>
        <w:div w:id="1603222505">
          <w:marLeft w:val="0"/>
          <w:marRight w:val="0"/>
          <w:marTop w:val="0"/>
          <w:marBottom w:val="0"/>
          <w:divBdr>
            <w:top w:val="none" w:sz="0" w:space="0" w:color="auto"/>
            <w:left w:val="none" w:sz="0" w:space="0" w:color="auto"/>
            <w:bottom w:val="none" w:sz="0" w:space="0" w:color="auto"/>
            <w:right w:val="none" w:sz="0" w:space="0" w:color="auto"/>
          </w:divBdr>
          <w:divsChild>
            <w:div w:id="1816875469">
              <w:marLeft w:val="0"/>
              <w:marRight w:val="0"/>
              <w:marTop w:val="0"/>
              <w:marBottom w:val="0"/>
              <w:divBdr>
                <w:top w:val="none" w:sz="0" w:space="0" w:color="auto"/>
                <w:left w:val="none" w:sz="0" w:space="0" w:color="auto"/>
                <w:bottom w:val="none" w:sz="0" w:space="0" w:color="auto"/>
                <w:right w:val="none" w:sz="0" w:space="0" w:color="auto"/>
              </w:divBdr>
            </w:div>
            <w:div w:id="980421734">
              <w:marLeft w:val="0"/>
              <w:marRight w:val="0"/>
              <w:marTop w:val="0"/>
              <w:marBottom w:val="0"/>
              <w:divBdr>
                <w:top w:val="none" w:sz="0" w:space="0" w:color="auto"/>
                <w:left w:val="none" w:sz="0" w:space="0" w:color="auto"/>
                <w:bottom w:val="none" w:sz="0" w:space="0" w:color="auto"/>
                <w:right w:val="none" w:sz="0" w:space="0" w:color="auto"/>
              </w:divBdr>
            </w:div>
            <w:div w:id="878593486">
              <w:marLeft w:val="0"/>
              <w:marRight w:val="0"/>
              <w:marTop w:val="0"/>
              <w:marBottom w:val="0"/>
              <w:divBdr>
                <w:top w:val="none" w:sz="0" w:space="0" w:color="auto"/>
                <w:left w:val="none" w:sz="0" w:space="0" w:color="auto"/>
                <w:bottom w:val="none" w:sz="0" w:space="0" w:color="auto"/>
                <w:right w:val="none" w:sz="0" w:space="0" w:color="auto"/>
              </w:divBdr>
            </w:div>
            <w:div w:id="48772999">
              <w:marLeft w:val="0"/>
              <w:marRight w:val="0"/>
              <w:marTop w:val="0"/>
              <w:marBottom w:val="0"/>
              <w:divBdr>
                <w:top w:val="none" w:sz="0" w:space="0" w:color="auto"/>
                <w:left w:val="none" w:sz="0" w:space="0" w:color="auto"/>
                <w:bottom w:val="none" w:sz="0" w:space="0" w:color="auto"/>
                <w:right w:val="none" w:sz="0" w:space="0" w:color="auto"/>
              </w:divBdr>
            </w:div>
            <w:div w:id="1336567996">
              <w:marLeft w:val="0"/>
              <w:marRight w:val="0"/>
              <w:marTop w:val="0"/>
              <w:marBottom w:val="0"/>
              <w:divBdr>
                <w:top w:val="none" w:sz="0" w:space="0" w:color="auto"/>
                <w:left w:val="none" w:sz="0" w:space="0" w:color="auto"/>
                <w:bottom w:val="none" w:sz="0" w:space="0" w:color="auto"/>
                <w:right w:val="none" w:sz="0" w:space="0" w:color="auto"/>
              </w:divBdr>
            </w:div>
            <w:div w:id="376972069">
              <w:marLeft w:val="0"/>
              <w:marRight w:val="0"/>
              <w:marTop w:val="0"/>
              <w:marBottom w:val="0"/>
              <w:divBdr>
                <w:top w:val="none" w:sz="0" w:space="0" w:color="auto"/>
                <w:left w:val="none" w:sz="0" w:space="0" w:color="auto"/>
                <w:bottom w:val="none" w:sz="0" w:space="0" w:color="auto"/>
                <w:right w:val="none" w:sz="0" w:space="0" w:color="auto"/>
              </w:divBdr>
            </w:div>
            <w:div w:id="1308582966">
              <w:marLeft w:val="0"/>
              <w:marRight w:val="0"/>
              <w:marTop w:val="0"/>
              <w:marBottom w:val="0"/>
              <w:divBdr>
                <w:top w:val="none" w:sz="0" w:space="0" w:color="auto"/>
                <w:left w:val="none" w:sz="0" w:space="0" w:color="auto"/>
                <w:bottom w:val="none" w:sz="0" w:space="0" w:color="auto"/>
                <w:right w:val="none" w:sz="0" w:space="0" w:color="auto"/>
              </w:divBdr>
            </w:div>
            <w:div w:id="345443504">
              <w:marLeft w:val="0"/>
              <w:marRight w:val="0"/>
              <w:marTop w:val="0"/>
              <w:marBottom w:val="0"/>
              <w:divBdr>
                <w:top w:val="none" w:sz="0" w:space="0" w:color="auto"/>
                <w:left w:val="none" w:sz="0" w:space="0" w:color="auto"/>
                <w:bottom w:val="none" w:sz="0" w:space="0" w:color="auto"/>
                <w:right w:val="none" w:sz="0" w:space="0" w:color="auto"/>
              </w:divBdr>
            </w:div>
            <w:div w:id="954561683">
              <w:marLeft w:val="0"/>
              <w:marRight w:val="0"/>
              <w:marTop w:val="0"/>
              <w:marBottom w:val="0"/>
              <w:divBdr>
                <w:top w:val="none" w:sz="0" w:space="0" w:color="auto"/>
                <w:left w:val="none" w:sz="0" w:space="0" w:color="auto"/>
                <w:bottom w:val="none" w:sz="0" w:space="0" w:color="auto"/>
                <w:right w:val="none" w:sz="0" w:space="0" w:color="auto"/>
              </w:divBdr>
            </w:div>
            <w:div w:id="1749107033">
              <w:marLeft w:val="0"/>
              <w:marRight w:val="0"/>
              <w:marTop w:val="0"/>
              <w:marBottom w:val="0"/>
              <w:divBdr>
                <w:top w:val="none" w:sz="0" w:space="0" w:color="auto"/>
                <w:left w:val="none" w:sz="0" w:space="0" w:color="auto"/>
                <w:bottom w:val="none" w:sz="0" w:space="0" w:color="auto"/>
                <w:right w:val="none" w:sz="0" w:space="0" w:color="auto"/>
              </w:divBdr>
            </w:div>
            <w:div w:id="389619691">
              <w:marLeft w:val="0"/>
              <w:marRight w:val="0"/>
              <w:marTop w:val="0"/>
              <w:marBottom w:val="0"/>
              <w:divBdr>
                <w:top w:val="none" w:sz="0" w:space="0" w:color="auto"/>
                <w:left w:val="none" w:sz="0" w:space="0" w:color="auto"/>
                <w:bottom w:val="none" w:sz="0" w:space="0" w:color="auto"/>
                <w:right w:val="none" w:sz="0" w:space="0" w:color="auto"/>
              </w:divBdr>
            </w:div>
            <w:div w:id="300573409">
              <w:marLeft w:val="0"/>
              <w:marRight w:val="0"/>
              <w:marTop w:val="0"/>
              <w:marBottom w:val="0"/>
              <w:divBdr>
                <w:top w:val="none" w:sz="0" w:space="0" w:color="auto"/>
                <w:left w:val="none" w:sz="0" w:space="0" w:color="auto"/>
                <w:bottom w:val="none" w:sz="0" w:space="0" w:color="auto"/>
                <w:right w:val="none" w:sz="0" w:space="0" w:color="auto"/>
              </w:divBdr>
            </w:div>
            <w:div w:id="2140368957">
              <w:marLeft w:val="0"/>
              <w:marRight w:val="0"/>
              <w:marTop w:val="0"/>
              <w:marBottom w:val="0"/>
              <w:divBdr>
                <w:top w:val="none" w:sz="0" w:space="0" w:color="auto"/>
                <w:left w:val="none" w:sz="0" w:space="0" w:color="auto"/>
                <w:bottom w:val="none" w:sz="0" w:space="0" w:color="auto"/>
                <w:right w:val="none" w:sz="0" w:space="0" w:color="auto"/>
              </w:divBdr>
            </w:div>
            <w:div w:id="41054471">
              <w:marLeft w:val="0"/>
              <w:marRight w:val="0"/>
              <w:marTop w:val="0"/>
              <w:marBottom w:val="0"/>
              <w:divBdr>
                <w:top w:val="none" w:sz="0" w:space="0" w:color="auto"/>
                <w:left w:val="none" w:sz="0" w:space="0" w:color="auto"/>
                <w:bottom w:val="none" w:sz="0" w:space="0" w:color="auto"/>
                <w:right w:val="none" w:sz="0" w:space="0" w:color="auto"/>
              </w:divBdr>
            </w:div>
            <w:div w:id="1054156912">
              <w:marLeft w:val="0"/>
              <w:marRight w:val="0"/>
              <w:marTop w:val="0"/>
              <w:marBottom w:val="0"/>
              <w:divBdr>
                <w:top w:val="none" w:sz="0" w:space="0" w:color="auto"/>
                <w:left w:val="none" w:sz="0" w:space="0" w:color="auto"/>
                <w:bottom w:val="none" w:sz="0" w:space="0" w:color="auto"/>
                <w:right w:val="none" w:sz="0" w:space="0" w:color="auto"/>
              </w:divBdr>
            </w:div>
            <w:div w:id="1475567192">
              <w:marLeft w:val="0"/>
              <w:marRight w:val="0"/>
              <w:marTop w:val="0"/>
              <w:marBottom w:val="0"/>
              <w:divBdr>
                <w:top w:val="none" w:sz="0" w:space="0" w:color="auto"/>
                <w:left w:val="none" w:sz="0" w:space="0" w:color="auto"/>
                <w:bottom w:val="none" w:sz="0" w:space="0" w:color="auto"/>
                <w:right w:val="none" w:sz="0" w:space="0" w:color="auto"/>
              </w:divBdr>
            </w:div>
            <w:div w:id="1793131586">
              <w:marLeft w:val="0"/>
              <w:marRight w:val="0"/>
              <w:marTop w:val="0"/>
              <w:marBottom w:val="0"/>
              <w:divBdr>
                <w:top w:val="none" w:sz="0" w:space="0" w:color="auto"/>
                <w:left w:val="none" w:sz="0" w:space="0" w:color="auto"/>
                <w:bottom w:val="none" w:sz="0" w:space="0" w:color="auto"/>
                <w:right w:val="none" w:sz="0" w:space="0" w:color="auto"/>
              </w:divBdr>
            </w:div>
            <w:div w:id="1683237667">
              <w:marLeft w:val="0"/>
              <w:marRight w:val="0"/>
              <w:marTop w:val="0"/>
              <w:marBottom w:val="0"/>
              <w:divBdr>
                <w:top w:val="none" w:sz="0" w:space="0" w:color="auto"/>
                <w:left w:val="none" w:sz="0" w:space="0" w:color="auto"/>
                <w:bottom w:val="none" w:sz="0" w:space="0" w:color="auto"/>
                <w:right w:val="none" w:sz="0" w:space="0" w:color="auto"/>
              </w:divBdr>
            </w:div>
          </w:divsChild>
        </w:div>
        <w:div w:id="1648049505">
          <w:marLeft w:val="0"/>
          <w:marRight w:val="0"/>
          <w:marTop w:val="0"/>
          <w:marBottom w:val="0"/>
          <w:divBdr>
            <w:top w:val="none" w:sz="0" w:space="0" w:color="auto"/>
            <w:left w:val="none" w:sz="0" w:space="0" w:color="auto"/>
            <w:bottom w:val="none" w:sz="0" w:space="0" w:color="auto"/>
            <w:right w:val="none" w:sz="0" w:space="0" w:color="auto"/>
          </w:divBdr>
          <w:divsChild>
            <w:div w:id="1671517683">
              <w:marLeft w:val="0"/>
              <w:marRight w:val="0"/>
              <w:marTop w:val="0"/>
              <w:marBottom w:val="0"/>
              <w:divBdr>
                <w:top w:val="none" w:sz="0" w:space="0" w:color="auto"/>
                <w:left w:val="none" w:sz="0" w:space="0" w:color="auto"/>
                <w:bottom w:val="none" w:sz="0" w:space="0" w:color="auto"/>
                <w:right w:val="none" w:sz="0" w:space="0" w:color="auto"/>
              </w:divBdr>
            </w:div>
          </w:divsChild>
        </w:div>
        <w:div w:id="1191185030">
          <w:marLeft w:val="0"/>
          <w:marRight w:val="0"/>
          <w:marTop w:val="0"/>
          <w:marBottom w:val="0"/>
          <w:divBdr>
            <w:top w:val="none" w:sz="0" w:space="0" w:color="auto"/>
            <w:left w:val="none" w:sz="0" w:space="0" w:color="auto"/>
            <w:bottom w:val="none" w:sz="0" w:space="0" w:color="auto"/>
            <w:right w:val="none" w:sz="0" w:space="0" w:color="auto"/>
          </w:divBdr>
          <w:divsChild>
            <w:div w:id="1124274663">
              <w:marLeft w:val="0"/>
              <w:marRight w:val="0"/>
              <w:marTop w:val="0"/>
              <w:marBottom w:val="0"/>
              <w:divBdr>
                <w:top w:val="none" w:sz="0" w:space="0" w:color="auto"/>
                <w:left w:val="none" w:sz="0" w:space="0" w:color="auto"/>
                <w:bottom w:val="none" w:sz="0" w:space="0" w:color="auto"/>
                <w:right w:val="none" w:sz="0" w:space="0" w:color="auto"/>
              </w:divBdr>
            </w:div>
          </w:divsChild>
        </w:div>
        <w:div w:id="1079326701">
          <w:marLeft w:val="0"/>
          <w:marRight w:val="0"/>
          <w:marTop w:val="0"/>
          <w:marBottom w:val="0"/>
          <w:divBdr>
            <w:top w:val="none" w:sz="0" w:space="0" w:color="auto"/>
            <w:left w:val="none" w:sz="0" w:space="0" w:color="auto"/>
            <w:bottom w:val="none" w:sz="0" w:space="0" w:color="auto"/>
            <w:right w:val="none" w:sz="0" w:space="0" w:color="auto"/>
          </w:divBdr>
          <w:divsChild>
            <w:div w:id="1315063753">
              <w:marLeft w:val="0"/>
              <w:marRight w:val="0"/>
              <w:marTop w:val="0"/>
              <w:marBottom w:val="0"/>
              <w:divBdr>
                <w:top w:val="none" w:sz="0" w:space="0" w:color="auto"/>
                <w:left w:val="none" w:sz="0" w:space="0" w:color="auto"/>
                <w:bottom w:val="none" w:sz="0" w:space="0" w:color="auto"/>
                <w:right w:val="none" w:sz="0" w:space="0" w:color="auto"/>
              </w:divBdr>
            </w:div>
            <w:div w:id="104539853">
              <w:marLeft w:val="0"/>
              <w:marRight w:val="0"/>
              <w:marTop w:val="0"/>
              <w:marBottom w:val="0"/>
              <w:divBdr>
                <w:top w:val="none" w:sz="0" w:space="0" w:color="auto"/>
                <w:left w:val="none" w:sz="0" w:space="0" w:color="auto"/>
                <w:bottom w:val="none" w:sz="0" w:space="0" w:color="auto"/>
                <w:right w:val="none" w:sz="0" w:space="0" w:color="auto"/>
              </w:divBdr>
            </w:div>
            <w:div w:id="213666118">
              <w:marLeft w:val="0"/>
              <w:marRight w:val="0"/>
              <w:marTop w:val="0"/>
              <w:marBottom w:val="0"/>
              <w:divBdr>
                <w:top w:val="none" w:sz="0" w:space="0" w:color="auto"/>
                <w:left w:val="none" w:sz="0" w:space="0" w:color="auto"/>
                <w:bottom w:val="none" w:sz="0" w:space="0" w:color="auto"/>
                <w:right w:val="none" w:sz="0" w:space="0" w:color="auto"/>
              </w:divBdr>
            </w:div>
            <w:div w:id="593439910">
              <w:marLeft w:val="0"/>
              <w:marRight w:val="0"/>
              <w:marTop w:val="0"/>
              <w:marBottom w:val="0"/>
              <w:divBdr>
                <w:top w:val="none" w:sz="0" w:space="0" w:color="auto"/>
                <w:left w:val="none" w:sz="0" w:space="0" w:color="auto"/>
                <w:bottom w:val="none" w:sz="0" w:space="0" w:color="auto"/>
                <w:right w:val="none" w:sz="0" w:space="0" w:color="auto"/>
              </w:divBdr>
            </w:div>
            <w:div w:id="1814714129">
              <w:marLeft w:val="0"/>
              <w:marRight w:val="0"/>
              <w:marTop w:val="0"/>
              <w:marBottom w:val="0"/>
              <w:divBdr>
                <w:top w:val="none" w:sz="0" w:space="0" w:color="auto"/>
                <w:left w:val="none" w:sz="0" w:space="0" w:color="auto"/>
                <w:bottom w:val="none" w:sz="0" w:space="0" w:color="auto"/>
                <w:right w:val="none" w:sz="0" w:space="0" w:color="auto"/>
              </w:divBdr>
            </w:div>
            <w:div w:id="12499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5024">
      <w:bodyDiv w:val="1"/>
      <w:marLeft w:val="0"/>
      <w:marRight w:val="0"/>
      <w:marTop w:val="0"/>
      <w:marBottom w:val="0"/>
      <w:divBdr>
        <w:top w:val="none" w:sz="0" w:space="0" w:color="auto"/>
        <w:left w:val="none" w:sz="0" w:space="0" w:color="auto"/>
        <w:bottom w:val="none" w:sz="0" w:space="0" w:color="auto"/>
        <w:right w:val="none" w:sz="0" w:space="0" w:color="auto"/>
      </w:divBdr>
    </w:div>
    <w:div w:id="938945539">
      <w:bodyDiv w:val="1"/>
      <w:marLeft w:val="0"/>
      <w:marRight w:val="0"/>
      <w:marTop w:val="0"/>
      <w:marBottom w:val="0"/>
      <w:divBdr>
        <w:top w:val="none" w:sz="0" w:space="0" w:color="auto"/>
        <w:left w:val="none" w:sz="0" w:space="0" w:color="auto"/>
        <w:bottom w:val="none" w:sz="0" w:space="0" w:color="auto"/>
        <w:right w:val="none" w:sz="0" w:space="0" w:color="auto"/>
      </w:divBdr>
      <w:divsChild>
        <w:div w:id="1786920956">
          <w:marLeft w:val="0"/>
          <w:marRight w:val="0"/>
          <w:marTop w:val="0"/>
          <w:marBottom w:val="0"/>
          <w:divBdr>
            <w:top w:val="none" w:sz="0" w:space="0" w:color="auto"/>
            <w:left w:val="none" w:sz="0" w:space="0" w:color="auto"/>
            <w:bottom w:val="none" w:sz="0" w:space="0" w:color="auto"/>
            <w:right w:val="none" w:sz="0" w:space="0" w:color="auto"/>
          </w:divBdr>
        </w:div>
        <w:div w:id="911357873">
          <w:marLeft w:val="0"/>
          <w:marRight w:val="0"/>
          <w:marTop w:val="0"/>
          <w:marBottom w:val="0"/>
          <w:divBdr>
            <w:top w:val="none" w:sz="0" w:space="0" w:color="auto"/>
            <w:left w:val="none" w:sz="0" w:space="0" w:color="auto"/>
            <w:bottom w:val="none" w:sz="0" w:space="0" w:color="auto"/>
            <w:right w:val="none" w:sz="0" w:space="0" w:color="auto"/>
          </w:divBdr>
        </w:div>
        <w:div w:id="352389090">
          <w:marLeft w:val="0"/>
          <w:marRight w:val="0"/>
          <w:marTop w:val="0"/>
          <w:marBottom w:val="0"/>
          <w:divBdr>
            <w:top w:val="none" w:sz="0" w:space="0" w:color="auto"/>
            <w:left w:val="none" w:sz="0" w:space="0" w:color="auto"/>
            <w:bottom w:val="none" w:sz="0" w:space="0" w:color="auto"/>
            <w:right w:val="none" w:sz="0" w:space="0" w:color="auto"/>
          </w:divBdr>
        </w:div>
        <w:div w:id="4867746">
          <w:marLeft w:val="0"/>
          <w:marRight w:val="0"/>
          <w:marTop w:val="0"/>
          <w:marBottom w:val="0"/>
          <w:divBdr>
            <w:top w:val="none" w:sz="0" w:space="0" w:color="auto"/>
            <w:left w:val="none" w:sz="0" w:space="0" w:color="auto"/>
            <w:bottom w:val="none" w:sz="0" w:space="0" w:color="auto"/>
            <w:right w:val="none" w:sz="0" w:space="0" w:color="auto"/>
          </w:divBdr>
        </w:div>
        <w:div w:id="1222059662">
          <w:marLeft w:val="0"/>
          <w:marRight w:val="0"/>
          <w:marTop w:val="0"/>
          <w:marBottom w:val="0"/>
          <w:divBdr>
            <w:top w:val="none" w:sz="0" w:space="0" w:color="auto"/>
            <w:left w:val="none" w:sz="0" w:space="0" w:color="auto"/>
            <w:bottom w:val="none" w:sz="0" w:space="0" w:color="auto"/>
            <w:right w:val="none" w:sz="0" w:space="0" w:color="auto"/>
          </w:divBdr>
        </w:div>
      </w:divsChild>
    </w:div>
    <w:div w:id="941377625">
      <w:bodyDiv w:val="1"/>
      <w:marLeft w:val="0"/>
      <w:marRight w:val="0"/>
      <w:marTop w:val="0"/>
      <w:marBottom w:val="0"/>
      <w:divBdr>
        <w:top w:val="none" w:sz="0" w:space="0" w:color="auto"/>
        <w:left w:val="none" w:sz="0" w:space="0" w:color="auto"/>
        <w:bottom w:val="none" w:sz="0" w:space="0" w:color="auto"/>
        <w:right w:val="none" w:sz="0" w:space="0" w:color="auto"/>
      </w:divBdr>
    </w:div>
    <w:div w:id="953170873">
      <w:bodyDiv w:val="1"/>
      <w:marLeft w:val="0"/>
      <w:marRight w:val="0"/>
      <w:marTop w:val="0"/>
      <w:marBottom w:val="0"/>
      <w:divBdr>
        <w:top w:val="none" w:sz="0" w:space="0" w:color="auto"/>
        <w:left w:val="none" w:sz="0" w:space="0" w:color="auto"/>
        <w:bottom w:val="none" w:sz="0" w:space="0" w:color="auto"/>
        <w:right w:val="none" w:sz="0" w:space="0" w:color="auto"/>
      </w:divBdr>
    </w:div>
    <w:div w:id="956453086">
      <w:bodyDiv w:val="1"/>
      <w:marLeft w:val="0"/>
      <w:marRight w:val="0"/>
      <w:marTop w:val="0"/>
      <w:marBottom w:val="0"/>
      <w:divBdr>
        <w:top w:val="none" w:sz="0" w:space="0" w:color="auto"/>
        <w:left w:val="none" w:sz="0" w:space="0" w:color="auto"/>
        <w:bottom w:val="none" w:sz="0" w:space="0" w:color="auto"/>
        <w:right w:val="none" w:sz="0" w:space="0" w:color="auto"/>
      </w:divBdr>
    </w:div>
    <w:div w:id="958494516">
      <w:bodyDiv w:val="1"/>
      <w:marLeft w:val="0"/>
      <w:marRight w:val="0"/>
      <w:marTop w:val="0"/>
      <w:marBottom w:val="0"/>
      <w:divBdr>
        <w:top w:val="none" w:sz="0" w:space="0" w:color="auto"/>
        <w:left w:val="none" w:sz="0" w:space="0" w:color="auto"/>
        <w:bottom w:val="none" w:sz="0" w:space="0" w:color="auto"/>
        <w:right w:val="none" w:sz="0" w:space="0" w:color="auto"/>
      </w:divBdr>
    </w:div>
    <w:div w:id="962267714">
      <w:bodyDiv w:val="1"/>
      <w:marLeft w:val="0"/>
      <w:marRight w:val="0"/>
      <w:marTop w:val="0"/>
      <w:marBottom w:val="0"/>
      <w:divBdr>
        <w:top w:val="none" w:sz="0" w:space="0" w:color="auto"/>
        <w:left w:val="none" w:sz="0" w:space="0" w:color="auto"/>
        <w:bottom w:val="none" w:sz="0" w:space="0" w:color="auto"/>
        <w:right w:val="none" w:sz="0" w:space="0" w:color="auto"/>
      </w:divBdr>
    </w:div>
    <w:div w:id="963343283">
      <w:bodyDiv w:val="1"/>
      <w:marLeft w:val="0"/>
      <w:marRight w:val="0"/>
      <w:marTop w:val="0"/>
      <w:marBottom w:val="0"/>
      <w:divBdr>
        <w:top w:val="none" w:sz="0" w:space="0" w:color="auto"/>
        <w:left w:val="none" w:sz="0" w:space="0" w:color="auto"/>
        <w:bottom w:val="none" w:sz="0" w:space="0" w:color="auto"/>
        <w:right w:val="none" w:sz="0" w:space="0" w:color="auto"/>
      </w:divBdr>
    </w:div>
    <w:div w:id="965165740">
      <w:bodyDiv w:val="1"/>
      <w:marLeft w:val="0"/>
      <w:marRight w:val="0"/>
      <w:marTop w:val="0"/>
      <w:marBottom w:val="0"/>
      <w:divBdr>
        <w:top w:val="none" w:sz="0" w:space="0" w:color="auto"/>
        <w:left w:val="none" w:sz="0" w:space="0" w:color="auto"/>
        <w:bottom w:val="none" w:sz="0" w:space="0" w:color="auto"/>
        <w:right w:val="none" w:sz="0" w:space="0" w:color="auto"/>
      </w:divBdr>
    </w:div>
    <w:div w:id="968315848">
      <w:bodyDiv w:val="1"/>
      <w:marLeft w:val="0"/>
      <w:marRight w:val="0"/>
      <w:marTop w:val="0"/>
      <w:marBottom w:val="0"/>
      <w:divBdr>
        <w:top w:val="none" w:sz="0" w:space="0" w:color="auto"/>
        <w:left w:val="none" w:sz="0" w:space="0" w:color="auto"/>
        <w:bottom w:val="none" w:sz="0" w:space="0" w:color="auto"/>
        <w:right w:val="none" w:sz="0" w:space="0" w:color="auto"/>
      </w:divBdr>
    </w:div>
    <w:div w:id="970745775">
      <w:bodyDiv w:val="1"/>
      <w:marLeft w:val="0"/>
      <w:marRight w:val="0"/>
      <w:marTop w:val="0"/>
      <w:marBottom w:val="0"/>
      <w:divBdr>
        <w:top w:val="none" w:sz="0" w:space="0" w:color="auto"/>
        <w:left w:val="none" w:sz="0" w:space="0" w:color="auto"/>
        <w:bottom w:val="none" w:sz="0" w:space="0" w:color="auto"/>
        <w:right w:val="none" w:sz="0" w:space="0" w:color="auto"/>
      </w:divBdr>
      <w:divsChild>
        <w:div w:id="1536506685">
          <w:marLeft w:val="0"/>
          <w:marRight w:val="0"/>
          <w:marTop w:val="0"/>
          <w:marBottom w:val="0"/>
          <w:divBdr>
            <w:top w:val="none" w:sz="0" w:space="0" w:color="auto"/>
            <w:left w:val="none" w:sz="0" w:space="0" w:color="auto"/>
            <w:bottom w:val="none" w:sz="0" w:space="0" w:color="auto"/>
            <w:right w:val="none" w:sz="0" w:space="0" w:color="auto"/>
          </w:divBdr>
        </w:div>
        <w:div w:id="530461004">
          <w:marLeft w:val="0"/>
          <w:marRight w:val="0"/>
          <w:marTop w:val="0"/>
          <w:marBottom w:val="0"/>
          <w:divBdr>
            <w:top w:val="none" w:sz="0" w:space="0" w:color="auto"/>
            <w:left w:val="none" w:sz="0" w:space="0" w:color="auto"/>
            <w:bottom w:val="none" w:sz="0" w:space="0" w:color="auto"/>
            <w:right w:val="none" w:sz="0" w:space="0" w:color="auto"/>
          </w:divBdr>
        </w:div>
        <w:div w:id="1014260044">
          <w:marLeft w:val="0"/>
          <w:marRight w:val="0"/>
          <w:marTop w:val="0"/>
          <w:marBottom w:val="0"/>
          <w:divBdr>
            <w:top w:val="none" w:sz="0" w:space="0" w:color="auto"/>
            <w:left w:val="none" w:sz="0" w:space="0" w:color="auto"/>
            <w:bottom w:val="none" w:sz="0" w:space="0" w:color="auto"/>
            <w:right w:val="none" w:sz="0" w:space="0" w:color="auto"/>
          </w:divBdr>
        </w:div>
      </w:divsChild>
    </w:div>
    <w:div w:id="974725989">
      <w:bodyDiv w:val="1"/>
      <w:marLeft w:val="0"/>
      <w:marRight w:val="0"/>
      <w:marTop w:val="0"/>
      <w:marBottom w:val="0"/>
      <w:divBdr>
        <w:top w:val="none" w:sz="0" w:space="0" w:color="auto"/>
        <w:left w:val="none" w:sz="0" w:space="0" w:color="auto"/>
        <w:bottom w:val="none" w:sz="0" w:space="0" w:color="auto"/>
        <w:right w:val="none" w:sz="0" w:space="0" w:color="auto"/>
      </w:divBdr>
    </w:div>
    <w:div w:id="982196078">
      <w:bodyDiv w:val="1"/>
      <w:marLeft w:val="0"/>
      <w:marRight w:val="0"/>
      <w:marTop w:val="0"/>
      <w:marBottom w:val="0"/>
      <w:divBdr>
        <w:top w:val="none" w:sz="0" w:space="0" w:color="auto"/>
        <w:left w:val="none" w:sz="0" w:space="0" w:color="auto"/>
        <w:bottom w:val="none" w:sz="0" w:space="0" w:color="auto"/>
        <w:right w:val="none" w:sz="0" w:space="0" w:color="auto"/>
      </w:divBdr>
    </w:div>
    <w:div w:id="989286991">
      <w:bodyDiv w:val="1"/>
      <w:marLeft w:val="0"/>
      <w:marRight w:val="0"/>
      <w:marTop w:val="0"/>
      <w:marBottom w:val="0"/>
      <w:divBdr>
        <w:top w:val="none" w:sz="0" w:space="0" w:color="auto"/>
        <w:left w:val="none" w:sz="0" w:space="0" w:color="auto"/>
        <w:bottom w:val="none" w:sz="0" w:space="0" w:color="auto"/>
        <w:right w:val="none" w:sz="0" w:space="0" w:color="auto"/>
      </w:divBdr>
    </w:div>
    <w:div w:id="990792380">
      <w:bodyDiv w:val="1"/>
      <w:marLeft w:val="0"/>
      <w:marRight w:val="0"/>
      <w:marTop w:val="0"/>
      <w:marBottom w:val="0"/>
      <w:divBdr>
        <w:top w:val="none" w:sz="0" w:space="0" w:color="auto"/>
        <w:left w:val="none" w:sz="0" w:space="0" w:color="auto"/>
        <w:bottom w:val="none" w:sz="0" w:space="0" w:color="auto"/>
        <w:right w:val="none" w:sz="0" w:space="0" w:color="auto"/>
      </w:divBdr>
    </w:div>
    <w:div w:id="991057235">
      <w:bodyDiv w:val="1"/>
      <w:marLeft w:val="0"/>
      <w:marRight w:val="0"/>
      <w:marTop w:val="0"/>
      <w:marBottom w:val="0"/>
      <w:divBdr>
        <w:top w:val="none" w:sz="0" w:space="0" w:color="auto"/>
        <w:left w:val="none" w:sz="0" w:space="0" w:color="auto"/>
        <w:bottom w:val="none" w:sz="0" w:space="0" w:color="auto"/>
        <w:right w:val="none" w:sz="0" w:space="0" w:color="auto"/>
      </w:divBdr>
    </w:div>
    <w:div w:id="994795897">
      <w:bodyDiv w:val="1"/>
      <w:marLeft w:val="0"/>
      <w:marRight w:val="0"/>
      <w:marTop w:val="0"/>
      <w:marBottom w:val="0"/>
      <w:divBdr>
        <w:top w:val="none" w:sz="0" w:space="0" w:color="auto"/>
        <w:left w:val="none" w:sz="0" w:space="0" w:color="auto"/>
        <w:bottom w:val="none" w:sz="0" w:space="0" w:color="auto"/>
        <w:right w:val="none" w:sz="0" w:space="0" w:color="auto"/>
      </w:divBdr>
    </w:div>
    <w:div w:id="994914448">
      <w:bodyDiv w:val="1"/>
      <w:marLeft w:val="0"/>
      <w:marRight w:val="0"/>
      <w:marTop w:val="0"/>
      <w:marBottom w:val="0"/>
      <w:divBdr>
        <w:top w:val="none" w:sz="0" w:space="0" w:color="auto"/>
        <w:left w:val="none" w:sz="0" w:space="0" w:color="auto"/>
        <w:bottom w:val="none" w:sz="0" w:space="0" w:color="auto"/>
        <w:right w:val="none" w:sz="0" w:space="0" w:color="auto"/>
      </w:divBdr>
    </w:div>
    <w:div w:id="999625469">
      <w:bodyDiv w:val="1"/>
      <w:marLeft w:val="0"/>
      <w:marRight w:val="0"/>
      <w:marTop w:val="0"/>
      <w:marBottom w:val="0"/>
      <w:divBdr>
        <w:top w:val="none" w:sz="0" w:space="0" w:color="auto"/>
        <w:left w:val="none" w:sz="0" w:space="0" w:color="auto"/>
        <w:bottom w:val="none" w:sz="0" w:space="0" w:color="auto"/>
        <w:right w:val="none" w:sz="0" w:space="0" w:color="auto"/>
      </w:divBdr>
    </w:div>
    <w:div w:id="1000616204">
      <w:bodyDiv w:val="1"/>
      <w:marLeft w:val="0"/>
      <w:marRight w:val="0"/>
      <w:marTop w:val="0"/>
      <w:marBottom w:val="0"/>
      <w:divBdr>
        <w:top w:val="none" w:sz="0" w:space="0" w:color="auto"/>
        <w:left w:val="none" w:sz="0" w:space="0" w:color="auto"/>
        <w:bottom w:val="none" w:sz="0" w:space="0" w:color="auto"/>
        <w:right w:val="none" w:sz="0" w:space="0" w:color="auto"/>
      </w:divBdr>
    </w:div>
    <w:div w:id="1006977410">
      <w:bodyDiv w:val="1"/>
      <w:marLeft w:val="0"/>
      <w:marRight w:val="0"/>
      <w:marTop w:val="0"/>
      <w:marBottom w:val="0"/>
      <w:divBdr>
        <w:top w:val="none" w:sz="0" w:space="0" w:color="auto"/>
        <w:left w:val="none" w:sz="0" w:space="0" w:color="auto"/>
        <w:bottom w:val="none" w:sz="0" w:space="0" w:color="auto"/>
        <w:right w:val="none" w:sz="0" w:space="0" w:color="auto"/>
      </w:divBdr>
      <w:divsChild>
        <w:div w:id="1670862810">
          <w:marLeft w:val="0"/>
          <w:marRight w:val="0"/>
          <w:marTop w:val="0"/>
          <w:marBottom w:val="0"/>
          <w:divBdr>
            <w:top w:val="none" w:sz="0" w:space="0" w:color="auto"/>
            <w:left w:val="none" w:sz="0" w:space="0" w:color="auto"/>
            <w:bottom w:val="none" w:sz="0" w:space="0" w:color="auto"/>
            <w:right w:val="none" w:sz="0" w:space="0" w:color="auto"/>
          </w:divBdr>
          <w:divsChild>
            <w:div w:id="301733462">
              <w:marLeft w:val="0"/>
              <w:marRight w:val="0"/>
              <w:marTop w:val="0"/>
              <w:marBottom w:val="0"/>
              <w:divBdr>
                <w:top w:val="none" w:sz="0" w:space="0" w:color="auto"/>
                <w:left w:val="none" w:sz="0" w:space="0" w:color="auto"/>
                <w:bottom w:val="none" w:sz="0" w:space="0" w:color="auto"/>
                <w:right w:val="none" w:sz="0" w:space="0" w:color="auto"/>
              </w:divBdr>
            </w:div>
          </w:divsChild>
        </w:div>
        <w:div w:id="1556234544">
          <w:marLeft w:val="0"/>
          <w:marRight w:val="0"/>
          <w:marTop w:val="0"/>
          <w:marBottom w:val="0"/>
          <w:divBdr>
            <w:top w:val="none" w:sz="0" w:space="0" w:color="auto"/>
            <w:left w:val="none" w:sz="0" w:space="0" w:color="auto"/>
            <w:bottom w:val="none" w:sz="0" w:space="0" w:color="auto"/>
            <w:right w:val="none" w:sz="0" w:space="0" w:color="auto"/>
          </w:divBdr>
          <w:divsChild>
            <w:div w:id="1483502592">
              <w:marLeft w:val="0"/>
              <w:marRight w:val="0"/>
              <w:marTop w:val="0"/>
              <w:marBottom w:val="0"/>
              <w:divBdr>
                <w:top w:val="none" w:sz="0" w:space="0" w:color="auto"/>
                <w:left w:val="none" w:sz="0" w:space="0" w:color="auto"/>
                <w:bottom w:val="none" w:sz="0" w:space="0" w:color="auto"/>
                <w:right w:val="none" w:sz="0" w:space="0" w:color="auto"/>
              </w:divBdr>
            </w:div>
          </w:divsChild>
        </w:div>
        <w:div w:id="1141768448">
          <w:marLeft w:val="0"/>
          <w:marRight w:val="0"/>
          <w:marTop w:val="0"/>
          <w:marBottom w:val="0"/>
          <w:divBdr>
            <w:top w:val="none" w:sz="0" w:space="0" w:color="auto"/>
            <w:left w:val="none" w:sz="0" w:space="0" w:color="auto"/>
            <w:bottom w:val="none" w:sz="0" w:space="0" w:color="auto"/>
            <w:right w:val="none" w:sz="0" w:space="0" w:color="auto"/>
          </w:divBdr>
          <w:divsChild>
            <w:div w:id="1615165533">
              <w:marLeft w:val="0"/>
              <w:marRight w:val="0"/>
              <w:marTop w:val="0"/>
              <w:marBottom w:val="0"/>
              <w:divBdr>
                <w:top w:val="none" w:sz="0" w:space="0" w:color="auto"/>
                <w:left w:val="none" w:sz="0" w:space="0" w:color="auto"/>
                <w:bottom w:val="none" w:sz="0" w:space="0" w:color="auto"/>
                <w:right w:val="none" w:sz="0" w:space="0" w:color="auto"/>
              </w:divBdr>
            </w:div>
          </w:divsChild>
        </w:div>
        <w:div w:id="265623086">
          <w:marLeft w:val="0"/>
          <w:marRight w:val="0"/>
          <w:marTop w:val="0"/>
          <w:marBottom w:val="0"/>
          <w:divBdr>
            <w:top w:val="none" w:sz="0" w:space="0" w:color="auto"/>
            <w:left w:val="none" w:sz="0" w:space="0" w:color="auto"/>
            <w:bottom w:val="none" w:sz="0" w:space="0" w:color="auto"/>
            <w:right w:val="none" w:sz="0" w:space="0" w:color="auto"/>
          </w:divBdr>
          <w:divsChild>
            <w:div w:id="2017339765">
              <w:marLeft w:val="0"/>
              <w:marRight w:val="0"/>
              <w:marTop w:val="0"/>
              <w:marBottom w:val="0"/>
              <w:divBdr>
                <w:top w:val="none" w:sz="0" w:space="0" w:color="auto"/>
                <w:left w:val="none" w:sz="0" w:space="0" w:color="auto"/>
                <w:bottom w:val="none" w:sz="0" w:space="0" w:color="auto"/>
                <w:right w:val="none" w:sz="0" w:space="0" w:color="auto"/>
              </w:divBdr>
            </w:div>
          </w:divsChild>
        </w:div>
        <w:div w:id="792990016">
          <w:marLeft w:val="0"/>
          <w:marRight w:val="0"/>
          <w:marTop w:val="0"/>
          <w:marBottom w:val="0"/>
          <w:divBdr>
            <w:top w:val="none" w:sz="0" w:space="0" w:color="auto"/>
            <w:left w:val="none" w:sz="0" w:space="0" w:color="auto"/>
            <w:bottom w:val="none" w:sz="0" w:space="0" w:color="auto"/>
            <w:right w:val="none" w:sz="0" w:space="0" w:color="auto"/>
          </w:divBdr>
          <w:divsChild>
            <w:div w:id="1653026537">
              <w:marLeft w:val="0"/>
              <w:marRight w:val="0"/>
              <w:marTop w:val="0"/>
              <w:marBottom w:val="0"/>
              <w:divBdr>
                <w:top w:val="none" w:sz="0" w:space="0" w:color="auto"/>
                <w:left w:val="none" w:sz="0" w:space="0" w:color="auto"/>
                <w:bottom w:val="none" w:sz="0" w:space="0" w:color="auto"/>
                <w:right w:val="none" w:sz="0" w:space="0" w:color="auto"/>
              </w:divBdr>
            </w:div>
          </w:divsChild>
        </w:div>
        <w:div w:id="401148661">
          <w:marLeft w:val="0"/>
          <w:marRight w:val="0"/>
          <w:marTop w:val="0"/>
          <w:marBottom w:val="0"/>
          <w:divBdr>
            <w:top w:val="none" w:sz="0" w:space="0" w:color="auto"/>
            <w:left w:val="none" w:sz="0" w:space="0" w:color="auto"/>
            <w:bottom w:val="none" w:sz="0" w:space="0" w:color="auto"/>
            <w:right w:val="none" w:sz="0" w:space="0" w:color="auto"/>
          </w:divBdr>
          <w:divsChild>
            <w:div w:id="1250119139">
              <w:marLeft w:val="0"/>
              <w:marRight w:val="0"/>
              <w:marTop w:val="0"/>
              <w:marBottom w:val="0"/>
              <w:divBdr>
                <w:top w:val="none" w:sz="0" w:space="0" w:color="auto"/>
                <w:left w:val="none" w:sz="0" w:space="0" w:color="auto"/>
                <w:bottom w:val="none" w:sz="0" w:space="0" w:color="auto"/>
                <w:right w:val="none" w:sz="0" w:space="0" w:color="auto"/>
              </w:divBdr>
            </w:div>
          </w:divsChild>
        </w:div>
        <w:div w:id="272056072">
          <w:marLeft w:val="0"/>
          <w:marRight w:val="0"/>
          <w:marTop w:val="0"/>
          <w:marBottom w:val="0"/>
          <w:divBdr>
            <w:top w:val="none" w:sz="0" w:space="0" w:color="auto"/>
            <w:left w:val="none" w:sz="0" w:space="0" w:color="auto"/>
            <w:bottom w:val="none" w:sz="0" w:space="0" w:color="auto"/>
            <w:right w:val="none" w:sz="0" w:space="0" w:color="auto"/>
          </w:divBdr>
          <w:divsChild>
            <w:div w:id="1780180953">
              <w:marLeft w:val="0"/>
              <w:marRight w:val="0"/>
              <w:marTop w:val="0"/>
              <w:marBottom w:val="0"/>
              <w:divBdr>
                <w:top w:val="none" w:sz="0" w:space="0" w:color="auto"/>
                <w:left w:val="none" w:sz="0" w:space="0" w:color="auto"/>
                <w:bottom w:val="none" w:sz="0" w:space="0" w:color="auto"/>
                <w:right w:val="none" w:sz="0" w:space="0" w:color="auto"/>
              </w:divBdr>
            </w:div>
          </w:divsChild>
        </w:div>
        <w:div w:id="1608804258">
          <w:marLeft w:val="0"/>
          <w:marRight w:val="0"/>
          <w:marTop w:val="0"/>
          <w:marBottom w:val="0"/>
          <w:divBdr>
            <w:top w:val="none" w:sz="0" w:space="0" w:color="auto"/>
            <w:left w:val="none" w:sz="0" w:space="0" w:color="auto"/>
            <w:bottom w:val="none" w:sz="0" w:space="0" w:color="auto"/>
            <w:right w:val="none" w:sz="0" w:space="0" w:color="auto"/>
          </w:divBdr>
          <w:divsChild>
            <w:div w:id="589317664">
              <w:marLeft w:val="0"/>
              <w:marRight w:val="0"/>
              <w:marTop w:val="0"/>
              <w:marBottom w:val="0"/>
              <w:divBdr>
                <w:top w:val="none" w:sz="0" w:space="0" w:color="auto"/>
                <w:left w:val="none" w:sz="0" w:space="0" w:color="auto"/>
                <w:bottom w:val="none" w:sz="0" w:space="0" w:color="auto"/>
                <w:right w:val="none" w:sz="0" w:space="0" w:color="auto"/>
              </w:divBdr>
            </w:div>
          </w:divsChild>
        </w:div>
        <w:div w:id="1574662516">
          <w:marLeft w:val="0"/>
          <w:marRight w:val="0"/>
          <w:marTop w:val="0"/>
          <w:marBottom w:val="0"/>
          <w:divBdr>
            <w:top w:val="none" w:sz="0" w:space="0" w:color="auto"/>
            <w:left w:val="none" w:sz="0" w:space="0" w:color="auto"/>
            <w:bottom w:val="none" w:sz="0" w:space="0" w:color="auto"/>
            <w:right w:val="none" w:sz="0" w:space="0" w:color="auto"/>
          </w:divBdr>
          <w:divsChild>
            <w:div w:id="1545408809">
              <w:marLeft w:val="0"/>
              <w:marRight w:val="0"/>
              <w:marTop w:val="0"/>
              <w:marBottom w:val="0"/>
              <w:divBdr>
                <w:top w:val="none" w:sz="0" w:space="0" w:color="auto"/>
                <w:left w:val="none" w:sz="0" w:space="0" w:color="auto"/>
                <w:bottom w:val="none" w:sz="0" w:space="0" w:color="auto"/>
                <w:right w:val="none" w:sz="0" w:space="0" w:color="auto"/>
              </w:divBdr>
            </w:div>
          </w:divsChild>
        </w:div>
        <w:div w:id="733696089">
          <w:marLeft w:val="0"/>
          <w:marRight w:val="0"/>
          <w:marTop w:val="0"/>
          <w:marBottom w:val="0"/>
          <w:divBdr>
            <w:top w:val="none" w:sz="0" w:space="0" w:color="auto"/>
            <w:left w:val="none" w:sz="0" w:space="0" w:color="auto"/>
            <w:bottom w:val="none" w:sz="0" w:space="0" w:color="auto"/>
            <w:right w:val="none" w:sz="0" w:space="0" w:color="auto"/>
          </w:divBdr>
          <w:divsChild>
            <w:div w:id="454367358">
              <w:marLeft w:val="0"/>
              <w:marRight w:val="0"/>
              <w:marTop w:val="0"/>
              <w:marBottom w:val="0"/>
              <w:divBdr>
                <w:top w:val="none" w:sz="0" w:space="0" w:color="auto"/>
                <w:left w:val="none" w:sz="0" w:space="0" w:color="auto"/>
                <w:bottom w:val="none" w:sz="0" w:space="0" w:color="auto"/>
                <w:right w:val="none" w:sz="0" w:space="0" w:color="auto"/>
              </w:divBdr>
            </w:div>
          </w:divsChild>
        </w:div>
        <w:div w:id="1645694651">
          <w:marLeft w:val="0"/>
          <w:marRight w:val="0"/>
          <w:marTop w:val="0"/>
          <w:marBottom w:val="0"/>
          <w:divBdr>
            <w:top w:val="none" w:sz="0" w:space="0" w:color="auto"/>
            <w:left w:val="none" w:sz="0" w:space="0" w:color="auto"/>
            <w:bottom w:val="none" w:sz="0" w:space="0" w:color="auto"/>
            <w:right w:val="none" w:sz="0" w:space="0" w:color="auto"/>
          </w:divBdr>
          <w:divsChild>
            <w:div w:id="2086147616">
              <w:marLeft w:val="0"/>
              <w:marRight w:val="0"/>
              <w:marTop w:val="0"/>
              <w:marBottom w:val="0"/>
              <w:divBdr>
                <w:top w:val="none" w:sz="0" w:space="0" w:color="auto"/>
                <w:left w:val="none" w:sz="0" w:space="0" w:color="auto"/>
                <w:bottom w:val="none" w:sz="0" w:space="0" w:color="auto"/>
                <w:right w:val="none" w:sz="0" w:space="0" w:color="auto"/>
              </w:divBdr>
            </w:div>
          </w:divsChild>
        </w:div>
        <w:div w:id="1552619546">
          <w:marLeft w:val="0"/>
          <w:marRight w:val="0"/>
          <w:marTop w:val="0"/>
          <w:marBottom w:val="0"/>
          <w:divBdr>
            <w:top w:val="none" w:sz="0" w:space="0" w:color="auto"/>
            <w:left w:val="none" w:sz="0" w:space="0" w:color="auto"/>
            <w:bottom w:val="none" w:sz="0" w:space="0" w:color="auto"/>
            <w:right w:val="none" w:sz="0" w:space="0" w:color="auto"/>
          </w:divBdr>
          <w:divsChild>
            <w:div w:id="1804734731">
              <w:marLeft w:val="0"/>
              <w:marRight w:val="0"/>
              <w:marTop w:val="0"/>
              <w:marBottom w:val="0"/>
              <w:divBdr>
                <w:top w:val="none" w:sz="0" w:space="0" w:color="auto"/>
                <w:left w:val="none" w:sz="0" w:space="0" w:color="auto"/>
                <w:bottom w:val="none" w:sz="0" w:space="0" w:color="auto"/>
                <w:right w:val="none" w:sz="0" w:space="0" w:color="auto"/>
              </w:divBdr>
            </w:div>
          </w:divsChild>
        </w:div>
        <w:div w:id="1322469440">
          <w:marLeft w:val="0"/>
          <w:marRight w:val="0"/>
          <w:marTop w:val="0"/>
          <w:marBottom w:val="0"/>
          <w:divBdr>
            <w:top w:val="none" w:sz="0" w:space="0" w:color="auto"/>
            <w:left w:val="none" w:sz="0" w:space="0" w:color="auto"/>
            <w:bottom w:val="none" w:sz="0" w:space="0" w:color="auto"/>
            <w:right w:val="none" w:sz="0" w:space="0" w:color="auto"/>
          </w:divBdr>
          <w:divsChild>
            <w:div w:id="673342820">
              <w:marLeft w:val="0"/>
              <w:marRight w:val="0"/>
              <w:marTop w:val="0"/>
              <w:marBottom w:val="0"/>
              <w:divBdr>
                <w:top w:val="none" w:sz="0" w:space="0" w:color="auto"/>
                <w:left w:val="none" w:sz="0" w:space="0" w:color="auto"/>
                <w:bottom w:val="none" w:sz="0" w:space="0" w:color="auto"/>
                <w:right w:val="none" w:sz="0" w:space="0" w:color="auto"/>
              </w:divBdr>
            </w:div>
          </w:divsChild>
        </w:div>
        <w:div w:id="1889537122">
          <w:marLeft w:val="0"/>
          <w:marRight w:val="0"/>
          <w:marTop w:val="0"/>
          <w:marBottom w:val="0"/>
          <w:divBdr>
            <w:top w:val="none" w:sz="0" w:space="0" w:color="auto"/>
            <w:left w:val="none" w:sz="0" w:space="0" w:color="auto"/>
            <w:bottom w:val="none" w:sz="0" w:space="0" w:color="auto"/>
            <w:right w:val="none" w:sz="0" w:space="0" w:color="auto"/>
          </w:divBdr>
          <w:divsChild>
            <w:div w:id="1628510950">
              <w:marLeft w:val="0"/>
              <w:marRight w:val="0"/>
              <w:marTop w:val="0"/>
              <w:marBottom w:val="0"/>
              <w:divBdr>
                <w:top w:val="none" w:sz="0" w:space="0" w:color="auto"/>
                <w:left w:val="none" w:sz="0" w:space="0" w:color="auto"/>
                <w:bottom w:val="none" w:sz="0" w:space="0" w:color="auto"/>
                <w:right w:val="none" w:sz="0" w:space="0" w:color="auto"/>
              </w:divBdr>
            </w:div>
          </w:divsChild>
        </w:div>
        <w:div w:id="1891988344">
          <w:marLeft w:val="0"/>
          <w:marRight w:val="0"/>
          <w:marTop w:val="0"/>
          <w:marBottom w:val="0"/>
          <w:divBdr>
            <w:top w:val="none" w:sz="0" w:space="0" w:color="auto"/>
            <w:left w:val="none" w:sz="0" w:space="0" w:color="auto"/>
            <w:bottom w:val="none" w:sz="0" w:space="0" w:color="auto"/>
            <w:right w:val="none" w:sz="0" w:space="0" w:color="auto"/>
          </w:divBdr>
          <w:divsChild>
            <w:div w:id="246426073">
              <w:marLeft w:val="0"/>
              <w:marRight w:val="0"/>
              <w:marTop w:val="0"/>
              <w:marBottom w:val="0"/>
              <w:divBdr>
                <w:top w:val="none" w:sz="0" w:space="0" w:color="auto"/>
                <w:left w:val="none" w:sz="0" w:space="0" w:color="auto"/>
                <w:bottom w:val="none" w:sz="0" w:space="0" w:color="auto"/>
                <w:right w:val="none" w:sz="0" w:space="0" w:color="auto"/>
              </w:divBdr>
            </w:div>
          </w:divsChild>
        </w:div>
        <w:div w:id="1485775039">
          <w:marLeft w:val="0"/>
          <w:marRight w:val="0"/>
          <w:marTop w:val="0"/>
          <w:marBottom w:val="0"/>
          <w:divBdr>
            <w:top w:val="none" w:sz="0" w:space="0" w:color="auto"/>
            <w:left w:val="none" w:sz="0" w:space="0" w:color="auto"/>
            <w:bottom w:val="none" w:sz="0" w:space="0" w:color="auto"/>
            <w:right w:val="none" w:sz="0" w:space="0" w:color="auto"/>
          </w:divBdr>
          <w:divsChild>
            <w:div w:id="1535531934">
              <w:marLeft w:val="0"/>
              <w:marRight w:val="0"/>
              <w:marTop w:val="0"/>
              <w:marBottom w:val="0"/>
              <w:divBdr>
                <w:top w:val="none" w:sz="0" w:space="0" w:color="auto"/>
                <w:left w:val="none" w:sz="0" w:space="0" w:color="auto"/>
                <w:bottom w:val="none" w:sz="0" w:space="0" w:color="auto"/>
                <w:right w:val="none" w:sz="0" w:space="0" w:color="auto"/>
              </w:divBdr>
            </w:div>
          </w:divsChild>
        </w:div>
        <w:div w:id="246116064">
          <w:marLeft w:val="0"/>
          <w:marRight w:val="0"/>
          <w:marTop w:val="0"/>
          <w:marBottom w:val="0"/>
          <w:divBdr>
            <w:top w:val="none" w:sz="0" w:space="0" w:color="auto"/>
            <w:left w:val="none" w:sz="0" w:space="0" w:color="auto"/>
            <w:bottom w:val="none" w:sz="0" w:space="0" w:color="auto"/>
            <w:right w:val="none" w:sz="0" w:space="0" w:color="auto"/>
          </w:divBdr>
          <w:divsChild>
            <w:div w:id="1277174530">
              <w:marLeft w:val="0"/>
              <w:marRight w:val="0"/>
              <w:marTop w:val="0"/>
              <w:marBottom w:val="0"/>
              <w:divBdr>
                <w:top w:val="none" w:sz="0" w:space="0" w:color="auto"/>
                <w:left w:val="none" w:sz="0" w:space="0" w:color="auto"/>
                <w:bottom w:val="none" w:sz="0" w:space="0" w:color="auto"/>
                <w:right w:val="none" w:sz="0" w:space="0" w:color="auto"/>
              </w:divBdr>
            </w:div>
          </w:divsChild>
        </w:div>
        <w:div w:id="162596319">
          <w:marLeft w:val="0"/>
          <w:marRight w:val="0"/>
          <w:marTop w:val="0"/>
          <w:marBottom w:val="0"/>
          <w:divBdr>
            <w:top w:val="none" w:sz="0" w:space="0" w:color="auto"/>
            <w:left w:val="none" w:sz="0" w:space="0" w:color="auto"/>
            <w:bottom w:val="none" w:sz="0" w:space="0" w:color="auto"/>
            <w:right w:val="none" w:sz="0" w:space="0" w:color="auto"/>
          </w:divBdr>
          <w:divsChild>
            <w:div w:id="838927877">
              <w:marLeft w:val="0"/>
              <w:marRight w:val="0"/>
              <w:marTop w:val="0"/>
              <w:marBottom w:val="0"/>
              <w:divBdr>
                <w:top w:val="none" w:sz="0" w:space="0" w:color="auto"/>
                <w:left w:val="none" w:sz="0" w:space="0" w:color="auto"/>
                <w:bottom w:val="none" w:sz="0" w:space="0" w:color="auto"/>
                <w:right w:val="none" w:sz="0" w:space="0" w:color="auto"/>
              </w:divBdr>
            </w:div>
          </w:divsChild>
        </w:div>
        <w:div w:id="961695033">
          <w:marLeft w:val="0"/>
          <w:marRight w:val="0"/>
          <w:marTop w:val="0"/>
          <w:marBottom w:val="0"/>
          <w:divBdr>
            <w:top w:val="none" w:sz="0" w:space="0" w:color="auto"/>
            <w:left w:val="none" w:sz="0" w:space="0" w:color="auto"/>
            <w:bottom w:val="none" w:sz="0" w:space="0" w:color="auto"/>
            <w:right w:val="none" w:sz="0" w:space="0" w:color="auto"/>
          </w:divBdr>
          <w:divsChild>
            <w:div w:id="1225602744">
              <w:marLeft w:val="0"/>
              <w:marRight w:val="0"/>
              <w:marTop w:val="0"/>
              <w:marBottom w:val="0"/>
              <w:divBdr>
                <w:top w:val="none" w:sz="0" w:space="0" w:color="auto"/>
                <w:left w:val="none" w:sz="0" w:space="0" w:color="auto"/>
                <w:bottom w:val="none" w:sz="0" w:space="0" w:color="auto"/>
                <w:right w:val="none" w:sz="0" w:space="0" w:color="auto"/>
              </w:divBdr>
            </w:div>
          </w:divsChild>
        </w:div>
        <w:div w:id="331224985">
          <w:marLeft w:val="0"/>
          <w:marRight w:val="0"/>
          <w:marTop w:val="0"/>
          <w:marBottom w:val="0"/>
          <w:divBdr>
            <w:top w:val="none" w:sz="0" w:space="0" w:color="auto"/>
            <w:left w:val="none" w:sz="0" w:space="0" w:color="auto"/>
            <w:bottom w:val="none" w:sz="0" w:space="0" w:color="auto"/>
            <w:right w:val="none" w:sz="0" w:space="0" w:color="auto"/>
          </w:divBdr>
          <w:divsChild>
            <w:div w:id="859514750">
              <w:marLeft w:val="0"/>
              <w:marRight w:val="0"/>
              <w:marTop w:val="0"/>
              <w:marBottom w:val="0"/>
              <w:divBdr>
                <w:top w:val="none" w:sz="0" w:space="0" w:color="auto"/>
                <w:left w:val="none" w:sz="0" w:space="0" w:color="auto"/>
                <w:bottom w:val="none" w:sz="0" w:space="0" w:color="auto"/>
                <w:right w:val="none" w:sz="0" w:space="0" w:color="auto"/>
              </w:divBdr>
            </w:div>
          </w:divsChild>
        </w:div>
        <w:div w:id="1860506800">
          <w:marLeft w:val="0"/>
          <w:marRight w:val="0"/>
          <w:marTop w:val="0"/>
          <w:marBottom w:val="0"/>
          <w:divBdr>
            <w:top w:val="none" w:sz="0" w:space="0" w:color="auto"/>
            <w:left w:val="none" w:sz="0" w:space="0" w:color="auto"/>
            <w:bottom w:val="none" w:sz="0" w:space="0" w:color="auto"/>
            <w:right w:val="none" w:sz="0" w:space="0" w:color="auto"/>
          </w:divBdr>
          <w:divsChild>
            <w:div w:id="1218785570">
              <w:marLeft w:val="0"/>
              <w:marRight w:val="0"/>
              <w:marTop w:val="0"/>
              <w:marBottom w:val="0"/>
              <w:divBdr>
                <w:top w:val="none" w:sz="0" w:space="0" w:color="auto"/>
                <w:left w:val="none" w:sz="0" w:space="0" w:color="auto"/>
                <w:bottom w:val="none" w:sz="0" w:space="0" w:color="auto"/>
                <w:right w:val="none" w:sz="0" w:space="0" w:color="auto"/>
              </w:divBdr>
            </w:div>
          </w:divsChild>
        </w:div>
        <w:div w:id="269826389">
          <w:marLeft w:val="0"/>
          <w:marRight w:val="0"/>
          <w:marTop w:val="0"/>
          <w:marBottom w:val="0"/>
          <w:divBdr>
            <w:top w:val="none" w:sz="0" w:space="0" w:color="auto"/>
            <w:left w:val="none" w:sz="0" w:space="0" w:color="auto"/>
            <w:bottom w:val="none" w:sz="0" w:space="0" w:color="auto"/>
            <w:right w:val="none" w:sz="0" w:space="0" w:color="auto"/>
          </w:divBdr>
          <w:divsChild>
            <w:div w:id="657341258">
              <w:marLeft w:val="0"/>
              <w:marRight w:val="0"/>
              <w:marTop w:val="0"/>
              <w:marBottom w:val="0"/>
              <w:divBdr>
                <w:top w:val="none" w:sz="0" w:space="0" w:color="auto"/>
                <w:left w:val="none" w:sz="0" w:space="0" w:color="auto"/>
                <w:bottom w:val="none" w:sz="0" w:space="0" w:color="auto"/>
                <w:right w:val="none" w:sz="0" w:space="0" w:color="auto"/>
              </w:divBdr>
            </w:div>
          </w:divsChild>
        </w:div>
        <w:div w:id="1751196761">
          <w:marLeft w:val="0"/>
          <w:marRight w:val="0"/>
          <w:marTop w:val="0"/>
          <w:marBottom w:val="0"/>
          <w:divBdr>
            <w:top w:val="none" w:sz="0" w:space="0" w:color="auto"/>
            <w:left w:val="none" w:sz="0" w:space="0" w:color="auto"/>
            <w:bottom w:val="none" w:sz="0" w:space="0" w:color="auto"/>
            <w:right w:val="none" w:sz="0" w:space="0" w:color="auto"/>
          </w:divBdr>
          <w:divsChild>
            <w:div w:id="363410028">
              <w:marLeft w:val="0"/>
              <w:marRight w:val="0"/>
              <w:marTop w:val="0"/>
              <w:marBottom w:val="0"/>
              <w:divBdr>
                <w:top w:val="none" w:sz="0" w:space="0" w:color="auto"/>
                <w:left w:val="none" w:sz="0" w:space="0" w:color="auto"/>
                <w:bottom w:val="none" w:sz="0" w:space="0" w:color="auto"/>
                <w:right w:val="none" w:sz="0" w:space="0" w:color="auto"/>
              </w:divBdr>
            </w:div>
          </w:divsChild>
        </w:div>
        <w:div w:id="1079671431">
          <w:marLeft w:val="0"/>
          <w:marRight w:val="0"/>
          <w:marTop w:val="0"/>
          <w:marBottom w:val="0"/>
          <w:divBdr>
            <w:top w:val="none" w:sz="0" w:space="0" w:color="auto"/>
            <w:left w:val="none" w:sz="0" w:space="0" w:color="auto"/>
            <w:bottom w:val="none" w:sz="0" w:space="0" w:color="auto"/>
            <w:right w:val="none" w:sz="0" w:space="0" w:color="auto"/>
          </w:divBdr>
          <w:divsChild>
            <w:div w:id="41681274">
              <w:marLeft w:val="0"/>
              <w:marRight w:val="0"/>
              <w:marTop w:val="0"/>
              <w:marBottom w:val="0"/>
              <w:divBdr>
                <w:top w:val="none" w:sz="0" w:space="0" w:color="auto"/>
                <w:left w:val="none" w:sz="0" w:space="0" w:color="auto"/>
                <w:bottom w:val="none" w:sz="0" w:space="0" w:color="auto"/>
                <w:right w:val="none" w:sz="0" w:space="0" w:color="auto"/>
              </w:divBdr>
            </w:div>
          </w:divsChild>
        </w:div>
        <w:div w:id="1250892978">
          <w:marLeft w:val="0"/>
          <w:marRight w:val="0"/>
          <w:marTop w:val="0"/>
          <w:marBottom w:val="0"/>
          <w:divBdr>
            <w:top w:val="none" w:sz="0" w:space="0" w:color="auto"/>
            <w:left w:val="none" w:sz="0" w:space="0" w:color="auto"/>
            <w:bottom w:val="none" w:sz="0" w:space="0" w:color="auto"/>
            <w:right w:val="none" w:sz="0" w:space="0" w:color="auto"/>
          </w:divBdr>
          <w:divsChild>
            <w:div w:id="845048594">
              <w:marLeft w:val="0"/>
              <w:marRight w:val="0"/>
              <w:marTop w:val="0"/>
              <w:marBottom w:val="0"/>
              <w:divBdr>
                <w:top w:val="none" w:sz="0" w:space="0" w:color="auto"/>
                <w:left w:val="none" w:sz="0" w:space="0" w:color="auto"/>
                <w:bottom w:val="none" w:sz="0" w:space="0" w:color="auto"/>
                <w:right w:val="none" w:sz="0" w:space="0" w:color="auto"/>
              </w:divBdr>
            </w:div>
          </w:divsChild>
        </w:div>
        <w:div w:id="1158888052">
          <w:marLeft w:val="0"/>
          <w:marRight w:val="0"/>
          <w:marTop w:val="0"/>
          <w:marBottom w:val="0"/>
          <w:divBdr>
            <w:top w:val="none" w:sz="0" w:space="0" w:color="auto"/>
            <w:left w:val="none" w:sz="0" w:space="0" w:color="auto"/>
            <w:bottom w:val="none" w:sz="0" w:space="0" w:color="auto"/>
            <w:right w:val="none" w:sz="0" w:space="0" w:color="auto"/>
          </w:divBdr>
          <w:divsChild>
            <w:div w:id="1887253096">
              <w:marLeft w:val="0"/>
              <w:marRight w:val="0"/>
              <w:marTop w:val="0"/>
              <w:marBottom w:val="0"/>
              <w:divBdr>
                <w:top w:val="none" w:sz="0" w:space="0" w:color="auto"/>
                <w:left w:val="none" w:sz="0" w:space="0" w:color="auto"/>
                <w:bottom w:val="none" w:sz="0" w:space="0" w:color="auto"/>
                <w:right w:val="none" w:sz="0" w:space="0" w:color="auto"/>
              </w:divBdr>
            </w:div>
          </w:divsChild>
        </w:div>
        <w:div w:id="1685397338">
          <w:marLeft w:val="0"/>
          <w:marRight w:val="0"/>
          <w:marTop w:val="0"/>
          <w:marBottom w:val="0"/>
          <w:divBdr>
            <w:top w:val="none" w:sz="0" w:space="0" w:color="auto"/>
            <w:left w:val="none" w:sz="0" w:space="0" w:color="auto"/>
            <w:bottom w:val="none" w:sz="0" w:space="0" w:color="auto"/>
            <w:right w:val="none" w:sz="0" w:space="0" w:color="auto"/>
          </w:divBdr>
          <w:divsChild>
            <w:div w:id="93862522">
              <w:marLeft w:val="0"/>
              <w:marRight w:val="0"/>
              <w:marTop w:val="0"/>
              <w:marBottom w:val="0"/>
              <w:divBdr>
                <w:top w:val="none" w:sz="0" w:space="0" w:color="auto"/>
                <w:left w:val="none" w:sz="0" w:space="0" w:color="auto"/>
                <w:bottom w:val="none" w:sz="0" w:space="0" w:color="auto"/>
                <w:right w:val="none" w:sz="0" w:space="0" w:color="auto"/>
              </w:divBdr>
            </w:div>
          </w:divsChild>
        </w:div>
        <w:div w:id="170685666">
          <w:marLeft w:val="0"/>
          <w:marRight w:val="0"/>
          <w:marTop w:val="0"/>
          <w:marBottom w:val="0"/>
          <w:divBdr>
            <w:top w:val="none" w:sz="0" w:space="0" w:color="auto"/>
            <w:left w:val="none" w:sz="0" w:space="0" w:color="auto"/>
            <w:bottom w:val="none" w:sz="0" w:space="0" w:color="auto"/>
            <w:right w:val="none" w:sz="0" w:space="0" w:color="auto"/>
          </w:divBdr>
          <w:divsChild>
            <w:div w:id="1285691414">
              <w:marLeft w:val="0"/>
              <w:marRight w:val="0"/>
              <w:marTop w:val="0"/>
              <w:marBottom w:val="0"/>
              <w:divBdr>
                <w:top w:val="none" w:sz="0" w:space="0" w:color="auto"/>
                <w:left w:val="none" w:sz="0" w:space="0" w:color="auto"/>
                <w:bottom w:val="none" w:sz="0" w:space="0" w:color="auto"/>
                <w:right w:val="none" w:sz="0" w:space="0" w:color="auto"/>
              </w:divBdr>
            </w:div>
          </w:divsChild>
        </w:div>
        <w:div w:id="837961887">
          <w:marLeft w:val="0"/>
          <w:marRight w:val="0"/>
          <w:marTop w:val="0"/>
          <w:marBottom w:val="0"/>
          <w:divBdr>
            <w:top w:val="none" w:sz="0" w:space="0" w:color="auto"/>
            <w:left w:val="none" w:sz="0" w:space="0" w:color="auto"/>
            <w:bottom w:val="none" w:sz="0" w:space="0" w:color="auto"/>
            <w:right w:val="none" w:sz="0" w:space="0" w:color="auto"/>
          </w:divBdr>
          <w:divsChild>
            <w:div w:id="439497903">
              <w:marLeft w:val="0"/>
              <w:marRight w:val="0"/>
              <w:marTop w:val="0"/>
              <w:marBottom w:val="0"/>
              <w:divBdr>
                <w:top w:val="none" w:sz="0" w:space="0" w:color="auto"/>
                <w:left w:val="none" w:sz="0" w:space="0" w:color="auto"/>
                <w:bottom w:val="none" w:sz="0" w:space="0" w:color="auto"/>
                <w:right w:val="none" w:sz="0" w:space="0" w:color="auto"/>
              </w:divBdr>
            </w:div>
          </w:divsChild>
        </w:div>
        <w:div w:id="740300024">
          <w:marLeft w:val="0"/>
          <w:marRight w:val="0"/>
          <w:marTop w:val="0"/>
          <w:marBottom w:val="0"/>
          <w:divBdr>
            <w:top w:val="none" w:sz="0" w:space="0" w:color="auto"/>
            <w:left w:val="none" w:sz="0" w:space="0" w:color="auto"/>
            <w:bottom w:val="none" w:sz="0" w:space="0" w:color="auto"/>
            <w:right w:val="none" w:sz="0" w:space="0" w:color="auto"/>
          </w:divBdr>
          <w:divsChild>
            <w:div w:id="640500975">
              <w:marLeft w:val="0"/>
              <w:marRight w:val="0"/>
              <w:marTop w:val="0"/>
              <w:marBottom w:val="0"/>
              <w:divBdr>
                <w:top w:val="none" w:sz="0" w:space="0" w:color="auto"/>
                <w:left w:val="none" w:sz="0" w:space="0" w:color="auto"/>
                <w:bottom w:val="none" w:sz="0" w:space="0" w:color="auto"/>
                <w:right w:val="none" w:sz="0" w:space="0" w:color="auto"/>
              </w:divBdr>
            </w:div>
          </w:divsChild>
        </w:div>
        <w:div w:id="813258748">
          <w:marLeft w:val="0"/>
          <w:marRight w:val="0"/>
          <w:marTop w:val="0"/>
          <w:marBottom w:val="0"/>
          <w:divBdr>
            <w:top w:val="none" w:sz="0" w:space="0" w:color="auto"/>
            <w:left w:val="none" w:sz="0" w:space="0" w:color="auto"/>
            <w:bottom w:val="none" w:sz="0" w:space="0" w:color="auto"/>
            <w:right w:val="none" w:sz="0" w:space="0" w:color="auto"/>
          </w:divBdr>
          <w:divsChild>
            <w:div w:id="2142452531">
              <w:marLeft w:val="0"/>
              <w:marRight w:val="0"/>
              <w:marTop w:val="0"/>
              <w:marBottom w:val="0"/>
              <w:divBdr>
                <w:top w:val="none" w:sz="0" w:space="0" w:color="auto"/>
                <w:left w:val="none" w:sz="0" w:space="0" w:color="auto"/>
                <w:bottom w:val="none" w:sz="0" w:space="0" w:color="auto"/>
                <w:right w:val="none" w:sz="0" w:space="0" w:color="auto"/>
              </w:divBdr>
            </w:div>
          </w:divsChild>
        </w:div>
        <w:div w:id="760446657">
          <w:marLeft w:val="0"/>
          <w:marRight w:val="0"/>
          <w:marTop w:val="0"/>
          <w:marBottom w:val="0"/>
          <w:divBdr>
            <w:top w:val="none" w:sz="0" w:space="0" w:color="auto"/>
            <w:left w:val="none" w:sz="0" w:space="0" w:color="auto"/>
            <w:bottom w:val="none" w:sz="0" w:space="0" w:color="auto"/>
            <w:right w:val="none" w:sz="0" w:space="0" w:color="auto"/>
          </w:divBdr>
          <w:divsChild>
            <w:div w:id="2086100793">
              <w:marLeft w:val="0"/>
              <w:marRight w:val="0"/>
              <w:marTop w:val="0"/>
              <w:marBottom w:val="0"/>
              <w:divBdr>
                <w:top w:val="none" w:sz="0" w:space="0" w:color="auto"/>
                <w:left w:val="none" w:sz="0" w:space="0" w:color="auto"/>
                <w:bottom w:val="none" w:sz="0" w:space="0" w:color="auto"/>
                <w:right w:val="none" w:sz="0" w:space="0" w:color="auto"/>
              </w:divBdr>
            </w:div>
          </w:divsChild>
        </w:div>
        <w:div w:id="1685206411">
          <w:marLeft w:val="0"/>
          <w:marRight w:val="0"/>
          <w:marTop w:val="0"/>
          <w:marBottom w:val="0"/>
          <w:divBdr>
            <w:top w:val="none" w:sz="0" w:space="0" w:color="auto"/>
            <w:left w:val="none" w:sz="0" w:space="0" w:color="auto"/>
            <w:bottom w:val="none" w:sz="0" w:space="0" w:color="auto"/>
            <w:right w:val="none" w:sz="0" w:space="0" w:color="auto"/>
          </w:divBdr>
          <w:divsChild>
            <w:div w:id="1764183418">
              <w:marLeft w:val="0"/>
              <w:marRight w:val="0"/>
              <w:marTop w:val="0"/>
              <w:marBottom w:val="0"/>
              <w:divBdr>
                <w:top w:val="none" w:sz="0" w:space="0" w:color="auto"/>
                <w:left w:val="none" w:sz="0" w:space="0" w:color="auto"/>
                <w:bottom w:val="none" w:sz="0" w:space="0" w:color="auto"/>
                <w:right w:val="none" w:sz="0" w:space="0" w:color="auto"/>
              </w:divBdr>
            </w:div>
          </w:divsChild>
        </w:div>
        <w:div w:id="1182085651">
          <w:marLeft w:val="0"/>
          <w:marRight w:val="0"/>
          <w:marTop w:val="0"/>
          <w:marBottom w:val="0"/>
          <w:divBdr>
            <w:top w:val="none" w:sz="0" w:space="0" w:color="auto"/>
            <w:left w:val="none" w:sz="0" w:space="0" w:color="auto"/>
            <w:bottom w:val="none" w:sz="0" w:space="0" w:color="auto"/>
            <w:right w:val="none" w:sz="0" w:space="0" w:color="auto"/>
          </w:divBdr>
          <w:divsChild>
            <w:div w:id="587618185">
              <w:marLeft w:val="0"/>
              <w:marRight w:val="0"/>
              <w:marTop w:val="0"/>
              <w:marBottom w:val="0"/>
              <w:divBdr>
                <w:top w:val="none" w:sz="0" w:space="0" w:color="auto"/>
                <w:left w:val="none" w:sz="0" w:space="0" w:color="auto"/>
                <w:bottom w:val="none" w:sz="0" w:space="0" w:color="auto"/>
                <w:right w:val="none" w:sz="0" w:space="0" w:color="auto"/>
              </w:divBdr>
            </w:div>
          </w:divsChild>
        </w:div>
        <w:div w:id="1791976008">
          <w:marLeft w:val="0"/>
          <w:marRight w:val="0"/>
          <w:marTop w:val="0"/>
          <w:marBottom w:val="0"/>
          <w:divBdr>
            <w:top w:val="none" w:sz="0" w:space="0" w:color="auto"/>
            <w:left w:val="none" w:sz="0" w:space="0" w:color="auto"/>
            <w:bottom w:val="none" w:sz="0" w:space="0" w:color="auto"/>
            <w:right w:val="none" w:sz="0" w:space="0" w:color="auto"/>
          </w:divBdr>
          <w:divsChild>
            <w:div w:id="727187715">
              <w:marLeft w:val="0"/>
              <w:marRight w:val="0"/>
              <w:marTop w:val="0"/>
              <w:marBottom w:val="0"/>
              <w:divBdr>
                <w:top w:val="none" w:sz="0" w:space="0" w:color="auto"/>
                <w:left w:val="none" w:sz="0" w:space="0" w:color="auto"/>
                <w:bottom w:val="none" w:sz="0" w:space="0" w:color="auto"/>
                <w:right w:val="none" w:sz="0" w:space="0" w:color="auto"/>
              </w:divBdr>
            </w:div>
          </w:divsChild>
        </w:div>
        <w:div w:id="804002351">
          <w:marLeft w:val="0"/>
          <w:marRight w:val="0"/>
          <w:marTop w:val="0"/>
          <w:marBottom w:val="0"/>
          <w:divBdr>
            <w:top w:val="none" w:sz="0" w:space="0" w:color="auto"/>
            <w:left w:val="none" w:sz="0" w:space="0" w:color="auto"/>
            <w:bottom w:val="none" w:sz="0" w:space="0" w:color="auto"/>
            <w:right w:val="none" w:sz="0" w:space="0" w:color="auto"/>
          </w:divBdr>
          <w:divsChild>
            <w:div w:id="190459298">
              <w:marLeft w:val="0"/>
              <w:marRight w:val="0"/>
              <w:marTop w:val="0"/>
              <w:marBottom w:val="0"/>
              <w:divBdr>
                <w:top w:val="none" w:sz="0" w:space="0" w:color="auto"/>
                <w:left w:val="none" w:sz="0" w:space="0" w:color="auto"/>
                <w:bottom w:val="none" w:sz="0" w:space="0" w:color="auto"/>
                <w:right w:val="none" w:sz="0" w:space="0" w:color="auto"/>
              </w:divBdr>
            </w:div>
          </w:divsChild>
        </w:div>
        <w:div w:id="1462261726">
          <w:marLeft w:val="0"/>
          <w:marRight w:val="0"/>
          <w:marTop w:val="0"/>
          <w:marBottom w:val="0"/>
          <w:divBdr>
            <w:top w:val="none" w:sz="0" w:space="0" w:color="auto"/>
            <w:left w:val="none" w:sz="0" w:space="0" w:color="auto"/>
            <w:bottom w:val="none" w:sz="0" w:space="0" w:color="auto"/>
            <w:right w:val="none" w:sz="0" w:space="0" w:color="auto"/>
          </w:divBdr>
          <w:divsChild>
            <w:div w:id="236092760">
              <w:marLeft w:val="0"/>
              <w:marRight w:val="0"/>
              <w:marTop w:val="0"/>
              <w:marBottom w:val="0"/>
              <w:divBdr>
                <w:top w:val="none" w:sz="0" w:space="0" w:color="auto"/>
                <w:left w:val="none" w:sz="0" w:space="0" w:color="auto"/>
                <w:bottom w:val="none" w:sz="0" w:space="0" w:color="auto"/>
                <w:right w:val="none" w:sz="0" w:space="0" w:color="auto"/>
              </w:divBdr>
            </w:div>
          </w:divsChild>
        </w:div>
        <w:div w:id="1120883234">
          <w:marLeft w:val="0"/>
          <w:marRight w:val="0"/>
          <w:marTop w:val="0"/>
          <w:marBottom w:val="0"/>
          <w:divBdr>
            <w:top w:val="none" w:sz="0" w:space="0" w:color="auto"/>
            <w:left w:val="none" w:sz="0" w:space="0" w:color="auto"/>
            <w:bottom w:val="none" w:sz="0" w:space="0" w:color="auto"/>
            <w:right w:val="none" w:sz="0" w:space="0" w:color="auto"/>
          </w:divBdr>
          <w:divsChild>
            <w:div w:id="38359865">
              <w:marLeft w:val="0"/>
              <w:marRight w:val="0"/>
              <w:marTop w:val="0"/>
              <w:marBottom w:val="0"/>
              <w:divBdr>
                <w:top w:val="none" w:sz="0" w:space="0" w:color="auto"/>
                <w:left w:val="none" w:sz="0" w:space="0" w:color="auto"/>
                <w:bottom w:val="none" w:sz="0" w:space="0" w:color="auto"/>
                <w:right w:val="none" w:sz="0" w:space="0" w:color="auto"/>
              </w:divBdr>
            </w:div>
          </w:divsChild>
        </w:div>
        <w:div w:id="182715084">
          <w:marLeft w:val="0"/>
          <w:marRight w:val="0"/>
          <w:marTop w:val="0"/>
          <w:marBottom w:val="0"/>
          <w:divBdr>
            <w:top w:val="none" w:sz="0" w:space="0" w:color="auto"/>
            <w:left w:val="none" w:sz="0" w:space="0" w:color="auto"/>
            <w:bottom w:val="none" w:sz="0" w:space="0" w:color="auto"/>
            <w:right w:val="none" w:sz="0" w:space="0" w:color="auto"/>
          </w:divBdr>
          <w:divsChild>
            <w:div w:id="1893806410">
              <w:marLeft w:val="0"/>
              <w:marRight w:val="0"/>
              <w:marTop w:val="0"/>
              <w:marBottom w:val="0"/>
              <w:divBdr>
                <w:top w:val="none" w:sz="0" w:space="0" w:color="auto"/>
                <w:left w:val="none" w:sz="0" w:space="0" w:color="auto"/>
                <w:bottom w:val="none" w:sz="0" w:space="0" w:color="auto"/>
                <w:right w:val="none" w:sz="0" w:space="0" w:color="auto"/>
              </w:divBdr>
            </w:div>
          </w:divsChild>
        </w:div>
        <w:div w:id="1265193322">
          <w:marLeft w:val="0"/>
          <w:marRight w:val="0"/>
          <w:marTop w:val="0"/>
          <w:marBottom w:val="0"/>
          <w:divBdr>
            <w:top w:val="none" w:sz="0" w:space="0" w:color="auto"/>
            <w:left w:val="none" w:sz="0" w:space="0" w:color="auto"/>
            <w:bottom w:val="none" w:sz="0" w:space="0" w:color="auto"/>
            <w:right w:val="none" w:sz="0" w:space="0" w:color="auto"/>
          </w:divBdr>
          <w:divsChild>
            <w:div w:id="1170946694">
              <w:marLeft w:val="0"/>
              <w:marRight w:val="0"/>
              <w:marTop w:val="0"/>
              <w:marBottom w:val="0"/>
              <w:divBdr>
                <w:top w:val="none" w:sz="0" w:space="0" w:color="auto"/>
                <w:left w:val="none" w:sz="0" w:space="0" w:color="auto"/>
                <w:bottom w:val="none" w:sz="0" w:space="0" w:color="auto"/>
                <w:right w:val="none" w:sz="0" w:space="0" w:color="auto"/>
              </w:divBdr>
            </w:div>
          </w:divsChild>
        </w:div>
        <w:div w:id="871453096">
          <w:marLeft w:val="0"/>
          <w:marRight w:val="0"/>
          <w:marTop w:val="0"/>
          <w:marBottom w:val="0"/>
          <w:divBdr>
            <w:top w:val="none" w:sz="0" w:space="0" w:color="auto"/>
            <w:left w:val="none" w:sz="0" w:space="0" w:color="auto"/>
            <w:bottom w:val="none" w:sz="0" w:space="0" w:color="auto"/>
            <w:right w:val="none" w:sz="0" w:space="0" w:color="auto"/>
          </w:divBdr>
          <w:divsChild>
            <w:div w:id="1824470708">
              <w:marLeft w:val="0"/>
              <w:marRight w:val="0"/>
              <w:marTop w:val="0"/>
              <w:marBottom w:val="0"/>
              <w:divBdr>
                <w:top w:val="none" w:sz="0" w:space="0" w:color="auto"/>
                <w:left w:val="none" w:sz="0" w:space="0" w:color="auto"/>
                <w:bottom w:val="none" w:sz="0" w:space="0" w:color="auto"/>
                <w:right w:val="none" w:sz="0" w:space="0" w:color="auto"/>
              </w:divBdr>
            </w:div>
          </w:divsChild>
        </w:div>
        <w:div w:id="726760758">
          <w:marLeft w:val="0"/>
          <w:marRight w:val="0"/>
          <w:marTop w:val="0"/>
          <w:marBottom w:val="0"/>
          <w:divBdr>
            <w:top w:val="none" w:sz="0" w:space="0" w:color="auto"/>
            <w:left w:val="none" w:sz="0" w:space="0" w:color="auto"/>
            <w:bottom w:val="none" w:sz="0" w:space="0" w:color="auto"/>
            <w:right w:val="none" w:sz="0" w:space="0" w:color="auto"/>
          </w:divBdr>
          <w:divsChild>
            <w:div w:id="1224102405">
              <w:marLeft w:val="0"/>
              <w:marRight w:val="0"/>
              <w:marTop w:val="0"/>
              <w:marBottom w:val="0"/>
              <w:divBdr>
                <w:top w:val="none" w:sz="0" w:space="0" w:color="auto"/>
                <w:left w:val="none" w:sz="0" w:space="0" w:color="auto"/>
                <w:bottom w:val="none" w:sz="0" w:space="0" w:color="auto"/>
                <w:right w:val="none" w:sz="0" w:space="0" w:color="auto"/>
              </w:divBdr>
            </w:div>
            <w:div w:id="644969483">
              <w:marLeft w:val="0"/>
              <w:marRight w:val="0"/>
              <w:marTop w:val="0"/>
              <w:marBottom w:val="0"/>
              <w:divBdr>
                <w:top w:val="none" w:sz="0" w:space="0" w:color="auto"/>
                <w:left w:val="none" w:sz="0" w:space="0" w:color="auto"/>
                <w:bottom w:val="none" w:sz="0" w:space="0" w:color="auto"/>
                <w:right w:val="none" w:sz="0" w:space="0" w:color="auto"/>
              </w:divBdr>
            </w:div>
            <w:div w:id="49504219">
              <w:marLeft w:val="0"/>
              <w:marRight w:val="0"/>
              <w:marTop w:val="0"/>
              <w:marBottom w:val="0"/>
              <w:divBdr>
                <w:top w:val="none" w:sz="0" w:space="0" w:color="auto"/>
                <w:left w:val="none" w:sz="0" w:space="0" w:color="auto"/>
                <w:bottom w:val="none" w:sz="0" w:space="0" w:color="auto"/>
                <w:right w:val="none" w:sz="0" w:space="0" w:color="auto"/>
              </w:divBdr>
            </w:div>
            <w:div w:id="2133403647">
              <w:marLeft w:val="0"/>
              <w:marRight w:val="0"/>
              <w:marTop w:val="0"/>
              <w:marBottom w:val="0"/>
              <w:divBdr>
                <w:top w:val="none" w:sz="0" w:space="0" w:color="auto"/>
                <w:left w:val="none" w:sz="0" w:space="0" w:color="auto"/>
                <w:bottom w:val="none" w:sz="0" w:space="0" w:color="auto"/>
                <w:right w:val="none" w:sz="0" w:space="0" w:color="auto"/>
              </w:divBdr>
            </w:div>
            <w:div w:id="127013820">
              <w:marLeft w:val="0"/>
              <w:marRight w:val="0"/>
              <w:marTop w:val="0"/>
              <w:marBottom w:val="0"/>
              <w:divBdr>
                <w:top w:val="none" w:sz="0" w:space="0" w:color="auto"/>
                <w:left w:val="none" w:sz="0" w:space="0" w:color="auto"/>
                <w:bottom w:val="none" w:sz="0" w:space="0" w:color="auto"/>
                <w:right w:val="none" w:sz="0" w:space="0" w:color="auto"/>
              </w:divBdr>
            </w:div>
          </w:divsChild>
        </w:div>
        <w:div w:id="348682930">
          <w:marLeft w:val="0"/>
          <w:marRight w:val="0"/>
          <w:marTop w:val="0"/>
          <w:marBottom w:val="0"/>
          <w:divBdr>
            <w:top w:val="none" w:sz="0" w:space="0" w:color="auto"/>
            <w:left w:val="none" w:sz="0" w:space="0" w:color="auto"/>
            <w:bottom w:val="none" w:sz="0" w:space="0" w:color="auto"/>
            <w:right w:val="none" w:sz="0" w:space="0" w:color="auto"/>
          </w:divBdr>
          <w:divsChild>
            <w:div w:id="983778506">
              <w:marLeft w:val="0"/>
              <w:marRight w:val="0"/>
              <w:marTop w:val="0"/>
              <w:marBottom w:val="0"/>
              <w:divBdr>
                <w:top w:val="none" w:sz="0" w:space="0" w:color="auto"/>
                <w:left w:val="none" w:sz="0" w:space="0" w:color="auto"/>
                <w:bottom w:val="none" w:sz="0" w:space="0" w:color="auto"/>
                <w:right w:val="none" w:sz="0" w:space="0" w:color="auto"/>
              </w:divBdr>
            </w:div>
          </w:divsChild>
        </w:div>
        <w:div w:id="778793380">
          <w:marLeft w:val="0"/>
          <w:marRight w:val="0"/>
          <w:marTop w:val="0"/>
          <w:marBottom w:val="0"/>
          <w:divBdr>
            <w:top w:val="none" w:sz="0" w:space="0" w:color="auto"/>
            <w:left w:val="none" w:sz="0" w:space="0" w:color="auto"/>
            <w:bottom w:val="none" w:sz="0" w:space="0" w:color="auto"/>
            <w:right w:val="none" w:sz="0" w:space="0" w:color="auto"/>
          </w:divBdr>
          <w:divsChild>
            <w:div w:id="785394082">
              <w:marLeft w:val="0"/>
              <w:marRight w:val="0"/>
              <w:marTop w:val="0"/>
              <w:marBottom w:val="0"/>
              <w:divBdr>
                <w:top w:val="none" w:sz="0" w:space="0" w:color="auto"/>
                <w:left w:val="none" w:sz="0" w:space="0" w:color="auto"/>
                <w:bottom w:val="none" w:sz="0" w:space="0" w:color="auto"/>
                <w:right w:val="none" w:sz="0" w:space="0" w:color="auto"/>
              </w:divBdr>
            </w:div>
          </w:divsChild>
        </w:div>
        <w:div w:id="1744984428">
          <w:marLeft w:val="0"/>
          <w:marRight w:val="0"/>
          <w:marTop w:val="0"/>
          <w:marBottom w:val="0"/>
          <w:divBdr>
            <w:top w:val="none" w:sz="0" w:space="0" w:color="auto"/>
            <w:left w:val="none" w:sz="0" w:space="0" w:color="auto"/>
            <w:bottom w:val="none" w:sz="0" w:space="0" w:color="auto"/>
            <w:right w:val="none" w:sz="0" w:space="0" w:color="auto"/>
          </w:divBdr>
          <w:divsChild>
            <w:div w:id="1456868642">
              <w:marLeft w:val="0"/>
              <w:marRight w:val="0"/>
              <w:marTop w:val="0"/>
              <w:marBottom w:val="0"/>
              <w:divBdr>
                <w:top w:val="none" w:sz="0" w:space="0" w:color="auto"/>
                <w:left w:val="none" w:sz="0" w:space="0" w:color="auto"/>
                <w:bottom w:val="none" w:sz="0" w:space="0" w:color="auto"/>
                <w:right w:val="none" w:sz="0" w:space="0" w:color="auto"/>
              </w:divBdr>
            </w:div>
          </w:divsChild>
        </w:div>
        <w:div w:id="338892875">
          <w:marLeft w:val="0"/>
          <w:marRight w:val="0"/>
          <w:marTop w:val="0"/>
          <w:marBottom w:val="0"/>
          <w:divBdr>
            <w:top w:val="none" w:sz="0" w:space="0" w:color="auto"/>
            <w:left w:val="none" w:sz="0" w:space="0" w:color="auto"/>
            <w:bottom w:val="none" w:sz="0" w:space="0" w:color="auto"/>
            <w:right w:val="none" w:sz="0" w:space="0" w:color="auto"/>
          </w:divBdr>
          <w:divsChild>
            <w:div w:id="916746769">
              <w:marLeft w:val="0"/>
              <w:marRight w:val="0"/>
              <w:marTop w:val="0"/>
              <w:marBottom w:val="0"/>
              <w:divBdr>
                <w:top w:val="none" w:sz="0" w:space="0" w:color="auto"/>
                <w:left w:val="none" w:sz="0" w:space="0" w:color="auto"/>
                <w:bottom w:val="none" w:sz="0" w:space="0" w:color="auto"/>
                <w:right w:val="none" w:sz="0" w:space="0" w:color="auto"/>
              </w:divBdr>
            </w:div>
          </w:divsChild>
        </w:div>
        <w:div w:id="573706665">
          <w:marLeft w:val="0"/>
          <w:marRight w:val="0"/>
          <w:marTop w:val="0"/>
          <w:marBottom w:val="0"/>
          <w:divBdr>
            <w:top w:val="none" w:sz="0" w:space="0" w:color="auto"/>
            <w:left w:val="none" w:sz="0" w:space="0" w:color="auto"/>
            <w:bottom w:val="none" w:sz="0" w:space="0" w:color="auto"/>
            <w:right w:val="none" w:sz="0" w:space="0" w:color="auto"/>
          </w:divBdr>
          <w:divsChild>
            <w:div w:id="160197807">
              <w:marLeft w:val="0"/>
              <w:marRight w:val="0"/>
              <w:marTop w:val="0"/>
              <w:marBottom w:val="0"/>
              <w:divBdr>
                <w:top w:val="none" w:sz="0" w:space="0" w:color="auto"/>
                <w:left w:val="none" w:sz="0" w:space="0" w:color="auto"/>
                <w:bottom w:val="none" w:sz="0" w:space="0" w:color="auto"/>
                <w:right w:val="none" w:sz="0" w:space="0" w:color="auto"/>
              </w:divBdr>
            </w:div>
          </w:divsChild>
        </w:div>
        <w:div w:id="470246207">
          <w:marLeft w:val="0"/>
          <w:marRight w:val="0"/>
          <w:marTop w:val="0"/>
          <w:marBottom w:val="0"/>
          <w:divBdr>
            <w:top w:val="none" w:sz="0" w:space="0" w:color="auto"/>
            <w:left w:val="none" w:sz="0" w:space="0" w:color="auto"/>
            <w:bottom w:val="none" w:sz="0" w:space="0" w:color="auto"/>
            <w:right w:val="none" w:sz="0" w:space="0" w:color="auto"/>
          </w:divBdr>
          <w:divsChild>
            <w:div w:id="197359061">
              <w:marLeft w:val="0"/>
              <w:marRight w:val="0"/>
              <w:marTop w:val="0"/>
              <w:marBottom w:val="0"/>
              <w:divBdr>
                <w:top w:val="none" w:sz="0" w:space="0" w:color="auto"/>
                <w:left w:val="none" w:sz="0" w:space="0" w:color="auto"/>
                <w:bottom w:val="none" w:sz="0" w:space="0" w:color="auto"/>
                <w:right w:val="none" w:sz="0" w:space="0" w:color="auto"/>
              </w:divBdr>
            </w:div>
          </w:divsChild>
        </w:div>
        <w:div w:id="972712401">
          <w:marLeft w:val="0"/>
          <w:marRight w:val="0"/>
          <w:marTop w:val="0"/>
          <w:marBottom w:val="0"/>
          <w:divBdr>
            <w:top w:val="none" w:sz="0" w:space="0" w:color="auto"/>
            <w:left w:val="none" w:sz="0" w:space="0" w:color="auto"/>
            <w:bottom w:val="none" w:sz="0" w:space="0" w:color="auto"/>
            <w:right w:val="none" w:sz="0" w:space="0" w:color="auto"/>
          </w:divBdr>
          <w:divsChild>
            <w:div w:id="120273058">
              <w:marLeft w:val="0"/>
              <w:marRight w:val="0"/>
              <w:marTop w:val="0"/>
              <w:marBottom w:val="0"/>
              <w:divBdr>
                <w:top w:val="none" w:sz="0" w:space="0" w:color="auto"/>
                <w:left w:val="none" w:sz="0" w:space="0" w:color="auto"/>
                <w:bottom w:val="none" w:sz="0" w:space="0" w:color="auto"/>
                <w:right w:val="none" w:sz="0" w:space="0" w:color="auto"/>
              </w:divBdr>
            </w:div>
          </w:divsChild>
        </w:div>
        <w:div w:id="548151518">
          <w:marLeft w:val="0"/>
          <w:marRight w:val="0"/>
          <w:marTop w:val="0"/>
          <w:marBottom w:val="0"/>
          <w:divBdr>
            <w:top w:val="none" w:sz="0" w:space="0" w:color="auto"/>
            <w:left w:val="none" w:sz="0" w:space="0" w:color="auto"/>
            <w:bottom w:val="none" w:sz="0" w:space="0" w:color="auto"/>
            <w:right w:val="none" w:sz="0" w:space="0" w:color="auto"/>
          </w:divBdr>
          <w:divsChild>
            <w:div w:id="379939808">
              <w:marLeft w:val="0"/>
              <w:marRight w:val="0"/>
              <w:marTop w:val="0"/>
              <w:marBottom w:val="0"/>
              <w:divBdr>
                <w:top w:val="none" w:sz="0" w:space="0" w:color="auto"/>
                <w:left w:val="none" w:sz="0" w:space="0" w:color="auto"/>
                <w:bottom w:val="none" w:sz="0" w:space="0" w:color="auto"/>
                <w:right w:val="none" w:sz="0" w:space="0" w:color="auto"/>
              </w:divBdr>
            </w:div>
          </w:divsChild>
        </w:div>
        <w:div w:id="1670597064">
          <w:marLeft w:val="0"/>
          <w:marRight w:val="0"/>
          <w:marTop w:val="0"/>
          <w:marBottom w:val="0"/>
          <w:divBdr>
            <w:top w:val="none" w:sz="0" w:space="0" w:color="auto"/>
            <w:left w:val="none" w:sz="0" w:space="0" w:color="auto"/>
            <w:bottom w:val="none" w:sz="0" w:space="0" w:color="auto"/>
            <w:right w:val="none" w:sz="0" w:space="0" w:color="auto"/>
          </w:divBdr>
          <w:divsChild>
            <w:div w:id="2071415112">
              <w:marLeft w:val="0"/>
              <w:marRight w:val="0"/>
              <w:marTop w:val="0"/>
              <w:marBottom w:val="0"/>
              <w:divBdr>
                <w:top w:val="none" w:sz="0" w:space="0" w:color="auto"/>
                <w:left w:val="none" w:sz="0" w:space="0" w:color="auto"/>
                <w:bottom w:val="none" w:sz="0" w:space="0" w:color="auto"/>
                <w:right w:val="none" w:sz="0" w:space="0" w:color="auto"/>
              </w:divBdr>
            </w:div>
          </w:divsChild>
        </w:div>
        <w:div w:id="2141410600">
          <w:marLeft w:val="0"/>
          <w:marRight w:val="0"/>
          <w:marTop w:val="0"/>
          <w:marBottom w:val="0"/>
          <w:divBdr>
            <w:top w:val="none" w:sz="0" w:space="0" w:color="auto"/>
            <w:left w:val="none" w:sz="0" w:space="0" w:color="auto"/>
            <w:bottom w:val="none" w:sz="0" w:space="0" w:color="auto"/>
            <w:right w:val="none" w:sz="0" w:space="0" w:color="auto"/>
          </w:divBdr>
          <w:divsChild>
            <w:div w:id="368536030">
              <w:marLeft w:val="0"/>
              <w:marRight w:val="0"/>
              <w:marTop w:val="0"/>
              <w:marBottom w:val="0"/>
              <w:divBdr>
                <w:top w:val="none" w:sz="0" w:space="0" w:color="auto"/>
                <w:left w:val="none" w:sz="0" w:space="0" w:color="auto"/>
                <w:bottom w:val="none" w:sz="0" w:space="0" w:color="auto"/>
                <w:right w:val="none" w:sz="0" w:space="0" w:color="auto"/>
              </w:divBdr>
            </w:div>
          </w:divsChild>
        </w:div>
        <w:div w:id="414860360">
          <w:marLeft w:val="0"/>
          <w:marRight w:val="0"/>
          <w:marTop w:val="0"/>
          <w:marBottom w:val="0"/>
          <w:divBdr>
            <w:top w:val="none" w:sz="0" w:space="0" w:color="auto"/>
            <w:left w:val="none" w:sz="0" w:space="0" w:color="auto"/>
            <w:bottom w:val="none" w:sz="0" w:space="0" w:color="auto"/>
            <w:right w:val="none" w:sz="0" w:space="0" w:color="auto"/>
          </w:divBdr>
          <w:divsChild>
            <w:div w:id="1971664427">
              <w:marLeft w:val="0"/>
              <w:marRight w:val="0"/>
              <w:marTop w:val="0"/>
              <w:marBottom w:val="0"/>
              <w:divBdr>
                <w:top w:val="none" w:sz="0" w:space="0" w:color="auto"/>
                <w:left w:val="none" w:sz="0" w:space="0" w:color="auto"/>
                <w:bottom w:val="none" w:sz="0" w:space="0" w:color="auto"/>
                <w:right w:val="none" w:sz="0" w:space="0" w:color="auto"/>
              </w:divBdr>
            </w:div>
          </w:divsChild>
        </w:div>
        <w:div w:id="388384036">
          <w:marLeft w:val="0"/>
          <w:marRight w:val="0"/>
          <w:marTop w:val="0"/>
          <w:marBottom w:val="0"/>
          <w:divBdr>
            <w:top w:val="none" w:sz="0" w:space="0" w:color="auto"/>
            <w:left w:val="none" w:sz="0" w:space="0" w:color="auto"/>
            <w:bottom w:val="none" w:sz="0" w:space="0" w:color="auto"/>
            <w:right w:val="none" w:sz="0" w:space="0" w:color="auto"/>
          </w:divBdr>
          <w:divsChild>
            <w:div w:id="127432956">
              <w:marLeft w:val="0"/>
              <w:marRight w:val="0"/>
              <w:marTop w:val="0"/>
              <w:marBottom w:val="0"/>
              <w:divBdr>
                <w:top w:val="none" w:sz="0" w:space="0" w:color="auto"/>
                <w:left w:val="none" w:sz="0" w:space="0" w:color="auto"/>
                <w:bottom w:val="none" w:sz="0" w:space="0" w:color="auto"/>
                <w:right w:val="none" w:sz="0" w:space="0" w:color="auto"/>
              </w:divBdr>
            </w:div>
          </w:divsChild>
        </w:div>
        <w:div w:id="646474955">
          <w:marLeft w:val="0"/>
          <w:marRight w:val="0"/>
          <w:marTop w:val="0"/>
          <w:marBottom w:val="0"/>
          <w:divBdr>
            <w:top w:val="none" w:sz="0" w:space="0" w:color="auto"/>
            <w:left w:val="none" w:sz="0" w:space="0" w:color="auto"/>
            <w:bottom w:val="none" w:sz="0" w:space="0" w:color="auto"/>
            <w:right w:val="none" w:sz="0" w:space="0" w:color="auto"/>
          </w:divBdr>
          <w:divsChild>
            <w:div w:id="14960653">
              <w:marLeft w:val="0"/>
              <w:marRight w:val="0"/>
              <w:marTop w:val="0"/>
              <w:marBottom w:val="0"/>
              <w:divBdr>
                <w:top w:val="none" w:sz="0" w:space="0" w:color="auto"/>
                <w:left w:val="none" w:sz="0" w:space="0" w:color="auto"/>
                <w:bottom w:val="none" w:sz="0" w:space="0" w:color="auto"/>
                <w:right w:val="none" w:sz="0" w:space="0" w:color="auto"/>
              </w:divBdr>
            </w:div>
          </w:divsChild>
        </w:div>
        <w:div w:id="313603209">
          <w:marLeft w:val="0"/>
          <w:marRight w:val="0"/>
          <w:marTop w:val="0"/>
          <w:marBottom w:val="0"/>
          <w:divBdr>
            <w:top w:val="none" w:sz="0" w:space="0" w:color="auto"/>
            <w:left w:val="none" w:sz="0" w:space="0" w:color="auto"/>
            <w:bottom w:val="none" w:sz="0" w:space="0" w:color="auto"/>
            <w:right w:val="none" w:sz="0" w:space="0" w:color="auto"/>
          </w:divBdr>
          <w:divsChild>
            <w:div w:id="1649287594">
              <w:marLeft w:val="0"/>
              <w:marRight w:val="0"/>
              <w:marTop w:val="0"/>
              <w:marBottom w:val="0"/>
              <w:divBdr>
                <w:top w:val="none" w:sz="0" w:space="0" w:color="auto"/>
                <w:left w:val="none" w:sz="0" w:space="0" w:color="auto"/>
                <w:bottom w:val="none" w:sz="0" w:space="0" w:color="auto"/>
                <w:right w:val="none" w:sz="0" w:space="0" w:color="auto"/>
              </w:divBdr>
            </w:div>
          </w:divsChild>
        </w:div>
        <w:div w:id="1786072489">
          <w:marLeft w:val="0"/>
          <w:marRight w:val="0"/>
          <w:marTop w:val="0"/>
          <w:marBottom w:val="0"/>
          <w:divBdr>
            <w:top w:val="none" w:sz="0" w:space="0" w:color="auto"/>
            <w:left w:val="none" w:sz="0" w:space="0" w:color="auto"/>
            <w:bottom w:val="none" w:sz="0" w:space="0" w:color="auto"/>
            <w:right w:val="none" w:sz="0" w:space="0" w:color="auto"/>
          </w:divBdr>
          <w:divsChild>
            <w:div w:id="275139525">
              <w:marLeft w:val="0"/>
              <w:marRight w:val="0"/>
              <w:marTop w:val="0"/>
              <w:marBottom w:val="0"/>
              <w:divBdr>
                <w:top w:val="none" w:sz="0" w:space="0" w:color="auto"/>
                <w:left w:val="none" w:sz="0" w:space="0" w:color="auto"/>
                <w:bottom w:val="none" w:sz="0" w:space="0" w:color="auto"/>
                <w:right w:val="none" w:sz="0" w:space="0" w:color="auto"/>
              </w:divBdr>
            </w:div>
          </w:divsChild>
        </w:div>
        <w:div w:id="2128086875">
          <w:marLeft w:val="0"/>
          <w:marRight w:val="0"/>
          <w:marTop w:val="0"/>
          <w:marBottom w:val="0"/>
          <w:divBdr>
            <w:top w:val="none" w:sz="0" w:space="0" w:color="auto"/>
            <w:left w:val="none" w:sz="0" w:space="0" w:color="auto"/>
            <w:bottom w:val="none" w:sz="0" w:space="0" w:color="auto"/>
            <w:right w:val="none" w:sz="0" w:space="0" w:color="auto"/>
          </w:divBdr>
          <w:divsChild>
            <w:div w:id="1604529809">
              <w:marLeft w:val="0"/>
              <w:marRight w:val="0"/>
              <w:marTop w:val="0"/>
              <w:marBottom w:val="0"/>
              <w:divBdr>
                <w:top w:val="none" w:sz="0" w:space="0" w:color="auto"/>
                <w:left w:val="none" w:sz="0" w:space="0" w:color="auto"/>
                <w:bottom w:val="none" w:sz="0" w:space="0" w:color="auto"/>
                <w:right w:val="none" w:sz="0" w:space="0" w:color="auto"/>
              </w:divBdr>
            </w:div>
          </w:divsChild>
        </w:div>
        <w:div w:id="988285255">
          <w:marLeft w:val="0"/>
          <w:marRight w:val="0"/>
          <w:marTop w:val="0"/>
          <w:marBottom w:val="0"/>
          <w:divBdr>
            <w:top w:val="none" w:sz="0" w:space="0" w:color="auto"/>
            <w:left w:val="none" w:sz="0" w:space="0" w:color="auto"/>
            <w:bottom w:val="none" w:sz="0" w:space="0" w:color="auto"/>
            <w:right w:val="none" w:sz="0" w:space="0" w:color="auto"/>
          </w:divBdr>
          <w:divsChild>
            <w:div w:id="1122576752">
              <w:marLeft w:val="0"/>
              <w:marRight w:val="0"/>
              <w:marTop w:val="0"/>
              <w:marBottom w:val="0"/>
              <w:divBdr>
                <w:top w:val="none" w:sz="0" w:space="0" w:color="auto"/>
                <w:left w:val="none" w:sz="0" w:space="0" w:color="auto"/>
                <w:bottom w:val="none" w:sz="0" w:space="0" w:color="auto"/>
                <w:right w:val="none" w:sz="0" w:space="0" w:color="auto"/>
              </w:divBdr>
            </w:div>
          </w:divsChild>
        </w:div>
        <w:div w:id="785463836">
          <w:marLeft w:val="0"/>
          <w:marRight w:val="0"/>
          <w:marTop w:val="0"/>
          <w:marBottom w:val="0"/>
          <w:divBdr>
            <w:top w:val="none" w:sz="0" w:space="0" w:color="auto"/>
            <w:left w:val="none" w:sz="0" w:space="0" w:color="auto"/>
            <w:bottom w:val="none" w:sz="0" w:space="0" w:color="auto"/>
            <w:right w:val="none" w:sz="0" w:space="0" w:color="auto"/>
          </w:divBdr>
          <w:divsChild>
            <w:div w:id="2073505366">
              <w:marLeft w:val="0"/>
              <w:marRight w:val="0"/>
              <w:marTop w:val="0"/>
              <w:marBottom w:val="0"/>
              <w:divBdr>
                <w:top w:val="none" w:sz="0" w:space="0" w:color="auto"/>
                <w:left w:val="none" w:sz="0" w:space="0" w:color="auto"/>
                <w:bottom w:val="none" w:sz="0" w:space="0" w:color="auto"/>
                <w:right w:val="none" w:sz="0" w:space="0" w:color="auto"/>
              </w:divBdr>
            </w:div>
          </w:divsChild>
        </w:div>
        <w:div w:id="1785466118">
          <w:marLeft w:val="0"/>
          <w:marRight w:val="0"/>
          <w:marTop w:val="0"/>
          <w:marBottom w:val="0"/>
          <w:divBdr>
            <w:top w:val="none" w:sz="0" w:space="0" w:color="auto"/>
            <w:left w:val="none" w:sz="0" w:space="0" w:color="auto"/>
            <w:bottom w:val="none" w:sz="0" w:space="0" w:color="auto"/>
            <w:right w:val="none" w:sz="0" w:space="0" w:color="auto"/>
          </w:divBdr>
          <w:divsChild>
            <w:div w:id="1866209498">
              <w:marLeft w:val="0"/>
              <w:marRight w:val="0"/>
              <w:marTop w:val="0"/>
              <w:marBottom w:val="0"/>
              <w:divBdr>
                <w:top w:val="none" w:sz="0" w:space="0" w:color="auto"/>
                <w:left w:val="none" w:sz="0" w:space="0" w:color="auto"/>
                <w:bottom w:val="none" w:sz="0" w:space="0" w:color="auto"/>
                <w:right w:val="none" w:sz="0" w:space="0" w:color="auto"/>
              </w:divBdr>
            </w:div>
          </w:divsChild>
        </w:div>
        <w:div w:id="1834292019">
          <w:marLeft w:val="0"/>
          <w:marRight w:val="0"/>
          <w:marTop w:val="0"/>
          <w:marBottom w:val="0"/>
          <w:divBdr>
            <w:top w:val="none" w:sz="0" w:space="0" w:color="auto"/>
            <w:left w:val="none" w:sz="0" w:space="0" w:color="auto"/>
            <w:bottom w:val="none" w:sz="0" w:space="0" w:color="auto"/>
            <w:right w:val="none" w:sz="0" w:space="0" w:color="auto"/>
          </w:divBdr>
          <w:divsChild>
            <w:div w:id="736586162">
              <w:marLeft w:val="0"/>
              <w:marRight w:val="0"/>
              <w:marTop w:val="0"/>
              <w:marBottom w:val="0"/>
              <w:divBdr>
                <w:top w:val="none" w:sz="0" w:space="0" w:color="auto"/>
                <w:left w:val="none" w:sz="0" w:space="0" w:color="auto"/>
                <w:bottom w:val="none" w:sz="0" w:space="0" w:color="auto"/>
                <w:right w:val="none" w:sz="0" w:space="0" w:color="auto"/>
              </w:divBdr>
            </w:div>
          </w:divsChild>
        </w:div>
        <w:div w:id="1189223336">
          <w:marLeft w:val="0"/>
          <w:marRight w:val="0"/>
          <w:marTop w:val="0"/>
          <w:marBottom w:val="0"/>
          <w:divBdr>
            <w:top w:val="none" w:sz="0" w:space="0" w:color="auto"/>
            <w:left w:val="none" w:sz="0" w:space="0" w:color="auto"/>
            <w:bottom w:val="none" w:sz="0" w:space="0" w:color="auto"/>
            <w:right w:val="none" w:sz="0" w:space="0" w:color="auto"/>
          </w:divBdr>
          <w:divsChild>
            <w:div w:id="237860424">
              <w:marLeft w:val="0"/>
              <w:marRight w:val="0"/>
              <w:marTop w:val="0"/>
              <w:marBottom w:val="0"/>
              <w:divBdr>
                <w:top w:val="none" w:sz="0" w:space="0" w:color="auto"/>
                <w:left w:val="none" w:sz="0" w:space="0" w:color="auto"/>
                <w:bottom w:val="none" w:sz="0" w:space="0" w:color="auto"/>
                <w:right w:val="none" w:sz="0" w:space="0" w:color="auto"/>
              </w:divBdr>
            </w:div>
          </w:divsChild>
        </w:div>
        <w:div w:id="1392657769">
          <w:marLeft w:val="0"/>
          <w:marRight w:val="0"/>
          <w:marTop w:val="0"/>
          <w:marBottom w:val="0"/>
          <w:divBdr>
            <w:top w:val="none" w:sz="0" w:space="0" w:color="auto"/>
            <w:left w:val="none" w:sz="0" w:space="0" w:color="auto"/>
            <w:bottom w:val="none" w:sz="0" w:space="0" w:color="auto"/>
            <w:right w:val="none" w:sz="0" w:space="0" w:color="auto"/>
          </w:divBdr>
          <w:divsChild>
            <w:div w:id="2109541482">
              <w:marLeft w:val="0"/>
              <w:marRight w:val="0"/>
              <w:marTop w:val="0"/>
              <w:marBottom w:val="0"/>
              <w:divBdr>
                <w:top w:val="none" w:sz="0" w:space="0" w:color="auto"/>
                <w:left w:val="none" w:sz="0" w:space="0" w:color="auto"/>
                <w:bottom w:val="none" w:sz="0" w:space="0" w:color="auto"/>
                <w:right w:val="none" w:sz="0" w:space="0" w:color="auto"/>
              </w:divBdr>
            </w:div>
          </w:divsChild>
        </w:div>
        <w:div w:id="1501431889">
          <w:marLeft w:val="0"/>
          <w:marRight w:val="0"/>
          <w:marTop w:val="0"/>
          <w:marBottom w:val="0"/>
          <w:divBdr>
            <w:top w:val="none" w:sz="0" w:space="0" w:color="auto"/>
            <w:left w:val="none" w:sz="0" w:space="0" w:color="auto"/>
            <w:bottom w:val="none" w:sz="0" w:space="0" w:color="auto"/>
            <w:right w:val="none" w:sz="0" w:space="0" w:color="auto"/>
          </w:divBdr>
          <w:divsChild>
            <w:div w:id="1522236454">
              <w:marLeft w:val="0"/>
              <w:marRight w:val="0"/>
              <w:marTop w:val="0"/>
              <w:marBottom w:val="0"/>
              <w:divBdr>
                <w:top w:val="none" w:sz="0" w:space="0" w:color="auto"/>
                <w:left w:val="none" w:sz="0" w:space="0" w:color="auto"/>
                <w:bottom w:val="none" w:sz="0" w:space="0" w:color="auto"/>
                <w:right w:val="none" w:sz="0" w:space="0" w:color="auto"/>
              </w:divBdr>
            </w:div>
          </w:divsChild>
        </w:div>
        <w:div w:id="596983907">
          <w:marLeft w:val="0"/>
          <w:marRight w:val="0"/>
          <w:marTop w:val="0"/>
          <w:marBottom w:val="0"/>
          <w:divBdr>
            <w:top w:val="none" w:sz="0" w:space="0" w:color="auto"/>
            <w:left w:val="none" w:sz="0" w:space="0" w:color="auto"/>
            <w:bottom w:val="none" w:sz="0" w:space="0" w:color="auto"/>
            <w:right w:val="none" w:sz="0" w:space="0" w:color="auto"/>
          </w:divBdr>
          <w:divsChild>
            <w:div w:id="210725513">
              <w:marLeft w:val="0"/>
              <w:marRight w:val="0"/>
              <w:marTop w:val="0"/>
              <w:marBottom w:val="0"/>
              <w:divBdr>
                <w:top w:val="none" w:sz="0" w:space="0" w:color="auto"/>
                <w:left w:val="none" w:sz="0" w:space="0" w:color="auto"/>
                <w:bottom w:val="none" w:sz="0" w:space="0" w:color="auto"/>
                <w:right w:val="none" w:sz="0" w:space="0" w:color="auto"/>
              </w:divBdr>
            </w:div>
          </w:divsChild>
        </w:div>
        <w:div w:id="736628782">
          <w:marLeft w:val="0"/>
          <w:marRight w:val="0"/>
          <w:marTop w:val="0"/>
          <w:marBottom w:val="0"/>
          <w:divBdr>
            <w:top w:val="none" w:sz="0" w:space="0" w:color="auto"/>
            <w:left w:val="none" w:sz="0" w:space="0" w:color="auto"/>
            <w:bottom w:val="none" w:sz="0" w:space="0" w:color="auto"/>
            <w:right w:val="none" w:sz="0" w:space="0" w:color="auto"/>
          </w:divBdr>
          <w:divsChild>
            <w:div w:id="789738415">
              <w:marLeft w:val="0"/>
              <w:marRight w:val="0"/>
              <w:marTop w:val="0"/>
              <w:marBottom w:val="0"/>
              <w:divBdr>
                <w:top w:val="none" w:sz="0" w:space="0" w:color="auto"/>
                <w:left w:val="none" w:sz="0" w:space="0" w:color="auto"/>
                <w:bottom w:val="none" w:sz="0" w:space="0" w:color="auto"/>
                <w:right w:val="none" w:sz="0" w:space="0" w:color="auto"/>
              </w:divBdr>
            </w:div>
          </w:divsChild>
        </w:div>
        <w:div w:id="723797372">
          <w:marLeft w:val="0"/>
          <w:marRight w:val="0"/>
          <w:marTop w:val="0"/>
          <w:marBottom w:val="0"/>
          <w:divBdr>
            <w:top w:val="none" w:sz="0" w:space="0" w:color="auto"/>
            <w:left w:val="none" w:sz="0" w:space="0" w:color="auto"/>
            <w:bottom w:val="none" w:sz="0" w:space="0" w:color="auto"/>
            <w:right w:val="none" w:sz="0" w:space="0" w:color="auto"/>
          </w:divBdr>
          <w:divsChild>
            <w:div w:id="1168519816">
              <w:marLeft w:val="0"/>
              <w:marRight w:val="0"/>
              <w:marTop w:val="0"/>
              <w:marBottom w:val="0"/>
              <w:divBdr>
                <w:top w:val="none" w:sz="0" w:space="0" w:color="auto"/>
                <w:left w:val="none" w:sz="0" w:space="0" w:color="auto"/>
                <w:bottom w:val="none" w:sz="0" w:space="0" w:color="auto"/>
                <w:right w:val="none" w:sz="0" w:space="0" w:color="auto"/>
              </w:divBdr>
            </w:div>
          </w:divsChild>
        </w:div>
        <w:div w:id="419255680">
          <w:marLeft w:val="0"/>
          <w:marRight w:val="0"/>
          <w:marTop w:val="0"/>
          <w:marBottom w:val="0"/>
          <w:divBdr>
            <w:top w:val="none" w:sz="0" w:space="0" w:color="auto"/>
            <w:left w:val="none" w:sz="0" w:space="0" w:color="auto"/>
            <w:bottom w:val="none" w:sz="0" w:space="0" w:color="auto"/>
            <w:right w:val="none" w:sz="0" w:space="0" w:color="auto"/>
          </w:divBdr>
          <w:divsChild>
            <w:div w:id="959456463">
              <w:marLeft w:val="0"/>
              <w:marRight w:val="0"/>
              <w:marTop w:val="0"/>
              <w:marBottom w:val="0"/>
              <w:divBdr>
                <w:top w:val="none" w:sz="0" w:space="0" w:color="auto"/>
                <w:left w:val="none" w:sz="0" w:space="0" w:color="auto"/>
                <w:bottom w:val="none" w:sz="0" w:space="0" w:color="auto"/>
                <w:right w:val="none" w:sz="0" w:space="0" w:color="auto"/>
              </w:divBdr>
            </w:div>
          </w:divsChild>
        </w:div>
        <w:div w:id="1555581017">
          <w:marLeft w:val="0"/>
          <w:marRight w:val="0"/>
          <w:marTop w:val="0"/>
          <w:marBottom w:val="0"/>
          <w:divBdr>
            <w:top w:val="none" w:sz="0" w:space="0" w:color="auto"/>
            <w:left w:val="none" w:sz="0" w:space="0" w:color="auto"/>
            <w:bottom w:val="none" w:sz="0" w:space="0" w:color="auto"/>
            <w:right w:val="none" w:sz="0" w:space="0" w:color="auto"/>
          </w:divBdr>
          <w:divsChild>
            <w:div w:id="781533476">
              <w:marLeft w:val="0"/>
              <w:marRight w:val="0"/>
              <w:marTop w:val="0"/>
              <w:marBottom w:val="0"/>
              <w:divBdr>
                <w:top w:val="none" w:sz="0" w:space="0" w:color="auto"/>
                <w:left w:val="none" w:sz="0" w:space="0" w:color="auto"/>
                <w:bottom w:val="none" w:sz="0" w:space="0" w:color="auto"/>
                <w:right w:val="none" w:sz="0" w:space="0" w:color="auto"/>
              </w:divBdr>
            </w:div>
            <w:div w:id="329531497">
              <w:marLeft w:val="0"/>
              <w:marRight w:val="0"/>
              <w:marTop w:val="0"/>
              <w:marBottom w:val="0"/>
              <w:divBdr>
                <w:top w:val="none" w:sz="0" w:space="0" w:color="auto"/>
                <w:left w:val="none" w:sz="0" w:space="0" w:color="auto"/>
                <w:bottom w:val="none" w:sz="0" w:space="0" w:color="auto"/>
                <w:right w:val="none" w:sz="0" w:space="0" w:color="auto"/>
              </w:divBdr>
            </w:div>
            <w:div w:id="71052809">
              <w:marLeft w:val="0"/>
              <w:marRight w:val="0"/>
              <w:marTop w:val="0"/>
              <w:marBottom w:val="0"/>
              <w:divBdr>
                <w:top w:val="none" w:sz="0" w:space="0" w:color="auto"/>
                <w:left w:val="none" w:sz="0" w:space="0" w:color="auto"/>
                <w:bottom w:val="none" w:sz="0" w:space="0" w:color="auto"/>
                <w:right w:val="none" w:sz="0" w:space="0" w:color="auto"/>
              </w:divBdr>
            </w:div>
            <w:div w:id="855457522">
              <w:marLeft w:val="0"/>
              <w:marRight w:val="0"/>
              <w:marTop w:val="0"/>
              <w:marBottom w:val="0"/>
              <w:divBdr>
                <w:top w:val="none" w:sz="0" w:space="0" w:color="auto"/>
                <w:left w:val="none" w:sz="0" w:space="0" w:color="auto"/>
                <w:bottom w:val="none" w:sz="0" w:space="0" w:color="auto"/>
                <w:right w:val="none" w:sz="0" w:space="0" w:color="auto"/>
              </w:divBdr>
            </w:div>
          </w:divsChild>
        </w:div>
        <w:div w:id="1073507804">
          <w:marLeft w:val="0"/>
          <w:marRight w:val="0"/>
          <w:marTop w:val="0"/>
          <w:marBottom w:val="0"/>
          <w:divBdr>
            <w:top w:val="none" w:sz="0" w:space="0" w:color="auto"/>
            <w:left w:val="none" w:sz="0" w:space="0" w:color="auto"/>
            <w:bottom w:val="none" w:sz="0" w:space="0" w:color="auto"/>
            <w:right w:val="none" w:sz="0" w:space="0" w:color="auto"/>
          </w:divBdr>
          <w:divsChild>
            <w:div w:id="248270535">
              <w:marLeft w:val="0"/>
              <w:marRight w:val="0"/>
              <w:marTop w:val="0"/>
              <w:marBottom w:val="0"/>
              <w:divBdr>
                <w:top w:val="none" w:sz="0" w:space="0" w:color="auto"/>
                <w:left w:val="none" w:sz="0" w:space="0" w:color="auto"/>
                <w:bottom w:val="none" w:sz="0" w:space="0" w:color="auto"/>
                <w:right w:val="none" w:sz="0" w:space="0" w:color="auto"/>
              </w:divBdr>
            </w:div>
          </w:divsChild>
        </w:div>
        <w:div w:id="1994985185">
          <w:marLeft w:val="0"/>
          <w:marRight w:val="0"/>
          <w:marTop w:val="0"/>
          <w:marBottom w:val="0"/>
          <w:divBdr>
            <w:top w:val="none" w:sz="0" w:space="0" w:color="auto"/>
            <w:left w:val="none" w:sz="0" w:space="0" w:color="auto"/>
            <w:bottom w:val="none" w:sz="0" w:space="0" w:color="auto"/>
            <w:right w:val="none" w:sz="0" w:space="0" w:color="auto"/>
          </w:divBdr>
          <w:divsChild>
            <w:div w:id="803691669">
              <w:marLeft w:val="0"/>
              <w:marRight w:val="0"/>
              <w:marTop w:val="0"/>
              <w:marBottom w:val="0"/>
              <w:divBdr>
                <w:top w:val="none" w:sz="0" w:space="0" w:color="auto"/>
                <w:left w:val="none" w:sz="0" w:space="0" w:color="auto"/>
                <w:bottom w:val="none" w:sz="0" w:space="0" w:color="auto"/>
                <w:right w:val="none" w:sz="0" w:space="0" w:color="auto"/>
              </w:divBdr>
            </w:div>
            <w:div w:id="1780102074">
              <w:marLeft w:val="0"/>
              <w:marRight w:val="0"/>
              <w:marTop w:val="0"/>
              <w:marBottom w:val="0"/>
              <w:divBdr>
                <w:top w:val="none" w:sz="0" w:space="0" w:color="auto"/>
                <w:left w:val="none" w:sz="0" w:space="0" w:color="auto"/>
                <w:bottom w:val="none" w:sz="0" w:space="0" w:color="auto"/>
                <w:right w:val="none" w:sz="0" w:space="0" w:color="auto"/>
              </w:divBdr>
            </w:div>
          </w:divsChild>
        </w:div>
        <w:div w:id="1173108235">
          <w:marLeft w:val="0"/>
          <w:marRight w:val="0"/>
          <w:marTop w:val="0"/>
          <w:marBottom w:val="0"/>
          <w:divBdr>
            <w:top w:val="none" w:sz="0" w:space="0" w:color="auto"/>
            <w:left w:val="none" w:sz="0" w:space="0" w:color="auto"/>
            <w:bottom w:val="none" w:sz="0" w:space="0" w:color="auto"/>
            <w:right w:val="none" w:sz="0" w:space="0" w:color="auto"/>
          </w:divBdr>
          <w:divsChild>
            <w:div w:id="1580486036">
              <w:marLeft w:val="0"/>
              <w:marRight w:val="0"/>
              <w:marTop w:val="0"/>
              <w:marBottom w:val="0"/>
              <w:divBdr>
                <w:top w:val="none" w:sz="0" w:space="0" w:color="auto"/>
                <w:left w:val="none" w:sz="0" w:space="0" w:color="auto"/>
                <w:bottom w:val="none" w:sz="0" w:space="0" w:color="auto"/>
                <w:right w:val="none" w:sz="0" w:space="0" w:color="auto"/>
              </w:divBdr>
            </w:div>
          </w:divsChild>
        </w:div>
        <w:div w:id="976842462">
          <w:marLeft w:val="0"/>
          <w:marRight w:val="0"/>
          <w:marTop w:val="0"/>
          <w:marBottom w:val="0"/>
          <w:divBdr>
            <w:top w:val="none" w:sz="0" w:space="0" w:color="auto"/>
            <w:left w:val="none" w:sz="0" w:space="0" w:color="auto"/>
            <w:bottom w:val="none" w:sz="0" w:space="0" w:color="auto"/>
            <w:right w:val="none" w:sz="0" w:space="0" w:color="auto"/>
          </w:divBdr>
          <w:divsChild>
            <w:div w:id="1820219817">
              <w:marLeft w:val="0"/>
              <w:marRight w:val="0"/>
              <w:marTop w:val="0"/>
              <w:marBottom w:val="0"/>
              <w:divBdr>
                <w:top w:val="none" w:sz="0" w:space="0" w:color="auto"/>
                <w:left w:val="none" w:sz="0" w:space="0" w:color="auto"/>
                <w:bottom w:val="none" w:sz="0" w:space="0" w:color="auto"/>
                <w:right w:val="none" w:sz="0" w:space="0" w:color="auto"/>
              </w:divBdr>
            </w:div>
          </w:divsChild>
        </w:div>
        <w:div w:id="1729836694">
          <w:marLeft w:val="0"/>
          <w:marRight w:val="0"/>
          <w:marTop w:val="0"/>
          <w:marBottom w:val="0"/>
          <w:divBdr>
            <w:top w:val="none" w:sz="0" w:space="0" w:color="auto"/>
            <w:left w:val="none" w:sz="0" w:space="0" w:color="auto"/>
            <w:bottom w:val="none" w:sz="0" w:space="0" w:color="auto"/>
            <w:right w:val="none" w:sz="0" w:space="0" w:color="auto"/>
          </w:divBdr>
          <w:divsChild>
            <w:div w:id="1571847917">
              <w:marLeft w:val="0"/>
              <w:marRight w:val="0"/>
              <w:marTop w:val="0"/>
              <w:marBottom w:val="0"/>
              <w:divBdr>
                <w:top w:val="none" w:sz="0" w:space="0" w:color="auto"/>
                <w:left w:val="none" w:sz="0" w:space="0" w:color="auto"/>
                <w:bottom w:val="none" w:sz="0" w:space="0" w:color="auto"/>
                <w:right w:val="none" w:sz="0" w:space="0" w:color="auto"/>
              </w:divBdr>
            </w:div>
          </w:divsChild>
        </w:div>
        <w:div w:id="1920291383">
          <w:marLeft w:val="0"/>
          <w:marRight w:val="0"/>
          <w:marTop w:val="0"/>
          <w:marBottom w:val="0"/>
          <w:divBdr>
            <w:top w:val="none" w:sz="0" w:space="0" w:color="auto"/>
            <w:left w:val="none" w:sz="0" w:space="0" w:color="auto"/>
            <w:bottom w:val="none" w:sz="0" w:space="0" w:color="auto"/>
            <w:right w:val="none" w:sz="0" w:space="0" w:color="auto"/>
          </w:divBdr>
          <w:divsChild>
            <w:div w:id="936712423">
              <w:marLeft w:val="0"/>
              <w:marRight w:val="0"/>
              <w:marTop w:val="0"/>
              <w:marBottom w:val="0"/>
              <w:divBdr>
                <w:top w:val="none" w:sz="0" w:space="0" w:color="auto"/>
                <w:left w:val="none" w:sz="0" w:space="0" w:color="auto"/>
                <w:bottom w:val="none" w:sz="0" w:space="0" w:color="auto"/>
                <w:right w:val="none" w:sz="0" w:space="0" w:color="auto"/>
              </w:divBdr>
            </w:div>
          </w:divsChild>
        </w:div>
        <w:div w:id="1068453948">
          <w:marLeft w:val="0"/>
          <w:marRight w:val="0"/>
          <w:marTop w:val="0"/>
          <w:marBottom w:val="0"/>
          <w:divBdr>
            <w:top w:val="none" w:sz="0" w:space="0" w:color="auto"/>
            <w:left w:val="none" w:sz="0" w:space="0" w:color="auto"/>
            <w:bottom w:val="none" w:sz="0" w:space="0" w:color="auto"/>
            <w:right w:val="none" w:sz="0" w:space="0" w:color="auto"/>
          </w:divBdr>
          <w:divsChild>
            <w:div w:id="777258416">
              <w:marLeft w:val="0"/>
              <w:marRight w:val="0"/>
              <w:marTop w:val="0"/>
              <w:marBottom w:val="0"/>
              <w:divBdr>
                <w:top w:val="none" w:sz="0" w:space="0" w:color="auto"/>
                <w:left w:val="none" w:sz="0" w:space="0" w:color="auto"/>
                <w:bottom w:val="none" w:sz="0" w:space="0" w:color="auto"/>
                <w:right w:val="none" w:sz="0" w:space="0" w:color="auto"/>
              </w:divBdr>
            </w:div>
          </w:divsChild>
        </w:div>
        <w:div w:id="689718483">
          <w:marLeft w:val="0"/>
          <w:marRight w:val="0"/>
          <w:marTop w:val="0"/>
          <w:marBottom w:val="0"/>
          <w:divBdr>
            <w:top w:val="none" w:sz="0" w:space="0" w:color="auto"/>
            <w:left w:val="none" w:sz="0" w:space="0" w:color="auto"/>
            <w:bottom w:val="none" w:sz="0" w:space="0" w:color="auto"/>
            <w:right w:val="none" w:sz="0" w:space="0" w:color="auto"/>
          </w:divBdr>
          <w:divsChild>
            <w:div w:id="775949741">
              <w:marLeft w:val="0"/>
              <w:marRight w:val="0"/>
              <w:marTop w:val="0"/>
              <w:marBottom w:val="0"/>
              <w:divBdr>
                <w:top w:val="none" w:sz="0" w:space="0" w:color="auto"/>
                <w:left w:val="none" w:sz="0" w:space="0" w:color="auto"/>
                <w:bottom w:val="none" w:sz="0" w:space="0" w:color="auto"/>
                <w:right w:val="none" w:sz="0" w:space="0" w:color="auto"/>
              </w:divBdr>
            </w:div>
          </w:divsChild>
        </w:div>
        <w:div w:id="2099324160">
          <w:marLeft w:val="0"/>
          <w:marRight w:val="0"/>
          <w:marTop w:val="0"/>
          <w:marBottom w:val="0"/>
          <w:divBdr>
            <w:top w:val="none" w:sz="0" w:space="0" w:color="auto"/>
            <w:left w:val="none" w:sz="0" w:space="0" w:color="auto"/>
            <w:bottom w:val="none" w:sz="0" w:space="0" w:color="auto"/>
            <w:right w:val="none" w:sz="0" w:space="0" w:color="auto"/>
          </w:divBdr>
          <w:divsChild>
            <w:div w:id="2057585268">
              <w:marLeft w:val="0"/>
              <w:marRight w:val="0"/>
              <w:marTop w:val="0"/>
              <w:marBottom w:val="0"/>
              <w:divBdr>
                <w:top w:val="none" w:sz="0" w:space="0" w:color="auto"/>
                <w:left w:val="none" w:sz="0" w:space="0" w:color="auto"/>
                <w:bottom w:val="none" w:sz="0" w:space="0" w:color="auto"/>
                <w:right w:val="none" w:sz="0" w:space="0" w:color="auto"/>
              </w:divBdr>
            </w:div>
          </w:divsChild>
        </w:div>
        <w:div w:id="303048135">
          <w:marLeft w:val="0"/>
          <w:marRight w:val="0"/>
          <w:marTop w:val="0"/>
          <w:marBottom w:val="0"/>
          <w:divBdr>
            <w:top w:val="none" w:sz="0" w:space="0" w:color="auto"/>
            <w:left w:val="none" w:sz="0" w:space="0" w:color="auto"/>
            <w:bottom w:val="none" w:sz="0" w:space="0" w:color="auto"/>
            <w:right w:val="none" w:sz="0" w:space="0" w:color="auto"/>
          </w:divBdr>
          <w:divsChild>
            <w:div w:id="2019579760">
              <w:marLeft w:val="0"/>
              <w:marRight w:val="0"/>
              <w:marTop w:val="0"/>
              <w:marBottom w:val="0"/>
              <w:divBdr>
                <w:top w:val="none" w:sz="0" w:space="0" w:color="auto"/>
                <w:left w:val="none" w:sz="0" w:space="0" w:color="auto"/>
                <w:bottom w:val="none" w:sz="0" w:space="0" w:color="auto"/>
                <w:right w:val="none" w:sz="0" w:space="0" w:color="auto"/>
              </w:divBdr>
            </w:div>
          </w:divsChild>
        </w:div>
        <w:div w:id="1507553545">
          <w:marLeft w:val="0"/>
          <w:marRight w:val="0"/>
          <w:marTop w:val="0"/>
          <w:marBottom w:val="0"/>
          <w:divBdr>
            <w:top w:val="none" w:sz="0" w:space="0" w:color="auto"/>
            <w:left w:val="none" w:sz="0" w:space="0" w:color="auto"/>
            <w:bottom w:val="none" w:sz="0" w:space="0" w:color="auto"/>
            <w:right w:val="none" w:sz="0" w:space="0" w:color="auto"/>
          </w:divBdr>
          <w:divsChild>
            <w:div w:id="1198734119">
              <w:marLeft w:val="0"/>
              <w:marRight w:val="0"/>
              <w:marTop w:val="0"/>
              <w:marBottom w:val="0"/>
              <w:divBdr>
                <w:top w:val="none" w:sz="0" w:space="0" w:color="auto"/>
                <w:left w:val="none" w:sz="0" w:space="0" w:color="auto"/>
                <w:bottom w:val="none" w:sz="0" w:space="0" w:color="auto"/>
                <w:right w:val="none" w:sz="0" w:space="0" w:color="auto"/>
              </w:divBdr>
            </w:div>
          </w:divsChild>
        </w:div>
        <w:div w:id="262416480">
          <w:marLeft w:val="0"/>
          <w:marRight w:val="0"/>
          <w:marTop w:val="0"/>
          <w:marBottom w:val="0"/>
          <w:divBdr>
            <w:top w:val="none" w:sz="0" w:space="0" w:color="auto"/>
            <w:left w:val="none" w:sz="0" w:space="0" w:color="auto"/>
            <w:bottom w:val="none" w:sz="0" w:space="0" w:color="auto"/>
            <w:right w:val="none" w:sz="0" w:space="0" w:color="auto"/>
          </w:divBdr>
          <w:divsChild>
            <w:div w:id="559556468">
              <w:marLeft w:val="0"/>
              <w:marRight w:val="0"/>
              <w:marTop w:val="0"/>
              <w:marBottom w:val="0"/>
              <w:divBdr>
                <w:top w:val="none" w:sz="0" w:space="0" w:color="auto"/>
                <w:left w:val="none" w:sz="0" w:space="0" w:color="auto"/>
                <w:bottom w:val="none" w:sz="0" w:space="0" w:color="auto"/>
                <w:right w:val="none" w:sz="0" w:space="0" w:color="auto"/>
              </w:divBdr>
            </w:div>
          </w:divsChild>
        </w:div>
        <w:div w:id="492139931">
          <w:marLeft w:val="0"/>
          <w:marRight w:val="0"/>
          <w:marTop w:val="0"/>
          <w:marBottom w:val="0"/>
          <w:divBdr>
            <w:top w:val="none" w:sz="0" w:space="0" w:color="auto"/>
            <w:left w:val="none" w:sz="0" w:space="0" w:color="auto"/>
            <w:bottom w:val="none" w:sz="0" w:space="0" w:color="auto"/>
            <w:right w:val="none" w:sz="0" w:space="0" w:color="auto"/>
          </w:divBdr>
          <w:divsChild>
            <w:div w:id="141164718">
              <w:marLeft w:val="0"/>
              <w:marRight w:val="0"/>
              <w:marTop w:val="0"/>
              <w:marBottom w:val="0"/>
              <w:divBdr>
                <w:top w:val="none" w:sz="0" w:space="0" w:color="auto"/>
                <w:left w:val="none" w:sz="0" w:space="0" w:color="auto"/>
                <w:bottom w:val="none" w:sz="0" w:space="0" w:color="auto"/>
                <w:right w:val="none" w:sz="0" w:space="0" w:color="auto"/>
              </w:divBdr>
            </w:div>
          </w:divsChild>
        </w:div>
        <w:div w:id="1768455700">
          <w:marLeft w:val="0"/>
          <w:marRight w:val="0"/>
          <w:marTop w:val="0"/>
          <w:marBottom w:val="0"/>
          <w:divBdr>
            <w:top w:val="none" w:sz="0" w:space="0" w:color="auto"/>
            <w:left w:val="none" w:sz="0" w:space="0" w:color="auto"/>
            <w:bottom w:val="none" w:sz="0" w:space="0" w:color="auto"/>
            <w:right w:val="none" w:sz="0" w:space="0" w:color="auto"/>
          </w:divBdr>
          <w:divsChild>
            <w:div w:id="1784305096">
              <w:marLeft w:val="0"/>
              <w:marRight w:val="0"/>
              <w:marTop w:val="0"/>
              <w:marBottom w:val="0"/>
              <w:divBdr>
                <w:top w:val="none" w:sz="0" w:space="0" w:color="auto"/>
                <w:left w:val="none" w:sz="0" w:space="0" w:color="auto"/>
                <w:bottom w:val="none" w:sz="0" w:space="0" w:color="auto"/>
                <w:right w:val="none" w:sz="0" w:space="0" w:color="auto"/>
              </w:divBdr>
            </w:div>
          </w:divsChild>
        </w:div>
        <w:div w:id="693966599">
          <w:marLeft w:val="0"/>
          <w:marRight w:val="0"/>
          <w:marTop w:val="0"/>
          <w:marBottom w:val="0"/>
          <w:divBdr>
            <w:top w:val="none" w:sz="0" w:space="0" w:color="auto"/>
            <w:left w:val="none" w:sz="0" w:space="0" w:color="auto"/>
            <w:bottom w:val="none" w:sz="0" w:space="0" w:color="auto"/>
            <w:right w:val="none" w:sz="0" w:space="0" w:color="auto"/>
          </w:divBdr>
          <w:divsChild>
            <w:div w:id="1925797872">
              <w:marLeft w:val="0"/>
              <w:marRight w:val="0"/>
              <w:marTop w:val="0"/>
              <w:marBottom w:val="0"/>
              <w:divBdr>
                <w:top w:val="none" w:sz="0" w:space="0" w:color="auto"/>
                <w:left w:val="none" w:sz="0" w:space="0" w:color="auto"/>
                <w:bottom w:val="none" w:sz="0" w:space="0" w:color="auto"/>
                <w:right w:val="none" w:sz="0" w:space="0" w:color="auto"/>
              </w:divBdr>
            </w:div>
          </w:divsChild>
        </w:div>
        <w:div w:id="1537156103">
          <w:marLeft w:val="0"/>
          <w:marRight w:val="0"/>
          <w:marTop w:val="0"/>
          <w:marBottom w:val="0"/>
          <w:divBdr>
            <w:top w:val="none" w:sz="0" w:space="0" w:color="auto"/>
            <w:left w:val="none" w:sz="0" w:space="0" w:color="auto"/>
            <w:bottom w:val="none" w:sz="0" w:space="0" w:color="auto"/>
            <w:right w:val="none" w:sz="0" w:space="0" w:color="auto"/>
          </w:divBdr>
          <w:divsChild>
            <w:div w:id="1892961905">
              <w:marLeft w:val="0"/>
              <w:marRight w:val="0"/>
              <w:marTop w:val="0"/>
              <w:marBottom w:val="0"/>
              <w:divBdr>
                <w:top w:val="none" w:sz="0" w:space="0" w:color="auto"/>
                <w:left w:val="none" w:sz="0" w:space="0" w:color="auto"/>
                <w:bottom w:val="none" w:sz="0" w:space="0" w:color="auto"/>
                <w:right w:val="none" w:sz="0" w:space="0" w:color="auto"/>
              </w:divBdr>
            </w:div>
          </w:divsChild>
        </w:div>
        <w:div w:id="2062560635">
          <w:marLeft w:val="0"/>
          <w:marRight w:val="0"/>
          <w:marTop w:val="0"/>
          <w:marBottom w:val="0"/>
          <w:divBdr>
            <w:top w:val="none" w:sz="0" w:space="0" w:color="auto"/>
            <w:left w:val="none" w:sz="0" w:space="0" w:color="auto"/>
            <w:bottom w:val="none" w:sz="0" w:space="0" w:color="auto"/>
            <w:right w:val="none" w:sz="0" w:space="0" w:color="auto"/>
          </w:divBdr>
          <w:divsChild>
            <w:div w:id="748961216">
              <w:marLeft w:val="0"/>
              <w:marRight w:val="0"/>
              <w:marTop w:val="0"/>
              <w:marBottom w:val="0"/>
              <w:divBdr>
                <w:top w:val="none" w:sz="0" w:space="0" w:color="auto"/>
                <w:left w:val="none" w:sz="0" w:space="0" w:color="auto"/>
                <w:bottom w:val="none" w:sz="0" w:space="0" w:color="auto"/>
                <w:right w:val="none" w:sz="0" w:space="0" w:color="auto"/>
              </w:divBdr>
            </w:div>
          </w:divsChild>
        </w:div>
        <w:div w:id="1622304222">
          <w:marLeft w:val="0"/>
          <w:marRight w:val="0"/>
          <w:marTop w:val="0"/>
          <w:marBottom w:val="0"/>
          <w:divBdr>
            <w:top w:val="none" w:sz="0" w:space="0" w:color="auto"/>
            <w:left w:val="none" w:sz="0" w:space="0" w:color="auto"/>
            <w:bottom w:val="none" w:sz="0" w:space="0" w:color="auto"/>
            <w:right w:val="none" w:sz="0" w:space="0" w:color="auto"/>
          </w:divBdr>
          <w:divsChild>
            <w:div w:id="1804343443">
              <w:marLeft w:val="0"/>
              <w:marRight w:val="0"/>
              <w:marTop w:val="0"/>
              <w:marBottom w:val="0"/>
              <w:divBdr>
                <w:top w:val="none" w:sz="0" w:space="0" w:color="auto"/>
                <w:left w:val="none" w:sz="0" w:space="0" w:color="auto"/>
                <w:bottom w:val="none" w:sz="0" w:space="0" w:color="auto"/>
                <w:right w:val="none" w:sz="0" w:space="0" w:color="auto"/>
              </w:divBdr>
            </w:div>
          </w:divsChild>
        </w:div>
        <w:div w:id="1097755218">
          <w:marLeft w:val="0"/>
          <w:marRight w:val="0"/>
          <w:marTop w:val="0"/>
          <w:marBottom w:val="0"/>
          <w:divBdr>
            <w:top w:val="none" w:sz="0" w:space="0" w:color="auto"/>
            <w:left w:val="none" w:sz="0" w:space="0" w:color="auto"/>
            <w:bottom w:val="none" w:sz="0" w:space="0" w:color="auto"/>
            <w:right w:val="none" w:sz="0" w:space="0" w:color="auto"/>
          </w:divBdr>
          <w:divsChild>
            <w:div w:id="393436388">
              <w:marLeft w:val="0"/>
              <w:marRight w:val="0"/>
              <w:marTop w:val="0"/>
              <w:marBottom w:val="0"/>
              <w:divBdr>
                <w:top w:val="none" w:sz="0" w:space="0" w:color="auto"/>
                <w:left w:val="none" w:sz="0" w:space="0" w:color="auto"/>
                <w:bottom w:val="none" w:sz="0" w:space="0" w:color="auto"/>
                <w:right w:val="none" w:sz="0" w:space="0" w:color="auto"/>
              </w:divBdr>
            </w:div>
          </w:divsChild>
        </w:div>
        <w:div w:id="950285600">
          <w:marLeft w:val="0"/>
          <w:marRight w:val="0"/>
          <w:marTop w:val="0"/>
          <w:marBottom w:val="0"/>
          <w:divBdr>
            <w:top w:val="none" w:sz="0" w:space="0" w:color="auto"/>
            <w:left w:val="none" w:sz="0" w:space="0" w:color="auto"/>
            <w:bottom w:val="none" w:sz="0" w:space="0" w:color="auto"/>
            <w:right w:val="none" w:sz="0" w:space="0" w:color="auto"/>
          </w:divBdr>
          <w:divsChild>
            <w:div w:id="1713774135">
              <w:marLeft w:val="0"/>
              <w:marRight w:val="0"/>
              <w:marTop w:val="0"/>
              <w:marBottom w:val="0"/>
              <w:divBdr>
                <w:top w:val="none" w:sz="0" w:space="0" w:color="auto"/>
                <w:left w:val="none" w:sz="0" w:space="0" w:color="auto"/>
                <w:bottom w:val="none" w:sz="0" w:space="0" w:color="auto"/>
                <w:right w:val="none" w:sz="0" w:space="0" w:color="auto"/>
              </w:divBdr>
            </w:div>
          </w:divsChild>
        </w:div>
        <w:div w:id="197011523">
          <w:marLeft w:val="0"/>
          <w:marRight w:val="0"/>
          <w:marTop w:val="0"/>
          <w:marBottom w:val="0"/>
          <w:divBdr>
            <w:top w:val="none" w:sz="0" w:space="0" w:color="auto"/>
            <w:left w:val="none" w:sz="0" w:space="0" w:color="auto"/>
            <w:bottom w:val="none" w:sz="0" w:space="0" w:color="auto"/>
            <w:right w:val="none" w:sz="0" w:space="0" w:color="auto"/>
          </w:divBdr>
          <w:divsChild>
            <w:div w:id="504322398">
              <w:marLeft w:val="0"/>
              <w:marRight w:val="0"/>
              <w:marTop w:val="0"/>
              <w:marBottom w:val="0"/>
              <w:divBdr>
                <w:top w:val="none" w:sz="0" w:space="0" w:color="auto"/>
                <w:left w:val="none" w:sz="0" w:space="0" w:color="auto"/>
                <w:bottom w:val="none" w:sz="0" w:space="0" w:color="auto"/>
                <w:right w:val="none" w:sz="0" w:space="0" w:color="auto"/>
              </w:divBdr>
            </w:div>
          </w:divsChild>
        </w:div>
        <w:div w:id="857084760">
          <w:marLeft w:val="0"/>
          <w:marRight w:val="0"/>
          <w:marTop w:val="0"/>
          <w:marBottom w:val="0"/>
          <w:divBdr>
            <w:top w:val="none" w:sz="0" w:space="0" w:color="auto"/>
            <w:left w:val="none" w:sz="0" w:space="0" w:color="auto"/>
            <w:bottom w:val="none" w:sz="0" w:space="0" w:color="auto"/>
            <w:right w:val="none" w:sz="0" w:space="0" w:color="auto"/>
          </w:divBdr>
          <w:divsChild>
            <w:div w:id="421949255">
              <w:marLeft w:val="0"/>
              <w:marRight w:val="0"/>
              <w:marTop w:val="0"/>
              <w:marBottom w:val="0"/>
              <w:divBdr>
                <w:top w:val="none" w:sz="0" w:space="0" w:color="auto"/>
                <w:left w:val="none" w:sz="0" w:space="0" w:color="auto"/>
                <w:bottom w:val="none" w:sz="0" w:space="0" w:color="auto"/>
                <w:right w:val="none" w:sz="0" w:space="0" w:color="auto"/>
              </w:divBdr>
            </w:div>
          </w:divsChild>
        </w:div>
        <w:div w:id="1931740932">
          <w:marLeft w:val="0"/>
          <w:marRight w:val="0"/>
          <w:marTop w:val="0"/>
          <w:marBottom w:val="0"/>
          <w:divBdr>
            <w:top w:val="none" w:sz="0" w:space="0" w:color="auto"/>
            <w:left w:val="none" w:sz="0" w:space="0" w:color="auto"/>
            <w:bottom w:val="none" w:sz="0" w:space="0" w:color="auto"/>
            <w:right w:val="none" w:sz="0" w:space="0" w:color="auto"/>
          </w:divBdr>
          <w:divsChild>
            <w:div w:id="333918411">
              <w:marLeft w:val="0"/>
              <w:marRight w:val="0"/>
              <w:marTop w:val="0"/>
              <w:marBottom w:val="0"/>
              <w:divBdr>
                <w:top w:val="none" w:sz="0" w:space="0" w:color="auto"/>
                <w:left w:val="none" w:sz="0" w:space="0" w:color="auto"/>
                <w:bottom w:val="none" w:sz="0" w:space="0" w:color="auto"/>
                <w:right w:val="none" w:sz="0" w:space="0" w:color="auto"/>
              </w:divBdr>
            </w:div>
          </w:divsChild>
        </w:div>
        <w:div w:id="776095615">
          <w:marLeft w:val="0"/>
          <w:marRight w:val="0"/>
          <w:marTop w:val="0"/>
          <w:marBottom w:val="0"/>
          <w:divBdr>
            <w:top w:val="none" w:sz="0" w:space="0" w:color="auto"/>
            <w:left w:val="none" w:sz="0" w:space="0" w:color="auto"/>
            <w:bottom w:val="none" w:sz="0" w:space="0" w:color="auto"/>
            <w:right w:val="none" w:sz="0" w:space="0" w:color="auto"/>
          </w:divBdr>
          <w:divsChild>
            <w:div w:id="837041154">
              <w:marLeft w:val="0"/>
              <w:marRight w:val="0"/>
              <w:marTop w:val="0"/>
              <w:marBottom w:val="0"/>
              <w:divBdr>
                <w:top w:val="none" w:sz="0" w:space="0" w:color="auto"/>
                <w:left w:val="none" w:sz="0" w:space="0" w:color="auto"/>
                <w:bottom w:val="none" w:sz="0" w:space="0" w:color="auto"/>
                <w:right w:val="none" w:sz="0" w:space="0" w:color="auto"/>
              </w:divBdr>
            </w:div>
          </w:divsChild>
        </w:div>
        <w:div w:id="218785848">
          <w:marLeft w:val="0"/>
          <w:marRight w:val="0"/>
          <w:marTop w:val="0"/>
          <w:marBottom w:val="0"/>
          <w:divBdr>
            <w:top w:val="none" w:sz="0" w:space="0" w:color="auto"/>
            <w:left w:val="none" w:sz="0" w:space="0" w:color="auto"/>
            <w:bottom w:val="none" w:sz="0" w:space="0" w:color="auto"/>
            <w:right w:val="none" w:sz="0" w:space="0" w:color="auto"/>
          </w:divBdr>
          <w:divsChild>
            <w:div w:id="2082368797">
              <w:marLeft w:val="0"/>
              <w:marRight w:val="0"/>
              <w:marTop w:val="0"/>
              <w:marBottom w:val="0"/>
              <w:divBdr>
                <w:top w:val="none" w:sz="0" w:space="0" w:color="auto"/>
                <w:left w:val="none" w:sz="0" w:space="0" w:color="auto"/>
                <w:bottom w:val="none" w:sz="0" w:space="0" w:color="auto"/>
                <w:right w:val="none" w:sz="0" w:space="0" w:color="auto"/>
              </w:divBdr>
            </w:div>
          </w:divsChild>
        </w:div>
        <w:div w:id="505024388">
          <w:marLeft w:val="0"/>
          <w:marRight w:val="0"/>
          <w:marTop w:val="0"/>
          <w:marBottom w:val="0"/>
          <w:divBdr>
            <w:top w:val="none" w:sz="0" w:space="0" w:color="auto"/>
            <w:left w:val="none" w:sz="0" w:space="0" w:color="auto"/>
            <w:bottom w:val="none" w:sz="0" w:space="0" w:color="auto"/>
            <w:right w:val="none" w:sz="0" w:space="0" w:color="auto"/>
          </w:divBdr>
          <w:divsChild>
            <w:div w:id="1502693128">
              <w:marLeft w:val="0"/>
              <w:marRight w:val="0"/>
              <w:marTop w:val="0"/>
              <w:marBottom w:val="0"/>
              <w:divBdr>
                <w:top w:val="none" w:sz="0" w:space="0" w:color="auto"/>
                <w:left w:val="none" w:sz="0" w:space="0" w:color="auto"/>
                <w:bottom w:val="none" w:sz="0" w:space="0" w:color="auto"/>
                <w:right w:val="none" w:sz="0" w:space="0" w:color="auto"/>
              </w:divBdr>
            </w:div>
          </w:divsChild>
        </w:div>
        <w:div w:id="1548639994">
          <w:marLeft w:val="0"/>
          <w:marRight w:val="0"/>
          <w:marTop w:val="0"/>
          <w:marBottom w:val="0"/>
          <w:divBdr>
            <w:top w:val="none" w:sz="0" w:space="0" w:color="auto"/>
            <w:left w:val="none" w:sz="0" w:space="0" w:color="auto"/>
            <w:bottom w:val="none" w:sz="0" w:space="0" w:color="auto"/>
            <w:right w:val="none" w:sz="0" w:space="0" w:color="auto"/>
          </w:divBdr>
          <w:divsChild>
            <w:div w:id="1125345579">
              <w:marLeft w:val="0"/>
              <w:marRight w:val="0"/>
              <w:marTop w:val="0"/>
              <w:marBottom w:val="0"/>
              <w:divBdr>
                <w:top w:val="none" w:sz="0" w:space="0" w:color="auto"/>
                <w:left w:val="none" w:sz="0" w:space="0" w:color="auto"/>
                <w:bottom w:val="none" w:sz="0" w:space="0" w:color="auto"/>
                <w:right w:val="none" w:sz="0" w:space="0" w:color="auto"/>
              </w:divBdr>
            </w:div>
            <w:div w:id="866675181">
              <w:marLeft w:val="0"/>
              <w:marRight w:val="0"/>
              <w:marTop w:val="0"/>
              <w:marBottom w:val="0"/>
              <w:divBdr>
                <w:top w:val="none" w:sz="0" w:space="0" w:color="auto"/>
                <w:left w:val="none" w:sz="0" w:space="0" w:color="auto"/>
                <w:bottom w:val="none" w:sz="0" w:space="0" w:color="auto"/>
                <w:right w:val="none" w:sz="0" w:space="0" w:color="auto"/>
              </w:divBdr>
            </w:div>
            <w:div w:id="1126895238">
              <w:marLeft w:val="0"/>
              <w:marRight w:val="0"/>
              <w:marTop w:val="0"/>
              <w:marBottom w:val="0"/>
              <w:divBdr>
                <w:top w:val="none" w:sz="0" w:space="0" w:color="auto"/>
                <w:left w:val="none" w:sz="0" w:space="0" w:color="auto"/>
                <w:bottom w:val="none" w:sz="0" w:space="0" w:color="auto"/>
                <w:right w:val="none" w:sz="0" w:space="0" w:color="auto"/>
              </w:divBdr>
            </w:div>
            <w:div w:id="1192256562">
              <w:marLeft w:val="0"/>
              <w:marRight w:val="0"/>
              <w:marTop w:val="0"/>
              <w:marBottom w:val="0"/>
              <w:divBdr>
                <w:top w:val="none" w:sz="0" w:space="0" w:color="auto"/>
                <w:left w:val="none" w:sz="0" w:space="0" w:color="auto"/>
                <w:bottom w:val="none" w:sz="0" w:space="0" w:color="auto"/>
                <w:right w:val="none" w:sz="0" w:space="0" w:color="auto"/>
              </w:divBdr>
            </w:div>
            <w:div w:id="1722055991">
              <w:marLeft w:val="0"/>
              <w:marRight w:val="0"/>
              <w:marTop w:val="0"/>
              <w:marBottom w:val="0"/>
              <w:divBdr>
                <w:top w:val="none" w:sz="0" w:space="0" w:color="auto"/>
                <w:left w:val="none" w:sz="0" w:space="0" w:color="auto"/>
                <w:bottom w:val="none" w:sz="0" w:space="0" w:color="auto"/>
                <w:right w:val="none" w:sz="0" w:space="0" w:color="auto"/>
              </w:divBdr>
            </w:div>
            <w:div w:id="1225027793">
              <w:marLeft w:val="0"/>
              <w:marRight w:val="0"/>
              <w:marTop w:val="0"/>
              <w:marBottom w:val="0"/>
              <w:divBdr>
                <w:top w:val="none" w:sz="0" w:space="0" w:color="auto"/>
                <w:left w:val="none" w:sz="0" w:space="0" w:color="auto"/>
                <w:bottom w:val="none" w:sz="0" w:space="0" w:color="auto"/>
                <w:right w:val="none" w:sz="0" w:space="0" w:color="auto"/>
              </w:divBdr>
            </w:div>
            <w:div w:id="756176964">
              <w:marLeft w:val="0"/>
              <w:marRight w:val="0"/>
              <w:marTop w:val="0"/>
              <w:marBottom w:val="0"/>
              <w:divBdr>
                <w:top w:val="none" w:sz="0" w:space="0" w:color="auto"/>
                <w:left w:val="none" w:sz="0" w:space="0" w:color="auto"/>
                <w:bottom w:val="none" w:sz="0" w:space="0" w:color="auto"/>
                <w:right w:val="none" w:sz="0" w:space="0" w:color="auto"/>
              </w:divBdr>
            </w:div>
            <w:div w:id="1395858852">
              <w:marLeft w:val="0"/>
              <w:marRight w:val="0"/>
              <w:marTop w:val="0"/>
              <w:marBottom w:val="0"/>
              <w:divBdr>
                <w:top w:val="none" w:sz="0" w:space="0" w:color="auto"/>
                <w:left w:val="none" w:sz="0" w:space="0" w:color="auto"/>
                <w:bottom w:val="none" w:sz="0" w:space="0" w:color="auto"/>
                <w:right w:val="none" w:sz="0" w:space="0" w:color="auto"/>
              </w:divBdr>
            </w:div>
            <w:div w:id="1045913995">
              <w:marLeft w:val="0"/>
              <w:marRight w:val="0"/>
              <w:marTop w:val="0"/>
              <w:marBottom w:val="0"/>
              <w:divBdr>
                <w:top w:val="none" w:sz="0" w:space="0" w:color="auto"/>
                <w:left w:val="none" w:sz="0" w:space="0" w:color="auto"/>
                <w:bottom w:val="none" w:sz="0" w:space="0" w:color="auto"/>
                <w:right w:val="none" w:sz="0" w:space="0" w:color="auto"/>
              </w:divBdr>
            </w:div>
            <w:div w:id="913703686">
              <w:marLeft w:val="0"/>
              <w:marRight w:val="0"/>
              <w:marTop w:val="0"/>
              <w:marBottom w:val="0"/>
              <w:divBdr>
                <w:top w:val="none" w:sz="0" w:space="0" w:color="auto"/>
                <w:left w:val="none" w:sz="0" w:space="0" w:color="auto"/>
                <w:bottom w:val="none" w:sz="0" w:space="0" w:color="auto"/>
                <w:right w:val="none" w:sz="0" w:space="0" w:color="auto"/>
              </w:divBdr>
            </w:div>
            <w:div w:id="369376585">
              <w:marLeft w:val="0"/>
              <w:marRight w:val="0"/>
              <w:marTop w:val="0"/>
              <w:marBottom w:val="0"/>
              <w:divBdr>
                <w:top w:val="none" w:sz="0" w:space="0" w:color="auto"/>
                <w:left w:val="none" w:sz="0" w:space="0" w:color="auto"/>
                <w:bottom w:val="none" w:sz="0" w:space="0" w:color="auto"/>
                <w:right w:val="none" w:sz="0" w:space="0" w:color="auto"/>
              </w:divBdr>
            </w:div>
            <w:div w:id="651713922">
              <w:marLeft w:val="0"/>
              <w:marRight w:val="0"/>
              <w:marTop w:val="0"/>
              <w:marBottom w:val="0"/>
              <w:divBdr>
                <w:top w:val="none" w:sz="0" w:space="0" w:color="auto"/>
                <w:left w:val="none" w:sz="0" w:space="0" w:color="auto"/>
                <w:bottom w:val="none" w:sz="0" w:space="0" w:color="auto"/>
                <w:right w:val="none" w:sz="0" w:space="0" w:color="auto"/>
              </w:divBdr>
            </w:div>
            <w:div w:id="1612080805">
              <w:marLeft w:val="0"/>
              <w:marRight w:val="0"/>
              <w:marTop w:val="0"/>
              <w:marBottom w:val="0"/>
              <w:divBdr>
                <w:top w:val="none" w:sz="0" w:space="0" w:color="auto"/>
                <w:left w:val="none" w:sz="0" w:space="0" w:color="auto"/>
                <w:bottom w:val="none" w:sz="0" w:space="0" w:color="auto"/>
                <w:right w:val="none" w:sz="0" w:space="0" w:color="auto"/>
              </w:divBdr>
            </w:div>
            <w:div w:id="1602909705">
              <w:marLeft w:val="0"/>
              <w:marRight w:val="0"/>
              <w:marTop w:val="0"/>
              <w:marBottom w:val="0"/>
              <w:divBdr>
                <w:top w:val="none" w:sz="0" w:space="0" w:color="auto"/>
                <w:left w:val="none" w:sz="0" w:space="0" w:color="auto"/>
                <w:bottom w:val="none" w:sz="0" w:space="0" w:color="auto"/>
                <w:right w:val="none" w:sz="0" w:space="0" w:color="auto"/>
              </w:divBdr>
            </w:div>
            <w:div w:id="1548222523">
              <w:marLeft w:val="0"/>
              <w:marRight w:val="0"/>
              <w:marTop w:val="0"/>
              <w:marBottom w:val="0"/>
              <w:divBdr>
                <w:top w:val="none" w:sz="0" w:space="0" w:color="auto"/>
                <w:left w:val="none" w:sz="0" w:space="0" w:color="auto"/>
                <w:bottom w:val="none" w:sz="0" w:space="0" w:color="auto"/>
                <w:right w:val="none" w:sz="0" w:space="0" w:color="auto"/>
              </w:divBdr>
            </w:div>
            <w:div w:id="1733699074">
              <w:marLeft w:val="0"/>
              <w:marRight w:val="0"/>
              <w:marTop w:val="0"/>
              <w:marBottom w:val="0"/>
              <w:divBdr>
                <w:top w:val="none" w:sz="0" w:space="0" w:color="auto"/>
                <w:left w:val="none" w:sz="0" w:space="0" w:color="auto"/>
                <w:bottom w:val="none" w:sz="0" w:space="0" w:color="auto"/>
                <w:right w:val="none" w:sz="0" w:space="0" w:color="auto"/>
              </w:divBdr>
            </w:div>
            <w:div w:id="578447663">
              <w:marLeft w:val="0"/>
              <w:marRight w:val="0"/>
              <w:marTop w:val="0"/>
              <w:marBottom w:val="0"/>
              <w:divBdr>
                <w:top w:val="none" w:sz="0" w:space="0" w:color="auto"/>
                <w:left w:val="none" w:sz="0" w:space="0" w:color="auto"/>
                <w:bottom w:val="none" w:sz="0" w:space="0" w:color="auto"/>
                <w:right w:val="none" w:sz="0" w:space="0" w:color="auto"/>
              </w:divBdr>
            </w:div>
            <w:div w:id="1363049415">
              <w:marLeft w:val="0"/>
              <w:marRight w:val="0"/>
              <w:marTop w:val="0"/>
              <w:marBottom w:val="0"/>
              <w:divBdr>
                <w:top w:val="none" w:sz="0" w:space="0" w:color="auto"/>
                <w:left w:val="none" w:sz="0" w:space="0" w:color="auto"/>
                <w:bottom w:val="none" w:sz="0" w:space="0" w:color="auto"/>
                <w:right w:val="none" w:sz="0" w:space="0" w:color="auto"/>
              </w:divBdr>
            </w:div>
            <w:div w:id="459693455">
              <w:marLeft w:val="0"/>
              <w:marRight w:val="0"/>
              <w:marTop w:val="0"/>
              <w:marBottom w:val="0"/>
              <w:divBdr>
                <w:top w:val="none" w:sz="0" w:space="0" w:color="auto"/>
                <w:left w:val="none" w:sz="0" w:space="0" w:color="auto"/>
                <w:bottom w:val="none" w:sz="0" w:space="0" w:color="auto"/>
                <w:right w:val="none" w:sz="0" w:space="0" w:color="auto"/>
              </w:divBdr>
            </w:div>
          </w:divsChild>
        </w:div>
        <w:div w:id="1568420252">
          <w:marLeft w:val="0"/>
          <w:marRight w:val="0"/>
          <w:marTop w:val="0"/>
          <w:marBottom w:val="0"/>
          <w:divBdr>
            <w:top w:val="none" w:sz="0" w:space="0" w:color="auto"/>
            <w:left w:val="none" w:sz="0" w:space="0" w:color="auto"/>
            <w:bottom w:val="none" w:sz="0" w:space="0" w:color="auto"/>
            <w:right w:val="none" w:sz="0" w:space="0" w:color="auto"/>
          </w:divBdr>
          <w:divsChild>
            <w:div w:id="1118181497">
              <w:marLeft w:val="0"/>
              <w:marRight w:val="0"/>
              <w:marTop w:val="0"/>
              <w:marBottom w:val="0"/>
              <w:divBdr>
                <w:top w:val="none" w:sz="0" w:space="0" w:color="auto"/>
                <w:left w:val="none" w:sz="0" w:space="0" w:color="auto"/>
                <w:bottom w:val="none" w:sz="0" w:space="0" w:color="auto"/>
                <w:right w:val="none" w:sz="0" w:space="0" w:color="auto"/>
              </w:divBdr>
            </w:div>
          </w:divsChild>
        </w:div>
        <w:div w:id="2023121580">
          <w:marLeft w:val="0"/>
          <w:marRight w:val="0"/>
          <w:marTop w:val="0"/>
          <w:marBottom w:val="0"/>
          <w:divBdr>
            <w:top w:val="none" w:sz="0" w:space="0" w:color="auto"/>
            <w:left w:val="none" w:sz="0" w:space="0" w:color="auto"/>
            <w:bottom w:val="none" w:sz="0" w:space="0" w:color="auto"/>
            <w:right w:val="none" w:sz="0" w:space="0" w:color="auto"/>
          </w:divBdr>
          <w:divsChild>
            <w:div w:id="1309624673">
              <w:marLeft w:val="0"/>
              <w:marRight w:val="0"/>
              <w:marTop w:val="0"/>
              <w:marBottom w:val="0"/>
              <w:divBdr>
                <w:top w:val="none" w:sz="0" w:space="0" w:color="auto"/>
                <w:left w:val="none" w:sz="0" w:space="0" w:color="auto"/>
                <w:bottom w:val="none" w:sz="0" w:space="0" w:color="auto"/>
                <w:right w:val="none" w:sz="0" w:space="0" w:color="auto"/>
              </w:divBdr>
            </w:div>
            <w:div w:id="473253182">
              <w:marLeft w:val="0"/>
              <w:marRight w:val="0"/>
              <w:marTop w:val="0"/>
              <w:marBottom w:val="0"/>
              <w:divBdr>
                <w:top w:val="none" w:sz="0" w:space="0" w:color="auto"/>
                <w:left w:val="none" w:sz="0" w:space="0" w:color="auto"/>
                <w:bottom w:val="none" w:sz="0" w:space="0" w:color="auto"/>
                <w:right w:val="none" w:sz="0" w:space="0" w:color="auto"/>
              </w:divBdr>
            </w:div>
            <w:div w:id="1998343907">
              <w:marLeft w:val="0"/>
              <w:marRight w:val="0"/>
              <w:marTop w:val="0"/>
              <w:marBottom w:val="0"/>
              <w:divBdr>
                <w:top w:val="none" w:sz="0" w:space="0" w:color="auto"/>
                <w:left w:val="none" w:sz="0" w:space="0" w:color="auto"/>
                <w:bottom w:val="none" w:sz="0" w:space="0" w:color="auto"/>
                <w:right w:val="none" w:sz="0" w:space="0" w:color="auto"/>
              </w:divBdr>
            </w:div>
            <w:div w:id="47607990">
              <w:marLeft w:val="0"/>
              <w:marRight w:val="0"/>
              <w:marTop w:val="0"/>
              <w:marBottom w:val="0"/>
              <w:divBdr>
                <w:top w:val="none" w:sz="0" w:space="0" w:color="auto"/>
                <w:left w:val="none" w:sz="0" w:space="0" w:color="auto"/>
                <w:bottom w:val="none" w:sz="0" w:space="0" w:color="auto"/>
                <w:right w:val="none" w:sz="0" w:space="0" w:color="auto"/>
              </w:divBdr>
            </w:div>
            <w:div w:id="624315220">
              <w:marLeft w:val="0"/>
              <w:marRight w:val="0"/>
              <w:marTop w:val="0"/>
              <w:marBottom w:val="0"/>
              <w:divBdr>
                <w:top w:val="none" w:sz="0" w:space="0" w:color="auto"/>
                <w:left w:val="none" w:sz="0" w:space="0" w:color="auto"/>
                <w:bottom w:val="none" w:sz="0" w:space="0" w:color="auto"/>
                <w:right w:val="none" w:sz="0" w:space="0" w:color="auto"/>
              </w:divBdr>
            </w:div>
            <w:div w:id="118455138">
              <w:marLeft w:val="0"/>
              <w:marRight w:val="0"/>
              <w:marTop w:val="0"/>
              <w:marBottom w:val="0"/>
              <w:divBdr>
                <w:top w:val="none" w:sz="0" w:space="0" w:color="auto"/>
                <w:left w:val="none" w:sz="0" w:space="0" w:color="auto"/>
                <w:bottom w:val="none" w:sz="0" w:space="0" w:color="auto"/>
                <w:right w:val="none" w:sz="0" w:space="0" w:color="auto"/>
              </w:divBdr>
            </w:div>
          </w:divsChild>
        </w:div>
        <w:div w:id="1945770285">
          <w:marLeft w:val="0"/>
          <w:marRight w:val="0"/>
          <w:marTop w:val="0"/>
          <w:marBottom w:val="0"/>
          <w:divBdr>
            <w:top w:val="none" w:sz="0" w:space="0" w:color="auto"/>
            <w:left w:val="none" w:sz="0" w:space="0" w:color="auto"/>
            <w:bottom w:val="none" w:sz="0" w:space="0" w:color="auto"/>
            <w:right w:val="none" w:sz="0" w:space="0" w:color="auto"/>
          </w:divBdr>
          <w:divsChild>
            <w:div w:id="1940136932">
              <w:marLeft w:val="0"/>
              <w:marRight w:val="0"/>
              <w:marTop w:val="0"/>
              <w:marBottom w:val="0"/>
              <w:divBdr>
                <w:top w:val="none" w:sz="0" w:space="0" w:color="auto"/>
                <w:left w:val="none" w:sz="0" w:space="0" w:color="auto"/>
                <w:bottom w:val="none" w:sz="0" w:space="0" w:color="auto"/>
                <w:right w:val="none" w:sz="0" w:space="0" w:color="auto"/>
              </w:divBdr>
            </w:div>
          </w:divsChild>
        </w:div>
        <w:div w:id="1612975743">
          <w:marLeft w:val="0"/>
          <w:marRight w:val="0"/>
          <w:marTop w:val="0"/>
          <w:marBottom w:val="0"/>
          <w:divBdr>
            <w:top w:val="none" w:sz="0" w:space="0" w:color="auto"/>
            <w:left w:val="none" w:sz="0" w:space="0" w:color="auto"/>
            <w:bottom w:val="none" w:sz="0" w:space="0" w:color="auto"/>
            <w:right w:val="none" w:sz="0" w:space="0" w:color="auto"/>
          </w:divBdr>
          <w:divsChild>
            <w:div w:id="1699693035">
              <w:marLeft w:val="0"/>
              <w:marRight w:val="0"/>
              <w:marTop w:val="0"/>
              <w:marBottom w:val="0"/>
              <w:divBdr>
                <w:top w:val="none" w:sz="0" w:space="0" w:color="auto"/>
                <w:left w:val="none" w:sz="0" w:space="0" w:color="auto"/>
                <w:bottom w:val="none" w:sz="0" w:space="0" w:color="auto"/>
                <w:right w:val="none" w:sz="0" w:space="0" w:color="auto"/>
              </w:divBdr>
            </w:div>
          </w:divsChild>
        </w:div>
        <w:div w:id="292911804">
          <w:marLeft w:val="0"/>
          <w:marRight w:val="0"/>
          <w:marTop w:val="0"/>
          <w:marBottom w:val="0"/>
          <w:divBdr>
            <w:top w:val="none" w:sz="0" w:space="0" w:color="auto"/>
            <w:left w:val="none" w:sz="0" w:space="0" w:color="auto"/>
            <w:bottom w:val="none" w:sz="0" w:space="0" w:color="auto"/>
            <w:right w:val="none" w:sz="0" w:space="0" w:color="auto"/>
          </w:divBdr>
          <w:divsChild>
            <w:div w:id="554314558">
              <w:marLeft w:val="0"/>
              <w:marRight w:val="0"/>
              <w:marTop w:val="0"/>
              <w:marBottom w:val="0"/>
              <w:divBdr>
                <w:top w:val="none" w:sz="0" w:space="0" w:color="auto"/>
                <w:left w:val="none" w:sz="0" w:space="0" w:color="auto"/>
                <w:bottom w:val="none" w:sz="0" w:space="0" w:color="auto"/>
                <w:right w:val="none" w:sz="0" w:space="0" w:color="auto"/>
              </w:divBdr>
            </w:div>
          </w:divsChild>
        </w:div>
        <w:div w:id="92943204">
          <w:marLeft w:val="0"/>
          <w:marRight w:val="0"/>
          <w:marTop w:val="0"/>
          <w:marBottom w:val="0"/>
          <w:divBdr>
            <w:top w:val="none" w:sz="0" w:space="0" w:color="auto"/>
            <w:left w:val="none" w:sz="0" w:space="0" w:color="auto"/>
            <w:bottom w:val="none" w:sz="0" w:space="0" w:color="auto"/>
            <w:right w:val="none" w:sz="0" w:space="0" w:color="auto"/>
          </w:divBdr>
          <w:divsChild>
            <w:div w:id="83233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19205">
      <w:bodyDiv w:val="1"/>
      <w:marLeft w:val="0"/>
      <w:marRight w:val="0"/>
      <w:marTop w:val="0"/>
      <w:marBottom w:val="0"/>
      <w:divBdr>
        <w:top w:val="none" w:sz="0" w:space="0" w:color="auto"/>
        <w:left w:val="none" w:sz="0" w:space="0" w:color="auto"/>
        <w:bottom w:val="none" w:sz="0" w:space="0" w:color="auto"/>
        <w:right w:val="none" w:sz="0" w:space="0" w:color="auto"/>
      </w:divBdr>
    </w:div>
    <w:div w:id="1019548361">
      <w:bodyDiv w:val="1"/>
      <w:marLeft w:val="0"/>
      <w:marRight w:val="0"/>
      <w:marTop w:val="0"/>
      <w:marBottom w:val="0"/>
      <w:divBdr>
        <w:top w:val="none" w:sz="0" w:space="0" w:color="auto"/>
        <w:left w:val="none" w:sz="0" w:space="0" w:color="auto"/>
        <w:bottom w:val="none" w:sz="0" w:space="0" w:color="auto"/>
        <w:right w:val="none" w:sz="0" w:space="0" w:color="auto"/>
      </w:divBdr>
    </w:div>
    <w:div w:id="1021278955">
      <w:bodyDiv w:val="1"/>
      <w:marLeft w:val="0"/>
      <w:marRight w:val="0"/>
      <w:marTop w:val="0"/>
      <w:marBottom w:val="0"/>
      <w:divBdr>
        <w:top w:val="none" w:sz="0" w:space="0" w:color="auto"/>
        <w:left w:val="none" w:sz="0" w:space="0" w:color="auto"/>
        <w:bottom w:val="none" w:sz="0" w:space="0" w:color="auto"/>
        <w:right w:val="none" w:sz="0" w:space="0" w:color="auto"/>
      </w:divBdr>
    </w:div>
    <w:div w:id="1023750294">
      <w:bodyDiv w:val="1"/>
      <w:marLeft w:val="0"/>
      <w:marRight w:val="0"/>
      <w:marTop w:val="0"/>
      <w:marBottom w:val="0"/>
      <w:divBdr>
        <w:top w:val="none" w:sz="0" w:space="0" w:color="auto"/>
        <w:left w:val="none" w:sz="0" w:space="0" w:color="auto"/>
        <w:bottom w:val="none" w:sz="0" w:space="0" w:color="auto"/>
        <w:right w:val="none" w:sz="0" w:space="0" w:color="auto"/>
      </w:divBdr>
      <w:divsChild>
        <w:div w:id="351952024">
          <w:marLeft w:val="0"/>
          <w:marRight w:val="0"/>
          <w:marTop w:val="0"/>
          <w:marBottom w:val="0"/>
          <w:divBdr>
            <w:top w:val="none" w:sz="0" w:space="0" w:color="auto"/>
            <w:left w:val="none" w:sz="0" w:space="0" w:color="auto"/>
            <w:bottom w:val="none" w:sz="0" w:space="0" w:color="auto"/>
            <w:right w:val="none" w:sz="0" w:space="0" w:color="auto"/>
          </w:divBdr>
          <w:divsChild>
            <w:div w:id="831412844">
              <w:marLeft w:val="0"/>
              <w:marRight w:val="0"/>
              <w:marTop w:val="0"/>
              <w:marBottom w:val="0"/>
              <w:divBdr>
                <w:top w:val="none" w:sz="0" w:space="0" w:color="auto"/>
                <w:left w:val="none" w:sz="0" w:space="0" w:color="auto"/>
                <w:bottom w:val="none" w:sz="0" w:space="0" w:color="auto"/>
                <w:right w:val="none" w:sz="0" w:space="0" w:color="auto"/>
              </w:divBdr>
            </w:div>
          </w:divsChild>
        </w:div>
        <w:div w:id="238557845">
          <w:marLeft w:val="0"/>
          <w:marRight w:val="0"/>
          <w:marTop w:val="0"/>
          <w:marBottom w:val="0"/>
          <w:divBdr>
            <w:top w:val="none" w:sz="0" w:space="0" w:color="auto"/>
            <w:left w:val="none" w:sz="0" w:space="0" w:color="auto"/>
            <w:bottom w:val="none" w:sz="0" w:space="0" w:color="auto"/>
            <w:right w:val="none" w:sz="0" w:space="0" w:color="auto"/>
          </w:divBdr>
          <w:divsChild>
            <w:div w:id="1582720404">
              <w:marLeft w:val="0"/>
              <w:marRight w:val="0"/>
              <w:marTop w:val="0"/>
              <w:marBottom w:val="0"/>
              <w:divBdr>
                <w:top w:val="none" w:sz="0" w:space="0" w:color="auto"/>
                <w:left w:val="none" w:sz="0" w:space="0" w:color="auto"/>
                <w:bottom w:val="none" w:sz="0" w:space="0" w:color="auto"/>
                <w:right w:val="none" w:sz="0" w:space="0" w:color="auto"/>
              </w:divBdr>
            </w:div>
          </w:divsChild>
        </w:div>
        <w:div w:id="974679985">
          <w:marLeft w:val="0"/>
          <w:marRight w:val="0"/>
          <w:marTop w:val="0"/>
          <w:marBottom w:val="0"/>
          <w:divBdr>
            <w:top w:val="none" w:sz="0" w:space="0" w:color="auto"/>
            <w:left w:val="none" w:sz="0" w:space="0" w:color="auto"/>
            <w:bottom w:val="none" w:sz="0" w:space="0" w:color="auto"/>
            <w:right w:val="none" w:sz="0" w:space="0" w:color="auto"/>
          </w:divBdr>
          <w:divsChild>
            <w:div w:id="1714648197">
              <w:marLeft w:val="0"/>
              <w:marRight w:val="0"/>
              <w:marTop w:val="0"/>
              <w:marBottom w:val="0"/>
              <w:divBdr>
                <w:top w:val="none" w:sz="0" w:space="0" w:color="auto"/>
                <w:left w:val="none" w:sz="0" w:space="0" w:color="auto"/>
                <w:bottom w:val="none" w:sz="0" w:space="0" w:color="auto"/>
                <w:right w:val="none" w:sz="0" w:space="0" w:color="auto"/>
              </w:divBdr>
            </w:div>
          </w:divsChild>
        </w:div>
        <w:div w:id="1984890390">
          <w:marLeft w:val="0"/>
          <w:marRight w:val="0"/>
          <w:marTop w:val="0"/>
          <w:marBottom w:val="0"/>
          <w:divBdr>
            <w:top w:val="none" w:sz="0" w:space="0" w:color="auto"/>
            <w:left w:val="none" w:sz="0" w:space="0" w:color="auto"/>
            <w:bottom w:val="none" w:sz="0" w:space="0" w:color="auto"/>
            <w:right w:val="none" w:sz="0" w:space="0" w:color="auto"/>
          </w:divBdr>
          <w:divsChild>
            <w:div w:id="164707368">
              <w:marLeft w:val="0"/>
              <w:marRight w:val="0"/>
              <w:marTop w:val="0"/>
              <w:marBottom w:val="0"/>
              <w:divBdr>
                <w:top w:val="none" w:sz="0" w:space="0" w:color="auto"/>
                <w:left w:val="none" w:sz="0" w:space="0" w:color="auto"/>
                <w:bottom w:val="none" w:sz="0" w:space="0" w:color="auto"/>
                <w:right w:val="none" w:sz="0" w:space="0" w:color="auto"/>
              </w:divBdr>
            </w:div>
          </w:divsChild>
        </w:div>
        <w:div w:id="1406611634">
          <w:marLeft w:val="0"/>
          <w:marRight w:val="0"/>
          <w:marTop w:val="0"/>
          <w:marBottom w:val="0"/>
          <w:divBdr>
            <w:top w:val="none" w:sz="0" w:space="0" w:color="auto"/>
            <w:left w:val="none" w:sz="0" w:space="0" w:color="auto"/>
            <w:bottom w:val="none" w:sz="0" w:space="0" w:color="auto"/>
            <w:right w:val="none" w:sz="0" w:space="0" w:color="auto"/>
          </w:divBdr>
          <w:divsChild>
            <w:div w:id="83579455">
              <w:marLeft w:val="0"/>
              <w:marRight w:val="0"/>
              <w:marTop w:val="0"/>
              <w:marBottom w:val="0"/>
              <w:divBdr>
                <w:top w:val="none" w:sz="0" w:space="0" w:color="auto"/>
                <w:left w:val="none" w:sz="0" w:space="0" w:color="auto"/>
                <w:bottom w:val="none" w:sz="0" w:space="0" w:color="auto"/>
                <w:right w:val="none" w:sz="0" w:space="0" w:color="auto"/>
              </w:divBdr>
            </w:div>
          </w:divsChild>
        </w:div>
        <w:div w:id="367991571">
          <w:marLeft w:val="0"/>
          <w:marRight w:val="0"/>
          <w:marTop w:val="0"/>
          <w:marBottom w:val="0"/>
          <w:divBdr>
            <w:top w:val="none" w:sz="0" w:space="0" w:color="auto"/>
            <w:left w:val="none" w:sz="0" w:space="0" w:color="auto"/>
            <w:bottom w:val="none" w:sz="0" w:space="0" w:color="auto"/>
            <w:right w:val="none" w:sz="0" w:space="0" w:color="auto"/>
          </w:divBdr>
          <w:divsChild>
            <w:div w:id="624896977">
              <w:marLeft w:val="0"/>
              <w:marRight w:val="0"/>
              <w:marTop w:val="0"/>
              <w:marBottom w:val="0"/>
              <w:divBdr>
                <w:top w:val="none" w:sz="0" w:space="0" w:color="auto"/>
                <w:left w:val="none" w:sz="0" w:space="0" w:color="auto"/>
                <w:bottom w:val="none" w:sz="0" w:space="0" w:color="auto"/>
                <w:right w:val="none" w:sz="0" w:space="0" w:color="auto"/>
              </w:divBdr>
            </w:div>
          </w:divsChild>
        </w:div>
        <w:div w:id="570432606">
          <w:marLeft w:val="0"/>
          <w:marRight w:val="0"/>
          <w:marTop w:val="0"/>
          <w:marBottom w:val="0"/>
          <w:divBdr>
            <w:top w:val="none" w:sz="0" w:space="0" w:color="auto"/>
            <w:left w:val="none" w:sz="0" w:space="0" w:color="auto"/>
            <w:bottom w:val="none" w:sz="0" w:space="0" w:color="auto"/>
            <w:right w:val="none" w:sz="0" w:space="0" w:color="auto"/>
          </w:divBdr>
          <w:divsChild>
            <w:div w:id="744843792">
              <w:marLeft w:val="0"/>
              <w:marRight w:val="0"/>
              <w:marTop w:val="0"/>
              <w:marBottom w:val="0"/>
              <w:divBdr>
                <w:top w:val="none" w:sz="0" w:space="0" w:color="auto"/>
                <w:left w:val="none" w:sz="0" w:space="0" w:color="auto"/>
                <w:bottom w:val="none" w:sz="0" w:space="0" w:color="auto"/>
                <w:right w:val="none" w:sz="0" w:space="0" w:color="auto"/>
              </w:divBdr>
            </w:div>
          </w:divsChild>
        </w:div>
        <w:div w:id="2108772372">
          <w:marLeft w:val="0"/>
          <w:marRight w:val="0"/>
          <w:marTop w:val="0"/>
          <w:marBottom w:val="0"/>
          <w:divBdr>
            <w:top w:val="none" w:sz="0" w:space="0" w:color="auto"/>
            <w:left w:val="none" w:sz="0" w:space="0" w:color="auto"/>
            <w:bottom w:val="none" w:sz="0" w:space="0" w:color="auto"/>
            <w:right w:val="none" w:sz="0" w:space="0" w:color="auto"/>
          </w:divBdr>
          <w:divsChild>
            <w:div w:id="1200237064">
              <w:marLeft w:val="0"/>
              <w:marRight w:val="0"/>
              <w:marTop w:val="0"/>
              <w:marBottom w:val="0"/>
              <w:divBdr>
                <w:top w:val="none" w:sz="0" w:space="0" w:color="auto"/>
                <w:left w:val="none" w:sz="0" w:space="0" w:color="auto"/>
                <w:bottom w:val="none" w:sz="0" w:space="0" w:color="auto"/>
                <w:right w:val="none" w:sz="0" w:space="0" w:color="auto"/>
              </w:divBdr>
            </w:div>
          </w:divsChild>
        </w:div>
        <w:div w:id="928587760">
          <w:marLeft w:val="0"/>
          <w:marRight w:val="0"/>
          <w:marTop w:val="0"/>
          <w:marBottom w:val="0"/>
          <w:divBdr>
            <w:top w:val="none" w:sz="0" w:space="0" w:color="auto"/>
            <w:left w:val="none" w:sz="0" w:space="0" w:color="auto"/>
            <w:bottom w:val="none" w:sz="0" w:space="0" w:color="auto"/>
            <w:right w:val="none" w:sz="0" w:space="0" w:color="auto"/>
          </w:divBdr>
          <w:divsChild>
            <w:div w:id="857889296">
              <w:marLeft w:val="0"/>
              <w:marRight w:val="0"/>
              <w:marTop w:val="0"/>
              <w:marBottom w:val="0"/>
              <w:divBdr>
                <w:top w:val="none" w:sz="0" w:space="0" w:color="auto"/>
                <w:left w:val="none" w:sz="0" w:space="0" w:color="auto"/>
                <w:bottom w:val="none" w:sz="0" w:space="0" w:color="auto"/>
                <w:right w:val="none" w:sz="0" w:space="0" w:color="auto"/>
              </w:divBdr>
            </w:div>
          </w:divsChild>
        </w:div>
        <w:div w:id="1975675677">
          <w:marLeft w:val="0"/>
          <w:marRight w:val="0"/>
          <w:marTop w:val="0"/>
          <w:marBottom w:val="0"/>
          <w:divBdr>
            <w:top w:val="none" w:sz="0" w:space="0" w:color="auto"/>
            <w:left w:val="none" w:sz="0" w:space="0" w:color="auto"/>
            <w:bottom w:val="none" w:sz="0" w:space="0" w:color="auto"/>
            <w:right w:val="none" w:sz="0" w:space="0" w:color="auto"/>
          </w:divBdr>
          <w:divsChild>
            <w:div w:id="1494838676">
              <w:marLeft w:val="0"/>
              <w:marRight w:val="0"/>
              <w:marTop w:val="0"/>
              <w:marBottom w:val="0"/>
              <w:divBdr>
                <w:top w:val="none" w:sz="0" w:space="0" w:color="auto"/>
                <w:left w:val="none" w:sz="0" w:space="0" w:color="auto"/>
                <w:bottom w:val="none" w:sz="0" w:space="0" w:color="auto"/>
                <w:right w:val="none" w:sz="0" w:space="0" w:color="auto"/>
              </w:divBdr>
            </w:div>
          </w:divsChild>
        </w:div>
        <w:div w:id="1449198994">
          <w:marLeft w:val="0"/>
          <w:marRight w:val="0"/>
          <w:marTop w:val="0"/>
          <w:marBottom w:val="0"/>
          <w:divBdr>
            <w:top w:val="none" w:sz="0" w:space="0" w:color="auto"/>
            <w:left w:val="none" w:sz="0" w:space="0" w:color="auto"/>
            <w:bottom w:val="none" w:sz="0" w:space="0" w:color="auto"/>
            <w:right w:val="none" w:sz="0" w:space="0" w:color="auto"/>
          </w:divBdr>
          <w:divsChild>
            <w:div w:id="1663041898">
              <w:marLeft w:val="0"/>
              <w:marRight w:val="0"/>
              <w:marTop w:val="0"/>
              <w:marBottom w:val="0"/>
              <w:divBdr>
                <w:top w:val="none" w:sz="0" w:space="0" w:color="auto"/>
                <w:left w:val="none" w:sz="0" w:space="0" w:color="auto"/>
                <w:bottom w:val="none" w:sz="0" w:space="0" w:color="auto"/>
                <w:right w:val="none" w:sz="0" w:space="0" w:color="auto"/>
              </w:divBdr>
            </w:div>
          </w:divsChild>
        </w:div>
        <w:div w:id="970674398">
          <w:marLeft w:val="0"/>
          <w:marRight w:val="0"/>
          <w:marTop w:val="0"/>
          <w:marBottom w:val="0"/>
          <w:divBdr>
            <w:top w:val="none" w:sz="0" w:space="0" w:color="auto"/>
            <w:left w:val="none" w:sz="0" w:space="0" w:color="auto"/>
            <w:bottom w:val="none" w:sz="0" w:space="0" w:color="auto"/>
            <w:right w:val="none" w:sz="0" w:space="0" w:color="auto"/>
          </w:divBdr>
          <w:divsChild>
            <w:div w:id="1110276142">
              <w:marLeft w:val="0"/>
              <w:marRight w:val="0"/>
              <w:marTop w:val="0"/>
              <w:marBottom w:val="0"/>
              <w:divBdr>
                <w:top w:val="none" w:sz="0" w:space="0" w:color="auto"/>
                <w:left w:val="none" w:sz="0" w:space="0" w:color="auto"/>
                <w:bottom w:val="none" w:sz="0" w:space="0" w:color="auto"/>
                <w:right w:val="none" w:sz="0" w:space="0" w:color="auto"/>
              </w:divBdr>
            </w:div>
          </w:divsChild>
        </w:div>
        <w:div w:id="1977056286">
          <w:marLeft w:val="0"/>
          <w:marRight w:val="0"/>
          <w:marTop w:val="0"/>
          <w:marBottom w:val="0"/>
          <w:divBdr>
            <w:top w:val="none" w:sz="0" w:space="0" w:color="auto"/>
            <w:left w:val="none" w:sz="0" w:space="0" w:color="auto"/>
            <w:bottom w:val="none" w:sz="0" w:space="0" w:color="auto"/>
            <w:right w:val="none" w:sz="0" w:space="0" w:color="auto"/>
          </w:divBdr>
          <w:divsChild>
            <w:div w:id="2034727537">
              <w:marLeft w:val="0"/>
              <w:marRight w:val="0"/>
              <w:marTop w:val="0"/>
              <w:marBottom w:val="0"/>
              <w:divBdr>
                <w:top w:val="none" w:sz="0" w:space="0" w:color="auto"/>
                <w:left w:val="none" w:sz="0" w:space="0" w:color="auto"/>
                <w:bottom w:val="none" w:sz="0" w:space="0" w:color="auto"/>
                <w:right w:val="none" w:sz="0" w:space="0" w:color="auto"/>
              </w:divBdr>
            </w:div>
          </w:divsChild>
        </w:div>
        <w:div w:id="869952861">
          <w:marLeft w:val="0"/>
          <w:marRight w:val="0"/>
          <w:marTop w:val="0"/>
          <w:marBottom w:val="0"/>
          <w:divBdr>
            <w:top w:val="none" w:sz="0" w:space="0" w:color="auto"/>
            <w:left w:val="none" w:sz="0" w:space="0" w:color="auto"/>
            <w:bottom w:val="none" w:sz="0" w:space="0" w:color="auto"/>
            <w:right w:val="none" w:sz="0" w:space="0" w:color="auto"/>
          </w:divBdr>
          <w:divsChild>
            <w:div w:id="786045488">
              <w:marLeft w:val="0"/>
              <w:marRight w:val="0"/>
              <w:marTop w:val="0"/>
              <w:marBottom w:val="0"/>
              <w:divBdr>
                <w:top w:val="none" w:sz="0" w:space="0" w:color="auto"/>
                <w:left w:val="none" w:sz="0" w:space="0" w:color="auto"/>
                <w:bottom w:val="none" w:sz="0" w:space="0" w:color="auto"/>
                <w:right w:val="none" w:sz="0" w:space="0" w:color="auto"/>
              </w:divBdr>
            </w:div>
          </w:divsChild>
        </w:div>
        <w:div w:id="490415526">
          <w:marLeft w:val="0"/>
          <w:marRight w:val="0"/>
          <w:marTop w:val="0"/>
          <w:marBottom w:val="0"/>
          <w:divBdr>
            <w:top w:val="none" w:sz="0" w:space="0" w:color="auto"/>
            <w:left w:val="none" w:sz="0" w:space="0" w:color="auto"/>
            <w:bottom w:val="none" w:sz="0" w:space="0" w:color="auto"/>
            <w:right w:val="none" w:sz="0" w:space="0" w:color="auto"/>
          </w:divBdr>
          <w:divsChild>
            <w:div w:id="715853148">
              <w:marLeft w:val="0"/>
              <w:marRight w:val="0"/>
              <w:marTop w:val="0"/>
              <w:marBottom w:val="0"/>
              <w:divBdr>
                <w:top w:val="none" w:sz="0" w:space="0" w:color="auto"/>
                <w:left w:val="none" w:sz="0" w:space="0" w:color="auto"/>
                <w:bottom w:val="none" w:sz="0" w:space="0" w:color="auto"/>
                <w:right w:val="none" w:sz="0" w:space="0" w:color="auto"/>
              </w:divBdr>
            </w:div>
          </w:divsChild>
        </w:div>
        <w:div w:id="1707410372">
          <w:marLeft w:val="0"/>
          <w:marRight w:val="0"/>
          <w:marTop w:val="0"/>
          <w:marBottom w:val="0"/>
          <w:divBdr>
            <w:top w:val="none" w:sz="0" w:space="0" w:color="auto"/>
            <w:left w:val="none" w:sz="0" w:space="0" w:color="auto"/>
            <w:bottom w:val="none" w:sz="0" w:space="0" w:color="auto"/>
            <w:right w:val="none" w:sz="0" w:space="0" w:color="auto"/>
          </w:divBdr>
          <w:divsChild>
            <w:div w:id="1401248270">
              <w:marLeft w:val="0"/>
              <w:marRight w:val="0"/>
              <w:marTop w:val="0"/>
              <w:marBottom w:val="0"/>
              <w:divBdr>
                <w:top w:val="none" w:sz="0" w:space="0" w:color="auto"/>
                <w:left w:val="none" w:sz="0" w:space="0" w:color="auto"/>
                <w:bottom w:val="none" w:sz="0" w:space="0" w:color="auto"/>
                <w:right w:val="none" w:sz="0" w:space="0" w:color="auto"/>
              </w:divBdr>
            </w:div>
          </w:divsChild>
        </w:div>
        <w:div w:id="1109083130">
          <w:marLeft w:val="0"/>
          <w:marRight w:val="0"/>
          <w:marTop w:val="0"/>
          <w:marBottom w:val="0"/>
          <w:divBdr>
            <w:top w:val="none" w:sz="0" w:space="0" w:color="auto"/>
            <w:left w:val="none" w:sz="0" w:space="0" w:color="auto"/>
            <w:bottom w:val="none" w:sz="0" w:space="0" w:color="auto"/>
            <w:right w:val="none" w:sz="0" w:space="0" w:color="auto"/>
          </w:divBdr>
          <w:divsChild>
            <w:div w:id="112604642">
              <w:marLeft w:val="0"/>
              <w:marRight w:val="0"/>
              <w:marTop w:val="0"/>
              <w:marBottom w:val="0"/>
              <w:divBdr>
                <w:top w:val="none" w:sz="0" w:space="0" w:color="auto"/>
                <w:left w:val="none" w:sz="0" w:space="0" w:color="auto"/>
                <w:bottom w:val="none" w:sz="0" w:space="0" w:color="auto"/>
                <w:right w:val="none" w:sz="0" w:space="0" w:color="auto"/>
              </w:divBdr>
            </w:div>
          </w:divsChild>
        </w:div>
        <w:div w:id="1289125649">
          <w:marLeft w:val="0"/>
          <w:marRight w:val="0"/>
          <w:marTop w:val="0"/>
          <w:marBottom w:val="0"/>
          <w:divBdr>
            <w:top w:val="none" w:sz="0" w:space="0" w:color="auto"/>
            <w:left w:val="none" w:sz="0" w:space="0" w:color="auto"/>
            <w:bottom w:val="none" w:sz="0" w:space="0" w:color="auto"/>
            <w:right w:val="none" w:sz="0" w:space="0" w:color="auto"/>
          </w:divBdr>
          <w:divsChild>
            <w:div w:id="1457873605">
              <w:marLeft w:val="0"/>
              <w:marRight w:val="0"/>
              <w:marTop w:val="0"/>
              <w:marBottom w:val="0"/>
              <w:divBdr>
                <w:top w:val="none" w:sz="0" w:space="0" w:color="auto"/>
                <w:left w:val="none" w:sz="0" w:space="0" w:color="auto"/>
                <w:bottom w:val="none" w:sz="0" w:space="0" w:color="auto"/>
                <w:right w:val="none" w:sz="0" w:space="0" w:color="auto"/>
              </w:divBdr>
            </w:div>
          </w:divsChild>
        </w:div>
        <w:div w:id="804390472">
          <w:marLeft w:val="0"/>
          <w:marRight w:val="0"/>
          <w:marTop w:val="0"/>
          <w:marBottom w:val="0"/>
          <w:divBdr>
            <w:top w:val="none" w:sz="0" w:space="0" w:color="auto"/>
            <w:left w:val="none" w:sz="0" w:space="0" w:color="auto"/>
            <w:bottom w:val="none" w:sz="0" w:space="0" w:color="auto"/>
            <w:right w:val="none" w:sz="0" w:space="0" w:color="auto"/>
          </w:divBdr>
          <w:divsChild>
            <w:div w:id="1408653026">
              <w:marLeft w:val="0"/>
              <w:marRight w:val="0"/>
              <w:marTop w:val="0"/>
              <w:marBottom w:val="0"/>
              <w:divBdr>
                <w:top w:val="none" w:sz="0" w:space="0" w:color="auto"/>
                <w:left w:val="none" w:sz="0" w:space="0" w:color="auto"/>
                <w:bottom w:val="none" w:sz="0" w:space="0" w:color="auto"/>
                <w:right w:val="none" w:sz="0" w:space="0" w:color="auto"/>
              </w:divBdr>
            </w:div>
          </w:divsChild>
        </w:div>
        <w:div w:id="925072525">
          <w:marLeft w:val="0"/>
          <w:marRight w:val="0"/>
          <w:marTop w:val="0"/>
          <w:marBottom w:val="0"/>
          <w:divBdr>
            <w:top w:val="none" w:sz="0" w:space="0" w:color="auto"/>
            <w:left w:val="none" w:sz="0" w:space="0" w:color="auto"/>
            <w:bottom w:val="none" w:sz="0" w:space="0" w:color="auto"/>
            <w:right w:val="none" w:sz="0" w:space="0" w:color="auto"/>
          </w:divBdr>
          <w:divsChild>
            <w:div w:id="183984306">
              <w:marLeft w:val="0"/>
              <w:marRight w:val="0"/>
              <w:marTop w:val="0"/>
              <w:marBottom w:val="0"/>
              <w:divBdr>
                <w:top w:val="none" w:sz="0" w:space="0" w:color="auto"/>
                <w:left w:val="none" w:sz="0" w:space="0" w:color="auto"/>
                <w:bottom w:val="none" w:sz="0" w:space="0" w:color="auto"/>
                <w:right w:val="none" w:sz="0" w:space="0" w:color="auto"/>
              </w:divBdr>
            </w:div>
          </w:divsChild>
        </w:div>
        <w:div w:id="1190031074">
          <w:marLeft w:val="0"/>
          <w:marRight w:val="0"/>
          <w:marTop w:val="0"/>
          <w:marBottom w:val="0"/>
          <w:divBdr>
            <w:top w:val="none" w:sz="0" w:space="0" w:color="auto"/>
            <w:left w:val="none" w:sz="0" w:space="0" w:color="auto"/>
            <w:bottom w:val="none" w:sz="0" w:space="0" w:color="auto"/>
            <w:right w:val="none" w:sz="0" w:space="0" w:color="auto"/>
          </w:divBdr>
          <w:divsChild>
            <w:div w:id="1674798312">
              <w:marLeft w:val="0"/>
              <w:marRight w:val="0"/>
              <w:marTop w:val="0"/>
              <w:marBottom w:val="0"/>
              <w:divBdr>
                <w:top w:val="none" w:sz="0" w:space="0" w:color="auto"/>
                <w:left w:val="none" w:sz="0" w:space="0" w:color="auto"/>
                <w:bottom w:val="none" w:sz="0" w:space="0" w:color="auto"/>
                <w:right w:val="none" w:sz="0" w:space="0" w:color="auto"/>
              </w:divBdr>
            </w:div>
            <w:div w:id="1307933082">
              <w:marLeft w:val="0"/>
              <w:marRight w:val="0"/>
              <w:marTop w:val="0"/>
              <w:marBottom w:val="0"/>
              <w:divBdr>
                <w:top w:val="none" w:sz="0" w:space="0" w:color="auto"/>
                <w:left w:val="none" w:sz="0" w:space="0" w:color="auto"/>
                <w:bottom w:val="none" w:sz="0" w:space="0" w:color="auto"/>
                <w:right w:val="none" w:sz="0" w:space="0" w:color="auto"/>
              </w:divBdr>
            </w:div>
            <w:div w:id="1092703212">
              <w:marLeft w:val="0"/>
              <w:marRight w:val="0"/>
              <w:marTop w:val="0"/>
              <w:marBottom w:val="0"/>
              <w:divBdr>
                <w:top w:val="none" w:sz="0" w:space="0" w:color="auto"/>
                <w:left w:val="none" w:sz="0" w:space="0" w:color="auto"/>
                <w:bottom w:val="none" w:sz="0" w:space="0" w:color="auto"/>
                <w:right w:val="none" w:sz="0" w:space="0" w:color="auto"/>
              </w:divBdr>
            </w:div>
            <w:div w:id="938949741">
              <w:marLeft w:val="0"/>
              <w:marRight w:val="0"/>
              <w:marTop w:val="0"/>
              <w:marBottom w:val="0"/>
              <w:divBdr>
                <w:top w:val="none" w:sz="0" w:space="0" w:color="auto"/>
                <w:left w:val="none" w:sz="0" w:space="0" w:color="auto"/>
                <w:bottom w:val="none" w:sz="0" w:space="0" w:color="auto"/>
                <w:right w:val="none" w:sz="0" w:space="0" w:color="auto"/>
              </w:divBdr>
            </w:div>
          </w:divsChild>
        </w:div>
        <w:div w:id="271934668">
          <w:marLeft w:val="0"/>
          <w:marRight w:val="0"/>
          <w:marTop w:val="0"/>
          <w:marBottom w:val="0"/>
          <w:divBdr>
            <w:top w:val="none" w:sz="0" w:space="0" w:color="auto"/>
            <w:left w:val="none" w:sz="0" w:space="0" w:color="auto"/>
            <w:bottom w:val="none" w:sz="0" w:space="0" w:color="auto"/>
            <w:right w:val="none" w:sz="0" w:space="0" w:color="auto"/>
          </w:divBdr>
          <w:divsChild>
            <w:div w:id="1862890991">
              <w:marLeft w:val="0"/>
              <w:marRight w:val="0"/>
              <w:marTop w:val="0"/>
              <w:marBottom w:val="0"/>
              <w:divBdr>
                <w:top w:val="none" w:sz="0" w:space="0" w:color="auto"/>
                <w:left w:val="none" w:sz="0" w:space="0" w:color="auto"/>
                <w:bottom w:val="none" w:sz="0" w:space="0" w:color="auto"/>
                <w:right w:val="none" w:sz="0" w:space="0" w:color="auto"/>
              </w:divBdr>
            </w:div>
          </w:divsChild>
        </w:div>
        <w:div w:id="430473023">
          <w:marLeft w:val="0"/>
          <w:marRight w:val="0"/>
          <w:marTop w:val="0"/>
          <w:marBottom w:val="0"/>
          <w:divBdr>
            <w:top w:val="none" w:sz="0" w:space="0" w:color="auto"/>
            <w:left w:val="none" w:sz="0" w:space="0" w:color="auto"/>
            <w:bottom w:val="none" w:sz="0" w:space="0" w:color="auto"/>
            <w:right w:val="none" w:sz="0" w:space="0" w:color="auto"/>
          </w:divBdr>
          <w:divsChild>
            <w:div w:id="407773300">
              <w:marLeft w:val="0"/>
              <w:marRight w:val="0"/>
              <w:marTop w:val="0"/>
              <w:marBottom w:val="0"/>
              <w:divBdr>
                <w:top w:val="none" w:sz="0" w:space="0" w:color="auto"/>
                <w:left w:val="none" w:sz="0" w:space="0" w:color="auto"/>
                <w:bottom w:val="none" w:sz="0" w:space="0" w:color="auto"/>
                <w:right w:val="none" w:sz="0" w:space="0" w:color="auto"/>
              </w:divBdr>
            </w:div>
          </w:divsChild>
        </w:div>
        <w:div w:id="89398151">
          <w:marLeft w:val="0"/>
          <w:marRight w:val="0"/>
          <w:marTop w:val="0"/>
          <w:marBottom w:val="0"/>
          <w:divBdr>
            <w:top w:val="none" w:sz="0" w:space="0" w:color="auto"/>
            <w:left w:val="none" w:sz="0" w:space="0" w:color="auto"/>
            <w:bottom w:val="none" w:sz="0" w:space="0" w:color="auto"/>
            <w:right w:val="none" w:sz="0" w:space="0" w:color="auto"/>
          </w:divBdr>
          <w:divsChild>
            <w:div w:id="1415860233">
              <w:marLeft w:val="0"/>
              <w:marRight w:val="0"/>
              <w:marTop w:val="0"/>
              <w:marBottom w:val="0"/>
              <w:divBdr>
                <w:top w:val="none" w:sz="0" w:space="0" w:color="auto"/>
                <w:left w:val="none" w:sz="0" w:space="0" w:color="auto"/>
                <w:bottom w:val="none" w:sz="0" w:space="0" w:color="auto"/>
                <w:right w:val="none" w:sz="0" w:space="0" w:color="auto"/>
              </w:divBdr>
            </w:div>
          </w:divsChild>
        </w:div>
        <w:div w:id="1112624989">
          <w:marLeft w:val="0"/>
          <w:marRight w:val="0"/>
          <w:marTop w:val="0"/>
          <w:marBottom w:val="0"/>
          <w:divBdr>
            <w:top w:val="none" w:sz="0" w:space="0" w:color="auto"/>
            <w:left w:val="none" w:sz="0" w:space="0" w:color="auto"/>
            <w:bottom w:val="none" w:sz="0" w:space="0" w:color="auto"/>
            <w:right w:val="none" w:sz="0" w:space="0" w:color="auto"/>
          </w:divBdr>
          <w:divsChild>
            <w:div w:id="177013401">
              <w:marLeft w:val="0"/>
              <w:marRight w:val="0"/>
              <w:marTop w:val="0"/>
              <w:marBottom w:val="0"/>
              <w:divBdr>
                <w:top w:val="none" w:sz="0" w:space="0" w:color="auto"/>
                <w:left w:val="none" w:sz="0" w:space="0" w:color="auto"/>
                <w:bottom w:val="none" w:sz="0" w:space="0" w:color="auto"/>
                <w:right w:val="none" w:sz="0" w:space="0" w:color="auto"/>
              </w:divBdr>
            </w:div>
          </w:divsChild>
        </w:div>
        <w:div w:id="1102529158">
          <w:marLeft w:val="0"/>
          <w:marRight w:val="0"/>
          <w:marTop w:val="0"/>
          <w:marBottom w:val="0"/>
          <w:divBdr>
            <w:top w:val="none" w:sz="0" w:space="0" w:color="auto"/>
            <w:left w:val="none" w:sz="0" w:space="0" w:color="auto"/>
            <w:bottom w:val="none" w:sz="0" w:space="0" w:color="auto"/>
            <w:right w:val="none" w:sz="0" w:space="0" w:color="auto"/>
          </w:divBdr>
          <w:divsChild>
            <w:div w:id="1046294626">
              <w:marLeft w:val="0"/>
              <w:marRight w:val="0"/>
              <w:marTop w:val="0"/>
              <w:marBottom w:val="0"/>
              <w:divBdr>
                <w:top w:val="none" w:sz="0" w:space="0" w:color="auto"/>
                <w:left w:val="none" w:sz="0" w:space="0" w:color="auto"/>
                <w:bottom w:val="none" w:sz="0" w:space="0" w:color="auto"/>
                <w:right w:val="none" w:sz="0" w:space="0" w:color="auto"/>
              </w:divBdr>
            </w:div>
          </w:divsChild>
        </w:div>
        <w:div w:id="524514125">
          <w:marLeft w:val="0"/>
          <w:marRight w:val="0"/>
          <w:marTop w:val="0"/>
          <w:marBottom w:val="0"/>
          <w:divBdr>
            <w:top w:val="none" w:sz="0" w:space="0" w:color="auto"/>
            <w:left w:val="none" w:sz="0" w:space="0" w:color="auto"/>
            <w:bottom w:val="none" w:sz="0" w:space="0" w:color="auto"/>
            <w:right w:val="none" w:sz="0" w:space="0" w:color="auto"/>
          </w:divBdr>
          <w:divsChild>
            <w:div w:id="966472665">
              <w:marLeft w:val="0"/>
              <w:marRight w:val="0"/>
              <w:marTop w:val="0"/>
              <w:marBottom w:val="0"/>
              <w:divBdr>
                <w:top w:val="none" w:sz="0" w:space="0" w:color="auto"/>
                <w:left w:val="none" w:sz="0" w:space="0" w:color="auto"/>
                <w:bottom w:val="none" w:sz="0" w:space="0" w:color="auto"/>
                <w:right w:val="none" w:sz="0" w:space="0" w:color="auto"/>
              </w:divBdr>
            </w:div>
          </w:divsChild>
        </w:div>
        <w:div w:id="197745854">
          <w:marLeft w:val="0"/>
          <w:marRight w:val="0"/>
          <w:marTop w:val="0"/>
          <w:marBottom w:val="0"/>
          <w:divBdr>
            <w:top w:val="none" w:sz="0" w:space="0" w:color="auto"/>
            <w:left w:val="none" w:sz="0" w:space="0" w:color="auto"/>
            <w:bottom w:val="none" w:sz="0" w:space="0" w:color="auto"/>
            <w:right w:val="none" w:sz="0" w:space="0" w:color="auto"/>
          </w:divBdr>
          <w:divsChild>
            <w:div w:id="172496738">
              <w:marLeft w:val="0"/>
              <w:marRight w:val="0"/>
              <w:marTop w:val="0"/>
              <w:marBottom w:val="0"/>
              <w:divBdr>
                <w:top w:val="none" w:sz="0" w:space="0" w:color="auto"/>
                <w:left w:val="none" w:sz="0" w:space="0" w:color="auto"/>
                <w:bottom w:val="none" w:sz="0" w:space="0" w:color="auto"/>
                <w:right w:val="none" w:sz="0" w:space="0" w:color="auto"/>
              </w:divBdr>
            </w:div>
          </w:divsChild>
        </w:div>
        <w:div w:id="504830678">
          <w:marLeft w:val="0"/>
          <w:marRight w:val="0"/>
          <w:marTop w:val="0"/>
          <w:marBottom w:val="0"/>
          <w:divBdr>
            <w:top w:val="none" w:sz="0" w:space="0" w:color="auto"/>
            <w:left w:val="none" w:sz="0" w:space="0" w:color="auto"/>
            <w:bottom w:val="none" w:sz="0" w:space="0" w:color="auto"/>
            <w:right w:val="none" w:sz="0" w:space="0" w:color="auto"/>
          </w:divBdr>
          <w:divsChild>
            <w:div w:id="434909368">
              <w:marLeft w:val="0"/>
              <w:marRight w:val="0"/>
              <w:marTop w:val="0"/>
              <w:marBottom w:val="0"/>
              <w:divBdr>
                <w:top w:val="none" w:sz="0" w:space="0" w:color="auto"/>
                <w:left w:val="none" w:sz="0" w:space="0" w:color="auto"/>
                <w:bottom w:val="none" w:sz="0" w:space="0" w:color="auto"/>
                <w:right w:val="none" w:sz="0" w:space="0" w:color="auto"/>
              </w:divBdr>
            </w:div>
          </w:divsChild>
        </w:div>
        <w:div w:id="480931593">
          <w:marLeft w:val="0"/>
          <w:marRight w:val="0"/>
          <w:marTop w:val="0"/>
          <w:marBottom w:val="0"/>
          <w:divBdr>
            <w:top w:val="none" w:sz="0" w:space="0" w:color="auto"/>
            <w:left w:val="none" w:sz="0" w:space="0" w:color="auto"/>
            <w:bottom w:val="none" w:sz="0" w:space="0" w:color="auto"/>
            <w:right w:val="none" w:sz="0" w:space="0" w:color="auto"/>
          </w:divBdr>
          <w:divsChild>
            <w:div w:id="622229993">
              <w:marLeft w:val="0"/>
              <w:marRight w:val="0"/>
              <w:marTop w:val="0"/>
              <w:marBottom w:val="0"/>
              <w:divBdr>
                <w:top w:val="none" w:sz="0" w:space="0" w:color="auto"/>
                <w:left w:val="none" w:sz="0" w:space="0" w:color="auto"/>
                <w:bottom w:val="none" w:sz="0" w:space="0" w:color="auto"/>
                <w:right w:val="none" w:sz="0" w:space="0" w:color="auto"/>
              </w:divBdr>
            </w:div>
          </w:divsChild>
        </w:div>
        <w:div w:id="1078985884">
          <w:marLeft w:val="0"/>
          <w:marRight w:val="0"/>
          <w:marTop w:val="0"/>
          <w:marBottom w:val="0"/>
          <w:divBdr>
            <w:top w:val="none" w:sz="0" w:space="0" w:color="auto"/>
            <w:left w:val="none" w:sz="0" w:space="0" w:color="auto"/>
            <w:bottom w:val="none" w:sz="0" w:space="0" w:color="auto"/>
            <w:right w:val="none" w:sz="0" w:space="0" w:color="auto"/>
          </w:divBdr>
          <w:divsChild>
            <w:div w:id="1456101254">
              <w:marLeft w:val="0"/>
              <w:marRight w:val="0"/>
              <w:marTop w:val="0"/>
              <w:marBottom w:val="0"/>
              <w:divBdr>
                <w:top w:val="none" w:sz="0" w:space="0" w:color="auto"/>
                <w:left w:val="none" w:sz="0" w:space="0" w:color="auto"/>
                <w:bottom w:val="none" w:sz="0" w:space="0" w:color="auto"/>
                <w:right w:val="none" w:sz="0" w:space="0" w:color="auto"/>
              </w:divBdr>
            </w:div>
          </w:divsChild>
        </w:div>
        <w:div w:id="612906903">
          <w:marLeft w:val="0"/>
          <w:marRight w:val="0"/>
          <w:marTop w:val="0"/>
          <w:marBottom w:val="0"/>
          <w:divBdr>
            <w:top w:val="none" w:sz="0" w:space="0" w:color="auto"/>
            <w:left w:val="none" w:sz="0" w:space="0" w:color="auto"/>
            <w:bottom w:val="none" w:sz="0" w:space="0" w:color="auto"/>
            <w:right w:val="none" w:sz="0" w:space="0" w:color="auto"/>
          </w:divBdr>
          <w:divsChild>
            <w:div w:id="1852137041">
              <w:marLeft w:val="0"/>
              <w:marRight w:val="0"/>
              <w:marTop w:val="0"/>
              <w:marBottom w:val="0"/>
              <w:divBdr>
                <w:top w:val="none" w:sz="0" w:space="0" w:color="auto"/>
                <w:left w:val="none" w:sz="0" w:space="0" w:color="auto"/>
                <w:bottom w:val="none" w:sz="0" w:space="0" w:color="auto"/>
                <w:right w:val="none" w:sz="0" w:space="0" w:color="auto"/>
              </w:divBdr>
            </w:div>
            <w:div w:id="1950042019">
              <w:marLeft w:val="0"/>
              <w:marRight w:val="0"/>
              <w:marTop w:val="0"/>
              <w:marBottom w:val="0"/>
              <w:divBdr>
                <w:top w:val="none" w:sz="0" w:space="0" w:color="auto"/>
                <w:left w:val="none" w:sz="0" w:space="0" w:color="auto"/>
                <w:bottom w:val="none" w:sz="0" w:space="0" w:color="auto"/>
                <w:right w:val="none" w:sz="0" w:space="0" w:color="auto"/>
              </w:divBdr>
            </w:div>
            <w:div w:id="1372657543">
              <w:marLeft w:val="0"/>
              <w:marRight w:val="0"/>
              <w:marTop w:val="0"/>
              <w:marBottom w:val="0"/>
              <w:divBdr>
                <w:top w:val="none" w:sz="0" w:space="0" w:color="auto"/>
                <w:left w:val="none" w:sz="0" w:space="0" w:color="auto"/>
                <w:bottom w:val="none" w:sz="0" w:space="0" w:color="auto"/>
                <w:right w:val="none" w:sz="0" w:space="0" w:color="auto"/>
              </w:divBdr>
            </w:div>
            <w:div w:id="301011199">
              <w:marLeft w:val="0"/>
              <w:marRight w:val="0"/>
              <w:marTop w:val="0"/>
              <w:marBottom w:val="0"/>
              <w:divBdr>
                <w:top w:val="none" w:sz="0" w:space="0" w:color="auto"/>
                <w:left w:val="none" w:sz="0" w:space="0" w:color="auto"/>
                <w:bottom w:val="none" w:sz="0" w:space="0" w:color="auto"/>
                <w:right w:val="none" w:sz="0" w:space="0" w:color="auto"/>
              </w:divBdr>
            </w:div>
            <w:div w:id="145169390">
              <w:marLeft w:val="0"/>
              <w:marRight w:val="0"/>
              <w:marTop w:val="0"/>
              <w:marBottom w:val="0"/>
              <w:divBdr>
                <w:top w:val="none" w:sz="0" w:space="0" w:color="auto"/>
                <w:left w:val="none" w:sz="0" w:space="0" w:color="auto"/>
                <w:bottom w:val="none" w:sz="0" w:space="0" w:color="auto"/>
                <w:right w:val="none" w:sz="0" w:space="0" w:color="auto"/>
              </w:divBdr>
            </w:div>
            <w:div w:id="147329916">
              <w:marLeft w:val="0"/>
              <w:marRight w:val="0"/>
              <w:marTop w:val="0"/>
              <w:marBottom w:val="0"/>
              <w:divBdr>
                <w:top w:val="none" w:sz="0" w:space="0" w:color="auto"/>
                <w:left w:val="none" w:sz="0" w:space="0" w:color="auto"/>
                <w:bottom w:val="none" w:sz="0" w:space="0" w:color="auto"/>
                <w:right w:val="none" w:sz="0" w:space="0" w:color="auto"/>
              </w:divBdr>
            </w:div>
            <w:div w:id="436678275">
              <w:marLeft w:val="0"/>
              <w:marRight w:val="0"/>
              <w:marTop w:val="0"/>
              <w:marBottom w:val="0"/>
              <w:divBdr>
                <w:top w:val="none" w:sz="0" w:space="0" w:color="auto"/>
                <w:left w:val="none" w:sz="0" w:space="0" w:color="auto"/>
                <w:bottom w:val="none" w:sz="0" w:space="0" w:color="auto"/>
                <w:right w:val="none" w:sz="0" w:space="0" w:color="auto"/>
              </w:divBdr>
            </w:div>
            <w:div w:id="710769963">
              <w:marLeft w:val="0"/>
              <w:marRight w:val="0"/>
              <w:marTop w:val="0"/>
              <w:marBottom w:val="0"/>
              <w:divBdr>
                <w:top w:val="none" w:sz="0" w:space="0" w:color="auto"/>
                <w:left w:val="none" w:sz="0" w:space="0" w:color="auto"/>
                <w:bottom w:val="none" w:sz="0" w:space="0" w:color="auto"/>
                <w:right w:val="none" w:sz="0" w:space="0" w:color="auto"/>
              </w:divBdr>
            </w:div>
            <w:div w:id="1221021672">
              <w:marLeft w:val="0"/>
              <w:marRight w:val="0"/>
              <w:marTop w:val="0"/>
              <w:marBottom w:val="0"/>
              <w:divBdr>
                <w:top w:val="none" w:sz="0" w:space="0" w:color="auto"/>
                <w:left w:val="none" w:sz="0" w:space="0" w:color="auto"/>
                <w:bottom w:val="none" w:sz="0" w:space="0" w:color="auto"/>
                <w:right w:val="none" w:sz="0" w:space="0" w:color="auto"/>
              </w:divBdr>
            </w:div>
            <w:div w:id="1832257688">
              <w:marLeft w:val="0"/>
              <w:marRight w:val="0"/>
              <w:marTop w:val="0"/>
              <w:marBottom w:val="0"/>
              <w:divBdr>
                <w:top w:val="none" w:sz="0" w:space="0" w:color="auto"/>
                <w:left w:val="none" w:sz="0" w:space="0" w:color="auto"/>
                <w:bottom w:val="none" w:sz="0" w:space="0" w:color="auto"/>
                <w:right w:val="none" w:sz="0" w:space="0" w:color="auto"/>
              </w:divBdr>
            </w:div>
            <w:div w:id="1095514439">
              <w:marLeft w:val="0"/>
              <w:marRight w:val="0"/>
              <w:marTop w:val="0"/>
              <w:marBottom w:val="0"/>
              <w:divBdr>
                <w:top w:val="none" w:sz="0" w:space="0" w:color="auto"/>
                <w:left w:val="none" w:sz="0" w:space="0" w:color="auto"/>
                <w:bottom w:val="none" w:sz="0" w:space="0" w:color="auto"/>
                <w:right w:val="none" w:sz="0" w:space="0" w:color="auto"/>
              </w:divBdr>
            </w:div>
            <w:div w:id="583340668">
              <w:marLeft w:val="0"/>
              <w:marRight w:val="0"/>
              <w:marTop w:val="0"/>
              <w:marBottom w:val="0"/>
              <w:divBdr>
                <w:top w:val="none" w:sz="0" w:space="0" w:color="auto"/>
                <w:left w:val="none" w:sz="0" w:space="0" w:color="auto"/>
                <w:bottom w:val="none" w:sz="0" w:space="0" w:color="auto"/>
                <w:right w:val="none" w:sz="0" w:space="0" w:color="auto"/>
              </w:divBdr>
            </w:div>
            <w:div w:id="40062521">
              <w:marLeft w:val="0"/>
              <w:marRight w:val="0"/>
              <w:marTop w:val="0"/>
              <w:marBottom w:val="0"/>
              <w:divBdr>
                <w:top w:val="none" w:sz="0" w:space="0" w:color="auto"/>
                <w:left w:val="none" w:sz="0" w:space="0" w:color="auto"/>
                <w:bottom w:val="none" w:sz="0" w:space="0" w:color="auto"/>
                <w:right w:val="none" w:sz="0" w:space="0" w:color="auto"/>
              </w:divBdr>
            </w:div>
            <w:div w:id="2016489807">
              <w:marLeft w:val="0"/>
              <w:marRight w:val="0"/>
              <w:marTop w:val="0"/>
              <w:marBottom w:val="0"/>
              <w:divBdr>
                <w:top w:val="none" w:sz="0" w:space="0" w:color="auto"/>
                <w:left w:val="none" w:sz="0" w:space="0" w:color="auto"/>
                <w:bottom w:val="none" w:sz="0" w:space="0" w:color="auto"/>
                <w:right w:val="none" w:sz="0" w:space="0" w:color="auto"/>
              </w:divBdr>
            </w:div>
            <w:div w:id="767195202">
              <w:marLeft w:val="0"/>
              <w:marRight w:val="0"/>
              <w:marTop w:val="0"/>
              <w:marBottom w:val="0"/>
              <w:divBdr>
                <w:top w:val="none" w:sz="0" w:space="0" w:color="auto"/>
                <w:left w:val="none" w:sz="0" w:space="0" w:color="auto"/>
                <w:bottom w:val="none" w:sz="0" w:space="0" w:color="auto"/>
                <w:right w:val="none" w:sz="0" w:space="0" w:color="auto"/>
              </w:divBdr>
            </w:div>
          </w:divsChild>
        </w:div>
        <w:div w:id="685641285">
          <w:marLeft w:val="0"/>
          <w:marRight w:val="0"/>
          <w:marTop w:val="0"/>
          <w:marBottom w:val="0"/>
          <w:divBdr>
            <w:top w:val="none" w:sz="0" w:space="0" w:color="auto"/>
            <w:left w:val="none" w:sz="0" w:space="0" w:color="auto"/>
            <w:bottom w:val="none" w:sz="0" w:space="0" w:color="auto"/>
            <w:right w:val="none" w:sz="0" w:space="0" w:color="auto"/>
          </w:divBdr>
          <w:divsChild>
            <w:div w:id="1137837958">
              <w:marLeft w:val="0"/>
              <w:marRight w:val="0"/>
              <w:marTop w:val="0"/>
              <w:marBottom w:val="0"/>
              <w:divBdr>
                <w:top w:val="none" w:sz="0" w:space="0" w:color="auto"/>
                <w:left w:val="none" w:sz="0" w:space="0" w:color="auto"/>
                <w:bottom w:val="none" w:sz="0" w:space="0" w:color="auto"/>
                <w:right w:val="none" w:sz="0" w:space="0" w:color="auto"/>
              </w:divBdr>
            </w:div>
          </w:divsChild>
        </w:div>
        <w:div w:id="657267599">
          <w:marLeft w:val="0"/>
          <w:marRight w:val="0"/>
          <w:marTop w:val="0"/>
          <w:marBottom w:val="0"/>
          <w:divBdr>
            <w:top w:val="none" w:sz="0" w:space="0" w:color="auto"/>
            <w:left w:val="none" w:sz="0" w:space="0" w:color="auto"/>
            <w:bottom w:val="none" w:sz="0" w:space="0" w:color="auto"/>
            <w:right w:val="none" w:sz="0" w:space="0" w:color="auto"/>
          </w:divBdr>
          <w:divsChild>
            <w:div w:id="122771873">
              <w:marLeft w:val="0"/>
              <w:marRight w:val="0"/>
              <w:marTop w:val="0"/>
              <w:marBottom w:val="0"/>
              <w:divBdr>
                <w:top w:val="none" w:sz="0" w:space="0" w:color="auto"/>
                <w:left w:val="none" w:sz="0" w:space="0" w:color="auto"/>
                <w:bottom w:val="none" w:sz="0" w:space="0" w:color="auto"/>
                <w:right w:val="none" w:sz="0" w:space="0" w:color="auto"/>
              </w:divBdr>
            </w:div>
          </w:divsChild>
        </w:div>
        <w:div w:id="1824665305">
          <w:marLeft w:val="0"/>
          <w:marRight w:val="0"/>
          <w:marTop w:val="0"/>
          <w:marBottom w:val="0"/>
          <w:divBdr>
            <w:top w:val="none" w:sz="0" w:space="0" w:color="auto"/>
            <w:left w:val="none" w:sz="0" w:space="0" w:color="auto"/>
            <w:bottom w:val="none" w:sz="0" w:space="0" w:color="auto"/>
            <w:right w:val="none" w:sz="0" w:space="0" w:color="auto"/>
          </w:divBdr>
          <w:divsChild>
            <w:div w:id="1510482017">
              <w:marLeft w:val="0"/>
              <w:marRight w:val="0"/>
              <w:marTop w:val="0"/>
              <w:marBottom w:val="0"/>
              <w:divBdr>
                <w:top w:val="none" w:sz="0" w:space="0" w:color="auto"/>
                <w:left w:val="none" w:sz="0" w:space="0" w:color="auto"/>
                <w:bottom w:val="none" w:sz="0" w:space="0" w:color="auto"/>
                <w:right w:val="none" w:sz="0" w:space="0" w:color="auto"/>
              </w:divBdr>
            </w:div>
            <w:div w:id="1153107987">
              <w:marLeft w:val="0"/>
              <w:marRight w:val="0"/>
              <w:marTop w:val="0"/>
              <w:marBottom w:val="0"/>
              <w:divBdr>
                <w:top w:val="none" w:sz="0" w:space="0" w:color="auto"/>
                <w:left w:val="none" w:sz="0" w:space="0" w:color="auto"/>
                <w:bottom w:val="none" w:sz="0" w:space="0" w:color="auto"/>
                <w:right w:val="none" w:sz="0" w:space="0" w:color="auto"/>
              </w:divBdr>
            </w:div>
            <w:div w:id="1157763043">
              <w:marLeft w:val="0"/>
              <w:marRight w:val="0"/>
              <w:marTop w:val="0"/>
              <w:marBottom w:val="0"/>
              <w:divBdr>
                <w:top w:val="none" w:sz="0" w:space="0" w:color="auto"/>
                <w:left w:val="none" w:sz="0" w:space="0" w:color="auto"/>
                <w:bottom w:val="none" w:sz="0" w:space="0" w:color="auto"/>
                <w:right w:val="none" w:sz="0" w:space="0" w:color="auto"/>
              </w:divBdr>
            </w:div>
            <w:div w:id="274989825">
              <w:marLeft w:val="0"/>
              <w:marRight w:val="0"/>
              <w:marTop w:val="0"/>
              <w:marBottom w:val="0"/>
              <w:divBdr>
                <w:top w:val="none" w:sz="0" w:space="0" w:color="auto"/>
                <w:left w:val="none" w:sz="0" w:space="0" w:color="auto"/>
                <w:bottom w:val="none" w:sz="0" w:space="0" w:color="auto"/>
                <w:right w:val="none" w:sz="0" w:space="0" w:color="auto"/>
              </w:divBdr>
            </w:div>
            <w:div w:id="1442413525">
              <w:marLeft w:val="0"/>
              <w:marRight w:val="0"/>
              <w:marTop w:val="0"/>
              <w:marBottom w:val="0"/>
              <w:divBdr>
                <w:top w:val="none" w:sz="0" w:space="0" w:color="auto"/>
                <w:left w:val="none" w:sz="0" w:space="0" w:color="auto"/>
                <w:bottom w:val="none" w:sz="0" w:space="0" w:color="auto"/>
                <w:right w:val="none" w:sz="0" w:space="0" w:color="auto"/>
              </w:divBdr>
            </w:div>
            <w:div w:id="1286229142">
              <w:marLeft w:val="0"/>
              <w:marRight w:val="0"/>
              <w:marTop w:val="0"/>
              <w:marBottom w:val="0"/>
              <w:divBdr>
                <w:top w:val="none" w:sz="0" w:space="0" w:color="auto"/>
                <w:left w:val="none" w:sz="0" w:space="0" w:color="auto"/>
                <w:bottom w:val="none" w:sz="0" w:space="0" w:color="auto"/>
                <w:right w:val="none" w:sz="0" w:space="0" w:color="auto"/>
              </w:divBdr>
            </w:div>
            <w:div w:id="762528458">
              <w:marLeft w:val="0"/>
              <w:marRight w:val="0"/>
              <w:marTop w:val="0"/>
              <w:marBottom w:val="0"/>
              <w:divBdr>
                <w:top w:val="none" w:sz="0" w:space="0" w:color="auto"/>
                <w:left w:val="none" w:sz="0" w:space="0" w:color="auto"/>
                <w:bottom w:val="none" w:sz="0" w:space="0" w:color="auto"/>
                <w:right w:val="none" w:sz="0" w:space="0" w:color="auto"/>
              </w:divBdr>
            </w:div>
          </w:divsChild>
        </w:div>
        <w:div w:id="1457988245">
          <w:marLeft w:val="0"/>
          <w:marRight w:val="0"/>
          <w:marTop w:val="0"/>
          <w:marBottom w:val="0"/>
          <w:divBdr>
            <w:top w:val="none" w:sz="0" w:space="0" w:color="auto"/>
            <w:left w:val="none" w:sz="0" w:space="0" w:color="auto"/>
            <w:bottom w:val="none" w:sz="0" w:space="0" w:color="auto"/>
            <w:right w:val="none" w:sz="0" w:space="0" w:color="auto"/>
          </w:divBdr>
          <w:divsChild>
            <w:div w:id="1103066226">
              <w:marLeft w:val="0"/>
              <w:marRight w:val="0"/>
              <w:marTop w:val="0"/>
              <w:marBottom w:val="0"/>
              <w:divBdr>
                <w:top w:val="none" w:sz="0" w:space="0" w:color="auto"/>
                <w:left w:val="none" w:sz="0" w:space="0" w:color="auto"/>
                <w:bottom w:val="none" w:sz="0" w:space="0" w:color="auto"/>
                <w:right w:val="none" w:sz="0" w:space="0" w:color="auto"/>
              </w:divBdr>
            </w:div>
          </w:divsChild>
        </w:div>
        <w:div w:id="424545511">
          <w:marLeft w:val="0"/>
          <w:marRight w:val="0"/>
          <w:marTop w:val="0"/>
          <w:marBottom w:val="0"/>
          <w:divBdr>
            <w:top w:val="none" w:sz="0" w:space="0" w:color="auto"/>
            <w:left w:val="none" w:sz="0" w:space="0" w:color="auto"/>
            <w:bottom w:val="none" w:sz="0" w:space="0" w:color="auto"/>
            <w:right w:val="none" w:sz="0" w:space="0" w:color="auto"/>
          </w:divBdr>
          <w:divsChild>
            <w:div w:id="989557025">
              <w:marLeft w:val="0"/>
              <w:marRight w:val="0"/>
              <w:marTop w:val="0"/>
              <w:marBottom w:val="0"/>
              <w:divBdr>
                <w:top w:val="none" w:sz="0" w:space="0" w:color="auto"/>
                <w:left w:val="none" w:sz="0" w:space="0" w:color="auto"/>
                <w:bottom w:val="none" w:sz="0" w:space="0" w:color="auto"/>
                <w:right w:val="none" w:sz="0" w:space="0" w:color="auto"/>
              </w:divBdr>
            </w:div>
          </w:divsChild>
        </w:div>
        <w:div w:id="786504253">
          <w:marLeft w:val="0"/>
          <w:marRight w:val="0"/>
          <w:marTop w:val="0"/>
          <w:marBottom w:val="0"/>
          <w:divBdr>
            <w:top w:val="none" w:sz="0" w:space="0" w:color="auto"/>
            <w:left w:val="none" w:sz="0" w:space="0" w:color="auto"/>
            <w:bottom w:val="none" w:sz="0" w:space="0" w:color="auto"/>
            <w:right w:val="none" w:sz="0" w:space="0" w:color="auto"/>
          </w:divBdr>
          <w:divsChild>
            <w:div w:id="333916247">
              <w:marLeft w:val="0"/>
              <w:marRight w:val="0"/>
              <w:marTop w:val="0"/>
              <w:marBottom w:val="0"/>
              <w:divBdr>
                <w:top w:val="none" w:sz="0" w:space="0" w:color="auto"/>
                <w:left w:val="none" w:sz="0" w:space="0" w:color="auto"/>
                <w:bottom w:val="none" w:sz="0" w:space="0" w:color="auto"/>
                <w:right w:val="none" w:sz="0" w:space="0" w:color="auto"/>
              </w:divBdr>
            </w:div>
          </w:divsChild>
        </w:div>
        <w:div w:id="334722424">
          <w:marLeft w:val="0"/>
          <w:marRight w:val="0"/>
          <w:marTop w:val="0"/>
          <w:marBottom w:val="0"/>
          <w:divBdr>
            <w:top w:val="none" w:sz="0" w:space="0" w:color="auto"/>
            <w:left w:val="none" w:sz="0" w:space="0" w:color="auto"/>
            <w:bottom w:val="none" w:sz="0" w:space="0" w:color="auto"/>
            <w:right w:val="none" w:sz="0" w:space="0" w:color="auto"/>
          </w:divBdr>
          <w:divsChild>
            <w:div w:id="897323930">
              <w:marLeft w:val="0"/>
              <w:marRight w:val="0"/>
              <w:marTop w:val="0"/>
              <w:marBottom w:val="0"/>
              <w:divBdr>
                <w:top w:val="none" w:sz="0" w:space="0" w:color="auto"/>
                <w:left w:val="none" w:sz="0" w:space="0" w:color="auto"/>
                <w:bottom w:val="none" w:sz="0" w:space="0" w:color="auto"/>
                <w:right w:val="none" w:sz="0" w:space="0" w:color="auto"/>
              </w:divBdr>
            </w:div>
          </w:divsChild>
        </w:div>
        <w:div w:id="1056977112">
          <w:marLeft w:val="0"/>
          <w:marRight w:val="0"/>
          <w:marTop w:val="0"/>
          <w:marBottom w:val="0"/>
          <w:divBdr>
            <w:top w:val="none" w:sz="0" w:space="0" w:color="auto"/>
            <w:left w:val="none" w:sz="0" w:space="0" w:color="auto"/>
            <w:bottom w:val="none" w:sz="0" w:space="0" w:color="auto"/>
            <w:right w:val="none" w:sz="0" w:space="0" w:color="auto"/>
          </w:divBdr>
          <w:divsChild>
            <w:div w:id="717243969">
              <w:marLeft w:val="0"/>
              <w:marRight w:val="0"/>
              <w:marTop w:val="0"/>
              <w:marBottom w:val="0"/>
              <w:divBdr>
                <w:top w:val="none" w:sz="0" w:space="0" w:color="auto"/>
                <w:left w:val="none" w:sz="0" w:space="0" w:color="auto"/>
                <w:bottom w:val="none" w:sz="0" w:space="0" w:color="auto"/>
                <w:right w:val="none" w:sz="0" w:space="0" w:color="auto"/>
              </w:divBdr>
            </w:div>
          </w:divsChild>
        </w:div>
        <w:div w:id="1457023144">
          <w:marLeft w:val="0"/>
          <w:marRight w:val="0"/>
          <w:marTop w:val="0"/>
          <w:marBottom w:val="0"/>
          <w:divBdr>
            <w:top w:val="none" w:sz="0" w:space="0" w:color="auto"/>
            <w:left w:val="none" w:sz="0" w:space="0" w:color="auto"/>
            <w:bottom w:val="none" w:sz="0" w:space="0" w:color="auto"/>
            <w:right w:val="none" w:sz="0" w:space="0" w:color="auto"/>
          </w:divBdr>
          <w:divsChild>
            <w:div w:id="167726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72233">
      <w:bodyDiv w:val="1"/>
      <w:marLeft w:val="0"/>
      <w:marRight w:val="0"/>
      <w:marTop w:val="0"/>
      <w:marBottom w:val="0"/>
      <w:divBdr>
        <w:top w:val="none" w:sz="0" w:space="0" w:color="auto"/>
        <w:left w:val="none" w:sz="0" w:space="0" w:color="auto"/>
        <w:bottom w:val="none" w:sz="0" w:space="0" w:color="auto"/>
        <w:right w:val="none" w:sz="0" w:space="0" w:color="auto"/>
      </w:divBdr>
      <w:divsChild>
        <w:div w:id="1074204604">
          <w:marLeft w:val="0"/>
          <w:marRight w:val="0"/>
          <w:marTop w:val="0"/>
          <w:marBottom w:val="0"/>
          <w:divBdr>
            <w:top w:val="none" w:sz="0" w:space="0" w:color="auto"/>
            <w:left w:val="none" w:sz="0" w:space="0" w:color="auto"/>
            <w:bottom w:val="none" w:sz="0" w:space="0" w:color="auto"/>
            <w:right w:val="none" w:sz="0" w:space="0" w:color="auto"/>
          </w:divBdr>
          <w:divsChild>
            <w:div w:id="553391050">
              <w:marLeft w:val="0"/>
              <w:marRight w:val="0"/>
              <w:marTop w:val="0"/>
              <w:marBottom w:val="0"/>
              <w:divBdr>
                <w:top w:val="none" w:sz="0" w:space="0" w:color="auto"/>
                <w:left w:val="none" w:sz="0" w:space="0" w:color="auto"/>
                <w:bottom w:val="none" w:sz="0" w:space="0" w:color="auto"/>
                <w:right w:val="none" w:sz="0" w:space="0" w:color="auto"/>
              </w:divBdr>
            </w:div>
          </w:divsChild>
        </w:div>
        <w:div w:id="611976250">
          <w:marLeft w:val="0"/>
          <w:marRight w:val="0"/>
          <w:marTop w:val="0"/>
          <w:marBottom w:val="0"/>
          <w:divBdr>
            <w:top w:val="none" w:sz="0" w:space="0" w:color="auto"/>
            <w:left w:val="none" w:sz="0" w:space="0" w:color="auto"/>
            <w:bottom w:val="none" w:sz="0" w:space="0" w:color="auto"/>
            <w:right w:val="none" w:sz="0" w:space="0" w:color="auto"/>
          </w:divBdr>
          <w:divsChild>
            <w:div w:id="1007244985">
              <w:marLeft w:val="0"/>
              <w:marRight w:val="0"/>
              <w:marTop w:val="0"/>
              <w:marBottom w:val="0"/>
              <w:divBdr>
                <w:top w:val="none" w:sz="0" w:space="0" w:color="auto"/>
                <w:left w:val="none" w:sz="0" w:space="0" w:color="auto"/>
                <w:bottom w:val="none" w:sz="0" w:space="0" w:color="auto"/>
                <w:right w:val="none" w:sz="0" w:space="0" w:color="auto"/>
              </w:divBdr>
            </w:div>
          </w:divsChild>
        </w:div>
        <w:div w:id="890654594">
          <w:marLeft w:val="0"/>
          <w:marRight w:val="0"/>
          <w:marTop w:val="0"/>
          <w:marBottom w:val="0"/>
          <w:divBdr>
            <w:top w:val="none" w:sz="0" w:space="0" w:color="auto"/>
            <w:left w:val="none" w:sz="0" w:space="0" w:color="auto"/>
            <w:bottom w:val="none" w:sz="0" w:space="0" w:color="auto"/>
            <w:right w:val="none" w:sz="0" w:space="0" w:color="auto"/>
          </w:divBdr>
          <w:divsChild>
            <w:div w:id="588195430">
              <w:marLeft w:val="0"/>
              <w:marRight w:val="0"/>
              <w:marTop w:val="0"/>
              <w:marBottom w:val="0"/>
              <w:divBdr>
                <w:top w:val="none" w:sz="0" w:space="0" w:color="auto"/>
                <w:left w:val="none" w:sz="0" w:space="0" w:color="auto"/>
                <w:bottom w:val="none" w:sz="0" w:space="0" w:color="auto"/>
                <w:right w:val="none" w:sz="0" w:space="0" w:color="auto"/>
              </w:divBdr>
            </w:div>
          </w:divsChild>
        </w:div>
        <w:div w:id="580676940">
          <w:marLeft w:val="0"/>
          <w:marRight w:val="0"/>
          <w:marTop w:val="0"/>
          <w:marBottom w:val="0"/>
          <w:divBdr>
            <w:top w:val="none" w:sz="0" w:space="0" w:color="auto"/>
            <w:left w:val="none" w:sz="0" w:space="0" w:color="auto"/>
            <w:bottom w:val="none" w:sz="0" w:space="0" w:color="auto"/>
            <w:right w:val="none" w:sz="0" w:space="0" w:color="auto"/>
          </w:divBdr>
          <w:divsChild>
            <w:div w:id="1005979716">
              <w:marLeft w:val="0"/>
              <w:marRight w:val="0"/>
              <w:marTop w:val="0"/>
              <w:marBottom w:val="0"/>
              <w:divBdr>
                <w:top w:val="none" w:sz="0" w:space="0" w:color="auto"/>
                <w:left w:val="none" w:sz="0" w:space="0" w:color="auto"/>
                <w:bottom w:val="none" w:sz="0" w:space="0" w:color="auto"/>
                <w:right w:val="none" w:sz="0" w:space="0" w:color="auto"/>
              </w:divBdr>
            </w:div>
          </w:divsChild>
        </w:div>
        <w:div w:id="1090539581">
          <w:marLeft w:val="0"/>
          <w:marRight w:val="0"/>
          <w:marTop w:val="0"/>
          <w:marBottom w:val="0"/>
          <w:divBdr>
            <w:top w:val="none" w:sz="0" w:space="0" w:color="auto"/>
            <w:left w:val="none" w:sz="0" w:space="0" w:color="auto"/>
            <w:bottom w:val="none" w:sz="0" w:space="0" w:color="auto"/>
            <w:right w:val="none" w:sz="0" w:space="0" w:color="auto"/>
          </w:divBdr>
          <w:divsChild>
            <w:div w:id="522864330">
              <w:marLeft w:val="0"/>
              <w:marRight w:val="0"/>
              <w:marTop w:val="0"/>
              <w:marBottom w:val="0"/>
              <w:divBdr>
                <w:top w:val="none" w:sz="0" w:space="0" w:color="auto"/>
                <w:left w:val="none" w:sz="0" w:space="0" w:color="auto"/>
                <w:bottom w:val="none" w:sz="0" w:space="0" w:color="auto"/>
                <w:right w:val="none" w:sz="0" w:space="0" w:color="auto"/>
              </w:divBdr>
            </w:div>
          </w:divsChild>
        </w:div>
        <w:div w:id="475226406">
          <w:marLeft w:val="0"/>
          <w:marRight w:val="0"/>
          <w:marTop w:val="0"/>
          <w:marBottom w:val="0"/>
          <w:divBdr>
            <w:top w:val="none" w:sz="0" w:space="0" w:color="auto"/>
            <w:left w:val="none" w:sz="0" w:space="0" w:color="auto"/>
            <w:bottom w:val="none" w:sz="0" w:space="0" w:color="auto"/>
            <w:right w:val="none" w:sz="0" w:space="0" w:color="auto"/>
          </w:divBdr>
          <w:divsChild>
            <w:div w:id="1552570295">
              <w:marLeft w:val="0"/>
              <w:marRight w:val="0"/>
              <w:marTop w:val="0"/>
              <w:marBottom w:val="0"/>
              <w:divBdr>
                <w:top w:val="none" w:sz="0" w:space="0" w:color="auto"/>
                <w:left w:val="none" w:sz="0" w:space="0" w:color="auto"/>
                <w:bottom w:val="none" w:sz="0" w:space="0" w:color="auto"/>
                <w:right w:val="none" w:sz="0" w:space="0" w:color="auto"/>
              </w:divBdr>
            </w:div>
          </w:divsChild>
        </w:div>
        <w:div w:id="2097048834">
          <w:marLeft w:val="0"/>
          <w:marRight w:val="0"/>
          <w:marTop w:val="0"/>
          <w:marBottom w:val="0"/>
          <w:divBdr>
            <w:top w:val="none" w:sz="0" w:space="0" w:color="auto"/>
            <w:left w:val="none" w:sz="0" w:space="0" w:color="auto"/>
            <w:bottom w:val="none" w:sz="0" w:space="0" w:color="auto"/>
            <w:right w:val="none" w:sz="0" w:space="0" w:color="auto"/>
          </w:divBdr>
          <w:divsChild>
            <w:div w:id="137845719">
              <w:marLeft w:val="0"/>
              <w:marRight w:val="0"/>
              <w:marTop w:val="0"/>
              <w:marBottom w:val="0"/>
              <w:divBdr>
                <w:top w:val="none" w:sz="0" w:space="0" w:color="auto"/>
                <w:left w:val="none" w:sz="0" w:space="0" w:color="auto"/>
                <w:bottom w:val="none" w:sz="0" w:space="0" w:color="auto"/>
                <w:right w:val="none" w:sz="0" w:space="0" w:color="auto"/>
              </w:divBdr>
            </w:div>
          </w:divsChild>
        </w:div>
        <w:div w:id="694696928">
          <w:marLeft w:val="0"/>
          <w:marRight w:val="0"/>
          <w:marTop w:val="0"/>
          <w:marBottom w:val="0"/>
          <w:divBdr>
            <w:top w:val="none" w:sz="0" w:space="0" w:color="auto"/>
            <w:left w:val="none" w:sz="0" w:space="0" w:color="auto"/>
            <w:bottom w:val="none" w:sz="0" w:space="0" w:color="auto"/>
            <w:right w:val="none" w:sz="0" w:space="0" w:color="auto"/>
          </w:divBdr>
          <w:divsChild>
            <w:div w:id="485895599">
              <w:marLeft w:val="0"/>
              <w:marRight w:val="0"/>
              <w:marTop w:val="0"/>
              <w:marBottom w:val="0"/>
              <w:divBdr>
                <w:top w:val="none" w:sz="0" w:space="0" w:color="auto"/>
                <w:left w:val="none" w:sz="0" w:space="0" w:color="auto"/>
                <w:bottom w:val="none" w:sz="0" w:space="0" w:color="auto"/>
                <w:right w:val="none" w:sz="0" w:space="0" w:color="auto"/>
              </w:divBdr>
            </w:div>
          </w:divsChild>
        </w:div>
        <w:div w:id="976178526">
          <w:marLeft w:val="0"/>
          <w:marRight w:val="0"/>
          <w:marTop w:val="0"/>
          <w:marBottom w:val="0"/>
          <w:divBdr>
            <w:top w:val="none" w:sz="0" w:space="0" w:color="auto"/>
            <w:left w:val="none" w:sz="0" w:space="0" w:color="auto"/>
            <w:bottom w:val="none" w:sz="0" w:space="0" w:color="auto"/>
            <w:right w:val="none" w:sz="0" w:space="0" w:color="auto"/>
          </w:divBdr>
          <w:divsChild>
            <w:div w:id="364404297">
              <w:marLeft w:val="0"/>
              <w:marRight w:val="0"/>
              <w:marTop w:val="0"/>
              <w:marBottom w:val="0"/>
              <w:divBdr>
                <w:top w:val="none" w:sz="0" w:space="0" w:color="auto"/>
                <w:left w:val="none" w:sz="0" w:space="0" w:color="auto"/>
                <w:bottom w:val="none" w:sz="0" w:space="0" w:color="auto"/>
                <w:right w:val="none" w:sz="0" w:space="0" w:color="auto"/>
              </w:divBdr>
            </w:div>
          </w:divsChild>
        </w:div>
        <w:div w:id="1675918612">
          <w:marLeft w:val="0"/>
          <w:marRight w:val="0"/>
          <w:marTop w:val="0"/>
          <w:marBottom w:val="0"/>
          <w:divBdr>
            <w:top w:val="none" w:sz="0" w:space="0" w:color="auto"/>
            <w:left w:val="none" w:sz="0" w:space="0" w:color="auto"/>
            <w:bottom w:val="none" w:sz="0" w:space="0" w:color="auto"/>
            <w:right w:val="none" w:sz="0" w:space="0" w:color="auto"/>
          </w:divBdr>
          <w:divsChild>
            <w:div w:id="844708210">
              <w:marLeft w:val="0"/>
              <w:marRight w:val="0"/>
              <w:marTop w:val="0"/>
              <w:marBottom w:val="0"/>
              <w:divBdr>
                <w:top w:val="none" w:sz="0" w:space="0" w:color="auto"/>
                <w:left w:val="none" w:sz="0" w:space="0" w:color="auto"/>
                <w:bottom w:val="none" w:sz="0" w:space="0" w:color="auto"/>
                <w:right w:val="none" w:sz="0" w:space="0" w:color="auto"/>
              </w:divBdr>
            </w:div>
          </w:divsChild>
        </w:div>
        <w:div w:id="1000889647">
          <w:marLeft w:val="0"/>
          <w:marRight w:val="0"/>
          <w:marTop w:val="0"/>
          <w:marBottom w:val="0"/>
          <w:divBdr>
            <w:top w:val="none" w:sz="0" w:space="0" w:color="auto"/>
            <w:left w:val="none" w:sz="0" w:space="0" w:color="auto"/>
            <w:bottom w:val="none" w:sz="0" w:space="0" w:color="auto"/>
            <w:right w:val="none" w:sz="0" w:space="0" w:color="auto"/>
          </w:divBdr>
          <w:divsChild>
            <w:div w:id="168642023">
              <w:marLeft w:val="0"/>
              <w:marRight w:val="0"/>
              <w:marTop w:val="0"/>
              <w:marBottom w:val="0"/>
              <w:divBdr>
                <w:top w:val="none" w:sz="0" w:space="0" w:color="auto"/>
                <w:left w:val="none" w:sz="0" w:space="0" w:color="auto"/>
                <w:bottom w:val="none" w:sz="0" w:space="0" w:color="auto"/>
                <w:right w:val="none" w:sz="0" w:space="0" w:color="auto"/>
              </w:divBdr>
            </w:div>
          </w:divsChild>
        </w:div>
        <w:div w:id="1190724675">
          <w:marLeft w:val="0"/>
          <w:marRight w:val="0"/>
          <w:marTop w:val="0"/>
          <w:marBottom w:val="0"/>
          <w:divBdr>
            <w:top w:val="none" w:sz="0" w:space="0" w:color="auto"/>
            <w:left w:val="none" w:sz="0" w:space="0" w:color="auto"/>
            <w:bottom w:val="none" w:sz="0" w:space="0" w:color="auto"/>
            <w:right w:val="none" w:sz="0" w:space="0" w:color="auto"/>
          </w:divBdr>
          <w:divsChild>
            <w:div w:id="1909685185">
              <w:marLeft w:val="0"/>
              <w:marRight w:val="0"/>
              <w:marTop w:val="0"/>
              <w:marBottom w:val="0"/>
              <w:divBdr>
                <w:top w:val="none" w:sz="0" w:space="0" w:color="auto"/>
                <w:left w:val="none" w:sz="0" w:space="0" w:color="auto"/>
                <w:bottom w:val="none" w:sz="0" w:space="0" w:color="auto"/>
                <w:right w:val="none" w:sz="0" w:space="0" w:color="auto"/>
              </w:divBdr>
            </w:div>
          </w:divsChild>
        </w:div>
        <w:div w:id="570964602">
          <w:marLeft w:val="0"/>
          <w:marRight w:val="0"/>
          <w:marTop w:val="0"/>
          <w:marBottom w:val="0"/>
          <w:divBdr>
            <w:top w:val="none" w:sz="0" w:space="0" w:color="auto"/>
            <w:left w:val="none" w:sz="0" w:space="0" w:color="auto"/>
            <w:bottom w:val="none" w:sz="0" w:space="0" w:color="auto"/>
            <w:right w:val="none" w:sz="0" w:space="0" w:color="auto"/>
          </w:divBdr>
          <w:divsChild>
            <w:div w:id="2079017746">
              <w:marLeft w:val="0"/>
              <w:marRight w:val="0"/>
              <w:marTop w:val="0"/>
              <w:marBottom w:val="0"/>
              <w:divBdr>
                <w:top w:val="none" w:sz="0" w:space="0" w:color="auto"/>
                <w:left w:val="none" w:sz="0" w:space="0" w:color="auto"/>
                <w:bottom w:val="none" w:sz="0" w:space="0" w:color="auto"/>
                <w:right w:val="none" w:sz="0" w:space="0" w:color="auto"/>
              </w:divBdr>
            </w:div>
          </w:divsChild>
        </w:div>
        <w:div w:id="1210189152">
          <w:marLeft w:val="0"/>
          <w:marRight w:val="0"/>
          <w:marTop w:val="0"/>
          <w:marBottom w:val="0"/>
          <w:divBdr>
            <w:top w:val="none" w:sz="0" w:space="0" w:color="auto"/>
            <w:left w:val="none" w:sz="0" w:space="0" w:color="auto"/>
            <w:bottom w:val="none" w:sz="0" w:space="0" w:color="auto"/>
            <w:right w:val="none" w:sz="0" w:space="0" w:color="auto"/>
          </w:divBdr>
          <w:divsChild>
            <w:div w:id="1995719216">
              <w:marLeft w:val="0"/>
              <w:marRight w:val="0"/>
              <w:marTop w:val="0"/>
              <w:marBottom w:val="0"/>
              <w:divBdr>
                <w:top w:val="none" w:sz="0" w:space="0" w:color="auto"/>
                <w:left w:val="none" w:sz="0" w:space="0" w:color="auto"/>
                <w:bottom w:val="none" w:sz="0" w:space="0" w:color="auto"/>
                <w:right w:val="none" w:sz="0" w:space="0" w:color="auto"/>
              </w:divBdr>
            </w:div>
          </w:divsChild>
        </w:div>
        <w:div w:id="313222947">
          <w:marLeft w:val="0"/>
          <w:marRight w:val="0"/>
          <w:marTop w:val="0"/>
          <w:marBottom w:val="0"/>
          <w:divBdr>
            <w:top w:val="none" w:sz="0" w:space="0" w:color="auto"/>
            <w:left w:val="none" w:sz="0" w:space="0" w:color="auto"/>
            <w:bottom w:val="none" w:sz="0" w:space="0" w:color="auto"/>
            <w:right w:val="none" w:sz="0" w:space="0" w:color="auto"/>
          </w:divBdr>
          <w:divsChild>
            <w:div w:id="1054156049">
              <w:marLeft w:val="0"/>
              <w:marRight w:val="0"/>
              <w:marTop w:val="0"/>
              <w:marBottom w:val="0"/>
              <w:divBdr>
                <w:top w:val="none" w:sz="0" w:space="0" w:color="auto"/>
                <w:left w:val="none" w:sz="0" w:space="0" w:color="auto"/>
                <w:bottom w:val="none" w:sz="0" w:space="0" w:color="auto"/>
                <w:right w:val="none" w:sz="0" w:space="0" w:color="auto"/>
              </w:divBdr>
            </w:div>
          </w:divsChild>
        </w:div>
        <w:div w:id="1894654469">
          <w:marLeft w:val="0"/>
          <w:marRight w:val="0"/>
          <w:marTop w:val="0"/>
          <w:marBottom w:val="0"/>
          <w:divBdr>
            <w:top w:val="none" w:sz="0" w:space="0" w:color="auto"/>
            <w:left w:val="none" w:sz="0" w:space="0" w:color="auto"/>
            <w:bottom w:val="none" w:sz="0" w:space="0" w:color="auto"/>
            <w:right w:val="none" w:sz="0" w:space="0" w:color="auto"/>
          </w:divBdr>
          <w:divsChild>
            <w:div w:id="1266964452">
              <w:marLeft w:val="0"/>
              <w:marRight w:val="0"/>
              <w:marTop w:val="0"/>
              <w:marBottom w:val="0"/>
              <w:divBdr>
                <w:top w:val="none" w:sz="0" w:space="0" w:color="auto"/>
                <w:left w:val="none" w:sz="0" w:space="0" w:color="auto"/>
                <w:bottom w:val="none" w:sz="0" w:space="0" w:color="auto"/>
                <w:right w:val="none" w:sz="0" w:space="0" w:color="auto"/>
              </w:divBdr>
            </w:div>
          </w:divsChild>
        </w:div>
        <w:div w:id="1962764068">
          <w:marLeft w:val="0"/>
          <w:marRight w:val="0"/>
          <w:marTop w:val="0"/>
          <w:marBottom w:val="0"/>
          <w:divBdr>
            <w:top w:val="none" w:sz="0" w:space="0" w:color="auto"/>
            <w:left w:val="none" w:sz="0" w:space="0" w:color="auto"/>
            <w:bottom w:val="none" w:sz="0" w:space="0" w:color="auto"/>
            <w:right w:val="none" w:sz="0" w:space="0" w:color="auto"/>
          </w:divBdr>
          <w:divsChild>
            <w:div w:id="884174605">
              <w:marLeft w:val="0"/>
              <w:marRight w:val="0"/>
              <w:marTop w:val="0"/>
              <w:marBottom w:val="0"/>
              <w:divBdr>
                <w:top w:val="none" w:sz="0" w:space="0" w:color="auto"/>
                <w:left w:val="none" w:sz="0" w:space="0" w:color="auto"/>
                <w:bottom w:val="none" w:sz="0" w:space="0" w:color="auto"/>
                <w:right w:val="none" w:sz="0" w:space="0" w:color="auto"/>
              </w:divBdr>
            </w:div>
          </w:divsChild>
        </w:div>
        <w:div w:id="248394779">
          <w:marLeft w:val="0"/>
          <w:marRight w:val="0"/>
          <w:marTop w:val="0"/>
          <w:marBottom w:val="0"/>
          <w:divBdr>
            <w:top w:val="none" w:sz="0" w:space="0" w:color="auto"/>
            <w:left w:val="none" w:sz="0" w:space="0" w:color="auto"/>
            <w:bottom w:val="none" w:sz="0" w:space="0" w:color="auto"/>
            <w:right w:val="none" w:sz="0" w:space="0" w:color="auto"/>
          </w:divBdr>
          <w:divsChild>
            <w:div w:id="2144691311">
              <w:marLeft w:val="0"/>
              <w:marRight w:val="0"/>
              <w:marTop w:val="0"/>
              <w:marBottom w:val="0"/>
              <w:divBdr>
                <w:top w:val="none" w:sz="0" w:space="0" w:color="auto"/>
                <w:left w:val="none" w:sz="0" w:space="0" w:color="auto"/>
                <w:bottom w:val="none" w:sz="0" w:space="0" w:color="auto"/>
                <w:right w:val="none" w:sz="0" w:space="0" w:color="auto"/>
              </w:divBdr>
            </w:div>
          </w:divsChild>
        </w:div>
        <w:div w:id="275792522">
          <w:marLeft w:val="0"/>
          <w:marRight w:val="0"/>
          <w:marTop w:val="0"/>
          <w:marBottom w:val="0"/>
          <w:divBdr>
            <w:top w:val="none" w:sz="0" w:space="0" w:color="auto"/>
            <w:left w:val="none" w:sz="0" w:space="0" w:color="auto"/>
            <w:bottom w:val="none" w:sz="0" w:space="0" w:color="auto"/>
            <w:right w:val="none" w:sz="0" w:space="0" w:color="auto"/>
          </w:divBdr>
          <w:divsChild>
            <w:div w:id="303319572">
              <w:marLeft w:val="0"/>
              <w:marRight w:val="0"/>
              <w:marTop w:val="0"/>
              <w:marBottom w:val="0"/>
              <w:divBdr>
                <w:top w:val="none" w:sz="0" w:space="0" w:color="auto"/>
                <w:left w:val="none" w:sz="0" w:space="0" w:color="auto"/>
                <w:bottom w:val="none" w:sz="0" w:space="0" w:color="auto"/>
                <w:right w:val="none" w:sz="0" w:space="0" w:color="auto"/>
              </w:divBdr>
            </w:div>
          </w:divsChild>
        </w:div>
        <w:div w:id="824206683">
          <w:marLeft w:val="0"/>
          <w:marRight w:val="0"/>
          <w:marTop w:val="0"/>
          <w:marBottom w:val="0"/>
          <w:divBdr>
            <w:top w:val="none" w:sz="0" w:space="0" w:color="auto"/>
            <w:left w:val="none" w:sz="0" w:space="0" w:color="auto"/>
            <w:bottom w:val="none" w:sz="0" w:space="0" w:color="auto"/>
            <w:right w:val="none" w:sz="0" w:space="0" w:color="auto"/>
          </w:divBdr>
          <w:divsChild>
            <w:div w:id="1349211233">
              <w:marLeft w:val="0"/>
              <w:marRight w:val="0"/>
              <w:marTop w:val="0"/>
              <w:marBottom w:val="0"/>
              <w:divBdr>
                <w:top w:val="none" w:sz="0" w:space="0" w:color="auto"/>
                <w:left w:val="none" w:sz="0" w:space="0" w:color="auto"/>
                <w:bottom w:val="none" w:sz="0" w:space="0" w:color="auto"/>
                <w:right w:val="none" w:sz="0" w:space="0" w:color="auto"/>
              </w:divBdr>
            </w:div>
          </w:divsChild>
        </w:div>
        <w:div w:id="1036849710">
          <w:marLeft w:val="0"/>
          <w:marRight w:val="0"/>
          <w:marTop w:val="0"/>
          <w:marBottom w:val="0"/>
          <w:divBdr>
            <w:top w:val="none" w:sz="0" w:space="0" w:color="auto"/>
            <w:left w:val="none" w:sz="0" w:space="0" w:color="auto"/>
            <w:bottom w:val="none" w:sz="0" w:space="0" w:color="auto"/>
            <w:right w:val="none" w:sz="0" w:space="0" w:color="auto"/>
          </w:divBdr>
          <w:divsChild>
            <w:div w:id="151871660">
              <w:marLeft w:val="0"/>
              <w:marRight w:val="0"/>
              <w:marTop w:val="0"/>
              <w:marBottom w:val="0"/>
              <w:divBdr>
                <w:top w:val="none" w:sz="0" w:space="0" w:color="auto"/>
                <w:left w:val="none" w:sz="0" w:space="0" w:color="auto"/>
                <w:bottom w:val="none" w:sz="0" w:space="0" w:color="auto"/>
                <w:right w:val="none" w:sz="0" w:space="0" w:color="auto"/>
              </w:divBdr>
            </w:div>
          </w:divsChild>
        </w:div>
        <w:div w:id="842865413">
          <w:marLeft w:val="0"/>
          <w:marRight w:val="0"/>
          <w:marTop w:val="0"/>
          <w:marBottom w:val="0"/>
          <w:divBdr>
            <w:top w:val="none" w:sz="0" w:space="0" w:color="auto"/>
            <w:left w:val="none" w:sz="0" w:space="0" w:color="auto"/>
            <w:bottom w:val="none" w:sz="0" w:space="0" w:color="auto"/>
            <w:right w:val="none" w:sz="0" w:space="0" w:color="auto"/>
          </w:divBdr>
          <w:divsChild>
            <w:div w:id="2111705050">
              <w:marLeft w:val="0"/>
              <w:marRight w:val="0"/>
              <w:marTop w:val="0"/>
              <w:marBottom w:val="0"/>
              <w:divBdr>
                <w:top w:val="none" w:sz="0" w:space="0" w:color="auto"/>
                <w:left w:val="none" w:sz="0" w:space="0" w:color="auto"/>
                <w:bottom w:val="none" w:sz="0" w:space="0" w:color="auto"/>
                <w:right w:val="none" w:sz="0" w:space="0" w:color="auto"/>
              </w:divBdr>
            </w:div>
          </w:divsChild>
        </w:div>
        <w:div w:id="563876398">
          <w:marLeft w:val="0"/>
          <w:marRight w:val="0"/>
          <w:marTop w:val="0"/>
          <w:marBottom w:val="0"/>
          <w:divBdr>
            <w:top w:val="none" w:sz="0" w:space="0" w:color="auto"/>
            <w:left w:val="none" w:sz="0" w:space="0" w:color="auto"/>
            <w:bottom w:val="none" w:sz="0" w:space="0" w:color="auto"/>
            <w:right w:val="none" w:sz="0" w:space="0" w:color="auto"/>
          </w:divBdr>
          <w:divsChild>
            <w:div w:id="256793547">
              <w:marLeft w:val="0"/>
              <w:marRight w:val="0"/>
              <w:marTop w:val="0"/>
              <w:marBottom w:val="0"/>
              <w:divBdr>
                <w:top w:val="none" w:sz="0" w:space="0" w:color="auto"/>
                <w:left w:val="none" w:sz="0" w:space="0" w:color="auto"/>
                <w:bottom w:val="none" w:sz="0" w:space="0" w:color="auto"/>
                <w:right w:val="none" w:sz="0" w:space="0" w:color="auto"/>
              </w:divBdr>
            </w:div>
          </w:divsChild>
        </w:div>
        <w:div w:id="1861963648">
          <w:marLeft w:val="0"/>
          <w:marRight w:val="0"/>
          <w:marTop w:val="0"/>
          <w:marBottom w:val="0"/>
          <w:divBdr>
            <w:top w:val="none" w:sz="0" w:space="0" w:color="auto"/>
            <w:left w:val="none" w:sz="0" w:space="0" w:color="auto"/>
            <w:bottom w:val="none" w:sz="0" w:space="0" w:color="auto"/>
            <w:right w:val="none" w:sz="0" w:space="0" w:color="auto"/>
          </w:divBdr>
          <w:divsChild>
            <w:div w:id="200870458">
              <w:marLeft w:val="0"/>
              <w:marRight w:val="0"/>
              <w:marTop w:val="0"/>
              <w:marBottom w:val="0"/>
              <w:divBdr>
                <w:top w:val="none" w:sz="0" w:space="0" w:color="auto"/>
                <w:left w:val="none" w:sz="0" w:space="0" w:color="auto"/>
                <w:bottom w:val="none" w:sz="0" w:space="0" w:color="auto"/>
                <w:right w:val="none" w:sz="0" w:space="0" w:color="auto"/>
              </w:divBdr>
            </w:div>
          </w:divsChild>
        </w:div>
        <w:div w:id="371199560">
          <w:marLeft w:val="0"/>
          <w:marRight w:val="0"/>
          <w:marTop w:val="0"/>
          <w:marBottom w:val="0"/>
          <w:divBdr>
            <w:top w:val="none" w:sz="0" w:space="0" w:color="auto"/>
            <w:left w:val="none" w:sz="0" w:space="0" w:color="auto"/>
            <w:bottom w:val="none" w:sz="0" w:space="0" w:color="auto"/>
            <w:right w:val="none" w:sz="0" w:space="0" w:color="auto"/>
          </w:divBdr>
          <w:divsChild>
            <w:div w:id="2023432385">
              <w:marLeft w:val="0"/>
              <w:marRight w:val="0"/>
              <w:marTop w:val="0"/>
              <w:marBottom w:val="0"/>
              <w:divBdr>
                <w:top w:val="none" w:sz="0" w:space="0" w:color="auto"/>
                <w:left w:val="none" w:sz="0" w:space="0" w:color="auto"/>
                <w:bottom w:val="none" w:sz="0" w:space="0" w:color="auto"/>
                <w:right w:val="none" w:sz="0" w:space="0" w:color="auto"/>
              </w:divBdr>
            </w:div>
          </w:divsChild>
        </w:div>
        <w:div w:id="1139030257">
          <w:marLeft w:val="0"/>
          <w:marRight w:val="0"/>
          <w:marTop w:val="0"/>
          <w:marBottom w:val="0"/>
          <w:divBdr>
            <w:top w:val="none" w:sz="0" w:space="0" w:color="auto"/>
            <w:left w:val="none" w:sz="0" w:space="0" w:color="auto"/>
            <w:bottom w:val="none" w:sz="0" w:space="0" w:color="auto"/>
            <w:right w:val="none" w:sz="0" w:space="0" w:color="auto"/>
          </w:divBdr>
          <w:divsChild>
            <w:div w:id="2087990170">
              <w:marLeft w:val="0"/>
              <w:marRight w:val="0"/>
              <w:marTop w:val="0"/>
              <w:marBottom w:val="0"/>
              <w:divBdr>
                <w:top w:val="none" w:sz="0" w:space="0" w:color="auto"/>
                <w:left w:val="none" w:sz="0" w:space="0" w:color="auto"/>
                <w:bottom w:val="none" w:sz="0" w:space="0" w:color="auto"/>
                <w:right w:val="none" w:sz="0" w:space="0" w:color="auto"/>
              </w:divBdr>
            </w:div>
          </w:divsChild>
        </w:div>
        <w:div w:id="1523939412">
          <w:marLeft w:val="0"/>
          <w:marRight w:val="0"/>
          <w:marTop w:val="0"/>
          <w:marBottom w:val="0"/>
          <w:divBdr>
            <w:top w:val="none" w:sz="0" w:space="0" w:color="auto"/>
            <w:left w:val="none" w:sz="0" w:space="0" w:color="auto"/>
            <w:bottom w:val="none" w:sz="0" w:space="0" w:color="auto"/>
            <w:right w:val="none" w:sz="0" w:space="0" w:color="auto"/>
          </w:divBdr>
          <w:divsChild>
            <w:div w:id="268856473">
              <w:marLeft w:val="0"/>
              <w:marRight w:val="0"/>
              <w:marTop w:val="0"/>
              <w:marBottom w:val="0"/>
              <w:divBdr>
                <w:top w:val="none" w:sz="0" w:space="0" w:color="auto"/>
                <w:left w:val="none" w:sz="0" w:space="0" w:color="auto"/>
                <w:bottom w:val="none" w:sz="0" w:space="0" w:color="auto"/>
                <w:right w:val="none" w:sz="0" w:space="0" w:color="auto"/>
              </w:divBdr>
            </w:div>
          </w:divsChild>
        </w:div>
        <w:div w:id="833379929">
          <w:marLeft w:val="0"/>
          <w:marRight w:val="0"/>
          <w:marTop w:val="0"/>
          <w:marBottom w:val="0"/>
          <w:divBdr>
            <w:top w:val="none" w:sz="0" w:space="0" w:color="auto"/>
            <w:left w:val="none" w:sz="0" w:space="0" w:color="auto"/>
            <w:bottom w:val="none" w:sz="0" w:space="0" w:color="auto"/>
            <w:right w:val="none" w:sz="0" w:space="0" w:color="auto"/>
          </w:divBdr>
          <w:divsChild>
            <w:div w:id="1496068464">
              <w:marLeft w:val="0"/>
              <w:marRight w:val="0"/>
              <w:marTop w:val="0"/>
              <w:marBottom w:val="0"/>
              <w:divBdr>
                <w:top w:val="none" w:sz="0" w:space="0" w:color="auto"/>
                <w:left w:val="none" w:sz="0" w:space="0" w:color="auto"/>
                <w:bottom w:val="none" w:sz="0" w:space="0" w:color="auto"/>
                <w:right w:val="none" w:sz="0" w:space="0" w:color="auto"/>
              </w:divBdr>
            </w:div>
          </w:divsChild>
        </w:div>
        <w:div w:id="550010">
          <w:marLeft w:val="0"/>
          <w:marRight w:val="0"/>
          <w:marTop w:val="0"/>
          <w:marBottom w:val="0"/>
          <w:divBdr>
            <w:top w:val="none" w:sz="0" w:space="0" w:color="auto"/>
            <w:left w:val="none" w:sz="0" w:space="0" w:color="auto"/>
            <w:bottom w:val="none" w:sz="0" w:space="0" w:color="auto"/>
            <w:right w:val="none" w:sz="0" w:space="0" w:color="auto"/>
          </w:divBdr>
          <w:divsChild>
            <w:div w:id="439836732">
              <w:marLeft w:val="0"/>
              <w:marRight w:val="0"/>
              <w:marTop w:val="0"/>
              <w:marBottom w:val="0"/>
              <w:divBdr>
                <w:top w:val="none" w:sz="0" w:space="0" w:color="auto"/>
                <w:left w:val="none" w:sz="0" w:space="0" w:color="auto"/>
                <w:bottom w:val="none" w:sz="0" w:space="0" w:color="auto"/>
                <w:right w:val="none" w:sz="0" w:space="0" w:color="auto"/>
              </w:divBdr>
            </w:div>
          </w:divsChild>
        </w:div>
        <w:div w:id="446703680">
          <w:marLeft w:val="0"/>
          <w:marRight w:val="0"/>
          <w:marTop w:val="0"/>
          <w:marBottom w:val="0"/>
          <w:divBdr>
            <w:top w:val="none" w:sz="0" w:space="0" w:color="auto"/>
            <w:left w:val="none" w:sz="0" w:space="0" w:color="auto"/>
            <w:bottom w:val="none" w:sz="0" w:space="0" w:color="auto"/>
            <w:right w:val="none" w:sz="0" w:space="0" w:color="auto"/>
          </w:divBdr>
          <w:divsChild>
            <w:div w:id="1005743212">
              <w:marLeft w:val="0"/>
              <w:marRight w:val="0"/>
              <w:marTop w:val="0"/>
              <w:marBottom w:val="0"/>
              <w:divBdr>
                <w:top w:val="none" w:sz="0" w:space="0" w:color="auto"/>
                <w:left w:val="none" w:sz="0" w:space="0" w:color="auto"/>
                <w:bottom w:val="none" w:sz="0" w:space="0" w:color="auto"/>
                <w:right w:val="none" w:sz="0" w:space="0" w:color="auto"/>
              </w:divBdr>
            </w:div>
          </w:divsChild>
        </w:div>
        <w:div w:id="450133567">
          <w:marLeft w:val="0"/>
          <w:marRight w:val="0"/>
          <w:marTop w:val="0"/>
          <w:marBottom w:val="0"/>
          <w:divBdr>
            <w:top w:val="none" w:sz="0" w:space="0" w:color="auto"/>
            <w:left w:val="none" w:sz="0" w:space="0" w:color="auto"/>
            <w:bottom w:val="none" w:sz="0" w:space="0" w:color="auto"/>
            <w:right w:val="none" w:sz="0" w:space="0" w:color="auto"/>
          </w:divBdr>
          <w:divsChild>
            <w:div w:id="1133981049">
              <w:marLeft w:val="0"/>
              <w:marRight w:val="0"/>
              <w:marTop w:val="0"/>
              <w:marBottom w:val="0"/>
              <w:divBdr>
                <w:top w:val="none" w:sz="0" w:space="0" w:color="auto"/>
                <w:left w:val="none" w:sz="0" w:space="0" w:color="auto"/>
                <w:bottom w:val="none" w:sz="0" w:space="0" w:color="auto"/>
                <w:right w:val="none" w:sz="0" w:space="0" w:color="auto"/>
              </w:divBdr>
            </w:div>
          </w:divsChild>
        </w:div>
        <w:div w:id="19167148">
          <w:marLeft w:val="0"/>
          <w:marRight w:val="0"/>
          <w:marTop w:val="0"/>
          <w:marBottom w:val="0"/>
          <w:divBdr>
            <w:top w:val="none" w:sz="0" w:space="0" w:color="auto"/>
            <w:left w:val="none" w:sz="0" w:space="0" w:color="auto"/>
            <w:bottom w:val="none" w:sz="0" w:space="0" w:color="auto"/>
            <w:right w:val="none" w:sz="0" w:space="0" w:color="auto"/>
          </w:divBdr>
          <w:divsChild>
            <w:div w:id="1774862394">
              <w:marLeft w:val="0"/>
              <w:marRight w:val="0"/>
              <w:marTop w:val="0"/>
              <w:marBottom w:val="0"/>
              <w:divBdr>
                <w:top w:val="none" w:sz="0" w:space="0" w:color="auto"/>
                <w:left w:val="none" w:sz="0" w:space="0" w:color="auto"/>
                <w:bottom w:val="none" w:sz="0" w:space="0" w:color="auto"/>
                <w:right w:val="none" w:sz="0" w:space="0" w:color="auto"/>
              </w:divBdr>
            </w:div>
            <w:div w:id="2135755403">
              <w:marLeft w:val="0"/>
              <w:marRight w:val="0"/>
              <w:marTop w:val="0"/>
              <w:marBottom w:val="0"/>
              <w:divBdr>
                <w:top w:val="none" w:sz="0" w:space="0" w:color="auto"/>
                <w:left w:val="none" w:sz="0" w:space="0" w:color="auto"/>
                <w:bottom w:val="none" w:sz="0" w:space="0" w:color="auto"/>
                <w:right w:val="none" w:sz="0" w:space="0" w:color="auto"/>
              </w:divBdr>
            </w:div>
            <w:div w:id="2095398395">
              <w:marLeft w:val="0"/>
              <w:marRight w:val="0"/>
              <w:marTop w:val="0"/>
              <w:marBottom w:val="0"/>
              <w:divBdr>
                <w:top w:val="none" w:sz="0" w:space="0" w:color="auto"/>
                <w:left w:val="none" w:sz="0" w:space="0" w:color="auto"/>
                <w:bottom w:val="none" w:sz="0" w:space="0" w:color="auto"/>
                <w:right w:val="none" w:sz="0" w:space="0" w:color="auto"/>
              </w:divBdr>
            </w:div>
            <w:div w:id="2006594578">
              <w:marLeft w:val="0"/>
              <w:marRight w:val="0"/>
              <w:marTop w:val="0"/>
              <w:marBottom w:val="0"/>
              <w:divBdr>
                <w:top w:val="none" w:sz="0" w:space="0" w:color="auto"/>
                <w:left w:val="none" w:sz="0" w:space="0" w:color="auto"/>
                <w:bottom w:val="none" w:sz="0" w:space="0" w:color="auto"/>
                <w:right w:val="none" w:sz="0" w:space="0" w:color="auto"/>
              </w:divBdr>
            </w:div>
            <w:div w:id="1537235826">
              <w:marLeft w:val="0"/>
              <w:marRight w:val="0"/>
              <w:marTop w:val="0"/>
              <w:marBottom w:val="0"/>
              <w:divBdr>
                <w:top w:val="none" w:sz="0" w:space="0" w:color="auto"/>
                <w:left w:val="none" w:sz="0" w:space="0" w:color="auto"/>
                <w:bottom w:val="none" w:sz="0" w:space="0" w:color="auto"/>
                <w:right w:val="none" w:sz="0" w:space="0" w:color="auto"/>
              </w:divBdr>
            </w:div>
            <w:div w:id="1920746847">
              <w:marLeft w:val="0"/>
              <w:marRight w:val="0"/>
              <w:marTop w:val="0"/>
              <w:marBottom w:val="0"/>
              <w:divBdr>
                <w:top w:val="none" w:sz="0" w:space="0" w:color="auto"/>
                <w:left w:val="none" w:sz="0" w:space="0" w:color="auto"/>
                <w:bottom w:val="none" w:sz="0" w:space="0" w:color="auto"/>
                <w:right w:val="none" w:sz="0" w:space="0" w:color="auto"/>
              </w:divBdr>
            </w:div>
            <w:div w:id="1860924382">
              <w:marLeft w:val="0"/>
              <w:marRight w:val="0"/>
              <w:marTop w:val="0"/>
              <w:marBottom w:val="0"/>
              <w:divBdr>
                <w:top w:val="none" w:sz="0" w:space="0" w:color="auto"/>
                <w:left w:val="none" w:sz="0" w:space="0" w:color="auto"/>
                <w:bottom w:val="none" w:sz="0" w:space="0" w:color="auto"/>
                <w:right w:val="none" w:sz="0" w:space="0" w:color="auto"/>
              </w:divBdr>
            </w:div>
            <w:div w:id="972950148">
              <w:marLeft w:val="0"/>
              <w:marRight w:val="0"/>
              <w:marTop w:val="0"/>
              <w:marBottom w:val="0"/>
              <w:divBdr>
                <w:top w:val="none" w:sz="0" w:space="0" w:color="auto"/>
                <w:left w:val="none" w:sz="0" w:space="0" w:color="auto"/>
                <w:bottom w:val="none" w:sz="0" w:space="0" w:color="auto"/>
                <w:right w:val="none" w:sz="0" w:space="0" w:color="auto"/>
              </w:divBdr>
            </w:div>
            <w:div w:id="99419907">
              <w:marLeft w:val="0"/>
              <w:marRight w:val="0"/>
              <w:marTop w:val="0"/>
              <w:marBottom w:val="0"/>
              <w:divBdr>
                <w:top w:val="none" w:sz="0" w:space="0" w:color="auto"/>
                <w:left w:val="none" w:sz="0" w:space="0" w:color="auto"/>
                <w:bottom w:val="none" w:sz="0" w:space="0" w:color="auto"/>
                <w:right w:val="none" w:sz="0" w:space="0" w:color="auto"/>
              </w:divBdr>
            </w:div>
          </w:divsChild>
        </w:div>
        <w:div w:id="1566524588">
          <w:marLeft w:val="0"/>
          <w:marRight w:val="0"/>
          <w:marTop w:val="0"/>
          <w:marBottom w:val="0"/>
          <w:divBdr>
            <w:top w:val="none" w:sz="0" w:space="0" w:color="auto"/>
            <w:left w:val="none" w:sz="0" w:space="0" w:color="auto"/>
            <w:bottom w:val="none" w:sz="0" w:space="0" w:color="auto"/>
            <w:right w:val="none" w:sz="0" w:space="0" w:color="auto"/>
          </w:divBdr>
          <w:divsChild>
            <w:div w:id="999235939">
              <w:marLeft w:val="0"/>
              <w:marRight w:val="0"/>
              <w:marTop w:val="0"/>
              <w:marBottom w:val="0"/>
              <w:divBdr>
                <w:top w:val="none" w:sz="0" w:space="0" w:color="auto"/>
                <w:left w:val="none" w:sz="0" w:space="0" w:color="auto"/>
                <w:bottom w:val="none" w:sz="0" w:space="0" w:color="auto"/>
                <w:right w:val="none" w:sz="0" w:space="0" w:color="auto"/>
              </w:divBdr>
            </w:div>
          </w:divsChild>
        </w:div>
        <w:div w:id="1193685232">
          <w:marLeft w:val="0"/>
          <w:marRight w:val="0"/>
          <w:marTop w:val="0"/>
          <w:marBottom w:val="0"/>
          <w:divBdr>
            <w:top w:val="none" w:sz="0" w:space="0" w:color="auto"/>
            <w:left w:val="none" w:sz="0" w:space="0" w:color="auto"/>
            <w:bottom w:val="none" w:sz="0" w:space="0" w:color="auto"/>
            <w:right w:val="none" w:sz="0" w:space="0" w:color="auto"/>
          </w:divBdr>
          <w:divsChild>
            <w:div w:id="90589141">
              <w:marLeft w:val="0"/>
              <w:marRight w:val="0"/>
              <w:marTop w:val="0"/>
              <w:marBottom w:val="0"/>
              <w:divBdr>
                <w:top w:val="none" w:sz="0" w:space="0" w:color="auto"/>
                <w:left w:val="none" w:sz="0" w:space="0" w:color="auto"/>
                <w:bottom w:val="none" w:sz="0" w:space="0" w:color="auto"/>
                <w:right w:val="none" w:sz="0" w:space="0" w:color="auto"/>
              </w:divBdr>
            </w:div>
          </w:divsChild>
        </w:div>
        <w:div w:id="144855337">
          <w:marLeft w:val="0"/>
          <w:marRight w:val="0"/>
          <w:marTop w:val="0"/>
          <w:marBottom w:val="0"/>
          <w:divBdr>
            <w:top w:val="none" w:sz="0" w:space="0" w:color="auto"/>
            <w:left w:val="none" w:sz="0" w:space="0" w:color="auto"/>
            <w:bottom w:val="none" w:sz="0" w:space="0" w:color="auto"/>
            <w:right w:val="none" w:sz="0" w:space="0" w:color="auto"/>
          </w:divBdr>
          <w:divsChild>
            <w:div w:id="2139301723">
              <w:marLeft w:val="0"/>
              <w:marRight w:val="0"/>
              <w:marTop w:val="0"/>
              <w:marBottom w:val="0"/>
              <w:divBdr>
                <w:top w:val="none" w:sz="0" w:space="0" w:color="auto"/>
                <w:left w:val="none" w:sz="0" w:space="0" w:color="auto"/>
                <w:bottom w:val="none" w:sz="0" w:space="0" w:color="auto"/>
                <w:right w:val="none" w:sz="0" w:space="0" w:color="auto"/>
              </w:divBdr>
            </w:div>
            <w:div w:id="1445540947">
              <w:marLeft w:val="0"/>
              <w:marRight w:val="0"/>
              <w:marTop w:val="0"/>
              <w:marBottom w:val="0"/>
              <w:divBdr>
                <w:top w:val="none" w:sz="0" w:space="0" w:color="auto"/>
                <w:left w:val="none" w:sz="0" w:space="0" w:color="auto"/>
                <w:bottom w:val="none" w:sz="0" w:space="0" w:color="auto"/>
                <w:right w:val="none" w:sz="0" w:space="0" w:color="auto"/>
              </w:divBdr>
            </w:div>
            <w:div w:id="1846019467">
              <w:marLeft w:val="0"/>
              <w:marRight w:val="0"/>
              <w:marTop w:val="0"/>
              <w:marBottom w:val="0"/>
              <w:divBdr>
                <w:top w:val="none" w:sz="0" w:space="0" w:color="auto"/>
                <w:left w:val="none" w:sz="0" w:space="0" w:color="auto"/>
                <w:bottom w:val="none" w:sz="0" w:space="0" w:color="auto"/>
                <w:right w:val="none" w:sz="0" w:space="0" w:color="auto"/>
              </w:divBdr>
            </w:div>
            <w:div w:id="574975540">
              <w:marLeft w:val="0"/>
              <w:marRight w:val="0"/>
              <w:marTop w:val="0"/>
              <w:marBottom w:val="0"/>
              <w:divBdr>
                <w:top w:val="none" w:sz="0" w:space="0" w:color="auto"/>
                <w:left w:val="none" w:sz="0" w:space="0" w:color="auto"/>
                <w:bottom w:val="none" w:sz="0" w:space="0" w:color="auto"/>
                <w:right w:val="none" w:sz="0" w:space="0" w:color="auto"/>
              </w:divBdr>
            </w:div>
            <w:div w:id="2037344038">
              <w:marLeft w:val="0"/>
              <w:marRight w:val="0"/>
              <w:marTop w:val="0"/>
              <w:marBottom w:val="0"/>
              <w:divBdr>
                <w:top w:val="none" w:sz="0" w:space="0" w:color="auto"/>
                <w:left w:val="none" w:sz="0" w:space="0" w:color="auto"/>
                <w:bottom w:val="none" w:sz="0" w:space="0" w:color="auto"/>
                <w:right w:val="none" w:sz="0" w:space="0" w:color="auto"/>
              </w:divBdr>
            </w:div>
            <w:div w:id="1081367320">
              <w:marLeft w:val="0"/>
              <w:marRight w:val="0"/>
              <w:marTop w:val="0"/>
              <w:marBottom w:val="0"/>
              <w:divBdr>
                <w:top w:val="none" w:sz="0" w:space="0" w:color="auto"/>
                <w:left w:val="none" w:sz="0" w:space="0" w:color="auto"/>
                <w:bottom w:val="none" w:sz="0" w:space="0" w:color="auto"/>
                <w:right w:val="none" w:sz="0" w:space="0" w:color="auto"/>
              </w:divBdr>
            </w:div>
            <w:div w:id="1507475427">
              <w:marLeft w:val="0"/>
              <w:marRight w:val="0"/>
              <w:marTop w:val="0"/>
              <w:marBottom w:val="0"/>
              <w:divBdr>
                <w:top w:val="none" w:sz="0" w:space="0" w:color="auto"/>
                <w:left w:val="none" w:sz="0" w:space="0" w:color="auto"/>
                <w:bottom w:val="none" w:sz="0" w:space="0" w:color="auto"/>
                <w:right w:val="none" w:sz="0" w:space="0" w:color="auto"/>
              </w:divBdr>
            </w:div>
            <w:div w:id="79565733">
              <w:marLeft w:val="0"/>
              <w:marRight w:val="0"/>
              <w:marTop w:val="0"/>
              <w:marBottom w:val="0"/>
              <w:divBdr>
                <w:top w:val="none" w:sz="0" w:space="0" w:color="auto"/>
                <w:left w:val="none" w:sz="0" w:space="0" w:color="auto"/>
                <w:bottom w:val="none" w:sz="0" w:space="0" w:color="auto"/>
                <w:right w:val="none" w:sz="0" w:space="0" w:color="auto"/>
              </w:divBdr>
            </w:div>
            <w:div w:id="1022584396">
              <w:marLeft w:val="0"/>
              <w:marRight w:val="0"/>
              <w:marTop w:val="0"/>
              <w:marBottom w:val="0"/>
              <w:divBdr>
                <w:top w:val="none" w:sz="0" w:space="0" w:color="auto"/>
                <w:left w:val="none" w:sz="0" w:space="0" w:color="auto"/>
                <w:bottom w:val="none" w:sz="0" w:space="0" w:color="auto"/>
                <w:right w:val="none" w:sz="0" w:space="0" w:color="auto"/>
              </w:divBdr>
            </w:div>
            <w:div w:id="405810631">
              <w:marLeft w:val="0"/>
              <w:marRight w:val="0"/>
              <w:marTop w:val="0"/>
              <w:marBottom w:val="0"/>
              <w:divBdr>
                <w:top w:val="none" w:sz="0" w:space="0" w:color="auto"/>
                <w:left w:val="none" w:sz="0" w:space="0" w:color="auto"/>
                <w:bottom w:val="none" w:sz="0" w:space="0" w:color="auto"/>
                <w:right w:val="none" w:sz="0" w:space="0" w:color="auto"/>
              </w:divBdr>
            </w:div>
            <w:div w:id="918254962">
              <w:marLeft w:val="0"/>
              <w:marRight w:val="0"/>
              <w:marTop w:val="0"/>
              <w:marBottom w:val="0"/>
              <w:divBdr>
                <w:top w:val="none" w:sz="0" w:space="0" w:color="auto"/>
                <w:left w:val="none" w:sz="0" w:space="0" w:color="auto"/>
                <w:bottom w:val="none" w:sz="0" w:space="0" w:color="auto"/>
                <w:right w:val="none" w:sz="0" w:space="0" w:color="auto"/>
              </w:divBdr>
            </w:div>
            <w:div w:id="807934877">
              <w:marLeft w:val="0"/>
              <w:marRight w:val="0"/>
              <w:marTop w:val="0"/>
              <w:marBottom w:val="0"/>
              <w:divBdr>
                <w:top w:val="none" w:sz="0" w:space="0" w:color="auto"/>
                <w:left w:val="none" w:sz="0" w:space="0" w:color="auto"/>
                <w:bottom w:val="none" w:sz="0" w:space="0" w:color="auto"/>
                <w:right w:val="none" w:sz="0" w:space="0" w:color="auto"/>
              </w:divBdr>
            </w:div>
            <w:div w:id="1743018595">
              <w:marLeft w:val="0"/>
              <w:marRight w:val="0"/>
              <w:marTop w:val="0"/>
              <w:marBottom w:val="0"/>
              <w:divBdr>
                <w:top w:val="none" w:sz="0" w:space="0" w:color="auto"/>
                <w:left w:val="none" w:sz="0" w:space="0" w:color="auto"/>
                <w:bottom w:val="none" w:sz="0" w:space="0" w:color="auto"/>
                <w:right w:val="none" w:sz="0" w:space="0" w:color="auto"/>
              </w:divBdr>
            </w:div>
            <w:div w:id="982124151">
              <w:marLeft w:val="0"/>
              <w:marRight w:val="0"/>
              <w:marTop w:val="0"/>
              <w:marBottom w:val="0"/>
              <w:divBdr>
                <w:top w:val="none" w:sz="0" w:space="0" w:color="auto"/>
                <w:left w:val="none" w:sz="0" w:space="0" w:color="auto"/>
                <w:bottom w:val="none" w:sz="0" w:space="0" w:color="auto"/>
                <w:right w:val="none" w:sz="0" w:space="0" w:color="auto"/>
              </w:divBdr>
            </w:div>
            <w:div w:id="87699160">
              <w:marLeft w:val="0"/>
              <w:marRight w:val="0"/>
              <w:marTop w:val="0"/>
              <w:marBottom w:val="0"/>
              <w:divBdr>
                <w:top w:val="none" w:sz="0" w:space="0" w:color="auto"/>
                <w:left w:val="none" w:sz="0" w:space="0" w:color="auto"/>
                <w:bottom w:val="none" w:sz="0" w:space="0" w:color="auto"/>
                <w:right w:val="none" w:sz="0" w:space="0" w:color="auto"/>
              </w:divBdr>
            </w:div>
            <w:div w:id="619918850">
              <w:marLeft w:val="0"/>
              <w:marRight w:val="0"/>
              <w:marTop w:val="0"/>
              <w:marBottom w:val="0"/>
              <w:divBdr>
                <w:top w:val="none" w:sz="0" w:space="0" w:color="auto"/>
                <w:left w:val="none" w:sz="0" w:space="0" w:color="auto"/>
                <w:bottom w:val="none" w:sz="0" w:space="0" w:color="auto"/>
                <w:right w:val="none" w:sz="0" w:space="0" w:color="auto"/>
              </w:divBdr>
            </w:div>
            <w:div w:id="9105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360345">
      <w:bodyDiv w:val="1"/>
      <w:marLeft w:val="0"/>
      <w:marRight w:val="0"/>
      <w:marTop w:val="0"/>
      <w:marBottom w:val="0"/>
      <w:divBdr>
        <w:top w:val="none" w:sz="0" w:space="0" w:color="auto"/>
        <w:left w:val="none" w:sz="0" w:space="0" w:color="auto"/>
        <w:bottom w:val="none" w:sz="0" w:space="0" w:color="auto"/>
        <w:right w:val="none" w:sz="0" w:space="0" w:color="auto"/>
      </w:divBdr>
      <w:divsChild>
        <w:div w:id="1818380861">
          <w:marLeft w:val="0"/>
          <w:marRight w:val="0"/>
          <w:marTop w:val="0"/>
          <w:marBottom w:val="0"/>
          <w:divBdr>
            <w:top w:val="none" w:sz="0" w:space="0" w:color="auto"/>
            <w:left w:val="none" w:sz="0" w:space="0" w:color="auto"/>
            <w:bottom w:val="none" w:sz="0" w:space="0" w:color="auto"/>
            <w:right w:val="none" w:sz="0" w:space="0" w:color="auto"/>
          </w:divBdr>
          <w:divsChild>
            <w:div w:id="889151971">
              <w:marLeft w:val="0"/>
              <w:marRight w:val="0"/>
              <w:marTop w:val="0"/>
              <w:marBottom w:val="0"/>
              <w:divBdr>
                <w:top w:val="none" w:sz="0" w:space="0" w:color="auto"/>
                <w:left w:val="none" w:sz="0" w:space="0" w:color="auto"/>
                <w:bottom w:val="none" w:sz="0" w:space="0" w:color="auto"/>
                <w:right w:val="none" w:sz="0" w:space="0" w:color="auto"/>
              </w:divBdr>
            </w:div>
          </w:divsChild>
        </w:div>
        <w:div w:id="246811035">
          <w:marLeft w:val="0"/>
          <w:marRight w:val="0"/>
          <w:marTop w:val="0"/>
          <w:marBottom w:val="0"/>
          <w:divBdr>
            <w:top w:val="none" w:sz="0" w:space="0" w:color="auto"/>
            <w:left w:val="none" w:sz="0" w:space="0" w:color="auto"/>
            <w:bottom w:val="none" w:sz="0" w:space="0" w:color="auto"/>
            <w:right w:val="none" w:sz="0" w:space="0" w:color="auto"/>
          </w:divBdr>
          <w:divsChild>
            <w:div w:id="366830109">
              <w:marLeft w:val="0"/>
              <w:marRight w:val="0"/>
              <w:marTop w:val="0"/>
              <w:marBottom w:val="0"/>
              <w:divBdr>
                <w:top w:val="none" w:sz="0" w:space="0" w:color="auto"/>
                <w:left w:val="none" w:sz="0" w:space="0" w:color="auto"/>
                <w:bottom w:val="none" w:sz="0" w:space="0" w:color="auto"/>
                <w:right w:val="none" w:sz="0" w:space="0" w:color="auto"/>
              </w:divBdr>
            </w:div>
          </w:divsChild>
        </w:div>
        <w:div w:id="2111898348">
          <w:marLeft w:val="0"/>
          <w:marRight w:val="0"/>
          <w:marTop w:val="0"/>
          <w:marBottom w:val="0"/>
          <w:divBdr>
            <w:top w:val="none" w:sz="0" w:space="0" w:color="auto"/>
            <w:left w:val="none" w:sz="0" w:space="0" w:color="auto"/>
            <w:bottom w:val="none" w:sz="0" w:space="0" w:color="auto"/>
            <w:right w:val="none" w:sz="0" w:space="0" w:color="auto"/>
          </w:divBdr>
          <w:divsChild>
            <w:div w:id="2072728899">
              <w:marLeft w:val="0"/>
              <w:marRight w:val="0"/>
              <w:marTop w:val="0"/>
              <w:marBottom w:val="0"/>
              <w:divBdr>
                <w:top w:val="none" w:sz="0" w:space="0" w:color="auto"/>
                <w:left w:val="none" w:sz="0" w:space="0" w:color="auto"/>
                <w:bottom w:val="none" w:sz="0" w:space="0" w:color="auto"/>
                <w:right w:val="none" w:sz="0" w:space="0" w:color="auto"/>
              </w:divBdr>
            </w:div>
          </w:divsChild>
        </w:div>
        <w:div w:id="1130366477">
          <w:marLeft w:val="0"/>
          <w:marRight w:val="0"/>
          <w:marTop w:val="0"/>
          <w:marBottom w:val="0"/>
          <w:divBdr>
            <w:top w:val="none" w:sz="0" w:space="0" w:color="auto"/>
            <w:left w:val="none" w:sz="0" w:space="0" w:color="auto"/>
            <w:bottom w:val="none" w:sz="0" w:space="0" w:color="auto"/>
            <w:right w:val="none" w:sz="0" w:space="0" w:color="auto"/>
          </w:divBdr>
          <w:divsChild>
            <w:div w:id="437799719">
              <w:marLeft w:val="0"/>
              <w:marRight w:val="0"/>
              <w:marTop w:val="0"/>
              <w:marBottom w:val="0"/>
              <w:divBdr>
                <w:top w:val="none" w:sz="0" w:space="0" w:color="auto"/>
                <w:left w:val="none" w:sz="0" w:space="0" w:color="auto"/>
                <w:bottom w:val="none" w:sz="0" w:space="0" w:color="auto"/>
                <w:right w:val="none" w:sz="0" w:space="0" w:color="auto"/>
              </w:divBdr>
            </w:div>
          </w:divsChild>
        </w:div>
        <w:div w:id="1382947279">
          <w:marLeft w:val="0"/>
          <w:marRight w:val="0"/>
          <w:marTop w:val="0"/>
          <w:marBottom w:val="0"/>
          <w:divBdr>
            <w:top w:val="none" w:sz="0" w:space="0" w:color="auto"/>
            <w:left w:val="none" w:sz="0" w:space="0" w:color="auto"/>
            <w:bottom w:val="none" w:sz="0" w:space="0" w:color="auto"/>
            <w:right w:val="none" w:sz="0" w:space="0" w:color="auto"/>
          </w:divBdr>
          <w:divsChild>
            <w:div w:id="813762145">
              <w:marLeft w:val="0"/>
              <w:marRight w:val="0"/>
              <w:marTop w:val="0"/>
              <w:marBottom w:val="0"/>
              <w:divBdr>
                <w:top w:val="none" w:sz="0" w:space="0" w:color="auto"/>
                <w:left w:val="none" w:sz="0" w:space="0" w:color="auto"/>
                <w:bottom w:val="none" w:sz="0" w:space="0" w:color="auto"/>
                <w:right w:val="none" w:sz="0" w:space="0" w:color="auto"/>
              </w:divBdr>
            </w:div>
          </w:divsChild>
        </w:div>
        <w:div w:id="423916341">
          <w:marLeft w:val="0"/>
          <w:marRight w:val="0"/>
          <w:marTop w:val="0"/>
          <w:marBottom w:val="0"/>
          <w:divBdr>
            <w:top w:val="none" w:sz="0" w:space="0" w:color="auto"/>
            <w:left w:val="none" w:sz="0" w:space="0" w:color="auto"/>
            <w:bottom w:val="none" w:sz="0" w:space="0" w:color="auto"/>
            <w:right w:val="none" w:sz="0" w:space="0" w:color="auto"/>
          </w:divBdr>
          <w:divsChild>
            <w:div w:id="440801302">
              <w:marLeft w:val="0"/>
              <w:marRight w:val="0"/>
              <w:marTop w:val="0"/>
              <w:marBottom w:val="0"/>
              <w:divBdr>
                <w:top w:val="none" w:sz="0" w:space="0" w:color="auto"/>
                <w:left w:val="none" w:sz="0" w:space="0" w:color="auto"/>
                <w:bottom w:val="none" w:sz="0" w:space="0" w:color="auto"/>
                <w:right w:val="none" w:sz="0" w:space="0" w:color="auto"/>
              </w:divBdr>
            </w:div>
          </w:divsChild>
        </w:div>
        <w:div w:id="2028477959">
          <w:marLeft w:val="0"/>
          <w:marRight w:val="0"/>
          <w:marTop w:val="0"/>
          <w:marBottom w:val="0"/>
          <w:divBdr>
            <w:top w:val="none" w:sz="0" w:space="0" w:color="auto"/>
            <w:left w:val="none" w:sz="0" w:space="0" w:color="auto"/>
            <w:bottom w:val="none" w:sz="0" w:space="0" w:color="auto"/>
            <w:right w:val="none" w:sz="0" w:space="0" w:color="auto"/>
          </w:divBdr>
          <w:divsChild>
            <w:div w:id="1657996815">
              <w:marLeft w:val="0"/>
              <w:marRight w:val="0"/>
              <w:marTop w:val="0"/>
              <w:marBottom w:val="0"/>
              <w:divBdr>
                <w:top w:val="none" w:sz="0" w:space="0" w:color="auto"/>
                <w:left w:val="none" w:sz="0" w:space="0" w:color="auto"/>
                <w:bottom w:val="none" w:sz="0" w:space="0" w:color="auto"/>
                <w:right w:val="none" w:sz="0" w:space="0" w:color="auto"/>
              </w:divBdr>
            </w:div>
          </w:divsChild>
        </w:div>
        <w:div w:id="1706442125">
          <w:marLeft w:val="0"/>
          <w:marRight w:val="0"/>
          <w:marTop w:val="0"/>
          <w:marBottom w:val="0"/>
          <w:divBdr>
            <w:top w:val="none" w:sz="0" w:space="0" w:color="auto"/>
            <w:left w:val="none" w:sz="0" w:space="0" w:color="auto"/>
            <w:bottom w:val="none" w:sz="0" w:space="0" w:color="auto"/>
            <w:right w:val="none" w:sz="0" w:space="0" w:color="auto"/>
          </w:divBdr>
          <w:divsChild>
            <w:div w:id="337585484">
              <w:marLeft w:val="0"/>
              <w:marRight w:val="0"/>
              <w:marTop w:val="0"/>
              <w:marBottom w:val="0"/>
              <w:divBdr>
                <w:top w:val="none" w:sz="0" w:space="0" w:color="auto"/>
                <w:left w:val="none" w:sz="0" w:space="0" w:color="auto"/>
                <w:bottom w:val="none" w:sz="0" w:space="0" w:color="auto"/>
                <w:right w:val="none" w:sz="0" w:space="0" w:color="auto"/>
              </w:divBdr>
            </w:div>
          </w:divsChild>
        </w:div>
        <w:div w:id="883834667">
          <w:marLeft w:val="0"/>
          <w:marRight w:val="0"/>
          <w:marTop w:val="0"/>
          <w:marBottom w:val="0"/>
          <w:divBdr>
            <w:top w:val="none" w:sz="0" w:space="0" w:color="auto"/>
            <w:left w:val="none" w:sz="0" w:space="0" w:color="auto"/>
            <w:bottom w:val="none" w:sz="0" w:space="0" w:color="auto"/>
            <w:right w:val="none" w:sz="0" w:space="0" w:color="auto"/>
          </w:divBdr>
          <w:divsChild>
            <w:div w:id="1873494676">
              <w:marLeft w:val="0"/>
              <w:marRight w:val="0"/>
              <w:marTop w:val="0"/>
              <w:marBottom w:val="0"/>
              <w:divBdr>
                <w:top w:val="none" w:sz="0" w:space="0" w:color="auto"/>
                <w:left w:val="none" w:sz="0" w:space="0" w:color="auto"/>
                <w:bottom w:val="none" w:sz="0" w:space="0" w:color="auto"/>
                <w:right w:val="none" w:sz="0" w:space="0" w:color="auto"/>
              </w:divBdr>
            </w:div>
          </w:divsChild>
        </w:div>
        <w:div w:id="922837695">
          <w:marLeft w:val="0"/>
          <w:marRight w:val="0"/>
          <w:marTop w:val="0"/>
          <w:marBottom w:val="0"/>
          <w:divBdr>
            <w:top w:val="none" w:sz="0" w:space="0" w:color="auto"/>
            <w:left w:val="none" w:sz="0" w:space="0" w:color="auto"/>
            <w:bottom w:val="none" w:sz="0" w:space="0" w:color="auto"/>
            <w:right w:val="none" w:sz="0" w:space="0" w:color="auto"/>
          </w:divBdr>
          <w:divsChild>
            <w:div w:id="1853910896">
              <w:marLeft w:val="0"/>
              <w:marRight w:val="0"/>
              <w:marTop w:val="0"/>
              <w:marBottom w:val="0"/>
              <w:divBdr>
                <w:top w:val="none" w:sz="0" w:space="0" w:color="auto"/>
                <w:left w:val="none" w:sz="0" w:space="0" w:color="auto"/>
                <w:bottom w:val="none" w:sz="0" w:space="0" w:color="auto"/>
                <w:right w:val="none" w:sz="0" w:space="0" w:color="auto"/>
              </w:divBdr>
            </w:div>
          </w:divsChild>
        </w:div>
        <w:div w:id="397896903">
          <w:marLeft w:val="0"/>
          <w:marRight w:val="0"/>
          <w:marTop w:val="0"/>
          <w:marBottom w:val="0"/>
          <w:divBdr>
            <w:top w:val="none" w:sz="0" w:space="0" w:color="auto"/>
            <w:left w:val="none" w:sz="0" w:space="0" w:color="auto"/>
            <w:bottom w:val="none" w:sz="0" w:space="0" w:color="auto"/>
            <w:right w:val="none" w:sz="0" w:space="0" w:color="auto"/>
          </w:divBdr>
          <w:divsChild>
            <w:div w:id="1430007545">
              <w:marLeft w:val="0"/>
              <w:marRight w:val="0"/>
              <w:marTop w:val="0"/>
              <w:marBottom w:val="0"/>
              <w:divBdr>
                <w:top w:val="none" w:sz="0" w:space="0" w:color="auto"/>
                <w:left w:val="none" w:sz="0" w:space="0" w:color="auto"/>
                <w:bottom w:val="none" w:sz="0" w:space="0" w:color="auto"/>
                <w:right w:val="none" w:sz="0" w:space="0" w:color="auto"/>
              </w:divBdr>
            </w:div>
          </w:divsChild>
        </w:div>
        <w:div w:id="1172834918">
          <w:marLeft w:val="0"/>
          <w:marRight w:val="0"/>
          <w:marTop w:val="0"/>
          <w:marBottom w:val="0"/>
          <w:divBdr>
            <w:top w:val="none" w:sz="0" w:space="0" w:color="auto"/>
            <w:left w:val="none" w:sz="0" w:space="0" w:color="auto"/>
            <w:bottom w:val="none" w:sz="0" w:space="0" w:color="auto"/>
            <w:right w:val="none" w:sz="0" w:space="0" w:color="auto"/>
          </w:divBdr>
          <w:divsChild>
            <w:div w:id="1077897856">
              <w:marLeft w:val="0"/>
              <w:marRight w:val="0"/>
              <w:marTop w:val="0"/>
              <w:marBottom w:val="0"/>
              <w:divBdr>
                <w:top w:val="none" w:sz="0" w:space="0" w:color="auto"/>
                <w:left w:val="none" w:sz="0" w:space="0" w:color="auto"/>
                <w:bottom w:val="none" w:sz="0" w:space="0" w:color="auto"/>
                <w:right w:val="none" w:sz="0" w:space="0" w:color="auto"/>
              </w:divBdr>
            </w:div>
          </w:divsChild>
        </w:div>
        <w:div w:id="1530728282">
          <w:marLeft w:val="0"/>
          <w:marRight w:val="0"/>
          <w:marTop w:val="0"/>
          <w:marBottom w:val="0"/>
          <w:divBdr>
            <w:top w:val="none" w:sz="0" w:space="0" w:color="auto"/>
            <w:left w:val="none" w:sz="0" w:space="0" w:color="auto"/>
            <w:bottom w:val="none" w:sz="0" w:space="0" w:color="auto"/>
            <w:right w:val="none" w:sz="0" w:space="0" w:color="auto"/>
          </w:divBdr>
          <w:divsChild>
            <w:div w:id="1688944910">
              <w:marLeft w:val="0"/>
              <w:marRight w:val="0"/>
              <w:marTop w:val="0"/>
              <w:marBottom w:val="0"/>
              <w:divBdr>
                <w:top w:val="none" w:sz="0" w:space="0" w:color="auto"/>
                <w:left w:val="none" w:sz="0" w:space="0" w:color="auto"/>
                <w:bottom w:val="none" w:sz="0" w:space="0" w:color="auto"/>
                <w:right w:val="none" w:sz="0" w:space="0" w:color="auto"/>
              </w:divBdr>
            </w:div>
          </w:divsChild>
        </w:div>
        <w:div w:id="607128784">
          <w:marLeft w:val="0"/>
          <w:marRight w:val="0"/>
          <w:marTop w:val="0"/>
          <w:marBottom w:val="0"/>
          <w:divBdr>
            <w:top w:val="none" w:sz="0" w:space="0" w:color="auto"/>
            <w:left w:val="none" w:sz="0" w:space="0" w:color="auto"/>
            <w:bottom w:val="none" w:sz="0" w:space="0" w:color="auto"/>
            <w:right w:val="none" w:sz="0" w:space="0" w:color="auto"/>
          </w:divBdr>
          <w:divsChild>
            <w:div w:id="1930845491">
              <w:marLeft w:val="0"/>
              <w:marRight w:val="0"/>
              <w:marTop w:val="0"/>
              <w:marBottom w:val="0"/>
              <w:divBdr>
                <w:top w:val="none" w:sz="0" w:space="0" w:color="auto"/>
                <w:left w:val="none" w:sz="0" w:space="0" w:color="auto"/>
                <w:bottom w:val="none" w:sz="0" w:space="0" w:color="auto"/>
                <w:right w:val="none" w:sz="0" w:space="0" w:color="auto"/>
              </w:divBdr>
            </w:div>
          </w:divsChild>
        </w:div>
        <w:div w:id="1657494415">
          <w:marLeft w:val="0"/>
          <w:marRight w:val="0"/>
          <w:marTop w:val="0"/>
          <w:marBottom w:val="0"/>
          <w:divBdr>
            <w:top w:val="none" w:sz="0" w:space="0" w:color="auto"/>
            <w:left w:val="none" w:sz="0" w:space="0" w:color="auto"/>
            <w:bottom w:val="none" w:sz="0" w:space="0" w:color="auto"/>
            <w:right w:val="none" w:sz="0" w:space="0" w:color="auto"/>
          </w:divBdr>
          <w:divsChild>
            <w:div w:id="441606176">
              <w:marLeft w:val="0"/>
              <w:marRight w:val="0"/>
              <w:marTop w:val="0"/>
              <w:marBottom w:val="0"/>
              <w:divBdr>
                <w:top w:val="none" w:sz="0" w:space="0" w:color="auto"/>
                <w:left w:val="none" w:sz="0" w:space="0" w:color="auto"/>
                <w:bottom w:val="none" w:sz="0" w:space="0" w:color="auto"/>
                <w:right w:val="none" w:sz="0" w:space="0" w:color="auto"/>
              </w:divBdr>
            </w:div>
          </w:divsChild>
        </w:div>
        <w:div w:id="1989043470">
          <w:marLeft w:val="0"/>
          <w:marRight w:val="0"/>
          <w:marTop w:val="0"/>
          <w:marBottom w:val="0"/>
          <w:divBdr>
            <w:top w:val="none" w:sz="0" w:space="0" w:color="auto"/>
            <w:left w:val="none" w:sz="0" w:space="0" w:color="auto"/>
            <w:bottom w:val="none" w:sz="0" w:space="0" w:color="auto"/>
            <w:right w:val="none" w:sz="0" w:space="0" w:color="auto"/>
          </w:divBdr>
          <w:divsChild>
            <w:div w:id="566648048">
              <w:marLeft w:val="0"/>
              <w:marRight w:val="0"/>
              <w:marTop w:val="0"/>
              <w:marBottom w:val="0"/>
              <w:divBdr>
                <w:top w:val="none" w:sz="0" w:space="0" w:color="auto"/>
                <w:left w:val="none" w:sz="0" w:space="0" w:color="auto"/>
                <w:bottom w:val="none" w:sz="0" w:space="0" w:color="auto"/>
                <w:right w:val="none" w:sz="0" w:space="0" w:color="auto"/>
              </w:divBdr>
            </w:div>
          </w:divsChild>
        </w:div>
        <w:div w:id="1144002333">
          <w:marLeft w:val="0"/>
          <w:marRight w:val="0"/>
          <w:marTop w:val="0"/>
          <w:marBottom w:val="0"/>
          <w:divBdr>
            <w:top w:val="none" w:sz="0" w:space="0" w:color="auto"/>
            <w:left w:val="none" w:sz="0" w:space="0" w:color="auto"/>
            <w:bottom w:val="none" w:sz="0" w:space="0" w:color="auto"/>
            <w:right w:val="none" w:sz="0" w:space="0" w:color="auto"/>
          </w:divBdr>
          <w:divsChild>
            <w:div w:id="2023121815">
              <w:marLeft w:val="0"/>
              <w:marRight w:val="0"/>
              <w:marTop w:val="0"/>
              <w:marBottom w:val="0"/>
              <w:divBdr>
                <w:top w:val="none" w:sz="0" w:space="0" w:color="auto"/>
                <w:left w:val="none" w:sz="0" w:space="0" w:color="auto"/>
                <w:bottom w:val="none" w:sz="0" w:space="0" w:color="auto"/>
                <w:right w:val="none" w:sz="0" w:space="0" w:color="auto"/>
              </w:divBdr>
            </w:div>
          </w:divsChild>
        </w:div>
        <w:div w:id="1552383797">
          <w:marLeft w:val="0"/>
          <w:marRight w:val="0"/>
          <w:marTop w:val="0"/>
          <w:marBottom w:val="0"/>
          <w:divBdr>
            <w:top w:val="none" w:sz="0" w:space="0" w:color="auto"/>
            <w:left w:val="none" w:sz="0" w:space="0" w:color="auto"/>
            <w:bottom w:val="none" w:sz="0" w:space="0" w:color="auto"/>
            <w:right w:val="none" w:sz="0" w:space="0" w:color="auto"/>
          </w:divBdr>
          <w:divsChild>
            <w:div w:id="862595774">
              <w:marLeft w:val="0"/>
              <w:marRight w:val="0"/>
              <w:marTop w:val="0"/>
              <w:marBottom w:val="0"/>
              <w:divBdr>
                <w:top w:val="none" w:sz="0" w:space="0" w:color="auto"/>
                <w:left w:val="none" w:sz="0" w:space="0" w:color="auto"/>
                <w:bottom w:val="none" w:sz="0" w:space="0" w:color="auto"/>
                <w:right w:val="none" w:sz="0" w:space="0" w:color="auto"/>
              </w:divBdr>
            </w:div>
          </w:divsChild>
        </w:div>
        <w:div w:id="834759814">
          <w:marLeft w:val="0"/>
          <w:marRight w:val="0"/>
          <w:marTop w:val="0"/>
          <w:marBottom w:val="0"/>
          <w:divBdr>
            <w:top w:val="none" w:sz="0" w:space="0" w:color="auto"/>
            <w:left w:val="none" w:sz="0" w:space="0" w:color="auto"/>
            <w:bottom w:val="none" w:sz="0" w:space="0" w:color="auto"/>
            <w:right w:val="none" w:sz="0" w:space="0" w:color="auto"/>
          </w:divBdr>
          <w:divsChild>
            <w:div w:id="1127626140">
              <w:marLeft w:val="0"/>
              <w:marRight w:val="0"/>
              <w:marTop w:val="0"/>
              <w:marBottom w:val="0"/>
              <w:divBdr>
                <w:top w:val="none" w:sz="0" w:space="0" w:color="auto"/>
                <w:left w:val="none" w:sz="0" w:space="0" w:color="auto"/>
                <w:bottom w:val="none" w:sz="0" w:space="0" w:color="auto"/>
                <w:right w:val="none" w:sz="0" w:space="0" w:color="auto"/>
              </w:divBdr>
            </w:div>
          </w:divsChild>
        </w:div>
        <w:div w:id="752436381">
          <w:marLeft w:val="0"/>
          <w:marRight w:val="0"/>
          <w:marTop w:val="0"/>
          <w:marBottom w:val="0"/>
          <w:divBdr>
            <w:top w:val="none" w:sz="0" w:space="0" w:color="auto"/>
            <w:left w:val="none" w:sz="0" w:space="0" w:color="auto"/>
            <w:bottom w:val="none" w:sz="0" w:space="0" w:color="auto"/>
            <w:right w:val="none" w:sz="0" w:space="0" w:color="auto"/>
          </w:divBdr>
          <w:divsChild>
            <w:div w:id="1798836576">
              <w:marLeft w:val="0"/>
              <w:marRight w:val="0"/>
              <w:marTop w:val="0"/>
              <w:marBottom w:val="0"/>
              <w:divBdr>
                <w:top w:val="none" w:sz="0" w:space="0" w:color="auto"/>
                <w:left w:val="none" w:sz="0" w:space="0" w:color="auto"/>
                <w:bottom w:val="none" w:sz="0" w:space="0" w:color="auto"/>
                <w:right w:val="none" w:sz="0" w:space="0" w:color="auto"/>
              </w:divBdr>
            </w:div>
          </w:divsChild>
        </w:div>
        <w:div w:id="741486583">
          <w:marLeft w:val="0"/>
          <w:marRight w:val="0"/>
          <w:marTop w:val="0"/>
          <w:marBottom w:val="0"/>
          <w:divBdr>
            <w:top w:val="none" w:sz="0" w:space="0" w:color="auto"/>
            <w:left w:val="none" w:sz="0" w:space="0" w:color="auto"/>
            <w:bottom w:val="none" w:sz="0" w:space="0" w:color="auto"/>
            <w:right w:val="none" w:sz="0" w:space="0" w:color="auto"/>
          </w:divBdr>
          <w:divsChild>
            <w:div w:id="1180851884">
              <w:marLeft w:val="0"/>
              <w:marRight w:val="0"/>
              <w:marTop w:val="0"/>
              <w:marBottom w:val="0"/>
              <w:divBdr>
                <w:top w:val="none" w:sz="0" w:space="0" w:color="auto"/>
                <w:left w:val="none" w:sz="0" w:space="0" w:color="auto"/>
                <w:bottom w:val="none" w:sz="0" w:space="0" w:color="auto"/>
                <w:right w:val="none" w:sz="0" w:space="0" w:color="auto"/>
              </w:divBdr>
            </w:div>
            <w:div w:id="225188533">
              <w:marLeft w:val="0"/>
              <w:marRight w:val="0"/>
              <w:marTop w:val="0"/>
              <w:marBottom w:val="0"/>
              <w:divBdr>
                <w:top w:val="none" w:sz="0" w:space="0" w:color="auto"/>
                <w:left w:val="none" w:sz="0" w:space="0" w:color="auto"/>
                <w:bottom w:val="none" w:sz="0" w:space="0" w:color="auto"/>
                <w:right w:val="none" w:sz="0" w:space="0" w:color="auto"/>
              </w:divBdr>
            </w:div>
          </w:divsChild>
        </w:div>
        <w:div w:id="740061935">
          <w:marLeft w:val="0"/>
          <w:marRight w:val="0"/>
          <w:marTop w:val="0"/>
          <w:marBottom w:val="0"/>
          <w:divBdr>
            <w:top w:val="none" w:sz="0" w:space="0" w:color="auto"/>
            <w:left w:val="none" w:sz="0" w:space="0" w:color="auto"/>
            <w:bottom w:val="none" w:sz="0" w:space="0" w:color="auto"/>
            <w:right w:val="none" w:sz="0" w:space="0" w:color="auto"/>
          </w:divBdr>
          <w:divsChild>
            <w:div w:id="780225796">
              <w:marLeft w:val="0"/>
              <w:marRight w:val="0"/>
              <w:marTop w:val="0"/>
              <w:marBottom w:val="0"/>
              <w:divBdr>
                <w:top w:val="none" w:sz="0" w:space="0" w:color="auto"/>
                <w:left w:val="none" w:sz="0" w:space="0" w:color="auto"/>
                <w:bottom w:val="none" w:sz="0" w:space="0" w:color="auto"/>
                <w:right w:val="none" w:sz="0" w:space="0" w:color="auto"/>
              </w:divBdr>
            </w:div>
          </w:divsChild>
        </w:div>
        <w:div w:id="1968512140">
          <w:marLeft w:val="0"/>
          <w:marRight w:val="0"/>
          <w:marTop w:val="0"/>
          <w:marBottom w:val="0"/>
          <w:divBdr>
            <w:top w:val="none" w:sz="0" w:space="0" w:color="auto"/>
            <w:left w:val="none" w:sz="0" w:space="0" w:color="auto"/>
            <w:bottom w:val="none" w:sz="0" w:space="0" w:color="auto"/>
            <w:right w:val="none" w:sz="0" w:space="0" w:color="auto"/>
          </w:divBdr>
          <w:divsChild>
            <w:div w:id="1869641319">
              <w:marLeft w:val="0"/>
              <w:marRight w:val="0"/>
              <w:marTop w:val="0"/>
              <w:marBottom w:val="0"/>
              <w:divBdr>
                <w:top w:val="none" w:sz="0" w:space="0" w:color="auto"/>
                <w:left w:val="none" w:sz="0" w:space="0" w:color="auto"/>
                <w:bottom w:val="none" w:sz="0" w:space="0" w:color="auto"/>
                <w:right w:val="none" w:sz="0" w:space="0" w:color="auto"/>
              </w:divBdr>
            </w:div>
          </w:divsChild>
        </w:div>
        <w:div w:id="2115782367">
          <w:marLeft w:val="0"/>
          <w:marRight w:val="0"/>
          <w:marTop w:val="0"/>
          <w:marBottom w:val="0"/>
          <w:divBdr>
            <w:top w:val="none" w:sz="0" w:space="0" w:color="auto"/>
            <w:left w:val="none" w:sz="0" w:space="0" w:color="auto"/>
            <w:bottom w:val="none" w:sz="0" w:space="0" w:color="auto"/>
            <w:right w:val="none" w:sz="0" w:space="0" w:color="auto"/>
          </w:divBdr>
          <w:divsChild>
            <w:div w:id="699356519">
              <w:marLeft w:val="0"/>
              <w:marRight w:val="0"/>
              <w:marTop w:val="0"/>
              <w:marBottom w:val="0"/>
              <w:divBdr>
                <w:top w:val="none" w:sz="0" w:space="0" w:color="auto"/>
                <w:left w:val="none" w:sz="0" w:space="0" w:color="auto"/>
                <w:bottom w:val="none" w:sz="0" w:space="0" w:color="auto"/>
                <w:right w:val="none" w:sz="0" w:space="0" w:color="auto"/>
              </w:divBdr>
            </w:div>
          </w:divsChild>
        </w:div>
        <w:div w:id="404961282">
          <w:marLeft w:val="0"/>
          <w:marRight w:val="0"/>
          <w:marTop w:val="0"/>
          <w:marBottom w:val="0"/>
          <w:divBdr>
            <w:top w:val="none" w:sz="0" w:space="0" w:color="auto"/>
            <w:left w:val="none" w:sz="0" w:space="0" w:color="auto"/>
            <w:bottom w:val="none" w:sz="0" w:space="0" w:color="auto"/>
            <w:right w:val="none" w:sz="0" w:space="0" w:color="auto"/>
          </w:divBdr>
          <w:divsChild>
            <w:div w:id="2004772545">
              <w:marLeft w:val="0"/>
              <w:marRight w:val="0"/>
              <w:marTop w:val="0"/>
              <w:marBottom w:val="0"/>
              <w:divBdr>
                <w:top w:val="none" w:sz="0" w:space="0" w:color="auto"/>
                <w:left w:val="none" w:sz="0" w:space="0" w:color="auto"/>
                <w:bottom w:val="none" w:sz="0" w:space="0" w:color="auto"/>
                <w:right w:val="none" w:sz="0" w:space="0" w:color="auto"/>
              </w:divBdr>
            </w:div>
          </w:divsChild>
        </w:div>
        <w:div w:id="1296720165">
          <w:marLeft w:val="0"/>
          <w:marRight w:val="0"/>
          <w:marTop w:val="0"/>
          <w:marBottom w:val="0"/>
          <w:divBdr>
            <w:top w:val="none" w:sz="0" w:space="0" w:color="auto"/>
            <w:left w:val="none" w:sz="0" w:space="0" w:color="auto"/>
            <w:bottom w:val="none" w:sz="0" w:space="0" w:color="auto"/>
            <w:right w:val="none" w:sz="0" w:space="0" w:color="auto"/>
          </w:divBdr>
          <w:divsChild>
            <w:div w:id="1011957800">
              <w:marLeft w:val="0"/>
              <w:marRight w:val="0"/>
              <w:marTop w:val="0"/>
              <w:marBottom w:val="0"/>
              <w:divBdr>
                <w:top w:val="none" w:sz="0" w:space="0" w:color="auto"/>
                <w:left w:val="none" w:sz="0" w:space="0" w:color="auto"/>
                <w:bottom w:val="none" w:sz="0" w:space="0" w:color="auto"/>
                <w:right w:val="none" w:sz="0" w:space="0" w:color="auto"/>
              </w:divBdr>
            </w:div>
          </w:divsChild>
        </w:div>
        <w:div w:id="239945207">
          <w:marLeft w:val="0"/>
          <w:marRight w:val="0"/>
          <w:marTop w:val="0"/>
          <w:marBottom w:val="0"/>
          <w:divBdr>
            <w:top w:val="none" w:sz="0" w:space="0" w:color="auto"/>
            <w:left w:val="none" w:sz="0" w:space="0" w:color="auto"/>
            <w:bottom w:val="none" w:sz="0" w:space="0" w:color="auto"/>
            <w:right w:val="none" w:sz="0" w:space="0" w:color="auto"/>
          </w:divBdr>
          <w:divsChild>
            <w:div w:id="1592661234">
              <w:marLeft w:val="0"/>
              <w:marRight w:val="0"/>
              <w:marTop w:val="0"/>
              <w:marBottom w:val="0"/>
              <w:divBdr>
                <w:top w:val="none" w:sz="0" w:space="0" w:color="auto"/>
                <w:left w:val="none" w:sz="0" w:space="0" w:color="auto"/>
                <w:bottom w:val="none" w:sz="0" w:space="0" w:color="auto"/>
                <w:right w:val="none" w:sz="0" w:space="0" w:color="auto"/>
              </w:divBdr>
            </w:div>
          </w:divsChild>
        </w:div>
        <w:div w:id="500236793">
          <w:marLeft w:val="0"/>
          <w:marRight w:val="0"/>
          <w:marTop w:val="0"/>
          <w:marBottom w:val="0"/>
          <w:divBdr>
            <w:top w:val="none" w:sz="0" w:space="0" w:color="auto"/>
            <w:left w:val="none" w:sz="0" w:space="0" w:color="auto"/>
            <w:bottom w:val="none" w:sz="0" w:space="0" w:color="auto"/>
            <w:right w:val="none" w:sz="0" w:space="0" w:color="auto"/>
          </w:divBdr>
          <w:divsChild>
            <w:div w:id="888999671">
              <w:marLeft w:val="0"/>
              <w:marRight w:val="0"/>
              <w:marTop w:val="0"/>
              <w:marBottom w:val="0"/>
              <w:divBdr>
                <w:top w:val="none" w:sz="0" w:space="0" w:color="auto"/>
                <w:left w:val="none" w:sz="0" w:space="0" w:color="auto"/>
                <w:bottom w:val="none" w:sz="0" w:space="0" w:color="auto"/>
                <w:right w:val="none" w:sz="0" w:space="0" w:color="auto"/>
              </w:divBdr>
            </w:div>
          </w:divsChild>
        </w:div>
        <w:div w:id="906571811">
          <w:marLeft w:val="0"/>
          <w:marRight w:val="0"/>
          <w:marTop w:val="0"/>
          <w:marBottom w:val="0"/>
          <w:divBdr>
            <w:top w:val="none" w:sz="0" w:space="0" w:color="auto"/>
            <w:left w:val="none" w:sz="0" w:space="0" w:color="auto"/>
            <w:bottom w:val="none" w:sz="0" w:space="0" w:color="auto"/>
            <w:right w:val="none" w:sz="0" w:space="0" w:color="auto"/>
          </w:divBdr>
          <w:divsChild>
            <w:div w:id="701368475">
              <w:marLeft w:val="0"/>
              <w:marRight w:val="0"/>
              <w:marTop w:val="0"/>
              <w:marBottom w:val="0"/>
              <w:divBdr>
                <w:top w:val="none" w:sz="0" w:space="0" w:color="auto"/>
                <w:left w:val="none" w:sz="0" w:space="0" w:color="auto"/>
                <w:bottom w:val="none" w:sz="0" w:space="0" w:color="auto"/>
                <w:right w:val="none" w:sz="0" w:space="0" w:color="auto"/>
              </w:divBdr>
            </w:div>
          </w:divsChild>
        </w:div>
        <w:div w:id="685402591">
          <w:marLeft w:val="0"/>
          <w:marRight w:val="0"/>
          <w:marTop w:val="0"/>
          <w:marBottom w:val="0"/>
          <w:divBdr>
            <w:top w:val="none" w:sz="0" w:space="0" w:color="auto"/>
            <w:left w:val="none" w:sz="0" w:space="0" w:color="auto"/>
            <w:bottom w:val="none" w:sz="0" w:space="0" w:color="auto"/>
            <w:right w:val="none" w:sz="0" w:space="0" w:color="auto"/>
          </w:divBdr>
          <w:divsChild>
            <w:div w:id="1004359013">
              <w:marLeft w:val="0"/>
              <w:marRight w:val="0"/>
              <w:marTop w:val="0"/>
              <w:marBottom w:val="0"/>
              <w:divBdr>
                <w:top w:val="none" w:sz="0" w:space="0" w:color="auto"/>
                <w:left w:val="none" w:sz="0" w:space="0" w:color="auto"/>
                <w:bottom w:val="none" w:sz="0" w:space="0" w:color="auto"/>
                <w:right w:val="none" w:sz="0" w:space="0" w:color="auto"/>
              </w:divBdr>
            </w:div>
          </w:divsChild>
        </w:div>
        <w:div w:id="1974095927">
          <w:marLeft w:val="0"/>
          <w:marRight w:val="0"/>
          <w:marTop w:val="0"/>
          <w:marBottom w:val="0"/>
          <w:divBdr>
            <w:top w:val="none" w:sz="0" w:space="0" w:color="auto"/>
            <w:left w:val="none" w:sz="0" w:space="0" w:color="auto"/>
            <w:bottom w:val="none" w:sz="0" w:space="0" w:color="auto"/>
            <w:right w:val="none" w:sz="0" w:space="0" w:color="auto"/>
          </w:divBdr>
          <w:divsChild>
            <w:div w:id="1130632670">
              <w:marLeft w:val="0"/>
              <w:marRight w:val="0"/>
              <w:marTop w:val="0"/>
              <w:marBottom w:val="0"/>
              <w:divBdr>
                <w:top w:val="none" w:sz="0" w:space="0" w:color="auto"/>
                <w:left w:val="none" w:sz="0" w:space="0" w:color="auto"/>
                <w:bottom w:val="none" w:sz="0" w:space="0" w:color="auto"/>
                <w:right w:val="none" w:sz="0" w:space="0" w:color="auto"/>
              </w:divBdr>
            </w:div>
          </w:divsChild>
        </w:div>
        <w:div w:id="1123110813">
          <w:marLeft w:val="0"/>
          <w:marRight w:val="0"/>
          <w:marTop w:val="0"/>
          <w:marBottom w:val="0"/>
          <w:divBdr>
            <w:top w:val="none" w:sz="0" w:space="0" w:color="auto"/>
            <w:left w:val="none" w:sz="0" w:space="0" w:color="auto"/>
            <w:bottom w:val="none" w:sz="0" w:space="0" w:color="auto"/>
            <w:right w:val="none" w:sz="0" w:space="0" w:color="auto"/>
          </w:divBdr>
          <w:divsChild>
            <w:div w:id="1792244974">
              <w:marLeft w:val="0"/>
              <w:marRight w:val="0"/>
              <w:marTop w:val="0"/>
              <w:marBottom w:val="0"/>
              <w:divBdr>
                <w:top w:val="none" w:sz="0" w:space="0" w:color="auto"/>
                <w:left w:val="none" w:sz="0" w:space="0" w:color="auto"/>
                <w:bottom w:val="none" w:sz="0" w:space="0" w:color="auto"/>
                <w:right w:val="none" w:sz="0" w:space="0" w:color="auto"/>
              </w:divBdr>
            </w:div>
            <w:div w:id="1493908380">
              <w:marLeft w:val="0"/>
              <w:marRight w:val="0"/>
              <w:marTop w:val="0"/>
              <w:marBottom w:val="0"/>
              <w:divBdr>
                <w:top w:val="none" w:sz="0" w:space="0" w:color="auto"/>
                <w:left w:val="none" w:sz="0" w:space="0" w:color="auto"/>
                <w:bottom w:val="none" w:sz="0" w:space="0" w:color="auto"/>
                <w:right w:val="none" w:sz="0" w:space="0" w:color="auto"/>
              </w:divBdr>
            </w:div>
            <w:div w:id="59334285">
              <w:marLeft w:val="0"/>
              <w:marRight w:val="0"/>
              <w:marTop w:val="0"/>
              <w:marBottom w:val="0"/>
              <w:divBdr>
                <w:top w:val="none" w:sz="0" w:space="0" w:color="auto"/>
                <w:left w:val="none" w:sz="0" w:space="0" w:color="auto"/>
                <w:bottom w:val="none" w:sz="0" w:space="0" w:color="auto"/>
                <w:right w:val="none" w:sz="0" w:space="0" w:color="auto"/>
              </w:divBdr>
            </w:div>
            <w:div w:id="255601020">
              <w:marLeft w:val="0"/>
              <w:marRight w:val="0"/>
              <w:marTop w:val="0"/>
              <w:marBottom w:val="0"/>
              <w:divBdr>
                <w:top w:val="none" w:sz="0" w:space="0" w:color="auto"/>
                <w:left w:val="none" w:sz="0" w:space="0" w:color="auto"/>
                <w:bottom w:val="none" w:sz="0" w:space="0" w:color="auto"/>
                <w:right w:val="none" w:sz="0" w:space="0" w:color="auto"/>
              </w:divBdr>
            </w:div>
            <w:div w:id="48651904">
              <w:marLeft w:val="0"/>
              <w:marRight w:val="0"/>
              <w:marTop w:val="0"/>
              <w:marBottom w:val="0"/>
              <w:divBdr>
                <w:top w:val="none" w:sz="0" w:space="0" w:color="auto"/>
                <w:left w:val="none" w:sz="0" w:space="0" w:color="auto"/>
                <w:bottom w:val="none" w:sz="0" w:space="0" w:color="auto"/>
                <w:right w:val="none" w:sz="0" w:space="0" w:color="auto"/>
              </w:divBdr>
            </w:div>
            <w:div w:id="675964725">
              <w:marLeft w:val="0"/>
              <w:marRight w:val="0"/>
              <w:marTop w:val="0"/>
              <w:marBottom w:val="0"/>
              <w:divBdr>
                <w:top w:val="none" w:sz="0" w:space="0" w:color="auto"/>
                <w:left w:val="none" w:sz="0" w:space="0" w:color="auto"/>
                <w:bottom w:val="none" w:sz="0" w:space="0" w:color="auto"/>
                <w:right w:val="none" w:sz="0" w:space="0" w:color="auto"/>
              </w:divBdr>
            </w:div>
            <w:div w:id="1381854868">
              <w:marLeft w:val="0"/>
              <w:marRight w:val="0"/>
              <w:marTop w:val="0"/>
              <w:marBottom w:val="0"/>
              <w:divBdr>
                <w:top w:val="none" w:sz="0" w:space="0" w:color="auto"/>
                <w:left w:val="none" w:sz="0" w:space="0" w:color="auto"/>
                <w:bottom w:val="none" w:sz="0" w:space="0" w:color="auto"/>
                <w:right w:val="none" w:sz="0" w:space="0" w:color="auto"/>
              </w:divBdr>
            </w:div>
            <w:div w:id="950892236">
              <w:marLeft w:val="0"/>
              <w:marRight w:val="0"/>
              <w:marTop w:val="0"/>
              <w:marBottom w:val="0"/>
              <w:divBdr>
                <w:top w:val="none" w:sz="0" w:space="0" w:color="auto"/>
                <w:left w:val="none" w:sz="0" w:space="0" w:color="auto"/>
                <w:bottom w:val="none" w:sz="0" w:space="0" w:color="auto"/>
                <w:right w:val="none" w:sz="0" w:space="0" w:color="auto"/>
              </w:divBdr>
            </w:div>
            <w:div w:id="60834251">
              <w:marLeft w:val="0"/>
              <w:marRight w:val="0"/>
              <w:marTop w:val="0"/>
              <w:marBottom w:val="0"/>
              <w:divBdr>
                <w:top w:val="none" w:sz="0" w:space="0" w:color="auto"/>
                <w:left w:val="none" w:sz="0" w:space="0" w:color="auto"/>
                <w:bottom w:val="none" w:sz="0" w:space="0" w:color="auto"/>
                <w:right w:val="none" w:sz="0" w:space="0" w:color="auto"/>
              </w:divBdr>
            </w:div>
            <w:div w:id="303967115">
              <w:marLeft w:val="0"/>
              <w:marRight w:val="0"/>
              <w:marTop w:val="0"/>
              <w:marBottom w:val="0"/>
              <w:divBdr>
                <w:top w:val="none" w:sz="0" w:space="0" w:color="auto"/>
                <w:left w:val="none" w:sz="0" w:space="0" w:color="auto"/>
                <w:bottom w:val="none" w:sz="0" w:space="0" w:color="auto"/>
                <w:right w:val="none" w:sz="0" w:space="0" w:color="auto"/>
              </w:divBdr>
            </w:div>
            <w:div w:id="757559770">
              <w:marLeft w:val="0"/>
              <w:marRight w:val="0"/>
              <w:marTop w:val="0"/>
              <w:marBottom w:val="0"/>
              <w:divBdr>
                <w:top w:val="none" w:sz="0" w:space="0" w:color="auto"/>
                <w:left w:val="none" w:sz="0" w:space="0" w:color="auto"/>
                <w:bottom w:val="none" w:sz="0" w:space="0" w:color="auto"/>
                <w:right w:val="none" w:sz="0" w:space="0" w:color="auto"/>
              </w:divBdr>
            </w:div>
            <w:div w:id="1753703120">
              <w:marLeft w:val="0"/>
              <w:marRight w:val="0"/>
              <w:marTop w:val="0"/>
              <w:marBottom w:val="0"/>
              <w:divBdr>
                <w:top w:val="none" w:sz="0" w:space="0" w:color="auto"/>
                <w:left w:val="none" w:sz="0" w:space="0" w:color="auto"/>
                <w:bottom w:val="none" w:sz="0" w:space="0" w:color="auto"/>
                <w:right w:val="none" w:sz="0" w:space="0" w:color="auto"/>
              </w:divBdr>
            </w:div>
            <w:div w:id="1491483281">
              <w:marLeft w:val="0"/>
              <w:marRight w:val="0"/>
              <w:marTop w:val="0"/>
              <w:marBottom w:val="0"/>
              <w:divBdr>
                <w:top w:val="none" w:sz="0" w:space="0" w:color="auto"/>
                <w:left w:val="none" w:sz="0" w:space="0" w:color="auto"/>
                <w:bottom w:val="none" w:sz="0" w:space="0" w:color="auto"/>
                <w:right w:val="none" w:sz="0" w:space="0" w:color="auto"/>
              </w:divBdr>
            </w:div>
            <w:div w:id="1689217780">
              <w:marLeft w:val="0"/>
              <w:marRight w:val="0"/>
              <w:marTop w:val="0"/>
              <w:marBottom w:val="0"/>
              <w:divBdr>
                <w:top w:val="none" w:sz="0" w:space="0" w:color="auto"/>
                <w:left w:val="none" w:sz="0" w:space="0" w:color="auto"/>
                <w:bottom w:val="none" w:sz="0" w:space="0" w:color="auto"/>
                <w:right w:val="none" w:sz="0" w:space="0" w:color="auto"/>
              </w:divBdr>
            </w:div>
          </w:divsChild>
        </w:div>
        <w:div w:id="1551651390">
          <w:marLeft w:val="0"/>
          <w:marRight w:val="0"/>
          <w:marTop w:val="0"/>
          <w:marBottom w:val="0"/>
          <w:divBdr>
            <w:top w:val="none" w:sz="0" w:space="0" w:color="auto"/>
            <w:left w:val="none" w:sz="0" w:space="0" w:color="auto"/>
            <w:bottom w:val="none" w:sz="0" w:space="0" w:color="auto"/>
            <w:right w:val="none" w:sz="0" w:space="0" w:color="auto"/>
          </w:divBdr>
          <w:divsChild>
            <w:div w:id="1439452174">
              <w:marLeft w:val="0"/>
              <w:marRight w:val="0"/>
              <w:marTop w:val="0"/>
              <w:marBottom w:val="0"/>
              <w:divBdr>
                <w:top w:val="none" w:sz="0" w:space="0" w:color="auto"/>
                <w:left w:val="none" w:sz="0" w:space="0" w:color="auto"/>
                <w:bottom w:val="none" w:sz="0" w:space="0" w:color="auto"/>
                <w:right w:val="none" w:sz="0" w:space="0" w:color="auto"/>
              </w:divBdr>
            </w:div>
          </w:divsChild>
        </w:div>
        <w:div w:id="2025814721">
          <w:marLeft w:val="0"/>
          <w:marRight w:val="0"/>
          <w:marTop w:val="0"/>
          <w:marBottom w:val="0"/>
          <w:divBdr>
            <w:top w:val="none" w:sz="0" w:space="0" w:color="auto"/>
            <w:left w:val="none" w:sz="0" w:space="0" w:color="auto"/>
            <w:bottom w:val="none" w:sz="0" w:space="0" w:color="auto"/>
            <w:right w:val="none" w:sz="0" w:space="0" w:color="auto"/>
          </w:divBdr>
          <w:divsChild>
            <w:div w:id="592665309">
              <w:marLeft w:val="0"/>
              <w:marRight w:val="0"/>
              <w:marTop w:val="0"/>
              <w:marBottom w:val="0"/>
              <w:divBdr>
                <w:top w:val="none" w:sz="0" w:space="0" w:color="auto"/>
                <w:left w:val="none" w:sz="0" w:space="0" w:color="auto"/>
                <w:bottom w:val="none" w:sz="0" w:space="0" w:color="auto"/>
                <w:right w:val="none" w:sz="0" w:space="0" w:color="auto"/>
              </w:divBdr>
            </w:div>
          </w:divsChild>
        </w:div>
        <w:div w:id="1461344641">
          <w:marLeft w:val="0"/>
          <w:marRight w:val="0"/>
          <w:marTop w:val="0"/>
          <w:marBottom w:val="0"/>
          <w:divBdr>
            <w:top w:val="none" w:sz="0" w:space="0" w:color="auto"/>
            <w:left w:val="none" w:sz="0" w:space="0" w:color="auto"/>
            <w:bottom w:val="none" w:sz="0" w:space="0" w:color="auto"/>
            <w:right w:val="none" w:sz="0" w:space="0" w:color="auto"/>
          </w:divBdr>
          <w:divsChild>
            <w:div w:id="1709599640">
              <w:marLeft w:val="0"/>
              <w:marRight w:val="0"/>
              <w:marTop w:val="0"/>
              <w:marBottom w:val="0"/>
              <w:divBdr>
                <w:top w:val="none" w:sz="0" w:space="0" w:color="auto"/>
                <w:left w:val="none" w:sz="0" w:space="0" w:color="auto"/>
                <w:bottom w:val="none" w:sz="0" w:space="0" w:color="auto"/>
                <w:right w:val="none" w:sz="0" w:space="0" w:color="auto"/>
              </w:divBdr>
            </w:div>
          </w:divsChild>
        </w:div>
        <w:div w:id="1181512129">
          <w:marLeft w:val="0"/>
          <w:marRight w:val="0"/>
          <w:marTop w:val="0"/>
          <w:marBottom w:val="0"/>
          <w:divBdr>
            <w:top w:val="none" w:sz="0" w:space="0" w:color="auto"/>
            <w:left w:val="none" w:sz="0" w:space="0" w:color="auto"/>
            <w:bottom w:val="none" w:sz="0" w:space="0" w:color="auto"/>
            <w:right w:val="none" w:sz="0" w:space="0" w:color="auto"/>
          </w:divBdr>
          <w:divsChild>
            <w:div w:id="1066608668">
              <w:marLeft w:val="0"/>
              <w:marRight w:val="0"/>
              <w:marTop w:val="0"/>
              <w:marBottom w:val="0"/>
              <w:divBdr>
                <w:top w:val="none" w:sz="0" w:space="0" w:color="auto"/>
                <w:left w:val="none" w:sz="0" w:space="0" w:color="auto"/>
                <w:bottom w:val="none" w:sz="0" w:space="0" w:color="auto"/>
                <w:right w:val="none" w:sz="0" w:space="0" w:color="auto"/>
              </w:divBdr>
            </w:div>
          </w:divsChild>
        </w:div>
        <w:div w:id="276832855">
          <w:marLeft w:val="0"/>
          <w:marRight w:val="0"/>
          <w:marTop w:val="0"/>
          <w:marBottom w:val="0"/>
          <w:divBdr>
            <w:top w:val="none" w:sz="0" w:space="0" w:color="auto"/>
            <w:left w:val="none" w:sz="0" w:space="0" w:color="auto"/>
            <w:bottom w:val="none" w:sz="0" w:space="0" w:color="auto"/>
            <w:right w:val="none" w:sz="0" w:space="0" w:color="auto"/>
          </w:divBdr>
          <w:divsChild>
            <w:div w:id="787815860">
              <w:marLeft w:val="0"/>
              <w:marRight w:val="0"/>
              <w:marTop w:val="0"/>
              <w:marBottom w:val="0"/>
              <w:divBdr>
                <w:top w:val="none" w:sz="0" w:space="0" w:color="auto"/>
                <w:left w:val="none" w:sz="0" w:space="0" w:color="auto"/>
                <w:bottom w:val="none" w:sz="0" w:space="0" w:color="auto"/>
                <w:right w:val="none" w:sz="0" w:space="0" w:color="auto"/>
              </w:divBdr>
            </w:div>
          </w:divsChild>
        </w:div>
        <w:div w:id="355079579">
          <w:marLeft w:val="0"/>
          <w:marRight w:val="0"/>
          <w:marTop w:val="0"/>
          <w:marBottom w:val="0"/>
          <w:divBdr>
            <w:top w:val="none" w:sz="0" w:space="0" w:color="auto"/>
            <w:left w:val="none" w:sz="0" w:space="0" w:color="auto"/>
            <w:bottom w:val="none" w:sz="0" w:space="0" w:color="auto"/>
            <w:right w:val="none" w:sz="0" w:space="0" w:color="auto"/>
          </w:divBdr>
          <w:divsChild>
            <w:div w:id="1844929256">
              <w:marLeft w:val="0"/>
              <w:marRight w:val="0"/>
              <w:marTop w:val="0"/>
              <w:marBottom w:val="0"/>
              <w:divBdr>
                <w:top w:val="none" w:sz="0" w:space="0" w:color="auto"/>
                <w:left w:val="none" w:sz="0" w:space="0" w:color="auto"/>
                <w:bottom w:val="none" w:sz="0" w:space="0" w:color="auto"/>
                <w:right w:val="none" w:sz="0" w:space="0" w:color="auto"/>
              </w:divBdr>
            </w:div>
          </w:divsChild>
        </w:div>
        <w:div w:id="730885891">
          <w:marLeft w:val="0"/>
          <w:marRight w:val="0"/>
          <w:marTop w:val="0"/>
          <w:marBottom w:val="0"/>
          <w:divBdr>
            <w:top w:val="none" w:sz="0" w:space="0" w:color="auto"/>
            <w:left w:val="none" w:sz="0" w:space="0" w:color="auto"/>
            <w:bottom w:val="none" w:sz="0" w:space="0" w:color="auto"/>
            <w:right w:val="none" w:sz="0" w:space="0" w:color="auto"/>
          </w:divBdr>
          <w:divsChild>
            <w:div w:id="1826774100">
              <w:marLeft w:val="0"/>
              <w:marRight w:val="0"/>
              <w:marTop w:val="0"/>
              <w:marBottom w:val="0"/>
              <w:divBdr>
                <w:top w:val="none" w:sz="0" w:space="0" w:color="auto"/>
                <w:left w:val="none" w:sz="0" w:space="0" w:color="auto"/>
                <w:bottom w:val="none" w:sz="0" w:space="0" w:color="auto"/>
                <w:right w:val="none" w:sz="0" w:space="0" w:color="auto"/>
              </w:divBdr>
            </w:div>
          </w:divsChild>
        </w:div>
        <w:div w:id="995033200">
          <w:marLeft w:val="0"/>
          <w:marRight w:val="0"/>
          <w:marTop w:val="0"/>
          <w:marBottom w:val="0"/>
          <w:divBdr>
            <w:top w:val="none" w:sz="0" w:space="0" w:color="auto"/>
            <w:left w:val="none" w:sz="0" w:space="0" w:color="auto"/>
            <w:bottom w:val="none" w:sz="0" w:space="0" w:color="auto"/>
            <w:right w:val="none" w:sz="0" w:space="0" w:color="auto"/>
          </w:divBdr>
          <w:divsChild>
            <w:div w:id="156711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79571">
      <w:bodyDiv w:val="1"/>
      <w:marLeft w:val="0"/>
      <w:marRight w:val="0"/>
      <w:marTop w:val="0"/>
      <w:marBottom w:val="0"/>
      <w:divBdr>
        <w:top w:val="none" w:sz="0" w:space="0" w:color="auto"/>
        <w:left w:val="none" w:sz="0" w:space="0" w:color="auto"/>
        <w:bottom w:val="none" w:sz="0" w:space="0" w:color="auto"/>
        <w:right w:val="none" w:sz="0" w:space="0" w:color="auto"/>
      </w:divBdr>
    </w:div>
    <w:div w:id="1045524118">
      <w:bodyDiv w:val="1"/>
      <w:marLeft w:val="0"/>
      <w:marRight w:val="0"/>
      <w:marTop w:val="0"/>
      <w:marBottom w:val="0"/>
      <w:divBdr>
        <w:top w:val="none" w:sz="0" w:space="0" w:color="auto"/>
        <w:left w:val="none" w:sz="0" w:space="0" w:color="auto"/>
        <w:bottom w:val="none" w:sz="0" w:space="0" w:color="auto"/>
        <w:right w:val="none" w:sz="0" w:space="0" w:color="auto"/>
      </w:divBdr>
      <w:divsChild>
        <w:div w:id="1534537829">
          <w:marLeft w:val="0"/>
          <w:marRight w:val="0"/>
          <w:marTop w:val="0"/>
          <w:marBottom w:val="0"/>
          <w:divBdr>
            <w:top w:val="none" w:sz="0" w:space="0" w:color="auto"/>
            <w:left w:val="none" w:sz="0" w:space="0" w:color="auto"/>
            <w:bottom w:val="none" w:sz="0" w:space="0" w:color="auto"/>
            <w:right w:val="none" w:sz="0" w:space="0" w:color="auto"/>
          </w:divBdr>
          <w:divsChild>
            <w:div w:id="1870678957">
              <w:marLeft w:val="0"/>
              <w:marRight w:val="0"/>
              <w:marTop w:val="0"/>
              <w:marBottom w:val="0"/>
              <w:divBdr>
                <w:top w:val="none" w:sz="0" w:space="0" w:color="auto"/>
                <w:left w:val="none" w:sz="0" w:space="0" w:color="auto"/>
                <w:bottom w:val="none" w:sz="0" w:space="0" w:color="auto"/>
                <w:right w:val="none" w:sz="0" w:space="0" w:color="auto"/>
              </w:divBdr>
            </w:div>
          </w:divsChild>
        </w:div>
        <w:div w:id="1212810215">
          <w:marLeft w:val="0"/>
          <w:marRight w:val="0"/>
          <w:marTop w:val="0"/>
          <w:marBottom w:val="0"/>
          <w:divBdr>
            <w:top w:val="none" w:sz="0" w:space="0" w:color="auto"/>
            <w:left w:val="none" w:sz="0" w:space="0" w:color="auto"/>
            <w:bottom w:val="none" w:sz="0" w:space="0" w:color="auto"/>
            <w:right w:val="none" w:sz="0" w:space="0" w:color="auto"/>
          </w:divBdr>
          <w:divsChild>
            <w:div w:id="470054752">
              <w:marLeft w:val="0"/>
              <w:marRight w:val="0"/>
              <w:marTop w:val="0"/>
              <w:marBottom w:val="0"/>
              <w:divBdr>
                <w:top w:val="none" w:sz="0" w:space="0" w:color="auto"/>
                <w:left w:val="none" w:sz="0" w:space="0" w:color="auto"/>
                <w:bottom w:val="none" w:sz="0" w:space="0" w:color="auto"/>
                <w:right w:val="none" w:sz="0" w:space="0" w:color="auto"/>
              </w:divBdr>
            </w:div>
          </w:divsChild>
        </w:div>
        <w:div w:id="825242848">
          <w:marLeft w:val="0"/>
          <w:marRight w:val="0"/>
          <w:marTop w:val="0"/>
          <w:marBottom w:val="0"/>
          <w:divBdr>
            <w:top w:val="none" w:sz="0" w:space="0" w:color="auto"/>
            <w:left w:val="none" w:sz="0" w:space="0" w:color="auto"/>
            <w:bottom w:val="none" w:sz="0" w:space="0" w:color="auto"/>
            <w:right w:val="none" w:sz="0" w:space="0" w:color="auto"/>
          </w:divBdr>
          <w:divsChild>
            <w:div w:id="946084046">
              <w:marLeft w:val="0"/>
              <w:marRight w:val="0"/>
              <w:marTop w:val="0"/>
              <w:marBottom w:val="0"/>
              <w:divBdr>
                <w:top w:val="none" w:sz="0" w:space="0" w:color="auto"/>
                <w:left w:val="none" w:sz="0" w:space="0" w:color="auto"/>
                <w:bottom w:val="none" w:sz="0" w:space="0" w:color="auto"/>
                <w:right w:val="none" w:sz="0" w:space="0" w:color="auto"/>
              </w:divBdr>
            </w:div>
          </w:divsChild>
        </w:div>
        <w:div w:id="521364456">
          <w:marLeft w:val="0"/>
          <w:marRight w:val="0"/>
          <w:marTop w:val="0"/>
          <w:marBottom w:val="0"/>
          <w:divBdr>
            <w:top w:val="none" w:sz="0" w:space="0" w:color="auto"/>
            <w:left w:val="none" w:sz="0" w:space="0" w:color="auto"/>
            <w:bottom w:val="none" w:sz="0" w:space="0" w:color="auto"/>
            <w:right w:val="none" w:sz="0" w:space="0" w:color="auto"/>
          </w:divBdr>
          <w:divsChild>
            <w:div w:id="410003256">
              <w:marLeft w:val="0"/>
              <w:marRight w:val="0"/>
              <w:marTop w:val="0"/>
              <w:marBottom w:val="0"/>
              <w:divBdr>
                <w:top w:val="none" w:sz="0" w:space="0" w:color="auto"/>
                <w:left w:val="none" w:sz="0" w:space="0" w:color="auto"/>
                <w:bottom w:val="none" w:sz="0" w:space="0" w:color="auto"/>
                <w:right w:val="none" w:sz="0" w:space="0" w:color="auto"/>
              </w:divBdr>
            </w:div>
          </w:divsChild>
        </w:div>
        <w:div w:id="1480879571">
          <w:marLeft w:val="0"/>
          <w:marRight w:val="0"/>
          <w:marTop w:val="0"/>
          <w:marBottom w:val="0"/>
          <w:divBdr>
            <w:top w:val="none" w:sz="0" w:space="0" w:color="auto"/>
            <w:left w:val="none" w:sz="0" w:space="0" w:color="auto"/>
            <w:bottom w:val="none" w:sz="0" w:space="0" w:color="auto"/>
            <w:right w:val="none" w:sz="0" w:space="0" w:color="auto"/>
          </w:divBdr>
          <w:divsChild>
            <w:div w:id="1383871707">
              <w:marLeft w:val="0"/>
              <w:marRight w:val="0"/>
              <w:marTop w:val="0"/>
              <w:marBottom w:val="0"/>
              <w:divBdr>
                <w:top w:val="none" w:sz="0" w:space="0" w:color="auto"/>
                <w:left w:val="none" w:sz="0" w:space="0" w:color="auto"/>
                <w:bottom w:val="none" w:sz="0" w:space="0" w:color="auto"/>
                <w:right w:val="none" w:sz="0" w:space="0" w:color="auto"/>
              </w:divBdr>
            </w:div>
          </w:divsChild>
        </w:div>
        <w:div w:id="685329776">
          <w:marLeft w:val="0"/>
          <w:marRight w:val="0"/>
          <w:marTop w:val="0"/>
          <w:marBottom w:val="0"/>
          <w:divBdr>
            <w:top w:val="none" w:sz="0" w:space="0" w:color="auto"/>
            <w:left w:val="none" w:sz="0" w:space="0" w:color="auto"/>
            <w:bottom w:val="none" w:sz="0" w:space="0" w:color="auto"/>
            <w:right w:val="none" w:sz="0" w:space="0" w:color="auto"/>
          </w:divBdr>
          <w:divsChild>
            <w:div w:id="1802072306">
              <w:marLeft w:val="0"/>
              <w:marRight w:val="0"/>
              <w:marTop w:val="0"/>
              <w:marBottom w:val="0"/>
              <w:divBdr>
                <w:top w:val="none" w:sz="0" w:space="0" w:color="auto"/>
                <w:left w:val="none" w:sz="0" w:space="0" w:color="auto"/>
                <w:bottom w:val="none" w:sz="0" w:space="0" w:color="auto"/>
                <w:right w:val="none" w:sz="0" w:space="0" w:color="auto"/>
              </w:divBdr>
            </w:div>
          </w:divsChild>
        </w:div>
        <w:div w:id="1085803022">
          <w:marLeft w:val="0"/>
          <w:marRight w:val="0"/>
          <w:marTop w:val="0"/>
          <w:marBottom w:val="0"/>
          <w:divBdr>
            <w:top w:val="none" w:sz="0" w:space="0" w:color="auto"/>
            <w:left w:val="none" w:sz="0" w:space="0" w:color="auto"/>
            <w:bottom w:val="none" w:sz="0" w:space="0" w:color="auto"/>
            <w:right w:val="none" w:sz="0" w:space="0" w:color="auto"/>
          </w:divBdr>
          <w:divsChild>
            <w:div w:id="1863785616">
              <w:marLeft w:val="0"/>
              <w:marRight w:val="0"/>
              <w:marTop w:val="0"/>
              <w:marBottom w:val="0"/>
              <w:divBdr>
                <w:top w:val="none" w:sz="0" w:space="0" w:color="auto"/>
                <w:left w:val="none" w:sz="0" w:space="0" w:color="auto"/>
                <w:bottom w:val="none" w:sz="0" w:space="0" w:color="auto"/>
                <w:right w:val="none" w:sz="0" w:space="0" w:color="auto"/>
              </w:divBdr>
            </w:div>
          </w:divsChild>
        </w:div>
        <w:div w:id="2030133176">
          <w:marLeft w:val="0"/>
          <w:marRight w:val="0"/>
          <w:marTop w:val="0"/>
          <w:marBottom w:val="0"/>
          <w:divBdr>
            <w:top w:val="none" w:sz="0" w:space="0" w:color="auto"/>
            <w:left w:val="none" w:sz="0" w:space="0" w:color="auto"/>
            <w:bottom w:val="none" w:sz="0" w:space="0" w:color="auto"/>
            <w:right w:val="none" w:sz="0" w:space="0" w:color="auto"/>
          </w:divBdr>
          <w:divsChild>
            <w:div w:id="872380487">
              <w:marLeft w:val="0"/>
              <w:marRight w:val="0"/>
              <w:marTop w:val="0"/>
              <w:marBottom w:val="0"/>
              <w:divBdr>
                <w:top w:val="none" w:sz="0" w:space="0" w:color="auto"/>
                <w:left w:val="none" w:sz="0" w:space="0" w:color="auto"/>
                <w:bottom w:val="none" w:sz="0" w:space="0" w:color="auto"/>
                <w:right w:val="none" w:sz="0" w:space="0" w:color="auto"/>
              </w:divBdr>
            </w:div>
          </w:divsChild>
        </w:div>
        <w:div w:id="1986273146">
          <w:marLeft w:val="0"/>
          <w:marRight w:val="0"/>
          <w:marTop w:val="0"/>
          <w:marBottom w:val="0"/>
          <w:divBdr>
            <w:top w:val="none" w:sz="0" w:space="0" w:color="auto"/>
            <w:left w:val="none" w:sz="0" w:space="0" w:color="auto"/>
            <w:bottom w:val="none" w:sz="0" w:space="0" w:color="auto"/>
            <w:right w:val="none" w:sz="0" w:space="0" w:color="auto"/>
          </w:divBdr>
          <w:divsChild>
            <w:div w:id="933368332">
              <w:marLeft w:val="0"/>
              <w:marRight w:val="0"/>
              <w:marTop w:val="0"/>
              <w:marBottom w:val="0"/>
              <w:divBdr>
                <w:top w:val="none" w:sz="0" w:space="0" w:color="auto"/>
                <w:left w:val="none" w:sz="0" w:space="0" w:color="auto"/>
                <w:bottom w:val="none" w:sz="0" w:space="0" w:color="auto"/>
                <w:right w:val="none" w:sz="0" w:space="0" w:color="auto"/>
              </w:divBdr>
            </w:div>
          </w:divsChild>
        </w:div>
        <w:div w:id="201865517">
          <w:marLeft w:val="0"/>
          <w:marRight w:val="0"/>
          <w:marTop w:val="0"/>
          <w:marBottom w:val="0"/>
          <w:divBdr>
            <w:top w:val="none" w:sz="0" w:space="0" w:color="auto"/>
            <w:left w:val="none" w:sz="0" w:space="0" w:color="auto"/>
            <w:bottom w:val="none" w:sz="0" w:space="0" w:color="auto"/>
            <w:right w:val="none" w:sz="0" w:space="0" w:color="auto"/>
          </w:divBdr>
          <w:divsChild>
            <w:div w:id="691883210">
              <w:marLeft w:val="0"/>
              <w:marRight w:val="0"/>
              <w:marTop w:val="0"/>
              <w:marBottom w:val="0"/>
              <w:divBdr>
                <w:top w:val="none" w:sz="0" w:space="0" w:color="auto"/>
                <w:left w:val="none" w:sz="0" w:space="0" w:color="auto"/>
                <w:bottom w:val="none" w:sz="0" w:space="0" w:color="auto"/>
                <w:right w:val="none" w:sz="0" w:space="0" w:color="auto"/>
              </w:divBdr>
            </w:div>
          </w:divsChild>
        </w:div>
        <w:div w:id="547257719">
          <w:marLeft w:val="0"/>
          <w:marRight w:val="0"/>
          <w:marTop w:val="0"/>
          <w:marBottom w:val="0"/>
          <w:divBdr>
            <w:top w:val="none" w:sz="0" w:space="0" w:color="auto"/>
            <w:left w:val="none" w:sz="0" w:space="0" w:color="auto"/>
            <w:bottom w:val="none" w:sz="0" w:space="0" w:color="auto"/>
            <w:right w:val="none" w:sz="0" w:space="0" w:color="auto"/>
          </w:divBdr>
          <w:divsChild>
            <w:div w:id="421027087">
              <w:marLeft w:val="0"/>
              <w:marRight w:val="0"/>
              <w:marTop w:val="0"/>
              <w:marBottom w:val="0"/>
              <w:divBdr>
                <w:top w:val="none" w:sz="0" w:space="0" w:color="auto"/>
                <w:left w:val="none" w:sz="0" w:space="0" w:color="auto"/>
                <w:bottom w:val="none" w:sz="0" w:space="0" w:color="auto"/>
                <w:right w:val="none" w:sz="0" w:space="0" w:color="auto"/>
              </w:divBdr>
            </w:div>
          </w:divsChild>
        </w:div>
        <w:div w:id="1034161256">
          <w:marLeft w:val="0"/>
          <w:marRight w:val="0"/>
          <w:marTop w:val="0"/>
          <w:marBottom w:val="0"/>
          <w:divBdr>
            <w:top w:val="none" w:sz="0" w:space="0" w:color="auto"/>
            <w:left w:val="none" w:sz="0" w:space="0" w:color="auto"/>
            <w:bottom w:val="none" w:sz="0" w:space="0" w:color="auto"/>
            <w:right w:val="none" w:sz="0" w:space="0" w:color="auto"/>
          </w:divBdr>
          <w:divsChild>
            <w:div w:id="1627806805">
              <w:marLeft w:val="0"/>
              <w:marRight w:val="0"/>
              <w:marTop w:val="0"/>
              <w:marBottom w:val="0"/>
              <w:divBdr>
                <w:top w:val="none" w:sz="0" w:space="0" w:color="auto"/>
                <w:left w:val="none" w:sz="0" w:space="0" w:color="auto"/>
                <w:bottom w:val="none" w:sz="0" w:space="0" w:color="auto"/>
                <w:right w:val="none" w:sz="0" w:space="0" w:color="auto"/>
              </w:divBdr>
            </w:div>
          </w:divsChild>
        </w:div>
        <w:div w:id="312954157">
          <w:marLeft w:val="0"/>
          <w:marRight w:val="0"/>
          <w:marTop w:val="0"/>
          <w:marBottom w:val="0"/>
          <w:divBdr>
            <w:top w:val="none" w:sz="0" w:space="0" w:color="auto"/>
            <w:left w:val="none" w:sz="0" w:space="0" w:color="auto"/>
            <w:bottom w:val="none" w:sz="0" w:space="0" w:color="auto"/>
            <w:right w:val="none" w:sz="0" w:space="0" w:color="auto"/>
          </w:divBdr>
          <w:divsChild>
            <w:div w:id="32392758">
              <w:marLeft w:val="0"/>
              <w:marRight w:val="0"/>
              <w:marTop w:val="0"/>
              <w:marBottom w:val="0"/>
              <w:divBdr>
                <w:top w:val="none" w:sz="0" w:space="0" w:color="auto"/>
                <w:left w:val="none" w:sz="0" w:space="0" w:color="auto"/>
                <w:bottom w:val="none" w:sz="0" w:space="0" w:color="auto"/>
                <w:right w:val="none" w:sz="0" w:space="0" w:color="auto"/>
              </w:divBdr>
            </w:div>
          </w:divsChild>
        </w:div>
        <w:div w:id="1788163492">
          <w:marLeft w:val="0"/>
          <w:marRight w:val="0"/>
          <w:marTop w:val="0"/>
          <w:marBottom w:val="0"/>
          <w:divBdr>
            <w:top w:val="none" w:sz="0" w:space="0" w:color="auto"/>
            <w:left w:val="none" w:sz="0" w:space="0" w:color="auto"/>
            <w:bottom w:val="none" w:sz="0" w:space="0" w:color="auto"/>
            <w:right w:val="none" w:sz="0" w:space="0" w:color="auto"/>
          </w:divBdr>
          <w:divsChild>
            <w:div w:id="1507013942">
              <w:marLeft w:val="0"/>
              <w:marRight w:val="0"/>
              <w:marTop w:val="0"/>
              <w:marBottom w:val="0"/>
              <w:divBdr>
                <w:top w:val="none" w:sz="0" w:space="0" w:color="auto"/>
                <w:left w:val="none" w:sz="0" w:space="0" w:color="auto"/>
                <w:bottom w:val="none" w:sz="0" w:space="0" w:color="auto"/>
                <w:right w:val="none" w:sz="0" w:space="0" w:color="auto"/>
              </w:divBdr>
            </w:div>
          </w:divsChild>
        </w:div>
        <w:div w:id="650333106">
          <w:marLeft w:val="0"/>
          <w:marRight w:val="0"/>
          <w:marTop w:val="0"/>
          <w:marBottom w:val="0"/>
          <w:divBdr>
            <w:top w:val="none" w:sz="0" w:space="0" w:color="auto"/>
            <w:left w:val="none" w:sz="0" w:space="0" w:color="auto"/>
            <w:bottom w:val="none" w:sz="0" w:space="0" w:color="auto"/>
            <w:right w:val="none" w:sz="0" w:space="0" w:color="auto"/>
          </w:divBdr>
          <w:divsChild>
            <w:div w:id="1839226734">
              <w:marLeft w:val="0"/>
              <w:marRight w:val="0"/>
              <w:marTop w:val="0"/>
              <w:marBottom w:val="0"/>
              <w:divBdr>
                <w:top w:val="none" w:sz="0" w:space="0" w:color="auto"/>
                <w:left w:val="none" w:sz="0" w:space="0" w:color="auto"/>
                <w:bottom w:val="none" w:sz="0" w:space="0" w:color="auto"/>
                <w:right w:val="none" w:sz="0" w:space="0" w:color="auto"/>
              </w:divBdr>
            </w:div>
          </w:divsChild>
        </w:div>
        <w:div w:id="73162121">
          <w:marLeft w:val="0"/>
          <w:marRight w:val="0"/>
          <w:marTop w:val="0"/>
          <w:marBottom w:val="0"/>
          <w:divBdr>
            <w:top w:val="none" w:sz="0" w:space="0" w:color="auto"/>
            <w:left w:val="none" w:sz="0" w:space="0" w:color="auto"/>
            <w:bottom w:val="none" w:sz="0" w:space="0" w:color="auto"/>
            <w:right w:val="none" w:sz="0" w:space="0" w:color="auto"/>
          </w:divBdr>
          <w:divsChild>
            <w:div w:id="166288787">
              <w:marLeft w:val="0"/>
              <w:marRight w:val="0"/>
              <w:marTop w:val="0"/>
              <w:marBottom w:val="0"/>
              <w:divBdr>
                <w:top w:val="none" w:sz="0" w:space="0" w:color="auto"/>
                <w:left w:val="none" w:sz="0" w:space="0" w:color="auto"/>
                <w:bottom w:val="none" w:sz="0" w:space="0" w:color="auto"/>
                <w:right w:val="none" w:sz="0" w:space="0" w:color="auto"/>
              </w:divBdr>
            </w:div>
          </w:divsChild>
        </w:div>
        <w:div w:id="763264435">
          <w:marLeft w:val="0"/>
          <w:marRight w:val="0"/>
          <w:marTop w:val="0"/>
          <w:marBottom w:val="0"/>
          <w:divBdr>
            <w:top w:val="none" w:sz="0" w:space="0" w:color="auto"/>
            <w:left w:val="none" w:sz="0" w:space="0" w:color="auto"/>
            <w:bottom w:val="none" w:sz="0" w:space="0" w:color="auto"/>
            <w:right w:val="none" w:sz="0" w:space="0" w:color="auto"/>
          </w:divBdr>
          <w:divsChild>
            <w:div w:id="1769614577">
              <w:marLeft w:val="0"/>
              <w:marRight w:val="0"/>
              <w:marTop w:val="0"/>
              <w:marBottom w:val="0"/>
              <w:divBdr>
                <w:top w:val="none" w:sz="0" w:space="0" w:color="auto"/>
                <w:left w:val="none" w:sz="0" w:space="0" w:color="auto"/>
                <w:bottom w:val="none" w:sz="0" w:space="0" w:color="auto"/>
                <w:right w:val="none" w:sz="0" w:space="0" w:color="auto"/>
              </w:divBdr>
            </w:div>
          </w:divsChild>
        </w:div>
        <w:div w:id="211118564">
          <w:marLeft w:val="0"/>
          <w:marRight w:val="0"/>
          <w:marTop w:val="0"/>
          <w:marBottom w:val="0"/>
          <w:divBdr>
            <w:top w:val="none" w:sz="0" w:space="0" w:color="auto"/>
            <w:left w:val="none" w:sz="0" w:space="0" w:color="auto"/>
            <w:bottom w:val="none" w:sz="0" w:space="0" w:color="auto"/>
            <w:right w:val="none" w:sz="0" w:space="0" w:color="auto"/>
          </w:divBdr>
          <w:divsChild>
            <w:div w:id="1544751191">
              <w:marLeft w:val="0"/>
              <w:marRight w:val="0"/>
              <w:marTop w:val="0"/>
              <w:marBottom w:val="0"/>
              <w:divBdr>
                <w:top w:val="none" w:sz="0" w:space="0" w:color="auto"/>
                <w:left w:val="none" w:sz="0" w:space="0" w:color="auto"/>
                <w:bottom w:val="none" w:sz="0" w:space="0" w:color="auto"/>
                <w:right w:val="none" w:sz="0" w:space="0" w:color="auto"/>
              </w:divBdr>
            </w:div>
          </w:divsChild>
        </w:div>
        <w:div w:id="123161821">
          <w:marLeft w:val="0"/>
          <w:marRight w:val="0"/>
          <w:marTop w:val="0"/>
          <w:marBottom w:val="0"/>
          <w:divBdr>
            <w:top w:val="none" w:sz="0" w:space="0" w:color="auto"/>
            <w:left w:val="none" w:sz="0" w:space="0" w:color="auto"/>
            <w:bottom w:val="none" w:sz="0" w:space="0" w:color="auto"/>
            <w:right w:val="none" w:sz="0" w:space="0" w:color="auto"/>
          </w:divBdr>
          <w:divsChild>
            <w:div w:id="1728795340">
              <w:marLeft w:val="0"/>
              <w:marRight w:val="0"/>
              <w:marTop w:val="0"/>
              <w:marBottom w:val="0"/>
              <w:divBdr>
                <w:top w:val="none" w:sz="0" w:space="0" w:color="auto"/>
                <w:left w:val="none" w:sz="0" w:space="0" w:color="auto"/>
                <w:bottom w:val="none" w:sz="0" w:space="0" w:color="auto"/>
                <w:right w:val="none" w:sz="0" w:space="0" w:color="auto"/>
              </w:divBdr>
            </w:div>
          </w:divsChild>
        </w:div>
        <w:div w:id="887305953">
          <w:marLeft w:val="0"/>
          <w:marRight w:val="0"/>
          <w:marTop w:val="0"/>
          <w:marBottom w:val="0"/>
          <w:divBdr>
            <w:top w:val="none" w:sz="0" w:space="0" w:color="auto"/>
            <w:left w:val="none" w:sz="0" w:space="0" w:color="auto"/>
            <w:bottom w:val="none" w:sz="0" w:space="0" w:color="auto"/>
            <w:right w:val="none" w:sz="0" w:space="0" w:color="auto"/>
          </w:divBdr>
          <w:divsChild>
            <w:div w:id="1175002412">
              <w:marLeft w:val="0"/>
              <w:marRight w:val="0"/>
              <w:marTop w:val="0"/>
              <w:marBottom w:val="0"/>
              <w:divBdr>
                <w:top w:val="none" w:sz="0" w:space="0" w:color="auto"/>
                <w:left w:val="none" w:sz="0" w:space="0" w:color="auto"/>
                <w:bottom w:val="none" w:sz="0" w:space="0" w:color="auto"/>
                <w:right w:val="none" w:sz="0" w:space="0" w:color="auto"/>
              </w:divBdr>
            </w:div>
          </w:divsChild>
        </w:div>
        <w:div w:id="1891921349">
          <w:marLeft w:val="0"/>
          <w:marRight w:val="0"/>
          <w:marTop w:val="0"/>
          <w:marBottom w:val="0"/>
          <w:divBdr>
            <w:top w:val="none" w:sz="0" w:space="0" w:color="auto"/>
            <w:left w:val="none" w:sz="0" w:space="0" w:color="auto"/>
            <w:bottom w:val="none" w:sz="0" w:space="0" w:color="auto"/>
            <w:right w:val="none" w:sz="0" w:space="0" w:color="auto"/>
          </w:divBdr>
          <w:divsChild>
            <w:div w:id="1730373790">
              <w:marLeft w:val="0"/>
              <w:marRight w:val="0"/>
              <w:marTop w:val="0"/>
              <w:marBottom w:val="0"/>
              <w:divBdr>
                <w:top w:val="none" w:sz="0" w:space="0" w:color="auto"/>
                <w:left w:val="none" w:sz="0" w:space="0" w:color="auto"/>
                <w:bottom w:val="none" w:sz="0" w:space="0" w:color="auto"/>
                <w:right w:val="none" w:sz="0" w:space="0" w:color="auto"/>
              </w:divBdr>
            </w:div>
            <w:div w:id="635843105">
              <w:marLeft w:val="0"/>
              <w:marRight w:val="0"/>
              <w:marTop w:val="0"/>
              <w:marBottom w:val="0"/>
              <w:divBdr>
                <w:top w:val="none" w:sz="0" w:space="0" w:color="auto"/>
                <w:left w:val="none" w:sz="0" w:space="0" w:color="auto"/>
                <w:bottom w:val="none" w:sz="0" w:space="0" w:color="auto"/>
                <w:right w:val="none" w:sz="0" w:space="0" w:color="auto"/>
              </w:divBdr>
            </w:div>
            <w:div w:id="572350170">
              <w:marLeft w:val="0"/>
              <w:marRight w:val="0"/>
              <w:marTop w:val="0"/>
              <w:marBottom w:val="0"/>
              <w:divBdr>
                <w:top w:val="none" w:sz="0" w:space="0" w:color="auto"/>
                <w:left w:val="none" w:sz="0" w:space="0" w:color="auto"/>
                <w:bottom w:val="none" w:sz="0" w:space="0" w:color="auto"/>
                <w:right w:val="none" w:sz="0" w:space="0" w:color="auto"/>
              </w:divBdr>
            </w:div>
          </w:divsChild>
        </w:div>
        <w:div w:id="643974786">
          <w:marLeft w:val="0"/>
          <w:marRight w:val="0"/>
          <w:marTop w:val="0"/>
          <w:marBottom w:val="0"/>
          <w:divBdr>
            <w:top w:val="none" w:sz="0" w:space="0" w:color="auto"/>
            <w:left w:val="none" w:sz="0" w:space="0" w:color="auto"/>
            <w:bottom w:val="none" w:sz="0" w:space="0" w:color="auto"/>
            <w:right w:val="none" w:sz="0" w:space="0" w:color="auto"/>
          </w:divBdr>
          <w:divsChild>
            <w:div w:id="1271468965">
              <w:marLeft w:val="0"/>
              <w:marRight w:val="0"/>
              <w:marTop w:val="0"/>
              <w:marBottom w:val="0"/>
              <w:divBdr>
                <w:top w:val="none" w:sz="0" w:space="0" w:color="auto"/>
                <w:left w:val="none" w:sz="0" w:space="0" w:color="auto"/>
                <w:bottom w:val="none" w:sz="0" w:space="0" w:color="auto"/>
                <w:right w:val="none" w:sz="0" w:space="0" w:color="auto"/>
              </w:divBdr>
            </w:div>
            <w:div w:id="564608868">
              <w:marLeft w:val="0"/>
              <w:marRight w:val="0"/>
              <w:marTop w:val="0"/>
              <w:marBottom w:val="0"/>
              <w:divBdr>
                <w:top w:val="none" w:sz="0" w:space="0" w:color="auto"/>
                <w:left w:val="none" w:sz="0" w:space="0" w:color="auto"/>
                <w:bottom w:val="none" w:sz="0" w:space="0" w:color="auto"/>
                <w:right w:val="none" w:sz="0" w:space="0" w:color="auto"/>
              </w:divBdr>
            </w:div>
            <w:div w:id="4988954">
              <w:marLeft w:val="0"/>
              <w:marRight w:val="0"/>
              <w:marTop w:val="0"/>
              <w:marBottom w:val="0"/>
              <w:divBdr>
                <w:top w:val="none" w:sz="0" w:space="0" w:color="auto"/>
                <w:left w:val="none" w:sz="0" w:space="0" w:color="auto"/>
                <w:bottom w:val="none" w:sz="0" w:space="0" w:color="auto"/>
                <w:right w:val="none" w:sz="0" w:space="0" w:color="auto"/>
              </w:divBdr>
            </w:div>
            <w:div w:id="288050950">
              <w:marLeft w:val="0"/>
              <w:marRight w:val="0"/>
              <w:marTop w:val="0"/>
              <w:marBottom w:val="0"/>
              <w:divBdr>
                <w:top w:val="none" w:sz="0" w:space="0" w:color="auto"/>
                <w:left w:val="none" w:sz="0" w:space="0" w:color="auto"/>
                <w:bottom w:val="none" w:sz="0" w:space="0" w:color="auto"/>
                <w:right w:val="none" w:sz="0" w:space="0" w:color="auto"/>
              </w:divBdr>
            </w:div>
          </w:divsChild>
        </w:div>
        <w:div w:id="1347364379">
          <w:marLeft w:val="0"/>
          <w:marRight w:val="0"/>
          <w:marTop w:val="0"/>
          <w:marBottom w:val="0"/>
          <w:divBdr>
            <w:top w:val="none" w:sz="0" w:space="0" w:color="auto"/>
            <w:left w:val="none" w:sz="0" w:space="0" w:color="auto"/>
            <w:bottom w:val="none" w:sz="0" w:space="0" w:color="auto"/>
            <w:right w:val="none" w:sz="0" w:space="0" w:color="auto"/>
          </w:divBdr>
          <w:divsChild>
            <w:div w:id="122047122">
              <w:marLeft w:val="0"/>
              <w:marRight w:val="0"/>
              <w:marTop w:val="0"/>
              <w:marBottom w:val="0"/>
              <w:divBdr>
                <w:top w:val="none" w:sz="0" w:space="0" w:color="auto"/>
                <w:left w:val="none" w:sz="0" w:space="0" w:color="auto"/>
                <w:bottom w:val="none" w:sz="0" w:space="0" w:color="auto"/>
                <w:right w:val="none" w:sz="0" w:space="0" w:color="auto"/>
              </w:divBdr>
            </w:div>
          </w:divsChild>
        </w:div>
        <w:div w:id="1904371245">
          <w:marLeft w:val="0"/>
          <w:marRight w:val="0"/>
          <w:marTop w:val="0"/>
          <w:marBottom w:val="0"/>
          <w:divBdr>
            <w:top w:val="none" w:sz="0" w:space="0" w:color="auto"/>
            <w:left w:val="none" w:sz="0" w:space="0" w:color="auto"/>
            <w:bottom w:val="none" w:sz="0" w:space="0" w:color="auto"/>
            <w:right w:val="none" w:sz="0" w:space="0" w:color="auto"/>
          </w:divBdr>
          <w:divsChild>
            <w:div w:id="1744133593">
              <w:marLeft w:val="0"/>
              <w:marRight w:val="0"/>
              <w:marTop w:val="0"/>
              <w:marBottom w:val="0"/>
              <w:divBdr>
                <w:top w:val="none" w:sz="0" w:space="0" w:color="auto"/>
                <w:left w:val="none" w:sz="0" w:space="0" w:color="auto"/>
                <w:bottom w:val="none" w:sz="0" w:space="0" w:color="auto"/>
                <w:right w:val="none" w:sz="0" w:space="0" w:color="auto"/>
              </w:divBdr>
            </w:div>
          </w:divsChild>
        </w:div>
        <w:div w:id="1426533404">
          <w:marLeft w:val="0"/>
          <w:marRight w:val="0"/>
          <w:marTop w:val="0"/>
          <w:marBottom w:val="0"/>
          <w:divBdr>
            <w:top w:val="none" w:sz="0" w:space="0" w:color="auto"/>
            <w:left w:val="none" w:sz="0" w:space="0" w:color="auto"/>
            <w:bottom w:val="none" w:sz="0" w:space="0" w:color="auto"/>
            <w:right w:val="none" w:sz="0" w:space="0" w:color="auto"/>
          </w:divBdr>
          <w:divsChild>
            <w:div w:id="2043821466">
              <w:marLeft w:val="0"/>
              <w:marRight w:val="0"/>
              <w:marTop w:val="0"/>
              <w:marBottom w:val="0"/>
              <w:divBdr>
                <w:top w:val="none" w:sz="0" w:space="0" w:color="auto"/>
                <w:left w:val="none" w:sz="0" w:space="0" w:color="auto"/>
                <w:bottom w:val="none" w:sz="0" w:space="0" w:color="auto"/>
                <w:right w:val="none" w:sz="0" w:space="0" w:color="auto"/>
              </w:divBdr>
            </w:div>
          </w:divsChild>
        </w:div>
        <w:div w:id="2018190877">
          <w:marLeft w:val="0"/>
          <w:marRight w:val="0"/>
          <w:marTop w:val="0"/>
          <w:marBottom w:val="0"/>
          <w:divBdr>
            <w:top w:val="none" w:sz="0" w:space="0" w:color="auto"/>
            <w:left w:val="none" w:sz="0" w:space="0" w:color="auto"/>
            <w:bottom w:val="none" w:sz="0" w:space="0" w:color="auto"/>
            <w:right w:val="none" w:sz="0" w:space="0" w:color="auto"/>
          </w:divBdr>
          <w:divsChild>
            <w:div w:id="1081368335">
              <w:marLeft w:val="0"/>
              <w:marRight w:val="0"/>
              <w:marTop w:val="0"/>
              <w:marBottom w:val="0"/>
              <w:divBdr>
                <w:top w:val="none" w:sz="0" w:space="0" w:color="auto"/>
                <w:left w:val="none" w:sz="0" w:space="0" w:color="auto"/>
                <w:bottom w:val="none" w:sz="0" w:space="0" w:color="auto"/>
                <w:right w:val="none" w:sz="0" w:space="0" w:color="auto"/>
              </w:divBdr>
            </w:div>
          </w:divsChild>
        </w:div>
        <w:div w:id="1797990737">
          <w:marLeft w:val="0"/>
          <w:marRight w:val="0"/>
          <w:marTop w:val="0"/>
          <w:marBottom w:val="0"/>
          <w:divBdr>
            <w:top w:val="none" w:sz="0" w:space="0" w:color="auto"/>
            <w:left w:val="none" w:sz="0" w:space="0" w:color="auto"/>
            <w:bottom w:val="none" w:sz="0" w:space="0" w:color="auto"/>
            <w:right w:val="none" w:sz="0" w:space="0" w:color="auto"/>
          </w:divBdr>
          <w:divsChild>
            <w:div w:id="1158106507">
              <w:marLeft w:val="0"/>
              <w:marRight w:val="0"/>
              <w:marTop w:val="0"/>
              <w:marBottom w:val="0"/>
              <w:divBdr>
                <w:top w:val="none" w:sz="0" w:space="0" w:color="auto"/>
                <w:left w:val="none" w:sz="0" w:space="0" w:color="auto"/>
                <w:bottom w:val="none" w:sz="0" w:space="0" w:color="auto"/>
                <w:right w:val="none" w:sz="0" w:space="0" w:color="auto"/>
              </w:divBdr>
            </w:div>
          </w:divsChild>
        </w:div>
        <w:div w:id="895773767">
          <w:marLeft w:val="0"/>
          <w:marRight w:val="0"/>
          <w:marTop w:val="0"/>
          <w:marBottom w:val="0"/>
          <w:divBdr>
            <w:top w:val="none" w:sz="0" w:space="0" w:color="auto"/>
            <w:left w:val="none" w:sz="0" w:space="0" w:color="auto"/>
            <w:bottom w:val="none" w:sz="0" w:space="0" w:color="auto"/>
            <w:right w:val="none" w:sz="0" w:space="0" w:color="auto"/>
          </w:divBdr>
          <w:divsChild>
            <w:div w:id="239028407">
              <w:marLeft w:val="0"/>
              <w:marRight w:val="0"/>
              <w:marTop w:val="0"/>
              <w:marBottom w:val="0"/>
              <w:divBdr>
                <w:top w:val="none" w:sz="0" w:space="0" w:color="auto"/>
                <w:left w:val="none" w:sz="0" w:space="0" w:color="auto"/>
                <w:bottom w:val="none" w:sz="0" w:space="0" w:color="auto"/>
                <w:right w:val="none" w:sz="0" w:space="0" w:color="auto"/>
              </w:divBdr>
            </w:div>
          </w:divsChild>
        </w:div>
        <w:div w:id="324208512">
          <w:marLeft w:val="0"/>
          <w:marRight w:val="0"/>
          <w:marTop w:val="0"/>
          <w:marBottom w:val="0"/>
          <w:divBdr>
            <w:top w:val="none" w:sz="0" w:space="0" w:color="auto"/>
            <w:left w:val="none" w:sz="0" w:space="0" w:color="auto"/>
            <w:bottom w:val="none" w:sz="0" w:space="0" w:color="auto"/>
            <w:right w:val="none" w:sz="0" w:space="0" w:color="auto"/>
          </w:divBdr>
          <w:divsChild>
            <w:div w:id="2044593923">
              <w:marLeft w:val="0"/>
              <w:marRight w:val="0"/>
              <w:marTop w:val="0"/>
              <w:marBottom w:val="0"/>
              <w:divBdr>
                <w:top w:val="none" w:sz="0" w:space="0" w:color="auto"/>
                <w:left w:val="none" w:sz="0" w:space="0" w:color="auto"/>
                <w:bottom w:val="none" w:sz="0" w:space="0" w:color="auto"/>
                <w:right w:val="none" w:sz="0" w:space="0" w:color="auto"/>
              </w:divBdr>
            </w:div>
          </w:divsChild>
        </w:div>
        <w:div w:id="624505802">
          <w:marLeft w:val="0"/>
          <w:marRight w:val="0"/>
          <w:marTop w:val="0"/>
          <w:marBottom w:val="0"/>
          <w:divBdr>
            <w:top w:val="none" w:sz="0" w:space="0" w:color="auto"/>
            <w:left w:val="none" w:sz="0" w:space="0" w:color="auto"/>
            <w:bottom w:val="none" w:sz="0" w:space="0" w:color="auto"/>
            <w:right w:val="none" w:sz="0" w:space="0" w:color="auto"/>
          </w:divBdr>
          <w:divsChild>
            <w:div w:id="1200818207">
              <w:marLeft w:val="0"/>
              <w:marRight w:val="0"/>
              <w:marTop w:val="0"/>
              <w:marBottom w:val="0"/>
              <w:divBdr>
                <w:top w:val="none" w:sz="0" w:space="0" w:color="auto"/>
                <w:left w:val="none" w:sz="0" w:space="0" w:color="auto"/>
                <w:bottom w:val="none" w:sz="0" w:space="0" w:color="auto"/>
                <w:right w:val="none" w:sz="0" w:space="0" w:color="auto"/>
              </w:divBdr>
            </w:div>
          </w:divsChild>
        </w:div>
        <w:div w:id="1576432122">
          <w:marLeft w:val="0"/>
          <w:marRight w:val="0"/>
          <w:marTop w:val="0"/>
          <w:marBottom w:val="0"/>
          <w:divBdr>
            <w:top w:val="none" w:sz="0" w:space="0" w:color="auto"/>
            <w:left w:val="none" w:sz="0" w:space="0" w:color="auto"/>
            <w:bottom w:val="none" w:sz="0" w:space="0" w:color="auto"/>
            <w:right w:val="none" w:sz="0" w:space="0" w:color="auto"/>
          </w:divBdr>
          <w:divsChild>
            <w:div w:id="1779712898">
              <w:marLeft w:val="0"/>
              <w:marRight w:val="0"/>
              <w:marTop w:val="0"/>
              <w:marBottom w:val="0"/>
              <w:divBdr>
                <w:top w:val="none" w:sz="0" w:space="0" w:color="auto"/>
                <w:left w:val="none" w:sz="0" w:space="0" w:color="auto"/>
                <w:bottom w:val="none" w:sz="0" w:space="0" w:color="auto"/>
                <w:right w:val="none" w:sz="0" w:space="0" w:color="auto"/>
              </w:divBdr>
            </w:div>
          </w:divsChild>
        </w:div>
        <w:div w:id="1737778277">
          <w:marLeft w:val="0"/>
          <w:marRight w:val="0"/>
          <w:marTop w:val="0"/>
          <w:marBottom w:val="0"/>
          <w:divBdr>
            <w:top w:val="none" w:sz="0" w:space="0" w:color="auto"/>
            <w:left w:val="none" w:sz="0" w:space="0" w:color="auto"/>
            <w:bottom w:val="none" w:sz="0" w:space="0" w:color="auto"/>
            <w:right w:val="none" w:sz="0" w:space="0" w:color="auto"/>
          </w:divBdr>
          <w:divsChild>
            <w:div w:id="553850473">
              <w:marLeft w:val="0"/>
              <w:marRight w:val="0"/>
              <w:marTop w:val="0"/>
              <w:marBottom w:val="0"/>
              <w:divBdr>
                <w:top w:val="none" w:sz="0" w:space="0" w:color="auto"/>
                <w:left w:val="none" w:sz="0" w:space="0" w:color="auto"/>
                <w:bottom w:val="none" w:sz="0" w:space="0" w:color="auto"/>
                <w:right w:val="none" w:sz="0" w:space="0" w:color="auto"/>
              </w:divBdr>
            </w:div>
            <w:div w:id="1436173237">
              <w:marLeft w:val="0"/>
              <w:marRight w:val="0"/>
              <w:marTop w:val="0"/>
              <w:marBottom w:val="0"/>
              <w:divBdr>
                <w:top w:val="none" w:sz="0" w:space="0" w:color="auto"/>
                <w:left w:val="none" w:sz="0" w:space="0" w:color="auto"/>
                <w:bottom w:val="none" w:sz="0" w:space="0" w:color="auto"/>
                <w:right w:val="none" w:sz="0" w:space="0" w:color="auto"/>
              </w:divBdr>
            </w:div>
            <w:div w:id="78525587">
              <w:marLeft w:val="0"/>
              <w:marRight w:val="0"/>
              <w:marTop w:val="0"/>
              <w:marBottom w:val="0"/>
              <w:divBdr>
                <w:top w:val="none" w:sz="0" w:space="0" w:color="auto"/>
                <w:left w:val="none" w:sz="0" w:space="0" w:color="auto"/>
                <w:bottom w:val="none" w:sz="0" w:space="0" w:color="auto"/>
                <w:right w:val="none" w:sz="0" w:space="0" w:color="auto"/>
              </w:divBdr>
            </w:div>
            <w:div w:id="2100131023">
              <w:marLeft w:val="0"/>
              <w:marRight w:val="0"/>
              <w:marTop w:val="0"/>
              <w:marBottom w:val="0"/>
              <w:divBdr>
                <w:top w:val="none" w:sz="0" w:space="0" w:color="auto"/>
                <w:left w:val="none" w:sz="0" w:space="0" w:color="auto"/>
                <w:bottom w:val="none" w:sz="0" w:space="0" w:color="auto"/>
                <w:right w:val="none" w:sz="0" w:space="0" w:color="auto"/>
              </w:divBdr>
            </w:div>
            <w:div w:id="1118453097">
              <w:marLeft w:val="0"/>
              <w:marRight w:val="0"/>
              <w:marTop w:val="0"/>
              <w:marBottom w:val="0"/>
              <w:divBdr>
                <w:top w:val="none" w:sz="0" w:space="0" w:color="auto"/>
                <w:left w:val="none" w:sz="0" w:space="0" w:color="auto"/>
                <w:bottom w:val="none" w:sz="0" w:space="0" w:color="auto"/>
                <w:right w:val="none" w:sz="0" w:space="0" w:color="auto"/>
              </w:divBdr>
            </w:div>
            <w:div w:id="177428600">
              <w:marLeft w:val="0"/>
              <w:marRight w:val="0"/>
              <w:marTop w:val="0"/>
              <w:marBottom w:val="0"/>
              <w:divBdr>
                <w:top w:val="none" w:sz="0" w:space="0" w:color="auto"/>
                <w:left w:val="none" w:sz="0" w:space="0" w:color="auto"/>
                <w:bottom w:val="none" w:sz="0" w:space="0" w:color="auto"/>
                <w:right w:val="none" w:sz="0" w:space="0" w:color="auto"/>
              </w:divBdr>
            </w:div>
            <w:div w:id="160656113">
              <w:marLeft w:val="0"/>
              <w:marRight w:val="0"/>
              <w:marTop w:val="0"/>
              <w:marBottom w:val="0"/>
              <w:divBdr>
                <w:top w:val="none" w:sz="0" w:space="0" w:color="auto"/>
                <w:left w:val="none" w:sz="0" w:space="0" w:color="auto"/>
                <w:bottom w:val="none" w:sz="0" w:space="0" w:color="auto"/>
                <w:right w:val="none" w:sz="0" w:space="0" w:color="auto"/>
              </w:divBdr>
            </w:div>
            <w:div w:id="1416126588">
              <w:marLeft w:val="0"/>
              <w:marRight w:val="0"/>
              <w:marTop w:val="0"/>
              <w:marBottom w:val="0"/>
              <w:divBdr>
                <w:top w:val="none" w:sz="0" w:space="0" w:color="auto"/>
                <w:left w:val="none" w:sz="0" w:space="0" w:color="auto"/>
                <w:bottom w:val="none" w:sz="0" w:space="0" w:color="auto"/>
                <w:right w:val="none" w:sz="0" w:space="0" w:color="auto"/>
              </w:divBdr>
            </w:div>
            <w:div w:id="494954035">
              <w:marLeft w:val="0"/>
              <w:marRight w:val="0"/>
              <w:marTop w:val="0"/>
              <w:marBottom w:val="0"/>
              <w:divBdr>
                <w:top w:val="none" w:sz="0" w:space="0" w:color="auto"/>
                <w:left w:val="none" w:sz="0" w:space="0" w:color="auto"/>
                <w:bottom w:val="none" w:sz="0" w:space="0" w:color="auto"/>
                <w:right w:val="none" w:sz="0" w:space="0" w:color="auto"/>
              </w:divBdr>
            </w:div>
            <w:div w:id="1278294959">
              <w:marLeft w:val="0"/>
              <w:marRight w:val="0"/>
              <w:marTop w:val="0"/>
              <w:marBottom w:val="0"/>
              <w:divBdr>
                <w:top w:val="none" w:sz="0" w:space="0" w:color="auto"/>
                <w:left w:val="none" w:sz="0" w:space="0" w:color="auto"/>
                <w:bottom w:val="none" w:sz="0" w:space="0" w:color="auto"/>
                <w:right w:val="none" w:sz="0" w:space="0" w:color="auto"/>
              </w:divBdr>
            </w:div>
            <w:div w:id="1262685071">
              <w:marLeft w:val="0"/>
              <w:marRight w:val="0"/>
              <w:marTop w:val="0"/>
              <w:marBottom w:val="0"/>
              <w:divBdr>
                <w:top w:val="none" w:sz="0" w:space="0" w:color="auto"/>
                <w:left w:val="none" w:sz="0" w:space="0" w:color="auto"/>
                <w:bottom w:val="none" w:sz="0" w:space="0" w:color="auto"/>
                <w:right w:val="none" w:sz="0" w:space="0" w:color="auto"/>
              </w:divBdr>
            </w:div>
          </w:divsChild>
        </w:div>
        <w:div w:id="770275626">
          <w:marLeft w:val="0"/>
          <w:marRight w:val="0"/>
          <w:marTop w:val="0"/>
          <w:marBottom w:val="0"/>
          <w:divBdr>
            <w:top w:val="none" w:sz="0" w:space="0" w:color="auto"/>
            <w:left w:val="none" w:sz="0" w:space="0" w:color="auto"/>
            <w:bottom w:val="none" w:sz="0" w:space="0" w:color="auto"/>
            <w:right w:val="none" w:sz="0" w:space="0" w:color="auto"/>
          </w:divBdr>
          <w:divsChild>
            <w:div w:id="660233260">
              <w:marLeft w:val="0"/>
              <w:marRight w:val="0"/>
              <w:marTop w:val="0"/>
              <w:marBottom w:val="0"/>
              <w:divBdr>
                <w:top w:val="none" w:sz="0" w:space="0" w:color="auto"/>
                <w:left w:val="none" w:sz="0" w:space="0" w:color="auto"/>
                <w:bottom w:val="none" w:sz="0" w:space="0" w:color="auto"/>
                <w:right w:val="none" w:sz="0" w:space="0" w:color="auto"/>
              </w:divBdr>
            </w:div>
          </w:divsChild>
        </w:div>
        <w:div w:id="1549802695">
          <w:marLeft w:val="0"/>
          <w:marRight w:val="0"/>
          <w:marTop w:val="0"/>
          <w:marBottom w:val="0"/>
          <w:divBdr>
            <w:top w:val="none" w:sz="0" w:space="0" w:color="auto"/>
            <w:left w:val="none" w:sz="0" w:space="0" w:color="auto"/>
            <w:bottom w:val="none" w:sz="0" w:space="0" w:color="auto"/>
            <w:right w:val="none" w:sz="0" w:space="0" w:color="auto"/>
          </w:divBdr>
          <w:divsChild>
            <w:div w:id="1986734632">
              <w:marLeft w:val="0"/>
              <w:marRight w:val="0"/>
              <w:marTop w:val="0"/>
              <w:marBottom w:val="0"/>
              <w:divBdr>
                <w:top w:val="none" w:sz="0" w:space="0" w:color="auto"/>
                <w:left w:val="none" w:sz="0" w:space="0" w:color="auto"/>
                <w:bottom w:val="none" w:sz="0" w:space="0" w:color="auto"/>
                <w:right w:val="none" w:sz="0" w:space="0" w:color="auto"/>
              </w:divBdr>
            </w:div>
          </w:divsChild>
        </w:div>
        <w:div w:id="78447176">
          <w:marLeft w:val="0"/>
          <w:marRight w:val="0"/>
          <w:marTop w:val="0"/>
          <w:marBottom w:val="0"/>
          <w:divBdr>
            <w:top w:val="none" w:sz="0" w:space="0" w:color="auto"/>
            <w:left w:val="none" w:sz="0" w:space="0" w:color="auto"/>
            <w:bottom w:val="none" w:sz="0" w:space="0" w:color="auto"/>
            <w:right w:val="none" w:sz="0" w:space="0" w:color="auto"/>
          </w:divBdr>
          <w:divsChild>
            <w:div w:id="391731375">
              <w:marLeft w:val="0"/>
              <w:marRight w:val="0"/>
              <w:marTop w:val="0"/>
              <w:marBottom w:val="0"/>
              <w:divBdr>
                <w:top w:val="none" w:sz="0" w:space="0" w:color="auto"/>
                <w:left w:val="none" w:sz="0" w:space="0" w:color="auto"/>
                <w:bottom w:val="none" w:sz="0" w:space="0" w:color="auto"/>
                <w:right w:val="none" w:sz="0" w:space="0" w:color="auto"/>
              </w:divBdr>
            </w:div>
            <w:div w:id="1152333341">
              <w:marLeft w:val="0"/>
              <w:marRight w:val="0"/>
              <w:marTop w:val="0"/>
              <w:marBottom w:val="0"/>
              <w:divBdr>
                <w:top w:val="none" w:sz="0" w:space="0" w:color="auto"/>
                <w:left w:val="none" w:sz="0" w:space="0" w:color="auto"/>
                <w:bottom w:val="none" w:sz="0" w:space="0" w:color="auto"/>
                <w:right w:val="none" w:sz="0" w:space="0" w:color="auto"/>
              </w:divBdr>
            </w:div>
            <w:div w:id="304549960">
              <w:marLeft w:val="0"/>
              <w:marRight w:val="0"/>
              <w:marTop w:val="0"/>
              <w:marBottom w:val="0"/>
              <w:divBdr>
                <w:top w:val="none" w:sz="0" w:space="0" w:color="auto"/>
                <w:left w:val="none" w:sz="0" w:space="0" w:color="auto"/>
                <w:bottom w:val="none" w:sz="0" w:space="0" w:color="auto"/>
                <w:right w:val="none" w:sz="0" w:space="0" w:color="auto"/>
              </w:divBdr>
            </w:div>
            <w:div w:id="722680994">
              <w:marLeft w:val="0"/>
              <w:marRight w:val="0"/>
              <w:marTop w:val="0"/>
              <w:marBottom w:val="0"/>
              <w:divBdr>
                <w:top w:val="none" w:sz="0" w:space="0" w:color="auto"/>
                <w:left w:val="none" w:sz="0" w:space="0" w:color="auto"/>
                <w:bottom w:val="none" w:sz="0" w:space="0" w:color="auto"/>
                <w:right w:val="none" w:sz="0" w:space="0" w:color="auto"/>
              </w:divBdr>
            </w:div>
            <w:div w:id="750469196">
              <w:marLeft w:val="0"/>
              <w:marRight w:val="0"/>
              <w:marTop w:val="0"/>
              <w:marBottom w:val="0"/>
              <w:divBdr>
                <w:top w:val="none" w:sz="0" w:space="0" w:color="auto"/>
                <w:left w:val="none" w:sz="0" w:space="0" w:color="auto"/>
                <w:bottom w:val="none" w:sz="0" w:space="0" w:color="auto"/>
                <w:right w:val="none" w:sz="0" w:space="0" w:color="auto"/>
              </w:divBdr>
            </w:div>
            <w:div w:id="776291335">
              <w:marLeft w:val="0"/>
              <w:marRight w:val="0"/>
              <w:marTop w:val="0"/>
              <w:marBottom w:val="0"/>
              <w:divBdr>
                <w:top w:val="none" w:sz="0" w:space="0" w:color="auto"/>
                <w:left w:val="none" w:sz="0" w:space="0" w:color="auto"/>
                <w:bottom w:val="none" w:sz="0" w:space="0" w:color="auto"/>
                <w:right w:val="none" w:sz="0" w:space="0" w:color="auto"/>
              </w:divBdr>
            </w:div>
            <w:div w:id="1622569452">
              <w:marLeft w:val="0"/>
              <w:marRight w:val="0"/>
              <w:marTop w:val="0"/>
              <w:marBottom w:val="0"/>
              <w:divBdr>
                <w:top w:val="none" w:sz="0" w:space="0" w:color="auto"/>
                <w:left w:val="none" w:sz="0" w:space="0" w:color="auto"/>
                <w:bottom w:val="none" w:sz="0" w:space="0" w:color="auto"/>
                <w:right w:val="none" w:sz="0" w:space="0" w:color="auto"/>
              </w:divBdr>
            </w:div>
            <w:div w:id="493179241">
              <w:marLeft w:val="0"/>
              <w:marRight w:val="0"/>
              <w:marTop w:val="0"/>
              <w:marBottom w:val="0"/>
              <w:divBdr>
                <w:top w:val="none" w:sz="0" w:space="0" w:color="auto"/>
                <w:left w:val="none" w:sz="0" w:space="0" w:color="auto"/>
                <w:bottom w:val="none" w:sz="0" w:space="0" w:color="auto"/>
                <w:right w:val="none" w:sz="0" w:space="0" w:color="auto"/>
              </w:divBdr>
            </w:div>
            <w:div w:id="128407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52164">
      <w:bodyDiv w:val="1"/>
      <w:marLeft w:val="0"/>
      <w:marRight w:val="0"/>
      <w:marTop w:val="0"/>
      <w:marBottom w:val="0"/>
      <w:divBdr>
        <w:top w:val="none" w:sz="0" w:space="0" w:color="auto"/>
        <w:left w:val="none" w:sz="0" w:space="0" w:color="auto"/>
        <w:bottom w:val="none" w:sz="0" w:space="0" w:color="auto"/>
        <w:right w:val="none" w:sz="0" w:space="0" w:color="auto"/>
      </w:divBdr>
    </w:div>
    <w:div w:id="1051422637">
      <w:bodyDiv w:val="1"/>
      <w:marLeft w:val="0"/>
      <w:marRight w:val="0"/>
      <w:marTop w:val="0"/>
      <w:marBottom w:val="0"/>
      <w:divBdr>
        <w:top w:val="none" w:sz="0" w:space="0" w:color="auto"/>
        <w:left w:val="none" w:sz="0" w:space="0" w:color="auto"/>
        <w:bottom w:val="none" w:sz="0" w:space="0" w:color="auto"/>
        <w:right w:val="none" w:sz="0" w:space="0" w:color="auto"/>
      </w:divBdr>
    </w:div>
    <w:div w:id="1051995604">
      <w:bodyDiv w:val="1"/>
      <w:marLeft w:val="0"/>
      <w:marRight w:val="0"/>
      <w:marTop w:val="0"/>
      <w:marBottom w:val="0"/>
      <w:divBdr>
        <w:top w:val="none" w:sz="0" w:space="0" w:color="auto"/>
        <w:left w:val="none" w:sz="0" w:space="0" w:color="auto"/>
        <w:bottom w:val="none" w:sz="0" w:space="0" w:color="auto"/>
        <w:right w:val="none" w:sz="0" w:space="0" w:color="auto"/>
      </w:divBdr>
      <w:divsChild>
        <w:div w:id="1768307007">
          <w:marLeft w:val="0"/>
          <w:marRight w:val="0"/>
          <w:marTop w:val="0"/>
          <w:marBottom w:val="0"/>
          <w:divBdr>
            <w:top w:val="none" w:sz="0" w:space="0" w:color="auto"/>
            <w:left w:val="none" w:sz="0" w:space="0" w:color="auto"/>
            <w:bottom w:val="none" w:sz="0" w:space="0" w:color="auto"/>
            <w:right w:val="none" w:sz="0" w:space="0" w:color="auto"/>
          </w:divBdr>
          <w:divsChild>
            <w:div w:id="304893753">
              <w:marLeft w:val="0"/>
              <w:marRight w:val="0"/>
              <w:marTop w:val="0"/>
              <w:marBottom w:val="0"/>
              <w:divBdr>
                <w:top w:val="none" w:sz="0" w:space="0" w:color="auto"/>
                <w:left w:val="none" w:sz="0" w:space="0" w:color="auto"/>
                <w:bottom w:val="none" w:sz="0" w:space="0" w:color="auto"/>
                <w:right w:val="none" w:sz="0" w:space="0" w:color="auto"/>
              </w:divBdr>
            </w:div>
          </w:divsChild>
        </w:div>
        <w:div w:id="375082051">
          <w:marLeft w:val="0"/>
          <w:marRight w:val="0"/>
          <w:marTop w:val="0"/>
          <w:marBottom w:val="0"/>
          <w:divBdr>
            <w:top w:val="none" w:sz="0" w:space="0" w:color="auto"/>
            <w:left w:val="none" w:sz="0" w:space="0" w:color="auto"/>
            <w:bottom w:val="none" w:sz="0" w:space="0" w:color="auto"/>
            <w:right w:val="none" w:sz="0" w:space="0" w:color="auto"/>
          </w:divBdr>
          <w:divsChild>
            <w:div w:id="739983352">
              <w:marLeft w:val="0"/>
              <w:marRight w:val="0"/>
              <w:marTop w:val="0"/>
              <w:marBottom w:val="0"/>
              <w:divBdr>
                <w:top w:val="none" w:sz="0" w:space="0" w:color="auto"/>
                <w:left w:val="none" w:sz="0" w:space="0" w:color="auto"/>
                <w:bottom w:val="none" w:sz="0" w:space="0" w:color="auto"/>
                <w:right w:val="none" w:sz="0" w:space="0" w:color="auto"/>
              </w:divBdr>
            </w:div>
          </w:divsChild>
        </w:div>
        <w:div w:id="903636023">
          <w:marLeft w:val="0"/>
          <w:marRight w:val="0"/>
          <w:marTop w:val="0"/>
          <w:marBottom w:val="0"/>
          <w:divBdr>
            <w:top w:val="none" w:sz="0" w:space="0" w:color="auto"/>
            <w:left w:val="none" w:sz="0" w:space="0" w:color="auto"/>
            <w:bottom w:val="none" w:sz="0" w:space="0" w:color="auto"/>
            <w:right w:val="none" w:sz="0" w:space="0" w:color="auto"/>
          </w:divBdr>
          <w:divsChild>
            <w:div w:id="1302226375">
              <w:marLeft w:val="0"/>
              <w:marRight w:val="0"/>
              <w:marTop w:val="0"/>
              <w:marBottom w:val="0"/>
              <w:divBdr>
                <w:top w:val="none" w:sz="0" w:space="0" w:color="auto"/>
                <w:left w:val="none" w:sz="0" w:space="0" w:color="auto"/>
                <w:bottom w:val="none" w:sz="0" w:space="0" w:color="auto"/>
                <w:right w:val="none" w:sz="0" w:space="0" w:color="auto"/>
              </w:divBdr>
            </w:div>
          </w:divsChild>
        </w:div>
        <w:div w:id="1552424801">
          <w:marLeft w:val="0"/>
          <w:marRight w:val="0"/>
          <w:marTop w:val="0"/>
          <w:marBottom w:val="0"/>
          <w:divBdr>
            <w:top w:val="none" w:sz="0" w:space="0" w:color="auto"/>
            <w:left w:val="none" w:sz="0" w:space="0" w:color="auto"/>
            <w:bottom w:val="none" w:sz="0" w:space="0" w:color="auto"/>
            <w:right w:val="none" w:sz="0" w:space="0" w:color="auto"/>
          </w:divBdr>
          <w:divsChild>
            <w:div w:id="845752769">
              <w:marLeft w:val="0"/>
              <w:marRight w:val="0"/>
              <w:marTop w:val="0"/>
              <w:marBottom w:val="0"/>
              <w:divBdr>
                <w:top w:val="none" w:sz="0" w:space="0" w:color="auto"/>
                <w:left w:val="none" w:sz="0" w:space="0" w:color="auto"/>
                <w:bottom w:val="none" w:sz="0" w:space="0" w:color="auto"/>
                <w:right w:val="none" w:sz="0" w:space="0" w:color="auto"/>
              </w:divBdr>
            </w:div>
          </w:divsChild>
        </w:div>
        <w:div w:id="118652917">
          <w:marLeft w:val="0"/>
          <w:marRight w:val="0"/>
          <w:marTop w:val="0"/>
          <w:marBottom w:val="0"/>
          <w:divBdr>
            <w:top w:val="none" w:sz="0" w:space="0" w:color="auto"/>
            <w:left w:val="none" w:sz="0" w:space="0" w:color="auto"/>
            <w:bottom w:val="none" w:sz="0" w:space="0" w:color="auto"/>
            <w:right w:val="none" w:sz="0" w:space="0" w:color="auto"/>
          </w:divBdr>
          <w:divsChild>
            <w:div w:id="1620335235">
              <w:marLeft w:val="0"/>
              <w:marRight w:val="0"/>
              <w:marTop w:val="0"/>
              <w:marBottom w:val="0"/>
              <w:divBdr>
                <w:top w:val="none" w:sz="0" w:space="0" w:color="auto"/>
                <w:left w:val="none" w:sz="0" w:space="0" w:color="auto"/>
                <w:bottom w:val="none" w:sz="0" w:space="0" w:color="auto"/>
                <w:right w:val="none" w:sz="0" w:space="0" w:color="auto"/>
              </w:divBdr>
            </w:div>
          </w:divsChild>
        </w:div>
        <w:div w:id="1571695492">
          <w:marLeft w:val="0"/>
          <w:marRight w:val="0"/>
          <w:marTop w:val="0"/>
          <w:marBottom w:val="0"/>
          <w:divBdr>
            <w:top w:val="none" w:sz="0" w:space="0" w:color="auto"/>
            <w:left w:val="none" w:sz="0" w:space="0" w:color="auto"/>
            <w:bottom w:val="none" w:sz="0" w:space="0" w:color="auto"/>
            <w:right w:val="none" w:sz="0" w:space="0" w:color="auto"/>
          </w:divBdr>
          <w:divsChild>
            <w:div w:id="2103447178">
              <w:marLeft w:val="0"/>
              <w:marRight w:val="0"/>
              <w:marTop w:val="0"/>
              <w:marBottom w:val="0"/>
              <w:divBdr>
                <w:top w:val="none" w:sz="0" w:space="0" w:color="auto"/>
                <w:left w:val="none" w:sz="0" w:space="0" w:color="auto"/>
                <w:bottom w:val="none" w:sz="0" w:space="0" w:color="auto"/>
                <w:right w:val="none" w:sz="0" w:space="0" w:color="auto"/>
              </w:divBdr>
            </w:div>
          </w:divsChild>
        </w:div>
        <w:div w:id="1733653823">
          <w:marLeft w:val="0"/>
          <w:marRight w:val="0"/>
          <w:marTop w:val="0"/>
          <w:marBottom w:val="0"/>
          <w:divBdr>
            <w:top w:val="none" w:sz="0" w:space="0" w:color="auto"/>
            <w:left w:val="none" w:sz="0" w:space="0" w:color="auto"/>
            <w:bottom w:val="none" w:sz="0" w:space="0" w:color="auto"/>
            <w:right w:val="none" w:sz="0" w:space="0" w:color="auto"/>
          </w:divBdr>
          <w:divsChild>
            <w:div w:id="207453976">
              <w:marLeft w:val="0"/>
              <w:marRight w:val="0"/>
              <w:marTop w:val="0"/>
              <w:marBottom w:val="0"/>
              <w:divBdr>
                <w:top w:val="none" w:sz="0" w:space="0" w:color="auto"/>
                <w:left w:val="none" w:sz="0" w:space="0" w:color="auto"/>
                <w:bottom w:val="none" w:sz="0" w:space="0" w:color="auto"/>
                <w:right w:val="none" w:sz="0" w:space="0" w:color="auto"/>
              </w:divBdr>
            </w:div>
          </w:divsChild>
        </w:div>
        <w:div w:id="2029283820">
          <w:marLeft w:val="0"/>
          <w:marRight w:val="0"/>
          <w:marTop w:val="0"/>
          <w:marBottom w:val="0"/>
          <w:divBdr>
            <w:top w:val="none" w:sz="0" w:space="0" w:color="auto"/>
            <w:left w:val="none" w:sz="0" w:space="0" w:color="auto"/>
            <w:bottom w:val="none" w:sz="0" w:space="0" w:color="auto"/>
            <w:right w:val="none" w:sz="0" w:space="0" w:color="auto"/>
          </w:divBdr>
          <w:divsChild>
            <w:div w:id="300230258">
              <w:marLeft w:val="0"/>
              <w:marRight w:val="0"/>
              <w:marTop w:val="0"/>
              <w:marBottom w:val="0"/>
              <w:divBdr>
                <w:top w:val="none" w:sz="0" w:space="0" w:color="auto"/>
                <w:left w:val="none" w:sz="0" w:space="0" w:color="auto"/>
                <w:bottom w:val="none" w:sz="0" w:space="0" w:color="auto"/>
                <w:right w:val="none" w:sz="0" w:space="0" w:color="auto"/>
              </w:divBdr>
            </w:div>
          </w:divsChild>
        </w:div>
        <w:div w:id="1105002747">
          <w:marLeft w:val="0"/>
          <w:marRight w:val="0"/>
          <w:marTop w:val="0"/>
          <w:marBottom w:val="0"/>
          <w:divBdr>
            <w:top w:val="none" w:sz="0" w:space="0" w:color="auto"/>
            <w:left w:val="none" w:sz="0" w:space="0" w:color="auto"/>
            <w:bottom w:val="none" w:sz="0" w:space="0" w:color="auto"/>
            <w:right w:val="none" w:sz="0" w:space="0" w:color="auto"/>
          </w:divBdr>
          <w:divsChild>
            <w:div w:id="433592096">
              <w:marLeft w:val="0"/>
              <w:marRight w:val="0"/>
              <w:marTop w:val="0"/>
              <w:marBottom w:val="0"/>
              <w:divBdr>
                <w:top w:val="none" w:sz="0" w:space="0" w:color="auto"/>
                <w:left w:val="none" w:sz="0" w:space="0" w:color="auto"/>
                <w:bottom w:val="none" w:sz="0" w:space="0" w:color="auto"/>
                <w:right w:val="none" w:sz="0" w:space="0" w:color="auto"/>
              </w:divBdr>
            </w:div>
          </w:divsChild>
        </w:div>
        <w:div w:id="1200513449">
          <w:marLeft w:val="0"/>
          <w:marRight w:val="0"/>
          <w:marTop w:val="0"/>
          <w:marBottom w:val="0"/>
          <w:divBdr>
            <w:top w:val="none" w:sz="0" w:space="0" w:color="auto"/>
            <w:left w:val="none" w:sz="0" w:space="0" w:color="auto"/>
            <w:bottom w:val="none" w:sz="0" w:space="0" w:color="auto"/>
            <w:right w:val="none" w:sz="0" w:space="0" w:color="auto"/>
          </w:divBdr>
          <w:divsChild>
            <w:div w:id="844633131">
              <w:marLeft w:val="0"/>
              <w:marRight w:val="0"/>
              <w:marTop w:val="0"/>
              <w:marBottom w:val="0"/>
              <w:divBdr>
                <w:top w:val="none" w:sz="0" w:space="0" w:color="auto"/>
                <w:left w:val="none" w:sz="0" w:space="0" w:color="auto"/>
                <w:bottom w:val="none" w:sz="0" w:space="0" w:color="auto"/>
                <w:right w:val="none" w:sz="0" w:space="0" w:color="auto"/>
              </w:divBdr>
            </w:div>
          </w:divsChild>
        </w:div>
        <w:div w:id="754937074">
          <w:marLeft w:val="0"/>
          <w:marRight w:val="0"/>
          <w:marTop w:val="0"/>
          <w:marBottom w:val="0"/>
          <w:divBdr>
            <w:top w:val="none" w:sz="0" w:space="0" w:color="auto"/>
            <w:left w:val="none" w:sz="0" w:space="0" w:color="auto"/>
            <w:bottom w:val="none" w:sz="0" w:space="0" w:color="auto"/>
            <w:right w:val="none" w:sz="0" w:space="0" w:color="auto"/>
          </w:divBdr>
          <w:divsChild>
            <w:div w:id="1087847102">
              <w:marLeft w:val="0"/>
              <w:marRight w:val="0"/>
              <w:marTop w:val="0"/>
              <w:marBottom w:val="0"/>
              <w:divBdr>
                <w:top w:val="none" w:sz="0" w:space="0" w:color="auto"/>
                <w:left w:val="none" w:sz="0" w:space="0" w:color="auto"/>
                <w:bottom w:val="none" w:sz="0" w:space="0" w:color="auto"/>
                <w:right w:val="none" w:sz="0" w:space="0" w:color="auto"/>
              </w:divBdr>
            </w:div>
          </w:divsChild>
        </w:div>
        <w:div w:id="293563236">
          <w:marLeft w:val="0"/>
          <w:marRight w:val="0"/>
          <w:marTop w:val="0"/>
          <w:marBottom w:val="0"/>
          <w:divBdr>
            <w:top w:val="none" w:sz="0" w:space="0" w:color="auto"/>
            <w:left w:val="none" w:sz="0" w:space="0" w:color="auto"/>
            <w:bottom w:val="none" w:sz="0" w:space="0" w:color="auto"/>
            <w:right w:val="none" w:sz="0" w:space="0" w:color="auto"/>
          </w:divBdr>
          <w:divsChild>
            <w:div w:id="528221718">
              <w:marLeft w:val="0"/>
              <w:marRight w:val="0"/>
              <w:marTop w:val="0"/>
              <w:marBottom w:val="0"/>
              <w:divBdr>
                <w:top w:val="none" w:sz="0" w:space="0" w:color="auto"/>
                <w:left w:val="none" w:sz="0" w:space="0" w:color="auto"/>
                <w:bottom w:val="none" w:sz="0" w:space="0" w:color="auto"/>
                <w:right w:val="none" w:sz="0" w:space="0" w:color="auto"/>
              </w:divBdr>
            </w:div>
          </w:divsChild>
        </w:div>
        <w:div w:id="584000946">
          <w:marLeft w:val="0"/>
          <w:marRight w:val="0"/>
          <w:marTop w:val="0"/>
          <w:marBottom w:val="0"/>
          <w:divBdr>
            <w:top w:val="none" w:sz="0" w:space="0" w:color="auto"/>
            <w:left w:val="none" w:sz="0" w:space="0" w:color="auto"/>
            <w:bottom w:val="none" w:sz="0" w:space="0" w:color="auto"/>
            <w:right w:val="none" w:sz="0" w:space="0" w:color="auto"/>
          </w:divBdr>
          <w:divsChild>
            <w:div w:id="2126146805">
              <w:marLeft w:val="0"/>
              <w:marRight w:val="0"/>
              <w:marTop w:val="0"/>
              <w:marBottom w:val="0"/>
              <w:divBdr>
                <w:top w:val="none" w:sz="0" w:space="0" w:color="auto"/>
                <w:left w:val="none" w:sz="0" w:space="0" w:color="auto"/>
                <w:bottom w:val="none" w:sz="0" w:space="0" w:color="auto"/>
                <w:right w:val="none" w:sz="0" w:space="0" w:color="auto"/>
              </w:divBdr>
            </w:div>
          </w:divsChild>
        </w:div>
        <w:div w:id="319162065">
          <w:marLeft w:val="0"/>
          <w:marRight w:val="0"/>
          <w:marTop w:val="0"/>
          <w:marBottom w:val="0"/>
          <w:divBdr>
            <w:top w:val="none" w:sz="0" w:space="0" w:color="auto"/>
            <w:left w:val="none" w:sz="0" w:space="0" w:color="auto"/>
            <w:bottom w:val="none" w:sz="0" w:space="0" w:color="auto"/>
            <w:right w:val="none" w:sz="0" w:space="0" w:color="auto"/>
          </w:divBdr>
          <w:divsChild>
            <w:div w:id="594630195">
              <w:marLeft w:val="0"/>
              <w:marRight w:val="0"/>
              <w:marTop w:val="0"/>
              <w:marBottom w:val="0"/>
              <w:divBdr>
                <w:top w:val="none" w:sz="0" w:space="0" w:color="auto"/>
                <w:left w:val="none" w:sz="0" w:space="0" w:color="auto"/>
                <w:bottom w:val="none" w:sz="0" w:space="0" w:color="auto"/>
                <w:right w:val="none" w:sz="0" w:space="0" w:color="auto"/>
              </w:divBdr>
            </w:div>
          </w:divsChild>
        </w:div>
        <w:div w:id="424805771">
          <w:marLeft w:val="0"/>
          <w:marRight w:val="0"/>
          <w:marTop w:val="0"/>
          <w:marBottom w:val="0"/>
          <w:divBdr>
            <w:top w:val="none" w:sz="0" w:space="0" w:color="auto"/>
            <w:left w:val="none" w:sz="0" w:space="0" w:color="auto"/>
            <w:bottom w:val="none" w:sz="0" w:space="0" w:color="auto"/>
            <w:right w:val="none" w:sz="0" w:space="0" w:color="auto"/>
          </w:divBdr>
          <w:divsChild>
            <w:div w:id="64912100">
              <w:marLeft w:val="0"/>
              <w:marRight w:val="0"/>
              <w:marTop w:val="0"/>
              <w:marBottom w:val="0"/>
              <w:divBdr>
                <w:top w:val="none" w:sz="0" w:space="0" w:color="auto"/>
                <w:left w:val="none" w:sz="0" w:space="0" w:color="auto"/>
                <w:bottom w:val="none" w:sz="0" w:space="0" w:color="auto"/>
                <w:right w:val="none" w:sz="0" w:space="0" w:color="auto"/>
              </w:divBdr>
            </w:div>
          </w:divsChild>
        </w:div>
        <w:div w:id="1916357324">
          <w:marLeft w:val="0"/>
          <w:marRight w:val="0"/>
          <w:marTop w:val="0"/>
          <w:marBottom w:val="0"/>
          <w:divBdr>
            <w:top w:val="none" w:sz="0" w:space="0" w:color="auto"/>
            <w:left w:val="none" w:sz="0" w:space="0" w:color="auto"/>
            <w:bottom w:val="none" w:sz="0" w:space="0" w:color="auto"/>
            <w:right w:val="none" w:sz="0" w:space="0" w:color="auto"/>
          </w:divBdr>
          <w:divsChild>
            <w:div w:id="805585464">
              <w:marLeft w:val="0"/>
              <w:marRight w:val="0"/>
              <w:marTop w:val="0"/>
              <w:marBottom w:val="0"/>
              <w:divBdr>
                <w:top w:val="none" w:sz="0" w:space="0" w:color="auto"/>
                <w:left w:val="none" w:sz="0" w:space="0" w:color="auto"/>
                <w:bottom w:val="none" w:sz="0" w:space="0" w:color="auto"/>
                <w:right w:val="none" w:sz="0" w:space="0" w:color="auto"/>
              </w:divBdr>
            </w:div>
          </w:divsChild>
        </w:div>
        <w:div w:id="506095597">
          <w:marLeft w:val="0"/>
          <w:marRight w:val="0"/>
          <w:marTop w:val="0"/>
          <w:marBottom w:val="0"/>
          <w:divBdr>
            <w:top w:val="none" w:sz="0" w:space="0" w:color="auto"/>
            <w:left w:val="none" w:sz="0" w:space="0" w:color="auto"/>
            <w:bottom w:val="none" w:sz="0" w:space="0" w:color="auto"/>
            <w:right w:val="none" w:sz="0" w:space="0" w:color="auto"/>
          </w:divBdr>
          <w:divsChild>
            <w:div w:id="99299405">
              <w:marLeft w:val="0"/>
              <w:marRight w:val="0"/>
              <w:marTop w:val="0"/>
              <w:marBottom w:val="0"/>
              <w:divBdr>
                <w:top w:val="none" w:sz="0" w:space="0" w:color="auto"/>
                <w:left w:val="none" w:sz="0" w:space="0" w:color="auto"/>
                <w:bottom w:val="none" w:sz="0" w:space="0" w:color="auto"/>
                <w:right w:val="none" w:sz="0" w:space="0" w:color="auto"/>
              </w:divBdr>
            </w:div>
          </w:divsChild>
        </w:div>
        <w:div w:id="1272586486">
          <w:marLeft w:val="0"/>
          <w:marRight w:val="0"/>
          <w:marTop w:val="0"/>
          <w:marBottom w:val="0"/>
          <w:divBdr>
            <w:top w:val="none" w:sz="0" w:space="0" w:color="auto"/>
            <w:left w:val="none" w:sz="0" w:space="0" w:color="auto"/>
            <w:bottom w:val="none" w:sz="0" w:space="0" w:color="auto"/>
            <w:right w:val="none" w:sz="0" w:space="0" w:color="auto"/>
          </w:divBdr>
          <w:divsChild>
            <w:div w:id="679501419">
              <w:marLeft w:val="0"/>
              <w:marRight w:val="0"/>
              <w:marTop w:val="0"/>
              <w:marBottom w:val="0"/>
              <w:divBdr>
                <w:top w:val="none" w:sz="0" w:space="0" w:color="auto"/>
                <w:left w:val="none" w:sz="0" w:space="0" w:color="auto"/>
                <w:bottom w:val="none" w:sz="0" w:space="0" w:color="auto"/>
                <w:right w:val="none" w:sz="0" w:space="0" w:color="auto"/>
              </w:divBdr>
            </w:div>
          </w:divsChild>
        </w:div>
        <w:div w:id="1568684879">
          <w:marLeft w:val="0"/>
          <w:marRight w:val="0"/>
          <w:marTop w:val="0"/>
          <w:marBottom w:val="0"/>
          <w:divBdr>
            <w:top w:val="none" w:sz="0" w:space="0" w:color="auto"/>
            <w:left w:val="none" w:sz="0" w:space="0" w:color="auto"/>
            <w:bottom w:val="none" w:sz="0" w:space="0" w:color="auto"/>
            <w:right w:val="none" w:sz="0" w:space="0" w:color="auto"/>
          </w:divBdr>
          <w:divsChild>
            <w:div w:id="71322385">
              <w:marLeft w:val="0"/>
              <w:marRight w:val="0"/>
              <w:marTop w:val="0"/>
              <w:marBottom w:val="0"/>
              <w:divBdr>
                <w:top w:val="none" w:sz="0" w:space="0" w:color="auto"/>
                <w:left w:val="none" w:sz="0" w:space="0" w:color="auto"/>
                <w:bottom w:val="none" w:sz="0" w:space="0" w:color="auto"/>
                <w:right w:val="none" w:sz="0" w:space="0" w:color="auto"/>
              </w:divBdr>
            </w:div>
          </w:divsChild>
        </w:div>
        <w:div w:id="1339890985">
          <w:marLeft w:val="0"/>
          <w:marRight w:val="0"/>
          <w:marTop w:val="0"/>
          <w:marBottom w:val="0"/>
          <w:divBdr>
            <w:top w:val="none" w:sz="0" w:space="0" w:color="auto"/>
            <w:left w:val="none" w:sz="0" w:space="0" w:color="auto"/>
            <w:bottom w:val="none" w:sz="0" w:space="0" w:color="auto"/>
            <w:right w:val="none" w:sz="0" w:space="0" w:color="auto"/>
          </w:divBdr>
          <w:divsChild>
            <w:div w:id="1560483153">
              <w:marLeft w:val="0"/>
              <w:marRight w:val="0"/>
              <w:marTop w:val="0"/>
              <w:marBottom w:val="0"/>
              <w:divBdr>
                <w:top w:val="none" w:sz="0" w:space="0" w:color="auto"/>
                <w:left w:val="none" w:sz="0" w:space="0" w:color="auto"/>
                <w:bottom w:val="none" w:sz="0" w:space="0" w:color="auto"/>
                <w:right w:val="none" w:sz="0" w:space="0" w:color="auto"/>
              </w:divBdr>
            </w:div>
          </w:divsChild>
        </w:div>
        <w:div w:id="1893686498">
          <w:marLeft w:val="0"/>
          <w:marRight w:val="0"/>
          <w:marTop w:val="0"/>
          <w:marBottom w:val="0"/>
          <w:divBdr>
            <w:top w:val="none" w:sz="0" w:space="0" w:color="auto"/>
            <w:left w:val="none" w:sz="0" w:space="0" w:color="auto"/>
            <w:bottom w:val="none" w:sz="0" w:space="0" w:color="auto"/>
            <w:right w:val="none" w:sz="0" w:space="0" w:color="auto"/>
          </w:divBdr>
          <w:divsChild>
            <w:div w:id="1204171170">
              <w:marLeft w:val="0"/>
              <w:marRight w:val="0"/>
              <w:marTop w:val="0"/>
              <w:marBottom w:val="0"/>
              <w:divBdr>
                <w:top w:val="none" w:sz="0" w:space="0" w:color="auto"/>
                <w:left w:val="none" w:sz="0" w:space="0" w:color="auto"/>
                <w:bottom w:val="none" w:sz="0" w:space="0" w:color="auto"/>
                <w:right w:val="none" w:sz="0" w:space="0" w:color="auto"/>
              </w:divBdr>
            </w:div>
            <w:div w:id="456994832">
              <w:marLeft w:val="0"/>
              <w:marRight w:val="0"/>
              <w:marTop w:val="0"/>
              <w:marBottom w:val="0"/>
              <w:divBdr>
                <w:top w:val="none" w:sz="0" w:space="0" w:color="auto"/>
                <w:left w:val="none" w:sz="0" w:space="0" w:color="auto"/>
                <w:bottom w:val="none" w:sz="0" w:space="0" w:color="auto"/>
                <w:right w:val="none" w:sz="0" w:space="0" w:color="auto"/>
              </w:divBdr>
            </w:div>
          </w:divsChild>
        </w:div>
        <w:div w:id="1823543731">
          <w:marLeft w:val="0"/>
          <w:marRight w:val="0"/>
          <w:marTop w:val="0"/>
          <w:marBottom w:val="0"/>
          <w:divBdr>
            <w:top w:val="none" w:sz="0" w:space="0" w:color="auto"/>
            <w:left w:val="none" w:sz="0" w:space="0" w:color="auto"/>
            <w:bottom w:val="none" w:sz="0" w:space="0" w:color="auto"/>
            <w:right w:val="none" w:sz="0" w:space="0" w:color="auto"/>
          </w:divBdr>
          <w:divsChild>
            <w:div w:id="1963612256">
              <w:marLeft w:val="0"/>
              <w:marRight w:val="0"/>
              <w:marTop w:val="0"/>
              <w:marBottom w:val="0"/>
              <w:divBdr>
                <w:top w:val="none" w:sz="0" w:space="0" w:color="auto"/>
                <w:left w:val="none" w:sz="0" w:space="0" w:color="auto"/>
                <w:bottom w:val="none" w:sz="0" w:space="0" w:color="auto"/>
                <w:right w:val="none" w:sz="0" w:space="0" w:color="auto"/>
              </w:divBdr>
            </w:div>
          </w:divsChild>
        </w:div>
        <w:div w:id="882015760">
          <w:marLeft w:val="0"/>
          <w:marRight w:val="0"/>
          <w:marTop w:val="0"/>
          <w:marBottom w:val="0"/>
          <w:divBdr>
            <w:top w:val="none" w:sz="0" w:space="0" w:color="auto"/>
            <w:left w:val="none" w:sz="0" w:space="0" w:color="auto"/>
            <w:bottom w:val="none" w:sz="0" w:space="0" w:color="auto"/>
            <w:right w:val="none" w:sz="0" w:space="0" w:color="auto"/>
          </w:divBdr>
          <w:divsChild>
            <w:div w:id="139352705">
              <w:marLeft w:val="0"/>
              <w:marRight w:val="0"/>
              <w:marTop w:val="0"/>
              <w:marBottom w:val="0"/>
              <w:divBdr>
                <w:top w:val="none" w:sz="0" w:space="0" w:color="auto"/>
                <w:left w:val="none" w:sz="0" w:space="0" w:color="auto"/>
                <w:bottom w:val="none" w:sz="0" w:space="0" w:color="auto"/>
                <w:right w:val="none" w:sz="0" w:space="0" w:color="auto"/>
              </w:divBdr>
            </w:div>
          </w:divsChild>
        </w:div>
        <w:div w:id="1187599832">
          <w:marLeft w:val="0"/>
          <w:marRight w:val="0"/>
          <w:marTop w:val="0"/>
          <w:marBottom w:val="0"/>
          <w:divBdr>
            <w:top w:val="none" w:sz="0" w:space="0" w:color="auto"/>
            <w:left w:val="none" w:sz="0" w:space="0" w:color="auto"/>
            <w:bottom w:val="none" w:sz="0" w:space="0" w:color="auto"/>
            <w:right w:val="none" w:sz="0" w:space="0" w:color="auto"/>
          </w:divBdr>
          <w:divsChild>
            <w:div w:id="1292319096">
              <w:marLeft w:val="0"/>
              <w:marRight w:val="0"/>
              <w:marTop w:val="0"/>
              <w:marBottom w:val="0"/>
              <w:divBdr>
                <w:top w:val="none" w:sz="0" w:space="0" w:color="auto"/>
                <w:left w:val="none" w:sz="0" w:space="0" w:color="auto"/>
                <w:bottom w:val="none" w:sz="0" w:space="0" w:color="auto"/>
                <w:right w:val="none" w:sz="0" w:space="0" w:color="auto"/>
              </w:divBdr>
            </w:div>
          </w:divsChild>
        </w:div>
        <w:div w:id="1491629437">
          <w:marLeft w:val="0"/>
          <w:marRight w:val="0"/>
          <w:marTop w:val="0"/>
          <w:marBottom w:val="0"/>
          <w:divBdr>
            <w:top w:val="none" w:sz="0" w:space="0" w:color="auto"/>
            <w:left w:val="none" w:sz="0" w:space="0" w:color="auto"/>
            <w:bottom w:val="none" w:sz="0" w:space="0" w:color="auto"/>
            <w:right w:val="none" w:sz="0" w:space="0" w:color="auto"/>
          </w:divBdr>
          <w:divsChild>
            <w:div w:id="1400667177">
              <w:marLeft w:val="0"/>
              <w:marRight w:val="0"/>
              <w:marTop w:val="0"/>
              <w:marBottom w:val="0"/>
              <w:divBdr>
                <w:top w:val="none" w:sz="0" w:space="0" w:color="auto"/>
                <w:left w:val="none" w:sz="0" w:space="0" w:color="auto"/>
                <w:bottom w:val="none" w:sz="0" w:space="0" w:color="auto"/>
                <w:right w:val="none" w:sz="0" w:space="0" w:color="auto"/>
              </w:divBdr>
            </w:div>
          </w:divsChild>
        </w:div>
        <w:div w:id="182329816">
          <w:marLeft w:val="0"/>
          <w:marRight w:val="0"/>
          <w:marTop w:val="0"/>
          <w:marBottom w:val="0"/>
          <w:divBdr>
            <w:top w:val="none" w:sz="0" w:space="0" w:color="auto"/>
            <w:left w:val="none" w:sz="0" w:space="0" w:color="auto"/>
            <w:bottom w:val="none" w:sz="0" w:space="0" w:color="auto"/>
            <w:right w:val="none" w:sz="0" w:space="0" w:color="auto"/>
          </w:divBdr>
          <w:divsChild>
            <w:div w:id="1486124467">
              <w:marLeft w:val="0"/>
              <w:marRight w:val="0"/>
              <w:marTop w:val="0"/>
              <w:marBottom w:val="0"/>
              <w:divBdr>
                <w:top w:val="none" w:sz="0" w:space="0" w:color="auto"/>
                <w:left w:val="none" w:sz="0" w:space="0" w:color="auto"/>
                <w:bottom w:val="none" w:sz="0" w:space="0" w:color="auto"/>
                <w:right w:val="none" w:sz="0" w:space="0" w:color="auto"/>
              </w:divBdr>
            </w:div>
          </w:divsChild>
        </w:div>
        <w:div w:id="1076826214">
          <w:marLeft w:val="0"/>
          <w:marRight w:val="0"/>
          <w:marTop w:val="0"/>
          <w:marBottom w:val="0"/>
          <w:divBdr>
            <w:top w:val="none" w:sz="0" w:space="0" w:color="auto"/>
            <w:left w:val="none" w:sz="0" w:space="0" w:color="auto"/>
            <w:bottom w:val="none" w:sz="0" w:space="0" w:color="auto"/>
            <w:right w:val="none" w:sz="0" w:space="0" w:color="auto"/>
          </w:divBdr>
          <w:divsChild>
            <w:div w:id="2027948324">
              <w:marLeft w:val="0"/>
              <w:marRight w:val="0"/>
              <w:marTop w:val="0"/>
              <w:marBottom w:val="0"/>
              <w:divBdr>
                <w:top w:val="none" w:sz="0" w:space="0" w:color="auto"/>
                <w:left w:val="none" w:sz="0" w:space="0" w:color="auto"/>
                <w:bottom w:val="none" w:sz="0" w:space="0" w:color="auto"/>
                <w:right w:val="none" w:sz="0" w:space="0" w:color="auto"/>
              </w:divBdr>
            </w:div>
          </w:divsChild>
        </w:div>
        <w:div w:id="804933469">
          <w:marLeft w:val="0"/>
          <w:marRight w:val="0"/>
          <w:marTop w:val="0"/>
          <w:marBottom w:val="0"/>
          <w:divBdr>
            <w:top w:val="none" w:sz="0" w:space="0" w:color="auto"/>
            <w:left w:val="none" w:sz="0" w:space="0" w:color="auto"/>
            <w:bottom w:val="none" w:sz="0" w:space="0" w:color="auto"/>
            <w:right w:val="none" w:sz="0" w:space="0" w:color="auto"/>
          </w:divBdr>
          <w:divsChild>
            <w:div w:id="598104315">
              <w:marLeft w:val="0"/>
              <w:marRight w:val="0"/>
              <w:marTop w:val="0"/>
              <w:marBottom w:val="0"/>
              <w:divBdr>
                <w:top w:val="none" w:sz="0" w:space="0" w:color="auto"/>
                <w:left w:val="none" w:sz="0" w:space="0" w:color="auto"/>
                <w:bottom w:val="none" w:sz="0" w:space="0" w:color="auto"/>
                <w:right w:val="none" w:sz="0" w:space="0" w:color="auto"/>
              </w:divBdr>
            </w:div>
          </w:divsChild>
        </w:div>
        <w:div w:id="369649376">
          <w:marLeft w:val="0"/>
          <w:marRight w:val="0"/>
          <w:marTop w:val="0"/>
          <w:marBottom w:val="0"/>
          <w:divBdr>
            <w:top w:val="none" w:sz="0" w:space="0" w:color="auto"/>
            <w:left w:val="none" w:sz="0" w:space="0" w:color="auto"/>
            <w:bottom w:val="none" w:sz="0" w:space="0" w:color="auto"/>
            <w:right w:val="none" w:sz="0" w:space="0" w:color="auto"/>
          </w:divBdr>
          <w:divsChild>
            <w:div w:id="951672752">
              <w:marLeft w:val="0"/>
              <w:marRight w:val="0"/>
              <w:marTop w:val="0"/>
              <w:marBottom w:val="0"/>
              <w:divBdr>
                <w:top w:val="none" w:sz="0" w:space="0" w:color="auto"/>
                <w:left w:val="none" w:sz="0" w:space="0" w:color="auto"/>
                <w:bottom w:val="none" w:sz="0" w:space="0" w:color="auto"/>
                <w:right w:val="none" w:sz="0" w:space="0" w:color="auto"/>
              </w:divBdr>
            </w:div>
          </w:divsChild>
        </w:div>
        <w:div w:id="1243679134">
          <w:marLeft w:val="0"/>
          <w:marRight w:val="0"/>
          <w:marTop w:val="0"/>
          <w:marBottom w:val="0"/>
          <w:divBdr>
            <w:top w:val="none" w:sz="0" w:space="0" w:color="auto"/>
            <w:left w:val="none" w:sz="0" w:space="0" w:color="auto"/>
            <w:bottom w:val="none" w:sz="0" w:space="0" w:color="auto"/>
            <w:right w:val="none" w:sz="0" w:space="0" w:color="auto"/>
          </w:divBdr>
          <w:divsChild>
            <w:div w:id="1398895322">
              <w:marLeft w:val="0"/>
              <w:marRight w:val="0"/>
              <w:marTop w:val="0"/>
              <w:marBottom w:val="0"/>
              <w:divBdr>
                <w:top w:val="none" w:sz="0" w:space="0" w:color="auto"/>
                <w:left w:val="none" w:sz="0" w:space="0" w:color="auto"/>
                <w:bottom w:val="none" w:sz="0" w:space="0" w:color="auto"/>
                <w:right w:val="none" w:sz="0" w:space="0" w:color="auto"/>
              </w:divBdr>
            </w:div>
          </w:divsChild>
        </w:div>
        <w:div w:id="302588682">
          <w:marLeft w:val="0"/>
          <w:marRight w:val="0"/>
          <w:marTop w:val="0"/>
          <w:marBottom w:val="0"/>
          <w:divBdr>
            <w:top w:val="none" w:sz="0" w:space="0" w:color="auto"/>
            <w:left w:val="none" w:sz="0" w:space="0" w:color="auto"/>
            <w:bottom w:val="none" w:sz="0" w:space="0" w:color="auto"/>
            <w:right w:val="none" w:sz="0" w:space="0" w:color="auto"/>
          </w:divBdr>
          <w:divsChild>
            <w:div w:id="1872718189">
              <w:marLeft w:val="0"/>
              <w:marRight w:val="0"/>
              <w:marTop w:val="0"/>
              <w:marBottom w:val="0"/>
              <w:divBdr>
                <w:top w:val="none" w:sz="0" w:space="0" w:color="auto"/>
                <w:left w:val="none" w:sz="0" w:space="0" w:color="auto"/>
                <w:bottom w:val="none" w:sz="0" w:space="0" w:color="auto"/>
                <w:right w:val="none" w:sz="0" w:space="0" w:color="auto"/>
              </w:divBdr>
            </w:div>
          </w:divsChild>
        </w:div>
        <w:div w:id="1213419697">
          <w:marLeft w:val="0"/>
          <w:marRight w:val="0"/>
          <w:marTop w:val="0"/>
          <w:marBottom w:val="0"/>
          <w:divBdr>
            <w:top w:val="none" w:sz="0" w:space="0" w:color="auto"/>
            <w:left w:val="none" w:sz="0" w:space="0" w:color="auto"/>
            <w:bottom w:val="none" w:sz="0" w:space="0" w:color="auto"/>
            <w:right w:val="none" w:sz="0" w:space="0" w:color="auto"/>
          </w:divBdr>
          <w:divsChild>
            <w:div w:id="1052846413">
              <w:marLeft w:val="0"/>
              <w:marRight w:val="0"/>
              <w:marTop w:val="0"/>
              <w:marBottom w:val="0"/>
              <w:divBdr>
                <w:top w:val="none" w:sz="0" w:space="0" w:color="auto"/>
                <w:left w:val="none" w:sz="0" w:space="0" w:color="auto"/>
                <w:bottom w:val="none" w:sz="0" w:space="0" w:color="auto"/>
                <w:right w:val="none" w:sz="0" w:space="0" w:color="auto"/>
              </w:divBdr>
            </w:div>
            <w:div w:id="342123053">
              <w:marLeft w:val="0"/>
              <w:marRight w:val="0"/>
              <w:marTop w:val="0"/>
              <w:marBottom w:val="0"/>
              <w:divBdr>
                <w:top w:val="none" w:sz="0" w:space="0" w:color="auto"/>
                <w:left w:val="none" w:sz="0" w:space="0" w:color="auto"/>
                <w:bottom w:val="none" w:sz="0" w:space="0" w:color="auto"/>
                <w:right w:val="none" w:sz="0" w:space="0" w:color="auto"/>
              </w:divBdr>
            </w:div>
            <w:div w:id="1945961654">
              <w:marLeft w:val="0"/>
              <w:marRight w:val="0"/>
              <w:marTop w:val="0"/>
              <w:marBottom w:val="0"/>
              <w:divBdr>
                <w:top w:val="none" w:sz="0" w:space="0" w:color="auto"/>
                <w:left w:val="none" w:sz="0" w:space="0" w:color="auto"/>
                <w:bottom w:val="none" w:sz="0" w:space="0" w:color="auto"/>
                <w:right w:val="none" w:sz="0" w:space="0" w:color="auto"/>
              </w:divBdr>
            </w:div>
            <w:div w:id="1225751843">
              <w:marLeft w:val="0"/>
              <w:marRight w:val="0"/>
              <w:marTop w:val="0"/>
              <w:marBottom w:val="0"/>
              <w:divBdr>
                <w:top w:val="none" w:sz="0" w:space="0" w:color="auto"/>
                <w:left w:val="none" w:sz="0" w:space="0" w:color="auto"/>
                <w:bottom w:val="none" w:sz="0" w:space="0" w:color="auto"/>
                <w:right w:val="none" w:sz="0" w:space="0" w:color="auto"/>
              </w:divBdr>
            </w:div>
            <w:div w:id="1676691286">
              <w:marLeft w:val="0"/>
              <w:marRight w:val="0"/>
              <w:marTop w:val="0"/>
              <w:marBottom w:val="0"/>
              <w:divBdr>
                <w:top w:val="none" w:sz="0" w:space="0" w:color="auto"/>
                <w:left w:val="none" w:sz="0" w:space="0" w:color="auto"/>
                <w:bottom w:val="none" w:sz="0" w:space="0" w:color="auto"/>
                <w:right w:val="none" w:sz="0" w:space="0" w:color="auto"/>
              </w:divBdr>
            </w:div>
            <w:div w:id="1498033440">
              <w:marLeft w:val="0"/>
              <w:marRight w:val="0"/>
              <w:marTop w:val="0"/>
              <w:marBottom w:val="0"/>
              <w:divBdr>
                <w:top w:val="none" w:sz="0" w:space="0" w:color="auto"/>
                <w:left w:val="none" w:sz="0" w:space="0" w:color="auto"/>
                <w:bottom w:val="none" w:sz="0" w:space="0" w:color="auto"/>
                <w:right w:val="none" w:sz="0" w:space="0" w:color="auto"/>
              </w:divBdr>
            </w:div>
            <w:div w:id="951668124">
              <w:marLeft w:val="0"/>
              <w:marRight w:val="0"/>
              <w:marTop w:val="0"/>
              <w:marBottom w:val="0"/>
              <w:divBdr>
                <w:top w:val="none" w:sz="0" w:space="0" w:color="auto"/>
                <w:left w:val="none" w:sz="0" w:space="0" w:color="auto"/>
                <w:bottom w:val="none" w:sz="0" w:space="0" w:color="auto"/>
                <w:right w:val="none" w:sz="0" w:space="0" w:color="auto"/>
              </w:divBdr>
            </w:div>
            <w:div w:id="1964000996">
              <w:marLeft w:val="0"/>
              <w:marRight w:val="0"/>
              <w:marTop w:val="0"/>
              <w:marBottom w:val="0"/>
              <w:divBdr>
                <w:top w:val="none" w:sz="0" w:space="0" w:color="auto"/>
                <w:left w:val="none" w:sz="0" w:space="0" w:color="auto"/>
                <w:bottom w:val="none" w:sz="0" w:space="0" w:color="auto"/>
                <w:right w:val="none" w:sz="0" w:space="0" w:color="auto"/>
              </w:divBdr>
            </w:div>
            <w:div w:id="690642871">
              <w:marLeft w:val="0"/>
              <w:marRight w:val="0"/>
              <w:marTop w:val="0"/>
              <w:marBottom w:val="0"/>
              <w:divBdr>
                <w:top w:val="none" w:sz="0" w:space="0" w:color="auto"/>
                <w:left w:val="none" w:sz="0" w:space="0" w:color="auto"/>
                <w:bottom w:val="none" w:sz="0" w:space="0" w:color="auto"/>
                <w:right w:val="none" w:sz="0" w:space="0" w:color="auto"/>
              </w:divBdr>
            </w:div>
            <w:div w:id="240988853">
              <w:marLeft w:val="0"/>
              <w:marRight w:val="0"/>
              <w:marTop w:val="0"/>
              <w:marBottom w:val="0"/>
              <w:divBdr>
                <w:top w:val="none" w:sz="0" w:space="0" w:color="auto"/>
                <w:left w:val="none" w:sz="0" w:space="0" w:color="auto"/>
                <w:bottom w:val="none" w:sz="0" w:space="0" w:color="auto"/>
                <w:right w:val="none" w:sz="0" w:space="0" w:color="auto"/>
              </w:divBdr>
            </w:div>
            <w:div w:id="1921206988">
              <w:marLeft w:val="0"/>
              <w:marRight w:val="0"/>
              <w:marTop w:val="0"/>
              <w:marBottom w:val="0"/>
              <w:divBdr>
                <w:top w:val="none" w:sz="0" w:space="0" w:color="auto"/>
                <w:left w:val="none" w:sz="0" w:space="0" w:color="auto"/>
                <w:bottom w:val="none" w:sz="0" w:space="0" w:color="auto"/>
                <w:right w:val="none" w:sz="0" w:space="0" w:color="auto"/>
              </w:divBdr>
            </w:div>
            <w:div w:id="234097226">
              <w:marLeft w:val="0"/>
              <w:marRight w:val="0"/>
              <w:marTop w:val="0"/>
              <w:marBottom w:val="0"/>
              <w:divBdr>
                <w:top w:val="none" w:sz="0" w:space="0" w:color="auto"/>
                <w:left w:val="none" w:sz="0" w:space="0" w:color="auto"/>
                <w:bottom w:val="none" w:sz="0" w:space="0" w:color="auto"/>
                <w:right w:val="none" w:sz="0" w:space="0" w:color="auto"/>
              </w:divBdr>
            </w:div>
            <w:div w:id="928002711">
              <w:marLeft w:val="0"/>
              <w:marRight w:val="0"/>
              <w:marTop w:val="0"/>
              <w:marBottom w:val="0"/>
              <w:divBdr>
                <w:top w:val="none" w:sz="0" w:space="0" w:color="auto"/>
                <w:left w:val="none" w:sz="0" w:space="0" w:color="auto"/>
                <w:bottom w:val="none" w:sz="0" w:space="0" w:color="auto"/>
                <w:right w:val="none" w:sz="0" w:space="0" w:color="auto"/>
              </w:divBdr>
            </w:div>
            <w:div w:id="1911962155">
              <w:marLeft w:val="0"/>
              <w:marRight w:val="0"/>
              <w:marTop w:val="0"/>
              <w:marBottom w:val="0"/>
              <w:divBdr>
                <w:top w:val="none" w:sz="0" w:space="0" w:color="auto"/>
                <w:left w:val="none" w:sz="0" w:space="0" w:color="auto"/>
                <w:bottom w:val="none" w:sz="0" w:space="0" w:color="auto"/>
                <w:right w:val="none" w:sz="0" w:space="0" w:color="auto"/>
              </w:divBdr>
            </w:div>
            <w:div w:id="719279474">
              <w:marLeft w:val="0"/>
              <w:marRight w:val="0"/>
              <w:marTop w:val="0"/>
              <w:marBottom w:val="0"/>
              <w:divBdr>
                <w:top w:val="none" w:sz="0" w:space="0" w:color="auto"/>
                <w:left w:val="none" w:sz="0" w:space="0" w:color="auto"/>
                <w:bottom w:val="none" w:sz="0" w:space="0" w:color="auto"/>
                <w:right w:val="none" w:sz="0" w:space="0" w:color="auto"/>
              </w:divBdr>
            </w:div>
            <w:div w:id="117572603">
              <w:marLeft w:val="0"/>
              <w:marRight w:val="0"/>
              <w:marTop w:val="0"/>
              <w:marBottom w:val="0"/>
              <w:divBdr>
                <w:top w:val="none" w:sz="0" w:space="0" w:color="auto"/>
                <w:left w:val="none" w:sz="0" w:space="0" w:color="auto"/>
                <w:bottom w:val="none" w:sz="0" w:space="0" w:color="auto"/>
                <w:right w:val="none" w:sz="0" w:space="0" w:color="auto"/>
              </w:divBdr>
            </w:div>
            <w:div w:id="736174968">
              <w:marLeft w:val="0"/>
              <w:marRight w:val="0"/>
              <w:marTop w:val="0"/>
              <w:marBottom w:val="0"/>
              <w:divBdr>
                <w:top w:val="none" w:sz="0" w:space="0" w:color="auto"/>
                <w:left w:val="none" w:sz="0" w:space="0" w:color="auto"/>
                <w:bottom w:val="none" w:sz="0" w:space="0" w:color="auto"/>
                <w:right w:val="none" w:sz="0" w:space="0" w:color="auto"/>
              </w:divBdr>
            </w:div>
          </w:divsChild>
        </w:div>
        <w:div w:id="1923100421">
          <w:marLeft w:val="0"/>
          <w:marRight w:val="0"/>
          <w:marTop w:val="0"/>
          <w:marBottom w:val="0"/>
          <w:divBdr>
            <w:top w:val="none" w:sz="0" w:space="0" w:color="auto"/>
            <w:left w:val="none" w:sz="0" w:space="0" w:color="auto"/>
            <w:bottom w:val="none" w:sz="0" w:space="0" w:color="auto"/>
            <w:right w:val="none" w:sz="0" w:space="0" w:color="auto"/>
          </w:divBdr>
          <w:divsChild>
            <w:div w:id="1047879092">
              <w:marLeft w:val="0"/>
              <w:marRight w:val="0"/>
              <w:marTop w:val="0"/>
              <w:marBottom w:val="0"/>
              <w:divBdr>
                <w:top w:val="none" w:sz="0" w:space="0" w:color="auto"/>
                <w:left w:val="none" w:sz="0" w:space="0" w:color="auto"/>
                <w:bottom w:val="none" w:sz="0" w:space="0" w:color="auto"/>
                <w:right w:val="none" w:sz="0" w:space="0" w:color="auto"/>
              </w:divBdr>
            </w:div>
          </w:divsChild>
        </w:div>
        <w:div w:id="1707946301">
          <w:marLeft w:val="0"/>
          <w:marRight w:val="0"/>
          <w:marTop w:val="0"/>
          <w:marBottom w:val="0"/>
          <w:divBdr>
            <w:top w:val="none" w:sz="0" w:space="0" w:color="auto"/>
            <w:left w:val="none" w:sz="0" w:space="0" w:color="auto"/>
            <w:bottom w:val="none" w:sz="0" w:space="0" w:color="auto"/>
            <w:right w:val="none" w:sz="0" w:space="0" w:color="auto"/>
          </w:divBdr>
          <w:divsChild>
            <w:div w:id="1931817214">
              <w:marLeft w:val="0"/>
              <w:marRight w:val="0"/>
              <w:marTop w:val="0"/>
              <w:marBottom w:val="0"/>
              <w:divBdr>
                <w:top w:val="none" w:sz="0" w:space="0" w:color="auto"/>
                <w:left w:val="none" w:sz="0" w:space="0" w:color="auto"/>
                <w:bottom w:val="none" w:sz="0" w:space="0" w:color="auto"/>
                <w:right w:val="none" w:sz="0" w:space="0" w:color="auto"/>
              </w:divBdr>
            </w:div>
            <w:div w:id="623316559">
              <w:marLeft w:val="0"/>
              <w:marRight w:val="0"/>
              <w:marTop w:val="0"/>
              <w:marBottom w:val="0"/>
              <w:divBdr>
                <w:top w:val="none" w:sz="0" w:space="0" w:color="auto"/>
                <w:left w:val="none" w:sz="0" w:space="0" w:color="auto"/>
                <w:bottom w:val="none" w:sz="0" w:space="0" w:color="auto"/>
                <w:right w:val="none" w:sz="0" w:space="0" w:color="auto"/>
              </w:divBdr>
            </w:div>
          </w:divsChild>
        </w:div>
        <w:div w:id="1329862350">
          <w:marLeft w:val="0"/>
          <w:marRight w:val="0"/>
          <w:marTop w:val="0"/>
          <w:marBottom w:val="0"/>
          <w:divBdr>
            <w:top w:val="none" w:sz="0" w:space="0" w:color="auto"/>
            <w:left w:val="none" w:sz="0" w:space="0" w:color="auto"/>
            <w:bottom w:val="none" w:sz="0" w:space="0" w:color="auto"/>
            <w:right w:val="none" w:sz="0" w:space="0" w:color="auto"/>
          </w:divBdr>
          <w:divsChild>
            <w:div w:id="189685728">
              <w:marLeft w:val="0"/>
              <w:marRight w:val="0"/>
              <w:marTop w:val="0"/>
              <w:marBottom w:val="0"/>
              <w:divBdr>
                <w:top w:val="none" w:sz="0" w:space="0" w:color="auto"/>
                <w:left w:val="none" w:sz="0" w:space="0" w:color="auto"/>
                <w:bottom w:val="none" w:sz="0" w:space="0" w:color="auto"/>
                <w:right w:val="none" w:sz="0" w:space="0" w:color="auto"/>
              </w:divBdr>
            </w:div>
            <w:div w:id="1166941084">
              <w:marLeft w:val="0"/>
              <w:marRight w:val="0"/>
              <w:marTop w:val="0"/>
              <w:marBottom w:val="0"/>
              <w:divBdr>
                <w:top w:val="none" w:sz="0" w:space="0" w:color="auto"/>
                <w:left w:val="none" w:sz="0" w:space="0" w:color="auto"/>
                <w:bottom w:val="none" w:sz="0" w:space="0" w:color="auto"/>
                <w:right w:val="none" w:sz="0" w:space="0" w:color="auto"/>
              </w:divBdr>
            </w:div>
            <w:div w:id="803811098">
              <w:marLeft w:val="0"/>
              <w:marRight w:val="0"/>
              <w:marTop w:val="0"/>
              <w:marBottom w:val="0"/>
              <w:divBdr>
                <w:top w:val="none" w:sz="0" w:space="0" w:color="auto"/>
                <w:left w:val="none" w:sz="0" w:space="0" w:color="auto"/>
                <w:bottom w:val="none" w:sz="0" w:space="0" w:color="auto"/>
                <w:right w:val="none" w:sz="0" w:space="0" w:color="auto"/>
              </w:divBdr>
            </w:div>
            <w:div w:id="221983633">
              <w:marLeft w:val="0"/>
              <w:marRight w:val="0"/>
              <w:marTop w:val="0"/>
              <w:marBottom w:val="0"/>
              <w:divBdr>
                <w:top w:val="none" w:sz="0" w:space="0" w:color="auto"/>
                <w:left w:val="none" w:sz="0" w:space="0" w:color="auto"/>
                <w:bottom w:val="none" w:sz="0" w:space="0" w:color="auto"/>
                <w:right w:val="none" w:sz="0" w:space="0" w:color="auto"/>
              </w:divBdr>
            </w:div>
            <w:div w:id="1231187286">
              <w:marLeft w:val="0"/>
              <w:marRight w:val="0"/>
              <w:marTop w:val="0"/>
              <w:marBottom w:val="0"/>
              <w:divBdr>
                <w:top w:val="none" w:sz="0" w:space="0" w:color="auto"/>
                <w:left w:val="none" w:sz="0" w:space="0" w:color="auto"/>
                <w:bottom w:val="none" w:sz="0" w:space="0" w:color="auto"/>
                <w:right w:val="none" w:sz="0" w:space="0" w:color="auto"/>
              </w:divBdr>
            </w:div>
            <w:div w:id="330379538">
              <w:marLeft w:val="0"/>
              <w:marRight w:val="0"/>
              <w:marTop w:val="0"/>
              <w:marBottom w:val="0"/>
              <w:divBdr>
                <w:top w:val="none" w:sz="0" w:space="0" w:color="auto"/>
                <w:left w:val="none" w:sz="0" w:space="0" w:color="auto"/>
                <w:bottom w:val="none" w:sz="0" w:space="0" w:color="auto"/>
                <w:right w:val="none" w:sz="0" w:space="0" w:color="auto"/>
              </w:divBdr>
            </w:div>
            <w:div w:id="59255664">
              <w:marLeft w:val="0"/>
              <w:marRight w:val="0"/>
              <w:marTop w:val="0"/>
              <w:marBottom w:val="0"/>
              <w:divBdr>
                <w:top w:val="none" w:sz="0" w:space="0" w:color="auto"/>
                <w:left w:val="none" w:sz="0" w:space="0" w:color="auto"/>
                <w:bottom w:val="none" w:sz="0" w:space="0" w:color="auto"/>
                <w:right w:val="none" w:sz="0" w:space="0" w:color="auto"/>
              </w:divBdr>
            </w:div>
            <w:div w:id="1845434167">
              <w:marLeft w:val="0"/>
              <w:marRight w:val="0"/>
              <w:marTop w:val="0"/>
              <w:marBottom w:val="0"/>
              <w:divBdr>
                <w:top w:val="none" w:sz="0" w:space="0" w:color="auto"/>
                <w:left w:val="none" w:sz="0" w:space="0" w:color="auto"/>
                <w:bottom w:val="none" w:sz="0" w:space="0" w:color="auto"/>
                <w:right w:val="none" w:sz="0" w:space="0" w:color="auto"/>
              </w:divBdr>
            </w:div>
            <w:div w:id="724717764">
              <w:marLeft w:val="0"/>
              <w:marRight w:val="0"/>
              <w:marTop w:val="0"/>
              <w:marBottom w:val="0"/>
              <w:divBdr>
                <w:top w:val="none" w:sz="0" w:space="0" w:color="auto"/>
                <w:left w:val="none" w:sz="0" w:space="0" w:color="auto"/>
                <w:bottom w:val="none" w:sz="0" w:space="0" w:color="auto"/>
                <w:right w:val="none" w:sz="0" w:space="0" w:color="auto"/>
              </w:divBdr>
            </w:div>
            <w:div w:id="467892879">
              <w:marLeft w:val="0"/>
              <w:marRight w:val="0"/>
              <w:marTop w:val="0"/>
              <w:marBottom w:val="0"/>
              <w:divBdr>
                <w:top w:val="none" w:sz="0" w:space="0" w:color="auto"/>
                <w:left w:val="none" w:sz="0" w:space="0" w:color="auto"/>
                <w:bottom w:val="none" w:sz="0" w:space="0" w:color="auto"/>
                <w:right w:val="none" w:sz="0" w:space="0" w:color="auto"/>
              </w:divBdr>
            </w:div>
            <w:div w:id="1802192451">
              <w:marLeft w:val="0"/>
              <w:marRight w:val="0"/>
              <w:marTop w:val="0"/>
              <w:marBottom w:val="0"/>
              <w:divBdr>
                <w:top w:val="none" w:sz="0" w:space="0" w:color="auto"/>
                <w:left w:val="none" w:sz="0" w:space="0" w:color="auto"/>
                <w:bottom w:val="none" w:sz="0" w:space="0" w:color="auto"/>
                <w:right w:val="none" w:sz="0" w:space="0" w:color="auto"/>
              </w:divBdr>
            </w:div>
            <w:div w:id="631061930">
              <w:marLeft w:val="0"/>
              <w:marRight w:val="0"/>
              <w:marTop w:val="0"/>
              <w:marBottom w:val="0"/>
              <w:divBdr>
                <w:top w:val="none" w:sz="0" w:space="0" w:color="auto"/>
                <w:left w:val="none" w:sz="0" w:space="0" w:color="auto"/>
                <w:bottom w:val="none" w:sz="0" w:space="0" w:color="auto"/>
                <w:right w:val="none" w:sz="0" w:space="0" w:color="auto"/>
              </w:divBdr>
            </w:div>
            <w:div w:id="1152211900">
              <w:marLeft w:val="0"/>
              <w:marRight w:val="0"/>
              <w:marTop w:val="0"/>
              <w:marBottom w:val="0"/>
              <w:divBdr>
                <w:top w:val="none" w:sz="0" w:space="0" w:color="auto"/>
                <w:left w:val="none" w:sz="0" w:space="0" w:color="auto"/>
                <w:bottom w:val="none" w:sz="0" w:space="0" w:color="auto"/>
                <w:right w:val="none" w:sz="0" w:space="0" w:color="auto"/>
              </w:divBdr>
            </w:div>
            <w:div w:id="1371884108">
              <w:marLeft w:val="0"/>
              <w:marRight w:val="0"/>
              <w:marTop w:val="0"/>
              <w:marBottom w:val="0"/>
              <w:divBdr>
                <w:top w:val="none" w:sz="0" w:space="0" w:color="auto"/>
                <w:left w:val="none" w:sz="0" w:space="0" w:color="auto"/>
                <w:bottom w:val="none" w:sz="0" w:space="0" w:color="auto"/>
                <w:right w:val="none" w:sz="0" w:space="0" w:color="auto"/>
              </w:divBdr>
            </w:div>
            <w:div w:id="1942954334">
              <w:marLeft w:val="0"/>
              <w:marRight w:val="0"/>
              <w:marTop w:val="0"/>
              <w:marBottom w:val="0"/>
              <w:divBdr>
                <w:top w:val="none" w:sz="0" w:space="0" w:color="auto"/>
                <w:left w:val="none" w:sz="0" w:space="0" w:color="auto"/>
                <w:bottom w:val="none" w:sz="0" w:space="0" w:color="auto"/>
                <w:right w:val="none" w:sz="0" w:space="0" w:color="auto"/>
              </w:divBdr>
            </w:div>
            <w:div w:id="562106728">
              <w:marLeft w:val="0"/>
              <w:marRight w:val="0"/>
              <w:marTop w:val="0"/>
              <w:marBottom w:val="0"/>
              <w:divBdr>
                <w:top w:val="none" w:sz="0" w:space="0" w:color="auto"/>
                <w:left w:val="none" w:sz="0" w:space="0" w:color="auto"/>
                <w:bottom w:val="none" w:sz="0" w:space="0" w:color="auto"/>
                <w:right w:val="none" w:sz="0" w:space="0" w:color="auto"/>
              </w:divBdr>
            </w:div>
            <w:div w:id="1224023471">
              <w:marLeft w:val="0"/>
              <w:marRight w:val="0"/>
              <w:marTop w:val="0"/>
              <w:marBottom w:val="0"/>
              <w:divBdr>
                <w:top w:val="none" w:sz="0" w:space="0" w:color="auto"/>
                <w:left w:val="none" w:sz="0" w:space="0" w:color="auto"/>
                <w:bottom w:val="none" w:sz="0" w:space="0" w:color="auto"/>
                <w:right w:val="none" w:sz="0" w:space="0" w:color="auto"/>
              </w:divBdr>
            </w:div>
            <w:div w:id="1235357820">
              <w:marLeft w:val="0"/>
              <w:marRight w:val="0"/>
              <w:marTop w:val="0"/>
              <w:marBottom w:val="0"/>
              <w:divBdr>
                <w:top w:val="none" w:sz="0" w:space="0" w:color="auto"/>
                <w:left w:val="none" w:sz="0" w:space="0" w:color="auto"/>
                <w:bottom w:val="none" w:sz="0" w:space="0" w:color="auto"/>
                <w:right w:val="none" w:sz="0" w:space="0" w:color="auto"/>
              </w:divBdr>
            </w:div>
            <w:div w:id="2075739398">
              <w:marLeft w:val="0"/>
              <w:marRight w:val="0"/>
              <w:marTop w:val="0"/>
              <w:marBottom w:val="0"/>
              <w:divBdr>
                <w:top w:val="none" w:sz="0" w:space="0" w:color="auto"/>
                <w:left w:val="none" w:sz="0" w:space="0" w:color="auto"/>
                <w:bottom w:val="none" w:sz="0" w:space="0" w:color="auto"/>
                <w:right w:val="none" w:sz="0" w:space="0" w:color="auto"/>
              </w:divBdr>
            </w:div>
            <w:div w:id="317924936">
              <w:marLeft w:val="0"/>
              <w:marRight w:val="0"/>
              <w:marTop w:val="0"/>
              <w:marBottom w:val="0"/>
              <w:divBdr>
                <w:top w:val="none" w:sz="0" w:space="0" w:color="auto"/>
                <w:left w:val="none" w:sz="0" w:space="0" w:color="auto"/>
                <w:bottom w:val="none" w:sz="0" w:space="0" w:color="auto"/>
                <w:right w:val="none" w:sz="0" w:space="0" w:color="auto"/>
              </w:divBdr>
            </w:div>
            <w:div w:id="857163281">
              <w:marLeft w:val="0"/>
              <w:marRight w:val="0"/>
              <w:marTop w:val="0"/>
              <w:marBottom w:val="0"/>
              <w:divBdr>
                <w:top w:val="none" w:sz="0" w:space="0" w:color="auto"/>
                <w:left w:val="none" w:sz="0" w:space="0" w:color="auto"/>
                <w:bottom w:val="none" w:sz="0" w:space="0" w:color="auto"/>
                <w:right w:val="none" w:sz="0" w:space="0" w:color="auto"/>
              </w:divBdr>
            </w:div>
            <w:div w:id="297224780">
              <w:marLeft w:val="0"/>
              <w:marRight w:val="0"/>
              <w:marTop w:val="0"/>
              <w:marBottom w:val="0"/>
              <w:divBdr>
                <w:top w:val="none" w:sz="0" w:space="0" w:color="auto"/>
                <w:left w:val="none" w:sz="0" w:space="0" w:color="auto"/>
                <w:bottom w:val="none" w:sz="0" w:space="0" w:color="auto"/>
                <w:right w:val="none" w:sz="0" w:space="0" w:color="auto"/>
              </w:divBdr>
            </w:div>
            <w:div w:id="1495142103">
              <w:marLeft w:val="0"/>
              <w:marRight w:val="0"/>
              <w:marTop w:val="0"/>
              <w:marBottom w:val="0"/>
              <w:divBdr>
                <w:top w:val="none" w:sz="0" w:space="0" w:color="auto"/>
                <w:left w:val="none" w:sz="0" w:space="0" w:color="auto"/>
                <w:bottom w:val="none" w:sz="0" w:space="0" w:color="auto"/>
                <w:right w:val="none" w:sz="0" w:space="0" w:color="auto"/>
              </w:divBdr>
            </w:div>
          </w:divsChild>
        </w:div>
        <w:div w:id="222495469">
          <w:marLeft w:val="0"/>
          <w:marRight w:val="0"/>
          <w:marTop w:val="0"/>
          <w:marBottom w:val="0"/>
          <w:divBdr>
            <w:top w:val="none" w:sz="0" w:space="0" w:color="auto"/>
            <w:left w:val="none" w:sz="0" w:space="0" w:color="auto"/>
            <w:bottom w:val="none" w:sz="0" w:space="0" w:color="auto"/>
            <w:right w:val="none" w:sz="0" w:space="0" w:color="auto"/>
          </w:divBdr>
          <w:divsChild>
            <w:div w:id="1643076014">
              <w:marLeft w:val="0"/>
              <w:marRight w:val="0"/>
              <w:marTop w:val="0"/>
              <w:marBottom w:val="0"/>
              <w:divBdr>
                <w:top w:val="none" w:sz="0" w:space="0" w:color="auto"/>
                <w:left w:val="none" w:sz="0" w:space="0" w:color="auto"/>
                <w:bottom w:val="none" w:sz="0" w:space="0" w:color="auto"/>
                <w:right w:val="none" w:sz="0" w:space="0" w:color="auto"/>
              </w:divBdr>
            </w:div>
          </w:divsChild>
        </w:div>
        <w:div w:id="2049182148">
          <w:marLeft w:val="0"/>
          <w:marRight w:val="0"/>
          <w:marTop w:val="0"/>
          <w:marBottom w:val="0"/>
          <w:divBdr>
            <w:top w:val="none" w:sz="0" w:space="0" w:color="auto"/>
            <w:left w:val="none" w:sz="0" w:space="0" w:color="auto"/>
            <w:bottom w:val="none" w:sz="0" w:space="0" w:color="auto"/>
            <w:right w:val="none" w:sz="0" w:space="0" w:color="auto"/>
          </w:divBdr>
          <w:divsChild>
            <w:div w:id="1444812508">
              <w:marLeft w:val="0"/>
              <w:marRight w:val="0"/>
              <w:marTop w:val="0"/>
              <w:marBottom w:val="0"/>
              <w:divBdr>
                <w:top w:val="none" w:sz="0" w:space="0" w:color="auto"/>
                <w:left w:val="none" w:sz="0" w:space="0" w:color="auto"/>
                <w:bottom w:val="none" w:sz="0" w:space="0" w:color="auto"/>
                <w:right w:val="none" w:sz="0" w:space="0" w:color="auto"/>
              </w:divBdr>
            </w:div>
          </w:divsChild>
        </w:div>
        <w:div w:id="1941254331">
          <w:marLeft w:val="0"/>
          <w:marRight w:val="0"/>
          <w:marTop w:val="0"/>
          <w:marBottom w:val="0"/>
          <w:divBdr>
            <w:top w:val="none" w:sz="0" w:space="0" w:color="auto"/>
            <w:left w:val="none" w:sz="0" w:space="0" w:color="auto"/>
            <w:bottom w:val="none" w:sz="0" w:space="0" w:color="auto"/>
            <w:right w:val="none" w:sz="0" w:space="0" w:color="auto"/>
          </w:divBdr>
          <w:divsChild>
            <w:div w:id="531841442">
              <w:marLeft w:val="0"/>
              <w:marRight w:val="0"/>
              <w:marTop w:val="0"/>
              <w:marBottom w:val="0"/>
              <w:divBdr>
                <w:top w:val="none" w:sz="0" w:space="0" w:color="auto"/>
                <w:left w:val="none" w:sz="0" w:space="0" w:color="auto"/>
                <w:bottom w:val="none" w:sz="0" w:space="0" w:color="auto"/>
                <w:right w:val="none" w:sz="0" w:space="0" w:color="auto"/>
              </w:divBdr>
            </w:div>
          </w:divsChild>
        </w:div>
        <w:div w:id="1420910660">
          <w:marLeft w:val="0"/>
          <w:marRight w:val="0"/>
          <w:marTop w:val="0"/>
          <w:marBottom w:val="0"/>
          <w:divBdr>
            <w:top w:val="none" w:sz="0" w:space="0" w:color="auto"/>
            <w:left w:val="none" w:sz="0" w:space="0" w:color="auto"/>
            <w:bottom w:val="none" w:sz="0" w:space="0" w:color="auto"/>
            <w:right w:val="none" w:sz="0" w:space="0" w:color="auto"/>
          </w:divBdr>
          <w:divsChild>
            <w:div w:id="416364627">
              <w:marLeft w:val="0"/>
              <w:marRight w:val="0"/>
              <w:marTop w:val="0"/>
              <w:marBottom w:val="0"/>
              <w:divBdr>
                <w:top w:val="none" w:sz="0" w:space="0" w:color="auto"/>
                <w:left w:val="none" w:sz="0" w:space="0" w:color="auto"/>
                <w:bottom w:val="none" w:sz="0" w:space="0" w:color="auto"/>
                <w:right w:val="none" w:sz="0" w:space="0" w:color="auto"/>
              </w:divBdr>
            </w:div>
          </w:divsChild>
        </w:div>
        <w:div w:id="1993173238">
          <w:marLeft w:val="0"/>
          <w:marRight w:val="0"/>
          <w:marTop w:val="0"/>
          <w:marBottom w:val="0"/>
          <w:divBdr>
            <w:top w:val="none" w:sz="0" w:space="0" w:color="auto"/>
            <w:left w:val="none" w:sz="0" w:space="0" w:color="auto"/>
            <w:bottom w:val="none" w:sz="0" w:space="0" w:color="auto"/>
            <w:right w:val="none" w:sz="0" w:space="0" w:color="auto"/>
          </w:divBdr>
          <w:divsChild>
            <w:div w:id="917397704">
              <w:marLeft w:val="0"/>
              <w:marRight w:val="0"/>
              <w:marTop w:val="0"/>
              <w:marBottom w:val="0"/>
              <w:divBdr>
                <w:top w:val="none" w:sz="0" w:space="0" w:color="auto"/>
                <w:left w:val="none" w:sz="0" w:space="0" w:color="auto"/>
                <w:bottom w:val="none" w:sz="0" w:space="0" w:color="auto"/>
                <w:right w:val="none" w:sz="0" w:space="0" w:color="auto"/>
              </w:divBdr>
            </w:div>
          </w:divsChild>
        </w:div>
        <w:div w:id="1620988937">
          <w:marLeft w:val="0"/>
          <w:marRight w:val="0"/>
          <w:marTop w:val="0"/>
          <w:marBottom w:val="0"/>
          <w:divBdr>
            <w:top w:val="none" w:sz="0" w:space="0" w:color="auto"/>
            <w:left w:val="none" w:sz="0" w:space="0" w:color="auto"/>
            <w:bottom w:val="none" w:sz="0" w:space="0" w:color="auto"/>
            <w:right w:val="none" w:sz="0" w:space="0" w:color="auto"/>
          </w:divBdr>
          <w:divsChild>
            <w:div w:id="100377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10189">
      <w:bodyDiv w:val="1"/>
      <w:marLeft w:val="0"/>
      <w:marRight w:val="0"/>
      <w:marTop w:val="0"/>
      <w:marBottom w:val="0"/>
      <w:divBdr>
        <w:top w:val="none" w:sz="0" w:space="0" w:color="auto"/>
        <w:left w:val="none" w:sz="0" w:space="0" w:color="auto"/>
        <w:bottom w:val="none" w:sz="0" w:space="0" w:color="auto"/>
        <w:right w:val="none" w:sz="0" w:space="0" w:color="auto"/>
      </w:divBdr>
    </w:div>
    <w:div w:id="1060977913">
      <w:bodyDiv w:val="1"/>
      <w:marLeft w:val="0"/>
      <w:marRight w:val="0"/>
      <w:marTop w:val="0"/>
      <w:marBottom w:val="0"/>
      <w:divBdr>
        <w:top w:val="none" w:sz="0" w:space="0" w:color="auto"/>
        <w:left w:val="none" w:sz="0" w:space="0" w:color="auto"/>
        <w:bottom w:val="none" w:sz="0" w:space="0" w:color="auto"/>
        <w:right w:val="none" w:sz="0" w:space="0" w:color="auto"/>
      </w:divBdr>
    </w:div>
    <w:div w:id="1065953648">
      <w:bodyDiv w:val="1"/>
      <w:marLeft w:val="0"/>
      <w:marRight w:val="0"/>
      <w:marTop w:val="0"/>
      <w:marBottom w:val="0"/>
      <w:divBdr>
        <w:top w:val="none" w:sz="0" w:space="0" w:color="auto"/>
        <w:left w:val="none" w:sz="0" w:space="0" w:color="auto"/>
        <w:bottom w:val="none" w:sz="0" w:space="0" w:color="auto"/>
        <w:right w:val="none" w:sz="0" w:space="0" w:color="auto"/>
      </w:divBdr>
      <w:divsChild>
        <w:div w:id="1427799947">
          <w:marLeft w:val="0"/>
          <w:marRight w:val="0"/>
          <w:marTop w:val="0"/>
          <w:marBottom w:val="0"/>
          <w:divBdr>
            <w:top w:val="none" w:sz="0" w:space="0" w:color="auto"/>
            <w:left w:val="none" w:sz="0" w:space="0" w:color="auto"/>
            <w:bottom w:val="none" w:sz="0" w:space="0" w:color="auto"/>
            <w:right w:val="none" w:sz="0" w:space="0" w:color="auto"/>
          </w:divBdr>
          <w:divsChild>
            <w:div w:id="240216510">
              <w:marLeft w:val="0"/>
              <w:marRight w:val="0"/>
              <w:marTop w:val="0"/>
              <w:marBottom w:val="0"/>
              <w:divBdr>
                <w:top w:val="none" w:sz="0" w:space="0" w:color="auto"/>
                <w:left w:val="none" w:sz="0" w:space="0" w:color="auto"/>
                <w:bottom w:val="none" w:sz="0" w:space="0" w:color="auto"/>
                <w:right w:val="none" w:sz="0" w:space="0" w:color="auto"/>
              </w:divBdr>
            </w:div>
          </w:divsChild>
        </w:div>
        <w:div w:id="290791010">
          <w:marLeft w:val="0"/>
          <w:marRight w:val="0"/>
          <w:marTop w:val="0"/>
          <w:marBottom w:val="0"/>
          <w:divBdr>
            <w:top w:val="none" w:sz="0" w:space="0" w:color="auto"/>
            <w:left w:val="none" w:sz="0" w:space="0" w:color="auto"/>
            <w:bottom w:val="none" w:sz="0" w:space="0" w:color="auto"/>
            <w:right w:val="none" w:sz="0" w:space="0" w:color="auto"/>
          </w:divBdr>
          <w:divsChild>
            <w:div w:id="709915773">
              <w:marLeft w:val="0"/>
              <w:marRight w:val="0"/>
              <w:marTop w:val="0"/>
              <w:marBottom w:val="0"/>
              <w:divBdr>
                <w:top w:val="none" w:sz="0" w:space="0" w:color="auto"/>
                <w:left w:val="none" w:sz="0" w:space="0" w:color="auto"/>
                <w:bottom w:val="none" w:sz="0" w:space="0" w:color="auto"/>
                <w:right w:val="none" w:sz="0" w:space="0" w:color="auto"/>
              </w:divBdr>
            </w:div>
          </w:divsChild>
        </w:div>
        <w:div w:id="894969262">
          <w:marLeft w:val="0"/>
          <w:marRight w:val="0"/>
          <w:marTop w:val="0"/>
          <w:marBottom w:val="0"/>
          <w:divBdr>
            <w:top w:val="none" w:sz="0" w:space="0" w:color="auto"/>
            <w:left w:val="none" w:sz="0" w:space="0" w:color="auto"/>
            <w:bottom w:val="none" w:sz="0" w:space="0" w:color="auto"/>
            <w:right w:val="none" w:sz="0" w:space="0" w:color="auto"/>
          </w:divBdr>
          <w:divsChild>
            <w:div w:id="424153194">
              <w:marLeft w:val="0"/>
              <w:marRight w:val="0"/>
              <w:marTop w:val="0"/>
              <w:marBottom w:val="0"/>
              <w:divBdr>
                <w:top w:val="none" w:sz="0" w:space="0" w:color="auto"/>
                <w:left w:val="none" w:sz="0" w:space="0" w:color="auto"/>
                <w:bottom w:val="none" w:sz="0" w:space="0" w:color="auto"/>
                <w:right w:val="none" w:sz="0" w:space="0" w:color="auto"/>
              </w:divBdr>
            </w:div>
          </w:divsChild>
        </w:div>
        <w:div w:id="1127510626">
          <w:marLeft w:val="0"/>
          <w:marRight w:val="0"/>
          <w:marTop w:val="0"/>
          <w:marBottom w:val="0"/>
          <w:divBdr>
            <w:top w:val="none" w:sz="0" w:space="0" w:color="auto"/>
            <w:left w:val="none" w:sz="0" w:space="0" w:color="auto"/>
            <w:bottom w:val="none" w:sz="0" w:space="0" w:color="auto"/>
            <w:right w:val="none" w:sz="0" w:space="0" w:color="auto"/>
          </w:divBdr>
          <w:divsChild>
            <w:div w:id="381833033">
              <w:marLeft w:val="0"/>
              <w:marRight w:val="0"/>
              <w:marTop w:val="0"/>
              <w:marBottom w:val="0"/>
              <w:divBdr>
                <w:top w:val="none" w:sz="0" w:space="0" w:color="auto"/>
                <w:left w:val="none" w:sz="0" w:space="0" w:color="auto"/>
                <w:bottom w:val="none" w:sz="0" w:space="0" w:color="auto"/>
                <w:right w:val="none" w:sz="0" w:space="0" w:color="auto"/>
              </w:divBdr>
            </w:div>
          </w:divsChild>
        </w:div>
        <w:div w:id="1042553709">
          <w:marLeft w:val="0"/>
          <w:marRight w:val="0"/>
          <w:marTop w:val="0"/>
          <w:marBottom w:val="0"/>
          <w:divBdr>
            <w:top w:val="none" w:sz="0" w:space="0" w:color="auto"/>
            <w:left w:val="none" w:sz="0" w:space="0" w:color="auto"/>
            <w:bottom w:val="none" w:sz="0" w:space="0" w:color="auto"/>
            <w:right w:val="none" w:sz="0" w:space="0" w:color="auto"/>
          </w:divBdr>
          <w:divsChild>
            <w:div w:id="1239244201">
              <w:marLeft w:val="0"/>
              <w:marRight w:val="0"/>
              <w:marTop w:val="0"/>
              <w:marBottom w:val="0"/>
              <w:divBdr>
                <w:top w:val="none" w:sz="0" w:space="0" w:color="auto"/>
                <w:left w:val="none" w:sz="0" w:space="0" w:color="auto"/>
                <w:bottom w:val="none" w:sz="0" w:space="0" w:color="auto"/>
                <w:right w:val="none" w:sz="0" w:space="0" w:color="auto"/>
              </w:divBdr>
            </w:div>
          </w:divsChild>
        </w:div>
        <w:div w:id="950435736">
          <w:marLeft w:val="0"/>
          <w:marRight w:val="0"/>
          <w:marTop w:val="0"/>
          <w:marBottom w:val="0"/>
          <w:divBdr>
            <w:top w:val="none" w:sz="0" w:space="0" w:color="auto"/>
            <w:left w:val="none" w:sz="0" w:space="0" w:color="auto"/>
            <w:bottom w:val="none" w:sz="0" w:space="0" w:color="auto"/>
            <w:right w:val="none" w:sz="0" w:space="0" w:color="auto"/>
          </w:divBdr>
          <w:divsChild>
            <w:div w:id="1018703456">
              <w:marLeft w:val="0"/>
              <w:marRight w:val="0"/>
              <w:marTop w:val="0"/>
              <w:marBottom w:val="0"/>
              <w:divBdr>
                <w:top w:val="none" w:sz="0" w:space="0" w:color="auto"/>
                <w:left w:val="none" w:sz="0" w:space="0" w:color="auto"/>
                <w:bottom w:val="none" w:sz="0" w:space="0" w:color="auto"/>
                <w:right w:val="none" w:sz="0" w:space="0" w:color="auto"/>
              </w:divBdr>
            </w:div>
          </w:divsChild>
        </w:div>
        <w:div w:id="255139535">
          <w:marLeft w:val="0"/>
          <w:marRight w:val="0"/>
          <w:marTop w:val="0"/>
          <w:marBottom w:val="0"/>
          <w:divBdr>
            <w:top w:val="none" w:sz="0" w:space="0" w:color="auto"/>
            <w:left w:val="none" w:sz="0" w:space="0" w:color="auto"/>
            <w:bottom w:val="none" w:sz="0" w:space="0" w:color="auto"/>
            <w:right w:val="none" w:sz="0" w:space="0" w:color="auto"/>
          </w:divBdr>
          <w:divsChild>
            <w:div w:id="100733747">
              <w:marLeft w:val="0"/>
              <w:marRight w:val="0"/>
              <w:marTop w:val="0"/>
              <w:marBottom w:val="0"/>
              <w:divBdr>
                <w:top w:val="none" w:sz="0" w:space="0" w:color="auto"/>
                <w:left w:val="none" w:sz="0" w:space="0" w:color="auto"/>
                <w:bottom w:val="none" w:sz="0" w:space="0" w:color="auto"/>
                <w:right w:val="none" w:sz="0" w:space="0" w:color="auto"/>
              </w:divBdr>
            </w:div>
          </w:divsChild>
        </w:div>
        <w:div w:id="678965878">
          <w:marLeft w:val="0"/>
          <w:marRight w:val="0"/>
          <w:marTop w:val="0"/>
          <w:marBottom w:val="0"/>
          <w:divBdr>
            <w:top w:val="none" w:sz="0" w:space="0" w:color="auto"/>
            <w:left w:val="none" w:sz="0" w:space="0" w:color="auto"/>
            <w:bottom w:val="none" w:sz="0" w:space="0" w:color="auto"/>
            <w:right w:val="none" w:sz="0" w:space="0" w:color="auto"/>
          </w:divBdr>
          <w:divsChild>
            <w:div w:id="1898661410">
              <w:marLeft w:val="0"/>
              <w:marRight w:val="0"/>
              <w:marTop w:val="0"/>
              <w:marBottom w:val="0"/>
              <w:divBdr>
                <w:top w:val="none" w:sz="0" w:space="0" w:color="auto"/>
                <w:left w:val="none" w:sz="0" w:space="0" w:color="auto"/>
                <w:bottom w:val="none" w:sz="0" w:space="0" w:color="auto"/>
                <w:right w:val="none" w:sz="0" w:space="0" w:color="auto"/>
              </w:divBdr>
            </w:div>
          </w:divsChild>
        </w:div>
        <w:div w:id="1057123761">
          <w:marLeft w:val="0"/>
          <w:marRight w:val="0"/>
          <w:marTop w:val="0"/>
          <w:marBottom w:val="0"/>
          <w:divBdr>
            <w:top w:val="none" w:sz="0" w:space="0" w:color="auto"/>
            <w:left w:val="none" w:sz="0" w:space="0" w:color="auto"/>
            <w:bottom w:val="none" w:sz="0" w:space="0" w:color="auto"/>
            <w:right w:val="none" w:sz="0" w:space="0" w:color="auto"/>
          </w:divBdr>
          <w:divsChild>
            <w:div w:id="1555893204">
              <w:marLeft w:val="0"/>
              <w:marRight w:val="0"/>
              <w:marTop w:val="0"/>
              <w:marBottom w:val="0"/>
              <w:divBdr>
                <w:top w:val="none" w:sz="0" w:space="0" w:color="auto"/>
                <w:left w:val="none" w:sz="0" w:space="0" w:color="auto"/>
                <w:bottom w:val="none" w:sz="0" w:space="0" w:color="auto"/>
                <w:right w:val="none" w:sz="0" w:space="0" w:color="auto"/>
              </w:divBdr>
            </w:div>
          </w:divsChild>
        </w:div>
        <w:div w:id="157162894">
          <w:marLeft w:val="0"/>
          <w:marRight w:val="0"/>
          <w:marTop w:val="0"/>
          <w:marBottom w:val="0"/>
          <w:divBdr>
            <w:top w:val="none" w:sz="0" w:space="0" w:color="auto"/>
            <w:left w:val="none" w:sz="0" w:space="0" w:color="auto"/>
            <w:bottom w:val="none" w:sz="0" w:space="0" w:color="auto"/>
            <w:right w:val="none" w:sz="0" w:space="0" w:color="auto"/>
          </w:divBdr>
          <w:divsChild>
            <w:div w:id="1484470483">
              <w:marLeft w:val="0"/>
              <w:marRight w:val="0"/>
              <w:marTop w:val="0"/>
              <w:marBottom w:val="0"/>
              <w:divBdr>
                <w:top w:val="none" w:sz="0" w:space="0" w:color="auto"/>
                <w:left w:val="none" w:sz="0" w:space="0" w:color="auto"/>
                <w:bottom w:val="none" w:sz="0" w:space="0" w:color="auto"/>
                <w:right w:val="none" w:sz="0" w:space="0" w:color="auto"/>
              </w:divBdr>
            </w:div>
          </w:divsChild>
        </w:div>
        <w:div w:id="1412897315">
          <w:marLeft w:val="0"/>
          <w:marRight w:val="0"/>
          <w:marTop w:val="0"/>
          <w:marBottom w:val="0"/>
          <w:divBdr>
            <w:top w:val="none" w:sz="0" w:space="0" w:color="auto"/>
            <w:left w:val="none" w:sz="0" w:space="0" w:color="auto"/>
            <w:bottom w:val="none" w:sz="0" w:space="0" w:color="auto"/>
            <w:right w:val="none" w:sz="0" w:space="0" w:color="auto"/>
          </w:divBdr>
          <w:divsChild>
            <w:div w:id="1478381279">
              <w:marLeft w:val="0"/>
              <w:marRight w:val="0"/>
              <w:marTop w:val="0"/>
              <w:marBottom w:val="0"/>
              <w:divBdr>
                <w:top w:val="none" w:sz="0" w:space="0" w:color="auto"/>
                <w:left w:val="none" w:sz="0" w:space="0" w:color="auto"/>
                <w:bottom w:val="none" w:sz="0" w:space="0" w:color="auto"/>
                <w:right w:val="none" w:sz="0" w:space="0" w:color="auto"/>
              </w:divBdr>
            </w:div>
          </w:divsChild>
        </w:div>
        <w:div w:id="1806503362">
          <w:marLeft w:val="0"/>
          <w:marRight w:val="0"/>
          <w:marTop w:val="0"/>
          <w:marBottom w:val="0"/>
          <w:divBdr>
            <w:top w:val="none" w:sz="0" w:space="0" w:color="auto"/>
            <w:left w:val="none" w:sz="0" w:space="0" w:color="auto"/>
            <w:bottom w:val="none" w:sz="0" w:space="0" w:color="auto"/>
            <w:right w:val="none" w:sz="0" w:space="0" w:color="auto"/>
          </w:divBdr>
          <w:divsChild>
            <w:div w:id="796995233">
              <w:marLeft w:val="0"/>
              <w:marRight w:val="0"/>
              <w:marTop w:val="0"/>
              <w:marBottom w:val="0"/>
              <w:divBdr>
                <w:top w:val="none" w:sz="0" w:space="0" w:color="auto"/>
                <w:left w:val="none" w:sz="0" w:space="0" w:color="auto"/>
                <w:bottom w:val="none" w:sz="0" w:space="0" w:color="auto"/>
                <w:right w:val="none" w:sz="0" w:space="0" w:color="auto"/>
              </w:divBdr>
            </w:div>
          </w:divsChild>
        </w:div>
        <w:div w:id="1045255392">
          <w:marLeft w:val="0"/>
          <w:marRight w:val="0"/>
          <w:marTop w:val="0"/>
          <w:marBottom w:val="0"/>
          <w:divBdr>
            <w:top w:val="none" w:sz="0" w:space="0" w:color="auto"/>
            <w:left w:val="none" w:sz="0" w:space="0" w:color="auto"/>
            <w:bottom w:val="none" w:sz="0" w:space="0" w:color="auto"/>
            <w:right w:val="none" w:sz="0" w:space="0" w:color="auto"/>
          </w:divBdr>
          <w:divsChild>
            <w:div w:id="1693410713">
              <w:marLeft w:val="0"/>
              <w:marRight w:val="0"/>
              <w:marTop w:val="0"/>
              <w:marBottom w:val="0"/>
              <w:divBdr>
                <w:top w:val="none" w:sz="0" w:space="0" w:color="auto"/>
                <w:left w:val="none" w:sz="0" w:space="0" w:color="auto"/>
                <w:bottom w:val="none" w:sz="0" w:space="0" w:color="auto"/>
                <w:right w:val="none" w:sz="0" w:space="0" w:color="auto"/>
              </w:divBdr>
            </w:div>
          </w:divsChild>
        </w:div>
        <w:div w:id="318190437">
          <w:marLeft w:val="0"/>
          <w:marRight w:val="0"/>
          <w:marTop w:val="0"/>
          <w:marBottom w:val="0"/>
          <w:divBdr>
            <w:top w:val="none" w:sz="0" w:space="0" w:color="auto"/>
            <w:left w:val="none" w:sz="0" w:space="0" w:color="auto"/>
            <w:bottom w:val="none" w:sz="0" w:space="0" w:color="auto"/>
            <w:right w:val="none" w:sz="0" w:space="0" w:color="auto"/>
          </w:divBdr>
          <w:divsChild>
            <w:div w:id="758062740">
              <w:marLeft w:val="0"/>
              <w:marRight w:val="0"/>
              <w:marTop w:val="0"/>
              <w:marBottom w:val="0"/>
              <w:divBdr>
                <w:top w:val="none" w:sz="0" w:space="0" w:color="auto"/>
                <w:left w:val="none" w:sz="0" w:space="0" w:color="auto"/>
                <w:bottom w:val="none" w:sz="0" w:space="0" w:color="auto"/>
                <w:right w:val="none" w:sz="0" w:space="0" w:color="auto"/>
              </w:divBdr>
            </w:div>
          </w:divsChild>
        </w:div>
        <w:div w:id="615066094">
          <w:marLeft w:val="0"/>
          <w:marRight w:val="0"/>
          <w:marTop w:val="0"/>
          <w:marBottom w:val="0"/>
          <w:divBdr>
            <w:top w:val="none" w:sz="0" w:space="0" w:color="auto"/>
            <w:left w:val="none" w:sz="0" w:space="0" w:color="auto"/>
            <w:bottom w:val="none" w:sz="0" w:space="0" w:color="auto"/>
            <w:right w:val="none" w:sz="0" w:space="0" w:color="auto"/>
          </w:divBdr>
          <w:divsChild>
            <w:div w:id="980773906">
              <w:marLeft w:val="0"/>
              <w:marRight w:val="0"/>
              <w:marTop w:val="0"/>
              <w:marBottom w:val="0"/>
              <w:divBdr>
                <w:top w:val="none" w:sz="0" w:space="0" w:color="auto"/>
                <w:left w:val="none" w:sz="0" w:space="0" w:color="auto"/>
                <w:bottom w:val="none" w:sz="0" w:space="0" w:color="auto"/>
                <w:right w:val="none" w:sz="0" w:space="0" w:color="auto"/>
              </w:divBdr>
            </w:div>
          </w:divsChild>
        </w:div>
        <w:div w:id="208540865">
          <w:marLeft w:val="0"/>
          <w:marRight w:val="0"/>
          <w:marTop w:val="0"/>
          <w:marBottom w:val="0"/>
          <w:divBdr>
            <w:top w:val="none" w:sz="0" w:space="0" w:color="auto"/>
            <w:left w:val="none" w:sz="0" w:space="0" w:color="auto"/>
            <w:bottom w:val="none" w:sz="0" w:space="0" w:color="auto"/>
            <w:right w:val="none" w:sz="0" w:space="0" w:color="auto"/>
          </w:divBdr>
          <w:divsChild>
            <w:div w:id="352341525">
              <w:marLeft w:val="0"/>
              <w:marRight w:val="0"/>
              <w:marTop w:val="0"/>
              <w:marBottom w:val="0"/>
              <w:divBdr>
                <w:top w:val="none" w:sz="0" w:space="0" w:color="auto"/>
                <w:left w:val="none" w:sz="0" w:space="0" w:color="auto"/>
                <w:bottom w:val="none" w:sz="0" w:space="0" w:color="auto"/>
                <w:right w:val="none" w:sz="0" w:space="0" w:color="auto"/>
              </w:divBdr>
            </w:div>
          </w:divsChild>
        </w:div>
        <w:div w:id="1220897521">
          <w:marLeft w:val="0"/>
          <w:marRight w:val="0"/>
          <w:marTop w:val="0"/>
          <w:marBottom w:val="0"/>
          <w:divBdr>
            <w:top w:val="none" w:sz="0" w:space="0" w:color="auto"/>
            <w:left w:val="none" w:sz="0" w:space="0" w:color="auto"/>
            <w:bottom w:val="none" w:sz="0" w:space="0" w:color="auto"/>
            <w:right w:val="none" w:sz="0" w:space="0" w:color="auto"/>
          </w:divBdr>
          <w:divsChild>
            <w:div w:id="1088230240">
              <w:marLeft w:val="0"/>
              <w:marRight w:val="0"/>
              <w:marTop w:val="0"/>
              <w:marBottom w:val="0"/>
              <w:divBdr>
                <w:top w:val="none" w:sz="0" w:space="0" w:color="auto"/>
                <w:left w:val="none" w:sz="0" w:space="0" w:color="auto"/>
                <w:bottom w:val="none" w:sz="0" w:space="0" w:color="auto"/>
                <w:right w:val="none" w:sz="0" w:space="0" w:color="auto"/>
              </w:divBdr>
            </w:div>
          </w:divsChild>
        </w:div>
        <w:div w:id="1062211542">
          <w:marLeft w:val="0"/>
          <w:marRight w:val="0"/>
          <w:marTop w:val="0"/>
          <w:marBottom w:val="0"/>
          <w:divBdr>
            <w:top w:val="none" w:sz="0" w:space="0" w:color="auto"/>
            <w:left w:val="none" w:sz="0" w:space="0" w:color="auto"/>
            <w:bottom w:val="none" w:sz="0" w:space="0" w:color="auto"/>
            <w:right w:val="none" w:sz="0" w:space="0" w:color="auto"/>
          </w:divBdr>
          <w:divsChild>
            <w:div w:id="1091125598">
              <w:marLeft w:val="0"/>
              <w:marRight w:val="0"/>
              <w:marTop w:val="0"/>
              <w:marBottom w:val="0"/>
              <w:divBdr>
                <w:top w:val="none" w:sz="0" w:space="0" w:color="auto"/>
                <w:left w:val="none" w:sz="0" w:space="0" w:color="auto"/>
                <w:bottom w:val="none" w:sz="0" w:space="0" w:color="auto"/>
                <w:right w:val="none" w:sz="0" w:space="0" w:color="auto"/>
              </w:divBdr>
            </w:div>
          </w:divsChild>
        </w:div>
        <w:div w:id="84887684">
          <w:marLeft w:val="0"/>
          <w:marRight w:val="0"/>
          <w:marTop w:val="0"/>
          <w:marBottom w:val="0"/>
          <w:divBdr>
            <w:top w:val="none" w:sz="0" w:space="0" w:color="auto"/>
            <w:left w:val="none" w:sz="0" w:space="0" w:color="auto"/>
            <w:bottom w:val="none" w:sz="0" w:space="0" w:color="auto"/>
            <w:right w:val="none" w:sz="0" w:space="0" w:color="auto"/>
          </w:divBdr>
          <w:divsChild>
            <w:div w:id="580797008">
              <w:marLeft w:val="0"/>
              <w:marRight w:val="0"/>
              <w:marTop w:val="0"/>
              <w:marBottom w:val="0"/>
              <w:divBdr>
                <w:top w:val="none" w:sz="0" w:space="0" w:color="auto"/>
                <w:left w:val="none" w:sz="0" w:space="0" w:color="auto"/>
                <w:bottom w:val="none" w:sz="0" w:space="0" w:color="auto"/>
                <w:right w:val="none" w:sz="0" w:space="0" w:color="auto"/>
              </w:divBdr>
            </w:div>
          </w:divsChild>
        </w:div>
        <w:div w:id="1239752071">
          <w:marLeft w:val="0"/>
          <w:marRight w:val="0"/>
          <w:marTop w:val="0"/>
          <w:marBottom w:val="0"/>
          <w:divBdr>
            <w:top w:val="none" w:sz="0" w:space="0" w:color="auto"/>
            <w:left w:val="none" w:sz="0" w:space="0" w:color="auto"/>
            <w:bottom w:val="none" w:sz="0" w:space="0" w:color="auto"/>
            <w:right w:val="none" w:sz="0" w:space="0" w:color="auto"/>
          </w:divBdr>
          <w:divsChild>
            <w:div w:id="2144617272">
              <w:marLeft w:val="0"/>
              <w:marRight w:val="0"/>
              <w:marTop w:val="0"/>
              <w:marBottom w:val="0"/>
              <w:divBdr>
                <w:top w:val="none" w:sz="0" w:space="0" w:color="auto"/>
                <w:left w:val="none" w:sz="0" w:space="0" w:color="auto"/>
                <w:bottom w:val="none" w:sz="0" w:space="0" w:color="auto"/>
                <w:right w:val="none" w:sz="0" w:space="0" w:color="auto"/>
              </w:divBdr>
            </w:div>
          </w:divsChild>
        </w:div>
        <w:div w:id="626589972">
          <w:marLeft w:val="0"/>
          <w:marRight w:val="0"/>
          <w:marTop w:val="0"/>
          <w:marBottom w:val="0"/>
          <w:divBdr>
            <w:top w:val="none" w:sz="0" w:space="0" w:color="auto"/>
            <w:left w:val="none" w:sz="0" w:space="0" w:color="auto"/>
            <w:bottom w:val="none" w:sz="0" w:space="0" w:color="auto"/>
            <w:right w:val="none" w:sz="0" w:space="0" w:color="auto"/>
          </w:divBdr>
          <w:divsChild>
            <w:div w:id="1148403138">
              <w:marLeft w:val="0"/>
              <w:marRight w:val="0"/>
              <w:marTop w:val="0"/>
              <w:marBottom w:val="0"/>
              <w:divBdr>
                <w:top w:val="none" w:sz="0" w:space="0" w:color="auto"/>
                <w:left w:val="none" w:sz="0" w:space="0" w:color="auto"/>
                <w:bottom w:val="none" w:sz="0" w:space="0" w:color="auto"/>
                <w:right w:val="none" w:sz="0" w:space="0" w:color="auto"/>
              </w:divBdr>
            </w:div>
            <w:div w:id="1184973690">
              <w:marLeft w:val="0"/>
              <w:marRight w:val="0"/>
              <w:marTop w:val="0"/>
              <w:marBottom w:val="0"/>
              <w:divBdr>
                <w:top w:val="none" w:sz="0" w:space="0" w:color="auto"/>
                <w:left w:val="none" w:sz="0" w:space="0" w:color="auto"/>
                <w:bottom w:val="none" w:sz="0" w:space="0" w:color="auto"/>
                <w:right w:val="none" w:sz="0" w:space="0" w:color="auto"/>
              </w:divBdr>
            </w:div>
            <w:div w:id="1138110961">
              <w:marLeft w:val="0"/>
              <w:marRight w:val="0"/>
              <w:marTop w:val="0"/>
              <w:marBottom w:val="0"/>
              <w:divBdr>
                <w:top w:val="none" w:sz="0" w:space="0" w:color="auto"/>
                <w:left w:val="none" w:sz="0" w:space="0" w:color="auto"/>
                <w:bottom w:val="none" w:sz="0" w:space="0" w:color="auto"/>
                <w:right w:val="none" w:sz="0" w:space="0" w:color="auto"/>
              </w:divBdr>
            </w:div>
            <w:div w:id="222644040">
              <w:marLeft w:val="0"/>
              <w:marRight w:val="0"/>
              <w:marTop w:val="0"/>
              <w:marBottom w:val="0"/>
              <w:divBdr>
                <w:top w:val="none" w:sz="0" w:space="0" w:color="auto"/>
                <w:left w:val="none" w:sz="0" w:space="0" w:color="auto"/>
                <w:bottom w:val="none" w:sz="0" w:space="0" w:color="auto"/>
                <w:right w:val="none" w:sz="0" w:space="0" w:color="auto"/>
              </w:divBdr>
            </w:div>
          </w:divsChild>
        </w:div>
        <w:div w:id="1651208975">
          <w:marLeft w:val="0"/>
          <w:marRight w:val="0"/>
          <w:marTop w:val="0"/>
          <w:marBottom w:val="0"/>
          <w:divBdr>
            <w:top w:val="none" w:sz="0" w:space="0" w:color="auto"/>
            <w:left w:val="none" w:sz="0" w:space="0" w:color="auto"/>
            <w:bottom w:val="none" w:sz="0" w:space="0" w:color="auto"/>
            <w:right w:val="none" w:sz="0" w:space="0" w:color="auto"/>
          </w:divBdr>
          <w:divsChild>
            <w:div w:id="1840148363">
              <w:marLeft w:val="0"/>
              <w:marRight w:val="0"/>
              <w:marTop w:val="0"/>
              <w:marBottom w:val="0"/>
              <w:divBdr>
                <w:top w:val="none" w:sz="0" w:space="0" w:color="auto"/>
                <w:left w:val="none" w:sz="0" w:space="0" w:color="auto"/>
                <w:bottom w:val="none" w:sz="0" w:space="0" w:color="auto"/>
                <w:right w:val="none" w:sz="0" w:space="0" w:color="auto"/>
              </w:divBdr>
            </w:div>
          </w:divsChild>
        </w:div>
        <w:div w:id="382098567">
          <w:marLeft w:val="0"/>
          <w:marRight w:val="0"/>
          <w:marTop w:val="0"/>
          <w:marBottom w:val="0"/>
          <w:divBdr>
            <w:top w:val="none" w:sz="0" w:space="0" w:color="auto"/>
            <w:left w:val="none" w:sz="0" w:space="0" w:color="auto"/>
            <w:bottom w:val="none" w:sz="0" w:space="0" w:color="auto"/>
            <w:right w:val="none" w:sz="0" w:space="0" w:color="auto"/>
          </w:divBdr>
          <w:divsChild>
            <w:div w:id="772214989">
              <w:marLeft w:val="0"/>
              <w:marRight w:val="0"/>
              <w:marTop w:val="0"/>
              <w:marBottom w:val="0"/>
              <w:divBdr>
                <w:top w:val="none" w:sz="0" w:space="0" w:color="auto"/>
                <w:left w:val="none" w:sz="0" w:space="0" w:color="auto"/>
                <w:bottom w:val="none" w:sz="0" w:space="0" w:color="auto"/>
                <w:right w:val="none" w:sz="0" w:space="0" w:color="auto"/>
              </w:divBdr>
            </w:div>
          </w:divsChild>
        </w:div>
        <w:div w:id="684403419">
          <w:marLeft w:val="0"/>
          <w:marRight w:val="0"/>
          <w:marTop w:val="0"/>
          <w:marBottom w:val="0"/>
          <w:divBdr>
            <w:top w:val="none" w:sz="0" w:space="0" w:color="auto"/>
            <w:left w:val="none" w:sz="0" w:space="0" w:color="auto"/>
            <w:bottom w:val="none" w:sz="0" w:space="0" w:color="auto"/>
            <w:right w:val="none" w:sz="0" w:space="0" w:color="auto"/>
          </w:divBdr>
          <w:divsChild>
            <w:div w:id="1319381743">
              <w:marLeft w:val="0"/>
              <w:marRight w:val="0"/>
              <w:marTop w:val="0"/>
              <w:marBottom w:val="0"/>
              <w:divBdr>
                <w:top w:val="none" w:sz="0" w:space="0" w:color="auto"/>
                <w:left w:val="none" w:sz="0" w:space="0" w:color="auto"/>
                <w:bottom w:val="none" w:sz="0" w:space="0" w:color="auto"/>
                <w:right w:val="none" w:sz="0" w:space="0" w:color="auto"/>
              </w:divBdr>
            </w:div>
          </w:divsChild>
        </w:div>
        <w:div w:id="476529366">
          <w:marLeft w:val="0"/>
          <w:marRight w:val="0"/>
          <w:marTop w:val="0"/>
          <w:marBottom w:val="0"/>
          <w:divBdr>
            <w:top w:val="none" w:sz="0" w:space="0" w:color="auto"/>
            <w:left w:val="none" w:sz="0" w:space="0" w:color="auto"/>
            <w:bottom w:val="none" w:sz="0" w:space="0" w:color="auto"/>
            <w:right w:val="none" w:sz="0" w:space="0" w:color="auto"/>
          </w:divBdr>
          <w:divsChild>
            <w:div w:id="457258846">
              <w:marLeft w:val="0"/>
              <w:marRight w:val="0"/>
              <w:marTop w:val="0"/>
              <w:marBottom w:val="0"/>
              <w:divBdr>
                <w:top w:val="none" w:sz="0" w:space="0" w:color="auto"/>
                <w:left w:val="none" w:sz="0" w:space="0" w:color="auto"/>
                <w:bottom w:val="none" w:sz="0" w:space="0" w:color="auto"/>
                <w:right w:val="none" w:sz="0" w:space="0" w:color="auto"/>
              </w:divBdr>
            </w:div>
          </w:divsChild>
        </w:div>
        <w:div w:id="1761876291">
          <w:marLeft w:val="0"/>
          <w:marRight w:val="0"/>
          <w:marTop w:val="0"/>
          <w:marBottom w:val="0"/>
          <w:divBdr>
            <w:top w:val="none" w:sz="0" w:space="0" w:color="auto"/>
            <w:left w:val="none" w:sz="0" w:space="0" w:color="auto"/>
            <w:bottom w:val="none" w:sz="0" w:space="0" w:color="auto"/>
            <w:right w:val="none" w:sz="0" w:space="0" w:color="auto"/>
          </w:divBdr>
          <w:divsChild>
            <w:div w:id="719330205">
              <w:marLeft w:val="0"/>
              <w:marRight w:val="0"/>
              <w:marTop w:val="0"/>
              <w:marBottom w:val="0"/>
              <w:divBdr>
                <w:top w:val="none" w:sz="0" w:space="0" w:color="auto"/>
                <w:left w:val="none" w:sz="0" w:space="0" w:color="auto"/>
                <w:bottom w:val="none" w:sz="0" w:space="0" w:color="auto"/>
                <w:right w:val="none" w:sz="0" w:space="0" w:color="auto"/>
              </w:divBdr>
            </w:div>
          </w:divsChild>
        </w:div>
        <w:div w:id="1268611496">
          <w:marLeft w:val="0"/>
          <w:marRight w:val="0"/>
          <w:marTop w:val="0"/>
          <w:marBottom w:val="0"/>
          <w:divBdr>
            <w:top w:val="none" w:sz="0" w:space="0" w:color="auto"/>
            <w:left w:val="none" w:sz="0" w:space="0" w:color="auto"/>
            <w:bottom w:val="none" w:sz="0" w:space="0" w:color="auto"/>
            <w:right w:val="none" w:sz="0" w:space="0" w:color="auto"/>
          </w:divBdr>
          <w:divsChild>
            <w:div w:id="513498764">
              <w:marLeft w:val="0"/>
              <w:marRight w:val="0"/>
              <w:marTop w:val="0"/>
              <w:marBottom w:val="0"/>
              <w:divBdr>
                <w:top w:val="none" w:sz="0" w:space="0" w:color="auto"/>
                <w:left w:val="none" w:sz="0" w:space="0" w:color="auto"/>
                <w:bottom w:val="none" w:sz="0" w:space="0" w:color="auto"/>
                <w:right w:val="none" w:sz="0" w:space="0" w:color="auto"/>
              </w:divBdr>
            </w:div>
          </w:divsChild>
        </w:div>
        <w:div w:id="280764262">
          <w:marLeft w:val="0"/>
          <w:marRight w:val="0"/>
          <w:marTop w:val="0"/>
          <w:marBottom w:val="0"/>
          <w:divBdr>
            <w:top w:val="none" w:sz="0" w:space="0" w:color="auto"/>
            <w:left w:val="none" w:sz="0" w:space="0" w:color="auto"/>
            <w:bottom w:val="none" w:sz="0" w:space="0" w:color="auto"/>
            <w:right w:val="none" w:sz="0" w:space="0" w:color="auto"/>
          </w:divBdr>
          <w:divsChild>
            <w:div w:id="1109203143">
              <w:marLeft w:val="0"/>
              <w:marRight w:val="0"/>
              <w:marTop w:val="0"/>
              <w:marBottom w:val="0"/>
              <w:divBdr>
                <w:top w:val="none" w:sz="0" w:space="0" w:color="auto"/>
                <w:left w:val="none" w:sz="0" w:space="0" w:color="auto"/>
                <w:bottom w:val="none" w:sz="0" w:space="0" w:color="auto"/>
                <w:right w:val="none" w:sz="0" w:space="0" w:color="auto"/>
              </w:divBdr>
            </w:div>
          </w:divsChild>
        </w:div>
        <w:div w:id="1656301057">
          <w:marLeft w:val="0"/>
          <w:marRight w:val="0"/>
          <w:marTop w:val="0"/>
          <w:marBottom w:val="0"/>
          <w:divBdr>
            <w:top w:val="none" w:sz="0" w:space="0" w:color="auto"/>
            <w:left w:val="none" w:sz="0" w:space="0" w:color="auto"/>
            <w:bottom w:val="none" w:sz="0" w:space="0" w:color="auto"/>
            <w:right w:val="none" w:sz="0" w:space="0" w:color="auto"/>
          </w:divBdr>
          <w:divsChild>
            <w:div w:id="802115048">
              <w:marLeft w:val="0"/>
              <w:marRight w:val="0"/>
              <w:marTop w:val="0"/>
              <w:marBottom w:val="0"/>
              <w:divBdr>
                <w:top w:val="none" w:sz="0" w:space="0" w:color="auto"/>
                <w:left w:val="none" w:sz="0" w:space="0" w:color="auto"/>
                <w:bottom w:val="none" w:sz="0" w:space="0" w:color="auto"/>
                <w:right w:val="none" w:sz="0" w:space="0" w:color="auto"/>
              </w:divBdr>
            </w:div>
          </w:divsChild>
        </w:div>
        <w:div w:id="622813802">
          <w:marLeft w:val="0"/>
          <w:marRight w:val="0"/>
          <w:marTop w:val="0"/>
          <w:marBottom w:val="0"/>
          <w:divBdr>
            <w:top w:val="none" w:sz="0" w:space="0" w:color="auto"/>
            <w:left w:val="none" w:sz="0" w:space="0" w:color="auto"/>
            <w:bottom w:val="none" w:sz="0" w:space="0" w:color="auto"/>
            <w:right w:val="none" w:sz="0" w:space="0" w:color="auto"/>
          </w:divBdr>
          <w:divsChild>
            <w:div w:id="311494577">
              <w:marLeft w:val="0"/>
              <w:marRight w:val="0"/>
              <w:marTop w:val="0"/>
              <w:marBottom w:val="0"/>
              <w:divBdr>
                <w:top w:val="none" w:sz="0" w:space="0" w:color="auto"/>
                <w:left w:val="none" w:sz="0" w:space="0" w:color="auto"/>
                <w:bottom w:val="none" w:sz="0" w:space="0" w:color="auto"/>
                <w:right w:val="none" w:sz="0" w:space="0" w:color="auto"/>
              </w:divBdr>
            </w:div>
          </w:divsChild>
        </w:div>
        <w:div w:id="97874965">
          <w:marLeft w:val="0"/>
          <w:marRight w:val="0"/>
          <w:marTop w:val="0"/>
          <w:marBottom w:val="0"/>
          <w:divBdr>
            <w:top w:val="none" w:sz="0" w:space="0" w:color="auto"/>
            <w:left w:val="none" w:sz="0" w:space="0" w:color="auto"/>
            <w:bottom w:val="none" w:sz="0" w:space="0" w:color="auto"/>
            <w:right w:val="none" w:sz="0" w:space="0" w:color="auto"/>
          </w:divBdr>
          <w:divsChild>
            <w:div w:id="296185854">
              <w:marLeft w:val="0"/>
              <w:marRight w:val="0"/>
              <w:marTop w:val="0"/>
              <w:marBottom w:val="0"/>
              <w:divBdr>
                <w:top w:val="none" w:sz="0" w:space="0" w:color="auto"/>
                <w:left w:val="none" w:sz="0" w:space="0" w:color="auto"/>
                <w:bottom w:val="none" w:sz="0" w:space="0" w:color="auto"/>
                <w:right w:val="none" w:sz="0" w:space="0" w:color="auto"/>
              </w:divBdr>
            </w:div>
          </w:divsChild>
        </w:div>
        <w:div w:id="1288663622">
          <w:marLeft w:val="0"/>
          <w:marRight w:val="0"/>
          <w:marTop w:val="0"/>
          <w:marBottom w:val="0"/>
          <w:divBdr>
            <w:top w:val="none" w:sz="0" w:space="0" w:color="auto"/>
            <w:left w:val="none" w:sz="0" w:space="0" w:color="auto"/>
            <w:bottom w:val="none" w:sz="0" w:space="0" w:color="auto"/>
            <w:right w:val="none" w:sz="0" w:space="0" w:color="auto"/>
          </w:divBdr>
          <w:divsChild>
            <w:div w:id="1744642401">
              <w:marLeft w:val="0"/>
              <w:marRight w:val="0"/>
              <w:marTop w:val="0"/>
              <w:marBottom w:val="0"/>
              <w:divBdr>
                <w:top w:val="none" w:sz="0" w:space="0" w:color="auto"/>
                <w:left w:val="none" w:sz="0" w:space="0" w:color="auto"/>
                <w:bottom w:val="none" w:sz="0" w:space="0" w:color="auto"/>
                <w:right w:val="none" w:sz="0" w:space="0" w:color="auto"/>
              </w:divBdr>
            </w:div>
            <w:div w:id="620957099">
              <w:marLeft w:val="0"/>
              <w:marRight w:val="0"/>
              <w:marTop w:val="0"/>
              <w:marBottom w:val="0"/>
              <w:divBdr>
                <w:top w:val="none" w:sz="0" w:space="0" w:color="auto"/>
                <w:left w:val="none" w:sz="0" w:space="0" w:color="auto"/>
                <w:bottom w:val="none" w:sz="0" w:space="0" w:color="auto"/>
                <w:right w:val="none" w:sz="0" w:space="0" w:color="auto"/>
              </w:divBdr>
            </w:div>
            <w:div w:id="1441103137">
              <w:marLeft w:val="0"/>
              <w:marRight w:val="0"/>
              <w:marTop w:val="0"/>
              <w:marBottom w:val="0"/>
              <w:divBdr>
                <w:top w:val="none" w:sz="0" w:space="0" w:color="auto"/>
                <w:left w:val="none" w:sz="0" w:space="0" w:color="auto"/>
                <w:bottom w:val="none" w:sz="0" w:space="0" w:color="auto"/>
                <w:right w:val="none" w:sz="0" w:space="0" w:color="auto"/>
              </w:divBdr>
            </w:div>
            <w:div w:id="169492131">
              <w:marLeft w:val="0"/>
              <w:marRight w:val="0"/>
              <w:marTop w:val="0"/>
              <w:marBottom w:val="0"/>
              <w:divBdr>
                <w:top w:val="none" w:sz="0" w:space="0" w:color="auto"/>
                <w:left w:val="none" w:sz="0" w:space="0" w:color="auto"/>
                <w:bottom w:val="none" w:sz="0" w:space="0" w:color="auto"/>
                <w:right w:val="none" w:sz="0" w:space="0" w:color="auto"/>
              </w:divBdr>
            </w:div>
            <w:div w:id="406923116">
              <w:marLeft w:val="0"/>
              <w:marRight w:val="0"/>
              <w:marTop w:val="0"/>
              <w:marBottom w:val="0"/>
              <w:divBdr>
                <w:top w:val="none" w:sz="0" w:space="0" w:color="auto"/>
                <w:left w:val="none" w:sz="0" w:space="0" w:color="auto"/>
                <w:bottom w:val="none" w:sz="0" w:space="0" w:color="auto"/>
                <w:right w:val="none" w:sz="0" w:space="0" w:color="auto"/>
              </w:divBdr>
            </w:div>
            <w:div w:id="1545484697">
              <w:marLeft w:val="0"/>
              <w:marRight w:val="0"/>
              <w:marTop w:val="0"/>
              <w:marBottom w:val="0"/>
              <w:divBdr>
                <w:top w:val="none" w:sz="0" w:space="0" w:color="auto"/>
                <w:left w:val="none" w:sz="0" w:space="0" w:color="auto"/>
                <w:bottom w:val="none" w:sz="0" w:space="0" w:color="auto"/>
                <w:right w:val="none" w:sz="0" w:space="0" w:color="auto"/>
              </w:divBdr>
            </w:div>
            <w:div w:id="874389928">
              <w:marLeft w:val="0"/>
              <w:marRight w:val="0"/>
              <w:marTop w:val="0"/>
              <w:marBottom w:val="0"/>
              <w:divBdr>
                <w:top w:val="none" w:sz="0" w:space="0" w:color="auto"/>
                <w:left w:val="none" w:sz="0" w:space="0" w:color="auto"/>
                <w:bottom w:val="none" w:sz="0" w:space="0" w:color="auto"/>
                <w:right w:val="none" w:sz="0" w:space="0" w:color="auto"/>
              </w:divBdr>
            </w:div>
            <w:div w:id="1259363692">
              <w:marLeft w:val="0"/>
              <w:marRight w:val="0"/>
              <w:marTop w:val="0"/>
              <w:marBottom w:val="0"/>
              <w:divBdr>
                <w:top w:val="none" w:sz="0" w:space="0" w:color="auto"/>
                <w:left w:val="none" w:sz="0" w:space="0" w:color="auto"/>
                <w:bottom w:val="none" w:sz="0" w:space="0" w:color="auto"/>
                <w:right w:val="none" w:sz="0" w:space="0" w:color="auto"/>
              </w:divBdr>
            </w:div>
            <w:div w:id="425997636">
              <w:marLeft w:val="0"/>
              <w:marRight w:val="0"/>
              <w:marTop w:val="0"/>
              <w:marBottom w:val="0"/>
              <w:divBdr>
                <w:top w:val="none" w:sz="0" w:space="0" w:color="auto"/>
                <w:left w:val="none" w:sz="0" w:space="0" w:color="auto"/>
                <w:bottom w:val="none" w:sz="0" w:space="0" w:color="auto"/>
                <w:right w:val="none" w:sz="0" w:space="0" w:color="auto"/>
              </w:divBdr>
            </w:div>
            <w:div w:id="2108697836">
              <w:marLeft w:val="0"/>
              <w:marRight w:val="0"/>
              <w:marTop w:val="0"/>
              <w:marBottom w:val="0"/>
              <w:divBdr>
                <w:top w:val="none" w:sz="0" w:space="0" w:color="auto"/>
                <w:left w:val="none" w:sz="0" w:space="0" w:color="auto"/>
                <w:bottom w:val="none" w:sz="0" w:space="0" w:color="auto"/>
                <w:right w:val="none" w:sz="0" w:space="0" w:color="auto"/>
              </w:divBdr>
            </w:div>
            <w:div w:id="1554123996">
              <w:marLeft w:val="0"/>
              <w:marRight w:val="0"/>
              <w:marTop w:val="0"/>
              <w:marBottom w:val="0"/>
              <w:divBdr>
                <w:top w:val="none" w:sz="0" w:space="0" w:color="auto"/>
                <w:left w:val="none" w:sz="0" w:space="0" w:color="auto"/>
                <w:bottom w:val="none" w:sz="0" w:space="0" w:color="auto"/>
                <w:right w:val="none" w:sz="0" w:space="0" w:color="auto"/>
              </w:divBdr>
            </w:div>
          </w:divsChild>
        </w:div>
        <w:div w:id="197863776">
          <w:marLeft w:val="0"/>
          <w:marRight w:val="0"/>
          <w:marTop w:val="0"/>
          <w:marBottom w:val="0"/>
          <w:divBdr>
            <w:top w:val="none" w:sz="0" w:space="0" w:color="auto"/>
            <w:left w:val="none" w:sz="0" w:space="0" w:color="auto"/>
            <w:bottom w:val="none" w:sz="0" w:space="0" w:color="auto"/>
            <w:right w:val="none" w:sz="0" w:space="0" w:color="auto"/>
          </w:divBdr>
          <w:divsChild>
            <w:div w:id="33435258">
              <w:marLeft w:val="0"/>
              <w:marRight w:val="0"/>
              <w:marTop w:val="0"/>
              <w:marBottom w:val="0"/>
              <w:divBdr>
                <w:top w:val="none" w:sz="0" w:space="0" w:color="auto"/>
                <w:left w:val="none" w:sz="0" w:space="0" w:color="auto"/>
                <w:bottom w:val="none" w:sz="0" w:space="0" w:color="auto"/>
                <w:right w:val="none" w:sz="0" w:space="0" w:color="auto"/>
              </w:divBdr>
            </w:div>
          </w:divsChild>
        </w:div>
        <w:div w:id="2075002915">
          <w:marLeft w:val="0"/>
          <w:marRight w:val="0"/>
          <w:marTop w:val="0"/>
          <w:marBottom w:val="0"/>
          <w:divBdr>
            <w:top w:val="none" w:sz="0" w:space="0" w:color="auto"/>
            <w:left w:val="none" w:sz="0" w:space="0" w:color="auto"/>
            <w:bottom w:val="none" w:sz="0" w:space="0" w:color="auto"/>
            <w:right w:val="none" w:sz="0" w:space="0" w:color="auto"/>
          </w:divBdr>
          <w:divsChild>
            <w:div w:id="1522433857">
              <w:marLeft w:val="0"/>
              <w:marRight w:val="0"/>
              <w:marTop w:val="0"/>
              <w:marBottom w:val="0"/>
              <w:divBdr>
                <w:top w:val="none" w:sz="0" w:space="0" w:color="auto"/>
                <w:left w:val="none" w:sz="0" w:space="0" w:color="auto"/>
                <w:bottom w:val="none" w:sz="0" w:space="0" w:color="auto"/>
                <w:right w:val="none" w:sz="0" w:space="0" w:color="auto"/>
              </w:divBdr>
            </w:div>
          </w:divsChild>
        </w:div>
        <w:div w:id="1931623004">
          <w:marLeft w:val="0"/>
          <w:marRight w:val="0"/>
          <w:marTop w:val="0"/>
          <w:marBottom w:val="0"/>
          <w:divBdr>
            <w:top w:val="none" w:sz="0" w:space="0" w:color="auto"/>
            <w:left w:val="none" w:sz="0" w:space="0" w:color="auto"/>
            <w:bottom w:val="none" w:sz="0" w:space="0" w:color="auto"/>
            <w:right w:val="none" w:sz="0" w:space="0" w:color="auto"/>
          </w:divBdr>
          <w:divsChild>
            <w:div w:id="801002282">
              <w:marLeft w:val="0"/>
              <w:marRight w:val="0"/>
              <w:marTop w:val="0"/>
              <w:marBottom w:val="0"/>
              <w:divBdr>
                <w:top w:val="none" w:sz="0" w:space="0" w:color="auto"/>
                <w:left w:val="none" w:sz="0" w:space="0" w:color="auto"/>
                <w:bottom w:val="none" w:sz="0" w:space="0" w:color="auto"/>
                <w:right w:val="none" w:sz="0" w:space="0" w:color="auto"/>
              </w:divBdr>
            </w:div>
            <w:div w:id="301542015">
              <w:marLeft w:val="0"/>
              <w:marRight w:val="0"/>
              <w:marTop w:val="0"/>
              <w:marBottom w:val="0"/>
              <w:divBdr>
                <w:top w:val="none" w:sz="0" w:space="0" w:color="auto"/>
                <w:left w:val="none" w:sz="0" w:space="0" w:color="auto"/>
                <w:bottom w:val="none" w:sz="0" w:space="0" w:color="auto"/>
                <w:right w:val="none" w:sz="0" w:space="0" w:color="auto"/>
              </w:divBdr>
            </w:div>
            <w:div w:id="1353384676">
              <w:marLeft w:val="0"/>
              <w:marRight w:val="0"/>
              <w:marTop w:val="0"/>
              <w:marBottom w:val="0"/>
              <w:divBdr>
                <w:top w:val="none" w:sz="0" w:space="0" w:color="auto"/>
                <w:left w:val="none" w:sz="0" w:space="0" w:color="auto"/>
                <w:bottom w:val="none" w:sz="0" w:space="0" w:color="auto"/>
                <w:right w:val="none" w:sz="0" w:space="0" w:color="auto"/>
              </w:divBdr>
            </w:div>
            <w:div w:id="4022465">
              <w:marLeft w:val="0"/>
              <w:marRight w:val="0"/>
              <w:marTop w:val="0"/>
              <w:marBottom w:val="0"/>
              <w:divBdr>
                <w:top w:val="none" w:sz="0" w:space="0" w:color="auto"/>
                <w:left w:val="none" w:sz="0" w:space="0" w:color="auto"/>
                <w:bottom w:val="none" w:sz="0" w:space="0" w:color="auto"/>
                <w:right w:val="none" w:sz="0" w:space="0" w:color="auto"/>
              </w:divBdr>
            </w:div>
          </w:divsChild>
        </w:div>
        <w:div w:id="1735857005">
          <w:marLeft w:val="0"/>
          <w:marRight w:val="0"/>
          <w:marTop w:val="0"/>
          <w:marBottom w:val="0"/>
          <w:divBdr>
            <w:top w:val="none" w:sz="0" w:space="0" w:color="auto"/>
            <w:left w:val="none" w:sz="0" w:space="0" w:color="auto"/>
            <w:bottom w:val="none" w:sz="0" w:space="0" w:color="auto"/>
            <w:right w:val="none" w:sz="0" w:space="0" w:color="auto"/>
          </w:divBdr>
          <w:divsChild>
            <w:div w:id="128017184">
              <w:marLeft w:val="0"/>
              <w:marRight w:val="0"/>
              <w:marTop w:val="0"/>
              <w:marBottom w:val="0"/>
              <w:divBdr>
                <w:top w:val="none" w:sz="0" w:space="0" w:color="auto"/>
                <w:left w:val="none" w:sz="0" w:space="0" w:color="auto"/>
                <w:bottom w:val="none" w:sz="0" w:space="0" w:color="auto"/>
                <w:right w:val="none" w:sz="0" w:space="0" w:color="auto"/>
              </w:divBdr>
            </w:div>
          </w:divsChild>
        </w:div>
        <w:div w:id="962492780">
          <w:marLeft w:val="0"/>
          <w:marRight w:val="0"/>
          <w:marTop w:val="0"/>
          <w:marBottom w:val="0"/>
          <w:divBdr>
            <w:top w:val="none" w:sz="0" w:space="0" w:color="auto"/>
            <w:left w:val="none" w:sz="0" w:space="0" w:color="auto"/>
            <w:bottom w:val="none" w:sz="0" w:space="0" w:color="auto"/>
            <w:right w:val="none" w:sz="0" w:space="0" w:color="auto"/>
          </w:divBdr>
          <w:divsChild>
            <w:div w:id="1465729887">
              <w:marLeft w:val="0"/>
              <w:marRight w:val="0"/>
              <w:marTop w:val="0"/>
              <w:marBottom w:val="0"/>
              <w:divBdr>
                <w:top w:val="none" w:sz="0" w:space="0" w:color="auto"/>
                <w:left w:val="none" w:sz="0" w:space="0" w:color="auto"/>
                <w:bottom w:val="none" w:sz="0" w:space="0" w:color="auto"/>
                <w:right w:val="none" w:sz="0" w:space="0" w:color="auto"/>
              </w:divBdr>
            </w:div>
          </w:divsChild>
        </w:div>
        <w:div w:id="44374459">
          <w:marLeft w:val="0"/>
          <w:marRight w:val="0"/>
          <w:marTop w:val="0"/>
          <w:marBottom w:val="0"/>
          <w:divBdr>
            <w:top w:val="none" w:sz="0" w:space="0" w:color="auto"/>
            <w:left w:val="none" w:sz="0" w:space="0" w:color="auto"/>
            <w:bottom w:val="none" w:sz="0" w:space="0" w:color="auto"/>
            <w:right w:val="none" w:sz="0" w:space="0" w:color="auto"/>
          </w:divBdr>
          <w:divsChild>
            <w:div w:id="1315909015">
              <w:marLeft w:val="0"/>
              <w:marRight w:val="0"/>
              <w:marTop w:val="0"/>
              <w:marBottom w:val="0"/>
              <w:divBdr>
                <w:top w:val="none" w:sz="0" w:space="0" w:color="auto"/>
                <w:left w:val="none" w:sz="0" w:space="0" w:color="auto"/>
                <w:bottom w:val="none" w:sz="0" w:space="0" w:color="auto"/>
                <w:right w:val="none" w:sz="0" w:space="0" w:color="auto"/>
              </w:divBdr>
            </w:div>
          </w:divsChild>
        </w:div>
        <w:div w:id="494492401">
          <w:marLeft w:val="0"/>
          <w:marRight w:val="0"/>
          <w:marTop w:val="0"/>
          <w:marBottom w:val="0"/>
          <w:divBdr>
            <w:top w:val="none" w:sz="0" w:space="0" w:color="auto"/>
            <w:left w:val="none" w:sz="0" w:space="0" w:color="auto"/>
            <w:bottom w:val="none" w:sz="0" w:space="0" w:color="auto"/>
            <w:right w:val="none" w:sz="0" w:space="0" w:color="auto"/>
          </w:divBdr>
          <w:divsChild>
            <w:div w:id="765927470">
              <w:marLeft w:val="0"/>
              <w:marRight w:val="0"/>
              <w:marTop w:val="0"/>
              <w:marBottom w:val="0"/>
              <w:divBdr>
                <w:top w:val="none" w:sz="0" w:space="0" w:color="auto"/>
                <w:left w:val="none" w:sz="0" w:space="0" w:color="auto"/>
                <w:bottom w:val="none" w:sz="0" w:space="0" w:color="auto"/>
                <w:right w:val="none" w:sz="0" w:space="0" w:color="auto"/>
              </w:divBdr>
            </w:div>
          </w:divsChild>
        </w:div>
        <w:div w:id="611471699">
          <w:marLeft w:val="0"/>
          <w:marRight w:val="0"/>
          <w:marTop w:val="0"/>
          <w:marBottom w:val="0"/>
          <w:divBdr>
            <w:top w:val="none" w:sz="0" w:space="0" w:color="auto"/>
            <w:left w:val="none" w:sz="0" w:space="0" w:color="auto"/>
            <w:bottom w:val="none" w:sz="0" w:space="0" w:color="auto"/>
            <w:right w:val="none" w:sz="0" w:space="0" w:color="auto"/>
          </w:divBdr>
          <w:divsChild>
            <w:div w:id="2016417054">
              <w:marLeft w:val="0"/>
              <w:marRight w:val="0"/>
              <w:marTop w:val="0"/>
              <w:marBottom w:val="0"/>
              <w:divBdr>
                <w:top w:val="none" w:sz="0" w:space="0" w:color="auto"/>
                <w:left w:val="none" w:sz="0" w:space="0" w:color="auto"/>
                <w:bottom w:val="none" w:sz="0" w:space="0" w:color="auto"/>
                <w:right w:val="none" w:sz="0" w:space="0" w:color="auto"/>
              </w:divBdr>
            </w:div>
          </w:divsChild>
        </w:div>
        <w:div w:id="130632322">
          <w:marLeft w:val="0"/>
          <w:marRight w:val="0"/>
          <w:marTop w:val="0"/>
          <w:marBottom w:val="0"/>
          <w:divBdr>
            <w:top w:val="none" w:sz="0" w:space="0" w:color="auto"/>
            <w:left w:val="none" w:sz="0" w:space="0" w:color="auto"/>
            <w:bottom w:val="none" w:sz="0" w:space="0" w:color="auto"/>
            <w:right w:val="none" w:sz="0" w:space="0" w:color="auto"/>
          </w:divBdr>
          <w:divsChild>
            <w:div w:id="20122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9856">
      <w:bodyDiv w:val="1"/>
      <w:marLeft w:val="0"/>
      <w:marRight w:val="0"/>
      <w:marTop w:val="0"/>
      <w:marBottom w:val="0"/>
      <w:divBdr>
        <w:top w:val="none" w:sz="0" w:space="0" w:color="auto"/>
        <w:left w:val="none" w:sz="0" w:space="0" w:color="auto"/>
        <w:bottom w:val="none" w:sz="0" w:space="0" w:color="auto"/>
        <w:right w:val="none" w:sz="0" w:space="0" w:color="auto"/>
      </w:divBdr>
    </w:div>
    <w:div w:id="1071467757">
      <w:bodyDiv w:val="1"/>
      <w:marLeft w:val="0"/>
      <w:marRight w:val="0"/>
      <w:marTop w:val="0"/>
      <w:marBottom w:val="0"/>
      <w:divBdr>
        <w:top w:val="none" w:sz="0" w:space="0" w:color="auto"/>
        <w:left w:val="none" w:sz="0" w:space="0" w:color="auto"/>
        <w:bottom w:val="none" w:sz="0" w:space="0" w:color="auto"/>
        <w:right w:val="none" w:sz="0" w:space="0" w:color="auto"/>
      </w:divBdr>
      <w:divsChild>
        <w:div w:id="592476737">
          <w:marLeft w:val="0"/>
          <w:marRight w:val="0"/>
          <w:marTop w:val="0"/>
          <w:marBottom w:val="0"/>
          <w:divBdr>
            <w:top w:val="none" w:sz="0" w:space="0" w:color="auto"/>
            <w:left w:val="none" w:sz="0" w:space="0" w:color="auto"/>
            <w:bottom w:val="none" w:sz="0" w:space="0" w:color="auto"/>
            <w:right w:val="none" w:sz="0" w:space="0" w:color="auto"/>
          </w:divBdr>
          <w:divsChild>
            <w:div w:id="491454910">
              <w:marLeft w:val="0"/>
              <w:marRight w:val="0"/>
              <w:marTop w:val="0"/>
              <w:marBottom w:val="0"/>
              <w:divBdr>
                <w:top w:val="none" w:sz="0" w:space="0" w:color="auto"/>
                <w:left w:val="none" w:sz="0" w:space="0" w:color="auto"/>
                <w:bottom w:val="none" w:sz="0" w:space="0" w:color="auto"/>
                <w:right w:val="none" w:sz="0" w:space="0" w:color="auto"/>
              </w:divBdr>
            </w:div>
            <w:div w:id="16983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89588">
      <w:bodyDiv w:val="1"/>
      <w:marLeft w:val="0"/>
      <w:marRight w:val="0"/>
      <w:marTop w:val="0"/>
      <w:marBottom w:val="0"/>
      <w:divBdr>
        <w:top w:val="none" w:sz="0" w:space="0" w:color="auto"/>
        <w:left w:val="none" w:sz="0" w:space="0" w:color="auto"/>
        <w:bottom w:val="none" w:sz="0" w:space="0" w:color="auto"/>
        <w:right w:val="none" w:sz="0" w:space="0" w:color="auto"/>
      </w:divBdr>
    </w:div>
    <w:div w:id="1077287612">
      <w:bodyDiv w:val="1"/>
      <w:marLeft w:val="0"/>
      <w:marRight w:val="0"/>
      <w:marTop w:val="0"/>
      <w:marBottom w:val="0"/>
      <w:divBdr>
        <w:top w:val="none" w:sz="0" w:space="0" w:color="auto"/>
        <w:left w:val="none" w:sz="0" w:space="0" w:color="auto"/>
        <w:bottom w:val="none" w:sz="0" w:space="0" w:color="auto"/>
        <w:right w:val="none" w:sz="0" w:space="0" w:color="auto"/>
      </w:divBdr>
    </w:div>
    <w:div w:id="1080757856">
      <w:bodyDiv w:val="1"/>
      <w:marLeft w:val="0"/>
      <w:marRight w:val="0"/>
      <w:marTop w:val="0"/>
      <w:marBottom w:val="0"/>
      <w:divBdr>
        <w:top w:val="none" w:sz="0" w:space="0" w:color="auto"/>
        <w:left w:val="none" w:sz="0" w:space="0" w:color="auto"/>
        <w:bottom w:val="none" w:sz="0" w:space="0" w:color="auto"/>
        <w:right w:val="none" w:sz="0" w:space="0" w:color="auto"/>
      </w:divBdr>
    </w:div>
    <w:div w:id="1089082771">
      <w:bodyDiv w:val="1"/>
      <w:marLeft w:val="0"/>
      <w:marRight w:val="0"/>
      <w:marTop w:val="0"/>
      <w:marBottom w:val="0"/>
      <w:divBdr>
        <w:top w:val="none" w:sz="0" w:space="0" w:color="auto"/>
        <w:left w:val="none" w:sz="0" w:space="0" w:color="auto"/>
        <w:bottom w:val="none" w:sz="0" w:space="0" w:color="auto"/>
        <w:right w:val="none" w:sz="0" w:space="0" w:color="auto"/>
      </w:divBdr>
    </w:div>
    <w:div w:id="1096171398">
      <w:bodyDiv w:val="1"/>
      <w:marLeft w:val="0"/>
      <w:marRight w:val="0"/>
      <w:marTop w:val="0"/>
      <w:marBottom w:val="0"/>
      <w:divBdr>
        <w:top w:val="none" w:sz="0" w:space="0" w:color="auto"/>
        <w:left w:val="none" w:sz="0" w:space="0" w:color="auto"/>
        <w:bottom w:val="none" w:sz="0" w:space="0" w:color="auto"/>
        <w:right w:val="none" w:sz="0" w:space="0" w:color="auto"/>
      </w:divBdr>
    </w:div>
    <w:div w:id="1096242684">
      <w:bodyDiv w:val="1"/>
      <w:marLeft w:val="0"/>
      <w:marRight w:val="0"/>
      <w:marTop w:val="0"/>
      <w:marBottom w:val="0"/>
      <w:divBdr>
        <w:top w:val="none" w:sz="0" w:space="0" w:color="auto"/>
        <w:left w:val="none" w:sz="0" w:space="0" w:color="auto"/>
        <w:bottom w:val="none" w:sz="0" w:space="0" w:color="auto"/>
        <w:right w:val="none" w:sz="0" w:space="0" w:color="auto"/>
      </w:divBdr>
    </w:div>
    <w:div w:id="1096484684">
      <w:bodyDiv w:val="1"/>
      <w:marLeft w:val="0"/>
      <w:marRight w:val="0"/>
      <w:marTop w:val="0"/>
      <w:marBottom w:val="0"/>
      <w:divBdr>
        <w:top w:val="none" w:sz="0" w:space="0" w:color="auto"/>
        <w:left w:val="none" w:sz="0" w:space="0" w:color="auto"/>
        <w:bottom w:val="none" w:sz="0" w:space="0" w:color="auto"/>
        <w:right w:val="none" w:sz="0" w:space="0" w:color="auto"/>
      </w:divBdr>
      <w:divsChild>
        <w:div w:id="1732654939">
          <w:marLeft w:val="0"/>
          <w:marRight w:val="0"/>
          <w:marTop w:val="0"/>
          <w:marBottom w:val="0"/>
          <w:divBdr>
            <w:top w:val="none" w:sz="0" w:space="0" w:color="auto"/>
            <w:left w:val="none" w:sz="0" w:space="0" w:color="auto"/>
            <w:bottom w:val="none" w:sz="0" w:space="0" w:color="auto"/>
            <w:right w:val="none" w:sz="0" w:space="0" w:color="auto"/>
          </w:divBdr>
          <w:divsChild>
            <w:div w:id="156312141">
              <w:marLeft w:val="0"/>
              <w:marRight w:val="0"/>
              <w:marTop w:val="0"/>
              <w:marBottom w:val="0"/>
              <w:divBdr>
                <w:top w:val="none" w:sz="0" w:space="0" w:color="auto"/>
                <w:left w:val="none" w:sz="0" w:space="0" w:color="auto"/>
                <w:bottom w:val="none" w:sz="0" w:space="0" w:color="auto"/>
                <w:right w:val="none" w:sz="0" w:space="0" w:color="auto"/>
              </w:divBdr>
            </w:div>
          </w:divsChild>
        </w:div>
        <w:div w:id="1793400856">
          <w:marLeft w:val="0"/>
          <w:marRight w:val="0"/>
          <w:marTop w:val="0"/>
          <w:marBottom w:val="0"/>
          <w:divBdr>
            <w:top w:val="none" w:sz="0" w:space="0" w:color="auto"/>
            <w:left w:val="none" w:sz="0" w:space="0" w:color="auto"/>
            <w:bottom w:val="none" w:sz="0" w:space="0" w:color="auto"/>
            <w:right w:val="none" w:sz="0" w:space="0" w:color="auto"/>
          </w:divBdr>
          <w:divsChild>
            <w:div w:id="607735856">
              <w:marLeft w:val="0"/>
              <w:marRight w:val="0"/>
              <w:marTop w:val="0"/>
              <w:marBottom w:val="0"/>
              <w:divBdr>
                <w:top w:val="none" w:sz="0" w:space="0" w:color="auto"/>
                <w:left w:val="none" w:sz="0" w:space="0" w:color="auto"/>
                <w:bottom w:val="none" w:sz="0" w:space="0" w:color="auto"/>
                <w:right w:val="none" w:sz="0" w:space="0" w:color="auto"/>
              </w:divBdr>
            </w:div>
          </w:divsChild>
        </w:div>
        <w:div w:id="571812051">
          <w:marLeft w:val="0"/>
          <w:marRight w:val="0"/>
          <w:marTop w:val="0"/>
          <w:marBottom w:val="0"/>
          <w:divBdr>
            <w:top w:val="none" w:sz="0" w:space="0" w:color="auto"/>
            <w:left w:val="none" w:sz="0" w:space="0" w:color="auto"/>
            <w:bottom w:val="none" w:sz="0" w:space="0" w:color="auto"/>
            <w:right w:val="none" w:sz="0" w:space="0" w:color="auto"/>
          </w:divBdr>
          <w:divsChild>
            <w:div w:id="1099255284">
              <w:marLeft w:val="0"/>
              <w:marRight w:val="0"/>
              <w:marTop w:val="0"/>
              <w:marBottom w:val="0"/>
              <w:divBdr>
                <w:top w:val="none" w:sz="0" w:space="0" w:color="auto"/>
                <w:left w:val="none" w:sz="0" w:space="0" w:color="auto"/>
                <w:bottom w:val="none" w:sz="0" w:space="0" w:color="auto"/>
                <w:right w:val="none" w:sz="0" w:space="0" w:color="auto"/>
              </w:divBdr>
            </w:div>
          </w:divsChild>
        </w:div>
        <w:div w:id="1733500748">
          <w:marLeft w:val="0"/>
          <w:marRight w:val="0"/>
          <w:marTop w:val="0"/>
          <w:marBottom w:val="0"/>
          <w:divBdr>
            <w:top w:val="none" w:sz="0" w:space="0" w:color="auto"/>
            <w:left w:val="none" w:sz="0" w:space="0" w:color="auto"/>
            <w:bottom w:val="none" w:sz="0" w:space="0" w:color="auto"/>
            <w:right w:val="none" w:sz="0" w:space="0" w:color="auto"/>
          </w:divBdr>
          <w:divsChild>
            <w:div w:id="1064596417">
              <w:marLeft w:val="0"/>
              <w:marRight w:val="0"/>
              <w:marTop w:val="0"/>
              <w:marBottom w:val="0"/>
              <w:divBdr>
                <w:top w:val="none" w:sz="0" w:space="0" w:color="auto"/>
                <w:left w:val="none" w:sz="0" w:space="0" w:color="auto"/>
                <w:bottom w:val="none" w:sz="0" w:space="0" w:color="auto"/>
                <w:right w:val="none" w:sz="0" w:space="0" w:color="auto"/>
              </w:divBdr>
            </w:div>
          </w:divsChild>
        </w:div>
        <w:div w:id="448550914">
          <w:marLeft w:val="0"/>
          <w:marRight w:val="0"/>
          <w:marTop w:val="0"/>
          <w:marBottom w:val="0"/>
          <w:divBdr>
            <w:top w:val="none" w:sz="0" w:space="0" w:color="auto"/>
            <w:left w:val="none" w:sz="0" w:space="0" w:color="auto"/>
            <w:bottom w:val="none" w:sz="0" w:space="0" w:color="auto"/>
            <w:right w:val="none" w:sz="0" w:space="0" w:color="auto"/>
          </w:divBdr>
          <w:divsChild>
            <w:div w:id="1184245466">
              <w:marLeft w:val="0"/>
              <w:marRight w:val="0"/>
              <w:marTop w:val="0"/>
              <w:marBottom w:val="0"/>
              <w:divBdr>
                <w:top w:val="none" w:sz="0" w:space="0" w:color="auto"/>
                <w:left w:val="none" w:sz="0" w:space="0" w:color="auto"/>
                <w:bottom w:val="none" w:sz="0" w:space="0" w:color="auto"/>
                <w:right w:val="none" w:sz="0" w:space="0" w:color="auto"/>
              </w:divBdr>
            </w:div>
          </w:divsChild>
        </w:div>
        <w:div w:id="351077530">
          <w:marLeft w:val="0"/>
          <w:marRight w:val="0"/>
          <w:marTop w:val="0"/>
          <w:marBottom w:val="0"/>
          <w:divBdr>
            <w:top w:val="none" w:sz="0" w:space="0" w:color="auto"/>
            <w:left w:val="none" w:sz="0" w:space="0" w:color="auto"/>
            <w:bottom w:val="none" w:sz="0" w:space="0" w:color="auto"/>
            <w:right w:val="none" w:sz="0" w:space="0" w:color="auto"/>
          </w:divBdr>
          <w:divsChild>
            <w:div w:id="1433207108">
              <w:marLeft w:val="0"/>
              <w:marRight w:val="0"/>
              <w:marTop w:val="0"/>
              <w:marBottom w:val="0"/>
              <w:divBdr>
                <w:top w:val="none" w:sz="0" w:space="0" w:color="auto"/>
                <w:left w:val="none" w:sz="0" w:space="0" w:color="auto"/>
                <w:bottom w:val="none" w:sz="0" w:space="0" w:color="auto"/>
                <w:right w:val="none" w:sz="0" w:space="0" w:color="auto"/>
              </w:divBdr>
            </w:div>
          </w:divsChild>
        </w:div>
        <w:div w:id="1936480759">
          <w:marLeft w:val="0"/>
          <w:marRight w:val="0"/>
          <w:marTop w:val="0"/>
          <w:marBottom w:val="0"/>
          <w:divBdr>
            <w:top w:val="none" w:sz="0" w:space="0" w:color="auto"/>
            <w:left w:val="none" w:sz="0" w:space="0" w:color="auto"/>
            <w:bottom w:val="none" w:sz="0" w:space="0" w:color="auto"/>
            <w:right w:val="none" w:sz="0" w:space="0" w:color="auto"/>
          </w:divBdr>
          <w:divsChild>
            <w:div w:id="30500314">
              <w:marLeft w:val="0"/>
              <w:marRight w:val="0"/>
              <w:marTop w:val="0"/>
              <w:marBottom w:val="0"/>
              <w:divBdr>
                <w:top w:val="none" w:sz="0" w:space="0" w:color="auto"/>
                <w:left w:val="none" w:sz="0" w:space="0" w:color="auto"/>
                <w:bottom w:val="none" w:sz="0" w:space="0" w:color="auto"/>
                <w:right w:val="none" w:sz="0" w:space="0" w:color="auto"/>
              </w:divBdr>
            </w:div>
          </w:divsChild>
        </w:div>
        <w:div w:id="1899584633">
          <w:marLeft w:val="0"/>
          <w:marRight w:val="0"/>
          <w:marTop w:val="0"/>
          <w:marBottom w:val="0"/>
          <w:divBdr>
            <w:top w:val="none" w:sz="0" w:space="0" w:color="auto"/>
            <w:left w:val="none" w:sz="0" w:space="0" w:color="auto"/>
            <w:bottom w:val="none" w:sz="0" w:space="0" w:color="auto"/>
            <w:right w:val="none" w:sz="0" w:space="0" w:color="auto"/>
          </w:divBdr>
          <w:divsChild>
            <w:div w:id="32849083">
              <w:marLeft w:val="0"/>
              <w:marRight w:val="0"/>
              <w:marTop w:val="0"/>
              <w:marBottom w:val="0"/>
              <w:divBdr>
                <w:top w:val="none" w:sz="0" w:space="0" w:color="auto"/>
                <w:left w:val="none" w:sz="0" w:space="0" w:color="auto"/>
                <w:bottom w:val="none" w:sz="0" w:space="0" w:color="auto"/>
                <w:right w:val="none" w:sz="0" w:space="0" w:color="auto"/>
              </w:divBdr>
            </w:div>
          </w:divsChild>
        </w:div>
        <w:div w:id="2120181823">
          <w:marLeft w:val="0"/>
          <w:marRight w:val="0"/>
          <w:marTop w:val="0"/>
          <w:marBottom w:val="0"/>
          <w:divBdr>
            <w:top w:val="none" w:sz="0" w:space="0" w:color="auto"/>
            <w:left w:val="none" w:sz="0" w:space="0" w:color="auto"/>
            <w:bottom w:val="none" w:sz="0" w:space="0" w:color="auto"/>
            <w:right w:val="none" w:sz="0" w:space="0" w:color="auto"/>
          </w:divBdr>
          <w:divsChild>
            <w:div w:id="1087581934">
              <w:marLeft w:val="0"/>
              <w:marRight w:val="0"/>
              <w:marTop w:val="0"/>
              <w:marBottom w:val="0"/>
              <w:divBdr>
                <w:top w:val="none" w:sz="0" w:space="0" w:color="auto"/>
                <w:left w:val="none" w:sz="0" w:space="0" w:color="auto"/>
                <w:bottom w:val="none" w:sz="0" w:space="0" w:color="auto"/>
                <w:right w:val="none" w:sz="0" w:space="0" w:color="auto"/>
              </w:divBdr>
            </w:div>
          </w:divsChild>
        </w:div>
        <w:div w:id="722409892">
          <w:marLeft w:val="0"/>
          <w:marRight w:val="0"/>
          <w:marTop w:val="0"/>
          <w:marBottom w:val="0"/>
          <w:divBdr>
            <w:top w:val="none" w:sz="0" w:space="0" w:color="auto"/>
            <w:left w:val="none" w:sz="0" w:space="0" w:color="auto"/>
            <w:bottom w:val="none" w:sz="0" w:space="0" w:color="auto"/>
            <w:right w:val="none" w:sz="0" w:space="0" w:color="auto"/>
          </w:divBdr>
          <w:divsChild>
            <w:div w:id="1295063890">
              <w:marLeft w:val="0"/>
              <w:marRight w:val="0"/>
              <w:marTop w:val="0"/>
              <w:marBottom w:val="0"/>
              <w:divBdr>
                <w:top w:val="none" w:sz="0" w:space="0" w:color="auto"/>
                <w:left w:val="none" w:sz="0" w:space="0" w:color="auto"/>
                <w:bottom w:val="none" w:sz="0" w:space="0" w:color="auto"/>
                <w:right w:val="none" w:sz="0" w:space="0" w:color="auto"/>
              </w:divBdr>
            </w:div>
          </w:divsChild>
        </w:div>
        <w:div w:id="22293972">
          <w:marLeft w:val="0"/>
          <w:marRight w:val="0"/>
          <w:marTop w:val="0"/>
          <w:marBottom w:val="0"/>
          <w:divBdr>
            <w:top w:val="none" w:sz="0" w:space="0" w:color="auto"/>
            <w:left w:val="none" w:sz="0" w:space="0" w:color="auto"/>
            <w:bottom w:val="none" w:sz="0" w:space="0" w:color="auto"/>
            <w:right w:val="none" w:sz="0" w:space="0" w:color="auto"/>
          </w:divBdr>
          <w:divsChild>
            <w:div w:id="783425992">
              <w:marLeft w:val="0"/>
              <w:marRight w:val="0"/>
              <w:marTop w:val="0"/>
              <w:marBottom w:val="0"/>
              <w:divBdr>
                <w:top w:val="none" w:sz="0" w:space="0" w:color="auto"/>
                <w:left w:val="none" w:sz="0" w:space="0" w:color="auto"/>
                <w:bottom w:val="none" w:sz="0" w:space="0" w:color="auto"/>
                <w:right w:val="none" w:sz="0" w:space="0" w:color="auto"/>
              </w:divBdr>
            </w:div>
          </w:divsChild>
        </w:div>
        <w:div w:id="1084843397">
          <w:marLeft w:val="0"/>
          <w:marRight w:val="0"/>
          <w:marTop w:val="0"/>
          <w:marBottom w:val="0"/>
          <w:divBdr>
            <w:top w:val="none" w:sz="0" w:space="0" w:color="auto"/>
            <w:left w:val="none" w:sz="0" w:space="0" w:color="auto"/>
            <w:bottom w:val="none" w:sz="0" w:space="0" w:color="auto"/>
            <w:right w:val="none" w:sz="0" w:space="0" w:color="auto"/>
          </w:divBdr>
          <w:divsChild>
            <w:div w:id="1086003870">
              <w:marLeft w:val="0"/>
              <w:marRight w:val="0"/>
              <w:marTop w:val="0"/>
              <w:marBottom w:val="0"/>
              <w:divBdr>
                <w:top w:val="none" w:sz="0" w:space="0" w:color="auto"/>
                <w:left w:val="none" w:sz="0" w:space="0" w:color="auto"/>
                <w:bottom w:val="none" w:sz="0" w:space="0" w:color="auto"/>
                <w:right w:val="none" w:sz="0" w:space="0" w:color="auto"/>
              </w:divBdr>
            </w:div>
          </w:divsChild>
        </w:div>
        <w:div w:id="920212311">
          <w:marLeft w:val="0"/>
          <w:marRight w:val="0"/>
          <w:marTop w:val="0"/>
          <w:marBottom w:val="0"/>
          <w:divBdr>
            <w:top w:val="none" w:sz="0" w:space="0" w:color="auto"/>
            <w:left w:val="none" w:sz="0" w:space="0" w:color="auto"/>
            <w:bottom w:val="none" w:sz="0" w:space="0" w:color="auto"/>
            <w:right w:val="none" w:sz="0" w:space="0" w:color="auto"/>
          </w:divBdr>
          <w:divsChild>
            <w:div w:id="1415132195">
              <w:marLeft w:val="0"/>
              <w:marRight w:val="0"/>
              <w:marTop w:val="0"/>
              <w:marBottom w:val="0"/>
              <w:divBdr>
                <w:top w:val="none" w:sz="0" w:space="0" w:color="auto"/>
                <w:left w:val="none" w:sz="0" w:space="0" w:color="auto"/>
                <w:bottom w:val="none" w:sz="0" w:space="0" w:color="auto"/>
                <w:right w:val="none" w:sz="0" w:space="0" w:color="auto"/>
              </w:divBdr>
            </w:div>
          </w:divsChild>
        </w:div>
        <w:div w:id="348332779">
          <w:marLeft w:val="0"/>
          <w:marRight w:val="0"/>
          <w:marTop w:val="0"/>
          <w:marBottom w:val="0"/>
          <w:divBdr>
            <w:top w:val="none" w:sz="0" w:space="0" w:color="auto"/>
            <w:left w:val="none" w:sz="0" w:space="0" w:color="auto"/>
            <w:bottom w:val="none" w:sz="0" w:space="0" w:color="auto"/>
            <w:right w:val="none" w:sz="0" w:space="0" w:color="auto"/>
          </w:divBdr>
          <w:divsChild>
            <w:div w:id="1114977764">
              <w:marLeft w:val="0"/>
              <w:marRight w:val="0"/>
              <w:marTop w:val="0"/>
              <w:marBottom w:val="0"/>
              <w:divBdr>
                <w:top w:val="none" w:sz="0" w:space="0" w:color="auto"/>
                <w:left w:val="none" w:sz="0" w:space="0" w:color="auto"/>
                <w:bottom w:val="none" w:sz="0" w:space="0" w:color="auto"/>
                <w:right w:val="none" w:sz="0" w:space="0" w:color="auto"/>
              </w:divBdr>
            </w:div>
          </w:divsChild>
        </w:div>
        <w:div w:id="642546977">
          <w:marLeft w:val="0"/>
          <w:marRight w:val="0"/>
          <w:marTop w:val="0"/>
          <w:marBottom w:val="0"/>
          <w:divBdr>
            <w:top w:val="none" w:sz="0" w:space="0" w:color="auto"/>
            <w:left w:val="none" w:sz="0" w:space="0" w:color="auto"/>
            <w:bottom w:val="none" w:sz="0" w:space="0" w:color="auto"/>
            <w:right w:val="none" w:sz="0" w:space="0" w:color="auto"/>
          </w:divBdr>
          <w:divsChild>
            <w:div w:id="619411529">
              <w:marLeft w:val="0"/>
              <w:marRight w:val="0"/>
              <w:marTop w:val="0"/>
              <w:marBottom w:val="0"/>
              <w:divBdr>
                <w:top w:val="none" w:sz="0" w:space="0" w:color="auto"/>
                <w:left w:val="none" w:sz="0" w:space="0" w:color="auto"/>
                <w:bottom w:val="none" w:sz="0" w:space="0" w:color="auto"/>
                <w:right w:val="none" w:sz="0" w:space="0" w:color="auto"/>
              </w:divBdr>
            </w:div>
          </w:divsChild>
        </w:div>
        <w:div w:id="1719355921">
          <w:marLeft w:val="0"/>
          <w:marRight w:val="0"/>
          <w:marTop w:val="0"/>
          <w:marBottom w:val="0"/>
          <w:divBdr>
            <w:top w:val="none" w:sz="0" w:space="0" w:color="auto"/>
            <w:left w:val="none" w:sz="0" w:space="0" w:color="auto"/>
            <w:bottom w:val="none" w:sz="0" w:space="0" w:color="auto"/>
            <w:right w:val="none" w:sz="0" w:space="0" w:color="auto"/>
          </w:divBdr>
          <w:divsChild>
            <w:div w:id="2020505134">
              <w:marLeft w:val="0"/>
              <w:marRight w:val="0"/>
              <w:marTop w:val="0"/>
              <w:marBottom w:val="0"/>
              <w:divBdr>
                <w:top w:val="none" w:sz="0" w:space="0" w:color="auto"/>
                <w:left w:val="none" w:sz="0" w:space="0" w:color="auto"/>
                <w:bottom w:val="none" w:sz="0" w:space="0" w:color="auto"/>
                <w:right w:val="none" w:sz="0" w:space="0" w:color="auto"/>
              </w:divBdr>
            </w:div>
          </w:divsChild>
        </w:div>
        <w:div w:id="1044208974">
          <w:marLeft w:val="0"/>
          <w:marRight w:val="0"/>
          <w:marTop w:val="0"/>
          <w:marBottom w:val="0"/>
          <w:divBdr>
            <w:top w:val="none" w:sz="0" w:space="0" w:color="auto"/>
            <w:left w:val="none" w:sz="0" w:space="0" w:color="auto"/>
            <w:bottom w:val="none" w:sz="0" w:space="0" w:color="auto"/>
            <w:right w:val="none" w:sz="0" w:space="0" w:color="auto"/>
          </w:divBdr>
          <w:divsChild>
            <w:div w:id="429662482">
              <w:marLeft w:val="0"/>
              <w:marRight w:val="0"/>
              <w:marTop w:val="0"/>
              <w:marBottom w:val="0"/>
              <w:divBdr>
                <w:top w:val="none" w:sz="0" w:space="0" w:color="auto"/>
                <w:left w:val="none" w:sz="0" w:space="0" w:color="auto"/>
                <w:bottom w:val="none" w:sz="0" w:space="0" w:color="auto"/>
                <w:right w:val="none" w:sz="0" w:space="0" w:color="auto"/>
              </w:divBdr>
            </w:div>
          </w:divsChild>
        </w:div>
        <w:div w:id="1087577504">
          <w:marLeft w:val="0"/>
          <w:marRight w:val="0"/>
          <w:marTop w:val="0"/>
          <w:marBottom w:val="0"/>
          <w:divBdr>
            <w:top w:val="none" w:sz="0" w:space="0" w:color="auto"/>
            <w:left w:val="none" w:sz="0" w:space="0" w:color="auto"/>
            <w:bottom w:val="none" w:sz="0" w:space="0" w:color="auto"/>
            <w:right w:val="none" w:sz="0" w:space="0" w:color="auto"/>
          </w:divBdr>
          <w:divsChild>
            <w:div w:id="664407096">
              <w:marLeft w:val="0"/>
              <w:marRight w:val="0"/>
              <w:marTop w:val="0"/>
              <w:marBottom w:val="0"/>
              <w:divBdr>
                <w:top w:val="none" w:sz="0" w:space="0" w:color="auto"/>
                <w:left w:val="none" w:sz="0" w:space="0" w:color="auto"/>
                <w:bottom w:val="none" w:sz="0" w:space="0" w:color="auto"/>
                <w:right w:val="none" w:sz="0" w:space="0" w:color="auto"/>
              </w:divBdr>
            </w:div>
          </w:divsChild>
        </w:div>
        <w:div w:id="1703091813">
          <w:marLeft w:val="0"/>
          <w:marRight w:val="0"/>
          <w:marTop w:val="0"/>
          <w:marBottom w:val="0"/>
          <w:divBdr>
            <w:top w:val="none" w:sz="0" w:space="0" w:color="auto"/>
            <w:left w:val="none" w:sz="0" w:space="0" w:color="auto"/>
            <w:bottom w:val="none" w:sz="0" w:space="0" w:color="auto"/>
            <w:right w:val="none" w:sz="0" w:space="0" w:color="auto"/>
          </w:divBdr>
          <w:divsChild>
            <w:div w:id="565342926">
              <w:marLeft w:val="0"/>
              <w:marRight w:val="0"/>
              <w:marTop w:val="0"/>
              <w:marBottom w:val="0"/>
              <w:divBdr>
                <w:top w:val="none" w:sz="0" w:space="0" w:color="auto"/>
                <w:left w:val="none" w:sz="0" w:space="0" w:color="auto"/>
                <w:bottom w:val="none" w:sz="0" w:space="0" w:color="auto"/>
                <w:right w:val="none" w:sz="0" w:space="0" w:color="auto"/>
              </w:divBdr>
            </w:div>
          </w:divsChild>
        </w:div>
        <w:div w:id="1902712805">
          <w:marLeft w:val="0"/>
          <w:marRight w:val="0"/>
          <w:marTop w:val="0"/>
          <w:marBottom w:val="0"/>
          <w:divBdr>
            <w:top w:val="none" w:sz="0" w:space="0" w:color="auto"/>
            <w:left w:val="none" w:sz="0" w:space="0" w:color="auto"/>
            <w:bottom w:val="none" w:sz="0" w:space="0" w:color="auto"/>
            <w:right w:val="none" w:sz="0" w:space="0" w:color="auto"/>
          </w:divBdr>
          <w:divsChild>
            <w:div w:id="458300080">
              <w:marLeft w:val="0"/>
              <w:marRight w:val="0"/>
              <w:marTop w:val="0"/>
              <w:marBottom w:val="0"/>
              <w:divBdr>
                <w:top w:val="none" w:sz="0" w:space="0" w:color="auto"/>
                <w:left w:val="none" w:sz="0" w:space="0" w:color="auto"/>
                <w:bottom w:val="none" w:sz="0" w:space="0" w:color="auto"/>
                <w:right w:val="none" w:sz="0" w:space="0" w:color="auto"/>
              </w:divBdr>
            </w:div>
          </w:divsChild>
        </w:div>
        <w:div w:id="970865893">
          <w:marLeft w:val="0"/>
          <w:marRight w:val="0"/>
          <w:marTop w:val="0"/>
          <w:marBottom w:val="0"/>
          <w:divBdr>
            <w:top w:val="none" w:sz="0" w:space="0" w:color="auto"/>
            <w:left w:val="none" w:sz="0" w:space="0" w:color="auto"/>
            <w:bottom w:val="none" w:sz="0" w:space="0" w:color="auto"/>
            <w:right w:val="none" w:sz="0" w:space="0" w:color="auto"/>
          </w:divBdr>
          <w:divsChild>
            <w:div w:id="767391033">
              <w:marLeft w:val="0"/>
              <w:marRight w:val="0"/>
              <w:marTop w:val="0"/>
              <w:marBottom w:val="0"/>
              <w:divBdr>
                <w:top w:val="none" w:sz="0" w:space="0" w:color="auto"/>
                <w:left w:val="none" w:sz="0" w:space="0" w:color="auto"/>
                <w:bottom w:val="none" w:sz="0" w:space="0" w:color="auto"/>
                <w:right w:val="none" w:sz="0" w:space="0" w:color="auto"/>
              </w:divBdr>
            </w:div>
            <w:div w:id="678317680">
              <w:marLeft w:val="0"/>
              <w:marRight w:val="0"/>
              <w:marTop w:val="0"/>
              <w:marBottom w:val="0"/>
              <w:divBdr>
                <w:top w:val="none" w:sz="0" w:space="0" w:color="auto"/>
                <w:left w:val="none" w:sz="0" w:space="0" w:color="auto"/>
                <w:bottom w:val="none" w:sz="0" w:space="0" w:color="auto"/>
                <w:right w:val="none" w:sz="0" w:space="0" w:color="auto"/>
              </w:divBdr>
            </w:div>
          </w:divsChild>
        </w:div>
        <w:div w:id="714891219">
          <w:marLeft w:val="0"/>
          <w:marRight w:val="0"/>
          <w:marTop w:val="0"/>
          <w:marBottom w:val="0"/>
          <w:divBdr>
            <w:top w:val="none" w:sz="0" w:space="0" w:color="auto"/>
            <w:left w:val="none" w:sz="0" w:space="0" w:color="auto"/>
            <w:bottom w:val="none" w:sz="0" w:space="0" w:color="auto"/>
            <w:right w:val="none" w:sz="0" w:space="0" w:color="auto"/>
          </w:divBdr>
          <w:divsChild>
            <w:div w:id="1086151994">
              <w:marLeft w:val="0"/>
              <w:marRight w:val="0"/>
              <w:marTop w:val="0"/>
              <w:marBottom w:val="0"/>
              <w:divBdr>
                <w:top w:val="none" w:sz="0" w:space="0" w:color="auto"/>
                <w:left w:val="none" w:sz="0" w:space="0" w:color="auto"/>
                <w:bottom w:val="none" w:sz="0" w:space="0" w:color="auto"/>
                <w:right w:val="none" w:sz="0" w:space="0" w:color="auto"/>
              </w:divBdr>
            </w:div>
          </w:divsChild>
        </w:div>
        <w:div w:id="1884636954">
          <w:marLeft w:val="0"/>
          <w:marRight w:val="0"/>
          <w:marTop w:val="0"/>
          <w:marBottom w:val="0"/>
          <w:divBdr>
            <w:top w:val="none" w:sz="0" w:space="0" w:color="auto"/>
            <w:left w:val="none" w:sz="0" w:space="0" w:color="auto"/>
            <w:bottom w:val="none" w:sz="0" w:space="0" w:color="auto"/>
            <w:right w:val="none" w:sz="0" w:space="0" w:color="auto"/>
          </w:divBdr>
          <w:divsChild>
            <w:div w:id="1181434204">
              <w:marLeft w:val="0"/>
              <w:marRight w:val="0"/>
              <w:marTop w:val="0"/>
              <w:marBottom w:val="0"/>
              <w:divBdr>
                <w:top w:val="none" w:sz="0" w:space="0" w:color="auto"/>
                <w:left w:val="none" w:sz="0" w:space="0" w:color="auto"/>
                <w:bottom w:val="none" w:sz="0" w:space="0" w:color="auto"/>
                <w:right w:val="none" w:sz="0" w:space="0" w:color="auto"/>
              </w:divBdr>
            </w:div>
          </w:divsChild>
        </w:div>
        <w:div w:id="1856767500">
          <w:marLeft w:val="0"/>
          <w:marRight w:val="0"/>
          <w:marTop w:val="0"/>
          <w:marBottom w:val="0"/>
          <w:divBdr>
            <w:top w:val="none" w:sz="0" w:space="0" w:color="auto"/>
            <w:left w:val="none" w:sz="0" w:space="0" w:color="auto"/>
            <w:bottom w:val="none" w:sz="0" w:space="0" w:color="auto"/>
            <w:right w:val="none" w:sz="0" w:space="0" w:color="auto"/>
          </w:divBdr>
          <w:divsChild>
            <w:div w:id="1146387991">
              <w:marLeft w:val="0"/>
              <w:marRight w:val="0"/>
              <w:marTop w:val="0"/>
              <w:marBottom w:val="0"/>
              <w:divBdr>
                <w:top w:val="none" w:sz="0" w:space="0" w:color="auto"/>
                <w:left w:val="none" w:sz="0" w:space="0" w:color="auto"/>
                <w:bottom w:val="none" w:sz="0" w:space="0" w:color="auto"/>
                <w:right w:val="none" w:sz="0" w:space="0" w:color="auto"/>
              </w:divBdr>
            </w:div>
          </w:divsChild>
        </w:div>
        <w:div w:id="550073364">
          <w:marLeft w:val="0"/>
          <w:marRight w:val="0"/>
          <w:marTop w:val="0"/>
          <w:marBottom w:val="0"/>
          <w:divBdr>
            <w:top w:val="none" w:sz="0" w:space="0" w:color="auto"/>
            <w:left w:val="none" w:sz="0" w:space="0" w:color="auto"/>
            <w:bottom w:val="none" w:sz="0" w:space="0" w:color="auto"/>
            <w:right w:val="none" w:sz="0" w:space="0" w:color="auto"/>
          </w:divBdr>
          <w:divsChild>
            <w:div w:id="245460480">
              <w:marLeft w:val="0"/>
              <w:marRight w:val="0"/>
              <w:marTop w:val="0"/>
              <w:marBottom w:val="0"/>
              <w:divBdr>
                <w:top w:val="none" w:sz="0" w:space="0" w:color="auto"/>
                <w:left w:val="none" w:sz="0" w:space="0" w:color="auto"/>
                <w:bottom w:val="none" w:sz="0" w:space="0" w:color="auto"/>
                <w:right w:val="none" w:sz="0" w:space="0" w:color="auto"/>
              </w:divBdr>
            </w:div>
          </w:divsChild>
        </w:div>
        <w:div w:id="365954671">
          <w:marLeft w:val="0"/>
          <w:marRight w:val="0"/>
          <w:marTop w:val="0"/>
          <w:marBottom w:val="0"/>
          <w:divBdr>
            <w:top w:val="none" w:sz="0" w:space="0" w:color="auto"/>
            <w:left w:val="none" w:sz="0" w:space="0" w:color="auto"/>
            <w:bottom w:val="none" w:sz="0" w:space="0" w:color="auto"/>
            <w:right w:val="none" w:sz="0" w:space="0" w:color="auto"/>
          </w:divBdr>
          <w:divsChild>
            <w:div w:id="1453398488">
              <w:marLeft w:val="0"/>
              <w:marRight w:val="0"/>
              <w:marTop w:val="0"/>
              <w:marBottom w:val="0"/>
              <w:divBdr>
                <w:top w:val="none" w:sz="0" w:space="0" w:color="auto"/>
                <w:left w:val="none" w:sz="0" w:space="0" w:color="auto"/>
                <w:bottom w:val="none" w:sz="0" w:space="0" w:color="auto"/>
                <w:right w:val="none" w:sz="0" w:space="0" w:color="auto"/>
              </w:divBdr>
            </w:div>
          </w:divsChild>
        </w:div>
        <w:div w:id="256913361">
          <w:marLeft w:val="0"/>
          <w:marRight w:val="0"/>
          <w:marTop w:val="0"/>
          <w:marBottom w:val="0"/>
          <w:divBdr>
            <w:top w:val="none" w:sz="0" w:space="0" w:color="auto"/>
            <w:left w:val="none" w:sz="0" w:space="0" w:color="auto"/>
            <w:bottom w:val="none" w:sz="0" w:space="0" w:color="auto"/>
            <w:right w:val="none" w:sz="0" w:space="0" w:color="auto"/>
          </w:divBdr>
          <w:divsChild>
            <w:div w:id="1748645555">
              <w:marLeft w:val="0"/>
              <w:marRight w:val="0"/>
              <w:marTop w:val="0"/>
              <w:marBottom w:val="0"/>
              <w:divBdr>
                <w:top w:val="none" w:sz="0" w:space="0" w:color="auto"/>
                <w:left w:val="none" w:sz="0" w:space="0" w:color="auto"/>
                <w:bottom w:val="none" w:sz="0" w:space="0" w:color="auto"/>
                <w:right w:val="none" w:sz="0" w:space="0" w:color="auto"/>
              </w:divBdr>
            </w:div>
          </w:divsChild>
        </w:div>
        <w:div w:id="1787118051">
          <w:marLeft w:val="0"/>
          <w:marRight w:val="0"/>
          <w:marTop w:val="0"/>
          <w:marBottom w:val="0"/>
          <w:divBdr>
            <w:top w:val="none" w:sz="0" w:space="0" w:color="auto"/>
            <w:left w:val="none" w:sz="0" w:space="0" w:color="auto"/>
            <w:bottom w:val="none" w:sz="0" w:space="0" w:color="auto"/>
            <w:right w:val="none" w:sz="0" w:space="0" w:color="auto"/>
          </w:divBdr>
          <w:divsChild>
            <w:div w:id="1801076039">
              <w:marLeft w:val="0"/>
              <w:marRight w:val="0"/>
              <w:marTop w:val="0"/>
              <w:marBottom w:val="0"/>
              <w:divBdr>
                <w:top w:val="none" w:sz="0" w:space="0" w:color="auto"/>
                <w:left w:val="none" w:sz="0" w:space="0" w:color="auto"/>
                <w:bottom w:val="none" w:sz="0" w:space="0" w:color="auto"/>
                <w:right w:val="none" w:sz="0" w:space="0" w:color="auto"/>
              </w:divBdr>
            </w:div>
          </w:divsChild>
        </w:div>
        <w:div w:id="1078602566">
          <w:marLeft w:val="0"/>
          <w:marRight w:val="0"/>
          <w:marTop w:val="0"/>
          <w:marBottom w:val="0"/>
          <w:divBdr>
            <w:top w:val="none" w:sz="0" w:space="0" w:color="auto"/>
            <w:left w:val="none" w:sz="0" w:space="0" w:color="auto"/>
            <w:bottom w:val="none" w:sz="0" w:space="0" w:color="auto"/>
            <w:right w:val="none" w:sz="0" w:space="0" w:color="auto"/>
          </w:divBdr>
          <w:divsChild>
            <w:div w:id="920794334">
              <w:marLeft w:val="0"/>
              <w:marRight w:val="0"/>
              <w:marTop w:val="0"/>
              <w:marBottom w:val="0"/>
              <w:divBdr>
                <w:top w:val="none" w:sz="0" w:space="0" w:color="auto"/>
                <w:left w:val="none" w:sz="0" w:space="0" w:color="auto"/>
                <w:bottom w:val="none" w:sz="0" w:space="0" w:color="auto"/>
                <w:right w:val="none" w:sz="0" w:space="0" w:color="auto"/>
              </w:divBdr>
            </w:div>
          </w:divsChild>
        </w:div>
        <w:div w:id="2036467455">
          <w:marLeft w:val="0"/>
          <w:marRight w:val="0"/>
          <w:marTop w:val="0"/>
          <w:marBottom w:val="0"/>
          <w:divBdr>
            <w:top w:val="none" w:sz="0" w:space="0" w:color="auto"/>
            <w:left w:val="none" w:sz="0" w:space="0" w:color="auto"/>
            <w:bottom w:val="none" w:sz="0" w:space="0" w:color="auto"/>
            <w:right w:val="none" w:sz="0" w:space="0" w:color="auto"/>
          </w:divBdr>
          <w:divsChild>
            <w:div w:id="1141194826">
              <w:marLeft w:val="0"/>
              <w:marRight w:val="0"/>
              <w:marTop w:val="0"/>
              <w:marBottom w:val="0"/>
              <w:divBdr>
                <w:top w:val="none" w:sz="0" w:space="0" w:color="auto"/>
                <w:left w:val="none" w:sz="0" w:space="0" w:color="auto"/>
                <w:bottom w:val="none" w:sz="0" w:space="0" w:color="auto"/>
                <w:right w:val="none" w:sz="0" w:space="0" w:color="auto"/>
              </w:divBdr>
            </w:div>
          </w:divsChild>
        </w:div>
        <w:div w:id="620839116">
          <w:marLeft w:val="0"/>
          <w:marRight w:val="0"/>
          <w:marTop w:val="0"/>
          <w:marBottom w:val="0"/>
          <w:divBdr>
            <w:top w:val="none" w:sz="0" w:space="0" w:color="auto"/>
            <w:left w:val="none" w:sz="0" w:space="0" w:color="auto"/>
            <w:bottom w:val="none" w:sz="0" w:space="0" w:color="auto"/>
            <w:right w:val="none" w:sz="0" w:space="0" w:color="auto"/>
          </w:divBdr>
          <w:divsChild>
            <w:div w:id="2097095169">
              <w:marLeft w:val="0"/>
              <w:marRight w:val="0"/>
              <w:marTop w:val="0"/>
              <w:marBottom w:val="0"/>
              <w:divBdr>
                <w:top w:val="none" w:sz="0" w:space="0" w:color="auto"/>
                <w:left w:val="none" w:sz="0" w:space="0" w:color="auto"/>
                <w:bottom w:val="none" w:sz="0" w:space="0" w:color="auto"/>
                <w:right w:val="none" w:sz="0" w:space="0" w:color="auto"/>
              </w:divBdr>
            </w:div>
          </w:divsChild>
        </w:div>
        <w:div w:id="2109080575">
          <w:marLeft w:val="0"/>
          <w:marRight w:val="0"/>
          <w:marTop w:val="0"/>
          <w:marBottom w:val="0"/>
          <w:divBdr>
            <w:top w:val="none" w:sz="0" w:space="0" w:color="auto"/>
            <w:left w:val="none" w:sz="0" w:space="0" w:color="auto"/>
            <w:bottom w:val="none" w:sz="0" w:space="0" w:color="auto"/>
            <w:right w:val="none" w:sz="0" w:space="0" w:color="auto"/>
          </w:divBdr>
          <w:divsChild>
            <w:div w:id="1604344477">
              <w:marLeft w:val="0"/>
              <w:marRight w:val="0"/>
              <w:marTop w:val="0"/>
              <w:marBottom w:val="0"/>
              <w:divBdr>
                <w:top w:val="none" w:sz="0" w:space="0" w:color="auto"/>
                <w:left w:val="none" w:sz="0" w:space="0" w:color="auto"/>
                <w:bottom w:val="none" w:sz="0" w:space="0" w:color="auto"/>
                <w:right w:val="none" w:sz="0" w:space="0" w:color="auto"/>
              </w:divBdr>
            </w:div>
            <w:div w:id="1376930657">
              <w:marLeft w:val="0"/>
              <w:marRight w:val="0"/>
              <w:marTop w:val="0"/>
              <w:marBottom w:val="0"/>
              <w:divBdr>
                <w:top w:val="none" w:sz="0" w:space="0" w:color="auto"/>
                <w:left w:val="none" w:sz="0" w:space="0" w:color="auto"/>
                <w:bottom w:val="none" w:sz="0" w:space="0" w:color="auto"/>
                <w:right w:val="none" w:sz="0" w:space="0" w:color="auto"/>
              </w:divBdr>
            </w:div>
            <w:div w:id="1920796113">
              <w:marLeft w:val="0"/>
              <w:marRight w:val="0"/>
              <w:marTop w:val="0"/>
              <w:marBottom w:val="0"/>
              <w:divBdr>
                <w:top w:val="none" w:sz="0" w:space="0" w:color="auto"/>
                <w:left w:val="none" w:sz="0" w:space="0" w:color="auto"/>
                <w:bottom w:val="none" w:sz="0" w:space="0" w:color="auto"/>
                <w:right w:val="none" w:sz="0" w:space="0" w:color="auto"/>
              </w:divBdr>
            </w:div>
            <w:div w:id="1667171700">
              <w:marLeft w:val="0"/>
              <w:marRight w:val="0"/>
              <w:marTop w:val="0"/>
              <w:marBottom w:val="0"/>
              <w:divBdr>
                <w:top w:val="none" w:sz="0" w:space="0" w:color="auto"/>
                <w:left w:val="none" w:sz="0" w:space="0" w:color="auto"/>
                <w:bottom w:val="none" w:sz="0" w:space="0" w:color="auto"/>
                <w:right w:val="none" w:sz="0" w:space="0" w:color="auto"/>
              </w:divBdr>
            </w:div>
            <w:div w:id="1294751266">
              <w:marLeft w:val="0"/>
              <w:marRight w:val="0"/>
              <w:marTop w:val="0"/>
              <w:marBottom w:val="0"/>
              <w:divBdr>
                <w:top w:val="none" w:sz="0" w:space="0" w:color="auto"/>
                <w:left w:val="none" w:sz="0" w:space="0" w:color="auto"/>
                <w:bottom w:val="none" w:sz="0" w:space="0" w:color="auto"/>
                <w:right w:val="none" w:sz="0" w:space="0" w:color="auto"/>
              </w:divBdr>
            </w:div>
            <w:div w:id="46999192">
              <w:marLeft w:val="0"/>
              <w:marRight w:val="0"/>
              <w:marTop w:val="0"/>
              <w:marBottom w:val="0"/>
              <w:divBdr>
                <w:top w:val="none" w:sz="0" w:space="0" w:color="auto"/>
                <w:left w:val="none" w:sz="0" w:space="0" w:color="auto"/>
                <w:bottom w:val="none" w:sz="0" w:space="0" w:color="auto"/>
                <w:right w:val="none" w:sz="0" w:space="0" w:color="auto"/>
              </w:divBdr>
            </w:div>
            <w:div w:id="746613437">
              <w:marLeft w:val="0"/>
              <w:marRight w:val="0"/>
              <w:marTop w:val="0"/>
              <w:marBottom w:val="0"/>
              <w:divBdr>
                <w:top w:val="none" w:sz="0" w:space="0" w:color="auto"/>
                <w:left w:val="none" w:sz="0" w:space="0" w:color="auto"/>
                <w:bottom w:val="none" w:sz="0" w:space="0" w:color="auto"/>
                <w:right w:val="none" w:sz="0" w:space="0" w:color="auto"/>
              </w:divBdr>
            </w:div>
          </w:divsChild>
        </w:div>
        <w:div w:id="574634560">
          <w:marLeft w:val="0"/>
          <w:marRight w:val="0"/>
          <w:marTop w:val="0"/>
          <w:marBottom w:val="0"/>
          <w:divBdr>
            <w:top w:val="none" w:sz="0" w:space="0" w:color="auto"/>
            <w:left w:val="none" w:sz="0" w:space="0" w:color="auto"/>
            <w:bottom w:val="none" w:sz="0" w:space="0" w:color="auto"/>
            <w:right w:val="none" w:sz="0" w:space="0" w:color="auto"/>
          </w:divBdr>
          <w:divsChild>
            <w:div w:id="1543249783">
              <w:marLeft w:val="0"/>
              <w:marRight w:val="0"/>
              <w:marTop w:val="0"/>
              <w:marBottom w:val="0"/>
              <w:divBdr>
                <w:top w:val="none" w:sz="0" w:space="0" w:color="auto"/>
                <w:left w:val="none" w:sz="0" w:space="0" w:color="auto"/>
                <w:bottom w:val="none" w:sz="0" w:space="0" w:color="auto"/>
                <w:right w:val="none" w:sz="0" w:space="0" w:color="auto"/>
              </w:divBdr>
            </w:div>
          </w:divsChild>
        </w:div>
        <w:div w:id="714890446">
          <w:marLeft w:val="0"/>
          <w:marRight w:val="0"/>
          <w:marTop w:val="0"/>
          <w:marBottom w:val="0"/>
          <w:divBdr>
            <w:top w:val="none" w:sz="0" w:space="0" w:color="auto"/>
            <w:left w:val="none" w:sz="0" w:space="0" w:color="auto"/>
            <w:bottom w:val="none" w:sz="0" w:space="0" w:color="auto"/>
            <w:right w:val="none" w:sz="0" w:space="0" w:color="auto"/>
          </w:divBdr>
          <w:divsChild>
            <w:div w:id="1071998070">
              <w:marLeft w:val="0"/>
              <w:marRight w:val="0"/>
              <w:marTop w:val="0"/>
              <w:marBottom w:val="0"/>
              <w:divBdr>
                <w:top w:val="none" w:sz="0" w:space="0" w:color="auto"/>
                <w:left w:val="none" w:sz="0" w:space="0" w:color="auto"/>
                <w:bottom w:val="none" w:sz="0" w:space="0" w:color="auto"/>
                <w:right w:val="none" w:sz="0" w:space="0" w:color="auto"/>
              </w:divBdr>
            </w:div>
          </w:divsChild>
        </w:div>
        <w:div w:id="1914468728">
          <w:marLeft w:val="0"/>
          <w:marRight w:val="0"/>
          <w:marTop w:val="0"/>
          <w:marBottom w:val="0"/>
          <w:divBdr>
            <w:top w:val="none" w:sz="0" w:space="0" w:color="auto"/>
            <w:left w:val="none" w:sz="0" w:space="0" w:color="auto"/>
            <w:bottom w:val="none" w:sz="0" w:space="0" w:color="auto"/>
            <w:right w:val="none" w:sz="0" w:space="0" w:color="auto"/>
          </w:divBdr>
          <w:divsChild>
            <w:div w:id="1680810793">
              <w:marLeft w:val="0"/>
              <w:marRight w:val="0"/>
              <w:marTop w:val="0"/>
              <w:marBottom w:val="0"/>
              <w:divBdr>
                <w:top w:val="none" w:sz="0" w:space="0" w:color="auto"/>
                <w:left w:val="none" w:sz="0" w:space="0" w:color="auto"/>
                <w:bottom w:val="none" w:sz="0" w:space="0" w:color="auto"/>
                <w:right w:val="none" w:sz="0" w:space="0" w:color="auto"/>
              </w:divBdr>
            </w:div>
            <w:div w:id="1706296830">
              <w:marLeft w:val="0"/>
              <w:marRight w:val="0"/>
              <w:marTop w:val="0"/>
              <w:marBottom w:val="0"/>
              <w:divBdr>
                <w:top w:val="none" w:sz="0" w:space="0" w:color="auto"/>
                <w:left w:val="none" w:sz="0" w:space="0" w:color="auto"/>
                <w:bottom w:val="none" w:sz="0" w:space="0" w:color="auto"/>
                <w:right w:val="none" w:sz="0" w:space="0" w:color="auto"/>
              </w:divBdr>
            </w:div>
            <w:div w:id="1604417126">
              <w:marLeft w:val="0"/>
              <w:marRight w:val="0"/>
              <w:marTop w:val="0"/>
              <w:marBottom w:val="0"/>
              <w:divBdr>
                <w:top w:val="none" w:sz="0" w:space="0" w:color="auto"/>
                <w:left w:val="none" w:sz="0" w:space="0" w:color="auto"/>
                <w:bottom w:val="none" w:sz="0" w:space="0" w:color="auto"/>
                <w:right w:val="none" w:sz="0" w:space="0" w:color="auto"/>
              </w:divBdr>
            </w:div>
            <w:div w:id="1116294198">
              <w:marLeft w:val="0"/>
              <w:marRight w:val="0"/>
              <w:marTop w:val="0"/>
              <w:marBottom w:val="0"/>
              <w:divBdr>
                <w:top w:val="none" w:sz="0" w:space="0" w:color="auto"/>
                <w:left w:val="none" w:sz="0" w:space="0" w:color="auto"/>
                <w:bottom w:val="none" w:sz="0" w:space="0" w:color="auto"/>
                <w:right w:val="none" w:sz="0" w:space="0" w:color="auto"/>
              </w:divBdr>
            </w:div>
            <w:div w:id="1397977256">
              <w:marLeft w:val="0"/>
              <w:marRight w:val="0"/>
              <w:marTop w:val="0"/>
              <w:marBottom w:val="0"/>
              <w:divBdr>
                <w:top w:val="none" w:sz="0" w:space="0" w:color="auto"/>
                <w:left w:val="none" w:sz="0" w:space="0" w:color="auto"/>
                <w:bottom w:val="none" w:sz="0" w:space="0" w:color="auto"/>
                <w:right w:val="none" w:sz="0" w:space="0" w:color="auto"/>
              </w:divBdr>
            </w:div>
            <w:div w:id="2041390656">
              <w:marLeft w:val="0"/>
              <w:marRight w:val="0"/>
              <w:marTop w:val="0"/>
              <w:marBottom w:val="0"/>
              <w:divBdr>
                <w:top w:val="none" w:sz="0" w:space="0" w:color="auto"/>
                <w:left w:val="none" w:sz="0" w:space="0" w:color="auto"/>
                <w:bottom w:val="none" w:sz="0" w:space="0" w:color="auto"/>
                <w:right w:val="none" w:sz="0" w:space="0" w:color="auto"/>
              </w:divBdr>
            </w:div>
            <w:div w:id="2101833547">
              <w:marLeft w:val="0"/>
              <w:marRight w:val="0"/>
              <w:marTop w:val="0"/>
              <w:marBottom w:val="0"/>
              <w:divBdr>
                <w:top w:val="none" w:sz="0" w:space="0" w:color="auto"/>
                <w:left w:val="none" w:sz="0" w:space="0" w:color="auto"/>
                <w:bottom w:val="none" w:sz="0" w:space="0" w:color="auto"/>
                <w:right w:val="none" w:sz="0" w:space="0" w:color="auto"/>
              </w:divBdr>
            </w:div>
            <w:div w:id="931469277">
              <w:marLeft w:val="0"/>
              <w:marRight w:val="0"/>
              <w:marTop w:val="0"/>
              <w:marBottom w:val="0"/>
              <w:divBdr>
                <w:top w:val="none" w:sz="0" w:space="0" w:color="auto"/>
                <w:left w:val="none" w:sz="0" w:space="0" w:color="auto"/>
                <w:bottom w:val="none" w:sz="0" w:space="0" w:color="auto"/>
                <w:right w:val="none" w:sz="0" w:space="0" w:color="auto"/>
              </w:divBdr>
            </w:div>
            <w:div w:id="81612433">
              <w:marLeft w:val="0"/>
              <w:marRight w:val="0"/>
              <w:marTop w:val="0"/>
              <w:marBottom w:val="0"/>
              <w:divBdr>
                <w:top w:val="none" w:sz="0" w:space="0" w:color="auto"/>
                <w:left w:val="none" w:sz="0" w:space="0" w:color="auto"/>
                <w:bottom w:val="none" w:sz="0" w:space="0" w:color="auto"/>
                <w:right w:val="none" w:sz="0" w:space="0" w:color="auto"/>
              </w:divBdr>
            </w:div>
            <w:div w:id="99760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39555">
      <w:bodyDiv w:val="1"/>
      <w:marLeft w:val="0"/>
      <w:marRight w:val="0"/>
      <w:marTop w:val="0"/>
      <w:marBottom w:val="0"/>
      <w:divBdr>
        <w:top w:val="none" w:sz="0" w:space="0" w:color="auto"/>
        <w:left w:val="none" w:sz="0" w:space="0" w:color="auto"/>
        <w:bottom w:val="none" w:sz="0" w:space="0" w:color="auto"/>
        <w:right w:val="none" w:sz="0" w:space="0" w:color="auto"/>
      </w:divBdr>
    </w:div>
    <w:div w:id="1110007378">
      <w:bodyDiv w:val="1"/>
      <w:marLeft w:val="0"/>
      <w:marRight w:val="0"/>
      <w:marTop w:val="0"/>
      <w:marBottom w:val="0"/>
      <w:divBdr>
        <w:top w:val="none" w:sz="0" w:space="0" w:color="auto"/>
        <w:left w:val="none" w:sz="0" w:space="0" w:color="auto"/>
        <w:bottom w:val="none" w:sz="0" w:space="0" w:color="auto"/>
        <w:right w:val="none" w:sz="0" w:space="0" w:color="auto"/>
      </w:divBdr>
      <w:divsChild>
        <w:div w:id="374234506">
          <w:marLeft w:val="0"/>
          <w:marRight w:val="0"/>
          <w:marTop w:val="0"/>
          <w:marBottom w:val="0"/>
          <w:divBdr>
            <w:top w:val="none" w:sz="0" w:space="0" w:color="auto"/>
            <w:left w:val="none" w:sz="0" w:space="0" w:color="auto"/>
            <w:bottom w:val="none" w:sz="0" w:space="0" w:color="auto"/>
            <w:right w:val="none" w:sz="0" w:space="0" w:color="auto"/>
          </w:divBdr>
          <w:divsChild>
            <w:div w:id="1119031995">
              <w:marLeft w:val="0"/>
              <w:marRight w:val="0"/>
              <w:marTop w:val="0"/>
              <w:marBottom w:val="0"/>
              <w:divBdr>
                <w:top w:val="none" w:sz="0" w:space="0" w:color="auto"/>
                <w:left w:val="none" w:sz="0" w:space="0" w:color="auto"/>
                <w:bottom w:val="none" w:sz="0" w:space="0" w:color="auto"/>
                <w:right w:val="none" w:sz="0" w:space="0" w:color="auto"/>
              </w:divBdr>
            </w:div>
          </w:divsChild>
        </w:div>
        <w:div w:id="300883752">
          <w:marLeft w:val="0"/>
          <w:marRight w:val="0"/>
          <w:marTop w:val="0"/>
          <w:marBottom w:val="0"/>
          <w:divBdr>
            <w:top w:val="none" w:sz="0" w:space="0" w:color="auto"/>
            <w:left w:val="none" w:sz="0" w:space="0" w:color="auto"/>
            <w:bottom w:val="none" w:sz="0" w:space="0" w:color="auto"/>
            <w:right w:val="none" w:sz="0" w:space="0" w:color="auto"/>
          </w:divBdr>
          <w:divsChild>
            <w:div w:id="546643887">
              <w:marLeft w:val="0"/>
              <w:marRight w:val="0"/>
              <w:marTop w:val="0"/>
              <w:marBottom w:val="0"/>
              <w:divBdr>
                <w:top w:val="none" w:sz="0" w:space="0" w:color="auto"/>
                <w:left w:val="none" w:sz="0" w:space="0" w:color="auto"/>
                <w:bottom w:val="none" w:sz="0" w:space="0" w:color="auto"/>
                <w:right w:val="none" w:sz="0" w:space="0" w:color="auto"/>
              </w:divBdr>
            </w:div>
          </w:divsChild>
        </w:div>
        <w:div w:id="1939484595">
          <w:marLeft w:val="0"/>
          <w:marRight w:val="0"/>
          <w:marTop w:val="0"/>
          <w:marBottom w:val="0"/>
          <w:divBdr>
            <w:top w:val="none" w:sz="0" w:space="0" w:color="auto"/>
            <w:left w:val="none" w:sz="0" w:space="0" w:color="auto"/>
            <w:bottom w:val="none" w:sz="0" w:space="0" w:color="auto"/>
            <w:right w:val="none" w:sz="0" w:space="0" w:color="auto"/>
          </w:divBdr>
          <w:divsChild>
            <w:div w:id="1460219757">
              <w:marLeft w:val="0"/>
              <w:marRight w:val="0"/>
              <w:marTop w:val="0"/>
              <w:marBottom w:val="0"/>
              <w:divBdr>
                <w:top w:val="none" w:sz="0" w:space="0" w:color="auto"/>
                <w:left w:val="none" w:sz="0" w:space="0" w:color="auto"/>
                <w:bottom w:val="none" w:sz="0" w:space="0" w:color="auto"/>
                <w:right w:val="none" w:sz="0" w:space="0" w:color="auto"/>
              </w:divBdr>
            </w:div>
          </w:divsChild>
        </w:div>
        <w:div w:id="251090172">
          <w:marLeft w:val="0"/>
          <w:marRight w:val="0"/>
          <w:marTop w:val="0"/>
          <w:marBottom w:val="0"/>
          <w:divBdr>
            <w:top w:val="none" w:sz="0" w:space="0" w:color="auto"/>
            <w:left w:val="none" w:sz="0" w:space="0" w:color="auto"/>
            <w:bottom w:val="none" w:sz="0" w:space="0" w:color="auto"/>
            <w:right w:val="none" w:sz="0" w:space="0" w:color="auto"/>
          </w:divBdr>
          <w:divsChild>
            <w:div w:id="1943804520">
              <w:marLeft w:val="0"/>
              <w:marRight w:val="0"/>
              <w:marTop w:val="0"/>
              <w:marBottom w:val="0"/>
              <w:divBdr>
                <w:top w:val="none" w:sz="0" w:space="0" w:color="auto"/>
                <w:left w:val="none" w:sz="0" w:space="0" w:color="auto"/>
                <w:bottom w:val="none" w:sz="0" w:space="0" w:color="auto"/>
                <w:right w:val="none" w:sz="0" w:space="0" w:color="auto"/>
              </w:divBdr>
            </w:div>
          </w:divsChild>
        </w:div>
        <w:div w:id="214200316">
          <w:marLeft w:val="0"/>
          <w:marRight w:val="0"/>
          <w:marTop w:val="0"/>
          <w:marBottom w:val="0"/>
          <w:divBdr>
            <w:top w:val="none" w:sz="0" w:space="0" w:color="auto"/>
            <w:left w:val="none" w:sz="0" w:space="0" w:color="auto"/>
            <w:bottom w:val="none" w:sz="0" w:space="0" w:color="auto"/>
            <w:right w:val="none" w:sz="0" w:space="0" w:color="auto"/>
          </w:divBdr>
          <w:divsChild>
            <w:div w:id="1703169430">
              <w:marLeft w:val="0"/>
              <w:marRight w:val="0"/>
              <w:marTop w:val="0"/>
              <w:marBottom w:val="0"/>
              <w:divBdr>
                <w:top w:val="none" w:sz="0" w:space="0" w:color="auto"/>
                <w:left w:val="none" w:sz="0" w:space="0" w:color="auto"/>
                <w:bottom w:val="none" w:sz="0" w:space="0" w:color="auto"/>
                <w:right w:val="none" w:sz="0" w:space="0" w:color="auto"/>
              </w:divBdr>
            </w:div>
          </w:divsChild>
        </w:div>
        <w:div w:id="457067750">
          <w:marLeft w:val="0"/>
          <w:marRight w:val="0"/>
          <w:marTop w:val="0"/>
          <w:marBottom w:val="0"/>
          <w:divBdr>
            <w:top w:val="none" w:sz="0" w:space="0" w:color="auto"/>
            <w:left w:val="none" w:sz="0" w:space="0" w:color="auto"/>
            <w:bottom w:val="none" w:sz="0" w:space="0" w:color="auto"/>
            <w:right w:val="none" w:sz="0" w:space="0" w:color="auto"/>
          </w:divBdr>
          <w:divsChild>
            <w:div w:id="1336029665">
              <w:marLeft w:val="0"/>
              <w:marRight w:val="0"/>
              <w:marTop w:val="0"/>
              <w:marBottom w:val="0"/>
              <w:divBdr>
                <w:top w:val="none" w:sz="0" w:space="0" w:color="auto"/>
                <w:left w:val="none" w:sz="0" w:space="0" w:color="auto"/>
                <w:bottom w:val="none" w:sz="0" w:space="0" w:color="auto"/>
                <w:right w:val="none" w:sz="0" w:space="0" w:color="auto"/>
              </w:divBdr>
            </w:div>
          </w:divsChild>
        </w:div>
        <w:div w:id="1783651314">
          <w:marLeft w:val="0"/>
          <w:marRight w:val="0"/>
          <w:marTop w:val="0"/>
          <w:marBottom w:val="0"/>
          <w:divBdr>
            <w:top w:val="none" w:sz="0" w:space="0" w:color="auto"/>
            <w:left w:val="none" w:sz="0" w:space="0" w:color="auto"/>
            <w:bottom w:val="none" w:sz="0" w:space="0" w:color="auto"/>
            <w:right w:val="none" w:sz="0" w:space="0" w:color="auto"/>
          </w:divBdr>
          <w:divsChild>
            <w:div w:id="1072776259">
              <w:marLeft w:val="0"/>
              <w:marRight w:val="0"/>
              <w:marTop w:val="0"/>
              <w:marBottom w:val="0"/>
              <w:divBdr>
                <w:top w:val="none" w:sz="0" w:space="0" w:color="auto"/>
                <w:left w:val="none" w:sz="0" w:space="0" w:color="auto"/>
                <w:bottom w:val="none" w:sz="0" w:space="0" w:color="auto"/>
                <w:right w:val="none" w:sz="0" w:space="0" w:color="auto"/>
              </w:divBdr>
            </w:div>
          </w:divsChild>
        </w:div>
        <w:div w:id="1410465938">
          <w:marLeft w:val="0"/>
          <w:marRight w:val="0"/>
          <w:marTop w:val="0"/>
          <w:marBottom w:val="0"/>
          <w:divBdr>
            <w:top w:val="none" w:sz="0" w:space="0" w:color="auto"/>
            <w:left w:val="none" w:sz="0" w:space="0" w:color="auto"/>
            <w:bottom w:val="none" w:sz="0" w:space="0" w:color="auto"/>
            <w:right w:val="none" w:sz="0" w:space="0" w:color="auto"/>
          </w:divBdr>
          <w:divsChild>
            <w:div w:id="1854100671">
              <w:marLeft w:val="0"/>
              <w:marRight w:val="0"/>
              <w:marTop w:val="0"/>
              <w:marBottom w:val="0"/>
              <w:divBdr>
                <w:top w:val="none" w:sz="0" w:space="0" w:color="auto"/>
                <w:left w:val="none" w:sz="0" w:space="0" w:color="auto"/>
                <w:bottom w:val="none" w:sz="0" w:space="0" w:color="auto"/>
                <w:right w:val="none" w:sz="0" w:space="0" w:color="auto"/>
              </w:divBdr>
            </w:div>
          </w:divsChild>
        </w:div>
        <w:div w:id="155850786">
          <w:marLeft w:val="0"/>
          <w:marRight w:val="0"/>
          <w:marTop w:val="0"/>
          <w:marBottom w:val="0"/>
          <w:divBdr>
            <w:top w:val="none" w:sz="0" w:space="0" w:color="auto"/>
            <w:left w:val="none" w:sz="0" w:space="0" w:color="auto"/>
            <w:bottom w:val="none" w:sz="0" w:space="0" w:color="auto"/>
            <w:right w:val="none" w:sz="0" w:space="0" w:color="auto"/>
          </w:divBdr>
          <w:divsChild>
            <w:div w:id="1880505528">
              <w:marLeft w:val="0"/>
              <w:marRight w:val="0"/>
              <w:marTop w:val="0"/>
              <w:marBottom w:val="0"/>
              <w:divBdr>
                <w:top w:val="none" w:sz="0" w:space="0" w:color="auto"/>
                <w:left w:val="none" w:sz="0" w:space="0" w:color="auto"/>
                <w:bottom w:val="none" w:sz="0" w:space="0" w:color="auto"/>
                <w:right w:val="none" w:sz="0" w:space="0" w:color="auto"/>
              </w:divBdr>
            </w:div>
          </w:divsChild>
        </w:div>
        <w:div w:id="2057118275">
          <w:marLeft w:val="0"/>
          <w:marRight w:val="0"/>
          <w:marTop w:val="0"/>
          <w:marBottom w:val="0"/>
          <w:divBdr>
            <w:top w:val="none" w:sz="0" w:space="0" w:color="auto"/>
            <w:left w:val="none" w:sz="0" w:space="0" w:color="auto"/>
            <w:bottom w:val="none" w:sz="0" w:space="0" w:color="auto"/>
            <w:right w:val="none" w:sz="0" w:space="0" w:color="auto"/>
          </w:divBdr>
          <w:divsChild>
            <w:div w:id="1783644798">
              <w:marLeft w:val="0"/>
              <w:marRight w:val="0"/>
              <w:marTop w:val="0"/>
              <w:marBottom w:val="0"/>
              <w:divBdr>
                <w:top w:val="none" w:sz="0" w:space="0" w:color="auto"/>
                <w:left w:val="none" w:sz="0" w:space="0" w:color="auto"/>
                <w:bottom w:val="none" w:sz="0" w:space="0" w:color="auto"/>
                <w:right w:val="none" w:sz="0" w:space="0" w:color="auto"/>
              </w:divBdr>
            </w:div>
          </w:divsChild>
        </w:div>
        <w:div w:id="801308802">
          <w:marLeft w:val="0"/>
          <w:marRight w:val="0"/>
          <w:marTop w:val="0"/>
          <w:marBottom w:val="0"/>
          <w:divBdr>
            <w:top w:val="none" w:sz="0" w:space="0" w:color="auto"/>
            <w:left w:val="none" w:sz="0" w:space="0" w:color="auto"/>
            <w:bottom w:val="none" w:sz="0" w:space="0" w:color="auto"/>
            <w:right w:val="none" w:sz="0" w:space="0" w:color="auto"/>
          </w:divBdr>
          <w:divsChild>
            <w:div w:id="2021345880">
              <w:marLeft w:val="0"/>
              <w:marRight w:val="0"/>
              <w:marTop w:val="0"/>
              <w:marBottom w:val="0"/>
              <w:divBdr>
                <w:top w:val="none" w:sz="0" w:space="0" w:color="auto"/>
                <w:left w:val="none" w:sz="0" w:space="0" w:color="auto"/>
                <w:bottom w:val="none" w:sz="0" w:space="0" w:color="auto"/>
                <w:right w:val="none" w:sz="0" w:space="0" w:color="auto"/>
              </w:divBdr>
            </w:div>
          </w:divsChild>
        </w:div>
        <w:div w:id="133300430">
          <w:marLeft w:val="0"/>
          <w:marRight w:val="0"/>
          <w:marTop w:val="0"/>
          <w:marBottom w:val="0"/>
          <w:divBdr>
            <w:top w:val="none" w:sz="0" w:space="0" w:color="auto"/>
            <w:left w:val="none" w:sz="0" w:space="0" w:color="auto"/>
            <w:bottom w:val="none" w:sz="0" w:space="0" w:color="auto"/>
            <w:right w:val="none" w:sz="0" w:space="0" w:color="auto"/>
          </w:divBdr>
          <w:divsChild>
            <w:div w:id="2078168477">
              <w:marLeft w:val="0"/>
              <w:marRight w:val="0"/>
              <w:marTop w:val="0"/>
              <w:marBottom w:val="0"/>
              <w:divBdr>
                <w:top w:val="none" w:sz="0" w:space="0" w:color="auto"/>
                <w:left w:val="none" w:sz="0" w:space="0" w:color="auto"/>
                <w:bottom w:val="none" w:sz="0" w:space="0" w:color="auto"/>
                <w:right w:val="none" w:sz="0" w:space="0" w:color="auto"/>
              </w:divBdr>
            </w:div>
          </w:divsChild>
        </w:div>
        <w:div w:id="2118400960">
          <w:marLeft w:val="0"/>
          <w:marRight w:val="0"/>
          <w:marTop w:val="0"/>
          <w:marBottom w:val="0"/>
          <w:divBdr>
            <w:top w:val="none" w:sz="0" w:space="0" w:color="auto"/>
            <w:left w:val="none" w:sz="0" w:space="0" w:color="auto"/>
            <w:bottom w:val="none" w:sz="0" w:space="0" w:color="auto"/>
            <w:right w:val="none" w:sz="0" w:space="0" w:color="auto"/>
          </w:divBdr>
          <w:divsChild>
            <w:div w:id="1528180422">
              <w:marLeft w:val="0"/>
              <w:marRight w:val="0"/>
              <w:marTop w:val="0"/>
              <w:marBottom w:val="0"/>
              <w:divBdr>
                <w:top w:val="none" w:sz="0" w:space="0" w:color="auto"/>
                <w:left w:val="none" w:sz="0" w:space="0" w:color="auto"/>
                <w:bottom w:val="none" w:sz="0" w:space="0" w:color="auto"/>
                <w:right w:val="none" w:sz="0" w:space="0" w:color="auto"/>
              </w:divBdr>
            </w:div>
          </w:divsChild>
        </w:div>
        <w:div w:id="1136264530">
          <w:marLeft w:val="0"/>
          <w:marRight w:val="0"/>
          <w:marTop w:val="0"/>
          <w:marBottom w:val="0"/>
          <w:divBdr>
            <w:top w:val="none" w:sz="0" w:space="0" w:color="auto"/>
            <w:left w:val="none" w:sz="0" w:space="0" w:color="auto"/>
            <w:bottom w:val="none" w:sz="0" w:space="0" w:color="auto"/>
            <w:right w:val="none" w:sz="0" w:space="0" w:color="auto"/>
          </w:divBdr>
          <w:divsChild>
            <w:div w:id="1336222370">
              <w:marLeft w:val="0"/>
              <w:marRight w:val="0"/>
              <w:marTop w:val="0"/>
              <w:marBottom w:val="0"/>
              <w:divBdr>
                <w:top w:val="none" w:sz="0" w:space="0" w:color="auto"/>
                <w:left w:val="none" w:sz="0" w:space="0" w:color="auto"/>
                <w:bottom w:val="none" w:sz="0" w:space="0" w:color="auto"/>
                <w:right w:val="none" w:sz="0" w:space="0" w:color="auto"/>
              </w:divBdr>
            </w:div>
          </w:divsChild>
        </w:div>
        <w:div w:id="2055931311">
          <w:marLeft w:val="0"/>
          <w:marRight w:val="0"/>
          <w:marTop w:val="0"/>
          <w:marBottom w:val="0"/>
          <w:divBdr>
            <w:top w:val="none" w:sz="0" w:space="0" w:color="auto"/>
            <w:left w:val="none" w:sz="0" w:space="0" w:color="auto"/>
            <w:bottom w:val="none" w:sz="0" w:space="0" w:color="auto"/>
            <w:right w:val="none" w:sz="0" w:space="0" w:color="auto"/>
          </w:divBdr>
          <w:divsChild>
            <w:div w:id="657614021">
              <w:marLeft w:val="0"/>
              <w:marRight w:val="0"/>
              <w:marTop w:val="0"/>
              <w:marBottom w:val="0"/>
              <w:divBdr>
                <w:top w:val="none" w:sz="0" w:space="0" w:color="auto"/>
                <w:left w:val="none" w:sz="0" w:space="0" w:color="auto"/>
                <w:bottom w:val="none" w:sz="0" w:space="0" w:color="auto"/>
                <w:right w:val="none" w:sz="0" w:space="0" w:color="auto"/>
              </w:divBdr>
            </w:div>
          </w:divsChild>
        </w:div>
        <w:div w:id="1141924503">
          <w:marLeft w:val="0"/>
          <w:marRight w:val="0"/>
          <w:marTop w:val="0"/>
          <w:marBottom w:val="0"/>
          <w:divBdr>
            <w:top w:val="none" w:sz="0" w:space="0" w:color="auto"/>
            <w:left w:val="none" w:sz="0" w:space="0" w:color="auto"/>
            <w:bottom w:val="none" w:sz="0" w:space="0" w:color="auto"/>
            <w:right w:val="none" w:sz="0" w:space="0" w:color="auto"/>
          </w:divBdr>
          <w:divsChild>
            <w:div w:id="124465477">
              <w:marLeft w:val="0"/>
              <w:marRight w:val="0"/>
              <w:marTop w:val="0"/>
              <w:marBottom w:val="0"/>
              <w:divBdr>
                <w:top w:val="none" w:sz="0" w:space="0" w:color="auto"/>
                <w:left w:val="none" w:sz="0" w:space="0" w:color="auto"/>
                <w:bottom w:val="none" w:sz="0" w:space="0" w:color="auto"/>
                <w:right w:val="none" w:sz="0" w:space="0" w:color="auto"/>
              </w:divBdr>
            </w:div>
          </w:divsChild>
        </w:div>
        <w:div w:id="721634623">
          <w:marLeft w:val="0"/>
          <w:marRight w:val="0"/>
          <w:marTop w:val="0"/>
          <w:marBottom w:val="0"/>
          <w:divBdr>
            <w:top w:val="none" w:sz="0" w:space="0" w:color="auto"/>
            <w:left w:val="none" w:sz="0" w:space="0" w:color="auto"/>
            <w:bottom w:val="none" w:sz="0" w:space="0" w:color="auto"/>
            <w:right w:val="none" w:sz="0" w:space="0" w:color="auto"/>
          </w:divBdr>
          <w:divsChild>
            <w:div w:id="1888763225">
              <w:marLeft w:val="0"/>
              <w:marRight w:val="0"/>
              <w:marTop w:val="0"/>
              <w:marBottom w:val="0"/>
              <w:divBdr>
                <w:top w:val="none" w:sz="0" w:space="0" w:color="auto"/>
                <w:left w:val="none" w:sz="0" w:space="0" w:color="auto"/>
                <w:bottom w:val="none" w:sz="0" w:space="0" w:color="auto"/>
                <w:right w:val="none" w:sz="0" w:space="0" w:color="auto"/>
              </w:divBdr>
            </w:div>
          </w:divsChild>
        </w:div>
        <w:div w:id="1031997466">
          <w:marLeft w:val="0"/>
          <w:marRight w:val="0"/>
          <w:marTop w:val="0"/>
          <w:marBottom w:val="0"/>
          <w:divBdr>
            <w:top w:val="none" w:sz="0" w:space="0" w:color="auto"/>
            <w:left w:val="none" w:sz="0" w:space="0" w:color="auto"/>
            <w:bottom w:val="none" w:sz="0" w:space="0" w:color="auto"/>
            <w:right w:val="none" w:sz="0" w:space="0" w:color="auto"/>
          </w:divBdr>
          <w:divsChild>
            <w:div w:id="785541286">
              <w:marLeft w:val="0"/>
              <w:marRight w:val="0"/>
              <w:marTop w:val="0"/>
              <w:marBottom w:val="0"/>
              <w:divBdr>
                <w:top w:val="none" w:sz="0" w:space="0" w:color="auto"/>
                <w:left w:val="none" w:sz="0" w:space="0" w:color="auto"/>
                <w:bottom w:val="none" w:sz="0" w:space="0" w:color="auto"/>
                <w:right w:val="none" w:sz="0" w:space="0" w:color="auto"/>
              </w:divBdr>
            </w:div>
          </w:divsChild>
        </w:div>
        <w:div w:id="1533112172">
          <w:marLeft w:val="0"/>
          <w:marRight w:val="0"/>
          <w:marTop w:val="0"/>
          <w:marBottom w:val="0"/>
          <w:divBdr>
            <w:top w:val="none" w:sz="0" w:space="0" w:color="auto"/>
            <w:left w:val="none" w:sz="0" w:space="0" w:color="auto"/>
            <w:bottom w:val="none" w:sz="0" w:space="0" w:color="auto"/>
            <w:right w:val="none" w:sz="0" w:space="0" w:color="auto"/>
          </w:divBdr>
          <w:divsChild>
            <w:div w:id="1207062332">
              <w:marLeft w:val="0"/>
              <w:marRight w:val="0"/>
              <w:marTop w:val="0"/>
              <w:marBottom w:val="0"/>
              <w:divBdr>
                <w:top w:val="none" w:sz="0" w:space="0" w:color="auto"/>
                <w:left w:val="none" w:sz="0" w:space="0" w:color="auto"/>
                <w:bottom w:val="none" w:sz="0" w:space="0" w:color="auto"/>
                <w:right w:val="none" w:sz="0" w:space="0" w:color="auto"/>
              </w:divBdr>
            </w:div>
          </w:divsChild>
        </w:div>
        <w:div w:id="1429230941">
          <w:marLeft w:val="0"/>
          <w:marRight w:val="0"/>
          <w:marTop w:val="0"/>
          <w:marBottom w:val="0"/>
          <w:divBdr>
            <w:top w:val="none" w:sz="0" w:space="0" w:color="auto"/>
            <w:left w:val="none" w:sz="0" w:space="0" w:color="auto"/>
            <w:bottom w:val="none" w:sz="0" w:space="0" w:color="auto"/>
            <w:right w:val="none" w:sz="0" w:space="0" w:color="auto"/>
          </w:divBdr>
          <w:divsChild>
            <w:div w:id="1038318169">
              <w:marLeft w:val="0"/>
              <w:marRight w:val="0"/>
              <w:marTop w:val="0"/>
              <w:marBottom w:val="0"/>
              <w:divBdr>
                <w:top w:val="none" w:sz="0" w:space="0" w:color="auto"/>
                <w:left w:val="none" w:sz="0" w:space="0" w:color="auto"/>
                <w:bottom w:val="none" w:sz="0" w:space="0" w:color="auto"/>
                <w:right w:val="none" w:sz="0" w:space="0" w:color="auto"/>
              </w:divBdr>
            </w:div>
          </w:divsChild>
        </w:div>
        <w:div w:id="2060977067">
          <w:marLeft w:val="0"/>
          <w:marRight w:val="0"/>
          <w:marTop w:val="0"/>
          <w:marBottom w:val="0"/>
          <w:divBdr>
            <w:top w:val="none" w:sz="0" w:space="0" w:color="auto"/>
            <w:left w:val="none" w:sz="0" w:space="0" w:color="auto"/>
            <w:bottom w:val="none" w:sz="0" w:space="0" w:color="auto"/>
            <w:right w:val="none" w:sz="0" w:space="0" w:color="auto"/>
          </w:divBdr>
          <w:divsChild>
            <w:div w:id="1878152982">
              <w:marLeft w:val="0"/>
              <w:marRight w:val="0"/>
              <w:marTop w:val="0"/>
              <w:marBottom w:val="0"/>
              <w:divBdr>
                <w:top w:val="none" w:sz="0" w:space="0" w:color="auto"/>
                <w:left w:val="none" w:sz="0" w:space="0" w:color="auto"/>
                <w:bottom w:val="none" w:sz="0" w:space="0" w:color="auto"/>
                <w:right w:val="none" w:sz="0" w:space="0" w:color="auto"/>
              </w:divBdr>
            </w:div>
            <w:div w:id="240674760">
              <w:marLeft w:val="0"/>
              <w:marRight w:val="0"/>
              <w:marTop w:val="0"/>
              <w:marBottom w:val="0"/>
              <w:divBdr>
                <w:top w:val="none" w:sz="0" w:space="0" w:color="auto"/>
                <w:left w:val="none" w:sz="0" w:space="0" w:color="auto"/>
                <w:bottom w:val="none" w:sz="0" w:space="0" w:color="auto"/>
                <w:right w:val="none" w:sz="0" w:space="0" w:color="auto"/>
              </w:divBdr>
            </w:div>
          </w:divsChild>
        </w:div>
        <w:div w:id="2143883353">
          <w:marLeft w:val="0"/>
          <w:marRight w:val="0"/>
          <w:marTop w:val="0"/>
          <w:marBottom w:val="0"/>
          <w:divBdr>
            <w:top w:val="none" w:sz="0" w:space="0" w:color="auto"/>
            <w:left w:val="none" w:sz="0" w:space="0" w:color="auto"/>
            <w:bottom w:val="none" w:sz="0" w:space="0" w:color="auto"/>
            <w:right w:val="none" w:sz="0" w:space="0" w:color="auto"/>
          </w:divBdr>
          <w:divsChild>
            <w:div w:id="1118644083">
              <w:marLeft w:val="0"/>
              <w:marRight w:val="0"/>
              <w:marTop w:val="0"/>
              <w:marBottom w:val="0"/>
              <w:divBdr>
                <w:top w:val="none" w:sz="0" w:space="0" w:color="auto"/>
                <w:left w:val="none" w:sz="0" w:space="0" w:color="auto"/>
                <w:bottom w:val="none" w:sz="0" w:space="0" w:color="auto"/>
                <w:right w:val="none" w:sz="0" w:space="0" w:color="auto"/>
              </w:divBdr>
            </w:div>
          </w:divsChild>
        </w:div>
        <w:div w:id="420416564">
          <w:marLeft w:val="0"/>
          <w:marRight w:val="0"/>
          <w:marTop w:val="0"/>
          <w:marBottom w:val="0"/>
          <w:divBdr>
            <w:top w:val="none" w:sz="0" w:space="0" w:color="auto"/>
            <w:left w:val="none" w:sz="0" w:space="0" w:color="auto"/>
            <w:bottom w:val="none" w:sz="0" w:space="0" w:color="auto"/>
            <w:right w:val="none" w:sz="0" w:space="0" w:color="auto"/>
          </w:divBdr>
          <w:divsChild>
            <w:div w:id="936912252">
              <w:marLeft w:val="0"/>
              <w:marRight w:val="0"/>
              <w:marTop w:val="0"/>
              <w:marBottom w:val="0"/>
              <w:divBdr>
                <w:top w:val="none" w:sz="0" w:space="0" w:color="auto"/>
                <w:left w:val="none" w:sz="0" w:space="0" w:color="auto"/>
                <w:bottom w:val="none" w:sz="0" w:space="0" w:color="auto"/>
                <w:right w:val="none" w:sz="0" w:space="0" w:color="auto"/>
              </w:divBdr>
            </w:div>
          </w:divsChild>
        </w:div>
        <w:div w:id="276840377">
          <w:marLeft w:val="0"/>
          <w:marRight w:val="0"/>
          <w:marTop w:val="0"/>
          <w:marBottom w:val="0"/>
          <w:divBdr>
            <w:top w:val="none" w:sz="0" w:space="0" w:color="auto"/>
            <w:left w:val="none" w:sz="0" w:space="0" w:color="auto"/>
            <w:bottom w:val="none" w:sz="0" w:space="0" w:color="auto"/>
            <w:right w:val="none" w:sz="0" w:space="0" w:color="auto"/>
          </w:divBdr>
          <w:divsChild>
            <w:div w:id="893849825">
              <w:marLeft w:val="0"/>
              <w:marRight w:val="0"/>
              <w:marTop w:val="0"/>
              <w:marBottom w:val="0"/>
              <w:divBdr>
                <w:top w:val="none" w:sz="0" w:space="0" w:color="auto"/>
                <w:left w:val="none" w:sz="0" w:space="0" w:color="auto"/>
                <w:bottom w:val="none" w:sz="0" w:space="0" w:color="auto"/>
                <w:right w:val="none" w:sz="0" w:space="0" w:color="auto"/>
              </w:divBdr>
            </w:div>
          </w:divsChild>
        </w:div>
        <w:div w:id="1683432745">
          <w:marLeft w:val="0"/>
          <w:marRight w:val="0"/>
          <w:marTop w:val="0"/>
          <w:marBottom w:val="0"/>
          <w:divBdr>
            <w:top w:val="none" w:sz="0" w:space="0" w:color="auto"/>
            <w:left w:val="none" w:sz="0" w:space="0" w:color="auto"/>
            <w:bottom w:val="none" w:sz="0" w:space="0" w:color="auto"/>
            <w:right w:val="none" w:sz="0" w:space="0" w:color="auto"/>
          </w:divBdr>
          <w:divsChild>
            <w:div w:id="769741188">
              <w:marLeft w:val="0"/>
              <w:marRight w:val="0"/>
              <w:marTop w:val="0"/>
              <w:marBottom w:val="0"/>
              <w:divBdr>
                <w:top w:val="none" w:sz="0" w:space="0" w:color="auto"/>
                <w:left w:val="none" w:sz="0" w:space="0" w:color="auto"/>
                <w:bottom w:val="none" w:sz="0" w:space="0" w:color="auto"/>
                <w:right w:val="none" w:sz="0" w:space="0" w:color="auto"/>
              </w:divBdr>
            </w:div>
          </w:divsChild>
        </w:div>
        <w:div w:id="885679946">
          <w:marLeft w:val="0"/>
          <w:marRight w:val="0"/>
          <w:marTop w:val="0"/>
          <w:marBottom w:val="0"/>
          <w:divBdr>
            <w:top w:val="none" w:sz="0" w:space="0" w:color="auto"/>
            <w:left w:val="none" w:sz="0" w:space="0" w:color="auto"/>
            <w:bottom w:val="none" w:sz="0" w:space="0" w:color="auto"/>
            <w:right w:val="none" w:sz="0" w:space="0" w:color="auto"/>
          </w:divBdr>
          <w:divsChild>
            <w:div w:id="389379565">
              <w:marLeft w:val="0"/>
              <w:marRight w:val="0"/>
              <w:marTop w:val="0"/>
              <w:marBottom w:val="0"/>
              <w:divBdr>
                <w:top w:val="none" w:sz="0" w:space="0" w:color="auto"/>
                <w:left w:val="none" w:sz="0" w:space="0" w:color="auto"/>
                <w:bottom w:val="none" w:sz="0" w:space="0" w:color="auto"/>
                <w:right w:val="none" w:sz="0" w:space="0" w:color="auto"/>
              </w:divBdr>
            </w:div>
          </w:divsChild>
        </w:div>
        <w:div w:id="1354721973">
          <w:marLeft w:val="0"/>
          <w:marRight w:val="0"/>
          <w:marTop w:val="0"/>
          <w:marBottom w:val="0"/>
          <w:divBdr>
            <w:top w:val="none" w:sz="0" w:space="0" w:color="auto"/>
            <w:left w:val="none" w:sz="0" w:space="0" w:color="auto"/>
            <w:bottom w:val="none" w:sz="0" w:space="0" w:color="auto"/>
            <w:right w:val="none" w:sz="0" w:space="0" w:color="auto"/>
          </w:divBdr>
          <w:divsChild>
            <w:div w:id="894507699">
              <w:marLeft w:val="0"/>
              <w:marRight w:val="0"/>
              <w:marTop w:val="0"/>
              <w:marBottom w:val="0"/>
              <w:divBdr>
                <w:top w:val="none" w:sz="0" w:space="0" w:color="auto"/>
                <w:left w:val="none" w:sz="0" w:space="0" w:color="auto"/>
                <w:bottom w:val="none" w:sz="0" w:space="0" w:color="auto"/>
                <w:right w:val="none" w:sz="0" w:space="0" w:color="auto"/>
              </w:divBdr>
            </w:div>
          </w:divsChild>
        </w:div>
        <w:div w:id="573008538">
          <w:marLeft w:val="0"/>
          <w:marRight w:val="0"/>
          <w:marTop w:val="0"/>
          <w:marBottom w:val="0"/>
          <w:divBdr>
            <w:top w:val="none" w:sz="0" w:space="0" w:color="auto"/>
            <w:left w:val="none" w:sz="0" w:space="0" w:color="auto"/>
            <w:bottom w:val="none" w:sz="0" w:space="0" w:color="auto"/>
            <w:right w:val="none" w:sz="0" w:space="0" w:color="auto"/>
          </w:divBdr>
          <w:divsChild>
            <w:div w:id="1224489742">
              <w:marLeft w:val="0"/>
              <w:marRight w:val="0"/>
              <w:marTop w:val="0"/>
              <w:marBottom w:val="0"/>
              <w:divBdr>
                <w:top w:val="none" w:sz="0" w:space="0" w:color="auto"/>
                <w:left w:val="none" w:sz="0" w:space="0" w:color="auto"/>
                <w:bottom w:val="none" w:sz="0" w:space="0" w:color="auto"/>
                <w:right w:val="none" w:sz="0" w:space="0" w:color="auto"/>
              </w:divBdr>
            </w:div>
          </w:divsChild>
        </w:div>
        <w:div w:id="973489546">
          <w:marLeft w:val="0"/>
          <w:marRight w:val="0"/>
          <w:marTop w:val="0"/>
          <w:marBottom w:val="0"/>
          <w:divBdr>
            <w:top w:val="none" w:sz="0" w:space="0" w:color="auto"/>
            <w:left w:val="none" w:sz="0" w:space="0" w:color="auto"/>
            <w:bottom w:val="none" w:sz="0" w:space="0" w:color="auto"/>
            <w:right w:val="none" w:sz="0" w:space="0" w:color="auto"/>
          </w:divBdr>
          <w:divsChild>
            <w:div w:id="1057976092">
              <w:marLeft w:val="0"/>
              <w:marRight w:val="0"/>
              <w:marTop w:val="0"/>
              <w:marBottom w:val="0"/>
              <w:divBdr>
                <w:top w:val="none" w:sz="0" w:space="0" w:color="auto"/>
                <w:left w:val="none" w:sz="0" w:space="0" w:color="auto"/>
                <w:bottom w:val="none" w:sz="0" w:space="0" w:color="auto"/>
                <w:right w:val="none" w:sz="0" w:space="0" w:color="auto"/>
              </w:divBdr>
            </w:div>
          </w:divsChild>
        </w:div>
        <w:div w:id="498691024">
          <w:marLeft w:val="0"/>
          <w:marRight w:val="0"/>
          <w:marTop w:val="0"/>
          <w:marBottom w:val="0"/>
          <w:divBdr>
            <w:top w:val="none" w:sz="0" w:space="0" w:color="auto"/>
            <w:left w:val="none" w:sz="0" w:space="0" w:color="auto"/>
            <w:bottom w:val="none" w:sz="0" w:space="0" w:color="auto"/>
            <w:right w:val="none" w:sz="0" w:space="0" w:color="auto"/>
          </w:divBdr>
          <w:divsChild>
            <w:div w:id="1368799353">
              <w:marLeft w:val="0"/>
              <w:marRight w:val="0"/>
              <w:marTop w:val="0"/>
              <w:marBottom w:val="0"/>
              <w:divBdr>
                <w:top w:val="none" w:sz="0" w:space="0" w:color="auto"/>
                <w:left w:val="none" w:sz="0" w:space="0" w:color="auto"/>
                <w:bottom w:val="none" w:sz="0" w:space="0" w:color="auto"/>
                <w:right w:val="none" w:sz="0" w:space="0" w:color="auto"/>
              </w:divBdr>
            </w:div>
          </w:divsChild>
        </w:div>
        <w:div w:id="936523502">
          <w:marLeft w:val="0"/>
          <w:marRight w:val="0"/>
          <w:marTop w:val="0"/>
          <w:marBottom w:val="0"/>
          <w:divBdr>
            <w:top w:val="none" w:sz="0" w:space="0" w:color="auto"/>
            <w:left w:val="none" w:sz="0" w:space="0" w:color="auto"/>
            <w:bottom w:val="none" w:sz="0" w:space="0" w:color="auto"/>
            <w:right w:val="none" w:sz="0" w:space="0" w:color="auto"/>
          </w:divBdr>
          <w:divsChild>
            <w:div w:id="719482285">
              <w:marLeft w:val="0"/>
              <w:marRight w:val="0"/>
              <w:marTop w:val="0"/>
              <w:marBottom w:val="0"/>
              <w:divBdr>
                <w:top w:val="none" w:sz="0" w:space="0" w:color="auto"/>
                <w:left w:val="none" w:sz="0" w:space="0" w:color="auto"/>
                <w:bottom w:val="none" w:sz="0" w:space="0" w:color="auto"/>
                <w:right w:val="none" w:sz="0" w:space="0" w:color="auto"/>
              </w:divBdr>
            </w:div>
          </w:divsChild>
        </w:div>
        <w:div w:id="16663320">
          <w:marLeft w:val="0"/>
          <w:marRight w:val="0"/>
          <w:marTop w:val="0"/>
          <w:marBottom w:val="0"/>
          <w:divBdr>
            <w:top w:val="none" w:sz="0" w:space="0" w:color="auto"/>
            <w:left w:val="none" w:sz="0" w:space="0" w:color="auto"/>
            <w:bottom w:val="none" w:sz="0" w:space="0" w:color="auto"/>
            <w:right w:val="none" w:sz="0" w:space="0" w:color="auto"/>
          </w:divBdr>
          <w:divsChild>
            <w:div w:id="1522624203">
              <w:marLeft w:val="0"/>
              <w:marRight w:val="0"/>
              <w:marTop w:val="0"/>
              <w:marBottom w:val="0"/>
              <w:divBdr>
                <w:top w:val="none" w:sz="0" w:space="0" w:color="auto"/>
                <w:left w:val="none" w:sz="0" w:space="0" w:color="auto"/>
                <w:bottom w:val="none" w:sz="0" w:space="0" w:color="auto"/>
                <w:right w:val="none" w:sz="0" w:space="0" w:color="auto"/>
              </w:divBdr>
            </w:div>
            <w:div w:id="262997039">
              <w:marLeft w:val="0"/>
              <w:marRight w:val="0"/>
              <w:marTop w:val="0"/>
              <w:marBottom w:val="0"/>
              <w:divBdr>
                <w:top w:val="none" w:sz="0" w:space="0" w:color="auto"/>
                <w:left w:val="none" w:sz="0" w:space="0" w:color="auto"/>
                <w:bottom w:val="none" w:sz="0" w:space="0" w:color="auto"/>
                <w:right w:val="none" w:sz="0" w:space="0" w:color="auto"/>
              </w:divBdr>
            </w:div>
            <w:div w:id="381176988">
              <w:marLeft w:val="0"/>
              <w:marRight w:val="0"/>
              <w:marTop w:val="0"/>
              <w:marBottom w:val="0"/>
              <w:divBdr>
                <w:top w:val="none" w:sz="0" w:space="0" w:color="auto"/>
                <w:left w:val="none" w:sz="0" w:space="0" w:color="auto"/>
                <w:bottom w:val="none" w:sz="0" w:space="0" w:color="auto"/>
                <w:right w:val="none" w:sz="0" w:space="0" w:color="auto"/>
              </w:divBdr>
            </w:div>
            <w:div w:id="1276133908">
              <w:marLeft w:val="0"/>
              <w:marRight w:val="0"/>
              <w:marTop w:val="0"/>
              <w:marBottom w:val="0"/>
              <w:divBdr>
                <w:top w:val="none" w:sz="0" w:space="0" w:color="auto"/>
                <w:left w:val="none" w:sz="0" w:space="0" w:color="auto"/>
                <w:bottom w:val="none" w:sz="0" w:space="0" w:color="auto"/>
                <w:right w:val="none" w:sz="0" w:space="0" w:color="auto"/>
              </w:divBdr>
            </w:div>
            <w:div w:id="69157289">
              <w:marLeft w:val="0"/>
              <w:marRight w:val="0"/>
              <w:marTop w:val="0"/>
              <w:marBottom w:val="0"/>
              <w:divBdr>
                <w:top w:val="none" w:sz="0" w:space="0" w:color="auto"/>
                <w:left w:val="none" w:sz="0" w:space="0" w:color="auto"/>
                <w:bottom w:val="none" w:sz="0" w:space="0" w:color="auto"/>
                <w:right w:val="none" w:sz="0" w:space="0" w:color="auto"/>
              </w:divBdr>
            </w:div>
            <w:div w:id="147478062">
              <w:marLeft w:val="0"/>
              <w:marRight w:val="0"/>
              <w:marTop w:val="0"/>
              <w:marBottom w:val="0"/>
              <w:divBdr>
                <w:top w:val="none" w:sz="0" w:space="0" w:color="auto"/>
                <w:left w:val="none" w:sz="0" w:space="0" w:color="auto"/>
                <w:bottom w:val="none" w:sz="0" w:space="0" w:color="auto"/>
                <w:right w:val="none" w:sz="0" w:space="0" w:color="auto"/>
              </w:divBdr>
            </w:div>
            <w:div w:id="393819705">
              <w:marLeft w:val="0"/>
              <w:marRight w:val="0"/>
              <w:marTop w:val="0"/>
              <w:marBottom w:val="0"/>
              <w:divBdr>
                <w:top w:val="none" w:sz="0" w:space="0" w:color="auto"/>
                <w:left w:val="none" w:sz="0" w:space="0" w:color="auto"/>
                <w:bottom w:val="none" w:sz="0" w:space="0" w:color="auto"/>
                <w:right w:val="none" w:sz="0" w:space="0" w:color="auto"/>
              </w:divBdr>
            </w:div>
            <w:div w:id="566846021">
              <w:marLeft w:val="0"/>
              <w:marRight w:val="0"/>
              <w:marTop w:val="0"/>
              <w:marBottom w:val="0"/>
              <w:divBdr>
                <w:top w:val="none" w:sz="0" w:space="0" w:color="auto"/>
                <w:left w:val="none" w:sz="0" w:space="0" w:color="auto"/>
                <w:bottom w:val="none" w:sz="0" w:space="0" w:color="auto"/>
                <w:right w:val="none" w:sz="0" w:space="0" w:color="auto"/>
              </w:divBdr>
            </w:div>
            <w:div w:id="2109546538">
              <w:marLeft w:val="0"/>
              <w:marRight w:val="0"/>
              <w:marTop w:val="0"/>
              <w:marBottom w:val="0"/>
              <w:divBdr>
                <w:top w:val="none" w:sz="0" w:space="0" w:color="auto"/>
                <w:left w:val="none" w:sz="0" w:space="0" w:color="auto"/>
                <w:bottom w:val="none" w:sz="0" w:space="0" w:color="auto"/>
                <w:right w:val="none" w:sz="0" w:space="0" w:color="auto"/>
              </w:divBdr>
            </w:div>
            <w:div w:id="606037107">
              <w:marLeft w:val="0"/>
              <w:marRight w:val="0"/>
              <w:marTop w:val="0"/>
              <w:marBottom w:val="0"/>
              <w:divBdr>
                <w:top w:val="none" w:sz="0" w:space="0" w:color="auto"/>
                <w:left w:val="none" w:sz="0" w:space="0" w:color="auto"/>
                <w:bottom w:val="none" w:sz="0" w:space="0" w:color="auto"/>
                <w:right w:val="none" w:sz="0" w:space="0" w:color="auto"/>
              </w:divBdr>
            </w:div>
            <w:div w:id="924146759">
              <w:marLeft w:val="0"/>
              <w:marRight w:val="0"/>
              <w:marTop w:val="0"/>
              <w:marBottom w:val="0"/>
              <w:divBdr>
                <w:top w:val="none" w:sz="0" w:space="0" w:color="auto"/>
                <w:left w:val="none" w:sz="0" w:space="0" w:color="auto"/>
                <w:bottom w:val="none" w:sz="0" w:space="0" w:color="auto"/>
                <w:right w:val="none" w:sz="0" w:space="0" w:color="auto"/>
              </w:divBdr>
            </w:div>
            <w:div w:id="1168591300">
              <w:marLeft w:val="0"/>
              <w:marRight w:val="0"/>
              <w:marTop w:val="0"/>
              <w:marBottom w:val="0"/>
              <w:divBdr>
                <w:top w:val="none" w:sz="0" w:space="0" w:color="auto"/>
                <w:left w:val="none" w:sz="0" w:space="0" w:color="auto"/>
                <w:bottom w:val="none" w:sz="0" w:space="0" w:color="auto"/>
                <w:right w:val="none" w:sz="0" w:space="0" w:color="auto"/>
              </w:divBdr>
            </w:div>
            <w:div w:id="2019119940">
              <w:marLeft w:val="0"/>
              <w:marRight w:val="0"/>
              <w:marTop w:val="0"/>
              <w:marBottom w:val="0"/>
              <w:divBdr>
                <w:top w:val="none" w:sz="0" w:space="0" w:color="auto"/>
                <w:left w:val="none" w:sz="0" w:space="0" w:color="auto"/>
                <w:bottom w:val="none" w:sz="0" w:space="0" w:color="auto"/>
                <w:right w:val="none" w:sz="0" w:space="0" w:color="auto"/>
              </w:divBdr>
            </w:div>
            <w:div w:id="2054577">
              <w:marLeft w:val="0"/>
              <w:marRight w:val="0"/>
              <w:marTop w:val="0"/>
              <w:marBottom w:val="0"/>
              <w:divBdr>
                <w:top w:val="none" w:sz="0" w:space="0" w:color="auto"/>
                <w:left w:val="none" w:sz="0" w:space="0" w:color="auto"/>
                <w:bottom w:val="none" w:sz="0" w:space="0" w:color="auto"/>
                <w:right w:val="none" w:sz="0" w:space="0" w:color="auto"/>
              </w:divBdr>
            </w:div>
            <w:div w:id="2059621825">
              <w:marLeft w:val="0"/>
              <w:marRight w:val="0"/>
              <w:marTop w:val="0"/>
              <w:marBottom w:val="0"/>
              <w:divBdr>
                <w:top w:val="none" w:sz="0" w:space="0" w:color="auto"/>
                <w:left w:val="none" w:sz="0" w:space="0" w:color="auto"/>
                <w:bottom w:val="none" w:sz="0" w:space="0" w:color="auto"/>
                <w:right w:val="none" w:sz="0" w:space="0" w:color="auto"/>
              </w:divBdr>
            </w:div>
            <w:div w:id="2144538285">
              <w:marLeft w:val="0"/>
              <w:marRight w:val="0"/>
              <w:marTop w:val="0"/>
              <w:marBottom w:val="0"/>
              <w:divBdr>
                <w:top w:val="none" w:sz="0" w:space="0" w:color="auto"/>
                <w:left w:val="none" w:sz="0" w:space="0" w:color="auto"/>
                <w:bottom w:val="none" w:sz="0" w:space="0" w:color="auto"/>
                <w:right w:val="none" w:sz="0" w:space="0" w:color="auto"/>
              </w:divBdr>
            </w:div>
            <w:div w:id="186874938">
              <w:marLeft w:val="0"/>
              <w:marRight w:val="0"/>
              <w:marTop w:val="0"/>
              <w:marBottom w:val="0"/>
              <w:divBdr>
                <w:top w:val="none" w:sz="0" w:space="0" w:color="auto"/>
                <w:left w:val="none" w:sz="0" w:space="0" w:color="auto"/>
                <w:bottom w:val="none" w:sz="0" w:space="0" w:color="auto"/>
                <w:right w:val="none" w:sz="0" w:space="0" w:color="auto"/>
              </w:divBdr>
            </w:div>
            <w:div w:id="1461024383">
              <w:marLeft w:val="0"/>
              <w:marRight w:val="0"/>
              <w:marTop w:val="0"/>
              <w:marBottom w:val="0"/>
              <w:divBdr>
                <w:top w:val="none" w:sz="0" w:space="0" w:color="auto"/>
                <w:left w:val="none" w:sz="0" w:space="0" w:color="auto"/>
                <w:bottom w:val="none" w:sz="0" w:space="0" w:color="auto"/>
                <w:right w:val="none" w:sz="0" w:space="0" w:color="auto"/>
              </w:divBdr>
            </w:div>
            <w:div w:id="194582626">
              <w:marLeft w:val="0"/>
              <w:marRight w:val="0"/>
              <w:marTop w:val="0"/>
              <w:marBottom w:val="0"/>
              <w:divBdr>
                <w:top w:val="none" w:sz="0" w:space="0" w:color="auto"/>
                <w:left w:val="none" w:sz="0" w:space="0" w:color="auto"/>
                <w:bottom w:val="none" w:sz="0" w:space="0" w:color="auto"/>
                <w:right w:val="none" w:sz="0" w:space="0" w:color="auto"/>
              </w:divBdr>
            </w:div>
          </w:divsChild>
        </w:div>
        <w:div w:id="2112968298">
          <w:marLeft w:val="0"/>
          <w:marRight w:val="0"/>
          <w:marTop w:val="0"/>
          <w:marBottom w:val="0"/>
          <w:divBdr>
            <w:top w:val="none" w:sz="0" w:space="0" w:color="auto"/>
            <w:left w:val="none" w:sz="0" w:space="0" w:color="auto"/>
            <w:bottom w:val="none" w:sz="0" w:space="0" w:color="auto"/>
            <w:right w:val="none" w:sz="0" w:space="0" w:color="auto"/>
          </w:divBdr>
          <w:divsChild>
            <w:div w:id="2145654218">
              <w:marLeft w:val="0"/>
              <w:marRight w:val="0"/>
              <w:marTop w:val="0"/>
              <w:marBottom w:val="0"/>
              <w:divBdr>
                <w:top w:val="none" w:sz="0" w:space="0" w:color="auto"/>
                <w:left w:val="none" w:sz="0" w:space="0" w:color="auto"/>
                <w:bottom w:val="none" w:sz="0" w:space="0" w:color="auto"/>
                <w:right w:val="none" w:sz="0" w:space="0" w:color="auto"/>
              </w:divBdr>
            </w:div>
          </w:divsChild>
        </w:div>
        <w:div w:id="1011838698">
          <w:marLeft w:val="0"/>
          <w:marRight w:val="0"/>
          <w:marTop w:val="0"/>
          <w:marBottom w:val="0"/>
          <w:divBdr>
            <w:top w:val="none" w:sz="0" w:space="0" w:color="auto"/>
            <w:left w:val="none" w:sz="0" w:space="0" w:color="auto"/>
            <w:bottom w:val="none" w:sz="0" w:space="0" w:color="auto"/>
            <w:right w:val="none" w:sz="0" w:space="0" w:color="auto"/>
          </w:divBdr>
          <w:divsChild>
            <w:div w:id="855459983">
              <w:marLeft w:val="0"/>
              <w:marRight w:val="0"/>
              <w:marTop w:val="0"/>
              <w:marBottom w:val="0"/>
              <w:divBdr>
                <w:top w:val="none" w:sz="0" w:space="0" w:color="auto"/>
                <w:left w:val="none" w:sz="0" w:space="0" w:color="auto"/>
                <w:bottom w:val="none" w:sz="0" w:space="0" w:color="auto"/>
                <w:right w:val="none" w:sz="0" w:space="0" w:color="auto"/>
              </w:divBdr>
            </w:div>
          </w:divsChild>
        </w:div>
        <w:div w:id="705327697">
          <w:marLeft w:val="0"/>
          <w:marRight w:val="0"/>
          <w:marTop w:val="0"/>
          <w:marBottom w:val="0"/>
          <w:divBdr>
            <w:top w:val="none" w:sz="0" w:space="0" w:color="auto"/>
            <w:left w:val="none" w:sz="0" w:space="0" w:color="auto"/>
            <w:bottom w:val="none" w:sz="0" w:space="0" w:color="auto"/>
            <w:right w:val="none" w:sz="0" w:space="0" w:color="auto"/>
          </w:divBdr>
          <w:divsChild>
            <w:div w:id="825244971">
              <w:marLeft w:val="0"/>
              <w:marRight w:val="0"/>
              <w:marTop w:val="0"/>
              <w:marBottom w:val="0"/>
              <w:divBdr>
                <w:top w:val="none" w:sz="0" w:space="0" w:color="auto"/>
                <w:left w:val="none" w:sz="0" w:space="0" w:color="auto"/>
                <w:bottom w:val="none" w:sz="0" w:space="0" w:color="auto"/>
                <w:right w:val="none" w:sz="0" w:space="0" w:color="auto"/>
              </w:divBdr>
            </w:div>
            <w:div w:id="725450360">
              <w:marLeft w:val="0"/>
              <w:marRight w:val="0"/>
              <w:marTop w:val="0"/>
              <w:marBottom w:val="0"/>
              <w:divBdr>
                <w:top w:val="none" w:sz="0" w:space="0" w:color="auto"/>
                <w:left w:val="none" w:sz="0" w:space="0" w:color="auto"/>
                <w:bottom w:val="none" w:sz="0" w:space="0" w:color="auto"/>
                <w:right w:val="none" w:sz="0" w:space="0" w:color="auto"/>
              </w:divBdr>
            </w:div>
            <w:div w:id="2146312776">
              <w:marLeft w:val="0"/>
              <w:marRight w:val="0"/>
              <w:marTop w:val="0"/>
              <w:marBottom w:val="0"/>
              <w:divBdr>
                <w:top w:val="none" w:sz="0" w:space="0" w:color="auto"/>
                <w:left w:val="none" w:sz="0" w:space="0" w:color="auto"/>
                <w:bottom w:val="none" w:sz="0" w:space="0" w:color="auto"/>
                <w:right w:val="none" w:sz="0" w:space="0" w:color="auto"/>
              </w:divBdr>
            </w:div>
            <w:div w:id="721296984">
              <w:marLeft w:val="0"/>
              <w:marRight w:val="0"/>
              <w:marTop w:val="0"/>
              <w:marBottom w:val="0"/>
              <w:divBdr>
                <w:top w:val="none" w:sz="0" w:space="0" w:color="auto"/>
                <w:left w:val="none" w:sz="0" w:space="0" w:color="auto"/>
                <w:bottom w:val="none" w:sz="0" w:space="0" w:color="auto"/>
                <w:right w:val="none" w:sz="0" w:space="0" w:color="auto"/>
              </w:divBdr>
            </w:div>
            <w:div w:id="457648314">
              <w:marLeft w:val="0"/>
              <w:marRight w:val="0"/>
              <w:marTop w:val="0"/>
              <w:marBottom w:val="0"/>
              <w:divBdr>
                <w:top w:val="none" w:sz="0" w:space="0" w:color="auto"/>
                <w:left w:val="none" w:sz="0" w:space="0" w:color="auto"/>
                <w:bottom w:val="none" w:sz="0" w:space="0" w:color="auto"/>
                <w:right w:val="none" w:sz="0" w:space="0" w:color="auto"/>
              </w:divBdr>
            </w:div>
            <w:div w:id="71856316">
              <w:marLeft w:val="0"/>
              <w:marRight w:val="0"/>
              <w:marTop w:val="0"/>
              <w:marBottom w:val="0"/>
              <w:divBdr>
                <w:top w:val="none" w:sz="0" w:space="0" w:color="auto"/>
                <w:left w:val="none" w:sz="0" w:space="0" w:color="auto"/>
                <w:bottom w:val="none" w:sz="0" w:space="0" w:color="auto"/>
                <w:right w:val="none" w:sz="0" w:space="0" w:color="auto"/>
              </w:divBdr>
            </w:div>
            <w:div w:id="180701714">
              <w:marLeft w:val="0"/>
              <w:marRight w:val="0"/>
              <w:marTop w:val="0"/>
              <w:marBottom w:val="0"/>
              <w:divBdr>
                <w:top w:val="none" w:sz="0" w:space="0" w:color="auto"/>
                <w:left w:val="none" w:sz="0" w:space="0" w:color="auto"/>
                <w:bottom w:val="none" w:sz="0" w:space="0" w:color="auto"/>
                <w:right w:val="none" w:sz="0" w:space="0" w:color="auto"/>
              </w:divBdr>
            </w:div>
            <w:div w:id="720665594">
              <w:marLeft w:val="0"/>
              <w:marRight w:val="0"/>
              <w:marTop w:val="0"/>
              <w:marBottom w:val="0"/>
              <w:divBdr>
                <w:top w:val="none" w:sz="0" w:space="0" w:color="auto"/>
                <w:left w:val="none" w:sz="0" w:space="0" w:color="auto"/>
                <w:bottom w:val="none" w:sz="0" w:space="0" w:color="auto"/>
                <w:right w:val="none" w:sz="0" w:space="0" w:color="auto"/>
              </w:divBdr>
            </w:div>
            <w:div w:id="1153717137">
              <w:marLeft w:val="0"/>
              <w:marRight w:val="0"/>
              <w:marTop w:val="0"/>
              <w:marBottom w:val="0"/>
              <w:divBdr>
                <w:top w:val="none" w:sz="0" w:space="0" w:color="auto"/>
                <w:left w:val="none" w:sz="0" w:space="0" w:color="auto"/>
                <w:bottom w:val="none" w:sz="0" w:space="0" w:color="auto"/>
                <w:right w:val="none" w:sz="0" w:space="0" w:color="auto"/>
              </w:divBdr>
            </w:div>
            <w:div w:id="10107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4462">
      <w:bodyDiv w:val="1"/>
      <w:marLeft w:val="0"/>
      <w:marRight w:val="0"/>
      <w:marTop w:val="0"/>
      <w:marBottom w:val="0"/>
      <w:divBdr>
        <w:top w:val="none" w:sz="0" w:space="0" w:color="auto"/>
        <w:left w:val="none" w:sz="0" w:space="0" w:color="auto"/>
        <w:bottom w:val="none" w:sz="0" w:space="0" w:color="auto"/>
        <w:right w:val="none" w:sz="0" w:space="0" w:color="auto"/>
      </w:divBdr>
    </w:div>
    <w:div w:id="1111321353">
      <w:bodyDiv w:val="1"/>
      <w:marLeft w:val="0"/>
      <w:marRight w:val="0"/>
      <w:marTop w:val="0"/>
      <w:marBottom w:val="0"/>
      <w:divBdr>
        <w:top w:val="none" w:sz="0" w:space="0" w:color="auto"/>
        <w:left w:val="none" w:sz="0" w:space="0" w:color="auto"/>
        <w:bottom w:val="none" w:sz="0" w:space="0" w:color="auto"/>
        <w:right w:val="none" w:sz="0" w:space="0" w:color="auto"/>
      </w:divBdr>
      <w:divsChild>
        <w:div w:id="1385326080">
          <w:marLeft w:val="0"/>
          <w:marRight w:val="0"/>
          <w:marTop w:val="0"/>
          <w:marBottom w:val="0"/>
          <w:divBdr>
            <w:top w:val="none" w:sz="0" w:space="0" w:color="auto"/>
            <w:left w:val="none" w:sz="0" w:space="0" w:color="auto"/>
            <w:bottom w:val="none" w:sz="0" w:space="0" w:color="auto"/>
            <w:right w:val="none" w:sz="0" w:space="0" w:color="auto"/>
          </w:divBdr>
          <w:divsChild>
            <w:div w:id="725571525">
              <w:marLeft w:val="0"/>
              <w:marRight w:val="0"/>
              <w:marTop w:val="0"/>
              <w:marBottom w:val="0"/>
              <w:divBdr>
                <w:top w:val="none" w:sz="0" w:space="0" w:color="auto"/>
                <w:left w:val="none" w:sz="0" w:space="0" w:color="auto"/>
                <w:bottom w:val="none" w:sz="0" w:space="0" w:color="auto"/>
                <w:right w:val="none" w:sz="0" w:space="0" w:color="auto"/>
              </w:divBdr>
            </w:div>
          </w:divsChild>
        </w:div>
        <w:div w:id="278217954">
          <w:marLeft w:val="0"/>
          <w:marRight w:val="0"/>
          <w:marTop w:val="0"/>
          <w:marBottom w:val="0"/>
          <w:divBdr>
            <w:top w:val="none" w:sz="0" w:space="0" w:color="auto"/>
            <w:left w:val="none" w:sz="0" w:space="0" w:color="auto"/>
            <w:bottom w:val="none" w:sz="0" w:space="0" w:color="auto"/>
            <w:right w:val="none" w:sz="0" w:space="0" w:color="auto"/>
          </w:divBdr>
          <w:divsChild>
            <w:div w:id="916356439">
              <w:marLeft w:val="0"/>
              <w:marRight w:val="0"/>
              <w:marTop w:val="0"/>
              <w:marBottom w:val="0"/>
              <w:divBdr>
                <w:top w:val="none" w:sz="0" w:space="0" w:color="auto"/>
                <w:left w:val="none" w:sz="0" w:space="0" w:color="auto"/>
                <w:bottom w:val="none" w:sz="0" w:space="0" w:color="auto"/>
                <w:right w:val="none" w:sz="0" w:space="0" w:color="auto"/>
              </w:divBdr>
            </w:div>
          </w:divsChild>
        </w:div>
        <w:div w:id="1390377989">
          <w:marLeft w:val="0"/>
          <w:marRight w:val="0"/>
          <w:marTop w:val="0"/>
          <w:marBottom w:val="0"/>
          <w:divBdr>
            <w:top w:val="none" w:sz="0" w:space="0" w:color="auto"/>
            <w:left w:val="none" w:sz="0" w:space="0" w:color="auto"/>
            <w:bottom w:val="none" w:sz="0" w:space="0" w:color="auto"/>
            <w:right w:val="none" w:sz="0" w:space="0" w:color="auto"/>
          </w:divBdr>
          <w:divsChild>
            <w:div w:id="893542022">
              <w:marLeft w:val="0"/>
              <w:marRight w:val="0"/>
              <w:marTop w:val="0"/>
              <w:marBottom w:val="0"/>
              <w:divBdr>
                <w:top w:val="none" w:sz="0" w:space="0" w:color="auto"/>
                <w:left w:val="none" w:sz="0" w:space="0" w:color="auto"/>
                <w:bottom w:val="none" w:sz="0" w:space="0" w:color="auto"/>
                <w:right w:val="none" w:sz="0" w:space="0" w:color="auto"/>
              </w:divBdr>
            </w:div>
          </w:divsChild>
        </w:div>
        <w:div w:id="709375051">
          <w:marLeft w:val="0"/>
          <w:marRight w:val="0"/>
          <w:marTop w:val="0"/>
          <w:marBottom w:val="0"/>
          <w:divBdr>
            <w:top w:val="none" w:sz="0" w:space="0" w:color="auto"/>
            <w:left w:val="none" w:sz="0" w:space="0" w:color="auto"/>
            <w:bottom w:val="none" w:sz="0" w:space="0" w:color="auto"/>
            <w:right w:val="none" w:sz="0" w:space="0" w:color="auto"/>
          </w:divBdr>
          <w:divsChild>
            <w:div w:id="182475910">
              <w:marLeft w:val="0"/>
              <w:marRight w:val="0"/>
              <w:marTop w:val="0"/>
              <w:marBottom w:val="0"/>
              <w:divBdr>
                <w:top w:val="none" w:sz="0" w:space="0" w:color="auto"/>
                <w:left w:val="none" w:sz="0" w:space="0" w:color="auto"/>
                <w:bottom w:val="none" w:sz="0" w:space="0" w:color="auto"/>
                <w:right w:val="none" w:sz="0" w:space="0" w:color="auto"/>
              </w:divBdr>
            </w:div>
          </w:divsChild>
        </w:div>
        <w:div w:id="379092795">
          <w:marLeft w:val="0"/>
          <w:marRight w:val="0"/>
          <w:marTop w:val="0"/>
          <w:marBottom w:val="0"/>
          <w:divBdr>
            <w:top w:val="none" w:sz="0" w:space="0" w:color="auto"/>
            <w:left w:val="none" w:sz="0" w:space="0" w:color="auto"/>
            <w:bottom w:val="none" w:sz="0" w:space="0" w:color="auto"/>
            <w:right w:val="none" w:sz="0" w:space="0" w:color="auto"/>
          </w:divBdr>
          <w:divsChild>
            <w:div w:id="893544970">
              <w:marLeft w:val="0"/>
              <w:marRight w:val="0"/>
              <w:marTop w:val="0"/>
              <w:marBottom w:val="0"/>
              <w:divBdr>
                <w:top w:val="none" w:sz="0" w:space="0" w:color="auto"/>
                <w:left w:val="none" w:sz="0" w:space="0" w:color="auto"/>
                <w:bottom w:val="none" w:sz="0" w:space="0" w:color="auto"/>
                <w:right w:val="none" w:sz="0" w:space="0" w:color="auto"/>
              </w:divBdr>
            </w:div>
          </w:divsChild>
        </w:div>
        <w:div w:id="1869877283">
          <w:marLeft w:val="0"/>
          <w:marRight w:val="0"/>
          <w:marTop w:val="0"/>
          <w:marBottom w:val="0"/>
          <w:divBdr>
            <w:top w:val="none" w:sz="0" w:space="0" w:color="auto"/>
            <w:left w:val="none" w:sz="0" w:space="0" w:color="auto"/>
            <w:bottom w:val="none" w:sz="0" w:space="0" w:color="auto"/>
            <w:right w:val="none" w:sz="0" w:space="0" w:color="auto"/>
          </w:divBdr>
          <w:divsChild>
            <w:div w:id="792599960">
              <w:marLeft w:val="0"/>
              <w:marRight w:val="0"/>
              <w:marTop w:val="0"/>
              <w:marBottom w:val="0"/>
              <w:divBdr>
                <w:top w:val="none" w:sz="0" w:space="0" w:color="auto"/>
                <w:left w:val="none" w:sz="0" w:space="0" w:color="auto"/>
                <w:bottom w:val="none" w:sz="0" w:space="0" w:color="auto"/>
                <w:right w:val="none" w:sz="0" w:space="0" w:color="auto"/>
              </w:divBdr>
            </w:div>
          </w:divsChild>
        </w:div>
        <w:div w:id="1269122708">
          <w:marLeft w:val="0"/>
          <w:marRight w:val="0"/>
          <w:marTop w:val="0"/>
          <w:marBottom w:val="0"/>
          <w:divBdr>
            <w:top w:val="none" w:sz="0" w:space="0" w:color="auto"/>
            <w:left w:val="none" w:sz="0" w:space="0" w:color="auto"/>
            <w:bottom w:val="none" w:sz="0" w:space="0" w:color="auto"/>
            <w:right w:val="none" w:sz="0" w:space="0" w:color="auto"/>
          </w:divBdr>
          <w:divsChild>
            <w:div w:id="263074865">
              <w:marLeft w:val="0"/>
              <w:marRight w:val="0"/>
              <w:marTop w:val="0"/>
              <w:marBottom w:val="0"/>
              <w:divBdr>
                <w:top w:val="none" w:sz="0" w:space="0" w:color="auto"/>
                <w:left w:val="none" w:sz="0" w:space="0" w:color="auto"/>
                <w:bottom w:val="none" w:sz="0" w:space="0" w:color="auto"/>
                <w:right w:val="none" w:sz="0" w:space="0" w:color="auto"/>
              </w:divBdr>
            </w:div>
          </w:divsChild>
        </w:div>
        <w:div w:id="392895849">
          <w:marLeft w:val="0"/>
          <w:marRight w:val="0"/>
          <w:marTop w:val="0"/>
          <w:marBottom w:val="0"/>
          <w:divBdr>
            <w:top w:val="none" w:sz="0" w:space="0" w:color="auto"/>
            <w:left w:val="none" w:sz="0" w:space="0" w:color="auto"/>
            <w:bottom w:val="none" w:sz="0" w:space="0" w:color="auto"/>
            <w:right w:val="none" w:sz="0" w:space="0" w:color="auto"/>
          </w:divBdr>
          <w:divsChild>
            <w:div w:id="737897910">
              <w:marLeft w:val="0"/>
              <w:marRight w:val="0"/>
              <w:marTop w:val="0"/>
              <w:marBottom w:val="0"/>
              <w:divBdr>
                <w:top w:val="none" w:sz="0" w:space="0" w:color="auto"/>
                <w:left w:val="none" w:sz="0" w:space="0" w:color="auto"/>
                <w:bottom w:val="none" w:sz="0" w:space="0" w:color="auto"/>
                <w:right w:val="none" w:sz="0" w:space="0" w:color="auto"/>
              </w:divBdr>
            </w:div>
          </w:divsChild>
        </w:div>
        <w:div w:id="1787264635">
          <w:marLeft w:val="0"/>
          <w:marRight w:val="0"/>
          <w:marTop w:val="0"/>
          <w:marBottom w:val="0"/>
          <w:divBdr>
            <w:top w:val="none" w:sz="0" w:space="0" w:color="auto"/>
            <w:left w:val="none" w:sz="0" w:space="0" w:color="auto"/>
            <w:bottom w:val="none" w:sz="0" w:space="0" w:color="auto"/>
            <w:right w:val="none" w:sz="0" w:space="0" w:color="auto"/>
          </w:divBdr>
          <w:divsChild>
            <w:div w:id="1606428294">
              <w:marLeft w:val="0"/>
              <w:marRight w:val="0"/>
              <w:marTop w:val="0"/>
              <w:marBottom w:val="0"/>
              <w:divBdr>
                <w:top w:val="none" w:sz="0" w:space="0" w:color="auto"/>
                <w:left w:val="none" w:sz="0" w:space="0" w:color="auto"/>
                <w:bottom w:val="none" w:sz="0" w:space="0" w:color="auto"/>
                <w:right w:val="none" w:sz="0" w:space="0" w:color="auto"/>
              </w:divBdr>
            </w:div>
          </w:divsChild>
        </w:div>
        <w:div w:id="255602128">
          <w:marLeft w:val="0"/>
          <w:marRight w:val="0"/>
          <w:marTop w:val="0"/>
          <w:marBottom w:val="0"/>
          <w:divBdr>
            <w:top w:val="none" w:sz="0" w:space="0" w:color="auto"/>
            <w:left w:val="none" w:sz="0" w:space="0" w:color="auto"/>
            <w:bottom w:val="none" w:sz="0" w:space="0" w:color="auto"/>
            <w:right w:val="none" w:sz="0" w:space="0" w:color="auto"/>
          </w:divBdr>
          <w:divsChild>
            <w:div w:id="1822766508">
              <w:marLeft w:val="0"/>
              <w:marRight w:val="0"/>
              <w:marTop w:val="0"/>
              <w:marBottom w:val="0"/>
              <w:divBdr>
                <w:top w:val="none" w:sz="0" w:space="0" w:color="auto"/>
                <w:left w:val="none" w:sz="0" w:space="0" w:color="auto"/>
                <w:bottom w:val="none" w:sz="0" w:space="0" w:color="auto"/>
                <w:right w:val="none" w:sz="0" w:space="0" w:color="auto"/>
              </w:divBdr>
            </w:div>
          </w:divsChild>
        </w:div>
        <w:div w:id="1053195990">
          <w:marLeft w:val="0"/>
          <w:marRight w:val="0"/>
          <w:marTop w:val="0"/>
          <w:marBottom w:val="0"/>
          <w:divBdr>
            <w:top w:val="none" w:sz="0" w:space="0" w:color="auto"/>
            <w:left w:val="none" w:sz="0" w:space="0" w:color="auto"/>
            <w:bottom w:val="none" w:sz="0" w:space="0" w:color="auto"/>
            <w:right w:val="none" w:sz="0" w:space="0" w:color="auto"/>
          </w:divBdr>
          <w:divsChild>
            <w:div w:id="676880162">
              <w:marLeft w:val="0"/>
              <w:marRight w:val="0"/>
              <w:marTop w:val="0"/>
              <w:marBottom w:val="0"/>
              <w:divBdr>
                <w:top w:val="none" w:sz="0" w:space="0" w:color="auto"/>
                <w:left w:val="none" w:sz="0" w:space="0" w:color="auto"/>
                <w:bottom w:val="none" w:sz="0" w:space="0" w:color="auto"/>
                <w:right w:val="none" w:sz="0" w:space="0" w:color="auto"/>
              </w:divBdr>
            </w:div>
          </w:divsChild>
        </w:div>
        <w:div w:id="1651210624">
          <w:marLeft w:val="0"/>
          <w:marRight w:val="0"/>
          <w:marTop w:val="0"/>
          <w:marBottom w:val="0"/>
          <w:divBdr>
            <w:top w:val="none" w:sz="0" w:space="0" w:color="auto"/>
            <w:left w:val="none" w:sz="0" w:space="0" w:color="auto"/>
            <w:bottom w:val="none" w:sz="0" w:space="0" w:color="auto"/>
            <w:right w:val="none" w:sz="0" w:space="0" w:color="auto"/>
          </w:divBdr>
          <w:divsChild>
            <w:div w:id="1965622321">
              <w:marLeft w:val="0"/>
              <w:marRight w:val="0"/>
              <w:marTop w:val="0"/>
              <w:marBottom w:val="0"/>
              <w:divBdr>
                <w:top w:val="none" w:sz="0" w:space="0" w:color="auto"/>
                <w:left w:val="none" w:sz="0" w:space="0" w:color="auto"/>
                <w:bottom w:val="none" w:sz="0" w:space="0" w:color="auto"/>
                <w:right w:val="none" w:sz="0" w:space="0" w:color="auto"/>
              </w:divBdr>
            </w:div>
          </w:divsChild>
        </w:div>
        <w:div w:id="208764178">
          <w:marLeft w:val="0"/>
          <w:marRight w:val="0"/>
          <w:marTop w:val="0"/>
          <w:marBottom w:val="0"/>
          <w:divBdr>
            <w:top w:val="none" w:sz="0" w:space="0" w:color="auto"/>
            <w:left w:val="none" w:sz="0" w:space="0" w:color="auto"/>
            <w:bottom w:val="none" w:sz="0" w:space="0" w:color="auto"/>
            <w:right w:val="none" w:sz="0" w:space="0" w:color="auto"/>
          </w:divBdr>
          <w:divsChild>
            <w:div w:id="1169757833">
              <w:marLeft w:val="0"/>
              <w:marRight w:val="0"/>
              <w:marTop w:val="0"/>
              <w:marBottom w:val="0"/>
              <w:divBdr>
                <w:top w:val="none" w:sz="0" w:space="0" w:color="auto"/>
                <w:left w:val="none" w:sz="0" w:space="0" w:color="auto"/>
                <w:bottom w:val="none" w:sz="0" w:space="0" w:color="auto"/>
                <w:right w:val="none" w:sz="0" w:space="0" w:color="auto"/>
              </w:divBdr>
            </w:div>
          </w:divsChild>
        </w:div>
        <w:div w:id="1805847362">
          <w:marLeft w:val="0"/>
          <w:marRight w:val="0"/>
          <w:marTop w:val="0"/>
          <w:marBottom w:val="0"/>
          <w:divBdr>
            <w:top w:val="none" w:sz="0" w:space="0" w:color="auto"/>
            <w:left w:val="none" w:sz="0" w:space="0" w:color="auto"/>
            <w:bottom w:val="none" w:sz="0" w:space="0" w:color="auto"/>
            <w:right w:val="none" w:sz="0" w:space="0" w:color="auto"/>
          </w:divBdr>
          <w:divsChild>
            <w:div w:id="1058742764">
              <w:marLeft w:val="0"/>
              <w:marRight w:val="0"/>
              <w:marTop w:val="0"/>
              <w:marBottom w:val="0"/>
              <w:divBdr>
                <w:top w:val="none" w:sz="0" w:space="0" w:color="auto"/>
                <w:left w:val="none" w:sz="0" w:space="0" w:color="auto"/>
                <w:bottom w:val="none" w:sz="0" w:space="0" w:color="auto"/>
                <w:right w:val="none" w:sz="0" w:space="0" w:color="auto"/>
              </w:divBdr>
            </w:div>
          </w:divsChild>
        </w:div>
        <w:div w:id="1789622993">
          <w:marLeft w:val="0"/>
          <w:marRight w:val="0"/>
          <w:marTop w:val="0"/>
          <w:marBottom w:val="0"/>
          <w:divBdr>
            <w:top w:val="none" w:sz="0" w:space="0" w:color="auto"/>
            <w:left w:val="none" w:sz="0" w:space="0" w:color="auto"/>
            <w:bottom w:val="none" w:sz="0" w:space="0" w:color="auto"/>
            <w:right w:val="none" w:sz="0" w:space="0" w:color="auto"/>
          </w:divBdr>
          <w:divsChild>
            <w:div w:id="1956252479">
              <w:marLeft w:val="0"/>
              <w:marRight w:val="0"/>
              <w:marTop w:val="0"/>
              <w:marBottom w:val="0"/>
              <w:divBdr>
                <w:top w:val="none" w:sz="0" w:space="0" w:color="auto"/>
                <w:left w:val="none" w:sz="0" w:space="0" w:color="auto"/>
                <w:bottom w:val="none" w:sz="0" w:space="0" w:color="auto"/>
                <w:right w:val="none" w:sz="0" w:space="0" w:color="auto"/>
              </w:divBdr>
            </w:div>
          </w:divsChild>
        </w:div>
        <w:div w:id="1181823804">
          <w:marLeft w:val="0"/>
          <w:marRight w:val="0"/>
          <w:marTop w:val="0"/>
          <w:marBottom w:val="0"/>
          <w:divBdr>
            <w:top w:val="none" w:sz="0" w:space="0" w:color="auto"/>
            <w:left w:val="none" w:sz="0" w:space="0" w:color="auto"/>
            <w:bottom w:val="none" w:sz="0" w:space="0" w:color="auto"/>
            <w:right w:val="none" w:sz="0" w:space="0" w:color="auto"/>
          </w:divBdr>
          <w:divsChild>
            <w:div w:id="1241059231">
              <w:marLeft w:val="0"/>
              <w:marRight w:val="0"/>
              <w:marTop w:val="0"/>
              <w:marBottom w:val="0"/>
              <w:divBdr>
                <w:top w:val="none" w:sz="0" w:space="0" w:color="auto"/>
                <w:left w:val="none" w:sz="0" w:space="0" w:color="auto"/>
                <w:bottom w:val="none" w:sz="0" w:space="0" w:color="auto"/>
                <w:right w:val="none" w:sz="0" w:space="0" w:color="auto"/>
              </w:divBdr>
            </w:div>
          </w:divsChild>
        </w:div>
        <w:div w:id="217282371">
          <w:marLeft w:val="0"/>
          <w:marRight w:val="0"/>
          <w:marTop w:val="0"/>
          <w:marBottom w:val="0"/>
          <w:divBdr>
            <w:top w:val="none" w:sz="0" w:space="0" w:color="auto"/>
            <w:left w:val="none" w:sz="0" w:space="0" w:color="auto"/>
            <w:bottom w:val="none" w:sz="0" w:space="0" w:color="auto"/>
            <w:right w:val="none" w:sz="0" w:space="0" w:color="auto"/>
          </w:divBdr>
          <w:divsChild>
            <w:div w:id="454909382">
              <w:marLeft w:val="0"/>
              <w:marRight w:val="0"/>
              <w:marTop w:val="0"/>
              <w:marBottom w:val="0"/>
              <w:divBdr>
                <w:top w:val="none" w:sz="0" w:space="0" w:color="auto"/>
                <w:left w:val="none" w:sz="0" w:space="0" w:color="auto"/>
                <w:bottom w:val="none" w:sz="0" w:space="0" w:color="auto"/>
                <w:right w:val="none" w:sz="0" w:space="0" w:color="auto"/>
              </w:divBdr>
            </w:div>
          </w:divsChild>
        </w:div>
        <w:div w:id="1569611579">
          <w:marLeft w:val="0"/>
          <w:marRight w:val="0"/>
          <w:marTop w:val="0"/>
          <w:marBottom w:val="0"/>
          <w:divBdr>
            <w:top w:val="none" w:sz="0" w:space="0" w:color="auto"/>
            <w:left w:val="none" w:sz="0" w:space="0" w:color="auto"/>
            <w:bottom w:val="none" w:sz="0" w:space="0" w:color="auto"/>
            <w:right w:val="none" w:sz="0" w:space="0" w:color="auto"/>
          </w:divBdr>
          <w:divsChild>
            <w:div w:id="1857453494">
              <w:marLeft w:val="0"/>
              <w:marRight w:val="0"/>
              <w:marTop w:val="0"/>
              <w:marBottom w:val="0"/>
              <w:divBdr>
                <w:top w:val="none" w:sz="0" w:space="0" w:color="auto"/>
                <w:left w:val="none" w:sz="0" w:space="0" w:color="auto"/>
                <w:bottom w:val="none" w:sz="0" w:space="0" w:color="auto"/>
                <w:right w:val="none" w:sz="0" w:space="0" w:color="auto"/>
              </w:divBdr>
            </w:div>
          </w:divsChild>
        </w:div>
        <w:div w:id="47533902">
          <w:marLeft w:val="0"/>
          <w:marRight w:val="0"/>
          <w:marTop w:val="0"/>
          <w:marBottom w:val="0"/>
          <w:divBdr>
            <w:top w:val="none" w:sz="0" w:space="0" w:color="auto"/>
            <w:left w:val="none" w:sz="0" w:space="0" w:color="auto"/>
            <w:bottom w:val="none" w:sz="0" w:space="0" w:color="auto"/>
            <w:right w:val="none" w:sz="0" w:space="0" w:color="auto"/>
          </w:divBdr>
          <w:divsChild>
            <w:div w:id="259336618">
              <w:marLeft w:val="0"/>
              <w:marRight w:val="0"/>
              <w:marTop w:val="0"/>
              <w:marBottom w:val="0"/>
              <w:divBdr>
                <w:top w:val="none" w:sz="0" w:space="0" w:color="auto"/>
                <w:left w:val="none" w:sz="0" w:space="0" w:color="auto"/>
                <w:bottom w:val="none" w:sz="0" w:space="0" w:color="auto"/>
                <w:right w:val="none" w:sz="0" w:space="0" w:color="auto"/>
              </w:divBdr>
            </w:div>
          </w:divsChild>
        </w:div>
        <w:div w:id="959728745">
          <w:marLeft w:val="0"/>
          <w:marRight w:val="0"/>
          <w:marTop w:val="0"/>
          <w:marBottom w:val="0"/>
          <w:divBdr>
            <w:top w:val="none" w:sz="0" w:space="0" w:color="auto"/>
            <w:left w:val="none" w:sz="0" w:space="0" w:color="auto"/>
            <w:bottom w:val="none" w:sz="0" w:space="0" w:color="auto"/>
            <w:right w:val="none" w:sz="0" w:space="0" w:color="auto"/>
          </w:divBdr>
          <w:divsChild>
            <w:div w:id="146292345">
              <w:marLeft w:val="0"/>
              <w:marRight w:val="0"/>
              <w:marTop w:val="0"/>
              <w:marBottom w:val="0"/>
              <w:divBdr>
                <w:top w:val="none" w:sz="0" w:space="0" w:color="auto"/>
                <w:left w:val="none" w:sz="0" w:space="0" w:color="auto"/>
                <w:bottom w:val="none" w:sz="0" w:space="0" w:color="auto"/>
                <w:right w:val="none" w:sz="0" w:space="0" w:color="auto"/>
              </w:divBdr>
            </w:div>
          </w:divsChild>
        </w:div>
        <w:div w:id="739130932">
          <w:marLeft w:val="0"/>
          <w:marRight w:val="0"/>
          <w:marTop w:val="0"/>
          <w:marBottom w:val="0"/>
          <w:divBdr>
            <w:top w:val="none" w:sz="0" w:space="0" w:color="auto"/>
            <w:left w:val="none" w:sz="0" w:space="0" w:color="auto"/>
            <w:bottom w:val="none" w:sz="0" w:space="0" w:color="auto"/>
            <w:right w:val="none" w:sz="0" w:space="0" w:color="auto"/>
          </w:divBdr>
          <w:divsChild>
            <w:div w:id="1698038975">
              <w:marLeft w:val="0"/>
              <w:marRight w:val="0"/>
              <w:marTop w:val="0"/>
              <w:marBottom w:val="0"/>
              <w:divBdr>
                <w:top w:val="none" w:sz="0" w:space="0" w:color="auto"/>
                <w:left w:val="none" w:sz="0" w:space="0" w:color="auto"/>
                <w:bottom w:val="none" w:sz="0" w:space="0" w:color="auto"/>
                <w:right w:val="none" w:sz="0" w:space="0" w:color="auto"/>
              </w:divBdr>
            </w:div>
          </w:divsChild>
        </w:div>
        <w:div w:id="1341422643">
          <w:marLeft w:val="0"/>
          <w:marRight w:val="0"/>
          <w:marTop w:val="0"/>
          <w:marBottom w:val="0"/>
          <w:divBdr>
            <w:top w:val="none" w:sz="0" w:space="0" w:color="auto"/>
            <w:left w:val="none" w:sz="0" w:space="0" w:color="auto"/>
            <w:bottom w:val="none" w:sz="0" w:space="0" w:color="auto"/>
            <w:right w:val="none" w:sz="0" w:space="0" w:color="auto"/>
          </w:divBdr>
          <w:divsChild>
            <w:div w:id="2027830925">
              <w:marLeft w:val="0"/>
              <w:marRight w:val="0"/>
              <w:marTop w:val="0"/>
              <w:marBottom w:val="0"/>
              <w:divBdr>
                <w:top w:val="none" w:sz="0" w:space="0" w:color="auto"/>
                <w:left w:val="none" w:sz="0" w:space="0" w:color="auto"/>
                <w:bottom w:val="none" w:sz="0" w:space="0" w:color="auto"/>
                <w:right w:val="none" w:sz="0" w:space="0" w:color="auto"/>
              </w:divBdr>
            </w:div>
          </w:divsChild>
        </w:div>
        <w:div w:id="1672684659">
          <w:marLeft w:val="0"/>
          <w:marRight w:val="0"/>
          <w:marTop w:val="0"/>
          <w:marBottom w:val="0"/>
          <w:divBdr>
            <w:top w:val="none" w:sz="0" w:space="0" w:color="auto"/>
            <w:left w:val="none" w:sz="0" w:space="0" w:color="auto"/>
            <w:bottom w:val="none" w:sz="0" w:space="0" w:color="auto"/>
            <w:right w:val="none" w:sz="0" w:space="0" w:color="auto"/>
          </w:divBdr>
          <w:divsChild>
            <w:div w:id="1814716365">
              <w:marLeft w:val="0"/>
              <w:marRight w:val="0"/>
              <w:marTop w:val="0"/>
              <w:marBottom w:val="0"/>
              <w:divBdr>
                <w:top w:val="none" w:sz="0" w:space="0" w:color="auto"/>
                <w:left w:val="none" w:sz="0" w:space="0" w:color="auto"/>
                <w:bottom w:val="none" w:sz="0" w:space="0" w:color="auto"/>
                <w:right w:val="none" w:sz="0" w:space="0" w:color="auto"/>
              </w:divBdr>
            </w:div>
          </w:divsChild>
        </w:div>
        <w:div w:id="783613973">
          <w:marLeft w:val="0"/>
          <w:marRight w:val="0"/>
          <w:marTop w:val="0"/>
          <w:marBottom w:val="0"/>
          <w:divBdr>
            <w:top w:val="none" w:sz="0" w:space="0" w:color="auto"/>
            <w:left w:val="none" w:sz="0" w:space="0" w:color="auto"/>
            <w:bottom w:val="none" w:sz="0" w:space="0" w:color="auto"/>
            <w:right w:val="none" w:sz="0" w:space="0" w:color="auto"/>
          </w:divBdr>
          <w:divsChild>
            <w:div w:id="1618179445">
              <w:marLeft w:val="0"/>
              <w:marRight w:val="0"/>
              <w:marTop w:val="0"/>
              <w:marBottom w:val="0"/>
              <w:divBdr>
                <w:top w:val="none" w:sz="0" w:space="0" w:color="auto"/>
                <w:left w:val="none" w:sz="0" w:space="0" w:color="auto"/>
                <w:bottom w:val="none" w:sz="0" w:space="0" w:color="auto"/>
                <w:right w:val="none" w:sz="0" w:space="0" w:color="auto"/>
              </w:divBdr>
            </w:div>
          </w:divsChild>
        </w:div>
        <w:div w:id="1419131874">
          <w:marLeft w:val="0"/>
          <w:marRight w:val="0"/>
          <w:marTop w:val="0"/>
          <w:marBottom w:val="0"/>
          <w:divBdr>
            <w:top w:val="none" w:sz="0" w:space="0" w:color="auto"/>
            <w:left w:val="none" w:sz="0" w:space="0" w:color="auto"/>
            <w:bottom w:val="none" w:sz="0" w:space="0" w:color="auto"/>
            <w:right w:val="none" w:sz="0" w:space="0" w:color="auto"/>
          </w:divBdr>
          <w:divsChild>
            <w:div w:id="643630609">
              <w:marLeft w:val="0"/>
              <w:marRight w:val="0"/>
              <w:marTop w:val="0"/>
              <w:marBottom w:val="0"/>
              <w:divBdr>
                <w:top w:val="none" w:sz="0" w:space="0" w:color="auto"/>
                <w:left w:val="none" w:sz="0" w:space="0" w:color="auto"/>
                <w:bottom w:val="none" w:sz="0" w:space="0" w:color="auto"/>
                <w:right w:val="none" w:sz="0" w:space="0" w:color="auto"/>
              </w:divBdr>
            </w:div>
          </w:divsChild>
        </w:div>
        <w:div w:id="1846431375">
          <w:marLeft w:val="0"/>
          <w:marRight w:val="0"/>
          <w:marTop w:val="0"/>
          <w:marBottom w:val="0"/>
          <w:divBdr>
            <w:top w:val="none" w:sz="0" w:space="0" w:color="auto"/>
            <w:left w:val="none" w:sz="0" w:space="0" w:color="auto"/>
            <w:bottom w:val="none" w:sz="0" w:space="0" w:color="auto"/>
            <w:right w:val="none" w:sz="0" w:space="0" w:color="auto"/>
          </w:divBdr>
          <w:divsChild>
            <w:div w:id="1429539253">
              <w:marLeft w:val="0"/>
              <w:marRight w:val="0"/>
              <w:marTop w:val="0"/>
              <w:marBottom w:val="0"/>
              <w:divBdr>
                <w:top w:val="none" w:sz="0" w:space="0" w:color="auto"/>
                <w:left w:val="none" w:sz="0" w:space="0" w:color="auto"/>
                <w:bottom w:val="none" w:sz="0" w:space="0" w:color="auto"/>
                <w:right w:val="none" w:sz="0" w:space="0" w:color="auto"/>
              </w:divBdr>
            </w:div>
          </w:divsChild>
        </w:div>
        <w:div w:id="238101476">
          <w:marLeft w:val="0"/>
          <w:marRight w:val="0"/>
          <w:marTop w:val="0"/>
          <w:marBottom w:val="0"/>
          <w:divBdr>
            <w:top w:val="none" w:sz="0" w:space="0" w:color="auto"/>
            <w:left w:val="none" w:sz="0" w:space="0" w:color="auto"/>
            <w:bottom w:val="none" w:sz="0" w:space="0" w:color="auto"/>
            <w:right w:val="none" w:sz="0" w:space="0" w:color="auto"/>
          </w:divBdr>
          <w:divsChild>
            <w:div w:id="1447038977">
              <w:marLeft w:val="0"/>
              <w:marRight w:val="0"/>
              <w:marTop w:val="0"/>
              <w:marBottom w:val="0"/>
              <w:divBdr>
                <w:top w:val="none" w:sz="0" w:space="0" w:color="auto"/>
                <w:left w:val="none" w:sz="0" w:space="0" w:color="auto"/>
                <w:bottom w:val="none" w:sz="0" w:space="0" w:color="auto"/>
                <w:right w:val="none" w:sz="0" w:space="0" w:color="auto"/>
              </w:divBdr>
            </w:div>
          </w:divsChild>
        </w:div>
        <w:div w:id="1444617544">
          <w:marLeft w:val="0"/>
          <w:marRight w:val="0"/>
          <w:marTop w:val="0"/>
          <w:marBottom w:val="0"/>
          <w:divBdr>
            <w:top w:val="none" w:sz="0" w:space="0" w:color="auto"/>
            <w:left w:val="none" w:sz="0" w:space="0" w:color="auto"/>
            <w:bottom w:val="none" w:sz="0" w:space="0" w:color="auto"/>
            <w:right w:val="none" w:sz="0" w:space="0" w:color="auto"/>
          </w:divBdr>
          <w:divsChild>
            <w:div w:id="1832797595">
              <w:marLeft w:val="0"/>
              <w:marRight w:val="0"/>
              <w:marTop w:val="0"/>
              <w:marBottom w:val="0"/>
              <w:divBdr>
                <w:top w:val="none" w:sz="0" w:space="0" w:color="auto"/>
                <w:left w:val="none" w:sz="0" w:space="0" w:color="auto"/>
                <w:bottom w:val="none" w:sz="0" w:space="0" w:color="auto"/>
                <w:right w:val="none" w:sz="0" w:space="0" w:color="auto"/>
              </w:divBdr>
            </w:div>
          </w:divsChild>
        </w:div>
        <w:div w:id="1910068221">
          <w:marLeft w:val="0"/>
          <w:marRight w:val="0"/>
          <w:marTop w:val="0"/>
          <w:marBottom w:val="0"/>
          <w:divBdr>
            <w:top w:val="none" w:sz="0" w:space="0" w:color="auto"/>
            <w:left w:val="none" w:sz="0" w:space="0" w:color="auto"/>
            <w:bottom w:val="none" w:sz="0" w:space="0" w:color="auto"/>
            <w:right w:val="none" w:sz="0" w:space="0" w:color="auto"/>
          </w:divBdr>
          <w:divsChild>
            <w:div w:id="1489132607">
              <w:marLeft w:val="0"/>
              <w:marRight w:val="0"/>
              <w:marTop w:val="0"/>
              <w:marBottom w:val="0"/>
              <w:divBdr>
                <w:top w:val="none" w:sz="0" w:space="0" w:color="auto"/>
                <w:left w:val="none" w:sz="0" w:space="0" w:color="auto"/>
                <w:bottom w:val="none" w:sz="0" w:space="0" w:color="auto"/>
                <w:right w:val="none" w:sz="0" w:space="0" w:color="auto"/>
              </w:divBdr>
            </w:div>
          </w:divsChild>
        </w:div>
        <w:div w:id="949245827">
          <w:marLeft w:val="0"/>
          <w:marRight w:val="0"/>
          <w:marTop w:val="0"/>
          <w:marBottom w:val="0"/>
          <w:divBdr>
            <w:top w:val="none" w:sz="0" w:space="0" w:color="auto"/>
            <w:left w:val="none" w:sz="0" w:space="0" w:color="auto"/>
            <w:bottom w:val="none" w:sz="0" w:space="0" w:color="auto"/>
            <w:right w:val="none" w:sz="0" w:space="0" w:color="auto"/>
          </w:divBdr>
          <w:divsChild>
            <w:div w:id="531694850">
              <w:marLeft w:val="0"/>
              <w:marRight w:val="0"/>
              <w:marTop w:val="0"/>
              <w:marBottom w:val="0"/>
              <w:divBdr>
                <w:top w:val="none" w:sz="0" w:space="0" w:color="auto"/>
                <w:left w:val="none" w:sz="0" w:space="0" w:color="auto"/>
                <w:bottom w:val="none" w:sz="0" w:space="0" w:color="auto"/>
                <w:right w:val="none" w:sz="0" w:space="0" w:color="auto"/>
              </w:divBdr>
            </w:div>
          </w:divsChild>
        </w:div>
        <w:div w:id="243338654">
          <w:marLeft w:val="0"/>
          <w:marRight w:val="0"/>
          <w:marTop w:val="0"/>
          <w:marBottom w:val="0"/>
          <w:divBdr>
            <w:top w:val="none" w:sz="0" w:space="0" w:color="auto"/>
            <w:left w:val="none" w:sz="0" w:space="0" w:color="auto"/>
            <w:bottom w:val="none" w:sz="0" w:space="0" w:color="auto"/>
            <w:right w:val="none" w:sz="0" w:space="0" w:color="auto"/>
          </w:divBdr>
          <w:divsChild>
            <w:div w:id="1745642420">
              <w:marLeft w:val="0"/>
              <w:marRight w:val="0"/>
              <w:marTop w:val="0"/>
              <w:marBottom w:val="0"/>
              <w:divBdr>
                <w:top w:val="none" w:sz="0" w:space="0" w:color="auto"/>
                <w:left w:val="none" w:sz="0" w:space="0" w:color="auto"/>
                <w:bottom w:val="none" w:sz="0" w:space="0" w:color="auto"/>
                <w:right w:val="none" w:sz="0" w:space="0" w:color="auto"/>
              </w:divBdr>
            </w:div>
          </w:divsChild>
        </w:div>
        <w:div w:id="1726027572">
          <w:marLeft w:val="0"/>
          <w:marRight w:val="0"/>
          <w:marTop w:val="0"/>
          <w:marBottom w:val="0"/>
          <w:divBdr>
            <w:top w:val="none" w:sz="0" w:space="0" w:color="auto"/>
            <w:left w:val="none" w:sz="0" w:space="0" w:color="auto"/>
            <w:bottom w:val="none" w:sz="0" w:space="0" w:color="auto"/>
            <w:right w:val="none" w:sz="0" w:space="0" w:color="auto"/>
          </w:divBdr>
          <w:divsChild>
            <w:div w:id="2066178025">
              <w:marLeft w:val="0"/>
              <w:marRight w:val="0"/>
              <w:marTop w:val="0"/>
              <w:marBottom w:val="0"/>
              <w:divBdr>
                <w:top w:val="none" w:sz="0" w:space="0" w:color="auto"/>
                <w:left w:val="none" w:sz="0" w:space="0" w:color="auto"/>
                <w:bottom w:val="none" w:sz="0" w:space="0" w:color="auto"/>
                <w:right w:val="none" w:sz="0" w:space="0" w:color="auto"/>
              </w:divBdr>
            </w:div>
            <w:div w:id="558830749">
              <w:marLeft w:val="0"/>
              <w:marRight w:val="0"/>
              <w:marTop w:val="0"/>
              <w:marBottom w:val="0"/>
              <w:divBdr>
                <w:top w:val="none" w:sz="0" w:space="0" w:color="auto"/>
                <w:left w:val="none" w:sz="0" w:space="0" w:color="auto"/>
                <w:bottom w:val="none" w:sz="0" w:space="0" w:color="auto"/>
                <w:right w:val="none" w:sz="0" w:space="0" w:color="auto"/>
              </w:divBdr>
            </w:div>
            <w:div w:id="1334841235">
              <w:marLeft w:val="0"/>
              <w:marRight w:val="0"/>
              <w:marTop w:val="0"/>
              <w:marBottom w:val="0"/>
              <w:divBdr>
                <w:top w:val="none" w:sz="0" w:space="0" w:color="auto"/>
                <w:left w:val="none" w:sz="0" w:space="0" w:color="auto"/>
                <w:bottom w:val="none" w:sz="0" w:space="0" w:color="auto"/>
                <w:right w:val="none" w:sz="0" w:space="0" w:color="auto"/>
              </w:divBdr>
            </w:div>
            <w:div w:id="2132701106">
              <w:marLeft w:val="0"/>
              <w:marRight w:val="0"/>
              <w:marTop w:val="0"/>
              <w:marBottom w:val="0"/>
              <w:divBdr>
                <w:top w:val="none" w:sz="0" w:space="0" w:color="auto"/>
                <w:left w:val="none" w:sz="0" w:space="0" w:color="auto"/>
                <w:bottom w:val="none" w:sz="0" w:space="0" w:color="auto"/>
                <w:right w:val="none" w:sz="0" w:space="0" w:color="auto"/>
              </w:divBdr>
            </w:div>
            <w:div w:id="493843667">
              <w:marLeft w:val="0"/>
              <w:marRight w:val="0"/>
              <w:marTop w:val="0"/>
              <w:marBottom w:val="0"/>
              <w:divBdr>
                <w:top w:val="none" w:sz="0" w:space="0" w:color="auto"/>
                <w:left w:val="none" w:sz="0" w:space="0" w:color="auto"/>
                <w:bottom w:val="none" w:sz="0" w:space="0" w:color="auto"/>
                <w:right w:val="none" w:sz="0" w:space="0" w:color="auto"/>
              </w:divBdr>
            </w:div>
            <w:div w:id="1720469148">
              <w:marLeft w:val="0"/>
              <w:marRight w:val="0"/>
              <w:marTop w:val="0"/>
              <w:marBottom w:val="0"/>
              <w:divBdr>
                <w:top w:val="none" w:sz="0" w:space="0" w:color="auto"/>
                <w:left w:val="none" w:sz="0" w:space="0" w:color="auto"/>
                <w:bottom w:val="none" w:sz="0" w:space="0" w:color="auto"/>
                <w:right w:val="none" w:sz="0" w:space="0" w:color="auto"/>
              </w:divBdr>
            </w:div>
            <w:div w:id="2110812297">
              <w:marLeft w:val="0"/>
              <w:marRight w:val="0"/>
              <w:marTop w:val="0"/>
              <w:marBottom w:val="0"/>
              <w:divBdr>
                <w:top w:val="none" w:sz="0" w:space="0" w:color="auto"/>
                <w:left w:val="none" w:sz="0" w:space="0" w:color="auto"/>
                <w:bottom w:val="none" w:sz="0" w:space="0" w:color="auto"/>
                <w:right w:val="none" w:sz="0" w:space="0" w:color="auto"/>
              </w:divBdr>
            </w:div>
          </w:divsChild>
        </w:div>
        <w:div w:id="762339816">
          <w:marLeft w:val="0"/>
          <w:marRight w:val="0"/>
          <w:marTop w:val="0"/>
          <w:marBottom w:val="0"/>
          <w:divBdr>
            <w:top w:val="none" w:sz="0" w:space="0" w:color="auto"/>
            <w:left w:val="none" w:sz="0" w:space="0" w:color="auto"/>
            <w:bottom w:val="none" w:sz="0" w:space="0" w:color="auto"/>
            <w:right w:val="none" w:sz="0" w:space="0" w:color="auto"/>
          </w:divBdr>
          <w:divsChild>
            <w:div w:id="722102527">
              <w:marLeft w:val="0"/>
              <w:marRight w:val="0"/>
              <w:marTop w:val="0"/>
              <w:marBottom w:val="0"/>
              <w:divBdr>
                <w:top w:val="none" w:sz="0" w:space="0" w:color="auto"/>
                <w:left w:val="none" w:sz="0" w:space="0" w:color="auto"/>
                <w:bottom w:val="none" w:sz="0" w:space="0" w:color="auto"/>
                <w:right w:val="none" w:sz="0" w:space="0" w:color="auto"/>
              </w:divBdr>
            </w:div>
          </w:divsChild>
        </w:div>
        <w:div w:id="452359940">
          <w:marLeft w:val="0"/>
          <w:marRight w:val="0"/>
          <w:marTop w:val="0"/>
          <w:marBottom w:val="0"/>
          <w:divBdr>
            <w:top w:val="none" w:sz="0" w:space="0" w:color="auto"/>
            <w:left w:val="none" w:sz="0" w:space="0" w:color="auto"/>
            <w:bottom w:val="none" w:sz="0" w:space="0" w:color="auto"/>
            <w:right w:val="none" w:sz="0" w:space="0" w:color="auto"/>
          </w:divBdr>
          <w:divsChild>
            <w:div w:id="754135561">
              <w:marLeft w:val="0"/>
              <w:marRight w:val="0"/>
              <w:marTop w:val="0"/>
              <w:marBottom w:val="0"/>
              <w:divBdr>
                <w:top w:val="none" w:sz="0" w:space="0" w:color="auto"/>
                <w:left w:val="none" w:sz="0" w:space="0" w:color="auto"/>
                <w:bottom w:val="none" w:sz="0" w:space="0" w:color="auto"/>
                <w:right w:val="none" w:sz="0" w:space="0" w:color="auto"/>
              </w:divBdr>
            </w:div>
          </w:divsChild>
        </w:div>
        <w:div w:id="500387409">
          <w:marLeft w:val="0"/>
          <w:marRight w:val="0"/>
          <w:marTop w:val="0"/>
          <w:marBottom w:val="0"/>
          <w:divBdr>
            <w:top w:val="none" w:sz="0" w:space="0" w:color="auto"/>
            <w:left w:val="none" w:sz="0" w:space="0" w:color="auto"/>
            <w:bottom w:val="none" w:sz="0" w:space="0" w:color="auto"/>
            <w:right w:val="none" w:sz="0" w:space="0" w:color="auto"/>
          </w:divBdr>
          <w:divsChild>
            <w:div w:id="1888100052">
              <w:marLeft w:val="0"/>
              <w:marRight w:val="0"/>
              <w:marTop w:val="0"/>
              <w:marBottom w:val="0"/>
              <w:divBdr>
                <w:top w:val="none" w:sz="0" w:space="0" w:color="auto"/>
                <w:left w:val="none" w:sz="0" w:space="0" w:color="auto"/>
                <w:bottom w:val="none" w:sz="0" w:space="0" w:color="auto"/>
                <w:right w:val="none" w:sz="0" w:space="0" w:color="auto"/>
              </w:divBdr>
            </w:div>
            <w:div w:id="1114668725">
              <w:marLeft w:val="0"/>
              <w:marRight w:val="0"/>
              <w:marTop w:val="0"/>
              <w:marBottom w:val="0"/>
              <w:divBdr>
                <w:top w:val="none" w:sz="0" w:space="0" w:color="auto"/>
                <w:left w:val="none" w:sz="0" w:space="0" w:color="auto"/>
                <w:bottom w:val="none" w:sz="0" w:space="0" w:color="auto"/>
                <w:right w:val="none" w:sz="0" w:space="0" w:color="auto"/>
              </w:divBdr>
            </w:div>
            <w:div w:id="386225666">
              <w:marLeft w:val="0"/>
              <w:marRight w:val="0"/>
              <w:marTop w:val="0"/>
              <w:marBottom w:val="0"/>
              <w:divBdr>
                <w:top w:val="none" w:sz="0" w:space="0" w:color="auto"/>
                <w:left w:val="none" w:sz="0" w:space="0" w:color="auto"/>
                <w:bottom w:val="none" w:sz="0" w:space="0" w:color="auto"/>
                <w:right w:val="none" w:sz="0" w:space="0" w:color="auto"/>
              </w:divBdr>
            </w:div>
            <w:div w:id="750739223">
              <w:marLeft w:val="0"/>
              <w:marRight w:val="0"/>
              <w:marTop w:val="0"/>
              <w:marBottom w:val="0"/>
              <w:divBdr>
                <w:top w:val="none" w:sz="0" w:space="0" w:color="auto"/>
                <w:left w:val="none" w:sz="0" w:space="0" w:color="auto"/>
                <w:bottom w:val="none" w:sz="0" w:space="0" w:color="auto"/>
                <w:right w:val="none" w:sz="0" w:space="0" w:color="auto"/>
              </w:divBdr>
            </w:div>
            <w:div w:id="586227677">
              <w:marLeft w:val="0"/>
              <w:marRight w:val="0"/>
              <w:marTop w:val="0"/>
              <w:marBottom w:val="0"/>
              <w:divBdr>
                <w:top w:val="none" w:sz="0" w:space="0" w:color="auto"/>
                <w:left w:val="none" w:sz="0" w:space="0" w:color="auto"/>
                <w:bottom w:val="none" w:sz="0" w:space="0" w:color="auto"/>
                <w:right w:val="none" w:sz="0" w:space="0" w:color="auto"/>
              </w:divBdr>
            </w:div>
            <w:div w:id="1953046586">
              <w:marLeft w:val="0"/>
              <w:marRight w:val="0"/>
              <w:marTop w:val="0"/>
              <w:marBottom w:val="0"/>
              <w:divBdr>
                <w:top w:val="none" w:sz="0" w:space="0" w:color="auto"/>
                <w:left w:val="none" w:sz="0" w:space="0" w:color="auto"/>
                <w:bottom w:val="none" w:sz="0" w:space="0" w:color="auto"/>
                <w:right w:val="none" w:sz="0" w:space="0" w:color="auto"/>
              </w:divBdr>
            </w:div>
            <w:div w:id="1406143283">
              <w:marLeft w:val="0"/>
              <w:marRight w:val="0"/>
              <w:marTop w:val="0"/>
              <w:marBottom w:val="0"/>
              <w:divBdr>
                <w:top w:val="none" w:sz="0" w:space="0" w:color="auto"/>
                <w:left w:val="none" w:sz="0" w:space="0" w:color="auto"/>
                <w:bottom w:val="none" w:sz="0" w:space="0" w:color="auto"/>
                <w:right w:val="none" w:sz="0" w:space="0" w:color="auto"/>
              </w:divBdr>
            </w:div>
            <w:div w:id="503251362">
              <w:marLeft w:val="0"/>
              <w:marRight w:val="0"/>
              <w:marTop w:val="0"/>
              <w:marBottom w:val="0"/>
              <w:divBdr>
                <w:top w:val="none" w:sz="0" w:space="0" w:color="auto"/>
                <w:left w:val="none" w:sz="0" w:space="0" w:color="auto"/>
                <w:bottom w:val="none" w:sz="0" w:space="0" w:color="auto"/>
                <w:right w:val="none" w:sz="0" w:space="0" w:color="auto"/>
              </w:divBdr>
            </w:div>
          </w:divsChild>
        </w:div>
        <w:div w:id="1090540203">
          <w:marLeft w:val="0"/>
          <w:marRight w:val="0"/>
          <w:marTop w:val="0"/>
          <w:marBottom w:val="0"/>
          <w:divBdr>
            <w:top w:val="none" w:sz="0" w:space="0" w:color="auto"/>
            <w:left w:val="none" w:sz="0" w:space="0" w:color="auto"/>
            <w:bottom w:val="none" w:sz="0" w:space="0" w:color="auto"/>
            <w:right w:val="none" w:sz="0" w:space="0" w:color="auto"/>
          </w:divBdr>
          <w:divsChild>
            <w:div w:id="548613795">
              <w:marLeft w:val="0"/>
              <w:marRight w:val="0"/>
              <w:marTop w:val="0"/>
              <w:marBottom w:val="0"/>
              <w:divBdr>
                <w:top w:val="none" w:sz="0" w:space="0" w:color="auto"/>
                <w:left w:val="none" w:sz="0" w:space="0" w:color="auto"/>
                <w:bottom w:val="none" w:sz="0" w:space="0" w:color="auto"/>
                <w:right w:val="none" w:sz="0" w:space="0" w:color="auto"/>
              </w:divBdr>
            </w:div>
          </w:divsChild>
        </w:div>
        <w:div w:id="1480029299">
          <w:marLeft w:val="0"/>
          <w:marRight w:val="0"/>
          <w:marTop w:val="0"/>
          <w:marBottom w:val="0"/>
          <w:divBdr>
            <w:top w:val="none" w:sz="0" w:space="0" w:color="auto"/>
            <w:left w:val="none" w:sz="0" w:space="0" w:color="auto"/>
            <w:bottom w:val="none" w:sz="0" w:space="0" w:color="auto"/>
            <w:right w:val="none" w:sz="0" w:space="0" w:color="auto"/>
          </w:divBdr>
          <w:divsChild>
            <w:div w:id="2053112184">
              <w:marLeft w:val="0"/>
              <w:marRight w:val="0"/>
              <w:marTop w:val="0"/>
              <w:marBottom w:val="0"/>
              <w:divBdr>
                <w:top w:val="none" w:sz="0" w:space="0" w:color="auto"/>
                <w:left w:val="none" w:sz="0" w:space="0" w:color="auto"/>
                <w:bottom w:val="none" w:sz="0" w:space="0" w:color="auto"/>
                <w:right w:val="none" w:sz="0" w:space="0" w:color="auto"/>
              </w:divBdr>
            </w:div>
          </w:divsChild>
        </w:div>
        <w:div w:id="452407072">
          <w:marLeft w:val="0"/>
          <w:marRight w:val="0"/>
          <w:marTop w:val="0"/>
          <w:marBottom w:val="0"/>
          <w:divBdr>
            <w:top w:val="none" w:sz="0" w:space="0" w:color="auto"/>
            <w:left w:val="none" w:sz="0" w:space="0" w:color="auto"/>
            <w:bottom w:val="none" w:sz="0" w:space="0" w:color="auto"/>
            <w:right w:val="none" w:sz="0" w:space="0" w:color="auto"/>
          </w:divBdr>
          <w:divsChild>
            <w:div w:id="2033920717">
              <w:marLeft w:val="0"/>
              <w:marRight w:val="0"/>
              <w:marTop w:val="0"/>
              <w:marBottom w:val="0"/>
              <w:divBdr>
                <w:top w:val="none" w:sz="0" w:space="0" w:color="auto"/>
                <w:left w:val="none" w:sz="0" w:space="0" w:color="auto"/>
                <w:bottom w:val="none" w:sz="0" w:space="0" w:color="auto"/>
                <w:right w:val="none" w:sz="0" w:space="0" w:color="auto"/>
              </w:divBdr>
            </w:div>
          </w:divsChild>
        </w:div>
        <w:div w:id="932864115">
          <w:marLeft w:val="0"/>
          <w:marRight w:val="0"/>
          <w:marTop w:val="0"/>
          <w:marBottom w:val="0"/>
          <w:divBdr>
            <w:top w:val="none" w:sz="0" w:space="0" w:color="auto"/>
            <w:left w:val="none" w:sz="0" w:space="0" w:color="auto"/>
            <w:bottom w:val="none" w:sz="0" w:space="0" w:color="auto"/>
            <w:right w:val="none" w:sz="0" w:space="0" w:color="auto"/>
          </w:divBdr>
          <w:divsChild>
            <w:div w:id="2000234096">
              <w:marLeft w:val="0"/>
              <w:marRight w:val="0"/>
              <w:marTop w:val="0"/>
              <w:marBottom w:val="0"/>
              <w:divBdr>
                <w:top w:val="none" w:sz="0" w:space="0" w:color="auto"/>
                <w:left w:val="none" w:sz="0" w:space="0" w:color="auto"/>
                <w:bottom w:val="none" w:sz="0" w:space="0" w:color="auto"/>
                <w:right w:val="none" w:sz="0" w:space="0" w:color="auto"/>
              </w:divBdr>
            </w:div>
          </w:divsChild>
        </w:div>
        <w:div w:id="1470898781">
          <w:marLeft w:val="0"/>
          <w:marRight w:val="0"/>
          <w:marTop w:val="0"/>
          <w:marBottom w:val="0"/>
          <w:divBdr>
            <w:top w:val="none" w:sz="0" w:space="0" w:color="auto"/>
            <w:left w:val="none" w:sz="0" w:space="0" w:color="auto"/>
            <w:bottom w:val="none" w:sz="0" w:space="0" w:color="auto"/>
            <w:right w:val="none" w:sz="0" w:space="0" w:color="auto"/>
          </w:divBdr>
          <w:divsChild>
            <w:div w:id="8838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2332">
      <w:bodyDiv w:val="1"/>
      <w:marLeft w:val="0"/>
      <w:marRight w:val="0"/>
      <w:marTop w:val="0"/>
      <w:marBottom w:val="0"/>
      <w:divBdr>
        <w:top w:val="none" w:sz="0" w:space="0" w:color="auto"/>
        <w:left w:val="none" w:sz="0" w:space="0" w:color="auto"/>
        <w:bottom w:val="none" w:sz="0" w:space="0" w:color="auto"/>
        <w:right w:val="none" w:sz="0" w:space="0" w:color="auto"/>
      </w:divBdr>
      <w:divsChild>
        <w:div w:id="1457485694">
          <w:marLeft w:val="0"/>
          <w:marRight w:val="0"/>
          <w:marTop w:val="0"/>
          <w:marBottom w:val="0"/>
          <w:divBdr>
            <w:top w:val="none" w:sz="0" w:space="0" w:color="auto"/>
            <w:left w:val="none" w:sz="0" w:space="0" w:color="auto"/>
            <w:bottom w:val="none" w:sz="0" w:space="0" w:color="auto"/>
            <w:right w:val="none" w:sz="0" w:space="0" w:color="auto"/>
          </w:divBdr>
          <w:divsChild>
            <w:div w:id="18018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2399">
      <w:bodyDiv w:val="1"/>
      <w:marLeft w:val="0"/>
      <w:marRight w:val="0"/>
      <w:marTop w:val="0"/>
      <w:marBottom w:val="0"/>
      <w:divBdr>
        <w:top w:val="none" w:sz="0" w:space="0" w:color="auto"/>
        <w:left w:val="none" w:sz="0" w:space="0" w:color="auto"/>
        <w:bottom w:val="none" w:sz="0" w:space="0" w:color="auto"/>
        <w:right w:val="none" w:sz="0" w:space="0" w:color="auto"/>
      </w:divBdr>
    </w:div>
    <w:div w:id="1124346165">
      <w:bodyDiv w:val="1"/>
      <w:marLeft w:val="0"/>
      <w:marRight w:val="0"/>
      <w:marTop w:val="0"/>
      <w:marBottom w:val="0"/>
      <w:divBdr>
        <w:top w:val="none" w:sz="0" w:space="0" w:color="auto"/>
        <w:left w:val="none" w:sz="0" w:space="0" w:color="auto"/>
        <w:bottom w:val="none" w:sz="0" w:space="0" w:color="auto"/>
        <w:right w:val="none" w:sz="0" w:space="0" w:color="auto"/>
      </w:divBdr>
      <w:divsChild>
        <w:div w:id="49576595">
          <w:marLeft w:val="0"/>
          <w:marRight w:val="0"/>
          <w:marTop w:val="0"/>
          <w:marBottom w:val="0"/>
          <w:divBdr>
            <w:top w:val="none" w:sz="0" w:space="0" w:color="auto"/>
            <w:left w:val="none" w:sz="0" w:space="0" w:color="auto"/>
            <w:bottom w:val="none" w:sz="0" w:space="0" w:color="auto"/>
            <w:right w:val="none" w:sz="0" w:space="0" w:color="auto"/>
          </w:divBdr>
          <w:divsChild>
            <w:div w:id="718094734">
              <w:marLeft w:val="0"/>
              <w:marRight w:val="0"/>
              <w:marTop w:val="0"/>
              <w:marBottom w:val="0"/>
              <w:divBdr>
                <w:top w:val="none" w:sz="0" w:space="0" w:color="auto"/>
                <w:left w:val="none" w:sz="0" w:space="0" w:color="auto"/>
                <w:bottom w:val="none" w:sz="0" w:space="0" w:color="auto"/>
                <w:right w:val="none" w:sz="0" w:space="0" w:color="auto"/>
              </w:divBdr>
            </w:div>
          </w:divsChild>
        </w:div>
        <w:div w:id="140660706">
          <w:marLeft w:val="0"/>
          <w:marRight w:val="0"/>
          <w:marTop w:val="0"/>
          <w:marBottom w:val="0"/>
          <w:divBdr>
            <w:top w:val="none" w:sz="0" w:space="0" w:color="auto"/>
            <w:left w:val="none" w:sz="0" w:space="0" w:color="auto"/>
            <w:bottom w:val="none" w:sz="0" w:space="0" w:color="auto"/>
            <w:right w:val="none" w:sz="0" w:space="0" w:color="auto"/>
          </w:divBdr>
          <w:divsChild>
            <w:div w:id="81881943">
              <w:marLeft w:val="0"/>
              <w:marRight w:val="0"/>
              <w:marTop w:val="0"/>
              <w:marBottom w:val="0"/>
              <w:divBdr>
                <w:top w:val="none" w:sz="0" w:space="0" w:color="auto"/>
                <w:left w:val="none" w:sz="0" w:space="0" w:color="auto"/>
                <w:bottom w:val="none" w:sz="0" w:space="0" w:color="auto"/>
                <w:right w:val="none" w:sz="0" w:space="0" w:color="auto"/>
              </w:divBdr>
            </w:div>
          </w:divsChild>
        </w:div>
        <w:div w:id="1162743567">
          <w:marLeft w:val="0"/>
          <w:marRight w:val="0"/>
          <w:marTop w:val="0"/>
          <w:marBottom w:val="0"/>
          <w:divBdr>
            <w:top w:val="none" w:sz="0" w:space="0" w:color="auto"/>
            <w:left w:val="none" w:sz="0" w:space="0" w:color="auto"/>
            <w:bottom w:val="none" w:sz="0" w:space="0" w:color="auto"/>
            <w:right w:val="none" w:sz="0" w:space="0" w:color="auto"/>
          </w:divBdr>
          <w:divsChild>
            <w:div w:id="720790130">
              <w:marLeft w:val="0"/>
              <w:marRight w:val="0"/>
              <w:marTop w:val="0"/>
              <w:marBottom w:val="0"/>
              <w:divBdr>
                <w:top w:val="none" w:sz="0" w:space="0" w:color="auto"/>
                <w:left w:val="none" w:sz="0" w:space="0" w:color="auto"/>
                <w:bottom w:val="none" w:sz="0" w:space="0" w:color="auto"/>
                <w:right w:val="none" w:sz="0" w:space="0" w:color="auto"/>
              </w:divBdr>
            </w:div>
          </w:divsChild>
        </w:div>
        <w:div w:id="503133017">
          <w:marLeft w:val="0"/>
          <w:marRight w:val="0"/>
          <w:marTop w:val="0"/>
          <w:marBottom w:val="0"/>
          <w:divBdr>
            <w:top w:val="none" w:sz="0" w:space="0" w:color="auto"/>
            <w:left w:val="none" w:sz="0" w:space="0" w:color="auto"/>
            <w:bottom w:val="none" w:sz="0" w:space="0" w:color="auto"/>
            <w:right w:val="none" w:sz="0" w:space="0" w:color="auto"/>
          </w:divBdr>
          <w:divsChild>
            <w:div w:id="1137990399">
              <w:marLeft w:val="0"/>
              <w:marRight w:val="0"/>
              <w:marTop w:val="0"/>
              <w:marBottom w:val="0"/>
              <w:divBdr>
                <w:top w:val="none" w:sz="0" w:space="0" w:color="auto"/>
                <w:left w:val="none" w:sz="0" w:space="0" w:color="auto"/>
                <w:bottom w:val="none" w:sz="0" w:space="0" w:color="auto"/>
                <w:right w:val="none" w:sz="0" w:space="0" w:color="auto"/>
              </w:divBdr>
            </w:div>
          </w:divsChild>
        </w:div>
        <w:div w:id="2053726492">
          <w:marLeft w:val="0"/>
          <w:marRight w:val="0"/>
          <w:marTop w:val="0"/>
          <w:marBottom w:val="0"/>
          <w:divBdr>
            <w:top w:val="none" w:sz="0" w:space="0" w:color="auto"/>
            <w:left w:val="none" w:sz="0" w:space="0" w:color="auto"/>
            <w:bottom w:val="none" w:sz="0" w:space="0" w:color="auto"/>
            <w:right w:val="none" w:sz="0" w:space="0" w:color="auto"/>
          </w:divBdr>
          <w:divsChild>
            <w:div w:id="1813255730">
              <w:marLeft w:val="0"/>
              <w:marRight w:val="0"/>
              <w:marTop w:val="0"/>
              <w:marBottom w:val="0"/>
              <w:divBdr>
                <w:top w:val="none" w:sz="0" w:space="0" w:color="auto"/>
                <w:left w:val="none" w:sz="0" w:space="0" w:color="auto"/>
                <w:bottom w:val="none" w:sz="0" w:space="0" w:color="auto"/>
                <w:right w:val="none" w:sz="0" w:space="0" w:color="auto"/>
              </w:divBdr>
            </w:div>
          </w:divsChild>
        </w:div>
        <w:div w:id="899101509">
          <w:marLeft w:val="0"/>
          <w:marRight w:val="0"/>
          <w:marTop w:val="0"/>
          <w:marBottom w:val="0"/>
          <w:divBdr>
            <w:top w:val="none" w:sz="0" w:space="0" w:color="auto"/>
            <w:left w:val="none" w:sz="0" w:space="0" w:color="auto"/>
            <w:bottom w:val="none" w:sz="0" w:space="0" w:color="auto"/>
            <w:right w:val="none" w:sz="0" w:space="0" w:color="auto"/>
          </w:divBdr>
          <w:divsChild>
            <w:div w:id="66390665">
              <w:marLeft w:val="0"/>
              <w:marRight w:val="0"/>
              <w:marTop w:val="0"/>
              <w:marBottom w:val="0"/>
              <w:divBdr>
                <w:top w:val="none" w:sz="0" w:space="0" w:color="auto"/>
                <w:left w:val="none" w:sz="0" w:space="0" w:color="auto"/>
                <w:bottom w:val="none" w:sz="0" w:space="0" w:color="auto"/>
                <w:right w:val="none" w:sz="0" w:space="0" w:color="auto"/>
              </w:divBdr>
            </w:div>
          </w:divsChild>
        </w:div>
        <w:div w:id="1158225133">
          <w:marLeft w:val="0"/>
          <w:marRight w:val="0"/>
          <w:marTop w:val="0"/>
          <w:marBottom w:val="0"/>
          <w:divBdr>
            <w:top w:val="none" w:sz="0" w:space="0" w:color="auto"/>
            <w:left w:val="none" w:sz="0" w:space="0" w:color="auto"/>
            <w:bottom w:val="none" w:sz="0" w:space="0" w:color="auto"/>
            <w:right w:val="none" w:sz="0" w:space="0" w:color="auto"/>
          </w:divBdr>
          <w:divsChild>
            <w:div w:id="1757047510">
              <w:marLeft w:val="0"/>
              <w:marRight w:val="0"/>
              <w:marTop w:val="0"/>
              <w:marBottom w:val="0"/>
              <w:divBdr>
                <w:top w:val="none" w:sz="0" w:space="0" w:color="auto"/>
                <w:left w:val="none" w:sz="0" w:space="0" w:color="auto"/>
                <w:bottom w:val="none" w:sz="0" w:space="0" w:color="auto"/>
                <w:right w:val="none" w:sz="0" w:space="0" w:color="auto"/>
              </w:divBdr>
            </w:div>
          </w:divsChild>
        </w:div>
        <w:div w:id="102187250">
          <w:marLeft w:val="0"/>
          <w:marRight w:val="0"/>
          <w:marTop w:val="0"/>
          <w:marBottom w:val="0"/>
          <w:divBdr>
            <w:top w:val="none" w:sz="0" w:space="0" w:color="auto"/>
            <w:left w:val="none" w:sz="0" w:space="0" w:color="auto"/>
            <w:bottom w:val="none" w:sz="0" w:space="0" w:color="auto"/>
            <w:right w:val="none" w:sz="0" w:space="0" w:color="auto"/>
          </w:divBdr>
          <w:divsChild>
            <w:div w:id="1250312143">
              <w:marLeft w:val="0"/>
              <w:marRight w:val="0"/>
              <w:marTop w:val="0"/>
              <w:marBottom w:val="0"/>
              <w:divBdr>
                <w:top w:val="none" w:sz="0" w:space="0" w:color="auto"/>
                <w:left w:val="none" w:sz="0" w:space="0" w:color="auto"/>
                <w:bottom w:val="none" w:sz="0" w:space="0" w:color="auto"/>
                <w:right w:val="none" w:sz="0" w:space="0" w:color="auto"/>
              </w:divBdr>
            </w:div>
          </w:divsChild>
        </w:div>
        <w:div w:id="1791900980">
          <w:marLeft w:val="0"/>
          <w:marRight w:val="0"/>
          <w:marTop w:val="0"/>
          <w:marBottom w:val="0"/>
          <w:divBdr>
            <w:top w:val="none" w:sz="0" w:space="0" w:color="auto"/>
            <w:left w:val="none" w:sz="0" w:space="0" w:color="auto"/>
            <w:bottom w:val="none" w:sz="0" w:space="0" w:color="auto"/>
            <w:right w:val="none" w:sz="0" w:space="0" w:color="auto"/>
          </w:divBdr>
          <w:divsChild>
            <w:div w:id="320044767">
              <w:marLeft w:val="0"/>
              <w:marRight w:val="0"/>
              <w:marTop w:val="0"/>
              <w:marBottom w:val="0"/>
              <w:divBdr>
                <w:top w:val="none" w:sz="0" w:space="0" w:color="auto"/>
                <w:left w:val="none" w:sz="0" w:space="0" w:color="auto"/>
                <w:bottom w:val="none" w:sz="0" w:space="0" w:color="auto"/>
                <w:right w:val="none" w:sz="0" w:space="0" w:color="auto"/>
              </w:divBdr>
            </w:div>
          </w:divsChild>
        </w:div>
        <w:div w:id="204290582">
          <w:marLeft w:val="0"/>
          <w:marRight w:val="0"/>
          <w:marTop w:val="0"/>
          <w:marBottom w:val="0"/>
          <w:divBdr>
            <w:top w:val="none" w:sz="0" w:space="0" w:color="auto"/>
            <w:left w:val="none" w:sz="0" w:space="0" w:color="auto"/>
            <w:bottom w:val="none" w:sz="0" w:space="0" w:color="auto"/>
            <w:right w:val="none" w:sz="0" w:space="0" w:color="auto"/>
          </w:divBdr>
          <w:divsChild>
            <w:div w:id="68382962">
              <w:marLeft w:val="0"/>
              <w:marRight w:val="0"/>
              <w:marTop w:val="0"/>
              <w:marBottom w:val="0"/>
              <w:divBdr>
                <w:top w:val="none" w:sz="0" w:space="0" w:color="auto"/>
                <w:left w:val="none" w:sz="0" w:space="0" w:color="auto"/>
                <w:bottom w:val="none" w:sz="0" w:space="0" w:color="auto"/>
                <w:right w:val="none" w:sz="0" w:space="0" w:color="auto"/>
              </w:divBdr>
            </w:div>
          </w:divsChild>
        </w:div>
        <w:div w:id="1254437864">
          <w:marLeft w:val="0"/>
          <w:marRight w:val="0"/>
          <w:marTop w:val="0"/>
          <w:marBottom w:val="0"/>
          <w:divBdr>
            <w:top w:val="none" w:sz="0" w:space="0" w:color="auto"/>
            <w:left w:val="none" w:sz="0" w:space="0" w:color="auto"/>
            <w:bottom w:val="none" w:sz="0" w:space="0" w:color="auto"/>
            <w:right w:val="none" w:sz="0" w:space="0" w:color="auto"/>
          </w:divBdr>
          <w:divsChild>
            <w:div w:id="1717241344">
              <w:marLeft w:val="0"/>
              <w:marRight w:val="0"/>
              <w:marTop w:val="0"/>
              <w:marBottom w:val="0"/>
              <w:divBdr>
                <w:top w:val="none" w:sz="0" w:space="0" w:color="auto"/>
                <w:left w:val="none" w:sz="0" w:space="0" w:color="auto"/>
                <w:bottom w:val="none" w:sz="0" w:space="0" w:color="auto"/>
                <w:right w:val="none" w:sz="0" w:space="0" w:color="auto"/>
              </w:divBdr>
            </w:div>
          </w:divsChild>
        </w:div>
        <w:div w:id="1058213310">
          <w:marLeft w:val="0"/>
          <w:marRight w:val="0"/>
          <w:marTop w:val="0"/>
          <w:marBottom w:val="0"/>
          <w:divBdr>
            <w:top w:val="none" w:sz="0" w:space="0" w:color="auto"/>
            <w:left w:val="none" w:sz="0" w:space="0" w:color="auto"/>
            <w:bottom w:val="none" w:sz="0" w:space="0" w:color="auto"/>
            <w:right w:val="none" w:sz="0" w:space="0" w:color="auto"/>
          </w:divBdr>
          <w:divsChild>
            <w:div w:id="1448044626">
              <w:marLeft w:val="0"/>
              <w:marRight w:val="0"/>
              <w:marTop w:val="0"/>
              <w:marBottom w:val="0"/>
              <w:divBdr>
                <w:top w:val="none" w:sz="0" w:space="0" w:color="auto"/>
                <w:left w:val="none" w:sz="0" w:space="0" w:color="auto"/>
                <w:bottom w:val="none" w:sz="0" w:space="0" w:color="auto"/>
                <w:right w:val="none" w:sz="0" w:space="0" w:color="auto"/>
              </w:divBdr>
            </w:div>
          </w:divsChild>
        </w:div>
        <w:div w:id="1720321645">
          <w:marLeft w:val="0"/>
          <w:marRight w:val="0"/>
          <w:marTop w:val="0"/>
          <w:marBottom w:val="0"/>
          <w:divBdr>
            <w:top w:val="none" w:sz="0" w:space="0" w:color="auto"/>
            <w:left w:val="none" w:sz="0" w:space="0" w:color="auto"/>
            <w:bottom w:val="none" w:sz="0" w:space="0" w:color="auto"/>
            <w:right w:val="none" w:sz="0" w:space="0" w:color="auto"/>
          </w:divBdr>
          <w:divsChild>
            <w:div w:id="859783559">
              <w:marLeft w:val="0"/>
              <w:marRight w:val="0"/>
              <w:marTop w:val="0"/>
              <w:marBottom w:val="0"/>
              <w:divBdr>
                <w:top w:val="none" w:sz="0" w:space="0" w:color="auto"/>
                <w:left w:val="none" w:sz="0" w:space="0" w:color="auto"/>
                <w:bottom w:val="none" w:sz="0" w:space="0" w:color="auto"/>
                <w:right w:val="none" w:sz="0" w:space="0" w:color="auto"/>
              </w:divBdr>
            </w:div>
          </w:divsChild>
        </w:div>
        <w:div w:id="349259611">
          <w:marLeft w:val="0"/>
          <w:marRight w:val="0"/>
          <w:marTop w:val="0"/>
          <w:marBottom w:val="0"/>
          <w:divBdr>
            <w:top w:val="none" w:sz="0" w:space="0" w:color="auto"/>
            <w:left w:val="none" w:sz="0" w:space="0" w:color="auto"/>
            <w:bottom w:val="none" w:sz="0" w:space="0" w:color="auto"/>
            <w:right w:val="none" w:sz="0" w:space="0" w:color="auto"/>
          </w:divBdr>
          <w:divsChild>
            <w:div w:id="167595517">
              <w:marLeft w:val="0"/>
              <w:marRight w:val="0"/>
              <w:marTop w:val="0"/>
              <w:marBottom w:val="0"/>
              <w:divBdr>
                <w:top w:val="none" w:sz="0" w:space="0" w:color="auto"/>
                <w:left w:val="none" w:sz="0" w:space="0" w:color="auto"/>
                <w:bottom w:val="none" w:sz="0" w:space="0" w:color="auto"/>
                <w:right w:val="none" w:sz="0" w:space="0" w:color="auto"/>
              </w:divBdr>
            </w:div>
          </w:divsChild>
        </w:div>
        <w:div w:id="468743544">
          <w:marLeft w:val="0"/>
          <w:marRight w:val="0"/>
          <w:marTop w:val="0"/>
          <w:marBottom w:val="0"/>
          <w:divBdr>
            <w:top w:val="none" w:sz="0" w:space="0" w:color="auto"/>
            <w:left w:val="none" w:sz="0" w:space="0" w:color="auto"/>
            <w:bottom w:val="none" w:sz="0" w:space="0" w:color="auto"/>
            <w:right w:val="none" w:sz="0" w:space="0" w:color="auto"/>
          </w:divBdr>
          <w:divsChild>
            <w:div w:id="109325789">
              <w:marLeft w:val="0"/>
              <w:marRight w:val="0"/>
              <w:marTop w:val="0"/>
              <w:marBottom w:val="0"/>
              <w:divBdr>
                <w:top w:val="none" w:sz="0" w:space="0" w:color="auto"/>
                <w:left w:val="none" w:sz="0" w:space="0" w:color="auto"/>
                <w:bottom w:val="none" w:sz="0" w:space="0" w:color="auto"/>
                <w:right w:val="none" w:sz="0" w:space="0" w:color="auto"/>
              </w:divBdr>
            </w:div>
          </w:divsChild>
        </w:div>
        <w:div w:id="1040472686">
          <w:marLeft w:val="0"/>
          <w:marRight w:val="0"/>
          <w:marTop w:val="0"/>
          <w:marBottom w:val="0"/>
          <w:divBdr>
            <w:top w:val="none" w:sz="0" w:space="0" w:color="auto"/>
            <w:left w:val="none" w:sz="0" w:space="0" w:color="auto"/>
            <w:bottom w:val="none" w:sz="0" w:space="0" w:color="auto"/>
            <w:right w:val="none" w:sz="0" w:space="0" w:color="auto"/>
          </w:divBdr>
          <w:divsChild>
            <w:div w:id="931549451">
              <w:marLeft w:val="0"/>
              <w:marRight w:val="0"/>
              <w:marTop w:val="0"/>
              <w:marBottom w:val="0"/>
              <w:divBdr>
                <w:top w:val="none" w:sz="0" w:space="0" w:color="auto"/>
                <w:left w:val="none" w:sz="0" w:space="0" w:color="auto"/>
                <w:bottom w:val="none" w:sz="0" w:space="0" w:color="auto"/>
                <w:right w:val="none" w:sz="0" w:space="0" w:color="auto"/>
              </w:divBdr>
            </w:div>
          </w:divsChild>
        </w:div>
        <w:div w:id="821315896">
          <w:marLeft w:val="0"/>
          <w:marRight w:val="0"/>
          <w:marTop w:val="0"/>
          <w:marBottom w:val="0"/>
          <w:divBdr>
            <w:top w:val="none" w:sz="0" w:space="0" w:color="auto"/>
            <w:left w:val="none" w:sz="0" w:space="0" w:color="auto"/>
            <w:bottom w:val="none" w:sz="0" w:space="0" w:color="auto"/>
            <w:right w:val="none" w:sz="0" w:space="0" w:color="auto"/>
          </w:divBdr>
          <w:divsChild>
            <w:div w:id="1503281078">
              <w:marLeft w:val="0"/>
              <w:marRight w:val="0"/>
              <w:marTop w:val="0"/>
              <w:marBottom w:val="0"/>
              <w:divBdr>
                <w:top w:val="none" w:sz="0" w:space="0" w:color="auto"/>
                <w:left w:val="none" w:sz="0" w:space="0" w:color="auto"/>
                <w:bottom w:val="none" w:sz="0" w:space="0" w:color="auto"/>
                <w:right w:val="none" w:sz="0" w:space="0" w:color="auto"/>
              </w:divBdr>
            </w:div>
          </w:divsChild>
        </w:div>
        <w:div w:id="877549196">
          <w:marLeft w:val="0"/>
          <w:marRight w:val="0"/>
          <w:marTop w:val="0"/>
          <w:marBottom w:val="0"/>
          <w:divBdr>
            <w:top w:val="none" w:sz="0" w:space="0" w:color="auto"/>
            <w:left w:val="none" w:sz="0" w:space="0" w:color="auto"/>
            <w:bottom w:val="none" w:sz="0" w:space="0" w:color="auto"/>
            <w:right w:val="none" w:sz="0" w:space="0" w:color="auto"/>
          </w:divBdr>
          <w:divsChild>
            <w:div w:id="305740272">
              <w:marLeft w:val="0"/>
              <w:marRight w:val="0"/>
              <w:marTop w:val="0"/>
              <w:marBottom w:val="0"/>
              <w:divBdr>
                <w:top w:val="none" w:sz="0" w:space="0" w:color="auto"/>
                <w:left w:val="none" w:sz="0" w:space="0" w:color="auto"/>
                <w:bottom w:val="none" w:sz="0" w:space="0" w:color="auto"/>
                <w:right w:val="none" w:sz="0" w:space="0" w:color="auto"/>
              </w:divBdr>
            </w:div>
          </w:divsChild>
        </w:div>
        <w:div w:id="51084413">
          <w:marLeft w:val="0"/>
          <w:marRight w:val="0"/>
          <w:marTop w:val="0"/>
          <w:marBottom w:val="0"/>
          <w:divBdr>
            <w:top w:val="none" w:sz="0" w:space="0" w:color="auto"/>
            <w:left w:val="none" w:sz="0" w:space="0" w:color="auto"/>
            <w:bottom w:val="none" w:sz="0" w:space="0" w:color="auto"/>
            <w:right w:val="none" w:sz="0" w:space="0" w:color="auto"/>
          </w:divBdr>
          <w:divsChild>
            <w:div w:id="1327513364">
              <w:marLeft w:val="0"/>
              <w:marRight w:val="0"/>
              <w:marTop w:val="0"/>
              <w:marBottom w:val="0"/>
              <w:divBdr>
                <w:top w:val="none" w:sz="0" w:space="0" w:color="auto"/>
                <w:left w:val="none" w:sz="0" w:space="0" w:color="auto"/>
                <w:bottom w:val="none" w:sz="0" w:space="0" w:color="auto"/>
                <w:right w:val="none" w:sz="0" w:space="0" w:color="auto"/>
              </w:divBdr>
            </w:div>
          </w:divsChild>
        </w:div>
        <w:div w:id="1779832509">
          <w:marLeft w:val="0"/>
          <w:marRight w:val="0"/>
          <w:marTop w:val="0"/>
          <w:marBottom w:val="0"/>
          <w:divBdr>
            <w:top w:val="none" w:sz="0" w:space="0" w:color="auto"/>
            <w:left w:val="none" w:sz="0" w:space="0" w:color="auto"/>
            <w:bottom w:val="none" w:sz="0" w:space="0" w:color="auto"/>
            <w:right w:val="none" w:sz="0" w:space="0" w:color="auto"/>
          </w:divBdr>
          <w:divsChild>
            <w:div w:id="1837989296">
              <w:marLeft w:val="0"/>
              <w:marRight w:val="0"/>
              <w:marTop w:val="0"/>
              <w:marBottom w:val="0"/>
              <w:divBdr>
                <w:top w:val="none" w:sz="0" w:space="0" w:color="auto"/>
                <w:left w:val="none" w:sz="0" w:space="0" w:color="auto"/>
                <w:bottom w:val="none" w:sz="0" w:space="0" w:color="auto"/>
                <w:right w:val="none" w:sz="0" w:space="0" w:color="auto"/>
              </w:divBdr>
            </w:div>
          </w:divsChild>
        </w:div>
        <w:div w:id="1060640523">
          <w:marLeft w:val="0"/>
          <w:marRight w:val="0"/>
          <w:marTop w:val="0"/>
          <w:marBottom w:val="0"/>
          <w:divBdr>
            <w:top w:val="none" w:sz="0" w:space="0" w:color="auto"/>
            <w:left w:val="none" w:sz="0" w:space="0" w:color="auto"/>
            <w:bottom w:val="none" w:sz="0" w:space="0" w:color="auto"/>
            <w:right w:val="none" w:sz="0" w:space="0" w:color="auto"/>
          </w:divBdr>
          <w:divsChild>
            <w:div w:id="1664549369">
              <w:marLeft w:val="0"/>
              <w:marRight w:val="0"/>
              <w:marTop w:val="0"/>
              <w:marBottom w:val="0"/>
              <w:divBdr>
                <w:top w:val="none" w:sz="0" w:space="0" w:color="auto"/>
                <w:left w:val="none" w:sz="0" w:space="0" w:color="auto"/>
                <w:bottom w:val="none" w:sz="0" w:space="0" w:color="auto"/>
                <w:right w:val="none" w:sz="0" w:space="0" w:color="auto"/>
              </w:divBdr>
            </w:div>
            <w:div w:id="592713226">
              <w:marLeft w:val="0"/>
              <w:marRight w:val="0"/>
              <w:marTop w:val="0"/>
              <w:marBottom w:val="0"/>
              <w:divBdr>
                <w:top w:val="none" w:sz="0" w:space="0" w:color="auto"/>
                <w:left w:val="none" w:sz="0" w:space="0" w:color="auto"/>
                <w:bottom w:val="none" w:sz="0" w:space="0" w:color="auto"/>
                <w:right w:val="none" w:sz="0" w:space="0" w:color="auto"/>
              </w:divBdr>
            </w:div>
            <w:div w:id="391855511">
              <w:marLeft w:val="0"/>
              <w:marRight w:val="0"/>
              <w:marTop w:val="0"/>
              <w:marBottom w:val="0"/>
              <w:divBdr>
                <w:top w:val="none" w:sz="0" w:space="0" w:color="auto"/>
                <w:left w:val="none" w:sz="0" w:space="0" w:color="auto"/>
                <w:bottom w:val="none" w:sz="0" w:space="0" w:color="auto"/>
                <w:right w:val="none" w:sz="0" w:space="0" w:color="auto"/>
              </w:divBdr>
            </w:div>
            <w:div w:id="1409762704">
              <w:marLeft w:val="0"/>
              <w:marRight w:val="0"/>
              <w:marTop w:val="0"/>
              <w:marBottom w:val="0"/>
              <w:divBdr>
                <w:top w:val="none" w:sz="0" w:space="0" w:color="auto"/>
                <w:left w:val="none" w:sz="0" w:space="0" w:color="auto"/>
                <w:bottom w:val="none" w:sz="0" w:space="0" w:color="auto"/>
                <w:right w:val="none" w:sz="0" w:space="0" w:color="auto"/>
              </w:divBdr>
            </w:div>
          </w:divsChild>
        </w:div>
        <w:div w:id="557321063">
          <w:marLeft w:val="0"/>
          <w:marRight w:val="0"/>
          <w:marTop w:val="0"/>
          <w:marBottom w:val="0"/>
          <w:divBdr>
            <w:top w:val="none" w:sz="0" w:space="0" w:color="auto"/>
            <w:left w:val="none" w:sz="0" w:space="0" w:color="auto"/>
            <w:bottom w:val="none" w:sz="0" w:space="0" w:color="auto"/>
            <w:right w:val="none" w:sz="0" w:space="0" w:color="auto"/>
          </w:divBdr>
          <w:divsChild>
            <w:div w:id="2110083565">
              <w:marLeft w:val="0"/>
              <w:marRight w:val="0"/>
              <w:marTop w:val="0"/>
              <w:marBottom w:val="0"/>
              <w:divBdr>
                <w:top w:val="none" w:sz="0" w:space="0" w:color="auto"/>
                <w:left w:val="none" w:sz="0" w:space="0" w:color="auto"/>
                <w:bottom w:val="none" w:sz="0" w:space="0" w:color="auto"/>
                <w:right w:val="none" w:sz="0" w:space="0" w:color="auto"/>
              </w:divBdr>
            </w:div>
          </w:divsChild>
        </w:div>
        <w:div w:id="2096323762">
          <w:marLeft w:val="0"/>
          <w:marRight w:val="0"/>
          <w:marTop w:val="0"/>
          <w:marBottom w:val="0"/>
          <w:divBdr>
            <w:top w:val="none" w:sz="0" w:space="0" w:color="auto"/>
            <w:left w:val="none" w:sz="0" w:space="0" w:color="auto"/>
            <w:bottom w:val="none" w:sz="0" w:space="0" w:color="auto"/>
            <w:right w:val="none" w:sz="0" w:space="0" w:color="auto"/>
          </w:divBdr>
          <w:divsChild>
            <w:div w:id="1932351657">
              <w:marLeft w:val="0"/>
              <w:marRight w:val="0"/>
              <w:marTop w:val="0"/>
              <w:marBottom w:val="0"/>
              <w:divBdr>
                <w:top w:val="none" w:sz="0" w:space="0" w:color="auto"/>
                <w:left w:val="none" w:sz="0" w:space="0" w:color="auto"/>
                <w:bottom w:val="none" w:sz="0" w:space="0" w:color="auto"/>
                <w:right w:val="none" w:sz="0" w:space="0" w:color="auto"/>
              </w:divBdr>
            </w:div>
          </w:divsChild>
        </w:div>
        <w:div w:id="1247304920">
          <w:marLeft w:val="0"/>
          <w:marRight w:val="0"/>
          <w:marTop w:val="0"/>
          <w:marBottom w:val="0"/>
          <w:divBdr>
            <w:top w:val="none" w:sz="0" w:space="0" w:color="auto"/>
            <w:left w:val="none" w:sz="0" w:space="0" w:color="auto"/>
            <w:bottom w:val="none" w:sz="0" w:space="0" w:color="auto"/>
            <w:right w:val="none" w:sz="0" w:space="0" w:color="auto"/>
          </w:divBdr>
          <w:divsChild>
            <w:div w:id="715088498">
              <w:marLeft w:val="0"/>
              <w:marRight w:val="0"/>
              <w:marTop w:val="0"/>
              <w:marBottom w:val="0"/>
              <w:divBdr>
                <w:top w:val="none" w:sz="0" w:space="0" w:color="auto"/>
                <w:left w:val="none" w:sz="0" w:space="0" w:color="auto"/>
                <w:bottom w:val="none" w:sz="0" w:space="0" w:color="auto"/>
                <w:right w:val="none" w:sz="0" w:space="0" w:color="auto"/>
              </w:divBdr>
            </w:div>
          </w:divsChild>
        </w:div>
        <w:div w:id="851187943">
          <w:marLeft w:val="0"/>
          <w:marRight w:val="0"/>
          <w:marTop w:val="0"/>
          <w:marBottom w:val="0"/>
          <w:divBdr>
            <w:top w:val="none" w:sz="0" w:space="0" w:color="auto"/>
            <w:left w:val="none" w:sz="0" w:space="0" w:color="auto"/>
            <w:bottom w:val="none" w:sz="0" w:space="0" w:color="auto"/>
            <w:right w:val="none" w:sz="0" w:space="0" w:color="auto"/>
          </w:divBdr>
          <w:divsChild>
            <w:div w:id="1842818916">
              <w:marLeft w:val="0"/>
              <w:marRight w:val="0"/>
              <w:marTop w:val="0"/>
              <w:marBottom w:val="0"/>
              <w:divBdr>
                <w:top w:val="none" w:sz="0" w:space="0" w:color="auto"/>
                <w:left w:val="none" w:sz="0" w:space="0" w:color="auto"/>
                <w:bottom w:val="none" w:sz="0" w:space="0" w:color="auto"/>
                <w:right w:val="none" w:sz="0" w:space="0" w:color="auto"/>
              </w:divBdr>
            </w:div>
          </w:divsChild>
        </w:div>
        <w:div w:id="211189749">
          <w:marLeft w:val="0"/>
          <w:marRight w:val="0"/>
          <w:marTop w:val="0"/>
          <w:marBottom w:val="0"/>
          <w:divBdr>
            <w:top w:val="none" w:sz="0" w:space="0" w:color="auto"/>
            <w:left w:val="none" w:sz="0" w:space="0" w:color="auto"/>
            <w:bottom w:val="none" w:sz="0" w:space="0" w:color="auto"/>
            <w:right w:val="none" w:sz="0" w:space="0" w:color="auto"/>
          </w:divBdr>
          <w:divsChild>
            <w:div w:id="1527985306">
              <w:marLeft w:val="0"/>
              <w:marRight w:val="0"/>
              <w:marTop w:val="0"/>
              <w:marBottom w:val="0"/>
              <w:divBdr>
                <w:top w:val="none" w:sz="0" w:space="0" w:color="auto"/>
                <w:left w:val="none" w:sz="0" w:space="0" w:color="auto"/>
                <w:bottom w:val="none" w:sz="0" w:space="0" w:color="auto"/>
                <w:right w:val="none" w:sz="0" w:space="0" w:color="auto"/>
              </w:divBdr>
            </w:div>
          </w:divsChild>
        </w:div>
        <w:div w:id="828406016">
          <w:marLeft w:val="0"/>
          <w:marRight w:val="0"/>
          <w:marTop w:val="0"/>
          <w:marBottom w:val="0"/>
          <w:divBdr>
            <w:top w:val="none" w:sz="0" w:space="0" w:color="auto"/>
            <w:left w:val="none" w:sz="0" w:space="0" w:color="auto"/>
            <w:bottom w:val="none" w:sz="0" w:space="0" w:color="auto"/>
            <w:right w:val="none" w:sz="0" w:space="0" w:color="auto"/>
          </w:divBdr>
          <w:divsChild>
            <w:div w:id="23990554">
              <w:marLeft w:val="0"/>
              <w:marRight w:val="0"/>
              <w:marTop w:val="0"/>
              <w:marBottom w:val="0"/>
              <w:divBdr>
                <w:top w:val="none" w:sz="0" w:space="0" w:color="auto"/>
                <w:left w:val="none" w:sz="0" w:space="0" w:color="auto"/>
                <w:bottom w:val="none" w:sz="0" w:space="0" w:color="auto"/>
                <w:right w:val="none" w:sz="0" w:space="0" w:color="auto"/>
              </w:divBdr>
            </w:div>
          </w:divsChild>
        </w:div>
        <w:div w:id="1211914840">
          <w:marLeft w:val="0"/>
          <w:marRight w:val="0"/>
          <w:marTop w:val="0"/>
          <w:marBottom w:val="0"/>
          <w:divBdr>
            <w:top w:val="none" w:sz="0" w:space="0" w:color="auto"/>
            <w:left w:val="none" w:sz="0" w:space="0" w:color="auto"/>
            <w:bottom w:val="none" w:sz="0" w:space="0" w:color="auto"/>
            <w:right w:val="none" w:sz="0" w:space="0" w:color="auto"/>
          </w:divBdr>
          <w:divsChild>
            <w:div w:id="620961899">
              <w:marLeft w:val="0"/>
              <w:marRight w:val="0"/>
              <w:marTop w:val="0"/>
              <w:marBottom w:val="0"/>
              <w:divBdr>
                <w:top w:val="none" w:sz="0" w:space="0" w:color="auto"/>
                <w:left w:val="none" w:sz="0" w:space="0" w:color="auto"/>
                <w:bottom w:val="none" w:sz="0" w:space="0" w:color="auto"/>
                <w:right w:val="none" w:sz="0" w:space="0" w:color="auto"/>
              </w:divBdr>
            </w:div>
          </w:divsChild>
        </w:div>
        <w:div w:id="91975750">
          <w:marLeft w:val="0"/>
          <w:marRight w:val="0"/>
          <w:marTop w:val="0"/>
          <w:marBottom w:val="0"/>
          <w:divBdr>
            <w:top w:val="none" w:sz="0" w:space="0" w:color="auto"/>
            <w:left w:val="none" w:sz="0" w:space="0" w:color="auto"/>
            <w:bottom w:val="none" w:sz="0" w:space="0" w:color="auto"/>
            <w:right w:val="none" w:sz="0" w:space="0" w:color="auto"/>
          </w:divBdr>
          <w:divsChild>
            <w:div w:id="330913995">
              <w:marLeft w:val="0"/>
              <w:marRight w:val="0"/>
              <w:marTop w:val="0"/>
              <w:marBottom w:val="0"/>
              <w:divBdr>
                <w:top w:val="none" w:sz="0" w:space="0" w:color="auto"/>
                <w:left w:val="none" w:sz="0" w:space="0" w:color="auto"/>
                <w:bottom w:val="none" w:sz="0" w:space="0" w:color="auto"/>
                <w:right w:val="none" w:sz="0" w:space="0" w:color="auto"/>
              </w:divBdr>
            </w:div>
          </w:divsChild>
        </w:div>
        <w:div w:id="1560481857">
          <w:marLeft w:val="0"/>
          <w:marRight w:val="0"/>
          <w:marTop w:val="0"/>
          <w:marBottom w:val="0"/>
          <w:divBdr>
            <w:top w:val="none" w:sz="0" w:space="0" w:color="auto"/>
            <w:left w:val="none" w:sz="0" w:space="0" w:color="auto"/>
            <w:bottom w:val="none" w:sz="0" w:space="0" w:color="auto"/>
            <w:right w:val="none" w:sz="0" w:space="0" w:color="auto"/>
          </w:divBdr>
          <w:divsChild>
            <w:div w:id="1596137006">
              <w:marLeft w:val="0"/>
              <w:marRight w:val="0"/>
              <w:marTop w:val="0"/>
              <w:marBottom w:val="0"/>
              <w:divBdr>
                <w:top w:val="none" w:sz="0" w:space="0" w:color="auto"/>
                <w:left w:val="none" w:sz="0" w:space="0" w:color="auto"/>
                <w:bottom w:val="none" w:sz="0" w:space="0" w:color="auto"/>
                <w:right w:val="none" w:sz="0" w:space="0" w:color="auto"/>
              </w:divBdr>
            </w:div>
          </w:divsChild>
        </w:div>
        <w:div w:id="2134981659">
          <w:marLeft w:val="0"/>
          <w:marRight w:val="0"/>
          <w:marTop w:val="0"/>
          <w:marBottom w:val="0"/>
          <w:divBdr>
            <w:top w:val="none" w:sz="0" w:space="0" w:color="auto"/>
            <w:left w:val="none" w:sz="0" w:space="0" w:color="auto"/>
            <w:bottom w:val="none" w:sz="0" w:space="0" w:color="auto"/>
            <w:right w:val="none" w:sz="0" w:space="0" w:color="auto"/>
          </w:divBdr>
          <w:divsChild>
            <w:div w:id="616449356">
              <w:marLeft w:val="0"/>
              <w:marRight w:val="0"/>
              <w:marTop w:val="0"/>
              <w:marBottom w:val="0"/>
              <w:divBdr>
                <w:top w:val="none" w:sz="0" w:space="0" w:color="auto"/>
                <w:left w:val="none" w:sz="0" w:space="0" w:color="auto"/>
                <w:bottom w:val="none" w:sz="0" w:space="0" w:color="auto"/>
                <w:right w:val="none" w:sz="0" w:space="0" w:color="auto"/>
              </w:divBdr>
            </w:div>
          </w:divsChild>
        </w:div>
        <w:div w:id="510992449">
          <w:marLeft w:val="0"/>
          <w:marRight w:val="0"/>
          <w:marTop w:val="0"/>
          <w:marBottom w:val="0"/>
          <w:divBdr>
            <w:top w:val="none" w:sz="0" w:space="0" w:color="auto"/>
            <w:left w:val="none" w:sz="0" w:space="0" w:color="auto"/>
            <w:bottom w:val="none" w:sz="0" w:space="0" w:color="auto"/>
            <w:right w:val="none" w:sz="0" w:space="0" w:color="auto"/>
          </w:divBdr>
          <w:divsChild>
            <w:div w:id="1939169237">
              <w:marLeft w:val="0"/>
              <w:marRight w:val="0"/>
              <w:marTop w:val="0"/>
              <w:marBottom w:val="0"/>
              <w:divBdr>
                <w:top w:val="none" w:sz="0" w:space="0" w:color="auto"/>
                <w:left w:val="none" w:sz="0" w:space="0" w:color="auto"/>
                <w:bottom w:val="none" w:sz="0" w:space="0" w:color="auto"/>
                <w:right w:val="none" w:sz="0" w:space="0" w:color="auto"/>
              </w:divBdr>
            </w:div>
            <w:div w:id="273902118">
              <w:marLeft w:val="0"/>
              <w:marRight w:val="0"/>
              <w:marTop w:val="0"/>
              <w:marBottom w:val="0"/>
              <w:divBdr>
                <w:top w:val="none" w:sz="0" w:space="0" w:color="auto"/>
                <w:left w:val="none" w:sz="0" w:space="0" w:color="auto"/>
                <w:bottom w:val="none" w:sz="0" w:space="0" w:color="auto"/>
                <w:right w:val="none" w:sz="0" w:space="0" w:color="auto"/>
              </w:divBdr>
            </w:div>
            <w:div w:id="1360738661">
              <w:marLeft w:val="0"/>
              <w:marRight w:val="0"/>
              <w:marTop w:val="0"/>
              <w:marBottom w:val="0"/>
              <w:divBdr>
                <w:top w:val="none" w:sz="0" w:space="0" w:color="auto"/>
                <w:left w:val="none" w:sz="0" w:space="0" w:color="auto"/>
                <w:bottom w:val="none" w:sz="0" w:space="0" w:color="auto"/>
                <w:right w:val="none" w:sz="0" w:space="0" w:color="auto"/>
              </w:divBdr>
            </w:div>
            <w:div w:id="1925529658">
              <w:marLeft w:val="0"/>
              <w:marRight w:val="0"/>
              <w:marTop w:val="0"/>
              <w:marBottom w:val="0"/>
              <w:divBdr>
                <w:top w:val="none" w:sz="0" w:space="0" w:color="auto"/>
                <w:left w:val="none" w:sz="0" w:space="0" w:color="auto"/>
                <w:bottom w:val="none" w:sz="0" w:space="0" w:color="auto"/>
                <w:right w:val="none" w:sz="0" w:space="0" w:color="auto"/>
              </w:divBdr>
            </w:div>
            <w:div w:id="506360069">
              <w:marLeft w:val="0"/>
              <w:marRight w:val="0"/>
              <w:marTop w:val="0"/>
              <w:marBottom w:val="0"/>
              <w:divBdr>
                <w:top w:val="none" w:sz="0" w:space="0" w:color="auto"/>
                <w:left w:val="none" w:sz="0" w:space="0" w:color="auto"/>
                <w:bottom w:val="none" w:sz="0" w:space="0" w:color="auto"/>
                <w:right w:val="none" w:sz="0" w:space="0" w:color="auto"/>
              </w:divBdr>
            </w:div>
            <w:div w:id="1283808968">
              <w:marLeft w:val="0"/>
              <w:marRight w:val="0"/>
              <w:marTop w:val="0"/>
              <w:marBottom w:val="0"/>
              <w:divBdr>
                <w:top w:val="none" w:sz="0" w:space="0" w:color="auto"/>
                <w:left w:val="none" w:sz="0" w:space="0" w:color="auto"/>
                <w:bottom w:val="none" w:sz="0" w:space="0" w:color="auto"/>
                <w:right w:val="none" w:sz="0" w:space="0" w:color="auto"/>
              </w:divBdr>
            </w:div>
            <w:div w:id="619609045">
              <w:marLeft w:val="0"/>
              <w:marRight w:val="0"/>
              <w:marTop w:val="0"/>
              <w:marBottom w:val="0"/>
              <w:divBdr>
                <w:top w:val="none" w:sz="0" w:space="0" w:color="auto"/>
                <w:left w:val="none" w:sz="0" w:space="0" w:color="auto"/>
                <w:bottom w:val="none" w:sz="0" w:space="0" w:color="auto"/>
                <w:right w:val="none" w:sz="0" w:space="0" w:color="auto"/>
              </w:divBdr>
            </w:div>
            <w:div w:id="878511194">
              <w:marLeft w:val="0"/>
              <w:marRight w:val="0"/>
              <w:marTop w:val="0"/>
              <w:marBottom w:val="0"/>
              <w:divBdr>
                <w:top w:val="none" w:sz="0" w:space="0" w:color="auto"/>
                <w:left w:val="none" w:sz="0" w:space="0" w:color="auto"/>
                <w:bottom w:val="none" w:sz="0" w:space="0" w:color="auto"/>
                <w:right w:val="none" w:sz="0" w:space="0" w:color="auto"/>
              </w:divBdr>
            </w:div>
            <w:div w:id="1564633380">
              <w:marLeft w:val="0"/>
              <w:marRight w:val="0"/>
              <w:marTop w:val="0"/>
              <w:marBottom w:val="0"/>
              <w:divBdr>
                <w:top w:val="none" w:sz="0" w:space="0" w:color="auto"/>
                <w:left w:val="none" w:sz="0" w:space="0" w:color="auto"/>
                <w:bottom w:val="none" w:sz="0" w:space="0" w:color="auto"/>
                <w:right w:val="none" w:sz="0" w:space="0" w:color="auto"/>
              </w:divBdr>
            </w:div>
            <w:div w:id="1370374337">
              <w:marLeft w:val="0"/>
              <w:marRight w:val="0"/>
              <w:marTop w:val="0"/>
              <w:marBottom w:val="0"/>
              <w:divBdr>
                <w:top w:val="none" w:sz="0" w:space="0" w:color="auto"/>
                <w:left w:val="none" w:sz="0" w:space="0" w:color="auto"/>
                <w:bottom w:val="none" w:sz="0" w:space="0" w:color="auto"/>
                <w:right w:val="none" w:sz="0" w:space="0" w:color="auto"/>
              </w:divBdr>
            </w:div>
            <w:div w:id="742028666">
              <w:marLeft w:val="0"/>
              <w:marRight w:val="0"/>
              <w:marTop w:val="0"/>
              <w:marBottom w:val="0"/>
              <w:divBdr>
                <w:top w:val="none" w:sz="0" w:space="0" w:color="auto"/>
                <w:left w:val="none" w:sz="0" w:space="0" w:color="auto"/>
                <w:bottom w:val="none" w:sz="0" w:space="0" w:color="auto"/>
                <w:right w:val="none" w:sz="0" w:space="0" w:color="auto"/>
              </w:divBdr>
            </w:div>
            <w:div w:id="444156767">
              <w:marLeft w:val="0"/>
              <w:marRight w:val="0"/>
              <w:marTop w:val="0"/>
              <w:marBottom w:val="0"/>
              <w:divBdr>
                <w:top w:val="none" w:sz="0" w:space="0" w:color="auto"/>
                <w:left w:val="none" w:sz="0" w:space="0" w:color="auto"/>
                <w:bottom w:val="none" w:sz="0" w:space="0" w:color="auto"/>
                <w:right w:val="none" w:sz="0" w:space="0" w:color="auto"/>
              </w:divBdr>
            </w:div>
            <w:div w:id="320079700">
              <w:marLeft w:val="0"/>
              <w:marRight w:val="0"/>
              <w:marTop w:val="0"/>
              <w:marBottom w:val="0"/>
              <w:divBdr>
                <w:top w:val="none" w:sz="0" w:space="0" w:color="auto"/>
                <w:left w:val="none" w:sz="0" w:space="0" w:color="auto"/>
                <w:bottom w:val="none" w:sz="0" w:space="0" w:color="auto"/>
                <w:right w:val="none" w:sz="0" w:space="0" w:color="auto"/>
              </w:divBdr>
            </w:div>
            <w:div w:id="817654447">
              <w:marLeft w:val="0"/>
              <w:marRight w:val="0"/>
              <w:marTop w:val="0"/>
              <w:marBottom w:val="0"/>
              <w:divBdr>
                <w:top w:val="none" w:sz="0" w:space="0" w:color="auto"/>
                <w:left w:val="none" w:sz="0" w:space="0" w:color="auto"/>
                <w:bottom w:val="none" w:sz="0" w:space="0" w:color="auto"/>
                <w:right w:val="none" w:sz="0" w:space="0" w:color="auto"/>
              </w:divBdr>
            </w:div>
            <w:div w:id="1754468804">
              <w:marLeft w:val="0"/>
              <w:marRight w:val="0"/>
              <w:marTop w:val="0"/>
              <w:marBottom w:val="0"/>
              <w:divBdr>
                <w:top w:val="none" w:sz="0" w:space="0" w:color="auto"/>
                <w:left w:val="none" w:sz="0" w:space="0" w:color="auto"/>
                <w:bottom w:val="none" w:sz="0" w:space="0" w:color="auto"/>
                <w:right w:val="none" w:sz="0" w:space="0" w:color="auto"/>
              </w:divBdr>
            </w:div>
          </w:divsChild>
        </w:div>
        <w:div w:id="1146168328">
          <w:marLeft w:val="0"/>
          <w:marRight w:val="0"/>
          <w:marTop w:val="0"/>
          <w:marBottom w:val="0"/>
          <w:divBdr>
            <w:top w:val="none" w:sz="0" w:space="0" w:color="auto"/>
            <w:left w:val="none" w:sz="0" w:space="0" w:color="auto"/>
            <w:bottom w:val="none" w:sz="0" w:space="0" w:color="auto"/>
            <w:right w:val="none" w:sz="0" w:space="0" w:color="auto"/>
          </w:divBdr>
          <w:divsChild>
            <w:div w:id="2126073173">
              <w:marLeft w:val="0"/>
              <w:marRight w:val="0"/>
              <w:marTop w:val="0"/>
              <w:marBottom w:val="0"/>
              <w:divBdr>
                <w:top w:val="none" w:sz="0" w:space="0" w:color="auto"/>
                <w:left w:val="none" w:sz="0" w:space="0" w:color="auto"/>
                <w:bottom w:val="none" w:sz="0" w:space="0" w:color="auto"/>
                <w:right w:val="none" w:sz="0" w:space="0" w:color="auto"/>
              </w:divBdr>
            </w:div>
          </w:divsChild>
        </w:div>
        <w:div w:id="854151403">
          <w:marLeft w:val="0"/>
          <w:marRight w:val="0"/>
          <w:marTop w:val="0"/>
          <w:marBottom w:val="0"/>
          <w:divBdr>
            <w:top w:val="none" w:sz="0" w:space="0" w:color="auto"/>
            <w:left w:val="none" w:sz="0" w:space="0" w:color="auto"/>
            <w:bottom w:val="none" w:sz="0" w:space="0" w:color="auto"/>
            <w:right w:val="none" w:sz="0" w:space="0" w:color="auto"/>
          </w:divBdr>
          <w:divsChild>
            <w:div w:id="1400322640">
              <w:marLeft w:val="0"/>
              <w:marRight w:val="0"/>
              <w:marTop w:val="0"/>
              <w:marBottom w:val="0"/>
              <w:divBdr>
                <w:top w:val="none" w:sz="0" w:space="0" w:color="auto"/>
                <w:left w:val="none" w:sz="0" w:space="0" w:color="auto"/>
                <w:bottom w:val="none" w:sz="0" w:space="0" w:color="auto"/>
                <w:right w:val="none" w:sz="0" w:space="0" w:color="auto"/>
              </w:divBdr>
            </w:div>
          </w:divsChild>
        </w:div>
        <w:div w:id="1385133373">
          <w:marLeft w:val="0"/>
          <w:marRight w:val="0"/>
          <w:marTop w:val="0"/>
          <w:marBottom w:val="0"/>
          <w:divBdr>
            <w:top w:val="none" w:sz="0" w:space="0" w:color="auto"/>
            <w:left w:val="none" w:sz="0" w:space="0" w:color="auto"/>
            <w:bottom w:val="none" w:sz="0" w:space="0" w:color="auto"/>
            <w:right w:val="none" w:sz="0" w:space="0" w:color="auto"/>
          </w:divBdr>
          <w:divsChild>
            <w:div w:id="1443181552">
              <w:marLeft w:val="0"/>
              <w:marRight w:val="0"/>
              <w:marTop w:val="0"/>
              <w:marBottom w:val="0"/>
              <w:divBdr>
                <w:top w:val="none" w:sz="0" w:space="0" w:color="auto"/>
                <w:left w:val="none" w:sz="0" w:space="0" w:color="auto"/>
                <w:bottom w:val="none" w:sz="0" w:space="0" w:color="auto"/>
                <w:right w:val="none" w:sz="0" w:space="0" w:color="auto"/>
              </w:divBdr>
            </w:div>
            <w:div w:id="217521412">
              <w:marLeft w:val="0"/>
              <w:marRight w:val="0"/>
              <w:marTop w:val="0"/>
              <w:marBottom w:val="0"/>
              <w:divBdr>
                <w:top w:val="none" w:sz="0" w:space="0" w:color="auto"/>
                <w:left w:val="none" w:sz="0" w:space="0" w:color="auto"/>
                <w:bottom w:val="none" w:sz="0" w:space="0" w:color="auto"/>
                <w:right w:val="none" w:sz="0" w:space="0" w:color="auto"/>
              </w:divBdr>
            </w:div>
            <w:div w:id="1128283476">
              <w:marLeft w:val="0"/>
              <w:marRight w:val="0"/>
              <w:marTop w:val="0"/>
              <w:marBottom w:val="0"/>
              <w:divBdr>
                <w:top w:val="none" w:sz="0" w:space="0" w:color="auto"/>
                <w:left w:val="none" w:sz="0" w:space="0" w:color="auto"/>
                <w:bottom w:val="none" w:sz="0" w:space="0" w:color="auto"/>
                <w:right w:val="none" w:sz="0" w:space="0" w:color="auto"/>
              </w:divBdr>
            </w:div>
            <w:div w:id="1572812239">
              <w:marLeft w:val="0"/>
              <w:marRight w:val="0"/>
              <w:marTop w:val="0"/>
              <w:marBottom w:val="0"/>
              <w:divBdr>
                <w:top w:val="none" w:sz="0" w:space="0" w:color="auto"/>
                <w:left w:val="none" w:sz="0" w:space="0" w:color="auto"/>
                <w:bottom w:val="none" w:sz="0" w:space="0" w:color="auto"/>
                <w:right w:val="none" w:sz="0" w:space="0" w:color="auto"/>
              </w:divBdr>
            </w:div>
            <w:div w:id="1558470872">
              <w:marLeft w:val="0"/>
              <w:marRight w:val="0"/>
              <w:marTop w:val="0"/>
              <w:marBottom w:val="0"/>
              <w:divBdr>
                <w:top w:val="none" w:sz="0" w:space="0" w:color="auto"/>
                <w:left w:val="none" w:sz="0" w:space="0" w:color="auto"/>
                <w:bottom w:val="none" w:sz="0" w:space="0" w:color="auto"/>
                <w:right w:val="none" w:sz="0" w:space="0" w:color="auto"/>
              </w:divBdr>
            </w:div>
            <w:div w:id="1476526808">
              <w:marLeft w:val="0"/>
              <w:marRight w:val="0"/>
              <w:marTop w:val="0"/>
              <w:marBottom w:val="0"/>
              <w:divBdr>
                <w:top w:val="none" w:sz="0" w:space="0" w:color="auto"/>
                <w:left w:val="none" w:sz="0" w:space="0" w:color="auto"/>
                <w:bottom w:val="none" w:sz="0" w:space="0" w:color="auto"/>
                <w:right w:val="none" w:sz="0" w:space="0" w:color="auto"/>
              </w:divBdr>
            </w:div>
            <w:div w:id="861360506">
              <w:marLeft w:val="0"/>
              <w:marRight w:val="0"/>
              <w:marTop w:val="0"/>
              <w:marBottom w:val="0"/>
              <w:divBdr>
                <w:top w:val="none" w:sz="0" w:space="0" w:color="auto"/>
                <w:left w:val="none" w:sz="0" w:space="0" w:color="auto"/>
                <w:bottom w:val="none" w:sz="0" w:space="0" w:color="auto"/>
                <w:right w:val="none" w:sz="0" w:space="0" w:color="auto"/>
              </w:divBdr>
            </w:div>
          </w:divsChild>
        </w:div>
        <w:div w:id="1836454946">
          <w:marLeft w:val="0"/>
          <w:marRight w:val="0"/>
          <w:marTop w:val="0"/>
          <w:marBottom w:val="0"/>
          <w:divBdr>
            <w:top w:val="none" w:sz="0" w:space="0" w:color="auto"/>
            <w:left w:val="none" w:sz="0" w:space="0" w:color="auto"/>
            <w:bottom w:val="none" w:sz="0" w:space="0" w:color="auto"/>
            <w:right w:val="none" w:sz="0" w:space="0" w:color="auto"/>
          </w:divBdr>
          <w:divsChild>
            <w:div w:id="1489132440">
              <w:marLeft w:val="0"/>
              <w:marRight w:val="0"/>
              <w:marTop w:val="0"/>
              <w:marBottom w:val="0"/>
              <w:divBdr>
                <w:top w:val="none" w:sz="0" w:space="0" w:color="auto"/>
                <w:left w:val="none" w:sz="0" w:space="0" w:color="auto"/>
                <w:bottom w:val="none" w:sz="0" w:space="0" w:color="auto"/>
                <w:right w:val="none" w:sz="0" w:space="0" w:color="auto"/>
              </w:divBdr>
            </w:div>
          </w:divsChild>
        </w:div>
        <w:div w:id="60637386">
          <w:marLeft w:val="0"/>
          <w:marRight w:val="0"/>
          <w:marTop w:val="0"/>
          <w:marBottom w:val="0"/>
          <w:divBdr>
            <w:top w:val="none" w:sz="0" w:space="0" w:color="auto"/>
            <w:left w:val="none" w:sz="0" w:space="0" w:color="auto"/>
            <w:bottom w:val="none" w:sz="0" w:space="0" w:color="auto"/>
            <w:right w:val="none" w:sz="0" w:space="0" w:color="auto"/>
          </w:divBdr>
          <w:divsChild>
            <w:div w:id="1918905340">
              <w:marLeft w:val="0"/>
              <w:marRight w:val="0"/>
              <w:marTop w:val="0"/>
              <w:marBottom w:val="0"/>
              <w:divBdr>
                <w:top w:val="none" w:sz="0" w:space="0" w:color="auto"/>
                <w:left w:val="none" w:sz="0" w:space="0" w:color="auto"/>
                <w:bottom w:val="none" w:sz="0" w:space="0" w:color="auto"/>
                <w:right w:val="none" w:sz="0" w:space="0" w:color="auto"/>
              </w:divBdr>
            </w:div>
          </w:divsChild>
        </w:div>
        <w:div w:id="2147236025">
          <w:marLeft w:val="0"/>
          <w:marRight w:val="0"/>
          <w:marTop w:val="0"/>
          <w:marBottom w:val="0"/>
          <w:divBdr>
            <w:top w:val="none" w:sz="0" w:space="0" w:color="auto"/>
            <w:left w:val="none" w:sz="0" w:space="0" w:color="auto"/>
            <w:bottom w:val="none" w:sz="0" w:space="0" w:color="auto"/>
            <w:right w:val="none" w:sz="0" w:space="0" w:color="auto"/>
          </w:divBdr>
          <w:divsChild>
            <w:div w:id="694354684">
              <w:marLeft w:val="0"/>
              <w:marRight w:val="0"/>
              <w:marTop w:val="0"/>
              <w:marBottom w:val="0"/>
              <w:divBdr>
                <w:top w:val="none" w:sz="0" w:space="0" w:color="auto"/>
                <w:left w:val="none" w:sz="0" w:space="0" w:color="auto"/>
                <w:bottom w:val="none" w:sz="0" w:space="0" w:color="auto"/>
                <w:right w:val="none" w:sz="0" w:space="0" w:color="auto"/>
              </w:divBdr>
            </w:div>
          </w:divsChild>
        </w:div>
        <w:div w:id="307782189">
          <w:marLeft w:val="0"/>
          <w:marRight w:val="0"/>
          <w:marTop w:val="0"/>
          <w:marBottom w:val="0"/>
          <w:divBdr>
            <w:top w:val="none" w:sz="0" w:space="0" w:color="auto"/>
            <w:left w:val="none" w:sz="0" w:space="0" w:color="auto"/>
            <w:bottom w:val="none" w:sz="0" w:space="0" w:color="auto"/>
            <w:right w:val="none" w:sz="0" w:space="0" w:color="auto"/>
          </w:divBdr>
          <w:divsChild>
            <w:div w:id="825635791">
              <w:marLeft w:val="0"/>
              <w:marRight w:val="0"/>
              <w:marTop w:val="0"/>
              <w:marBottom w:val="0"/>
              <w:divBdr>
                <w:top w:val="none" w:sz="0" w:space="0" w:color="auto"/>
                <w:left w:val="none" w:sz="0" w:space="0" w:color="auto"/>
                <w:bottom w:val="none" w:sz="0" w:space="0" w:color="auto"/>
                <w:right w:val="none" w:sz="0" w:space="0" w:color="auto"/>
              </w:divBdr>
            </w:div>
          </w:divsChild>
        </w:div>
        <w:div w:id="1995332446">
          <w:marLeft w:val="0"/>
          <w:marRight w:val="0"/>
          <w:marTop w:val="0"/>
          <w:marBottom w:val="0"/>
          <w:divBdr>
            <w:top w:val="none" w:sz="0" w:space="0" w:color="auto"/>
            <w:left w:val="none" w:sz="0" w:space="0" w:color="auto"/>
            <w:bottom w:val="none" w:sz="0" w:space="0" w:color="auto"/>
            <w:right w:val="none" w:sz="0" w:space="0" w:color="auto"/>
          </w:divBdr>
          <w:divsChild>
            <w:div w:id="1966812453">
              <w:marLeft w:val="0"/>
              <w:marRight w:val="0"/>
              <w:marTop w:val="0"/>
              <w:marBottom w:val="0"/>
              <w:divBdr>
                <w:top w:val="none" w:sz="0" w:space="0" w:color="auto"/>
                <w:left w:val="none" w:sz="0" w:space="0" w:color="auto"/>
                <w:bottom w:val="none" w:sz="0" w:space="0" w:color="auto"/>
                <w:right w:val="none" w:sz="0" w:space="0" w:color="auto"/>
              </w:divBdr>
            </w:div>
          </w:divsChild>
        </w:div>
        <w:div w:id="1596672528">
          <w:marLeft w:val="0"/>
          <w:marRight w:val="0"/>
          <w:marTop w:val="0"/>
          <w:marBottom w:val="0"/>
          <w:divBdr>
            <w:top w:val="none" w:sz="0" w:space="0" w:color="auto"/>
            <w:left w:val="none" w:sz="0" w:space="0" w:color="auto"/>
            <w:bottom w:val="none" w:sz="0" w:space="0" w:color="auto"/>
            <w:right w:val="none" w:sz="0" w:space="0" w:color="auto"/>
          </w:divBdr>
          <w:divsChild>
            <w:div w:id="138695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6295">
      <w:bodyDiv w:val="1"/>
      <w:marLeft w:val="0"/>
      <w:marRight w:val="0"/>
      <w:marTop w:val="0"/>
      <w:marBottom w:val="0"/>
      <w:divBdr>
        <w:top w:val="none" w:sz="0" w:space="0" w:color="auto"/>
        <w:left w:val="none" w:sz="0" w:space="0" w:color="auto"/>
        <w:bottom w:val="none" w:sz="0" w:space="0" w:color="auto"/>
        <w:right w:val="none" w:sz="0" w:space="0" w:color="auto"/>
      </w:divBdr>
    </w:div>
    <w:div w:id="1126661905">
      <w:bodyDiv w:val="1"/>
      <w:marLeft w:val="0"/>
      <w:marRight w:val="0"/>
      <w:marTop w:val="0"/>
      <w:marBottom w:val="0"/>
      <w:divBdr>
        <w:top w:val="none" w:sz="0" w:space="0" w:color="auto"/>
        <w:left w:val="none" w:sz="0" w:space="0" w:color="auto"/>
        <w:bottom w:val="none" w:sz="0" w:space="0" w:color="auto"/>
        <w:right w:val="none" w:sz="0" w:space="0" w:color="auto"/>
      </w:divBdr>
    </w:div>
    <w:div w:id="1136801573">
      <w:bodyDiv w:val="1"/>
      <w:marLeft w:val="0"/>
      <w:marRight w:val="0"/>
      <w:marTop w:val="0"/>
      <w:marBottom w:val="0"/>
      <w:divBdr>
        <w:top w:val="none" w:sz="0" w:space="0" w:color="auto"/>
        <w:left w:val="none" w:sz="0" w:space="0" w:color="auto"/>
        <w:bottom w:val="none" w:sz="0" w:space="0" w:color="auto"/>
        <w:right w:val="none" w:sz="0" w:space="0" w:color="auto"/>
      </w:divBdr>
    </w:div>
    <w:div w:id="1141196151">
      <w:bodyDiv w:val="1"/>
      <w:marLeft w:val="0"/>
      <w:marRight w:val="0"/>
      <w:marTop w:val="0"/>
      <w:marBottom w:val="0"/>
      <w:divBdr>
        <w:top w:val="none" w:sz="0" w:space="0" w:color="auto"/>
        <w:left w:val="none" w:sz="0" w:space="0" w:color="auto"/>
        <w:bottom w:val="none" w:sz="0" w:space="0" w:color="auto"/>
        <w:right w:val="none" w:sz="0" w:space="0" w:color="auto"/>
      </w:divBdr>
    </w:div>
    <w:div w:id="1142042012">
      <w:bodyDiv w:val="1"/>
      <w:marLeft w:val="0"/>
      <w:marRight w:val="0"/>
      <w:marTop w:val="0"/>
      <w:marBottom w:val="0"/>
      <w:divBdr>
        <w:top w:val="none" w:sz="0" w:space="0" w:color="auto"/>
        <w:left w:val="none" w:sz="0" w:space="0" w:color="auto"/>
        <w:bottom w:val="none" w:sz="0" w:space="0" w:color="auto"/>
        <w:right w:val="none" w:sz="0" w:space="0" w:color="auto"/>
      </w:divBdr>
    </w:div>
    <w:div w:id="1142649788">
      <w:bodyDiv w:val="1"/>
      <w:marLeft w:val="0"/>
      <w:marRight w:val="0"/>
      <w:marTop w:val="0"/>
      <w:marBottom w:val="0"/>
      <w:divBdr>
        <w:top w:val="none" w:sz="0" w:space="0" w:color="auto"/>
        <w:left w:val="none" w:sz="0" w:space="0" w:color="auto"/>
        <w:bottom w:val="none" w:sz="0" w:space="0" w:color="auto"/>
        <w:right w:val="none" w:sz="0" w:space="0" w:color="auto"/>
      </w:divBdr>
    </w:div>
    <w:div w:id="1144280163">
      <w:bodyDiv w:val="1"/>
      <w:marLeft w:val="0"/>
      <w:marRight w:val="0"/>
      <w:marTop w:val="0"/>
      <w:marBottom w:val="0"/>
      <w:divBdr>
        <w:top w:val="none" w:sz="0" w:space="0" w:color="auto"/>
        <w:left w:val="none" w:sz="0" w:space="0" w:color="auto"/>
        <w:bottom w:val="none" w:sz="0" w:space="0" w:color="auto"/>
        <w:right w:val="none" w:sz="0" w:space="0" w:color="auto"/>
      </w:divBdr>
    </w:div>
    <w:div w:id="1156805163">
      <w:bodyDiv w:val="1"/>
      <w:marLeft w:val="0"/>
      <w:marRight w:val="0"/>
      <w:marTop w:val="0"/>
      <w:marBottom w:val="0"/>
      <w:divBdr>
        <w:top w:val="none" w:sz="0" w:space="0" w:color="auto"/>
        <w:left w:val="none" w:sz="0" w:space="0" w:color="auto"/>
        <w:bottom w:val="none" w:sz="0" w:space="0" w:color="auto"/>
        <w:right w:val="none" w:sz="0" w:space="0" w:color="auto"/>
      </w:divBdr>
      <w:divsChild>
        <w:div w:id="2025932179">
          <w:marLeft w:val="0"/>
          <w:marRight w:val="0"/>
          <w:marTop w:val="0"/>
          <w:marBottom w:val="0"/>
          <w:divBdr>
            <w:top w:val="none" w:sz="0" w:space="0" w:color="auto"/>
            <w:left w:val="none" w:sz="0" w:space="0" w:color="auto"/>
            <w:bottom w:val="none" w:sz="0" w:space="0" w:color="auto"/>
            <w:right w:val="none" w:sz="0" w:space="0" w:color="auto"/>
          </w:divBdr>
        </w:div>
        <w:div w:id="1171484446">
          <w:marLeft w:val="0"/>
          <w:marRight w:val="0"/>
          <w:marTop w:val="0"/>
          <w:marBottom w:val="0"/>
          <w:divBdr>
            <w:top w:val="none" w:sz="0" w:space="0" w:color="auto"/>
            <w:left w:val="none" w:sz="0" w:space="0" w:color="auto"/>
            <w:bottom w:val="none" w:sz="0" w:space="0" w:color="auto"/>
            <w:right w:val="none" w:sz="0" w:space="0" w:color="auto"/>
          </w:divBdr>
        </w:div>
        <w:div w:id="78449883">
          <w:marLeft w:val="0"/>
          <w:marRight w:val="0"/>
          <w:marTop w:val="0"/>
          <w:marBottom w:val="0"/>
          <w:divBdr>
            <w:top w:val="none" w:sz="0" w:space="0" w:color="auto"/>
            <w:left w:val="none" w:sz="0" w:space="0" w:color="auto"/>
            <w:bottom w:val="none" w:sz="0" w:space="0" w:color="auto"/>
            <w:right w:val="none" w:sz="0" w:space="0" w:color="auto"/>
          </w:divBdr>
        </w:div>
      </w:divsChild>
    </w:div>
    <w:div w:id="1164708974">
      <w:bodyDiv w:val="1"/>
      <w:marLeft w:val="0"/>
      <w:marRight w:val="0"/>
      <w:marTop w:val="0"/>
      <w:marBottom w:val="0"/>
      <w:divBdr>
        <w:top w:val="none" w:sz="0" w:space="0" w:color="auto"/>
        <w:left w:val="none" w:sz="0" w:space="0" w:color="auto"/>
        <w:bottom w:val="none" w:sz="0" w:space="0" w:color="auto"/>
        <w:right w:val="none" w:sz="0" w:space="0" w:color="auto"/>
      </w:divBdr>
      <w:divsChild>
        <w:div w:id="1512985785">
          <w:marLeft w:val="0"/>
          <w:marRight w:val="0"/>
          <w:marTop w:val="0"/>
          <w:marBottom w:val="0"/>
          <w:divBdr>
            <w:top w:val="none" w:sz="0" w:space="0" w:color="auto"/>
            <w:left w:val="none" w:sz="0" w:space="0" w:color="auto"/>
            <w:bottom w:val="none" w:sz="0" w:space="0" w:color="auto"/>
            <w:right w:val="none" w:sz="0" w:space="0" w:color="auto"/>
          </w:divBdr>
        </w:div>
        <w:div w:id="1322123272">
          <w:marLeft w:val="0"/>
          <w:marRight w:val="0"/>
          <w:marTop w:val="0"/>
          <w:marBottom w:val="0"/>
          <w:divBdr>
            <w:top w:val="none" w:sz="0" w:space="0" w:color="auto"/>
            <w:left w:val="none" w:sz="0" w:space="0" w:color="auto"/>
            <w:bottom w:val="none" w:sz="0" w:space="0" w:color="auto"/>
            <w:right w:val="none" w:sz="0" w:space="0" w:color="auto"/>
          </w:divBdr>
        </w:div>
        <w:div w:id="893152105">
          <w:marLeft w:val="0"/>
          <w:marRight w:val="0"/>
          <w:marTop w:val="0"/>
          <w:marBottom w:val="0"/>
          <w:divBdr>
            <w:top w:val="none" w:sz="0" w:space="0" w:color="auto"/>
            <w:left w:val="none" w:sz="0" w:space="0" w:color="auto"/>
            <w:bottom w:val="none" w:sz="0" w:space="0" w:color="auto"/>
            <w:right w:val="none" w:sz="0" w:space="0" w:color="auto"/>
          </w:divBdr>
        </w:div>
      </w:divsChild>
    </w:div>
    <w:div w:id="1165362212">
      <w:bodyDiv w:val="1"/>
      <w:marLeft w:val="0"/>
      <w:marRight w:val="0"/>
      <w:marTop w:val="0"/>
      <w:marBottom w:val="0"/>
      <w:divBdr>
        <w:top w:val="none" w:sz="0" w:space="0" w:color="auto"/>
        <w:left w:val="none" w:sz="0" w:space="0" w:color="auto"/>
        <w:bottom w:val="none" w:sz="0" w:space="0" w:color="auto"/>
        <w:right w:val="none" w:sz="0" w:space="0" w:color="auto"/>
      </w:divBdr>
    </w:div>
    <w:div w:id="1165631085">
      <w:bodyDiv w:val="1"/>
      <w:marLeft w:val="0"/>
      <w:marRight w:val="0"/>
      <w:marTop w:val="0"/>
      <w:marBottom w:val="0"/>
      <w:divBdr>
        <w:top w:val="none" w:sz="0" w:space="0" w:color="auto"/>
        <w:left w:val="none" w:sz="0" w:space="0" w:color="auto"/>
        <w:bottom w:val="none" w:sz="0" w:space="0" w:color="auto"/>
        <w:right w:val="none" w:sz="0" w:space="0" w:color="auto"/>
      </w:divBdr>
      <w:divsChild>
        <w:div w:id="1987397023">
          <w:marLeft w:val="0"/>
          <w:marRight w:val="0"/>
          <w:marTop w:val="0"/>
          <w:marBottom w:val="0"/>
          <w:divBdr>
            <w:top w:val="none" w:sz="0" w:space="0" w:color="auto"/>
            <w:left w:val="none" w:sz="0" w:space="0" w:color="auto"/>
            <w:bottom w:val="none" w:sz="0" w:space="0" w:color="auto"/>
            <w:right w:val="none" w:sz="0" w:space="0" w:color="auto"/>
          </w:divBdr>
          <w:divsChild>
            <w:div w:id="470563634">
              <w:marLeft w:val="0"/>
              <w:marRight w:val="0"/>
              <w:marTop w:val="0"/>
              <w:marBottom w:val="0"/>
              <w:divBdr>
                <w:top w:val="none" w:sz="0" w:space="0" w:color="auto"/>
                <w:left w:val="none" w:sz="0" w:space="0" w:color="auto"/>
                <w:bottom w:val="none" w:sz="0" w:space="0" w:color="auto"/>
                <w:right w:val="none" w:sz="0" w:space="0" w:color="auto"/>
              </w:divBdr>
            </w:div>
          </w:divsChild>
        </w:div>
        <w:div w:id="1209076223">
          <w:marLeft w:val="0"/>
          <w:marRight w:val="0"/>
          <w:marTop w:val="0"/>
          <w:marBottom w:val="0"/>
          <w:divBdr>
            <w:top w:val="none" w:sz="0" w:space="0" w:color="auto"/>
            <w:left w:val="none" w:sz="0" w:space="0" w:color="auto"/>
            <w:bottom w:val="none" w:sz="0" w:space="0" w:color="auto"/>
            <w:right w:val="none" w:sz="0" w:space="0" w:color="auto"/>
          </w:divBdr>
          <w:divsChild>
            <w:div w:id="1935280174">
              <w:marLeft w:val="0"/>
              <w:marRight w:val="0"/>
              <w:marTop w:val="0"/>
              <w:marBottom w:val="0"/>
              <w:divBdr>
                <w:top w:val="none" w:sz="0" w:space="0" w:color="auto"/>
                <w:left w:val="none" w:sz="0" w:space="0" w:color="auto"/>
                <w:bottom w:val="none" w:sz="0" w:space="0" w:color="auto"/>
                <w:right w:val="none" w:sz="0" w:space="0" w:color="auto"/>
              </w:divBdr>
            </w:div>
          </w:divsChild>
        </w:div>
        <w:div w:id="827945479">
          <w:marLeft w:val="0"/>
          <w:marRight w:val="0"/>
          <w:marTop w:val="0"/>
          <w:marBottom w:val="0"/>
          <w:divBdr>
            <w:top w:val="none" w:sz="0" w:space="0" w:color="auto"/>
            <w:left w:val="none" w:sz="0" w:space="0" w:color="auto"/>
            <w:bottom w:val="none" w:sz="0" w:space="0" w:color="auto"/>
            <w:right w:val="none" w:sz="0" w:space="0" w:color="auto"/>
          </w:divBdr>
          <w:divsChild>
            <w:div w:id="184246417">
              <w:marLeft w:val="0"/>
              <w:marRight w:val="0"/>
              <w:marTop w:val="0"/>
              <w:marBottom w:val="0"/>
              <w:divBdr>
                <w:top w:val="none" w:sz="0" w:space="0" w:color="auto"/>
                <w:left w:val="none" w:sz="0" w:space="0" w:color="auto"/>
                <w:bottom w:val="none" w:sz="0" w:space="0" w:color="auto"/>
                <w:right w:val="none" w:sz="0" w:space="0" w:color="auto"/>
              </w:divBdr>
            </w:div>
          </w:divsChild>
        </w:div>
        <w:div w:id="1039088467">
          <w:marLeft w:val="0"/>
          <w:marRight w:val="0"/>
          <w:marTop w:val="0"/>
          <w:marBottom w:val="0"/>
          <w:divBdr>
            <w:top w:val="none" w:sz="0" w:space="0" w:color="auto"/>
            <w:left w:val="none" w:sz="0" w:space="0" w:color="auto"/>
            <w:bottom w:val="none" w:sz="0" w:space="0" w:color="auto"/>
            <w:right w:val="none" w:sz="0" w:space="0" w:color="auto"/>
          </w:divBdr>
          <w:divsChild>
            <w:div w:id="700597021">
              <w:marLeft w:val="0"/>
              <w:marRight w:val="0"/>
              <w:marTop w:val="0"/>
              <w:marBottom w:val="0"/>
              <w:divBdr>
                <w:top w:val="none" w:sz="0" w:space="0" w:color="auto"/>
                <w:left w:val="none" w:sz="0" w:space="0" w:color="auto"/>
                <w:bottom w:val="none" w:sz="0" w:space="0" w:color="auto"/>
                <w:right w:val="none" w:sz="0" w:space="0" w:color="auto"/>
              </w:divBdr>
            </w:div>
          </w:divsChild>
        </w:div>
        <w:div w:id="1672027776">
          <w:marLeft w:val="0"/>
          <w:marRight w:val="0"/>
          <w:marTop w:val="0"/>
          <w:marBottom w:val="0"/>
          <w:divBdr>
            <w:top w:val="none" w:sz="0" w:space="0" w:color="auto"/>
            <w:left w:val="none" w:sz="0" w:space="0" w:color="auto"/>
            <w:bottom w:val="none" w:sz="0" w:space="0" w:color="auto"/>
            <w:right w:val="none" w:sz="0" w:space="0" w:color="auto"/>
          </w:divBdr>
          <w:divsChild>
            <w:div w:id="1893691886">
              <w:marLeft w:val="0"/>
              <w:marRight w:val="0"/>
              <w:marTop w:val="0"/>
              <w:marBottom w:val="0"/>
              <w:divBdr>
                <w:top w:val="none" w:sz="0" w:space="0" w:color="auto"/>
                <w:left w:val="none" w:sz="0" w:space="0" w:color="auto"/>
                <w:bottom w:val="none" w:sz="0" w:space="0" w:color="auto"/>
                <w:right w:val="none" w:sz="0" w:space="0" w:color="auto"/>
              </w:divBdr>
            </w:div>
          </w:divsChild>
        </w:div>
        <w:div w:id="1014190691">
          <w:marLeft w:val="0"/>
          <w:marRight w:val="0"/>
          <w:marTop w:val="0"/>
          <w:marBottom w:val="0"/>
          <w:divBdr>
            <w:top w:val="none" w:sz="0" w:space="0" w:color="auto"/>
            <w:left w:val="none" w:sz="0" w:space="0" w:color="auto"/>
            <w:bottom w:val="none" w:sz="0" w:space="0" w:color="auto"/>
            <w:right w:val="none" w:sz="0" w:space="0" w:color="auto"/>
          </w:divBdr>
          <w:divsChild>
            <w:div w:id="589774507">
              <w:marLeft w:val="0"/>
              <w:marRight w:val="0"/>
              <w:marTop w:val="0"/>
              <w:marBottom w:val="0"/>
              <w:divBdr>
                <w:top w:val="none" w:sz="0" w:space="0" w:color="auto"/>
                <w:left w:val="none" w:sz="0" w:space="0" w:color="auto"/>
                <w:bottom w:val="none" w:sz="0" w:space="0" w:color="auto"/>
                <w:right w:val="none" w:sz="0" w:space="0" w:color="auto"/>
              </w:divBdr>
            </w:div>
          </w:divsChild>
        </w:div>
        <w:div w:id="1679695519">
          <w:marLeft w:val="0"/>
          <w:marRight w:val="0"/>
          <w:marTop w:val="0"/>
          <w:marBottom w:val="0"/>
          <w:divBdr>
            <w:top w:val="none" w:sz="0" w:space="0" w:color="auto"/>
            <w:left w:val="none" w:sz="0" w:space="0" w:color="auto"/>
            <w:bottom w:val="none" w:sz="0" w:space="0" w:color="auto"/>
            <w:right w:val="none" w:sz="0" w:space="0" w:color="auto"/>
          </w:divBdr>
          <w:divsChild>
            <w:div w:id="878469670">
              <w:marLeft w:val="0"/>
              <w:marRight w:val="0"/>
              <w:marTop w:val="0"/>
              <w:marBottom w:val="0"/>
              <w:divBdr>
                <w:top w:val="none" w:sz="0" w:space="0" w:color="auto"/>
                <w:left w:val="none" w:sz="0" w:space="0" w:color="auto"/>
                <w:bottom w:val="none" w:sz="0" w:space="0" w:color="auto"/>
                <w:right w:val="none" w:sz="0" w:space="0" w:color="auto"/>
              </w:divBdr>
            </w:div>
          </w:divsChild>
        </w:div>
        <w:div w:id="831721057">
          <w:marLeft w:val="0"/>
          <w:marRight w:val="0"/>
          <w:marTop w:val="0"/>
          <w:marBottom w:val="0"/>
          <w:divBdr>
            <w:top w:val="none" w:sz="0" w:space="0" w:color="auto"/>
            <w:left w:val="none" w:sz="0" w:space="0" w:color="auto"/>
            <w:bottom w:val="none" w:sz="0" w:space="0" w:color="auto"/>
            <w:right w:val="none" w:sz="0" w:space="0" w:color="auto"/>
          </w:divBdr>
          <w:divsChild>
            <w:div w:id="1082334768">
              <w:marLeft w:val="0"/>
              <w:marRight w:val="0"/>
              <w:marTop w:val="0"/>
              <w:marBottom w:val="0"/>
              <w:divBdr>
                <w:top w:val="none" w:sz="0" w:space="0" w:color="auto"/>
                <w:left w:val="none" w:sz="0" w:space="0" w:color="auto"/>
                <w:bottom w:val="none" w:sz="0" w:space="0" w:color="auto"/>
                <w:right w:val="none" w:sz="0" w:space="0" w:color="auto"/>
              </w:divBdr>
            </w:div>
          </w:divsChild>
        </w:div>
        <w:div w:id="1435394272">
          <w:marLeft w:val="0"/>
          <w:marRight w:val="0"/>
          <w:marTop w:val="0"/>
          <w:marBottom w:val="0"/>
          <w:divBdr>
            <w:top w:val="none" w:sz="0" w:space="0" w:color="auto"/>
            <w:left w:val="none" w:sz="0" w:space="0" w:color="auto"/>
            <w:bottom w:val="none" w:sz="0" w:space="0" w:color="auto"/>
            <w:right w:val="none" w:sz="0" w:space="0" w:color="auto"/>
          </w:divBdr>
          <w:divsChild>
            <w:div w:id="803741053">
              <w:marLeft w:val="0"/>
              <w:marRight w:val="0"/>
              <w:marTop w:val="0"/>
              <w:marBottom w:val="0"/>
              <w:divBdr>
                <w:top w:val="none" w:sz="0" w:space="0" w:color="auto"/>
                <w:left w:val="none" w:sz="0" w:space="0" w:color="auto"/>
                <w:bottom w:val="none" w:sz="0" w:space="0" w:color="auto"/>
                <w:right w:val="none" w:sz="0" w:space="0" w:color="auto"/>
              </w:divBdr>
            </w:div>
          </w:divsChild>
        </w:div>
        <w:div w:id="1833521531">
          <w:marLeft w:val="0"/>
          <w:marRight w:val="0"/>
          <w:marTop w:val="0"/>
          <w:marBottom w:val="0"/>
          <w:divBdr>
            <w:top w:val="none" w:sz="0" w:space="0" w:color="auto"/>
            <w:left w:val="none" w:sz="0" w:space="0" w:color="auto"/>
            <w:bottom w:val="none" w:sz="0" w:space="0" w:color="auto"/>
            <w:right w:val="none" w:sz="0" w:space="0" w:color="auto"/>
          </w:divBdr>
          <w:divsChild>
            <w:div w:id="560139885">
              <w:marLeft w:val="0"/>
              <w:marRight w:val="0"/>
              <w:marTop w:val="0"/>
              <w:marBottom w:val="0"/>
              <w:divBdr>
                <w:top w:val="none" w:sz="0" w:space="0" w:color="auto"/>
                <w:left w:val="none" w:sz="0" w:space="0" w:color="auto"/>
                <w:bottom w:val="none" w:sz="0" w:space="0" w:color="auto"/>
                <w:right w:val="none" w:sz="0" w:space="0" w:color="auto"/>
              </w:divBdr>
            </w:div>
          </w:divsChild>
        </w:div>
        <w:div w:id="841355434">
          <w:marLeft w:val="0"/>
          <w:marRight w:val="0"/>
          <w:marTop w:val="0"/>
          <w:marBottom w:val="0"/>
          <w:divBdr>
            <w:top w:val="none" w:sz="0" w:space="0" w:color="auto"/>
            <w:left w:val="none" w:sz="0" w:space="0" w:color="auto"/>
            <w:bottom w:val="none" w:sz="0" w:space="0" w:color="auto"/>
            <w:right w:val="none" w:sz="0" w:space="0" w:color="auto"/>
          </w:divBdr>
          <w:divsChild>
            <w:div w:id="2059472745">
              <w:marLeft w:val="0"/>
              <w:marRight w:val="0"/>
              <w:marTop w:val="0"/>
              <w:marBottom w:val="0"/>
              <w:divBdr>
                <w:top w:val="none" w:sz="0" w:space="0" w:color="auto"/>
                <w:left w:val="none" w:sz="0" w:space="0" w:color="auto"/>
                <w:bottom w:val="none" w:sz="0" w:space="0" w:color="auto"/>
                <w:right w:val="none" w:sz="0" w:space="0" w:color="auto"/>
              </w:divBdr>
            </w:div>
          </w:divsChild>
        </w:div>
        <w:div w:id="1266615428">
          <w:marLeft w:val="0"/>
          <w:marRight w:val="0"/>
          <w:marTop w:val="0"/>
          <w:marBottom w:val="0"/>
          <w:divBdr>
            <w:top w:val="none" w:sz="0" w:space="0" w:color="auto"/>
            <w:left w:val="none" w:sz="0" w:space="0" w:color="auto"/>
            <w:bottom w:val="none" w:sz="0" w:space="0" w:color="auto"/>
            <w:right w:val="none" w:sz="0" w:space="0" w:color="auto"/>
          </w:divBdr>
          <w:divsChild>
            <w:div w:id="1484618299">
              <w:marLeft w:val="0"/>
              <w:marRight w:val="0"/>
              <w:marTop w:val="0"/>
              <w:marBottom w:val="0"/>
              <w:divBdr>
                <w:top w:val="none" w:sz="0" w:space="0" w:color="auto"/>
                <w:left w:val="none" w:sz="0" w:space="0" w:color="auto"/>
                <w:bottom w:val="none" w:sz="0" w:space="0" w:color="auto"/>
                <w:right w:val="none" w:sz="0" w:space="0" w:color="auto"/>
              </w:divBdr>
            </w:div>
          </w:divsChild>
        </w:div>
        <w:div w:id="1493326840">
          <w:marLeft w:val="0"/>
          <w:marRight w:val="0"/>
          <w:marTop w:val="0"/>
          <w:marBottom w:val="0"/>
          <w:divBdr>
            <w:top w:val="none" w:sz="0" w:space="0" w:color="auto"/>
            <w:left w:val="none" w:sz="0" w:space="0" w:color="auto"/>
            <w:bottom w:val="none" w:sz="0" w:space="0" w:color="auto"/>
            <w:right w:val="none" w:sz="0" w:space="0" w:color="auto"/>
          </w:divBdr>
          <w:divsChild>
            <w:div w:id="1078164477">
              <w:marLeft w:val="0"/>
              <w:marRight w:val="0"/>
              <w:marTop w:val="0"/>
              <w:marBottom w:val="0"/>
              <w:divBdr>
                <w:top w:val="none" w:sz="0" w:space="0" w:color="auto"/>
                <w:left w:val="none" w:sz="0" w:space="0" w:color="auto"/>
                <w:bottom w:val="none" w:sz="0" w:space="0" w:color="auto"/>
                <w:right w:val="none" w:sz="0" w:space="0" w:color="auto"/>
              </w:divBdr>
            </w:div>
          </w:divsChild>
        </w:div>
        <w:div w:id="69232172">
          <w:marLeft w:val="0"/>
          <w:marRight w:val="0"/>
          <w:marTop w:val="0"/>
          <w:marBottom w:val="0"/>
          <w:divBdr>
            <w:top w:val="none" w:sz="0" w:space="0" w:color="auto"/>
            <w:left w:val="none" w:sz="0" w:space="0" w:color="auto"/>
            <w:bottom w:val="none" w:sz="0" w:space="0" w:color="auto"/>
            <w:right w:val="none" w:sz="0" w:space="0" w:color="auto"/>
          </w:divBdr>
          <w:divsChild>
            <w:div w:id="1569270240">
              <w:marLeft w:val="0"/>
              <w:marRight w:val="0"/>
              <w:marTop w:val="0"/>
              <w:marBottom w:val="0"/>
              <w:divBdr>
                <w:top w:val="none" w:sz="0" w:space="0" w:color="auto"/>
                <w:left w:val="none" w:sz="0" w:space="0" w:color="auto"/>
                <w:bottom w:val="none" w:sz="0" w:space="0" w:color="auto"/>
                <w:right w:val="none" w:sz="0" w:space="0" w:color="auto"/>
              </w:divBdr>
            </w:div>
          </w:divsChild>
        </w:div>
        <w:div w:id="1845050776">
          <w:marLeft w:val="0"/>
          <w:marRight w:val="0"/>
          <w:marTop w:val="0"/>
          <w:marBottom w:val="0"/>
          <w:divBdr>
            <w:top w:val="none" w:sz="0" w:space="0" w:color="auto"/>
            <w:left w:val="none" w:sz="0" w:space="0" w:color="auto"/>
            <w:bottom w:val="none" w:sz="0" w:space="0" w:color="auto"/>
            <w:right w:val="none" w:sz="0" w:space="0" w:color="auto"/>
          </w:divBdr>
          <w:divsChild>
            <w:div w:id="1081219116">
              <w:marLeft w:val="0"/>
              <w:marRight w:val="0"/>
              <w:marTop w:val="0"/>
              <w:marBottom w:val="0"/>
              <w:divBdr>
                <w:top w:val="none" w:sz="0" w:space="0" w:color="auto"/>
                <w:left w:val="none" w:sz="0" w:space="0" w:color="auto"/>
                <w:bottom w:val="none" w:sz="0" w:space="0" w:color="auto"/>
                <w:right w:val="none" w:sz="0" w:space="0" w:color="auto"/>
              </w:divBdr>
            </w:div>
          </w:divsChild>
        </w:div>
        <w:div w:id="1555501885">
          <w:marLeft w:val="0"/>
          <w:marRight w:val="0"/>
          <w:marTop w:val="0"/>
          <w:marBottom w:val="0"/>
          <w:divBdr>
            <w:top w:val="none" w:sz="0" w:space="0" w:color="auto"/>
            <w:left w:val="none" w:sz="0" w:space="0" w:color="auto"/>
            <w:bottom w:val="none" w:sz="0" w:space="0" w:color="auto"/>
            <w:right w:val="none" w:sz="0" w:space="0" w:color="auto"/>
          </w:divBdr>
          <w:divsChild>
            <w:div w:id="492183166">
              <w:marLeft w:val="0"/>
              <w:marRight w:val="0"/>
              <w:marTop w:val="0"/>
              <w:marBottom w:val="0"/>
              <w:divBdr>
                <w:top w:val="none" w:sz="0" w:space="0" w:color="auto"/>
                <w:left w:val="none" w:sz="0" w:space="0" w:color="auto"/>
                <w:bottom w:val="none" w:sz="0" w:space="0" w:color="auto"/>
                <w:right w:val="none" w:sz="0" w:space="0" w:color="auto"/>
              </w:divBdr>
            </w:div>
          </w:divsChild>
        </w:div>
        <w:div w:id="357390817">
          <w:marLeft w:val="0"/>
          <w:marRight w:val="0"/>
          <w:marTop w:val="0"/>
          <w:marBottom w:val="0"/>
          <w:divBdr>
            <w:top w:val="none" w:sz="0" w:space="0" w:color="auto"/>
            <w:left w:val="none" w:sz="0" w:space="0" w:color="auto"/>
            <w:bottom w:val="none" w:sz="0" w:space="0" w:color="auto"/>
            <w:right w:val="none" w:sz="0" w:space="0" w:color="auto"/>
          </w:divBdr>
          <w:divsChild>
            <w:div w:id="250503309">
              <w:marLeft w:val="0"/>
              <w:marRight w:val="0"/>
              <w:marTop w:val="0"/>
              <w:marBottom w:val="0"/>
              <w:divBdr>
                <w:top w:val="none" w:sz="0" w:space="0" w:color="auto"/>
                <w:left w:val="none" w:sz="0" w:space="0" w:color="auto"/>
                <w:bottom w:val="none" w:sz="0" w:space="0" w:color="auto"/>
                <w:right w:val="none" w:sz="0" w:space="0" w:color="auto"/>
              </w:divBdr>
            </w:div>
          </w:divsChild>
        </w:div>
        <w:div w:id="1658537280">
          <w:marLeft w:val="0"/>
          <w:marRight w:val="0"/>
          <w:marTop w:val="0"/>
          <w:marBottom w:val="0"/>
          <w:divBdr>
            <w:top w:val="none" w:sz="0" w:space="0" w:color="auto"/>
            <w:left w:val="none" w:sz="0" w:space="0" w:color="auto"/>
            <w:bottom w:val="none" w:sz="0" w:space="0" w:color="auto"/>
            <w:right w:val="none" w:sz="0" w:space="0" w:color="auto"/>
          </w:divBdr>
          <w:divsChild>
            <w:div w:id="584649765">
              <w:marLeft w:val="0"/>
              <w:marRight w:val="0"/>
              <w:marTop w:val="0"/>
              <w:marBottom w:val="0"/>
              <w:divBdr>
                <w:top w:val="none" w:sz="0" w:space="0" w:color="auto"/>
                <w:left w:val="none" w:sz="0" w:space="0" w:color="auto"/>
                <w:bottom w:val="none" w:sz="0" w:space="0" w:color="auto"/>
                <w:right w:val="none" w:sz="0" w:space="0" w:color="auto"/>
              </w:divBdr>
            </w:div>
          </w:divsChild>
        </w:div>
        <w:div w:id="483546831">
          <w:marLeft w:val="0"/>
          <w:marRight w:val="0"/>
          <w:marTop w:val="0"/>
          <w:marBottom w:val="0"/>
          <w:divBdr>
            <w:top w:val="none" w:sz="0" w:space="0" w:color="auto"/>
            <w:left w:val="none" w:sz="0" w:space="0" w:color="auto"/>
            <w:bottom w:val="none" w:sz="0" w:space="0" w:color="auto"/>
            <w:right w:val="none" w:sz="0" w:space="0" w:color="auto"/>
          </w:divBdr>
          <w:divsChild>
            <w:div w:id="1374040148">
              <w:marLeft w:val="0"/>
              <w:marRight w:val="0"/>
              <w:marTop w:val="0"/>
              <w:marBottom w:val="0"/>
              <w:divBdr>
                <w:top w:val="none" w:sz="0" w:space="0" w:color="auto"/>
                <w:left w:val="none" w:sz="0" w:space="0" w:color="auto"/>
                <w:bottom w:val="none" w:sz="0" w:space="0" w:color="auto"/>
                <w:right w:val="none" w:sz="0" w:space="0" w:color="auto"/>
              </w:divBdr>
            </w:div>
          </w:divsChild>
        </w:div>
        <w:div w:id="1745373795">
          <w:marLeft w:val="0"/>
          <w:marRight w:val="0"/>
          <w:marTop w:val="0"/>
          <w:marBottom w:val="0"/>
          <w:divBdr>
            <w:top w:val="none" w:sz="0" w:space="0" w:color="auto"/>
            <w:left w:val="none" w:sz="0" w:space="0" w:color="auto"/>
            <w:bottom w:val="none" w:sz="0" w:space="0" w:color="auto"/>
            <w:right w:val="none" w:sz="0" w:space="0" w:color="auto"/>
          </w:divBdr>
          <w:divsChild>
            <w:div w:id="1511288492">
              <w:marLeft w:val="0"/>
              <w:marRight w:val="0"/>
              <w:marTop w:val="0"/>
              <w:marBottom w:val="0"/>
              <w:divBdr>
                <w:top w:val="none" w:sz="0" w:space="0" w:color="auto"/>
                <w:left w:val="none" w:sz="0" w:space="0" w:color="auto"/>
                <w:bottom w:val="none" w:sz="0" w:space="0" w:color="auto"/>
                <w:right w:val="none" w:sz="0" w:space="0" w:color="auto"/>
              </w:divBdr>
            </w:div>
          </w:divsChild>
        </w:div>
        <w:div w:id="1664699658">
          <w:marLeft w:val="0"/>
          <w:marRight w:val="0"/>
          <w:marTop w:val="0"/>
          <w:marBottom w:val="0"/>
          <w:divBdr>
            <w:top w:val="none" w:sz="0" w:space="0" w:color="auto"/>
            <w:left w:val="none" w:sz="0" w:space="0" w:color="auto"/>
            <w:bottom w:val="none" w:sz="0" w:space="0" w:color="auto"/>
            <w:right w:val="none" w:sz="0" w:space="0" w:color="auto"/>
          </w:divBdr>
          <w:divsChild>
            <w:div w:id="1473867300">
              <w:marLeft w:val="0"/>
              <w:marRight w:val="0"/>
              <w:marTop w:val="0"/>
              <w:marBottom w:val="0"/>
              <w:divBdr>
                <w:top w:val="none" w:sz="0" w:space="0" w:color="auto"/>
                <w:left w:val="none" w:sz="0" w:space="0" w:color="auto"/>
                <w:bottom w:val="none" w:sz="0" w:space="0" w:color="auto"/>
                <w:right w:val="none" w:sz="0" w:space="0" w:color="auto"/>
              </w:divBdr>
            </w:div>
            <w:div w:id="2062560404">
              <w:marLeft w:val="0"/>
              <w:marRight w:val="0"/>
              <w:marTop w:val="0"/>
              <w:marBottom w:val="0"/>
              <w:divBdr>
                <w:top w:val="none" w:sz="0" w:space="0" w:color="auto"/>
                <w:left w:val="none" w:sz="0" w:space="0" w:color="auto"/>
                <w:bottom w:val="none" w:sz="0" w:space="0" w:color="auto"/>
                <w:right w:val="none" w:sz="0" w:space="0" w:color="auto"/>
              </w:divBdr>
            </w:div>
            <w:div w:id="1337030530">
              <w:marLeft w:val="0"/>
              <w:marRight w:val="0"/>
              <w:marTop w:val="0"/>
              <w:marBottom w:val="0"/>
              <w:divBdr>
                <w:top w:val="none" w:sz="0" w:space="0" w:color="auto"/>
                <w:left w:val="none" w:sz="0" w:space="0" w:color="auto"/>
                <w:bottom w:val="none" w:sz="0" w:space="0" w:color="auto"/>
                <w:right w:val="none" w:sz="0" w:space="0" w:color="auto"/>
              </w:divBdr>
            </w:div>
            <w:div w:id="1917090467">
              <w:marLeft w:val="0"/>
              <w:marRight w:val="0"/>
              <w:marTop w:val="0"/>
              <w:marBottom w:val="0"/>
              <w:divBdr>
                <w:top w:val="none" w:sz="0" w:space="0" w:color="auto"/>
                <w:left w:val="none" w:sz="0" w:space="0" w:color="auto"/>
                <w:bottom w:val="none" w:sz="0" w:space="0" w:color="auto"/>
                <w:right w:val="none" w:sz="0" w:space="0" w:color="auto"/>
              </w:divBdr>
            </w:div>
          </w:divsChild>
        </w:div>
        <w:div w:id="983201781">
          <w:marLeft w:val="0"/>
          <w:marRight w:val="0"/>
          <w:marTop w:val="0"/>
          <w:marBottom w:val="0"/>
          <w:divBdr>
            <w:top w:val="none" w:sz="0" w:space="0" w:color="auto"/>
            <w:left w:val="none" w:sz="0" w:space="0" w:color="auto"/>
            <w:bottom w:val="none" w:sz="0" w:space="0" w:color="auto"/>
            <w:right w:val="none" w:sz="0" w:space="0" w:color="auto"/>
          </w:divBdr>
          <w:divsChild>
            <w:div w:id="641467060">
              <w:marLeft w:val="0"/>
              <w:marRight w:val="0"/>
              <w:marTop w:val="0"/>
              <w:marBottom w:val="0"/>
              <w:divBdr>
                <w:top w:val="none" w:sz="0" w:space="0" w:color="auto"/>
                <w:left w:val="none" w:sz="0" w:space="0" w:color="auto"/>
                <w:bottom w:val="none" w:sz="0" w:space="0" w:color="auto"/>
                <w:right w:val="none" w:sz="0" w:space="0" w:color="auto"/>
              </w:divBdr>
            </w:div>
          </w:divsChild>
        </w:div>
        <w:div w:id="1597322586">
          <w:marLeft w:val="0"/>
          <w:marRight w:val="0"/>
          <w:marTop w:val="0"/>
          <w:marBottom w:val="0"/>
          <w:divBdr>
            <w:top w:val="none" w:sz="0" w:space="0" w:color="auto"/>
            <w:left w:val="none" w:sz="0" w:space="0" w:color="auto"/>
            <w:bottom w:val="none" w:sz="0" w:space="0" w:color="auto"/>
            <w:right w:val="none" w:sz="0" w:space="0" w:color="auto"/>
          </w:divBdr>
          <w:divsChild>
            <w:div w:id="280380840">
              <w:marLeft w:val="0"/>
              <w:marRight w:val="0"/>
              <w:marTop w:val="0"/>
              <w:marBottom w:val="0"/>
              <w:divBdr>
                <w:top w:val="none" w:sz="0" w:space="0" w:color="auto"/>
                <w:left w:val="none" w:sz="0" w:space="0" w:color="auto"/>
                <w:bottom w:val="none" w:sz="0" w:space="0" w:color="auto"/>
                <w:right w:val="none" w:sz="0" w:space="0" w:color="auto"/>
              </w:divBdr>
            </w:div>
          </w:divsChild>
        </w:div>
        <w:div w:id="2027630604">
          <w:marLeft w:val="0"/>
          <w:marRight w:val="0"/>
          <w:marTop w:val="0"/>
          <w:marBottom w:val="0"/>
          <w:divBdr>
            <w:top w:val="none" w:sz="0" w:space="0" w:color="auto"/>
            <w:left w:val="none" w:sz="0" w:space="0" w:color="auto"/>
            <w:bottom w:val="none" w:sz="0" w:space="0" w:color="auto"/>
            <w:right w:val="none" w:sz="0" w:space="0" w:color="auto"/>
          </w:divBdr>
          <w:divsChild>
            <w:div w:id="1273590909">
              <w:marLeft w:val="0"/>
              <w:marRight w:val="0"/>
              <w:marTop w:val="0"/>
              <w:marBottom w:val="0"/>
              <w:divBdr>
                <w:top w:val="none" w:sz="0" w:space="0" w:color="auto"/>
                <w:left w:val="none" w:sz="0" w:space="0" w:color="auto"/>
                <w:bottom w:val="none" w:sz="0" w:space="0" w:color="auto"/>
                <w:right w:val="none" w:sz="0" w:space="0" w:color="auto"/>
              </w:divBdr>
            </w:div>
          </w:divsChild>
        </w:div>
        <w:div w:id="1527401540">
          <w:marLeft w:val="0"/>
          <w:marRight w:val="0"/>
          <w:marTop w:val="0"/>
          <w:marBottom w:val="0"/>
          <w:divBdr>
            <w:top w:val="none" w:sz="0" w:space="0" w:color="auto"/>
            <w:left w:val="none" w:sz="0" w:space="0" w:color="auto"/>
            <w:bottom w:val="none" w:sz="0" w:space="0" w:color="auto"/>
            <w:right w:val="none" w:sz="0" w:space="0" w:color="auto"/>
          </w:divBdr>
          <w:divsChild>
            <w:div w:id="1253002835">
              <w:marLeft w:val="0"/>
              <w:marRight w:val="0"/>
              <w:marTop w:val="0"/>
              <w:marBottom w:val="0"/>
              <w:divBdr>
                <w:top w:val="none" w:sz="0" w:space="0" w:color="auto"/>
                <w:left w:val="none" w:sz="0" w:space="0" w:color="auto"/>
                <w:bottom w:val="none" w:sz="0" w:space="0" w:color="auto"/>
                <w:right w:val="none" w:sz="0" w:space="0" w:color="auto"/>
              </w:divBdr>
            </w:div>
          </w:divsChild>
        </w:div>
        <w:div w:id="1982077202">
          <w:marLeft w:val="0"/>
          <w:marRight w:val="0"/>
          <w:marTop w:val="0"/>
          <w:marBottom w:val="0"/>
          <w:divBdr>
            <w:top w:val="none" w:sz="0" w:space="0" w:color="auto"/>
            <w:left w:val="none" w:sz="0" w:space="0" w:color="auto"/>
            <w:bottom w:val="none" w:sz="0" w:space="0" w:color="auto"/>
            <w:right w:val="none" w:sz="0" w:space="0" w:color="auto"/>
          </w:divBdr>
          <w:divsChild>
            <w:div w:id="2015834649">
              <w:marLeft w:val="0"/>
              <w:marRight w:val="0"/>
              <w:marTop w:val="0"/>
              <w:marBottom w:val="0"/>
              <w:divBdr>
                <w:top w:val="none" w:sz="0" w:space="0" w:color="auto"/>
                <w:left w:val="none" w:sz="0" w:space="0" w:color="auto"/>
                <w:bottom w:val="none" w:sz="0" w:space="0" w:color="auto"/>
                <w:right w:val="none" w:sz="0" w:space="0" w:color="auto"/>
              </w:divBdr>
            </w:div>
          </w:divsChild>
        </w:div>
        <w:div w:id="1865945546">
          <w:marLeft w:val="0"/>
          <w:marRight w:val="0"/>
          <w:marTop w:val="0"/>
          <w:marBottom w:val="0"/>
          <w:divBdr>
            <w:top w:val="none" w:sz="0" w:space="0" w:color="auto"/>
            <w:left w:val="none" w:sz="0" w:space="0" w:color="auto"/>
            <w:bottom w:val="none" w:sz="0" w:space="0" w:color="auto"/>
            <w:right w:val="none" w:sz="0" w:space="0" w:color="auto"/>
          </w:divBdr>
          <w:divsChild>
            <w:div w:id="1316959879">
              <w:marLeft w:val="0"/>
              <w:marRight w:val="0"/>
              <w:marTop w:val="0"/>
              <w:marBottom w:val="0"/>
              <w:divBdr>
                <w:top w:val="none" w:sz="0" w:space="0" w:color="auto"/>
                <w:left w:val="none" w:sz="0" w:space="0" w:color="auto"/>
                <w:bottom w:val="none" w:sz="0" w:space="0" w:color="auto"/>
                <w:right w:val="none" w:sz="0" w:space="0" w:color="auto"/>
              </w:divBdr>
            </w:div>
          </w:divsChild>
        </w:div>
        <w:div w:id="1835611061">
          <w:marLeft w:val="0"/>
          <w:marRight w:val="0"/>
          <w:marTop w:val="0"/>
          <w:marBottom w:val="0"/>
          <w:divBdr>
            <w:top w:val="none" w:sz="0" w:space="0" w:color="auto"/>
            <w:left w:val="none" w:sz="0" w:space="0" w:color="auto"/>
            <w:bottom w:val="none" w:sz="0" w:space="0" w:color="auto"/>
            <w:right w:val="none" w:sz="0" w:space="0" w:color="auto"/>
          </w:divBdr>
          <w:divsChild>
            <w:div w:id="259409230">
              <w:marLeft w:val="0"/>
              <w:marRight w:val="0"/>
              <w:marTop w:val="0"/>
              <w:marBottom w:val="0"/>
              <w:divBdr>
                <w:top w:val="none" w:sz="0" w:space="0" w:color="auto"/>
                <w:left w:val="none" w:sz="0" w:space="0" w:color="auto"/>
                <w:bottom w:val="none" w:sz="0" w:space="0" w:color="auto"/>
                <w:right w:val="none" w:sz="0" w:space="0" w:color="auto"/>
              </w:divBdr>
            </w:div>
          </w:divsChild>
        </w:div>
        <w:div w:id="1053575895">
          <w:marLeft w:val="0"/>
          <w:marRight w:val="0"/>
          <w:marTop w:val="0"/>
          <w:marBottom w:val="0"/>
          <w:divBdr>
            <w:top w:val="none" w:sz="0" w:space="0" w:color="auto"/>
            <w:left w:val="none" w:sz="0" w:space="0" w:color="auto"/>
            <w:bottom w:val="none" w:sz="0" w:space="0" w:color="auto"/>
            <w:right w:val="none" w:sz="0" w:space="0" w:color="auto"/>
          </w:divBdr>
          <w:divsChild>
            <w:div w:id="742291419">
              <w:marLeft w:val="0"/>
              <w:marRight w:val="0"/>
              <w:marTop w:val="0"/>
              <w:marBottom w:val="0"/>
              <w:divBdr>
                <w:top w:val="none" w:sz="0" w:space="0" w:color="auto"/>
                <w:left w:val="none" w:sz="0" w:space="0" w:color="auto"/>
                <w:bottom w:val="none" w:sz="0" w:space="0" w:color="auto"/>
                <w:right w:val="none" w:sz="0" w:space="0" w:color="auto"/>
              </w:divBdr>
            </w:div>
          </w:divsChild>
        </w:div>
        <w:div w:id="702677052">
          <w:marLeft w:val="0"/>
          <w:marRight w:val="0"/>
          <w:marTop w:val="0"/>
          <w:marBottom w:val="0"/>
          <w:divBdr>
            <w:top w:val="none" w:sz="0" w:space="0" w:color="auto"/>
            <w:left w:val="none" w:sz="0" w:space="0" w:color="auto"/>
            <w:bottom w:val="none" w:sz="0" w:space="0" w:color="auto"/>
            <w:right w:val="none" w:sz="0" w:space="0" w:color="auto"/>
          </w:divBdr>
          <w:divsChild>
            <w:div w:id="1078134562">
              <w:marLeft w:val="0"/>
              <w:marRight w:val="0"/>
              <w:marTop w:val="0"/>
              <w:marBottom w:val="0"/>
              <w:divBdr>
                <w:top w:val="none" w:sz="0" w:space="0" w:color="auto"/>
                <w:left w:val="none" w:sz="0" w:space="0" w:color="auto"/>
                <w:bottom w:val="none" w:sz="0" w:space="0" w:color="auto"/>
                <w:right w:val="none" w:sz="0" w:space="0" w:color="auto"/>
              </w:divBdr>
            </w:div>
          </w:divsChild>
        </w:div>
        <w:div w:id="89471803">
          <w:marLeft w:val="0"/>
          <w:marRight w:val="0"/>
          <w:marTop w:val="0"/>
          <w:marBottom w:val="0"/>
          <w:divBdr>
            <w:top w:val="none" w:sz="0" w:space="0" w:color="auto"/>
            <w:left w:val="none" w:sz="0" w:space="0" w:color="auto"/>
            <w:bottom w:val="none" w:sz="0" w:space="0" w:color="auto"/>
            <w:right w:val="none" w:sz="0" w:space="0" w:color="auto"/>
          </w:divBdr>
          <w:divsChild>
            <w:div w:id="325403493">
              <w:marLeft w:val="0"/>
              <w:marRight w:val="0"/>
              <w:marTop w:val="0"/>
              <w:marBottom w:val="0"/>
              <w:divBdr>
                <w:top w:val="none" w:sz="0" w:space="0" w:color="auto"/>
                <w:left w:val="none" w:sz="0" w:space="0" w:color="auto"/>
                <w:bottom w:val="none" w:sz="0" w:space="0" w:color="auto"/>
                <w:right w:val="none" w:sz="0" w:space="0" w:color="auto"/>
              </w:divBdr>
            </w:div>
          </w:divsChild>
        </w:div>
        <w:div w:id="1851795464">
          <w:marLeft w:val="0"/>
          <w:marRight w:val="0"/>
          <w:marTop w:val="0"/>
          <w:marBottom w:val="0"/>
          <w:divBdr>
            <w:top w:val="none" w:sz="0" w:space="0" w:color="auto"/>
            <w:left w:val="none" w:sz="0" w:space="0" w:color="auto"/>
            <w:bottom w:val="none" w:sz="0" w:space="0" w:color="auto"/>
            <w:right w:val="none" w:sz="0" w:space="0" w:color="auto"/>
          </w:divBdr>
          <w:divsChild>
            <w:div w:id="1472868505">
              <w:marLeft w:val="0"/>
              <w:marRight w:val="0"/>
              <w:marTop w:val="0"/>
              <w:marBottom w:val="0"/>
              <w:divBdr>
                <w:top w:val="none" w:sz="0" w:space="0" w:color="auto"/>
                <w:left w:val="none" w:sz="0" w:space="0" w:color="auto"/>
                <w:bottom w:val="none" w:sz="0" w:space="0" w:color="auto"/>
                <w:right w:val="none" w:sz="0" w:space="0" w:color="auto"/>
              </w:divBdr>
            </w:div>
            <w:div w:id="1953899219">
              <w:marLeft w:val="0"/>
              <w:marRight w:val="0"/>
              <w:marTop w:val="0"/>
              <w:marBottom w:val="0"/>
              <w:divBdr>
                <w:top w:val="none" w:sz="0" w:space="0" w:color="auto"/>
                <w:left w:val="none" w:sz="0" w:space="0" w:color="auto"/>
                <w:bottom w:val="none" w:sz="0" w:space="0" w:color="auto"/>
                <w:right w:val="none" w:sz="0" w:space="0" w:color="auto"/>
              </w:divBdr>
            </w:div>
            <w:div w:id="392046281">
              <w:marLeft w:val="0"/>
              <w:marRight w:val="0"/>
              <w:marTop w:val="0"/>
              <w:marBottom w:val="0"/>
              <w:divBdr>
                <w:top w:val="none" w:sz="0" w:space="0" w:color="auto"/>
                <w:left w:val="none" w:sz="0" w:space="0" w:color="auto"/>
                <w:bottom w:val="none" w:sz="0" w:space="0" w:color="auto"/>
                <w:right w:val="none" w:sz="0" w:space="0" w:color="auto"/>
              </w:divBdr>
            </w:div>
            <w:div w:id="1918050072">
              <w:marLeft w:val="0"/>
              <w:marRight w:val="0"/>
              <w:marTop w:val="0"/>
              <w:marBottom w:val="0"/>
              <w:divBdr>
                <w:top w:val="none" w:sz="0" w:space="0" w:color="auto"/>
                <w:left w:val="none" w:sz="0" w:space="0" w:color="auto"/>
                <w:bottom w:val="none" w:sz="0" w:space="0" w:color="auto"/>
                <w:right w:val="none" w:sz="0" w:space="0" w:color="auto"/>
              </w:divBdr>
            </w:div>
            <w:div w:id="2053144561">
              <w:marLeft w:val="0"/>
              <w:marRight w:val="0"/>
              <w:marTop w:val="0"/>
              <w:marBottom w:val="0"/>
              <w:divBdr>
                <w:top w:val="none" w:sz="0" w:space="0" w:color="auto"/>
                <w:left w:val="none" w:sz="0" w:space="0" w:color="auto"/>
                <w:bottom w:val="none" w:sz="0" w:space="0" w:color="auto"/>
                <w:right w:val="none" w:sz="0" w:space="0" w:color="auto"/>
              </w:divBdr>
            </w:div>
            <w:div w:id="78530342">
              <w:marLeft w:val="0"/>
              <w:marRight w:val="0"/>
              <w:marTop w:val="0"/>
              <w:marBottom w:val="0"/>
              <w:divBdr>
                <w:top w:val="none" w:sz="0" w:space="0" w:color="auto"/>
                <w:left w:val="none" w:sz="0" w:space="0" w:color="auto"/>
                <w:bottom w:val="none" w:sz="0" w:space="0" w:color="auto"/>
                <w:right w:val="none" w:sz="0" w:space="0" w:color="auto"/>
              </w:divBdr>
            </w:div>
            <w:div w:id="1620062633">
              <w:marLeft w:val="0"/>
              <w:marRight w:val="0"/>
              <w:marTop w:val="0"/>
              <w:marBottom w:val="0"/>
              <w:divBdr>
                <w:top w:val="none" w:sz="0" w:space="0" w:color="auto"/>
                <w:left w:val="none" w:sz="0" w:space="0" w:color="auto"/>
                <w:bottom w:val="none" w:sz="0" w:space="0" w:color="auto"/>
                <w:right w:val="none" w:sz="0" w:space="0" w:color="auto"/>
              </w:divBdr>
            </w:div>
            <w:div w:id="515927876">
              <w:marLeft w:val="0"/>
              <w:marRight w:val="0"/>
              <w:marTop w:val="0"/>
              <w:marBottom w:val="0"/>
              <w:divBdr>
                <w:top w:val="none" w:sz="0" w:space="0" w:color="auto"/>
                <w:left w:val="none" w:sz="0" w:space="0" w:color="auto"/>
                <w:bottom w:val="none" w:sz="0" w:space="0" w:color="auto"/>
                <w:right w:val="none" w:sz="0" w:space="0" w:color="auto"/>
              </w:divBdr>
            </w:div>
            <w:div w:id="1126200927">
              <w:marLeft w:val="0"/>
              <w:marRight w:val="0"/>
              <w:marTop w:val="0"/>
              <w:marBottom w:val="0"/>
              <w:divBdr>
                <w:top w:val="none" w:sz="0" w:space="0" w:color="auto"/>
                <w:left w:val="none" w:sz="0" w:space="0" w:color="auto"/>
                <w:bottom w:val="none" w:sz="0" w:space="0" w:color="auto"/>
                <w:right w:val="none" w:sz="0" w:space="0" w:color="auto"/>
              </w:divBdr>
            </w:div>
            <w:div w:id="321467911">
              <w:marLeft w:val="0"/>
              <w:marRight w:val="0"/>
              <w:marTop w:val="0"/>
              <w:marBottom w:val="0"/>
              <w:divBdr>
                <w:top w:val="none" w:sz="0" w:space="0" w:color="auto"/>
                <w:left w:val="none" w:sz="0" w:space="0" w:color="auto"/>
                <w:bottom w:val="none" w:sz="0" w:space="0" w:color="auto"/>
                <w:right w:val="none" w:sz="0" w:space="0" w:color="auto"/>
              </w:divBdr>
            </w:div>
            <w:div w:id="1653826696">
              <w:marLeft w:val="0"/>
              <w:marRight w:val="0"/>
              <w:marTop w:val="0"/>
              <w:marBottom w:val="0"/>
              <w:divBdr>
                <w:top w:val="none" w:sz="0" w:space="0" w:color="auto"/>
                <w:left w:val="none" w:sz="0" w:space="0" w:color="auto"/>
                <w:bottom w:val="none" w:sz="0" w:space="0" w:color="auto"/>
                <w:right w:val="none" w:sz="0" w:space="0" w:color="auto"/>
              </w:divBdr>
            </w:div>
            <w:div w:id="1695304883">
              <w:marLeft w:val="0"/>
              <w:marRight w:val="0"/>
              <w:marTop w:val="0"/>
              <w:marBottom w:val="0"/>
              <w:divBdr>
                <w:top w:val="none" w:sz="0" w:space="0" w:color="auto"/>
                <w:left w:val="none" w:sz="0" w:space="0" w:color="auto"/>
                <w:bottom w:val="none" w:sz="0" w:space="0" w:color="auto"/>
                <w:right w:val="none" w:sz="0" w:space="0" w:color="auto"/>
              </w:divBdr>
            </w:div>
            <w:div w:id="708604771">
              <w:marLeft w:val="0"/>
              <w:marRight w:val="0"/>
              <w:marTop w:val="0"/>
              <w:marBottom w:val="0"/>
              <w:divBdr>
                <w:top w:val="none" w:sz="0" w:space="0" w:color="auto"/>
                <w:left w:val="none" w:sz="0" w:space="0" w:color="auto"/>
                <w:bottom w:val="none" w:sz="0" w:space="0" w:color="auto"/>
                <w:right w:val="none" w:sz="0" w:space="0" w:color="auto"/>
              </w:divBdr>
            </w:div>
            <w:div w:id="465203287">
              <w:marLeft w:val="0"/>
              <w:marRight w:val="0"/>
              <w:marTop w:val="0"/>
              <w:marBottom w:val="0"/>
              <w:divBdr>
                <w:top w:val="none" w:sz="0" w:space="0" w:color="auto"/>
                <w:left w:val="none" w:sz="0" w:space="0" w:color="auto"/>
                <w:bottom w:val="none" w:sz="0" w:space="0" w:color="auto"/>
                <w:right w:val="none" w:sz="0" w:space="0" w:color="auto"/>
              </w:divBdr>
            </w:div>
            <w:div w:id="1761564747">
              <w:marLeft w:val="0"/>
              <w:marRight w:val="0"/>
              <w:marTop w:val="0"/>
              <w:marBottom w:val="0"/>
              <w:divBdr>
                <w:top w:val="none" w:sz="0" w:space="0" w:color="auto"/>
                <w:left w:val="none" w:sz="0" w:space="0" w:color="auto"/>
                <w:bottom w:val="none" w:sz="0" w:space="0" w:color="auto"/>
                <w:right w:val="none" w:sz="0" w:space="0" w:color="auto"/>
              </w:divBdr>
            </w:div>
            <w:div w:id="1452747745">
              <w:marLeft w:val="0"/>
              <w:marRight w:val="0"/>
              <w:marTop w:val="0"/>
              <w:marBottom w:val="0"/>
              <w:divBdr>
                <w:top w:val="none" w:sz="0" w:space="0" w:color="auto"/>
                <w:left w:val="none" w:sz="0" w:space="0" w:color="auto"/>
                <w:bottom w:val="none" w:sz="0" w:space="0" w:color="auto"/>
                <w:right w:val="none" w:sz="0" w:space="0" w:color="auto"/>
              </w:divBdr>
            </w:div>
          </w:divsChild>
        </w:div>
        <w:div w:id="1070494333">
          <w:marLeft w:val="0"/>
          <w:marRight w:val="0"/>
          <w:marTop w:val="0"/>
          <w:marBottom w:val="0"/>
          <w:divBdr>
            <w:top w:val="none" w:sz="0" w:space="0" w:color="auto"/>
            <w:left w:val="none" w:sz="0" w:space="0" w:color="auto"/>
            <w:bottom w:val="none" w:sz="0" w:space="0" w:color="auto"/>
            <w:right w:val="none" w:sz="0" w:space="0" w:color="auto"/>
          </w:divBdr>
          <w:divsChild>
            <w:div w:id="1225529404">
              <w:marLeft w:val="0"/>
              <w:marRight w:val="0"/>
              <w:marTop w:val="0"/>
              <w:marBottom w:val="0"/>
              <w:divBdr>
                <w:top w:val="none" w:sz="0" w:space="0" w:color="auto"/>
                <w:left w:val="none" w:sz="0" w:space="0" w:color="auto"/>
                <w:bottom w:val="none" w:sz="0" w:space="0" w:color="auto"/>
                <w:right w:val="none" w:sz="0" w:space="0" w:color="auto"/>
              </w:divBdr>
            </w:div>
          </w:divsChild>
        </w:div>
        <w:div w:id="519124440">
          <w:marLeft w:val="0"/>
          <w:marRight w:val="0"/>
          <w:marTop w:val="0"/>
          <w:marBottom w:val="0"/>
          <w:divBdr>
            <w:top w:val="none" w:sz="0" w:space="0" w:color="auto"/>
            <w:left w:val="none" w:sz="0" w:space="0" w:color="auto"/>
            <w:bottom w:val="none" w:sz="0" w:space="0" w:color="auto"/>
            <w:right w:val="none" w:sz="0" w:space="0" w:color="auto"/>
          </w:divBdr>
          <w:divsChild>
            <w:div w:id="1344357505">
              <w:marLeft w:val="0"/>
              <w:marRight w:val="0"/>
              <w:marTop w:val="0"/>
              <w:marBottom w:val="0"/>
              <w:divBdr>
                <w:top w:val="none" w:sz="0" w:space="0" w:color="auto"/>
                <w:left w:val="none" w:sz="0" w:space="0" w:color="auto"/>
                <w:bottom w:val="none" w:sz="0" w:space="0" w:color="auto"/>
                <w:right w:val="none" w:sz="0" w:space="0" w:color="auto"/>
              </w:divBdr>
            </w:div>
          </w:divsChild>
        </w:div>
        <w:div w:id="323709197">
          <w:marLeft w:val="0"/>
          <w:marRight w:val="0"/>
          <w:marTop w:val="0"/>
          <w:marBottom w:val="0"/>
          <w:divBdr>
            <w:top w:val="none" w:sz="0" w:space="0" w:color="auto"/>
            <w:left w:val="none" w:sz="0" w:space="0" w:color="auto"/>
            <w:bottom w:val="none" w:sz="0" w:space="0" w:color="auto"/>
            <w:right w:val="none" w:sz="0" w:space="0" w:color="auto"/>
          </w:divBdr>
          <w:divsChild>
            <w:div w:id="907233100">
              <w:marLeft w:val="0"/>
              <w:marRight w:val="0"/>
              <w:marTop w:val="0"/>
              <w:marBottom w:val="0"/>
              <w:divBdr>
                <w:top w:val="none" w:sz="0" w:space="0" w:color="auto"/>
                <w:left w:val="none" w:sz="0" w:space="0" w:color="auto"/>
                <w:bottom w:val="none" w:sz="0" w:space="0" w:color="auto"/>
                <w:right w:val="none" w:sz="0" w:space="0" w:color="auto"/>
              </w:divBdr>
            </w:div>
            <w:div w:id="1409883371">
              <w:marLeft w:val="0"/>
              <w:marRight w:val="0"/>
              <w:marTop w:val="0"/>
              <w:marBottom w:val="0"/>
              <w:divBdr>
                <w:top w:val="none" w:sz="0" w:space="0" w:color="auto"/>
                <w:left w:val="none" w:sz="0" w:space="0" w:color="auto"/>
                <w:bottom w:val="none" w:sz="0" w:space="0" w:color="auto"/>
                <w:right w:val="none" w:sz="0" w:space="0" w:color="auto"/>
              </w:divBdr>
            </w:div>
            <w:div w:id="1701204981">
              <w:marLeft w:val="0"/>
              <w:marRight w:val="0"/>
              <w:marTop w:val="0"/>
              <w:marBottom w:val="0"/>
              <w:divBdr>
                <w:top w:val="none" w:sz="0" w:space="0" w:color="auto"/>
                <w:left w:val="none" w:sz="0" w:space="0" w:color="auto"/>
                <w:bottom w:val="none" w:sz="0" w:space="0" w:color="auto"/>
                <w:right w:val="none" w:sz="0" w:space="0" w:color="auto"/>
              </w:divBdr>
            </w:div>
            <w:div w:id="1957634229">
              <w:marLeft w:val="0"/>
              <w:marRight w:val="0"/>
              <w:marTop w:val="0"/>
              <w:marBottom w:val="0"/>
              <w:divBdr>
                <w:top w:val="none" w:sz="0" w:space="0" w:color="auto"/>
                <w:left w:val="none" w:sz="0" w:space="0" w:color="auto"/>
                <w:bottom w:val="none" w:sz="0" w:space="0" w:color="auto"/>
                <w:right w:val="none" w:sz="0" w:space="0" w:color="auto"/>
              </w:divBdr>
            </w:div>
            <w:div w:id="1087993505">
              <w:marLeft w:val="0"/>
              <w:marRight w:val="0"/>
              <w:marTop w:val="0"/>
              <w:marBottom w:val="0"/>
              <w:divBdr>
                <w:top w:val="none" w:sz="0" w:space="0" w:color="auto"/>
                <w:left w:val="none" w:sz="0" w:space="0" w:color="auto"/>
                <w:bottom w:val="none" w:sz="0" w:space="0" w:color="auto"/>
                <w:right w:val="none" w:sz="0" w:space="0" w:color="auto"/>
              </w:divBdr>
            </w:div>
            <w:div w:id="800684843">
              <w:marLeft w:val="0"/>
              <w:marRight w:val="0"/>
              <w:marTop w:val="0"/>
              <w:marBottom w:val="0"/>
              <w:divBdr>
                <w:top w:val="none" w:sz="0" w:space="0" w:color="auto"/>
                <w:left w:val="none" w:sz="0" w:space="0" w:color="auto"/>
                <w:bottom w:val="none" w:sz="0" w:space="0" w:color="auto"/>
                <w:right w:val="none" w:sz="0" w:space="0" w:color="auto"/>
              </w:divBdr>
            </w:div>
            <w:div w:id="1187713075">
              <w:marLeft w:val="0"/>
              <w:marRight w:val="0"/>
              <w:marTop w:val="0"/>
              <w:marBottom w:val="0"/>
              <w:divBdr>
                <w:top w:val="none" w:sz="0" w:space="0" w:color="auto"/>
                <w:left w:val="none" w:sz="0" w:space="0" w:color="auto"/>
                <w:bottom w:val="none" w:sz="0" w:space="0" w:color="auto"/>
                <w:right w:val="none" w:sz="0" w:space="0" w:color="auto"/>
              </w:divBdr>
            </w:div>
          </w:divsChild>
        </w:div>
        <w:div w:id="956764246">
          <w:marLeft w:val="0"/>
          <w:marRight w:val="0"/>
          <w:marTop w:val="0"/>
          <w:marBottom w:val="0"/>
          <w:divBdr>
            <w:top w:val="none" w:sz="0" w:space="0" w:color="auto"/>
            <w:left w:val="none" w:sz="0" w:space="0" w:color="auto"/>
            <w:bottom w:val="none" w:sz="0" w:space="0" w:color="auto"/>
            <w:right w:val="none" w:sz="0" w:space="0" w:color="auto"/>
          </w:divBdr>
          <w:divsChild>
            <w:div w:id="1133521551">
              <w:marLeft w:val="0"/>
              <w:marRight w:val="0"/>
              <w:marTop w:val="0"/>
              <w:marBottom w:val="0"/>
              <w:divBdr>
                <w:top w:val="none" w:sz="0" w:space="0" w:color="auto"/>
                <w:left w:val="none" w:sz="0" w:space="0" w:color="auto"/>
                <w:bottom w:val="none" w:sz="0" w:space="0" w:color="auto"/>
                <w:right w:val="none" w:sz="0" w:space="0" w:color="auto"/>
              </w:divBdr>
            </w:div>
          </w:divsChild>
        </w:div>
        <w:div w:id="578487761">
          <w:marLeft w:val="0"/>
          <w:marRight w:val="0"/>
          <w:marTop w:val="0"/>
          <w:marBottom w:val="0"/>
          <w:divBdr>
            <w:top w:val="none" w:sz="0" w:space="0" w:color="auto"/>
            <w:left w:val="none" w:sz="0" w:space="0" w:color="auto"/>
            <w:bottom w:val="none" w:sz="0" w:space="0" w:color="auto"/>
            <w:right w:val="none" w:sz="0" w:space="0" w:color="auto"/>
          </w:divBdr>
          <w:divsChild>
            <w:div w:id="807941895">
              <w:marLeft w:val="0"/>
              <w:marRight w:val="0"/>
              <w:marTop w:val="0"/>
              <w:marBottom w:val="0"/>
              <w:divBdr>
                <w:top w:val="none" w:sz="0" w:space="0" w:color="auto"/>
                <w:left w:val="none" w:sz="0" w:space="0" w:color="auto"/>
                <w:bottom w:val="none" w:sz="0" w:space="0" w:color="auto"/>
                <w:right w:val="none" w:sz="0" w:space="0" w:color="auto"/>
              </w:divBdr>
            </w:div>
          </w:divsChild>
        </w:div>
        <w:div w:id="649868286">
          <w:marLeft w:val="0"/>
          <w:marRight w:val="0"/>
          <w:marTop w:val="0"/>
          <w:marBottom w:val="0"/>
          <w:divBdr>
            <w:top w:val="none" w:sz="0" w:space="0" w:color="auto"/>
            <w:left w:val="none" w:sz="0" w:space="0" w:color="auto"/>
            <w:bottom w:val="none" w:sz="0" w:space="0" w:color="auto"/>
            <w:right w:val="none" w:sz="0" w:space="0" w:color="auto"/>
          </w:divBdr>
          <w:divsChild>
            <w:div w:id="562524946">
              <w:marLeft w:val="0"/>
              <w:marRight w:val="0"/>
              <w:marTop w:val="0"/>
              <w:marBottom w:val="0"/>
              <w:divBdr>
                <w:top w:val="none" w:sz="0" w:space="0" w:color="auto"/>
                <w:left w:val="none" w:sz="0" w:space="0" w:color="auto"/>
                <w:bottom w:val="none" w:sz="0" w:space="0" w:color="auto"/>
                <w:right w:val="none" w:sz="0" w:space="0" w:color="auto"/>
              </w:divBdr>
            </w:div>
          </w:divsChild>
        </w:div>
        <w:div w:id="370493275">
          <w:marLeft w:val="0"/>
          <w:marRight w:val="0"/>
          <w:marTop w:val="0"/>
          <w:marBottom w:val="0"/>
          <w:divBdr>
            <w:top w:val="none" w:sz="0" w:space="0" w:color="auto"/>
            <w:left w:val="none" w:sz="0" w:space="0" w:color="auto"/>
            <w:bottom w:val="none" w:sz="0" w:space="0" w:color="auto"/>
            <w:right w:val="none" w:sz="0" w:space="0" w:color="auto"/>
          </w:divBdr>
          <w:divsChild>
            <w:div w:id="594284215">
              <w:marLeft w:val="0"/>
              <w:marRight w:val="0"/>
              <w:marTop w:val="0"/>
              <w:marBottom w:val="0"/>
              <w:divBdr>
                <w:top w:val="none" w:sz="0" w:space="0" w:color="auto"/>
                <w:left w:val="none" w:sz="0" w:space="0" w:color="auto"/>
                <w:bottom w:val="none" w:sz="0" w:space="0" w:color="auto"/>
                <w:right w:val="none" w:sz="0" w:space="0" w:color="auto"/>
              </w:divBdr>
            </w:div>
          </w:divsChild>
        </w:div>
        <w:div w:id="1519077696">
          <w:marLeft w:val="0"/>
          <w:marRight w:val="0"/>
          <w:marTop w:val="0"/>
          <w:marBottom w:val="0"/>
          <w:divBdr>
            <w:top w:val="none" w:sz="0" w:space="0" w:color="auto"/>
            <w:left w:val="none" w:sz="0" w:space="0" w:color="auto"/>
            <w:bottom w:val="none" w:sz="0" w:space="0" w:color="auto"/>
            <w:right w:val="none" w:sz="0" w:space="0" w:color="auto"/>
          </w:divBdr>
          <w:divsChild>
            <w:div w:id="2023900030">
              <w:marLeft w:val="0"/>
              <w:marRight w:val="0"/>
              <w:marTop w:val="0"/>
              <w:marBottom w:val="0"/>
              <w:divBdr>
                <w:top w:val="none" w:sz="0" w:space="0" w:color="auto"/>
                <w:left w:val="none" w:sz="0" w:space="0" w:color="auto"/>
                <w:bottom w:val="none" w:sz="0" w:space="0" w:color="auto"/>
                <w:right w:val="none" w:sz="0" w:space="0" w:color="auto"/>
              </w:divBdr>
            </w:div>
          </w:divsChild>
        </w:div>
        <w:div w:id="578364673">
          <w:marLeft w:val="0"/>
          <w:marRight w:val="0"/>
          <w:marTop w:val="0"/>
          <w:marBottom w:val="0"/>
          <w:divBdr>
            <w:top w:val="none" w:sz="0" w:space="0" w:color="auto"/>
            <w:left w:val="none" w:sz="0" w:space="0" w:color="auto"/>
            <w:bottom w:val="none" w:sz="0" w:space="0" w:color="auto"/>
            <w:right w:val="none" w:sz="0" w:space="0" w:color="auto"/>
          </w:divBdr>
          <w:divsChild>
            <w:div w:id="116242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87078">
      <w:bodyDiv w:val="1"/>
      <w:marLeft w:val="0"/>
      <w:marRight w:val="0"/>
      <w:marTop w:val="0"/>
      <w:marBottom w:val="0"/>
      <w:divBdr>
        <w:top w:val="none" w:sz="0" w:space="0" w:color="auto"/>
        <w:left w:val="none" w:sz="0" w:space="0" w:color="auto"/>
        <w:bottom w:val="none" w:sz="0" w:space="0" w:color="auto"/>
        <w:right w:val="none" w:sz="0" w:space="0" w:color="auto"/>
      </w:divBdr>
    </w:div>
    <w:div w:id="1175266792">
      <w:bodyDiv w:val="1"/>
      <w:marLeft w:val="0"/>
      <w:marRight w:val="0"/>
      <w:marTop w:val="0"/>
      <w:marBottom w:val="0"/>
      <w:divBdr>
        <w:top w:val="none" w:sz="0" w:space="0" w:color="auto"/>
        <w:left w:val="none" w:sz="0" w:space="0" w:color="auto"/>
        <w:bottom w:val="none" w:sz="0" w:space="0" w:color="auto"/>
        <w:right w:val="none" w:sz="0" w:space="0" w:color="auto"/>
      </w:divBdr>
    </w:div>
    <w:div w:id="1175463935">
      <w:bodyDiv w:val="1"/>
      <w:marLeft w:val="0"/>
      <w:marRight w:val="0"/>
      <w:marTop w:val="0"/>
      <w:marBottom w:val="0"/>
      <w:divBdr>
        <w:top w:val="none" w:sz="0" w:space="0" w:color="auto"/>
        <w:left w:val="none" w:sz="0" w:space="0" w:color="auto"/>
        <w:bottom w:val="none" w:sz="0" w:space="0" w:color="auto"/>
        <w:right w:val="none" w:sz="0" w:space="0" w:color="auto"/>
      </w:divBdr>
      <w:divsChild>
        <w:div w:id="510484426">
          <w:marLeft w:val="0"/>
          <w:marRight w:val="0"/>
          <w:marTop w:val="0"/>
          <w:marBottom w:val="0"/>
          <w:divBdr>
            <w:top w:val="none" w:sz="0" w:space="0" w:color="auto"/>
            <w:left w:val="none" w:sz="0" w:space="0" w:color="auto"/>
            <w:bottom w:val="none" w:sz="0" w:space="0" w:color="auto"/>
            <w:right w:val="none" w:sz="0" w:space="0" w:color="auto"/>
          </w:divBdr>
          <w:divsChild>
            <w:div w:id="479662629">
              <w:marLeft w:val="0"/>
              <w:marRight w:val="0"/>
              <w:marTop w:val="0"/>
              <w:marBottom w:val="0"/>
              <w:divBdr>
                <w:top w:val="none" w:sz="0" w:space="0" w:color="auto"/>
                <w:left w:val="none" w:sz="0" w:space="0" w:color="auto"/>
                <w:bottom w:val="none" w:sz="0" w:space="0" w:color="auto"/>
                <w:right w:val="none" w:sz="0" w:space="0" w:color="auto"/>
              </w:divBdr>
            </w:div>
          </w:divsChild>
        </w:div>
        <w:div w:id="1651057955">
          <w:marLeft w:val="0"/>
          <w:marRight w:val="0"/>
          <w:marTop w:val="0"/>
          <w:marBottom w:val="0"/>
          <w:divBdr>
            <w:top w:val="none" w:sz="0" w:space="0" w:color="auto"/>
            <w:left w:val="none" w:sz="0" w:space="0" w:color="auto"/>
            <w:bottom w:val="none" w:sz="0" w:space="0" w:color="auto"/>
            <w:right w:val="none" w:sz="0" w:space="0" w:color="auto"/>
          </w:divBdr>
          <w:divsChild>
            <w:div w:id="2025282559">
              <w:marLeft w:val="0"/>
              <w:marRight w:val="0"/>
              <w:marTop w:val="0"/>
              <w:marBottom w:val="0"/>
              <w:divBdr>
                <w:top w:val="none" w:sz="0" w:space="0" w:color="auto"/>
                <w:left w:val="none" w:sz="0" w:space="0" w:color="auto"/>
                <w:bottom w:val="none" w:sz="0" w:space="0" w:color="auto"/>
                <w:right w:val="none" w:sz="0" w:space="0" w:color="auto"/>
              </w:divBdr>
            </w:div>
          </w:divsChild>
        </w:div>
        <w:div w:id="893927133">
          <w:marLeft w:val="0"/>
          <w:marRight w:val="0"/>
          <w:marTop w:val="0"/>
          <w:marBottom w:val="0"/>
          <w:divBdr>
            <w:top w:val="none" w:sz="0" w:space="0" w:color="auto"/>
            <w:left w:val="none" w:sz="0" w:space="0" w:color="auto"/>
            <w:bottom w:val="none" w:sz="0" w:space="0" w:color="auto"/>
            <w:right w:val="none" w:sz="0" w:space="0" w:color="auto"/>
          </w:divBdr>
          <w:divsChild>
            <w:div w:id="1326401142">
              <w:marLeft w:val="0"/>
              <w:marRight w:val="0"/>
              <w:marTop w:val="0"/>
              <w:marBottom w:val="0"/>
              <w:divBdr>
                <w:top w:val="none" w:sz="0" w:space="0" w:color="auto"/>
                <w:left w:val="none" w:sz="0" w:space="0" w:color="auto"/>
                <w:bottom w:val="none" w:sz="0" w:space="0" w:color="auto"/>
                <w:right w:val="none" w:sz="0" w:space="0" w:color="auto"/>
              </w:divBdr>
            </w:div>
          </w:divsChild>
        </w:div>
        <w:div w:id="1906837617">
          <w:marLeft w:val="0"/>
          <w:marRight w:val="0"/>
          <w:marTop w:val="0"/>
          <w:marBottom w:val="0"/>
          <w:divBdr>
            <w:top w:val="none" w:sz="0" w:space="0" w:color="auto"/>
            <w:left w:val="none" w:sz="0" w:space="0" w:color="auto"/>
            <w:bottom w:val="none" w:sz="0" w:space="0" w:color="auto"/>
            <w:right w:val="none" w:sz="0" w:space="0" w:color="auto"/>
          </w:divBdr>
          <w:divsChild>
            <w:div w:id="1094981013">
              <w:marLeft w:val="0"/>
              <w:marRight w:val="0"/>
              <w:marTop w:val="0"/>
              <w:marBottom w:val="0"/>
              <w:divBdr>
                <w:top w:val="none" w:sz="0" w:space="0" w:color="auto"/>
                <w:left w:val="none" w:sz="0" w:space="0" w:color="auto"/>
                <w:bottom w:val="none" w:sz="0" w:space="0" w:color="auto"/>
                <w:right w:val="none" w:sz="0" w:space="0" w:color="auto"/>
              </w:divBdr>
            </w:div>
          </w:divsChild>
        </w:div>
        <w:div w:id="141774061">
          <w:marLeft w:val="0"/>
          <w:marRight w:val="0"/>
          <w:marTop w:val="0"/>
          <w:marBottom w:val="0"/>
          <w:divBdr>
            <w:top w:val="none" w:sz="0" w:space="0" w:color="auto"/>
            <w:left w:val="none" w:sz="0" w:space="0" w:color="auto"/>
            <w:bottom w:val="none" w:sz="0" w:space="0" w:color="auto"/>
            <w:right w:val="none" w:sz="0" w:space="0" w:color="auto"/>
          </w:divBdr>
          <w:divsChild>
            <w:div w:id="1418479421">
              <w:marLeft w:val="0"/>
              <w:marRight w:val="0"/>
              <w:marTop w:val="0"/>
              <w:marBottom w:val="0"/>
              <w:divBdr>
                <w:top w:val="none" w:sz="0" w:space="0" w:color="auto"/>
                <w:left w:val="none" w:sz="0" w:space="0" w:color="auto"/>
                <w:bottom w:val="none" w:sz="0" w:space="0" w:color="auto"/>
                <w:right w:val="none" w:sz="0" w:space="0" w:color="auto"/>
              </w:divBdr>
            </w:div>
          </w:divsChild>
        </w:div>
        <w:div w:id="1645696280">
          <w:marLeft w:val="0"/>
          <w:marRight w:val="0"/>
          <w:marTop w:val="0"/>
          <w:marBottom w:val="0"/>
          <w:divBdr>
            <w:top w:val="none" w:sz="0" w:space="0" w:color="auto"/>
            <w:left w:val="none" w:sz="0" w:space="0" w:color="auto"/>
            <w:bottom w:val="none" w:sz="0" w:space="0" w:color="auto"/>
            <w:right w:val="none" w:sz="0" w:space="0" w:color="auto"/>
          </w:divBdr>
          <w:divsChild>
            <w:div w:id="768699188">
              <w:marLeft w:val="0"/>
              <w:marRight w:val="0"/>
              <w:marTop w:val="0"/>
              <w:marBottom w:val="0"/>
              <w:divBdr>
                <w:top w:val="none" w:sz="0" w:space="0" w:color="auto"/>
                <w:left w:val="none" w:sz="0" w:space="0" w:color="auto"/>
                <w:bottom w:val="none" w:sz="0" w:space="0" w:color="auto"/>
                <w:right w:val="none" w:sz="0" w:space="0" w:color="auto"/>
              </w:divBdr>
            </w:div>
          </w:divsChild>
        </w:div>
        <w:div w:id="720596983">
          <w:marLeft w:val="0"/>
          <w:marRight w:val="0"/>
          <w:marTop w:val="0"/>
          <w:marBottom w:val="0"/>
          <w:divBdr>
            <w:top w:val="none" w:sz="0" w:space="0" w:color="auto"/>
            <w:left w:val="none" w:sz="0" w:space="0" w:color="auto"/>
            <w:bottom w:val="none" w:sz="0" w:space="0" w:color="auto"/>
            <w:right w:val="none" w:sz="0" w:space="0" w:color="auto"/>
          </w:divBdr>
          <w:divsChild>
            <w:div w:id="303779149">
              <w:marLeft w:val="0"/>
              <w:marRight w:val="0"/>
              <w:marTop w:val="0"/>
              <w:marBottom w:val="0"/>
              <w:divBdr>
                <w:top w:val="none" w:sz="0" w:space="0" w:color="auto"/>
                <w:left w:val="none" w:sz="0" w:space="0" w:color="auto"/>
                <w:bottom w:val="none" w:sz="0" w:space="0" w:color="auto"/>
                <w:right w:val="none" w:sz="0" w:space="0" w:color="auto"/>
              </w:divBdr>
            </w:div>
          </w:divsChild>
        </w:div>
        <w:div w:id="362290768">
          <w:marLeft w:val="0"/>
          <w:marRight w:val="0"/>
          <w:marTop w:val="0"/>
          <w:marBottom w:val="0"/>
          <w:divBdr>
            <w:top w:val="none" w:sz="0" w:space="0" w:color="auto"/>
            <w:left w:val="none" w:sz="0" w:space="0" w:color="auto"/>
            <w:bottom w:val="none" w:sz="0" w:space="0" w:color="auto"/>
            <w:right w:val="none" w:sz="0" w:space="0" w:color="auto"/>
          </w:divBdr>
          <w:divsChild>
            <w:div w:id="1967469422">
              <w:marLeft w:val="0"/>
              <w:marRight w:val="0"/>
              <w:marTop w:val="0"/>
              <w:marBottom w:val="0"/>
              <w:divBdr>
                <w:top w:val="none" w:sz="0" w:space="0" w:color="auto"/>
                <w:left w:val="none" w:sz="0" w:space="0" w:color="auto"/>
                <w:bottom w:val="none" w:sz="0" w:space="0" w:color="auto"/>
                <w:right w:val="none" w:sz="0" w:space="0" w:color="auto"/>
              </w:divBdr>
            </w:div>
          </w:divsChild>
        </w:div>
        <w:div w:id="338964665">
          <w:marLeft w:val="0"/>
          <w:marRight w:val="0"/>
          <w:marTop w:val="0"/>
          <w:marBottom w:val="0"/>
          <w:divBdr>
            <w:top w:val="none" w:sz="0" w:space="0" w:color="auto"/>
            <w:left w:val="none" w:sz="0" w:space="0" w:color="auto"/>
            <w:bottom w:val="none" w:sz="0" w:space="0" w:color="auto"/>
            <w:right w:val="none" w:sz="0" w:space="0" w:color="auto"/>
          </w:divBdr>
          <w:divsChild>
            <w:div w:id="2061781608">
              <w:marLeft w:val="0"/>
              <w:marRight w:val="0"/>
              <w:marTop w:val="0"/>
              <w:marBottom w:val="0"/>
              <w:divBdr>
                <w:top w:val="none" w:sz="0" w:space="0" w:color="auto"/>
                <w:left w:val="none" w:sz="0" w:space="0" w:color="auto"/>
                <w:bottom w:val="none" w:sz="0" w:space="0" w:color="auto"/>
                <w:right w:val="none" w:sz="0" w:space="0" w:color="auto"/>
              </w:divBdr>
            </w:div>
          </w:divsChild>
        </w:div>
        <w:div w:id="1464033646">
          <w:marLeft w:val="0"/>
          <w:marRight w:val="0"/>
          <w:marTop w:val="0"/>
          <w:marBottom w:val="0"/>
          <w:divBdr>
            <w:top w:val="none" w:sz="0" w:space="0" w:color="auto"/>
            <w:left w:val="none" w:sz="0" w:space="0" w:color="auto"/>
            <w:bottom w:val="none" w:sz="0" w:space="0" w:color="auto"/>
            <w:right w:val="none" w:sz="0" w:space="0" w:color="auto"/>
          </w:divBdr>
          <w:divsChild>
            <w:div w:id="1134450339">
              <w:marLeft w:val="0"/>
              <w:marRight w:val="0"/>
              <w:marTop w:val="0"/>
              <w:marBottom w:val="0"/>
              <w:divBdr>
                <w:top w:val="none" w:sz="0" w:space="0" w:color="auto"/>
                <w:left w:val="none" w:sz="0" w:space="0" w:color="auto"/>
                <w:bottom w:val="none" w:sz="0" w:space="0" w:color="auto"/>
                <w:right w:val="none" w:sz="0" w:space="0" w:color="auto"/>
              </w:divBdr>
            </w:div>
          </w:divsChild>
        </w:div>
        <w:div w:id="2139955292">
          <w:marLeft w:val="0"/>
          <w:marRight w:val="0"/>
          <w:marTop w:val="0"/>
          <w:marBottom w:val="0"/>
          <w:divBdr>
            <w:top w:val="none" w:sz="0" w:space="0" w:color="auto"/>
            <w:left w:val="none" w:sz="0" w:space="0" w:color="auto"/>
            <w:bottom w:val="none" w:sz="0" w:space="0" w:color="auto"/>
            <w:right w:val="none" w:sz="0" w:space="0" w:color="auto"/>
          </w:divBdr>
          <w:divsChild>
            <w:div w:id="1615865538">
              <w:marLeft w:val="0"/>
              <w:marRight w:val="0"/>
              <w:marTop w:val="0"/>
              <w:marBottom w:val="0"/>
              <w:divBdr>
                <w:top w:val="none" w:sz="0" w:space="0" w:color="auto"/>
                <w:left w:val="none" w:sz="0" w:space="0" w:color="auto"/>
                <w:bottom w:val="none" w:sz="0" w:space="0" w:color="auto"/>
                <w:right w:val="none" w:sz="0" w:space="0" w:color="auto"/>
              </w:divBdr>
            </w:div>
          </w:divsChild>
        </w:div>
        <w:div w:id="1089162038">
          <w:marLeft w:val="0"/>
          <w:marRight w:val="0"/>
          <w:marTop w:val="0"/>
          <w:marBottom w:val="0"/>
          <w:divBdr>
            <w:top w:val="none" w:sz="0" w:space="0" w:color="auto"/>
            <w:left w:val="none" w:sz="0" w:space="0" w:color="auto"/>
            <w:bottom w:val="none" w:sz="0" w:space="0" w:color="auto"/>
            <w:right w:val="none" w:sz="0" w:space="0" w:color="auto"/>
          </w:divBdr>
          <w:divsChild>
            <w:div w:id="1842427115">
              <w:marLeft w:val="0"/>
              <w:marRight w:val="0"/>
              <w:marTop w:val="0"/>
              <w:marBottom w:val="0"/>
              <w:divBdr>
                <w:top w:val="none" w:sz="0" w:space="0" w:color="auto"/>
                <w:left w:val="none" w:sz="0" w:space="0" w:color="auto"/>
                <w:bottom w:val="none" w:sz="0" w:space="0" w:color="auto"/>
                <w:right w:val="none" w:sz="0" w:space="0" w:color="auto"/>
              </w:divBdr>
            </w:div>
          </w:divsChild>
        </w:div>
        <w:div w:id="360472600">
          <w:marLeft w:val="0"/>
          <w:marRight w:val="0"/>
          <w:marTop w:val="0"/>
          <w:marBottom w:val="0"/>
          <w:divBdr>
            <w:top w:val="none" w:sz="0" w:space="0" w:color="auto"/>
            <w:left w:val="none" w:sz="0" w:space="0" w:color="auto"/>
            <w:bottom w:val="none" w:sz="0" w:space="0" w:color="auto"/>
            <w:right w:val="none" w:sz="0" w:space="0" w:color="auto"/>
          </w:divBdr>
          <w:divsChild>
            <w:div w:id="1783725025">
              <w:marLeft w:val="0"/>
              <w:marRight w:val="0"/>
              <w:marTop w:val="0"/>
              <w:marBottom w:val="0"/>
              <w:divBdr>
                <w:top w:val="none" w:sz="0" w:space="0" w:color="auto"/>
                <w:left w:val="none" w:sz="0" w:space="0" w:color="auto"/>
                <w:bottom w:val="none" w:sz="0" w:space="0" w:color="auto"/>
                <w:right w:val="none" w:sz="0" w:space="0" w:color="auto"/>
              </w:divBdr>
            </w:div>
          </w:divsChild>
        </w:div>
        <w:div w:id="2053965284">
          <w:marLeft w:val="0"/>
          <w:marRight w:val="0"/>
          <w:marTop w:val="0"/>
          <w:marBottom w:val="0"/>
          <w:divBdr>
            <w:top w:val="none" w:sz="0" w:space="0" w:color="auto"/>
            <w:left w:val="none" w:sz="0" w:space="0" w:color="auto"/>
            <w:bottom w:val="none" w:sz="0" w:space="0" w:color="auto"/>
            <w:right w:val="none" w:sz="0" w:space="0" w:color="auto"/>
          </w:divBdr>
          <w:divsChild>
            <w:div w:id="634145897">
              <w:marLeft w:val="0"/>
              <w:marRight w:val="0"/>
              <w:marTop w:val="0"/>
              <w:marBottom w:val="0"/>
              <w:divBdr>
                <w:top w:val="none" w:sz="0" w:space="0" w:color="auto"/>
                <w:left w:val="none" w:sz="0" w:space="0" w:color="auto"/>
                <w:bottom w:val="none" w:sz="0" w:space="0" w:color="auto"/>
                <w:right w:val="none" w:sz="0" w:space="0" w:color="auto"/>
              </w:divBdr>
            </w:div>
          </w:divsChild>
        </w:div>
        <w:div w:id="1645692498">
          <w:marLeft w:val="0"/>
          <w:marRight w:val="0"/>
          <w:marTop w:val="0"/>
          <w:marBottom w:val="0"/>
          <w:divBdr>
            <w:top w:val="none" w:sz="0" w:space="0" w:color="auto"/>
            <w:left w:val="none" w:sz="0" w:space="0" w:color="auto"/>
            <w:bottom w:val="none" w:sz="0" w:space="0" w:color="auto"/>
            <w:right w:val="none" w:sz="0" w:space="0" w:color="auto"/>
          </w:divBdr>
          <w:divsChild>
            <w:div w:id="155540289">
              <w:marLeft w:val="0"/>
              <w:marRight w:val="0"/>
              <w:marTop w:val="0"/>
              <w:marBottom w:val="0"/>
              <w:divBdr>
                <w:top w:val="none" w:sz="0" w:space="0" w:color="auto"/>
                <w:left w:val="none" w:sz="0" w:space="0" w:color="auto"/>
                <w:bottom w:val="none" w:sz="0" w:space="0" w:color="auto"/>
                <w:right w:val="none" w:sz="0" w:space="0" w:color="auto"/>
              </w:divBdr>
            </w:div>
          </w:divsChild>
        </w:div>
        <w:div w:id="2052070671">
          <w:marLeft w:val="0"/>
          <w:marRight w:val="0"/>
          <w:marTop w:val="0"/>
          <w:marBottom w:val="0"/>
          <w:divBdr>
            <w:top w:val="none" w:sz="0" w:space="0" w:color="auto"/>
            <w:left w:val="none" w:sz="0" w:space="0" w:color="auto"/>
            <w:bottom w:val="none" w:sz="0" w:space="0" w:color="auto"/>
            <w:right w:val="none" w:sz="0" w:space="0" w:color="auto"/>
          </w:divBdr>
          <w:divsChild>
            <w:div w:id="1690522670">
              <w:marLeft w:val="0"/>
              <w:marRight w:val="0"/>
              <w:marTop w:val="0"/>
              <w:marBottom w:val="0"/>
              <w:divBdr>
                <w:top w:val="none" w:sz="0" w:space="0" w:color="auto"/>
                <w:left w:val="none" w:sz="0" w:space="0" w:color="auto"/>
                <w:bottom w:val="none" w:sz="0" w:space="0" w:color="auto"/>
                <w:right w:val="none" w:sz="0" w:space="0" w:color="auto"/>
              </w:divBdr>
            </w:div>
          </w:divsChild>
        </w:div>
        <w:div w:id="470439225">
          <w:marLeft w:val="0"/>
          <w:marRight w:val="0"/>
          <w:marTop w:val="0"/>
          <w:marBottom w:val="0"/>
          <w:divBdr>
            <w:top w:val="none" w:sz="0" w:space="0" w:color="auto"/>
            <w:left w:val="none" w:sz="0" w:space="0" w:color="auto"/>
            <w:bottom w:val="none" w:sz="0" w:space="0" w:color="auto"/>
            <w:right w:val="none" w:sz="0" w:space="0" w:color="auto"/>
          </w:divBdr>
          <w:divsChild>
            <w:div w:id="1188906947">
              <w:marLeft w:val="0"/>
              <w:marRight w:val="0"/>
              <w:marTop w:val="0"/>
              <w:marBottom w:val="0"/>
              <w:divBdr>
                <w:top w:val="none" w:sz="0" w:space="0" w:color="auto"/>
                <w:left w:val="none" w:sz="0" w:space="0" w:color="auto"/>
                <w:bottom w:val="none" w:sz="0" w:space="0" w:color="auto"/>
                <w:right w:val="none" w:sz="0" w:space="0" w:color="auto"/>
              </w:divBdr>
            </w:div>
          </w:divsChild>
        </w:div>
        <w:div w:id="2024941982">
          <w:marLeft w:val="0"/>
          <w:marRight w:val="0"/>
          <w:marTop w:val="0"/>
          <w:marBottom w:val="0"/>
          <w:divBdr>
            <w:top w:val="none" w:sz="0" w:space="0" w:color="auto"/>
            <w:left w:val="none" w:sz="0" w:space="0" w:color="auto"/>
            <w:bottom w:val="none" w:sz="0" w:space="0" w:color="auto"/>
            <w:right w:val="none" w:sz="0" w:space="0" w:color="auto"/>
          </w:divBdr>
          <w:divsChild>
            <w:div w:id="232593720">
              <w:marLeft w:val="0"/>
              <w:marRight w:val="0"/>
              <w:marTop w:val="0"/>
              <w:marBottom w:val="0"/>
              <w:divBdr>
                <w:top w:val="none" w:sz="0" w:space="0" w:color="auto"/>
                <w:left w:val="none" w:sz="0" w:space="0" w:color="auto"/>
                <w:bottom w:val="none" w:sz="0" w:space="0" w:color="auto"/>
                <w:right w:val="none" w:sz="0" w:space="0" w:color="auto"/>
              </w:divBdr>
            </w:div>
          </w:divsChild>
        </w:div>
        <w:div w:id="291912275">
          <w:marLeft w:val="0"/>
          <w:marRight w:val="0"/>
          <w:marTop w:val="0"/>
          <w:marBottom w:val="0"/>
          <w:divBdr>
            <w:top w:val="none" w:sz="0" w:space="0" w:color="auto"/>
            <w:left w:val="none" w:sz="0" w:space="0" w:color="auto"/>
            <w:bottom w:val="none" w:sz="0" w:space="0" w:color="auto"/>
            <w:right w:val="none" w:sz="0" w:space="0" w:color="auto"/>
          </w:divBdr>
          <w:divsChild>
            <w:div w:id="808013086">
              <w:marLeft w:val="0"/>
              <w:marRight w:val="0"/>
              <w:marTop w:val="0"/>
              <w:marBottom w:val="0"/>
              <w:divBdr>
                <w:top w:val="none" w:sz="0" w:space="0" w:color="auto"/>
                <w:left w:val="none" w:sz="0" w:space="0" w:color="auto"/>
                <w:bottom w:val="none" w:sz="0" w:space="0" w:color="auto"/>
                <w:right w:val="none" w:sz="0" w:space="0" w:color="auto"/>
              </w:divBdr>
            </w:div>
          </w:divsChild>
        </w:div>
        <w:div w:id="161701795">
          <w:marLeft w:val="0"/>
          <w:marRight w:val="0"/>
          <w:marTop w:val="0"/>
          <w:marBottom w:val="0"/>
          <w:divBdr>
            <w:top w:val="none" w:sz="0" w:space="0" w:color="auto"/>
            <w:left w:val="none" w:sz="0" w:space="0" w:color="auto"/>
            <w:bottom w:val="none" w:sz="0" w:space="0" w:color="auto"/>
            <w:right w:val="none" w:sz="0" w:space="0" w:color="auto"/>
          </w:divBdr>
          <w:divsChild>
            <w:div w:id="637027620">
              <w:marLeft w:val="0"/>
              <w:marRight w:val="0"/>
              <w:marTop w:val="0"/>
              <w:marBottom w:val="0"/>
              <w:divBdr>
                <w:top w:val="none" w:sz="0" w:space="0" w:color="auto"/>
                <w:left w:val="none" w:sz="0" w:space="0" w:color="auto"/>
                <w:bottom w:val="none" w:sz="0" w:space="0" w:color="auto"/>
                <w:right w:val="none" w:sz="0" w:space="0" w:color="auto"/>
              </w:divBdr>
            </w:div>
          </w:divsChild>
        </w:div>
        <w:div w:id="292103724">
          <w:marLeft w:val="0"/>
          <w:marRight w:val="0"/>
          <w:marTop w:val="0"/>
          <w:marBottom w:val="0"/>
          <w:divBdr>
            <w:top w:val="none" w:sz="0" w:space="0" w:color="auto"/>
            <w:left w:val="none" w:sz="0" w:space="0" w:color="auto"/>
            <w:bottom w:val="none" w:sz="0" w:space="0" w:color="auto"/>
            <w:right w:val="none" w:sz="0" w:space="0" w:color="auto"/>
          </w:divBdr>
          <w:divsChild>
            <w:div w:id="186023575">
              <w:marLeft w:val="0"/>
              <w:marRight w:val="0"/>
              <w:marTop w:val="0"/>
              <w:marBottom w:val="0"/>
              <w:divBdr>
                <w:top w:val="none" w:sz="0" w:space="0" w:color="auto"/>
                <w:left w:val="none" w:sz="0" w:space="0" w:color="auto"/>
                <w:bottom w:val="none" w:sz="0" w:space="0" w:color="auto"/>
                <w:right w:val="none" w:sz="0" w:space="0" w:color="auto"/>
              </w:divBdr>
            </w:div>
          </w:divsChild>
        </w:div>
        <w:div w:id="1975015790">
          <w:marLeft w:val="0"/>
          <w:marRight w:val="0"/>
          <w:marTop w:val="0"/>
          <w:marBottom w:val="0"/>
          <w:divBdr>
            <w:top w:val="none" w:sz="0" w:space="0" w:color="auto"/>
            <w:left w:val="none" w:sz="0" w:space="0" w:color="auto"/>
            <w:bottom w:val="none" w:sz="0" w:space="0" w:color="auto"/>
            <w:right w:val="none" w:sz="0" w:space="0" w:color="auto"/>
          </w:divBdr>
          <w:divsChild>
            <w:div w:id="2074086661">
              <w:marLeft w:val="0"/>
              <w:marRight w:val="0"/>
              <w:marTop w:val="0"/>
              <w:marBottom w:val="0"/>
              <w:divBdr>
                <w:top w:val="none" w:sz="0" w:space="0" w:color="auto"/>
                <w:left w:val="none" w:sz="0" w:space="0" w:color="auto"/>
                <w:bottom w:val="none" w:sz="0" w:space="0" w:color="auto"/>
                <w:right w:val="none" w:sz="0" w:space="0" w:color="auto"/>
              </w:divBdr>
            </w:div>
          </w:divsChild>
        </w:div>
        <w:div w:id="1466779865">
          <w:marLeft w:val="0"/>
          <w:marRight w:val="0"/>
          <w:marTop w:val="0"/>
          <w:marBottom w:val="0"/>
          <w:divBdr>
            <w:top w:val="none" w:sz="0" w:space="0" w:color="auto"/>
            <w:left w:val="none" w:sz="0" w:space="0" w:color="auto"/>
            <w:bottom w:val="none" w:sz="0" w:space="0" w:color="auto"/>
            <w:right w:val="none" w:sz="0" w:space="0" w:color="auto"/>
          </w:divBdr>
          <w:divsChild>
            <w:div w:id="1767724540">
              <w:marLeft w:val="0"/>
              <w:marRight w:val="0"/>
              <w:marTop w:val="0"/>
              <w:marBottom w:val="0"/>
              <w:divBdr>
                <w:top w:val="none" w:sz="0" w:space="0" w:color="auto"/>
                <w:left w:val="none" w:sz="0" w:space="0" w:color="auto"/>
                <w:bottom w:val="none" w:sz="0" w:space="0" w:color="auto"/>
                <w:right w:val="none" w:sz="0" w:space="0" w:color="auto"/>
              </w:divBdr>
            </w:div>
          </w:divsChild>
        </w:div>
        <w:div w:id="463738249">
          <w:marLeft w:val="0"/>
          <w:marRight w:val="0"/>
          <w:marTop w:val="0"/>
          <w:marBottom w:val="0"/>
          <w:divBdr>
            <w:top w:val="none" w:sz="0" w:space="0" w:color="auto"/>
            <w:left w:val="none" w:sz="0" w:space="0" w:color="auto"/>
            <w:bottom w:val="none" w:sz="0" w:space="0" w:color="auto"/>
            <w:right w:val="none" w:sz="0" w:space="0" w:color="auto"/>
          </w:divBdr>
          <w:divsChild>
            <w:div w:id="1552155740">
              <w:marLeft w:val="0"/>
              <w:marRight w:val="0"/>
              <w:marTop w:val="0"/>
              <w:marBottom w:val="0"/>
              <w:divBdr>
                <w:top w:val="none" w:sz="0" w:space="0" w:color="auto"/>
                <w:left w:val="none" w:sz="0" w:space="0" w:color="auto"/>
                <w:bottom w:val="none" w:sz="0" w:space="0" w:color="auto"/>
                <w:right w:val="none" w:sz="0" w:space="0" w:color="auto"/>
              </w:divBdr>
            </w:div>
            <w:div w:id="1165820712">
              <w:marLeft w:val="0"/>
              <w:marRight w:val="0"/>
              <w:marTop w:val="0"/>
              <w:marBottom w:val="0"/>
              <w:divBdr>
                <w:top w:val="none" w:sz="0" w:space="0" w:color="auto"/>
                <w:left w:val="none" w:sz="0" w:space="0" w:color="auto"/>
                <w:bottom w:val="none" w:sz="0" w:space="0" w:color="auto"/>
                <w:right w:val="none" w:sz="0" w:space="0" w:color="auto"/>
              </w:divBdr>
            </w:div>
          </w:divsChild>
        </w:div>
        <w:div w:id="685597417">
          <w:marLeft w:val="0"/>
          <w:marRight w:val="0"/>
          <w:marTop w:val="0"/>
          <w:marBottom w:val="0"/>
          <w:divBdr>
            <w:top w:val="none" w:sz="0" w:space="0" w:color="auto"/>
            <w:left w:val="none" w:sz="0" w:space="0" w:color="auto"/>
            <w:bottom w:val="none" w:sz="0" w:space="0" w:color="auto"/>
            <w:right w:val="none" w:sz="0" w:space="0" w:color="auto"/>
          </w:divBdr>
          <w:divsChild>
            <w:div w:id="1201043018">
              <w:marLeft w:val="0"/>
              <w:marRight w:val="0"/>
              <w:marTop w:val="0"/>
              <w:marBottom w:val="0"/>
              <w:divBdr>
                <w:top w:val="none" w:sz="0" w:space="0" w:color="auto"/>
                <w:left w:val="none" w:sz="0" w:space="0" w:color="auto"/>
                <w:bottom w:val="none" w:sz="0" w:space="0" w:color="auto"/>
                <w:right w:val="none" w:sz="0" w:space="0" w:color="auto"/>
              </w:divBdr>
            </w:div>
          </w:divsChild>
        </w:div>
        <w:div w:id="2123911155">
          <w:marLeft w:val="0"/>
          <w:marRight w:val="0"/>
          <w:marTop w:val="0"/>
          <w:marBottom w:val="0"/>
          <w:divBdr>
            <w:top w:val="none" w:sz="0" w:space="0" w:color="auto"/>
            <w:left w:val="none" w:sz="0" w:space="0" w:color="auto"/>
            <w:bottom w:val="none" w:sz="0" w:space="0" w:color="auto"/>
            <w:right w:val="none" w:sz="0" w:space="0" w:color="auto"/>
          </w:divBdr>
          <w:divsChild>
            <w:div w:id="805775563">
              <w:marLeft w:val="0"/>
              <w:marRight w:val="0"/>
              <w:marTop w:val="0"/>
              <w:marBottom w:val="0"/>
              <w:divBdr>
                <w:top w:val="none" w:sz="0" w:space="0" w:color="auto"/>
                <w:left w:val="none" w:sz="0" w:space="0" w:color="auto"/>
                <w:bottom w:val="none" w:sz="0" w:space="0" w:color="auto"/>
                <w:right w:val="none" w:sz="0" w:space="0" w:color="auto"/>
              </w:divBdr>
            </w:div>
          </w:divsChild>
        </w:div>
        <w:div w:id="1522477498">
          <w:marLeft w:val="0"/>
          <w:marRight w:val="0"/>
          <w:marTop w:val="0"/>
          <w:marBottom w:val="0"/>
          <w:divBdr>
            <w:top w:val="none" w:sz="0" w:space="0" w:color="auto"/>
            <w:left w:val="none" w:sz="0" w:space="0" w:color="auto"/>
            <w:bottom w:val="none" w:sz="0" w:space="0" w:color="auto"/>
            <w:right w:val="none" w:sz="0" w:space="0" w:color="auto"/>
          </w:divBdr>
          <w:divsChild>
            <w:div w:id="1029450070">
              <w:marLeft w:val="0"/>
              <w:marRight w:val="0"/>
              <w:marTop w:val="0"/>
              <w:marBottom w:val="0"/>
              <w:divBdr>
                <w:top w:val="none" w:sz="0" w:space="0" w:color="auto"/>
                <w:left w:val="none" w:sz="0" w:space="0" w:color="auto"/>
                <w:bottom w:val="none" w:sz="0" w:space="0" w:color="auto"/>
                <w:right w:val="none" w:sz="0" w:space="0" w:color="auto"/>
              </w:divBdr>
            </w:div>
          </w:divsChild>
        </w:div>
        <w:div w:id="1440443002">
          <w:marLeft w:val="0"/>
          <w:marRight w:val="0"/>
          <w:marTop w:val="0"/>
          <w:marBottom w:val="0"/>
          <w:divBdr>
            <w:top w:val="none" w:sz="0" w:space="0" w:color="auto"/>
            <w:left w:val="none" w:sz="0" w:space="0" w:color="auto"/>
            <w:bottom w:val="none" w:sz="0" w:space="0" w:color="auto"/>
            <w:right w:val="none" w:sz="0" w:space="0" w:color="auto"/>
          </w:divBdr>
          <w:divsChild>
            <w:div w:id="1335960057">
              <w:marLeft w:val="0"/>
              <w:marRight w:val="0"/>
              <w:marTop w:val="0"/>
              <w:marBottom w:val="0"/>
              <w:divBdr>
                <w:top w:val="none" w:sz="0" w:space="0" w:color="auto"/>
                <w:left w:val="none" w:sz="0" w:space="0" w:color="auto"/>
                <w:bottom w:val="none" w:sz="0" w:space="0" w:color="auto"/>
                <w:right w:val="none" w:sz="0" w:space="0" w:color="auto"/>
              </w:divBdr>
            </w:div>
            <w:div w:id="1446803607">
              <w:marLeft w:val="0"/>
              <w:marRight w:val="0"/>
              <w:marTop w:val="0"/>
              <w:marBottom w:val="0"/>
              <w:divBdr>
                <w:top w:val="none" w:sz="0" w:space="0" w:color="auto"/>
                <w:left w:val="none" w:sz="0" w:space="0" w:color="auto"/>
                <w:bottom w:val="none" w:sz="0" w:space="0" w:color="auto"/>
                <w:right w:val="none" w:sz="0" w:space="0" w:color="auto"/>
              </w:divBdr>
            </w:div>
          </w:divsChild>
        </w:div>
        <w:div w:id="1698853206">
          <w:marLeft w:val="0"/>
          <w:marRight w:val="0"/>
          <w:marTop w:val="0"/>
          <w:marBottom w:val="0"/>
          <w:divBdr>
            <w:top w:val="none" w:sz="0" w:space="0" w:color="auto"/>
            <w:left w:val="none" w:sz="0" w:space="0" w:color="auto"/>
            <w:bottom w:val="none" w:sz="0" w:space="0" w:color="auto"/>
            <w:right w:val="none" w:sz="0" w:space="0" w:color="auto"/>
          </w:divBdr>
          <w:divsChild>
            <w:div w:id="2049913956">
              <w:marLeft w:val="0"/>
              <w:marRight w:val="0"/>
              <w:marTop w:val="0"/>
              <w:marBottom w:val="0"/>
              <w:divBdr>
                <w:top w:val="none" w:sz="0" w:space="0" w:color="auto"/>
                <w:left w:val="none" w:sz="0" w:space="0" w:color="auto"/>
                <w:bottom w:val="none" w:sz="0" w:space="0" w:color="auto"/>
                <w:right w:val="none" w:sz="0" w:space="0" w:color="auto"/>
              </w:divBdr>
            </w:div>
          </w:divsChild>
        </w:div>
        <w:div w:id="361248244">
          <w:marLeft w:val="0"/>
          <w:marRight w:val="0"/>
          <w:marTop w:val="0"/>
          <w:marBottom w:val="0"/>
          <w:divBdr>
            <w:top w:val="none" w:sz="0" w:space="0" w:color="auto"/>
            <w:left w:val="none" w:sz="0" w:space="0" w:color="auto"/>
            <w:bottom w:val="none" w:sz="0" w:space="0" w:color="auto"/>
            <w:right w:val="none" w:sz="0" w:space="0" w:color="auto"/>
          </w:divBdr>
          <w:divsChild>
            <w:div w:id="341392309">
              <w:marLeft w:val="0"/>
              <w:marRight w:val="0"/>
              <w:marTop w:val="0"/>
              <w:marBottom w:val="0"/>
              <w:divBdr>
                <w:top w:val="none" w:sz="0" w:space="0" w:color="auto"/>
                <w:left w:val="none" w:sz="0" w:space="0" w:color="auto"/>
                <w:bottom w:val="none" w:sz="0" w:space="0" w:color="auto"/>
                <w:right w:val="none" w:sz="0" w:space="0" w:color="auto"/>
              </w:divBdr>
            </w:div>
          </w:divsChild>
        </w:div>
        <w:div w:id="553128991">
          <w:marLeft w:val="0"/>
          <w:marRight w:val="0"/>
          <w:marTop w:val="0"/>
          <w:marBottom w:val="0"/>
          <w:divBdr>
            <w:top w:val="none" w:sz="0" w:space="0" w:color="auto"/>
            <w:left w:val="none" w:sz="0" w:space="0" w:color="auto"/>
            <w:bottom w:val="none" w:sz="0" w:space="0" w:color="auto"/>
            <w:right w:val="none" w:sz="0" w:space="0" w:color="auto"/>
          </w:divBdr>
          <w:divsChild>
            <w:div w:id="1534878311">
              <w:marLeft w:val="0"/>
              <w:marRight w:val="0"/>
              <w:marTop w:val="0"/>
              <w:marBottom w:val="0"/>
              <w:divBdr>
                <w:top w:val="none" w:sz="0" w:space="0" w:color="auto"/>
                <w:left w:val="none" w:sz="0" w:space="0" w:color="auto"/>
                <w:bottom w:val="none" w:sz="0" w:space="0" w:color="auto"/>
                <w:right w:val="none" w:sz="0" w:space="0" w:color="auto"/>
              </w:divBdr>
            </w:div>
          </w:divsChild>
        </w:div>
        <w:div w:id="960500084">
          <w:marLeft w:val="0"/>
          <w:marRight w:val="0"/>
          <w:marTop w:val="0"/>
          <w:marBottom w:val="0"/>
          <w:divBdr>
            <w:top w:val="none" w:sz="0" w:space="0" w:color="auto"/>
            <w:left w:val="none" w:sz="0" w:space="0" w:color="auto"/>
            <w:bottom w:val="none" w:sz="0" w:space="0" w:color="auto"/>
            <w:right w:val="none" w:sz="0" w:space="0" w:color="auto"/>
          </w:divBdr>
          <w:divsChild>
            <w:div w:id="1972782283">
              <w:marLeft w:val="0"/>
              <w:marRight w:val="0"/>
              <w:marTop w:val="0"/>
              <w:marBottom w:val="0"/>
              <w:divBdr>
                <w:top w:val="none" w:sz="0" w:space="0" w:color="auto"/>
                <w:left w:val="none" w:sz="0" w:space="0" w:color="auto"/>
                <w:bottom w:val="none" w:sz="0" w:space="0" w:color="auto"/>
                <w:right w:val="none" w:sz="0" w:space="0" w:color="auto"/>
              </w:divBdr>
            </w:div>
            <w:div w:id="928150130">
              <w:marLeft w:val="0"/>
              <w:marRight w:val="0"/>
              <w:marTop w:val="0"/>
              <w:marBottom w:val="0"/>
              <w:divBdr>
                <w:top w:val="none" w:sz="0" w:space="0" w:color="auto"/>
                <w:left w:val="none" w:sz="0" w:space="0" w:color="auto"/>
                <w:bottom w:val="none" w:sz="0" w:space="0" w:color="auto"/>
                <w:right w:val="none" w:sz="0" w:space="0" w:color="auto"/>
              </w:divBdr>
            </w:div>
            <w:div w:id="387146025">
              <w:marLeft w:val="0"/>
              <w:marRight w:val="0"/>
              <w:marTop w:val="0"/>
              <w:marBottom w:val="0"/>
              <w:divBdr>
                <w:top w:val="none" w:sz="0" w:space="0" w:color="auto"/>
                <w:left w:val="none" w:sz="0" w:space="0" w:color="auto"/>
                <w:bottom w:val="none" w:sz="0" w:space="0" w:color="auto"/>
                <w:right w:val="none" w:sz="0" w:space="0" w:color="auto"/>
              </w:divBdr>
            </w:div>
            <w:div w:id="404303857">
              <w:marLeft w:val="0"/>
              <w:marRight w:val="0"/>
              <w:marTop w:val="0"/>
              <w:marBottom w:val="0"/>
              <w:divBdr>
                <w:top w:val="none" w:sz="0" w:space="0" w:color="auto"/>
                <w:left w:val="none" w:sz="0" w:space="0" w:color="auto"/>
                <w:bottom w:val="none" w:sz="0" w:space="0" w:color="auto"/>
                <w:right w:val="none" w:sz="0" w:space="0" w:color="auto"/>
              </w:divBdr>
            </w:div>
            <w:div w:id="457065813">
              <w:marLeft w:val="0"/>
              <w:marRight w:val="0"/>
              <w:marTop w:val="0"/>
              <w:marBottom w:val="0"/>
              <w:divBdr>
                <w:top w:val="none" w:sz="0" w:space="0" w:color="auto"/>
                <w:left w:val="none" w:sz="0" w:space="0" w:color="auto"/>
                <w:bottom w:val="none" w:sz="0" w:space="0" w:color="auto"/>
                <w:right w:val="none" w:sz="0" w:space="0" w:color="auto"/>
              </w:divBdr>
            </w:div>
            <w:div w:id="1443265365">
              <w:marLeft w:val="0"/>
              <w:marRight w:val="0"/>
              <w:marTop w:val="0"/>
              <w:marBottom w:val="0"/>
              <w:divBdr>
                <w:top w:val="none" w:sz="0" w:space="0" w:color="auto"/>
                <w:left w:val="none" w:sz="0" w:space="0" w:color="auto"/>
                <w:bottom w:val="none" w:sz="0" w:space="0" w:color="auto"/>
                <w:right w:val="none" w:sz="0" w:space="0" w:color="auto"/>
              </w:divBdr>
            </w:div>
            <w:div w:id="1822886072">
              <w:marLeft w:val="0"/>
              <w:marRight w:val="0"/>
              <w:marTop w:val="0"/>
              <w:marBottom w:val="0"/>
              <w:divBdr>
                <w:top w:val="none" w:sz="0" w:space="0" w:color="auto"/>
                <w:left w:val="none" w:sz="0" w:space="0" w:color="auto"/>
                <w:bottom w:val="none" w:sz="0" w:space="0" w:color="auto"/>
                <w:right w:val="none" w:sz="0" w:space="0" w:color="auto"/>
              </w:divBdr>
            </w:div>
            <w:div w:id="940995827">
              <w:marLeft w:val="0"/>
              <w:marRight w:val="0"/>
              <w:marTop w:val="0"/>
              <w:marBottom w:val="0"/>
              <w:divBdr>
                <w:top w:val="none" w:sz="0" w:space="0" w:color="auto"/>
                <w:left w:val="none" w:sz="0" w:space="0" w:color="auto"/>
                <w:bottom w:val="none" w:sz="0" w:space="0" w:color="auto"/>
                <w:right w:val="none" w:sz="0" w:space="0" w:color="auto"/>
              </w:divBdr>
            </w:div>
            <w:div w:id="407773601">
              <w:marLeft w:val="0"/>
              <w:marRight w:val="0"/>
              <w:marTop w:val="0"/>
              <w:marBottom w:val="0"/>
              <w:divBdr>
                <w:top w:val="none" w:sz="0" w:space="0" w:color="auto"/>
                <w:left w:val="none" w:sz="0" w:space="0" w:color="auto"/>
                <w:bottom w:val="none" w:sz="0" w:space="0" w:color="auto"/>
                <w:right w:val="none" w:sz="0" w:space="0" w:color="auto"/>
              </w:divBdr>
            </w:div>
            <w:div w:id="1683431227">
              <w:marLeft w:val="0"/>
              <w:marRight w:val="0"/>
              <w:marTop w:val="0"/>
              <w:marBottom w:val="0"/>
              <w:divBdr>
                <w:top w:val="none" w:sz="0" w:space="0" w:color="auto"/>
                <w:left w:val="none" w:sz="0" w:space="0" w:color="auto"/>
                <w:bottom w:val="none" w:sz="0" w:space="0" w:color="auto"/>
                <w:right w:val="none" w:sz="0" w:space="0" w:color="auto"/>
              </w:divBdr>
            </w:div>
            <w:div w:id="643655917">
              <w:marLeft w:val="0"/>
              <w:marRight w:val="0"/>
              <w:marTop w:val="0"/>
              <w:marBottom w:val="0"/>
              <w:divBdr>
                <w:top w:val="none" w:sz="0" w:space="0" w:color="auto"/>
                <w:left w:val="none" w:sz="0" w:space="0" w:color="auto"/>
                <w:bottom w:val="none" w:sz="0" w:space="0" w:color="auto"/>
                <w:right w:val="none" w:sz="0" w:space="0" w:color="auto"/>
              </w:divBdr>
            </w:div>
            <w:div w:id="1440102780">
              <w:marLeft w:val="0"/>
              <w:marRight w:val="0"/>
              <w:marTop w:val="0"/>
              <w:marBottom w:val="0"/>
              <w:divBdr>
                <w:top w:val="none" w:sz="0" w:space="0" w:color="auto"/>
                <w:left w:val="none" w:sz="0" w:space="0" w:color="auto"/>
                <w:bottom w:val="none" w:sz="0" w:space="0" w:color="auto"/>
                <w:right w:val="none" w:sz="0" w:space="0" w:color="auto"/>
              </w:divBdr>
            </w:div>
            <w:div w:id="1431391196">
              <w:marLeft w:val="0"/>
              <w:marRight w:val="0"/>
              <w:marTop w:val="0"/>
              <w:marBottom w:val="0"/>
              <w:divBdr>
                <w:top w:val="none" w:sz="0" w:space="0" w:color="auto"/>
                <w:left w:val="none" w:sz="0" w:space="0" w:color="auto"/>
                <w:bottom w:val="none" w:sz="0" w:space="0" w:color="auto"/>
                <w:right w:val="none" w:sz="0" w:space="0" w:color="auto"/>
              </w:divBdr>
            </w:div>
            <w:div w:id="796530628">
              <w:marLeft w:val="0"/>
              <w:marRight w:val="0"/>
              <w:marTop w:val="0"/>
              <w:marBottom w:val="0"/>
              <w:divBdr>
                <w:top w:val="none" w:sz="0" w:space="0" w:color="auto"/>
                <w:left w:val="none" w:sz="0" w:space="0" w:color="auto"/>
                <w:bottom w:val="none" w:sz="0" w:space="0" w:color="auto"/>
                <w:right w:val="none" w:sz="0" w:space="0" w:color="auto"/>
              </w:divBdr>
            </w:div>
            <w:div w:id="1440680599">
              <w:marLeft w:val="0"/>
              <w:marRight w:val="0"/>
              <w:marTop w:val="0"/>
              <w:marBottom w:val="0"/>
              <w:divBdr>
                <w:top w:val="none" w:sz="0" w:space="0" w:color="auto"/>
                <w:left w:val="none" w:sz="0" w:space="0" w:color="auto"/>
                <w:bottom w:val="none" w:sz="0" w:space="0" w:color="auto"/>
                <w:right w:val="none" w:sz="0" w:space="0" w:color="auto"/>
              </w:divBdr>
            </w:div>
            <w:div w:id="1129595479">
              <w:marLeft w:val="0"/>
              <w:marRight w:val="0"/>
              <w:marTop w:val="0"/>
              <w:marBottom w:val="0"/>
              <w:divBdr>
                <w:top w:val="none" w:sz="0" w:space="0" w:color="auto"/>
                <w:left w:val="none" w:sz="0" w:space="0" w:color="auto"/>
                <w:bottom w:val="none" w:sz="0" w:space="0" w:color="auto"/>
                <w:right w:val="none" w:sz="0" w:space="0" w:color="auto"/>
              </w:divBdr>
            </w:div>
            <w:div w:id="794714510">
              <w:marLeft w:val="0"/>
              <w:marRight w:val="0"/>
              <w:marTop w:val="0"/>
              <w:marBottom w:val="0"/>
              <w:divBdr>
                <w:top w:val="none" w:sz="0" w:space="0" w:color="auto"/>
                <w:left w:val="none" w:sz="0" w:space="0" w:color="auto"/>
                <w:bottom w:val="none" w:sz="0" w:space="0" w:color="auto"/>
                <w:right w:val="none" w:sz="0" w:space="0" w:color="auto"/>
              </w:divBdr>
            </w:div>
            <w:div w:id="520555909">
              <w:marLeft w:val="0"/>
              <w:marRight w:val="0"/>
              <w:marTop w:val="0"/>
              <w:marBottom w:val="0"/>
              <w:divBdr>
                <w:top w:val="none" w:sz="0" w:space="0" w:color="auto"/>
                <w:left w:val="none" w:sz="0" w:space="0" w:color="auto"/>
                <w:bottom w:val="none" w:sz="0" w:space="0" w:color="auto"/>
                <w:right w:val="none" w:sz="0" w:space="0" w:color="auto"/>
              </w:divBdr>
            </w:div>
            <w:div w:id="821777457">
              <w:marLeft w:val="0"/>
              <w:marRight w:val="0"/>
              <w:marTop w:val="0"/>
              <w:marBottom w:val="0"/>
              <w:divBdr>
                <w:top w:val="none" w:sz="0" w:space="0" w:color="auto"/>
                <w:left w:val="none" w:sz="0" w:space="0" w:color="auto"/>
                <w:bottom w:val="none" w:sz="0" w:space="0" w:color="auto"/>
                <w:right w:val="none" w:sz="0" w:space="0" w:color="auto"/>
              </w:divBdr>
            </w:div>
            <w:div w:id="2019889391">
              <w:marLeft w:val="0"/>
              <w:marRight w:val="0"/>
              <w:marTop w:val="0"/>
              <w:marBottom w:val="0"/>
              <w:divBdr>
                <w:top w:val="none" w:sz="0" w:space="0" w:color="auto"/>
                <w:left w:val="none" w:sz="0" w:space="0" w:color="auto"/>
                <w:bottom w:val="none" w:sz="0" w:space="0" w:color="auto"/>
                <w:right w:val="none" w:sz="0" w:space="0" w:color="auto"/>
              </w:divBdr>
            </w:div>
          </w:divsChild>
        </w:div>
        <w:div w:id="2054884112">
          <w:marLeft w:val="0"/>
          <w:marRight w:val="0"/>
          <w:marTop w:val="0"/>
          <w:marBottom w:val="0"/>
          <w:divBdr>
            <w:top w:val="none" w:sz="0" w:space="0" w:color="auto"/>
            <w:left w:val="none" w:sz="0" w:space="0" w:color="auto"/>
            <w:bottom w:val="none" w:sz="0" w:space="0" w:color="auto"/>
            <w:right w:val="none" w:sz="0" w:space="0" w:color="auto"/>
          </w:divBdr>
          <w:divsChild>
            <w:div w:id="762720593">
              <w:marLeft w:val="0"/>
              <w:marRight w:val="0"/>
              <w:marTop w:val="0"/>
              <w:marBottom w:val="0"/>
              <w:divBdr>
                <w:top w:val="none" w:sz="0" w:space="0" w:color="auto"/>
                <w:left w:val="none" w:sz="0" w:space="0" w:color="auto"/>
                <w:bottom w:val="none" w:sz="0" w:space="0" w:color="auto"/>
                <w:right w:val="none" w:sz="0" w:space="0" w:color="auto"/>
              </w:divBdr>
            </w:div>
          </w:divsChild>
        </w:div>
        <w:div w:id="2054041029">
          <w:marLeft w:val="0"/>
          <w:marRight w:val="0"/>
          <w:marTop w:val="0"/>
          <w:marBottom w:val="0"/>
          <w:divBdr>
            <w:top w:val="none" w:sz="0" w:space="0" w:color="auto"/>
            <w:left w:val="none" w:sz="0" w:space="0" w:color="auto"/>
            <w:bottom w:val="none" w:sz="0" w:space="0" w:color="auto"/>
            <w:right w:val="none" w:sz="0" w:space="0" w:color="auto"/>
          </w:divBdr>
          <w:divsChild>
            <w:div w:id="1687709790">
              <w:marLeft w:val="0"/>
              <w:marRight w:val="0"/>
              <w:marTop w:val="0"/>
              <w:marBottom w:val="0"/>
              <w:divBdr>
                <w:top w:val="none" w:sz="0" w:space="0" w:color="auto"/>
                <w:left w:val="none" w:sz="0" w:space="0" w:color="auto"/>
                <w:bottom w:val="none" w:sz="0" w:space="0" w:color="auto"/>
                <w:right w:val="none" w:sz="0" w:space="0" w:color="auto"/>
              </w:divBdr>
            </w:div>
          </w:divsChild>
        </w:div>
        <w:div w:id="1814441028">
          <w:marLeft w:val="0"/>
          <w:marRight w:val="0"/>
          <w:marTop w:val="0"/>
          <w:marBottom w:val="0"/>
          <w:divBdr>
            <w:top w:val="none" w:sz="0" w:space="0" w:color="auto"/>
            <w:left w:val="none" w:sz="0" w:space="0" w:color="auto"/>
            <w:bottom w:val="none" w:sz="0" w:space="0" w:color="auto"/>
            <w:right w:val="none" w:sz="0" w:space="0" w:color="auto"/>
          </w:divBdr>
          <w:divsChild>
            <w:div w:id="2092386412">
              <w:marLeft w:val="0"/>
              <w:marRight w:val="0"/>
              <w:marTop w:val="0"/>
              <w:marBottom w:val="0"/>
              <w:divBdr>
                <w:top w:val="none" w:sz="0" w:space="0" w:color="auto"/>
                <w:left w:val="none" w:sz="0" w:space="0" w:color="auto"/>
                <w:bottom w:val="none" w:sz="0" w:space="0" w:color="auto"/>
                <w:right w:val="none" w:sz="0" w:space="0" w:color="auto"/>
              </w:divBdr>
            </w:div>
            <w:div w:id="103886567">
              <w:marLeft w:val="0"/>
              <w:marRight w:val="0"/>
              <w:marTop w:val="0"/>
              <w:marBottom w:val="0"/>
              <w:divBdr>
                <w:top w:val="none" w:sz="0" w:space="0" w:color="auto"/>
                <w:left w:val="none" w:sz="0" w:space="0" w:color="auto"/>
                <w:bottom w:val="none" w:sz="0" w:space="0" w:color="auto"/>
                <w:right w:val="none" w:sz="0" w:space="0" w:color="auto"/>
              </w:divBdr>
            </w:div>
            <w:div w:id="1738480029">
              <w:marLeft w:val="0"/>
              <w:marRight w:val="0"/>
              <w:marTop w:val="0"/>
              <w:marBottom w:val="0"/>
              <w:divBdr>
                <w:top w:val="none" w:sz="0" w:space="0" w:color="auto"/>
                <w:left w:val="none" w:sz="0" w:space="0" w:color="auto"/>
                <w:bottom w:val="none" w:sz="0" w:space="0" w:color="auto"/>
                <w:right w:val="none" w:sz="0" w:space="0" w:color="auto"/>
              </w:divBdr>
            </w:div>
            <w:div w:id="660081091">
              <w:marLeft w:val="0"/>
              <w:marRight w:val="0"/>
              <w:marTop w:val="0"/>
              <w:marBottom w:val="0"/>
              <w:divBdr>
                <w:top w:val="none" w:sz="0" w:space="0" w:color="auto"/>
                <w:left w:val="none" w:sz="0" w:space="0" w:color="auto"/>
                <w:bottom w:val="none" w:sz="0" w:space="0" w:color="auto"/>
                <w:right w:val="none" w:sz="0" w:space="0" w:color="auto"/>
              </w:divBdr>
            </w:div>
            <w:div w:id="86662031">
              <w:marLeft w:val="0"/>
              <w:marRight w:val="0"/>
              <w:marTop w:val="0"/>
              <w:marBottom w:val="0"/>
              <w:divBdr>
                <w:top w:val="none" w:sz="0" w:space="0" w:color="auto"/>
                <w:left w:val="none" w:sz="0" w:space="0" w:color="auto"/>
                <w:bottom w:val="none" w:sz="0" w:space="0" w:color="auto"/>
                <w:right w:val="none" w:sz="0" w:space="0" w:color="auto"/>
              </w:divBdr>
            </w:div>
            <w:div w:id="40796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623263">
      <w:bodyDiv w:val="1"/>
      <w:marLeft w:val="0"/>
      <w:marRight w:val="0"/>
      <w:marTop w:val="0"/>
      <w:marBottom w:val="0"/>
      <w:divBdr>
        <w:top w:val="none" w:sz="0" w:space="0" w:color="auto"/>
        <w:left w:val="none" w:sz="0" w:space="0" w:color="auto"/>
        <w:bottom w:val="none" w:sz="0" w:space="0" w:color="auto"/>
        <w:right w:val="none" w:sz="0" w:space="0" w:color="auto"/>
      </w:divBdr>
    </w:div>
    <w:div w:id="1190100826">
      <w:bodyDiv w:val="1"/>
      <w:marLeft w:val="0"/>
      <w:marRight w:val="0"/>
      <w:marTop w:val="0"/>
      <w:marBottom w:val="0"/>
      <w:divBdr>
        <w:top w:val="none" w:sz="0" w:space="0" w:color="auto"/>
        <w:left w:val="none" w:sz="0" w:space="0" w:color="auto"/>
        <w:bottom w:val="none" w:sz="0" w:space="0" w:color="auto"/>
        <w:right w:val="none" w:sz="0" w:space="0" w:color="auto"/>
      </w:divBdr>
    </w:div>
    <w:div w:id="1191262770">
      <w:bodyDiv w:val="1"/>
      <w:marLeft w:val="0"/>
      <w:marRight w:val="0"/>
      <w:marTop w:val="0"/>
      <w:marBottom w:val="0"/>
      <w:divBdr>
        <w:top w:val="none" w:sz="0" w:space="0" w:color="auto"/>
        <w:left w:val="none" w:sz="0" w:space="0" w:color="auto"/>
        <w:bottom w:val="none" w:sz="0" w:space="0" w:color="auto"/>
        <w:right w:val="none" w:sz="0" w:space="0" w:color="auto"/>
      </w:divBdr>
    </w:div>
    <w:div w:id="1191846197">
      <w:bodyDiv w:val="1"/>
      <w:marLeft w:val="0"/>
      <w:marRight w:val="0"/>
      <w:marTop w:val="0"/>
      <w:marBottom w:val="0"/>
      <w:divBdr>
        <w:top w:val="none" w:sz="0" w:space="0" w:color="auto"/>
        <w:left w:val="none" w:sz="0" w:space="0" w:color="auto"/>
        <w:bottom w:val="none" w:sz="0" w:space="0" w:color="auto"/>
        <w:right w:val="none" w:sz="0" w:space="0" w:color="auto"/>
      </w:divBdr>
    </w:div>
    <w:div w:id="1194227569">
      <w:bodyDiv w:val="1"/>
      <w:marLeft w:val="0"/>
      <w:marRight w:val="0"/>
      <w:marTop w:val="0"/>
      <w:marBottom w:val="0"/>
      <w:divBdr>
        <w:top w:val="none" w:sz="0" w:space="0" w:color="auto"/>
        <w:left w:val="none" w:sz="0" w:space="0" w:color="auto"/>
        <w:bottom w:val="none" w:sz="0" w:space="0" w:color="auto"/>
        <w:right w:val="none" w:sz="0" w:space="0" w:color="auto"/>
      </w:divBdr>
    </w:div>
    <w:div w:id="1196433015">
      <w:bodyDiv w:val="1"/>
      <w:marLeft w:val="0"/>
      <w:marRight w:val="0"/>
      <w:marTop w:val="0"/>
      <w:marBottom w:val="0"/>
      <w:divBdr>
        <w:top w:val="none" w:sz="0" w:space="0" w:color="auto"/>
        <w:left w:val="none" w:sz="0" w:space="0" w:color="auto"/>
        <w:bottom w:val="none" w:sz="0" w:space="0" w:color="auto"/>
        <w:right w:val="none" w:sz="0" w:space="0" w:color="auto"/>
      </w:divBdr>
    </w:div>
    <w:div w:id="1200049948">
      <w:bodyDiv w:val="1"/>
      <w:marLeft w:val="0"/>
      <w:marRight w:val="0"/>
      <w:marTop w:val="0"/>
      <w:marBottom w:val="0"/>
      <w:divBdr>
        <w:top w:val="none" w:sz="0" w:space="0" w:color="auto"/>
        <w:left w:val="none" w:sz="0" w:space="0" w:color="auto"/>
        <w:bottom w:val="none" w:sz="0" w:space="0" w:color="auto"/>
        <w:right w:val="none" w:sz="0" w:space="0" w:color="auto"/>
      </w:divBdr>
    </w:div>
    <w:div w:id="1207714559">
      <w:bodyDiv w:val="1"/>
      <w:marLeft w:val="0"/>
      <w:marRight w:val="0"/>
      <w:marTop w:val="0"/>
      <w:marBottom w:val="0"/>
      <w:divBdr>
        <w:top w:val="none" w:sz="0" w:space="0" w:color="auto"/>
        <w:left w:val="none" w:sz="0" w:space="0" w:color="auto"/>
        <w:bottom w:val="none" w:sz="0" w:space="0" w:color="auto"/>
        <w:right w:val="none" w:sz="0" w:space="0" w:color="auto"/>
      </w:divBdr>
    </w:div>
    <w:div w:id="1207907600">
      <w:bodyDiv w:val="1"/>
      <w:marLeft w:val="0"/>
      <w:marRight w:val="0"/>
      <w:marTop w:val="0"/>
      <w:marBottom w:val="0"/>
      <w:divBdr>
        <w:top w:val="none" w:sz="0" w:space="0" w:color="auto"/>
        <w:left w:val="none" w:sz="0" w:space="0" w:color="auto"/>
        <w:bottom w:val="none" w:sz="0" w:space="0" w:color="auto"/>
        <w:right w:val="none" w:sz="0" w:space="0" w:color="auto"/>
      </w:divBdr>
      <w:divsChild>
        <w:div w:id="562109319">
          <w:marLeft w:val="0"/>
          <w:marRight w:val="0"/>
          <w:marTop w:val="0"/>
          <w:marBottom w:val="0"/>
          <w:divBdr>
            <w:top w:val="none" w:sz="0" w:space="0" w:color="auto"/>
            <w:left w:val="none" w:sz="0" w:space="0" w:color="auto"/>
            <w:bottom w:val="none" w:sz="0" w:space="0" w:color="auto"/>
            <w:right w:val="none" w:sz="0" w:space="0" w:color="auto"/>
          </w:divBdr>
          <w:divsChild>
            <w:div w:id="680282558">
              <w:marLeft w:val="0"/>
              <w:marRight w:val="0"/>
              <w:marTop w:val="0"/>
              <w:marBottom w:val="0"/>
              <w:divBdr>
                <w:top w:val="none" w:sz="0" w:space="0" w:color="auto"/>
                <w:left w:val="none" w:sz="0" w:space="0" w:color="auto"/>
                <w:bottom w:val="none" w:sz="0" w:space="0" w:color="auto"/>
                <w:right w:val="none" w:sz="0" w:space="0" w:color="auto"/>
              </w:divBdr>
            </w:div>
          </w:divsChild>
        </w:div>
        <w:div w:id="374159578">
          <w:marLeft w:val="0"/>
          <w:marRight w:val="0"/>
          <w:marTop w:val="0"/>
          <w:marBottom w:val="0"/>
          <w:divBdr>
            <w:top w:val="none" w:sz="0" w:space="0" w:color="auto"/>
            <w:left w:val="none" w:sz="0" w:space="0" w:color="auto"/>
            <w:bottom w:val="none" w:sz="0" w:space="0" w:color="auto"/>
            <w:right w:val="none" w:sz="0" w:space="0" w:color="auto"/>
          </w:divBdr>
          <w:divsChild>
            <w:div w:id="183326890">
              <w:marLeft w:val="0"/>
              <w:marRight w:val="0"/>
              <w:marTop w:val="0"/>
              <w:marBottom w:val="0"/>
              <w:divBdr>
                <w:top w:val="none" w:sz="0" w:space="0" w:color="auto"/>
                <w:left w:val="none" w:sz="0" w:space="0" w:color="auto"/>
                <w:bottom w:val="none" w:sz="0" w:space="0" w:color="auto"/>
                <w:right w:val="none" w:sz="0" w:space="0" w:color="auto"/>
              </w:divBdr>
            </w:div>
          </w:divsChild>
        </w:div>
        <w:div w:id="671298300">
          <w:marLeft w:val="0"/>
          <w:marRight w:val="0"/>
          <w:marTop w:val="0"/>
          <w:marBottom w:val="0"/>
          <w:divBdr>
            <w:top w:val="none" w:sz="0" w:space="0" w:color="auto"/>
            <w:left w:val="none" w:sz="0" w:space="0" w:color="auto"/>
            <w:bottom w:val="none" w:sz="0" w:space="0" w:color="auto"/>
            <w:right w:val="none" w:sz="0" w:space="0" w:color="auto"/>
          </w:divBdr>
          <w:divsChild>
            <w:div w:id="161356062">
              <w:marLeft w:val="0"/>
              <w:marRight w:val="0"/>
              <w:marTop w:val="0"/>
              <w:marBottom w:val="0"/>
              <w:divBdr>
                <w:top w:val="none" w:sz="0" w:space="0" w:color="auto"/>
                <w:left w:val="none" w:sz="0" w:space="0" w:color="auto"/>
                <w:bottom w:val="none" w:sz="0" w:space="0" w:color="auto"/>
                <w:right w:val="none" w:sz="0" w:space="0" w:color="auto"/>
              </w:divBdr>
            </w:div>
          </w:divsChild>
        </w:div>
        <w:div w:id="528959059">
          <w:marLeft w:val="0"/>
          <w:marRight w:val="0"/>
          <w:marTop w:val="0"/>
          <w:marBottom w:val="0"/>
          <w:divBdr>
            <w:top w:val="none" w:sz="0" w:space="0" w:color="auto"/>
            <w:left w:val="none" w:sz="0" w:space="0" w:color="auto"/>
            <w:bottom w:val="none" w:sz="0" w:space="0" w:color="auto"/>
            <w:right w:val="none" w:sz="0" w:space="0" w:color="auto"/>
          </w:divBdr>
          <w:divsChild>
            <w:div w:id="261884042">
              <w:marLeft w:val="0"/>
              <w:marRight w:val="0"/>
              <w:marTop w:val="0"/>
              <w:marBottom w:val="0"/>
              <w:divBdr>
                <w:top w:val="none" w:sz="0" w:space="0" w:color="auto"/>
                <w:left w:val="none" w:sz="0" w:space="0" w:color="auto"/>
                <w:bottom w:val="none" w:sz="0" w:space="0" w:color="auto"/>
                <w:right w:val="none" w:sz="0" w:space="0" w:color="auto"/>
              </w:divBdr>
            </w:div>
          </w:divsChild>
        </w:div>
        <w:div w:id="1552381889">
          <w:marLeft w:val="0"/>
          <w:marRight w:val="0"/>
          <w:marTop w:val="0"/>
          <w:marBottom w:val="0"/>
          <w:divBdr>
            <w:top w:val="none" w:sz="0" w:space="0" w:color="auto"/>
            <w:left w:val="none" w:sz="0" w:space="0" w:color="auto"/>
            <w:bottom w:val="none" w:sz="0" w:space="0" w:color="auto"/>
            <w:right w:val="none" w:sz="0" w:space="0" w:color="auto"/>
          </w:divBdr>
          <w:divsChild>
            <w:div w:id="2082754918">
              <w:marLeft w:val="0"/>
              <w:marRight w:val="0"/>
              <w:marTop w:val="0"/>
              <w:marBottom w:val="0"/>
              <w:divBdr>
                <w:top w:val="none" w:sz="0" w:space="0" w:color="auto"/>
                <w:left w:val="none" w:sz="0" w:space="0" w:color="auto"/>
                <w:bottom w:val="none" w:sz="0" w:space="0" w:color="auto"/>
                <w:right w:val="none" w:sz="0" w:space="0" w:color="auto"/>
              </w:divBdr>
            </w:div>
          </w:divsChild>
        </w:div>
        <w:div w:id="24450660">
          <w:marLeft w:val="0"/>
          <w:marRight w:val="0"/>
          <w:marTop w:val="0"/>
          <w:marBottom w:val="0"/>
          <w:divBdr>
            <w:top w:val="none" w:sz="0" w:space="0" w:color="auto"/>
            <w:left w:val="none" w:sz="0" w:space="0" w:color="auto"/>
            <w:bottom w:val="none" w:sz="0" w:space="0" w:color="auto"/>
            <w:right w:val="none" w:sz="0" w:space="0" w:color="auto"/>
          </w:divBdr>
          <w:divsChild>
            <w:div w:id="1681660713">
              <w:marLeft w:val="0"/>
              <w:marRight w:val="0"/>
              <w:marTop w:val="0"/>
              <w:marBottom w:val="0"/>
              <w:divBdr>
                <w:top w:val="none" w:sz="0" w:space="0" w:color="auto"/>
                <w:left w:val="none" w:sz="0" w:space="0" w:color="auto"/>
                <w:bottom w:val="none" w:sz="0" w:space="0" w:color="auto"/>
                <w:right w:val="none" w:sz="0" w:space="0" w:color="auto"/>
              </w:divBdr>
            </w:div>
          </w:divsChild>
        </w:div>
        <w:div w:id="434054878">
          <w:marLeft w:val="0"/>
          <w:marRight w:val="0"/>
          <w:marTop w:val="0"/>
          <w:marBottom w:val="0"/>
          <w:divBdr>
            <w:top w:val="none" w:sz="0" w:space="0" w:color="auto"/>
            <w:left w:val="none" w:sz="0" w:space="0" w:color="auto"/>
            <w:bottom w:val="none" w:sz="0" w:space="0" w:color="auto"/>
            <w:right w:val="none" w:sz="0" w:space="0" w:color="auto"/>
          </w:divBdr>
          <w:divsChild>
            <w:div w:id="273220355">
              <w:marLeft w:val="0"/>
              <w:marRight w:val="0"/>
              <w:marTop w:val="0"/>
              <w:marBottom w:val="0"/>
              <w:divBdr>
                <w:top w:val="none" w:sz="0" w:space="0" w:color="auto"/>
                <w:left w:val="none" w:sz="0" w:space="0" w:color="auto"/>
                <w:bottom w:val="none" w:sz="0" w:space="0" w:color="auto"/>
                <w:right w:val="none" w:sz="0" w:space="0" w:color="auto"/>
              </w:divBdr>
            </w:div>
          </w:divsChild>
        </w:div>
        <w:div w:id="899094557">
          <w:marLeft w:val="0"/>
          <w:marRight w:val="0"/>
          <w:marTop w:val="0"/>
          <w:marBottom w:val="0"/>
          <w:divBdr>
            <w:top w:val="none" w:sz="0" w:space="0" w:color="auto"/>
            <w:left w:val="none" w:sz="0" w:space="0" w:color="auto"/>
            <w:bottom w:val="none" w:sz="0" w:space="0" w:color="auto"/>
            <w:right w:val="none" w:sz="0" w:space="0" w:color="auto"/>
          </w:divBdr>
          <w:divsChild>
            <w:div w:id="455099585">
              <w:marLeft w:val="0"/>
              <w:marRight w:val="0"/>
              <w:marTop w:val="0"/>
              <w:marBottom w:val="0"/>
              <w:divBdr>
                <w:top w:val="none" w:sz="0" w:space="0" w:color="auto"/>
                <w:left w:val="none" w:sz="0" w:space="0" w:color="auto"/>
                <w:bottom w:val="none" w:sz="0" w:space="0" w:color="auto"/>
                <w:right w:val="none" w:sz="0" w:space="0" w:color="auto"/>
              </w:divBdr>
            </w:div>
          </w:divsChild>
        </w:div>
        <w:div w:id="1490056665">
          <w:marLeft w:val="0"/>
          <w:marRight w:val="0"/>
          <w:marTop w:val="0"/>
          <w:marBottom w:val="0"/>
          <w:divBdr>
            <w:top w:val="none" w:sz="0" w:space="0" w:color="auto"/>
            <w:left w:val="none" w:sz="0" w:space="0" w:color="auto"/>
            <w:bottom w:val="none" w:sz="0" w:space="0" w:color="auto"/>
            <w:right w:val="none" w:sz="0" w:space="0" w:color="auto"/>
          </w:divBdr>
          <w:divsChild>
            <w:div w:id="375204556">
              <w:marLeft w:val="0"/>
              <w:marRight w:val="0"/>
              <w:marTop w:val="0"/>
              <w:marBottom w:val="0"/>
              <w:divBdr>
                <w:top w:val="none" w:sz="0" w:space="0" w:color="auto"/>
                <w:left w:val="none" w:sz="0" w:space="0" w:color="auto"/>
                <w:bottom w:val="none" w:sz="0" w:space="0" w:color="auto"/>
                <w:right w:val="none" w:sz="0" w:space="0" w:color="auto"/>
              </w:divBdr>
            </w:div>
          </w:divsChild>
        </w:div>
        <w:div w:id="287705579">
          <w:marLeft w:val="0"/>
          <w:marRight w:val="0"/>
          <w:marTop w:val="0"/>
          <w:marBottom w:val="0"/>
          <w:divBdr>
            <w:top w:val="none" w:sz="0" w:space="0" w:color="auto"/>
            <w:left w:val="none" w:sz="0" w:space="0" w:color="auto"/>
            <w:bottom w:val="none" w:sz="0" w:space="0" w:color="auto"/>
            <w:right w:val="none" w:sz="0" w:space="0" w:color="auto"/>
          </w:divBdr>
          <w:divsChild>
            <w:div w:id="742799121">
              <w:marLeft w:val="0"/>
              <w:marRight w:val="0"/>
              <w:marTop w:val="0"/>
              <w:marBottom w:val="0"/>
              <w:divBdr>
                <w:top w:val="none" w:sz="0" w:space="0" w:color="auto"/>
                <w:left w:val="none" w:sz="0" w:space="0" w:color="auto"/>
                <w:bottom w:val="none" w:sz="0" w:space="0" w:color="auto"/>
                <w:right w:val="none" w:sz="0" w:space="0" w:color="auto"/>
              </w:divBdr>
            </w:div>
          </w:divsChild>
        </w:div>
        <w:div w:id="647168535">
          <w:marLeft w:val="0"/>
          <w:marRight w:val="0"/>
          <w:marTop w:val="0"/>
          <w:marBottom w:val="0"/>
          <w:divBdr>
            <w:top w:val="none" w:sz="0" w:space="0" w:color="auto"/>
            <w:left w:val="none" w:sz="0" w:space="0" w:color="auto"/>
            <w:bottom w:val="none" w:sz="0" w:space="0" w:color="auto"/>
            <w:right w:val="none" w:sz="0" w:space="0" w:color="auto"/>
          </w:divBdr>
          <w:divsChild>
            <w:div w:id="114106598">
              <w:marLeft w:val="0"/>
              <w:marRight w:val="0"/>
              <w:marTop w:val="0"/>
              <w:marBottom w:val="0"/>
              <w:divBdr>
                <w:top w:val="none" w:sz="0" w:space="0" w:color="auto"/>
                <w:left w:val="none" w:sz="0" w:space="0" w:color="auto"/>
                <w:bottom w:val="none" w:sz="0" w:space="0" w:color="auto"/>
                <w:right w:val="none" w:sz="0" w:space="0" w:color="auto"/>
              </w:divBdr>
            </w:div>
          </w:divsChild>
        </w:div>
        <w:div w:id="1076047809">
          <w:marLeft w:val="0"/>
          <w:marRight w:val="0"/>
          <w:marTop w:val="0"/>
          <w:marBottom w:val="0"/>
          <w:divBdr>
            <w:top w:val="none" w:sz="0" w:space="0" w:color="auto"/>
            <w:left w:val="none" w:sz="0" w:space="0" w:color="auto"/>
            <w:bottom w:val="none" w:sz="0" w:space="0" w:color="auto"/>
            <w:right w:val="none" w:sz="0" w:space="0" w:color="auto"/>
          </w:divBdr>
          <w:divsChild>
            <w:div w:id="1204365964">
              <w:marLeft w:val="0"/>
              <w:marRight w:val="0"/>
              <w:marTop w:val="0"/>
              <w:marBottom w:val="0"/>
              <w:divBdr>
                <w:top w:val="none" w:sz="0" w:space="0" w:color="auto"/>
                <w:left w:val="none" w:sz="0" w:space="0" w:color="auto"/>
                <w:bottom w:val="none" w:sz="0" w:space="0" w:color="auto"/>
                <w:right w:val="none" w:sz="0" w:space="0" w:color="auto"/>
              </w:divBdr>
            </w:div>
          </w:divsChild>
        </w:div>
        <w:div w:id="595358307">
          <w:marLeft w:val="0"/>
          <w:marRight w:val="0"/>
          <w:marTop w:val="0"/>
          <w:marBottom w:val="0"/>
          <w:divBdr>
            <w:top w:val="none" w:sz="0" w:space="0" w:color="auto"/>
            <w:left w:val="none" w:sz="0" w:space="0" w:color="auto"/>
            <w:bottom w:val="none" w:sz="0" w:space="0" w:color="auto"/>
            <w:right w:val="none" w:sz="0" w:space="0" w:color="auto"/>
          </w:divBdr>
          <w:divsChild>
            <w:div w:id="619839836">
              <w:marLeft w:val="0"/>
              <w:marRight w:val="0"/>
              <w:marTop w:val="0"/>
              <w:marBottom w:val="0"/>
              <w:divBdr>
                <w:top w:val="none" w:sz="0" w:space="0" w:color="auto"/>
                <w:left w:val="none" w:sz="0" w:space="0" w:color="auto"/>
                <w:bottom w:val="none" w:sz="0" w:space="0" w:color="auto"/>
                <w:right w:val="none" w:sz="0" w:space="0" w:color="auto"/>
              </w:divBdr>
            </w:div>
          </w:divsChild>
        </w:div>
        <w:div w:id="354188098">
          <w:marLeft w:val="0"/>
          <w:marRight w:val="0"/>
          <w:marTop w:val="0"/>
          <w:marBottom w:val="0"/>
          <w:divBdr>
            <w:top w:val="none" w:sz="0" w:space="0" w:color="auto"/>
            <w:left w:val="none" w:sz="0" w:space="0" w:color="auto"/>
            <w:bottom w:val="none" w:sz="0" w:space="0" w:color="auto"/>
            <w:right w:val="none" w:sz="0" w:space="0" w:color="auto"/>
          </w:divBdr>
          <w:divsChild>
            <w:div w:id="1733503510">
              <w:marLeft w:val="0"/>
              <w:marRight w:val="0"/>
              <w:marTop w:val="0"/>
              <w:marBottom w:val="0"/>
              <w:divBdr>
                <w:top w:val="none" w:sz="0" w:space="0" w:color="auto"/>
                <w:left w:val="none" w:sz="0" w:space="0" w:color="auto"/>
                <w:bottom w:val="none" w:sz="0" w:space="0" w:color="auto"/>
                <w:right w:val="none" w:sz="0" w:space="0" w:color="auto"/>
              </w:divBdr>
            </w:div>
          </w:divsChild>
        </w:div>
        <w:div w:id="1312711874">
          <w:marLeft w:val="0"/>
          <w:marRight w:val="0"/>
          <w:marTop w:val="0"/>
          <w:marBottom w:val="0"/>
          <w:divBdr>
            <w:top w:val="none" w:sz="0" w:space="0" w:color="auto"/>
            <w:left w:val="none" w:sz="0" w:space="0" w:color="auto"/>
            <w:bottom w:val="none" w:sz="0" w:space="0" w:color="auto"/>
            <w:right w:val="none" w:sz="0" w:space="0" w:color="auto"/>
          </w:divBdr>
          <w:divsChild>
            <w:div w:id="1354913436">
              <w:marLeft w:val="0"/>
              <w:marRight w:val="0"/>
              <w:marTop w:val="0"/>
              <w:marBottom w:val="0"/>
              <w:divBdr>
                <w:top w:val="none" w:sz="0" w:space="0" w:color="auto"/>
                <w:left w:val="none" w:sz="0" w:space="0" w:color="auto"/>
                <w:bottom w:val="none" w:sz="0" w:space="0" w:color="auto"/>
                <w:right w:val="none" w:sz="0" w:space="0" w:color="auto"/>
              </w:divBdr>
            </w:div>
          </w:divsChild>
        </w:div>
        <w:div w:id="450898388">
          <w:marLeft w:val="0"/>
          <w:marRight w:val="0"/>
          <w:marTop w:val="0"/>
          <w:marBottom w:val="0"/>
          <w:divBdr>
            <w:top w:val="none" w:sz="0" w:space="0" w:color="auto"/>
            <w:left w:val="none" w:sz="0" w:space="0" w:color="auto"/>
            <w:bottom w:val="none" w:sz="0" w:space="0" w:color="auto"/>
            <w:right w:val="none" w:sz="0" w:space="0" w:color="auto"/>
          </w:divBdr>
          <w:divsChild>
            <w:div w:id="496386634">
              <w:marLeft w:val="0"/>
              <w:marRight w:val="0"/>
              <w:marTop w:val="0"/>
              <w:marBottom w:val="0"/>
              <w:divBdr>
                <w:top w:val="none" w:sz="0" w:space="0" w:color="auto"/>
                <w:left w:val="none" w:sz="0" w:space="0" w:color="auto"/>
                <w:bottom w:val="none" w:sz="0" w:space="0" w:color="auto"/>
                <w:right w:val="none" w:sz="0" w:space="0" w:color="auto"/>
              </w:divBdr>
            </w:div>
          </w:divsChild>
        </w:div>
        <w:div w:id="1990085844">
          <w:marLeft w:val="0"/>
          <w:marRight w:val="0"/>
          <w:marTop w:val="0"/>
          <w:marBottom w:val="0"/>
          <w:divBdr>
            <w:top w:val="none" w:sz="0" w:space="0" w:color="auto"/>
            <w:left w:val="none" w:sz="0" w:space="0" w:color="auto"/>
            <w:bottom w:val="none" w:sz="0" w:space="0" w:color="auto"/>
            <w:right w:val="none" w:sz="0" w:space="0" w:color="auto"/>
          </w:divBdr>
          <w:divsChild>
            <w:div w:id="931165732">
              <w:marLeft w:val="0"/>
              <w:marRight w:val="0"/>
              <w:marTop w:val="0"/>
              <w:marBottom w:val="0"/>
              <w:divBdr>
                <w:top w:val="none" w:sz="0" w:space="0" w:color="auto"/>
                <w:left w:val="none" w:sz="0" w:space="0" w:color="auto"/>
                <w:bottom w:val="none" w:sz="0" w:space="0" w:color="auto"/>
                <w:right w:val="none" w:sz="0" w:space="0" w:color="auto"/>
              </w:divBdr>
            </w:div>
          </w:divsChild>
        </w:div>
        <w:div w:id="1213738291">
          <w:marLeft w:val="0"/>
          <w:marRight w:val="0"/>
          <w:marTop w:val="0"/>
          <w:marBottom w:val="0"/>
          <w:divBdr>
            <w:top w:val="none" w:sz="0" w:space="0" w:color="auto"/>
            <w:left w:val="none" w:sz="0" w:space="0" w:color="auto"/>
            <w:bottom w:val="none" w:sz="0" w:space="0" w:color="auto"/>
            <w:right w:val="none" w:sz="0" w:space="0" w:color="auto"/>
          </w:divBdr>
          <w:divsChild>
            <w:div w:id="93019795">
              <w:marLeft w:val="0"/>
              <w:marRight w:val="0"/>
              <w:marTop w:val="0"/>
              <w:marBottom w:val="0"/>
              <w:divBdr>
                <w:top w:val="none" w:sz="0" w:space="0" w:color="auto"/>
                <w:left w:val="none" w:sz="0" w:space="0" w:color="auto"/>
                <w:bottom w:val="none" w:sz="0" w:space="0" w:color="auto"/>
                <w:right w:val="none" w:sz="0" w:space="0" w:color="auto"/>
              </w:divBdr>
            </w:div>
          </w:divsChild>
        </w:div>
        <w:div w:id="478156506">
          <w:marLeft w:val="0"/>
          <w:marRight w:val="0"/>
          <w:marTop w:val="0"/>
          <w:marBottom w:val="0"/>
          <w:divBdr>
            <w:top w:val="none" w:sz="0" w:space="0" w:color="auto"/>
            <w:left w:val="none" w:sz="0" w:space="0" w:color="auto"/>
            <w:bottom w:val="none" w:sz="0" w:space="0" w:color="auto"/>
            <w:right w:val="none" w:sz="0" w:space="0" w:color="auto"/>
          </w:divBdr>
          <w:divsChild>
            <w:div w:id="459422641">
              <w:marLeft w:val="0"/>
              <w:marRight w:val="0"/>
              <w:marTop w:val="0"/>
              <w:marBottom w:val="0"/>
              <w:divBdr>
                <w:top w:val="none" w:sz="0" w:space="0" w:color="auto"/>
                <w:left w:val="none" w:sz="0" w:space="0" w:color="auto"/>
                <w:bottom w:val="none" w:sz="0" w:space="0" w:color="auto"/>
                <w:right w:val="none" w:sz="0" w:space="0" w:color="auto"/>
              </w:divBdr>
            </w:div>
          </w:divsChild>
        </w:div>
        <w:div w:id="1770852314">
          <w:marLeft w:val="0"/>
          <w:marRight w:val="0"/>
          <w:marTop w:val="0"/>
          <w:marBottom w:val="0"/>
          <w:divBdr>
            <w:top w:val="none" w:sz="0" w:space="0" w:color="auto"/>
            <w:left w:val="none" w:sz="0" w:space="0" w:color="auto"/>
            <w:bottom w:val="none" w:sz="0" w:space="0" w:color="auto"/>
            <w:right w:val="none" w:sz="0" w:space="0" w:color="auto"/>
          </w:divBdr>
          <w:divsChild>
            <w:div w:id="835538649">
              <w:marLeft w:val="0"/>
              <w:marRight w:val="0"/>
              <w:marTop w:val="0"/>
              <w:marBottom w:val="0"/>
              <w:divBdr>
                <w:top w:val="none" w:sz="0" w:space="0" w:color="auto"/>
                <w:left w:val="none" w:sz="0" w:space="0" w:color="auto"/>
                <w:bottom w:val="none" w:sz="0" w:space="0" w:color="auto"/>
                <w:right w:val="none" w:sz="0" w:space="0" w:color="auto"/>
              </w:divBdr>
            </w:div>
          </w:divsChild>
        </w:div>
        <w:div w:id="1793471929">
          <w:marLeft w:val="0"/>
          <w:marRight w:val="0"/>
          <w:marTop w:val="0"/>
          <w:marBottom w:val="0"/>
          <w:divBdr>
            <w:top w:val="none" w:sz="0" w:space="0" w:color="auto"/>
            <w:left w:val="none" w:sz="0" w:space="0" w:color="auto"/>
            <w:bottom w:val="none" w:sz="0" w:space="0" w:color="auto"/>
            <w:right w:val="none" w:sz="0" w:space="0" w:color="auto"/>
          </w:divBdr>
          <w:divsChild>
            <w:div w:id="467819749">
              <w:marLeft w:val="0"/>
              <w:marRight w:val="0"/>
              <w:marTop w:val="0"/>
              <w:marBottom w:val="0"/>
              <w:divBdr>
                <w:top w:val="none" w:sz="0" w:space="0" w:color="auto"/>
                <w:left w:val="none" w:sz="0" w:space="0" w:color="auto"/>
                <w:bottom w:val="none" w:sz="0" w:space="0" w:color="auto"/>
                <w:right w:val="none" w:sz="0" w:space="0" w:color="auto"/>
              </w:divBdr>
            </w:div>
          </w:divsChild>
        </w:div>
        <w:div w:id="759567151">
          <w:marLeft w:val="0"/>
          <w:marRight w:val="0"/>
          <w:marTop w:val="0"/>
          <w:marBottom w:val="0"/>
          <w:divBdr>
            <w:top w:val="none" w:sz="0" w:space="0" w:color="auto"/>
            <w:left w:val="none" w:sz="0" w:space="0" w:color="auto"/>
            <w:bottom w:val="none" w:sz="0" w:space="0" w:color="auto"/>
            <w:right w:val="none" w:sz="0" w:space="0" w:color="auto"/>
          </w:divBdr>
          <w:divsChild>
            <w:div w:id="369034388">
              <w:marLeft w:val="0"/>
              <w:marRight w:val="0"/>
              <w:marTop w:val="0"/>
              <w:marBottom w:val="0"/>
              <w:divBdr>
                <w:top w:val="none" w:sz="0" w:space="0" w:color="auto"/>
                <w:left w:val="none" w:sz="0" w:space="0" w:color="auto"/>
                <w:bottom w:val="none" w:sz="0" w:space="0" w:color="auto"/>
                <w:right w:val="none" w:sz="0" w:space="0" w:color="auto"/>
              </w:divBdr>
            </w:div>
          </w:divsChild>
        </w:div>
        <w:div w:id="1089542618">
          <w:marLeft w:val="0"/>
          <w:marRight w:val="0"/>
          <w:marTop w:val="0"/>
          <w:marBottom w:val="0"/>
          <w:divBdr>
            <w:top w:val="none" w:sz="0" w:space="0" w:color="auto"/>
            <w:left w:val="none" w:sz="0" w:space="0" w:color="auto"/>
            <w:bottom w:val="none" w:sz="0" w:space="0" w:color="auto"/>
            <w:right w:val="none" w:sz="0" w:space="0" w:color="auto"/>
          </w:divBdr>
          <w:divsChild>
            <w:div w:id="2098556817">
              <w:marLeft w:val="0"/>
              <w:marRight w:val="0"/>
              <w:marTop w:val="0"/>
              <w:marBottom w:val="0"/>
              <w:divBdr>
                <w:top w:val="none" w:sz="0" w:space="0" w:color="auto"/>
                <w:left w:val="none" w:sz="0" w:space="0" w:color="auto"/>
                <w:bottom w:val="none" w:sz="0" w:space="0" w:color="auto"/>
                <w:right w:val="none" w:sz="0" w:space="0" w:color="auto"/>
              </w:divBdr>
            </w:div>
          </w:divsChild>
        </w:div>
        <w:div w:id="626741528">
          <w:marLeft w:val="0"/>
          <w:marRight w:val="0"/>
          <w:marTop w:val="0"/>
          <w:marBottom w:val="0"/>
          <w:divBdr>
            <w:top w:val="none" w:sz="0" w:space="0" w:color="auto"/>
            <w:left w:val="none" w:sz="0" w:space="0" w:color="auto"/>
            <w:bottom w:val="none" w:sz="0" w:space="0" w:color="auto"/>
            <w:right w:val="none" w:sz="0" w:space="0" w:color="auto"/>
          </w:divBdr>
          <w:divsChild>
            <w:div w:id="1319919140">
              <w:marLeft w:val="0"/>
              <w:marRight w:val="0"/>
              <w:marTop w:val="0"/>
              <w:marBottom w:val="0"/>
              <w:divBdr>
                <w:top w:val="none" w:sz="0" w:space="0" w:color="auto"/>
                <w:left w:val="none" w:sz="0" w:space="0" w:color="auto"/>
                <w:bottom w:val="none" w:sz="0" w:space="0" w:color="auto"/>
                <w:right w:val="none" w:sz="0" w:space="0" w:color="auto"/>
              </w:divBdr>
            </w:div>
          </w:divsChild>
        </w:div>
        <w:div w:id="1732995313">
          <w:marLeft w:val="0"/>
          <w:marRight w:val="0"/>
          <w:marTop w:val="0"/>
          <w:marBottom w:val="0"/>
          <w:divBdr>
            <w:top w:val="none" w:sz="0" w:space="0" w:color="auto"/>
            <w:left w:val="none" w:sz="0" w:space="0" w:color="auto"/>
            <w:bottom w:val="none" w:sz="0" w:space="0" w:color="auto"/>
            <w:right w:val="none" w:sz="0" w:space="0" w:color="auto"/>
          </w:divBdr>
          <w:divsChild>
            <w:div w:id="360520789">
              <w:marLeft w:val="0"/>
              <w:marRight w:val="0"/>
              <w:marTop w:val="0"/>
              <w:marBottom w:val="0"/>
              <w:divBdr>
                <w:top w:val="none" w:sz="0" w:space="0" w:color="auto"/>
                <w:left w:val="none" w:sz="0" w:space="0" w:color="auto"/>
                <w:bottom w:val="none" w:sz="0" w:space="0" w:color="auto"/>
                <w:right w:val="none" w:sz="0" w:space="0" w:color="auto"/>
              </w:divBdr>
            </w:div>
          </w:divsChild>
        </w:div>
        <w:div w:id="1406298316">
          <w:marLeft w:val="0"/>
          <w:marRight w:val="0"/>
          <w:marTop w:val="0"/>
          <w:marBottom w:val="0"/>
          <w:divBdr>
            <w:top w:val="none" w:sz="0" w:space="0" w:color="auto"/>
            <w:left w:val="none" w:sz="0" w:space="0" w:color="auto"/>
            <w:bottom w:val="none" w:sz="0" w:space="0" w:color="auto"/>
            <w:right w:val="none" w:sz="0" w:space="0" w:color="auto"/>
          </w:divBdr>
          <w:divsChild>
            <w:div w:id="374236413">
              <w:marLeft w:val="0"/>
              <w:marRight w:val="0"/>
              <w:marTop w:val="0"/>
              <w:marBottom w:val="0"/>
              <w:divBdr>
                <w:top w:val="none" w:sz="0" w:space="0" w:color="auto"/>
                <w:left w:val="none" w:sz="0" w:space="0" w:color="auto"/>
                <w:bottom w:val="none" w:sz="0" w:space="0" w:color="auto"/>
                <w:right w:val="none" w:sz="0" w:space="0" w:color="auto"/>
              </w:divBdr>
            </w:div>
          </w:divsChild>
        </w:div>
        <w:div w:id="638850323">
          <w:marLeft w:val="0"/>
          <w:marRight w:val="0"/>
          <w:marTop w:val="0"/>
          <w:marBottom w:val="0"/>
          <w:divBdr>
            <w:top w:val="none" w:sz="0" w:space="0" w:color="auto"/>
            <w:left w:val="none" w:sz="0" w:space="0" w:color="auto"/>
            <w:bottom w:val="none" w:sz="0" w:space="0" w:color="auto"/>
            <w:right w:val="none" w:sz="0" w:space="0" w:color="auto"/>
          </w:divBdr>
          <w:divsChild>
            <w:div w:id="337779741">
              <w:marLeft w:val="0"/>
              <w:marRight w:val="0"/>
              <w:marTop w:val="0"/>
              <w:marBottom w:val="0"/>
              <w:divBdr>
                <w:top w:val="none" w:sz="0" w:space="0" w:color="auto"/>
                <w:left w:val="none" w:sz="0" w:space="0" w:color="auto"/>
                <w:bottom w:val="none" w:sz="0" w:space="0" w:color="auto"/>
                <w:right w:val="none" w:sz="0" w:space="0" w:color="auto"/>
              </w:divBdr>
            </w:div>
          </w:divsChild>
        </w:div>
        <w:div w:id="1330524780">
          <w:marLeft w:val="0"/>
          <w:marRight w:val="0"/>
          <w:marTop w:val="0"/>
          <w:marBottom w:val="0"/>
          <w:divBdr>
            <w:top w:val="none" w:sz="0" w:space="0" w:color="auto"/>
            <w:left w:val="none" w:sz="0" w:space="0" w:color="auto"/>
            <w:bottom w:val="none" w:sz="0" w:space="0" w:color="auto"/>
            <w:right w:val="none" w:sz="0" w:space="0" w:color="auto"/>
          </w:divBdr>
          <w:divsChild>
            <w:div w:id="2093507246">
              <w:marLeft w:val="0"/>
              <w:marRight w:val="0"/>
              <w:marTop w:val="0"/>
              <w:marBottom w:val="0"/>
              <w:divBdr>
                <w:top w:val="none" w:sz="0" w:space="0" w:color="auto"/>
                <w:left w:val="none" w:sz="0" w:space="0" w:color="auto"/>
                <w:bottom w:val="none" w:sz="0" w:space="0" w:color="auto"/>
                <w:right w:val="none" w:sz="0" w:space="0" w:color="auto"/>
              </w:divBdr>
            </w:div>
          </w:divsChild>
        </w:div>
        <w:div w:id="65996016">
          <w:marLeft w:val="0"/>
          <w:marRight w:val="0"/>
          <w:marTop w:val="0"/>
          <w:marBottom w:val="0"/>
          <w:divBdr>
            <w:top w:val="none" w:sz="0" w:space="0" w:color="auto"/>
            <w:left w:val="none" w:sz="0" w:space="0" w:color="auto"/>
            <w:bottom w:val="none" w:sz="0" w:space="0" w:color="auto"/>
            <w:right w:val="none" w:sz="0" w:space="0" w:color="auto"/>
          </w:divBdr>
          <w:divsChild>
            <w:div w:id="1984433316">
              <w:marLeft w:val="0"/>
              <w:marRight w:val="0"/>
              <w:marTop w:val="0"/>
              <w:marBottom w:val="0"/>
              <w:divBdr>
                <w:top w:val="none" w:sz="0" w:space="0" w:color="auto"/>
                <w:left w:val="none" w:sz="0" w:space="0" w:color="auto"/>
                <w:bottom w:val="none" w:sz="0" w:space="0" w:color="auto"/>
                <w:right w:val="none" w:sz="0" w:space="0" w:color="auto"/>
              </w:divBdr>
            </w:div>
          </w:divsChild>
        </w:div>
        <w:div w:id="1499422356">
          <w:marLeft w:val="0"/>
          <w:marRight w:val="0"/>
          <w:marTop w:val="0"/>
          <w:marBottom w:val="0"/>
          <w:divBdr>
            <w:top w:val="none" w:sz="0" w:space="0" w:color="auto"/>
            <w:left w:val="none" w:sz="0" w:space="0" w:color="auto"/>
            <w:bottom w:val="none" w:sz="0" w:space="0" w:color="auto"/>
            <w:right w:val="none" w:sz="0" w:space="0" w:color="auto"/>
          </w:divBdr>
          <w:divsChild>
            <w:div w:id="24908273">
              <w:marLeft w:val="0"/>
              <w:marRight w:val="0"/>
              <w:marTop w:val="0"/>
              <w:marBottom w:val="0"/>
              <w:divBdr>
                <w:top w:val="none" w:sz="0" w:space="0" w:color="auto"/>
                <w:left w:val="none" w:sz="0" w:space="0" w:color="auto"/>
                <w:bottom w:val="none" w:sz="0" w:space="0" w:color="auto"/>
                <w:right w:val="none" w:sz="0" w:space="0" w:color="auto"/>
              </w:divBdr>
            </w:div>
          </w:divsChild>
        </w:div>
        <w:div w:id="460071372">
          <w:marLeft w:val="0"/>
          <w:marRight w:val="0"/>
          <w:marTop w:val="0"/>
          <w:marBottom w:val="0"/>
          <w:divBdr>
            <w:top w:val="none" w:sz="0" w:space="0" w:color="auto"/>
            <w:left w:val="none" w:sz="0" w:space="0" w:color="auto"/>
            <w:bottom w:val="none" w:sz="0" w:space="0" w:color="auto"/>
            <w:right w:val="none" w:sz="0" w:space="0" w:color="auto"/>
          </w:divBdr>
          <w:divsChild>
            <w:div w:id="1858423971">
              <w:marLeft w:val="0"/>
              <w:marRight w:val="0"/>
              <w:marTop w:val="0"/>
              <w:marBottom w:val="0"/>
              <w:divBdr>
                <w:top w:val="none" w:sz="0" w:space="0" w:color="auto"/>
                <w:left w:val="none" w:sz="0" w:space="0" w:color="auto"/>
                <w:bottom w:val="none" w:sz="0" w:space="0" w:color="auto"/>
                <w:right w:val="none" w:sz="0" w:space="0" w:color="auto"/>
              </w:divBdr>
            </w:div>
          </w:divsChild>
        </w:div>
        <w:div w:id="133449246">
          <w:marLeft w:val="0"/>
          <w:marRight w:val="0"/>
          <w:marTop w:val="0"/>
          <w:marBottom w:val="0"/>
          <w:divBdr>
            <w:top w:val="none" w:sz="0" w:space="0" w:color="auto"/>
            <w:left w:val="none" w:sz="0" w:space="0" w:color="auto"/>
            <w:bottom w:val="none" w:sz="0" w:space="0" w:color="auto"/>
            <w:right w:val="none" w:sz="0" w:space="0" w:color="auto"/>
          </w:divBdr>
          <w:divsChild>
            <w:div w:id="310450903">
              <w:marLeft w:val="0"/>
              <w:marRight w:val="0"/>
              <w:marTop w:val="0"/>
              <w:marBottom w:val="0"/>
              <w:divBdr>
                <w:top w:val="none" w:sz="0" w:space="0" w:color="auto"/>
                <w:left w:val="none" w:sz="0" w:space="0" w:color="auto"/>
                <w:bottom w:val="none" w:sz="0" w:space="0" w:color="auto"/>
                <w:right w:val="none" w:sz="0" w:space="0" w:color="auto"/>
              </w:divBdr>
            </w:div>
            <w:div w:id="1166092668">
              <w:marLeft w:val="0"/>
              <w:marRight w:val="0"/>
              <w:marTop w:val="0"/>
              <w:marBottom w:val="0"/>
              <w:divBdr>
                <w:top w:val="none" w:sz="0" w:space="0" w:color="auto"/>
                <w:left w:val="none" w:sz="0" w:space="0" w:color="auto"/>
                <w:bottom w:val="none" w:sz="0" w:space="0" w:color="auto"/>
                <w:right w:val="none" w:sz="0" w:space="0" w:color="auto"/>
              </w:divBdr>
            </w:div>
            <w:div w:id="1546673341">
              <w:marLeft w:val="0"/>
              <w:marRight w:val="0"/>
              <w:marTop w:val="0"/>
              <w:marBottom w:val="0"/>
              <w:divBdr>
                <w:top w:val="none" w:sz="0" w:space="0" w:color="auto"/>
                <w:left w:val="none" w:sz="0" w:space="0" w:color="auto"/>
                <w:bottom w:val="none" w:sz="0" w:space="0" w:color="auto"/>
                <w:right w:val="none" w:sz="0" w:space="0" w:color="auto"/>
              </w:divBdr>
            </w:div>
            <w:div w:id="491600189">
              <w:marLeft w:val="0"/>
              <w:marRight w:val="0"/>
              <w:marTop w:val="0"/>
              <w:marBottom w:val="0"/>
              <w:divBdr>
                <w:top w:val="none" w:sz="0" w:space="0" w:color="auto"/>
                <w:left w:val="none" w:sz="0" w:space="0" w:color="auto"/>
                <w:bottom w:val="none" w:sz="0" w:space="0" w:color="auto"/>
                <w:right w:val="none" w:sz="0" w:space="0" w:color="auto"/>
              </w:divBdr>
            </w:div>
            <w:div w:id="1825734029">
              <w:marLeft w:val="0"/>
              <w:marRight w:val="0"/>
              <w:marTop w:val="0"/>
              <w:marBottom w:val="0"/>
              <w:divBdr>
                <w:top w:val="none" w:sz="0" w:space="0" w:color="auto"/>
                <w:left w:val="none" w:sz="0" w:space="0" w:color="auto"/>
                <w:bottom w:val="none" w:sz="0" w:space="0" w:color="auto"/>
                <w:right w:val="none" w:sz="0" w:space="0" w:color="auto"/>
              </w:divBdr>
            </w:div>
            <w:div w:id="530339043">
              <w:marLeft w:val="0"/>
              <w:marRight w:val="0"/>
              <w:marTop w:val="0"/>
              <w:marBottom w:val="0"/>
              <w:divBdr>
                <w:top w:val="none" w:sz="0" w:space="0" w:color="auto"/>
                <w:left w:val="none" w:sz="0" w:space="0" w:color="auto"/>
                <w:bottom w:val="none" w:sz="0" w:space="0" w:color="auto"/>
                <w:right w:val="none" w:sz="0" w:space="0" w:color="auto"/>
              </w:divBdr>
            </w:div>
            <w:div w:id="1065030759">
              <w:marLeft w:val="0"/>
              <w:marRight w:val="0"/>
              <w:marTop w:val="0"/>
              <w:marBottom w:val="0"/>
              <w:divBdr>
                <w:top w:val="none" w:sz="0" w:space="0" w:color="auto"/>
                <w:left w:val="none" w:sz="0" w:space="0" w:color="auto"/>
                <w:bottom w:val="none" w:sz="0" w:space="0" w:color="auto"/>
                <w:right w:val="none" w:sz="0" w:space="0" w:color="auto"/>
              </w:divBdr>
            </w:div>
            <w:div w:id="2139297196">
              <w:marLeft w:val="0"/>
              <w:marRight w:val="0"/>
              <w:marTop w:val="0"/>
              <w:marBottom w:val="0"/>
              <w:divBdr>
                <w:top w:val="none" w:sz="0" w:space="0" w:color="auto"/>
                <w:left w:val="none" w:sz="0" w:space="0" w:color="auto"/>
                <w:bottom w:val="none" w:sz="0" w:space="0" w:color="auto"/>
                <w:right w:val="none" w:sz="0" w:space="0" w:color="auto"/>
              </w:divBdr>
            </w:div>
          </w:divsChild>
        </w:div>
        <w:div w:id="1104302297">
          <w:marLeft w:val="0"/>
          <w:marRight w:val="0"/>
          <w:marTop w:val="0"/>
          <w:marBottom w:val="0"/>
          <w:divBdr>
            <w:top w:val="none" w:sz="0" w:space="0" w:color="auto"/>
            <w:left w:val="none" w:sz="0" w:space="0" w:color="auto"/>
            <w:bottom w:val="none" w:sz="0" w:space="0" w:color="auto"/>
            <w:right w:val="none" w:sz="0" w:space="0" w:color="auto"/>
          </w:divBdr>
          <w:divsChild>
            <w:div w:id="431515800">
              <w:marLeft w:val="0"/>
              <w:marRight w:val="0"/>
              <w:marTop w:val="0"/>
              <w:marBottom w:val="0"/>
              <w:divBdr>
                <w:top w:val="none" w:sz="0" w:space="0" w:color="auto"/>
                <w:left w:val="none" w:sz="0" w:space="0" w:color="auto"/>
                <w:bottom w:val="none" w:sz="0" w:space="0" w:color="auto"/>
                <w:right w:val="none" w:sz="0" w:space="0" w:color="auto"/>
              </w:divBdr>
            </w:div>
          </w:divsChild>
        </w:div>
        <w:div w:id="1855532420">
          <w:marLeft w:val="0"/>
          <w:marRight w:val="0"/>
          <w:marTop w:val="0"/>
          <w:marBottom w:val="0"/>
          <w:divBdr>
            <w:top w:val="none" w:sz="0" w:space="0" w:color="auto"/>
            <w:left w:val="none" w:sz="0" w:space="0" w:color="auto"/>
            <w:bottom w:val="none" w:sz="0" w:space="0" w:color="auto"/>
            <w:right w:val="none" w:sz="0" w:space="0" w:color="auto"/>
          </w:divBdr>
          <w:divsChild>
            <w:div w:id="883449233">
              <w:marLeft w:val="0"/>
              <w:marRight w:val="0"/>
              <w:marTop w:val="0"/>
              <w:marBottom w:val="0"/>
              <w:divBdr>
                <w:top w:val="none" w:sz="0" w:space="0" w:color="auto"/>
                <w:left w:val="none" w:sz="0" w:space="0" w:color="auto"/>
                <w:bottom w:val="none" w:sz="0" w:space="0" w:color="auto"/>
                <w:right w:val="none" w:sz="0" w:space="0" w:color="auto"/>
              </w:divBdr>
            </w:div>
            <w:div w:id="496313229">
              <w:marLeft w:val="0"/>
              <w:marRight w:val="0"/>
              <w:marTop w:val="0"/>
              <w:marBottom w:val="0"/>
              <w:divBdr>
                <w:top w:val="none" w:sz="0" w:space="0" w:color="auto"/>
                <w:left w:val="none" w:sz="0" w:space="0" w:color="auto"/>
                <w:bottom w:val="none" w:sz="0" w:space="0" w:color="auto"/>
                <w:right w:val="none" w:sz="0" w:space="0" w:color="auto"/>
              </w:divBdr>
            </w:div>
          </w:divsChild>
        </w:div>
        <w:div w:id="1019351582">
          <w:marLeft w:val="0"/>
          <w:marRight w:val="0"/>
          <w:marTop w:val="0"/>
          <w:marBottom w:val="0"/>
          <w:divBdr>
            <w:top w:val="none" w:sz="0" w:space="0" w:color="auto"/>
            <w:left w:val="none" w:sz="0" w:space="0" w:color="auto"/>
            <w:bottom w:val="none" w:sz="0" w:space="0" w:color="auto"/>
            <w:right w:val="none" w:sz="0" w:space="0" w:color="auto"/>
          </w:divBdr>
          <w:divsChild>
            <w:div w:id="858659206">
              <w:marLeft w:val="0"/>
              <w:marRight w:val="0"/>
              <w:marTop w:val="0"/>
              <w:marBottom w:val="0"/>
              <w:divBdr>
                <w:top w:val="none" w:sz="0" w:space="0" w:color="auto"/>
                <w:left w:val="none" w:sz="0" w:space="0" w:color="auto"/>
                <w:bottom w:val="none" w:sz="0" w:space="0" w:color="auto"/>
                <w:right w:val="none" w:sz="0" w:space="0" w:color="auto"/>
              </w:divBdr>
            </w:div>
          </w:divsChild>
        </w:div>
        <w:div w:id="871261143">
          <w:marLeft w:val="0"/>
          <w:marRight w:val="0"/>
          <w:marTop w:val="0"/>
          <w:marBottom w:val="0"/>
          <w:divBdr>
            <w:top w:val="none" w:sz="0" w:space="0" w:color="auto"/>
            <w:left w:val="none" w:sz="0" w:space="0" w:color="auto"/>
            <w:bottom w:val="none" w:sz="0" w:space="0" w:color="auto"/>
            <w:right w:val="none" w:sz="0" w:space="0" w:color="auto"/>
          </w:divBdr>
          <w:divsChild>
            <w:div w:id="611476508">
              <w:marLeft w:val="0"/>
              <w:marRight w:val="0"/>
              <w:marTop w:val="0"/>
              <w:marBottom w:val="0"/>
              <w:divBdr>
                <w:top w:val="none" w:sz="0" w:space="0" w:color="auto"/>
                <w:left w:val="none" w:sz="0" w:space="0" w:color="auto"/>
                <w:bottom w:val="none" w:sz="0" w:space="0" w:color="auto"/>
                <w:right w:val="none" w:sz="0" w:space="0" w:color="auto"/>
              </w:divBdr>
            </w:div>
          </w:divsChild>
        </w:div>
        <w:div w:id="759835026">
          <w:marLeft w:val="0"/>
          <w:marRight w:val="0"/>
          <w:marTop w:val="0"/>
          <w:marBottom w:val="0"/>
          <w:divBdr>
            <w:top w:val="none" w:sz="0" w:space="0" w:color="auto"/>
            <w:left w:val="none" w:sz="0" w:space="0" w:color="auto"/>
            <w:bottom w:val="none" w:sz="0" w:space="0" w:color="auto"/>
            <w:right w:val="none" w:sz="0" w:space="0" w:color="auto"/>
          </w:divBdr>
          <w:divsChild>
            <w:div w:id="1258096101">
              <w:marLeft w:val="0"/>
              <w:marRight w:val="0"/>
              <w:marTop w:val="0"/>
              <w:marBottom w:val="0"/>
              <w:divBdr>
                <w:top w:val="none" w:sz="0" w:space="0" w:color="auto"/>
                <w:left w:val="none" w:sz="0" w:space="0" w:color="auto"/>
                <w:bottom w:val="none" w:sz="0" w:space="0" w:color="auto"/>
                <w:right w:val="none" w:sz="0" w:space="0" w:color="auto"/>
              </w:divBdr>
            </w:div>
          </w:divsChild>
        </w:div>
        <w:div w:id="1746605767">
          <w:marLeft w:val="0"/>
          <w:marRight w:val="0"/>
          <w:marTop w:val="0"/>
          <w:marBottom w:val="0"/>
          <w:divBdr>
            <w:top w:val="none" w:sz="0" w:space="0" w:color="auto"/>
            <w:left w:val="none" w:sz="0" w:space="0" w:color="auto"/>
            <w:bottom w:val="none" w:sz="0" w:space="0" w:color="auto"/>
            <w:right w:val="none" w:sz="0" w:space="0" w:color="auto"/>
          </w:divBdr>
          <w:divsChild>
            <w:div w:id="1596281718">
              <w:marLeft w:val="0"/>
              <w:marRight w:val="0"/>
              <w:marTop w:val="0"/>
              <w:marBottom w:val="0"/>
              <w:divBdr>
                <w:top w:val="none" w:sz="0" w:space="0" w:color="auto"/>
                <w:left w:val="none" w:sz="0" w:space="0" w:color="auto"/>
                <w:bottom w:val="none" w:sz="0" w:space="0" w:color="auto"/>
                <w:right w:val="none" w:sz="0" w:space="0" w:color="auto"/>
              </w:divBdr>
            </w:div>
          </w:divsChild>
        </w:div>
        <w:div w:id="689723334">
          <w:marLeft w:val="0"/>
          <w:marRight w:val="0"/>
          <w:marTop w:val="0"/>
          <w:marBottom w:val="0"/>
          <w:divBdr>
            <w:top w:val="none" w:sz="0" w:space="0" w:color="auto"/>
            <w:left w:val="none" w:sz="0" w:space="0" w:color="auto"/>
            <w:bottom w:val="none" w:sz="0" w:space="0" w:color="auto"/>
            <w:right w:val="none" w:sz="0" w:space="0" w:color="auto"/>
          </w:divBdr>
          <w:divsChild>
            <w:div w:id="1744453074">
              <w:marLeft w:val="0"/>
              <w:marRight w:val="0"/>
              <w:marTop w:val="0"/>
              <w:marBottom w:val="0"/>
              <w:divBdr>
                <w:top w:val="none" w:sz="0" w:space="0" w:color="auto"/>
                <w:left w:val="none" w:sz="0" w:space="0" w:color="auto"/>
                <w:bottom w:val="none" w:sz="0" w:space="0" w:color="auto"/>
                <w:right w:val="none" w:sz="0" w:space="0" w:color="auto"/>
              </w:divBdr>
            </w:div>
          </w:divsChild>
        </w:div>
        <w:div w:id="1163620420">
          <w:marLeft w:val="0"/>
          <w:marRight w:val="0"/>
          <w:marTop w:val="0"/>
          <w:marBottom w:val="0"/>
          <w:divBdr>
            <w:top w:val="none" w:sz="0" w:space="0" w:color="auto"/>
            <w:left w:val="none" w:sz="0" w:space="0" w:color="auto"/>
            <w:bottom w:val="none" w:sz="0" w:space="0" w:color="auto"/>
            <w:right w:val="none" w:sz="0" w:space="0" w:color="auto"/>
          </w:divBdr>
          <w:divsChild>
            <w:div w:id="148184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696056">
      <w:bodyDiv w:val="1"/>
      <w:marLeft w:val="0"/>
      <w:marRight w:val="0"/>
      <w:marTop w:val="0"/>
      <w:marBottom w:val="0"/>
      <w:divBdr>
        <w:top w:val="none" w:sz="0" w:space="0" w:color="auto"/>
        <w:left w:val="none" w:sz="0" w:space="0" w:color="auto"/>
        <w:bottom w:val="none" w:sz="0" w:space="0" w:color="auto"/>
        <w:right w:val="none" w:sz="0" w:space="0" w:color="auto"/>
      </w:divBdr>
    </w:div>
    <w:div w:id="1218712062">
      <w:bodyDiv w:val="1"/>
      <w:marLeft w:val="0"/>
      <w:marRight w:val="0"/>
      <w:marTop w:val="0"/>
      <w:marBottom w:val="0"/>
      <w:divBdr>
        <w:top w:val="none" w:sz="0" w:space="0" w:color="auto"/>
        <w:left w:val="none" w:sz="0" w:space="0" w:color="auto"/>
        <w:bottom w:val="none" w:sz="0" w:space="0" w:color="auto"/>
        <w:right w:val="none" w:sz="0" w:space="0" w:color="auto"/>
      </w:divBdr>
    </w:div>
    <w:div w:id="1228878136">
      <w:bodyDiv w:val="1"/>
      <w:marLeft w:val="0"/>
      <w:marRight w:val="0"/>
      <w:marTop w:val="0"/>
      <w:marBottom w:val="0"/>
      <w:divBdr>
        <w:top w:val="none" w:sz="0" w:space="0" w:color="auto"/>
        <w:left w:val="none" w:sz="0" w:space="0" w:color="auto"/>
        <w:bottom w:val="none" w:sz="0" w:space="0" w:color="auto"/>
        <w:right w:val="none" w:sz="0" w:space="0" w:color="auto"/>
      </w:divBdr>
    </w:div>
    <w:div w:id="1229347245">
      <w:bodyDiv w:val="1"/>
      <w:marLeft w:val="0"/>
      <w:marRight w:val="0"/>
      <w:marTop w:val="0"/>
      <w:marBottom w:val="0"/>
      <w:divBdr>
        <w:top w:val="none" w:sz="0" w:space="0" w:color="auto"/>
        <w:left w:val="none" w:sz="0" w:space="0" w:color="auto"/>
        <w:bottom w:val="none" w:sz="0" w:space="0" w:color="auto"/>
        <w:right w:val="none" w:sz="0" w:space="0" w:color="auto"/>
      </w:divBdr>
    </w:div>
    <w:div w:id="1234386548">
      <w:bodyDiv w:val="1"/>
      <w:marLeft w:val="0"/>
      <w:marRight w:val="0"/>
      <w:marTop w:val="0"/>
      <w:marBottom w:val="0"/>
      <w:divBdr>
        <w:top w:val="none" w:sz="0" w:space="0" w:color="auto"/>
        <w:left w:val="none" w:sz="0" w:space="0" w:color="auto"/>
        <w:bottom w:val="none" w:sz="0" w:space="0" w:color="auto"/>
        <w:right w:val="none" w:sz="0" w:space="0" w:color="auto"/>
      </w:divBdr>
    </w:div>
    <w:div w:id="1244559674">
      <w:bodyDiv w:val="1"/>
      <w:marLeft w:val="0"/>
      <w:marRight w:val="0"/>
      <w:marTop w:val="0"/>
      <w:marBottom w:val="0"/>
      <w:divBdr>
        <w:top w:val="none" w:sz="0" w:space="0" w:color="auto"/>
        <w:left w:val="none" w:sz="0" w:space="0" w:color="auto"/>
        <w:bottom w:val="none" w:sz="0" w:space="0" w:color="auto"/>
        <w:right w:val="none" w:sz="0" w:space="0" w:color="auto"/>
      </w:divBdr>
      <w:divsChild>
        <w:div w:id="781192929">
          <w:marLeft w:val="0"/>
          <w:marRight w:val="0"/>
          <w:marTop w:val="0"/>
          <w:marBottom w:val="0"/>
          <w:divBdr>
            <w:top w:val="none" w:sz="0" w:space="0" w:color="auto"/>
            <w:left w:val="none" w:sz="0" w:space="0" w:color="auto"/>
            <w:bottom w:val="none" w:sz="0" w:space="0" w:color="auto"/>
            <w:right w:val="none" w:sz="0" w:space="0" w:color="auto"/>
          </w:divBdr>
          <w:divsChild>
            <w:div w:id="103156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0871">
      <w:bodyDiv w:val="1"/>
      <w:marLeft w:val="0"/>
      <w:marRight w:val="0"/>
      <w:marTop w:val="0"/>
      <w:marBottom w:val="0"/>
      <w:divBdr>
        <w:top w:val="none" w:sz="0" w:space="0" w:color="auto"/>
        <w:left w:val="none" w:sz="0" w:space="0" w:color="auto"/>
        <w:bottom w:val="none" w:sz="0" w:space="0" w:color="auto"/>
        <w:right w:val="none" w:sz="0" w:space="0" w:color="auto"/>
      </w:divBdr>
      <w:divsChild>
        <w:div w:id="1594044690">
          <w:marLeft w:val="0"/>
          <w:marRight w:val="0"/>
          <w:marTop w:val="0"/>
          <w:marBottom w:val="0"/>
          <w:divBdr>
            <w:top w:val="none" w:sz="0" w:space="0" w:color="auto"/>
            <w:left w:val="none" w:sz="0" w:space="0" w:color="auto"/>
            <w:bottom w:val="none" w:sz="0" w:space="0" w:color="auto"/>
            <w:right w:val="none" w:sz="0" w:space="0" w:color="auto"/>
          </w:divBdr>
        </w:div>
        <w:div w:id="244801532">
          <w:marLeft w:val="0"/>
          <w:marRight w:val="0"/>
          <w:marTop w:val="0"/>
          <w:marBottom w:val="0"/>
          <w:divBdr>
            <w:top w:val="none" w:sz="0" w:space="0" w:color="auto"/>
            <w:left w:val="none" w:sz="0" w:space="0" w:color="auto"/>
            <w:bottom w:val="none" w:sz="0" w:space="0" w:color="auto"/>
            <w:right w:val="none" w:sz="0" w:space="0" w:color="auto"/>
          </w:divBdr>
        </w:div>
        <w:div w:id="1870340072">
          <w:marLeft w:val="0"/>
          <w:marRight w:val="0"/>
          <w:marTop w:val="0"/>
          <w:marBottom w:val="0"/>
          <w:divBdr>
            <w:top w:val="none" w:sz="0" w:space="0" w:color="auto"/>
            <w:left w:val="none" w:sz="0" w:space="0" w:color="auto"/>
            <w:bottom w:val="none" w:sz="0" w:space="0" w:color="auto"/>
            <w:right w:val="none" w:sz="0" w:space="0" w:color="auto"/>
          </w:divBdr>
        </w:div>
        <w:div w:id="111634530">
          <w:marLeft w:val="0"/>
          <w:marRight w:val="0"/>
          <w:marTop w:val="0"/>
          <w:marBottom w:val="0"/>
          <w:divBdr>
            <w:top w:val="none" w:sz="0" w:space="0" w:color="auto"/>
            <w:left w:val="none" w:sz="0" w:space="0" w:color="auto"/>
            <w:bottom w:val="none" w:sz="0" w:space="0" w:color="auto"/>
            <w:right w:val="none" w:sz="0" w:space="0" w:color="auto"/>
          </w:divBdr>
        </w:div>
        <w:div w:id="574171664">
          <w:marLeft w:val="0"/>
          <w:marRight w:val="0"/>
          <w:marTop w:val="0"/>
          <w:marBottom w:val="0"/>
          <w:divBdr>
            <w:top w:val="none" w:sz="0" w:space="0" w:color="auto"/>
            <w:left w:val="none" w:sz="0" w:space="0" w:color="auto"/>
            <w:bottom w:val="none" w:sz="0" w:space="0" w:color="auto"/>
            <w:right w:val="none" w:sz="0" w:space="0" w:color="auto"/>
          </w:divBdr>
        </w:div>
        <w:div w:id="1213268438">
          <w:marLeft w:val="0"/>
          <w:marRight w:val="0"/>
          <w:marTop w:val="0"/>
          <w:marBottom w:val="0"/>
          <w:divBdr>
            <w:top w:val="none" w:sz="0" w:space="0" w:color="auto"/>
            <w:left w:val="none" w:sz="0" w:space="0" w:color="auto"/>
            <w:bottom w:val="none" w:sz="0" w:space="0" w:color="auto"/>
            <w:right w:val="none" w:sz="0" w:space="0" w:color="auto"/>
          </w:divBdr>
        </w:div>
        <w:div w:id="95101275">
          <w:marLeft w:val="0"/>
          <w:marRight w:val="0"/>
          <w:marTop w:val="0"/>
          <w:marBottom w:val="0"/>
          <w:divBdr>
            <w:top w:val="none" w:sz="0" w:space="0" w:color="auto"/>
            <w:left w:val="none" w:sz="0" w:space="0" w:color="auto"/>
            <w:bottom w:val="none" w:sz="0" w:space="0" w:color="auto"/>
            <w:right w:val="none" w:sz="0" w:space="0" w:color="auto"/>
          </w:divBdr>
        </w:div>
        <w:div w:id="1030837665">
          <w:marLeft w:val="0"/>
          <w:marRight w:val="0"/>
          <w:marTop w:val="0"/>
          <w:marBottom w:val="0"/>
          <w:divBdr>
            <w:top w:val="none" w:sz="0" w:space="0" w:color="auto"/>
            <w:left w:val="none" w:sz="0" w:space="0" w:color="auto"/>
            <w:bottom w:val="none" w:sz="0" w:space="0" w:color="auto"/>
            <w:right w:val="none" w:sz="0" w:space="0" w:color="auto"/>
          </w:divBdr>
        </w:div>
        <w:div w:id="739985987">
          <w:marLeft w:val="0"/>
          <w:marRight w:val="0"/>
          <w:marTop w:val="0"/>
          <w:marBottom w:val="0"/>
          <w:divBdr>
            <w:top w:val="none" w:sz="0" w:space="0" w:color="auto"/>
            <w:left w:val="none" w:sz="0" w:space="0" w:color="auto"/>
            <w:bottom w:val="none" w:sz="0" w:space="0" w:color="auto"/>
            <w:right w:val="none" w:sz="0" w:space="0" w:color="auto"/>
          </w:divBdr>
        </w:div>
        <w:div w:id="364524226">
          <w:marLeft w:val="0"/>
          <w:marRight w:val="0"/>
          <w:marTop w:val="0"/>
          <w:marBottom w:val="0"/>
          <w:divBdr>
            <w:top w:val="none" w:sz="0" w:space="0" w:color="auto"/>
            <w:left w:val="none" w:sz="0" w:space="0" w:color="auto"/>
            <w:bottom w:val="none" w:sz="0" w:space="0" w:color="auto"/>
            <w:right w:val="none" w:sz="0" w:space="0" w:color="auto"/>
          </w:divBdr>
        </w:div>
        <w:div w:id="1175070848">
          <w:marLeft w:val="0"/>
          <w:marRight w:val="0"/>
          <w:marTop w:val="0"/>
          <w:marBottom w:val="0"/>
          <w:divBdr>
            <w:top w:val="none" w:sz="0" w:space="0" w:color="auto"/>
            <w:left w:val="none" w:sz="0" w:space="0" w:color="auto"/>
            <w:bottom w:val="none" w:sz="0" w:space="0" w:color="auto"/>
            <w:right w:val="none" w:sz="0" w:space="0" w:color="auto"/>
          </w:divBdr>
        </w:div>
        <w:div w:id="1102652615">
          <w:marLeft w:val="0"/>
          <w:marRight w:val="0"/>
          <w:marTop w:val="0"/>
          <w:marBottom w:val="0"/>
          <w:divBdr>
            <w:top w:val="none" w:sz="0" w:space="0" w:color="auto"/>
            <w:left w:val="none" w:sz="0" w:space="0" w:color="auto"/>
            <w:bottom w:val="none" w:sz="0" w:space="0" w:color="auto"/>
            <w:right w:val="none" w:sz="0" w:space="0" w:color="auto"/>
          </w:divBdr>
        </w:div>
        <w:div w:id="2107535336">
          <w:marLeft w:val="0"/>
          <w:marRight w:val="0"/>
          <w:marTop w:val="0"/>
          <w:marBottom w:val="0"/>
          <w:divBdr>
            <w:top w:val="none" w:sz="0" w:space="0" w:color="auto"/>
            <w:left w:val="none" w:sz="0" w:space="0" w:color="auto"/>
            <w:bottom w:val="none" w:sz="0" w:space="0" w:color="auto"/>
            <w:right w:val="none" w:sz="0" w:space="0" w:color="auto"/>
          </w:divBdr>
        </w:div>
        <w:div w:id="862019611">
          <w:marLeft w:val="0"/>
          <w:marRight w:val="0"/>
          <w:marTop w:val="0"/>
          <w:marBottom w:val="0"/>
          <w:divBdr>
            <w:top w:val="none" w:sz="0" w:space="0" w:color="auto"/>
            <w:left w:val="none" w:sz="0" w:space="0" w:color="auto"/>
            <w:bottom w:val="none" w:sz="0" w:space="0" w:color="auto"/>
            <w:right w:val="none" w:sz="0" w:space="0" w:color="auto"/>
          </w:divBdr>
        </w:div>
        <w:div w:id="63721563">
          <w:marLeft w:val="0"/>
          <w:marRight w:val="0"/>
          <w:marTop w:val="0"/>
          <w:marBottom w:val="0"/>
          <w:divBdr>
            <w:top w:val="none" w:sz="0" w:space="0" w:color="auto"/>
            <w:left w:val="none" w:sz="0" w:space="0" w:color="auto"/>
            <w:bottom w:val="none" w:sz="0" w:space="0" w:color="auto"/>
            <w:right w:val="none" w:sz="0" w:space="0" w:color="auto"/>
          </w:divBdr>
        </w:div>
        <w:div w:id="1709066681">
          <w:marLeft w:val="0"/>
          <w:marRight w:val="0"/>
          <w:marTop w:val="0"/>
          <w:marBottom w:val="0"/>
          <w:divBdr>
            <w:top w:val="none" w:sz="0" w:space="0" w:color="auto"/>
            <w:left w:val="none" w:sz="0" w:space="0" w:color="auto"/>
            <w:bottom w:val="none" w:sz="0" w:space="0" w:color="auto"/>
            <w:right w:val="none" w:sz="0" w:space="0" w:color="auto"/>
          </w:divBdr>
        </w:div>
        <w:div w:id="1284312127">
          <w:marLeft w:val="0"/>
          <w:marRight w:val="0"/>
          <w:marTop w:val="0"/>
          <w:marBottom w:val="0"/>
          <w:divBdr>
            <w:top w:val="none" w:sz="0" w:space="0" w:color="auto"/>
            <w:left w:val="none" w:sz="0" w:space="0" w:color="auto"/>
            <w:bottom w:val="none" w:sz="0" w:space="0" w:color="auto"/>
            <w:right w:val="none" w:sz="0" w:space="0" w:color="auto"/>
          </w:divBdr>
        </w:div>
        <w:div w:id="1622958986">
          <w:marLeft w:val="0"/>
          <w:marRight w:val="0"/>
          <w:marTop w:val="0"/>
          <w:marBottom w:val="0"/>
          <w:divBdr>
            <w:top w:val="none" w:sz="0" w:space="0" w:color="auto"/>
            <w:left w:val="none" w:sz="0" w:space="0" w:color="auto"/>
            <w:bottom w:val="none" w:sz="0" w:space="0" w:color="auto"/>
            <w:right w:val="none" w:sz="0" w:space="0" w:color="auto"/>
          </w:divBdr>
        </w:div>
      </w:divsChild>
    </w:div>
    <w:div w:id="1254824910">
      <w:bodyDiv w:val="1"/>
      <w:marLeft w:val="0"/>
      <w:marRight w:val="0"/>
      <w:marTop w:val="0"/>
      <w:marBottom w:val="0"/>
      <w:divBdr>
        <w:top w:val="none" w:sz="0" w:space="0" w:color="auto"/>
        <w:left w:val="none" w:sz="0" w:space="0" w:color="auto"/>
        <w:bottom w:val="none" w:sz="0" w:space="0" w:color="auto"/>
        <w:right w:val="none" w:sz="0" w:space="0" w:color="auto"/>
      </w:divBdr>
    </w:div>
    <w:div w:id="1254971152">
      <w:bodyDiv w:val="1"/>
      <w:marLeft w:val="0"/>
      <w:marRight w:val="0"/>
      <w:marTop w:val="0"/>
      <w:marBottom w:val="0"/>
      <w:divBdr>
        <w:top w:val="none" w:sz="0" w:space="0" w:color="auto"/>
        <w:left w:val="none" w:sz="0" w:space="0" w:color="auto"/>
        <w:bottom w:val="none" w:sz="0" w:space="0" w:color="auto"/>
        <w:right w:val="none" w:sz="0" w:space="0" w:color="auto"/>
      </w:divBdr>
    </w:div>
    <w:div w:id="1258716394">
      <w:bodyDiv w:val="1"/>
      <w:marLeft w:val="0"/>
      <w:marRight w:val="0"/>
      <w:marTop w:val="0"/>
      <w:marBottom w:val="0"/>
      <w:divBdr>
        <w:top w:val="none" w:sz="0" w:space="0" w:color="auto"/>
        <w:left w:val="none" w:sz="0" w:space="0" w:color="auto"/>
        <w:bottom w:val="none" w:sz="0" w:space="0" w:color="auto"/>
        <w:right w:val="none" w:sz="0" w:space="0" w:color="auto"/>
      </w:divBdr>
    </w:div>
    <w:div w:id="1261833666">
      <w:bodyDiv w:val="1"/>
      <w:marLeft w:val="0"/>
      <w:marRight w:val="0"/>
      <w:marTop w:val="0"/>
      <w:marBottom w:val="0"/>
      <w:divBdr>
        <w:top w:val="none" w:sz="0" w:space="0" w:color="auto"/>
        <w:left w:val="none" w:sz="0" w:space="0" w:color="auto"/>
        <w:bottom w:val="none" w:sz="0" w:space="0" w:color="auto"/>
        <w:right w:val="none" w:sz="0" w:space="0" w:color="auto"/>
      </w:divBdr>
      <w:divsChild>
        <w:div w:id="1552885371">
          <w:marLeft w:val="0"/>
          <w:marRight w:val="0"/>
          <w:marTop w:val="0"/>
          <w:marBottom w:val="0"/>
          <w:divBdr>
            <w:top w:val="none" w:sz="0" w:space="0" w:color="auto"/>
            <w:left w:val="none" w:sz="0" w:space="0" w:color="auto"/>
            <w:bottom w:val="none" w:sz="0" w:space="0" w:color="auto"/>
            <w:right w:val="none" w:sz="0" w:space="0" w:color="auto"/>
          </w:divBdr>
          <w:divsChild>
            <w:div w:id="1250846693">
              <w:marLeft w:val="0"/>
              <w:marRight w:val="0"/>
              <w:marTop w:val="0"/>
              <w:marBottom w:val="0"/>
              <w:divBdr>
                <w:top w:val="none" w:sz="0" w:space="0" w:color="auto"/>
                <w:left w:val="none" w:sz="0" w:space="0" w:color="auto"/>
                <w:bottom w:val="none" w:sz="0" w:space="0" w:color="auto"/>
                <w:right w:val="none" w:sz="0" w:space="0" w:color="auto"/>
              </w:divBdr>
            </w:div>
          </w:divsChild>
        </w:div>
        <w:div w:id="1078021960">
          <w:marLeft w:val="0"/>
          <w:marRight w:val="0"/>
          <w:marTop w:val="0"/>
          <w:marBottom w:val="0"/>
          <w:divBdr>
            <w:top w:val="none" w:sz="0" w:space="0" w:color="auto"/>
            <w:left w:val="none" w:sz="0" w:space="0" w:color="auto"/>
            <w:bottom w:val="none" w:sz="0" w:space="0" w:color="auto"/>
            <w:right w:val="none" w:sz="0" w:space="0" w:color="auto"/>
          </w:divBdr>
          <w:divsChild>
            <w:div w:id="1267276430">
              <w:marLeft w:val="0"/>
              <w:marRight w:val="0"/>
              <w:marTop w:val="0"/>
              <w:marBottom w:val="0"/>
              <w:divBdr>
                <w:top w:val="none" w:sz="0" w:space="0" w:color="auto"/>
                <w:left w:val="none" w:sz="0" w:space="0" w:color="auto"/>
                <w:bottom w:val="none" w:sz="0" w:space="0" w:color="auto"/>
                <w:right w:val="none" w:sz="0" w:space="0" w:color="auto"/>
              </w:divBdr>
            </w:div>
          </w:divsChild>
        </w:div>
        <w:div w:id="1418551518">
          <w:marLeft w:val="0"/>
          <w:marRight w:val="0"/>
          <w:marTop w:val="0"/>
          <w:marBottom w:val="0"/>
          <w:divBdr>
            <w:top w:val="none" w:sz="0" w:space="0" w:color="auto"/>
            <w:left w:val="none" w:sz="0" w:space="0" w:color="auto"/>
            <w:bottom w:val="none" w:sz="0" w:space="0" w:color="auto"/>
            <w:right w:val="none" w:sz="0" w:space="0" w:color="auto"/>
          </w:divBdr>
          <w:divsChild>
            <w:div w:id="582564029">
              <w:marLeft w:val="0"/>
              <w:marRight w:val="0"/>
              <w:marTop w:val="0"/>
              <w:marBottom w:val="0"/>
              <w:divBdr>
                <w:top w:val="none" w:sz="0" w:space="0" w:color="auto"/>
                <w:left w:val="none" w:sz="0" w:space="0" w:color="auto"/>
                <w:bottom w:val="none" w:sz="0" w:space="0" w:color="auto"/>
                <w:right w:val="none" w:sz="0" w:space="0" w:color="auto"/>
              </w:divBdr>
            </w:div>
          </w:divsChild>
        </w:div>
        <w:div w:id="30808355">
          <w:marLeft w:val="0"/>
          <w:marRight w:val="0"/>
          <w:marTop w:val="0"/>
          <w:marBottom w:val="0"/>
          <w:divBdr>
            <w:top w:val="none" w:sz="0" w:space="0" w:color="auto"/>
            <w:left w:val="none" w:sz="0" w:space="0" w:color="auto"/>
            <w:bottom w:val="none" w:sz="0" w:space="0" w:color="auto"/>
            <w:right w:val="none" w:sz="0" w:space="0" w:color="auto"/>
          </w:divBdr>
          <w:divsChild>
            <w:div w:id="1368028098">
              <w:marLeft w:val="0"/>
              <w:marRight w:val="0"/>
              <w:marTop w:val="0"/>
              <w:marBottom w:val="0"/>
              <w:divBdr>
                <w:top w:val="none" w:sz="0" w:space="0" w:color="auto"/>
                <w:left w:val="none" w:sz="0" w:space="0" w:color="auto"/>
                <w:bottom w:val="none" w:sz="0" w:space="0" w:color="auto"/>
                <w:right w:val="none" w:sz="0" w:space="0" w:color="auto"/>
              </w:divBdr>
            </w:div>
          </w:divsChild>
        </w:div>
        <w:div w:id="185143207">
          <w:marLeft w:val="0"/>
          <w:marRight w:val="0"/>
          <w:marTop w:val="0"/>
          <w:marBottom w:val="0"/>
          <w:divBdr>
            <w:top w:val="none" w:sz="0" w:space="0" w:color="auto"/>
            <w:left w:val="none" w:sz="0" w:space="0" w:color="auto"/>
            <w:bottom w:val="none" w:sz="0" w:space="0" w:color="auto"/>
            <w:right w:val="none" w:sz="0" w:space="0" w:color="auto"/>
          </w:divBdr>
          <w:divsChild>
            <w:div w:id="1428113884">
              <w:marLeft w:val="0"/>
              <w:marRight w:val="0"/>
              <w:marTop w:val="0"/>
              <w:marBottom w:val="0"/>
              <w:divBdr>
                <w:top w:val="none" w:sz="0" w:space="0" w:color="auto"/>
                <w:left w:val="none" w:sz="0" w:space="0" w:color="auto"/>
                <w:bottom w:val="none" w:sz="0" w:space="0" w:color="auto"/>
                <w:right w:val="none" w:sz="0" w:space="0" w:color="auto"/>
              </w:divBdr>
            </w:div>
          </w:divsChild>
        </w:div>
        <w:div w:id="1547983233">
          <w:marLeft w:val="0"/>
          <w:marRight w:val="0"/>
          <w:marTop w:val="0"/>
          <w:marBottom w:val="0"/>
          <w:divBdr>
            <w:top w:val="none" w:sz="0" w:space="0" w:color="auto"/>
            <w:left w:val="none" w:sz="0" w:space="0" w:color="auto"/>
            <w:bottom w:val="none" w:sz="0" w:space="0" w:color="auto"/>
            <w:right w:val="none" w:sz="0" w:space="0" w:color="auto"/>
          </w:divBdr>
          <w:divsChild>
            <w:div w:id="2066905052">
              <w:marLeft w:val="0"/>
              <w:marRight w:val="0"/>
              <w:marTop w:val="0"/>
              <w:marBottom w:val="0"/>
              <w:divBdr>
                <w:top w:val="none" w:sz="0" w:space="0" w:color="auto"/>
                <w:left w:val="none" w:sz="0" w:space="0" w:color="auto"/>
                <w:bottom w:val="none" w:sz="0" w:space="0" w:color="auto"/>
                <w:right w:val="none" w:sz="0" w:space="0" w:color="auto"/>
              </w:divBdr>
            </w:div>
          </w:divsChild>
        </w:div>
        <w:div w:id="1059331172">
          <w:marLeft w:val="0"/>
          <w:marRight w:val="0"/>
          <w:marTop w:val="0"/>
          <w:marBottom w:val="0"/>
          <w:divBdr>
            <w:top w:val="none" w:sz="0" w:space="0" w:color="auto"/>
            <w:left w:val="none" w:sz="0" w:space="0" w:color="auto"/>
            <w:bottom w:val="none" w:sz="0" w:space="0" w:color="auto"/>
            <w:right w:val="none" w:sz="0" w:space="0" w:color="auto"/>
          </w:divBdr>
          <w:divsChild>
            <w:div w:id="1592352573">
              <w:marLeft w:val="0"/>
              <w:marRight w:val="0"/>
              <w:marTop w:val="0"/>
              <w:marBottom w:val="0"/>
              <w:divBdr>
                <w:top w:val="none" w:sz="0" w:space="0" w:color="auto"/>
                <w:left w:val="none" w:sz="0" w:space="0" w:color="auto"/>
                <w:bottom w:val="none" w:sz="0" w:space="0" w:color="auto"/>
                <w:right w:val="none" w:sz="0" w:space="0" w:color="auto"/>
              </w:divBdr>
            </w:div>
          </w:divsChild>
        </w:div>
        <w:div w:id="1933774872">
          <w:marLeft w:val="0"/>
          <w:marRight w:val="0"/>
          <w:marTop w:val="0"/>
          <w:marBottom w:val="0"/>
          <w:divBdr>
            <w:top w:val="none" w:sz="0" w:space="0" w:color="auto"/>
            <w:left w:val="none" w:sz="0" w:space="0" w:color="auto"/>
            <w:bottom w:val="none" w:sz="0" w:space="0" w:color="auto"/>
            <w:right w:val="none" w:sz="0" w:space="0" w:color="auto"/>
          </w:divBdr>
          <w:divsChild>
            <w:div w:id="836922839">
              <w:marLeft w:val="0"/>
              <w:marRight w:val="0"/>
              <w:marTop w:val="0"/>
              <w:marBottom w:val="0"/>
              <w:divBdr>
                <w:top w:val="none" w:sz="0" w:space="0" w:color="auto"/>
                <w:left w:val="none" w:sz="0" w:space="0" w:color="auto"/>
                <w:bottom w:val="none" w:sz="0" w:space="0" w:color="auto"/>
                <w:right w:val="none" w:sz="0" w:space="0" w:color="auto"/>
              </w:divBdr>
            </w:div>
          </w:divsChild>
        </w:div>
        <w:div w:id="731470428">
          <w:marLeft w:val="0"/>
          <w:marRight w:val="0"/>
          <w:marTop w:val="0"/>
          <w:marBottom w:val="0"/>
          <w:divBdr>
            <w:top w:val="none" w:sz="0" w:space="0" w:color="auto"/>
            <w:left w:val="none" w:sz="0" w:space="0" w:color="auto"/>
            <w:bottom w:val="none" w:sz="0" w:space="0" w:color="auto"/>
            <w:right w:val="none" w:sz="0" w:space="0" w:color="auto"/>
          </w:divBdr>
          <w:divsChild>
            <w:div w:id="2079403842">
              <w:marLeft w:val="0"/>
              <w:marRight w:val="0"/>
              <w:marTop w:val="0"/>
              <w:marBottom w:val="0"/>
              <w:divBdr>
                <w:top w:val="none" w:sz="0" w:space="0" w:color="auto"/>
                <w:left w:val="none" w:sz="0" w:space="0" w:color="auto"/>
                <w:bottom w:val="none" w:sz="0" w:space="0" w:color="auto"/>
                <w:right w:val="none" w:sz="0" w:space="0" w:color="auto"/>
              </w:divBdr>
            </w:div>
            <w:div w:id="484904658">
              <w:marLeft w:val="0"/>
              <w:marRight w:val="0"/>
              <w:marTop w:val="0"/>
              <w:marBottom w:val="0"/>
              <w:divBdr>
                <w:top w:val="none" w:sz="0" w:space="0" w:color="auto"/>
                <w:left w:val="none" w:sz="0" w:space="0" w:color="auto"/>
                <w:bottom w:val="none" w:sz="0" w:space="0" w:color="auto"/>
                <w:right w:val="none" w:sz="0" w:space="0" w:color="auto"/>
              </w:divBdr>
            </w:div>
          </w:divsChild>
        </w:div>
        <w:div w:id="725371500">
          <w:marLeft w:val="0"/>
          <w:marRight w:val="0"/>
          <w:marTop w:val="0"/>
          <w:marBottom w:val="0"/>
          <w:divBdr>
            <w:top w:val="none" w:sz="0" w:space="0" w:color="auto"/>
            <w:left w:val="none" w:sz="0" w:space="0" w:color="auto"/>
            <w:bottom w:val="none" w:sz="0" w:space="0" w:color="auto"/>
            <w:right w:val="none" w:sz="0" w:space="0" w:color="auto"/>
          </w:divBdr>
          <w:divsChild>
            <w:div w:id="348262355">
              <w:marLeft w:val="0"/>
              <w:marRight w:val="0"/>
              <w:marTop w:val="0"/>
              <w:marBottom w:val="0"/>
              <w:divBdr>
                <w:top w:val="none" w:sz="0" w:space="0" w:color="auto"/>
                <w:left w:val="none" w:sz="0" w:space="0" w:color="auto"/>
                <w:bottom w:val="none" w:sz="0" w:space="0" w:color="auto"/>
                <w:right w:val="none" w:sz="0" w:space="0" w:color="auto"/>
              </w:divBdr>
            </w:div>
          </w:divsChild>
        </w:div>
        <w:div w:id="853303896">
          <w:marLeft w:val="0"/>
          <w:marRight w:val="0"/>
          <w:marTop w:val="0"/>
          <w:marBottom w:val="0"/>
          <w:divBdr>
            <w:top w:val="none" w:sz="0" w:space="0" w:color="auto"/>
            <w:left w:val="none" w:sz="0" w:space="0" w:color="auto"/>
            <w:bottom w:val="none" w:sz="0" w:space="0" w:color="auto"/>
            <w:right w:val="none" w:sz="0" w:space="0" w:color="auto"/>
          </w:divBdr>
          <w:divsChild>
            <w:div w:id="1065643247">
              <w:marLeft w:val="0"/>
              <w:marRight w:val="0"/>
              <w:marTop w:val="0"/>
              <w:marBottom w:val="0"/>
              <w:divBdr>
                <w:top w:val="none" w:sz="0" w:space="0" w:color="auto"/>
                <w:left w:val="none" w:sz="0" w:space="0" w:color="auto"/>
                <w:bottom w:val="none" w:sz="0" w:space="0" w:color="auto"/>
                <w:right w:val="none" w:sz="0" w:space="0" w:color="auto"/>
              </w:divBdr>
            </w:div>
          </w:divsChild>
        </w:div>
        <w:div w:id="1468621609">
          <w:marLeft w:val="0"/>
          <w:marRight w:val="0"/>
          <w:marTop w:val="0"/>
          <w:marBottom w:val="0"/>
          <w:divBdr>
            <w:top w:val="none" w:sz="0" w:space="0" w:color="auto"/>
            <w:left w:val="none" w:sz="0" w:space="0" w:color="auto"/>
            <w:bottom w:val="none" w:sz="0" w:space="0" w:color="auto"/>
            <w:right w:val="none" w:sz="0" w:space="0" w:color="auto"/>
          </w:divBdr>
          <w:divsChild>
            <w:div w:id="2134250126">
              <w:marLeft w:val="0"/>
              <w:marRight w:val="0"/>
              <w:marTop w:val="0"/>
              <w:marBottom w:val="0"/>
              <w:divBdr>
                <w:top w:val="none" w:sz="0" w:space="0" w:color="auto"/>
                <w:left w:val="none" w:sz="0" w:space="0" w:color="auto"/>
                <w:bottom w:val="none" w:sz="0" w:space="0" w:color="auto"/>
                <w:right w:val="none" w:sz="0" w:space="0" w:color="auto"/>
              </w:divBdr>
            </w:div>
          </w:divsChild>
        </w:div>
        <w:div w:id="552696057">
          <w:marLeft w:val="0"/>
          <w:marRight w:val="0"/>
          <w:marTop w:val="0"/>
          <w:marBottom w:val="0"/>
          <w:divBdr>
            <w:top w:val="none" w:sz="0" w:space="0" w:color="auto"/>
            <w:left w:val="none" w:sz="0" w:space="0" w:color="auto"/>
            <w:bottom w:val="none" w:sz="0" w:space="0" w:color="auto"/>
            <w:right w:val="none" w:sz="0" w:space="0" w:color="auto"/>
          </w:divBdr>
          <w:divsChild>
            <w:div w:id="1410615799">
              <w:marLeft w:val="0"/>
              <w:marRight w:val="0"/>
              <w:marTop w:val="0"/>
              <w:marBottom w:val="0"/>
              <w:divBdr>
                <w:top w:val="none" w:sz="0" w:space="0" w:color="auto"/>
                <w:left w:val="none" w:sz="0" w:space="0" w:color="auto"/>
                <w:bottom w:val="none" w:sz="0" w:space="0" w:color="auto"/>
                <w:right w:val="none" w:sz="0" w:space="0" w:color="auto"/>
              </w:divBdr>
            </w:div>
          </w:divsChild>
        </w:div>
        <w:div w:id="880900034">
          <w:marLeft w:val="0"/>
          <w:marRight w:val="0"/>
          <w:marTop w:val="0"/>
          <w:marBottom w:val="0"/>
          <w:divBdr>
            <w:top w:val="none" w:sz="0" w:space="0" w:color="auto"/>
            <w:left w:val="none" w:sz="0" w:space="0" w:color="auto"/>
            <w:bottom w:val="none" w:sz="0" w:space="0" w:color="auto"/>
            <w:right w:val="none" w:sz="0" w:space="0" w:color="auto"/>
          </w:divBdr>
          <w:divsChild>
            <w:div w:id="351687824">
              <w:marLeft w:val="0"/>
              <w:marRight w:val="0"/>
              <w:marTop w:val="0"/>
              <w:marBottom w:val="0"/>
              <w:divBdr>
                <w:top w:val="none" w:sz="0" w:space="0" w:color="auto"/>
                <w:left w:val="none" w:sz="0" w:space="0" w:color="auto"/>
                <w:bottom w:val="none" w:sz="0" w:space="0" w:color="auto"/>
                <w:right w:val="none" w:sz="0" w:space="0" w:color="auto"/>
              </w:divBdr>
            </w:div>
          </w:divsChild>
        </w:div>
        <w:div w:id="1694499654">
          <w:marLeft w:val="0"/>
          <w:marRight w:val="0"/>
          <w:marTop w:val="0"/>
          <w:marBottom w:val="0"/>
          <w:divBdr>
            <w:top w:val="none" w:sz="0" w:space="0" w:color="auto"/>
            <w:left w:val="none" w:sz="0" w:space="0" w:color="auto"/>
            <w:bottom w:val="none" w:sz="0" w:space="0" w:color="auto"/>
            <w:right w:val="none" w:sz="0" w:space="0" w:color="auto"/>
          </w:divBdr>
          <w:divsChild>
            <w:div w:id="2001081681">
              <w:marLeft w:val="0"/>
              <w:marRight w:val="0"/>
              <w:marTop w:val="0"/>
              <w:marBottom w:val="0"/>
              <w:divBdr>
                <w:top w:val="none" w:sz="0" w:space="0" w:color="auto"/>
                <w:left w:val="none" w:sz="0" w:space="0" w:color="auto"/>
                <w:bottom w:val="none" w:sz="0" w:space="0" w:color="auto"/>
                <w:right w:val="none" w:sz="0" w:space="0" w:color="auto"/>
              </w:divBdr>
            </w:div>
          </w:divsChild>
        </w:div>
        <w:div w:id="1381979220">
          <w:marLeft w:val="0"/>
          <w:marRight w:val="0"/>
          <w:marTop w:val="0"/>
          <w:marBottom w:val="0"/>
          <w:divBdr>
            <w:top w:val="none" w:sz="0" w:space="0" w:color="auto"/>
            <w:left w:val="none" w:sz="0" w:space="0" w:color="auto"/>
            <w:bottom w:val="none" w:sz="0" w:space="0" w:color="auto"/>
            <w:right w:val="none" w:sz="0" w:space="0" w:color="auto"/>
          </w:divBdr>
          <w:divsChild>
            <w:div w:id="198712521">
              <w:marLeft w:val="0"/>
              <w:marRight w:val="0"/>
              <w:marTop w:val="0"/>
              <w:marBottom w:val="0"/>
              <w:divBdr>
                <w:top w:val="none" w:sz="0" w:space="0" w:color="auto"/>
                <w:left w:val="none" w:sz="0" w:space="0" w:color="auto"/>
                <w:bottom w:val="none" w:sz="0" w:space="0" w:color="auto"/>
                <w:right w:val="none" w:sz="0" w:space="0" w:color="auto"/>
              </w:divBdr>
            </w:div>
          </w:divsChild>
        </w:div>
        <w:div w:id="1570651117">
          <w:marLeft w:val="0"/>
          <w:marRight w:val="0"/>
          <w:marTop w:val="0"/>
          <w:marBottom w:val="0"/>
          <w:divBdr>
            <w:top w:val="none" w:sz="0" w:space="0" w:color="auto"/>
            <w:left w:val="none" w:sz="0" w:space="0" w:color="auto"/>
            <w:bottom w:val="none" w:sz="0" w:space="0" w:color="auto"/>
            <w:right w:val="none" w:sz="0" w:space="0" w:color="auto"/>
          </w:divBdr>
          <w:divsChild>
            <w:div w:id="762841034">
              <w:marLeft w:val="0"/>
              <w:marRight w:val="0"/>
              <w:marTop w:val="0"/>
              <w:marBottom w:val="0"/>
              <w:divBdr>
                <w:top w:val="none" w:sz="0" w:space="0" w:color="auto"/>
                <w:left w:val="none" w:sz="0" w:space="0" w:color="auto"/>
                <w:bottom w:val="none" w:sz="0" w:space="0" w:color="auto"/>
                <w:right w:val="none" w:sz="0" w:space="0" w:color="auto"/>
              </w:divBdr>
            </w:div>
          </w:divsChild>
        </w:div>
        <w:div w:id="899243879">
          <w:marLeft w:val="0"/>
          <w:marRight w:val="0"/>
          <w:marTop w:val="0"/>
          <w:marBottom w:val="0"/>
          <w:divBdr>
            <w:top w:val="none" w:sz="0" w:space="0" w:color="auto"/>
            <w:left w:val="none" w:sz="0" w:space="0" w:color="auto"/>
            <w:bottom w:val="none" w:sz="0" w:space="0" w:color="auto"/>
            <w:right w:val="none" w:sz="0" w:space="0" w:color="auto"/>
          </w:divBdr>
          <w:divsChild>
            <w:div w:id="509100235">
              <w:marLeft w:val="0"/>
              <w:marRight w:val="0"/>
              <w:marTop w:val="0"/>
              <w:marBottom w:val="0"/>
              <w:divBdr>
                <w:top w:val="none" w:sz="0" w:space="0" w:color="auto"/>
                <w:left w:val="none" w:sz="0" w:space="0" w:color="auto"/>
                <w:bottom w:val="none" w:sz="0" w:space="0" w:color="auto"/>
                <w:right w:val="none" w:sz="0" w:space="0" w:color="auto"/>
              </w:divBdr>
            </w:div>
          </w:divsChild>
        </w:div>
        <w:div w:id="446704625">
          <w:marLeft w:val="0"/>
          <w:marRight w:val="0"/>
          <w:marTop w:val="0"/>
          <w:marBottom w:val="0"/>
          <w:divBdr>
            <w:top w:val="none" w:sz="0" w:space="0" w:color="auto"/>
            <w:left w:val="none" w:sz="0" w:space="0" w:color="auto"/>
            <w:bottom w:val="none" w:sz="0" w:space="0" w:color="auto"/>
            <w:right w:val="none" w:sz="0" w:space="0" w:color="auto"/>
          </w:divBdr>
          <w:divsChild>
            <w:div w:id="590049368">
              <w:marLeft w:val="0"/>
              <w:marRight w:val="0"/>
              <w:marTop w:val="0"/>
              <w:marBottom w:val="0"/>
              <w:divBdr>
                <w:top w:val="none" w:sz="0" w:space="0" w:color="auto"/>
                <w:left w:val="none" w:sz="0" w:space="0" w:color="auto"/>
                <w:bottom w:val="none" w:sz="0" w:space="0" w:color="auto"/>
                <w:right w:val="none" w:sz="0" w:space="0" w:color="auto"/>
              </w:divBdr>
            </w:div>
          </w:divsChild>
        </w:div>
        <w:div w:id="907229488">
          <w:marLeft w:val="0"/>
          <w:marRight w:val="0"/>
          <w:marTop w:val="0"/>
          <w:marBottom w:val="0"/>
          <w:divBdr>
            <w:top w:val="none" w:sz="0" w:space="0" w:color="auto"/>
            <w:left w:val="none" w:sz="0" w:space="0" w:color="auto"/>
            <w:bottom w:val="none" w:sz="0" w:space="0" w:color="auto"/>
            <w:right w:val="none" w:sz="0" w:space="0" w:color="auto"/>
          </w:divBdr>
          <w:divsChild>
            <w:div w:id="1344624707">
              <w:marLeft w:val="0"/>
              <w:marRight w:val="0"/>
              <w:marTop w:val="0"/>
              <w:marBottom w:val="0"/>
              <w:divBdr>
                <w:top w:val="none" w:sz="0" w:space="0" w:color="auto"/>
                <w:left w:val="none" w:sz="0" w:space="0" w:color="auto"/>
                <w:bottom w:val="none" w:sz="0" w:space="0" w:color="auto"/>
                <w:right w:val="none" w:sz="0" w:space="0" w:color="auto"/>
              </w:divBdr>
            </w:div>
          </w:divsChild>
        </w:div>
        <w:div w:id="2081513350">
          <w:marLeft w:val="0"/>
          <w:marRight w:val="0"/>
          <w:marTop w:val="0"/>
          <w:marBottom w:val="0"/>
          <w:divBdr>
            <w:top w:val="none" w:sz="0" w:space="0" w:color="auto"/>
            <w:left w:val="none" w:sz="0" w:space="0" w:color="auto"/>
            <w:bottom w:val="none" w:sz="0" w:space="0" w:color="auto"/>
            <w:right w:val="none" w:sz="0" w:space="0" w:color="auto"/>
          </w:divBdr>
          <w:divsChild>
            <w:div w:id="1952474929">
              <w:marLeft w:val="0"/>
              <w:marRight w:val="0"/>
              <w:marTop w:val="0"/>
              <w:marBottom w:val="0"/>
              <w:divBdr>
                <w:top w:val="none" w:sz="0" w:space="0" w:color="auto"/>
                <w:left w:val="none" w:sz="0" w:space="0" w:color="auto"/>
                <w:bottom w:val="none" w:sz="0" w:space="0" w:color="auto"/>
                <w:right w:val="none" w:sz="0" w:space="0" w:color="auto"/>
              </w:divBdr>
            </w:div>
          </w:divsChild>
        </w:div>
        <w:div w:id="363679527">
          <w:marLeft w:val="0"/>
          <w:marRight w:val="0"/>
          <w:marTop w:val="0"/>
          <w:marBottom w:val="0"/>
          <w:divBdr>
            <w:top w:val="none" w:sz="0" w:space="0" w:color="auto"/>
            <w:left w:val="none" w:sz="0" w:space="0" w:color="auto"/>
            <w:bottom w:val="none" w:sz="0" w:space="0" w:color="auto"/>
            <w:right w:val="none" w:sz="0" w:space="0" w:color="auto"/>
          </w:divBdr>
          <w:divsChild>
            <w:div w:id="719936742">
              <w:marLeft w:val="0"/>
              <w:marRight w:val="0"/>
              <w:marTop w:val="0"/>
              <w:marBottom w:val="0"/>
              <w:divBdr>
                <w:top w:val="none" w:sz="0" w:space="0" w:color="auto"/>
                <w:left w:val="none" w:sz="0" w:space="0" w:color="auto"/>
                <w:bottom w:val="none" w:sz="0" w:space="0" w:color="auto"/>
                <w:right w:val="none" w:sz="0" w:space="0" w:color="auto"/>
              </w:divBdr>
            </w:div>
          </w:divsChild>
        </w:div>
        <w:div w:id="120807037">
          <w:marLeft w:val="0"/>
          <w:marRight w:val="0"/>
          <w:marTop w:val="0"/>
          <w:marBottom w:val="0"/>
          <w:divBdr>
            <w:top w:val="none" w:sz="0" w:space="0" w:color="auto"/>
            <w:left w:val="none" w:sz="0" w:space="0" w:color="auto"/>
            <w:bottom w:val="none" w:sz="0" w:space="0" w:color="auto"/>
            <w:right w:val="none" w:sz="0" w:space="0" w:color="auto"/>
          </w:divBdr>
          <w:divsChild>
            <w:div w:id="907230269">
              <w:marLeft w:val="0"/>
              <w:marRight w:val="0"/>
              <w:marTop w:val="0"/>
              <w:marBottom w:val="0"/>
              <w:divBdr>
                <w:top w:val="none" w:sz="0" w:space="0" w:color="auto"/>
                <w:left w:val="none" w:sz="0" w:space="0" w:color="auto"/>
                <w:bottom w:val="none" w:sz="0" w:space="0" w:color="auto"/>
                <w:right w:val="none" w:sz="0" w:space="0" w:color="auto"/>
              </w:divBdr>
            </w:div>
          </w:divsChild>
        </w:div>
        <w:div w:id="621423120">
          <w:marLeft w:val="0"/>
          <w:marRight w:val="0"/>
          <w:marTop w:val="0"/>
          <w:marBottom w:val="0"/>
          <w:divBdr>
            <w:top w:val="none" w:sz="0" w:space="0" w:color="auto"/>
            <w:left w:val="none" w:sz="0" w:space="0" w:color="auto"/>
            <w:bottom w:val="none" w:sz="0" w:space="0" w:color="auto"/>
            <w:right w:val="none" w:sz="0" w:space="0" w:color="auto"/>
          </w:divBdr>
          <w:divsChild>
            <w:div w:id="2129426308">
              <w:marLeft w:val="0"/>
              <w:marRight w:val="0"/>
              <w:marTop w:val="0"/>
              <w:marBottom w:val="0"/>
              <w:divBdr>
                <w:top w:val="none" w:sz="0" w:space="0" w:color="auto"/>
                <w:left w:val="none" w:sz="0" w:space="0" w:color="auto"/>
                <w:bottom w:val="none" w:sz="0" w:space="0" w:color="auto"/>
                <w:right w:val="none" w:sz="0" w:space="0" w:color="auto"/>
              </w:divBdr>
            </w:div>
          </w:divsChild>
        </w:div>
        <w:div w:id="474839139">
          <w:marLeft w:val="0"/>
          <w:marRight w:val="0"/>
          <w:marTop w:val="0"/>
          <w:marBottom w:val="0"/>
          <w:divBdr>
            <w:top w:val="none" w:sz="0" w:space="0" w:color="auto"/>
            <w:left w:val="none" w:sz="0" w:space="0" w:color="auto"/>
            <w:bottom w:val="none" w:sz="0" w:space="0" w:color="auto"/>
            <w:right w:val="none" w:sz="0" w:space="0" w:color="auto"/>
          </w:divBdr>
          <w:divsChild>
            <w:div w:id="947271087">
              <w:marLeft w:val="0"/>
              <w:marRight w:val="0"/>
              <w:marTop w:val="0"/>
              <w:marBottom w:val="0"/>
              <w:divBdr>
                <w:top w:val="none" w:sz="0" w:space="0" w:color="auto"/>
                <w:left w:val="none" w:sz="0" w:space="0" w:color="auto"/>
                <w:bottom w:val="none" w:sz="0" w:space="0" w:color="auto"/>
                <w:right w:val="none" w:sz="0" w:space="0" w:color="auto"/>
              </w:divBdr>
            </w:div>
          </w:divsChild>
        </w:div>
        <w:div w:id="2015305603">
          <w:marLeft w:val="0"/>
          <w:marRight w:val="0"/>
          <w:marTop w:val="0"/>
          <w:marBottom w:val="0"/>
          <w:divBdr>
            <w:top w:val="none" w:sz="0" w:space="0" w:color="auto"/>
            <w:left w:val="none" w:sz="0" w:space="0" w:color="auto"/>
            <w:bottom w:val="none" w:sz="0" w:space="0" w:color="auto"/>
            <w:right w:val="none" w:sz="0" w:space="0" w:color="auto"/>
          </w:divBdr>
          <w:divsChild>
            <w:div w:id="145365631">
              <w:marLeft w:val="0"/>
              <w:marRight w:val="0"/>
              <w:marTop w:val="0"/>
              <w:marBottom w:val="0"/>
              <w:divBdr>
                <w:top w:val="none" w:sz="0" w:space="0" w:color="auto"/>
                <w:left w:val="none" w:sz="0" w:space="0" w:color="auto"/>
                <w:bottom w:val="none" w:sz="0" w:space="0" w:color="auto"/>
                <w:right w:val="none" w:sz="0" w:space="0" w:color="auto"/>
              </w:divBdr>
            </w:div>
          </w:divsChild>
        </w:div>
        <w:div w:id="2046519532">
          <w:marLeft w:val="0"/>
          <w:marRight w:val="0"/>
          <w:marTop w:val="0"/>
          <w:marBottom w:val="0"/>
          <w:divBdr>
            <w:top w:val="none" w:sz="0" w:space="0" w:color="auto"/>
            <w:left w:val="none" w:sz="0" w:space="0" w:color="auto"/>
            <w:bottom w:val="none" w:sz="0" w:space="0" w:color="auto"/>
            <w:right w:val="none" w:sz="0" w:space="0" w:color="auto"/>
          </w:divBdr>
          <w:divsChild>
            <w:div w:id="1926263482">
              <w:marLeft w:val="0"/>
              <w:marRight w:val="0"/>
              <w:marTop w:val="0"/>
              <w:marBottom w:val="0"/>
              <w:divBdr>
                <w:top w:val="none" w:sz="0" w:space="0" w:color="auto"/>
                <w:left w:val="none" w:sz="0" w:space="0" w:color="auto"/>
                <w:bottom w:val="none" w:sz="0" w:space="0" w:color="auto"/>
                <w:right w:val="none" w:sz="0" w:space="0" w:color="auto"/>
              </w:divBdr>
            </w:div>
          </w:divsChild>
        </w:div>
        <w:div w:id="222372546">
          <w:marLeft w:val="0"/>
          <w:marRight w:val="0"/>
          <w:marTop w:val="0"/>
          <w:marBottom w:val="0"/>
          <w:divBdr>
            <w:top w:val="none" w:sz="0" w:space="0" w:color="auto"/>
            <w:left w:val="none" w:sz="0" w:space="0" w:color="auto"/>
            <w:bottom w:val="none" w:sz="0" w:space="0" w:color="auto"/>
            <w:right w:val="none" w:sz="0" w:space="0" w:color="auto"/>
          </w:divBdr>
          <w:divsChild>
            <w:div w:id="1527909240">
              <w:marLeft w:val="0"/>
              <w:marRight w:val="0"/>
              <w:marTop w:val="0"/>
              <w:marBottom w:val="0"/>
              <w:divBdr>
                <w:top w:val="none" w:sz="0" w:space="0" w:color="auto"/>
                <w:left w:val="none" w:sz="0" w:space="0" w:color="auto"/>
                <w:bottom w:val="none" w:sz="0" w:space="0" w:color="auto"/>
                <w:right w:val="none" w:sz="0" w:space="0" w:color="auto"/>
              </w:divBdr>
            </w:div>
          </w:divsChild>
        </w:div>
        <w:div w:id="920914240">
          <w:marLeft w:val="0"/>
          <w:marRight w:val="0"/>
          <w:marTop w:val="0"/>
          <w:marBottom w:val="0"/>
          <w:divBdr>
            <w:top w:val="none" w:sz="0" w:space="0" w:color="auto"/>
            <w:left w:val="none" w:sz="0" w:space="0" w:color="auto"/>
            <w:bottom w:val="none" w:sz="0" w:space="0" w:color="auto"/>
            <w:right w:val="none" w:sz="0" w:space="0" w:color="auto"/>
          </w:divBdr>
          <w:divsChild>
            <w:div w:id="1972397001">
              <w:marLeft w:val="0"/>
              <w:marRight w:val="0"/>
              <w:marTop w:val="0"/>
              <w:marBottom w:val="0"/>
              <w:divBdr>
                <w:top w:val="none" w:sz="0" w:space="0" w:color="auto"/>
                <w:left w:val="none" w:sz="0" w:space="0" w:color="auto"/>
                <w:bottom w:val="none" w:sz="0" w:space="0" w:color="auto"/>
                <w:right w:val="none" w:sz="0" w:space="0" w:color="auto"/>
              </w:divBdr>
            </w:div>
          </w:divsChild>
        </w:div>
        <w:div w:id="110128033">
          <w:marLeft w:val="0"/>
          <w:marRight w:val="0"/>
          <w:marTop w:val="0"/>
          <w:marBottom w:val="0"/>
          <w:divBdr>
            <w:top w:val="none" w:sz="0" w:space="0" w:color="auto"/>
            <w:left w:val="none" w:sz="0" w:space="0" w:color="auto"/>
            <w:bottom w:val="none" w:sz="0" w:space="0" w:color="auto"/>
            <w:right w:val="none" w:sz="0" w:space="0" w:color="auto"/>
          </w:divBdr>
          <w:divsChild>
            <w:div w:id="1807433652">
              <w:marLeft w:val="0"/>
              <w:marRight w:val="0"/>
              <w:marTop w:val="0"/>
              <w:marBottom w:val="0"/>
              <w:divBdr>
                <w:top w:val="none" w:sz="0" w:space="0" w:color="auto"/>
                <w:left w:val="none" w:sz="0" w:space="0" w:color="auto"/>
                <w:bottom w:val="none" w:sz="0" w:space="0" w:color="auto"/>
                <w:right w:val="none" w:sz="0" w:space="0" w:color="auto"/>
              </w:divBdr>
            </w:div>
          </w:divsChild>
        </w:div>
        <w:div w:id="1416514147">
          <w:marLeft w:val="0"/>
          <w:marRight w:val="0"/>
          <w:marTop w:val="0"/>
          <w:marBottom w:val="0"/>
          <w:divBdr>
            <w:top w:val="none" w:sz="0" w:space="0" w:color="auto"/>
            <w:left w:val="none" w:sz="0" w:space="0" w:color="auto"/>
            <w:bottom w:val="none" w:sz="0" w:space="0" w:color="auto"/>
            <w:right w:val="none" w:sz="0" w:space="0" w:color="auto"/>
          </w:divBdr>
          <w:divsChild>
            <w:div w:id="859124154">
              <w:marLeft w:val="0"/>
              <w:marRight w:val="0"/>
              <w:marTop w:val="0"/>
              <w:marBottom w:val="0"/>
              <w:divBdr>
                <w:top w:val="none" w:sz="0" w:space="0" w:color="auto"/>
                <w:left w:val="none" w:sz="0" w:space="0" w:color="auto"/>
                <w:bottom w:val="none" w:sz="0" w:space="0" w:color="auto"/>
                <w:right w:val="none" w:sz="0" w:space="0" w:color="auto"/>
              </w:divBdr>
            </w:div>
          </w:divsChild>
        </w:div>
        <w:div w:id="549154011">
          <w:marLeft w:val="0"/>
          <w:marRight w:val="0"/>
          <w:marTop w:val="0"/>
          <w:marBottom w:val="0"/>
          <w:divBdr>
            <w:top w:val="none" w:sz="0" w:space="0" w:color="auto"/>
            <w:left w:val="none" w:sz="0" w:space="0" w:color="auto"/>
            <w:bottom w:val="none" w:sz="0" w:space="0" w:color="auto"/>
            <w:right w:val="none" w:sz="0" w:space="0" w:color="auto"/>
          </w:divBdr>
          <w:divsChild>
            <w:div w:id="1275479487">
              <w:marLeft w:val="0"/>
              <w:marRight w:val="0"/>
              <w:marTop w:val="0"/>
              <w:marBottom w:val="0"/>
              <w:divBdr>
                <w:top w:val="none" w:sz="0" w:space="0" w:color="auto"/>
                <w:left w:val="none" w:sz="0" w:space="0" w:color="auto"/>
                <w:bottom w:val="none" w:sz="0" w:space="0" w:color="auto"/>
                <w:right w:val="none" w:sz="0" w:space="0" w:color="auto"/>
              </w:divBdr>
            </w:div>
            <w:div w:id="1231236335">
              <w:marLeft w:val="0"/>
              <w:marRight w:val="0"/>
              <w:marTop w:val="0"/>
              <w:marBottom w:val="0"/>
              <w:divBdr>
                <w:top w:val="none" w:sz="0" w:space="0" w:color="auto"/>
                <w:left w:val="none" w:sz="0" w:space="0" w:color="auto"/>
                <w:bottom w:val="none" w:sz="0" w:space="0" w:color="auto"/>
                <w:right w:val="none" w:sz="0" w:space="0" w:color="auto"/>
              </w:divBdr>
            </w:div>
            <w:div w:id="1526864437">
              <w:marLeft w:val="0"/>
              <w:marRight w:val="0"/>
              <w:marTop w:val="0"/>
              <w:marBottom w:val="0"/>
              <w:divBdr>
                <w:top w:val="none" w:sz="0" w:space="0" w:color="auto"/>
                <w:left w:val="none" w:sz="0" w:space="0" w:color="auto"/>
                <w:bottom w:val="none" w:sz="0" w:space="0" w:color="auto"/>
                <w:right w:val="none" w:sz="0" w:space="0" w:color="auto"/>
              </w:divBdr>
            </w:div>
            <w:div w:id="1843818892">
              <w:marLeft w:val="0"/>
              <w:marRight w:val="0"/>
              <w:marTop w:val="0"/>
              <w:marBottom w:val="0"/>
              <w:divBdr>
                <w:top w:val="none" w:sz="0" w:space="0" w:color="auto"/>
                <w:left w:val="none" w:sz="0" w:space="0" w:color="auto"/>
                <w:bottom w:val="none" w:sz="0" w:space="0" w:color="auto"/>
                <w:right w:val="none" w:sz="0" w:space="0" w:color="auto"/>
              </w:divBdr>
            </w:div>
            <w:div w:id="921256224">
              <w:marLeft w:val="0"/>
              <w:marRight w:val="0"/>
              <w:marTop w:val="0"/>
              <w:marBottom w:val="0"/>
              <w:divBdr>
                <w:top w:val="none" w:sz="0" w:space="0" w:color="auto"/>
                <w:left w:val="none" w:sz="0" w:space="0" w:color="auto"/>
                <w:bottom w:val="none" w:sz="0" w:space="0" w:color="auto"/>
                <w:right w:val="none" w:sz="0" w:space="0" w:color="auto"/>
              </w:divBdr>
            </w:div>
            <w:div w:id="2011563754">
              <w:marLeft w:val="0"/>
              <w:marRight w:val="0"/>
              <w:marTop w:val="0"/>
              <w:marBottom w:val="0"/>
              <w:divBdr>
                <w:top w:val="none" w:sz="0" w:space="0" w:color="auto"/>
                <w:left w:val="none" w:sz="0" w:space="0" w:color="auto"/>
                <w:bottom w:val="none" w:sz="0" w:space="0" w:color="auto"/>
                <w:right w:val="none" w:sz="0" w:space="0" w:color="auto"/>
              </w:divBdr>
            </w:div>
            <w:div w:id="1211918994">
              <w:marLeft w:val="0"/>
              <w:marRight w:val="0"/>
              <w:marTop w:val="0"/>
              <w:marBottom w:val="0"/>
              <w:divBdr>
                <w:top w:val="none" w:sz="0" w:space="0" w:color="auto"/>
                <w:left w:val="none" w:sz="0" w:space="0" w:color="auto"/>
                <w:bottom w:val="none" w:sz="0" w:space="0" w:color="auto"/>
                <w:right w:val="none" w:sz="0" w:space="0" w:color="auto"/>
              </w:divBdr>
            </w:div>
            <w:div w:id="419913697">
              <w:marLeft w:val="0"/>
              <w:marRight w:val="0"/>
              <w:marTop w:val="0"/>
              <w:marBottom w:val="0"/>
              <w:divBdr>
                <w:top w:val="none" w:sz="0" w:space="0" w:color="auto"/>
                <w:left w:val="none" w:sz="0" w:space="0" w:color="auto"/>
                <w:bottom w:val="none" w:sz="0" w:space="0" w:color="auto"/>
                <w:right w:val="none" w:sz="0" w:space="0" w:color="auto"/>
              </w:divBdr>
            </w:div>
            <w:div w:id="1800684664">
              <w:marLeft w:val="0"/>
              <w:marRight w:val="0"/>
              <w:marTop w:val="0"/>
              <w:marBottom w:val="0"/>
              <w:divBdr>
                <w:top w:val="none" w:sz="0" w:space="0" w:color="auto"/>
                <w:left w:val="none" w:sz="0" w:space="0" w:color="auto"/>
                <w:bottom w:val="none" w:sz="0" w:space="0" w:color="auto"/>
                <w:right w:val="none" w:sz="0" w:space="0" w:color="auto"/>
              </w:divBdr>
            </w:div>
            <w:div w:id="1181237386">
              <w:marLeft w:val="0"/>
              <w:marRight w:val="0"/>
              <w:marTop w:val="0"/>
              <w:marBottom w:val="0"/>
              <w:divBdr>
                <w:top w:val="none" w:sz="0" w:space="0" w:color="auto"/>
                <w:left w:val="none" w:sz="0" w:space="0" w:color="auto"/>
                <w:bottom w:val="none" w:sz="0" w:space="0" w:color="auto"/>
                <w:right w:val="none" w:sz="0" w:space="0" w:color="auto"/>
              </w:divBdr>
            </w:div>
            <w:div w:id="347949285">
              <w:marLeft w:val="0"/>
              <w:marRight w:val="0"/>
              <w:marTop w:val="0"/>
              <w:marBottom w:val="0"/>
              <w:divBdr>
                <w:top w:val="none" w:sz="0" w:space="0" w:color="auto"/>
                <w:left w:val="none" w:sz="0" w:space="0" w:color="auto"/>
                <w:bottom w:val="none" w:sz="0" w:space="0" w:color="auto"/>
                <w:right w:val="none" w:sz="0" w:space="0" w:color="auto"/>
              </w:divBdr>
            </w:div>
          </w:divsChild>
        </w:div>
        <w:div w:id="1625235740">
          <w:marLeft w:val="0"/>
          <w:marRight w:val="0"/>
          <w:marTop w:val="0"/>
          <w:marBottom w:val="0"/>
          <w:divBdr>
            <w:top w:val="none" w:sz="0" w:space="0" w:color="auto"/>
            <w:left w:val="none" w:sz="0" w:space="0" w:color="auto"/>
            <w:bottom w:val="none" w:sz="0" w:space="0" w:color="auto"/>
            <w:right w:val="none" w:sz="0" w:space="0" w:color="auto"/>
          </w:divBdr>
          <w:divsChild>
            <w:div w:id="1087969584">
              <w:marLeft w:val="0"/>
              <w:marRight w:val="0"/>
              <w:marTop w:val="0"/>
              <w:marBottom w:val="0"/>
              <w:divBdr>
                <w:top w:val="none" w:sz="0" w:space="0" w:color="auto"/>
                <w:left w:val="none" w:sz="0" w:space="0" w:color="auto"/>
                <w:bottom w:val="none" w:sz="0" w:space="0" w:color="auto"/>
                <w:right w:val="none" w:sz="0" w:space="0" w:color="auto"/>
              </w:divBdr>
            </w:div>
          </w:divsChild>
        </w:div>
        <w:div w:id="601499723">
          <w:marLeft w:val="0"/>
          <w:marRight w:val="0"/>
          <w:marTop w:val="0"/>
          <w:marBottom w:val="0"/>
          <w:divBdr>
            <w:top w:val="none" w:sz="0" w:space="0" w:color="auto"/>
            <w:left w:val="none" w:sz="0" w:space="0" w:color="auto"/>
            <w:bottom w:val="none" w:sz="0" w:space="0" w:color="auto"/>
            <w:right w:val="none" w:sz="0" w:space="0" w:color="auto"/>
          </w:divBdr>
          <w:divsChild>
            <w:div w:id="948244956">
              <w:marLeft w:val="0"/>
              <w:marRight w:val="0"/>
              <w:marTop w:val="0"/>
              <w:marBottom w:val="0"/>
              <w:divBdr>
                <w:top w:val="none" w:sz="0" w:space="0" w:color="auto"/>
                <w:left w:val="none" w:sz="0" w:space="0" w:color="auto"/>
                <w:bottom w:val="none" w:sz="0" w:space="0" w:color="auto"/>
                <w:right w:val="none" w:sz="0" w:space="0" w:color="auto"/>
              </w:divBdr>
            </w:div>
          </w:divsChild>
        </w:div>
        <w:div w:id="1813867259">
          <w:marLeft w:val="0"/>
          <w:marRight w:val="0"/>
          <w:marTop w:val="0"/>
          <w:marBottom w:val="0"/>
          <w:divBdr>
            <w:top w:val="none" w:sz="0" w:space="0" w:color="auto"/>
            <w:left w:val="none" w:sz="0" w:space="0" w:color="auto"/>
            <w:bottom w:val="none" w:sz="0" w:space="0" w:color="auto"/>
            <w:right w:val="none" w:sz="0" w:space="0" w:color="auto"/>
          </w:divBdr>
          <w:divsChild>
            <w:div w:id="1288245367">
              <w:marLeft w:val="0"/>
              <w:marRight w:val="0"/>
              <w:marTop w:val="0"/>
              <w:marBottom w:val="0"/>
              <w:divBdr>
                <w:top w:val="none" w:sz="0" w:space="0" w:color="auto"/>
                <w:left w:val="none" w:sz="0" w:space="0" w:color="auto"/>
                <w:bottom w:val="none" w:sz="0" w:space="0" w:color="auto"/>
                <w:right w:val="none" w:sz="0" w:space="0" w:color="auto"/>
              </w:divBdr>
            </w:div>
            <w:div w:id="729156422">
              <w:marLeft w:val="0"/>
              <w:marRight w:val="0"/>
              <w:marTop w:val="0"/>
              <w:marBottom w:val="0"/>
              <w:divBdr>
                <w:top w:val="none" w:sz="0" w:space="0" w:color="auto"/>
                <w:left w:val="none" w:sz="0" w:space="0" w:color="auto"/>
                <w:bottom w:val="none" w:sz="0" w:space="0" w:color="auto"/>
                <w:right w:val="none" w:sz="0" w:space="0" w:color="auto"/>
              </w:divBdr>
            </w:div>
            <w:div w:id="70392501">
              <w:marLeft w:val="0"/>
              <w:marRight w:val="0"/>
              <w:marTop w:val="0"/>
              <w:marBottom w:val="0"/>
              <w:divBdr>
                <w:top w:val="none" w:sz="0" w:space="0" w:color="auto"/>
                <w:left w:val="none" w:sz="0" w:space="0" w:color="auto"/>
                <w:bottom w:val="none" w:sz="0" w:space="0" w:color="auto"/>
                <w:right w:val="none" w:sz="0" w:space="0" w:color="auto"/>
              </w:divBdr>
            </w:div>
            <w:div w:id="667831102">
              <w:marLeft w:val="0"/>
              <w:marRight w:val="0"/>
              <w:marTop w:val="0"/>
              <w:marBottom w:val="0"/>
              <w:divBdr>
                <w:top w:val="none" w:sz="0" w:space="0" w:color="auto"/>
                <w:left w:val="none" w:sz="0" w:space="0" w:color="auto"/>
                <w:bottom w:val="none" w:sz="0" w:space="0" w:color="auto"/>
                <w:right w:val="none" w:sz="0" w:space="0" w:color="auto"/>
              </w:divBdr>
            </w:div>
            <w:div w:id="958680489">
              <w:marLeft w:val="0"/>
              <w:marRight w:val="0"/>
              <w:marTop w:val="0"/>
              <w:marBottom w:val="0"/>
              <w:divBdr>
                <w:top w:val="none" w:sz="0" w:space="0" w:color="auto"/>
                <w:left w:val="none" w:sz="0" w:space="0" w:color="auto"/>
                <w:bottom w:val="none" w:sz="0" w:space="0" w:color="auto"/>
                <w:right w:val="none" w:sz="0" w:space="0" w:color="auto"/>
              </w:divBdr>
            </w:div>
            <w:div w:id="1908490296">
              <w:marLeft w:val="0"/>
              <w:marRight w:val="0"/>
              <w:marTop w:val="0"/>
              <w:marBottom w:val="0"/>
              <w:divBdr>
                <w:top w:val="none" w:sz="0" w:space="0" w:color="auto"/>
                <w:left w:val="none" w:sz="0" w:space="0" w:color="auto"/>
                <w:bottom w:val="none" w:sz="0" w:space="0" w:color="auto"/>
                <w:right w:val="none" w:sz="0" w:space="0" w:color="auto"/>
              </w:divBdr>
            </w:div>
            <w:div w:id="808859304">
              <w:marLeft w:val="0"/>
              <w:marRight w:val="0"/>
              <w:marTop w:val="0"/>
              <w:marBottom w:val="0"/>
              <w:divBdr>
                <w:top w:val="none" w:sz="0" w:space="0" w:color="auto"/>
                <w:left w:val="none" w:sz="0" w:space="0" w:color="auto"/>
                <w:bottom w:val="none" w:sz="0" w:space="0" w:color="auto"/>
                <w:right w:val="none" w:sz="0" w:space="0" w:color="auto"/>
              </w:divBdr>
            </w:div>
          </w:divsChild>
        </w:div>
        <w:div w:id="1007051750">
          <w:marLeft w:val="0"/>
          <w:marRight w:val="0"/>
          <w:marTop w:val="0"/>
          <w:marBottom w:val="0"/>
          <w:divBdr>
            <w:top w:val="none" w:sz="0" w:space="0" w:color="auto"/>
            <w:left w:val="none" w:sz="0" w:space="0" w:color="auto"/>
            <w:bottom w:val="none" w:sz="0" w:space="0" w:color="auto"/>
            <w:right w:val="none" w:sz="0" w:space="0" w:color="auto"/>
          </w:divBdr>
          <w:divsChild>
            <w:div w:id="1140346283">
              <w:marLeft w:val="0"/>
              <w:marRight w:val="0"/>
              <w:marTop w:val="0"/>
              <w:marBottom w:val="0"/>
              <w:divBdr>
                <w:top w:val="none" w:sz="0" w:space="0" w:color="auto"/>
                <w:left w:val="none" w:sz="0" w:space="0" w:color="auto"/>
                <w:bottom w:val="none" w:sz="0" w:space="0" w:color="auto"/>
                <w:right w:val="none" w:sz="0" w:space="0" w:color="auto"/>
              </w:divBdr>
            </w:div>
          </w:divsChild>
        </w:div>
        <w:div w:id="970599016">
          <w:marLeft w:val="0"/>
          <w:marRight w:val="0"/>
          <w:marTop w:val="0"/>
          <w:marBottom w:val="0"/>
          <w:divBdr>
            <w:top w:val="none" w:sz="0" w:space="0" w:color="auto"/>
            <w:left w:val="none" w:sz="0" w:space="0" w:color="auto"/>
            <w:bottom w:val="none" w:sz="0" w:space="0" w:color="auto"/>
            <w:right w:val="none" w:sz="0" w:space="0" w:color="auto"/>
          </w:divBdr>
          <w:divsChild>
            <w:div w:id="461927901">
              <w:marLeft w:val="0"/>
              <w:marRight w:val="0"/>
              <w:marTop w:val="0"/>
              <w:marBottom w:val="0"/>
              <w:divBdr>
                <w:top w:val="none" w:sz="0" w:space="0" w:color="auto"/>
                <w:left w:val="none" w:sz="0" w:space="0" w:color="auto"/>
                <w:bottom w:val="none" w:sz="0" w:space="0" w:color="auto"/>
                <w:right w:val="none" w:sz="0" w:space="0" w:color="auto"/>
              </w:divBdr>
            </w:div>
          </w:divsChild>
        </w:div>
        <w:div w:id="1310817923">
          <w:marLeft w:val="0"/>
          <w:marRight w:val="0"/>
          <w:marTop w:val="0"/>
          <w:marBottom w:val="0"/>
          <w:divBdr>
            <w:top w:val="none" w:sz="0" w:space="0" w:color="auto"/>
            <w:left w:val="none" w:sz="0" w:space="0" w:color="auto"/>
            <w:bottom w:val="none" w:sz="0" w:space="0" w:color="auto"/>
            <w:right w:val="none" w:sz="0" w:space="0" w:color="auto"/>
          </w:divBdr>
          <w:divsChild>
            <w:div w:id="2016616859">
              <w:marLeft w:val="0"/>
              <w:marRight w:val="0"/>
              <w:marTop w:val="0"/>
              <w:marBottom w:val="0"/>
              <w:divBdr>
                <w:top w:val="none" w:sz="0" w:space="0" w:color="auto"/>
                <w:left w:val="none" w:sz="0" w:space="0" w:color="auto"/>
                <w:bottom w:val="none" w:sz="0" w:space="0" w:color="auto"/>
                <w:right w:val="none" w:sz="0" w:space="0" w:color="auto"/>
              </w:divBdr>
            </w:div>
          </w:divsChild>
        </w:div>
        <w:div w:id="445079386">
          <w:marLeft w:val="0"/>
          <w:marRight w:val="0"/>
          <w:marTop w:val="0"/>
          <w:marBottom w:val="0"/>
          <w:divBdr>
            <w:top w:val="none" w:sz="0" w:space="0" w:color="auto"/>
            <w:left w:val="none" w:sz="0" w:space="0" w:color="auto"/>
            <w:bottom w:val="none" w:sz="0" w:space="0" w:color="auto"/>
            <w:right w:val="none" w:sz="0" w:space="0" w:color="auto"/>
          </w:divBdr>
          <w:divsChild>
            <w:div w:id="288704751">
              <w:marLeft w:val="0"/>
              <w:marRight w:val="0"/>
              <w:marTop w:val="0"/>
              <w:marBottom w:val="0"/>
              <w:divBdr>
                <w:top w:val="none" w:sz="0" w:space="0" w:color="auto"/>
                <w:left w:val="none" w:sz="0" w:space="0" w:color="auto"/>
                <w:bottom w:val="none" w:sz="0" w:space="0" w:color="auto"/>
                <w:right w:val="none" w:sz="0" w:space="0" w:color="auto"/>
              </w:divBdr>
            </w:div>
          </w:divsChild>
        </w:div>
        <w:div w:id="1636137597">
          <w:marLeft w:val="0"/>
          <w:marRight w:val="0"/>
          <w:marTop w:val="0"/>
          <w:marBottom w:val="0"/>
          <w:divBdr>
            <w:top w:val="none" w:sz="0" w:space="0" w:color="auto"/>
            <w:left w:val="none" w:sz="0" w:space="0" w:color="auto"/>
            <w:bottom w:val="none" w:sz="0" w:space="0" w:color="auto"/>
            <w:right w:val="none" w:sz="0" w:space="0" w:color="auto"/>
          </w:divBdr>
          <w:divsChild>
            <w:div w:id="333806910">
              <w:marLeft w:val="0"/>
              <w:marRight w:val="0"/>
              <w:marTop w:val="0"/>
              <w:marBottom w:val="0"/>
              <w:divBdr>
                <w:top w:val="none" w:sz="0" w:space="0" w:color="auto"/>
                <w:left w:val="none" w:sz="0" w:space="0" w:color="auto"/>
                <w:bottom w:val="none" w:sz="0" w:space="0" w:color="auto"/>
                <w:right w:val="none" w:sz="0" w:space="0" w:color="auto"/>
              </w:divBdr>
            </w:div>
          </w:divsChild>
        </w:div>
        <w:div w:id="5645372">
          <w:marLeft w:val="0"/>
          <w:marRight w:val="0"/>
          <w:marTop w:val="0"/>
          <w:marBottom w:val="0"/>
          <w:divBdr>
            <w:top w:val="none" w:sz="0" w:space="0" w:color="auto"/>
            <w:left w:val="none" w:sz="0" w:space="0" w:color="auto"/>
            <w:bottom w:val="none" w:sz="0" w:space="0" w:color="auto"/>
            <w:right w:val="none" w:sz="0" w:space="0" w:color="auto"/>
          </w:divBdr>
          <w:divsChild>
            <w:div w:id="8822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29691">
      <w:bodyDiv w:val="1"/>
      <w:marLeft w:val="0"/>
      <w:marRight w:val="0"/>
      <w:marTop w:val="0"/>
      <w:marBottom w:val="0"/>
      <w:divBdr>
        <w:top w:val="none" w:sz="0" w:space="0" w:color="auto"/>
        <w:left w:val="none" w:sz="0" w:space="0" w:color="auto"/>
        <w:bottom w:val="none" w:sz="0" w:space="0" w:color="auto"/>
        <w:right w:val="none" w:sz="0" w:space="0" w:color="auto"/>
      </w:divBdr>
    </w:div>
    <w:div w:id="1268807260">
      <w:bodyDiv w:val="1"/>
      <w:marLeft w:val="0"/>
      <w:marRight w:val="0"/>
      <w:marTop w:val="0"/>
      <w:marBottom w:val="0"/>
      <w:divBdr>
        <w:top w:val="none" w:sz="0" w:space="0" w:color="auto"/>
        <w:left w:val="none" w:sz="0" w:space="0" w:color="auto"/>
        <w:bottom w:val="none" w:sz="0" w:space="0" w:color="auto"/>
        <w:right w:val="none" w:sz="0" w:space="0" w:color="auto"/>
      </w:divBdr>
    </w:div>
    <w:div w:id="1272323914">
      <w:bodyDiv w:val="1"/>
      <w:marLeft w:val="0"/>
      <w:marRight w:val="0"/>
      <w:marTop w:val="0"/>
      <w:marBottom w:val="0"/>
      <w:divBdr>
        <w:top w:val="none" w:sz="0" w:space="0" w:color="auto"/>
        <w:left w:val="none" w:sz="0" w:space="0" w:color="auto"/>
        <w:bottom w:val="none" w:sz="0" w:space="0" w:color="auto"/>
        <w:right w:val="none" w:sz="0" w:space="0" w:color="auto"/>
      </w:divBdr>
    </w:div>
    <w:div w:id="1274555708">
      <w:bodyDiv w:val="1"/>
      <w:marLeft w:val="0"/>
      <w:marRight w:val="0"/>
      <w:marTop w:val="0"/>
      <w:marBottom w:val="0"/>
      <w:divBdr>
        <w:top w:val="none" w:sz="0" w:space="0" w:color="auto"/>
        <w:left w:val="none" w:sz="0" w:space="0" w:color="auto"/>
        <w:bottom w:val="none" w:sz="0" w:space="0" w:color="auto"/>
        <w:right w:val="none" w:sz="0" w:space="0" w:color="auto"/>
      </w:divBdr>
    </w:div>
    <w:div w:id="1276668627">
      <w:bodyDiv w:val="1"/>
      <w:marLeft w:val="0"/>
      <w:marRight w:val="0"/>
      <w:marTop w:val="0"/>
      <w:marBottom w:val="0"/>
      <w:divBdr>
        <w:top w:val="none" w:sz="0" w:space="0" w:color="auto"/>
        <w:left w:val="none" w:sz="0" w:space="0" w:color="auto"/>
        <w:bottom w:val="none" w:sz="0" w:space="0" w:color="auto"/>
        <w:right w:val="none" w:sz="0" w:space="0" w:color="auto"/>
      </w:divBdr>
    </w:div>
    <w:div w:id="1277060558">
      <w:bodyDiv w:val="1"/>
      <w:marLeft w:val="0"/>
      <w:marRight w:val="0"/>
      <w:marTop w:val="0"/>
      <w:marBottom w:val="0"/>
      <w:divBdr>
        <w:top w:val="none" w:sz="0" w:space="0" w:color="auto"/>
        <w:left w:val="none" w:sz="0" w:space="0" w:color="auto"/>
        <w:bottom w:val="none" w:sz="0" w:space="0" w:color="auto"/>
        <w:right w:val="none" w:sz="0" w:space="0" w:color="auto"/>
      </w:divBdr>
    </w:div>
    <w:div w:id="1278103394">
      <w:bodyDiv w:val="1"/>
      <w:marLeft w:val="0"/>
      <w:marRight w:val="0"/>
      <w:marTop w:val="0"/>
      <w:marBottom w:val="0"/>
      <w:divBdr>
        <w:top w:val="none" w:sz="0" w:space="0" w:color="auto"/>
        <w:left w:val="none" w:sz="0" w:space="0" w:color="auto"/>
        <w:bottom w:val="none" w:sz="0" w:space="0" w:color="auto"/>
        <w:right w:val="none" w:sz="0" w:space="0" w:color="auto"/>
      </w:divBdr>
    </w:div>
    <w:div w:id="1281456280">
      <w:bodyDiv w:val="1"/>
      <w:marLeft w:val="0"/>
      <w:marRight w:val="0"/>
      <w:marTop w:val="0"/>
      <w:marBottom w:val="0"/>
      <w:divBdr>
        <w:top w:val="none" w:sz="0" w:space="0" w:color="auto"/>
        <w:left w:val="none" w:sz="0" w:space="0" w:color="auto"/>
        <w:bottom w:val="none" w:sz="0" w:space="0" w:color="auto"/>
        <w:right w:val="none" w:sz="0" w:space="0" w:color="auto"/>
      </w:divBdr>
    </w:div>
    <w:div w:id="1284996154">
      <w:bodyDiv w:val="1"/>
      <w:marLeft w:val="0"/>
      <w:marRight w:val="0"/>
      <w:marTop w:val="0"/>
      <w:marBottom w:val="0"/>
      <w:divBdr>
        <w:top w:val="none" w:sz="0" w:space="0" w:color="auto"/>
        <w:left w:val="none" w:sz="0" w:space="0" w:color="auto"/>
        <w:bottom w:val="none" w:sz="0" w:space="0" w:color="auto"/>
        <w:right w:val="none" w:sz="0" w:space="0" w:color="auto"/>
      </w:divBdr>
    </w:div>
    <w:div w:id="1294485347">
      <w:bodyDiv w:val="1"/>
      <w:marLeft w:val="0"/>
      <w:marRight w:val="0"/>
      <w:marTop w:val="0"/>
      <w:marBottom w:val="0"/>
      <w:divBdr>
        <w:top w:val="none" w:sz="0" w:space="0" w:color="auto"/>
        <w:left w:val="none" w:sz="0" w:space="0" w:color="auto"/>
        <w:bottom w:val="none" w:sz="0" w:space="0" w:color="auto"/>
        <w:right w:val="none" w:sz="0" w:space="0" w:color="auto"/>
      </w:divBdr>
      <w:divsChild>
        <w:div w:id="818380336">
          <w:marLeft w:val="0"/>
          <w:marRight w:val="0"/>
          <w:marTop w:val="0"/>
          <w:marBottom w:val="0"/>
          <w:divBdr>
            <w:top w:val="none" w:sz="0" w:space="0" w:color="auto"/>
            <w:left w:val="none" w:sz="0" w:space="0" w:color="auto"/>
            <w:bottom w:val="none" w:sz="0" w:space="0" w:color="auto"/>
            <w:right w:val="none" w:sz="0" w:space="0" w:color="auto"/>
          </w:divBdr>
        </w:div>
        <w:div w:id="419986843">
          <w:marLeft w:val="0"/>
          <w:marRight w:val="0"/>
          <w:marTop w:val="0"/>
          <w:marBottom w:val="0"/>
          <w:divBdr>
            <w:top w:val="none" w:sz="0" w:space="0" w:color="auto"/>
            <w:left w:val="none" w:sz="0" w:space="0" w:color="auto"/>
            <w:bottom w:val="none" w:sz="0" w:space="0" w:color="auto"/>
            <w:right w:val="none" w:sz="0" w:space="0" w:color="auto"/>
          </w:divBdr>
        </w:div>
        <w:div w:id="1567031937">
          <w:marLeft w:val="0"/>
          <w:marRight w:val="0"/>
          <w:marTop w:val="0"/>
          <w:marBottom w:val="0"/>
          <w:divBdr>
            <w:top w:val="none" w:sz="0" w:space="0" w:color="auto"/>
            <w:left w:val="none" w:sz="0" w:space="0" w:color="auto"/>
            <w:bottom w:val="none" w:sz="0" w:space="0" w:color="auto"/>
            <w:right w:val="none" w:sz="0" w:space="0" w:color="auto"/>
          </w:divBdr>
        </w:div>
        <w:div w:id="308707276">
          <w:marLeft w:val="0"/>
          <w:marRight w:val="0"/>
          <w:marTop w:val="0"/>
          <w:marBottom w:val="0"/>
          <w:divBdr>
            <w:top w:val="none" w:sz="0" w:space="0" w:color="auto"/>
            <w:left w:val="none" w:sz="0" w:space="0" w:color="auto"/>
            <w:bottom w:val="none" w:sz="0" w:space="0" w:color="auto"/>
            <w:right w:val="none" w:sz="0" w:space="0" w:color="auto"/>
          </w:divBdr>
        </w:div>
        <w:div w:id="1623921597">
          <w:marLeft w:val="0"/>
          <w:marRight w:val="0"/>
          <w:marTop w:val="0"/>
          <w:marBottom w:val="0"/>
          <w:divBdr>
            <w:top w:val="none" w:sz="0" w:space="0" w:color="auto"/>
            <w:left w:val="none" w:sz="0" w:space="0" w:color="auto"/>
            <w:bottom w:val="none" w:sz="0" w:space="0" w:color="auto"/>
            <w:right w:val="none" w:sz="0" w:space="0" w:color="auto"/>
          </w:divBdr>
        </w:div>
      </w:divsChild>
    </w:div>
    <w:div w:id="1300260169">
      <w:bodyDiv w:val="1"/>
      <w:marLeft w:val="0"/>
      <w:marRight w:val="0"/>
      <w:marTop w:val="0"/>
      <w:marBottom w:val="0"/>
      <w:divBdr>
        <w:top w:val="none" w:sz="0" w:space="0" w:color="auto"/>
        <w:left w:val="none" w:sz="0" w:space="0" w:color="auto"/>
        <w:bottom w:val="none" w:sz="0" w:space="0" w:color="auto"/>
        <w:right w:val="none" w:sz="0" w:space="0" w:color="auto"/>
      </w:divBdr>
    </w:div>
    <w:div w:id="1300383113">
      <w:bodyDiv w:val="1"/>
      <w:marLeft w:val="0"/>
      <w:marRight w:val="0"/>
      <w:marTop w:val="0"/>
      <w:marBottom w:val="0"/>
      <w:divBdr>
        <w:top w:val="none" w:sz="0" w:space="0" w:color="auto"/>
        <w:left w:val="none" w:sz="0" w:space="0" w:color="auto"/>
        <w:bottom w:val="none" w:sz="0" w:space="0" w:color="auto"/>
        <w:right w:val="none" w:sz="0" w:space="0" w:color="auto"/>
      </w:divBdr>
    </w:div>
    <w:div w:id="1305740547">
      <w:bodyDiv w:val="1"/>
      <w:marLeft w:val="0"/>
      <w:marRight w:val="0"/>
      <w:marTop w:val="0"/>
      <w:marBottom w:val="0"/>
      <w:divBdr>
        <w:top w:val="none" w:sz="0" w:space="0" w:color="auto"/>
        <w:left w:val="none" w:sz="0" w:space="0" w:color="auto"/>
        <w:bottom w:val="none" w:sz="0" w:space="0" w:color="auto"/>
        <w:right w:val="none" w:sz="0" w:space="0" w:color="auto"/>
      </w:divBdr>
    </w:div>
    <w:div w:id="1308778496">
      <w:bodyDiv w:val="1"/>
      <w:marLeft w:val="0"/>
      <w:marRight w:val="0"/>
      <w:marTop w:val="0"/>
      <w:marBottom w:val="0"/>
      <w:divBdr>
        <w:top w:val="none" w:sz="0" w:space="0" w:color="auto"/>
        <w:left w:val="none" w:sz="0" w:space="0" w:color="auto"/>
        <w:bottom w:val="none" w:sz="0" w:space="0" w:color="auto"/>
        <w:right w:val="none" w:sz="0" w:space="0" w:color="auto"/>
      </w:divBdr>
      <w:divsChild>
        <w:div w:id="1593009826">
          <w:marLeft w:val="0"/>
          <w:marRight w:val="0"/>
          <w:marTop w:val="0"/>
          <w:marBottom w:val="0"/>
          <w:divBdr>
            <w:top w:val="none" w:sz="0" w:space="0" w:color="auto"/>
            <w:left w:val="none" w:sz="0" w:space="0" w:color="auto"/>
            <w:bottom w:val="none" w:sz="0" w:space="0" w:color="auto"/>
            <w:right w:val="none" w:sz="0" w:space="0" w:color="auto"/>
          </w:divBdr>
          <w:divsChild>
            <w:div w:id="1629161295">
              <w:marLeft w:val="0"/>
              <w:marRight w:val="0"/>
              <w:marTop w:val="0"/>
              <w:marBottom w:val="0"/>
              <w:divBdr>
                <w:top w:val="none" w:sz="0" w:space="0" w:color="auto"/>
                <w:left w:val="none" w:sz="0" w:space="0" w:color="auto"/>
                <w:bottom w:val="none" w:sz="0" w:space="0" w:color="auto"/>
                <w:right w:val="none" w:sz="0" w:space="0" w:color="auto"/>
              </w:divBdr>
            </w:div>
          </w:divsChild>
        </w:div>
        <w:div w:id="1299413605">
          <w:marLeft w:val="0"/>
          <w:marRight w:val="0"/>
          <w:marTop w:val="0"/>
          <w:marBottom w:val="0"/>
          <w:divBdr>
            <w:top w:val="none" w:sz="0" w:space="0" w:color="auto"/>
            <w:left w:val="none" w:sz="0" w:space="0" w:color="auto"/>
            <w:bottom w:val="none" w:sz="0" w:space="0" w:color="auto"/>
            <w:right w:val="none" w:sz="0" w:space="0" w:color="auto"/>
          </w:divBdr>
          <w:divsChild>
            <w:div w:id="1998335418">
              <w:marLeft w:val="0"/>
              <w:marRight w:val="0"/>
              <w:marTop w:val="0"/>
              <w:marBottom w:val="0"/>
              <w:divBdr>
                <w:top w:val="none" w:sz="0" w:space="0" w:color="auto"/>
                <w:left w:val="none" w:sz="0" w:space="0" w:color="auto"/>
                <w:bottom w:val="none" w:sz="0" w:space="0" w:color="auto"/>
                <w:right w:val="none" w:sz="0" w:space="0" w:color="auto"/>
              </w:divBdr>
            </w:div>
          </w:divsChild>
        </w:div>
        <w:div w:id="1780755173">
          <w:marLeft w:val="0"/>
          <w:marRight w:val="0"/>
          <w:marTop w:val="0"/>
          <w:marBottom w:val="0"/>
          <w:divBdr>
            <w:top w:val="none" w:sz="0" w:space="0" w:color="auto"/>
            <w:left w:val="none" w:sz="0" w:space="0" w:color="auto"/>
            <w:bottom w:val="none" w:sz="0" w:space="0" w:color="auto"/>
            <w:right w:val="none" w:sz="0" w:space="0" w:color="auto"/>
          </w:divBdr>
          <w:divsChild>
            <w:div w:id="759834426">
              <w:marLeft w:val="0"/>
              <w:marRight w:val="0"/>
              <w:marTop w:val="0"/>
              <w:marBottom w:val="0"/>
              <w:divBdr>
                <w:top w:val="none" w:sz="0" w:space="0" w:color="auto"/>
                <w:left w:val="none" w:sz="0" w:space="0" w:color="auto"/>
                <w:bottom w:val="none" w:sz="0" w:space="0" w:color="auto"/>
                <w:right w:val="none" w:sz="0" w:space="0" w:color="auto"/>
              </w:divBdr>
            </w:div>
          </w:divsChild>
        </w:div>
        <w:div w:id="1837913457">
          <w:marLeft w:val="0"/>
          <w:marRight w:val="0"/>
          <w:marTop w:val="0"/>
          <w:marBottom w:val="0"/>
          <w:divBdr>
            <w:top w:val="none" w:sz="0" w:space="0" w:color="auto"/>
            <w:left w:val="none" w:sz="0" w:space="0" w:color="auto"/>
            <w:bottom w:val="none" w:sz="0" w:space="0" w:color="auto"/>
            <w:right w:val="none" w:sz="0" w:space="0" w:color="auto"/>
          </w:divBdr>
          <w:divsChild>
            <w:div w:id="863443315">
              <w:marLeft w:val="0"/>
              <w:marRight w:val="0"/>
              <w:marTop w:val="0"/>
              <w:marBottom w:val="0"/>
              <w:divBdr>
                <w:top w:val="none" w:sz="0" w:space="0" w:color="auto"/>
                <w:left w:val="none" w:sz="0" w:space="0" w:color="auto"/>
                <w:bottom w:val="none" w:sz="0" w:space="0" w:color="auto"/>
                <w:right w:val="none" w:sz="0" w:space="0" w:color="auto"/>
              </w:divBdr>
            </w:div>
          </w:divsChild>
        </w:div>
        <w:div w:id="1424717974">
          <w:marLeft w:val="0"/>
          <w:marRight w:val="0"/>
          <w:marTop w:val="0"/>
          <w:marBottom w:val="0"/>
          <w:divBdr>
            <w:top w:val="none" w:sz="0" w:space="0" w:color="auto"/>
            <w:left w:val="none" w:sz="0" w:space="0" w:color="auto"/>
            <w:bottom w:val="none" w:sz="0" w:space="0" w:color="auto"/>
            <w:right w:val="none" w:sz="0" w:space="0" w:color="auto"/>
          </w:divBdr>
          <w:divsChild>
            <w:div w:id="1678653092">
              <w:marLeft w:val="0"/>
              <w:marRight w:val="0"/>
              <w:marTop w:val="0"/>
              <w:marBottom w:val="0"/>
              <w:divBdr>
                <w:top w:val="none" w:sz="0" w:space="0" w:color="auto"/>
                <w:left w:val="none" w:sz="0" w:space="0" w:color="auto"/>
                <w:bottom w:val="none" w:sz="0" w:space="0" w:color="auto"/>
                <w:right w:val="none" w:sz="0" w:space="0" w:color="auto"/>
              </w:divBdr>
            </w:div>
          </w:divsChild>
        </w:div>
        <w:div w:id="2099524198">
          <w:marLeft w:val="0"/>
          <w:marRight w:val="0"/>
          <w:marTop w:val="0"/>
          <w:marBottom w:val="0"/>
          <w:divBdr>
            <w:top w:val="none" w:sz="0" w:space="0" w:color="auto"/>
            <w:left w:val="none" w:sz="0" w:space="0" w:color="auto"/>
            <w:bottom w:val="none" w:sz="0" w:space="0" w:color="auto"/>
            <w:right w:val="none" w:sz="0" w:space="0" w:color="auto"/>
          </w:divBdr>
          <w:divsChild>
            <w:div w:id="933783703">
              <w:marLeft w:val="0"/>
              <w:marRight w:val="0"/>
              <w:marTop w:val="0"/>
              <w:marBottom w:val="0"/>
              <w:divBdr>
                <w:top w:val="none" w:sz="0" w:space="0" w:color="auto"/>
                <w:left w:val="none" w:sz="0" w:space="0" w:color="auto"/>
                <w:bottom w:val="none" w:sz="0" w:space="0" w:color="auto"/>
                <w:right w:val="none" w:sz="0" w:space="0" w:color="auto"/>
              </w:divBdr>
            </w:div>
          </w:divsChild>
        </w:div>
        <w:div w:id="1060787118">
          <w:marLeft w:val="0"/>
          <w:marRight w:val="0"/>
          <w:marTop w:val="0"/>
          <w:marBottom w:val="0"/>
          <w:divBdr>
            <w:top w:val="none" w:sz="0" w:space="0" w:color="auto"/>
            <w:left w:val="none" w:sz="0" w:space="0" w:color="auto"/>
            <w:bottom w:val="none" w:sz="0" w:space="0" w:color="auto"/>
            <w:right w:val="none" w:sz="0" w:space="0" w:color="auto"/>
          </w:divBdr>
          <w:divsChild>
            <w:div w:id="471748378">
              <w:marLeft w:val="0"/>
              <w:marRight w:val="0"/>
              <w:marTop w:val="0"/>
              <w:marBottom w:val="0"/>
              <w:divBdr>
                <w:top w:val="none" w:sz="0" w:space="0" w:color="auto"/>
                <w:left w:val="none" w:sz="0" w:space="0" w:color="auto"/>
                <w:bottom w:val="none" w:sz="0" w:space="0" w:color="auto"/>
                <w:right w:val="none" w:sz="0" w:space="0" w:color="auto"/>
              </w:divBdr>
            </w:div>
          </w:divsChild>
        </w:div>
        <w:div w:id="429201546">
          <w:marLeft w:val="0"/>
          <w:marRight w:val="0"/>
          <w:marTop w:val="0"/>
          <w:marBottom w:val="0"/>
          <w:divBdr>
            <w:top w:val="none" w:sz="0" w:space="0" w:color="auto"/>
            <w:left w:val="none" w:sz="0" w:space="0" w:color="auto"/>
            <w:bottom w:val="none" w:sz="0" w:space="0" w:color="auto"/>
            <w:right w:val="none" w:sz="0" w:space="0" w:color="auto"/>
          </w:divBdr>
          <w:divsChild>
            <w:div w:id="1304385856">
              <w:marLeft w:val="0"/>
              <w:marRight w:val="0"/>
              <w:marTop w:val="0"/>
              <w:marBottom w:val="0"/>
              <w:divBdr>
                <w:top w:val="none" w:sz="0" w:space="0" w:color="auto"/>
                <w:left w:val="none" w:sz="0" w:space="0" w:color="auto"/>
                <w:bottom w:val="none" w:sz="0" w:space="0" w:color="auto"/>
                <w:right w:val="none" w:sz="0" w:space="0" w:color="auto"/>
              </w:divBdr>
            </w:div>
          </w:divsChild>
        </w:div>
        <w:div w:id="1638418002">
          <w:marLeft w:val="0"/>
          <w:marRight w:val="0"/>
          <w:marTop w:val="0"/>
          <w:marBottom w:val="0"/>
          <w:divBdr>
            <w:top w:val="none" w:sz="0" w:space="0" w:color="auto"/>
            <w:left w:val="none" w:sz="0" w:space="0" w:color="auto"/>
            <w:bottom w:val="none" w:sz="0" w:space="0" w:color="auto"/>
            <w:right w:val="none" w:sz="0" w:space="0" w:color="auto"/>
          </w:divBdr>
          <w:divsChild>
            <w:div w:id="1870489756">
              <w:marLeft w:val="0"/>
              <w:marRight w:val="0"/>
              <w:marTop w:val="0"/>
              <w:marBottom w:val="0"/>
              <w:divBdr>
                <w:top w:val="none" w:sz="0" w:space="0" w:color="auto"/>
                <w:left w:val="none" w:sz="0" w:space="0" w:color="auto"/>
                <w:bottom w:val="none" w:sz="0" w:space="0" w:color="auto"/>
                <w:right w:val="none" w:sz="0" w:space="0" w:color="auto"/>
              </w:divBdr>
            </w:div>
          </w:divsChild>
        </w:div>
        <w:div w:id="104227538">
          <w:marLeft w:val="0"/>
          <w:marRight w:val="0"/>
          <w:marTop w:val="0"/>
          <w:marBottom w:val="0"/>
          <w:divBdr>
            <w:top w:val="none" w:sz="0" w:space="0" w:color="auto"/>
            <w:left w:val="none" w:sz="0" w:space="0" w:color="auto"/>
            <w:bottom w:val="none" w:sz="0" w:space="0" w:color="auto"/>
            <w:right w:val="none" w:sz="0" w:space="0" w:color="auto"/>
          </w:divBdr>
          <w:divsChild>
            <w:div w:id="1631479141">
              <w:marLeft w:val="0"/>
              <w:marRight w:val="0"/>
              <w:marTop w:val="0"/>
              <w:marBottom w:val="0"/>
              <w:divBdr>
                <w:top w:val="none" w:sz="0" w:space="0" w:color="auto"/>
                <w:left w:val="none" w:sz="0" w:space="0" w:color="auto"/>
                <w:bottom w:val="none" w:sz="0" w:space="0" w:color="auto"/>
                <w:right w:val="none" w:sz="0" w:space="0" w:color="auto"/>
              </w:divBdr>
            </w:div>
          </w:divsChild>
        </w:div>
        <w:div w:id="36902680">
          <w:marLeft w:val="0"/>
          <w:marRight w:val="0"/>
          <w:marTop w:val="0"/>
          <w:marBottom w:val="0"/>
          <w:divBdr>
            <w:top w:val="none" w:sz="0" w:space="0" w:color="auto"/>
            <w:left w:val="none" w:sz="0" w:space="0" w:color="auto"/>
            <w:bottom w:val="none" w:sz="0" w:space="0" w:color="auto"/>
            <w:right w:val="none" w:sz="0" w:space="0" w:color="auto"/>
          </w:divBdr>
          <w:divsChild>
            <w:div w:id="912592353">
              <w:marLeft w:val="0"/>
              <w:marRight w:val="0"/>
              <w:marTop w:val="0"/>
              <w:marBottom w:val="0"/>
              <w:divBdr>
                <w:top w:val="none" w:sz="0" w:space="0" w:color="auto"/>
                <w:left w:val="none" w:sz="0" w:space="0" w:color="auto"/>
                <w:bottom w:val="none" w:sz="0" w:space="0" w:color="auto"/>
                <w:right w:val="none" w:sz="0" w:space="0" w:color="auto"/>
              </w:divBdr>
            </w:div>
          </w:divsChild>
        </w:div>
        <w:div w:id="1970892647">
          <w:marLeft w:val="0"/>
          <w:marRight w:val="0"/>
          <w:marTop w:val="0"/>
          <w:marBottom w:val="0"/>
          <w:divBdr>
            <w:top w:val="none" w:sz="0" w:space="0" w:color="auto"/>
            <w:left w:val="none" w:sz="0" w:space="0" w:color="auto"/>
            <w:bottom w:val="none" w:sz="0" w:space="0" w:color="auto"/>
            <w:right w:val="none" w:sz="0" w:space="0" w:color="auto"/>
          </w:divBdr>
          <w:divsChild>
            <w:div w:id="2140026770">
              <w:marLeft w:val="0"/>
              <w:marRight w:val="0"/>
              <w:marTop w:val="0"/>
              <w:marBottom w:val="0"/>
              <w:divBdr>
                <w:top w:val="none" w:sz="0" w:space="0" w:color="auto"/>
                <w:left w:val="none" w:sz="0" w:space="0" w:color="auto"/>
                <w:bottom w:val="none" w:sz="0" w:space="0" w:color="auto"/>
                <w:right w:val="none" w:sz="0" w:space="0" w:color="auto"/>
              </w:divBdr>
            </w:div>
          </w:divsChild>
        </w:div>
        <w:div w:id="618343247">
          <w:marLeft w:val="0"/>
          <w:marRight w:val="0"/>
          <w:marTop w:val="0"/>
          <w:marBottom w:val="0"/>
          <w:divBdr>
            <w:top w:val="none" w:sz="0" w:space="0" w:color="auto"/>
            <w:left w:val="none" w:sz="0" w:space="0" w:color="auto"/>
            <w:bottom w:val="none" w:sz="0" w:space="0" w:color="auto"/>
            <w:right w:val="none" w:sz="0" w:space="0" w:color="auto"/>
          </w:divBdr>
          <w:divsChild>
            <w:div w:id="1859351221">
              <w:marLeft w:val="0"/>
              <w:marRight w:val="0"/>
              <w:marTop w:val="0"/>
              <w:marBottom w:val="0"/>
              <w:divBdr>
                <w:top w:val="none" w:sz="0" w:space="0" w:color="auto"/>
                <w:left w:val="none" w:sz="0" w:space="0" w:color="auto"/>
                <w:bottom w:val="none" w:sz="0" w:space="0" w:color="auto"/>
                <w:right w:val="none" w:sz="0" w:space="0" w:color="auto"/>
              </w:divBdr>
            </w:div>
          </w:divsChild>
        </w:div>
        <w:div w:id="2010518139">
          <w:marLeft w:val="0"/>
          <w:marRight w:val="0"/>
          <w:marTop w:val="0"/>
          <w:marBottom w:val="0"/>
          <w:divBdr>
            <w:top w:val="none" w:sz="0" w:space="0" w:color="auto"/>
            <w:left w:val="none" w:sz="0" w:space="0" w:color="auto"/>
            <w:bottom w:val="none" w:sz="0" w:space="0" w:color="auto"/>
            <w:right w:val="none" w:sz="0" w:space="0" w:color="auto"/>
          </w:divBdr>
          <w:divsChild>
            <w:div w:id="444544160">
              <w:marLeft w:val="0"/>
              <w:marRight w:val="0"/>
              <w:marTop w:val="0"/>
              <w:marBottom w:val="0"/>
              <w:divBdr>
                <w:top w:val="none" w:sz="0" w:space="0" w:color="auto"/>
                <w:left w:val="none" w:sz="0" w:space="0" w:color="auto"/>
                <w:bottom w:val="none" w:sz="0" w:space="0" w:color="auto"/>
                <w:right w:val="none" w:sz="0" w:space="0" w:color="auto"/>
              </w:divBdr>
            </w:div>
          </w:divsChild>
        </w:div>
        <w:div w:id="333385073">
          <w:marLeft w:val="0"/>
          <w:marRight w:val="0"/>
          <w:marTop w:val="0"/>
          <w:marBottom w:val="0"/>
          <w:divBdr>
            <w:top w:val="none" w:sz="0" w:space="0" w:color="auto"/>
            <w:left w:val="none" w:sz="0" w:space="0" w:color="auto"/>
            <w:bottom w:val="none" w:sz="0" w:space="0" w:color="auto"/>
            <w:right w:val="none" w:sz="0" w:space="0" w:color="auto"/>
          </w:divBdr>
          <w:divsChild>
            <w:div w:id="63187551">
              <w:marLeft w:val="0"/>
              <w:marRight w:val="0"/>
              <w:marTop w:val="0"/>
              <w:marBottom w:val="0"/>
              <w:divBdr>
                <w:top w:val="none" w:sz="0" w:space="0" w:color="auto"/>
                <w:left w:val="none" w:sz="0" w:space="0" w:color="auto"/>
                <w:bottom w:val="none" w:sz="0" w:space="0" w:color="auto"/>
                <w:right w:val="none" w:sz="0" w:space="0" w:color="auto"/>
              </w:divBdr>
            </w:div>
          </w:divsChild>
        </w:div>
        <w:div w:id="1152285498">
          <w:marLeft w:val="0"/>
          <w:marRight w:val="0"/>
          <w:marTop w:val="0"/>
          <w:marBottom w:val="0"/>
          <w:divBdr>
            <w:top w:val="none" w:sz="0" w:space="0" w:color="auto"/>
            <w:left w:val="none" w:sz="0" w:space="0" w:color="auto"/>
            <w:bottom w:val="none" w:sz="0" w:space="0" w:color="auto"/>
            <w:right w:val="none" w:sz="0" w:space="0" w:color="auto"/>
          </w:divBdr>
          <w:divsChild>
            <w:div w:id="598878693">
              <w:marLeft w:val="0"/>
              <w:marRight w:val="0"/>
              <w:marTop w:val="0"/>
              <w:marBottom w:val="0"/>
              <w:divBdr>
                <w:top w:val="none" w:sz="0" w:space="0" w:color="auto"/>
                <w:left w:val="none" w:sz="0" w:space="0" w:color="auto"/>
                <w:bottom w:val="none" w:sz="0" w:space="0" w:color="auto"/>
                <w:right w:val="none" w:sz="0" w:space="0" w:color="auto"/>
              </w:divBdr>
            </w:div>
          </w:divsChild>
        </w:div>
        <w:div w:id="1916746956">
          <w:marLeft w:val="0"/>
          <w:marRight w:val="0"/>
          <w:marTop w:val="0"/>
          <w:marBottom w:val="0"/>
          <w:divBdr>
            <w:top w:val="none" w:sz="0" w:space="0" w:color="auto"/>
            <w:left w:val="none" w:sz="0" w:space="0" w:color="auto"/>
            <w:bottom w:val="none" w:sz="0" w:space="0" w:color="auto"/>
            <w:right w:val="none" w:sz="0" w:space="0" w:color="auto"/>
          </w:divBdr>
          <w:divsChild>
            <w:div w:id="2091728229">
              <w:marLeft w:val="0"/>
              <w:marRight w:val="0"/>
              <w:marTop w:val="0"/>
              <w:marBottom w:val="0"/>
              <w:divBdr>
                <w:top w:val="none" w:sz="0" w:space="0" w:color="auto"/>
                <w:left w:val="none" w:sz="0" w:space="0" w:color="auto"/>
                <w:bottom w:val="none" w:sz="0" w:space="0" w:color="auto"/>
                <w:right w:val="none" w:sz="0" w:space="0" w:color="auto"/>
              </w:divBdr>
            </w:div>
          </w:divsChild>
        </w:div>
        <w:div w:id="1977762547">
          <w:marLeft w:val="0"/>
          <w:marRight w:val="0"/>
          <w:marTop w:val="0"/>
          <w:marBottom w:val="0"/>
          <w:divBdr>
            <w:top w:val="none" w:sz="0" w:space="0" w:color="auto"/>
            <w:left w:val="none" w:sz="0" w:space="0" w:color="auto"/>
            <w:bottom w:val="none" w:sz="0" w:space="0" w:color="auto"/>
            <w:right w:val="none" w:sz="0" w:space="0" w:color="auto"/>
          </w:divBdr>
          <w:divsChild>
            <w:div w:id="1948152843">
              <w:marLeft w:val="0"/>
              <w:marRight w:val="0"/>
              <w:marTop w:val="0"/>
              <w:marBottom w:val="0"/>
              <w:divBdr>
                <w:top w:val="none" w:sz="0" w:space="0" w:color="auto"/>
                <w:left w:val="none" w:sz="0" w:space="0" w:color="auto"/>
                <w:bottom w:val="none" w:sz="0" w:space="0" w:color="auto"/>
                <w:right w:val="none" w:sz="0" w:space="0" w:color="auto"/>
              </w:divBdr>
            </w:div>
          </w:divsChild>
        </w:div>
        <w:div w:id="1211308905">
          <w:marLeft w:val="0"/>
          <w:marRight w:val="0"/>
          <w:marTop w:val="0"/>
          <w:marBottom w:val="0"/>
          <w:divBdr>
            <w:top w:val="none" w:sz="0" w:space="0" w:color="auto"/>
            <w:left w:val="none" w:sz="0" w:space="0" w:color="auto"/>
            <w:bottom w:val="none" w:sz="0" w:space="0" w:color="auto"/>
            <w:right w:val="none" w:sz="0" w:space="0" w:color="auto"/>
          </w:divBdr>
          <w:divsChild>
            <w:div w:id="2006277258">
              <w:marLeft w:val="0"/>
              <w:marRight w:val="0"/>
              <w:marTop w:val="0"/>
              <w:marBottom w:val="0"/>
              <w:divBdr>
                <w:top w:val="none" w:sz="0" w:space="0" w:color="auto"/>
                <w:left w:val="none" w:sz="0" w:space="0" w:color="auto"/>
                <w:bottom w:val="none" w:sz="0" w:space="0" w:color="auto"/>
                <w:right w:val="none" w:sz="0" w:space="0" w:color="auto"/>
              </w:divBdr>
            </w:div>
          </w:divsChild>
        </w:div>
        <w:div w:id="666401985">
          <w:marLeft w:val="0"/>
          <w:marRight w:val="0"/>
          <w:marTop w:val="0"/>
          <w:marBottom w:val="0"/>
          <w:divBdr>
            <w:top w:val="none" w:sz="0" w:space="0" w:color="auto"/>
            <w:left w:val="none" w:sz="0" w:space="0" w:color="auto"/>
            <w:bottom w:val="none" w:sz="0" w:space="0" w:color="auto"/>
            <w:right w:val="none" w:sz="0" w:space="0" w:color="auto"/>
          </w:divBdr>
          <w:divsChild>
            <w:div w:id="728113335">
              <w:marLeft w:val="0"/>
              <w:marRight w:val="0"/>
              <w:marTop w:val="0"/>
              <w:marBottom w:val="0"/>
              <w:divBdr>
                <w:top w:val="none" w:sz="0" w:space="0" w:color="auto"/>
                <w:left w:val="none" w:sz="0" w:space="0" w:color="auto"/>
                <w:bottom w:val="none" w:sz="0" w:space="0" w:color="auto"/>
                <w:right w:val="none" w:sz="0" w:space="0" w:color="auto"/>
              </w:divBdr>
            </w:div>
          </w:divsChild>
        </w:div>
        <w:div w:id="245655988">
          <w:marLeft w:val="0"/>
          <w:marRight w:val="0"/>
          <w:marTop w:val="0"/>
          <w:marBottom w:val="0"/>
          <w:divBdr>
            <w:top w:val="none" w:sz="0" w:space="0" w:color="auto"/>
            <w:left w:val="none" w:sz="0" w:space="0" w:color="auto"/>
            <w:bottom w:val="none" w:sz="0" w:space="0" w:color="auto"/>
            <w:right w:val="none" w:sz="0" w:space="0" w:color="auto"/>
          </w:divBdr>
          <w:divsChild>
            <w:div w:id="740909412">
              <w:marLeft w:val="0"/>
              <w:marRight w:val="0"/>
              <w:marTop w:val="0"/>
              <w:marBottom w:val="0"/>
              <w:divBdr>
                <w:top w:val="none" w:sz="0" w:space="0" w:color="auto"/>
                <w:left w:val="none" w:sz="0" w:space="0" w:color="auto"/>
                <w:bottom w:val="none" w:sz="0" w:space="0" w:color="auto"/>
                <w:right w:val="none" w:sz="0" w:space="0" w:color="auto"/>
              </w:divBdr>
            </w:div>
            <w:div w:id="1759517872">
              <w:marLeft w:val="0"/>
              <w:marRight w:val="0"/>
              <w:marTop w:val="0"/>
              <w:marBottom w:val="0"/>
              <w:divBdr>
                <w:top w:val="none" w:sz="0" w:space="0" w:color="auto"/>
                <w:left w:val="none" w:sz="0" w:space="0" w:color="auto"/>
                <w:bottom w:val="none" w:sz="0" w:space="0" w:color="auto"/>
                <w:right w:val="none" w:sz="0" w:space="0" w:color="auto"/>
              </w:divBdr>
            </w:div>
            <w:div w:id="576282137">
              <w:marLeft w:val="0"/>
              <w:marRight w:val="0"/>
              <w:marTop w:val="0"/>
              <w:marBottom w:val="0"/>
              <w:divBdr>
                <w:top w:val="none" w:sz="0" w:space="0" w:color="auto"/>
                <w:left w:val="none" w:sz="0" w:space="0" w:color="auto"/>
                <w:bottom w:val="none" w:sz="0" w:space="0" w:color="auto"/>
                <w:right w:val="none" w:sz="0" w:space="0" w:color="auto"/>
              </w:divBdr>
            </w:div>
          </w:divsChild>
        </w:div>
        <w:div w:id="1030952803">
          <w:marLeft w:val="0"/>
          <w:marRight w:val="0"/>
          <w:marTop w:val="0"/>
          <w:marBottom w:val="0"/>
          <w:divBdr>
            <w:top w:val="none" w:sz="0" w:space="0" w:color="auto"/>
            <w:left w:val="none" w:sz="0" w:space="0" w:color="auto"/>
            <w:bottom w:val="none" w:sz="0" w:space="0" w:color="auto"/>
            <w:right w:val="none" w:sz="0" w:space="0" w:color="auto"/>
          </w:divBdr>
          <w:divsChild>
            <w:div w:id="1268199332">
              <w:marLeft w:val="0"/>
              <w:marRight w:val="0"/>
              <w:marTop w:val="0"/>
              <w:marBottom w:val="0"/>
              <w:divBdr>
                <w:top w:val="none" w:sz="0" w:space="0" w:color="auto"/>
                <w:left w:val="none" w:sz="0" w:space="0" w:color="auto"/>
                <w:bottom w:val="none" w:sz="0" w:space="0" w:color="auto"/>
                <w:right w:val="none" w:sz="0" w:space="0" w:color="auto"/>
              </w:divBdr>
            </w:div>
          </w:divsChild>
        </w:div>
        <w:div w:id="764033764">
          <w:marLeft w:val="0"/>
          <w:marRight w:val="0"/>
          <w:marTop w:val="0"/>
          <w:marBottom w:val="0"/>
          <w:divBdr>
            <w:top w:val="none" w:sz="0" w:space="0" w:color="auto"/>
            <w:left w:val="none" w:sz="0" w:space="0" w:color="auto"/>
            <w:bottom w:val="none" w:sz="0" w:space="0" w:color="auto"/>
            <w:right w:val="none" w:sz="0" w:space="0" w:color="auto"/>
          </w:divBdr>
          <w:divsChild>
            <w:div w:id="1109857946">
              <w:marLeft w:val="0"/>
              <w:marRight w:val="0"/>
              <w:marTop w:val="0"/>
              <w:marBottom w:val="0"/>
              <w:divBdr>
                <w:top w:val="none" w:sz="0" w:space="0" w:color="auto"/>
                <w:left w:val="none" w:sz="0" w:space="0" w:color="auto"/>
                <w:bottom w:val="none" w:sz="0" w:space="0" w:color="auto"/>
                <w:right w:val="none" w:sz="0" w:space="0" w:color="auto"/>
              </w:divBdr>
            </w:div>
          </w:divsChild>
        </w:div>
        <w:div w:id="178086024">
          <w:marLeft w:val="0"/>
          <w:marRight w:val="0"/>
          <w:marTop w:val="0"/>
          <w:marBottom w:val="0"/>
          <w:divBdr>
            <w:top w:val="none" w:sz="0" w:space="0" w:color="auto"/>
            <w:left w:val="none" w:sz="0" w:space="0" w:color="auto"/>
            <w:bottom w:val="none" w:sz="0" w:space="0" w:color="auto"/>
            <w:right w:val="none" w:sz="0" w:space="0" w:color="auto"/>
          </w:divBdr>
          <w:divsChild>
            <w:div w:id="1128738202">
              <w:marLeft w:val="0"/>
              <w:marRight w:val="0"/>
              <w:marTop w:val="0"/>
              <w:marBottom w:val="0"/>
              <w:divBdr>
                <w:top w:val="none" w:sz="0" w:space="0" w:color="auto"/>
                <w:left w:val="none" w:sz="0" w:space="0" w:color="auto"/>
                <w:bottom w:val="none" w:sz="0" w:space="0" w:color="auto"/>
                <w:right w:val="none" w:sz="0" w:space="0" w:color="auto"/>
              </w:divBdr>
            </w:div>
          </w:divsChild>
        </w:div>
        <w:div w:id="624239615">
          <w:marLeft w:val="0"/>
          <w:marRight w:val="0"/>
          <w:marTop w:val="0"/>
          <w:marBottom w:val="0"/>
          <w:divBdr>
            <w:top w:val="none" w:sz="0" w:space="0" w:color="auto"/>
            <w:left w:val="none" w:sz="0" w:space="0" w:color="auto"/>
            <w:bottom w:val="none" w:sz="0" w:space="0" w:color="auto"/>
            <w:right w:val="none" w:sz="0" w:space="0" w:color="auto"/>
          </w:divBdr>
          <w:divsChild>
            <w:div w:id="1738548014">
              <w:marLeft w:val="0"/>
              <w:marRight w:val="0"/>
              <w:marTop w:val="0"/>
              <w:marBottom w:val="0"/>
              <w:divBdr>
                <w:top w:val="none" w:sz="0" w:space="0" w:color="auto"/>
                <w:left w:val="none" w:sz="0" w:space="0" w:color="auto"/>
                <w:bottom w:val="none" w:sz="0" w:space="0" w:color="auto"/>
                <w:right w:val="none" w:sz="0" w:space="0" w:color="auto"/>
              </w:divBdr>
            </w:div>
          </w:divsChild>
        </w:div>
        <w:div w:id="1644039575">
          <w:marLeft w:val="0"/>
          <w:marRight w:val="0"/>
          <w:marTop w:val="0"/>
          <w:marBottom w:val="0"/>
          <w:divBdr>
            <w:top w:val="none" w:sz="0" w:space="0" w:color="auto"/>
            <w:left w:val="none" w:sz="0" w:space="0" w:color="auto"/>
            <w:bottom w:val="none" w:sz="0" w:space="0" w:color="auto"/>
            <w:right w:val="none" w:sz="0" w:space="0" w:color="auto"/>
          </w:divBdr>
          <w:divsChild>
            <w:div w:id="1887796022">
              <w:marLeft w:val="0"/>
              <w:marRight w:val="0"/>
              <w:marTop w:val="0"/>
              <w:marBottom w:val="0"/>
              <w:divBdr>
                <w:top w:val="none" w:sz="0" w:space="0" w:color="auto"/>
                <w:left w:val="none" w:sz="0" w:space="0" w:color="auto"/>
                <w:bottom w:val="none" w:sz="0" w:space="0" w:color="auto"/>
                <w:right w:val="none" w:sz="0" w:space="0" w:color="auto"/>
              </w:divBdr>
            </w:div>
          </w:divsChild>
        </w:div>
        <w:div w:id="1566528774">
          <w:marLeft w:val="0"/>
          <w:marRight w:val="0"/>
          <w:marTop w:val="0"/>
          <w:marBottom w:val="0"/>
          <w:divBdr>
            <w:top w:val="none" w:sz="0" w:space="0" w:color="auto"/>
            <w:left w:val="none" w:sz="0" w:space="0" w:color="auto"/>
            <w:bottom w:val="none" w:sz="0" w:space="0" w:color="auto"/>
            <w:right w:val="none" w:sz="0" w:space="0" w:color="auto"/>
          </w:divBdr>
          <w:divsChild>
            <w:div w:id="1915583632">
              <w:marLeft w:val="0"/>
              <w:marRight w:val="0"/>
              <w:marTop w:val="0"/>
              <w:marBottom w:val="0"/>
              <w:divBdr>
                <w:top w:val="none" w:sz="0" w:space="0" w:color="auto"/>
                <w:left w:val="none" w:sz="0" w:space="0" w:color="auto"/>
                <w:bottom w:val="none" w:sz="0" w:space="0" w:color="auto"/>
                <w:right w:val="none" w:sz="0" w:space="0" w:color="auto"/>
              </w:divBdr>
            </w:div>
          </w:divsChild>
        </w:div>
        <w:div w:id="1381173590">
          <w:marLeft w:val="0"/>
          <w:marRight w:val="0"/>
          <w:marTop w:val="0"/>
          <w:marBottom w:val="0"/>
          <w:divBdr>
            <w:top w:val="none" w:sz="0" w:space="0" w:color="auto"/>
            <w:left w:val="none" w:sz="0" w:space="0" w:color="auto"/>
            <w:bottom w:val="none" w:sz="0" w:space="0" w:color="auto"/>
            <w:right w:val="none" w:sz="0" w:space="0" w:color="auto"/>
          </w:divBdr>
          <w:divsChild>
            <w:div w:id="1479153120">
              <w:marLeft w:val="0"/>
              <w:marRight w:val="0"/>
              <w:marTop w:val="0"/>
              <w:marBottom w:val="0"/>
              <w:divBdr>
                <w:top w:val="none" w:sz="0" w:space="0" w:color="auto"/>
                <w:left w:val="none" w:sz="0" w:space="0" w:color="auto"/>
                <w:bottom w:val="none" w:sz="0" w:space="0" w:color="auto"/>
                <w:right w:val="none" w:sz="0" w:space="0" w:color="auto"/>
              </w:divBdr>
            </w:div>
          </w:divsChild>
        </w:div>
        <w:div w:id="1535462056">
          <w:marLeft w:val="0"/>
          <w:marRight w:val="0"/>
          <w:marTop w:val="0"/>
          <w:marBottom w:val="0"/>
          <w:divBdr>
            <w:top w:val="none" w:sz="0" w:space="0" w:color="auto"/>
            <w:left w:val="none" w:sz="0" w:space="0" w:color="auto"/>
            <w:bottom w:val="none" w:sz="0" w:space="0" w:color="auto"/>
            <w:right w:val="none" w:sz="0" w:space="0" w:color="auto"/>
          </w:divBdr>
          <w:divsChild>
            <w:div w:id="964387342">
              <w:marLeft w:val="0"/>
              <w:marRight w:val="0"/>
              <w:marTop w:val="0"/>
              <w:marBottom w:val="0"/>
              <w:divBdr>
                <w:top w:val="none" w:sz="0" w:space="0" w:color="auto"/>
                <w:left w:val="none" w:sz="0" w:space="0" w:color="auto"/>
                <w:bottom w:val="none" w:sz="0" w:space="0" w:color="auto"/>
                <w:right w:val="none" w:sz="0" w:space="0" w:color="auto"/>
              </w:divBdr>
            </w:div>
          </w:divsChild>
        </w:div>
        <w:div w:id="1359043836">
          <w:marLeft w:val="0"/>
          <w:marRight w:val="0"/>
          <w:marTop w:val="0"/>
          <w:marBottom w:val="0"/>
          <w:divBdr>
            <w:top w:val="none" w:sz="0" w:space="0" w:color="auto"/>
            <w:left w:val="none" w:sz="0" w:space="0" w:color="auto"/>
            <w:bottom w:val="none" w:sz="0" w:space="0" w:color="auto"/>
            <w:right w:val="none" w:sz="0" w:space="0" w:color="auto"/>
          </w:divBdr>
          <w:divsChild>
            <w:div w:id="1005475064">
              <w:marLeft w:val="0"/>
              <w:marRight w:val="0"/>
              <w:marTop w:val="0"/>
              <w:marBottom w:val="0"/>
              <w:divBdr>
                <w:top w:val="none" w:sz="0" w:space="0" w:color="auto"/>
                <w:left w:val="none" w:sz="0" w:space="0" w:color="auto"/>
                <w:bottom w:val="none" w:sz="0" w:space="0" w:color="auto"/>
                <w:right w:val="none" w:sz="0" w:space="0" w:color="auto"/>
              </w:divBdr>
            </w:div>
          </w:divsChild>
        </w:div>
        <w:div w:id="316112095">
          <w:marLeft w:val="0"/>
          <w:marRight w:val="0"/>
          <w:marTop w:val="0"/>
          <w:marBottom w:val="0"/>
          <w:divBdr>
            <w:top w:val="none" w:sz="0" w:space="0" w:color="auto"/>
            <w:left w:val="none" w:sz="0" w:space="0" w:color="auto"/>
            <w:bottom w:val="none" w:sz="0" w:space="0" w:color="auto"/>
            <w:right w:val="none" w:sz="0" w:space="0" w:color="auto"/>
          </w:divBdr>
          <w:divsChild>
            <w:div w:id="1695571017">
              <w:marLeft w:val="0"/>
              <w:marRight w:val="0"/>
              <w:marTop w:val="0"/>
              <w:marBottom w:val="0"/>
              <w:divBdr>
                <w:top w:val="none" w:sz="0" w:space="0" w:color="auto"/>
                <w:left w:val="none" w:sz="0" w:space="0" w:color="auto"/>
                <w:bottom w:val="none" w:sz="0" w:space="0" w:color="auto"/>
                <w:right w:val="none" w:sz="0" w:space="0" w:color="auto"/>
              </w:divBdr>
            </w:div>
          </w:divsChild>
        </w:div>
        <w:div w:id="1491143360">
          <w:marLeft w:val="0"/>
          <w:marRight w:val="0"/>
          <w:marTop w:val="0"/>
          <w:marBottom w:val="0"/>
          <w:divBdr>
            <w:top w:val="none" w:sz="0" w:space="0" w:color="auto"/>
            <w:left w:val="none" w:sz="0" w:space="0" w:color="auto"/>
            <w:bottom w:val="none" w:sz="0" w:space="0" w:color="auto"/>
            <w:right w:val="none" w:sz="0" w:space="0" w:color="auto"/>
          </w:divBdr>
          <w:divsChild>
            <w:div w:id="552472383">
              <w:marLeft w:val="0"/>
              <w:marRight w:val="0"/>
              <w:marTop w:val="0"/>
              <w:marBottom w:val="0"/>
              <w:divBdr>
                <w:top w:val="none" w:sz="0" w:space="0" w:color="auto"/>
                <w:left w:val="none" w:sz="0" w:space="0" w:color="auto"/>
                <w:bottom w:val="none" w:sz="0" w:space="0" w:color="auto"/>
                <w:right w:val="none" w:sz="0" w:space="0" w:color="auto"/>
              </w:divBdr>
            </w:div>
            <w:div w:id="1951086605">
              <w:marLeft w:val="0"/>
              <w:marRight w:val="0"/>
              <w:marTop w:val="0"/>
              <w:marBottom w:val="0"/>
              <w:divBdr>
                <w:top w:val="none" w:sz="0" w:space="0" w:color="auto"/>
                <w:left w:val="none" w:sz="0" w:space="0" w:color="auto"/>
                <w:bottom w:val="none" w:sz="0" w:space="0" w:color="auto"/>
                <w:right w:val="none" w:sz="0" w:space="0" w:color="auto"/>
              </w:divBdr>
            </w:div>
            <w:div w:id="1634554964">
              <w:marLeft w:val="0"/>
              <w:marRight w:val="0"/>
              <w:marTop w:val="0"/>
              <w:marBottom w:val="0"/>
              <w:divBdr>
                <w:top w:val="none" w:sz="0" w:space="0" w:color="auto"/>
                <w:left w:val="none" w:sz="0" w:space="0" w:color="auto"/>
                <w:bottom w:val="none" w:sz="0" w:space="0" w:color="auto"/>
                <w:right w:val="none" w:sz="0" w:space="0" w:color="auto"/>
              </w:divBdr>
            </w:div>
            <w:div w:id="998659322">
              <w:marLeft w:val="0"/>
              <w:marRight w:val="0"/>
              <w:marTop w:val="0"/>
              <w:marBottom w:val="0"/>
              <w:divBdr>
                <w:top w:val="none" w:sz="0" w:space="0" w:color="auto"/>
                <w:left w:val="none" w:sz="0" w:space="0" w:color="auto"/>
                <w:bottom w:val="none" w:sz="0" w:space="0" w:color="auto"/>
                <w:right w:val="none" w:sz="0" w:space="0" w:color="auto"/>
              </w:divBdr>
            </w:div>
            <w:div w:id="385876271">
              <w:marLeft w:val="0"/>
              <w:marRight w:val="0"/>
              <w:marTop w:val="0"/>
              <w:marBottom w:val="0"/>
              <w:divBdr>
                <w:top w:val="none" w:sz="0" w:space="0" w:color="auto"/>
                <w:left w:val="none" w:sz="0" w:space="0" w:color="auto"/>
                <w:bottom w:val="none" w:sz="0" w:space="0" w:color="auto"/>
                <w:right w:val="none" w:sz="0" w:space="0" w:color="auto"/>
              </w:divBdr>
            </w:div>
            <w:div w:id="1588078907">
              <w:marLeft w:val="0"/>
              <w:marRight w:val="0"/>
              <w:marTop w:val="0"/>
              <w:marBottom w:val="0"/>
              <w:divBdr>
                <w:top w:val="none" w:sz="0" w:space="0" w:color="auto"/>
                <w:left w:val="none" w:sz="0" w:space="0" w:color="auto"/>
                <w:bottom w:val="none" w:sz="0" w:space="0" w:color="auto"/>
                <w:right w:val="none" w:sz="0" w:space="0" w:color="auto"/>
              </w:divBdr>
            </w:div>
            <w:div w:id="1045564703">
              <w:marLeft w:val="0"/>
              <w:marRight w:val="0"/>
              <w:marTop w:val="0"/>
              <w:marBottom w:val="0"/>
              <w:divBdr>
                <w:top w:val="none" w:sz="0" w:space="0" w:color="auto"/>
                <w:left w:val="none" w:sz="0" w:space="0" w:color="auto"/>
                <w:bottom w:val="none" w:sz="0" w:space="0" w:color="auto"/>
                <w:right w:val="none" w:sz="0" w:space="0" w:color="auto"/>
              </w:divBdr>
            </w:div>
            <w:div w:id="2072149017">
              <w:marLeft w:val="0"/>
              <w:marRight w:val="0"/>
              <w:marTop w:val="0"/>
              <w:marBottom w:val="0"/>
              <w:divBdr>
                <w:top w:val="none" w:sz="0" w:space="0" w:color="auto"/>
                <w:left w:val="none" w:sz="0" w:space="0" w:color="auto"/>
                <w:bottom w:val="none" w:sz="0" w:space="0" w:color="auto"/>
                <w:right w:val="none" w:sz="0" w:space="0" w:color="auto"/>
              </w:divBdr>
            </w:div>
            <w:div w:id="1721243043">
              <w:marLeft w:val="0"/>
              <w:marRight w:val="0"/>
              <w:marTop w:val="0"/>
              <w:marBottom w:val="0"/>
              <w:divBdr>
                <w:top w:val="none" w:sz="0" w:space="0" w:color="auto"/>
                <w:left w:val="none" w:sz="0" w:space="0" w:color="auto"/>
                <w:bottom w:val="none" w:sz="0" w:space="0" w:color="auto"/>
                <w:right w:val="none" w:sz="0" w:space="0" w:color="auto"/>
              </w:divBdr>
            </w:div>
            <w:div w:id="540753542">
              <w:marLeft w:val="0"/>
              <w:marRight w:val="0"/>
              <w:marTop w:val="0"/>
              <w:marBottom w:val="0"/>
              <w:divBdr>
                <w:top w:val="none" w:sz="0" w:space="0" w:color="auto"/>
                <w:left w:val="none" w:sz="0" w:space="0" w:color="auto"/>
                <w:bottom w:val="none" w:sz="0" w:space="0" w:color="auto"/>
                <w:right w:val="none" w:sz="0" w:space="0" w:color="auto"/>
              </w:divBdr>
            </w:div>
            <w:div w:id="1212687977">
              <w:marLeft w:val="0"/>
              <w:marRight w:val="0"/>
              <w:marTop w:val="0"/>
              <w:marBottom w:val="0"/>
              <w:divBdr>
                <w:top w:val="none" w:sz="0" w:space="0" w:color="auto"/>
                <w:left w:val="none" w:sz="0" w:space="0" w:color="auto"/>
                <w:bottom w:val="none" w:sz="0" w:space="0" w:color="auto"/>
                <w:right w:val="none" w:sz="0" w:space="0" w:color="auto"/>
              </w:divBdr>
            </w:div>
            <w:div w:id="689797079">
              <w:marLeft w:val="0"/>
              <w:marRight w:val="0"/>
              <w:marTop w:val="0"/>
              <w:marBottom w:val="0"/>
              <w:divBdr>
                <w:top w:val="none" w:sz="0" w:space="0" w:color="auto"/>
                <w:left w:val="none" w:sz="0" w:space="0" w:color="auto"/>
                <w:bottom w:val="none" w:sz="0" w:space="0" w:color="auto"/>
                <w:right w:val="none" w:sz="0" w:space="0" w:color="auto"/>
              </w:divBdr>
            </w:div>
            <w:div w:id="1772244085">
              <w:marLeft w:val="0"/>
              <w:marRight w:val="0"/>
              <w:marTop w:val="0"/>
              <w:marBottom w:val="0"/>
              <w:divBdr>
                <w:top w:val="none" w:sz="0" w:space="0" w:color="auto"/>
                <w:left w:val="none" w:sz="0" w:space="0" w:color="auto"/>
                <w:bottom w:val="none" w:sz="0" w:space="0" w:color="auto"/>
                <w:right w:val="none" w:sz="0" w:space="0" w:color="auto"/>
              </w:divBdr>
            </w:div>
            <w:div w:id="1311253669">
              <w:marLeft w:val="0"/>
              <w:marRight w:val="0"/>
              <w:marTop w:val="0"/>
              <w:marBottom w:val="0"/>
              <w:divBdr>
                <w:top w:val="none" w:sz="0" w:space="0" w:color="auto"/>
                <w:left w:val="none" w:sz="0" w:space="0" w:color="auto"/>
                <w:bottom w:val="none" w:sz="0" w:space="0" w:color="auto"/>
                <w:right w:val="none" w:sz="0" w:space="0" w:color="auto"/>
              </w:divBdr>
            </w:div>
          </w:divsChild>
        </w:div>
        <w:div w:id="1201937558">
          <w:marLeft w:val="0"/>
          <w:marRight w:val="0"/>
          <w:marTop w:val="0"/>
          <w:marBottom w:val="0"/>
          <w:divBdr>
            <w:top w:val="none" w:sz="0" w:space="0" w:color="auto"/>
            <w:left w:val="none" w:sz="0" w:space="0" w:color="auto"/>
            <w:bottom w:val="none" w:sz="0" w:space="0" w:color="auto"/>
            <w:right w:val="none" w:sz="0" w:space="0" w:color="auto"/>
          </w:divBdr>
          <w:divsChild>
            <w:div w:id="1770273277">
              <w:marLeft w:val="0"/>
              <w:marRight w:val="0"/>
              <w:marTop w:val="0"/>
              <w:marBottom w:val="0"/>
              <w:divBdr>
                <w:top w:val="none" w:sz="0" w:space="0" w:color="auto"/>
                <w:left w:val="none" w:sz="0" w:space="0" w:color="auto"/>
                <w:bottom w:val="none" w:sz="0" w:space="0" w:color="auto"/>
                <w:right w:val="none" w:sz="0" w:space="0" w:color="auto"/>
              </w:divBdr>
            </w:div>
          </w:divsChild>
        </w:div>
        <w:div w:id="2031644118">
          <w:marLeft w:val="0"/>
          <w:marRight w:val="0"/>
          <w:marTop w:val="0"/>
          <w:marBottom w:val="0"/>
          <w:divBdr>
            <w:top w:val="none" w:sz="0" w:space="0" w:color="auto"/>
            <w:left w:val="none" w:sz="0" w:space="0" w:color="auto"/>
            <w:bottom w:val="none" w:sz="0" w:space="0" w:color="auto"/>
            <w:right w:val="none" w:sz="0" w:space="0" w:color="auto"/>
          </w:divBdr>
          <w:divsChild>
            <w:div w:id="1086420433">
              <w:marLeft w:val="0"/>
              <w:marRight w:val="0"/>
              <w:marTop w:val="0"/>
              <w:marBottom w:val="0"/>
              <w:divBdr>
                <w:top w:val="none" w:sz="0" w:space="0" w:color="auto"/>
                <w:left w:val="none" w:sz="0" w:space="0" w:color="auto"/>
                <w:bottom w:val="none" w:sz="0" w:space="0" w:color="auto"/>
                <w:right w:val="none" w:sz="0" w:space="0" w:color="auto"/>
              </w:divBdr>
            </w:div>
          </w:divsChild>
        </w:div>
        <w:div w:id="445539499">
          <w:marLeft w:val="0"/>
          <w:marRight w:val="0"/>
          <w:marTop w:val="0"/>
          <w:marBottom w:val="0"/>
          <w:divBdr>
            <w:top w:val="none" w:sz="0" w:space="0" w:color="auto"/>
            <w:left w:val="none" w:sz="0" w:space="0" w:color="auto"/>
            <w:bottom w:val="none" w:sz="0" w:space="0" w:color="auto"/>
            <w:right w:val="none" w:sz="0" w:space="0" w:color="auto"/>
          </w:divBdr>
          <w:divsChild>
            <w:div w:id="1298219438">
              <w:marLeft w:val="0"/>
              <w:marRight w:val="0"/>
              <w:marTop w:val="0"/>
              <w:marBottom w:val="0"/>
              <w:divBdr>
                <w:top w:val="none" w:sz="0" w:space="0" w:color="auto"/>
                <w:left w:val="none" w:sz="0" w:space="0" w:color="auto"/>
                <w:bottom w:val="none" w:sz="0" w:space="0" w:color="auto"/>
                <w:right w:val="none" w:sz="0" w:space="0" w:color="auto"/>
              </w:divBdr>
            </w:div>
            <w:div w:id="1000738439">
              <w:marLeft w:val="0"/>
              <w:marRight w:val="0"/>
              <w:marTop w:val="0"/>
              <w:marBottom w:val="0"/>
              <w:divBdr>
                <w:top w:val="none" w:sz="0" w:space="0" w:color="auto"/>
                <w:left w:val="none" w:sz="0" w:space="0" w:color="auto"/>
                <w:bottom w:val="none" w:sz="0" w:space="0" w:color="auto"/>
                <w:right w:val="none" w:sz="0" w:space="0" w:color="auto"/>
              </w:divBdr>
            </w:div>
            <w:div w:id="1436176281">
              <w:marLeft w:val="0"/>
              <w:marRight w:val="0"/>
              <w:marTop w:val="0"/>
              <w:marBottom w:val="0"/>
              <w:divBdr>
                <w:top w:val="none" w:sz="0" w:space="0" w:color="auto"/>
                <w:left w:val="none" w:sz="0" w:space="0" w:color="auto"/>
                <w:bottom w:val="none" w:sz="0" w:space="0" w:color="auto"/>
                <w:right w:val="none" w:sz="0" w:space="0" w:color="auto"/>
              </w:divBdr>
            </w:div>
            <w:div w:id="1262639860">
              <w:marLeft w:val="0"/>
              <w:marRight w:val="0"/>
              <w:marTop w:val="0"/>
              <w:marBottom w:val="0"/>
              <w:divBdr>
                <w:top w:val="none" w:sz="0" w:space="0" w:color="auto"/>
                <w:left w:val="none" w:sz="0" w:space="0" w:color="auto"/>
                <w:bottom w:val="none" w:sz="0" w:space="0" w:color="auto"/>
                <w:right w:val="none" w:sz="0" w:space="0" w:color="auto"/>
              </w:divBdr>
            </w:div>
            <w:div w:id="1864780125">
              <w:marLeft w:val="0"/>
              <w:marRight w:val="0"/>
              <w:marTop w:val="0"/>
              <w:marBottom w:val="0"/>
              <w:divBdr>
                <w:top w:val="none" w:sz="0" w:space="0" w:color="auto"/>
                <w:left w:val="none" w:sz="0" w:space="0" w:color="auto"/>
                <w:bottom w:val="none" w:sz="0" w:space="0" w:color="auto"/>
                <w:right w:val="none" w:sz="0" w:space="0" w:color="auto"/>
              </w:divBdr>
            </w:div>
            <w:div w:id="360477920">
              <w:marLeft w:val="0"/>
              <w:marRight w:val="0"/>
              <w:marTop w:val="0"/>
              <w:marBottom w:val="0"/>
              <w:divBdr>
                <w:top w:val="none" w:sz="0" w:space="0" w:color="auto"/>
                <w:left w:val="none" w:sz="0" w:space="0" w:color="auto"/>
                <w:bottom w:val="none" w:sz="0" w:space="0" w:color="auto"/>
                <w:right w:val="none" w:sz="0" w:space="0" w:color="auto"/>
              </w:divBdr>
            </w:div>
            <w:div w:id="1808738819">
              <w:marLeft w:val="0"/>
              <w:marRight w:val="0"/>
              <w:marTop w:val="0"/>
              <w:marBottom w:val="0"/>
              <w:divBdr>
                <w:top w:val="none" w:sz="0" w:space="0" w:color="auto"/>
                <w:left w:val="none" w:sz="0" w:space="0" w:color="auto"/>
                <w:bottom w:val="none" w:sz="0" w:space="0" w:color="auto"/>
                <w:right w:val="none" w:sz="0" w:space="0" w:color="auto"/>
              </w:divBdr>
            </w:div>
            <w:div w:id="1159232016">
              <w:marLeft w:val="0"/>
              <w:marRight w:val="0"/>
              <w:marTop w:val="0"/>
              <w:marBottom w:val="0"/>
              <w:divBdr>
                <w:top w:val="none" w:sz="0" w:space="0" w:color="auto"/>
                <w:left w:val="none" w:sz="0" w:space="0" w:color="auto"/>
                <w:bottom w:val="none" w:sz="0" w:space="0" w:color="auto"/>
                <w:right w:val="none" w:sz="0" w:space="0" w:color="auto"/>
              </w:divBdr>
            </w:div>
            <w:div w:id="1763338234">
              <w:marLeft w:val="0"/>
              <w:marRight w:val="0"/>
              <w:marTop w:val="0"/>
              <w:marBottom w:val="0"/>
              <w:divBdr>
                <w:top w:val="none" w:sz="0" w:space="0" w:color="auto"/>
                <w:left w:val="none" w:sz="0" w:space="0" w:color="auto"/>
                <w:bottom w:val="none" w:sz="0" w:space="0" w:color="auto"/>
                <w:right w:val="none" w:sz="0" w:space="0" w:color="auto"/>
              </w:divBdr>
            </w:div>
            <w:div w:id="289092095">
              <w:marLeft w:val="0"/>
              <w:marRight w:val="0"/>
              <w:marTop w:val="0"/>
              <w:marBottom w:val="0"/>
              <w:divBdr>
                <w:top w:val="none" w:sz="0" w:space="0" w:color="auto"/>
                <w:left w:val="none" w:sz="0" w:space="0" w:color="auto"/>
                <w:bottom w:val="none" w:sz="0" w:space="0" w:color="auto"/>
                <w:right w:val="none" w:sz="0" w:space="0" w:color="auto"/>
              </w:divBdr>
            </w:div>
            <w:div w:id="526061105">
              <w:marLeft w:val="0"/>
              <w:marRight w:val="0"/>
              <w:marTop w:val="0"/>
              <w:marBottom w:val="0"/>
              <w:divBdr>
                <w:top w:val="none" w:sz="0" w:space="0" w:color="auto"/>
                <w:left w:val="none" w:sz="0" w:space="0" w:color="auto"/>
                <w:bottom w:val="none" w:sz="0" w:space="0" w:color="auto"/>
                <w:right w:val="none" w:sz="0" w:space="0" w:color="auto"/>
              </w:divBdr>
            </w:div>
            <w:div w:id="2137678071">
              <w:marLeft w:val="0"/>
              <w:marRight w:val="0"/>
              <w:marTop w:val="0"/>
              <w:marBottom w:val="0"/>
              <w:divBdr>
                <w:top w:val="none" w:sz="0" w:space="0" w:color="auto"/>
                <w:left w:val="none" w:sz="0" w:space="0" w:color="auto"/>
                <w:bottom w:val="none" w:sz="0" w:space="0" w:color="auto"/>
                <w:right w:val="none" w:sz="0" w:space="0" w:color="auto"/>
              </w:divBdr>
            </w:div>
            <w:div w:id="201480487">
              <w:marLeft w:val="0"/>
              <w:marRight w:val="0"/>
              <w:marTop w:val="0"/>
              <w:marBottom w:val="0"/>
              <w:divBdr>
                <w:top w:val="none" w:sz="0" w:space="0" w:color="auto"/>
                <w:left w:val="none" w:sz="0" w:space="0" w:color="auto"/>
                <w:bottom w:val="none" w:sz="0" w:space="0" w:color="auto"/>
                <w:right w:val="none" w:sz="0" w:space="0" w:color="auto"/>
              </w:divBdr>
            </w:div>
            <w:div w:id="1649825847">
              <w:marLeft w:val="0"/>
              <w:marRight w:val="0"/>
              <w:marTop w:val="0"/>
              <w:marBottom w:val="0"/>
              <w:divBdr>
                <w:top w:val="none" w:sz="0" w:space="0" w:color="auto"/>
                <w:left w:val="none" w:sz="0" w:space="0" w:color="auto"/>
                <w:bottom w:val="none" w:sz="0" w:space="0" w:color="auto"/>
                <w:right w:val="none" w:sz="0" w:space="0" w:color="auto"/>
              </w:divBdr>
            </w:div>
            <w:div w:id="1187141005">
              <w:marLeft w:val="0"/>
              <w:marRight w:val="0"/>
              <w:marTop w:val="0"/>
              <w:marBottom w:val="0"/>
              <w:divBdr>
                <w:top w:val="none" w:sz="0" w:space="0" w:color="auto"/>
                <w:left w:val="none" w:sz="0" w:space="0" w:color="auto"/>
                <w:bottom w:val="none" w:sz="0" w:space="0" w:color="auto"/>
                <w:right w:val="none" w:sz="0" w:space="0" w:color="auto"/>
              </w:divBdr>
            </w:div>
            <w:div w:id="568347108">
              <w:marLeft w:val="0"/>
              <w:marRight w:val="0"/>
              <w:marTop w:val="0"/>
              <w:marBottom w:val="0"/>
              <w:divBdr>
                <w:top w:val="none" w:sz="0" w:space="0" w:color="auto"/>
                <w:left w:val="none" w:sz="0" w:space="0" w:color="auto"/>
                <w:bottom w:val="none" w:sz="0" w:space="0" w:color="auto"/>
                <w:right w:val="none" w:sz="0" w:space="0" w:color="auto"/>
              </w:divBdr>
            </w:div>
            <w:div w:id="1532765029">
              <w:marLeft w:val="0"/>
              <w:marRight w:val="0"/>
              <w:marTop w:val="0"/>
              <w:marBottom w:val="0"/>
              <w:divBdr>
                <w:top w:val="none" w:sz="0" w:space="0" w:color="auto"/>
                <w:left w:val="none" w:sz="0" w:space="0" w:color="auto"/>
                <w:bottom w:val="none" w:sz="0" w:space="0" w:color="auto"/>
                <w:right w:val="none" w:sz="0" w:space="0" w:color="auto"/>
              </w:divBdr>
            </w:div>
            <w:div w:id="1786462958">
              <w:marLeft w:val="0"/>
              <w:marRight w:val="0"/>
              <w:marTop w:val="0"/>
              <w:marBottom w:val="0"/>
              <w:divBdr>
                <w:top w:val="none" w:sz="0" w:space="0" w:color="auto"/>
                <w:left w:val="none" w:sz="0" w:space="0" w:color="auto"/>
                <w:bottom w:val="none" w:sz="0" w:space="0" w:color="auto"/>
                <w:right w:val="none" w:sz="0" w:space="0" w:color="auto"/>
              </w:divBdr>
            </w:div>
            <w:div w:id="127097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73651">
      <w:bodyDiv w:val="1"/>
      <w:marLeft w:val="0"/>
      <w:marRight w:val="0"/>
      <w:marTop w:val="0"/>
      <w:marBottom w:val="0"/>
      <w:divBdr>
        <w:top w:val="none" w:sz="0" w:space="0" w:color="auto"/>
        <w:left w:val="none" w:sz="0" w:space="0" w:color="auto"/>
        <w:bottom w:val="none" w:sz="0" w:space="0" w:color="auto"/>
        <w:right w:val="none" w:sz="0" w:space="0" w:color="auto"/>
      </w:divBdr>
    </w:div>
    <w:div w:id="1314408557">
      <w:bodyDiv w:val="1"/>
      <w:marLeft w:val="0"/>
      <w:marRight w:val="0"/>
      <w:marTop w:val="0"/>
      <w:marBottom w:val="0"/>
      <w:divBdr>
        <w:top w:val="none" w:sz="0" w:space="0" w:color="auto"/>
        <w:left w:val="none" w:sz="0" w:space="0" w:color="auto"/>
        <w:bottom w:val="none" w:sz="0" w:space="0" w:color="auto"/>
        <w:right w:val="none" w:sz="0" w:space="0" w:color="auto"/>
      </w:divBdr>
    </w:div>
    <w:div w:id="1316453148">
      <w:bodyDiv w:val="1"/>
      <w:marLeft w:val="0"/>
      <w:marRight w:val="0"/>
      <w:marTop w:val="0"/>
      <w:marBottom w:val="0"/>
      <w:divBdr>
        <w:top w:val="none" w:sz="0" w:space="0" w:color="auto"/>
        <w:left w:val="none" w:sz="0" w:space="0" w:color="auto"/>
        <w:bottom w:val="none" w:sz="0" w:space="0" w:color="auto"/>
        <w:right w:val="none" w:sz="0" w:space="0" w:color="auto"/>
      </w:divBdr>
    </w:div>
    <w:div w:id="1331712366">
      <w:bodyDiv w:val="1"/>
      <w:marLeft w:val="0"/>
      <w:marRight w:val="0"/>
      <w:marTop w:val="0"/>
      <w:marBottom w:val="0"/>
      <w:divBdr>
        <w:top w:val="none" w:sz="0" w:space="0" w:color="auto"/>
        <w:left w:val="none" w:sz="0" w:space="0" w:color="auto"/>
        <w:bottom w:val="none" w:sz="0" w:space="0" w:color="auto"/>
        <w:right w:val="none" w:sz="0" w:space="0" w:color="auto"/>
      </w:divBdr>
    </w:div>
    <w:div w:id="1343245657">
      <w:bodyDiv w:val="1"/>
      <w:marLeft w:val="0"/>
      <w:marRight w:val="0"/>
      <w:marTop w:val="0"/>
      <w:marBottom w:val="0"/>
      <w:divBdr>
        <w:top w:val="none" w:sz="0" w:space="0" w:color="auto"/>
        <w:left w:val="none" w:sz="0" w:space="0" w:color="auto"/>
        <w:bottom w:val="none" w:sz="0" w:space="0" w:color="auto"/>
        <w:right w:val="none" w:sz="0" w:space="0" w:color="auto"/>
      </w:divBdr>
    </w:div>
    <w:div w:id="1347438908">
      <w:bodyDiv w:val="1"/>
      <w:marLeft w:val="0"/>
      <w:marRight w:val="0"/>
      <w:marTop w:val="0"/>
      <w:marBottom w:val="0"/>
      <w:divBdr>
        <w:top w:val="none" w:sz="0" w:space="0" w:color="auto"/>
        <w:left w:val="none" w:sz="0" w:space="0" w:color="auto"/>
        <w:bottom w:val="none" w:sz="0" w:space="0" w:color="auto"/>
        <w:right w:val="none" w:sz="0" w:space="0" w:color="auto"/>
      </w:divBdr>
    </w:div>
    <w:div w:id="1353069153">
      <w:bodyDiv w:val="1"/>
      <w:marLeft w:val="0"/>
      <w:marRight w:val="0"/>
      <w:marTop w:val="0"/>
      <w:marBottom w:val="0"/>
      <w:divBdr>
        <w:top w:val="none" w:sz="0" w:space="0" w:color="auto"/>
        <w:left w:val="none" w:sz="0" w:space="0" w:color="auto"/>
        <w:bottom w:val="none" w:sz="0" w:space="0" w:color="auto"/>
        <w:right w:val="none" w:sz="0" w:space="0" w:color="auto"/>
      </w:divBdr>
    </w:div>
    <w:div w:id="1362198128">
      <w:bodyDiv w:val="1"/>
      <w:marLeft w:val="0"/>
      <w:marRight w:val="0"/>
      <w:marTop w:val="0"/>
      <w:marBottom w:val="0"/>
      <w:divBdr>
        <w:top w:val="none" w:sz="0" w:space="0" w:color="auto"/>
        <w:left w:val="none" w:sz="0" w:space="0" w:color="auto"/>
        <w:bottom w:val="none" w:sz="0" w:space="0" w:color="auto"/>
        <w:right w:val="none" w:sz="0" w:space="0" w:color="auto"/>
      </w:divBdr>
    </w:div>
    <w:div w:id="1364283073">
      <w:bodyDiv w:val="1"/>
      <w:marLeft w:val="0"/>
      <w:marRight w:val="0"/>
      <w:marTop w:val="0"/>
      <w:marBottom w:val="0"/>
      <w:divBdr>
        <w:top w:val="none" w:sz="0" w:space="0" w:color="auto"/>
        <w:left w:val="none" w:sz="0" w:space="0" w:color="auto"/>
        <w:bottom w:val="none" w:sz="0" w:space="0" w:color="auto"/>
        <w:right w:val="none" w:sz="0" w:space="0" w:color="auto"/>
      </w:divBdr>
    </w:div>
    <w:div w:id="1386030639">
      <w:bodyDiv w:val="1"/>
      <w:marLeft w:val="0"/>
      <w:marRight w:val="0"/>
      <w:marTop w:val="0"/>
      <w:marBottom w:val="0"/>
      <w:divBdr>
        <w:top w:val="none" w:sz="0" w:space="0" w:color="auto"/>
        <w:left w:val="none" w:sz="0" w:space="0" w:color="auto"/>
        <w:bottom w:val="none" w:sz="0" w:space="0" w:color="auto"/>
        <w:right w:val="none" w:sz="0" w:space="0" w:color="auto"/>
      </w:divBdr>
      <w:divsChild>
        <w:div w:id="2026127287">
          <w:marLeft w:val="0"/>
          <w:marRight w:val="0"/>
          <w:marTop w:val="0"/>
          <w:marBottom w:val="0"/>
          <w:divBdr>
            <w:top w:val="none" w:sz="0" w:space="0" w:color="auto"/>
            <w:left w:val="none" w:sz="0" w:space="0" w:color="auto"/>
            <w:bottom w:val="none" w:sz="0" w:space="0" w:color="auto"/>
            <w:right w:val="none" w:sz="0" w:space="0" w:color="auto"/>
          </w:divBdr>
          <w:divsChild>
            <w:div w:id="1899778841">
              <w:marLeft w:val="0"/>
              <w:marRight w:val="0"/>
              <w:marTop w:val="0"/>
              <w:marBottom w:val="0"/>
              <w:divBdr>
                <w:top w:val="none" w:sz="0" w:space="0" w:color="auto"/>
                <w:left w:val="none" w:sz="0" w:space="0" w:color="auto"/>
                <w:bottom w:val="none" w:sz="0" w:space="0" w:color="auto"/>
                <w:right w:val="none" w:sz="0" w:space="0" w:color="auto"/>
              </w:divBdr>
            </w:div>
          </w:divsChild>
        </w:div>
        <w:div w:id="1315527801">
          <w:marLeft w:val="0"/>
          <w:marRight w:val="0"/>
          <w:marTop w:val="0"/>
          <w:marBottom w:val="0"/>
          <w:divBdr>
            <w:top w:val="none" w:sz="0" w:space="0" w:color="auto"/>
            <w:left w:val="none" w:sz="0" w:space="0" w:color="auto"/>
            <w:bottom w:val="none" w:sz="0" w:space="0" w:color="auto"/>
            <w:right w:val="none" w:sz="0" w:space="0" w:color="auto"/>
          </w:divBdr>
          <w:divsChild>
            <w:div w:id="1561676614">
              <w:marLeft w:val="0"/>
              <w:marRight w:val="0"/>
              <w:marTop w:val="0"/>
              <w:marBottom w:val="0"/>
              <w:divBdr>
                <w:top w:val="none" w:sz="0" w:space="0" w:color="auto"/>
                <w:left w:val="none" w:sz="0" w:space="0" w:color="auto"/>
                <w:bottom w:val="none" w:sz="0" w:space="0" w:color="auto"/>
                <w:right w:val="none" w:sz="0" w:space="0" w:color="auto"/>
              </w:divBdr>
            </w:div>
          </w:divsChild>
        </w:div>
        <w:div w:id="1422488795">
          <w:marLeft w:val="0"/>
          <w:marRight w:val="0"/>
          <w:marTop w:val="0"/>
          <w:marBottom w:val="0"/>
          <w:divBdr>
            <w:top w:val="none" w:sz="0" w:space="0" w:color="auto"/>
            <w:left w:val="none" w:sz="0" w:space="0" w:color="auto"/>
            <w:bottom w:val="none" w:sz="0" w:space="0" w:color="auto"/>
            <w:right w:val="none" w:sz="0" w:space="0" w:color="auto"/>
          </w:divBdr>
          <w:divsChild>
            <w:div w:id="1007752729">
              <w:marLeft w:val="0"/>
              <w:marRight w:val="0"/>
              <w:marTop w:val="0"/>
              <w:marBottom w:val="0"/>
              <w:divBdr>
                <w:top w:val="none" w:sz="0" w:space="0" w:color="auto"/>
                <w:left w:val="none" w:sz="0" w:space="0" w:color="auto"/>
                <w:bottom w:val="none" w:sz="0" w:space="0" w:color="auto"/>
                <w:right w:val="none" w:sz="0" w:space="0" w:color="auto"/>
              </w:divBdr>
            </w:div>
          </w:divsChild>
        </w:div>
        <w:div w:id="1336542656">
          <w:marLeft w:val="0"/>
          <w:marRight w:val="0"/>
          <w:marTop w:val="0"/>
          <w:marBottom w:val="0"/>
          <w:divBdr>
            <w:top w:val="none" w:sz="0" w:space="0" w:color="auto"/>
            <w:left w:val="none" w:sz="0" w:space="0" w:color="auto"/>
            <w:bottom w:val="none" w:sz="0" w:space="0" w:color="auto"/>
            <w:right w:val="none" w:sz="0" w:space="0" w:color="auto"/>
          </w:divBdr>
          <w:divsChild>
            <w:div w:id="327562332">
              <w:marLeft w:val="0"/>
              <w:marRight w:val="0"/>
              <w:marTop w:val="0"/>
              <w:marBottom w:val="0"/>
              <w:divBdr>
                <w:top w:val="none" w:sz="0" w:space="0" w:color="auto"/>
                <w:left w:val="none" w:sz="0" w:space="0" w:color="auto"/>
                <w:bottom w:val="none" w:sz="0" w:space="0" w:color="auto"/>
                <w:right w:val="none" w:sz="0" w:space="0" w:color="auto"/>
              </w:divBdr>
            </w:div>
          </w:divsChild>
        </w:div>
        <w:div w:id="1295211856">
          <w:marLeft w:val="0"/>
          <w:marRight w:val="0"/>
          <w:marTop w:val="0"/>
          <w:marBottom w:val="0"/>
          <w:divBdr>
            <w:top w:val="none" w:sz="0" w:space="0" w:color="auto"/>
            <w:left w:val="none" w:sz="0" w:space="0" w:color="auto"/>
            <w:bottom w:val="none" w:sz="0" w:space="0" w:color="auto"/>
            <w:right w:val="none" w:sz="0" w:space="0" w:color="auto"/>
          </w:divBdr>
          <w:divsChild>
            <w:div w:id="767114773">
              <w:marLeft w:val="0"/>
              <w:marRight w:val="0"/>
              <w:marTop w:val="0"/>
              <w:marBottom w:val="0"/>
              <w:divBdr>
                <w:top w:val="none" w:sz="0" w:space="0" w:color="auto"/>
                <w:left w:val="none" w:sz="0" w:space="0" w:color="auto"/>
                <w:bottom w:val="none" w:sz="0" w:space="0" w:color="auto"/>
                <w:right w:val="none" w:sz="0" w:space="0" w:color="auto"/>
              </w:divBdr>
            </w:div>
          </w:divsChild>
        </w:div>
        <w:div w:id="526796768">
          <w:marLeft w:val="0"/>
          <w:marRight w:val="0"/>
          <w:marTop w:val="0"/>
          <w:marBottom w:val="0"/>
          <w:divBdr>
            <w:top w:val="none" w:sz="0" w:space="0" w:color="auto"/>
            <w:left w:val="none" w:sz="0" w:space="0" w:color="auto"/>
            <w:bottom w:val="none" w:sz="0" w:space="0" w:color="auto"/>
            <w:right w:val="none" w:sz="0" w:space="0" w:color="auto"/>
          </w:divBdr>
          <w:divsChild>
            <w:div w:id="1886015651">
              <w:marLeft w:val="0"/>
              <w:marRight w:val="0"/>
              <w:marTop w:val="0"/>
              <w:marBottom w:val="0"/>
              <w:divBdr>
                <w:top w:val="none" w:sz="0" w:space="0" w:color="auto"/>
                <w:left w:val="none" w:sz="0" w:space="0" w:color="auto"/>
                <w:bottom w:val="none" w:sz="0" w:space="0" w:color="auto"/>
                <w:right w:val="none" w:sz="0" w:space="0" w:color="auto"/>
              </w:divBdr>
            </w:div>
          </w:divsChild>
        </w:div>
        <w:div w:id="1838764700">
          <w:marLeft w:val="0"/>
          <w:marRight w:val="0"/>
          <w:marTop w:val="0"/>
          <w:marBottom w:val="0"/>
          <w:divBdr>
            <w:top w:val="none" w:sz="0" w:space="0" w:color="auto"/>
            <w:left w:val="none" w:sz="0" w:space="0" w:color="auto"/>
            <w:bottom w:val="none" w:sz="0" w:space="0" w:color="auto"/>
            <w:right w:val="none" w:sz="0" w:space="0" w:color="auto"/>
          </w:divBdr>
          <w:divsChild>
            <w:div w:id="1984965714">
              <w:marLeft w:val="0"/>
              <w:marRight w:val="0"/>
              <w:marTop w:val="0"/>
              <w:marBottom w:val="0"/>
              <w:divBdr>
                <w:top w:val="none" w:sz="0" w:space="0" w:color="auto"/>
                <w:left w:val="none" w:sz="0" w:space="0" w:color="auto"/>
                <w:bottom w:val="none" w:sz="0" w:space="0" w:color="auto"/>
                <w:right w:val="none" w:sz="0" w:space="0" w:color="auto"/>
              </w:divBdr>
            </w:div>
          </w:divsChild>
        </w:div>
        <w:div w:id="1988775718">
          <w:marLeft w:val="0"/>
          <w:marRight w:val="0"/>
          <w:marTop w:val="0"/>
          <w:marBottom w:val="0"/>
          <w:divBdr>
            <w:top w:val="none" w:sz="0" w:space="0" w:color="auto"/>
            <w:left w:val="none" w:sz="0" w:space="0" w:color="auto"/>
            <w:bottom w:val="none" w:sz="0" w:space="0" w:color="auto"/>
            <w:right w:val="none" w:sz="0" w:space="0" w:color="auto"/>
          </w:divBdr>
          <w:divsChild>
            <w:div w:id="1368335139">
              <w:marLeft w:val="0"/>
              <w:marRight w:val="0"/>
              <w:marTop w:val="0"/>
              <w:marBottom w:val="0"/>
              <w:divBdr>
                <w:top w:val="none" w:sz="0" w:space="0" w:color="auto"/>
                <w:left w:val="none" w:sz="0" w:space="0" w:color="auto"/>
                <w:bottom w:val="none" w:sz="0" w:space="0" w:color="auto"/>
                <w:right w:val="none" w:sz="0" w:space="0" w:color="auto"/>
              </w:divBdr>
            </w:div>
          </w:divsChild>
        </w:div>
        <w:div w:id="644819127">
          <w:marLeft w:val="0"/>
          <w:marRight w:val="0"/>
          <w:marTop w:val="0"/>
          <w:marBottom w:val="0"/>
          <w:divBdr>
            <w:top w:val="none" w:sz="0" w:space="0" w:color="auto"/>
            <w:left w:val="none" w:sz="0" w:space="0" w:color="auto"/>
            <w:bottom w:val="none" w:sz="0" w:space="0" w:color="auto"/>
            <w:right w:val="none" w:sz="0" w:space="0" w:color="auto"/>
          </w:divBdr>
          <w:divsChild>
            <w:div w:id="253317800">
              <w:marLeft w:val="0"/>
              <w:marRight w:val="0"/>
              <w:marTop w:val="0"/>
              <w:marBottom w:val="0"/>
              <w:divBdr>
                <w:top w:val="none" w:sz="0" w:space="0" w:color="auto"/>
                <w:left w:val="none" w:sz="0" w:space="0" w:color="auto"/>
                <w:bottom w:val="none" w:sz="0" w:space="0" w:color="auto"/>
                <w:right w:val="none" w:sz="0" w:space="0" w:color="auto"/>
              </w:divBdr>
            </w:div>
          </w:divsChild>
        </w:div>
        <w:div w:id="353917833">
          <w:marLeft w:val="0"/>
          <w:marRight w:val="0"/>
          <w:marTop w:val="0"/>
          <w:marBottom w:val="0"/>
          <w:divBdr>
            <w:top w:val="none" w:sz="0" w:space="0" w:color="auto"/>
            <w:left w:val="none" w:sz="0" w:space="0" w:color="auto"/>
            <w:bottom w:val="none" w:sz="0" w:space="0" w:color="auto"/>
            <w:right w:val="none" w:sz="0" w:space="0" w:color="auto"/>
          </w:divBdr>
          <w:divsChild>
            <w:div w:id="7801780">
              <w:marLeft w:val="0"/>
              <w:marRight w:val="0"/>
              <w:marTop w:val="0"/>
              <w:marBottom w:val="0"/>
              <w:divBdr>
                <w:top w:val="none" w:sz="0" w:space="0" w:color="auto"/>
                <w:left w:val="none" w:sz="0" w:space="0" w:color="auto"/>
                <w:bottom w:val="none" w:sz="0" w:space="0" w:color="auto"/>
                <w:right w:val="none" w:sz="0" w:space="0" w:color="auto"/>
              </w:divBdr>
            </w:div>
          </w:divsChild>
        </w:div>
        <w:div w:id="193616590">
          <w:marLeft w:val="0"/>
          <w:marRight w:val="0"/>
          <w:marTop w:val="0"/>
          <w:marBottom w:val="0"/>
          <w:divBdr>
            <w:top w:val="none" w:sz="0" w:space="0" w:color="auto"/>
            <w:left w:val="none" w:sz="0" w:space="0" w:color="auto"/>
            <w:bottom w:val="none" w:sz="0" w:space="0" w:color="auto"/>
            <w:right w:val="none" w:sz="0" w:space="0" w:color="auto"/>
          </w:divBdr>
          <w:divsChild>
            <w:div w:id="1162283372">
              <w:marLeft w:val="0"/>
              <w:marRight w:val="0"/>
              <w:marTop w:val="0"/>
              <w:marBottom w:val="0"/>
              <w:divBdr>
                <w:top w:val="none" w:sz="0" w:space="0" w:color="auto"/>
                <w:left w:val="none" w:sz="0" w:space="0" w:color="auto"/>
                <w:bottom w:val="none" w:sz="0" w:space="0" w:color="auto"/>
                <w:right w:val="none" w:sz="0" w:space="0" w:color="auto"/>
              </w:divBdr>
            </w:div>
          </w:divsChild>
        </w:div>
        <w:div w:id="174812023">
          <w:marLeft w:val="0"/>
          <w:marRight w:val="0"/>
          <w:marTop w:val="0"/>
          <w:marBottom w:val="0"/>
          <w:divBdr>
            <w:top w:val="none" w:sz="0" w:space="0" w:color="auto"/>
            <w:left w:val="none" w:sz="0" w:space="0" w:color="auto"/>
            <w:bottom w:val="none" w:sz="0" w:space="0" w:color="auto"/>
            <w:right w:val="none" w:sz="0" w:space="0" w:color="auto"/>
          </w:divBdr>
          <w:divsChild>
            <w:div w:id="739249306">
              <w:marLeft w:val="0"/>
              <w:marRight w:val="0"/>
              <w:marTop w:val="0"/>
              <w:marBottom w:val="0"/>
              <w:divBdr>
                <w:top w:val="none" w:sz="0" w:space="0" w:color="auto"/>
                <w:left w:val="none" w:sz="0" w:space="0" w:color="auto"/>
                <w:bottom w:val="none" w:sz="0" w:space="0" w:color="auto"/>
                <w:right w:val="none" w:sz="0" w:space="0" w:color="auto"/>
              </w:divBdr>
            </w:div>
          </w:divsChild>
        </w:div>
        <w:div w:id="1574659802">
          <w:marLeft w:val="0"/>
          <w:marRight w:val="0"/>
          <w:marTop w:val="0"/>
          <w:marBottom w:val="0"/>
          <w:divBdr>
            <w:top w:val="none" w:sz="0" w:space="0" w:color="auto"/>
            <w:left w:val="none" w:sz="0" w:space="0" w:color="auto"/>
            <w:bottom w:val="none" w:sz="0" w:space="0" w:color="auto"/>
            <w:right w:val="none" w:sz="0" w:space="0" w:color="auto"/>
          </w:divBdr>
          <w:divsChild>
            <w:div w:id="1247113313">
              <w:marLeft w:val="0"/>
              <w:marRight w:val="0"/>
              <w:marTop w:val="0"/>
              <w:marBottom w:val="0"/>
              <w:divBdr>
                <w:top w:val="none" w:sz="0" w:space="0" w:color="auto"/>
                <w:left w:val="none" w:sz="0" w:space="0" w:color="auto"/>
                <w:bottom w:val="none" w:sz="0" w:space="0" w:color="auto"/>
                <w:right w:val="none" w:sz="0" w:space="0" w:color="auto"/>
              </w:divBdr>
            </w:div>
          </w:divsChild>
        </w:div>
        <w:div w:id="2112386605">
          <w:marLeft w:val="0"/>
          <w:marRight w:val="0"/>
          <w:marTop w:val="0"/>
          <w:marBottom w:val="0"/>
          <w:divBdr>
            <w:top w:val="none" w:sz="0" w:space="0" w:color="auto"/>
            <w:left w:val="none" w:sz="0" w:space="0" w:color="auto"/>
            <w:bottom w:val="none" w:sz="0" w:space="0" w:color="auto"/>
            <w:right w:val="none" w:sz="0" w:space="0" w:color="auto"/>
          </w:divBdr>
          <w:divsChild>
            <w:div w:id="1291017359">
              <w:marLeft w:val="0"/>
              <w:marRight w:val="0"/>
              <w:marTop w:val="0"/>
              <w:marBottom w:val="0"/>
              <w:divBdr>
                <w:top w:val="none" w:sz="0" w:space="0" w:color="auto"/>
                <w:left w:val="none" w:sz="0" w:space="0" w:color="auto"/>
                <w:bottom w:val="none" w:sz="0" w:space="0" w:color="auto"/>
                <w:right w:val="none" w:sz="0" w:space="0" w:color="auto"/>
              </w:divBdr>
            </w:div>
          </w:divsChild>
        </w:div>
        <w:div w:id="2093352428">
          <w:marLeft w:val="0"/>
          <w:marRight w:val="0"/>
          <w:marTop w:val="0"/>
          <w:marBottom w:val="0"/>
          <w:divBdr>
            <w:top w:val="none" w:sz="0" w:space="0" w:color="auto"/>
            <w:left w:val="none" w:sz="0" w:space="0" w:color="auto"/>
            <w:bottom w:val="none" w:sz="0" w:space="0" w:color="auto"/>
            <w:right w:val="none" w:sz="0" w:space="0" w:color="auto"/>
          </w:divBdr>
          <w:divsChild>
            <w:div w:id="1029797392">
              <w:marLeft w:val="0"/>
              <w:marRight w:val="0"/>
              <w:marTop w:val="0"/>
              <w:marBottom w:val="0"/>
              <w:divBdr>
                <w:top w:val="none" w:sz="0" w:space="0" w:color="auto"/>
                <w:left w:val="none" w:sz="0" w:space="0" w:color="auto"/>
                <w:bottom w:val="none" w:sz="0" w:space="0" w:color="auto"/>
                <w:right w:val="none" w:sz="0" w:space="0" w:color="auto"/>
              </w:divBdr>
            </w:div>
          </w:divsChild>
        </w:div>
        <w:div w:id="1640718924">
          <w:marLeft w:val="0"/>
          <w:marRight w:val="0"/>
          <w:marTop w:val="0"/>
          <w:marBottom w:val="0"/>
          <w:divBdr>
            <w:top w:val="none" w:sz="0" w:space="0" w:color="auto"/>
            <w:left w:val="none" w:sz="0" w:space="0" w:color="auto"/>
            <w:bottom w:val="none" w:sz="0" w:space="0" w:color="auto"/>
            <w:right w:val="none" w:sz="0" w:space="0" w:color="auto"/>
          </w:divBdr>
          <w:divsChild>
            <w:div w:id="1238132776">
              <w:marLeft w:val="0"/>
              <w:marRight w:val="0"/>
              <w:marTop w:val="0"/>
              <w:marBottom w:val="0"/>
              <w:divBdr>
                <w:top w:val="none" w:sz="0" w:space="0" w:color="auto"/>
                <w:left w:val="none" w:sz="0" w:space="0" w:color="auto"/>
                <w:bottom w:val="none" w:sz="0" w:space="0" w:color="auto"/>
                <w:right w:val="none" w:sz="0" w:space="0" w:color="auto"/>
              </w:divBdr>
            </w:div>
          </w:divsChild>
        </w:div>
        <w:div w:id="1879467623">
          <w:marLeft w:val="0"/>
          <w:marRight w:val="0"/>
          <w:marTop w:val="0"/>
          <w:marBottom w:val="0"/>
          <w:divBdr>
            <w:top w:val="none" w:sz="0" w:space="0" w:color="auto"/>
            <w:left w:val="none" w:sz="0" w:space="0" w:color="auto"/>
            <w:bottom w:val="none" w:sz="0" w:space="0" w:color="auto"/>
            <w:right w:val="none" w:sz="0" w:space="0" w:color="auto"/>
          </w:divBdr>
          <w:divsChild>
            <w:div w:id="276569647">
              <w:marLeft w:val="0"/>
              <w:marRight w:val="0"/>
              <w:marTop w:val="0"/>
              <w:marBottom w:val="0"/>
              <w:divBdr>
                <w:top w:val="none" w:sz="0" w:space="0" w:color="auto"/>
                <w:left w:val="none" w:sz="0" w:space="0" w:color="auto"/>
                <w:bottom w:val="none" w:sz="0" w:space="0" w:color="auto"/>
                <w:right w:val="none" w:sz="0" w:space="0" w:color="auto"/>
              </w:divBdr>
            </w:div>
          </w:divsChild>
        </w:div>
        <w:div w:id="839387043">
          <w:marLeft w:val="0"/>
          <w:marRight w:val="0"/>
          <w:marTop w:val="0"/>
          <w:marBottom w:val="0"/>
          <w:divBdr>
            <w:top w:val="none" w:sz="0" w:space="0" w:color="auto"/>
            <w:left w:val="none" w:sz="0" w:space="0" w:color="auto"/>
            <w:bottom w:val="none" w:sz="0" w:space="0" w:color="auto"/>
            <w:right w:val="none" w:sz="0" w:space="0" w:color="auto"/>
          </w:divBdr>
          <w:divsChild>
            <w:div w:id="591280520">
              <w:marLeft w:val="0"/>
              <w:marRight w:val="0"/>
              <w:marTop w:val="0"/>
              <w:marBottom w:val="0"/>
              <w:divBdr>
                <w:top w:val="none" w:sz="0" w:space="0" w:color="auto"/>
                <w:left w:val="none" w:sz="0" w:space="0" w:color="auto"/>
                <w:bottom w:val="none" w:sz="0" w:space="0" w:color="auto"/>
                <w:right w:val="none" w:sz="0" w:space="0" w:color="auto"/>
              </w:divBdr>
            </w:div>
          </w:divsChild>
        </w:div>
        <w:div w:id="180508418">
          <w:marLeft w:val="0"/>
          <w:marRight w:val="0"/>
          <w:marTop w:val="0"/>
          <w:marBottom w:val="0"/>
          <w:divBdr>
            <w:top w:val="none" w:sz="0" w:space="0" w:color="auto"/>
            <w:left w:val="none" w:sz="0" w:space="0" w:color="auto"/>
            <w:bottom w:val="none" w:sz="0" w:space="0" w:color="auto"/>
            <w:right w:val="none" w:sz="0" w:space="0" w:color="auto"/>
          </w:divBdr>
          <w:divsChild>
            <w:div w:id="282082091">
              <w:marLeft w:val="0"/>
              <w:marRight w:val="0"/>
              <w:marTop w:val="0"/>
              <w:marBottom w:val="0"/>
              <w:divBdr>
                <w:top w:val="none" w:sz="0" w:space="0" w:color="auto"/>
                <w:left w:val="none" w:sz="0" w:space="0" w:color="auto"/>
                <w:bottom w:val="none" w:sz="0" w:space="0" w:color="auto"/>
                <w:right w:val="none" w:sz="0" w:space="0" w:color="auto"/>
              </w:divBdr>
            </w:div>
          </w:divsChild>
        </w:div>
        <w:div w:id="911040034">
          <w:marLeft w:val="0"/>
          <w:marRight w:val="0"/>
          <w:marTop w:val="0"/>
          <w:marBottom w:val="0"/>
          <w:divBdr>
            <w:top w:val="none" w:sz="0" w:space="0" w:color="auto"/>
            <w:left w:val="none" w:sz="0" w:space="0" w:color="auto"/>
            <w:bottom w:val="none" w:sz="0" w:space="0" w:color="auto"/>
            <w:right w:val="none" w:sz="0" w:space="0" w:color="auto"/>
          </w:divBdr>
          <w:divsChild>
            <w:div w:id="2021813834">
              <w:marLeft w:val="0"/>
              <w:marRight w:val="0"/>
              <w:marTop w:val="0"/>
              <w:marBottom w:val="0"/>
              <w:divBdr>
                <w:top w:val="none" w:sz="0" w:space="0" w:color="auto"/>
                <w:left w:val="none" w:sz="0" w:space="0" w:color="auto"/>
                <w:bottom w:val="none" w:sz="0" w:space="0" w:color="auto"/>
                <w:right w:val="none" w:sz="0" w:space="0" w:color="auto"/>
              </w:divBdr>
            </w:div>
          </w:divsChild>
        </w:div>
        <w:div w:id="551422952">
          <w:marLeft w:val="0"/>
          <w:marRight w:val="0"/>
          <w:marTop w:val="0"/>
          <w:marBottom w:val="0"/>
          <w:divBdr>
            <w:top w:val="none" w:sz="0" w:space="0" w:color="auto"/>
            <w:left w:val="none" w:sz="0" w:space="0" w:color="auto"/>
            <w:bottom w:val="none" w:sz="0" w:space="0" w:color="auto"/>
            <w:right w:val="none" w:sz="0" w:space="0" w:color="auto"/>
          </w:divBdr>
          <w:divsChild>
            <w:div w:id="1939211252">
              <w:marLeft w:val="0"/>
              <w:marRight w:val="0"/>
              <w:marTop w:val="0"/>
              <w:marBottom w:val="0"/>
              <w:divBdr>
                <w:top w:val="none" w:sz="0" w:space="0" w:color="auto"/>
                <w:left w:val="none" w:sz="0" w:space="0" w:color="auto"/>
                <w:bottom w:val="none" w:sz="0" w:space="0" w:color="auto"/>
                <w:right w:val="none" w:sz="0" w:space="0" w:color="auto"/>
              </w:divBdr>
            </w:div>
          </w:divsChild>
        </w:div>
        <w:div w:id="550847794">
          <w:marLeft w:val="0"/>
          <w:marRight w:val="0"/>
          <w:marTop w:val="0"/>
          <w:marBottom w:val="0"/>
          <w:divBdr>
            <w:top w:val="none" w:sz="0" w:space="0" w:color="auto"/>
            <w:left w:val="none" w:sz="0" w:space="0" w:color="auto"/>
            <w:bottom w:val="none" w:sz="0" w:space="0" w:color="auto"/>
            <w:right w:val="none" w:sz="0" w:space="0" w:color="auto"/>
          </w:divBdr>
          <w:divsChild>
            <w:div w:id="1394084616">
              <w:marLeft w:val="0"/>
              <w:marRight w:val="0"/>
              <w:marTop w:val="0"/>
              <w:marBottom w:val="0"/>
              <w:divBdr>
                <w:top w:val="none" w:sz="0" w:space="0" w:color="auto"/>
                <w:left w:val="none" w:sz="0" w:space="0" w:color="auto"/>
                <w:bottom w:val="none" w:sz="0" w:space="0" w:color="auto"/>
                <w:right w:val="none" w:sz="0" w:space="0" w:color="auto"/>
              </w:divBdr>
            </w:div>
            <w:div w:id="731274617">
              <w:marLeft w:val="0"/>
              <w:marRight w:val="0"/>
              <w:marTop w:val="0"/>
              <w:marBottom w:val="0"/>
              <w:divBdr>
                <w:top w:val="none" w:sz="0" w:space="0" w:color="auto"/>
                <w:left w:val="none" w:sz="0" w:space="0" w:color="auto"/>
                <w:bottom w:val="none" w:sz="0" w:space="0" w:color="auto"/>
                <w:right w:val="none" w:sz="0" w:space="0" w:color="auto"/>
              </w:divBdr>
            </w:div>
          </w:divsChild>
        </w:div>
        <w:div w:id="2043940193">
          <w:marLeft w:val="0"/>
          <w:marRight w:val="0"/>
          <w:marTop w:val="0"/>
          <w:marBottom w:val="0"/>
          <w:divBdr>
            <w:top w:val="none" w:sz="0" w:space="0" w:color="auto"/>
            <w:left w:val="none" w:sz="0" w:space="0" w:color="auto"/>
            <w:bottom w:val="none" w:sz="0" w:space="0" w:color="auto"/>
            <w:right w:val="none" w:sz="0" w:space="0" w:color="auto"/>
          </w:divBdr>
          <w:divsChild>
            <w:div w:id="913397759">
              <w:marLeft w:val="0"/>
              <w:marRight w:val="0"/>
              <w:marTop w:val="0"/>
              <w:marBottom w:val="0"/>
              <w:divBdr>
                <w:top w:val="none" w:sz="0" w:space="0" w:color="auto"/>
                <w:left w:val="none" w:sz="0" w:space="0" w:color="auto"/>
                <w:bottom w:val="none" w:sz="0" w:space="0" w:color="auto"/>
                <w:right w:val="none" w:sz="0" w:space="0" w:color="auto"/>
              </w:divBdr>
            </w:div>
          </w:divsChild>
        </w:div>
        <w:div w:id="456023386">
          <w:marLeft w:val="0"/>
          <w:marRight w:val="0"/>
          <w:marTop w:val="0"/>
          <w:marBottom w:val="0"/>
          <w:divBdr>
            <w:top w:val="none" w:sz="0" w:space="0" w:color="auto"/>
            <w:left w:val="none" w:sz="0" w:space="0" w:color="auto"/>
            <w:bottom w:val="none" w:sz="0" w:space="0" w:color="auto"/>
            <w:right w:val="none" w:sz="0" w:space="0" w:color="auto"/>
          </w:divBdr>
          <w:divsChild>
            <w:div w:id="1456370830">
              <w:marLeft w:val="0"/>
              <w:marRight w:val="0"/>
              <w:marTop w:val="0"/>
              <w:marBottom w:val="0"/>
              <w:divBdr>
                <w:top w:val="none" w:sz="0" w:space="0" w:color="auto"/>
                <w:left w:val="none" w:sz="0" w:space="0" w:color="auto"/>
                <w:bottom w:val="none" w:sz="0" w:space="0" w:color="auto"/>
                <w:right w:val="none" w:sz="0" w:space="0" w:color="auto"/>
              </w:divBdr>
            </w:div>
          </w:divsChild>
        </w:div>
        <w:div w:id="11231147">
          <w:marLeft w:val="0"/>
          <w:marRight w:val="0"/>
          <w:marTop w:val="0"/>
          <w:marBottom w:val="0"/>
          <w:divBdr>
            <w:top w:val="none" w:sz="0" w:space="0" w:color="auto"/>
            <w:left w:val="none" w:sz="0" w:space="0" w:color="auto"/>
            <w:bottom w:val="none" w:sz="0" w:space="0" w:color="auto"/>
            <w:right w:val="none" w:sz="0" w:space="0" w:color="auto"/>
          </w:divBdr>
          <w:divsChild>
            <w:div w:id="1750079223">
              <w:marLeft w:val="0"/>
              <w:marRight w:val="0"/>
              <w:marTop w:val="0"/>
              <w:marBottom w:val="0"/>
              <w:divBdr>
                <w:top w:val="none" w:sz="0" w:space="0" w:color="auto"/>
                <w:left w:val="none" w:sz="0" w:space="0" w:color="auto"/>
                <w:bottom w:val="none" w:sz="0" w:space="0" w:color="auto"/>
                <w:right w:val="none" w:sz="0" w:space="0" w:color="auto"/>
              </w:divBdr>
            </w:div>
          </w:divsChild>
        </w:div>
        <w:div w:id="234320795">
          <w:marLeft w:val="0"/>
          <w:marRight w:val="0"/>
          <w:marTop w:val="0"/>
          <w:marBottom w:val="0"/>
          <w:divBdr>
            <w:top w:val="none" w:sz="0" w:space="0" w:color="auto"/>
            <w:left w:val="none" w:sz="0" w:space="0" w:color="auto"/>
            <w:bottom w:val="none" w:sz="0" w:space="0" w:color="auto"/>
            <w:right w:val="none" w:sz="0" w:space="0" w:color="auto"/>
          </w:divBdr>
          <w:divsChild>
            <w:div w:id="1097211296">
              <w:marLeft w:val="0"/>
              <w:marRight w:val="0"/>
              <w:marTop w:val="0"/>
              <w:marBottom w:val="0"/>
              <w:divBdr>
                <w:top w:val="none" w:sz="0" w:space="0" w:color="auto"/>
                <w:left w:val="none" w:sz="0" w:space="0" w:color="auto"/>
                <w:bottom w:val="none" w:sz="0" w:space="0" w:color="auto"/>
                <w:right w:val="none" w:sz="0" w:space="0" w:color="auto"/>
              </w:divBdr>
            </w:div>
          </w:divsChild>
        </w:div>
        <w:div w:id="1059092012">
          <w:marLeft w:val="0"/>
          <w:marRight w:val="0"/>
          <w:marTop w:val="0"/>
          <w:marBottom w:val="0"/>
          <w:divBdr>
            <w:top w:val="none" w:sz="0" w:space="0" w:color="auto"/>
            <w:left w:val="none" w:sz="0" w:space="0" w:color="auto"/>
            <w:bottom w:val="none" w:sz="0" w:space="0" w:color="auto"/>
            <w:right w:val="none" w:sz="0" w:space="0" w:color="auto"/>
          </w:divBdr>
          <w:divsChild>
            <w:div w:id="631249797">
              <w:marLeft w:val="0"/>
              <w:marRight w:val="0"/>
              <w:marTop w:val="0"/>
              <w:marBottom w:val="0"/>
              <w:divBdr>
                <w:top w:val="none" w:sz="0" w:space="0" w:color="auto"/>
                <w:left w:val="none" w:sz="0" w:space="0" w:color="auto"/>
                <w:bottom w:val="none" w:sz="0" w:space="0" w:color="auto"/>
                <w:right w:val="none" w:sz="0" w:space="0" w:color="auto"/>
              </w:divBdr>
            </w:div>
          </w:divsChild>
        </w:div>
        <w:div w:id="1624119070">
          <w:marLeft w:val="0"/>
          <w:marRight w:val="0"/>
          <w:marTop w:val="0"/>
          <w:marBottom w:val="0"/>
          <w:divBdr>
            <w:top w:val="none" w:sz="0" w:space="0" w:color="auto"/>
            <w:left w:val="none" w:sz="0" w:space="0" w:color="auto"/>
            <w:bottom w:val="none" w:sz="0" w:space="0" w:color="auto"/>
            <w:right w:val="none" w:sz="0" w:space="0" w:color="auto"/>
          </w:divBdr>
          <w:divsChild>
            <w:div w:id="844133400">
              <w:marLeft w:val="0"/>
              <w:marRight w:val="0"/>
              <w:marTop w:val="0"/>
              <w:marBottom w:val="0"/>
              <w:divBdr>
                <w:top w:val="none" w:sz="0" w:space="0" w:color="auto"/>
                <w:left w:val="none" w:sz="0" w:space="0" w:color="auto"/>
                <w:bottom w:val="none" w:sz="0" w:space="0" w:color="auto"/>
                <w:right w:val="none" w:sz="0" w:space="0" w:color="auto"/>
              </w:divBdr>
            </w:div>
          </w:divsChild>
        </w:div>
        <w:div w:id="833716067">
          <w:marLeft w:val="0"/>
          <w:marRight w:val="0"/>
          <w:marTop w:val="0"/>
          <w:marBottom w:val="0"/>
          <w:divBdr>
            <w:top w:val="none" w:sz="0" w:space="0" w:color="auto"/>
            <w:left w:val="none" w:sz="0" w:space="0" w:color="auto"/>
            <w:bottom w:val="none" w:sz="0" w:space="0" w:color="auto"/>
            <w:right w:val="none" w:sz="0" w:space="0" w:color="auto"/>
          </w:divBdr>
          <w:divsChild>
            <w:div w:id="1805343972">
              <w:marLeft w:val="0"/>
              <w:marRight w:val="0"/>
              <w:marTop w:val="0"/>
              <w:marBottom w:val="0"/>
              <w:divBdr>
                <w:top w:val="none" w:sz="0" w:space="0" w:color="auto"/>
                <w:left w:val="none" w:sz="0" w:space="0" w:color="auto"/>
                <w:bottom w:val="none" w:sz="0" w:space="0" w:color="auto"/>
                <w:right w:val="none" w:sz="0" w:space="0" w:color="auto"/>
              </w:divBdr>
            </w:div>
          </w:divsChild>
        </w:div>
        <w:div w:id="1868985248">
          <w:marLeft w:val="0"/>
          <w:marRight w:val="0"/>
          <w:marTop w:val="0"/>
          <w:marBottom w:val="0"/>
          <w:divBdr>
            <w:top w:val="none" w:sz="0" w:space="0" w:color="auto"/>
            <w:left w:val="none" w:sz="0" w:space="0" w:color="auto"/>
            <w:bottom w:val="none" w:sz="0" w:space="0" w:color="auto"/>
            <w:right w:val="none" w:sz="0" w:space="0" w:color="auto"/>
          </w:divBdr>
          <w:divsChild>
            <w:div w:id="943417574">
              <w:marLeft w:val="0"/>
              <w:marRight w:val="0"/>
              <w:marTop w:val="0"/>
              <w:marBottom w:val="0"/>
              <w:divBdr>
                <w:top w:val="none" w:sz="0" w:space="0" w:color="auto"/>
                <w:left w:val="none" w:sz="0" w:space="0" w:color="auto"/>
                <w:bottom w:val="none" w:sz="0" w:space="0" w:color="auto"/>
                <w:right w:val="none" w:sz="0" w:space="0" w:color="auto"/>
              </w:divBdr>
            </w:div>
          </w:divsChild>
        </w:div>
        <w:div w:id="935789512">
          <w:marLeft w:val="0"/>
          <w:marRight w:val="0"/>
          <w:marTop w:val="0"/>
          <w:marBottom w:val="0"/>
          <w:divBdr>
            <w:top w:val="none" w:sz="0" w:space="0" w:color="auto"/>
            <w:left w:val="none" w:sz="0" w:space="0" w:color="auto"/>
            <w:bottom w:val="none" w:sz="0" w:space="0" w:color="auto"/>
            <w:right w:val="none" w:sz="0" w:space="0" w:color="auto"/>
          </w:divBdr>
          <w:divsChild>
            <w:div w:id="1895191025">
              <w:marLeft w:val="0"/>
              <w:marRight w:val="0"/>
              <w:marTop w:val="0"/>
              <w:marBottom w:val="0"/>
              <w:divBdr>
                <w:top w:val="none" w:sz="0" w:space="0" w:color="auto"/>
                <w:left w:val="none" w:sz="0" w:space="0" w:color="auto"/>
                <w:bottom w:val="none" w:sz="0" w:space="0" w:color="auto"/>
                <w:right w:val="none" w:sz="0" w:space="0" w:color="auto"/>
              </w:divBdr>
            </w:div>
          </w:divsChild>
        </w:div>
        <w:div w:id="1513372966">
          <w:marLeft w:val="0"/>
          <w:marRight w:val="0"/>
          <w:marTop w:val="0"/>
          <w:marBottom w:val="0"/>
          <w:divBdr>
            <w:top w:val="none" w:sz="0" w:space="0" w:color="auto"/>
            <w:left w:val="none" w:sz="0" w:space="0" w:color="auto"/>
            <w:bottom w:val="none" w:sz="0" w:space="0" w:color="auto"/>
            <w:right w:val="none" w:sz="0" w:space="0" w:color="auto"/>
          </w:divBdr>
          <w:divsChild>
            <w:div w:id="119493350">
              <w:marLeft w:val="0"/>
              <w:marRight w:val="0"/>
              <w:marTop w:val="0"/>
              <w:marBottom w:val="0"/>
              <w:divBdr>
                <w:top w:val="none" w:sz="0" w:space="0" w:color="auto"/>
                <w:left w:val="none" w:sz="0" w:space="0" w:color="auto"/>
                <w:bottom w:val="none" w:sz="0" w:space="0" w:color="auto"/>
                <w:right w:val="none" w:sz="0" w:space="0" w:color="auto"/>
              </w:divBdr>
            </w:div>
            <w:div w:id="1932548615">
              <w:marLeft w:val="0"/>
              <w:marRight w:val="0"/>
              <w:marTop w:val="0"/>
              <w:marBottom w:val="0"/>
              <w:divBdr>
                <w:top w:val="none" w:sz="0" w:space="0" w:color="auto"/>
                <w:left w:val="none" w:sz="0" w:space="0" w:color="auto"/>
                <w:bottom w:val="none" w:sz="0" w:space="0" w:color="auto"/>
                <w:right w:val="none" w:sz="0" w:space="0" w:color="auto"/>
              </w:divBdr>
            </w:div>
            <w:div w:id="1316684987">
              <w:marLeft w:val="0"/>
              <w:marRight w:val="0"/>
              <w:marTop w:val="0"/>
              <w:marBottom w:val="0"/>
              <w:divBdr>
                <w:top w:val="none" w:sz="0" w:space="0" w:color="auto"/>
                <w:left w:val="none" w:sz="0" w:space="0" w:color="auto"/>
                <w:bottom w:val="none" w:sz="0" w:space="0" w:color="auto"/>
                <w:right w:val="none" w:sz="0" w:space="0" w:color="auto"/>
              </w:divBdr>
            </w:div>
            <w:div w:id="2116631099">
              <w:marLeft w:val="0"/>
              <w:marRight w:val="0"/>
              <w:marTop w:val="0"/>
              <w:marBottom w:val="0"/>
              <w:divBdr>
                <w:top w:val="none" w:sz="0" w:space="0" w:color="auto"/>
                <w:left w:val="none" w:sz="0" w:space="0" w:color="auto"/>
                <w:bottom w:val="none" w:sz="0" w:space="0" w:color="auto"/>
                <w:right w:val="none" w:sz="0" w:space="0" w:color="auto"/>
              </w:divBdr>
            </w:div>
            <w:div w:id="75980481">
              <w:marLeft w:val="0"/>
              <w:marRight w:val="0"/>
              <w:marTop w:val="0"/>
              <w:marBottom w:val="0"/>
              <w:divBdr>
                <w:top w:val="none" w:sz="0" w:space="0" w:color="auto"/>
                <w:left w:val="none" w:sz="0" w:space="0" w:color="auto"/>
                <w:bottom w:val="none" w:sz="0" w:space="0" w:color="auto"/>
                <w:right w:val="none" w:sz="0" w:space="0" w:color="auto"/>
              </w:divBdr>
            </w:div>
            <w:div w:id="884753068">
              <w:marLeft w:val="0"/>
              <w:marRight w:val="0"/>
              <w:marTop w:val="0"/>
              <w:marBottom w:val="0"/>
              <w:divBdr>
                <w:top w:val="none" w:sz="0" w:space="0" w:color="auto"/>
                <w:left w:val="none" w:sz="0" w:space="0" w:color="auto"/>
                <w:bottom w:val="none" w:sz="0" w:space="0" w:color="auto"/>
                <w:right w:val="none" w:sz="0" w:space="0" w:color="auto"/>
              </w:divBdr>
            </w:div>
            <w:div w:id="1429229133">
              <w:marLeft w:val="0"/>
              <w:marRight w:val="0"/>
              <w:marTop w:val="0"/>
              <w:marBottom w:val="0"/>
              <w:divBdr>
                <w:top w:val="none" w:sz="0" w:space="0" w:color="auto"/>
                <w:left w:val="none" w:sz="0" w:space="0" w:color="auto"/>
                <w:bottom w:val="none" w:sz="0" w:space="0" w:color="auto"/>
                <w:right w:val="none" w:sz="0" w:space="0" w:color="auto"/>
              </w:divBdr>
            </w:div>
            <w:div w:id="1986079732">
              <w:marLeft w:val="0"/>
              <w:marRight w:val="0"/>
              <w:marTop w:val="0"/>
              <w:marBottom w:val="0"/>
              <w:divBdr>
                <w:top w:val="none" w:sz="0" w:space="0" w:color="auto"/>
                <w:left w:val="none" w:sz="0" w:space="0" w:color="auto"/>
                <w:bottom w:val="none" w:sz="0" w:space="0" w:color="auto"/>
                <w:right w:val="none" w:sz="0" w:space="0" w:color="auto"/>
              </w:divBdr>
            </w:div>
            <w:div w:id="1057973655">
              <w:marLeft w:val="0"/>
              <w:marRight w:val="0"/>
              <w:marTop w:val="0"/>
              <w:marBottom w:val="0"/>
              <w:divBdr>
                <w:top w:val="none" w:sz="0" w:space="0" w:color="auto"/>
                <w:left w:val="none" w:sz="0" w:space="0" w:color="auto"/>
                <w:bottom w:val="none" w:sz="0" w:space="0" w:color="auto"/>
                <w:right w:val="none" w:sz="0" w:space="0" w:color="auto"/>
              </w:divBdr>
            </w:div>
            <w:div w:id="2035108740">
              <w:marLeft w:val="0"/>
              <w:marRight w:val="0"/>
              <w:marTop w:val="0"/>
              <w:marBottom w:val="0"/>
              <w:divBdr>
                <w:top w:val="none" w:sz="0" w:space="0" w:color="auto"/>
                <w:left w:val="none" w:sz="0" w:space="0" w:color="auto"/>
                <w:bottom w:val="none" w:sz="0" w:space="0" w:color="auto"/>
                <w:right w:val="none" w:sz="0" w:space="0" w:color="auto"/>
              </w:divBdr>
            </w:div>
            <w:div w:id="604581901">
              <w:marLeft w:val="0"/>
              <w:marRight w:val="0"/>
              <w:marTop w:val="0"/>
              <w:marBottom w:val="0"/>
              <w:divBdr>
                <w:top w:val="none" w:sz="0" w:space="0" w:color="auto"/>
                <w:left w:val="none" w:sz="0" w:space="0" w:color="auto"/>
                <w:bottom w:val="none" w:sz="0" w:space="0" w:color="auto"/>
                <w:right w:val="none" w:sz="0" w:space="0" w:color="auto"/>
              </w:divBdr>
            </w:div>
            <w:div w:id="160703784">
              <w:marLeft w:val="0"/>
              <w:marRight w:val="0"/>
              <w:marTop w:val="0"/>
              <w:marBottom w:val="0"/>
              <w:divBdr>
                <w:top w:val="none" w:sz="0" w:space="0" w:color="auto"/>
                <w:left w:val="none" w:sz="0" w:space="0" w:color="auto"/>
                <w:bottom w:val="none" w:sz="0" w:space="0" w:color="auto"/>
                <w:right w:val="none" w:sz="0" w:space="0" w:color="auto"/>
              </w:divBdr>
            </w:div>
            <w:div w:id="1909877468">
              <w:marLeft w:val="0"/>
              <w:marRight w:val="0"/>
              <w:marTop w:val="0"/>
              <w:marBottom w:val="0"/>
              <w:divBdr>
                <w:top w:val="none" w:sz="0" w:space="0" w:color="auto"/>
                <w:left w:val="none" w:sz="0" w:space="0" w:color="auto"/>
                <w:bottom w:val="none" w:sz="0" w:space="0" w:color="auto"/>
                <w:right w:val="none" w:sz="0" w:space="0" w:color="auto"/>
              </w:divBdr>
            </w:div>
            <w:div w:id="406996216">
              <w:marLeft w:val="0"/>
              <w:marRight w:val="0"/>
              <w:marTop w:val="0"/>
              <w:marBottom w:val="0"/>
              <w:divBdr>
                <w:top w:val="none" w:sz="0" w:space="0" w:color="auto"/>
                <w:left w:val="none" w:sz="0" w:space="0" w:color="auto"/>
                <w:bottom w:val="none" w:sz="0" w:space="0" w:color="auto"/>
                <w:right w:val="none" w:sz="0" w:space="0" w:color="auto"/>
              </w:divBdr>
            </w:div>
            <w:div w:id="157768482">
              <w:marLeft w:val="0"/>
              <w:marRight w:val="0"/>
              <w:marTop w:val="0"/>
              <w:marBottom w:val="0"/>
              <w:divBdr>
                <w:top w:val="none" w:sz="0" w:space="0" w:color="auto"/>
                <w:left w:val="none" w:sz="0" w:space="0" w:color="auto"/>
                <w:bottom w:val="none" w:sz="0" w:space="0" w:color="auto"/>
                <w:right w:val="none" w:sz="0" w:space="0" w:color="auto"/>
              </w:divBdr>
            </w:div>
          </w:divsChild>
        </w:div>
        <w:div w:id="1659655366">
          <w:marLeft w:val="0"/>
          <w:marRight w:val="0"/>
          <w:marTop w:val="0"/>
          <w:marBottom w:val="0"/>
          <w:divBdr>
            <w:top w:val="none" w:sz="0" w:space="0" w:color="auto"/>
            <w:left w:val="none" w:sz="0" w:space="0" w:color="auto"/>
            <w:bottom w:val="none" w:sz="0" w:space="0" w:color="auto"/>
            <w:right w:val="none" w:sz="0" w:space="0" w:color="auto"/>
          </w:divBdr>
          <w:divsChild>
            <w:div w:id="38558979">
              <w:marLeft w:val="0"/>
              <w:marRight w:val="0"/>
              <w:marTop w:val="0"/>
              <w:marBottom w:val="0"/>
              <w:divBdr>
                <w:top w:val="none" w:sz="0" w:space="0" w:color="auto"/>
                <w:left w:val="none" w:sz="0" w:space="0" w:color="auto"/>
                <w:bottom w:val="none" w:sz="0" w:space="0" w:color="auto"/>
                <w:right w:val="none" w:sz="0" w:space="0" w:color="auto"/>
              </w:divBdr>
            </w:div>
          </w:divsChild>
        </w:div>
        <w:div w:id="1770079360">
          <w:marLeft w:val="0"/>
          <w:marRight w:val="0"/>
          <w:marTop w:val="0"/>
          <w:marBottom w:val="0"/>
          <w:divBdr>
            <w:top w:val="none" w:sz="0" w:space="0" w:color="auto"/>
            <w:left w:val="none" w:sz="0" w:space="0" w:color="auto"/>
            <w:bottom w:val="none" w:sz="0" w:space="0" w:color="auto"/>
            <w:right w:val="none" w:sz="0" w:space="0" w:color="auto"/>
          </w:divBdr>
          <w:divsChild>
            <w:div w:id="1584148119">
              <w:marLeft w:val="0"/>
              <w:marRight w:val="0"/>
              <w:marTop w:val="0"/>
              <w:marBottom w:val="0"/>
              <w:divBdr>
                <w:top w:val="none" w:sz="0" w:space="0" w:color="auto"/>
                <w:left w:val="none" w:sz="0" w:space="0" w:color="auto"/>
                <w:bottom w:val="none" w:sz="0" w:space="0" w:color="auto"/>
                <w:right w:val="none" w:sz="0" w:space="0" w:color="auto"/>
              </w:divBdr>
            </w:div>
          </w:divsChild>
        </w:div>
        <w:div w:id="911697819">
          <w:marLeft w:val="0"/>
          <w:marRight w:val="0"/>
          <w:marTop w:val="0"/>
          <w:marBottom w:val="0"/>
          <w:divBdr>
            <w:top w:val="none" w:sz="0" w:space="0" w:color="auto"/>
            <w:left w:val="none" w:sz="0" w:space="0" w:color="auto"/>
            <w:bottom w:val="none" w:sz="0" w:space="0" w:color="auto"/>
            <w:right w:val="none" w:sz="0" w:space="0" w:color="auto"/>
          </w:divBdr>
          <w:divsChild>
            <w:div w:id="15497527">
              <w:marLeft w:val="0"/>
              <w:marRight w:val="0"/>
              <w:marTop w:val="0"/>
              <w:marBottom w:val="0"/>
              <w:divBdr>
                <w:top w:val="none" w:sz="0" w:space="0" w:color="auto"/>
                <w:left w:val="none" w:sz="0" w:space="0" w:color="auto"/>
                <w:bottom w:val="none" w:sz="0" w:space="0" w:color="auto"/>
                <w:right w:val="none" w:sz="0" w:space="0" w:color="auto"/>
              </w:divBdr>
            </w:div>
            <w:div w:id="1830057404">
              <w:marLeft w:val="0"/>
              <w:marRight w:val="0"/>
              <w:marTop w:val="0"/>
              <w:marBottom w:val="0"/>
              <w:divBdr>
                <w:top w:val="none" w:sz="0" w:space="0" w:color="auto"/>
                <w:left w:val="none" w:sz="0" w:space="0" w:color="auto"/>
                <w:bottom w:val="none" w:sz="0" w:space="0" w:color="auto"/>
                <w:right w:val="none" w:sz="0" w:space="0" w:color="auto"/>
              </w:divBdr>
            </w:div>
            <w:div w:id="1187525869">
              <w:marLeft w:val="0"/>
              <w:marRight w:val="0"/>
              <w:marTop w:val="0"/>
              <w:marBottom w:val="0"/>
              <w:divBdr>
                <w:top w:val="none" w:sz="0" w:space="0" w:color="auto"/>
                <w:left w:val="none" w:sz="0" w:space="0" w:color="auto"/>
                <w:bottom w:val="none" w:sz="0" w:space="0" w:color="auto"/>
                <w:right w:val="none" w:sz="0" w:space="0" w:color="auto"/>
              </w:divBdr>
            </w:div>
            <w:div w:id="1996183013">
              <w:marLeft w:val="0"/>
              <w:marRight w:val="0"/>
              <w:marTop w:val="0"/>
              <w:marBottom w:val="0"/>
              <w:divBdr>
                <w:top w:val="none" w:sz="0" w:space="0" w:color="auto"/>
                <w:left w:val="none" w:sz="0" w:space="0" w:color="auto"/>
                <w:bottom w:val="none" w:sz="0" w:space="0" w:color="auto"/>
                <w:right w:val="none" w:sz="0" w:space="0" w:color="auto"/>
              </w:divBdr>
            </w:div>
            <w:div w:id="1681395258">
              <w:marLeft w:val="0"/>
              <w:marRight w:val="0"/>
              <w:marTop w:val="0"/>
              <w:marBottom w:val="0"/>
              <w:divBdr>
                <w:top w:val="none" w:sz="0" w:space="0" w:color="auto"/>
                <w:left w:val="none" w:sz="0" w:space="0" w:color="auto"/>
                <w:bottom w:val="none" w:sz="0" w:space="0" w:color="auto"/>
                <w:right w:val="none" w:sz="0" w:space="0" w:color="auto"/>
              </w:divBdr>
            </w:div>
            <w:div w:id="1428312584">
              <w:marLeft w:val="0"/>
              <w:marRight w:val="0"/>
              <w:marTop w:val="0"/>
              <w:marBottom w:val="0"/>
              <w:divBdr>
                <w:top w:val="none" w:sz="0" w:space="0" w:color="auto"/>
                <w:left w:val="none" w:sz="0" w:space="0" w:color="auto"/>
                <w:bottom w:val="none" w:sz="0" w:space="0" w:color="auto"/>
                <w:right w:val="none" w:sz="0" w:space="0" w:color="auto"/>
              </w:divBdr>
            </w:div>
            <w:div w:id="739448937">
              <w:marLeft w:val="0"/>
              <w:marRight w:val="0"/>
              <w:marTop w:val="0"/>
              <w:marBottom w:val="0"/>
              <w:divBdr>
                <w:top w:val="none" w:sz="0" w:space="0" w:color="auto"/>
                <w:left w:val="none" w:sz="0" w:space="0" w:color="auto"/>
                <w:bottom w:val="none" w:sz="0" w:space="0" w:color="auto"/>
                <w:right w:val="none" w:sz="0" w:space="0" w:color="auto"/>
              </w:divBdr>
            </w:div>
            <w:div w:id="2027055394">
              <w:marLeft w:val="0"/>
              <w:marRight w:val="0"/>
              <w:marTop w:val="0"/>
              <w:marBottom w:val="0"/>
              <w:divBdr>
                <w:top w:val="none" w:sz="0" w:space="0" w:color="auto"/>
                <w:left w:val="none" w:sz="0" w:space="0" w:color="auto"/>
                <w:bottom w:val="none" w:sz="0" w:space="0" w:color="auto"/>
                <w:right w:val="none" w:sz="0" w:space="0" w:color="auto"/>
              </w:divBdr>
            </w:div>
            <w:div w:id="1858881536">
              <w:marLeft w:val="0"/>
              <w:marRight w:val="0"/>
              <w:marTop w:val="0"/>
              <w:marBottom w:val="0"/>
              <w:divBdr>
                <w:top w:val="none" w:sz="0" w:space="0" w:color="auto"/>
                <w:left w:val="none" w:sz="0" w:space="0" w:color="auto"/>
                <w:bottom w:val="none" w:sz="0" w:space="0" w:color="auto"/>
                <w:right w:val="none" w:sz="0" w:space="0" w:color="auto"/>
              </w:divBdr>
            </w:div>
            <w:div w:id="1011832789">
              <w:marLeft w:val="0"/>
              <w:marRight w:val="0"/>
              <w:marTop w:val="0"/>
              <w:marBottom w:val="0"/>
              <w:divBdr>
                <w:top w:val="none" w:sz="0" w:space="0" w:color="auto"/>
                <w:left w:val="none" w:sz="0" w:space="0" w:color="auto"/>
                <w:bottom w:val="none" w:sz="0" w:space="0" w:color="auto"/>
                <w:right w:val="none" w:sz="0" w:space="0" w:color="auto"/>
              </w:divBdr>
            </w:div>
            <w:div w:id="565536750">
              <w:marLeft w:val="0"/>
              <w:marRight w:val="0"/>
              <w:marTop w:val="0"/>
              <w:marBottom w:val="0"/>
              <w:divBdr>
                <w:top w:val="none" w:sz="0" w:space="0" w:color="auto"/>
                <w:left w:val="none" w:sz="0" w:space="0" w:color="auto"/>
                <w:bottom w:val="none" w:sz="0" w:space="0" w:color="auto"/>
                <w:right w:val="none" w:sz="0" w:space="0" w:color="auto"/>
              </w:divBdr>
            </w:div>
          </w:divsChild>
        </w:div>
        <w:div w:id="2124766711">
          <w:marLeft w:val="0"/>
          <w:marRight w:val="0"/>
          <w:marTop w:val="0"/>
          <w:marBottom w:val="0"/>
          <w:divBdr>
            <w:top w:val="none" w:sz="0" w:space="0" w:color="auto"/>
            <w:left w:val="none" w:sz="0" w:space="0" w:color="auto"/>
            <w:bottom w:val="none" w:sz="0" w:space="0" w:color="auto"/>
            <w:right w:val="none" w:sz="0" w:space="0" w:color="auto"/>
          </w:divBdr>
          <w:divsChild>
            <w:div w:id="1572278987">
              <w:marLeft w:val="0"/>
              <w:marRight w:val="0"/>
              <w:marTop w:val="0"/>
              <w:marBottom w:val="0"/>
              <w:divBdr>
                <w:top w:val="none" w:sz="0" w:space="0" w:color="auto"/>
                <w:left w:val="none" w:sz="0" w:space="0" w:color="auto"/>
                <w:bottom w:val="none" w:sz="0" w:space="0" w:color="auto"/>
                <w:right w:val="none" w:sz="0" w:space="0" w:color="auto"/>
              </w:divBdr>
            </w:div>
          </w:divsChild>
        </w:div>
        <w:div w:id="1898783706">
          <w:marLeft w:val="0"/>
          <w:marRight w:val="0"/>
          <w:marTop w:val="0"/>
          <w:marBottom w:val="0"/>
          <w:divBdr>
            <w:top w:val="none" w:sz="0" w:space="0" w:color="auto"/>
            <w:left w:val="none" w:sz="0" w:space="0" w:color="auto"/>
            <w:bottom w:val="none" w:sz="0" w:space="0" w:color="auto"/>
            <w:right w:val="none" w:sz="0" w:space="0" w:color="auto"/>
          </w:divBdr>
          <w:divsChild>
            <w:div w:id="1612392744">
              <w:marLeft w:val="0"/>
              <w:marRight w:val="0"/>
              <w:marTop w:val="0"/>
              <w:marBottom w:val="0"/>
              <w:divBdr>
                <w:top w:val="none" w:sz="0" w:space="0" w:color="auto"/>
                <w:left w:val="none" w:sz="0" w:space="0" w:color="auto"/>
                <w:bottom w:val="none" w:sz="0" w:space="0" w:color="auto"/>
                <w:right w:val="none" w:sz="0" w:space="0" w:color="auto"/>
              </w:divBdr>
            </w:div>
          </w:divsChild>
        </w:div>
        <w:div w:id="1589195668">
          <w:marLeft w:val="0"/>
          <w:marRight w:val="0"/>
          <w:marTop w:val="0"/>
          <w:marBottom w:val="0"/>
          <w:divBdr>
            <w:top w:val="none" w:sz="0" w:space="0" w:color="auto"/>
            <w:left w:val="none" w:sz="0" w:space="0" w:color="auto"/>
            <w:bottom w:val="none" w:sz="0" w:space="0" w:color="auto"/>
            <w:right w:val="none" w:sz="0" w:space="0" w:color="auto"/>
          </w:divBdr>
          <w:divsChild>
            <w:div w:id="91510829">
              <w:marLeft w:val="0"/>
              <w:marRight w:val="0"/>
              <w:marTop w:val="0"/>
              <w:marBottom w:val="0"/>
              <w:divBdr>
                <w:top w:val="none" w:sz="0" w:space="0" w:color="auto"/>
                <w:left w:val="none" w:sz="0" w:space="0" w:color="auto"/>
                <w:bottom w:val="none" w:sz="0" w:space="0" w:color="auto"/>
                <w:right w:val="none" w:sz="0" w:space="0" w:color="auto"/>
              </w:divBdr>
            </w:div>
          </w:divsChild>
        </w:div>
        <w:div w:id="939024443">
          <w:marLeft w:val="0"/>
          <w:marRight w:val="0"/>
          <w:marTop w:val="0"/>
          <w:marBottom w:val="0"/>
          <w:divBdr>
            <w:top w:val="none" w:sz="0" w:space="0" w:color="auto"/>
            <w:left w:val="none" w:sz="0" w:space="0" w:color="auto"/>
            <w:bottom w:val="none" w:sz="0" w:space="0" w:color="auto"/>
            <w:right w:val="none" w:sz="0" w:space="0" w:color="auto"/>
          </w:divBdr>
          <w:divsChild>
            <w:div w:id="1283657120">
              <w:marLeft w:val="0"/>
              <w:marRight w:val="0"/>
              <w:marTop w:val="0"/>
              <w:marBottom w:val="0"/>
              <w:divBdr>
                <w:top w:val="none" w:sz="0" w:space="0" w:color="auto"/>
                <w:left w:val="none" w:sz="0" w:space="0" w:color="auto"/>
                <w:bottom w:val="none" w:sz="0" w:space="0" w:color="auto"/>
                <w:right w:val="none" w:sz="0" w:space="0" w:color="auto"/>
              </w:divBdr>
            </w:div>
          </w:divsChild>
        </w:div>
        <w:div w:id="2111076159">
          <w:marLeft w:val="0"/>
          <w:marRight w:val="0"/>
          <w:marTop w:val="0"/>
          <w:marBottom w:val="0"/>
          <w:divBdr>
            <w:top w:val="none" w:sz="0" w:space="0" w:color="auto"/>
            <w:left w:val="none" w:sz="0" w:space="0" w:color="auto"/>
            <w:bottom w:val="none" w:sz="0" w:space="0" w:color="auto"/>
            <w:right w:val="none" w:sz="0" w:space="0" w:color="auto"/>
          </w:divBdr>
          <w:divsChild>
            <w:div w:id="1514224901">
              <w:marLeft w:val="0"/>
              <w:marRight w:val="0"/>
              <w:marTop w:val="0"/>
              <w:marBottom w:val="0"/>
              <w:divBdr>
                <w:top w:val="none" w:sz="0" w:space="0" w:color="auto"/>
                <w:left w:val="none" w:sz="0" w:space="0" w:color="auto"/>
                <w:bottom w:val="none" w:sz="0" w:space="0" w:color="auto"/>
                <w:right w:val="none" w:sz="0" w:space="0" w:color="auto"/>
              </w:divBdr>
            </w:div>
          </w:divsChild>
        </w:div>
        <w:div w:id="757140617">
          <w:marLeft w:val="0"/>
          <w:marRight w:val="0"/>
          <w:marTop w:val="0"/>
          <w:marBottom w:val="0"/>
          <w:divBdr>
            <w:top w:val="none" w:sz="0" w:space="0" w:color="auto"/>
            <w:left w:val="none" w:sz="0" w:space="0" w:color="auto"/>
            <w:bottom w:val="none" w:sz="0" w:space="0" w:color="auto"/>
            <w:right w:val="none" w:sz="0" w:space="0" w:color="auto"/>
          </w:divBdr>
          <w:divsChild>
            <w:div w:id="1302005451">
              <w:marLeft w:val="0"/>
              <w:marRight w:val="0"/>
              <w:marTop w:val="0"/>
              <w:marBottom w:val="0"/>
              <w:divBdr>
                <w:top w:val="none" w:sz="0" w:space="0" w:color="auto"/>
                <w:left w:val="none" w:sz="0" w:space="0" w:color="auto"/>
                <w:bottom w:val="none" w:sz="0" w:space="0" w:color="auto"/>
                <w:right w:val="none" w:sz="0" w:space="0" w:color="auto"/>
              </w:divBdr>
            </w:div>
          </w:divsChild>
        </w:div>
        <w:div w:id="466045895">
          <w:marLeft w:val="0"/>
          <w:marRight w:val="0"/>
          <w:marTop w:val="0"/>
          <w:marBottom w:val="0"/>
          <w:divBdr>
            <w:top w:val="none" w:sz="0" w:space="0" w:color="auto"/>
            <w:left w:val="none" w:sz="0" w:space="0" w:color="auto"/>
            <w:bottom w:val="none" w:sz="0" w:space="0" w:color="auto"/>
            <w:right w:val="none" w:sz="0" w:space="0" w:color="auto"/>
          </w:divBdr>
          <w:divsChild>
            <w:div w:id="1570774612">
              <w:marLeft w:val="0"/>
              <w:marRight w:val="0"/>
              <w:marTop w:val="0"/>
              <w:marBottom w:val="0"/>
              <w:divBdr>
                <w:top w:val="none" w:sz="0" w:space="0" w:color="auto"/>
                <w:left w:val="none" w:sz="0" w:space="0" w:color="auto"/>
                <w:bottom w:val="none" w:sz="0" w:space="0" w:color="auto"/>
                <w:right w:val="none" w:sz="0" w:space="0" w:color="auto"/>
              </w:divBdr>
            </w:div>
          </w:divsChild>
        </w:div>
        <w:div w:id="2068842861">
          <w:marLeft w:val="0"/>
          <w:marRight w:val="0"/>
          <w:marTop w:val="0"/>
          <w:marBottom w:val="0"/>
          <w:divBdr>
            <w:top w:val="none" w:sz="0" w:space="0" w:color="auto"/>
            <w:left w:val="none" w:sz="0" w:space="0" w:color="auto"/>
            <w:bottom w:val="none" w:sz="0" w:space="0" w:color="auto"/>
            <w:right w:val="none" w:sz="0" w:space="0" w:color="auto"/>
          </w:divBdr>
          <w:divsChild>
            <w:div w:id="692807477">
              <w:marLeft w:val="0"/>
              <w:marRight w:val="0"/>
              <w:marTop w:val="0"/>
              <w:marBottom w:val="0"/>
              <w:divBdr>
                <w:top w:val="none" w:sz="0" w:space="0" w:color="auto"/>
                <w:left w:val="none" w:sz="0" w:space="0" w:color="auto"/>
                <w:bottom w:val="none" w:sz="0" w:space="0" w:color="auto"/>
                <w:right w:val="none" w:sz="0" w:space="0" w:color="auto"/>
              </w:divBdr>
            </w:div>
          </w:divsChild>
        </w:div>
        <w:div w:id="1835955113">
          <w:marLeft w:val="0"/>
          <w:marRight w:val="0"/>
          <w:marTop w:val="0"/>
          <w:marBottom w:val="0"/>
          <w:divBdr>
            <w:top w:val="none" w:sz="0" w:space="0" w:color="auto"/>
            <w:left w:val="none" w:sz="0" w:space="0" w:color="auto"/>
            <w:bottom w:val="none" w:sz="0" w:space="0" w:color="auto"/>
            <w:right w:val="none" w:sz="0" w:space="0" w:color="auto"/>
          </w:divBdr>
          <w:divsChild>
            <w:div w:id="824930168">
              <w:marLeft w:val="0"/>
              <w:marRight w:val="0"/>
              <w:marTop w:val="0"/>
              <w:marBottom w:val="0"/>
              <w:divBdr>
                <w:top w:val="none" w:sz="0" w:space="0" w:color="auto"/>
                <w:left w:val="none" w:sz="0" w:space="0" w:color="auto"/>
                <w:bottom w:val="none" w:sz="0" w:space="0" w:color="auto"/>
                <w:right w:val="none" w:sz="0" w:space="0" w:color="auto"/>
              </w:divBdr>
            </w:div>
          </w:divsChild>
        </w:div>
        <w:div w:id="256712120">
          <w:marLeft w:val="0"/>
          <w:marRight w:val="0"/>
          <w:marTop w:val="0"/>
          <w:marBottom w:val="0"/>
          <w:divBdr>
            <w:top w:val="none" w:sz="0" w:space="0" w:color="auto"/>
            <w:left w:val="none" w:sz="0" w:space="0" w:color="auto"/>
            <w:bottom w:val="none" w:sz="0" w:space="0" w:color="auto"/>
            <w:right w:val="none" w:sz="0" w:space="0" w:color="auto"/>
          </w:divBdr>
          <w:divsChild>
            <w:div w:id="1269966431">
              <w:marLeft w:val="0"/>
              <w:marRight w:val="0"/>
              <w:marTop w:val="0"/>
              <w:marBottom w:val="0"/>
              <w:divBdr>
                <w:top w:val="none" w:sz="0" w:space="0" w:color="auto"/>
                <w:left w:val="none" w:sz="0" w:space="0" w:color="auto"/>
                <w:bottom w:val="none" w:sz="0" w:space="0" w:color="auto"/>
                <w:right w:val="none" w:sz="0" w:space="0" w:color="auto"/>
              </w:divBdr>
            </w:div>
          </w:divsChild>
        </w:div>
        <w:div w:id="1465732065">
          <w:marLeft w:val="0"/>
          <w:marRight w:val="0"/>
          <w:marTop w:val="0"/>
          <w:marBottom w:val="0"/>
          <w:divBdr>
            <w:top w:val="none" w:sz="0" w:space="0" w:color="auto"/>
            <w:left w:val="none" w:sz="0" w:space="0" w:color="auto"/>
            <w:bottom w:val="none" w:sz="0" w:space="0" w:color="auto"/>
            <w:right w:val="none" w:sz="0" w:space="0" w:color="auto"/>
          </w:divBdr>
          <w:divsChild>
            <w:div w:id="553469302">
              <w:marLeft w:val="0"/>
              <w:marRight w:val="0"/>
              <w:marTop w:val="0"/>
              <w:marBottom w:val="0"/>
              <w:divBdr>
                <w:top w:val="none" w:sz="0" w:space="0" w:color="auto"/>
                <w:left w:val="none" w:sz="0" w:space="0" w:color="auto"/>
                <w:bottom w:val="none" w:sz="0" w:space="0" w:color="auto"/>
                <w:right w:val="none" w:sz="0" w:space="0" w:color="auto"/>
              </w:divBdr>
            </w:div>
          </w:divsChild>
        </w:div>
        <w:div w:id="1608928777">
          <w:marLeft w:val="0"/>
          <w:marRight w:val="0"/>
          <w:marTop w:val="0"/>
          <w:marBottom w:val="0"/>
          <w:divBdr>
            <w:top w:val="none" w:sz="0" w:space="0" w:color="auto"/>
            <w:left w:val="none" w:sz="0" w:space="0" w:color="auto"/>
            <w:bottom w:val="none" w:sz="0" w:space="0" w:color="auto"/>
            <w:right w:val="none" w:sz="0" w:space="0" w:color="auto"/>
          </w:divBdr>
          <w:divsChild>
            <w:div w:id="93794583">
              <w:marLeft w:val="0"/>
              <w:marRight w:val="0"/>
              <w:marTop w:val="0"/>
              <w:marBottom w:val="0"/>
              <w:divBdr>
                <w:top w:val="none" w:sz="0" w:space="0" w:color="auto"/>
                <w:left w:val="none" w:sz="0" w:space="0" w:color="auto"/>
                <w:bottom w:val="none" w:sz="0" w:space="0" w:color="auto"/>
                <w:right w:val="none" w:sz="0" w:space="0" w:color="auto"/>
              </w:divBdr>
            </w:div>
          </w:divsChild>
        </w:div>
        <w:div w:id="160850934">
          <w:marLeft w:val="0"/>
          <w:marRight w:val="0"/>
          <w:marTop w:val="0"/>
          <w:marBottom w:val="0"/>
          <w:divBdr>
            <w:top w:val="none" w:sz="0" w:space="0" w:color="auto"/>
            <w:left w:val="none" w:sz="0" w:space="0" w:color="auto"/>
            <w:bottom w:val="none" w:sz="0" w:space="0" w:color="auto"/>
            <w:right w:val="none" w:sz="0" w:space="0" w:color="auto"/>
          </w:divBdr>
          <w:divsChild>
            <w:div w:id="1214461105">
              <w:marLeft w:val="0"/>
              <w:marRight w:val="0"/>
              <w:marTop w:val="0"/>
              <w:marBottom w:val="0"/>
              <w:divBdr>
                <w:top w:val="none" w:sz="0" w:space="0" w:color="auto"/>
                <w:left w:val="none" w:sz="0" w:space="0" w:color="auto"/>
                <w:bottom w:val="none" w:sz="0" w:space="0" w:color="auto"/>
                <w:right w:val="none" w:sz="0" w:space="0" w:color="auto"/>
              </w:divBdr>
            </w:div>
          </w:divsChild>
        </w:div>
        <w:div w:id="1652903758">
          <w:marLeft w:val="0"/>
          <w:marRight w:val="0"/>
          <w:marTop w:val="0"/>
          <w:marBottom w:val="0"/>
          <w:divBdr>
            <w:top w:val="none" w:sz="0" w:space="0" w:color="auto"/>
            <w:left w:val="none" w:sz="0" w:space="0" w:color="auto"/>
            <w:bottom w:val="none" w:sz="0" w:space="0" w:color="auto"/>
            <w:right w:val="none" w:sz="0" w:space="0" w:color="auto"/>
          </w:divBdr>
          <w:divsChild>
            <w:div w:id="2084915041">
              <w:marLeft w:val="0"/>
              <w:marRight w:val="0"/>
              <w:marTop w:val="0"/>
              <w:marBottom w:val="0"/>
              <w:divBdr>
                <w:top w:val="none" w:sz="0" w:space="0" w:color="auto"/>
                <w:left w:val="none" w:sz="0" w:space="0" w:color="auto"/>
                <w:bottom w:val="none" w:sz="0" w:space="0" w:color="auto"/>
                <w:right w:val="none" w:sz="0" w:space="0" w:color="auto"/>
              </w:divBdr>
            </w:div>
          </w:divsChild>
        </w:div>
        <w:div w:id="365106375">
          <w:marLeft w:val="0"/>
          <w:marRight w:val="0"/>
          <w:marTop w:val="0"/>
          <w:marBottom w:val="0"/>
          <w:divBdr>
            <w:top w:val="none" w:sz="0" w:space="0" w:color="auto"/>
            <w:left w:val="none" w:sz="0" w:space="0" w:color="auto"/>
            <w:bottom w:val="none" w:sz="0" w:space="0" w:color="auto"/>
            <w:right w:val="none" w:sz="0" w:space="0" w:color="auto"/>
          </w:divBdr>
          <w:divsChild>
            <w:div w:id="239801776">
              <w:marLeft w:val="0"/>
              <w:marRight w:val="0"/>
              <w:marTop w:val="0"/>
              <w:marBottom w:val="0"/>
              <w:divBdr>
                <w:top w:val="none" w:sz="0" w:space="0" w:color="auto"/>
                <w:left w:val="none" w:sz="0" w:space="0" w:color="auto"/>
                <w:bottom w:val="none" w:sz="0" w:space="0" w:color="auto"/>
                <w:right w:val="none" w:sz="0" w:space="0" w:color="auto"/>
              </w:divBdr>
            </w:div>
          </w:divsChild>
        </w:div>
        <w:div w:id="915285111">
          <w:marLeft w:val="0"/>
          <w:marRight w:val="0"/>
          <w:marTop w:val="0"/>
          <w:marBottom w:val="0"/>
          <w:divBdr>
            <w:top w:val="none" w:sz="0" w:space="0" w:color="auto"/>
            <w:left w:val="none" w:sz="0" w:space="0" w:color="auto"/>
            <w:bottom w:val="none" w:sz="0" w:space="0" w:color="auto"/>
            <w:right w:val="none" w:sz="0" w:space="0" w:color="auto"/>
          </w:divBdr>
          <w:divsChild>
            <w:div w:id="451216029">
              <w:marLeft w:val="0"/>
              <w:marRight w:val="0"/>
              <w:marTop w:val="0"/>
              <w:marBottom w:val="0"/>
              <w:divBdr>
                <w:top w:val="none" w:sz="0" w:space="0" w:color="auto"/>
                <w:left w:val="none" w:sz="0" w:space="0" w:color="auto"/>
                <w:bottom w:val="none" w:sz="0" w:space="0" w:color="auto"/>
                <w:right w:val="none" w:sz="0" w:space="0" w:color="auto"/>
              </w:divBdr>
            </w:div>
          </w:divsChild>
        </w:div>
        <w:div w:id="266741604">
          <w:marLeft w:val="0"/>
          <w:marRight w:val="0"/>
          <w:marTop w:val="0"/>
          <w:marBottom w:val="0"/>
          <w:divBdr>
            <w:top w:val="none" w:sz="0" w:space="0" w:color="auto"/>
            <w:left w:val="none" w:sz="0" w:space="0" w:color="auto"/>
            <w:bottom w:val="none" w:sz="0" w:space="0" w:color="auto"/>
            <w:right w:val="none" w:sz="0" w:space="0" w:color="auto"/>
          </w:divBdr>
          <w:divsChild>
            <w:div w:id="2131700946">
              <w:marLeft w:val="0"/>
              <w:marRight w:val="0"/>
              <w:marTop w:val="0"/>
              <w:marBottom w:val="0"/>
              <w:divBdr>
                <w:top w:val="none" w:sz="0" w:space="0" w:color="auto"/>
                <w:left w:val="none" w:sz="0" w:space="0" w:color="auto"/>
                <w:bottom w:val="none" w:sz="0" w:space="0" w:color="auto"/>
                <w:right w:val="none" w:sz="0" w:space="0" w:color="auto"/>
              </w:divBdr>
            </w:div>
          </w:divsChild>
        </w:div>
        <w:div w:id="82262569">
          <w:marLeft w:val="0"/>
          <w:marRight w:val="0"/>
          <w:marTop w:val="0"/>
          <w:marBottom w:val="0"/>
          <w:divBdr>
            <w:top w:val="none" w:sz="0" w:space="0" w:color="auto"/>
            <w:left w:val="none" w:sz="0" w:space="0" w:color="auto"/>
            <w:bottom w:val="none" w:sz="0" w:space="0" w:color="auto"/>
            <w:right w:val="none" w:sz="0" w:space="0" w:color="auto"/>
          </w:divBdr>
          <w:divsChild>
            <w:div w:id="969168205">
              <w:marLeft w:val="0"/>
              <w:marRight w:val="0"/>
              <w:marTop w:val="0"/>
              <w:marBottom w:val="0"/>
              <w:divBdr>
                <w:top w:val="none" w:sz="0" w:space="0" w:color="auto"/>
                <w:left w:val="none" w:sz="0" w:space="0" w:color="auto"/>
                <w:bottom w:val="none" w:sz="0" w:space="0" w:color="auto"/>
                <w:right w:val="none" w:sz="0" w:space="0" w:color="auto"/>
              </w:divBdr>
            </w:div>
          </w:divsChild>
        </w:div>
        <w:div w:id="1262646793">
          <w:marLeft w:val="0"/>
          <w:marRight w:val="0"/>
          <w:marTop w:val="0"/>
          <w:marBottom w:val="0"/>
          <w:divBdr>
            <w:top w:val="none" w:sz="0" w:space="0" w:color="auto"/>
            <w:left w:val="none" w:sz="0" w:space="0" w:color="auto"/>
            <w:bottom w:val="none" w:sz="0" w:space="0" w:color="auto"/>
            <w:right w:val="none" w:sz="0" w:space="0" w:color="auto"/>
          </w:divBdr>
          <w:divsChild>
            <w:div w:id="1619332029">
              <w:marLeft w:val="0"/>
              <w:marRight w:val="0"/>
              <w:marTop w:val="0"/>
              <w:marBottom w:val="0"/>
              <w:divBdr>
                <w:top w:val="none" w:sz="0" w:space="0" w:color="auto"/>
                <w:left w:val="none" w:sz="0" w:space="0" w:color="auto"/>
                <w:bottom w:val="none" w:sz="0" w:space="0" w:color="auto"/>
                <w:right w:val="none" w:sz="0" w:space="0" w:color="auto"/>
              </w:divBdr>
            </w:div>
          </w:divsChild>
        </w:div>
        <w:div w:id="1524980654">
          <w:marLeft w:val="0"/>
          <w:marRight w:val="0"/>
          <w:marTop w:val="0"/>
          <w:marBottom w:val="0"/>
          <w:divBdr>
            <w:top w:val="none" w:sz="0" w:space="0" w:color="auto"/>
            <w:left w:val="none" w:sz="0" w:space="0" w:color="auto"/>
            <w:bottom w:val="none" w:sz="0" w:space="0" w:color="auto"/>
            <w:right w:val="none" w:sz="0" w:space="0" w:color="auto"/>
          </w:divBdr>
          <w:divsChild>
            <w:div w:id="1391926790">
              <w:marLeft w:val="0"/>
              <w:marRight w:val="0"/>
              <w:marTop w:val="0"/>
              <w:marBottom w:val="0"/>
              <w:divBdr>
                <w:top w:val="none" w:sz="0" w:space="0" w:color="auto"/>
                <w:left w:val="none" w:sz="0" w:space="0" w:color="auto"/>
                <w:bottom w:val="none" w:sz="0" w:space="0" w:color="auto"/>
                <w:right w:val="none" w:sz="0" w:space="0" w:color="auto"/>
              </w:divBdr>
            </w:div>
          </w:divsChild>
        </w:div>
        <w:div w:id="311301389">
          <w:marLeft w:val="0"/>
          <w:marRight w:val="0"/>
          <w:marTop w:val="0"/>
          <w:marBottom w:val="0"/>
          <w:divBdr>
            <w:top w:val="none" w:sz="0" w:space="0" w:color="auto"/>
            <w:left w:val="none" w:sz="0" w:space="0" w:color="auto"/>
            <w:bottom w:val="none" w:sz="0" w:space="0" w:color="auto"/>
            <w:right w:val="none" w:sz="0" w:space="0" w:color="auto"/>
          </w:divBdr>
          <w:divsChild>
            <w:div w:id="974333111">
              <w:marLeft w:val="0"/>
              <w:marRight w:val="0"/>
              <w:marTop w:val="0"/>
              <w:marBottom w:val="0"/>
              <w:divBdr>
                <w:top w:val="none" w:sz="0" w:space="0" w:color="auto"/>
                <w:left w:val="none" w:sz="0" w:space="0" w:color="auto"/>
                <w:bottom w:val="none" w:sz="0" w:space="0" w:color="auto"/>
                <w:right w:val="none" w:sz="0" w:space="0" w:color="auto"/>
              </w:divBdr>
            </w:div>
          </w:divsChild>
        </w:div>
        <w:div w:id="1589385117">
          <w:marLeft w:val="0"/>
          <w:marRight w:val="0"/>
          <w:marTop w:val="0"/>
          <w:marBottom w:val="0"/>
          <w:divBdr>
            <w:top w:val="none" w:sz="0" w:space="0" w:color="auto"/>
            <w:left w:val="none" w:sz="0" w:space="0" w:color="auto"/>
            <w:bottom w:val="none" w:sz="0" w:space="0" w:color="auto"/>
            <w:right w:val="none" w:sz="0" w:space="0" w:color="auto"/>
          </w:divBdr>
          <w:divsChild>
            <w:div w:id="789125304">
              <w:marLeft w:val="0"/>
              <w:marRight w:val="0"/>
              <w:marTop w:val="0"/>
              <w:marBottom w:val="0"/>
              <w:divBdr>
                <w:top w:val="none" w:sz="0" w:space="0" w:color="auto"/>
                <w:left w:val="none" w:sz="0" w:space="0" w:color="auto"/>
                <w:bottom w:val="none" w:sz="0" w:space="0" w:color="auto"/>
                <w:right w:val="none" w:sz="0" w:space="0" w:color="auto"/>
              </w:divBdr>
            </w:div>
          </w:divsChild>
        </w:div>
        <w:div w:id="2041127117">
          <w:marLeft w:val="0"/>
          <w:marRight w:val="0"/>
          <w:marTop w:val="0"/>
          <w:marBottom w:val="0"/>
          <w:divBdr>
            <w:top w:val="none" w:sz="0" w:space="0" w:color="auto"/>
            <w:left w:val="none" w:sz="0" w:space="0" w:color="auto"/>
            <w:bottom w:val="none" w:sz="0" w:space="0" w:color="auto"/>
            <w:right w:val="none" w:sz="0" w:space="0" w:color="auto"/>
          </w:divBdr>
          <w:divsChild>
            <w:div w:id="1992826098">
              <w:marLeft w:val="0"/>
              <w:marRight w:val="0"/>
              <w:marTop w:val="0"/>
              <w:marBottom w:val="0"/>
              <w:divBdr>
                <w:top w:val="none" w:sz="0" w:space="0" w:color="auto"/>
                <w:left w:val="none" w:sz="0" w:space="0" w:color="auto"/>
                <w:bottom w:val="none" w:sz="0" w:space="0" w:color="auto"/>
                <w:right w:val="none" w:sz="0" w:space="0" w:color="auto"/>
              </w:divBdr>
            </w:div>
          </w:divsChild>
        </w:div>
        <w:div w:id="1565069978">
          <w:marLeft w:val="0"/>
          <w:marRight w:val="0"/>
          <w:marTop w:val="0"/>
          <w:marBottom w:val="0"/>
          <w:divBdr>
            <w:top w:val="none" w:sz="0" w:space="0" w:color="auto"/>
            <w:left w:val="none" w:sz="0" w:space="0" w:color="auto"/>
            <w:bottom w:val="none" w:sz="0" w:space="0" w:color="auto"/>
            <w:right w:val="none" w:sz="0" w:space="0" w:color="auto"/>
          </w:divBdr>
          <w:divsChild>
            <w:div w:id="1784763383">
              <w:marLeft w:val="0"/>
              <w:marRight w:val="0"/>
              <w:marTop w:val="0"/>
              <w:marBottom w:val="0"/>
              <w:divBdr>
                <w:top w:val="none" w:sz="0" w:space="0" w:color="auto"/>
                <w:left w:val="none" w:sz="0" w:space="0" w:color="auto"/>
                <w:bottom w:val="none" w:sz="0" w:space="0" w:color="auto"/>
                <w:right w:val="none" w:sz="0" w:space="0" w:color="auto"/>
              </w:divBdr>
            </w:div>
          </w:divsChild>
        </w:div>
        <w:div w:id="1362124955">
          <w:marLeft w:val="0"/>
          <w:marRight w:val="0"/>
          <w:marTop w:val="0"/>
          <w:marBottom w:val="0"/>
          <w:divBdr>
            <w:top w:val="none" w:sz="0" w:space="0" w:color="auto"/>
            <w:left w:val="none" w:sz="0" w:space="0" w:color="auto"/>
            <w:bottom w:val="none" w:sz="0" w:space="0" w:color="auto"/>
            <w:right w:val="none" w:sz="0" w:space="0" w:color="auto"/>
          </w:divBdr>
          <w:divsChild>
            <w:div w:id="800615187">
              <w:marLeft w:val="0"/>
              <w:marRight w:val="0"/>
              <w:marTop w:val="0"/>
              <w:marBottom w:val="0"/>
              <w:divBdr>
                <w:top w:val="none" w:sz="0" w:space="0" w:color="auto"/>
                <w:left w:val="none" w:sz="0" w:space="0" w:color="auto"/>
                <w:bottom w:val="none" w:sz="0" w:space="0" w:color="auto"/>
                <w:right w:val="none" w:sz="0" w:space="0" w:color="auto"/>
              </w:divBdr>
            </w:div>
          </w:divsChild>
        </w:div>
        <w:div w:id="2014986512">
          <w:marLeft w:val="0"/>
          <w:marRight w:val="0"/>
          <w:marTop w:val="0"/>
          <w:marBottom w:val="0"/>
          <w:divBdr>
            <w:top w:val="none" w:sz="0" w:space="0" w:color="auto"/>
            <w:left w:val="none" w:sz="0" w:space="0" w:color="auto"/>
            <w:bottom w:val="none" w:sz="0" w:space="0" w:color="auto"/>
            <w:right w:val="none" w:sz="0" w:space="0" w:color="auto"/>
          </w:divBdr>
          <w:divsChild>
            <w:div w:id="1379821325">
              <w:marLeft w:val="0"/>
              <w:marRight w:val="0"/>
              <w:marTop w:val="0"/>
              <w:marBottom w:val="0"/>
              <w:divBdr>
                <w:top w:val="none" w:sz="0" w:space="0" w:color="auto"/>
                <w:left w:val="none" w:sz="0" w:space="0" w:color="auto"/>
                <w:bottom w:val="none" w:sz="0" w:space="0" w:color="auto"/>
                <w:right w:val="none" w:sz="0" w:space="0" w:color="auto"/>
              </w:divBdr>
            </w:div>
          </w:divsChild>
        </w:div>
        <w:div w:id="1633710532">
          <w:marLeft w:val="0"/>
          <w:marRight w:val="0"/>
          <w:marTop w:val="0"/>
          <w:marBottom w:val="0"/>
          <w:divBdr>
            <w:top w:val="none" w:sz="0" w:space="0" w:color="auto"/>
            <w:left w:val="none" w:sz="0" w:space="0" w:color="auto"/>
            <w:bottom w:val="none" w:sz="0" w:space="0" w:color="auto"/>
            <w:right w:val="none" w:sz="0" w:space="0" w:color="auto"/>
          </w:divBdr>
          <w:divsChild>
            <w:div w:id="683745014">
              <w:marLeft w:val="0"/>
              <w:marRight w:val="0"/>
              <w:marTop w:val="0"/>
              <w:marBottom w:val="0"/>
              <w:divBdr>
                <w:top w:val="none" w:sz="0" w:space="0" w:color="auto"/>
                <w:left w:val="none" w:sz="0" w:space="0" w:color="auto"/>
                <w:bottom w:val="none" w:sz="0" w:space="0" w:color="auto"/>
                <w:right w:val="none" w:sz="0" w:space="0" w:color="auto"/>
              </w:divBdr>
            </w:div>
          </w:divsChild>
        </w:div>
        <w:div w:id="161943195">
          <w:marLeft w:val="0"/>
          <w:marRight w:val="0"/>
          <w:marTop w:val="0"/>
          <w:marBottom w:val="0"/>
          <w:divBdr>
            <w:top w:val="none" w:sz="0" w:space="0" w:color="auto"/>
            <w:left w:val="none" w:sz="0" w:space="0" w:color="auto"/>
            <w:bottom w:val="none" w:sz="0" w:space="0" w:color="auto"/>
            <w:right w:val="none" w:sz="0" w:space="0" w:color="auto"/>
          </w:divBdr>
          <w:divsChild>
            <w:div w:id="486633778">
              <w:marLeft w:val="0"/>
              <w:marRight w:val="0"/>
              <w:marTop w:val="0"/>
              <w:marBottom w:val="0"/>
              <w:divBdr>
                <w:top w:val="none" w:sz="0" w:space="0" w:color="auto"/>
                <w:left w:val="none" w:sz="0" w:space="0" w:color="auto"/>
                <w:bottom w:val="none" w:sz="0" w:space="0" w:color="auto"/>
                <w:right w:val="none" w:sz="0" w:space="0" w:color="auto"/>
              </w:divBdr>
            </w:div>
            <w:div w:id="819034110">
              <w:marLeft w:val="0"/>
              <w:marRight w:val="0"/>
              <w:marTop w:val="0"/>
              <w:marBottom w:val="0"/>
              <w:divBdr>
                <w:top w:val="none" w:sz="0" w:space="0" w:color="auto"/>
                <w:left w:val="none" w:sz="0" w:space="0" w:color="auto"/>
                <w:bottom w:val="none" w:sz="0" w:space="0" w:color="auto"/>
                <w:right w:val="none" w:sz="0" w:space="0" w:color="auto"/>
              </w:divBdr>
            </w:div>
          </w:divsChild>
        </w:div>
        <w:div w:id="1957448007">
          <w:marLeft w:val="0"/>
          <w:marRight w:val="0"/>
          <w:marTop w:val="0"/>
          <w:marBottom w:val="0"/>
          <w:divBdr>
            <w:top w:val="none" w:sz="0" w:space="0" w:color="auto"/>
            <w:left w:val="none" w:sz="0" w:space="0" w:color="auto"/>
            <w:bottom w:val="none" w:sz="0" w:space="0" w:color="auto"/>
            <w:right w:val="none" w:sz="0" w:space="0" w:color="auto"/>
          </w:divBdr>
          <w:divsChild>
            <w:div w:id="1506624987">
              <w:marLeft w:val="0"/>
              <w:marRight w:val="0"/>
              <w:marTop w:val="0"/>
              <w:marBottom w:val="0"/>
              <w:divBdr>
                <w:top w:val="none" w:sz="0" w:space="0" w:color="auto"/>
                <w:left w:val="none" w:sz="0" w:space="0" w:color="auto"/>
                <w:bottom w:val="none" w:sz="0" w:space="0" w:color="auto"/>
                <w:right w:val="none" w:sz="0" w:space="0" w:color="auto"/>
              </w:divBdr>
            </w:div>
          </w:divsChild>
        </w:div>
        <w:div w:id="245265306">
          <w:marLeft w:val="0"/>
          <w:marRight w:val="0"/>
          <w:marTop w:val="0"/>
          <w:marBottom w:val="0"/>
          <w:divBdr>
            <w:top w:val="none" w:sz="0" w:space="0" w:color="auto"/>
            <w:left w:val="none" w:sz="0" w:space="0" w:color="auto"/>
            <w:bottom w:val="none" w:sz="0" w:space="0" w:color="auto"/>
            <w:right w:val="none" w:sz="0" w:space="0" w:color="auto"/>
          </w:divBdr>
          <w:divsChild>
            <w:div w:id="1471097225">
              <w:marLeft w:val="0"/>
              <w:marRight w:val="0"/>
              <w:marTop w:val="0"/>
              <w:marBottom w:val="0"/>
              <w:divBdr>
                <w:top w:val="none" w:sz="0" w:space="0" w:color="auto"/>
                <w:left w:val="none" w:sz="0" w:space="0" w:color="auto"/>
                <w:bottom w:val="none" w:sz="0" w:space="0" w:color="auto"/>
                <w:right w:val="none" w:sz="0" w:space="0" w:color="auto"/>
              </w:divBdr>
            </w:div>
          </w:divsChild>
        </w:div>
        <w:div w:id="617301566">
          <w:marLeft w:val="0"/>
          <w:marRight w:val="0"/>
          <w:marTop w:val="0"/>
          <w:marBottom w:val="0"/>
          <w:divBdr>
            <w:top w:val="none" w:sz="0" w:space="0" w:color="auto"/>
            <w:left w:val="none" w:sz="0" w:space="0" w:color="auto"/>
            <w:bottom w:val="none" w:sz="0" w:space="0" w:color="auto"/>
            <w:right w:val="none" w:sz="0" w:space="0" w:color="auto"/>
          </w:divBdr>
          <w:divsChild>
            <w:div w:id="269288983">
              <w:marLeft w:val="0"/>
              <w:marRight w:val="0"/>
              <w:marTop w:val="0"/>
              <w:marBottom w:val="0"/>
              <w:divBdr>
                <w:top w:val="none" w:sz="0" w:space="0" w:color="auto"/>
                <w:left w:val="none" w:sz="0" w:space="0" w:color="auto"/>
                <w:bottom w:val="none" w:sz="0" w:space="0" w:color="auto"/>
                <w:right w:val="none" w:sz="0" w:space="0" w:color="auto"/>
              </w:divBdr>
            </w:div>
          </w:divsChild>
        </w:div>
        <w:div w:id="314602690">
          <w:marLeft w:val="0"/>
          <w:marRight w:val="0"/>
          <w:marTop w:val="0"/>
          <w:marBottom w:val="0"/>
          <w:divBdr>
            <w:top w:val="none" w:sz="0" w:space="0" w:color="auto"/>
            <w:left w:val="none" w:sz="0" w:space="0" w:color="auto"/>
            <w:bottom w:val="none" w:sz="0" w:space="0" w:color="auto"/>
            <w:right w:val="none" w:sz="0" w:space="0" w:color="auto"/>
          </w:divBdr>
          <w:divsChild>
            <w:div w:id="1125466444">
              <w:marLeft w:val="0"/>
              <w:marRight w:val="0"/>
              <w:marTop w:val="0"/>
              <w:marBottom w:val="0"/>
              <w:divBdr>
                <w:top w:val="none" w:sz="0" w:space="0" w:color="auto"/>
                <w:left w:val="none" w:sz="0" w:space="0" w:color="auto"/>
                <w:bottom w:val="none" w:sz="0" w:space="0" w:color="auto"/>
                <w:right w:val="none" w:sz="0" w:space="0" w:color="auto"/>
              </w:divBdr>
            </w:div>
          </w:divsChild>
        </w:div>
        <w:div w:id="1625499696">
          <w:marLeft w:val="0"/>
          <w:marRight w:val="0"/>
          <w:marTop w:val="0"/>
          <w:marBottom w:val="0"/>
          <w:divBdr>
            <w:top w:val="none" w:sz="0" w:space="0" w:color="auto"/>
            <w:left w:val="none" w:sz="0" w:space="0" w:color="auto"/>
            <w:bottom w:val="none" w:sz="0" w:space="0" w:color="auto"/>
            <w:right w:val="none" w:sz="0" w:space="0" w:color="auto"/>
          </w:divBdr>
          <w:divsChild>
            <w:div w:id="1873033496">
              <w:marLeft w:val="0"/>
              <w:marRight w:val="0"/>
              <w:marTop w:val="0"/>
              <w:marBottom w:val="0"/>
              <w:divBdr>
                <w:top w:val="none" w:sz="0" w:space="0" w:color="auto"/>
                <w:left w:val="none" w:sz="0" w:space="0" w:color="auto"/>
                <w:bottom w:val="none" w:sz="0" w:space="0" w:color="auto"/>
                <w:right w:val="none" w:sz="0" w:space="0" w:color="auto"/>
              </w:divBdr>
            </w:div>
          </w:divsChild>
        </w:div>
        <w:div w:id="1506435933">
          <w:marLeft w:val="0"/>
          <w:marRight w:val="0"/>
          <w:marTop w:val="0"/>
          <w:marBottom w:val="0"/>
          <w:divBdr>
            <w:top w:val="none" w:sz="0" w:space="0" w:color="auto"/>
            <w:left w:val="none" w:sz="0" w:space="0" w:color="auto"/>
            <w:bottom w:val="none" w:sz="0" w:space="0" w:color="auto"/>
            <w:right w:val="none" w:sz="0" w:space="0" w:color="auto"/>
          </w:divBdr>
          <w:divsChild>
            <w:div w:id="1315454562">
              <w:marLeft w:val="0"/>
              <w:marRight w:val="0"/>
              <w:marTop w:val="0"/>
              <w:marBottom w:val="0"/>
              <w:divBdr>
                <w:top w:val="none" w:sz="0" w:space="0" w:color="auto"/>
                <w:left w:val="none" w:sz="0" w:space="0" w:color="auto"/>
                <w:bottom w:val="none" w:sz="0" w:space="0" w:color="auto"/>
                <w:right w:val="none" w:sz="0" w:space="0" w:color="auto"/>
              </w:divBdr>
            </w:div>
          </w:divsChild>
        </w:div>
        <w:div w:id="53311379">
          <w:marLeft w:val="0"/>
          <w:marRight w:val="0"/>
          <w:marTop w:val="0"/>
          <w:marBottom w:val="0"/>
          <w:divBdr>
            <w:top w:val="none" w:sz="0" w:space="0" w:color="auto"/>
            <w:left w:val="none" w:sz="0" w:space="0" w:color="auto"/>
            <w:bottom w:val="none" w:sz="0" w:space="0" w:color="auto"/>
            <w:right w:val="none" w:sz="0" w:space="0" w:color="auto"/>
          </w:divBdr>
          <w:divsChild>
            <w:div w:id="2141802024">
              <w:marLeft w:val="0"/>
              <w:marRight w:val="0"/>
              <w:marTop w:val="0"/>
              <w:marBottom w:val="0"/>
              <w:divBdr>
                <w:top w:val="none" w:sz="0" w:space="0" w:color="auto"/>
                <w:left w:val="none" w:sz="0" w:space="0" w:color="auto"/>
                <w:bottom w:val="none" w:sz="0" w:space="0" w:color="auto"/>
                <w:right w:val="none" w:sz="0" w:space="0" w:color="auto"/>
              </w:divBdr>
            </w:div>
          </w:divsChild>
        </w:div>
        <w:div w:id="1092092912">
          <w:marLeft w:val="0"/>
          <w:marRight w:val="0"/>
          <w:marTop w:val="0"/>
          <w:marBottom w:val="0"/>
          <w:divBdr>
            <w:top w:val="none" w:sz="0" w:space="0" w:color="auto"/>
            <w:left w:val="none" w:sz="0" w:space="0" w:color="auto"/>
            <w:bottom w:val="none" w:sz="0" w:space="0" w:color="auto"/>
            <w:right w:val="none" w:sz="0" w:space="0" w:color="auto"/>
          </w:divBdr>
          <w:divsChild>
            <w:div w:id="2016686826">
              <w:marLeft w:val="0"/>
              <w:marRight w:val="0"/>
              <w:marTop w:val="0"/>
              <w:marBottom w:val="0"/>
              <w:divBdr>
                <w:top w:val="none" w:sz="0" w:space="0" w:color="auto"/>
                <w:left w:val="none" w:sz="0" w:space="0" w:color="auto"/>
                <w:bottom w:val="none" w:sz="0" w:space="0" w:color="auto"/>
                <w:right w:val="none" w:sz="0" w:space="0" w:color="auto"/>
              </w:divBdr>
            </w:div>
          </w:divsChild>
        </w:div>
        <w:div w:id="782386516">
          <w:marLeft w:val="0"/>
          <w:marRight w:val="0"/>
          <w:marTop w:val="0"/>
          <w:marBottom w:val="0"/>
          <w:divBdr>
            <w:top w:val="none" w:sz="0" w:space="0" w:color="auto"/>
            <w:left w:val="none" w:sz="0" w:space="0" w:color="auto"/>
            <w:bottom w:val="none" w:sz="0" w:space="0" w:color="auto"/>
            <w:right w:val="none" w:sz="0" w:space="0" w:color="auto"/>
          </w:divBdr>
          <w:divsChild>
            <w:div w:id="194849533">
              <w:marLeft w:val="0"/>
              <w:marRight w:val="0"/>
              <w:marTop w:val="0"/>
              <w:marBottom w:val="0"/>
              <w:divBdr>
                <w:top w:val="none" w:sz="0" w:space="0" w:color="auto"/>
                <w:left w:val="none" w:sz="0" w:space="0" w:color="auto"/>
                <w:bottom w:val="none" w:sz="0" w:space="0" w:color="auto"/>
                <w:right w:val="none" w:sz="0" w:space="0" w:color="auto"/>
              </w:divBdr>
            </w:div>
          </w:divsChild>
        </w:div>
        <w:div w:id="419376191">
          <w:marLeft w:val="0"/>
          <w:marRight w:val="0"/>
          <w:marTop w:val="0"/>
          <w:marBottom w:val="0"/>
          <w:divBdr>
            <w:top w:val="none" w:sz="0" w:space="0" w:color="auto"/>
            <w:left w:val="none" w:sz="0" w:space="0" w:color="auto"/>
            <w:bottom w:val="none" w:sz="0" w:space="0" w:color="auto"/>
            <w:right w:val="none" w:sz="0" w:space="0" w:color="auto"/>
          </w:divBdr>
          <w:divsChild>
            <w:div w:id="1160468486">
              <w:marLeft w:val="0"/>
              <w:marRight w:val="0"/>
              <w:marTop w:val="0"/>
              <w:marBottom w:val="0"/>
              <w:divBdr>
                <w:top w:val="none" w:sz="0" w:space="0" w:color="auto"/>
                <w:left w:val="none" w:sz="0" w:space="0" w:color="auto"/>
                <w:bottom w:val="none" w:sz="0" w:space="0" w:color="auto"/>
                <w:right w:val="none" w:sz="0" w:space="0" w:color="auto"/>
              </w:divBdr>
            </w:div>
            <w:div w:id="31004429">
              <w:marLeft w:val="0"/>
              <w:marRight w:val="0"/>
              <w:marTop w:val="0"/>
              <w:marBottom w:val="0"/>
              <w:divBdr>
                <w:top w:val="none" w:sz="0" w:space="0" w:color="auto"/>
                <w:left w:val="none" w:sz="0" w:space="0" w:color="auto"/>
                <w:bottom w:val="none" w:sz="0" w:space="0" w:color="auto"/>
                <w:right w:val="none" w:sz="0" w:space="0" w:color="auto"/>
              </w:divBdr>
            </w:div>
            <w:div w:id="1365135851">
              <w:marLeft w:val="0"/>
              <w:marRight w:val="0"/>
              <w:marTop w:val="0"/>
              <w:marBottom w:val="0"/>
              <w:divBdr>
                <w:top w:val="none" w:sz="0" w:space="0" w:color="auto"/>
                <w:left w:val="none" w:sz="0" w:space="0" w:color="auto"/>
                <w:bottom w:val="none" w:sz="0" w:space="0" w:color="auto"/>
                <w:right w:val="none" w:sz="0" w:space="0" w:color="auto"/>
              </w:divBdr>
            </w:div>
            <w:div w:id="928738019">
              <w:marLeft w:val="0"/>
              <w:marRight w:val="0"/>
              <w:marTop w:val="0"/>
              <w:marBottom w:val="0"/>
              <w:divBdr>
                <w:top w:val="none" w:sz="0" w:space="0" w:color="auto"/>
                <w:left w:val="none" w:sz="0" w:space="0" w:color="auto"/>
                <w:bottom w:val="none" w:sz="0" w:space="0" w:color="auto"/>
                <w:right w:val="none" w:sz="0" w:space="0" w:color="auto"/>
              </w:divBdr>
            </w:div>
            <w:div w:id="998969779">
              <w:marLeft w:val="0"/>
              <w:marRight w:val="0"/>
              <w:marTop w:val="0"/>
              <w:marBottom w:val="0"/>
              <w:divBdr>
                <w:top w:val="none" w:sz="0" w:space="0" w:color="auto"/>
                <w:left w:val="none" w:sz="0" w:space="0" w:color="auto"/>
                <w:bottom w:val="none" w:sz="0" w:space="0" w:color="auto"/>
                <w:right w:val="none" w:sz="0" w:space="0" w:color="auto"/>
              </w:divBdr>
            </w:div>
            <w:div w:id="376859365">
              <w:marLeft w:val="0"/>
              <w:marRight w:val="0"/>
              <w:marTop w:val="0"/>
              <w:marBottom w:val="0"/>
              <w:divBdr>
                <w:top w:val="none" w:sz="0" w:space="0" w:color="auto"/>
                <w:left w:val="none" w:sz="0" w:space="0" w:color="auto"/>
                <w:bottom w:val="none" w:sz="0" w:space="0" w:color="auto"/>
                <w:right w:val="none" w:sz="0" w:space="0" w:color="auto"/>
              </w:divBdr>
            </w:div>
            <w:div w:id="210921683">
              <w:marLeft w:val="0"/>
              <w:marRight w:val="0"/>
              <w:marTop w:val="0"/>
              <w:marBottom w:val="0"/>
              <w:divBdr>
                <w:top w:val="none" w:sz="0" w:space="0" w:color="auto"/>
                <w:left w:val="none" w:sz="0" w:space="0" w:color="auto"/>
                <w:bottom w:val="none" w:sz="0" w:space="0" w:color="auto"/>
                <w:right w:val="none" w:sz="0" w:space="0" w:color="auto"/>
              </w:divBdr>
            </w:div>
          </w:divsChild>
        </w:div>
        <w:div w:id="1763917348">
          <w:marLeft w:val="0"/>
          <w:marRight w:val="0"/>
          <w:marTop w:val="0"/>
          <w:marBottom w:val="0"/>
          <w:divBdr>
            <w:top w:val="none" w:sz="0" w:space="0" w:color="auto"/>
            <w:left w:val="none" w:sz="0" w:space="0" w:color="auto"/>
            <w:bottom w:val="none" w:sz="0" w:space="0" w:color="auto"/>
            <w:right w:val="none" w:sz="0" w:space="0" w:color="auto"/>
          </w:divBdr>
          <w:divsChild>
            <w:div w:id="180095540">
              <w:marLeft w:val="0"/>
              <w:marRight w:val="0"/>
              <w:marTop w:val="0"/>
              <w:marBottom w:val="0"/>
              <w:divBdr>
                <w:top w:val="none" w:sz="0" w:space="0" w:color="auto"/>
                <w:left w:val="none" w:sz="0" w:space="0" w:color="auto"/>
                <w:bottom w:val="none" w:sz="0" w:space="0" w:color="auto"/>
                <w:right w:val="none" w:sz="0" w:space="0" w:color="auto"/>
              </w:divBdr>
            </w:div>
          </w:divsChild>
        </w:div>
        <w:div w:id="1578435716">
          <w:marLeft w:val="0"/>
          <w:marRight w:val="0"/>
          <w:marTop w:val="0"/>
          <w:marBottom w:val="0"/>
          <w:divBdr>
            <w:top w:val="none" w:sz="0" w:space="0" w:color="auto"/>
            <w:left w:val="none" w:sz="0" w:space="0" w:color="auto"/>
            <w:bottom w:val="none" w:sz="0" w:space="0" w:color="auto"/>
            <w:right w:val="none" w:sz="0" w:space="0" w:color="auto"/>
          </w:divBdr>
          <w:divsChild>
            <w:div w:id="1983580974">
              <w:marLeft w:val="0"/>
              <w:marRight w:val="0"/>
              <w:marTop w:val="0"/>
              <w:marBottom w:val="0"/>
              <w:divBdr>
                <w:top w:val="none" w:sz="0" w:space="0" w:color="auto"/>
                <w:left w:val="none" w:sz="0" w:space="0" w:color="auto"/>
                <w:bottom w:val="none" w:sz="0" w:space="0" w:color="auto"/>
                <w:right w:val="none" w:sz="0" w:space="0" w:color="auto"/>
              </w:divBdr>
            </w:div>
          </w:divsChild>
        </w:div>
        <w:div w:id="1613126289">
          <w:marLeft w:val="0"/>
          <w:marRight w:val="0"/>
          <w:marTop w:val="0"/>
          <w:marBottom w:val="0"/>
          <w:divBdr>
            <w:top w:val="none" w:sz="0" w:space="0" w:color="auto"/>
            <w:left w:val="none" w:sz="0" w:space="0" w:color="auto"/>
            <w:bottom w:val="none" w:sz="0" w:space="0" w:color="auto"/>
            <w:right w:val="none" w:sz="0" w:space="0" w:color="auto"/>
          </w:divBdr>
          <w:divsChild>
            <w:div w:id="1425762654">
              <w:marLeft w:val="0"/>
              <w:marRight w:val="0"/>
              <w:marTop w:val="0"/>
              <w:marBottom w:val="0"/>
              <w:divBdr>
                <w:top w:val="none" w:sz="0" w:space="0" w:color="auto"/>
                <w:left w:val="none" w:sz="0" w:space="0" w:color="auto"/>
                <w:bottom w:val="none" w:sz="0" w:space="0" w:color="auto"/>
                <w:right w:val="none" w:sz="0" w:space="0" w:color="auto"/>
              </w:divBdr>
            </w:div>
            <w:div w:id="1702166714">
              <w:marLeft w:val="0"/>
              <w:marRight w:val="0"/>
              <w:marTop w:val="0"/>
              <w:marBottom w:val="0"/>
              <w:divBdr>
                <w:top w:val="none" w:sz="0" w:space="0" w:color="auto"/>
                <w:left w:val="none" w:sz="0" w:space="0" w:color="auto"/>
                <w:bottom w:val="none" w:sz="0" w:space="0" w:color="auto"/>
                <w:right w:val="none" w:sz="0" w:space="0" w:color="auto"/>
              </w:divBdr>
            </w:div>
            <w:div w:id="1663238223">
              <w:marLeft w:val="0"/>
              <w:marRight w:val="0"/>
              <w:marTop w:val="0"/>
              <w:marBottom w:val="0"/>
              <w:divBdr>
                <w:top w:val="none" w:sz="0" w:space="0" w:color="auto"/>
                <w:left w:val="none" w:sz="0" w:space="0" w:color="auto"/>
                <w:bottom w:val="none" w:sz="0" w:space="0" w:color="auto"/>
                <w:right w:val="none" w:sz="0" w:space="0" w:color="auto"/>
              </w:divBdr>
            </w:div>
            <w:div w:id="1527213779">
              <w:marLeft w:val="0"/>
              <w:marRight w:val="0"/>
              <w:marTop w:val="0"/>
              <w:marBottom w:val="0"/>
              <w:divBdr>
                <w:top w:val="none" w:sz="0" w:space="0" w:color="auto"/>
                <w:left w:val="none" w:sz="0" w:space="0" w:color="auto"/>
                <w:bottom w:val="none" w:sz="0" w:space="0" w:color="auto"/>
                <w:right w:val="none" w:sz="0" w:space="0" w:color="auto"/>
              </w:divBdr>
            </w:div>
            <w:div w:id="847136533">
              <w:marLeft w:val="0"/>
              <w:marRight w:val="0"/>
              <w:marTop w:val="0"/>
              <w:marBottom w:val="0"/>
              <w:divBdr>
                <w:top w:val="none" w:sz="0" w:space="0" w:color="auto"/>
                <w:left w:val="none" w:sz="0" w:space="0" w:color="auto"/>
                <w:bottom w:val="none" w:sz="0" w:space="0" w:color="auto"/>
                <w:right w:val="none" w:sz="0" w:space="0" w:color="auto"/>
              </w:divBdr>
            </w:div>
            <w:div w:id="470371023">
              <w:marLeft w:val="0"/>
              <w:marRight w:val="0"/>
              <w:marTop w:val="0"/>
              <w:marBottom w:val="0"/>
              <w:divBdr>
                <w:top w:val="none" w:sz="0" w:space="0" w:color="auto"/>
                <w:left w:val="none" w:sz="0" w:space="0" w:color="auto"/>
                <w:bottom w:val="none" w:sz="0" w:space="0" w:color="auto"/>
                <w:right w:val="none" w:sz="0" w:space="0" w:color="auto"/>
              </w:divBdr>
            </w:div>
            <w:div w:id="91777591">
              <w:marLeft w:val="0"/>
              <w:marRight w:val="0"/>
              <w:marTop w:val="0"/>
              <w:marBottom w:val="0"/>
              <w:divBdr>
                <w:top w:val="none" w:sz="0" w:space="0" w:color="auto"/>
                <w:left w:val="none" w:sz="0" w:space="0" w:color="auto"/>
                <w:bottom w:val="none" w:sz="0" w:space="0" w:color="auto"/>
                <w:right w:val="none" w:sz="0" w:space="0" w:color="auto"/>
              </w:divBdr>
            </w:div>
            <w:div w:id="1625043481">
              <w:marLeft w:val="0"/>
              <w:marRight w:val="0"/>
              <w:marTop w:val="0"/>
              <w:marBottom w:val="0"/>
              <w:divBdr>
                <w:top w:val="none" w:sz="0" w:space="0" w:color="auto"/>
                <w:left w:val="none" w:sz="0" w:space="0" w:color="auto"/>
                <w:bottom w:val="none" w:sz="0" w:space="0" w:color="auto"/>
                <w:right w:val="none" w:sz="0" w:space="0" w:color="auto"/>
              </w:divBdr>
            </w:div>
            <w:div w:id="206264130">
              <w:marLeft w:val="0"/>
              <w:marRight w:val="0"/>
              <w:marTop w:val="0"/>
              <w:marBottom w:val="0"/>
              <w:divBdr>
                <w:top w:val="none" w:sz="0" w:space="0" w:color="auto"/>
                <w:left w:val="none" w:sz="0" w:space="0" w:color="auto"/>
                <w:bottom w:val="none" w:sz="0" w:space="0" w:color="auto"/>
                <w:right w:val="none" w:sz="0" w:space="0" w:color="auto"/>
              </w:divBdr>
            </w:div>
            <w:div w:id="314843707">
              <w:marLeft w:val="0"/>
              <w:marRight w:val="0"/>
              <w:marTop w:val="0"/>
              <w:marBottom w:val="0"/>
              <w:divBdr>
                <w:top w:val="none" w:sz="0" w:space="0" w:color="auto"/>
                <w:left w:val="none" w:sz="0" w:space="0" w:color="auto"/>
                <w:bottom w:val="none" w:sz="0" w:space="0" w:color="auto"/>
                <w:right w:val="none" w:sz="0" w:space="0" w:color="auto"/>
              </w:divBdr>
            </w:div>
            <w:div w:id="1292445895">
              <w:marLeft w:val="0"/>
              <w:marRight w:val="0"/>
              <w:marTop w:val="0"/>
              <w:marBottom w:val="0"/>
              <w:divBdr>
                <w:top w:val="none" w:sz="0" w:space="0" w:color="auto"/>
                <w:left w:val="none" w:sz="0" w:space="0" w:color="auto"/>
                <w:bottom w:val="none" w:sz="0" w:space="0" w:color="auto"/>
                <w:right w:val="none" w:sz="0" w:space="0" w:color="auto"/>
              </w:divBdr>
            </w:div>
          </w:divsChild>
        </w:div>
        <w:div w:id="1200702297">
          <w:marLeft w:val="0"/>
          <w:marRight w:val="0"/>
          <w:marTop w:val="0"/>
          <w:marBottom w:val="0"/>
          <w:divBdr>
            <w:top w:val="none" w:sz="0" w:space="0" w:color="auto"/>
            <w:left w:val="none" w:sz="0" w:space="0" w:color="auto"/>
            <w:bottom w:val="none" w:sz="0" w:space="0" w:color="auto"/>
            <w:right w:val="none" w:sz="0" w:space="0" w:color="auto"/>
          </w:divBdr>
          <w:divsChild>
            <w:div w:id="407507220">
              <w:marLeft w:val="0"/>
              <w:marRight w:val="0"/>
              <w:marTop w:val="0"/>
              <w:marBottom w:val="0"/>
              <w:divBdr>
                <w:top w:val="none" w:sz="0" w:space="0" w:color="auto"/>
                <w:left w:val="none" w:sz="0" w:space="0" w:color="auto"/>
                <w:bottom w:val="none" w:sz="0" w:space="0" w:color="auto"/>
                <w:right w:val="none" w:sz="0" w:space="0" w:color="auto"/>
              </w:divBdr>
            </w:div>
          </w:divsChild>
        </w:div>
        <w:div w:id="1092513778">
          <w:marLeft w:val="0"/>
          <w:marRight w:val="0"/>
          <w:marTop w:val="0"/>
          <w:marBottom w:val="0"/>
          <w:divBdr>
            <w:top w:val="none" w:sz="0" w:space="0" w:color="auto"/>
            <w:left w:val="none" w:sz="0" w:space="0" w:color="auto"/>
            <w:bottom w:val="none" w:sz="0" w:space="0" w:color="auto"/>
            <w:right w:val="none" w:sz="0" w:space="0" w:color="auto"/>
          </w:divBdr>
          <w:divsChild>
            <w:div w:id="1031954457">
              <w:marLeft w:val="0"/>
              <w:marRight w:val="0"/>
              <w:marTop w:val="0"/>
              <w:marBottom w:val="0"/>
              <w:divBdr>
                <w:top w:val="none" w:sz="0" w:space="0" w:color="auto"/>
                <w:left w:val="none" w:sz="0" w:space="0" w:color="auto"/>
                <w:bottom w:val="none" w:sz="0" w:space="0" w:color="auto"/>
                <w:right w:val="none" w:sz="0" w:space="0" w:color="auto"/>
              </w:divBdr>
            </w:div>
          </w:divsChild>
        </w:div>
        <w:div w:id="950433044">
          <w:marLeft w:val="0"/>
          <w:marRight w:val="0"/>
          <w:marTop w:val="0"/>
          <w:marBottom w:val="0"/>
          <w:divBdr>
            <w:top w:val="none" w:sz="0" w:space="0" w:color="auto"/>
            <w:left w:val="none" w:sz="0" w:space="0" w:color="auto"/>
            <w:bottom w:val="none" w:sz="0" w:space="0" w:color="auto"/>
            <w:right w:val="none" w:sz="0" w:space="0" w:color="auto"/>
          </w:divBdr>
          <w:divsChild>
            <w:div w:id="1220439933">
              <w:marLeft w:val="0"/>
              <w:marRight w:val="0"/>
              <w:marTop w:val="0"/>
              <w:marBottom w:val="0"/>
              <w:divBdr>
                <w:top w:val="none" w:sz="0" w:space="0" w:color="auto"/>
                <w:left w:val="none" w:sz="0" w:space="0" w:color="auto"/>
                <w:bottom w:val="none" w:sz="0" w:space="0" w:color="auto"/>
                <w:right w:val="none" w:sz="0" w:space="0" w:color="auto"/>
              </w:divBdr>
            </w:div>
          </w:divsChild>
        </w:div>
        <w:div w:id="1796214311">
          <w:marLeft w:val="0"/>
          <w:marRight w:val="0"/>
          <w:marTop w:val="0"/>
          <w:marBottom w:val="0"/>
          <w:divBdr>
            <w:top w:val="none" w:sz="0" w:space="0" w:color="auto"/>
            <w:left w:val="none" w:sz="0" w:space="0" w:color="auto"/>
            <w:bottom w:val="none" w:sz="0" w:space="0" w:color="auto"/>
            <w:right w:val="none" w:sz="0" w:space="0" w:color="auto"/>
          </w:divBdr>
          <w:divsChild>
            <w:div w:id="813108264">
              <w:marLeft w:val="0"/>
              <w:marRight w:val="0"/>
              <w:marTop w:val="0"/>
              <w:marBottom w:val="0"/>
              <w:divBdr>
                <w:top w:val="none" w:sz="0" w:space="0" w:color="auto"/>
                <w:left w:val="none" w:sz="0" w:space="0" w:color="auto"/>
                <w:bottom w:val="none" w:sz="0" w:space="0" w:color="auto"/>
                <w:right w:val="none" w:sz="0" w:space="0" w:color="auto"/>
              </w:divBdr>
            </w:div>
          </w:divsChild>
        </w:div>
        <w:div w:id="890581496">
          <w:marLeft w:val="0"/>
          <w:marRight w:val="0"/>
          <w:marTop w:val="0"/>
          <w:marBottom w:val="0"/>
          <w:divBdr>
            <w:top w:val="none" w:sz="0" w:space="0" w:color="auto"/>
            <w:left w:val="none" w:sz="0" w:space="0" w:color="auto"/>
            <w:bottom w:val="none" w:sz="0" w:space="0" w:color="auto"/>
            <w:right w:val="none" w:sz="0" w:space="0" w:color="auto"/>
          </w:divBdr>
          <w:divsChild>
            <w:div w:id="664466">
              <w:marLeft w:val="0"/>
              <w:marRight w:val="0"/>
              <w:marTop w:val="0"/>
              <w:marBottom w:val="0"/>
              <w:divBdr>
                <w:top w:val="none" w:sz="0" w:space="0" w:color="auto"/>
                <w:left w:val="none" w:sz="0" w:space="0" w:color="auto"/>
                <w:bottom w:val="none" w:sz="0" w:space="0" w:color="auto"/>
                <w:right w:val="none" w:sz="0" w:space="0" w:color="auto"/>
              </w:divBdr>
            </w:div>
          </w:divsChild>
        </w:div>
        <w:div w:id="868686609">
          <w:marLeft w:val="0"/>
          <w:marRight w:val="0"/>
          <w:marTop w:val="0"/>
          <w:marBottom w:val="0"/>
          <w:divBdr>
            <w:top w:val="none" w:sz="0" w:space="0" w:color="auto"/>
            <w:left w:val="none" w:sz="0" w:space="0" w:color="auto"/>
            <w:bottom w:val="none" w:sz="0" w:space="0" w:color="auto"/>
            <w:right w:val="none" w:sz="0" w:space="0" w:color="auto"/>
          </w:divBdr>
          <w:divsChild>
            <w:div w:id="13449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333126">
      <w:bodyDiv w:val="1"/>
      <w:marLeft w:val="0"/>
      <w:marRight w:val="0"/>
      <w:marTop w:val="0"/>
      <w:marBottom w:val="0"/>
      <w:divBdr>
        <w:top w:val="none" w:sz="0" w:space="0" w:color="auto"/>
        <w:left w:val="none" w:sz="0" w:space="0" w:color="auto"/>
        <w:bottom w:val="none" w:sz="0" w:space="0" w:color="auto"/>
        <w:right w:val="none" w:sz="0" w:space="0" w:color="auto"/>
      </w:divBdr>
      <w:divsChild>
        <w:div w:id="819346086">
          <w:marLeft w:val="0"/>
          <w:marRight w:val="0"/>
          <w:marTop w:val="0"/>
          <w:marBottom w:val="0"/>
          <w:divBdr>
            <w:top w:val="none" w:sz="0" w:space="0" w:color="auto"/>
            <w:left w:val="none" w:sz="0" w:space="0" w:color="auto"/>
            <w:bottom w:val="none" w:sz="0" w:space="0" w:color="auto"/>
            <w:right w:val="none" w:sz="0" w:space="0" w:color="auto"/>
          </w:divBdr>
          <w:divsChild>
            <w:div w:id="1431923891">
              <w:marLeft w:val="0"/>
              <w:marRight w:val="0"/>
              <w:marTop w:val="0"/>
              <w:marBottom w:val="0"/>
              <w:divBdr>
                <w:top w:val="none" w:sz="0" w:space="0" w:color="auto"/>
                <w:left w:val="none" w:sz="0" w:space="0" w:color="auto"/>
                <w:bottom w:val="none" w:sz="0" w:space="0" w:color="auto"/>
                <w:right w:val="none" w:sz="0" w:space="0" w:color="auto"/>
              </w:divBdr>
            </w:div>
          </w:divsChild>
        </w:div>
        <w:div w:id="606618114">
          <w:marLeft w:val="0"/>
          <w:marRight w:val="0"/>
          <w:marTop w:val="0"/>
          <w:marBottom w:val="0"/>
          <w:divBdr>
            <w:top w:val="none" w:sz="0" w:space="0" w:color="auto"/>
            <w:left w:val="none" w:sz="0" w:space="0" w:color="auto"/>
            <w:bottom w:val="none" w:sz="0" w:space="0" w:color="auto"/>
            <w:right w:val="none" w:sz="0" w:space="0" w:color="auto"/>
          </w:divBdr>
          <w:divsChild>
            <w:div w:id="496463644">
              <w:marLeft w:val="0"/>
              <w:marRight w:val="0"/>
              <w:marTop w:val="0"/>
              <w:marBottom w:val="0"/>
              <w:divBdr>
                <w:top w:val="none" w:sz="0" w:space="0" w:color="auto"/>
                <w:left w:val="none" w:sz="0" w:space="0" w:color="auto"/>
                <w:bottom w:val="none" w:sz="0" w:space="0" w:color="auto"/>
                <w:right w:val="none" w:sz="0" w:space="0" w:color="auto"/>
              </w:divBdr>
            </w:div>
          </w:divsChild>
        </w:div>
        <w:div w:id="1593928318">
          <w:marLeft w:val="0"/>
          <w:marRight w:val="0"/>
          <w:marTop w:val="0"/>
          <w:marBottom w:val="0"/>
          <w:divBdr>
            <w:top w:val="none" w:sz="0" w:space="0" w:color="auto"/>
            <w:left w:val="none" w:sz="0" w:space="0" w:color="auto"/>
            <w:bottom w:val="none" w:sz="0" w:space="0" w:color="auto"/>
            <w:right w:val="none" w:sz="0" w:space="0" w:color="auto"/>
          </w:divBdr>
          <w:divsChild>
            <w:div w:id="1635015842">
              <w:marLeft w:val="0"/>
              <w:marRight w:val="0"/>
              <w:marTop w:val="0"/>
              <w:marBottom w:val="0"/>
              <w:divBdr>
                <w:top w:val="none" w:sz="0" w:space="0" w:color="auto"/>
                <w:left w:val="none" w:sz="0" w:space="0" w:color="auto"/>
                <w:bottom w:val="none" w:sz="0" w:space="0" w:color="auto"/>
                <w:right w:val="none" w:sz="0" w:space="0" w:color="auto"/>
              </w:divBdr>
            </w:div>
          </w:divsChild>
        </w:div>
        <w:div w:id="1726026459">
          <w:marLeft w:val="0"/>
          <w:marRight w:val="0"/>
          <w:marTop w:val="0"/>
          <w:marBottom w:val="0"/>
          <w:divBdr>
            <w:top w:val="none" w:sz="0" w:space="0" w:color="auto"/>
            <w:left w:val="none" w:sz="0" w:space="0" w:color="auto"/>
            <w:bottom w:val="none" w:sz="0" w:space="0" w:color="auto"/>
            <w:right w:val="none" w:sz="0" w:space="0" w:color="auto"/>
          </w:divBdr>
          <w:divsChild>
            <w:div w:id="216555726">
              <w:marLeft w:val="0"/>
              <w:marRight w:val="0"/>
              <w:marTop w:val="0"/>
              <w:marBottom w:val="0"/>
              <w:divBdr>
                <w:top w:val="none" w:sz="0" w:space="0" w:color="auto"/>
                <w:left w:val="none" w:sz="0" w:space="0" w:color="auto"/>
                <w:bottom w:val="none" w:sz="0" w:space="0" w:color="auto"/>
                <w:right w:val="none" w:sz="0" w:space="0" w:color="auto"/>
              </w:divBdr>
            </w:div>
          </w:divsChild>
        </w:div>
        <w:div w:id="2011567821">
          <w:marLeft w:val="0"/>
          <w:marRight w:val="0"/>
          <w:marTop w:val="0"/>
          <w:marBottom w:val="0"/>
          <w:divBdr>
            <w:top w:val="none" w:sz="0" w:space="0" w:color="auto"/>
            <w:left w:val="none" w:sz="0" w:space="0" w:color="auto"/>
            <w:bottom w:val="none" w:sz="0" w:space="0" w:color="auto"/>
            <w:right w:val="none" w:sz="0" w:space="0" w:color="auto"/>
          </w:divBdr>
          <w:divsChild>
            <w:div w:id="2038047059">
              <w:marLeft w:val="0"/>
              <w:marRight w:val="0"/>
              <w:marTop w:val="0"/>
              <w:marBottom w:val="0"/>
              <w:divBdr>
                <w:top w:val="none" w:sz="0" w:space="0" w:color="auto"/>
                <w:left w:val="none" w:sz="0" w:space="0" w:color="auto"/>
                <w:bottom w:val="none" w:sz="0" w:space="0" w:color="auto"/>
                <w:right w:val="none" w:sz="0" w:space="0" w:color="auto"/>
              </w:divBdr>
            </w:div>
          </w:divsChild>
        </w:div>
        <w:div w:id="669286246">
          <w:marLeft w:val="0"/>
          <w:marRight w:val="0"/>
          <w:marTop w:val="0"/>
          <w:marBottom w:val="0"/>
          <w:divBdr>
            <w:top w:val="none" w:sz="0" w:space="0" w:color="auto"/>
            <w:left w:val="none" w:sz="0" w:space="0" w:color="auto"/>
            <w:bottom w:val="none" w:sz="0" w:space="0" w:color="auto"/>
            <w:right w:val="none" w:sz="0" w:space="0" w:color="auto"/>
          </w:divBdr>
          <w:divsChild>
            <w:div w:id="964971640">
              <w:marLeft w:val="0"/>
              <w:marRight w:val="0"/>
              <w:marTop w:val="0"/>
              <w:marBottom w:val="0"/>
              <w:divBdr>
                <w:top w:val="none" w:sz="0" w:space="0" w:color="auto"/>
                <w:left w:val="none" w:sz="0" w:space="0" w:color="auto"/>
                <w:bottom w:val="none" w:sz="0" w:space="0" w:color="auto"/>
                <w:right w:val="none" w:sz="0" w:space="0" w:color="auto"/>
              </w:divBdr>
            </w:div>
          </w:divsChild>
        </w:div>
        <w:div w:id="491410256">
          <w:marLeft w:val="0"/>
          <w:marRight w:val="0"/>
          <w:marTop w:val="0"/>
          <w:marBottom w:val="0"/>
          <w:divBdr>
            <w:top w:val="none" w:sz="0" w:space="0" w:color="auto"/>
            <w:left w:val="none" w:sz="0" w:space="0" w:color="auto"/>
            <w:bottom w:val="none" w:sz="0" w:space="0" w:color="auto"/>
            <w:right w:val="none" w:sz="0" w:space="0" w:color="auto"/>
          </w:divBdr>
          <w:divsChild>
            <w:div w:id="682123645">
              <w:marLeft w:val="0"/>
              <w:marRight w:val="0"/>
              <w:marTop w:val="0"/>
              <w:marBottom w:val="0"/>
              <w:divBdr>
                <w:top w:val="none" w:sz="0" w:space="0" w:color="auto"/>
                <w:left w:val="none" w:sz="0" w:space="0" w:color="auto"/>
                <w:bottom w:val="none" w:sz="0" w:space="0" w:color="auto"/>
                <w:right w:val="none" w:sz="0" w:space="0" w:color="auto"/>
              </w:divBdr>
            </w:div>
          </w:divsChild>
        </w:div>
        <w:div w:id="1611812437">
          <w:marLeft w:val="0"/>
          <w:marRight w:val="0"/>
          <w:marTop w:val="0"/>
          <w:marBottom w:val="0"/>
          <w:divBdr>
            <w:top w:val="none" w:sz="0" w:space="0" w:color="auto"/>
            <w:left w:val="none" w:sz="0" w:space="0" w:color="auto"/>
            <w:bottom w:val="none" w:sz="0" w:space="0" w:color="auto"/>
            <w:right w:val="none" w:sz="0" w:space="0" w:color="auto"/>
          </w:divBdr>
          <w:divsChild>
            <w:div w:id="1082527954">
              <w:marLeft w:val="0"/>
              <w:marRight w:val="0"/>
              <w:marTop w:val="0"/>
              <w:marBottom w:val="0"/>
              <w:divBdr>
                <w:top w:val="none" w:sz="0" w:space="0" w:color="auto"/>
                <w:left w:val="none" w:sz="0" w:space="0" w:color="auto"/>
                <w:bottom w:val="none" w:sz="0" w:space="0" w:color="auto"/>
                <w:right w:val="none" w:sz="0" w:space="0" w:color="auto"/>
              </w:divBdr>
            </w:div>
          </w:divsChild>
        </w:div>
        <w:div w:id="833108786">
          <w:marLeft w:val="0"/>
          <w:marRight w:val="0"/>
          <w:marTop w:val="0"/>
          <w:marBottom w:val="0"/>
          <w:divBdr>
            <w:top w:val="none" w:sz="0" w:space="0" w:color="auto"/>
            <w:left w:val="none" w:sz="0" w:space="0" w:color="auto"/>
            <w:bottom w:val="none" w:sz="0" w:space="0" w:color="auto"/>
            <w:right w:val="none" w:sz="0" w:space="0" w:color="auto"/>
          </w:divBdr>
          <w:divsChild>
            <w:div w:id="1042636778">
              <w:marLeft w:val="0"/>
              <w:marRight w:val="0"/>
              <w:marTop w:val="0"/>
              <w:marBottom w:val="0"/>
              <w:divBdr>
                <w:top w:val="none" w:sz="0" w:space="0" w:color="auto"/>
                <w:left w:val="none" w:sz="0" w:space="0" w:color="auto"/>
                <w:bottom w:val="none" w:sz="0" w:space="0" w:color="auto"/>
                <w:right w:val="none" w:sz="0" w:space="0" w:color="auto"/>
              </w:divBdr>
            </w:div>
          </w:divsChild>
        </w:div>
        <w:div w:id="1966427595">
          <w:marLeft w:val="0"/>
          <w:marRight w:val="0"/>
          <w:marTop w:val="0"/>
          <w:marBottom w:val="0"/>
          <w:divBdr>
            <w:top w:val="none" w:sz="0" w:space="0" w:color="auto"/>
            <w:left w:val="none" w:sz="0" w:space="0" w:color="auto"/>
            <w:bottom w:val="none" w:sz="0" w:space="0" w:color="auto"/>
            <w:right w:val="none" w:sz="0" w:space="0" w:color="auto"/>
          </w:divBdr>
          <w:divsChild>
            <w:div w:id="289827003">
              <w:marLeft w:val="0"/>
              <w:marRight w:val="0"/>
              <w:marTop w:val="0"/>
              <w:marBottom w:val="0"/>
              <w:divBdr>
                <w:top w:val="none" w:sz="0" w:space="0" w:color="auto"/>
                <w:left w:val="none" w:sz="0" w:space="0" w:color="auto"/>
                <w:bottom w:val="none" w:sz="0" w:space="0" w:color="auto"/>
                <w:right w:val="none" w:sz="0" w:space="0" w:color="auto"/>
              </w:divBdr>
            </w:div>
          </w:divsChild>
        </w:div>
        <w:div w:id="313221545">
          <w:marLeft w:val="0"/>
          <w:marRight w:val="0"/>
          <w:marTop w:val="0"/>
          <w:marBottom w:val="0"/>
          <w:divBdr>
            <w:top w:val="none" w:sz="0" w:space="0" w:color="auto"/>
            <w:left w:val="none" w:sz="0" w:space="0" w:color="auto"/>
            <w:bottom w:val="none" w:sz="0" w:space="0" w:color="auto"/>
            <w:right w:val="none" w:sz="0" w:space="0" w:color="auto"/>
          </w:divBdr>
          <w:divsChild>
            <w:div w:id="1949119545">
              <w:marLeft w:val="0"/>
              <w:marRight w:val="0"/>
              <w:marTop w:val="0"/>
              <w:marBottom w:val="0"/>
              <w:divBdr>
                <w:top w:val="none" w:sz="0" w:space="0" w:color="auto"/>
                <w:left w:val="none" w:sz="0" w:space="0" w:color="auto"/>
                <w:bottom w:val="none" w:sz="0" w:space="0" w:color="auto"/>
                <w:right w:val="none" w:sz="0" w:space="0" w:color="auto"/>
              </w:divBdr>
            </w:div>
          </w:divsChild>
        </w:div>
        <w:div w:id="6711126">
          <w:marLeft w:val="0"/>
          <w:marRight w:val="0"/>
          <w:marTop w:val="0"/>
          <w:marBottom w:val="0"/>
          <w:divBdr>
            <w:top w:val="none" w:sz="0" w:space="0" w:color="auto"/>
            <w:left w:val="none" w:sz="0" w:space="0" w:color="auto"/>
            <w:bottom w:val="none" w:sz="0" w:space="0" w:color="auto"/>
            <w:right w:val="none" w:sz="0" w:space="0" w:color="auto"/>
          </w:divBdr>
          <w:divsChild>
            <w:div w:id="944965783">
              <w:marLeft w:val="0"/>
              <w:marRight w:val="0"/>
              <w:marTop w:val="0"/>
              <w:marBottom w:val="0"/>
              <w:divBdr>
                <w:top w:val="none" w:sz="0" w:space="0" w:color="auto"/>
                <w:left w:val="none" w:sz="0" w:space="0" w:color="auto"/>
                <w:bottom w:val="none" w:sz="0" w:space="0" w:color="auto"/>
                <w:right w:val="none" w:sz="0" w:space="0" w:color="auto"/>
              </w:divBdr>
            </w:div>
          </w:divsChild>
        </w:div>
        <w:div w:id="2022581902">
          <w:marLeft w:val="0"/>
          <w:marRight w:val="0"/>
          <w:marTop w:val="0"/>
          <w:marBottom w:val="0"/>
          <w:divBdr>
            <w:top w:val="none" w:sz="0" w:space="0" w:color="auto"/>
            <w:left w:val="none" w:sz="0" w:space="0" w:color="auto"/>
            <w:bottom w:val="none" w:sz="0" w:space="0" w:color="auto"/>
            <w:right w:val="none" w:sz="0" w:space="0" w:color="auto"/>
          </w:divBdr>
          <w:divsChild>
            <w:div w:id="1936942604">
              <w:marLeft w:val="0"/>
              <w:marRight w:val="0"/>
              <w:marTop w:val="0"/>
              <w:marBottom w:val="0"/>
              <w:divBdr>
                <w:top w:val="none" w:sz="0" w:space="0" w:color="auto"/>
                <w:left w:val="none" w:sz="0" w:space="0" w:color="auto"/>
                <w:bottom w:val="none" w:sz="0" w:space="0" w:color="auto"/>
                <w:right w:val="none" w:sz="0" w:space="0" w:color="auto"/>
              </w:divBdr>
            </w:div>
          </w:divsChild>
        </w:div>
        <w:div w:id="2121679558">
          <w:marLeft w:val="0"/>
          <w:marRight w:val="0"/>
          <w:marTop w:val="0"/>
          <w:marBottom w:val="0"/>
          <w:divBdr>
            <w:top w:val="none" w:sz="0" w:space="0" w:color="auto"/>
            <w:left w:val="none" w:sz="0" w:space="0" w:color="auto"/>
            <w:bottom w:val="none" w:sz="0" w:space="0" w:color="auto"/>
            <w:right w:val="none" w:sz="0" w:space="0" w:color="auto"/>
          </w:divBdr>
          <w:divsChild>
            <w:div w:id="951589232">
              <w:marLeft w:val="0"/>
              <w:marRight w:val="0"/>
              <w:marTop w:val="0"/>
              <w:marBottom w:val="0"/>
              <w:divBdr>
                <w:top w:val="none" w:sz="0" w:space="0" w:color="auto"/>
                <w:left w:val="none" w:sz="0" w:space="0" w:color="auto"/>
                <w:bottom w:val="none" w:sz="0" w:space="0" w:color="auto"/>
                <w:right w:val="none" w:sz="0" w:space="0" w:color="auto"/>
              </w:divBdr>
            </w:div>
          </w:divsChild>
        </w:div>
        <w:div w:id="1672102131">
          <w:marLeft w:val="0"/>
          <w:marRight w:val="0"/>
          <w:marTop w:val="0"/>
          <w:marBottom w:val="0"/>
          <w:divBdr>
            <w:top w:val="none" w:sz="0" w:space="0" w:color="auto"/>
            <w:left w:val="none" w:sz="0" w:space="0" w:color="auto"/>
            <w:bottom w:val="none" w:sz="0" w:space="0" w:color="auto"/>
            <w:right w:val="none" w:sz="0" w:space="0" w:color="auto"/>
          </w:divBdr>
          <w:divsChild>
            <w:div w:id="1084836852">
              <w:marLeft w:val="0"/>
              <w:marRight w:val="0"/>
              <w:marTop w:val="0"/>
              <w:marBottom w:val="0"/>
              <w:divBdr>
                <w:top w:val="none" w:sz="0" w:space="0" w:color="auto"/>
                <w:left w:val="none" w:sz="0" w:space="0" w:color="auto"/>
                <w:bottom w:val="none" w:sz="0" w:space="0" w:color="auto"/>
                <w:right w:val="none" w:sz="0" w:space="0" w:color="auto"/>
              </w:divBdr>
            </w:div>
          </w:divsChild>
        </w:div>
        <w:div w:id="1061441385">
          <w:marLeft w:val="0"/>
          <w:marRight w:val="0"/>
          <w:marTop w:val="0"/>
          <w:marBottom w:val="0"/>
          <w:divBdr>
            <w:top w:val="none" w:sz="0" w:space="0" w:color="auto"/>
            <w:left w:val="none" w:sz="0" w:space="0" w:color="auto"/>
            <w:bottom w:val="none" w:sz="0" w:space="0" w:color="auto"/>
            <w:right w:val="none" w:sz="0" w:space="0" w:color="auto"/>
          </w:divBdr>
          <w:divsChild>
            <w:div w:id="1187258659">
              <w:marLeft w:val="0"/>
              <w:marRight w:val="0"/>
              <w:marTop w:val="0"/>
              <w:marBottom w:val="0"/>
              <w:divBdr>
                <w:top w:val="none" w:sz="0" w:space="0" w:color="auto"/>
                <w:left w:val="none" w:sz="0" w:space="0" w:color="auto"/>
                <w:bottom w:val="none" w:sz="0" w:space="0" w:color="auto"/>
                <w:right w:val="none" w:sz="0" w:space="0" w:color="auto"/>
              </w:divBdr>
            </w:div>
          </w:divsChild>
        </w:div>
        <w:div w:id="1012490724">
          <w:marLeft w:val="0"/>
          <w:marRight w:val="0"/>
          <w:marTop w:val="0"/>
          <w:marBottom w:val="0"/>
          <w:divBdr>
            <w:top w:val="none" w:sz="0" w:space="0" w:color="auto"/>
            <w:left w:val="none" w:sz="0" w:space="0" w:color="auto"/>
            <w:bottom w:val="none" w:sz="0" w:space="0" w:color="auto"/>
            <w:right w:val="none" w:sz="0" w:space="0" w:color="auto"/>
          </w:divBdr>
          <w:divsChild>
            <w:div w:id="159153339">
              <w:marLeft w:val="0"/>
              <w:marRight w:val="0"/>
              <w:marTop w:val="0"/>
              <w:marBottom w:val="0"/>
              <w:divBdr>
                <w:top w:val="none" w:sz="0" w:space="0" w:color="auto"/>
                <w:left w:val="none" w:sz="0" w:space="0" w:color="auto"/>
                <w:bottom w:val="none" w:sz="0" w:space="0" w:color="auto"/>
                <w:right w:val="none" w:sz="0" w:space="0" w:color="auto"/>
              </w:divBdr>
            </w:div>
          </w:divsChild>
        </w:div>
        <w:div w:id="1695955104">
          <w:marLeft w:val="0"/>
          <w:marRight w:val="0"/>
          <w:marTop w:val="0"/>
          <w:marBottom w:val="0"/>
          <w:divBdr>
            <w:top w:val="none" w:sz="0" w:space="0" w:color="auto"/>
            <w:left w:val="none" w:sz="0" w:space="0" w:color="auto"/>
            <w:bottom w:val="none" w:sz="0" w:space="0" w:color="auto"/>
            <w:right w:val="none" w:sz="0" w:space="0" w:color="auto"/>
          </w:divBdr>
          <w:divsChild>
            <w:div w:id="293491257">
              <w:marLeft w:val="0"/>
              <w:marRight w:val="0"/>
              <w:marTop w:val="0"/>
              <w:marBottom w:val="0"/>
              <w:divBdr>
                <w:top w:val="none" w:sz="0" w:space="0" w:color="auto"/>
                <w:left w:val="none" w:sz="0" w:space="0" w:color="auto"/>
                <w:bottom w:val="none" w:sz="0" w:space="0" w:color="auto"/>
                <w:right w:val="none" w:sz="0" w:space="0" w:color="auto"/>
              </w:divBdr>
            </w:div>
          </w:divsChild>
        </w:div>
        <w:div w:id="69624823">
          <w:marLeft w:val="0"/>
          <w:marRight w:val="0"/>
          <w:marTop w:val="0"/>
          <w:marBottom w:val="0"/>
          <w:divBdr>
            <w:top w:val="none" w:sz="0" w:space="0" w:color="auto"/>
            <w:left w:val="none" w:sz="0" w:space="0" w:color="auto"/>
            <w:bottom w:val="none" w:sz="0" w:space="0" w:color="auto"/>
            <w:right w:val="none" w:sz="0" w:space="0" w:color="auto"/>
          </w:divBdr>
          <w:divsChild>
            <w:div w:id="1954631088">
              <w:marLeft w:val="0"/>
              <w:marRight w:val="0"/>
              <w:marTop w:val="0"/>
              <w:marBottom w:val="0"/>
              <w:divBdr>
                <w:top w:val="none" w:sz="0" w:space="0" w:color="auto"/>
                <w:left w:val="none" w:sz="0" w:space="0" w:color="auto"/>
                <w:bottom w:val="none" w:sz="0" w:space="0" w:color="auto"/>
                <w:right w:val="none" w:sz="0" w:space="0" w:color="auto"/>
              </w:divBdr>
            </w:div>
          </w:divsChild>
        </w:div>
        <w:div w:id="963541327">
          <w:marLeft w:val="0"/>
          <w:marRight w:val="0"/>
          <w:marTop w:val="0"/>
          <w:marBottom w:val="0"/>
          <w:divBdr>
            <w:top w:val="none" w:sz="0" w:space="0" w:color="auto"/>
            <w:left w:val="none" w:sz="0" w:space="0" w:color="auto"/>
            <w:bottom w:val="none" w:sz="0" w:space="0" w:color="auto"/>
            <w:right w:val="none" w:sz="0" w:space="0" w:color="auto"/>
          </w:divBdr>
          <w:divsChild>
            <w:div w:id="745496240">
              <w:marLeft w:val="0"/>
              <w:marRight w:val="0"/>
              <w:marTop w:val="0"/>
              <w:marBottom w:val="0"/>
              <w:divBdr>
                <w:top w:val="none" w:sz="0" w:space="0" w:color="auto"/>
                <w:left w:val="none" w:sz="0" w:space="0" w:color="auto"/>
                <w:bottom w:val="none" w:sz="0" w:space="0" w:color="auto"/>
                <w:right w:val="none" w:sz="0" w:space="0" w:color="auto"/>
              </w:divBdr>
            </w:div>
          </w:divsChild>
        </w:div>
        <w:div w:id="783497122">
          <w:marLeft w:val="0"/>
          <w:marRight w:val="0"/>
          <w:marTop w:val="0"/>
          <w:marBottom w:val="0"/>
          <w:divBdr>
            <w:top w:val="none" w:sz="0" w:space="0" w:color="auto"/>
            <w:left w:val="none" w:sz="0" w:space="0" w:color="auto"/>
            <w:bottom w:val="none" w:sz="0" w:space="0" w:color="auto"/>
            <w:right w:val="none" w:sz="0" w:space="0" w:color="auto"/>
          </w:divBdr>
          <w:divsChild>
            <w:div w:id="2059889967">
              <w:marLeft w:val="0"/>
              <w:marRight w:val="0"/>
              <w:marTop w:val="0"/>
              <w:marBottom w:val="0"/>
              <w:divBdr>
                <w:top w:val="none" w:sz="0" w:space="0" w:color="auto"/>
                <w:left w:val="none" w:sz="0" w:space="0" w:color="auto"/>
                <w:bottom w:val="none" w:sz="0" w:space="0" w:color="auto"/>
                <w:right w:val="none" w:sz="0" w:space="0" w:color="auto"/>
              </w:divBdr>
            </w:div>
            <w:div w:id="1459832134">
              <w:marLeft w:val="0"/>
              <w:marRight w:val="0"/>
              <w:marTop w:val="0"/>
              <w:marBottom w:val="0"/>
              <w:divBdr>
                <w:top w:val="none" w:sz="0" w:space="0" w:color="auto"/>
                <w:left w:val="none" w:sz="0" w:space="0" w:color="auto"/>
                <w:bottom w:val="none" w:sz="0" w:space="0" w:color="auto"/>
                <w:right w:val="none" w:sz="0" w:space="0" w:color="auto"/>
              </w:divBdr>
            </w:div>
          </w:divsChild>
        </w:div>
        <w:div w:id="1671056757">
          <w:marLeft w:val="0"/>
          <w:marRight w:val="0"/>
          <w:marTop w:val="0"/>
          <w:marBottom w:val="0"/>
          <w:divBdr>
            <w:top w:val="none" w:sz="0" w:space="0" w:color="auto"/>
            <w:left w:val="none" w:sz="0" w:space="0" w:color="auto"/>
            <w:bottom w:val="none" w:sz="0" w:space="0" w:color="auto"/>
            <w:right w:val="none" w:sz="0" w:space="0" w:color="auto"/>
          </w:divBdr>
          <w:divsChild>
            <w:div w:id="1673338164">
              <w:marLeft w:val="0"/>
              <w:marRight w:val="0"/>
              <w:marTop w:val="0"/>
              <w:marBottom w:val="0"/>
              <w:divBdr>
                <w:top w:val="none" w:sz="0" w:space="0" w:color="auto"/>
                <w:left w:val="none" w:sz="0" w:space="0" w:color="auto"/>
                <w:bottom w:val="none" w:sz="0" w:space="0" w:color="auto"/>
                <w:right w:val="none" w:sz="0" w:space="0" w:color="auto"/>
              </w:divBdr>
            </w:div>
          </w:divsChild>
        </w:div>
        <w:div w:id="709961767">
          <w:marLeft w:val="0"/>
          <w:marRight w:val="0"/>
          <w:marTop w:val="0"/>
          <w:marBottom w:val="0"/>
          <w:divBdr>
            <w:top w:val="none" w:sz="0" w:space="0" w:color="auto"/>
            <w:left w:val="none" w:sz="0" w:space="0" w:color="auto"/>
            <w:bottom w:val="none" w:sz="0" w:space="0" w:color="auto"/>
            <w:right w:val="none" w:sz="0" w:space="0" w:color="auto"/>
          </w:divBdr>
          <w:divsChild>
            <w:div w:id="657197414">
              <w:marLeft w:val="0"/>
              <w:marRight w:val="0"/>
              <w:marTop w:val="0"/>
              <w:marBottom w:val="0"/>
              <w:divBdr>
                <w:top w:val="none" w:sz="0" w:space="0" w:color="auto"/>
                <w:left w:val="none" w:sz="0" w:space="0" w:color="auto"/>
                <w:bottom w:val="none" w:sz="0" w:space="0" w:color="auto"/>
                <w:right w:val="none" w:sz="0" w:space="0" w:color="auto"/>
              </w:divBdr>
            </w:div>
          </w:divsChild>
        </w:div>
        <w:div w:id="475147806">
          <w:marLeft w:val="0"/>
          <w:marRight w:val="0"/>
          <w:marTop w:val="0"/>
          <w:marBottom w:val="0"/>
          <w:divBdr>
            <w:top w:val="none" w:sz="0" w:space="0" w:color="auto"/>
            <w:left w:val="none" w:sz="0" w:space="0" w:color="auto"/>
            <w:bottom w:val="none" w:sz="0" w:space="0" w:color="auto"/>
            <w:right w:val="none" w:sz="0" w:space="0" w:color="auto"/>
          </w:divBdr>
          <w:divsChild>
            <w:div w:id="12584054">
              <w:marLeft w:val="0"/>
              <w:marRight w:val="0"/>
              <w:marTop w:val="0"/>
              <w:marBottom w:val="0"/>
              <w:divBdr>
                <w:top w:val="none" w:sz="0" w:space="0" w:color="auto"/>
                <w:left w:val="none" w:sz="0" w:space="0" w:color="auto"/>
                <w:bottom w:val="none" w:sz="0" w:space="0" w:color="auto"/>
                <w:right w:val="none" w:sz="0" w:space="0" w:color="auto"/>
              </w:divBdr>
            </w:div>
          </w:divsChild>
        </w:div>
        <w:div w:id="2103838628">
          <w:marLeft w:val="0"/>
          <w:marRight w:val="0"/>
          <w:marTop w:val="0"/>
          <w:marBottom w:val="0"/>
          <w:divBdr>
            <w:top w:val="none" w:sz="0" w:space="0" w:color="auto"/>
            <w:left w:val="none" w:sz="0" w:space="0" w:color="auto"/>
            <w:bottom w:val="none" w:sz="0" w:space="0" w:color="auto"/>
            <w:right w:val="none" w:sz="0" w:space="0" w:color="auto"/>
          </w:divBdr>
          <w:divsChild>
            <w:div w:id="1020357055">
              <w:marLeft w:val="0"/>
              <w:marRight w:val="0"/>
              <w:marTop w:val="0"/>
              <w:marBottom w:val="0"/>
              <w:divBdr>
                <w:top w:val="none" w:sz="0" w:space="0" w:color="auto"/>
                <w:left w:val="none" w:sz="0" w:space="0" w:color="auto"/>
                <w:bottom w:val="none" w:sz="0" w:space="0" w:color="auto"/>
                <w:right w:val="none" w:sz="0" w:space="0" w:color="auto"/>
              </w:divBdr>
            </w:div>
          </w:divsChild>
        </w:div>
        <w:div w:id="2061782402">
          <w:marLeft w:val="0"/>
          <w:marRight w:val="0"/>
          <w:marTop w:val="0"/>
          <w:marBottom w:val="0"/>
          <w:divBdr>
            <w:top w:val="none" w:sz="0" w:space="0" w:color="auto"/>
            <w:left w:val="none" w:sz="0" w:space="0" w:color="auto"/>
            <w:bottom w:val="none" w:sz="0" w:space="0" w:color="auto"/>
            <w:right w:val="none" w:sz="0" w:space="0" w:color="auto"/>
          </w:divBdr>
          <w:divsChild>
            <w:div w:id="786781273">
              <w:marLeft w:val="0"/>
              <w:marRight w:val="0"/>
              <w:marTop w:val="0"/>
              <w:marBottom w:val="0"/>
              <w:divBdr>
                <w:top w:val="none" w:sz="0" w:space="0" w:color="auto"/>
                <w:left w:val="none" w:sz="0" w:space="0" w:color="auto"/>
                <w:bottom w:val="none" w:sz="0" w:space="0" w:color="auto"/>
                <w:right w:val="none" w:sz="0" w:space="0" w:color="auto"/>
              </w:divBdr>
            </w:div>
          </w:divsChild>
        </w:div>
        <w:div w:id="1710453641">
          <w:marLeft w:val="0"/>
          <w:marRight w:val="0"/>
          <w:marTop w:val="0"/>
          <w:marBottom w:val="0"/>
          <w:divBdr>
            <w:top w:val="none" w:sz="0" w:space="0" w:color="auto"/>
            <w:left w:val="none" w:sz="0" w:space="0" w:color="auto"/>
            <w:bottom w:val="none" w:sz="0" w:space="0" w:color="auto"/>
            <w:right w:val="none" w:sz="0" w:space="0" w:color="auto"/>
          </w:divBdr>
          <w:divsChild>
            <w:div w:id="286352944">
              <w:marLeft w:val="0"/>
              <w:marRight w:val="0"/>
              <w:marTop w:val="0"/>
              <w:marBottom w:val="0"/>
              <w:divBdr>
                <w:top w:val="none" w:sz="0" w:space="0" w:color="auto"/>
                <w:left w:val="none" w:sz="0" w:space="0" w:color="auto"/>
                <w:bottom w:val="none" w:sz="0" w:space="0" w:color="auto"/>
                <w:right w:val="none" w:sz="0" w:space="0" w:color="auto"/>
              </w:divBdr>
            </w:div>
          </w:divsChild>
        </w:div>
        <w:div w:id="481577590">
          <w:marLeft w:val="0"/>
          <w:marRight w:val="0"/>
          <w:marTop w:val="0"/>
          <w:marBottom w:val="0"/>
          <w:divBdr>
            <w:top w:val="none" w:sz="0" w:space="0" w:color="auto"/>
            <w:left w:val="none" w:sz="0" w:space="0" w:color="auto"/>
            <w:bottom w:val="none" w:sz="0" w:space="0" w:color="auto"/>
            <w:right w:val="none" w:sz="0" w:space="0" w:color="auto"/>
          </w:divBdr>
          <w:divsChild>
            <w:div w:id="2122067261">
              <w:marLeft w:val="0"/>
              <w:marRight w:val="0"/>
              <w:marTop w:val="0"/>
              <w:marBottom w:val="0"/>
              <w:divBdr>
                <w:top w:val="none" w:sz="0" w:space="0" w:color="auto"/>
                <w:left w:val="none" w:sz="0" w:space="0" w:color="auto"/>
                <w:bottom w:val="none" w:sz="0" w:space="0" w:color="auto"/>
                <w:right w:val="none" w:sz="0" w:space="0" w:color="auto"/>
              </w:divBdr>
            </w:div>
          </w:divsChild>
        </w:div>
        <w:div w:id="662204009">
          <w:marLeft w:val="0"/>
          <w:marRight w:val="0"/>
          <w:marTop w:val="0"/>
          <w:marBottom w:val="0"/>
          <w:divBdr>
            <w:top w:val="none" w:sz="0" w:space="0" w:color="auto"/>
            <w:left w:val="none" w:sz="0" w:space="0" w:color="auto"/>
            <w:bottom w:val="none" w:sz="0" w:space="0" w:color="auto"/>
            <w:right w:val="none" w:sz="0" w:space="0" w:color="auto"/>
          </w:divBdr>
          <w:divsChild>
            <w:div w:id="587157647">
              <w:marLeft w:val="0"/>
              <w:marRight w:val="0"/>
              <w:marTop w:val="0"/>
              <w:marBottom w:val="0"/>
              <w:divBdr>
                <w:top w:val="none" w:sz="0" w:space="0" w:color="auto"/>
                <w:left w:val="none" w:sz="0" w:space="0" w:color="auto"/>
                <w:bottom w:val="none" w:sz="0" w:space="0" w:color="auto"/>
                <w:right w:val="none" w:sz="0" w:space="0" w:color="auto"/>
              </w:divBdr>
            </w:div>
          </w:divsChild>
        </w:div>
        <w:div w:id="2064403691">
          <w:marLeft w:val="0"/>
          <w:marRight w:val="0"/>
          <w:marTop w:val="0"/>
          <w:marBottom w:val="0"/>
          <w:divBdr>
            <w:top w:val="none" w:sz="0" w:space="0" w:color="auto"/>
            <w:left w:val="none" w:sz="0" w:space="0" w:color="auto"/>
            <w:bottom w:val="none" w:sz="0" w:space="0" w:color="auto"/>
            <w:right w:val="none" w:sz="0" w:space="0" w:color="auto"/>
          </w:divBdr>
          <w:divsChild>
            <w:div w:id="1624654933">
              <w:marLeft w:val="0"/>
              <w:marRight w:val="0"/>
              <w:marTop w:val="0"/>
              <w:marBottom w:val="0"/>
              <w:divBdr>
                <w:top w:val="none" w:sz="0" w:space="0" w:color="auto"/>
                <w:left w:val="none" w:sz="0" w:space="0" w:color="auto"/>
                <w:bottom w:val="none" w:sz="0" w:space="0" w:color="auto"/>
                <w:right w:val="none" w:sz="0" w:space="0" w:color="auto"/>
              </w:divBdr>
            </w:div>
          </w:divsChild>
        </w:div>
        <w:div w:id="171141185">
          <w:marLeft w:val="0"/>
          <w:marRight w:val="0"/>
          <w:marTop w:val="0"/>
          <w:marBottom w:val="0"/>
          <w:divBdr>
            <w:top w:val="none" w:sz="0" w:space="0" w:color="auto"/>
            <w:left w:val="none" w:sz="0" w:space="0" w:color="auto"/>
            <w:bottom w:val="none" w:sz="0" w:space="0" w:color="auto"/>
            <w:right w:val="none" w:sz="0" w:space="0" w:color="auto"/>
          </w:divBdr>
          <w:divsChild>
            <w:div w:id="1715618901">
              <w:marLeft w:val="0"/>
              <w:marRight w:val="0"/>
              <w:marTop w:val="0"/>
              <w:marBottom w:val="0"/>
              <w:divBdr>
                <w:top w:val="none" w:sz="0" w:space="0" w:color="auto"/>
                <w:left w:val="none" w:sz="0" w:space="0" w:color="auto"/>
                <w:bottom w:val="none" w:sz="0" w:space="0" w:color="auto"/>
                <w:right w:val="none" w:sz="0" w:space="0" w:color="auto"/>
              </w:divBdr>
            </w:div>
          </w:divsChild>
        </w:div>
        <w:div w:id="867527917">
          <w:marLeft w:val="0"/>
          <w:marRight w:val="0"/>
          <w:marTop w:val="0"/>
          <w:marBottom w:val="0"/>
          <w:divBdr>
            <w:top w:val="none" w:sz="0" w:space="0" w:color="auto"/>
            <w:left w:val="none" w:sz="0" w:space="0" w:color="auto"/>
            <w:bottom w:val="none" w:sz="0" w:space="0" w:color="auto"/>
            <w:right w:val="none" w:sz="0" w:space="0" w:color="auto"/>
          </w:divBdr>
          <w:divsChild>
            <w:div w:id="662852273">
              <w:marLeft w:val="0"/>
              <w:marRight w:val="0"/>
              <w:marTop w:val="0"/>
              <w:marBottom w:val="0"/>
              <w:divBdr>
                <w:top w:val="none" w:sz="0" w:space="0" w:color="auto"/>
                <w:left w:val="none" w:sz="0" w:space="0" w:color="auto"/>
                <w:bottom w:val="none" w:sz="0" w:space="0" w:color="auto"/>
                <w:right w:val="none" w:sz="0" w:space="0" w:color="auto"/>
              </w:divBdr>
            </w:div>
            <w:div w:id="1727408843">
              <w:marLeft w:val="0"/>
              <w:marRight w:val="0"/>
              <w:marTop w:val="0"/>
              <w:marBottom w:val="0"/>
              <w:divBdr>
                <w:top w:val="none" w:sz="0" w:space="0" w:color="auto"/>
                <w:left w:val="none" w:sz="0" w:space="0" w:color="auto"/>
                <w:bottom w:val="none" w:sz="0" w:space="0" w:color="auto"/>
                <w:right w:val="none" w:sz="0" w:space="0" w:color="auto"/>
              </w:divBdr>
            </w:div>
            <w:div w:id="1059130502">
              <w:marLeft w:val="0"/>
              <w:marRight w:val="0"/>
              <w:marTop w:val="0"/>
              <w:marBottom w:val="0"/>
              <w:divBdr>
                <w:top w:val="none" w:sz="0" w:space="0" w:color="auto"/>
                <w:left w:val="none" w:sz="0" w:space="0" w:color="auto"/>
                <w:bottom w:val="none" w:sz="0" w:space="0" w:color="auto"/>
                <w:right w:val="none" w:sz="0" w:space="0" w:color="auto"/>
              </w:divBdr>
            </w:div>
            <w:div w:id="1805148789">
              <w:marLeft w:val="0"/>
              <w:marRight w:val="0"/>
              <w:marTop w:val="0"/>
              <w:marBottom w:val="0"/>
              <w:divBdr>
                <w:top w:val="none" w:sz="0" w:space="0" w:color="auto"/>
                <w:left w:val="none" w:sz="0" w:space="0" w:color="auto"/>
                <w:bottom w:val="none" w:sz="0" w:space="0" w:color="auto"/>
                <w:right w:val="none" w:sz="0" w:space="0" w:color="auto"/>
              </w:divBdr>
            </w:div>
            <w:div w:id="1890535780">
              <w:marLeft w:val="0"/>
              <w:marRight w:val="0"/>
              <w:marTop w:val="0"/>
              <w:marBottom w:val="0"/>
              <w:divBdr>
                <w:top w:val="none" w:sz="0" w:space="0" w:color="auto"/>
                <w:left w:val="none" w:sz="0" w:space="0" w:color="auto"/>
                <w:bottom w:val="none" w:sz="0" w:space="0" w:color="auto"/>
                <w:right w:val="none" w:sz="0" w:space="0" w:color="auto"/>
              </w:divBdr>
            </w:div>
            <w:div w:id="1706103467">
              <w:marLeft w:val="0"/>
              <w:marRight w:val="0"/>
              <w:marTop w:val="0"/>
              <w:marBottom w:val="0"/>
              <w:divBdr>
                <w:top w:val="none" w:sz="0" w:space="0" w:color="auto"/>
                <w:left w:val="none" w:sz="0" w:space="0" w:color="auto"/>
                <w:bottom w:val="none" w:sz="0" w:space="0" w:color="auto"/>
                <w:right w:val="none" w:sz="0" w:space="0" w:color="auto"/>
              </w:divBdr>
            </w:div>
            <w:div w:id="1609776577">
              <w:marLeft w:val="0"/>
              <w:marRight w:val="0"/>
              <w:marTop w:val="0"/>
              <w:marBottom w:val="0"/>
              <w:divBdr>
                <w:top w:val="none" w:sz="0" w:space="0" w:color="auto"/>
                <w:left w:val="none" w:sz="0" w:space="0" w:color="auto"/>
                <w:bottom w:val="none" w:sz="0" w:space="0" w:color="auto"/>
                <w:right w:val="none" w:sz="0" w:space="0" w:color="auto"/>
              </w:divBdr>
            </w:div>
            <w:div w:id="969282926">
              <w:marLeft w:val="0"/>
              <w:marRight w:val="0"/>
              <w:marTop w:val="0"/>
              <w:marBottom w:val="0"/>
              <w:divBdr>
                <w:top w:val="none" w:sz="0" w:space="0" w:color="auto"/>
                <w:left w:val="none" w:sz="0" w:space="0" w:color="auto"/>
                <w:bottom w:val="none" w:sz="0" w:space="0" w:color="auto"/>
                <w:right w:val="none" w:sz="0" w:space="0" w:color="auto"/>
              </w:divBdr>
            </w:div>
            <w:div w:id="1977448679">
              <w:marLeft w:val="0"/>
              <w:marRight w:val="0"/>
              <w:marTop w:val="0"/>
              <w:marBottom w:val="0"/>
              <w:divBdr>
                <w:top w:val="none" w:sz="0" w:space="0" w:color="auto"/>
                <w:left w:val="none" w:sz="0" w:space="0" w:color="auto"/>
                <w:bottom w:val="none" w:sz="0" w:space="0" w:color="auto"/>
                <w:right w:val="none" w:sz="0" w:space="0" w:color="auto"/>
              </w:divBdr>
            </w:div>
            <w:div w:id="1651639377">
              <w:marLeft w:val="0"/>
              <w:marRight w:val="0"/>
              <w:marTop w:val="0"/>
              <w:marBottom w:val="0"/>
              <w:divBdr>
                <w:top w:val="none" w:sz="0" w:space="0" w:color="auto"/>
                <w:left w:val="none" w:sz="0" w:space="0" w:color="auto"/>
                <w:bottom w:val="none" w:sz="0" w:space="0" w:color="auto"/>
                <w:right w:val="none" w:sz="0" w:space="0" w:color="auto"/>
              </w:divBdr>
            </w:div>
            <w:div w:id="527454675">
              <w:marLeft w:val="0"/>
              <w:marRight w:val="0"/>
              <w:marTop w:val="0"/>
              <w:marBottom w:val="0"/>
              <w:divBdr>
                <w:top w:val="none" w:sz="0" w:space="0" w:color="auto"/>
                <w:left w:val="none" w:sz="0" w:space="0" w:color="auto"/>
                <w:bottom w:val="none" w:sz="0" w:space="0" w:color="auto"/>
                <w:right w:val="none" w:sz="0" w:space="0" w:color="auto"/>
              </w:divBdr>
            </w:div>
            <w:div w:id="882640492">
              <w:marLeft w:val="0"/>
              <w:marRight w:val="0"/>
              <w:marTop w:val="0"/>
              <w:marBottom w:val="0"/>
              <w:divBdr>
                <w:top w:val="none" w:sz="0" w:space="0" w:color="auto"/>
                <w:left w:val="none" w:sz="0" w:space="0" w:color="auto"/>
                <w:bottom w:val="none" w:sz="0" w:space="0" w:color="auto"/>
                <w:right w:val="none" w:sz="0" w:space="0" w:color="auto"/>
              </w:divBdr>
            </w:div>
            <w:div w:id="1827162354">
              <w:marLeft w:val="0"/>
              <w:marRight w:val="0"/>
              <w:marTop w:val="0"/>
              <w:marBottom w:val="0"/>
              <w:divBdr>
                <w:top w:val="none" w:sz="0" w:space="0" w:color="auto"/>
                <w:left w:val="none" w:sz="0" w:space="0" w:color="auto"/>
                <w:bottom w:val="none" w:sz="0" w:space="0" w:color="auto"/>
                <w:right w:val="none" w:sz="0" w:space="0" w:color="auto"/>
              </w:divBdr>
            </w:div>
            <w:div w:id="445078692">
              <w:marLeft w:val="0"/>
              <w:marRight w:val="0"/>
              <w:marTop w:val="0"/>
              <w:marBottom w:val="0"/>
              <w:divBdr>
                <w:top w:val="none" w:sz="0" w:space="0" w:color="auto"/>
                <w:left w:val="none" w:sz="0" w:space="0" w:color="auto"/>
                <w:bottom w:val="none" w:sz="0" w:space="0" w:color="auto"/>
                <w:right w:val="none" w:sz="0" w:space="0" w:color="auto"/>
              </w:divBdr>
            </w:div>
          </w:divsChild>
        </w:div>
        <w:div w:id="1617445218">
          <w:marLeft w:val="0"/>
          <w:marRight w:val="0"/>
          <w:marTop w:val="0"/>
          <w:marBottom w:val="0"/>
          <w:divBdr>
            <w:top w:val="none" w:sz="0" w:space="0" w:color="auto"/>
            <w:left w:val="none" w:sz="0" w:space="0" w:color="auto"/>
            <w:bottom w:val="none" w:sz="0" w:space="0" w:color="auto"/>
            <w:right w:val="none" w:sz="0" w:space="0" w:color="auto"/>
          </w:divBdr>
          <w:divsChild>
            <w:div w:id="1711220881">
              <w:marLeft w:val="0"/>
              <w:marRight w:val="0"/>
              <w:marTop w:val="0"/>
              <w:marBottom w:val="0"/>
              <w:divBdr>
                <w:top w:val="none" w:sz="0" w:space="0" w:color="auto"/>
                <w:left w:val="none" w:sz="0" w:space="0" w:color="auto"/>
                <w:bottom w:val="none" w:sz="0" w:space="0" w:color="auto"/>
                <w:right w:val="none" w:sz="0" w:space="0" w:color="auto"/>
              </w:divBdr>
            </w:div>
          </w:divsChild>
        </w:div>
        <w:div w:id="510143984">
          <w:marLeft w:val="0"/>
          <w:marRight w:val="0"/>
          <w:marTop w:val="0"/>
          <w:marBottom w:val="0"/>
          <w:divBdr>
            <w:top w:val="none" w:sz="0" w:space="0" w:color="auto"/>
            <w:left w:val="none" w:sz="0" w:space="0" w:color="auto"/>
            <w:bottom w:val="none" w:sz="0" w:space="0" w:color="auto"/>
            <w:right w:val="none" w:sz="0" w:space="0" w:color="auto"/>
          </w:divBdr>
          <w:divsChild>
            <w:div w:id="1591426380">
              <w:marLeft w:val="0"/>
              <w:marRight w:val="0"/>
              <w:marTop w:val="0"/>
              <w:marBottom w:val="0"/>
              <w:divBdr>
                <w:top w:val="none" w:sz="0" w:space="0" w:color="auto"/>
                <w:left w:val="none" w:sz="0" w:space="0" w:color="auto"/>
                <w:bottom w:val="none" w:sz="0" w:space="0" w:color="auto"/>
                <w:right w:val="none" w:sz="0" w:space="0" w:color="auto"/>
              </w:divBdr>
            </w:div>
          </w:divsChild>
        </w:div>
        <w:div w:id="1533960803">
          <w:marLeft w:val="0"/>
          <w:marRight w:val="0"/>
          <w:marTop w:val="0"/>
          <w:marBottom w:val="0"/>
          <w:divBdr>
            <w:top w:val="none" w:sz="0" w:space="0" w:color="auto"/>
            <w:left w:val="none" w:sz="0" w:space="0" w:color="auto"/>
            <w:bottom w:val="none" w:sz="0" w:space="0" w:color="auto"/>
            <w:right w:val="none" w:sz="0" w:space="0" w:color="auto"/>
          </w:divBdr>
          <w:divsChild>
            <w:div w:id="2012221820">
              <w:marLeft w:val="0"/>
              <w:marRight w:val="0"/>
              <w:marTop w:val="0"/>
              <w:marBottom w:val="0"/>
              <w:divBdr>
                <w:top w:val="none" w:sz="0" w:space="0" w:color="auto"/>
                <w:left w:val="none" w:sz="0" w:space="0" w:color="auto"/>
                <w:bottom w:val="none" w:sz="0" w:space="0" w:color="auto"/>
                <w:right w:val="none" w:sz="0" w:space="0" w:color="auto"/>
              </w:divBdr>
            </w:div>
          </w:divsChild>
        </w:div>
        <w:div w:id="778987162">
          <w:marLeft w:val="0"/>
          <w:marRight w:val="0"/>
          <w:marTop w:val="0"/>
          <w:marBottom w:val="0"/>
          <w:divBdr>
            <w:top w:val="none" w:sz="0" w:space="0" w:color="auto"/>
            <w:left w:val="none" w:sz="0" w:space="0" w:color="auto"/>
            <w:bottom w:val="none" w:sz="0" w:space="0" w:color="auto"/>
            <w:right w:val="none" w:sz="0" w:space="0" w:color="auto"/>
          </w:divBdr>
          <w:divsChild>
            <w:div w:id="279142888">
              <w:marLeft w:val="0"/>
              <w:marRight w:val="0"/>
              <w:marTop w:val="0"/>
              <w:marBottom w:val="0"/>
              <w:divBdr>
                <w:top w:val="none" w:sz="0" w:space="0" w:color="auto"/>
                <w:left w:val="none" w:sz="0" w:space="0" w:color="auto"/>
                <w:bottom w:val="none" w:sz="0" w:space="0" w:color="auto"/>
                <w:right w:val="none" w:sz="0" w:space="0" w:color="auto"/>
              </w:divBdr>
            </w:div>
          </w:divsChild>
        </w:div>
        <w:div w:id="599996376">
          <w:marLeft w:val="0"/>
          <w:marRight w:val="0"/>
          <w:marTop w:val="0"/>
          <w:marBottom w:val="0"/>
          <w:divBdr>
            <w:top w:val="none" w:sz="0" w:space="0" w:color="auto"/>
            <w:left w:val="none" w:sz="0" w:space="0" w:color="auto"/>
            <w:bottom w:val="none" w:sz="0" w:space="0" w:color="auto"/>
            <w:right w:val="none" w:sz="0" w:space="0" w:color="auto"/>
          </w:divBdr>
          <w:divsChild>
            <w:div w:id="1457867258">
              <w:marLeft w:val="0"/>
              <w:marRight w:val="0"/>
              <w:marTop w:val="0"/>
              <w:marBottom w:val="0"/>
              <w:divBdr>
                <w:top w:val="none" w:sz="0" w:space="0" w:color="auto"/>
                <w:left w:val="none" w:sz="0" w:space="0" w:color="auto"/>
                <w:bottom w:val="none" w:sz="0" w:space="0" w:color="auto"/>
                <w:right w:val="none" w:sz="0" w:space="0" w:color="auto"/>
              </w:divBdr>
            </w:div>
          </w:divsChild>
        </w:div>
        <w:div w:id="1507283370">
          <w:marLeft w:val="0"/>
          <w:marRight w:val="0"/>
          <w:marTop w:val="0"/>
          <w:marBottom w:val="0"/>
          <w:divBdr>
            <w:top w:val="none" w:sz="0" w:space="0" w:color="auto"/>
            <w:left w:val="none" w:sz="0" w:space="0" w:color="auto"/>
            <w:bottom w:val="none" w:sz="0" w:space="0" w:color="auto"/>
            <w:right w:val="none" w:sz="0" w:space="0" w:color="auto"/>
          </w:divBdr>
          <w:divsChild>
            <w:div w:id="1990747365">
              <w:marLeft w:val="0"/>
              <w:marRight w:val="0"/>
              <w:marTop w:val="0"/>
              <w:marBottom w:val="0"/>
              <w:divBdr>
                <w:top w:val="none" w:sz="0" w:space="0" w:color="auto"/>
                <w:left w:val="none" w:sz="0" w:space="0" w:color="auto"/>
                <w:bottom w:val="none" w:sz="0" w:space="0" w:color="auto"/>
                <w:right w:val="none" w:sz="0" w:space="0" w:color="auto"/>
              </w:divBdr>
            </w:div>
          </w:divsChild>
        </w:div>
        <w:div w:id="1885865224">
          <w:marLeft w:val="0"/>
          <w:marRight w:val="0"/>
          <w:marTop w:val="0"/>
          <w:marBottom w:val="0"/>
          <w:divBdr>
            <w:top w:val="none" w:sz="0" w:space="0" w:color="auto"/>
            <w:left w:val="none" w:sz="0" w:space="0" w:color="auto"/>
            <w:bottom w:val="none" w:sz="0" w:space="0" w:color="auto"/>
            <w:right w:val="none" w:sz="0" w:space="0" w:color="auto"/>
          </w:divBdr>
          <w:divsChild>
            <w:div w:id="2047831087">
              <w:marLeft w:val="0"/>
              <w:marRight w:val="0"/>
              <w:marTop w:val="0"/>
              <w:marBottom w:val="0"/>
              <w:divBdr>
                <w:top w:val="none" w:sz="0" w:space="0" w:color="auto"/>
                <w:left w:val="none" w:sz="0" w:space="0" w:color="auto"/>
                <w:bottom w:val="none" w:sz="0" w:space="0" w:color="auto"/>
                <w:right w:val="none" w:sz="0" w:space="0" w:color="auto"/>
              </w:divBdr>
            </w:div>
          </w:divsChild>
        </w:div>
        <w:div w:id="323634285">
          <w:marLeft w:val="0"/>
          <w:marRight w:val="0"/>
          <w:marTop w:val="0"/>
          <w:marBottom w:val="0"/>
          <w:divBdr>
            <w:top w:val="none" w:sz="0" w:space="0" w:color="auto"/>
            <w:left w:val="none" w:sz="0" w:space="0" w:color="auto"/>
            <w:bottom w:val="none" w:sz="0" w:space="0" w:color="auto"/>
            <w:right w:val="none" w:sz="0" w:space="0" w:color="auto"/>
          </w:divBdr>
          <w:divsChild>
            <w:div w:id="3556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71485">
      <w:bodyDiv w:val="1"/>
      <w:marLeft w:val="0"/>
      <w:marRight w:val="0"/>
      <w:marTop w:val="0"/>
      <w:marBottom w:val="0"/>
      <w:divBdr>
        <w:top w:val="none" w:sz="0" w:space="0" w:color="auto"/>
        <w:left w:val="none" w:sz="0" w:space="0" w:color="auto"/>
        <w:bottom w:val="none" w:sz="0" w:space="0" w:color="auto"/>
        <w:right w:val="none" w:sz="0" w:space="0" w:color="auto"/>
      </w:divBdr>
    </w:div>
    <w:div w:id="1399398007">
      <w:bodyDiv w:val="1"/>
      <w:marLeft w:val="0"/>
      <w:marRight w:val="0"/>
      <w:marTop w:val="0"/>
      <w:marBottom w:val="0"/>
      <w:divBdr>
        <w:top w:val="none" w:sz="0" w:space="0" w:color="auto"/>
        <w:left w:val="none" w:sz="0" w:space="0" w:color="auto"/>
        <w:bottom w:val="none" w:sz="0" w:space="0" w:color="auto"/>
        <w:right w:val="none" w:sz="0" w:space="0" w:color="auto"/>
      </w:divBdr>
      <w:divsChild>
        <w:div w:id="284850946">
          <w:marLeft w:val="0"/>
          <w:marRight w:val="0"/>
          <w:marTop w:val="0"/>
          <w:marBottom w:val="0"/>
          <w:divBdr>
            <w:top w:val="none" w:sz="0" w:space="0" w:color="auto"/>
            <w:left w:val="none" w:sz="0" w:space="0" w:color="auto"/>
            <w:bottom w:val="none" w:sz="0" w:space="0" w:color="auto"/>
            <w:right w:val="none" w:sz="0" w:space="0" w:color="auto"/>
          </w:divBdr>
        </w:div>
        <w:div w:id="404961526">
          <w:marLeft w:val="0"/>
          <w:marRight w:val="0"/>
          <w:marTop w:val="0"/>
          <w:marBottom w:val="0"/>
          <w:divBdr>
            <w:top w:val="none" w:sz="0" w:space="0" w:color="auto"/>
            <w:left w:val="none" w:sz="0" w:space="0" w:color="auto"/>
            <w:bottom w:val="none" w:sz="0" w:space="0" w:color="auto"/>
            <w:right w:val="none" w:sz="0" w:space="0" w:color="auto"/>
          </w:divBdr>
        </w:div>
      </w:divsChild>
    </w:div>
    <w:div w:id="1401444756">
      <w:bodyDiv w:val="1"/>
      <w:marLeft w:val="0"/>
      <w:marRight w:val="0"/>
      <w:marTop w:val="0"/>
      <w:marBottom w:val="0"/>
      <w:divBdr>
        <w:top w:val="none" w:sz="0" w:space="0" w:color="auto"/>
        <w:left w:val="none" w:sz="0" w:space="0" w:color="auto"/>
        <w:bottom w:val="none" w:sz="0" w:space="0" w:color="auto"/>
        <w:right w:val="none" w:sz="0" w:space="0" w:color="auto"/>
      </w:divBdr>
    </w:div>
    <w:div w:id="1404255895">
      <w:bodyDiv w:val="1"/>
      <w:marLeft w:val="0"/>
      <w:marRight w:val="0"/>
      <w:marTop w:val="0"/>
      <w:marBottom w:val="0"/>
      <w:divBdr>
        <w:top w:val="none" w:sz="0" w:space="0" w:color="auto"/>
        <w:left w:val="none" w:sz="0" w:space="0" w:color="auto"/>
        <w:bottom w:val="none" w:sz="0" w:space="0" w:color="auto"/>
        <w:right w:val="none" w:sz="0" w:space="0" w:color="auto"/>
      </w:divBdr>
    </w:div>
    <w:div w:id="1409503009">
      <w:bodyDiv w:val="1"/>
      <w:marLeft w:val="0"/>
      <w:marRight w:val="0"/>
      <w:marTop w:val="0"/>
      <w:marBottom w:val="0"/>
      <w:divBdr>
        <w:top w:val="none" w:sz="0" w:space="0" w:color="auto"/>
        <w:left w:val="none" w:sz="0" w:space="0" w:color="auto"/>
        <w:bottom w:val="none" w:sz="0" w:space="0" w:color="auto"/>
        <w:right w:val="none" w:sz="0" w:space="0" w:color="auto"/>
      </w:divBdr>
      <w:divsChild>
        <w:div w:id="962419839">
          <w:marLeft w:val="0"/>
          <w:marRight w:val="0"/>
          <w:marTop w:val="0"/>
          <w:marBottom w:val="0"/>
          <w:divBdr>
            <w:top w:val="none" w:sz="0" w:space="0" w:color="auto"/>
            <w:left w:val="none" w:sz="0" w:space="0" w:color="auto"/>
            <w:bottom w:val="none" w:sz="0" w:space="0" w:color="auto"/>
            <w:right w:val="none" w:sz="0" w:space="0" w:color="auto"/>
          </w:divBdr>
          <w:divsChild>
            <w:div w:id="1625502398">
              <w:marLeft w:val="0"/>
              <w:marRight w:val="0"/>
              <w:marTop w:val="0"/>
              <w:marBottom w:val="0"/>
              <w:divBdr>
                <w:top w:val="none" w:sz="0" w:space="0" w:color="auto"/>
                <w:left w:val="none" w:sz="0" w:space="0" w:color="auto"/>
                <w:bottom w:val="none" w:sz="0" w:space="0" w:color="auto"/>
                <w:right w:val="none" w:sz="0" w:space="0" w:color="auto"/>
              </w:divBdr>
            </w:div>
          </w:divsChild>
        </w:div>
        <w:div w:id="507329187">
          <w:marLeft w:val="0"/>
          <w:marRight w:val="0"/>
          <w:marTop w:val="0"/>
          <w:marBottom w:val="0"/>
          <w:divBdr>
            <w:top w:val="none" w:sz="0" w:space="0" w:color="auto"/>
            <w:left w:val="none" w:sz="0" w:space="0" w:color="auto"/>
            <w:bottom w:val="none" w:sz="0" w:space="0" w:color="auto"/>
            <w:right w:val="none" w:sz="0" w:space="0" w:color="auto"/>
          </w:divBdr>
          <w:divsChild>
            <w:div w:id="656157049">
              <w:marLeft w:val="0"/>
              <w:marRight w:val="0"/>
              <w:marTop w:val="0"/>
              <w:marBottom w:val="0"/>
              <w:divBdr>
                <w:top w:val="none" w:sz="0" w:space="0" w:color="auto"/>
                <w:left w:val="none" w:sz="0" w:space="0" w:color="auto"/>
                <w:bottom w:val="none" w:sz="0" w:space="0" w:color="auto"/>
                <w:right w:val="none" w:sz="0" w:space="0" w:color="auto"/>
              </w:divBdr>
            </w:div>
          </w:divsChild>
        </w:div>
        <w:div w:id="1940403124">
          <w:marLeft w:val="0"/>
          <w:marRight w:val="0"/>
          <w:marTop w:val="0"/>
          <w:marBottom w:val="0"/>
          <w:divBdr>
            <w:top w:val="none" w:sz="0" w:space="0" w:color="auto"/>
            <w:left w:val="none" w:sz="0" w:space="0" w:color="auto"/>
            <w:bottom w:val="none" w:sz="0" w:space="0" w:color="auto"/>
            <w:right w:val="none" w:sz="0" w:space="0" w:color="auto"/>
          </w:divBdr>
          <w:divsChild>
            <w:div w:id="108859319">
              <w:marLeft w:val="0"/>
              <w:marRight w:val="0"/>
              <w:marTop w:val="0"/>
              <w:marBottom w:val="0"/>
              <w:divBdr>
                <w:top w:val="none" w:sz="0" w:space="0" w:color="auto"/>
                <w:left w:val="none" w:sz="0" w:space="0" w:color="auto"/>
                <w:bottom w:val="none" w:sz="0" w:space="0" w:color="auto"/>
                <w:right w:val="none" w:sz="0" w:space="0" w:color="auto"/>
              </w:divBdr>
            </w:div>
          </w:divsChild>
        </w:div>
        <w:div w:id="400063612">
          <w:marLeft w:val="0"/>
          <w:marRight w:val="0"/>
          <w:marTop w:val="0"/>
          <w:marBottom w:val="0"/>
          <w:divBdr>
            <w:top w:val="none" w:sz="0" w:space="0" w:color="auto"/>
            <w:left w:val="none" w:sz="0" w:space="0" w:color="auto"/>
            <w:bottom w:val="none" w:sz="0" w:space="0" w:color="auto"/>
            <w:right w:val="none" w:sz="0" w:space="0" w:color="auto"/>
          </w:divBdr>
          <w:divsChild>
            <w:div w:id="117381786">
              <w:marLeft w:val="0"/>
              <w:marRight w:val="0"/>
              <w:marTop w:val="0"/>
              <w:marBottom w:val="0"/>
              <w:divBdr>
                <w:top w:val="none" w:sz="0" w:space="0" w:color="auto"/>
                <w:left w:val="none" w:sz="0" w:space="0" w:color="auto"/>
                <w:bottom w:val="none" w:sz="0" w:space="0" w:color="auto"/>
                <w:right w:val="none" w:sz="0" w:space="0" w:color="auto"/>
              </w:divBdr>
            </w:div>
          </w:divsChild>
        </w:div>
        <w:div w:id="1705208203">
          <w:marLeft w:val="0"/>
          <w:marRight w:val="0"/>
          <w:marTop w:val="0"/>
          <w:marBottom w:val="0"/>
          <w:divBdr>
            <w:top w:val="none" w:sz="0" w:space="0" w:color="auto"/>
            <w:left w:val="none" w:sz="0" w:space="0" w:color="auto"/>
            <w:bottom w:val="none" w:sz="0" w:space="0" w:color="auto"/>
            <w:right w:val="none" w:sz="0" w:space="0" w:color="auto"/>
          </w:divBdr>
          <w:divsChild>
            <w:div w:id="1054500690">
              <w:marLeft w:val="0"/>
              <w:marRight w:val="0"/>
              <w:marTop w:val="0"/>
              <w:marBottom w:val="0"/>
              <w:divBdr>
                <w:top w:val="none" w:sz="0" w:space="0" w:color="auto"/>
                <w:left w:val="none" w:sz="0" w:space="0" w:color="auto"/>
                <w:bottom w:val="none" w:sz="0" w:space="0" w:color="auto"/>
                <w:right w:val="none" w:sz="0" w:space="0" w:color="auto"/>
              </w:divBdr>
            </w:div>
          </w:divsChild>
        </w:div>
        <w:div w:id="326440494">
          <w:marLeft w:val="0"/>
          <w:marRight w:val="0"/>
          <w:marTop w:val="0"/>
          <w:marBottom w:val="0"/>
          <w:divBdr>
            <w:top w:val="none" w:sz="0" w:space="0" w:color="auto"/>
            <w:left w:val="none" w:sz="0" w:space="0" w:color="auto"/>
            <w:bottom w:val="none" w:sz="0" w:space="0" w:color="auto"/>
            <w:right w:val="none" w:sz="0" w:space="0" w:color="auto"/>
          </w:divBdr>
          <w:divsChild>
            <w:div w:id="674184600">
              <w:marLeft w:val="0"/>
              <w:marRight w:val="0"/>
              <w:marTop w:val="0"/>
              <w:marBottom w:val="0"/>
              <w:divBdr>
                <w:top w:val="none" w:sz="0" w:space="0" w:color="auto"/>
                <w:left w:val="none" w:sz="0" w:space="0" w:color="auto"/>
                <w:bottom w:val="none" w:sz="0" w:space="0" w:color="auto"/>
                <w:right w:val="none" w:sz="0" w:space="0" w:color="auto"/>
              </w:divBdr>
            </w:div>
          </w:divsChild>
        </w:div>
        <w:div w:id="572619663">
          <w:marLeft w:val="0"/>
          <w:marRight w:val="0"/>
          <w:marTop w:val="0"/>
          <w:marBottom w:val="0"/>
          <w:divBdr>
            <w:top w:val="none" w:sz="0" w:space="0" w:color="auto"/>
            <w:left w:val="none" w:sz="0" w:space="0" w:color="auto"/>
            <w:bottom w:val="none" w:sz="0" w:space="0" w:color="auto"/>
            <w:right w:val="none" w:sz="0" w:space="0" w:color="auto"/>
          </w:divBdr>
          <w:divsChild>
            <w:div w:id="2128311755">
              <w:marLeft w:val="0"/>
              <w:marRight w:val="0"/>
              <w:marTop w:val="0"/>
              <w:marBottom w:val="0"/>
              <w:divBdr>
                <w:top w:val="none" w:sz="0" w:space="0" w:color="auto"/>
                <w:left w:val="none" w:sz="0" w:space="0" w:color="auto"/>
                <w:bottom w:val="none" w:sz="0" w:space="0" w:color="auto"/>
                <w:right w:val="none" w:sz="0" w:space="0" w:color="auto"/>
              </w:divBdr>
            </w:div>
          </w:divsChild>
        </w:div>
        <w:div w:id="1809475739">
          <w:marLeft w:val="0"/>
          <w:marRight w:val="0"/>
          <w:marTop w:val="0"/>
          <w:marBottom w:val="0"/>
          <w:divBdr>
            <w:top w:val="none" w:sz="0" w:space="0" w:color="auto"/>
            <w:left w:val="none" w:sz="0" w:space="0" w:color="auto"/>
            <w:bottom w:val="none" w:sz="0" w:space="0" w:color="auto"/>
            <w:right w:val="none" w:sz="0" w:space="0" w:color="auto"/>
          </w:divBdr>
          <w:divsChild>
            <w:div w:id="1425687092">
              <w:marLeft w:val="0"/>
              <w:marRight w:val="0"/>
              <w:marTop w:val="0"/>
              <w:marBottom w:val="0"/>
              <w:divBdr>
                <w:top w:val="none" w:sz="0" w:space="0" w:color="auto"/>
                <w:left w:val="none" w:sz="0" w:space="0" w:color="auto"/>
                <w:bottom w:val="none" w:sz="0" w:space="0" w:color="auto"/>
                <w:right w:val="none" w:sz="0" w:space="0" w:color="auto"/>
              </w:divBdr>
            </w:div>
          </w:divsChild>
        </w:div>
        <w:div w:id="1951159698">
          <w:marLeft w:val="0"/>
          <w:marRight w:val="0"/>
          <w:marTop w:val="0"/>
          <w:marBottom w:val="0"/>
          <w:divBdr>
            <w:top w:val="none" w:sz="0" w:space="0" w:color="auto"/>
            <w:left w:val="none" w:sz="0" w:space="0" w:color="auto"/>
            <w:bottom w:val="none" w:sz="0" w:space="0" w:color="auto"/>
            <w:right w:val="none" w:sz="0" w:space="0" w:color="auto"/>
          </w:divBdr>
          <w:divsChild>
            <w:div w:id="909272211">
              <w:marLeft w:val="0"/>
              <w:marRight w:val="0"/>
              <w:marTop w:val="0"/>
              <w:marBottom w:val="0"/>
              <w:divBdr>
                <w:top w:val="none" w:sz="0" w:space="0" w:color="auto"/>
                <w:left w:val="none" w:sz="0" w:space="0" w:color="auto"/>
                <w:bottom w:val="none" w:sz="0" w:space="0" w:color="auto"/>
                <w:right w:val="none" w:sz="0" w:space="0" w:color="auto"/>
              </w:divBdr>
            </w:div>
          </w:divsChild>
        </w:div>
        <w:div w:id="1346638593">
          <w:marLeft w:val="0"/>
          <w:marRight w:val="0"/>
          <w:marTop w:val="0"/>
          <w:marBottom w:val="0"/>
          <w:divBdr>
            <w:top w:val="none" w:sz="0" w:space="0" w:color="auto"/>
            <w:left w:val="none" w:sz="0" w:space="0" w:color="auto"/>
            <w:bottom w:val="none" w:sz="0" w:space="0" w:color="auto"/>
            <w:right w:val="none" w:sz="0" w:space="0" w:color="auto"/>
          </w:divBdr>
          <w:divsChild>
            <w:div w:id="1607927006">
              <w:marLeft w:val="0"/>
              <w:marRight w:val="0"/>
              <w:marTop w:val="0"/>
              <w:marBottom w:val="0"/>
              <w:divBdr>
                <w:top w:val="none" w:sz="0" w:space="0" w:color="auto"/>
                <w:left w:val="none" w:sz="0" w:space="0" w:color="auto"/>
                <w:bottom w:val="none" w:sz="0" w:space="0" w:color="auto"/>
                <w:right w:val="none" w:sz="0" w:space="0" w:color="auto"/>
              </w:divBdr>
            </w:div>
          </w:divsChild>
        </w:div>
        <w:div w:id="1890066381">
          <w:marLeft w:val="0"/>
          <w:marRight w:val="0"/>
          <w:marTop w:val="0"/>
          <w:marBottom w:val="0"/>
          <w:divBdr>
            <w:top w:val="none" w:sz="0" w:space="0" w:color="auto"/>
            <w:left w:val="none" w:sz="0" w:space="0" w:color="auto"/>
            <w:bottom w:val="none" w:sz="0" w:space="0" w:color="auto"/>
            <w:right w:val="none" w:sz="0" w:space="0" w:color="auto"/>
          </w:divBdr>
          <w:divsChild>
            <w:div w:id="373624786">
              <w:marLeft w:val="0"/>
              <w:marRight w:val="0"/>
              <w:marTop w:val="0"/>
              <w:marBottom w:val="0"/>
              <w:divBdr>
                <w:top w:val="none" w:sz="0" w:space="0" w:color="auto"/>
                <w:left w:val="none" w:sz="0" w:space="0" w:color="auto"/>
                <w:bottom w:val="none" w:sz="0" w:space="0" w:color="auto"/>
                <w:right w:val="none" w:sz="0" w:space="0" w:color="auto"/>
              </w:divBdr>
            </w:div>
          </w:divsChild>
        </w:div>
        <w:div w:id="904101736">
          <w:marLeft w:val="0"/>
          <w:marRight w:val="0"/>
          <w:marTop w:val="0"/>
          <w:marBottom w:val="0"/>
          <w:divBdr>
            <w:top w:val="none" w:sz="0" w:space="0" w:color="auto"/>
            <w:left w:val="none" w:sz="0" w:space="0" w:color="auto"/>
            <w:bottom w:val="none" w:sz="0" w:space="0" w:color="auto"/>
            <w:right w:val="none" w:sz="0" w:space="0" w:color="auto"/>
          </w:divBdr>
          <w:divsChild>
            <w:div w:id="104932693">
              <w:marLeft w:val="0"/>
              <w:marRight w:val="0"/>
              <w:marTop w:val="0"/>
              <w:marBottom w:val="0"/>
              <w:divBdr>
                <w:top w:val="none" w:sz="0" w:space="0" w:color="auto"/>
                <w:left w:val="none" w:sz="0" w:space="0" w:color="auto"/>
                <w:bottom w:val="none" w:sz="0" w:space="0" w:color="auto"/>
                <w:right w:val="none" w:sz="0" w:space="0" w:color="auto"/>
              </w:divBdr>
            </w:div>
          </w:divsChild>
        </w:div>
        <w:div w:id="505561971">
          <w:marLeft w:val="0"/>
          <w:marRight w:val="0"/>
          <w:marTop w:val="0"/>
          <w:marBottom w:val="0"/>
          <w:divBdr>
            <w:top w:val="none" w:sz="0" w:space="0" w:color="auto"/>
            <w:left w:val="none" w:sz="0" w:space="0" w:color="auto"/>
            <w:bottom w:val="none" w:sz="0" w:space="0" w:color="auto"/>
            <w:right w:val="none" w:sz="0" w:space="0" w:color="auto"/>
          </w:divBdr>
          <w:divsChild>
            <w:div w:id="1857035140">
              <w:marLeft w:val="0"/>
              <w:marRight w:val="0"/>
              <w:marTop w:val="0"/>
              <w:marBottom w:val="0"/>
              <w:divBdr>
                <w:top w:val="none" w:sz="0" w:space="0" w:color="auto"/>
                <w:left w:val="none" w:sz="0" w:space="0" w:color="auto"/>
                <w:bottom w:val="none" w:sz="0" w:space="0" w:color="auto"/>
                <w:right w:val="none" w:sz="0" w:space="0" w:color="auto"/>
              </w:divBdr>
            </w:div>
          </w:divsChild>
        </w:div>
        <w:div w:id="1607955737">
          <w:marLeft w:val="0"/>
          <w:marRight w:val="0"/>
          <w:marTop w:val="0"/>
          <w:marBottom w:val="0"/>
          <w:divBdr>
            <w:top w:val="none" w:sz="0" w:space="0" w:color="auto"/>
            <w:left w:val="none" w:sz="0" w:space="0" w:color="auto"/>
            <w:bottom w:val="none" w:sz="0" w:space="0" w:color="auto"/>
            <w:right w:val="none" w:sz="0" w:space="0" w:color="auto"/>
          </w:divBdr>
          <w:divsChild>
            <w:div w:id="678314054">
              <w:marLeft w:val="0"/>
              <w:marRight w:val="0"/>
              <w:marTop w:val="0"/>
              <w:marBottom w:val="0"/>
              <w:divBdr>
                <w:top w:val="none" w:sz="0" w:space="0" w:color="auto"/>
                <w:left w:val="none" w:sz="0" w:space="0" w:color="auto"/>
                <w:bottom w:val="none" w:sz="0" w:space="0" w:color="auto"/>
                <w:right w:val="none" w:sz="0" w:space="0" w:color="auto"/>
              </w:divBdr>
            </w:div>
          </w:divsChild>
        </w:div>
        <w:div w:id="204606610">
          <w:marLeft w:val="0"/>
          <w:marRight w:val="0"/>
          <w:marTop w:val="0"/>
          <w:marBottom w:val="0"/>
          <w:divBdr>
            <w:top w:val="none" w:sz="0" w:space="0" w:color="auto"/>
            <w:left w:val="none" w:sz="0" w:space="0" w:color="auto"/>
            <w:bottom w:val="none" w:sz="0" w:space="0" w:color="auto"/>
            <w:right w:val="none" w:sz="0" w:space="0" w:color="auto"/>
          </w:divBdr>
          <w:divsChild>
            <w:div w:id="1493910773">
              <w:marLeft w:val="0"/>
              <w:marRight w:val="0"/>
              <w:marTop w:val="0"/>
              <w:marBottom w:val="0"/>
              <w:divBdr>
                <w:top w:val="none" w:sz="0" w:space="0" w:color="auto"/>
                <w:left w:val="none" w:sz="0" w:space="0" w:color="auto"/>
                <w:bottom w:val="none" w:sz="0" w:space="0" w:color="auto"/>
                <w:right w:val="none" w:sz="0" w:space="0" w:color="auto"/>
              </w:divBdr>
            </w:div>
          </w:divsChild>
        </w:div>
        <w:div w:id="1468081939">
          <w:marLeft w:val="0"/>
          <w:marRight w:val="0"/>
          <w:marTop w:val="0"/>
          <w:marBottom w:val="0"/>
          <w:divBdr>
            <w:top w:val="none" w:sz="0" w:space="0" w:color="auto"/>
            <w:left w:val="none" w:sz="0" w:space="0" w:color="auto"/>
            <w:bottom w:val="none" w:sz="0" w:space="0" w:color="auto"/>
            <w:right w:val="none" w:sz="0" w:space="0" w:color="auto"/>
          </w:divBdr>
          <w:divsChild>
            <w:div w:id="1267077954">
              <w:marLeft w:val="0"/>
              <w:marRight w:val="0"/>
              <w:marTop w:val="0"/>
              <w:marBottom w:val="0"/>
              <w:divBdr>
                <w:top w:val="none" w:sz="0" w:space="0" w:color="auto"/>
                <w:left w:val="none" w:sz="0" w:space="0" w:color="auto"/>
                <w:bottom w:val="none" w:sz="0" w:space="0" w:color="auto"/>
                <w:right w:val="none" w:sz="0" w:space="0" w:color="auto"/>
              </w:divBdr>
            </w:div>
          </w:divsChild>
        </w:div>
        <w:div w:id="1530990013">
          <w:marLeft w:val="0"/>
          <w:marRight w:val="0"/>
          <w:marTop w:val="0"/>
          <w:marBottom w:val="0"/>
          <w:divBdr>
            <w:top w:val="none" w:sz="0" w:space="0" w:color="auto"/>
            <w:left w:val="none" w:sz="0" w:space="0" w:color="auto"/>
            <w:bottom w:val="none" w:sz="0" w:space="0" w:color="auto"/>
            <w:right w:val="none" w:sz="0" w:space="0" w:color="auto"/>
          </w:divBdr>
          <w:divsChild>
            <w:div w:id="179204069">
              <w:marLeft w:val="0"/>
              <w:marRight w:val="0"/>
              <w:marTop w:val="0"/>
              <w:marBottom w:val="0"/>
              <w:divBdr>
                <w:top w:val="none" w:sz="0" w:space="0" w:color="auto"/>
                <w:left w:val="none" w:sz="0" w:space="0" w:color="auto"/>
                <w:bottom w:val="none" w:sz="0" w:space="0" w:color="auto"/>
                <w:right w:val="none" w:sz="0" w:space="0" w:color="auto"/>
              </w:divBdr>
            </w:div>
          </w:divsChild>
        </w:div>
        <w:div w:id="232396251">
          <w:marLeft w:val="0"/>
          <w:marRight w:val="0"/>
          <w:marTop w:val="0"/>
          <w:marBottom w:val="0"/>
          <w:divBdr>
            <w:top w:val="none" w:sz="0" w:space="0" w:color="auto"/>
            <w:left w:val="none" w:sz="0" w:space="0" w:color="auto"/>
            <w:bottom w:val="none" w:sz="0" w:space="0" w:color="auto"/>
            <w:right w:val="none" w:sz="0" w:space="0" w:color="auto"/>
          </w:divBdr>
          <w:divsChild>
            <w:div w:id="110513755">
              <w:marLeft w:val="0"/>
              <w:marRight w:val="0"/>
              <w:marTop w:val="0"/>
              <w:marBottom w:val="0"/>
              <w:divBdr>
                <w:top w:val="none" w:sz="0" w:space="0" w:color="auto"/>
                <w:left w:val="none" w:sz="0" w:space="0" w:color="auto"/>
                <w:bottom w:val="none" w:sz="0" w:space="0" w:color="auto"/>
                <w:right w:val="none" w:sz="0" w:space="0" w:color="auto"/>
              </w:divBdr>
            </w:div>
          </w:divsChild>
        </w:div>
        <w:div w:id="720598227">
          <w:marLeft w:val="0"/>
          <w:marRight w:val="0"/>
          <w:marTop w:val="0"/>
          <w:marBottom w:val="0"/>
          <w:divBdr>
            <w:top w:val="none" w:sz="0" w:space="0" w:color="auto"/>
            <w:left w:val="none" w:sz="0" w:space="0" w:color="auto"/>
            <w:bottom w:val="none" w:sz="0" w:space="0" w:color="auto"/>
            <w:right w:val="none" w:sz="0" w:space="0" w:color="auto"/>
          </w:divBdr>
          <w:divsChild>
            <w:div w:id="2063748109">
              <w:marLeft w:val="0"/>
              <w:marRight w:val="0"/>
              <w:marTop w:val="0"/>
              <w:marBottom w:val="0"/>
              <w:divBdr>
                <w:top w:val="none" w:sz="0" w:space="0" w:color="auto"/>
                <w:left w:val="none" w:sz="0" w:space="0" w:color="auto"/>
                <w:bottom w:val="none" w:sz="0" w:space="0" w:color="auto"/>
                <w:right w:val="none" w:sz="0" w:space="0" w:color="auto"/>
              </w:divBdr>
            </w:div>
          </w:divsChild>
        </w:div>
        <w:div w:id="959916716">
          <w:marLeft w:val="0"/>
          <w:marRight w:val="0"/>
          <w:marTop w:val="0"/>
          <w:marBottom w:val="0"/>
          <w:divBdr>
            <w:top w:val="none" w:sz="0" w:space="0" w:color="auto"/>
            <w:left w:val="none" w:sz="0" w:space="0" w:color="auto"/>
            <w:bottom w:val="none" w:sz="0" w:space="0" w:color="auto"/>
            <w:right w:val="none" w:sz="0" w:space="0" w:color="auto"/>
          </w:divBdr>
          <w:divsChild>
            <w:div w:id="1759520505">
              <w:marLeft w:val="0"/>
              <w:marRight w:val="0"/>
              <w:marTop w:val="0"/>
              <w:marBottom w:val="0"/>
              <w:divBdr>
                <w:top w:val="none" w:sz="0" w:space="0" w:color="auto"/>
                <w:left w:val="none" w:sz="0" w:space="0" w:color="auto"/>
                <w:bottom w:val="none" w:sz="0" w:space="0" w:color="auto"/>
                <w:right w:val="none" w:sz="0" w:space="0" w:color="auto"/>
              </w:divBdr>
            </w:div>
          </w:divsChild>
        </w:div>
        <w:div w:id="633676852">
          <w:marLeft w:val="0"/>
          <w:marRight w:val="0"/>
          <w:marTop w:val="0"/>
          <w:marBottom w:val="0"/>
          <w:divBdr>
            <w:top w:val="none" w:sz="0" w:space="0" w:color="auto"/>
            <w:left w:val="none" w:sz="0" w:space="0" w:color="auto"/>
            <w:bottom w:val="none" w:sz="0" w:space="0" w:color="auto"/>
            <w:right w:val="none" w:sz="0" w:space="0" w:color="auto"/>
          </w:divBdr>
          <w:divsChild>
            <w:div w:id="531116791">
              <w:marLeft w:val="0"/>
              <w:marRight w:val="0"/>
              <w:marTop w:val="0"/>
              <w:marBottom w:val="0"/>
              <w:divBdr>
                <w:top w:val="none" w:sz="0" w:space="0" w:color="auto"/>
                <w:left w:val="none" w:sz="0" w:space="0" w:color="auto"/>
                <w:bottom w:val="none" w:sz="0" w:space="0" w:color="auto"/>
                <w:right w:val="none" w:sz="0" w:space="0" w:color="auto"/>
              </w:divBdr>
            </w:div>
            <w:div w:id="968049870">
              <w:marLeft w:val="0"/>
              <w:marRight w:val="0"/>
              <w:marTop w:val="0"/>
              <w:marBottom w:val="0"/>
              <w:divBdr>
                <w:top w:val="none" w:sz="0" w:space="0" w:color="auto"/>
                <w:left w:val="none" w:sz="0" w:space="0" w:color="auto"/>
                <w:bottom w:val="none" w:sz="0" w:space="0" w:color="auto"/>
                <w:right w:val="none" w:sz="0" w:space="0" w:color="auto"/>
              </w:divBdr>
            </w:div>
          </w:divsChild>
        </w:div>
        <w:div w:id="927276810">
          <w:marLeft w:val="0"/>
          <w:marRight w:val="0"/>
          <w:marTop w:val="0"/>
          <w:marBottom w:val="0"/>
          <w:divBdr>
            <w:top w:val="none" w:sz="0" w:space="0" w:color="auto"/>
            <w:left w:val="none" w:sz="0" w:space="0" w:color="auto"/>
            <w:bottom w:val="none" w:sz="0" w:space="0" w:color="auto"/>
            <w:right w:val="none" w:sz="0" w:space="0" w:color="auto"/>
          </w:divBdr>
          <w:divsChild>
            <w:div w:id="1897738125">
              <w:marLeft w:val="0"/>
              <w:marRight w:val="0"/>
              <w:marTop w:val="0"/>
              <w:marBottom w:val="0"/>
              <w:divBdr>
                <w:top w:val="none" w:sz="0" w:space="0" w:color="auto"/>
                <w:left w:val="none" w:sz="0" w:space="0" w:color="auto"/>
                <w:bottom w:val="none" w:sz="0" w:space="0" w:color="auto"/>
                <w:right w:val="none" w:sz="0" w:space="0" w:color="auto"/>
              </w:divBdr>
            </w:div>
          </w:divsChild>
        </w:div>
        <w:div w:id="715355779">
          <w:marLeft w:val="0"/>
          <w:marRight w:val="0"/>
          <w:marTop w:val="0"/>
          <w:marBottom w:val="0"/>
          <w:divBdr>
            <w:top w:val="none" w:sz="0" w:space="0" w:color="auto"/>
            <w:left w:val="none" w:sz="0" w:space="0" w:color="auto"/>
            <w:bottom w:val="none" w:sz="0" w:space="0" w:color="auto"/>
            <w:right w:val="none" w:sz="0" w:space="0" w:color="auto"/>
          </w:divBdr>
          <w:divsChild>
            <w:div w:id="1158614295">
              <w:marLeft w:val="0"/>
              <w:marRight w:val="0"/>
              <w:marTop w:val="0"/>
              <w:marBottom w:val="0"/>
              <w:divBdr>
                <w:top w:val="none" w:sz="0" w:space="0" w:color="auto"/>
                <w:left w:val="none" w:sz="0" w:space="0" w:color="auto"/>
                <w:bottom w:val="none" w:sz="0" w:space="0" w:color="auto"/>
                <w:right w:val="none" w:sz="0" w:space="0" w:color="auto"/>
              </w:divBdr>
            </w:div>
          </w:divsChild>
        </w:div>
        <w:div w:id="1754543134">
          <w:marLeft w:val="0"/>
          <w:marRight w:val="0"/>
          <w:marTop w:val="0"/>
          <w:marBottom w:val="0"/>
          <w:divBdr>
            <w:top w:val="none" w:sz="0" w:space="0" w:color="auto"/>
            <w:left w:val="none" w:sz="0" w:space="0" w:color="auto"/>
            <w:bottom w:val="none" w:sz="0" w:space="0" w:color="auto"/>
            <w:right w:val="none" w:sz="0" w:space="0" w:color="auto"/>
          </w:divBdr>
          <w:divsChild>
            <w:div w:id="429476638">
              <w:marLeft w:val="0"/>
              <w:marRight w:val="0"/>
              <w:marTop w:val="0"/>
              <w:marBottom w:val="0"/>
              <w:divBdr>
                <w:top w:val="none" w:sz="0" w:space="0" w:color="auto"/>
                <w:left w:val="none" w:sz="0" w:space="0" w:color="auto"/>
                <w:bottom w:val="none" w:sz="0" w:space="0" w:color="auto"/>
                <w:right w:val="none" w:sz="0" w:space="0" w:color="auto"/>
              </w:divBdr>
            </w:div>
          </w:divsChild>
        </w:div>
        <w:div w:id="1119177804">
          <w:marLeft w:val="0"/>
          <w:marRight w:val="0"/>
          <w:marTop w:val="0"/>
          <w:marBottom w:val="0"/>
          <w:divBdr>
            <w:top w:val="none" w:sz="0" w:space="0" w:color="auto"/>
            <w:left w:val="none" w:sz="0" w:space="0" w:color="auto"/>
            <w:bottom w:val="none" w:sz="0" w:space="0" w:color="auto"/>
            <w:right w:val="none" w:sz="0" w:space="0" w:color="auto"/>
          </w:divBdr>
          <w:divsChild>
            <w:div w:id="1754232722">
              <w:marLeft w:val="0"/>
              <w:marRight w:val="0"/>
              <w:marTop w:val="0"/>
              <w:marBottom w:val="0"/>
              <w:divBdr>
                <w:top w:val="none" w:sz="0" w:space="0" w:color="auto"/>
                <w:left w:val="none" w:sz="0" w:space="0" w:color="auto"/>
                <w:bottom w:val="none" w:sz="0" w:space="0" w:color="auto"/>
                <w:right w:val="none" w:sz="0" w:space="0" w:color="auto"/>
              </w:divBdr>
            </w:div>
          </w:divsChild>
        </w:div>
        <w:div w:id="850871758">
          <w:marLeft w:val="0"/>
          <w:marRight w:val="0"/>
          <w:marTop w:val="0"/>
          <w:marBottom w:val="0"/>
          <w:divBdr>
            <w:top w:val="none" w:sz="0" w:space="0" w:color="auto"/>
            <w:left w:val="none" w:sz="0" w:space="0" w:color="auto"/>
            <w:bottom w:val="none" w:sz="0" w:space="0" w:color="auto"/>
            <w:right w:val="none" w:sz="0" w:space="0" w:color="auto"/>
          </w:divBdr>
          <w:divsChild>
            <w:div w:id="493227484">
              <w:marLeft w:val="0"/>
              <w:marRight w:val="0"/>
              <w:marTop w:val="0"/>
              <w:marBottom w:val="0"/>
              <w:divBdr>
                <w:top w:val="none" w:sz="0" w:space="0" w:color="auto"/>
                <w:left w:val="none" w:sz="0" w:space="0" w:color="auto"/>
                <w:bottom w:val="none" w:sz="0" w:space="0" w:color="auto"/>
                <w:right w:val="none" w:sz="0" w:space="0" w:color="auto"/>
              </w:divBdr>
            </w:div>
          </w:divsChild>
        </w:div>
        <w:div w:id="1767072776">
          <w:marLeft w:val="0"/>
          <w:marRight w:val="0"/>
          <w:marTop w:val="0"/>
          <w:marBottom w:val="0"/>
          <w:divBdr>
            <w:top w:val="none" w:sz="0" w:space="0" w:color="auto"/>
            <w:left w:val="none" w:sz="0" w:space="0" w:color="auto"/>
            <w:bottom w:val="none" w:sz="0" w:space="0" w:color="auto"/>
            <w:right w:val="none" w:sz="0" w:space="0" w:color="auto"/>
          </w:divBdr>
          <w:divsChild>
            <w:div w:id="93483265">
              <w:marLeft w:val="0"/>
              <w:marRight w:val="0"/>
              <w:marTop w:val="0"/>
              <w:marBottom w:val="0"/>
              <w:divBdr>
                <w:top w:val="none" w:sz="0" w:space="0" w:color="auto"/>
                <w:left w:val="none" w:sz="0" w:space="0" w:color="auto"/>
                <w:bottom w:val="none" w:sz="0" w:space="0" w:color="auto"/>
                <w:right w:val="none" w:sz="0" w:space="0" w:color="auto"/>
              </w:divBdr>
            </w:div>
          </w:divsChild>
        </w:div>
        <w:div w:id="680162389">
          <w:marLeft w:val="0"/>
          <w:marRight w:val="0"/>
          <w:marTop w:val="0"/>
          <w:marBottom w:val="0"/>
          <w:divBdr>
            <w:top w:val="none" w:sz="0" w:space="0" w:color="auto"/>
            <w:left w:val="none" w:sz="0" w:space="0" w:color="auto"/>
            <w:bottom w:val="none" w:sz="0" w:space="0" w:color="auto"/>
            <w:right w:val="none" w:sz="0" w:space="0" w:color="auto"/>
          </w:divBdr>
          <w:divsChild>
            <w:div w:id="746195676">
              <w:marLeft w:val="0"/>
              <w:marRight w:val="0"/>
              <w:marTop w:val="0"/>
              <w:marBottom w:val="0"/>
              <w:divBdr>
                <w:top w:val="none" w:sz="0" w:space="0" w:color="auto"/>
                <w:left w:val="none" w:sz="0" w:space="0" w:color="auto"/>
                <w:bottom w:val="none" w:sz="0" w:space="0" w:color="auto"/>
                <w:right w:val="none" w:sz="0" w:space="0" w:color="auto"/>
              </w:divBdr>
            </w:div>
          </w:divsChild>
        </w:div>
        <w:div w:id="1422795681">
          <w:marLeft w:val="0"/>
          <w:marRight w:val="0"/>
          <w:marTop w:val="0"/>
          <w:marBottom w:val="0"/>
          <w:divBdr>
            <w:top w:val="none" w:sz="0" w:space="0" w:color="auto"/>
            <w:left w:val="none" w:sz="0" w:space="0" w:color="auto"/>
            <w:bottom w:val="none" w:sz="0" w:space="0" w:color="auto"/>
            <w:right w:val="none" w:sz="0" w:space="0" w:color="auto"/>
          </w:divBdr>
          <w:divsChild>
            <w:div w:id="414057848">
              <w:marLeft w:val="0"/>
              <w:marRight w:val="0"/>
              <w:marTop w:val="0"/>
              <w:marBottom w:val="0"/>
              <w:divBdr>
                <w:top w:val="none" w:sz="0" w:space="0" w:color="auto"/>
                <w:left w:val="none" w:sz="0" w:space="0" w:color="auto"/>
                <w:bottom w:val="none" w:sz="0" w:space="0" w:color="auto"/>
                <w:right w:val="none" w:sz="0" w:space="0" w:color="auto"/>
              </w:divBdr>
            </w:div>
          </w:divsChild>
        </w:div>
        <w:div w:id="520166715">
          <w:marLeft w:val="0"/>
          <w:marRight w:val="0"/>
          <w:marTop w:val="0"/>
          <w:marBottom w:val="0"/>
          <w:divBdr>
            <w:top w:val="none" w:sz="0" w:space="0" w:color="auto"/>
            <w:left w:val="none" w:sz="0" w:space="0" w:color="auto"/>
            <w:bottom w:val="none" w:sz="0" w:space="0" w:color="auto"/>
            <w:right w:val="none" w:sz="0" w:space="0" w:color="auto"/>
          </w:divBdr>
          <w:divsChild>
            <w:div w:id="1609656078">
              <w:marLeft w:val="0"/>
              <w:marRight w:val="0"/>
              <w:marTop w:val="0"/>
              <w:marBottom w:val="0"/>
              <w:divBdr>
                <w:top w:val="none" w:sz="0" w:space="0" w:color="auto"/>
                <w:left w:val="none" w:sz="0" w:space="0" w:color="auto"/>
                <w:bottom w:val="none" w:sz="0" w:space="0" w:color="auto"/>
                <w:right w:val="none" w:sz="0" w:space="0" w:color="auto"/>
              </w:divBdr>
            </w:div>
          </w:divsChild>
        </w:div>
        <w:div w:id="366805808">
          <w:marLeft w:val="0"/>
          <w:marRight w:val="0"/>
          <w:marTop w:val="0"/>
          <w:marBottom w:val="0"/>
          <w:divBdr>
            <w:top w:val="none" w:sz="0" w:space="0" w:color="auto"/>
            <w:left w:val="none" w:sz="0" w:space="0" w:color="auto"/>
            <w:bottom w:val="none" w:sz="0" w:space="0" w:color="auto"/>
            <w:right w:val="none" w:sz="0" w:space="0" w:color="auto"/>
          </w:divBdr>
          <w:divsChild>
            <w:div w:id="1946305391">
              <w:marLeft w:val="0"/>
              <w:marRight w:val="0"/>
              <w:marTop w:val="0"/>
              <w:marBottom w:val="0"/>
              <w:divBdr>
                <w:top w:val="none" w:sz="0" w:space="0" w:color="auto"/>
                <w:left w:val="none" w:sz="0" w:space="0" w:color="auto"/>
                <w:bottom w:val="none" w:sz="0" w:space="0" w:color="auto"/>
                <w:right w:val="none" w:sz="0" w:space="0" w:color="auto"/>
              </w:divBdr>
            </w:div>
          </w:divsChild>
        </w:div>
        <w:div w:id="308943391">
          <w:marLeft w:val="0"/>
          <w:marRight w:val="0"/>
          <w:marTop w:val="0"/>
          <w:marBottom w:val="0"/>
          <w:divBdr>
            <w:top w:val="none" w:sz="0" w:space="0" w:color="auto"/>
            <w:left w:val="none" w:sz="0" w:space="0" w:color="auto"/>
            <w:bottom w:val="none" w:sz="0" w:space="0" w:color="auto"/>
            <w:right w:val="none" w:sz="0" w:space="0" w:color="auto"/>
          </w:divBdr>
          <w:divsChild>
            <w:div w:id="1135414609">
              <w:marLeft w:val="0"/>
              <w:marRight w:val="0"/>
              <w:marTop w:val="0"/>
              <w:marBottom w:val="0"/>
              <w:divBdr>
                <w:top w:val="none" w:sz="0" w:space="0" w:color="auto"/>
                <w:left w:val="none" w:sz="0" w:space="0" w:color="auto"/>
                <w:bottom w:val="none" w:sz="0" w:space="0" w:color="auto"/>
                <w:right w:val="none" w:sz="0" w:space="0" w:color="auto"/>
              </w:divBdr>
            </w:div>
            <w:div w:id="1488933386">
              <w:marLeft w:val="0"/>
              <w:marRight w:val="0"/>
              <w:marTop w:val="0"/>
              <w:marBottom w:val="0"/>
              <w:divBdr>
                <w:top w:val="none" w:sz="0" w:space="0" w:color="auto"/>
                <w:left w:val="none" w:sz="0" w:space="0" w:color="auto"/>
                <w:bottom w:val="none" w:sz="0" w:space="0" w:color="auto"/>
                <w:right w:val="none" w:sz="0" w:space="0" w:color="auto"/>
              </w:divBdr>
            </w:div>
            <w:div w:id="1221214593">
              <w:marLeft w:val="0"/>
              <w:marRight w:val="0"/>
              <w:marTop w:val="0"/>
              <w:marBottom w:val="0"/>
              <w:divBdr>
                <w:top w:val="none" w:sz="0" w:space="0" w:color="auto"/>
                <w:left w:val="none" w:sz="0" w:space="0" w:color="auto"/>
                <w:bottom w:val="none" w:sz="0" w:space="0" w:color="auto"/>
                <w:right w:val="none" w:sz="0" w:space="0" w:color="auto"/>
              </w:divBdr>
            </w:div>
            <w:div w:id="771705038">
              <w:marLeft w:val="0"/>
              <w:marRight w:val="0"/>
              <w:marTop w:val="0"/>
              <w:marBottom w:val="0"/>
              <w:divBdr>
                <w:top w:val="none" w:sz="0" w:space="0" w:color="auto"/>
                <w:left w:val="none" w:sz="0" w:space="0" w:color="auto"/>
                <w:bottom w:val="none" w:sz="0" w:space="0" w:color="auto"/>
                <w:right w:val="none" w:sz="0" w:space="0" w:color="auto"/>
              </w:divBdr>
            </w:div>
            <w:div w:id="1784691658">
              <w:marLeft w:val="0"/>
              <w:marRight w:val="0"/>
              <w:marTop w:val="0"/>
              <w:marBottom w:val="0"/>
              <w:divBdr>
                <w:top w:val="none" w:sz="0" w:space="0" w:color="auto"/>
                <w:left w:val="none" w:sz="0" w:space="0" w:color="auto"/>
                <w:bottom w:val="none" w:sz="0" w:space="0" w:color="auto"/>
                <w:right w:val="none" w:sz="0" w:space="0" w:color="auto"/>
              </w:divBdr>
            </w:div>
            <w:div w:id="777870332">
              <w:marLeft w:val="0"/>
              <w:marRight w:val="0"/>
              <w:marTop w:val="0"/>
              <w:marBottom w:val="0"/>
              <w:divBdr>
                <w:top w:val="none" w:sz="0" w:space="0" w:color="auto"/>
                <w:left w:val="none" w:sz="0" w:space="0" w:color="auto"/>
                <w:bottom w:val="none" w:sz="0" w:space="0" w:color="auto"/>
                <w:right w:val="none" w:sz="0" w:space="0" w:color="auto"/>
              </w:divBdr>
            </w:div>
            <w:div w:id="585454509">
              <w:marLeft w:val="0"/>
              <w:marRight w:val="0"/>
              <w:marTop w:val="0"/>
              <w:marBottom w:val="0"/>
              <w:divBdr>
                <w:top w:val="none" w:sz="0" w:space="0" w:color="auto"/>
                <w:left w:val="none" w:sz="0" w:space="0" w:color="auto"/>
                <w:bottom w:val="none" w:sz="0" w:space="0" w:color="auto"/>
                <w:right w:val="none" w:sz="0" w:space="0" w:color="auto"/>
              </w:divBdr>
            </w:div>
            <w:div w:id="2093622712">
              <w:marLeft w:val="0"/>
              <w:marRight w:val="0"/>
              <w:marTop w:val="0"/>
              <w:marBottom w:val="0"/>
              <w:divBdr>
                <w:top w:val="none" w:sz="0" w:space="0" w:color="auto"/>
                <w:left w:val="none" w:sz="0" w:space="0" w:color="auto"/>
                <w:bottom w:val="none" w:sz="0" w:space="0" w:color="auto"/>
                <w:right w:val="none" w:sz="0" w:space="0" w:color="auto"/>
              </w:divBdr>
            </w:div>
            <w:div w:id="457727143">
              <w:marLeft w:val="0"/>
              <w:marRight w:val="0"/>
              <w:marTop w:val="0"/>
              <w:marBottom w:val="0"/>
              <w:divBdr>
                <w:top w:val="none" w:sz="0" w:space="0" w:color="auto"/>
                <w:left w:val="none" w:sz="0" w:space="0" w:color="auto"/>
                <w:bottom w:val="none" w:sz="0" w:space="0" w:color="auto"/>
                <w:right w:val="none" w:sz="0" w:space="0" w:color="auto"/>
              </w:divBdr>
            </w:div>
            <w:div w:id="126506624">
              <w:marLeft w:val="0"/>
              <w:marRight w:val="0"/>
              <w:marTop w:val="0"/>
              <w:marBottom w:val="0"/>
              <w:divBdr>
                <w:top w:val="none" w:sz="0" w:space="0" w:color="auto"/>
                <w:left w:val="none" w:sz="0" w:space="0" w:color="auto"/>
                <w:bottom w:val="none" w:sz="0" w:space="0" w:color="auto"/>
                <w:right w:val="none" w:sz="0" w:space="0" w:color="auto"/>
              </w:divBdr>
            </w:div>
          </w:divsChild>
        </w:div>
        <w:div w:id="1512598004">
          <w:marLeft w:val="0"/>
          <w:marRight w:val="0"/>
          <w:marTop w:val="0"/>
          <w:marBottom w:val="0"/>
          <w:divBdr>
            <w:top w:val="none" w:sz="0" w:space="0" w:color="auto"/>
            <w:left w:val="none" w:sz="0" w:space="0" w:color="auto"/>
            <w:bottom w:val="none" w:sz="0" w:space="0" w:color="auto"/>
            <w:right w:val="none" w:sz="0" w:space="0" w:color="auto"/>
          </w:divBdr>
          <w:divsChild>
            <w:div w:id="705564725">
              <w:marLeft w:val="0"/>
              <w:marRight w:val="0"/>
              <w:marTop w:val="0"/>
              <w:marBottom w:val="0"/>
              <w:divBdr>
                <w:top w:val="none" w:sz="0" w:space="0" w:color="auto"/>
                <w:left w:val="none" w:sz="0" w:space="0" w:color="auto"/>
                <w:bottom w:val="none" w:sz="0" w:space="0" w:color="auto"/>
                <w:right w:val="none" w:sz="0" w:space="0" w:color="auto"/>
              </w:divBdr>
            </w:div>
          </w:divsChild>
        </w:div>
        <w:div w:id="1961449039">
          <w:marLeft w:val="0"/>
          <w:marRight w:val="0"/>
          <w:marTop w:val="0"/>
          <w:marBottom w:val="0"/>
          <w:divBdr>
            <w:top w:val="none" w:sz="0" w:space="0" w:color="auto"/>
            <w:left w:val="none" w:sz="0" w:space="0" w:color="auto"/>
            <w:bottom w:val="none" w:sz="0" w:space="0" w:color="auto"/>
            <w:right w:val="none" w:sz="0" w:space="0" w:color="auto"/>
          </w:divBdr>
          <w:divsChild>
            <w:div w:id="1381976522">
              <w:marLeft w:val="0"/>
              <w:marRight w:val="0"/>
              <w:marTop w:val="0"/>
              <w:marBottom w:val="0"/>
              <w:divBdr>
                <w:top w:val="none" w:sz="0" w:space="0" w:color="auto"/>
                <w:left w:val="none" w:sz="0" w:space="0" w:color="auto"/>
                <w:bottom w:val="none" w:sz="0" w:space="0" w:color="auto"/>
                <w:right w:val="none" w:sz="0" w:space="0" w:color="auto"/>
              </w:divBdr>
            </w:div>
            <w:div w:id="1621302814">
              <w:marLeft w:val="0"/>
              <w:marRight w:val="0"/>
              <w:marTop w:val="0"/>
              <w:marBottom w:val="0"/>
              <w:divBdr>
                <w:top w:val="none" w:sz="0" w:space="0" w:color="auto"/>
                <w:left w:val="none" w:sz="0" w:space="0" w:color="auto"/>
                <w:bottom w:val="none" w:sz="0" w:space="0" w:color="auto"/>
                <w:right w:val="none" w:sz="0" w:space="0" w:color="auto"/>
              </w:divBdr>
            </w:div>
          </w:divsChild>
        </w:div>
        <w:div w:id="1235312403">
          <w:marLeft w:val="0"/>
          <w:marRight w:val="0"/>
          <w:marTop w:val="0"/>
          <w:marBottom w:val="0"/>
          <w:divBdr>
            <w:top w:val="none" w:sz="0" w:space="0" w:color="auto"/>
            <w:left w:val="none" w:sz="0" w:space="0" w:color="auto"/>
            <w:bottom w:val="none" w:sz="0" w:space="0" w:color="auto"/>
            <w:right w:val="none" w:sz="0" w:space="0" w:color="auto"/>
          </w:divBdr>
          <w:divsChild>
            <w:div w:id="812917120">
              <w:marLeft w:val="0"/>
              <w:marRight w:val="0"/>
              <w:marTop w:val="0"/>
              <w:marBottom w:val="0"/>
              <w:divBdr>
                <w:top w:val="none" w:sz="0" w:space="0" w:color="auto"/>
                <w:left w:val="none" w:sz="0" w:space="0" w:color="auto"/>
                <w:bottom w:val="none" w:sz="0" w:space="0" w:color="auto"/>
                <w:right w:val="none" w:sz="0" w:space="0" w:color="auto"/>
              </w:divBdr>
            </w:div>
          </w:divsChild>
        </w:div>
        <w:div w:id="658734337">
          <w:marLeft w:val="0"/>
          <w:marRight w:val="0"/>
          <w:marTop w:val="0"/>
          <w:marBottom w:val="0"/>
          <w:divBdr>
            <w:top w:val="none" w:sz="0" w:space="0" w:color="auto"/>
            <w:left w:val="none" w:sz="0" w:space="0" w:color="auto"/>
            <w:bottom w:val="none" w:sz="0" w:space="0" w:color="auto"/>
            <w:right w:val="none" w:sz="0" w:space="0" w:color="auto"/>
          </w:divBdr>
          <w:divsChild>
            <w:div w:id="108669852">
              <w:marLeft w:val="0"/>
              <w:marRight w:val="0"/>
              <w:marTop w:val="0"/>
              <w:marBottom w:val="0"/>
              <w:divBdr>
                <w:top w:val="none" w:sz="0" w:space="0" w:color="auto"/>
                <w:left w:val="none" w:sz="0" w:space="0" w:color="auto"/>
                <w:bottom w:val="none" w:sz="0" w:space="0" w:color="auto"/>
                <w:right w:val="none" w:sz="0" w:space="0" w:color="auto"/>
              </w:divBdr>
            </w:div>
          </w:divsChild>
        </w:div>
        <w:div w:id="1605922224">
          <w:marLeft w:val="0"/>
          <w:marRight w:val="0"/>
          <w:marTop w:val="0"/>
          <w:marBottom w:val="0"/>
          <w:divBdr>
            <w:top w:val="none" w:sz="0" w:space="0" w:color="auto"/>
            <w:left w:val="none" w:sz="0" w:space="0" w:color="auto"/>
            <w:bottom w:val="none" w:sz="0" w:space="0" w:color="auto"/>
            <w:right w:val="none" w:sz="0" w:space="0" w:color="auto"/>
          </w:divBdr>
          <w:divsChild>
            <w:div w:id="1297638303">
              <w:marLeft w:val="0"/>
              <w:marRight w:val="0"/>
              <w:marTop w:val="0"/>
              <w:marBottom w:val="0"/>
              <w:divBdr>
                <w:top w:val="none" w:sz="0" w:space="0" w:color="auto"/>
                <w:left w:val="none" w:sz="0" w:space="0" w:color="auto"/>
                <w:bottom w:val="none" w:sz="0" w:space="0" w:color="auto"/>
                <w:right w:val="none" w:sz="0" w:space="0" w:color="auto"/>
              </w:divBdr>
            </w:div>
          </w:divsChild>
        </w:div>
        <w:div w:id="1021710361">
          <w:marLeft w:val="0"/>
          <w:marRight w:val="0"/>
          <w:marTop w:val="0"/>
          <w:marBottom w:val="0"/>
          <w:divBdr>
            <w:top w:val="none" w:sz="0" w:space="0" w:color="auto"/>
            <w:left w:val="none" w:sz="0" w:space="0" w:color="auto"/>
            <w:bottom w:val="none" w:sz="0" w:space="0" w:color="auto"/>
            <w:right w:val="none" w:sz="0" w:space="0" w:color="auto"/>
          </w:divBdr>
          <w:divsChild>
            <w:div w:id="371001519">
              <w:marLeft w:val="0"/>
              <w:marRight w:val="0"/>
              <w:marTop w:val="0"/>
              <w:marBottom w:val="0"/>
              <w:divBdr>
                <w:top w:val="none" w:sz="0" w:space="0" w:color="auto"/>
                <w:left w:val="none" w:sz="0" w:space="0" w:color="auto"/>
                <w:bottom w:val="none" w:sz="0" w:space="0" w:color="auto"/>
                <w:right w:val="none" w:sz="0" w:space="0" w:color="auto"/>
              </w:divBdr>
            </w:div>
          </w:divsChild>
        </w:div>
        <w:div w:id="1599413214">
          <w:marLeft w:val="0"/>
          <w:marRight w:val="0"/>
          <w:marTop w:val="0"/>
          <w:marBottom w:val="0"/>
          <w:divBdr>
            <w:top w:val="none" w:sz="0" w:space="0" w:color="auto"/>
            <w:left w:val="none" w:sz="0" w:space="0" w:color="auto"/>
            <w:bottom w:val="none" w:sz="0" w:space="0" w:color="auto"/>
            <w:right w:val="none" w:sz="0" w:space="0" w:color="auto"/>
          </w:divBdr>
          <w:divsChild>
            <w:div w:id="508300378">
              <w:marLeft w:val="0"/>
              <w:marRight w:val="0"/>
              <w:marTop w:val="0"/>
              <w:marBottom w:val="0"/>
              <w:divBdr>
                <w:top w:val="none" w:sz="0" w:space="0" w:color="auto"/>
                <w:left w:val="none" w:sz="0" w:space="0" w:color="auto"/>
                <w:bottom w:val="none" w:sz="0" w:space="0" w:color="auto"/>
                <w:right w:val="none" w:sz="0" w:space="0" w:color="auto"/>
              </w:divBdr>
            </w:div>
          </w:divsChild>
        </w:div>
        <w:div w:id="383456895">
          <w:marLeft w:val="0"/>
          <w:marRight w:val="0"/>
          <w:marTop w:val="0"/>
          <w:marBottom w:val="0"/>
          <w:divBdr>
            <w:top w:val="none" w:sz="0" w:space="0" w:color="auto"/>
            <w:left w:val="none" w:sz="0" w:space="0" w:color="auto"/>
            <w:bottom w:val="none" w:sz="0" w:space="0" w:color="auto"/>
            <w:right w:val="none" w:sz="0" w:space="0" w:color="auto"/>
          </w:divBdr>
          <w:divsChild>
            <w:div w:id="37666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8604">
      <w:bodyDiv w:val="1"/>
      <w:marLeft w:val="0"/>
      <w:marRight w:val="0"/>
      <w:marTop w:val="0"/>
      <w:marBottom w:val="0"/>
      <w:divBdr>
        <w:top w:val="none" w:sz="0" w:space="0" w:color="auto"/>
        <w:left w:val="none" w:sz="0" w:space="0" w:color="auto"/>
        <w:bottom w:val="none" w:sz="0" w:space="0" w:color="auto"/>
        <w:right w:val="none" w:sz="0" w:space="0" w:color="auto"/>
      </w:divBdr>
      <w:divsChild>
        <w:div w:id="496115229">
          <w:marLeft w:val="0"/>
          <w:marRight w:val="0"/>
          <w:marTop w:val="0"/>
          <w:marBottom w:val="0"/>
          <w:divBdr>
            <w:top w:val="none" w:sz="0" w:space="0" w:color="auto"/>
            <w:left w:val="none" w:sz="0" w:space="0" w:color="auto"/>
            <w:bottom w:val="none" w:sz="0" w:space="0" w:color="auto"/>
            <w:right w:val="none" w:sz="0" w:space="0" w:color="auto"/>
          </w:divBdr>
          <w:divsChild>
            <w:div w:id="850071554">
              <w:marLeft w:val="0"/>
              <w:marRight w:val="0"/>
              <w:marTop w:val="0"/>
              <w:marBottom w:val="0"/>
              <w:divBdr>
                <w:top w:val="none" w:sz="0" w:space="0" w:color="auto"/>
                <w:left w:val="none" w:sz="0" w:space="0" w:color="auto"/>
                <w:bottom w:val="none" w:sz="0" w:space="0" w:color="auto"/>
                <w:right w:val="none" w:sz="0" w:space="0" w:color="auto"/>
              </w:divBdr>
            </w:div>
          </w:divsChild>
        </w:div>
        <w:div w:id="229002946">
          <w:marLeft w:val="0"/>
          <w:marRight w:val="0"/>
          <w:marTop w:val="0"/>
          <w:marBottom w:val="0"/>
          <w:divBdr>
            <w:top w:val="none" w:sz="0" w:space="0" w:color="auto"/>
            <w:left w:val="none" w:sz="0" w:space="0" w:color="auto"/>
            <w:bottom w:val="none" w:sz="0" w:space="0" w:color="auto"/>
            <w:right w:val="none" w:sz="0" w:space="0" w:color="auto"/>
          </w:divBdr>
          <w:divsChild>
            <w:div w:id="1142381918">
              <w:marLeft w:val="0"/>
              <w:marRight w:val="0"/>
              <w:marTop w:val="0"/>
              <w:marBottom w:val="0"/>
              <w:divBdr>
                <w:top w:val="none" w:sz="0" w:space="0" w:color="auto"/>
                <w:left w:val="none" w:sz="0" w:space="0" w:color="auto"/>
                <w:bottom w:val="none" w:sz="0" w:space="0" w:color="auto"/>
                <w:right w:val="none" w:sz="0" w:space="0" w:color="auto"/>
              </w:divBdr>
            </w:div>
          </w:divsChild>
        </w:div>
        <w:div w:id="974527614">
          <w:marLeft w:val="0"/>
          <w:marRight w:val="0"/>
          <w:marTop w:val="0"/>
          <w:marBottom w:val="0"/>
          <w:divBdr>
            <w:top w:val="none" w:sz="0" w:space="0" w:color="auto"/>
            <w:left w:val="none" w:sz="0" w:space="0" w:color="auto"/>
            <w:bottom w:val="none" w:sz="0" w:space="0" w:color="auto"/>
            <w:right w:val="none" w:sz="0" w:space="0" w:color="auto"/>
          </w:divBdr>
          <w:divsChild>
            <w:div w:id="345131131">
              <w:marLeft w:val="0"/>
              <w:marRight w:val="0"/>
              <w:marTop w:val="0"/>
              <w:marBottom w:val="0"/>
              <w:divBdr>
                <w:top w:val="none" w:sz="0" w:space="0" w:color="auto"/>
                <w:left w:val="none" w:sz="0" w:space="0" w:color="auto"/>
                <w:bottom w:val="none" w:sz="0" w:space="0" w:color="auto"/>
                <w:right w:val="none" w:sz="0" w:space="0" w:color="auto"/>
              </w:divBdr>
            </w:div>
          </w:divsChild>
        </w:div>
        <w:div w:id="1051921524">
          <w:marLeft w:val="0"/>
          <w:marRight w:val="0"/>
          <w:marTop w:val="0"/>
          <w:marBottom w:val="0"/>
          <w:divBdr>
            <w:top w:val="none" w:sz="0" w:space="0" w:color="auto"/>
            <w:left w:val="none" w:sz="0" w:space="0" w:color="auto"/>
            <w:bottom w:val="none" w:sz="0" w:space="0" w:color="auto"/>
            <w:right w:val="none" w:sz="0" w:space="0" w:color="auto"/>
          </w:divBdr>
          <w:divsChild>
            <w:div w:id="742799352">
              <w:marLeft w:val="0"/>
              <w:marRight w:val="0"/>
              <w:marTop w:val="0"/>
              <w:marBottom w:val="0"/>
              <w:divBdr>
                <w:top w:val="none" w:sz="0" w:space="0" w:color="auto"/>
                <w:left w:val="none" w:sz="0" w:space="0" w:color="auto"/>
                <w:bottom w:val="none" w:sz="0" w:space="0" w:color="auto"/>
                <w:right w:val="none" w:sz="0" w:space="0" w:color="auto"/>
              </w:divBdr>
            </w:div>
          </w:divsChild>
        </w:div>
        <w:div w:id="758016250">
          <w:marLeft w:val="0"/>
          <w:marRight w:val="0"/>
          <w:marTop w:val="0"/>
          <w:marBottom w:val="0"/>
          <w:divBdr>
            <w:top w:val="none" w:sz="0" w:space="0" w:color="auto"/>
            <w:left w:val="none" w:sz="0" w:space="0" w:color="auto"/>
            <w:bottom w:val="none" w:sz="0" w:space="0" w:color="auto"/>
            <w:right w:val="none" w:sz="0" w:space="0" w:color="auto"/>
          </w:divBdr>
          <w:divsChild>
            <w:div w:id="1422022396">
              <w:marLeft w:val="0"/>
              <w:marRight w:val="0"/>
              <w:marTop w:val="0"/>
              <w:marBottom w:val="0"/>
              <w:divBdr>
                <w:top w:val="none" w:sz="0" w:space="0" w:color="auto"/>
                <w:left w:val="none" w:sz="0" w:space="0" w:color="auto"/>
                <w:bottom w:val="none" w:sz="0" w:space="0" w:color="auto"/>
                <w:right w:val="none" w:sz="0" w:space="0" w:color="auto"/>
              </w:divBdr>
            </w:div>
          </w:divsChild>
        </w:div>
        <w:div w:id="1889416909">
          <w:marLeft w:val="0"/>
          <w:marRight w:val="0"/>
          <w:marTop w:val="0"/>
          <w:marBottom w:val="0"/>
          <w:divBdr>
            <w:top w:val="none" w:sz="0" w:space="0" w:color="auto"/>
            <w:left w:val="none" w:sz="0" w:space="0" w:color="auto"/>
            <w:bottom w:val="none" w:sz="0" w:space="0" w:color="auto"/>
            <w:right w:val="none" w:sz="0" w:space="0" w:color="auto"/>
          </w:divBdr>
          <w:divsChild>
            <w:div w:id="1689987688">
              <w:marLeft w:val="0"/>
              <w:marRight w:val="0"/>
              <w:marTop w:val="0"/>
              <w:marBottom w:val="0"/>
              <w:divBdr>
                <w:top w:val="none" w:sz="0" w:space="0" w:color="auto"/>
                <w:left w:val="none" w:sz="0" w:space="0" w:color="auto"/>
                <w:bottom w:val="none" w:sz="0" w:space="0" w:color="auto"/>
                <w:right w:val="none" w:sz="0" w:space="0" w:color="auto"/>
              </w:divBdr>
            </w:div>
          </w:divsChild>
        </w:div>
        <w:div w:id="2065063279">
          <w:marLeft w:val="0"/>
          <w:marRight w:val="0"/>
          <w:marTop w:val="0"/>
          <w:marBottom w:val="0"/>
          <w:divBdr>
            <w:top w:val="none" w:sz="0" w:space="0" w:color="auto"/>
            <w:left w:val="none" w:sz="0" w:space="0" w:color="auto"/>
            <w:bottom w:val="none" w:sz="0" w:space="0" w:color="auto"/>
            <w:right w:val="none" w:sz="0" w:space="0" w:color="auto"/>
          </w:divBdr>
          <w:divsChild>
            <w:div w:id="2031295293">
              <w:marLeft w:val="0"/>
              <w:marRight w:val="0"/>
              <w:marTop w:val="0"/>
              <w:marBottom w:val="0"/>
              <w:divBdr>
                <w:top w:val="none" w:sz="0" w:space="0" w:color="auto"/>
                <w:left w:val="none" w:sz="0" w:space="0" w:color="auto"/>
                <w:bottom w:val="none" w:sz="0" w:space="0" w:color="auto"/>
                <w:right w:val="none" w:sz="0" w:space="0" w:color="auto"/>
              </w:divBdr>
            </w:div>
          </w:divsChild>
        </w:div>
        <w:div w:id="835001221">
          <w:marLeft w:val="0"/>
          <w:marRight w:val="0"/>
          <w:marTop w:val="0"/>
          <w:marBottom w:val="0"/>
          <w:divBdr>
            <w:top w:val="none" w:sz="0" w:space="0" w:color="auto"/>
            <w:left w:val="none" w:sz="0" w:space="0" w:color="auto"/>
            <w:bottom w:val="none" w:sz="0" w:space="0" w:color="auto"/>
            <w:right w:val="none" w:sz="0" w:space="0" w:color="auto"/>
          </w:divBdr>
          <w:divsChild>
            <w:div w:id="25907941">
              <w:marLeft w:val="0"/>
              <w:marRight w:val="0"/>
              <w:marTop w:val="0"/>
              <w:marBottom w:val="0"/>
              <w:divBdr>
                <w:top w:val="none" w:sz="0" w:space="0" w:color="auto"/>
                <w:left w:val="none" w:sz="0" w:space="0" w:color="auto"/>
                <w:bottom w:val="none" w:sz="0" w:space="0" w:color="auto"/>
                <w:right w:val="none" w:sz="0" w:space="0" w:color="auto"/>
              </w:divBdr>
            </w:div>
          </w:divsChild>
        </w:div>
        <w:div w:id="1785036304">
          <w:marLeft w:val="0"/>
          <w:marRight w:val="0"/>
          <w:marTop w:val="0"/>
          <w:marBottom w:val="0"/>
          <w:divBdr>
            <w:top w:val="none" w:sz="0" w:space="0" w:color="auto"/>
            <w:left w:val="none" w:sz="0" w:space="0" w:color="auto"/>
            <w:bottom w:val="none" w:sz="0" w:space="0" w:color="auto"/>
            <w:right w:val="none" w:sz="0" w:space="0" w:color="auto"/>
          </w:divBdr>
          <w:divsChild>
            <w:div w:id="1551454116">
              <w:marLeft w:val="0"/>
              <w:marRight w:val="0"/>
              <w:marTop w:val="0"/>
              <w:marBottom w:val="0"/>
              <w:divBdr>
                <w:top w:val="none" w:sz="0" w:space="0" w:color="auto"/>
                <w:left w:val="none" w:sz="0" w:space="0" w:color="auto"/>
                <w:bottom w:val="none" w:sz="0" w:space="0" w:color="auto"/>
                <w:right w:val="none" w:sz="0" w:space="0" w:color="auto"/>
              </w:divBdr>
            </w:div>
          </w:divsChild>
        </w:div>
        <w:div w:id="1699508024">
          <w:marLeft w:val="0"/>
          <w:marRight w:val="0"/>
          <w:marTop w:val="0"/>
          <w:marBottom w:val="0"/>
          <w:divBdr>
            <w:top w:val="none" w:sz="0" w:space="0" w:color="auto"/>
            <w:left w:val="none" w:sz="0" w:space="0" w:color="auto"/>
            <w:bottom w:val="none" w:sz="0" w:space="0" w:color="auto"/>
            <w:right w:val="none" w:sz="0" w:space="0" w:color="auto"/>
          </w:divBdr>
          <w:divsChild>
            <w:div w:id="1704012609">
              <w:marLeft w:val="0"/>
              <w:marRight w:val="0"/>
              <w:marTop w:val="0"/>
              <w:marBottom w:val="0"/>
              <w:divBdr>
                <w:top w:val="none" w:sz="0" w:space="0" w:color="auto"/>
                <w:left w:val="none" w:sz="0" w:space="0" w:color="auto"/>
                <w:bottom w:val="none" w:sz="0" w:space="0" w:color="auto"/>
                <w:right w:val="none" w:sz="0" w:space="0" w:color="auto"/>
              </w:divBdr>
            </w:div>
          </w:divsChild>
        </w:div>
        <w:div w:id="498542571">
          <w:marLeft w:val="0"/>
          <w:marRight w:val="0"/>
          <w:marTop w:val="0"/>
          <w:marBottom w:val="0"/>
          <w:divBdr>
            <w:top w:val="none" w:sz="0" w:space="0" w:color="auto"/>
            <w:left w:val="none" w:sz="0" w:space="0" w:color="auto"/>
            <w:bottom w:val="none" w:sz="0" w:space="0" w:color="auto"/>
            <w:right w:val="none" w:sz="0" w:space="0" w:color="auto"/>
          </w:divBdr>
          <w:divsChild>
            <w:div w:id="1387676981">
              <w:marLeft w:val="0"/>
              <w:marRight w:val="0"/>
              <w:marTop w:val="0"/>
              <w:marBottom w:val="0"/>
              <w:divBdr>
                <w:top w:val="none" w:sz="0" w:space="0" w:color="auto"/>
                <w:left w:val="none" w:sz="0" w:space="0" w:color="auto"/>
                <w:bottom w:val="none" w:sz="0" w:space="0" w:color="auto"/>
                <w:right w:val="none" w:sz="0" w:space="0" w:color="auto"/>
              </w:divBdr>
            </w:div>
          </w:divsChild>
        </w:div>
        <w:div w:id="1169759193">
          <w:marLeft w:val="0"/>
          <w:marRight w:val="0"/>
          <w:marTop w:val="0"/>
          <w:marBottom w:val="0"/>
          <w:divBdr>
            <w:top w:val="none" w:sz="0" w:space="0" w:color="auto"/>
            <w:left w:val="none" w:sz="0" w:space="0" w:color="auto"/>
            <w:bottom w:val="none" w:sz="0" w:space="0" w:color="auto"/>
            <w:right w:val="none" w:sz="0" w:space="0" w:color="auto"/>
          </w:divBdr>
          <w:divsChild>
            <w:div w:id="1754202527">
              <w:marLeft w:val="0"/>
              <w:marRight w:val="0"/>
              <w:marTop w:val="0"/>
              <w:marBottom w:val="0"/>
              <w:divBdr>
                <w:top w:val="none" w:sz="0" w:space="0" w:color="auto"/>
                <w:left w:val="none" w:sz="0" w:space="0" w:color="auto"/>
                <w:bottom w:val="none" w:sz="0" w:space="0" w:color="auto"/>
                <w:right w:val="none" w:sz="0" w:space="0" w:color="auto"/>
              </w:divBdr>
            </w:div>
          </w:divsChild>
        </w:div>
        <w:div w:id="308637377">
          <w:marLeft w:val="0"/>
          <w:marRight w:val="0"/>
          <w:marTop w:val="0"/>
          <w:marBottom w:val="0"/>
          <w:divBdr>
            <w:top w:val="none" w:sz="0" w:space="0" w:color="auto"/>
            <w:left w:val="none" w:sz="0" w:space="0" w:color="auto"/>
            <w:bottom w:val="none" w:sz="0" w:space="0" w:color="auto"/>
            <w:right w:val="none" w:sz="0" w:space="0" w:color="auto"/>
          </w:divBdr>
          <w:divsChild>
            <w:div w:id="1608347176">
              <w:marLeft w:val="0"/>
              <w:marRight w:val="0"/>
              <w:marTop w:val="0"/>
              <w:marBottom w:val="0"/>
              <w:divBdr>
                <w:top w:val="none" w:sz="0" w:space="0" w:color="auto"/>
                <w:left w:val="none" w:sz="0" w:space="0" w:color="auto"/>
                <w:bottom w:val="none" w:sz="0" w:space="0" w:color="auto"/>
                <w:right w:val="none" w:sz="0" w:space="0" w:color="auto"/>
              </w:divBdr>
            </w:div>
          </w:divsChild>
        </w:div>
        <w:div w:id="660231273">
          <w:marLeft w:val="0"/>
          <w:marRight w:val="0"/>
          <w:marTop w:val="0"/>
          <w:marBottom w:val="0"/>
          <w:divBdr>
            <w:top w:val="none" w:sz="0" w:space="0" w:color="auto"/>
            <w:left w:val="none" w:sz="0" w:space="0" w:color="auto"/>
            <w:bottom w:val="none" w:sz="0" w:space="0" w:color="auto"/>
            <w:right w:val="none" w:sz="0" w:space="0" w:color="auto"/>
          </w:divBdr>
          <w:divsChild>
            <w:div w:id="43408668">
              <w:marLeft w:val="0"/>
              <w:marRight w:val="0"/>
              <w:marTop w:val="0"/>
              <w:marBottom w:val="0"/>
              <w:divBdr>
                <w:top w:val="none" w:sz="0" w:space="0" w:color="auto"/>
                <w:left w:val="none" w:sz="0" w:space="0" w:color="auto"/>
                <w:bottom w:val="none" w:sz="0" w:space="0" w:color="auto"/>
                <w:right w:val="none" w:sz="0" w:space="0" w:color="auto"/>
              </w:divBdr>
            </w:div>
          </w:divsChild>
        </w:div>
        <w:div w:id="204946659">
          <w:marLeft w:val="0"/>
          <w:marRight w:val="0"/>
          <w:marTop w:val="0"/>
          <w:marBottom w:val="0"/>
          <w:divBdr>
            <w:top w:val="none" w:sz="0" w:space="0" w:color="auto"/>
            <w:left w:val="none" w:sz="0" w:space="0" w:color="auto"/>
            <w:bottom w:val="none" w:sz="0" w:space="0" w:color="auto"/>
            <w:right w:val="none" w:sz="0" w:space="0" w:color="auto"/>
          </w:divBdr>
          <w:divsChild>
            <w:div w:id="1558006332">
              <w:marLeft w:val="0"/>
              <w:marRight w:val="0"/>
              <w:marTop w:val="0"/>
              <w:marBottom w:val="0"/>
              <w:divBdr>
                <w:top w:val="none" w:sz="0" w:space="0" w:color="auto"/>
                <w:left w:val="none" w:sz="0" w:space="0" w:color="auto"/>
                <w:bottom w:val="none" w:sz="0" w:space="0" w:color="auto"/>
                <w:right w:val="none" w:sz="0" w:space="0" w:color="auto"/>
              </w:divBdr>
            </w:div>
          </w:divsChild>
        </w:div>
        <w:div w:id="708452692">
          <w:marLeft w:val="0"/>
          <w:marRight w:val="0"/>
          <w:marTop w:val="0"/>
          <w:marBottom w:val="0"/>
          <w:divBdr>
            <w:top w:val="none" w:sz="0" w:space="0" w:color="auto"/>
            <w:left w:val="none" w:sz="0" w:space="0" w:color="auto"/>
            <w:bottom w:val="none" w:sz="0" w:space="0" w:color="auto"/>
            <w:right w:val="none" w:sz="0" w:space="0" w:color="auto"/>
          </w:divBdr>
          <w:divsChild>
            <w:div w:id="1632782092">
              <w:marLeft w:val="0"/>
              <w:marRight w:val="0"/>
              <w:marTop w:val="0"/>
              <w:marBottom w:val="0"/>
              <w:divBdr>
                <w:top w:val="none" w:sz="0" w:space="0" w:color="auto"/>
                <w:left w:val="none" w:sz="0" w:space="0" w:color="auto"/>
                <w:bottom w:val="none" w:sz="0" w:space="0" w:color="auto"/>
                <w:right w:val="none" w:sz="0" w:space="0" w:color="auto"/>
              </w:divBdr>
            </w:div>
          </w:divsChild>
        </w:div>
        <w:div w:id="1729762229">
          <w:marLeft w:val="0"/>
          <w:marRight w:val="0"/>
          <w:marTop w:val="0"/>
          <w:marBottom w:val="0"/>
          <w:divBdr>
            <w:top w:val="none" w:sz="0" w:space="0" w:color="auto"/>
            <w:left w:val="none" w:sz="0" w:space="0" w:color="auto"/>
            <w:bottom w:val="none" w:sz="0" w:space="0" w:color="auto"/>
            <w:right w:val="none" w:sz="0" w:space="0" w:color="auto"/>
          </w:divBdr>
          <w:divsChild>
            <w:div w:id="433087331">
              <w:marLeft w:val="0"/>
              <w:marRight w:val="0"/>
              <w:marTop w:val="0"/>
              <w:marBottom w:val="0"/>
              <w:divBdr>
                <w:top w:val="none" w:sz="0" w:space="0" w:color="auto"/>
                <w:left w:val="none" w:sz="0" w:space="0" w:color="auto"/>
                <w:bottom w:val="none" w:sz="0" w:space="0" w:color="auto"/>
                <w:right w:val="none" w:sz="0" w:space="0" w:color="auto"/>
              </w:divBdr>
            </w:div>
          </w:divsChild>
        </w:div>
        <w:div w:id="1130132789">
          <w:marLeft w:val="0"/>
          <w:marRight w:val="0"/>
          <w:marTop w:val="0"/>
          <w:marBottom w:val="0"/>
          <w:divBdr>
            <w:top w:val="none" w:sz="0" w:space="0" w:color="auto"/>
            <w:left w:val="none" w:sz="0" w:space="0" w:color="auto"/>
            <w:bottom w:val="none" w:sz="0" w:space="0" w:color="auto"/>
            <w:right w:val="none" w:sz="0" w:space="0" w:color="auto"/>
          </w:divBdr>
          <w:divsChild>
            <w:div w:id="526338215">
              <w:marLeft w:val="0"/>
              <w:marRight w:val="0"/>
              <w:marTop w:val="0"/>
              <w:marBottom w:val="0"/>
              <w:divBdr>
                <w:top w:val="none" w:sz="0" w:space="0" w:color="auto"/>
                <w:left w:val="none" w:sz="0" w:space="0" w:color="auto"/>
                <w:bottom w:val="none" w:sz="0" w:space="0" w:color="auto"/>
                <w:right w:val="none" w:sz="0" w:space="0" w:color="auto"/>
              </w:divBdr>
            </w:div>
          </w:divsChild>
        </w:div>
        <w:div w:id="860709306">
          <w:marLeft w:val="0"/>
          <w:marRight w:val="0"/>
          <w:marTop w:val="0"/>
          <w:marBottom w:val="0"/>
          <w:divBdr>
            <w:top w:val="none" w:sz="0" w:space="0" w:color="auto"/>
            <w:left w:val="none" w:sz="0" w:space="0" w:color="auto"/>
            <w:bottom w:val="none" w:sz="0" w:space="0" w:color="auto"/>
            <w:right w:val="none" w:sz="0" w:space="0" w:color="auto"/>
          </w:divBdr>
          <w:divsChild>
            <w:div w:id="664475427">
              <w:marLeft w:val="0"/>
              <w:marRight w:val="0"/>
              <w:marTop w:val="0"/>
              <w:marBottom w:val="0"/>
              <w:divBdr>
                <w:top w:val="none" w:sz="0" w:space="0" w:color="auto"/>
                <w:left w:val="none" w:sz="0" w:space="0" w:color="auto"/>
                <w:bottom w:val="none" w:sz="0" w:space="0" w:color="auto"/>
                <w:right w:val="none" w:sz="0" w:space="0" w:color="auto"/>
              </w:divBdr>
            </w:div>
          </w:divsChild>
        </w:div>
        <w:div w:id="772675486">
          <w:marLeft w:val="0"/>
          <w:marRight w:val="0"/>
          <w:marTop w:val="0"/>
          <w:marBottom w:val="0"/>
          <w:divBdr>
            <w:top w:val="none" w:sz="0" w:space="0" w:color="auto"/>
            <w:left w:val="none" w:sz="0" w:space="0" w:color="auto"/>
            <w:bottom w:val="none" w:sz="0" w:space="0" w:color="auto"/>
            <w:right w:val="none" w:sz="0" w:space="0" w:color="auto"/>
          </w:divBdr>
          <w:divsChild>
            <w:div w:id="978151245">
              <w:marLeft w:val="0"/>
              <w:marRight w:val="0"/>
              <w:marTop w:val="0"/>
              <w:marBottom w:val="0"/>
              <w:divBdr>
                <w:top w:val="none" w:sz="0" w:space="0" w:color="auto"/>
                <w:left w:val="none" w:sz="0" w:space="0" w:color="auto"/>
                <w:bottom w:val="none" w:sz="0" w:space="0" w:color="auto"/>
                <w:right w:val="none" w:sz="0" w:space="0" w:color="auto"/>
              </w:divBdr>
            </w:div>
          </w:divsChild>
        </w:div>
        <w:div w:id="1163662029">
          <w:marLeft w:val="0"/>
          <w:marRight w:val="0"/>
          <w:marTop w:val="0"/>
          <w:marBottom w:val="0"/>
          <w:divBdr>
            <w:top w:val="none" w:sz="0" w:space="0" w:color="auto"/>
            <w:left w:val="none" w:sz="0" w:space="0" w:color="auto"/>
            <w:bottom w:val="none" w:sz="0" w:space="0" w:color="auto"/>
            <w:right w:val="none" w:sz="0" w:space="0" w:color="auto"/>
          </w:divBdr>
          <w:divsChild>
            <w:div w:id="105466203">
              <w:marLeft w:val="0"/>
              <w:marRight w:val="0"/>
              <w:marTop w:val="0"/>
              <w:marBottom w:val="0"/>
              <w:divBdr>
                <w:top w:val="none" w:sz="0" w:space="0" w:color="auto"/>
                <w:left w:val="none" w:sz="0" w:space="0" w:color="auto"/>
                <w:bottom w:val="none" w:sz="0" w:space="0" w:color="auto"/>
                <w:right w:val="none" w:sz="0" w:space="0" w:color="auto"/>
              </w:divBdr>
            </w:div>
          </w:divsChild>
        </w:div>
        <w:div w:id="863590127">
          <w:marLeft w:val="0"/>
          <w:marRight w:val="0"/>
          <w:marTop w:val="0"/>
          <w:marBottom w:val="0"/>
          <w:divBdr>
            <w:top w:val="none" w:sz="0" w:space="0" w:color="auto"/>
            <w:left w:val="none" w:sz="0" w:space="0" w:color="auto"/>
            <w:bottom w:val="none" w:sz="0" w:space="0" w:color="auto"/>
            <w:right w:val="none" w:sz="0" w:space="0" w:color="auto"/>
          </w:divBdr>
          <w:divsChild>
            <w:div w:id="1404986006">
              <w:marLeft w:val="0"/>
              <w:marRight w:val="0"/>
              <w:marTop w:val="0"/>
              <w:marBottom w:val="0"/>
              <w:divBdr>
                <w:top w:val="none" w:sz="0" w:space="0" w:color="auto"/>
                <w:left w:val="none" w:sz="0" w:space="0" w:color="auto"/>
                <w:bottom w:val="none" w:sz="0" w:space="0" w:color="auto"/>
                <w:right w:val="none" w:sz="0" w:space="0" w:color="auto"/>
              </w:divBdr>
            </w:div>
          </w:divsChild>
        </w:div>
        <w:div w:id="1955092308">
          <w:marLeft w:val="0"/>
          <w:marRight w:val="0"/>
          <w:marTop w:val="0"/>
          <w:marBottom w:val="0"/>
          <w:divBdr>
            <w:top w:val="none" w:sz="0" w:space="0" w:color="auto"/>
            <w:left w:val="none" w:sz="0" w:space="0" w:color="auto"/>
            <w:bottom w:val="none" w:sz="0" w:space="0" w:color="auto"/>
            <w:right w:val="none" w:sz="0" w:space="0" w:color="auto"/>
          </w:divBdr>
          <w:divsChild>
            <w:div w:id="1046904060">
              <w:marLeft w:val="0"/>
              <w:marRight w:val="0"/>
              <w:marTop w:val="0"/>
              <w:marBottom w:val="0"/>
              <w:divBdr>
                <w:top w:val="none" w:sz="0" w:space="0" w:color="auto"/>
                <w:left w:val="none" w:sz="0" w:space="0" w:color="auto"/>
                <w:bottom w:val="none" w:sz="0" w:space="0" w:color="auto"/>
                <w:right w:val="none" w:sz="0" w:space="0" w:color="auto"/>
              </w:divBdr>
            </w:div>
          </w:divsChild>
        </w:div>
        <w:div w:id="1444416630">
          <w:marLeft w:val="0"/>
          <w:marRight w:val="0"/>
          <w:marTop w:val="0"/>
          <w:marBottom w:val="0"/>
          <w:divBdr>
            <w:top w:val="none" w:sz="0" w:space="0" w:color="auto"/>
            <w:left w:val="none" w:sz="0" w:space="0" w:color="auto"/>
            <w:bottom w:val="none" w:sz="0" w:space="0" w:color="auto"/>
            <w:right w:val="none" w:sz="0" w:space="0" w:color="auto"/>
          </w:divBdr>
          <w:divsChild>
            <w:div w:id="1647274424">
              <w:marLeft w:val="0"/>
              <w:marRight w:val="0"/>
              <w:marTop w:val="0"/>
              <w:marBottom w:val="0"/>
              <w:divBdr>
                <w:top w:val="none" w:sz="0" w:space="0" w:color="auto"/>
                <w:left w:val="none" w:sz="0" w:space="0" w:color="auto"/>
                <w:bottom w:val="none" w:sz="0" w:space="0" w:color="auto"/>
                <w:right w:val="none" w:sz="0" w:space="0" w:color="auto"/>
              </w:divBdr>
            </w:div>
          </w:divsChild>
        </w:div>
        <w:div w:id="344745497">
          <w:marLeft w:val="0"/>
          <w:marRight w:val="0"/>
          <w:marTop w:val="0"/>
          <w:marBottom w:val="0"/>
          <w:divBdr>
            <w:top w:val="none" w:sz="0" w:space="0" w:color="auto"/>
            <w:left w:val="none" w:sz="0" w:space="0" w:color="auto"/>
            <w:bottom w:val="none" w:sz="0" w:space="0" w:color="auto"/>
            <w:right w:val="none" w:sz="0" w:space="0" w:color="auto"/>
          </w:divBdr>
          <w:divsChild>
            <w:div w:id="360596535">
              <w:marLeft w:val="0"/>
              <w:marRight w:val="0"/>
              <w:marTop w:val="0"/>
              <w:marBottom w:val="0"/>
              <w:divBdr>
                <w:top w:val="none" w:sz="0" w:space="0" w:color="auto"/>
                <w:left w:val="none" w:sz="0" w:space="0" w:color="auto"/>
                <w:bottom w:val="none" w:sz="0" w:space="0" w:color="auto"/>
                <w:right w:val="none" w:sz="0" w:space="0" w:color="auto"/>
              </w:divBdr>
            </w:div>
          </w:divsChild>
        </w:div>
        <w:div w:id="1764492632">
          <w:marLeft w:val="0"/>
          <w:marRight w:val="0"/>
          <w:marTop w:val="0"/>
          <w:marBottom w:val="0"/>
          <w:divBdr>
            <w:top w:val="none" w:sz="0" w:space="0" w:color="auto"/>
            <w:left w:val="none" w:sz="0" w:space="0" w:color="auto"/>
            <w:bottom w:val="none" w:sz="0" w:space="0" w:color="auto"/>
            <w:right w:val="none" w:sz="0" w:space="0" w:color="auto"/>
          </w:divBdr>
          <w:divsChild>
            <w:div w:id="2068454211">
              <w:marLeft w:val="0"/>
              <w:marRight w:val="0"/>
              <w:marTop w:val="0"/>
              <w:marBottom w:val="0"/>
              <w:divBdr>
                <w:top w:val="none" w:sz="0" w:space="0" w:color="auto"/>
                <w:left w:val="none" w:sz="0" w:space="0" w:color="auto"/>
                <w:bottom w:val="none" w:sz="0" w:space="0" w:color="auto"/>
                <w:right w:val="none" w:sz="0" w:space="0" w:color="auto"/>
              </w:divBdr>
            </w:div>
          </w:divsChild>
        </w:div>
        <w:div w:id="735712250">
          <w:marLeft w:val="0"/>
          <w:marRight w:val="0"/>
          <w:marTop w:val="0"/>
          <w:marBottom w:val="0"/>
          <w:divBdr>
            <w:top w:val="none" w:sz="0" w:space="0" w:color="auto"/>
            <w:left w:val="none" w:sz="0" w:space="0" w:color="auto"/>
            <w:bottom w:val="none" w:sz="0" w:space="0" w:color="auto"/>
            <w:right w:val="none" w:sz="0" w:space="0" w:color="auto"/>
          </w:divBdr>
          <w:divsChild>
            <w:div w:id="2059548106">
              <w:marLeft w:val="0"/>
              <w:marRight w:val="0"/>
              <w:marTop w:val="0"/>
              <w:marBottom w:val="0"/>
              <w:divBdr>
                <w:top w:val="none" w:sz="0" w:space="0" w:color="auto"/>
                <w:left w:val="none" w:sz="0" w:space="0" w:color="auto"/>
                <w:bottom w:val="none" w:sz="0" w:space="0" w:color="auto"/>
                <w:right w:val="none" w:sz="0" w:space="0" w:color="auto"/>
              </w:divBdr>
            </w:div>
          </w:divsChild>
        </w:div>
        <w:div w:id="955138091">
          <w:marLeft w:val="0"/>
          <w:marRight w:val="0"/>
          <w:marTop w:val="0"/>
          <w:marBottom w:val="0"/>
          <w:divBdr>
            <w:top w:val="none" w:sz="0" w:space="0" w:color="auto"/>
            <w:left w:val="none" w:sz="0" w:space="0" w:color="auto"/>
            <w:bottom w:val="none" w:sz="0" w:space="0" w:color="auto"/>
            <w:right w:val="none" w:sz="0" w:space="0" w:color="auto"/>
          </w:divBdr>
          <w:divsChild>
            <w:div w:id="1565067816">
              <w:marLeft w:val="0"/>
              <w:marRight w:val="0"/>
              <w:marTop w:val="0"/>
              <w:marBottom w:val="0"/>
              <w:divBdr>
                <w:top w:val="none" w:sz="0" w:space="0" w:color="auto"/>
                <w:left w:val="none" w:sz="0" w:space="0" w:color="auto"/>
                <w:bottom w:val="none" w:sz="0" w:space="0" w:color="auto"/>
                <w:right w:val="none" w:sz="0" w:space="0" w:color="auto"/>
              </w:divBdr>
            </w:div>
          </w:divsChild>
        </w:div>
        <w:div w:id="175510872">
          <w:marLeft w:val="0"/>
          <w:marRight w:val="0"/>
          <w:marTop w:val="0"/>
          <w:marBottom w:val="0"/>
          <w:divBdr>
            <w:top w:val="none" w:sz="0" w:space="0" w:color="auto"/>
            <w:left w:val="none" w:sz="0" w:space="0" w:color="auto"/>
            <w:bottom w:val="none" w:sz="0" w:space="0" w:color="auto"/>
            <w:right w:val="none" w:sz="0" w:space="0" w:color="auto"/>
          </w:divBdr>
          <w:divsChild>
            <w:div w:id="967466851">
              <w:marLeft w:val="0"/>
              <w:marRight w:val="0"/>
              <w:marTop w:val="0"/>
              <w:marBottom w:val="0"/>
              <w:divBdr>
                <w:top w:val="none" w:sz="0" w:space="0" w:color="auto"/>
                <w:left w:val="none" w:sz="0" w:space="0" w:color="auto"/>
                <w:bottom w:val="none" w:sz="0" w:space="0" w:color="auto"/>
                <w:right w:val="none" w:sz="0" w:space="0" w:color="auto"/>
              </w:divBdr>
            </w:div>
          </w:divsChild>
        </w:div>
        <w:div w:id="228880129">
          <w:marLeft w:val="0"/>
          <w:marRight w:val="0"/>
          <w:marTop w:val="0"/>
          <w:marBottom w:val="0"/>
          <w:divBdr>
            <w:top w:val="none" w:sz="0" w:space="0" w:color="auto"/>
            <w:left w:val="none" w:sz="0" w:space="0" w:color="auto"/>
            <w:bottom w:val="none" w:sz="0" w:space="0" w:color="auto"/>
            <w:right w:val="none" w:sz="0" w:space="0" w:color="auto"/>
          </w:divBdr>
          <w:divsChild>
            <w:div w:id="1284506588">
              <w:marLeft w:val="0"/>
              <w:marRight w:val="0"/>
              <w:marTop w:val="0"/>
              <w:marBottom w:val="0"/>
              <w:divBdr>
                <w:top w:val="none" w:sz="0" w:space="0" w:color="auto"/>
                <w:left w:val="none" w:sz="0" w:space="0" w:color="auto"/>
                <w:bottom w:val="none" w:sz="0" w:space="0" w:color="auto"/>
                <w:right w:val="none" w:sz="0" w:space="0" w:color="auto"/>
              </w:divBdr>
            </w:div>
          </w:divsChild>
        </w:div>
        <w:div w:id="119225341">
          <w:marLeft w:val="0"/>
          <w:marRight w:val="0"/>
          <w:marTop w:val="0"/>
          <w:marBottom w:val="0"/>
          <w:divBdr>
            <w:top w:val="none" w:sz="0" w:space="0" w:color="auto"/>
            <w:left w:val="none" w:sz="0" w:space="0" w:color="auto"/>
            <w:bottom w:val="none" w:sz="0" w:space="0" w:color="auto"/>
            <w:right w:val="none" w:sz="0" w:space="0" w:color="auto"/>
          </w:divBdr>
          <w:divsChild>
            <w:div w:id="616058462">
              <w:marLeft w:val="0"/>
              <w:marRight w:val="0"/>
              <w:marTop w:val="0"/>
              <w:marBottom w:val="0"/>
              <w:divBdr>
                <w:top w:val="none" w:sz="0" w:space="0" w:color="auto"/>
                <w:left w:val="none" w:sz="0" w:space="0" w:color="auto"/>
                <w:bottom w:val="none" w:sz="0" w:space="0" w:color="auto"/>
                <w:right w:val="none" w:sz="0" w:space="0" w:color="auto"/>
              </w:divBdr>
            </w:div>
          </w:divsChild>
        </w:div>
        <w:div w:id="992489319">
          <w:marLeft w:val="0"/>
          <w:marRight w:val="0"/>
          <w:marTop w:val="0"/>
          <w:marBottom w:val="0"/>
          <w:divBdr>
            <w:top w:val="none" w:sz="0" w:space="0" w:color="auto"/>
            <w:left w:val="none" w:sz="0" w:space="0" w:color="auto"/>
            <w:bottom w:val="none" w:sz="0" w:space="0" w:color="auto"/>
            <w:right w:val="none" w:sz="0" w:space="0" w:color="auto"/>
          </w:divBdr>
          <w:divsChild>
            <w:div w:id="1917131949">
              <w:marLeft w:val="0"/>
              <w:marRight w:val="0"/>
              <w:marTop w:val="0"/>
              <w:marBottom w:val="0"/>
              <w:divBdr>
                <w:top w:val="none" w:sz="0" w:space="0" w:color="auto"/>
                <w:left w:val="none" w:sz="0" w:space="0" w:color="auto"/>
                <w:bottom w:val="none" w:sz="0" w:space="0" w:color="auto"/>
                <w:right w:val="none" w:sz="0" w:space="0" w:color="auto"/>
              </w:divBdr>
            </w:div>
          </w:divsChild>
        </w:div>
        <w:div w:id="1688944661">
          <w:marLeft w:val="0"/>
          <w:marRight w:val="0"/>
          <w:marTop w:val="0"/>
          <w:marBottom w:val="0"/>
          <w:divBdr>
            <w:top w:val="none" w:sz="0" w:space="0" w:color="auto"/>
            <w:left w:val="none" w:sz="0" w:space="0" w:color="auto"/>
            <w:bottom w:val="none" w:sz="0" w:space="0" w:color="auto"/>
            <w:right w:val="none" w:sz="0" w:space="0" w:color="auto"/>
          </w:divBdr>
          <w:divsChild>
            <w:div w:id="312295578">
              <w:marLeft w:val="0"/>
              <w:marRight w:val="0"/>
              <w:marTop w:val="0"/>
              <w:marBottom w:val="0"/>
              <w:divBdr>
                <w:top w:val="none" w:sz="0" w:space="0" w:color="auto"/>
                <w:left w:val="none" w:sz="0" w:space="0" w:color="auto"/>
                <w:bottom w:val="none" w:sz="0" w:space="0" w:color="auto"/>
                <w:right w:val="none" w:sz="0" w:space="0" w:color="auto"/>
              </w:divBdr>
            </w:div>
          </w:divsChild>
        </w:div>
        <w:div w:id="950549966">
          <w:marLeft w:val="0"/>
          <w:marRight w:val="0"/>
          <w:marTop w:val="0"/>
          <w:marBottom w:val="0"/>
          <w:divBdr>
            <w:top w:val="none" w:sz="0" w:space="0" w:color="auto"/>
            <w:left w:val="none" w:sz="0" w:space="0" w:color="auto"/>
            <w:bottom w:val="none" w:sz="0" w:space="0" w:color="auto"/>
            <w:right w:val="none" w:sz="0" w:space="0" w:color="auto"/>
          </w:divBdr>
          <w:divsChild>
            <w:div w:id="136193792">
              <w:marLeft w:val="0"/>
              <w:marRight w:val="0"/>
              <w:marTop w:val="0"/>
              <w:marBottom w:val="0"/>
              <w:divBdr>
                <w:top w:val="none" w:sz="0" w:space="0" w:color="auto"/>
                <w:left w:val="none" w:sz="0" w:space="0" w:color="auto"/>
                <w:bottom w:val="none" w:sz="0" w:space="0" w:color="auto"/>
                <w:right w:val="none" w:sz="0" w:space="0" w:color="auto"/>
              </w:divBdr>
            </w:div>
          </w:divsChild>
        </w:div>
        <w:div w:id="941036353">
          <w:marLeft w:val="0"/>
          <w:marRight w:val="0"/>
          <w:marTop w:val="0"/>
          <w:marBottom w:val="0"/>
          <w:divBdr>
            <w:top w:val="none" w:sz="0" w:space="0" w:color="auto"/>
            <w:left w:val="none" w:sz="0" w:space="0" w:color="auto"/>
            <w:bottom w:val="none" w:sz="0" w:space="0" w:color="auto"/>
            <w:right w:val="none" w:sz="0" w:space="0" w:color="auto"/>
          </w:divBdr>
          <w:divsChild>
            <w:div w:id="883565211">
              <w:marLeft w:val="0"/>
              <w:marRight w:val="0"/>
              <w:marTop w:val="0"/>
              <w:marBottom w:val="0"/>
              <w:divBdr>
                <w:top w:val="none" w:sz="0" w:space="0" w:color="auto"/>
                <w:left w:val="none" w:sz="0" w:space="0" w:color="auto"/>
                <w:bottom w:val="none" w:sz="0" w:space="0" w:color="auto"/>
                <w:right w:val="none" w:sz="0" w:space="0" w:color="auto"/>
              </w:divBdr>
            </w:div>
          </w:divsChild>
        </w:div>
        <w:div w:id="1886940157">
          <w:marLeft w:val="0"/>
          <w:marRight w:val="0"/>
          <w:marTop w:val="0"/>
          <w:marBottom w:val="0"/>
          <w:divBdr>
            <w:top w:val="none" w:sz="0" w:space="0" w:color="auto"/>
            <w:left w:val="none" w:sz="0" w:space="0" w:color="auto"/>
            <w:bottom w:val="none" w:sz="0" w:space="0" w:color="auto"/>
            <w:right w:val="none" w:sz="0" w:space="0" w:color="auto"/>
          </w:divBdr>
          <w:divsChild>
            <w:div w:id="553662734">
              <w:marLeft w:val="0"/>
              <w:marRight w:val="0"/>
              <w:marTop w:val="0"/>
              <w:marBottom w:val="0"/>
              <w:divBdr>
                <w:top w:val="none" w:sz="0" w:space="0" w:color="auto"/>
                <w:left w:val="none" w:sz="0" w:space="0" w:color="auto"/>
                <w:bottom w:val="none" w:sz="0" w:space="0" w:color="auto"/>
                <w:right w:val="none" w:sz="0" w:space="0" w:color="auto"/>
              </w:divBdr>
            </w:div>
          </w:divsChild>
        </w:div>
        <w:div w:id="1164008024">
          <w:marLeft w:val="0"/>
          <w:marRight w:val="0"/>
          <w:marTop w:val="0"/>
          <w:marBottom w:val="0"/>
          <w:divBdr>
            <w:top w:val="none" w:sz="0" w:space="0" w:color="auto"/>
            <w:left w:val="none" w:sz="0" w:space="0" w:color="auto"/>
            <w:bottom w:val="none" w:sz="0" w:space="0" w:color="auto"/>
            <w:right w:val="none" w:sz="0" w:space="0" w:color="auto"/>
          </w:divBdr>
          <w:divsChild>
            <w:div w:id="1670255315">
              <w:marLeft w:val="0"/>
              <w:marRight w:val="0"/>
              <w:marTop w:val="0"/>
              <w:marBottom w:val="0"/>
              <w:divBdr>
                <w:top w:val="none" w:sz="0" w:space="0" w:color="auto"/>
                <w:left w:val="none" w:sz="0" w:space="0" w:color="auto"/>
                <w:bottom w:val="none" w:sz="0" w:space="0" w:color="auto"/>
                <w:right w:val="none" w:sz="0" w:space="0" w:color="auto"/>
              </w:divBdr>
            </w:div>
          </w:divsChild>
        </w:div>
        <w:div w:id="1230268029">
          <w:marLeft w:val="0"/>
          <w:marRight w:val="0"/>
          <w:marTop w:val="0"/>
          <w:marBottom w:val="0"/>
          <w:divBdr>
            <w:top w:val="none" w:sz="0" w:space="0" w:color="auto"/>
            <w:left w:val="none" w:sz="0" w:space="0" w:color="auto"/>
            <w:bottom w:val="none" w:sz="0" w:space="0" w:color="auto"/>
            <w:right w:val="none" w:sz="0" w:space="0" w:color="auto"/>
          </w:divBdr>
          <w:divsChild>
            <w:div w:id="26414466">
              <w:marLeft w:val="0"/>
              <w:marRight w:val="0"/>
              <w:marTop w:val="0"/>
              <w:marBottom w:val="0"/>
              <w:divBdr>
                <w:top w:val="none" w:sz="0" w:space="0" w:color="auto"/>
                <w:left w:val="none" w:sz="0" w:space="0" w:color="auto"/>
                <w:bottom w:val="none" w:sz="0" w:space="0" w:color="auto"/>
                <w:right w:val="none" w:sz="0" w:space="0" w:color="auto"/>
              </w:divBdr>
            </w:div>
          </w:divsChild>
        </w:div>
        <w:div w:id="295528889">
          <w:marLeft w:val="0"/>
          <w:marRight w:val="0"/>
          <w:marTop w:val="0"/>
          <w:marBottom w:val="0"/>
          <w:divBdr>
            <w:top w:val="none" w:sz="0" w:space="0" w:color="auto"/>
            <w:left w:val="none" w:sz="0" w:space="0" w:color="auto"/>
            <w:bottom w:val="none" w:sz="0" w:space="0" w:color="auto"/>
            <w:right w:val="none" w:sz="0" w:space="0" w:color="auto"/>
          </w:divBdr>
          <w:divsChild>
            <w:div w:id="1889798522">
              <w:marLeft w:val="0"/>
              <w:marRight w:val="0"/>
              <w:marTop w:val="0"/>
              <w:marBottom w:val="0"/>
              <w:divBdr>
                <w:top w:val="none" w:sz="0" w:space="0" w:color="auto"/>
                <w:left w:val="none" w:sz="0" w:space="0" w:color="auto"/>
                <w:bottom w:val="none" w:sz="0" w:space="0" w:color="auto"/>
                <w:right w:val="none" w:sz="0" w:space="0" w:color="auto"/>
              </w:divBdr>
            </w:div>
          </w:divsChild>
        </w:div>
        <w:div w:id="313338446">
          <w:marLeft w:val="0"/>
          <w:marRight w:val="0"/>
          <w:marTop w:val="0"/>
          <w:marBottom w:val="0"/>
          <w:divBdr>
            <w:top w:val="none" w:sz="0" w:space="0" w:color="auto"/>
            <w:left w:val="none" w:sz="0" w:space="0" w:color="auto"/>
            <w:bottom w:val="none" w:sz="0" w:space="0" w:color="auto"/>
            <w:right w:val="none" w:sz="0" w:space="0" w:color="auto"/>
          </w:divBdr>
          <w:divsChild>
            <w:div w:id="2074964737">
              <w:marLeft w:val="0"/>
              <w:marRight w:val="0"/>
              <w:marTop w:val="0"/>
              <w:marBottom w:val="0"/>
              <w:divBdr>
                <w:top w:val="none" w:sz="0" w:space="0" w:color="auto"/>
                <w:left w:val="none" w:sz="0" w:space="0" w:color="auto"/>
                <w:bottom w:val="none" w:sz="0" w:space="0" w:color="auto"/>
                <w:right w:val="none" w:sz="0" w:space="0" w:color="auto"/>
              </w:divBdr>
            </w:div>
          </w:divsChild>
        </w:div>
        <w:div w:id="1526675317">
          <w:marLeft w:val="0"/>
          <w:marRight w:val="0"/>
          <w:marTop w:val="0"/>
          <w:marBottom w:val="0"/>
          <w:divBdr>
            <w:top w:val="none" w:sz="0" w:space="0" w:color="auto"/>
            <w:left w:val="none" w:sz="0" w:space="0" w:color="auto"/>
            <w:bottom w:val="none" w:sz="0" w:space="0" w:color="auto"/>
            <w:right w:val="none" w:sz="0" w:space="0" w:color="auto"/>
          </w:divBdr>
          <w:divsChild>
            <w:div w:id="112216919">
              <w:marLeft w:val="0"/>
              <w:marRight w:val="0"/>
              <w:marTop w:val="0"/>
              <w:marBottom w:val="0"/>
              <w:divBdr>
                <w:top w:val="none" w:sz="0" w:space="0" w:color="auto"/>
                <w:left w:val="none" w:sz="0" w:space="0" w:color="auto"/>
                <w:bottom w:val="none" w:sz="0" w:space="0" w:color="auto"/>
                <w:right w:val="none" w:sz="0" w:space="0" w:color="auto"/>
              </w:divBdr>
            </w:div>
          </w:divsChild>
        </w:div>
        <w:div w:id="134032185">
          <w:marLeft w:val="0"/>
          <w:marRight w:val="0"/>
          <w:marTop w:val="0"/>
          <w:marBottom w:val="0"/>
          <w:divBdr>
            <w:top w:val="none" w:sz="0" w:space="0" w:color="auto"/>
            <w:left w:val="none" w:sz="0" w:space="0" w:color="auto"/>
            <w:bottom w:val="none" w:sz="0" w:space="0" w:color="auto"/>
            <w:right w:val="none" w:sz="0" w:space="0" w:color="auto"/>
          </w:divBdr>
          <w:divsChild>
            <w:div w:id="635069458">
              <w:marLeft w:val="0"/>
              <w:marRight w:val="0"/>
              <w:marTop w:val="0"/>
              <w:marBottom w:val="0"/>
              <w:divBdr>
                <w:top w:val="none" w:sz="0" w:space="0" w:color="auto"/>
                <w:left w:val="none" w:sz="0" w:space="0" w:color="auto"/>
                <w:bottom w:val="none" w:sz="0" w:space="0" w:color="auto"/>
                <w:right w:val="none" w:sz="0" w:space="0" w:color="auto"/>
              </w:divBdr>
            </w:div>
            <w:div w:id="925115701">
              <w:marLeft w:val="0"/>
              <w:marRight w:val="0"/>
              <w:marTop w:val="0"/>
              <w:marBottom w:val="0"/>
              <w:divBdr>
                <w:top w:val="none" w:sz="0" w:space="0" w:color="auto"/>
                <w:left w:val="none" w:sz="0" w:space="0" w:color="auto"/>
                <w:bottom w:val="none" w:sz="0" w:space="0" w:color="auto"/>
                <w:right w:val="none" w:sz="0" w:space="0" w:color="auto"/>
              </w:divBdr>
            </w:div>
          </w:divsChild>
        </w:div>
        <w:div w:id="1957247674">
          <w:marLeft w:val="0"/>
          <w:marRight w:val="0"/>
          <w:marTop w:val="0"/>
          <w:marBottom w:val="0"/>
          <w:divBdr>
            <w:top w:val="none" w:sz="0" w:space="0" w:color="auto"/>
            <w:left w:val="none" w:sz="0" w:space="0" w:color="auto"/>
            <w:bottom w:val="none" w:sz="0" w:space="0" w:color="auto"/>
            <w:right w:val="none" w:sz="0" w:space="0" w:color="auto"/>
          </w:divBdr>
          <w:divsChild>
            <w:div w:id="776559258">
              <w:marLeft w:val="0"/>
              <w:marRight w:val="0"/>
              <w:marTop w:val="0"/>
              <w:marBottom w:val="0"/>
              <w:divBdr>
                <w:top w:val="none" w:sz="0" w:space="0" w:color="auto"/>
                <w:left w:val="none" w:sz="0" w:space="0" w:color="auto"/>
                <w:bottom w:val="none" w:sz="0" w:space="0" w:color="auto"/>
                <w:right w:val="none" w:sz="0" w:space="0" w:color="auto"/>
              </w:divBdr>
            </w:div>
          </w:divsChild>
        </w:div>
        <w:div w:id="245458895">
          <w:marLeft w:val="0"/>
          <w:marRight w:val="0"/>
          <w:marTop w:val="0"/>
          <w:marBottom w:val="0"/>
          <w:divBdr>
            <w:top w:val="none" w:sz="0" w:space="0" w:color="auto"/>
            <w:left w:val="none" w:sz="0" w:space="0" w:color="auto"/>
            <w:bottom w:val="none" w:sz="0" w:space="0" w:color="auto"/>
            <w:right w:val="none" w:sz="0" w:space="0" w:color="auto"/>
          </w:divBdr>
          <w:divsChild>
            <w:div w:id="382337681">
              <w:marLeft w:val="0"/>
              <w:marRight w:val="0"/>
              <w:marTop w:val="0"/>
              <w:marBottom w:val="0"/>
              <w:divBdr>
                <w:top w:val="none" w:sz="0" w:space="0" w:color="auto"/>
                <w:left w:val="none" w:sz="0" w:space="0" w:color="auto"/>
                <w:bottom w:val="none" w:sz="0" w:space="0" w:color="auto"/>
                <w:right w:val="none" w:sz="0" w:space="0" w:color="auto"/>
              </w:divBdr>
            </w:div>
          </w:divsChild>
        </w:div>
        <w:div w:id="355349978">
          <w:marLeft w:val="0"/>
          <w:marRight w:val="0"/>
          <w:marTop w:val="0"/>
          <w:marBottom w:val="0"/>
          <w:divBdr>
            <w:top w:val="none" w:sz="0" w:space="0" w:color="auto"/>
            <w:left w:val="none" w:sz="0" w:space="0" w:color="auto"/>
            <w:bottom w:val="none" w:sz="0" w:space="0" w:color="auto"/>
            <w:right w:val="none" w:sz="0" w:space="0" w:color="auto"/>
          </w:divBdr>
          <w:divsChild>
            <w:div w:id="263152534">
              <w:marLeft w:val="0"/>
              <w:marRight w:val="0"/>
              <w:marTop w:val="0"/>
              <w:marBottom w:val="0"/>
              <w:divBdr>
                <w:top w:val="none" w:sz="0" w:space="0" w:color="auto"/>
                <w:left w:val="none" w:sz="0" w:space="0" w:color="auto"/>
                <w:bottom w:val="none" w:sz="0" w:space="0" w:color="auto"/>
                <w:right w:val="none" w:sz="0" w:space="0" w:color="auto"/>
              </w:divBdr>
            </w:div>
          </w:divsChild>
        </w:div>
        <w:div w:id="1128282343">
          <w:marLeft w:val="0"/>
          <w:marRight w:val="0"/>
          <w:marTop w:val="0"/>
          <w:marBottom w:val="0"/>
          <w:divBdr>
            <w:top w:val="none" w:sz="0" w:space="0" w:color="auto"/>
            <w:left w:val="none" w:sz="0" w:space="0" w:color="auto"/>
            <w:bottom w:val="none" w:sz="0" w:space="0" w:color="auto"/>
            <w:right w:val="none" w:sz="0" w:space="0" w:color="auto"/>
          </w:divBdr>
          <w:divsChild>
            <w:div w:id="194540841">
              <w:marLeft w:val="0"/>
              <w:marRight w:val="0"/>
              <w:marTop w:val="0"/>
              <w:marBottom w:val="0"/>
              <w:divBdr>
                <w:top w:val="none" w:sz="0" w:space="0" w:color="auto"/>
                <w:left w:val="none" w:sz="0" w:space="0" w:color="auto"/>
                <w:bottom w:val="none" w:sz="0" w:space="0" w:color="auto"/>
                <w:right w:val="none" w:sz="0" w:space="0" w:color="auto"/>
              </w:divBdr>
            </w:div>
          </w:divsChild>
        </w:div>
        <w:div w:id="718362758">
          <w:marLeft w:val="0"/>
          <w:marRight w:val="0"/>
          <w:marTop w:val="0"/>
          <w:marBottom w:val="0"/>
          <w:divBdr>
            <w:top w:val="none" w:sz="0" w:space="0" w:color="auto"/>
            <w:left w:val="none" w:sz="0" w:space="0" w:color="auto"/>
            <w:bottom w:val="none" w:sz="0" w:space="0" w:color="auto"/>
            <w:right w:val="none" w:sz="0" w:space="0" w:color="auto"/>
          </w:divBdr>
          <w:divsChild>
            <w:div w:id="451680329">
              <w:marLeft w:val="0"/>
              <w:marRight w:val="0"/>
              <w:marTop w:val="0"/>
              <w:marBottom w:val="0"/>
              <w:divBdr>
                <w:top w:val="none" w:sz="0" w:space="0" w:color="auto"/>
                <w:left w:val="none" w:sz="0" w:space="0" w:color="auto"/>
                <w:bottom w:val="none" w:sz="0" w:space="0" w:color="auto"/>
                <w:right w:val="none" w:sz="0" w:space="0" w:color="auto"/>
              </w:divBdr>
            </w:div>
          </w:divsChild>
        </w:div>
        <w:div w:id="979044186">
          <w:marLeft w:val="0"/>
          <w:marRight w:val="0"/>
          <w:marTop w:val="0"/>
          <w:marBottom w:val="0"/>
          <w:divBdr>
            <w:top w:val="none" w:sz="0" w:space="0" w:color="auto"/>
            <w:left w:val="none" w:sz="0" w:space="0" w:color="auto"/>
            <w:bottom w:val="none" w:sz="0" w:space="0" w:color="auto"/>
            <w:right w:val="none" w:sz="0" w:space="0" w:color="auto"/>
          </w:divBdr>
          <w:divsChild>
            <w:div w:id="506290241">
              <w:marLeft w:val="0"/>
              <w:marRight w:val="0"/>
              <w:marTop w:val="0"/>
              <w:marBottom w:val="0"/>
              <w:divBdr>
                <w:top w:val="none" w:sz="0" w:space="0" w:color="auto"/>
                <w:left w:val="none" w:sz="0" w:space="0" w:color="auto"/>
                <w:bottom w:val="none" w:sz="0" w:space="0" w:color="auto"/>
                <w:right w:val="none" w:sz="0" w:space="0" w:color="auto"/>
              </w:divBdr>
            </w:div>
          </w:divsChild>
        </w:div>
        <w:div w:id="136798298">
          <w:marLeft w:val="0"/>
          <w:marRight w:val="0"/>
          <w:marTop w:val="0"/>
          <w:marBottom w:val="0"/>
          <w:divBdr>
            <w:top w:val="none" w:sz="0" w:space="0" w:color="auto"/>
            <w:left w:val="none" w:sz="0" w:space="0" w:color="auto"/>
            <w:bottom w:val="none" w:sz="0" w:space="0" w:color="auto"/>
            <w:right w:val="none" w:sz="0" w:space="0" w:color="auto"/>
          </w:divBdr>
          <w:divsChild>
            <w:div w:id="355497228">
              <w:marLeft w:val="0"/>
              <w:marRight w:val="0"/>
              <w:marTop w:val="0"/>
              <w:marBottom w:val="0"/>
              <w:divBdr>
                <w:top w:val="none" w:sz="0" w:space="0" w:color="auto"/>
                <w:left w:val="none" w:sz="0" w:space="0" w:color="auto"/>
                <w:bottom w:val="none" w:sz="0" w:space="0" w:color="auto"/>
                <w:right w:val="none" w:sz="0" w:space="0" w:color="auto"/>
              </w:divBdr>
            </w:div>
          </w:divsChild>
        </w:div>
        <w:div w:id="2045640993">
          <w:marLeft w:val="0"/>
          <w:marRight w:val="0"/>
          <w:marTop w:val="0"/>
          <w:marBottom w:val="0"/>
          <w:divBdr>
            <w:top w:val="none" w:sz="0" w:space="0" w:color="auto"/>
            <w:left w:val="none" w:sz="0" w:space="0" w:color="auto"/>
            <w:bottom w:val="none" w:sz="0" w:space="0" w:color="auto"/>
            <w:right w:val="none" w:sz="0" w:space="0" w:color="auto"/>
          </w:divBdr>
          <w:divsChild>
            <w:div w:id="66807405">
              <w:marLeft w:val="0"/>
              <w:marRight w:val="0"/>
              <w:marTop w:val="0"/>
              <w:marBottom w:val="0"/>
              <w:divBdr>
                <w:top w:val="none" w:sz="0" w:space="0" w:color="auto"/>
                <w:left w:val="none" w:sz="0" w:space="0" w:color="auto"/>
                <w:bottom w:val="none" w:sz="0" w:space="0" w:color="auto"/>
                <w:right w:val="none" w:sz="0" w:space="0" w:color="auto"/>
              </w:divBdr>
            </w:div>
          </w:divsChild>
        </w:div>
        <w:div w:id="968433310">
          <w:marLeft w:val="0"/>
          <w:marRight w:val="0"/>
          <w:marTop w:val="0"/>
          <w:marBottom w:val="0"/>
          <w:divBdr>
            <w:top w:val="none" w:sz="0" w:space="0" w:color="auto"/>
            <w:left w:val="none" w:sz="0" w:space="0" w:color="auto"/>
            <w:bottom w:val="none" w:sz="0" w:space="0" w:color="auto"/>
            <w:right w:val="none" w:sz="0" w:space="0" w:color="auto"/>
          </w:divBdr>
          <w:divsChild>
            <w:div w:id="1336958500">
              <w:marLeft w:val="0"/>
              <w:marRight w:val="0"/>
              <w:marTop w:val="0"/>
              <w:marBottom w:val="0"/>
              <w:divBdr>
                <w:top w:val="none" w:sz="0" w:space="0" w:color="auto"/>
                <w:left w:val="none" w:sz="0" w:space="0" w:color="auto"/>
                <w:bottom w:val="none" w:sz="0" w:space="0" w:color="auto"/>
                <w:right w:val="none" w:sz="0" w:space="0" w:color="auto"/>
              </w:divBdr>
            </w:div>
          </w:divsChild>
        </w:div>
        <w:div w:id="1299727771">
          <w:marLeft w:val="0"/>
          <w:marRight w:val="0"/>
          <w:marTop w:val="0"/>
          <w:marBottom w:val="0"/>
          <w:divBdr>
            <w:top w:val="none" w:sz="0" w:space="0" w:color="auto"/>
            <w:left w:val="none" w:sz="0" w:space="0" w:color="auto"/>
            <w:bottom w:val="none" w:sz="0" w:space="0" w:color="auto"/>
            <w:right w:val="none" w:sz="0" w:space="0" w:color="auto"/>
          </w:divBdr>
          <w:divsChild>
            <w:div w:id="897935653">
              <w:marLeft w:val="0"/>
              <w:marRight w:val="0"/>
              <w:marTop w:val="0"/>
              <w:marBottom w:val="0"/>
              <w:divBdr>
                <w:top w:val="none" w:sz="0" w:space="0" w:color="auto"/>
                <w:left w:val="none" w:sz="0" w:space="0" w:color="auto"/>
                <w:bottom w:val="none" w:sz="0" w:space="0" w:color="auto"/>
                <w:right w:val="none" w:sz="0" w:space="0" w:color="auto"/>
              </w:divBdr>
            </w:div>
          </w:divsChild>
        </w:div>
        <w:div w:id="1975258832">
          <w:marLeft w:val="0"/>
          <w:marRight w:val="0"/>
          <w:marTop w:val="0"/>
          <w:marBottom w:val="0"/>
          <w:divBdr>
            <w:top w:val="none" w:sz="0" w:space="0" w:color="auto"/>
            <w:left w:val="none" w:sz="0" w:space="0" w:color="auto"/>
            <w:bottom w:val="none" w:sz="0" w:space="0" w:color="auto"/>
            <w:right w:val="none" w:sz="0" w:space="0" w:color="auto"/>
          </w:divBdr>
          <w:divsChild>
            <w:div w:id="2010985632">
              <w:marLeft w:val="0"/>
              <w:marRight w:val="0"/>
              <w:marTop w:val="0"/>
              <w:marBottom w:val="0"/>
              <w:divBdr>
                <w:top w:val="none" w:sz="0" w:space="0" w:color="auto"/>
                <w:left w:val="none" w:sz="0" w:space="0" w:color="auto"/>
                <w:bottom w:val="none" w:sz="0" w:space="0" w:color="auto"/>
                <w:right w:val="none" w:sz="0" w:space="0" w:color="auto"/>
              </w:divBdr>
            </w:div>
          </w:divsChild>
        </w:div>
        <w:div w:id="638530588">
          <w:marLeft w:val="0"/>
          <w:marRight w:val="0"/>
          <w:marTop w:val="0"/>
          <w:marBottom w:val="0"/>
          <w:divBdr>
            <w:top w:val="none" w:sz="0" w:space="0" w:color="auto"/>
            <w:left w:val="none" w:sz="0" w:space="0" w:color="auto"/>
            <w:bottom w:val="none" w:sz="0" w:space="0" w:color="auto"/>
            <w:right w:val="none" w:sz="0" w:space="0" w:color="auto"/>
          </w:divBdr>
          <w:divsChild>
            <w:div w:id="1582368829">
              <w:marLeft w:val="0"/>
              <w:marRight w:val="0"/>
              <w:marTop w:val="0"/>
              <w:marBottom w:val="0"/>
              <w:divBdr>
                <w:top w:val="none" w:sz="0" w:space="0" w:color="auto"/>
                <w:left w:val="none" w:sz="0" w:space="0" w:color="auto"/>
                <w:bottom w:val="none" w:sz="0" w:space="0" w:color="auto"/>
                <w:right w:val="none" w:sz="0" w:space="0" w:color="auto"/>
              </w:divBdr>
            </w:div>
          </w:divsChild>
        </w:div>
        <w:div w:id="1508442305">
          <w:marLeft w:val="0"/>
          <w:marRight w:val="0"/>
          <w:marTop w:val="0"/>
          <w:marBottom w:val="0"/>
          <w:divBdr>
            <w:top w:val="none" w:sz="0" w:space="0" w:color="auto"/>
            <w:left w:val="none" w:sz="0" w:space="0" w:color="auto"/>
            <w:bottom w:val="none" w:sz="0" w:space="0" w:color="auto"/>
            <w:right w:val="none" w:sz="0" w:space="0" w:color="auto"/>
          </w:divBdr>
          <w:divsChild>
            <w:div w:id="509951413">
              <w:marLeft w:val="0"/>
              <w:marRight w:val="0"/>
              <w:marTop w:val="0"/>
              <w:marBottom w:val="0"/>
              <w:divBdr>
                <w:top w:val="none" w:sz="0" w:space="0" w:color="auto"/>
                <w:left w:val="none" w:sz="0" w:space="0" w:color="auto"/>
                <w:bottom w:val="none" w:sz="0" w:space="0" w:color="auto"/>
                <w:right w:val="none" w:sz="0" w:space="0" w:color="auto"/>
              </w:divBdr>
            </w:div>
          </w:divsChild>
        </w:div>
        <w:div w:id="407193780">
          <w:marLeft w:val="0"/>
          <w:marRight w:val="0"/>
          <w:marTop w:val="0"/>
          <w:marBottom w:val="0"/>
          <w:divBdr>
            <w:top w:val="none" w:sz="0" w:space="0" w:color="auto"/>
            <w:left w:val="none" w:sz="0" w:space="0" w:color="auto"/>
            <w:bottom w:val="none" w:sz="0" w:space="0" w:color="auto"/>
            <w:right w:val="none" w:sz="0" w:space="0" w:color="auto"/>
          </w:divBdr>
          <w:divsChild>
            <w:div w:id="2008092330">
              <w:marLeft w:val="0"/>
              <w:marRight w:val="0"/>
              <w:marTop w:val="0"/>
              <w:marBottom w:val="0"/>
              <w:divBdr>
                <w:top w:val="none" w:sz="0" w:space="0" w:color="auto"/>
                <w:left w:val="none" w:sz="0" w:space="0" w:color="auto"/>
                <w:bottom w:val="none" w:sz="0" w:space="0" w:color="auto"/>
                <w:right w:val="none" w:sz="0" w:space="0" w:color="auto"/>
              </w:divBdr>
            </w:div>
          </w:divsChild>
        </w:div>
        <w:div w:id="1751002465">
          <w:marLeft w:val="0"/>
          <w:marRight w:val="0"/>
          <w:marTop w:val="0"/>
          <w:marBottom w:val="0"/>
          <w:divBdr>
            <w:top w:val="none" w:sz="0" w:space="0" w:color="auto"/>
            <w:left w:val="none" w:sz="0" w:space="0" w:color="auto"/>
            <w:bottom w:val="none" w:sz="0" w:space="0" w:color="auto"/>
            <w:right w:val="none" w:sz="0" w:space="0" w:color="auto"/>
          </w:divBdr>
          <w:divsChild>
            <w:div w:id="892083001">
              <w:marLeft w:val="0"/>
              <w:marRight w:val="0"/>
              <w:marTop w:val="0"/>
              <w:marBottom w:val="0"/>
              <w:divBdr>
                <w:top w:val="none" w:sz="0" w:space="0" w:color="auto"/>
                <w:left w:val="none" w:sz="0" w:space="0" w:color="auto"/>
                <w:bottom w:val="none" w:sz="0" w:space="0" w:color="auto"/>
                <w:right w:val="none" w:sz="0" w:space="0" w:color="auto"/>
              </w:divBdr>
            </w:div>
          </w:divsChild>
        </w:div>
        <w:div w:id="507447958">
          <w:marLeft w:val="0"/>
          <w:marRight w:val="0"/>
          <w:marTop w:val="0"/>
          <w:marBottom w:val="0"/>
          <w:divBdr>
            <w:top w:val="none" w:sz="0" w:space="0" w:color="auto"/>
            <w:left w:val="none" w:sz="0" w:space="0" w:color="auto"/>
            <w:bottom w:val="none" w:sz="0" w:space="0" w:color="auto"/>
            <w:right w:val="none" w:sz="0" w:space="0" w:color="auto"/>
          </w:divBdr>
          <w:divsChild>
            <w:div w:id="1858929858">
              <w:marLeft w:val="0"/>
              <w:marRight w:val="0"/>
              <w:marTop w:val="0"/>
              <w:marBottom w:val="0"/>
              <w:divBdr>
                <w:top w:val="none" w:sz="0" w:space="0" w:color="auto"/>
                <w:left w:val="none" w:sz="0" w:space="0" w:color="auto"/>
                <w:bottom w:val="none" w:sz="0" w:space="0" w:color="auto"/>
                <w:right w:val="none" w:sz="0" w:space="0" w:color="auto"/>
              </w:divBdr>
            </w:div>
          </w:divsChild>
        </w:div>
        <w:div w:id="938104621">
          <w:marLeft w:val="0"/>
          <w:marRight w:val="0"/>
          <w:marTop w:val="0"/>
          <w:marBottom w:val="0"/>
          <w:divBdr>
            <w:top w:val="none" w:sz="0" w:space="0" w:color="auto"/>
            <w:left w:val="none" w:sz="0" w:space="0" w:color="auto"/>
            <w:bottom w:val="none" w:sz="0" w:space="0" w:color="auto"/>
            <w:right w:val="none" w:sz="0" w:space="0" w:color="auto"/>
          </w:divBdr>
          <w:divsChild>
            <w:div w:id="507133801">
              <w:marLeft w:val="0"/>
              <w:marRight w:val="0"/>
              <w:marTop w:val="0"/>
              <w:marBottom w:val="0"/>
              <w:divBdr>
                <w:top w:val="none" w:sz="0" w:space="0" w:color="auto"/>
                <w:left w:val="none" w:sz="0" w:space="0" w:color="auto"/>
                <w:bottom w:val="none" w:sz="0" w:space="0" w:color="auto"/>
                <w:right w:val="none" w:sz="0" w:space="0" w:color="auto"/>
              </w:divBdr>
            </w:div>
          </w:divsChild>
        </w:div>
        <w:div w:id="2084138662">
          <w:marLeft w:val="0"/>
          <w:marRight w:val="0"/>
          <w:marTop w:val="0"/>
          <w:marBottom w:val="0"/>
          <w:divBdr>
            <w:top w:val="none" w:sz="0" w:space="0" w:color="auto"/>
            <w:left w:val="none" w:sz="0" w:space="0" w:color="auto"/>
            <w:bottom w:val="none" w:sz="0" w:space="0" w:color="auto"/>
            <w:right w:val="none" w:sz="0" w:space="0" w:color="auto"/>
          </w:divBdr>
          <w:divsChild>
            <w:div w:id="1907296740">
              <w:marLeft w:val="0"/>
              <w:marRight w:val="0"/>
              <w:marTop w:val="0"/>
              <w:marBottom w:val="0"/>
              <w:divBdr>
                <w:top w:val="none" w:sz="0" w:space="0" w:color="auto"/>
                <w:left w:val="none" w:sz="0" w:space="0" w:color="auto"/>
                <w:bottom w:val="none" w:sz="0" w:space="0" w:color="auto"/>
                <w:right w:val="none" w:sz="0" w:space="0" w:color="auto"/>
              </w:divBdr>
            </w:div>
          </w:divsChild>
        </w:div>
        <w:div w:id="1291860521">
          <w:marLeft w:val="0"/>
          <w:marRight w:val="0"/>
          <w:marTop w:val="0"/>
          <w:marBottom w:val="0"/>
          <w:divBdr>
            <w:top w:val="none" w:sz="0" w:space="0" w:color="auto"/>
            <w:left w:val="none" w:sz="0" w:space="0" w:color="auto"/>
            <w:bottom w:val="none" w:sz="0" w:space="0" w:color="auto"/>
            <w:right w:val="none" w:sz="0" w:space="0" w:color="auto"/>
          </w:divBdr>
          <w:divsChild>
            <w:div w:id="274101705">
              <w:marLeft w:val="0"/>
              <w:marRight w:val="0"/>
              <w:marTop w:val="0"/>
              <w:marBottom w:val="0"/>
              <w:divBdr>
                <w:top w:val="none" w:sz="0" w:space="0" w:color="auto"/>
                <w:left w:val="none" w:sz="0" w:space="0" w:color="auto"/>
                <w:bottom w:val="none" w:sz="0" w:space="0" w:color="auto"/>
                <w:right w:val="none" w:sz="0" w:space="0" w:color="auto"/>
              </w:divBdr>
            </w:div>
          </w:divsChild>
        </w:div>
        <w:div w:id="1344671088">
          <w:marLeft w:val="0"/>
          <w:marRight w:val="0"/>
          <w:marTop w:val="0"/>
          <w:marBottom w:val="0"/>
          <w:divBdr>
            <w:top w:val="none" w:sz="0" w:space="0" w:color="auto"/>
            <w:left w:val="none" w:sz="0" w:space="0" w:color="auto"/>
            <w:bottom w:val="none" w:sz="0" w:space="0" w:color="auto"/>
            <w:right w:val="none" w:sz="0" w:space="0" w:color="auto"/>
          </w:divBdr>
          <w:divsChild>
            <w:div w:id="1506938039">
              <w:marLeft w:val="0"/>
              <w:marRight w:val="0"/>
              <w:marTop w:val="0"/>
              <w:marBottom w:val="0"/>
              <w:divBdr>
                <w:top w:val="none" w:sz="0" w:space="0" w:color="auto"/>
                <w:left w:val="none" w:sz="0" w:space="0" w:color="auto"/>
                <w:bottom w:val="none" w:sz="0" w:space="0" w:color="auto"/>
                <w:right w:val="none" w:sz="0" w:space="0" w:color="auto"/>
              </w:divBdr>
            </w:div>
          </w:divsChild>
        </w:div>
        <w:div w:id="1762871875">
          <w:marLeft w:val="0"/>
          <w:marRight w:val="0"/>
          <w:marTop w:val="0"/>
          <w:marBottom w:val="0"/>
          <w:divBdr>
            <w:top w:val="none" w:sz="0" w:space="0" w:color="auto"/>
            <w:left w:val="none" w:sz="0" w:space="0" w:color="auto"/>
            <w:bottom w:val="none" w:sz="0" w:space="0" w:color="auto"/>
            <w:right w:val="none" w:sz="0" w:space="0" w:color="auto"/>
          </w:divBdr>
          <w:divsChild>
            <w:div w:id="283199219">
              <w:marLeft w:val="0"/>
              <w:marRight w:val="0"/>
              <w:marTop w:val="0"/>
              <w:marBottom w:val="0"/>
              <w:divBdr>
                <w:top w:val="none" w:sz="0" w:space="0" w:color="auto"/>
                <w:left w:val="none" w:sz="0" w:space="0" w:color="auto"/>
                <w:bottom w:val="none" w:sz="0" w:space="0" w:color="auto"/>
                <w:right w:val="none" w:sz="0" w:space="0" w:color="auto"/>
              </w:divBdr>
            </w:div>
          </w:divsChild>
        </w:div>
        <w:div w:id="652180920">
          <w:marLeft w:val="0"/>
          <w:marRight w:val="0"/>
          <w:marTop w:val="0"/>
          <w:marBottom w:val="0"/>
          <w:divBdr>
            <w:top w:val="none" w:sz="0" w:space="0" w:color="auto"/>
            <w:left w:val="none" w:sz="0" w:space="0" w:color="auto"/>
            <w:bottom w:val="none" w:sz="0" w:space="0" w:color="auto"/>
            <w:right w:val="none" w:sz="0" w:space="0" w:color="auto"/>
          </w:divBdr>
          <w:divsChild>
            <w:div w:id="450325369">
              <w:marLeft w:val="0"/>
              <w:marRight w:val="0"/>
              <w:marTop w:val="0"/>
              <w:marBottom w:val="0"/>
              <w:divBdr>
                <w:top w:val="none" w:sz="0" w:space="0" w:color="auto"/>
                <w:left w:val="none" w:sz="0" w:space="0" w:color="auto"/>
                <w:bottom w:val="none" w:sz="0" w:space="0" w:color="auto"/>
                <w:right w:val="none" w:sz="0" w:space="0" w:color="auto"/>
              </w:divBdr>
            </w:div>
          </w:divsChild>
        </w:div>
        <w:div w:id="1662345345">
          <w:marLeft w:val="0"/>
          <w:marRight w:val="0"/>
          <w:marTop w:val="0"/>
          <w:marBottom w:val="0"/>
          <w:divBdr>
            <w:top w:val="none" w:sz="0" w:space="0" w:color="auto"/>
            <w:left w:val="none" w:sz="0" w:space="0" w:color="auto"/>
            <w:bottom w:val="none" w:sz="0" w:space="0" w:color="auto"/>
            <w:right w:val="none" w:sz="0" w:space="0" w:color="auto"/>
          </w:divBdr>
          <w:divsChild>
            <w:div w:id="783572654">
              <w:marLeft w:val="0"/>
              <w:marRight w:val="0"/>
              <w:marTop w:val="0"/>
              <w:marBottom w:val="0"/>
              <w:divBdr>
                <w:top w:val="none" w:sz="0" w:space="0" w:color="auto"/>
                <w:left w:val="none" w:sz="0" w:space="0" w:color="auto"/>
                <w:bottom w:val="none" w:sz="0" w:space="0" w:color="auto"/>
                <w:right w:val="none" w:sz="0" w:space="0" w:color="auto"/>
              </w:divBdr>
            </w:div>
          </w:divsChild>
        </w:div>
        <w:div w:id="1232546438">
          <w:marLeft w:val="0"/>
          <w:marRight w:val="0"/>
          <w:marTop w:val="0"/>
          <w:marBottom w:val="0"/>
          <w:divBdr>
            <w:top w:val="none" w:sz="0" w:space="0" w:color="auto"/>
            <w:left w:val="none" w:sz="0" w:space="0" w:color="auto"/>
            <w:bottom w:val="none" w:sz="0" w:space="0" w:color="auto"/>
            <w:right w:val="none" w:sz="0" w:space="0" w:color="auto"/>
          </w:divBdr>
          <w:divsChild>
            <w:div w:id="1646280857">
              <w:marLeft w:val="0"/>
              <w:marRight w:val="0"/>
              <w:marTop w:val="0"/>
              <w:marBottom w:val="0"/>
              <w:divBdr>
                <w:top w:val="none" w:sz="0" w:space="0" w:color="auto"/>
                <w:left w:val="none" w:sz="0" w:space="0" w:color="auto"/>
                <w:bottom w:val="none" w:sz="0" w:space="0" w:color="auto"/>
                <w:right w:val="none" w:sz="0" w:space="0" w:color="auto"/>
              </w:divBdr>
            </w:div>
          </w:divsChild>
        </w:div>
        <w:div w:id="690451492">
          <w:marLeft w:val="0"/>
          <w:marRight w:val="0"/>
          <w:marTop w:val="0"/>
          <w:marBottom w:val="0"/>
          <w:divBdr>
            <w:top w:val="none" w:sz="0" w:space="0" w:color="auto"/>
            <w:left w:val="none" w:sz="0" w:space="0" w:color="auto"/>
            <w:bottom w:val="none" w:sz="0" w:space="0" w:color="auto"/>
            <w:right w:val="none" w:sz="0" w:space="0" w:color="auto"/>
          </w:divBdr>
          <w:divsChild>
            <w:div w:id="2040204103">
              <w:marLeft w:val="0"/>
              <w:marRight w:val="0"/>
              <w:marTop w:val="0"/>
              <w:marBottom w:val="0"/>
              <w:divBdr>
                <w:top w:val="none" w:sz="0" w:space="0" w:color="auto"/>
                <w:left w:val="none" w:sz="0" w:space="0" w:color="auto"/>
                <w:bottom w:val="none" w:sz="0" w:space="0" w:color="auto"/>
                <w:right w:val="none" w:sz="0" w:space="0" w:color="auto"/>
              </w:divBdr>
            </w:div>
          </w:divsChild>
        </w:div>
        <w:div w:id="40204564">
          <w:marLeft w:val="0"/>
          <w:marRight w:val="0"/>
          <w:marTop w:val="0"/>
          <w:marBottom w:val="0"/>
          <w:divBdr>
            <w:top w:val="none" w:sz="0" w:space="0" w:color="auto"/>
            <w:left w:val="none" w:sz="0" w:space="0" w:color="auto"/>
            <w:bottom w:val="none" w:sz="0" w:space="0" w:color="auto"/>
            <w:right w:val="none" w:sz="0" w:space="0" w:color="auto"/>
          </w:divBdr>
          <w:divsChild>
            <w:div w:id="576404160">
              <w:marLeft w:val="0"/>
              <w:marRight w:val="0"/>
              <w:marTop w:val="0"/>
              <w:marBottom w:val="0"/>
              <w:divBdr>
                <w:top w:val="none" w:sz="0" w:space="0" w:color="auto"/>
                <w:left w:val="none" w:sz="0" w:space="0" w:color="auto"/>
                <w:bottom w:val="none" w:sz="0" w:space="0" w:color="auto"/>
                <w:right w:val="none" w:sz="0" w:space="0" w:color="auto"/>
              </w:divBdr>
            </w:div>
          </w:divsChild>
        </w:div>
        <w:div w:id="526867590">
          <w:marLeft w:val="0"/>
          <w:marRight w:val="0"/>
          <w:marTop w:val="0"/>
          <w:marBottom w:val="0"/>
          <w:divBdr>
            <w:top w:val="none" w:sz="0" w:space="0" w:color="auto"/>
            <w:left w:val="none" w:sz="0" w:space="0" w:color="auto"/>
            <w:bottom w:val="none" w:sz="0" w:space="0" w:color="auto"/>
            <w:right w:val="none" w:sz="0" w:space="0" w:color="auto"/>
          </w:divBdr>
          <w:divsChild>
            <w:div w:id="420686551">
              <w:marLeft w:val="0"/>
              <w:marRight w:val="0"/>
              <w:marTop w:val="0"/>
              <w:marBottom w:val="0"/>
              <w:divBdr>
                <w:top w:val="none" w:sz="0" w:space="0" w:color="auto"/>
                <w:left w:val="none" w:sz="0" w:space="0" w:color="auto"/>
                <w:bottom w:val="none" w:sz="0" w:space="0" w:color="auto"/>
                <w:right w:val="none" w:sz="0" w:space="0" w:color="auto"/>
              </w:divBdr>
            </w:div>
          </w:divsChild>
        </w:div>
        <w:div w:id="1229655291">
          <w:marLeft w:val="0"/>
          <w:marRight w:val="0"/>
          <w:marTop w:val="0"/>
          <w:marBottom w:val="0"/>
          <w:divBdr>
            <w:top w:val="none" w:sz="0" w:space="0" w:color="auto"/>
            <w:left w:val="none" w:sz="0" w:space="0" w:color="auto"/>
            <w:bottom w:val="none" w:sz="0" w:space="0" w:color="auto"/>
            <w:right w:val="none" w:sz="0" w:space="0" w:color="auto"/>
          </w:divBdr>
          <w:divsChild>
            <w:div w:id="802963876">
              <w:marLeft w:val="0"/>
              <w:marRight w:val="0"/>
              <w:marTop w:val="0"/>
              <w:marBottom w:val="0"/>
              <w:divBdr>
                <w:top w:val="none" w:sz="0" w:space="0" w:color="auto"/>
                <w:left w:val="none" w:sz="0" w:space="0" w:color="auto"/>
                <w:bottom w:val="none" w:sz="0" w:space="0" w:color="auto"/>
                <w:right w:val="none" w:sz="0" w:space="0" w:color="auto"/>
              </w:divBdr>
            </w:div>
          </w:divsChild>
        </w:div>
        <w:div w:id="1780952049">
          <w:marLeft w:val="0"/>
          <w:marRight w:val="0"/>
          <w:marTop w:val="0"/>
          <w:marBottom w:val="0"/>
          <w:divBdr>
            <w:top w:val="none" w:sz="0" w:space="0" w:color="auto"/>
            <w:left w:val="none" w:sz="0" w:space="0" w:color="auto"/>
            <w:bottom w:val="none" w:sz="0" w:space="0" w:color="auto"/>
            <w:right w:val="none" w:sz="0" w:space="0" w:color="auto"/>
          </w:divBdr>
          <w:divsChild>
            <w:div w:id="331570629">
              <w:marLeft w:val="0"/>
              <w:marRight w:val="0"/>
              <w:marTop w:val="0"/>
              <w:marBottom w:val="0"/>
              <w:divBdr>
                <w:top w:val="none" w:sz="0" w:space="0" w:color="auto"/>
                <w:left w:val="none" w:sz="0" w:space="0" w:color="auto"/>
                <w:bottom w:val="none" w:sz="0" w:space="0" w:color="auto"/>
                <w:right w:val="none" w:sz="0" w:space="0" w:color="auto"/>
              </w:divBdr>
            </w:div>
          </w:divsChild>
        </w:div>
        <w:div w:id="1270892028">
          <w:marLeft w:val="0"/>
          <w:marRight w:val="0"/>
          <w:marTop w:val="0"/>
          <w:marBottom w:val="0"/>
          <w:divBdr>
            <w:top w:val="none" w:sz="0" w:space="0" w:color="auto"/>
            <w:left w:val="none" w:sz="0" w:space="0" w:color="auto"/>
            <w:bottom w:val="none" w:sz="0" w:space="0" w:color="auto"/>
            <w:right w:val="none" w:sz="0" w:space="0" w:color="auto"/>
          </w:divBdr>
          <w:divsChild>
            <w:div w:id="1189444765">
              <w:marLeft w:val="0"/>
              <w:marRight w:val="0"/>
              <w:marTop w:val="0"/>
              <w:marBottom w:val="0"/>
              <w:divBdr>
                <w:top w:val="none" w:sz="0" w:space="0" w:color="auto"/>
                <w:left w:val="none" w:sz="0" w:space="0" w:color="auto"/>
                <w:bottom w:val="none" w:sz="0" w:space="0" w:color="auto"/>
                <w:right w:val="none" w:sz="0" w:space="0" w:color="auto"/>
              </w:divBdr>
            </w:div>
          </w:divsChild>
        </w:div>
        <w:div w:id="127824361">
          <w:marLeft w:val="0"/>
          <w:marRight w:val="0"/>
          <w:marTop w:val="0"/>
          <w:marBottom w:val="0"/>
          <w:divBdr>
            <w:top w:val="none" w:sz="0" w:space="0" w:color="auto"/>
            <w:left w:val="none" w:sz="0" w:space="0" w:color="auto"/>
            <w:bottom w:val="none" w:sz="0" w:space="0" w:color="auto"/>
            <w:right w:val="none" w:sz="0" w:space="0" w:color="auto"/>
          </w:divBdr>
          <w:divsChild>
            <w:div w:id="1911844478">
              <w:marLeft w:val="0"/>
              <w:marRight w:val="0"/>
              <w:marTop w:val="0"/>
              <w:marBottom w:val="0"/>
              <w:divBdr>
                <w:top w:val="none" w:sz="0" w:space="0" w:color="auto"/>
                <w:left w:val="none" w:sz="0" w:space="0" w:color="auto"/>
                <w:bottom w:val="none" w:sz="0" w:space="0" w:color="auto"/>
                <w:right w:val="none" w:sz="0" w:space="0" w:color="auto"/>
              </w:divBdr>
            </w:div>
          </w:divsChild>
        </w:div>
        <w:div w:id="1251348305">
          <w:marLeft w:val="0"/>
          <w:marRight w:val="0"/>
          <w:marTop w:val="0"/>
          <w:marBottom w:val="0"/>
          <w:divBdr>
            <w:top w:val="none" w:sz="0" w:space="0" w:color="auto"/>
            <w:left w:val="none" w:sz="0" w:space="0" w:color="auto"/>
            <w:bottom w:val="none" w:sz="0" w:space="0" w:color="auto"/>
            <w:right w:val="none" w:sz="0" w:space="0" w:color="auto"/>
          </w:divBdr>
          <w:divsChild>
            <w:div w:id="648051786">
              <w:marLeft w:val="0"/>
              <w:marRight w:val="0"/>
              <w:marTop w:val="0"/>
              <w:marBottom w:val="0"/>
              <w:divBdr>
                <w:top w:val="none" w:sz="0" w:space="0" w:color="auto"/>
                <w:left w:val="none" w:sz="0" w:space="0" w:color="auto"/>
                <w:bottom w:val="none" w:sz="0" w:space="0" w:color="auto"/>
                <w:right w:val="none" w:sz="0" w:space="0" w:color="auto"/>
              </w:divBdr>
            </w:div>
          </w:divsChild>
        </w:div>
        <w:div w:id="847645442">
          <w:marLeft w:val="0"/>
          <w:marRight w:val="0"/>
          <w:marTop w:val="0"/>
          <w:marBottom w:val="0"/>
          <w:divBdr>
            <w:top w:val="none" w:sz="0" w:space="0" w:color="auto"/>
            <w:left w:val="none" w:sz="0" w:space="0" w:color="auto"/>
            <w:bottom w:val="none" w:sz="0" w:space="0" w:color="auto"/>
            <w:right w:val="none" w:sz="0" w:space="0" w:color="auto"/>
          </w:divBdr>
          <w:divsChild>
            <w:div w:id="617689570">
              <w:marLeft w:val="0"/>
              <w:marRight w:val="0"/>
              <w:marTop w:val="0"/>
              <w:marBottom w:val="0"/>
              <w:divBdr>
                <w:top w:val="none" w:sz="0" w:space="0" w:color="auto"/>
                <w:left w:val="none" w:sz="0" w:space="0" w:color="auto"/>
                <w:bottom w:val="none" w:sz="0" w:space="0" w:color="auto"/>
                <w:right w:val="none" w:sz="0" w:space="0" w:color="auto"/>
              </w:divBdr>
            </w:div>
          </w:divsChild>
        </w:div>
        <w:div w:id="1757091432">
          <w:marLeft w:val="0"/>
          <w:marRight w:val="0"/>
          <w:marTop w:val="0"/>
          <w:marBottom w:val="0"/>
          <w:divBdr>
            <w:top w:val="none" w:sz="0" w:space="0" w:color="auto"/>
            <w:left w:val="none" w:sz="0" w:space="0" w:color="auto"/>
            <w:bottom w:val="none" w:sz="0" w:space="0" w:color="auto"/>
            <w:right w:val="none" w:sz="0" w:space="0" w:color="auto"/>
          </w:divBdr>
          <w:divsChild>
            <w:div w:id="1336420854">
              <w:marLeft w:val="0"/>
              <w:marRight w:val="0"/>
              <w:marTop w:val="0"/>
              <w:marBottom w:val="0"/>
              <w:divBdr>
                <w:top w:val="none" w:sz="0" w:space="0" w:color="auto"/>
                <w:left w:val="none" w:sz="0" w:space="0" w:color="auto"/>
                <w:bottom w:val="none" w:sz="0" w:space="0" w:color="auto"/>
                <w:right w:val="none" w:sz="0" w:space="0" w:color="auto"/>
              </w:divBdr>
            </w:div>
          </w:divsChild>
        </w:div>
        <w:div w:id="1318529737">
          <w:marLeft w:val="0"/>
          <w:marRight w:val="0"/>
          <w:marTop w:val="0"/>
          <w:marBottom w:val="0"/>
          <w:divBdr>
            <w:top w:val="none" w:sz="0" w:space="0" w:color="auto"/>
            <w:left w:val="none" w:sz="0" w:space="0" w:color="auto"/>
            <w:bottom w:val="none" w:sz="0" w:space="0" w:color="auto"/>
            <w:right w:val="none" w:sz="0" w:space="0" w:color="auto"/>
          </w:divBdr>
          <w:divsChild>
            <w:div w:id="439380811">
              <w:marLeft w:val="0"/>
              <w:marRight w:val="0"/>
              <w:marTop w:val="0"/>
              <w:marBottom w:val="0"/>
              <w:divBdr>
                <w:top w:val="none" w:sz="0" w:space="0" w:color="auto"/>
                <w:left w:val="none" w:sz="0" w:space="0" w:color="auto"/>
                <w:bottom w:val="none" w:sz="0" w:space="0" w:color="auto"/>
                <w:right w:val="none" w:sz="0" w:space="0" w:color="auto"/>
              </w:divBdr>
            </w:div>
          </w:divsChild>
        </w:div>
        <w:div w:id="10957702">
          <w:marLeft w:val="0"/>
          <w:marRight w:val="0"/>
          <w:marTop w:val="0"/>
          <w:marBottom w:val="0"/>
          <w:divBdr>
            <w:top w:val="none" w:sz="0" w:space="0" w:color="auto"/>
            <w:left w:val="none" w:sz="0" w:space="0" w:color="auto"/>
            <w:bottom w:val="none" w:sz="0" w:space="0" w:color="auto"/>
            <w:right w:val="none" w:sz="0" w:space="0" w:color="auto"/>
          </w:divBdr>
          <w:divsChild>
            <w:div w:id="100416309">
              <w:marLeft w:val="0"/>
              <w:marRight w:val="0"/>
              <w:marTop w:val="0"/>
              <w:marBottom w:val="0"/>
              <w:divBdr>
                <w:top w:val="none" w:sz="0" w:space="0" w:color="auto"/>
                <w:left w:val="none" w:sz="0" w:space="0" w:color="auto"/>
                <w:bottom w:val="none" w:sz="0" w:space="0" w:color="auto"/>
                <w:right w:val="none" w:sz="0" w:space="0" w:color="auto"/>
              </w:divBdr>
            </w:div>
          </w:divsChild>
        </w:div>
        <w:div w:id="1268273368">
          <w:marLeft w:val="0"/>
          <w:marRight w:val="0"/>
          <w:marTop w:val="0"/>
          <w:marBottom w:val="0"/>
          <w:divBdr>
            <w:top w:val="none" w:sz="0" w:space="0" w:color="auto"/>
            <w:left w:val="none" w:sz="0" w:space="0" w:color="auto"/>
            <w:bottom w:val="none" w:sz="0" w:space="0" w:color="auto"/>
            <w:right w:val="none" w:sz="0" w:space="0" w:color="auto"/>
          </w:divBdr>
          <w:divsChild>
            <w:div w:id="1110710749">
              <w:marLeft w:val="0"/>
              <w:marRight w:val="0"/>
              <w:marTop w:val="0"/>
              <w:marBottom w:val="0"/>
              <w:divBdr>
                <w:top w:val="none" w:sz="0" w:space="0" w:color="auto"/>
                <w:left w:val="none" w:sz="0" w:space="0" w:color="auto"/>
                <w:bottom w:val="none" w:sz="0" w:space="0" w:color="auto"/>
                <w:right w:val="none" w:sz="0" w:space="0" w:color="auto"/>
              </w:divBdr>
            </w:div>
          </w:divsChild>
        </w:div>
        <w:div w:id="775054221">
          <w:marLeft w:val="0"/>
          <w:marRight w:val="0"/>
          <w:marTop w:val="0"/>
          <w:marBottom w:val="0"/>
          <w:divBdr>
            <w:top w:val="none" w:sz="0" w:space="0" w:color="auto"/>
            <w:left w:val="none" w:sz="0" w:space="0" w:color="auto"/>
            <w:bottom w:val="none" w:sz="0" w:space="0" w:color="auto"/>
            <w:right w:val="none" w:sz="0" w:space="0" w:color="auto"/>
          </w:divBdr>
          <w:divsChild>
            <w:div w:id="479032850">
              <w:marLeft w:val="0"/>
              <w:marRight w:val="0"/>
              <w:marTop w:val="0"/>
              <w:marBottom w:val="0"/>
              <w:divBdr>
                <w:top w:val="none" w:sz="0" w:space="0" w:color="auto"/>
                <w:left w:val="none" w:sz="0" w:space="0" w:color="auto"/>
                <w:bottom w:val="none" w:sz="0" w:space="0" w:color="auto"/>
                <w:right w:val="none" w:sz="0" w:space="0" w:color="auto"/>
              </w:divBdr>
            </w:div>
          </w:divsChild>
        </w:div>
        <w:div w:id="1186871515">
          <w:marLeft w:val="0"/>
          <w:marRight w:val="0"/>
          <w:marTop w:val="0"/>
          <w:marBottom w:val="0"/>
          <w:divBdr>
            <w:top w:val="none" w:sz="0" w:space="0" w:color="auto"/>
            <w:left w:val="none" w:sz="0" w:space="0" w:color="auto"/>
            <w:bottom w:val="none" w:sz="0" w:space="0" w:color="auto"/>
            <w:right w:val="none" w:sz="0" w:space="0" w:color="auto"/>
          </w:divBdr>
          <w:divsChild>
            <w:div w:id="1075198568">
              <w:marLeft w:val="0"/>
              <w:marRight w:val="0"/>
              <w:marTop w:val="0"/>
              <w:marBottom w:val="0"/>
              <w:divBdr>
                <w:top w:val="none" w:sz="0" w:space="0" w:color="auto"/>
                <w:left w:val="none" w:sz="0" w:space="0" w:color="auto"/>
                <w:bottom w:val="none" w:sz="0" w:space="0" w:color="auto"/>
                <w:right w:val="none" w:sz="0" w:space="0" w:color="auto"/>
              </w:divBdr>
            </w:div>
          </w:divsChild>
        </w:div>
        <w:div w:id="1460489820">
          <w:marLeft w:val="0"/>
          <w:marRight w:val="0"/>
          <w:marTop w:val="0"/>
          <w:marBottom w:val="0"/>
          <w:divBdr>
            <w:top w:val="none" w:sz="0" w:space="0" w:color="auto"/>
            <w:left w:val="none" w:sz="0" w:space="0" w:color="auto"/>
            <w:bottom w:val="none" w:sz="0" w:space="0" w:color="auto"/>
            <w:right w:val="none" w:sz="0" w:space="0" w:color="auto"/>
          </w:divBdr>
          <w:divsChild>
            <w:div w:id="1023556311">
              <w:marLeft w:val="0"/>
              <w:marRight w:val="0"/>
              <w:marTop w:val="0"/>
              <w:marBottom w:val="0"/>
              <w:divBdr>
                <w:top w:val="none" w:sz="0" w:space="0" w:color="auto"/>
                <w:left w:val="none" w:sz="0" w:space="0" w:color="auto"/>
                <w:bottom w:val="none" w:sz="0" w:space="0" w:color="auto"/>
                <w:right w:val="none" w:sz="0" w:space="0" w:color="auto"/>
              </w:divBdr>
            </w:div>
          </w:divsChild>
        </w:div>
        <w:div w:id="307706685">
          <w:marLeft w:val="0"/>
          <w:marRight w:val="0"/>
          <w:marTop w:val="0"/>
          <w:marBottom w:val="0"/>
          <w:divBdr>
            <w:top w:val="none" w:sz="0" w:space="0" w:color="auto"/>
            <w:left w:val="none" w:sz="0" w:space="0" w:color="auto"/>
            <w:bottom w:val="none" w:sz="0" w:space="0" w:color="auto"/>
            <w:right w:val="none" w:sz="0" w:space="0" w:color="auto"/>
          </w:divBdr>
          <w:divsChild>
            <w:div w:id="1216434102">
              <w:marLeft w:val="0"/>
              <w:marRight w:val="0"/>
              <w:marTop w:val="0"/>
              <w:marBottom w:val="0"/>
              <w:divBdr>
                <w:top w:val="none" w:sz="0" w:space="0" w:color="auto"/>
                <w:left w:val="none" w:sz="0" w:space="0" w:color="auto"/>
                <w:bottom w:val="none" w:sz="0" w:space="0" w:color="auto"/>
                <w:right w:val="none" w:sz="0" w:space="0" w:color="auto"/>
              </w:divBdr>
            </w:div>
          </w:divsChild>
        </w:div>
        <w:div w:id="1059789220">
          <w:marLeft w:val="0"/>
          <w:marRight w:val="0"/>
          <w:marTop w:val="0"/>
          <w:marBottom w:val="0"/>
          <w:divBdr>
            <w:top w:val="none" w:sz="0" w:space="0" w:color="auto"/>
            <w:left w:val="none" w:sz="0" w:space="0" w:color="auto"/>
            <w:bottom w:val="none" w:sz="0" w:space="0" w:color="auto"/>
            <w:right w:val="none" w:sz="0" w:space="0" w:color="auto"/>
          </w:divBdr>
          <w:divsChild>
            <w:div w:id="895975314">
              <w:marLeft w:val="0"/>
              <w:marRight w:val="0"/>
              <w:marTop w:val="0"/>
              <w:marBottom w:val="0"/>
              <w:divBdr>
                <w:top w:val="none" w:sz="0" w:space="0" w:color="auto"/>
                <w:left w:val="none" w:sz="0" w:space="0" w:color="auto"/>
                <w:bottom w:val="none" w:sz="0" w:space="0" w:color="auto"/>
                <w:right w:val="none" w:sz="0" w:space="0" w:color="auto"/>
              </w:divBdr>
            </w:div>
          </w:divsChild>
        </w:div>
        <w:div w:id="1155342977">
          <w:marLeft w:val="0"/>
          <w:marRight w:val="0"/>
          <w:marTop w:val="0"/>
          <w:marBottom w:val="0"/>
          <w:divBdr>
            <w:top w:val="none" w:sz="0" w:space="0" w:color="auto"/>
            <w:left w:val="none" w:sz="0" w:space="0" w:color="auto"/>
            <w:bottom w:val="none" w:sz="0" w:space="0" w:color="auto"/>
            <w:right w:val="none" w:sz="0" w:space="0" w:color="auto"/>
          </w:divBdr>
          <w:divsChild>
            <w:div w:id="958339933">
              <w:marLeft w:val="0"/>
              <w:marRight w:val="0"/>
              <w:marTop w:val="0"/>
              <w:marBottom w:val="0"/>
              <w:divBdr>
                <w:top w:val="none" w:sz="0" w:space="0" w:color="auto"/>
                <w:left w:val="none" w:sz="0" w:space="0" w:color="auto"/>
                <w:bottom w:val="none" w:sz="0" w:space="0" w:color="auto"/>
                <w:right w:val="none" w:sz="0" w:space="0" w:color="auto"/>
              </w:divBdr>
            </w:div>
          </w:divsChild>
        </w:div>
        <w:div w:id="98258474">
          <w:marLeft w:val="0"/>
          <w:marRight w:val="0"/>
          <w:marTop w:val="0"/>
          <w:marBottom w:val="0"/>
          <w:divBdr>
            <w:top w:val="none" w:sz="0" w:space="0" w:color="auto"/>
            <w:left w:val="none" w:sz="0" w:space="0" w:color="auto"/>
            <w:bottom w:val="none" w:sz="0" w:space="0" w:color="auto"/>
            <w:right w:val="none" w:sz="0" w:space="0" w:color="auto"/>
          </w:divBdr>
          <w:divsChild>
            <w:div w:id="895580422">
              <w:marLeft w:val="0"/>
              <w:marRight w:val="0"/>
              <w:marTop w:val="0"/>
              <w:marBottom w:val="0"/>
              <w:divBdr>
                <w:top w:val="none" w:sz="0" w:space="0" w:color="auto"/>
                <w:left w:val="none" w:sz="0" w:space="0" w:color="auto"/>
                <w:bottom w:val="none" w:sz="0" w:space="0" w:color="auto"/>
                <w:right w:val="none" w:sz="0" w:space="0" w:color="auto"/>
              </w:divBdr>
            </w:div>
          </w:divsChild>
        </w:div>
        <w:div w:id="1929734223">
          <w:marLeft w:val="0"/>
          <w:marRight w:val="0"/>
          <w:marTop w:val="0"/>
          <w:marBottom w:val="0"/>
          <w:divBdr>
            <w:top w:val="none" w:sz="0" w:space="0" w:color="auto"/>
            <w:left w:val="none" w:sz="0" w:space="0" w:color="auto"/>
            <w:bottom w:val="none" w:sz="0" w:space="0" w:color="auto"/>
            <w:right w:val="none" w:sz="0" w:space="0" w:color="auto"/>
          </w:divBdr>
          <w:divsChild>
            <w:div w:id="858473433">
              <w:marLeft w:val="0"/>
              <w:marRight w:val="0"/>
              <w:marTop w:val="0"/>
              <w:marBottom w:val="0"/>
              <w:divBdr>
                <w:top w:val="none" w:sz="0" w:space="0" w:color="auto"/>
                <w:left w:val="none" w:sz="0" w:space="0" w:color="auto"/>
                <w:bottom w:val="none" w:sz="0" w:space="0" w:color="auto"/>
                <w:right w:val="none" w:sz="0" w:space="0" w:color="auto"/>
              </w:divBdr>
            </w:div>
          </w:divsChild>
        </w:div>
        <w:div w:id="1057972024">
          <w:marLeft w:val="0"/>
          <w:marRight w:val="0"/>
          <w:marTop w:val="0"/>
          <w:marBottom w:val="0"/>
          <w:divBdr>
            <w:top w:val="none" w:sz="0" w:space="0" w:color="auto"/>
            <w:left w:val="none" w:sz="0" w:space="0" w:color="auto"/>
            <w:bottom w:val="none" w:sz="0" w:space="0" w:color="auto"/>
            <w:right w:val="none" w:sz="0" w:space="0" w:color="auto"/>
          </w:divBdr>
          <w:divsChild>
            <w:div w:id="858197708">
              <w:marLeft w:val="0"/>
              <w:marRight w:val="0"/>
              <w:marTop w:val="0"/>
              <w:marBottom w:val="0"/>
              <w:divBdr>
                <w:top w:val="none" w:sz="0" w:space="0" w:color="auto"/>
                <w:left w:val="none" w:sz="0" w:space="0" w:color="auto"/>
                <w:bottom w:val="none" w:sz="0" w:space="0" w:color="auto"/>
                <w:right w:val="none" w:sz="0" w:space="0" w:color="auto"/>
              </w:divBdr>
            </w:div>
          </w:divsChild>
        </w:div>
        <w:div w:id="1346008856">
          <w:marLeft w:val="0"/>
          <w:marRight w:val="0"/>
          <w:marTop w:val="0"/>
          <w:marBottom w:val="0"/>
          <w:divBdr>
            <w:top w:val="none" w:sz="0" w:space="0" w:color="auto"/>
            <w:left w:val="none" w:sz="0" w:space="0" w:color="auto"/>
            <w:bottom w:val="none" w:sz="0" w:space="0" w:color="auto"/>
            <w:right w:val="none" w:sz="0" w:space="0" w:color="auto"/>
          </w:divBdr>
          <w:divsChild>
            <w:div w:id="130833593">
              <w:marLeft w:val="0"/>
              <w:marRight w:val="0"/>
              <w:marTop w:val="0"/>
              <w:marBottom w:val="0"/>
              <w:divBdr>
                <w:top w:val="none" w:sz="0" w:space="0" w:color="auto"/>
                <w:left w:val="none" w:sz="0" w:space="0" w:color="auto"/>
                <w:bottom w:val="none" w:sz="0" w:space="0" w:color="auto"/>
                <w:right w:val="none" w:sz="0" w:space="0" w:color="auto"/>
              </w:divBdr>
            </w:div>
          </w:divsChild>
        </w:div>
        <w:div w:id="1576665940">
          <w:marLeft w:val="0"/>
          <w:marRight w:val="0"/>
          <w:marTop w:val="0"/>
          <w:marBottom w:val="0"/>
          <w:divBdr>
            <w:top w:val="none" w:sz="0" w:space="0" w:color="auto"/>
            <w:left w:val="none" w:sz="0" w:space="0" w:color="auto"/>
            <w:bottom w:val="none" w:sz="0" w:space="0" w:color="auto"/>
            <w:right w:val="none" w:sz="0" w:space="0" w:color="auto"/>
          </w:divBdr>
          <w:divsChild>
            <w:div w:id="213195854">
              <w:marLeft w:val="0"/>
              <w:marRight w:val="0"/>
              <w:marTop w:val="0"/>
              <w:marBottom w:val="0"/>
              <w:divBdr>
                <w:top w:val="none" w:sz="0" w:space="0" w:color="auto"/>
                <w:left w:val="none" w:sz="0" w:space="0" w:color="auto"/>
                <w:bottom w:val="none" w:sz="0" w:space="0" w:color="auto"/>
                <w:right w:val="none" w:sz="0" w:space="0" w:color="auto"/>
              </w:divBdr>
            </w:div>
          </w:divsChild>
        </w:div>
        <w:div w:id="144901070">
          <w:marLeft w:val="0"/>
          <w:marRight w:val="0"/>
          <w:marTop w:val="0"/>
          <w:marBottom w:val="0"/>
          <w:divBdr>
            <w:top w:val="none" w:sz="0" w:space="0" w:color="auto"/>
            <w:left w:val="none" w:sz="0" w:space="0" w:color="auto"/>
            <w:bottom w:val="none" w:sz="0" w:space="0" w:color="auto"/>
            <w:right w:val="none" w:sz="0" w:space="0" w:color="auto"/>
          </w:divBdr>
          <w:divsChild>
            <w:div w:id="906763006">
              <w:marLeft w:val="0"/>
              <w:marRight w:val="0"/>
              <w:marTop w:val="0"/>
              <w:marBottom w:val="0"/>
              <w:divBdr>
                <w:top w:val="none" w:sz="0" w:space="0" w:color="auto"/>
                <w:left w:val="none" w:sz="0" w:space="0" w:color="auto"/>
                <w:bottom w:val="none" w:sz="0" w:space="0" w:color="auto"/>
                <w:right w:val="none" w:sz="0" w:space="0" w:color="auto"/>
              </w:divBdr>
            </w:div>
          </w:divsChild>
        </w:div>
        <w:div w:id="341007930">
          <w:marLeft w:val="0"/>
          <w:marRight w:val="0"/>
          <w:marTop w:val="0"/>
          <w:marBottom w:val="0"/>
          <w:divBdr>
            <w:top w:val="none" w:sz="0" w:space="0" w:color="auto"/>
            <w:left w:val="none" w:sz="0" w:space="0" w:color="auto"/>
            <w:bottom w:val="none" w:sz="0" w:space="0" w:color="auto"/>
            <w:right w:val="none" w:sz="0" w:space="0" w:color="auto"/>
          </w:divBdr>
          <w:divsChild>
            <w:div w:id="189994516">
              <w:marLeft w:val="0"/>
              <w:marRight w:val="0"/>
              <w:marTop w:val="0"/>
              <w:marBottom w:val="0"/>
              <w:divBdr>
                <w:top w:val="none" w:sz="0" w:space="0" w:color="auto"/>
                <w:left w:val="none" w:sz="0" w:space="0" w:color="auto"/>
                <w:bottom w:val="none" w:sz="0" w:space="0" w:color="auto"/>
                <w:right w:val="none" w:sz="0" w:space="0" w:color="auto"/>
              </w:divBdr>
            </w:div>
          </w:divsChild>
        </w:div>
        <w:div w:id="1087068728">
          <w:marLeft w:val="0"/>
          <w:marRight w:val="0"/>
          <w:marTop w:val="0"/>
          <w:marBottom w:val="0"/>
          <w:divBdr>
            <w:top w:val="none" w:sz="0" w:space="0" w:color="auto"/>
            <w:left w:val="none" w:sz="0" w:space="0" w:color="auto"/>
            <w:bottom w:val="none" w:sz="0" w:space="0" w:color="auto"/>
            <w:right w:val="none" w:sz="0" w:space="0" w:color="auto"/>
          </w:divBdr>
          <w:divsChild>
            <w:div w:id="188107723">
              <w:marLeft w:val="0"/>
              <w:marRight w:val="0"/>
              <w:marTop w:val="0"/>
              <w:marBottom w:val="0"/>
              <w:divBdr>
                <w:top w:val="none" w:sz="0" w:space="0" w:color="auto"/>
                <w:left w:val="none" w:sz="0" w:space="0" w:color="auto"/>
                <w:bottom w:val="none" w:sz="0" w:space="0" w:color="auto"/>
                <w:right w:val="none" w:sz="0" w:space="0" w:color="auto"/>
              </w:divBdr>
            </w:div>
          </w:divsChild>
        </w:div>
        <w:div w:id="1794784494">
          <w:marLeft w:val="0"/>
          <w:marRight w:val="0"/>
          <w:marTop w:val="0"/>
          <w:marBottom w:val="0"/>
          <w:divBdr>
            <w:top w:val="none" w:sz="0" w:space="0" w:color="auto"/>
            <w:left w:val="none" w:sz="0" w:space="0" w:color="auto"/>
            <w:bottom w:val="none" w:sz="0" w:space="0" w:color="auto"/>
            <w:right w:val="none" w:sz="0" w:space="0" w:color="auto"/>
          </w:divBdr>
          <w:divsChild>
            <w:div w:id="821656684">
              <w:marLeft w:val="0"/>
              <w:marRight w:val="0"/>
              <w:marTop w:val="0"/>
              <w:marBottom w:val="0"/>
              <w:divBdr>
                <w:top w:val="none" w:sz="0" w:space="0" w:color="auto"/>
                <w:left w:val="none" w:sz="0" w:space="0" w:color="auto"/>
                <w:bottom w:val="none" w:sz="0" w:space="0" w:color="auto"/>
                <w:right w:val="none" w:sz="0" w:space="0" w:color="auto"/>
              </w:divBdr>
            </w:div>
          </w:divsChild>
        </w:div>
        <w:div w:id="1398745921">
          <w:marLeft w:val="0"/>
          <w:marRight w:val="0"/>
          <w:marTop w:val="0"/>
          <w:marBottom w:val="0"/>
          <w:divBdr>
            <w:top w:val="none" w:sz="0" w:space="0" w:color="auto"/>
            <w:left w:val="none" w:sz="0" w:space="0" w:color="auto"/>
            <w:bottom w:val="none" w:sz="0" w:space="0" w:color="auto"/>
            <w:right w:val="none" w:sz="0" w:space="0" w:color="auto"/>
          </w:divBdr>
          <w:divsChild>
            <w:div w:id="241456716">
              <w:marLeft w:val="0"/>
              <w:marRight w:val="0"/>
              <w:marTop w:val="0"/>
              <w:marBottom w:val="0"/>
              <w:divBdr>
                <w:top w:val="none" w:sz="0" w:space="0" w:color="auto"/>
                <w:left w:val="none" w:sz="0" w:space="0" w:color="auto"/>
                <w:bottom w:val="none" w:sz="0" w:space="0" w:color="auto"/>
                <w:right w:val="none" w:sz="0" w:space="0" w:color="auto"/>
              </w:divBdr>
            </w:div>
          </w:divsChild>
        </w:div>
        <w:div w:id="793523655">
          <w:marLeft w:val="0"/>
          <w:marRight w:val="0"/>
          <w:marTop w:val="0"/>
          <w:marBottom w:val="0"/>
          <w:divBdr>
            <w:top w:val="none" w:sz="0" w:space="0" w:color="auto"/>
            <w:left w:val="none" w:sz="0" w:space="0" w:color="auto"/>
            <w:bottom w:val="none" w:sz="0" w:space="0" w:color="auto"/>
            <w:right w:val="none" w:sz="0" w:space="0" w:color="auto"/>
          </w:divBdr>
          <w:divsChild>
            <w:div w:id="2114009810">
              <w:marLeft w:val="0"/>
              <w:marRight w:val="0"/>
              <w:marTop w:val="0"/>
              <w:marBottom w:val="0"/>
              <w:divBdr>
                <w:top w:val="none" w:sz="0" w:space="0" w:color="auto"/>
                <w:left w:val="none" w:sz="0" w:space="0" w:color="auto"/>
                <w:bottom w:val="none" w:sz="0" w:space="0" w:color="auto"/>
                <w:right w:val="none" w:sz="0" w:space="0" w:color="auto"/>
              </w:divBdr>
            </w:div>
          </w:divsChild>
        </w:div>
        <w:div w:id="1280798516">
          <w:marLeft w:val="0"/>
          <w:marRight w:val="0"/>
          <w:marTop w:val="0"/>
          <w:marBottom w:val="0"/>
          <w:divBdr>
            <w:top w:val="none" w:sz="0" w:space="0" w:color="auto"/>
            <w:left w:val="none" w:sz="0" w:space="0" w:color="auto"/>
            <w:bottom w:val="none" w:sz="0" w:space="0" w:color="auto"/>
            <w:right w:val="none" w:sz="0" w:space="0" w:color="auto"/>
          </w:divBdr>
          <w:divsChild>
            <w:div w:id="408041157">
              <w:marLeft w:val="0"/>
              <w:marRight w:val="0"/>
              <w:marTop w:val="0"/>
              <w:marBottom w:val="0"/>
              <w:divBdr>
                <w:top w:val="none" w:sz="0" w:space="0" w:color="auto"/>
                <w:left w:val="none" w:sz="0" w:space="0" w:color="auto"/>
                <w:bottom w:val="none" w:sz="0" w:space="0" w:color="auto"/>
                <w:right w:val="none" w:sz="0" w:space="0" w:color="auto"/>
              </w:divBdr>
            </w:div>
          </w:divsChild>
        </w:div>
        <w:div w:id="764036283">
          <w:marLeft w:val="0"/>
          <w:marRight w:val="0"/>
          <w:marTop w:val="0"/>
          <w:marBottom w:val="0"/>
          <w:divBdr>
            <w:top w:val="none" w:sz="0" w:space="0" w:color="auto"/>
            <w:left w:val="none" w:sz="0" w:space="0" w:color="auto"/>
            <w:bottom w:val="none" w:sz="0" w:space="0" w:color="auto"/>
            <w:right w:val="none" w:sz="0" w:space="0" w:color="auto"/>
          </w:divBdr>
          <w:divsChild>
            <w:div w:id="1339574575">
              <w:marLeft w:val="0"/>
              <w:marRight w:val="0"/>
              <w:marTop w:val="0"/>
              <w:marBottom w:val="0"/>
              <w:divBdr>
                <w:top w:val="none" w:sz="0" w:space="0" w:color="auto"/>
                <w:left w:val="none" w:sz="0" w:space="0" w:color="auto"/>
                <w:bottom w:val="none" w:sz="0" w:space="0" w:color="auto"/>
                <w:right w:val="none" w:sz="0" w:space="0" w:color="auto"/>
              </w:divBdr>
            </w:div>
          </w:divsChild>
        </w:div>
        <w:div w:id="672531833">
          <w:marLeft w:val="0"/>
          <w:marRight w:val="0"/>
          <w:marTop w:val="0"/>
          <w:marBottom w:val="0"/>
          <w:divBdr>
            <w:top w:val="none" w:sz="0" w:space="0" w:color="auto"/>
            <w:left w:val="none" w:sz="0" w:space="0" w:color="auto"/>
            <w:bottom w:val="none" w:sz="0" w:space="0" w:color="auto"/>
            <w:right w:val="none" w:sz="0" w:space="0" w:color="auto"/>
          </w:divBdr>
          <w:divsChild>
            <w:div w:id="1276787600">
              <w:marLeft w:val="0"/>
              <w:marRight w:val="0"/>
              <w:marTop w:val="0"/>
              <w:marBottom w:val="0"/>
              <w:divBdr>
                <w:top w:val="none" w:sz="0" w:space="0" w:color="auto"/>
                <w:left w:val="none" w:sz="0" w:space="0" w:color="auto"/>
                <w:bottom w:val="none" w:sz="0" w:space="0" w:color="auto"/>
                <w:right w:val="none" w:sz="0" w:space="0" w:color="auto"/>
              </w:divBdr>
            </w:div>
          </w:divsChild>
        </w:div>
        <w:div w:id="1076896629">
          <w:marLeft w:val="0"/>
          <w:marRight w:val="0"/>
          <w:marTop w:val="0"/>
          <w:marBottom w:val="0"/>
          <w:divBdr>
            <w:top w:val="none" w:sz="0" w:space="0" w:color="auto"/>
            <w:left w:val="none" w:sz="0" w:space="0" w:color="auto"/>
            <w:bottom w:val="none" w:sz="0" w:space="0" w:color="auto"/>
            <w:right w:val="none" w:sz="0" w:space="0" w:color="auto"/>
          </w:divBdr>
          <w:divsChild>
            <w:div w:id="2045447794">
              <w:marLeft w:val="0"/>
              <w:marRight w:val="0"/>
              <w:marTop w:val="0"/>
              <w:marBottom w:val="0"/>
              <w:divBdr>
                <w:top w:val="none" w:sz="0" w:space="0" w:color="auto"/>
                <w:left w:val="none" w:sz="0" w:space="0" w:color="auto"/>
                <w:bottom w:val="none" w:sz="0" w:space="0" w:color="auto"/>
                <w:right w:val="none" w:sz="0" w:space="0" w:color="auto"/>
              </w:divBdr>
            </w:div>
          </w:divsChild>
        </w:div>
        <w:div w:id="1767191525">
          <w:marLeft w:val="0"/>
          <w:marRight w:val="0"/>
          <w:marTop w:val="0"/>
          <w:marBottom w:val="0"/>
          <w:divBdr>
            <w:top w:val="none" w:sz="0" w:space="0" w:color="auto"/>
            <w:left w:val="none" w:sz="0" w:space="0" w:color="auto"/>
            <w:bottom w:val="none" w:sz="0" w:space="0" w:color="auto"/>
            <w:right w:val="none" w:sz="0" w:space="0" w:color="auto"/>
          </w:divBdr>
          <w:divsChild>
            <w:div w:id="1199977458">
              <w:marLeft w:val="0"/>
              <w:marRight w:val="0"/>
              <w:marTop w:val="0"/>
              <w:marBottom w:val="0"/>
              <w:divBdr>
                <w:top w:val="none" w:sz="0" w:space="0" w:color="auto"/>
                <w:left w:val="none" w:sz="0" w:space="0" w:color="auto"/>
                <w:bottom w:val="none" w:sz="0" w:space="0" w:color="auto"/>
                <w:right w:val="none" w:sz="0" w:space="0" w:color="auto"/>
              </w:divBdr>
            </w:div>
          </w:divsChild>
        </w:div>
        <w:div w:id="1917858216">
          <w:marLeft w:val="0"/>
          <w:marRight w:val="0"/>
          <w:marTop w:val="0"/>
          <w:marBottom w:val="0"/>
          <w:divBdr>
            <w:top w:val="none" w:sz="0" w:space="0" w:color="auto"/>
            <w:left w:val="none" w:sz="0" w:space="0" w:color="auto"/>
            <w:bottom w:val="none" w:sz="0" w:space="0" w:color="auto"/>
            <w:right w:val="none" w:sz="0" w:space="0" w:color="auto"/>
          </w:divBdr>
          <w:divsChild>
            <w:div w:id="1986157841">
              <w:marLeft w:val="0"/>
              <w:marRight w:val="0"/>
              <w:marTop w:val="0"/>
              <w:marBottom w:val="0"/>
              <w:divBdr>
                <w:top w:val="none" w:sz="0" w:space="0" w:color="auto"/>
                <w:left w:val="none" w:sz="0" w:space="0" w:color="auto"/>
                <w:bottom w:val="none" w:sz="0" w:space="0" w:color="auto"/>
                <w:right w:val="none" w:sz="0" w:space="0" w:color="auto"/>
              </w:divBdr>
            </w:div>
          </w:divsChild>
        </w:div>
        <w:div w:id="325480740">
          <w:marLeft w:val="0"/>
          <w:marRight w:val="0"/>
          <w:marTop w:val="0"/>
          <w:marBottom w:val="0"/>
          <w:divBdr>
            <w:top w:val="none" w:sz="0" w:space="0" w:color="auto"/>
            <w:left w:val="none" w:sz="0" w:space="0" w:color="auto"/>
            <w:bottom w:val="none" w:sz="0" w:space="0" w:color="auto"/>
            <w:right w:val="none" w:sz="0" w:space="0" w:color="auto"/>
          </w:divBdr>
          <w:divsChild>
            <w:div w:id="220096109">
              <w:marLeft w:val="0"/>
              <w:marRight w:val="0"/>
              <w:marTop w:val="0"/>
              <w:marBottom w:val="0"/>
              <w:divBdr>
                <w:top w:val="none" w:sz="0" w:space="0" w:color="auto"/>
                <w:left w:val="none" w:sz="0" w:space="0" w:color="auto"/>
                <w:bottom w:val="none" w:sz="0" w:space="0" w:color="auto"/>
                <w:right w:val="none" w:sz="0" w:space="0" w:color="auto"/>
              </w:divBdr>
            </w:div>
          </w:divsChild>
        </w:div>
        <w:div w:id="918906391">
          <w:marLeft w:val="0"/>
          <w:marRight w:val="0"/>
          <w:marTop w:val="0"/>
          <w:marBottom w:val="0"/>
          <w:divBdr>
            <w:top w:val="none" w:sz="0" w:space="0" w:color="auto"/>
            <w:left w:val="none" w:sz="0" w:space="0" w:color="auto"/>
            <w:bottom w:val="none" w:sz="0" w:space="0" w:color="auto"/>
            <w:right w:val="none" w:sz="0" w:space="0" w:color="auto"/>
          </w:divBdr>
          <w:divsChild>
            <w:div w:id="647897832">
              <w:marLeft w:val="0"/>
              <w:marRight w:val="0"/>
              <w:marTop w:val="0"/>
              <w:marBottom w:val="0"/>
              <w:divBdr>
                <w:top w:val="none" w:sz="0" w:space="0" w:color="auto"/>
                <w:left w:val="none" w:sz="0" w:space="0" w:color="auto"/>
                <w:bottom w:val="none" w:sz="0" w:space="0" w:color="auto"/>
                <w:right w:val="none" w:sz="0" w:space="0" w:color="auto"/>
              </w:divBdr>
            </w:div>
          </w:divsChild>
        </w:div>
        <w:div w:id="800924083">
          <w:marLeft w:val="0"/>
          <w:marRight w:val="0"/>
          <w:marTop w:val="0"/>
          <w:marBottom w:val="0"/>
          <w:divBdr>
            <w:top w:val="none" w:sz="0" w:space="0" w:color="auto"/>
            <w:left w:val="none" w:sz="0" w:space="0" w:color="auto"/>
            <w:bottom w:val="none" w:sz="0" w:space="0" w:color="auto"/>
            <w:right w:val="none" w:sz="0" w:space="0" w:color="auto"/>
          </w:divBdr>
          <w:divsChild>
            <w:div w:id="598097465">
              <w:marLeft w:val="0"/>
              <w:marRight w:val="0"/>
              <w:marTop w:val="0"/>
              <w:marBottom w:val="0"/>
              <w:divBdr>
                <w:top w:val="none" w:sz="0" w:space="0" w:color="auto"/>
                <w:left w:val="none" w:sz="0" w:space="0" w:color="auto"/>
                <w:bottom w:val="none" w:sz="0" w:space="0" w:color="auto"/>
                <w:right w:val="none" w:sz="0" w:space="0" w:color="auto"/>
              </w:divBdr>
            </w:div>
          </w:divsChild>
        </w:div>
        <w:div w:id="1795366071">
          <w:marLeft w:val="0"/>
          <w:marRight w:val="0"/>
          <w:marTop w:val="0"/>
          <w:marBottom w:val="0"/>
          <w:divBdr>
            <w:top w:val="none" w:sz="0" w:space="0" w:color="auto"/>
            <w:left w:val="none" w:sz="0" w:space="0" w:color="auto"/>
            <w:bottom w:val="none" w:sz="0" w:space="0" w:color="auto"/>
            <w:right w:val="none" w:sz="0" w:space="0" w:color="auto"/>
          </w:divBdr>
          <w:divsChild>
            <w:div w:id="1773550499">
              <w:marLeft w:val="0"/>
              <w:marRight w:val="0"/>
              <w:marTop w:val="0"/>
              <w:marBottom w:val="0"/>
              <w:divBdr>
                <w:top w:val="none" w:sz="0" w:space="0" w:color="auto"/>
                <w:left w:val="none" w:sz="0" w:space="0" w:color="auto"/>
                <w:bottom w:val="none" w:sz="0" w:space="0" w:color="auto"/>
                <w:right w:val="none" w:sz="0" w:space="0" w:color="auto"/>
              </w:divBdr>
            </w:div>
          </w:divsChild>
        </w:div>
        <w:div w:id="1915167768">
          <w:marLeft w:val="0"/>
          <w:marRight w:val="0"/>
          <w:marTop w:val="0"/>
          <w:marBottom w:val="0"/>
          <w:divBdr>
            <w:top w:val="none" w:sz="0" w:space="0" w:color="auto"/>
            <w:left w:val="none" w:sz="0" w:space="0" w:color="auto"/>
            <w:bottom w:val="none" w:sz="0" w:space="0" w:color="auto"/>
            <w:right w:val="none" w:sz="0" w:space="0" w:color="auto"/>
          </w:divBdr>
          <w:divsChild>
            <w:div w:id="893349642">
              <w:marLeft w:val="0"/>
              <w:marRight w:val="0"/>
              <w:marTop w:val="0"/>
              <w:marBottom w:val="0"/>
              <w:divBdr>
                <w:top w:val="none" w:sz="0" w:space="0" w:color="auto"/>
                <w:left w:val="none" w:sz="0" w:space="0" w:color="auto"/>
                <w:bottom w:val="none" w:sz="0" w:space="0" w:color="auto"/>
                <w:right w:val="none" w:sz="0" w:space="0" w:color="auto"/>
              </w:divBdr>
            </w:div>
          </w:divsChild>
        </w:div>
        <w:div w:id="491138439">
          <w:marLeft w:val="0"/>
          <w:marRight w:val="0"/>
          <w:marTop w:val="0"/>
          <w:marBottom w:val="0"/>
          <w:divBdr>
            <w:top w:val="none" w:sz="0" w:space="0" w:color="auto"/>
            <w:left w:val="none" w:sz="0" w:space="0" w:color="auto"/>
            <w:bottom w:val="none" w:sz="0" w:space="0" w:color="auto"/>
            <w:right w:val="none" w:sz="0" w:space="0" w:color="auto"/>
          </w:divBdr>
          <w:divsChild>
            <w:div w:id="808790753">
              <w:marLeft w:val="0"/>
              <w:marRight w:val="0"/>
              <w:marTop w:val="0"/>
              <w:marBottom w:val="0"/>
              <w:divBdr>
                <w:top w:val="none" w:sz="0" w:space="0" w:color="auto"/>
                <w:left w:val="none" w:sz="0" w:space="0" w:color="auto"/>
                <w:bottom w:val="none" w:sz="0" w:space="0" w:color="auto"/>
                <w:right w:val="none" w:sz="0" w:space="0" w:color="auto"/>
              </w:divBdr>
            </w:div>
          </w:divsChild>
        </w:div>
        <w:div w:id="2047216289">
          <w:marLeft w:val="0"/>
          <w:marRight w:val="0"/>
          <w:marTop w:val="0"/>
          <w:marBottom w:val="0"/>
          <w:divBdr>
            <w:top w:val="none" w:sz="0" w:space="0" w:color="auto"/>
            <w:left w:val="none" w:sz="0" w:space="0" w:color="auto"/>
            <w:bottom w:val="none" w:sz="0" w:space="0" w:color="auto"/>
            <w:right w:val="none" w:sz="0" w:space="0" w:color="auto"/>
          </w:divBdr>
          <w:divsChild>
            <w:div w:id="441994842">
              <w:marLeft w:val="0"/>
              <w:marRight w:val="0"/>
              <w:marTop w:val="0"/>
              <w:marBottom w:val="0"/>
              <w:divBdr>
                <w:top w:val="none" w:sz="0" w:space="0" w:color="auto"/>
                <w:left w:val="none" w:sz="0" w:space="0" w:color="auto"/>
                <w:bottom w:val="none" w:sz="0" w:space="0" w:color="auto"/>
                <w:right w:val="none" w:sz="0" w:space="0" w:color="auto"/>
              </w:divBdr>
            </w:div>
          </w:divsChild>
        </w:div>
        <w:div w:id="2122257056">
          <w:marLeft w:val="0"/>
          <w:marRight w:val="0"/>
          <w:marTop w:val="0"/>
          <w:marBottom w:val="0"/>
          <w:divBdr>
            <w:top w:val="none" w:sz="0" w:space="0" w:color="auto"/>
            <w:left w:val="none" w:sz="0" w:space="0" w:color="auto"/>
            <w:bottom w:val="none" w:sz="0" w:space="0" w:color="auto"/>
            <w:right w:val="none" w:sz="0" w:space="0" w:color="auto"/>
          </w:divBdr>
          <w:divsChild>
            <w:div w:id="1612542597">
              <w:marLeft w:val="0"/>
              <w:marRight w:val="0"/>
              <w:marTop w:val="0"/>
              <w:marBottom w:val="0"/>
              <w:divBdr>
                <w:top w:val="none" w:sz="0" w:space="0" w:color="auto"/>
                <w:left w:val="none" w:sz="0" w:space="0" w:color="auto"/>
                <w:bottom w:val="none" w:sz="0" w:space="0" w:color="auto"/>
                <w:right w:val="none" w:sz="0" w:space="0" w:color="auto"/>
              </w:divBdr>
            </w:div>
          </w:divsChild>
        </w:div>
        <w:div w:id="223175638">
          <w:marLeft w:val="0"/>
          <w:marRight w:val="0"/>
          <w:marTop w:val="0"/>
          <w:marBottom w:val="0"/>
          <w:divBdr>
            <w:top w:val="none" w:sz="0" w:space="0" w:color="auto"/>
            <w:left w:val="none" w:sz="0" w:space="0" w:color="auto"/>
            <w:bottom w:val="none" w:sz="0" w:space="0" w:color="auto"/>
            <w:right w:val="none" w:sz="0" w:space="0" w:color="auto"/>
          </w:divBdr>
          <w:divsChild>
            <w:div w:id="290210764">
              <w:marLeft w:val="0"/>
              <w:marRight w:val="0"/>
              <w:marTop w:val="0"/>
              <w:marBottom w:val="0"/>
              <w:divBdr>
                <w:top w:val="none" w:sz="0" w:space="0" w:color="auto"/>
                <w:left w:val="none" w:sz="0" w:space="0" w:color="auto"/>
                <w:bottom w:val="none" w:sz="0" w:space="0" w:color="auto"/>
                <w:right w:val="none" w:sz="0" w:space="0" w:color="auto"/>
              </w:divBdr>
            </w:div>
          </w:divsChild>
        </w:div>
        <w:div w:id="1414201501">
          <w:marLeft w:val="0"/>
          <w:marRight w:val="0"/>
          <w:marTop w:val="0"/>
          <w:marBottom w:val="0"/>
          <w:divBdr>
            <w:top w:val="none" w:sz="0" w:space="0" w:color="auto"/>
            <w:left w:val="none" w:sz="0" w:space="0" w:color="auto"/>
            <w:bottom w:val="none" w:sz="0" w:space="0" w:color="auto"/>
            <w:right w:val="none" w:sz="0" w:space="0" w:color="auto"/>
          </w:divBdr>
          <w:divsChild>
            <w:div w:id="936598833">
              <w:marLeft w:val="0"/>
              <w:marRight w:val="0"/>
              <w:marTop w:val="0"/>
              <w:marBottom w:val="0"/>
              <w:divBdr>
                <w:top w:val="none" w:sz="0" w:space="0" w:color="auto"/>
                <w:left w:val="none" w:sz="0" w:space="0" w:color="auto"/>
                <w:bottom w:val="none" w:sz="0" w:space="0" w:color="auto"/>
                <w:right w:val="none" w:sz="0" w:space="0" w:color="auto"/>
              </w:divBdr>
            </w:div>
          </w:divsChild>
        </w:div>
        <w:div w:id="2043364286">
          <w:marLeft w:val="0"/>
          <w:marRight w:val="0"/>
          <w:marTop w:val="0"/>
          <w:marBottom w:val="0"/>
          <w:divBdr>
            <w:top w:val="none" w:sz="0" w:space="0" w:color="auto"/>
            <w:left w:val="none" w:sz="0" w:space="0" w:color="auto"/>
            <w:bottom w:val="none" w:sz="0" w:space="0" w:color="auto"/>
            <w:right w:val="none" w:sz="0" w:space="0" w:color="auto"/>
          </w:divBdr>
          <w:divsChild>
            <w:div w:id="524438790">
              <w:marLeft w:val="0"/>
              <w:marRight w:val="0"/>
              <w:marTop w:val="0"/>
              <w:marBottom w:val="0"/>
              <w:divBdr>
                <w:top w:val="none" w:sz="0" w:space="0" w:color="auto"/>
                <w:left w:val="none" w:sz="0" w:space="0" w:color="auto"/>
                <w:bottom w:val="none" w:sz="0" w:space="0" w:color="auto"/>
                <w:right w:val="none" w:sz="0" w:space="0" w:color="auto"/>
              </w:divBdr>
            </w:div>
          </w:divsChild>
        </w:div>
        <w:div w:id="1673334114">
          <w:marLeft w:val="0"/>
          <w:marRight w:val="0"/>
          <w:marTop w:val="0"/>
          <w:marBottom w:val="0"/>
          <w:divBdr>
            <w:top w:val="none" w:sz="0" w:space="0" w:color="auto"/>
            <w:left w:val="none" w:sz="0" w:space="0" w:color="auto"/>
            <w:bottom w:val="none" w:sz="0" w:space="0" w:color="auto"/>
            <w:right w:val="none" w:sz="0" w:space="0" w:color="auto"/>
          </w:divBdr>
          <w:divsChild>
            <w:div w:id="1796409087">
              <w:marLeft w:val="0"/>
              <w:marRight w:val="0"/>
              <w:marTop w:val="0"/>
              <w:marBottom w:val="0"/>
              <w:divBdr>
                <w:top w:val="none" w:sz="0" w:space="0" w:color="auto"/>
                <w:left w:val="none" w:sz="0" w:space="0" w:color="auto"/>
                <w:bottom w:val="none" w:sz="0" w:space="0" w:color="auto"/>
                <w:right w:val="none" w:sz="0" w:space="0" w:color="auto"/>
              </w:divBdr>
            </w:div>
          </w:divsChild>
        </w:div>
        <w:div w:id="680665597">
          <w:marLeft w:val="0"/>
          <w:marRight w:val="0"/>
          <w:marTop w:val="0"/>
          <w:marBottom w:val="0"/>
          <w:divBdr>
            <w:top w:val="none" w:sz="0" w:space="0" w:color="auto"/>
            <w:left w:val="none" w:sz="0" w:space="0" w:color="auto"/>
            <w:bottom w:val="none" w:sz="0" w:space="0" w:color="auto"/>
            <w:right w:val="none" w:sz="0" w:space="0" w:color="auto"/>
          </w:divBdr>
          <w:divsChild>
            <w:div w:id="2066827860">
              <w:marLeft w:val="0"/>
              <w:marRight w:val="0"/>
              <w:marTop w:val="0"/>
              <w:marBottom w:val="0"/>
              <w:divBdr>
                <w:top w:val="none" w:sz="0" w:space="0" w:color="auto"/>
                <w:left w:val="none" w:sz="0" w:space="0" w:color="auto"/>
                <w:bottom w:val="none" w:sz="0" w:space="0" w:color="auto"/>
                <w:right w:val="none" w:sz="0" w:space="0" w:color="auto"/>
              </w:divBdr>
            </w:div>
          </w:divsChild>
        </w:div>
        <w:div w:id="357244696">
          <w:marLeft w:val="0"/>
          <w:marRight w:val="0"/>
          <w:marTop w:val="0"/>
          <w:marBottom w:val="0"/>
          <w:divBdr>
            <w:top w:val="none" w:sz="0" w:space="0" w:color="auto"/>
            <w:left w:val="none" w:sz="0" w:space="0" w:color="auto"/>
            <w:bottom w:val="none" w:sz="0" w:space="0" w:color="auto"/>
            <w:right w:val="none" w:sz="0" w:space="0" w:color="auto"/>
          </w:divBdr>
          <w:divsChild>
            <w:div w:id="1917084379">
              <w:marLeft w:val="0"/>
              <w:marRight w:val="0"/>
              <w:marTop w:val="0"/>
              <w:marBottom w:val="0"/>
              <w:divBdr>
                <w:top w:val="none" w:sz="0" w:space="0" w:color="auto"/>
                <w:left w:val="none" w:sz="0" w:space="0" w:color="auto"/>
                <w:bottom w:val="none" w:sz="0" w:space="0" w:color="auto"/>
                <w:right w:val="none" w:sz="0" w:space="0" w:color="auto"/>
              </w:divBdr>
            </w:div>
          </w:divsChild>
        </w:div>
        <w:div w:id="207882094">
          <w:marLeft w:val="0"/>
          <w:marRight w:val="0"/>
          <w:marTop w:val="0"/>
          <w:marBottom w:val="0"/>
          <w:divBdr>
            <w:top w:val="none" w:sz="0" w:space="0" w:color="auto"/>
            <w:left w:val="none" w:sz="0" w:space="0" w:color="auto"/>
            <w:bottom w:val="none" w:sz="0" w:space="0" w:color="auto"/>
            <w:right w:val="none" w:sz="0" w:space="0" w:color="auto"/>
          </w:divBdr>
          <w:divsChild>
            <w:div w:id="1603875814">
              <w:marLeft w:val="0"/>
              <w:marRight w:val="0"/>
              <w:marTop w:val="0"/>
              <w:marBottom w:val="0"/>
              <w:divBdr>
                <w:top w:val="none" w:sz="0" w:space="0" w:color="auto"/>
                <w:left w:val="none" w:sz="0" w:space="0" w:color="auto"/>
                <w:bottom w:val="none" w:sz="0" w:space="0" w:color="auto"/>
                <w:right w:val="none" w:sz="0" w:space="0" w:color="auto"/>
              </w:divBdr>
            </w:div>
          </w:divsChild>
        </w:div>
        <w:div w:id="2137721309">
          <w:marLeft w:val="0"/>
          <w:marRight w:val="0"/>
          <w:marTop w:val="0"/>
          <w:marBottom w:val="0"/>
          <w:divBdr>
            <w:top w:val="none" w:sz="0" w:space="0" w:color="auto"/>
            <w:left w:val="none" w:sz="0" w:space="0" w:color="auto"/>
            <w:bottom w:val="none" w:sz="0" w:space="0" w:color="auto"/>
            <w:right w:val="none" w:sz="0" w:space="0" w:color="auto"/>
          </w:divBdr>
          <w:divsChild>
            <w:div w:id="411590609">
              <w:marLeft w:val="0"/>
              <w:marRight w:val="0"/>
              <w:marTop w:val="0"/>
              <w:marBottom w:val="0"/>
              <w:divBdr>
                <w:top w:val="none" w:sz="0" w:space="0" w:color="auto"/>
                <w:left w:val="none" w:sz="0" w:space="0" w:color="auto"/>
                <w:bottom w:val="none" w:sz="0" w:space="0" w:color="auto"/>
                <w:right w:val="none" w:sz="0" w:space="0" w:color="auto"/>
              </w:divBdr>
            </w:div>
          </w:divsChild>
        </w:div>
        <w:div w:id="141242385">
          <w:marLeft w:val="0"/>
          <w:marRight w:val="0"/>
          <w:marTop w:val="0"/>
          <w:marBottom w:val="0"/>
          <w:divBdr>
            <w:top w:val="none" w:sz="0" w:space="0" w:color="auto"/>
            <w:left w:val="none" w:sz="0" w:space="0" w:color="auto"/>
            <w:bottom w:val="none" w:sz="0" w:space="0" w:color="auto"/>
            <w:right w:val="none" w:sz="0" w:space="0" w:color="auto"/>
          </w:divBdr>
          <w:divsChild>
            <w:div w:id="1631478391">
              <w:marLeft w:val="0"/>
              <w:marRight w:val="0"/>
              <w:marTop w:val="0"/>
              <w:marBottom w:val="0"/>
              <w:divBdr>
                <w:top w:val="none" w:sz="0" w:space="0" w:color="auto"/>
                <w:left w:val="none" w:sz="0" w:space="0" w:color="auto"/>
                <w:bottom w:val="none" w:sz="0" w:space="0" w:color="auto"/>
                <w:right w:val="none" w:sz="0" w:space="0" w:color="auto"/>
              </w:divBdr>
            </w:div>
          </w:divsChild>
        </w:div>
        <w:div w:id="80834970">
          <w:marLeft w:val="0"/>
          <w:marRight w:val="0"/>
          <w:marTop w:val="0"/>
          <w:marBottom w:val="0"/>
          <w:divBdr>
            <w:top w:val="none" w:sz="0" w:space="0" w:color="auto"/>
            <w:left w:val="none" w:sz="0" w:space="0" w:color="auto"/>
            <w:bottom w:val="none" w:sz="0" w:space="0" w:color="auto"/>
            <w:right w:val="none" w:sz="0" w:space="0" w:color="auto"/>
          </w:divBdr>
          <w:divsChild>
            <w:div w:id="413161552">
              <w:marLeft w:val="0"/>
              <w:marRight w:val="0"/>
              <w:marTop w:val="0"/>
              <w:marBottom w:val="0"/>
              <w:divBdr>
                <w:top w:val="none" w:sz="0" w:space="0" w:color="auto"/>
                <w:left w:val="none" w:sz="0" w:space="0" w:color="auto"/>
                <w:bottom w:val="none" w:sz="0" w:space="0" w:color="auto"/>
                <w:right w:val="none" w:sz="0" w:space="0" w:color="auto"/>
              </w:divBdr>
            </w:div>
          </w:divsChild>
        </w:div>
        <w:div w:id="1613970562">
          <w:marLeft w:val="0"/>
          <w:marRight w:val="0"/>
          <w:marTop w:val="0"/>
          <w:marBottom w:val="0"/>
          <w:divBdr>
            <w:top w:val="none" w:sz="0" w:space="0" w:color="auto"/>
            <w:left w:val="none" w:sz="0" w:space="0" w:color="auto"/>
            <w:bottom w:val="none" w:sz="0" w:space="0" w:color="auto"/>
            <w:right w:val="none" w:sz="0" w:space="0" w:color="auto"/>
          </w:divBdr>
          <w:divsChild>
            <w:div w:id="1452673888">
              <w:marLeft w:val="0"/>
              <w:marRight w:val="0"/>
              <w:marTop w:val="0"/>
              <w:marBottom w:val="0"/>
              <w:divBdr>
                <w:top w:val="none" w:sz="0" w:space="0" w:color="auto"/>
                <w:left w:val="none" w:sz="0" w:space="0" w:color="auto"/>
                <w:bottom w:val="none" w:sz="0" w:space="0" w:color="auto"/>
                <w:right w:val="none" w:sz="0" w:space="0" w:color="auto"/>
              </w:divBdr>
            </w:div>
          </w:divsChild>
        </w:div>
        <w:div w:id="2104913066">
          <w:marLeft w:val="0"/>
          <w:marRight w:val="0"/>
          <w:marTop w:val="0"/>
          <w:marBottom w:val="0"/>
          <w:divBdr>
            <w:top w:val="none" w:sz="0" w:space="0" w:color="auto"/>
            <w:left w:val="none" w:sz="0" w:space="0" w:color="auto"/>
            <w:bottom w:val="none" w:sz="0" w:space="0" w:color="auto"/>
            <w:right w:val="none" w:sz="0" w:space="0" w:color="auto"/>
          </w:divBdr>
          <w:divsChild>
            <w:div w:id="1909921650">
              <w:marLeft w:val="0"/>
              <w:marRight w:val="0"/>
              <w:marTop w:val="0"/>
              <w:marBottom w:val="0"/>
              <w:divBdr>
                <w:top w:val="none" w:sz="0" w:space="0" w:color="auto"/>
                <w:left w:val="none" w:sz="0" w:space="0" w:color="auto"/>
                <w:bottom w:val="none" w:sz="0" w:space="0" w:color="auto"/>
                <w:right w:val="none" w:sz="0" w:space="0" w:color="auto"/>
              </w:divBdr>
            </w:div>
          </w:divsChild>
        </w:div>
        <w:div w:id="2081975543">
          <w:marLeft w:val="0"/>
          <w:marRight w:val="0"/>
          <w:marTop w:val="0"/>
          <w:marBottom w:val="0"/>
          <w:divBdr>
            <w:top w:val="none" w:sz="0" w:space="0" w:color="auto"/>
            <w:left w:val="none" w:sz="0" w:space="0" w:color="auto"/>
            <w:bottom w:val="none" w:sz="0" w:space="0" w:color="auto"/>
            <w:right w:val="none" w:sz="0" w:space="0" w:color="auto"/>
          </w:divBdr>
          <w:divsChild>
            <w:div w:id="1489590291">
              <w:marLeft w:val="0"/>
              <w:marRight w:val="0"/>
              <w:marTop w:val="0"/>
              <w:marBottom w:val="0"/>
              <w:divBdr>
                <w:top w:val="none" w:sz="0" w:space="0" w:color="auto"/>
                <w:left w:val="none" w:sz="0" w:space="0" w:color="auto"/>
                <w:bottom w:val="none" w:sz="0" w:space="0" w:color="auto"/>
                <w:right w:val="none" w:sz="0" w:space="0" w:color="auto"/>
              </w:divBdr>
            </w:div>
          </w:divsChild>
        </w:div>
        <w:div w:id="1787696466">
          <w:marLeft w:val="0"/>
          <w:marRight w:val="0"/>
          <w:marTop w:val="0"/>
          <w:marBottom w:val="0"/>
          <w:divBdr>
            <w:top w:val="none" w:sz="0" w:space="0" w:color="auto"/>
            <w:left w:val="none" w:sz="0" w:space="0" w:color="auto"/>
            <w:bottom w:val="none" w:sz="0" w:space="0" w:color="auto"/>
            <w:right w:val="none" w:sz="0" w:space="0" w:color="auto"/>
          </w:divBdr>
          <w:divsChild>
            <w:div w:id="1453402828">
              <w:marLeft w:val="0"/>
              <w:marRight w:val="0"/>
              <w:marTop w:val="0"/>
              <w:marBottom w:val="0"/>
              <w:divBdr>
                <w:top w:val="none" w:sz="0" w:space="0" w:color="auto"/>
                <w:left w:val="none" w:sz="0" w:space="0" w:color="auto"/>
                <w:bottom w:val="none" w:sz="0" w:space="0" w:color="auto"/>
                <w:right w:val="none" w:sz="0" w:space="0" w:color="auto"/>
              </w:divBdr>
            </w:div>
          </w:divsChild>
        </w:div>
        <w:div w:id="731268474">
          <w:marLeft w:val="0"/>
          <w:marRight w:val="0"/>
          <w:marTop w:val="0"/>
          <w:marBottom w:val="0"/>
          <w:divBdr>
            <w:top w:val="none" w:sz="0" w:space="0" w:color="auto"/>
            <w:left w:val="none" w:sz="0" w:space="0" w:color="auto"/>
            <w:bottom w:val="none" w:sz="0" w:space="0" w:color="auto"/>
            <w:right w:val="none" w:sz="0" w:space="0" w:color="auto"/>
          </w:divBdr>
          <w:divsChild>
            <w:div w:id="1760246382">
              <w:marLeft w:val="0"/>
              <w:marRight w:val="0"/>
              <w:marTop w:val="0"/>
              <w:marBottom w:val="0"/>
              <w:divBdr>
                <w:top w:val="none" w:sz="0" w:space="0" w:color="auto"/>
                <w:left w:val="none" w:sz="0" w:space="0" w:color="auto"/>
                <w:bottom w:val="none" w:sz="0" w:space="0" w:color="auto"/>
                <w:right w:val="none" w:sz="0" w:space="0" w:color="auto"/>
              </w:divBdr>
            </w:div>
          </w:divsChild>
        </w:div>
        <w:div w:id="345597547">
          <w:marLeft w:val="0"/>
          <w:marRight w:val="0"/>
          <w:marTop w:val="0"/>
          <w:marBottom w:val="0"/>
          <w:divBdr>
            <w:top w:val="none" w:sz="0" w:space="0" w:color="auto"/>
            <w:left w:val="none" w:sz="0" w:space="0" w:color="auto"/>
            <w:bottom w:val="none" w:sz="0" w:space="0" w:color="auto"/>
            <w:right w:val="none" w:sz="0" w:space="0" w:color="auto"/>
          </w:divBdr>
          <w:divsChild>
            <w:div w:id="1820459842">
              <w:marLeft w:val="0"/>
              <w:marRight w:val="0"/>
              <w:marTop w:val="0"/>
              <w:marBottom w:val="0"/>
              <w:divBdr>
                <w:top w:val="none" w:sz="0" w:space="0" w:color="auto"/>
                <w:left w:val="none" w:sz="0" w:space="0" w:color="auto"/>
                <w:bottom w:val="none" w:sz="0" w:space="0" w:color="auto"/>
                <w:right w:val="none" w:sz="0" w:space="0" w:color="auto"/>
              </w:divBdr>
            </w:div>
          </w:divsChild>
        </w:div>
        <w:div w:id="276061453">
          <w:marLeft w:val="0"/>
          <w:marRight w:val="0"/>
          <w:marTop w:val="0"/>
          <w:marBottom w:val="0"/>
          <w:divBdr>
            <w:top w:val="none" w:sz="0" w:space="0" w:color="auto"/>
            <w:left w:val="none" w:sz="0" w:space="0" w:color="auto"/>
            <w:bottom w:val="none" w:sz="0" w:space="0" w:color="auto"/>
            <w:right w:val="none" w:sz="0" w:space="0" w:color="auto"/>
          </w:divBdr>
          <w:divsChild>
            <w:div w:id="784156474">
              <w:marLeft w:val="0"/>
              <w:marRight w:val="0"/>
              <w:marTop w:val="0"/>
              <w:marBottom w:val="0"/>
              <w:divBdr>
                <w:top w:val="none" w:sz="0" w:space="0" w:color="auto"/>
                <w:left w:val="none" w:sz="0" w:space="0" w:color="auto"/>
                <w:bottom w:val="none" w:sz="0" w:space="0" w:color="auto"/>
                <w:right w:val="none" w:sz="0" w:space="0" w:color="auto"/>
              </w:divBdr>
            </w:div>
          </w:divsChild>
        </w:div>
        <w:div w:id="1249852316">
          <w:marLeft w:val="0"/>
          <w:marRight w:val="0"/>
          <w:marTop w:val="0"/>
          <w:marBottom w:val="0"/>
          <w:divBdr>
            <w:top w:val="none" w:sz="0" w:space="0" w:color="auto"/>
            <w:left w:val="none" w:sz="0" w:space="0" w:color="auto"/>
            <w:bottom w:val="none" w:sz="0" w:space="0" w:color="auto"/>
            <w:right w:val="none" w:sz="0" w:space="0" w:color="auto"/>
          </w:divBdr>
          <w:divsChild>
            <w:div w:id="1486893849">
              <w:marLeft w:val="0"/>
              <w:marRight w:val="0"/>
              <w:marTop w:val="0"/>
              <w:marBottom w:val="0"/>
              <w:divBdr>
                <w:top w:val="none" w:sz="0" w:space="0" w:color="auto"/>
                <w:left w:val="none" w:sz="0" w:space="0" w:color="auto"/>
                <w:bottom w:val="none" w:sz="0" w:space="0" w:color="auto"/>
                <w:right w:val="none" w:sz="0" w:space="0" w:color="auto"/>
              </w:divBdr>
            </w:div>
          </w:divsChild>
        </w:div>
        <w:div w:id="1077048250">
          <w:marLeft w:val="0"/>
          <w:marRight w:val="0"/>
          <w:marTop w:val="0"/>
          <w:marBottom w:val="0"/>
          <w:divBdr>
            <w:top w:val="none" w:sz="0" w:space="0" w:color="auto"/>
            <w:left w:val="none" w:sz="0" w:space="0" w:color="auto"/>
            <w:bottom w:val="none" w:sz="0" w:space="0" w:color="auto"/>
            <w:right w:val="none" w:sz="0" w:space="0" w:color="auto"/>
          </w:divBdr>
          <w:divsChild>
            <w:div w:id="1585990770">
              <w:marLeft w:val="0"/>
              <w:marRight w:val="0"/>
              <w:marTop w:val="0"/>
              <w:marBottom w:val="0"/>
              <w:divBdr>
                <w:top w:val="none" w:sz="0" w:space="0" w:color="auto"/>
                <w:left w:val="none" w:sz="0" w:space="0" w:color="auto"/>
                <w:bottom w:val="none" w:sz="0" w:space="0" w:color="auto"/>
                <w:right w:val="none" w:sz="0" w:space="0" w:color="auto"/>
              </w:divBdr>
            </w:div>
          </w:divsChild>
        </w:div>
        <w:div w:id="783769901">
          <w:marLeft w:val="0"/>
          <w:marRight w:val="0"/>
          <w:marTop w:val="0"/>
          <w:marBottom w:val="0"/>
          <w:divBdr>
            <w:top w:val="none" w:sz="0" w:space="0" w:color="auto"/>
            <w:left w:val="none" w:sz="0" w:space="0" w:color="auto"/>
            <w:bottom w:val="none" w:sz="0" w:space="0" w:color="auto"/>
            <w:right w:val="none" w:sz="0" w:space="0" w:color="auto"/>
          </w:divBdr>
          <w:divsChild>
            <w:div w:id="1516844537">
              <w:marLeft w:val="0"/>
              <w:marRight w:val="0"/>
              <w:marTop w:val="0"/>
              <w:marBottom w:val="0"/>
              <w:divBdr>
                <w:top w:val="none" w:sz="0" w:space="0" w:color="auto"/>
                <w:left w:val="none" w:sz="0" w:space="0" w:color="auto"/>
                <w:bottom w:val="none" w:sz="0" w:space="0" w:color="auto"/>
                <w:right w:val="none" w:sz="0" w:space="0" w:color="auto"/>
              </w:divBdr>
            </w:div>
          </w:divsChild>
        </w:div>
        <w:div w:id="1184247402">
          <w:marLeft w:val="0"/>
          <w:marRight w:val="0"/>
          <w:marTop w:val="0"/>
          <w:marBottom w:val="0"/>
          <w:divBdr>
            <w:top w:val="none" w:sz="0" w:space="0" w:color="auto"/>
            <w:left w:val="none" w:sz="0" w:space="0" w:color="auto"/>
            <w:bottom w:val="none" w:sz="0" w:space="0" w:color="auto"/>
            <w:right w:val="none" w:sz="0" w:space="0" w:color="auto"/>
          </w:divBdr>
          <w:divsChild>
            <w:div w:id="341586422">
              <w:marLeft w:val="0"/>
              <w:marRight w:val="0"/>
              <w:marTop w:val="0"/>
              <w:marBottom w:val="0"/>
              <w:divBdr>
                <w:top w:val="none" w:sz="0" w:space="0" w:color="auto"/>
                <w:left w:val="none" w:sz="0" w:space="0" w:color="auto"/>
                <w:bottom w:val="none" w:sz="0" w:space="0" w:color="auto"/>
                <w:right w:val="none" w:sz="0" w:space="0" w:color="auto"/>
              </w:divBdr>
            </w:div>
          </w:divsChild>
        </w:div>
        <w:div w:id="869294381">
          <w:marLeft w:val="0"/>
          <w:marRight w:val="0"/>
          <w:marTop w:val="0"/>
          <w:marBottom w:val="0"/>
          <w:divBdr>
            <w:top w:val="none" w:sz="0" w:space="0" w:color="auto"/>
            <w:left w:val="none" w:sz="0" w:space="0" w:color="auto"/>
            <w:bottom w:val="none" w:sz="0" w:space="0" w:color="auto"/>
            <w:right w:val="none" w:sz="0" w:space="0" w:color="auto"/>
          </w:divBdr>
          <w:divsChild>
            <w:div w:id="1017122184">
              <w:marLeft w:val="0"/>
              <w:marRight w:val="0"/>
              <w:marTop w:val="0"/>
              <w:marBottom w:val="0"/>
              <w:divBdr>
                <w:top w:val="none" w:sz="0" w:space="0" w:color="auto"/>
                <w:left w:val="none" w:sz="0" w:space="0" w:color="auto"/>
                <w:bottom w:val="none" w:sz="0" w:space="0" w:color="auto"/>
                <w:right w:val="none" w:sz="0" w:space="0" w:color="auto"/>
              </w:divBdr>
            </w:div>
          </w:divsChild>
        </w:div>
        <w:div w:id="2140495012">
          <w:marLeft w:val="0"/>
          <w:marRight w:val="0"/>
          <w:marTop w:val="0"/>
          <w:marBottom w:val="0"/>
          <w:divBdr>
            <w:top w:val="none" w:sz="0" w:space="0" w:color="auto"/>
            <w:left w:val="none" w:sz="0" w:space="0" w:color="auto"/>
            <w:bottom w:val="none" w:sz="0" w:space="0" w:color="auto"/>
            <w:right w:val="none" w:sz="0" w:space="0" w:color="auto"/>
          </w:divBdr>
          <w:divsChild>
            <w:div w:id="698630692">
              <w:marLeft w:val="0"/>
              <w:marRight w:val="0"/>
              <w:marTop w:val="0"/>
              <w:marBottom w:val="0"/>
              <w:divBdr>
                <w:top w:val="none" w:sz="0" w:space="0" w:color="auto"/>
                <w:left w:val="none" w:sz="0" w:space="0" w:color="auto"/>
                <w:bottom w:val="none" w:sz="0" w:space="0" w:color="auto"/>
                <w:right w:val="none" w:sz="0" w:space="0" w:color="auto"/>
              </w:divBdr>
            </w:div>
          </w:divsChild>
        </w:div>
        <w:div w:id="1139036970">
          <w:marLeft w:val="0"/>
          <w:marRight w:val="0"/>
          <w:marTop w:val="0"/>
          <w:marBottom w:val="0"/>
          <w:divBdr>
            <w:top w:val="none" w:sz="0" w:space="0" w:color="auto"/>
            <w:left w:val="none" w:sz="0" w:space="0" w:color="auto"/>
            <w:bottom w:val="none" w:sz="0" w:space="0" w:color="auto"/>
            <w:right w:val="none" w:sz="0" w:space="0" w:color="auto"/>
          </w:divBdr>
          <w:divsChild>
            <w:div w:id="703095096">
              <w:marLeft w:val="0"/>
              <w:marRight w:val="0"/>
              <w:marTop w:val="0"/>
              <w:marBottom w:val="0"/>
              <w:divBdr>
                <w:top w:val="none" w:sz="0" w:space="0" w:color="auto"/>
                <w:left w:val="none" w:sz="0" w:space="0" w:color="auto"/>
                <w:bottom w:val="none" w:sz="0" w:space="0" w:color="auto"/>
                <w:right w:val="none" w:sz="0" w:space="0" w:color="auto"/>
              </w:divBdr>
            </w:div>
          </w:divsChild>
        </w:div>
        <w:div w:id="1099377674">
          <w:marLeft w:val="0"/>
          <w:marRight w:val="0"/>
          <w:marTop w:val="0"/>
          <w:marBottom w:val="0"/>
          <w:divBdr>
            <w:top w:val="none" w:sz="0" w:space="0" w:color="auto"/>
            <w:left w:val="none" w:sz="0" w:space="0" w:color="auto"/>
            <w:bottom w:val="none" w:sz="0" w:space="0" w:color="auto"/>
            <w:right w:val="none" w:sz="0" w:space="0" w:color="auto"/>
          </w:divBdr>
          <w:divsChild>
            <w:div w:id="214001466">
              <w:marLeft w:val="0"/>
              <w:marRight w:val="0"/>
              <w:marTop w:val="0"/>
              <w:marBottom w:val="0"/>
              <w:divBdr>
                <w:top w:val="none" w:sz="0" w:space="0" w:color="auto"/>
                <w:left w:val="none" w:sz="0" w:space="0" w:color="auto"/>
                <w:bottom w:val="none" w:sz="0" w:space="0" w:color="auto"/>
                <w:right w:val="none" w:sz="0" w:space="0" w:color="auto"/>
              </w:divBdr>
            </w:div>
          </w:divsChild>
        </w:div>
        <w:div w:id="1768694058">
          <w:marLeft w:val="0"/>
          <w:marRight w:val="0"/>
          <w:marTop w:val="0"/>
          <w:marBottom w:val="0"/>
          <w:divBdr>
            <w:top w:val="none" w:sz="0" w:space="0" w:color="auto"/>
            <w:left w:val="none" w:sz="0" w:space="0" w:color="auto"/>
            <w:bottom w:val="none" w:sz="0" w:space="0" w:color="auto"/>
            <w:right w:val="none" w:sz="0" w:space="0" w:color="auto"/>
          </w:divBdr>
          <w:divsChild>
            <w:div w:id="58401370">
              <w:marLeft w:val="0"/>
              <w:marRight w:val="0"/>
              <w:marTop w:val="0"/>
              <w:marBottom w:val="0"/>
              <w:divBdr>
                <w:top w:val="none" w:sz="0" w:space="0" w:color="auto"/>
                <w:left w:val="none" w:sz="0" w:space="0" w:color="auto"/>
                <w:bottom w:val="none" w:sz="0" w:space="0" w:color="auto"/>
                <w:right w:val="none" w:sz="0" w:space="0" w:color="auto"/>
              </w:divBdr>
            </w:div>
          </w:divsChild>
        </w:div>
        <w:div w:id="1356227855">
          <w:marLeft w:val="0"/>
          <w:marRight w:val="0"/>
          <w:marTop w:val="0"/>
          <w:marBottom w:val="0"/>
          <w:divBdr>
            <w:top w:val="none" w:sz="0" w:space="0" w:color="auto"/>
            <w:left w:val="none" w:sz="0" w:space="0" w:color="auto"/>
            <w:bottom w:val="none" w:sz="0" w:space="0" w:color="auto"/>
            <w:right w:val="none" w:sz="0" w:space="0" w:color="auto"/>
          </w:divBdr>
          <w:divsChild>
            <w:div w:id="1321690858">
              <w:marLeft w:val="0"/>
              <w:marRight w:val="0"/>
              <w:marTop w:val="0"/>
              <w:marBottom w:val="0"/>
              <w:divBdr>
                <w:top w:val="none" w:sz="0" w:space="0" w:color="auto"/>
                <w:left w:val="none" w:sz="0" w:space="0" w:color="auto"/>
                <w:bottom w:val="none" w:sz="0" w:space="0" w:color="auto"/>
                <w:right w:val="none" w:sz="0" w:space="0" w:color="auto"/>
              </w:divBdr>
            </w:div>
          </w:divsChild>
        </w:div>
        <w:div w:id="1042708777">
          <w:marLeft w:val="0"/>
          <w:marRight w:val="0"/>
          <w:marTop w:val="0"/>
          <w:marBottom w:val="0"/>
          <w:divBdr>
            <w:top w:val="none" w:sz="0" w:space="0" w:color="auto"/>
            <w:left w:val="none" w:sz="0" w:space="0" w:color="auto"/>
            <w:bottom w:val="none" w:sz="0" w:space="0" w:color="auto"/>
            <w:right w:val="none" w:sz="0" w:space="0" w:color="auto"/>
          </w:divBdr>
          <w:divsChild>
            <w:div w:id="207491722">
              <w:marLeft w:val="0"/>
              <w:marRight w:val="0"/>
              <w:marTop w:val="0"/>
              <w:marBottom w:val="0"/>
              <w:divBdr>
                <w:top w:val="none" w:sz="0" w:space="0" w:color="auto"/>
                <w:left w:val="none" w:sz="0" w:space="0" w:color="auto"/>
                <w:bottom w:val="none" w:sz="0" w:space="0" w:color="auto"/>
                <w:right w:val="none" w:sz="0" w:space="0" w:color="auto"/>
              </w:divBdr>
            </w:div>
          </w:divsChild>
        </w:div>
        <w:div w:id="1063791246">
          <w:marLeft w:val="0"/>
          <w:marRight w:val="0"/>
          <w:marTop w:val="0"/>
          <w:marBottom w:val="0"/>
          <w:divBdr>
            <w:top w:val="none" w:sz="0" w:space="0" w:color="auto"/>
            <w:left w:val="none" w:sz="0" w:space="0" w:color="auto"/>
            <w:bottom w:val="none" w:sz="0" w:space="0" w:color="auto"/>
            <w:right w:val="none" w:sz="0" w:space="0" w:color="auto"/>
          </w:divBdr>
          <w:divsChild>
            <w:div w:id="1129057923">
              <w:marLeft w:val="0"/>
              <w:marRight w:val="0"/>
              <w:marTop w:val="0"/>
              <w:marBottom w:val="0"/>
              <w:divBdr>
                <w:top w:val="none" w:sz="0" w:space="0" w:color="auto"/>
                <w:left w:val="none" w:sz="0" w:space="0" w:color="auto"/>
                <w:bottom w:val="none" w:sz="0" w:space="0" w:color="auto"/>
                <w:right w:val="none" w:sz="0" w:space="0" w:color="auto"/>
              </w:divBdr>
            </w:div>
          </w:divsChild>
        </w:div>
        <w:div w:id="1325888849">
          <w:marLeft w:val="0"/>
          <w:marRight w:val="0"/>
          <w:marTop w:val="0"/>
          <w:marBottom w:val="0"/>
          <w:divBdr>
            <w:top w:val="none" w:sz="0" w:space="0" w:color="auto"/>
            <w:left w:val="none" w:sz="0" w:space="0" w:color="auto"/>
            <w:bottom w:val="none" w:sz="0" w:space="0" w:color="auto"/>
            <w:right w:val="none" w:sz="0" w:space="0" w:color="auto"/>
          </w:divBdr>
          <w:divsChild>
            <w:div w:id="786123376">
              <w:marLeft w:val="0"/>
              <w:marRight w:val="0"/>
              <w:marTop w:val="0"/>
              <w:marBottom w:val="0"/>
              <w:divBdr>
                <w:top w:val="none" w:sz="0" w:space="0" w:color="auto"/>
                <w:left w:val="none" w:sz="0" w:space="0" w:color="auto"/>
                <w:bottom w:val="none" w:sz="0" w:space="0" w:color="auto"/>
                <w:right w:val="none" w:sz="0" w:space="0" w:color="auto"/>
              </w:divBdr>
            </w:div>
          </w:divsChild>
        </w:div>
        <w:div w:id="755788046">
          <w:marLeft w:val="0"/>
          <w:marRight w:val="0"/>
          <w:marTop w:val="0"/>
          <w:marBottom w:val="0"/>
          <w:divBdr>
            <w:top w:val="none" w:sz="0" w:space="0" w:color="auto"/>
            <w:left w:val="none" w:sz="0" w:space="0" w:color="auto"/>
            <w:bottom w:val="none" w:sz="0" w:space="0" w:color="auto"/>
            <w:right w:val="none" w:sz="0" w:space="0" w:color="auto"/>
          </w:divBdr>
          <w:divsChild>
            <w:div w:id="1302226332">
              <w:marLeft w:val="0"/>
              <w:marRight w:val="0"/>
              <w:marTop w:val="0"/>
              <w:marBottom w:val="0"/>
              <w:divBdr>
                <w:top w:val="none" w:sz="0" w:space="0" w:color="auto"/>
                <w:left w:val="none" w:sz="0" w:space="0" w:color="auto"/>
                <w:bottom w:val="none" w:sz="0" w:space="0" w:color="auto"/>
                <w:right w:val="none" w:sz="0" w:space="0" w:color="auto"/>
              </w:divBdr>
            </w:div>
          </w:divsChild>
        </w:div>
        <w:div w:id="228536981">
          <w:marLeft w:val="0"/>
          <w:marRight w:val="0"/>
          <w:marTop w:val="0"/>
          <w:marBottom w:val="0"/>
          <w:divBdr>
            <w:top w:val="none" w:sz="0" w:space="0" w:color="auto"/>
            <w:left w:val="none" w:sz="0" w:space="0" w:color="auto"/>
            <w:bottom w:val="none" w:sz="0" w:space="0" w:color="auto"/>
            <w:right w:val="none" w:sz="0" w:space="0" w:color="auto"/>
          </w:divBdr>
          <w:divsChild>
            <w:div w:id="1593005643">
              <w:marLeft w:val="0"/>
              <w:marRight w:val="0"/>
              <w:marTop w:val="0"/>
              <w:marBottom w:val="0"/>
              <w:divBdr>
                <w:top w:val="none" w:sz="0" w:space="0" w:color="auto"/>
                <w:left w:val="none" w:sz="0" w:space="0" w:color="auto"/>
                <w:bottom w:val="none" w:sz="0" w:space="0" w:color="auto"/>
                <w:right w:val="none" w:sz="0" w:space="0" w:color="auto"/>
              </w:divBdr>
            </w:div>
          </w:divsChild>
        </w:div>
        <w:div w:id="643776823">
          <w:marLeft w:val="0"/>
          <w:marRight w:val="0"/>
          <w:marTop w:val="0"/>
          <w:marBottom w:val="0"/>
          <w:divBdr>
            <w:top w:val="none" w:sz="0" w:space="0" w:color="auto"/>
            <w:left w:val="none" w:sz="0" w:space="0" w:color="auto"/>
            <w:bottom w:val="none" w:sz="0" w:space="0" w:color="auto"/>
            <w:right w:val="none" w:sz="0" w:space="0" w:color="auto"/>
          </w:divBdr>
          <w:divsChild>
            <w:div w:id="222258381">
              <w:marLeft w:val="0"/>
              <w:marRight w:val="0"/>
              <w:marTop w:val="0"/>
              <w:marBottom w:val="0"/>
              <w:divBdr>
                <w:top w:val="none" w:sz="0" w:space="0" w:color="auto"/>
                <w:left w:val="none" w:sz="0" w:space="0" w:color="auto"/>
                <w:bottom w:val="none" w:sz="0" w:space="0" w:color="auto"/>
                <w:right w:val="none" w:sz="0" w:space="0" w:color="auto"/>
              </w:divBdr>
            </w:div>
          </w:divsChild>
        </w:div>
        <w:div w:id="1259023783">
          <w:marLeft w:val="0"/>
          <w:marRight w:val="0"/>
          <w:marTop w:val="0"/>
          <w:marBottom w:val="0"/>
          <w:divBdr>
            <w:top w:val="none" w:sz="0" w:space="0" w:color="auto"/>
            <w:left w:val="none" w:sz="0" w:space="0" w:color="auto"/>
            <w:bottom w:val="none" w:sz="0" w:space="0" w:color="auto"/>
            <w:right w:val="none" w:sz="0" w:space="0" w:color="auto"/>
          </w:divBdr>
          <w:divsChild>
            <w:div w:id="2084644929">
              <w:marLeft w:val="0"/>
              <w:marRight w:val="0"/>
              <w:marTop w:val="0"/>
              <w:marBottom w:val="0"/>
              <w:divBdr>
                <w:top w:val="none" w:sz="0" w:space="0" w:color="auto"/>
                <w:left w:val="none" w:sz="0" w:space="0" w:color="auto"/>
                <w:bottom w:val="none" w:sz="0" w:space="0" w:color="auto"/>
                <w:right w:val="none" w:sz="0" w:space="0" w:color="auto"/>
              </w:divBdr>
            </w:div>
          </w:divsChild>
        </w:div>
        <w:div w:id="1338269788">
          <w:marLeft w:val="0"/>
          <w:marRight w:val="0"/>
          <w:marTop w:val="0"/>
          <w:marBottom w:val="0"/>
          <w:divBdr>
            <w:top w:val="none" w:sz="0" w:space="0" w:color="auto"/>
            <w:left w:val="none" w:sz="0" w:space="0" w:color="auto"/>
            <w:bottom w:val="none" w:sz="0" w:space="0" w:color="auto"/>
            <w:right w:val="none" w:sz="0" w:space="0" w:color="auto"/>
          </w:divBdr>
          <w:divsChild>
            <w:div w:id="2023507718">
              <w:marLeft w:val="0"/>
              <w:marRight w:val="0"/>
              <w:marTop w:val="0"/>
              <w:marBottom w:val="0"/>
              <w:divBdr>
                <w:top w:val="none" w:sz="0" w:space="0" w:color="auto"/>
                <w:left w:val="none" w:sz="0" w:space="0" w:color="auto"/>
                <w:bottom w:val="none" w:sz="0" w:space="0" w:color="auto"/>
                <w:right w:val="none" w:sz="0" w:space="0" w:color="auto"/>
              </w:divBdr>
            </w:div>
          </w:divsChild>
        </w:div>
        <w:div w:id="1069503284">
          <w:marLeft w:val="0"/>
          <w:marRight w:val="0"/>
          <w:marTop w:val="0"/>
          <w:marBottom w:val="0"/>
          <w:divBdr>
            <w:top w:val="none" w:sz="0" w:space="0" w:color="auto"/>
            <w:left w:val="none" w:sz="0" w:space="0" w:color="auto"/>
            <w:bottom w:val="none" w:sz="0" w:space="0" w:color="auto"/>
            <w:right w:val="none" w:sz="0" w:space="0" w:color="auto"/>
          </w:divBdr>
          <w:divsChild>
            <w:div w:id="1012221628">
              <w:marLeft w:val="0"/>
              <w:marRight w:val="0"/>
              <w:marTop w:val="0"/>
              <w:marBottom w:val="0"/>
              <w:divBdr>
                <w:top w:val="none" w:sz="0" w:space="0" w:color="auto"/>
                <w:left w:val="none" w:sz="0" w:space="0" w:color="auto"/>
                <w:bottom w:val="none" w:sz="0" w:space="0" w:color="auto"/>
                <w:right w:val="none" w:sz="0" w:space="0" w:color="auto"/>
              </w:divBdr>
            </w:div>
          </w:divsChild>
        </w:div>
        <w:div w:id="233052752">
          <w:marLeft w:val="0"/>
          <w:marRight w:val="0"/>
          <w:marTop w:val="0"/>
          <w:marBottom w:val="0"/>
          <w:divBdr>
            <w:top w:val="none" w:sz="0" w:space="0" w:color="auto"/>
            <w:left w:val="none" w:sz="0" w:space="0" w:color="auto"/>
            <w:bottom w:val="none" w:sz="0" w:space="0" w:color="auto"/>
            <w:right w:val="none" w:sz="0" w:space="0" w:color="auto"/>
          </w:divBdr>
          <w:divsChild>
            <w:div w:id="599604278">
              <w:marLeft w:val="0"/>
              <w:marRight w:val="0"/>
              <w:marTop w:val="0"/>
              <w:marBottom w:val="0"/>
              <w:divBdr>
                <w:top w:val="none" w:sz="0" w:space="0" w:color="auto"/>
                <w:left w:val="none" w:sz="0" w:space="0" w:color="auto"/>
                <w:bottom w:val="none" w:sz="0" w:space="0" w:color="auto"/>
                <w:right w:val="none" w:sz="0" w:space="0" w:color="auto"/>
              </w:divBdr>
            </w:div>
          </w:divsChild>
        </w:div>
        <w:div w:id="1829516713">
          <w:marLeft w:val="0"/>
          <w:marRight w:val="0"/>
          <w:marTop w:val="0"/>
          <w:marBottom w:val="0"/>
          <w:divBdr>
            <w:top w:val="none" w:sz="0" w:space="0" w:color="auto"/>
            <w:left w:val="none" w:sz="0" w:space="0" w:color="auto"/>
            <w:bottom w:val="none" w:sz="0" w:space="0" w:color="auto"/>
            <w:right w:val="none" w:sz="0" w:space="0" w:color="auto"/>
          </w:divBdr>
          <w:divsChild>
            <w:div w:id="2107846642">
              <w:marLeft w:val="0"/>
              <w:marRight w:val="0"/>
              <w:marTop w:val="0"/>
              <w:marBottom w:val="0"/>
              <w:divBdr>
                <w:top w:val="none" w:sz="0" w:space="0" w:color="auto"/>
                <w:left w:val="none" w:sz="0" w:space="0" w:color="auto"/>
                <w:bottom w:val="none" w:sz="0" w:space="0" w:color="auto"/>
                <w:right w:val="none" w:sz="0" w:space="0" w:color="auto"/>
              </w:divBdr>
            </w:div>
          </w:divsChild>
        </w:div>
        <w:div w:id="1305233458">
          <w:marLeft w:val="0"/>
          <w:marRight w:val="0"/>
          <w:marTop w:val="0"/>
          <w:marBottom w:val="0"/>
          <w:divBdr>
            <w:top w:val="none" w:sz="0" w:space="0" w:color="auto"/>
            <w:left w:val="none" w:sz="0" w:space="0" w:color="auto"/>
            <w:bottom w:val="none" w:sz="0" w:space="0" w:color="auto"/>
            <w:right w:val="none" w:sz="0" w:space="0" w:color="auto"/>
          </w:divBdr>
          <w:divsChild>
            <w:div w:id="953753614">
              <w:marLeft w:val="0"/>
              <w:marRight w:val="0"/>
              <w:marTop w:val="0"/>
              <w:marBottom w:val="0"/>
              <w:divBdr>
                <w:top w:val="none" w:sz="0" w:space="0" w:color="auto"/>
                <w:left w:val="none" w:sz="0" w:space="0" w:color="auto"/>
                <w:bottom w:val="none" w:sz="0" w:space="0" w:color="auto"/>
                <w:right w:val="none" w:sz="0" w:space="0" w:color="auto"/>
              </w:divBdr>
            </w:div>
          </w:divsChild>
        </w:div>
        <w:div w:id="1750690099">
          <w:marLeft w:val="0"/>
          <w:marRight w:val="0"/>
          <w:marTop w:val="0"/>
          <w:marBottom w:val="0"/>
          <w:divBdr>
            <w:top w:val="none" w:sz="0" w:space="0" w:color="auto"/>
            <w:left w:val="none" w:sz="0" w:space="0" w:color="auto"/>
            <w:bottom w:val="none" w:sz="0" w:space="0" w:color="auto"/>
            <w:right w:val="none" w:sz="0" w:space="0" w:color="auto"/>
          </w:divBdr>
          <w:divsChild>
            <w:div w:id="850871901">
              <w:marLeft w:val="0"/>
              <w:marRight w:val="0"/>
              <w:marTop w:val="0"/>
              <w:marBottom w:val="0"/>
              <w:divBdr>
                <w:top w:val="none" w:sz="0" w:space="0" w:color="auto"/>
                <w:left w:val="none" w:sz="0" w:space="0" w:color="auto"/>
                <w:bottom w:val="none" w:sz="0" w:space="0" w:color="auto"/>
                <w:right w:val="none" w:sz="0" w:space="0" w:color="auto"/>
              </w:divBdr>
            </w:div>
          </w:divsChild>
        </w:div>
        <w:div w:id="335766936">
          <w:marLeft w:val="0"/>
          <w:marRight w:val="0"/>
          <w:marTop w:val="0"/>
          <w:marBottom w:val="0"/>
          <w:divBdr>
            <w:top w:val="none" w:sz="0" w:space="0" w:color="auto"/>
            <w:left w:val="none" w:sz="0" w:space="0" w:color="auto"/>
            <w:bottom w:val="none" w:sz="0" w:space="0" w:color="auto"/>
            <w:right w:val="none" w:sz="0" w:space="0" w:color="auto"/>
          </w:divBdr>
          <w:divsChild>
            <w:div w:id="2097817913">
              <w:marLeft w:val="0"/>
              <w:marRight w:val="0"/>
              <w:marTop w:val="0"/>
              <w:marBottom w:val="0"/>
              <w:divBdr>
                <w:top w:val="none" w:sz="0" w:space="0" w:color="auto"/>
                <w:left w:val="none" w:sz="0" w:space="0" w:color="auto"/>
                <w:bottom w:val="none" w:sz="0" w:space="0" w:color="auto"/>
                <w:right w:val="none" w:sz="0" w:space="0" w:color="auto"/>
              </w:divBdr>
            </w:div>
          </w:divsChild>
        </w:div>
        <w:div w:id="483276887">
          <w:marLeft w:val="0"/>
          <w:marRight w:val="0"/>
          <w:marTop w:val="0"/>
          <w:marBottom w:val="0"/>
          <w:divBdr>
            <w:top w:val="none" w:sz="0" w:space="0" w:color="auto"/>
            <w:left w:val="none" w:sz="0" w:space="0" w:color="auto"/>
            <w:bottom w:val="none" w:sz="0" w:space="0" w:color="auto"/>
            <w:right w:val="none" w:sz="0" w:space="0" w:color="auto"/>
          </w:divBdr>
          <w:divsChild>
            <w:div w:id="229779533">
              <w:marLeft w:val="0"/>
              <w:marRight w:val="0"/>
              <w:marTop w:val="0"/>
              <w:marBottom w:val="0"/>
              <w:divBdr>
                <w:top w:val="none" w:sz="0" w:space="0" w:color="auto"/>
                <w:left w:val="none" w:sz="0" w:space="0" w:color="auto"/>
                <w:bottom w:val="none" w:sz="0" w:space="0" w:color="auto"/>
                <w:right w:val="none" w:sz="0" w:space="0" w:color="auto"/>
              </w:divBdr>
            </w:div>
          </w:divsChild>
        </w:div>
        <w:div w:id="596904896">
          <w:marLeft w:val="0"/>
          <w:marRight w:val="0"/>
          <w:marTop w:val="0"/>
          <w:marBottom w:val="0"/>
          <w:divBdr>
            <w:top w:val="none" w:sz="0" w:space="0" w:color="auto"/>
            <w:left w:val="none" w:sz="0" w:space="0" w:color="auto"/>
            <w:bottom w:val="none" w:sz="0" w:space="0" w:color="auto"/>
            <w:right w:val="none" w:sz="0" w:space="0" w:color="auto"/>
          </w:divBdr>
          <w:divsChild>
            <w:div w:id="1843667951">
              <w:marLeft w:val="0"/>
              <w:marRight w:val="0"/>
              <w:marTop w:val="0"/>
              <w:marBottom w:val="0"/>
              <w:divBdr>
                <w:top w:val="none" w:sz="0" w:space="0" w:color="auto"/>
                <w:left w:val="none" w:sz="0" w:space="0" w:color="auto"/>
                <w:bottom w:val="none" w:sz="0" w:space="0" w:color="auto"/>
                <w:right w:val="none" w:sz="0" w:space="0" w:color="auto"/>
              </w:divBdr>
            </w:div>
          </w:divsChild>
        </w:div>
        <w:div w:id="1212695496">
          <w:marLeft w:val="0"/>
          <w:marRight w:val="0"/>
          <w:marTop w:val="0"/>
          <w:marBottom w:val="0"/>
          <w:divBdr>
            <w:top w:val="none" w:sz="0" w:space="0" w:color="auto"/>
            <w:left w:val="none" w:sz="0" w:space="0" w:color="auto"/>
            <w:bottom w:val="none" w:sz="0" w:space="0" w:color="auto"/>
            <w:right w:val="none" w:sz="0" w:space="0" w:color="auto"/>
          </w:divBdr>
          <w:divsChild>
            <w:div w:id="1219054269">
              <w:marLeft w:val="0"/>
              <w:marRight w:val="0"/>
              <w:marTop w:val="0"/>
              <w:marBottom w:val="0"/>
              <w:divBdr>
                <w:top w:val="none" w:sz="0" w:space="0" w:color="auto"/>
                <w:left w:val="none" w:sz="0" w:space="0" w:color="auto"/>
                <w:bottom w:val="none" w:sz="0" w:space="0" w:color="auto"/>
                <w:right w:val="none" w:sz="0" w:space="0" w:color="auto"/>
              </w:divBdr>
            </w:div>
          </w:divsChild>
        </w:div>
        <w:div w:id="2072733378">
          <w:marLeft w:val="0"/>
          <w:marRight w:val="0"/>
          <w:marTop w:val="0"/>
          <w:marBottom w:val="0"/>
          <w:divBdr>
            <w:top w:val="none" w:sz="0" w:space="0" w:color="auto"/>
            <w:left w:val="none" w:sz="0" w:space="0" w:color="auto"/>
            <w:bottom w:val="none" w:sz="0" w:space="0" w:color="auto"/>
            <w:right w:val="none" w:sz="0" w:space="0" w:color="auto"/>
          </w:divBdr>
          <w:divsChild>
            <w:div w:id="2112384625">
              <w:marLeft w:val="0"/>
              <w:marRight w:val="0"/>
              <w:marTop w:val="0"/>
              <w:marBottom w:val="0"/>
              <w:divBdr>
                <w:top w:val="none" w:sz="0" w:space="0" w:color="auto"/>
                <w:left w:val="none" w:sz="0" w:space="0" w:color="auto"/>
                <w:bottom w:val="none" w:sz="0" w:space="0" w:color="auto"/>
                <w:right w:val="none" w:sz="0" w:space="0" w:color="auto"/>
              </w:divBdr>
            </w:div>
          </w:divsChild>
        </w:div>
        <w:div w:id="921186605">
          <w:marLeft w:val="0"/>
          <w:marRight w:val="0"/>
          <w:marTop w:val="0"/>
          <w:marBottom w:val="0"/>
          <w:divBdr>
            <w:top w:val="none" w:sz="0" w:space="0" w:color="auto"/>
            <w:left w:val="none" w:sz="0" w:space="0" w:color="auto"/>
            <w:bottom w:val="none" w:sz="0" w:space="0" w:color="auto"/>
            <w:right w:val="none" w:sz="0" w:space="0" w:color="auto"/>
          </w:divBdr>
          <w:divsChild>
            <w:div w:id="1385330941">
              <w:marLeft w:val="0"/>
              <w:marRight w:val="0"/>
              <w:marTop w:val="0"/>
              <w:marBottom w:val="0"/>
              <w:divBdr>
                <w:top w:val="none" w:sz="0" w:space="0" w:color="auto"/>
                <w:left w:val="none" w:sz="0" w:space="0" w:color="auto"/>
                <w:bottom w:val="none" w:sz="0" w:space="0" w:color="auto"/>
                <w:right w:val="none" w:sz="0" w:space="0" w:color="auto"/>
              </w:divBdr>
            </w:div>
          </w:divsChild>
        </w:div>
        <w:div w:id="469441541">
          <w:marLeft w:val="0"/>
          <w:marRight w:val="0"/>
          <w:marTop w:val="0"/>
          <w:marBottom w:val="0"/>
          <w:divBdr>
            <w:top w:val="none" w:sz="0" w:space="0" w:color="auto"/>
            <w:left w:val="none" w:sz="0" w:space="0" w:color="auto"/>
            <w:bottom w:val="none" w:sz="0" w:space="0" w:color="auto"/>
            <w:right w:val="none" w:sz="0" w:space="0" w:color="auto"/>
          </w:divBdr>
          <w:divsChild>
            <w:div w:id="624771991">
              <w:marLeft w:val="0"/>
              <w:marRight w:val="0"/>
              <w:marTop w:val="0"/>
              <w:marBottom w:val="0"/>
              <w:divBdr>
                <w:top w:val="none" w:sz="0" w:space="0" w:color="auto"/>
                <w:left w:val="none" w:sz="0" w:space="0" w:color="auto"/>
                <w:bottom w:val="none" w:sz="0" w:space="0" w:color="auto"/>
                <w:right w:val="none" w:sz="0" w:space="0" w:color="auto"/>
              </w:divBdr>
            </w:div>
          </w:divsChild>
        </w:div>
        <w:div w:id="1654404757">
          <w:marLeft w:val="0"/>
          <w:marRight w:val="0"/>
          <w:marTop w:val="0"/>
          <w:marBottom w:val="0"/>
          <w:divBdr>
            <w:top w:val="none" w:sz="0" w:space="0" w:color="auto"/>
            <w:left w:val="none" w:sz="0" w:space="0" w:color="auto"/>
            <w:bottom w:val="none" w:sz="0" w:space="0" w:color="auto"/>
            <w:right w:val="none" w:sz="0" w:space="0" w:color="auto"/>
          </w:divBdr>
          <w:divsChild>
            <w:div w:id="2143961886">
              <w:marLeft w:val="0"/>
              <w:marRight w:val="0"/>
              <w:marTop w:val="0"/>
              <w:marBottom w:val="0"/>
              <w:divBdr>
                <w:top w:val="none" w:sz="0" w:space="0" w:color="auto"/>
                <w:left w:val="none" w:sz="0" w:space="0" w:color="auto"/>
                <w:bottom w:val="none" w:sz="0" w:space="0" w:color="auto"/>
                <w:right w:val="none" w:sz="0" w:space="0" w:color="auto"/>
              </w:divBdr>
            </w:div>
          </w:divsChild>
        </w:div>
        <w:div w:id="1164126880">
          <w:marLeft w:val="0"/>
          <w:marRight w:val="0"/>
          <w:marTop w:val="0"/>
          <w:marBottom w:val="0"/>
          <w:divBdr>
            <w:top w:val="none" w:sz="0" w:space="0" w:color="auto"/>
            <w:left w:val="none" w:sz="0" w:space="0" w:color="auto"/>
            <w:bottom w:val="none" w:sz="0" w:space="0" w:color="auto"/>
            <w:right w:val="none" w:sz="0" w:space="0" w:color="auto"/>
          </w:divBdr>
          <w:divsChild>
            <w:div w:id="390542622">
              <w:marLeft w:val="0"/>
              <w:marRight w:val="0"/>
              <w:marTop w:val="0"/>
              <w:marBottom w:val="0"/>
              <w:divBdr>
                <w:top w:val="none" w:sz="0" w:space="0" w:color="auto"/>
                <w:left w:val="none" w:sz="0" w:space="0" w:color="auto"/>
                <w:bottom w:val="none" w:sz="0" w:space="0" w:color="auto"/>
                <w:right w:val="none" w:sz="0" w:space="0" w:color="auto"/>
              </w:divBdr>
            </w:div>
          </w:divsChild>
        </w:div>
        <w:div w:id="1808930823">
          <w:marLeft w:val="0"/>
          <w:marRight w:val="0"/>
          <w:marTop w:val="0"/>
          <w:marBottom w:val="0"/>
          <w:divBdr>
            <w:top w:val="none" w:sz="0" w:space="0" w:color="auto"/>
            <w:left w:val="none" w:sz="0" w:space="0" w:color="auto"/>
            <w:bottom w:val="none" w:sz="0" w:space="0" w:color="auto"/>
            <w:right w:val="none" w:sz="0" w:space="0" w:color="auto"/>
          </w:divBdr>
          <w:divsChild>
            <w:div w:id="1320957712">
              <w:marLeft w:val="0"/>
              <w:marRight w:val="0"/>
              <w:marTop w:val="0"/>
              <w:marBottom w:val="0"/>
              <w:divBdr>
                <w:top w:val="none" w:sz="0" w:space="0" w:color="auto"/>
                <w:left w:val="none" w:sz="0" w:space="0" w:color="auto"/>
                <w:bottom w:val="none" w:sz="0" w:space="0" w:color="auto"/>
                <w:right w:val="none" w:sz="0" w:space="0" w:color="auto"/>
              </w:divBdr>
            </w:div>
          </w:divsChild>
        </w:div>
        <w:div w:id="665393">
          <w:marLeft w:val="0"/>
          <w:marRight w:val="0"/>
          <w:marTop w:val="0"/>
          <w:marBottom w:val="0"/>
          <w:divBdr>
            <w:top w:val="none" w:sz="0" w:space="0" w:color="auto"/>
            <w:left w:val="none" w:sz="0" w:space="0" w:color="auto"/>
            <w:bottom w:val="none" w:sz="0" w:space="0" w:color="auto"/>
            <w:right w:val="none" w:sz="0" w:space="0" w:color="auto"/>
          </w:divBdr>
          <w:divsChild>
            <w:div w:id="1333491864">
              <w:marLeft w:val="0"/>
              <w:marRight w:val="0"/>
              <w:marTop w:val="0"/>
              <w:marBottom w:val="0"/>
              <w:divBdr>
                <w:top w:val="none" w:sz="0" w:space="0" w:color="auto"/>
                <w:left w:val="none" w:sz="0" w:space="0" w:color="auto"/>
                <w:bottom w:val="none" w:sz="0" w:space="0" w:color="auto"/>
                <w:right w:val="none" w:sz="0" w:space="0" w:color="auto"/>
              </w:divBdr>
            </w:div>
          </w:divsChild>
        </w:div>
        <w:div w:id="2123111882">
          <w:marLeft w:val="0"/>
          <w:marRight w:val="0"/>
          <w:marTop w:val="0"/>
          <w:marBottom w:val="0"/>
          <w:divBdr>
            <w:top w:val="none" w:sz="0" w:space="0" w:color="auto"/>
            <w:left w:val="none" w:sz="0" w:space="0" w:color="auto"/>
            <w:bottom w:val="none" w:sz="0" w:space="0" w:color="auto"/>
            <w:right w:val="none" w:sz="0" w:space="0" w:color="auto"/>
          </w:divBdr>
          <w:divsChild>
            <w:div w:id="504247713">
              <w:marLeft w:val="0"/>
              <w:marRight w:val="0"/>
              <w:marTop w:val="0"/>
              <w:marBottom w:val="0"/>
              <w:divBdr>
                <w:top w:val="none" w:sz="0" w:space="0" w:color="auto"/>
                <w:left w:val="none" w:sz="0" w:space="0" w:color="auto"/>
                <w:bottom w:val="none" w:sz="0" w:space="0" w:color="auto"/>
                <w:right w:val="none" w:sz="0" w:space="0" w:color="auto"/>
              </w:divBdr>
            </w:div>
          </w:divsChild>
        </w:div>
        <w:div w:id="1851680878">
          <w:marLeft w:val="0"/>
          <w:marRight w:val="0"/>
          <w:marTop w:val="0"/>
          <w:marBottom w:val="0"/>
          <w:divBdr>
            <w:top w:val="none" w:sz="0" w:space="0" w:color="auto"/>
            <w:left w:val="none" w:sz="0" w:space="0" w:color="auto"/>
            <w:bottom w:val="none" w:sz="0" w:space="0" w:color="auto"/>
            <w:right w:val="none" w:sz="0" w:space="0" w:color="auto"/>
          </w:divBdr>
          <w:divsChild>
            <w:div w:id="1680234518">
              <w:marLeft w:val="0"/>
              <w:marRight w:val="0"/>
              <w:marTop w:val="0"/>
              <w:marBottom w:val="0"/>
              <w:divBdr>
                <w:top w:val="none" w:sz="0" w:space="0" w:color="auto"/>
                <w:left w:val="none" w:sz="0" w:space="0" w:color="auto"/>
                <w:bottom w:val="none" w:sz="0" w:space="0" w:color="auto"/>
                <w:right w:val="none" w:sz="0" w:space="0" w:color="auto"/>
              </w:divBdr>
            </w:div>
          </w:divsChild>
        </w:div>
        <w:div w:id="1713994707">
          <w:marLeft w:val="0"/>
          <w:marRight w:val="0"/>
          <w:marTop w:val="0"/>
          <w:marBottom w:val="0"/>
          <w:divBdr>
            <w:top w:val="none" w:sz="0" w:space="0" w:color="auto"/>
            <w:left w:val="none" w:sz="0" w:space="0" w:color="auto"/>
            <w:bottom w:val="none" w:sz="0" w:space="0" w:color="auto"/>
            <w:right w:val="none" w:sz="0" w:space="0" w:color="auto"/>
          </w:divBdr>
          <w:divsChild>
            <w:div w:id="1818255343">
              <w:marLeft w:val="0"/>
              <w:marRight w:val="0"/>
              <w:marTop w:val="0"/>
              <w:marBottom w:val="0"/>
              <w:divBdr>
                <w:top w:val="none" w:sz="0" w:space="0" w:color="auto"/>
                <w:left w:val="none" w:sz="0" w:space="0" w:color="auto"/>
                <w:bottom w:val="none" w:sz="0" w:space="0" w:color="auto"/>
                <w:right w:val="none" w:sz="0" w:space="0" w:color="auto"/>
              </w:divBdr>
            </w:div>
          </w:divsChild>
        </w:div>
        <w:div w:id="1540700602">
          <w:marLeft w:val="0"/>
          <w:marRight w:val="0"/>
          <w:marTop w:val="0"/>
          <w:marBottom w:val="0"/>
          <w:divBdr>
            <w:top w:val="none" w:sz="0" w:space="0" w:color="auto"/>
            <w:left w:val="none" w:sz="0" w:space="0" w:color="auto"/>
            <w:bottom w:val="none" w:sz="0" w:space="0" w:color="auto"/>
            <w:right w:val="none" w:sz="0" w:space="0" w:color="auto"/>
          </w:divBdr>
          <w:divsChild>
            <w:div w:id="1913806336">
              <w:marLeft w:val="0"/>
              <w:marRight w:val="0"/>
              <w:marTop w:val="0"/>
              <w:marBottom w:val="0"/>
              <w:divBdr>
                <w:top w:val="none" w:sz="0" w:space="0" w:color="auto"/>
                <w:left w:val="none" w:sz="0" w:space="0" w:color="auto"/>
                <w:bottom w:val="none" w:sz="0" w:space="0" w:color="auto"/>
                <w:right w:val="none" w:sz="0" w:space="0" w:color="auto"/>
              </w:divBdr>
            </w:div>
          </w:divsChild>
        </w:div>
        <w:div w:id="1202477734">
          <w:marLeft w:val="0"/>
          <w:marRight w:val="0"/>
          <w:marTop w:val="0"/>
          <w:marBottom w:val="0"/>
          <w:divBdr>
            <w:top w:val="none" w:sz="0" w:space="0" w:color="auto"/>
            <w:left w:val="none" w:sz="0" w:space="0" w:color="auto"/>
            <w:bottom w:val="none" w:sz="0" w:space="0" w:color="auto"/>
            <w:right w:val="none" w:sz="0" w:space="0" w:color="auto"/>
          </w:divBdr>
          <w:divsChild>
            <w:div w:id="995836090">
              <w:marLeft w:val="0"/>
              <w:marRight w:val="0"/>
              <w:marTop w:val="0"/>
              <w:marBottom w:val="0"/>
              <w:divBdr>
                <w:top w:val="none" w:sz="0" w:space="0" w:color="auto"/>
                <w:left w:val="none" w:sz="0" w:space="0" w:color="auto"/>
                <w:bottom w:val="none" w:sz="0" w:space="0" w:color="auto"/>
                <w:right w:val="none" w:sz="0" w:space="0" w:color="auto"/>
              </w:divBdr>
            </w:div>
          </w:divsChild>
        </w:div>
        <w:div w:id="1699112977">
          <w:marLeft w:val="0"/>
          <w:marRight w:val="0"/>
          <w:marTop w:val="0"/>
          <w:marBottom w:val="0"/>
          <w:divBdr>
            <w:top w:val="none" w:sz="0" w:space="0" w:color="auto"/>
            <w:left w:val="none" w:sz="0" w:space="0" w:color="auto"/>
            <w:bottom w:val="none" w:sz="0" w:space="0" w:color="auto"/>
            <w:right w:val="none" w:sz="0" w:space="0" w:color="auto"/>
          </w:divBdr>
          <w:divsChild>
            <w:div w:id="913972308">
              <w:marLeft w:val="0"/>
              <w:marRight w:val="0"/>
              <w:marTop w:val="0"/>
              <w:marBottom w:val="0"/>
              <w:divBdr>
                <w:top w:val="none" w:sz="0" w:space="0" w:color="auto"/>
                <w:left w:val="none" w:sz="0" w:space="0" w:color="auto"/>
                <w:bottom w:val="none" w:sz="0" w:space="0" w:color="auto"/>
                <w:right w:val="none" w:sz="0" w:space="0" w:color="auto"/>
              </w:divBdr>
            </w:div>
          </w:divsChild>
        </w:div>
        <w:div w:id="1427265892">
          <w:marLeft w:val="0"/>
          <w:marRight w:val="0"/>
          <w:marTop w:val="0"/>
          <w:marBottom w:val="0"/>
          <w:divBdr>
            <w:top w:val="none" w:sz="0" w:space="0" w:color="auto"/>
            <w:left w:val="none" w:sz="0" w:space="0" w:color="auto"/>
            <w:bottom w:val="none" w:sz="0" w:space="0" w:color="auto"/>
            <w:right w:val="none" w:sz="0" w:space="0" w:color="auto"/>
          </w:divBdr>
          <w:divsChild>
            <w:div w:id="103425059">
              <w:marLeft w:val="0"/>
              <w:marRight w:val="0"/>
              <w:marTop w:val="0"/>
              <w:marBottom w:val="0"/>
              <w:divBdr>
                <w:top w:val="none" w:sz="0" w:space="0" w:color="auto"/>
                <w:left w:val="none" w:sz="0" w:space="0" w:color="auto"/>
                <w:bottom w:val="none" w:sz="0" w:space="0" w:color="auto"/>
                <w:right w:val="none" w:sz="0" w:space="0" w:color="auto"/>
              </w:divBdr>
            </w:div>
          </w:divsChild>
        </w:div>
        <w:div w:id="513227833">
          <w:marLeft w:val="0"/>
          <w:marRight w:val="0"/>
          <w:marTop w:val="0"/>
          <w:marBottom w:val="0"/>
          <w:divBdr>
            <w:top w:val="none" w:sz="0" w:space="0" w:color="auto"/>
            <w:left w:val="none" w:sz="0" w:space="0" w:color="auto"/>
            <w:bottom w:val="none" w:sz="0" w:space="0" w:color="auto"/>
            <w:right w:val="none" w:sz="0" w:space="0" w:color="auto"/>
          </w:divBdr>
          <w:divsChild>
            <w:div w:id="108164322">
              <w:marLeft w:val="0"/>
              <w:marRight w:val="0"/>
              <w:marTop w:val="0"/>
              <w:marBottom w:val="0"/>
              <w:divBdr>
                <w:top w:val="none" w:sz="0" w:space="0" w:color="auto"/>
                <w:left w:val="none" w:sz="0" w:space="0" w:color="auto"/>
                <w:bottom w:val="none" w:sz="0" w:space="0" w:color="auto"/>
                <w:right w:val="none" w:sz="0" w:space="0" w:color="auto"/>
              </w:divBdr>
            </w:div>
          </w:divsChild>
        </w:div>
        <w:div w:id="718894690">
          <w:marLeft w:val="0"/>
          <w:marRight w:val="0"/>
          <w:marTop w:val="0"/>
          <w:marBottom w:val="0"/>
          <w:divBdr>
            <w:top w:val="none" w:sz="0" w:space="0" w:color="auto"/>
            <w:left w:val="none" w:sz="0" w:space="0" w:color="auto"/>
            <w:bottom w:val="none" w:sz="0" w:space="0" w:color="auto"/>
            <w:right w:val="none" w:sz="0" w:space="0" w:color="auto"/>
          </w:divBdr>
          <w:divsChild>
            <w:div w:id="1916746594">
              <w:marLeft w:val="0"/>
              <w:marRight w:val="0"/>
              <w:marTop w:val="0"/>
              <w:marBottom w:val="0"/>
              <w:divBdr>
                <w:top w:val="none" w:sz="0" w:space="0" w:color="auto"/>
                <w:left w:val="none" w:sz="0" w:space="0" w:color="auto"/>
                <w:bottom w:val="none" w:sz="0" w:space="0" w:color="auto"/>
                <w:right w:val="none" w:sz="0" w:space="0" w:color="auto"/>
              </w:divBdr>
            </w:div>
          </w:divsChild>
        </w:div>
        <w:div w:id="454956527">
          <w:marLeft w:val="0"/>
          <w:marRight w:val="0"/>
          <w:marTop w:val="0"/>
          <w:marBottom w:val="0"/>
          <w:divBdr>
            <w:top w:val="none" w:sz="0" w:space="0" w:color="auto"/>
            <w:left w:val="none" w:sz="0" w:space="0" w:color="auto"/>
            <w:bottom w:val="none" w:sz="0" w:space="0" w:color="auto"/>
            <w:right w:val="none" w:sz="0" w:space="0" w:color="auto"/>
          </w:divBdr>
          <w:divsChild>
            <w:div w:id="1140659432">
              <w:marLeft w:val="0"/>
              <w:marRight w:val="0"/>
              <w:marTop w:val="0"/>
              <w:marBottom w:val="0"/>
              <w:divBdr>
                <w:top w:val="none" w:sz="0" w:space="0" w:color="auto"/>
                <w:left w:val="none" w:sz="0" w:space="0" w:color="auto"/>
                <w:bottom w:val="none" w:sz="0" w:space="0" w:color="auto"/>
                <w:right w:val="none" w:sz="0" w:space="0" w:color="auto"/>
              </w:divBdr>
            </w:div>
          </w:divsChild>
        </w:div>
        <w:div w:id="1264530676">
          <w:marLeft w:val="0"/>
          <w:marRight w:val="0"/>
          <w:marTop w:val="0"/>
          <w:marBottom w:val="0"/>
          <w:divBdr>
            <w:top w:val="none" w:sz="0" w:space="0" w:color="auto"/>
            <w:left w:val="none" w:sz="0" w:space="0" w:color="auto"/>
            <w:bottom w:val="none" w:sz="0" w:space="0" w:color="auto"/>
            <w:right w:val="none" w:sz="0" w:space="0" w:color="auto"/>
          </w:divBdr>
          <w:divsChild>
            <w:div w:id="43608447">
              <w:marLeft w:val="0"/>
              <w:marRight w:val="0"/>
              <w:marTop w:val="0"/>
              <w:marBottom w:val="0"/>
              <w:divBdr>
                <w:top w:val="none" w:sz="0" w:space="0" w:color="auto"/>
                <w:left w:val="none" w:sz="0" w:space="0" w:color="auto"/>
                <w:bottom w:val="none" w:sz="0" w:space="0" w:color="auto"/>
                <w:right w:val="none" w:sz="0" w:space="0" w:color="auto"/>
              </w:divBdr>
            </w:div>
          </w:divsChild>
        </w:div>
        <w:div w:id="651570135">
          <w:marLeft w:val="0"/>
          <w:marRight w:val="0"/>
          <w:marTop w:val="0"/>
          <w:marBottom w:val="0"/>
          <w:divBdr>
            <w:top w:val="none" w:sz="0" w:space="0" w:color="auto"/>
            <w:left w:val="none" w:sz="0" w:space="0" w:color="auto"/>
            <w:bottom w:val="none" w:sz="0" w:space="0" w:color="auto"/>
            <w:right w:val="none" w:sz="0" w:space="0" w:color="auto"/>
          </w:divBdr>
          <w:divsChild>
            <w:div w:id="21044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19871">
      <w:bodyDiv w:val="1"/>
      <w:marLeft w:val="0"/>
      <w:marRight w:val="0"/>
      <w:marTop w:val="0"/>
      <w:marBottom w:val="0"/>
      <w:divBdr>
        <w:top w:val="none" w:sz="0" w:space="0" w:color="auto"/>
        <w:left w:val="none" w:sz="0" w:space="0" w:color="auto"/>
        <w:bottom w:val="none" w:sz="0" w:space="0" w:color="auto"/>
        <w:right w:val="none" w:sz="0" w:space="0" w:color="auto"/>
      </w:divBdr>
    </w:div>
    <w:div w:id="1427534624">
      <w:bodyDiv w:val="1"/>
      <w:marLeft w:val="0"/>
      <w:marRight w:val="0"/>
      <w:marTop w:val="0"/>
      <w:marBottom w:val="0"/>
      <w:divBdr>
        <w:top w:val="none" w:sz="0" w:space="0" w:color="auto"/>
        <w:left w:val="none" w:sz="0" w:space="0" w:color="auto"/>
        <w:bottom w:val="none" w:sz="0" w:space="0" w:color="auto"/>
        <w:right w:val="none" w:sz="0" w:space="0" w:color="auto"/>
      </w:divBdr>
      <w:divsChild>
        <w:div w:id="844975140">
          <w:marLeft w:val="0"/>
          <w:marRight w:val="0"/>
          <w:marTop w:val="0"/>
          <w:marBottom w:val="0"/>
          <w:divBdr>
            <w:top w:val="none" w:sz="0" w:space="0" w:color="auto"/>
            <w:left w:val="none" w:sz="0" w:space="0" w:color="auto"/>
            <w:bottom w:val="none" w:sz="0" w:space="0" w:color="auto"/>
            <w:right w:val="none" w:sz="0" w:space="0" w:color="auto"/>
          </w:divBdr>
          <w:divsChild>
            <w:div w:id="1973825103">
              <w:marLeft w:val="0"/>
              <w:marRight w:val="0"/>
              <w:marTop w:val="0"/>
              <w:marBottom w:val="0"/>
              <w:divBdr>
                <w:top w:val="none" w:sz="0" w:space="0" w:color="auto"/>
                <w:left w:val="none" w:sz="0" w:space="0" w:color="auto"/>
                <w:bottom w:val="none" w:sz="0" w:space="0" w:color="auto"/>
                <w:right w:val="none" w:sz="0" w:space="0" w:color="auto"/>
              </w:divBdr>
            </w:div>
          </w:divsChild>
        </w:div>
        <w:div w:id="194585438">
          <w:marLeft w:val="0"/>
          <w:marRight w:val="0"/>
          <w:marTop w:val="0"/>
          <w:marBottom w:val="0"/>
          <w:divBdr>
            <w:top w:val="none" w:sz="0" w:space="0" w:color="auto"/>
            <w:left w:val="none" w:sz="0" w:space="0" w:color="auto"/>
            <w:bottom w:val="none" w:sz="0" w:space="0" w:color="auto"/>
            <w:right w:val="none" w:sz="0" w:space="0" w:color="auto"/>
          </w:divBdr>
          <w:divsChild>
            <w:div w:id="494495775">
              <w:marLeft w:val="0"/>
              <w:marRight w:val="0"/>
              <w:marTop w:val="0"/>
              <w:marBottom w:val="0"/>
              <w:divBdr>
                <w:top w:val="none" w:sz="0" w:space="0" w:color="auto"/>
                <w:left w:val="none" w:sz="0" w:space="0" w:color="auto"/>
                <w:bottom w:val="none" w:sz="0" w:space="0" w:color="auto"/>
                <w:right w:val="none" w:sz="0" w:space="0" w:color="auto"/>
              </w:divBdr>
            </w:div>
          </w:divsChild>
        </w:div>
        <w:div w:id="1299721370">
          <w:marLeft w:val="0"/>
          <w:marRight w:val="0"/>
          <w:marTop w:val="0"/>
          <w:marBottom w:val="0"/>
          <w:divBdr>
            <w:top w:val="none" w:sz="0" w:space="0" w:color="auto"/>
            <w:left w:val="none" w:sz="0" w:space="0" w:color="auto"/>
            <w:bottom w:val="none" w:sz="0" w:space="0" w:color="auto"/>
            <w:right w:val="none" w:sz="0" w:space="0" w:color="auto"/>
          </w:divBdr>
          <w:divsChild>
            <w:div w:id="1299609503">
              <w:marLeft w:val="0"/>
              <w:marRight w:val="0"/>
              <w:marTop w:val="0"/>
              <w:marBottom w:val="0"/>
              <w:divBdr>
                <w:top w:val="none" w:sz="0" w:space="0" w:color="auto"/>
                <w:left w:val="none" w:sz="0" w:space="0" w:color="auto"/>
                <w:bottom w:val="none" w:sz="0" w:space="0" w:color="auto"/>
                <w:right w:val="none" w:sz="0" w:space="0" w:color="auto"/>
              </w:divBdr>
            </w:div>
          </w:divsChild>
        </w:div>
        <w:div w:id="1786658526">
          <w:marLeft w:val="0"/>
          <w:marRight w:val="0"/>
          <w:marTop w:val="0"/>
          <w:marBottom w:val="0"/>
          <w:divBdr>
            <w:top w:val="none" w:sz="0" w:space="0" w:color="auto"/>
            <w:left w:val="none" w:sz="0" w:space="0" w:color="auto"/>
            <w:bottom w:val="none" w:sz="0" w:space="0" w:color="auto"/>
            <w:right w:val="none" w:sz="0" w:space="0" w:color="auto"/>
          </w:divBdr>
          <w:divsChild>
            <w:div w:id="351415946">
              <w:marLeft w:val="0"/>
              <w:marRight w:val="0"/>
              <w:marTop w:val="0"/>
              <w:marBottom w:val="0"/>
              <w:divBdr>
                <w:top w:val="none" w:sz="0" w:space="0" w:color="auto"/>
                <w:left w:val="none" w:sz="0" w:space="0" w:color="auto"/>
                <w:bottom w:val="none" w:sz="0" w:space="0" w:color="auto"/>
                <w:right w:val="none" w:sz="0" w:space="0" w:color="auto"/>
              </w:divBdr>
            </w:div>
          </w:divsChild>
        </w:div>
        <w:div w:id="647706987">
          <w:marLeft w:val="0"/>
          <w:marRight w:val="0"/>
          <w:marTop w:val="0"/>
          <w:marBottom w:val="0"/>
          <w:divBdr>
            <w:top w:val="none" w:sz="0" w:space="0" w:color="auto"/>
            <w:left w:val="none" w:sz="0" w:space="0" w:color="auto"/>
            <w:bottom w:val="none" w:sz="0" w:space="0" w:color="auto"/>
            <w:right w:val="none" w:sz="0" w:space="0" w:color="auto"/>
          </w:divBdr>
          <w:divsChild>
            <w:div w:id="1837263727">
              <w:marLeft w:val="0"/>
              <w:marRight w:val="0"/>
              <w:marTop w:val="0"/>
              <w:marBottom w:val="0"/>
              <w:divBdr>
                <w:top w:val="none" w:sz="0" w:space="0" w:color="auto"/>
                <w:left w:val="none" w:sz="0" w:space="0" w:color="auto"/>
                <w:bottom w:val="none" w:sz="0" w:space="0" w:color="auto"/>
                <w:right w:val="none" w:sz="0" w:space="0" w:color="auto"/>
              </w:divBdr>
            </w:div>
          </w:divsChild>
        </w:div>
        <w:div w:id="76755025">
          <w:marLeft w:val="0"/>
          <w:marRight w:val="0"/>
          <w:marTop w:val="0"/>
          <w:marBottom w:val="0"/>
          <w:divBdr>
            <w:top w:val="none" w:sz="0" w:space="0" w:color="auto"/>
            <w:left w:val="none" w:sz="0" w:space="0" w:color="auto"/>
            <w:bottom w:val="none" w:sz="0" w:space="0" w:color="auto"/>
            <w:right w:val="none" w:sz="0" w:space="0" w:color="auto"/>
          </w:divBdr>
          <w:divsChild>
            <w:div w:id="1163004648">
              <w:marLeft w:val="0"/>
              <w:marRight w:val="0"/>
              <w:marTop w:val="0"/>
              <w:marBottom w:val="0"/>
              <w:divBdr>
                <w:top w:val="none" w:sz="0" w:space="0" w:color="auto"/>
                <w:left w:val="none" w:sz="0" w:space="0" w:color="auto"/>
                <w:bottom w:val="none" w:sz="0" w:space="0" w:color="auto"/>
                <w:right w:val="none" w:sz="0" w:space="0" w:color="auto"/>
              </w:divBdr>
            </w:div>
          </w:divsChild>
        </w:div>
        <w:div w:id="979309331">
          <w:marLeft w:val="0"/>
          <w:marRight w:val="0"/>
          <w:marTop w:val="0"/>
          <w:marBottom w:val="0"/>
          <w:divBdr>
            <w:top w:val="none" w:sz="0" w:space="0" w:color="auto"/>
            <w:left w:val="none" w:sz="0" w:space="0" w:color="auto"/>
            <w:bottom w:val="none" w:sz="0" w:space="0" w:color="auto"/>
            <w:right w:val="none" w:sz="0" w:space="0" w:color="auto"/>
          </w:divBdr>
          <w:divsChild>
            <w:div w:id="778528970">
              <w:marLeft w:val="0"/>
              <w:marRight w:val="0"/>
              <w:marTop w:val="0"/>
              <w:marBottom w:val="0"/>
              <w:divBdr>
                <w:top w:val="none" w:sz="0" w:space="0" w:color="auto"/>
                <w:left w:val="none" w:sz="0" w:space="0" w:color="auto"/>
                <w:bottom w:val="none" w:sz="0" w:space="0" w:color="auto"/>
                <w:right w:val="none" w:sz="0" w:space="0" w:color="auto"/>
              </w:divBdr>
            </w:div>
          </w:divsChild>
        </w:div>
        <w:div w:id="1089351120">
          <w:marLeft w:val="0"/>
          <w:marRight w:val="0"/>
          <w:marTop w:val="0"/>
          <w:marBottom w:val="0"/>
          <w:divBdr>
            <w:top w:val="none" w:sz="0" w:space="0" w:color="auto"/>
            <w:left w:val="none" w:sz="0" w:space="0" w:color="auto"/>
            <w:bottom w:val="none" w:sz="0" w:space="0" w:color="auto"/>
            <w:right w:val="none" w:sz="0" w:space="0" w:color="auto"/>
          </w:divBdr>
          <w:divsChild>
            <w:div w:id="1268345398">
              <w:marLeft w:val="0"/>
              <w:marRight w:val="0"/>
              <w:marTop w:val="0"/>
              <w:marBottom w:val="0"/>
              <w:divBdr>
                <w:top w:val="none" w:sz="0" w:space="0" w:color="auto"/>
                <w:left w:val="none" w:sz="0" w:space="0" w:color="auto"/>
                <w:bottom w:val="none" w:sz="0" w:space="0" w:color="auto"/>
                <w:right w:val="none" w:sz="0" w:space="0" w:color="auto"/>
              </w:divBdr>
            </w:div>
          </w:divsChild>
        </w:div>
        <w:div w:id="804734678">
          <w:marLeft w:val="0"/>
          <w:marRight w:val="0"/>
          <w:marTop w:val="0"/>
          <w:marBottom w:val="0"/>
          <w:divBdr>
            <w:top w:val="none" w:sz="0" w:space="0" w:color="auto"/>
            <w:left w:val="none" w:sz="0" w:space="0" w:color="auto"/>
            <w:bottom w:val="none" w:sz="0" w:space="0" w:color="auto"/>
            <w:right w:val="none" w:sz="0" w:space="0" w:color="auto"/>
          </w:divBdr>
          <w:divsChild>
            <w:div w:id="546722142">
              <w:marLeft w:val="0"/>
              <w:marRight w:val="0"/>
              <w:marTop w:val="0"/>
              <w:marBottom w:val="0"/>
              <w:divBdr>
                <w:top w:val="none" w:sz="0" w:space="0" w:color="auto"/>
                <w:left w:val="none" w:sz="0" w:space="0" w:color="auto"/>
                <w:bottom w:val="none" w:sz="0" w:space="0" w:color="auto"/>
                <w:right w:val="none" w:sz="0" w:space="0" w:color="auto"/>
              </w:divBdr>
            </w:div>
          </w:divsChild>
        </w:div>
        <w:div w:id="1190099422">
          <w:marLeft w:val="0"/>
          <w:marRight w:val="0"/>
          <w:marTop w:val="0"/>
          <w:marBottom w:val="0"/>
          <w:divBdr>
            <w:top w:val="none" w:sz="0" w:space="0" w:color="auto"/>
            <w:left w:val="none" w:sz="0" w:space="0" w:color="auto"/>
            <w:bottom w:val="none" w:sz="0" w:space="0" w:color="auto"/>
            <w:right w:val="none" w:sz="0" w:space="0" w:color="auto"/>
          </w:divBdr>
          <w:divsChild>
            <w:div w:id="748036791">
              <w:marLeft w:val="0"/>
              <w:marRight w:val="0"/>
              <w:marTop w:val="0"/>
              <w:marBottom w:val="0"/>
              <w:divBdr>
                <w:top w:val="none" w:sz="0" w:space="0" w:color="auto"/>
                <w:left w:val="none" w:sz="0" w:space="0" w:color="auto"/>
                <w:bottom w:val="none" w:sz="0" w:space="0" w:color="auto"/>
                <w:right w:val="none" w:sz="0" w:space="0" w:color="auto"/>
              </w:divBdr>
            </w:div>
          </w:divsChild>
        </w:div>
        <w:div w:id="857232269">
          <w:marLeft w:val="0"/>
          <w:marRight w:val="0"/>
          <w:marTop w:val="0"/>
          <w:marBottom w:val="0"/>
          <w:divBdr>
            <w:top w:val="none" w:sz="0" w:space="0" w:color="auto"/>
            <w:left w:val="none" w:sz="0" w:space="0" w:color="auto"/>
            <w:bottom w:val="none" w:sz="0" w:space="0" w:color="auto"/>
            <w:right w:val="none" w:sz="0" w:space="0" w:color="auto"/>
          </w:divBdr>
          <w:divsChild>
            <w:div w:id="1807501779">
              <w:marLeft w:val="0"/>
              <w:marRight w:val="0"/>
              <w:marTop w:val="0"/>
              <w:marBottom w:val="0"/>
              <w:divBdr>
                <w:top w:val="none" w:sz="0" w:space="0" w:color="auto"/>
                <w:left w:val="none" w:sz="0" w:space="0" w:color="auto"/>
                <w:bottom w:val="none" w:sz="0" w:space="0" w:color="auto"/>
                <w:right w:val="none" w:sz="0" w:space="0" w:color="auto"/>
              </w:divBdr>
            </w:div>
          </w:divsChild>
        </w:div>
        <w:div w:id="106899166">
          <w:marLeft w:val="0"/>
          <w:marRight w:val="0"/>
          <w:marTop w:val="0"/>
          <w:marBottom w:val="0"/>
          <w:divBdr>
            <w:top w:val="none" w:sz="0" w:space="0" w:color="auto"/>
            <w:left w:val="none" w:sz="0" w:space="0" w:color="auto"/>
            <w:bottom w:val="none" w:sz="0" w:space="0" w:color="auto"/>
            <w:right w:val="none" w:sz="0" w:space="0" w:color="auto"/>
          </w:divBdr>
          <w:divsChild>
            <w:div w:id="1444114430">
              <w:marLeft w:val="0"/>
              <w:marRight w:val="0"/>
              <w:marTop w:val="0"/>
              <w:marBottom w:val="0"/>
              <w:divBdr>
                <w:top w:val="none" w:sz="0" w:space="0" w:color="auto"/>
                <w:left w:val="none" w:sz="0" w:space="0" w:color="auto"/>
                <w:bottom w:val="none" w:sz="0" w:space="0" w:color="auto"/>
                <w:right w:val="none" w:sz="0" w:space="0" w:color="auto"/>
              </w:divBdr>
            </w:div>
          </w:divsChild>
        </w:div>
        <w:div w:id="320818408">
          <w:marLeft w:val="0"/>
          <w:marRight w:val="0"/>
          <w:marTop w:val="0"/>
          <w:marBottom w:val="0"/>
          <w:divBdr>
            <w:top w:val="none" w:sz="0" w:space="0" w:color="auto"/>
            <w:left w:val="none" w:sz="0" w:space="0" w:color="auto"/>
            <w:bottom w:val="none" w:sz="0" w:space="0" w:color="auto"/>
            <w:right w:val="none" w:sz="0" w:space="0" w:color="auto"/>
          </w:divBdr>
          <w:divsChild>
            <w:div w:id="486365291">
              <w:marLeft w:val="0"/>
              <w:marRight w:val="0"/>
              <w:marTop w:val="0"/>
              <w:marBottom w:val="0"/>
              <w:divBdr>
                <w:top w:val="none" w:sz="0" w:space="0" w:color="auto"/>
                <w:left w:val="none" w:sz="0" w:space="0" w:color="auto"/>
                <w:bottom w:val="none" w:sz="0" w:space="0" w:color="auto"/>
                <w:right w:val="none" w:sz="0" w:space="0" w:color="auto"/>
              </w:divBdr>
            </w:div>
          </w:divsChild>
        </w:div>
        <w:div w:id="869148534">
          <w:marLeft w:val="0"/>
          <w:marRight w:val="0"/>
          <w:marTop w:val="0"/>
          <w:marBottom w:val="0"/>
          <w:divBdr>
            <w:top w:val="none" w:sz="0" w:space="0" w:color="auto"/>
            <w:left w:val="none" w:sz="0" w:space="0" w:color="auto"/>
            <w:bottom w:val="none" w:sz="0" w:space="0" w:color="auto"/>
            <w:right w:val="none" w:sz="0" w:space="0" w:color="auto"/>
          </w:divBdr>
          <w:divsChild>
            <w:div w:id="220217253">
              <w:marLeft w:val="0"/>
              <w:marRight w:val="0"/>
              <w:marTop w:val="0"/>
              <w:marBottom w:val="0"/>
              <w:divBdr>
                <w:top w:val="none" w:sz="0" w:space="0" w:color="auto"/>
                <w:left w:val="none" w:sz="0" w:space="0" w:color="auto"/>
                <w:bottom w:val="none" w:sz="0" w:space="0" w:color="auto"/>
                <w:right w:val="none" w:sz="0" w:space="0" w:color="auto"/>
              </w:divBdr>
            </w:div>
          </w:divsChild>
        </w:div>
        <w:div w:id="1835485072">
          <w:marLeft w:val="0"/>
          <w:marRight w:val="0"/>
          <w:marTop w:val="0"/>
          <w:marBottom w:val="0"/>
          <w:divBdr>
            <w:top w:val="none" w:sz="0" w:space="0" w:color="auto"/>
            <w:left w:val="none" w:sz="0" w:space="0" w:color="auto"/>
            <w:bottom w:val="none" w:sz="0" w:space="0" w:color="auto"/>
            <w:right w:val="none" w:sz="0" w:space="0" w:color="auto"/>
          </w:divBdr>
          <w:divsChild>
            <w:div w:id="1652178961">
              <w:marLeft w:val="0"/>
              <w:marRight w:val="0"/>
              <w:marTop w:val="0"/>
              <w:marBottom w:val="0"/>
              <w:divBdr>
                <w:top w:val="none" w:sz="0" w:space="0" w:color="auto"/>
                <w:left w:val="none" w:sz="0" w:space="0" w:color="auto"/>
                <w:bottom w:val="none" w:sz="0" w:space="0" w:color="auto"/>
                <w:right w:val="none" w:sz="0" w:space="0" w:color="auto"/>
              </w:divBdr>
            </w:div>
          </w:divsChild>
        </w:div>
        <w:div w:id="1459294326">
          <w:marLeft w:val="0"/>
          <w:marRight w:val="0"/>
          <w:marTop w:val="0"/>
          <w:marBottom w:val="0"/>
          <w:divBdr>
            <w:top w:val="none" w:sz="0" w:space="0" w:color="auto"/>
            <w:left w:val="none" w:sz="0" w:space="0" w:color="auto"/>
            <w:bottom w:val="none" w:sz="0" w:space="0" w:color="auto"/>
            <w:right w:val="none" w:sz="0" w:space="0" w:color="auto"/>
          </w:divBdr>
          <w:divsChild>
            <w:div w:id="2094931382">
              <w:marLeft w:val="0"/>
              <w:marRight w:val="0"/>
              <w:marTop w:val="0"/>
              <w:marBottom w:val="0"/>
              <w:divBdr>
                <w:top w:val="none" w:sz="0" w:space="0" w:color="auto"/>
                <w:left w:val="none" w:sz="0" w:space="0" w:color="auto"/>
                <w:bottom w:val="none" w:sz="0" w:space="0" w:color="auto"/>
                <w:right w:val="none" w:sz="0" w:space="0" w:color="auto"/>
              </w:divBdr>
            </w:div>
          </w:divsChild>
        </w:div>
        <w:div w:id="1918898004">
          <w:marLeft w:val="0"/>
          <w:marRight w:val="0"/>
          <w:marTop w:val="0"/>
          <w:marBottom w:val="0"/>
          <w:divBdr>
            <w:top w:val="none" w:sz="0" w:space="0" w:color="auto"/>
            <w:left w:val="none" w:sz="0" w:space="0" w:color="auto"/>
            <w:bottom w:val="none" w:sz="0" w:space="0" w:color="auto"/>
            <w:right w:val="none" w:sz="0" w:space="0" w:color="auto"/>
          </w:divBdr>
          <w:divsChild>
            <w:div w:id="127168469">
              <w:marLeft w:val="0"/>
              <w:marRight w:val="0"/>
              <w:marTop w:val="0"/>
              <w:marBottom w:val="0"/>
              <w:divBdr>
                <w:top w:val="none" w:sz="0" w:space="0" w:color="auto"/>
                <w:left w:val="none" w:sz="0" w:space="0" w:color="auto"/>
                <w:bottom w:val="none" w:sz="0" w:space="0" w:color="auto"/>
                <w:right w:val="none" w:sz="0" w:space="0" w:color="auto"/>
              </w:divBdr>
            </w:div>
          </w:divsChild>
        </w:div>
        <w:div w:id="1233077635">
          <w:marLeft w:val="0"/>
          <w:marRight w:val="0"/>
          <w:marTop w:val="0"/>
          <w:marBottom w:val="0"/>
          <w:divBdr>
            <w:top w:val="none" w:sz="0" w:space="0" w:color="auto"/>
            <w:left w:val="none" w:sz="0" w:space="0" w:color="auto"/>
            <w:bottom w:val="none" w:sz="0" w:space="0" w:color="auto"/>
            <w:right w:val="none" w:sz="0" w:space="0" w:color="auto"/>
          </w:divBdr>
          <w:divsChild>
            <w:div w:id="56369546">
              <w:marLeft w:val="0"/>
              <w:marRight w:val="0"/>
              <w:marTop w:val="0"/>
              <w:marBottom w:val="0"/>
              <w:divBdr>
                <w:top w:val="none" w:sz="0" w:space="0" w:color="auto"/>
                <w:left w:val="none" w:sz="0" w:space="0" w:color="auto"/>
                <w:bottom w:val="none" w:sz="0" w:space="0" w:color="auto"/>
                <w:right w:val="none" w:sz="0" w:space="0" w:color="auto"/>
              </w:divBdr>
            </w:div>
          </w:divsChild>
        </w:div>
        <w:div w:id="1893077560">
          <w:marLeft w:val="0"/>
          <w:marRight w:val="0"/>
          <w:marTop w:val="0"/>
          <w:marBottom w:val="0"/>
          <w:divBdr>
            <w:top w:val="none" w:sz="0" w:space="0" w:color="auto"/>
            <w:left w:val="none" w:sz="0" w:space="0" w:color="auto"/>
            <w:bottom w:val="none" w:sz="0" w:space="0" w:color="auto"/>
            <w:right w:val="none" w:sz="0" w:space="0" w:color="auto"/>
          </w:divBdr>
          <w:divsChild>
            <w:div w:id="1237931684">
              <w:marLeft w:val="0"/>
              <w:marRight w:val="0"/>
              <w:marTop w:val="0"/>
              <w:marBottom w:val="0"/>
              <w:divBdr>
                <w:top w:val="none" w:sz="0" w:space="0" w:color="auto"/>
                <w:left w:val="none" w:sz="0" w:space="0" w:color="auto"/>
                <w:bottom w:val="none" w:sz="0" w:space="0" w:color="auto"/>
                <w:right w:val="none" w:sz="0" w:space="0" w:color="auto"/>
              </w:divBdr>
            </w:div>
          </w:divsChild>
        </w:div>
        <w:div w:id="44381198">
          <w:marLeft w:val="0"/>
          <w:marRight w:val="0"/>
          <w:marTop w:val="0"/>
          <w:marBottom w:val="0"/>
          <w:divBdr>
            <w:top w:val="none" w:sz="0" w:space="0" w:color="auto"/>
            <w:left w:val="none" w:sz="0" w:space="0" w:color="auto"/>
            <w:bottom w:val="none" w:sz="0" w:space="0" w:color="auto"/>
            <w:right w:val="none" w:sz="0" w:space="0" w:color="auto"/>
          </w:divBdr>
          <w:divsChild>
            <w:div w:id="197665711">
              <w:marLeft w:val="0"/>
              <w:marRight w:val="0"/>
              <w:marTop w:val="0"/>
              <w:marBottom w:val="0"/>
              <w:divBdr>
                <w:top w:val="none" w:sz="0" w:space="0" w:color="auto"/>
                <w:left w:val="none" w:sz="0" w:space="0" w:color="auto"/>
                <w:bottom w:val="none" w:sz="0" w:space="0" w:color="auto"/>
                <w:right w:val="none" w:sz="0" w:space="0" w:color="auto"/>
              </w:divBdr>
            </w:div>
          </w:divsChild>
        </w:div>
        <w:div w:id="1065641297">
          <w:marLeft w:val="0"/>
          <w:marRight w:val="0"/>
          <w:marTop w:val="0"/>
          <w:marBottom w:val="0"/>
          <w:divBdr>
            <w:top w:val="none" w:sz="0" w:space="0" w:color="auto"/>
            <w:left w:val="none" w:sz="0" w:space="0" w:color="auto"/>
            <w:bottom w:val="none" w:sz="0" w:space="0" w:color="auto"/>
            <w:right w:val="none" w:sz="0" w:space="0" w:color="auto"/>
          </w:divBdr>
          <w:divsChild>
            <w:div w:id="571354304">
              <w:marLeft w:val="0"/>
              <w:marRight w:val="0"/>
              <w:marTop w:val="0"/>
              <w:marBottom w:val="0"/>
              <w:divBdr>
                <w:top w:val="none" w:sz="0" w:space="0" w:color="auto"/>
                <w:left w:val="none" w:sz="0" w:space="0" w:color="auto"/>
                <w:bottom w:val="none" w:sz="0" w:space="0" w:color="auto"/>
                <w:right w:val="none" w:sz="0" w:space="0" w:color="auto"/>
              </w:divBdr>
            </w:div>
            <w:div w:id="1571887177">
              <w:marLeft w:val="0"/>
              <w:marRight w:val="0"/>
              <w:marTop w:val="0"/>
              <w:marBottom w:val="0"/>
              <w:divBdr>
                <w:top w:val="none" w:sz="0" w:space="0" w:color="auto"/>
                <w:left w:val="none" w:sz="0" w:space="0" w:color="auto"/>
                <w:bottom w:val="none" w:sz="0" w:space="0" w:color="auto"/>
                <w:right w:val="none" w:sz="0" w:space="0" w:color="auto"/>
              </w:divBdr>
            </w:div>
          </w:divsChild>
        </w:div>
        <w:div w:id="1671061562">
          <w:marLeft w:val="0"/>
          <w:marRight w:val="0"/>
          <w:marTop w:val="0"/>
          <w:marBottom w:val="0"/>
          <w:divBdr>
            <w:top w:val="none" w:sz="0" w:space="0" w:color="auto"/>
            <w:left w:val="none" w:sz="0" w:space="0" w:color="auto"/>
            <w:bottom w:val="none" w:sz="0" w:space="0" w:color="auto"/>
            <w:right w:val="none" w:sz="0" w:space="0" w:color="auto"/>
          </w:divBdr>
          <w:divsChild>
            <w:div w:id="2135513020">
              <w:marLeft w:val="0"/>
              <w:marRight w:val="0"/>
              <w:marTop w:val="0"/>
              <w:marBottom w:val="0"/>
              <w:divBdr>
                <w:top w:val="none" w:sz="0" w:space="0" w:color="auto"/>
                <w:left w:val="none" w:sz="0" w:space="0" w:color="auto"/>
                <w:bottom w:val="none" w:sz="0" w:space="0" w:color="auto"/>
                <w:right w:val="none" w:sz="0" w:space="0" w:color="auto"/>
              </w:divBdr>
            </w:div>
          </w:divsChild>
        </w:div>
        <w:div w:id="650134852">
          <w:marLeft w:val="0"/>
          <w:marRight w:val="0"/>
          <w:marTop w:val="0"/>
          <w:marBottom w:val="0"/>
          <w:divBdr>
            <w:top w:val="none" w:sz="0" w:space="0" w:color="auto"/>
            <w:left w:val="none" w:sz="0" w:space="0" w:color="auto"/>
            <w:bottom w:val="none" w:sz="0" w:space="0" w:color="auto"/>
            <w:right w:val="none" w:sz="0" w:space="0" w:color="auto"/>
          </w:divBdr>
          <w:divsChild>
            <w:div w:id="707070868">
              <w:marLeft w:val="0"/>
              <w:marRight w:val="0"/>
              <w:marTop w:val="0"/>
              <w:marBottom w:val="0"/>
              <w:divBdr>
                <w:top w:val="none" w:sz="0" w:space="0" w:color="auto"/>
                <w:left w:val="none" w:sz="0" w:space="0" w:color="auto"/>
                <w:bottom w:val="none" w:sz="0" w:space="0" w:color="auto"/>
                <w:right w:val="none" w:sz="0" w:space="0" w:color="auto"/>
              </w:divBdr>
            </w:div>
          </w:divsChild>
        </w:div>
        <w:div w:id="1974172218">
          <w:marLeft w:val="0"/>
          <w:marRight w:val="0"/>
          <w:marTop w:val="0"/>
          <w:marBottom w:val="0"/>
          <w:divBdr>
            <w:top w:val="none" w:sz="0" w:space="0" w:color="auto"/>
            <w:left w:val="none" w:sz="0" w:space="0" w:color="auto"/>
            <w:bottom w:val="none" w:sz="0" w:space="0" w:color="auto"/>
            <w:right w:val="none" w:sz="0" w:space="0" w:color="auto"/>
          </w:divBdr>
          <w:divsChild>
            <w:div w:id="1332488438">
              <w:marLeft w:val="0"/>
              <w:marRight w:val="0"/>
              <w:marTop w:val="0"/>
              <w:marBottom w:val="0"/>
              <w:divBdr>
                <w:top w:val="none" w:sz="0" w:space="0" w:color="auto"/>
                <w:left w:val="none" w:sz="0" w:space="0" w:color="auto"/>
                <w:bottom w:val="none" w:sz="0" w:space="0" w:color="auto"/>
                <w:right w:val="none" w:sz="0" w:space="0" w:color="auto"/>
              </w:divBdr>
            </w:div>
          </w:divsChild>
        </w:div>
        <w:div w:id="887112210">
          <w:marLeft w:val="0"/>
          <w:marRight w:val="0"/>
          <w:marTop w:val="0"/>
          <w:marBottom w:val="0"/>
          <w:divBdr>
            <w:top w:val="none" w:sz="0" w:space="0" w:color="auto"/>
            <w:left w:val="none" w:sz="0" w:space="0" w:color="auto"/>
            <w:bottom w:val="none" w:sz="0" w:space="0" w:color="auto"/>
            <w:right w:val="none" w:sz="0" w:space="0" w:color="auto"/>
          </w:divBdr>
          <w:divsChild>
            <w:div w:id="994452694">
              <w:marLeft w:val="0"/>
              <w:marRight w:val="0"/>
              <w:marTop w:val="0"/>
              <w:marBottom w:val="0"/>
              <w:divBdr>
                <w:top w:val="none" w:sz="0" w:space="0" w:color="auto"/>
                <w:left w:val="none" w:sz="0" w:space="0" w:color="auto"/>
                <w:bottom w:val="none" w:sz="0" w:space="0" w:color="auto"/>
                <w:right w:val="none" w:sz="0" w:space="0" w:color="auto"/>
              </w:divBdr>
            </w:div>
          </w:divsChild>
        </w:div>
        <w:div w:id="1473018967">
          <w:marLeft w:val="0"/>
          <w:marRight w:val="0"/>
          <w:marTop w:val="0"/>
          <w:marBottom w:val="0"/>
          <w:divBdr>
            <w:top w:val="none" w:sz="0" w:space="0" w:color="auto"/>
            <w:left w:val="none" w:sz="0" w:space="0" w:color="auto"/>
            <w:bottom w:val="none" w:sz="0" w:space="0" w:color="auto"/>
            <w:right w:val="none" w:sz="0" w:space="0" w:color="auto"/>
          </w:divBdr>
          <w:divsChild>
            <w:div w:id="1211377482">
              <w:marLeft w:val="0"/>
              <w:marRight w:val="0"/>
              <w:marTop w:val="0"/>
              <w:marBottom w:val="0"/>
              <w:divBdr>
                <w:top w:val="none" w:sz="0" w:space="0" w:color="auto"/>
                <w:left w:val="none" w:sz="0" w:space="0" w:color="auto"/>
                <w:bottom w:val="none" w:sz="0" w:space="0" w:color="auto"/>
                <w:right w:val="none" w:sz="0" w:space="0" w:color="auto"/>
              </w:divBdr>
            </w:div>
          </w:divsChild>
        </w:div>
        <w:div w:id="973369053">
          <w:marLeft w:val="0"/>
          <w:marRight w:val="0"/>
          <w:marTop w:val="0"/>
          <w:marBottom w:val="0"/>
          <w:divBdr>
            <w:top w:val="none" w:sz="0" w:space="0" w:color="auto"/>
            <w:left w:val="none" w:sz="0" w:space="0" w:color="auto"/>
            <w:bottom w:val="none" w:sz="0" w:space="0" w:color="auto"/>
            <w:right w:val="none" w:sz="0" w:space="0" w:color="auto"/>
          </w:divBdr>
          <w:divsChild>
            <w:div w:id="863980624">
              <w:marLeft w:val="0"/>
              <w:marRight w:val="0"/>
              <w:marTop w:val="0"/>
              <w:marBottom w:val="0"/>
              <w:divBdr>
                <w:top w:val="none" w:sz="0" w:space="0" w:color="auto"/>
                <w:left w:val="none" w:sz="0" w:space="0" w:color="auto"/>
                <w:bottom w:val="none" w:sz="0" w:space="0" w:color="auto"/>
                <w:right w:val="none" w:sz="0" w:space="0" w:color="auto"/>
              </w:divBdr>
            </w:div>
          </w:divsChild>
        </w:div>
        <w:div w:id="127166416">
          <w:marLeft w:val="0"/>
          <w:marRight w:val="0"/>
          <w:marTop w:val="0"/>
          <w:marBottom w:val="0"/>
          <w:divBdr>
            <w:top w:val="none" w:sz="0" w:space="0" w:color="auto"/>
            <w:left w:val="none" w:sz="0" w:space="0" w:color="auto"/>
            <w:bottom w:val="none" w:sz="0" w:space="0" w:color="auto"/>
            <w:right w:val="none" w:sz="0" w:space="0" w:color="auto"/>
          </w:divBdr>
          <w:divsChild>
            <w:div w:id="1079324545">
              <w:marLeft w:val="0"/>
              <w:marRight w:val="0"/>
              <w:marTop w:val="0"/>
              <w:marBottom w:val="0"/>
              <w:divBdr>
                <w:top w:val="none" w:sz="0" w:space="0" w:color="auto"/>
                <w:left w:val="none" w:sz="0" w:space="0" w:color="auto"/>
                <w:bottom w:val="none" w:sz="0" w:space="0" w:color="auto"/>
                <w:right w:val="none" w:sz="0" w:space="0" w:color="auto"/>
              </w:divBdr>
            </w:div>
          </w:divsChild>
        </w:div>
        <w:div w:id="54473921">
          <w:marLeft w:val="0"/>
          <w:marRight w:val="0"/>
          <w:marTop w:val="0"/>
          <w:marBottom w:val="0"/>
          <w:divBdr>
            <w:top w:val="none" w:sz="0" w:space="0" w:color="auto"/>
            <w:left w:val="none" w:sz="0" w:space="0" w:color="auto"/>
            <w:bottom w:val="none" w:sz="0" w:space="0" w:color="auto"/>
            <w:right w:val="none" w:sz="0" w:space="0" w:color="auto"/>
          </w:divBdr>
          <w:divsChild>
            <w:div w:id="832255303">
              <w:marLeft w:val="0"/>
              <w:marRight w:val="0"/>
              <w:marTop w:val="0"/>
              <w:marBottom w:val="0"/>
              <w:divBdr>
                <w:top w:val="none" w:sz="0" w:space="0" w:color="auto"/>
                <w:left w:val="none" w:sz="0" w:space="0" w:color="auto"/>
                <w:bottom w:val="none" w:sz="0" w:space="0" w:color="auto"/>
                <w:right w:val="none" w:sz="0" w:space="0" w:color="auto"/>
              </w:divBdr>
            </w:div>
          </w:divsChild>
        </w:div>
        <w:div w:id="474102512">
          <w:marLeft w:val="0"/>
          <w:marRight w:val="0"/>
          <w:marTop w:val="0"/>
          <w:marBottom w:val="0"/>
          <w:divBdr>
            <w:top w:val="none" w:sz="0" w:space="0" w:color="auto"/>
            <w:left w:val="none" w:sz="0" w:space="0" w:color="auto"/>
            <w:bottom w:val="none" w:sz="0" w:space="0" w:color="auto"/>
            <w:right w:val="none" w:sz="0" w:space="0" w:color="auto"/>
          </w:divBdr>
          <w:divsChild>
            <w:div w:id="1858612631">
              <w:marLeft w:val="0"/>
              <w:marRight w:val="0"/>
              <w:marTop w:val="0"/>
              <w:marBottom w:val="0"/>
              <w:divBdr>
                <w:top w:val="none" w:sz="0" w:space="0" w:color="auto"/>
                <w:left w:val="none" w:sz="0" w:space="0" w:color="auto"/>
                <w:bottom w:val="none" w:sz="0" w:space="0" w:color="auto"/>
                <w:right w:val="none" w:sz="0" w:space="0" w:color="auto"/>
              </w:divBdr>
            </w:div>
          </w:divsChild>
        </w:div>
        <w:div w:id="634485460">
          <w:marLeft w:val="0"/>
          <w:marRight w:val="0"/>
          <w:marTop w:val="0"/>
          <w:marBottom w:val="0"/>
          <w:divBdr>
            <w:top w:val="none" w:sz="0" w:space="0" w:color="auto"/>
            <w:left w:val="none" w:sz="0" w:space="0" w:color="auto"/>
            <w:bottom w:val="none" w:sz="0" w:space="0" w:color="auto"/>
            <w:right w:val="none" w:sz="0" w:space="0" w:color="auto"/>
          </w:divBdr>
          <w:divsChild>
            <w:div w:id="333730566">
              <w:marLeft w:val="0"/>
              <w:marRight w:val="0"/>
              <w:marTop w:val="0"/>
              <w:marBottom w:val="0"/>
              <w:divBdr>
                <w:top w:val="none" w:sz="0" w:space="0" w:color="auto"/>
                <w:left w:val="none" w:sz="0" w:space="0" w:color="auto"/>
                <w:bottom w:val="none" w:sz="0" w:space="0" w:color="auto"/>
                <w:right w:val="none" w:sz="0" w:space="0" w:color="auto"/>
              </w:divBdr>
            </w:div>
          </w:divsChild>
        </w:div>
        <w:div w:id="857234707">
          <w:marLeft w:val="0"/>
          <w:marRight w:val="0"/>
          <w:marTop w:val="0"/>
          <w:marBottom w:val="0"/>
          <w:divBdr>
            <w:top w:val="none" w:sz="0" w:space="0" w:color="auto"/>
            <w:left w:val="none" w:sz="0" w:space="0" w:color="auto"/>
            <w:bottom w:val="none" w:sz="0" w:space="0" w:color="auto"/>
            <w:right w:val="none" w:sz="0" w:space="0" w:color="auto"/>
          </w:divBdr>
          <w:divsChild>
            <w:div w:id="1148783662">
              <w:marLeft w:val="0"/>
              <w:marRight w:val="0"/>
              <w:marTop w:val="0"/>
              <w:marBottom w:val="0"/>
              <w:divBdr>
                <w:top w:val="none" w:sz="0" w:space="0" w:color="auto"/>
                <w:left w:val="none" w:sz="0" w:space="0" w:color="auto"/>
                <w:bottom w:val="none" w:sz="0" w:space="0" w:color="auto"/>
                <w:right w:val="none" w:sz="0" w:space="0" w:color="auto"/>
              </w:divBdr>
            </w:div>
            <w:div w:id="1379084058">
              <w:marLeft w:val="0"/>
              <w:marRight w:val="0"/>
              <w:marTop w:val="0"/>
              <w:marBottom w:val="0"/>
              <w:divBdr>
                <w:top w:val="none" w:sz="0" w:space="0" w:color="auto"/>
                <w:left w:val="none" w:sz="0" w:space="0" w:color="auto"/>
                <w:bottom w:val="none" w:sz="0" w:space="0" w:color="auto"/>
                <w:right w:val="none" w:sz="0" w:space="0" w:color="auto"/>
              </w:divBdr>
            </w:div>
            <w:div w:id="662859791">
              <w:marLeft w:val="0"/>
              <w:marRight w:val="0"/>
              <w:marTop w:val="0"/>
              <w:marBottom w:val="0"/>
              <w:divBdr>
                <w:top w:val="none" w:sz="0" w:space="0" w:color="auto"/>
                <w:left w:val="none" w:sz="0" w:space="0" w:color="auto"/>
                <w:bottom w:val="none" w:sz="0" w:space="0" w:color="auto"/>
                <w:right w:val="none" w:sz="0" w:space="0" w:color="auto"/>
              </w:divBdr>
            </w:div>
            <w:div w:id="738791506">
              <w:marLeft w:val="0"/>
              <w:marRight w:val="0"/>
              <w:marTop w:val="0"/>
              <w:marBottom w:val="0"/>
              <w:divBdr>
                <w:top w:val="none" w:sz="0" w:space="0" w:color="auto"/>
                <w:left w:val="none" w:sz="0" w:space="0" w:color="auto"/>
                <w:bottom w:val="none" w:sz="0" w:space="0" w:color="auto"/>
                <w:right w:val="none" w:sz="0" w:space="0" w:color="auto"/>
              </w:divBdr>
            </w:div>
            <w:div w:id="486476397">
              <w:marLeft w:val="0"/>
              <w:marRight w:val="0"/>
              <w:marTop w:val="0"/>
              <w:marBottom w:val="0"/>
              <w:divBdr>
                <w:top w:val="none" w:sz="0" w:space="0" w:color="auto"/>
                <w:left w:val="none" w:sz="0" w:space="0" w:color="auto"/>
                <w:bottom w:val="none" w:sz="0" w:space="0" w:color="auto"/>
                <w:right w:val="none" w:sz="0" w:space="0" w:color="auto"/>
              </w:divBdr>
            </w:div>
            <w:div w:id="1906988696">
              <w:marLeft w:val="0"/>
              <w:marRight w:val="0"/>
              <w:marTop w:val="0"/>
              <w:marBottom w:val="0"/>
              <w:divBdr>
                <w:top w:val="none" w:sz="0" w:space="0" w:color="auto"/>
                <w:left w:val="none" w:sz="0" w:space="0" w:color="auto"/>
                <w:bottom w:val="none" w:sz="0" w:space="0" w:color="auto"/>
                <w:right w:val="none" w:sz="0" w:space="0" w:color="auto"/>
              </w:divBdr>
            </w:div>
            <w:div w:id="488254282">
              <w:marLeft w:val="0"/>
              <w:marRight w:val="0"/>
              <w:marTop w:val="0"/>
              <w:marBottom w:val="0"/>
              <w:divBdr>
                <w:top w:val="none" w:sz="0" w:space="0" w:color="auto"/>
                <w:left w:val="none" w:sz="0" w:space="0" w:color="auto"/>
                <w:bottom w:val="none" w:sz="0" w:space="0" w:color="auto"/>
                <w:right w:val="none" w:sz="0" w:space="0" w:color="auto"/>
              </w:divBdr>
            </w:div>
            <w:div w:id="1277174784">
              <w:marLeft w:val="0"/>
              <w:marRight w:val="0"/>
              <w:marTop w:val="0"/>
              <w:marBottom w:val="0"/>
              <w:divBdr>
                <w:top w:val="none" w:sz="0" w:space="0" w:color="auto"/>
                <w:left w:val="none" w:sz="0" w:space="0" w:color="auto"/>
                <w:bottom w:val="none" w:sz="0" w:space="0" w:color="auto"/>
                <w:right w:val="none" w:sz="0" w:space="0" w:color="auto"/>
              </w:divBdr>
            </w:div>
            <w:div w:id="508712287">
              <w:marLeft w:val="0"/>
              <w:marRight w:val="0"/>
              <w:marTop w:val="0"/>
              <w:marBottom w:val="0"/>
              <w:divBdr>
                <w:top w:val="none" w:sz="0" w:space="0" w:color="auto"/>
                <w:left w:val="none" w:sz="0" w:space="0" w:color="auto"/>
                <w:bottom w:val="none" w:sz="0" w:space="0" w:color="auto"/>
                <w:right w:val="none" w:sz="0" w:space="0" w:color="auto"/>
              </w:divBdr>
            </w:div>
            <w:div w:id="998465111">
              <w:marLeft w:val="0"/>
              <w:marRight w:val="0"/>
              <w:marTop w:val="0"/>
              <w:marBottom w:val="0"/>
              <w:divBdr>
                <w:top w:val="none" w:sz="0" w:space="0" w:color="auto"/>
                <w:left w:val="none" w:sz="0" w:space="0" w:color="auto"/>
                <w:bottom w:val="none" w:sz="0" w:space="0" w:color="auto"/>
                <w:right w:val="none" w:sz="0" w:space="0" w:color="auto"/>
              </w:divBdr>
            </w:div>
            <w:div w:id="1545556739">
              <w:marLeft w:val="0"/>
              <w:marRight w:val="0"/>
              <w:marTop w:val="0"/>
              <w:marBottom w:val="0"/>
              <w:divBdr>
                <w:top w:val="none" w:sz="0" w:space="0" w:color="auto"/>
                <w:left w:val="none" w:sz="0" w:space="0" w:color="auto"/>
                <w:bottom w:val="none" w:sz="0" w:space="0" w:color="auto"/>
                <w:right w:val="none" w:sz="0" w:space="0" w:color="auto"/>
              </w:divBdr>
            </w:div>
          </w:divsChild>
        </w:div>
        <w:div w:id="355278012">
          <w:marLeft w:val="0"/>
          <w:marRight w:val="0"/>
          <w:marTop w:val="0"/>
          <w:marBottom w:val="0"/>
          <w:divBdr>
            <w:top w:val="none" w:sz="0" w:space="0" w:color="auto"/>
            <w:left w:val="none" w:sz="0" w:space="0" w:color="auto"/>
            <w:bottom w:val="none" w:sz="0" w:space="0" w:color="auto"/>
            <w:right w:val="none" w:sz="0" w:space="0" w:color="auto"/>
          </w:divBdr>
          <w:divsChild>
            <w:div w:id="1177692420">
              <w:marLeft w:val="0"/>
              <w:marRight w:val="0"/>
              <w:marTop w:val="0"/>
              <w:marBottom w:val="0"/>
              <w:divBdr>
                <w:top w:val="none" w:sz="0" w:space="0" w:color="auto"/>
                <w:left w:val="none" w:sz="0" w:space="0" w:color="auto"/>
                <w:bottom w:val="none" w:sz="0" w:space="0" w:color="auto"/>
                <w:right w:val="none" w:sz="0" w:space="0" w:color="auto"/>
              </w:divBdr>
            </w:div>
          </w:divsChild>
        </w:div>
        <w:div w:id="1502086825">
          <w:marLeft w:val="0"/>
          <w:marRight w:val="0"/>
          <w:marTop w:val="0"/>
          <w:marBottom w:val="0"/>
          <w:divBdr>
            <w:top w:val="none" w:sz="0" w:space="0" w:color="auto"/>
            <w:left w:val="none" w:sz="0" w:space="0" w:color="auto"/>
            <w:bottom w:val="none" w:sz="0" w:space="0" w:color="auto"/>
            <w:right w:val="none" w:sz="0" w:space="0" w:color="auto"/>
          </w:divBdr>
          <w:divsChild>
            <w:div w:id="1755515056">
              <w:marLeft w:val="0"/>
              <w:marRight w:val="0"/>
              <w:marTop w:val="0"/>
              <w:marBottom w:val="0"/>
              <w:divBdr>
                <w:top w:val="none" w:sz="0" w:space="0" w:color="auto"/>
                <w:left w:val="none" w:sz="0" w:space="0" w:color="auto"/>
                <w:bottom w:val="none" w:sz="0" w:space="0" w:color="auto"/>
                <w:right w:val="none" w:sz="0" w:space="0" w:color="auto"/>
              </w:divBdr>
            </w:div>
          </w:divsChild>
        </w:div>
        <w:div w:id="960308149">
          <w:marLeft w:val="0"/>
          <w:marRight w:val="0"/>
          <w:marTop w:val="0"/>
          <w:marBottom w:val="0"/>
          <w:divBdr>
            <w:top w:val="none" w:sz="0" w:space="0" w:color="auto"/>
            <w:left w:val="none" w:sz="0" w:space="0" w:color="auto"/>
            <w:bottom w:val="none" w:sz="0" w:space="0" w:color="auto"/>
            <w:right w:val="none" w:sz="0" w:space="0" w:color="auto"/>
          </w:divBdr>
          <w:divsChild>
            <w:div w:id="222298856">
              <w:marLeft w:val="0"/>
              <w:marRight w:val="0"/>
              <w:marTop w:val="0"/>
              <w:marBottom w:val="0"/>
              <w:divBdr>
                <w:top w:val="none" w:sz="0" w:space="0" w:color="auto"/>
                <w:left w:val="none" w:sz="0" w:space="0" w:color="auto"/>
                <w:bottom w:val="none" w:sz="0" w:space="0" w:color="auto"/>
                <w:right w:val="none" w:sz="0" w:space="0" w:color="auto"/>
              </w:divBdr>
            </w:div>
            <w:div w:id="2040036533">
              <w:marLeft w:val="0"/>
              <w:marRight w:val="0"/>
              <w:marTop w:val="0"/>
              <w:marBottom w:val="0"/>
              <w:divBdr>
                <w:top w:val="none" w:sz="0" w:space="0" w:color="auto"/>
                <w:left w:val="none" w:sz="0" w:space="0" w:color="auto"/>
                <w:bottom w:val="none" w:sz="0" w:space="0" w:color="auto"/>
                <w:right w:val="none" w:sz="0" w:space="0" w:color="auto"/>
              </w:divBdr>
            </w:div>
            <w:div w:id="1760904279">
              <w:marLeft w:val="0"/>
              <w:marRight w:val="0"/>
              <w:marTop w:val="0"/>
              <w:marBottom w:val="0"/>
              <w:divBdr>
                <w:top w:val="none" w:sz="0" w:space="0" w:color="auto"/>
                <w:left w:val="none" w:sz="0" w:space="0" w:color="auto"/>
                <w:bottom w:val="none" w:sz="0" w:space="0" w:color="auto"/>
                <w:right w:val="none" w:sz="0" w:space="0" w:color="auto"/>
              </w:divBdr>
            </w:div>
            <w:div w:id="1380321502">
              <w:marLeft w:val="0"/>
              <w:marRight w:val="0"/>
              <w:marTop w:val="0"/>
              <w:marBottom w:val="0"/>
              <w:divBdr>
                <w:top w:val="none" w:sz="0" w:space="0" w:color="auto"/>
                <w:left w:val="none" w:sz="0" w:space="0" w:color="auto"/>
                <w:bottom w:val="none" w:sz="0" w:space="0" w:color="auto"/>
                <w:right w:val="none" w:sz="0" w:space="0" w:color="auto"/>
              </w:divBdr>
            </w:div>
            <w:div w:id="1065882669">
              <w:marLeft w:val="0"/>
              <w:marRight w:val="0"/>
              <w:marTop w:val="0"/>
              <w:marBottom w:val="0"/>
              <w:divBdr>
                <w:top w:val="none" w:sz="0" w:space="0" w:color="auto"/>
                <w:left w:val="none" w:sz="0" w:space="0" w:color="auto"/>
                <w:bottom w:val="none" w:sz="0" w:space="0" w:color="auto"/>
                <w:right w:val="none" w:sz="0" w:space="0" w:color="auto"/>
              </w:divBdr>
            </w:div>
            <w:div w:id="282272378">
              <w:marLeft w:val="0"/>
              <w:marRight w:val="0"/>
              <w:marTop w:val="0"/>
              <w:marBottom w:val="0"/>
              <w:divBdr>
                <w:top w:val="none" w:sz="0" w:space="0" w:color="auto"/>
                <w:left w:val="none" w:sz="0" w:space="0" w:color="auto"/>
                <w:bottom w:val="none" w:sz="0" w:space="0" w:color="auto"/>
                <w:right w:val="none" w:sz="0" w:space="0" w:color="auto"/>
              </w:divBdr>
            </w:div>
            <w:div w:id="773600409">
              <w:marLeft w:val="0"/>
              <w:marRight w:val="0"/>
              <w:marTop w:val="0"/>
              <w:marBottom w:val="0"/>
              <w:divBdr>
                <w:top w:val="none" w:sz="0" w:space="0" w:color="auto"/>
                <w:left w:val="none" w:sz="0" w:space="0" w:color="auto"/>
                <w:bottom w:val="none" w:sz="0" w:space="0" w:color="auto"/>
                <w:right w:val="none" w:sz="0" w:space="0" w:color="auto"/>
              </w:divBdr>
            </w:div>
            <w:div w:id="1648824910">
              <w:marLeft w:val="0"/>
              <w:marRight w:val="0"/>
              <w:marTop w:val="0"/>
              <w:marBottom w:val="0"/>
              <w:divBdr>
                <w:top w:val="none" w:sz="0" w:space="0" w:color="auto"/>
                <w:left w:val="none" w:sz="0" w:space="0" w:color="auto"/>
                <w:bottom w:val="none" w:sz="0" w:space="0" w:color="auto"/>
                <w:right w:val="none" w:sz="0" w:space="0" w:color="auto"/>
              </w:divBdr>
            </w:div>
          </w:divsChild>
        </w:div>
        <w:div w:id="1404371749">
          <w:marLeft w:val="0"/>
          <w:marRight w:val="0"/>
          <w:marTop w:val="0"/>
          <w:marBottom w:val="0"/>
          <w:divBdr>
            <w:top w:val="none" w:sz="0" w:space="0" w:color="auto"/>
            <w:left w:val="none" w:sz="0" w:space="0" w:color="auto"/>
            <w:bottom w:val="none" w:sz="0" w:space="0" w:color="auto"/>
            <w:right w:val="none" w:sz="0" w:space="0" w:color="auto"/>
          </w:divBdr>
          <w:divsChild>
            <w:div w:id="1505970240">
              <w:marLeft w:val="0"/>
              <w:marRight w:val="0"/>
              <w:marTop w:val="0"/>
              <w:marBottom w:val="0"/>
              <w:divBdr>
                <w:top w:val="none" w:sz="0" w:space="0" w:color="auto"/>
                <w:left w:val="none" w:sz="0" w:space="0" w:color="auto"/>
                <w:bottom w:val="none" w:sz="0" w:space="0" w:color="auto"/>
                <w:right w:val="none" w:sz="0" w:space="0" w:color="auto"/>
              </w:divBdr>
            </w:div>
          </w:divsChild>
        </w:div>
        <w:div w:id="947859825">
          <w:marLeft w:val="0"/>
          <w:marRight w:val="0"/>
          <w:marTop w:val="0"/>
          <w:marBottom w:val="0"/>
          <w:divBdr>
            <w:top w:val="none" w:sz="0" w:space="0" w:color="auto"/>
            <w:left w:val="none" w:sz="0" w:space="0" w:color="auto"/>
            <w:bottom w:val="none" w:sz="0" w:space="0" w:color="auto"/>
            <w:right w:val="none" w:sz="0" w:space="0" w:color="auto"/>
          </w:divBdr>
          <w:divsChild>
            <w:div w:id="689263159">
              <w:marLeft w:val="0"/>
              <w:marRight w:val="0"/>
              <w:marTop w:val="0"/>
              <w:marBottom w:val="0"/>
              <w:divBdr>
                <w:top w:val="none" w:sz="0" w:space="0" w:color="auto"/>
                <w:left w:val="none" w:sz="0" w:space="0" w:color="auto"/>
                <w:bottom w:val="none" w:sz="0" w:space="0" w:color="auto"/>
                <w:right w:val="none" w:sz="0" w:space="0" w:color="auto"/>
              </w:divBdr>
            </w:div>
          </w:divsChild>
        </w:div>
        <w:div w:id="1014385648">
          <w:marLeft w:val="0"/>
          <w:marRight w:val="0"/>
          <w:marTop w:val="0"/>
          <w:marBottom w:val="0"/>
          <w:divBdr>
            <w:top w:val="none" w:sz="0" w:space="0" w:color="auto"/>
            <w:left w:val="none" w:sz="0" w:space="0" w:color="auto"/>
            <w:bottom w:val="none" w:sz="0" w:space="0" w:color="auto"/>
            <w:right w:val="none" w:sz="0" w:space="0" w:color="auto"/>
          </w:divBdr>
          <w:divsChild>
            <w:div w:id="1350374393">
              <w:marLeft w:val="0"/>
              <w:marRight w:val="0"/>
              <w:marTop w:val="0"/>
              <w:marBottom w:val="0"/>
              <w:divBdr>
                <w:top w:val="none" w:sz="0" w:space="0" w:color="auto"/>
                <w:left w:val="none" w:sz="0" w:space="0" w:color="auto"/>
                <w:bottom w:val="none" w:sz="0" w:space="0" w:color="auto"/>
                <w:right w:val="none" w:sz="0" w:space="0" w:color="auto"/>
              </w:divBdr>
            </w:div>
          </w:divsChild>
        </w:div>
        <w:div w:id="1010570910">
          <w:marLeft w:val="0"/>
          <w:marRight w:val="0"/>
          <w:marTop w:val="0"/>
          <w:marBottom w:val="0"/>
          <w:divBdr>
            <w:top w:val="none" w:sz="0" w:space="0" w:color="auto"/>
            <w:left w:val="none" w:sz="0" w:space="0" w:color="auto"/>
            <w:bottom w:val="none" w:sz="0" w:space="0" w:color="auto"/>
            <w:right w:val="none" w:sz="0" w:space="0" w:color="auto"/>
          </w:divBdr>
          <w:divsChild>
            <w:div w:id="1491604696">
              <w:marLeft w:val="0"/>
              <w:marRight w:val="0"/>
              <w:marTop w:val="0"/>
              <w:marBottom w:val="0"/>
              <w:divBdr>
                <w:top w:val="none" w:sz="0" w:space="0" w:color="auto"/>
                <w:left w:val="none" w:sz="0" w:space="0" w:color="auto"/>
                <w:bottom w:val="none" w:sz="0" w:space="0" w:color="auto"/>
                <w:right w:val="none" w:sz="0" w:space="0" w:color="auto"/>
              </w:divBdr>
            </w:div>
          </w:divsChild>
        </w:div>
        <w:div w:id="605308560">
          <w:marLeft w:val="0"/>
          <w:marRight w:val="0"/>
          <w:marTop w:val="0"/>
          <w:marBottom w:val="0"/>
          <w:divBdr>
            <w:top w:val="none" w:sz="0" w:space="0" w:color="auto"/>
            <w:left w:val="none" w:sz="0" w:space="0" w:color="auto"/>
            <w:bottom w:val="none" w:sz="0" w:space="0" w:color="auto"/>
            <w:right w:val="none" w:sz="0" w:space="0" w:color="auto"/>
          </w:divBdr>
          <w:divsChild>
            <w:div w:id="683940823">
              <w:marLeft w:val="0"/>
              <w:marRight w:val="0"/>
              <w:marTop w:val="0"/>
              <w:marBottom w:val="0"/>
              <w:divBdr>
                <w:top w:val="none" w:sz="0" w:space="0" w:color="auto"/>
                <w:left w:val="none" w:sz="0" w:space="0" w:color="auto"/>
                <w:bottom w:val="none" w:sz="0" w:space="0" w:color="auto"/>
                <w:right w:val="none" w:sz="0" w:space="0" w:color="auto"/>
              </w:divBdr>
            </w:div>
          </w:divsChild>
        </w:div>
        <w:div w:id="524559853">
          <w:marLeft w:val="0"/>
          <w:marRight w:val="0"/>
          <w:marTop w:val="0"/>
          <w:marBottom w:val="0"/>
          <w:divBdr>
            <w:top w:val="none" w:sz="0" w:space="0" w:color="auto"/>
            <w:left w:val="none" w:sz="0" w:space="0" w:color="auto"/>
            <w:bottom w:val="none" w:sz="0" w:space="0" w:color="auto"/>
            <w:right w:val="none" w:sz="0" w:space="0" w:color="auto"/>
          </w:divBdr>
          <w:divsChild>
            <w:div w:id="38472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07650">
      <w:bodyDiv w:val="1"/>
      <w:marLeft w:val="0"/>
      <w:marRight w:val="0"/>
      <w:marTop w:val="0"/>
      <w:marBottom w:val="0"/>
      <w:divBdr>
        <w:top w:val="none" w:sz="0" w:space="0" w:color="auto"/>
        <w:left w:val="none" w:sz="0" w:space="0" w:color="auto"/>
        <w:bottom w:val="none" w:sz="0" w:space="0" w:color="auto"/>
        <w:right w:val="none" w:sz="0" w:space="0" w:color="auto"/>
      </w:divBdr>
    </w:div>
    <w:div w:id="1433357040">
      <w:bodyDiv w:val="1"/>
      <w:marLeft w:val="0"/>
      <w:marRight w:val="0"/>
      <w:marTop w:val="0"/>
      <w:marBottom w:val="0"/>
      <w:divBdr>
        <w:top w:val="none" w:sz="0" w:space="0" w:color="auto"/>
        <w:left w:val="none" w:sz="0" w:space="0" w:color="auto"/>
        <w:bottom w:val="none" w:sz="0" w:space="0" w:color="auto"/>
        <w:right w:val="none" w:sz="0" w:space="0" w:color="auto"/>
      </w:divBdr>
    </w:div>
    <w:div w:id="1434789502">
      <w:bodyDiv w:val="1"/>
      <w:marLeft w:val="0"/>
      <w:marRight w:val="0"/>
      <w:marTop w:val="0"/>
      <w:marBottom w:val="0"/>
      <w:divBdr>
        <w:top w:val="none" w:sz="0" w:space="0" w:color="auto"/>
        <w:left w:val="none" w:sz="0" w:space="0" w:color="auto"/>
        <w:bottom w:val="none" w:sz="0" w:space="0" w:color="auto"/>
        <w:right w:val="none" w:sz="0" w:space="0" w:color="auto"/>
      </w:divBdr>
    </w:div>
    <w:div w:id="1435246079">
      <w:bodyDiv w:val="1"/>
      <w:marLeft w:val="0"/>
      <w:marRight w:val="0"/>
      <w:marTop w:val="0"/>
      <w:marBottom w:val="0"/>
      <w:divBdr>
        <w:top w:val="none" w:sz="0" w:space="0" w:color="auto"/>
        <w:left w:val="none" w:sz="0" w:space="0" w:color="auto"/>
        <w:bottom w:val="none" w:sz="0" w:space="0" w:color="auto"/>
        <w:right w:val="none" w:sz="0" w:space="0" w:color="auto"/>
      </w:divBdr>
      <w:divsChild>
        <w:div w:id="1482305197">
          <w:marLeft w:val="0"/>
          <w:marRight w:val="0"/>
          <w:marTop w:val="0"/>
          <w:marBottom w:val="0"/>
          <w:divBdr>
            <w:top w:val="none" w:sz="0" w:space="0" w:color="auto"/>
            <w:left w:val="none" w:sz="0" w:space="0" w:color="auto"/>
            <w:bottom w:val="none" w:sz="0" w:space="0" w:color="auto"/>
            <w:right w:val="none" w:sz="0" w:space="0" w:color="auto"/>
          </w:divBdr>
          <w:divsChild>
            <w:div w:id="1996911052">
              <w:marLeft w:val="0"/>
              <w:marRight w:val="0"/>
              <w:marTop w:val="0"/>
              <w:marBottom w:val="0"/>
              <w:divBdr>
                <w:top w:val="none" w:sz="0" w:space="0" w:color="auto"/>
                <w:left w:val="none" w:sz="0" w:space="0" w:color="auto"/>
                <w:bottom w:val="none" w:sz="0" w:space="0" w:color="auto"/>
                <w:right w:val="none" w:sz="0" w:space="0" w:color="auto"/>
              </w:divBdr>
            </w:div>
          </w:divsChild>
        </w:div>
        <w:div w:id="653338283">
          <w:marLeft w:val="0"/>
          <w:marRight w:val="0"/>
          <w:marTop w:val="0"/>
          <w:marBottom w:val="0"/>
          <w:divBdr>
            <w:top w:val="none" w:sz="0" w:space="0" w:color="auto"/>
            <w:left w:val="none" w:sz="0" w:space="0" w:color="auto"/>
            <w:bottom w:val="none" w:sz="0" w:space="0" w:color="auto"/>
            <w:right w:val="none" w:sz="0" w:space="0" w:color="auto"/>
          </w:divBdr>
          <w:divsChild>
            <w:div w:id="1040933108">
              <w:marLeft w:val="0"/>
              <w:marRight w:val="0"/>
              <w:marTop w:val="0"/>
              <w:marBottom w:val="0"/>
              <w:divBdr>
                <w:top w:val="none" w:sz="0" w:space="0" w:color="auto"/>
                <w:left w:val="none" w:sz="0" w:space="0" w:color="auto"/>
                <w:bottom w:val="none" w:sz="0" w:space="0" w:color="auto"/>
                <w:right w:val="none" w:sz="0" w:space="0" w:color="auto"/>
              </w:divBdr>
            </w:div>
          </w:divsChild>
        </w:div>
        <w:div w:id="1493910693">
          <w:marLeft w:val="0"/>
          <w:marRight w:val="0"/>
          <w:marTop w:val="0"/>
          <w:marBottom w:val="0"/>
          <w:divBdr>
            <w:top w:val="none" w:sz="0" w:space="0" w:color="auto"/>
            <w:left w:val="none" w:sz="0" w:space="0" w:color="auto"/>
            <w:bottom w:val="none" w:sz="0" w:space="0" w:color="auto"/>
            <w:right w:val="none" w:sz="0" w:space="0" w:color="auto"/>
          </w:divBdr>
          <w:divsChild>
            <w:div w:id="1980726443">
              <w:marLeft w:val="0"/>
              <w:marRight w:val="0"/>
              <w:marTop w:val="0"/>
              <w:marBottom w:val="0"/>
              <w:divBdr>
                <w:top w:val="none" w:sz="0" w:space="0" w:color="auto"/>
                <w:left w:val="none" w:sz="0" w:space="0" w:color="auto"/>
                <w:bottom w:val="none" w:sz="0" w:space="0" w:color="auto"/>
                <w:right w:val="none" w:sz="0" w:space="0" w:color="auto"/>
              </w:divBdr>
            </w:div>
          </w:divsChild>
        </w:div>
        <w:div w:id="1241866502">
          <w:marLeft w:val="0"/>
          <w:marRight w:val="0"/>
          <w:marTop w:val="0"/>
          <w:marBottom w:val="0"/>
          <w:divBdr>
            <w:top w:val="none" w:sz="0" w:space="0" w:color="auto"/>
            <w:left w:val="none" w:sz="0" w:space="0" w:color="auto"/>
            <w:bottom w:val="none" w:sz="0" w:space="0" w:color="auto"/>
            <w:right w:val="none" w:sz="0" w:space="0" w:color="auto"/>
          </w:divBdr>
          <w:divsChild>
            <w:div w:id="368453643">
              <w:marLeft w:val="0"/>
              <w:marRight w:val="0"/>
              <w:marTop w:val="0"/>
              <w:marBottom w:val="0"/>
              <w:divBdr>
                <w:top w:val="none" w:sz="0" w:space="0" w:color="auto"/>
                <w:left w:val="none" w:sz="0" w:space="0" w:color="auto"/>
                <w:bottom w:val="none" w:sz="0" w:space="0" w:color="auto"/>
                <w:right w:val="none" w:sz="0" w:space="0" w:color="auto"/>
              </w:divBdr>
            </w:div>
          </w:divsChild>
        </w:div>
        <w:div w:id="1600412383">
          <w:marLeft w:val="0"/>
          <w:marRight w:val="0"/>
          <w:marTop w:val="0"/>
          <w:marBottom w:val="0"/>
          <w:divBdr>
            <w:top w:val="none" w:sz="0" w:space="0" w:color="auto"/>
            <w:left w:val="none" w:sz="0" w:space="0" w:color="auto"/>
            <w:bottom w:val="none" w:sz="0" w:space="0" w:color="auto"/>
            <w:right w:val="none" w:sz="0" w:space="0" w:color="auto"/>
          </w:divBdr>
          <w:divsChild>
            <w:div w:id="1261722930">
              <w:marLeft w:val="0"/>
              <w:marRight w:val="0"/>
              <w:marTop w:val="0"/>
              <w:marBottom w:val="0"/>
              <w:divBdr>
                <w:top w:val="none" w:sz="0" w:space="0" w:color="auto"/>
                <w:left w:val="none" w:sz="0" w:space="0" w:color="auto"/>
                <w:bottom w:val="none" w:sz="0" w:space="0" w:color="auto"/>
                <w:right w:val="none" w:sz="0" w:space="0" w:color="auto"/>
              </w:divBdr>
            </w:div>
          </w:divsChild>
        </w:div>
        <w:div w:id="1070423064">
          <w:marLeft w:val="0"/>
          <w:marRight w:val="0"/>
          <w:marTop w:val="0"/>
          <w:marBottom w:val="0"/>
          <w:divBdr>
            <w:top w:val="none" w:sz="0" w:space="0" w:color="auto"/>
            <w:left w:val="none" w:sz="0" w:space="0" w:color="auto"/>
            <w:bottom w:val="none" w:sz="0" w:space="0" w:color="auto"/>
            <w:right w:val="none" w:sz="0" w:space="0" w:color="auto"/>
          </w:divBdr>
          <w:divsChild>
            <w:div w:id="1089155177">
              <w:marLeft w:val="0"/>
              <w:marRight w:val="0"/>
              <w:marTop w:val="0"/>
              <w:marBottom w:val="0"/>
              <w:divBdr>
                <w:top w:val="none" w:sz="0" w:space="0" w:color="auto"/>
                <w:left w:val="none" w:sz="0" w:space="0" w:color="auto"/>
                <w:bottom w:val="none" w:sz="0" w:space="0" w:color="auto"/>
                <w:right w:val="none" w:sz="0" w:space="0" w:color="auto"/>
              </w:divBdr>
            </w:div>
          </w:divsChild>
        </w:div>
        <w:div w:id="1572539066">
          <w:marLeft w:val="0"/>
          <w:marRight w:val="0"/>
          <w:marTop w:val="0"/>
          <w:marBottom w:val="0"/>
          <w:divBdr>
            <w:top w:val="none" w:sz="0" w:space="0" w:color="auto"/>
            <w:left w:val="none" w:sz="0" w:space="0" w:color="auto"/>
            <w:bottom w:val="none" w:sz="0" w:space="0" w:color="auto"/>
            <w:right w:val="none" w:sz="0" w:space="0" w:color="auto"/>
          </w:divBdr>
          <w:divsChild>
            <w:div w:id="762529736">
              <w:marLeft w:val="0"/>
              <w:marRight w:val="0"/>
              <w:marTop w:val="0"/>
              <w:marBottom w:val="0"/>
              <w:divBdr>
                <w:top w:val="none" w:sz="0" w:space="0" w:color="auto"/>
                <w:left w:val="none" w:sz="0" w:space="0" w:color="auto"/>
                <w:bottom w:val="none" w:sz="0" w:space="0" w:color="auto"/>
                <w:right w:val="none" w:sz="0" w:space="0" w:color="auto"/>
              </w:divBdr>
            </w:div>
          </w:divsChild>
        </w:div>
        <w:div w:id="1126704292">
          <w:marLeft w:val="0"/>
          <w:marRight w:val="0"/>
          <w:marTop w:val="0"/>
          <w:marBottom w:val="0"/>
          <w:divBdr>
            <w:top w:val="none" w:sz="0" w:space="0" w:color="auto"/>
            <w:left w:val="none" w:sz="0" w:space="0" w:color="auto"/>
            <w:bottom w:val="none" w:sz="0" w:space="0" w:color="auto"/>
            <w:right w:val="none" w:sz="0" w:space="0" w:color="auto"/>
          </w:divBdr>
          <w:divsChild>
            <w:div w:id="6294273">
              <w:marLeft w:val="0"/>
              <w:marRight w:val="0"/>
              <w:marTop w:val="0"/>
              <w:marBottom w:val="0"/>
              <w:divBdr>
                <w:top w:val="none" w:sz="0" w:space="0" w:color="auto"/>
                <w:left w:val="none" w:sz="0" w:space="0" w:color="auto"/>
                <w:bottom w:val="none" w:sz="0" w:space="0" w:color="auto"/>
                <w:right w:val="none" w:sz="0" w:space="0" w:color="auto"/>
              </w:divBdr>
            </w:div>
          </w:divsChild>
        </w:div>
        <w:div w:id="2038188766">
          <w:marLeft w:val="0"/>
          <w:marRight w:val="0"/>
          <w:marTop w:val="0"/>
          <w:marBottom w:val="0"/>
          <w:divBdr>
            <w:top w:val="none" w:sz="0" w:space="0" w:color="auto"/>
            <w:left w:val="none" w:sz="0" w:space="0" w:color="auto"/>
            <w:bottom w:val="none" w:sz="0" w:space="0" w:color="auto"/>
            <w:right w:val="none" w:sz="0" w:space="0" w:color="auto"/>
          </w:divBdr>
          <w:divsChild>
            <w:div w:id="991173794">
              <w:marLeft w:val="0"/>
              <w:marRight w:val="0"/>
              <w:marTop w:val="0"/>
              <w:marBottom w:val="0"/>
              <w:divBdr>
                <w:top w:val="none" w:sz="0" w:space="0" w:color="auto"/>
                <w:left w:val="none" w:sz="0" w:space="0" w:color="auto"/>
                <w:bottom w:val="none" w:sz="0" w:space="0" w:color="auto"/>
                <w:right w:val="none" w:sz="0" w:space="0" w:color="auto"/>
              </w:divBdr>
            </w:div>
          </w:divsChild>
        </w:div>
        <w:div w:id="1562129814">
          <w:marLeft w:val="0"/>
          <w:marRight w:val="0"/>
          <w:marTop w:val="0"/>
          <w:marBottom w:val="0"/>
          <w:divBdr>
            <w:top w:val="none" w:sz="0" w:space="0" w:color="auto"/>
            <w:left w:val="none" w:sz="0" w:space="0" w:color="auto"/>
            <w:bottom w:val="none" w:sz="0" w:space="0" w:color="auto"/>
            <w:right w:val="none" w:sz="0" w:space="0" w:color="auto"/>
          </w:divBdr>
          <w:divsChild>
            <w:div w:id="983923556">
              <w:marLeft w:val="0"/>
              <w:marRight w:val="0"/>
              <w:marTop w:val="0"/>
              <w:marBottom w:val="0"/>
              <w:divBdr>
                <w:top w:val="none" w:sz="0" w:space="0" w:color="auto"/>
                <w:left w:val="none" w:sz="0" w:space="0" w:color="auto"/>
                <w:bottom w:val="none" w:sz="0" w:space="0" w:color="auto"/>
                <w:right w:val="none" w:sz="0" w:space="0" w:color="auto"/>
              </w:divBdr>
            </w:div>
          </w:divsChild>
        </w:div>
        <w:div w:id="1024289161">
          <w:marLeft w:val="0"/>
          <w:marRight w:val="0"/>
          <w:marTop w:val="0"/>
          <w:marBottom w:val="0"/>
          <w:divBdr>
            <w:top w:val="none" w:sz="0" w:space="0" w:color="auto"/>
            <w:left w:val="none" w:sz="0" w:space="0" w:color="auto"/>
            <w:bottom w:val="none" w:sz="0" w:space="0" w:color="auto"/>
            <w:right w:val="none" w:sz="0" w:space="0" w:color="auto"/>
          </w:divBdr>
          <w:divsChild>
            <w:div w:id="1539007556">
              <w:marLeft w:val="0"/>
              <w:marRight w:val="0"/>
              <w:marTop w:val="0"/>
              <w:marBottom w:val="0"/>
              <w:divBdr>
                <w:top w:val="none" w:sz="0" w:space="0" w:color="auto"/>
                <w:left w:val="none" w:sz="0" w:space="0" w:color="auto"/>
                <w:bottom w:val="none" w:sz="0" w:space="0" w:color="auto"/>
                <w:right w:val="none" w:sz="0" w:space="0" w:color="auto"/>
              </w:divBdr>
            </w:div>
          </w:divsChild>
        </w:div>
        <w:div w:id="1014767242">
          <w:marLeft w:val="0"/>
          <w:marRight w:val="0"/>
          <w:marTop w:val="0"/>
          <w:marBottom w:val="0"/>
          <w:divBdr>
            <w:top w:val="none" w:sz="0" w:space="0" w:color="auto"/>
            <w:left w:val="none" w:sz="0" w:space="0" w:color="auto"/>
            <w:bottom w:val="none" w:sz="0" w:space="0" w:color="auto"/>
            <w:right w:val="none" w:sz="0" w:space="0" w:color="auto"/>
          </w:divBdr>
          <w:divsChild>
            <w:div w:id="1680546636">
              <w:marLeft w:val="0"/>
              <w:marRight w:val="0"/>
              <w:marTop w:val="0"/>
              <w:marBottom w:val="0"/>
              <w:divBdr>
                <w:top w:val="none" w:sz="0" w:space="0" w:color="auto"/>
                <w:left w:val="none" w:sz="0" w:space="0" w:color="auto"/>
                <w:bottom w:val="none" w:sz="0" w:space="0" w:color="auto"/>
                <w:right w:val="none" w:sz="0" w:space="0" w:color="auto"/>
              </w:divBdr>
            </w:div>
          </w:divsChild>
        </w:div>
        <w:div w:id="480342534">
          <w:marLeft w:val="0"/>
          <w:marRight w:val="0"/>
          <w:marTop w:val="0"/>
          <w:marBottom w:val="0"/>
          <w:divBdr>
            <w:top w:val="none" w:sz="0" w:space="0" w:color="auto"/>
            <w:left w:val="none" w:sz="0" w:space="0" w:color="auto"/>
            <w:bottom w:val="none" w:sz="0" w:space="0" w:color="auto"/>
            <w:right w:val="none" w:sz="0" w:space="0" w:color="auto"/>
          </w:divBdr>
          <w:divsChild>
            <w:div w:id="881483249">
              <w:marLeft w:val="0"/>
              <w:marRight w:val="0"/>
              <w:marTop w:val="0"/>
              <w:marBottom w:val="0"/>
              <w:divBdr>
                <w:top w:val="none" w:sz="0" w:space="0" w:color="auto"/>
                <w:left w:val="none" w:sz="0" w:space="0" w:color="auto"/>
                <w:bottom w:val="none" w:sz="0" w:space="0" w:color="auto"/>
                <w:right w:val="none" w:sz="0" w:space="0" w:color="auto"/>
              </w:divBdr>
            </w:div>
          </w:divsChild>
        </w:div>
        <w:div w:id="1199318328">
          <w:marLeft w:val="0"/>
          <w:marRight w:val="0"/>
          <w:marTop w:val="0"/>
          <w:marBottom w:val="0"/>
          <w:divBdr>
            <w:top w:val="none" w:sz="0" w:space="0" w:color="auto"/>
            <w:left w:val="none" w:sz="0" w:space="0" w:color="auto"/>
            <w:bottom w:val="none" w:sz="0" w:space="0" w:color="auto"/>
            <w:right w:val="none" w:sz="0" w:space="0" w:color="auto"/>
          </w:divBdr>
          <w:divsChild>
            <w:div w:id="2027101114">
              <w:marLeft w:val="0"/>
              <w:marRight w:val="0"/>
              <w:marTop w:val="0"/>
              <w:marBottom w:val="0"/>
              <w:divBdr>
                <w:top w:val="none" w:sz="0" w:space="0" w:color="auto"/>
                <w:left w:val="none" w:sz="0" w:space="0" w:color="auto"/>
                <w:bottom w:val="none" w:sz="0" w:space="0" w:color="auto"/>
                <w:right w:val="none" w:sz="0" w:space="0" w:color="auto"/>
              </w:divBdr>
            </w:div>
          </w:divsChild>
        </w:div>
        <w:div w:id="803499619">
          <w:marLeft w:val="0"/>
          <w:marRight w:val="0"/>
          <w:marTop w:val="0"/>
          <w:marBottom w:val="0"/>
          <w:divBdr>
            <w:top w:val="none" w:sz="0" w:space="0" w:color="auto"/>
            <w:left w:val="none" w:sz="0" w:space="0" w:color="auto"/>
            <w:bottom w:val="none" w:sz="0" w:space="0" w:color="auto"/>
            <w:right w:val="none" w:sz="0" w:space="0" w:color="auto"/>
          </w:divBdr>
          <w:divsChild>
            <w:div w:id="1459108786">
              <w:marLeft w:val="0"/>
              <w:marRight w:val="0"/>
              <w:marTop w:val="0"/>
              <w:marBottom w:val="0"/>
              <w:divBdr>
                <w:top w:val="none" w:sz="0" w:space="0" w:color="auto"/>
                <w:left w:val="none" w:sz="0" w:space="0" w:color="auto"/>
                <w:bottom w:val="none" w:sz="0" w:space="0" w:color="auto"/>
                <w:right w:val="none" w:sz="0" w:space="0" w:color="auto"/>
              </w:divBdr>
            </w:div>
          </w:divsChild>
        </w:div>
        <w:div w:id="1266961138">
          <w:marLeft w:val="0"/>
          <w:marRight w:val="0"/>
          <w:marTop w:val="0"/>
          <w:marBottom w:val="0"/>
          <w:divBdr>
            <w:top w:val="none" w:sz="0" w:space="0" w:color="auto"/>
            <w:left w:val="none" w:sz="0" w:space="0" w:color="auto"/>
            <w:bottom w:val="none" w:sz="0" w:space="0" w:color="auto"/>
            <w:right w:val="none" w:sz="0" w:space="0" w:color="auto"/>
          </w:divBdr>
          <w:divsChild>
            <w:div w:id="1701929122">
              <w:marLeft w:val="0"/>
              <w:marRight w:val="0"/>
              <w:marTop w:val="0"/>
              <w:marBottom w:val="0"/>
              <w:divBdr>
                <w:top w:val="none" w:sz="0" w:space="0" w:color="auto"/>
                <w:left w:val="none" w:sz="0" w:space="0" w:color="auto"/>
                <w:bottom w:val="none" w:sz="0" w:space="0" w:color="auto"/>
                <w:right w:val="none" w:sz="0" w:space="0" w:color="auto"/>
              </w:divBdr>
            </w:div>
          </w:divsChild>
        </w:div>
        <w:div w:id="216280760">
          <w:marLeft w:val="0"/>
          <w:marRight w:val="0"/>
          <w:marTop w:val="0"/>
          <w:marBottom w:val="0"/>
          <w:divBdr>
            <w:top w:val="none" w:sz="0" w:space="0" w:color="auto"/>
            <w:left w:val="none" w:sz="0" w:space="0" w:color="auto"/>
            <w:bottom w:val="none" w:sz="0" w:space="0" w:color="auto"/>
            <w:right w:val="none" w:sz="0" w:space="0" w:color="auto"/>
          </w:divBdr>
          <w:divsChild>
            <w:div w:id="1071535637">
              <w:marLeft w:val="0"/>
              <w:marRight w:val="0"/>
              <w:marTop w:val="0"/>
              <w:marBottom w:val="0"/>
              <w:divBdr>
                <w:top w:val="none" w:sz="0" w:space="0" w:color="auto"/>
                <w:left w:val="none" w:sz="0" w:space="0" w:color="auto"/>
                <w:bottom w:val="none" w:sz="0" w:space="0" w:color="auto"/>
                <w:right w:val="none" w:sz="0" w:space="0" w:color="auto"/>
              </w:divBdr>
            </w:div>
          </w:divsChild>
        </w:div>
        <w:div w:id="1742021838">
          <w:marLeft w:val="0"/>
          <w:marRight w:val="0"/>
          <w:marTop w:val="0"/>
          <w:marBottom w:val="0"/>
          <w:divBdr>
            <w:top w:val="none" w:sz="0" w:space="0" w:color="auto"/>
            <w:left w:val="none" w:sz="0" w:space="0" w:color="auto"/>
            <w:bottom w:val="none" w:sz="0" w:space="0" w:color="auto"/>
            <w:right w:val="none" w:sz="0" w:space="0" w:color="auto"/>
          </w:divBdr>
          <w:divsChild>
            <w:div w:id="1829860389">
              <w:marLeft w:val="0"/>
              <w:marRight w:val="0"/>
              <w:marTop w:val="0"/>
              <w:marBottom w:val="0"/>
              <w:divBdr>
                <w:top w:val="none" w:sz="0" w:space="0" w:color="auto"/>
                <w:left w:val="none" w:sz="0" w:space="0" w:color="auto"/>
                <w:bottom w:val="none" w:sz="0" w:space="0" w:color="auto"/>
                <w:right w:val="none" w:sz="0" w:space="0" w:color="auto"/>
              </w:divBdr>
            </w:div>
          </w:divsChild>
        </w:div>
        <w:div w:id="736437391">
          <w:marLeft w:val="0"/>
          <w:marRight w:val="0"/>
          <w:marTop w:val="0"/>
          <w:marBottom w:val="0"/>
          <w:divBdr>
            <w:top w:val="none" w:sz="0" w:space="0" w:color="auto"/>
            <w:left w:val="none" w:sz="0" w:space="0" w:color="auto"/>
            <w:bottom w:val="none" w:sz="0" w:space="0" w:color="auto"/>
            <w:right w:val="none" w:sz="0" w:space="0" w:color="auto"/>
          </w:divBdr>
          <w:divsChild>
            <w:div w:id="297953742">
              <w:marLeft w:val="0"/>
              <w:marRight w:val="0"/>
              <w:marTop w:val="0"/>
              <w:marBottom w:val="0"/>
              <w:divBdr>
                <w:top w:val="none" w:sz="0" w:space="0" w:color="auto"/>
                <w:left w:val="none" w:sz="0" w:space="0" w:color="auto"/>
                <w:bottom w:val="none" w:sz="0" w:space="0" w:color="auto"/>
                <w:right w:val="none" w:sz="0" w:space="0" w:color="auto"/>
              </w:divBdr>
            </w:div>
          </w:divsChild>
        </w:div>
        <w:div w:id="307366498">
          <w:marLeft w:val="0"/>
          <w:marRight w:val="0"/>
          <w:marTop w:val="0"/>
          <w:marBottom w:val="0"/>
          <w:divBdr>
            <w:top w:val="none" w:sz="0" w:space="0" w:color="auto"/>
            <w:left w:val="none" w:sz="0" w:space="0" w:color="auto"/>
            <w:bottom w:val="none" w:sz="0" w:space="0" w:color="auto"/>
            <w:right w:val="none" w:sz="0" w:space="0" w:color="auto"/>
          </w:divBdr>
          <w:divsChild>
            <w:div w:id="186918178">
              <w:marLeft w:val="0"/>
              <w:marRight w:val="0"/>
              <w:marTop w:val="0"/>
              <w:marBottom w:val="0"/>
              <w:divBdr>
                <w:top w:val="none" w:sz="0" w:space="0" w:color="auto"/>
                <w:left w:val="none" w:sz="0" w:space="0" w:color="auto"/>
                <w:bottom w:val="none" w:sz="0" w:space="0" w:color="auto"/>
                <w:right w:val="none" w:sz="0" w:space="0" w:color="auto"/>
              </w:divBdr>
            </w:div>
          </w:divsChild>
        </w:div>
        <w:div w:id="725379209">
          <w:marLeft w:val="0"/>
          <w:marRight w:val="0"/>
          <w:marTop w:val="0"/>
          <w:marBottom w:val="0"/>
          <w:divBdr>
            <w:top w:val="none" w:sz="0" w:space="0" w:color="auto"/>
            <w:left w:val="none" w:sz="0" w:space="0" w:color="auto"/>
            <w:bottom w:val="none" w:sz="0" w:space="0" w:color="auto"/>
            <w:right w:val="none" w:sz="0" w:space="0" w:color="auto"/>
          </w:divBdr>
          <w:divsChild>
            <w:div w:id="1263612420">
              <w:marLeft w:val="0"/>
              <w:marRight w:val="0"/>
              <w:marTop w:val="0"/>
              <w:marBottom w:val="0"/>
              <w:divBdr>
                <w:top w:val="none" w:sz="0" w:space="0" w:color="auto"/>
                <w:left w:val="none" w:sz="0" w:space="0" w:color="auto"/>
                <w:bottom w:val="none" w:sz="0" w:space="0" w:color="auto"/>
                <w:right w:val="none" w:sz="0" w:space="0" w:color="auto"/>
              </w:divBdr>
            </w:div>
            <w:div w:id="1436248869">
              <w:marLeft w:val="0"/>
              <w:marRight w:val="0"/>
              <w:marTop w:val="0"/>
              <w:marBottom w:val="0"/>
              <w:divBdr>
                <w:top w:val="none" w:sz="0" w:space="0" w:color="auto"/>
                <w:left w:val="none" w:sz="0" w:space="0" w:color="auto"/>
                <w:bottom w:val="none" w:sz="0" w:space="0" w:color="auto"/>
                <w:right w:val="none" w:sz="0" w:space="0" w:color="auto"/>
              </w:divBdr>
            </w:div>
            <w:div w:id="529954757">
              <w:marLeft w:val="0"/>
              <w:marRight w:val="0"/>
              <w:marTop w:val="0"/>
              <w:marBottom w:val="0"/>
              <w:divBdr>
                <w:top w:val="none" w:sz="0" w:space="0" w:color="auto"/>
                <w:left w:val="none" w:sz="0" w:space="0" w:color="auto"/>
                <w:bottom w:val="none" w:sz="0" w:space="0" w:color="auto"/>
                <w:right w:val="none" w:sz="0" w:space="0" w:color="auto"/>
              </w:divBdr>
            </w:div>
            <w:div w:id="2138184737">
              <w:marLeft w:val="0"/>
              <w:marRight w:val="0"/>
              <w:marTop w:val="0"/>
              <w:marBottom w:val="0"/>
              <w:divBdr>
                <w:top w:val="none" w:sz="0" w:space="0" w:color="auto"/>
                <w:left w:val="none" w:sz="0" w:space="0" w:color="auto"/>
                <w:bottom w:val="none" w:sz="0" w:space="0" w:color="auto"/>
                <w:right w:val="none" w:sz="0" w:space="0" w:color="auto"/>
              </w:divBdr>
            </w:div>
          </w:divsChild>
        </w:div>
        <w:div w:id="595869504">
          <w:marLeft w:val="0"/>
          <w:marRight w:val="0"/>
          <w:marTop w:val="0"/>
          <w:marBottom w:val="0"/>
          <w:divBdr>
            <w:top w:val="none" w:sz="0" w:space="0" w:color="auto"/>
            <w:left w:val="none" w:sz="0" w:space="0" w:color="auto"/>
            <w:bottom w:val="none" w:sz="0" w:space="0" w:color="auto"/>
            <w:right w:val="none" w:sz="0" w:space="0" w:color="auto"/>
          </w:divBdr>
          <w:divsChild>
            <w:div w:id="24185390">
              <w:marLeft w:val="0"/>
              <w:marRight w:val="0"/>
              <w:marTop w:val="0"/>
              <w:marBottom w:val="0"/>
              <w:divBdr>
                <w:top w:val="none" w:sz="0" w:space="0" w:color="auto"/>
                <w:left w:val="none" w:sz="0" w:space="0" w:color="auto"/>
                <w:bottom w:val="none" w:sz="0" w:space="0" w:color="auto"/>
                <w:right w:val="none" w:sz="0" w:space="0" w:color="auto"/>
              </w:divBdr>
            </w:div>
          </w:divsChild>
        </w:div>
        <w:div w:id="60063113">
          <w:marLeft w:val="0"/>
          <w:marRight w:val="0"/>
          <w:marTop w:val="0"/>
          <w:marBottom w:val="0"/>
          <w:divBdr>
            <w:top w:val="none" w:sz="0" w:space="0" w:color="auto"/>
            <w:left w:val="none" w:sz="0" w:space="0" w:color="auto"/>
            <w:bottom w:val="none" w:sz="0" w:space="0" w:color="auto"/>
            <w:right w:val="none" w:sz="0" w:space="0" w:color="auto"/>
          </w:divBdr>
          <w:divsChild>
            <w:div w:id="363874502">
              <w:marLeft w:val="0"/>
              <w:marRight w:val="0"/>
              <w:marTop w:val="0"/>
              <w:marBottom w:val="0"/>
              <w:divBdr>
                <w:top w:val="none" w:sz="0" w:space="0" w:color="auto"/>
                <w:left w:val="none" w:sz="0" w:space="0" w:color="auto"/>
                <w:bottom w:val="none" w:sz="0" w:space="0" w:color="auto"/>
                <w:right w:val="none" w:sz="0" w:space="0" w:color="auto"/>
              </w:divBdr>
            </w:div>
          </w:divsChild>
        </w:div>
        <w:div w:id="1884823078">
          <w:marLeft w:val="0"/>
          <w:marRight w:val="0"/>
          <w:marTop w:val="0"/>
          <w:marBottom w:val="0"/>
          <w:divBdr>
            <w:top w:val="none" w:sz="0" w:space="0" w:color="auto"/>
            <w:left w:val="none" w:sz="0" w:space="0" w:color="auto"/>
            <w:bottom w:val="none" w:sz="0" w:space="0" w:color="auto"/>
            <w:right w:val="none" w:sz="0" w:space="0" w:color="auto"/>
          </w:divBdr>
          <w:divsChild>
            <w:div w:id="746851048">
              <w:marLeft w:val="0"/>
              <w:marRight w:val="0"/>
              <w:marTop w:val="0"/>
              <w:marBottom w:val="0"/>
              <w:divBdr>
                <w:top w:val="none" w:sz="0" w:space="0" w:color="auto"/>
                <w:left w:val="none" w:sz="0" w:space="0" w:color="auto"/>
                <w:bottom w:val="none" w:sz="0" w:space="0" w:color="auto"/>
                <w:right w:val="none" w:sz="0" w:space="0" w:color="auto"/>
              </w:divBdr>
            </w:div>
          </w:divsChild>
        </w:div>
        <w:div w:id="766929383">
          <w:marLeft w:val="0"/>
          <w:marRight w:val="0"/>
          <w:marTop w:val="0"/>
          <w:marBottom w:val="0"/>
          <w:divBdr>
            <w:top w:val="none" w:sz="0" w:space="0" w:color="auto"/>
            <w:left w:val="none" w:sz="0" w:space="0" w:color="auto"/>
            <w:bottom w:val="none" w:sz="0" w:space="0" w:color="auto"/>
            <w:right w:val="none" w:sz="0" w:space="0" w:color="auto"/>
          </w:divBdr>
          <w:divsChild>
            <w:div w:id="860313550">
              <w:marLeft w:val="0"/>
              <w:marRight w:val="0"/>
              <w:marTop w:val="0"/>
              <w:marBottom w:val="0"/>
              <w:divBdr>
                <w:top w:val="none" w:sz="0" w:space="0" w:color="auto"/>
                <w:left w:val="none" w:sz="0" w:space="0" w:color="auto"/>
                <w:bottom w:val="none" w:sz="0" w:space="0" w:color="auto"/>
                <w:right w:val="none" w:sz="0" w:space="0" w:color="auto"/>
              </w:divBdr>
            </w:div>
          </w:divsChild>
        </w:div>
        <w:div w:id="1599174415">
          <w:marLeft w:val="0"/>
          <w:marRight w:val="0"/>
          <w:marTop w:val="0"/>
          <w:marBottom w:val="0"/>
          <w:divBdr>
            <w:top w:val="none" w:sz="0" w:space="0" w:color="auto"/>
            <w:left w:val="none" w:sz="0" w:space="0" w:color="auto"/>
            <w:bottom w:val="none" w:sz="0" w:space="0" w:color="auto"/>
            <w:right w:val="none" w:sz="0" w:space="0" w:color="auto"/>
          </w:divBdr>
          <w:divsChild>
            <w:div w:id="2068795620">
              <w:marLeft w:val="0"/>
              <w:marRight w:val="0"/>
              <w:marTop w:val="0"/>
              <w:marBottom w:val="0"/>
              <w:divBdr>
                <w:top w:val="none" w:sz="0" w:space="0" w:color="auto"/>
                <w:left w:val="none" w:sz="0" w:space="0" w:color="auto"/>
                <w:bottom w:val="none" w:sz="0" w:space="0" w:color="auto"/>
                <w:right w:val="none" w:sz="0" w:space="0" w:color="auto"/>
              </w:divBdr>
            </w:div>
          </w:divsChild>
        </w:div>
        <w:div w:id="1381131698">
          <w:marLeft w:val="0"/>
          <w:marRight w:val="0"/>
          <w:marTop w:val="0"/>
          <w:marBottom w:val="0"/>
          <w:divBdr>
            <w:top w:val="none" w:sz="0" w:space="0" w:color="auto"/>
            <w:left w:val="none" w:sz="0" w:space="0" w:color="auto"/>
            <w:bottom w:val="none" w:sz="0" w:space="0" w:color="auto"/>
            <w:right w:val="none" w:sz="0" w:space="0" w:color="auto"/>
          </w:divBdr>
          <w:divsChild>
            <w:div w:id="809519828">
              <w:marLeft w:val="0"/>
              <w:marRight w:val="0"/>
              <w:marTop w:val="0"/>
              <w:marBottom w:val="0"/>
              <w:divBdr>
                <w:top w:val="none" w:sz="0" w:space="0" w:color="auto"/>
                <w:left w:val="none" w:sz="0" w:space="0" w:color="auto"/>
                <w:bottom w:val="none" w:sz="0" w:space="0" w:color="auto"/>
                <w:right w:val="none" w:sz="0" w:space="0" w:color="auto"/>
              </w:divBdr>
            </w:div>
          </w:divsChild>
        </w:div>
        <w:div w:id="555895620">
          <w:marLeft w:val="0"/>
          <w:marRight w:val="0"/>
          <w:marTop w:val="0"/>
          <w:marBottom w:val="0"/>
          <w:divBdr>
            <w:top w:val="none" w:sz="0" w:space="0" w:color="auto"/>
            <w:left w:val="none" w:sz="0" w:space="0" w:color="auto"/>
            <w:bottom w:val="none" w:sz="0" w:space="0" w:color="auto"/>
            <w:right w:val="none" w:sz="0" w:space="0" w:color="auto"/>
          </w:divBdr>
          <w:divsChild>
            <w:div w:id="298193905">
              <w:marLeft w:val="0"/>
              <w:marRight w:val="0"/>
              <w:marTop w:val="0"/>
              <w:marBottom w:val="0"/>
              <w:divBdr>
                <w:top w:val="none" w:sz="0" w:space="0" w:color="auto"/>
                <w:left w:val="none" w:sz="0" w:space="0" w:color="auto"/>
                <w:bottom w:val="none" w:sz="0" w:space="0" w:color="auto"/>
                <w:right w:val="none" w:sz="0" w:space="0" w:color="auto"/>
              </w:divBdr>
            </w:div>
          </w:divsChild>
        </w:div>
        <w:div w:id="1131439766">
          <w:marLeft w:val="0"/>
          <w:marRight w:val="0"/>
          <w:marTop w:val="0"/>
          <w:marBottom w:val="0"/>
          <w:divBdr>
            <w:top w:val="none" w:sz="0" w:space="0" w:color="auto"/>
            <w:left w:val="none" w:sz="0" w:space="0" w:color="auto"/>
            <w:bottom w:val="none" w:sz="0" w:space="0" w:color="auto"/>
            <w:right w:val="none" w:sz="0" w:space="0" w:color="auto"/>
          </w:divBdr>
          <w:divsChild>
            <w:div w:id="2127771767">
              <w:marLeft w:val="0"/>
              <w:marRight w:val="0"/>
              <w:marTop w:val="0"/>
              <w:marBottom w:val="0"/>
              <w:divBdr>
                <w:top w:val="none" w:sz="0" w:space="0" w:color="auto"/>
                <w:left w:val="none" w:sz="0" w:space="0" w:color="auto"/>
                <w:bottom w:val="none" w:sz="0" w:space="0" w:color="auto"/>
                <w:right w:val="none" w:sz="0" w:space="0" w:color="auto"/>
              </w:divBdr>
            </w:div>
          </w:divsChild>
        </w:div>
        <w:div w:id="397677333">
          <w:marLeft w:val="0"/>
          <w:marRight w:val="0"/>
          <w:marTop w:val="0"/>
          <w:marBottom w:val="0"/>
          <w:divBdr>
            <w:top w:val="none" w:sz="0" w:space="0" w:color="auto"/>
            <w:left w:val="none" w:sz="0" w:space="0" w:color="auto"/>
            <w:bottom w:val="none" w:sz="0" w:space="0" w:color="auto"/>
            <w:right w:val="none" w:sz="0" w:space="0" w:color="auto"/>
          </w:divBdr>
          <w:divsChild>
            <w:div w:id="676273968">
              <w:marLeft w:val="0"/>
              <w:marRight w:val="0"/>
              <w:marTop w:val="0"/>
              <w:marBottom w:val="0"/>
              <w:divBdr>
                <w:top w:val="none" w:sz="0" w:space="0" w:color="auto"/>
                <w:left w:val="none" w:sz="0" w:space="0" w:color="auto"/>
                <w:bottom w:val="none" w:sz="0" w:space="0" w:color="auto"/>
                <w:right w:val="none" w:sz="0" w:space="0" w:color="auto"/>
              </w:divBdr>
            </w:div>
          </w:divsChild>
        </w:div>
        <w:div w:id="936911689">
          <w:marLeft w:val="0"/>
          <w:marRight w:val="0"/>
          <w:marTop w:val="0"/>
          <w:marBottom w:val="0"/>
          <w:divBdr>
            <w:top w:val="none" w:sz="0" w:space="0" w:color="auto"/>
            <w:left w:val="none" w:sz="0" w:space="0" w:color="auto"/>
            <w:bottom w:val="none" w:sz="0" w:space="0" w:color="auto"/>
            <w:right w:val="none" w:sz="0" w:space="0" w:color="auto"/>
          </w:divBdr>
          <w:divsChild>
            <w:div w:id="660043482">
              <w:marLeft w:val="0"/>
              <w:marRight w:val="0"/>
              <w:marTop w:val="0"/>
              <w:marBottom w:val="0"/>
              <w:divBdr>
                <w:top w:val="none" w:sz="0" w:space="0" w:color="auto"/>
                <w:left w:val="none" w:sz="0" w:space="0" w:color="auto"/>
                <w:bottom w:val="none" w:sz="0" w:space="0" w:color="auto"/>
                <w:right w:val="none" w:sz="0" w:space="0" w:color="auto"/>
              </w:divBdr>
            </w:div>
          </w:divsChild>
        </w:div>
        <w:div w:id="762527490">
          <w:marLeft w:val="0"/>
          <w:marRight w:val="0"/>
          <w:marTop w:val="0"/>
          <w:marBottom w:val="0"/>
          <w:divBdr>
            <w:top w:val="none" w:sz="0" w:space="0" w:color="auto"/>
            <w:left w:val="none" w:sz="0" w:space="0" w:color="auto"/>
            <w:bottom w:val="none" w:sz="0" w:space="0" w:color="auto"/>
            <w:right w:val="none" w:sz="0" w:space="0" w:color="auto"/>
          </w:divBdr>
          <w:divsChild>
            <w:div w:id="756901864">
              <w:marLeft w:val="0"/>
              <w:marRight w:val="0"/>
              <w:marTop w:val="0"/>
              <w:marBottom w:val="0"/>
              <w:divBdr>
                <w:top w:val="none" w:sz="0" w:space="0" w:color="auto"/>
                <w:left w:val="none" w:sz="0" w:space="0" w:color="auto"/>
                <w:bottom w:val="none" w:sz="0" w:space="0" w:color="auto"/>
                <w:right w:val="none" w:sz="0" w:space="0" w:color="auto"/>
              </w:divBdr>
            </w:div>
            <w:div w:id="1665936009">
              <w:marLeft w:val="0"/>
              <w:marRight w:val="0"/>
              <w:marTop w:val="0"/>
              <w:marBottom w:val="0"/>
              <w:divBdr>
                <w:top w:val="none" w:sz="0" w:space="0" w:color="auto"/>
                <w:left w:val="none" w:sz="0" w:space="0" w:color="auto"/>
                <w:bottom w:val="none" w:sz="0" w:space="0" w:color="auto"/>
                <w:right w:val="none" w:sz="0" w:space="0" w:color="auto"/>
              </w:divBdr>
            </w:div>
            <w:div w:id="1682781228">
              <w:marLeft w:val="0"/>
              <w:marRight w:val="0"/>
              <w:marTop w:val="0"/>
              <w:marBottom w:val="0"/>
              <w:divBdr>
                <w:top w:val="none" w:sz="0" w:space="0" w:color="auto"/>
                <w:left w:val="none" w:sz="0" w:space="0" w:color="auto"/>
                <w:bottom w:val="none" w:sz="0" w:space="0" w:color="auto"/>
                <w:right w:val="none" w:sz="0" w:space="0" w:color="auto"/>
              </w:divBdr>
            </w:div>
            <w:div w:id="1685549503">
              <w:marLeft w:val="0"/>
              <w:marRight w:val="0"/>
              <w:marTop w:val="0"/>
              <w:marBottom w:val="0"/>
              <w:divBdr>
                <w:top w:val="none" w:sz="0" w:space="0" w:color="auto"/>
                <w:left w:val="none" w:sz="0" w:space="0" w:color="auto"/>
                <w:bottom w:val="none" w:sz="0" w:space="0" w:color="auto"/>
                <w:right w:val="none" w:sz="0" w:space="0" w:color="auto"/>
              </w:divBdr>
            </w:div>
            <w:div w:id="1914465410">
              <w:marLeft w:val="0"/>
              <w:marRight w:val="0"/>
              <w:marTop w:val="0"/>
              <w:marBottom w:val="0"/>
              <w:divBdr>
                <w:top w:val="none" w:sz="0" w:space="0" w:color="auto"/>
                <w:left w:val="none" w:sz="0" w:space="0" w:color="auto"/>
                <w:bottom w:val="none" w:sz="0" w:space="0" w:color="auto"/>
                <w:right w:val="none" w:sz="0" w:space="0" w:color="auto"/>
              </w:divBdr>
            </w:div>
            <w:div w:id="101266231">
              <w:marLeft w:val="0"/>
              <w:marRight w:val="0"/>
              <w:marTop w:val="0"/>
              <w:marBottom w:val="0"/>
              <w:divBdr>
                <w:top w:val="none" w:sz="0" w:space="0" w:color="auto"/>
                <w:left w:val="none" w:sz="0" w:space="0" w:color="auto"/>
                <w:bottom w:val="none" w:sz="0" w:space="0" w:color="auto"/>
                <w:right w:val="none" w:sz="0" w:space="0" w:color="auto"/>
              </w:divBdr>
            </w:div>
            <w:div w:id="1562867752">
              <w:marLeft w:val="0"/>
              <w:marRight w:val="0"/>
              <w:marTop w:val="0"/>
              <w:marBottom w:val="0"/>
              <w:divBdr>
                <w:top w:val="none" w:sz="0" w:space="0" w:color="auto"/>
                <w:left w:val="none" w:sz="0" w:space="0" w:color="auto"/>
                <w:bottom w:val="none" w:sz="0" w:space="0" w:color="auto"/>
                <w:right w:val="none" w:sz="0" w:space="0" w:color="auto"/>
              </w:divBdr>
            </w:div>
            <w:div w:id="1056929741">
              <w:marLeft w:val="0"/>
              <w:marRight w:val="0"/>
              <w:marTop w:val="0"/>
              <w:marBottom w:val="0"/>
              <w:divBdr>
                <w:top w:val="none" w:sz="0" w:space="0" w:color="auto"/>
                <w:left w:val="none" w:sz="0" w:space="0" w:color="auto"/>
                <w:bottom w:val="none" w:sz="0" w:space="0" w:color="auto"/>
                <w:right w:val="none" w:sz="0" w:space="0" w:color="auto"/>
              </w:divBdr>
            </w:div>
            <w:div w:id="388921871">
              <w:marLeft w:val="0"/>
              <w:marRight w:val="0"/>
              <w:marTop w:val="0"/>
              <w:marBottom w:val="0"/>
              <w:divBdr>
                <w:top w:val="none" w:sz="0" w:space="0" w:color="auto"/>
                <w:left w:val="none" w:sz="0" w:space="0" w:color="auto"/>
                <w:bottom w:val="none" w:sz="0" w:space="0" w:color="auto"/>
                <w:right w:val="none" w:sz="0" w:space="0" w:color="auto"/>
              </w:divBdr>
            </w:div>
          </w:divsChild>
        </w:div>
        <w:div w:id="506479471">
          <w:marLeft w:val="0"/>
          <w:marRight w:val="0"/>
          <w:marTop w:val="0"/>
          <w:marBottom w:val="0"/>
          <w:divBdr>
            <w:top w:val="none" w:sz="0" w:space="0" w:color="auto"/>
            <w:left w:val="none" w:sz="0" w:space="0" w:color="auto"/>
            <w:bottom w:val="none" w:sz="0" w:space="0" w:color="auto"/>
            <w:right w:val="none" w:sz="0" w:space="0" w:color="auto"/>
          </w:divBdr>
          <w:divsChild>
            <w:div w:id="1021976355">
              <w:marLeft w:val="0"/>
              <w:marRight w:val="0"/>
              <w:marTop w:val="0"/>
              <w:marBottom w:val="0"/>
              <w:divBdr>
                <w:top w:val="none" w:sz="0" w:space="0" w:color="auto"/>
                <w:left w:val="none" w:sz="0" w:space="0" w:color="auto"/>
                <w:bottom w:val="none" w:sz="0" w:space="0" w:color="auto"/>
                <w:right w:val="none" w:sz="0" w:space="0" w:color="auto"/>
              </w:divBdr>
            </w:div>
          </w:divsChild>
        </w:div>
        <w:div w:id="217208716">
          <w:marLeft w:val="0"/>
          <w:marRight w:val="0"/>
          <w:marTop w:val="0"/>
          <w:marBottom w:val="0"/>
          <w:divBdr>
            <w:top w:val="none" w:sz="0" w:space="0" w:color="auto"/>
            <w:left w:val="none" w:sz="0" w:space="0" w:color="auto"/>
            <w:bottom w:val="none" w:sz="0" w:space="0" w:color="auto"/>
            <w:right w:val="none" w:sz="0" w:space="0" w:color="auto"/>
          </w:divBdr>
          <w:divsChild>
            <w:div w:id="318120305">
              <w:marLeft w:val="0"/>
              <w:marRight w:val="0"/>
              <w:marTop w:val="0"/>
              <w:marBottom w:val="0"/>
              <w:divBdr>
                <w:top w:val="none" w:sz="0" w:space="0" w:color="auto"/>
                <w:left w:val="none" w:sz="0" w:space="0" w:color="auto"/>
                <w:bottom w:val="none" w:sz="0" w:space="0" w:color="auto"/>
                <w:right w:val="none" w:sz="0" w:space="0" w:color="auto"/>
              </w:divBdr>
            </w:div>
          </w:divsChild>
        </w:div>
        <w:div w:id="656349890">
          <w:marLeft w:val="0"/>
          <w:marRight w:val="0"/>
          <w:marTop w:val="0"/>
          <w:marBottom w:val="0"/>
          <w:divBdr>
            <w:top w:val="none" w:sz="0" w:space="0" w:color="auto"/>
            <w:left w:val="none" w:sz="0" w:space="0" w:color="auto"/>
            <w:bottom w:val="none" w:sz="0" w:space="0" w:color="auto"/>
            <w:right w:val="none" w:sz="0" w:space="0" w:color="auto"/>
          </w:divBdr>
          <w:divsChild>
            <w:div w:id="893203066">
              <w:marLeft w:val="0"/>
              <w:marRight w:val="0"/>
              <w:marTop w:val="0"/>
              <w:marBottom w:val="0"/>
              <w:divBdr>
                <w:top w:val="none" w:sz="0" w:space="0" w:color="auto"/>
                <w:left w:val="none" w:sz="0" w:space="0" w:color="auto"/>
                <w:bottom w:val="none" w:sz="0" w:space="0" w:color="auto"/>
                <w:right w:val="none" w:sz="0" w:space="0" w:color="auto"/>
              </w:divBdr>
            </w:div>
            <w:div w:id="2097356073">
              <w:marLeft w:val="0"/>
              <w:marRight w:val="0"/>
              <w:marTop w:val="0"/>
              <w:marBottom w:val="0"/>
              <w:divBdr>
                <w:top w:val="none" w:sz="0" w:space="0" w:color="auto"/>
                <w:left w:val="none" w:sz="0" w:space="0" w:color="auto"/>
                <w:bottom w:val="none" w:sz="0" w:space="0" w:color="auto"/>
                <w:right w:val="none" w:sz="0" w:space="0" w:color="auto"/>
              </w:divBdr>
            </w:div>
            <w:div w:id="1060136630">
              <w:marLeft w:val="0"/>
              <w:marRight w:val="0"/>
              <w:marTop w:val="0"/>
              <w:marBottom w:val="0"/>
              <w:divBdr>
                <w:top w:val="none" w:sz="0" w:space="0" w:color="auto"/>
                <w:left w:val="none" w:sz="0" w:space="0" w:color="auto"/>
                <w:bottom w:val="none" w:sz="0" w:space="0" w:color="auto"/>
                <w:right w:val="none" w:sz="0" w:space="0" w:color="auto"/>
              </w:divBdr>
            </w:div>
            <w:div w:id="145322268">
              <w:marLeft w:val="0"/>
              <w:marRight w:val="0"/>
              <w:marTop w:val="0"/>
              <w:marBottom w:val="0"/>
              <w:divBdr>
                <w:top w:val="none" w:sz="0" w:space="0" w:color="auto"/>
                <w:left w:val="none" w:sz="0" w:space="0" w:color="auto"/>
                <w:bottom w:val="none" w:sz="0" w:space="0" w:color="auto"/>
                <w:right w:val="none" w:sz="0" w:space="0" w:color="auto"/>
              </w:divBdr>
            </w:div>
            <w:div w:id="1718092726">
              <w:marLeft w:val="0"/>
              <w:marRight w:val="0"/>
              <w:marTop w:val="0"/>
              <w:marBottom w:val="0"/>
              <w:divBdr>
                <w:top w:val="none" w:sz="0" w:space="0" w:color="auto"/>
                <w:left w:val="none" w:sz="0" w:space="0" w:color="auto"/>
                <w:bottom w:val="none" w:sz="0" w:space="0" w:color="auto"/>
                <w:right w:val="none" w:sz="0" w:space="0" w:color="auto"/>
              </w:divBdr>
            </w:div>
            <w:div w:id="178103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5352">
      <w:bodyDiv w:val="1"/>
      <w:marLeft w:val="0"/>
      <w:marRight w:val="0"/>
      <w:marTop w:val="0"/>
      <w:marBottom w:val="0"/>
      <w:divBdr>
        <w:top w:val="none" w:sz="0" w:space="0" w:color="auto"/>
        <w:left w:val="none" w:sz="0" w:space="0" w:color="auto"/>
        <w:bottom w:val="none" w:sz="0" w:space="0" w:color="auto"/>
        <w:right w:val="none" w:sz="0" w:space="0" w:color="auto"/>
      </w:divBdr>
      <w:divsChild>
        <w:div w:id="2133744617">
          <w:marLeft w:val="0"/>
          <w:marRight w:val="0"/>
          <w:marTop w:val="0"/>
          <w:marBottom w:val="0"/>
          <w:divBdr>
            <w:top w:val="none" w:sz="0" w:space="0" w:color="auto"/>
            <w:left w:val="none" w:sz="0" w:space="0" w:color="auto"/>
            <w:bottom w:val="none" w:sz="0" w:space="0" w:color="auto"/>
            <w:right w:val="none" w:sz="0" w:space="0" w:color="auto"/>
          </w:divBdr>
        </w:div>
        <w:div w:id="661540558">
          <w:marLeft w:val="0"/>
          <w:marRight w:val="0"/>
          <w:marTop w:val="0"/>
          <w:marBottom w:val="0"/>
          <w:divBdr>
            <w:top w:val="none" w:sz="0" w:space="0" w:color="auto"/>
            <w:left w:val="none" w:sz="0" w:space="0" w:color="auto"/>
            <w:bottom w:val="none" w:sz="0" w:space="0" w:color="auto"/>
            <w:right w:val="none" w:sz="0" w:space="0" w:color="auto"/>
          </w:divBdr>
        </w:div>
      </w:divsChild>
    </w:div>
    <w:div w:id="1454010682">
      <w:bodyDiv w:val="1"/>
      <w:marLeft w:val="0"/>
      <w:marRight w:val="0"/>
      <w:marTop w:val="0"/>
      <w:marBottom w:val="0"/>
      <w:divBdr>
        <w:top w:val="none" w:sz="0" w:space="0" w:color="auto"/>
        <w:left w:val="none" w:sz="0" w:space="0" w:color="auto"/>
        <w:bottom w:val="none" w:sz="0" w:space="0" w:color="auto"/>
        <w:right w:val="none" w:sz="0" w:space="0" w:color="auto"/>
      </w:divBdr>
    </w:div>
    <w:div w:id="1459254594">
      <w:bodyDiv w:val="1"/>
      <w:marLeft w:val="0"/>
      <w:marRight w:val="0"/>
      <w:marTop w:val="0"/>
      <w:marBottom w:val="0"/>
      <w:divBdr>
        <w:top w:val="none" w:sz="0" w:space="0" w:color="auto"/>
        <w:left w:val="none" w:sz="0" w:space="0" w:color="auto"/>
        <w:bottom w:val="none" w:sz="0" w:space="0" w:color="auto"/>
        <w:right w:val="none" w:sz="0" w:space="0" w:color="auto"/>
      </w:divBdr>
    </w:div>
    <w:div w:id="1468552756">
      <w:bodyDiv w:val="1"/>
      <w:marLeft w:val="0"/>
      <w:marRight w:val="0"/>
      <w:marTop w:val="0"/>
      <w:marBottom w:val="0"/>
      <w:divBdr>
        <w:top w:val="none" w:sz="0" w:space="0" w:color="auto"/>
        <w:left w:val="none" w:sz="0" w:space="0" w:color="auto"/>
        <w:bottom w:val="none" w:sz="0" w:space="0" w:color="auto"/>
        <w:right w:val="none" w:sz="0" w:space="0" w:color="auto"/>
      </w:divBdr>
    </w:div>
    <w:div w:id="1471752688">
      <w:bodyDiv w:val="1"/>
      <w:marLeft w:val="0"/>
      <w:marRight w:val="0"/>
      <w:marTop w:val="0"/>
      <w:marBottom w:val="0"/>
      <w:divBdr>
        <w:top w:val="none" w:sz="0" w:space="0" w:color="auto"/>
        <w:left w:val="none" w:sz="0" w:space="0" w:color="auto"/>
        <w:bottom w:val="none" w:sz="0" w:space="0" w:color="auto"/>
        <w:right w:val="none" w:sz="0" w:space="0" w:color="auto"/>
      </w:divBdr>
    </w:div>
    <w:div w:id="1472286547">
      <w:bodyDiv w:val="1"/>
      <w:marLeft w:val="0"/>
      <w:marRight w:val="0"/>
      <w:marTop w:val="0"/>
      <w:marBottom w:val="0"/>
      <w:divBdr>
        <w:top w:val="none" w:sz="0" w:space="0" w:color="auto"/>
        <w:left w:val="none" w:sz="0" w:space="0" w:color="auto"/>
        <w:bottom w:val="none" w:sz="0" w:space="0" w:color="auto"/>
        <w:right w:val="none" w:sz="0" w:space="0" w:color="auto"/>
      </w:divBdr>
    </w:div>
    <w:div w:id="1473716533">
      <w:bodyDiv w:val="1"/>
      <w:marLeft w:val="0"/>
      <w:marRight w:val="0"/>
      <w:marTop w:val="0"/>
      <w:marBottom w:val="0"/>
      <w:divBdr>
        <w:top w:val="none" w:sz="0" w:space="0" w:color="auto"/>
        <w:left w:val="none" w:sz="0" w:space="0" w:color="auto"/>
        <w:bottom w:val="none" w:sz="0" w:space="0" w:color="auto"/>
        <w:right w:val="none" w:sz="0" w:space="0" w:color="auto"/>
      </w:divBdr>
    </w:div>
    <w:div w:id="1480809175">
      <w:bodyDiv w:val="1"/>
      <w:marLeft w:val="0"/>
      <w:marRight w:val="0"/>
      <w:marTop w:val="0"/>
      <w:marBottom w:val="0"/>
      <w:divBdr>
        <w:top w:val="none" w:sz="0" w:space="0" w:color="auto"/>
        <w:left w:val="none" w:sz="0" w:space="0" w:color="auto"/>
        <w:bottom w:val="none" w:sz="0" w:space="0" w:color="auto"/>
        <w:right w:val="none" w:sz="0" w:space="0" w:color="auto"/>
      </w:divBdr>
    </w:div>
    <w:div w:id="1483885999">
      <w:bodyDiv w:val="1"/>
      <w:marLeft w:val="0"/>
      <w:marRight w:val="0"/>
      <w:marTop w:val="0"/>
      <w:marBottom w:val="0"/>
      <w:divBdr>
        <w:top w:val="none" w:sz="0" w:space="0" w:color="auto"/>
        <w:left w:val="none" w:sz="0" w:space="0" w:color="auto"/>
        <w:bottom w:val="none" w:sz="0" w:space="0" w:color="auto"/>
        <w:right w:val="none" w:sz="0" w:space="0" w:color="auto"/>
      </w:divBdr>
    </w:div>
    <w:div w:id="1488328407">
      <w:bodyDiv w:val="1"/>
      <w:marLeft w:val="0"/>
      <w:marRight w:val="0"/>
      <w:marTop w:val="0"/>
      <w:marBottom w:val="0"/>
      <w:divBdr>
        <w:top w:val="none" w:sz="0" w:space="0" w:color="auto"/>
        <w:left w:val="none" w:sz="0" w:space="0" w:color="auto"/>
        <w:bottom w:val="none" w:sz="0" w:space="0" w:color="auto"/>
        <w:right w:val="none" w:sz="0" w:space="0" w:color="auto"/>
      </w:divBdr>
      <w:divsChild>
        <w:div w:id="1076901827">
          <w:marLeft w:val="0"/>
          <w:marRight w:val="0"/>
          <w:marTop w:val="0"/>
          <w:marBottom w:val="0"/>
          <w:divBdr>
            <w:top w:val="none" w:sz="0" w:space="0" w:color="auto"/>
            <w:left w:val="none" w:sz="0" w:space="0" w:color="auto"/>
            <w:bottom w:val="none" w:sz="0" w:space="0" w:color="auto"/>
            <w:right w:val="none" w:sz="0" w:space="0" w:color="auto"/>
          </w:divBdr>
          <w:divsChild>
            <w:div w:id="1245263911">
              <w:marLeft w:val="0"/>
              <w:marRight w:val="0"/>
              <w:marTop w:val="0"/>
              <w:marBottom w:val="0"/>
              <w:divBdr>
                <w:top w:val="none" w:sz="0" w:space="0" w:color="auto"/>
                <w:left w:val="none" w:sz="0" w:space="0" w:color="auto"/>
                <w:bottom w:val="none" w:sz="0" w:space="0" w:color="auto"/>
                <w:right w:val="none" w:sz="0" w:space="0" w:color="auto"/>
              </w:divBdr>
            </w:div>
          </w:divsChild>
        </w:div>
        <w:div w:id="1447429100">
          <w:marLeft w:val="0"/>
          <w:marRight w:val="0"/>
          <w:marTop w:val="0"/>
          <w:marBottom w:val="0"/>
          <w:divBdr>
            <w:top w:val="none" w:sz="0" w:space="0" w:color="auto"/>
            <w:left w:val="none" w:sz="0" w:space="0" w:color="auto"/>
            <w:bottom w:val="none" w:sz="0" w:space="0" w:color="auto"/>
            <w:right w:val="none" w:sz="0" w:space="0" w:color="auto"/>
          </w:divBdr>
          <w:divsChild>
            <w:div w:id="1565917513">
              <w:marLeft w:val="0"/>
              <w:marRight w:val="0"/>
              <w:marTop w:val="0"/>
              <w:marBottom w:val="0"/>
              <w:divBdr>
                <w:top w:val="none" w:sz="0" w:space="0" w:color="auto"/>
                <w:left w:val="none" w:sz="0" w:space="0" w:color="auto"/>
                <w:bottom w:val="none" w:sz="0" w:space="0" w:color="auto"/>
                <w:right w:val="none" w:sz="0" w:space="0" w:color="auto"/>
              </w:divBdr>
            </w:div>
          </w:divsChild>
        </w:div>
        <w:div w:id="304160995">
          <w:marLeft w:val="0"/>
          <w:marRight w:val="0"/>
          <w:marTop w:val="0"/>
          <w:marBottom w:val="0"/>
          <w:divBdr>
            <w:top w:val="none" w:sz="0" w:space="0" w:color="auto"/>
            <w:left w:val="none" w:sz="0" w:space="0" w:color="auto"/>
            <w:bottom w:val="none" w:sz="0" w:space="0" w:color="auto"/>
            <w:right w:val="none" w:sz="0" w:space="0" w:color="auto"/>
          </w:divBdr>
          <w:divsChild>
            <w:div w:id="1852718618">
              <w:marLeft w:val="0"/>
              <w:marRight w:val="0"/>
              <w:marTop w:val="0"/>
              <w:marBottom w:val="0"/>
              <w:divBdr>
                <w:top w:val="none" w:sz="0" w:space="0" w:color="auto"/>
                <w:left w:val="none" w:sz="0" w:space="0" w:color="auto"/>
                <w:bottom w:val="none" w:sz="0" w:space="0" w:color="auto"/>
                <w:right w:val="none" w:sz="0" w:space="0" w:color="auto"/>
              </w:divBdr>
            </w:div>
          </w:divsChild>
        </w:div>
        <w:div w:id="953246076">
          <w:marLeft w:val="0"/>
          <w:marRight w:val="0"/>
          <w:marTop w:val="0"/>
          <w:marBottom w:val="0"/>
          <w:divBdr>
            <w:top w:val="none" w:sz="0" w:space="0" w:color="auto"/>
            <w:left w:val="none" w:sz="0" w:space="0" w:color="auto"/>
            <w:bottom w:val="none" w:sz="0" w:space="0" w:color="auto"/>
            <w:right w:val="none" w:sz="0" w:space="0" w:color="auto"/>
          </w:divBdr>
          <w:divsChild>
            <w:div w:id="683173623">
              <w:marLeft w:val="0"/>
              <w:marRight w:val="0"/>
              <w:marTop w:val="0"/>
              <w:marBottom w:val="0"/>
              <w:divBdr>
                <w:top w:val="none" w:sz="0" w:space="0" w:color="auto"/>
                <w:left w:val="none" w:sz="0" w:space="0" w:color="auto"/>
                <w:bottom w:val="none" w:sz="0" w:space="0" w:color="auto"/>
                <w:right w:val="none" w:sz="0" w:space="0" w:color="auto"/>
              </w:divBdr>
            </w:div>
          </w:divsChild>
        </w:div>
        <w:div w:id="1909998694">
          <w:marLeft w:val="0"/>
          <w:marRight w:val="0"/>
          <w:marTop w:val="0"/>
          <w:marBottom w:val="0"/>
          <w:divBdr>
            <w:top w:val="none" w:sz="0" w:space="0" w:color="auto"/>
            <w:left w:val="none" w:sz="0" w:space="0" w:color="auto"/>
            <w:bottom w:val="none" w:sz="0" w:space="0" w:color="auto"/>
            <w:right w:val="none" w:sz="0" w:space="0" w:color="auto"/>
          </w:divBdr>
          <w:divsChild>
            <w:div w:id="2016104903">
              <w:marLeft w:val="0"/>
              <w:marRight w:val="0"/>
              <w:marTop w:val="0"/>
              <w:marBottom w:val="0"/>
              <w:divBdr>
                <w:top w:val="none" w:sz="0" w:space="0" w:color="auto"/>
                <w:left w:val="none" w:sz="0" w:space="0" w:color="auto"/>
                <w:bottom w:val="none" w:sz="0" w:space="0" w:color="auto"/>
                <w:right w:val="none" w:sz="0" w:space="0" w:color="auto"/>
              </w:divBdr>
            </w:div>
          </w:divsChild>
        </w:div>
        <w:div w:id="407381600">
          <w:marLeft w:val="0"/>
          <w:marRight w:val="0"/>
          <w:marTop w:val="0"/>
          <w:marBottom w:val="0"/>
          <w:divBdr>
            <w:top w:val="none" w:sz="0" w:space="0" w:color="auto"/>
            <w:left w:val="none" w:sz="0" w:space="0" w:color="auto"/>
            <w:bottom w:val="none" w:sz="0" w:space="0" w:color="auto"/>
            <w:right w:val="none" w:sz="0" w:space="0" w:color="auto"/>
          </w:divBdr>
          <w:divsChild>
            <w:div w:id="559554926">
              <w:marLeft w:val="0"/>
              <w:marRight w:val="0"/>
              <w:marTop w:val="0"/>
              <w:marBottom w:val="0"/>
              <w:divBdr>
                <w:top w:val="none" w:sz="0" w:space="0" w:color="auto"/>
                <w:left w:val="none" w:sz="0" w:space="0" w:color="auto"/>
                <w:bottom w:val="none" w:sz="0" w:space="0" w:color="auto"/>
                <w:right w:val="none" w:sz="0" w:space="0" w:color="auto"/>
              </w:divBdr>
            </w:div>
          </w:divsChild>
        </w:div>
        <w:div w:id="1826121705">
          <w:marLeft w:val="0"/>
          <w:marRight w:val="0"/>
          <w:marTop w:val="0"/>
          <w:marBottom w:val="0"/>
          <w:divBdr>
            <w:top w:val="none" w:sz="0" w:space="0" w:color="auto"/>
            <w:left w:val="none" w:sz="0" w:space="0" w:color="auto"/>
            <w:bottom w:val="none" w:sz="0" w:space="0" w:color="auto"/>
            <w:right w:val="none" w:sz="0" w:space="0" w:color="auto"/>
          </w:divBdr>
          <w:divsChild>
            <w:div w:id="1233614172">
              <w:marLeft w:val="0"/>
              <w:marRight w:val="0"/>
              <w:marTop w:val="0"/>
              <w:marBottom w:val="0"/>
              <w:divBdr>
                <w:top w:val="none" w:sz="0" w:space="0" w:color="auto"/>
                <w:left w:val="none" w:sz="0" w:space="0" w:color="auto"/>
                <w:bottom w:val="none" w:sz="0" w:space="0" w:color="auto"/>
                <w:right w:val="none" w:sz="0" w:space="0" w:color="auto"/>
              </w:divBdr>
            </w:div>
          </w:divsChild>
        </w:div>
        <w:div w:id="121657774">
          <w:marLeft w:val="0"/>
          <w:marRight w:val="0"/>
          <w:marTop w:val="0"/>
          <w:marBottom w:val="0"/>
          <w:divBdr>
            <w:top w:val="none" w:sz="0" w:space="0" w:color="auto"/>
            <w:left w:val="none" w:sz="0" w:space="0" w:color="auto"/>
            <w:bottom w:val="none" w:sz="0" w:space="0" w:color="auto"/>
            <w:right w:val="none" w:sz="0" w:space="0" w:color="auto"/>
          </w:divBdr>
          <w:divsChild>
            <w:div w:id="1982611974">
              <w:marLeft w:val="0"/>
              <w:marRight w:val="0"/>
              <w:marTop w:val="0"/>
              <w:marBottom w:val="0"/>
              <w:divBdr>
                <w:top w:val="none" w:sz="0" w:space="0" w:color="auto"/>
                <w:left w:val="none" w:sz="0" w:space="0" w:color="auto"/>
                <w:bottom w:val="none" w:sz="0" w:space="0" w:color="auto"/>
                <w:right w:val="none" w:sz="0" w:space="0" w:color="auto"/>
              </w:divBdr>
            </w:div>
          </w:divsChild>
        </w:div>
        <w:div w:id="487133453">
          <w:marLeft w:val="0"/>
          <w:marRight w:val="0"/>
          <w:marTop w:val="0"/>
          <w:marBottom w:val="0"/>
          <w:divBdr>
            <w:top w:val="none" w:sz="0" w:space="0" w:color="auto"/>
            <w:left w:val="none" w:sz="0" w:space="0" w:color="auto"/>
            <w:bottom w:val="none" w:sz="0" w:space="0" w:color="auto"/>
            <w:right w:val="none" w:sz="0" w:space="0" w:color="auto"/>
          </w:divBdr>
          <w:divsChild>
            <w:div w:id="21592737">
              <w:marLeft w:val="0"/>
              <w:marRight w:val="0"/>
              <w:marTop w:val="0"/>
              <w:marBottom w:val="0"/>
              <w:divBdr>
                <w:top w:val="none" w:sz="0" w:space="0" w:color="auto"/>
                <w:left w:val="none" w:sz="0" w:space="0" w:color="auto"/>
                <w:bottom w:val="none" w:sz="0" w:space="0" w:color="auto"/>
                <w:right w:val="none" w:sz="0" w:space="0" w:color="auto"/>
              </w:divBdr>
            </w:div>
          </w:divsChild>
        </w:div>
        <w:div w:id="1484930749">
          <w:marLeft w:val="0"/>
          <w:marRight w:val="0"/>
          <w:marTop w:val="0"/>
          <w:marBottom w:val="0"/>
          <w:divBdr>
            <w:top w:val="none" w:sz="0" w:space="0" w:color="auto"/>
            <w:left w:val="none" w:sz="0" w:space="0" w:color="auto"/>
            <w:bottom w:val="none" w:sz="0" w:space="0" w:color="auto"/>
            <w:right w:val="none" w:sz="0" w:space="0" w:color="auto"/>
          </w:divBdr>
          <w:divsChild>
            <w:div w:id="823282776">
              <w:marLeft w:val="0"/>
              <w:marRight w:val="0"/>
              <w:marTop w:val="0"/>
              <w:marBottom w:val="0"/>
              <w:divBdr>
                <w:top w:val="none" w:sz="0" w:space="0" w:color="auto"/>
                <w:left w:val="none" w:sz="0" w:space="0" w:color="auto"/>
                <w:bottom w:val="none" w:sz="0" w:space="0" w:color="auto"/>
                <w:right w:val="none" w:sz="0" w:space="0" w:color="auto"/>
              </w:divBdr>
            </w:div>
          </w:divsChild>
        </w:div>
        <w:div w:id="276832657">
          <w:marLeft w:val="0"/>
          <w:marRight w:val="0"/>
          <w:marTop w:val="0"/>
          <w:marBottom w:val="0"/>
          <w:divBdr>
            <w:top w:val="none" w:sz="0" w:space="0" w:color="auto"/>
            <w:left w:val="none" w:sz="0" w:space="0" w:color="auto"/>
            <w:bottom w:val="none" w:sz="0" w:space="0" w:color="auto"/>
            <w:right w:val="none" w:sz="0" w:space="0" w:color="auto"/>
          </w:divBdr>
          <w:divsChild>
            <w:div w:id="2025012565">
              <w:marLeft w:val="0"/>
              <w:marRight w:val="0"/>
              <w:marTop w:val="0"/>
              <w:marBottom w:val="0"/>
              <w:divBdr>
                <w:top w:val="none" w:sz="0" w:space="0" w:color="auto"/>
                <w:left w:val="none" w:sz="0" w:space="0" w:color="auto"/>
                <w:bottom w:val="none" w:sz="0" w:space="0" w:color="auto"/>
                <w:right w:val="none" w:sz="0" w:space="0" w:color="auto"/>
              </w:divBdr>
            </w:div>
          </w:divsChild>
        </w:div>
        <w:div w:id="198781220">
          <w:marLeft w:val="0"/>
          <w:marRight w:val="0"/>
          <w:marTop w:val="0"/>
          <w:marBottom w:val="0"/>
          <w:divBdr>
            <w:top w:val="none" w:sz="0" w:space="0" w:color="auto"/>
            <w:left w:val="none" w:sz="0" w:space="0" w:color="auto"/>
            <w:bottom w:val="none" w:sz="0" w:space="0" w:color="auto"/>
            <w:right w:val="none" w:sz="0" w:space="0" w:color="auto"/>
          </w:divBdr>
          <w:divsChild>
            <w:div w:id="1024215252">
              <w:marLeft w:val="0"/>
              <w:marRight w:val="0"/>
              <w:marTop w:val="0"/>
              <w:marBottom w:val="0"/>
              <w:divBdr>
                <w:top w:val="none" w:sz="0" w:space="0" w:color="auto"/>
                <w:left w:val="none" w:sz="0" w:space="0" w:color="auto"/>
                <w:bottom w:val="none" w:sz="0" w:space="0" w:color="auto"/>
                <w:right w:val="none" w:sz="0" w:space="0" w:color="auto"/>
              </w:divBdr>
            </w:div>
          </w:divsChild>
        </w:div>
        <w:div w:id="433869035">
          <w:marLeft w:val="0"/>
          <w:marRight w:val="0"/>
          <w:marTop w:val="0"/>
          <w:marBottom w:val="0"/>
          <w:divBdr>
            <w:top w:val="none" w:sz="0" w:space="0" w:color="auto"/>
            <w:left w:val="none" w:sz="0" w:space="0" w:color="auto"/>
            <w:bottom w:val="none" w:sz="0" w:space="0" w:color="auto"/>
            <w:right w:val="none" w:sz="0" w:space="0" w:color="auto"/>
          </w:divBdr>
          <w:divsChild>
            <w:div w:id="1624461825">
              <w:marLeft w:val="0"/>
              <w:marRight w:val="0"/>
              <w:marTop w:val="0"/>
              <w:marBottom w:val="0"/>
              <w:divBdr>
                <w:top w:val="none" w:sz="0" w:space="0" w:color="auto"/>
                <w:left w:val="none" w:sz="0" w:space="0" w:color="auto"/>
                <w:bottom w:val="none" w:sz="0" w:space="0" w:color="auto"/>
                <w:right w:val="none" w:sz="0" w:space="0" w:color="auto"/>
              </w:divBdr>
            </w:div>
          </w:divsChild>
        </w:div>
        <w:div w:id="1947688464">
          <w:marLeft w:val="0"/>
          <w:marRight w:val="0"/>
          <w:marTop w:val="0"/>
          <w:marBottom w:val="0"/>
          <w:divBdr>
            <w:top w:val="none" w:sz="0" w:space="0" w:color="auto"/>
            <w:left w:val="none" w:sz="0" w:space="0" w:color="auto"/>
            <w:bottom w:val="none" w:sz="0" w:space="0" w:color="auto"/>
            <w:right w:val="none" w:sz="0" w:space="0" w:color="auto"/>
          </w:divBdr>
          <w:divsChild>
            <w:div w:id="1676956677">
              <w:marLeft w:val="0"/>
              <w:marRight w:val="0"/>
              <w:marTop w:val="0"/>
              <w:marBottom w:val="0"/>
              <w:divBdr>
                <w:top w:val="none" w:sz="0" w:space="0" w:color="auto"/>
                <w:left w:val="none" w:sz="0" w:space="0" w:color="auto"/>
                <w:bottom w:val="none" w:sz="0" w:space="0" w:color="auto"/>
                <w:right w:val="none" w:sz="0" w:space="0" w:color="auto"/>
              </w:divBdr>
            </w:div>
          </w:divsChild>
        </w:div>
        <w:div w:id="1246306621">
          <w:marLeft w:val="0"/>
          <w:marRight w:val="0"/>
          <w:marTop w:val="0"/>
          <w:marBottom w:val="0"/>
          <w:divBdr>
            <w:top w:val="none" w:sz="0" w:space="0" w:color="auto"/>
            <w:left w:val="none" w:sz="0" w:space="0" w:color="auto"/>
            <w:bottom w:val="none" w:sz="0" w:space="0" w:color="auto"/>
            <w:right w:val="none" w:sz="0" w:space="0" w:color="auto"/>
          </w:divBdr>
          <w:divsChild>
            <w:div w:id="504783444">
              <w:marLeft w:val="0"/>
              <w:marRight w:val="0"/>
              <w:marTop w:val="0"/>
              <w:marBottom w:val="0"/>
              <w:divBdr>
                <w:top w:val="none" w:sz="0" w:space="0" w:color="auto"/>
                <w:left w:val="none" w:sz="0" w:space="0" w:color="auto"/>
                <w:bottom w:val="none" w:sz="0" w:space="0" w:color="auto"/>
                <w:right w:val="none" w:sz="0" w:space="0" w:color="auto"/>
              </w:divBdr>
            </w:div>
          </w:divsChild>
        </w:div>
        <w:div w:id="1223180321">
          <w:marLeft w:val="0"/>
          <w:marRight w:val="0"/>
          <w:marTop w:val="0"/>
          <w:marBottom w:val="0"/>
          <w:divBdr>
            <w:top w:val="none" w:sz="0" w:space="0" w:color="auto"/>
            <w:left w:val="none" w:sz="0" w:space="0" w:color="auto"/>
            <w:bottom w:val="none" w:sz="0" w:space="0" w:color="auto"/>
            <w:right w:val="none" w:sz="0" w:space="0" w:color="auto"/>
          </w:divBdr>
          <w:divsChild>
            <w:div w:id="1116173582">
              <w:marLeft w:val="0"/>
              <w:marRight w:val="0"/>
              <w:marTop w:val="0"/>
              <w:marBottom w:val="0"/>
              <w:divBdr>
                <w:top w:val="none" w:sz="0" w:space="0" w:color="auto"/>
                <w:left w:val="none" w:sz="0" w:space="0" w:color="auto"/>
                <w:bottom w:val="none" w:sz="0" w:space="0" w:color="auto"/>
                <w:right w:val="none" w:sz="0" w:space="0" w:color="auto"/>
              </w:divBdr>
            </w:div>
          </w:divsChild>
        </w:div>
        <w:div w:id="1567061327">
          <w:marLeft w:val="0"/>
          <w:marRight w:val="0"/>
          <w:marTop w:val="0"/>
          <w:marBottom w:val="0"/>
          <w:divBdr>
            <w:top w:val="none" w:sz="0" w:space="0" w:color="auto"/>
            <w:left w:val="none" w:sz="0" w:space="0" w:color="auto"/>
            <w:bottom w:val="none" w:sz="0" w:space="0" w:color="auto"/>
            <w:right w:val="none" w:sz="0" w:space="0" w:color="auto"/>
          </w:divBdr>
          <w:divsChild>
            <w:div w:id="1321737230">
              <w:marLeft w:val="0"/>
              <w:marRight w:val="0"/>
              <w:marTop w:val="0"/>
              <w:marBottom w:val="0"/>
              <w:divBdr>
                <w:top w:val="none" w:sz="0" w:space="0" w:color="auto"/>
                <w:left w:val="none" w:sz="0" w:space="0" w:color="auto"/>
                <w:bottom w:val="none" w:sz="0" w:space="0" w:color="auto"/>
                <w:right w:val="none" w:sz="0" w:space="0" w:color="auto"/>
              </w:divBdr>
            </w:div>
          </w:divsChild>
        </w:div>
        <w:div w:id="1916697420">
          <w:marLeft w:val="0"/>
          <w:marRight w:val="0"/>
          <w:marTop w:val="0"/>
          <w:marBottom w:val="0"/>
          <w:divBdr>
            <w:top w:val="none" w:sz="0" w:space="0" w:color="auto"/>
            <w:left w:val="none" w:sz="0" w:space="0" w:color="auto"/>
            <w:bottom w:val="none" w:sz="0" w:space="0" w:color="auto"/>
            <w:right w:val="none" w:sz="0" w:space="0" w:color="auto"/>
          </w:divBdr>
          <w:divsChild>
            <w:div w:id="42876265">
              <w:marLeft w:val="0"/>
              <w:marRight w:val="0"/>
              <w:marTop w:val="0"/>
              <w:marBottom w:val="0"/>
              <w:divBdr>
                <w:top w:val="none" w:sz="0" w:space="0" w:color="auto"/>
                <w:left w:val="none" w:sz="0" w:space="0" w:color="auto"/>
                <w:bottom w:val="none" w:sz="0" w:space="0" w:color="auto"/>
                <w:right w:val="none" w:sz="0" w:space="0" w:color="auto"/>
              </w:divBdr>
            </w:div>
          </w:divsChild>
        </w:div>
        <w:div w:id="1224102347">
          <w:marLeft w:val="0"/>
          <w:marRight w:val="0"/>
          <w:marTop w:val="0"/>
          <w:marBottom w:val="0"/>
          <w:divBdr>
            <w:top w:val="none" w:sz="0" w:space="0" w:color="auto"/>
            <w:left w:val="none" w:sz="0" w:space="0" w:color="auto"/>
            <w:bottom w:val="none" w:sz="0" w:space="0" w:color="auto"/>
            <w:right w:val="none" w:sz="0" w:space="0" w:color="auto"/>
          </w:divBdr>
          <w:divsChild>
            <w:div w:id="1162352430">
              <w:marLeft w:val="0"/>
              <w:marRight w:val="0"/>
              <w:marTop w:val="0"/>
              <w:marBottom w:val="0"/>
              <w:divBdr>
                <w:top w:val="none" w:sz="0" w:space="0" w:color="auto"/>
                <w:left w:val="none" w:sz="0" w:space="0" w:color="auto"/>
                <w:bottom w:val="none" w:sz="0" w:space="0" w:color="auto"/>
                <w:right w:val="none" w:sz="0" w:space="0" w:color="auto"/>
              </w:divBdr>
            </w:div>
          </w:divsChild>
        </w:div>
        <w:div w:id="1409503242">
          <w:marLeft w:val="0"/>
          <w:marRight w:val="0"/>
          <w:marTop w:val="0"/>
          <w:marBottom w:val="0"/>
          <w:divBdr>
            <w:top w:val="none" w:sz="0" w:space="0" w:color="auto"/>
            <w:left w:val="none" w:sz="0" w:space="0" w:color="auto"/>
            <w:bottom w:val="none" w:sz="0" w:space="0" w:color="auto"/>
            <w:right w:val="none" w:sz="0" w:space="0" w:color="auto"/>
          </w:divBdr>
          <w:divsChild>
            <w:div w:id="37971053">
              <w:marLeft w:val="0"/>
              <w:marRight w:val="0"/>
              <w:marTop w:val="0"/>
              <w:marBottom w:val="0"/>
              <w:divBdr>
                <w:top w:val="none" w:sz="0" w:space="0" w:color="auto"/>
                <w:left w:val="none" w:sz="0" w:space="0" w:color="auto"/>
                <w:bottom w:val="none" w:sz="0" w:space="0" w:color="auto"/>
                <w:right w:val="none" w:sz="0" w:space="0" w:color="auto"/>
              </w:divBdr>
            </w:div>
          </w:divsChild>
        </w:div>
        <w:div w:id="413553776">
          <w:marLeft w:val="0"/>
          <w:marRight w:val="0"/>
          <w:marTop w:val="0"/>
          <w:marBottom w:val="0"/>
          <w:divBdr>
            <w:top w:val="none" w:sz="0" w:space="0" w:color="auto"/>
            <w:left w:val="none" w:sz="0" w:space="0" w:color="auto"/>
            <w:bottom w:val="none" w:sz="0" w:space="0" w:color="auto"/>
            <w:right w:val="none" w:sz="0" w:space="0" w:color="auto"/>
          </w:divBdr>
          <w:divsChild>
            <w:div w:id="525142454">
              <w:marLeft w:val="0"/>
              <w:marRight w:val="0"/>
              <w:marTop w:val="0"/>
              <w:marBottom w:val="0"/>
              <w:divBdr>
                <w:top w:val="none" w:sz="0" w:space="0" w:color="auto"/>
                <w:left w:val="none" w:sz="0" w:space="0" w:color="auto"/>
                <w:bottom w:val="none" w:sz="0" w:space="0" w:color="auto"/>
                <w:right w:val="none" w:sz="0" w:space="0" w:color="auto"/>
              </w:divBdr>
            </w:div>
          </w:divsChild>
        </w:div>
        <w:div w:id="994456908">
          <w:marLeft w:val="0"/>
          <w:marRight w:val="0"/>
          <w:marTop w:val="0"/>
          <w:marBottom w:val="0"/>
          <w:divBdr>
            <w:top w:val="none" w:sz="0" w:space="0" w:color="auto"/>
            <w:left w:val="none" w:sz="0" w:space="0" w:color="auto"/>
            <w:bottom w:val="none" w:sz="0" w:space="0" w:color="auto"/>
            <w:right w:val="none" w:sz="0" w:space="0" w:color="auto"/>
          </w:divBdr>
          <w:divsChild>
            <w:div w:id="2090616034">
              <w:marLeft w:val="0"/>
              <w:marRight w:val="0"/>
              <w:marTop w:val="0"/>
              <w:marBottom w:val="0"/>
              <w:divBdr>
                <w:top w:val="none" w:sz="0" w:space="0" w:color="auto"/>
                <w:left w:val="none" w:sz="0" w:space="0" w:color="auto"/>
                <w:bottom w:val="none" w:sz="0" w:space="0" w:color="auto"/>
                <w:right w:val="none" w:sz="0" w:space="0" w:color="auto"/>
              </w:divBdr>
            </w:div>
          </w:divsChild>
        </w:div>
        <w:div w:id="1927763400">
          <w:marLeft w:val="0"/>
          <w:marRight w:val="0"/>
          <w:marTop w:val="0"/>
          <w:marBottom w:val="0"/>
          <w:divBdr>
            <w:top w:val="none" w:sz="0" w:space="0" w:color="auto"/>
            <w:left w:val="none" w:sz="0" w:space="0" w:color="auto"/>
            <w:bottom w:val="none" w:sz="0" w:space="0" w:color="auto"/>
            <w:right w:val="none" w:sz="0" w:space="0" w:color="auto"/>
          </w:divBdr>
          <w:divsChild>
            <w:div w:id="1118525396">
              <w:marLeft w:val="0"/>
              <w:marRight w:val="0"/>
              <w:marTop w:val="0"/>
              <w:marBottom w:val="0"/>
              <w:divBdr>
                <w:top w:val="none" w:sz="0" w:space="0" w:color="auto"/>
                <w:left w:val="none" w:sz="0" w:space="0" w:color="auto"/>
                <w:bottom w:val="none" w:sz="0" w:space="0" w:color="auto"/>
                <w:right w:val="none" w:sz="0" w:space="0" w:color="auto"/>
              </w:divBdr>
            </w:div>
          </w:divsChild>
        </w:div>
        <w:div w:id="1584601672">
          <w:marLeft w:val="0"/>
          <w:marRight w:val="0"/>
          <w:marTop w:val="0"/>
          <w:marBottom w:val="0"/>
          <w:divBdr>
            <w:top w:val="none" w:sz="0" w:space="0" w:color="auto"/>
            <w:left w:val="none" w:sz="0" w:space="0" w:color="auto"/>
            <w:bottom w:val="none" w:sz="0" w:space="0" w:color="auto"/>
            <w:right w:val="none" w:sz="0" w:space="0" w:color="auto"/>
          </w:divBdr>
          <w:divsChild>
            <w:div w:id="2058971202">
              <w:marLeft w:val="0"/>
              <w:marRight w:val="0"/>
              <w:marTop w:val="0"/>
              <w:marBottom w:val="0"/>
              <w:divBdr>
                <w:top w:val="none" w:sz="0" w:space="0" w:color="auto"/>
                <w:left w:val="none" w:sz="0" w:space="0" w:color="auto"/>
                <w:bottom w:val="none" w:sz="0" w:space="0" w:color="auto"/>
                <w:right w:val="none" w:sz="0" w:space="0" w:color="auto"/>
              </w:divBdr>
            </w:div>
          </w:divsChild>
        </w:div>
        <w:div w:id="1561133149">
          <w:marLeft w:val="0"/>
          <w:marRight w:val="0"/>
          <w:marTop w:val="0"/>
          <w:marBottom w:val="0"/>
          <w:divBdr>
            <w:top w:val="none" w:sz="0" w:space="0" w:color="auto"/>
            <w:left w:val="none" w:sz="0" w:space="0" w:color="auto"/>
            <w:bottom w:val="none" w:sz="0" w:space="0" w:color="auto"/>
            <w:right w:val="none" w:sz="0" w:space="0" w:color="auto"/>
          </w:divBdr>
          <w:divsChild>
            <w:div w:id="1282764346">
              <w:marLeft w:val="0"/>
              <w:marRight w:val="0"/>
              <w:marTop w:val="0"/>
              <w:marBottom w:val="0"/>
              <w:divBdr>
                <w:top w:val="none" w:sz="0" w:space="0" w:color="auto"/>
                <w:left w:val="none" w:sz="0" w:space="0" w:color="auto"/>
                <w:bottom w:val="none" w:sz="0" w:space="0" w:color="auto"/>
                <w:right w:val="none" w:sz="0" w:space="0" w:color="auto"/>
              </w:divBdr>
            </w:div>
          </w:divsChild>
        </w:div>
        <w:div w:id="664820563">
          <w:marLeft w:val="0"/>
          <w:marRight w:val="0"/>
          <w:marTop w:val="0"/>
          <w:marBottom w:val="0"/>
          <w:divBdr>
            <w:top w:val="none" w:sz="0" w:space="0" w:color="auto"/>
            <w:left w:val="none" w:sz="0" w:space="0" w:color="auto"/>
            <w:bottom w:val="none" w:sz="0" w:space="0" w:color="auto"/>
            <w:right w:val="none" w:sz="0" w:space="0" w:color="auto"/>
          </w:divBdr>
          <w:divsChild>
            <w:div w:id="8223033">
              <w:marLeft w:val="0"/>
              <w:marRight w:val="0"/>
              <w:marTop w:val="0"/>
              <w:marBottom w:val="0"/>
              <w:divBdr>
                <w:top w:val="none" w:sz="0" w:space="0" w:color="auto"/>
                <w:left w:val="none" w:sz="0" w:space="0" w:color="auto"/>
                <w:bottom w:val="none" w:sz="0" w:space="0" w:color="auto"/>
                <w:right w:val="none" w:sz="0" w:space="0" w:color="auto"/>
              </w:divBdr>
            </w:div>
          </w:divsChild>
        </w:div>
        <w:div w:id="1356732791">
          <w:marLeft w:val="0"/>
          <w:marRight w:val="0"/>
          <w:marTop w:val="0"/>
          <w:marBottom w:val="0"/>
          <w:divBdr>
            <w:top w:val="none" w:sz="0" w:space="0" w:color="auto"/>
            <w:left w:val="none" w:sz="0" w:space="0" w:color="auto"/>
            <w:bottom w:val="none" w:sz="0" w:space="0" w:color="auto"/>
            <w:right w:val="none" w:sz="0" w:space="0" w:color="auto"/>
          </w:divBdr>
          <w:divsChild>
            <w:div w:id="661128725">
              <w:marLeft w:val="0"/>
              <w:marRight w:val="0"/>
              <w:marTop w:val="0"/>
              <w:marBottom w:val="0"/>
              <w:divBdr>
                <w:top w:val="none" w:sz="0" w:space="0" w:color="auto"/>
                <w:left w:val="none" w:sz="0" w:space="0" w:color="auto"/>
                <w:bottom w:val="none" w:sz="0" w:space="0" w:color="auto"/>
                <w:right w:val="none" w:sz="0" w:space="0" w:color="auto"/>
              </w:divBdr>
            </w:div>
          </w:divsChild>
        </w:div>
        <w:div w:id="605426297">
          <w:marLeft w:val="0"/>
          <w:marRight w:val="0"/>
          <w:marTop w:val="0"/>
          <w:marBottom w:val="0"/>
          <w:divBdr>
            <w:top w:val="none" w:sz="0" w:space="0" w:color="auto"/>
            <w:left w:val="none" w:sz="0" w:space="0" w:color="auto"/>
            <w:bottom w:val="none" w:sz="0" w:space="0" w:color="auto"/>
            <w:right w:val="none" w:sz="0" w:space="0" w:color="auto"/>
          </w:divBdr>
          <w:divsChild>
            <w:div w:id="2014063163">
              <w:marLeft w:val="0"/>
              <w:marRight w:val="0"/>
              <w:marTop w:val="0"/>
              <w:marBottom w:val="0"/>
              <w:divBdr>
                <w:top w:val="none" w:sz="0" w:space="0" w:color="auto"/>
                <w:left w:val="none" w:sz="0" w:space="0" w:color="auto"/>
                <w:bottom w:val="none" w:sz="0" w:space="0" w:color="auto"/>
                <w:right w:val="none" w:sz="0" w:space="0" w:color="auto"/>
              </w:divBdr>
            </w:div>
            <w:div w:id="1030761813">
              <w:marLeft w:val="0"/>
              <w:marRight w:val="0"/>
              <w:marTop w:val="0"/>
              <w:marBottom w:val="0"/>
              <w:divBdr>
                <w:top w:val="none" w:sz="0" w:space="0" w:color="auto"/>
                <w:left w:val="none" w:sz="0" w:space="0" w:color="auto"/>
                <w:bottom w:val="none" w:sz="0" w:space="0" w:color="auto"/>
                <w:right w:val="none" w:sz="0" w:space="0" w:color="auto"/>
              </w:divBdr>
            </w:div>
          </w:divsChild>
        </w:div>
        <w:div w:id="395474163">
          <w:marLeft w:val="0"/>
          <w:marRight w:val="0"/>
          <w:marTop w:val="0"/>
          <w:marBottom w:val="0"/>
          <w:divBdr>
            <w:top w:val="none" w:sz="0" w:space="0" w:color="auto"/>
            <w:left w:val="none" w:sz="0" w:space="0" w:color="auto"/>
            <w:bottom w:val="none" w:sz="0" w:space="0" w:color="auto"/>
            <w:right w:val="none" w:sz="0" w:space="0" w:color="auto"/>
          </w:divBdr>
          <w:divsChild>
            <w:div w:id="1114907694">
              <w:marLeft w:val="0"/>
              <w:marRight w:val="0"/>
              <w:marTop w:val="0"/>
              <w:marBottom w:val="0"/>
              <w:divBdr>
                <w:top w:val="none" w:sz="0" w:space="0" w:color="auto"/>
                <w:left w:val="none" w:sz="0" w:space="0" w:color="auto"/>
                <w:bottom w:val="none" w:sz="0" w:space="0" w:color="auto"/>
                <w:right w:val="none" w:sz="0" w:space="0" w:color="auto"/>
              </w:divBdr>
            </w:div>
          </w:divsChild>
        </w:div>
        <w:div w:id="860243426">
          <w:marLeft w:val="0"/>
          <w:marRight w:val="0"/>
          <w:marTop w:val="0"/>
          <w:marBottom w:val="0"/>
          <w:divBdr>
            <w:top w:val="none" w:sz="0" w:space="0" w:color="auto"/>
            <w:left w:val="none" w:sz="0" w:space="0" w:color="auto"/>
            <w:bottom w:val="none" w:sz="0" w:space="0" w:color="auto"/>
            <w:right w:val="none" w:sz="0" w:space="0" w:color="auto"/>
          </w:divBdr>
          <w:divsChild>
            <w:div w:id="805320779">
              <w:marLeft w:val="0"/>
              <w:marRight w:val="0"/>
              <w:marTop w:val="0"/>
              <w:marBottom w:val="0"/>
              <w:divBdr>
                <w:top w:val="none" w:sz="0" w:space="0" w:color="auto"/>
                <w:left w:val="none" w:sz="0" w:space="0" w:color="auto"/>
                <w:bottom w:val="none" w:sz="0" w:space="0" w:color="auto"/>
                <w:right w:val="none" w:sz="0" w:space="0" w:color="auto"/>
              </w:divBdr>
            </w:div>
          </w:divsChild>
        </w:div>
        <w:div w:id="2008173098">
          <w:marLeft w:val="0"/>
          <w:marRight w:val="0"/>
          <w:marTop w:val="0"/>
          <w:marBottom w:val="0"/>
          <w:divBdr>
            <w:top w:val="none" w:sz="0" w:space="0" w:color="auto"/>
            <w:left w:val="none" w:sz="0" w:space="0" w:color="auto"/>
            <w:bottom w:val="none" w:sz="0" w:space="0" w:color="auto"/>
            <w:right w:val="none" w:sz="0" w:space="0" w:color="auto"/>
          </w:divBdr>
          <w:divsChild>
            <w:div w:id="364448665">
              <w:marLeft w:val="0"/>
              <w:marRight w:val="0"/>
              <w:marTop w:val="0"/>
              <w:marBottom w:val="0"/>
              <w:divBdr>
                <w:top w:val="none" w:sz="0" w:space="0" w:color="auto"/>
                <w:left w:val="none" w:sz="0" w:space="0" w:color="auto"/>
                <w:bottom w:val="none" w:sz="0" w:space="0" w:color="auto"/>
                <w:right w:val="none" w:sz="0" w:space="0" w:color="auto"/>
              </w:divBdr>
            </w:div>
          </w:divsChild>
        </w:div>
        <w:div w:id="823357070">
          <w:marLeft w:val="0"/>
          <w:marRight w:val="0"/>
          <w:marTop w:val="0"/>
          <w:marBottom w:val="0"/>
          <w:divBdr>
            <w:top w:val="none" w:sz="0" w:space="0" w:color="auto"/>
            <w:left w:val="none" w:sz="0" w:space="0" w:color="auto"/>
            <w:bottom w:val="none" w:sz="0" w:space="0" w:color="auto"/>
            <w:right w:val="none" w:sz="0" w:space="0" w:color="auto"/>
          </w:divBdr>
          <w:divsChild>
            <w:div w:id="945507285">
              <w:marLeft w:val="0"/>
              <w:marRight w:val="0"/>
              <w:marTop w:val="0"/>
              <w:marBottom w:val="0"/>
              <w:divBdr>
                <w:top w:val="none" w:sz="0" w:space="0" w:color="auto"/>
                <w:left w:val="none" w:sz="0" w:space="0" w:color="auto"/>
                <w:bottom w:val="none" w:sz="0" w:space="0" w:color="auto"/>
                <w:right w:val="none" w:sz="0" w:space="0" w:color="auto"/>
              </w:divBdr>
            </w:div>
            <w:div w:id="1107382191">
              <w:marLeft w:val="0"/>
              <w:marRight w:val="0"/>
              <w:marTop w:val="0"/>
              <w:marBottom w:val="0"/>
              <w:divBdr>
                <w:top w:val="none" w:sz="0" w:space="0" w:color="auto"/>
                <w:left w:val="none" w:sz="0" w:space="0" w:color="auto"/>
                <w:bottom w:val="none" w:sz="0" w:space="0" w:color="auto"/>
                <w:right w:val="none" w:sz="0" w:space="0" w:color="auto"/>
              </w:divBdr>
            </w:div>
            <w:div w:id="551769173">
              <w:marLeft w:val="0"/>
              <w:marRight w:val="0"/>
              <w:marTop w:val="0"/>
              <w:marBottom w:val="0"/>
              <w:divBdr>
                <w:top w:val="none" w:sz="0" w:space="0" w:color="auto"/>
                <w:left w:val="none" w:sz="0" w:space="0" w:color="auto"/>
                <w:bottom w:val="none" w:sz="0" w:space="0" w:color="auto"/>
                <w:right w:val="none" w:sz="0" w:space="0" w:color="auto"/>
              </w:divBdr>
            </w:div>
            <w:div w:id="1305623612">
              <w:marLeft w:val="0"/>
              <w:marRight w:val="0"/>
              <w:marTop w:val="0"/>
              <w:marBottom w:val="0"/>
              <w:divBdr>
                <w:top w:val="none" w:sz="0" w:space="0" w:color="auto"/>
                <w:left w:val="none" w:sz="0" w:space="0" w:color="auto"/>
                <w:bottom w:val="none" w:sz="0" w:space="0" w:color="auto"/>
                <w:right w:val="none" w:sz="0" w:space="0" w:color="auto"/>
              </w:divBdr>
            </w:div>
            <w:div w:id="1192914342">
              <w:marLeft w:val="0"/>
              <w:marRight w:val="0"/>
              <w:marTop w:val="0"/>
              <w:marBottom w:val="0"/>
              <w:divBdr>
                <w:top w:val="none" w:sz="0" w:space="0" w:color="auto"/>
                <w:left w:val="none" w:sz="0" w:space="0" w:color="auto"/>
                <w:bottom w:val="none" w:sz="0" w:space="0" w:color="auto"/>
                <w:right w:val="none" w:sz="0" w:space="0" w:color="auto"/>
              </w:divBdr>
            </w:div>
            <w:div w:id="784426465">
              <w:marLeft w:val="0"/>
              <w:marRight w:val="0"/>
              <w:marTop w:val="0"/>
              <w:marBottom w:val="0"/>
              <w:divBdr>
                <w:top w:val="none" w:sz="0" w:space="0" w:color="auto"/>
                <w:left w:val="none" w:sz="0" w:space="0" w:color="auto"/>
                <w:bottom w:val="none" w:sz="0" w:space="0" w:color="auto"/>
                <w:right w:val="none" w:sz="0" w:space="0" w:color="auto"/>
              </w:divBdr>
            </w:div>
            <w:div w:id="1754666590">
              <w:marLeft w:val="0"/>
              <w:marRight w:val="0"/>
              <w:marTop w:val="0"/>
              <w:marBottom w:val="0"/>
              <w:divBdr>
                <w:top w:val="none" w:sz="0" w:space="0" w:color="auto"/>
                <w:left w:val="none" w:sz="0" w:space="0" w:color="auto"/>
                <w:bottom w:val="none" w:sz="0" w:space="0" w:color="auto"/>
                <w:right w:val="none" w:sz="0" w:space="0" w:color="auto"/>
              </w:divBdr>
            </w:div>
            <w:div w:id="845361290">
              <w:marLeft w:val="0"/>
              <w:marRight w:val="0"/>
              <w:marTop w:val="0"/>
              <w:marBottom w:val="0"/>
              <w:divBdr>
                <w:top w:val="none" w:sz="0" w:space="0" w:color="auto"/>
                <w:left w:val="none" w:sz="0" w:space="0" w:color="auto"/>
                <w:bottom w:val="none" w:sz="0" w:space="0" w:color="auto"/>
                <w:right w:val="none" w:sz="0" w:space="0" w:color="auto"/>
              </w:divBdr>
            </w:div>
            <w:div w:id="1700426736">
              <w:marLeft w:val="0"/>
              <w:marRight w:val="0"/>
              <w:marTop w:val="0"/>
              <w:marBottom w:val="0"/>
              <w:divBdr>
                <w:top w:val="none" w:sz="0" w:space="0" w:color="auto"/>
                <w:left w:val="none" w:sz="0" w:space="0" w:color="auto"/>
                <w:bottom w:val="none" w:sz="0" w:space="0" w:color="auto"/>
                <w:right w:val="none" w:sz="0" w:space="0" w:color="auto"/>
              </w:divBdr>
            </w:div>
            <w:div w:id="1401708290">
              <w:marLeft w:val="0"/>
              <w:marRight w:val="0"/>
              <w:marTop w:val="0"/>
              <w:marBottom w:val="0"/>
              <w:divBdr>
                <w:top w:val="none" w:sz="0" w:space="0" w:color="auto"/>
                <w:left w:val="none" w:sz="0" w:space="0" w:color="auto"/>
                <w:bottom w:val="none" w:sz="0" w:space="0" w:color="auto"/>
                <w:right w:val="none" w:sz="0" w:space="0" w:color="auto"/>
              </w:divBdr>
            </w:div>
            <w:div w:id="1602760890">
              <w:marLeft w:val="0"/>
              <w:marRight w:val="0"/>
              <w:marTop w:val="0"/>
              <w:marBottom w:val="0"/>
              <w:divBdr>
                <w:top w:val="none" w:sz="0" w:space="0" w:color="auto"/>
                <w:left w:val="none" w:sz="0" w:space="0" w:color="auto"/>
                <w:bottom w:val="none" w:sz="0" w:space="0" w:color="auto"/>
                <w:right w:val="none" w:sz="0" w:space="0" w:color="auto"/>
              </w:divBdr>
            </w:div>
            <w:div w:id="144201282">
              <w:marLeft w:val="0"/>
              <w:marRight w:val="0"/>
              <w:marTop w:val="0"/>
              <w:marBottom w:val="0"/>
              <w:divBdr>
                <w:top w:val="none" w:sz="0" w:space="0" w:color="auto"/>
                <w:left w:val="none" w:sz="0" w:space="0" w:color="auto"/>
                <w:bottom w:val="none" w:sz="0" w:space="0" w:color="auto"/>
                <w:right w:val="none" w:sz="0" w:space="0" w:color="auto"/>
              </w:divBdr>
            </w:div>
            <w:div w:id="1113598830">
              <w:marLeft w:val="0"/>
              <w:marRight w:val="0"/>
              <w:marTop w:val="0"/>
              <w:marBottom w:val="0"/>
              <w:divBdr>
                <w:top w:val="none" w:sz="0" w:space="0" w:color="auto"/>
                <w:left w:val="none" w:sz="0" w:space="0" w:color="auto"/>
                <w:bottom w:val="none" w:sz="0" w:space="0" w:color="auto"/>
                <w:right w:val="none" w:sz="0" w:space="0" w:color="auto"/>
              </w:divBdr>
            </w:div>
            <w:div w:id="456262952">
              <w:marLeft w:val="0"/>
              <w:marRight w:val="0"/>
              <w:marTop w:val="0"/>
              <w:marBottom w:val="0"/>
              <w:divBdr>
                <w:top w:val="none" w:sz="0" w:space="0" w:color="auto"/>
                <w:left w:val="none" w:sz="0" w:space="0" w:color="auto"/>
                <w:bottom w:val="none" w:sz="0" w:space="0" w:color="auto"/>
                <w:right w:val="none" w:sz="0" w:space="0" w:color="auto"/>
              </w:divBdr>
            </w:div>
            <w:div w:id="822508620">
              <w:marLeft w:val="0"/>
              <w:marRight w:val="0"/>
              <w:marTop w:val="0"/>
              <w:marBottom w:val="0"/>
              <w:divBdr>
                <w:top w:val="none" w:sz="0" w:space="0" w:color="auto"/>
                <w:left w:val="none" w:sz="0" w:space="0" w:color="auto"/>
                <w:bottom w:val="none" w:sz="0" w:space="0" w:color="auto"/>
                <w:right w:val="none" w:sz="0" w:space="0" w:color="auto"/>
              </w:divBdr>
            </w:div>
            <w:div w:id="463619697">
              <w:marLeft w:val="0"/>
              <w:marRight w:val="0"/>
              <w:marTop w:val="0"/>
              <w:marBottom w:val="0"/>
              <w:divBdr>
                <w:top w:val="none" w:sz="0" w:space="0" w:color="auto"/>
                <w:left w:val="none" w:sz="0" w:space="0" w:color="auto"/>
                <w:bottom w:val="none" w:sz="0" w:space="0" w:color="auto"/>
                <w:right w:val="none" w:sz="0" w:space="0" w:color="auto"/>
              </w:divBdr>
            </w:div>
            <w:div w:id="1818298043">
              <w:marLeft w:val="0"/>
              <w:marRight w:val="0"/>
              <w:marTop w:val="0"/>
              <w:marBottom w:val="0"/>
              <w:divBdr>
                <w:top w:val="none" w:sz="0" w:space="0" w:color="auto"/>
                <w:left w:val="none" w:sz="0" w:space="0" w:color="auto"/>
                <w:bottom w:val="none" w:sz="0" w:space="0" w:color="auto"/>
                <w:right w:val="none" w:sz="0" w:space="0" w:color="auto"/>
              </w:divBdr>
            </w:div>
          </w:divsChild>
        </w:div>
        <w:div w:id="250479793">
          <w:marLeft w:val="0"/>
          <w:marRight w:val="0"/>
          <w:marTop w:val="0"/>
          <w:marBottom w:val="0"/>
          <w:divBdr>
            <w:top w:val="none" w:sz="0" w:space="0" w:color="auto"/>
            <w:left w:val="none" w:sz="0" w:space="0" w:color="auto"/>
            <w:bottom w:val="none" w:sz="0" w:space="0" w:color="auto"/>
            <w:right w:val="none" w:sz="0" w:space="0" w:color="auto"/>
          </w:divBdr>
          <w:divsChild>
            <w:div w:id="1974368408">
              <w:marLeft w:val="0"/>
              <w:marRight w:val="0"/>
              <w:marTop w:val="0"/>
              <w:marBottom w:val="0"/>
              <w:divBdr>
                <w:top w:val="none" w:sz="0" w:space="0" w:color="auto"/>
                <w:left w:val="none" w:sz="0" w:space="0" w:color="auto"/>
                <w:bottom w:val="none" w:sz="0" w:space="0" w:color="auto"/>
                <w:right w:val="none" w:sz="0" w:space="0" w:color="auto"/>
              </w:divBdr>
            </w:div>
          </w:divsChild>
        </w:div>
        <w:div w:id="1070274112">
          <w:marLeft w:val="0"/>
          <w:marRight w:val="0"/>
          <w:marTop w:val="0"/>
          <w:marBottom w:val="0"/>
          <w:divBdr>
            <w:top w:val="none" w:sz="0" w:space="0" w:color="auto"/>
            <w:left w:val="none" w:sz="0" w:space="0" w:color="auto"/>
            <w:bottom w:val="none" w:sz="0" w:space="0" w:color="auto"/>
            <w:right w:val="none" w:sz="0" w:space="0" w:color="auto"/>
          </w:divBdr>
          <w:divsChild>
            <w:div w:id="339700622">
              <w:marLeft w:val="0"/>
              <w:marRight w:val="0"/>
              <w:marTop w:val="0"/>
              <w:marBottom w:val="0"/>
              <w:divBdr>
                <w:top w:val="none" w:sz="0" w:space="0" w:color="auto"/>
                <w:left w:val="none" w:sz="0" w:space="0" w:color="auto"/>
                <w:bottom w:val="none" w:sz="0" w:space="0" w:color="auto"/>
                <w:right w:val="none" w:sz="0" w:space="0" w:color="auto"/>
              </w:divBdr>
            </w:div>
          </w:divsChild>
        </w:div>
        <w:div w:id="1129934754">
          <w:marLeft w:val="0"/>
          <w:marRight w:val="0"/>
          <w:marTop w:val="0"/>
          <w:marBottom w:val="0"/>
          <w:divBdr>
            <w:top w:val="none" w:sz="0" w:space="0" w:color="auto"/>
            <w:left w:val="none" w:sz="0" w:space="0" w:color="auto"/>
            <w:bottom w:val="none" w:sz="0" w:space="0" w:color="auto"/>
            <w:right w:val="none" w:sz="0" w:space="0" w:color="auto"/>
          </w:divBdr>
          <w:divsChild>
            <w:div w:id="911811355">
              <w:marLeft w:val="0"/>
              <w:marRight w:val="0"/>
              <w:marTop w:val="0"/>
              <w:marBottom w:val="0"/>
              <w:divBdr>
                <w:top w:val="none" w:sz="0" w:space="0" w:color="auto"/>
                <w:left w:val="none" w:sz="0" w:space="0" w:color="auto"/>
                <w:bottom w:val="none" w:sz="0" w:space="0" w:color="auto"/>
                <w:right w:val="none" w:sz="0" w:space="0" w:color="auto"/>
              </w:divBdr>
            </w:div>
            <w:div w:id="1259211878">
              <w:marLeft w:val="0"/>
              <w:marRight w:val="0"/>
              <w:marTop w:val="0"/>
              <w:marBottom w:val="0"/>
              <w:divBdr>
                <w:top w:val="none" w:sz="0" w:space="0" w:color="auto"/>
                <w:left w:val="none" w:sz="0" w:space="0" w:color="auto"/>
                <w:bottom w:val="none" w:sz="0" w:space="0" w:color="auto"/>
                <w:right w:val="none" w:sz="0" w:space="0" w:color="auto"/>
              </w:divBdr>
            </w:div>
            <w:div w:id="942146351">
              <w:marLeft w:val="0"/>
              <w:marRight w:val="0"/>
              <w:marTop w:val="0"/>
              <w:marBottom w:val="0"/>
              <w:divBdr>
                <w:top w:val="none" w:sz="0" w:space="0" w:color="auto"/>
                <w:left w:val="none" w:sz="0" w:space="0" w:color="auto"/>
                <w:bottom w:val="none" w:sz="0" w:space="0" w:color="auto"/>
                <w:right w:val="none" w:sz="0" w:space="0" w:color="auto"/>
              </w:divBdr>
            </w:div>
            <w:div w:id="604922188">
              <w:marLeft w:val="0"/>
              <w:marRight w:val="0"/>
              <w:marTop w:val="0"/>
              <w:marBottom w:val="0"/>
              <w:divBdr>
                <w:top w:val="none" w:sz="0" w:space="0" w:color="auto"/>
                <w:left w:val="none" w:sz="0" w:space="0" w:color="auto"/>
                <w:bottom w:val="none" w:sz="0" w:space="0" w:color="auto"/>
                <w:right w:val="none" w:sz="0" w:space="0" w:color="auto"/>
              </w:divBdr>
            </w:div>
            <w:div w:id="868223795">
              <w:marLeft w:val="0"/>
              <w:marRight w:val="0"/>
              <w:marTop w:val="0"/>
              <w:marBottom w:val="0"/>
              <w:divBdr>
                <w:top w:val="none" w:sz="0" w:space="0" w:color="auto"/>
                <w:left w:val="none" w:sz="0" w:space="0" w:color="auto"/>
                <w:bottom w:val="none" w:sz="0" w:space="0" w:color="auto"/>
                <w:right w:val="none" w:sz="0" w:space="0" w:color="auto"/>
              </w:divBdr>
            </w:div>
            <w:div w:id="670716262">
              <w:marLeft w:val="0"/>
              <w:marRight w:val="0"/>
              <w:marTop w:val="0"/>
              <w:marBottom w:val="0"/>
              <w:divBdr>
                <w:top w:val="none" w:sz="0" w:space="0" w:color="auto"/>
                <w:left w:val="none" w:sz="0" w:space="0" w:color="auto"/>
                <w:bottom w:val="none" w:sz="0" w:space="0" w:color="auto"/>
                <w:right w:val="none" w:sz="0" w:space="0" w:color="auto"/>
              </w:divBdr>
            </w:div>
            <w:div w:id="1552577343">
              <w:marLeft w:val="0"/>
              <w:marRight w:val="0"/>
              <w:marTop w:val="0"/>
              <w:marBottom w:val="0"/>
              <w:divBdr>
                <w:top w:val="none" w:sz="0" w:space="0" w:color="auto"/>
                <w:left w:val="none" w:sz="0" w:space="0" w:color="auto"/>
                <w:bottom w:val="none" w:sz="0" w:space="0" w:color="auto"/>
                <w:right w:val="none" w:sz="0" w:space="0" w:color="auto"/>
              </w:divBdr>
            </w:div>
            <w:div w:id="1766149030">
              <w:marLeft w:val="0"/>
              <w:marRight w:val="0"/>
              <w:marTop w:val="0"/>
              <w:marBottom w:val="0"/>
              <w:divBdr>
                <w:top w:val="none" w:sz="0" w:space="0" w:color="auto"/>
                <w:left w:val="none" w:sz="0" w:space="0" w:color="auto"/>
                <w:bottom w:val="none" w:sz="0" w:space="0" w:color="auto"/>
                <w:right w:val="none" w:sz="0" w:space="0" w:color="auto"/>
              </w:divBdr>
            </w:div>
          </w:divsChild>
        </w:div>
        <w:div w:id="1058868328">
          <w:marLeft w:val="0"/>
          <w:marRight w:val="0"/>
          <w:marTop w:val="0"/>
          <w:marBottom w:val="0"/>
          <w:divBdr>
            <w:top w:val="none" w:sz="0" w:space="0" w:color="auto"/>
            <w:left w:val="none" w:sz="0" w:space="0" w:color="auto"/>
            <w:bottom w:val="none" w:sz="0" w:space="0" w:color="auto"/>
            <w:right w:val="none" w:sz="0" w:space="0" w:color="auto"/>
          </w:divBdr>
          <w:divsChild>
            <w:div w:id="1036007026">
              <w:marLeft w:val="0"/>
              <w:marRight w:val="0"/>
              <w:marTop w:val="0"/>
              <w:marBottom w:val="0"/>
              <w:divBdr>
                <w:top w:val="none" w:sz="0" w:space="0" w:color="auto"/>
                <w:left w:val="none" w:sz="0" w:space="0" w:color="auto"/>
                <w:bottom w:val="none" w:sz="0" w:space="0" w:color="auto"/>
                <w:right w:val="none" w:sz="0" w:space="0" w:color="auto"/>
              </w:divBdr>
            </w:div>
          </w:divsChild>
        </w:div>
        <w:div w:id="1990477537">
          <w:marLeft w:val="0"/>
          <w:marRight w:val="0"/>
          <w:marTop w:val="0"/>
          <w:marBottom w:val="0"/>
          <w:divBdr>
            <w:top w:val="none" w:sz="0" w:space="0" w:color="auto"/>
            <w:left w:val="none" w:sz="0" w:space="0" w:color="auto"/>
            <w:bottom w:val="none" w:sz="0" w:space="0" w:color="auto"/>
            <w:right w:val="none" w:sz="0" w:space="0" w:color="auto"/>
          </w:divBdr>
          <w:divsChild>
            <w:div w:id="2026856094">
              <w:marLeft w:val="0"/>
              <w:marRight w:val="0"/>
              <w:marTop w:val="0"/>
              <w:marBottom w:val="0"/>
              <w:divBdr>
                <w:top w:val="none" w:sz="0" w:space="0" w:color="auto"/>
                <w:left w:val="none" w:sz="0" w:space="0" w:color="auto"/>
                <w:bottom w:val="none" w:sz="0" w:space="0" w:color="auto"/>
                <w:right w:val="none" w:sz="0" w:space="0" w:color="auto"/>
              </w:divBdr>
            </w:div>
          </w:divsChild>
        </w:div>
        <w:div w:id="1924870972">
          <w:marLeft w:val="0"/>
          <w:marRight w:val="0"/>
          <w:marTop w:val="0"/>
          <w:marBottom w:val="0"/>
          <w:divBdr>
            <w:top w:val="none" w:sz="0" w:space="0" w:color="auto"/>
            <w:left w:val="none" w:sz="0" w:space="0" w:color="auto"/>
            <w:bottom w:val="none" w:sz="0" w:space="0" w:color="auto"/>
            <w:right w:val="none" w:sz="0" w:space="0" w:color="auto"/>
          </w:divBdr>
          <w:divsChild>
            <w:div w:id="1138448647">
              <w:marLeft w:val="0"/>
              <w:marRight w:val="0"/>
              <w:marTop w:val="0"/>
              <w:marBottom w:val="0"/>
              <w:divBdr>
                <w:top w:val="none" w:sz="0" w:space="0" w:color="auto"/>
                <w:left w:val="none" w:sz="0" w:space="0" w:color="auto"/>
                <w:bottom w:val="none" w:sz="0" w:space="0" w:color="auto"/>
                <w:right w:val="none" w:sz="0" w:space="0" w:color="auto"/>
              </w:divBdr>
            </w:div>
          </w:divsChild>
        </w:div>
        <w:div w:id="1520780870">
          <w:marLeft w:val="0"/>
          <w:marRight w:val="0"/>
          <w:marTop w:val="0"/>
          <w:marBottom w:val="0"/>
          <w:divBdr>
            <w:top w:val="none" w:sz="0" w:space="0" w:color="auto"/>
            <w:left w:val="none" w:sz="0" w:space="0" w:color="auto"/>
            <w:bottom w:val="none" w:sz="0" w:space="0" w:color="auto"/>
            <w:right w:val="none" w:sz="0" w:space="0" w:color="auto"/>
          </w:divBdr>
          <w:divsChild>
            <w:div w:id="334889132">
              <w:marLeft w:val="0"/>
              <w:marRight w:val="0"/>
              <w:marTop w:val="0"/>
              <w:marBottom w:val="0"/>
              <w:divBdr>
                <w:top w:val="none" w:sz="0" w:space="0" w:color="auto"/>
                <w:left w:val="none" w:sz="0" w:space="0" w:color="auto"/>
                <w:bottom w:val="none" w:sz="0" w:space="0" w:color="auto"/>
                <w:right w:val="none" w:sz="0" w:space="0" w:color="auto"/>
              </w:divBdr>
            </w:div>
          </w:divsChild>
        </w:div>
        <w:div w:id="539168345">
          <w:marLeft w:val="0"/>
          <w:marRight w:val="0"/>
          <w:marTop w:val="0"/>
          <w:marBottom w:val="0"/>
          <w:divBdr>
            <w:top w:val="none" w:sz="0" w:space="0" w:color="auto"/>
            <w:left w:val="none" w:sz="0" w:space="0" w:color="auto"/>
            <w:bottom w:val="none" w:sz="0" w:space="0" w:color="auto"/>
            <w:right w:val="none" w:sz="0" w:space="0" w:color="auto"/>
          </w:divBdr>
          <w:divsChild>
            <w:div w:id="20448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44210">
      <w:bodyDiv w:val="1"/>
      <w:marLeft w:val="0"/>
      <w:marRight w:val="0"/>
      <w:marTop w:val="0"/>
      <w:marBottom w:val="0"/>
      <w:divBdr>
        <w:top w:val="none" w:sz="0" w:space="0" w:color="auto"/>
        <w:left w:val="none" w:sz="0" w:space="0" w:color="auto"/>
        <w:bottom w:val="none" w:sz="0" w:space="0" w:color="auto"/>
        <w:right w:val="none" w:sz="0" w:space="0" w:color="auto"/>
      </w:divBdr>
    </w:div>
    <w:div w:id="1498157406">
      <w:bodyDiv w:val="1"/>
      <w:marLeft w:val="0"/>
      <w:marRight w:val="0"/>
      <w:marTop w:val="0"/>
      <w:marBottom w:val="0"/>
      <w:divBdr>
        <w:top w:val="none" w:sz="0" w:space="0" w:color="auto"/>
        <w:left w:val="none" w:sz="0" w:space="0" w:color="auto"/>
        <w:bottom w:val="none" w:sz="0" w:space="0" w:color="auto"/>
        <w:right w:val="none" w:sz="0" w:space="0" w:color="auto"/>
      </w:divBdr>
    </w:div>
    <w:div w:id="1498303626">
      <w:bodyDiv w:val="1"/>
      <w:marLeft w:val="0"/>
      <w:marRight w:val="0"/>
      <w:marTop w:val="0"/>
      <w:marBottom w:val="0"/>
      <w:divBdr>
        <w:top w:val="none" w:sz="0" w:space="0" w:color="auto"/>
        <w:left w:val="none" w:sz="0" w:space="0" w:color="auto"/>
        <w:bottom w:val="none" w:sz="0" w:space="0" w:color="auto"/>
        <w:right w:val="none" w:sz="0" w:space="0" w:color="auto"/>
      </w:divBdr>
    </w:div>
    <w:div w:id="1500122192">
      <w:bodyDiv w:val="1"/>
      <w:marLeft w:val="0"/>
      <w:marRight w:val="0"/>
      <w:marTop w:val="0"/>
      <w:marBottom w:val="0"/>
      <w:divBdr>
        <w:top w:val="none" w:sz="0" w:space="0" w:color="auto"/>
        <w:left w:val="none" w:sz="0" w:space="0" w:color="auto"/>
        <w:bottom w:val="none" w:sz="0" w:space="0" w:color="auto"/>
        <w:right w:val="none" w:sz="0" w:space="0" w:color="auto"/>
      </w:divBdr>
    </w:div>
    <w:div w:id="1513571094">
      <w:bodyDiv w:val="1"/>
      <w:marLeft w:val="0"/>
      <w:marRight w:val="0"/>
      <w:marTop w:val="0"/>
      <w:marBottom w:val="0"/>
      <w:divBdr>
        <w:top w:val="none" w:sz="0" w:space="0" w:color="auto"/>
        <w:left w:val="none" w:sz="0" w:space="0" w:color="auto"/>
        <w:bottom w:val="none" w:sz="0" w:space="0" w:color="auto"/>
        <w:right w:val="none" w:sz="0" w:space="0" w:color="auto"/>
      </w:divBdr>
    </w:div>
    <w:div w:id="1514110099">
      <w:bodyDiv w:val="1"/>
      <w:marLeft w:val="0"/>
      <w:marRight w:val="0"/>
      <w:marTop w:val="0"/>
      <w:marBottom w:val="0"/>
      <w:divBdr>
        <w:top w:val="none" w:sz="0" w:space="0" w:color="auto"/>
        <w:left w:val="none" w:sz="0" w:space="0" w:color="auto"/>
        <w:bottom w:val="none" w:sz="0" w:space="0" w:color="auto"/>
        <w:right w:val="none" w:sz="0" w:space="0" w:color="auto"/>
      </w:divBdr>
      <w:divsChild>
        <w:div w:id="1538002497">
          <w:marLeft w:val="0"/>
          <w:marRight w:val="0"/>
          <w:marTop w:val="0"/>
          <w:marBottom w:val="0"/>
          <w:divBdr>
            <w:top w:val="none" w:sz="0" w:space="0" w:color="auto"/>
            <w:left w:val="none" w:sz="0" w:space="0" w:color="auto"/>
            <w:bottom w:val="none" w:sz="0" w:space="0" w:color="auto"/>
            <w:right w:val="none" w:sz="0" w:space="0" w:color="auto"/>
          </w:divBdr>
          <w:divsChild>
            <w:div w:id="1319962276">
              <w:marLeft w:val="0"/>
              <w:marRight w:val="0"/>
              <w:marTop w:val="0"/>
              <w:marBottom w:val="0"/>
              <w:divBdr>
                <w:top w:val="none" w:sz="0" w:space="0" w:color="auto"/>
                <w:left w:val="none" w:sz="0" w:space="0" w:color="auto"/>
                <w:bottom w:val="none" w:sz="0" w:space="0" w:color="auto"/>
                <w:right w:val="none" w:sz="0" w:space="0" w:color="auto"/>
              </w:divBdr>
            </w:div>
          </w:divsChild>
        </w:div>
        <w:div w:id="1557542049">
          <w:marLeft w:val="0"/>
          <w:marRight w:val="0"/>
          <w:marTop w:val="0"/>
          <w:marBottom w:val="0"/>
          <w:divBdr>
            <w:top w:val="none" w:sz="0" w:space="0" w:color="auto"/>
            <w:left w:val="none" w:sz="0" w:space="0" w:color="auto"/>
            <w:bottom w:val="none" w:sz="0" w:space="0" w:color="auto"/>
            <w:right w:val="none" w:sz="0" w:space="0" w:color="auto"/>
          </w:divBdr>
          <w:divsChild>
            <w:div w:id="1869250264">
              <w:marLeft w:val="0"/>
              <w:marRight w:val="0"/>
              <w:marTop w:val="0"/>
              <w:marBottom w:val="0"/>
              <w:divBdr>
                <w:top w:val="none" w:sz="0" w:space="0" w:color="auto"/>
                <w:left w:val="none" w:sz="0" w:space="0" w:color="auto"/>
                <w:bottom w:val="none" w:sz="0" w:space="0" w:color="auto"/>
                <w:right w:val="none" w:sz="0" w:space="0" w:color="auto"/>
              </w:divBdr>
            </w:div>
          </w:divsChild>
        </w:div>
        <w:div w:id="2061123040">
          <w:marLeft w:val="0"/>
          <w:marRight w:val="0"/>
          <w:marTop w:val="0"/>
          <w:marBottom w:val="0"/>
          <w:divBdr>
            <w:top w:val="none" w:sz="0" w:space="0" w:color="auto"/>
            <w:left w:val="none" w:sz="0" w:space="0" w:color="auto"/>
            <w:bottom w:val="none" w:sz="0" w:space="0" w:color="auto"/>
            <w:right w:val="none" w:sz="0" w:space="0" w:color="auto"/>
          </w:divBdr>
          <w:divsChild>
            <w:div w:id="539365147">
              <w:marLeft w:val="0"/>
              <w:marRight w:val="0"/>
              <w:marTop w:val="0"/>
              <w:marBottom w:val="0"/>
              <w:divBdr>
                <w:top w:val="none" w:sz="0" w:space="0" w:color="auto"/>
                <w:left w:val="none" w:sz="0" w:space="0" w:color="auto"/>
                <w:bottom w:val="none" w:sz="0" w:space="0" w:color="auto"/>
                <w:right w:val="none" w:sz="0" w:space="0" w:color="auto"/>
              </w:divBdr>
            </w:div>
          </w:divsChild>
        </w:div>
        <w:div w:id="441730412">
          <w:marLeft w:val="0"/>
          <w:marRight w:val="0"/>
          <w:marTop w:val="0"/>
          <w:marBottom w:val="0"/>
          <w:divBdr>
            <w:top w:val="none" w:sz="0" w:space="0" w:color="auto"/>
            <w:left w:val="none" w:sz="0" w:space="0" w:color="auto"/>
            <w:bottom w:val="none" w:sz="0" w:space="0" w:color="auto"/>
            <w:right w:val="none" w:sz="0" w:space="0" w:color="auto"/>
          </w:divBdr>
          <w:divsChild>
            <w:div w:id="1430393885">
              <w:marLeft w:val="0"/>
              <w:marRight w:val="0"/>
              <w:marTop w:val="0"/>
              <w:marBottom w:val="0"/>
              <w:divBdr>
                <w:top w:val="none" w:sz="0" w:space="0" w:color="auto"/>
                <w:left w:val="none" w:sz="0" w:space="0" w:color="auto"/>
                <w:bottom w:val="none" w:sz="0" w:space="0" w:color="auto"/>
                <w:right w:val="none" w:sz="0" w:space="0" w:color="auto"/>
              </w:divBdr>
            </w:div>
          </w:divsChild>
        </w:div>
        <w:div w:id="1879270125">
          <w:marLeft w:val="0"/>
          <w:marRight w:val="0"/>
          <w:marTop w:val="0"/>
          <w:marBottom w:val="0"/>
          <w:divBdr>
            <w:top w:val="none" w:sz="0" w:space="0" w:color="auto"/>
            <w:left w:val="none" w:sz="0" w:space="0" w:color="auto"/>
            <w:bottom w:val="none" w:sz="0" w:space="0" w:color="auto"/>
            <w:right w:val="none" w:sz="0" w:space="0" w:color="auto"/>
          </w:divBdr>
          <w:divsChild>
            <w:div w:id="1721050271">
              <w:marLeft w:val="0"/>
              <w:marRight w:val="0"/>
              <w:marTop w:val="0"/>
              <w:marBottom w:val="0"/>
              <w:divBdr>
                <w:top w:val="none" w:sz="0" w:space="0" w:color="auto"/>
                <w:left w:val="none" w:sz="0" w:space="0" w:color="auto"/>
                <w:bottom w:val="none" w:sz="0" w:space="0" w:color="auto"/>
                <w:right w:val="none" w:sz="0" w:space="0" w:color="auto"/>
              </w:divBdr>
            </w:div>
          </w:divsChild>
        </w:div>
        <w:div w:id="1632130195">
          <w:marLeft w:val="0"/>
          <w:marRight w:val="0"/>
          <w:marTop w:val="0"/>
          <w:marBottom w:val="0"/>
          <w:divBdr>
            <w:top w:val="none" w:sz="0" w:space="0" w:color="auto"/>
            <w:left w:val="none" w:sz="0" w:space="0" w:color="auto"/>
            <w:bottom w:val="none" w:sz="0" w:space="0" w:color="auto"/>
            <w:right w:val="none" w:sz="0" w:space="0" w:color="auto"/>
          </w:divBdr>
          <w:divsChild>
            <w:div w:id="1070274924">
              <w:marLeft w:val="0"/>
              <w:marRight w:val="0"/>
              <w:marTop w:val="0"/>
              <w:marBottom w:val="0"/>
              <w:divBdr>
                <w:top w:val="none" w:sz="0" w:space="0" w:color="auto"/>
                <w:left w:val="none" w:sz="0" w:space="0" w:color="auto"/>
                <w:bottom w:val="none" w:sz="0" w:space="0" w:color="auto"/>
                <w:right w:val="none" w:sz="0" w:space="0" w:color="auto"/>
              </w:divBdr>
            </w:div>
          </w:divsChild>
        </w:div>
        <w:div w:id="1366177243">
          <w:marLeft w:val="0"/>
          <w:marRight w:val="0"/>
          <w:marTop w:val="0"/>
          <w:marBottom w:val="0"/>
          <w:divBdr>
            <w:top w:val="none" w:sz="0" w:space="0" w:color="auto"/>
            <w:left w:val="none" w:sz="0" w:space="0" w:color="auto"/>
            <w:bottom w:val="none" w:sz="0" w:space="0" w:color="auto"/>
            <w:right w:val="none" w:sz="0" w:space="0" w:color="auto"/>
          </w:divBdr>
          <w:divsChild>
            <w:div w:id="1039672735">
              <w:marLeft w:val="0"/>
              <w:marRight w:val="0"/>
              <w:marTop w:val="0"/>
              <w:marBottom w:val="0"/>
              <w:divBdr>
                <w:top w:val="none" w:sz="0" w:space="0" w:color="auto"/>
                <w:left w:val="none" w:sz="0" w:space="0" w:color="auto"/>
                <w:bottom w:val="none" w:sz="0" w:space="0" w:color="auto"/>
                <w:right w:val="none" w:sz="0" w:space="0" w:color="auto"/>
              </w:divBdr>
            </w:div>
          </w:divsChild>
        </w:div>
        <w:div w:id="1216815298">
          <w:marLeft w:val="0"/>
          <w:marRight w:val="0"/>
          <w:marTop w:val="0"/>
          <w:marBottom w:val="0"/>
          <w:divBdr>
            <w:top w:val="none" w:sz="0" w:space="0" w:color="auto"/>
            <w:left w:val="none" w:sz="0" w:space="0" w:color="auto"/>
            <w:bottom w:val="none" w:sz="0" w:space="0" w:color="auto"/>
            <w:right w:val="none" w:sz="0" w:space="0" w:color="auto"/>
          </w:divBdr>
          <w:divsChild>
            <w:div w:id="916477186">
              <w:marLeft w:val="0"/>
              <w:marRight w:val="0"/>
              <w:marTop w:val="0"/>
              <w:marBottom w:val="0"/>
              <w:divBdr>
                <w:top w:val="none" w:sz="0" w:space="0" w:color="auto"/>
                <w:left w:val="none" w:sz="0" w:space="0" w:color="auto"/>
                <w:bottom w:val="none" w:sz="0" w:space="0" w:color="auto"/>
                <w:right w:val="none" w:sz="0" w:space="0" w:color="auto"/>
              </w:divBdr>
            </w:div>
          </w:divsChild>
        </w:div>
        <w:div w:id="1806436004">
          <w:marLeft w:val="0"/>
          <w:marRight w:val="0"/>
          <w:marTop w:val="0"/>
          <w:marBottom w:val="0"/>
          <w:divBdr>
            <w:top w:val="none" w:sz="0" w:space="0" w:color="auto"/>
            <w:left w:val="none" w:sz="0" w:space="0" w:color="auto"/>
            <w:bottom w:val="none" w:sz="0" w:space="0" w:color="auto"/>
            <w:right w:val="none" w:sz="0" w:space="0" w:color="auto"/>
          </w:divBdr>
          <w:divsChild>
            <w:div w:id="1150713737">
              <w:marLeft w:val="0"/>
              <w:marRight w:val="0"/>
              <w:marTop w:val="0"/>
              <w:marBottom w:val="0"/>
              <w:divBdr>
                <w:top w:val="none" w:sz="0" w:space="0" w:color="auto"/>
                <w:left w:val="none" w:sz="0" w:space="0" w:color="auto"/>
                <w:bottom w:val="none" w:sz="0" w:space="0" w:color="auto"/>
                <w:right w:val="none" w:sz="0" w:space="0" w:color="auto"/>
              </w:divBdr>
            </w:div>
          </w:divsChild>
        </w:div>
        <w:div w:id="1707217847">
          <w:marLeft w:val="0"/>
          <w:marRight w:val="0"/>
          <w:marTop w:val="0"/>
          <w:marBottom w:val="0"/>
          <w:divBdr>
            <w:top w:val="none" w:sz="0" w:space="0" w:color="auto"/>
            <w:left w:val="none" w:sz="0" w:space="0" w:color="auto"/>
            <w:bottom w:val="none" w:sz="0" w:space="0" w:color="auto"/>
            <w:right w:val="none" w:sz="0" w:space="0" w:color="auto"/>
          </w:divBdr>
          <w:divsChild>
            <w:div w:id="1112893763">
              <w:marLeft w:val="0"/>
              <w:marRight w:val="0"/>
              <w:marTop w:val="0"/>
              <w:marBottom w:val="0"/>
              <w:divBdr>
                <w:top w:val="none" w:sz="0" w:space="0" w:color="auto"/>
                <w:left w:val="none" w:sz="0" w:space="0" w:color="auto"/>
                <w:bottom w:val="none" w:sz="0" w:space="0" w:color="auto"/>
                <w:right w:val="none" w:sz="0" w:space="0" w:color="auto"/>
              </w:divBdr>
            </w:div>
          </w:divsChild>
        </w:div>
        <w:div w:id="471022443">
          <w:marLeft w:val="0"/>
          <w:marRight w:val="0"/>
          <w:marTop w:val="0"/>
          <w:marBottom w:val="0"/>
          <w:divBdr>
            <w:top w:val="none" w:sz="0" w:space="0" w:color="auto"/>
            <w:left w:val="none" w:sz="0" w:space="0" w:color="auto"/>
            <w:bottom w:val="none" w:sz="0" w:space="0" w:color="auto"/>
            <w:right w:val="none" w:sz="0" w:space="0" w:color="auto"/>
          </w:divBdr>
          <w:divsChild>
            <w:div w:id="1466124907">
              <w:marLeft w:val="0"/>
              <w:marRight w:val="0"/>
              <w:marTop w:val="0"/>
              <w:marBottom w:val="0"/>
              <w:divBdr>
                <w:top w:val="none" w:sz="0" w:space="0" w:color="auto"/>
                <w:left w:val="none" w:sz="0" w:space="0" w:color="auto"/>
                <w:bottom w:val="none" w:sz="0" w:space="0" w:color="auto"/>
                <w:right w:val="none" w:sz="0" w:space="0" w:color="auto"/>
              </w:divBdr>
            </w:div>
          </w:divsChild>
        </w:div>
        <w:div w:id="870193930">
          <w:marLeft w:val="0"/>
          <w:marRight w:val="0"/>
          <w:marTop w:val="0"/>
          <w:marBottom w:val="0"/>
          <w:divBdr>
            <w:top w:val="none" w:sz="0" w:space="0" w:color="auto"/>
            <w:left w:val="none" w:sz="0" w:space="0" w:color="auto"/>
            <w:bottom w:val="none" w:sz="0" w:space="0" w:color="auto"/>
            <w:right w:val="none" w:sz="0" w:space="0" w:color="auto"/>
          </w:divBdr>
          <w:divsChild>
            <w:div w:id="483350662">
              <w:marLeft w:val="0"/>
              <w:marRight w:val="0"/>
              <w:marTop w:val="0"/>
              <w:marBottom w:val="0"/>
              <w:divBdr>
                <w:top w:val="none" w:sz="0" w:space="0" w:color="auto"/>
                <w:left w:val="none" w:sz="0" w:space="0" w:color="auto"/>
                <w:bottom w:val="none" w:sz="0" w:space="0" w:color="auto"/>
                <w:right w:val="none" w:sz="0" w:space="0" w:color="auto"/>
              </w:divBdr>
            </w:div>
          </w:divsChild>
        </w:div>
        <w:div w:id="207767471">
          <w:marLeft w:val="0"/>
          <w:marRight w:val="0"/>
          <w:marTop w:val="0"/>
          <w:marBottom w:val="0"/>
          <w:divBdr>
            <w:top w:val="none" w:sz="0" w:space="0" w:color="auto"/>
            <w:left w:val="none" w:sz="0" w:space="0" w:color="auto"/>
            <w:bottom w:val="none" w:sz="0" w:space="0" w:color="auto"/>
            <w:right w:val="none" w:sz="0" w:space="0" w:color="auto"/>
          </w:divBdr>
          <w:divsChild>
            <w:div w:id="1831360462">
              <w:marLeft w:val="0"/>
              <w:marRight w:val="0"/>
              <w:marTop w:val="0"/>
              <w:marBottom w:val="0"/>
              <w:divBdr>
                <w:top w:val="none" w:sz="0" w:space="0" w:color="auto"/>
                <w:left w:val="none" w:sz="0" w:space="0" w:color="auto"/>
                <w:bottom w:val="none" w:sz="0" w:space="0" w:color="auto"/>
                <w:right w:val="none" w:sz="0" w:space="0" w:color="auto"/>
              </w:divBdr>
            </w:div>
          </w:divsChild>
        </w:div>
        <w:div w:id="1724910008">
          <w:marLeft w:val="0"/>
          <w:marRight w:val="0"/>
          <w:marTop w:val="0"/>
          <w:marBottom w:val="0"/>
          <w:divBdr>
            <w:top w:val="none" w:sz="0" w:space="0" w:color="auto"/>
            <w:left w:val="none" w:sz="0" w:space="0" w:color="auto"/>
            <w:bottom w:val="none" w:sz="0" w:space="0" w:color="auto"/>
            <w:right w:val="none" w:sz="0" w:space="0" w:color="auto"/>
          </w:divBdr>
          <w:divsChild>
            <w:div w:id="285089043">
              <w:marLeft w:val="0"/>
              <w:marRight w:val="0"/>
              <w:marTop w:val="0"/>
              <w:marBottom w:val="0"/>
              <w:divBdr>
                <w:top w:val="none" w:sz="0" w:space="0" w:color="auto"/>
                <w:left w:val="none" w:sz="0" w:space="0" w:color="auto"/>
                <w:bottom w:val="none" w:sz="0" w:space="0" w:color="auto"/>
                <w:right w:val="none" w:sz="0" w:space="0" w:color="auto"/>
              </w:divBdr>
            </w:div>
          </w:divsChild>
        </w:div>
        <w:div w:id="261228188">
          <w:marLeft w:val="0"/>
          <w:marRight w:val="0"/>
          <w:marTop w:val="0"/>
          <w:marBottom w:val="0"/>
          <w:divBdr>
            <w:top w:val="none" w:sz="0" w:space="0" w:color="auto"/>
            <w:left w:val="none" w:sz="0" w:space="0" w:color="auto"/>
            <w:bottom w:val="none" w:sz="0" w:space="0" w:color="auto"/>
            <w:right w:val="none" w:sz="0" w:space="0" w:color="auto"/>
          </w:divBdr>
          <w:divsChild>
            <w:div w:id="1711998239">
              <w:marLeft w:val="0"/>
              <w:marRight w:val="0"/>
              <w:marTop w:val="0"/>
              <w:marBottom w:val="0"/>
              <w:divBdr>
                <w:top w:val="none" w:sz="0" w:space="0" w:color="auto"/>
                <w:left w:val="none" w:sz="0" w:space="0" w:color="auto"/>
                <w:bottom w:val="none" w:sz="0" w:space="0" w:color="auto"/>
                <w:right w:val="none" w:sz="0" w:space="0" w:color="auto"/>
              </w:divBdr>
            </w:div>
          </w:divsChild>
        </w:div>
        <w:div w:id="745998146">
          <w:marLeft w:val="0"/>
          <w:marRight w:val="0"/>
          <w:marTop w:val="0"/>
          <w:marBottom w:val="0"/>
          <w:divBdr>
            <w:top w:val="none" w:sz="0" w:space="0" w:color="auto"/>
            <w:left w:val="none" w:sz="0" w:space="0" w:color="auto"/>
            <w:bottom w:val="none" w:sz="0" w:space="0" w:color="auto"/>
            <w:right w:val="none" w:sz="0" w:space="0" w:color="auto"/>
          </w:divBdr>
          <w:divsChild>
            <w:div w:id="280838974">
              <w:marLeft w:val="0"/>
              <w:marRight w:val="0"/>
              <w:marTop w:val="0"/>
              <w:marBottom w:val="0"/>
              <w:divBdr>
                <w:top w:val="none" w:sz="0" w:space="0" w:color="auto"/>
                <w:left w:val="none" w:sz="0" w:space="0" w:color="auto"/>
                <w:bottom w:val="none" w:sz="0" w:space="0" w:color="auto"/>
                <w:right w:val="none" w:sz="0" w:space="0" w:color="auto"/>
              </w:divBdr>
            </w:div>
          </w:divsChild>
        </w:div>
        <w:div w:id="647049897">
          <w:marLeft w:val="0"/>
          <w:marRight w:val="0"/>
          <w:marTop w:val="0"/>
          <w:marBottom w:val="0"/>
          <w:divBdr>
            <w:top w:val="none" w:sz="0" w:space="0" w:color="auto"/>
            <w:left w:val="none" w:sz="0" w:space="0" w:color="auto"/>
            <w:bottom w:val="none" w:sz="0" w:space="0" w:color="auto"/>
            <w:right w:val="none" w:sz="0" w:space="0" w:color="auto"/>
          </w:divBdr>
          <w:divsChild>
            <w:div w:id="106387857">
              <w:marLeft w:val="0"/>
              <w:marRight w:val="0"/>
              <w:marTop w:val="0"/>
              <w:marBottom w:val="0"/>
              <w:divBdr>
                <w:top w:val="none" w:sz="0" w:space="0" w:color="auto"/>
                <w:left w:val="none" w:sz="0" w:space="0" w:color="auto"/>
                <w:bottom w:val="none" w:sz="0" w:space="0" w:color="auto"/>
                <w:right w:val="none" w:sz="0" w:space="0" w:color="auto"/>
              </w:divBdr>
            </w:div>
          </w:divsChild>
        </w:div>
        <w:div w:id="1987080242">
          <w:marLeft w:val="0"/>
          <w:marRight w:val="0"/>
          <w:marTop w:val="0"/>
          <w:marBottom w:val="0"/>
          <w:divBdr>
            <w:top w:val="none" w:sz="0" w:space="0" w:color="auto"/>
            <w:left w:val="none" w:sz="0" w:space="0" w:color="auto"/>
            <w:bottom w:val="none" w:sz="0" w:space="0" w:color="auto"/>
            <w:right w:val="none" w:sz="0" w:space="0" w:color="auto"/>
          </w:divBdr>
          <w:divsChild>
            <w:div w:id="491216018">
              <w:marLeft w:val="0"/>
              <w:marRight w:val="0"/>
              <w:marTop w:val="0"/>
              <w:marBottom w:val="0"/>
              <w:divBdr>
                <w:top w:val="none" w:sz="0" w:space="0" w:color="auto"/>
                <w:left w:val="none" w:sz="0" w:space="0" w:color="auto"/>
                <w:bottom w:val="none" w:sz="0" w:space="0" w:color="auto"/>
                <w:right w:val="none" w:sz="0" w:space="0" w:color="auto"/>
              </w:divBdr>
            </w:div>
          </w:divsChild>
        </w:div>
        <w:div w:id="1078937469">
          <w:marLeft w:val="0"/>
          <w:marRight w:val="0"/>
          <w:marTop w:val="0"/>
          <w:marBottom w:val="0"/>
          <w:divBdr>
            <w:top w:val="none" w:sz="0" w:space="0" w:color="auto"/>
            <w:left w:val="none" w:sz="0" w:space="0" w:color="auto"/>
            <w:bottom w:val="none" w:sz="0" w:space="0" w:color="auto"/>
            <w:right w:val="none" w:sz="0" w:space="0" w:color="auto"/>
          </w:divBdr>
          <w:divsChild>
            <w:div w:id="1512715182">
              <w:marLeft w:val="0"/>
              <w:marRight w:val="0"/>
              <w:marTop w:val="0"/>
              <w:marBottom w:val="0"/>
              <w:divBdr>
                <w:top w:val="none" w:sz="0" w:space="0" w:color="auto"/>
                <w:left w:val="none" w:sz="0" w:space="0" w:color="auto"/>
                <w:bottom w:val="none" w:sz="0" w:space="0" w:color="auto"/>
                <w:right w:val="none" w:sz="0" w:space="0" w:color="auto"/>
              </w:divBdr>
            </w:div>
          </w:divsChild>
        </w:div>
        <w:div w:id="1807818118">
          <w:marLeft w:val="0"/>
          <w:marRight w:val="0"/>
          <w:marTop w:val="0"/>
          <w:marBottom w:val="0"/>
          <w:divBdr>
            <w:top w:val="none" w:sz="0" w:space="0" w:color="auto"/>
            <w:left w:val="none" w:sz="0" w:space="0" w:color="auto"/>
            <w:bottom w:val="none" w:sz="0" w:space="0" w:color="auto"/>
            <w:right w:val="none" w:sz="0" w:space="0" w:color="auto"/>
          </w:divBdr>
          <w:divsChild>
            <w:div w:id="332993236">
              <w:marLeft w:val="0"/>
              <w:marRight w:val="0"/>
              <w:marTop w:val="0"/>
              <w:marBottom w:val="0"/>
              <w:divBdr>
                <w:top w:val="none" w:sz="0" w:space="0" w:color="auto"/>
                <w:left w:val="none" w:sz="0" w:space="0" w:color="auto"/>
                <w:bottom w:val="none" w:sz="0" w:space="0" w:color="auto"/>
                <w:right w:val="none" w:sz="0" w:space="0" w:color="auto"/>
              </w:divBdr>
            </w:div>
          </w:divsChild>
        </w:div>
        <w:div w:id="210961268">
          <w:marLeft w:val="0"/>
          <w:marRight w:val="0"/>
          <w:marTop w:val="0"/>
          <w:marBottom w:val="0"/>
          <w:divBdr>
            <w:top w:val="none" w:sz="0" w:space="0" w:color="auto"/>
            <w:left w:val="none" w:sz="0" w:space="0" w:color="auto"/>
            <w:bottom w:val="none" w:sz="0" w:space="0" w:color="auto"/>
            <w:right w:val="none" w:sz="0" w:space="0" w:color="auto"/>
          </w:divBdr>
          <w:divsChild>
            <w:div w:id="1027146432">
              <w:marLeft w:val="0"/>
              <w:marRight w:val="0"/>
              <w:marTop w:val="0"/>
              <w:marBottom w:val="0"/>
              <w:divBdr>
                <w:top w:val="none" w:sz="0" w:space="0" w:color="auto"/>
                <w:left w:val="none" w:sz="0" w:space="0" w:color="auto"/>
                <w:bottom w:val="none" w:sz="0" w:space="0" w:color="auto"/>
                <w:right w:val="none" w:sz="0" w:space="0" w:color="auto"/>
              </w:divBdr>
            </w:div>
          </w:divsChild>
        </w:div>
        <w:div w:id="2071535932">
          <w:marLeft w:val="0"/>
          <w:marRight w:val="0"/>
          <w:marTop w:val="0"/>
          <w:marBottom w:val="0"/>
          <w:divBdr>
            <w:top w:val="none" w:sz="0" w:space="0" w:color="auto"/>
            <w:left w:val="none" w:sz="0" w:space="0" w:color="auto"/>
            <w:bottom w:val="none" w:sz="0" w:space="0" w:color="auto"/>
            <w:right w:val="none" w:sz="0" w:space="0" w:color="auto"/>
          </w:divBdr>
          <w:divsChild>
            <w:div w:id="2140495401">
              <w:marLeft w:val="0"/>
              <w:marRight w:val="0"/>
              <w:marTop w:val="0"/>
              <w:marBottom w:val="0"/>
              <w:divBdr>
                <w:top w:val="none" w:sz="0" w:space="0" w:color="auto"/>
                <w:left w:val="none" w:sz="0" w:space="0" w:color="auto"/>
                <w:bottom w:val="none" w:sz="0" w:space="0" w:color="auto"/>
                <w:right w:val="none" w:sz="0" w:space="0" w:color="auto"/>
              </w:divBdr>
            </w:div>
          </w:divsChild>
        </w:div>
        <w:div w:id="127479454">
          <w:marLeft w:val="0"/>
          <w:marRight w:val="0"/>
          <w:marTop w:val="0"/>
          <w:marBottom w:val="0"/>
          <w:divBdr>
            <w:top w:val="none" w:sz="0" w:space="0" w:color="auto"/>
            <w:left w:val="none" w:sz="0" w:space="0" w:color="auto"/>
            <w:bottom w:val="none" w:sz="0" w:space="0" w:color="auto"/>
            <w:right w:val="none" w:sz="0" w:space="0" w:color="auto"/>
          </w:divBdr>
          <w:divsChild>
            <w:div w:id="49891580">
              <w:marLeft w:val="0"/>
              <w:marRight w:val="0"/>
              <w:marTop w:val="0"/>
              <w:marBottom w:val="0"/>
              <w:divBdr>
                <w:top w:val="none" w:sz="0" w:space="0" w:color="auto"/>
                <w:left w:val="none" w:sz="0" w:space="0" w:color="auto"/>
                <w:bottom w:val="none" w:sz="0" w:space="0" w:color="auto"/>
                <w:right w:val="none" w:sz="0" w:space="0" w:color="auto"/>
              </w:divBdr>
            </w:div>
          </w:divsChild>
        </w:div>
        <w:div w:id="1640921185">
          <w:marLeft w:val="0"/>
          <w:marRight w:val="0"/>
          <w:marTop w:val="0"/>
          <w:marBottom w:val="0"/>
          <w:divBdr>
            <w:top w:val="none" w:sz="0" w:space="0" w:color="auto"/>
            <w:left w:val="none" w:sz="0" w:space="0" w:color="auto"/>
            <w:bottom w:val="none" w:sz="0" w:space="0" w:color="auto"/>
            <w:right w:val="none" w:sz="0" w:space="0" w:color="auto"/>
          </w:divBdr>
          <w:divsChild>
            <w:div w:id="1724911149">
              <w:marLeft w:val="0"/>
              <w:marRight w:val="0"/>
              <w:marTop w:val="0"/>
              <w:marBottom w:val="0"/>
              <w:divBdr>
                <w:top w:val="none" w:sz="0" w:space="0" w:color="auto"/>
                <w:left w:val="none" w:sz="0" w:space="0" w:color="auto"/>
                <w:bottom w:val="none" w:sz="0" w:space="0" w:color="auto"/>
                <w:right w:val="none" w:sz="0" w:space="0" w:color="auto"/>
              </w:divBdr>
            </w:div>
          </w:divsChild>
        </w:div>
        <w:div w:id="931086193">
          <w:marLeft w:val="0"/>
          <w:marRight w:val="0"/>
          <w:marTop w:val="0"/>
          <w:marBottom w:val="0"/>
          <w:divBdr>
            <w:top w:val="none" w:sz="0" w:space="0" w:color="auto"/>
            <w:left w:val="none" w:sz="0" w:space="0" w:color="auto"/>
            <w:bottom w:val="none" w:sz="0" w:space="0" w:color="auto"/>
            <w:right w:val="none" w:sz="0" w:space="0" w:color="auto"/>
          </w:divBdr>
          <w:divsChild>
            <w:div w:id="1336420676">
              <w:marLeft w:val="0"/>
              <w:marRight w:val="0"/>
              <w:marTop w:val="0"/>
              <w:marBottom w:val="0"/>
              <w:divBdr>
                <w:top w:val="none" w:sz="0" w:space="0" w:color="auto"/>
                <w:left w:val="none" w:sz="0" w:space="0" w:color="auto"/>
                <w:bottom w:val="none" w:sz="0" w:space="0" w:color="auto"/>
                <w:right w:val="none" w:sz="0" w:space="0" w:color="auto"/>
              </w:divBdr>
            </w:div>
          </w:divsChild>
        </w:div>
        <w:div w:id="660698252">
          <w:marLeft w:val="0"/>
          <w:marRight w:val="0"/>
          <w:marTop w:val="0"/>
          <w:marBottom w:val="0"/>
          <w:divBdr>
            <w:top w:val="none" w:sz="0" w:space="0" w:color="auto"/>
            <w:left w:val="none" w:sz="0" w:space="0" w:color="auto"/>
            <w:bottom w:val="none" w:sz="0" w:space="0" w:color="auto"/>
            <w:right w:val="none" w:sz="0" w:space="0" w:color="auto"/>
          </w:divBdr>
          <w:divsChild>
            <w:div w:id="1620455462">
              <w:marLeft w:val="0"/>
              <w:marRight w:val="0"/>
              <w:marTop w:val="0"/>
              <w:marBottom w:val="0"/>
              <w:divBdr>
                <w:top w:val="none" w:sz="0" w:space="0" w:color="auto"/>
                <w:left w:val="none" w:sz="0" w:space="0" w:color="auto"/>
                <w:bottom w:val="none" w:sz="0" w:space="0" w:color="auto"/>
                <w:right w:val="none" w:sz="0" w:space="0" w:color="auto"/>
              </w:divBdr>
            </w:div>
          </w:divsChild>
        </w:div>
        <w:div w:id="572737039">
          <w:marLeft w:val="0"/>
          <w:marRight w:val="0"/>
          <w:marTop w:val="0"/>
          <w:marBottom w:val="0"/>
          <w:divBdr>
            <w:top w:val="none" w:sz="0" w:space="0" w:color="auto"/>
            <w:left w:val="none" w:sz="0" w:space="0" w:color="auto"/>
            <w:bottom w:val="none" w:sz="0" w:space="0" w:color="auto"/>
            <w:right w:val="none" w:sz="0" w:space="0" w:color="auto"/>
          </w:divBdr>
          <w:divsChild>
            <w:div w:id="1347250011">
              <w:marLeft w:val="0"/>
              <w:marRight w:val="0"/>
              <w:marTop w:val="0"/>
              <w:marBottom w:val="0"/>
              <w:divBdr>
                <w:top w:val="none" w:sz="0" w:space="0" w:color="auto"/>
                <w:left w:val="none" w:sz="0" w:space="0" w:color="auto"/>
                <w:bottom w:val="none" w:sz="0" w:space="0" w:color="auto"/>
                <w:right w:val="none" w:sz="0" w:space="0" w:color="auto"/>
              </w:divBdr>
            </w:div>
          </w:divsChild>
        </w:div>
        <w:div w:id="1581023192">
          <w:marLeft w:val="0"/>
          <w:marRight w:val="0"/>
          <w:marTop w:val="0"/>
          <w:marBottom w:val="0"/>
          <w:divBdr>
            <w:top w:val="none" w:sz="0" w:space="0" w:color="auto"/>
            <w:left w:val="none" w:sz="0" w:space="0" w:color="auto"/>
            <w:bottom w:val="none" w:sz="0" w:space="0" w:color="auto"/>
            <w:right w:val="none" w:sz="0" w:space="0" w:color="auto"/>
          </w:divBdr>
          <w:divsChild>
            <w:div w:id="1419981283">
              <w:marLeft w:val="0"/>
              <w:marRight w:val="0"/>
              <w:marTop w:val="0"/>
              <w:marBottom w:val="0"/>
              <w:divBdr>
                <w:top w:val="none" w:sz="0" w:space="0" w:color="auto"/>
                <w:left w:val="none" w:sz="0" w:space="0" w:color="auto"/>
                <w:bottom w:val="none" w:sz="0" w:space="0" w:color="auto"/>
                <w:right w:val="none" w:sz="0" w:space="0" w:color="auto"/>
              </w:divBdr>
            </w:div>
          </w:divsChild>
        </w:div>
        <w:div w:id="83309301">
          <w:marLeft w:val="0"/>
          <w:marRight w:val="0"/>
          <w:marTop w:val="0"/>
          <w:marBottom w:val="0"/>
          <w:divBdr>
            <w:top w:val="none" w:sz="0" w:space="0" w:color="auto"/>
            <w:left w:val="none" w:sz="0" w:space="0" w:color="auto"/>
            <w:bottom w:val="none" w:sz="0" w:space="0" w:color="auto"/>
            <w:right w:val="none" w:sz="0" w:space="0" w:color="auto"/>
          </w:divBdr>
          <w:divsChild>
            <w:div w:id="512231007">
              <w:marLeft w:val="0"/>
              <w:marRight w:val="0"/>
              <w:marTop w:val="0"/>
              <w:marBottom w:val="0"/>
              <w:divBdr>
                <w:top w:val="none" w:sz="0" w:space="0" w:color="auto"/>
                <w:left w:val="none" w:sz="0" w:space="0" w:color="auto"/>
                <w:bottom w:val="none" w:sz="0" w:space="0" w:color="auto"/>
                <w:right w:val="none" w:sz="0" w:space="0" w:color="auto"/>
              </w:divBdr>
            </w:div>
          </w:divsChild>
        </w:div>
        <w:div w:id="367295983">
          <w:marLeft w:val="0"/>
          <w:marRight w:val="0"/>
          <w:marTop w:val="0"/>
          <w:marBottom w:val="0"/>
          <w:divBdr>
            <w:top w:val="none" w:sz="0" w:space="0" w:color="auto"/>
            <w:left w:val="none" w:sz="0" w:space="0" w:color="auto"/>
            <w:bottom w:val="none" w:sz="0" w:space="0" w:color="auto"/>
            <w:right w:val="none" w:sz="0" w:space="0" w:color="auto"/>
          </w:divBdr>
          <w:divsChild>
            <w:div w:id="1995988812">
              <w:marLeft w:val="0"/>
              <w:marRight w:val="0"/>
              <w:marTop w:val="0"/>
              <w:marBottom w:val="0"/>
              <w:divBdr>
                <w:top w:val="none" w:sz="0" w:space="0" w:color="auto"/>
                <w:left w:val="none" w:sz="0" w:space="0" w:color="auto"/>
                <w:bottom w:val="none" w:sz="0" w:space="0" w:color="auto"/>
                <w:right w:val="none" w:sz="0" w:space="0" w:color="auto"/>
              </w:divBdr>
            </w:div>
          </w:divsChild>
        </w:div>
        <w:div w:id="1825001959">
          <w:marLeft w:val="0"/>
          <w:marRight w:val="0"/>
          <w:marTop w:val="0"/>
          <w:marBottom w:val="0"/>
          <w:divBdr>
            <w:top w:val="none" w:sz="0" w:space="0" w:color="auto"/>
            <w:left w:val="none" w:sz="0" w:space="0" w:color="auto"/>
            <w:bottom w:val="none" w:sz="0" w:space="0" w:color="auto"/>
            <w:right w:val="none" w:sz="0" w:space="0" w:color="auto"/>
          </w:divBdr>
          <w:divsChild>
            <w:div w:id="1839538131">
              <w:marLeft w:val="0"/>
              <w:marRight w:val="0"/>
              <w:marTop w:val="0"/>
              <w:marBottom w:val="0"/>
              <w:divBdr>
                <w:top w:val="none" w:sz="0" w:space="0" w:color="auto"/>
                <w:left w:val="none" w:sz="0" w:space="0" w:color="auto"/>
                <w:bottom w:val="none" w:sz="0" w:space="0" w:color="auto"/>
                <w:right w:val="none" w:sz="0" w:space="0" w:color="auto"/>
              </w:divBdr>
            </w:div>
          </w:divsChild>
        </w:div>
        <w:div w:id="1900289218">
          <w:marLeft w:val="0"/>
          <w:marRight w:val="0"/>
          <w:marTop w:val="0"/>
          <w:marBottom w:val="0"/>
          <w:divBdr>
            <w:top w:val="none" w:sz="0" w:space="0" w:color="auto"/>
            <w:left w:val="none" w:sz="0" w:space="0" w:color="auto"/>
            <w:bottom w:val="none" w:sz="0" w:space="0" w:color="auto"/>
            <w:right w:val="none" w:sz="0" w:space="0" w:color="auto"/>
          </w:divBdr>
          <w:divsChild>
            <w:div w:id="907887005">
              <w:marLeft w:val="0"/>
              <w:marRight w:val="0"/>
              <w:marTop w:val="0"/>
              <w:marBottom w:val="0"/>
              <w:divBdr>
                <w:top w:val="none" w:sz="0" w:space="0" w:color="auto"/>
                <w:left w:val="none" w:sz="0" w:space="0" w:color="auto"/>
                <w:bottom w:val="none" w:sz="0" w:space="0" w:color="auto"/>
                <w:right w:val="none" w:sz="0" w:space="0" w:color="auto"/>
              </w:divBdr>
            </w:div>
            <w:div w:id="1324429719">
              <w:marLeft w:val="0"/>
              <w:marRight w:val="0"/>
              <w:marTop w:val="0"/>
              <w:marBottom w:val="0"/>
              <w:divBdr>
                <w:top w:val="none" w:sz="0" w:space="0" w:color="auto"/>
                <w:left w:val="none" w:sz="0" w:space="0" w:color="auto"/>
                <w:bottom w:val="none" w:sz="0" w:space="0" w:color="auto"/>
                <w:right w:val="none" w:sz="0" w:space="0" w:color="auto"/>
              </w:divBdr>
            </w:div>
            <w:div w:id="1285035346">
              <w:marLeft w:val="0"/>
              <w:marRight w:val="0"/>
              <w:marTop w:val="0"/>
              <w:marBottom w:val="0"/>
              <w:divBdr>
                <w:top w:val="none" w:sz="0" w:space="0" w:color="auto"/>
                <w:left w:val="none" w:sz="0" w:space="0" w:color="auto"/>
                <w:bottom w:val="none" w:sz="0" w:space="0" w:color="auto"/>
                <w:right w:val="none" w:sz="0" w:space="0" w:color="auto"/>
              </w:divBdr>
            </w:div>
            <w:div w:id="1403328982">
              <w:marLeft w:val="0"/>
              <w:marRight w:val="0"/>
              <w:marTop w:val="0"/>
              <w:marBottom w:val="0"/>
              <w:divBdr>
                <w:top w:val="none" w:sz="0" w:space="0" w:color="auto"/>
                <w:left w:val="none" w:sz="0" w:space="0" w:color="auto"/>
                <w:bottom w:val="none" w:sz="0" w:space="0" w:color="auto"/>
                <w:right w:val="none" w:sz="0" w:space="0" w:color="auto"/>
              </w:divBdr>
            </w:div>
            <w:div w:id="1576238170">
              <w:marLeft w:val="0"/>
              <w:marRight w:val="0"/>
              <w:marTop w:val="0"/>
              <w:marBottom w:val="0"/>
              <w:divBdr>
                <w:top w:val="none" w:sz="0" w:space="0" w:color="auto"/>
                <w:left w:val="none" w:sz="0" w:space="0" w:color="auto"/>
                <w:bottom w:val="none" w:sz="0" w:space="0" w:color="auto"/>
                <w:right w:val="none" w:sz="0" w:space="0" w:color="auto"/>
              </w:divBdr>
            </w:div>
            <w:div w:id="1249382477">
              <w:marLeft w:val="0"/>
              <w:marRight w:val="0"/>
              <w:marTop w:val="0"/>
              <w:marBottom w:val="0"/>
              <w:divBdr>
                <w:top w:val="none" w:sz="0" w:space="0" w:color="auto"/>
                <w:left w:val="none" w:sz="0" w:space="0" w:color="auto"/>
                <w:bottom w:val="none" w:sz="0" w:space="0" w:color="auto"/>
                <w:right w:val="none" w:sz="0" w:space="0" w:color="auto"/>
              </w:divBdr>
            </w:div>
            <w:div w:id="63645834">
              <w:marLeft w:val="0"/>
              <w:marRight w:val="0"/>
              <w:marTop w:val="0"/>
              <w:marBottom w:val="0"/>
              <w:divBdr>
                <w:top w:val="none" w:sz="0" w:space="0" w:color="auto"/>
                <w:left w:val="none" w:sz="0" w:space="0" w:color="auto"/>
                <w:bottom w:val="none" w:sz="0" w:space="0" w:color="auto"/>
                <w:right w:val="none" w:sz="0" w:space="0" w:color="auto"/>
              </w:divBdr>
            </w:div>
            <w:div w:id="1420564518">
              <w:marLeft w:val="0"/>
              <w:marRight w:val="0"/>
              <w:marTop w:val="0"/>
              <w:marBottom w:val="0"/>
              <w:divBdr>
                <w:top w:val="none" w:sz="0" w:space="0" w:color="auto"/>
                <w:left w:val="none" w:sz="0" w:space="0" w:color="auto"/>
                <w:bottom w:val="none" w:sz="0" w:space="0" w:color="auto"/>
                <w:right w:val="none" w:sz="0" w:space="0" w:color="auto"/>
              </w:divBdr>
            </w:div>
          </w:divsChild>
        </w:div>
        <w:div w:id="1106776201">
          <w:marLeft w:val="0"/>
          <w:marRight w:val="0"/>
          <w:marTop w:val="0"/>
          <w:marBottom w:val="0"/>
          <w:divBdr>
            <w:top w:val="none" w:sz="0" w:space="0" w:color="auto"/>
            <w:left w:val="none" w:sz="0" w:space="0" w:color="auto"/>
            <w:bottom w:val="none" w:sz="0" w:space="0" w:color="auto"/>
            <w:right w:val="none" w:sz="0" w:space="0" w:color="auto"/>
          </w:divBdr>
          <w:divsChild>
            <w:div w:id="1530801040">
              <w:marLeft w:val="0"/>
              <w:marRight w:val="0"/>
              <w:marTop w:val="0"/>
              <w:marBottom w:val="0"/>
              <w:divBdr>
                <w:top w:val="none" w:sz="0" w:space="0" w:color="auto"/>
                <w:left w:val="none" w:sz="0" w:space="0" w:color="auto"/>
                <w:bottom w:val="none" w:sz="0" w:space="0" w:color="auto"/>
                <w:right w:val="none" w:sz="0" w:space="0" w:color="auto"/>
              </w:divBdr>
            </w:div>
          </w:divsChild>
        </w:div>
        <w:div w:id="1537542492">
          <w:marLeft w:val="0"/>
          <w:marRight w:val="0"/>
          <w:marTop w:val="0"/>
          <w:marBottom w:val="0"/>
          <w:divBdr>
            <w:top w:val="none" w:sz="0" w:space="0" w:color="auto"/>
            <w:left w:val="none" w:sz="0" w:space="0" w:color="auto"/>
            <w:bottom w:val="none" w:sz="0" w:space="0" w:color="auto"/>
            <w:right w:val="none" w:sz="0" w:space="0" w:color="auto"/>
          </w:divBdr>
          <w:divsChild>
            <w:div w:id="1996371113">
              <w:marLeft w:val="0"/>
              <w:marRight w:val="0"/>
              <w:marTop w:val="0"/>
              <w:marBottom w:val="0"/>
              <w:divBdr>
                <w:top w:val="none" w:sz="0" w:space="0" w:color="auto"/>
                <w:left w:val="none" w:sz="0" w:space="0" w:color="auto"/>
                <w:bottom w:val="none" w:sz="0" w:space="0" w:color="auto"/>
                <w:right w:val="none" w:sz="0" w:space="0" w:color="auto"/>
              </w:divBdr>
            </w:div>
            <w:div w:id="1415467113">
              <w:marLeft w:val="0"/>
              <w:marRight w:val="0"/>
              <w:marTop w:val="0"/>
              <w:marBottom w:val="0"/>
              <w:divBdr>
                <w:top w:val="none" w:sz="0" w:space="0" w:color="auto"/>
                <w:left w:val="none" w:sz="0" w:space="0" w:color="auto"/>
                <w:bottom w:val="none" w:sz="0" w:space="0" w:color="auto"/>
                <w:right w:val="none" w:sz="0" w:space="0" w:color="auto"/>
              </w:divBdr>
            </w:div>
          </w:divsChild>
        </w:div>
        <w:div w:id="983003942">
          <w:marLeft w:val="0"/>
          <w:marRight w:val="0"/>
          <w:marTop w:val="0"/>
          <w:marBottom w:val="0"/>
          <w:divBdr>
            <w:top w:val="none" w:sz="0" w:space="0" w:color="auto"/>
            <w:left w:val="none" w:sz="0" w:space="0" w:color="auto"/>
            <w:bottom w:val="none" w:sz="0" w:space="0" w:color="auto"/>
            <w:right w:val="none" w:sz="0" w:space="0" w:color="auto"/>
          </w:divBdr>
          <w:divsChild>
            <w:div w:id="663509987">
              <w:marLeft w:val="0"/>
              <w:marRight w:val="0"/>
              <w:marTop w:val="0"/>
              <w:marBottom w:val="0"/>
              <w:divBdr>
                <w:top w:val="none" w:sz="0" w:space="0" w:color="auto"/>
                <w:left w:val="none" w:sz="0" w:space="0" w:color="auto"/>
                <w:bottom w:val="none" w:sz="0" w:space="0" w:color="auto"/>
                <w:right w:val="none" w:sz="0" w:space="0" w:color="auto"/>
              </w:divBdr>
            </w:div>
          </w:divsChild>
        </w:div>
        <w:div w:id="1127048287">
          <w:marLeft w:val="0"/>
          <w:marRight w:val="0"/>
          <w:marTop w:val="0"/>
          <w:marBottom w:val="0"/>
          <w:divBdr>
            <w:top w:val="none" w:sz="0" w:space="0" w:color="auto"/>
            <w:left w:val="none" w:sz="0" w:space="0" w:color="auto"/>
            <w:bottom w:val="none" w:sz="0" w:space="0" w:color="auto"/>
            <w:right w:val="none" w:sz="0" w:space="0" w:color="auto"/>
          </w:divBdr>
          <w:divsChild>
            <w:div w:id="742222647">
              <w:marLeft w:val="0"/>
              <w:marRight w:val="0"/>
              <w:marTop w:val="0"/>
              <w:marBottom w:val="0"/>
              <w:divBdr>
                <w:top w:val="none" w:sz="0" w:space="0" w:color="auto"/>
                <w:left w:val="none" w:sz="0" w:space="0" w:color="auto"/>
                <w:bottom w:val="none" w:sz="0" w:space="0" w:color="auto"/>
                <w:right w:val="none" w:sz="0" w:space="0" w:color="auto"/>
              </w:divBdr>
            </w:div>
          </w:divsChild>
        </w:div>
        <w:div w:id="1027293860">
          <w:marLeft w:val="0"/>
          <w:marRight w:val="0"/>
          <w:marTop w:val="0"/>
          <w:marBottom w:val="0"/>
          <w:divBdr>
            <w:top w:val="none" w:sz="0" w:space="0" w:color="auto"/>
            <w:left w:val="none" w:sz="0" w:space="0" w:color="auto"/>
            <w:bottom w:val="none" w:sz="0" w:space="0" w:color="auto"/>
            <w:right w:val="none" w:sz="0" w:space="0" w:color="auto"/>
          </w:divBdr>
          <w:divsChild>
            <w:div w:id="1139802654">
              <w:marLeft w:val="0"/>
              <w:marRight w:val="0"/>
              <w:marTop w:val="0"/>
              <w:marBottom w:val="0"/>
              <w:divBdr>
                <w:top w:val="none" w:sz="0" w:space="0" w:color="auto"/>
                <w:left w:val="none" w:sz="0" w:space="0" w:color="auto"/>
                <w:bottom w:val="none" w:sz="0" w:space="0" w:color="auto"/>
                <w:right w:val="none" w:sz="0" w:space="0" w:color="auto"/>
              </w:divBdr>
            </w:div>
          </w:divsChild>
        </w:div>
        <w:div w:id="1837333536">
          <w:marLeft w:val="0"/>
          <w:marRight w:val="0"/>
          <w:marTop w:val="0"/>
          <w:marBottom w:val="0"/>
          <w:divBdr>
            <w:top w:val="none" w:sz="0" w:space="0" w:color="auto"/>
            <w:left w:val="none" w:sz="0" w:space="0" w:color="auto"/>
            <w:bottom w:val="none" w:sz="0" w:space="0" w:color="auto"/>
            <w:right w:val="none" w:sz="0" w:space="0" w:color="auto"/>
          </w:divBdr>
          <w:divsChild>
            <w:div w:id="755595409">
              <w:marLeft w:val="0"/>
              <w:marRight w:val="0"/>
              <w:marTop w:val="0"/>
              <w:marBottom w:val="0"/>
              <w:divBdr>
                <w:top w:val="none" w:sz="0" w:space="0" w:color="auto"/>
                <w:left w:val="none" w:sz="0" w:space="0" w:color="auto"/>
                <w:bottom w:val="none" w:sz="0" w:space="0" w:color="auto"/>
                <w:right w:val="none" w:sz="0" w:space="0" w:color="auto"/>
              </w:divBdr>
            </w:div>
          </w:divsChild>
        </w:div>
        <w:div w:id="1175534327">
          <w:marLeft w:val="0"/>
          <w:marRight w:val="0"/>
          <w:marTop w:val="0"/>
          <w:marBottom w:val="0"/>
          <w:divBdr>
            <w:top w:val="none" w:sz="0" w:space="0" w:color="auto"/>
            <w:left w:val="none" w:sz="0" w:space="0" w:color="auto"/>
            <w:bottom w:val="none" w:sz="0" w:space="0" w:color="auto"/>
            <w:right w:val="none" w:sz="0" w:space="0" w:color="auto"/>
          </w:divBdr>
          <w:divsChild>
            <w:div w:id="298649719">
              <w:marLeft w:val="0"/>
              <w:marRight w:val="0"/>
              <w:marTop w:val="0"/>
              <w:marBottom w:val="0"/>
              <w:divBdr>
                <w:top w:val="none" w:sz="0" w:space="0" w:color="auto"/>
                <w:left w:val="none" w:sz="0" w:space="0" w:color="auto"/>
                <w:bottom w:val="none" w:sz="0" w:space="0" w:color="auto"/>
                <w:right w:val="none" w:sz="0" w:space="0" w:color="auto"/>
              </w:divBdr>
            </w:div>
          </w:divsChild>
        </w:div>
        <w:div w:id="160044664">
          <w:marLeft w:val="0"/>
          <w:marRight w:val="0"/>
          <w:marTop w:val="0"/>
          <w:marBottom w:val="0"/>
          <w:divBdr>
            <w:top w:val="none" w:sz="0" w:space="0" w:color="auto"/>
            <w:left w:val="none" w:sz="0" w:space="0" w:color="auto"/>
            <w:bottom w:val="none" w:sz="0" w:space="0" w:color="auto"/>
            <w:right w:val="none" w:sz="0" w:space="0" w:color="auto"/>
          </w:divBdr>
          <w:divsChild>
            <w:div w:id="10475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98311">
      <w:bodyDiv w:val="1"/>
      <w:marLeft w:val="0"/>
      <w:marRight w:val="0"/>
      <w:marTop w:val="0"/>
      <w:marBottom w:val="0"/>
      <w:divBdr>
        <w:top w:val="none" w:sz="0" w:space="0" w:color="auto"/>
        <w:left w:val="none" w:sz="0" w:space="0" w:color="auto"/>
        <w:bottom w:val="none" w:sz="0" w:space="0" w:color="auto"/>
        <w:right w:val="none" w:sz="0" w:space="0" w:color="auto"/>
      </w:divBdr>
      <w:divsChild>
        <w:div w:id="115376080">
          <w:marLeft w:val="0"/>
          <w:marRight w:val="0"/>
          <w:marTop w:val="0"/>
          <w:marBottom w:val="0"/>
          <w:divBdr>
            <w:top w:val="none" w:sz="0" w:space="0" w:color="auto"/>
            <w:left w:val="none" w:sz="0" w:space="0" w:color="auto"/>
            <w:bottom w:val="none" w:sz="0" w:space="0" w:color="auto"/>
            <w:right w:val="none" w:sz="0" w:space="0" w:color="auto"/>
          </w:divBdr>
          <w:divsChild>
            <w:div w:id="612052405">
              <w:marLeft w:val="0"/>
              <w:marRight w:val="0"/>
              <w:marTop w:val="0"/>
              <w:marBottom w:val="0"/>
              <w:divBdr>
                <w:top w:val="none" w:sz="0" w:space="0" w:color="auto"/>
                <w:left w:val="none" w:sz="0" w:space="0" w:color="auto"/>
                <w:bottom w:val="none" w:sz="0" w:space="0" w:color="auto"/>
                <w:right w:val="none" w:sz="0" w:space="0" w:color="auto"/>
              </w:divBdr>
            </w:div>
          </w:divsChild>
        </w:div>
        <w:div w:id="2017919961">
          <w:marLeft w:val="0"/>
          <w:marRight w:val="0"/>
          <w:marTop w:val="0"/>
          <w:marBottom w:val="0"/>
          <w:divBdr>
            <w:top w:val="none" w:sz="0" w:space="0" w:color="auto"/>
            <w:left w:val="none" w:sz="0" w:space="0" w:color="auto"/>
            <w:bottom w:val="none" w:sz="0" w:space="0" w:color="auto"/>
            <w:right w:val="none" w:sz="0" w:space="0" w:color="auto"/>
          </w:divBdr>
          <w:divsChild>
            <w:div w:id="2077702271">
              <w:marLeft w:val="0"/>
              <w:marRight w:val="0"/>
              <w:marTop w:val="0"/>
              <w:marBottom w:val="0"/>
              <w:divBdr>
                <w:top w:val="none" w:sz="0" w:space="0" w:color="auto"/>
                <w:left w:val="none" w:sz="0" w:space="0" w:color="auto"/>
                <w:bottom w:val="none" w:sz="0" w:space="0" w:color="auto"/>
                <w:right w:val="none" w:sz="0" w:space="0" w:color="auto"/>
              </w:divBdr>
            </w:div>
          </w:divsChild>
        </w:div>
        <w:div w:id="943615965">
          <w:marLeft w:val="0"/>
          <w:marRight w:val="0"/>
          <w:marTop w:val="0"/>
          <w:marBottom w:val="0"/>
          <w:divBdr>
            <w:top w:val="none" w:sz="0" w:space="0" w:color="auto"/>
            <w:left w:val="none" w:sz="0" w:space="0" w:color="auto"/>
            <w:bottom w:val="none" w:sz="0" w:space="0" w:color="auto"/>
            <w:right w:val="none" w:sz="0" w:space="0" w:color="auto"/>
          </w:divBdr>
          <w:divsChild>
            <w:div w:id="730692141">
              <w:marLeft w:val="0"/>
              <w:marRight w:val="0"/>
              <w:marTop w:val="0"/>
              <w:marBottom w:val="0"/>
              <w:divBdr>
                <w:top w:val="none" w:sz="0" w:space="0" w:color="auto"/>
                <w:left w:val="none" w:sz="0" w:space="0" w:color="auto"/>
                <w:bottom w:val="none" w:sz="0" w:space="0" w:color="auto"/>
                <w:right w:val="none" w:sz="0" w:space="0" w:color="auto"/>
              </w:divBdr>
            </w:div>
          </w:divsChild>
        </w:div>
        <w:div w:id="867066265">
          <w:marLeft w:val="0"/>
          <w:marRight w:val="0"/>
          <w:marTop w:val="0"/>
          <w:marBottom w:val="0"/>
          <w:divBdr>
            <w:top w:val="none" w:sz="0" w:space="0" w:color="auto"/>
            <w:left w:val="none" w:sz="0" w:space="0" w:color="auto"/>
            <w:bottom w:val="none" w:sz="0" w:space="0" w:color="auto"/>
            <w:right w:val="none" w:sz="0" w:space="0" w:color="auto"/>
          </w:divBdr>
          <w:divsChild>
            <w:div w:id="224992680">
              <w:marLeft w:val="0"/>
              <w:marRight w:val="0"/>
              <w:marTop w:val="0"/>
              <w:marBottom w:val="0"/>
              <w:divBdr>
                <w:top w:val="none" w:sz="0" w:space="0" w:color="auto"/>
                <w:left w:val="none" w:sz="0" w:space="0" w:color="auto"/>
                <w:bottom w:val="none" w:sz="0" w:space="0" w:color="auto"/>
                <w:right w:val="none" w:sz="0" w:space="0" w:color="auto"/>
              </w:divBdr>
            </w:div>
          </w:divsChild>
        </w:div>
        <w:div w:id="1840540943">
          <w:marLeft w:val="0"/>
          <w:marRight w:val="0"/>
          <w:marTop w:val="0"/>
          <w:marBottom w:val="0"/>
          <w:divBdr>
            <w:top w:val="none" w:sz="0" w:space="0" w:color="auto"/>
            <w:left w:val="none" w:sz="0" w:space="0" w:color="auto"/>
            <w:bottom w:val="none" w:sz="0" w:space="0" w:color="auto"/>
            <w:right w:val="none" w:sz="0" w:space="0" w:color="auto"/>
          </w:divBdr>
          <w:divsChild>
            <w:div w:id="1045906269">
              <w:marLeft w:val="0"/>
              <w:marRight w:val="0"/>
              <w:marTop w:val="0"/>
              <w:marBottom w:val="0"/>
              <w:divBdr>
                <w:top w:val="none" w:sz="0" w:space="0" w:color="auto"/>
                <w:left w:val="none" w:sz="0" w:space="0" w:color="auto"/>
                <w:bottom w:val="none" w:sz="0" w:space="0" w:color="auto"/>
                <w:right w:val="none" w:sz="0" w:space="0" w:color="auto"/>
              </w:divBdr>
            </w:div>
          </w:divsChild>
        </w:div>
        <w:div w:id="1831479039">
          <w:marLeft w:val="0"/>
          <w:marRight w:val="0"/>
          <w:marTop w:val="0"/>
          <w:marBottom w:val="0"/>
          <w:divBdr>
            <w:top w:val="none" w:sz="0" w:space="0" w:color="auto"/>
            <w:left w:val="none" w:sz="0" w:space="0" w:color="auto"/>
            <w:bottom w:val="none" w:sz="0" w:space="0" w:color="auto"/>
            <w:right w:val="none" w:sz="0" w:space="0" w:color="auto"/>
          </w:divBdr>
          <w:divsChild>
            <w:div w:id="2131974997">
              <w:marLeft w:val="0"/>
              <w:marRight w:val="0"/>
              <w:marTop w:val="0"/>
              <w:marBottom w:val="0"/>
              <w:divBdr>
                <w:top w:val="none" w:sz="0" w:space="0" w:color="auto"/>
                <w:left w:val="none" w:sz="0" w:space="0" w:color="auto"/>
                <w:bottom w:val="none" w:sz="0" w:space="0" w:color="auto"/>
                <w:right w:val="none" w:sz="0" w:space="0" w:color="auto"/>
              </w:divBdr>
            </w:div>
          </w:divsChild>
        </w:div>
        <w:div w:id="1287665267">
          <w:marLeft w:val="0"/>
          <w:marRight w:val="0"/>
          <w:marTop w:val="0"/>
          <w:marBottom w:val="0"/>
          <w:divBdr>
            <w:top w:val="none" w:sz="0" w:space="0" w:color="auto"/>
            <w:left w:val="none" w:sz="0" w:space="0" w:color="auto"/>
            <w:bottom w:val="none" w:sz="0" w:space="0" w:color="auto"/>
            <w:right w:val="none" w:sz="0" w:space="0" w:color="auto"/>
          </w:divBdr>
          <w:divsChild>
            <w:div w:id="460004319">
              <w:marLeft w:val="0"/>
              <w:marRight w:val="0"/>
              <w:marTop w:val="0"/>
              <w:marBottom w:val="0"/>
              <w:divBdr>
                <w:top w:val="none" w:sz="0" w:space="0" w:color="auto"/>
                <w:left w:val="none" w:sz="0" w:space="0" w:color="auto"/>
                <w:bottom w:val="none" w:sz="0" w:space="0" w:color="auto"/>
                <w:right w:val="none" w:sz="0" w:space="0" w:color="auto"/>
              </w:divBdr>
            </w:div>
          </w:divsChild>
        </w:div>
        <w:div w:id="1269585393">
          <w:marLeft w:val="0"/>
          <w:marRight w:val="0"/>
          <w:marTop w:val="0"/>
          <w:marBottom w:val="0"/>
          <w:divBdr>
            <w:top w:val="none" w:sz="0" w:space="0" w:color="auto"/>
            <w:left w:val="none" w:sz="0" w:space="0" w:color="auto"/>
            <w:bottom w:val="none" w:sz="0" w:space="0" w:color="auto"/>
            <w:right w:val="none" w:sz="0" w:space="0" w:color="auto"/>
          </w:divBdr>
          <w:divsChild>
            <w:div w:id="2080446284">
              <w:marLeft w:val="0"/>
              <w:marRight w:val="0"/>
              <w:marTop w:val="0"/>
              <w:marBottom w:val="0"/>
              <w:divBdr>
                <w:top w:val="none" w:sz="0" w:space="0" w:color="auto"/>
                <w:left w:val="none" w:sz="0" w:space="0" w:color="auto"/>
                <w:bottom w:val="none" w:sz="0" w:space="0" w:color="auto"/>
                <w:right w:val="none" w:sz="0" w:space="0" w:color="auto"/>
              </w:divBdr>
            </w:div>
          </w:divsChild>
        </w:div>
        <w:div w:id="1811828017">
          <w:marLeft w:val="0"/>
          <w:marRight w:val="0"/>
          <w:marTop w:val="0"/>
          <w:marBottom w:val="0"/>
          <w:divBdr>
            <w:top w:val="none" w:sz="0" w:space="0" w:color="auto"/>
            <w:left w:val="none" w:sz="0" w:space="0" w:color="auto"/>
            <w:bottom w:val="none" w:sz="0" w:space="0" w:color="auto"/>
            <w:right w:val="none" w:sz="0" w:space="0" w:color="auto"/>
          </w:divBdr>
          <w:divsChild>
            <w:div w:id="750781897">
              <w:marLeft w:val="0"/>
              <w:marRight w:val="0"/>
              <w:marTop w:val="0"/>
              <w:marBottom w:val="0"/>
              <w:divBdr>
                <w:top w:val="none" w:sz="0" w:space="0" w:color="auto"/>
                <w:left w:val="none" w:sz="0" w:space="0" w:color="auto"/>
                <w:bottom w:val="none" w:sz="0" w:space="0" w:color="auto"/>
                <w:right w:val="none" w:sz="0" w:space="0" w:color="auto"/>
              </w:divBdr>
            </w:div>
          </w:divsChild>
        </w:div>
        <w:div w:id="1254433180">
          <w:marLeft w:val="0"/>
          <w:marRight w:val="0"/>
          <w:marTop w:val="0"/>
          <w:marBottom w:val="0"/>
          <w:divBdr>
            <w:top w:val="none" w:sz="0" w:space="0" w:color="auto"/>
            <w:left w:val="none" w:sz="0" w:space="0" w:color="auto"/>
            <w:bottom w:val="none" w:sz="0" w:space="0" w:color="auto"/>
            <w:right w:val="none" w:sz="0" w:space="0" w:color="auto"/>
          </w:divBdr>
          <w:divsChild>
            <w:div w:id="1566914726">
              <w:marLeft w:val="0"/>
              <w:marRight w:val="0"/>
              <w:marTop w:val="0"/>
              <w:marBottom w:val="0"/>
              <w:divBdr>
                <w:top w:val="none" w:sz="0" w:space="0" w:color="auto"/>
                <w:left w:val="none" w:sz="0" w:space="0" w:color="auto"/>
                <w:bottom w:val="none" w:sz="0" w:space="0" w:color="auto"/>
                <w:right w:val="none" w:sz="0" w:space="0" w:color="auto"/>
              </w:divBdr>
            </w:div>
          </w:divsChild>
        </w:div>
        <w:div w:id="1244099012">
          <w:marLeft w:val="0"/>
          <w:marRight w:val="0"/>
          <w:marTop w:val="0"/>
          <w:marBottom w:val="0"/>
          <w:divBdr>
            <w:top w:val="none" w:sz="0" w:space="0" w:color="auto"/>
            <w:left w:val="none" w:sz="0" w:space="0" w:color="auto"/>
            <w:bottom w:val="none" w:sz="0" w:space="0" w:color="auto"/>
            <w:right w:val="none" w:sz="0" w:space="0" w:color="auto"/>
          </w:divBdr>
          <w:divsChild>
            <w:div w:id="10642731">
              <w:marLeft w:val="0"/>
              <w:marRight w:val="0"/>
              <w:marTop w:val="0"/>
              <w:marBottom w:val="0"/>
              <w:divBdr>
                <w:top w:val="none" w:sz="0" w:space="0" w:color="auto"/>
                <w:left w:val="none" w:sz="0" w:space="0" w:color="auto"/>
                <w:bottom w:val="none" w:sz="0" w:space="0" w:color="auto"/>
                <w:right w:val="none" w:sz="0" w:space="0" w:color="auto"/>
              </w:divBdr>
            </w:div>
          </w:divsChild>
        </w:div>
        <w:div w:id="731271433">
          <w:marLeft w:val="0"/>
          <w:marRight w:val="0"/>
          <w:marTop w:val="0"/>
          <w:marBottom w:val="0"/>
          <w:divBdr>
            <w:top w:val="none" w:sz="0" w:space="0" w:color="auto"/>
            <w:left w:val="none" w:sz="0" w:space="0" w:color="auto"/>
            <w:bottom w:val="none" w:sz="0" w:space="0" w:color="auto"/>
            <w:right w:val="none" w:sz="0" w:space="0" w:color="auto"/>
          </w:divBdr>
          <w:divsChild>
            <w:div w:id="487400091">
              <w:marLeft w:val="0"/>
              <w:marRight w:val="0"/>
              <w:marTop w:val="0"/>
              <w:marBottom w:val="0"/>
              <w:divBdr>
                <w:top w:val="none" w:sz="0" w:space="0" w:color="auto"/>
                <w:left w:val="none" w:sz="0" w:space="0" w:color="auto"/>
                <w:bottom w:val="none" w:sz="0" w:space="0" w:color="auto"/>
                <w:right w:val="none" w:sz="0" w:space="0" w:color="auto"/>
              </w:divBdr>
            </w:div>
          </w:divsChild>
        </w:div>
        <w:div w:id="1729722046">
          <w:marLeft w:val="0"/>
          <w:marRight w:val="0"/>
          <w:marTop w:val="0"/>
          <w:marBottom w:val="0"/>
          <w:divBdr>
            <w:top w:val="none" w:sz="0" w:space="0" w:color="auto"/>
            <w:left w:val="none" w:sz="0" w:space="0" w:color="auto"/>
            <w:bottom w:val="none" w:sz="0" w:space="0" w:color="auto"/>
            <w:right w:val="none" w:sz="0" w:space="0" w:color="auto"/>
          </w:divBdr>
          <w:divsChild>
            <w:div w:id="1804810924">
              <w:marLeft w:val="0"/>
              <w:marRight w:val="0"/>
              <w:marTop w:val="0"/>
              <w:marBottom w:val="0"/>
              <w:divBdr>
                <w:top w:val="none" w:sz="0" w:space="0" w:color="auto"/>
                <w:left w:val="none" w:sz="0" w:space="0" w:color="auto"/>
                <w:bottom w:val="none" w:sz="0" w:space="0" w:color="auto"/>
                <w:right w:val="none" w:sz="0" w:space="0" w:color="auto"/>
              </w:divBdr>
            </w:div>
          </w:divsChild>
        </w:div>
        <w:div w:id="951862843">
          <w:marLeft w:val="0"/>
          <w:marRight w:val="0"/>
          <w:marTop w:val="0"/>
          <w:marBottom w:val="0"/>
          <w:divBdr>
            <w:top w:val="none" w:sz="0" w:space="0" w:color="auto"/>
            <w:left w:val="none" w:sz="0" w:space="0" w:color="auto"/>
            <w:bottom w:val="none" w:sz="0" w:space="0" w:color="auto"/>
            <w:right w:val="none" w:sz="0" w:space="0" w:color="auto"/>
          </w:divBdr>
          <w:divsChild>
            <w:div w:id="1881624736">
              <w:marLeft w:val="0"/>
              <w:marRight w:val="0"/>
              <w:marTop w:val="0"/>
              <w:marBottom w:val="0"/>
              <w:divBdr>
                <w:top w:val="none" w:sz="0" w:space="0" w:color="auto"/>
                <w:left w:val="none" w:sz="0" w:space="0" w:color="auto"/>
                <w:bottom w:val="none" w:sz="0" w:space="0" w:color="auto"/>
                <w:right w:val="none" w:sz="0" w:space="0" w:color="auto"/>
              </w:divBdr>
            </w:div>
          </w:divsChild>
        </w:div>
        <w:div w:id="423116781">
          <w:marLeft w:val="0"/>
          <w:marRight w:val="0"/>
          <w:marTop w:val="0"/>
          <w:marBottom w:val="0"/>
          <w:divBdr>
            <w:top w:val="none" w:sz="0" w:space="0" w:color="auto"/>
            <w:left w:val="none" w:sz="0" w:space="0" w:color="auto"/>
            <w:bottom w:val="none" w:sz="0" w:space="0" w:color="auto"/>
            <w:right w:val="none" w:sz="0" w:space="0" w:color="auto"/>
          </w:divBdr>
          <w:divsChild>
            <w:div w:id="1332295724">
              <w:marLeft w:val="0"/>
              <w:marRight w:val="0"/>
              <w:marTop w:val="0"/>
              <w:marBottom w:val="0"/>
              <w:divBdr>
                <w:top w:val="none" w:sz="0" w:space="0" w:color="auto"/>
                <w:left w:val="none" w:sz="0" w:space="0" w:color="auto"/>
                <w:bottom w:val="none" w:sz="0" w:space="0" w:color="auto"/>
                <w:right w:val="none" w:sz="0" w:space="0" w:color="auto"/>
              </w:divBdr>
            </w:div>
          </w:divsChild>
        </w:div>
        <w:div w:id="606348118">
          <w:marLeft w:val="0"/>
          <w:marRight w:val="0"/>
          <w:marTop w:val="0"/>
          <w:marBottom w:val="0"/>
          <w:divBdr>
            <w:top w:val="none" w:sz="0" w:space="0" w:color="auto"/>
            <w:left w:val="none" w:sz="0" w:space="0" w:color="auto"/>
            <w:bottom w:val="none" w:sz="0" w:space="0" w:color="auto"/>
            <w:right w:val="none" w:sz="0" w:space="0" w:color="auto"/>
          </w:divBdr>
          <w:divsChild>
            <w:div w:id="2064671308">
              <w:marLeft w:val="0"/>
              <w:marRight w:val="0"/>
              <w:marTop w:val="0"/>
              <w:marBottom w:val="0"/>
              <w:divBdr>
                <w:top w:val="none" w:sz="0" w:space="0" w:color="auto"/>
                <w:left w:val="none" w:sz="0" w:space="0" w:color="auto"/>
                <w:bottom w:val="none" w:sz="0" w:space="0" w:color="auto"/>
                <w:right w:val="none" w:sz="0" w:space="0" w:color="auto"/>
              </w:divBdr>
            </w:div>
          </w:divsChild>
        </w:div>
        <w:div w:id="1300844102">
          <w:marLeft w:val="0"/>
          <w:marRight w:val="0"/>
          <w:marTop w:val="0"/>
          <w:marBottom w:val="0"/>
          <w:divBdr>
            <w:top w:val="none" w:sz="0" w:space="0" w:color="auto"/>
            <w:left w:val="none" w:sz="0" w:space="0" w:color="auto"/>
            <w:bottom w:val="none" w:sz="0" w:space="0" w:color="auto"/>
            <w:right w:val="none" w:sz="0" w:space="0" w:color="auto"/>
          </w:divBdr>
          <w:divsChild>
            <w:div w:id="719327542">
              <w:marLeft w:val="0"/>
              <w:marRight w:val="0"/>
              <w:marTop w:val="0"/>
              <w:marBottom w:val="0"/>
              <w:divBdr>
                <w:top w:val="none" w:sz="0" w:space="0" w:color="auto"/>
                <w:left w:val="none" w:sz="0" w:space="0" w:color="auto"/>
                <w:bottom w:val="none" w:sz="0" w:space="0" w:color="auto"/>
                <w:right w:val="none" w:sz="0" w:space="0" w:color="auto"/>
              </w:divBdr>
            </w:div>
          </w:divsChild>
        </w:div>
        <w:div w:id="1786651149">
          <w:marLeft w:val="0"/>
          <w:marRight w:val="0"/>
          <w:marTop w:val="0"/>
          <w:marBottom w:val="0"/>
          <w:divBdr>
            <w:top w:val="none" w:sz="0" w:space="0" w:color="auto"/>
            <w:left w:val="none" w:sz="0" w:space="0" w:color="auto"/>
            <w:bottom w:val="none" w:sz="0" w:space="0" w:color="auto"/>
            <w:right w:val="none" w:sz="0" w:space="0" w:color="auto"/>
          </w:divBdr>
          <w:divsChild>
            <w:div w:id="2119372136">
              <w:marLeft w:val="0"/>
              <w:marRight w:val="0"/>
              <w:marTop w:val="0"/>
              <w:marBottom w:val="0"/>
              <w:divBdr>
                <w:top w:val="none" w:sz="0" w:space="0" w:color="auto"/>
                <w:left w:val="none" w:sz="0" w:space="0" w:color="auto"/>
                <w:bottom w:val="none" w:sz="0" w:space="0" w:color="auto"/>
                <w:right w:val="none" w:sz="0" w:space="0" w:color="auto"/>
              </w:divBdr>
            </w:div>
          </w:divsChild>
        </w:div>
        <w:div w:id="1813862561">
          <w:marLeft w:val="0"/>
          <w:marRight w:val="0"/>
          <w:marTop w:val="0"/>
          <w:marBottom w:val="0"/>
          <w:divBdr>
            <w:top w:val="none" w:sz="0" w:space="0" w:color="auto"/>
            <w:left w:val="none" w:sz="0" w:space="0" w:color="auto"/>
            <w:bottom w:val="none" w:sz="0" w:space="0" w:color="auto"/>
            <w:right w:val="none" w:sz="0" w:space="0" w:color="auto"/>
          </w:divBdr>
          <w:divsChild>
            <w:div w:id="1634672802">
              <w:marLeft w:val="0"/>
              <w:marRight w:val="0"/>
              <w:marTop w:val="0"/>
              <w:marBottom w:val="0"/>
              <w:divBdr>
                <w:top w:val="none" w:sz="0" w:space="0" w:color="auto"/>
                <w:left w:val="none" w:sz="0" w:space="0" w:color="auto"/>
                <w:bottom w:val="none" w:sz="0" w:space="0" w:color="auto"/>
                <w:right w:val="none" w:sz="0" w:space="0" w:color="auto"/>
              </w:divBdr>
            </w:div>
          </w:divsChild>
        </w:div>
        <w:div w:id="2063358007">
          <w:marLeft w:val="0"/>
          <w:marRight w:val="0"/>
          <w:marTop w:val="0"/>
          <w:marBottom w:val="0"/>
          <w:divBdr>
            <w:top w:val="none" w:sz="0" w:space="0" w:color="auto"/>
            <w:left w:val="none" w:sz="0" w:space="0" w:color="auto"/>
            <w:bottom w:val="none" w:sz="0" w:space="0" w:color="auto"/>
            <w:right w:val="none" w:sz="0" w:space="0" w:color="auto"/>
          </w:divBdr>
          <w:divsChild>
            <w:div w:id="1101603155">
              <w:marLeft w:val="0"/>
              <w:marRight w:val="0"/>
              <w:marTop w:val="0"/>
              <w:marBottom w:val="0"/>
              <w:divBdr>
                <w:top w:val="none" w:sz="0" w:space="0" w:color="auto"/>
                <w:left w:val="none" w:sz="0" w:space="0" w:color="auto"/>
                <w:bottom w:val="none" w:sz="0" w:space="0" w:color="auto"/>
                <w:right w:val="none" w:sz="0" w:space="0" w:color="auto"/>
              </w:divBdr>
            </w:div>
          </w:divsChild>
        </w:div>
        <w:div w:id="679626180">
          <w:marLeft w:val="0"/>
          <w:marRight w:val="0"/>
          <w:marTop w:val="0"/>
          <w:marBottom w:val="0"/>
          <w:divBdr>
            <w:top w:val="none" w:sz="0" w:space="0" w:color="auto"/>
            <w:left w:val="none" w:sz="0" w:space="0" w:color="auto"/>
            <w:bottom w:val="none" w:sz="0" w:space="0" w:color="auto"/>
            <w:right w:val="none" w:sz="0" w:space="0" w:color="auto"/>
          </w:divBdr>
          <w:divsChild>
            <w:div w:id="1262059465">
              <w:marLeft w:val="0"/>
              <w:marRight w:val="0"/>
              <w:marTop w:val="0"/>
              <w:marBottom w:val="0"/>
              <w:divBdr>
                <w:top w:val="none" w:sz="0" w:space="0" w:color="auto"/>
                <w:left w:val="none" w:sz="0" w:space="0" w:color="auto"/>
                <w:bottom w:val="none" w:sz="0" w:space="0" w:color="auto"/>
                <w:right w:val="none" w:sz="0" w:space="0" w:color="auto"/>
              </w:divBdr>
            </w:div>
            <w:div w:id="26565840">
              <w:marLeft w:val="0"/>
              <w:marRight w:val="0"/>
              <w:marTop w:val="0"/>
              <w:marBottom w:val="0"/>
              <w:divBdr>
                <w:top w:val="none" w:sz="0" w:space="0" w:color="auto"/>
                <w:left w:val="none" w:sz="0" w:space="0" w:color="auto"/>
                <w:bottom w:val="none" w:sz="0" w:space="0" w:color="auto"/>
                <w:right w:val="none" w:sz="0" w:space="0" w:color="auto"/>
              </w:divBdr>
            </w:div>
          </w:divsChild>
        </w:div>
        <w:div w:id="240991997">
          <w:marLeft w:val="0"/>
          <w:marRight w:val="0"/>
          <w:marTop w:val="0"/>
          <w:marBottom w:val="0"/>
          <w:divBdr>
            <w:top w:val="none" w:sz="0" w:space="0" w:color="auto"/>
            <w:left w:val="none" w:sz="0" w:space="0" w:color="auto"/>
            <w:bottom w:val="none" w:sz="0" w:space="0" w:color="auto"/>
            <w:right w:val="none" w:sz="0" w:space="0" w:color="auto"/>
          </w:divBdr>
          <w:divsChild>
            <w:div w:id="128284060">
              <w:marLeft w:val="0"/>
              <w:marRight w:val="0"/>
              <w:marTop w:val="0"/>
              <w:marBottom w:val="0"/>
              <w:divBdr>
                <w:top w:val="none" w:sz="0" w:space="0" w:color="auto"/>
                <w:left w:val="none" w:sz="0" w:space="0" w:color="auto"/>
                <w:bottom w:val="none" w:sz="0" w:space="0" w:color="auto"/>
                <w:right w:val="none" w:sz="0" w:space="0" w:color="auto"/>
              </w:divBdr>
            </w:div>
          </w:divsChild>
        </w:div>
        <w:div w:id="325061870">
          <w:marLeft w:val="0"/>
          <w:marRight w:val="0"/>
          <w:marTop w:val="0"/>
          <w:marBottom w:val="0"/>
          <w:divBdr>
            <w:top w:val="none" w:sz="0" w:space="0" w:color="auto"/>
            <w:left w:val="none" w:sz="0" w:space="0" w:color="auto"/>
            <w:bottom w:val="none" w:sz="0" w:space="0" w:color="auto"/>
            <w:right w:val="none" w:sz="0" w:space="0" w:color="auto"/>
          </w:divBdr>
          <w:divsChild>
            <w:div w:id="448790688">
              <w:marLeft w:val="0"/>
              <w:marRight w:val="0"/>
              <w:marTop w:val="0"/>
              <w:marBottom w:val="0"/>
              <w:divBdr>
                <w:top w:val="none" w:sz="0" w:space="0" w:color="auto"/>
                <w:left w:val="none" w:sz="0" w:space="0" w:color="auto"/>
                <w:bottom w:val="none" w:sz="0" w:space="0" w:color="auto"/>
                <w:right w:val="none" w:sz="0" w:space="0" w:color="auto"/>
              </w:divBdr>
            </w:div>
          </w:divsChild>
        </w:div>
        <w:div w:id="1935936433">
          <w:marLeft w:val="0"/>
          <w:marRight w:val="0"/>
          <w:marTop w:val="0"/>
          <w:marBottom w:val="0"/>
          <w:divBdr>
            <w:top w:val="none" w:sz="0" w:space="0" w:color="auto"/>
            <w:left w:val="none" w:sz="0" w:space="0" w:color="auto"/>
            <w:bottom w:val="none" w:sz="0" w:space="0" w:color="auto"/>
            <w:right w:val="none" w:sz="0" w:space="0" w:color="auto"/>
          </w:divBdr>
          <w:divsChild>
            <w:div w:id="2144610720">
              <w:marLeft w:val="0"/>
              <w:marRight w:val="0"/>
              <w:marTop w:val="0"/>
              <w:marBottom w:val="0"/>
              <w:divBdr>
                <w:top w:val="none" w:sz="0" w:space="0" w:color="auto"/>
                <w:left w:val="none" w:sz="0" w:space="0" w:color="auto"/>
                <w:bottom w:val="none" w:sz="0" w:space="0" w:color="auto"/>
                <w:right w:val="none" w:sz="0" w:space="0" w:color="auto"/>
              </w:divBdr>
            </w:div>
          </w:divsChild>
        </w:div>
        <w:div w:id="1523976105">
          <w:marLeft w:val="0"/>
          <w:marRight w:val="0"/>
          <w:marTop w:val="0"/>
          <w:marBottom w:val="0"/>
          <w:divBdr>
            <w:top w:val="none" w:sz="0" w:space="0" w:color="auto"/>
            <w:left w:val="none" w:sz="0" w:space="0" w:color="auto"/>
            <w:bottom w:val="none" w:sz="0" w:space="0" w:color="auto"/>
            <w:right w:val="none" w:sz="0" w:space="0" w:color="auto"/>
          </w:divBdr>
          <w:divsChild>
            <w:div w:id="464280768">
              <w:marLeft w:val="0"/>
              <w:marRight w:val="0"/>
              <w:marTop w:val="0"/>
              <w:marBottom w:val="0"/>
              <w:divBdr>
                <w:top w:val="none" w:sz="0" w:space="0" w:color="auto"/>
                <w:left w:val="none" w:sz="0" w:space="0" w:color="auto"/>
                <w:bottom w:val="none" w:sz="0" w:space="0" w:color="auto"/>
                <w:right w:val="none" w:sz="0" w:space="0" w:color="auto"/>
              </w:divBdr>
            </w:div>
          </w:divsChild>
        </w:div>
        <w:div w:id="20472072">
          <w:marLeft w:val="0"/>
          <w:marRight w:val="0"/>
          <w:marTop w:val="0"/>
          <w:marBottom w:val="0"/>
          <w:divBdr>
            <w:top w:val="none" w:sz="0" w:space="0" w:color="auto"/>
            <w:left w:val="none" w:sz="0" w:space="0" w:color="auto"/>
            <w:bottom w:val="none" w:sz="0" w:space="0" w:color="auto"/>
            <w:right w:val="none" w:sz="0" w:space="0" w:color="auto"/>
          </w:divBdr>
          <w:divsChild>
            <w:div w:id="2052266499">
              <w:marLeft w:val="0"/>
              <w:marRight w:val="0"/>
              <w:marTop w:val="0"/>
              <w:marBottom w:val="0"/>
              <w:divBdr>
                <w:top w:val="none" w:sz="0" w:space="0" w:color="auto"/>
                <w:left w:val="none" w:sz="0" w:space="0" w:color="auto"/>
                <w:bottom w:val="none" w:sz="0" w:space="0" w:color="auto"/>
                <w:right w:val="none" w:sz="0" w:space="0" w:color="auto"/>
              </w:divBdr>
            </w:div>
          </w:divsChild>
        </w:div>
        <w:div w:id="1279409186">
          <w:marLeft w:val="0"/>
          <w:marRight w:val="0"/>
          <w:marTop w:val="0"/>
          <w:marBottom w:val="0"/>
          <w:divBdr>
            <w:top w:val="none" w:sz="0" w:space="0" w:color="auto"/>
            <w:left w:val="none" w:sz="0" w:space="0" w:color="auto"/>
            <w:bottom w:val="none" w:sz="0" w:space="0" w:color="auto"/>
            <w:right w:val="none" w:sz="0" w:space="0" w:color="auto"/>
          </w:divBdr>
          <w:divsChild>
            <w:div w:id="202865131">
              <w:marLeft w:val="0"/>
              <w:marRight w:val="0"/>
              <w:marTop w:val="0"/>
              <w:marBottom w:val="0"/>
              <w:divBdr>
                <w:top w:val="none" w:sz="0" w:space="0" w:color="auto"/>
                <w:left w:val="none" w:sz="0" w:space="0" w:color="auto"/>
                <w:bottom w:val="none" w:sz="0" w:space="0" w:color="auto"/>
                <w:right w:val="none" w:sz="0" w:space="0" w:color="auto"/>
              </w:divBdr>
            </w:div>
          </w:divsChild>
        </w:div>
        <w:div w:id="1266503233">
          <w:marLeft w:val="0"/>
          <w:marRight w:val="0"/>
          <w:marTop w:val="0"/>
          <w:marBottom w:val="0"/>
          <w:divBdr>
            <w:top w:val="none" w:sz="0" w:space="0" w:color="auto"/>
            <w:left w:val="none" w:sz="0" w:space="0" w:color="auto"/>
            <w:bottom w:val="none" w:sz="0" w:space="0" w:color="auto"/>
            <w:right w:val="none" w:sz="0" w:space="0" w:color="auto"/>
          </w:divBdr>
          <w:divsChild>
            <w:div w:id="129131312">
              <w:marLeft w:val="0"/>
              <w:marRight w:val="0"/>
              <w:marTop w:val="0"/>
              <w:marBottom w:val="0"/>
              <w:divBdr>
                <w:top w:val="none" w:sz="0" w:space="0" w:color="auto"/>
                <w:left w:val="none" w:sz="0" w:space="0" w:color="auto"/>
                <w:bottom w:val="none" w:sz="0" w:space="0" w:color="auto"/>
                <w:right w:val="none" w:sz="0" w:space="0" w:color="auto"/>
              </w:divBdr>
            </w:div>
          </w:divsChild>
        </w:div>
        <w:div w:id="241260655">
          <w:marLeft w:val="0"/>
          <w:marRight w:val="0"/>
          <w:marTop w:val="0"/>
          <w:marBottom w:val="0"/>
          <w:divBdr>
            <w:top w:val="none" w:sz="0" w:space="0" w:color="auto"/>
            <w:left w:val="none" w:sz="0" w:space="0" w:color="auto"/>
            <w:bottom w:val="none" w:sz="0" w:space="0" w:color="auto"/>
            <w:right w:val="none" w:sz="0" w:space="0" w:color="auto"/>
          </w:divBdr>
          <w:divsChild>
            <w:div w:id="1165317333">
              <w:marLeft w:val="0"/>
              <w:marRight w:val="0"/>
              <w:marTop w:val="0"/>
              <w:marBottom w:val="0"/>
              <w:divBdr>
                <w:top w:val="none" w:sz="0" w:space="0" w:color="auto"/>
                <w:left w:val="none" w:sz="0" w:space="0" w:color="auto"/>
                <w:bottom w:val="none" w:sz="0" w:space="0" w:color="auto"/>
                <w:right w:val="none" w:sz="0" w:space="0" w:color="auto"/>
              </w:divBdr>
            </w:div>
          </w:divsChild>
        </w:div>
        <w:div w:id="696809085">
          <w:marLeft w:val="0"/>
          <w:marRight w:val="0"/>
          <w:marTop w:val="0"/>
          <w:marBottom w:val="0"/>
          <w:divBdr>
            <w:top w:val="none" w:sz="0" w:space="0" w:color="auto"/>
            <w:left w:val="none" w:sz="0" w:space="0" w:color="auto"/>
            <w:bottom w:val="none" w:sz="0" w:space="0" w:color="auto"/>
            <w:right w:val="none" w:sz="0" w:space="0" w:color="auto"/>
          </w:divBdr>
          <w:divsChild>
            <w:div w:id="992219045">
              <w:marLeft w:val="0"/>
              <w:marRight w:val="0"/>
              <w:marTop w:val="0"/>
              <w:marBottom w:val="0"/>
              <w:divBdr>
                <w:top w:val="none" w:sz="0" w:space="0" w:color="auto"/>
                <w:left w:val="none" w:sz="0" w:space="0" w:color="auto"/>
                <w:bottom w:val="none" w:sz="0" w:space="0" w:color="auto"/>
                <w:right w:val="none" w:sz="0" w:space="0" w:color="auto"/>
              </w:divBdr>
            </w:div>
          </w:divsChild>
        </w:div>
        <w:div w:id="1671449676">
          <w:marLeft w:val="0"/>
          <w:marRight w:val="0"/>
          <w:marTop w:val="0"/>
          <w:marBottom w:val="0"/>
          <w:divBdr>
            <w:top w:val="none" w:sz="0" w:space="0" w:color="auto"/>
            <w:left w:val="none" w:sz="0" w:space="0" w:color="auto"/>
            <w:bottom w:val="none" w:sz="0" w:space="0" w:color="auto"/>
            <w:right w:val="none" w:sz="0" w:space="0" w:color="auto"/>
          </w:divBdr>
          <w:divsChild>
            <w:div w:id="1107384315">
              <w:marLeft w:val="0"/>
              <w:marRight w:val="0"/>
              <w:marTop w:val="0"/>
              <w:marBottom w:val="0"/>
              <w:divBdr>
                <w:top w:val="none" w:sz="0" w:space="0" w:color="auto"/>
                <w:left w:val="none" w:sz="0" w:space="0" w:color="auto"/>
                <w:bottom w:val="none" w:sz="0" w:space="0" w:color="auto"/>
                <w:right w:val="none" w:sz="0" w:space="0" w:color="auto"/>
              </w:divBdr>
            </w:div>
          </w:divsChild>
        </w:div>
        <w:div w:id="708259282">
          <w:marLeft w:val="0"/>
          <w:marRight w:val="0"/>
          <w:marTop w:val="0"/>
          <w:marBottom w:val="0"/>
          <w:divBdr>
            <w:top w:val="none" w:sz="0" w:space="0" w:color="auto"/>
            <w:left w:val="none" w:sz="0" w:space="0" w:color="auto"/>
            <w:bottom w:val="none" w:sz="0" w:space="0" w:color="auto"/>
            <w:right w:val="none" w:sz="0" w:space="0" w:color="auto"/>
          </w:divBdr>
          <w:divsChild>
            <w:div w:id="496580778">
              <w:marLeft w:val="0"/>
              <w:marRight w:val="0"/>
              <w:marTop w:val="0"/>
              <w:marBottom w:val="0"/>
              <w:divBdr>
                <w:top w:val="none" w:sz="0" w:space="0" w:color="auto"/>
                <w:left w:val="none" w:sz="0" w:space="0" w:color="auto"/>
                <w:bottom w:val="none" w:sz="0" w:space="0" w:color="auto"/>
                <w:right w:val="none" w:sz="0" w:space="0" w:color="auto"/>
              </w:divBdr>
            </w:div>
            <w:div w:id="2007782723">
              <w:marLeft w:val="0"/>
              <w:marRight w:val="0"/>
              <w:marTop w:val="0"/>
              <w:marBottom w:val="0"/>
              <w:divBdr>
                <w:top w:val="none" w:sz="0" w:space="0" w:color="auto"/>
                <w:left w:val="none" w:sz="0" w:space="0" w:color="auto"/>
                <w:bottom w:val="none" w:sz="0" w:space="0" w:color="auto"/>
                <w:right w:val="none" w:sz="0" w:space="0" w:color="auto"/>
              </w:divBdr>
            </w:div>
            <w:div w:id="231236798">
              <w:marLeft w:val="0"/>
              <w:marRight w:val="0"/>
              <w:marTop w:val="0"/>
              <w:marBottom w:val="0"/>
              <w:divBdr>
                <w:top w:val="none" w:sz="0" w:space="0" w:color="auto"/>
                <w:left w:val="none" w:sz="0" w:space="0" w:color="auto"/>
                <w:bottom w:val="none" w:sz="0" w:space="0" w:color="auto"/>
                <w:right w:val="none" w:sz="0" w:space="0" w:color="auto"/>
              </w:divBdr>
            </w:div>
            <w:div w:id="47999260">
              <w:marLeft w:val="0"/>
              <w:marRight w:val="0"/>
              <w:marTop w:val="0"/>
              <w:marBottom w:val="0"/>
              <w:divBdr>
                <w:top w:val="none" w:sz="0" w:space="0" w:color="auto"/>
                <w:left w:val="none" w:sz="0" w:space="0" w:color="auto"/>
                <w:bottom w:val="none" w:sz="0" w:space="0" w:color="auto"/>
                <w:right w:val="none" w:sz="0" w:space="0" w:color="auto"/>
              </w:divBdr>
            </w:div>
            <w:div w:id="217471931">
              <w:marLeft w:val="0"/>
              <w:marRight w:val="0"/>
              <w:marTop w:val="0"/>
              <w:marBottom w:val="0"/>
              <w:divBdr>
                <w:top w:val="none" w:sz="0" w:space="0" w:color="auto"/>
                <w:left w:val="none" w:sz="0" w:space="0" w:color="auto"/>
                <w:bottom w:val="none" w:sz="0" w:space="0" w:color="auto"/>
                <w:right w:val="none" w:sz="0" w:space="0" w:color="auto"/>
              </w:divBdr>
            </w:div>
            <w:div w:id="924607536">
              <w:marLeft w:val="0"/>
              <w:marRight w:val="0"/>
              <w:marTop w:val="0"/>
              <w:marBottom w:val="0"/>
              <w:divBdr>
                <w:top w:val="none" w:sz="0" w:space="0" w:color="auto"/>
                <w:left w:val="none" w:sz="0" w:space="0" w:color="auto"/>
                <w:bottom w:val="none" w:sz="0" w:space="0" w:color="auto"/>
                <w:right w:val="none" w:sz="0" w:space="0" w:color="auto"/>
              </w:divBdr>
            </w:div>
            <w:div w:id="715085675">
              <w:marLeft w:val="0"/>
              <w:marRight w:val="0"/>
              <w:marTop w:val="0"/>
              <w:marBottom w:val="0"/>
              <w:divBdr>
                <w:top w:val="none" w:sz="0" w:space="0" w:color="auto"/>
                <w:left w:val="none" w:sz="0" w:space="0" w:color="auto"/>
                <w:bottom w:val="none" w:sz="0" w:space="0" w:color="auto"/>
                <w:right w:val="none" w:sz="0" w:space="0" w:color="auto"/>
              </w:divBdr>
            </w:div>
            <w:div w:id="1389718396">
              <w:marLeft w:val="0"/>
              <w:marRight w:val="0"/>
              <w:marTop w:val="0"/>
              <w:marBottom w:val="0"/>
              <w:divBdr>
                <w:top w:val="none" w:sz="0" w:space="0" w:color="auto"/>
                <w:left w:val="none" w:sz="0" w:space="0" w:color="auto"/>
                <w:bottom w:val="none" w:sz="0" w:space="0" w:color="auto"/>
                <w:right w:val="none" w:sz="0" w:space="0" w:color="auto"/>
              </w:divBdr>
            </w:div>
            <w:div w:id="653877657">
              <w:marLeft w:val="0"/>
              <w:marRight w:val="0"/>
              <w:marTop w:val="0"/>
              <w:marBottom w:val="0"/>
              <w:divBdr>
                <w:top w:val="none" w:sz="0" w:space="0" w:color="auto"/>
                <w:left w:val="none" w:sz="0" w:space="0" w:color="auto"/>
                <w:bottom w:val="none" w:sz="0" w:space="0" w:color="auto"/>
                <w:right w:val="none" w:sz="0" w:space="0" w:color="auto"/>
              </w:divBdr>
            </w:div>
            <w:div w:id="1104350256">
              <w:marLeft w:val="0"/>
              <w:marRight w:val="0"/>
              <w:marTop w:val="0"/>
              <w:marBottom w:val="0"/>
              <w:divBdr>
                <w:top w:val="none" w:sz="0" w:space="0" w:color="auto"/>
                <w:left w:val="none" w:sz="0" w:space="0" w:color="auto"/>
                <w:bottom w:val="none" w:sz="0" w:space="0" w:color="auto"/>
                <w:right w:val="none" w:sz="0" w:space="0" w:color="auto"/>
              </w:divBdr>
            </w:div>
            <w:div w:id="149643025">
              <w:marLeft w:val="0"/>
              <w:marRight w:val="0"/>
              <w:marTop w:val="0"/>
              <w:marBottom w:val="0"/>
              <w:divBdr>
                <w:top w:val="none" w:sz="0" w:space="0" w:color="auto"/>
                <w:left w:val="none" w:sz="0" w:space="0" w:color="auto"/>
                <w:bottom w:val="none" w:sz="0" w:space="0" w:color="auto"/>
                <w:right w:val="none" w:sz="0" w:space="0" w:color="auto"/>
              </w:divBdr>
            </w:div>
            <w:div w:id="922950499">
              <w:marLeft w:val="0"/>
              <w:marRight w:val="0"/>
              <w:marTop w:val="0"/>
              <w:marBottom w:val="0"/>
              <w:divBdr>
                <w:top w:val="none" w:sz="0" w:space="0" w:color="auto"/>
                <w:left w:val="none" w:sz="0" w:space="0" w:color="auto"/>
                <w:bottom w:val="none" w:sz="0" w:space="0" w:color="auto"/>
                <w:right w:val="none" w:sz="0" w:space="0" w:color="auto"/>
              </w:divBdr>
            </w:div>
            <w:div w:id="581256315">
              <w:marLeft w:val="0"/>
              <w:marRight w:val="0"/>
              <w:marTop w:val="0"/>
              <w:marBottom w:val="0"/>
              <w:divBdr>
                <w:top w:val="none" w:sz="0" w:space="0" w:color="auto"/>
                <w:left w:val="none" w:sz="0" w:space="0" w:color="auto"/>
                <w:bottom w:val="none" w:sz="0" w:space="0" w:color="auto"/>
                <w:right w:val="none" w:sz="0" w:space="0" w:color="auto"/>
              </w:divBdr>
            </w:div>
            <w:div w:id="894046550">
              <w:marLeft w:val="0"/>
              <w:marRight w:val="0"/>
              <w:marTop w:val="0"/>
              <w:marBottom w:val="0"/>
              <w:divBdr>
                <w:top w:val="none" w:sz="0" w:space="0" w:color="auto"/>
                <w:left w:val="none" w:sz="0" w:space="0" w:color="auto"/>
                <w:bottom w:val="none" w:sz="0" w:space="0" w:color="auto"/>
                <w:right w:val="none" w:sz="0" w:space="0" w:color="auto"/>
              </w:divBdr>
            </w:div>
          </w:divsChild>
        </w:div>
        <w:div w:id="2002540211">
          <w:marLeft w:val="0"/>
          <w:marRight w:val="0"/>
          <w:marTop w:val="0"/>
          <w:marBottom w:val="0"/>
          <w:divBdr>
            <w:top w:val="none" w:sz="0" w:space="0" w:color="auto"/>
            <w:left w:val="none" w:sz="0" w:space="0" w:color="auto"/>
            <w:bottom w:val="none" w:sz="0" w:space="0" w:color="auto"/>
            <w:right w:val="none" w:sz="0" w:space="0" w:color="auto"/>
          </w:divBdr>
          <w:divsChild>
            <w:div w:id="1828669692">
              <w:marLeft w:val="0"/>
              <w:marRight w:val="0"/>
              <w:marTop w:val="0"/>
              <w:marBottom w:val="0"/>
              <w:divBdr>
                <w:top w:val="none" w:sz="0" w:space="0" w:color="auto"/>
                <w:left w:val="none" w:sz="0" w:space="0" w:color="auto"/>
                <w:bottom w:val="none" w:sz="0" w:space="0" w:color="auto"/>
                <w:right w:val="none" w:sz="0" w:space="0" w:color="auto"/>
              </w:divBdr>
            </w:div>
          </w:divsChild>
        </w:div>
        <w:div w:id="483162986">
          <w:marLeft w:val="0"/>
          <w:marRight w:val="0"/>
          <w:marTop w:val="0"/>
          <w:marBottom w:val="0"/>
          <w:divBdr>
            <w:top w:val="none" w:sz="0" w:space="0" w:color="auto"/>
            <w:left w:val="none" w:sz="0" w:space="0" w:color="auto"/>
            <w:bottom w:val="none" w:sz="0" w:space="0" w:color="auto"/>
            <w:right w:val="none" w:sz="0" w:space="0" w:color="auto"/>
          </w:divBdr>
          <w:divsChild>
            <w:div w:id="1052189125">
              <w:marLeft w:val="0"/>
              <w:marRight w:val="0"/>
              <w:marTop w:val="0"/>
              <w:marBottom w:val="0"/>
              <w:divBdr>
                <w:top w:val="none" w:sz="0" w:space="0" w:color="auto"/>
                <w:left w:val="none" w:sz="0" w:space="0" w:color="auto"/>
                <w:bottom w:val="none" w:sz="0" w:space="0" w:color="auto"/>
                <w:right w:val="none" w:sz="0" w:space="0" w:color="auto"/>
              </w:divBdr>
            </w:div>
          </w:divsChild>
        </w:div>
        <w:div w:id="1431509538">
          <w:marLeft w:val="0"/>
          <w:marRight w:val="0"/>
          <w:marTop w:val="0"/>
          <w:marBottom w:val="0"/>
          <w:divBdr>
            <w:top w:val="none" w:sz="0" w:space="0" w:color="auto"/>
            <w:left w:val="none" w:sz="0" w:space="0" w:color="auto"/>
            <w:bottom w:val="none" w:sz="0" w:space="0" w:color="auto"/>
            <w:right w:val="none" w:sz="0" w:space="0" w:color="auto"/>
          </w:divBdr>
          <w:divsChild>
            <w:div w:id="928200236">
              <w:marLeft w:val="0"/>
              <w:marRight w:val="0"/>
              <w:marTop w:val="0"/>
              <w:marBottom w:val="0"/>
              <w:divBdr>
                <w:top w:val="none" w:sz="0" w:space="0" w:color="auto"/>
                <w:left w:val="none" w:sz="0" w:space="0" w:color="auto"/>
                <w:bottom w:val="none" w:sz="0" w:space="0" w:color="auto"/>
                <w:right w:val="none" w:sz="0" w:space="0" w:color="auto"/>
              </w:divBdr>
            </w:div>
          </w:divsChild>
        </w:div>
        <w:div w:id="1688410854">
          <w:marLeft w:val="0"/>
          <w:marRight w:val="0"/>
          <w:marTop w:val="0"/>
          <w:marBottom w:val="0"/>
          <w:divBdr>
            <w:top w:val="none" w:sz="0" w:space="0" w:color="auto"/>
            <w:left w:val="none" w:sz="0" w:space="0" w:color="auto"/>
            <w:bottom w:val="none" w:sz="0" w:space="0" w:color="auto"/>
            <w:right w:val="none" w:sz="0" w:space="0" w:color="auto"/>
          </w:divBdr>
          <w:divsChild>
            <w:div w:id="645863904">
              <w:marLeft w:val="0"/>
              <w:marRight w:val="0"/>
              <w:marTop w:val="0"/>
              <w:marBottom w:val="0"/>
              <w:divBdr>
                <w:top w:val="none" w:sz="0" w:space="0" w:color="auto"/>
                <w:left w:val="none" w:sz="0" w:space="0" w:color="auto"/>
                <w:bottom w:val="none" w:sz="0" w:space="0" w:color="auto"/>
                <w:right w:val="none" w:sz="0" w:space="0" w:color="auto"/>
              </w:divBdr>
            </w:div>
            <w:div w:id="1019509309">
              <w:marLeft w:val="0"/>
              <w:marRight w:val="0"/>
              <w:marTop w:val="0"/>
              <w:marBottom w:val="0"/>
              <w:divBdr>
                <w:top w:val="none" w:sz="0" w:space="0" w:color="auto"/>
                <w:left w:val="none" w:sz="0" w:space="0" w:color="auto"/>
                <w:bottom w:val="none" w:sz="0" w:space="0" w:color="auto"/>
                <w:right w:val="none" w:sz="0" w:space="0" w:color="auto"/>
              </w:divBdr>
            </w:div>
            <w:div w:id="617874621">
              <w:marLeft w:val="0"/>
              <w:marRight w:val="0"/>
              <w:marTop w:val="0"/>
              <w:marBottom w:val="0"/>
              <w:divBdr>
                <w:top w:val="none" w:sz="0" w:space="0" w:color="auto"/>
                <w:left w:val="none" w:sz="0" w:space="0" w:color="auto"/>
                <w:bottom w:val="none" w:sz="0" w:space="0" w:color="auto"/>
                <w:right w:val="none" w:sz="0" w:space="0" w:color="auto"/>
              </w:divBdr>
            </w:div>
            <w:div w:id="1503666426">
              <w:marLeft w:val="0"/>
              <w:marRight w:val="0"/>
              <w:marTop w:val="0"/>
              <w:marBottom w:val="0"/>
              <w:divBdr>
                <w:top w:val="none" w:sz="0" w:space="0" w:color="auto"/>
                <w:left w:val="none" w:sz="0" w:space="0" w:color="auto"/>
                <w:bottom w:val="none" w:sz="0" w:space="0" w:color="auto"/>
                <w:right w:val="none" w:sz="0" w:space="0" w:color="auto"/>
              </w:divBdr>
            </w:div>
            <w:div w:id="568080889">
              <w:marLeft w:val="0"/>
              <w:marRight w:val="0"/>
              <w:marTop w:val="0"/>
              <w:marBottom w:val="0"/>
              <w:divBdr>
                <w:top w:val="none" w:sz="0" w:space="0" w:color="auto"/>
                <w:left w:val="none" w:sz="0" w:space="0" w:color="auto"/>
                <w:bottom w:val="none" w:sz="0" w:space="0" w:color="auto"/>
                <w:right w:val="none" w:sz="0" w:space="0" w:color="auto"/>
              </w:divBdr>
            </w:div>
            <w:div w:id="515189764">
              <w:marLeft w:val="0"/>
              <w:marRight w:val="0"/>
              <w:marTop w:val="0"/>
              <w:marBottom w:val="0"/>
              <w:divBdr>
                <w:top w:val="none" w:sz="0" w:space="0" w:color="auto"/>
                <w:left w:val="none" w:sz="0" w:space="0" w:color="auto"/>
                <w:bottom w:val="none" w:sz="0" w:space="0" w:color="auto"/>
                <w:right w:val="none" w:sz="0" w:space="0" w:color="auto"/>
              </w:divBdr>
            </w:div>
            <w:div w:id="76056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1937">
      <w:bodyDiv w:val="1"/>
      <w:marLeft w:val="0"/>
      <w:marRight w:val="0"/>
      <w:marTop w:val="0"/>
      <w:marBottom w:val="0"/>
      <w:divBdr>
        <w:top w:val="none" w:sz="0" w:space="0" w:color="auto"/>
        <w:left w:val="none" w:sz="0" w:space="0" w:color="auto"/>
        <w:bottom w:val="none" w:sz="0" w:space="0" w:color="auto"/>
        <w:right w:val="none" w:sz="0" w:space="0" w:color="auto"/>
      </w:divBdr>
    </w:div>
    <w:div w:id="1522817147">
      <w:bodyDiv w:val="1"/>
      <w:marLeft w:val="0"/>
      <w:marRight w:val="0"/>
      <w:marTop w:val="0"/>
      <w:marBottom w:val="0"/>
      <w:divBdr>
        <w:top w:val="none" w:sz="0" w:space="0" w:color="auto"/>
        <w:left w:val="none" w:sz="0" w:space="0" w:color="auto"/>
        <w:bottom w:val="none" w:sz="0" w:space="0" w:color="auto"/>
        <w:right w:val="none" w:sz="0" w:space="0" w:color="auto"/>
      </w:divBdr>
      <w:divsChild>
        <w:div w:id="623582468">
          <w:marLeft w:val="0"/>
          <w:marRight w:val="0"/>
          <w:marTop w:val="0"/>
          <w:marBottom w:val="0"/>
          <w:divBdr>
            <w:top w:val="none" w:sz="0" w:space="0" w:color="auto"/>
            <w:left w:val="none" w:sz="0" w:space="0" w:color="auto"/>
            <w:bottom w:val="none" w:sz="0" w:space="0" w:color="auto"/>
            <w:right w:val="none" w:sz="0" w:space="0" w:color="auto"/>
          </w:divBdr>
          <w:divsChild>
            <w:div w:id="680477538">
              <w:marLeft w:val="0"/>
              <w:marRight w:val="0"/>
              <w:marTop w:val="0"/>
              <w:marBottom w:val="0"/>
              <w:divBdr>
                <w:top w:val="none" w:sz="0" w:space="0" w:color="auto"/>
                <w:left w:val="none" w:sz="0" w:space="0" w:color="auto"/>
                <w:bottom w:val="none" w:sz="0" w:space="0" w:color="auto"/>
                <w:right w:val="none" w:sz="0" w:space="0" w:color="auto"/>
              </w:divBdr>
            </w:div>
          </w:divsChild>
        </w:div>
        <w:div w:id="270481714">
          <w:marLeft w:val="0"/>
          <w:marRight w:val="0"/>
          <w:marTop w:val="0"/>
          <w:marBottom w:val="0"/>
          <w:divBdr>
            <w:top w:val="none" w:sz="0" w:space="0" w:color="auto"/>
            <w:left w:val="none" w:sz="0" w:space="0" w:color="auto"/>
            <w:bottom w:val="none" w:sz="0" w:space="0" w:color="auto"/>
            <w:right w:val="none" w:sz="0" w:space="0" w:color="auto"/>
          </w:divBdr>
          <w:divsChild>
            <w:div w:id="827133893">
              <w:marLeft w:val="0"/>
              <w:marRight w:val="0"/>
              <w:marTop w:val="0"/>
              <w:marBottom w:val="0"/>
              <w:divBdr>
                <w:top w:val="none" w:sz="0" w:space="0" w:color="auto"/>
                <w:left w:val="none" w:sz="0" w:space="0" w:color="auto"/>
                <w:bottom w:val="none" w:sz="0" w:space="0" w:color="auto"/>
                <w:right w:val="none" w:sz="0" w:space="0" w:color="auto"/>
              </w:divBdr>
            </w:div>
          </w:divsChild>
        </w:div>
        <w:div w:id="688524457">
          <w:marLeft w:val="0"/>
          <w:marRight w:val="0"/>
          <w:marTop w:val="0"/>
          <w:marBottom w:val="0"/>
          <w:divBdr>
            <w:top w:val="none" w:sz="0" w:space="0" w:color="auto"/>
            <w:left w:val="none" w:sz="0" w:space="0" w:color="auto"/>
            <w:bottom w:val="none" w:sz="0" w:space="0" w:color="auto"/>
            <w:right w:val="none" w:sz="0" w:space="0" w:color="auto"/>
          </w:divBdr>
          <w:divsChild>
            <w:div w:id="1257056070">
              <w:marLeft w:val="0"/>
              <w:marRight w:val="0"/>
              <w:marTop w:val="0"/>
              <w:marBottom w:val="0"/>
              <w:divBdr>
                <w:top w:val="none" w:sz="0" w:space="0" w:color="auto"/>
                <w:left w:val="none" w:sz="0" w:space="0" w:color="auto"/>
                <w:bottom w:val="none" w:sz="0" w:space="0" w:color="auto"/>
                <w:right w:val="none" w:sz="0" w:space="0" w:color="auto"/>
              </w:divBdr>
            </w:div>
          </w:divsChild>
        </w:div>
        <w:div w:id="189227111">
          <w:marLeft w:val="0"/>
          <w:marRight w:val="0"/>
          <w:marTop w:val="0"/>
          <w:marBottom w:val="0"/>
          <w:divBdr>
            <w:top w:val="none" w:sz="0" w:space="0" w:color="auto"/>
            <w:left w:val="none" w:sz="0" w:space="0" w:color="auto"/>
            <w:bottom w:val="none" w:sz="0" w:space="0" w:color="auto"/>
            <w:right w:val="none" w:sz="0" w:space="0" w:color="auto"/>
          </w:divBdr>
          <w:divsChild>
            <w:div w:id="712467446">
              <w:marLeft w:val="0"/>
              <w:marRight w:val="0"/>
              <w:marTop w:val="0"/>
              <w:marBottom w:val="0"/>
              <w:divBdr>
                <w:top w:val="none" w:sz="0" w:space="0" w:color="auto"/>
                <w:left w:val="none" w:sz="0" w:space="0" w:color="auto"/>
                <w:bottom w:val="none" w:sz="0" w:space="0" w:color="auto"/>
                <w:right w:val="none" w:sz="0" w:space="0" w:color="auto"/>
              </w:divBdr>
            </w:div>
          </w:divsChild>
        </w:div>
        <w:div w:id="1672221658">
          <w:marLeft w:val="0"/>
          <w:marRight w:val="0"/>
          <w:marTop w:val="0"/>
          <w:marBottom w:val="0"/>
          <w:divBdr>
            <w:top w:val="none" w:sz="0" w:space="0" w:color="auto"/>
            <w:left w:val="none" w:sz="0" w:space="0" w:color="auto"/>
            <w:bottom w:val="none" w:sz="0" w:space="0" w:color="auto"/>
            <w:right w:val="none" w:sz="0" w:space="0" w:color="auto"/>
          </w:divBdr>
          <w:divsChild>
            <w:div w:id="47069481">
              <w:marLeft w:val="0"/>
              <w:marRight w:val="0"/>
              <w:marTop w:val="0"/>
              <w:marBottom w:val="0"/>
              <w:divBdr>
                <w:top w:val="none" w:sz="0" w:space="0" w:color="auto"/>
                <w:left w:val="none" w:sz="0" w:space="0" w:color="auto"/>
                <w:bottom w:val="none" w:sz="0" w:space="0" w:color="auto"/>
                <w:right w:val="none" w:sz="0" w:space="0" w:color="auto"/>
              </w:divBdr>
            </w:div>
          </w:divsChild>
        </w:div>
        <w:div w:id="1364331661">
          <w:marLeft w:val="0"/>
          <w:marRight w:val="0"/>
          <w:marTop w:val="0"/>
          <w:marBottom w:val="0"/>
          <w:divBdr>
            <w:top w:val="none" w:sz="0" w:space="0" w:color="auto"/>
            <w:left w:val="none" w:sz="0" w:space="0" w:color="auto"/>
            <w:bottom w:val="none" w:sz="0" w:space="0" w:color="auto"/>
            <w:right w:val="none" w:sz="0" w:space="0" w:color="auto"/>
          </w:divBdr>
          <w:divsChild>
            <w:div w:id="283117310">
              <w:marLeft w:val="0"/>
              <w:marRight w:val="0"/>
              <w:marTop w:val="0"/>
              <w:marBottom w:val="0"/>
              <w:divBdr>
                <w:top w:val="none" w:sz="0" w:space="0" w:color="auto"/>
                <w:left w:val="none" w:sz="0" w:space="0" w:color="auto"/>
                <w:bottom w:val="none" w:sz="0" w:space="0" w:color="auto"/>
                <w:right w:val="none" w:sz="0" w:space="0" w:color="auto"/>
              </w:divBdr>
            </w:div>
          </w:divsChild>
        </w:div>
        <w:div w:id="678460445">
          <w:marLeft w:val="0"/>
          <w:marRight w:val="0"/>
          <w:marTop w:val="0"/>
          <w:marBottom w:val="0"/>
          <w:divBdr>
            <w:top w:val="none" w:sz="0" w:space="0" w:color="auto"/>
            <w:left w:val="none" w:sz="0" w:space="0" w:color="auto"/>
            <w:bottom w:val="none" w:sz="0" w:space="0" w:color="auto"/>
            <w:right w:val="none" w:sz="0" w:space="0" w:color="auto"/>
          </w:divBdr>
          <w:divsChild>
            <w:div w:id="430247698">
              <w:marLeft w:val="0"/>
              <w:marRight w:val="0"/>
              <w:marTop w:val="0"/>
              <w:marBottom w:val="0"/>
              <w:divBdr>
                <w:top w:val="none" w:sz="0" w:space="0" w:color="auto"/>
                <w:left w:val="none" w:sz="0" w:space="0" w:color="auto"/>
                <w:bottom w:val="none" w:sz="0" w:space="0" w:color="auto"/>
                <w:right w:val="none" w:sz="0" w:space="0" w:color="auto"/>
              </w:divBdr>
            </w:div>
          </w:divsChild>
        </w:div>
        <w:div w:id="1628273026">
          <w:marLeft w:val="0"/>
          <w:marRight w:val="0"/>
          <w:marTop w:val="0"/>
          <w:marBottom w:val="0"/>
          <w:divBdr>
            <w:top w:val="none" w:sz="0" w:space="0" w:color="auto"/>
            <w:left w:val="none" w:sz="0" w:space="0" w:color="auto"/>
            <w:bottom w:val="none" w:sz="0" w:space="0" w:color="auto"/>
            <w:right w:val="none" w:sz="0" w:space="0" w:color="auto"/>
          </w:divBdr>
          <w:divsChild>
            <w:div w:id="446852296">
              <w:marLeft w:val="0"/>
              <w:marRight w:val="0"/>
              <w:marTop w:val="0"/>
              <w:marBottom w:val="0"/>
              <w:divBdr>
                <w:top w:val="none" w:sz="0" w:space="0" w:color="auto"/>
                <w:left w:val="none" w:sz="0" w:space="0" w:color="auto"/>
                <w:bottom w:val="none" w:sz="0" w:space="0" w:color="auto"/>
                <w:right w:val="none" w:sz="0" w:space="0" w:color="auto"/>
              </w:divBdr>
            </w:div>
          </w:divsChild>
        </w:div>
        <w:div w:id="1472094201">
          <w:marLeft w:val="0"/>
          <w:marRight w:val="0"/>
          <w:marTop w:val="0"/>
          <w:marBottom w:val="0"/>
          <w:divBdr>
            <w:top w:val="none" w:sz="0" w:space="0" w:color="auto"/>
            <w:left w:val="none" w:sz="0" w:space="0" w:color="auto"/>
            <w:bottom w:val="none" w:sz="0" w:space="0" w:color="auto"/>
            <w:right w:val="none" w:sz="0" w:space="0" w:color="auto"/>
          </w:divBdr>
          <w:divsChild>
            <w:div w:id="167334306">
              <w:marLeft w:val="0"/>
              <w:marRight w:val="0"/>
              <w:marTop w:val="0"/>
              <w:marBottom w:val="0"/>
              <w:divBdr>
                <w:top w:val="none" w:sz="0" w:space="0" w:color="auto"/>
                <w:left w:val="none" w:sz="0" w:space="0" w:color="auto"/>
                <w:bottom w:val="none" w:sz="0" w:space="0" w:color="auto"/>
                <w:right w:val="none" w:sz="0" w:space="0" w:color="auto"/>
              </w:divBdr>
            </w:div>
          </w:divsChild>
        </w:div>
        <w:div w:id="400174724">
          <w:marLeft w:val="0"/>
          <w:marRight w:val="0"/>
          <w:marTop w:val="0"/>
          <w:marBottom w:val="0"/>
          <w:divBdr>
            <w:top w:val="none" w:sz="0" w:space="0" w:color="auto"/>
            <w:left w:val="none" w:sz="0" w:space="0" w:color="auto"/>
            <w:bottom w:val="none" w:sz="0" w:space="0" w:color="auto"/>
            <w:right w:val="none" w:sz="0" w:space="0" w:color="auto"/>
          </w:divBdr>
          <w:divsChild>
            <w:div w:id="99379321">
              <w:marLeft w:val="0"/>
              <w:marRight w:val="0"/>
              <w:marTop w:val="0"/>
              <w:marBottom w:val="0"/>
              <w:divBdr>
                <w:top w:val="none" w:sz="0" w:space="0" w:color="auto"/>
                <w:left w:val="none" w:sz="0" w:space="0" w:color="auto"/>
                <w:bottom w:val="none" w:sz="0" w:space="0" w:color="auto"/>
                <w:right w:val="none" w:sz="0" w:space="0" w:color="auto"/>
              </w:divBdr>
            </w:div>
          </w:divsChild>
        </w:div>
        <w:div w:id="2039087200">
          <w:marLeft w:val="0"/>
          <w:marRight w:val="0"/>
          <w:marTop w:val="0"/>
          <w:marBottom w:val="0"/>
          <w:divBdr>
            <w:top w:val="none" w:sz="0" w:space="0" w:color="auto"/>
            <w:left w:val="none" w:sz="0" w:space="0" w:color="auto"/>
            <w:bottom w:val="none" w:sz="0" w:space="0" w:color="auto"/>
            <w:right w:val="none" w:sz="0" w:space="0" w:color="auto"/>
          </w:divBdr>
          <w:divsChild>
            <w:div w:id="58788781">
              <w:marLeft w:val="0"/>
              <w:marRight w:val="0"/>
              <w:marTop w:val="0"/>
              <w:marBottom w:val="0"/>
              <w:divBdr>
                <w:top w:val="none" w:sz="0" w:space="0" w:color="auto"/>
                <w:left w:val="none" w:sz="0" w:space="0" w:color="auto"/>
                <w:bottom w:val="none" w:sz="0" w:space="0" w:color="auto"/>
                <w:right w:val="none" w:sz="0" w:space="0" w:color="auto"/>
              </w:divBdr>
            </w:div>
          </w:divsChild>
        </w:div>
        <w:div w:id="610284029">
          <w:marLeft w:val="0"/>
          <w:marRight w:val="0"/>
          <w:marTop w:val="0"/>
          <w:marBottom w:val="0"/>
          <w:divBdr>
            <w:top w:val="none" w:sz="0" w:space="0" w:color="auto"/>
            <w:left w:val="none" w:sz="0" w:space="0" w:color="auto"/>
            <w:bottom w:val="none" w:sz="0" w:space="0" w:color="auto"/>
            <w:right w:val="none" w:sz="0" w:space="0" w:color="auto"/>
          </w:divBdr>
          <w:divsChild>
            <w:div w:id="1896311890">
              <w:marLeft w:val="0"/>
              <w:marRight w:val="0"/>
              <w:marTop w:val="0"/>
              <w:marBottom w:val="0"/>
              <w:divBdr>
                <w:top w:val="none" w:sz="0" w:space="0" w:color="auto"/>
                <w:left w:val="none" w:sz="0" w:space="0" w:color="auto"/>
                <w:bottom w:val="none" w:sz="0" w:space="0" w:color="auto"/>
                <w:right w:val="none" w:sz="0" w:space="0" w:color="auto"/>
              </w:divBdr>
            </w:div>
          </w:divsChild>
        </w:div>
        <w:div w:id="819271878">
          <w:marLeft w:val="0"/>
          <w:marRight w:val="0"/>
          <w:marTop w:val="0"/>
          <w:marBottom w:val="0"/>
          <w:divBdr>
            <w:top w:val="none" w:sz="0" w:space="0" w:color="auto"/>
            <w:left w:val="none" w:sz="0" w:space="0" w:color="auto"/>
            <w:bottom w:val="none" w:sz="0" w:space="0" w:color="auto"/>
            <w:right w:val="none" w:sz="0" w:space="0" w:color="auto"/>
          </w:divBdr>
          <w:divsChild>
            <w:div w:id="1146511995">
              <w:marLeft w:val="0"/>
              <w:marRight w:val="0"/>
              <w:marTop w:val="0"/>
              <w:marBottom w:val="0"/>
              <w:divBdr>
                <w:top w:val="none" w:sz="0" w:space="0" w:color="auto"/>
                <w:left w:val="none" w:sz="0" w:space="0" w:color="auto"/>
                <w:bottom w:val="none" w:sz="0" w:space="0" w:color="auto"/>
                <w:right w:val="none" w:sz="0" w:space="0" w:color="auto"/>
              </w:divBdr>
            </w:div>
          </w:divsChild>
        </w:div>
        <w:div w:id="1201476270">
          <w:marLeft w:val="0"/>
          <w:marRight w:val="0"/>
          <w:marTop w:val="0"/>
          <w:marBottom w:val="0"/>
          <w:divBdr>
            <w:top w:val="none" w:sz="0" w:space="0" w:color="auto"/>
            <w:left w:val="none" w:sz="0" w:space="0" w:color="auto"/>
            <w:bottom w:val="none" w:sz="0" w:space="0" w:color="auto"/>
            <w:right w:val="none" w:sz="0" w:space="0" w:color="auto"/>
          </w:divBdr>
          <w:divsChild>
            <w:div w:id="98960446">
              <w:marLeft w:val="0"/>
              <w:marRight w:val="0"/>
              <w:marTop w:val="0"/>
              <w:marBottom w:val="0"/>
              <w:divBdr>
                <w:top w:val="none" w:sz="0" w:space="0" w:color="auto"/>
                <w:left w:val="none" w:sz="0" w:space="0" w:color="auto"/>
                <w:bottom w:val="none" w:sz="0" w:space="0" w:color="auto"/>
                <w:right w:val="none" w:sz="0" w:space="0" w:color="auto"/>
              </w:divBdr>
            </w:div>
          </w:divsChild>
        </w:div>
        <w:div w:id="1909026568">
          <w:marLeft w:val="0"/>
          <w:marRight w:val="0"/>
          <w:marTop w:val="0"/>
          <w:marBottom w:val="0"/>
          <w:divBdr>
            <w:top w:val="none" w:sz="0" w:space="0" w:color="auto"/>
            <w:left w:val="none" w:sz="0" w:space="0" w:color="auto"/>
            <w:bottom w:val="none" w:sz="0" w:space="0" w:color="auto"/>
            <w:right w:val="none" w:sz="0" w:space="0" w:color="auto"/>
          </w:divBdr>
          <w:divsChild>
            <w:div w:id="894314959">
              <w:marLeft w:val="0"/>
              <w:marRight w:val="0"/>
              <w:marTop w:val="0"/>
              <w:marBottom w:val="0"/>
              <w:divBdr>
                <w:top w:val="none" w:sz="0" w:space="0" w:color="auto"/>
                <w:left w:val="none" w:sz="0" w:space="0" w:color="auto"/>
                <w:bottom w:val="none" w:sz="0" w:space="0" w:color="auto"/>
                <w:right w:val="none" w:sz="0" w:space="0" w:color="auto"/>
              </w:divBdr>
            </w:div>
          </w:divsChild>
        </w:div>
        <w:div w:id="1439058958">
          <w:marLeft w:val="0"/>
          <w:marRight w:val="0"/>
          <w:marTop w:val="0"/>
          <w:marBottom w:val="0"/>
          <w:divBdr>
            <w:top w:val="none" w:sz="0" w:space="0" w:color="auto"/>
            <w:left w:val="none" w:sz="0" w:space="0" w:color="auto"/>
            <w:bottom w:val="none" w:sz="0" w:space="0" w:color="auto"/>
            <w:right w:val="none" w:sz="0" w:space="0" w:color="auto"/>
          </w:divBdr>
          <w:divsChild>
            <w:div w:id="1083601567">
              <w:marLeft w:val="0"/>
              <w:marRight w:val="0"/>
              <w:marTop w:val="0"/>
              <w:marBottom w:val="0"/>
              <w:divBdr>
                <w:top w:val="none" w:sz="0" w:space="0" w:color="auto"/>
                <w:left w:val="none" w:sz="0" w:space="0" w:color="auto"/>
                <w:bottom w:val="none" w:sz="0" w:space="0" w:color="auto"/>
                <w:right w:val="none" w:sz="0" w:space="0" w:color="auto"/>
              </w:divBdr>
            </w:div>
          </w:divsChild>
        </w:div>
        <w:div w:id="989136522">
          <w:marLeft w:val="0"/>
          <w:marRight w:val="0"/>
          <w:marTop w:val="0"/>
          <w:marBottom w:val="0"/>
          <w:divBdr>
            <w:top w:val="none" w:sz="0" w:space="0" w:color="auto"/>
            <w:left w:val="none" w:sz="0" w:space="0" w:color="auto"/>
            <w:bottom w:val="none" w:sz="0" w:space="0" w:color="auto"/>
            <w:right w:val="none" w:sz="0" w:space="0" w:color="auto"/>
          </w:divBdr>
          <w:divsChild>
            <w:div w:id="1305698002">
              <w:marLeft w:val="0"/>
              <w:marRight w:val="0"/>
              <w:marTop w:val="0"/>
              <w:marBottom w:val="0"/>
              <w:divBdr>
                <w:top w:val="none" w:sz="0" w:space="0" w:color="auto"/>
                <w:left w:val="none" w:sz="0" w:space="0" w:color="auto"/>
                <w:bottom w:val="none" w:sz="0" w:space="0" w:color="auto"/>
                <w:right w:val="none" w:sz="0" w:space="0" w:color="auto"/>
              </w:divBdr>
            </w:div>
          </w:divsChild>
        </w:div>
        <w:div w:id="226262805">
          <w:marLeft w:val="0"/>
          <w:marRight w:val="0"/>
          <w:marTop w:val="0"/>
          <w:marBottom w:val="0"/>
          <w:divBdr>
            <w:top w:val="none" w:sz="0" w:space="0" w:color="auto"/>
            <w:left w:val="none" w:sz="0" w:space="0" w:color="auto"/>
            <w:bottom w:val="none" w:sz="0" w:space="0" w:color="auto"/>
            <w:right w:val="none" w:sz="0" w:space="0" w:color="auto"/>
          </w:divBdr>
          <w:divsChild>
            <w:div w:id="1918664233">
              <w:marLeft w:val="0"/>
              <w:marRight w:val="0"/>
              <w:marTop w:val="0"/>
              <w:marBottom w:val="0"/>
              <w:divBdr>
                <w:top w:val="none" w:sz="0" w:space="0" w:color="auto"/>
                <w:left w:val="none" w:sz="0" w:space="0" w:color="auto"/>
                <w:bottom w:val="none" w:sz="0" w:space="0" w:color="auto"/>
                <w:right w:val="none" w:sz="0" w:space="0" w:color="auto"/>
              </w:divBdr>
            </w:div>
          </w:divsChild>
        </w:div>
        <w:div w:id="624889297">
          <w:marLeft w:val="0"/>
          <w:marRight w:val="0"/>
          <w:marTop w:val="0"/>
          <w:marBottom w:val="0"/>
          <w:divBdr>
            <w:top w:val="none" w:sz="0" w:space="0" w:color="auto"/>
            <w:left w:val="none" w:sz="0" w:space="0" w:color="auto"/>
            <w:bottom w:val="none" w:sz="0" w:space="0" w:color="auto"/>
            <w:right w:val="none" w:sz="0" w:space="0" w:color="auto"/>
          </w:divBdr>
          <w:divsChild>
            <w:div w:id="1802964243">
              <w:marLeft w:val="0"/>
              <w:marRight w:val="0"/>
              <w:marTop w:val="0"/>
              <w:marBottom w:val="0"/>
              <w:divBdr>
                <w:top w:val="none" w:sz="0" w:space="0" w:color="auto"/>
                <w:left w:val="none" w:sz="0" w:space="0" w:color="auto"/>
                <w:bottom w:val="none" w:sz="0" w:space="0" w:color="auto"/>
                <w:right w:val="none" w:sz="0" w:space="0" w:color="auto"/>
              </w:divBdr>
            </w:div>
          </w:divsChild>
        </w:div>
        <w:div w:id="1458798580">
          <w:marLeft w:val="0"/>
          <w:marRight w:val="0"/>
          <w:marTop w:val="0"/>
          <w:marBottom w:val="0"/>
          <w:divBdr>
            <w:top w:val="none" w:sz="0" w:space="0" w:color="auto"/>
            <w:left w:val="none" w:sz="0" w:space="0" w:color="auto"/>
            <w:bottom w:val="none" w:sz="0" w:space="0" w:color="auto"/>
            <w:right w:val="none" w:sz="0" w:space="0" w:color="auto"/>
          </w:divBdr>
          <w:divsChild>
            <w:div w:id="471220077">
              <w:marLeft w:val="0"/>
              <w:marRight w:val="0"/>
              <w:marTop w:val="0"/>
              <w:marBottom w:val="0"/>
              <w:divBdr>
                <w:top w:val="none" w:sz="0" w:space="0" w:color="auto"/>
                <w:left w:val="none" w:sz="0" w:space="0" w:color="auto"/>
                <w:bottom w:val="none" w:sz="0" w:space="0" w:color="auto"/>
                <w:right w:val="none" w:sz="0" w:space="0" w:color="auto"/>
              </w:divBdr>
            </w:div>
          </w:divsChild>
        </w:div>
        <w:div w:id="863976770">
          <w:marLeft w:val="0"/>
          <w:marRight w:val="0"/>
          <w:marTop w:val="0"/>
          <w:marBottom w:val="0"/>
          <w:divBdr>
            <w:top w:val="none" w:sz="0" w:space="0" w:color="auto"/>
            <w:left w:val="none" w:sz="0" w:space="0" w:color="auto"/>
            <w:bottom w:val="none" w:sz="0" w:space="0" w:color="auto"/>
            <w:right w:val="none" w:sz="0" w:space="0" w:color="auto"/>
          </w:divBdr>
          <w:divsChild>
            <w:div w:id="1589997453">
              <w:marLeft w:val="0"/>
              <w:marRight w:val="0"/>
              <w:marTop w:val="0"/>
              <w:marBottom w:val="0"/>
              <w:divBdr>
                <w:top w:val="none" w:sz="0" w:space="0" w:color="auto"/>
                <w:left w:val="none" w:sz="0" w:space="0" w:color="auto"/>
                <w:bottom w:val="none" w:sz="0" w:space="0" w:color="auto"/>
                <w:right w:val="none" w:sz="0" w:space="0" w:color="auto"/>
              </w:divBdr>
            </w:div>
            <w:div w:id="465241832">
              <w:marLeft w:val="0"/>
              <w:marRight w:val="0"/>
              <w:marTop w:val="0"/>
              <w:marBottom w:val="0"/>
              <w:divBdr>
                <w:top w:val="none" w:sz="0" w:space="0" w:color="auto"/>
                <w:left w:val="none" w:sz="0" w:space="0" w:color="auto"/>
                <w:bottom w:val="none" w:sz="0" w:space="0" w:color="auto"/>
                <w:right w:val="none" w:sz="0" w:space="0" w:color="auto"/>
              </w:divBdr>
            </w:div>
            <w:div w:id="1893274409">
              <w:marLeft w:val="0"/>
              <w:marRight w:val="0"/>
              <w:marTop w:val="0"/>
              <w:marBottom w:val="0"/>
              <w:divBdr>
                <w:top w:val="none" w:sz="0" w:space="0" w:color="auto"/>
                <w:left w:val="none" w:sz="0" w:space="0" w:color="auto"/>
                <w:bottom w:val="none" w:sz="0" w:space="0" w:color="auto"/>
                <w:right w:val="none" w:sz="0" w:space="0" w:color="auto"/>
              </w:divBdr>
            </w:div>
            <w:div w:id="118501751">
              <w:marLeft w:val="0"/>
              <w:marRight w:val="0"/>
              <w:marTop w:val="0"/>
              <w:marBottom w:val="0"/>
              <w:divBdr>
                <w:top w:val="none" w:sz="0" w:space="0" w:color="auto"/>
                <w:left w:val="none" w:sz="0" w:space="0" w:color="auto"/>
                <w:bottom w:val="none" w:sz="0" w:space="0" w:color="auto"/>
                <w:right w:val="none" w:sz="0" w:space="0" w:color="auto"/>
              </w:divBdr>
            </w:div>
          </w:divsChild>
        </w:div>
        <w:div w:id="1634797472">
          <w:marLeft w:val="0"/>
          <w:marRight w:val="0"/>
          <w:marTop w:val="0"/>
          <w:marBottom w:val="0"/>
          <w:divBdr>
            <w:top w:val="none" w:sz="0" w:space="0" w:color="auto"/>
            <w:left w:val="none" w:sz="0" w:space="0" w:color="auto"/>
            <w:bottom w:val="none" w:sz="0" w:space="0" w:color="auto"/>
            <w:right w:val="none" w:sz="0" w:space="0" w:color="auto"/>
          </w:divBdr>
          <w:divsChild>
            <w:div w:id="911625621">
              <w:marLeft w:val="0"/>
              <w:marRight w:val="0"/>
              <w:marTop w:val="0"/>
              <w:marBottom w:val="0"/>
              <w:divBdr>
                <w:top w:val="none" w:sz="0" w:space="0" w:color="auto"/>
                <w:left w:val="none" w:sz="0" w:space="0" w:color="auto"/>
                <w:bottom w:val="none" w:sz="0" w:space="0" w:color="auto"/>
                <w:right w:val="none" w:sz="0" w:space="0" w:color="auto"/>
              </w:divBdr>
            </w:div>
          </w:divsChild>
        </w:div>
        <w:div w:id="1724018548">
          <w:marLeft w:val="0"/>
          <w:marRight w:val="0"/>
          <w:marTop w:val="0"/>
          <w:marBottom w:val="0"/>
          <w:divBdr>
            <w:top w:val="none" w:sz="0" w:space="0" w:color="auto"/>
            <w:left w:val="none" w:sz="0" w:space="0" w:color="auto"/>
            <w:bottom w:val="none" w:sz="0" w:space="0" w:color="auto"/>
            <w:right w:val="none" w:sz="0" w:space="0" w:color="auto"/>
          </w:divBdr>
          <w:divsChild>
            <w:div w:id="251398291">
              <w:marLeft w:val="0"/>
              <w:marRight w:val="0"/>
              <w:marTop w:val="0"/>
              <w:marBottom w:val="0"/>
              <w:divBdr>
                <w:top w:val="none" w:sz="0" w:space="0" w:color="auto"/>
                <w:left w:val="none" w:sz="0" w:space="0" w:color="auto"/>
                <w:bottom w:val="none" w:sz="0" w:space="0" w:color="auto"/>
                <w:right w:val="none" w:sz="0" w:space="0" w:color="auto"/>
              </w:divBdr>
            </w:div>
          </w:divsChild>
        </w:div>
        <w:div w:id="579214874">
          <w:marLeft w:val="0"/>
          <w:marRight w:val="0"/>
          <w:marTop w:val="0"/>
          <w:marBottom w:val="0"/>
          <w:divBdr>
            <w:top w:val="none" w:sz="0" w:space="0" w:color="auto"/>
            <w:left w:val="none" w:sz="0" w:space="0" w:color="auto"/>
            <w:bottom w:val="none" w:sz="0" w:space="0" w:color="auto"/>
            <w:right w:val="none" w:sz="0" w:space="0" w:color="auto"/>
          </w:divBdr>
          <w:divsChild>
            <w:div w:id="1616861268">
              <w:marLeft w:val="0"/>
              <w:marRight w:val="0"/>
              <w:marTop w:val="0"/>
              <w:marBottom w:val="0"/>
              <w:divBdr>
                <w:top w:val="none" w:sz="0" w:space="0" w:color="auto"/>
                <w:left w:val="none" w:sz="0" w:space="0" w:color="auto"/>
                <w:bottom w:val="none" w:sz="0" w:space="0" w:color="auto"/>
                <w:right w:val="none" w:sz="0" w:space="0" w:color="auto"/>
              </w:divBdr>
            </w:div>
          </w:divsChild>
        </w:div>
        <w:div w:id="1241717701">
          <w:marLeft w:val="0"/>
          <w:marRight w:val="0"/>
          <w:marTop w:val="0"/>
          <w:marBottom w:val="0"/>
          <w:divBdr>
            <w:top w:val="none" w:sz="0" w:space="0" w:color="auto"/>
            <w:left w:val="none" w:sz="0" w:space="0" w:color="auto"/>
            <w:bottom w:val="none" w:sz="0" w:space="0" w:color="auto"/>
            <w:right w:val="none" w:sz="0" w:space="0" w:color="auto"/>
          </w:divBdr>
          <w:divsChild>
            <w:div w:id="1424109707">
              <w:marLeft w:val="0"/>
              <w:marRight w:val="0"/>
              <w:marTop w:val="0"/>
              <w:marBottom w:val="0"/>
              <w:divBdr>
                <w:top w:val="none" w:sz="0" w:space="0" w:color="auto"/>
                <w:left w:val="none" w:sz="0" w:space="0" w:color="auto"/>
                <w:bottom w:val="none" w:sz="0" w:space="0" w:color="auto"/>
                <w:right w:val="none" w:sz="0" w:space="0" w:color="auto"/>
              </w:divBdr>
            </w:div>
          </w:divsChild>
        </w:div>
        <w:div w:id="1825929874">
          <w:marLeft w:val="0"/>
          <w:marRight w:val="0"/>
          <w:marTop w:val="0"/>
          <w:marBottom w:val="0"/>
          <w:divBdr>
            <w:top w:val="none" w:sz="0" w:space="0" w:color="auto"/>
            <w:left w:val="none" w:sz="0" w:space="0" w:color="auto"/>
            <w:bottom w:val="none" w:sz="0" w:space="0" w:color="auto"/>
            <w:right w:val="none" w:sz="0" w:space="0" w:color="auto"/>
          </w:divBdr>
          <w:divsChild>
            <w:div w:id="1510369937">
              <w:marLeft w:val="0"/>
              <w:marRight w:val="0"/>
              <w:marTop w:val="0"/>
              <w:marBottom w:val="0"/>
              <w:divBdr>
                <w:top w:val="none" w:sz="0" w:space="0" w:color="auto"/>
                <w:left w:val="none" w:sz="0" w:space="0" w:color="auto"/>
                <w:bottom w:val="none" w:sz="0" w:space="0" w:color="auto"/>
                <w:right w:val="none" w:sz="0" w:space="0" w:color="auto"/>
              </w:divBdr>
            </w:div>
          </w:divsChild>
        </w:div>
        <w:div w:id="776556760">
          <w:marLeft w:val="0"/>
          <w:marRight w:val="0"/>
          <w:marTop w:val="0"/>
          <w:marBottom w:val="0"/>
          <w:divBdr>
            <w:top w:val="none" w:sz="0" w:space="0" w:color="auto"/>
            <w:left w:val="none" w:sz="0" w:space="0" w:color="auto"/>
            <w:bottom w:val="none" w:sz="0" w:space="0" w:color="auto"/>
            <w:right w:val="none" w:sz="0" w:space="0" w:color="auto"/>
          </w:divBdr>
          <w:divsChild>
            <w:div w:id="1573538826">
              <w:marLeft w:val="0"/>
              <w:marRight w:val="0"/>
              <w:marTop w:val="0"/>
              <w:marBottom w:val="0"/>
              <w:divBdr>
                <w:top w:val="none" w:sz="0" w:space="0" w:color="auto"/>
                <w:left w:val="none" w:sz="0" w:space="0" w:color="auto"/>
                <w:bottom w:val="none" w:sz="0" w:space="0" w:color="auto"/>
                <w:right w:val="none" w:sz="0" w:space="0" w:color="auto"/>
              </w:divBdr>
            </w:div>
          </w:divsChild>
        </w:div>
        <w:div w:id="422655302">
          <w:marLeft w:val="0"/>
          <w:marRight w:val="0"/>
          <w:marTop w:val="0"/>
          <w:marBottom w:val="0"/>
          <w:divBdr>
            <w:top w:val="none" w:sz="0" w:space="0" w:color="auto"/>
            <w:left w:val="none" w:sz="0" w:space="0" w:color="auto"/>
            <w:bottom w:val="none" w:sz="0" w:space="0" w:color="auto"/>
            <w:right w:val="none" w:sz="0" w:space="0" w:color="auto"/>
          </w:divBdr>
          <w:divsChild>
            <w:div w:id="443235016">
              <w:marLeft w:val="0"/>
              <w:marRight w:val="0"/>
              <w:marTop w:val="0"/>
              <w:marBottom w:val="0"/>
              <w:divBdr>
                <w:top w:val="none" w:sz="0" w:space="0" w:color="auto"/>
                <w:left w:val="none" w:sz="0" w:space="0" w:color="auto"/>
                <w:bottom w:val="none" w:sz="0" w:space="0" w:color="auto"/>
                <w:right w:val="none" w:sz="0" w:space="0" w:color="auto"/>
              </w:divBdr>
            </w:div>
          </w:divsChild>
        </w:div>
        <w:div w:id="2117869027">
          <w:marLeft w:val="0"/>
          <w:marRight w:val="0"/>
          <w:marTop w:val="0"/>
          <w:marBottom w:val="0"/>
          <w:divBdr>
            <w:top w:val="none" w:sz="0" w:space="0" w:color="auto"/>
            <w:left w:val="none" w:sz="0" w:space="0" w:color="auto"/>
            <w:bottom w:val="none" w:sz="0" w:space="0" w:color="auto"/>
            <w:right w:val="none" w:sz="0" w:space="0" w:color="auto"/>
          </w:divBdr>
          <w:divsChild>
            <w:div w:id="1361708956">
              <w:marLeft w:val="0"/>
              <w:marRight w:val="0"/>
              <w:marTop w:val="0"/>
              <w:marBottom w:val="0"/>
              <w:divBdr>
                <w:top w:val="none" w:sz="0" w:space="0" w:color="auto"/>
                <w:left w:val="none" w:sz="0" w:space="0" w:color="auto"/>
                <w:bottom w:val="none" w:sz="0" w:space="0" w:color="auto"/>
                <w:right w:val="none" w:sz="0" w:space="0" w:color="auto"/>
              </w:divBdr>
            </w:div>
          </w:divsChild>
        </w:div>
        <w:div w:id="1784573666">
          <w:marLeft w:val="0"/>
          <w:marRight w:val="0"/>
          <w:marTop w:val="0"/>
          <w:marBottom w:val="0"/>
          <w:divBdr>
            <w:top w:val="none" w:sz="0" w:space="0" w:color="auto"/>
            <w:left w:val="none" w:sz="0" w:space="0" w:color="auto"/>
            <w:bottom w:val="none" w:sz="0" w:space="0" w:color="auto"/>
            <w:right w:val="none" w:sz="0" w:space="0" w:color="auto"/>
          </w:divBdr>
          <w:divsChild>
            <w:div w:id="672925159">
              <w:marLeft w:val="0"/>
              <w:marRight w:val="0"/>
              <w:marTop w:val="0"/>
              <w:marBottom w:val="0"/>
              <w:divBdr>
                <w:top w:val="none" w:sz="0" w:space="0" w:color="auto"/>
                <w:left w:val="none" w:sz="0" w:space="0" w:color="auto"/>
                <w:bottom w:val="none" w:sz="0" w:space="0" w:color="auto"/>
                <w:right w:val="none" w:sz="0" w:space="0" w:color="auto"/>
              </w:divBdr>
            </w:div>
          </w:divsChild>
        </w:div>
        <w:div w:id="593365742">
          <w:marLeft w:val="0"/>
          <w:marRight w:val="0"/>
          <w:marTop w:val="0"/>
          <w:marBottom w:val="0"/>
          <w:divBdr>
            <w:top w:val="none" w:sz="0" w:space="0" w:color="auto"/>
            <w:left w:val="none" w:sz="0" w:space="0" w:color="auto"/>
            <w:bottom w:val="none" w:sz="0" w:space="0" w:color="auto"/>
            <w:right w:val="none" w:sz="0" w:space="0" w:color="auto"/>
          </w:divBdr>
          <w:divsChild>
            <w:div w:id="2012637069">
              <w:marLeft w:val="0"/>
              <w:marRight w:val="0"/>
              <w:marTop w:val="0"/>
              <w:marBottom w:val="0"/>
              <w:divBdr>
                <w:top w:val="none" w:sz="0" w:space="0" w:color="auto"/>
                <w:left w:val="none" w:sz="0" w:space="0" w:color="auto"/>
                <w:bottom w:val="none" w:sz="0" w:space="0" w:color="auto"/>
                <w:right w:val="none" w:sz="0" w:space="0" w:color="auto"/>
              </w:divBdr>
            </w:div>
          </w:divsChild>
        </w:div>
        <w:div w:id="1545484348">
          <w:marLeft w:val="0"/>
          <w:marRight w:val="0"/>
          <w:marTop w:val="0"/>
          <w:marBottom w:val="0"/>
          <w:divBdr>
            <w:top w:val="none" w:sz="0" w:space="0" w:color="auto"/>
            <w:left w:val="none" w:sz="0" w:space="0" w:color="auto"/>
            <w:bottom w:val="none" w:sz="0" w:space="0" w:color="auto"/>
            <w:right w:val="none" w:sz="0" w:space="0" w:color="auto"/>
          </w:divBdr>
          <w:divsChild>
            <w:div w:id="1605072982">
              <w:marLeft w:val="0"/>
              <w:marRight w:val="0"/>
              <w:marTop w:val="0"/>
              <w:marBottom w:val="0"/>
              <w:divBdr>
                <w:top w:val="none" w:sz="0" w:space="0" w:color="auto"/>
                <w:left w:val="none" w:sz="0" w:space="0" w:color="auto"/>
                <w:bottom w:val="none" w:sz="0" w:space="0" w:color="auto"/>
                <w:right w:val="none" w:sz="0" w:space="0" w:color="auto"/>
              </w:divBdr>
            </w:div>
            <w:div w:id="563570016">
              <w:marLeft w:val="0"/>
              <w:marRight w:val="0"/>
              <w:marTop w:val="0"/>
              <w:marBottom w:val="0"/>
              <w:divBdr>
                <w:top w:val="none" w:sz="0" w:space="0" w:color="auto"/>
                <w:left w:val="none" w:sz="0" w:space="0" w:color="auto"/>
                <w:bottom w:val="none" w:sz="0" w:space="0" w:color="auto"/>
                <w:right w:val="none" w:sz="0" w:space="0" w:color="auto"/>
              </w:divBdr>
            </w:div>
            <w:div w:id="970018250">
              <w:marLeft w:val="0"/>
              <w:marRight w:val="0"/>
              <w:marTop w:val="0"/>
              <w:marBottom w:val="0"/>
              <w:divBdr>
                <w:top w:val="none" w:sz="0" w:space="0" w:color="auto"/>
                <w:left w:val="none" w:sz="0" w:space="0" w:color="auto"/>
                <w:bottom w:val="none" w:sz="0" w:space="0" w:color="auto"/>
                <w:right w:val="none" w:sz="0" w:space="0" w:color="auto"/>
              </w:divBdr>
            </w:div>
            <w:div w:id="1462922198">
              <w:marLeft w:val="0"/>
              <w:marRight w:val="0"/>
              <w:marTop w:val="0"/>
              <w:marBottom w:val="0"/>
              <w:divBdr>
                <w:top w:val="none" w:sz="0" w:space="0" w:color="auto"/>
                <w:left w:val="none" w:sz="0" w:space="0" w:color="auto"/>
                <w:bottom w:val="none" w:sz="0" w:space="0" w:color="auto"/>
                <w:right w:val="none" w:sz="0" w:space="0" w:color="auto"/>
              </w:divBdr>
            </w:div>
            <w:div w:id="852383735">
              <w:marLeft w:val="0"/>
              <w:marRight w:val="0"/>
              <w:marTop w:val="0"/>
              <w:marBottom w:val="0"/>
              <w:divBdr>
                <w:top w:val="none" w:sz="0" w:space="0" w:color="auto"/>
                <w:left w:val="none" w:sz="0" w:space="0" w:color="auto"/>
                <w:bottom w:val="none" w:sz="0" w:space="0" w:color="auto"/>
                <w:right w:val="none" w:sz="0" w:space="0" w:color="auto"/>
              </w:divBdr>
            </w:div>
            <w:div w:id="248004209">
              <w:marLeft w:val="0"/>
              <w:marRight w:val="0"/>
              <w:marTop w:val="0"/>
              <w:marBottom w:val="0"/>
              <w:divBdr>
                <w:top w:val="none" w:sz="0" w:space="0" w:color="auto"/>
                <w:left w:val="none" w:sz="0" w:space="0" w:color="auto"/>
                <w:bottom w:val="none" w:sz="0" w:space="0" w:color="auto"/>
                <w:right w:val="none" w:sz="0" w:space="0" w:color="auto"/>
              </w:divBdr>
            </w:div>
            <w:div w:id="6294732">
              <w:marLeft w:val="0"/>
              <w:marRight w:val="0"/>
              <w:marTop w:val="0"/>
              <w:marBottom w:val="0"/>
              <w:divBdr>
                <w:top w:val="none" w:sz="0" w:space="0" w:color="auto"/>
                <w:left w:val="none" w:sz="0" w:space="0" w:color="auto"/>
                <w:bottom w:val="none" w:sz="0" w:space="0" w:color="auto"/>
                <w:right w:val="none" w:sz="0" w:space="0" w:color="auto"/>
              </w:divBdr>
            </w:div>
            <w:div w:id="577059558">
              <w:marLeft w:val="0"/>
              <w:marRight w:val="0"/>
              <w:marTop w:val="0"/>
              <w:marBottom w:val="0"/>
              <w:divBdr>
                <w:top w:val="none" w:sz="0" w:space="0" w:color="auto"/>
                <w:left w:val="none" w:sz="0" w:space="0" w:color="auto"/>
                <w:bottom w:val="none" w:sz="0" w:space="0" w:color="auto"/>
                <w:right w:val="none" w:sz="0" w:space="0" w:color="auto"/>
              </w:divBdr>
            </w:div>
            <w:div w:id="990909607">
              <w:marLeft w:val="0"/>
              <w:marRight w:val="0"/>
              <w:marTop w:val="0"/>
              <w:marBottom w:val="0"/>
              <w:divBdr>
                <w:top w:val="none" w:sz="0" w:space="0" w:color="auto"/>
                <w:left w:val="none" w:sz="0" w:space="0" w:color="auto"/>
                <w:bottom w:val="none" w:sz="0" w:space="0" w:color="auto"/>
                <w:right w:val="none" w:sz="0" w:space="0" w:color="auto"/>
              </w:divBdr>
            </w:div>
            <w:div w:id="1180781989">
              <w:marLeft w:val="0"/>
              <w:marRight w:val="0"/>
              <w:marTop w:val="0"/>
              <w:marBottom w:val="0"/>
              <w:divBdr>
                <w:top w:val="none" w:sz="0" w:space="0" w:color="auto"/>
                <w:left w:val="none" w:sz="0" w:space="0" w:color="auto"/>
                <w:bottom w:val="none" w:sz="0" w:space="0" w:color="auto"/>
                <w:right w:val="none" w:sz="0" w:space="0" w:color="auto"/>
              </w:divBdr>
            </w:div>
            <w:div w:id="1571042504">
              <w:marLeft w:val="0"/>
              <w:marRight w:val="0"/>
              <w:marTop w:val="0"/>
              <w:marBottom w:val="0"/>
              <w:divBdr>
                <w:top w:val="none" w:sz="0" w:space="0" w:color="auto"/>
                <w:left w:val="none" w:sz="0" w:space="0" w:color="auto"/>
                <w:bottom w:val="none" w:sz="0" w:space="0" w:color="auto"/>
                <w:right w:val="none" w:sz="0" w:space="0" w:color="auto"/>
              </w:divBdr>
            </w:div>
            <w:div w:id="605816202">
              <w:marLeft w:val="0"/>
              <w:marRight w:val="0"/>
              <w:marTop w:val="0"/>
              <w:marBottom w:val="0"/>
              <w:divBdr>
                <w:top w:val="none" w:sz="0" w:space="0" w:color="auto"/>
                <w:left w:val="none" w:sz="0" w:space="0" w:color="auto"/>
                <w:bottom w:val="none" w:sz="0" w:space="0" w:color="auto"/>
                <w:right w:val="none" w:sz="0" w:space="0" w:color="auto"/>
              </w:divBdr>
            </w:div>
            <w:div w:id="206642889">
              <w:marLeft w:val="0"/>
              <w:marRight w:val="0"/>
              <w:marTop w:val="0"/>
              <w:marBottom w:val="0"/>
              <w:divBdr>
                <w:top w:val="none" w:sz="0" w:space="0" w:color="auto"/>
                <w:left w:val="none" w:sz="0" w:space="0" w:color="auto"/>
                <w:bottom w:val="none" w:sz="0" w:space="0" w:color="auto"/>
                <w:right w:val="none" w:sz="0" w:space="0" w:color="auto"/>
              </w:divBdr>
            </w:div>
            <w:div w:id="501358939">
              <w:marLeft w:val="0"/>
              <w:marRight w:val="0"/>
              <w:marTop w:val="0"/>
              <w:marBottom w:val="0"/>
              <w:divBdr>
                <w:top w:val="none" w:sz="0" w:space="0" w:color="auto"/>
                <w:left w:val="none" w:sz="0" w:space="0" w:color="auto"/>
                <w:bottom w:val="none" w:sz="0" w:space="0" w:color="auto"/>
                <w:right w:val="none" w:sz="0" w:space="0" w:color="auto"/>
              </w:divBdr>
            </w:div>
            <w:div w:id="841287126">
              <w:marLeft w:val="0"/>
              <w:marRight w:val="0"/>
              <w:marTop w:val="0"/>
              <w:marBottom w:val="0"/>
              <w:divBdr>
                <w:top w:val="none" w:sz="0" w:space="0" w:color="auto"/>
                <w:left w:val="none" w:sz="0" w:space="0" w:color="auto"/>
                <w:bottom w:val="none" w:sz="0" w:space="0" w:color="auto"/>
                <w:right w:val="none" w:sz="0" w:space="0" w:color="auto"/>
              </w:divBdr>
            </w:div>
          </w:divsChild>
        </w:div>
        <w:div w:id="996031794">
          <w:marLeft w:val="0"/>
          <w:marRight w:val="0"/>
          <w:marTop w:val="0"/>
          <w:marBottom w:val="0"/>
          <w:divBdr>
            <w:top w:val="none" w:sz="0" w:space="0" w:color="auto"/>
            <w:left w:val="none" w:sz="0" w:space="0" w:color="auto"/>
            <w:bottom w:val="none" w:sz="0" w:space="0" w:color="auto"/>
            <w:right w:val="none" w:sz="0" w:space="0" w:color="auto"/>
          </w:divBdr>
          <w:divsChild>
            <w:div w:id="1671910874">
              <w:marLeft w:val="0"/>
              <w:marRight w:val="0"/>
              <w:marTop w:val="0"/>
              <w:marBottom w:val="0"/>
              <w:divBdr>
                <w:top w:val="none" w:sz="0" w:space="0" w:color="auto"/>
                <w:left w:val="none" w:sz="0" w:space="0" w:color="auto"/>
                <w:bottom w:val="none" w:sz="0" w:space="0" w:color="auto"/>
                <w:right w:val="none" w:sz="0" w:space="0" w:color="auto"/>
              </w:divBdr>
            </w:div>
          </w:divsChild>
        </w:div>
        <w:div w:id="966157468">
          <w:marLeft w:val="0"/>
          <w:marRight w:val="0"/>
          <w:marTop w:val="0"/>
          <w:marBottom w:val="0"/>
          <w:divBdr>
            <w:top w:val="none" w:sz="0" w:space="0" w:color="auto"/>
            <w:left w:val="none" w:sz="0" w:space="0" w:color="auto"/>
            <w:bottom w:val="none" w:sz="0" w:space="0" w:color="auto"/>
            <w:right w:val="none" w:sz="0" w:space="0" w:color="auto"/>
          </w:divBdr>
          <w:divsChild>
            <w:div w:id="921986003">
              <w:marLeft w:val="0"/>
              <w:marRight w:val="0"/>
              <w:marTop w:val="0"/>
              <w:marBottom w:val="0"/>
              <w:divBdr>
                <w:top w:val="none" w:sz="0" w:space="0" w:color="auto"/>
                <w:left w:val="none" w:sz="0" w:space="0" w:color="auto"/>
                <w:bottom w:val="none" w:sz="0" w:space="0" w:color="auto"/>
                <w:right w:val="none" w:sz="0" w:space="0" w:color="auto"/>
              </w:divBdr>
            </w:div>
          </w:divsChild>
        </w:div>
        <w:div w:id="377047267">
          <w:marLeft w:val="0"/>
          <w:marRight w:val="0"/>
          <w:marTop w:val="0"/>
          <w:marBottom w:val="0"/>
          <w:divBdr>
            <w:top w:val="none" w:sz="0" w:space="0" w:color="auto"/>
            <w:left w:val="none" w:sz="0" w:space="0" w:color="auto"/>
            <w:bottom w:val="none" w:sz="0" w:space="0" w:color="auto"/>
            <w:right w:val="none" w:sz="0" w:space="0" w:color="auto"/>
          </w:divBdr>
          <w:divsChild>
            <w:div w:id="1354724759">
              <w:marLeft w:val="0"/>
              <w:marRight w:val="0"/>
              <w:marTop w:val="0"/>
              <w:marBottom w:val="0"/>
              <w:divBdr>
                <w:top w:val="none" w:sz="0" w:space="0" w:color="auto"/>
                <w:left w:val="none" w:sz="0" w:space="0" w:color="auto"/>
                <w:bottom w:val="none" w:sz="0" w:space="0" w:color="auto"/>
                <w:right w:val="none" w:sz="0" w:space="0" w:color="auto"/>
              </w:divBdr>
            </w:div>
            <w:div w:id="1479108005">
              <w:marLeft w:val="0"/>
              <w:marRight w:val="0"/>
              <w:marTop w:val="0"/>
              <w:marBottom w:val="0"/>
              <w:divBdr>
                <w:top w:val="none" w:sz="0" w:space="0" w:color="auto"/>
                <w:left w:val="none" w:sz="0" w:space="0" w:color="auto"/>
                <w:bottom w:val="none" w:sz="0" w:space="0" w:color="auto"/>
                <w:right w:val="none" w:sz="0" w:space="0" w:color="auto"/>
              </w:divBdr>
            </w:div>
            <w:div w:id="285737604">
              <w:marLeft w:val="0"/>
              <w:marRight w:val="0"/>
              <w:marTop w:val="0"/>
              <w:marBottom w:val="0"/>
              <w:divBdr>
                <w:top w:val="none" w:sz="0" w:space="0" w:color="auto"/>
                <w:left w:val="none" w:sz="0" w:space="0" w:color="auto"/>
                <w:bottom w:val="none" w:sz="0" w:space="0" w:color="auto"/>
                <w:right w:val="none" w:sz="0" w:space="0" w:color="auto"/>
              </w:divBdr>
            </w:div>
            <w:div w:id="316109074">
              <w:marLeft w:val="0"/>
              <w:marRight w:val="0"/>
              <w:marTop w:val="0"/>
              <w:marBottom w:val="0"/>
              <w:divBdr>
                <w:top w:val="none" w:sz="0" w:space="0" w:color="auto"/>
                <w:left w:val="none" w:sz="0" w:space="0" w:color="auto"/>
                <w:bottom w:val="none" w:sz="0" w:space="0" w:color="auto"/>
                <w:right w:val="none" w:sz="0" w:space="0" w:color="auto"/>
              </w:divBdr>
            </w:div>
            <w:div w:id="1926303764">
              <w:marLeft w:val="0"/>
              <w:marRight w:val="0"/>
              <w:marTop w:val="0"/>
              <w:marBottom w:val="0"/>
              <w:divBdr>
                <w:top w:val="none" w:sz="0" w:space="0" w:color="auto"/>
                <w:left w:val="none" w:sz="0" w:space="0" w:color="auto"/>
                <w:bottom w:val="none" w:sz="0" w:space="0" w:color="auto"/>
                <w:right w:val="none" w:sz="0" w:space="0" w:color="auto"/>
              </w:divBdr>
            </w:div>
            <w:div w:id="1572039204">
              <w:marLeft w:val="0"/>
              <w:marRight w:val="0"/>
              <w:marTop w:val="0"/>
              <w:marBottom w:val="0"/>
              <w:divBdr>
                <w:top w:val="none" w:sz="0" w:space="0" w:color="auto"/>
                <w:left w:val="none" w:sz="0" w:space="0" w:color="auto"/>
                <w:bottom w:val="none" w:sz="0" w:space="0" w:color="auto"/>
                <w:right w:val="none" w:sz="0" w:space="0" w:color="auto"/>
              </w:divBdr>
            </w:div>
          </w:divsChild>
        </w:div>
        <w:div w:id="1353189144">
          <w:marLeft w:val="0"/>
          <w:marRight w:val="0"/>
          <w:marTop w:val="0"/>
          <w:marBottom w:val="0"/>
          <w:divBdr>
            <w:top w:val="none" w:sz="0" w:space="0" w:color="auto"/>
            <w:left w:val="none" w:sz="0" w:space="0" w:color="auto"/>
            <w:bottom w:val="none" w:sz="0" w:space="0" w:color="auto"/>
            <w:right w:val="none" w:sz="0" w:space="0" w:color="auto"/>
          </w:divBdr>
          <w:divsChild>
            <w:div w:id="1202935436">
              <w:marLeft w:val="0"/>
              <w:marRight w:val="0"/>
              <w:marTop w:val="0"/>
              <w:marBottom w:val="0"/>
              <w:divBdr>
                <w:top w:val="none" w:sz="0" w:space="0" w:color="auto"/>
                <w:left w:val="none" w:sz="0" w:space="0" w:color="auto"/>
                <w:bottom w:val="none" w:sz="0" w:space="0" w:color="auto"/>
                <w:right w:val="none" w:sz="0" w:space="0" w:color="auto"/>
              </w:divBdr>
            </w:div>
          </w:divsChild>
        </w:div>
        <w:div w:id="361824531">
          <w:marLeft w:val="0"/>
          <w:marRight w:val="0"/>
          <w:marTop w:val="0"/>
          <w:marBottom w:val="0"/>
          <w:divBdr>
            <w:top w:val="none" w:sz="0" w:space="0" w:color="auto"/>
            <w:left w:val="none" w:sz="0" w:space="0" w:color="auto"/>
            <w:bottom w:val="none" w:sz="0" w:space="0" w:color="auto"/>
            <w:right w:val="none" w:sz="0" w:space="0" w:color="auto"/>
          </w:divBdr>
          <w:divsChild>
            <w:div w:id="893391480">
              <w:marLeft w:val="0"/>
              <w:marRight w:val="0"/>
              <w:marTop w:val="0"/>
              <w:marBottom w:val="0"/>
              <w:divBdr>
                <w:top w:val="none" w:sz="0" w:space="0" w:color="auto"/>
                <w:left w:val="none" w:sz="0" w:space="0" w:color="auto"/>
                <w:bottom w:val="none" w:sz="0" w:space="0" w:color="auto"/>
                <w:right w:val="none" w:sz="0" w:space="0" w:color="auto"/>
              </w:divBdr>
            </w:div>
          </w:divsChild>
        </w:div>
        <w:div w:id="1969437324">
          <w:marLeft w:val="0"/>
          <w:marRight w:val="0"/>
          <w:marTop w:val="0"/>
          <w:marBottom w:val="0"/>
          <w:divBdr>
            <w:top w:val="none" w:sz="0" w:space="0" w:color="auto"/>
            <w:left w:val="none" w:sz="0" w:space="0" w:color="auto"/>
            <w:bottom w:val="none" w:sz="0" w:space="0" w:color="auto"/>
            <w:right w:val="none" w:sz="0" w:space="0" w:color="auto"/>
          </w:divBdr>
          <w:divsChild>
            <w:div w:id="759715926">
              <w:marLeft w:val="0"/>
              <w:marRight w:val="0"/>
              <w:marTop w:val="0"/>
              <w:marBottom w:val="0"/>
              <w:divBdr>
                <w:top w:val="none" w:sz="0" w:space="0" w:color="auto"/>
                <w:left w:val="none" w:sz="0" w:space="0" w:color="auto"/>
                <w:bottom w:val="none" w:sz="0" w:space="0" w:color="auto"/>
                <w:right w:val="none" w:sz="0" w:space="0" w:color="auto"/>
              </w:divBdr>
            </w:div>
          </w:divsChild>
        </w:div>
        <w:div w:id="220290609">
          <w:marLeft w:val="0"/>
          <w:marRight w:val="0"/>
          <w:marTop w:val="0"/>
          <w:marBottom w:val="0"/>
          <w:divBdr>
            <w:top w:val="none" w:sz="0" w:space="0" w:color="auto"/>
            <w:left w:val="none" w:sz="0" w:space="0" w:color="auto"/>
            <w:bottom w:val="none" w:sz="0" w:space="0" w:color="auto"/>
            <w:right w:val="none" w:sz="0" w:space="0" w:color="auto"/>
          </w:divBdr>
          <w:divsChild>
            <w:div w:id="407772336">
              <w:marLeft w:val="0"/>
              <w:marRight w:val="0"/>
              <w:marTop w:val="0"/>
              <w:marBottom w:val="0"/>
              <w:divBdr>
                <w:top w:val="none" w:sz="0" w:space="0" w:color="auto"/>
                <w:left w:val="none" w:sz="0" w:space="0" w:color="auto"/>
                <w:bottom w:val="none" w:sz="0" w:space="0" w:color="auto"/>
                <w:right w:val="none" w:sz="0" w:space="0" w:color="auto"/>
              </w:divBdr>
            </w:div>
          </w:divsChild>
        </w:div>
        <w:div w:id="700663580">
          <w:marLeft w:val="0"/>
          <w:marRight w:val="0"/>
          <w:marTop w:val="0"/>
          <w:marBottom w:val="0"/>
          <w:divBdr>
            <w:top w:val="none" w:sz="0" w:space="0" w:color="auto"/>
            <w:left w:val="none" w:sz="0" w:space="0" w:color="auto"/>
            <w:bottom w:val="none" w:sz="0" w:space="0" w:color="auto"/>
            <w:right w:val="none" w:sz="0" w:space="0" w:color="auto"/>
          </w:divBdr>
          <w:divsChild>
            <w:div w:id="330184565">
              <w:marLeft w:val="0"/>
              <w:marRight w:val="0"/>
              <w:marTop w:val="0"/>
              <w:marBottom w:val="0"/>
              <w:divBdr>
                <w:top w:val="none" w:sz="0" w:space="0" w:color="auto"/>
                <w:left w:val="none" w:sz="0" w:space="0" w:color="auto"/>
                <w:bottom w:val="none" w:sz="0" w:space="0" w:color="auto"/>
                <w:right w:val="none" w:sz="0" w:space="0" w:color="auto"/>
              </w:divBdr>
            </w:div>
          </w:divsChild>
        </w:div>
        <w:div w:id="654380251">
          <w:marLeft w:val="0"/>
          <w:marRight w:val="0"/>
          <w:marTop w:val="0"/>
          <w:marBottom w:val="0"/>
          <w:divBdr>
            <w:top w:val="none" w:sz="0" w:space="0" w:color="auto"/>
            <w:left w:val="none" w:sz="0" w:space="0" w:color="auto"/>
            <w:bottom w:val="none" w:sz="0" w:space="0" w:color="auto"/>
            <w:right w:val="none" w:sz="0" w:space="0" w:color="auto"/>
          </w:divBdr>
          <w:divsChild>
            <w:div w:id="3050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3169">
      <w:bodyDiv w:val="1"/>
      <w:marLeft w:val="0"/>
      <w:marRight w:val="0"/>
      <w:marTop w:val="0"/>
      <w:marBottom w:val="0"/>
      <w:divBdr>
        <w:top w:val="none" w:sz="0" w:space="0" w:color="auto"/>
        <w:left w:val="none" w:sz="0" w:space="0" w:color="auto"/>
        <w:bottom w:val="none" w:sz="0" w:space="0" w:color="auto"/>
        <w:right w:val="none" w:sz="0" w:space="0" w:color="auto"/>
      </w:divBdr>
    </w:div>
    <w:div w:id="1526408349">
      <w:bodyDiv w:val="1"/>
      <w:marLeft w:val="0"/>
      <w:marRight w:val="0"/>
      <w:marTop w:val="0"/>
      <w:marBottom w:val="0"/>
      <w:divBdr>
        <w:top w:val="none" w:sz="0" w:space="0" w:color="auto"/>
        <w:left w:val="none" w:sz="0" w:space="0" w:color="auto"/>
        <w:bottom w:val="none" w:sz="0" w:space="0" w:color="auto"/>
        <w:right w:val="none" w:sz="0" w:space="0" w:color="auto"/>
      </w:divBdr>
      <w:divsChild>
        <w:div w:id="2104109907">
          <w:marLeft w:val="0"/>
          <w:marRight w:val="0"/>
          <w:marTop w:val="0"/>
          <w:marBottom w:val="0"/>
          <w:divBdr>
            <w:top w:val="none" w:sz="0" w:space="0" w:color="auto"/>
            <w:left w:val="none" w:sz="0" w:space="0" w:color="auto"/>
            <w:bottom w:val="none" w:sz="0" w:space="0" w:color="auto"/>
            <w:right w:val="none" w:sz="0" w:space="0" w:color="auto"/>
          </w:divBdr>
        </w:div>
        <w:div w:id="710496888">
          <w:marLeft w:val="0"/>
          <w:marRight w:val="0"/>
          <w:marTop w:val="0"/>
          <w:marBottom w:val="0"/>
          <w:divBdr>
            <w:top w:val="none" w:sz="0" w:space="0" w:color="auto"/>
            <w:left w:val="none" w:sz="0" w:space="0" w:color="auto"/>
            <w:bottom w:val="none" w:sz="0" w:space="0" w:color="auto"/>
            <w:right w:val="none" w:sz="0" w:space="0" w:color="auto"/>
          </w:divBdr>
        </w:div>
      </w:divsChild>
    </w:div>
    <w:div w:id="1528788225">
      <w:bodyDiv w:val="1"/>
      <w:marLeft w:val="0"/>
      <w:marRight w:val="0"/>
      <w:marTop w:val="0"/>
      <w:marBottom w:val="0"/>
      <w:divBdr>
        <w:top w:val="none" w:sz="0" w:space="0" w:color="auto"/>
        <w:left w:val="none" w:sz="0" w:space="0" w:color="auto"/>
        <w:bottom w:val="none" w:sz="0" w:space="0" w:color="auto"/>
        <w:right w:val="none" w:sz="0" w:space="0" w:color="auto"/>
      </w:divBdr>
      <w:divsChild>
        <w:div w:id="1299065209">
          <w:marLeft w:val="0"/>
          <w:marRight w:val="0"/>
          <w:marTop w:val="0"/>
          <w:marBottom w:val="0"/>
          <w:divBdr>
            <w:top w:val="none" w:sz="0" w:space="0" w:color="auto"/>
            <w:left w:val="none" w:sz="0" w:space="0" w:color="auto"/>
            <w:bottom w:val="none" w:sz="0" w:space="0" w:color="auto"/>
            <w:right w:val="none" w:sz="0" w:space="0" w:color="auto"/>
          </w:divBdr>
        </w:div>
        <w:div w:id="517474672">
          <w:marLeft w:val="0"/>
          <w:marRight w:val="0"/>
          <w:marTop w:val="0"/>
          <w:marBottom w:val="0"/>
          <w:divBdr>
            <w:top w:val="none" w:sz="0" w:space="0" w:color="auto"/>
            <w:left w:val="none" w:sz="0" w:space="0" w:color="auto"/>
            <w:bottom w:val="none" w:sz="0" w:space="0" w:color="auto"/>
            <w:right w:val="none" w:sz="0" w:space="0" w:color="auto"/>
          </w:divBdr>
        </w:div>
        <w:div w:id="222178002">
          <w:marLeft w:val="0"/>
          <w:marRight w:val="0"/>
          <w:marTop w:val="0"/>
          <w:marBottom w:val="0"/>
          <w:divBdr>
            <w:top w:val="none" w:sz="0" w:space="0" w:color="auto"/>
            <w:left w:val="none" w:sz="0" w:space="0" w:color="auto"/>
            <w:bottom w:val="none" w:sz="0" w:space="0" w:color="auto"/>
            <w:right w:val="none" w:sz="0" w:space="0" w:color="auto"/>
          </w:divBdr>
        </w:div>
        <w:div w:id="1783646939">
          <w:marLeft w:val="0"/>
          <w:marRight w:val="0"/>
          <w:marTop w:val="0"/>
          <w:marBottom w:val="0"/>
          <w:divBdr>
            <w:top w:val="none" w:sz="0" w:space="0" w:color="auto"/>
            <w:left w:val="none" w:sz="0" w:space="0" w:color="auto"/>
            <w:bottom w:val="none" w:sz="0" w:space="0" w:color="auto"/>
            <w:right w:val="none" w:sz="0" w:space="0" w:color="auto"/>
          </w:divBdr>
        </w:div>
        <w:div w:id="1124082575">
          <w:marLeft w:val="0"/>
          <w:marRight w:val="0"/>
          <w:marTop w:val="0"/>
          <w:marBottom w:val="0"/>
          <w:divBdr>
            <w:top w:val="none" w:sz="0" w:space="0" w:color="auto"/>
            <w:left w:val="none" w:sz="0" w:space="0" w:color="auto"/>
            <w:bottom w:val="none" w:sz="0" w:space="0" w:color="auto"/>
            <w:right w:val="none" w:sz="0" w:space="0" w:color="auto"/>
          </w:divBdr>
        </w:div>
        <w:div w:id="619142640">
          <w:marLeft w:val="0"/>
          <w:marRight w:val="0"/>
          <w:marTop w:val="0"/>
          <w:marBottom w:val="0"/>
          <w:divBdr>
            <w:top w:val="none" w:sz="0" w:space="0" w:color="auto"/>
            <w:left w:val="none" w:sz="0" w:space="0" w:color="auto"/>
            <w:bottom w:val="none" w:sz="0" w:space="0" w:color="auto"/>
            <w:right w:val="none" w:sz="0" w:space="0" w:color="auto"/>
          </w:divBdr>
        </w:div>
        <w:div w:id="1581449282">
          <w:marLeft w:val="0"/>
          <w:marRight w:val="0"/>
          <w:marTop w:val="0"/>
          <w:marBottom w:val="0"/>
          <w:divBdr>
            <w:top w:val="none" w:sz="0" w:space="0" w:color="auto"/>
            <w:left w:val="none" w:sz="0" w:space="0" w:color="auto"/>
            <w:bottom w:val="none" w:sz="0" w:space="0" w:color="auto"/>
            <w:right w:val="none" w:sz="0" w:space="0" w:color="auto"/>
          </w:divBdr>
        </w:div>
      </w:divsChild>
    </w:div>
    <w:div w:id="1550800465">
      <w:bodyDiv w:val="1"/>
      <w:marLeft w:val="0"/>
      <w:marRight w:val="0"/>
      <w:marTop w:val="0"/>
      <w:marBottom w:val="0"/>
      <w:divBdr>
        <w:top w:val="none" w:sz="0" w:space="0" w:color="auto"/>
        <w:left w:val="none" w:sz="0" w:space="0" w:color="auto"/>
        <w:bottom w:val="none" w:sz="0" w:space="0" w:color="auto"/>
        <w:right w:val="none" w:sz="0" w:space="0" w:color="auto"/>
      </w:divBdr>
    </w:div>
    <w:div w:id="1555658981">
      <w:bodyDiv w:val="1"/>
      <w:marLeft w:val="0"/>
      <w:marRight w:val="0"/>
      <w:marTop w:val="0"/>
      <w:marBottom w:val="0"/>
      <w:divBdr>
        <w:top w:val="none" w:sz="0" w:space="0" w:color="auto"/>
        <w:left w:val="none" w:sz="0" w:space="0" w:color="auto"/>
        <w:bottom w:val="none" w:sz="0" w:space="0" w:color="auto"/>
        <w:right w:val="none" w:sz="0" w:space="0" w:color="auto"/>
      </w:divBdr>
      <w:divsChild>
        <w:div w:id="1296332328">
          <w:marLeft w:val="0"/>
          <w:marRight w:val="0"/>
          <w:marTop w:val="0"/>
          <w:marBottom w:val="0"/>
          <w:divBdr>
            <w:top w:val="none" w:sz="0" w:space="0" w:color="auto"/>
            <w:left w:val="none" w:sz="0" w:space="0" w:color="auto"/>
            <w:bottom w:val="none" w:sz="0" w:space="0" w:color="auto"/>
            <w:right w:val="none" w:sz="0" w:space="0" w:color="auto"/>
          </w:divBdr>
          <w:divsChild>
            <w:div w:id="1041898096">
              <w:marLeft w:val="0"/>
              <w:marRight w:val="0"/>
              <w:marTop w:val="0"/>
              <w:marBottom w:val="0"/>
              <w:divBdr>
                <w:top w:val="none" w:sz="0" w:space="0" w:color="auto"/>
                <w:left w:val="none" w:sz="0" w:space="0" w:color="auto"/>
                <w:bottom w:val="none" w:sz="0" w:space="0" w:color="auto"/>
                <w:right w:val="none" w:sz="0" w:space="0" w:color="auto"/>
              </w:divBdr>
              <w:divsChild>
                <w:div w:id="1948343511">
                  <w:marLeft w:val="0"/>
                  <w:marRight w:val="0"/>
                  <w:marTop w:val="0"/>
                  <w:marBottom w:val="0"/>
                  <w:divBdr>
                    <w:top w:val="none" w:sz="0" w:space="0" w:color="auto"/>
                    <w:left w:val="none" w:sz="0" w:space="0" w:color="auto"/>
                    <w:bottom w:val="none" w:sz="0" w:space="0" w:color="auto"/>
                    <w:right w:val="none" w:sz="0" w:space="0" w:color="auto"/>
                  </w:divBdr>
                  <w:divsChild>
                    <w:div w:id="86266565">
                      <w:marLeft w:val="0"/>
                      <w:marRight w:val="0"/>
                      <w:marTop w:val="0"/>
                      <w:marBottom w:val="0"/>
                      <w:divBdr>
                        <w:top w:val="none" w:sz="0" w:space="0" w:color="auto"/>
                        <w:left w:val="none" w:sz="0" w:space="0" w:color="auto"/>
                        <w:bottom w:val="none" w:sz="0" w:space="0" w:color="auto"/>
                        <w:right w:val="none" w:sz="0" w:space="0" w:color="auto"/>
                      </w:divBdr>
                      <w:divsChild>
                        <w:div w:id="1510875628">
                          <w:marLeft w:val="-225"/>
                          <w:marRight w:val="-225"/>
                          <w:marTop w:val="0"/>
                          <w:marBottom w:val="525"/>
                          <w:divBdr>
                            <w:top w:val="none" w:sz="0" w:space="0" w:color="auto"/>
                            <w:left w:val="none" w:sz="0" w:space="0" w:color="auto"/>
                            <w:bottom w:val="none" w:sz="0" w:space="0" w:color="auto"/>
                            <w:right w:val="none" w:sz="0" w:space="0" w:color="auto"/>
                          </w:divBdr>
                          <w:divsChild>
                            <w:div w:id="1690912488">
                              <w:marLeft w:val="0"/>
                              <w:marRight w:val="0"/>
                              <w:marTop w:val="0"/>
                              <w:marBottom w:val="0"/>
                              <w:divBdr>
                                <w:top w:val="none" w:sz="0" w:space="0" w:color="auto"/>
                                <w:left w:val="none" w:sz="0" w:space="0" w:color="auto"/>
                                <w:bottom w:val="none" w:sz="0" w:space="0" w:color="auto"/>
                                <w:right w:val="none" w:sz="0" w:space="0" w:color="auto"/>
                              </w:divBdr>
                              <w:divsChild>
                                <w:div w:id="81806014">
                                  <w:marLeft w:val="0"/>
                                  <w:marRight w:val="0"/>
                                  <w:marTop w:val="0"/>
                                  <w:marBottom w:val="0"/>
                                  <w:divBdr>
                                    <w:top w:val="none" w:sz="0" w:space="0" w:color="auto"/>
                                    <w:left w:val="none" w:sz="0" w:space="0" w:color="auto"/>
                                    <w:bottom w:val="none" w:sz="0" w:space="0" w:color="auto"/>
                                    <w:right w:val="none" w:sz="0" w:space="0" w:color="auto"/>
                                  </w:divBdr>
                                  <w:divsChild>
                                    <w:div w:id="84770021">
                                      <w:marLeft w:val="0"/>
                                      <w:marRight w:val="0"/>
                                      <w:marTop w:val="0"/>
                                      <w:marBottom w:val="0"/>
                                      <w:divBdr>
                                        <w:top w:val="none" w:sz="0" w:space="0" w:color="auto"/>
                                        <w:left w:val="none" w:sz="0" w:space="0" w:color="auto"/>
                                        <w:bottom w:val="none" w:sz="0" w:space="0" w:color="auto"/>
                                        <w:right w:val="none" w:sz="0" w:space="0" w:color="auto"/>
                                      </w:divBdr>
                                    </w:div>
                                  </w:divsChild>
                                </w:div>
                                <w:div w:id="385374537">
                                  <w:marLeft w:val="0"/>
                                  <w:marRight w:val="0"/>
                                  <w:marTop w:val="0"/>
                                  <w:marBottom w:val="0"/>
                                  <w:divBdr>
                                    <w:top w:val="none" w:sz="0" w:space="0" w:color="auto"/>
                                    <w:left w:val="none" w:sz="0" w:space="0" w:color="auto"/>
                                    <w:bottom w:val="none" w:sz="0" w:space="0" w:color="auto"/>
                                    <w:right w:val="none" w:sz="0" w:space="0" w:color="auto"/>
                                  </w:divBdr>
                                  <w:divsChild>
                                    <w:div w:id="1239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5043">
                          <w:marLeft w:val="-225"/>
                          <w:marRight w:val="-225"/>
                          <w:marTop w:val="0"/>
                          <w:marBottom w:val="525"/>
                          <w:divBdr>
                            <w:top w:val="none" w:sz="0" w:space="0" w:color="auto"/>
                            <w:left w:val="none" w:sz="0" w:space="0" w:color="auto"/>
                            <w:bottom w:val="none" w:sz="0" w:space="0" w:color="auto"/>
                            <w:right w:val="none" w:sz="0" w:space="0" w:color="auto"/>
                          </w:divBdr>
                          <w:divsChild>
                            <w:div w:id="2035304891">
                              <w:marLeft w:val="0"/>
                              <w:marRight w:val="0"/>
                              <w:marTop w:val="0"/>
                              <w:marBottom w:val="0"/>
                              <w:divBdr>
                                <w:top w:val="none" w:sz="0" w:space="0" w:color="auto"/>
                                <w:left w:val="none" w:sz="0" w:space="0" w:color="auto"/>
                                <w:bottom w:val="none" w:sz="0" w:space="0" w:color="auto"/>
                                <w:right w:val="none" w:sz="0" w:space="0" w:color="auto"/>
                              </w:divBdr>
                              <w:divsChild>
                                <w:div w:id="572010124">
                                  <w:marLeft w:val="0"/>
                                  <w:marRight w:val="0"/>
                                  <w:marTop w:val="0"/>
                                  <w:marBottom w:val="0"/>
                                  <w:divBdr>
                                    <w:top w:val="none" w:sz="0" w:space="0" w:color="auto"/>
                                    <w:left w:val="none" w:sz="0" w:space="0" w:color="auto"/>
                                    <w:bottom w:val="none" w:sz="0" w:space="0" w:color="auto"/>
                                    <w:right w:val="none" w:sz="0" w:space="0" w:color="auto"/>
                                  </w:divBdr>
                                  <w:divsChild>
                                    <w:div w:id="1803186458">
                                      <w:marLeft w:val="0"/>
                                      <w:marRight w:val="0"/>
                                      <w:marTop w:val="0"/>
                                      <w:marBottom w:val="0"/>
                                      <w:divBdr>
                                        <w:top w:val="none" w:sz="0" w:space="0" w:color="auto"/>
                                        <w:left w:val="none" w:sz="0" w:space="0" w:color="auto"/>
                                        <w:bottom w:val="none" w:sz="0" w:space="0" w:color="auto"/>
                                        <w:right w:val="none" w:sz="0" w:space="0" w:color="auto"/>
                                      </w:divBdr>
                                    </w:div>
                                  </w:divsChild>
                                </w:div>
                                <w:div w:id="72045403">
                                  <w:marLeft w:val="0"/>
                                  <w:marRight w:val="0"/>
                                  <w:marTop w:val="0"/>
                                  <w:marBottom w:val="0"/>
                                  <w:divBdr>
                                    <w:top w:val="none" w:sz="0" w:space="0" w:color="auto"/>
                                    <w:left w:val="none" w:sz="0" w:space="0" w:color="auto"/>
                                    <w:bottom w:val="none" w:sz="0" w:space="0" w:color="auto"/>
                                    <w:right w:val="none" w:sz="0" w:space="0" w:color="auto"/>
                                  </w:divBdr>
                                  <w:divsChild>
                                    <w:div w:id="10902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9374">
                          <w:marLeft w:val="-225"/>
                          <w:marRight w:val="-225"/>
                          <w:marTop w:val="0"/>
                          <w:marBottom w:val="525"/>
                          <w:divBdr>
                            <w:top w:val="none" w:sz="0" w:space="0" w:color="auto"/>
                            <w:left w:val="none" w:sz="0" w:space="0" w:color="auto"/>
                            <w:bottom w:val="none" w:sz="0" w:space="0" w:color="auto"/>
                            <w:right w:val="none" w:sz="0" w:space="0" w:color="auto"/>
                          </w:divBdr>
                          <w:divsChild>
                            <w:div w:id="119305785">
                              <w:marLeft w:val="0"/>
                              <w:marRight w:val="0"/>
                              <w:marTop w:val="0"/>
                              <w:marBottom w:val="0"/>
                              <w:divBdr>
                                <w:top w:val="none" w:sz="0" w:space="0" w:color="auto"/>
                                <w:left w:val="none" w:sz="0" w:space="0" w:color="auto"/>
                                <w:bottom w:val="none" w:sz="0" w:space="0" w:color="auto"/>
                                <w:right w:val="none" w:sz="0" w:space="0" w:color="auto"/>
                              </w:divBdr>
                              <w:divsChild>
                                <w:div w:id="888803562">
                                  <w:marLeft w:val="0"/>
                                  <w:marRight w:val="0"/>
                                  <w:marTop w:val="0"/>
                                  <w:marBottom w:val="0"/>
                                  <w:divBdr>
                                    <w:top w:val="none" w:sz="0" w:space="0" w:color="auto"/>
                                    <w:left w:val="none" w:sz="0" w:space="0" w:color="auto"/>
                                    <w:bottom w:val="none" w:sz="0" w:space="0" w:color="auto"/>
                                    <w:right w:val="none" w:sz="0" w:space="0" w:color="auto"/>
                                  </w:divBdr>
                                  <w:divsChild>
                                    <w:div w:id="846478111">
                                      <w:marLeft w:val="0"/>
                                      <w:marRight w:val="0"/>
                                      <w:marTop w:val="0"/>
                                      <w:marBottom w:val="0"/>
                                      <w:divBdr>
                                        <w:top w:val="none" w:sz="0" w:space="0" w:color="auto"/>
                                        <w:left w:val="none" w:sz="0" w:space="0" w:color="auto"/>
                                        <w:bottom w:val="none" w:sz="0" w:space="0" w:color="auto"/>
                                        <w:right w:val="none" w:sz="0" w:space="0" w:color="auto"/>
                                      </w:divBdr>
                                    </w:div>
                                  </w:divsChild>
                                </w:div>
                                <w:div w:id="1057629170">
                                  <w:marLeft w:val="0"/>
                                  <w:marRight w:val="0"/>
                                  <w:marTop w:val="0"/>
                                  <w:marBottom w:val="0"/>
                                  <w:divBdr>
                                    <w:top w:val="none" w:sz="0" w:space="0" w:color="auto"/>
                                    <w:left w:val="none" w:sz="0" w:space="0" w:color="auto"/>
                                    <w:bottom w:val="none" w:sz="0" w:space="0" w:color="auto"/>
                                    <w:right w:val="none" w:sz="0" w:space="0" w:color="auto"/>
                                  </w:divBdr>
                                  <w:divsChild>
                                    <w:div w:id="156841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23464">
                          <w:marLeft w:val="-225"/>
                          <w:marRight w:val="-225"/>
                          <w:marTop w:val="0"/>
                          <w:marBottom w:val="525"/>
                          <w:divBdr>
                            <w:top w:val="none" w:sz="0" w:space="0" w:color="auto"/>
                            <w:left w:val="none" w:sz="0" w:space="0" w:color="auto"/>
                            <w:bottom w:val="none" w:sz="0" w:space="0" w:color="auto"/>
                            <w:right w:val="none" w:sz="0" w:space="0" w:color="auto"/>
                          </w:divBdr>
                          <w:divsChild>
                            <w:div w:id="1280187216">
                              <w:marLeft w:val="0"/>
                              <w:marRight w:val="0"/>
                              <w:marTop w:val="0"/>
                              <w:marBottom w:val="0"/>
                              <w:divBdr>
                                <w:top w:val="none" w:sz="0" w:space="0" w:color="auto"/>
                                <w:left w:val="none" w:sz="0" w:space="0" w:color="auto"/>
                                <w:bottom w:val="none" w:sz="0" w:space="0" w:color="auto"/>
                                <w:right w:val="none" w:sz="0" w:space="0" w:color="auto"/>
                              </w:divBdr>
                              <w:divsChild>
                                <w:div w:id="942954651">
                                  <w:marLeft w:val="0"/>
                                  <w:marRight w:val="0"/>
                                  <w:marTop w:val="0"/>
                                  <w:marBottom w:val="0"/>
                                  <w:divBdr>
                                    <w:top w:val="none" w:sz="0" w:space="0" w:color="auto"/>
                                    <w:left w:val="none" w:sz="0" w:space="0" w:color="auto"/>
                                    <w:bottom w:val="none" w:sz="0" w:space="0" w:color="auto"/>
                                    <w:right w:val="none" w:sz="0" w:space="0" w:color="auto"/>
                                  </w:divBdr>
                                  <w:divsChild>
                                    <w:div w:id="234897304">
                                      <w:marLeft w:val="0"/>
                                      <w:marRight w:val="0"/>
                                      <w:marTop w:val="0"/>
                                      <w:marBottom w:val="0"/>
                                      <w:divBdr>
                                        <w:top w:val="none" w:sz="0" w:space="0" w:color="auto"/>
                                        <w:left w:val="none" w:sz="0" w:space="0" w:color="auto"/>
                                        <w:bottom w:val="none" w:sz="0" w:space="0" w:color="auto"/>
                                        <w:right w:val="none" w:sz="0" w:space="0" w:color="auto"/>
                                      </w:divBdr>
                                    </w:div>
                                  </w:divsChild>
                                </w:div>
                                <w:div w:id="1481535388">
                                  <w:marLeft w:val="0"/>
                                  <w:marRight w:val="0"/>
                                  <w:marTop w:val="0"/>
                                  <w:marBottom w:val="0"/>
                                  <w:divBdr>
                                    <w:top w:val="none" w:sz="0" w:space="0" w:color="auto"/>
                                    <w:left w:val="none" w:sz="0" w:space="0" w:color="auto"/>
                                    <w:bottom w:val="none" w:sz="0" w:space="0" w:color="auto"/>
                                    <w:right w:val="none" w:sz="0" w:space="0" w:color="auto"/>
                                  </w:divBdr>
                                  <w:divsChild>
                                    <w:div w:id="153434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808963">
                          <w:marLeft w:val="0"/>
                          <w:marRight w:val="0"/>
                          <w:marTop w:val="0"/>
                          <w:marBottom w:val="0"/>
                          <w:divBdr>
                            <w:top w:val="none" w:sz="0" w:space="0" w:color="auto"/>
                            <w:left w:val="none" w:sz="0" w:space="0" w:color="auto"/>
                            <w:bottom w:val="none" w:sz="0" w:space="0" w:color="auto"/>
                            <w:right w:val="none" w:sz="0" w:space="0" w:color="auto"/>
                          </w:divBdr>
                          <w:divsChild>
                            <w:div w:id="114100629">
                              <w:marLeft w:val="0"/>
                              <w:marRight w:val="0"/>
                              <w:marTop w:val="0"/>
                              <w:marBottom w:val="0"/>
                              <w:divBdr>
                                <w:top w:val="none" w:sz="0" w:space="0" w:color="auto"/>
                                <w:left w:val="none" w:sz="0" w:space="0" w:color="auto"/>
                                <w:bottom w:val="none" w:sz="0" w:space="0" w:color="auto"/>
                                <w:right w:val="none" w:sz="0" w:space="0" w:color="auto"/>
                              </w:divBdr>
                              <w:divsChild>
                                <w:div w:id="88350842">
                                  <w:marLeft w:val="0"/>
                                  <w:marRight w:val="0"/>
                                  <w:marTop w:val="0"/>
                                  <w:marBottom w:val="0"/>
                                  <w:divBdr>
                                    <w:top w:val="none" w:sz="0" w:space="0" w:color="auto"/>
                                    <w:left w:val="none" w:sz="0" w:space="0" w:color="auto"/>
                                    <w:bottom w:val="none" w:sz="0" w:space="0" w:color="auto"/>
                                    <w:right w:val="none" w:sz="0" w:space="0" w:color="auto"/>
                                  </w:divBdr>
                                  <w:divsChild>
                                    <w:div w:id="16661838">
                                      <w:marLeft w:val="0"/>
                                      <w:marRight w:val="0"/>
                                      <w:marTop w:val="0"/>
                                      <w:marBottom w:val="0"/>
                                      <w:divBdr>
                                        <w:top w:val="none" w:sz="0" w:space="0" w:color="auto"/>
                                        <w:left w:val="none" w:sz="0" w:space="0" w:color="auto"/>
                                        <w:bottom w:val="none" w:sz="0" w:space="0" w:color="auto"/>
                                        <w:right w:val="none" w:sz="0" w:space="0" w:color="auto"/>
                                      </w:divBdr>
                                      <w:divsChild>
                                        <w:div w:id="1511486135">
                                          <w:marLeft w:val="-225"/>
                                          <w:marRight w:val="-225"/>
                                          <w:marTop w:val="0"/>
                                          <w:marBottom w:val="525"/>
                                          <w:divBdr>
                                            <w:top w:val="none" w:sz="0" w:space="0" w:color="auto"/>
                                            <w:left w:val="none" w:sz="0" w:space="0" w:color="auto"/>
                                            <w:bottom w:val="none" w:sz="0" w:space="0" w:color="auto"/>
                                            <w:right w:val="none" w:sz="0" w:space="0" w:color="auto"/>
                                          </w:divBdr>
                                          <w:divsChild>
                                            <w:div w:id="1341814441">
                                              <w:marLeft w:val="0"/>
                                              <w:marRight w:val="0"/>
                                              <w:marTop w:val="0"/>
                                              <w:marBottom w:val="0"/>
                                              <w:divBdr>
                                                <w:top w:val="none" w:sz="0" w:space="0" w:color="auto"/>
                                                <w:left w:val="none" w:sz="0" w:space="0" w:color="auto"/>
                                                <w:bottom w:val="none" w:sz="0" w:space="0" w:color="auto"/>
                                                <w:right w:val="none" w:sz="0" w:space="0" w:color="auto"/>
                                              </w:divBdr>
                                              <w:divsChild>
                                                <w:div w:id="981734772">
                                                  <w:marLeft w:val="0"/>
                                                  <w:marRight w:val="0"/>
                                                  <w:marTop w:val="0"/>
                                                  <w:marBottom w:val="0"/>
                                                  <w:divBdr>
                                                    <w:top w:val="none" w:sz="0" w:space="0" w:color="auto"/>
                                                    <w:left w:val="none" w:sz="0" w:space="0" w:color="auto"/>
                                                    <w:bottom w:val="none" w:sz="0" w:space="0" w:color="auto"/>
                                                    <w:right w:val="none" w:sz="0" w:space="0" w:color="auto"/>
                                                  </w:divBdr>
                                                  <w:divsChild>
                                                    <w:div w:id="815806986">
                                                      <w:marLeft w:val="0"/>
                                                      <w:marRight w:val="0"/>
                                                      <w:marTop w:val="0"/>
                                                      <w:marBottom w:val="0"/>
                                                      <w:divBdr>
                                                        <w:top w:val="none" w:sz="0" w:space="0" w:color="auto"/>
                                                        <w:left w:val="none" w:sz="0" w:space="0" w:color="auto"/>
                                                        <w:bottom w:val="none" w:sz="0" w:space="0" w:color="auto"/>
                                                        <w:right w:val="none" w:sz="0" w:space="0" w:color="auto"/>
                                                      </w:divBdr>
                                                    </w:div>
                                                  </w:divsChild>
                                                </w:div>
                                                <w:div w:id="1246302378">
                                                  <w:marLeft w:val="0"/>
                                                  <w:marRight w:val="0"/>
                                                  <w:marTop w:val="0"/>
                                                  <w:marBottom w:val="0"/>
                                                  <w:divBdr>
                                                    <w:top w:val="none" w:sz="0" w:space="0" w:color="auto"/>
                                                    <w:left w:val="none" w:sz="0" w:space="0" w:color="auto"/>
                                                    <w:bottom w:val="none" w:sz="0" w:space="0" w:color="auto"/>
                                                    <w:right w:val="none" w:sz="0" w:space="0" w:color="auto"/>
                                                  </w:divBdr>
                                                  <w:divsChild>
                                                    <w:div w:id="3639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6759750">
                  <w:marLeft w:val="0"/>
                  <w:marRight w:val="0"/>
                  <w:marTop w:val="0"/>
                  <w:marBottom w:val="0"/>
                  <w:divBdr>
                    <w:top w:val="none" w:sz="0" w:space="0" w:color="auto"/>
                    <w:left w:val="none" w:sz="0" w:space="0" w:color="auto"/>
                    <w:bottom w:val="none" w:sz="0" w:space="0" w:color="auto"/>
                    <w:right w:val="none" w:sz="0" w:space="0" w:color="auto"/>
                  </w:divBdr>
                  <w:divsChild>
                    <w:div w:id="311100415">
                      <w:marLeft w:val="0"/>
                      <w:marRight w:val="0"/>
                      <w:marTop w:val="0"/>
                      <w:marBottom w:val="0"/>
                      <w:divBdr>
                        <w:top w:val="none" w:sz="0" w:space="0" w:color="auto"/>
                        <w:left w:val="none" w:sz="0" w:space="0" w:color="auto"/>
                        <w:bottom w:val="none" w:sz="0" w:space="0" w:color="auto"/>
                        <w:right w:val="none" w:sz="0" w:space="0" w:color="auto"/>
                      </w:divBdr>
                      <w:divsChild>
                        <w:div w:id="1752001908">
                          <w:marLeft w:val="0"/>
                          <w:marRight w:val="0"/>
                          <w:marTop w:val="0"/>
                          <w:marBottom w:val="0"/>
                          <w:divBdr>
                            <w:top w:val="none" w:sz="0" w:space="0" w:color="auto"/>
                            <w:left w:val="none" w:sz="0" w:space="0" w:color="auto"/>
                            <w:bottom w:val="none" w:sz="0" w:space="0" w:color="auto"/>
                            <w:right w:val="none" w:sz="0" w:space="0" w:color="auto"/>
                          </w:divBdr>
                          <w:divsChild>
                            <w:div w:id="1705058753">
                              <w:marLeft w:val="0"/>
                              <w:marRight w:val="0"/>
                              <w:marTop w:val="0"/>
                              <w:marBottom w:val="0"/>
                              <w:divBdr>
                                <w:top w:val="none" w:sz="0" w:space="0" w:color="auto"/>
                                <w:left w:val="none" w:sz="0" w:space="0" w:color="auto"/>
                                <w:bottom w:val="none" w:sz="0" w:space="0" w:color="auto"/>
                                <w:right w:val="none" w:sz="0" w:space="0" w:color="auto"/>
                              </w:divBdr>
                              <w:divsChild>
                                <w:div w:id="1142042853">
                                  <w:marLeft w:val="0"/>
                                  <w:marRight w:val="0"/>
                                  <w:marTop w:val="0"/>
                                  <w:marBottom w:val="0"/>
                                  <w:divBdr>
                                    <w:top w:val="none" w:sz="0" w:space="0" w:color="auto"/>
                                    <w:left w:val="none" w:sz="0" w:space="0" w:color="auto"/>
                                    <w:bottom w:val="none" w:sz="0" w:space="0" w:color="auto"/>
                                    <w:right w:val="none" w:sz="0" w:space="0" w:color="auto"/>
                                  </w:divBdr>
                                  <w:divsChild>
                                    <w:div w:id="2012902914">
                                      <w:marLeft w:val="0"/>
                                      <w:marRight w:val="0"/>
                                      <w:marTop w:val="0"/>
                                      <w:marBottom w:val="0"/>
                                      <w:divBdr>
                                        <w:top w:val="none" w:sz="0" w:space="0" w:color="auto"/>
                                        <w:left w:val="none" w:sz="0" w:space="0" w:color="auto"/>
                                        <w:bottom w:val="none" w:sz="0" w:space="0" w:color="auto"/>
                                        <w:right w:val="none" w:sz="0" w:space="0" w:color="auto"/>
                                      </w:divBdr>
                                      <w:divsChild>
                                        <w:div w:id="819158589">
                                          <w:marLeft w:val="0"/>
                                          <w:marRight w:val="0"/>
                                          <w:marTop w:val="0"/>
                                          <w:marBottom w:val="0"/>
                                          <w:divBdr>
                                            <w:top w:val="none" w:sz="0" w:space="0" w:color="auto"/>
                                            <w:left w:val="none" w:sz="0" w:space="0" w:color="auto"/>
                                            <w:bottom w:val="none" w:sz="0" w:space="0" w:color="auto"/>
                                            <w:right w:val="none" w:sz="0" w:space="0" w:color="auto"/>
                                          </w:divBdr>
                                          <w:divsChild>
                                            <w:div w:id="1996489386">
                                              <w:marLeft w:val="-225"/>
                                              <w:marRight w:val="-225"/>
                                              <w:marTop w:val="0"/>
                                              <w:marBottom w:val="525"/>
                                              <w:divBdr>
                                                <w:top w:val="none" w:sz="0" w:space="0" w:color="auto"/>
                                                <w:left w:val="none" w:sz="0" w:space="0" w:color="auto"/>
                                                <w:bottom w:val="none" w:sz="0" w:space="0" w:color="auto"/>
                                                <w:right w:val="none" w:sz="0" w:space="0" w:color="auto"/>
                                              </w:divBdr>
                                              <w:divsChild>
                                                <w:div w:id="1999073077">
                                                  <w:marLeft w:val="0"/>
                                                  <w:marRight w:val="0"/>
                                                  <w:marTop w:val="0"/>
                                                  <w:marBottom w:val="0"/>
                                                  <w:divBdr>
                                                    <w:top w:val="none" w:sz="0" w:space="0" w:color="auto"/>
                                                    <w:left w:val="none" w:sz="0" w:space="0" w:color="auto"/>
                                                    <w:bottom w:val="none" w:sz="0" w:space="0" w:color="auto"/>
                                                    <w:right w:val="none" w:sz="0" w:space="0" w:color="auto"/>
                                                  </w:divBdr>
                                                  <w:divsChild>
                                                    <w:div w:id="1579174888">
                                                      <w:marLeft w:val="0"/>
                                                      <w:marRight w:val="0"/>
                                                      <w:marTop w:val="0"/>
                                                      <w:marBottom w:val="0"/>
                                                      <w:divBdr>
                                                        <w:top w:val="none" w:sz="0" w:space="0" w:color="auto"/>
                                                        <w:left w:val="none" w:sz="0" w:space="0" w:color="auto"/>
                                                        <w:bottom w:val="none" w:sz="0" w:space="0" w:color="auto"/>
                                                        <w:right w:val="none" w:sz="0" w:space="0" w:color="auto"/>
                                                      </w:divBdr>
                                                      <w:divsChild>
                                                        <w:div w:id="958951931">
                                                          <w:marLeft w:val="0"/>
                                                          <w:marRight w:val="0"/>
                                                          <w:marTop w:val="0"/>
                                                          <w:marBottom w:val="0"/>
                                                          <w:divBdr>
                                                            <w:top w:val="none" w:sz="0" w:space="0" w:color="auto"/>
                                                            <w:left w:val="none" w:sz="0" w:space="0" w:color="auto"/>
                                                            <w:bottom w:val="none" w:sz="0" w:space="0" w:color="auto"/>
                                                            <w:right w:val="none" w:sz="0" w:space="0" w:color="auto"/>
                                                          </w:divBdr>
                                                        </w:div>
                                                      </w:divsChild>
                                                    </w:div>
                                                    <w:div w:id="1030689966">
                                                      <w:marLeft w:val="0"/>
                                                      <w:marRight w:val="0"/>
                                                      <w:marTop w:val="0"/>
                                                      <w:marBottom w:val="0"/>
                                                      <w:divBdr>
                                                        <w:top w:val="none" w:sz="0" w:space="0" w:color="auto"/>
                                                        <w:left w:val="none" w:sz="0" w:space="0" w:color="auto"/>
                                                        <w:bottom w:val="none" w:sz="0" w:space="0" w:color="auto"/>
                                                        <w:right w:val="none" w:sz="0" w:space="0" w:color="auto"/>
                                                      </w:divBdr>
                                                      <w:divsChild>
                                                        <w:div w:id="4935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399605">
          <w:marLeft w:val="0"/>
          <w:marRight w:val="0"/>
          <w:marTop w:val="0"/>
          <w:marBottom w:val="0"/>
          <w:divBdr>
            <w:top w:val="none" w:sz="0" w:space="0" w:color="auto"/>
            <w:left w:val="none" w:sz="0" w:space="0" w:color="auto"/>
            <w:bottom w:val="none" w:sz="0" w:space="0" w:color="auto"/>
            <w:right w:val="none" w:sz="0" w:space="0" w:color="auto"/>
          </w:divBdr>
          <w:divsChild>
            <w:div w:id="1427460308">
              <w:marLeft w:val="0"/>
              <w:marRight w:val="0"/>
              <w:marTop w:val="0"/>
              <w:marBottom w:val="0"/>
              <w:divBdr>
                <w:top w:val="none" w:sz="0" w:space="0" w:color="auto"/>
                <w:left w:val="none" w:sz="0" w:space="0" w:color="auto"/>
                <w:bottom w:val="none" w:sz="0" w:space="0" w:color="auto"/>
                <w:right w:val="none" w:sz="0" w:space="0" w:color="auto"/>
              </w:divBdr>
              <w:divsChild>
                <w:div w:id="274602942">
                  <w:marLeft w:val="0"/>
                  <w:marRight w:val="0"/>
                  <w:marTop w:val="0"/>
                  <w:marBottom w:val="0"/>
                  <w:divBdr>
                    <w:top w:val="none" w:sz="0" w:space="0" w:color="auto"/>
                    <w:left w:val="none" w:sz="0" w:space="0" w:color="auto"/>
                    <w:bottom w:val="none" w:sz="0" w:space="0" w:color="auto"/>
                    <w:right w:val="none" w:sz="0" w:space="0" w:color="auto"/>
                  </w:divBdr>
                  <w:divsChild>
                    <w:div w:id="32658538">
                      <w:marLeft w:val="-225"/>
                      <w:marRight w:val="-225"/>
                      <w:marTop w:val="0"/>
                      <w:marBottom w:val="525"/>
                      <w:divBdr>
                        <w:top w:val="none" w:sz="0" w:space="0" w:color="auto"/>
                        <w:left w:val="none" w:sz="0" w:space="0" w:color="auto"/>
                        <w:bottom w:val="none" w:sz="0" w:space="0" w:color="auto"/>
                        <w:right w:val="none" w:sz="0" w:space="0" w:color="auto"/>
                      </w:divBdr>
                      <w:divsChild>
                        <w:div w:id="932055364">
                          <w:marLeft w:val="0"/>
                          <w:marRight w:val="0"/>
                          <w:marTop w:val="0"/>
                          <w:marBottom w:val="0"/>
                          <w:divBdr>
                            <w:top w:val="none" w:sz="0" w:space="0" w:color="auto"/>
                            <w:left w:val="none" w:sz="0" w:space="0" w:color="auto"/>
                            <w:bottom w:val="none" w:sz="0" w:space="0" w:color="auto"/>
                            <w:right w:val="none" w:sz="0" w:space="0" w:color="auto"/>
                          </w:divBdr>
                          <w:divsChild>
                            <w:div w:id="29888604">
                              <w:marLeft w:val="0"/>
                              <w:marRight w:val="0"/>
                              <w:marTop w:val="0"/>
                              <w:marBottom w:val="0"/>
                              <w:divBdr>
                                <w:top w:val="none" w:sz="0" w:space="0" w:color="auto"/>
                                <w:left w:val="none" w:sz="0" w:space="0" w:color="auto"/>
                                <w:bottom w:val="none" w:sz="0" w:space="0" w:color="auto"/>
                                <w:right w:val="none" w:sz="0" w:space="0" w:color="auto"/>
                              </w:divBdr>
                              <w:divsChild>
                                <w:div w:id="2134252773">
                                  <w:marLeft w:val="0"/>
                                  <w:marRight w:val="0"/>
                                  <w:marTop w:val="0"/>
                                  <w:marBottom w:val="0"/>
                                  <w:divBdr>
                                    <w:top w:val="none" w:sz="0" w:space="0" w:color="auto"/>
                                    <w:left w:val="none" w:sz="0" w:space="0" w:color="auto"/>
                                    <w:bottom w:val="none" w:sz="0" w:space="0" w:color="auto"/>
                                    <w:right w:val="none" w:sz="0" w:space="0" w:color="auto"/>
                                  </w:divBdr>
                                </w:div>
                              </w:divsChild>
                            </w:div>
                            <w:div w:id="1249344645">
                              <w:marLeft w:val="0"/>
                              <w:marRight w:val="0"/>
                              <w:marTop w:val="0"/>
                              <w:marBottom w:val="0"/>
                              <w:divBdr>
                                <w:top w:val="none" w:sz="0" w:space="0" w:color="auto"/>
                                <w:left w:val="none" w:sz="0" w:space="0" w:color="auto"/>
                                <w:bottom w:val="none" w:sz="0" w:space="0" w:color="auto"/>
                                <w:right w:val="none" w:sz="0" w:space="0" w:color="auto"/>
                              </w:divBdr>
                              <w:divsChild>
                                <w:div w:id="3410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350070">
      <w:bodyDiv w:val="1"/>
      <w:marLeft w:val="0"/>
      <w:marRight w:val="0"/>
      <w:marTop w:val="0"/>
      <w:marBottom w:val="0"/>
      <w:divBdr>
        <w:top w:val="none" w:sz="0" w:space="0" w:color="auto"/>
        <w:left w:val="none" w:sz="0" w:space="0" w:color="auto"/>
        <w:bottom w:val="none" w:sz="0" w:space="0" w:color="auto"/>
        <w:right w:val="none" w:sz="0" w:space="0" w:color="auto"/>
      </w:divBdr>
    </w:div>
    <w:div w:id="1559898187">
      <w:bodyDiv w:val="1"/>
      <w:marLeft w:val="0"/>
      <w:marRight w:val="0"/>
      <w:marTop w:val="0"/>
      <w:marBottom w:val="0"/>
      <w:divBdr>
        <w:top w:val="none" w:sz="0" w:space="0" w:color="auto"/>
        <w:left w:val="none" w:sz="0" w:space="0" w:color="auto"/>
        <w:bottom w:val="none" w:sz="0" w:space="0" w:color="auto"/>
        <w:right w:val="none" w:sz="0" w:space="0" w:color="auto"/>
      </w:divBdr>
    </w:div>
    <w:div w:id="1561482755">
      <w:bodyDiv w:val="1"/>
      <w:marLeft w:val="0"/>
      <w:marRight w:val="0"/>
      <w:marTop w:val="0"/>
      <w:marBottom w:val="0"/>
      <w:divBdr>
        <w:top w:val="none" w:sz="0" w:space="0" w:color="auto"/>
        <w:left w:val="none" w:sz="0" w:space="0" w:color="auto"/>
        <w:bottom w:val="none" w:sz="0" w:space="0" w:color="auto"/>
        <w:right w:val="none" w:sz="0" w:space="0" w:color="auto"/>
      </w:divBdr>
    </w:div>
    <w:div w:id="1566835789">
      <w:bodyDiv w:val="1"/>
      <w:marLeft w:val="0"/>
      <w:marRight w:val="0"/>
      <w:marTop w:val="0"/>
      <w:marBottom w:val="0"/>
      <w:divBdr>
        <w:top w:val="none" w:sz="0" w:space="0" w:color="auto"/>
        <w:left w:val="none" w:sz="0" w:space="0" w:color="auto"/>
        <w:bottom w:val="none" w:sz="0" w:space="0" w:color="auto"/>
        <w:right w:val="none" w:sz="0" w:space="0" w:color="auto"/>
      </w:divBdr>
    </w:div>
    <w:div w:id="1567033841">
      <w:bodyDiv w:val="1"/>
      <w:marLeft w:val="0"/>
      <w:marRight w:val="0"/>
      <w:marTop w:val="0"/>
      <w:marBottom w:val="0"/>
      <w:divBdr>
        <w:top w:val="none" w:sz="0" w:space="0" w:color="auto"/>
        <w:left w:val="none" w:sz="0" w:space="0" w:color="auto"/>
        <w:bottom w:val="none" w:sz="0" w:space="0" w:color="auto"/>
        <w:right w:val="none" w:sz="0" w:space="0" w:color="auto"/>
      </w:divBdr>
    </w:div>
    <w:div w:id="1568224635">
      <w:bodyDiv w:val="1"/>
      <w:marLeft w:val="0"/>
      <w:marRight w:val="0"/>
      <w:marTop w:val="0"/>
      <w:marBottom w:val="0"/>
      <w:divBdr>
        <w:top w:val="none" w:sz="0" w:space="0" w:color="auto"/>
        <w:left w:val="none" w:sz="0" w:space="0" w:color="auto"/>
        <w:bottom w:val="none" w:sz="0" w:space="0" w:color="auto"/>
        <w:right w:val="none" w:sz="0" w:space="0" w:color="auto"/>
      </w:divBdr>
      <w:divsChild>
        <w:div w:id="1184323652">
          <w:marLeft w:val="0"/>
          <w:marRight w:val="0"/>
          <w:marTop w:val="0"/>
          <w:marBottom w:val="0"/>
          <w:divBdr>
            <w:top w:val="none" w:sz="0" w:space="0" w:color="auto"/>
            <w:left w:val="none" w:sz="0" w:space="0" w:color="auto"/>
            <w:bottom w:val="none" w:sz="0" w:space="0" w:color="auto"/>
            <w:right w:val="none" w:sz="0" w:space="0" w:color="auto"/>
          </w:divBdr>
          <w:divsChild>
            <w:div w:id="73818357">
              <w:marLeft w:val="0"/>
              <w:marRight w:val="0"/>
              <w:marTop w:val="0"/>
              <w:marBottom w:val="0"/>
              <w:divBdr>
                <w:top w:val="none" w:sz="0" w:space="0" w:color="auto"/>
                <w:left w:val="none" w:sz="0" w:space="0" w:color="auto"/>
                <w:bottom w:val="none" w:sz="0" w:space="0" w:color="auto"/>
                <w:right w:val="none" w:sz="0" w:space="0" w:color="auto"/>
              </w:divBdr>
            </w:div>
          </w:divsChild>
        </w:div>
        <w:div w:id="1360084907">
          <w:marLeft w:val="0"/>
          <w:marRight w:val="0"/>
          <w:marTop w:val="0"/>
          <w:marBottom w:val="0"/>
          <w:divBdr>
            <w:top w:val="none" w:sz="0" w:space="0" w:color="auto"/>
            <w:left w:val="none" w:sz="0" w:space="0" w:color="auto"/>
            <w:bottom w:val="none" w:sz="0" w:space="0" w:color="auto"/>
            <w:right w:val="none" w:sz="0" w:space="0" w:color="auto"/>
          </w:divBdr>
          <w:divsChild>
            <w:div w:id="956302385">
              <w:marLeft w:val="0"/>
              <w:marRight w:val="0"/>
              <w:marTop w:val="0"/>
              <w:marBottom w:val="0"/>
              <w:divBdr>
                <w:top w:val="none" w:sz="0" w:space="0" w:color="auto"/>
                <w:left w:val="none" w:sz="0" w:space="0" w:color="auto"/>
                <w:bottom w:val="none" w:sz="0" w:space="0" w:color="auto"/>
                <w:right w:val="none" w:sz="0" w:space="0" w:color="auto"/>
              </w:divBdr>
            </w:div>
          </w:divsChild>
        </w:div>
        <w:div w:id="1249924254">
          <w:marLeft w:val="0"/>
          <w:marRight w:val="0"/>
          <w:marTop w:val="0"/>
          <w:marBottom w:val="0"/>
          <w:divBdr>
            <w:top w:val="none" w:sz="0" w:space="0" w:color="auto"/>
            <w:left w:val="none" w:sz="0" w:space="0" w:color="auto"/>
            <w:bottom w:val="none" w:sz="0" w:space="0" w:color="auto"/>
            <w:right w:val="none" w:sz="0" w:space="0" w:color="auto"/>
          </w:divBdr>
          <w:divsChild>
            <w:div w:id="367343141">
              <w:marLeft w:val="0"/>
              <w:marRight w:val="0"/>
              <w:marTop w:val="0"/>
              <w:marBottom w:val="0"/>
              <w:divBdr>
                <w:top w:val="none" w:sz="0" w:space="0" w:color="auto"/>
                <w:left w:val="none" w:sz="0" w:space="0" w:color="auto"/>
                <w:bottom w:val="none" w:sz="0" w:space="0" w:color="auto"/>
                <w:right w:val="none" w:sz="0" w:space="0" w:color="auto"/>
              </w:divBdr>
            </w:div>
          </w:divsChild>
        </w:div>
        <w:div w:id="92360709">
          <w:marLeft w:val="0"/>
          <w:marRight w:val="0"/>
          <w:marTop w:val="0"/>
          <w:marBottom w:val="0"/>
          <w:divBdr>
            <w:top w:val="none" w:sz="0" w:space="0" w:color="auto"/>
            <w:left w:val="none" w:sz="0" w:space="0" w:color="auto"/>
            <w:bottom w:val="none" w:sz="0" w:space="0" w:color="auto"/>
            <w:right w:val="none" w:sz="0" w:space="0" w:color="auto"/>
          </w:divBdr>
          <w:divsChild>
            <w:div w:id="1240402995">
              <w:marLeft w:val="0"/>
              <w:marRight w:val="0"/>
              <w:marTop w:val="0"/>
              <w:marBottom w:val="0"/>
              <w:divBdr>
                <w:top w:val="none" w:sz="0" w:space="0" w:color="auto"/>
                <w:left w:val="none" w:sz="0" w:space="0" w:color="auto"/>
                <w:bottom w:val="none" w:sz="0" w:space="0" w:color="auto"/>
                <w:right w:val="none" w:sz="0" w:space="0" w:color="auto"/>
              </w:divBdr>
            </w:div>
          </w:divsChild>
        </w:div>
        <w:div w:id="707922511">
          <w:marLeft w:val="0"/>
          <w:marRight w:val="0"/>
          <w:marTop w:val="0"/>
          <w:marBottom w:val="0"/>
          <w:divBdr>
            <w:top w:val="none" w:sz="0" w:space="0" w:color="auto"/>
            <w:left w:val="none" w:sz="0" w:space="0" w:color="auto"/>
            <w:bottom w:val="none" w:sz="0" w:space="0" w:color="auto"/>
            <w:right w:val="none" w:sz="0" w:space="0" w:color="auto"/>
          </w:divBdr>
          <w:divsChild>
            <w:div w:id="1653099943">
              <w:marLeft w:val="0"/>
              <w:marRight w:val="0"/>
              <w:marTop w:val="0"/>
              <w:marBottom w:val="0"/>
              <w:divBdr>
                <w:top w:val="none" w:sz="0" w:space="0" w:color="auto"/>
                <w:left w:val="none" w:sz="0" w:space="0" w:color="auto"/>
                <w:bottom w:val="none" w:sz="0" w:space="0" w:color="auto"/>
                <w:right w:val="none" w:sz="0" w:space="0" w:color="auto"/>
              </w:divBdr>
            </w:div>
          </w:divsChild>
        </w:div>
        <w:div w:id="1744448633">
          <w:marLeft w:val="0"/>
          <w:marRight w:val="0"/>
          <w:marTop w:val="0"/>
          <w:marBottom w:val="0"/>
          <w:divBdr>
            <w:top w:val="none" w:sz="0" w:space="0" w:color="auto"/>
            <w:left w:val="none" w:sz="0" w:space="0" w:color="auto"/>
            <w:bottom w:val="none" w:sz="0" w:space="0" w:color="auto"/>
            <w:right w:val="none" w:sz="0" w:space="0" w:color="auto"/>
          </w:divBdr>
          <w:divsChild>
            <w:div w:id="235211175">
              <w:marLeft w:val="0"/>
              <w:marRight w:val="0"/>
              <w:marTop w:val="0"/>
              <w:marBottom w:val="0"/>
              <w:divBdr>
                <w:top w:val="none" w:sz="0" w:space="0" w:color="auto"/>
                <w:left w:val="none" w:sz="0" w:space="0" w:color="auto"/>
                <w:bottom w:val="none" w:sz="0" w:space="0" w:color="auto"/>
                <w:right w:val="none" w:sz="0" w:space="0" w:color="auto"/>
              </w:divBdr>
            </w:div>
          </w:divsChild>
        </w:div>
        <w:div w:id="1697390560">
          <w:marLeft w:val="0"/>
          <w:marRight w:val="0"/>
          <w:marTop w:val="0"/>
          <w:marBottom w:val="0"/>
          <w:divBdr>
            <w:top w:val="none" w:sz="0" w:space="0" w:color="auto"/>
            <w:left w:val="none" w:sz="0" w:space="0" w:color="auto"/>
            <w:bottom w:val="none" w:sz="0" w:space="0" w:color="auto"/>
            <w:right w:val="none" w:sz="0" w:space="0" w:color="auto"/>
          </w:divBdr>
          <w:divsChild>
            <w:div w:id="924724156">
              <w:marLeft w:val="0"/>
              <w:marRight w:val="0"/>
              <w:marTop w:val="0"/>
              <w:marBottom w:val="0"/>
              <w:divBdr>
                <w:top w:val="none" w:sz="0" w:space="0" w:color="auto"/>
                <w:left w:val="none" w:sz="0" w:space="0" w:color="auto"/>
                <w:bottom w:val="none" w:sz="0" w:space="0" w:color="auto"/>
                <w:right w:val="none" w:sz="0" w:space="0" w:color="auto"/>
              </w:divBdr>
            </w:div>
          </w:divsChild>
        </w:div>
        <w:div w:id="1841004378">
          <w:marLeft w:val="0"/>
          <w:marRight w:val="0"/>
          <w:marTop w:val="0"/>
          <w:marBottom w:val="0"/>
          <w:divBdr>
            <w:top w:val="none" w:sz="0" w:space="0" w:color="auto"/>
            <w:left w:val="none" w:sz="0" w:space="0" w:color="auto"/>
            <w:bottom w:val="none" w:sz="0" w:space="0" w:color="auto"/>
            <w:right w:val="none" w:sz="0" w:space="0" w:color="auto"/>
          </w:divBdr>
          <w:divsChild>
            <w:div w:id="1994985216">
              <w:marLeft w:val="0"/>
              <w:marRight w:val="0"/>
              <w:marTop w:val="0"/>
              <w:marBottom w:val="0"/>
              <w:divBdr>
                <w:top w:val="none" w:sz="0" w:space="0" w:color="auto"/>
                <w:left w:val="none" w:sz="0" w:space="0" w:color="auto"/>
                <w:bottom w:val="none" w:sz="0" w:space="0" w:color="auto"/>
                <w:right w:val="none" w:sz="0" w:space="0" w:color="auto"/>
              </w:divBdr>
            </w:div>
          </w:divsChild>
        </w:div>
        <w:div w:id="653798441">
          <w:marLeft w:val="0"/>
          <w:marRight w:val="0"/>
          <w:marTop w:val="0"/>
          <w:marBottom w:val="0"/>
          <w:divBdr>
            <w:top w:val="none" w:sz="0" w:space="0" w:color="auto"/>
            <w:left w:val="none" w:sz="0" w:space="0" w:color="auto"/>
            <w:bottom w:val="none" w:sz="0" w:space="0" w:color="auto"/>
            <w:right w:val="none" w:sz="0" w:space="0" w:color="auto"/>
          </w:divBdr>
          <w:divsChild>
            <w:div w:id="1228303345">
              <w:marLeft w:val="0"/>
              <w:marRight w:val="0"/>
              <w:marTop w:val="0"/>
              <w:marBottom w:val="0"/>
              <w:divBdr>
                <w:top w:val="none" w:sz="0" w:space="0" w:color="auto"/>
                <w:left w:val="none" w:sz="0" w:space="0" w:color="auto"/>
                <w:bottom w:val="none" w:sz="0" w:space="0" w:color="auto"/>
                <w:right w:val="none" w:sz="0" w:space="0" w:color="auto"/>
              </w:divBdr>
            </w:div>
          </w:divsChild>
        </w:div>
        <w:div w:id="2061320046">
          <w:marLeft w:val="0"/>
          <w:marRight w:val="0"/>
          <w:marTop w:val="0"/>
          <w:marBottom w:val="0"/>
          <w:divBdr>
            <w:top w:val="none" w:sz="0" w:space="0" w:color="auto"/>
            <w:left w:val="none" w:sz="0" w:space="0" w:color="auto"/>
            <w:bottom w:val="none" w:sz="0" w:space="0" w:color="auto"/>
            <w:right w:val="none" w:sz="0" w:space="0" w:color="auto"/>
          </w:divBdr>
          <w:divsChild>
            <w:div w:id="1036196335">
              <w:marLeft w:val="0"/>
              <w:marRight w:val="0"/>
              <w:marTop w:val="0"/>
              <w:marBottom w:val="0"/>
              <w:divBdr>
                <w:top w:val="none" w:sz="0" w:space="0" w:color="auto"/>
                <w:left w:val="none" w:sz="0" w:space="0" w:color="auto"/>
                <w:bottom w:val="none" w:sz="0" w:space="0" w:color="auto"/>
                <w:right w:val="none" w:sz="0" w:space="0" w:color="auto"/>
              </w:divBdr>
            </w:div>
          </w:divsChild>
        </w:div>
        <w:div w:id="1463423071">
          <w:marLeft w:val="0"/>
          <w:marRight w:val="0"/>
          <w:marTop w:val="0"/>
          <w:marBottom w:val="0"/>
          <w:divBdr>
            <w:top w:val="none" w:sz="0" w:space="0" w:color="auto"/>
            <w:left w:val="none" w:sz="0" w:space="0" w:color="auto"/>
            <w:bottom w:val="none" w:sz="0" w:space="0" w:color="auto"/>
            <w:right w:val="none" w:sz="0" w:space="0" w:color="auto"/>
          </w:divBdr>
          <w:divsChild>
            <w:div w:id="189689669">
              <w:marLeft w:val="0"/>
              <w:marRight w:val="0"/>
              <w:marTop w:val="0"/>
              <w:marBottom w:val="0"/>
              <w:divBdr>
                <w:top w:val="none" w:sz="0" w:space="0" w:color="auto"/>
                <w:left w:val="none" w:sz="0" w:space="0" w:color="auto"/>
                <w:bottom w:val="none" w:sz="0" w:space="0" w:color="auto"/>
                <w:right w:val="none" w:sz="0" w:space="0" w:color="auto"/>
              </w:divBdr>
            </w:div>
          </w:divsChild>
        </w:div>
        <w:div w:id="1307322329">
          <w:marLeft w:val="0"/>
          <w:marRight w:val="0"/>
          <w:marTop w:val="0"/>
          <w:marBottom w:val="0"/>
          <w:divBdr>
            <w:top w:val="none" w:sz="0" w:space="0" w:color="auto"/>
            <w:left w:val="none" w:sz="0" w:space="0" w:color="auto"/>
            <w:bottom w:val="none" w:sz="0" w:space="0" w:color="auto"/>
            <w:right w:val="none" w:sz="0" w:space="0" w:color="auto"/>
          </w:divBdr>
          <w:divsChild>
            <w:div w:id="208736062">
              <w:marLeft w:val="0"/>
              <w:marRight w:val="0"/>
              <w:marTop w:val="0"/>
              <w:marBottom w:val="0"/>
              <w:divBdr>
                <w:top w:val="none" w:sz="0" w:space="0" w:color="auto"/>
                <w:left w:val="none" w:sz="0" w:space="0" w:color="auto"/>
                <w:bottom w:val="none" w:sz="0" w:space="0" w:color="auto"/>
                <w:right w:val="none" w:sz="0" w:space="0" w:color="auto"/>
              </w:divBdr>
            </w:div>
          </w:divsChild>
        </w:div>
        <w:div w:id="78917007">
          <w:marLeft w:val="0"/>
          <w:marRight w:val="0"/>
          <w:marTop w:val="0"/>
          <w:marBottom w:val="0"/>
          <w:divBdr>
            <w:top w:val="none" w:sz="0" w:space="0" w:color="auto"/>
            <w:left w:val="none" w:sz="0" w:space="0" w:color="auto"/>
            <w:bottom w:val="none" w:sz="0" w:space="0" w:color="auto"/>
            <w:right w:val="none" w:sz="0" w:space="0" w:color="auto"/>
          </w:divBdr>
          <w:divsChild>
            <w:div w:id="1317297268">
              <w:marLeft w:val="0"/>
              <w:marRight w:val="0"/>
              <w:marTop w:val="0"/>
              <w:marBottom w:val="0"/>
              <w:divBdr>
                <w:top w:val="none" w:sz="0" w:space="0" w:color="auto"/>
                <w:left w:val="none" w:sz="0" w:space="0" w:color="auto"/>
                <w:bottom w:val="none" w:sz="0" w:space="0" w:color="auto"/>
                <w:right w:val="none" w:sz="0" w:space="0" w:color="auto"/>
              </w:divBdr>
            </w:div>
          </w:divsChild>
        </w:div>
        <w:div w:id="1133136055">
          <w:marLeft w:val="0"/>
          <w:marRight w:val="0"/>
          <w:marTop w:val="0"/>
          <w:marBottom w:val="0"/>
          <w:divBdr>
            <w:top w:val="none" w:sz="0" w:space="0" w:color="auto"/>
            <w:left w:val="none" w:sz="0" w:space="0" w:color="auto"/>
            <w:bottom w:val="none" w:sz="0" w:space="0" w:color="auto"/>
            <w:right w:val="none" w:sz="0" w:space="0" w:color="auto"/>
          </w:divBdr>
          <w:divsChild>
            <w:div w:id="1247034037">
              <w:marLeft w:val="0"/>
              <w:marRight w:val="0"/>
              <w:marTop w:val="0"/>
              <w:marBottom w:val="0"/>
              <w:divBdr>
                <w:top w:val="none" w:sz="0" w:space="0" w:color="auto"/>
                <w:left w:val="none" w:sz="0" w:space="0" w:color="auto"/>
                <w:bottom w:val="none" w:sz="0" w:space="0" w:color="auto"/>
                <w:right w:val="none" w:sz="0" w:space="0" w:color="auto"/>
              </w:divBdr>
            </w:div>
          </w:divsChild>
        </w:div>
        <w:div w:id="1557008164">
          <w:marLeft w:val="0"/>
          <w:marRight w:val="0"/>
          <w:marTop w:val="0"/>
          <w:marBottom w:val="0"/>
          <w:divBdr>
            <w:top w:val="none" w:sz="0" w:space="0" w:color="auto"/>
            <w:left w:val="none" w:sz="0" w:space="0" w:color="auto"/>
            <w:bottom w:val="none" w:sz="0" w:space="0" w:color="auto"/>
            <w:right w:val="none" w:sz="0" w:space="0" w:color="auto"/>
          </w:divBdr>
          <w:divsChild>
            <w:div w:id="781460568">
              <w:marLeft w:val="0"/>
              <w:marRight w:val="0"/>
              <w:marTop w:val="0"/>
              <w:marBottom w:val="0"/>
              <w:divBdr>
                <w:top w:val="none" w:sz="0" w:space="0" w:color="auto"/>
                <w:left w:val="none" w:sz="0" w:space="0" w:color="auto"/>
                <w:bottom w:val="none" w:sz="0" w:space="0" w:color="auto"/>
                <w:right w:val="none" w:sz="0" w:space="0" w:color="auto"/>
              </w:divBdr>
            </w:div>
          </w:divsChild>
        </w:div>
        <w:div w:id="2008702791">
          <w:marLeft w:val="0"/>
          <w:marRight w:val="0"/>
          <w:marTop w:val="0"/>
          <w:marBottom w:val="0"/>
          <w:divBdr>
            <w:top w:val="none" w:sz="0" w:space="0" w:color="auto"/>
            <w:left w:val="none" w:sz="0" w:space="0" w:color="auto"/>
            <w:bottom w:val="none" w:sz="0" w:space="0" w:color="auto"/>
            <w:right w:val="none" w:sz="0" w:space="0" w:color="auto"/>
          </w:divBdr>
          <w:divsChild>
            <w:div w:id="1945109260">
              <w:marLeft w:val="0"/>
              <w:marRight w:val="0"/>
              <w:marTop w:val="0"/>
              <w:marBottom w:val="0"/>
              <w:divBdr>
                <w:top w:val="none" w:sz="0" w:space="0" w:color="auto"/>
                <w:left w:val="none" w:sz="0" w:space="0" w:color="auto"/>
                <w:bottom w:val="none" w:sz="0" w:space="0" w:color="auto"/>
                <w:right w:val="none" w:sz="0" w:space="0" w:color="auto"/>
              </w:divBdr>
            </w:div>
          </w:divsChild>
        </w:div>
        <w:div w:id="866411901">
          <w:marLeft w:val="0"/>
          <w:marRight w:val="0"/>
          <w:marTop w:val="0"/>
          <w:marBottom w:val="0"/>
          <w:divBdr>
            <w:top w:val="none" w:sz="0" w:space="0" w:color="auto"/>
            <w:left w:val="none" w:sz="0" w:space="0" w:color="auto"/>
            <w:bottom w:val="none" w:sz="0" w:space="0" w:color="auto"/>
            <w:right w:val="none" w:sz="0" w:space="0" w:color="auto"/>
          </w:divBdr>
          <w:divsChild>
            <w:div w:id="1051005674">
              <w:marLeft w:val="0"/>
              <w:marRight w:val="0"/>
              <w:marTop w:val="0"/>
              <w:marBottom w:val="0"/>
              <w:divBdr>
                <w:top w:val="none" w:sz="0" w:space="0" w:color="auto"/>
                <w:left w:val="none" w:sz="0" w:space="0" w:color="auto"/>
                <w:bottom w:val="none" w:sz="0" w:space="0" w:color="auto"/>
                <w:right w:val="none" w:sz="0" w:space="0" w:color="auto"/>
              </w:divBdr>
            </w:div>
          </w:divsChild>
        </w:div>
        <w:div w:id="1159275885">
          <w:marLeft w:val="0"/>
          <w:marRight w:val="0"/>
          <w:marTop w:val="0"/>
          <w:marBottom w:val="0"/>
          <w:divBdr>
            <w:top w:val="none" w:sz="0" w:space="0" w:color="auto"/>
            <w:left w:val="none" w:sz="0" w:space="0" w:color="auto"/>
            <w:bottom w:val="none" w:sz="0" w:space="0" w:color="auto"/>
            <w:right w:val="none" w:sz="0" w:space="0" w:color="auto"/>
          </w:divBdr>
          <w:divsChild>
            <w:div w:id="29113190">
              <w:marLeft w:val="0"/>
              <w:marRight w:val="0"/>
              <w:marTop w:val="0"/>
              <w:marBottom w:val="0"/>
              <w:divBdr>
                <w:top w:val="none" w:sz="0" w:space="0" w:color="auto"/>
                <w:left w:val="none" w:sz="0" w:space="0" w:color="auto"/>
                <w:bottom w:val="none" w:sz="0" w:space="0" w:color="auto"/>
                <w:right w:val="none" w:sz="0" w:space="0" w:color="auto"/>
              </w:divBdr>
            </w:div>
          </w:divsChild>
        </w:div>
        <w:div w:id="1491020910">
          <w:marLeft w:val="0"/>
          <w:marRight w:val="0"/>
          <w:marTop w:val="0"/>
          <w:marBottom w:val="0"/>
          <w:divBdr>
            <w:top w:val="none" w:sz="0" w:space="0" w:color="auto"/>
            <w:left w:val="none" w:sz="0" w:space="0" w:color="auto"/>
            <w:bottom w:val="none" w:sz="0" w:space="0" w:color="auto"/>
            <w:right w:val="none" w:sz="0" w:space="0" w:color="auto"/>
          </w:divBdr>
          <w:divsChild>
            <w:div w:id="1637759156">
              <w:marLeft w:val="0"/>
              <w:marRight w:val="0"/>
              <w:marTop w:val="0"/>
              <w:marBottom w:val="0"/>
              <w:divBdr>
                <w:top w:val="none" w:sz="0" w:space="0" w:color="auto"/>
                <w:left w:val="none" w:sz="0" w:space="0" w:color="auto"/>
                <w:bottom w:val="none" w:sz="0" w:space="0" w:color="auto"/>
                <w:right w:val="none" w:sz="0" w:space="0" w:color="auto"/>
              </w:divBdr>
            </w:div>
          </w:divsChild>
        </w:div>
        <w:div w:id="695624012">
          <w:marLeft w:val="0"/>
          <w:marRight w:val="0"/>
          <w:marTop w:val="0"/>
          <w:marBottom w:val="0"/>
          <w:divBdr>
            <w:top w:val="none" w:sz="0" w:space="0" w:color="auto"/>
            <w:left w:val="none" w:sz="0" w:space="0" w:color="auto"/>
            <w:bottom w:val="none" w:sz="0" w:space="0" w:color="auto"/>
            <w:right w:val="none" w:sz="0" w:space="0" w:color="auto"/>
          </w:divBdr>
          <w:divsChild>
            <w:div w:id="247079799">
              <w:marLeft w:val="0"/>
              <w:marRight w:val="0"/>
              <w:marTop w:val="0"/>
              <w:marBottom w:val="0"/>
              <w:divBdr>
                <w:top w:val="none" w:sz="0" w:space="0" w:color="auto"/>
                <w:left w:val="none" w:sz="0" w:space="0" w:color="auto"/>
                <w:bottom w:val="none" w:sz="0" w:space="0" w:color="auto"/>
                <w:right w:val="none" w:sz="0" w:space="0" w:color="auto"/>
              </w:divBdr>
            </w:div>
          </w:divsChild>
        </w:div>
        <w:div w:id="1841237422">
          <w:marLeft w:val="0"/>
          <w:marRight w:val="0"/>
          <w:marTop w:val="0"/>
          <w:marBottom w:val="0"/>
          <w:divBdr>
            <w:top w:val="none" w:sz="0" w:space="0" w:color="auto"/>
            <w:left w:val="none" w:sz="0" w:space="0" w:color="auto"/>
            <w:bottom w:val="none" w:sz="0" w:space="0" w:color="auto"/>
            <w:right w:val="none" w:sz="0" w:space="0" w:color="auto"/>
          </w:divBdr>
          <w:divsChild>
            <w:div w:id="914624923">
              <w:marLeft w:val="0"/>
              <w:marRight w:val="0"/>
              <w:marTop w:val="0"/>
              <w:marBottom w:val="0"/>
              <w:divBdr>
                <w:top w:val="none" w:sz="0" w:space="0" w:color="auto"/>
                <w:left w:val="none" w:sz="0" w:space="0" w:color="auto"/>
                <w:bottom w:val="none" w:sz="0" w:space="0" w:color="auto"/>
                <w:right w:val="none" w:sz="0" w:space="0" w:color="auto"/>
              </w:divBdr>
            </w:div>
            <w:div w:id="1785928285">
              <w:marLeft w:val="0"/>
              <w:marRight w:val="0"/>
              <w:marTop w:val="0"/>
              <w:marBottom w:val="0"/>
              <w:divBdr>
                <w:top w:val="none" w:sz="0" w:space="0" w:color="auto"/>
                <w:left w:val="none" w:sz="0" w:space="0" w:color="auto"/>
                <w:bottom w:val="none" w:sz="0" w:space="0" w:color="auto"/>
                <w:right w:val="none" w:sz="0" w:space="0" w:color="auto"/>
              </w:divBdr>
            </w:div>
          </w:divsChild>
        </w:div>
        <w:div w:id="457841236">
          <w:marLeft w:val="0"/>
          <w:marRight w:val="0"/>
          <w:marTop w:val="0"/>
          <w:marBottom w:val="0"/>
          <w:divBdr>
            <w:top w:val="none" w:sz="0" w:space="0" w:color="auto"/>
            <w:left w:val="none" w:sz="0" w:space="0" w:color="auto"/>
            <w:bottom w:val="none" w:sz="0" w:space="0" w:color="auto"/>
            <w:right w:val="none" w:sz="0" w:space="0" w:color="auto"/>
          </w:divBdr>
          <w:divsChild>
            <w:div w:id="1338191956">
              <w:marLeft w:val="0"/>
              <w:marRight w:val="0"/>
              <w:marTop w:val="0"/>
              <w:marBottom w:val="0"/>
              <w:divBdr>
                <w:top w:val="none" w:sz="0" w:space="0" w:color="auto"/>
                <w:left w:val="none" w:sz="0" w:space="0" w:color="auto"/>
                <w:bottom w:val="none" w:sz="0" w:space="0" w:color="auto"/>
                <w:right w:val="none" w:sz="0" w:space="0" w:color="auto"/>
              </w:divBdr>
            </w:div>
          </w:divsChild>
        </w:div>
        <w:div w:id="1464154432">
          <w:marLeft w:val="0"/>
          <w:marRight w:val="0"/>
          <w:marTop w:val="0"/>
          <w:marBottom w:val="0"/>
          <w:divBdr>
            <w:top w:val="none" w:sz="0" w:space="0" w:color="auto"/>
            <w:left w:val="none" w:sz="0" w:space="0" w:color="auto"/>
            <w:bottom w:val="none" w:sz="0" w:space="0" w:color="auto"/>
            <w:right w:val="none" w:sz="0" w:space="0" w:color="auto"/>
          </w:divBdr>
          <w:divsChild>
            <w:div w:id="207229912">
              <w:marLeft w:val="0"/>
              <w:marRight w:val="0"/>
              <w:marTop w:val="0"/>
              <w:marBottom w:val="0"/>
              <w:divBdr>
                <w:top w:val="none" w:sz="0" w:space="0" w:color="auto"/>
                <w:left w:val="none" w:sz="0" w:space="0" w:color="auto"/>
                <w:bottom w:val="none" w:sz="0" w:space="0" w:color="auto"/>
                <w:right w:val="none" w:sz="0" w:space="0" w:color="auto"/>
              </w:divBdr>
            </w:div>
          </w:divsChild>
        </w:div>
        <w:div w:id="1007443656">
          <w:marLeft w:val="0"/>
          <w:marRight w:val="0"/>
          <w:marTop w:val="0"/>
          <w:marBottom w:val="0"/>
          <w:divBdr>
            <w:top w:val="none" w:sz="0" w:space="0" w:color="auto"/>
            <w:left w:val="none" w:sz="0" w:space="0" w:color="auto"/>
            <w:bottom w:val="none" w:sz="0" w:space="0" w:color="auto"/>
            <w:right w:val="none" w:sz="0" w:space="0" w:color="auto"/>
          </w:divBdr>
          <w:divsChild>
            <w:div w:id="1433284973">
              <w:marLeft w:val="0"/>
              <w:marRight w:val="0"/>
              <w:marTop w:val="0"/>
              <w:marBottom w:val="0"/>
              <w:divBdr>
                <w:top w:val="none" w:sz="0" w:space="0" w:color="auto"/>
                <w:left w:val="none" w:sz="0" w:space="0" w:color="auto"/>
                <w:bottom w:val="none" w:sz="0" w:space="0" w:color="auto"/>
                <w:right w:val="none" w:sz="0" w:space="0" w:color="auto"/>
              </w:divBdr>
            </w:div>
          </w:divsChild>
        </w:div>
        <w:div w:id="1634752948">
          <w:marLeft w:val="0"/>
          <w:marRight w:val="0"/>
          <w:marTop w:val="0"/>
          <w:marBottom w:val="0"/>
          <w:divBdr>
            <w:top w:val="none" w:sz="0" w:space="0" w:color="auto"/>
            <w:left w:val="none" w:sz="0" w:space="0" w:color="auto"/>
            <w:bottom w:val="none" w:sz="0" w:space="0" w:color="auto"/>
            <w:right w:val="none" w:sz="0" w:space="0" w:color="auto"/>
          </w:divBdr>
          <w:divsChild>
            <w:div w:id="1334719364">
              <w:marLeft w:val="0"/>
              <w:marRight w:val="0"/>
              <w:marTop w:val="0"/>
              <w:marBottom w:val="0"/>
              <w:divBdr>
                <w:top w:val="none" w:sz="0" w:space="0" w:color="auto"/>
                <w:left w:val="none" w:sz="0" w:space="0" w:color="auto"/>
                <w:bottom w:val="none" w:sz="0" w:space="0" w:color="auto"/>
                <w:right w:val="none" w:sz="0" w:space="0" w:color="auto"/>
              </w:divBdr>
            </w:div>
          </w:divsChild>
        </w:div>
        <w:div w:id="1139422552">
          <w:marLeft w:val="0"/>
          <w:marRight w:val="0"/>
          <w:marTop w:val="0"/>
          <w:marBottom w:val="0"/>
          <w:divBdr>
            <w:top w:val="none" w:sz="0" w:space="0" w:color="auto"/>
            <w:left w:val="none" w:sz="0" w:space="0" w:color="auto"/>
            <w:bottom w:val="none" w:sz="0" w:space="0" w:color="auto"/>
            <w:right w:val="none" w:sz="0" w:space="0" w:color="auto"/>
          </w:divBdr>
          <w:divsChild>
            <w:div w:id="1709598806">
              <w:marLeft w:val="0"/>
              <w:marRight w:val="0"/>
              <w:marTop w:val="0"/>
              <w:marBottom w:val="0"/>
              <w:divBdr>
                <w:top w:val="none" w:sz="0" w:space="0" w:color="auto"/>
                <w:left w:val="none" w:sz="0" w:space="0" w:color="auto"/>
                <w:bottom w:val="none" w:sz="0" w:space="0" w:color="auto"/>
                <w:right w:val="none" w:sz="0" w:space="0" w:color="auto"/>
              </w:divBdr>
            </w:div>
          </w:divsChild>
        </w:div>
        <w:div w:id="1607619367">
          <w:marLeft w:val="0"/>
          <w:marRight w:val="0"/>
          <w:marTop w:val="0"/>
          <w:marBottom w:val="0"/>
          <w:divBdr>
            <w:top w:val="none" w:sz="0" w:space="0" w:color="auto"/>
            <w:left w:val="none" w:sz="0" w:space="0" w:color="auto"/>
            <w:bottom w:val="none" w:sz="0" w:space="0" w:color="auto"/>
            <w:right w:val="none" w:sz="0" w:space="0" w:color="auto"/>
          </w:divBdr>
          <w:divsChild>
            <w:div w:id="28991437">
              <w:marLeft w:val="0"/>
              <w:marRight w:val="0"/>
              <w:marTop w:val="0"/>
              <w:marBottom w:val="0"/>
              <w:divBdr>
                <w:top w:val="none" w:sz="0" w:space="0" w:color="auto"/>
                <w:left w:val="none" w:sz="0" w:space="0" w:color="auto"/>
                <w:bottom w:val="none" w:sz="0" w:space="0" w:color="auto"/>
                <w:right w:val="none" w:sz="0" w:space="0" w:color="auto"/>
              </w:divBdr>
            </w:div>
          </w:divsChild>
        </w:div>
        <w:div w:id="993145786">
          <w:marLeft w:val="0"/>
          <w:marRight w:val="0"/>
          <w:marTop w:val="0"/>
          <w:marBottom w:val="0"/>
          <w:divBdr>
            <w:top w:val="none" w:sz="0" w:space="0" w:color="auto"/>
            <w:left w:val="none" w:sz="0" w:space="0" w:color="auto"/>
            <w:bottom w:val="none" w:sz="0" w:space="0" w:color="auto"/>
            <w:right w:val="none" w:sz="0" w:space="0" w:color="auto"/>
          </w:divBdr>
          <w:divsChild>
            <w:div w:id="341976298">
              <w:marLeft w:val="0"/>
              <w:marRight w:val="0"/>
              <w:marTop w:val="0"/>
              <w:marBottom w:val="0"/>
              <w:divBdr>
                <w:top w:val="none" w:sz="0" w:space="0" w:color="auto"/>
                <w:left w:val="none" w:sz="0" w:space="0" w:color="auto"/>
                <w:bottom w:val="none" w:sz="0" w:space="0" w:color="auto"/>
                <w:right w:val="none" w:sz="0" w:space="0" w:color="auto"/>
              </w:divBdr>
            </w:div>
          </w:divsChild>
        </w:div>
        <w:div w:id="1548639844">
          <w:marLeft w:val="0"/>
          <w:marRight w:val="0"/>
          <w:marTop w:val="0"/>
          <w:marBottom w:val="0"/>
          <w:divBdr>
            <w:top w:val="none" w:sz="0" w:space="0" w:color="auto"/>
            <w:left w:val="none" w:sz="0" w:space="0" w:color="auto"/>
            <w:bottom w:val="none" w:sz="0" w:space="0" w:color="auto"/>
            <w:right w:val="none" w:sz="0" w:space="0" w:color="auto"/>
          </w:divBdr>
          <w:divsChild>
            <w:div w:id="2106684853">
              <w:marLeft w:val="0"/>
              <w:marRight w:val="0"/>
              <w:marTop w:val="0"/>
              <w:marBottom w:val="0"/>
              <w:divBdr>
                <w:top w:val="none" w:sz="0" w:space="0" w:color="auto"/>
                <w:left w:val="none" w:sz="0" w:space="0" w:color="auto"/>
                <w:bottom w:val="none" w:sz="0" w:space="0" w:color="auto"/>
                <w:right w:val="none" w:sz="0" w:space="0" w:color="auto"/>
              </w:divBdr>
            </w:div>
          </w:divsChild>
        </w:div>
        <w:div w:id="1676609139">
          <w:marLeft w:val="0"/>
          <w:marRight w:val="0"/>
          <w:marTop w:val="0"/>
          <w:marBottom w:val="0"/>
          <w:divBdr>
            <w:top w:val="none" w:sz="0" w:space="0" w:color="auto"/>
            <w:left w:val="none" w:sz="0" w:space="0" w:color="auto"/>
            <w:bottom w:val="none" w:sz="0" w:space="0" w:color="auto"/>
            <w:right w:val="none" w:sz="0" w:space="0" w:color="auto"/>
          </w:divBdr>
          <w:divsChild>
            <w:div w:id="1240365537">
              <w:marLeft w:val="0"/>
              <w:marRight w:val="0"/>
              <w:marTop w:val="0"/>
              <w:marBottom w:val="0"/>
              <w:divBdr>
                <w:top w:val="none" w:sz="0" w:space="0" w:color="auto"/>
                <w:left w:val="none" w:sz="0" w:space="0" w:color="auto"/>
                <w:bottom w:val="none" w:sz="0" w:space="0" w:color="auto"/>
                <w:right w:val="none" w:sz="0" w:space="0" w:color="auto"/>
              </w:divBdr>
            </w:div>
          </w:divsChild>
        </w:div>
        <w:div w:id="1401059004">
          <w:marLeft w:val="0"/>
          <w:marRight w:val="0"/>
          <w:marTop w:val="0"/>
          <w:marBottom w:val="0"/>
          <w:divBdr>
            <w:top w:val="none" w:sz="0" w:space="0" w:color="auto"/>
            <w:left w:val="none" w:sz="0" w:space="0" w:color="auto"/>
            <w:bottom w:val="none" w:sz="0" w:space="0" w:color="auto"/>
            <w:right w:val="none" w:sz="0" w:space="0" w:color="auto"/>
          </w:divBdr>
          <w:divsChild>
            <w:div w:id="2126539215">
              <w:marLeft w:val="0"/>
              <w:marRight w:val="0"/>
              <w:marTop w:val="0"/>
              <w:marBottom w:val="0"/>
              <w:divBdr>
                <w:top w:val="none" w:sz="0" w:space="0" w:color="auto"/>
                <w:left w:val="none" w:sz="0" w:space="0" w:color="auto"/>
                <w:bottom w:val="none" w:sz="0" w:space="0" w:color="auto"/>
                <w:right w:val="none" w:sz="0" w:space="0" w:color="auto"/>
              </w:divBdr>
            </w:div>
          </w:divsChild>
        </w:div>
        <w:div w:id="1869176038">
          <w:marLeft w:val="0"/>
          <w:marRight w:val="0"/>
          <w:marTop w:val="0"/>
          <w:marBottom w:val="0"/>
          <w:divBdr>
            <w:top w:val="none" w:sz="0" w:space="0" w:color="auto"/>
            <w:left w:val="none" w:sz="0" w:space="0" w:color="auto"/>
            <w:bottom w:val="none" w:sz="0" w:space="0" w:color="auto"/>
            <w:right w:val="none" w:sz="0" w:space="0" w:color="auto"/>
          </w:divBdr>
          <w:divsChild>
            <w:div w:id="1202473573">
              <w:marLeft w:val="0"/>
              <w:marRight w:val="0"/>
              <w:marTop w:val="0"/>
              <w:marBottom w:val="0"/>
              <w:divBdr>
                <w:top w:val="none" w:sz="0" w:space="0" w:color="auto"/>
                <w:left w:val="none" w:sz="0" w:space="0" w:color="auto"/>
                <w:bottom w:val="none" w:sz="0" w:space="0" w:color="auto"/>
                <w:right w:val="none" w:sz="0" w:space="0" w:color="auto"/>
              </w:divBdr>
            </w:div>
            <w:div w:id="821392659">
              <w:marLeft w:val="0"/>
              <w:marRight w:val="0"/>
              <w:marTop w:val="0"/>
              <w:marBottom w:val="0"/>
              <w:divBdr>
                <w:top w:val="none" w:sz="0" w:space="0" w:color="auto"/>
                <w:left w:val="none" w:sz="0" w:space="0" w:color="auto"/>
                <w:bottom w:val="none" w:sz="0" w:space="0" w:color="auto"/>
                <w:right w:val="none" w:sz="0" w:space="0" w:color="auto"/>
              </w:divBdr>
            </w:div>
            <w:div w:id="124274596">
              <w:marLeft w:val="0"/>
              <w:marRight w:val="0"/>
              <w:marTop w:val="0"/>
              <w:marBottom w:val="0"/>
              <w:divBdr>
                <w:top w:val="none" w:sz="0" w:space="0" w:color="auto"/>
                <w:left w:val="none" w:sz="0" w:space="0" w:color="auto"/>
                <w:bottom w:val="none" w:sz="0" w:space="0" w:color="auto"/>
                <w:right w:val="none" w:sz="0" w:space="0" w:color="auto"/>
              </w:divBdr>
            </w:div>
            <w:div w:id="1266036769">
              <w:marLeft w:val="0"/>
              <w:marRight w:val="0"/>
              <w:marTop w:val="0"/>
              <w:marBottom w:val="0"/>
              <w:divBdr>
                <w:top w:val="none" w:sz="0" w:space="0" w:color="auto"/>
                <w:left w:val="none" w:sz="0" w:space="0" w:color="auto"/>
                <w:bottom w:val="none" w:sz="0" w:space="0" w:color="auto"/>
                <w:right w:val="none" w:sz="0" w:space="0" w:color="auto"/>
              </w:divBdr>
            </w:div>
            <w:div w:id="167405993">
              <w:marLeft w:val="0"/>
              <w:marRight w:val="0"/>
              <w:marTop w:val="0"/>
              <w:marBottom w:val="0"/>
              <w:divBdr>
                <w:top w:val="none" w:sz="0" w:space="0" w:color="auto"/>
                <w:left w:val="none" w:sz="0" w:space="0" w:color="auto"/>
                <w:bottom w:val="none" w:sz="0" w:space="0" w:color="auto"/>
                <w:right w:val="none" w:sz="0" w:space="0" w:color="auto"/>
              </w:divBdr>
            </w:div>
            <w:div w:id="259336684">
              <w:marLeft w:val="0"/>
              <w:marRight w:val="0"/>
              <w:marTop w:val="0"/>
              <w:marBottom w:val="0"/>
              <w:divBdr>
                <w:top w:val="none" w:sz="0" w:space="0" w:color="auto"/>
                <w:left w:val="none" w:sz="0" w:space="0" w:color="auto"/>
                <w:bottom w:val="none" w:sz="0" w:space="0" w:color="auto"/>
                <w:right w:val="none" w:sz="0" w:space="0" w:color="auto"/>
              </w:divBdr>
            </w:div>
            <w:div w:id="1160149531">
              <w:marLeft w:val="0"/>
              <w:marRight w:val="0"/>
              <w:marTop w:val="0"/>
              <w:marBottom w:val="0"/>
              <w:divBdr>
                <w:top w:val="none" w:sz="0" w:space="0" w:color="auto"/>
                <w:left w:val="none" w:sz="0" w:space="0" w:color="auto"/>
                <w:bottom w:val="none" w:sz="0" w:space="0" w:color="auto"/>
                <w:right w:val="none" w:sz="0" w:space="0" w:color="auto"/>
              </w:divBdr>
            </w:div>
            <w:div w:id="85662441">
              <w:marLeft w:val="0"/>
              <w:marRight w:val="0"/>
              <w:marTop w:val="0"/>
              <w:marBottom w:val="0"/>
              <w:divBdr>
                <w:top w:val="none" w:sz="0" w:space="0" w:color="auto"/>
                <w:left w:val="none" w:sz="0" w:space="0" w:color="auto"/>
                <w:bottom w:val="none" w:sz="0" w:space="0" w:color="auto"/>
                <w:right w:val="none" w:sz="0" w:space="0" w:color="auto"/>
              </w:divBdr>
            </w:div>
            <w:div w:id="1953781503">
              <w:marLeft w:val="0"/>
              <w:marRight w:val="0"/>
              <w:marTop w:val="0"/>
              <w:marBottom w:val="0"/>
              <w:divBdr>
                <w:top w:val="none" w:sz="0" w:space="0" w:color="auto"/>
                <w:left w:val="none" w:sz="0" w:space="0" w:color="auto"/>
                <w:bottom w:val="none" w:sz="0" w:space="0" w:color="auto"/>
                <w:right w:val="none" w:sz="0" w:space="0" w:color="auto"/>
              </w:divBdr>
            </w:div>
            <w:div w:id="516236869">
              <w:marLeft w:val="0"/>
              <w:marRight w:val="0"/>
              <w:marTop w:val="0"/>
              <w:marBottom w:val="0"/>
              <w:divBdr>
                <w:top w:val="none" w:sz="0" w:space="0" w:color="auto"/>
                <w:left w:val="none" w:sz="0" w:space="0" w:color="auto"/>
                <w:bottom w:val="none" w:sz="0" w:space="0" w:color="auto"/>
                <w:right w:val="none" w:sz="0" w:space="0" w:color="auto"/>
              </w:divBdr>
            </w:div>
            <w:div w:id="670837139">
              <w:marLeft w:val="0"/>
              <w:marRight w:val="0"/>
              <w:marTop w:val="0"/>
              <w:marBottom w:val="0"/>
              <w:divBdr>
                <w:top w:val="none" w:sz="0" w:space="0" w:color="auto"/>
                <w:left w:val="none" w:sz="0" w:space="0" w:color="auto"/>
                <w:bottom w:val="none" w:sz="0" w:space="0" w:color="auto"/>
                <w:right w:val="none" w:sz="0" w:space="0" w:color="auto"/>
              </w:divBdr>
            </w:div>
          </w:divsChild>
        </w:div>
        <w:div w:id="1009061162">
          <w:marLeft w:val="0"/>
          <w:marRight w:val="0"/>
          <w:marTop w:val="0"/>
          <w:marBottom w:val="0"/>
          <w:divBdr>
            <w:top w:val="none" w:sz="0" w:space="0" w:color="auto"/>
            <w:left w:val="none" w:sz="0" w:space="0" w:color="auto"/>
            <w:bottom w:val="none" w:sz="0" w:space="0" w:color="auto"/>
            <w:right w:val="none" w:sz="0" w:space="0" w:color="auto"/>
          </w:divBdr>
          <w:divsChild>
            <w:div w:id="351687170">
              <w:marLeft w:val="0"/>
              <w:marRight w:val="0"/>
              <w:marTop w:val="0"/>
              <w:marBottom w:val="0"/>
              <w:divBdr>
                <w:top w:val="none" w:sz="0" w:space="0" w:color="auto"/>
                <w:left w:val="none" w:sz="0" w:space="0" w:color="auto"/>
                <w:bottom w:val="none" w:sz="0" w:space="0" w:color="auto"/>
                <w:right w:val="none" w:sz="0" w:space="0" w:color="auto"/>
              </w:divBdr>
            </w:div>
          </w:divsChild>
        </w:div>
        <w:div w:id="951130588">
          <w:marLeft w:val="0"/>
          <w:marRight w:val="0"/>
          <w:marTop w:val="0"/>
          <w:marBottom w:val="0"/>
          <w:divBdr>
            <w:top w:val="none" w:sz="0" w:space="0" w:color="auto"/>
            <w:left w:val="none" w:sz="0" w:space="0" w:color="auto"/>
            <w:bottom w:val="none" w:sz="0" w:space="0" w:color="auto"/>
            <w:right w:val="none" w:sz="0" w:space="0" w:color="auto"/>
          </w:divBdr>
          <w:divsChild>
            <w:div w:id="442458397">
              <w:marLeft w:val="0"/>
              <w:marRight w:val="0"/>
              <w:marTop w:val="0"/>
              <w:marBottom w:val="0"/>
              <w:divBdr>
                <w:top w:val="none" w:sz="0" w:space="0" w:color="auto"/>
                <w:left w:val="none" w:sz="0" w:space="0" w:color="auto"/>
                <w:bottom w:val="none" w:sz="0" w:space="0" w:color="auto"/>
                <w:right w:val="none" w:sz="0" w:space="0" w:color="auto"/>
              </w:divBdr>
            </w:div>
          </w:divsChild>
        </w:div>
        <w:div w:id="81420125">
          <w:marLeft w:val="0"/>
          <w:marRight w:val="0"/>
          <w:marTop w:val="0"/>
          <w:marBottom w:val="0"/>
          <w:divBdr>
            <w:top w:val="none" w:sz="0" w:space="0" w:color="auto"/>
            <w:left w:val="none" w:sz="0" w:space="0" w:color="auto"/>
            <w:bottom w:val="none" w:sz="0" w:space="0" w:color="auto"/>
            <w:right w:val="none" w:sz="0" w:space="0" w:color="auto"/>
          </w:divBdr>
          <w:divsChild>
            <w:div w:id="323163021">
              <w:marLeft w:val="0"/>
              <w:marRight w:val="0"/>
              <w:marTop w:val="0"/>
              <w:marBottom w:val="0"/>
              <w:divBdr>
                <w:top w:val="none" w:sz="0" w:space="0" w:color="auto"/>
                <w:left w:val="none" w:sz="0" w:space="0" w:color="auto"/>
                <w:bottom w:val="none" w:sz="0" w:space="0" w:color="auto"/>
                <w:right w:val="none" w:sz="0" w:space="0" w:color="auto"/>
              </w:divBdr>
            </w:div>
            <w:div w:id="603270602">
              <w:marLeft w:val="0"/>
              <w:marRight w:val="0"/>
              <w:marTop w:val="0"/>
              <w:marBottom w:val="0"/>
              <w:divBdr>
                <w:top w:val="none" w:sz="0" w:space="0" w:color="auto"/>
                <w:left w:val="none" w:sz="0" w:space="0" w:color="auto"/>
                <w:bottom w:val="none" w:sz="0" w:space="0" w:color="auto"/>
                <w:right w:val="none" w:sz="0" w:space="0" w:color="auto"/>
              </w:divBdr>
            </w:div>
            <w:div w:id="1067146447">
              <w:marLeft w:val="0"/>
              <w:marRight w:val="0"/>
              <w:marTop w:val="0"/>
              <w:marBottom w:val="0"/>
              <w:divBdr>
                <w:top w:val="none" w:sz="0" w:space="0" w:color="auto"/>
                <w:left w:val="none" w:sz="0" w:space="0" w:color="auto"/>
                <w:bottom w:val="none" w:sz="0" w:space="0" w:color="auto"/>
                <w:right w:val="none" w:sz="0" w:space="0" w:color="auto"/>
              </w:divBdr>
            </w:div>
            <w:div w:id="141427884">
              <w:marLeft w:val="0"/>
              <w:marRight w:val="0"/>
              <w:marTop w:val="0"/>
              <w:marBottom w:val="0"/>
              <w:divBdr>
                <w:top w:val="none" w:sz="0" w:space="0" w:color="auto"/>
                <w:left w:val="none" w:sz="0" w:space="0" w:color="auto"/>
                <w:bottom w:val="none" w:sz="0" w:space="0" w:color="auto"/>
                <w:right w:val="none" w:sz="0" w:space="0" w:color="auto"/>
              </w:divBdr>
            </w:div>
            <w:div w:id="876233738">
              <w:marLeft w:val="0"/>
              <w:marRight w:val="0"/>
              <w:marTop w:val="0"/>
              <w:marBottom w:val="0"/>
              <w:divBdr>
                <w:top w:val="none" w:sz="0" w:space="0" w:color="auto"/>
                <w:left w:val="none" w:sz="0" w:space="0" w:color="auto"/>
                <w:bottom w:val="none" w:sz="0" w:space="0" w:color="auto"/>
                <w:right w:val="none" w:sz="0" w:space="0" w:color="auto"/>
              </w:divBdr>
            </w:div>
            <w:div w:id="1177696234">
              <w:marLeft w:val="0"/>
              <w:marRight w:val="0"/>
              <w:marTop w:val="0"/>
              <w:marBottom w:val="0"/>
              <w:divBdr>
                <w:top w:val="none" w:sz="0" w:space="0" w:color="auto"/>
                <w:left w:val="none" w:sz="0" w:space="0" w:color="auto"/>
                <w:bottom w:val="none" w:sz="0" w:space="0" w:color="auto"/>
                <w:right w:val="none" w:sz="0" w:space="0" w:color="auto"/>
              </w:divBdr>
            </w:div>
            <w:div w:id="822356485">
              <w:marLeft w:val="0"/>
              <w:marRight w:val="0"/>
              <w:marTop w:val="0"/>
              <w:marBottom w:val="0"/>
              <w:divBdr>
                <w:top w:val="none" w:sz="0" w:space="0" w:color="auto"/>
                <w:left w:val="none" w:sz="0" w:space="0" w:color="auto"/>
                <w:bottom w:val="none" w:sz="0" w:space="0" w:color="auto"/>
                <w:right w:val="none" w:sz="0" w:space="0" w:color="auto"/>
              </w:divBdr>
            </w:div>
            <w:div w:id="630983737">
              <w:marLeft w:val="0"/>
              <w:marRight w:val="0"/>
              <w:marTop w:val="0"/>
              <w:marBottom w:val="0"/>
              <w:divBdr>
                <w:top w:val="none" w:sz="0" w:space="0" w:color="auto"/>
                <w:left w:val="none" w:sz="0" w:space="0" w:color="auto"/>
                <w:bottom w:val="none" w:sz="0" w:space="0" w:color="auto"/>
                <w:right w:val="none" w:sz="0" w:space="0" w:color="auto"/>
              </w:divBdr>
            </w:div>
            <w:div w:id="1641612068">
              <w:marLeft w:val="0"/>
              <w:marRight w:val="0"/>
              <w:marTop w:val="0"/>
              <w:marBottom w:val="0"/>
              <w:divBdr>
                <w:top w:val="none" w:sz="0" w:space="0" w:color="auto"/>
                <w:left w:val="none" w:sz="0" w:space="0" w:color="auto"/>
                <w:bottom w:val="none" w:sz="0" w:space="0" w:color="auto"/>
                <w:right w:val="none" w:sz="0" w:space="0" w:color="auto"/>
              </w:divBdr>
            </w:div>
            <w:div w:id="1922442568">
              <w:marLeft w:val="0"/>
              <w:marRight w:val="0"/>
              <w:marTop w:val="0"/>
              <w:marBottom w:val="0"/>
              <w:divBdr>
                <w:top w:val="none" w:sz="0" w:space="0" w:color="auto"/>
                <w:left w:val="none" w:sz="0" w:space="0" w:color="auto"/>
                <w:bottom w:val="none" w:sz="0" w:space="0" w:color="auto"/>
                <w:right w:val="none" w:sz="0" w:space="0" w:color="auto"/>
              </w:divBdr>
            </w:div>
            <w:div w:id="1350523219">
              <w:marLeft w:val="0"/>
              <w:marRight w:val="0"/>
              <w:marTop w:val="0"/>
              <w:marBottom w:val="0"/>
              <w:divBdr>
                <w:top w:val="none" w:sz="0" w:space="0" w:color="auto"/>
                <w:left w:val="none" w:sz="0" w:space="0" w:color="auto"/>
                <w:bottom w:val="none" w:sz="0" w:space="0" w:color="auto"/>
                <w:right w:val="none" w:sz="0" w:space="0" w:color="auto"/>
              </w:divBdr>
            </w:div>
            <w:div w:id="1486702494">
              <w:marLeft w:val="0"/>
              <w:marRight w:val="0"/>
              <w:marTop w:val="0"/>
              <w:marBottom w:val="0"/>
              <w:divBdr>
                <w:top w:val="none" w:sz="0" w:space="0" w:color="auto"/>
                <w:left w:val="none" w:sz="0" w:space="0" w:color="auto"/>
                <w:bottom w:val="none" w:sz="0" w:space="0" w:color="auto"/>
                <w:right w:val="none" w:sz="0" w:space="0" w:color="auto"/>
              </w:divBdr>
            </w:div>
            <w:div w:id="598679797">
              <w:marLeft w:val="0"/>
              <w:marRight w:val="0"/>
              <w:marTop w:val="0"/>
              <w:marBottom w:val="0"/>
              <w:divBdr>
                <w:top w:val="none" w:sz="0" w:space="0" w:color="auto"/>
                <w:left w:val="none" w:sz="0" w:space="0" w:color="auto"/>
                <w:bottom w:val="none" w:sz="0" w:space="0" w:color="auto"/>
                <w:right w:val="none" w:sz="0" w:space="0" w:color="auto"/>
              </w:divBdr>
            </w:div>
            <w:div w:id="1538010448">
              <w:marLeft w:val="0"/>
              <w:marRight w:val="0"/>
              <w:marTop w:val="0"/>
              <w:marBottom w:val="0"/>
              <w:divBdr>
                <w:top w:val="none" w:sz="0" w:space="0" w:color="auto"/>
                <w:left w:val="none" w:sz="0" w:space="0" w:color="auto"/>
                <w:bottom w:val="none" w:sz="0" w:space="0" w:color="auto"/>
                <w:right w:val="none" w:sz="0" w:space="0" w:color="auto"/>
              </w:divBdr>
            </w:div>
            <w:div w:id="1628463682">
              <w:marLeft w:val="0"/>
              <w:marRight w:val="0"/>
              <w:marTop w:val="0"/>
              <w:marBottom w:val="0"/>
              <w:divBdr>
                <w:top w:val="none" w:sz="0" w:space="0" w:color="auto"/>
                <w:left w:val="none" w:sz="0" w:space="0" w:color="auto"/>
                <w:bottom w:val="none" w:sz="0" w:space="0" w:color="auto"/>
                <w:right w:val="none" w:sz="0" w:space="0" w:color="auto"/>
              </w:divBdr>
            </w:div>
            <w:div w:id="799686562">
              <w:marLeft w:val="0"/>
              <w:marRight w:val="0"/>
              <w:marTop w:val="0"/>
              <w:marBottom w:val="0"/>
              <w:divBdr>
                <w:top w:val="none" w:sz="0" w:space="0" w:color="auto"/>
                <w:left w:val="none" w:sz="0" w:space="0" w:color="auto"/>
                <w:bottom w:val="none" w:sz="0" w:space="0" w:color="auto"/>
                <w:right w:val="none" w:sz="0" w:space="0" w:color="auto"/>
              </w:divBdr>
            </w:div>
            <w:div w:id="9295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9009">
      <w:bodyDiv w:val="1"/>
      <w:marLeft w:val="0"/>
      <w:marRight w:val="0"/>
      <w:marTop w:val="0"/>
      <w:marBottom w:val="0"/>
      <w:divBdr>
        <w:top w:val="none" w:sz="0" w:space="0" w:color="auto"/>
        <w:left w:val="none" w:sz="0" w:space="0" w:color="auto"/>
        <w:bottom w:val="none" w:sz="0" w:space="0" w:color="auto"/>
        <w:right w:val="none" w:sz="0" w:space="0" w:color="auto"/>
      </w:divBdr>
    </w:div>
    <w:div w:id="1573005384">
      <w:bodyDiv w:val="1"/>
      <w:marLeft w:val="0"/>
      <w:marRight w:val="0"/>
      <w:marTop w:val="0"/>
      <w:marBottom w:val="0"/>
      <w:divBdr>
        <w:top w:val="none" w:sz="0" w:space="0" w:color="auto"/>
        <w:left w:val="none" w:sz="0" w:space="0" w:color="auto"/>
        <w:bottom w:val="none" w:sz="0" w:space="0" w:color="auto"/>
        <w:right w:val="none" w:sz="0" w:space="0" w:color="auto"/>
      </w:divBdr>
    </w:div>
    <w:div w:id="1576623644">
      <w:bodyDiv w:val="1"/>
      <w:marLeft w:val="0"/>
      <w:marRight w:val="0"/>
      <w:marTop w:val="0"/>
      <w:marBottom w:val="0"/>
      <w:divBdr>
        <w:top w:val="none" w:sz="0" w:space="0" w:color="auto"/>
        <w:left w:val="none" w:sz="0" w:space="0" w:color="auto"/>
        <w:bottom w:val="none" w:sz="0" w:space="0" w:color="auto"/>
        <w:right w:val="none" w:sz="0" w:space="0" w:color="auto"/>
      </w:divBdr>
    </w:div>
    <w:div w:id="1579169153">
      <w:bodyDiv w:val="1"/>
      <w:marLeft w:val="0"/>
      <w:marRight w:val="0"/>
      <w:marTop w:val="0"/>
      <w:marBottom w:val="0"/>
      <w:divBdr>
        <w:top w:val="none" w:sz="0" w:space="0" w:color="auto"/>
        <w:left w:val="none" w:sz="0" w:space="0" w:color="auto"/>
        <w:bottom w:val="none" w:sz="0" w:space="0" w:color="auto"/>
        <w:right w:val="none" w:sz="0" w:space="0" w:color="auto"/>
      </w:divBdr>
    </w:div>
    <w:div w:id="1590119603">
      <w:bodyDiv w:val="1"/>
      <w:marLeft w:val="0"/>
      <w:marRight w:val="0"/>
      <w:marTop w:val="0"/>
      <w:marBottom w:val="0"/>
      <w:divBdr>
        <w:top w:val="none" w:sz="0" w:space="0" w:color="auto"/>
        <w:left w:val="none" w:sz="0" w:space="0" w:color="auto"/>
        <w:bottom w:val="none" w:sz="0" w:space="0" w:color="auto"/>
        <w:right w:val="none" w:sz="0" w:space="0" w:color="auto"/>
      </w:divBdr>
      <w:divsChild>
        <w:div w:id="1703361316">
          <w:marLeft w:val="0"/>
          <w:marRight w:val="0"/>
          <w:marTop w:val="0"/>
          <w:marBottom w:val="0"/>
          <w:divBdr>
            <w:top w:val="none" w:sz="0" w:space="0" w:color="auto"/>
            <w:left w:val="none" w:sz="0" w:space="0" w:color="auto"/>
            <w:bottom w:val="none" w:sz="0" w:space="0" w:color="auto"/>
            <w:right w:val="none" w:sz="0" w:space="0" w:color="auto"/>
          </w:divBdr>
          <w:divsChild>
            <w:div w:id="954096626">
              <w:marLeft w:val="0"/>
              <w:marRight w:val="0"/>
              <w:marTop w:val="0"/>
              <w:marBottom w:val="0"/>
              <w:divBdr>
                <w:top w:val="none" w:sz="0" w:space="0" w:color="auto"/>
                <w:left w:val="none" w:sz="0" w:space="0" w:color="auto"/>
                <w:bottom w:val="none" w:sz="0" w:space="0" w:color="auto"/>
                <w:right w:val="none" w:sz="0" w:space="0" w:color="auto"/>
              </w:divBdr>
            </w:div>
          </w:divsChild>
        </w:div>
        <w:div w:id="1620408130">
          <w:marLeft w:val="0"/>
          <w:marRight w:val="0"/>
          <w:marTop w:val="0"/>
          <w:marBottom w:val="0"/>
          <w:divBdr>
            <w:top w:val="none" w:sz="0" w:space="0" w:color="auto"/>
            <w:left w:val="none" w:sz="0" w:space="0" w:color="auto"/>
            <w:bottom w:val="none" w:sz="0" w:space="0" w:color="auto"/>
            <w:right w:val="none" w:sz="0" w:space="0" w:color="auto"/>
          </w:divBdr>
          <w:divsChild>
            <w:div w:id="2135365022">
              <w:marLeft w:val="0"/>
              <w:marRight w:val="0"/>
              <w:marTop w:val="0"/>
              <w:marBottom w:val="0"/>
              <w:divBdr>
                <w:top w:val="none" w:sz="0" w:space="0" w:color="auto"/>
                <w:left w:val="none" w:sz="0" w:space="0" w:color="auto"/>
                <w:bottom w:val="none" w:sz="0" w:space="0" w:color="auto"/>
                <w:right w:val="none" w:sz="0" w:space="0" w:color="auto"/>
              </w:divBdr>
            </w:div>
          </w:divsChild>
        </w:div>
        <w:div w:id="818040487">
          <w:marLeft w:val="0"/>
          <w:marRight w:val="0"/>
          <w:marTop w:val="0"/>
          <w:marBottom w:val="0"/>
          <w:divBdr>
            <w:top w:val="none" w:sz="0" w:space="0" w:color="auto"/>
            <w:left w:val="none" w:sz="0" w:space="0" w:color="auto"/>
            <w:bottom w:val="none" w:sz="0" w:space="0" w:color="auto"/>
            <w:right w:val="none" w:sz="0" w:space="0" w:color="auto"/>
          </w:divBdr>
          <w:divsChild>
            <w:div w:id="1178815484">
              <w:marLeft w:val="0"/>
              <w:marRight w:val="0"/>
              <w:marTop w:val="0"/>
              <w:marBottom w:val="0"/>
              <w:divBdr>
                <w:top w:val="none" w:sz="0" w:space="0" w:color="auto"/>
                <w:left w:val="none" w:sz="0" w:space="0" w:color="auto"/>
                <w:bottom w:val="none" w:sz="0" w:space="0" w:color="auto"/>
                <w:right w:val="none" w:sz="0" w:space="0" w:color="auto"/>
              </w:divBdr>
            </w:div>
          </w:divsChild>
        </w:div>
        <w:div w:id="1661274053">
          <w:marLeft w:val="0"/>
          <w:marRight w:val="0"/>
          <w:marTop w:val="0"/>
          <w:marBottom w:val="0"/>
          <w:divBdr>
            <w:top w:val="none" w:sz="0" w:space="0" w:color="auto"/>
            <w:left w:val="none" w:sz="0" w:space="0" w:color="auto"/>
            <w:bottom w:val="none" w:sz="0" w:space="0" w:color="auto"/>
            <w:right w:val="none" w:sz="0" w:space="0" w:color="auto"/>
          </w:divBdr>
          <w:divsChild>
            <w:div w:id="1860926926">
              <w:marLeft w:val="0"/>
              <w:marRight w:val="0"/>
              <w:marTop w:val="0"/>
              <w:marBottom w:val="0"/>
              <w:divBdr>
                <w:top w:val="none" w:sz="0" w:space="0" w:color="auto"/>
                <w:left w:val="none" w:sz="0" w:space="0" w:color="auto"/>
                <w:bottom w:val="none" w:sz="0" w:space="0" w:color="auto"/>
                <w:right w:val="none" w:sz="0" w:space="0" w:color="auto"/>
              </w:divBdr>
            </w:div>
          </w:divsChild>
        </w:div>
        <w:div w:id="525028076">
          <w:marLeft w:val="0"/>
          <w:marRight w:val="0"/>
          <w:marTop w:val="0"/>
          <w:marBottom w:val="0"/>
          <w:divBdr>
            <w:top w:val="none" w:sz="0" w:space="0" w:color="auto"/>
            <w:left w:val="none" w:sz="0" w:space="0" w:color="auto"/>
            <w:bottom w:val="none" w:sz="0" w:space="0" w:color="auto"/>
            <w:right w:val="none" w:sz="0" w:space="0" w:color="auto"/>
          </w:divBdr>
          <w:divsChild>
            <w:div w:id="251856520">
              <w:marLeft w:val="0"/>
              <w:marRight w:val="0"/>
              <w:marTop w:val="0"/>
              <w:marBottom w:val="0"/>
              <w:divBdr>
                <w:top w:val="none" w:sz="0" w:space="0" w:color="auto"/>
                <w:left w:val="none" w:sz="0" w:space="0" w:color="auto"/>
                <w:bottom w:val="none" w:sz="0" w:space="0" w:color="auto"/>
                <w:right w:val="none" w:sz="0" w:space="0" w:color="auto"/>
              </w:divBdr>
            </w:div>
          </w:divsChild>
        </w:div>
        <w:div w:id="1996032844">
          <w:marLeft w:val="0"/>
          <w:marRight w:val="0"/>
          <w:marTop w:val="0"/>
          <w:marBottom w:val="0"/>
          <w:divBdr>
            <w:top w:val="none" w:sz="0" w:space="0" w:color="auto"/>
            <w:left w:val="none" w:sz="0" w:space="0" w:color="auto"/>
            <w:bottom w:val="none" w:sz="0" w:space="0" w:color="auto"/>
            <w:right w:val="none" w:sz="0" w:space="0" w:color="auto"/>
          </w:divBdr>
          <w:divsChild>
            <w:div w:id="1516532093">
              <w:marLeft w:val="0"/>
              <w:marRight w:val="0"/>
              <w:marTop w:val="0"/>
              <w:marBottom w:val="0"/>
              <w:divBdr>
                <w:top w:val="none" w:sz="0" w:space="0" w:color="auto"/>
                <w:left w:val="none" w:sz="0" w:space="0" w:color="auto"/>
                <w:bottom w:val="none" w:sz="0" w:space="0" w:color="auto"/>
                <w:right w:val="none" w:sz="0" w:space="0" w:color="auto"/>
              </w:divBdr>
            </w:div>
          </w:divsChild>
        </w:div>
        <w:div w:id="1190412741">
          <w:marLeft w:val="0"/>
          <w:marRight w:val="0"/>
          <w:marTop w:val="0"/>
          <w:marBottom w:val="0"/>
          <w:divBdr>
            <w:top w:val="none" w:sz="0" w:space="0" w:color="auto"/>
            <w:left w:val="none" w:sz="0" w:space="0" w:color="auto"/>
            <w:bottom w:val="none" w:sz="0" w:space="0" w:color="auto"/>
            <w:right w:val="none" w:sz="0" w:space="0" w:color="auto"/>
          </w:divBdr>
          <w:divsChild>
            <w:div w:id="1742634919">
              <w:marLeft w:val="0"/>
              <w:marRight w:val="0"/>
              <w:marTop w:val="0"/>
              <w:marBottom w:val="0"/>
              <w:divBdr>
                <w:top w:val="none" w:sz="0" w:space="0" w:color="auto"/>
                <w:left w:val="none" w:sz="0" w:space="0" w:color="auto"/>
                <w:bottom w:val="none" w:sz="0" w:space="0" w:color="auto"/>
                <w:right w:val="none" w:sz="0" w:space="0" w:color="auto"/>
              </w:divBdr>
            </w:div>
          </w:divsChild>
        </w:div>
        <w:div w:id="1010642501">
          <w:marLeft w:val="0"/>
          <w:marRight w:val="0"/>
          <w:marTop w:val="0"/>
          <w:marBottom w:val="0"/>
          <w:divBdr>
            <w:top w:val="none" w:sz="0" w:space="0" w:color="auto"/>
            <w:left w:val="none" w:sz="0" w:space="0" w:color="auto"/>
            <w:bottom w:val="none" w:sz="0" w:space="0" w:color="auto"/>
            <w:right w:val="none" w:sz="0" w:space="0" w:color="auto"/>
          </w:divBdr>
          <w:divsChild>
            <w:div w:id="899054942">
              <w:marLeft w:val="0"/>
              <w:marRight w:val="0"/>
              <w:marTop w:val="0"/>
              <w:marBottom w:val="0"/>
              <w:divBdr>
                <w:top w:val="none" w:sz="0" w:space="0" w:color="auto"/>
                <w:left w:val="none" w:sz="0" w:space="0" w:color="auto"/>
                <w:bottom w:val="none" w:sz="0" w:space="0" w:color="auto"/>
                <w:right w:val="none" w:sz="0" w:space="0" w:color="auto"/>
              </w:divBdr>
            </w:div>
          </w:divsChild>
        </w:div>
        <w:div w:id="1836070737">
          <w:marLeft w:val="0"/>
          <w:marRight w:val="0"/>
          <w:marTop w:val="0"/>
          <w:marBottom w:val="0"/>
          <w:divBdr>
            <w:top w:val="none" w:sz="0" w:space="0" w:color="auto"/>
            <w:left w:val="none" w:sz="0" w:space="0" w:color="auto"/>
            <w:bottom w:val="none" w:sz="0" w:space="0" w:color="auto"/>
            <w:right w:val="none" w:sz="0" w:space="0" w:color="auto"/>
          </w:divBdr>
          <w:divsChild>
            <w:div w:id="568736054">
              <w:marLeft w:val="0"/>
              <w:marRight w:val="0"/>
              <w:marTop w:val="0"/>
              <w:marBottom w:val="0"/>
              <w:divBdr>
                <w:top w:val="none" w:sz="0" w:space="0" w:color="auto"/>
                <w:left w:val="none" w:sz="0" w:space="0" w:color="auto"/>
                <w:bottom w:val="none" w:sz="0" w:space="0" w:color="auto"/>
                <w:right w:val="none" w:sz="0" w:space="0" w:color="auto"/>
              </w:divBdr>
            </w:div>
          </w:divsChild>
        </w:div>
        <w:div w:id="2107458254">
          <w:marLeft w:val="0"/>
          <w:marRight w:val="0"/>
          <w:marTop w:val="0"/>
          <w:marBottom w:val="0"/>
          <w:divBdr>
            <w:top w:val="none" w:sz="0" w:space="0" w:color="auto"/>
            <w:left w:val="none" w:sz="0" w:space="0" w:color="auto"/>
            <w:bottom w:val="none" w:sz="0" w:space="0" w:color="auto"/>
            <w:right w:val="none" w:sz="0" w:space="0" w:color="auto"/>
          </w:divBdr>
          <w:divsChild>
            <w:div w:id="1001158260">
              <w:marLeft w:val="0"/>
              <w:marRight w:val="0"/>
              <w:marTop w:val="0"/>
              <w:marBottom w:val="0"/>
              <w:divBdr>
                <w:top w:val="none" w:sz="0" w:space="0" w:color="auto"/>
                <w:left w:val="none" w:sz="0" w:space="0" w:color="auto"/>
                <w:bottom w:val="none" w:sz="0" w:space="0" w:color="auto"/>
                <w:right w:val="none" w:sz="0" w:space="0" w:color="auto"/>
              </w:divBdr>
            </w:div>
          </w:divsChild>
        </w:div>
        <w:div w:id="2131317657">
          <w:marLeft w:val="0"/>
          <w:marRight w:val="0"/>
          <w:marTop w:val="0"/>
          <w:marBottom w:val="0"/>
          <w:divBdr>
            <w:top w:val="none" w:sz="0" w:space="0" w:color="auto"/>
            <w:left w:val="none" w:sz="0" w:space="0" w:color="auto"/>
            <w:bottom w:val="none" w:sz="0" w:space="0" w:color="auto"/>
            <w:right w:val="none" w:sz="0" w:space="0" w:color="auto"/>
          </w:divBdr>
          <w:divsChild>
            <w:div w:id="44914928">
              <w:marLeft w:val="0"/>
              <w:marRight w:val="0"/>
              <w:marTop w:val="0"/>
              <w:marBottom w:val="0"/>
              <w:divBdr>
                <w:top w:val="none" w:sz="0" w:space="0" w:color="auto"/>
                <w:left w:val="none" w:sz="0" w:space="0" w:color="auto"/>
                <w:bottom w:val="none" w:sz="0" w:space="0" w:color="auto"/>
                <w:right w:val="none" w:sz="0" w:space="0" w:color="auto"/>
              </w:divBdr>
            </w:div>
          </w:divsChild>
        </w:div>
        <w:div w:id="337201133">
          <w:marLeft w:val="0"/>
          <w:marRight w:val="0"/>
          <w:marTop w:val="0"/>
          <w:marBottom w:val="0"/>
          <w:divBdr>
            <w:top w:val="none" w:sz="0" w:space="0" w:color="auto"/>
            <w:left w:val="none" w:sz="0" w:space="0" w:color="auto"/>
            <w:bottom w:val="none" w:sz="0" w:space="0" w:color="auto"/>
            <w:right w:val="none" w:sz="0" w:space="0" w:color="auto"/>
          </w:divBdr>
          <w:divsChild>
            <w:div w:id="1214392567">
              <w:marLeft w:val="0"/>
              <w:marRight w:val="0"/>
              <w:marTop w:val="0"/>
              <w:marBottom w:val="0"/>
              <w:divBdr>
                <w:top w:val="none" w:sz="0" w:space="0" w:color="auto"/>
                <w:left w:val="none" w:sz="0" w:space="0" w:color="auto"/>
                <w:bottom w:val="none" w:sz="0" w:space="0" w:color="auto"/>
                <w:right w:val="none" w:sz="0" w:space="0" w:color="auto"/>
              </w:divBdr>
            </w:div>
          </w:divsChild>
        </w:div>
        <w:div w:id="276913260">
          <w:marLeft w:val="0"/>
          <w:marRight w:val="0"/>
          <w:marTop w:val="0"/>
          <w:marBottom w:val="0"/>
          <w:divBdr>
            <w:top w:val="none" w:sz="0" w:space="0" w:color="auto"/>
            <w:left w:val="none" w:sz="0" w:space="0" w:color="auto"/>
            <w:bottom w:val="none" w:sz="0" w:space="0" w:color="auto"/>
            <w:right w:val="none" w:sz="0" w:space="0" w:color="auto"/>
          </w:divBdr>
          <w:divsChild>
            <w:div w:id="1889029306">
              <w:marLeft w:val="0"/>
              <w:marRight w:val="0"/>
              <w:marTop w:val="0"/>
              <w:marBottom w:val="0"/>
              <w:divBdr>
                <w:top w:val="none" w:sz="0" w:space="0" w:color="auto"/>
                <w:left w:val="none" w:sz="0" w:space="0" w:color="auto"/>
                <w:bottom w:val="none" w:sz="0" w:space="0" w:color="auto"/>
                <w:right w:val="none" w:sz="0" w:space="0" w:color="auto"/>
              </w:divBdr>
            </w:div>
          </w:divsChild>
        </w:div>
        <w:div w:id="649335397">
          <w:marLeft w:val="0"/>
          <w:marRight w:val="0"/>
          <w:marTop w:val="0"/>
          <w:marBottom w:val="0"/>
          <w:divBdr>
            <w:top w:val="none" w:sz="0" w:space="0" w:color="auto"/>
            <w:left w:val="none" w:sz="0" w:space="0" w:color="auto"/>
            <w:bottom w:val="none" w:sz="0" w:space="0" w:color="auto"/>
            <w:right w:val="none" w:sz="0" w:space="0" w:color="auto"/>
          </w:divBdr>
          <w:divsChild>
            <w:div w:id="742723499">
              <w:marLeft w:val="0"/>
              <w:marRight w:val="0"/>
              <w:marTop w:val="0"/>
              <w:marBottom w:val="0"/>
              <w:divBdr>
                <w:top w:val="none" w:sz="0" w:space="0" w:color="auto"/>
                <w:left w:val="none" w:sz="0" w:space="0" w:color="auto"/>
                <w:bottom w:val="none" w:sz="0" w:space="0" w:color="auto"/>
                <w:right w:val="none" w:sz="0" w:space="0" w:color="auto"/>
              </w:divBdr>
            </w:div>
          </w:divsChild>
        </w:div>
        <w:div w:id="791291501">
          <w:marLeft w:val="0"/>
          <w:marRight w:val="0"/>
          <w:marTop w:val="0"/>
          <w:marBottom w:val="0"/>
          <w:divBdr>
            <w:top w:val="none" w:sz="0" w:space="0" w:color="auto"/>
            <w:left w:val="none" w:sz="0" w:space="0" w:color="auto"/>
            <w:bottom w:val="none" w:sz="0" w:space="0" w:color="auto"/>
            <w:right w:val="none" w:sz="0" w:space="0" w:color="auto"/>
          </w:divBdr>
          <w:divsChild>
            <w:div w:id="919482886">
              <w:marLeft w:val="0"/>
              <w:marRight w:val="0"/>
              <w:marTop w:val="0"/>
              <w:marBottom w:val="0"/>
              <w:divBdr>
                <w:top w:val="none" w:sz="0" w:space="0" w:color="auto"/>
                <w:left w:val="none" w:sz="0" w:space="0" w:color="auto"/>
                <w:bottom w:val="none" w:sz="0" w:space="0" w:color="auto"/>
                <w:right w:val="none" w:sz="0" w:space="0" w:color="auto"/>
              </w:divBdr>
            </w:div>
          </w:divsChild>
        </w:div>
        <w:div w:id="423459265">
          <w:marLeft w:val="0"/>
          <w:marRight w:val="0"/>
          <w:marTop w:val="0"/>
          <w:marBottom w:val="0"/>
          <w:divBdr>
            <w:top w:val="none" w:sz="0" w:space="0" w:color="auto"/>
            <w:left w:val="none" w:sz="0" w:space="0" w:color="auto"/>
            <w:bottom w:val="none" w:sz="0" w:space="0" w:color="auto"/>
            <w:right w:val="none" w:sz="0" w:space="0" w:color="auto"/>
          </w:divBdr>
          <w:divsChild>
            <w:div w:id="1054701617">
              <w:marLeft w:val="0"/>
              <w:marRight w:val="0"/>
              <w:marTop w:val="0"/>
              <w:marBottom w:val="0"/>
              <w:divBdr>
                <w:top w:val="none" w:sz="0" w:space="0" w:color="auto"/>
                <w:left w:val="none" w:sz="0" w:space="0" w:color="auto"/>
                <w:bottom w:val="none" w:sz="0" w:space="0" w:color="auto"/>
                <w:right w:val="none" w:sz="0" w:space="0" w:color="auto"/>
              </w:divBdr>
            </w:div>
          </w:divsChild>
        </w:div>
        <w:div w:id="1282345743">
          <w:marLeft w:val="0"/>
          <w:marRight w:val="0"/>
          <w:marTop w:val="0"/>
          <w:marBottom w:val="0"/>
          <w:divBdr>
            <w:top w:val="none" w:sz="0" w:space="0" w:color="auto"/>
            <w:left w:val="none" w:sz="0" w:space="0" w:color="auto"/>
            <w:bottom w:val="none" w:sz="0" w:space="0" w:color="auto"/>
            <w:right w:val="none" w:sz="0" w:space="0" w:color="auto"/>
          </w:divBdr>
          <w:divsChild>
            <w:div w:id="2136676325">
              <w:marLeft w:val="0"/>
              <w:marRight w:val="0"/>
              <w:marTop w:val="0"/>
              <w:marBottom w:val="0"/>
              <w:divBdr>
                <w:top w:val="none" w:sz="0" w:space="0" w:color="auto"/>
                <w:left w:val="none" w:sz="0" w:space="0" w:color="auto"/>
                <w:bottom w:val="none" w:sz="0" w:space="0" w:color="auto"/>
                <w:right w:val="none" w:sz="0" w:space="0" w:color="auto"/>
              </w:divBdr>
            </w:div>
          </w:divsChild>
        </w:div>
        <w:div w:id="1650861385">
          <w:marLeft w:val="0"/>
          <w:marRight w:val="0"/>
          <w:marTop w:val="0"/>
          <w:marBottom w:val="0"/>
          <w:divBdr>
            <w:top w:val="none" w:sz="0" w:space="0" w:color="auto"/>
            <w:left w:val="none" w:sz="0" w:space="0" w:color="auto"/>
            <w:bottom w:val="none" w:sz="0" w:space="0" w:color="auto"/>
            <w:right w:val="none" w:sz="0" w:space="0" w:color="auto"/>
          </w:divBdr>
          <w:divsChild>
            <w:div w:id="1520729466">
              <w:marLeft w:val="0"/>
              <w:marRight w:val="0"/>
              <w:marTop w:val="0"/>
              <w:marBottom w:val="0"/>
              <w:divBdr>
                <w:top w:val="none" w:sz="0" w:space="0" w:color="auto"/>
                <w:left w:val="none" w:sz="0" w:space="0" w:color="auto"/>
                <w:bottom w:val="none" w:sz="0" w:space="0" w:color="auto"/>
                <w:right w:val="none" w:sz="0" w:space="0" w:color="auto"/>
              </w:divBdr>
            </w:div>
          </w:divsChild>
        </w:div>
        <w:div w:id="1009866135">
          <w:marLeft w:val="0"/>
          <w:marRight w:val="0"/>
          <w:marTop w:val="0"/>
          <w:marBottom w:val="0"/>
          <w:divBdr>
            <w:top w:val="none" w:sz="0" w:space="0" w:color="auto"/>
            <w:left w:val="none" w:sz="0" w:space="0" w:color="auto"/>
            <w:bottom w:val="none" w:sz="0" w:space="0" w:color="auto"/>
            <w:right w:val="none" w:sz="0" w:space="0" w:color="auto"/>
          </w:divBdr>
          <w:divsChild>
            <w:div w:id="2065983110">
              <w:marLeft w:val="0"/>
              <w:marRight w:val="0"/>
              <w:marTop w:val="0"/>
              <w:marBottom w:val="0"/>
              <w:divBdr>
                <w:top w:val="none" w:sz="0" w:space="0" w:color="auto"/>
                <w:left w:val="none" w:sz="0" w:space="0" w:color="auto"/>
                <w:bottom w:val="none" w:sz="0" w:space="0" w:color="auto"/>
                <w:right w:val="none" w:sz="0" w:space="0" w:color="auto"/>
              </w:divBdr>
            </w:div>
          </w:divsChild>
        </w:div>
        <w:div w:id="884025276">
          <w:marLeft w:val="0"/>
          <w:marRight w:val="0"/>
          <w:marTop w:val="0"/>
          <w:marBottom w:val="0"/>
          <w:divBdr>
            <w:top w:val="none" w:sz="0" w:space="0" w:color="auto"/>
            <w:left w:val="none" w:sz="0" w:space="0" w:color="auto"/>
            <w:bottom w:val="none" w:sz="0" w:space="0" w:color="auto"/>
            <w:right w:val="none" w:sz="0" w:space="0" w:color="auto"/>
          </w:divBdr>
          <w:divsChild>
            <w:div w:id="730739683">
              <w:marLeft w:val="0"/>
              <w:marRight w:val="0"/>
              <w:marTop w:val="0"/>
              <w:marBottom w:val="0"/>
              <w:divBdr>
                <w:top w:val="none" w:sz="0" w:space="0" w:color="auto"/>
                <w:left w:val="none" w:sz="0" w:space="0" w:color="auto"/>
                <w:bottom w:val="none" w:sz="0" w:space="0" w:color="auto"/>
                <w:right w:val="none" w:sz="0" w:space="0" w:color="auto"/>
              </w:divBdr>
            </w:div>
          </w:divsChild>
        </w:div>
        <w:div w:id="1634482860">
          <w:marLeft w:val="0"/>
          <w:marRight w:val="0"/>
          <w:marTop w:val="0"/>
          <w:marBottom w:val="0"/>
          <w:divBdr>
            <w:top w:val="none" w:sz="0" w:space="0" w:color="auto"/>
            <w:left w:val="none" w:sz="0" w:space="0" w:color="auto"/>
            <w:bottom w:val="none" w:sz="0" w:space="0" w:color="auto"/>
            <w:right w:val="none" w:sz="0" w:space="0" w:color="auto"/>
          </w:divBdr>
          <w:divsChild>
            <w:div w:id="1711832023">
              <w:marLeft w:val="0"/>
              <w:marRight w:val="0"/>
              <w:marTop w:val="0"/>
              <w:marBottom w:val="0"/>
              <w:divBdr>
                <w:top w:val="none" w:sz="0" w:space="0" w:color="auto"/>
                <w:left w:val="none" w:sz="0" w:space="0" w:color="auto"/>
                <w:bottom w:val="none" w:sz="0" w:space="0" w:color="auto"/>
                <w:right w:val="none" w:sz="0" w:space="0" w:color="auto"/>
              </w:divBdr>
            </w:div>
            <w:div w:id="191723808">
              <w:marLeft w:val="0"/>
              <w:marRight w:val="0"/>
              <w:marTop w:val="0"/>
              <w:marBottom w:val="0"/>
              <w:divBdr>
                <w:top w:val="none" w:sz="0" w:space="0" w:color="auto"/>
                <w:left w:val="none" w:sz="0" w:space="0" w:color="auto"/>
                <w:bottom w:val="none" w:sz="0" w:space="0" w:color="auto"/>
                <w:right w:val="none" w:sz="0" w:space="0" w:color="auto"/>
              </w:divBdr>
            </w:div>
          </w:divsChild>
        </w:div>
        <w:div w:id="956301522">
          <w:marLeft w:val="0"/>
          <w:marRight w:val="0"/>
          <w:marTop w:val="0"/>
          <w:marBottom w:val="0"/>
          <w:divBdr>
            <w:top w:val="none" w:sz="0" w:space="0" w:color="auto"/>
            <w:left w:val="none" w:sz="0" w:space="0" w:color="auto"/>
            <w:bottom w:val="none" w:sz="0" w:space="0" w:color="auto"/>
            <w:right w:val="none" w:sz="0" w:space="0" w:color="auto"/>
          </w:divBdr>
          <w:divsChild>
            <w:div w:id="2090692781">
              <w:marLeft w:val="0"/>
              <w:marRight w:val="0"/>
              <w:marTop w:val="0"/>
              <w:marBottom w:val="0"/>
              <w:divBdr>
                <w:top w:val="none" w:sz="0" w:space="0" w:color="auto"/>
                <w:left w:val="none" w:sz="0" w:space="0" w:color="auto"/>
                <w:bottom w:val="none" w:sz="0" w:space="0" w:color="auto"/>
                <w:right w:val="none" w:sz="0" w:space="0" w:color="auto"/>
              </w:divBdr>
            </w:div>
          </w:divsChild>
        </w:div>
        <w:div w:id="1782645190">
          <w:marLeft w:val="0"/>
          <w:marRight w:val="0"/>
          <w:marTop w:val="0"/>
          <w:marBottom w:val="0"/>
          <w:divBdr>
            <w:top w:val="none" w:sz="0" w:space="0" w:color="auto"/>
            <w:left w:val="none" w:sz="0" w:space="0" w:color="auto"/>
            <w:bottom w:val="none" w:sz="0" w:space="0" w:color="auto"/>
            <w:right w:val="none" w:sz="0" w:space="0" w:color="auto"/>
          </w:divBdr>
          <w:divsChild>
            <w:div w:id="284773257">
              <w:marLeft w:val="0"/>
              <w:marRight w:val="0"/>
              <w:marTop w:val="0"/>
              <w:marBottom w:val="0"/>
              <w:divBdr>
                <w:top w:val="none" w:sz="0" w:space="0" w:color="auto"/>
                <w:left w:val="none" w:sz="0" w:space="0" w:color="auto"/>
                <w:bottom w:val="none" w:sz="0" w:space="0" w:color="auto"/>
                <w:right w:val="none" w:sz="0" w:space="0" w:color="auto"/>
              </w:divBdr>
            </w:div>
          </w:divsChild>
        </w:div>
        <w:div w:id="997073848">
          <w:marLeft w:val="0"/>
          <w:marRight w:val="0"/>
          <w:marTop w:val="0"/>
          <w:marBottom w:val="0"/>
          <w:divBdr>
            <w:top w:val="none" w:sz="0" w:space="0" w:color="auto"/>
            <w:left w:val="none" w:sz="0" w:space="0" w:color="auto"/>
            <w:bottom w:val="none" w:sz="0" w:space="0" w:color="auto"/>
            <w:right w:val="none" w:sz="0" w:space="0" w:color="auto"/>
          </w:divBdr>
          <w:divsChild>
            <w:div w:id="517893653">
              <w:marLeft w:val="0"/>
              <w:marRight w:val="0"/>
              <w:marTop w:val="0"/>
              <w:marBottom w:val="0"/>
              <w:divBdr>
                <w:top w:val="none" w:sz="0" w:space="0" w:color="auto"/>
                <w:left w:val="none" w:sz="0" w:space="0" w:color="auto"/>
                <w:bottom w:val="none" w:sz="0" w:space="0" w:color="auto"/>
                <w:right w:val="none" w:sz="0" w:space="0" w:color="auto"/>
              </w:divBdr>
            </w:div>
          </w:divsChild>
        </w:div>
        <w:div w:id="786310152">
          <w:marLeft w:val="0"/>
          <w:marRight w:val="0"/>
          <w:marTop w:val="0"/>
          <w:marBottom w:val="0"/>
          <w:divBdr>
            <w:top w:val="none" w:sz="0" w:space="0" w:color="auto"/>
            <w:left w:val="none" w:sz="0" w:space="0" w:color="auto"/>
            <w:bottom w:val="none" w:sz="0" w:space="0" w:color="auto"/>
            <w:right w:val="none" w:sz="0" w:space="0" w:color="auto"/>
          </w:divBdr>
          <w:divsChild>
            <w:div w:id="1590385294">
              <w:marLeft w:val="0"/>
              <w:marRight w:val="0"/>
              <w:marTop w:val="0"/>
              <w:marBottom w:val="0"/>
              <w:divBdr>
                <w:top w:val="none" w:sz="0" w:space="0" w:color="auto"/>
                <w:left w:val="none" w:sz="0" w:space="0" w:color="auto"/>
                <w:bottom w:val="none" w:sz="0" w:space="0" w:color="auto"/>
                <w:right w:val="none" w:sz="0" w:space="0" w:color="auto"/>
              </w:divBdr>
            </w:div>
          </w:divsChild>
        </w:div>
        <w:div w:id="485710766">
          <w:marLeft w:val="0"/>
          <w:marRight w:val="0"/>
          <w:marTop w:val="0"/>
          <w:marBottom w:val="0"/>
          <w:divBdr>
            <w:top w:val="none" w:sz="0" w:space="0" w:color="auto"/>
            <w:left w:val="none" w:sz="0" w:space="0" w:color="auto"/>
            <w:bottom w:val="none" w:sz="0" w:space="0" w:color="auto"/>
            <w:right w:val="none" w:sz="0" w:space="0" w:color="auto"/>
          </w:divBdr>
          <w:divsChild>
            <w:div w:id="1504707114">
              <w:marLeft w:val="0"/>
              <w:marRight w:val="0"/>
              <w:marTop w:val="0"/>
              <w:marBottom w:val="0"/>
              <w:divBdr>
                <w:top w:val="none" w:sz="0" w:space="0" w:color="auto"/>
                <w:left w:val="none" w:sz="0" w:space="0" w:color="auto"/>
                <w:bottom w:val="none" w:sz="0" w:space="0" w:color="auto"/>
                <w:right w:val="none" w:sz="0" w:space="0" w:color="auto"/>
              </w:divBdr>
            </w:div>
          </w:divsChild>
        </w:div>
        <w:div w:id="140773633">
          <w:marLeft w:val="0"/>
          <w:marRight w:val="0"/>
          <w:marTop w:val="0"/>
          <w:marBottom w:val="0"/>
          <w:divBdr>
            <w:top w:val="none" w:sz="0" w:space="0" w:color="auto"/>
            <w:left w:val="none" w:sz="0" w:space="0" w:color="auto"/>
            <w:bottom w:val="none" w:sz="0" w:space="0" w:color="auto"/>
            <w:right w:val="none" w:sz="0" w:space="0" w:color="auto"/>
          </w:divBdr>
          <w:divsChild>
            <w:div w:id="1309898797">
              <w:marLeft w:val="0"/>
              <w:marRight w:val="0"/>
              <w:marTop w:val="0"/>
              <w:marBottom w:val="0"/>
              <w:divBdr>
                <w:top w:val="none" w:sz="0" w:space="0" w:color="auto"/>
                <w:left w:val="none" w:sz="0" w:space="0" w:color="auto"/>
                <w:bottom w:val="none" w:sz="0" w:space="0" w:color="auto"/>
                <w:right w:val="none" w:sz="0" w:space="0" w:color="auto"/>
              </w:divBdr>
            </w:div>
          </w:divsChild>
        </w:div>
        <w:div w:id="755635367">
          <w:marLeft w:val="0"/>
          <w:marRight w:val="0"/>
          <w:marTop w:val="0"/>
          <w:marBottom w:val="0"/>
          <w:divBdr>
            <w:top w:val="none" w:sz="0" w:space="0" w:color="auto"/>
            <w:left w:val="none" w:sz="0" w:space="0" w:color="auto"/>
            <w:bottom w:val="none" w:sz="0" w:space="0" w:color="auto"/>
            <w:right w:val="none" w:sz="0" w:space="0" w:color="auto"/>
          </w:divBdr>
          <w:divsChild>
            <w:div w:id="1915048099">
              <w:marLeft w:val="0"/>
              <w:marRight w:val="0"/>
              <w:marTop w:val="0"/>
              <w:marBottom w:val="0"/>
              <w:divBdr>
                <w:top w:val="none" w:sz="0" w:space="0" w:color="auto"/>
                <w:left w:val="none" w:sz="0" w:space="0" w:color="auto"/>
                <w:bottom w:val="none" w:sz="0" w:space="0" w:color="auto"/>
                <w:right w:val="none" w:sz="0" w:space="0" w:color="auto"/>
              </w:divBdr>
            </w:div>
          </w:divsChild>
        </w:div>
        <w:div w:id="1185054574">
          <w:marLeft w:val="0"/>
          <w:marRight w:val="0"/>
          <w:marTop w:val="0"/>
          <w:marBottom w:val="0"/>
          <w:divBdr>
            <w:top w:val="none" w:sz="0" w:space="0" w:color="auto"/>
            <w:left w:val="none" w:sz="0" w:space="0" w:color="auto"/>
            <w:bottom w:val="none" w:sz="0" w:space="0" w:color="auto"/>
            <w:right w:val="none" w:sz="0" w:space="0" w:color="auto"/>
          </w:divBdr>
          <w:divsChild>
            <w:div w:id="1408260935">
              <w:marLeft w:val="0"/>
              <w:marRight w:val="0"/>
              <w:marTop w:val="0"/>
              <w:marBottom w:val="0"/>
              <w:divBdr>
                <w:top w:val="none" w:sz="0" w:space="0" w:color="auto"/>
                <w:left w:val="none" w:sz="0" w:space="0" w:color="auto"/>
                <w:bottom w:val="none" w:sz="0" w:space="0" w:color="auto"/>
                <w:right w:val="none" w:sz="0" w:space="0" w:color="auto"/>
              </w:divBdr>
            </w:div>
          </w:divsChild>
        </w:div>
        <w:div w:id="1053037576">
          <w:marLeft w:val="0"/>
          <w:marRight w:val="0"/>
          <w:marTop w:val="0"/>
          <w:marBottom w:val="0"/>
          <w:divBdr>
            <w:top w:val="none" w:sz="0" w:space="0" w:color="auto"/>
            <w:left w:val="none" w:sz="0" w:space="0" w:color="auto"/>
            <w:bottom w:val="none" w:sz="0" w:space="0" w:color="auto"/>
            <w:right w:val="none" w:sz="0" w:space="0" w:color="auto"/>
          </w:divBdr>
          <w:divsChild>
            <w:div w:id="1238322980">
              <w:marLeft w:val="0"/>
              <w:marRight w:val="0"/>
              <w:marTop w:val="0"/>
              <w:marBottom w:val="0"/>
              <w:divBdr>
                <w:top w:val="none" w:sz="0" w:space="0" w:color="auto"/>
                <w:left w:val="none" w:sz="0" w:space="0" w:color="auto"/>
                <w:bottom w:val="none" w:sz="0" w:space="0" w:color="auto"/>
                <w:right w:val="none" w:sz="0" w:space="0" w:color="auto"/>
              </w:divBdr>
            </w:div>
          </w:divsChild>
        </w:div>
        <w:div w:id="861211017">
          <w:marLeft w:val="0"/>
          <w:marRight w:val="0"/>
          <w:marTop w:val="0"/>
          <w:marBottom w:val="0"/>
          <w:divBdr>
            <w:top w:val="none" w:sz="0" w:space="0" w:color="auto"/>
            <w:left w:val="none" w:sz="0" w:space="0" w:color="auto"/>
            <w:bottom w:val="none" w:sz="0" w:space="0" w:color="auto"/>
            <w:right w:val="none" w:sz="0" w:space="0" w:color="auto"/>
          </w:divBdr>
          <w:divsChild>
            <w:div w:id="49037121">
              <w:marLeft w:val="0"/>
              <w:marRight w:val="0"/>
              <w:marTop w:val="0"/>
              <w:marBottom w:val="0"/>
              <w:divBdr>
                <w:top w:val="none" w:sz="0" w:space="0" w:color="auto"/>
                <w:left w:val="none" w:sz="0" w:space="0" w:color="auto"/>
                <w:bottom w:val="none" w:sz="0" w:space="0" w:color="auto"/>
                <w:right w:val="none" w:sz="0" w:space="0" w:color="auto"/>
              </w:divBdr>
            </w:div>
          </w:divsChild>
        </w:div>
        <w:div w:id="1355037558">
          <w:marLeft w:val="0"/>
          <w:marRight w:val="0"/>
          <w:marTop w:val="0"/>
          <w:marBottom w:val="0"/>
          <w:divBdr>
            <w:top w:val="none" w:sz="0" w:space="0" w:color="auto"/>
            <w:left w:val="none" w:sz="0" w:space="0" w:color="auto"/>
            <w:bottom w:val="none" w:sz="0" w:space="0" w:color="auto"/>
            <w:right w:val="none" w:sz="0" w:space="0" w:color="auto"/>
          </w:divBdr>
          <w:divsChild>
            <w:div w:id="1393577439">
              <w:marLeft w:val="0"/>
              <w:marRight w:val="0"/>
              <w:marTop w:val="0"/>
              <w:marBottom w:val="0"/>
              <w:divBdr>
                <w:top w:val="none" w:sz="0" w:space="0" w:color="auto"/>
                <w:left w:val="none" w:sz="0" w:space="0" w:color="auto"/>
                <w:bottom w:val="none" w:sz="0" w:space="0" w:color="auto"/>
                <w:right w:val="none" w:sz="0" w:space="0" w:color="auto"/>
              </w:divBdr>
            </w:div>
            <w:div w:id="2029987367">
              <w:marLeft w:val="0"/>
              <w:marRight w:val="0"/>
              <w:marTop w:val="0"/>
              <w:marBottom w:val="0"/>
              <w:divBdr>
                <w:top w:val="none" w:sz="0" w:space="0" w:color="auto"/>
                <w:left w:val="none" w:sz="0" w:space="0" w:color="auto"/>
                <w:bottom w:val="none" w:sz="0" w:space="0" w:color="auto"/>
                <w:right w:val="none" w:sz="0" w:space="0" w:color="auto"/>
              </w:divBdr>
            </w:div>
            <w:div w:id="1167017119">
              <w:marLeft w:val="0"/>
              <w:marRight w:val="0"/>
              <w:marTop w:val="0"/>
              <w:marBottom w:val="0"/>
              <w:divBdr>
                <w:top w:val="none" w:sz="0" w:space="0" w:color="auto"/>
                <w:left w:val="none" w:sz="0" w:space="0" w:color="auto"/>
                <w:bottom w:val="none" w:sz="0" w:space="0" w:color="auto"/>
                <w:right w:val="none" w:sz="0" w:space="0" w:color="auto"/>
              </w:divBdr>
            </w:div>
            <w:div w:id="335965749">
              <w:marLeft w:val="0"/>
              <w:marRight w:val="0"/>
              <w:marTop w:val="0"/>
              <w:marBottom w:val="0"/>
              <w:divBdr>
                <w:top w:val="none" w:sz="0" w:space="0" w:color="auto"/>
                <w:left w:val="none" w:sz="0" w:space="0" w:color="auto"/>
                <w:bottom w:val="none" w:sz="0" w:space="0" w:color="auto"/>
                <w:right w:val="none" w:sz="0" w:space="0" w:color="auto"/>
              </w:divBdr>
            </w:div>
            <w:div w:id="1965849433">
              <w:marLeft w:val="0"/>
              <w:marRight w:val="0"/>
              <w:marTop w:val="0"/>
              <w:marBottom w:val="0"/>
              <w:divBdr>
                <w:top w:val="none" w:sz="0" w:space="0" w:color="auto"/>
                <w:left w:val="none" w:sz="0" w:space="0" w:color="auto"/>
                <w:bottom w:val="none" w:sz="0" w:space="0" w:color="auto"/>
                <w:right w:val="none" w:sz="0" w:space="0" w:color="auto"/>
              </w:divBdr>
            </w:div>
            <w:div w:id="406464695">
              <w:marLeft w:val="0"/>
              <w:marRight w:val="0"/>
              <w:marTop w:val="0"/>
              <w:marBottom w:val="0"/>
              <w:divBdr>
                <w:top w:val="none" w:sz="0" w:space="0" w:color="auto"/>
                <w:left w:val="none" w:sz="0" w:space="0" w:color="auto"/>
                <w:bottom w:val="none" w:sz="0" w:space="0" w:color="auto"/>
                <w:right w:val="none" w:sz="0" w:space="0" w:color="auto"/>
              </w:divBdr>
            </w:div>
            <w:div w:id="1370493803">
              <w:marLeft w:val="0"/>
              <w:marRight w:val="0"/>
              <w:marTop w:val="0"/>
              <w:marBottom w:val="0"/>
              <w:divBdr>
                <w:top w:val="none" w:sz="0" w:space="0" w:color="auto"/>
                <w:left w:val="none" w:sz="0" w:space="0" w:color="auto"/>
                <w:bottom w:val="none" w:sz="0" w:space="0" w:color="auto"/>
                <w:right w:val="none" w:sz="0" w:space="0" w:color="auto"/>
              </w:divBdr>
            </w:div>
            <w:div w:id="1247957870">
              <w:marLeft w:val="0"/>
              <w:marRight w:val="0"/>
              <w:marTop w:val="0"/>
              <w:marBottom w:val="0"/>
              <w:divBdr>
                <w:top w:val="none" w:sz="0" w:space="0" w:color="auto"/>
                <w:left w:val="none" w:sz="0" w:space="0" w:color="auto"/>
                <w:bottom w:val="none" w:sz="0" w:space="0" w:color="auto"/>
                <w:right w:val="none" w:sz="0" w:space="0" w:color="auto"/>
              </w:divBdr>
            </w:div>
            <w:div w:id="453141749">
              <w:marLeft w:val="0"/>
              <w:marRight w:val="0"/>
              <w:marTop w:val="0"/>
              <w:marBottom w:val="0"/>
              <w:divBdr>
                <w:top w:val="none" w:sz="0" w:space="0" w:color="auto"/>
                <w:left w:val="none" w:sz="0" w:space="0" w:color="auto"/>
                <w:bottom w:val="none" w:sz="0" w:space="0" w:color="auto"/>
                <w:right w:val="none" w:sz="0" w:space="0" w:color="auto"/>
              </w:divBdr>
            </w:div>
            <w:div w:id="561061443">
              <w:marLeft w:val="0"/>
              <w:marRight w:val="0"/>
              <w:marTop w:val="0"/>
              <w:marBottom w:val="0"/>
              <w:divBdr>
                <w:top w:val="none" w:sz="0" w:space="0" w:color="auto"/>
                <w:left w:val="none" w:sz="0" w:space="0" w:color="auto"/>
                <w:bottom w:val="none" w:sz="0" w:space="0" w:color="auto"/>
                <w:right w:val="none" w:sz="0" w:space="0" w:color="auto"/>
              </w:divBdr>
            </w:div>
            <w:div w:id="253125738">
              <w:marLeft w:val="0"/>
              <w:marRight w:val="0"/>
              <w:marTop w:val="0"/>
              <w:marBottom w:val="0"/>
              <w:divBdr>
                <w:top w:val="none" w:sz="0" w:space="0" w:color="auto"/>
                <w:left w:val="none" w:sz="0" w:space="0" w:color="auto"/>
                <w:bottom w:val="none" w:sz="0" w:space="0" w:color="auto"/>
                <w:right w:val="none" w:sz="0" w:space="0" w:color="auto"/>
              </w:divBdr>
            </w:div>
            <w:div w:id="1516076546">
              <w:marLeft w:val="0"/>
              <w:marRight w:val="0"/>
              <w:marTop w:val="0"/>
              <w:marBottom w:val="0"/>
              <w:divBdr>
                <w:top w:val="none" w:sz="0" w:space="0" w:color="auto"/>
                <w:left w:val="none" w:sz="0" w:space="0" w:color="auto"/>
                <w:bottom w:val="none" w:sz="0" w:space="0" w:color="auto"/>
                <w:right w:val="none" w:sz="0" w:space="0" w:color="auto"/>
              </w:divBdr>
            </w:div>
          </w:divsChild>
        </w:div>
        <w:div w:id="1122966873">
          <w:marLeft w:val="0"/>
          <w:marRight w:val="0"/>
          <w:marTop w:val="0"/>
          <w:marBottom w:val="0"/>
          <w:divBdr>
            <w:top w:val="none" w:sz="0" w:space="0" w:color="auto"/>
            <w:left w:val="none" w:sz="0" w:space="0" w:color="auto"/>
            <w:bottom w:val="none" w:sz="0" w:space="0" w:color="auto"/>
            <w:right w:val="none" w:sz="0" w:space="0" w:color="auto"/>
          </w:divBdr>
          <w:divsChild>
            <w:div w:id="976759786">
              <w:marLeft w:val="0"/>
              <w:marRight w:val="0"/>
              <w:marTop w:val="0"/>
              <w:marBottom w:val="0"/>
              <w:divBdr>
                <w:top w:val="none" w:sz="0" w:space="0" w:color="auto"/>
                <w:left w:val="none" w:sz="0" w:space="0" w:color="auto"/>
                <w:bottom w:val="none" w:sz="0" w:space="0" w:color="auto"/>
                <w:right w:val="none" w:sz="0" w:space="0" w:color="auto"/>
              </w:divBdr>
            </w:div>
          </w:divsChild>
        </w:div>
        <w:div w:id="1594361727">
          <w:marLeft w:val="0"/>
          <w:marRight w:val="0"/>
          <w:marTop w:val="0"/>
          <w:marBottom w:val="0"/>
          <w:divBdr>
            <w:top w:val="none" w:sz="0" w:space="0" w:color="auto"/>
            <w:left w:val="none" w:sz="0" w:space="0" w:color="auto"/>
            <w:bottom w:val="none" w:sz="0" w:space="0" w:color="auto"/>
            <w:right w:val="none" w:sz="0" w:space="0" w:color="auto"/>
          </w:divBdr>
          <w:divsChild>
            <w:div w:id="2093312960">
              <w:marLeft w:val="0"/>
              <w:marRight w:val="0"/>
              <w:marTop w:val="0"/>
              <w:marBottom w:val="0"/>
              <w:divBdr>
                <w:top w:val="none" w:sz="0" w:space="0" w:color="auto"/>
                <w:left w:val="none" w:sz="0" w:space="0" w:color="auto"/>
                <w:bottom w:val="none" w:sz="0" w:space="0" w:color="auto"/>
                <w:right w:val="none" w:sz="0" w:space="0" w:color="auto"/>
              </w:divBdr>
            </w:div>
          </w:divsChild>
        </w:div>
        <w:div w:id="1453479034">
          <w:marLeft w:val="0"/>
          <w:marRight w:val="0"/>
          <w:marTop w:val="0"/>
          <w:marBottom w:val="0"/>
          <w:divBdr>
            <w:top w:val="none" w:sz="0" w:space="0" w:color="auto"/>
            <w:left w:val="none" w:sz="0" w:space="0" w:color="auto"/>
            <w:bottom w:val="none" w:sz="0" w:space="0" w:color="auto"/>
            <w:right w:val="none" w:sz="0" w:space="0" w:color="auto"/>
          </w:divBdr>
          <w:divsChild>
            <w:div w:id="180823736">
              <w:marLeft w:val="0"/>
              <w:marRight w:val="0"/>
              <w:marTop w:val="0"/>
              <w:marBottom w:val="0"/>
              <w:divBdr>
                <w:top w:val="none" w:sz="0" w:space="0" w:color="auto"/>
                <w:left w:val="none" w:sz="0" w:space="0" w:color="auto"/>
                <w:bottom w:val="none" w:sz="0" w:space="0" w:color="auto"/>
                <w:right w:val="none" w:sz="0" w:space="0" w:color="auto"/>
              </w:divBdr>
            </w:div>
            <w:div w:id="2132435290">
              <w:marLeft w:val="0"/>
              <w:marRight w:val="0"/>
              <w:marTop w:val="0"/>
              <w:marBottom w:val="0"/>
              <w:divBdr>
                <w:top w:val="none" w:sz="0" w:space="0" w:color="auto"/>
                <w:left w:val="none" w:sz="0" w:space="0" w:color="auto"/>
                <w:bottom w:val="none" w:sz="0" w:space="0" w:color="auto"/>
                <w:right w:val="none" w:sz="0" w:space="0" w:color="auto"/>
              </w:divBdr>
            </w:div>
            <w:div w:id="1365668552">
              <w:marLeft w:val="0"/>
              <w:marRight w:val="0"/>
              <w:marTop w:val="0"/>
              <w:marBottom w:val="0"/>
              <w:divBdr>
                <w:top w:val="none" w:sz="0" w:space="0" w:color="auto"/>
                <w:left w:val="none" w:sz="0" w:space="0" w:color="auto"/>
                <w:bottom w:val="none" w:sz="0" w:space="0" w:color="auto"/>
                <w:right w:val="none" w:sz="0" w:space="0" w:color="auto"/>
              </w:divBdr>
            </w:div>
            <w:div w:id="2125533953">
              <w:marLeft w:val="0"/>
              <w:marRight w:val="0"/>
              <w:marTop w:val="0"/>
              <w:marBottom w:val="0"/>
              <w:divBdr>
                <w:top w:val="none" w:sz="0" w:space="0" w:color="auto"/>
                <w:left w:val="none" w:sz="0" w:space="0" w:color="auto"/>
                <w:bottom w:val="none" w:sz="0" w:space="0" w:color="auto"/>
                <w:right w:val="none" w:sz="0" w:space="0" w:color="auto"/>
              </w:divBdr>
            </w:div>
            <w:div w:id="162136097">
              <w:marLeft w:val="0"/>
              <w:marRight w:val="0"/>
              <w:marTop w:val="0"/>
              <w:marBottom w:val="0"/>
              <w:divBdr>
                <w:top w:val="none" w:sz="0" w:space="0" w:color="auto"/>
                <w:left w:val="none" w:sz="0" w:space="0" w:color="auto"/>
                <w:bottom w:val="none" w:sz="0" w:space="0" w:color="auto"/>
                <w:right w:val="none" w:sz="0" w:space="0" w:color="auto"/>
              </w:divBdr>
            </w:div>
            <w:div w:id="1995452965">
              <w:marLeft w:val="0"/>
              <w:marRight w:val="0"/>
              <w:marTop w:val="0"/>
              <w:marBottom w:val="0"/>
              <w:divBdr>
                <w:top w:val="none" w:sz="0" w:space="0" w:color="auto"/>
                <w:left w:val="none" w:sz="0" w:space="0" w:color="auto"/>
                <w:bottom w:val="none" w:sz="0" w:space="0" w:color="auto"/>
                <w:right w:val="none" w:sz="0" w:space="0" w:color="auto"/>
              </w:divBdr>
            </w:div>
            <w:div w:id="1079599714">
              <w:marLeft w:val="0"/>
              <w:marRight w:val="0"/>
              <w:marTop w:val="0"/>
              <w:marBottom w:val="0"/>
              <w:divBdr>
                <w:top w:val="none" w:sz="0" w:space="0" w:color="auto"/>
                <w:left w:val="none" w:sz="0" w:space="0" w:color="auto"/>
                <w:bottom w:val="none" w:sz="0" w:space="0" w:color="auto"/>
                <w:right w:val="none" w:sz="0" w:space="0" w:color="auto"/>
              </w:divBdr>
            </w:div>
            <w:div w:id="1654485884">
              <w:marLeft w:val="0"/>
              <w:marRight w:val="0"/>
              <w:marTop w:val="0"/>
              <w:marBottom w:val="0"/>
              <w:divBdr>
                <w:top w:val="none" w:sz="0" w:space="0" w:color="auto"/>
                <w:left w:val="none" w:sz="0" w:space="0" w:color="auto"/>
                <w:bottom w:val="none" w:sz="0" w:space="0" w:color="auto"/>
                <w:right w:val="none" w:sz="0" w:space="0" w:color="auto"/>
              </w:divBdr>
            </w:div>
            <w:div w:id="391195548">
              <w:marLeft w:val="0"/>
              <w:marRight w:val="0"/>
              <w:marTop w:val="0"/>
              <w:marBottom w:val="0"/>
              <w:divBdr>
                <w:top w:val="none" w:sz="0" w:space="0" w:color="auto"/>
                <w:left w:val="none" w:sz="0" w:space="0" w:color="auto"/>
                <w:bottom w:val="none" w:sz="0" w:space="0" w:color="auto"/>
                <w:right w:val="none" w:sz="0" w:space="0" w:color="auto"/>
              </w:divBdr>
            </w:div>
            <w:div w:id="633607006">
              <w:marLeft w:val="0"/>
              <w:marRight w:val="0"/>
              <w:marTop w:val="0"/>
              <w:marBottom w:val="0"/>
              <w:divBdr>
                <w:top w:val="none" w:sz="0" w:space="0" w:color="auto"/>
                <w:left w:val="none" w:sz="0" w:space="0" w:color="auto"/>
                <w:bottom w:val="none" w:sz="0" w:space="0" w:color="auto"/>
                <w:right w:val="none" w:sz="0" w:space="0" w:color="auto"/>
              </w:divBdr>
            </w:div>
            <w:div w:id="434524036">
              <w:marLeft w:val="0"/>
              <w:marRight w:val="0"/>
              <w:marTop w:val="0"/>
              <w:marBottom w:val="0"/>
              <w:divBdr>
                <w:top w:val="none" w:sz="0" w:space="0" w:color="auto"/>
                <w:left w:val="none" w:sz="0" w:space="0" w:color="auto"/>
                <w:bottom w:val="none" w:sz="0" w:space="0" w:color="auto"/>
                <w:right w:val="none" w:sz="0" w:space="0" w:color="auto"/>
              </w:divBdr>
            </w:div>
            <w:div w:id="616451259">
              <w:marLeft w:val="0"/>
              <w:marRight w:val="0"/>
              <w:marTop w:val="0"/>
              <w:marBottom w:val="0"/>
              <w:divBdr>
                <w:top w:val="none" w:sz="0" w:space="0" w:color="auto"/>
                <w:left w:val="none" w:sz="0" w:space="0" w:color="auto"/>
                <w:bottom w:val="none" w:sz="0" w:space="0" w:color="auto"/>
                <w:right w:val="none" w:sz="0" w:space="0" w:color="auto"/>
              </w:divBdr>
            </w:div>
            <w:div w:id="964122220">
              <w:marLeft w:val="0"/>
              <w:marRight w:val="0"/>
              <w:marTop w:val="0"/>
              <w:marBottom w:val="0"/>
              <w:divBdr>
                <w:top w:val="none" w:sz="0" w:space="0" w:color="auto"/>
                <w:left w:val="none" w:sz="0" w:space="0" w:color="auto"/>
                <w:bottom w:val="none" w:sz="0" w:space="0" w:color="auto"/>
                <w:right w:val="none" w:sz="0" w:space="0" w:color="auto"/>
              </w:divBdr>
            </w:div>
            <w:div w:id="395593339">
              <w:marLeft w:val="0"/>
              <w:marRight w:val="0"/>
              <w:marTop w:val="0"/>
              <w:marBottom w:val="0"/>
              <w:divBdr>
                <w:top w:val="none" w:sz="0" w:space="0" w:color="auto"/>
                <w:left w:val="none" w:sz="0" w:space="0" w:color="auto"/>
                <w:bottom w:val="none" w:sz="0" w:space="0" w:color="auto"/>
                <w:right w:val="none" w:sz="0" w:space="0" w:color="auto"/>
              </w:divBdr>
            </w:div>
            <w:div w:id="1230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57660">
      <w:bodyDiv w:val="1"/>
      <w:marLeft w:val="0"/>
      <w:marRight w:val="0"/>
      <w:marTop w:val="0"/>
      <w:marBottom w:val="0"/>
      <w:divBdr>
        <w:top w:val="none" w:sz="0" w:space="0" w:color="auto"/>
        <w:left w:val="none" w:sz="0" w:space="0" w:color="auto"/>
        <w:bottom w:val="none" w:sz="0" w:space="0" w:color="auto"/>
        <w:right w:val="none" w:sz="0" w:space="0" w:color="auto"/>
      </w:divBdr>
    </w:div>
    <w:div w:id="1612204618">
      <w:bodyDiv w:val="1"/>
      <w:marLeft w:val="0"/>
      <w:marRight w:val="0"/>
      <w:marTop w:val="0"/>
      <w:marBottom w:val="0"/>
      <w:divBdr>
        <w:top w:val="none" w:sz="0" w:space="0" w:color="auto"/>
        <w:left w:val="none" w:sz="0" w:space="0" w:color="auto"/>
        <w:bottom w:val="none" w:sz="0" w:space="0" w:color="auto"/>
        <w:right w:val="none" w:sz="0" w:space="0" w:color="auto"/>
      </w:divBdr>
      <w:divsChild>
        <w:div w:id="699361294">
          <w:marLeft w:val="0"/>
          <w:marRight w:val="0"/>
          <w:marTop w:val="0"/>
          <w:marBottom w:val="0"/>
          <w:divBdr>
            <w:top w:val="none" w:sz="0" w:space="0" w:color="auto"/>
            <w:left w:val="none" w:sz="0" w:space="0" w:color="auto"/>
            <w:bottom w:val="none" w:sz="0" w:space="0" w:color="auto"/>
            <w:right w:val="none" w:sz="0" w:space="0" w:color="auto"/>
          </w:divBdr>
          <w:divsChild>
            <w:div w:id="1276248522">
              <w:marLeft w:val="0"/>
              <w:marRight w:val="0"/>
              <w:marTop w:val="0"/>
              <w:marBottom w:val="0"/>
              <w:divBdr>
                <w:top w:val="none" w:sz="0" w:space="0" w:color="auto"/>
                <w:left w:val="none" w:sz="0" w:space="0" w:color="auto"/>
                <w:bottom w:val="none" w:sz="0" w:space="0" w:color="auto"/>
                <w:right w:val="none" w:sz="0" w:space="0" w:color="auto"/>
              </w:divBdr>
            </w:div>
          </w:divsChild>
        </w:div>
        <w:div w:id="554659552">
          <w:marLeft w:val="0"/>
          <w:marRight w:val="0"/>
          <w:marTop w:val="0"/>
          <w:marBottom w:val="0"/>
          <w:divBdr>
            <w:top w:val="none" w:sz="0" w:space="0" w:color="auto"/>
            <w:left w:val="none" w:sz="0" w:space="0" w:color="auto"/>
            <w:bottom w:val="none" w:sz="0" w:space="0" w:color="auto"/>
            <w:right w:val="none" w:sz="0" w:space="0" w:color="auto"/>
          </w:divBdr>
          <w:divsChild>
            <w:div w:id="2102753603">
              <w:marLeft w:val="0"/>
              <w:marRight w:val="0"/>
              <w:marTop w:val="0"/>
              <w:marBottom w:val="0"/>
              <w:divBdr>
                <w:top w:val="none" w:sz="0" w:space="0" w:color="auto"/>
                <w:left w:val="none" w:sz="0" w:space="0" w:color="auto"/>
                <w:bottom w:val="none" w:sz="0" w:space="0" w:color="auto"/>
                <w:right w:val="none" w:sz="0" w:space="0" w:color="auto"/>
              </w:divBdr>
            </w:div>
          </w:divsChild>
        </w:div>
        <w:div w:id="1907184963">
          <w:marLeft w:val="0"/>
          <w:marRight w:val="0"/>
          <w:marTop w:val="0"/>
          <w:marBottom w:val="0"/>
          <w:divBdr>
            <w:top w:val="none" w:sz="0" w:space="0" w:color="auto"/>
            <w:left w:val="none" w:sz="0" w:space="0" w:color="auto"/>
            <w:bottom w:val="none" w:sz="0" w:space="0" w:color="auto"/>
            <w:right w:val="none" w:sz="0" w:space="0" w:color="auto"/>
          </w:divBdr>
          <w:divsChild>
            <w:div w:id="762535986">
              <w:marLeft w:val="0"/>
              <w:marRight w:val="0"/>
              <w:marTop w:val="0"/>
              <w:marBottom w:val="0"/>
              <w:divBdr>
                <w:top w:val="none" w:sz="0" w:space="0" w:color="auto"/>
                <w:left w:val="none" w:sz="0" w:space="0" w:color="auto"/>
                <w:bottom w:val="none" w:sz="0" w:space="0" w:color="auto"/>
                <w:right w:val="none" w:sz="0" w:space="0" w:color="auto"/>
              </w:divBdr>
            </w:div>
          </w:divsChild>
        </w:div>
        <w:div w:id="1476337824">
          <w:marLeft w:val="0"/>
          <w:marRight w:val="0"/>
          <w:marTop w:val="0"/>
          <w:marBottom w:val="0"/>
          <w:divBdr>
            <w:top w:val="none" w:sz="0" w:space="0" w:color="auto"/>
            <w:left w:val="none" w:sz="0" w:space="0" w:color="auto"/>
            <w:bottom w:val="none" w:sz="0" w:space="0" w:color="auto"/>
            <w:right w:val="none" w:sz="0" w:space="0" w:color="auto"/>
          </w:divBdr>
          <w:divsChild>
            <w:div w:id="437406027">
              <w:marLeft w:val="0"/>
              <w:marRight w:val="0"/>
              <w:marTop w:val="0"/>
              <w:marBottom w:val="0"/>
              <w:divBdr>
                <w:top w:val="none" w:sz="0" w:space="0" w:color="auto"/>
                <w:left w:val="none" w:sz="0" w:space="0" w:color="auto"/>
                <w:bottom w:val="none" w:sz="0" w:space="0" w:color="auto"/>
                <w:right w:val="none" w:sz="0" w:space="0" w:color="auto"/>
              </w:divBdr>
            </w:div>
          </w:divsChild>
        </w:div>
        <w:div w:id="2079090455">
          <w:marLeft w:val="0"/>
          <w:marRight w:val="0"/>
          <w:marTop w:val="0"/>
          <w:marBottom w:val="0"/>
          <w:divBdr>
            <w:top w:val="none" w:sz="0" w:space="0" w:color="auto"/>
            <w:left w:val="none" w:sz="0" w:space="0" w:color="auto"/>
            <w:bottom w:val="none" w:sz="0" w:space="0" w:color="auto"/>
            <w:right w:val="none" w:sz="0" w:space="0" w:color="auto"/>
          </w:divBdr>
          <w:divsChild>
            <w:div w:id="539392585">
              <w:marLeft w:val="0"/>
              <w:marRight w:val="0"/>
              <w:marTop w:val="0"/>
              <w:marBottom w:val="0"/>
              <w:divBdr>
                <w:top w:val="none" w:sz="0" w:space="0" w:color="auto"/>
                <w:left w:val="none" w:sz="0" w:space="0" w:color="auto"/>
                <w:bottom w:val="none" w:sz="0" w:space="0" w:color="auto"/>
                <w:right w:val="none" w:sz="0" w:space="0" w:color="auto"/>
              </w:divBdr>
            </w:div>
          </w:divsChild>
        </w:div>
        <w:div w:id="1396851288">
          <w:marLeft w:val="0"/>
          <w:marRight w:val="0"/>
          <w:marTop w:val="0"/>
          <w:marBottom w:val="0"/>
          <w:divBdr>
            <w:top w:val="none" w:sz="0" w:space="0" w:color="auto"/>
            <w:left w:val="none" w:sz="0" w:space="0" w:color="auto"/>
            <w:bottom w:val="none" w:sz="0" w:space="0" w:color="auto"/>
            <w:right w:val="none" w:sz="0" w:space="0" w:color="auto"/>
          </w:divBdr>
          <w:divsChild>
            <w:div w:id="53702506">
              <w:marLeft w:val="0"/>
              <w:marRight w:val="0"/>
              <w:marTop w:val="0"/>
              <w:marBottom w:val="0"/>
              <w:divBdr>
                <w:top w:val="none" w:sz="0" w:space="0" w:color="auto"/>
                <w:left w:val="none" w:sz="0" w:space="0" w:color="auto"/>
                <w:bottom w:val="none" w:sz="0" w:space="0" w:color="auto"/>
                <w:right w:val="none" w:sz="0" w:space="0" w:color="auto"/>
              </w:divBdr>
            </w:div>
          </w:divsChild>
        </w:div>
        <w:div w:id="749304867">
          <w:marLeft w:val="0"/>
          <w:marRight w:val="0"/>
          <w:marTop w:val="0"/>
          <w:marBottom w:val="0"/>
          <w:divBdr>
            <w:top w:val="none" w:sz="0" w:space="0" w:color="auto"/>
            <w:left w:val="none" w:sz="0" w:space="0" w:color="auto"/>
            <w:bottom w:val="none" w:sz="0" w:space="0" w:color="auto"/>
            <w:right w:val="none" w:sz="0" w:space="0" w:color="auto"/>
          </w:divBdr>
          <w:divsChild>
            <w:div w:id="1168179238">
              <w:marLeft w:val="0"/>
              <w:marRight w:val="0"/>
              <w:marTop w:val="0"/>
              <w:marBottom w:val="0"/>
              <w:divBdr>
                <w:top w:val="none" w:sz="0" w:space="0" w:color="auto"/>
                <w:left w:val="none" w:sz="0" w:space="0" w:color="auto"/>
                <w:bottom w:val="none" w:sz="0" w:space="0" w:color="auto"/>
                <w:right w:val="none" w:sz="0" w:space="0" w:color="auto"/>
              </w:divBdr>
            </w:div>
          </w:divsChild>
        </w:div>
        <w:div w:id="1161194669">
          <w:marLeft w:val="0"/>
          <w:marRight w:val="0"/>
          <w:marTop w:val="0"/>
          <w:marBottom w:val="0"/>
          <w:divBdr>
            <w:top w:val="none" w:sz="0" w:space="0" w:color="auto"/>
            <w:left w:val="none" w:sz="0" w:space="0" w:color="auto"/>
            <w:bottom w:val="none" w:sz="0" w:space="0" w:color="auto"/>
            <w:right w:val="none" w:sz="0" w:space="0" w:color="auto"/>
          </w:divBdr>
          <w:divsChild>
            <w:div w:id="1929533104">
              <w:marLeft w:val="0"/>
              <w:marRight w:val="0"/>
              <w:marTop w:val="0"/>
              <w:marBottom w:val="0"/>
              <w:divBdr>
                <w:top w:val="none" w:sz="0" w:space="0" w:color="auto"/>
                <w:left w:val="none" w:sz="0" w:space="0" w:color="auto"/>
                <w:bottom w:val="none" w:sz="0" w:space="0" w:color="auto"/>
                <w:right w:val="none" w:sz="0" w:space="0" w:color="auto"/>
              </w:divBdr>
            </w:div>
          </w:divsChild>
        </w:div>
        <w:div w:id="947469900">
          <w:marLeft w:val="0"/>
          <w:marRight w:val="0"/>
          <w:marTop w:val="0"/>
          <w:marBottom w:val="0"/>
          <w:divBdr>
            <w:top w:val="none" w:sz="0" w:space="0" w:color="auto"/>
            <w:left w:val="none" w:sz="0" w:space="0" w:color="auto"/>
            <w:bottom w:val="none" w:sz="0" w:space="0" w:color="auto"/>
            <w:right w:val="none" w:sz="0" w:space="0" w:color="auto"/>
          </w:divBdr>
          <w:divsChild>
            <w:div w:id="1221794793">
              <w:marLeft w:val="0"/>
              <w:marRight w:val="0"/>
              <w:marTop w:val="0"/>
              <w:marBottom w:val="0"/>
              <w:divBdr>
                <w:top w:val="none" w:sz="0" w:space="0" w:color="auto"/>
                <w:left w:val="none" w:sz="0" w:space="0" w:color="auto"/>
                <w:bottom w:val="none" w:sz="0" w:space="0" w:color="auto"/>
                <w:right w:val="none" w:sz="0" w:space="0" w:color="auto"/>
              </w:divBdr>
            </w:div>
          </w:divsChild>
        </w:div>
        <w:div w:id="2005818249">
          <w:marLeft w:val="0"/>
          <w:marRight w:val="0"/>
          <w:marTop w:val="0"/>
          <w:marBottom w:val="0"/>
          <w:divBdr>
            <w:top w:val="none" w:sz="0" w:space="0" w:color="auto"/>
            <w:left w:val="none" w:sz="0" w:space="0" w:color="auto"/>
            <w:bottom w:val="none" w:sz="0" w:space="0" w:color="auto"/>
            <w:right w:val="none" w:sz="0" w:space="0" w:color="auto"/>
          </w:divBdr>
          <w:divsChild>
            <w:div w:id="43650269">
              <w:marLeft w:val="0"/>
              <w:marRight w:val="0"/>
              <w:marTop w:val="0"/>
              <w:marBottom w:val="0"/>
              <w:divBdr>
                <w:top w:val="none" w:sz="0" w:space="0" w:color="auto"/>
                <w:left w:val="none" w:sz="0" w:space="0" w:color="auto"/>
                <w:bottom w:val="none" w:sz="0" w:space="0" w:color="auto"/>
                <w:right w:val="none" w:sz="0" w:space="0" w:color="auto"/>
              </w:divBdr>
            </w:div>
          </w:divsChild>
        </w:div>
        <w:div w:id="1532764388">
          <w:marLeft w:val="0"/>
          <w:marRight w:val="0"/>
          <w:marTop w:val="0"/>
          <w:marBottom w:val="0"/>
          <w:divBdr>
            <w:top w:val="none" w:sz="0" w:space="0" w:color="auto"/>
            <w:left w:val="none" w:sz="0" w:space="0" w:color="auto"/>
            <w:bottom w:val="none" w:sz="0" w:space="0" w:color="auto"/>
            <w:right w:val="none" w:sz="0" w:space="0" w:color="auto"/>
          </w:divBdr>
          <w:divsChild>
            <w:div w:id="1016731805">
              <w:marLeft w:val="0"/>
              <w:marRight w:val="0"/>
              <w:marTop w:val="0"/>
              <w:marBottom w:val="0"/>
              <w:divBdr>
                <w:top w:val="none" w:sz="0" w:space="0" w:color="auto"/>
                <w:left w:val="none" w:sz="0" w:space="0" w:color="auto"/>
                <w:bottom w:val="none" w:sz="0" w:space="0" w:color="auto"/>
                <w:right w:val="none" w:sz="0" w:space="0" w:color="auto"/>
              </w:divBdr>
            </w:div>
          </w:divsChild>
        </w:div>
        <w:div w:id="925924204">
          <w:marLeft w:val="0"/>
          <w:marRight w:val="0"/>
          <w:marTop w:val="0"/>
          <w:marBottom w:val="0"/>
          <w:divBdr>
            <w:top w:val="none" w:sz="0" w:space="0" w:color="auto"/>
            <w:left w:val="none" w:sz="0" w:space="0" w:color="auto"/>
            <w:bottom w:val="none" w:sz="0" w:space="0" w:color="auto"/>
            <w:right w:val="none" w:sz="0" w:space="0" w:color="auto"/>
          </w:divBdr>
          <w:divsChild>
            <w:div w:id="1802529934">
              <w:marLeft w:val="0"/>
              <w:marRight w:val="0"/>
              <w:marTop w:val="0"/>
              <w:marBottom w:val="0"/>
              <w:divBdr>
                <w:top w:val="none" w:sz="0" w:space="0" w:color="auto"/>
                <w:left w:val="none" w:sz="0" w:space="0" w:color="auto"/>
                <w:bottom w:val="none" w:sz="0" w:space="0" w:color="auto"/>
                <w:right w:val="none" w:sz="0" w:space="0" w:color="auto"/>
              </w:divBdr>
            </w:div>
          </w:divsChild>
        </w:div>
        <w:div w:id="1965696798">
          <w:marLeft w:val="0"/>
          <w:marRight w:val="0"/>
          <w:marTop w:val="0"/>
          <w:marBottom w:val="0"/>
          <w:divBdr>
            <w:top w:val="none" w:sz="0" w:space="0" w:color="auto"/>
            <w:left w:val="none" w:sz="0" w:space="0" w:color="auto"/>
            <w:bottom w:val="none" w:sz="0" w:space="0" w:color="auto"/>
            <w:right w:val="none" w:sz="0" w:space="0" w:color="auto"/>
          </w:divBdr>
          <w:divsChild>
            <w:div w:id="463934849">
              <w:marLeft w:val="0"/>
              <w:marRight w:val="0"/>
              <w:marTop w:val="0"/>
              <w:marBottom w:val="0"/>
              <w:divBdr>
                <w:top w:val="none" w:sz="0" w:space="0" w:color="auto"/>
                <w:left w:val="none" w:sz="0" w:space="0" w:color="auto"/>
                <w:bottom w:val="none" w:sz="0" w:space="0" w:color="auto"/>
                <w:right w:val="none" w:sz="0" w:space="0" w:color="auto"/>
              </w:divBdr>
            </w:div>
          </w:divsChild>
        </w:div>
        <w:div w:id="1651909452">
          <w:marLeft w:val="0"/>
          <w:marRight w:val="0"/>
          <w:marTop w:val="0"/>
          <w:marBottom w:val="0"/>
          <w:divBdr>
            <w:top w:val="none" w:sz="0" w:space="0" w:color="auto"/>
            <w:left w:val="none" w:sz="0" w:space="0" w:color="auto"/>
            <w:bottom w:val="none" w:sz="0" w:space="0" w:color="auto"/>
            <w:right w:val="none" w:sz="0" w:space="0" w:color="auto"/>
          </w:divBdr>
          <w:divsChild>
            <w:div w:id="730617441">
              <w:marLeft w:val="0"/>
              <w:marRight w:val="0"/>
              <w:marTop w:val="0"/>
              <w:marBottom w:val="0"/>
              <w:divBdr>
                <w:top w:val="none" w:sz="0" w:space="0" w:color="auto"/>
                <w:left w:val="none" w:sz="0" w:space="0" w:color="auto"/>
                <w:bottom w:val="none" w:sz="0" w:space="0" w:color="auto"/>
                <w:right w:val="none" w:sz="0" w:space="0" w:color="auto"/>
              </w:divBdr>
            </w:div>
          </w:divsChild>
        </w:div>
        <w:div w:id="140774321">
          <w:marLeft w:val="0"/>
          <w:marRight w:val="0"/>
          <w:marTop w:val="0"/>
          <w:marBottom w:val="0"/>
          <w:divBdr>
            <w:top w:val="none" w:sz="0" w:space="0" w:color="auto"/>
            <w:left w:val="none" w:sz="0" w:space="0" w:color="auto"/>
            <w:bottom w:val="none" w:sz="0" w:space="0" w:color="auto"/>
            <w:right w:val="none" w:sz="0" w:space="0" w:color="auto"/>
          </w:divBdr>
          <w:divsChild>
            <w:div w:id="461117365">
              <w:marLeft w:val="0"/>
              <w:marRight w:val="0"/>
              <w:marTop w:val="0"/>
              <w:marBottom w:val="0"/>
              <w:divBdr>
                <w:top w:val="none" w:sz="0" w:space="0" w:color="auto"/>
                <w:left w:val="none" w:sz="0" w:space="0" w:color="auto"/>
                <w:bottom w:val="none" w:sz="0" w:space="0" w:color="auto"/>
                <w:right w:val="none" w:sz="0" w:space="0" w:color="auto"/>
              </w:divBdr>
            </w:div>
          </w:divsChild>
        </w:div>
        <w:div w:id="70009195">
          <w:marLeft w:val="0"/>
          <w:marRight w:val="0"/>
          <w:marTop w:val="0"/>
          <w:marBottom w:val="0"/>
          <w:divBdr>
            <w:top w:val="none" w:sz="0" w:space="0" w:color="auto"/>
            <w:left w:val="none" w:sz="0" w:space="0" w:color="auto"/>
            <w:bottom w:val="none" w:sz="0" w:space="0" w:color="auto"/>
            <w:right w:val="none" w:sz="0" w:space="0" w:color="auto"/>
          </w:divBdr>
          <w:divsChild>
            <w:div w:id="2128308378">
              <w:marLeft w:val="0"/>
              <w:marRight w:val="0"/>
              <w:marTop w:val="0"/>
              <w:marBottom w:val="0"/>
              <w:divBdr>
                <w:top w:val="none" w:sz="0" w:space="0" w:color="auto"/>
                <w:left w:val="none" w:sz="0" w:space="0" w:color="auto"/>
                <w:bottom w:val="none" w:sz="0" w:space="0" w:color="auto"/>
                <w:right w:val="none" w:sz="0" w:space="0" w:color="auto"/>
              </w:divBdr>
            </w:div>
          </w:divsChild>
        </w:div>
        <w:div w:id="384522312">
          <w:marLeft w:val="0"/>
          <w:marRight w:val="0"/>
          <w:marTop w:val="0"/>
          <w:marBottom w:val="0"/>
          <w:divBdr>
            <w:top w:val="none" w:sz="0" w:space="0" w:color="auto"/>
            <w:left w:val="none" w:sz="0" w:space="0" w:color="auto"/>
            <w:bottom w:val="none" w:sz="0" w:space="0" w:color="auto"/>
            <w:right w:val="none" w:sz="0" w:space="0" w:color="auto"/>
          </w:divBdr>
          <w:divsChild>
            <w:div w:id="1181626338">
              <w:marLeft w:val="0"/>
              <w:marRight w:val="0"/>
              <w:marTop w:val="0"/>
              <w:marBottom w:val="0"/>
              <w:divBdr>
                <w:top w:val="none" w:sz="0" w:space="0" w:color="auto"/>
                <w:left w:val="none" w:sz="0" w:space="0" w:color="auto"/>
                <w:bottom w:val="none" w:sz="0" w:space="0" w:color="auto"/>
                <w:right w:val="none" w:sz="0" w:space="0" w:color="auto"/>
              </w:divBdr>
            </w:div>
          </w:divsChild>
        </w:div>
        <w:div w:id="1510801434">
          <w:marLeft w:val="0"/>
          <w:marRight w:val="0"/>
          <w:marTop w:val="0"/>
          <w:marBottom w:val="0"/>
          <w:divBdr>
            <w:top w:val="none" w:sz="0" w:space="0" w:color="auto"/>
            <w:left w:val="none" w:sz="0" w:space="0" w:color="auto"/>
            <w:bottom w:val="none" w:sz="0" w:space="0" w:color="auto"/>
            <w:right w:val="none" w:sz="0" w:space="0" w:color="auto"/>
          </w:divBdr>
          <w:divsChild>
            <w:div w:id="1831486724">
              <w:marLeft w:val="0"/>
              <w:marRight w:val="0"/>
              <w:marTop w:val="0"/>
              <w:marBottom w:val="0"/>
              <w:divBdr>
                <w:top w:val="none" w:sz="0" w:space="0" w:color="auto"/>
                <w:left w:val="none" w:sz="0" w:space="0" w:color="auto"/>
                <w:bottom w:val="none" w:sz="0" w:space="0" w:color="auto"/>
                <w:right w:val="none" w:sz="0" w:space="0" w:color="auto"/>
              </w:divBdr>
            </w:div>
          </w:divsChild>
        </w:div>
        <w:div w:id="1210385608">
          <w:marLeft w:val="0"/>
          <w:marRight w:val="0"/>
          <w:marTop w:val="0"/>
          <w:marBottom w:val="0"/>
          <w:divBdr>
            <w:top w:val="none" w:sz="0" w:space="0" w:color="auto"/>
            <w:left w:val="none" w:sz="0" w:space="0" w:color="auto"/>
            <w:bottom w:val="none" w:sz="0" w:space="0" w:color="auto"/>
            <w:right w:val="none" w:sz="0" w:space="0" w:color="auto"/>
          </w:divBdr>
          <w:divsChild>
            <w:div w:id="1823303656">
              <w:marLeft w:val="0"/>
              <w:marRight w:val="0"/>
              <w:marTop w:val="0"/>
              <w:marBottom w:val="0"/>
              <w:divBdr>
                <w:top w:val="none" w:sz="0" w:space="0" w:color="auto"/>
                <w:left w:val="none" w:sz="0" w:space="0" w:color="auto"/>
                <w:bottom w:val="none" w:sz="0" w:space="0" w:color="auto"/>
                <w:right w:val="none" w:sz="0" w:space="0" w:color="auto"/>
              </w:divBdr>
            </w:div>
          </w:divsChild>
        </w:div>
        <w:div w:id="227737996">
          <w:marLeft w:val="0"/>
          <w:marRight w:val="0"/>
          <w:marTop w:val="0"/>
          <w:marBottom w:val="0"/>
          <w:divBdr>
            <w:top w:val="none" w:sz="0" w:space="0" w:color="auto"/>
            <w:left w:val="none" w:sz="0" w:space="0" w:color="auto"/>
            <w:bottom w:val="none" w:sz="0" w:space="0" w:color="auto"/>
            <w:right w:val="none" w:sz="0" w:space="0" w:color="auto"/>
          </w:divBdr>
          <w:divsChild>
            <w:div w:id="2101489160">
              <w:marLeft w:val="0"/>
              <w:marRight w:val="0"/>
              <w:marTop w:val="0"/>
              <w:marBottom w:val="0"/>
              <w:divBdr>
                <w:top w:val="none" w:sz="0" w:space="0" w:color="auto"/>
                <w:left w:val="none" w:sz="0" w:space="0" w:color="auto"/>
                <w:bottom w:val="none" w:sz="0" w:space="0" w:color="auto"/>
                <w:right w:val="none" w:sz="0" w:space="0" w:color="auto"/>
              </w:divBdr>
            </w:div>
          </w:divsChild>
        </w:div>
        <w:div w:id="1345132514">
          <w:marLeft w:val="0"/>
          <w:marRight w:val="0"/>
          <w:marTop w:val="0"/>
          <w:marBottom w:val="0"/>
          <w:divBdr>
            <w:top w:val="none" w:sz="0" w:space="0" w:color="auto"/>
            <w:left w:val="none" w:sz="0" w:space="0" w:color="auto"/>
            <w:bottom w:val="none" w:sz="0" w:space="0" w:color="auto"/>
            <w:right w:val="none" w:sz="0" w:space="0" w:color="auto"/>
          </w:divBdr>
          <w:divsChild>
            <w:div w:id="1926844478">
              <w:marLeft w:val="0"/>
              <w:marRight w:val="0"/>
              <w:marTop w:val="0"/>
              <w:marBottom w:val="0"/>
              <w:divBdr>
                <w:top w:val="none" w:sz="0" w:space="0" w:color="auto"/>
                <w:left w:val="none" w:sz="0" w:space="0" w:color="auto"/>
                <w:bottom w:val="none" w:sz="0" w:space="0" w:color="auto"/>
                <w:right w:val="none" w:sz="0" w:space="0" w:color="auto"/>
              </w:divBdr>
            </w:div>
            <w:div w:id="26683110">
              <w:marLeft w:val="0"/>
              <w:marRight w:val="0"/>
              <w:marTop w:val="0"/>
              <w:marBottom w:val="0"/>
              <w:divBdr>
                <w:top w:val="none" w:sz="0" w:space="0" w:color="auto"/>
                <w:left w:val="none" w:sz="0" w:space="0" w:color="auto"/>
                <w:bottom w:val="none" w:sz="0" w:space="0" w:color="auto"/>
                <w:right w:val="none" w:sz="0" w:space="0" w:color="auto"/>
              </w:divBdr>
            </w:div>
          </w:divsChild>
        </w:div>
        <w:div w:id="1782412045">
          <w:marLeft w:val="0"/>
          <w:marRight w:val="0"/>
          <w:marTop w:val="0"/>
          <w:marBottom w:val="0"/>
          <w:divBdr>
            <w:top w:val="none" w:sz="0" w:space="0" w:color="auto"/>
            <w:left w:val="none" w:sz="0" w:space="0" w:color="auto"/>
            <w:bottom w:val="none" w:sz="0" w:space="0" w:color="auto"/>
            <w:right w:val="none" w:sz="0" w:space="0" w:color="auto"/>
          </w:divBdr>
          <w:divsChild>
            <w:div w:id="1156149012">
              <w:marLeft w:val="0"/>
              <w:marRight w:val="0"/>
              <w:marTop w:val="0"/>
              <w:marBottom w:val="0"/>
              <w:divBdr>
                <w:top w:val="none" w:sz="0" w:space="0" w:color="auto"/>
                <w:left w:val="none" w:sz="0" w:space="0" w:color="auto"/>
                <w:bottom w:val="none" w:sz="0" w:space="0" w:color="auto"/>
                <w:right w:val="none" w:sz="0" w:space="0" w:color="auto"/>
              </w:divBdr>
            </w:div>
          </w:divsChild>
        </w:div>
        <w:div w:id="2139837531">
          <w:marLeft w:val="0"/>
          <w:marRight w:val="0"/>
          <w:marTop w:val="0"/>
          <w:marBottom w:val="0"/>
          <w:divBdr>
            <w:top w:val="none" w:sz="0" w:space="0" w:color="auto"/>
            <w:left w:val="none" w:sz="0" w:space="0" w:color="auto"/>
            <w:bottom w:val="none" w:sz="0" w:space="0" w:color="auto"/>
            <w:right w:val="none" w:sz="0" w:space="0" w:color="auto"/>
          </w:divBdr>
          <w:divsChild>
            <w:div w:id="1473981943">
              <w:marLeft w:val="0"/>
              <w:marRight w:val="0"/>
              <w:marTop w:val="0"/>
              <w:marBottom w:val="0"/>
              <w:divBdr>
                <w:top w:val="none" w:sz="0" w:space="0" w:color="auto"/>
                <w:left w:val="none" w:sz="0" w:space="0" w:color="auto"/>
                <w:bottom w:val="none" w:sz="0" w:space="0" w:color="auto"/>
                <w:right w:val="none" w:sz="0" w:space="0" w:color="auto"/>
              </w:divBdr>
            </w:div>
          </w:divsChild>
        </w:div>
        <w:div w:id="1926717636">
          <w:marLeft w:val="0"/>
          <w:marRight w:val="0"/>
          <w:marTop w:val="0"/>
          <w:marBottom w:val="0"/>
          <w:divBdr>
            <w:top w:val="none" w:sz="0" w:space="0" w:color="auto"/>
            <w:left w:val="none" w:sz="0" w:space="0" w:color="auto"/>
            <w:bottom w:val="none" w:sz="0" w:space="0" w:color="auto"/>
            <w:right w:val="none" w:sz="0" w:space="0" w:color="auto"/>
          </w:divBdr>
          <w:divsChild>
            <w:div w:id="931742724">
              <w:marLeft w:val="0"/>
              <w:marRight w:val="0"/>
              <w:marTop w:val="0"/>
              <w:marBottom w:val="0"/>
              <w:divBdr>
                <w:top w:val="none" w:sz="0" w:space="0" w:color="auto"/>
                <w:left w:val="none" w:sz="0" w:space="0" w:color="auto"/>
                <w:bottom w:val="none" w:sz="0" w:space="0" w:color="auto"/>
                <w:right w:val="none" w:sz="0" w:space="0" w:color="auto"/>
              </w:divBdr>
            </w:div>
            <w:div w:id="2019497371">
              <w:marLeft w:val="0"/>
              <w:marRight w:val="0"/>
              <w:marTop w:val="0"/>
              <w:marBottom w:val="0"/>
              <w:divBdr>
                <w:top w:val="none" w:sz="0" w:space="0" w:color="auto"/>
                <w:left w:val="none" w:sz="0" w:space="0" w:color="auto"/>
                <w:bottom w:val="none" w:sz="0" w:space="0" w:color="auto"/>
                <w:right w:val="none" w:sz="0" w:space="0" w:color="auto"/>
              </w:divBdr>
            </w:div>
          </w:divsChild>
        </w:div>
        <w:div w:id="673924334">
          <w:marLeft w:val="0"/>
          <w:marRight w:val="0"/>
          <w:marTop w:val="0"/>
          <w:marBottom w:val="0"/>
          <w:divBdr>
            <w:top w:val="none" w:sz="0" w:space="0" w:color="auto"/>
            <w:left w:val="none" w:sz="0" w:space="0" w:color="auto"/>
            <w:bottom w:val="none" w:sz="0" w:space="0" w:color="auto"/>
            <w:right w:val="none" w:sz="0" w:space="0" w:color="auto"/>
          </w:divBdr>
          <w:divsChild>
            <w:div w:id="1921212203">
              <w:marLeft w:val="0"/>
              <w:marRight w:val="0"/>
              <w:marTop w:val="0"/>
              <w:marBottom w:val="0"/>
              <w:divBdr>
                <w:top w:val="none" w:sz="0" w:space="0" w:color="auto"/>
                <w:left w:val="none" w:sz="0" w:space="0" w:color="auto"/>
                <w:bottom w:val="none" w:sz="0" w:space="0" w:color="auto"/>
                <w:right w:val="none" w:sz="0" w:space="0" w:color="auto"/>
              </w:divBdr>
            </w:div>
          </w:divsChild>
        </w:div>
        <w:div w:id="1726832474">
          <w:marLeft w:val="0"/>
          <w:marRight w:val="0"/>
          <w:marTop w:val="0"/>
          <w:marBottom w:val="0"/>
          <w:divBdr>
            <w:top w:val="none" w:sz="0" w:space="0" w:color="auto"/>
            <w:left w:val="none" w:sz="0" w:space="0" w:color="auto"/>
            <w:bottom w:val="none" w:sz="0" w:space="0" w:color="auto"/>
            <w:right w:val="none" w:sz="0" w:space="0" w:color="auto"/>
          </w:divBdr>
          <w:divsChild>
            <w:div w:id="36007926">
              <w:marLeft w:val="0"/>
              <w:marRight w:val="0"/>
              <w:marTop w:val="0"/>
              <w:marBottom w:val="0"/>
              <w:divBdr>
                <w:top w:val="none" w:sz="0" w:space="0" w:color="auto"/>
                <w:left w:val="none" w:sz="0" w:space="0" w:color="auto"/>
                <w:bottom w:val="none" w:sz="0" w:space="0" w:color="auto"/>
                <w:right w:val="none" w:sz="0" w:space="0" w:color="auto"/>
              </w:divBdr>
            </w:div>
          </w:divsChild>
        </w:div>
        <w:div w:id="1998727197">
          <w:marLeft w:val="0"/>
          <w:marRight w:val="0"/>
          <w:marTop w:val="0"/>
          <w:marBottom w:val="0"/>
          <w:divBdr>
            <w:top w:val="none" w:sz="0" w:space="0" w:color="auto"/>
            <w:left w:val="none" w:sz="0" w:space="0" w:color="auto"/>
            <w:bottom w:val="none" w:sz="0" w:space="0" w:color="auto"/>
            <w:right w:val="none" w:sz="0" w:space="0" w:color="auto"/>
          </w:divBdr>
          <w:divsChild>
            <w:div w:id="439104579">
              <w:marLeft w:val="0"/>
              <w:marRight w:val="0"/>
              <w:marTop w:val="0"/>
              <w:marBottom w:val="0"/>
              <w:divBdr>
                <w:top w:val="none" w:sz="0" w:space="0" w:color="auto"/>
                <w:left w:val="none" w:sz="0" w:space="0" w:color="auto"/>
                <w:bottom w:val="none" w:sz="0" w:space="0" w:color="auto"/>
                <w:right w:val="none" w:sz="0" w:space="0" w:color="auto"/>
              </w:divBdr>
            </w:div>
          </w:divsChild>
        </w:div>
        <w:div w:id="577904171">
          <w:marLeft w:val="0"/>
          <w:marRight w:val="0"/>
          <w:marTop w:val="0"/>
          <w:marBottom w:val="0"/>
          <w:divBdr>
            <w:top w:val="none" w:sz="0" w:space="0" w:color="auto"/>
            <w:left w:val="none" w:sz="0" w:space="0" w:color="auto"/>
            <w:bottom w:val="none" w:sz="0" w:space="0" w:color="auto"/>
            <w:right w:val="none" w:sz="0" w:space="0" w:color="auto"/>
          </w:divBdr>
          <w:divsChild>
            <w:div w:id="2037002282">
              <w:marLeft w:val="0"/>
              <w:marRight w:val="0"/>
              <w:marTop w:val="0"/>
              <w:marBottom w:val="0"/>
              <w:divBdr>
                <w:top w:val="none" w:sz="0" w:space="0" w:color="auto"/>
                <w:left w:val="none" w:sz="0" w:space="0" w:color="auto"/>
                <w:bottom w:val="none" w:sz="0" w:space="0" w:color="auto"/>
                <w:right w:val="none" w:sz="0" w:space="0" w:color="auto"/>
              </w:divBdr>
            </w:div>
            <w:div w:id="1283613307">
              <w:marLeft w:val="0"/>
              <w:marRight w:val="0"/>
              <w:marTop w:val="0"/>
              <w:marBottom w:val="0"/>
              <w:divBdr>
                <w:top w:val="none" w:sz="0" w:space="0" w:color="auto"/>
                <w:left w:val="none" w:sz="0" w:space="0" w:color="auto"/>
                <w:bottom w:val="none" w:sz="0" w:space="0" w:color="auto"/>
                <w:right w:val="none" w:sz="0" w:space="0" w:color="auto"/>
              </w:divBdr>
            </w:div>
          </w:divsChild>
        </w:div>
        <w:div w:id="1865636148">
          <w:marLeft w:val="0"/>
          <w:marRight w:val="0"/>
          <w:marTop w:val="0"/>
          <w:marBottom w:val="0"/>
          <w:divBdr>
            <w:top w:val="none" w:sz="0" w:space="0" w:color="auto"/>
            <w:left w:val="none" w:sz="0" w:space="0" w:color="auto"/>
            <w:bottom w:val="none" w:sz="0" w:space="0" w:color="auto"/>
            <w:right w:val="none" w:sz="0" w:space="0" w:color="auto"/>
          </w:divBdr>
          <w:divsChild>
            <w:div w:id="1959137357">
              <w:marLeft w:val="0"/>
              <w:marRight w:val="0"/>
              <w:marTop w:val="0"/>
              <w:marBottom w:val="0"/>
              <w:divBdr>
                <w:top w:val="none" w:sz="0" w:space="0" w:color="auto"/>
                <w:left w:val="none" w:sz="0" w:space="0" w:color="auto"/>
                <w:bottom w:val="none" w:sz="0" w:space="0" w:color="auto"/>
                <w:right w:val="none" w:sz="0" w:space="0" w:color="auto"/>
              </w:divBdr>
            </w:div>
          </w:divsChild>
        </w:div>
        <w:div w:id="1178809327">
          <w:marLeft w:val="0"/>
          <w:marRight w:val="0"/>
          <w:marTop w:val="0"/>
          <w:marBottom w:val="0"/>
          <w:divBdr>
            <w:top w:val="none" w:sz="0" w:space="0" w:color="auto"/>
            <w:left w:val="none" w:sz="0" w:space="0" w:color="auto"/>
            <w:bottom w:val="none" w:sz="0" w:space="0" w:color="auto"/>
            <w:right w:val="none" w:sz="0" w:space="0" w:color="auto"/>
          </w:divBdr>
          <w:divsChild>
            <w:div w:id="920876082">
              <w:marLeft w:val="0"/>
              <w:marRight w:val="0"/>
              <w:marTop w:val="0"/>
              <w:marBottom w:val="0"/>
              <w:divBdr>
                <w:top w:val="none" w:sz="0" w:space="0" w:color="auto"/>
                <w:left w:val="none" w:sz="0" w:space="0" w:color="auto"/>
                <w:bottom w:val="none" w:sz="0" w:space="0" w:color="auto"/>
                <w:right w:val="none" w:sz="0" w:space="0" w:color="auto"/>
              </w:divBdr>
            </w:div>
          </w:divsChild>
        </w:div>
        <w:div w:id="455103778">
          <w:marLeft w:val="0"/>
          <w:marRight w:val="0"/>
          <w:marTop w:val="0"/>
          <w:marBottom w:val="0"/>
          <w:divBdr>
            <w:top w:val="none" w:sz="0" w:space="0" w:color="auto"/>
            <w:left w:val="none" w:sz="0" w:space="0" w:color="auto"/>
            <w:bottom w:val="none" w:sz="0" w:space="0" w:color="auto"/>
            <w:right w:val="none" w:sz="0" w:space="0" w:color="auto"/>
          </w:divBdr>
          <w:divsChild>
            <w:div w:id="1923292343">
              <w:marLeft w:val="0"/>
              <w:marRight w:val="0"/>
              <w:marTop w:val="0"/>
              <w:marBottom w:val="0"/>
              <w:divBdr>
                <w:top w:val="none" w:sz="0" w:space="0" w:color="auto"/>
                <w:left w:val="none" w:sz="0" w:space="0" w:color="auto"/>
                <w:bottom w:val="none" w:sz="0" w:space="0" w:color="auto"/>
                <w:right w:val="none" w:sz="0" w:space="0" w:color="auto"/>
              </w:divBdr>
            </w:div>
          </w:divsChild>
        </w:div>
        <w:div w:id="207034115">
          <w:marLeft w:val="0"/>
          <w:marRight w:val="0"/>
          <w:marTop w:val="0"/>
          <w:marBottom w:val="0"/>
          <w:divBdr>
            <w:top w:val="none" w:sz="0" w:space="0" w:color="auto"/>
            <w:left w:val="none" w:sz="0" w:space="0" w:color="auto"/>
            <w:bottom w:val="none" w:sz="0" w:space="0" w:color="auto"/>
            <w:right w:val="none" w:sz="0" w:space="0" w:color="auto"/>
          </w:divBdr>
          <w:divsChild>
            <w:div w:id="481503835">
              <w:marLeft w:val="0"/>
              <w:marRight w:val="0"/>
              <w:marTop w:val="0"/>
              <w:marBottom w:val="0"/>
              <w:divBdr>
                <w:top w:val="none" w:sz="0" w:space="0" w:color="auto"/>
                <w:left w:val="none" w:sz="0" w:space="0" w:color="auto"/>
                <w:bottom w:val="none" w:sz="0" w:space="0" w:color="auto"/>
                <w:right w:val="none" w:sz="0" w:space="0" w:color="auto"/>
              </w:divBdr>
            </w:div>
            <w:div w:id="1902444927">
              <w:marLeft w:val="0"/>
              <w:marRight w:val="0"/>
              <w:marTop w:val="0"/>
              <w:marBottom w:val="0"/>
              <w:divBdr>
                <w:top w:val="none" w:sz="0" w:space="0" w:color="auto"/>
                <w:left w:val="none" w:sz="0" w:space="0" w:color="auto"/>
                <w:bottom w:val="none" w:sz="0" w:space="0" w:color="auto"/>
                <w:right w:val="none" w:sz="0" w:space="0" w:color="auto"/>
              </w:divBdr>
            </w:div>
            <w:div w:id="1811942302">
              <w:marLeft w:val="0"/>
              <w:marRight w:val="0"/>
              <w:marTop w:val="0"/>
              <w:marBottom w:val="0"/>
              <w:divBdr>
                <w:top w:val="none" w:sz="0" w:space="0" w:color="auto"/>
                <w:left w:val="none" w:sz="0" w:space="0" w:color="auto"/>
                <w:bottom w:val="none" w:sz="0" w:space="0" w:color="auto"/>
                <w:right w:val="none" w:sz="0" w:space="0" w:color="auto"/>
              </w:divBdr>
            </w:div>
            <w:div w:id="678508259">
              <w:marLeft w:val="0"/>
              <w:marRight w:val="0"/>
              <w:marTop w:val="0"/>
              <w:marBottom w:val="0"/>
              <w:divBdr>
                <w:top w:val="none" w:sz="0" w:space="0" w:color="auto"/>
                <w:left w:val="none" w:sz="0" w:space="0" w:color="auto"/>
                <w:bottom w:val="none" w:sz="0" w:space="0" w:color="auto"/>
                <w:right w:val="none" w:sz="0" w:space="0" w:color="auto"/>
              </w:divBdr>
            </w:div>
            <w:div w:id="1295022256">
              <w:marLeft w:val="0"/>
              <w:marRight w:val="0"/>
              <w:marTop w:val="0"/>
              <w:marBottom w:val="0"/>
              <w:divBdr>
                <w:top w:val="none" w:sz="0" w:space="0" w:color="auto"/>
                <w:left w:val="none" w:sz="0" w:space="0" w:color="auto"/>
                <w:bottom w:val="none" w:sz="0" w:space="0" w:color="auto"/>
                <w:right w:val="none" w:sz="0" w:space="0" w:color="auto"/>
              </w:divBdr>
            </w:div>
            <w:div w:id="875898102">
              <w:marLeft w:val="0"/>
              <w:marRight w:val="0"/>
              <w:marTop w:val="0"/>
              <w:marBottom w:val="0"/>
              <w:divBdr>
                <w:top w:val="none" w:sz="0" w:space="0" w:color="auto"/>
                <w:left w:val="none" w:sz="0" w:space="0" w:color="auto"/>
                <w:bottom w:val="none" w:sz="0" w:space="0" w:color="auto"/>
                <w:right w:val="none" w:sz="0" w:space="0" w:color="auto"/>
              </w:divBdr>
            </w:div>
            <w:div w:id="1956717386">
              <w:marLeft w:val="0"/>
              <w:marRight w:val="0"/>
              <w:marTop w:val="0"/>
              <w:marBottom w:val="0"/>
              <w:divBdr>
                <w:top w:val="none" w:sz="0" w:space="0" w:color="auto"/>
                <w:left w:val="none" w:sz="0" w:space="0" w:color="auto"/>
                <w:bottom w:val="none" w:sz="0" w:space="0" w:color="auto"/>
                <w:right w:val="none" w:sz="0" w:space="0" w:color="auto"/>
              </w:divBdr>
            </w:div>
            <w:div w:id="1761216472">
              <w:marLeft w:val="0"/>
              <w:marRight w:val="0"/>
              <w:marTop w:val="0"/>
              <w:marBottom w:val="0"/>
              <w:divBdr>
                <w:top w:val="none" w:sz="0" w:space="0" w:color="auto"/>
                <w:left w:val="none" w:sz="0" w:space="0" w:color="auto"/>
                <w:bottom w:val="none" w:sz="0" w:space="0" w:color="auto"/>
                <w:right w:val="none" w:sz="0" w:space="0" w:color="auto"/>
              </w:divBdr>
            </w:div>
            <w:div w:id="1778326229">
              <w:marLeft w:val="0"/>
              <w:marRight w:val="0"/>
              <w:marTop w:val="0"/>
              <w:marBottom w:val="0"/>
              <w:divBdr>
                <w:top w:val="none" w:sz="0" w:space="0" w:color="auto"/>
                <w:left w:val="none" w:sz="0" w:space="0" w:color="auto"/>
                <w:bottom w:val="none" w:sz="0" w:space="0" w:color="auto"/>
                <w:right w:val="none" w:sz="0" w:space="0" w:color="auto"/>
              </w:divBdr>
            </w:div>
            <w:div w:id="2017146149">
              <w:marLeft w:val="0"/>
              <w:marRight w:val="0"/>
              <w:marTop w:val="0"/>
              <w:marBottom w:val="0"/>
              <w:divBdr>
                <w:top w:val="none" w:sz="0" w:space="0" w:color="auto"/>
                <w:left w:val="none" w:sz="0" w:space="0" w:color="auto"/>
                <w:bottom w:val="none" w:sz="0" w:space="0" w:color="auto"/>
                <w:right w:val="none" w:sz="0" w:space="0" w:color="auto"/>
              </w:divBdr>
            </w:div>
            <w:div w:id="1716537959">
              <w:marLeft w:val="0"/>
              <w:marRight w:val="0"/>
              <w:marTop w:val="0"/>
              <w:marBottom w:val="0"/>
              <w:divBdr>
                <w:top w:val="none" w:sz="0" w:space="0" w:color="auto"/>
                <w:left w:val="none" w:sz="0" w:space="0" w:color="auto"/>
                <w:bottom w:val="none" w:sz="0" w:space="0" w:color="auto"/>
                <w:right w:val="none" w:sz="0" w:space="0" w:color="auto"/>
              </w:divBdr>
            </w:div>
            <w:div w:id="1968272128">
              <w:marLeft w:val="0"/>
              <w:marRight w:val="0"/>
              <w:marTop w:val="0"/>
              <w:marBottom w:val="0"/>
              <w:divBdr>
                <w:top w:val="none" w:sz="0" w:space="0" w:color="auto"/>
                <w:left w:val="none" w:sz="0" w:space="0" w:color="auto"/>
                <w:bottom w:val="none" w:sz="0" w:space="0" w:color="auto"/>
                <w:right w:val="none" w:sz="0" w:space="0" w:color="auto"/>
              </w:divBdr>
            </w:div>
            <w:div w:id="2073120760">
              <w:marLeft w:val="0"/>
              <w:marRight w:val="0"/>
              <w:marTop w:val="0"/>
              <w:marBottom w:val="0"/>
              <w:divBdr>
                <w:top w:val="none" w:sz="0" w:space="0" w:color="auto"/>
                <w:left w:val="none" w:sz="0" w:space="0" w:color="auto"/>
                <w:bottom w:val="none" w:sz="0" w:space="0" w:color="auto"/>
                <w:right w:val="none" w:sz="0" w:space="0" w:color="auto"/>
              </w:divBdr>
            </w:div>
          </w:divsChild>
        </w:div>
        <w:div w:id="1161703501">
          <w:marLeft w:val="0"/>
          <w:marRight w:val="0"/>
          <w:marTop w:val="0"/>
          <w:marBottom w:val="0"/>
          <w:divBdr>
            <w:top w:val="none" w:sz="0" w:space="0" w:color="auto"/>
            <w:left w:val="none" w:sz="0" w:space="0" w:color="auto"/>
            <w:bottom w:val="none" w:sz="0" w:space="0" w:color="auto"/>
            <w:right w:val="none" w:sz="0" w:space="0" w:color="auto"/>
          </w:divBdr>
          <w:divsChild>
            <w:div w:id="1578130233">
              <w:marLeft w:val="0"/>
              <w:marRight w:val="0"/>
              <w:marTop w:val="0"/>
              <w:marBottom w:val="0"/>
              <w:divBdr>
                <w:top w:val="none" w:sz="0" w:space="0" w:color="auto"/>
                <w:left w:val="none" w:sz="0" w:space="0" w:color="auto"/>
                <w:bottom w:val="none" w:sz="0" w:space="0" w:color="auto"/>
                <w:right w:val="none" w:sz="0" w:space="0" w:color="auto"/>
              </w:divBdr>
            </w:div>
          </w:divsChild>
        </w:div>
        <w:div w:id="1456176592">
          <w:marLeft w:val="0"/>
          <w:marRight w:val="0"/>
          <w:marTop w:val="0"/>
          <w:marBottom w:val="0"/>
          <w:divBdr>
            <w:top w:val="none" w:sz="0" w:space="0" w:color="auto"/>
            <w:left w:val="none" w:sz="0" w:space="0" w:color="auto"/>
            <w:bottom w:val="none" w:sz="0" w:space="0" w:color="auto"/>
            <w:right w:val="none" w:sz="0" w:space="0" w:color="auto"/>
          </w:divBdr>
          <w:divsChild>
            <w:div w:id="555704619">
              <w:marLeft w:val="0"/>
              <w:marRight w:val="0"/>
              <w:marTop w:val="0"/>
              <w:marBottom w:val="0"/>
              <w:divBdr>
                <w:top w:val="none" w:sz="0" w:space="0" w:color="auto"/>
                <w:left w:val="none" w:sz="0" w:space="0" w:color="auto"/>
                <w:bottom w:val="none" w:sz="0" w:space="0" w:color="auto"/>
                <w:right w:val="none" w:sz="0" w:space="0" w:color="auto"/>
              </w:divBdr>
            </w:div>
          </w:divsChild>
        </w:div>
        <w:div w:id="1099259211">
          <w:marLeft w:val="0"/>
          <w:marRight w:val="0"/>
          <w:marTop w:val="0"/>
          <w:marBottom w:val="0"/>
          <w:divBdr>
            <w:top w:val="none" w:sz="0" w:space="0" w:color="auto"/>
            <w:left w:val="none" w:sz="0" w:space="0" w:color="auto"/>
            <w:bottom w:val="none" w:sz="0" w:space="0" w:color="auto"/>
            <w:right w:val="none" w:sz="0" w:space="0" w:color="auto"/>
          </w:divBdr>
          <w:divsChild>
            <w:div w:id="1396858832">
              <w:marLeft w:val="0"/>
              <w:marRight w:val="0"/>
              <w:marTop w:val="0"/>
              <w:marBottom w:val="0"/>
              <w:divBdr>
                <w:top w:val="none" w:sz="0" w:space="0" w:color="auto"/>
                <w:left w:val="none" w:sz="0" w:space="0" w:color="auto"/>
                <w:bottom w:val="none" w:sz="0" w:space="0" w:color="auto"/>
                <w:right w:val="none" w:sz="0" w:space="0" w:color="auto"/>
              </w:divBdr>
            </w:div>
            <w:div w:id="1592884107">
              <w:marLeft w:val="0"/>
              <w:marRight w:val="0"/>
              <w:marTop w:val="0"/>
              <w:marBottom w:val="0"/>
              <w:divBdr>
                <w:top w:val="none" w:sz="0" w:space="0" w:color="auto"/>
                <w:left w:val="none" w:sz="0" w:space="0" w:color="auto"/>
                <w:bottom w:val="none" w:sz="0" w:space="0" w:color="auto"/>
                <w:right w:val="none" w:sz="0" w:space="0" w:color="auto"/>
              </w:divBdr>
            </w:div>
            <w:div w:id="995958020">
              <w:marLeft w:val="0"/>
              <w:marRight w:val="0"/>
              <w:marTop w:val="0"/>
              <w:marBottom w:val="0"/>
              <w:divBdr>
                <w:top w:val="none" w:sz="0" w:space="0" w:color="auto"/>
                <w:left w:val="none" w:sz="0" w:space="0" w:color="auto"/>
                <w:bottom w:val="none" w:sz="0" w:space="0" w:color="auto"/>
                <w:right w:val="none" w:sz="0" w:space="0" w:color="auto"/>
              </w:divBdr>
            </w:div>
            <w:div w:id="702486634">
              <w:marLeft w:val="0"/>
              <w:marRight w:val="0"/>
              <w:marTop w:val="0"/>
              <w:marBottom w:val="0"/>
              <w:divBdr>
                <w:top w:val="none" w:sz="0" w:space="0" w:color="auto"/>
                <w:left w:val="none" w:sz="0" w:space="0" w:color="auto"/>
                <w:bottom w:val="none" w:sz="0" w:space="0" w:color="auto"/>
                <w:right w:val="none" w:sz="0" w:space="0" w:color="auto"/>
              </w:divBdr>
            </w:div>
            <w:div w:id="930695700">
              <w:marLeft w:val="0"/>
              <w:marRight w:val="0"/>
              <w:marTop w:val="0"/>
              <w:marBottom w:val="0"/>
              <w:divBdr>
                <w:top w:val="none" w:sz="0" w:space="0" w:color="auto"/>
                <w:left w:val="none" w:sz="0" w:space="0" w:color="auto"/>
                <w:bottom w:val="none" w:sz="0" w:space="0" w:color="auto"/>
                <w:right w:val="none" w:sz="0" w:space="0" w:color="auto"/>
              </w:divBdr>
            </w:div>
            <w:div w:id="219487325">
              <w:marLeft w:val="0"/>
              <w:marRight w:val="0"/>
              <w:marTop w:val="0"/>
              <w:marBottom w:val="0"/>
              <w:divBdr>
                <w:top w:val="none" w:sz="0" w:space="0" w:color="auto"/>
                <w:left w:val="none" w:sz="0" w:space="0" w:color="auto"/>
                <w:bottom w:val="none" w:sz="0" w:space="0" w:color="auto"/>
                <w:right w:val="none" w:sz="0" w:space="0" w:color="auto"/>
              </w:divBdr>
            </w:div>
            <w:div w:id="1052197652">
              <w:marLeft w:val="0"/>
              <w:marRight w:val="0"/>
              <w:marTop w:val="0"/>
              <w:marBottom w:val="0"/>
              <w:divBdr>
                <w:top w:val="none" w:sz="0" w:space="0" w:color="auto"/>
                <w:left w:val="none" w:sz="0" w:space="0" w:color="auto"/>
                <w:bottom w:val="none" w:sz="0" w:space="0" w:color="auto"/>
                <w:right w:val="none" w:sz="0" w:space="0" w:color="auto"/>
              </w:divBdr>
            </w:div>
            <w:div w:id="1737776713">
              <w:marLeft w:val="0"/>
              <w:marRight w:val="0"/>
              <w:marTop w:val="0"/>
              <w:marBottom w:val="0"/>
              <w:divBdr>
                <w:top w:val="none" w:sz="0" w:space="0" w:color="auto"/>
                <w:left w:val="none" w:sz="0" w:space="0" w:color="auto"/>
                <w:bottom w:val="none" w:sz="0" w:space="0" w:color="auto"/>
                <w:right w:val="none" w:sz="0" w:space="0" w:color="auto"/>
              </w:divBdr>
            </w:div>
            <w:div w:id="981886399">
              <w:marLeft w:val="0"/>
              <w:marRight w:val="0"/>
              <w:marTop w:val="0"/>
              <w:marBottom w:val="0"/>
              <w:divBdr>
                <w:top w:val="none" w:sz="0" w:space="0" w:color="auto"/>
                <w:left w:val="none" w:sz="0" w:space="0" w:color="auto"/>
                <w:bottom w:val="none" w:sz="0" w:space="0" w:color="auto"/>
                <w:right w:val="none" w:sz="0" w:space="0" w:color="auto"/>
              </w:divBdr>
            </w:div>
            <w:div w:id="2050957779">
              <w:marLeft w:val="0"/>
              <w:marRight w:val="0"/>
              <w:marTop w:val="0"/>
              <w:marBottom w:val="0"/>
              <w:divBdr>
                <w:top w:val="none" w:sz="0" w:space="0" w:color="auto"/>
                <w:left w:val="none" w:sz="0" w:space="0" w:color="auto"/>
                <w:bottom w:val="none" w:sz="0" w:space="0" w:color="auto"/>
                <w:right w:val="none" w:sz="0" w:space="0" w:color="auto"/>
              </w:divBdr>
            </w:div>
            <w:div w:id="554392420">
              <w:marLeft w:val="0"/>
              <w:marRight w:val="0"/>
              <w:marTop w:val="0"/>
              <w:marBottom w:val="0"/>
              <w:divBdr>
                <w:top w:val="none" w:sz="0" w:space="0" w:color="auto"/>
                <w:left w:val="none" w:sz="0" w:space="0" w:color="auto"/>
                <w:bottom w:val="none" w:sz="0" w:space="0" w:color="auto"/>
                <w:right w:val="none" w:sz="0" w:space="0" w:color="auto"/>
              </w:divBdr>
            </w:div>
            <w:div w:id="1085764282">
              <w:marLeft w:val="0"/>
              <w:marRight w:val="0"/>
              <w:marTop w:val="0"/>
              <w:marBottom w:val="0"/>
              <w:divBdr>
                <w:top w:val="none" w:sz="0" w:space="0" w:color="auto"/>
                <w:left w:val="none" w:sz="0" w:space="0" w:color="auto"/>
                <w:bottom w:val="none" w:sz="0" w:space="0" w:color="auto"/>
                <w:right w:val="none" w:sz="0" w:space="0" w:color="auto"/>
              </w:divBdr>
            </w:div>
            <w:div w:id="2015649102">
              <w:marLeft w:val="0"/>
              <w:marRight w:val="0"/>
              <w:marTop w:val="0"/>
              <w:marBottom w:val="0"/>
              <w:divBdr>
                <w:top w:val="none" w:sz="0" w:space="0" w:color="auto"/>
                <w:left w:val="none" w:sz="0" w:space="0" w:color="auto"/>
                <w:bottom w:val="none" w:sz="0" w:space="0" w:color="auto"/>
                <w:right w:val="none" w:sz="0" w:space="0" w:color="auto"/>
              </w:divBdr>
            </w:div>
            <w:div w:id="311298845">
              <w:marLeft w:val="0"/>
              <w:marRight w:val="0"/>
              <w:marTop w:val="0"/>
              <w:marBottom w:val="0"/>
              <w:divBdr>
                <w:top w:val="none" w:sz="0" w:space="0" w:color="auto"/>
                <w:left w:val="none" w:sz="0" w:space="0" w:color="auto"/>
                <w:bottom w:val="none" w:sz="0" w:space="0" w:color="auto"/>
                <w:right w:val="none" w:sz="0" w:space="0" w:color="auto"/>
              </w:divBdr>
            </w:div>
            <w:div w:id="191176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74486">
      <w:bodyDiv w:val="1"/>
      <w:marLeft w:val="0"/>
      <w:marRight w:val="0"/>
      <w:marTop w:val="0"/>
      <w:marBottom w:val="0"/>
      <w:divBdr>
        <w:top w:val="none" w:sz="0" w:space="0" w:color="auto"/>
        <w:left w:val="none" w:sz="0" w:space="0" w:color="auto"/>
        <w:bottom w:val="none" w:sz="0" w:space="0" w:color="auto"/>
        <w:right w:val="none" w:sz="0" w:space="0" w:color="auto"/>
      </w:divBdr>
    </w:div>
    <w:div w:id="1619726525">
      <w:bodyDiv w:val="1"/>
      <w:marLeft w:val="0"/>
      <w:marRight w:val="0"/>
      <w:marTop w:val="0"/>
      <w:marBottom w:val="0"/>
      <w:divBdr>
        <w:top w:val="none" w:sz="0" w:space="0" w:color="auto"/>
        <w:left w:val="none" w:sz="0" w:space="0" w:color="auto"/>
        <w:bottom w:val="none" w:sz="0" w:space="0" w:color="auto"/>
        <w:right w:val="none" w:sz="0" w:space="0" w:color="auto"/>
      </w:divBdr>
    </w:div>
    <w:div w:id="1622222347">
      <w:bodyDiv w:val="1"/>
      <w:marLeft w:val="0"/>
      <w:marRight w:val="0"/>
      <w:marTop w:val="0"/>
      <w:marBottom w:val="0"/>
      <w:divBdr>
        <w:top w:val="none" w:sz="0" w:space="0" w:color="auto"/>
        <w:left w:val="none" w:sz="0" w:space="0" w:color="auto"/>
        <w:bottom w:val="none" w:sz="0" w:space="0" w:color="auto"/>
        <w:right w:val="none" w:sz="0" w:space="0" w:color="auto"/>
      </w:divBdr>
    </w:div>
    <w:div w:id="1632443571">
      <w:bodyDiv w:val="1"/>
      <w:marLeft w:val="0"/>
      <w:marRight w:val="0"/>
      <w:marTop w:val="0"/>
      <w:marBottom w:val="0"/>
      <w:divBdr>
        <w:top w:val="none" w:sz="0" w:space="0" w:color="auto"/>
        <w:left w:val="none" w:sz="0" w:space="0" w:color="auto"/>
        <w:bottom w:val="none" w:sz="0" w:space="0" w:color="auto"/>
        <w:right w:val="none" w:sz="0" w:space="0" w:color="auto"/>
      </w:divBdr>
    </w:div>
    <w:div w:id="1635674666">
      <w:bodyDiv w:val="1"/>
      <w:marLeft w:val="0"/>
      <w:marRight w:val="0"/>
      <w:marTop w:val="0"/>
      <w:marBottom w:val="0"/>
      <w:divBdr>
        <w:top w:val="none" w:sz="0" w:space="0" w:color="auto"/>
        <w:left w:val="none" w:sz="0" w:space="0" w:color="auto"/>
        <w:bottom w:val="none" w:sz="0" w:space="0" w:color="auto"/>
        <w:right w:val="none" w:sz="0" w:space="0" w:color="auto"/>
      </w:divBdr>
    </w:div>
    <w:div w:id="1643533868">
      <w:bodyDiv w:val="1"/>
      <w:marLeft w:val="0"/>
      <w:marRight w:val="0"/>
      <w:marTop w:val="0"/>
      <w:marBottom w:val="0"/>
      <w:divBdr>
        <w:top w:val="none" w:sz="0" w:space="0" w:color="auto"/>
        <w:left w:val="none" w:sz="0" w:space="0" w:color="auto"/>
        <w:bottom w:val="none" w:sz="0" w:space="0" w:color="auto"/>
        <w:right w:val="none" w:sz="0" w:space="0" w:color="auto"/>
      </w:divBdr>
      <w:divsChild>
        <w:div w:id="1778133808">
          <w:marLeft w:val="0"/>
          <w:marRight w:val="0"/>
          <w:marTop w:val="0"/>
          <w:marBottom w:val="0"/>
          <w:divBdr>
            <w:top w:val="none" w:sz="0" w:space="0" w:color="auto"/>
            <w:left w:val="none" w:sz="0" w:space="0" w:color="auto"/>
            <w:bottom w:val="single" w:sz="6" w:space="15" w:color="DAE2E6"/>
            <w:right w:val="none" w:sz="0" w:space="0" w:color="auto"/>
          </w:divBdr>
        </w:div>
        <w:div w:id="922841886">
          <w:marLeft w:val="0"/>
          <w:marRight w:val="0"/>
          <w:marTop w:val="0"/>
          <w:marBottom w:val="0"/>
          <w:divBdr>
            <w:top w:val="none" w:sz="0" w:space="0" w:color="auto"/>
            <w:left w:val="none" w:sz="0" w:space="0" w:color="auto"/>
            <w:bottom w:val="none" w:sz="0" w:space="0" w:color="auto"/>
            <w:right w:val="none" w:sz="0" w:space="0" w:color="auto"/>
          </w:divBdr>
          <w:divsChild>
            <w:div w:id="192822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5345">
      <w:bodyDiv w:val="1"/>
      <w:marLeft w:val="0"/>
      <w:marRight w:val="0"/>
      <w:marTop w:val="0"/>
      <w:marBottom w:val="0"/>
      <w:divBdr>
        <w:top w:val="none" w:sz="0" w:space="0" w:color="auto"/>
        <w:left w:val="none" w:sz="0" w:space="0" w:color="auto"/>
        <w:bottom w:val="none" w:sz="0" w:space="0" w:color="auto"/>
        <w:right w:val="none" w:sz="0" w:space="0" w:color="auto"/>
      </w:divBdr>
    </w:div>
    <w:div w:id="1645042828">
      <w:bodyDiv w:val="1"/>
      <w:marLeft w:val="0"/>
      <w:marRight w:val="0"/>
      <w:marTop w:val="0"/>
      <w:marBottom w:val="0"/>
      <w:divBdr>
        <w:top w:val="none" w:sz="0" w:space="0" w:color="auto"/>
        <w:left w:val="none" w:sz="0" w:space="0" w:color="auto"/>
        <w:bottom w:val="none" w:sz="0" w:space="0" w:color="auto"/>
        <w:right w:val="none" w:sz="0" w:space="0" w:color="auto"/>
      </w:divBdr>
      <w:divsChild>
        <w:div w:id="1366832627">
          <w:marLeft w:val="0"/>
          <w:marRight w:val="0"/>
          <w:marTop w:val="0"/>
          <w:marBottom w:val="0"/>
          <w:divBdr>
            <w:top w:val="none" w:sz="0" w:space="0" w:color="auto"/>
            <w:left w:val="none" w:sz="0" w:space="0" w:color="auto"/>
            <w:bottom w:val="none" w:sz="0" w:space="0" w:color="auto"/>
            <w:right w:val="none" w:sz="0" w:space="0" w:color="auto"/>
          </w:divBdr>
          <w:divsChild>
            <w:div w:id="838429405">
              <w:marLeft w:val="0"/>
              <w:marRight w:val="0"/>
              <w:marTop w:val="0"/>
              <w:marBottom w:val="0"/>
              <w:divBdr>
                <w:top w:val="none" w:sz="0" w:space="0" w:color="auto"/>
                <w:left w:val="none" w:sz="0" w:space="0" w:color="auto"/>
                <w:bottom w:val="none" w:sz="0" w:space="0" w:color="auto"/>
                <w:right w:val="none" w:sz="0" w:space="0" w:color="auto"/>
              </w:divBdr>
            </w:div>
          </w:divsChild>
        </w:div>
        <w:div w:id="1458335738">
          <w:marLeft w:val="0"/>
          <w:marRight w:val="0"/>
          <w:marTop w:val="0"/>
          <w:marBottom w:val="0"/>
          <w:divBdr>
            <w:top w:val="none" w:sz="0" w:space="0" w:color="auto"/>
            <w:left w:val="none" w:sz="0" w:space="0" w:color="auto"/>
            <w:bottom w:val="none" w:sz="0" w:space="0" w:color="auto"/>
            <w:right w:val="none" w:sz="0" w:space="0" w:color="auto"/>
          </w:divBdr>
          <w:divsChild>
            <w:div w:id="1170681615">
              <w:marLeft w:val="0"/>
              <w:marRight w:val="0"/>
              <w:marTop w:val="0"/>
              <w:marBottom w:val="0"/>
              <w:divBdr>
                <w:top w:val="none" w:sz="0" w:space="0" w:color="auto"/>
                <w:left w:val="none" w:sz="0" w:space="0" w:color="auto"/>
                <w:bottom w:val="none" w:sz="0" w:space="0" w:color="auto"/>
                <w:right w:val="none" w:sz="0" w:space="0" w:color="auto"/>
              </w:divBdr>
            </w:div>
          </w:divsChild>
        </w:div>
        <w:div w:id="2100323795">
          <w:marLeft w:val="0"/>
          <w:marRight w:val="0"/>
          <w:marTop w:val="0"/>
          <w:marBottom w:val="0"/>
          <w:divBdr>
            <w:top w:val="none" w:sz="0" w:space="0" w:color="auto"/>
            <w:left w:val="none" w:sz="0" w:space="0" w:color="auto"/>
            <w:bottom w:val="none" w:sz="0" w:space="0" w:color="auto"/>
            <w:right w:val="none" w:sz="0" w:space="0" w:color="auto"/>
          </w:divBdr>
          <w:divsChild>
            <w:div w:id="2121951533">
              <w:marLeft w:val="0"/>
              <w:marRight w:val="0"/>
              <w:marTop w:val="0"/>
              <w:marBottom w:val="0"/>
              <w:divBdr>
                <w:top w:val="none" w:sz="0" w:space="0" w:color="auto"/>
                <w:left w:val="none" w:sz="0" w:space="0" w:color="auto"/>
                <w:bottom w:val="none" w:sz="0" w:space="0" w:color="auto"/>
                <w:right w:val="none" w:sz="0" w:space="0" w:color="auto"/>
              </w:divBdr>
            </w:div>
          </w:divsChild>
        </w:div>
        <w:div w:id="2025476498">
          <w:marLeft w:val="0"/>
          <w:marRight w:val="0"/>
          <w:marTop w:val="0"/>
          <w:marBottom w:val="0"/>
          <w:divBdr>
            <w:top w:val="none" w:sz="0" w:space="0" w:color="auto"/>
            <w:left w:val="none" w:sz="0" w:space="0" w:color="auto"/>
            <w:bottom w:val="none" w:sz="0" w:space="0" w:color="auto"/>
            <w:right w:val="none" w:sz="0" w:space="0" w:color="auto"/>
          </w:divBdr>
          <w:divsChild>
            <w:div w:id="1788040571">
              <w:marLeft w:val="0"/>
              <w:marRight w:val="0"/>
              <w:marTop w:val="0"/>
              <w:marBottom w:val="0"/>
              <w:divBdr>
                <w:top w:val="none" w:sz="0" w:space="0" w:color="auto"/>
                <w:left w:val="none" w:sz="0" w:space="0" w:color="auto"/>
                <w:bottom w:val="none" w:sz="0" w:space="0" w:color="auto"/>
                <w:right w:val="none" w:sz="0" w:space="0" w:color="auto"/>
              </w:divBdr>
            </w:div>
          </w:divsChild>
        </w:div>
        <w:div w:id="1900742697">
          <w:marLeft w:val="0"/>
          <w:marRight w:val="0"/>
          <w:marTop w:val="0"/>
          <w:marBottom w:val="0"/>
          <w:divBdr>
            <w:top w:val="none" w:sz="0" w:space="0" w:color="auto"/>
            <w:left w:val="none" w:sz="0" w:space="0" w:color="auto"/>
            <w:bottom w:val="none" w:sz="0" w:space="0" w:color="auto"/>
            <w:right w:val="none" w:sz="0" w:space="0" w:color="auto"/>
          </w:divBdr>
          <w:divsChild>
            <w:div w:id="1773014680">
              <w:marLeft w:val="0"/>
              <w:marRight w:val="0"/>
              <w:marTop w:val="0"/>
              <w:marBottom w:val="0"/>
              <w:divBdr>
                <w:top w:val="none" w:sz="0" w:space="0" w:color="auto"/>
                <w:left w:val="none" w:sz="0" w:space="0" w:color="auto"/>
                <w:bottom w:val="none" w:sz="0" w:space="0" w:color="auto"/>
                <w:right w:val="none" w:sz="0" w:space="0" w:color="auto"/>
              </w:divBdr>
            </w:div>
          </w:divsChild>
        </w:div>
        <w:div w:id="1010136435">
          <w:marLeft w:val="0"/>
          <w:marRight w:val="0"/>
          <w:marTop w:val="0"/>
          <w:marBottom w:val="0"/>
          <w:divBdr>
            <w:top w:val="none" w:sz="0" w:space="0" w:color="auto"/>
            <w:left w:val="none" w:sz="0" w:space="0" w:color="auto"/>
            <w:bottom w:val="none" w:sz="0" w:space="0" w:color="auto"/>
            <w:right w:val="none" w:sz="0" w:space="0" w:color="auto"/>
          </w:divBdr>
          <w:divsChild>
            <w:div w:id="619922451">
              <w:marLeft w:val="0"/>
              <w:marRight w:val="0"/>
              <w:marTop w:val="0"/>
              <w:marBottom w:val="0"/>
              <w:divBdr>
                <w:top w:val="none" w:sz="0" w:space="0" w:color="auto"/>
                <w:left w:val="none" w:sz="0" w:space="0" w:color="auto"/>
                <w:bottom w:val="none" w:sz="0" w:space="0" w:color="auto"/>
                <w:right w:val="none" w:sz="0" w:space="0" w:color="auto"/>
              </w:divBdr>
            </w:div>
          </w:divsChild>
        </w:div>
        <w:div w:id="761872062">
          <w:marLeft w:val="0"/>
          <w:marRight w:val="0"/>
          <w:marTop w:val="0"/>
          <w:marBottom w:val="0"/>
          <w:divBdr>
            <w:top w:val="none" w:sz="0" w:space="0" w:color="auto"/>
            <w:left w:val="none" w:sz="0" w:space="0" w:color="auto"/>
            <w:bottom w:val="none" w:sz="0" w:space="0" w:color="auto"/>
            <w:right w:val="none" w:sz="0" w:space="0" w:color="auto"/>
          </w:divBdr>
          <w:divsChild>
            <w:div w:id="1966345698">
              <w:marLeft w:val="0"/>
              <w:marRight w:val="0"/>
              <w:marTop w:val="0"/>
              <w:marBottom w:val="0"/>
              <w:divBdr>
                <w:top w:val="none" w:sz="0" w:space="0" w:color="auto"/>
                <w:left w:val="none" w:sz="0" w:space="0" w:color="auto"/>
                <w:bottom w:val="none" w:sz="0" w:space="0" w:color="auto"/>
                <w:right w:val="none" w:sz="0" w:space="0" w:color="auto"/>
              </w:divBdr>
            </w:div>
          </w:divsChild>
        </w:div>
        <w:div w:id="802968738">
          <w:marLeft w:val="0"/>
          <w:marRight w:val="0"/>
          <w:marTop w:val="0"/>
          <w:marBottom w:val="0"/>
          <w:divBdr>
            <w:top w:val="none" w:sz="0" w:space="0" w:color="auto"/>
            <w:left w:val="none" w:sz="0" w:space="0" w:color="auto"/>
            <w:bottom w:val="none" w:sz="0" w:space="0" w:color="auto"/>
            <w:right w:val="none" w:sz="0" w:space="0" w:color="auto"/>
          </w:divBdr>
          <w:divsChild>
            <w:div w:id="319502648">
              <w:marLeft w:val="0"/>
              <w:marRight w:val="0"/>
              <w:marTop w:val="0"/>
              <w:marBottom w:val="0"/>
              <w:divBdr>
                <w:top w:val="none" w:sz="0" w:space="0" w:color="auto"/>
                <w:left w:val="none" w:sz="0" w:space="0" w:color="auto"/>
                <w:bottom w:val="none" w:sz="0" w:space="0" w:color="auto"/>
                <w:right w:val="none" w:sz="0" w:space="0" w:color="auto"/>
              </w:divBdr>
            </w:div>
          </w:divsChild>
        </w:div>
        <w:div w:id="2104759402">
          <w:marLeft w:val="0"/>
          <w:marRight w:val="0"/>
          <w:marTop w:val="0"/>
          <w:marBottom w:val="0"/>
          <w:divBdr>
            <w:top w:val="none" w:sz="0" w:space="0" w:color="auto"/>
            <w:left w:val="none" w:sz="0" w:space="0" w:color="auto"/>
            <w:bottom w:val="none" w:sz="0" w:space="0" w:color="auto"/>
            <w:right w:val="none" w:sz="0" w:space="0" w:color="auto"/>
          </w:divBdr>
          <w:divsChild>
            <w:div w:id="1963225272">
              <w:marLeft w:val="0"/>
              <w:marRight w:val="0"/>
              <w:marTop w:val="0"/>
              <w:marBottom w:val="0"/>
              <w:divBdr>
                <w:top w:val="none" w:sz="0" w:space="0" w:color="auto"/>
                <w:left w:val="none" w:sz="0" w:space="0" w:color="auto"/>
                <w:bottom w:val="none" w:sz="0" w:space="0" w:color="auto"/>
                <w:right w:val="none" w:sz="0" w:space="0" w:color="auto"/>
              </w:divBdr>
            </w:div>
          </w:divsChild>
        </w:div>
        <w:div w:id="1148091247">
          <w:marLeft w:val="0"/>
          <w:marRight w:val="0"/>
          <w:marTop w:val="0"/>
          <w:marBottom w:val="0"/>
          <w:divBdr>
            <w:top w:val="none" w:sz="0" w:space="0" w:color="auto"/>
            <w:left w:val="none" w:sz="0" w:space="0" w:color="auto"/>
            <w:bottom w:val="none" w:sz="0" w:space="0" w:color="auto"/>
            <w:right w:val="none" w:sz="0" w:space="0" w:color="auto"/>
          </w:divBdr>
          <w:divsChild>
            <w:div w:id="917986092">
              <w:marLeft w:val="0"/>
              <w:marRight w:val="0"/>
              <w:marTop w:val="0"/>
              <w:marBottom w:val="0"/>
              <w:divBdr>
                <w:top w:val="none" w:sz="0" w:space="0" w:color="auto"/>
                <w:left w:val="none" w:sz="0" w:space="0" w:color="auto"/>
                <w:bottom w:val="none" w:sz="0" w:space="0" w:color="auto"/>
                <w:right w:val="none" w:sz="0" w:space="0" w:color="auto"/>
              </w:divBdr>
            </w:div>
          </w:divsChild>
        </w:div>
        <w:div w:id="1289622333">
          <w:marLeft w:val="0"/>
          <w:marRight w:val="0"/>
          <w:marTop w:val="0"/>
          <w:marBottom w:val="0"/>
          <w:divBdr>
            <w:top w:val="none" w:sz="0" w:space="0" w:color="auto"/>
            <w:left w:val="none" w:sz="0" w:space="0" w:color="auto"/>
            <w:bottom w:val="none" w:sz="0" w:space="0" w:color="auto"/>
            <w:right w:val="none" w:sz="0" w:space="0" w:color="auto"/>
          </w:divBdr>
          <w:divsChild>
            <w:div w:id="88476965">
              <w:marLeft w:val="0"/>
              <w:marRight w:val="0"/>
              <w:marTop w:val="0"/>
              <w:marBottom w:val="0"/>
              <w:divBdr>
                <w:top w:val="none" w:sz="0" w:space="0" w:color="auto"/>
                <w:left w:val="none" w:sz="0" w:space="0" w:color="auto"/>
                <w:bottom w:val="none" w:sz="0" w:space="0" w:color="auto"/>
                <w:right w:val="none" w:sz="0" w:space="0" w:color="auto"/>
              </w:divBdr>
            </w:div>
          </w:divsChild>
        </w:div>
        <w:div w:id="1787456317">
          <w:marLeft w:val="0"/>
          <w:marRight w:val="0"/>
          <w:marTop w:val="0"/>
          <w:marBottom w:val="0"/>
          <w:divBdr>
            <w:top w:val="none" w:sz="0" w:space="0" w:color="auto"/>
            <w:left w:val="none" w:sz="0" w:space="0" w:color="auto"/>
            <w:bottom w:val="none" w:sz="0" w:space="0" w:color="auto"/>
            <w:right w:val="none" w:sz="0" w:space="0" w:color="auto"/>
          </w:divBdr>
          <w:divsChild>
            <w:div w:id="142042582">
              <w:marLeft w:val="0"/>
              <w:marRight w:val="0"/>
              <w:marTop w:val="0"/>
              <w:marBottom w:val="0"/>
              <w:divBdr>
                <w:top w:val="none" w:sz="0" w:space="0" w:color="auto"/>
                <w:left w:val="none" w:sz="0" w:space="0" w:color="auto"/>
                <w:bottom w:val="none" w:sz="0" w:space="0" w:color="auto"/>
                <w:right w:val="none" w:sz="0" w:space="0" w:color="auto"/>
              </w:divBdr>
            </w:div>
          </w:divsChild>
        </w:div>
        <w:div w:id="1617831427">
          <w:marLeft w:val="0"/>
          <w:marRight w:val="0"/>
          <w:marTop w:val="0"/>
          <w:marBottom w:val="0"/>
          <w:divBdr>
            <w:top w:val="none" w:sz="0" w:space="0" w:color="auto"/>
            <w:left w:val="none" w:sz="0" w:space="0" w:color="auto"/>
            <w:bottom w:val="none" w:sz="0" w:space="0" w:color="auto"/>
            <w:right w:val="none" w:sz="0" w:space="0" w:color="auto"/>
          </w:divBdr>
          <w:divsChild>
            <w:div w:id="425081889">
              <w:marLeft w:val="0"/>
              <w:marRight w:val="0"/>
              <w:marTop w:val="0"/>
              <w:marBottom w:val="0"/>
              <w:divBdr>
                <w:top w:val="none" w:sz="0" w:space="0" w:color="auto"/>
                <w:left w:val="none" w:sz="0" w:space="0" w:color="auto"/>
                <w:bottom w:val="none" w:sz="0" w:space="0" w:color="auto"/>
                <w:right w:val="none" w:sz="0" w:space="0" w:color="auto"/>
              </w:divBdr>
            </w:div>
          </w:divsChild>
        </w:div>
        <w:div w:id="1129586766">
          <w:marLeft w:val="0"/>
          <w:marRight w:val="0"/>
          <w:marTop w:val="0"/>
          <w:marBottom w:val="0"/>
          <w:divBdr>
            <w:top w:val="none" w:sz="0" w:space="0" w:color="auto"/>
            <w:left w:val="none" w:sz="0" w:space="0" w:color="auto"/>
            <w:bottom w:val="none" w:sz="0" w:space="0" w:color="auto"/>
            <w:right w:val="none" w:sz="0" w:space="0" w:color="auto"/>
          </w:divBdr>
          <w:divsChild>
            <w:div w:id="1571622648">
              <w:marLeft w:val="0"/>
              <w:marRight w:val="0"/>
              <w:marTop w:val="0"/>
              <w:marBottom w:val="0"/>
              <w:divBdr>
                <w:top w:val="none" w:sz="0" w:space="0" w:color="auto"/>
                <w:left w:val="none" w:sz="0" w:space="0" w:color="auto"/>
                <w:bottom w:val="none" w:sz="0" w:space="0" w:color="auto"/>
                <w:right w:val="none" w:sz="0" w:space="0" w:color="auto"/>
              </w:divBdr>
            </w:div>
          </w:divsChild>
        </w:div>
        <w:div w:id="1587036776">
          <w:marLeft w:val="0"/>
          <w:marRight w:val="0"/>
          <w:marTop w:val="0"/>
          <w:marBottom w:val="0"/>
          <w:divBdr>
            <w:top w:val="none" w:sz="0" w:space="0" w:color="auto"/>
            <w:left w:val="none" w:sz="0" w:space="0" w:color="auto"/>
            <w:bottom w:val="none" w:sz="0" w:space="0" w:color="auto"/>
            <w:right w:val="none" w:sz="0" w:space="0" w:color="auto"/>
          </w:divBdr>
          <w:divsChild>
            <w:div w:id="1520583574">
              <w:marLeft w:val="0"/>
              <w:marRight w:val="0"/>
              <w:marTop w:val="0"/>
              <w:marBottom w:val="0"/>
              <w:divBdr>
                <w:top w:val="none" w:sz="0" w:space="0" w:color="auto"/>
                <w:left w:val="none" w:sz="0" w:space="0" w:color="auto"/>
                <w:bottom w:val="none" w:sz="0" w:space="0" w:color="auto"/>
                <w:right w:val="none" w:sz="0" w:space="0" w:color="auto"/>
              </w:divBdr>
            </w:div>
          </w:divsChild>
        </w:div>
        <w:div w:id="1225412732">
          <w:marLeft w:val="0"/>
          <w:marRight w:val="0"/>
          <w:marTop w:val="0"/>
          <w:marBottom w:val="0"/>
          <w:divBdr>
            <w:top w:val="none" w:sz="0" w:space="0" w:color="auto"/>
            <w:left w:val="none" w:sz="0" w:space="0" w:color="auto"/>
            <w:bottom w:val="none" w:sz="0" w:space="0" w:color="auto"/>
            <w:right w:val="none" w:sz="0" w:space="0" w:color="auto"/>
          </w:divBdr>
          <w:divsChild>
            <w:div w:id="494341002">
              <w:marLeft w:val="0"/>
              <w:marRight w:val="0"/>
              <w:marTop w:val="0"/>
              <w:marBottom w:val="0"/>
              <w:divBdr>
                <w:top w:val="none" w:sz="0" w:space="0" w:color="auto"/>
                <w:left w:val="none" w:sz="0" w:space="0" w:color="auto"/>
                <w:bottom w:val="none" w:sz="0" w:space="0" w:color="auto"/>
                <w:right w:val="none" w:sz="0" w:space="0" w:color="auto"/>
              </w:divBdr>
            </w:div>
          </w:divsChild>
        </w:div>
        <w:div w:id="223687776">
          <w:marLeft w:val="0"/>
          <w:marRight w:val="0"/>
          <w:marTop w:val="0"/>
          <w:marBottom w:val="0"/>
          <w:divBdr>
            <w:top w:val="none" w:sz="0" w:space="0" w:color="auto"/>
            <w:left w:val="none" w:sz="0" w:space="0" w:color="auto"/>
            <w:bottom w:val="none" w:sz="0" w:space="0" w:color="auto"/>
            <w:right w:val="none" w:sz="0" w:space="0" w:color="auto"/>
          </w:divBdr>
          <w:divsChild>
            <w:div w:id="1107046914">
              <w:marLeft w:val="0"/>
              <w:marRight w:val="0"/>
              <w:marTop w:val="0"/>
              <w:marBottom w:val="0"/>
              <w:divBdr>
                <w:top w:val="none" w:sz="0" w:space="0" w:color="auto"/>
                <w:left w:val="none" w:sz="0" w:space="0" w:color="auto"/>
                <w:bottom w:val="none" w:sz="0" w:space="0" w:color="auto"/>
                <w:right w:val="none" w:sz="0" w:space="0" w:color="auto"/>
              </w:divBdr>
            </w:div>
          </w:divsChild>
        </w:div>
        <w:div w:id="1791706965">
          <w:marLeft w:val="0"/>
          <w:marRight w:val="0"/>
          <w:marTop w:val="0"/>
          <w:marBottom w:val="0"/>
          <w:divBdr>
            <w:top w:val="none" w:sz="0" w:space="0" w:color="auto"/>
            <w:left w:val="none" w:sz="0" w:space="0" w:color="auto"/>
            <w:bottom w:val="none" w:sz="0" w:space="0" w:color="auto"/>
            <w:right w:val="none" w:sz="0" w:space="0" w:color="auto"/>
          </w:divBdr>
          <w:divsChild>
            <w:div w:id="1852528649">
              <w:marLeft w:val="0"/>
              <w:marRight w:val="0"/>
              <w:marTop w:val="0"/>
              <w:marBottom w:val="0"/>
              <w:divBdr>
                <w:top w:val="none" w:sz="0" w:space="0" w:color="auto"/>
                <w:left w:val="none" w:sz="0" w:space="0" w:color="auto"/>
                <w:bottom w:val="none" w:sz="0" w:space="0" w:color="auto"/>
                <w:right w:val="none" w:sz="0" w:space="0" w:color="auto"/>
              </w:divBdr>
            </w:div>
          </w:divsChild>
        </w:div>
        <w:div w:id="35277376">
          <w:marLeft w:val="0"/>
          <w:marRight w:val="0"/>
          <w:marTop w:val="0"/>
          <w:marBottom w:val="0"/>
          <w:divBdr>
            <w:top w:val="none" w:sz="0" w:space="0" w:color="auto"/>
            <w:left w:val="none" w:sz="0" w:space="0" w:color="auto"/>
            <w:bottom w:val="none" w:sz="0" w:space="0" w:color="auto"/>
            <w:right w:val="none" w:sz="0" w:space="0" w:color="auto"/>
          </w:divBdr>
          <w:divsChild>
            <w:div w:id="691227350">
              <w:marLeft w:val="0"/>
              <w:marRight w:val="0"/>
              <w:marTop w:val="0"/>
              <w:marBottom w:val="0"/>
              <w:divBdr>
                <w:top w:val="none" w:sz="0" w:space="0" w:color="auto"/>
                <w:left w:val="none" w:sz="0" w:space="0" w:color="auto"/>
                <w:bottom w:val="none" w:sz="0" w:space="0" w:color="auto"/>
                <w:right w:val="none" w:sz="0" w:space="0" w:color="auto"/>
              </w:divBdr>
            </w:div>
          </w:divsChild>
        </w:div>
        <w:div w:id="2006277835">
          <w:marLeft w:val="0"/>
          <w:marRight w:val="0"/>
          <w:marTop w:val="0"/>
          <w:marBottom w:val="0"/>
          <w:divBdr>
            <w:top w:val="none" w:sz="0" w:space="0" w:color="auto"/>
            <w:left w:val="none" w:sz="0" w:space="0" w:color="auto"/>
            <w:bottom w:val="none" w:sz="0" w:space="0" w:color="auto"/>
            <w:right w:val="none" w:sz="0" w:space="0" w:color="auto"/>
          </w:divBdr>
          <w:divsChild>
            <w:div w:id="606304938">
              <w:marLeft w:val="0"/>
              <w:marRight w:val="0"/>
              <w:marTop w:val="0"/>
              <w:marBottom w:val="0"/>
              <w:divBdr>
                <w:top w:val="none" w:sz="0" w:space="0" w:color="auto"/>
                <w:left w:val="none" w:sz="0" w:space="0" w:color="auto"/>
                <w:bottom w:val="none" w:sz="0" w:space="0" w:color="auto"/>
                <w:right w:val="none" w:sz="0" w:space="0" w:color="auto"/>
              </w:divBdr>
            </w:div>
          </w:divsChild>
        </w:div>
        <w:div w:id="1576166811">
          <w:marLeft w:val="0"/>
          <w:marRight w:val="0"/>
          <w:marTop w:val="0"/>
          <w:marBottom w:val="0"/>
          <w:divBdr>
            <w:top w:val="none" w:sz="0" w:space="0" w:color="auto"/>
            <w:left w:val="none" w:sz="0" w:space="0" w:color="auto"/>
            <w:bottom w:val="none" w:sz="0" w:space="0" w:color="auto"/>
            <w:right w:val="none" w:sz="0" w:space="0" w:color="auto"/>
          </w:divBdr>
          <w:divsChild>
            <w:div w:id="878207621">
              <w:marLeft w:val="0"/>
              <w:marRight w:val="0"/>
              <w:marTop w:val="0"/>
              <w:marBottom w:val="0"/>
              <w:divBdr>
                <w:top w:val="none" w:sz="0" w:space="0" w:color="auto"/>
                <w:left w:val="none" w:sz="0" w:space="0" w:color="auto"/>
                <w:bottom w:val="none" w:sz="0" w:space="0" w:color="auto"/>
                <w:right w:val="none" w:sz="0" w:space="0" w:color="auto"/>
              </w:divBdr>
            </w:div>
            <w:div w:id="1026365355">
              <w:marLeft w:val="0"/>
              <w:marRight w:val="0"/>
              <w:marTop w:val="0"/>
              <w:marBottom w:val="0"/>
              <w:divBdr>
                <w:top w:val="none" w:sz="0" w:space="0" w:color="auto"/>
                <w:left w:val="none" w:sz="0" w:space="0" w:color="auto"/>
                <w:bottom w:val="none" w:sz="0" w:space="0" w:color="auto"/>
                <w:right w:val="none" w:sz="0" w:space="0" w:color="auto"/>
              </w:divBdr>
            </w:div>
            <w:div w:id="214239916">
              <w:marLeft w:val="0"/>
              <w:marRight w:val="0"/>
              <w:marTop w:val="0"/>
              <w:marBottom w:val="0"/>
              <w:divBdr>
                <w:top w:val="none" w:sz="0" w:space="0" w:color="auto"/>
                <w:left w:val="none" w:sz="0" w:space="0" w:color="auto"/>
                <w:bottom w:val="none" w:sz="0" w:space="0" w:color="auto"/>
                <w:right w:val="none" w:sz="0" w:space="0" w:color="auto"/>
              </w:divBdr>
            </w:div>
            <w:div w:id="27921488">
              <w:marLeft w:val="0"/>
              <w:marRight w:val="0"/>
              <w:marTop w:val="0"/>
              <w:marBottom w:val="0"/>
              <w:divBdr>
                <w:top w:val="none" w:sz="0" w:space="0" w:color="auto"/>
                <w:left w:val="none" w:sz="0" w:space="0" w:color="auto"/>
                <w:bottom w:val="none" w:sz="0" w:space="0" w:color="auto"/>
                <w:right w:val="none" w:sz="0" w:space="0" w:color="auto"/>
              </w:divBdr>
            </w:div>
          </w:divsChild>
        </w:div>
        <w:div w:id="1160925830">
          <w:marLeft w:val="0"/>
          <w:marRight w:val="0"/>
          <w:marTop w:val="0"/>
          <w:marBottom w:val="0"/>
          <w:divBdr>
            <w:top w:val="none" w:sz="0" w:space="0" w:color="auto"/>
            <w:left w:val="none" w:sz="0" w:space="0" w:color="auto"/>
            <w:bottom w:val="none" w:sz="0" w:space="0" w:color="auto"/>
            <w:right w:val="none" w:sz="0" w:space="0" w:color="auto"/>
          </w:divBdr>
          <w:divsChild>
            <w:div w:id="76365516">
              <w:marLeft w:val="0"/>
              <w:marRight w:val="0"/>
              <w:marTop w:val="0"/>
              <w:marBottom w:val="0"/>
              <w:divBdr>
                <w:top w:val="none" w:sz="0" w:space="0" w:color="auto"/>
                <w:left w:val="none" w:sz="0" w:space="0" w:color="auto"/>
                <w:bottom w:val="none" w:sz="0" w:space="0" w:color="auto"/>
                <w:right w:val="none" w:sz="0" w:space="0" w:color="auto"/>
              </w:divBdr>
            </w:div>
          </w:divsChild>
        </w:div>
        <w:div w:id="513880325">
          <w:marLeft w:val="0"/>
          <w:marRight w:val="0"/>
          <w:marTop w:val="0"/>
          <w:marBottom w:val="0"/>
          <w:divBdr>
            <w:top w:val="none" w:sz="0" w:space="0" w:color="auto"/>
            <w:left w:val="none" w:sz="0" w:space="0" w:color="auto"/>
            <w:bottom w:val="none" w:sz="0" w:space="0" w:color="auto"/>
            <w:right w:val="none" w:sz="0" w:space="0" w:color="auto"/>
          </w:divBdr>
          <w:divsChild>
            <w:div w:id="2044819982">
              <w:marLeft w:val="0"/>
              <w:marRight w:val="0"/>
              <w:marTop w:val="0"/>
              <w:marBottom w:val="0"/>
              <w:divBdr>
                <w:top w:val="none" w:sz="0" w:space="0" w:color="auto"/>
                <w:left w:val="none" w:sz="0" w:space="0" w:color="auto"/>
                <w:bottom w:val="none" w:sz="0" w:space="0" w:color="auto"/>
                <w:right w:val="none" w:sz="0" w:space="0" w:color="auto"/>
              </w:divBdr>
            </w:div>
          </w:divsChild>
        </w:div>
        <w:div w:id="1972245294">
          <w:marLeft w:val="0"/>
          <w:marRight w:val="0"/>
          <w:marTop w:val="0"/>
          <w:marBottom w:val="0"/>
          <w:divBdr>
            <w:top w:val="none" w:sz="0" w:space="0" w:color="auto"/>
            <w:left w:val="none" w:sz="0" w:space="0" w:color="auto"/>
            <w:bottom w:val="none" w:sz="0" w:space="0" w:color="auto"/>
            <w:right w:val="none" w:sz="0" w:space="0" w:color="auto"/>
          </w:divBdr>
          <w:divsChild>
            <w:div w:id="299501008">
              <w:marLeft w:val="0"/>
              <w:marRight w:val="0"/>
              <w:marTop w:val="0"/>
              <w:marBottom w:val="0"/>
              <w:divBdr>
                <w:top w:val="none" w:sz="0" w:space="0" w:color="auto"/>
                <w:left w:val="none" w:sz="0" w:space="0" w:color="auto"/>
                <w:bottom w:val="none" w:sz="0" w:space="0" w:color="auto"/>
                <w:right w:val="none" w:sz="0" w:space="0" w:color="auto"/>
              </w:divBdr>
            </w:div>
          </w:divsChild>
        </w:div>
        <w:div w:id="697585914">
          <w:marLeft w:val="0"/>
          <w:marRight w:val="0"/>
          <w:marTop w:val="0"/>
          <w:marBottom w:val="0"/>
          <w:divBdr>
            <w:top w:val="none" w:sz="0" w:space="0" w:color="auto"/>
            <w:left w:val="none" w:sz="0" w:space="0" w:color="auto"/>
            <w:bottom w:val="none" w:sz="0" w:space="0" w:color="auto"/>
            <w:right w:val="none" w:sz="0" w:space="0" w:color="auto"/>
          </w:divBdr>
          <w:divsChild>
            <w:div w:id="1596595637">
              <w:marLeft w:val="0"/>
              <w:marRight w:val="0"/>
              <w:marTop w:val="0"/>
              <w:marBottom w:val="0"/>
              <w:divBdr>
                <w:top w:val="none" w:sz="0" w:space="0" w:color="auto"/>
                <w:left w:val="none" w:sz="0" w:space="0" w:color="auto"/>
                <w:bottom w:val="none" w:sz="0" w:space="0" w:color="auto"/>
                <w:right w:val="none" w:sz="0" w:space="0" w:color="auto"/>
              </w:divBdr>
            </w:div>
          </w:divsChild>
        </w:div>
        <w:div w:id="1118909953">
          <w:marLeft w:val="0"/>
          <w:marRight w:val="0"/>
          <w:marTop w:val="0"/>
          <w:marBottom w:val="0"/>
          <w:divBdr>
            <w:top w:val="none" w:sz="0" w:space="0" w:color="auto"/>
            <w:left w:val="none" w:sz="0" w:space="0" w:color="auto"/>
            <w:bottom w:val="none" w:sz="0" w:space="0" w:color="auto"/>
            <w:right w:val="none" w:sz="0" w:space="0" w:color="auto"/>
          </w:divBdr>
          <w:divsChild>
            <w:div w:id="641277509">
              <w:marLeft w:val="0"/>
              <w:marRight w:val="0"/>
              <w:marTop w:val="0"/>
              <w:marBottom w:val="0"/>
              <w:divBdr>
                <w:top w:val="none" w:sz="0" w:space="0" w:color="auto"/>
                <w:left w:val="none" w:sz="0" w:space="0" w:color="auto"/>
                <w:bottom w:val="none" w:sz="0" w:space="0" w:color="auto"/>
                <w:right w:val="none" w:sz="0" w:space="0" w:color="auto"/>
              </w:divBdr>
            </w:div>
          </w:divsChild>
        </w:div>
        <w:div w:id="1662075890">
          <w:marLeft w:val="0"/>
          <w:marRight w:val="0"/>
          <w:marTop w:val="0"/>
          <w:marBottom w:val="0"/>
          <w:divBdr>
            <w:top w:val="none" w:sz="0" w:space="0" w:color="auto"/>
            <w:left w:val="none" w:sz="0" w:space="0" w:color="auto"/>
            <w:bottom w:val="none" w:sz="0" w:space="0" w:color="auto"/>
            <w:right w:val="none" w:sz="0" w:space="0" w:color="auto"/>
          </w:divBdr>
          <w:divsChild>
            <w:div w:id="1438602065">
              <w:marLeft w:val="0"/>
              <w:marRight w:val="0"/>
              <w:marTop w:val="0"/>
              <w:marBottom w:val="0"/>
              <w:divBdr>
                <w:top w:val="none" w:sz="0" w:space="0" w:color="auto"/>
                <w:left w:val="none" w:sz="0" w:space="0" w:color="auto"/>
                <w:bottom w:val="none" w:sz="0" w:space="0" w:color="auto"/>
                <w:right w:val="none" w:sz="0" w:space="0" w:color="auto"/>
              </w:divBdr>
            </w:div>
          </w:divsChild>
        </w:div>
        <w:div w:id="305279046">
          <w:marLeft w:val="0"/>
          <w:marRight w:val="0"/>
          <w:marTop w:val="0"/>
          <w:marBottom w:val="0"/>
          <w:divBdr>
            <w:top w:val="none" w:sz="0" w:space="0" w:color="auto"/>
            <w:left w:val="none" w:sz="0" w:space="0" w:color="auto"/>
            <w:bottom w:val="none" w:sz="0" w:space="0" w:color="auto"/>
            <w:right w:val="none" w:sz="0" w:space="0" w:color="auto"/>
          </w:divBdr>
          <w:divsChild>
            <w:div w:id="651175479">
              <w:marLeft w:val="0"/>
              <w:marRight w:val="0"/>
              <w:marTop w:val="0"/>
              <w:marBottom w:val="0"/>
              <w:divBdr>
                <w:top w:val="none" w:sz="0" w:space="0" w:color="auto"/>
                <w:left w:val="none" w:sz="0" w:space="0" w:color="auto"/>
                <w:bottom w:val="none" w:sz="0" w:space="0" w:color="auto"/>
                <w:right w:val="none" w:sz="0" w:space="0" w:color="auto"/>
              </w:divBdr>
            </w:div>
          </w:divsChild>
        </w:div>
        <w:div w:id="1451821631">
          <w:marLeft w:val="0"/>
          <w:marRight w:val="0"/>
          <w:marTop w:val="0"/>
          <w:marBottom w:val="0"/>
          <w:divBdr>
            <w:top w:val="none" w:sz="0" w:space="0" w:color="auto"/>
            <w:left w:val="none" w:sz="0" w:space="0" w:color="auto"/>
            <w:bottom w:val="none" w:sz="0" w:space="0" w:color="auto"/>
            <w:right w:val="none" w:sz="0" w:space="0" w:color="auto"/>
          </w:divBdr>
          <w:divsChild>
            <w:div w:id="2118720549">
              <w:marLeft w:val="0"/>
              <w:marRight w:val="0"/>
              <w:marTop w:val="0"/>
              <w:marBottom w:val="0"/>
              <w:divBdr>
                <w:top w:val="none" w:sz="0" w:space="0" w:color="auto"/>
                <w:left w:val="none" w:sz="0" w:space="0" w:color="auto"/>
                <w:bottom w:val="none" w:sz="0" w:space="0" w:color="auto"/>
                <w:right w:val="none" w:sz="0" w:space="0" w:color="auto"/>
              </w:divBdr>
            </w:div>
          </w:divsChild>
        </w:div>
        <w:div w:id="104663437">
          <w:marLeft w:val="0"/>
          <w:marRight w:val="0"/>
          <w:marTop w:val="0"/>
          <w:marBottom w:val="0"/>
          <w:divBdr>
            <w:top w:val="none" w:sz="0" w:space="0" w:color="auto"/>
            <w:left w:val="none" w:sz="0" w:space="0" w:color="auto"/>
            <w:bottom w:val="none" w:sz="0" w:space="0" w:color="auto"/>
            <w:right w:val="none" w:sz="0" w:space="0" w:color="auto"/>
          </w:divBdr>
          <w:divsChild>
            <w:div w:id="670257164">
              <w:marLeft w:val="0"/>
              <w:marRight w:val="0"/>
              <w:marTop w:val="0"/>
              <w:marBottom w:val="0"/>
              <w:divBdr>
                <w:top w:val="none" w:sz="0" w:space="0" w:color="auto"/>
                <w:left w:val="none" w:sz="0" w:space="0" w:color="auto"/>
                <w:bottom w:val="none" w:sz="0" w:space="0" w:color="auto"/>
                <w:right w:val="none" w:sz="0" w:space="0" w:color="auto"/>
              </w:divBdr>
            </w:div>
          </w:divsChild>
        </w:div>
        <w:div w:id="1709838850">
          <w:marLeft w:val="0"/>
          <w:marRight w:val="0"/>
          <w:marTop w:val="0"/>
          <w:marBottom w:val="0"/>
          <w:divBdr>
            <w:top w:val="none" w:sz="0" w:space="0" w:color="auto"/>
            <w:left w:val="none" w:sz="0" w:space="0" w:color="auto"/>
            <w:bottom w:val="none" w:sz="0" w:space="0" w:color="auto"/>
            <w:right w:val="none" w:sz="0" w:space="0" w:color="auto"/>
          </w:divBdr>
          <w:divsChild>
            <w:div w:id="1821070531">
              <w:marLeft w:val="0"/>
              <w:marRight w:val="0"/>
              <w:marTop w:val="0"/>
              <w:marBottom w:val="0"/>
              <w:divBdr>
                <w:top w:val="none" w:sz="0" w:space="0" w:color="auto"/>
                <w:left w:val="none" w:sz="0" w:space="0" w:color="auto"/>
                <w:bottom w:val="none" w:sz="0" w:space="0" w:color="auto"/>
                <w:right w:val="none" w:sz="0" w:space="0" w:color="auto"/>
              </w:divBdr>
            </w:div>
          </w:divsChild>
        </w:div>
        <w:div w:id="1581908323">
          <w:marLeft w:val="0"/>
          <w:marRight w:val="0"/>
          <w:marTop w:val="0"/>
          <w:marBottom w:val="0"/>
          <w:divBdr>
            <w:top w:val="none" w:sz="0" w:space="0" w:color="auto"/>
            <w:left w:val="none" w:sz="0" w:space="0" w:color="auto"/>
            <w:bottom w:val="none" w:sz="0" w:space="0" w:color="auto"/>
            <w:right w:val="none" w:sz="0" w:space="0" w:color="auto"/>
          </w:divBdr>
          <w:divsChild>
            <w:div w:id="1527519412">
              <w:marLeft w:val="0"/>
              <w:marRight w:val="0"/>
              <w:marTop w:val="0"/>
              <w:marBottom w:val="0"/>
              <w:divBdr>
                <w:top w:val="none" w:sz="0" w:space="0" w:color="auto"/>
                <w:left w:val="none" w:sz="0" w:space="0" w:color="auto"/>
                <w:bottom w:val="none" w:sz="0" w:space="0" w:color="auto"/>
                <w:right w:val="none" w:sz="0" w:space="0" w:color="auto"/>
              </w:divBdr>
            </w:div>
            <w:div w:id="1209534636">
              <w:marLeft w:val="0"/>
              <w:marRight w:val="0"/>
              <w:marTop w:val="0"/>
              <w:marBottom w:val="0"/>
              <w:divBdr>
                <w:top w:val="none" w:sz="0" w:space="0" w:color="auto"/>
                <w:left w:val="none" w:sz="0" w:space="0" w:color="auto"/>
                <w:bottom w:val="none" w:sz="0" w:space="0" w:color="auto"/>
                <w:right w:val="none" w:sz="0" w:space="0" w:color="auto"/>
              </w:divBdr>
            </w:div>
            <w:div w:id="992678263">
              <w:marLeft w:val="0"/>
              <w:marRight w:val="0"/>
              <w:marTop w:val="0"/>
              <w:marBottom w:val="0"/>
              <w:divBdr>
                <w:top w:val="none" w:sz="0" w:space="0" w:color="auto"/>
                <w:left w:val="none" w:sz="0" w:space="0" w:color="auto"/>
                <w:bottom w:val="none" w:sz="0" w:space="0" w:color="auto"/>
                <w:right w:val="none" w:sz="0" w:space="0" w:color="auto"/>
              </w:divBdr>
            </w:div>
            <w:div w:id="229461706">
              <w:marLeft w:val="0"/>
              <w:marRight w:val="0"/>
              <w:marTop w:val="0"/>
              <w:marBottom w:val="0"/>
              <w:divBdr>
                <w:top w:val="none" w:sz="0" w:space="0" w:color="auto"/>
                <w:left w:val="none" w:sz="0" w:space="0" w:color="auto"/>
                <w:bottom w:val="none" w:sz="0" w:space="0" w:color="auto"/>
                <w:right w:val="none" w:sz="0" w:space="0" w:color="auto"/>
              </w:divBdr>
            </w:div>
            <w:div w:id="809716269">
              <w:marLeft w:val="0"/>
              <w:marRight w:val="0"/>
              <w:marTop w:val="0"/>
              <w:marBottom w:val="0"/>
              <w:divBdr>
                <w:top w:val="none" w:sz="0" w:space="0" w:color="auto"/>
                <w:left w:val="none" w:sz="0" w:space="0" w:color="auto"/>
                <w:bottom w:val="none" w:sz="0" w:space="0" w:color="auto"/>
                <w:right w:val="none" w:sz="0" w:space="0" w:color="auto"/>
              </w:divBdr>
            </w:div>
            <w:div w:id="1513959323">
              <w:marLeft w:val="0"/>
              <w:marRight w:val="0"/>
              <w:marTop w:val="0"/>
              <w:marBottom w:val="0"/>
              <w:divBdr>
                <w:top w:val="none" w:sz="0" w:space="0" w:color="auto"/>
                <w:left w:val="none" w:sz="0" w:space="0" w:color="auto"/>
                <w:bottom w:val="none" w:sz="0" w:space="0" w:color="auto"/>
                <w:right w:val="none" w:sz="0" w:space="0" w:color="auto"/>
              </w:divBdr>
            </w:div>
            <w:div w:id="2028828411">
              <w:marLeft w:val="0"/>
              <w:marRight w:val="0"/>
              <w:marTop w:val="0"/>
              <w:marBottom w:val="0"/>
              <w:divBdr>
                <w:top w:val="none" w:sz="0" w:space="0" w:color="auto"/>
                <w:left w:val="none" w:sz="0" w:space="0" w:color="auto"/>
                <w:bottom w:val="none" w:sz="0" w:space="0" w:color="auto"/>
                <w:right w:val="none" w:sz="0" w:space="0" w:color="auto"/>
              </w:divBdr>
            </w:div>
            <w:div w:id="973028890">
              <w:marLeft w:val="0"/>
              <w:marRight w:val="0"/>
              <w:marTop w:val="0"/>
              <w:marBottom w:val="0"/>
              <w:divBdr>
                <w:top w:val="none" w:sz="0" w:space="0" w:color="auto"/>
                <w:left w:val="none" w:sz="0" w:space="0" w:color="auto"/>
                <w:bottom w:val="none" w:sz="0" w:space="0" w:color="auto"/>
                <w:right w:val="none" w:sz="0" w:space="0" w:color="auto"/>
              </w:divBdr>
            </w:div>
            <w:div w:id="238637115">
              <w:marLeft w:val="0"/>
              <w:marRight w:val="0"/>
              <w:marTop w:val="0"/>
              <w:marBottom w:val="0"/>
              <w:divBdr>
                <w:top w:val="none" w:sz="0" w:space="0" w:color="auto"/>
                <w:left w:val="none" w:sz="0" w:space="0" w:color="auto"/>
                <w:bottom w:val="none" w:sz="0" w:space="0" w:color="auto"/>
                <w:right w:val="none" w:sz="0" w:space="0" w:color="auto"/>
              </w:divBdr>
            </w:div>
            <w:div w:id="894512619">
              <w:marLeft w:val="0"/>
              <w:marRight w:val="0"/>
              <w:marTop w:val="0"/>
              <w:marBottom w:val="0"/>
              <w:divBdr>
                <w:top w:val="none" w:sz="0" w:space="0" w:color="auto"/>
                <w:left w:val="none" w:sz="0" w:space="0" w:color="auto"/>
                <w:bottom w:val="none" w:sz="0" w:space="0" w:color="auto"/>
                <w:right w:val="none" w:sz="0" w:space="0" w:color="auto"/>
              </w:divBdr>
            </w:div>
            <w:div w:id="575938911">
              <w:marLeft w:val="0"/>
              <w:marRight w:val="0"/>
              <w:marTop w:val="0"/>
              <w:marBottom w:val="0"/>
              <w:divBdr>
                <w:top w:val="none" w:sz="0" w:space="0" w:color="auto"/>
                <w:left w:val="none" w:sz="0" w:space="0" w:color="auto"/>
                <w:bottom w:val="none" w:sz="0" w:space="0" w:color="auto"/>
                <w:right w:val="none" w:sz="0" w:space="0" w:color="auto"/>
              </w:divBdr>
            </w:div>
            <w:div w:id="671613916">
              <w:marLeft w:val="0"/>
              <w:marRight w:val="0"/>
              <w:marTop w:val="0"/>
              <w:marBottom w:val="0"/>
              <w:divBdr>
                <w:top w:val="none" w:sz="0" w:space="0" w:color="auto"/>
                <w:left w:val="none" w:sz="0" w:space="0" w:color="auto"/>
                <w:bottom w:val="none" w:sz="0" w:space="0" w:color="auto"/>
                <w:right w:val="none" w:sz="0" w:space="0" w:color="auto"/>
              </w:divBdr>
            </w:div>
            <w:div w:id="1525752556">
              <w:marLeft w:val="0"/>
              <w:marRight w:val="0"/>
              <w:marTop w:val="0"/>
              <w:marBottom w:val="0"/>
              <w:divBdr>
                <w:top w:val="none" w:sz="0" w:space="0" w:color="auto"/>
                <w:left w:val="none" w:sz="0" w:space="0" w:color="auto"/>
                <w:bottom w:val="none" w:sz="0" w:space="0" w:color="auto"/>
                <w:right w:val="none" w:sz="0" w:space="0" w:color="auto"/>
              </w:divBdr>
            </w:div>
            <w:div w:id="309093628">
              <w:marLeft w:val="0"/>
              <w:marRight w:val="0"/>
              <w:marTop w:val="0"/>
              <w:marBottom w:val="0"/>
              <w:divBdr>
                <w:top w:val="none" w:sz="0" w:space="0" w:color="auto"/>
                <w:left w:val="none" w:sz="0" w:space="0" w:color="auto"/>
                <w:bottom w:val="none" w:sz="0" w:space="0" w:color="auto"/>
                <w:right w:val="none" w:sz="0" w:space="0" w:color="auto"/>
              </w:divBdr>
            </w:div>
            <w:div w:id="1306592649">
              <w:marLeft w:val="0"/>
              <w:marRight w:val="0"/>
              <w:marTop w:val="0"/>
              <w:marBottom w:val="0"/>
              <w:divBdr>
                <w:top w:val="none" w:sz="0" w:space="0" w:color="auto"/>
                <w:left w:val="none" w:sz="0" w:space="0" w:color="auto"/>
                <w:bottom w:val="none" w:sz="0" w:space="0" w:color="auto"/>
                <w:right w:val="none" w:sz="0" w:space="0" w:color="auto"/>
              </w:divBdr>
            </w:div>
            <w:div w:id="1967855843">
              <w:marLeft w:val="0"/>
              <w:marRight w:val="0"/>
              <w:marTop w:val="0"/>
              <w:marBottom w:val="0"/>
              <w:divBdr>
                <w:top w:val="none" w:sz="0" w:space="0" w:color="auto"/>
                <w:left w:val="none" w:sz="0" w:space="0" w:color="auto"/>
                <w:bottom w:val="none" w:sz="0" w:space="0" w:color="auto"/>
                <w:right w:val="none" w:sz="0" w:space="0" w:color="auto"/>
              </w:divBdr>
            </w:div>
          </w:divsChild>
        </w:div>
        <w:div w:id="1529679564">
          <w:marLeft w:val="0"/>
          <w:marRight w:val="0"/>
          <w:marTop w:val="0"/>
          <w:marBottom w:val="0"/>
          <w:divBdr>
            <w:top w:val="none" w:sz="0" w:space="0" w:color="auto"/>
            <w:left w:val="none" w:sz="0" w:space="0" w:color="auto"/>
            <w:bottom w:val="none" w:sz="0" w:space="0" w:color="auto"/>
            <w:right w:val="none" w:sz="0" w:space="0" w:color="auto"/>
          </w:divBdr>
          <w:divsChild>
            <w:div w:id="1065571456">
              <w:marLeft w:val="0"/>
              <w:marRight w:val="0"/>
              <w:marTop w:val="0"/>
              <w:marBottom w:val="0"/>
              <w:divBdr>
                <w:top w:val="none" w:sz="0" w:space="0" w:color="auto"/>
                <w:left w:val="none" w:sz="0" w:space="0" w:color="auto"/>
                <w:bottom w:val="none" w:sz="0" w:space="0" w:color="auto"/>
                <w:right w:val="none" w:sz="0" w:space="0" w:color="auto"/>
              </w:divBdr>
            </w:div>
          </w:divsChild>
        </w:div>
        <w:div w:id="812719096">
          <w:marLeft w:val="0"/>
          <w:marRight w:val="0"/>
          <w:marTop w:val="0"/>
          <w:marBottom w:val="0"/>
          <w:divBdr>
            <w:top w:val="none" w:sz="0" w:space="0" w:color="auto"/>
            <w:left w:val="none" w:sz="0" w:space="0" w:color="auto"/>
            <w:bottom w:val="none" w:sz="0" w:space="0" w:color="auto"/>
            <w:right w:val="none" w:sz="0" w:space="0" w:color="auto"/>
          </w:divBdr>
          <w:divsChild>
            <w:div w:id="958531155">
              <w:marLeft w:val="0"/>
              <w:marRight w:val="0"/>
              <w:marTop w:val="0"/>
              <w:marBottom w:val="0"/>
              <w:divBdr>
                <w:top w:val="none" w:sz="0" w:space="0" w:color="auto"/>
                <w:left w:val="none" w:sz="0" w:space="0" w:color="auto"/>
                <w:bottom w:val="none" w:sz="0" w:space="0" w:color="auto"/>
                <w:right w:val="none" w:sz="0" w:space="0" w:color="auto"/>
              </w:divBdr>
            </w:div>
          </w:divsChild>
        </w:div>
        <w:div w:id="1864899864">
          <w:marLeft w:val="0"/>
          <w:marRight w:val="0"/>
          <w:marTop w:val="0"/>
          <w:marBottom w:val="0"/>
          <w:divBdr>
            <w:top w:val="none" w:sz="0" w:space="0" w:color="auto"/>
            <w:left w:val="none" w:sz="0" w:space="0" w:color="auto"/>
            <w:bottom w:val="none" w:sz="0" w:space="0" w:color="auto"/>
            <w:right w:val="none" w:sz="0" w:space="0" w:color="auto"/>
          </w:divBdr>
          <w:divsChild>
            <w:div w:id="416249324">
              <w:marLeft w:val="0"/>
              <w:marRight w:val="0"/>
              <w:marTop w:val="0"/>
              <w:marBottom w:val="0"/>
              <w:divBdr>
                <w:top w:val="none" w:sz="0" w:space="0" w:color="auto"/>
                <w:left w:val="none" w:sz="0" w:space="0" w:color="auto"/>
                <w:bottom w:val="none" w:sz="0" w:space="0" w:color="auto"/>
                <w:right w:val="none" w:sz="0" w:space="0" w:color="auto"/>
              </w:divBdr>
            </w:div>
            <w:div w:id="419839588">
              <w:marLeft w:val="0"/>
              <w:marRight w:val="0"/>
              <w:marTop w:val="0"/>
              <w:marBottom w:val="0"/>
              <w:divBdr>
                <w:top w:val="none" w:sz="0" w:space="0" w:color="auto"/>
                <w:left w:val="none" w:sz="0" w:space="0" w:color="auto"/>
                <w:bottom w:val="none" w:sz="0" w:space="0" w:color="auto"/>
                <w:right w:val="none" w:sz="0" w:space="0" w:color="auto"/>
              </w:divBdr>
            </w:div>
            <w:div w:id="587538754">
              <w:marLeft w:val="0"/>
              <w:marRight w:val="0"/>
              <w:marTop w:val="0"/>
              <w:marBottom w:val="0"/>
              <w:divBdr>
                <w:top w:val="none" w:sz="0" w:space="0" w:color="auto"/>
                <w:left w:val="none" w:sz="0" w:space="0" w:color="auto"/>
                <w:bottom w:val="none" w:sz="0" w:space="0" w:color="auto"/>
                <w:right w:val="none" w:sz="0" w:space="0" w:color="auto"/>
              </w:divBdr>
            </w:div>
            <w:div w:id="67311736">
              <w:marLeft w:val="0"/>
              <w:marRight w:val="0"/>
              <w:marTop w:val="0"/>
              <w:marBottom w:val="0"/>
              <w:divBdr>
                <w:top w:val="none" w:sz="0" w:space="0" w:color="auto"/>
                <w:left w:val="none" w:sz="0" w:space="0" w:color="auto"/>
                <w:bottom w:val="none" w:sz="0" w:space="0" w:color="auto"/>
                <w:right w:val="none" w:sz="0" w:space="0" w:color="auto"/>
              </w:divBdr>
            </w:div>
            <w:div w:id="1350836876">
              <w:marLeft w:val="0"/>
              <w:marRight w:val="0"/>
              <w:marTop w:val="0"/>
              <w:marBottom w:val="0"/>
              <w:divBdr>
                <w:top w:val="none" w:sz="0" w:space="0" w:color="auto"/>
                <w:left w:val="none" w:sz="0" w:space="0" w:color="auto"/>
                <w:bottom w:val="none" w:sz="0" w:space="0" w:color="auto"/>
                <w:right w:val="none" w:sz="0" w:space="0" w:color="auto"/>
              </w:divBdr>
            </w:div>
            <w:div w:id="1779133147">
              <w:marLeft w:val="0"/>
              <w:marRight w:val="0"/>
              <w:marTop w:val="0"/>
              <w:marBottom w:val="0"/>
              <w:divBdr>
                <w:top w:val="none" w:sz="0" w:space="0" w:color="auto"/>
                <w:left w:val="none" w:sz="0" w:space="0" w:color="auto"/>
                <w:bottom w:val="none" w:sz="0" w:space="0" w:color="auto"/>
                <w:right w:val="none" w:sz="0" w:space="0" w:color="auto"/>
              </w:divBdr>
            </w:div>
            <w:div w:id="1946888238">
              <w:marLeft w:val="0"/>
              <w:marRight w:val="0"/>
              <w:marTop w:val="0"/>
              <w:marBottom w:val="0"/>
              <w:divBdr>
                <w:top w:val="none" w:sz="0" w:space="0" w:color="auto"/>
                <w:left w:val="none" w:sz="0" w:space="0" w:color="auto"/>
                <w:bottom w:val="none" w:sz="0" w:space="0" w:color="auto"/>
                <w:right w:val="none" w:sz="0" w:space="0" w:color="auto"/>
              </w:divBdr>
            </w:div>
          </w:divsChild>
        </w:div>
        <w:div w:id="343675151">
          <w:marLeft w:val="0"/>
          <w:marRight w:val="0"/>
          <w:marTop w:val="0"/>
          <w:marBottom w:val="0"/>
          <w:divBdr>
            <w:top w:val="none" w:sz="0" w:space="0" w:color="auto"/>
            <w:left w:val="none" w:sz="0" w:space="0" w:color="auto"/>
            <w:bottom w:val="none" w:sz="0" w:space="0" w:color="auto"/>
            <w:right w:val="none" w:sz="0" w:space="0" w:color="auto"/>
          </w:divBdr>
          <w:divsChild>
            <w:div w:id="681516421">
              <w:marLeft w:val="0"/>
              <w:marRight w:val="0"/>
              <w:marTop w:val="0"/>
              <w:marBottom w:val="0"/>
              <w:divBdr>
                <w:top w:val="none" w:sz="0" w:space="0" w:color="auto"/>
                <w:left w:val="none" w:sz="0" w:space="0" w:color="auto"/>
                <w:bottom w:val="none" w:sz="0" w:space="0" w:color="auto"/>
                <w:right w:val="none" w:sz="0" w:space="0" w:color="auto"/>
              </w:divBdr>
            </w:div>
          </w:divsChild>
        </w:div>
        <w:div w:id="1801418539">
          <w:marLeft w:val="0"/>
          <w:marRight w:val="0"/>
          <w:marTop w:val="0"/>
          <w:marBottom w:val="0"/>
          <w:divBdr>
            <w:top w:val="none" w:sz="0" w:space="0" w:color="auto"/>
            <w:left w:val="none" w:sz="0" w:space="0" w:color="auto"/>
            <w:bottom w:val="none" w:sz="0" w:space="0" w:color="auto"/>
            <w:right w:val="none" w:sz="0" w:space="0" w:color="auto"/>
          </w:divBdr>
          <w:divsChild>
            <w:div w:id="171114929">
              <w:marLeft w:val="0"/>
              <w:marRight w:val="0"/>
              <w:marTop w:val="0"/>
              <w:marBottom w:val="0"/>
              <w:divBdr>
                <w:top w:val="none" w:sz="0" w:space="0" w:color="auto"/>
                <w:left w:val="none" w:sz="0" w:space="0" w:color="auto"/>
                <w:bottom w:val="none" w:sz="0" w:space="0" w:color="auto"/>
                <w:right w:val="none" w:sz="0" w:space="0" w:color="auto"/>
              </w:divBdr>
            </w:div>
          </w:divsChild>
        </w:div>
        <w:div w:id="2080906292">
          <w:marLeft w:val="0"/>
          <w:marRight w:val="0"/>
          <w:marTop w:val="0"/>
          <w:marBottom w:val="0"/>
          <w:divBdr>
            <w:top w:val="none" w:sz="0" w:space="0" w:color="auto"/>
            <w:left w:val="none" w:sz="0" w:space="0" w:color="auto"/>
            <w:bottom w:val="none" w:sz="0" w:space="0" w:color="auto"/>
            <w:right w:val="none" w:sz="0" w:space="0" w:color="auto"/>
          </w:divBdr>
          <w:divsChild>
            <w:div w:id="1245871319">
              <w:marLeft w:val="0"/>
              <w:marRight w:val="0"/>
              <w:marTop w:val="0"/>
              <w:marBottom w:val="0"/>
              <w:divBdr>
                <w:top w:val="none" w:sz="0" w:space="0" w:color="auto"/>
                <w:left w:val="none" w:sz="0" w:space="0" w:color="auto"/>
                <w:bottom w:val="none" w:sz="0" w:space="0" w:color="auto"/>
                <w:right w:val="none" w:sz="0" w:space="0" w:color="auto"/>
              </w:divBdr>
            </w:div>
          </w:divsChild>
        </w:div>
        <w:div w:id="983463666">
          <w:marLeft w:val="0"/>
          <w:marRight w:val="0"/>
          <w:marTop w:val="0"/>
          <w:marBottom w:val="0"/>
          <w:divBdr>
            <w:top w:val="none" w:sz="0" w:space="0" w:color="auto"/>
            <w:left w:val="none" w:sz="0" w:space="0" w:color="auto"/>
            <w:bottom w:val="none" w:sz="0" w:space="0" w:color="auto"/>
            <w:right w:val="none" w:sz="0" w:space="0" w:color="auto"/>
          </w:divBdr>
          <w:divsChild>
            <w:div w:id="430055828">
              <w:marLeft w:val="0"/>
              <w:marRight w:val="0"/>
              <w:marTop w:val="0"/>
              <w:marBottom w:val="0"/>
              <w:divBdr>
                <w:top w:val="none" w:sz="0" w:space="0" w:color="auto"/>
                <w:left w:val="none" w:sz="0" w:space="0" w:color="auto"/>
                <w:bottom w:val="none" w:sz="0" w:space="0" w:color="auto"/>
                <w:right w:val="none" w:sz="0" w:space="0" w:color="auto"/>
              </w:divBdr>
            </w:div>
          </w:divsChild>
        </w:div>
        <w:div w:id="223564318">
          <w:marLeft w:val="0"/>
          <w:marRight w:val="0"/>
          <w:marTop w:val="0"/>
          <w:marBottom w:val="0"/>
          <w:divBdr>
            <w:top w:val="none" w:sz="0" w:space="0" w:color="auto"/>
            <w:left w:val="none" w:sz="0" w:space="0" w:color="auto"/>
            <w:bottom w:val="none" w:sz="0" w:space="0" w:color="auto"/>
            <w:right w:val="none" w:sz="0" w:space="0" w:color="auto"/>
          </w:divBdr>
          <w:divsChild>
            <w:div w:id="1028800790">
              <w:marLeft w:val="0"/>
              <w:marRight w:val="0"/>
              <w:marTop w:val="0"/>
              <w:marBottom w:val="0"/>
              <w:divBdr>
                <w:top w:val="none" w:sz="0" w:space="0" w:color="auto"/>
                <w:left w:val="none" w:sz="0" w:space="0" w:color="auto"/>
                <w:bottom w:val="none" w:sz="0" w:space="0" w:color="auto"/>
                <w:right w:val="none" w:sz="0" w:space="0" w:color="auto"/>
              </w:divBdr>
            </w:div>
          </w:divsChild>
        </w:div>
        <w:div w:id="1992253807">
          <w:marLeft w:val="0"/>
          <w:marRight w:val="0"/>
          <w:marTop w:val="0"/>
          <w:marBottom w:val="0"/>
          <w:divBdr>
            <w:top w:val="none" w:sz="0" w:space="0" w:color="auto"/>
            <w:left w:val="none" w:sz="0" w:space="0" w:color="auto"/>
            <w:bottom w:val="none" w:sz="0" w:space="0" w:color="auto"/>
            <w:right w:val="none" w:sz="0" w:space="0" w:color="auto"/>
          </w:divBdr>
          <w:divsChild>
            <w:div w:id="17713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42164">
      <w:bodyDiv w:val="1"/>
      <w:marLeft w:val="0"/>
      <w:marRight w:val="0"/>
      <w:marTop w:val="0"/>
      <w:marBottom w:val="0"/>
      <w:divBdr>
        <w:top w:val="none" w:sz="0" w:space="0" w:color="auto"/>
        <w:left w:val="none" w:sz="0" w:space="0" w:color="auto"/>
        <w:bottom w:val="none" w:sz="0" w:space="0" w:color="auto"/>
        <w:right w:val="none" w:sz="0" w:space="0" w:color="auto"/>
      </w:divBdr>
      <w:divsChild>
        <w:div w:id="1603295432">
          <w:marLeft w:val="0"/>
          <w:marRight w:val="0"/>
          <w:marTop w:val="0"/>
          <w:marBottom w:val="0"/>
          <w:divBdr>
            <w:top w:val="none" w:sz="0" w:space="0" w:color="auto"/>
            <w:left w:val="none" w:sz="0" w:space="0" w:color="auto"/>
            <w:bottom w:val="none" w:sz="0" w:space="0" w:color="auto"/>
            <w:right w:val="none" w:sz="0" w:space="0" w:color="auto"/>
          </w:divBdr>
          <w:divsChild>
            <w:div w:id="1703089769">
              <w:marLeft w:val="0"/>
              <w:marRight w:val="0"/>
              <w:marTop w:val="0"/>
              <w:marBottom w:val="0"/>
              <w:divBdr>
                <w:top w:val="none" w:sz="0" w:space="0" w:color="auto"/>
                <w:left w:val="none" w:sz="0" w:space="0" w:color="auto"/>
                <w:bottom w:val="none" w:sz="0" w:space="0" w:color="auto"/>
                <w:right w:val="none" w:sz="0" w:space="0" w:color="auto"/>
              </w:divBdr>
            </w:div>
          </w:divsChild>
        </w:div>
        <w:div w:id="2010710264">
          <w:marLeft w:val="0"/>
          <w:marRight w:val="0"/>
          <w:marTop w:val="0"/>
          <w:marBottom w:val="0"/>
          <w:divBdr>
            <w:top w:val="none" w:sz="0" w:space="0" w:color="auto"/>
            <w:left w:val="none" w:sz="0" w:space="0" w:color="auto"/>
            <w:bottom w:val="none" w:sz="0" w:space="0" w:color="auto"/>
            <w:right w:val="none" w:sz="0" w:space="0" w:color="auto"/>
          </w:divBdr>
          <w:divsChild>
            <w:div w:id="1794639052">
              <w:marLeft w:val="0"/>
              <w:marRight w:val="0"/>
              <w:marTop w:val="0"/>
              <w:marBottom w:val="0"/>
              <w:divBdr>
                <w:top w:val="none" w:sz="0" w:space="0" w:color="auto"/>
                <w:left w:val="none" w:sz="0" w:space="0" w:color="auto"/>
                <w:bottom w:val="none" w:sz="0" w:space="0" w:color="auto"/>
                <w:right w:val="none" w:sz="0" w:space="0" w:color="auto"/>
              </w:divBdr>
            </w:div>
          </w:divsChild>
        </w:div>
        <w:div w:id="243104568">
          <w:marLeft w:val="0"/>
          <w:marRight w:val="0"/>
          <w:marTop w:val="0"/>
          <w:marBottom w:val="0"/>
          <w:divBdr>
            <w:top w:val="none" w:sz="0" w:space="0" w:color="auto"/>
            <w:left w:val="none" w:sz="0" w:space="0" w:color="auto"/>
            <w:bottom w:val="none" w:sz="0" w:space="0" w:color="auto"/>
            <w:right w:val="none" w:sz="0" w:space="0" w:color="auto"/>
          </w:divBdr>
          <w:divsChild>
            <w:div w:id="128368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92477">
      <w:bodyDiv w:val="1"/>
      <w:marLeft w:val="0"/>
      <w:marRight w:val="0"/>
      <w:marTop w:val="0"/>
      <w:marBottom w:val="0"/>
      <w:divBdr>
        <w:top w:val="none" w:sz="0" w:space="0" w:color="auto"/>
        <w:left w:val="none" w:sz="0" w:space="0" w:color="auto"/>
        <w:bottom w:val="none" w:sz="0" w:space="0" w:color="auto"/>
        <w:right w:val="none" w:sz="0" w:space="0" w:color="auto"/>
      </w:divBdr>
    </w:div>
    <w:div w:id="1658606761">
      <w:bodyDiv w:val="1"/>
      <w:marLeft w:val="0"/>
      <w:marRight w:val="0"/>
      <w:marTop w:val="0"/>
      <w:marBottom w:val="0"/>
      <w:divBdr>
        <w:top w:val="none" w:sz="0" w:space="0" w:color="auto"/>
        <w:left w:val="none" w:sz="0" w:space="0" w:color="auto"/>
        <w:bottom w:val="none" w:sz="0" w:space="0" w:color="auto"/>
        <w:right w:val="none" w:sz="0" w:space="0" w:color="auto"/>
      </w:divBdr>
    </w:div>
    <w:div w:id="1658730895">
      <w:bodyDiv w:val="1"/>
      <w:marLeft w:val="0"/>
      <w:marRight w:val="0"/>
      <w:marTop w:val="0"/>
      <w:marBottom w:val="0"/>
      <w:divBdr>
        <w:top w:val="none" w:sz="0" w:space="0" w:color="auto"/>
        <w:left w:val="none" w:sz="0" w:space="0" w:color="auto"/>
        <w:bottom w:val="none" w:sz="0" w:space="0" w:color="auto"/>
        <w:right w:val="none" w:sz="0" w:space="0" w:color="auto"/>
      </w:divBdr>
      <w:divsChild>
        <w:div w:id="334889434">
          <w:marLeft w:val="0"/>
          <w:marRight w:val="0"/>
          <w:marTop w:val="0"/>
          <w:marBottom w:val="0"/>
          <w:divBdr>
            <w:top w:val="none" w:sz="0" w:space="0" w:color="auto"/>
            <w:left w:val="none" w:sz="0" w:space="0" w:color="auto"/>
            <w:bottom w:val="none" w:sz="0" w:space="0" w:color="auto"/>
            <w:right w:val="none" w:sz="0" w:space="0" w:color="auto"/>
          </w:divBdr>
          <w:divsChild>
            <w:div w:id="781655016">
              <w:marLeft w:val="0"/>
              <w:marRight w:val="0"/>
              <w:marTop w:val="0"/>
              <w:marBottom w:val="0"/>
              <w:divBdr>
                <w:top w:val="none" w:sz="0" w:space="0" w:color="auto"/>
                <w:left w:val="none" w:sz="0" w:space="0" w:color="auto"/>
                <w:bottom w:val="none" w:sz="0" w:space="0" w:color="auto"/>
                <w:right w:val="none" w:sz="0" w:space="0" w:color="auto"/>
              </w:divBdr>
            </w:div>
          </w:divsChild>
        </w:div>
        <w:div w:id="1222863188">
          <w:marLeft w:val="0"/>
          <w:marRight w:val="0"/>
          <w:marTop w:val="0"/>
          <w:marBottom w:val="0"/>
          <w:divBdr>
            <w:top w:val="none" w:sz="0" w:space="0" w:color="auto"/>
            <w:left w:val="none" w:sz="0" w:space="0" w:color="auto"/>
            <w:bottom w:val="none" w:sz="0" w:space="0" w:color="auto"/>
            <w:right w:val="none" w:sz="0" w:space="0" w:color="auto"/>
          </w:divBdr>
          <w:divsChild>
            <w:div w:id="516044459">
              <w:marLeft w:val="0"/>
              <w:marRight w:val="0"/>
              <w:marTop w:val="0"/>
              <w:marBottom w:val="0"/>
              <w:divBdr>
                <w:top w:val="none" w:sz="0" w:space="0" w:color="auto"/>
                <w:left w:val="none" w:sz="0" w:space="0" w:color="auto"/>
                <w:bottom w:val="none" w:sz="0" w:space="0" w:color="auto"/>
                <w:right w:val="none" w:sz="0" w:space="0" w:color="auto"/>
              </w:divBdr>
            </w:div>
          </w:divsChild>
        </w:div>
        <w:div w:id="200868875">
          <w:marLeft w:val="0"/>
          <w:marRight w:val="0"/>
          <w:marTop w:val="0"/>
          <w:marBottom w:val="0"/>
          <w:divBdr>
            <w:top w:val="none" w:sz="0" w:space="0" w:color="auto"/>
            <w:left w:val="none" w:sz="0" w:space="0" w:color="auto"/>
            <w:bottom w:val="none" w:sz="0" w:space="0" w:color="auto"/>
            <w:right w:val="none" w:sz="0" w:space="0" w:color="auto"/>
          </w:divBdr>
          <w:divsChild>
            <w:div w:id="1784416333">
              <w:marLeft w:val="0"/>
              <w:marRight w:val="0"/>
              <w:marTop w:val="0"/>
              <w:marBottom w:val="0"/>
              <w:divBdr>
                <w:top w:val="none" w:sz="0" w:space="0" w:color="auto"/>
                <w:left w:val="none" w:sz="0" w:space="0" w:color="auto"/>
                <w:bottom w:val="none" w:sz="0" w:space="0" w:color="auto"/>
                <w:right w:val="none" w:sz="0" w:space="0" w:color="auto"/>
              </w:divBdr>
            </w:div>
          </w:divsChild>
        </w:div>
        <w:div w:id="1203326549">
          <w:marLeft w:val="0"/>
          <w:marRight w:val="0"/>
          <w:marTop w:val="0"/>
          <w:marBottom w:val="0"/>
          <w:divBdr>
            <w:top w:val="none" w:sz="0" w:space="0" w:color="auto"/>
            <w:left w:val="none" w:sz="0" w:space="0" w:color="auto"/>
            <w:bottom w:val="none" w:sz="0" w:space="0" w:color="auto"/>
            <w:right w:val="none" w:sz="0" w:space="0" w:color="auto"/>
          </w:divBdr>
          <w:divsChild>
            <w:div w:id="894313760">
              <w:marLeft w:val="0"/>
              <w:marRight w:val="0"/>
              <w:marTop w:val="0"/>
              <w:marBottom w:val="0"/>
              <w:divBdr>
                <w:top w:val="none" w:sz="0" w:space="0" w:color="auto"/>
                <w:left w:val="none" w:sz="0" w:space="0" w:color="auto"/>
                <w:bottom w:val="none" w:sz="0" w:space="0" w:color="auto"/>
                <w:right w:val="none" w:sz="0" w:space="0" w:color="auto"/>
              </w:divBdr>
            </w:div>
          </w:divsChild>
        </w:div>
        <w:div w:id="227155033">
          <w:marLeft w:val="0"/>
          <w:marRight w:val="0"/>
          <w:marTop w:val="0"/>
          <w:marBottom w:val="0"/>
          <w:divBdr>
            <w:top w:val="none" w:sz="0" w:space="0" w:color="auto"/>
            <w:left w:val="none" w:sz="0" w:space="0" w:color="auto"/>
            <w:bottom w:val="none" w:sz="0" w:space="0" w:color="auto"/>
            <w:right w:val="none" w:sz="0" w:space="0" w:color="auto"/>
          </w:divBdr>
          <w:divsChild>
            <w:div w:id="905604107">
              <w:marLeft w:val="0"/>
              <w:marRight w:val="0"/>
              <w:marTop w:val="0"/>
              <w:marBottom w:val="0"/>
              <w:divBdr>
                <w:top w:val="none" w:sz="0" w:space="0" w:color="auto"/>
                <w:left w:val="none" w:sz="0" w:space="0" w:color="auto"/>
                <w:bottom w:val="none" w:sz="0" w:space="0" w:color="auto"/>
                <w:right w:val="none" w:sz="0" w:space="0" w:color="auto"/>
              </w:divBdr>
            </w:div>
          </w:divsChild>
        </w:div>
        <w:div w:id="1199128467">
          <w:marLeft w:val="0"/>
          <w:marRight w:val="0"/>
          <w:marTop w:val="0"/>
          <w:marBottom w:val="0"/>
          <w:divBdr>
            <w:top w:val="none" w:sz="0" w:space="0" w:color="auto"/>
            <w:left w:val="none" w:sz="0" w:space="0" w:color="auto"/>
            <w:bottom w:val="none" w:sz="0" w:space="0" w:color="auto"/>
            <w:right w:val="none" w:sz="0" w:space="0" w:color="auto"/>
          </w:divBdr>
          <w:divsChild>
            <w:div w:id="192960984">
              <w:marLeft w:val="0"/>
              <w:marRight w:val="0"/>
              <w:marTop w:val="0"/>
              <w:marBottom w:val="0"/>
              <w:divBdr>
                <w:top w:val="none" w:sz="0" w:space="0" w:color="auto"/>
                <w:left w:val="none" w:sz="0" w:space="0" w:color="auto"/>
                <w:bottom w:val="none" w:sz="0" w:space="0" w:color="auto"/>
                <w:right w:val="none" w:sz="0" w:space="0" w:color="auto"/>
              </w:divBdr>
            </w:div>
          </w:divsChild>
        </w:div>
        <w:div w:id="1409958147">
          <w:marLeft w:val="0"/>
          <w:marRight w:val="0"/>
          <w:marTop w:val="0"/>
          <w:marBottom w:val="0"/>
          <w:divBdr>
            <w:top w:val="none" w:sz="0" w:space="0" w:color="auto"/>
            <w:left w:val="none" w:sz="0" w:space="0" w:color="auto"/>
            <w:bottom w:val="none" w:sz="0" w:space="0" w:color="auto"/>
            <w:right w:val="none" w:sz="0" w:space="0" w:color="auto"/>
          </w:divBdr>
          <w:divsChild>
            <w:div w:id="48654142">
              <w:marLeft w:val="0"/>
              <w:marRight w:val="0"/>
              <w:marTop w:val="0"/>
              <w:marBottom w:val="0"/>
              <w:divBdr>
                <w:top w:val="none" w:sz="0" w:space="0" w:color="auto"/>
                <w:left w:val="none" w:sz="0" w:space="0" w:color="auto"/>
                <w:bottom w:val="none" w:sz="0" w:space="0" w:color="auto"/>
                <w:right w:val="none" w:sz="0" w:space="0" w:color="auto"/>
              </w:divBdr>
            </w:div>
          </w:divsChild>
        </w:div>
        <w:div w:id="679041145">
          <w:marLeft w:val="0"/>
          <w:marRight w:val="0"/>
          <w:marTop w:val="0"/>
          <w:marBottom w:val="0"/>
          <w:divBdr>
            <w:top w:val="none" w:sz="0" w:space="0" w:color="auto"/>
            <w:left w:val="none" w:sz="0" w:space="0" w:color="auto"/>
            <w:bottom w:val="none" w:sz="0" w:space="0" w:color="auto"/>
            <w:right w:val="none" w:sz="0" w:space="0" w:color="auto"/>
          </w:divBdr>
          <w:divsChild>
            <w:div w:id="611405250">
              <w:marLeft w:val="0"/>
              <w:marRight w:val="0"/>
              <w:marTop w:val="0"/>
              <w:marBottom w:val="0"/>
              <w:divBdr>
                <w:top w:val="none" w:sz="0" w:space="0" w:color="auto"/>
                <w:left w:val="none" w:sz="0" w:space="0" w:color="auto"/>
                <w:bottom w:val="none" w:sz="0" w:space="0" w:color="auto"/>
                <w:right w:val="none" w:sz="0" w:space="0" w:color="auto"/>
              </w:divBdr>
            </w:div>
          </w:divsChild>
        </w:div>
        <w:div w:id="705370266">
          <w:marLeft w:val="0"/>
          <w:marRight w:val="0"/>
          <w:marTop w:val="0"/>
          <w:marBottom w:val="0"/>
          <w:divBdr>
            <w:top w:val="none" w:sz="0" w:space="0" w:color="auto"/>
            <w:left w:val="none" w:sz="0" w:space="0" w:color="auto"/>
            <w:bottom w:val="none" w:sz="0" w:space="0" w:color="auto"/>
            <w:right w:val="none" w:sz="0" w:space="0" w:color="auto"/>
          </w:divBdr>
          <w:divsChild>
            <w:div w:id="1173376283">
              <w:marLeft w:val="0"/>
              <w:marRight w:val="0"/>
              <w:marTop w:val="0"/>
              <w:marBottom w:val="0"/>
              <w:divBdr>
                <w:top w:val="none" w:sz="0" w:space="0" w:color="auto"/>
                <w:left w:val="none" w:sz="0" w:space="0" w:color="auto"/>
                <w:bottom w:val="none" w:sz="0" w:space="0" w:color="auto"/>
                <w:right w:val="none" w:sz="0" w:space="0" w:color="auto"/>
              </w:divBdr>
            </w:div>
          </w:divsChild>
        </w:div>
        <w:div w:id="169953309">
          <w:marLeft w:val="0"/>
          <w:marRight w:val="0"/>
          <w:marTop w:val="0"/>
          <w:marBottom w:val="0"/>
          <w:divBdr>
            <w:top w:val="none" w:sz="0" w:space="0" w:color="auto"/>
            <w:left w:val="none" w:sz="0" w:space="0" w:color="auto"/>
            <w:bottom w:val="none" w:sz="0" w:space="0" w:color="auto"/>
            <w:right w:val="none" w:sz="0" w:space="0" w:color="auto"/>
          </w:divBdr>
          <w:divsChild>
            <w:div w:id="1549879011">
              <w:marLeft w:val="0"/>
              <w:marRight w:val="0"/>
              <w:marTop w:val="0"/>
              <w:marBottom w:val="0"/>
              <w:divBdr>
                <w:top w:val="none" w:sz="0" w:space="0" w:color="auto"/>
                <w:left w:val="none" w:sz="0" w:space="0" w:color="auto"/>
                <w:bottom w:val="none" w:sz="0" w:space="0" w:color="auto"/>
                <w:right w:val="none" w:sz="0" w:space="0" w:color="auto"/>
              </w:divBdr>
            </w:div>
          </w:divsChild>
        </w:div>
        <w:div w:id="842017367">
          <w:marLeft w:val="0"/>
          <w:marRight w:val="0"/>
          <w:marTop w:val="0"/>
          <w:marBottom w:val="0"/>
          <w:divBdr>
            <w:top w:val="none" w:sz="0" w:space="0" w:color="auto"/>
            <w:left w:val="none" w:sz="0" w:space="0" w:color="auto"/>
            <w:bottom w:val="none" w:sz="0" w:space="0" w:color="auto"/>
            <w:right w:val="none" w:sz="0" w:space="0" w:color="auto"/>
          </w:divBdr>
          <w:divsChild>
            <w:div w:id="573902250">
              <w:marLeft w:val="0"/>
              <w:marRight w:val="0"/>
              <w:marTop w:val="0"/>
              <w:marBottom w:val="0"/>
              <w:divBdr>
                <w:top w:val="none" w:sz="0" w:space="0" w:color="auto"/>
                <w:left w:val="none" w:sz="0" w:space="0" w:color="auto"/>
                <w:bottom w:val="none" w:sz="0" w:space="0" w:color="auto"/>
                <w:right w:val="none" w:sz="0" w:space="0" w:color="auto"/>
              </w:divBdr>
            </w:div>
          </w:divsChild>
        </w:div>
        <w:div w:id="2030717111">
          <w:marLeft w:val="0"/>
          <w:marRight w:val="0"/>
          <w:marTop w:val="0"/>
          <w:marBottom w:val="0"/>
          <w:divBdr>
            <w:top w:val="none" w:sz="0" w:space="0" w:color="auto"/>
            <w:left w:val="none" w:sz="0" w:space="0" w:color="auto"/>
            <w:bottom w:val="none" w:sz="0" w:space="0" w:color="auto"/>
            <w:right w:val="none" w:sz="0" w:space="0" w:color="auto"/>
          </w:divBdr>
          <w:divsChild>
            <w:div w:id="1428112488">
              <w:marLeft w:val="0"/>
              <w:marRight w:val="0"/>
              <w:marTop w:val="0"/>
              <w:marBottom w:val="0"/>
              <w:divBdr>
                <w:top w:val="none" w:sz="0" w:space="0" w:color="auto"/>
                <w:left w:val="none" w:sz="0" w:space="0" w:color="auto"/>
                <w:bottom w:val="none" w:sz="0" w:space="0" w:color="auto"/>
                <w:right w:val="none" w:sz="0" w:space="0" w:color="auto"/>
              </w:divBdr>
            </w:div>
          </w:divsChild>
        </w:div>
        <w:div w:id="688140087">
          <w:marLeft w:val="0"/>
          <w:marRight w:val="0"/>
          <w:marTop w:val="0"/>
          <w:marBottom w:val="0"/>
          <w:divBdr>
            <w:top w:val="none" w:sz="0" w:space="0" w:color="auto"/>
            <w:left w:val="none" w:sz="0" w:space="0" w:color="auto"/>
            <w:bottom w:val="none" w:sz="0" w:space="0" w:color="auto"/>
            <w:right w:val="none" w:sz="0" w:space="0" w:color="auto"/>
          </w:divBdr>
          <w:divsChild>
            <w:div w:id="619335860">
              <w:marLeft w:val="0"/>
              <w:marRight w:val="0"/>
              <w:marTop w:val="0"/>
              <w:marBottom w:val="0"/>
              <w:divBdr>
                <w:top w:val="none" w:sz="0" w:space="0" w:color="auto"/>
                <w:left w:val="none" w:sz="0" w:space="0" w:color="auto"/>
                <w:bottom w:val="none" w:sz="0" w:space="0" w:color="auto"/>
                <w:right w:val="none" w:sz="0" w:space="0" w:color="auto"/>
              </w:divBdr>
            </w:div>
          </w:divsChild>
        </w:div>
        <w:div w:id="161044898">
          <w:marLeft w:val="0"/>
          <w:marRight w:val="0"/>
          <w:marTop w:val="0"/>
          <w:marBottom w:val="0"/>
          <w:divBdr>
            <w:top w:val="none" w:sz="0" w:space="0" w:color="auto"/>
            <w:left w:val="none" w:sz="0" w:space="0" w:color="auto"/>
            <w:bottom w:val="none" w:sz="0" w:space="0" w:color="auto"/>
            <w:right w:val="none" w:sz="0" w:space="0" w:color="auto"/>
          </w:divBdr>
          <w:divsChild>
            <w:div w:id="1970432595">
              <w:marLeft w:val="0"/>
              <w:marRight w:val="0"/>
              <w:marTop w:val="0"/>
              <w:marBottom w:val="0"/>
              <w:divBdr>
                <w:top w:val="none" w:sz="0" w:space="0" w:color="auto"/>
                <w:left w:val="none" w:sz="0" w:space="0" w:color="auto"/>
                <w:bottom w:val="none" w:sz="0" w:space="0" w:color="auto"/>
                <w:right w:val="none" w:sz="0" w:space="0" w:color="auto"/>
              </w:divBdr>
            </w:div>
          </w:divsChild>
        </w:div>
        <w:div w:id="1066029805">
          <w:marLeft w:val="0"/>
          <w:marRight w:val="0"/>
          <w:marTop w:val="0"/>
          <w:marBottom w:val="0"/>
          <w:divBdr>
            <w:top w:val="none" w:sz="0" w:space="0" w:color="auto"/>
            <w:left w:val="none" w:sz="0" w:space="0" w:color="auto"/>
            <w:bottom w:val="none" w:sz="0" w:space="0" w:color="auto"/>
            <w:right w:val="none" w:sz="0" w:space="0" w:color="auto"/>
          </w:divBdr>
          <w:divsChild>
            <w:div w:id="1028332511">
              <w:marLeft w:val="0"/>
              <w:marRight w:val="0"/>
              <w:marTop w:val="0"/>
              <w:marBottom w:val="0"/>
              <w:divBdr>
                <w:top w:val="none" w:sz="0" w:space="0" w:color="auto"/>
                <w:left w:val="none" w:sz="0" w:space="0" w:color="auto"/>
                <w:bottom w:val="none" w:sz="0" w:space="0" w:color="auto"/>
                <w:right w:val="none" w:sz="0" w:space="0" w:color="auto"/>
              </w:divBdr>
            </w:div>
          </w:divsChild>
        </w:div>
        <w:div w:id="440106613">
          <w:marLeft w:val="0"/>
          <w:marRight w:val="0"/>
          <w:marTop w:val="0"/>
          <w:marBottom w:val="0"/>
          <w:divBdr>
            <w:top w:val="none" w:sz="0" w:space="0" w:color="auto"/>
            <w:left w:val="none" w:sz="0" w:space="0" w:color="auto"/>
            <w:bottom w:val="none" w:sz="0" w:space="0" w:color="auto"/>
            <w:right w:val="none" w:sz="0" w:space="0" w:color="auto"/>
          </w:divBdr>
          <w:divsChild>
            <w:div w:id="5327100">
              <w:marLeft w:val="0"/>
              <w:marRight w:val="0"/>
              <w:marTop w:val="0"/>
              <w:marBottom w:val="0"/>
              <w:divBdr>
                <w:top w:val="none" w:sz="0" w:space="0" w:color="auto"/>
                <w:left w:val="none" w:sz="0" w:space="0" w:color="auto"/>
                <w:bottom w:val="none" w:sz="0" w:space="0" w:color="auto"/>
                <w:right w:val="none" w:sz="0" w:space="0" w:color="auto"/>
              </w:divBdr>
            </w:div>
          </w:divsChild>
        </w:div>
        <w:div w:id="317806510">
          <w:marLeft w:val="0"/>
          <w:marRight w:val="0"/>
          <w:marTop w:val="0"/>
          <w:marBottom w:val="0"/>
          <w:divBdr>
            <w:top w:val="none" w:sz="0" w:space="0" w:color="auto"/>
            <w:left w:val="none" w:sz="0" w:space="0" w:color="auto"/>
            <w:bottom w:val="none" w:sz="0" w:space="0" w:color="auto"/>
            <w:right w:val="none" w:sz="0" w:space="0" w:color="auto"/>
          </w:divBdr>
          <w:divsChild>
            <w:div w:id="40449705">
              <w:marLeft w:val="0"/>
              <w:marRight w:val="0"/>
              <w:marTop w:val="0"/>
              <w:marBottom w:val="0"/>
              <w:divBdr>
                <w:top w:val="none" w:sz="0" w:space="0" w:color="auto"/>
                <w:left w:val="none" w:sz="0" w:space="0" w:color="auto"/>
                <w:bottom w:val="none" w:sz="0" w:space="0" w:color="auto"/>
                <w:right w:val="none" w:sz="0" w:space="0" w:color="auto"/>
              </w:divBdr>
            </w:div>
          </w:divsChild>
        </w:div>
        <w:div w:id="87779189">
          <w:marLeft w:val="0"/>
          <w:marRight w:val="0"/>
          <w:marTop w:val="0"/>
          <w:marBottom w:val="0"/>
          <w:divBdr>
            <w:top w:val="none" w:sz="0" w:space="0" w:color="auto"/>
            <w:left w:val="none" w:sz="0" w:space="0" w:color="auto"/>
            <w:bottom w:val="none" w:sz="0" w:space="0" w:color="auto"/>
            <w:right w:val="none" w:sz="0" w:space="0" w:color="auto"/>
          </w:divBdr>
          <w:divsChild>
            <w:div w:id="1421638484">
              <w:marLeft w:val="0"/>
              <w:marRight w:val="0"/>
              <w:marTop w:val="0"/>
              <w:marBottom w:val="0"/>
              <w:divBdr>
                <w:top w:val="none" w:sz="0" w:space="0" w:color="auto"/>
                <w:left w:val="none" w:sz="0" w:space="0" w:color="auto"/>
                <w:bottom w:val="none" w:sz="0" w:space="0" w:color="auto"/>
                <w:right w:val="none" w:sz="0" w:space="0" w:color="auto"/>
              </w:divBdr>
            </w:div>
          </w:divsChild>
        </w:div>
        <w:div w:id="359168257">
          <w:marLeft w:val="0"/>
          <w:marRight w:val="0"/>
          <w:marTop w:val="0"/>
          <w:marBottom w:val="0"/>
          <w:divBdr>
            <w:top w:val="none" w:sz="0" w:space="0" w:color="auto"/>
            <w:left w:val="none" w:sz="0" w:space="0" w:color="auto"/>
            <w:bottom w:val="none" w:sz="0" w:space="0" w:color="auto"/>
            <w:right w:val="none" w:sz="0" w:space="0" w:color="auto"/>
          </w:divBdr>
          <w:divsChild>
            <w:div w:id="438986660">
              <w:marLeft w:val="0"/>
              <w:marRight w:val="0"/>
              <w:marTop w:val="0"/>
              <w:marBottom w:val="0"/>
              <w:divBdr>
                <w:top w:val="none" w:sz="0" w:space="0" w:color="auto"/>
                <w:left w:val="none" w:sz="0" w:space="0" w:color="auto"/>
                <w:bottom w:val="none" w:sz="0" w:space="0" w:color="auto"/>
                <w:right w:val="none" w:sz="0" w:space="0" w:color="auto"/>
              </w:divBdr>
            </w:div>
          </w:divsChild>
        </w:div>
        <w:div w:id="1923028542">
          <w:marLeft w:val="0"/>
          <w:marRight w:val="0"/>
          <w:marTop w:val="0"/>
          <w:marBottom w:val="0"/>
          <w:divBdr>
            <w:top w:val="none" w:sz="0" w:space="0" w:color="auto"/>
            <w:left w:val="none" w:sz="0" w:space="0" w:color="auto"/>
            <w:bottom w:val="none" w:sz="0" w:space="0" w:color="auto"/>
            <w:right w:val="none" w:sz="0" w:space="0" w:color="auto"/>
          </w:divBdr>
          <w:divsChild>
            <w:div w:id="929892816">
              <w:marLeft w:val="0"/>
              <w:marRight w:val="0"/>
              <w:marTop w:val="0"/>
              <w:marBottom w:val="0"/>
              <w:divBdr>
                <w:top w:val="none" w:sz="0" w:space="0" w:color="auto"/>
                <w:left w:val="none" w:sz="0" w:space="0" w:color="auto"/>
                <w:bottom w:val="none" w:sz="0" w:space="0" w:color="auto"/>
                <w:right w:val="none" w:sz="0" w:space="0" w:color="auto"/>
              </w:divBdr>
            </w:div>
          </w:divsChild>
        </w:div>
        <w:div w:id="339897035">
          <w:marLeft w:val="0"/>
          <w:marRight w:val="0"/>
          <w:marTop w:val="0"/>
          <w:marBottom w:val="0"/>
          <w:divBdr>
            <w:top w:val="none" w:sz="0" w:space="0" w:color="auto"/>
            <w:left w:val="none" w:sz="0" w:space="0" w:color="auto"/>
            <w:bottom w:val="none" w:sz="0" w:space="0" w:color="auto"/>
            <w:right w:val="none" w:sz="0" w:space="0" w:color="auto"/>
          </w:divBdr>
          <w:divsChild>
            <w:div w:id="1279339200">
              <w:marLeft w:val="0"/>
              <w:marRight w:val="0"/>
              <w:marTop w:val="0"/>
              <w:marBottom w:val="0"/>
              <w:divBdr>
                <w:top w:val="none" w:sz="0" w:space="0" w:color="auto"/>
                <w:left w:val="none" w:sz="0" w:space="0" w:color="auto"/>
                <w:bottom w:val="none" w:sz="0" w:space="0" w:color="auto"/>
                <w:right w:val="none" w:sz="0" w:space="0" w:color="auto"/>
              </w:divBdr>
            </w:div>
            <w:div w:id="340283378">
              <w:marLeft w:val="0"/>
              <w:marRight w:val="0"/>
              <w:marTop w:val="0"/>
              <w:marBottom w:val="0"/>
              <w:divBdr>
                <w:top w:val="none" w:sz="0" w:space="0" w:color="auto"/>
                <w:left w:val="none" w:sz="0" w:space="0" w:color="auto"/>
                <w:bottom w:val="none" w:sz="0" w:space="0" w:color="auto"/>
                <w:right w:val="none" w:sz="0" w:space="0" w:color="auto"/>
              </w:divBdr>
            </w:div>
            <w:div w:id="555317293">
              <w:marLeft w:val="0"/>
              <w:marRight w:val="0"/>
              <w:marTop w:val="0"/>
              <w:marBottom w:val="0"/>
              <w:divBdr>
                <w:top w:val="none" w:sz="0" w:space="0" w:color="auto"/>
                <w:left w:val="none" w:sz="0" w:space="0" w:color="auto"/>
                <w:bottom w:val="none" w:sz="0" w:space="0" w:color="auto"/>
                <w:right w:val="none" w:sz="0" w:space="0" w:color="auto"/>
              </w:divBdr>
            </w:div>
            <w:div w:id="2140831303">
              <w:marLeft w:val="0"/>
              <w:marRight w:val="0"/>
              <w:marTop w:val="0"/>
              <w:marBottom w:val="0"/>
              <w:divBdr>
                <w:top w:val="none" w:sz="0" w:space="0" w:color="auto"/>
                <w:left w:val="none" w:sz="0" w:space="0" w:color="auto"/>
                <w:bottom w:val="none" w:sz="0" w:space="0" w:color="auto"/>
                <w:right w:val="none" w:sz="0" w:space="0" w:color="auto"/>
              </w:divBdr>
            </w:div>
          </w:divsChild>
        </w:div>
        <w:div w:id="669142537">
          <w:marLeft w:val="0"/>
          <w:marRight w:val="0"/>
          <w:marTop w:val="0"/>
          <w:marBottom w:val="0"/>
          <w:divBdr>
            <w:top w:val="none" w:sz="0" w:space="0" w:color="auto"/>
            <w:left w:val="none" w:sz="0" w:space="0" w:color="auto"/>
            <w:bottom w:val="none" w:sz="0" w:space="0" w:color="auto"/>
            <w:right w:val="none" w:sz="0" w:space="0" w:color="auto"/>
          </w:divBdr>
          <w:divsChild>
            <w:div w:id="499277395">
              <w:marLeft w:val="0"/>
              <w:marRight w:val="0"/>
              <w:marTop w:val="0"/>
              <w:marBottom w:val="0"/>
              <w:divBdr>
                <w:top w:val="none" w:sz="0" w:space="0" w:color="auto"/>
                <w:left w:val="none" w:sz="0" w:space="0" w:color="auto"/>
                <w:bottom w:val="none" w:sz="0" w:space="0" w:color="auto"/>
                <w:right w:val="none" w:sz="0" w:space="0" w:color="auto"/>
              </w:divBdr>
            </w:div>
          </w:divsChild>
        </w:div>
        <w:div w:id="88700572">
          <w:marLeft w:val="0"/>
          <w:marRight w:val="0"/>
          <w:marTop w:val="0"/>
          <w:marBottom w:val="0"/>
          <w:divBdr>
            <w:top w:val="none" w:sz="0" w:space="0" w:color="auto"/>
            <w:left w:val="none" w:sz="0" w:space="0" w:color="auto"/>
            <w:bottom w:val="none" w:sz="0" w:space="0" w:color="auto"/>
            <w:right w:val="none" w:sz="0" w:space="0" w:color="auto"/>
          </w:divBdr>
          <w:divsChild>
            <w:div w:id="1297292146">
              <w:marLeft w:val="0"/>
              <w:marRight w:val="0"/>
              <w:marTop w:val="0"/>
              <w:marBottom w:val="0"/>
              <w:divBdr>
                <w:top w:val="none" w:sz="0" w:space="0" w:color="auto"/>
                <w:left w:val="none" w:sz="0" w:space="0" w:color="auto"/>
                <w:bottom w:val="none" w:sz="0" w:space="0" w:color="auto"/>
                <w:right w:val="none" w:sz="0" w:space="0" w:color="auto"/>
              </w:divBdr>
            </w:div>
          </w:divsChild>
        </w:div>
        <w:div w:id="169103381">
          <w:marLeft w:val="0"/>
          <w:marRight w:val="0"/>
          <w:marTop w:val="0"/>
          <w:marBottom w:val="0"/>
          <w:divBdr>
            <w:top w:val="none" w:sz="0" w:space="0" w:color="auto"/>
            <w:left w:val="none" w:sz="0" w:space="0" w:color="auto"/>
            <w:bottom w:val="none" w:sz="0" w:space="0" w:color="auto"/>
            <w:right w:val="none" w:sz="0" w:space="0" w:color="auto"/>
          </w:divBdr>
          <w:divsChild>
            <w:div w:id="1719742437">
              <w:marLeft w:val="0"/>
              <w:marRight w:val="0"/>
              <w:marTop w:val="0"/>
              <w:marBottom w:val="0"/>
              <w:divBdr>
                <w:top w:val="none" w:sz="0" w:space="0" w:color="auto"/>
                <w:left w:val="none" w:sz="0" w:space="0" w:color="auto"/>
                <w:bottom w:val="none" w:sz="0" w:space="0" w:color="auto"/>
                <w:right w:val="none" w:sz="0" w:space="0" w:color="auto"/>
              </w:divBdr>
            </w:div>
          </w:divsChild>
        </w:div>
        <w:div w:id="1405765148">
          <w:marLeft w:val="0"/>
          <w:marRight w:val="0"/>
          <w:marTop w:val="0"/>
          <w:marBottom w:val="0"/>
          <w:divBdr>
            <w:top w:val="none" w:sz="0" w:space="0" w:color="auto"/>
            <w:left w:val="none" w:sz="0" w:space="0" w:color="auto"/>
            <w:bottom w:val="none" w:sz="0" w:space="0" w:color="auto"/>
            <w:right w:val="none" w:sz="0" w:space="0" w:color="auto"/>
          </w:divBdr>
          <w:divsChild>
            <w:div w:id="1313370682">
              <w:marLeft w:val="0"/>
              <w:marRight w:val="0"/>
              <w:marTop w:val="0"/>
              <w:marBottom w:val="0"/>
              <w:divBdr>
                <w:top w:val="none" w:sz="0" w:space="0" w:color="auto"/>
                <w:left w:val="none" w:sz="0" w:space="0" w:color="auto"/>
                <w:bottom w:val="none" w:sz="0" w:space="0" w:color="auto"/>
                <w:right w:val="none" w:sz="0" w:space="0" w:color="auto"/>
              </w:divBdr>
            </w:div>
          </w:divsChild>
        </w:div>
        <w:div w:id="766850984">
          <w:marLeft w:val="0"/>
          <w:marRight w:val="0"/>
          <w:marTop w:val="0"/>
          <w:marBottom w:val="0"/>
          <w:divBdr>
            <w:top w:val="none" w:sz="0" w:space="0" w:color="auto"/>
            <w:left w:val="none" w:sz="0" w:space="0" w:color="auto"/>
            <w:bottom w:val="none" w:sz="0" w:space="0" w:color="auto"/>
            <w:right w:val="none" w:sz="0" w:space="0" w:color="auto"/>
          </w:divBdr>
          <w:divsChild>
            <w:div w:id="1305156090">
              <w:marLeft w:val="0"/>
              <w:marRight w:val="0"/>
              <w:marTop w:val="0"/>
              <w:marBottom w:val="0"/>
              <w:divBdr>
                <w:top w:val="none" w:sz="0" w:space="0" w:color="auto"/>
                <w:left w:val="none" w:sz="0" w:space="0" w:color="auto"/>
                <w:bottom w:val="none" w:sz="0" w:space="0" w:color="auto"/>
                <w:right w:val="none" w:sz="0" w:space="0" w:color="auto"/>
              </w:divBdr>
            </w:div>
          </w:divsChild>
        </w:div>
        <w:div w:id="1004164553">
          <w:marLeft w:val="0"/>
          <w:marRight w:val="0"/>
          <w:marTop w:val="0"/>
          <w:marBottom w:val="0"/>
          <w:divBdr>
            <w:top w:val="none" w:sz="0" w:space="0" w:color="auto"/>
            <w:left w:val="none" w:sz="0" w:space="0" w:color="auto"/>
            <w:bottom w:val="none" w:sz="0" w:space="0" w:color="auto"/>
            <w:right w:val="none" w:sz="0" w:space="0" w:color="auto"/>
          </w:divBdr>
          <w:divsChild>
            <w:div w:id="1371951461">
              <w:marLeft w:val="0"/>
              <w:marRight w:val="0"/>
              <w:marTop w:val="0"/>
              <w:marBottom w:val="0"/>
              <w:divBdr>
                <w:top w:val="none" w:sz="0" w:space="0" w:color="auto"/>
                <w:left w:val="none" w:sz="0" w:space="0" w:color="auto"/>
                <w:bottom w:val="none" w:sz="0" w:space="0" w:color="auto"/>
                <w:right w:val="none" w:sz="0" w:space="0" w:color="auto"/>
              </w:divBdr>
            </w:div>
          </w:divsChild>
        </w:div>
        <w:div w:id="1522429559">
          <w:marLeft w:val="0"/>
          <w:marRight w:val="0"/>
          <w:marTop w:val="0"/>
          <w:marBottom w:val="0"/>
          <w:divBdr>
            <w:top w:val="none" w:sz="0" w:space="0" w:color="auto"/>
            <w:left w:val="none" w:sz="0" w:space="0" w:color="auto"/>
            <w:bottom w:val="none" w:sz="0" w:space="0" w:color="auto"/>
            <w:right w:val="none" w:sz="0" w:space="0" w:color="auto"/>
          </w:divBdr>
          <w:divsChild>
            <w:div w:id="881743603">
              <w:marLeft w:val="0"/>
              <w:marRight w:val="0"/>
              <w:marTop w:val="0"/>
              <w:marBottom w:val="0"/>
              <w:divBdr>
                <w:top w:val="none" w:sz="0" w:space="0" w:color="auto"/>
                <w:left w:val="none" w:sz="0" w:space="0" w:color="auto"/>
                <w:bottom w:val="none" w:sz="0" w:space="0" w:color="auto"/>
                <w:right w:val="none" w:sz="0" w:space="0" w:color="auto"/>
              </w:divBdr>
            </w:div>
          </w:divsChild>
        </w:div>
        <w:div w:id="533692357">
          <w:marLeft w:val="0"/>
          <w:marRight w:val="0"/>
          <w:marTop w:val="0"/>
          <w:marBottom w:val="0"/>
          <w:divBdr>
            <w:top w:val="none" w:sz="0" w:space="0" w:color="auto"/>
            <w:left w:val="none" w:sz="0" w:space="0" w:color="auto"/>
            <w:bottom w:val="none" w:sz="0" w:space="0" w:color="auto"/>
            <w:right w:val="none" w:sz="0" w:space="0" w:color="auto"/>
          </w:divBdr>
          <w:divsChild>
            <w:div w:id="1751124013">
              <w:marLeft w:val="0"/>
              <w:marRight w:val="0"/>
              <w:marTop w:val="0"/>
              <w:marBottom w:val="0"/>
              <w:divBdr>
                <w:top w:val="none" w:sz="0" w:space="0" w:color="auto"/>
                <w:left w:val="none" w:sz="0" w:space="0" w:color="auto"/>
                <w:bottom w:val="none" w:sz="0" w:space="0" w:color="auto"/>
                <w:right w:val="none" w:sz="0" w:space="0" w:color="auto"/>
              </w:divBdr>
            </w:div>
          </w:divsChild>
        </w:div>
        <w:div w:id="1131283157">
          <w:marLeft w:val="0"/>
          <w:marRight w:val="0"/>
          <w:marTop w:val="0"/>
          <w:marBottom w:val="0"/>
          <w:divBdr>
            <w:top w:val="none" w:sz="0" w:space="0" w:color="auto"/>
            <w:left w:val="none" w:sz="0" w:space="0" w:color="auto"/>
            <w:bottom w:val="none" w:sz="0" w:space="0" w:color="auto"/>
            <w:right w:val="none" w:sz="0" w:space="0" w:color="auto"/>
          </w:divBdr>
          <w:divsChild>
            <w:div w:id="1320035779">
              <w:marLeft w:val="0"/>
              <w:marRight w:val="0"/>
              <w:marTop w:val="0"/>
              <w:marBottom w:val="0"/>
              <w:divBdr>
                <w:top w:val="none" w:sz="0" w:space="0" w:color="auto"/>
                <w:left w:val="none" w:sz="0" w:space="0" w:color="auto"/>
                <w:bottom w:val="none" w:sz="0" w:space="0" w:color="auto"/>
                <w:right w:val="none" w:sz="0" w:space="0" w:color="auto"/>
              </w:divBdr>
            </w:div>
          </w:divsChild>
        </w:div>
        <w:div w:id="1523125152">
          <w:marLeft w:val="0"/>
          <w:marRight w:val="0"/>
          <w:marTop w:val="0"/>
          <w:marBottom w:val="0"/>
          <w:divBdr>
            <w:top w:val="none" w:sz="0" w:space="0" w:color="auto"/>
            <w:left w:val="none" w:sz="0" w:space="0" w:color="auto"/>
            <w:bottom w:val="none" w:sz="0" w:space="0" w:color="auto"/>
            <w:right w:val="none" w:sz="0" w:space="0" w:color="auto"/>
          </w:divBdr>
          <w:divsChild>
            <w:div w:id="967246183">
              <w:marLeft w:val="0"/>
              <w:marRight w:val="0"/>
              <w:marTop w:val="0"/>
              <w:marBottom w:val="0"/>
              <w:divBdr>
                <w:top w:val="none" w:sz="0" w:space="0" w:color="auto"/>
                <w:left w:val="none" w:sz="0" w:space="0" w:color="auto"/>
                <w:bottom w:val="none" w:sz="0" w:space="0" w:color="auto"/>
                <w:right w:val="none" w:sz="0" w:space="0" w:color="auto"/>
              </w:divBdr>
            </w:div>
          </w:divsChild>
        </w:div>
        <w:div w:id="422533561">
          <w:marLeft w:val="0"/>
          <w:marRight w:val="0"/>
          <w:marTop w:val="0"/>
          <w:marBottom w:val="0"/>
          <w:divBdr>
            <w:top w:val="none" w:sz="0" w:space="0" w:color="auto"/>
            <w:left w:val="none" w:sz="0" w:space="0" w:color="auto"/>
            <w:bottom w:val="none" w:sz="0" w:space="0" w:color="auto"/>
            <w:right w:val="none" w:sz="0" w:space="0" w:color="auto"/>
          </w:divBdr>
          <w:divsChild>
            <w:div w:id="2003240985">
              <w:marLeft w:val="0"/>
              <w:marRight w:val="0"/>
              <w:marTop w:val="0"/>
              <w:marBottom w:val="0"/>
              <w:divBdr>
                <w:top w:val="none" w:sz="0" w:space="0" w:color="auto"/>
                <w:left w:val="none" w:sz="0" w:space="0" w:color="auto"/>
                <w:bottom w:val="none" w:sz="0" w:space="0" w:color="auto"/>
                <w:right w:val="none" w:sz="0" w:space="0" w:color="auto"/>
              </w:divBdr>
            </w:div>
            <w:div w:id="898177196">
              <w:marLeft w:val="0"/>
              <w:marRight w:val="0"/>
              <w:marTop w:val="0"/>
              <w:marBottom w:val="0"/>
              <w:divBdr>
                <w:top w:val="none" w:sz="0" w:space="0" w:color="auto"/>
                <w:left w:val="none" w:sz="0" w:space="0" w:color="auto"/>
                <w:bottom w:val="none" w:sz="0" w:space="0" w:color="auto"/>
                <w:right w:val="none" w:sz="0" w:space="0" w:color="auto"/>
              </w:divBdr>
            </w:div>
            <w:div w:id="1739012103">
              <w:marLeft w:val="0"/>
              <w:marRight w:val="0"/>
              <w:marTop w:val="0"/>
              <w:marBottom w:val="0"/>
              <w:divBdr>
                <w:top w:val="none" w:sz="0" w:space="0" w:color="auto"/>
                <w:left w:val="none" w:sz="0" w:space="0" w:color="auto"/>
                <w:bottom w:val="none" w:sz="0" w:space="0" w:color="auto"/>
                <w:right w:val="none" w:sz="0" w:space="0" w:color="auto"/>
              </w:divBdr>
            </w:div>
            <w:div w:id="336150949">
              <w:marLeft w:val="0"/>
              <w:marRight w:val="0"/>
              <w:marTop w:val="0"/>
              <w:marBottom w:val="0"/>
              <w:divBdr>
                <w:top w:val="none" w:sz="0" w:space="0" w:color="auto"/>
                <w:left w:val="none" w:sz="0" w:space="0" w:color="auto"/>
                <w:bottom w:val="none" w:sz="0" w:space="0" w:color="auto"/>
                <w:right w:val="none" w:sz="0" w:space="0" w:color="auto"/>
              </w:divBdr>
            </w:div>
            <w:div w:id="742681251">
              <w:marLeft w:val="0"/>
              <w:marRight w:val="0"/>
              <w:marTop w:val="0"/>
              <w:marBottom w:val="0"/>
              <w:divBdr>
                <w:top w:val="none" w:sz="0" w:space="0" w:color="auto"/>
                <w:left w:val="none" w:sz="0" w:space="0" w:color="auto"/>
                <w:bottom w:val="none" w:sz="0" w:space="0" w:color="auto"/>
                <w:right w:val="none" w:sz="0" w:space="0" w:color="auto"/>
              </w:divBdr>
            </w:div>
            <w:div w:id="1918779037">
              <w:marLeft w:val="0"/>
              <w:marRight w:val="0"/>
              <w:marTop w:val="0"/>
              <w:marBottom w:val="0"/>
              <w:divBdr>
                <w:top w:val="none" w:sz="0" w:space="0" w:color="auto"/>
                <w:left w:val="none" w:sz="0" w:space="0" w:color="auto"/>
                <w:bottom w:val="none" w:sz="0" w:space="0" w:color="auto"/>
                <w:right w:val="none" w:sz="0" w:space="0" w:color="auto"/>
              </w:divBdr>
            </w:div>
            <w:div w:id="901142265">
              <w:marLeft w:val="0"/>
              <w:marRight w:val="0"/>
              <w:marTop w:val="0"/>
              <w:marBottom w:val="0"/>
              <w:divBdr>
                <w:top w:val="none" w:sz="0" w:space="0" w:color="auto"/>
                <w:left w:val="none" w:sz="0" w:space="0" w:color="auto"/>
                <w:bottom w:val="none" w:sz="0" w:space="0" w:color="auto"/>
                <w:right w:val="none" w:sz="0" w:space="0" w:color="auto"/>
              </w:divBdr>
            </w:div>
            <w:div w:id="513301110">
              <w:marLeft w:val="0"/>
              <w:marRight w:val="0"/>
              <w:marTop w:val="0"/>
              <w:marBottom w:val="0"/>
              <w:divBdr>
                <w:top w:val="none" w:sz="0" w:space="0" w:color="auto"/>
                <w:left w:val="none" w:sz="0" w:space="0" w:color="auto"/>
                <w:bottom w:val="none" w:sz="0" w:space="0" w:color="auto"/>
                <w:right w:val="none" w:sz="0" w:space="0" w:color="auto"/>
              </w:divBdr>
            </w:div>
            <w:div w:id="1902207310">
              <w:marLeft w:val="0"/>
              <w:marRight w:val="0"/>
              <w:marTop w:val="0"/>
              <w:marBottom w:val="0"/>
              <w:divBdr>
                <w:top w:val="none" w:sz="0" w:space="0" w:color="auto"/>
                <w:left w:val="none" w:sz="0" w:space="0" w:color="auto"/>
                <w:bottom w:val="none" w:sz="0" w:space="0" w:color="auto"/>
                <w:right w:val="none" w:sz="0" w:space="0" w:color="auto"/>
              </w:divBdr>
            </w:div>
          </w:divsChild>
        </w:div>
        <w:div w:id="1183277041">
          <w:marLeft w:val="0"/>
          <w:marRight w:val="0"/>
          <w:marTop w:val="0"/>
          <w:marBottom w:val="0"/>
          <w:divBdr>
            <w:top w:val="none" w:sz="0" w:space="0" w:color="auto"/>
            <w:left w:val="none" w:sz="0" w:space="0" w:color="auto"/>
            <w:bottom w:val="none" w:sz="0" w:space="0" w:color="auto"/>
            <w:right w:val="none" w:sz="0" w:space="0" w:color="auto"/>
          </w:divBdr>
          <w:divsChild>
            <w:div w:id="985858523">
              <w:marLeft w:val="0"/>
              <w:marRight w:val="0"/>
              <w:marTop w:val="0"/>
              <w:marBottom w:val="0"/>
              <w:divBdr>
                <w:top w:val="none" w:sz="0" w:space="0" w:color="auto"/>
                <w:left w:val="none" w:sz="0" w:space="0" w:color="auto"/>
                <w:bottom w:val="none" w:sz="0" w:space="0" w:color="auto"/>
                <w:right w:val="none" w:sz="0" w:space="0" w:color="auto"/>
              </w:divBdr>
            </w:div>
          </w:divsChild>
        </w:div>
        <w:div w:id="311445865">
          <w:marLeft w:val="0"/>
          <w:marRight w:val="0"/>
          <w:marTop w:val="0"/>
          <w:marBottom w:val="0"/>
          <w:divBdr>
            <w:top w:val="none" w:sz="0" w:space="0" w:color="auto"/>
            <w:left w:val="none" w:sz="0" w:space="0" w:color="auto"/>
            <w:bottom w:val="none" w:sz="0" w:space="0" w:color="auto"/>
            <w:right w:val="none" w:sz="0" w:space="0" w:color="auto"/>
          </w:divBdr>
          <w:divsChild>
            <w:div w:id="1431272203">
              <w:marLeft w:val="0"/>
              <w:marRight w:val="0"/>
              <w:marTop w:val="0"/>
              <w:marBottom w:val="0"/>
              <w:divBdr>
                <w:top w:val="none" w:sz="0" w:space="0" w:color="auto"/>
                <w:left w:val="none" w:sz="0" w:space="0" w:color="auto"/>
                <w:bottom w:val="none" w:sz="0" w:space="0" w:color="auto"/>
                <w:right w:val="none" w:sz="0" w:space="0" w:color="auto"/>
              </w:divBdr>
            </w:div>
          </w:divsChild>
        </w:div>
        <w:div w:id="724724174">
          <w:marLeft w:val="0"/>
          <w:marRight w:val="0"/>
          <w:marTop w:val="0"/>
          <w:marBottom w:val="0"/>
          <w:divBdr>
            <w:top w:val="none" w:sz="0" w:space="0" w:color="auto"/>
            <w:left w:val="none" w:sz="0" w:space="0" w:color="auto"/>
            <w:bottom w:val="none" w:sz="0" w:space="0" w:color="auto"/>
            <w:right w:val="none" w:sz="0" w:space="0" w:color="auto"/>
          </w:divBdr>
          <w:divsChild>
            <w:div w:id="1303390413">
              <w:marLeft w:val="0"/>
              <w:marRight w:val="0"/>
              <w:marTop w:val="0"/>
              <w:marBottom w:val="0"/>
              <w:divBdr>
                <w:top w:val="none" w:sz="0" w:space="0" w:color="auto"/>
                <w:left w:val="none" w:sz="0" w:space="0" w:color="auto"/>
                <w:bottom w:val="none" w:sz="0" w:space="0" w:color="auto"/>
                <w:right w:val="none" w:sz="0" w:space="0" w:color="auto"/>
              </w:divBdr>
            </w:div>
            <w:div w:id="1347825966">
              <w:marLeft w:val="0"/>
              <w:marRight w:val="0"/>
              <w:marTop w:val="0"/>
              <w:marBottom w:val="0"/>
              <w:divBdr>
                <w:top w:val="none" w:sz="0" w:space="0" w:color="auto"/>
                <w:left w:val="none" w:sz="0" w:space="0" w:color="auto"/>
                <w:bottom w:val="none" w:sz="0" w:space="0" w:color="auto"/>
                <w:right w:val="none" w:sz="0" w:space="0" w:color="auto"/>
              </w:divBdr>
            </w:div>
            <w:div w:id="1396471744">
              <w:marLeft w:val="0"/>
              <w:marRight w:val="0"/>
              <w:marTop w:val="0"/>
              <w:marBottom w:val="0"/>
              <w:divBdr>
                <w:top w:val="none" w:sz="0" w:space="0" w:color="auto"/>
                <w:left w:val="none" w:sz="0" w:space="0" w:color="auto"/>
                <w:bottom w:val="none" w:sz="0" w:space="0" w:color="auto"/>
                <w:right w:val="none" w:sz="0" w:space="0" w:color="auto"/>
              </w:divBdr>
            </w:div>
            <w:div w:id="948052519">
              <w:marLeft w:val="0"/>
              <w:marRight w:val="0"/>
              <w:marTop w:val="0"/>
              <w:marBottom w:val="0"/>
              <w:divBdr>
                <w:top w:val="none" w:sz="0" w:space="0" w:color="auto"/>
                <w:left w:val="none" w:sz="0" w:space="0" w:color="auto"/>
                <w:bottom w:val="none" w:sz="0" w:space="0" w:color="auto"/>
                <w:right w:val="none" w:sz="0" w:space="0" w:color="auto"/>
              </w:divBdr>
            </w:div>
            <w:div w:id="85427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25356">
      <w:bodyDiv w:val="1"/>
      <w:marLeft w:val="0"/>
      <w:marRight w:val="0"/>
      <w:marTop w:val="0"/>
      <w:marBottom w:val="0"/>
      <w:divBdr>
        <w:top w:val="none" w:sz="0" w:space="0" w:color="auto"/>
        <w:left w:val="none" w:sz="0" w:space="0" w:color="auto"/>
        <w:bottom w:val="none" w:sz="0" w:space="0" w:color="auto"/>
        <w:right w:val="none" w:sz="0" w:space="0" w:color="auto"/>
      </w:divBdr>
    </w:div>
    <w:div w:id="1662543937">
      <w:bodyDiv w:val="1"/>
      <w:marLeft w:val="0"/>
      <w:marRight w:val="0"/>
      <w:marTop w:val="0"/>
      <w:marBottom w:val="0"/>
      <w:divBdr>
        <w:top w:val="none" w:sz="0" w:space="0" w:color="auto"/>
        <w:left w:val="none" w:sz="0" w:space="0" w:color="auto"/>
        <w:bottom w:val="none" w:sz="0" w:space="0" w:color="auto"/>
        <w:right w:val="none" w:sz="0" w:space="0" w:color="auto"/>
      </w:divBdr>
      <w:divsChild>
        <w:div w:id="1473446556">
          <w:marLeft w:val="0"/>
          <w:marRight w:val="0"/>
          <w:marTop w:val="0"/>
          <w:marBottom w:val="0"/>
          <w:divBdr>
            <w:top w:val="none" w:sz="0" w:space="0" w:color="auto"/>
            <w:left w:val="none" w:sz="0" w:space="0" w:color="auto"/>
            <w:bottom w:val="none" w:sz="0" w:space="0" w:color="auto"/>
            <w:right w:val="none" w:sz="0" w:space="0" w:color="auto"/>
          </w:divBdr>
          <w:divsChild>
            <w:div w:id="2056851119">
              <w:marLeft w:val="0"/>
              <w:marRight w:val="0"/>
              <w:marTop w:val="0"/>
              <w:marBottom w:val="0"/>
              <w:divBdr>
                <w:top w:val="none" w:sz="0" w:space="0" w:color="auto"/>
                <w:left w:val="none" w:sz="0" w:space="0" w:color="auto"/>
                <w:bottom w:val="none" w:sz="0" w:space="0" w:color="auto"/>
                <w:right w:val="none" w:sz="0" w:space="0" w:color="auto"/>
              </w:divBdr>
            </w:div>
          </w:divsChild>
        </w:div>
        <w:div w:id="2075545946">
          <w:marLeft w:val="0"/>
          <w:marRight w:val="0"/>
          <w:marTop w:val="0"/>
          <w:marBottom w:val="0"/>
          <w:divBdr>
            <w:top w:val="none" w:sz="0" w:space="0" w:color="auto"/>
            <w:left w:val="none" w:sz="0" w:space="0" w:color="auto"/>
            <w:bottom w:val="none" w:sz="0" w:space="0" w:color="auto"/>
            <w:right w:val="none" w:sz="0" w:space="0" w:color="auto"/>
          </w:divBdr>
          <w:divsChild>
            <w:div w:id="426972805">
              <w:marLeft w:val="0"/>
              <w:marRight w:val="0"/>
              <w:marTop w:val="0"/>
              <w:marBottom w:val="0"/>
              <w:divBdr>
                <w:top w:val="none" w:sz="0" w:space="0" w:color="auto"/>
                <w:left w:val="none" w:sz="0" w:space="0" w:color="auto"/>
                <w:bottom w:val="none" w:sz="0" w:space="0" w:color="auto"/>
                <w:right w:val="none" w:sz="0" w:space="0" w:color="auto"/>
              </w:divBdr>
            </w:div>
          </w:divsChild>
        </w:div>
        <w:div w:id="1290167143">
          <w:marLeft w:val="0"/>
          <w:marRight w:val="0"/>
          <w:marTop w:val="0"/>
          <w:marBottom w:val="0"/>
          <w:divBdr>
            <w:top w:val="none" w:sz="0" w:space="0" w:color="auto"/>
            <w:left w:val="none" w:sz="0" w:space="0" w:color="auto"/>
            <w:bottom w:val="none" w:sz="0" w:space="0" w:color="auto"/>
            <w:right w:val="none" w:sz="0" w:space="0" w:color="auto"/>
          </w:divBdr>
          <w:divsChild>
            <w:div w:id="2018071329">
              <w:marLeft w:val="0"/>
              <w:marRight w:val="0"/>
              <w:marTop w:val="0"/>
              <w:marBottom w:val="0"/>
              <w:divBdr>
                <w:top w:val="none" w:sz="0" w:space="0" w:color="auto"/>
                <w:left w:val="none" w:sz="0" w:space="0" w:color="auto"/>
                <w:bottom w:val="none" w:sz="0" w:space="0" w:color="auto"/>
                <w:right w:val="none" w:sz="0" w:space="0" w:color="auto"/>
              </w:divBdr>
            </w:div>
          </w:divsChild>
        </w:div>
        <w:div w:id="1370497349">
          <w:marLeft w:val="0"/>
          <w:marRight w:val="0"/>
          <w:marTop w:val="0"/>
          <w:marBottom w:val="0"/>
          <w:divBdr>
            <w:top w:val="none" w:sz="0" w:space="0" w:color="auto"/>
            <w:left w:val="none" w:sz="0" w:space="0" w:color="auto"/>
            <w:bottom w:val="none" w:sz="0" w:space="0" w:color="auto"/>
            <w:right w:val="none" w:sz="0" w:space="0" w:color="auto"/>
          </w:divBdr>
          <w:divsChild>
            <w:div w:id="26761558">
              <w:marLeft w:val="0"/>
              <w:marRight w:val="0"/>
              <w:marTop w:val="0"/>
              <w:marBottom w:val="0"/>
              <w:divBdr>
                <w:top w:val="none" w:sz="0" w:space="0" w:color="auto"/>
                <w:left w:val="none" w:sz="0" w:space="0" w:color="auto"/>
                <w:bottom w:val="none" w:sz="0" w:space="0" w:color="auto"/>
                <w:right w:val="none" w:sz="0" w:space="0" w:color="auto"/>
              </w:divBdr>
            </w:div>
          </w:divsChild>
        </w:div>
        <w:div w:id="73011092">
          <w:marLeft w:val="0"/>
          <w:marRight w:val="0"/>
          <w:marTop w:val="0"/>
          <w:marBottom w:val="0"/>
          <w:divBdr>
            <w:top w:val="none" w:sz="0" w:space="0" w:color="auto"/>
            <w:left w:val="none" w:sz="0" w:space="0" w:color="auto"/>
            <w:bottom w:val="none" w:sz="0" w:space="0" w:color="auto"/>
            <w:right w:val="none" w:sz="0" w:space="0" w:color="auto"/>
          </w:divBdr>
          <w:divsChild>
            <w:div w:id="1841389711">
              <w:marLeft w:val="0"/>
              <w:marRight w:val="0"/>
              <w:marTop w:val="0"/>
              <w:marBottom w:val="0"/>
              <w:divBdr>
                <w:top w:val="none" w:sz="0" w:space="0" w:color="auto"/>
                <w:left w:val="none" w:sz="0" w:space="0" w:color="auto"/>
                <w:bottom w:val="none" w:sz="0" w:space="0" w:color="auto"/>
                <w:right w:val="none" w:sz="0" w:space="0" w:color="auto"/>
              </w:divBdr>
            </w:div>
          </w:divsChild>
        </w:div>
        <w:div w:id="894698195">
          <w:marLeft w:val="0"/>
          <w:marRight w:val="0"/>
          <w:marTop w:val="0"/>
          <w:marBottom w:val="0"/>
          <w:divBdr>
            <w:top w:val="none" w:sz="0" w:space="0" w:color="auto"/>
            <w:left w:val="none" w:sz="0" w:space="0" w:color="auto"/>
            <w:bottom w:val="none" w:sz="0" w:space="0" w:color="auto"/>
            <w:right w:val="none" w:sz="0" w:space="0" w:color="auto"/>
          </w:divBdr>
          <w:divsChild>
            <w:div w:id="534581557">
              <w:marLeft w:val="0"/>
              <w:marRight w:val="0"/>
              <w:marTop w:val="0"/>
              <w:marBottom w:val="0"/>
              <w:divBdr>
                <w:top w:val="none" w:sz="0" w:space="0" w:color="auto"/>
                <w:left w:val="none" w:sz="0" w:space="0" w:color="auto"/>
                <w:bottom w:val="none" w:sz="0" w:space="0" w:color="auto"/>
                <w:right w:val="none" w:sz="0" w:space="0" w:color="auto"/>
              </w:divBdr>
            </w:div>
          </w:divsChild>
        </w:div>
        <w:div w:id="698168020">
          <w:marLeft w:val="0"/>
          <w:marRight w:val="0"/>
          <w:marTop w:val="0"/>
          <w:marBottom w:val="0"/>
          <w:divBdr>
            <w:top w:val="none" w:sz="0" w:space="0" w:color="auto"/>
            <w:left w:val="none" w:sz="0" w:space="0" w:color="auto"/>
            <w:bottom w:val="none" w:sz="0" w:space="0" w:color="auto"/>
            <w:right w:val="none" w:sz="0" w:space="0" w:color="auto"/>
          </w:divBdr>
          <w:divsChild>
            <w:div w:id="1744638808">
              <w:marLeft w:val="0"/>
              <w:marRight w:val="0"/>
              <w:marTop w:val="0"/>
              <w:marBottom w:val="0"/>
              <w:divBdr>
                <w:top w:val="none" w:sz="0" w:space="0" w:color="auto"/>
                <w:left w:val="none" w:sz="0" w:space="0" w:color="auto"/>
                <w:bottom w:val="none" w:sz="0" w:space="0" w:color="auto"/>
                <w:right w:val="none" w:sz="0" w:space="0" w:color="auto"/>
              </w:divBdr>
            </w:div>
          </w:divsChild>
        </w:div>
        <w:div w:id="470288133">
          <w:marLeft w:val="0"/>
          <w:marRight w:val="0"/>
          <w:marTop w:val="0"/>
          <w:marBottom w:val="0"/>
          <w:divBdr>
            <w:top w:val="none" w:sz="0" w:space="0" w:color="auto"/>
            <w:left w:val="none" w:sz="0" w:space="0" w:color="auto"/>
            <w:bottom w:val="none" w:sz="0" w:space="0" w:color="auto"/>
            <w:right w:val="none" w:sz="0" w:space="0" w:color="auto"/>
          </w:divBdr>
          <w:divsChild>
            <w:div w:id="79983675">
              <w:marLeft w:val="0"/>
              <w:marRight w:val="0"/>
              <w:marTop w:val="0"/>
              <w:marBottom w:val="0"/>
              <w:divBdr>
                <w:top w:val="none" w:sz="0" w:space="0" w:color="auto"/>
                <w:left w:val="none" w:sz="0" w:space="0" w:color="auto"/>
                <w:bottom w:val="none" w:sz="0" w:space="0" w:color="auto"/>
                <w:right w:val="none" w:sz="0" w:space="0" w:color="auto"/>
              </w:divBdr>
            </w:div>
          </w:divsChild>
        </w:div>
        <w:div w:id="396975786">
          <w:marLeft w:val="0"/>
          <w:marRight w:val="0"/>
          <w:marTop w:val="0"/>
          <w:marBottom w:val="0"/>
          <w:divBdr>
            <w:top w:val="none" w:sz="0" w:space="0" w:color="auto"/>
            <w:left w:val="none" w:sz="0" w:space="0" w:color="auto"/>
            <w:bottom w:val="none" w:sz="0" w:space="0" w:color="auto"/>
            <w:right w:val="none" w:sz="0" w:space="0" w:color="auto"/>
          </w:divBdr>
          <w:divsChild>
            <w:div w:id="1378777724">
              <w:marLeft w:val="0"/>
              <w:marRight w:val="0"/>
              <w:marTop w:val="0"/>
              <w:marBottom w:val="0"/>
              <w:divBdr>
                <w:top w:val="none" w:sz="0" w:space="0" w:color="auto"/>
                <w:left w:val="none" w:sz="0" w:space="0" w:color="auto"/>
                <w:bottom w:val="none" w:sz="0" w:space="0" w:color="auto"/>
                <w:right w:val="none" w:sz="0" w:space="0" w:color="auto"/>
              </w:divBdr>
            </w:div>
          </w:divsChild>
        </w:div>
        <w:div w:id="251593526">
          <w:marLeft w:val="0"/>
          <w:marRight w:val="0"/>
          <w:marTop w:val="0"/>
          <w:marBottom w:val="0"/>
          <w:divBdr>
            <w:top w:val="none" w:sz="0" w:space="0" w:color="auto"/>
            <w:left w:val="none" w:sz="0" w:space="0" w:color="auto"/>
            <w:bottom w:val="none" w:sz="0" w:space="0" w:color="auto"/>
            <w:right w:val="none" w:sz="0" w:space="0" w:color="auto"/>
          </w:divBdr>
          <w:divsChild>
            <w:div w:id="1011759976">
              <w:marLeft w:val="0"/>
              <w:marRight w:val="0"/>
              <w:marTop w:val="0"/>
              <w:marBottom w:val="0"/>
              <w:divBdr>
                <w:top w:val="none" w:sz="0" w:space="0" w:color="auto"/>
                <w:left w:val="none" w:sz="0" w:space="0" w:color="auto"/>
                <w:bottom w:val="none" w:sz="0" w:space="0" w:color="auto"/>
                <w:right w:val="none" w:sz="0" w:space="0" w:color="auto"/>
              </w:divBdr>
            </w:div>
          </w:divsChild>
        </w:div>
        <w:div w:id="500781761">
          <w:marLeft w:val="0"/>
          <w:marRight w:val="0"/>
          <w:marTop w:val="0"/>
          <w:marBottom w:val="0"/>
          <w:divBdr>
            <w:top w:val="none" w:sz="0" w:space="0" w:color="auto"/>
            <w:left w:val="none" w:sz="0" w:space="0" w:color="auto"/>
            <w:bottom w:val="none" w:sz="0" w:space="0" w:color="auto"/>
            <w:right w:val="none" w:sz="0" w:space="0" w:color="auto"/>
          </w:divBdr>
          <w:divsChild>
            <w:div w:id="1100373313">
              <w:marLeft w:val="0"/>
              <w:marRight w:val="0"/>
              <w:marTop w:val="0"/>
              <w:marBottom w:val="0"/>
              <w:divBdr>
                <w:top w:val="none" w:sz="0" w:space="0" w:color="auto"/>
                <w:left w:val="none" w:sz="0" w:space="0" w:color="auto"/>
                <w:bottom w:val="none" w:sz="0" w:space="0" w:color="auto"/>
                <w:right w:val="none" w:sz="0" w:space="0" w:color="auto"/>
              </w:divBdr>
            </w:div>
          </w:divsChild>
        </w:div>
        <w:div w:id="1624264768">
          <w:marLeft w:val="0"/>
          <w:marRight w:val="0"/>
          <w:marTop w:val="0"/>
          <w:marBottom w:val="0"/>
          <w:divBdr>
            <w:top w:val="none" w:sz="0" w:space="0" w:color="auto"/>
            <w:left w:val="none" w:sz="0" w:space="0" w:color="auto"/>
            <w:bottom w:val="none" w:sz="0" w:space="0" w:color="auto"/>
            <w:right w:val="none" w:sz="0" w:space="0" w:color="auto"/>
          </w:divBdr>
          <w:divsChild>
            <w:div w:id="1700466965">
              <w:marLeft w:val="0"/>
              <w:marRight w:val="0"/>
              <w:marTop w:val="0"/>
              <w:marBottom w:val="0"/>
              <w:divBdr>
                <w:top w:val="none" w:sz="0" w:space="0" w:color="auto"/>
                <w:left w:val="none" w:sz="0" w:space="0" w:color="auto"/>
                <w:bottom w:val="none" w:sz="0" w:space="0" w:color="auto"/>
                <w:right w:val="none" w:sz="0" w:space="0" w:color="auto"/>
              </w:divBdr>
            </w:div>
          </w:divsChild>
        </w:div>
        <w:div w:id="663244217">
          <w:marLeft w:val="0"/>
          <w:marRight w:val="0"/>
          <w:marTop w:val="0"/>
          <w:marBottom w:val="0"/>
          <w:divBdr>
            <w:top w:val="none" w:sz="0" w:space="0" w:color="auto"/>
            <w:left w:val="none" w:sz="0" w:space="0" w:color="auto"/>
            <w:bottom w:val="none" w:sz="0" w:space="0" w:color="auto"/>
            <w:right w:val="none" w:sz="0" w:space="0" w:color="auto"/>
          </w:divBdr>
          <w:divsChild>
            <w:div w:id="1220484716">
              <w:marLeft w:val="0"/>
              <w:marRight w:val="0"/>
              <w:marTop w:val="0"/>
              <w:marBottom w:val="0"/>
              <w:divBdr>
                <w:top w:val="none" w:sz="0" w:space="0" w:color="auto"/>
                <w:left w:val="none" w:sz="0" w:space="0" w:color="auto"/>
                <w:bottom w:val="none" w:sz="0" w:space="0" w:color="auto"/>
                <w:right w:val="none" w:sz="0" w:space="0" w:color="auto"/>
              </w:divBdr>
            </w:div>
          </w:divsChild>
        </w:div>
        <w:div w:id="1435055851">
          <w:marLeft w:val="0"/>
          <w:marRight w:val="0"/>
          <w:marTop w:val="0"/>
          <w:marBottom w:val="0"/>
          <w:divBdr>
            <w:top w:val="none" w:sz="0" w:space="0" w:color="auto"/>
            <w:left w:val="none" w:sz="0" w:space="0" w:color="auto"/>
            <w:bottom w:val="none" w:sz="0" w:space="0" w:color="auto"/>
            <w:right w:val="none" w:sz="0" w:space="0" w:color="auto"/>
          </w:divBdr>
          <w:divsChild>
            <w:div w:id="1519273497">
              <w:marLeft w:val="0"/>
              <w:marRight w:val="0"/>
              <w:marTop w:val="0"/>
              <w:marBottom w:val="0"/>
              <w:divBdr>
                <w:top w:val="none" w:sz="0" w:space="0" w:color="auto"/>
                <w:left w:val="none" w:sz="0" w:space="0" w:color="auto"/>
                <w:bottom w:val="none" w:sz="0" w:space="0" w:color="auto"/>
                <w:right w:val="none" w:sz="0" w:space="0" w:color="auto"/>
              </w:divBdr>
            </w:div>
          </w:divsChild>
        </w:div>
        <w:div w:id="795946693">
          <w:marLeft w:val="0"/>
          <w:marRight w:val="0"/>
          <w:marTop w:val="0"/>
          <w:marBottom w:val="0"/>
          <w:divBdr>
            <w:top w:val="none" w:sz="0" w:space="0" w:color="auto"/>
            <w:left w:val="none" w:sz="0" w:space="0" w:color="auto"/>
            <w:bottom w:val="none" w:sz="0" w:space="0" w:color="auto"/>
            <w:right w:val="none" w:sz="0" w:space="0" w:color="auto"/>
          </w:divBdr>
          <w:divsChild>
            <w:div w:id="11497941">
              <w:marLeft w:val="0"/>
              <w:marRight w:val="0"/>
              <w:marTop w:val="0"/>
              <w:marBottom w:val="0"/>
              <w:divBdr>
                <w:top w:val="none" w:sz="0" w:space="0" w:color="auto"/>
                <w:left w:val="none" w:sz="0" w:space="0" w:color="auto"/>
                <w:bottom w:val="none" w:sz="0" w:space="0" w:color="auto"/>
                <w:right w:val="none" w:sz="0" w:space="0" w:color="auto"/>
              </w:divBdr>
            </w:div>
          </w:divsChild>
        </w:div>
        <w:div w:id="212233180">
          <w:marLeft w:val="0"/>
          <w:marRight w:val="0"/>
          <w:marTop w:val="0"/>
          <w:marBottom w:val="0"/>
          <w:divBdr>
            <w:top w:val="none" w:sz="0" w:space="0" w:color="auto"/>
            <w:left w:val="none" w:sz="0" w:space="0" w:color="auto"/>
            <w:bottom w:val="none" w:sz="0" w:space="0" w:color="auto"/>
            <w:right w:val="none" w:sz="0" w:space="0" w:color="auto"/>
          </w:divBdr>
          <w:divsChild>
            <w:div w:id="1614630728">
              <w:marLeft w:val="0"/>
              <w:marRight w:val="0"/>
              <w:marTop w:val="0"/>
              <w:marBottom w:val="0"/>
              <w:divBdr>
                <w:top w:val="none" w:sz="0" w:space="0" w:color="auto"/>
                <w:left w:val="none" w:sz="0" w:space="0" w:color="auto"/>
                <w:bottom w:val="none" w:sz="0" w:space="0" w:color="auto"/>
                <w:right w:val="none" w:sz="0" w:space="0" w:color="auto"/>
              </w:divBdr>
            </w:div>
          </w:divsChild>
        </w:div>
        <w:div w:id="608587124">
          <w:marLeft w:val="0"/>
          <w:marRight w:val="0"/>
          <w:marTop w:val="0"/>
          <w:marBottom w:val="0"/>
          <w:divBdr>
            <w:top w:val="none" w:sz="0" w:space="0" w:color="auto"/>
            <w:left w:val="none" w:sz="0" w:space="0" w:color="auto"/>
            <w:bottom w:val="none" w:sz="0" w:space="0" w:color="auto"/>
            <w:right w:val="none" w:sz="0" w:space="0" w:color="auto"/>
          </w:divBdr>
          <w:divsChild>
            <w:div w:id="1934968651">
              <w:marLeft w:val="0"/>
              <w:marRight w:val="0"/>
              <w:marTop w:val="0"/>
              <w:marBottom w:val="0"/>
              <w:divBdr>
                <w:top w:val="none" w:sz="0" w:space="0" w:color="auto"/>
                <w:left w:val="none" w:sz="0" w:space="0" w:color="auto"/>
                <w:bottom w:val="none" w:sz="0" w:space="0" w:color="auto"/>
                <w:right w:val="none" w:sz="0" w:space="0" w:color="auto"/>
              </w:divBdr>
            </w:div>
          </w:divsChild>
        </w:div>
        <w:div w:id="1813017504">
          <w:marLeft w:val="0"/>
          <w:marRight w:val="0"/>
          <w:marTop w:val="0"/>
          <w:marBottom w:val="0"/>
          <w:divBdr>
            <w:top w:val="none" w:sz="0" w:space="0" w:color="auto"/>
            <w:left w:val="none" w:sz="0" w:space="0" w:color="auto"/>
            <w:bottom w:val="none" w:sz="0" w:space="0" w:color="auto"/>
            <w:right w:val="none" w:sz="0" w:space="0" w:color="auto"/>
          </w:divBdr>
          <w:divsChild>
            <w:div w:id="2066906467">
              <w:marLeft w:val="0"/>
              <w:marRight w:val="0"/>
              <w:marTop w:val="0"/>
              <w:marBottom w:val="0"/>
              <w:divBdr>
                <w:top w:val="none" w:sz="0" w:space="0" w:color="auto"/>
                <w:left w:val="none" w:sz="0" w:space="0" w:color="auto"/>
                <w:bottom w:val="none" w:sz="0" w:space="0" w:color="auto"/>
                <w:right w:val="none" w:sz="0" w:space="0" w:color="auto"/>
              </w:divBdr>
            </w:div>
          </w:divsChild>
        </w:div>
        <w:div w:id="478887553">
          <w:marLeft w:val="0"/>
          <w:marRight w:val="0"/>
          <w:marTop w:val="0"/>
          <w:marBottom w:val="0"/>
          <w:divBdr>
            <w:top w:val="none" w:sz="0" w:space="0" w:color="auto"/>
            <w:left w:val="none" w:sz="0" w:space="0" w:color="auto"/>
            <w:bottom w:val="none" w:sz="0" w:space="0" w:color="auto"/>
            <w:right w:val="none" w:sz="0" w:space="0" w:color="auto"/>
          </w:divBdr>
          <w:divsChild>
            <w:div w:id="1579246793">
              <w:marLeft w:val="0"/>
              <w:marRight w:val="0"/>
              <w:marTop w:val="0"/>
              <w:marBottom w:val="0"/>
              <w:divBdr>
                <w:top w:val="none" w:sz="0" w:space="0" w:color="auto"/>
                <w:left w:val="none" w:sz="0" w:space="0" w:color="auto"/>
                <w:bottom w:val="none" w:sz="0" w:space="0" w:color="auto"/>
                <w:right w:val="none" w:sz="0" w:space="0" w:color="auto"/>
              </w:divBdr>
            </w:div>
          </w:divsChild>
        </w:div>
        <w:div w:id="611788833">
          <w:marLeft w:val="0"/>
          <w:marRight w:val="0"/>
          <w:marTop w:val="0"/>
          <w:marBottom w:val="0"/>
          <w:divBdr>
            <w:top w:val="none" w:sz="0" w:space="0" w:color="auto"/>
            <w:left w:val="none" w:sz="0" w:space="0" w:color="auto"/>
            <w:bottom w:val="none" w:sz="0" w:space="0" w:color="auto"/>
            <w:right w:val="none" w:sz="0" w:space="0" w:color="auto"/>
          </w:divBdr>
          <w:divsChild>
            <w:div w:id="57630911">
              <w:marLeft w:val="0"/>
              <w:marRight w:val="0"/>
              <w:marTop w:val="0"/>
              <w:marBottom w:val="0"/>
              <w:divBdr>
                <w:top w:val="none" w:sz="0" w:space="0" w:color="auto"/>
                <w:left w:val="none" w:sz="0" w:space="0" w:color="auto"/>
                <w:bottom w:val="none" w:sz="0" w:space="0" w:color="auto"/>
                <w:right w:val="none" w:sz="0" w:space="0" w:color="auto"/>
              </w:divBdr>
            </w:div>
          </w:divsChild>
        </w:div>
        <w:div w:id="1832939726">
          <w:marLeft w:val="0"/>
          <w:marRight w:val="0"/>
          <w:marTop w:val="0"/>
          <w:marBottom w:val="0"/>
          <w:divBdr>
            <w:top w:val="none" w:sz="0" w:space="0" w:color="auto"/>
            <w:left w:val="none" w:sz="0" w:space="0" w:color="auto"/>
            <w:bottom w:val="none" w:sz="0" w:space="0" w:color="auto"/>
            <w:right w:val="none" w:sz="0" w:space="0" w:color="auto"/>
          </w:divBdr>
          <w:divsChild>
            <w:div w:id="349767394">
              <w:marLeft w:val="0"/>
              <w:marRight w:val="0"/>
              <w:marTop w:val="0"/>
              <w:marBottom w:val="0"/>
              <w:divBdr>
                <w:top w:val="none" w:sz="0" w:space="0" w:color="auto"/>
                <w:left w:val="none" w:sz="0" w:space="0" w:color="auto"/>
                <w:bottom w:val="none" w:sz="0" w:space="0" w:color="auto"/>
                <w:right w:val="none" w:sz="0" w:space="0" w:color="auto"/>
              </w:divBdr>
            </w:div>
            <w:div w:id="1449349736">
              <w:marLeft w:val="0"/>
              <w:marRight w:val="0"/>
              <w:marTop w:val="0"/>
              <w:marBottom w:val="0"/>
              <w:divBdr>
                <w:top w:val="none" w:sz="0" w:space="0" w:color="auto"/>
                <w:left w:val="none" w:sz="0" w:space="0" w:color="auto"/>
                <w:bottom w:val="none" w:sz="0" w:space="0" w:color="auto"/>
                <w:right w:val="none" w:sz="0" w:space="0" w:color="auto"/>
              </w:divBdr>
            </w:div>
            <w:div w:id="735589776">
              <w:marLeft w:val="0"/>
              <w:marRight w:val="0"/>
              <w:marTop w:val="0"/>
              <w:marBottom w:val="0"/>
              <w:divBdr>
                <w:top w:val="none" w:sz="0" w:space="0" w:color="auto"/>
                <w:left w:val="none" w:sz="0" w:space="0" w:color="auto"/>
                <w:bottom w:val="none" w:sz="0" w:space="0" w:color="auto"/>
                <w:right w:val="none" w:sz="0" w:space="0" w:color="auto"/>
              </w:divBdr>
            </w:div>
          </w:divsChild>
        </w:div>
        <w:div w:id="509217864">
          <w:marLeft w:val="0"/>
          <w:marRight w:val="0"/>
          <w:marTop w:val="0"/>
          <w:marBottom w:val="0"/>
          <w:divBdr>
            <w:top w:val="none" w:sz="0" w:space="0" w:color="auto"/>
            <w:left w:val="none" w:sz="0" w:space="0" w:color="auto"/>
            <w:bottom w:val="none" w:sz="0" w:space="0" w:color="auto"/>
            <w:right w:val="none" w:sz="0" w:space="0" w:color="auto"/>
          </w:divBdr>
          <w:divsChild>
            <w:div w:id="811365071">
              <w:marLeft w:val="0"/>
              <w:marRight w:val="0"/>
              <w:marTop w:val="0"/>
              <w:marBottom w:val="0"/>
              <w:divBdr>
                <w:top w:val="none" w:sz="0" w:space="0" w:color="auto"/>
                <w:left w:val="none" w:sz="0" w:space="0" w:color="auto"/>
                <w:bottom w:val="none" w:sz="0" w:space="0" w:color="auto"/>
                <w:right w:val="none" w:sz="0" w:space="0" w:color="auto"/>
              </w:divBdr>
            </w:div>
          </w:divsChild>
        </w:div>
        <w:div w:id="1277642262">
          <w:marLeft w:val="0"/>
          <w:marRight w:val="0"/>
          <w:marTop w:val="0"/>
          <w:marBottom w:val="0"/>
          <w:divBdr>
            <w:top w:val="none" w:sz="0" w:space="0" w:color="auto"/>
            <w:left w:val="none" w:sz="0" w:space="0" w:color="auto"/>
            <w:bottom w:val="none" w:sz="0" w:space="0" w:color="auto"/>
            <w:right w:val="none" w:sz="0" w:space="0" w:color="auto"/>
          </w:divBdr>
          <w:divsChild>
            <w:div w:id="683437432">
              <w:marLeft w:val="0"/>
              <w:marRight w:val="0"/>
              <w:marTop w:val="0"/>
              <w:marBottom w:val="0"/>
              <w:divBdr>
                <w:top w:val="none" w:sz="0" w:space="0" w:color="auto"/>
                <w:left w:val="none" w:sz="0" w:space="0" w:color="auto"/>
                <w:bottom w:val="none" w:sz="0" w:space="0" w:color="auto"/>
                <w:right w:val="none" w:sz="0" w:space="0" w:color="auto"/>
              </w:divBdr>
            </w:div>
          </w:divsChild>
        </w:div>
        <w:div w:id="558632704">
          <w:marLeft w:val="0"/>
          <w:marRight w:val="0"/>
          <w:marTop w:val="0"/>
          <w:marBottom w:val="0"/>
          <w:divBdr>
            <w:top w:val="none" w:sz="0" w:space="0" w:color="auto"/>
            <w:left w:val="none" w:sz="0" w:space="0" w:color="auto"/>
            <w:bottom w:val="none" w:sz="0" w:space="0" w:color="auto"/>
            <w:right w:val="none" w:sz="0" w:space="0" w:color="auto"/>
          </w:divBdr>
          <w:divsChild>
            <w:div w:id="1237278150">
              <w:marLeft w:val="0"/>
              <w:marRight w:val="0"/>
              <w:marTop w:val="0"/>
              <w:marBottom w:val="0"/>
              <w:divBdr>
                <w:top w:val="none" w:sz="0" w:space="0" w:color="auto"/>
                <w:left w:val="none" w:sz="0" w:space="0" w:color="auto"/>
                <w:bottom w:val="none" w:sz="0" w:space="0" w:color="auto"/>
                <w:right w:val="none" w:sz="0" w:space="0" w:color="auto"/>
              </w:divBdr>
            </w:div>
          </w:divsChild>
        </w:div>
        <w:div w:id="331492379">
          <w:marLeft w:val="0"/>
          <w:marRight w:val="0"/>
          <w:marTop w:val="0"/>
          <w:marBottom w:val="0"/>
          <w:divBdr>
            <w:top w:val="none" w:sz="0" w:space="0" w:color="auto"/>
            <w:left w:val="none" w:sz="0" w:space="0" w:color="auto"/>
            <w:bottom w:val="none" w:sz="0" w:space="0" w:color="auto"/>
            <w:right w:val="none" w:sz="0" w:space="0" w:color="auto"/>
          </w:divBdr>
          <w:divsChild>
            <w:div w:id="94516815">
              <w:marLeft w:val="0"/>
              <w:marRight w:val="0"/>
              <w:marTop w:val="0"/>
              <w:marBottom w:val="0"/>
              <w:divBdr>
                <w:top w:val="none" w:sz="0" w:space="0" w:color="auto"/>
                <w:left w:val="none" w:sz="0" w:space="0" w:color="auto"/>
                <w:bottom w:val="none" w:sz="0" w:space="0" w:color="auto"/>
                <w:right w:val="none" w:sz="0" w:space="0" w:color="auto"/>
              </w:divBdr>
            </w:div>
          </w:divsChild>
        </w:div>
        <w:div w:id="1190685072">
          <w:marLeft w:val="0"/>
          <w:marRight w:val="0"/>
          <w:marTop w:val="0"/>
          <w:marBottom w:val="0"/>
          <w:divBdr>
            <w:top w:val="none" w:sz="0" w:space="0" w:color="auto"/>
            <w:left w:val="none" w:sz="0" w:space="0" w:color="auto"/>
            <w:bottom w:val="none" w:sz="0" w:space="0" w:color="auto"/>
            <w:right w:val="none" w:sz="0" w:space="0" w:color="auto"/>
          </w:divBdr>
          <w:divsChild>
            <w:div w:id="299069726">
              <w:marLeft w:val="0"/>
              <w:marRight w:val="0"/>
              <w:marTop w:val="0"/>
              <w:marBottom w:val="0"/>
              <w:divBdr>
                <w:top w:val="none" w:sz="0" w:space="0" w:color="auto"/>
                <w:left w:val="none" w:sz="0" w:space="0" w:color="auto"/>
                <w:bottom w:val="none" w:sz="0" w:space="0" w:color="auto"/>
                <w:right w:val="none" w:sz="0" w:space="0" w:color="auto"/>
              </w:divBdr>
            </w:div>
          </w:divsChild>
        </w:div>
        <w:div w:id="2100517972">
          <w:marLeft w:val="0"/>
          <w:marRight w:val="0"/>
          <w:marTop w:val="0"/>
          <w:marBottom w:val="0"/>
          <w:divBdr>
            <w:top w:val="none" w:sz="0" w:space="0" w:color="auto"/>
            <w:left w:val="none" w:sz="0" w:space="0" w:color="auto"/>
            <w:bottom w:val="none" w:sz="0" w:space="0" w:color="auto"/>
            <w:right w:val="none" w:sz="0" w:space="0" w:color="auto"/>
          </w:divBdr>
          <w:divsChild>
            <w:div w:id="1773087740">
              <w:marLeft w:val="0"/>
              <w:marRight w:val="0"/>
              <w:marTop w:val="0"/>
              <w:marBottom w:val="0"/>
              <w:divBdr>
                <w:top w:val="none" w:sz="0" w:space="0" w:color="auto"/>
                <w:left w:val="none" w:sz="0" w:space="0" w:color="auto"/>
                <w:bottom w:val="none" w:sz="0" w:space="0" w:color="auto"/>
                <w:right w:val="none" w:sz="0" w:space="0" w:color="auto"/>
              </w:divBdr>
            </w:div>
          </w:divsChild>
        </w:div>
        <w:div w:id="1386023486">
          <w:marLeft w:val="0"/>
          <w:marRight w:val="0"/>
          <w:marTop w:val="0"/>
          <w:marBottom w:val="0"/>
          <w:divBdr>
            <w:top w:val="none" w:sz="0" w:space="0" w:color="auto"/>
            <w:left w:val="none" w:sz="0" w:space="0" w:color="auto"/>
            <w:bottom w:val="none" w:sz="0" w:space="0" w:color="auto"/>
            <w:right w:val="none" w:sz="0" w:space="0" w:color="auto"/>
          </w:divBdr>
          <w:divsChild>
            <w:div w:id="631836645">
              <w:marLeft w:val="0"/>
              <w:marRight w:val="0"/>
              <w:marTop w:val="0"/>
              <w:marBottom w:val="0"/>
              <w:divBdr>
                <w:top w:val="none" w:sz="0" w:space="0" w:color="auto"/>
                <w:left w:val="none" w:sz="0" w:space="0" w:color="auto"/>
                <w:bottom w:val="none" w:sz="0" w:space="0" w:color="auto"/>
                <w:right w:val="none" w:sz="0" w:space="0" w:color="auto"/>
              </w:divBdr>
            </w:div>
          </w:divsChild>
        </w:div>
        <w:div w:id="2120367037">
          <w:marLeft w:val="0"/>
          <w:marRight w:val="0"/>
          <w:marTop w:val="0"/>
          <w:marBottom w:val="0"/>
          <w:divBdr>
            <w:top w:val="none" w:sz="0" w:space="0" w:color="auto"/>
            <w:left w:val="none" w:sz="0" w:space="0" w:color="auto"/>
            <w:bottom w:val="none" w:sz="0" w:space="0" w:color="auto"/>
            <w:right w:val="none" w:sz="0" w:space="0" w:color="auto"/>
          </w:divBdr>
          <w:divsChild>
            <w:div w:id="2048601842">
              <w:marLeft w:val="0"/>
              <w:marRight w:val="0"/>
              <w:marTop w:val="0"/>
              <w:marBottom w:val="0"/>
              <w:divBdr>
                <w:top w:val="none" w:sz="0" w:space="0" w:color="auto"/>
                <w:left w:val="none" w:sz="0" w:space="0" w:color="auto"/>
                <w:bottom w:val="none" w:sz="0" w:space="0" w:color="auto"/>
                <w:right w:val="none" w:sz="0" w:space="0" w:color="auto"/>
              </w:divBdr>
            </w:div>
          </w:divsChild>
        </w:div>
        <w:div w:id="1961060955">
          <w:marLeft w:val="0"/>
          <w:marRight w:val="0"/>
          <w:marTop w:val="0"/>
          <w:marBottom w:val="0"/>
          <w:divBdr>
            <w:top w:val="none" w:sz="0" w:space="0" w:color="auto"/>
            <w:left w:val="none" w:sz="0" w:space="0" w:color="auto"/>
            <w:bottom w:val="none" w:sz="0" w:space="0" w:color="auto"/>
            <w:right w:val="none" w:sz="0" w:space="0" w:color="auto"/>
          </w:divBdr>
          <w:divsChild>
            <w:div w:id="1654026881">
              <w:marLeft w:val="0"/>
              <w:marRight w:val="0"/>
              <w:marTop w:val="0"/>
              <w:marBottom w:val="0"/>
              <w:divBdr>
                <w:top w:val="none" w:sz="0" w:space="0" w:color="auto"/>
                <w:left w:val="none" w:sz="0" w:space="0" w:color="auto"/>
                <w:bottom w:val="none" w:sz="0" w:space="0" w:color="auto"/>
                <w:right w:val="none" w:sz="0" w:space="0" w:color="auto"/>
              </w:divBdr>
            </w:div>
          </w:divsChild>
        </w:div>
        <w:div w:id="1855261282">
          <w:marLeft w:val="0"/>
          <w:marRight w:val="0"/>
          <w:marTop w:val="0"/>
          <w:marBottom w:val="0"/>
          <w:divBdr>
            <w:top w:val="none" w:sz="0" w:space="0" w:color="auto"/>
            <w:left w:val="none" w:sz="0" w:space="0" w:color="auto"/>
            <w:bottom w:val="none" w:sz="0" w:space="0" w:color="auto"/>
            <w:right w:val="none" w:sz="0" w:space="0" w:color="auto"/>
          </w:divBdr>
          <w:divsChild>
            <w:div w:id="1473253533">
              <w:marLeft w:val="0"/>
              <w:marRight w:val="0"/>
              <w:marTop w:val="0"/>
              <w:marBottom w:val="0"/>
              <w:divBdr>
                <w:top w:val="none" w:sz="0" w:space="0" w:color="auto"/>
                <w:left w:val="none" w:sz="0" w:space="0" w:color="auto"/>
                <w:bottom w:val="none" w:sz="0" w:space="0" w:color="auto"/>
                <w:right w:val="none" w:sz="0" w:space="0" w:color="auto"/>
              </w:divBdr>
            </w:div>
          </w:divsChild>
        </w:div>
        <w:div w:id="1317341536">
          <w:marLeft w:val="0"/>
          <w:marRight w:val="0"/>
          <w:marTop w:val="0"/>
          <w:marBottom w:val="0"/>
          <w:divBdr>
            <w:top w:val="none" w:sz="0" w:space="0" w:color="auto"/>
            <w:left w:val="none" w:sz="0" w:space="0" w:color="auto"/>
            <w:bottom w:val="none" w:sz="0" w:space="0" w:color="auto"/>
            <w:right w:val="none" w:sz="0" w:space="0" w:color="auto"/>
          </w:divBdr>
          <w:divsChild>
            <w:div w:id="1602059763">
              <w:marLeft w:val="0"/>
              <w:marRight w:val="0"/>
              <w:marTop w:val="0"/>
              <w:marBottom w:val="0"/>
              <w:divBdr>
                <w:top w:val="none" w:sz="0" w:space="0" w:color="auto"/>
                <w:left w:val="none" w:sz="0" w:space="0" w:color="auto"/>
                <w:bottom w:val="none" w:sz="0" w:space="0" w:color="auto"/>
                <w:right w:val="none" w:sz="0" w:space="0" w:color="auto"/>
              </w:divBdr>
            </w:div>
            <w:div w:id="73823187">
              <w:marLeft w:val="0"/>
              <w:marRight w:val="0"/>
              <w:marTop w:val="0"/>
              <w:marBottom w:val="0"/>
              <w:divBdr>
                <w:top w:val="none" w:sz="0" w:space="0" w:color="auto"/>
                <w:left w:val="none" w:sz="0" w:space="0" w:color="auto"/>
                <w:bottom w:val="none" w:sz="0" w:space="0" w:color="auto"/>
                <w:right w:val="none" w:sz="0" w:space="0" w:color="auto"/>
              </w:divBdr>
            </w:div>
            <w:div w:id="399596336">
              <w:marLeft w:val="0"/>
              <w:marRight w:val="0"/>
              <w:marTop w:val="0"/>
              <w:marBottom w:val="0"/>
              <w:divBdr>
                <w:top w:val="none" w:sz="0" w:space="0" w:color="auto"/>
                <w:left w:val="none" w:sz="0" w:space="0" w:color="auto"/>
                <w:bottom w:val="none" w:sz="0" w:space="0" w:color="auto"/>
                <w:right w:val="none" w:sz="0" w:space="0" w:color="auto"/>
              </w:divBdr>
            </w:div>
            <w:div w:id="977343869">
              <w:marLeft w:val="0"/>
              <w:marRight w:val="0"/>
              <w:marTop w:val="0"/>
              <w:marBottom w:val="0"/>
              <w:divBdr>
                <w:top w:val="none" w:sz="0" w:space="0" w:color="auto"/>
                <w:left w:val="none" w:sz="0" w:space="0" w:color="auto"/>
                <w:bottom w:val="none" w:sz="0" w:space="0" w:color="auto"/>
                <w:right w:val="none" w:sz="0" w:space="0" w:color="auto"/>
              </w:divBdr>
            </w:div>
            <w:div w:id="1327318663">
              <w:marLeft w:val="0"/>
              <w:marRight w:val="0"/>
              <w:marTop w:val="0"/>
              <w:marBottom w:val="0"/>
              <w:divBdr>
                <w:top w:val="none" w:sz="0" w:space="0" w:color="auto"/>
                <w:left w:val="none" w:sz="0" w:space="0" w:color="auto"/>
                <w:bottom w:val="none" w:sz="0" w:space="0" w:color="auto"/>
                <w:right w:val="none" w:sz="0" w:space="0" w:color="auto"/>
              </w:divBdr>
            </w:div>
            <w:div w:id="462188351">
              <w:marLeft w:val="0"/>
              <w:marRight w:val="0"/>
              <w:marTop w:val="0"/>
              <w:marBottom w:val="0"/>
              <w:divBdr>
                <w:top w:val="none" w:sz="0" w:space="0" w:color="auto"/>
                <w:left w:val="none" w:sz="0" w:space="0" w:color="auto"/>
                <w:bottom w:val="none" w:sz="0" w:space="0" w:color="auto"/>
                <w:right w:val="none" w:sz="0" w:space="0" w:color="auto"/>
              </w:divBdr>
            </w:div>
            <w:div w:id="97723160">
              <w:marLeft w:val="0"/>
              <w:marRight w:val="0"/>
              <w:marTop w:val="0"/>
              <w:marBottom w:val="0"/>
              <w:divBdr>
                <w:top w:val="none" w:sz="0" w:space="0" w:color="auto"/>
                <w:left w:val="none" w:sz="0" w:space="0" w:color="auto"/>
                <w:bottom w:val="none" w:sz="0" w:space="0" w:color="auto"/>
                <w:right w:val="none" w:sz="0" w:space="0" w:color="auto"/>
              </w:divBdr>
            </w:div>
            <w:div w:id="611397263">
              <w:marLeft w:val="0"/>
              <w:marRight w:val="0"/>
              <w:marTop w:val="0"/>
              <w:marBottom w:val="0"/>
              <w:divBdr>
                <w:top w:val="none" w:sz="0" w:space="0" w:color="auto"/>
                <w:left w:val="none" w:sz="0" w:space="0" w:color="auto"/>
                <w:bottom w:val="none" w:sz="0" w:space="0" w:color="auto"/>
                <w:right w:val="none" w:sz="0" w:space="0" w:color="auto"/>
              </w:divBdr>
            </w:div>
            <w:div w:id="1214199703">
              <w:marLeft w:val="0"/>
              <w:marRight w:val="0"/>
              <w:marTop w:val="0"/>
              <w:marBottom w:val="0"/>
              <w:divBdr>
                <w:top w:val="none" w:sz="0" w:space="0" w:color="auto"/>
                <w:left w:val="none" w:sz="0" w:space="0" w:color="auto"/>
                <w:bottom w:val="none" w:sz="0" w:space="0" w:color="auto"/>
                <w:right w:val="none" w:sz="0" w:space="0" w:color="auto"/>
              </w:divBdr>
            </w:div>
            <w:div w:id="282149518">
              <w:marLeft w:val="0"/>
              <w:marRight w:val="0"/>
              <w:marTop w:val="0"/>
              <w:marBottom w:val="0"/>
              <w:divBdr>
                <w:top w:val="none" w:sz="0" w:space="0" w:color="auto"/>
                <w:left w:val="none" w:sz="0" w:space="0" w:color="auto"/>
                <w:bottom w:val="none" w:sz="0" w:space="0" w:color="auto"/>
                <w:right w:val="none" w:sz="0" w:space="0" w:color="auto"/>
              </w:divBdr>
            </w:div>
            <w:div w:id="1871065312">
              <w:marLeft w:val="0"/>
              <w:marRight w:val="0"/>
              <w:marTop w:val="0"/>
              <w:marBottom w:val="0"/>
              <w:divBdr>
                <w:top w:val="none" w:sz="0" w:space="0" w:color="auto"/>
                <w:left w:val="none" w:sz="0" w:space="0" w:color="auto"/>
                <w:bottom w:val="none" w:sz="0" w:space="0" w:color="auto"/>
                <w:right w:val="none" w:sz="0" w:space="0" w:color="auto"/>
              </w:divBdr>
            </w:div>
            <w:div w:id="1854221323">
              <w:marLeft w:val="0"/>
              <w:marRight w:val="0"/>
              <w:marTop w:val="0"/>
              <w:marBottom w:val="0"/>
              <w:divBdr>
                <w:top w:val="none" w:sz="0" w:space="0" w:color="auto"/>
                <w:left w:val="none" w:sz="0" w:space="0" w:color="auto"/>
                <w:bottom w:val="none" w:sz="0" w:space="0" w:color="auto"/>
                <w:right w:val="none" w:sz="0" w:space="0" w:color="auto"/>
              </w:divBdr>
            </w:div>
            <w:div w:id="1416517858">
              <w:marLeft w:val="0"/>
              <w:marRight w:val="0"/>
              <w:marTop w:val="0"/>
              <w:marBottom w:val="0"/>
              <w:divBdr>
                <w:top w:val="none" w:sz="0" w:space="0" w:color="auto"/>
                <w:left w:val="none" w:sz="0" w:space="0" w:color="auto"/>
                <w:bottom w:val="none" w:sz="0" w:space="0" w:color="auto"/>
                <w:right w:val="none" w:sz="0" w:space="0" w:color="auto"/>
              </w:divBdr>
            </w:div>
            <w:div w:id="29653721">
              <w:marLeft w:val="0"/>
              <w:marRight w:val="0"/>
              <w:marTop w:val="0"/>
              <w:marBottom w:val="0"/>
              <w:divBdr>
                <w:top w:val="none" w:sz="0" w:space="0" w:color="auto"/>
                <w:left w:val="none" w:sz="0" w:space="0" w:color="auto"/>
                <w:bottom w:val="none" w:sz="0" w:space="0" w:color="auto"/>
                <w:right w:val="none" w:sz="0" w:space="0" w:color="auto"/>
              </w:divBdr>
            </w:div>
            <w:div w:id="79716518">
              <w:marLeft w:val="0"/>
              <w:marRight w:val="0"/>
              <w:marTop w:val="0"/>
              <w:marBottom w:val="0"/>
              <w:divBdr>
                <w:top w:val="none" w:sz="0" w:space="0" w:color="auto"/>
                <w:left w:val="none" w:sz="0" w:space="0" w:color="auto"/>
                <w:bottom w:val="none" w:sz="0" w:space="0" w:color="auto"/>
                <w:right w:val="none" w:sz="0" w:space="0" w:color="auto"/>
              </w:divBdr>
            </w:div>
            <w:div w:id="1669938520">
              <w:marLeft w:val="0"/>
              <w:marRight w:val="0"/>
              <w:marTop w:val="0"/>
              <w:marBottom w:val="0"/>
              <w:divBdr>
                <w:top w:val="none" w:sz="0" w:space="0" w:color="auto"/>
                <w:left w:val="none" w:sz="0" w:space="0" w:color="auto"/>
                <w:bottom w:val="none" w:sz="0" w:space="0" w:color="auto"/>
                <w:right w:val="none" w:sz="0" w:space="0" w:color="auto"/>
              </w:divBdr>
            </w:div>
            <w:div w:id="7872855">
              <w:marLeft w:val="0"/>
              <w:marRight w:val="0"/>
              <w:marTop w:val="0"/>
              <w:marBottom w:val="0"/>
              <w:divBdr>
                <w:top w:val="none" w:sz="0" w:space="0" w:color="auto"/>
                <w:left w:val="none" w:sz="0" w:space="0" w:color="auto"/>
                <w:bottom w:val="none" w:sz="0" w:space="0" w:color="auto"/>
                <w:right w:val="none" w:sz="0" w:space="0" w:color="auto"/>
              </w:divBdr>
            </w:div>
            <w:div w:id="207838493">
              <w:marLeft w:val="0"/>
              <w:marRight w:val="0"/>
              <w:marTop w:val="0"/>
              <w:marBottom w:val="0"/>
              <w:divBdr>
                <w:top w:val="none" w:sz="0" w:space="0" w:color="auto"/>
                <w:left w:val="none" w:sz="0" w:space="0" w:color="auto"/>
                <w:bottom w:val="none" w:sz="0" w:space="0" w:color="auto"/>
                <w:right w:val="none" w:sz="0" w:space="0" w:color="auto"/>
              </w:divBdr>
            </w:div>
            <w:div w:id="841433445">
              <w:marLeft w:val="0"/>
              <w:marRight w:val="0"/>
              <w:marTop w:val="0"/>
              <w:marBottom w:val="0"/>
              <w:divBdr>
                <w:top w:val="none" w:sz="0" w:space="0" w:color="auto"/>
                <w:left w:val="none" w:sz="0" w:space="0" w:color="auto"/>
                <w:bottom w:val="none" w:sz="0" w:space="0" w:color="auto"/>
                <w:right w:val="none" w:sz="0" w:space="0" w:color="auto"/>
              </w:divBdr>
            </w:div>
          </w:divsChild>
        </w:div>
        <w:div w:id="734861569">
          <w:marLeft w:val="0"/>
          <w:marRight w:val="0"/>
          <w:marTop w:val="0"/>
          <w:marBottom w:val="0"/>
          <w:divBdr>
            <w:top w:val="none" w:sz="0" w:space="0" w:color="auto"/>
            <w:left w:val="none" w:sz="0" w:space="0" w:color="auto"/>
            <w:bottom w:val="none" w:sz="0" w:space="0" w:color="auto"/>
            <w:right w:val="none" w:sz="0" w:space="0" w:color="auto"/>
          </w:divBdr>
          <w:divsChild>
            <w:div w:id="1034186621">
              <w:marLeft w:val="0"/>
              <w:marRight w:val="0"/>
              <w:marTop w:val="0"/>
              <w:marBottom w:val="0"/>
              <w:divBdr>
                <w:top w:val="none" w:sz="0" w:space="0" w:color="auto"/>
                <w:left w:val="none" w:sz="0" w:space="0" w:color="auto"/>
                <w:bottom w:val="none" w:sz="0" w:space="0" w:color="auto"/>
                <w:right w:val="none" w:sz="0" w:space="0" w:color="auto"/>
              </w:divBdr>
            </w:div>
          </w:divsChild>
        </w:div>
        <w:div w:id="910820016">
          <w:marLeft w:val="0"/>
          <w:marRight w:val="0"/>
          <w:marTop w:val="0"/>
          <w:marBottom w:val="0"/>
          <w:divBdr>
            <w:top w:val="none" w:sz="0" w:space="0" w:color="auto"/>
            <w:left w:val="none" w:sz="0" w:space="0" w:color="auto"/>
            <w:bottom w:val="none" w:sz="0" w:space="0" w:color="auto"/>
            <w:right w:val="none" w:sz="0" w:space="0" w:color="auto"/>
          </w:divBdr>
          <w:divsChild>
            <w:div w:id="1456604101">
              <w:marLeft w:val="0"/>
              <w:marRight w:val="0"/>
              <w:marTop w:val="0"/>
              <w:marBottom w:val="0"/>
              <w:divBdr>
                <w:top w:val="none" w:sz="0" w:space="0" w:color="auto"/>
                <w:left w:val="none" w:sz="0" w:space="0" w:color="auto"/>
                <w:bottom w:val="none" w:sz="0" w:space="0" w:color="auto"/>
                <w:right w:val="none" w:sz="0" w:space="0" w:color="auto"/>
              </w:divBdr>
            </w:div>
          </w:divsChild>
        </w:div>
        <w:div w:id="214238731">
          <w:marLeft w:val="0"/>
          <w:marRight w:val="0"/>
          <w:marTop w:val="0"/>
          <w:marBottom w:val="0"/>
          <w:divBdr>
            <w:top w:val="none" w:sz="0" w:space="0" w:color="auto"/>
            <w:left w:val="none" w:sz="0" w:space="0" w:color="auto"/>
            <w:bottom w:val="none" w:sz="0" w:space="0" w:color="auto"/>
            <w:right w:val="none" w:sz="0" w:space="0" w:color="auto"/>
          </w:divBdr>
          <w:divsChild>
            <w:div w:id="273053725">
              <w:marLeft w:val="0"/>
              <w:marRight w:val="0"/>
              <w:marTop w:val="0"/>
              <w:marBottom w:val="0"/>
              <w:divBdr>
                <w:top w:val="none" w:sz="0" w:space="0" w:color="auto"/>
                <w:left w:val="none" w:sz="0" w:space="0" w:color="auto"/>
                <w:bottom w:val="none" w:sz="0" w:space="0" w:color="auto"/>
                <w:right w:val="none" w:sz="0" w:space="0" w:color="auto"/>
              </w:divBdr>
            </w:div>
            <w:div w:id="686714779">
              <w:marLeft w:val="0"/>
              <w:marRight w:val="0"/>
              <w:marTop w:val="0"/>
              <w:marBottom w:val="0"/>
              <w:divBdr>
                <w:top w:val="none" w:sz="0" w:space="0" w:color="auto"/>
                <w:left w:val="none" w:sz="0" w:space="0" w:color="auto"/>
                <w:bottom w:val="none" w:sz="0" w:space="0" w:color="auto"/>
                <w:right w:val="none" w:sz="0" w:space="0" w:color="auto"/>
              </w:divBdr>
            </w:div>
            <w:div w:id="635381386">
              <w:marLeft w:val="0"/>
              <w:marRight w:val="0"/>
              <w:marTop w:val="0"/>
              <w:marBottom w:val="0"/>
              <w:divBdr>
                <w:top w:val="none" w:sz="0" w:space="0" w:color="auto"/>
                <w:left w:val="none" w:sz="0" w:space="0" w:color="auto"/>
                <w:bottom w:val="none" w:sz="0" w:space="0" w:color="auto"/>
                <w:right w:val="none" w:sz="0" w:space="0" w:color="auto"/>
              </w:divBdr>
            </w:div>
            <w:div w:id="106773898">
              <w:marLeft w:val="0"/>
              <w:marRight w:val="0"/>
              <w:marTop w:val="0"/>
              <w:marBottom w:val="0"/>
              <w:divBdr>
                <w:top w:val="none" w:sz="0" w:space="0" w:color="auto"/>
                <w:left w:val="none" w:sz="0" w:space="0" w:color="auto"/>
                <w:bottom w:val="none" w:sz="0" w:space="0" w:color="auto"/>
                <w:right w:val="none" w:sz="0" w:space="0" w:color="auto"/>
              </w:divBdr>
            </w:div>
            <w:div w:id="1698194455">
              <w:marLeft w:val="0"/>
              <w:marRight w:val="0"/>
              <w:marTop w:val="0"/>
              <w:marBottom w:val="0"/>
              <w:divBdr>
                <w:top w:val="none" w:sz="0" w:space="0" w:color="auto"/>
                <w:left w:val="none" w:sz="0" w:space="0" w:color="auto"/>
                <w:bottom w:val="none" w:sz="0" w:space="0" w:color="auto"/>
                <w:right w:val="none" w:sz="0" w:space="0" w:color="auto"/>
              </w:divBdr>
            </w:div>
            <w:div w:id="160584367">
              <w:marLeft w:val="0"/>
              <w:marRight w:val="0"/>
              <w:marTop w:val="0"/>
              <w:marBottom w:val="0"/>
              <w:divBdr>
                <w:top w:val="none" w:sz="0" w:space="0" w:color="auto"/>
                <w:left w:val="none" w:sz="0" w:space="0" w:color="auto"/>
                <w:bottom w:val="none" w:sz="0" w:space="0" w:color="auto"/>
                <w:right w:val="none" w:sz="0" w:space="0" w:color="auto"/>
              </w:divBdr>
            </w:div>
            <w:div w:id="317423165">
              <w:marLeft w:val="0"/>
              <w:marRight w:val="0"/>
              <w:marTop w:val="0"/>
              <w:marBottom w:val="0"/>
              <w:divBdr>
                <w:top w:val="none" w:sz="0" w:space="0" w:color="auto"/>
                <w:left w:val="none" w:sz="0" w:space="0" w:color="auto"/>
                <w:bottom w:val="none" w:sz="0" w:space="0" w:color="auto"/>
                <w:right w:val="none" w:sz="0" w:space="0" w:color="auto"/>
              </w:divBdr>
            </w:div>
            <w:div w:id="505291639">
              <w:marLeft w:val="0"/>
              <w:marRight w:val="0"/>
              <w:marTop w:val="0"/>
              <w:marBottom w:val="0"/>
              <w:divBdr>
                <w:top w:val="none" w:sz="0" w:space="0" w:color="auto"/>
                <w:left w:val="none" w:sz="0" w:space="0" w:color="auto"/>
                <w:bottom w:val="none" w:sz="0" w:space="0" w:color="auto"/>
                <w:right w:val="none" w:sz="0" w:space="0" w:color="auto"/>
              </w:divBdr>
            </w:div>
            <w:div w:id="381754483">
              <w:marLeft w:val="0"/>
              <w:marRight w:val="0"/>
              <w:marTop w:val="0"/>
              <w:marBottom w:val="0"/>
              <w:divBdr>
                <w:top w:val="none" w:sz="0" w:space="0" w:color="auto"/>
                <w:left w:val="none" w:sz="0" w:space="0" w:color="auto"/>
                <w:bottom w:val="none" w:sz="0" w:space="0" w:color="auto"/>
                <w:right w:val="none" w:sz="0" w:space="0" w:color="auto"/>
              </w:divBdr>
            </w:div>
            <w:div w:id="2115326019">
              <w:marLeft w:val="0"/>
              <w:marRight w:val="0"/>
              <w:marTop w:val="0"/>
              <w:marBottom w:val="0"/>
              <w:divBdr>
                <w:top w:val="none" w:sz="0" w:space="0" w:color="auto"/>
                <w:left w:val="none" w:sz="0" w:space="0" w:color="auto"/>
                <w:bottom w:val="none" w:sz="0" w:space="0" w:color="auto"/>
                <w:right w:val="none" w:sz="0" w:space="0" w:color="auto"/>
              </w:divBdr>
            </w:div>
            <w:div w:id="742337641">
              <w:marLeft w:val="0"/>
              <w:marRight w:val="0"/>
              <w:marTop w:val="0"/>
              <w:marBottom w:val="0"/>
              <w:divBdr>
                <w:top w:val="none" w:sz="0" w:space="0" w:color="auto"/>
                <w:left w:val="none" w:sz="0" w:space="0" w:color="auto"/>
                <w:bottom w:val="none" w:sz="0" w:space="0" w:color="auto"/>
                <w:right w:val="none" w:sz="0" w:space="0" w:color="auto"/>
              </w:divBdr>
            </w:div>
            <w:div w:id="109132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9787">
      <w:bodyDiv w:val="1"/>
      <w:marLeft w:val="0"/>
      <w:marRight w:val="0"/>
      <w:marTop w:val="0"/>
      <w:marBottom w:val="0"/>
      <w:divBdr>
        <w:top w:val="none" w:sz="0" w:space="0" w:color="auto"/>
        <w:left w:val="none" w:sz="0" w:space="0" w:color="auto"/>
        <w:bottom w:val="none" w:sz="0" w:space="0" w:color="auto"/>
        <w:right w:val="none" w:sz="0" w:space="0" w:color="auto"/>
      </w:divBdr>
      <w:divsChild>
        <w:div w:id="1572278242">
          <w:marLeft w:val="0"/>
          <w:marRight w:val="0"/>
          <w:marTop w:val="0"/>
          <w:marBottom w:val="0"/>
          <w:divBdr>
            <w:top w:val="none" w:sz="0" w:space="0" w:color="auto"/>
            <w:left w:val="none" w:sz="0" w:space="0" w:color="auto"/>
            <w:bottom w:val="none" w:sz="0" w:space="0" w:color="auto"/>
            <w:right w:val="none" w:sz="0" w:space="0" w:color="auto"/>
          </w:divBdr>
          <w:divsChild>
            <w:div w:id="25967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04661">
      <w:bodyDiv w:val="1"/>
      <w:marLeft w:val="0"/>
      <w:marRight w:val="0"/>
      <w:marTop w:val="0"/>
      <w:marBottom w:val="0"/>
      <w:divBdr>
        <w:top w:val="none" w:sz="0" w:space="0" w:color="auto"/>
        <w:left w:val="none" w:sz="0" w:space="0" w:color="auto"/>
        <w:bottom w:val="none" w:sz="0" w:space="0" w:color="auto"/>
        <w:right w:val="none" w:sz="0" w:space="0" w:color="auto"/>
      </w:divBdr>
    </w:div>
    <w:div w:id="1680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6621032">
          <w:marLeft w:val="0"/>
          <w:marRight w:val="0"/>
          <w:marTop w:val="0"/>
          <w:marBottom w:val="0"/>
          <w:divBdr>
            <w:top w:val="none" w:sz="0" w:space="0" w:color="auto"/>
            <w:left w:val="none" w:sz="0" w:space="0" w:color="auto"/>
            <w:bottom w:val="none" w:sz="0" w:space="0" w:color="auto"/>
            <w:right w:val="none" w:sz="0" w:space="0" w:color="auto"/>
          </w:divBdr>
          <w:divsChild>
            <w:div w:id="1975404635">
              <w:marLeft w:val="0"/>
              <w:marRight w:val="0"/>
              <w:marTop w:val="0"/>
              <w:marBottom w:val="0"/>
              <w:divBdr>
                <w:top w:val="none" w:sz="0" w:space="0" w:color="auto"/>
                <w:left w:val="none" w:sz="0" w:space="0" w:color="auto"/>
                <w:bottom w:val="none" w:sz="0" w:space="0" w:color="auto"/>
                <w:right w:val="none" w:sz="0" w:space="0" w:color="auto"/>
              </w:divBdr>
            </w:div>
          </w:divsChild>
        </w:div>
        <w:div w:id="2039577333">
          <w:marLeft w:val="0"/>
          <w:marRight w:val="0"/>
          <w:marTop w:val="0"/>
          <w:marBottom w:val="0"/>
          <w:divBdr>
            <w:top w:val="none" w:sz="0" w:space="0" w:color="auto"/>
            <w:left w:val="none" w:sz="0" w:space="0" w:color="auto"/>
            <w:bottom w:val="none" w:sz="0" w:space="0" w:color="auto"/>
            <w:right w:val="none" w:sz="0" w:space="0" w:color="auto"/>
          </w:divBdr>
          <w:divsChild>
            <w:div w:id="1932935476">
              <w:marLeft w:val="0"/>
              <w:marRight w:val="0"/>
              <w:marTop w:val="0"/>
              <w:marBottom w:val="0"/>
              <w:divBdr>
                <w:top w:val="none" w:sz="0" w:space="0" w:color="auto"/>
                <w:left w:val="none" w:sz="0" w:space="0" w:color="auto"/>
                <w:bottom w:val="none" w:sz="0" w:space="0" w:color="auto"/>
                <w:right w:val="none" w:sz="0" w:space="0" w:color="auto"/>
              </w:divBdr>
            </w:div>
          </w:divsChild>
        </w:div>
        <w:div w:id="1425033793">
          <w:marLeft w:val="0"/>
          <w:marRight w:val="0"/>
          <w:marTop w:val="0"/>
          <w:marBottom w:val="0"/>
          <w:divBdr>
            <w:top w:val="none" w:sz="0" w:space="0" w:color="auto"/>
            <w:left w:val="none" w:sz="0" w:space="0" w:color="auto"/>
            <w:bottom w:val="none" w:sz="0" w:space="0" w:color="auto"/>
            <w:right w:val="none" w:sz="0" w:space="0" w:color="auto"/>
          </w:divBdr>
          <w:divsChild>
            <w:div w:id="818309356">
              <w:marLeft w:val="0"/>
              <w:marRight w:val="0"/>
              <w:marTop w:val="0"/>
              <w:marBottom w:val="0"/>
              <w:divBdr>
                <w:top w:val="none" w:sz="0" w:space="0" w:color="auto"/>
                <w:left w:val="none" w:sz="0" w:space="0" w:color="auto"/>
                <w:bottom w:val="none" w:sz="0" w:space="0" w:color="auto"/>
                <w:right w:val="none" w:sz="0" w:space="0" w:color="auto"/>
              </w:divBdr>
            </w:div>
          </w:divsChild>
        </w:div>
        <w:div w:id="1613705895">
          <w:marLeft w:val="0"/>
          <w:marRight w:val="0"/>
          <w:marTop w:val="0"/>
          <w:marBottom w:val="0"/>
          <w:divBdr>
            <w:top w:val="none" w:sz="0" w:space="0" w:color="auto"/>
            <w:left w:val="none" w:sz="0" w:space="0" w:color="auto"/>
            <w:bottom w:val="none" w:sz="0" w:space="0" w:color="auto"/>
            <w:right w:val="none" w:sz="0" w:space="0" w:color="auto"/>
          </w:divBdr>
          <w:divsChild>
            <w:div w:id="976371599">
              <w:marLeft w:val="0"/>
              <w:marRight w:val="0"/>
              <w:marTop w:val="0"/>
              <w:marBottom w:val="0"/>
              <w:divBdr>
                <w:top w:val="none" w:sz="0" w:space="0" w:color="auto"/>
                <w:left w:val="none" w:sz="0" w:space="0" w:color="auto"/>
                <w:bottom w:val="none" w:sz="0" w:space="0" w:color="auto"/>
                <w:right w:val="none" w:sz="0" w:space="0" w:color="auto"/>
              </w:divBdr>
            </w:div>
          </w:divsChild>
        </w:div>
        <w:div w:id="645861106">
          <w:marLeft w:val="0"/>
          <w:marRight w:val="0"/>
          <w:marTop w:val="0"/>
          <w:marBottom w:val="0"/>
          <w:divBdr>
            <w:top w:val="none" w:sz="0" w:space="0" w:color="auto"/>
            <w:left w:val="none" w:sz="0" w:space="0" w:color="auto"/>
            <w:bottom w:val="none" w:sz="0" w:space="0" w:color="auto"/>
            <w:right w:val="none" w:sz="0" w:space="0" w:color="auto"/>
          </w:divBdr>
          <w:divsChild>
            <w:div w:id="1508669466">
              <w:marLeft w:val="0"/>
              <w:marRight w:val="0"/>
              <w:marTop w:val="0"/>
              <w:marBottom w:val="0"/>
              <w:divBdr>
                <w:top w:val="none" w:sz="0" w:space="0" w:color="auto"/>
                <w:left w:val="none" w:sz="0" w:space="0" w:color="auto"/>
                <w:bottom w:val="none" w:sz="0" w:space="0" w:color="auto"/>
                <w:right w:val="none" w:sz="0" w:space="0" w:color="auto"/>
              </w:divBdr>
            </w:div>
          </w:divsChild>
        </w:div>
        <w:div w:id="720640933">
          <w:marLeft w:val="0"/>
          <w:marRight w:val="0"/>
          <w:marTop w:val="0"/>
          <w:marBottom w:val="0"/>
          <w:divBdr>
            <w:top w:val="none" w:sz="0" w:space="0" w:color="auto"/>
            <w:left w:val="none" w:sz="0" w:space="0" w:color="auto"/>
            <w:bottom w:val="none" w:sz="0" w:space="0" w:color="auto"/>
            <w:right w:val="none" w:sz="0" w:space="0" w:color="auto"/>
          </w:divBdr>
          <w:divsChild>
            <w:div w:id="1597053615">
              <w:marLeft w:val="0"/>
              <w:marRight w:val="0"/>
              <w:marTop w:val="0"/>
              <w:marBottom w:val="0"/>
              <w:divBdr>
                <w:top w:val="none" w:sz="0" w:space="0" w:color="auto"/>
                <w:left w:val="none" w:sz="0" w:space="0" w:color="auto"/>
                <w:bottom w:val="none" w:sz="0" w:space="0" w:color="auto"/>
                <w:right w:val="none" w:sz="0" w:space="0" w:color="auto"/>
              </w:divBdr>
            </w:div>
          </w:divsChild>
        </w:div>
        <w:div w:id="417093156">
          <w:marLeft w:val="0"/>
          <w:marRight w:val="0"/>
          <w:marTop w:val="0"/>
          <w:marBottom w:val="0"/>
          <w:divBdr>
            <w:top w:val="none" w:sz="0" w:space="0" w:color="auto"/>
            <w:left w:val="none" w:sz="0" w:space="0" w:color="auto"/>
            <w:bottom w:val="none" w:sz="0" w:space="0" w:color="auto"/>
            <w:right w:val="none" w:sz="0" w:space="0" w:color="auto"/>
          </w:divBdr>
          <w:divsChild>
            <w:div w:id="520973474">
              <w:marLeft w:val="0"/>
              <w:marRight w:val="0"/>
              <w:marTop w:val="0"/>
              <w:marBottom w:val="0"/>
              <w:divBdr>
                <w:top w:val="none" w:sz="0" w:space="0" w:color="auto"/>
                <w:left w:val="none" w:sz="0" w:space="0" w:color="auto"/>
                <w:bottom w:val="none" w:sz="0" w:space="0" w:color="auto"/>
                <w:right w:val="none" w:sz="0" w:space="0" w:color="auto"/>
              </w:divBdr>
            </w:div>
          </w:divsChild>
        </w:div>
        <w:div w:id="271860845">
          <w:marLeft w:val="0"/>
          <w:marRight w:val="0"/>
          <w:marTop w:val="0"/>
          <w:marBottom w:val="0"/>
          <w:divBdr>
            <w:top w:val="none" w:sz="0" w:space="0" w:color="auto"/>
            <w:left w:val="none" w:sz="0" w:space="0" w:color="auto"/>
            <w:bottom w:val="none" w:sz="0" w:space="0" w:color="auto"/>
            <w:right w:val="none" w:sz="0" w:space="0" w:color="auto"/>
          </w:divBdr>
          <w:divsChild>
            <w:div w:id="1200237058">
              <w:marLeft w:val="0"/>
              <w:marRight w:val="0"/>
              <w:marTop w:val="0"/>
              <w:marBottom w:val="0"/>
              <w:divBdr>
                <w:top w:val="none" w:sz="0" w:space="0" w:color="auto"/>
                <w:left w:val="none" w:sz="0" w:space="0" w:color="auto"/>
                <w:bottom w:val="none" w:sz="0" w:space="0" w:color="auto"/>
                <w:right w:val="none" w:sz="0" w:space="0" w:color="auto"/>
              </w:divBdr>
            </w:div>
          </w:divsChild>
        </w:div>
        <w:div w:id="568001000">
          <w:marLeft w:val="0"/>
          <w:marRight w:val="0"/>
          <w:marTop w:val="0"/>
          <w:marBottom w:val="0"/>
          <w:divBdr>
            <w:top w:val="none" w:sz="0" w:space="0" w:color="auto"/>
            <w:left w:val="none" w:sz="0" w:space="0" w:color="auto"/>
            <w:bottom w:val="none" w:sz="0" w:space="0" w:color="auto"/>
            <w:right w:val="none" w:sz="0" w:space="0" w:color="auto"/>
          </w:divBdr>
          <w:divsChild>
            <w:div w:id="889927464">
              <w:marLeft w:val="0"/>
              <w:marRight w:val="0"/>
              <w:marTop w:val="0"/>
              <w:marBottom w:val="0"/>
              <w:divBdr>
                <w:top w:val="none" w:sz="0" w:space="0" w:color="auto"/>
                <w:left w:val="none" w:sz="0" w:space="0" w:color="auto"/>
                <w:bottom w:val="none" w:sz="0" w:space="0" w:color="auto"/>
                <w:right w:val="none" w:sz="0" w:space="0" w:color="auto"/>
              </w:divBdr>
            </w:div>
          </w:divsChild>
        </w:div>
        <w:div w:id="1385565450">
          <w:marLeft w:val="0"/>
          <w:marRight w:val="0"/>
          <w:marTop w:val="0"/>
          <w:marBottom w:val="0"/>
          <w:divBdr>
            <w:top w:val="none" w:sz="0" w:space="0" w:color="auto"/>
            <w:left w:val="none" w:sz="0" w:space="0" w:color="auto"/>
            <w:bottom w:val="none" w:sz="0" w:space="0" w:color="auto"/>
            <w:right w:val="none" w:sz="0" w:space="0" w:color="auto"/>
          </w:divBdr>
          <w:divsChild>
            <w:div w:id="666401145">
              <w:marLeft w:val="0"/>
              <w:marRight w:val="0"/>
              <w:marTop w:val="0"/>
              <w:marBottom w:val="0"/>
              <w:divBdr>
                <w:top w:val="none" w:sz="0" w:space="0" w:color="auto"/>
                <w:left w:val="none" w:sz="0" w:space="0" w:color="auto"/>
                <w:bottom w:val="none" w:sz="0" w:space="0" w:color="auto"/>
                <w:right w:val="none" w:sz="0" w:space="0" w:color="auto"/>
              </w:divBdr>
            </w:div>
          </w:divsChild>
        </w:div>
        <w:div w:id="60300101">
          <w:marLeft w:val="0"/>
          <w:marRight w:val="0"/>
          <w:marTop w:val="0"/>
          <w:marBottom w:val="0"/>
          <w:divBdr>
            <w:top w:val="none" w:sz="0" w:space="0" w:color="auto"/>
            <w:left w:val="none" w:sz="0" w:space="0" w:color="auto"/>
            <w:bottom w:val="none" w:sz="0" w:space="0" w:color="auto"/>
            <w:right w:val="none" w:sz="0" w:space="0" w:color="auto"/>
          </w:divBdr>
          <w:divsChild>
            <w:div w:id="1252929763">
              <w:marLeft w:val="0"/>
              <w:marRight w:val="0"/>
              <w:marTop w:val="0"/>
              <w:marBottom w:val="0"/>
              <w:divBdr>
                <w:top w:val="none" w:sz="0" w:space="0" w:color="auto"/>
                <w:left w:val="none" w:sz="0" w:space="0" w:color="auto"/>
                <w:bottom w:val="none" w:sz="0" w:space="0" w:color="auto"/>
                <w:right w:val="none" w:sz="0" w:space="0" w:color="auto"/>
              </w:divBdr>
            </w:div>
          </w:divsChild>
        </w:div>
        <w:div w:id="29845559">
          <w:marLeft w:val="0"/>
          <w:marRight w:val="0"/>
          <w:marTop w:val="0"/>
          <w:marBottom w:val="0"/>
          <w:divBdr>
            <w:top w:val="none" w:sz="0" w:space="0" w:color="auto"/>
            <w:left w:val="none" w:sz="0" w:space="0" w:color="auto"/>
            <w:bottom w:val="none" w:sz="0" w:space="0" w:color="auto"/>
            <w:right w:val="none" w:sz="0" w:space="0" w:color="auto"/>
          </w:divBdr>
          <w:divsChild>
            <w:div w:id="896745740">
              <w:marLeft w:val="0"/>
              <w:marRight w:val="0"/>
              <w:marTop w:val="0"/>
              <w:marBottom w:val="0"/>
              <w:divBdr>
                <w:top w:val="none" w:sz="0" w:space="0" w:color="auto"/>
                <w:left w:val="none" w:sz="0" w:space="0" w:color="auto"/>
                <w:bottom w:val="none" w:sz="0" w:space="0" w:color="auto"/>
                <w:right w:val="none" w:sz="0" w:space="0" w:color="auto"/>
              </w:divBdr>
            </w:div>
          </w:divsChild>
        </w:div>
        <w:div w:id="375010772">
          <w:marLeft w:val="0"/>
          <w:marRight w:val="0"/>
          <w:marTop w:val="0"/>
          <w:marBottom w:val="0"/>
          <w:divBdr>
            <w:top w:val="none" w:sz="0" w:space="0" w:color="auto"/>
            <w:left w:val="none" w:sz="0" w:space="0" w:color="auto"/>
            <w:bottom w:val="none" w:sz="0" w:space="0" w:color="auto"/>
            <w:right w:val="none" w:sz="0" w:space="0" w:color="auto"/>
          </w:divBdr>
          <w:divsChild>
            <w:div w:id="531497975">
              <w:marLeft w:val="0"/>
              <w:marRight w:val="0"/>
              <w:marTop w:val="0"/>
              <w:marBottom w:val="0"/>
              <w:divBdr>
                <w:top w:val="none" w:sz="0" w:space="0" w:color="auto"/>
                <w:left w:val="none" w:sz="0" w:space="0" w:color="auto"/>
                <w:bottom w:val="none" w:sz="0" w:space="0" w:color="auto"/>
                <w:right w:val="none" w:sz="0" w:space="0" w:color="auto"/>
              </w:divBdr>
            </w:div>
          </w:divsChild>
        </w:div>
        <w:div w:id="1109272812">
          <w:marLeft w:val="0"/>
          <w:marRight w:val="0"/>
          <w:marTop w:val="0"/>
          <w:marBottom w:val="0"/>
          <w:divBdr>
            <w:top w:val="none" w:sz="0" w:space="0" w:color="auto"/>
            <w:left w:val="none" w:sz="0" w:space="0" w:color="auto"/>
            <w:bottom w:val="none" w:sz="0" w:space="0" w:color="auto"/>
            <w:right w:val="none" w:sz="0" w:space="0" w:color="auto"/>
          </w:divBdr>
          <w:divsChild>
            <w:div w:id="250893076">
              <w:marLeft w:val="0"/>
              <w:marRight w:val="0"/>
              <w:marTop w:val="0"/>
              <w:marBottom w:val="0"/>
              <w:divBdr>
                <w:top w:val="none" w:sz="0" w:space="0" w:color="auto"/>
                <w:left w:val="none" w:sz="0" w:space="0" w:color="auto"/>
                <w:bottom w:val="none" w:sz="0" w:space="0" w:color="auto"/>
                <w:right w:val="none" w:sz="0" w:space="0" w:color="auto"/>
              </w:divBdr>
            </w:div>
          </w:divsChild>
        </w:div>
        <w:div w:id="2086754227">
          <w:marLeft w:val="0"/>
          <w:marRight w:val="0"/>
          <w:marTop w:val="0"/>
          <w:marBottom w:val="0"/>
          <w:divBdr>
            <w:top w:val="none" w:sz="0" w:space="0" w:color="auto"/>
            <w:left w:val="none" w:sz="0" w:space="0" w:color="auto"/>
            <w:bottom w:val="none" w:sz="0" w:space="0" w:color="auto"/>
            <w:right w:val="none" w:sz="0" w:space="0" w:color="auto"/>
          </w:divBdr>
          <w:divsChild>
            <w:div w:id="1736078597">
              <w:marLeft w:val="0"/>
              <w:marRight w:val="0"/>
              <w:marTop w:val="0"/>
              <w:marBottom w:val="0"/>
              <w:divBdr>
                <w:top w:val="none" w:sz="0" w:space="0" w:color="auto"/>
                <w:left w:val="none" w:sz="0" w:space="0" w:color="auto"/>
                <w:bottom w:val="none" w:sz="0" w:space="0" w:color="auto"/>
                <w:right w:val="none" w:sz="0" w:space="0" w:color="auto"/>
              </w:divBdr>
            </w:div>
          </w:divsChild>
        </w:div>
        <w:div w:id="1104377187">
          <w:marLeft w:val="0"/>
          <w:marRight w:val="0"/>
          <w:marTop w:val="0"/>
          <w:marBottom w:val="0"/>
          <w:divBdr>
            <w:top w:val="none" w:sz="0" w:space="0" w:color="auto"/>
            <w:left w:val="none" w:sz="0" w:space="0" w:color="auto"/>
            <w:bottom w:val="none" w:sz="0" w:space="0" w:color="auto"/>
            <w:right w:val="none" w:sz="0" w:space="0" w:color="auto"/>
          </w:divBdr>
          <w:divsChild>
            <w:div w:id="397483635">
              <w:marLeft w:val="0"/>
              <w:marRight w:val="0"/>
              <w:marTop w:val="0"/>
              <w:marBottom w:val="0"/>
              <w:divBdr>
                <w:top w:val="none" w:sz="0" w:space="0" w:color="auto"/>
                <w:left w:val="none" w:sz="0" w:space="0" w:color="auto"/>
                <w:bottom w:val="none" w:sz="0" w:space="0" w:color="auto"/>
                <w:right w:val="none" w:sz="0" w:space="0" w:color="auto"/>
              </w:divBdr>
            </w:div>
          </w:divsChild>
        </w:div>
        <w:div w:id="1454052369">
          <w:marLeft w:val="0"/>
          <w:marRight w:val="0"/>
          <w:marTop w:val="0"/>
          <w:marBottom w:val="0"/>
          <w:divBdr>
            <w:top w:val="none" w:sz="0" w:space="0" w:color="auto"/>
            <w:left w:val="none" w:sz="0" w:space="0" w:color="auto"/>
            <w:bottom w:val="none" w:sz="0" w:space="0" w:color="auto"/>
            <w:right w:val="none" w:sz="0" w:space="0" w:color="auto"/>
          </w:divBdr>
          <w:divsChild>
            <w:div w:id="44914383">
              <w:marLeft w:val="0"/>
              <w:marRight w:val="0"/>
              <w:marTop w:val="0"/>
              <w:marBottom w:val="0"/>
              <w:divBdr>
                <w:top w:val="none" w:sz="0" w:space="0" w:color="auto"/>
                <w:left w:val="none" w:sz="0" w:space="0" w:color="auto"/>
                <w:bottom w:val="none" w:sz="0" w:space="0" w:color="auto"/>
                <w:right w:val="none" w:sz="0" w:space="0" w:color="auto"/>
              </w:divBdr>
            </w:div>
          </w:divsChild>
        </w:div>
        <w:div w:id="2082216884">
          <w:marLeft w:val="0"/>
          <w:marRight w:val="0"/>
          <w:marTop w:val="0"/>
          <w:marBottom w:val="0"/>
          <w:divBdr>
            <w:top w:val="none" w:sz="0" w:space="0" w:color="auto"/>
            <w:left w:val="none" w:sz="0" w:space="0" w:color="auto"/>
            <w:bottom w:val="none" w:sz="0" w:space="0" w:color="auto"/>
            <w:right w:val="none" w:sz="0" w:space="0" w:color="auto"/>
          </w:divBdr>
          <w:divsChild>
            <w:div w:id="1332173490">
              <w:marLeft w:val="0"/>
              <w:marRight w:val="0"/>
              <w:marTop w:val="0"/>
              <w:marBottom w:val="0"/>
              <w:divBdr>
                <w:top w:val="none" w:sz="0" w:space="0" w:color="auto"/>
                <w:left w:val="none" w:sz="0" w:space="0" w:color="auto"/>
                <w:bottom w:val="none" w:sz="0" w:space="0" w:color="auto"/>
                <w:right w:val="none" w:sz="0" w:space="0" w:color="auto"/>
              </w:divBdr>
            </w:div>
          </w:divsChild>
        </w:div>
        <w:div w:id="1714502496">
          <w:marLeft w:val="0"/>
          <w:marRight w:val="0"/>
          <w:marTop w:val="0"/>
          <w:marBottom w:val="0"/>
          <w:divBdr>
            <w:top w:val="none" w:sz="0" w:space="0" w:color="auto"/>
            <w:left w:val="none" w:sz="0" w:space="0" w:color="auto"/>
            <w:bottom w:val="none" w:sz="0" w:space="0" w:color="auto"/>
            <w:right w:val="none" w:sz="0" w:space="0" w:color="auto"/>
          </w:divBdr>
          <w:divsChild>
            <w:div w:id="1563249378">
              <w:marLeft w:val="0"/>
              <w:marRight w:val="0"/>
              <w:marTop w:val="0"/>
              <w:marBottom w:val="0"/>
              <w:divBdr>
                <w:top w:val="none" w:sz="0" w:space="0" w:color="auto"/>
                <w:left w:val="none" w:sz="0" w:space="0" w:color="auto"/>
                <w:bottom w:val="none" w:sz="0" w:space="0" w:color="auto"/>
                <w:right w:val="none" w:sz="0" w:space="0" w:color="auto"/>
              </w:divBdr>
            </w:div>
          </w:divsChild>
        </w:div>
        <w:div w:id="2115316928">
          <w:marLeft w:val="0"/>
          <w:marRight w:val="0"/>
          <w:marTop w:val="0"/>
          <w:marBottom w:val="0"/>
          <w:divBdr>
            <w:top w:val="none" w:sz="0" w:space="0" w:color="auto"/>
            <w:left w:val="none" w:sz="0" w:space="0" w:color="auto"/>
            <w:bottom w:val="none" w:sz="0" w:space="0" w:color="auto"/>
            <w:right w:val="none" w:sz="0" w:space="0" w:color="auto"/>
          </w:divBdr>
          <w:divsChild>
            <w:div w:id="1870601458">
              <w:marLeft w:val="0"/>
              <w:marRight w:val="0"/>
              <w:marTop w:val="0"/>
              <w:marBottom w:val="0"/>
              <w:divBdr>
                <w:top w:val="none" w:sz="0" w:space="0" w:color="auto"/>
                <w:left w:val="none" w:sz="0" w:space="0" w:color="auto"/>
                <w:bottom w:val="none" w:sz="0" w:space="0" w:color="auto"/>
                <w:right w:val="none" w:sz="0" w:space="0" w:color="auto"/>
              </w:divBdr>
            </w:div>
          </w:divsChild>
        </w:div>
        <w:div w:id="1181748381">
          <w:marLeft w:val="0"/>
          <w:marRight w:val="0"/>
          <w:marTop w:val="0"/>
          <w:marBottom w:val="0"/>
          <w:divBdr>
            <w:top w:val="none" w:sz="0" w:space="0" w:color="auto"/>
            <w:left w:val="none" w:sz="0" w:space="0" w:color="auto"/>
            <w:bottom w:val="none" w:sz="0" w:space="0" w:color="auto"/>
            <w:right w:val="none" w:sz="0" w:space="0" w:color="auto"/>
          </w:divBdr>
          <w:divsChild>
            <w:div w:id="1706561602">
              <w:marLeft w:val="0"/>
              <w:marRight w:val="0"/>
              <w:marTop w:val="0"/>
              <w:marBottom w:val="0"/>
              <w:divBdr>
                <w:top w:val="none" w:sz="0" w:space="0" w:color="auto"/>
                <w:left w:val="none" w:sz="0" w:space="0" w:color="auto"/>
                <w:bottom w:val="none" w:sz="0" w:space="0" w:color="auto"/>
                <w:right w:val="none" w:sz="0" w:space="0" w:color="auto"/>
              </w:divBdr>
            </w:div>
            <w:div w:id="968440544">
              <w:marLeft w:val="0"/>
              <w:marRight w:val="0"/>
              <w:marTop w:val="0"/>
              <w:marBottom w:val="0"/>
              <w:divBdr>
                <w:top w:val="none" w:sz="0" w:space="0" w:color="auto"/>
                <w:left w:val="none" w:sz="0" w:space="0" w:color="auto"/>
                <w:bottom w:val="none" w:sz="0" w:space="0" w:color="auto"/>
                <w:right w:val="none" w:sz="0" w:space="0" w:color="auto"/>
              </w:divBdr>
            </w:div>
          </w:divsChild>
        </w:div>
        <w:div w:id="712771833">
          <w:marLeft w:val="0"/>
          <w:marRight w:val="0"/>
          <w:marTop w:val="0"/>
          <w:marBottom w:val="0"/>
          <w:divBdr>
            <w:top w:val="none" w:sz="0" w:space="0" w:color="auto"/>
            <w:left w:val="none" w:sz="0" w:space="0" w:color="auto"/>
            <w:bottom w:val="none" w:sz="0" w:space="0" w:color="auto"/>
            <w:right w:val="none" w:sz="0" w:space="0" w:color="auto"/>
          </w:divBdr>
          <w:divsChild>
            <w:div w:id="2081631022">
              <w:marLeft w:val="0"/>
              <w:marRight w:val="0"/>
              <w:marTop w:val="0"/>
              <w:marBottom w:val="0"/>
              <w:divBdr>
                <w:top w:val="none" w:sz="0" w:space="0" w:color="auto"/>
                <w:left w:val="none" w:sz="0" w:space="0" w:color="auto"/>
                <w:bottom w:val="none" w:sz="0" w:space="0" w:color="auto"/>
                <w:right w:val="none" w:sz="0" w:space="0" w:color="auto"/>
              </w:divBdr>
            </w:div>
          </w:divsChild>
        </w:div>
        <w:div w:id="220407309">
          <w:marLeft w:val="0"/>
          <w:marRight w:val="0"/>
          <w:marTop w:val="0"/>
          <w:marBottom w:val="0"/>
          <w:divBdr>
            <w:top w:val="none" w:sz="0" w:space="0" w:color="auto"/>
            <w:left w:val="none" w:sz="0" w:space="0" w:color="auto"/>
            <w:bottom w:val="none" w:sz="0" w:space="0" w:color="auto"/>
            <w:right w:val="none" w:sz="0" w:space="0" w:color="auto"/>
          </w:divBdr>
          <w:divsChild>
            <w:div w:id="996693322">
              <w:marLeft w:val="0"/>
              <w:marRight w:val="0"/>
              <w:marTop w:val="0"/>
              <w:marBottom w:val="0"/>
              <w:divBdr>
                <w:top w:val="none" w:sz="0" w:space="0" w:color="auto"/>
                <w:left w:val="none" w:sz="0" w:space="0" w:color="auto"/>
                <w:bottom w:val="none" w:sz="0" w:space="0" w:color="auto"/>
                <w:right w:val="none" w:sz="0" w:space="0" w:color="auto"/>
              </w:divBdr>
            </w:div>
          </w:divsChild>
        </w:div>
        <w:div w:id="1837115691">
          <w:marLeft w:val="0"/>
          <w:marRight w:val="0"/>
          <w:marTop w:val="0"/>
          <w:marBottom w:val="0"/>
          <w:divBdr>
            <w:top w:val="none" w:sz="0" w:space="0" w:color="auto"/>
            <w:left w:val="none" w:sz="0" w:space="0" w:color="auto"/>
            <w:bottom w:val="none" w:sz="0" w:space="0" w:color="auto"/>
            <w:right w:val="none" w:sz="0" w:space="0" w:color="auto"/>
          </w:divBdr>
          <w:divsChild>
            <w:div w:id="1618364454">
              <w:marLeft w:val="0"/>
              <w:marRight w:val="0"/>
              <w:marTop w:val="0"/>
              <w:marBottom w:val="0"/>
              <w:divBdr>
                <w:top w:val="none" w:sz="0" w:space="0" w:color="auto"/>
                <w:left w:val="none" w:sz="0" w:space="0" w:color="auto"/>
                <w:bottom w:val="none" w:sz="0" w:space="0" w:color="auto"/>
                <w:right w:val="none" w:sz="0" w:space="0" w:color="auto"/>
              </w:divBdr>
            </w:div>
          </w:divsChild>
        </w:div>
        <w:div w:id="1364476493">
          <w:marLeft w:val="0"/>
          <w:marRight w:val="0"/>
          <w:marTop w:val="0"/>
          <w:marBottom w:val="0"/>
          <w:divBdr>
            <w:top w:val="none" w:sz="0" w:space="0" w:color="auto"/>
            <w:left w:val="none" w:sz="0" w:space="0" w:color="auto"/>
            <w:bottom w:val="none" w:sz="0" w:space="0" w:color="auto"/>
            <w:right w:val="none" w:sz="0" w:space="0" w:color="auto"/>
          </w:divBdr>
          <w:divsChild>
            <w:div w:id="1897351489">
              <w:marLeft w:val="0"/>
              <w:marRight w:val="0"/>
              <w:marTop w:val="0"/>
              <w:marBottom w:val="0"/>
              <w:divBdr>
                <w:top w:val="none" w:sz="0" w:space="0" w:color="auto"/>
                <w:left w:val="none" w:sz="0" w:space="0" w:color="auto"/>
                <w:bottom w:val="none" w:sz="0" w:space="0" w:color="auto"/>
                <w:right w:val="none" w:sz="0" w:space="0" w:color="auto"/>
              </w:divBdr>
            </w:div>
          </w:divsChild>
        </w:div>
        <w:div w:id="671638387">
          <w:marLeft w:val="0"/>
          <w:marRight w:val="0"/>
          <w:marTop w:val="0"/>
          <w:marBottom w:val="0"/>
          <w:divBdr>
            <w:top w:val="none" w:sz="0" w:space="0" w:color="auto"/>
            <w:left w:val="none" w:sz="0" w:space="0" w:color="auto"/>
            <w:bottom w:val="none" w:sz="0" w:space="0" w:color="auto"/>
            <w:right w:val="none" w:sz="0" w:space="0" w:color="auto"/>
          </w:divBdr>
          <w:divsChild>
            <w:div w:id="648097673">
              <w:marLeft w:val="0"/>
              <w:marRight w:val="0"/>
              <w:marTop w:val="0"/>
              <w:marBottom w:val="0"/>
              <w:divBdr>
                <w:top w:val="none" w:sz="0" w:space="0" w:color="auto"/>
                <w:left w:val="none" w:sz="0" w:space="0" w:color="auto"/>
                <w:bottom w:val="none" w:sz="0" w:space="0" w:color="auto"/>
                <w:right w:val="none" w:sz="0" w:space="0" w:color="auto"/>
              </w:divBdr>
            </w:div>
          </w:divsChild>
        </w:div>
        <w:div w:id="736703361">
          <w:marLeft w:val="0"/>
          <w:marRight w:val="0"/>
          <w:marTop w:val="0"/>
          <w:marBottom w:val="0"/>
          <w:divBdr>
            <w:top w:val="none" w:sz="0" w:space="0" w:color="auto"/>
            <w:left w:val="none" w:sz="0" w:space="0" w:color="auto"/>
            <w:bottom w:val="none" w:sz="0" w:space="0" w:color="auto"/>
            <w:right w:val="none" w:sz="0" w:space="0" w:color="auto"/>
          </w:divBdr>
          <w:divsChild>
            <w:div w:id="1800759721">
              <w:marLeft w:val="0"/>
              <w:marRight w:val="0"/>
              <w:marTop w:val="0"/>
              <w:marBottom w:val="0"/>
              <w:divBdr>
                <w:top w:val="none" w:sz="0" w:space="0" w:color="auto"/>
                <w:left w:val="none" w:sz="0" w:space="0" w:color="auto"/>
                <w:bottom w:val="none" w:sz="0" w:space="0" w:color="auto"/>
                <w:right w:val="none" w:sz="0" w:space="0" w:color="auto"/>
              </w:divBdr>
            </w:div>
          </w:divsChild>
        </w:div>
        <w:div w:id="1358313798">
          <w:marLeft w:val="0"/>
          <w:marRight w:val="0"/>
          <w:marTop w:val="0"/>
          <w:marBottom w:val="0"/>
          <w:divBdr>
            <w:top w:val="none" w:sz="0" w:space="0" w:color="auto"/>
            <w:left w:val="none" w:sz="0" w:space="0" w:color="auto"/>
            <w:bottom w:val="none" w:sz="0" w:space="0" w:color="auto"/>
            <w:right w:val="none" w:sz="0" w:space="0" w:color="auto"/>
          </w:divBdr>
          <w:divsChild>
            <w:div w:id="1697656540">
              <w:marLeft w:val="0"/>
              <w:marRight w:val="0"/>
              <w:marTop w:val="0"/>
              <w:marBottom w:val="0"/>
              <w:divBdr>
                <w:top w:val="none" w:sz="0" w:space="0" w:color="auto"/>
                <w:left w:val="none" w:sz="0" w:space="0" w:color="auto"/>
                <w:bottom w:val="none" w:sz="0" w:space="0" w:color="auto"/>
                <w:right w:val="none" w:sz="0" w:space="0" w:color="auto"/>
              </w:divBdr>
            </w:div>
          </w:divsChild>
        </w:div>
        <w:div w:id="981154654">
          <w:marLeft w:val="0"/>
          <w:marRight w:val="0"/>
          <w:marTop w:val="0"/>
          <w:marBottom w:val="0"/>
          <w:divBdr>
            <w:top w:val="none" w:sz="0" w:space="0" w:color="auto"/>
            <w:left w:val="none" w:sz="0" w:space="0" w:color="auto"/>
            <w:bottom w:val="none" w:sz="0" w:space="0" w:color="auto"/>
            <w:right w:val="none" w:sz="0" w:space="0" w:color="auto"/>
          </w:divBdr>
          <w:divsChild>
            <w:div w:id="1141843709">
              <w:marLeft w:val="0"/>
              <w:marRight w:val="0"/>
              <w:marTop w:val="0"/>
              <w:marBottom w:val="0"/>
              <w:divBdr>
                <w:top w:val="none" w:sz="0" w:space="0" w:color="auto"/>
                <w:left w:val="none" w:sz="0" w:space="0" w:color="auto"/>
                <w:bottom w:val="none" w:sz="0" w:space="0" w:color="auto"/>
                <w:right w:val="none" w:sz="0" w:space="0" w:color="auto"/>
              </w:divBdr>
            </w:div>
          </w:divsChild>
        </w:div>
        <w:div w:id="2087484794">
          <w:marLeft w:val="0"/>
          <w:marRight w:val="0"/>
          <w:marTop w:val="0"/>
          <w:marBottom w:val="0"/>
          <w:divBdr>
            <w:top w:val="none" w:sz="0" w:space="0" w:color="auto"/>
            <w:left w:val="none" w:sz="0" w:space="0" w:color="auto"/>
            <w:bottom w:val="none" w:sz="0" w:space="0" w:color="auto"/>
            <w:right w:val="none" w:sz="0" w:space="0" w:color="auto"/>
          </w:divBdr>
          <w:divsChild>
            <w:div w:id="219945188">
              <w:marLeft w:val="0"/>
              <w:marRight w:val="0"/>
              <w:marTop w:val="0"/>
              <w:marBottom w:val="0"/>
              <w:divBdr>
                <w:top w:val="none" w:sz="0" w:space="0" w:color="auto"/>
                <w:left w:val="none" w:sz="0" w:space="0" w:color="auto"/>
                <w:bottom w:val="none" w:sz="0" w:space="0" w:color="auto"/>
                <w:right w:val="none" w:sz="0" w:space="0" w:color="auto"/>
              </w:divBdr>
            </w:div>
          </w:divsChild>
        </w:div>
        <w:div w:id="1570772412">
          <w:marLeft w:val="0"/>
          <w:marRight w:val="0"/>
          <w:marTop w:val="0"/>
          <w:marBottom w:val="0"/>
          <w:divBdr>
            <w:top w:val="none" w:sz="0" w:space="0" w:color="auto"/>
            <w:left w:val="none" w:sz="0" w:space="0" w:color="auto"/>
            <w:bottom w:val="none" w:sz="0" w:space="0" w:color="auto"/>
            <w:right w:val="none" w:sz="0" w:space="0" w:color="auto"/>
          </w:divBdr>
          <w:divsChild>
            <w:div w:id="1696882600">
              <w:marLeft w:val="0"/>
              <w:marRight w:val="0"/>
              <w:marTop w:val="0"/>
              <w:marBottom w:val="0"/>
              <w:divBdr>
                <w:top w:val="none" w:sz="0" w:space="0" w:color="auto"/>
                <w:left w:val="none" w:sz="0" w:space="0" w:color="auto"/>
                <w:bottom w:val="none" w:sz="0" w:space="0" w:color="auto"/>
                <w:right w:val="none" w:sz="0" w:space="0" w:color="auto"/>
              </w:divBdr>
            </w:div>
          </w:divsChild>
        </w:div>
        <w:div w:id="808211761">
          <w:marLeft w:val="0"/>
          <w:marRight w:val="0"/>
          <w:marTop w:val="0"/>
          <w:marBottom w:val="0"/>
          <w:divBdr>
            <w:top w:val="none" w:sz="0" w:space="0" w:color="auto"/>
            <w:left w:val="none" w:sz="0" w:space="0" w:color="auto"/>
            <w:bottom w:val="none" w:sz="0" w:space="0" w:color="auto"/>
            <w:right w:val="none" w:sz="0" w:space="0" w:color="auto"/>
          </w:divBdr>
          <w:divsChild>
            <w:div w:id="1389264243">
              <w:marLeft w:val="0"/>
              <w:marRight w:val="0"/>
              <w:marTop w:val="0"/>
              <w:marBottom w:val="0"/>
              <w:divBdr>
                <w:top w:val="none" w:sz="0" w:space="0" w:color="auto"/>
                <w:left w:val="none" w:sz="0" w:space="0" w:color="auto"/>
                <w:bottom w:val="none" w:sz="0" w:space="0" w:color="auto"/>
                <w:right w:val="none" w:sz="0" w:space="0" w:color="auto"/>
              </w:divBdr>
            </w:div>
            <w:div w:id="1239561115">
              <w:marLeft w:val="0"/>
              <w:marRight w:val="0"/>
              <w:marTop w:val="0"/>
              <w:marBottom w:val="0"/>
              <w:divBdr>
                <w:top w:val="none" w:sz="0" w:space="0" w:color="auto"/>
                <w:left w:val="none" w:sz="0" w:space="0" w:color="auto"/>
                <w:bottom w:val="none" w:sz="0" w:space="0" w:color="auto"/>
                <w:right w:val="none" w:sz="0" w:space="0" w:color="auto"/>
              </w:divBdr>
            </w:div>
            <w:div w:id="1306005283">
              <w:marLeft w:val="0"/>
              <w:marRight w:val="0"/>
              <w:marTop w:val="0"/>
              <w:marBottom w:val="0"/>
              <w:divBdr>
                <w:top w:val="none" w:sz="0" w:space="0" w:color="auto"/>
                <w:left w:val="none" w:sz="0" w:space="0" w:color="auto"/>
                <w:bottom w:val="none" w:sz="0" w:space="0" w:color="auto"/>
                <w:right w:val="none" w:sz="0" w:space="0" w:color="auto"/>
              </w:divBdr>
            </w:div>
            <w:div w:id="1126315696">
              <w:marLeft w:val="0"/>
              <w:marRight w:val="0"/>
              <w:marTop w:val="0"/>
              <w:marBottom w:val="0"/>
              <w:divBdr>
                <w:top w:val="none" w:sz="0" w:space="0" w:color="auto"/>
                <w:left w:val="none" w:sz="0" w:space="0" w:color="auto"/>
                <w:bottom w:val="none" w:sz="0" w:space="0" w:color="auto"/>
                <w:right w:val="none" w:sz="0" w:space="0" w:color="auto"/>
              </w:divBdr>
            </w:div>
            <w:div w:id="612175950">
              <w:marLeft w:val="0"/>
              <w:marRight w:val="0"/>
              <w:marTop w:val="0"/>
              <w:marBottom w:val="0"/>
              <w:divBdr>
                <w:top w:val="none" w:sz="0" w:space="0" w:color="auto"/>
                <w:left w:val="none" w:sz="0" w:space="0" w:color="auto"/>
                <w:bottom w:val="none" w:sz="0" w:space="0" w:color="auto"/>
                <w:right w:val="none" w:sz="0" w:space="0" w:color="auto"/>
              </w:divBdr>
            </w:div>
            <w:div w:id="269631805">
              <w:marLeft w:val="0"/>
              <w:marRight w:val="0"/>
              <w:marTop w:val="0"/>
              <w:marBottom w:val="0"/>
              <w:divBdr>
                <w:top w:val="none" w:sz="0" w:space="0" w:color="auto"/>
                <w:left w:val="none" w:sz="0" w:space="0" w:color="auto"/>
                <w:bottom w:val="none" w:sz="0" w:space="0" w:color="auto"/>
                <w:right w:val="none" w:sz="0" w:space="0" w:color="auto"/>
              </w:divBdr>
            </w:div>
            <w:div w:id="1606496588">
              <w:marLeft w:val="0"/>
              <w:marRight w:val="0"/>
              <w:marTop w:val="0"/>
              <w:marBottom w:val="0"/>
              <w:divBdr>
                <w:top w:val="none" w:sz="0" w:space="0" w:color="auto"/>
                <w:left w:val="none" w:sz="0" w:space="0" w:color="auto"/>
                <w:bottom w:val="none" w:sz="0" w:space="0" w:color="auto"/>
                <w:right w:val="none" w:sz="0" w:space="0" w:color="auto"/>
              </w:divBdr>
            </w:div>
            <w:div w:id="1269004998">
              <w:marLeft w:val="0"/>
              <w:marRight w:val="0"/>
              <w:marTop w:val="0"/>
              <w:marBottom w:val="0"/>
              <w:divBdr>
                <w:top w:val="none" w:sz="0" w:space="0" w:color="auto"/>
                <w:left w:val="none" w:sz="0" w:space="0" w:color="auto"/>
                <w:bottom w:val="none" w:sz="0" w:space="0" w:color="auto"/>
                <w:right w:val="none" w:sz="0" w:space="0" w:color="auto"/>
              </w:divBdr>
            </w:div>
            <w:div w:id="436103744">
              <w:marLeft w:val="0"/>
              <w:marRight w:val="0"/>
              <w:marTop w:val="0"/>
              <w:marBottom w:val="0"/>
              <w:divBdr>
                <w:top w:val="none" w:sz="0" w:space="0" w:color="auto"/>
                <w:left w:val="none" w:sz="0" w:space="0" w:color="auto"/>
                <w:bottom w:val="none" w:sz="0" w:space="0" w:color="auto"/>
                <w:right w:val="none" w:sz="0" w:space="0" w:color="auto"/>
              </w:divBdr>
            </w:div>
            <w:div w:id="1404717947">
              <w:marLeft w:val="0"/>
              <w:marRight w:val="0"/>
              <w:marTop w:val="0"/>
              <w:marBottom w:val="0"/>
              <w:divBdr>
                <w:top w:val="none" w:sz="0" w:space="0" w:color="auto"/>
                <w:left w:val="none" w:sz="0" w:space="0" w:color="auto"/>
                <w:bottom w:val="none" w:sz="0" w:space="0" w:color="auto"/>
                <w:right w:val="none" w:sz="0" w:space="0" w:color="auto"/>
              </w:divBdr>
            </w:div>
            <w:div w:id="1041516956">
              <w:marLeft w:val="0"/>
              <w:marRight w:val="0"/>
              <w:marTop w:val="0"/>
              <w:marBottom w:val="0"/>
              <w:divBdr>
                <w:top w:val="none" w:sz="0" w:space="0" w:color="auto"/>
                <w:left w:val="none" w:sz="0" w:space="0" w:color="auto"/>
                <w:bottom w:val="none" w:sz="0" w:space="0" w:color="auto"/>
                <w:right w:val="none" w:sz="0" w:space="0" w:color="auto"/>
              </w:divBdr>
            </w:div>
            <w:div w:id="1931307447">
              <w:marLeft w:val="0"/>
              <w:marRight w:val="0"/>
              <w:marTop w:val="0"/>
              <w:marBottom w:val="0"/>
              <w:divBdr>
                <w:top w:val="none" w:sz="0" w:space="0" w:color="auto"/>
                <w:left w:val="none" w:sz="0" w:space="0" w:color="auto"/>
                <w:bottom w:val="none" w:sz="0" w:space="0" w:color="auto"/>
                <w:right w:val="none" w:sz="0" w:space="0" w:color="auto"/>
              </w:divBdr>
            </w:div>
            <w:div w:id="737555556">
              <w:marLeft w:val="0"/>
              <w:marRight w:val="0"/>
              <w:marTop w:val="0"/>
              <w:marBottom w:val="0"/>
              <w:divBdr>
                <w:top w:val="none" w:sz="0" w:space="0" w:color="auto"/>
                <w:left w:val="none" w:sz="0" w:space="0" w:color="auto"/>
                <w:bottom w:val="none" w:sz="0" w:space="0" w:color="auto"/>
                <w:right w:val="none" w:sz="0" w:space="0" w:color="auto"/>
              </w:divBdr>
            </w:div>
            <w:div w:id="2105103236">
              <w:marLeft w:val="0"/>
              <w:marRight w:val="0"/>
              <w:marTop w:val="0"/>
              <w:marBottom w:val="0"/>
              <w:divBdr>
                <w:top w:val="none" w:sz="0" w:space="0" w:color="auto"/>
                <w:left w:val="none" w:sz="0" w:space="0" w:color="auto"/>
                <w:bottom w:val="none" w:sz="0" w:space="0" w:color="auto"/>
                <w:right w:val="none" w:sz="0" w:space="0" w:color="auto"/>
              </w:divBdr>
            </w:div>
            <w:div w:id="124012836">
              <w:marLeft w:val="0"/>
              <w:marRight w:val="0"/>
              <w:marTop w:val="0"/>
              <w:marBottom w:val="0"/>
              <w:divBdr>
                <w:top w:val="none" w:sz="0" w:space="0" w:color="auto"/>
                <w:left w:val="none" w:sz="0" w:space="0" w:color="auto"/>
                <w:bottom w:val="none" w:sz="0" w:space="0" w:color="auto"/>
                <w:right w:val="none" w:sz="0" w:space="0" w:color="auto"/>
              </w:divBdr>
            </w:div>
            <w:div w:id="446310770">
              <w:marLeft w:val="0"/>
              <w:marRight w:val="0"/>
              <w:marTop w:val="0"/>
              <w:marBottom w:val="0"/>
              <w:divBdr>
                <w:top w:val="none" w:sz="0" w:space="0" w:color="auto"/>
                <w:left w:val="none" w:sz="0" w:space="0" w:color="auto"/>
                <w:bottom w:val="none" w:sz="0" w:space="0" w:color="auto"/>
                <w:right w:val="none" w:sz="0" w:space="0" w:color="auto"/>
              </w:divBdr>
            </w:div>
            <w:div w:id="480117101">
              <w:marLeft w:val="0"/>
              <w:marRight w:val="0"/>
              <w:marTop w:val="0"/>
              <w:marBottom w:val="0"/>
              <w:divBdr>
                <w:top w:val="none" w:sz="0" w:space="0" w:color="auto"/>
                <w:left w:val="none" w:sz="0" w:space="0" w:color="auto"/>
                <w:bottom w:val="none" w:sz="0" w:space="0" w:color="auto"/>
                <w:right w:val="none" w:sz="0" w:space="0" w:color="auto"/>
              </w:divBdr>
            </w:div>
          </w:divsChild>
        </w:div>
        <w:div w:id="1016006854">
          <w:marLeft w:val="0"/>
          <w:marRight w:val="0"/>
          <w:marTop w:val="0"/>
          <w:marBottom w:val="0"/>
          <w:divBdr>
            <w:top w:val="none" w:sz="0" w:space="0" w:color="auto"/>
            <w:left w:val="none" w:sz="0" w:space="0" w:color="auto"/>
            <w:bottom w:val="none" w:sz="0" w:space="0" w:color="auto"/>
            <w:right w:val="none" w:sz="0" w:space="0" w:color="auto"/>
          </w:divBdr>
          <w:divsChild>
            <w:div w:id="1385519168">
              <w:marLeft w:val="0"/>
              <w:marRight w:val="0"/>
              <w:marTop w:val="0"/>
              <w:marBottom w:val="0"/>
              <w:divBdr>
                <w:top w:val="none" w:sz="0" w:space="0" w:color="auto"/>
                <w:left w:val="none" w:sz="0" w:space="0" w:color="auto"/>
                <w:bottom w:val="none" w:sz="0" w:space="0" w:color="auto"/>
                <w:right w:val="none" w:sz="0" w:space="0" w:color="auto"/>
              </w:divBdr>
            </w:div>
          </w:divsChild>
        </w:div>
        <w:div w:id="1868523126">
          <w:marLeft w:val="0"/>
          <w:marRight w:val="0"/>
          <w:marTop w:val="0"/>
          <w:marBottom w:val="0"/>
          <w:divBdr>
            <w:top w:val="none" w:sz="0" w:space="0" w:color="auto"/>
            <w:left w:val="none" w:sz="0" w:space="0" w:color="auto"/>
            <w:bottom w:val="none" w:sz="0" w:space="0" w:color="auto"/>
            <w:right w:val="none" w:sz="0" w:space="0" w:color="auto"/>
          </w:divBdr>
          <w:divsChild>
            <w:div w:id="293603499">
              <w:marLeft w:val="0"/>
              <w:marRight w:val="0"/>
              <w:marTop w:val="0"/>
              <w:marBottom w:val="0"/>
              <w:divBdr>
                <w:top w:val="none" w:sz="0" w:space="0" w:color="auto"/>
                <w:left w:val="none" w:sz="0" w:space="0" w:color="auto"/>
                <w:bottom w:val="none" w:sz="0" w:space="0" w:color="auto"/>
                <w:right w:val="none" w:sz="0" w:space="0" w:color="auto"/>
              </w:divBdr>
            </w:div>
            <w:div w:id="515726876">
              <w:marLeft w:val="0"/>
              <w:marRight w:val="0"/>
              <w:marTop w:val="0"/>
              <w:marBottom w:val="0"/>
              <w:divBdr>
                <w:top w:val="none" w:sz="0" w:space="0" w:color="auto"/>
                <w:left w:val="none" w:sz="0" w:space="0" w:color="auto"/>
                <w:bottom w:val="none" w:sz="0" w:space="0" w:color="auto"/>
                <w:right w:val="none" w:sz="0" w:space="0" w:color="auto"/>
              </w:divBdr>
            </w:div>
          </w:divsChild>
        </w:div>
        <w:div w:id="1936865772">
          <w:marLeft w:val="0"/>
          <w:marRight w:val="0"/>
          <w:marTop w:val="0"/>
          <w:marBottom w:val="0"/>
          <w:divBdr>
            <w:top w:val="none" w:sz="0" w:space="0" w:color="auto"/>
            <w:left w:val="none" w:sz="0" w:space="0" w:color="auto"/>
            <w:bottom w:val="none" w:sz="0" w:space="0" w:color="auto"/>
            <w:right w:val="none" w:sz="0" w:space="0" w:color="auto"/>
          </w:divBdr>
          <w:divsChild>
            <w:div w:id="1635477787">
              <w:marLeft w:val="0"/>
              <w:marRight w:val="0"/>
              <w:marTop w:val="0"/>
              <w:marBottom w:val="0"/>
              <w:divBdr>
                <w:top w:val="none" w:sz="0" w:space="0" w:color="auto"/>
                <w:left w:val="none" w:sz="0" w:space="0" w:color="auto"/>
                <w:bottom w:val="none" w:sz="0" w:space="0" w:color="auto"/>
                <w:right w:val="none" w:sz="0" w:space="0" w:color="auto"/>
              </w:divBdr>
            </w:div>
            <w:div w:id="1163207275">
              <w:marLeft w:val="0"/>
              <w:marRight w:val="0"/>
              <w:marTop w:val="0"/>
              <w:marBottom w:val="0"/>
              <w:divBdr>
                <w:top w:val="none" w:sz="0" w:space="0" w:color="auto"/>
                <w:left w:val="none" w:sz="0" w:space="0" w:color="auto"/>
                <w:bottom w:val="none" w:sz="0" w:space="0" w:color="auto"/>
                <w:right w:val="none" w:sz="0" w:space="0" w:color="auto"/>
              </w:divBdr>
            </w:div>
            <w:div w:id="2057584741">
              <w:marLeft w:val="0"/>
              <w:marRight w:val="0"/>
              <w:marTop w:val="0"/>
              <w:marBottom w:val="0"/>
              <w:divBdr>
                <w:top w:val="none" w:sz="0" w:space="0" w:color="auto"/>
                <w:left w:val="none" w:sz="0" w:space="0" w:color="auto"/>
                <w:bottom w:val="none" w:sz="0" w:space="0" w:color="auto"/>
                <w:right w:val="none" w:sz="0" w:space="0" w:color="auto"/>
              </w:divBdr>
            </w:div>
            <w:div w:id="13654011">
              <w:marLeft w:val="0"/>
              <w:marRight w:val="0"/>
              <w:marTop w:val="0"/>
              <w:marBottom w:val="0"/>
              <w:divBdr>
                <w:top w:val="none" w:sz="0" w:space="0" w:color="auto"/>
                <w:left w:val="none" w:sz="0" w:space="0" w:color="auto"/>
                <w:bottom w:val="none" w:sz="0" w:space="0" w:color="auto"/>
                <w:right w:val="none" w:sz="0" w:space="0" w:color="auto"/>
              </w:divBdr>
            </w:div>
            <w:div w:id="1524589309">
              <w:marLeft w:val="0"/>
              <w:marRight w:val="0"/>
              <w:marTop w:val="0"/>
              <w:marBottom w:val="0"/>
              <w:divBdr>
                <w:top w:val="none" w:sz="0" w:space="0" w:color="auto"/>
                <w:left w:val="none" w:sz="0" w:space="0" w:color="auto"/>
                <w:bottom w:val="none" w:sz="0" w:space="0" w:color="auto"/>
                <w:right w:val="none" w:sz="0" w:space="0" w:color="auto"/>
              </w:divBdr>
            </w:div>
            <w:div w:id="619531108">
              <w:marLeft w:val="0"/>
              <w:marRight w:val="0"/>
              <w:marTop w:val="0"/>
              <w:marBottom w:val="0"/>
              <w:divBdr>
                <w:top w:val="none" w:sz="0" w:space="0" w:color="auto"/>
                <w:left w:val="none" w:sz="0" w:space="0" w:color="auto"/>
                <w:bottom w:val="none" w:sz="0" w:space="0" w:color="auto"/>
                <w:right w:val="none" w:sz="0" w:space="0" w:color="auto"/>
              </w:divBdr>
            </w:div>
            <w:div w:id="1321931659">
              <w:marLeft w:val="0"/>
              <w:marRight w:val="0"/>
              <w:marTop w:val="0"/>
              <w:marBottom w:val="0"/>
              <w:divBdr>
                <w:top w:val="none" w:sz="0" w:space="0" w:color="auto"/>
                <w:left w:val="none" w:sz="0" w:space="0" w:color="auto"/>
                <w:bottom w:val="none" w:sz="0" w:space="0" w:color="auto"/>
                <w:right w:val="none" w:sz="0" w:space="0" w:color="auto"/>
              </w:divBdr>
            </w:div>
            <w:div w:id="1231695329">
              <w:marLeft w:val="0"/>
              <w:marRight w:val="0"/>
              <w:marTop w:val="0"/>
              <w:marBottom w:val="0"/>
              <w:divBdr>
                <w:top w:val="none" w:sz="0" w:space="0" w:color="auto"/>
                <w:left w:val="none" w:sz="0" w:space="0" w:color="auto"/>
                <w:bottom w:val="none" w:sz="0" w:space="0" w:color="auto"/>
                <w:right w:val="none" w:sz="0" w:space="0" w:color="auto"/>
              </w:divBdr>
            </w:div>
            <w:div w:id="628516218">
              <w:marLeft w:val="0"/>
              <w:marRight w:val="0"/>
              <w:marTop w:val="0"/>
              <w:marBottom w:val="0"/>
              <w:divBdr>
                <w:top w:val="none" w:sz="0" w:space="0" w:color="auto"/>
                <w:left w:val="none" w:sz="0" w:space="0" w:color="auto"/>
                <w:bottom w:val="none" w:sz="0" w:space="0" w:color="auto"/>
                <w:right w:val="none" w:sz="0" w:space="0" w:color="auto"/>
              </w:divBdr>
            </w:div>
            <w:div w:id="300304741">
              <w:marLeft w:val="0"/>
              <w:marRight w:val="0"/>
              <w:marTop w:val="0"/>
              <w:marBottom w:val="0"/>
              <w:divBdr>
                <w:top w:val="none" w:sz="0" w:space="0" w:color="auto"/>
                <w:left w:val="none" w:sz="0" w:space="0" w:color="auto"/>
                <w:bottom w:val="none" w:sz="0" w:space="0" w:color="auto"/>
                <w:right w:val="none" w:sz="0" w:space="0" w:color="auto"/>
              </w:divBdr>
            </w:div>
            <w:div w:id="863905906">
              <w:marLeft w:val="0"/>
              <w:marRight w:val="0"/>
              <w:marTop w:val="0"/>
              <w:marBottom w:val="0"/>
              <w:divBdr>
                <w:top w:val="none" w:sz="0" w:space="0" w:color="auto"/>
                <w:left w:val="none" w:sz="0" w:space="0" w:color="auto"/>
                <w:bottom w:val="none" w:sz="0" w:space="0" w:color="auto"/>
                <w:right w:val="none" w:sz="0" w:space="0" w:color="auto"/>
              </w:divBdr>
            </w:div>
            <w:div w:id="867454983">
              <w:marLeft w:val="0"/>
              <w:marRight w:val="0"/>
              <w:marTop w:val="0"/>
              <w:marBottom w:val="0"/>
              <w:divBdr>
                <w:top w:val="none" w:sz="0" w:space="0" w:color="auto"/>
                <w:left w:val="none" w:sz="0" w:space="0" w:color="auto"/>
                <w:bottom w:val="none" w:sz="0" w:space="0" w:color="auto"/>
                <w:right w:val="none" w:sz="0" w:space="0" w:color="auto"/>
              </w:divBdr>
            </w:div>
            <w:div w:id="1325427025">
              <w:marLeft w:val="0"/>
              <w:marRight w:val="0"/>
              <w:marTop w:val="0"/>
              <w:marBottom w:val="0"/>
              <w:divBdr>
                <w:top w:val="none" w:sz="0" w:space="0" w:color="auto"/>
                <w:left w:val="none" w:sz="0" w:space="0" w:color="auto"/>
                <w:bottom w:val="none" w:sz="0" w:space="0" w:color="auto"/>
                <w:right w:val="none" w:sz="0" w:space="0" w:color="auto"/>
              </w:divBdr>
            </w:div>
            <w:div w:id="1892308509">
              <w:marLeft w:val="0"/>
              <w:marRight w:val="0"/>
              <w:marTop w:val="0"/>
              <w:marBottom w:val="0"/>
              <w:divBdr>
                <w:top w:val="none" w:sz="0" w:space="0" w:color="auto"/>
                <w:left w:val="none" w:sz="0" w:space="0" w:color="auto"/>
                <w:bottom w:val="none" w:sz="0" w:space="0" w:color="auto"/>
                <w:right w:val="none" w:sz="0" w:space="0" w:color="auto"/>
              </w:divBdr>
            </w:div>
            <w:div w:id="935406008">
              <w:marLeft w:val="0"/>
              <w:marRight w:val="0"/>
              <w:marTop w:val="0"/>
              <w:marBottom w:val="0"/>
              <w:divBdr>
                <w:top w:val="none" w:sz="0" w:space="0" w:color="auto"/>
                <w:left w:val="none" w:sz="0" w:space="0" w:color="auto"/>
                <w:bottom w:val="none" w:sz="0" w:space="0" w:color="auto"/>
                <w:right w:val="none" w:sz="0" w:space="0" w:color="auto"/>
              </w:divBdr>
            </w:div>
            <w:div w:id="308437350">
              <w:marLeft w:val="0"/>
              <w:marRight w:val="0"/>
              <w:marTop w:val="0"/>
              <w:marBottom w:val="0"/>
              <w:divBdr>
                <w:top w:val="none" w:sz="0" w:space="0" w:color="auto"/>
                <w:left w:val="none" w:sz="0" w:space="0" w:color="auto"/>
                <w:bottom w:val="none" w:sz="0" w:space="0" w:color="auto"/>
                <w:right w:val="none" w:sz="0" w:space="0" w:color="auto"/>
              </w:divBdr>
            </w:div>
            <w:div w:id="809442776">
              <w:marLeft w:val="0"/>
              <w:marRight w:val="0"/>
              <w:marTop w:val="0"/>
              <w:marBottom w:val="0"/>
              <w:divBdr>
                <w:top w:val="none" w:sz="0" w:space="0" w:color="auto"/>
                <w:left w:val="none" w:sz="0" w:space="0" w:color="auto"/>
                <w:bottom w:val="none" w:sz="0" w:space="0" w:color="auto"/>
                <w:right w:val="none" w:sz="0" w:space="0" w:color="auto"/>
              </w:divBdr>
            </w:div>
            <w:div w:id="125661144">
              <w:marLeft w:val="0"/>
              <w:marRight w:val="0"/>
              <w:marTop w:val="0"/>
              <w:marBottom w:val="0"/>
              <w:divBdr>
                <w:top w:val="none" w:sz="0" w:space="0" w:color="auto"/>
                <w:left w:val="none" w:sz="0" w:space="0" w:color="auto"/>
                <w:bottom w:val="none" w:sz="0" w:space="0" w:color="auto"/>
                <w:right w:val="none" w:sz="0" w:space="0" w:color="auto"/>
              </w:divBdr>
            </w:div>
            <w:div w:id="1444423960">
              <w:marLeft w:val="0"/>
              <w:marRight w:val="0"/>
              <w:marTop w:val="0"/>
              <w:marBottom w:val="0"/>
              <w:divBdr>
                <w:top w:val="none" w:sz="0" w:space="0" w:color="auto"/>
                <w:left w:val="none" w:sz="0" w:space="0" w:color="auto"/>
                <w:bottom w:val="none" w:sz="0" w:space="0" w:color="auto"/>
                <w:right w:val="none" w:sz="0" w:space="0" w:color="auto"/>
              </w:divBdr>
            </w:div>
            <w:div w:id="550387575">
              <w:marLeft w:val="0"/>
              <w:marRight w:val="0"/>
              <w:marTop w:val="0"/>
              <w:marBottom w:val="0"/>
              <w:divBdr>
                <w:top w:val="none" w:sz="0" w:space="0" w:color="auto"/>
                <w:left w:val="none" w:sz="0" w:space="0" w:color="auto"/>
                <w:bottom w:val="none" w:sz="0" w:space="0" w:color="auto"/>
                <w:right w:val="none" w:sz="0" w:space="0" w:color="auto"/>
              </w:divBdr>
            </w:div>
            <w:div w:id="1509710190">
              <w:marLeft w:val="0"/>
              <w:marRight w:val="0"/>
              <w:marTop w:val="0"/>
              <w:marBottom w:val="0"/>
              <w:divBdr>
                <w:top w:val="none" w:sz="0" w:space="0" w:color="auto"/>
                <w:left w:val="none" w:sz="0" w:space="0" w:color="auto"/>
                <w:bottom w:val="none" w:sz="0" w:space="0" w:color="auto"/>
                <w:right w:val="none" w:sz="0" w:space="0" w:color="auto"/>
              </w:divBdr>
            </w:div>
            <w:div w:id="2119592848">
              <w:marLeft w:val="0"/>
              <w:marRight w:val="0"/>
              <w:marTop w:val="0"/>
              <w:marBottom w:val="0"/>
              <w:divBdr>
                <w:top w:val="none" w:sz="0" w:space="0" w:color="auto"/>
                <w:left w:val="none" w:sz="0" w:space="0" w:color="auto"/>
                <w:bottom w:val="none" w:sz="0" w:space="0" w:color="auto"/>
                <w:right w:val="none" w:sz="0" w:space="0" w:color="auto"/>
              </w:divBdr>
            </w:div>
            <w:div w:id="451441311">
              <w:marLeft w:val="0"/>
              <w:marRight w:val="0"/>
              <w:marTop w:val="0"/>
              <w:marBottom w:val="0"/>
              <w:divBdr>
                <w:top w:val="none" w:sz="0" w:space="0" w:color="auto"/>
                <w:left w:val="none" w:sz="0" w:space="0" w:color="auto"/>
                <w:bottom w:val="none" w:sz="0" w:space="0" w:color="auto"/>
                <w:right w:val="none" w:sz="0" w:space="0" w:color="auto"/>
              </w:divBdr>
            </w:div>
          </w:divsChild>
        </w:div>
        <w:div w:id="263267414">
          <w:marLeft w:val="0"/>
          <w:marRight w:val="0"/>
          <w:marTop w:val="0"/>
          <w:marBottom w:val="0"/>
          <w:divBdr>
            <w:top w:val="none" w:sz="0" w:space="0" w:color="auto"/>
            <w:left w:val="none" w:sz="0" w:space="0" w:color="auto"/>
            <w:bottom w:val="none" w:sz="0" w:space="0" w:color="auto"/>
            <w:right w:val="none" w:sz="0" w:space="0" w:color="auto"/>
          </w:divBdr>
          <w:divsChild>
            <w:div w:id="550504135">
              <w:marLeft w:val="0"/>
              <w:marRight w:val="0"/>
              <w:marTop w:val="0"/>
              <w:marBottom w:val="0"/>
              <w:divBdr>
                <w:top w:val="none" w:sz="0" w:space="0" w:color="auto"/>
                <w:left w:val="none" w:sz="0" w:space="0" w:color="auto"/>
                <w:bottom w:val="none" w:sz="0" w:space="0" w:color="auto"/>
                <w:right w:val="none" w:sz="0" w:space="0" w:color="auto"/>
              </w:divBdr>
            </w:div>
          </w:divsChild>
        </w:div>
        <w:div w:id="1198394643">
          <w:marLeft w:val="0"/>
          <w:marRight w:val="0"/>
          <w:marTop w:val="0"/>
          <w:marBottom w:val="0"/>
          <w:divBdr>
            <w:top w:val="none" w:sz="0" w:space="0" w:color="auto"/>
            <w:left w:val="none" w:sz="0" w:space="0" w:color="auto"/>
            <w:bottom w:val="none" w:sz="0" w:space="0" w:color="auto"/>
            <w:right w:val="none" w:sz="0" w:space="0" w:color="auto"/>
          </w:divBdr>
          <w:divsChild>
            <w:div w:id="170334295">
              <w:marLeft w:val="0"/>
              <w:marRight w:val="0"/>
              <w:marTop w:val="0"/>
              <w:marBottom w:val="0"/>
              <w:divBdr>
                <w:top w:val="none" w:sz="0" w:space="0" w:color="auto"/>
                <w:left w:val="none" w:sz="0" w:space="0" w:color="auto"/>
                <w:bottom w:val="none" w:sz="0" w:space="0" w:color="auto"/>
                <w:right w:val="none" w:sz="0" w:space="0" w:color="auto"/>
              </w:divBdr>
            </w:div>
          </w:divsChild>
        </w:div>
        <w:div w:id="11033533">
          <w:marLeft w:val="0"/>
          <w:marRight w:val="0"/>
          <w:marTop w:val="0"/>
          <w:marBottom w:val="0"/>
          <w:divBdr>
            <w:top w:val="none" w:sz="0" w:space="0" w:color="auto"/>
            <w:left w:val="none" w:sz="0" w:space="0" w:color="auto"/>
            <w:bottom w:val="none" w:sz="0" w:space="0" w:color="auto"/>
            <w:right w:val="none" w:sz="0" w:space="0" w:color="auto"/>
          </w:divBdr>
          <w:divsChild>
            <w:div w:id="422144091">
              <w:marLeft w:val="0"/>
              <w:marRight w:val="0"/>
              <w:marTop w:val="0"/>
              <w:marBottom w:val="0"/>
              <w:divBdr>
                <w:top w:val="none" w:sz="0" w:space="0" w:color="auto"/>
                <w:left w:val="none" w:sz="0" w:space="0" w:color="auto"/>
                <w:bottom w:val="none" w:sz="0" w:space="0" w:color="auto"/>
                <w:right w:val="none" w:sz="0" w:space="0" w:color="auto"/>
              </w:divBdr>
            </w:div>
          </w:divsChild>
        </w:div>
        <w:div w:id="266281129">
          <w:marLeft w:val="0"/>
          <w:marRight w:val="0"/>
          <w:marTop w:val="0"/>
          <w:marBottom w:val="0"/>
          <w:divBdr>
            <w:top w:val="none" w:sz="0" w:space="0" w:color="auto"/>
            <w:left w:val="none" w:sz="0" w:space="0" w:color="auto"/>
            <w:bottom w:val="none" w:sz="0" w:space="0" w:color="auto"/>
            <w:right w:val="none" w:sz="0" w:space="0" w:color="auto"/>
          </w:divBdr>
          <w:divsChild>
            <w:div w:id="245962380">
              <w:marLeft w:val="0"/>
              <w:marRight w:val="0"/>
              <w:marTop w:val="0"/>
              <w:marBottom w:val="0"/>
              <w:divBdr>
                <w:top w:val="none" w:sz="0" w:space="0" w:color="auto"/>
                <w:left w:val="none" w:sz="0" w:space="0" w:color="auto"/>
                <w:bottom w:val="none" w:sz="0" w:space="0" w:color="auto"/>
                <w:right w:val="none" w:sz="0" w:space="0" w:color="auto"/>
              </w:divBdr>
            </w:div>
          </w:divsChild>
        </w:div>
        <w:div w:id="1836531343">
          <w:marLeft w:val="0"/>
          <w:marRight w:val="0"/>
          <w:marTop w:val="0"/>
          <w:marBottom w:val="0"/>
          <w:divBdr>
            <w:top w:val="none" w:sz="0" w:space="0" w:color="auto"/>
            <w:left w:val="none" w:sz="0" w:space="0" w:color="auto"/>
            <w:bottom w:val="none" w:sz="0" w:space="0" w:color="auto"/>
            <w:right w:val="none" w:sz="0" w:space="0" w:color="auto"/>
          </w:divBdr>
          <w:divsChild>
            <w:div w:id="7828287">
              <w:marLeft w:val="0"/>
              <w:marRight w:val="0"/>
              <w:marTop w:val="0"/>
              <w:marBottom w:val="0"/>
              <w:divBdr>
                <w:top w:val="none" w:sz="0" w:space="0" w:color="auto"/>
                <w:left w:val="none" w:sz="0" w:space="0" w:color="auto"/>
                <w:bottom w:val="none" w:sz="0" w:space="0" w:color="auto"/>
                <w:right w:val="none" w:sz="0" w:space="0" w:color="auto"/>
              </w:divBdr>
            </w:div>
          </w:divsChild>
        </w:div>
        <w:div w:id="1140226691">
          <w:marLeft w:val="0"/>
          <w:marRight w:val="0"/>
          <w:marTop w:val="0"/>
          <w:marBottom w:val="0"/>
          <w:divBdr>
            <w:top w:val="none" w:sz="0" w:space="0" w:color="auto"/>
            <w:left w:val="none" w:sz="0" w:space="0" w:color="auto"/>
            <w:bottom w:val="none" w:sz="0" w:space="0" w:color="auto"/>
            <w:right w:val="none" w:sz="0" w:space="0" w:color="auto"/>
          </w:divBdr>
          <w:divsChild>
            <w:div w:id="2753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199258">
      <w:bodyDiv w:val="1"/>
      <w:marLeft w:val="0"/>
      <w:marRight w:val="0"/>
      <w:marTop w:val="0"/>
      <w:marBottom w:val="0"/>
      <w:divBdr>
        <w:top w:val="none" w:sz="0" w:space="0" w:color="auto"/>
        <w:left w:val="none" w:sz="0" w:space="0" w:color="auto"/>
        <w:bottom w:val="none" w:sz="0" w:space="0" w:color="auto"/>
        <w:right w:val="none" w:sz="0" w:space="0" w:color="auto"/>
      </w:divBdr>
    </w:div>
    <w:div w:id="1682588750">
      <w:bodyDiv w:val="1"/>
      <w:marLeft w:val="0"/>
      <w:marRight w:val="0"/>
      <w:marTop w:val="0"/>
      <w:marBottom w:val="0"/>
      <w:divBdr>
        <w:top w:val="none" w:sz="0" w:space="0" w:color="auto"/>
        <w:left w:val="none" w:sz="0" w:space="0" w:color="auto"/>
        <w:bottom w:val="none" w:sz="0" w:space="0" w:color="auto"/>
        <w:right w:val="none" w:sz="0" w:space="0" w:color="auto"/>
      </w:divBdr>
    </w:div>
    <w:div w:id="1683429789">
      <w:bodyDiv w:val="1"/>
      <w:marLeft w:val="0"/>
      <w:marRight w:val="0"/>
      <w:marTop w:val="0"/>
      <w:marBottom w:val="0"/>
      <w:divBdr>
        <w:top w:val="none" w:sz="0" w:space="0" w:color="auto"/>
        <w:left w:val="none" w:sz="0" w:space="0" w:color="auto"/>
        <w:bottom w:val="none" w:sz="0" w:space="0" w:color="auto"/>
        <w:right w:val="none" w:sz="0" w:space="0" w:color="auto"/>
      </w:divBdr>
    </w:div>
    <w:div w:id="1685206483">
      <w:bodyDiv w:val="1"/>
      <w:marLeft w:val="0"/>
      <w:marRight w:val="0"/>
      <w:marTop w:val="0"/>
      <w:marBottom w:val="0"/>
      <w:divBdr>
        <w:top w:val="none" w:sz="0" w:space="0" w:color="auto"/>
        <w:left w:val="none" w:sz="0" w:space="0" w:color="auto"/>
        <w:bottom w:val="none" w:sz="0" w:space="0" w:color="auto"/>
        <w:right w:val="none" w:sz="0" w:space="0" w:color="auto"/>
      </w:divBdr>
    </w:div>
    <w:div w:id="1690064627">
      <w:bodyDiv w:val="1"/>
      <w:marLeft w:val="0"/>
      <w:marRight w:val="0"/>
      <w:marTop w:val="0"/>
      <w:marBottom w:val="0"/>
      <w:divBdr>
        <w:top w:val="none" w:sz="0" w:space="0" w:color="auto"/>
        <w:left w:val="none" w:sz="0" w:space="0" w:color="auto"/>
        <w:bottom w:val="none" w:sz="0" w:space="0" w:color="auto"/>
        <w:right w:val="none" w:sz="0" w:space="0" w:color="auto"/>
      </w:divBdr>
      <w:divsChild>
        <w:div w:id="656299941">
          <w:marLeft w:val="0"/>
          <w:marRight w:val="0"/>
          <w:marTop w:val="0"/>
          <w:marBottom w:val="0"/>
          <w:divBdr>
            <w:top w:val="none" w:sz="0" w:space="0" w:color="auto"/>
            <w:left w:val="none" w:sz="0" w:space="0" w:color="auto"/>
            <w:bottom w:val="none" w:sz="0" w:space="0" w:color="auto"/>
            <w:right w:val="none" w:sz="0" w:space="0" w:color="auto"/>
          </w:divBdr>
          <w:divsChild>
            <w:div w:id="1390029808">
              <w:marLeft w:val="0"/>
              <w:marRight w:val="0"/>
              <w:marTop w:val="0"/>
              <w:marBottom w:val="0"/>
              <w:divBdr>
                <w:top w:val="none" w:sz="0" w:space="0" w:color="auto"/>
                <w:left w:val="none" w:sz="0" w:space="0" w:color="auto"/>
                <w:bottom w:val="none" w:sz="0" w:space="0" w:color="auto"/>
                <w:right w:val="none" w:sz="0" w:space="0" w:color="auto"/>
              </w:divBdr>
            </w:div>
          </w:divsChild>
        </w:div>
        <w:div w:id="211967025">
          <w:marLeft w:val="0"/>
          <w:marRight w:val="0"/>
          <w:marTop w:val="0"/>
          <w:marBottom w:val="0"/>
          <w:divBdr>
            <w:top w:val="none" w:sz="0" w:space="0" w:color="auto"/>
            <w:left w:val="none" w:sz="0" w:space="0" w:color="auto"/>
            <w:bottom w:val="none" w:sz="0" w:space="0" w:color="auto"/>
            <w:right w:val="none" w:sz="0" w:space="0" w:color="auto"/>
          </w:divBdr>
          <w:divsChild>
            <w:div w:id="21371586">
              <w:marLeft w:val="0"/>
              <w:marRight w:val="0"/>
              <w:marTop w:val="0"/>
              <w:marBottom w:val="0"/>
              <w:divBdr>
                <w:top w:val="none" w:sz="0" w:space="0" w:color="auto"/>
                <w:left w:val="none" w:sz="0" w:space="0" w:color="auto"/>
                <w:bottom w:val="none" w:sz="0" w:space="0" w:color="auto"/>
                <w:right w:val="none" w:sz="0" w:space="0" w:color="auto"/>
              </w:divBdr>
            </w:div>
          </w:divsChild>
        </w:div>
        <w:div w:id="1097099168">
          <w:marLeft w:val="0"/>
          <w:marRight w:val="0"/>
          <w:marTop w:val="0"/>
          <w:marBottom w:val="0"/>
          <w:divBdr>
            <w:top w:val="none" w:sz="0" w:space="0" w:color="auto"/>
            <w:left w:val="none" w:sz="0" w:space="0" w:color="auto"/>
            <w:bottom w:val="none" w:sz="0" w:space="0" w:color="auto"/>
            <w:right w:val="none" w:sz="0" w:space="0" w:color="auto"/>
          </w:divBdr>
          <w:divsChild>
            <w:div w:id="1629512983">
              <w:marLeft w:val="0"/>
              <w:marRight w:val="0"/>
              <w:marTop w:val="0"/>
              <w:marBottom w:val="0"/>
              <w:divBdr>
                <w:top w:val="none" w:sz="0" w:space="0" w:color="auto"/>
                <w:left w:val="none" w:sz="0" w:space="0" w:color="auto"/>
                <w:bottom w:val="none" w:sz="0" w:space="0" w:color="auto"/>
                <w:right w:val="none" w:sz="0" w:space="0" w:color="auto"/>
              </w:divBdr>
            </w:div>
          </w:divsChild>
        </w:div>
        <w:div w:id="1248224400">
          <w:marLeft w:val="0"/>
          <w:marRight w:val="0"/>
          <w:marTop w:val="0"/>
          <w:marBottom w:val="0"/>
          <w:divBdr>
            <w:top w:val="none" w:sz="0" w:space="0" w:color="auto"/>
            <w:left w:val="none" w:sz="0" w:space="0" w:color="auto"/>
            <w:bottom w:val="none" w:sz="0" w:space="0" w:color="auto"/>
            <w:right w:val="none" w:sz="0" w:space="0" w:color="auto"/>
          </w:divBdr>
          <w:divsChild>
            <w:div w:id="97482515">
              <w:marLeft w:val="0"/>
              <w:marRight w:val="0"/>
              <w:marTop w:val="0"/>
              <w:marBottom w:val="0"/>
              <w:divBdr>
                <w:top w:val="none" w:sz="0" w:space="0" w:color="auto"/>
                <w:left w:val="none" w:sz="0" w:space="0" w:color="auto"/>
                <w:bottom w:val="none" w:sz="0" w:space="0" w:color="auto"/>
                <w:right w:val="none" w:sz="0" w:space="0" w:color="auto"/>
              </w:divBdr>
            </w:div>
          </w:divsChild>
        </w:div>
        <w:div w:id="2102801062">
          <w:marLeft w:val="0"/>
          <w:marRight w:val="0"/>
          <w:marTop w:val="0"/>
          <w:marBottom w:val="0"/>
          <w:divBdr>
            <w:top w:val="none" w:sz="0" w:space="0" w:color="auto"/>
            <w:left w:val="none" w:sz="0" w:space="0" w:color="auto"/>
            <w:bottom w:val="none" w:sz="0" w:space="0" w:color="auto"/>
            <w:right w:val="none" w:sz="0" w:space="0" w:color="auto"/>
          </w:divBdr>
          <w:divsChild>
            <w:div w:id="313684439">
              <w:marLeft w:val="0"/>
              <w:marRight w:val="0"/>
              <w:marTop w:val="0"/>
              <w:marBottom w:val="0"/>
              <w:divBdr>
                <w:top w:val="none" w:sz="0" w:space="0" w:color="auto"/>
                <w:left w:val="none" w:sz="0" w:space="0" w:color="auto"/>
                <w:bottom w:val="none" w:sz="0" w:space="0" w:color="auto"/>
                <w:right w:val="none" w:sz="0" w:space="0" w:color="auto"/>
              </w:divBdr>
            </w:div>
          </w:divsChild>
        </w:div>
        <w:div w:id="162938962">
          <w:marLeft w:val="0"/>
          <w:marRight w:val="0"/>
          <w:marTop w:val="0"/>
          <w:marBottom w:val="0"/>
          <w:divBdr>
            <w:top w:val="none" w:sz="0" w:space="0" w:color="auto"/>
            <w:left w:val="none" w:sz="0" w:space="0" w:color="auto"/>
            <w:bottom w:val="none" w:sz="0" w:space="0" w:color="auto"/>
            <w:right w:val="none" w:sz="0" w:space="0" w:color="auto"/>
          </w:divBdr>
          <w:divsChild>
            <w:div w:id="570428320">
              <w:marLeft w:val="0"/>
              <w:marRight w:val="0"/>
              <w:marTop w:val="0"/>
              <w:marBottom w:val="0"/>
              <w:divBdr>
                <w:top w:val="none" w:sz="0" w:space="0" w:color="auto"/>
                <w:left w:val="none" w:sz="0" w:space="0" w:color="auto"/>
                <w:bottom w:val="none" w:sz="0" w:space="0" w:color="auto"/>
                <w:right w:val="none" w:sz="0" w:space="0" w:color="auto"/>
              </w:divBdr>
            </w:div>
          </w:divsChild>
        </w:div>
        <w:div w:id="1888645133">
          <w:marLeft w:val="0"/>
          <w:marRight w:val="0"/>
          <w:marTop w:val="0"/>
          <w:marBottom w:val="0"/>
          <w:divBdr>
            <w:top w:val="none" w:sz="0" w:space="0" w:color="auto"/>
            <w:left w:val="none" w:sz="0" w:space="0" w:color="auto"/>
            <w:bottom w:val="none" w:sz="0" w:space="0" w:color="auto"/>
            <w:right w:val="none" w:sz="0" w:space="0" w:color="auto"/>
          </w:divBdr>
          <w:divsChild>
            <w:div w:id="378478003">
              <w:marLeft w:val="0"/>
              <w:marRight w:val="0"/>
              <w:marTop w:val="0"/>
              <w:marBottom w:val="0"/>
              <w:divBdr>
                <w:top w:val="none" w:sz="0" w:space="0" w:color="auto"/>
                <w:left w:val="none" w:sz="0" w:space="0" w:color="auto"/>
                <w:bottom w:val="none" w:sz="0" w:space="0" w:color="auto"/>
                <w:right w:val="none" w:sz="0" w:space="0" w:color="auto"/>
              </w:divBdr>
            </w:div>
          </w:divsChild>
        </w:div>
        <w:div w:id="1220478393">
          <w:marLeft w:val="0"/>
          <w:marRight w:val="0"/>
          <w:marTop w:val="0"/>
          <w:marBottom w:val="0"/>
          <w:divBdr>
            <w:top w:val="none" w:sz="0" w:space="0" w:color="auto"/>
            <w:left w:val="none" w:sz="0" w:space="0" w:color="auto"/>
            <w:bottom w:val="none" w:sz="0" w:space="0" w:color="auto"/>
            <w:right w:val="none" w:sz="0" w:space="0" w:color="auto"/>
          </w:divBdr>
          <w:divsChild>
            <w:div w:id="1559786249">
              <w:marLeft w:val="0"/>
              <w:marRight w:val="0"/>
              <w:marTop w:val="0"/>
              <w:marBottom w:val="0"/>
              <w:divBdr>
                <w:top w:val="none" w:sz="0" w:space="0" w:color="auto"/>
                <w:left w:val="none" w:sz="0" w:space="0" w:color="auto"/>
                <w:bottom w:val="none" w:sz="0" w:space="0" w:color="auto"/>
                <w:right w:val="none" w:sz="0" w:space="0" w:color="auto"/>
              </w:divBdr>
            </w:div>
          </w:divsChild>
        </w:div>
        <w:div w:id="1557545350">
          <w:marLeft w:val="0"/>
          <w:marRight w:val="0"/>
          <w:marTop w:val="0"/>
          <w:marBottom w:val="0"/>
          <w:divBdr>
            <w:top w:val="none" w:sz="0" w:space="0" w:color="auto"/>
            <w:left w:val="none" w:sz="0" w:space="0" w:color="auto"/>
            <w:bottom w:val="none" w:sz="0" w:space="0" w:color="auto"/>
            <w:right w:val="none" w:sz="0" w:space="0" w:color="auto"/>
          </w:divBdr>
          <w:divsChild>
            <w:div w:id="242221652">
              <w:marLeft w:val="0"/>
              <w:marRight w:val="0"/>
              <w:marTop w:val="0"/>
              <w:marBottom w:val="0"/>
              <w:divBdr>
                <w:top w:val="none" w:sz="0" w:space="0" w:color="auto"/>
                <w:left w:val="none" w:sz="0" w:space="0" w:color="auto"/>
                <w:bottom w:val="none" w:sz="0" w:space="0" w:color="auto"/>
                <w:right w:val="none" w:sz="0" w:space="0" w:color="auto"/>
              </w:divBdr>
            </w:div>
          </w:divsChild>
        </w:div>
        <w:div w:id="720792697">
          <w:marLeft w:val="0"/>
          <w:marRight w:val="0"/>
          <w:marTop w:val="0"/>
          <w:marBottom w:val="0"/>
          <w:divBdr>
            <w:top w:val="none" w:sz="0" w:space="0" w:color="auto"/>
            <w:left w:val="none" w:sz="0" w:space="0" w:color="auto"/>
            <w:bottom w:val="none" w:sz="0" w:space="0" w:color="auto"/>
            <w:right w:val="none" w:sz="0" w:space="0" w:color="auto"/>
          </w:divBdr>
          <w:divsChild>
            <w:div w:id="1534224686">
              <w:marLeft w:val="0"/>
              <w:marRight w:val="0"/>
              <w:marTop w:val="0"/>
              <w:marBottom w:val="0"/>
              <w:divBdr>
                <w:top w:val="none" w:sz="0" w:space="0" w:color="auto"/>
                <w:left w:val="none" w:sz="0" w:space="0" w:color="auto"/>
                <w:bottom w:val="none" w:sz="0" w:space="0" w:color="auto"/>
                <w:right w:val="none" w:sz="0" w:space="0" w:color="auto"/>
              </w:divBdr>
            </w:div>
          </w:divsChild>
        </w:div>
        <w:div w:id="996422828">
          <w:marLeft w:val="0"/>
          <w:marRight w:val="0"/>
          <w:marTop w:val="0"/>
          <w:marBottom w:val="0"/>
          <w:divBdr>
            <w:top w:val="none" w:sz="0" w:space="0" w:color="auto"/>
            <w:left w:val="none" w:sz="0" w:space="0" w:color="auto"/>
            <w:bottom w:val="none" w:sz="0" w:space="0" w:color="auto"/>
            <w:right w:val="none" w:sz="0" w:space="0" w:color="auto"/>
          </w:divBdr>
          <w:divsChild>
            <w:div w:id="15431663">
              <w:marLeft w:val="0"/>
              <w:marRight w:val="0"/>
              <w:marTop w:val="0"/>
              <w:marBottom w:val="0"/>
              <w:divBdr>
                <w:top w:val="none" w:sz="0" w:space="0" w:color="auto"/>
                <w:left w:val="none" w:sz="0" w:space="0" w:color="auto"/>
                <w:bottom w:val="none" w:sz="0" w:space="0" w:color="auto"/>
                <w:right w:val="none" w:sz="0" w:space="0" w:color="auto"/>
              </w:divBdr>
            </w:div>
          </w:divsChild>
        </w:div>
        <w:div w:id="866330750">
          <w:marLeft w:val="0"/>
          <w:marRight w:val="0"/>
          <w:marTop w:val="0"/>
          <w:marBottom w:val="0"/>
          <w:divBdr>
            <w:top w:val="none" w:sz="0" w:space="0" w:color="auto"/>
            <w:left w:val="none" w:sz="0" w:space="0" w:color="auto"/>
            <w:bottom w:val="none" w:sz="0" w:space="0" w:color="auto"/>
            <w:right w:val="none" w:sz="0" w:space="0" w:color="auto"/>
          </w:divBdr>
          <w:divsChild>
            <w:div w:id="859507057">
              <w:marLeft w:val="0"/>
              <w:marRight w:val="0"/>
              <w:marTop w:val="0"/>
              <w:marBottom w:val="0"/>
              <w:divBdr>
                <w:top w:val="none" w:sz="0" w:space="0" w:color="auto"/>
                <w:left w:val="none" w:sz="0" w:space="0" w:color="auto"/>
                <w:bottom w:val="none" w:sz="0" w:space="0" w:color="auto"/>
                <w:right w:val="none" w:sz="0" w:space="0" w:color="auto"/>
              </w:divBdr>
            </w:div>
          </w:divsChild>
        </w:div>
        <w:div w:id="1220019102">
          <w:marLeft w:val="0"/>
          <w:marRight w:val="0"/>
          <w:marTop w:val="0"/>
          <w:marBottom w:val="0"/>
          <w:divBdr>
            <w:top w:val="none" w:sz="0" w:space="0" w:color="auto"/>
            <w:left w:val="none" w:sz="0" w:space="0" w:color="auto"/>
            <w:bottom w:val="none" w:sz="0" w:space="0" w:color="auto"/>
            <w:right w:val="none" w:sz="0" w:space="0" w:color="auto"/>
          </w:divBdr>
          <w:divsChild>
            <w:div w:id="129827445">
              <w:marLeft w:val="0"/>
              <w:marRight w:val="0"/>
              <w:marTop w:val="0"/>
              <w:marBottom w:val="0"/>
              <w:divBdr>
                <w:top w:val="none" w:sz="0" w:space="0" w:color="auto"/>
                <w:left w:val="none" w:sz="0" w:space="0" w:color="auto"/>
                <w:bottom w:val="none" w:sz="0" w:space="0" w:color="auto"/>
                <w:right w:val="none" w:sz="0" w:space="0" w:color="auto"/>
              </w:divBdr>
            </w:div>
          </w:divsChild>
        </w:div>
        <w:div w:id="1410274002">
          <w:marLeft w:val="0"/>
          <w:marRight w:val="0"/>
          <w:marTop w:val="0"/>
          <w:marBottom w:val="0"/>
          <w:divBdr>
            <w:top w:val="none" w:sz="0" w:space="0" w:color="auto"/>
            <w:left w:val="none" w:sz="0" w:space="0" w:color="auto"/>
            <w:bottom w:val="none" w:sz="0" w:space="0" w:color="auto"/>
            <w:right w:val="none" w:sz="0" w:space="0" w:color="auto"/>
          </w:divBdr>
          <w:divsChild>
            <w:div w:id="1369528929">
              <w:marLeft w:val="0"/>
              <w:marRight w:val="0"/>
              <w:marTop w:val="0"/>
              <w:marBottom w:val="0"/>
              <w:divBdr>
                <w:top w:val="none" w:sz="0" w:space="0" w:color="auto"/>
                <w:left w:val="none" w:sz="0" w:space="0" w:color="auto"/>
                <w:bottom w:val="none" w:sz="0" w:space="0" w:color="auto"/>
                <w:right w:val="none" w:sz="0" w:space="0" w:color="auto"/>
              </w:divBdr>
            </w:div>
          </w:divsChild>
        </w:div>
        <w:div w:id="1153639581">
          <w:marLeft w:val="0"/>
          <w:marRight w:val="0"/>
          <w:marTop w:val="0"/>
          <w:marBottom w:val="0"/>
          <w:divBdr>
            <w:top w:val="none" w:sz="0" w:space="0" w:color="auto"/>
            <w:left w:val="none" w:sz="0" w:space="0" w:color="auto"/>
            <w:bottom w:val="none" w:sz="0" w:space="0" w:color="auto"/>
            <w:right w:val="none" w:sz="0" w:space="0" w:color="auto"/>
          </w:divBdr>
          <w:divsChild>
            <w:div w:id="204103732">
              <w:marLeft w:val="0"/>
              <w:marRight w:val="0"/>
              <w:marTop w:val="0"/>
              <w:marBottom w:val="0"/>
              <w:divBdr>
                <w:top w:val="none" w:sz="0" w:space="0" w:color="auto"/>
                <w:left w:val="none" w:sz="0" w:space="0" w:color="auto"/>
                <w:bottom w:val="none" w:sz="0" w:space="0" w:color="auto"/>
                <w:right w:val="none" w:sz="0" w:space="0" w:color="auto"/>
              </w:divBdr>
            </w:div>
          </w:divsChild>
        </w:div>
        <w:div w:id="1761482548">
          <w:marLeft w:val="0"/>
          <w:marRight w:val="0"/>
          <w:marTop w:val="0"/>
          <w:marBottom w:val="0"/>
          <w:divBdr>
            <w:top w:val="none" w:sz="0" w:space="0" w:color="auto"/>
            <w:left w:val="none" w:sz="0" w:space="0" w:color="auto"/>
            <w:bottom w:val="none" w:sz="0" w:space="0" w:color="auto"/>
            <w:right w:val="none" w:sz="0" w:space="0" w:color="auto"/>
          </w:divBdr>
          <w:divsChild>
            <w:div w:id="792360020">
              <w:marLeft w:val="0"/>
              <w:marRight w:val="0"/>
              <w:marTop w:val="0"/>
              <w:marBottom w:val="0"/>
              <w:divBdr>
                <w:top w:val="none" w:sz="0" w:space="0" w:color="auto"/>
                <w:left w:val="none" w:sz="0" w:space="0" w:color="auto"/>
                <w:bottom w:val="none" w:sz="0" w:space="0" w:color="auto"/>
                <w:right w:val="none" w:sz="0" w:space="0" w:color="auto"/>
              </w:divBdr>
            </w:div>
          </w:divsChild>
        </w:div>
        <w:div w:id="965236068">
          <w:marLeft w:val="0"/>
          <w:marRight w:val="0"/>
          <w:marTop w:val="0"/>
          <w:marBottom w:val="0"/>
          <w:divBdr>
            <w:top w:val="none" w:sz="0" w:space="0" w:color="auto"/>
            <w:left w:val="none" w:sz="0" w:space="0" w:color="auto"/>
            <w:bottom w:val="none" w:sz="0" w:space="0" w:color="auto"/>
            <w:right w:val="none" w:sz="0" w:space="0" w:color="auto"/>
          </w:divBdr>
          <w:divsChild>
            <w:div w:id="686830634">
              <w:marLeft w:val="0"/>
              <w:marRight w:val="0"/>
              <w:marTop w:val="0"/>
              <w:marBottom w:val="0"/>
              <w:divBdr>
                <w:top w:val="none" w:sz="0" w:space="0" w:color="auto"/>
                <w:left w:val="none" w:sz="0" w:space="0" w:color="auto"/>
                <w:bottom w:val="none" w:sz="0" w:space="0" w:color="auto"/>
                <w:right w:val="none" w:sz="0" w:space="0" w:color="auto"/>
              </w:divBdr>
            </w:div>
          </w:divsChild>
        </w:div>
        <w:div w:id="856968526">
          <w:marLeft w:val="0"/>
          <w:marRight w:val="0"/>
          <w:marTop w:val="0"/>
          <w:marBottom w:val="0"/>
          <w:divBdr>
            <w:top w:val="none" w:sz="0" w:space="0" w:color="auto"/>
            <w:left w:val="none" w:sz="0" w:space="0" w:color="auto"/>
            <w:bottom w:val="none" w:sz="0" w:space="0" w:color="auto"/>
            <w:right w:val="none" w:sz="0" w:space="0" w:color="auto"/>
          </w:divBdr>
          <w:divsChild>
            <w:div w:id="1872259117">
              <w:marLeft w:val="0"/>
              <w:marRight w:val="0"/>
              <w:marTop w:val="0"/>
              <w:marBottom w:val="0"/>
              <w:divBdr>
                <w:top w:val="none" w:sz="0" w:space="0" w:color="auto"/>
                <w:left w:val="none" w:sz="0" w:space="0" w:color="auto"/>
                <w:bottom w:val="none" w:sz="0" w:space="0" w:color="auto"/>
                <w:right w:val="none" w:sz="0" w:space="0" w:color="auto"/>
              </w:divBdr>
            </w:div>
          </w:divsChild>
        </w:div>
        <w:div w:id="543519356">
          <w:marLeft w:val="0"/>
          <w:marRight w:val="0"/>
          <w:marTop w:val="0"/>
          <w:marBottom w:val="0"/>
          <w:divBdr>
            <w:top w:val="none" w:sz="0" w:space="0" w:color="auto"/>
            <w:left w:val="none" w:sz="0" w:space="0" w:color="auto"/>
            <w:bottom w:val="none" w:sz="0" w:space="0" w:color="auto"/>
            <w:right w:val="none" w:sz="0" w:space="0" w:color="auto"/>
          </w:divBdr>
          <w:divsChild>
            <w:div w:id="1005091796">
              <w:marLeft w:val="0"/>
              <w:marRight w:val="0"/>
              <w:marTop w:val="0"/>
              <w:marBottom w:val="0"/>
              <w:divBdr>
                <w:top w:val="none" w:sz="0" w:space="0" w:color="auto"/>
                <w:left w:val="none" w:sz="0" w:space="0" w:color="auto"/>
                <w:bottom w:val="none" w:sz="0" w:space="0" w:color="auto"/>
                <w:right w:val="none" w:sz="0" w:space="0" w:color="auto"/>
              </w:divBdr>
            </w:div>
          </w:divsChild>
        </w:div>
        <w:div w:id="1384253192">
          <w:marLeft w:val="0"/>
          <w:marRight w:val="0"/>
          <w:marTop w:val="0"/>
          <w:marBottom w:val="0"/>
          <w:divBdr>
            <w:top w:val="none" w:sz="0" w:space="0" w:color="auto"/>
            <w:left w:val="none" w:sz="0" w:space="0" w:color="auto"/>
            <w:bottom w:val="none" w:sz="0" w:space="0" w:color="auto"/>
            <w:right w:val="none" w:sz="0" w:space="0" w:color="auto"/>
          </w:divBdr>
          <w:divsChild>
            <w:div w:id="865630665">
              <w:marLeft w:val="0"/>
              <w:marRight w:val="0"/>
              <w:marTop w:val="0"/>
              <w:marBottom w:val="0"/>
              <w:divBdr>
                <w:top w:val="none" w:sz="0" w:space="0" w:color="auto"/>
                <w:left w:val="none" w:sz="0" w:space="0" w:color="auto"/>
                <w:bottom w:val="none" w:sz="0" w:space="0" w:color="auto"/>
                <w:right w:val="none" w:sz="0" w:space="0" w:color="auto"/>
              </w:divBdr>
            </w:div>
          </w:divsChild>
        </w:div>
        <w:div w:id="1752773069">
          <w:marLeft w:val="0"/>
          <w:marRight w:val="0"/>
          <w:marTop w:val="0"/>
          <w:marBottom w:val="0"/>
          <w:divBdr>
            <w:top w:val="none" w:sz="0" w:space="0" w:color="auto"/>
            <w:left w:val="none" w:sz="0" w:space="0" w:color="auto"/>
            <w:bottom w:val="none" w:sz="0" w:space="0" w:color="auto"/>
            <w:right w:val="none" w:sz="0" w:space="0" w:color="auto"/>
          </w:divBdr>
          <w:divsChild>
            <w:div w:id="1341396250">
              <w:marLeft w:val="0"/>
              <w:marRight w:val="0"/>
              <w:marTop w:val="0"/>
              <w:marBottom w:val="0"/>
              <w:divBdr>
                <w:top w:val="none" w:sz="0" w:space="0" w:color="auto"/>
                <w:left w:val="none" w:sz="0" w:space="0" w:color="auto"/>
                <w:bottom w:val="none" w:sz="0" w:space="0" w:color="auto"/>
                <w:right w:val="none" w:sz="0" w:space="0" w:color="auto"/>
              </w:divBdr>
            </w:div>
            <w:div w:id="53044210">
              <w:marLeft w:val="0"/>
              <w:marRight w:val="0"/>
              <w:marTop w:val="0"/>
              <w:marBottom w:val="0"/>
              <w:divBdr>
                <w:top w:val="none" w:sz="0" w:space="0" w:color="auto"/>
                <w:left w:val="none" w:sz="0" w:space="0" w:color="auto"/>
                <w:bottom w:val="none" w:sz="0" w:space="0" w:color="auto"/>
                <w:right w:val="none" w:sz="0" w:space="0" w:color="auto"/>
              </w:divBdr>
            </w:div>
          </w:divsChild>
        </w:div>
        <w:div w:id="355817392">
          <w:marLeft w:val="0"/>
          <w:marRight w:val="0"/>
          <w:marTop w:val="0"/>
          <w:marBottom w:val="0"/>
          <w:divBdr>
            <w:top w:val="none" w:sz="0" w:space="0" w:color="auto"/>
            <w:left w:val="none" w:sz="0" w:space="0" w:color="auto"/>
            <w:bottom w:val="none" w:sz="0" w:space="0" w:color="auto"/>
            <w:right w:val="none" w:sz="0" w:space="0" w:color="auto"/>
          </w:divBdr>
          <w:divsChild>
            <w:div w:id="575668785">
              <w:marLeft w:val="0"/>
              <w:marRight w:val="0"/>
              <w:marTop w:val="0"/>
              <w:marBottom w:val="0"/>
              <w:divBdr>
                <w:top w:val="none" w:sz="0" w:space="0" w:color="auto"/>
                <w:left w:val="none" w:sz="0" w:space="0" w:color="auto"/>
                <w:bottom w:val="none" w:sz="0" w:space="0" w:color="auto"/>
                <w:right w:val="none" w:sz="0" w:space="0" w:color="auto"/>
              </w:divBdr>
            </w:div>
          </w:divsChild>
        </w:div>
        <w:div w:id="1957325202">
          <w:marLeft w:val="0"/>
          <w:marRight w:val="0"/>
          <w:marTop w:val="0"/>
          <w:marBottom w:val="0"/>
          <w:divBdr>
            <w:top w:val="none" w:sz="0" w:space="0" w:color="auto"/>
            <w:left w:val="none" w:sz="0" w:space="0" w:color="auto"/>
            <w:bottom w:val="none" w:sz="0" w:space="0" w:color="auto"/>
            <w:right w:val="none" w:sz="0" w:space="0" w:color="auto"/>
          </w:divBdr>
          <w:divsChild>
            <w:div w:id="308242662">
              <w:marLeft w:val="0"/>
              <w:marRight w:val="0"/>
              <w:marTop w:val="0"/>
              <w:marBottom w:val="0"/>
              <w:divBdr>
                <w:top w:val="none" w:sz="0" w:space="0" w:color="auto"/>
                <w:left w:val="none" w:sz="0" w:space="0" w:color="auto"/>
                <w:bottom w:val="none" w:sz="0" w:space="0" w:color="auto"/>
                <w:right w:val="none" w:sz="0" w:space="0" w:color="auto"/>
              </w:divBdr>
            </w:div>
          </w:divsChild>
        </w:div>
        <w:div w:id="1227032872">
          <w:marLeft w:val="0"/>
          <w:marRight w:val="0"/>
          <w:marTop w:val="0"/>
          <w:marBottom w:val="0"/>
          <w:divBdr>
            <w:top w:val="none" w:sz="0" w:space="0" w:color="auto"/>
            <w:left w:val="none" w:sz="0" w:space="0" w:color="auto"/>
            <w:bottom w:val="none" w:sz="0" w:space="0" w:color="auto"/>
            <w:right w:val="none" w:sz="0" w:space="0" w:color="auto"/>
          </w:divBdr>
          <w:divsChild>
            <w:div w:id="670524620">
              <w:marLeft w:val="0"/>
              <w:marRight w:val="0"/>
              <w:marTop w:val="0"/>
              <w:marBottom w:val="0"/>
              <w:divBdr>
                <w:top w:val="none" w:sz="0" w:space="0" w:color="auto"/>
                <w:left w:val="none" w:sz="0" w:space="0" w:color="auto"/>
                <w:bottom w:val="none" w:sz="0" w:space="0" w:color="auto"/>
                <w:right w:val="none" w:sz="0" w:space="0" w:color="auto"/>
              </w:divBdr>
            </w:div>
            <w:div w:id="113212346">
              <w:marLeft w:val="0"/>
              <w:marRight w:val="0"/>
              <w:marTop w:val="0"/>
              <w:marBottom w:val="0"/>
              <w:divBdr>
                <w:top w:val="none" w:sz="0" w:space="0" w:color="auto"/>
                <w:left w:val="none" w:sz="0" w:space="0" w:color="auto"/>
                <w:bottom w:val="none" w:sz="0" w:space="0" w:color="auto"/>
                <w:right w:val="none" w:sz="0" w:space="0" w:color="auto"/>
              </w:divBdr>
            </w:div>
          </w:divsChild>
        </w:div>
        <w:div w:id="333536838">
          <w:marLeft w:val="0"/>
          <w:marRight w:val="0"/>
          <w:marTop w:val="0"/>
          <w:marBottom w:val="0"/>
          <w:divBdr>
            <w:top w:val="none" w:sz="0" w:space="0" w:color="auto"/>
            <w:left w:val="none" w:sz="0" w:space="0" w:color="auto"/>
            <w:bottom w:val="none" w:sz="0" w:space="0" w:color="auto"/>
            <w:right w:val="none" w:sz="0" w:space="0" w:color="auto"/>
          </w:divBdr>
          <w:divsChild>
            <w:div w:id="1185091762">
              <w:marLeft w:val="0"/>
              <w:marRight w:val="0"/>
              <w:marTop w:val="0"/>
              <w:marBottom w:val="0"/>
              <w:divBdr>
                <w:top w:val="none" w:sz="0" w:space="0" w:color="auto"/>
                <w:left w:val="none" w:sz="0" w:space="0" w:color="auto"/>
                <w:bottom w:val="none" w:sz="0" w:space="0" w:color="auto"/>
                <w:right w:val="none" w:sz="0" w:space="0" w:color="auto"/>
              </w:divBdr>
            </w:div>
          </w:divsChild>
        </w:div>
        <w:div w:id="1070999193">
          <w:marLeft w:val="0"/>
          <w:marRight w:val="0"/>
          <w:marTop w:val="0"/>
          <w:marBottom w:val="0"/>
          <w:divBdr>
            <w:top w:val="none" w:sz="0" w:space="0" w:color="auto"/>
            <w:left w:val="none" w:sz="0" w:space="0" w:color="auto"/>
            <w:bottom w:val="none" w:sz="0" w:space="0" w:color="auto"/>
            <w:right w:val="none" w:sz="0" w:space="0" w:color="auto"/>
          </w:divBdr>
          <w:divsChild>
            <w:div w:id="902644435">
              <w:marLeft w:val="0"/>
              <w:marRight w:val="0"/>
              <w:marTop w:val="0"/>
              <w:marBottom w:val="0"/>
              <w:divBdr>
                <w:top w:val="none" w:sz="0" w:space="0" w:color="auto"/>
                <w:left w:val="none" w:sz="0" w:space="0" w:color="auto"/>
                <w:bottom w:val="none" w:sz="0" w:space="0" w:color="auto"/>
                <w:right w:val="none" w:sz="0" w:space="0" w:color="auto"/>
              </w:divBdr>
            </w:div>
          </w:divsChild>
        </w:div>
        <w:div w:id="1886065070">
          <w:marLeft w:val="0"/>
          <w:marRight w:val="0"/>
          <w:marTop w:val="0"/>
          <w:marBottom w:val="0"/>
          <w:divBdr>
            <w:top w:val="none" w:sz="0" w:space="0" w:color="auto"/>
            <w:left w:val="none" w:sz="0" w:space="0" w:color="auto"/>
            <w:bottom w:val="none" w:sz="0" w:space="0" w:color="auto"/>
            <w:right w:val="none" w:sz="0" w:space="0" w:color="auto"/>
          </w:divBdr>
          <w:divsChild>
            <w:div w:id="1466577936">
              <w:marLeft w:val="0"/>
              <w:marRight w:val="0"/>
              <w:marTop w:val="0"/>
              <w:marBottom w:val="0"/>
              <w:divBdr>
                <w:top w:val="none" w:sz="0" w:space="0" w:color="auto"/>
                <w:left w:val="none" w:sz="0" w:space="0" w:color="auto"/>
                <w:bottom w:val="none" w:sz="0" w:space="0" w:color="auto"/>
                <w:right w:val="none" w:sz="0" w:space="0" w:color="auto"/>
              </w:divBdr>
            </w:div>
          </w:divsChild>
        </w:div>
        <w:div w:id="988437974">
          <w:marLeft w:val="0"/>
          <w:marRight w:val="0"/>
          <w:marTop w:val="0"/>
          <w:marBottom w:val="0"/>
          <w:divBdr>
            <w:top w:val="none" w:sz="0" w:space="0" w:color="auto"/>
            <w:left w:val="none" w:sz="0" w:space="0" w:color="auto"/>
            <w:bottom w:val="none" w:sz="0" w:space="0" w:color="auto"/>
            <w:right w:val="none" w:sz="0" w:space="0" w:color="auto"/>
          </w:divBdr>
          <w:divsChild>
            <w:div w:id="1026058300">
              <w:marLeft w:val="0"/>
              <w:marRight w:val="0"/>
              <w:marTop w:val="0"/>
              <w:marBottom w:val="0"/>
              <w:divBdr>
                <w:top w:val="none" w:sz="0" w:space="0" w:color="auto"/>
                <w:left w:val="none" w:sz="0" w:space="0" w:color="auto"/>
                <w:bottom w:val="none" w:sz="0" w:space="0" w:color="auto"/>
                <w:right w:val="none" w:sz="0" w:space="0" w:color="auto"/>
              </w:divBdr>
            </w:div>
            <w:div w:id="2052536502">
              <w:marLeft w:val="0"/>
              <w:marRight w:val="0"/>
              <w:marTop w:val="0"/>
              <w:marBottom w:val="0"/>
              <w:divBdr>
                <w:top w:val="none" w:sz="0" w:space="0" w:color="auto"/>
                <w:left w:val="none" w:sz="0" w:space="0" w:color="auto"/>
                <w:bottom w:val="none" w:sz="0" w:space="0" w:color="auto"/>
                <w:right w:val="none" w:sz="0" w:space="0" w:color="auto"/>
              </w:divBdr>
            </w:div>
          </w:divsChild>
        </w:div>
        <w:div w:id="908733493">
          <w:marLeft w:val="0"/>
          <w:marRight w:val="0"/>
          <w:marTop w:val="0"/>
          <w:marBottom w:val="0"/>
          <w:divBdr>
            <w:top w:val="none" w:sz="0" w:space="0" w:color="auto"/>
            <w:left w:val="none" w:sz="0" w:space="0" w:color="auto"/>
            <w:bottom w:val="none" w:sz="0" w:space="0" w:color="auto"/>
            <w:right w:val="none" w:sz="0" w:space="0" w:color="auto"/>
          </w:divBdr>
          <w:divsChild>
            <w:div w:id="255594625">
              <w:marLeft w:val="0"/>
              <w:marRight w:val="0"/>
              <w:marTop w:val="0"/>
              <w:marBottom w:val="0"/>
              <w:divBdr>
                <w:top w:val="none" w:sz="0" w:space="0" w:color="auto"/>
                <w:left w:val="none" w:sz="0" w:space="0" w:color="auto"/>
                <w:bottom w:val="none" w:sz="0" w:space="0" w:color="auto"/>
                <w:right w:val="none" w:sz="0" w:space="0" w:color="auto"/>
              </w:divBdr>
            </w:div>
          </w:divsChild>
        </w:div>
        <w:div w:id="1650012043">
          <w:marLeft w:val="0"/>
          <w:marRight w:val="0"/>
          <w:marTop w:val="0"/>
          <w:marBottom w:val="0"/>
          <w:divBdr>
            <w:top w:val="none" w:sz="0" w:space="0" w:color="auto"/>
            <w:left w:val="none" w:sz="0" w:space="0" w:color="auto"/>
            <w:bottom w:val="none" w:sz="0" w:space="0" w:color="auto"/>
            <w:right w:val="none" w:sz="0" w:space="0" w:color="auto"/>
          </w:divBdr>
          <w:divsChild>
            <w:div w:id="1902015989">
              <w:marLeft w:val="0"/>
              <w:marRight w:val="0"/>
              <w:marTop w:val="0"/>
              <w:marBottom w:val="0"/>
              <w:divBdr>
                <w:top w:val="none" w:sz="0" w:space="0" w:color="auto"/>
                <w:left w:val="none" w:sz="0" w:space="0" w:color="auto"/>
                <w:bottom w:val="none" w:sz="0" w:space="0" w:color="auto"/>
                <w:right w:val="none" w:sz="0" w:space="0" w:color="auto"/>
              </w:divBdr>
            </w:div>
          </w:divsChild>
        </w:div>
        <w:div w:id="424959136">
          <w:marLeft w:val="0"/>
          <w:marRight w:val="0"/>
          <w:marTop w:val="0"/>
          <w:marBottom w:val="0"/>
          <w:divBdr>
            <w:top w:val="none" w:sz="0" w:space="0" w:color="auto"/>
            <w:left w:val="none" w:sz="0" w:space="0" w:color="auto"/>
            <w:bottom w:val="none" w:sz="0" w:space="0" w:color="auto"/>
            <w:right w:val="none" w:sz="0" w:space="0" w:color="auto"/>
          </w:divBdr>
          <w:divsChild>
            <w:div w:id="2006543502">
              <w:marLeft w:val="0"/>
              <w:marRight w:val="0"/>
              <w:marTop w:val="0"/>
              <w:marBottom w:val="0"/>
              <w:divBdr>
                <w:top w:val="none" w:sz="0" w:space="0" w:color="auto"/>
                <w:left w:val="none" w:sz="0" w:space="0" w:color="auto"/>
                <w:bottom w:val="none" w:sz="0" w:space="0" w:color="auto"/>
                <w:right w:val="none" w:sz="0" w:space="0" w:color="auto"/>
              </w:divBdr>
            </w:div>
          </w:divsChild>
        </w:div>
        <w:div w:id="267272061">
          <w:marLeft w:val="0"/>
          <w:marRight w:val="0"/>
          <w:marTop w:val="0"/>
          <w:marBottom w:val="0"/>
          <w:divBdr>
            <w:top w:val="none" w:sz="0" w:space="0" w:color="auto"/>
            <w:left w:val="none" w:sz="0" w:space="0" w:color="auto"/>
            <w:bottom w:val="none" w:sz="0" w:space="0" w:color="auto"/>
            <w:right w:val="none" w:sz="0" w:space="0" w:color="auto"/>
          </w:divBdr>
          <w:divsChild>
            <w:div w:id="18700061">
              <w:marLeft w:val="0"/>
              <w:marRight w:val="0"/>
              <w:marTop w:val="0"/>
              <w:marBottom w:val="0"/>
              <w:divBdr>
                <w:top w:val="none" w:sz="0" w:space="0" w:color="auto"/>
                <w:left w:val="none" w:sz="0" w:space="0" w:color="auto"/>
                <w:bottom w:val="none" w:sz="0" w:space="0" w:color="auto"/>
                <w:right w:val="none" w:sz="0" w:space="0" w:color="auto"/>
              </w:divBdr>
            </w:div>
            <w:div w:id="122506958">
              <w:marLeft w:val="0"/>
              <w:marRight w:val="0"/>
              <w:marTop w:val="0"/>
              <w:marBottom w:val="0"/>
              <w:divBdr>
                <w:top w:val="none" w:sz="0" w:space="0" w:color="auto"/>
                <w:left w:val="none" w:sz="0" w:space="0" w:color="auto"/>
                <w:bottom w:val="none" w:sz="0" w:space="0" w:color="auto"/>
                <w:right w:val="none" w:sz="0" w:space="0" w:color="auto"/>
              </w:divBdr>
            </w:div>
            <w:div w:id="1262445079">
              <w:marLeft w:val="0"/>
              <w:marRight w:val="0"/>
              <w:marTop w:val="0"/>
              <w:marBottom w:val="0"/>
              <w:divBdr>
                <w:top w:val="none" w:sz="0" w:space="0" w:color="auto"/>
                <w:left w:val="none" w:sz="0" w:space="0" w:color="auto"/>
                <w:bottom w:val="none" w:sz="0" w:space="0" w:color="auto"/>
                <w:right w:val="none" w:sz="0" w:space="0" w:color="auto"/>
              </w:divBdr>
            </w:div>
            <w:div w:id="534805746">
              <w:marLeft w:val="0"/>
              <w:marRight w:val="0"/>
              <w:marTop w:val="0"/>
              <w:marBottom w:val="0"/>
              <w:divBdr>
                <w:top w:val="none" w:sz="0" w:space="0" w:color="auto"/>
                <w:left w:val="none" w:sz="0" w:space="0" w:color="auto"/>
                <w:bottom w:val="none" w:sz="0" w:space="0" w:color="auto"/>
                <w:right w:val="none" w:sz="0" w:space="0" w:color="auto"/>
              </w:divBdr>
            </w:div>
            <w:div w:id="1938369115">
              <w:marLeft w:val="0"/>
              <w:marRight w:val="0"/>
              <w:marTop w:val="0"/>
              <w:marBottom w:val="0"/>
              <w:divBdr>
                <w:top w:val="none" w:sz="0" w:space="0" w:color="auto"/>
                <w:left w:val="none" w:sz="0" w:space="0" w:color="auto"/>
                <w:bottom w:val="none" w:sz="0" w:space="0" w:color="auto"/>
                <w:right w:val="none" w:sz="0" w:space="0" w:color="auto"/>
              </w:divBdr>
            </w:div>
            <w:div w:id="82848698">
              <w:marLeft w:val="0"/>
              <w:marRight w:val="0"/>
              <w:marTop w:val="0"/>
              <w:marBottom w:val="0"/>
              <w:divBdr>
                <w:top w:val="none" w:sz="0" w:space="0" w:color="auto"/>
                <w:left w:val="none" w:sz="0" w:space="0" w:color="auto"/>
                <w:bottom w:val="none" w:sz="0" w:space="0" w:color="auto"/>
                <w:right w:val="none" w:sz="0" w:space="0" w:color="auto"/>
              </w:divBdr>
            </w:div>
            <w:div w:id="330792185">
              <w:marLeft w:val="0"/>
              <w:marRight w:val="0"/>
              <w:marTop w:val="0"/>
              <w:marBottom w:val="0"/>
              <w:divBdr>
                <w:top w:val="none" w:sz="0" w:space="0" w:color="auto"/>
                <w:left w:val="none" w:sz="0" w:space="0" w:color="auto"/>
                <w:bottom w:val="none" w:sz="0" w:space="0" w:color="auto"/>
                <w:right w:val="none" w:sz="0" w:space="0" w:color="auto"/>
              </w:divBdr>
            </w:div>
            <w:div w:id="287400827">
              <w:marLeft w:val="0"/>
              <w:marRight w:val="0"/>
              <w:marTop w:val="0"/>
              <w:marBottom w:val="0"/>
              <w:divBdr>
                <w:top w:val="none" w:sz="0" w:space="0" w:color="auto"/>
                <w:left w:val="none" w:sz="0" w:space="0" w:color="auto"/>
                <w:bottom w:val="none" w:sz="0" w:space="0" w:color="auto"/>
                <w:right w:val="none" w:sz="0" w:space="0" w:color="auto"/>
              </w:divBdr>
            </w:div>
            <w:div w:id="459806215">
              <w:marLeft w:val="0"/>
              <w:marRight w:val="0"/>
              <w:marTop w:val="0"/>
              <w:marBottom w:val="0"/>
              <w:divBdr>
                <w:top w:val="none" w:sz="0" w:space="0" w:color="auto"/>
                <w:left w:val="none" w:sz="0" w:space="0" w:color="auto"/>
                <w:bottom w:val="none" w:sz="0" w:space="0" w:color="auto"/>
                <w:right w:val="none" w:sz="0" w:space="0" w:color="auto"/>
              </w:divBdr>
            </w:div>
            <w:div w:id="240259101">
              <w:marLeft w:val="0"/>
              <w:marRight w:val="0"/>
              <w:marTop w:val="0"/>
              <w:marBottom w:val="0"/>
              <w:divBdr>
                <w:top w:val="none" w:sz="0" w:space="0" w:color="auto"/>
                <w:left w:val="none" w:sz="0" w:space="0" w:color="auto"/>
                <w:bottom w:val="none" w:sz="0" w:space="0" w:color="auto"/>
                <w:right w:val="none" w:sz="0" w:space="0" w:color="auto"/>
              </w:divBdr>
            </w:div>
            <w:div w:id="979963841">
              <w:marLeft w:val="0"/>
              <w:marRight w:val="0"/>
              <w:marTop w:val="0"/>
              <w:marBottom w:val="0"/>
              <w:divBdr>
                <w:top w:val="none" w:sz="0" w:space="0" w:color="auto"/>
                <w:left w:val="none" w:sz="0" w:space="0" w:color="auto"/>
                <w:bottom w:val="none" w:sz="0" w:space="0" w:color="auto"/>
                <w:right w:val="none" w:sz="0" w:space="0" w:color="auto"/>
              </w:divBdr>
            </w:div>
            <w:div w:id="1802458364">
              <w:marLeft w:val="0"/>
              <w:marRight w:val="0"/>
              <w:marTop w:val="0"/>
              <w:marBottom w:val="0"/>
              <w:divBdr>
                <w:top w:val="none" w:sz="0" w:space="0" w:color="auto"/>
                <w:left w:val="none" w:sz="0" w:space="0" w:color="auto"/>
                <w:bottom w:val="none" w:sz="0" w:space="0" w:color="auto"/>
                <w:right w:val="none" w:sz="0" w:space="0" w:color="auto"/>
              </w:divBdr>
            </w:div>
            <w:div w:id="1602252350">
              <w:marLeft w:val="0"/>
              <w:marRight w:val="0"/>
              <w:marTop w:val="0"/>
              <w:marBottom w:val="0"/>
              <w:divBdr>
                <w:top w:val="none" w:sz="0" w:space="0" w:color="auto"/>
                <w:left w:val="none" w:sz="0" w:space="0" w:color="auto"/>
                <w:bottom w:val="none" w:sz="0" w:space="0" w:color="auto"/>
                <w:right w:val="none" w:sz="0" w:space="0" w:color="auto"/>
              </w:divBdr>
            </w:div>
            <w:div w:id="1897545660">
              <w:marLeft w:val="0"/>
              <w:marRight w:val="0"/>
              <w:marTop w:val="0"/>
              <w:marBottom w:val="0"/>
              <w:divBdr>
                <w:top w:val="none" w:sz="0" w:space="0" w:color="auto"/>
                <w:left w:val="none" w:sz="0" w:space="0" w:color="auto"/>
                <w:bottom w:val="none" w:sz="0" w:space="0" w:color="auto"/>
                <w:right w:val="none" w:sz="0" w:space="0" w:color="auto"/>
              </w:divBdr>
            </w:div>
            <w:div w:id="641424927">
              <w:marLeft w:val="0"/>
              <w:marRight w:val="0"/>
              <w:marTop w:val="0"/>
              <w:marBottom w:val="0"/>
              <w:divBdr>
                <w:top w:val="none" w:sz="0" w:space="0" w:color="auto"/>
                <w:left w:val="none" w:sz="0" w:space="0" w:color="auto"/>
                <w:bottom w:val="none" w:sz="0" w:space="0" w:color="auto"/>
                <w:right w:val="none" w:sz="0" w:space="0" w:color="auto"/>
              </w:divBdr>
            </w:div>
            <w:div w:id="1702633558">
              <w:marLeft w:val="0"/>
              <w:marRight w:val="0"/>
              <w:marTop w:val="0"/>
              <w:marBottom w:val="0"/>
              <w:divBdr>
                <w:top w:val="none" w:sz="0" w:space="0" w:color="auto"/>
                <w:left w:val="none" w:sz="0" w:space="0" w:color="auto"/>
                <w:bottom w:val="none" w:sz="0" w:space="0" w:color="auto"/>
                <w:right w:val="none" w:sz="0" w:space="0" w:color="auto"/>
              </w:divBdr>
            </w:div>
            <w:div w:id="462383650">
              <w:marLeft w:val="0"/>
              <w:marRight w:val="0"/>
              <w:marTop w:val="0"/>
              <w:marBottom w:val="0"/>
              <w:divBdr>
                <w:top w:val="none" w:sz="0" w:space="0" w:color="auto"/>
                <w:left w:val="none" w:sz="0" w:space="0" w:color="auto"/>
                <w:bottom w:val="none" w:sz="0" w:space="0" w:color="auto"/>
                <w:right w:val="none" w:sz="0" w:space="0" w:color="auto"/>
              </w:divBdr>
            </w:div>
            <w:div w:id="891891238">
              <w:marLeft w:val="0"/>
              <w:marRight w:val="0"/>
              <w:marTop w:val="0"/>
              <w:marBottom w:val="0"/>
              <w:divBdr>
                <w:top w:val="none" w:sz="0" w:space="0" w:color="auto"/>
                <w:left w:val="none" w:sz="0" w:space="0" w:color="auto"/>
                <w:bottom w:val="none" w:sz="0" w:space="0" w:color="auto"/>
                <w:right w:val="none" w:sz="0" w:space="0" w:color="auto"/>
              </w:divBdr>
            </w:div>
          </w:divsChild>
        </w:div>
        <w:div w:id="132912129">
          <w:marLeft w:val="0"/>
          <w:marRight w:val="0"/>
          <w:marTop w:val="0"/>
          <w:marBottom w:val="0"/>
          <w:divBdr>
            <w:top w:val="none" w:sz="0" w:space="0" w:color="auto"/>
            <w:left w:val="none" w:sz="0" w:space="0" w:color="auto"/>
            <w:bottom w:val="none" w:sz="0" w:space="0" w:color="auto"/>
            <w:right w:val="none" w:sz="0" w:space="0" w:color="auto"/>
          </w:divBdr>
          <w:divsChild>
            <w:div w:id="894900059">
              <w:marLeft w:val="0"/>
              <w:marRight w:val="0"/>
              <w:marTop w:val="0"/>
              <w:marBottom w:val="0"/>
              <w:divBdr>
                <w:top w:val="none" w:sz="0" w:space="0" w:color="auto"/>
                <w:left w:val="none" w:sz="0" w:space="0" w:color="auto"/>
                <w:bottom w:val="none" w:sz="0" w:space="0" w:color="auto"/>
                <w:right w:val="none" w:sz="0" w:space="0" w:color="auto"/>
              </w:divBdr>
            </w:div>
          </w:divsChild>
        </w:div>
        <w:div w:id="283078840">
          <w:marLeft w:val="0"/>
          <w:marRight w:val="0"/>
          <w:marTop w:val="0"/>
          <w:marBottom w:val="0"/>
          <w:divBdr>
            <w:top w:val="none" w:sz="0" w:space="0" w:color="auto"/>
            <w:left w:val="none" w:sz="0" w:space="0" w:color="auto"/>
            <w:bottom w:val="none" w:sz="0" w:space="0" w:color="auto"/>
            <w:right w:val="none" w:sz="0" w:space="0" w:color="auto"/>
          </w:divBdr>
          <w:divsChild>
            <w:div w:id="1763719389">
              <w:marLeft w:val="0"/>
              <w:marRight w:val="0"/>
              <w:marTop w:val="0"/>
              <w:marBottom w:val="0"/>
              <w:divBdr>
                <w:top w:val="none" w:sz="0" w:space="0" w:color="auto"/>
                <w:left w:val="none" w:sz="0" w:space="0" w:color="auto"/>
                <w:bottom w:val="none" w:sz="0" w:space="0" w:color="auto"/>
                <w:right w:val="none" w:sz="0" w:space="0" w:color="auto"/>
              </w:divBdr>
            </w:div>
          </w:divsChild>
        </w:div>
        <w:div w:id="1409693878">
          <w:marLeft w:val="0"/>
          <w:marRight w:val="0"/>
          <w:marTop w:val="0"/>
          <w:marBottom w:val="0"/>
          <w:divBdr>
            <w:top w:val="none" w:sz="0" w:space="0" w:color="auto"/>
            <w:left w:val="none" w:sz="0" w:space="0" w:color="auto"/>
            <w:bottom w:val="none" w:sz="0" w:space="0" w:color="auto"/>
            <w:right w:val="none" w:sz="0" w:space="0" w:color="auto"/>
          </w:divBdr>
          <w:divsChild>
            <w:div w:id="1772816166">
              <w:marLeft w:val="0"/>
              <w:marRight w:val="0"/>
              <w:marTop w:val="0"/>
              <w:marBottom w:val="0"/>
              <w:divBdr>
                <w:top w:val="none" w:sz="0" w:space="0" w:color="auto"/>
                <w:left w:val="none" w:sz="0" w:space="0" w:color="auto"/>
                <w:bottom w:val="none" w:sz="0" w:space="0" w:color="auto"/>
                <w:right w:val="none" w:sz="0" w:space="0" w:color="auto"/>
              </w:divBdr>
            </w:div>
            <w:div w:id="1447969039">
              <w:marLeft w:val="0"/>
              <w:marRight w:val="0"/>
              <w:marTop w:val="0"/>
              <w:marBottom w:val="0"/>
              <w:divBdr>
                <w:top w:val="none" w:sz="0" w:space="0" w:color="auto"/>
                <w:left w:val="none" w:sz="0" w:space="0" w:color="auto"/>
                <w:bottom w:val="none" w:sz="0" w:space="0" w:color="auto"/>
                <w:right w:val="none" w:sz="0" w:space="0" w:color="auto"/>
              </w:divBdr>
            </w:div>
            <w:div w:id="1813869139">
              <w:marLeft w:val="0"/>
              <w:marRight w:val="0"/>
              <w:marTop w:val="0"/>
              <w:marBottom w:val="0"/>
              <w:divBdr>
                <w:top w:val="none" w:sz="0" w:space="0" w:color="auto"/>
                <w:left w:val="none" w:sz="0" w:space="0" w:color="auto"/>
                <w:bottom w:val="none" w:sz="0" w:space="0" w:color="auto"/>
                <w:right w:val="none" w:sz="0" w:space="0" w:color="auto"/>
              </w:divBdr>
            </w:div>
            <w:div w:id="1973748873">
              <w:marLeft w:val="0"/>
              <w:marRight w:val="0"/>
              <w:marTop w:val="0"/>
              <w:marBottom w:val="0"/>
              <w:divBdr>
                <w:top w:val="none" w:sz="0" w:space="0" w:color="auto"/>
                <w:left w:val="none" w:sz="0" w:space="0" w:color="auto"/>
                <w:bottom w:val="none" w:sz="0" w:space="0" w:color="auto"/>
                <w:right w:val="none" w:sz="0" w:space="0" w:color="auto"/>
              </w:divBdr>
            </w:div>
            <w:div w:id="2035878660">
              <w:marLeft w:val="0"/>
              <w:marRight w:val="0"/>
              <w:marTop w:val="0"/>
              <w:marBottom w:val="0"/>
              <w:divBdr>
                <w:top w:val="none" w:sz="0" w:space="0" w:color="auto"/>
                <w:left w:val="none" w:sz="0" w:space="0" w:color="auto"/>
                <w:bottom w:val="none" w:sz="0" w:space="0" w:color="auto"/>
                <w:right w:val="none" w:sz="0" w:space="0" w:color="auto"/>
              </w:divBdr>
            </w:div>
            <w:div w:id="4453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29872">
      <w:bodyDiv w:val="1"/>
      <w:marLeft w:val="0"/>
      <w:marRight w:val="0"/>
      <w:marTop w:val="0"/>
      <w:marBottom w:val="0"/>
      <w:divBdr>
        <w:top w:val="none" w:sz="0" w:space="0" w:color="auto"/>
        <w:left w:val="none" w:sz="0" w:space="0" w:color="auto"/>
        <w:bottom w:val="none" w:sz="0" w:space="0" w:color="auto"/>
        <w:right w:val="none" w:sz="0" w:space="0" w:color="auto"/>
      </w:divBdr>
    </w:div>
    <w:div w:id="1717387470">
      <w:bodyDiv w:val="1"/>
      <w:marLeft w:val="0"/>
      <w:marRight w:val="0"/>
      <w:marTop w:val="0"/>
      <w:marBottom w:val="0"/>
      <w:divBdr>
        <w:top w:val="none" w:sz="0" w:space="0" w:color="auto"/>
        <w:left w:val="none" w:sz="0" w:space="0" w:color="auto"/>
        <w:bottom w:val="none" w:sz="0" w:space="0" w:color="auto"/>
        <w:right w:val="none" w:sz="0" w:space="0" w:color="auto"/>
      </w:divBdr>
    </w:div>
    <w:div w:id="1721201254">
      <w:bodyDiv w:val="1"/>
      <w:marLeft w:val="0"/>
      <w:marRight w:val="0"/>
      <w:marTop w:val="0"/>
      <w:marBottom w:val="0"/>
      <w:divBdr>
        <w:top w:val="none" w:sz="0" w:space="0" w:color="auto"/>
        <w:left w:val="none" w:sz="0" w:space="0" w:color="auto"/>
        <w:bottom w:val="none" w:sz="0" w:space="0" w:color="auto"/>
        <w:right w:val="none" w:sz="0" w:space="0" w:color="auto"/>
      </w:divBdr>
    </w:div>
    <w:div w:id="1729836212">
      <w:bodyDiv w:val="1"/>
      <w:marLeft w:val="0"/>
      <w:marRight w:val="0"/>
      <w:marTop w:val="0"/>
      <w:marBottom w:val="0"/>
      <w:divBdr>
        <w:top w:val="none" w:sz="0" w:space="0" w:color="auto"/>
        <w:left w:val="none" w:sz="0" w:space="0" w:color="auto"/>
        <w:bottom w:val="none" w:sz="0" w:space="0" w:color="auto"/>
        <w:right w:val="none" w:sz="0" w:space="0" w:color="auto"/>
      </w:divBdr>
    </w:div>
    <w:div w:id="1731885309">
      <w:bodyDiv w:val="1"/>
      <w:marLeft w:val="0"/>
      <w:marRight w:val="0"/>
      <w:marTop w:val="0"/>
      <w:marBottom w:val="0"/>
      <w:divBdr>
        <w:top w:val="none" w:sz="0" w:space="0" w:color="auto"/>
        <w:left w:val="none" w:sz="0" w:space="0" w:color="auto"/>
        <w:bottom w:val="none" w:sz="0" w:space="0" w:color="auto"/>
        <w:right w:val="none" w:sz="0" w:space="0" w:color="auto"/>
      </w:divBdr>
    </w:div>
    <w:div w:id="1735542293">
      <w:bodyDiv w:val="1"/>
      <w:marLeft w:val="0"/>
      <w:marRight w:val="0"/>
      <w:marTop w:val="0"/>
      <w:marBottom w:val="0"/>
      <w:divBdr>
        <w:top w:val="none" w:sz="0" w:space="0" w:color="auto"/>
        <w:left w:val="none" w:sz="0" w:space="0" w:color="auto"/>
        <w:bottom w:val="none" w:sz="0" w:space="0" w:color="auto"/>
        <w:right w:val="none" w:sz="0" w:space="0" w:color="auto"/>
      </w:divBdr>
    </w:div>
    <w:div w:id="1736970604">
      <w:bodyDiv w:val="1"/>
      <w:marLeft w:val="0"/>
      <w:marRight w:val="0"/>
      <w:marTop w:val="0"/>
      <w:marBottom w:val="0"/>
      <w:divBdr>
        <w:top w:val="none" w:sz="0" w:space="0" w:color="auto"/>
        <w:left w:val="none" w:sz="0" w:space="0" w:color="auto"/>
        <w:bottom w:val="none" w:sz="0" w:space="0" w:color="auto"/>
        <w:right w:val="none" w:sz="0" w:space="0" w:color="auto"/>
      </w:divBdr>
    </w:div>
    <w:div w:id="1744067207">
      <w:bodyDiv w:val="1"/>
      <w:marLeft w:val="0"/>
      <w:marRight w:val="0"/>
      <w:marTop w:val="0"/>
      <w:marBottom w:val="0"/>
      <w:divBdr>
        <w:top w:val="none" w:sz="0" w:space="0" w:color="auto"/>
        <w:left w:val="none" w:sz="0" w:space="0" w:color="auto"/>
        <w:bottom w:val="none" w:sz="0" w:space="0" w:color="auto"/>
        <w:right w:val="none" w:sz="0" w:space="0" w:color="auto"/>
      </w:divBdr>
    </w:div>
    <w:div w:id="1749575984">
      <w:bodyDiv w:val="1"/>
      <w:marLeft w:val="0"/>
      <w:marRight w:val="0"/>
      <w:marTop w:val="0"/>
      <w:marBottom w:val="0"/>
      <w:divBdr>
        <w:top w:val="none" w:sz="0" w:space="0" w:color="auto"/>
        <w:left w:val="none" w:sz="0" w:space="0" w:color="auto"/>
        <w:bottom w:val="none" w:sz="0" w:space="0" w:color="auto"/>
        <w:right w:val="none" w:sz="0" w:space="0" w:color="auto"/>
      </w:divBdr>
    </w:div>
    <w:div w:id="1750075269">
      <w:bodyDiv w:val="1"/>
      <w:marLeft w:val="0"/>
      <w:marRight w:val="0"/>
      <w:marTop w:val="0"/>
      <w:marBottom w:val="0"/>
      <w:divBdr>
        <w:top w:val="none" w:sz="0" w:space="0" w:color="auto"/>
        <w:left w:val="none" w:sz="0" w:space="0" w:color="auto"/>
        <w:bottom w:val="none" w:sz="0" w:space="0" w:color="auto"/>
        <w:right w:val="none" w:sz="0" w:space="0" w:color="auto"/>
      </w:divBdr>
    </w:div>
    <w:div w:id="1754547648">
      <w:bodyDiv w:val="1"/>
      <w:marLeft w:val="0"/>
      <w:marRight w:val="0"/>
      <w:marTop w:val="0"/>
      <w:marBottom w:val="0"/>
      <w:divBdr>
        <w:top w:val="none" w:sz="0" w:space="0" w:color="auto"/>
        <w:left w:val="none" w:sz="0" w:space="0" w:color="auto"/>
        <w:bottom w:val="none" w:sz="0" w:space="0" w:color="auto"/>
        <w:right w:val="none" w:sz="0" w:space="0" w:color="auto"/>
      </w:divBdr>
    </w:div>
    <w:div w:id="1762876302">
      <w:bodyDiv w:val="1"/>
      <w:marLeft w:val="0"/>
      <w:marRight w:val="0"/>
      <w:marTop w:val="0"/>
      <w:marBottom w:val="0"/>
      <w:divBdr>
        <w:top w:val="none" w:sz="0" w:space="0" w:color="auto"/>
        <w:left w:val="none" w:sz="0" w:space="0" w:color="auto"/>
        <w:bottom w:val="none" w:sz="0" w:space="0" w:color="auto"/>
        <w:right w:val="none" w:sz="0" w:space="0" w:color="auto"/>
      </w:divBdr>
    </w:div>
    <w:div w:id="1769302609">
      <w:bodyDiv w:val="1"/>
      <w:marLeft w:val="0"/>
      <w:marRight w:val="0"/>
      <w:marTop w:val="0"/>
      <w:marBottom w:val="0"/>
      <w:divBdr>
        <w:top w:val="none" w:sz="0" w:space="0" w:color="auto"/>
        <w:left w:val="none" w:sz="0" w:space="0" w:color="auto"/>
        <w:bottom w:val="none" w:sz="0" w:space="0" w:color="auto"/>
        <w:right w:val="none" w:sz="0" w:space="0" w:color="auto"/>
      </w:divBdr>
    </w:div>
    <w:div w:id="1769427566">
      <w:bodyDiv w:val="1"/>
      <w:marLeft w:val="0"/>
      <w:marRight w:val="0"/>
      <w:marTop w:val="0"/>
      <w:marBottom w:val="0"/>
      <w:divBdr>
        <w:top w:val="none" w:sz="0" w:space="0" w:color="auto"/>
        <w:left w:val="none" w:sz="0" w:space="0" w:color="auto"/>
        <w:bottom w:val="none" w:sz="0" w:space="0" w:color="auto"/>
        <w:right w:val="none" w:sz="0" w:space="0" w:color="auto"/>
      </w:divBdr>
    </w:div>
    <w:div w:id="1772315769">
      <w:bodyDiv w:val="1"/>
      <w:marLeft w:val="0"/>
      <w:marRight w:val="0"/>
      <w:marTop w:val="0"/>
      <w:marBottom w:val="0"/>
      <w:divBdr>
        <w:top w:val="none" w:sz="0" w:space="0" w:color="auto"/>
        <w:left w:val="none" w:sz="0" w:space="0" w:color="auto"/>
        <w:bottom w:val="none" w:sz="0" w:space="0" w:color="auto"/>
        <w:right w:val="none" w:sz="0" w:space="0" w:color="auto"/>
      </w:divBdr>
      <w:divsChild>
        <w:div w:id="2018458367">
          <w:marLeft w:val="0"/>
          <w:marRight w:val="0"/>
          <w:marTop w:val="0"/>
          <w:marBottom w:val="0"/>
          <w:divBdr>
            <w:top w:val="none" w:sz="0" w:space="0" w:color="auto"/>
            <w:left w:val="none" w:sz="0" w:space="0" w:color="auto"/>
            <w:bottom w:val="none" w:sz="0" w:space="0" w:color="auto"/>
            <w:right w:val="none" w:sz="0" w:space="0" w:color="auto"/>
          </w:divBdr>
          <w:divsChild>
            <w:div w:id="1377464231">
              <w:marLeft w:val="0"/>
              <w:marRight w:val="0"/>
              <w:marTop w:val="0"/>
              <w:marBottom w:val="0"/>
              <w:divBdr>
                <w:top w:val="none" w:sz="0" w:space="0" w:color="auto"/>
                <w:left w:val="none" w:sz="0" w:space="0" w:color="auto"/>
                <w:bottom w:val="none" w:sz="0" w:space="0" w:color="auto"/>
                <w:right w:val="none" w:sz="0" w:space="0" w:color="auto"/>
              </w:divBdr>
            </w:div>
          </w:divsChild>
        </w:div>
        <w:div w:id="1009869949">
          <w:marLeft w:val="0"/>
          <w:marRight w:val="0"/>
          <w:marTop w:val="0"/>
          <w:marBottom w:val="0"/>
          <w:divBdr>
            <w:top w:val="none" w:sz="0" w:space="0" w:color="auto"/>
            <w:left w:val="none" w:sz="0" w:space="0" w:color="auto"/>
            <w:bottom w:val="none" w:sz="0" w:space="0" w:color="auto"/>
            <w:right w:val="none" w:sz="0" w:space="0" w:color="auto"/>
          </w:divBdr>
          <w:divsChild>
            <w:div w:id="1886793783">
              <w:marLeft w:val="0"/>
              <w:marRight w:val="0"/>
              <w:marTop w:val="0"/>
              <w:marBottom w:val="0"/>
              <w:divBdr>
                <w:top w:val="none" w:sz="0" w:space="0" w:color="auto"/>
                <w:left w:val="none" w:sz="0" w:space="0" w:color="auto"/>
                <w:bottom w:val="none" w:sz="0" w:space="0" w:color="auto"/>
                <w:right w:val="none" w:sz="0" w:space="0" w:color="auto"/>
              </w:divBdr>
            </w:div>
          </w:divsChild>
        </w:div>
        <w:div w:id="1953397576">
          <w:marLeft w:val="0"/>
          <w:marRight w:val="0"/>
          <w:marTop w:val="0"/>
          <w:marBottom w:val="0"/>
          <w:divBdr>
            <w:top w:val="none" w:sz="0" w:space="0" w:color="auto"/>
            <w:left w:val="none" w:sz="0" w:space="0" w:color="auto"/>
            <w:bottom w:val="none" w:sz="0" w:space="0" w:color="auto"/>
            <w:right w:val="none" w:sz="0" w:space="0" w:color="auto"/>
          </w:divBdr>
          <w:divsChild>
            <w:div w:id="883637859">
              <w:marLeft w:val="0"/>
              <w:marRight w:val="0"/>
              <w:marTop w:val="0"/>
              <w:marBottom w:val="0"/>
              <w:divBdr>
                <w:top w:val="none" w:sz="0" w:space="0" w:color="auto"/>
                <w:left w:val="none" w:sz="0" w:space="0" w:color="auto"/>
                <w:bottom w:val="none" w:sz="0" w:space="0" w:color="auto"/>
                <w:right w:val="none" w:sz="0" w:space="0" w:color="auto"/>
              </w:divBdr>
            </w:div>
          </w:divsChild>
        </w:div>
        <w:div w:id="993022742">
          <w:marLeft w:val="0"/>
          <w:marRight w:val="0"/>
          <w:marTop w:val="0"/>
          <w:marBottom w:val="0"/>
          <w:divBdr>
            <w:top w:val="none" w:sz="0" w:space="0" w:color="auto"/>
            <w:left w:val="none" w:sz="0" w:space="0" w:color="auto"/>
            <w:bottom w:val="none" w:sz="0" w:space="0" w:color="auto"/>
            <w:right w:val="none" w:sz="0" w:space="0" w:color="auto"/>
          </w:divBdr>
          <w:divsChild>
            <w:div w:id="873268516">
              <w:marLeft w:val="0"/>
              <w:marRight w:val="0"/>
              <w:marTop w:val="0"/>
              <w:marBottom w:val="0"/>
              <w:divBdr>
                <w:top w:val="none" w:sz="0" w:space="0" w:color="auto"/>
                <w:left w:val="none" w:sz="0" w:space="0" w:color="auto"/>
                <w:bottom w:val="none" w:sz="0" w:space="0" w:color="auto"/>
                <w:right w:val="none" w:sz="0" w:space="0" w:color="auto"/>
              </w:divBdr>
            </w:div>
          </w:divsChild>
        </w:div>
        <w:div w:id="1730880236">
          <w:marLeft w:val="0"/>
          <w:marRight w:val="0"/>
          <w:marTop w:val="0"/>
          <w:marBottom w:val="0"/>
          <w:divBdr>
            <w:top w:val="none" w:sz="0" w:space="0" w:color="auto"/>
            <w:left w:val="none" w:sz="0" w:space="0" w:color="auto"/>
            <w:bottom w:val="none" w:sz="0" w:space="0" w:color="auto"/>
            <w:right w:val="none" w:sz="0" w:space="0" w:color="auto"/>
          </w:divBdr>
          <w:divsChild>
            <w:div w:id="616452715">
              <w:marLeft w:val="0"/>
              <w:marRight w:val="0"/>
              <w:marTop w:val="0"/>
              <w:marBottom w:val="0"/>
              <w:divBdr>
                <w:top w:val="none" w:sz="0" w:space="0" w:color="auto"/>
                <w:left w:val="none" w:sz="0" w:space="0" w:color="auto"/>
                <w:bottom w:val="none" w:sz="0" w:space="0" w:color="auto"/>
                <w:right w:val="none" w:sz="0" w:space="0" w:color="auto"/>
              </w:divBdr>
            </w:div>
          </w:divsChild>
        </w:div>
        <w:div w:id="572356705">
          <w:marLeft w:val="0"/>
          <w:marRight w:val="0"/>
          <w:marTop w:val="0"/>
          <w:marBottom w:val="0"/>
          <w:divBdr>
            <w:top w:val="none" w:sz="0" w:space="0" w:color="auto"/>
            <w:left w:val="none" w:sz="0" w:space="0" w:color="auto"/>
            <w:bottom w:val="none" w:sz="0" w:space="0" w:color="auto"/>
            <w:right w:val="none" w:sz="0" w:space="0" w:color="auto"/>
          </w:divBdr>
          <w:divsChild>
            <w:div w:id="1091509137">
              <w:marLeft w:val="0"/>
              <w:marRight w:val="0"/>
              <w:marTop w:val="0"/>
              <w:marBottom w:val="0"/>
              <w:divBdr>
                <w:top w:val="none" w:sz="0" w:space="0" w:color="auto"/>
                <w:left w:val="none" w:sz="0" w:space="0" w:color="auto"/>
                <w:bottom w:val="none" w:sz="0" w:space="0" w:color="auto"/>
                <w:right w:val="none" w:sz="0" w:space="0" w:color="auto"/>
              </w:divBdr>
            </w:div>
          </w:divsChild>
        </w:div>
        <w:div w:id="674570777">
          <w:marLeft w:val="0"/>
          <w:marRight w:val="0"/>
          <w:marTop w:val="0"/>
          <w:marBottom w:val="0"/>
          <w:divBdr>
            <w:top w:val="none" w:sz="0" w:space="0" w:color="auto"/>
            <w:left w:val="none" w:sz="0" w:space="0" w:color="auto"/>
            <w:bottom w:val="none" w:sz="0" w:space="0" w:color="auto"/>
            <w:right w:val="none" w:sz="0" w:space="0" w:color="auto"/>
          </w:divBdr>
          <w:divsChild>
            <w:div w:id="1335449363">
              <w:marLeft w:val="0"/>
              <w:marRight w:val="0"/>
              <w:marTop w:val="0"/>
              <w:marBottom w:val="0"/>
              <w:divBdr>
                <w:top w:val="none" w:sz="0" w:space="0" w:color="auto"/>
                <w:left w:val="none" w:sz="0" w:space="0" w:color="auto"/>
                <w:bottom w:val="none" w:sz="0" w:space="0" w:color="auto"/>
                <w:right w:val="none" w:sz="0" w:space="0" w:color="auto"/>
              </w:divBdr>
            </w:div>
          </w:divsChild>
        </w:div>
        <w:div w:id="1664353304">
          <w:marLeft w:val="0"/>
          <w:marRight w:val="0"/>
          <w:marTop w:val="0"/>
          <w:marBottom w:val="0"/>
          <w:divBdr>
            <w:top w:val="none" w:sz="0" w:space="0" w:color="auto"/>
            <w:left w:val="none" w:sz="0" w:space="0" w:color="auto"/>
            <w:bottom w:val="none" w:sz="0" w:space="0" w:color="auto"/>
            <w:right w:val="none" w:sz="0" w:space="0" w:color="auto"/>
          </w:divBdr>
          <w:divsChild>
            <w:div w:id="911695961">
              <w:marLeft w:val="0"/>
              <w:marRight w:val="0"/>
              <w:marTop w:val="0"/>
              <w:marBottom w:val="0"/>
              <w:divBdr>
                <w:top w:val="none" w:sz="0" w:space="0" w:color="auto"/>
                <w:left w:val="none" w:sz="0" w:space="0" w:color="auto"/>
                <w:bottom w:val="none" w:sz="0" w:space="0" w:color="auto"/>
                <w:right w:val="none" w:sz="0" w:space="0" w:color="auto"/>
              </w:divBdr>
            </w:div>
          </w:divsChild>
        </w:div>
        <w:div w:id="709568308">
          <w:marLeft w:val="0"/>
          <w:marRight w:val="0"/>
          <w:marTop w:val="0"/>
          <w:marBottom w:val="0"/>
          <w:divBdr>
            <w:top w:val="none" w:sz="0" w:space="0" w:color="auto"/>
            <w:left w:val="none" w:sz="0" w:space="0" w:color="auto"/>
            <w:bottom w:val="none" w:sz="0" w:space="0" w:color="auto"/>
            <w:right w:val="none" w:sz="0" w:space="0" w:color="auto"/>
          </w:divBdr>
          <w:divsChild>
            <w:div w:id="658004436">
              <w:marLeft w:val="0"/>
              <w:marRight w:val="0"/>
              <w:marTop w:val="0"/>
              <w:marBottom w:val="0"/>
              <w:divBdr>
                <w:top w:val="none" w:sz="0" w:space="0" w:color="auto"/>
                <w:left w:val="none" w:sz="0" w:space="0" w:color="auto"/>
                <w:bottom w:val="none" w:sz="0" w:space="0" w:color="auto"/>
                <w:right w:val="none" w:sz="0" w:space="0" w:color="auto"/>
              </w:divBdr>
            </w:div>
          </w:divsChild>
        </w:div>
        <w:div w:id="32930189">
          <w:marLeft w:val="0"/>
          <w:marRight w:val="0"/>
          <w:marTop w:val="0"/>
          <w:marBottom w:val="0"/>
          <w:divBdr>
            <w:top w:val="none" w:sz="0" w:space="0" w:color="auto"/>
            <w:left w:val="none" w:sz="0" w:space="0" w:color="auto"/>
            <w:bottom w:val="none" w:sz="0" w:space="0" w:color="auto"/>
            <w:right w:val="none" w:sz="0" w:space="0" w:color="auto"/>
          </w:divBdr>
          <w:divsChild>
            <w:div w:id="253517120">
              <w:marLeft w:val="0"/>
              <w:marRight w:val="0"/>
              <w:marTop w:val="0"/>
              <w:marBottom w:val="0"/>
              <w:divBdr>
                <w:top w:val="none" w:sz="0" w:space="0" w:color="auto"/>
                <w:left w:val="none" w:sz="0" w:space="0" w:color="auto"/>
                <w:bottom w:val="none" w:sz="0" w:space="0" w:color="auto"/>
                <w:right w:val="none" w:sz="0" w:space="0" w:color="auto"/>
              </w:divBdr>
            </w:div>
          </w:divsChild>
        </w:div>
        <w:div w:id="1303463627">
          <w:marLeft w:val="0"/>
          <w:marRight w:val="0"/>
          <w:marTop w:val="0"/>
          <w:marBottom w:val="0"/>
          <w:divBdr>
            <w:top w:val="none" w:sz="0" w:space="0" w:color="auto"/>
            <w:left w:val="none" w:sz="0" w:space="0" w:color="auto"/>
            <w:bottom w:val="none" w:sz="0" w:space="0" w:color="auto"/>
            <w:right w:val="none" w:sz="0" w:space="0" w:color="auto"/>
          </w:divBdr>
          <w:divsChild>
            <w:div w:id="1013414195">
              <w:marLeft w:val="0"/>
              <w:marRight w:val="0"/>
              <w:marTop w:val="0"/>
              <w:marBottom w:val="0"/>
              <w:divBdr>
                <w:top w:val="none" w:sz="0" w:space="0" w:color="auto"/>
                <w:left w:val="none" w:sz="0" w:space="0" w:color="auto"/>
                <w:bottom w:val="none" w:sz="0" w:space="0" w:color="auto"/>
                <w:right w:val="none" w:sz="0" w:space="0" w:color="auto"/>
              </w:divBdr>
            </w:div>
          </w:divsChild>
        </w:div>
        <w:div w:id="246504553">
          <w:marLeft w:val="0"/>
          <w:marRight w:val="0"/>
          <w:marTop w:val="0"/>
          <w:marBottom w:val="0"/>
          <w:divBdr>
            <w:top w:val="none" w:sz="0" w:space="0" w:color="auto"/>
            <w:left w:val="none" w:sz="0" w:space="0" w:color="auto"/>
            <w:bottom w:val="none" w:sz="0" w:space="0" w:color="auto"/>
            <w:right w:val="none" w:sz="0" w:space="0" w:color="auto"/>
          </w:divBdr>
          <w:divsChild>
            <w:div w:id="14813512">
              <w:marLeft w:val="0"/>
              <w:marRight w:val="0"/>
              <w:marTop w:val="0"/>
              <w:marBottom w:val="0"/>
              <w:divBdr>
                <w:top w:val="none" w:sz="0" w:space="0" w:color="auto"/>
                <w:left w:val="none" w:sz="0" w:space="0" w:color="auto"/>
                <w:bottom w:val="none" w:sz="0" w:space="0" w:color="auto"/>
                <w:right w:val="none" w:sz="0" w:space="0" w:color="auto"/>
              </w:divBdr>
            </w:div>
          </w:divsChild>
        </w:div>
        <w:div w:id="155465882">
          <w:marLeft w:val="0"/>
          <w:marRight w:val="0"/>
          <w:marTop w:val="0"/>
          <w:marBottom w:val="0"/>
          <w:divBdr>
            <w:top w:val="none" w:sz="0" w:space="0" w:color="auto"/>
            <w:left w:val="none" w:sz="0" w:space="0" w:color="auto"/>
            <w:bottom w:val="none" w:sz="0" w:space="0" w:color="auto"/>
            <w:right w:val="none" w:sz="0" w:space="0" w:color="auto"/>
          </w:divBdr>
          <w:divsChild>
            <w:div w:id="1305238795">
              <w:marLeft w:val="0"/>
              <w:marRight w:val="0"/>
              <w:marTop w:val="0"/>
              <w:marBottom w:val="0"/>
              <w:divBdr>
                <w:top w:val="none" w:sz="0" w:space="0" w:color="auto"/>
                <w:left w:val="none" w:sz="0" w:space="0" w:color="auto"/>
                <w:bottom w:val="none" w:sz="0" w:space="0" w:color="auto"/>
                <w:right w:val="none" w:sz="0" w:space="0" w:color="auto"/>
              </w:divBdr>
            </w:div>
          </w:divsChild>
        </w:div>
        <w:div w:id="537472139">
          <w:marLeft w:val="0"/>
          <w:marRight w:val="0"/>
          <w:marTop w:val="0"/>
          <w:marBottom w:val="0"/>
          <w:divBdr>
            <w:top w:val="none" w:sz="0" w:space="0" w:color="auto"/>
            <w:left w:val="none" w:sz="0" w:space="0" w:color="auto"/>
            <w:bottom w:val="none" w:sz="0" w:space="0" w:color="auto"/>
            <w:right w:val="none" w:sz="0" w:space="0" w:color="auto"/>
          </w:divBdr>
          <w:divsChild>
            <w:div w:id="2116245918">
              <w:marLeft w:val="0"/>
              <w:marRight w:val="0"/>
              <w:marTop w:val="0"/>
              <w:marBottom w:val="0"/>
              <w:divBdr>
                <w:top w:val="none" w:sz="0" w:space="0" w:color="auto"/>
                <w:left w:val="none" w:sz="0" w:space="0" w:color="auto"/>
                <w:bottom w:val="none" w:sz="0" w:space="0" w:color="auto"/>
                <w:right w:val="none" w:sz="0" w:space="0" w:color="auto"/>
              </w:divBdr>
            </w:div>
          </w:divsChild>
        </w:div>
        <w:div w:id="1706707914">
          <w:marLeft w:val="0"/>
          <w:marRight w:val="0"/>
          <w:marTop w:val="0"/>
          <w:marBottom w:val="0"/>
          <w:divBdr>
            <w:top w:val="none" w:sz="0" w:space="0" w:color="auto"/>
            <w:left w:val="none" w:sz="0" w:space="0" w:color="auto"/>
            <w:bottom w:val="none" w:sz="0" w:space="0" w:color="auto"/>
            <w:right w:val="none" w:sz="0" w:space="0" w:color="auto"/>
          </w:divBdr>
          <w:divsChild>
            <w:div w:id="1749037933">
              <w:marLeft w:val="0"/>
              <w:marRight w:val="0"/>
              <w:marTop w:val="0"/>
              <w:marBottom w:val="0"/>
              <w:divBdr>
                <w:top w:val="none" w:sz="0" w:space="0" w:color="auto"/>
                <w:left w:val="none" w:sz="0" w:space="0" w:color="auto"/>
                <w:bottom w:val="none" w:sz="0" w:space="0" w:color="auto"/>
                <w:right w:val="none" w:sz="0" w:space="0" w:color="auto"/>
              </w:divBdr>
            </w:div>
          </w:divsChild>
        </w:div>
        <w:div w:id="1088233877">
          <w:marLeft w:val="0"/>
          <w:marRight w:val="0"/>
          <w:marTop w:val="0"/>
          <w:marBottom w:val="0"/>
          <w:divBdr>
            <w:top w:val="none" w:sz="0" w:space="0" w:color="auto"/>
            <w:left w:val="none" w:sz="0" w:space="0" w:color="auto"/>
            <w:bottom w:val="none" w:sz="0" w:space="0" w:color="auto"/>
            <w:right w:val="none" w:sz="0" w:space="0" w:color="auto"/>
          </w:divBdr>
          <w:divsChild>
            <w:div w:id="869730827">
              <w:marLeft w:val="0"/>
              <w:marRight w:val="0"/>
              <w:marTop w:val="0"/>
              <w:marBottom w:val="0"/>
              <w:divBdr>
                <w:top w:val="none" w:sz="0" w:space="0" w:color="auto"/>
                <w:left w:val="none" w:sz="0" w:space="0" w:color="auto"/>
                <w:bottom w:val="none" w:sz="0" w:space="0" w:color="auto"/>
                <w:right w:val="none" w:sz="0" w:space="0" w:color="auto"/>
              </w:divBdr>
            </w:div>
          </w:divsChild>
        </w:div>
        <w:div w:id="1616863899">
          <w:marLeft w:val="0"/>
          <w:marRight w:val="0"/>
          <w:marTop w:val="0"/>
          <w:marBottom w:val="0"/>
          <w:divBdr>
            <w:top w:val="none" w:sz="0" w:space="0" w:color="auto"/>
            <w:left w:val="none" w:sz="0" w:space="0" w:color="auto"/>
            <w:bottom w:val="none" w:sz="0" w:space="0" w:color="auto"/>
            <w:right w:val="none" w:sz="0" w:space="0" w:color="auto"/>
          </w:divBdr>
          <w:divsChild>
            <w:div w:id="1806657192">
              <w:marLeft w:val="0"/>
              <w:marRight w:val="0"/>
              <w:marTop w:val="0"/>
              <w:marBottom w:val="0"/>
              <w:divBdr>
                <w:top w:val="none" w:sz="0" w:space="0" w:color="auto"/>
                <w:left w:val="none" w:sz="0" w:space="0" w:color="auto"/>
                <w:bottom w:val="none" w:sz="0" w:space="0" w:color="auto"/>
                <w:right w:val="none" w:sz="0" w:space="0" w:color="auto"/>
              </w:divBdr>
            </w:div>
          </w:divsChild>
        </w:div>
        <w:div w:id="1113281712">
          <w:marLeft w:val="0"/>
          <w:marRight w:val="0"/>
          <w:marTop w:val="0"/>
          <w:marBottom w:val="0"/>
          <w:divBdr>
            <w:top w:val="none" w:sz="0" w:space="0" w:color="auto"/>
            <w:left w:val="none" w:sz="0" w:space="0" w:color="auto"/>
            <w:bottom w:val="none" w:sz="0" w:space="0" w:color="auto"/>
            <w:right w:val="none" w:sz="0" w:space="0" w:color="auto"/>
          </w:divBdr>
          <w:divsChild>
            <w:div w:id="1806924180">
              <w:marLeft w:val="0"/>
              <w:marRight w:val="0"/>
              <w:marTop w:val="0"/>
              <w:marBottom w:val="0"/>
              <w:divBdr>
                <w:top w:val="none" w:sz="0" w:space="0" w:color="auto"/>
                <w:left w:val="none" w:sz="0" w:space="0" w:color="auto"/>
                <w:bottom w:val="none" w:sz="0" w:space="0" w:color="auto"/>
                <w:right w:val="none" w:sz="0" w:space="0" w:color="auto"/>
              </w:divBdr>
            </w:div>
          </w:divsChild>
        </w:div>
        <w:div w:id="284821312">
          <w:marLeft w:val="0"/>
          <w:marRight w:val="0"/>
          <w:marTop w:val="0"/>
          <w:marBottom w:val="0"/>
          <w:divBdr>
            <w:top w:val="none" w:sz="0" w:space="0" w:color="auto"/>
            <w:left w:val="none" w:sz="0" w:space="0" w:color="auto"/>
            <w:bottom w:val="none" w:sz="0" w:space="0" w:color="auto"/>
            <w:right w:val="none" w:sz="0" w:space="0" w:color="auto"/>
          </w:divBdr>
          <w:divsChild>
            <w:div w:id="1950814560">
              <w:marLeft w:val="0"/>
              <w:marRight w:val="0"/>
              <w:marTop w:val="0"/>
              <w:marBottom w:val="0"/>
              <w:divBdr>
                <w:top w:val="none" w:sz="0" w:space="0" w:color="auto"/>
                <w:left w:val="none" w:sz="0" w:space="0" w:color="auto"/>
                <w:bottom w:val="none" w:sz="0" w:space="0" w:color="auto"/>
                <w:right w:val="none" w:sz="0" w:space="0" w:color="auto"/>
              </w:divBdr>
            </w:div>
          </w:divsChild>
        </w:div>
        <w:div w:id="1356006559">
          <w:marLeft w:val="0"/>
          <w:marRight w:val="0"/>
          <w:marTop w:val="0"/>
          <w:marBottom w:val="0"/>
          <w:divBdr>
            <w:top w:val="none" w:sz="0" w:space="0" w:color="auto"/>
            <w:left w:val="none" w:sz="0" w:space="0" w:color="auto"/>
            <w:bottom w:val="none" w:sz="0" w:space="0" w:color="auto"/>
            <w:right w:val="none" w:sz="0" w:space="0" w:color="auto"/>
          </w:divBdr>
          <w:divsChild>
            <w:div w:id="686101788">
              <w:marLeft w:val="0"/>
              <w:marRight w:val="0"/>
              <w:marTop w:val="0"/>
              <w:marBottom w:val="0"/>
              <w:divBdr>
                <w:top w:val="none" w:sz="0" w:space="0" w:color="auto"/>
                <w:left w:val="none" w:sz="0" w:space="0" w:color="auto"/>
                <w:bottom w:val="none" w:sz="0" w:space="0" w:color="auto"/>
                <w:right w:val="none" w:sz="0" w:space="0" w:color="auto"/>
              </w:divBdr>
            </w:div>
          </w:divsChild>
        </w:div>
        <w:div w:id="1215777493">
          <w:marLeft w:val="0"/>
          <w:marRight w:val="0"/>
          <w:marTop w:val="0"/>
          <w:marBottom w:val="0"/>
          <w:divBdr>
            <w:top w:val="none" w:sz="0" w:space="0" w:color="auto"/>
            <w:left w:val="none" w:sz="0" w:space="0" w:color="auto"/>
            <w:bottom w:val="none" w:sz="0" w:space="0" w:color="auto"/>
            <w:right w:val="none" w:sz="0" w:space="0" w:color="auto"/>
          </w:divBdr>
          <w:divsChild>
            <w:div w:id="1048261531">
              <w:marLeft w:val="0"/>
              <w:marRight w:val="0"/>
              <w:marTop w:val="0"/>
              <w:marBottom w:val="0"/>
              <w:divBdr>
                <w:top w:val="none" w:sz="0" w:space="0" w:color="auto"/>
                <w:left w:val="none" w:sz="0" w:space="0" w:color="auto"/>
                <w:bottom w:val="none" w:sz="0" w:space="0" w:color="auto"/>
                <w:right w:val="none" w:sz="0" w:space="0" w:color="auto"/>
              </w:divBdr>
            </w:div>
          </w:divsChild>
        </w:div>
        <w:div w:id="1770078530">
          <w:marLeft w:val="0"/>
          <w:marRight w:val="0"/>
          <w:marTop w:val="0"/>
          <w:marBottom w:val="0"/>
          <w:divBdr>
            <w:top w:val="none" w:sz="0" w:space="0" w:color="auto"/>
            <w:left w:val="none" w:sz="0" w:space="0" w:color="auto"/>
            <w:bottom w:val="none" w:sz="0" w:space="0" w:color="auto"/>
            <w:right w:val="none" w:sz="0" w:space="0" w:color="auto"/>
          </w:divBdr>
          <w:divsChild>
            <w:div w:id="2126927100">
              <w:marLeft w:val="0"/>
              <w:marRight w:val="0"/>
              <w:marTop w:val="0"/>
              <w:marBottom w:val="0"/>
              <w:divBdr>
                <w:top w:val="none" w:sz="0" w:space="0" w:color="auto"/>
                <w:left w:val="none" w:sz="0" w:space="0" w:color="auto"/>
                <w:bottom w:val="none" w:sz="0" w:space="0" w:color="auto"/>
                <w:right w:val="none" w:sz="0" w:space="0" w:color="auto"/>
              </w:divBdr>
            </w:div>
          </w:divsChild>
        </w:div>
        <w:div w:id="950670661">
          <w:marLeft w:val="0"/>
          <w:marRight w:val="0"/>
          <w:marTop w:val="0"/>
          <w:marBottom w:val="0"/>
          <w:divBdr>
            <w:top w:val="none" w:sz="0" w:space="0" w:color="auto"/>
            <w:left w:val="none" w:sz="0" w:space="0" w:color="auto"/>
            <w:bottom w:val="none" w:sz="0" w:space="0" w:color="auto"/>
            <w:right w:val="none" w:sz="0" w:space="0" w:color="auto"/>
          </w:divBdr>
          <w:divsChild>
            <w:div w:id="507598635">
              <w:marLeft w:val="0"/>
              <w:marRight w:val="0"/>
              <w:marTop w:val="0"/>
              <w:marBottom w:val="0"/>
              <w:divBdr>
                <w:top w:val="none" w:sz="0" w:space="0" w:color="auto"/>
                <w:left w:val="none" w:sz="0" w:space="0" w:color="auto"/>
                <w:bottom w:val="none" w:sz="0" w:space="0" w:color="auto"/>
                <w:right w:val="none" w:sz="0" w:space="0" w:color="auto"/>
              </w:divBdr>
            </w:div>
          </w:divsChild>
        </w:div>
        <w:div w:id="31998139">
          <w:marLeft w:val="0"/>
          <w:marRight w:val="0"/>
          <w:marTop w:val="0"/>
          <w:marBottom w:val="0"/>
          <w:divBdr>
            <w:top w:val="none" w:sz="0" w:space="0" w:color="auto"/>
            <w:left w:val="none" w:sz="0" w:space="0" w:color="auto"/>
            <w:bottom w:val="none" w:sz="0" w:space="0" w:color="auto"/>
            <w:right w:val="none" w:sz="0" w:space="0" w:color="auto"/>
          </w:divBdr>
          <w:divsChild>
            <w:div w:id="1961643067">
              <w:marLeft w:val="0"/>
              <w:marRight w:val="0"/>
              <w:marTop w:val="0"/>
              <w:marBottom w:val="0"/>
              <w:divBdr>
                <w:top w:val="none" w:sz="0" w:space="0" w:color="auto"/>
                <w:left w:val="none" w:sz="0" w:space="0" w:color="auto"/>
                <w:bottom w:val="none" w:sz="0" w:space="0" w:color="auto"/>
                <w:right w:val="none" w:sz="0" w:space="0" w:color="auto"/>
              </w:divBdr>
            </w:div>
          </w:divsChild>
        </w:div>
        <w:div w:id="572475531">
          <w:marLeft w:val="0"/>
          <w:marRight w:val="0"/>
          <w:marTop w:val="0"/>
          <w:marBottom w:val="0"/>
          <w:divBdr>
            <w:top w:val="none" w:sz="0" w:space="0" w:color="auto"/>
            <w:left w:val="none" w:sz="0" w:space="0" w:color="auto"/>
            <w:bottom w:val="none" w:sz="0" w:space="0" w:color="auto"/>
            <w:right w:val="none" w:sz="0" w:space="0" w:color="auto"/>
          </w:divBdr>
          <w:divsChild>
            <w:div w:id="1704211884">
              <w:marLeft w:val="0"/>
              <w:marRight w:val="0"/>
              <w:marTop w:val="0"/>
              <w:marBottom w:val="0"/>
              <w:divBdr>
                <w:top w:val="none" w:sz="0" w:space="0" w:color="auto"/>
                <w:left w:val="none" w:sz="0" w:space="0" w:color="auto"/>
                <w:bottom w:val="none" w:sz="0" w:space="0" w:color="auto"/>
                <w:right w:val="none" w:sz="0" w:space="0" w:color="auto"/>
              </w:divBdr>
            </w:div>
          </w:divsChild>
        </w:div>
        <w:div w:id="151024025">
          <w:marLeft w:val="0"/>
          <w:marRight w:val="0"/>
          <w:marTop w:val="0"/>
          <w:marBottom w:val="0"/>
          <w:divBdr>
            <w:top w:val="none" w:sz="0" w:space="0" w:color="auto"/>
            <w:left w:val="none" w:sz="0" w:space="0" w:color="auto"/>
            <w:bottom w:val="none" w:sz="0" w:space="0" w:color="auto"/>
            <w:right w:val="none" w:sz="0" w:space="0" w:color="auto"/>
          </w:divBdr>
          <w:divsChild>
            <w:div w:id="468017686">
              <w:marLeft w:val="0"/>
              <w:marRight w:val="0"/>
              <w:marTop w:val="0"/>
              <w:marBottom w:val="0"/>
              <w:divBdr>
                <w:top w:val="none" w:sz="0" w:space="0" w:color="auto"/>
                <w:left w:val="none" w:sz="0" w:space="0" w:color="auto"/>
                <w:bottom w:val="none" w:sz="0" w:space="0" w:color="auto"/>
                <w:right w:val="none" w:sz="0" w:space="0" w:color="auto"/>
              </w:divBdr>
            </w:div>
          </w:divsChild>
        </w:div>
        <w:div w:id="1552962545">
          <w:marLeft w:val="0"/>
          <w:marRight w:val="0"/>
          <w:marTop w:val="0"/>
          <w:marBottom w:val="0"/>
          <w:divBdr>
            <w:top w:val="none" w:sz="0" w:space="0" w:color="auto"/>
            <w:left w:val="none" w:sz="0" w:space="0" w:color="auto"/>
            <w:bottom w:val="none" w:sz="0" w:space="0" w:color="auto"/>
            <w:right w:val="none" w:sz="0" w:space="0" w:color="auto"/>
          </w:divBdr>
          <w:divsChild>
            <w:div w:id="424689998">
              <w:marLeft w:val="0"/>
              <w:marRight w:val="0"/>
              <w:marTop w:val="0"/>
              <w:marBottom w:val="0"/>
              <w:divBdr>
                <w:top w:val="none" w:sz="0" w:space="0" w:color="auto"/>
                <w:left w:val="none" w:sz="0" w:space="0" w:color="auto"/>
                <w:bottom w:val="none" w:sz="0" w:space="0" w:color="auto"/>
                <w:right w:val="none" w:sz="0" w:space="0" w:color="auto"/>
              </w:divBdr>
            </w:div>
          </w:divsChild>
        </w:div>
        <w:div w:id="1701080503">
          <w:marLeft w:val="0"/>
          <w:marRight w:val="0"/>
          <w:marTop w:val="0"/>
          <w:marBottom w:val="0"/>
          <w:divBdr>
            <w:top w:val="none" w:sz="0" w:space="0" w:color="auto"/>
            <w:left w:val="none" w:sz="0" w:space="0" w:color="auto"/>
            <w:bottom w:val="none" w:sz="0" w:space="0" w:color="auto"/>
            <w:right w:val="none" w:sz="0" w:space="0" w:color="auto"/>
          </w:divBdr>
          <w:divsChild>
            <w:div w:id="1784154365">
              <w:marLeft w:val="0"/>
              <w:marRight w:val="0"/>
              <w:marTop w:val="0"/>
              <w:marBottom w:val="0"/>
              <w:divBdr>
                <w:top w:val="none" w:sz="0" w:space="0" w:color="auto"/>
                <w:left w:val="none" w:sz="0" w:space="0" w:color="auto"/>
                <w:bottom w:val="none" w:sz="0" w:space="0" w:color="auto"/>
                <w:right w:val="none" w:sz="0" w:space="0" w:color="auto"/>
              </w:divBdr>
            </w:div>
          </w:divsChild>
        </w:div>
        <w:div w:id="1013727553">
          <w:marLeft w:val="0"/>
          <w:marRight w:val="0"/>
          <w:marTop w:val="0"/>
          <w:marBottom w:val="0"/>
          <w:divBdr>
            <w:top w:val="none" w:sz="0" w:space="0" w:color="auto"/>
            <w:left w:val="none" w:sz="0" w:space="0" w:color="auto"/>
            <w:bottom w:val="none" w:sz="0" w:space="0" w:color="auto"/>
            <w:right w:val="none" w:sz="0" w:space="0" w:color="auto"/>
          </w:divBdr>
          <w:divsChild>
            <w:div w:id="569581198">
              <w:marLeft w:val="0"/>
              <w:marRight w:val="0"/>
              <w:marTop w:val="0"/>
              <w:marBottom w:val="0"/>
              <w:divBdr>
                <w:top w:val="none" w:sz="0" w:space="0" w:color="auto"/>
                <w:left w:val="none" w:sz="0" w:space="0" w:color="auto"/>
                <w:bottom w:val="none" w:sz="0" w:space="0" w:color="auto"/>
                <w:right w:val="none" w:sz="0" w:space="0" w:color="auto"/>
              </w:divBdr>
            </w:div>
          </w:divsChild>
        </w:div>
        <w:div w:id="736052700">
          <w:marLeft w:val="0"/>
          <w:marRight w:val="0"/>
          <w:marTop w:val="0"/>
          <w:marBottom w:val="0"/>
          <w:divBdr>
            <w:top w:val="none" w:sz="0" w:space="0" w:color="auto"/>
            <w:left w:val="none" w:sz="0" w:space="0" w:color="auto"/>
            <w:bottom w:val="none" w:sz="0" w:space="0" w:color="auto"/>
            <w:right w:val="none" w:sz="0" w:space="0" w:color="auto"/>
          </w:divBdr>
          <w:divsChild>
            <w:div w:id="143204482">
              <w:marLeft w:val="0"/>
              <w:marRight w:val="0"/>
              <w:marTop w:val="0"/>
              <w:marBottom w:val="0"/>
              <w:divBdr>
                <w:top w:val="none" w:sz="0" w:space="0" w:color="auto"/>
                <w:left w:val="none" w:sz="0" w:space="0" w:color="auto"/>
                <w:bottom w:val="none" w:sz="0" w:space="0" w:color="auto"/>
                <w:right w:val="none" w:sz="0" w:space="0" w:color="auto"/>
              </w:divBdr>
            </w:div>
          </w:divsChild>
        </w:div>
        <w:div w:id="2127119987">
          <w:marLeft w:val="0"/>
          <w:marRight w:val="0"/>
          <w:marTop w:val="0"/>
          <w:marBottom w:val="0"/>
          <w:divBdr>
            <w:top w:val="none" w:sz="0" w:space="0" w:color="auto"/>
            <w:left w:val="none" w:sz="0" w:space="0" w:color="auto"/>
            <w:bottom w:val="none" w:sz="0" w:space="0" w:color="auto"/>
            <w:right w:val="none" w:sz="0" w:space="0" w:color="auto"/>
          </w:divBdr>
          <w:divsChild>
            <w:div w:id="805468402">
              <w:marLeft w:val="0"/>
              <w:marRight w:val="0"/>
              <w:marTop w:val="0"/>
              <w:marBottom w:val="0"/>
              <w:divBdr>
                <w:top w:val="none" w:sz="0" w:space="0" w:color="auto"/>
                <w:left w:val="none" w:sz="0" w:space="0" w:color="auto"/>
                <w:bottom w:val="none" w:sz="0" w:space="0" w:color="auto"/>
                <w:right w:val="none" w:sz="0" w:space="0" w:color="auto"/>
              </w:divBdr>
            </w:div>
          </w:divsChild>
        </w:div>
        <w:div w:id="1982803049">
          <w:marLeft w:val="0"/>
          <w:marRight w:val="0"/>
          <w:marTop w:val="0"/>
          <w:marBottom w:val="0"/>
          <w:divBdr>
            <w:top w:val="none" w:sz="0" w:space="0" w:color="auto"/>
            <w:left w:val="none" w:sz="0" w:space="0" w:color="auto"/>
            <w:bottom w:val="none" w:sz="0" w:space="0" w:color="auto"/>
            <w:right w:val="none" w:sz="0" w:space="0" w:color="auto"/>
          </w:divBdr>
          <w:divsChild>
            <w:div w:id="916280084">
              <w:marLeft w:val="0"/>
              <w:marRight w:val="0"/>
              <w:marTop w:val="0"/>
              <w:marBottom w:val="0"/>
              <w:divBdr>
                <w:top w:val="none" w:sz="0" w:space="0" w:color="auto"/>
                <w:left w:val="none" w:sz="0" w:space="0" w:color="auto"/>
                <w:bottom w:val="none" w:sz="0" w:space="0" w:color="auto"/>
                <w:right w:val="none" w:sz="0" w:space="0" w:color="auto"/>
              </w:divBdr>
            </w:div>
            <w:div w:id="874004428">
              <w:marLeft w:val="0"/>
              <w:marRight w:val="0"/>
              <w:marTop w:val="0"/>
              <w:marBottom w:val="0"/>
              <w:divBdr>
                <w:top w:val="none" w:sz="0" w:space="0" w:color="auto"/>
                <w:left w:val="none" w:sz="0" w:space="0" w:color="auto"/>
                <w:bottom w:val="none" w:sz="0" w:space="0" w:color="auto"/>
                <w:right w:val="none" w:sz="0" w:space="0" w:color="auto"/>
              </w:divBdr>
            </w:div>
            <w:div w:id="1046179559">
              <w:marLeft w:val="0"/>
              <w:marRight w:val="0"/>
              <w:marTop w:val="0"/>
              <w:marBottom w:val="0"/>
              <w:divBdr>
                <w:top w:val="none" w:sz="0" w:space="0" w:color="auto"/>
                <w:left w:val="none" w:sz="0" w:space="0" w:color="auto"/>
                <w:bottom w:val="none" w:sz="0" w:space="0" w:color="auto"/>
                <w:right w:val="none" w:sz="0" w:space="0" w:color="auto"/>
              </w:divBdr>
            </w:div>
            <w:div w:id="1282227940">
              <w:marLeft w:val="0"/>
              <w:marRight w:val="0"/>
              <w:marTop w:val="0"/>
              <w:marBottom w:val="0"/>
              <w:divBdr>
                <w:top w:val="none" w:sz="0" w:space="0" w:color="auto"/>
                <w:left w:val="none" w:sz="0" w:space="0" w:color="auto"/>
                <w:bottom w:val="none" w:sz="0" w:space="0" w:color="auto"/>
                <w:right w:val="none" w:sz="0" w:space="0" w:color="auto"/>
              </w:divBdr>
            </w:div>
            <w:div w:id="1975870780">
              <w:marLeft w:val="0"/>
              <w:marRight w:val="0"/>
              <w:marTop w:val="0"/>
              <w:marBottom w:val="0"/>
              <w:divBdr>
                <w:top w:val="none" w:sz="0" w:space="0" w:color="auto"/>
                <w:left w:val="none" w:sz="0" w:space="0" w:color="auto"/>
                <w:bottom w:val="none" w:sz="0" w:space="0" w:color="auto"/>
                <w:right w:val="none" w:sz="0" w:space="0" w:color="auto"/>
              </w:divBdr>
            </w:div>
            <w:div w:id="562444318">
              <w:marLeft w:val="0"/>
              <w:marRight w:val="0"/>
              <w:marTop w:val="0"/>
              <w:marBottom w:val="0"/>
              <w:divBdr>
                <w:top w:val="none" w:sz="0" w:space="0" w:color="auto"/>
                <w:left w:val="none" w:sz="0" w:space="0" w:color="auto"/>
                <w:bottom w:val="none" w:sz="0" w:space="0" w:color="auto"/>
                <w:right w:val="none" w:sz="0" w:space="0" w:color="auto"/>
              </w:divBdr>
            </w:div>
            <w:div w:id="1970552471">
              <w:marLeft w:val="0"/>
              <w:marRight w:val="0"/>
              <w:marTop w:val="0"/>
              <w:marBottom w:val="0"/>
              <w:divBdr>
                <w:top w:val="none" w:sz="0" w:space="0" w:color="auto"/>
                <w:left w:val="none" w:sz="0" w:space="0" w:color="auto"/>
                <w:bottom w:val="none" w:sz="0" w:space="0" w:color="auto"/>
                <w:right w:val="none" w:sz="0" w:space="0" w:color="auto"/>
              </w:divBdr>
            </w:div>
            <w:div w:id="862937435">
              <w:marLeft w:val="0"/>
              <w:marRight w:val="0"/>
              <w:marTop w:val="0"/>
              <w:marBottom w:val="0"/>
              <w:divBdr>
                <w:top w:val="none" w:sz="0" w:space="0" w:color="auto"/>
                <w:left w:val="none" w:sz="0" w:space="0" w:color="auto"/>
                <w:bottom w:val="none" w:sz="0" w:space="0" w:color="auto"/>
                <w:right w:val="none" w:sz="0" w:space="0" w:color="auto"/>
              </w:divBdr>
            </w:div>
          </w:divsChild>
        </w:div>
        <w:div w:id="1430344851">
          <w:marLeft w:val="0"/>
          <w:marRight w:val="0"/>
          <w:marTop w:val="0"/>
          <w:marBottom w:val="0"/>
          <w:divBdr>
            <w:top w:val="none" w:sz="0" w:space="0" w:color="auto"/>
            <w:left w:val="none" w:sz="0" w:space="0" w:color="auto"/>
            <w:bottom w:val="none" w:sz="0" w:space="0" w:color="auto"/>
            <w:right w:val="none" w:sz="0" w:space="0" w:color="auto"/>
          </w:divBdr>
          <w:divsChild>
            <w:div w:id="1254509712">
              <w:marLeft w:val="0"/>
              <w:marRight w:val="0"/>
              <w:marTop w:val="0"/>
              <w:marBottom w:val="0"/>
              <w:divBdr>
                <w:top w:val="none" w:sz="0" w:space="0" w:color="auto"/>
                <w:left w:val="none" w:sz="0" w:space="0" w:color="auto"/>
                <w:bottom w:val="none" w:sz="0" w:space="0" w:color="auto"/>
                <w:right w:val="none" w:sz="0" w:space="0" w:color="auto"/>
              </w:divBdr>
            </w:div>
          </w:divsChild>
        </w:div>
        <w:div w:id="770470364">
          <w:marLeft w:val="0"/>
          <w:marRight w:val="0"/>
          <w:marTop w:val="0"/>
          <w:marBottom w:val="0"/>
          <w:divBdr>
            <w:top w:val="none" w:sz="0" w:space="0" w:color="auto"/>
            <w:left w:val="none" w:sz="0" w:space="0" w:color="auto"/>
            <w:bottom w:val="none" w:sz="0" w:space="0" w:color="auto"/>
            <w:right w:val="none" w:sz="0" w:space="0" w:color="auto"/>
          </w:divBdr>
          <w:divsChild>
            <w:div w:id="601377862">
              <w:marLeft w:val="0"/>
              <w:marRight w:val="0"/>
              <w:marTop w:val="0"/>
              <w:marBottom w:val="0"/>
              <w:divBdr>
                <w:top w:val="none" w:sz="0" w:space="0" w:color="auto"/>
                <w:left w:val="none" w:sz="0" w:space="0" w:color="auto"/>
                <w:bottom w:val="none" w:sz="0" w:space="0" w:color="auto"/>
                <w:right w:val="none" w:sz="0" w:space="0" w:color="auto"/>
              </w:divBdr>
            </w:div>
          </w:divsChild>
        </w:div>
        <w:div w:id="2114546126">
          <w:marLeft w:val="0"/>
          <w:marRight w:val="0"/>
          <w:marTop w:val="0"/>
          <w:marBottom w:val="0"/>
          <w:divBdr>
            <w:top w:val="none" w:sz="0" w:space="0" w:color="auto"/>
            <w:left w:val="none" w:sz="0" w:space="0" w:color="auto"/>
            <w:bottom w:val="none" w:sz="0" w:space="0" w:color="auto"/>
            <w:right w:val="none" w:sz="0" w:space="0" w:color="auto"/>
          </w:divBdr>
          <w:divsChild>
            <w:div w:id="771897592">
              <w:marLeft w:val="0"/>
              <w:marRight w:val="0"/>
              <w:marTop w:val="0"/>
              <w:marBottom w:val="0"/>
              <w:divBdr>
                <w:top w:val="none" w:sz="0" w:space="0" w:color="auto"/>
                <w:left w:val="none" w:sz="0" w:space="0" w:color="auto"/>
                <w:bottom w:val="none" w:sz="0" w:space="0" w:color="auto"/>
                <w:right w:val="none" w:sz="0" w:space="0" w:color="auto"/>
              </w:divBdr>
            </w:div>
            <w:div w:id="417290000">
              <w:marLeft w:val="0"/>
              <w:marRight w:val="0"/>
              <w:marTop w:val="0"/>
              <w:marBottom w:val="0"/>
              <w:divBdr>
                <w:top w:val="none" w:sz="0" w:space="0" w:color="auto"/>
                <w:left w:val="none" w:sz="0" w:space="0" w:color="auto"/>
                <w:bottom w:val="none" w:sz="0" w:space="0" w:color="auto"/>
                <w:right w:val="none" w:sz="0" w:space="0" w:color="auto"/>
              </w:divBdr>
            </w:div>
            <w:div w:id="372195541">
              <w:marLeft w:val="0"/>
              <w:marRight w:val="0"/>
              <w:marTop w:val="0"/>
              <w:marBottom w:val="0"/>
              <w:divBdr>
                <w:top w:val="none" w:sz="0" w:space="0" w:color="auto"/>
                <w:left w:val="none" w:sz="0" w:space="0" w:color="auto"/>
                <w:bottom w:val="none" w:sz="0" w:space="0" w:color="auto"/>
                <w:right w:val="none" w:sz="0" w:space="0" w:color="auto"/>
              </w:divBdr>
            </w:div>
            <w:div w:id="1048720495">
              <w:marLeft w:val="0"/>
              <w:marRight w:val="0"/>
              <w:marTop w:val="0"/>
              <w:marBottom w:val="0"/>
              <w:divBdr>
                <w:top w:val="none" w:sz="0" w:space="0" w:color="auto"/>
                <w:left w:val="none" w:sz="0" w:space="0" w:color="auto"/>
                <w:bottom w:val="none" w:sz="0" w:space="0" w:color="auto"/>
                <w:right w:val="none" w:sz="0" w:space="0" w:color="auto"/>
              </w:divBdr>
            </w:div>
            <w:div w:id="218594390">
              <w:marLeft w:val="0"/>
              <w:marRight w:val="0"/>
              <w:marTop w:val="0"/>
              <w:marBottom w:val="0"/>
              <w:divBdr>
                <w:top w:val="none" w:sz="0" w:space="0" w:color="auto"/>
                <w:left w:val="none" w:sz="0" w:space="0" w:color="auto"/>
                <w:bottom w:val="none" w:sz="0" w:space="0" w:color="auto"/>
                <w:right w:val="none" w:sz="0" w:space="0" w:color="auto"/>
              </w:divBdr>
            </w:div>
            <w:div w:id="461844818">
              <w:marLeft w:val="0"/>
              <w:marRight w:val="0"/>
              <w:marTop w:val="0"/>
              <w:marBottom w:val="0"/>
              <w:divBdr>
                <w:top w:val="none" w:sz="0" w:space="0" w:color="auto"/>
                <w:left w:val="none" w:sz="0" w:space="0" w:color="auto"/>
                <w:bottom w:val="none" w:sz="0" w:space="0" w:color="auto"/>
                <w:right w:val="none" w:sz="0" w:space="0" w:color="auto"/>
              </w:divBdr>
            </w:div>
            <w:div w:id="898593647">
              <w:marLeft w:val="0"/>
              <w:marRight w:val="0"/>
              <w:marTop w:val="0"/>
              <w:marBottom w:val="0"/>
              <w:divBdr>
                <w:top w:val="none" w:sz="0" w:space="0" w:color="auto"/>
                <w:left w:val="none" w:sz="0" w:space="0" w:color="auto"/>
                <w:bottom w:val="none" w:sz="0" w:space="0" w:color="auto"/>
                <w:right w:val="none" w:sz="0" w:space="0" w:color="auto"/>
              </w:divBdr>
            </w:div>
            <w:div w:id="218977235">
              <w:marLeft w:val="0"/>
              <w:marRight w:val="0"/>
              <w:marTop w:val="0"/>
              <w:marBottom w:val="0"/>
              <w:divBdr>
                <w:top w:val="none" w:sz="0" w:space="0" w:color="auto"/>
                <w:left w:val="none" w:sz="0" w:space="0" w:color="auto"/>
                <w:bottom w:val="none" w:sz="0" w:space="0" w:color="auto"/>
                <w:right w:val="none" w:sz="0" w:space="0" w:color="auto"/>
              </w:divBdr>
            </w:div>
            <w:div w:id="1599874490">
              <w:marLeft w:val="0"/>
              <w:marRight w:val="0"/>
              <w:marTop w:val="0"/>
              <w:marBottom w:val="0"/>
              <w:divBdr>
                <w:top w:val="none" w:sz="0" w:space="0" w:color="auto"/>
                <w:left w:val="none" w:sz="0" w:space="0" w:color="auto"/>
                <w:bottom w:val="none" w:sz="0" w:space="0" w:color="auto"/>
                <w:right w:val="none" w:sz="0" w:space="0" w:color="auto"/>
              </w:divBdr>
            </w:div>
            <w:div w:id="1599215355">
              <w:marLeft w:val="0"/>
              <w:marRight w:val="0"/>
              <w:marTop w:val="0"/>
              <w:marBottom w:val="0"/>
              <w:divBdr>
                <w:top w:val="none" w:sz="0" w:space="0" w:color="auto"/>
                <w:left w:val="none" w:sz="0" w:space="0" w:color="auto"/>
                <w:bottom w:val="none" w:sz="0" w:space="0" w:color="auto"/>
                <w:right w:val="none" w:sz="0" w:space="0" w:color="auto"/>
              </w:divBdr>
            </w:div>
            <w:div w:id="604969326">
              <w:marLeft w:val="0"/>
              <w:marRight w:val="0"/>
              <w:marTop w:val="0"/>
              <w:marBottom w:val="0"/>
              <w:divBdr>
                <w:top w:val="none" w:sz="0" w:space="0" w:color="auto"/>
                <w:left w:val="none" w:sz="0" w:space="0" w:color="auto"/>
                <w:bottom w:val="none" w:sz="0" w:space="0" w:color="auto"/>
                <w:right w:val="none" w:sz="0" w:space="0" w:color="auto"/>
              </w:divBdr>
            </w:div>
            <w:div w:id="32821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69539">
      <w:bodyDiv w:val="1"/>
      <w:marLeft w:val="0"/>
      <w:marRight w:val="0"/>
      <w:marTop w:val="0"/>
      <w:marBottom w:val="0"/>
      <w:divBdr>
        <w:top w:val="none" w:sz="0" w:space="0" w:color="auto"/>
        <w:left w:val="none" w:sz="0" w:space="0" w:color="auto"/>
        <w:bottom w:val="none" w:sz="0" w:space="0" w:color="auto"/>
        <w:right w:val="none" w:sz="0" w:space="0" w:color="auto"/>
      </w:divBdr>
    </w:div>
    <w:div w:id="1781991698">
      <w:bodyDiv w:val="1"/>
      <w:marLeft w:val="0"/>
      <w:marRight w:val="0"/>
      <w:marTop w:val="0"/>
      <w:marBottom w:val="0"/>
      <w:divBdr>
        <w:top w:val="none" w:sz="0" w:space="0" w:color="auto"/>
        <w:left w:val="none" w:sz="0" w:space="0" w:color="auto"/>
        <w:bottom w:val="none" w:sz="0" w:space="0" w:color="auto"/>
        <w:right w:val="none" w:sz="0" w:space="0" w:color="auto"/>
      </w:divBdr>
      <w:divsChild>
        <w:div w:id="637229682">
          <w:marLeft w:val="0"/>
          <w:marRight w:val="0"/>
          <w:marTop w:val="0"/>
          <w:marBottom w:val="0"/>
          <w:divBdr>
            <w:top w:val="none" w:sz="0" w:space="0" w:color="auto"/>
            <w:left w:val="none" w:sz="0" w:space="0" w:color="auto"/>
            <w:bottom w:val="none" w:sz="0" w:space="0" w:color="auto"/>
            <w:right w:val="none" w:sz="0" w:space="0" w:color="auto"/>
          </w:divBdr>
          <w:divsChild>
            <w:div w:id="827284834">
              <w:marLeft w:val="0"/>
              <w:marRight w:val="0"/>
              <w:marTop w:val="0"/>
              <w:marBottom w:val="0"/>
              <w:divBdr>
                <w:top w:val="none" w:sz="0" w:space="0" w:color="auto"/>
                <w:left w:val="none" w:sz="0" w:space="0" w:color="auto"/>
                <w:bottom w:val="none" w:sz="0" w:space="0" w:color="auto"/>
                <w:right w:val="none" w:sz="0" w:space="0" w:color="auto"/>
              </w:divBdr>
            </w:div>
          </w:divsChild>
        </w:div>
        <w:div w:id="1089540521">
          <w:marLeft w:val="0"/>
          <w:marRight w:val="0"/>
          <w:marTop w:val="0"/>
          <w:marBottom w:val="0"/>
          <w:divBdr>
            <w:top w:val="none" w:sz="0" w:space="0" w:color="auto"/>
            <w:left w:val="none" w:sz="0" w:space="0" w:color="auto"/>
            <w:bottom w:val="none" w:sz="0" w:space="0" w:color="auto"/>
            <w:right w:val="none" w:sz="0" w:space="0" w:color="auto"/>
          </w:divBdr>
          <w:divsChild>
            <w:div w:id="1911768381">
              <w:marLeft w:val="0"/>
              <w:marRight w:val="0"/>
              <w:marTop w:val="0"/>
              <w:marBottom w:val="0"/>
              <w:divBdr>
                <w:top w:val="none" w:sz="0" w:space="0" w:color="auto"/>
                <w:left w:val="none" w:sz="0" w:space="0" w:color="auto"/>
                <w:bottom w:val="none" w:sz="0" w:space="0" w:color="auto"/>
                <w:right w:val="none" w:sz="0" w:space="0" w:color="auto"/>
              </w:divBdr>
            </w:div>
          </w:divsChild>
        </w:div>
        <w:div w:id="466777611">
          <w:marLeft w:val="0"/>
          <w:marRight w:val="0"/>
          <w:marTop w:val="0"/>
          <w:marBottom w:val="0"/>
          <w:divBdr>
            <w:top w:val="none" w:sz="0" w:space="0" w:color="auto"/>
            <w:left w:val="none" w:sz="0" w:space="0" w:color="auto"/>
            <w:bottom w:val="none" w:sz="0" w:space="0" w:color="auto"/>
            <w:right w:val="none" w:sz="0" w:space="0" w:color="auto"/>
          </w:divBdr>
          <w:divsChild>
            <w:div w:id="2061662441">
              <w:marLeft w:val="0"/>
              <w:marRight w:val="0"/>
              <w:marTop w:val="0"/>
              <w:marBottom w:val="0"/>
              <w:divBdr>
                <w:top w:val="none" w:sz="0" w:space="0" w:color="auto"/>
                <w:left w:val="none" w:sz="0" w:space="0" w:color="auto"/>
                <w:bottom w:val="none" w:sz="0" w:space="0" w:color="auto"/>
                <w:right w:val="none" w:sz="0" w:space="0" w:color="auto"/>
              </w:divBdr>
            </w:div>
          </w:divsChild>
        </w:div>
        <w:div w:id="1005473449">
          <w:marLeft w:val="0"/>
          <w:marRight w:val="0"/>
          <w:marTop w:val="0"/>
          <w:marBottom w:val="0"/>
          <w:divBdr>
            <w:top w:val="none" w:sz="0" w:space="0" w:color="auto"/>
            <w:left w:val="none" w:sz="0" w:space="0" w:color="auto"/>
            <w:bottom w:val="none" w:sz="0" w:space="0" w:color="auto"/>
            <w:right w:val="none" w:sz="0" w:space="0" w:color="auto"/>
          </w:divBdr>
          <w:divsChild>
            <w:div w:id="652414395">
              <w:marLeft w:val="0"/>
              <w:marRight w:val="0"/>
              <w:marTop w:val="0"/>
              <w:marBottom w:val="0"/>
              <w:divBdr>
                <w:top w:val="none" w:sz="0" w:space="0" w:color="auto"/>
                <w:left w:val="none" w:sz="0" w:space="0" w:color="auto"/>
                <w:bottom w:val="none" w:sz="0" w:space="0" w:color="auto"/>
                <w:right w:val="none" w:sz="0" w:space="0" w:color="auto"/>
              </w:divBdr>
            </w:div>
          </w:divsChild>
        </w:div>
        <w:div w:id="384530434">
          <w:marLeft w:val="0"/>
          <w:marRight w:val="0"/>
          <w:marTop w:val="0"/>
          <w:marBottom w:val="0"/>
          <w:divBdr>
            <w:top w:val="none" w:sz="0" w:space="0" w:color="auto"/>
            <w:left w:val="none" w:sz="0" w:space="0" w:color="auto"/>
            <w:bottom w:val="none" w:sz="0" w:space="0" w:color="auto"/>
            <w:right w:val="none" w:sz="0" w:space="0" w:color="auto"/>
          </w:divBdr>
          <w:divsChild>
            <w:div w:id="1064255009">
              <w:marLeft w:val="0"/>
              <w:marRight w:val="0"/>
              <w:marTop w:val="0"/>
              <w:marBottom w:val="0"/>
              <w:divBdr>
                <w:top w:val="none" w:sz="0" w:space="0" w:color="auto"/>
                <w:left w:val="none" w:sz="0" w:space="0" w:color="auto"/>
                <w:bottom w:val="none" w:sz="0" w:space="0" w:color="auto"/>
                <w:right w:val="none" w:sz="0" w:space="0" w:color="auto"/>
              </w:divBdr>
            </w:div>
          </w:divsChild>
        </w:div>
        <w:div w:id="1783449744">
          <w:marLeft w:val="0"/>
          <w:marRight w:val="0"/>
          <w:marTop w:val="0"/>
          <w:marBottom w:val="0"/>
          <w:divBdr>
            <w:top w:val="none" w:sz="0" w:space="0" w:color="auto"/>
            <w:left w:val="none" w:sz="0" w:space="0" w:color="auto"/>
            <w:bottom w:val="none" w:sz="0" w:space="0" w:color="auto"/>
            <w:right w:val="none" w:sz="0" w:space="0" w:color="auto"/>
          </w:divBdr>
          <w:divsChild>
            <w:div w:id="24257181">
              <w:marLeft w:val="0"/>
              <w:marRight w:val="0"/>
              <w:marTop w:val="0"/>
              <w:marBottom w:val="0"/>
              <w:divBdr>
                <w:top w:val="none" w:sz="0" w:space="0" w:color="auto"/>
                <w:left w:val="none" w:sz="0" w:space="0" w:color="auto"/>
                <w:bottom w:val="none" w:sz="0" w:space="0" w:color="auto"/>
                <w:right w:val="none" w:sz="0" w:space="0" w:color="auto"/>
              </w:divBdr>
            </w:div>
          </w:divsChild>
        </w:div>
        <w:div w:id="863205563">
          <w:marLeft w:val="0"/>
          <w:marRight w:val="0"/>
          <w:marTop w:val="0"/>
          <w:marBottom w:val="0"/>
          <w:divBdr>
            <w:top w:val="none" w:sz="0" w:space="0" w:color="auto"/>
            <w:left w:val="none" w:sz="0" w:space="0" w:color="auto"/>
            <w:bottom w:val="none" w:sz="0" w:space="0" w:color="auto"/>
            <w:right w:val="none" w:sz="0" w:space="0" w:color="auto"/>
          </w:divBdr>
          <w:divsChild>
            <w:div w:id="1614047174">
              <w:marLeft w:val="0"/>
              <w:marRight w:val="0"/>
              <w:marTop w:val="0"/>
              <w:marBottom w:val="0"/>
              <w:divBdr>
                <w:top w:val="none" w:sz="0" w:space="0" w:color="auto"/>
                <w:left w:val="none" w:sz="0" w:space="0" w:color="auto"/>
                <w:bottom w:val="none" w:sz="0" w:space="0" w:color="auto"/>
                <w:right w:val="none" w:sz="0" w:space="0" w:color="auto"/>
              </w:divBdr>
            </w:div>
          </w:divsChild>
        </w:div>
        <w:div w:id="4139822">
          <w:marLeft w:val="0"/>
          <w:marRight w:val="0"/>
          <w:marTop w:val="0"/>
          <w:marBottom w:val="0"/>
          <w:divBdr>
            <w:top w:val="none" w:sz="0" w:space="0" w:color="auto"/>
            <w:left w:val="none" w:sz="0" w:space="0" w:color="auto"/>
            <w:bottom w:val="none" w:sz="0" w:space="0" w:color="auto"/>
            <w:right w:val="none" w:sz="0" w:space="0" w:color="auto"/>
          </w:divBdr>
          <w:divsChild>
            <w:div w:id="990258095">
              <w:marLeft w:val="0"/>
              <w:marRight w:val="0"/>
              <w:marTop w:val="0"/>
              <w:marBottom w:val="0"/>
              <w:divBdr>
                <w:top w:val="none" w:sz="0" w:space="0" w:color="auto"/>
                <w:left w:val="none" w:sz="0" w:space="0" w:color="auto"/>
                <w:bottom w:val="none" w:sz="0" w:space="0" w:color="auto"/>
                <w:right w:val="none" w:sz="0" w:space="0" w:color="auto"/>
              </w:divBdr>
            </w:div>
          </w:divsChild>
        </w:div>
        <w:div w:id="1852336813">
          <w:marLeft w:val="0"/>
          <w:marRight w:val="0"/>
          <w:marTop w:val="0"/>
          <w:marBottom w:val="0"/>
          <w:divBdr>
            <w:top w:val="none" w:sz="0" w:space="0" w:color="auto"/>
            <w:left w:val="none" w:sz="0" w:space="0" w:color="auto"/>
            <w:bottom w:val="none" w:sz="0" w:space="0" w:color="auto"/>
            <w:right w:val="none" w:sz="0" w:space="0" w:color="auto"/>
          </w:divBdr>
          <w:divsChild>
            <w:div w:id="616839108">
              <w:marLeft w:val="0"/>
              <w:marRight w:val="0"/>
              <w:marTop w:val="0"/>
              <w:marBottom w:val="0"/>
              <w:divBdr>
                <w:top w:val="none" w:sz="0" w:space="0" w:color="auto"/>
                <w:left w:val="none" w:sz="0" w:space="0" w:color="auto"/>
                <w:bottom w:val="none" w:sz="0" w:space="0" w:color="auto"/>
                <w:right w:val="none" w:sz="0" w:space="0" w:color="auto"/>
              </w:divBdr>
            </w:div>
          </w:divsChild>
        </w:div>
        <w:div w:id="1635985765">
          <w:marLeft w:val="0"/>
          <w:marRight w:val="0"/>
          <w:marTop w:val="0"/>
          <w:marBottom w:val="0"/>
          <w:divBdr>
            <w:top w:val="none" w:sz="0" w:space="0" w:color="auto"/>
            <w:left w:val="none" w:sz="0" w:space="0" w:color="auto"/>
            <w:bottom w:val="none" w:sz="0" w:space="0" w:color="auto"/>
            <w:right w:val="none" w:sz="0" w:space="0" w:color="auto"/>
          </w:divBdr>
          <w:divsChild>
            <w:div w:id="72972689">
              <w:marLeft w:val="0"/>
              <w:marRight w:val="0"/>
              <w:marTop w:val="0"/>
              <w:marBottom w:val="0"/>
              <w:divBdr>
                <w:top w:val="none" w:sz="0" w:space="0" w:color="auto"/>
                <w:left w:val="none" w:sz="0" w:space="0" w:color="auto"/>
                <w:bottom w:val="none" w:sz="0" w:space="0" w:color="auto"/>
                <w:right w:val="none" w:sz="0" w:space="0" w:color="auto"/>
              </w:divBdr>
            </w:div>
          </w:divsChild>
        </w:div>
        <w:div w:id="1513297418">
          <w:marLeft w:val="0"/>
          <w:marRight w:val="0"/>
          <w:marTop w:val="0"/>
          <w:marBottom w:val="0"/>
          <w:divBdr>
            <w:top w:val="none" w:sz="0" w:space="0" w:color="auto"/>
            <w:left w:val="none" w:sz="0" w:space="0" w:color="auto"/>
            <w:bottom w:val="none" w:sz="0" w:space="0" w:color="auto"/>
            <w:right w:val="none" w:sz="0" w:space="0" w:color="auto"/>
          </w:divBdr>
          <w:divsChild>
            <w:div w:id="411700197">
              <w:marLeft w:val="0"/>
              <w:marRight w:val="0"/>
              <w:marTop w:val="0"/>
              <w:marBottom w:val="0"/>
              <w:divBdr>
                <w:top w:val="none" w:sz="0" w:space="0" w:color="auto"/>
                <w:left w:val="none" w:sz="0" w:space="0" w:color="auto"/>
                <w:bottom w:val="none" w:sz="0" w:space="0" w:color="auto"/>
                <w:right w:val="none" w:sz="0" w:space="0" w:color="auto"/>
              </w:divBdr>
            </w:div>
          </w:divsChild>
        </w:div>
        <w:div w:id="261884815">
          <w:marLeft w:val="0"/>
          <w:marRight w:val="0"/>
          <w:marTop w:val="0"/>
          <w:marBottom w:val="0"/>
          <w:divBdr>
            <w:top w:val="none" w:sz="0" w:space="0" w:color="auto"/>
            <w:left w:val="none" w:sz="0" w:space="0" w:color="auto"/>
            <w:bottom w:val="none" w:sz="0" w:space="0" w:color="auto"/>
            <w:right w:val="none" w:sz="0" w:space="0" w:color="auto"/>
          </w:divBdr>
          <w:divsChild>
            <w:div w:id="5520348">
              <w:marLeft w:val="0"/>
              <w:marRight w:val="0"/>
              <w:marTop w:val="0"/>
              <w:marBottom w:val="0"/>
              <w:divBdr>
                <w:top w:val="none" w:sz="0" w:space="0" w:color="auto"/>
                <w:left w:val="none" w:sz="0" w:space="0" w:color="auto"/>
                <w:bottom w:val="none" w:sz="0" w:space="0" w:color="auto"/>
                <w:right w:val="none" w:sz="0" w:space="0" w:color="auto"/>
              </w:divBdr>
            </w:div>
          </w:divsChild>
        </w:div>
        <w:div w:id="1048266421">
          <w:marLeft w:val="0"/>
          <w:marRight w:val="0"/>
          <w:marTop w:val="0"/>
          <w:marBottom w:val="0"/>
          <w:divBdr>
            <w:top w:val="none" w:sz="0" w:space="0" w:color="auto"/>
            <w:left w:val="none" w:sz="0" w:space="0" w:color="auto"/>
            <w:bottom w:val="none" w:sz="0" w:space="0" w:color="auto"/>
            <w:right w:val="none" w:sz="0" w:space="0" w:color="auto"/>
          </w:divBdr>
          <w:divsChild>
            <w:div w:id="1829319879">
              <w:marLeft w:val="0"/>
              <w:marRight w:val="0"/>
              <w:marTop w:val="0"/>
              <w:marBottom w:val="0"/>
              <w:divBdr>
                <w:top w:val="none" w:sz="0" w:space="0" w:color="auto"/>
                <w:left w:val="none" w:sz="0" w:space="0" w:color="auto"/>
                <w:bottom w:val="none" w:sz="0" w:space="0" w:color="auto"/>
                <w:right w:val="none" w:sz="0" w:space="0" w:color="auto"/>
              </w:divBdr>
            </w:div>
          </w:divsChild>
        </w:div>
        <w:div w:id="1706060855">
          <w:marLeft w:val="0"/>
          <w:marRight w:val="0"/>
          <w:marTop w:val="0"/>
          <w:marBottom w:val="0"/>
          <w:divBdr>
            <w:top w:val="none" w:sz="0" w:space="0" w:color="auto"/>
            <w:left w:val="none" w:sz="0" w:space="0" w:color="auto"/>
            <w:bottom w:val="none" w:sz="0" w:space="0" w:color="auto"/>
            <w:right w:val="none" w:sz="0" w:space="0" w:color="auto"/>
          </w:divBdr>
          <w:divsChild>
            <w:div w:id="505051931">
              <w:marLeft w:val="0"/>
              <w:marRight w:val="0"/>
              <w:marTop w:val="0"/>
              <w:marBottom w:val="0"/>
              <w:divBdr>
                <w:top w:val="none" w:sz="0" w:space="0" w:color="auto"/>
                <w:left w:val="none" w:sz="0" w:space="0" w:color="auto"/>
                <w:bottom w:val="none" w:sz="0" w:space="0" w:color="auto"/>
                <w:right w:val="none" w:sz="0" w:space="0" w:color="auto"/>
              </w:divBdr>
            </w:div>
          </w:divsChild>
        </w:div>
        <w:div w:id="1085305873">
          <w:marLeft w:val="0"/>
          <w:marRight w:val="0"/>
          <w:marTop w:val="0"/>
          <w:marBottom w:val="0"/>
          <w:divBdr>
            <w:top w:val="none" w:sz="0" w:space="0" w:color="auto"/>
            <w:left w:val="none" w:sz="0" w:space="0" w:color="auto"/>
            <w:bottom w:val="none" w:sz="0" w:space="0" w:color="auto"/>
            <w:right w:val="none" w:sz="0" w:space="0" w:color="auto"/>
          </w:divBdr>
          <w:divsChild>
            <w:div w:id="507603487">
              <w:marLeft w:val="0"/>
              <w:marRight w:val="0"/>
              <w:marTop w:val="0"/>
              <w:marBottom w:val="0"/>
              <w:divBdr>
                <w:top w:val="none" w:sz="0" w:space="0" w:color="auto"/>
                <w:left w:val="none" w:sz="0" w:space="0" w:color="auto"/>
                <w:bottom w:val="none" w:sz="0" w:space="0" w:color="auto"/>
                <w:right w:val="none" w:sz="0" w:space="0" w:color="auto"/>
              </w:divBdr>
            </w:div>
          </w:divsChild>
        </w:div>
        <w:div w:id="1803498989">
          <w:marLeft w:val="0"/>
          <w:marRight w:val="0"/>
          <w:marTop w:val="0"/>
          <w:marBottom w:val="0"/>
          <w:divBdr>
            <w:top w:val="none" w:sz="0" w:space="0" w:color="auto"/>
            <w:left w:val="none" w:sz="0" w:space="0" w:color="auto"/>
            <w:bottom w:val="none" w:sz="0" w:space="0" w:color="auto"/>
            <w:right w:val="none" w:sz="0" w:space="0" w:color="auto"/>
          </w:divBdr>
          <w:divsChild>
            <w:div w:id="1380399818">
              <w:marLeft w:val="0"/>
              <w:marRight w:val="0"/>
              <w:marTop w:val="0"/>
              <w:marBottom w:val="0"/>
              <w:divBdr>
                <w:top w:val="none" w:sz="0" w:space="0" w:color="auto"/>
                <w:left w:val="none" w:sz="0" w:space="0" w:color="auto"/>
                <w:bottom w:val="none" w:sz="0" w:space="0" w:color="auto"/>
                <w:right w:val="none" w:sz="0" w:space="0" w:color="auto"/>
              </w:divBdr>
            </w:div>
          </w:divsChild>
        </w:div>
        <w:div w:id="1427995114">
          <w:marLeft w:val="0"/>
          <w:marRight w:val="0"/>
          <w:marTop w:val="0"/>
          <w:marBottom w:val="0"/>
          <w:divBdr>
            <w:top w:val="none" w:sz="0" w:space="0" w:color="auto"/>
            <w:left w:val="none" w:sz="0" w:space="0" w:color="auto"/>
            <w:bottom w:val="none" w:sz="0" w:space="0" w:color="auto"/>
            <w:right w:val="none" w:sz="0" w:space="0" w:color="auto"/>
          </w:divBdr>
          <w:divsChild>
            <w:div w:id="1791852235">
              <w:marLeft w:val="0"/>
              <w:marRight w:val="0"/>
              <w:marTop w:val="0"/>
              <w:marBottom w:val="0"/>
              <w:divBdr>
                <w:top w:val="none" w:sz="0" w:space="0" w:color="auto"/>
                <w:left w:val="none" w:sz="0" w:space="0" w:color="auto"/>
                <w:bottom w:val="none" w:sz="0" w:space="0" w:color="auto"/>
                <w:right w:val="none" w:sz="0" w:space="0" w:color="auto"/>
              </w:divBdr>
            </w:div>
          </w:divsChild>
        </w:div>
        <w:div w:id="2010404149">
          <w:marLeft w:val="0"/>
          <w:marRight w:val="0"/>
          <w:marTop w:val="0"/>
          <w:marBottom w:val="0"/>
          <w:divBdr>
            <w:top w:val="none" w:sz="0" w:space="0" w:color="auto"/>
            <w:left w:val="none" w:sz="0" w:space="0" w:color="auto"/>
            <w:bottom w:val="none" w:sz="0" w:space="0" w:color="auto"/>
            <w:right w:val="none" w:sz="0" w:space="0" w:color="auto"/>
          </w:divBdr>
          <w:divsChild>
            <w:div w:id="741027609">
              <w:marLeft w:val="0"/>
              <w:marRight w:val="0"/>
              <w:marTop w:val="0"/>
              <w:marBottom w:val="0"/>
              <w:divBdr>
                <w:top w:val="none" w:sz="0" w:space="0" w:color="auto"/>
                <w:left w:val="none" w:sz="0" w:space="0" w:color="auto"/>
                <w:bottom w:val="none" w:sz="0" w:space="0" w:color="auto"/>
                <w:right w:val="none" w:sz="0" w:space="0" w:color="auto"/>
              </w:divBdr>
            </w:div>
          </w:divsChild>
        </w:div>
        <w:div w:id="314408512">
          <w:marLeft w:val="0"/>
          <w:marRight w:val="0"/>
          <w:marTop w:val="0"/>
          <w:marBottom w:val="0"/>
          <w:divBdr>
            <w:top w:val="none" w:sz="0" w:space="0" w:color="auto"/>
            <w:left w:val="none" w:sz="0" w:space="0" w:color="auto"/>
            <w:bottom w:val="none" w:sz="0" w:space="0" w:color="auto"/>
            <w:right w:val="none" w:sz="0" w:space="0" w:color="auto"/>
          </w:divBdr>
          <w:divsChild>
            <w:div w:id="1735271690">
              <w:marLeft w:val="0"/>
              <w:marRight w:val="0"/>
              <w:marTop w:val="0"/>
              <w:marBottom w:val="0"/>
              <w:divBdr>
                <w:top w:val="none" w:sz="0" w:space="0" w:color="auto"/>
                <w:left w:val="none" w:sz="0" w:space="0" w:color="auto"/>
                <w:bottom w:val="none" w:sz="0" w:space="0" w:color="auto"/>
                <w:right w:val="none" w:sz="0" w:space="0" w:color="auto"/>
              </w:divBdr>
            </w:div>
          </w:divsChild>
        </w:div>
        <w:div w:id="2101021192">
          <w:marLeft w:val="0"/>
          <w:marRight w:val="0"/>
          <w:marTop w:val="0"/>
          <w:marBottom w:val="0"/>
          <w:divBdr>
            <w:top w:val="none" w:sz="0" w:space="0" w:color="auto"/>
            <w:left w:val="none" w:sz="0" w:space="0" w:color="auto"/>
            <w:bottom w:val="none" w:sz="0" w:space="0" w:color="auto"/>
            <w:right w:val="none" w:sz="0" w:space="0" w:color="auto"/>
          </w:divBdr>
          <w:divsChild>
            <w:div w:id="2128353118">
              <w:marLeft w:val="0"/>
              <w:marRight w:val="0"/>
              <w:marTop w:val="0"/>
              <w:marBottom w:val="0"/>
              <w:divBdr>
                <w:top w:val="none" w:sz="0" w:space="0" w:color="auto"/>
                <w:left w:val="none" w:sz="0" w:space="0" w:color="auto"/>
                <w:bottom w:val="none" w:sz="0" w:space="0" w:color="auto"/>
                <w:right w:val="none" w:sz="0" w:space="0" w:color="auto"/>
              </w:divBdr>
            </w:div>
          </w:divsChild>
        </w:div>
        <w:div w:id="2067024007">
          <w:marLeft w:val="0"/>
          <w:marRight w:val="0"/>
          <w:marTop w:val="0"/>
          <w:marBottom w:val="0"/>
          <w:divBdr>
            <w:top w:val="none" w:sz="0" w:space="0" w:color="auto"/>
            <w:left w:val="none" w:sz="0" w:space="0" w:color="auto"/>
            <w:bottom w:val="none" w:sz="0" w:space="0" w:color="auto"/>
            <w:right w:val="none" w:sz="0" w:space="0" w:color="auto"/>
          </w:divBdr>
          <w:divsChild>
            <w:div w:id="1416707750">
              <w:marLeft w:val="0"/>
              <w:marRight w:val="0"/>
              <w:marTop w:val="0"/>
              <w:marBottom w:val="0"/>
              <w:divBdr>
                <w:top w:val="none" w:sz="0" w:space="0" w:color="auto"/>
                <w:left w:val="none" w:sz="0" w:space="0" w:color="auto"/>
                <w:bottom w:val="none" w:sz="0" w:space="0" w:color="auto"/>
                <w:right w:val="none" w:sz="0" w:space="0" w:color="auto"/>
              </w:divBdr>
            </w:div>
          </w:divsChild>
        </w:div>
        <w:div w:id="2116320359">
          <w:marLeft w:val="0"/>
          <w:marRight w:val="0"/>
          <w:marTop w:val="0"/>
          <w:marBottom w:val="0"/>
          <w:divBdr>
            <w:top w:val="none" w:sz="0" w:space="0" w:color="auto"/>
            <w:left w:val="none" w:sz="0" w:space="0" w:color="auto"/>
            <w:bottom w:val="none" w:sz="0" w:space="0" w:color="auto"/>
            <w:right w:val="none" w:sz="0" w:space="0" w:color="auto"/>
          </w:divBdr>
          <w:divsChild>
            <w:div w:id="2105563569">
              <w:marLeft w:val="0"/>
              <w:marRight w:val="0"/>
              <w:marTop w:val="0"/>
              <w:marBottom w:val="0"/>
              <w:divBdr>
                <w:top w:val="none" w:sz="0" w:space="0" w:color="auto"/>
                <w:left w:val="none" w:sz="0" w:space="0" w:color="auto"/>
                <w:bottom w:val="none" w:sz="0" w:space="0" w:color="auto"/>
                <w:right w:val="none" w:sz="0" w:space="0" w:color="auto"/>
              </w:divBdr>
            </w:div>
          </w:divsChild>
        </w:div>
        <w:div w:id="481504140">
          <w:marLeft w:val="0"/>
          <w:marRight w:val="0"/>
          <w:marTop w:val="0"/>
          <w:marBottom w:val="0"/>
          <w:divBdr>
            <w:top w:val="none" w:sz="0" w:space="0" w:color="auto"/>
            <w:left w:val="none" w:sz="0" w:space="0" w:color="auto"/>
            <w:bottom w:val="none" w:sz="0" w:space="0" w:color="auto"/>
            <w:right w:val="none" w:sz="0" w:space="0" w:color="auto"/>
          </w:divBdr>
          <w:divsChild>
            <w:div w:id="400371472">
              <w:marLeft w:val="0"/>
              <w:marRight w:val="0"/>
              <w:marTop w:val="0"/>
              <w:marBottom w:val="0"/>
              <w:divBdr>
                <w:top w:val="none" w:sz="0" w:space="0" w:color="auto"/>
                <w:left w:val="none" w:sz="0" w:space="0" w:color="auto"/>
                <w:bottom w:val="none" w:sz="0" w:space="0" w:color="auto"/>
                <w:right w:val="none" w:sz="0" w:space="0" w:color="auto"/>
              </w:divBdr>
            </w:div>
          </w:divsChild>
        </w:div>
        <w:div w:id="1833057081">
          <w:marLeft w:val="0"/>
          <w:marRight w:val="0"/>
          <w:marTop w:val="0"/>
          <w:marBottom w:val="0"/>
          <w:divBdr>
            <w:top w:val="none" w:sz="0" w:space="0" w:color="auto"/>
            <w:left w:val="none" w:sz="0" w:space="0" w:color="auto"/>
            <w:bottom w:val="none" w:sz="0" w:space="0" w:color="auto"/>
            <w:right w:val="none" w:sz="0" w:space="0" w:color="auto"/>
          </w:divBdr>
          <w:divsChild>
            <w:div w:id="727145548">
              <w:marLeft w:val="0"/>
              <w:marRight w:val="0"/>
              <w:marTop w:val="0"/>
              <w:marBottom w:val="0"/>
              <w:divBdr>
                <w:top w:val="none" w:sz="0" w:space="0" w:color="auto"/>
                <w:left w:val="none" w:sz="0" w:space="0" w:color="auto"/>
                <w:bottom w:val="none" w:sz="0" w:space="0" w:color="auto"/>
                <w:right w:val="none" w:sz="0" w:space="0" w:color="auto"/>
              </w:divBdr>
            </w:div>
          </w:divsChild>
        </w:div>
        <w:div w:id="1188761293">
          <w:marLeft w:val="0"/>
          <w:marRight w:val="0"/>
          <w:marTop w:val="0"/>
          <w:marBottom w:val="0"/>
          <w:divBdr>
            <w:top w:val="none" w:sz="0" w:space="0" w:color="auto"/>
            <w:left w:val="none" w:sz="0" w:space="0" w:color="auto"/>
            <w:bottom w:val="none" w:sz="0" w:space="0" w:color="auto"/>
            <w:right w:val="none" w:sz="0" w:space="0" w:color="auto"/>
          </w:divBdr>
          <w:divsChild>
            <w:div w:id="262998335">
              <w:marLeft w:val="0"/>
              <w:marRight w:val="0"/>
              <w:marTop w:val="0"/>
              <w:marBottom w:val="0"/>
              <w:divBdr>
                <w:top w:val="none" w:sz="0" w:space="0" w:color="auto"/>
                <w:left w:val="none" w:sz="0" w:space="0" w:color="auto"/>
                <w:bottom w:val="none" w:sz="0" w:space="0" w:color="auto"/>
                <w:right w:val="none" w:sz="0" w:space="0" w:color="auto"/>
              </w:divBdr>
            </w:div>
          </w:divsChild>
        </w:div>
        <w:div w:id="1291470947">
          <w:marLeft w:val="0"/>
          <w:marRight w:val="0"/>
          <w:marTop w:val="0"/>
          <w:marBottom w:val="0"/>
          <w:divBdr>
            <w:top w:val="none" w:sz="0" w:space="0" w:color="auto"/>
            <w:left w:val="none" w:sz="0" w:space="0" w:color="auto"/>
            <w:bottom w:val="none" w:sz="0" w:space="0" w:color="auto"/>
            <w:right w:val="none" w:sz="0" w:space="0" w:color="auto"/>
          </w:divBdr>
          <w:divsChild>
            <w:div w:id="1808083539">
              <w:marLeft w:val="0"/>
              <w:marRight w:val="0"/>
              <w:marTop w:val="0"/>
              <w:marBottom w:val="0"/>
              <w:divBdr>
                <w:top w:val="none" w:sz="0" w:space="0" w:color="auto"/>
                <w:left w:val="none" w:sz="0" w:space="0" w:color="auto"/>
                <w:bottom w:val="none" w:sz="0" w:space="0" w:color="auto"/>
                <w:right w:val="none" w:sz="0" w:space="0" w:color="auto"/>
              </w:divBdr>
            </w:div>
          </w:divsChild>
        </w:div>
        <w:div w:id="1600484976">
          <w:marLeft w:val="0"/>
          <w:marRight w:val="0"/>
          <w:marTop w:val="0"/>
          <w:marBottom w:val="0"/>
          <w:divBdr>
            <w:top w:val="none" w:sz="0" w:space="0" w:color="auto"/>
            <w:left w:val="none" w:sz="0" w:space="0" w:color="auto"/>
            <w:bottom w:val="none" w:sz="0" w:space="0" w:color="auto"/>
            <w:right w:val="none" w:sz="0" w:space="0" w:color="auto"/>
          </w:divBdr>
          <w:divsChild>
            <w:div w:id="437485126">
              <w:marLeft w:val="0"/>
              <w:marRight w:val="0"/>
              <w:marTop w:val="0"/>
              <w:marBottom w:val="0"/>
              <w:divBdr>
                <w:top w:val="none" w:sz="0" w:space="0" w:color="auto"/>
                <w:left w:val="none" w:sz="0" w:space="0" w:color="auto"/>
                <w:bottom w:val="none" w:sz="0" w:space="0" w:color="auto"/>
                <w:right w:val="none" w:sz="0" w:space="0" w:color="auto"/>
              </w:divBdr>
            </w:div>
          </w:divsChild>
        </w:div>
        <w:div w:id="263002604">
          <w:marLeft w:val="0"/>
          <w:marRight w:val="0"/>
          <w:marTop w:val="0"/>
          <w:marBottom w:val="0"/>
          <w:divBdr>
            <w:top w:val="none" w:sz="0" w:space="0" w:color="auto"/>
            <w:left w:val="none" w:sz="0" w:space="0" w:color="auto"/>
            <w:bottom w:val="none" w:sz="0" w:space="0" w:color="auto"/>
            <w:right w:val="none" w:sz="0" w:space="0" w:color="auto"/>
          </w:divBdr>
          <w:divsChild>
            <w:div w:id="1305234945">
              <w:marLeft w:val="0"/>
              <w:marRight w:val="0"/>
              <w:marTop w:val="0"/>
              <w:marBottom w:val="0"/>
              <w:divBdr>
                <w:top w:val="none" w:sz="0" w:space="0" w:color="auto"/>
                <w:left w:val="none" w:sz="0" w:space="0" w:color="auto"/>
                <w:bottom w:val="none" w:sz="0" w:space="0" w:color="auto"/>
                <w:right w:val="none" w:sz="0" w:space="0" w:color="auto"/>
              </w:divBdr>
            </w:div>
          </w:divsChild>
        </w:div>
        <w:div w:id="670760991">
          <w:marLeft w:val="0"/>
          <w:marRight w:val="0"/>
          <w:marTop w:val="0"/>
          <w:marBottom w:val="0"/>
          <w:divBdr>
            <w:top w:val="none" w:sz="0" w:space="0" w:color="auto"/>
            <w:left w:val="none" w:sz="0" w:space="0" w:color="auto"/>
            <w:bottom w:val="none" w:sz="0" w:space="0" w:color="auto"/>
            <w:right w:val="none" w:sz="0" w:space="0" w:color="auto"/>
          </w:divBdr>
          <w:divsChild>
            <w:div w:id="256253031">
              <w:marLeft w:val="0"/>
              <w:marRight w:val="0"/>
              <w:marTop w:val="0"/>
              <w:marBottom w:val="0"/>
              <w:divBdr>
                <w:top w:val="none" w:sz="0" w:space="0" w:color="auto"/>
                <w:left w:val="none" w:sz="0" w:space="0" w:color="auto"/>
                <w:bottom w:val="none" w:sz="0" w:space="0" w:color="auto"/>
                <w:right w:val="none" w:sz="0" w:space="0" w:color="auto"/>
              </w:divBdr>
            </w:div>
          </w:divsChild>
        </w:div>
        <w:div w:id="1384450411">
          <w:marLeft w:val="0"/>
          <w:marRight w:val="0"/>
          <w:marTop w:val="0"/>
          <w:marBottom w:val="0"/>
          <w:divBdr>
            <w:top w:val="none" w:sz="0" w:space="0" w:color="auto"/>
            <w:left w:val="none" w:sz="0" w:space="0" w:color="auto"/>
            <w:bottom w:val="none" w:sz="0" w:space="0" w:color="auto"/>
            <w:right w:val="none" w:sz="0" w:space="0" w:color="auto"/>
          </w:divBdr>
          <w:divsChild>
            <w:div w:id="535119288">
              <w:marLeft w:val="0"/>
              <w:marRight w:val="0"/>
              <w:marTop w:val="0"/>
              <w:marBottom w:val="0"/>
              <w:divBdr>
                <w:top w:val="none" w:sz="0" w:space="0" w:color="auto"/>
                <w:left w:val="none" w:sz="0" w:space="0" w:color="auto"/>
                <w:bottom w:val="none" w:sz="0" w:space="0" w:color="auto"/>
                <w:right w:val="none" w:sz="0" w:space="0" w:color="auto"/>
              </w:divBdr>
            </w:div>
          </w:divsChild>
        </w:div>
        <w:div w:id="1935701063">
          <w:marLeft w:val="0"/>
          <w:marRight w:val="0"/>
          <w:marTop w:val="0"/>
          <w:marBottom w:val="0"/>
          <w:divBdr>
            <w:top w:val="none" w:sz="0" w:space="0" w:color="auto"/>
            <w:left w:val="none" w:sz="0" w:space="0" w:color="auto"/>
            <w:bottom w:val="none" w:sz="0" w:space="0" w:color="auto"/>
            <w:right w:val="none" w:sz="0" w:space="0" w:color="auto"/>
          </w:divBdr>
          <w:divsChild>
            <w:div w:id="1377773740">
              <w:marLeft w:val="0"/>
              <w:marRight w:val="0"/>
              <w:marTop w:val="0"/>
              <w:marBottom w:val="0"/>
              <w:divBdr>
                <w:top w:val="none" w:sz="0" w:space="0" w:color="auto"/>
                <w:left w:val="none" w:sz="0" w:space="0" w:color="auto"/>
                <w:bottom w:val="none" w:sz="0" w:space="0" w:color="auto"/>
                <w:right w:val="none" w:sz="0" w:space="0" w:color="auto"/>
              </w:divBdr>
            </w:div>
          </w:divsChild>
        </w:div>
        <w:div w:id="700471461">
          <w:marLeft w:val="0"/>
          <w:marRight w:val="0"/>
          <w:marTop w:val="0"/>
          <w:marBottom w:val="0"/>
          <w:divBdr>
            <w:top w:val="none" w:sz="0" w:space="0" w:color="auto"/>
            <w:left w:val="none" w:sz="0" w:space="0" w:color="auto"/>
            <w:bottom w:val="none" w:sz="0" w:space="0" w:color="auto"/>
            <w:right w:val="none" w:sz="0" w:space="0" w:color="auto"/>
          </w:divBdr>
          <w:divsChild>
            <w:div w:id="41877665">
              <w:marLeft w:val="0"/>
              <w:marRight w:val="0"/>
              <w:marTop w:val="0"/>
              <w:marBottom w:val="0"/>
              <w:divBdr>
                <w:top w:val="none" w:sz="0" w:space="0" w:color="auto"/>
                <w:left w:val="none" w:sz="0" w:space="0" w:color="auto"/>
                <w:bottom w:val="none" w:sz="0" w:space="0" w:color="auto"/>
                <w:right w:val="none" w:sz="0" w:space="0" w:color="auto"/>
              </w:divBdr>
            </w:div>
            <w:div w:id="373773117">
              <w:marLeft w:val="0"/>
              <w:marRight w:val="0"/>
              <w:marTop w:val="0"/>
              <w:marBottom w:val="0"/>
              <w:divBdr>
                <w:top w:val="none" w:sz="0" w:space="0" w:color="auto"/>
                <w:left w:val="none" w:sz="0" w:space="0" w:color="auto"/>
                <w:bottom w:val="none" w:sz="0" w:space="0" w:color="auto"/>
                <w:right w:val="none" w:sz="0" w:space="0" w:color="auto"/>
              </w:divBdr>
            </w:div>
            <w:div w:id="1611471422">
              <w:marLeft w:val="0"/>
              <w:marRight w:val="0"/>
              <w:marTop w:val="0"/>
              <w:marBottom w:val="0"/>
              <w:divBdr>
                <w:top w:val="none" w:sz="0" w:space="0" w:color="auto"/>
                <w:left w:val="none" w:sz="0" w:space="0" w:color="auto"/>
                <w:bottom w:val="none" w:sz="0" w:space="0" w:color="auto"/>
                <w:right w:val="none" w:sz="0" w:space="0" w:color="auto"/>
              </w:divBdr>
            </w:div>
            <w:div w:id="1091580367">
              <w:marLeft w:val="0"/>
              <w:marRight w:val="0"/>
              <w:marTop w:val="0"/>
              <w:marBottom w:val="0"/>
              <w:divBdr>
                <w:top w:val="none" w:sz="0" w:space="0" w:color="auto"/>
                <w:left w:val="none" w:sz="0" w:space="0" w:color="auto"/>
                <w:bottom w:val="none" w:sz="0" w:space="0" w:color="auto"/>
                <w:right w:val="none" w:sz="0" w:space="0" w:color="auto"/>
              </w:divBdr>
            </w:div>
            <w:div w:id="2075156461">
              <w:marLeft w:val="0"/>
              <w:marRight w:val="0"/>
              <w:marTop w:val="0"/>
              <w:marBottom w:val="0"/>
              <w:divBdr>
                <w:top w:val="none" w:sz="0" w:space="0" w:color="auto"/>
                <w:left w:val="none" w:sz="0" w:space="0" w:color="auto"/>
                <w:bottom w:val="none" w:sz="0" w:space="0" w:color="auto"/>
                <w:right w:val="none" w:sz="0" w:space="0" w:color="auto"/>
              </w:divBdr>
            </w:div>
            <w:div w:id="835145015">
              <w:marLeft w:val="0"/>
              <w:marRight w:val="0"/>
              <w:marTop w:val="0"/>
              <w:marBottom w:val="0"/>
              <w:divBdr>
                <w:top w:val="none" w:sz="0" w:space="0" w:color="auto"/>
                <w:left w:val="none" w:sz="0" w:space="0" w:color="auto"/>
                <w:bottom w:val="none" w:sz="0" w:space="0" w:color="auto"/>
                <w:right w:val="none" w:sz="0" w:space="0" w:color="auto"/>
              </w:divBdr>
            </w:div>
            <w:div w:id="1412654195">
              <w:marLeft w:val="0"/>
              <w:marRight w:val="0"/>
              <w:marTop w:val="0"/>
              <w:marBottom w:val="0"/>
              <w:divBdr>
                <w:top w:val="none" w:sz="0" w:space="0" w:color="auto"/>
                <w:left w:val="none" w:sz="0" w:space="0" w:color="auto"/>
                <w:bottom w:val="none" w:sz="0" w:space="0" w:color="auto"/>
                <w:right w:val="none" w:sz="0" w:space="0" w:color="auto"/>
              </w:divBdr>
            </w:div>
            <w:div w:id="690570267">
              <w:marLeft w:val="0"/>
              <w:marRight w:val="0"/>
              <w:marTop w:val="0"/>
              <w:marBottom w:val="0"/>
              <w:divBdr>
                <w:top w:val="none" w:sz="0" w:space="0" w:color="auto"/>
                <w:left w:val="none" w:sz="0" w:space="0" w:color="auto"/>
                <w:bottom w:val="none" w:sz="0" w:space="0" w:color="auto"/>
                <w:right w:val="none" w:sz="0" w:space="0" w:color="auto"/>
              </w:divBdr>
            </w:div>
            <w:div w:id="1338341608">
              <w:marLeft w:val="0"/>
              <w:marRight w:val="0"/>
              <w:marTop w:val="0"/>
              <w:marBottom w:val="0"/>
              <w:divBdr>
                <w:top w:val="none" w:sz="0" w:space="0" w:color="auto"/>
                <w:left w:val="none" w:sz="0" w:space="0" w:color="auto"/>
                <w:bottom w:val="none" w:sz="0" w:space="0" w:color="auto"/>
                <w:right w:val="none" w:sz="0" w:space="0" w:color="auto"/>
              </w:divBdr>
            </w:div>
            <w:div w:id="38555989">
              <w:marLeft w:val="0"/>
              <w:marRight w:val="0"/>
              <w:marTop w:val="0"/>
              <w:marBottom w:val="0"/>
              <w:divBdr>
                <w:top w:val="none" w:sz="0" w:space="0" w:color="auto"/>
                <w:left w:val="none" w:sz="0" w:space="0" w:color="auto"/>
                <w:bottom w:val="none" w:sz="0" w:space="0" w:color="auto"/>
                <w:right w:val="none" w:sz="0" w:space="0" w:color="auto"/>
              </w:divBdr>
            </w:div>
            <w:div w:id="1564565572">
              <w:marLeft w:val="0"/>
              <w:marRight w:val="0"/>
              <w:marTop w:val="0"/>
              <w:marBottom w:val="0"/>
              <w:divBdr>
                <w:top w:val="none" w:sz="0" w:space="0" w:color="auto"/>
                <w:left w:val="none" w:sz="0" w:space="0" w:color="auto"/>
                <w:bottom w:val="none" w:sz="0" w:space="0" w:color="auto"/>
                <w:right w:val="none" w:sz="0" w:space="0" w:color="auto"/>
              </w:divBdr>
            </w:div>
            <w:div w:id="887423277">
              <w:marLeft w:val="0"/>
              <w:marRight w:val="0"/>
              <w:marTop w:val="0"/>
              <w:marBottom w:val="0"/>
              <w:divBdr>
                <w:top w:val="none" w:sz="0" w:space="0" w:color="auto"/>
                <w:left w:val="none" w:sz="0" w:space="0" w:color="auto"/>
                <w:bottom w:val="none" w:sz="0" w:space="0" w:color="auto"/>
                <w:right w:val="none" w:sz="0" w:space="0" w:color="auto"/>
              </w:divBdr>
            </w:div>
            <w:div w:id="643849180">
              <w:marLeft w:val="0"/>
              <w:marRight w:val="0"/>
              <w:marTop w:val="0"/>
              <w:marBottom w:val="0"/>
              <w:divBdr>
                <w:top w:val="none" w:sz="0" w:space="0" w:color="auto"/>
                <w:left w:val="none" w:sz="0" w:space="0" w:color="auto"/>
                <w:bottom w:val="none" w:sz="0" w:space="0" w:color="auto"/>
                <w:right w:val="none" w:sz="0" w:space="0" w:color="auto"/>
              </w:divBdr>
            </w:div>
            <w:div w:id="1006782458">
              <w:marLeft w:val="0"/>
              <w:marRight w:val="0"/>
              <w:marTop w:val="0"/>
              <w:marBottom w:val="0"/>
              <w:divBdr>
                <w:top w:val="none" w:sz="0" w:space="0" w:color="auto"/>
                <w:left w:val="none" w:sz="0" w:space="0" w:color="auto"/>
                <w:bottom w:val="none" w:sz="0" w:space="0" w:color="auto"/>
                <w:right w:val="none" w:sz="0" w:space="0" w:color="auto"/>
              </w:divBdr>
            </w:div>
            <w:div w:id="1402294533">
              <w:marLeft w:val="0"/>
              <w:marRight w:val="0"/>
              <w:marTop w:val="0"/>
              <w:marBottom w:val="0"/>
              <w:divBdr>
                <w:top w:val="none" w:sz="0" w:space="0" w:color="auto"/>
                <w:left w:val="none" w:sz="0" w:space="0" w:color="auto"/>
                <w:bottom w:val="none" w:sz="0" w:space="0" w:color="auto"/>
                <w:right w:val="none" w:sz="0" w:space="0" w:color="auto"/>
              </w:divBdr>
            </w:div>
            <w:div w:id="1290937562">
              <w:marLeft w:val="0"/>
              <w:marRight w:val="0"/>
              <w:marTop w:val="0"/>
              <w:marBottom w:val="0"/>
              <w:divBdr>
                <w:top w:val="none" w:sz="0" w:space="0" w:color="auto"/>
                <w:left w:val="none" w:sz="0" w:space="0" w:color="auto"/>
                <w:bottom w:val="none" w:sz="0" w:space="0" w:color="auto"/>
                <w:right w:val="none" w:sz="0" w:space="0" w:color="auto"/>
              </w:divBdr>
            </w:div>
            <w:div w:id="1150095744">
              <w:marLeft w:val="0"/>
              <w:marRight w:val="0"/>
              <w:marTop w:val="0"/>
              <w:marBottom w:val="0"/>
              <w:divBdr>
                <w:top w:val="none" w:sz="0" w:space="0" w:color="auto"/>
                <w:left w:val="none" w:sz="0" w:space="0" w:color="auto"/>
                <w:bottom w:val="none" w:sz="0" w:space="0" w:color="auto"/>
                <w:right w:val="none" w:sz="0" w:space="0" w:color="auto"/>
              </w:divBdr>
            </w:div>
            <w:div w:id="1696729357">
              <w:marLeft w:val="0"/>
              <w:marRight w:val="0"/>
              <w:marTop w:val="0"/>
              <w:marBottom w:val="0"/>
              <w:divBdr>
                <w:top w:val="none" w:sz="0" w:space="0" w:color="auto"/>
                <w:left w:val="none" w:sz="0" w:space="0" w:color="auto"/>
                <w:bottom w:val="none" w:sz="0" w:space="0" w:color="auto"/>
                <w:right w:val="none" w:sz="0" w:space="0" w:color="auto"/>
              </w:divBdr>
            </w:div>
            <w:div w:id="859129819">
              <w:marLeft w:val="0"/>
              <w:marRight w:val="0"/>
              <w:marTop w:val="0"/>
              <w:marBottom w:val="0"/>
              <w:divBdr>
                <w:top w:val="none" w:sz="0" w:space="0" w:color="auto"/>
                <w:left w:val="none" w:sz="0" w:space="0" w:color="auto"/>
                <w:bottom w:val="none" w:sz="0" w:space="0" w:color="auto"/>
                <w:right w:val="none" w:sz="0" w:space="0" w:color="auto"/>
              </w:divBdr>
            </w:div>
            <w:div w:id="782842501">
              <w:marLeft w:val="0"/>
              <w:marRight w:val="0"/>
              <w:marTop w:val="0"/>
              <w:marBottom w:val="0"/>
              <w:divBdr>
                <w:top w:val="none" w:sz="0" w:space="0" w:color="auto"/>
                <w:left w:val="none" w:sz="0" w:space="0" w:color="auto"/>
                <w:bottom w:val="none" w:sz="0" w:space="0" w:color="auto"/>
                <w:right w:val="none" w:sz="0" w:space="0" w:color="auto"/>
              </w:divBdr>
            </w:div>
          </w:divsChild>
        </w:div>
        <w:div w:id="1273897991">
          <w:marLeft w:val="0"/>
          <w:marRight w:val="0"/>
          <w:marTop w:val="0"/>
          <w:marBottom w:val="0"/>
          <w:divBdr>
            <w:top w:val="none" w:sz="0" w:space="0" w:color="auto"/>
            <w:left w:val="none" w:sz="0" w:space="0" w:color="auto"/>
            <w:bottom w:val="none" w:sz="0" w:space="0" w:color="auto"/>
            <w:right w:val="none" w:sz="0" w:space="0" w:color="auto"/>
          </w:divBdr>
          <w:divsChild>
            <w:div w:id="1227498307">
              <w:marLeft w:val="0"/>
              <w:marRight w:val="0"/>
              <w:marTop w:val="0"/>
              <w:marBottom w:val="0"/>
              <w:divBdr>
                <w:top w:val="none" w:sz="0" w:space="0" w:color="auto"/>
                <w:left w:val="none" w:sz="0" w:space="0" w:color="auto"/>
                <w:bottom w:val="none" w:sz="0" w:space="0" w:color="auto"/>
                <w:right w:val="none" w:sz="0" w:space="0" w:color="auto"/>
              </w:divBdr>
            </w:div>
          </w:divsChild>
        </w:div>
        <w:div w:id="516121975">
          <w:marLeft w:val="0"/>
          <w:marRight w:val="0"/>
          <w:marTop w:val="0"/>
          <w:marBottom w:val="0"/>
          <w:divBdr>
            <w:top w:val="none" w:sz="0" w:space="0" w:color="auto"/>
            <w:left w:val="none" w:sz="0" w:space="0" w:color="auto"/>
            <w:bottom w:val="none" w:sz="0" w:space="0" w:color="auto"/>
            <w:right w:val="none" w:sz="0" w:space="0" w:color="auto"/>
          </w:divBdr>
          <w:divsChild>
            <w:div w:id="542405501">
              <w:marLeft w:val="0"/>
              <w:marRight w:val="0"/>
              <w:marTop w:val="0"/>
              <w:marBottom w:val="0"/>
              <w:divBdr>
                <w:top w:val="none" w:sz="0" w:space="0" w:color="auto"/>
                <w:left w:val="none" w:sz="0" w:space="0" w:color="auto"/>
                <w:bottom w:val="none" w:sz="0" w:space="0" w:color="auto"/>
                <w:right w:val="none" w:sz="0" w:space="0" w:color="auto"/>
              </w:divBdr>
            </w:div>
          </w:divsChild>
        </w:div>
        <w:div w:id="559369556">
          <w:marLeft w:val="0"/>
          <w:marRight w:val="0"/>
          <w:marTop w:val="0"/>
          <w:marBottom w:val="0"/>
          <w:divBdr>
            <w:top w:val="none" w:sz="0" w:space="0" w:color="auto"/>
            <w:left w:val="none" w:sz="0" w:space="0" w:color="auto"/>
            <w:bottom w:val="none" w:sz="0" w:space="0" w:color="auto"/>
            <w:right w:val="none" w:sz="0" w:space="0" w:color="auto"/>
          </w:divBdr>
          <w:divsChild>
            <w:div w:id="652487719">
              <w:marLeft w:val="0"/>
              <w:marRight w:val="0"/>
              <w:marTop w:val="0"/>
              <w:marBottom w:val="0"/>
              <w:divBdr>
                <w:top w:val="none" w:sz="0" w:space="0" w:color="auto"/>
                <w:left w:val="none" w:sz="0" w:space="0" w:color="auto"/>
                <w:bottom w:val="none" w:sz="0" w:space="0" w:color="auto"/>
                <w:right w:val="none" w:sz="0" w:space="0" w:color="auto"/>
              </w:divBdr>
            </w:div>
            <w:div w:id="1458254296">
              <w:marLeft w:val="0"/>
              <w:marRight w:val="0"/>
              <w:marTop w:val="0"/>
              <w:marBottom w:val="0"/>
              <w:divBdr>
                <w:top w:val="none" w:sz="0" w:space="0" w:color="auto"/>
                <w:left w:val="none" w:sz="0" w:space="0" w:color="auto"/>
                <w:bottom w:val="none" w:sz="0" w:space="0" w:color="auto"/>
                <w:right w:val="none" w:sz="0" w:space="0" w:color="auto"/>
              </w:divBdr>
            </w:div>
            <w:div w:id="958531834">
              <w:marLeft w:val="0"/>
              <w:marRight w:val="0"/>
              <w:marTop w:val="0"/>
              <w:marBottom w:val="0"/>
              <w:divBdr>
                <w:top w:val="none" w:sz="0" w:space="0" w:color="auto"/>
                <w:left w:val="none" w:sz="0" w:space="0" w:color="auto"/>
                <w:bottom w:val="none" w:sz="0" w:space="0" w:color="auto"/>
                <w:right w:val="none" w:sz="0" w:space="0" w:color="auto"/>
              </w:divBdr>
            </w:div>
            <w:div w:id="2049913492">
              <w:marLeft w:val="0"/>
              <w:marRight w:val="0"/>
              <w:marTop w:val="0"/>
              <w:marBottom w:val="0"/>
              <w:divBdr>
                <w:top w:val="none" w:sz="0" w:space="0" w:color="auto"/>
                <w:left w:val="none" w:sz="0" w:space="0" w:color="auto"/>
                <w:bottom w:val="none" w:sz="0" w:space="0" w:color="auto"/>
                <w:right w:val="none" w:sz="0" w:space="0" w:color="auto"/>
              </w:divBdr>
            </w:div>
            <w:div w:id="1622763857">
              <w:marLeft w:val="0"/>
              <w:marRight w:val="0"/>
              <w:marTop w:val="0"/>
              <w:marBottom w:val="0"/>
              <w:divBdr>
                <w:top w:val="none" w:sz="0" w:space="0" w:color="auto"/>
                <w:left w:val="none" w:sz="0" w:space="0" w:color="auto"/>
                <w:bottom w:val="none" w:sz="0" w:space="0" w:color="auto"/>
                <w:right w:val="none" w:sz="0" w:space="0" w:color="auto"/>
              </w:divBdr>
            </w:div>
            <w:div w:id="1852917031">
              <w:marLeft w:val="0"/>
              <w:marRight w:val="0"/>
              <w:marTop w:val="0"/>
              <w:marBottom w:val="0"/>
              <w:divBdr>
                <w:top w:val="none" w:sz="0" w:space="0" w:color="auto"/>
                <w:left w:val="none" w:sz="0" w:space="0" w:color="auto"/>
                <w:bottom w:val="none" w:sz="0" w:space="0" w:color="auto"/>
                <w:right w:val="none" w:sz="0" w:space="0" w:color="auto"/>
              </w:divBdr>
            </w:div>
            <w:div w:id="1984848082">
              <w:marLeft w:val="0"/>
              <w:marRight w:val="0"/>
              <w:marTop w:val="0"/>
              <w:marBottom w:val="0"/>
              <w:divBdr>
                <w:top w:val="none" w:sz="0" w:space="0" w:color="auto"/>
                <w:left w:val="none" w:sz="0" w:space="0" w:color="auto"/>
                <w:bottom w:val="none" w:sz="0" w:space="0" w:color="auto"/>
                <w:right w:val="none" w:sz="0" w:space="0" w:color="auto"/>
              </w:divBdr>
            </w:div>
            <w:div w:id="182794147">
              <w:marLeft w:val="0"/>
              <w:marRight w:val="0"/>
              <w:marTop w:val="0"/>
              <w:marBottom w:val="0"/>
              <w:divBdr>
                <w:top w:val="none" w:sz="0" w:space="0" w:color="auto"/>
                <w:left w:val="none" w:sz="0" w:space="0" w:color="auto"/>
                <w:bottom w:val="none" w:sz="0" w:space="0" w:color="auto"/>
                <w:right w:val="none" w:sz="0" w:space="0" w:color="auto"/>
              </w:divBdr>
            </w:div>
            <w:div w:id="53940562">
              <w:marLeft w:val="0"/>
              <w:marRight w:val="0"/>
              <w:marTop w:val="0"/>
              <w:marBottom w:val="0"/>
              <w:divBdr>
                <w:top w:val="none" w:sz="0" w:space="0" w:color="auto"/>
                <w:left w:val="none" w:sz="0" w:space="0" w:color="auto"/>
                <w:bottom w:val="none" w:sz="0" w:space="0" w:color="auto"/>
                <w:right w:val="none" w:sz="0" w:space="0" w:color="auto"/>
              </w:divBdr>
            </w:div>
            <w:div w:id="1998262819">
              <w:marLeft w:val="0"/>
              <w:marRight w:val="0"/>
              <w:marTop w:val="0"/>
              <w:marBottom w:val="0"/>
              <w:divBdr>
                <w:top w:val="none" w:sz="0" w:space="0" w:color="auto"/>
                <w:left w:val="none" w:sz="0" w:space="0" w:color="auto"/>
                <w:bottom w:val="none" w:sz="0" w:space="0" w:color="auto"/>
                <w:right w:val="none" w:sz="0" w:space="0" w:color="auto"/>
              </w:divBdr>
            </w:div>
            <w:div w:id="1508133404">
              <w:marLeft w:val="0"/>
              <w:marRight w:val="0"/>
              <w:marTop w:val="0"/>
              <w:marBottom w:val="0"/>
              <w:divBdr>
                <w:top w:val="none" w:sz="0" w:space="0" w:color="auto"/>
                <w:left w:val="none" w:sz="0" w:space="0" w:color="auto"/>
                <w:bottom w:val="none" w:sz="0" w:space="0" w:color="auto"/>
                <w:right w:val="none" w:sz="0" w:space="0" w:color="auto"/>
              </w:divBdr>
            </w:div>
            <w:div w:id="827087471">
              <w:marLeft w:val="0"/>
              <w:marRight w:val="0"/>
              <w:marTop w:val="0"/>
              <w:marBottom w:val="0"/>
              <w:divBdr>
                <w:top w:val="none" w:sz="0" w:space="0" w:color="auto"/>
                <w:left w:val="none" w:sz="0" w:space="0" w:color="auto"/>
                <w:bottom w:val="none" w:sz="0" w:space="0" w:color="auto"/>
                <w:right w:val="none" w:sz="0" w:space="0" w:color="auto"/>
              </w:divBdr>
            </w:div>
            <w:div w:id="7222277">
              <w:marLeft w:val="0"/>
              <w:marRight w:val="0"/>
              <w:marTop w:val="0"/>
              <w:marBottom w:val="0"/>
              <w:divBdr>
                <w:top w:val="none" w:sz="0" w:space="0" w:color="auto"/>
                <w:left w:val="none" w:sz="0" w:space="0" w:color="auto"/>
                <w:bottom w:val="none" w:sz="0" w:space="0" w:color="auto"/>
                <w:right w:val="none" w:sz="0" w:space="0" w:color="auto"/>
              </w:divBdr>
            </w:div>
            <w:div w:id="1287812237">
              <w:marLeft w:val="0"/>
              <w:marRight w:val="0"/>
              <w:marTop w:val="0"/>
              <w:marBottom w:val="0"/>
              <w:divBdr>
                <w:top w:val="none" w:sz="0" w:space="0" w:color="auto"/>
                <w:left w:val="none" w:sz="0" w:space="0" w:color="auto"/>
                <w:bottom w:val="none" w:sz="0" w:space="0" w:color="auto"/>
                <w:right w:val="none" w:sz="0" w:space="0" w:color="auto"/>
              </w:divBdr>
            </w:div>
            <w:div w:id="1990203119">
              <w:marLeft w:val="0"/>
              <w:marRight w:val="0"/>
              <w:marTop w:val="0"/>
              <w:marBottom w:val="0"/>
              <w:divBdr>
                <w:top w:val="none" w:sz="0" w:space="0" w:color="auto"/>
                <w:left w:val="none" w:sz="0" w:space="0" w:color="auto"/>
                <w:bottom w:val="none" w:sz="0" w:space="0" w:color="auto"/>
                <w:right w:val="none" w:sz="0" w:space="0" w:color="auto"/>
              </w:divBdr>
            </w:div>
            <w:div w:id="1604995613">
              <w:marLeft w:val="0"/>
              <w:marRight w:val="0"/>
              <w:marTop w:val="0"/>
              <w:marBottom w:val="0"/>
              <w:divBdr>
                <w:top w:val="none" w:sz="0" w:space="0" w:color="auto"/>
                <w:left w:val="none" w:sz="0" w:space="0" w:color="auto"/>
                <w:bottom w:val="none" w:sz="0" w:space="0" w:color="auto"/>
                <w:right w:val="none" w:sz="0" w:space="0" w:color="auto"/>
              </w:divBdr>
            </w:div>
            <w:div w:id="1179348707">
              <w:marLeft w:val="0"/>
              <w:marRight w:val="0"/>
              <w:marTop w:val="0"/>
              <w:marBottom w:val="0"/>
              <w:divBdr>
                <w:top w:val="none" w:sz="0" w:space="0" w:color="auto"/>
                <w:left w:val="none" w:sz="0" w:space="0" w:color="auto"/>
                <w:bottom w:val="none" w:sz="0" w:space="0" w:color="auto"/>
                <w:right w:val="none" w:sz="0" w:space="0" w:color="auto"/>
              </w:divBdr>
            </w:div>
          </w:divsChild>
        </w:div>
        <w:div w:id="579025368">
          <w:marLeft w:val="0"/>
          <w:marRight w:val="0"/>
          <w:marTop w:val="0"/>
          <w:marBottom w:val="0"/>
          <w:divBdr>
            <w:top w:val="none" w:sz="0" w:space="0" w:color="auto"/>
            <w:left w:val="none" w:sz="0" w:space="0" w:color="auto"/>
            <w:bottom w:val="none" w:sz="0" w:space="0" w:color="auto"/>
            <w:right w:val="none" w:sz="0" w:space="0" w:color="auto"/>
          </w:divBdr>
          <w:divsChild>
            <w:div w:id="753084960">
              <w:marLeft w:val="0"/>
              <w:marRight w:val="0"/>
              <w:marTop w:val="0"/>
              <w:marBottom w:val="0"/>
              <w:divBdr>
                <w:top w:val="none" w:sz="0" w:space="0" w:color="auto"/>
                <w:left w:val="none" w:sz="0" w:space="0" w:color="auto"/>
                <w:bottom w:val="none" w:sz="0" w:space="0" w:color="auto"/>
                <w:right w:val="none" w:sz="0" w:space="0" w:color="auto"/>
              </w:divBdr>
            </w:div>
          </w:divsChild>
        </w:div>
        <w:div w:id="1803234825">
          <w:marLeft w:val="0"/>
          <w:marRight w:val="0"/>
          <w:marTop w:val="0"/>
          <w:marBottom w:val="0"/>
          <w:divBdr>
            <w:top w:val="none" w:sz="0" w:space="0" w:color="auto"/>
            <w:left w:val="none" w:sz="0" w:space="0" w:color="auto"/>
            <w:bottom w:val="none" w:sz="0" w:space="0" w:color="auto"/>
            <w:right w:val="none" w:sz="0" w:space="0" w:color="auto"/>
          </w:divBdr>
          <w:divsChild>
            <w:div w:id="474567899">
              <w:marLeft w:val="0"/>
              <w:marRight w:val="0"/>
              <w:marTop w:val="0"/>
              <w:marBottom w:val="0"/>
              <w:divBdr>
                <w:top w:val="none" w:sz="0" w:space="0" w:color="auto"/>
                <w:left w:val="none" w:sz="0" w:space="0" w:color="auto"/>
                <w:bottom w:val="none" w:sz="0" w:space="0" w:color="auto"/>
                <w:right w:val="none" w:sz="0" w:space="0" w:color="auto"/>
              </w:divBdr>
            </w:div>
          </w:divsChild>
        </w:div>
        <w:div w:id="985624575">
          <w:marLeft w:val="0"/>
          <w:marRight w:val="0"/>
          <w:marTop w:val="0"/>
          <w:marBottom w:val="0"/>
          <w:divBdr>
            <w:top w:val="none" w:sz="0" w:space="0" w:color="auto"/>
            <w:left w:val="none" w:sz="0" w:space="0" w:color="auto"/>
            <w:bottom w:val="none" w:sz="0" w:space="0" w:color="auto"/>
            <w:right w:val="none" w:sz="0" w:space="0" w:color="auto"/>
          </w:divBdr>
          <w:divsChild>
            <w:div w:id="775488567">
              <w:marLeft w:val="0"/>
              <w:marRight w:val="0"/>
              <w:marTop w:val="0"/>
              <w:marBottom w:val="0"/>
              <w:divBdr>
                <w:top w:val="none" w:sz="0" w:space="0" w:color="auto"/>
                <w:left w:val="none" w:sz="0" w:space="0" w:color="auto"/>
                <w:bottom w:val="none" w:sz="0" w:space="0" w:color="auto"/>
                <w:right w:val="none" w:sz="0" w:space="0" w:color="auto"/>
              </w:divBdr>
            </w:div>
          </w:divsChild>
        </w:div>
        <w:div w:id="1131359925">
          <w:marLeft w:val="0"/>
          <w:marRight w:val="0"/>
          <w:marTop w:val="0"/>
          <w:marBottom w:val="0"/>
          <w:divBdr>
            <w:top w:val="none" w:sz="0" w:space="0" w:color="auto"/>
            <w:left w:val="none" w:sz="0" w:space="0" w:color="auto"/>
            <w:bottom w:val="none" w:sz="0" w:space="0" w:color="auto"/>
            <w:right w:val="none" w:sz="0" w:space="0" w:color="auto"/>
          </w:divBdr>
          <w:divsChild>
            <w:div w:id="710154720">
              <w:marLeft w:val="0"/>
              <w:marRight w:val="0"/>
              <w:marTop w:val="0"/>
              <w:marBottom w:val="0"/>
              <w:divBdr>
                <w:top w:val="none" w:sz="0" w:space="0" w:color="auto"/>
                <w:left w:val="none" w:sz="0" w:space="0" w:color="auto"/>
                <w:bottom w:val="none" w:sz="0" w:space="0" w:color="auto"/>
                <w:right w:val="none" w:sz="0" w:space="0" w:color="auto"/>
              </w:divBdr>
            </w:div>
          </w:divsChild>
        </w:div>
        <w:div w:id="1637372007">
          <w:marLeft w:val="0"/>
          <w:marRight w:val="0"/>
          <w:marTop w:val="0"/>
          <w:marBottom w:val="0"/>
          <w:divBdr>
            <w:top w:val="none" w:sz="0" w:space="0" w:color="auto"/>
            <w:left w:val="none" w:sz="0" w:space="0" w:color="auto"/>
            <w:bottom w:val="none" w:sz="0" w:space="0" w:color="auto"/>
            <w:right w:val="none" w:sz="0" w:space="0" w:color="auto"/>
          </w:divBdr>
          <w:divsChild>
            <w:div w:id="1822697627">
              <w:marLeft w:val="0"/>
              <w:marRight w:val="0"/>
              <w:marTop w:val="0"/>
              <w:marBottom w:val="0"/>
              <w:divBdr>
                <w:top w:val="none" w:sz="0" w:space="0" w:color="auto"/>
                <w:left w:val="none" w:sz="0" w:space="0" w:color="auto"/>
                <w:bottom w:val="none" w:sz="0" w:space="0" w:color="auto"/>
                <w:right w:val="none" w:sz="0" w:space="0" w:color="auto"/>
              </w:divBdr>
            </w:div>
          </w:divsChild>
        </w:div>
        <w:div w:id="510070280">
          <w:marLeft w:val="0"/>
          <w:marRight w:val="0"/>
          <w:marTop w:val="0"/>
          <w:marBottom w:val="0"/>
          <w:divBdr>
            <w:top w:val="none" w:sz="0" w:space="0" w:color="auto"/>
            <w:left w:val="none" w:sz="0" w:space="0" w:color="auto"/>
            <w:bottom w:val="none" w:sz="0" w:space="0" w:color="auto"/>
            <w:right w:val="none" w:sz="0" w:space="0" w:color="auto"/>
          </w:divBdr>
          <w:divsChild>
            <w:div w:id="71651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036510">
      <w:bodyDiv w:val="1"/>
      <w:marLeft w:val="0"/>
      <w:marRight w:val="0"/>
      <w:marTop w:val="0"/>
      <w:marBottom w:val="0"/>
      <w:divBdr>
        <w:top w:val="none" w:sz="0" w:space="0" w:color="auto"/>
        <w:left w:val="none" w:sz="0" w:space="0" w:color="auto"/>
        <w:bottom w:val="none" w:sz="0" w:space="0" w:color="auto"/>
        <w:right w:val="none" w:sz="0" w:space="0" w:color="auto"/>
      </w:divBdr>
    </w:div>
    <w:div w:id="1786921181">
      <w:bodyDiv w:val="1"/>
      <w:marLeft w:val="0"/>
      <w:marRight w:val="0"/>
      <w:marTop w:val="0"/>
      <w:marBottom w:val="0"/>
      <w:divBdr>
        <w:top w:val="none" w:sz="0" w:space="0" w:color="auto"/>
        <w:left w:val="none" w:sz="0" w:space="0" w:color="auto"/>
        <w:bottom w:val="none" w:sz="0" w:space="0" w:color="auto"/>
        <w:right w:val="none" w:sz="0" w:space="0" w:color="auto"/>
      </w:divBdr>
      <w:divsChild>
        <w:div w:id="18356323">
          <w:marLeft w:val="0"/>
          <w:marRight w:val="0"/>
          <w:marTop w:val="0"/>
          <w:marBottom w:val="0"/>
          <w:divBdr>
            <w:top w:val="none" w:sz="0" w:space="0" w:color="auto"/>
            <w:left w:val="none" w:sz="0" w:space="0" w:color="auto"/>
            <w:bottom w:val="none" w:sz="0" w:space="0" w:color="auto"/>
            <w:right w:val="none" w:sz="0" w:space="0" w:color="auto"/>
          </w:divBdr>
        </w:div>
        <w:div w:id="521170641">
          <w:marLeft w:val="0"/>
          <w:marRight w:val="0"/>
          <w:marTop w:val="0"/>
          <w:marBottom w:val="0"/>
          <w:divBdr>
            <w:top w:val="none" w:sz="0" w:space="0" w:color="auto"/>
            <w:left w:val="none" w:sz="0" w:space="0" w:color="auto"/>
            <w:bottom w:val="none" w:sz="0" w:space="0" w:color="auto"/>
            <w:right w:val="none" w:sz="0" w:space="0" w:color="auto"/>
          </w:divBdr>
        </w:div>
        <w:div w:id="1619531173">
          <w:marLeft w:val="0"/>
          <w:marRight w:val="0"/>
          <w:marTop w:val="0"/>
          <w:marBottom w:val="0"/>
          <w:divBdr>
            <w:top w:val="none" w:sz="0" w:space="0" w:color="auto"/>
            <w:left w:val="none" w:sz="0" w:space="0" w:color="auto"/>
            <w:bottom w:val="none" w:sz="0" w:space="0" w:color="auto"/>
            <w:right w:val="none" w:sz="0" w:space="0" w:color="auto"/>
          </w:divBdr>
        </w:div>
      </w:divsChild>
    </w:div>
    <w:div w:id="1792478801">
      <w:bodyDiv w:val="1"/>
      <w:marLeft w:val="0"/>
      <w:marRight w:val="0"/>
      <w:marTop w:val="0"/>
      <w:marBottom w:val="0"/>
      <w:divBdr>
        <w:top w:val="none" w:sz="0" w:space="0" w:color="auto"/>
        <w:left w:val="none" w:sz="0" w:space="0" w:color="auto"/>
        <w:bottom w:val="none" w:sz="0" w:space="0" w:color="auto"/>
        <w:right w:val="none" w:sz="0" w:space="0" w:color="auto"/>
      </w:divBdr>
    </w:div>
    <w:div w:id="1795245163">
      <w:bodyDiv w:val="1"/>
      <w:marLeft w:val="0"/>
      <w:marRight w:val="0"/>
      <w:marTop w:val="0"/>
      <w:marBottom w:val="0"/>
      <w:divBdr>
        <w:top w:val="none" w:sz="0" w:space="0" w:color="auto"/>
        <w:left w:val="none" w:sz="0" w:space="0" w:color="auto"/>
        <w:bottom w:val="none" w:sz="0" w:space="0" w:color="auto"/>
        <w:right w:val="none" w:sz="0" w:space="0" w:color="auto"/>
      </w:divBdr>
      <w:divsChild>
        <w:div w:id="2079592256">
          <w:marLeft w:val="0"/>
          <w:marRight w:val="0"/>
          <w:marTop w:val="0"/>
          <w:marBottom w:val="0"/>
          <w:divBdr>
            <w:top w:val="none" w:sz="0" w:space="0" w:color="auto"/>
            <w:left w:val="none" w:sz="0" w:space="0" w:color="auto"/>
            <w:bottom w:val="none" w:sz="0" w:space="0" w:color="auto"/>
            <w:right w:val="none" w:sz="0" w:space="0" w:color="auto"/>
          </w:divBdr>
          <w:divsChild>
            <w:div w:id="1924758470">
              <w:marLeft w:val="0"/>
              <w:marRight w:val="0"/>
              <w:marTop w:val="0"/>
              <w:marBottom w:val="0"/>
              <w:divBdr>
                <w:top w:val="none" w:sz="0" w:space="0" w:color="auto"/>
                <w:left w:val="none" w:sz="0" w:space="0" w:color="auto"/>
                <w:bottom w:val="none" w:sz="0" w:space="0" w:color="auto"/>
                <w:right w:val="none" w:sz="0" w:space="0" w:color="auto"/>
              </w:divBdr>
            </w:div>
          </w:divsChild>
        </w:div>
        <w:div w:id="11609182">
          <w:marLeft w:val="0"/>
          <w:marRight w:val="0"/>
          <w:marTop w:val="0"/>
          <w:marBottom w:val="0"/>
          <w:divBdr>
            <w:top w:val="none" w:sz="0" w:space="0" w:color="auto"/>
            <w:left w:val="none" w:sz="0" w:space="0" w:color="auto"/>
            <w:bottom w:val="none" w:sz="0" w:space="0" w:color="auto"/>
            <w:right w:val="none" w:sz="0" w:space="0" w:color="auto"/>
          </w:divBdr>
          <w:divsChild>
            <w:div w:id="433791652">
              <w:marLeft w:val="0"/>
              <w:marRight w:val="0"/>
              <w:marTop w:val="0"/>
              <w:marBottom w:val="0"/>
              <w:divBdr>
                <w:top w:val="none" w:sz="0" w:space="0" w:color="auto"/>
                <w:left w:val="none" w:sz="0" w:space="0" w:color="auto"/>
                <w:bottom w:val="none" w:sz="0" w:space="0" w:color="auto"/>
                <w:right w:val="none" w:sz="0" w:space="0" w:color="auto"/>
              </w:divBdr>
            </w:div>
          </w:divsChild>
        </w:div>
        <w:div w:id="380248723">
          <w:marLeft w:val="0"/>
          <w:marRight w:val="0"/>
          <w:marTop w:val="0"/>
          <w:marBottom w:val="0"/>
          <w:divBdr>
            <w:top w:val="none" w:sz="0" w:space="0" w:color="auto"/>
            <w:left w:val="none" w:sz="0" w:space="0" w:color="auto"/>
            <w:bottom w:val="none" w:sz="0" w:space="0" w:color="auto"/>
            <w:right w:val="none" w:sz="0" w:space="0" w:color="auto"/>
          </w:divBdr>
          <w:divsChild>
            <w:div w:id="1128549682">
              <w:marLeft w:val="0"/>
              <w:marRight w:val="0"/>
              <w:marTop w:val="0"/>
              <w:marBottom w:val="0"/>
              <w:divBdr>
                <w:top w:val="none" w:sz="0" w:space="0" w:color="auto"/>
                <w:left w:val="none" w:sz="0" w:space="0" w:color="auto"/>
                <w:bottom w:val="none" w:sz="0" w:space="0" w:color="auto"/>
                <w:right w:val="none" w:sz="0" w:space="0" w:color="auto"/>
              </w:divBdr>
            </w:div>
          </w:divsChild>
        </w:div>
        <w:div w:id="1410731268">
          <w:marLeft w:val="0"/>
          <w:marRight w:val="0"/>
          <w:marTop w:val="0"/>
          <w:marBottom w:val="0"/>
          <w:divBdr>
            <w:top w:val="none" w:sz="0" w:space="0" w:color="auto"/>
            <w:left w:val="none" w:sz="0" w:space="0" w:color="auto"/>
            <w:bottom w:val="none" w:sz="0" w:space="0" w:color="auto"/>
            <w:right w:val="none" w:sz="0" w:space="0" w:color="auto"/>
          </w:divBdr>
          <w:divsChild>
            <w:div w:id="1682465474">
              <w:marLeft w:val="0"/>
              <w:marRight w:val="0"/>
              <w:marTop w:val="0"/>
              <w:marBottom w:val="0"/>
              <w:divBdr>
                <w:top w:val="none" w:sz="0" w:space="0" w:color="auto"/>
                <w:left w:val="none" w:sz="0" w:space="0" w:color="auto"/>
                <w:bottom w:val="none" w:sz="0" w:space="0" w:color="auto"/>
                <w:right w:val="none" w:sz="0" w:space="0" w:color="auto"/>
              </w:divBdr>
            </w:div>
          </w:divsChild>
        </w:div>
        <w:div w:id="424306530">
          <w:marLeft w:val="0"/>
          <w:marRight w:val="0"/>
          <w:marTop w:val="0"/>
          <w:marBottom w:val="0"/>
          <w:divBdr>
            <w:top w:val="none" w:sz="0" w:space="0" w:color="auto"/>
            <w:left w:val="none" w:sz="0" w:space="0" w:color="auto"/>
            <w:bottom w:val="none" w:sz="0" w:space="0" w:color="auto"/>
            <w:right w:val="none" w:sz="0" w:space="0" w:color="auto"/>
          </w:divBdr>
          <w:divsChild>
            <w:div w:id="1762792056">
              <w:marLeft w:val="0"/>
              <w:marRight w:val="0"/>
              <w:marTop w:val="0"/>
              <w:marBottom w:val="0"/>
              <w:divBdr>
                <w:top w:val="none" w:sz="0" w:space="0" w:color="auto"/>
                <w:left w:val="none" w:sz="0" w:space="0" w:color="auto"/>
                <w:bottom w:val="none" w:sz="0" w:space="0" w:color="auto"/>
                <w:right w:val="none" w:sz="0" w:space="0" w:color="auto"/>
              </w:divBdr>
            </w:div>
          </w:divsChild>
        </w:div>
        <w:div w:id="2032490478">
          <w:marLeft w:val="0"/>
          <w:marRight w:val="0"/>
          <w:marTop w:val="0"/>
          <w:marBottom w:val="0"/>
          <w:divBdr>
            <w:top w:val="none" w:sz="0" w:space="0" w:color="auto"/>
            <w:left w:val="none" w:sz="0" w:space="0" w:color="auto"/>
            <w:bottom w:val="none" w:sz="0" w:space="0" w:color="auto"/>
            <w:right w:val="none" w:sz="0" w:space="0" w:color="auto"/>
          </w:divBdr>
          <w:divsChild>
            <w:div w:id="1271474672">
              <w:marLeft w:val="0"/>
              <w:marRight w:val="0"/>
              <w:marTop w:val="0"/>
              <w:marBottom w:val="0"/>
              <w:divBdr>
                <w:top w:val="none" w:sz="0" w:space="0" w:color="auto"/>
                <w:left w:val="none" w:sz="0" w:space="0" w:color="auto"/>
                <w:bottom w:val="none" w:sz="0" w:space="0" w:color="auto"/>
                <w:right w:val="none" w:sz="0" w:space="0" w:color="auto"/>
              </w:divBdr>
            </w:div>
          </w:divsChild>
        </w:div>
        <w:div w:id="327054884">
          <w:marLeft w:val="0"/>
          <w:marRight w:val="0"/>
          <w:marTop w:val="0"/>
          <w:marBottom w:val="0"/>
          <w:divBdr>
            <w:top w:val="none" w:sz="0" w:space="0" w:color="auto"/>
            <w:left w:val="none" w:sz="0" w:space="0" w:color="auto"/>
            <w:bottom w:val="none" w:sz="0" w:space="0" w:color="auto"/>
            <w:right w:val="none" w:sz="0" w:space="0" w:color="auto"/>
          </w:divBdr>
          <w:divsChild>
            <w:div w:id="1929996439">
              <w:marLeft w:val="0"/>
              <w:marRight w:val="0"/>
              <w:marTop w:val="0"/>
              <w:marBottom w:val="0"/>
              <w:divBdr>
                <w:top w:val="none" w:sz="0" w:space="0" w:color="auto"/>
                <w:left w:val="none" w:sz="0" w:space="0" w:color="auto"/>
                <w:bottom w:val="none" w:sz="0" w:space="0" w:color="auto"/>
                <w:right w:val="none" w:sz="0" w:space="0" w:color="auto"/>
              </w:divBdr>
            </w:div>
          </w:divsChild>
        </w:div>
        <w:div w:id="719549071">
          <w:marLeft w:val="0"/>
          <w:marRight w:val="0"/>
          <w:marTop w:val="0"/>
          <w:marBottom w:val="0"/>
          <w:divBdr>
            <w:top w:val="none" w:sz="0" w:space="0" w:color="auto"/>
            <w:left w:val="none" w:sz="0" w:space="0" w:color="auto"/>
            <w:bottom w:val="none" w:sz="0" w:space="0" w:color="auto"/>
            <w:right w:val="none" w:sz="0" w:space="0" w:color="auto"/>
          </w:divBdr>
          <w:divsChild>
            <w:div w:id="1622608688">
              <w:marLeft w:val="0"/>
              <w:marRight w:val="0"/>
              <w:marTop w:val="0"/>
              <w:marBottom w:val="0"/>
              <w:divBdr>
                <w:top w:val="none" w:sz="0" w:space="0" w:color="auto"/>
                <w:left w:val="none" w:sz="0" w:space="0" w:color="auto"/>
                <w:bottom w:val="none" w:sz="0" w:space="0" w:color="auto"/>
                <w:right w:val="none" w:sz="0" w:space="0" w:color="auto"/>
              </w:divBdr>
            </w:div>
          </w:divsChild>
        </w:div>
        <w:div w:id="499539527">
          <w:marLeft w:val="0"/>
          <w:marRight w:val="0"/>
          <w:marTop w:val="0"/>
          <w:marBottom w:val="0"/>
          <w:divBdr>
            <w:top w:val="none" w:sz="0" w:space="0" w:color="auto"/>
            <w:left w:val="none" w:sz="0" w:space="0" w:color="auto"/>
            <w:bottom w:val="none" w:sz="0" w:space="0" w:color="auto"/>
            <w:right w:val="none" w:sz="0" w:space="0" w:color="auto"/>
          </w:divBdr>
          <w:divsChild>
            <w:div w:id="346907175">
              <w:marLeft w:val="0"/>
              <w:marRight w:val="0"/>
              <w:marTop w:val="0"/>
              <w:marBottom w:val="0"/>
              <w:divBdr>
                <w:top w:val="none" w:sz="0" w:space="0" w:color="auto"/>
                <w:left w:val="none" w:sz="0" w:space="0" w:color="auto"/>
                <w:bottom w:val="none" w:sz="0" w:space="0" w:color="auto"/>
                <w:right w:val="none" w:sz="0" w:space="0" w:color="auto"/>
              </w:divBdr>
            </w:div>
          </w:divsChild>
        </w:div>
        <w:div w:id="870723650">
          <w:marLeft w:val="0"/>
          <w:marRight w:val="0"/>
          <w:marTop w:val="0"/>
          <w:marBottom w:val="0"/>
          <w:divBdr>
            <w:top w:val="none" w:sz="0" w:space="0" w:color="auto"/>
            <w:left w:val="none" w:sz="0" w:space="0" w:color="auto"/>
            <w:bottom w:val="none" w:sz="0" w:space="0" w:color="auto"/>
            <w:right w:val="none" w:sz="0" w:space="0" w:color="auto"/>
          </w:divBdr>
          <w:divsChild>
            <w:div w:id="1901937717">
              <w:marLeft w:val="0"/>
              <w:marRight w:val="0"/>
              <w:marTop w:val="0"/>
              <w:marBottom w:val="0"/>
              <w:divBdr>
                <w:top w:val="none" w:sz="0" w:space="0" w:color="auto"/>
                <w:left w:val="none" w:sz="0" w:space="0" w:color="auto"/>
                <w:bottom w:val="none" w:sz="0" w:space="0" w:color="auto"/>
                <w:right w:val="none" w:sz="0" w:space="0" w:color="auto"/>
              </w:divBdr>
            </w:div>
          </w:divsChild>
        </w:div>
        <w:div w:id="821894559">
          <w:marLeft w:val="0"/>
          <w:marRight w:val="0"/>
          <w:marTop w:val="0"/>
          <w:marBottom w:val="0"/>
          <w:divBdr>
            <w:top w:val="none" w:sz="0" w:space="0" w:color="auto"/>
            <w:left w:val="none" w:sz="0" w:space="0" w:color="auto"/>
            <w:bottom w:val="none" w:sz="0" w:space="0" w:color="auto"/>
            <w:right w:val="none" w:sz="0" w:space="0" w:color="auto"/>
          </w:divBdr>
          <w:divsChild>
            <w:div w:id="1769303212">
              <w:marLeft w:val="0"/>
              <w:marRight w:val="0"/>
              <w:marTop w:val="0"/>
              <w:marBottom w:val="0"/>
              <w:divBdr>
                <w:top w:val="none" w:sz="0" w:space="0" w:color="auto"/>
                <w:left w:val="none" w:sz="0" w:space="0" w:color="auto"/>
                <w:bottom w:val="none" w:sz="0" w:space="0" w:color="auto"/>
                <w:right w:val="none" w:sz="0" w:space="0" w:color="auto"/>
              </w:divBdr>
            </w:div>
          </w:divsChild>
        </w:div>
        <w:div w:id="79643034">
          <w:marLeft w:val="0"/>
          <w:marRight w:val="0"/>
          <w:marTop w:val="0"/>
          <w:marBottom w:val="0"/>
          <w:divBdr>
            <w:top w:val="none" w:sz="0" w:space="0" w:color="auto"/>
            <w:left w:val="none" w:sz="0" w:space="0" w:color="auto"/>
            <w:bottom w:val="none" w:sz="0" w:space="0" w:color="auto"/>
            <w:right w:val="none" w:sz="0" w:space="0" w:color="auto"/>
          </w:divBdr>
          <w:divsChild>
            <w:div w:id="1577088595">
              <w:marLeft w:val="0"/>
              <w:marRight w:val="0"/>
              <w:marTop w:val="0"/>
              <w:marBottom w:val="0"/>
              <w:divBdr>
                <w:top w:val="none" w:sz="0" w:space="0" w:color="auto"/>
                <w:left w:val="none" w:sz="0" w:space="0" w:color="auto"/>
                <w:bottom w:val="none" w:sz="0" w:space="0" w:color="auto"/>
                <w:right w:val="none" w:sz="0" w:space="0" w:color="auto"/>
              </w:divBdr>
            </w:div>
          </w:divsChild>
        </w:div>
        <w:div w:id="1196381991">
          <w:marLeft w:val="0"/>
          <w:marRight w:val="0"/>
          <w:marTop w:val="0"/>
          <w:marBottom w:val="0"/>
          <w:divBdr>
            <w:top w:val="none" w:sz="0" w:space="0" w:color="auto"/>
            <w:left w:val="none" w:sz="0" w:space="0" w:color="auto"/>
            <w:bottom w:val="none" w:sz="0" w:space="0" w:color="auto"/>
            <w:right w:val="none" w:sz="0" w:space="0" w:color="auto"/>
          </w:divBdr>
          <w:divsChild>
            <w:div w:id="1038621706">
              <w:marLeft w:val="0"/>
              <w:marRight w:val="0"/>
              <w:marTop w:val="0"/>
              <w:marBottom w:val="0"/>
              <w:divBdr>
                <w:top w:val="none" w:sz="0" w:space="0" w:color="auto"/>
                <w:left w:val="none" w:sz="0" w:space="0" w:color="auto"/>
                <w:bottom w:val="none" w:sz="0" w:space="0" w:color="auto"/>
                <w:right w:val="none" w:sz="0" w:space="0" w:color="auto"/>
              </w:divBdr>
            </w:div>
          </w:divsChild>
        </w:div>
        <w:div w:id="1897232775">
          <w:marLeft w:val="0"/>
          <w:marRight w:val="0"/>
          <w:marTop w:val="0"/>
          <w:marBottom w:val="0"/>
          <w:divBdr>
            <w:top w:val="none" w:sz="0" w:space="0" w:color="auto"/>
            <w:left w:val="none" w:sz="0" w:space="0" w:color="auto"/>
            <w:bottom w:val="none" w:sz="0" w:space="0" w:color="auto"/>
            <w:right w:val="none" w:sz="0" w:space="0" w:color="auto"/>
          </w:divBdr>
          <w:divsChild>
            <w:div w:id="650869591">
              <w:marLeft w:val="0"/>
              <w:marRight w:val="0"/>
              <w:marTop w:val="0"/>
              <w:marBottom w:val="0"/>
              <w:divBdr>
                <w:top w:val="none" w:sz="0" w:space="0" w:color="auto"/>
                <w:left w:val="none" w:sz="0" w:space="0" w:color="auto"/>
                <w:bottom w:val="none" w:sz="0" w:space="0" w:color="auto"/>
                <w:right w:val="none" w:sz="0" w:space="0" w:color="auto"/>
              </w:divBdr>
            </w:div>
          </w:divsChild>
        </w:div>
        <w:div w:id="1180391690">
          <w:marLeft w:val="0"/>
          <w:marRight w:val="0"/>
          <w:marTop w:val="0"/>
          <w:marBottom w:val="0"/>
          <w:divBdr>
            <w:top w:val="none" w:sz="0" w:space="0" w:color="auto"/>
            <w:left w:val="none" w:sz="0" w:space="0" w:color="auto"/>
            <w:bottom w:val="none" w:sz="0" w:space="0" w:color="auto"/>
            <w:right w:val="none" w:sz="0" w:space="0" w:color="auto"/>
          </w:divBdr>
          <w:divsChild>
            <w:div w:id="1641035068">
              <w:marLeft w:val="0"/>
              <w:marRight w:val="0"/>
              <w:marTop w:val="0"/>
              <w:marBottom w:val="0"/>
              <w:divBdr>
                <w:top w:val="none" w:sz="0" w:space="0" w:color="auto"/>
                <w:left w:val="none" w:sz="0" w:space="0" w:color="auto"/>
                <w:bottom w:val="none" w:sz="0" w:space="0" w:color="auto"/>
                <w:right w:val="none" w:sz="0" w:space="0" w:color="auto"/>
              </w:divBdr>
            </w:div>
          </w:divsChild>
        </w:div>
        <w:div w:id="1057052480">
          <w:marLeft w:val="0"/>
          <w:marRight w:val="0"/>
          <w:marTop w:val="0"/>
          <w:marBottom w:val="0"/>
          <w:divBdr>
            <w:top w:val="none" w:sz="0" w:space="0" w:color="auto"/>
            <w:left w:val="none" w:sz="0" w:space="0" w:color="auto"/>
            <w:bottom w:val="none" w:sz="0" w:space="0" w:color="auto"/>
            <w:right w:val="none" w:sz="0" w:space="0" w:color="auto"/>
          </w:divBdr>
          <w:divsChild>
            <w:div w:id="1830630919">
              <w:marLeft w:val="0"/>
              <w:marRight w:val="0"/>
              <w:marTop w:val="0"/>
              <w:marBottom w:val="0"/>
              <w:divBdr>
                <w:top w:val="none" w:sz="0" w:space="0" w:color="auto"/>
                <w:left w:val="none" w:sz="0" w:space="0" w:color="auto"/>
                <w:bottom w:val="none" w:sz="0" w:space="0" w:color="auto"/>
                <w:right w:val="none" w:sz="0" w:space="0" w:color="auto"/>
              </w:divBdr>
            </w:div>
          </w:divsChild>
        </w:div>
        <w:div w:id="1299452348">
          <w:marLeft w:val="0"/>
          <w:marRight w:val="0"/>
          <w:marTop w:val="0"/>
          <w:marBottom w:val="0"/>
          <w:divBdr>
            <w:top w:val="none" w:sz="0" w:space="0" w:color="auto"/>
            <w:left w:val="none" w:sz="0" w:space="0" w:color="auto"/>
            <w:bottom w:val="none" w:sz="0" w:space="0" w:color="auto"/>
            <w:right w:val="none" w:sz="0" w:space="0" w:color="auto"/>
          </w:divBdr>
          <w:divsChild>
            <w:div w:id="1348213433">
              <w:marLeft w:val="0"/>
              <w:marRight w:val="0"/>
              <w:marTop w:val="0"/>
              <w:marBottom w:val="0"/>
              <w:divBdr>
                <w:top w:val="none" w:sz="0" w:space="0" w:color="auto"/>
                <w:left w:val="none" w:sz="0" w:space="0" w:color="auto"/>
                <w:bottom w:val="none" w:sz="0" w:space="0" w:color="auto"/>
                <w:right w:val="none" w:sz="0" w:space="0" w:color="auto"/>
              </w:divBdr>
            </w:div>
          </w:divsChild>
        </w:div>
        <w:div w:id="18170216">
          <w:marLeft w:val="0"/>
          <w:marRight w:val="0"/>
          <w:marTop w:val="0"/>
          <w:marBottom w:val="0"/>
          <w:divBdr>
            <w:top w:val="none" w:sz="0" w:space="0" w:color="auto"/>
            <w:left w:val="none" w:sz="0" w:space="0" w:color="auto"/>
            <w:bottom w:val="none" w:sz="0" w:space="0" w:color="auto"/>
            <w:right w:val="none" w:sz="0" w:space="0" w:color="auto"/>
          </w:divBdr>
          <w:divsChild>
            <w:div w:id="1688291133">
              <w:marLeft w:val="0"/>
              <w:marRight w:val="0"/>
              <w:marTop w:val="0"/>
              <w:marBottom w:val="0"/>
              <w:divBdr>
                <w:top w:val="none" w:sz="0" w:space="0" w:color="auto"/>
                <w:left w:val="none" w:sz="0" w:space="0" w:color="auto"/>
                <w:bottom w:val="none" w:sz="0" w:space="0" w:color="auto"/>
                <w:right w:val="none" w:sz="0" w:space="0" w:color="auto"/>
              </w:divBdr>
            </w:div>
          </w:divsChild>
        </w:div>
        <w:div w:id="1822385452">
          <w:marLeft w:val="0"/>
          <w:marRight w:val="0"/>
          <w:marTop w:val="0"/>
          <w:marBottom w:val="0"/>
          <w:divBdr>
            <w:top w:val="none" w:sz="0" w:space="0" w:color="auto"/>
            <w:left w:val="none" w:sz="0" w:space="0" w:color="auto"/>
            <w:bottom w:val="none" w:sz="0" w:space="0" w:color="auto"/>
            <w:right w:val="none" w:sz="0" w:space="0" w:color="auto"/>
          </w:divBdr>
          <w:divsChild>
            <w:div w:id="1084762558">
              <w:marLeft w:val="0"/>
              <w:marRight w:val="0"/>
              <w:marTop w:val="0"/>
              <w:marBottom w:val="0"/>
              <w:divBdr>
                <w:top w:val="none" w:sz="0" w:space="0" w:color="auto"/>
                <w:left w:val="none" w:sz="0" w:space="0" w:color="auto"/>
                <w:bottom w:val="none" w:sz="0" w:space="0" w:color="auto"/>
                <w:right w:val="none" w:sz="0" w:space="0" w:color="auto"/>
              </w:divBdr>
            </w:div>
          </w:divsChild>
        </w:div>
        <w:div w:id="133185587">
          <w:marLeft w:val="0"/>
          <w:marRight w:val="0"/>
          <w:marTop w:val="0"/>
          <w:marBottom w:val="0"/>
          <w:divBdr>
            <w:top w:val="none" w:sz="0" w:space="0" w:color="auto"/>
            <w:left w:val="none" w:sz="0" w:space="0" w:color="auto"/>
            <w:bottom w:val="none" w:sz="0" w:space="0" w:color="auto"/>
            <w:right w:val="none" w:sz="0" w:space="0" w:color="auto"/>
          </w:divBdr>
          <w:divsChild>
            <w:div w:id="1894004156">
              <w:marLeft w:val="0"/>
              <w:marRight w:val="0"/>
              <w:marTop w:val="0"/>
              <w:marBottom w:val="0"/>
              <w:divBdr>
                <w:top w:val="none" w:sz="0" w:space="0" w:color="auto"/>
                <w:left w:val="none" w:sz="0" w:space="0" w:color="auto"/>
                <w:bottom w:val="none" w:sz="0" w:space="0" w:color="auto"/>
                <w:right w:val="none" w:sz="0" w:space="0" w:color="auto"/>
              </w:divBdr>
            </w:div>
          </w:divsChild>
        </w:div>
        <w:div w:id="758791269">
          <w:marLeft w:val="0"/>
          <w:marRight w:val="0"/>
          <w:marTop w:val="0"/>
          <w:marBottom w:val="0"/>
          <w:divBdr>
            <w:top w:val="none" w:sz="0" w:space="0" w:color="auto"/>
            <w:left w:val="none" w:sz="0" w:space="0" w:color="auto"/>
            <w:bottom w:val="none" w:sz="0" w:space="0" w:color="auto"/>
            <w:right w:val="none" w:sz="0" w:space="0" w:color="auto"/>
          </w:divBdr>
          <w:divsChild>
            <w:div w:id="166360438">
              <w:marLeft w:val="0"/>
              <w:marRight w:val="0"/>
              <w:marTop w:val="0"/>
              <w:marBottom w:val="0"/>
              <w:divBdr>
                <w:top w:val="none" w:sz="0" w:space="0" w:color="auto"/>
                <w:left w:val="none" w:sz="0" w:space="0" w:color="auto"/>
                <w:bottom w:val="none" w:sz="0" w:space="0" w:color="auto"/>
                <w:right w:val="none" w:sz="0" w:space="0" w:color="auto"/>
              </w:divBdr>
            </w:div>
            <w:div w:id="1373462285">
              <w:marLeft w:val="0"/>
              <w:marRight w:val="0"/>
              <w:marTop w:val="0"/>
              <w:marBottom w:val="0"/>
              <w:divBdr>
                <w:top w:val="none" w:sz="0" w:space="0" w:color="auto"/>
                <w:left w:val="none" w:sz="0" w:space="0" w:color="auto"/>
                <w:bottom w:val="none" w:sz="0" w:space="0" w:color="auto"/>
                <w:right w:val="none" w:sz="0" w:space="0" w:color="auto"/>
              </w:divBdr>
            </w:div>
          </w:divsChild>
        </w:div>
        <w:div w:id="1678540692">
          <w:marLeft w:val="0"/>
          <w:marRight w:val="0"/>
          <w:marTop w:val="0"/>
          <w:marBottom w:val="0"/>
          <w:divBdr>
            <w:top w:val="none" w:sz="0" w:space="0" w:color="auto"/>
            <w:left w:val="none" w:sz="0" w:space="0" w:color="auto"/>
            <w:bottom w:val="none" w:sz="0" w:space="0" w:color="auto"/>
            <w:right w:val="none" w:sz="0" w:space="0" w:color="auto"/>
          </w:divBdr>
          <w:divsChild>
            <w:div w:id="189730793">
              <w:marLeft w:val="0"/>
              <w:marRight w:val="0"/>
              <w:marTop w:val="0"/>
              <w:marBottom w:val="0"/>
              <w:divBdr>
                <w:top w:val="none" w:sz="0" w:space="0" w:color="auto"/>
                <w:left w:val="none" w:sz="0" w:space="0" w:color="auto"/>
                <w:bottom w:val="none" w:sz="0" w:space="0" w:color="auto"/>
                <w:right w:val="none" w:sz="0" w:space="0" w:color="auto"/>
              </w:divBdr>
            </w:div>
          </w:divsChild>
        </w:div>
        <w:div w:id="654644004">
          <w:marLeft w:val="0"/>
          <w:marRight w:val="0"/>
          <w:marTop w:val="0"/>
          <w:marBottom w:val="0"/>
          <w:divBdr>
            <w:top w:val="none" w:sz="0" w:space="0" w:color="auto"/>
            <w:left w:val="none" w:sz="0" w:space="0" w:color="auto"/>
            <w:bottom w:val="none" w:sz="0" w:space="0" w:color="auto"/>
            <w:right w:val="none" w:sz="0" w:space="0" w:color="auto"/>
          </w:divBdr>
          <w:divsChild>
            <w:div w:id="1990397400">
              <w:marLeft w:val="0"/>
              <w:marRight w:val="0"/>
              <w:marTop w:val="0"/>
              <w:marBottom w:val="0"/>
              <w:divBdr>
                <w:top w:val="none" w:sz="0" w:space="0" w:color="auto"/>
                <w:left w:val="none" w:sz="0" w:space="0" w:color="auto"/>
                <w:bottom w:val="none" w:sz="0" w:space="0" w:color="auto"/>
                <w:right w:val="none" w:sz="0" w:space="0" w:color="auto"/>
              </w:divBdr>
            </w:div>
          </w:divsChild>
        </w:div>
        <w:div w:id="268634137">
          <w:marLeft w:val="0"/>
          <w:marRight w:val="0"/>
          <w:marTop w:val="0"/>
          <w:marBottom w:val="0"/>
          <w:divBdr>
            <w:top w:val="none" w:sz="0" w:space="0" w:color="auto"/>
            <w:left w:val="none" w:sz="0" w:space="0" w:color="auto"/>
            <w:bottom w:val="none" w:sz="0" w:space="0" w:color="auto"/>
            <w:right w:val="none" w:sz="0" w:space="0" w:color="auto"/>
          </w:divBdr>
          <w:divsChild>
            <w:div w:id="1631010597">
              <w:marLeft w:val="0"/>
              <w:marRight w:val="0"/>
              <w:marTop w:val="0"/>
              <w:marBottom w:val="0"/>
              <w:divBdr>
                <w:top w:val="none" w:sz="0" w:space="0" w:color="auto"/>
                <w:left w:val="none" w:sz="0" w:space="0" w:color="auto"/>
                <w:bottom w:val="none" w:sz="0" w:space="0" w:color="auto"/>
                <w:right w:val="none" w:sz="0" w:space="0" w:color="auto"/>
              </w:divBdr>
            </w:div>
          </w:divsChild>
        </w:div>
        <w:div w:id="1700619308">
          <w:marLeft w:val="0"/>
          <w:marRight w:val="0"/>
          <w:marTop w:val="0"/>
          <w:marBottom w:val="0"/>
          <w:divBdr>
            <w:top w:val="none" w:sz="0" w:space="0" w:color="auto"/>
            <w:left w:val="none" w:sz="0" w:space="0" w:color="auto"/>
            <w:bottom w:val="none" w:sz="0" w:space="0" w:color="auto"/>
            <w:right w:val="none" w:sz="0" w:space="0" w:color="auto"/>
          </w:divBdr>
          <w:divsChild>
            <w:div w:id="1134566481">
              <w:marLeft w:val="0"/>
              <w:marRight w:val="0"/>
              <w:marTop w:val="0"/>
              <w:marBottom w:val="0"/>
              <w:divBdr>
                <w:top w:val="none" w:sz="0" w:space="0" w:color="auto"/>
                <w:left w:val="none" w:sz="0" w:space="0" w:color="auto"/>
                <w:bottom w:val="none" w:sz="0" w:space="0" w:color="auto"/>
                <w:right w:val="none" w:sz="0" w:space="0" w:color="auto"/>
              </w:divBdr>
            </w:div>
          </w:divsChild>
        </w:div>
        <w:div w:id="746998788">
          <w:marLeft w:val="0"/>
          <w:marRight w:val="0"/>
          <w:marTop w:val="0"/>
          <w:marBottom w:val="0"/>
          <w:divBdr>
            <w:top w:val="none" w:sz="0" w:space="0" w:color="auto"/>
            <w:left w:val="none" w:sz="0" w:space="0" w:color="auto"/>
            <w:bottom w:val="none" w:sz="0" w:space="0" w:color="auto"/>
            <w:right w:val="none" w:sz="0" w:space="0" w:color="auto"/>
          </w:divBdr>
          <w:divsChild>
            <w:div w:id="520825743">
              <w:marLeft w:val="0"/>
              <w:marRight w:val="0"/>
              <w:marTop w:val="0"/>
              <w:marBottom w:val="0"/>
              <w:divBdr>
                <w:top w:val="none" w:sz="0" w:space="0" w:color="auto"/>
                <w:left w:val="none" w:sz="0" w:space="0" w:color="auto"/>
                <w:bottom w:val="none" w:sz="0" w:space="0" w:color="auto"/>
                <w:right w:val="none" w:sz="0" w:space="0" w:color="auto"/>
              </w:divBdr>
            </w:div>
          </w:divsChild>
        </w:div>
        <w:div w:id="1547256561">
          <w:marLeft w:val="0"/>
          <w:marRight w:val="0"/>
          <w:marTop w:val="0"/>
          <w:marBottom w:val="0"/>
          <w:divBdr>
            <w:top w:val="none" w:sz="0" w:space="0" w:color="auto"/>
            <w:left w:val="none" w:sz="0" w:space="0" w:color="auto"/>
            <w:bottom w:val="none" w:sz="0" w:space="0" w:color="auto"/>
            <w:right w:val="none" w:sz="0" w:space="0" w:color="auto"/>
          </w:divBdr>
          <w:divsChild>
            <w:div w:id="1645158034">
              <w:marLeft w:val="0"/>
              <w:marRight w:val="0"/>
              <w:marTop w:val="0"/>
              <w:marBottom w:val="0"/>
              <w:divBdr>
                <w:top w:val="none" w:sz="0" w:space="0" w:color="auto"/>
                <w:left w:val="none" w:sz="0" w:space="0" w:color="auto"/>
                <w:bottom w:val="none" w:sz="0" w:space="0" w:color="auto"/>
                <w:right w:val="none" w:sz="0" w:space="0" w:color="auto"/>
              </w:divBdr>
            </w:div>
          </w:divsChild>
        </w:div>
        <w:div w:id="1196384938">
          <w:marLeft w:val="0"/>
          <w:marRight w:val="0"/>
          <w:marTop w:val="0"/>
          <w:marBottom w:val="0"/>
          <w:divBdr>
            <w:top w:val="none" w:sz="0" w:space="0" w:color="auto"/>
            <w:left w:val="none" w:sz="0" w:space="0" w:color="auto"/>
            <w:bottom w:val="none" w:sz="0" w:space="0" w:color="auto"/>
            <w:right w:val="none" w:sz="0" w:space="0" w:color="auto"/>
          </w:divBdr>
          <w:divsChild>
            <w:div w:id="1070929149">
              <w:marLeft w:val="0"/>
              <w:marRight w:val="0"/>
              <w:marTop w:val="0"/>
              <w:marBottom w:val="0"/>
              <w:divBdr>
                <w:top w:val="none" w:sz="0" w:space="0" w:color="auto"/>
                <w:left w:val="none" w:sz="0" w:space="0" w:color="auto"/>
                <w:bottom w:val="none" w:sz="0" w:space="0" w:color="auto"/>
                <w:right w:val="none" w:sz="0" w:space="0" w:color="auto"/>
              </w:divBdr>
            </w:div>
          </w:divsChild>
        </w:div>
        <w:div w:id="913396296">
          <w:marLeft w:val="0"/>
          <w:marRight w:val="0"/>
          <w:marTop w:val="0"/>
          <w:marBottom w:val="0"/>
          <w:divBdr>
            <w:top w:val="none" w:sz="0" w:space="0" w:color="auto"/>
            <w:left w:val="none" w:sz="0" w:space="0" w:color="auto"/>
            <w:bottom w:val="none" w:sz="0" w:space="0" w:color="auto"/>
            <w:right w:val="none" w:sz="0" w:space="0" w:color="auto"/>
          </w:divBdr>
          <w:divsChild>
            <w:div w:id="787312856">
              <w:marLeft w:val="0"/>
              <w:marRight w:val="0"/>
              <w:marTop w:val="0"/>
              <w:marBottom w:val="0"/>
              <w:divBdr>
                <w:top w:val="none" w:sz="0" w:space="0" w:color="auto"/>
                <w:left w:val="none" w:sz="0" w:space="0" w:color="auto"/>
                <w:bottom w:val="none" w:sz="0" w:space="0" w:color="auto"/>
                <w:right w:val="none" w:sz="0" w:space="0" w:color="auto"/>
              </w:divBdr>
            </w:div>
          </w:divsChild>
        </w:div>
        <w:div w:id="778909614">
          <w:marLeft w:val="0"/>
          <w:marRight w:val="0"/>
          <w:marTop w:val="0"/>
          <w:marBottom w:val="0"/>
          <w:divBdr>
            <w:top w:val="none" w:sz="0" w:space="0" w:color="auto"/>
            <w:left w:val="none" w:sz="0" w:space="0" w:color="auto"/>
            <w:bottom w:val="none" w:sz="0" w:space="0" w:color="auto"/>
            <w:right w:val="none" w:sz="0" w:space="0" w:color="auto"/>
          </w:divBdr>
          <w:divsChild>
            <w:div w:id="1192842424">
              <w:marLeft w:val="0"/>
              <w:marRight w:val="0"/>
              <w:marTop w:val="0"/>
              <w:marBottom w:val="0"/>
              <w:divBdr>
                <w:top w:val="none" w:sz="0" w:space="0" w:color="auto"/>
                <w:left w:val="none" w:sz="0" w:space="0" w:color="auto"/>
                <w:bottom w:val="none" w:sz="0" w:space="0" w:color="auto"/>
                <w:right w:val="none" w:sz="0" w:space="0" w:color="auto"/>
              </w:divBdr>
            </w:div>
          </w:divsChild>
        </w:div>
        <w:div w:id="765344099">
          <w:marLeft w:val="0"/>
          <w:marRight w:val="0"/>
          <w:marTop w:val="0"/>
          <w:marBottom w:val="0"/>
          <w:divBdr>
            <w:top w:val="none" w:sz="0" w:space="0" w:color="auto"/>
            <w:left w:val="none" w:sz="0" w:space="0" w:color="auto"/>
            <w:bottom w:val="none" w:sz="0" w:space="0" w:color="auto"/>
            <w:right w:val="none" w:sz="0" w:space="0" w:color="auto"/>
          </w:divBdr>
          <w:divsChild>
            <w:div w:id="631404243">
              <w:marLeft w:val="0"/>
              <w:marRight w:val="0"/>
              <w:marTop w:val="0"/>
              <w:marBottom w:val="0"/>
              <w:divBdr>
                <w:top w:val="none" w:sz="0" w:space="0" w:color="auto"/>
                <w:left w:val="none" w:sz="0" w:space="0" w:color="auto"/>
                <w:bottom w:val="none" w:sz="0" w:space="0" w:color="auto"/>
                <w:right w:val="none" w:sz="0" w:space="0" w:color="auto"/>
              </w:divBdr>
            </w:div>
          </w:divsChild>
        </w:div>
        <w:div w:id="2018463771">
          <w:marLeft w:val="0"/>
          <w:marRight w:val="0"/>
          <w:marTop w:val="0"/>
          <w:marBottom w:val="0"/>
          <w:divBdr>
            <w:top w:val="none" w:sz="0" w:space="0" w:color="auto"/>
            <w:left w:val="none" w:sz="0" w:space="0" w:color="auto"/>
            <w:bottom w:val="none" w:sz="0" w:space="0" w:color="auto"/>
            <w:right w:val="none" w:sz="0" w:space="0" w:color="auto"/>
          </w:divBdr>
          <w:divsChild>
            <w:div w:id="365715242">
              <w:marLeft w:val="0"/>
              <w:marRight w:val="0"/>
              <w:marTop w:val="0"/>
              <w:marBottom w:val="0"/>
              <w:divBdr>
                <w:top w:val="none" w:sz="0" w:space="0" w:color="auto"/>
                <w:left w:val="none" w:sz="0" w:space="0" w:color="auto"/>
                <w:bottom w:val="none" w:sz="0" w:space="0" w:color="auto"/>
                <w:right w:val="none" w:sz="0" w:space="0" w:color="auto"/>
              </w:divBdr>
            </w:div>
            <w:div w:id="1641498481">
              <w:marLeft w:val="0"/>
              <w:marRight w:val="0"/>
              <w:marTop w:val="0"/>
              <w:marBottom w:val="0"/>
              <w:divBdr>
                <w:top w:val="none" w:sz="0" w:space="0" w:color="auto"/>
                <w:left w:val="none" w:sz="0" w:space="0" w:color="auto"/>
                <w:bottom w:val="none" w:sz="0" w:space="0" w:color="auto"/>
                <w:right w:val="none" w:sz="0" w:space="0" w:color="auto"/>
              </w:divBdr>
            </w:div>
            <w:div w:id="1172642654">
              <w:marLeft w:val="0"/>
              <w:marRight w:val="0"/>
              <w:marTop w:val="0"/>
              <w:marBottom w:val="0"/>
              <w:divBdr>
                <w:top w:val="none" w:sz="0" w:space="0" w:color="auto"/>
                <w:left w:val="none" w:sz="0" w:space="0" w:color="auto"/>
                <w:bottom w:val="none" w:sz="0" w:space="0" w:color="auto"/>
                <w:right w:val="none" w:sz="0" w:space="0" w:color="auto"/>
              </w:divBdr>
            </w:div>
            <w:div w:id="1702632653">
              <w:marLeft w:val="0"/>
              <w:marRight w:val="0"/>
              <w:marTop w:val="0"/>
              <w:marBottom w:val="0"/>
              <w:divBdr>
                <w:top w:val="none" w:sz="0" w:space="0" w:color="auto"/>
                <w:left w:val="none" w:sz="0" w:space="0" w:color="auto"/>
                <w:bottom w:val="none" w:sz="0" w:space="0" w:color="auto"/>
                <w:right w:val="none" w:sz="0" w:space="0" w:color="auto"/>
              </w:divBdr>
            </w:div>
            <w:div w:id="2119059520">
              <w:marLeft w:val="0"/>
              <w:marRight w:val="0"/>
              <w:marTop w:val="0"/>
              <w:marBottom w:val="0"/>
              <w:divBdr>
                <w:top w:val="none" w:sz="0" w:space="0" w:color="auto"/>
                <w:left w:val="none" w:sz="0" w:space="0" w:color="auto"/>
                <w:bottom w:val="none" w:sz="0" w:space="0" w:color="auto"/>
                <w:right w:val="none" w:sz="0" w:space="0" w:color="auto"/>
              </w:divBdr>
            </w:div>
            <w:div w:id="1292980069">
              <w:marLeft w:val="0"/>
              <w:marRight w:val="0"/>
              <w:marTop w:val="0"/>
              <w:marBottom w:val="0"/>
              <w:divBdr>
                <w:top w:val="none" w:sz="0" w:space="0" w:color="auto"/>
                <w:left w:val="none" w:sz="0" w:space="0" w:color="auto"/>
                <w:bottom w:val="none" w:sz="0" w:space="0" w:color="auto"/>
                <w:right w:val="none" w:sz="0" w:space="0" w:color="auto"/>
              </w:divBdr>
            </w:div>
            <w:div w:id="1674525384">
              <w:marLeft w:val="0"/>
              <w:marRight w:val="0"/>
              <w:marTop w:val="0"/>
              <w:marBottom w:val="0"/>
              <w:divBdr>
                <w:top w:val="none" w:sz="0" w:space="0" w:color="auto"/>
                <w:left w:val="none" w:sz="0" w:space="0" w:color="auto"/>
                <w:bottom w:val="none" w:sz="0" w:space="0" w:color="auto"/>
                <w:right w:val="none" w:sz="0" w:space="0" w:color="auto"/>
              </w:divBdr>
            </w:div>
            <w:div w:id="654992228">
              <w:marLeft w:val="0"/>
              <w:marRight w:val="0"/>
              <w:marTop w:val="0"/>
              <w:marBottom w:val="0"/>
              <w:divBdr>
                <w:top w:val="none" w:sz="0" w:space="0" w:color="auto"/>
                <w:left w:val="none" w:sz="0" w:space="0" w:color="auto"/>
                <w:bottom w:val="none" w:sz="0" w:space="0" w:color="auto"/>
                <w:right w:val="none" w:sz="0" w:space="0" w:color="auto"/>
              </w:divBdr>
            </w:div>
            <w:div w:id="699357411">
              <w:marLeft w:val="0"/>
              <w:marRight w:val="0"/>
              <w:marTop w:val="0"/>
              <w:marBottom w:val="0"/>
              <w:divBdr>
                <w:top w:val="none" w:sz="0" w:space="0" w:color="auto"/>
                <w:left w:val="none" w:sz="0" w:space="0" w:color="auto"/>
                <w:bottom w:val="none" w:sz="0" w:space="0" w:color="auto"/>
                <w:right w:val="none" w:sz="0" w:space="0" w:color="auto"/>
              </w:divBdr>
            </w:div>
            <w:div w:id="554850970">
              <w:marLeft w:val="0"/>
              <w:marRight w:val="0"/>
              <w:marTop w:val="0"/>
              <w:marBottom w:val="0"/>
              <w:divBdr>
                <w:top w:val="none" w:sz="0" w:space="0" w:color="auto"/>
                <w:left w:val="none" w:sz="0" w:space="0" w:color="auto"/>
                <w:bottom w:val="none" w:sz="0" w:space="0" w:color="auto"/>
                <w:right w:val="none" w:sz="0" w:space="0" w:color="auto"/>
              </w:divBdr>
            </w:div>
          </w:divsChild>
        </w:div>
        <w:div w:id="1012687870">
          <w:marLeft w:val="0"/>
          <w:marRight w:val="0"/>
          <w:marTop w:val="0"/>
          <w:marBottom w:val="0"/>
          <w:divBdr>
            <w:top w:val="none" w:sz="0" w:space="0" w:color="auto"/>
            <w:left w:val="none" w:sz="0" w:space="0" w:color="auto"/>
            <w:bottom w:val="none" w:sz="0" w:space="0" w:color="auto"/>
            <w:right w:val="none" w:sz="0" w:space="0" w:color="auto"/>
          </w:divBdr>
          <w:divsChild>
            <w:div w:id="893003373">
              <w:marLeft w:val="0"/>
              <w:marRight w:val="0"/>
              <w:marTop w:val="0"/>
              <w:marBottom w:val="0"/>
              <w:divBdr>
                <w:top w:val="none" w:sz="0" w:space="0" w:color="auto"/>
                <w:left w:val="none" w:sz="0" w:space="0" w:color="auto"/>
                <w:bottom w:val="none" w:sz="0" w:space="0" w:color="auto"/>
                <w:right w:val="none" w:sz="0" w:space="0" w:color="auto"/>
              </w:divBdr>
            </w:div>
          </w:divsChild>
        </w:div>
        <w:div w:id="943226260">
          <w:marLeft w:val="0"/>
          <w:marRight w:val="0"/>
          <w:marTop w:val="0"/>
          <w:marBottom w:val="0"/>
          <w:divBdr>
            <w:top w:val="none" w:sz="0" w:space="0" w:color="auto"/>
            <w:left w:val="none" w:sz="0" w:space="0" w:color="auto"/>
            <w:bottom w:val="none" w:sz="0" w:space="0" w:color="auto"/>
            <w:right w:val="none" w:sz="0" w:space="0" w:color="auto"/>
          </w:divBdr>
          <w:divsChild>
            <w:div w:id="883564434">
              <w:marLeft w:val="0"/>
              <w:marRight w:val="0"/>
              <w:marTop w:val="0"/>
              <w:marBottom w:val="0"/>
              <w:divBdr>
                <w:top w:val="none" w:sz="0" w:space="0" w:color="auto"/>
                <w:left w:val="none" w:sz="0" w:space="0" w:color="auto"/>
                <w:bottom w:val="none" w:sz="0" w:space="0" w:color="auto"/>
                <w:right w:val="none" w:sz="0" w:space="0" w:color="auto"/>
              </w:divBdr>
            </w:div>
          </w:divsChild>
        </w:div>
        <w:div w:id="1627275888">
          <w:marLeft w:val="0"/>
          <w:marRight w:val="0"/>
          <w:marTop w:val="0"/>
          <w:marBottom w:val="0"/>
          <w:divBdr>
            <w:top w:val="none" w:sz="0" w:space="0" w:color="auto"/>
            <w:left w:val="none" w:sz="0" w:space="0" w:color="auto"/>
            <w:bottom w:val="none" w:sz="0" w:space="0" w:color="auto"/>
            <w:right w:val="none" w:sz="0" w:space="0" w:color="auto"/>
          </w:divBdr>
          <w:divsChild>
            <w:div w:id="945650030">
              <w:marLeft w:val="0"/>
              <w:marRight w:val="0"/>
              <w:marTop w:val="0"/>
              <w:marBottom w:val="0"/>
              <w:divBdr>
                <w:top w:val="none" w:sz="0" w:space="0" w:color="auto"/>
                <w:left w:val="none" w:sz="0" w:space="0" w:color="auto"/>
                <w:bottom w:val="none" w:sz="0" w:space="0" w:color="auto"/>
                <w:right w:val="none" w:sz="0" w:space="0" w:color="auto"/>
              </w:divBdr>
            </w:div>
            <w:div w:id="734663583">
              <w:marLeft w:val="0"/>
              <w:marRight w:val="0"/>
              <w:marTop w:val="0"/>
              <w:marBottom w:val="0"/>
              <w:divBdr>
                <w:top w:val="none" w:sz="0" w:space="0" w:color="auto"/>
                <w:left w:val="none" w:sz="0" w:space="0" w:color="auto"/>
                <w:bottom w:val="none" w:sz="0" w:space="0" w:color="auto"/>
                <w:right w:val="none" w:sz="0" w:space="0" w:color="auto"/>
              </w:divBdr>
            </w:div>
            <w:div w:id="1348481273">
              <w:marLeft w:val="0"/>
              <w:marRight w:val="0"/>
              <w:marTop w:val="0"/>
              <w:marBottom w:val="0"/>
              <w:divBdr>
                <w:top w:val="none" w:sz="0" w:space="0" w:color="auto"/>
                <w:left w:val="none" w:sz="0" w:space="0" w:color="auto"/>
                <w:bottom w:val="none" w:sz="0" w:space="0" w:color="auto"/>
                <w:right w:val="none" w:sz="0" w:space="0" w:color="auto"/>
              </w:divBdr>
            </w:div>
            <w:div w:id="1693875858">
              <w:marLeft w:val="0"/>
              <w:marRight w:val="0"/>
              <w:marTop w:val="0"/>
              <w:marBottom w:val="0"/>
              <w:divBdr>
                <w:top w:val="none" w:sz="0" w:space="0" w:color="auto"/>
                <w:left w:val="none" w:sz="0" w:space="0" w:color="auto"/>
                <w:bottom w:val="none" w:sz="0" w:space="0" w:color="auto"/>
                <w:right w:val="none" w:sz="0" w:space="0" w:color="auto"/>
              </w:divBdr>
            </w:div>
            <w:div w:id="1638224095">
              <w:marLeft w:val="0"/>
              <w:marRight w:val="0"/>
              <w:marTop w:val="0"/>
              <w:marBottom w:val="0"/>
              <w:divBdr>
                <w:top w:val="none" w:sz="0" w:space="0" w:color="auto"/>
                <w:left w:val="none" w:sz="0" w:space="0" w:color="auto"/>
                <w:bottom w:val="none" w:sz="0" w:space="0" w:color="auto"/>
                <w:right w:val="none" w:sz="0" w:space="0" w:color="auto"/>
              </w:divBdr>
            </w:div>
            <w:div w:id="575629104">
              <w:marLeft w:val="0"/>
              <w:marRight w:val="0"/>
              <w:marTop w:val="0"/>
              <w:marBottom w:val="0"/>
              <w:divBdr>
                <w:top w:val="none" w:sz="0" w:space="0" w:color="auto"/>
                <w:left w:val="none" w:sz="0" w:space="0" w:color="auto"/>
                <w:bottom w:val="none" w:sz="0" w:space="0" w:color="auto"/>
                <w:right w:val="none" w:sz="0" w:space="0" w:color="auto"/>
              </w:divBdr>
            </w:div>
            <w:div w:id="936135911">
              <w:marLeft w:val="0"/>
              <w:marRight w:val="0"/>
              <w:marTop w:val="0"/>
              <w:marBottom w:val="0"/>
              <w:divBdr>
                <w:top w:val="none" w:sz="0" w:space="0" w:color="auto"/>
                <w:left w:val="none" w:sz="0" w:space="0" w:color="auto"/>
                <w:bottom w:val="none" w:sz="0" w:space="0" w:color="auto"/>
                <w:right w:val="none" w:sz="0" w:space="0" w:color="auto"/>
              </w:divBdr>
            </w:div>
            <w:div w:id="1413357713">
              <w:marLeft w:val="0"/>
              <w:marRight w:val="0"/>
              <w:marTop w:val="0"/>
              <w:marBottom w:val="0"/>
              <w:divBdr>
                <w:top w:val="none" w:sz="0" w:space="0" w:color="auto"/>
                <w:left w:val="none" w:sz="0" w:space="0" w:color="auto"/>
                <w:bottom w:val="none" w:sz="0" w:space="0" w:color="auto"/>
                <w:right w:val="none" w:sz="0" w:space="0" w:color="auto"/>
              </w:divBdr>
            </w:div>
            <w:div w:id="1523862534">
              <w:marLeft w:val="0"/>
              <w:marRight w:val="0"/>
              <w:marTop w:val="0"/>
              <w:marBottom w:val="0"/>
              <w:divBdr>
                <w:top w:val="none" w:sz="0" w:space="0" w:color="auto"/>
                <w:left w:val="none" w:sz="0" w:space="0" w:color="auto"/>
                <w:bottom w:val="none" w:sz="0" w:space="0" w:color="auto"/>
                <w:right w:val="none" w:sz="0" w:space="0" w:color="auto"/>
              </w:divBdr>
            </w:div>
            <w:div w:id="544489157">
              <w:marLeft w:val="0"/>
              <w:marRight w:val="0"/>
              <w:marTop w:val="0"/>
              <w:marBottom w:val="0"/>
              <w:divBdr>
                <w:top w:val="none" w:sz="0" w:space="0" w:color="auto"/>
                <w:left w:val="none" w:sz="0" w:space="0" w:color="auto"/>
                <w:bottom w:val="none" w:sz="0" w:space="0" w:color="auto"/>
                <w:right w:val="none" w:sz="0" w:space="0" w:color="auto"/>
              </w:divBdr>
            </w:div>
            <w:div w:id="506947751">
              <w:marLeft w:val="0"/>
              <w:marRight w:val="0"/>
              <w:marTop w:val="0"/>
              <w:marBottom w:val="0"/>
              <w:divBdr>
                <w:top w:val="none" w:sz="0" w:space="0" w:color="auto"/>
                <w:left w:val="none" w:sz="0" w:space="0" w:color="auto"/>
                <w:bottom w:val="none" w:sz="0" w:space="0" w:color="auto"/>
                <w:right w:val="none" w:sz="0" w:space="0" w:color="auto"/>
              </w:divBdr>
            </w:div>
            <w:div w:id="96754043">
              <w:marLeft w:val="0"/>
              <w:marRight w:val="0"/>
              <w:marTop w:val="0"/>
              <w:marBottom w:val="0"/>
              <w:divBdr>
                <w:top w:val="none" w:sz="0" w:space="0" w:color="auto"/>
                <w:left w:val="none" w:sz="0" w:space="0" w:color="auto"/>
                <w:bottom w:val="none" w:sz="0" w:space="0" w:color="auto"/>
                <w:right w:val="none" w:sz="0" w:space="0" w:color="auto"/>
              </w:divBdr>
            </w:div>
            <w:div w:id="1879850525">
              <w:marLeft w:val="0"/>
              <w:marRight w:val="0"/>
              <w:marTop w:val="0"/>
              <w:marBottom w:val="0"/>
              <w:divBdr>
                <w:top w:val="none" w:sz="0" w:space="0" w:color="auto"/>
                <w:left w:val="none" w:sz="0" w:space="0" w:color="auto"/>
                <w:bottom w:val="none" w:sz="0" w:space="0" w:color="auto"/>
                <w:right w:val="none" w:sz="0" w:space="0" w:color="auto"/>
              </w:divBdr>
            </w:div>
            <w:div w:id="2126920629">
              <w:marLeft w:val="0"/>
              <w:marRight w:val="0"/>
              <w:marTop w:val="0"/>
              <w:marBottom w:val="0"/>
              <w:divBdr>
                <w:top w:val="none" w:sz="0" w:space="0" w:color="auto"/>
                <w:left w:val="none" w:sz="0" w:space="0" w:color="auto"/>
                <w:bottom w:val="none" w:sz="0" w:space="0" w:color="auto"/>
                <w:right w:val="none" w:sz="0" w:space="0" w:color="auto"/>
              </w:divBdr>
            </w:div>
            <w:div w:id="629821495">
              <w:marLeft w:val="0"/>
              <w:marRight w:val="0"/>
              <w:marTop w:val="0"/>
              <w:marBottom w:val="0"/>
              <w:divBdr>
                <w:top w:val="none" w:sz="0" w:space="0" w:color="auto"/>
                <w:left w:val="none" w:sz="0" w:space="0" w:color="auto"/>
                <w:bottom w:val="none" w:sz="0" w:space="0" w:color="auto"/>
                <w:right w:val="none" w:sz="0" w:space="0" w:color="auto"/>
              </w:divBdr>
            </w:div>
            <w:div w:id="2024941912">
              <w:marLeft w:val="0"/>
              <w:marRight w:val="0"/>
              <w:marTop w:val="0"/>
              <w:marBottom w:val="0"/>
              <w:divBdr>
                <w:top w:val="none" w:sz="0" w:space="0" w:color="auto"/>
                <w:left w:val="none" w:sz="0" w:space="0" w:color="auto"/>
                <w:bottom w:val="none" w:sz="0" w:space="0" w:color="auto"/>
                <w:right w:val="none" w:sz="0" w:space="0" w:color="auto"/>
              </w:divBdr>
            </w:div>
            <w:div w:id="68270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04163">
      <w:bodyDiv w:val="1"/>
      <w:marLeft w:val="0"/>
      <w:marRight w:val="0"/>
      <w:marTop w:val="0"/>
      <w:marBottom w:val="0"/>
      <w:divBdr>
        <w:top w:val="none" w:sz="0" w:space="0" w:color="auto"/>
        <w:left w:val="none" w:sz="0" w:space="0" w:color="auto"/>
        <w:bottom w:val="none" w:sz="0" w:space="0" w:color="auto"/>
        <w:right w:val="none" w:sz="0" w:space="0" w:color="auto"/>
      </w:divBdr>
    </w:div>
    <w:div w:id="1806267201">
      <w:bodyDiv w:val="1"/>
      <w:marLeft w:val="0"/>
      <w:marRight w:val="0"/>
      <w:marTop w:val="0"/>
      <w:marBottom w:val="0"/>
      <w:divBdr>
        <w:top w:val="none" w:sz="0" w:space="0" w:color="auto"/>
        <w:left w:val="none" w:sz="0" w:space="0" w:color="auto"/>
        <w:bottom w:val="none" w:sz="0" w:space="0" w:color="auto"/>
        <w:right w:val="none" w:sz="0" w:space="0" w:color="auto"/>
      </w:divBdr>
    </w:div>
    <w:div w:id="1808667957">
      <w:bodyDiv w:val="1"/>
      <w:marLeft w:val="0"/>
      <w:marRight w:val="0"/>
      <w:marTop w:val="0"/>
      <w:marBottom w:val="0"/>
      <w:divBdr>
        <w:top w:val="none" w:sz="0" w:space="0" w:color="auto"/>
        <w:left w:val="none" w:sz="0" w:space="0" w:color="auto"/>
        <w:bottom w:val="none" w:sz="0" w:space="0" w:color="auto"/>
        <w:right w:val="none" w:sz="0" w:space="0" w:color="auto"/>
      </w:divBdr>
    </w:div>
    <w:div w:id="1811166311">
      <w:bodyDiv w:val="1"/>
      <w:marLeft w:val="0"/>
      <w:marRight w:val="0"/>
      <w:marTop w:val="0"/>
      <w:marBottom w:val="0"/>
      <w:divBdr>
        <w:top w:val="none" w:sz="0" w:space="0" w:color="auto"/>
        <w:left w:val="none" w:sz="0" w:space="0" w:color="auto"/>
        <w:bottom w:val="none" w:sz="0" w:space="0" w:color="auto"/>
        <w:right w:val="none" w:sz="0" w:space="0" w:color="auto"/>
      </w:divBdr>
    </w:div>
    <w:div w:id="1822696785">
      <w:bodyDiv w:val="1"/>
      <w:marLeft w:val="0"/>
      <w:marRight w:val="0"/>
      <w:marTop w:val="0"/>
      <w:marBottom w:val="0"/>
      <w:divBdr>
        <w:top w:val="none" w:sz="0" w:space="0" w:color="auto"/>
        <w:left w:val="none" w:sz="0" w:space="0" w:color="auto"/>
        <w:bottom w:val="none" w:sz="0" w:space="0" w:color="auto"/>
        <w:right w:val="none" w:sz="0" w:space="0" w:color="auto"/>
      </w:divBdr>
      <w:divsChild>
        <w:div w:id="242028709">
          <w:marLeft w:val="0"/>
          <w:marRight w:val="0"/>
          <w:marTop w:val="0"/>
          <w:marBottom w:val="0"/>
          <w:divBdr>
            <w:top w:val="none" w:sz="0" w:space="0" w:color="auto"/>
            <w:left w:val="none" w:sz="0" w:space="0" w:color="auto"/>
            <w:bottom w:val="none" w:sz="0" w:space="0" w:color="auto"/>
            <w:right w:val="none" w:sz="0" w:space="0" w:color="auto"/>
          </w:divBdr>
          <w:divsChild>
            <w:div w:id="1328053664">
              <w:marLeft w:val="0"/>
              <w:marRight w:val="0"/>
              <w:marTop w:val="0"/>
              <w:marBottom w:val="0"/>
              <w:divBdr>
                <w:top w:val="none" w:sz="0" w:space="0" w:color="auto"/>
                <w:left w:val="none" w:sz="0" w:space="0" w:color="auto"/>
                <w:bottom w:val="none" w:sz="0" w:space="0" w:color="auto"/>
                <w:right w:val="none" w:sz="0" w:space="0" w:color="auto"/>
              </w:divBdr>
            </w:div>
          </w:divsChild>
        </w:div>
        <w:div w:id="253907046">
          <w:marLeft w:val="0"/>
          <w:marRight w:val="0"/>
          <w:marTop w:val="0"/>
          <w:marBottom w:val="0"/>
          <w:divBdr>
            <w:top w:val="none" w:sz="0" w:space="0" w:color="auto"/>
            <w:left w:val="none" w:sz="0" w:space="0" w:color="auto"/>
            <w:bottom w:val="none" w:sz="0" w:space="0" w:color="auto"/>
            <w:right w:val="none" w:sz="0" w:space="0" w:color="auto"/>
          </w:divBdr>
          <w:divsChild>
            <w:div w:id="554705659">
              <w:marLeft w:val="0"/>
              <w:marRight w:val="0"/>
              <w:marTop w:val="0"/>
              <w:marBottom w:val="0"/>
              <w:divBdr>
                <w:top w:val="none" w:sz="0" w:space="0" w:color="auto"/>
                <w:left w:val="none" w:sz="0" w:space="0" w:color="auto"/>
                <w:bottom w:val="none" w:sz="0" w:space="0" w:color="auto"/>
                <w:right w:val="none" w:sz="0" w:space="0" w:color="auto"/>
              </w:divBdr>
            </w:div>
          </w:divsChild>
        </w:div>
        <w:div w:id="1331636323">
          <w:marLeft w:val="0"/>
          <w:marRight w:val="0"/>
          <w:marTop w:val="0"/>
          <w:marBottom w:val="0"/>
          <w:divBdr>
            <w:top w:val="none" w:sz="0" w:space="0" w:color="auto"/>
            <w:left w:val="none" w:sz="0" w:space="0" w:color="auto"/>
            <w:bottom w:val="none" w:sz="0" w:space="0" w:color="auto"/>
            <w:right w:val="none" w:sz="0" w:space="0" w:color="auto"/>
          </w:divBdr>
          <w:divsChild>
            <w:div w:id="147065065">
              <w:marLeft w:val="0"/>
              <w:marRight w:val="0"/>
              <w:marTop w:val="0"/>
              <w:marBottom w:val="0"/>
              <w:divBdr>
                <w:top w:val="none" w:sz="0" w:space="0" w:color="auto"/>
                <w:left w:val="none" w:sz="0" w:space="0" w:color="auto"/>
                <w:bottom w:val="none" w:sz="0" w:space="0" w:color="auto"/>
                <w:right w:val="none" w:sz="0" w:space="0" w:color="auto"/>
              </w:divBdr>
            </w:div>
          </w:divsChild>
        </w:div>
        <w:div w:id="110901200">
          <w:marLeft w:val="0"/>
          <w:marRight w:val="0"/>
          <w:marTop w:val="0"/>
          <w:marBottom w:val="0"/>
          <w:divBdr>
            <w:top w:val="none" w:sz="0" w:space="0" w:color="auto"/>
            <w:left w:val="none" w:sz="0" w:space="0" w:color="auto"/>
            <w:bottom w:val="none" w:sz="0" w:space="0" w:color="auto"/>
            <w:right w:val="none" w:sz="0" w:space="0" w:color="auto"/>
          </w:divBdr>
          <w:divsChild>
            <w:div w:id="2060935388">
              <w:marLeft w:val="0"/>
              <w:marRight w:val="0"/>
              <w:marTop w:val="0"/>
              <w:marBottom w:val="0"/>
              <w:divBdr>
                <w:top w:val="none" w:sz="0" w:space="0" w:color="auto"/>
                <w:left w:val="none" w:sz="0" w:space="0" w:color="auto"/>
                <w:bottom w:val="none" w:sz="0" w:space="0" w:color="auto"/>
                <w:right w:val="none" w:sz="0" w:space="0" w:color="auto"/>
              </w:divBdr>
            </w:div>
          </w:divsChild>
        </w:div>
        <w:div w:id="1100030867">
          <w:marLeft w:val="0"/>
          <w:marRight w:val="0"/>
          <w:marTop w:val="0"/>
          <w:marBottom w:val="0"/>
          <w:divBdr>
            <w:top w:val="none" w:sz="0" w:space="0" w:color="auto"/>
            <w:left w:val="none" w:sz="0" w:space="0" w:color="auto"/>
            <w:bottom w:val="none" w:sz="0" w:space="0" w:color="auto"/>
            <w:right w:val="none" w:sz="0" w:space="0" w:color="auto"/>
          </w:divBdr>
          <w:divsChild>
            <w:div w:id="875888805">
              <w:marLeft w:val="0"/>
              <w:marRight w:val="0"/>
              <w:marTop w:val="0"/>
              <w:marBottom w:val="0"/>
              <w:divBdr>
                <w:top w:val="none" w:sz="0" w:space="0" w:color="auto"/>
                <w:left w:val="none" w:sz="0" w:space="0" w:color="auto"/>
                <w:bottom w:val="none" w:sz="0" w:space="0" w:color="auto"/>
                <w:right w:val="none" w:sz="0" w:space="0" w:color="auto"/>
              </w:divBdr>
            </w:div>
          </w:divsChild>
        </w:div>
        <w:div w:id="1957716443">
          <w:marLeft w:val="0"/>
          <w:marRight w:val="0"/>
          <w:marTop w:val="0"/>
          <w:marBottom w:val="0"/>
          <w:divBdr>
            <w:top w:val="none" w:sz="0" w:space="0" w:color="auto"/>
            <w:left w:val="none" w:sz="0" w:space="0" w:color="auto"/>
            <w:bottom w:val="none" w:sz="0" w:space="0" w:color="auto"/>
            <w:right w:val="none" w:sz="0" w:space="0" w:color="auto"/>
          </w:divBdr>
          <w:divsChild>
            <w:div w:id="1204637357">
              <w:marLeft w:val="0"/>
              <w:marRight w:val="0"/>
              <w:marTop w:val="0"/>
              <w:marBottom w:val="0"/>
              <w:divBdr>
                <w:top w:val="none" w:sz="0" w:space="0" w:color="auto"/>
                <w:left w:val="none" w:sz="0" w:space="0" w:color="auto"/>
                <w:bottom w:val="none" w:sz="0" w:space="0" w:color="auto"/>
                <w:right w:val="none" w:sz="0" w:space="0" w:color="auto"/>
              </w:divBdr>
            </w:div>
          </w:divsChild>
        </w:div>
        <w:div w:id="709646149">
          <w:marLeft w:val="0"/>
          <w:marRight w:val="0"/>
          <w:marTop w:val="0"/>
          <w:marBottom w:val="0"/>
          <w:divBdr>
            <w:top w:val="none" w:sz="0" w:space="0" w:color="auto"/>
            <w:left w:val="none" w:sz="0" w:space="0" w:color="auto"/>
            <w:bottom w:val="none" w:sz="0" w:space="0" w:color="auto"/>
            <w:right w:val="none" w:sz="0" w:space="0" w:color="auto"/>
          </w:divBdr>
          <w:divsChild>
            <w:div w:id="873615477">
              <w:marLeft w:val="0"/>
              <w:marRight w:val="0"/>
              <w:marTop w:val="0"/>
              <w:marBottom w:val="0"/>
              <w:divBdr>
                <w:top w:val="none" w:sz="0" w:space="0" w:color="auto"/>
                <w:left w:val="none" w:sz="0" w:space="0" w:color="auto"/>
                <w:bottom w:val="none" w:sz="0" w:space="0" w:color="auto"/>
                <w:right w:val="none" w:sz="0" w:space="0" w:color="auto"/>
              </w:divBdr>
            </w:div>
          </w:divsChild>
        </w:div>
        <w:div w:id="400835291">
          <w:marLeft w:val="0"/>
          <w:marRight w:val="0"/>
          <w:marTop w:val="0"/>
          <w:marBottom w:val="0"/>
          <w:divBdr>
            <w:top w:val="none" w:sz="0" w:space="0" w:color="auto"/>
            <w:left w:val="none" w:sz="0" w:space="0" w:color="auto"/>
            <w:bottom w:val="none" w:sz="0" w:space="0" w:color="auto"/>
            <w:right w:val="none" w:sz="0" w:space="0" w:color="auto"/>
          </w:divBdr>
          <w:divsChild>
            <w:div w:id="29957693">
              <w:marLeft w:val="0"/>
              <w:marRight w:val="0"/>
              <w:marTop w:val="0"/>
              <w:marBottom w:val="0"/>
              <w:divBdr>
                <w:top w:val="none" w:sz="0" w:space="0" w:color="auto"/>
                <w:left w:val="none" w:sz="0" w:space="0" w:color="auto"/>
                <w:bottom w:val="none" w:sz="0" w:space="0" w:color="auto"/>
                <w:right w:val="none" w:sz="0" w:space="0" w:color="auto"/>
              </w:divBdr>
            </w:div>
          </w:divsChild>
        </w:div>
        <w:div w:id="1869024597">
          <w:marLeft w:val="0"/>
          <w:marRight w:val="0"/>
          <w:marTop w:val="0"/>
          <w:marBottom w:val="0"/>
          <w:divBdr>
            <w:top w:val="none" w:sz="0" w:space="0" w:color="auto"/>
            <w:left w:val="none" w:sz="0" w:space="0" w:color="auto"/>
            <w:bottom w:val="none" w:sz="0" w:space="0" w:color="auto"/>
            <w:right w:val="none" w:sz="0" w:space="0" w:color="auto"/>
          </w:divBdr>
          <w:divsChild>
            <w:div w:id="1604417257">
              <w:marLeft w:val="0"/>
              <w:marRight w:val="0"/>
              <w:marTop w:val="0"/>
              <w:marBottom w:val="0"/>
              <w:divBdr>
                <w:top w:val="none" w:sz="0" w:space="0" w:color="auto"/>
                <w:left w:val="none" w:sz="0" w:space="0" w:color="auto"/>
                <w:bottom w:val="none" w:sz="0" w:space="0" w:color="auto"/>
                <w:right w:val="none" w:sz="0" w:space="0" w:color="auto"/>
              </w:divBdr>
            </w:div>
          </w:divsChild>
        </w:div>
        <w:div w:id="937912751">
          <w:marLeft w:val="0"/>
          <w:marRight w:val="0"/>
          <w:marTop w:val="0"/>
          <w:marBottom w:val="0"/>
          <w:divBdr>
            <w:top w:val="none" w:sz="0" w:space="0" w:color="auto"/>
            <w:left w:val="none" w:sz="0" w:space="0" w:color="auto"/>
            <w:bottom w:val="none" w:sz="0" w:space="0" w:color="auto"/>
            <w:right w:val="none" w:sz="0" w:space="0" w:color="auto"/>
          </w:divBdr>
          <w:divsChild>
            <w:div w:id="1966234872">
              <w:marLeft w:val="0"/>
              <w:marRight w:val="0"/>
              <w:marTop w:val="0"/>
              <w:marBottom w:val="0"/>
              <w:divBdr>
                <w:top w:val="none" w:sz="0" w:space="0" w:color="auto"/>
                <w:left w:val="none" w:sz="0" w:space="0" w:color="auto"/>
                <w:bottom w:val="none" w:sz="0" w:space="0" w:color="auto"/>
                <w:right w:val="none" w:sz="0" w:space="0" w:color="auto"/>
              </w:divBdr>
            </w:div>
          </w:divsChild>
        </w:div>
        <w:div w:id="1049375831">
          <w:marLeft w:val="0"/>
          <w:marRight w:val="0"/>
          <w:marTop w:val="0"/>
          <w:marBottom w:val="0"/>
          <w:divBdr>
            <w:top w:val="none" w:sz="0" w:space="0" w:color="auto"/>
            <w:left w:val="none" w:sz="0" w:space="0" w:color="auto"/>
            <w:bottom w:val="none" w:sz="0" w:space="0" w:color="auto"/>
            <w:right w:val="none" w:sz="0" w:space="0" w:color="auto"/>
          </w:divBdr>
          <w:divsChild>
            <w:div w:id="359161434">
              <w:marLeft w:val="0"/>
              <w:marRight w:val="0"/>
              <w:marTop w:val="0"/>
              <w:marBottom w:val="0"/>
              <w:divBdr>
                <w:top w:val="none" w:sz="0" w:space="0" w:color="auto"/>
                <w:left w:val="none" w:sz="0" w:space="0" w:color="auto"/>
                <w:bottom w:val="none" w:sz="0" w:space="0" w:color="auto"/>
                <w:right w:val="none" w:sz="0" w:space="0" w:color="auto"/>
              </w:divBdr>
            </w:div>
          </w:divsChild>
        </w:div>
        <w:div w:id="1303538834">
          <w:marLeft w:val="0"/>
          <w:marRight w:val="0"/>
          <w:marTop w:val="0"/>
          <w:marBottom w:val="0"/>
          <w:divBdr>
            <w:top w:val="none" w:sz="0" w:space="0" w:color="auto"/>
            <w:left w:val="none" w:sz="0" w:space="0" w:color="auto"/>
            <w:bottom w:val="none" w:sz="0" w:space="0" w:color="auto"/>
            <w:right w:val="none" w:sz="0" w:space="0" w:color="auto"/>
          </w:divBdr>
          <w:divsChild>
            <w:div w:id="2089765628">
              <w:marLeft w:val="0"/>
              <w:marRight w:val="0"/>
              <w:marTop w:val="0"/>
              <w:marBottom w:val="0"/>
              <w:divBdr>
                <w:top w:val="none" w:sz="0" w:space="0" w:color="auto"/>
                <w:left w:val="none" w:sz="0" w:space="0" w:color="auto"/>
                <w:bottom w:val="none" w:sz="0" w:space="0" w:color="auto"/>
                <w:right w:val="none" w:sz="0" w:space="0" w:color="auto"/>
              </w:divBdr>
            </w:div>
          </w:divsChild>
        </w:div>
        <w:div w:id="825626597">
          <w:marLeft w:val="0"/>
          <w:marRight w:val="0"/>
          <w:marTop w:val="0"/>
          <w:marBottom w:val="0"/>
          <w:divBdr>
            <w:top w:val="none" w:sz="0" w:space="0" w:color="auto"/>
            <w:left w:val="none" w:sz="0" w:space="0" w:color="auto"/>
            <w:bottom w:val="none" w:sz="0" w:space="0" w:color="auto"/>
            <w:right w:val="none" w:sz="0" w:space="0" w:color="auto"/>
          </w:divBdr>
          <w:divsChild>
            <w:div w:id="862135820">
              <w:marLeft w:val="0"/>
              <w:marRight w:val="0"/>
              <w:marTop w:val="0"/>
              <w:marBottom w:val="0"/>
              <w:divBdr>
                <w:top w:val="none" w:sz="0" w:space="0" w:color="auto"/>
                <w:left w:val="none" w:sz="0" w:space="0" w:color="auto"/>
                <w:bottom w:val="none" w:sz="0" w:space="0" w:color="auto"/>
                <w:right w:val="none" w:sz="0" w:space="0" w:color="auto"/>
              </w:divBdr>
            </w:div>
          </w:divsChild>
        </w:div>
        <w:div w:id="1955094080">
          <w:marLeft w:val="0"/>
          <w:marRight w:val="0"/>
          <w:marTop w:val="0"/>
          <w:marBottom w:val="0"/>
          <w:divBdr>
            <w:top w:val="none" w:sz="0" w:space="0" w:color="auto"/>
            <w:left w:val="none" w:sz="0" w:space="0" w:color="auto"/>
            <w:bottom w:val="none" w:sz="0" w:space="0" w:color="auto"/>
            <w:right w:val="none" w:sz="0" w:space="0" w:color="auto"/>
          </w:divBdr>
          <w:divsChild>
            <w:div w:id="1406605934">
              <w:marLeft w:val="0"/>
              <w:marRight w:val="0"/>
              <w:marTop w:val="0"/>
              <w:marBottom w:val="0"/>
              <w:divBdr>
                <w:top w:val="none" w:sz="0" w:space="0" w:color="auto"/>
                <w:left w:val="none" w:sz="0" w:space="0" w:color="auto"/>
                <w:bottom w:val="none" w:sz="0" w:space="0" w:color="auto"/>
                <w:right w:val="none" w:sz="0" w:space="0" w:color="auto"/>
              </w:divBdr>
            </w:div>
          </w:divsChild>
        </w:div>
        <w:div w:id="630937742">
          <w:marLeft w:val="0"/>
          <w:marRight w:val="0"/>
          <w:marTop w:val="0"/>
          <w:marBottom w:val="0"/>
          <w:divBdr>
            <w:top w:val="none" w:sz="0" w:space="0" w:color="auto"/>
            <w:left w:val="none" w:sz="0" w:space="0" w:color="auto"/>
            <w:bottom w:val="none" w:sz="0" w:space="0" w:color="auto"/>
            <w:right w:val="none" w:sz="0" w:space="0" w:color="auto"/>
          </w:divBdr>
          <w:divsChild>
            <w:div w:id="1546522369">
              <w:marLeft w:val="0"/>
              <w:marRight w:val="0"/>
              <w:marTop w:val="0"/>
              <w:marBottom w:val="0"/>
              <w:divBdr>
                <w:top w:val="none" w:sz="0" w:space="0" w:color="auto"/>
                <w:left w:val="none" w:sz="0" w:space="0" w:color="auto"/>
                <w:bottom w:val="none" w:sz="0" w:space="0" w:color="auto"/>
                <w:right w:val="none" w:sz="0" w:space="0" w:color="auto"/>
              </w:divBdr>
            </w:div>
          </w:divsChild>
        </w:div>
        <w:div w:id="27798361">
          <w:marLeft w:val="0"/>
          <w:marRight w:val="0"/>
          <w:marTop w:val="0"/>
          <w:marBottom w:val="0"/>
          <w:divBdr>
            <w:top w:val="none" w:sz="0" w:space="0" w:color="auto"/>
            <w:left w:val="none" w:sz="0" w:space="0" w:color="auto"/>
            <w:bottom w:val="none" w:sz="0" w:space="0" w:color="auto"/>
            <w:right w:val="none" w:sz="0" w:space="0" w:color="auto"/>
          </w:divBdr>
          <w:divsChild>
            <w:div w:id="1708796160">
              <w:marLeft w:val="0"/>
              <w:marRight w:val="0"/>
              <w:marTop w:val="0"/>
              <w:marBottom w:val="0"/>
              <w:divBdr>
                <w:top w:val="none" w:sz="0" w:space="0" w:color="auto"/>
                <w:left w:val="none" w:sz="0" w:space="0" w:color="auto"/>
                <w:bottom w:val="none" w:sz="0" w:space="0" w:color="auto"/>
                <w:right w:val="none" w:sz="0" w:space="0" w:color="auto"/>
              </w:divBdr>
            </w:div>
          </w:divsChild>
        </w:div>
        <w:div w:id="251279999">
          <w:marLeft w:val="0"/>
          <w:marRight w:val="0"/>
          <w:marTop w:val="0"/>
          <w:marBottom w:val="0"/>
          <w:divBdr>
            <w:top w:val="none" w:sz="0" w:space="0" w:color="auto"/>
            <w:left w:val="none" w:sz="0" w:space="0" w:color="auto"/>
            <w:bottom w:val="none" w:sz="0" w:space="0" w:color="auto"/>
            <w:right w:val="none" w:sz="0" w:space="0" w:color="auto"/>
          </w:divBdr>
          <w:divsChild>
            <w:div w:id="79766037">
              <w:marLeft w:val="0"/>
              <w:marRight w:val="0"/>
              <w:marTop w:val="0"/>
              <w:marBottom w:val="0"/>
              <w:divBdr>
                <w:top w:val="none" w:sz="0" w:space="0" w:color="auto"/>
                <w:left w:val="none" w:sz="0" w:space="0" w:color="auto"/>
                <w:bottom w:val="none" w:sz="0" w:space="0" w:color="auto"/>
                <w:right w:val="none" w:sz="0" w:space="0" w:color="auto"/>
              </w:divBdr>
            </w:div>
          </w:divsChild>
        </w:div>
        <w:div w:id="1839536782">
          <w:marLeft w:val="0"/>
          <w:marRight w:val="0"/>
          <w:marTop w:val="0"/>
          <w:marBottom w:val="0"/>
          <w:divBdr>
            <w:top w:val="none" w:sz="0" w:space="0" w:color="auto"/>
            <w:left w:val="none" w:sz="0" w:space="0" w:color="auto"/>
            <w:bottom w:val="none" w:sz="0" w:space="0" w:color="auto"/>
            <w:right w:val="none" w:sz="0" w:space="0" w:color="auto"/>
          </w:divBdr>
          <w:divsChild>
            <w:div w:id="1001280861">
              <w:marLeft w:val="0"/>
              <w:marRight w:val="0"/>
              <w:marTop w:val="0"/>
              <w:marBottom w:val="0"/>
              <w:divBdr>
                <w:top w:val="none" w:sz="0" w:space="0" w:color="auto"/>
                <w:left w:val="none" w:sz="0" w:space="0" w:color="auto"/>
                <w:bottom w:val="none" w:sz="0" w:space="0" w:color="auto"/>
                <w:right w:val="none" w:sz="0" w:space="0" w:color="auto"/>
              </w:divBdr>
            </w:div>
          </w:divsChild>
        </w:div>
        <w:div w:id="439689853">
          <w:marLeft w:val="0"/>
          <w:marRight w:val="0"/>
          <w:marTop w:val="0"/>
          <w:marBottom w:val="0"/>
          <w:divBdr>
            <w:top w:val="none" w:sz="0" w:space="0" w:color="auto"/>
            <w:left w:val="none" w:sz="0" w:space="0" w:color="auto"/>
            <w:bottom w:val="none" w:sz="0" w:space="0" w:color="auto"/>
            <w:right w:val="none" w:sz="0" w:space="0" w:color="auto"/>
          </w:divBdr>
          <w:divsChild>
            <w:div w:id="1401951481">
              <w:marLeft w:val="0"/>
              <w:marRight w:val="0"/>
              <w:marTop w:val="0"/>
              <w:marBottom w:val="0"/>
              <w:divBdr>
                <w:top w:val="none" w:sz="0" w:space="0" w:color="auto"/>
                <w:left w:val="none" w:sz="0" w:space="0" w:color="auto"/>
                <w:bottom w:val="none" w:sz="0" w:space="0" w:color="auto"/>
                <w:right w:val="none" w:sz="0" w:space="0" w:color="auto"/>
              </w:divBdr>
            </w:div>
          </w:divsChild>
        </w:div>
        <w:div w:id="944383962">
          <w:marLeft w:val="0"/>
          <w:marRight w:val="0"/>
          <w:marTop w:val="0"/>
          <w:marBottom w:val="0"/>
          <w:divBdr>
            <w:top w:val="none" w:sz="0" w:space="0" w:color="auto"/>
            <w:left w:val="none" w:sz="0" w:space="0" w:color="auto"/>
            <w:bottom w:val="none" w:sz="0" w:space="0" w:color="auto"/>
            <w:right w:val="none" w:sz="0" w:space="0" w:color="auto"/>
          </w:divBdr>
          <w:divsChild>
            <w:div w:id="547496140">
              <w:marLeft w:val="0"/>
              <w:marRight w:val="0"/>
              <w:marTop w:val="0"/>
              <w:marBottom w:val="0"/>
              <w:divBdr>
                <w:top w:val="none" w:sz="0" w:space="0" w:color="auto"/>
                <w:left w:val="none" w:sz="0" w:space="0" w:color="auto"/>
                <w:bottom w:val="none" w:sz="0" w:space="0" w:color="auto"/>
                <w:right w:val="none" w:sz="0" w:space="0" w:color="auto"/>
              </w:divBdr>
            </w:div>
          </w:divsChild>
        </w:div>
        <w:div w:id="1170098415">
          <w:marLeft w:val="0"/>
          <w:marRight w:val="0"/>
          <w:marTop w:val="0"/>
          <w:marBottom w:val="0"/>
          <w:divBdr>
            <w:top w:val="none" w:sz="0" w:space="0" w:color="auto"/>
            <w:left w:val="none" w:sz="0" w:space="0" w:color="auto"/>
            <w:bottom w:val="none" w:sz="0" w:space="0" w:color="auto"/>
            <w:right w:val="none" w:sz="0" w:space="0" w:color="auto"/>
          </w:divBdr>
          <w:divsChild>
            <w:div w:id="1584485375">
              <w:marLeft w:val="0"/>
              <w:marRight w:val="0"/>
              <w:marTop w:val="0"/>
              <w:marBottom w:val="0"/>
              <w:divBdr>
                <w:top w:val="none" w:sz="0" w:space="0" w:color="auto"/>
                <w:left w:val="none" w:sz="0" w:space="0" w:color="auto"/>
                <w:bottom w:val="none" w:sz="0" w:space="0" w:color="auto"/>
                <w:right w:val="none" w:sz="0" w:space="0" w:color="auto"/>
              </w:divBdr>
            </w:div>
            <w:div w:id="1985769322">
              <w:marLeft w:val="0"/>
              <w:marRight w:val="0"/>
              <w:marTop w:val="0"/>
              <w:marBottom w:val="0"/>
              <w:divBdr>
                <w:top w:val="none" w:sz="0" w:space="0" w:color="auto"/>
                <w:left w:val="none" w:sz="0" w:space="0" w:color="auto"/>
                <w:bottom w:val="none" w:sz="0" w:space="0" w:color="auto"/>
                <w:right w:val="none" w:sz="0" w:space="0" w:color="auto"/>
              </w:divBdr>
            </w:div>
            <w:div w:id="1373461052">
              <w:marLeft w:val="0"/>
              <w:marRight w:val="0"/>
              <w:marTop w:val="0"/>
              <w:marBottom w:val="0"/>
              <w:divBdr>
                <w:top w:val="none" w:sz="0" w:space="0" w:color="auto"/>
                <w:left w:val="none" w:sz="0" w:space="0" w:color="auto"/>
                <w:bottom w:val="none" w:sz="0" w:space="0" w:color="auto"/>
                <w:right w:val="none" w:sz="0" w:space="0" w:color="auto"/>
              </w:divBdr>
            </w:div>
            <w:div w:id="1446004002">
              <w:marLeft w:val="0"/>
              <w:marRight w:val="0"/>
              <w:marTop w:val="0"/>
              <w:marBottom w:val="0"/>
              <w:divBdr>
                <w:top w:val="none" w:sz="0" w:space="0" w:color="auto"/>
                <w:left w:val="none" w:sz="0" w:space="0" w:color="auto"/>
                <w:bottom w:val="none" w:sz="0" w:space="0" w:color="auto"/>
                <w:right w:val="none" w:sz="0" w:space="0" w:color="auto"/>
              </w:divBdr>
            </w:div>
          </w:divsChild>
        </w:div>
        <w:div w:id="1774545355">
          <w:marLeft w:val="0"/>
          <w:marRight w:val="0"/>
          <w:marTop w:val="0"/>
          <w:marBottom w:val="0"/>
          <w:divBdr>
            <w:top w:val="none" w:sz="0" w:space="0" w:color="auto"/>
            <w:left w:val="none" w:sz="0" w:space="0" w:color="auto"/>
            <w:bottom w:val="none" w:sz="0" w:space="0" w:color="auto"/>
            <w:right w:val="none" w:sz="0" w:space="0" w:color="auto"/>
          </w:divBdr>
          <w:divsChild>
            <w:div w:id="563878306">
              <w:marLeft w:val="0"/>
              <w:marRight w:val="0"/>
              <w:marTop w:val="0"/>
              <w:marBottom w:val="0"/>
              <w:divBdr>
                <w:top w:val="none" w:sz="0" w:space="0" w:color="auto"/>
                <w:left w:val="none" w:sz="0" w:space="0" w:color="auto"/>
                <w:bottom w:val="none" w:sz="0" w:space="0" w:color="auto"/>
                <w:right w:val="none" w:sz="0" w:space="0" w:color="auto"/>
              </w:divBdr>
            </w:div>
          </w:divsChild>
        </w:div>
        <w:div w:id="563688341">
          <w:marLeft w:val="0"/>
          <w:marRight w:val="0"/>
          <w:marTop w:val="0"/>
          <w:marBottom w:val="0"/>
          <w:divBdr>
            <w:top w:val="none" w:sz="0" w:space="0" w:color="auto"/>
            <w:left w:val="none" w:sz="0" w:space="0" w:color="auto"/>
            <w:bottom w:val="none" w:sz="0" w:space="0" w:color="auto"/>
            <w:right w:val="none" w:sz="0" w:space="0" w:color="auto"/>
          </w:divBdr>
          <w:divsChild>
            <w:div w:id="1157262761">
              <w:marLeft w:val="0"/>
              <w:marRight w:val="0"/>
              <w:marTop w:val="0"/>
              <w:marBottom w:val="0"/>
              <w:divBdr>
                <w:top w:val="none" w:sz="0" w:space="0" w:color="auto"/>
                <w:left w:val="none" w:sz="0" w:space="0" w:color="auto"/>
                <w:bottom w:val="none" w:sz="0" w:space="0" w:color="auto"/>
                <w:right w:val="none" w:sz="0" w:space="0" w:color="auto"/>
              </w:divBdr>
            </w:div>
          </w:divsChild>
        </w:div>
        <w:div w:id="1310985831">
          <w:marLeft w:val="0"/>
          <w:marRight w:val="0"/>
          <w:marTop w:val="0"/>
          <w:marBottom w:val="0"/>
          <w:divBdr>
            <w:top w:val="none" w:sz="0" w:space="0" w:color="auto"/>
            <w:left w:val="none" w:sz="0" w:space="0" w:color="auto"/>
            <w:bottom w:val="none" w:sz="0" w:space="0" w:color="auto"/>
            <w:right w:val="none" w:sz="0" w:space="0" w:color="auto"/>
          </w:divBdr>
          <w:divsChild>
            <w:div w:id="81029623">
              <w:marLeft w:val="0"/>
              <w:marRight w:val="0"/>
              <w:marTop w:val="0"/>
              <w:marBottom w:val="0"/>
              <w:divBdr>
                <w:top w:val="none" w:sz="0" w:space="0" w:color="auto"/>
                <w:left w:val="none" w:sz="0" w:space="0" w:color="auto"/>
                <w:bottom w:val="none" w:sz="0" w:space="0" w:color="auto"/>
                <w:right w:val="none" w:sz="0" w:space="0" w:color="auto"/>
              </w:divBdr>
            </w:div>
          </w:divsChild>
        </w:div>
        <w:div w:id="664210498">
          <w:marLeft w:val="0"/>
          <w:marRight w:val="0"/>
          <w:marTop w:val="0"/>
          <w:marBottom w:val="0"/>
          <w:divBdr>
            <w:top w:val="none" w:sz="0" w:space="0" w:color="auto"/>
            <w:left w:val="none" w:sz="0" w:space="0" w:color="auto"/>
            <w:bottom w:val="none" w:sz="0" w:space="0" w:color="auto"/>
            <w:right w:val="none" w:sz="0" w:space="0" w:color="auto"/>
          </w:divBdr>
          <w:divsChild>
            <w:div w:id="297955587">
              <w:marLeft w:val="0"/>
              <w:marRight w:val="0"/>
              <w:marTop w:val="0"/>
              <w:marBottom w:val="0"/>
              <w:divBdr>
                <w:top w:val="none" w:sz="0" w:space="0" w:color="auto"/>
                <w:left w:val="none" w:sz="0" w:space="0" w:color="auto"/>
                <w:bottom w:val="none" w:sz="0" w:space="0" w:color="auto"/>
                <w:right w:val="none" w:sz="0" w:space="0" w:color="auto"/>
              </w:divBdr>
            </w:div>
          </w:divsChild>
        </w:div>
        <w:div w:id="1670524360">
          <w:marLeft w:val="0"/>
          <w:marRight w:val="0"/>
          <w:marTop w:val="0"/>
          <w:marBottom w:val="0"/>
          <w:divBdr>
            <w:top w:val="none" w:sz="0" w:space="0" w:color="auto"/>
            <w:left w:val="none" w:sz="0" w:space="0" w:color="auto"/>
            <w:bottom w:val="none" w:sz="0" w:space="0" w:color="auto"/>
            <w:right w:val="none" w:sz="0" w:space="0" w:color="auto"/>
          </w:divBdr>
          <w:divsChild>
            <w:div w:id="1244218532">
              <w:marLeft w:val="0"/>
              <w:marRight w:val="0"/>
              <w:marTop w:val="0"/>
              <w:marBottom w:val="0"/>
              <w:divBdr>
                <w:top w:val="none" w:sz="0" w:space="0" w:color="auto"/>
                <w:left w:val="none" w:sz="0" w:space="0" w:color="auto"/>
                <w:bottom w:val="none" w:sz="0" w:space="0" w:color="auto"/>
                <w:right w:val="none" w:sz="0" w:space="0" w:color="auto"/>
              </w:divBdr>
            </w:div>
          </w:divsChild>
        </w:div>
        <w:div w:id="2031026466">
          <w:marLeft w:val="0"/>
          <w:marRight w:val="0"/>
          <w:marTop w:val="0"/>
          <w:marBottom w:val="0"/>
          <w:divBdr>
            <w:top w:val="none" w:sz="0" w:space="0" w:color="auto"/>
            <w:left w:val="none" w:sz="0" w:space="0" w:color="auto"/>
            <w:bottom w:val="none" w:sz="0" w:space="0" w:color="auto"/>
            <w:right w:val="none" w:sz="0" w:space="0" w:color="auto"/>
          </w:divBdr>
          <w:divsChild>
            <w:div w:id="1748073844">
              <w:marLeft w:val="0"/>
              <w:marRight w:val="0"/>
              <w:marTop w:val="0"/>
              <w:marBottom w:val="0"/>
              <w:divBdr>
                <w:top w:val="none" w:sz="0" w:space="0" w:color="auto"/>
                <w:left w:val="none" w:sz="0" w:space="0" w:color="auto"/>
                <w:bottom w:val="none" w:sz="0" w:space="0" w:color="auto"/>
                <w:right w:val="none" w:sz="0" w:space="0" w:color="auto"/>
              </w:divBdr>
            </w:div>
          </w:divsChild>
        </w:div>
        <w:div w:id="1181965377">
          <w:marLeft w:val="0"/>
          <w:marRight w:val="0"/>
          <w:marTop w:val="0"/>
          <w:marBottom w:val="0"/>
          <w:divBdr>
            <w:top w:val="none" w:sz="0" w:space="0" w:color="auto"/>
            <w:left w:val="none" w:sz="0" w:space="0" w:color="auto"/>
            <w:bottom w:val="none" w:sz="0" w:space="0" w:color="auto"/>
            <w:right w:val="none" w:sz="0" w:space="0" w:color="auto"/>
          </w:divBdr>
          <w:divsChild>
            <w:div w:id="1906211807">
              <w:marLeft w:val="0"/>
              <w:marRight w:val="0"/>
              <w:marTop w:val="0"/>
              <w:marBottom w:val="0"/>
              <w:divBdr>
                <w:top w:val="none" w:sz="0" w:space="0" w:color="auto"/>
                <w:left w:val="none" w:sz="0" w:space="0" w:color="auto"/>
                <w:bottom w:val="none" w:sz="0" w:space="0" w:color="auto"/>
                <w:right w:val="none" w:sz="0" w:space="0" w:color="auto"/>
              </w:divBdr>
            </w:div>
          </w:divsChild>
        </w:div>
        <w:div w:id="232813278">
          <w:marLeft w:val="0"/>
          <w:marRight w:val="0"/>
          <w:marTop w:val="0"/>
          <w:marBottom w:val="0"/>
          <w:divBdr>
            <w:top w:val="none" w:sz="0" w:space="0" w:color="auto"/>
            <w:left w:val="none" w:sz="0" w:space="0" w:color="auto"/>
            <w:bottom w:val="none" w:sz="0" w:space="0" w:color="auto"/>
            <w:right w:val="none" w:sz="0" w:space="0" w:color="auto"/>
          </w:divBdr>
          <w:divsChild>
            <w:div w:id="1572815944">
              <w:marLeft w:val="0"/>
              <w:marRight w:val="0"/>
              <w:marTop w:val="0"/>
              <w:marBottom w:val="0"/>
              <w:divBdr>
                <w:top w:val="none" w:sz="0" w:space="0" w:color="auto"/>
                <w:left w:val="none" w:sz="0" w:space="0" w:color="auto"/>
                <w:bottom w:val="none" w:sz="0" w:space="0" w:color="auto"/>
                <w:right w:val="none" w:sz="0" w:space="0" w:color="auto"/>
              </w:divBdr>
            </w:div>
          </w:divsChild>
        </w:div>
        <w:div w:id="1966227868">
          <w:marLeft w:val="0"/>
          <w:marRight w:val="0"/>
          <w:marTop w:val="0"/>
          <w:marBottom w:val="0"/>
          <w:divBdr>
            <w:top w:val="none" w:sz="0" w:space="0" w:color="auto"/>
            <w:left w:val="none" w:sz="0" w:space="0" w:color="auto"/>
            <w:bottom w:val="none" w:sz="0" w:space="0" w:color="auto"/>
            <w:right w:val="none" w:sz="0" w:space="0" w:color="auto"/>
          </w:divBdr>
          <w:divsChild>
            <w:div w:id="1555311345">
              <w:marLeft w:val="0"/>
              <w:marRight w:val="0"/>
              <w:marTop w:val="0"/>
              <w:marBottom w:val="0"/>
              <w:divBdr>
                <w:top w:val="none" w:sz="0" w:space="0" w:color="auto"/>
                <w:left w:val="none" w:sz="0" w:space="0" w:color="auto"/>
                <w:bottom w:val="none" w:sz="0" w:space="0" w:color="auto"/>
                <w:right w:val="none" w:sz="0" w:space="0" w:color="auto"/>
              </w:divBdr>
            </w:div>
          </w:divsChild>
        </w:div>
        <w:div w:id="1458453546">
          <w:marLeft w:val="0"/>
          <w:marRight w:val="0"/>
          <w:marTop w:val="0"/>
          <w:marBottom w:val="0"/>
          <w:divBdr>
            <w:top w:val="none" w:sz="0" w:space="0" w:color="auto"/>
            <w:left w:val="none" w:sz="0" w:space="0" w:color="auto"/>
            <w:bottom w:val="none" w:sz="0" w:space="0" w:color="auto"/>
            <w:right w:val="none" w:sz="0" w:space="0" w:color="auto"/>
          </w:divBdr>
          <w:divsChild>
            <w:div w:id="571155924">
              <w:marLeft w:val="0"/>
              <w:marRight w:val="0"/>
              <w:marTop w:val="0"/>
              <w:marBottom w:val="0"/>
              <w:divBdr>
                <w:top w:val="none" w:sz="0" w:space="0" w:color="auto"/>
                <w:left w:val="none" w:sz="0" w:space="0" w:color="auto"/>
                <w:bottom w:val="none" w:sz="0" w:space="0" w:color="auto"/>
                <w:right w:val="none" w:sz="0" w:space="0" w:color="auto"/>
              </w:divBdr>
            </w:div>
          </w:divsChild>
        </w:div>
        <w:div w:id="1064137339">
          <w:marLeft w:val="0"/>
          <w:marRight w:val="0"/>
          <w:marTop w:val="0"/>
          <w:marBottom w:val="0"/>
          <w:divBdr>
            <w:top w:val="none" w:sz="0" w:space="0" w:color="auto"/>
            <w:left w:val="none" w:sz="0" w:space="0" w:color="auto"/>
            <w:bottom w:val="none" w:sz="0" w:space="0" w:color="auto"/>
            <w:right w:val="none" w:sz="0" w:space="0" w:color="auto"/>
          </w:divBdr>
          <w:divsChild>
            <w:div w:id="1066100471">
              <w:marLeft w:val="0"/>
              <w:marRight w:val="0"/>
              <w:marTop w:val="0"/>
              <w:marBottom w:val="0"/>
              <w:divBdr>
                <w:top w:val="none" w:sz="0" w:space="0" w:color="auto"/>
                <w:left w:val="none" w:sz="0" w:space="0" w:color="auto"/>
                <w:bottom w:val="none" w:sz="0" w:space="0" w:color="auto"/>
                <w:right w:val="none" w:sz="0" w:space="0" w:color="auto"/>
              </w:divBdr>
            </w:div>
            <w:div w:id="1248149868">
              <w:marLeft w:val="0"/>
              <w:marRight w:val="0"/>
              <w:marTop w:val="0"/>
              <w:marBottom w:val="0"/>
              <w:divBdr>
                <w:top w:val="none" w:sz="0" w:space="0" w:color="auto"/>
                <w:left w:val="none" w:sz="0" w:space="0" w:color="auto"/>
                <w:bottom w:val="none" w:sz="0" w:space="0" w:color="auto"/>
                <w:right w:val="none" w:sz="0" w:space="0" w:color="auto"/>
              </w:divBdr>
            </w:div>
            <w:div w:id="1543252498">
              <w:marLeft w:val="0"/>
              <w:marRight w:val="0"/>
              <w:marTop w:val="0"/>
              <w:marBottom w:val="0"/>
              <w:divBdr>
                <w:top w:val="none" w:sz="0" w:space="0" w:color="auto"/>
                <w:left w:val="none" w:sz="0" w:space="0" w:color="auto"/>
                <w:bottom w:val="none" w:sz="0" w:space="0" w:color="auto"/>
                <w:right w:val="none" w:sz="0" w:space="0" w:color="auto"/>
              </w:divBdr>
            </w:div>
            <w:div w:id="1062100964">
              <w:marLeft w:val="0"/>
              <w:marRight w:val="0"/>
              <w:marTop w:val="0"/>
              <w:marBottom w:val="0"/>
              <w:divBdr>
                <w:top w:val="none" w:sz="0" w:space="0" w:color="auto"/>
                <w:left w:val="none" w:sz="0" w:space="0" w:color="auto"/>
                <w:bottom w:val="none" w:sz="0" w:space="0" w:color="auto"/>
                <w:right w:val="none" w:sz="0" w:space="0" w:color="auto"/>
              </w:divBdr>
            </w:div>
            <w:div w:id="649022851">
              <w:marLeft w:val="0"/>
              <w:marRight w:val="0"/>
              <w:marTop w:val="0"/>
              <w:marBottom w:val="0"/>
              <w:divBdr>
                <w:top w:val="none" w:sz="0" w:space="0" w:color="auto"/>
                <w:left w:val="none" w:sz="0" w:space="0" w:color="auto"/>
                <w:bottom w:val="none" w:sz="0" w:space="0" w:color="auto"/>
                <w:right w:val="none" w:sz="0" w:space="0" w:color="auto"/>
              </w:divBdr>
            </w:div>
            <w:div w:id="1339501424">
              <w:marLeft w:val="0"/>
              <w:marRight w:val="0"/>
              <w:marTop w:val="0"/>
              <w:marBottom w:val="0"/>
              <w:divBdr>
                <w:top w:val="none" w:sz="0" w:space="0" w:color="auto"/>
                <w:left w:val="none" w:sz="0" w:space="0" w:color="auto"/>
                <w:bottom w:val="none" w:sz="0" w:space="0" w:color="auto"/>
                <w:right w:val="none" w:sz="0" w:space="0" w:color="auto"/>
              </w:divBdr>
            </w:div>
            <w:div w:id="73626612">
              <w:marLeft w:val="0"/>
              <w:marRight w:val="0"/>
              <w:marTop w:val="0"/>
              <w:marBottom w:val="0"/>
              <w:divBdr>
                <w:top w:val="none" w:sz="0" w:space="0" w:color="auto"/>
                <w:left w:val="none" w:sz="0" w:space="0" w:color="auto"/>
                <w:bottom w:val="none" w:sz="0" w:space="0" w:color="auto"/>
                <w:right w:val="none" w:sz="0" w:space="0" w:color="auto"/>
              </w:divBdr>
            </w:div>
            <w:div w:id="1889292825">
              <w:marLeft w:val="0"/>
              <w:marRight w:val="0"/>
              <w:marTop w:val="0"/>
              <w:marBottom w:val="0"/>
              <w:divBdr>
                <w:top w:val="none" w:sz="0" w:space="0" w:color="auto"/>
                <w:left w:val="none" w:sz="0" w:space="0" w:color="auto"/>
                <w:bottom w:val="none" w:sz="0" w:space="0" w:color="auto"/>
                <w:right w:val="none" w:sz="0" w:space="0" w:color="auto"/>
              </w:divBdr>
            </w:div>
            <w:div w:id="585262592">
              <w:marLeft w:val="0"/>
              <w:marRight w:val="0"/>
              <w:marTop w:val="0"/>
              <w:marBottom w:val="0"/>
              <w:divBdr>
                <w:top w:val="none" w:sz="0" w:space="0" w:color="auto"/>
                <w:left w:val="none" w:sz="0" w:space="0" w:color="auto"/>
                <w:bottom w:val="none" w:sz="0" w:space="0" w:color="auto"/>
                <w:right w:val="none" w:sz="0" w:space="0" w:color="auto"/>
              </w:divBdr>
            </w:div>
          </w:divsChild>
        </w:div>
        <w:div w:id="1032606628">
          <w:marLeft w:val="0"/>
          <w:marRight w:val="0"/>
          <w:marTop w:val="0"/>
          <w:marBottom w:val="0"/>
          <w:divBdr>
            <w:top w:val="none" w:sz="0" w:space="0" w:color="auto"/>
            <w:left w:val="none" w:sz="0" w:space="0" w:color="auto"/>
            <w:bottom w:val="none" w:sz="0" w:space="0" w:color="auto"/>
            <w:right w:val="none" w:sz="0" w:space="0" w:color="auto"/>
          </w:divBdr>
          <w:divsChild>
            <w:div w:id="1925259558">
              <w:marLeft w:val="0"/>
              <w:marRight w:val="0"/>
              <w:marTop w:val="0"/>
              <w:marBottom w:val="0"/>
              <w:divBdr>
                <w:top w:val="none" w:sz="0" w:space="0" w:color="auto"/>
                <w:left w:val="none" w:sz="0" w:space="0" w:color="auto"/>
                <w:bottom w:val="none" w:sz="0" w:space="0" w:color="auto"/>
                <w:right w:val="none" w:sz="0" w:space="0" w:color="auto"/>
              </w:divBdr>
            </w:div>
          </w:divsChild>
        </w:div>
        <w:div w:id="1438409878">
          <w:marLeft w:val="0"/>
          <w:marRight w:val="0"/>
          <w:marTop w:val="0"/>
          <w:marBottom w:val="0"/>
          <w:divBdr>
            <w:top w:val="none" w:sz="0" w:space="0" w:color="auto"/>
            <w:left w:val="none" w:sz="0" w:space="0" w:color="auto"/>
            <w:bottom w:val="none" w:sz="0" w:space="0" w:color="auto"/>
            <w:right w:val="none" w:sz="0" w:space="0" w:color="auto"/>
          </w:divBdr>
          <w:divsChild>
            <w:div w:id="1624144783">
              <w:marLeft w:val="0"/>
              <w:marRight w:val="0"/>
              <w:marTop w:val="0"/>
              <w:marBottom w:val="0"/>
              <w:divBdr>
                <w:top w:val="none" w:sz="0" w:space="0" w:color="auto"/>
                <w:left w:val="none" w:sz="0" w:space="0" w:color="auto"/>
                <w:bottom w:val="none" w:sz="0" w:space="0" w:color="auto"/>
                <w:right w:val="none" w:sz="0" w:space="0" w:color="auto"/>
              </w:divBdr>
            </w:div>
          </w:divsChild>
        </w:div>
        <w:div w:id="1608733332">
          <w:marLeft w:val="0"/>
          <w:marRight w:val="0"/>
          <w:marTop w:val="0"/>
          <w:marBottom w:val="0"/>
          <w:divBdr>
            <w:top w:val="none" w:sz="0" w:space="0" w:color="auto"/>
            <w:left w:val="none" w:sz="0" w:space="0" w:color="auto"/>
            <w:bottom w:val="none" w:sz="0" w:space="0" w:color="auto"/>
            <w:right w:val="none" w:sz="0" w:space="0" w:color="auto"/>
          </w:divBdr>
          <w:divsChild>
            <w:div w:id="1852144021">
              <w:marLeft w:val="0"/>
              <w:marRight w:val="0"/>
              <w:marTop w:val="0"/>
              <w:marBottom w:val="0"/>
              <w:divBdr>
                <w:top w:val="none" w:sz="0" w:space="0" w:color="auto"/>
                <w:left w:val="none" w:sz="0" w:space="0" w:color="auto"/>
                <w:bottom w:val="none" w:sz="0" w:space="0" w:color="auto"/>
                <w:right w:val="none" w:sz="0" w:space="0" w:color="auto"/>
              </w:divBdr>
            </w:div>
            <w:div w:id="1944222976">
              <w:marLeft w:val="0"/>
              <w:marRight w:val="0"/>
              <w:marTop w:val="0"/>
              <w:marBottom w:val="0"/>
              <w:divBdr>
                <w:top w:val="none" w:sz="0" w:space="0" w:color="auto"/>
                <w:left w:val="none" w:sz="0" w:space="0" w:color="auto"/>
                <w:bottom w:val="none" w:sz="0" w:space="0" w:color="auto"/>
                <w:right w:val="none" w:sz="0" w:space="0" w:color="auto"/>
              </w:divBdr>
            </w:div>
            <w:div w:id="469784721">
              <w:marLeft w:val="0"/>
              <w:marRight w:val="0"/>
              <w:marTop w:val="0"/>
              <w:marBottom w:val="0"/>
              <w:divBdr>
                <w:top w:val="none" w:sz="0" w:space="0" w:color="auto"/>
                <w:left w:val="none" w:sz="0" w:space="0" w:color="auto"/>
                <w:bottom w:val="none" w:sz="0" w:space="0" w:color="auto"/>
                <w:right w:val="none" w:sz="0" w:space="0" w:color="auto"/>
              </w:divBdr>
            </w:div>
            <w:div w:id="1302613537">
              <w:marLeft w:val="0"/>
              <w:marRight w:val="0"/>
              <w:marTop w:val="0"/>
              <w:marBottom w:val="0"/>
              <w:divBdr>
                <w:top w:val="none" w:sz="0" w:space="0" w:color="auto"/>
                <w:left w:val="none" w:sz="0" w:space="0" w:color="auto"/>
                <w:bottom w:val="none" w:sz="0" w:space="0" w:color="auto"/>
                <w:right w:val="none" w:sz="0" w:space="0" w:color="auto"/>
              </w:divBdr>
            </w:div>
            <w:div w:id="1808010117">
              <w:marLeft w:val="0"/>
              <w:marRight w:val="0"/>
              <w:marTop w:val="0"/>
              <w:marBottom w:val="0"/>
              <w:divBdr>
                <w:top w:val="none" w:sz="0" w:space="0" w:color="auto"/>
                <w:left w:val="none" w:sz="0" w:space="0" w:color="auto"/>
                <w:bottom w:val="none" w:sz="0" w:space="0" w:color="auto"/>
                <w:right w:val="none" w:sz="0" w:space="0" w:color="auto"/>
              </w:divBdr>
            </w:div>
            <w:div w:id="2032220496">
              <w:marLeft w:val="0"/>
              <w:marRight w:val="0"/>
              <w:marTop w:val="0"/>
              <w:marBottom w:val="0"/>
              <w:divBdr>
                <w:top w:val="none" w:sz="0" w:space="0" w:color="auto"/>
                <w:left w:val="none" w:sz="0" w:space="0" w:color="auto"/>
                <w:bottom w:val="none" w:sz="0" w:space="0" w:color="auto"/>
                <w:right w:val="none" w:sz="0" w:space="0" w:color="auto"/>
              </w:divBdr>
            </w:div>
            <w:div w:id="1283268559">
              <w:marLeft w:val="0"/>
              <w:marRight w:val="0"/>
              <w:marTop w:val="0"/>
              <w:marBottom w:val="0"/>
              <w:divBdr>
                <w:top w:val="none" w:sz="0" w:space="0" w:color="auto"/>
                <w:left w:val="none" w:sz="0" w:space="0" w:color="auto"/>
                <w:bottom w:val="none" w:sz="0" w:space="0" w:color="auto"/>
                <w:right w:val="none" w:sz="0" w:space="0" w:color="auto"/>
              </w:divBdr>
            </w:div>
            <w:div w:id="18143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58478">
      <w:bodyDiv w:val="1"/>
      <w:marLeft w:val="0"/>
      <w:marRight w:val="0"/>
      <w:marTop w:val="0"/>
      <w:marBottom w:val="0"/>
      <w:divBdr>
        <w:top w:val="none" w:sz="0" w:space="0" w:color="auto"/>
        <w:left w:val="none" w:sz="0" w:space="0" w:color="auto"/>
        <w:bottom w:val="none" w:sz="0" w:space="0" w:color="auto"/>
        <w:right w:val="none" w:sz="0" w:space="0" w:color="auto"/>
      </w:divBdr>
    </w:div>
    <w:div w:id="1825779563">
      <w:bodyDiv w:val="1"/>
      <w:marLeft w:val="0"/>
      <w:marRight w:val="0"/>
      <w:marTop w:val="0"/>
      <w:marBottom w:val="0"/>
      <w:divBdr>
        <w:top w:val="none" w:sz="0" w:space="0" w:color="auto"/>
        <w:left w:val="none" w:sz="0" w:space="0" w:color="auto"/>
        <w:bottom w:val="none" w:sz="0" w:space="0" w:color="auto"/>
        <w:right w:val="none" w:sz="0" w:space="0" w:color="auto"/>
      </w:divBdr>
      <w:divsChild>
        <w:div w:id="974993531">
          <w:marLeft w:val="0"/>
          <w:marRight w:val="0"/>
          <w:marTop w:val="0"/>
          <w:marBottom w:val="0"/>
          <w:divBdr>
            <w:top w:val="none" w:sz="0" w:space="0" w:color="auto"/>
            <w:left w:val="none" w:sz="0" w:space="0" w:color="auto"/>
            <w:bottom w:val="none" w:sz="0" w:space="0" w:color="auto"/>
            <w:right w:val="none" w:sz="0" w:space="0" w:color="auto"/>
          </w:divBdr>
          <w:divsChild>
            <w:div w:id="2057964950">
              <w:marLeft w:val="0"/>
              <w:marRight w:val="0"/>
              <w:marTop w:val="0"/>
              <w:marBottom w:val="0"/>
              <w:divBdr>
                <w:top w:val="none" w:sz="0" w:space="0" w:color="auto"/>
                <w:left w:val="none" w:sz="0" w:space="0" w:color="auto"/>
                <w:bottom w:val="none" w:sz="0" w:space="0" w:color="auto"/>
                <w:right w:val="none" w:sz="0" w:space="0" w:color="auto"/>
              </w:divBdr>
            </w:div>
          </w:divsChild>
        </w:div>
        <w:div w:id="289556130">
          <w:marLeft w:val="0"/>
          <w:marRight w:val="0"/>
          <w:marTop w:val="0"/>
          <w:marBottom w:val="0"/>
          <w:divBdr>
            <w:top w:val="none" w:sz="0" w:space="0" w:color="auto"/>
            <w:left w:val="none" w:sz="0" w:space="0" w:color="auto"/>
            <w:bottom w:val="none" w:sz="0" w:space="0" w:color="auto"/>
            <w:right w:val="none" w:sz="0" w:space="0" w:color="auto"/>
          </w:divBdr>
          <w:divsChild>
            <w:div w:id="1336303756">
              <w:marLeft w:val="0"/>
              <w:marRight w:val="0"/>
              <w:marTop w:val="0"/>
              <w:marBottom w:val="0"/>
              <w:divBdr>
                <w:top w:val="none" w:sz="0" w:space="0" w:color="auto"/>
                <w:left w:val="none" w:sz="0" w:space="0" w:color="auto"/>
                <w:bottom w:val="none" w:sz="0" w:space="0" w:color="auto"/>
                <w:right w:val="none" w:sz="0" w:space="0" w:color="auto"/>
              </w:divBdr>
            </w:div>
          </w:divsChild>
        </w:div>
        <w:div w:id="243075093">
          <w:marLeft w:val="0"/>
          <w:marRight w:val="0"/>
          <w:marTop w:val="0"/>
          <w:marBottom w:val="0"/>
          <w:divBdr>
            <w:top w:val="none" w:sz="0" w:space="0" w:color="auto"/>
            <w:left w:val="none" w:sz="0" w:space="0" w:color="auto"/>
            <w:bottom w:val="none" w:sz="0" w:space="0" w:color="auto"/>
            <w:right w:val="none" w:sz="0" w:space="0" w:color="auto"/>
          </w:divBdr>
          <w:divsChild>
            <w:div w:id="1644656639">
              <w:marLeft w:val="0"/>
              <w:marRight w:val="0"/>
              <w:marTop w:val="0"/>
              <w:marBottom w:val="0"/>
              <w:divBdr>
                <w:top w:val="none" w:sz="0" w:space="0" w:color="auto"/>
                <w:left w:val="none" w:sz="0" w:space="0" w:color="auto"/>
                <w:bottom w:val="none" w:sz="0" w:space="0" w:color="auto"/>
                <w:right w:val="none" w:sz="0" w:space="0" w:color="auto"/>
              </w:divBdr>
            </w:div>
          </w:divsChild>
        </w:div>
        <w:div w:id="1271164942">
          <w:marLeft w:val="0"/>
          <w:marRight w:val="0"/>
          <w:marTop w:val="0"/>
          <w:marBottom w:val="0"/>
          <w:divBdr>
            <w:top w:val="none" w:sz="0" w:space="0" w:color="auto"/>
            <w:left w:val="none" w:sz="0" w:space="0" w:color="auto"/>
            <w:bottom w:val="none" w:sz="0" w:space="0" w:color="auto"/>
            <w:right w:val="none" w:sz="0" w:space="0" w:color="auto"/>
          </w:divBdr>
          <w:divsChild>
            <w:div w:id="641695421">
              <w:marLeft w:val="0"/>
              <w:marRight w:val="0"/>
              <w:marTop w:val="0"/>
              <w:marBottom w:val="0"/>
              <w:divBdr>
                <w:top w:val="none" w:sz="0" w:space="0" w:color="auto"/>
                <w:left w:val="none" w:sz="0" w:space="0" w:color="auto"/>
                <w:bottom w:val="none" w:sz="0" w:space="0" w:color="auto"/>
                <w:right w:val="none" w:sz="0" w:space="0" w:color="auto"/>
              </w:divBdr>
            </w:div>
          </w:divsChild>
        </w:div>
        <w:div w:id="1237324290">
          <w:marLeft w:val="0"/>
          <w:marRight w:val="0"/>
          <w:marTop w:val="0"/>
          <w:marBottom w:val="0"/>
          <w:divBdr>
            <w:top w:val="none" w:sz="0" w:space="0" w:color="auto"/>
            <w:left w:val="none" w:sz="0" w:space="0" w:color="auto"/>
            <w:bottom w:val="none" w:sz="0" w:space="0" w:color="auto"/>
            <w:right w:val="none" w:sz="0" w:space="0" w:color="auto"/>
          </w:divBdr>
          <w:divsChild>
            <w:div w:id="2062053045">
              <w:marLeft w:val="0"/>
              <w:marRight w:val="0"/>
              <w:marTop w:val="0"/>
              <w:marBottom w:val="0"/>
              <w:divBdr>
                <w:top w:val="none" w:sz="0" w:space="0" w:color="auto"/>
                <w:left w:val="none" w:sz="0" w:space="0" w:color="auto"/>
                <w:bottom w:val="none" w:sz="0" w:space="0" w:color="auto"/>
                <w:right w:val="none" w:sz="0" w:space="0" w:color="auto"/>
              </w:divBdr>
            </w:div>
          </w:divsChild>
        </w:div>
        <w:div w:id="1702899983">
          <w:marLeft w:val="0"/>
          <w:marRight w:val="0"/>
          <w:marTop w:val="0"/>
          <w:marBottom w:val="0"/>
          <w:divBdr>
            <w:top w:val="none" w:sz="0" w:space="0" w:color="auto"/>
            <w:left w:val="none" w:sz="0" w:space="0" w:color="auto"/>
            <w:bottom w:val="none" w:sz="0" w:space="0" w:color="auto"/>
            <w:right w:val="none" w:sz="0" w:space="0" w:color="auto"/>
          </w:divBdr>
          <w:divsChild>
            <w:div w:id="1534417405">
              <w:marLeft w:val="0"/>
              <w:marRight w:val="0"/>
              <w:marTop w:val="0"/>
              <w:marBottom w:val="0"/>
              <w:divBdr>
                <w:top w:val="none" w:sz="0" w:space="0" w:color="auto"/>
                <w:left w:val="none" w:sz="0" w:space="0" w:color="auto"/>
                <w:bottom w:val="none" w:sz="0" w:space="0" w:color="auto"/>
                <w:right w:val="none" w:sz="0" w:space="0" w:color="auto"/>
              </w:divBdr>
            </w:div>
          </w:divsChild>
        </w:div>
        <w:div w:id="611476610">
          <w:marLeft w:val="0"/>
          <w:marRight w:val="0"/>
          <w:marTop w:val="0"/>
          <w:marBottom w:val="0"/>
          <w:divBdr>
            <w:top w:val="none" w:sz="0" w:space="0" w:color="auto"/>
            <w:left w:val="none" w:sz="0" w:space="0" w:color="auto"/>
            <w:bottom w:val="none" w:sz="0" w:space="0" w:color="auto"/>
            <w:right w:val="none" w:sz="0" w:space="0" w:color="auto"/>
          </w:divBdr>
          <w:divsChild>
            <w:div w:id="305747795">
              <w:marLeft w:val="0"/>
              <w:marRight w:val="0"/>
              <w:marTop w:val="0"/>
              <w:marBottom w:val="0"/>
              <w:divBdr>
                <w:top w:val="none" w:sz="0" w:space="0" w:color="auto"/>
                <w:left w:val="none" w:sz="0" w:space="0" w:color="auto"/>
                <w:bottom w:val="none" w:sz="0" w:space="0" w:color="auto"/>
                <w:right w:val="none" w:sz="0" w:space="0" w:color="auto"/>
              </w:divBdr>
            </w:div>
          </w:divsChild>
        </w:div>
        <w:div w:id="1196429962">
          <w:marLeft w:val="0"/>
          <w:marRight w:val="0"/>
          <w:marTop w:val="0"/>
          <w:marBottom w:val="0"/>
          <w:divBdr>
            <w:top w:val="none" w:sz="0" w:space="0" w:color="auto"/>
            <w:left w:val="none" w:sz="0" w:space="0" w:color="auto"/>
            <w:bottom w:val="none" w:sz="0" w:space="0" w:color="auto"/>
            <w:right w:val="none" w:sz="0" w:space="0" w:color="auto"/>
          </w:divBdr>
          <w:divsChild>
            <w:div w:id="1940063010">
              <w:marLeft w:val="0"/>
              <w:marRight w:val="0"/>
              <w:marTop w:val="0"/>
              <w:marBottom w:val="0"/>
              <w:divBdr>
                <w:top w:val="none" w:sz="0" w:space="0" w:color="auto"/>
                <w:left w:val="none" w:sz="0" w:space="0" w:color="auto"/>
                <w:bottom w:val="none" w:sz="0" w:space="0" w:color="auto"/>
                <w:right w:val="none" w:sz="0" w:space="0" w:color="auto"/>
              </w:divBdr>
            </w:div>
          </w:divsChild>
        </w:div>
        <w:div w:id="458299418">
          <w:marLeft w:val="0"/>
          <w:marRight w:val="0"/>
          <w:marTop w:val="0"/>
          <w:marBottom w:val="0"/>
          <w:divBdr>
            <w:top w:val="none" w:sz="0" w:space="0" w:color="auto"/>
            <w:left w:val="none" w:sz="0" w:space="0" w:color="auto"/>
            <w:bottom w:val="none" w:sz="0" w:space="0" w:color="auto"/>
            <w:right w:val="none" w:sz="0" w:space="0" w:color="auto"/>
          </w:divBdr>
          <w:divsChild>
            <w:div w:id="1068303281">
              <w:marLeft w:val="0"/>
              <w:marRight w:val="0"/>
              <w:marTop w:val="0"/>
              <w:marBottom w:val="0"/>
              <w:divBdr>
                <w:top w:val="none" w:sz="0" w:space="0" w:color="auto"/>
                <w:left w:val="none" w:sz="0" w:space="0" w:color="auto"/>
                <w:bottom w:val="none" w:sz="0" w:space="0" w:color="auto"/>
                <w:right w:val="none" w:sz="0" w:space="0" w:color="auto"/>
              </w:divBdr>
            </w:div>
          </w:divsChild>
        </w:div>
        <w:div w:id="710350548">
          <w:marLeft w:val="0"/>
          <w:marRight w:val="0"/>
          <w:marTop w:val="0"/>
          <w:marBottom w:val="0"/>
          <w:divBdr>
            <w:top w:val="none" w:sz="0" w:space="0" w:color="auto"/>
            <w:left w:val="none" w:sz="0" w:space="0" w:color="auto"/>
            <w:bottom w:val="none" w:sz="0" w:space="0" w:color="auto"/>
            <w:right w:val="none" w:sz="0" w:space="0" w:color="auto"/>
          </w:divBdr>
          <w:divsChild>
            <w:div w:id="518591547">
              <w:marLeft w:val="0"/>
              <w:marRight w:val="0"/>
              <w:marTop w:val="0"/>
              <w:marBottom w:val="0"/>
              <w:divBdr>
                <w:top w:val="none" w:sz="0" w:space="0" w:color="auto"/>
                <w:left w:val="none" w:sz="0" w:space="0" w:color="auto"/>
                <w:bottom w:val="none" w:sz="0" w:space="0" w:color="auto"/>
                <w:right w:val="none" w:sz="0" w:space="0" w:color="auto"/>
              </w:divBdr>
            </w:div>
          </w:divsChild>
        </w:div>
        <w:div w:id="1994871551">
          <w:marLeft w:val="0"/>
          <w:marRight w:val="0"/>
          <w:marTop w:val="0"/>
          <w:marBottom w:val="0"/>
          <w:divBdr>
            <w:top w:val="none" w:sz="0" w:space="0" w:color="auto"/>
            <w:left w:val="none" w:sz="0" w:space="0" w:color="auto"/>
            <w:bottom w:val="none" w:sz="0" w:space="0" w:color="auto"/>
            <w:right w:val="none" w:sz="0" w:space="0" w:color="auto"/>
          </w:divBdr>
          <w:divsChild>
            <w:div w:id="1539510923">
              <w:marLeft w:val="0"/>
              <w:marRight w:val="0"/>
              <w:marTop w:val="0"/>
              <w:marBottom w:val="0"/>
              <w:divBdr>
                <w:top w:val="none" w:sz="0" w:space="0" w:color="auto"/>
                <w:left w:val="none" w:sz="0" w:space="0" w:color="auto"/>
                <w:bottom w:val="none" w:sz="0" w:space="0" w:color="auto"/>
                <w:right w:val="none" w:sz="0" w:space="0" w:color="auto"/>
              </w:divBdr>
            </w:div>
          </w:divsChild>
        </w:div>
        <w:div w:id="1600483989">
          <w:marLeft w:val="0"/>
          <w:marRight w:val="0"/>
          <w:marTop w:val="0"/>
          <w:marBottom w:val="0"/>
          <w:divBdr>
            <w:top w:val="none" w:sz="0" w:space="0" w:color="auto"/>
            <w:left w:val="none" w:sz="0" w:space="0" w:color="auto"/>
            <w:bottom w:val="none" w:sz="0" w:space="0" w:color="auto"/>
            <w:right w:val="none" w:sz="0" w:space="0" w:color="auto"/>
          </w:divBdr>
          <w:divsChild>
            <w:div w:id="648557270">
              <w:marLeft w:val="0"/>
              <w:marRight w:val="0"/>
              <w:marTop w:val="0"/>
              <w:marBottom w:val="0"/>
              <w:divBdr>
                <w:top w:val="none" w:sz="0" w:space="0" w:color="auto"/>
                <w:left w:val="none" w:sz="0" w:space="0" w:color="auto"/>
                <w:bottom w:val="none" w:sz="0" w:space="0" w:color="auto"/>
                <w:right w:val="none" w:sz="0" w:space="0" w:color="auto"/>
              </w:divBdr>
            </w:div>
          </w:divsChild>
        </w:div>
        <w:div w:id="1153450008">
          <w:marLeft w:val="0"/>
          <w:marRight w:val="0"/>
          <w:marTop w:val="0"/>
          <w:marBottom w:val="0"/>
          <w:divBdr>
            <w:top w:val="none" w:sz="0" w:space="0" w:color="auto"/>
            <w:left w:val="none" w:sz="0" w:space="0" w:color="auto"/>
            <w:bottom w:val="none" w:sz="0" w:space="0" w:color="auto"/>
            <w:right w:val="none" w:sz="0" w:space="0" w:color="auto"/>
          </w:divBdr>
          <w:divsChild>
            <w:div w:id="1482505806">
              <w:marLeft w:val="0"/>
              <w:marRight w:val="0"/>
              <w:marTop w:val="0"/>
              <w:marBottom w:val="0"/>
              <w:divBdr>
                <w:top w:val="none" w:sz="0" w:space="0" w:color="auto"/>
                <w:left w:val="none" w:sz="0" w:space="0" w:color="auto"/>
                <w:bottom w:val="none" w:sz="0" w:space="0" w:color="auto"/>
                <w:right w:val="none" w:sz="0" w:space="0" w:color="auto"/>
              </w:divBdr>
            </w:div>
          </w:divsChild>
        </w:div>
        <w:div w:id="1905984983">
          <w:marLeft w:val="0"/>
          <w:marRight w:val="0"/>
          <w:marTop w:val="0"/>
          <w:marBottom w:val="0"/>
          <w:divBdr>
            <w:top w:val="none" w:sz="0" w:space="0" w:color="auto"/>
            <w:left w:val="none" w:sz="0" w:space="0" w:color="auto"/>
            <w:bottom w:val="none" w:sz="0" w:space="0" w:color="auto"/>
            <w:right w:val="none" w:sz="0" w:space="0" w:color="auto"/>
          </w:divBdr>
          <w:divsChild>
            <w:div w:id="42491016">
              <w:marLeft w:val="0"/>
              <w:marRight w:val="0"/>
              <w:marTop w:val="0"/>
              <w:marBottom w:val="0"/>
              <w:divBdr>
                <w:top w:val="none" w:sz="0" w:space="0" w:color="auto"/>
                <w:left w:val="none" w:sz="0" w:space="0" w:color="auto"/>
                <w:bottom w:val="none" w:sz="0" w:space="0" w:color="auto"/>
                <w:right w:val="none" w:sz="0" w:space="0" w:color="auto"/>
              </w:divBdr>
            </w:div>
          </w:divsChild>
        </w:div>
        <w:div w:id="299843258">
          <w:marLeft w:val="0"/>
          <w:marRight w:val="0"/>
          <w:marTop w:val="0"/>
          <w:marBottom w:val="0"/>
          <w:divBdr>
            <w:top w:val="none" w:sz="0" w:space="0" w:color="auto"/>
            <w:left w:val="none" w:sz="0" w:space="0" w:color="auto"/>
            <w:bottom w:val="none" w:sz="0" w:space="0" w:color="auto"/>
            <w:right w:val="none" w:sz="0" w:space="0" w:color="auto"/>
          </w:divBdr>
          <w:divsChild>
            <w:div w:id="252904092">
              <w:marLeft w:val="0"/>
              <w:marRight w:val="0"/>
              <w:marTop w:val="0"/>
              <w:marBottom w:val="0"/>
              <w:divBdr>
                <w:top w:val="none" w:sz="0" w:space="0" w:color="auto"/>
                <w:left w:val="none" w:sz="0" w:space="0" w:color="auto"/>
                <w:bottom w:val="none" w:sz="0" w:space="0" w:color="auto"/>
                <w:right w:val="none" w:sz="0" w:space="0" w:color="auto"/>
              </w:divBdr>
            </w:div>
          </w:divsChild>
        </w:div>
        <w:div w:id="639842096">
          <w:marLeft w:val="0"/>
          <w:marRight w:val="0"/>
          <w:marTop w:val="0"/>
          <w:marBottom w:val="0"/>
          <w:divBdr>
            <w:top w:val="none" w:sz="0" w:space="0" w:color="auto"/>
            <w:left w:val="none" w:sz="0" w:space="0" w:color="auto"/>
            <w:bottom w:val="none" w:sz="0" w:space="0" w:color="auto"/>
            <w:right w:val="none" w:sz="0" w:space="0" w:color="auto"/>
          </w:divBdr>
          <w:divsChild>
            <w:div w:id="1850949060">
              <w:marLeft w:val="0"/>
              <w:marRight w:val="0"/>
              <w:marTop w:val="0"/>
              <w:marBottom w:val="0"/>
              <w:divBdr>
                <w:top w:val="none" w:sz="0" w:space="0" w:color="auto"/>
                <w:left w:val="none" w:sz="0" w:space="0" w:color="auto"/>
                <w:bottom w:val="none" w:sz="0" w:space="0" w:color="auto"/>
                <w:right w:val="none" w:sz="0" w:space="0" w:color="auto"/>
              </w:divBdr>
            </w:div>
          </w:divsChild>
        </w:div>
        <w:div w:id="1382438527">
          <w:marLeft w:val="0"/>
          <w:marRight w:val="0"/>
          <w:marTop w:val="0"/>
          <w:marBottom w:val="0"/>
          <w:divBdr>
            <w:top w:val="none" w:sz="0" w:space="0" w:color="auto"/>
            <w:left w:val="none" w:sz="0" w:space="0" w:color="auto"/>
            <w:bottom w:val="none" w:sz="0" w:space="0" w:color="auto"/>
            <w:right w:val="none" w:sz="0" w:space="0" w:color="auto"/>
          </w:divBdr>
          <w:divsChild>
            <w:div w:id="1446735275">
              <w:marLeft w:val="0"/>
              <w:marRight w:val="0"/>
              <w:marTop w:val="0"/>
              <w:marBottom w:val="0"/>
              <w:divBdr>
                <w:top w:val="none" w:sz="0" w:space="0" w:color="auto"/>
                <w:left w:val="none" w:sz="0" w:space="0" w:color="auto"/>
                <w:bottom w:val="none" w:sz="0" w:space="0" w:color="auto"/>
                <w:right w:val="none" w:sz="0" w:space="0" w:color="auto"/>
              </w:divBdr>
            </w:div>
          </w:divsChild>
        </w:div>
        <w:div w:id="12387724">
          <w:marLeft w:val="0"/>
          <w:marRight w:val="0"/>
          <w:marTop w:val="0"/>
          <w:marBottom w:val="0"/>
          <w:divBdr>
            <w:top w:val="none" w:sz="0" w:space="0" w:color="auto"/>
            <w:left w:val="none" w:sz="0" w:space="0" w:color="auto"/>
            <w:bottom w:val="none" w:sz="0" w:space="0" w:color="auto"/>
            <w:right w:val="none" w:sz="0" w:space="0" w:color="auto"/>
          </w:divBdr>
          <w:divsChild>
            <w:div w:id="1725635052">
              <w:marLeft w:val="0"/>
              <w:marRight w:val="0"/>
              <w:marTop w:val="0"/>
              <w:marBottom w:val="0"/>
              <w:divBdr>
                <w:top w:val="none" w:sz="0" w:space="0" w:color="auto"/>
                <w:left w:val="none" w:sz="0" w:space="0" w:color="auto"/>
                <w:bottom w:val="none" w:sz="0" w:space="0" w:color="auto"/>
                <w:right w:val="none" w:sz="0" w:space="0" w:color="auto"/>
              </w:divBdr>
            </w:div>
          </w:divsChild>
        </w:div>
        <w:div w:id="1920603502">
          <w:marLeft w:val="0"/>
          <w:marRight w:val="0"/>
          <w:marTop w:val="0"/>
          <w:marBottom w:val="0"/>
          <w:divBdr>
            <w:top w:val="none" w:sz="0" w:space="0" w:color="auto"/>
            <w:left w:val="none" w:sz="0" w:space="0" w:color="auto"/>
            <w:bottom w:val="none" w:sz="0" w:space="0" w:color="auto"/>
            <w:right w:val="none" w:sz="0" w:space="0" w:color="auto"/>
          </w:divBdr>
          <w:divsChild>
            <w:div w:id="1719936272">
              <w:marLeft w:val="0"/>
              <w:marRight w:val="0"/>
              <w:marTop w:val="0"/>
              <w:marBottom w:val="0"/>
              <w:divBdr>
                <w:top w:val="none" w:sz="0" w:space="0" w:color="auto"/>
                <w:left w:val="none" w:sz="0" w:space="0" w:color="auto"/>
                <w:bottom w:val="none" w:sz="0" w:space="0" w:color="auto"/>
                <w:right w:val="none" w:sz="0" w:space="0" w:color="auto"/>
              </w:divBdr>
            </w:div>
          </w:divsChild>
        </w:div>
        <w:div w:id="77092906">
          <w:marLeft w:val="0"/>
          <w:marRight w:val="0"/>
          <w:marTop w:val="0"/>
          <w:marBottom w:val="0"/>
          <w:divBdr>
            <w:top w:val="none" w:sz="0" w:space="0" w:color="auto"/>
            <w:left w:val="none" w:sz="0" w:space="0" w:color="auto"/>
            <w:bottom w:val="none" w:sz="0" w:space="0" w:color="auto"/>
            <w:right w:val="none" w:sz="0" w:space="0" w:color="auto"/>
          </w:divBdr>
          <w:divsChild>
            <w:div w:id="788207568">
              <w:marLeft w:val="0"/>
              <w:marRight w:val="0"/>
              <w:marTop w:val="0"/>
              <w:marBottom w:val="0"/>
              <w:divBdr>
                <w:top w:val="none" w:sz="0" w:space="0" w:color="auto"/>
                <w:left w:val="none" w:sz="0" w:space="0" w:color="auto"/>
                <w:bottom w:val="none" w:sz="0" w:space="0" w:color="auto"/>
                <w:right w:val="none" w:sz="0" w:space="0" w:color="auto"/>
              </w:divBdr>
            </w:div>
          </w:divsChild>
        </w:div>
        <w:div w:id="1795951172">
          <w:marLeft w:val="0"/>
          <w:marRight w:val="0"/>
          <w:marTop w:val="0"/>
          <w:marBottom w:val="0"/>
          <w:divBdr>
            <w:top w:val="none" w:sz="0" w:space="0" w:color="auto"/>
            <w:left w:val="none" w:sz="0" w:space="0" w:color="auto"/>
            <w:bottom w:val="none" w:sz="0" w:space="0" w:color="auto"/>
            <w:right w:val="none" w:sz="0" w:space="0" w:color="auto"/>
          </w:divBdr>
          <w:divsChild>
            <w:div w:id="1387071420">
              <w:marLeft w:val="0"/>
              <w:marRight w:val="0"/>
              <w:marTop w:val="0"/>
              <w:marBottom w:val="0"/>
              <w:divBdr>
                <w:top w:val="none" w:sz="0" w:space="0" w:color="auto"/>
                <w:left w:val="none" w:sz="0" w:space="0" w:color="auto"/>
                <w:bottom w:val="none" w:sz="0" w:space="0" w:color="auto"/>
                <w:right w:val="none" w:sz="0" w:space="0" w:color="auto"/>
              </w:divBdr>
            </w:div>
            <w:div w:id="1191600761">
              <w:marLeft w:val="0"/>
              <w:marRight w:val="0"/>
              <w:marTop w:val="0"/>
              <w:marBottom w:val="0"/>
              <w:divBdr>
                <w:top w:val="none" w:sz="0" w:space="0" w:color="auto"/>
                <w:left w:val="none" w:sz="0" w:space="0" w:color="auto"/>
                <w:bottom w:val="none" w:sz="0" w:space="0" w:color="auto"/>
                <w:right w:val="none" w:sz="0" w:space="0" w:color="auto"/>
              </w:divBdr>
            </w:div>
          </w:divsChild>
        </w:div>
        <w:div w:id="1894467716">
          <w:marLeft w:val="0"/>
          <w:marRight w:val="0"/>
          <w:marTop w:val="0"/>
          <w:marBottom w:val="0"/>
          <w:divBdr>
            <w:top w:val="none" w:sz="0" w:space="0" w:color="auto"/>
            <w:left w:val="none" w:sz="0" w:space="0" w:color="auto"/>
            <w:bottom w:val="none" w:sz="0" w:space="0" w:color="auto"/>
            <w:right w:val="none" w:sz="0" w:space="0" w:color="auto"/>
          </w:divBdr>
          <w:divsChild>
            <w:div w:id="1329096214">
              <w:marLeft w:val="0"/>
              <w:marRight w:val="0"/>
              <w:marTop w:val="0"/>
              <w:marBottom w:val="0"/>
              <w:divBdr>
                <w:top w:val="none" w:sz="0" w:space="0" w:color="auto"/>
                <w:left w:val="none" w:sz="0" w:space="0" w:color="auto"/>
                <w:bottom w:val="none" w:sz="0" w:space="0" w:color="auto"/>
                <w:right w:val="none" w:sz="0" w:space="0" w:color="auto"/>
              </w:divBdr>
            </w:div>
          </w:divsChild>
        </w:div>
        <w:div w:id="327372460">
          <w:marLeft w:val="0"/>
          <w:marRight w:val="0"/>
          <w:marTop w:val="0"/>
          <w:marBottom w:val="0"/>
          <w:divBdr>
            <w:top w:val="none" w:sz="0" w:space="0" w:color="auto"/>
            <w:left w:val="none" w:sz="0" w:space="0" w:color="auto"/>
            <w:bottom w:val="none" w:sz="0" w:space="0" w:color="auto"/>
            <w:right w:val="none" w:sz="0" w:space="0" w:color="auto"/>
          </w:divBdr>
          <w:divsChild>
            <w:div w:id="416483572">
              <w:marLeft w:val="0"/>
              <w:marRight w:val="0"/>
              <w:marTop w:val="0"/>
              <w:marBottom w:val="0"/>
              <w:divBdr>
                <w:top w:val="none" w:sz="0" w:space="0" w:color="auto"/>
                <w:left w:val="none" w:sz="0" w:space="0" w:color="auto"/>
                <w:bottom w:val="none" w:sz="0" w:space="0" w:color="auto"/>
                <w:right w:val="none" w:sz="0" w:space="0" w:color="auto"/>
              </w:divBdr>
            </w:div>
          </w:divsChild>
        </w:div>
        <w:div w:id="1438939433">
          <w:marLeft w:val="0"/>
          <w:marRight w:val="0"/>
          <w:marTop w:val="0"/>
          <w:marBottom w:val="0"/>
          <w:divBdr>
            <w:top w:val="none" w:sz="0" w:space="0" w:color="auto"/>
            <w:left w:val="none" w:sz="0" w:space="0" w:color="auto"/>
            <w:bottom w:val="none" w:sz="0" w:space="0" w:color="auto"/>
            <w:right w:val="none" w:sz="0" w:space="0" w:color="auto"/>
          </w:divBdr>
          <w:divsChild>
            <w:div w:id="817573113">
              <w:marLeft w:val="0"/>
              <w:marRight w:val="0"/>
              <w:marTop w:val="0"/>
              <w:marBottom w:val="0"/>
              <w:divBdr>
                <w:top w:val="none" w:sz="0" w:space="0" w:color="auto"/>
                <w:left w:val="none" w:sz="0" w:space="0" w:color="auto"/>
                <w:bottom w:val="none" w:sz="0" w:space="0" w:color="auto"/>
                <w:right w:val="none" w:sz="0" w:space="0" w:color="auto"/>
              </w:divBdr>
            </w:div>
          </w:divsChild>
        </w:div>
        <w:div w:id="479078994">
          <w:marLeft w:val="0"/>
          <w:marRight w:val="0"/>
          <w:marTop w:val="0"/>
          <w:marBottom w:val="0"/>
          <w:divBdr>
            <w:top w:val="none" w:sz="0" w:space="0" w:color="auto"/>
            <w:left w:val="none" w:sz="0" w:space="0" w:color="auto"/>
            <w:bottom w:val="none" w:sz="0" w:space="0" w:color="auto"/>
            <w:right w:val="none" w:sz="0" w:space="0" w:color="auto"/>
          </w:divBdr>
          <w:divsChild>
            <w:div w:id="880559493">
              <w:marLeft w:val="0"/>
              <w:marRight w:val="0"/>
              <w:marTop w:val="0"/>
              <w:marBottom w:val="0"/>
              <w:divBdr>
                <w:top w:val="none" w:sz="0" w:space="0" w:color="auto"/>
                <w:left w:val="none" w:sz="0" w:space="0" w:color="auto"/>
                <w:bottom w:val="none" w:sz="0" w:space="0" w:color="auto"/>
                <w:right w:val="none" w:sz="0" w:space="0" w:color="auto"/>
              </w:divBdr>
            </w:div>
          </w:divsChild>
        </w:div>
        <w:div w:id="1354379244">
          <w:marLeft w:val="0"/>
          <w:marRight w:val="0"/>
          <w:marTop w:val="0"/>
          <w:marBottom w:val="0"/>
          <w:divBdr>
            <w:top w:val="none" w:sz="0" w:space="0" w:color="auto"/>
            <w:left w:val="none" w:sz="0" w:space="0" w:color="auto"/>
            <w:bottom w:val="none" w:sz="0" w:space="0" w:color="auto"/>
            <w:right w:val="none" w:sz="0" w:space="0" w:color="auto"/>
          </w:divBdr>
          <w:divsChild>
            <w:div w:id="609779579">
              <w:marLeft w:val="0"/>
              <w:marRight w:val="0"/>
              <w:marTop w:val="0"/>
              <w:marBottom w:val="0"/>
              <w:divBdr>
                <w:top w:val="none" w:sz="0" w:space="0" w:color="auto"/>
                <w:left w:val="none" w:sz="0" w:space="0" w:color="auto"/>
                <w:bottom w:val="none" w:sz="0" w:space="0" w:color="auto"/>
                <w:right w:val="none" w:sz="0" w:space="0" w:color="auto"/>
              </w:divBdr>
            </w:div>
          </w:divsChild>
        </w:div>
        <w:div w:id="962660057">
          <w:marLeft w:val="0"/>
          <w:marRight w:val="0"/>
          <w:marTop w:val="0"/>
          <w:marBottom w:val="0"/>
          <w:divBdr>
            <w:top w:val="none" w:sz="0" w:space="0" w:color="auto"/>
            <w:left w:val="none" w:sz="0" w:space="0" w:color="auto"/>
            <w:bottom w:val="none" w:sz="0" w:space="0" w:color="auto"/>
            <w:right w:val="none" w:sz="0" w:space="0" w:color="auto"/>
          </w:divBdr>
          <w:divsChild>
            <w:div w:id="351801263">
              <w:marLeft w:val="0"/>
              <w:marRight w:val="0"/>
              <w:marTop w:val="0"/>
              <w:marBottom w:val="0"/>
              <w:divBdr>
                <w:top w:val="none" w:sz="0" w:space="0" w:color="auto"/>
                <w:left w:val="none" w:sz="0" w:space="0" w:color="auto"/>
                <w:bottom w:val="none" w:sz="0" w:space="0" w:color="auto"/>
                <w:right w:val="none" w:sz="0" w:space="0" w:color="auto"/>
              </w:divBdr>
            </w:div>
          </w:divsChild>
        </w:div>
        <w:div w:id="2121216861">
          <w:marLeft w:val="0"/>
          <w:marRight w:val="0"/>
          <w:marTop w:val="0"/>
          <w:marBottom w:val="0"/>
          <w:divBdr>
            <w:top w:val="none" w:sz="0" w:space="0" w:color="auto"/>
            <w:left w:val="none" w:sz="0" w:space="0" w:color="auto"/>
            <w:bottom w:val="none" w:sz="0" w:space="0" w:color="auto"/>
            <w:right w:val="none" w:sz="0" w:space="0" w:color="auto"/>
          </w:divBdr>
          <w:divsChild>
            <w:div w:id="755172903">
              <w:marLeft w:val="0"/>
              <w:marRight w:val="0"/>
              <w:marTop w:val="0"/>
              <w:marBottom w:val="0"/>
              <w:divBdr>
                <w:top w:val="none" w:sz="0" w:space="0" w:color="auto"/>
                <w:left w:val="none" w:sz="0" w:space="0" w:color="auto"/>
                <w:bottom w:val="none" w:sz="0" w:space="0" w:color="auto"/>
                <w:right w:val="none" w:sz="0" w:space="0" w:color="auto"/>
              </w:divBdr>
            </w:div>
          </w:divsChild>
        </w:div>
        <w:div w:id="48119405">
          <w:marLeft w:val="0"/>
          <w:marRight w:val="0"/>
          <w:marTop w:val="0"/>
          <w:marBottom w:val="0"/>
          <w:divBdr>
            <w:top w:val="none" w:sz="0" w:space="0" w:color="auto"/>
            <w:left w:val="none" w:sz="0" w:space="0" w:color="auto"/>
            <w:bottom w:val="none" w:sz="0" w:space="0" w:color="auto"/>
            <w:right w:val="none" w:sz="0" w:space="0" w:color="auto"/>
          </w:divBdr>
          <w:divsChild>
            <w:div w:id="181554034">
              <w:marLeft w:val="0"/>
              <w:marRight w:val="0"/>
              <w:marTop w:val="0"/>
              <w:marBottom w:val="0"/>
              <w:divBdr>
                <w:top w:val="none" w:sz="0" w:space="0" w:color="auto"/>
                <w:left w:val="none" w:sz="0" w:space="0" w:color="auto"/>
                <w:bottom w:val="none" w:sz="0" w:space="0" w:color="auto"/>
                <w:right w:val="none" w:sz="0" w:space="0" w:color="auto"/>
              </w:divBdr>
            </w:div>
          </w:divsChild>
        </w:div>
        <w:div w:id="408309915">
          <w:marLeft w:val="0"/>
          <w:marRight w:val="0"/>
          <w:marTop w:val="0"/>
          <w:marBottom w:val="0"/>
          <w:divBdr>
            <w:top w:val="none" w:sz="0" w:space="0" w:color="auto"/>
            <w:left w:val="none" w:sz="0" w:space="0" w:color="auto"/>
            <w:bottom w:val="none" w:sz="0" w:space="0" w:color="auto"/>
            <w:right w:val="none" w:sz="0" w:space="0" w:color="auto"/>
          </w:divBdr>
          <w:divsChild>
            <w:div w:id="1792169730">
              <w:marLeft w:val="0"/>
              <w:marRight w:val="0"/>
              <w:marTop w:val="0"/>
              <w:marBottom w:val="0"/>
              <w:divBdr>
                <w:top w:val="none" w:sz="0" w:space="0" w:color="auto"/>
                <w:left w:val="none" w:sz="0" w:space="0" w:color="auto"/>
                <w:bottom w:val="none" w:sz="0" w:space="0" w:color="auto"/>
                <w:right w:val="none" w:sz="0" w:space="0" w:color="auto"/>
              </w:divBdr>
            </w:div>
          </w:divsChild>
        </w:div>
        <w:div w:id="1735423155">
          <w:marLeft w:val="0"/>
          <w:marRight w:val="0"/>
          <w:marTop w:val="0"/>
          <w:marBottom w:val="0"/>
          <w:divBdr>
            <w:top w:val="none" w:sz="0" w:space="0" w:color="auto"/>
            <w:left w:val="none" w:sz="0" w:space="0" w:color="auto"/>
            <w:bottom w:val="none" w:sz="0" w:space="0" w:color="auto"/>
            <w:right w:val="none" w:sz="0" w:space="0" w:color="auto"/>
          </w:divBdr>
          <w:divsChild>
            <w:div w:id="1643119242">
              <w:marLeft w:val="0"/>
              <w:marRight w:val="0"/>
              <w:marTop w:val="0"/>
              <w:marBottom w:val="0"/>
              <w:divBdr>
                <w:top w:val="none" w:sz="0" w:space="0" w:color="auto"/>
                <w:left w:val="none" w:sz="0" w:space="0" w:color="auto"/>
                <w:bottom w:val="none" w:sz="0" w:space="0" w:color="auto"/>
                <w:right w:val="none" w:sz="0" w:space="0" w:color="auto"/>
              </w:divBdr>
            </w:div>
          </w:divsChild>
        </w:div>
        <w:div w:id="1257599191">
          <w:marLeft w:val="0"/>
          <w:marRight w:val="0"/>
          <w:marTop w:val="0"/>
          <w:marBottom w:val="0"/>
          <w:divBdr>
            <w:top w:val="none" w:sz="0" w:space="0" w:color="auto"/>
            <w:left w:val="none" w:sz="0" w:space="0" w:color="auto"/>
            <w:bottom w:val="none" w:sz="0" w:space="0" w:color="auto"/>
            <w:right w:val="none" w:sz="0" w:space="0" w:color="auto"/>
          </w:divBdr>
          <w:divsChild>
            <w:div w:id="560487051">
              <w:marLeft w:val="0"/>
              <w:marRight w:val="0"/>
              <w:marTop w:val="0"/>
              <w:marBottom w:val="0"/>
              <w:divBdr>
                <w:top w:val="none" w:sz="0" w:space="0" w:color="auto"/>
                <w:left w:val="none" w:sz="0" w:space="0" w:color="auto"/>
                <w:bottom w:val="none" w:sz="0" w:space="0" w:color="auto"/>
                <w:right w:val="none" w:sz="0" w:space="0" w:color="auto"/>
              </w:divBdr>
            </w:div>
            <w:div w:id="512113750">
              <w:marLeft w:val="0"/>
              <w:marRight w:val="0"/>
              <w:marTop w:val="0"/>
              <w:marBottom w:val="0"/>
              <w:divBdr>
                <w:top w:val="none" w:sz="0" w:space="0" w:color="auto"/>
                <w:left w:val="none" w:sz="0" w:space="0" w:color="auto"/>
                <w:bottom w:val="none" w:sz="0" w:space="0" w:color="auto"/>
                <w:right w:val="none" w:sz="0" w:space="0" w:color="auto"/>
              </w:divBdr>
            </w:div>
            <w:div w:id="1308049935">
              <w:marLeft w:val="0"/>
              <w:marRight w:val="0"/>
              <w:marTop w:val="0"/>
              <w:marBottom w:val="0"/>
              <w:divBdr>
                <w:top w:val="none" w:sz="0" w:space="0" w:color="auto"/>
                <w:left w:val="none" w:sz="0" w:space="0" w:color="auto"/>
                <w:bottom w:val="none" w:sz="0" w:space="0" w:color="auto"/>
                <w:right w:val="none" w:sz="0" w:space="0" w:color="auto"/>
              </w:divBdr>
            </w:div>
            <w:div w:id="1351102857">
              <w:marLeft w:val="0"/>
              <w:marRight w:val="0"/>
              <w:marTop w:val="0"/>
              <w:marBottom w:val="0"/>
              <w:divBdr>
                <w:top w:val="none" w:sz="0" w:space="0" w:color="auto"/>
                <w:left w:val="none" w:sz="0" w:space="0" w:color="auto"/>
                <w:bottom w:val="none" w:sz="0" w:space="0" w:color="auto"/>
                <w:right w:val="none" w:sz="0" w:space="0" w:color="auto"/>
              </w:divBdr>
            </w:div>
            <w:div w:id="1946234301">
              <w:marLeft w:val="0"/>
              <w:marRight w:val="0"/>
              <w:marTop w:val="0"/>
              <w:marBottom w:val="0"/>
              <w:divBdr>
                <w:top w:val="none" w:sz="0" w:space="0" w:color="auto"/>
                <w:left w:val="none" w:sz="0" w:space="0" w:color="auto"/>
                <w:bottom w:val="none" w:sz="0" w:space="0" w:color="auto"/>
                <w:right w:val="none" w:sz="0" w:space="0" w:color="auto"/>
              </w:divBdr>
            </w:div>
            <w:div w:id="522865494">
              <w:marLeft w:val="0"/>
              <w:marRight w:val="0"/>
              <w:marTop w:val="0"/>
              <w:marBottom w:val="0"/>
              <w:divBdr>
                <w:top w:val="none" w:sz="0" w:space="0" w:color="auto"/>
                <w:left w:val="none" w:sz="0" w:space="0" w:color="auto"/>
                <w:bottom w:val="none" w:sz="0" w:space="0" w:color="auto"/>
                <w:right w:val="none" w:sz="0" w:space="0" w:color="auto"/>
              </w:divBdr>
            </w:div>
            <w:div w:id="1801607180">
              <w:marLeft w:val="0"/>
              <w:marRight w:val="0"/>
              <w:marTop w:val="0"/>
              <w:marBottom w:val="0"/>
              <w:divBdr>
                <w:top w:val="none" w:sz="0" w:space="0" w:color="auto"/>
                <w:left w:val="none" w:sz="0" w:space="0" w:color="auto"/>
                <w:bottom w:val="none" w:sz="0" w:space="0" w:color="auto"/>
                <w:right w:val="none" w:sz="0" w:space="0" w:color="auto"/>
              </w:divBdr>
            </w:div>
            <w:div w:id="1557662089">
              <w:marLeft w:val="0"/>
              <w:marRight w:val="0"/>
              <w:marTop w:val="0"/>
              <w:marBottom w:val="0"/>
              <w:divBdr>
                <w:top w:val="none" w:sz="0" w:space="0" w:color="auto"/>
                <w:left w:val="none" w:sz="0" w:space="0" w:color="auto"/>
                <w:bottom w:val="none" w:sz="0" w:space="0" w:color="auto"/>
                <w:right w:val="none" w:sz="0" w:space="0" w:color="auto"/>
              </w:divBdr>
            </w:div>
            <w:div w:id="826625714">
              <w:marLeft w:val="0"/>
              <w:marRight w:val="0"/>
              <w:marTop w:val="0"/>
              <w:marBottom w:val="0"/>
              <w:divBdr>
                <w:top w:val="none" w:sz="0" w:space="0" w:color="auto"/>
                <w:left w:val="none" w:sz="0" w:space="0" w:color="auto"/>
                <w:bottom w:val="none" w:sz="0" w:space="0" w:color="auto"/>
                <w:right w:val="none" w:sz="0" w:space="0" w:color="auto"/>
              </w:divBdr>
            </w:div>
            <w:div w:id="1643727685">
              <w:marLeft w:val="0"/>
              <w:marRight w:val="0"/>
              <w:marTop w:val="0"/>
              <w:marBottom w:val="0"/>
              <w:divBdr>
                <w:top w:val="none" w:sz="0" w:space="0" w:color="auto"/>
                <w:left w:val="none" w:sz="0" w:space="0" w:color="auto"/>
                <w:bottom w:val="none" w:sz="0" w:space="0" w:color="auto"/>
                <w:right w:val="none" w:sz="0" w:space="0" w:color="auto"/>
              </w:divBdr>
            </w:div>
            <w:div w:id="2128354911">
              <w:marLeft w:val="0"/>
              <w:marRight w:val="0"/>
              <w:marTop w:val="0"/>
              <w:marBottom w:val="0"/>
              <w:divBdr>
                <w:top w:val="none" w:sz="0" w:space="0" w:color="auto"/>
                <w:left w:val="none" w:sz="0" w:space="0" w:color="auto"/>
                <w:bottom w:val="none" w:sz="0" w:space="0" w:color="auto"/>
                <w:right w:val="none" w:sz="0" w:space="0" w:color="auto"/>
              </w:divBdr>
            </w:div>
            <w:div w:id="813716269">
              <w:marLeft w:val="0"/>
              <w:marRight w:val="0"/>
              <w:marTop w:val="0"/>
              <w:marBottom w:val="0"/>
              <w:divBdr>
                <w:top w:val="none" w:sz="0" w:space="0" w:color="auto"/>
                <w:left w:val="none" w:sz="0" w:space="0" w:color="auto"/>
                <w:bottom w:val="none" w:sz="0" w:space="0" w:color="auto"/>
                <w:right w:val="none" w:sz="0" w:space="0" w:color="auto"/>
              </w:divBdr>
            </w:div>
            <w:div w:id="127862920">
              <w:marLeft w:val="0"/>
              <w:marRight w:val="0"/>
              <w:marTop w:val="0"/>
              <w:marBottom w:val="0"/>
              <w:divBdr>
                <w:top w:val="none" w:sz="0" w:space="0" w:color="auto"/>
                <w:left w:val="none" w:sz="0" w:space="0" w:color="auto"/>
                <w:bottom w:val="none" w:sz="0" w:space="0" w:color="auto"/>
                <w:right w:val="none" w:sz="0" w:space="0" w:color="auto"/>
              </w:divBdr>
            </w:div>
          </w:divsChild>
        </w:div>
        <w:div w:id="372079993">
          <w:marLeft w:val="0"/>
          <w:marRight w:val="0"/>
          <w:marTop w:val="0"/>
          <w:marBottom w:val="0"/>
          <w:divBdr>
            <w:top w:val="none" w:sz="0" w:space="0" w:color="auto"/>
            <w:left w:val="none" w:sz="0" w:space="0" w:color="auto"/>
            <w:bottom w:val="none" w:sz="0" w:space="0" w:color="auto"/>
            <w:right w:val="none" w:sz="0" w:space="0" w:color="auto"/>
          </w:divBdr>
          <w:divsChild>
            <w:div w:id="487669248">
              <w:marLeft w:val="0"/>
              <w:marRight w:val="0"/>
              <w:marTop w:val="0"/>
              <w:marBottom w:val="0"/>
              <w:divBdr>
                <w:top w:val="none" w:sz="0" w:space="0" w:color="auto"/>
                <w:left w:val="none" w:sz="0" w:space="0" w:color="auto"/>
                <w:bottom w:val="none" w:sz="0" w:space="0" w:color="auto"/>
                <w:right w:val="none" w:sz="0" w:space="0" w:color="auto"/>
              </w:divBdr>
            </w:div>
          </w:divsChild>
        </w:div>
        <w:div w:id="392778059">
          <w:marLeft w:val="0"/>
          <w:marRight w:val="0"/>
          <w:marTop w:val="0"/>
          <w:marBottom w:val="0"/>
          <w:divBdr>
            <w:top w:val="none" w:sz="0" w:space="0" w:color="auto"/>
            <w:left w:val="none" w:sz="0" w:space="0" w:color="auto"/>
            <w:bottom w:val="none" w:sz="0" w:space="0" w:color="auto"/>
            <w:right w:val="none" w:sz="0" w:space="0" w:color="auto"/>
          </w:divBdr>
          <w:divsChild>
            <w:div w:id="924535500">
              <w:marLeft w:val="0"/>
              <w:marRight w:val="0"/>
              <w:marTop w:val="0"/>
              <w:marBottom w:val="0"/>
              <w:divBdr>
                <w:top w:val="none" w:sz="0" w:space="0" w:color="auto"/>
                <w:left w:val="none" w:sz="0" w:space="0" w:color="auto"/>
                <w:bottom w:val="none" w:sz="0" w:space="0" w:color="auto"/>
                <w:right w:val="none" w:sz="0" w:space="0" w:color="auto"/>
              </w:divBdr>
            </w:div>
          </w:divsChild>
        </w:div>
        <w:div w:id="1453131542">
          <w:marLeft w:val="0"/>
          <w:marRight w:val="0"/>
          <w:marTop w:val="0"/>
          <w:marBottom w:val="0"/>
          <w:divBdr>
            <w:top w:val="none" w:sz="0" w:space="0" w:color="auto"/>
            <w:left w:val="none" w:sz="0" w:space="0" w:color="auto"/>
            <w:bottom w:val="none" w:sz="0" w:space="0" w:color="auto"/>
            <w:right w:val="none" w:sz="0" w:space="0" w:color="auto"/>
          </w:divBdr>
          <w:divsChild>
            <w:div w:id="1507935749">
              <w:marLeft w:val="0"/>
              <w:marRight w:val="0"/>
              <w:marTop w:val="0"/>
              <w:marBottom w:val="0"/>
              <w:divBdr>
                <w:top w:val="none" w:sz="0" w:space="0" w:color="auto"/>
                <w:left w:val="none" w:sz="0" w:space="0" w:color="auto"/>
                <w:bottom w:val="none" w:sz="0" w:space="0" w:color="auto"/>
                <w:right w:val="none" w:sz="0" w:space="0" w:color="auto"/>
              </w:divBdr>
            </w:div>
          </w:divsChild>
        </w:div>
        <w:div w:id="651107268">
          <w:marLeft w:val="0"/>
          <w:marRight w:val="0"/>
          <w:marTop w:val="0"/>
          <w:marBottom w:val="0"/>
          <w:divBdr>
            <w:top w:val="none" w:sz="0" w:space="0" w:color="auto"/>
            <w:left w:val="none" w:sz="0" w:space="0" w:color="auto"/>
            <w:bottom w:val="none" w:sz="0" w:space="0" w:color="auto"/>
            <w:right w:val="none" w:sz="0" w:space="0" w:color="auto"/>
          </w:divBdr>
          <w:divsChild>
            <w:div w:id="1402170326">
              <w:marLeft w:val="0"/>
              <w:marRight w:val="0"/>
              <w:marTop w:val="0"/>
              <w:marBottom w:val="0"/>
              <w:divBdr>
                <w:top w:val="none" w:sz="0" w:space="0" w:color="auto"/>
                <w:left w:val="none" w:sz="0" w:space="0" w:color="auto"/>
                <w:bottom w:val="none" w:sz="0" w:space="0" w:color="auto"/>
                <w:right w:val="none" w:sz="0" w:space="0" w:color="auto"/>
              </w:divBdr>
            </w:div>
          </w:divsChild>
        </w:div>
        <w:div w:id="996299043">
          <w:marLeft w:val="0"/>
          <w:marRight w:val="0"/>
          <w:marTop w:val="0"/>
          <w:marBottom w:val="0"/>
          <w:divBdr>
            <w:top w:val="none" w:sz="0" w:space="0" w:color="auto"/>
            <w:left w:val="none" w:sz="0" w:space="0" w:color="auto"/>
            <w:bottom w:val="none" w:sz="0" w:space="0" w:color="auto"/>
            <w:right w:val="none" w:sz="0" w:space="0" w:color="auto"/>
          </w:divBdr>
          <w:divsChild>
            <w:div w:id="1362171850">
              <w:marLeft w:val="0"/>
              <w:marRight w:val="0"/>
              <w:marTop w:val="0"/>
              <w:marBottom w:val="0"/>
              <w:divBdr>
                <w:top w:val="none" w:sz="0" w:space="0" w:color="auto"/>
                <w:left w:val="none" w:sz="0" w:space="0" w:color="auto"/>
                <w:bottom w:val="none" w:sz="0" w:space="0" w:color="auto"/>
                <w:right w:val="none" w:sz="0" w:space="0" w:color="auto"/>
              </w:divBdr>
            </w:div>
          </w:divsChild>
        </w:div>
        <w:div w:id="1678654141">
          <w:marLeft w:val="0"/>
          <w:marRight w:val="0"/>
          <w:marTop w:val="0"/>
          <w:marBottom w:val="0"/>
          <w:divBdr>
            <w:top w:val="none" w:sz="0" w:space="0" w:color="auto"/>
            <w:left w:val="none" w:sz="0" w:space="0" w:color="auto"/>
            <w:bottom w:val="none" w:sz="0" w:space="0" w:color="auto"/>
            <w:right w:val="none" w:sz="0" w:space="0" w:color="auto"/>
          </w:divBdr>
          <w:divsChild>
            <w:div w:id="1103037373">
              <w:marLeft w:val="0"/>
              <w:marRight w:val="0"/>
              <w:marTop w:val="0"/>
              <w:marBottom w:val="0"/>
              <w:divBdr>
                <w:top w:val="none" w:sz="0" w:space="0" w:color="auto"/>
                <w:left w:val="none" w:sz="0" w:space="0" w:color="auto"/>
                <w:bottom w:val="none" w:sz="0" w:space="0" w:color="auto"/>
                <w:right w:val="none" w:sz="0" w:space="0" w:color="auto"/>
              </w:divBdr>
            </w:div>
          </w:divsChild>
        </w:div>
        <w:div w:id="761953839">
          <w:marLeft w:val="0"/>
          <w:marRight w:val="0"/>
          <w:marTop w:val="0"/>
          <w:marBottom w:val="0"/>
          <w:divBdr>
            <w:top w:val="none" w:sz="0" w:space="0" w:color="auto"/>
            <w:left w:val="none" w:sz="0" w:space="0" w:color="auto"/>
            <w:bottom w:val="none" w:sz="0" w:space="0" w:color="auto"/>
            <w:right w:val="none" w:sz="0" w:space="0" w:color="auto"/>
          </w:divBdr>
          <w:divsChild>
            <w:div w:id="15813715">
              <w:marLeft w:val="0"/>
              <w:marRight w:val="0"/>
              <w:marTop w:val="0"/>
              <w:marBottom w:val="0"/>
              <w:divBdr>
                <w:top w:val="none" w:sz="0" w:space="0" w:color="auto"/>
                <w:left w:val="none" w:sz="0" w:space="0" w:color="auto"/>
                <w:bottom w:val="none" w:sz="0" w:space="0" w:color="auto"/>
                <w:right w:val="none" w:sz="0" w:space="0" w:color="auto"/>
              </w:divBdr>
            </w:div>
          </w:divsChild>
        </w:div>
        <w:div w:id="2139258054">
          <w:marLeft w:val="0"/>
          <w:marRight w:val="0"/>
          <w:marTop w:val="0"/>
          <w:marBottom w:val="0"/>
          <w:divBdr>
            <w:top w:val="none" w:sz="0" w:space="0" w:color="auto"/>
            <w:left w:val="none" w:sz="0" w:space="0" w:color="auto"/>
            <w:bottom w:val="none" w:sz="0" w:space="0" w:color="auto"/>
            <w:right w:val="none" w:sz="0" w:space="0" w:color="auto"/>
          </w:divBdr>
          <w:divsChild>
            <w:div w:id="208255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4850">
      <w:bodyDiv w:val="1"/>
      <w:marLeft w:val="0"/>
      <w:marRight w:val="0"/>
      <w:marTop w:val="0"/>
      <w:marBottom w:val="0"/>
      <w:divBdr>
        <w:top w:val="none" w:sz="0" w:space="0" w:color="auto"/>
        <w:left w:val="none" w:sz="0" w:space="0" w:color="auto"/>
        <w:bottom w:val="none" w:sz="0" w:space="0" w:color="auto"/>
        <w:right w:val="none" w:sz="0" w:space="0" w:color="auto"/>
      </w:divBdr>
    </w:div>
    <w:div w:id="1839151264">
      <w:bodyDiv w:val="1"/>
      <w:marLeft w:val="0"/>
      <w:marRight w:val="0"/>
      <w:marTop w:val="0"/>
      <w:marBottom w:val="0"/>
      <w:divBdr>
        <w:top w:val="none" w:sz="0" w:space="0" w:color="auto"/>
        <w:left w:val="none" w:sz="0" w:space="0" w:color="auto"/>
        <w:bottom w:val="none" w:sz="0" w:space="0" w:color="auto"/>
        <w:right w:val="none" w:sz="0" w:space="0" w:color="auto"/>
      </w:divBdr>
    </w:div>
    <w:div w:id="1844969637">
      <w:bodyDiv w:val="1"/>
      <w:marLeft w:val="0"/>
      <w:marRight w:val="0"/>
      <w:marTop w:val="0"/>
      <w:marBottom w:val="0"/>
      <w:divBdr>
        <w:top w:val="none" w:sz="0" w:space="0" w:color="auto"/>
        <w:left w:val="none" w:sz="0" w:space="0" w:color="auto"/>
        <w:bottom w:val="none" w:sz="0" w:space="0" w:color="auto"/>
        <w:right w:val="none" w:sz="0" w:space="0" w:color="auto"/>
      </w:divBdr>
    </w:div>
    <w:div w:id="1874296521">
      <w:bodyDiv w:val="1"/>
      <w:marLeft w:val="0"/>
      <w:marRight w:val="0"/>
      <w:marTop w:val="0"/>
      <w:marBottom w:val="0"/>
      <w:divBdr>
        <w:top w:val="none" w:sz="0" w:space="0" w:color="auto"/>
        <w:left w:val="none" w:sz="0" w:space="0" w:color="auto"/>
        <w:bottom w:val="none" w:sz="0" w:space="0" w:color="auto"/>
        <w:right w:val="none" w:sz="0" w:space="0" w:color="auto"/>
      </w:divBdr>
    </w:div>
    <w:div w:id="1881237789">
      <w:bodyDiv w:val="1"/>
      <w:marLeft w:val="0"/>
      <w:marRight w:val="0"/>
      <w:marTop w:val="0"/>
      <w:marBottom w:val="0"/>
      <w:divBdr>
        <w:top w:val="none" w:sz="0" w:space="0" w:color="auto"/>
        <w:left w:val="none" w:sz="0" w:space="0" w:color="auto"/>
        <w:bottom w:val="none" w:sz="0" w:space="0" w:color="auto"/>
        <w:right w:val="none" w:sz="0" w:space="0" w:color="auto"/>
      </w:divBdr>
    </w:div>
    <w:div w:id="1883051909">
      <w:bodyDiv w:val="1"/>
      <w:marLeft w:val="0"/>
      <w:marRight w:val="0"/>
      <w:marTop w:val="0"/>
      <w:marBottom w:val="0"/>
      <w:divBdr>
        <w:top w:val="none" w:sz="0" w:space="0" w:color="auto"/>
        <w:left w:val="none" w:sz="0" w:space="0" w:color="auto"/>
        <w:bottom w:val="none" w:sz="0" w:space="0" w:color="auto"/>
        <w:right w:val="none" w:sz="0" w:space="0" w:color="auto"/>
      </w:divBdr>
      <w:divsChild>
        <w:div w:id="303395754">
          <w:marLeft w:val="0"/>
          <w:marRight w:val="0"/>
          <w:marTop w:val="0"/>
          <w:marBottom w:val="0"/>
          <w:divBdr>
            <w:top w:val="none" w:sz="0" w:space="0" w:color="auto"/>
            <w:left w:val="none" w:sz="0" w:space="0" w:color="auto"/>
            <w:bottom w:val="none" w:sz="0" w:space="0" w:color="auto"/>
            <w:right w:val="none" w:sz="0" w:space="0" w:color="auto"/>
          </w:divBdr>
          <w:divsChild>
            <w:div w:id="1327703491">
              <w:marLeft w:val="0"/>
              <w:marRight w:val="0"/>
              <w:marTop w:val="0"/>
              <w:marBottom w:val="0"/>
              <w:divBdr>
                <w:top w:val="none" w:sz="0" w:space="0" w:color="auto"/>
                <w:left w:val="none" w:sz="0" w:space="0" w:color="auto"/>
                <w:bottom w:val="none" w:sz="0" w:space="0" w:color="auto"/>
                <w:right w:val="none" w:sz="0" w:space="0" w:color="auto"/>
              </w:divBdr>
            </w:div>
            <w:div w:id="970591514">
              <w:marLeft w:val="0"/>
              <w:marRight w:val="0"/>
              <w:marTop w:val="0"/>
              <w:marBottom w:val="0"/>
              <w:divBdr>
                <w:top w:val="none" w:sz="0" w:space="0" w:color="auto"/>
                <w:left w:val="none" w:sz="0" w:space="0" w:color="auto"/>
                <w:bottom w:val="none" w:sz="0" w:space="0" w:color="auto"/>
                <w:right w:val="none" w:sz="0" w:space="0" w:color="auto"/>
              </w:divBdr>
            </w:div>
            <w:div w:id="1027215063">
              <w:marLeft w:val="0"/>
              <w:marRight w:val="0"/>
              <w:marTop w:val="0"/>
              <w:marBottom w:val="0"/>
              <w:divBdr>
                <w:top w:val="none" w:sz="0" w:space="0" w:color="auto"/>
                <w:left w:val="none" w:sz="0" w:space="0" w:color="auto"/>
                <w:bottom w:val="none" w:sz="0" w:space="0" w:color="auto"/>
                <w:right w:val="none" w:sz="0" w:space="0" w:color="auto"/>
              </w:divBdr>
            </w:div>
            <w:div w:id="1445805640">
              <w:marLeft w:val="0"/>
              <w:marRight w:val="0"/>
              <w:marTop w:val="0"/>
              <w:marBottom w:val="0"/>
              <w:divBdr>
                <w:top w:val="none" w:sz="0" w:space="0" w:color="auto"/>
                <w:left w:val="none" w:sz="0" w:space="0" w:color="auto"/>
                <w:bottom w:val="none" w:sz="0" w:space="0" w:color="auto"/>
                <w:right w:val="none" w:sz="0" w:space="0" w:color="auto"/>
              </w:divBdr>
            </w:div>
            <w:div w:id="1541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04914">
      <w:bodyDiv w:val="1"/>
      <w:marLeft w:val="0"/>
      <w:marRight w:val="0"/>
      <w:marTop w:val="0"/>
      <w:marBottom w:val="0"/>
      <w:divBdr>
        <w:top w:val="none" w:sz="0" w:space="0" w:color="auto"/>
        <w:left w:val="none" w:sz="0" w:space="0" w:color="auto"/>
        <w:bottom w:val="none" w:sz="0" w:space="0" w:color="auto"/>
        <w:right w:val="none" w:sz="0" w:space="0" w:color="auto"/>
      </w:divBdr>
    </w:div>
    <w:div w:id="1893809293">
      <w:bodyDiv w:val="1"/>
      <w:marLeft w:val="0"/>
      <w:marRight w:val="0"/>
      <w:marTop w:val="0"/>
      <w:marBottom w:val="0"/>
      <w:divBdr>
        <w:top w:val="none" w:sz="0" w:space="0" w:color="auto"/>
        <w:left w:val="none" w:sz="0" w:space="0" w:color="auto"/>
        <w:bottom w:val="none" w:sz="0" w:space="0" w:color="auto"/>
        <w:right w:val="none" w:sz="0" w:space="0" w:color="auto"/>
      </w:divBdr>
      <w:divsChild>
        <w:div w:id="292105880">
          <w:marLeft w:val="0"/>
          <w:marRight w:val="0"/>
          <w:marTop w:val="0"/>
          <w:marBottom w:val="0"/>
          <w:divBdr>
            <w:top w:val="none" w:sz="0" w:space="0" w:color="auto"/>
            <w:left w:val="none" w:sz="0" w:space="0" w:color="auto"/>
            <w:bottom w:val="none" w:sz="0" w:space="0" w:color="auto"/>
            <w:right w:val="none" w:sz="0" w:space="0" w:color="auto"/>
          </w:divBdr>
          <w:divsChild>
            <w:div w:id="1738629871">
              <w:marLeft w:val="0"/>
              <w:marRight w:val="0"/>
              <w:marTop w:val="0"/>
              <w:marBottom w:val="0"/>
              <w:divBdr>
                <w:top w:val="none" w:sz="0" w:space="0" w:color="auto"/>
                <w:left w:val="none" w:sz="0" w:space="0" w:color="auto"/>
                <w:bottom w:val="none" w:sz="0" w:space="0" w:color="auto"/>
                <w:right w:val="none" w:sz="0" w:space="0" w:color="auto"/>
              </w:divBdr>
            </w:div>
          </w:divsChild>
        </w:div>
        <w:div w:id="1112942740">
          <w:marLeft w:val="0"/>
          <w:marRight w:val="0"/>
          <w:marTop w:val="0"/>
          <w:marBottom w:val="0"/>
          <w:divBdr>
            <w:top w:val="none" w:sz="0" w:space="0" w:color="auto"/>
            <w:left w:val="none" w:sz="0" w:space="0" w:color="auto"/>
            <w:bottom w:val="none" w:sz="0" w:space="0" w:color="auto"/>
            <w:right w:val="none" w:sz="0" w:space="0" w:color="auto"/>
          </w:divBdr>
          <w:divsChild>
            <w:div w:id="144054769">
              <w:marLeft w:val="0"/>
              <w:marRight w:val="0"/>
              <w:marTop w:val="0"/>
              <w:marBottom w:val="0"/>
              <w:divBdr>
                <w:top w:val="none" w:sz="0" w:space="0" w:color="auto"/>
                <w:left w:val="none" w:sz="0" w:space="0" w:color="auto"/>
                <w:bottom w:val="none" w:sz="0" w:space="0" w:color="auto"/>
                <w:right w:val="none" w:sz="0" w:space="0" w:color="auto"/>
              </w:divBdr>
            </w:div>
          </w:divsChild>
        </w:div>
        <w:div w:id="240407405">
          <w:marLeft w:val="0"/>
          <w:marRight w:val="0"/>
          <w:marTop w:val="0"/>
          <w:marBottom w:val="0"/>
          <w:divBdr>
            <w:top w:val="none" w:sz="0" w:space="0" w:color="auto"/>
            <w:left w:val="none" w:sz="0" w:space="0" w:color="auto"/>
            <w:bottom w:val="none" w:sz="0" w:space="0" w:color="auto"/>
            <w:right w:val="none" w:sz="0" w:space="0" w:color="auto"/>
          </w:divBdr>
          <w:divsChild>
            <w:div w:id="1008950038">
              <w:marLeft w:val="0"/>
              <w:marRight w:val="0"/>
              <w:marTop w:val="0"/>
              <w:marBottom w:val="0"/>
              <w:divBdr>
                <w:top w:val="none" w:sz="0" w:space="0" w:color="auto"/>
                <w:left w:val="none" w:sz="0" w:space="0" w:color="auto"/>
                <w:bottom w:val="none" w:sz="0" w:space="0" w:color="auto"/>
                <w:right w:val="none" w:sz="0" w:space="0" w:color="auto"/>
              </w:divBdr>
            </w:div>
          </w:divsChild>
        </w:div>
        <w:div w:id="1447503815">
          <w:marLeft w:val="0"/>
          <w:marRight w:val="0"/>
          <w:marTop w:val="0"/>
          <w:marBottom w:val="0"/>
          <w:divBdr>
            <w:top w:val="none" w:sz="0" w:space="0" w:color="auto"/>
            <w:left w:val="none" w:sz="0" w:space="0" w:color="auto"/>
            <w:bottom w:val="none" w:sz="0" w:space="0" w:color="auto"/>
            <w:right w:val="none" w:sz="0" w:space="0" w:color="auto"/>
          </w:divBdr>
          <w:divsChild>
            <w:div w:id="600407384">
              <w:marLeft w:val="0"/>
              <w:marRight w:val="0"/>
              <w:marTop w:val="0"/>
              <w:marBottom w:val="0"/>
              <w:divBdr>
                <w:top w:val="none" w:sz="0" w:space="0" w:color="auto"/>
                <w:left w:val="none" w:sz="0" w:space="0" w:color="auto"/>
                <w:bottom w:val="none" w:sz="0" w:space="0" w:color="auto"/>
                <w:right w:val="none" w:sz="0" w:space="0" w:color="auto"/>
              </w:divBdr>
            </w:div>
          </w:divsChild>
        </w:div>
        <w:div w:id="17312896">
          <w:marLeft w:val="0"/>
          <w:marRight w:val="0"/>
          <w:marTop w:val="0"/>
          <w:marBottom w:val="0"/>
          <w:divBdr>
            <w:top w:val="none" w:sz="0" w:space="0" w:color="auto"/>
            <w:left w:val="none" w:sz="0" w:space="0" w:color="auto"/>
            <w:bottom w:val="none" w:sz="0" w:space="0" w:color="auto"/>
            <w:right w:val="none" w:sz="0" w:space="0" w:color="auto"/>
          </w:divBdr>
          <w:divsChild>
            <w:div w:id="377902399">
              <w:marLeft w:val="0"/>
              <w:marRight w:val="0"/>
              <w:marTop w:val="0"/>
              <w:marBottom w:val="0"/>
              <w:divBdr>
                <w:top w:val="none" w:sz="0" w:space="0" w:color="auto"/>
                <w:left w:val="none" w:sz="0" w:space="0" w:color="auto"/>
                <w:bottom w:val="none" w:sz="0" w:space="0" w:color="auto"/>
                <w:right w:val="none" w:sz="0" w:space="0" w:color="auto"/>
              </w:divBdr>
            </w:div>
          </w:divsChild>
        </w:div>
        <w:div w:id="1334794899">
          <w:marLeft w:val="0"/>
          <w:marRight w:val="0"/>
          <w:marTop w:val="0"/>
          <w:marBottom w:val="0"/>
          <w:divBdr>
            <w:top w:val="none" w:sz="0" w:space="0" w:color="auto"/>
            <w:left w:val="none" w:sz="0" w:space="0" w:color="auto"/>
            <w:bottom w:val="none" w:sz="0" w:space="0" w:color="auto"/>
            <w:right w:val="none" w:sz="0" w:space="0" w:color="auto"/>
          </w:divBdr>
          <w:divsChild>
            <w:div w:id="1262447385">
              <w:marLeft w:val="0"/>
              <w:marRight w:val="0"/>
              <w:marTop w:val="0"/>
              <w:marBottom w:val="0"/>
              <w:divBdr>
                <w:top w:val="none" w:sz="0" w:space="0" w:color="auto"/>
                <w:left w:val="none" w:sz="0" w:space="0" w:color="auto"/>
                <w:bottom w:val="none" w:sz="0" w:space="0" w:color="auto"/>
                <w:right w:val="none" w:sz="0" w:space="0" w:color="auto"/>
              </w:divBdr>
            </w:div>
          </w:divsChild>
        </w:div>
        <w:div w:id="1103695670">
          <w:marLeft w:val="0"/>
          <w:marRight w:val="0"/>
          <w:marTop w:val="0"/>
          <w:marBottom w:val="0"/>
          <w:divBdr>
            <w:top w:val="none" w:sz="0" w:space="0" w:color="auto"/>
            <w:left w:val="none" w:sz="0" w:space="0" w:color="auto"/>
            <w:bottom w:val="none" w:sz="0" w:space="0" w:color="auto"/>
            <w:right w:val="none" w:sz="0" w:space="0" w:color="auto"/>
          </w:divBdr>
          <w:divsChild>
            <w:div w:id="1689526940">
              <w:marLeft w:val="0"/>
              <w:marRight w:val="0"/>
              <w:marTop w:val="0"/>
              <w:marBottom w:val="0"/>
              <w:divBdr>
                <w:top w:val="none" w:sz="0" w:space="0" w:color="auto"/>
                <w:left w:val="none" w:sz="0" w:space="0" w:color="auto"/>
                <w:bottom w:val="none" w:sz="0" w:space="0" w:color="auto"/>
                <w:right w:val="none" w:sz="0" w:space="0" w:color="auto"/>
              </w:divBdr>
            </w:div>
          </w:divsChild>
        </w:div>
        <w:div w:id="930046571">
          <w:marLeft w:val="0"/>
          <w:marRight w:val="0"/>
          <w:marTop w:val="0"/>
          <w:marBottom w:val="0"/>
          <w:divBdr>
            <w:top w:val="none" w:sz="0" w:space="0" w:color="auto"/>
            <w:left w:val="none" w:sz="0" w:space="0" w:color="auto"/>
            <w:bottom w:val="none" w:sz="0" w:space="0" w:color="auto"/>
            <w:right w:val="none" w:sz="0" w:space="0" w:color="auto"/>
          </w:divBdr>
          <w:divsChild>
            <w:div w:id="594679247">
              <w:marLeft w:val="0"/>
              <w:marRight w:val="0"/>
              <w:marTop w:val="0"/>
              <w:marBottom w:val="0"/>
              <w:divBdr>
                <w:top w:val="none" w:sz="0" w:space="0" w:color="auto"/>
                <w:left w:val="none" w:sz="0" w:space="0" w:color="auto"/>
                <w:bottom w:val="none" w:sz="0" w:space="0" w:color="auto"/>
                <w:right w:val="none" w:sz="0" w:space="0" w:color="auto"/>
              </w:divBdr>
            </w:div>
          </w:divsChild>
        </w:div>
        <w:div w:id="762341148">
          <w:marLeft w:val="0"/>
          <w:marRight w:val="0"/>
          <w:marTop w:val="0"/>
          <w:marBottom w:val="0"/>
          <w:divBdr>
            <w:top w:val="none" w:sz="0" w:space="0" w:color="auto"/>
            <w:left w:val="none" w:sz="0" w:space="0" w:color="auto"/>
            <w:bottom w:val="none" w:sz="0" w:space="0" w:color="auto"/>
            <w:right w:val="none" w:sz="0" w:space="0" w:color="auto"/>
          </w:divBdr>
          <w:divsChild>
            <w:div w:id="1053383270">
              <w:marLeft w:val="0"/>
              <w:marRight w:val="0"/>
              <w:marTop w:val="0"/>
              <w:marBottom w:val="0"/>
              <w:divBdr>
                <w:top w:val="none" w:sz="0" w:space="0" w:color="auto"/>
                <w:left w:val="none" w:sz="0" w:space="0" w:color="auto"/>
                <w:bottom w:val="none" w:sz="0" w:space="0" w:color="auto"/>
                <w:right w:val="none" w:sz="0" w:space="0" w:color="auto"/>
              </w:divBdr>
            </w:div>
          </w:divsChild>
        </w:div>
        <w:div w:id="629939050">
          <w:marLeft w:val="0"/>
          <w:marRight w:val="0"/>
          <w:marTop w:val="0"/>
          <w:marBottom w:val="0"/>
          <w:divBdr>
            <w:top w:val="none" w:sz="0" w:space="0" w:color="auto"/>
            <w:left w:val="none" w:sz="0" w:space="0" w:color="auto"/>
            <w:bottom w:val="none" w:sz="0" w:space="0" w:color="auto"/>
            <w:right w:val="none" w:sz="0" w:space="0" w:color="auto"/>
          </w:divBdr>
          <w:divsChild>
            <w:div w:id="1401096841">
              <w:marLeft w:val="0"/>
              <w:marRight w:val="0"/>
              <w:marTop w:val="0"/>
              <w:marBottom w:val="0"/>
              <w:divBdr>
                <w:top w:val="none" w:sz="0" w:space="0" w:color="auto"/>
                <w:left w:val="none" w:sz="0" w:space="0" w:color="auto"/>
                <w:bottom w:val="none" w:sz="0" w:space="0" w:color="auto"/>
                <w:right w:val="none" w:sz="0" w:space="0" w:color="auto"/>
              </w:divBdr>
            </w:div>
          </w:divsChild>
        </w:div>
        <w:div w:id="1436637419">
          <w:marLeft w:val="0"/>
          <w:marRight w:val="0"/>
          <w:marTop w:val="0"/>
          <w:marBottom w:val="0"/>
          <w:divBdr>
            <w:top w:val="none" w:sz="0" w:space="0" w:color="auto"/>
            <w:left w:val="none" w:sz="0" w:space="0" w:color="auto"/>
            <w:bottom w:val="none" w:sz="0" w:space="0" w:color="auto"/>
            <w:right w:val="none" w:sz="0" w:space="0" w:color="auto"/>
          </w:divBdr>
          <w:divsChild>
            <w:div w:id="1209684303">
              <w:marLeft w:val="0"/>
              <w:marRight w:val="0"/>
              <w:marTop w:val="0"/>
              <w:marBottom w:val="0"/>
              <w:divBdr>
                <w:top w:val="none" w:sz="0" w:space="0" w:color="auto"/>
                <w:left w:val="none" w:sz="0" w:space="0" w:color="auto"/>
                <w:bottom w:val="none" w:sz="0" w:space="0" w:color="auto"/>
                <w:right w:val="none" w:sz="0" w:space="0" w:color="auto"/>
              </w:divBdr>
            </w:div>
          </w:divsChild>
        </w:div>
        <w:div w:id="1012799375">
          <w:marLeft w:val="0"/>
          <w:marRight w:val="0"/>
          <w:marTop w:val="0"/>
          <w:marBottom w:val="0"/>
          <w:divBdr>
            <w:top w:val="none" w:sz="0" w:space="0" w:color="auto"/>
            <w:left w:val="none" w:sz="0" w:space="0" w:color="auto"/>
            <w:bottom w:val="none" w:sz="0" w:space="0" w:color="auto"/>
            <w:right w:val="none" w:sz="0" w:space="0" w:color="auto"/>
          </w:divBdr>
          <w:divsChild>
            <w:div w:id="1551266552">
              <w:marLeft w:val="0"/>
              <w:marRight w:val="0"/>
              <w:marTop w:val="0"/>
              <w:marBottom w:val="0"/>
              <w:divBdr>
                <w:top w:val="none" w:sz="0" w:space="0" w:color="auto"/>
                <w:left w:val="none" w:sz="0" w:space="0" w:color="auto"/>
                <w:bottom w:val="none" w:sz="0" w:space="0" w:color="auto"/>
                <w:right w:val="none" w:sz="0" w:space="0" w:color="auto"/>
              </w:divBdr>
            </w:div>
          </w:divsChild>
        </w:div>
        <w:div w:id="868883471">
          <w:marLeft w:val="0"/>
          <w:marRight w:val="0"/>
          <w:marTop w:val="0"/>
          <w:marBottom w:val="0"/>
          <w:divBdr>
            <w:top w:val="none" w:sz="0" w:space="0" w:color="auto"/>
            <w:left w:val="none" w:sz="0" w:space="0" w:color="auto"/>
            <w:bottom w:val="none" w:sz="0" w:space="0" w:color="auto"/>
            <w:right w:val="none" w:sz="0" w:space="0" w:color="auto"/>
          </w:divBdr>
          <w:divsChild>
            <w:div w:id="1553999049">
              <w:marLeft w:val="0"/>
              <w:marRight w:val="0"/>
              <w:marTop w:val="0"/>
              <w:marBottom w:val="0"/>
              <w:divBdr>
                <w:top w:val="none" w:sz="0" w:space="0" w:color="auto"/>
                <w:left w:val="none" w:sz="0" w:space="0" w:color="auto"/>
                <w:bottom w:val="none" w:sz="0" w:space="0" w:color="auto"/>
                <w:right w:val="none" w:sz="0" w:space="0" w:color="auto"/>
              </w:divBdr>
            </w:div>
          </w:divsChild>
        </w:div>
        <w:div w:id="1325402425">
          <w:marLeft w:val="0"/>
          <w:marRight w:val="0"/>
          <w:marTop w:val="0"/>
          <w:marBottom w:val="0"/>
          <w:divBdr>
            <w:top w:val="none" w:sz="0" w:space="0" w:color="auto"/>
            <w:left w:val="none" w:sz="0" w:space="0" w:color="auto"/>
            <w:bottom w:val="none" w:sz="0" w:space="0" w:color="auto"/>
            <w:right w:val="none" w:sz="0" w:space="0" w:color="auto"/>
          </w:divBdr>
          <w:divsChild>
            <w:div w:id="184172410">
              <w:marLeft w:val="0"/>
              <w:marRight w:val="0"/>
              <w:marTop w:val="0"/>
              <w:marBottom w:val="0"/>
              <w:divBdr>
                <w:top w:val="none" w:sz="0" w:space="0" w:color="auto"/>
                <w:left w:val="none" w:sz="0" w:space="0" w:color="auto"/>
                <w:bottom w:val="none" w:sz="0" w:space="0" w:color="auto"/>
                <w:right w:val="none" w:sz="0" w:space="0" w:color="auto"/>
              </w:divBdr>
            </w:div>
          </w:divsChild>
        </w:div>
        <w:div w:id="650445628">
          <w:marLeft w:val="0"/>
          <w:marRight w:val="0"/>
          <w:marTop w:val="0"/>
          <w:marBottom w:val="0"/>
          <w:divBdr>
            <w:top w:val="none" w:sz="0" w:space="0" w:color="auto"/>
            <w:left w:val="none" w:sz="0" w:space="0" w:color="auto"/>
            <w:bottom w:val="none" w:sz="0" w:space="0" w:color="auto"/>
            <w:right w:val="none" w:sz="0" w:space="0" w:color="auto"/>
          </w:divBdr>
          <w:divsChild>
            <w:div w:id="1213226558">
              <w:marLeft w:val="0"/>
              <w:marRight w:val="0"/>
              <w:marTop w:val="0"/>
              <w:marBottom w:val="0"/>
              <w:divBdr>
                <w:top w:val="none" w:sz="0" w:space="0" w:color="auto"/>
                <w:left w:val="none" w:sz="0" w:space="0" w:color="auto"/>
                <w:bottom w:val="none" w:sz="0" w:space="0" w:color="auto"/>
                <w:right w:val="none" w:sz="0" w:space="0" w:color="auto"/>
              </w:divBdr>
            </w:div>
          </w:divsChild>
        </w:div>
        <w:div w:id="1367558647">
          <w:marLeft w:val="0"/>
          <w:marRight w:val="0"/>
          <w:marTop w:val="0"/>
          <w:marBottom w:val="0"/>
          <w:divBdr>
            <w:top w:val="none" w:sz="0" w:space="0" w:color="auto"/>
            <w:left w:val="none" w:sz="0" w:space="0" w:color="auto"/>
            <w:bottom w:val="none" w:sz="0" w:space="0" w:color="auto"/>
            <w:right w:val="none" w:sz="0" w:space="0" w:color="auto"/>
          </w:divBdr>
          <w:divsChild>
            <w:div w:id="597372253">
              <w:marLeft w:val="0"/>
              <w:marRight w:val="0"/>
              <w:marTop w:val="0"/>
              <w:marBottom w:val="0"/>
              <w:divBdr>
                <w:top w:val="none" w:sz="0" w:space="0" w:color="auto"/>
                <w:left w:val="none" w:sz="0" w:space="0" w:color="auto"/>
                <w:bottom w:val="none" w:sz="0" w:space="0" w:color="auto"/>
                <w:right w:val="none" w:sz="0" w:space="0" w:color="auto"/>
              </w:divBdr>
            </w:div>
          </w:divsChild>
        </w:div>
        <w:div w:id="815804980">
          <w:marLeft w:val="0"/>
          <w:marRight w:val="0"/>
          <w:marTop w:val="0"/>
          <w:marBottom w:val="0"/>
          <w:divBdr>
            <w:top w:val="none" w:sz="0" w:space="0" w:color="auto"/>
            <w:left w:val="none" w:sz="0" w:space="0" w:color="auto"/>
            <w:bottom w:val="none" w:sz="0" w:space="0" w:color="auto"/>
            <w:right w:val="none" w:sz="0" w:space="0" w:color="auto"/>
          </w:divBdr>
          <w:divsChild>
            <w:div w:id="795024180">
              <w:marLeft w:val="0"/>
              <w:marRight w:val="0"/>
              <w:marTop w:val="0"/>
              <w:marBottom w:val="0"/>
              <w:divBdr>
                <w:top w:val="none" w:sz="0" w:space="0" w:color="auto"/>
                <w:left w:val="none" w:sz="0" w:space="0" w:color="auto"/>
                <w:bottom w:val="none" w:sz="0" w:space="0" w:color="auto"/>
                <w:right w:val="none" w:sz="0" w:space="0" w:color="auto"/>
              </w:divBdr>
            </w:div>
          </w:divsChild>
        </w:div>
        <w:div w:id="1510488084">
          <w:marLeft w:val="0"/>
          <w:marRight w:val="0"/>
          <w:marTop w:val="0"/>
          <w:marBottom w:val="0"/>
          <w:divBdr>
            <w:top w:val="none" w:sz="0" w:space="0" w:color="auto"/>
            <w:left w:val="none" w:sz="0" w:space="0" w:color="auto"/>
            <w:bottom w:val="none" w:sz="0" w:space="0" w:color="auto"/>
            <w:right w:val="none" w:sz="0" w:space="0" w:color="auto"/>
          </w:divBdr>
          <w:divsChild>
            <w:div w:id="146367277">
              <w:marLeft w:val="0"/>
              <w:marRight w:val="0"/>
              <w:marTop w:val="0"/>
              <w:marBottom w:val="0"/>
              <w:divBdr>
                <w:top w:val="none" w:sz="0" w:space="0" w:color="auto"/>
                <w:left w:val="none" w:sz="0" w:space="0" w:color="auto"/>
                <w:bottom w:val="none" w:sz="0" w:space="0" w:color="auto"/>
                <w:right w:val="none" w:sz="0" w:space="0" w:color="auto"/>
              </w:divBdr>
            </w:div>
          </w:divsChild>
        </w:div>
        <w:div w:id="1275558479">
          <w:marLeft w:val="0"/>
          <w:marRight w:val="0"/>
          <w:marTop w:val="0"/>
          <w:marBottom w:val="0"/>
          <w:divBdr>
            <w:top w:val="none" w:sz="0" w:space="0" w:color="auto"/>
            <w:left w:val="none" w:sz="0" w:space="0" w:color="auto"/>
            <w:bottom w:val="none" w:sz="0" w:space="0" w:color="auto"/>
            <w:right w:val="none" w:sz="0" w:space="0" w:color="auto"/>
          </w:divBdr>
          <w:divsChild>
            <w:div w:id="2100254468">
              <w:marLeft w:val="0"/>
              <w:marRight w:val="0"/>
              <w:marTop w:val="0"/>
              <w:marBottom w:val="0"/>
              <w:divBdr>
                <w:top w:val="none" w:sz="0" w:space="0" w:color="auto"/>
                <w:left w:val="none" w:sz="0" w:space="0" w:color="auto"/>
                <w:bottom w:val="none" w:sz="0" w:space="0" w:color="auto"/>
                <w:right w:val="none" w:sz="0" w:space="0" w:color="auto"/>
              </w:divBdr>
            </w:div>
          </w:divsChild>
        </w:div>
        <w:div w:id="393235498">
          <w:marLeft w:val="0"/>
          <w:marRight w:val="0"/>
          <w:marTop w:val="0"/>
          <w:marBottom w:val="0"/>
          <w:divBdr>
            <w:top w:val="none" w:sz="0" w:space="0" w:color="auto"/>
            <w:left w:val="none" w:sz="0" w:space="0" w:color="auto"/>
            <w:bottom w:val="none" w:sz="0" w:space="0" w:color="auto"/>
            <w:right w:val="none" w:sz="0" w:space="0" w:color="auto"/>
          </w:divBdr>
          <w:divsChild>
            <w:div w:id="1321344867">
              <w:marLeft w:val="0"/>
              <w:marRight w:val="0"/>
              <w:marTop w:val="0"/>
              <w:marBottom w:val="0"/>
              <w:divBdr>
                <w:top w:val="none" w:sz="0" w:space="0" w:color="auto"/>
                <w:left w:val="none" w:sz="0" w:space="0" w:color="auto"/>
                <w:bottom w:val="none" w:sz="0" w:space="0" w:color="auto"/>
                <w:right w:val="none" w:sz="0" w:space="0" w:color="auto"/>
              </w:divBdr>
            </w:div>
          </w:divsChild>
        </w:div>
        <w:div w:id="60641121">
          <w:marLeft w:val="0"/>
          <w:marRight w:val="0"/>
          <w:marTop w:val="0"/>
          <w:marBottom w:val="0"/>
          <w:divBdr>
            <w:top w:val="none" w:sz="0" w:space="0" w:color="auto"/>
            <w:left w:val="none" w:sz="0" w:space="0" w:color="auto"/>
            <w:bottom w:val="none" w:sz="0" w:space="0" w:color="auto"/>
            <w:right w:val="none" w:sz="0" w:space="0" w:color="auto"/>
          </w:divBdr>
          <w:divsChild>
            <w:div w:id="209615791">
              <w:marLeft w:val="0"/>
              <w:marRight w:val="0"/>
              <w:marTop w:val="0"/>
              <w:marBottom w:val="0"/>
              <w:divBdr>
                <w:top w:val="none" w:sz="0" w:space="0" w:color="auto"/>
                <w:left w:val="none" w:sz="0" w:space="0" w:color="auto"/>
                <w:bottom w:val="none" w:sz="0" w:space="0" w:color="auto"/>
                <w:right w:val="none" w:sz="0" w:space="0" w:color="auto"/>
              </w:divBdr>
            </w:div>
          </w:divsChild>
        </w:div>
        <w:div w:id="1786581416">
          <w:marLeft w:val="0"/>
          <w:marRight w:val="0"/>
          <w:marTop w:val="0"/>
          <w:marBottom w:val="0"/>
          <w:divBdr>
            <w:top w:val="none" w:sz="0" w:space="0" w:color="auto"/>
            <w:left w:val="none" w:sz="0" w:space="0" w:color="auto"/>
            <w:bottom w:val="none" w:sz="0" w:space="0" w:color="auto"/>
            <w:right w:val="none" w:sz="0" w:space="0" w:color="auto"/>
          </w:divBdr>
          <w:divsChild>
            <w:div w:id="1569194480">
              <w:marLeft w:val="0"/>
              <w:marRight w:val="0"/>
              <w:marTop w:val="0"/>
              <w:marBottom w:val="0"/>
              <w:divBdr>
                <w:top w:val="none" w:sz="0" w:space="0" w:color="auto"/>
                <w:left w:val="none" w:sz="0" w:space="0" w:color="auto"/>
                <w:bottom w:val="none" w:sz="0" w:space="0" w:color="auto"/>
                <w:right w:val="none" w:sz="0" w:space="0" w:color="auto"/>
              </w:divBdr>
            </w:div>
          </w:divsChild>
        </w:div>
        <w:div w:id="308947498">
          <w:marLeft w:val="0"/>
          <w:marRight w:val="0"/>
          <w:marTop w:val="0"/>
          <w:marBottom w:val="0"/>
          <w:divBdr>
            <w:top w:val="none" w:sz="0" w:space="0" w:color="auto"/>
            <w:left w:val="none" w:sz="0" w:space="0" w:color="auto"/>
            <w:bottom w:val="none" w:sz="0" w:space="0" w:color="auto"/>
            <w:right w:val="none" w:sz="0" w:space="0" w:color="auto"/>
          </w:divBdr>
          <w:divsChild>
            <w:div w:id="1787233374">
              <w:marLeft w:val="0"/>
              <w:marRight w:val="0"/>
              <w:marTop w:val="0"/>
              <w:marBottom w:val="0"/>
              <w:divBdr>
                <w:top w:val="none" w:sz="0" w:space="0" w:color="auto"/>
                <w:left w:val="none" w:sz="0" w:space="0" w:color="auto"/>
                <w:bottom w:val="none" w:sz="0" w:space="0" w:color="auto"/>
                <w:right w:val="none" w:sz="0" w:space="0" w:color="auto"/>
              </w:divBdr>
            </w:div>
          </w:divsChild>
        </w:div>
        <w:div w:id="1020550435">
          <w:marLeft w:val="0"/>
          <w:marRight w:val="0"/>
          <w:marTop w:val="0"/>
          <w:marBottom w:val="0"/>
          <w:divBdr>
            <w:top w:val="none" w:sz="0" w:space="0" w:color="auto"/>
            <w:left w:val="none" w:sz="0" w:space="0" w:color="auto"/>
            <w:bottom w:val="none" w:sz="0" w:space="0" w:color="auto"/>
            <w:right w:val="none" w:sz="0" w:space="0" w:color="auto"/>
          </w:divBdr>
          <w:divsChild>
            <w:div w:id="269167954">
              <w:marLeft w:val="0"/>
              <w:marRight w:val="0"/>
              <w:marTop w:val="0"/>
              <w:marBottom w:val="0"/>
              <w:divBdr>
                <w:top w:val="none" w:sz="0" w:space="0" w:color="auto"/>
                <w:left w:val="none" w:sz="0" w:space="0" w:color="auto"/>
                <w:bottom w:val="none" w:sz="0" w:space="0" w:color="auto"/>
                <w:right w:val="none" w:sz="0" w:space="0" w:color="auto"/>
              </w:divBdr>
            </w:div>
          </w:divsChild>
        </w:div>
        <w:div w:id="474300667">
          <w:marLeft w:val="0"/>
          <w:marRight w:val="0"/>
          <w:marTop w:val="0"/>
          <w:marBottom w:val="0"/>
          <w:divBdr>
            <w:top w:val="none" w:sz="0" w:space="0" w:color="auto"/>
            <w:left w:val="none" w:sz="0" w:space="0" w:color="auto"/>
            <w:bottom w:val="none" w:sz="0" w:space="0" w:color="auto"/>
            <w:right w:val="none" w:sz="0" w:space="0" w:color="auto"/>
          </w:divBdr>
          <w:divsChild>
            <w:div w:id="543296734">
              <w:marLeft w:val="0"/>
              <w:marRight w:val="0"/>
              <w:marTop w:val="0"/>
              <w:marBottom w:val="0"/>
              <w:divBdr>
                <w:top w:val="none" w:sz="0" w:space="0" w:color="auto"/>
                <w:left w:val="none" w:sz="0" w:space="0" w:color="auto"/>
                <w:bottom w:val="none" w:sz="0" w:space="0" w:color="auto"/>
                <w:right w:val="none" w:sz="0" w:space="0" w:color="auto"/>
              </w:divBdr>
            </w:div>
          </w:divsChild>
        </w:div>
        <w:div w:id="264919691">
          <w:marLeft w:val="0"/>
          <w:marRight w:val="0"/>
          <w:marTop w:val="0"/>
          <w:marBottom w:val="0"/>
          <w:divBdr>
            <w:top w:val="none" w:sz="0" w:space="0" w:color="auto"/>
            <w:left w:val="none" w:sz="0" w:space="0" w:color="auto"/>
            <w:bottom w:val="none" w:sz="0" w:space="0" w:color="auto"/>
            <w:right w:val="none" w:sz="0" w:space="0" w:color="auto"/>
          </w:divBdr>
          <w:divsChild>
            <w:div w:id="128793241">
              <w:marLeft w:val="0"/>
              <w:marRight w:val="0"/>
              <w:marTop w:val="0"/>
              <w:marBottom w:val="0"/>
              <w:divBdr>
                <w:top w:val="none" w:sz="0" w:space="0" w:color="auto"/>
                <w:left w:val="none" w:sz="0" w:space="0" w:color="auto"/>
                <w:bottom w:val="none" w:sz="0" w:space="0" w:color="auto"/>
                <w:right w:val="none" w:sz="0" w:space="0" w:color="auto"/>
              </w:divBdr>
            </w:div>
          </w:divsChild>
        </w:div>
        <w:div w:id="388694113">
          <w:marLeft w:val="0"/>
          <w:marRight w:val="0"/>
          <w:marTop w:val="0"/>
          <w:marBottom w:val="0"/>
          <w:divBdr>
            <w:top w:val="none" w:sz="0" w:space="0" w:color="auto"/>
            <w:left w:val="none" w:sz="0" w:space="0" w:color="auto"/>
            <w:bottom w:val="none" w:sz="0" w:space="0" w:color="auto"/>
            <w:right w:val="none" w:sz="0" w:space="0" w:color="auto"/>
          </w:divBdr>
          <w:divsChild>
            <w:div w:id="663170429">
              <w:marLeft w:val="0"/>
              <w:marRight w:val="0"/>
              <w:marTop w:val="0"/>
              <w:marBottom w:val="0"/>
              <w:divBdr>
                <w:top w:val="none" w:sz="0" w:space="0" w:color="auto"/>
                <w:left w:val="none" w:sz="0" w:space="0" w:color="auto"/>
                <w:bottom w:val="none" w:sz="0" w:space="0" w:color="auto"/>
                <w:right w:val="none" w:sz="0" w:space="0" w:color="auto"/>
              </w:divBdr>
            </w:div>
          </w:divsChild>
        </w:div>
        <w:div w:id="844444070">
          <w:marLeft w:val="0"/>
          <w:marRight w:val="0"/>
          <w:marTop w:val="0"/>
          <w:marBottom w:val="0"/>
          <w:divBdr>
            <w:top w:val="none" w:sz="0" w:space="0" w:color="auto"/>
            <w:left w:val="none" w:sz="0" w:space="0" w:color="auto"/>
            <w:bottom w:val="none" w:sz="0" w:space="0" w:color="auto"/>
            <w:right w:val="none" w:sz="0" w:space="0" w:color="auto"/>
          </w:divBdr>
          <w:divsChild>
            <w:div w:id="265306822">
              <w:marLeft w:val="0"/>
              <w:marRight w:val="0"/>
              <w:marTop w:val="0"/>
              <w:marBottom w:val="0"/>
              <w:divBdr>
                <w:top w:val="none" w:sz="0" w:space="0" w:color="auto"/>
                <w:left w:val="none" w:sz="0" w:space="0" w:color="auto"/>
                <w:bottom w:val="none" w:sz="0" w:space="0" w:color="auto"/>
                <w:right w:val="none" w:sz="0" w:space="0" w:color="auto"/>
              </w:divBdr>
            </w:div>
          </w:divsChild>
        </w:div>
        <w:div w:id="2095978458">
          <w:marLeft w:val="0"/>
          <w:marRight w:val="0"/>
          <w:marTop w:val="0"/>
          <w:marBottom w:val="0"/>
          <w:divBdr>
            <w:top w:val="none" w:sz="0" w:space="0" w:color="auto"/>
            <w:left w:val="none" w:sz="0" w:space="0" w:color="auto"/>
            <w:bottom w:val="none" w:sz="0" w:space="0" w:color="auto"/>
            <w:right w:val="none" w:sz="0" w:space="0" w:color="auto"/>
          </w:divBdr>
          <w:divsChild>
            <w:div w:id="1039940162">
              <w:marLeft w:val="0"/>
              <w:marRight w:val="0"/>
              <w:marTop w:val="0"/>
              <w:marBottom w:val="0"/>
              <w:divBdr>
                <w:top w:val="none" w:sz="0" w:space="0" w:color="auto"/>
                <w:left w:val="none" w:sz="0" w:space="0" w:color="auto"/>
                <w:bottom w:val="none" w:sz="0" w:space="0" w:color="auto"/>
                <w:right w:val="none" w:sz="0" w:space="0" w:color="auto"/>
              </w:divBdr>
            </w:div>
          </w:divsChild>
        </w:div>
        <w:div w:id="1110735285">
          <w:marLeft w:val="0"/>
          <w:marRight w:val="0"/>
          <w:marTop w:val="0"/>
          <w:marBottom w:val="0"/>
          <w:divBdr>
            <w:top w:val="none" w:sz="0" w:space="0" w:color="auto"/>
            <w:left w:val="none" w:sz="0" w:space="0" w:color="auto"/>
            <w:bottom w:val="none" w:sz="0" w:space="0" w:color="auto"/>
            <w:right w:val="none" w:sz="0" w:space="0" w:color="auto"/>
          </w:divBdr>
          <w:divsChild>
            <w:div w:id="602229110">
              <w:marLeft w:val="0"/>
              <w:marRight w:val="0"/>
              <w:marTop w:val="0"/>
              <w:marBottom w:val="0"/>
              <w:divBdr>
                <w:top w:val="none" w:sz="0" w:space="0" w:color="auto"/>
                <w:left w:val="none" w:sz="0" w:space="0" w:color="auto"/>
                <w:bottom w:val="none" w:sz="0" w:space="0" w:color="auto"/>
                <w:right w:val="none" w:sz="0" w:space="0" w:color="auto"/>
              </w:divBdr>
            </w:div>
          </w:divsChild>
        </w:div>
        <w:div w:id="2127893420">
          <w:marLeft w:val="0"/>
          <w:marRight w:val="0"/>
          <w:marTop w:val="0"/>
          <w:marBottom w:val="0"/>
          <w:divBdr>
            <w:top w:val="none" w:sz="0" w:space="0" w:color="auto"/>
            <w:left w:val="none" w:sz="0" w:space="0" w:color="auto"/>
            <w:bottom w:val="none" w:sz="0" w:space="0" w:color="auto"/>
            <w:right w:val="none" w:sz="0" w:space="0" w:color="auto"/>
          </w:divBdr>
          <w:divsChild>
            <w:div w:id="1006902828">
              <w:marLeft w:val="0"/>
              <w:marRight w:val="0"/>
              <w:marTop w:val="0"/>
              <w:marBottom w:val="0"/>
              <w:divBdr>
                <w:top w:val="none" w:sz="0" w:space="0" w:color="auto"/>
                <w:left w:val="none" w:sz="0" w:space="0" w:color="auto"/>
                <w:bottom w:val="none" w:sz="0" w:space="0" w:color="auto"/>
                <w:right w:val="none" w:sz="0" w:space="0" w:color="auto"/>
              </w:divBdr>
            </w:div>
          </w:divsChild>
        </w:div>
        <w:div w:id="280573720">
          <w:marLeft w:val="0"/>
          <w:marRight w:val="0"/>
          <w:marTop w:val="0"/>
          <w:marBottom w:val="0"/>
          <w:divBdr>
            <w:top w:val="none" w:sz="0" w:space="0" w:color="auto"/>
            <w:left w:val="none" w:sz="0" w:space="0" w:color="auto"/>
            <w:bottom w:val="none" w:sz="0" w:space="0" w:color="auto"/>
            <w:right w:val="none" w:sz="0" w:space="0" w:color="auto"/>
          </w:divBdr>
          <w:divsChild>
            <w:div w:id="1222860863">
              <w:marLeft w:val="0"/>
              <w:marRight w:val="0"/>
              <w:marTop w:val="0"/>
              <w:marBottom w:val="0"/>
              <w:divBdr>
                <w:top w:val="none" w:sz="0" w:space="0" w:color="auto"/>
                <w:left w:val="none" w:sz="0" w:space="0" w:color="auto"/>
                <w:bottom w:val="none" w:sz="0" w:space="0" w:color="auto"/>
                <w:right w:val="none" w:sz="0" w:space="0" w:color="auto"/>
              </w:divBdr>
            </w:div>
            <w:div w:id="2075082056">
              <w:marLeft w:val="0"/>
              <w:marRight w:val="0"/>
              <w:marTop w:val="0"/>
              <w:marBottom w:val="0"/>
              <w:divBdr>
                <w:top w:val="none" w:sz="0" w:space="0" w:color="auto"/>
                <w:left w:val="none" w:sz="0" w:space="0" w:color="auto"/>
                <w:bottom w:val="none" w:sz="0" w:space="0" w:color="auto"/>
                <w:right w:val="none" w:sz="0" w:space="0" w:color="auto"/>
              </w:divBdr>
            </w:div>
            <w:div w:id="2084447637">
              <w:marLeft w:val="0"/>
              <w:marRight w:val="0"/>
              <w:marTop w:val="0"/>
              <w:marBottom w:val="0"/>
              <w:divBdr>
                <w:top w:val="none" w:sz="0" w:space="0" w:color="auto"/>
                <w:left w:val="none" w:sz="0" w:space="0" w:color="auto"/>
                <w:bottom w:val="none" w:sz="0" w:space="0" w:color="auto"/>
                <w:right w:val="none" w:sz="0" w:space="0" w:color="auto"/>
              </w:divBdr>
            </w:div>
            <w:div w:id="1372538406">
              <w:marLeft w:val="0"/>
              <w:marRight w:val="0"/>
              <w:marTop w:val="0"/>
              <w:marBottom w:val="0"/>
              <w:divBdr>
                <w:top w:val="none" w:sz="0" w:space="0" w:color="auto"/>
                <w:left w:val="none" w:sz="0" w:space="0" w:color="auto"/>
                <w:bottom w:val="none" w:sz="0" w:space="0" w:color="auto"/>
                <w:right w:val="none" w:sz="0" w:space="0" w:color="auto"/>
              </w:divBdr>
            </w:div>
            <w:div w:id="980773776">
              <w:marLeft w:val="0"/>
              <w:marRight w:val="0"/>
              <w:marTop w:val="0"/>
              <w:marBottom w:val="0"/>
              <w:divBdr>
                <w:top w:val="none" w:sz="0" w:space="0" w:color="auto"/>
                <w:left w:val="none" w:sz="0" w:space="0" w:color="auto"/>
                <w:bottom w:val="none" w:sz="0" w:space="0" w:color="auto"/>
                <w:right w:val="none" w:sz="0" w:space="0" w:color="auto"/>
              </w:divBdr>
            </w:div>
            <w:div w:id="231041302">
              <w:marLeft w:val="0"/>
              <w:marRight w:val="0"/>
              <w:marTop w:val="0"/>
              <w:marBottom w:val="0"/>
              <w:divBdr>
                <w:top w:val="none" w:sz="0" w:space="0" w:color="auto"/>
                <w:left w:val="none" w:sz="0" w:space="0" w:color="auto"/>
                <w:bottom w:val="none" w:sz="0" w:space="0" w:color="auto"/>
                <w:right w:val="none" w:sz="0" w:space="0" w:color="auto"/>
              </w:divBdr>
            </w:div>
            <w:div w:id="696613788">
              <w:marLeft w:val="0"/>
              <w:marRight w:val="0"/>
              <w:marTop w:val="0"/>
              <w:marBottom w:val="0"/>
              <w:divBdr>
                <w:top w:val="none" w:sz="0" w:space="0" w:color="auto"/>
                <w:left w:val="none" w:sz="0" w:space="0" w:color="auto"/>
                <w:bottom w:val="none" w:sz="0" w:space="0" w:color="auto"/>
                <w:right w:val="none" w:sz="0" w:space="0" w:color="auto"/>
              </w:divBdr>
            </w:div>
            <w:div w:id="897859813">
              <w:marLeft w:val="0"/>
              <w:marRight w:val="0"/>
              <w:marTop w:val="0"/>
              <w:marBottom w:val="0"/>
              <w:divBdr>
                <w:top w:val="none" w:sz="0" w:space="0" w:color="auto"/>
                <w:left w:val="none" w:sz="0" w:space="0" w:color="auto"/>
                <w:bottom w:val="none" w:sz="0" w:space="0" w:color="auto"/>
                <w:right w:val="none" w:sz="0" w:space="0" w:color="auto"/>
              </w:divBdr>
            </w:div>
            <w:div w:id="589704330">
              <w:marLeft w:val="0"/>
              <w:marRight w:val="0"/>
              <w:marTop w:val="0"/>
              <w:marBottom w:val="0"/>
              <w:divBdr>
                <w:top w:val="none" w:sz="0" w:space="0" w:color="auto"/>
                <w:left w:val="none" w:sz="0" w:space="0" w:color="auto"/>
                <w:bottom w:val="none" w:sz="0" w:space="0" w:color="auto"/>
                <w:right w:val="none" w:sz="0" w:space="0" w:color="auto"/>
              </w:divBdr>
            </w:div>
            <w:div w:id="1176529637">
              <w:marLeft w:val="0"/>
              <w:marRight w:val="0"/>
              <w:marTop w:val="0"/>
              <w:marBottom w:val="0"/>
              <w:divBdr>
                <w:top w:val="none" w:sz="0" w:space="0" w:color="auto"/>
                <w:left w:val="none" w:sz="0" w:space="0" w:color="auto"/>
                <w:bottom w:val="none" w:sz="0" w:space="0" w:color="auto"/>
                <w:right w:val="none" w:sz="0" w:space="0" w:color="auto"/>
              </w:divBdr>
            </w:div>
            <w:div w:id="38863361">
              <w:marLeft w:val="0"/>
              <w:marRight w:val="0"/>
              <w:marTop w:val="0"/>
              <w:marBottom w:val="0"/>
              <w:divBdr>
                <w:top w:val="none" w:sz="0" w:space="0" w:color="auto"/>
                <w:left w:val="none" w:sz="0" w:space="0" w:color="auto"/>
                <w:bottom w:val="none" w:sz="0" w:space="0" w:color="auto"/>
                <w:right w:val="none" w:sz="0" w:space="0" w:color="auto"/>
              </w:divBdr>
            </w:div>
            <w:div w:id="2018922931">
              <w:marLeft w:val="0"/>
              <w:marRight w:val="0"/>
              <w:marTop w:val="0"/>
              <w:marBottom w:val="0"/>
              <w:divBdr>
                <w:top w:val="none" w:sz="0" w:space="0" w:color="auto"/>
                <w:left w:val="none" w:sz="0" w:space="0" w:color="auto"/>
                <w:bottom w:val="none" w:sz="0" w:space="0" w:color="auto"/>
                <w:right w:val="none" w:sz="0" w:space="0" w:color="auto"/>
              </w:divBdr>
            </w:div>
            <w:div w:id="1682002292">
              <w:marLeft w:val="0"/>
              <w:marRight w:val="0"/>
              <w:marTop w:val="0"/>
              <w:marBottom w:val="0"/>
              <w:divBdr>
                <w:top w:val="none" w:sz="0" w:space="0" w:color="auto"/>
                <w:left w:val="none" w:sz="0" w:space="0" w:color="auto"/>
                <w:bottom w:val="none" w:sz="0" w:space="0" w:color="auto"/>
                <w:right w:val="none" w:sz="0" w:space="0" w:color="auto"/>
              </w:divBdr>
            </w:div>
            <w:div w:id="1842501754">
              <w:marLeft w:val="0"/>
              <w:marRight w:val="0"/>
              <w:marTop w:val="0"/>
              <w:marBottom w:val="0"/>
              <w:divBdr>
                <w:top w:val="none" w:sz="0" w:space="0" w:color="auto"/>
                <w:left w:val="none" w:sz="0" w:space="0" w:color="auto"/>
                <w:bottom w:val="none" w:sz="0" w:space="0" w:color="auto"/>
                <w:right w:val="none" w:sz="0" w:space="0" w:color="auto"/>
              </w:divBdr>
            </w:div>
            <w:div w:id="1807971641">
              <w:marLeft w:val="0"/>
              <w:marRight w:val="0"/>
              <w:marTop w:val="0"/>
              <w:marBottom w:val="0"/>
              <w:divBdr>
                <w:top w:val="none" w:sz="0" w:space="0" w:color="auto"/>
                <w:left w:val="none" w:sz="0" w:space="0" w:color="auto"/>
                <w:bottom w:val="none" w:sz="0" w:space="0" w:color="auto"/>
                <w:right w:val="none" w:sz="0" w:space="0" w:color="auto"/>
              </w:divBdr>
            </w:div>
            <w:div w:id="876888857">
              <w:marLeft w:val="0"/>
              <w:marRight w:val="0"/>
              <w:marTop w:val="0"/>
              <w:marBottom w:val="0"/>
              <w:divBdr>
                <w:top w:val="none" w:sz="0" w:space="0" w:color="auto"/>
                <w:left w:val="none" w:sz="0" w:space="0" w:color="auto"/>
                <w:bottom w:val="none" w:sz="0" w:space="0" w:color="auto"/>
                <w:right w:val="none" w:sz="0" w:space="0" w:color="auto"/>
              </w:divBdr>
            </w:div>
            <w:div w:id="664091963">
              <w:marLeft w:val="0"/>
              <w:marRight w:val="0"/>
              <w:marTop w:val="0"/>
              <w:marBottom w:val="0"/>
              <w:divBdr>
                <w:top w:val="none" w:sz="0" w:space="0" w:color="auto"/>
                <w:left w:val="none" w:sz="0" w:space="0" w:color="auto"/>
                <w:bottom w:val="none" w:sz="0" w:space="0" w:color="auto"/>
                <w:right w:val="none" w:sz="0" w:space="0" w:color="auto"/>
              </w:divBdr>
            </w:div>
          </w:divsChild>
        </w:div>
        <w:div w:id="1006403577">
          <w:marLeft w:val="0"/>
          <w:marRight w:val="0"/>
          <w:marTop w:val="0"/>
          <w:marBottom w:val="0"/>
          <w:divBdr>
            <w:top w:val="none" w:sz="0" w:space="0" w:color="auto"/>
            <w:left w:val="none" w:sz="0" w:space="0" w:color="auto"/>
            <w:bottom w:val="none" w:sz="0" w:space="0" w:color="auto"/>
            <w:right w:val="none" w:sz="0" w:space="0" w:color="auto"/>
          </w:divBdr>
          <w:divsChild>
            <w:div w:id="950358080">
              <w:marLeft w:val="0"/>
              <w:marRight w:val="0"/>
              <w:marTop w:val="0"/>
              <w:marBottom w:val="0"/>
              <w:divBdr>
                <w:top w:val="none" w:sz="0" w:space="0" w:color="auto"/>
                <w:left w:val="none" w:sz="0" w:space="0" w:color="auto"/>
                <w:bottom w:val="none" w:sz="0" w:space="0" w:color="auto"/>
                <w:right w:val="none" w:sz="0" w:space="0" w:color="auto"/>
              </w:divBdr>
            </w:div>
          </w:divsChild>
        </w:div>
        <w:div w:id="850408639">
          <w:marLeft w:val="0"/>
          <w:marRight w:val="0"/>
          <w:marTop w:val="0"/>
          <w:marBottom w:val="0"/>
          <w:divBdr>
            <w:top w:val="none" w:sz="0" w:space="0" w:color="auto"/>
            <w:left w:val="none" w:sz="0" w:space="0" w:color="auto"/>
            <w:bottom w:val="none" w:sz="0" w:space="0" w:color="auto"/>
            <w:right w:val="none" w:sz="0" w:space="0" w:color="auto"/>
          </w:divBdr>
          <w:divsChild>
            <w:div w:id="343676657">
              <w:marLeft w:val="0"/>
              <w:marRight w:val="0"/>
              <w:marTop w:val="0"/>
              <w:marBottom w:val="0"/>
              <w:divBdr>
                <w:top w:val="none" w:sz="0" w:space="0" w:color="auto"/>
                <w:left w:val="none" w:sz="0" w:space="0" w:color="auto"/>
                <w:bottom w:val="none" w:sz="0" w:space="0" w:color="auto"/>
                <w:right w:val="none" w:sz="0" w:space="0" w:color="auto"/>
              </w:divBdr>
            </w:div>
          </w:divsChild>
        </w:div>
        <w:div w:id="965279950">
          <w:marLeft w:val="0"/>
          <w:marRight w:val="0"/>
          <w:marTop w:val="0"/>
          <w:marBottom w:val="0"/>
          <w:divBdr>
            <w:top w:val="none" w:sz="0" w:space="0" w:color="auto"/>
            <w:left w:val="none" w:sz="0" w:space="0" w:color="auto"/>
            <w:bottom w:val="none" w:sz="0" w:space="0" w:color="auto"/>
            <w:right w:val="none" w:sz="0" w:space="0" w:color="auto"/>
          </w:divBdr>
          <w:divsChild>
            <w:div w:id="173610824">
              <w:marLeft w:val="0"/>
              <w:marRight w:val="0"/>
              <w:marTop w:val="0"/>
              <w:marBottom w:val="0"/>
              <w:divBdr>
                <w:top w:val="none" w:sz="0" w:space="0" w:color="auto"/>
                <w:left w:val="none" w:sz="0" w:space="0" w:color="auto"/>
                <w:bottom w:val="none" w:sz="0" w:space="0" w:color="auto"/>
                <w:right w:val="none" w:sz="0" w:space="0" w:color="auto"/>
              </w:divBdr>
            </w:div>
            <w:div w:id="1145659791">
              <w:marLeft w:val="0"/>
              <w:marRight w:val="0"/>
              <w:marTop w:val="0"/>
              <w:marBottom w:val="0"/>
              <w:divBdr>
                <w:top w:val="none" w:sz="0" w:space="0" w:color="auto"/>
                <w:left w:val="none" w:sz="0" w:space="0" w:color="auto"/>
                <w:bottom w:val="none" w:sz="0" w:space="0" w:color="auto"/>
                <w:right w:val="none" w:sz="0" w:space="0" w:color="auto"/>
              </w:divBdr>
            </w:div>
            <w:div w:id="1026099846">
              <w:marLeft w:val="0"/>
              <w:marRight w:val="0"/>
              <w:marTop w:val="0"/>
              <w:marBottom w:val="0"/>
              <w:divBdr>
                <w:top w:val="none" w:sz="0" w:space="0" w:color="auto"/>
                <w:left w:val="none" w:sz="0" w:space="0" w:color="auto"/>
                <w:bottom w:val="none" w:sz="0" w:space="0" w:color="auto"/>
                <w:right w:val="none" w:sz="0" w:space="0" w:color="auto"/>
              </w:divBdr>
            </w:div>
            <w:div w:id="988047992">
              <w:marLeft w:val="0"/>
              <w:marRight w:val="0"/>
              <w:marTop w:val="0"/>
              <w:marBottom w:val="0"/>
              <w:divBdr>
                <w:top w:val="none" w:sz="0" w:space="0" w:color="auto"/>
                <w:left w:val="none" w:sz="0" w:space="0" w:color="auto"/>
                <w:bottom w:val="none" w:sz="0" w:space="0" w:color="auto"/>
                <w:right w:val="none" w:sz="0" w:space="0" w:color="auto"/>
              </w:divBdr>
            </w:div>
            <w:div w:id="925764883">
              <w:marLeft w:val="0"/>
              <w:marRight w:val="0"/>
              <w:marTop w:val="0"/>
              <w:marBottom w:val="0"/>
              <w:divBdr>
                <w:top w:val="none" w:sz="0" w:space="0" w:color="auto"/>
                <w:left w:val="none" w:sz="0" w:space="0" w:color="auto"/>
                <w:bottom w:val="none" w:sz="0" w:space="0" w:color="auto"/>
                <w:right w:val="none" w:sz="0" w:space="0" w:color="auto"/>
              </w:divBdr>
            </w:div>
            <w:div w:id="470100409">
              <w:marLeft w:val="0"/>
              <w:marRight w:val="0"/>
              <w:marTop w:val="0"/>
              <w:marBottom w:val="0"/>
              <w:divBdr>
                <w:top w:val="none" w:sz="0" w:space="0" w:color="auto"/>
                <w:left w:val="none" w:sz="0" w:space="0" w:color="auto"/>
                <w:bottom w:val="none" w:sz="0" w:space="0" w:color="auto"/>
                <w:right w:val="none" w:sz="0" w:space="0" w:color="auto"/>
              </w:divBdr>
            </w:div>
            <w:div w:id="870143336">
              <w:marLeft w:val="0"/>
              <w:marRight w:val="0"/>
              <w:marTop w:val="0"/>
              <w:marBottom w:val="0"/>
              <w:divBdr>
                <w:top w:val="none" w:sz="0" w:space="0" w:color="auto"/>
                <w:left w:val="none" w:sz="0" w:space="0" w:color="auto"/>
                <w:bottom w:val="none" w:sz="0" w:space="0" w:color="auto"/>
                <w:right w:val="none" w:sz="0" w:space="0" w:color="auto"/>
              </w:divBdr>
            </w:div>
            <w:div w:id="710616605">
              <w:marLeft w:val="0"/>
              <w:marRight w:val="0"/>
              <w:marTop w:val="0"/>
              <w:marBottom w:val="0"/>
              <w:divBdr>
                <w:top w:val="none" w:sz="0" w:space="0" w:color="auto"/>
                <w:left w:val="none" w:sz="0" w:space="0" w:color="auto"/>
                <w:bottom w:val="none" w:sz="0" w:space="0" w:color="auto"/>
                <w:right w:val="none" w:sz="0" w:space="0" w:color="auto"/>
              </w:divBdr>
            </w:div>
            <w:div w:id="1247960302">
              <w:marLeft w:val="0"/>
              <w:marRight w:val="0"/>
              <w:marTop w:val="0"/>
              <w:marBottom w:val="0"/>
              <w:divBdr>
                <w:top w:val="none" w:sz="0" w:space="0" w:color="auto"/>
                <w:left w:val="none" w:sz="0" w:space="0" w:color="auto"/>
                <w:bottom w:val="none" w:sz="0" w:space="0" w:color="auto"/>
                <w:right w:val="none" w:sz="0" w:space="0" w:color="auto"/>
              </w:divBdr>
            </w:div>
            <w:div w:id="1071544332">
              <w:marLeft w:val="0"/>
              <w:marRight w:val="0"/>
              <w:marTop w:val="0"/>
              <w:marBottom w:val="0"/>
              <w:divBdr>
                <w:top w:val="none" w:sz="0" w:space="0" w:color="auto"/>
                <w:left w:val="none" w:sz="0" w:space="0" w:color="auto"/>
                <w:bottom w:val="none" w:sz="0" w:space="0" w:color="auto"/>
                <w:right w:val="none" w:sz="0" w:space="0" w:color="auto"/>
              </w:divBdr>
            </w:div>
            <w:div w:id="508064693">
              <w:marLeft w:val="0"/>
              <w:marRight w:val="0"/>
              <w:marTop w:val="0"/>
              <w:marBottom w:val="0"/>
              <w:divBdr>
                <w:top w:val="none" w:sz="0" w:space="0" w:color="auto"/>
                <w:left w:val="none" w:sz="0" w:space="0" w:color="auto"/>
                <w:bottom w:val="none" w:sz="0" w:space="0" w:color="auto"/>
                <w:right w:val="none" w:sz="0" w:space="0" w:color="auto"/>
              </w:divBdr>
            </w:div>
            <w:div w:id="432288350">
              <w:marLeft w:val="0"/>
              <w:marRight w:val="0"/>
              <w:marTop w:val="0"/>
              <w:marBottom w:val="0"/>
              <w:divBdr>
                <w:top w:val="none" w:sz="0" w:space="0" w:color="auto"/>
                <w:left w:val="none" w:sz="0" w:space="0" w:color="auto"/>
                <w:bottom w:val="none" w:sz="0" w:space="0" w:color="auto"/>
                <w:right w:val="none" w:sz="0" w:space="0" w:color="auto"/>
              </w:divBdr>
            </w:div>
            <w:div w:id="1467889359">
              <w:marLeft w:val="0"/>
              <w:marRight w:val="0"/>
              <w:marTop w:val="0"/>
              <w:marBottom w:val="0"/>
              <w:divBdr>
                <w:top w:val="none" w:sz="0" w:space="0" w:color="auto"/>
                <w:left w:val="none" w:sz="0" w:space="0" w:color="auto"/>
                <w:bottom w:val="none" w:sz="0" w:space="0" w:color="auto"/>
                <w:right w:val="none" w:sz="0" w:space="0" w:color="auto"/>
              </w:divBdr>
            </w:div>
            <w:div w:id="924267065">
              <w:marLeft w:val="0"/>
              <w:marRight w:val="0"/>
              <w:marTop w:val="0"/>
              <w:marBottom w:val="0"/>
              <w:divBdr>
                <w:top w:val="none" w:sz="0" w:space="0" w:color="auto"/>
                <w:left w:val="none" w:sz="0" w:space="0" w:color="auto"/>
                <w:bottom w:val="none" w:sz="0" w:space="0" w:color="auto"/>
                <w:right w:val="none" w:sz="0" w:space="0" w:color="auto"/>
              </w:divBdr>
            </w:div>
            <w:div w:id="1245407948">
              <w:marLeft w:val="0"/>
              <w:marRight w:val="0"/>
              <w:marTop w:val="0"/>
              <w:marBottom w:val="0"/>
              <w:divBdr>
                <w:top w:val="none" w:sz="0" w:space="0" w:color="auto"/>
                <w:left w:val="none" w:sz="0" w:space="0" w:color="auto"/>
                <w:bottom w:val="none" w:sz="0" w:space="0" w:color="auto"/>
                <w:right w:val="none" w:sz="0" w:space="0" w:color="auto"/>
              </w:divBdr>
            </w:div>
            <w:div w:id="802386190">
              <w:marLeft w:val="0"/>
              <w:marRight w:val="0"/>
              <w:marTop w:val="0"/>
              <w:marBottom w:val="0"/>
              <w:divBdr>
                <w:top w:val="none" w:sz="0" w:space="0" w:color="auto"/>
                <w:left w:val="none" w:sz="0" w:space="0" w:color="auto"/>
                <w:bottom w:val="none" w:sz="0" w:space="0" w:color="auto"/>
                <w:right w:val="none" w:sz="0" w:space="0" w:color="auto"/>
              </w:divBdr>
            </w:div>
            <w:div w:id="1371564719">
              <w:marLeft w:val="0"/>
              <w:marRight w:val="0"/>
              <w:marTop w:val="0"/>
              <w:marBottom w:val="0"/>
              <w:divBdr>
                <w:top w:val="none" w:sz="0" w:space="0" w:color="auto"/>
                <w:left w:val="none" w:sz="0" w:space="0" w:color="auto"/>
                <w:bottom w:val="none" w:sz="0" w:space="0" w:color="auto"/>
                <w:right w:val="none" w:sz="0" w:space="0" w:color="auto"/>
              </w:divBdr>
            </w:div>
            <w:div w:id="1634023639">
              <w:marLeft w:val="0"/>
              <w:marRight w:val="0"/>
              <w:marTop w:val="0"/>
              <w:marBottom w:val="0"/>
              <w:divBdr>
                <w:top w:val="none" w:sz="0" w:space="0" w:color="auto"/>
                <w:left w:val="none" w:sz="0" w:space="0" w:color="auto"/>
                <w:bottom w:val="none" w:sz="0" w:space="0" w:color="auto"/>
                <w:right w:val="none" w:sz="0" w:space="0" w:color="auto"/>
              </w:divBdr>
            </w:div>
          </w:divsChild>
        </w:div>
        <w:div w:id="200897160">
          <w:marLeft w:val="0"/>
          <w:marRight w:val="0"/>
          <w:marTop w:val="0"/>
          <w:marBottom w:val="0"/>
          <w:divBdr>
            <w:top w:val="none" w:sz="0" w:space="0" w:color="auto"/>
            <w:left w:val="none" w:sz="0" w:space="0" w:color="auto"/>
            <w:bottom w:val="none" w:sz="0" w:space="0" w:color="auto"/>
            <w:right w:val="none" w:sz="0" w:space="0" w:color="auto"/>
          </w:divBdr>
          <w:divsChild>
            <w:div w:id="1565598836">
              <w:marLeft w:val="0"/>
              <w:marRight w:val="0"/>
              <w:marTop w:val="0"/>
              <w:marBottom w:val="0"/>
              <w:divBdr>
                <w:top w:val="none" w:sz="0" w:space="0" w:color="auto"/>
                <w:left w:val="none" w:sz="0" w:space="0" w:color="auto"/>
                <w:bottom w:val="none" w:sz="0" w:space="0" w:color="auto"/>
                <w:right w:val="none" w:sz="0" w:space="0" w:color="auto"/>
              </w:divBdr>
            </w:div>
          </w:divsChild>
        </w:div>
        <w:div w:id="1855149783">
          <w:marLeft w:val="0"/>
          <w:marRight w:val="0"/>
          <w:marTop w:val="0"/>
          <w:marBottom w:val="0"/>
          <w:divBdr>
            <w:top w:val="none" w:sz="0" w:space="0" w:color="auto"/>
            <w:left w:val="none" w:sz="0" w:space="0" w:color="auto"/>
            <w:bottom w:val="none" w:sz="0" w:space="0" w:color="auto"/>
            <w:right w:val="none" w:sz="0" w:space="0" w:color="auto"/>
          </w:divBdr>
          <w:divsChild>
            <w:div w:id="1996643888">
              <w:marLeft w:val="0"/>
              <w:marRight w:val="0"/>
              <w:marTop w:val="0"/>
              <w:marBottom w:val="0"/>
              <w:divBdr>
                <w:top w:val="none" w:sz="0" w:space="0" w:color="auto"/>
                <w:left w:val="none" w:sz="0" w:space="0" w:color="auto"/>
                <w:bottom w:val="none" w:sz="0" w:space="0" w:color="auto"/>
                <w:right w:val="none" w:sz="0" w:space="0" w:color="auto"/>
              </w:divBdr>
            </w:div>
          </w:divsChild>
        </w:div>
        <w:div w:id="1634603074">
          <w:marLeft w:val="0"/>
          <w:marRight w:val="0"/>
          <w:marTop w:val="0"/>
          <w:marBottom w:val="0"/>
          <w:divBdr>
            <w:top w:val="none" w:sz="0" w:space="0" w:color="auto"/>
            <w:left w:val="none" w:sz="0" w:space="0" w:color="auto"/>
            <w:bottom w:val="none" w:sz="0" w:space="0" w:color="auto"/>
            <w:right w:val="none" w:sz="0" w:space="0" w:color="auto"/>
          </w:divBdr>
          <w:divsChild>
            <w:div w:id="450829246">
              <w:marLeft w:val="0"/>
              <w:marRight w:val="0"/>
              <w:marTop w:val="0"/>
              <w:marBottom w:val="0"/>
              <w:divBdr>
                <w:top w:val="none" w:sz="0" w:space="0" w:color="auto"/>
                <w:left w:val="none" w:sz="0" w:space="0" w:color="auto"/>
                <w:bottom w:val="none" w:sz="0" w:space="0" w:color="auto"/>
                <w:right w:val="none" w:sz="0" w:space="0" w:color="auto"/>
              </w:divBdr>
            </w:div>
          </w:divsChild>
        </w:div>
        <w:div w:id="500973351">
          <w:marLeft w:val="0"/>
          <w:marRight w:val="0"/>
          <w:marTop w:val="0"/>
          <w:marBottom w:val="0"/>
          <w:divBdr>
            <w:top w:val="none" w:sz="0" w:space="0" w:color="auto"/>
            <w:left w:val="none" w:sz="0" w:space="0" w:color="auto"/>
            <w:bottom w:val="none" w:sz="0" w:space="0" w:color="auto"/>
            <w:right w:val="none" w:sz="0" w:space="0" w:color="auto"/>
          </w:divBdr>
          <w:divsChild>
            <w:div w:id="1194804029">
              <w:marLeft w:val="0"/>
              <w:marRight w:val="0"/>
              <w:marTop w:val="0"/>
              <w:marBottom w:val="0"/>
              <w:divBdr>
                <w:top w:val="none" w:sz="0" w:space="0" w:color="auto"/>
                <w:left w:val="none" w:sz="0" w:space="0" w:color="auto"/>
                <w:bottom w:val="none" w:sz="0" w:space="0" w:color="auto"/>
                <w:right w:val="none" w:sz="0" w:space="0" w:color="auto"/>
              </w:divBdr>
            </w:div>
          </w:divsChild>
        </w:div>
        <w:div w:id="548692398">
          <w:marLeft w:val="0"/>
          <w:marRight w:val="0"/>
          <w:marTop w:val="0"/>
          <w:marBottom w:val="0"/>
          <w:divBdr>
            <w:top w:val="none" w:sz="0" w:space="0" w:color="auto"/>
            <w:left w:val="none" w:sz="0" w:space="0" w:color="auto"/>
            <w:bottom w:val="none" w:sz="0" w:space="0" w:color="auto"/>
            <w:right w:val="none" w:sz="0" w:space="0" w:color="auto"/>
          </w:divBdr>
          <w:divsChild>
            <w:div w:id="1627466756">
              <w:marLeft w:val="0"/>
              <w:marRight w:val="0"/>
              <w:marTop w:val="0"/>
              <w:marBottom w:val="0"/>
              <w:divBdr>
                <w:top w:val="none" w:sz="0" w:space="0" w:color="auto"/>
                <w:left w:val="none" w:sz="0" w:space="0" w:color="auto"/>
                <w:bottom w:val="none" w:sz="0" w:space="0" w:color="auto"/>
                <w:right w:val="none" w:sz="0" w:space="0" w:color="auto"/>
              </w:divBdr>
            </w:div>
          </w:divsChild>
        </w:div>
        <w:div w:id="628560425">
          <w:marLeft w:val="0"/>
          <w:marRight w:val="0"/>
          <w:marTop w:val="0"/>
          <w:marBottom w:val="0"/>
          <w:divBdr>
            <w:top w:val="none" w:sz="0" w:space="0" w:color="auto"/>
            <w:left w:val="none" w:sz="0" w:space="0" w:color="auto"/>
            <w:bottom w:val="none" w:sz="0" w:space="0" w:color="auto"/>
            <w:right w:val="none" w:sz="0" w:space="0" w:color="auto"/>
          </w:divBdr>
          <w:divsChild>
            <w:div w:id="21074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6736">
      <w:bodyDiv w:val="1"/>
      <w:marLeft w:val="0"/>
      <w:marRight w:val="0"/>
      <w:marTop w:val="0"/>
      <w:marBottom w:val="0"/>
      <w:divBdr>
        <w:top w:val="none" w:sz="0" w:space="0" w:color="auto"/>
        <w:left w:val="none" w:sz="0" w:space="0" w:color="auto"/>
        <w:bottom w:val="none" w:sz="0" w:space="0" w:color="auto"/>
        <w:right w:val="none" w:sz="0" w:space="0" w:color="auto"/>
      </w:divBdr>
    </w:div>
    <w:div w:id="1896743585">
      <w:bodyDiv w:val="1"/>
      <w:marLeft w:val="0"/>
      <w:marRight w:val="0"/>
      <w:marTop w:val="0"/>
      <w:marBottom w:val="0"/>
      <w:divBdr>
        <w:top w:val="none" w:sz="0" w:space="0" w:color="auto"/>
        <w:left w:val="none" w:sz="0" w:space="0" w:color="auto"/>
        <w:bottom w:val="none" w:sz="0" w:space="0" w:color="auto"/>
        <w:right w:val="none" w:sz="0" w:space="0" w:color="auto"/>
      </w:divBdr>
      <w:divsChild>
        <w:div w:id="1712922841">
          <w:marLeft w:val="0"/>
          <w:marRight w:val="0"/>
          <w:marTop w:val="0"/>
          <w:marBottom w:val="0"/>
          <w:divBdr>
            <w:top w:val="none" w:sz="0" w:space="0" w:color="auto"/>
            <w:left w:val="none" w:sz="0" w:space="0" w:color="auto"/>
            <w:bottom w:val="none" w:sz="0" w:space="0" w:color="auto"/>
            <w:right w:val="none" w:sz="0" w:space="0" w:color="auto"/>
          </w:divBdr>
          <w:divsChild>
            <w:div w:id="1298149008">
              <w:marLeft w:val="0"/>
              <w:marRight w:val="0"/>
              <w:marTop w:val="0"/>
              <w:marBottom w:val="0"/>
              <w:divBdr>
                <w:top w:val="none" w:sz="0" w:space="0" w:color="auto"/>
                <w:left w:val="none" w:sz="0" w:space="0" w:color="auto"/>
                <w:bottom w:val="none" w:sz="0" w:space="0" w:color="auto"/>
                <w:right w:val="none" w:sz="0" w:space="0" w:color="auto"/>
              </w:divBdr>
            </w:div>
          </w:divsChild>
        </w:div>
        <w:div w:id="1340278002">
          <w:marLeft w:val="0"/>
          <w:marRight w:val="0"/>
          <w:marTop w:val="0"/>
          <w:marBottom w:val="0"/>
          <w:divBdr>
            <w:top w:val="none" w:sz="0" w:space="0" w:color="auto"/>
            <w:left w:val="none" w:sz="0" w:space="0" w:color="auto"/>
            <w:bottom w:val="none" w:sz="0" w:space="0" w:color="auto"/>
            <w:right w:val="none" w:sz="0" w:space="0" w:color="auto"/>
          </w:divBdr>
          <w:divsChild>
            <w:div w:id="717243118">
              <w:marLeft w:val="0"/>
              <w:marRight w:val="0"/>
              <w:marTop w:val="0"/>
              <w:marBottom w:val="0"/>
              <w:divBdr>
                <w:top w:val="none" w:sz="0" w:space="0" w:color="auto"/>
                <w:left w:val="none" w:sz="0" w:space="0" w:color="auto"/>
                <w:bottom w:val="none" w:sz="0" w:space="0" w:color="auto"/>
                <w:right w:val="none" w:sz="0" w:space="0" w:color="auto"/>
              </w:divBdr>
            </w:div>
          </w:divsChild>
        </w:div>
        <w:div w:id="33115304">
          <w:marLeft w:val="0"/>
          <w:marRight w:val="0"/>
          <w:marTop w:val="0"/>
          <w:marBottom w:val="0"/>
          <w:divBdr>
            <w:top w:val="none" w:sz="0" w:space="0" w:color="auto"/>
            <w:left w:val="none" w:sz="0" w:space="0" w:color="auto"/>
            <w:bottom w:val="none" w:sz="0" w:space="0" w:color="auto"/>
            <w:right w:val="none" w:sz="0" w:space="0" w:color="auto"/>
          </w:divBdr>
          <w:divsChild>
            <w:div w:id="971441806">
              <w:marLeft w:val="0"/>
              <w:marRight w:val="0"/>
              <w:marTop w:val="0"/>
              <w:marBottom w:val="0"/>
              <w:divBdr>
                <w:top w:val="none" w:sz="0" w:space="0" w:color="auto"/>
                <w:left w:val="none" w:sz="0" w:space="0" w:color="auto"/>
                <w:bottom w:val="none" w:sz="0" w:space="0" w:color="auto"/>
                <w:right w:val="none" w:sz="0" w:space="0" w:color="auto"/>
              </w:divBdr>
            </w:div>
          </w:divsChild>
        </w:div>
        <w:div w:id="1859390457">
          <w:marLeft w:val="0"/>
          <w:marRight w:val="0"/>
          <w:marTop w:val="0"/>
          <w:marBottom w:val="0"/>
          <w:divBdr>
            <w:top w:val="none" w:sz="0" w:space="0" w:color="auto"/>
            <w:left w:val="none" w:sz="0" w:space="0" w:color="auto"/>
            <w:bottom w:val="none" w:sz="0" w:space="0" w:color="auto"/>
            <w:right w:val="none" w:sz="0" w:space="0" w:color="auto"/>
          </w:divBdr>
          <w:divsChild>
            <w:div w:id="1478065677">
              <w:marLeft w:val="0"/>
              <w:marRight w:val="0"/>
              <w:marTop w:val="0"/>
              <w:marBottom w:val="0"/>
              <w:divBdr>
                <w:top w:val="none" w:sz="0" w:space="0" w:color="auto"/>
                <w:left w:val="none" w:sz="0" w:space="0" w:color="auto"/>
                <w:bottom w:val="none" w:sz="0" w:space="0" w:color="auto"/>
                <w:right w:val="none" w:sz="0" w:space="0" w:color="auto"/>
              </w:divBdr>
            </w:div>
          </w:divsChild>
        </w:div>
        <w:div w:id="1554122616">
          <w:marLeft w:val="0"/>
          <w:marRight w:val="0"/>
          <w:marTop w:val="0"/>
          <w:marBottom w:val="0"/>
          <w:divBdr>
            <w:top w:val="none" w:sz="0" w:space="0" w:color="auto"/>
            <w:left w:val="none" w:sz="0" w:space="0" w:color="auto"/>
            <w:bottom w:val="none" w:sz="0" w:space="0" w:color="auto"/>
            <w:right w:val="none" w:sz="0" w:space="0" w:color="auto"/>
          </w:divBdr>
          <w:divsChild>
            <w:div w:id="1429304307">
              <w:marLeft w:val="0"/>
              <w:marRight w:val="0"/>
              <w:marTop w:val="0"/>
              <w:marBottom w:val="0"/>
              <w:divBdr>
                <w:top w:val="none" w:sz="0" w:space="0" w:color="auto"/>
                <w:left w:val="none" w:sz="0" w:space="0" w:color="auto"/>
                <w:bottom w:val="none" w:sz="0" w:space="0" w:color="auto"/>
                <w:right w:val="none" w:sz="0" w:space="0" w:color="auto"/>
              </w:divBdr>
            </w:div>
          </w:divsChild>
        </w:div>
        <w:div w:id="964852872">
          <w:marLeft w:val="0"/>
          <w:marRight w:val="0"/>
          <w:marTop w:val="0"/>
          <w:marBottom w:val="0"/>
          <w:divBdr>
            <w:top w:val="none" w:sz="0" w:space="0" w:color="auto"/>
            <w:left w:val="none" w:sz="0" w:space="0" w:color="auto"/>
            <w:bottom w:val="none" w:sz="0" w:space="0" w:color="auto"/>
            <w:right w:val="none" w:sz="0" w:space="0" w:color="auto"/>
          </w:divBdr>
          <w:divsChild>
            <w:div w:id="544366777">
              <w:marLeft w:val="0"/>
              <w:marRight w:val="0"/>
              <w:marTop w:val="0"/>
              <w:marBottom w:val="0"/>
              <w:divBdr>
                <w:top w:val="none" w:sz="0" w:space="0" w:color="auto"/>
                <w:left w:val="none" w:sz="0" w:space="0" w:color="auto"/>
                <w:bottom w:val="none" w:sz="0" w:space="0" w:color="auto"/>
                <w:right w:val="none" w:sz="0" w:space="0" w:color="auto"/>
              </w:divBdr>
            </w:div>
          </w:divsChild>
        </w:div>
        <w:div w:id="1876230824">
          <w:marLeft w:val="0"/>
          <w:marRight w:val="0"/>
          <w:marTop w:val="0"/>
          <w:marBottom w:val="0"/>
          <w:divBdr>
            <w:top w:val="none" w:sz="0" w:space="0" w:color="auto"/>
            <w:left w:val="none" w:sz="0" w:space="0" w:color="auto"/>
            <w:bottom w:val="none" w:sz="0" w:space="0" w:color="auto"/>
            <w:right w:val="none" w:sz="0" w:space="0" w:color="auto"/>
          </w:divBdr>
          <w:divsChild>
            <w:div w:id="646513023">
              <w:marLeft w:val="0"/>
              <w:marRight w:val="0"/>
              <w:marTop w:val="0"/>
              <w:marBottom w:val="0"/>
              <w:divBdr>
                <w:top w:val="none" w:sz="0" w:space="0" w:color="auto"/>
                <w:left w:val="none" w:sz="0" w:space="0" w:color="auto"/>
                <w:bottom w:val="none" w:sz="0" w:space="0" w:color="auto"/>
                <w:right w:val="none" w:sz="0" w:space="0" w:color="auto"/>
              </w:divBdr>
            </w:div>
          </w:divsChild>
        </w:div>
        <w:div w:id="210775744">
          <w:marLeft w:val="0"/>
          <w:marRight w:val="0"/>
          <w:marTop w:val="0"/>
          <w:marBottom w:val="0"/>
          <w:divBdr>
            <w:top w:val="none" w:sz="0" w:space="0" w:color="auto"/>
            <w:left w:val="none" w:sz="0" w:space="0" w:color="auto"/>
            <w:bottom w:val="none" w:sz="0" w:space="0" w:color="auto"/>
            <w:right w:val="none" w:sz="0" w:space="0" w:color="auto"/>
          </w:divBdr>
          <w:divsChild>
            <w:div w:id="1619599382">
              <w:marLeft w:val="0"/>
              <w:marRight w:val="0"/>
              <w:marTop w:val="0"/>
              <w:marBottom w:val="0"/>
              <w:divBdr>
                <w:top w:val="none" w:sz="0" w:space="0" w:color="auto"/>
                <w:left w:val="none" w:sz="0" w:space="0" w:color="auto"/>
                <w:bottom w:val="none" w:sz="0" w:space="0" w:color="auto"/>
                <w:right w:val="none" w:sz="0" w:space="0" w:color="auto"/>
              </w:divBdr>
            </w:div>
          </w:divsChild>
        </w:div>
        <w:div w:id="1146625978">
          <w:marLeft w:val="0"/>
          <w:marRight w:val="0"/>
          <w:marTop w:val="0"/>
          <w:marBottom w:val="0"/>
          <w:divBdr>
            <w:top w:val="none" w:sz="0" w:space="0" w:color="auto"/>
            <w:left w:val="none" w:sz="0" w:space="0" w:color="auto"/>
            <w:bottom w:val="none" w:sz="0" w:space="0" w:color="auto"/>
            <w:right w:val="none" w:sz="0" w:space="0" w:color="auto"/>
          </w:divBdr>
          <w:divsChild>
            <w:div w:id="102261905">
              <w:marLeft w:val="0"/>
              <w:marRight w:val="0"/>
              <w:marTop w:val="0"/>
              <w:marBottom w:val="0"/>
              <w:divBdr>
                <w:top w:val="none" w:sz="0" w:space="0" w:color="auto"/>
                <w:left w:val="none" w:sz="0" w:space="0" w:color="auto"/>
                <w:bottom w:val="none" w:sz="0" w:space="0" w:color="auto"/>
                <w:right w:val="none" w:sz="0" w:space="0" w:color="auto"/>
              </w:divBdr>
            </w:div>
          </w:divsChild>
        </w:div>
        <w:div w:id="732585446">
          <w:marLeft w:val="0"/>
          <w:marRight w:val="0"/>
          <w:marTop w:val="0"/>
          <w:marBottom w:val="0"/>
          <w:divBdr>
            <w:top w:val="none" w:sz="0" w:space="0" w:color="auto"/>
            <w:left w:val="none" w:sz="0" w:space="0" w:color="auto"/>
            <w:bottom w:val="none" w:sz="0" w:space="0" w:color="auto"/>
            <w:right w:val="none" w:sz="0" w:space="0" w:color="auto"/>
          </w:divBdr>
          <w:divsChild>
            <w:div w:id="1088037231">
              <w:marLeft w:val="0"/>
              <w:marRight w:val="0"/>
              <w:marTop w:val="0"/>
              <w:marBottom w:val="0"/>
              <w:divBdr>
                <w:top w:val="none" w:sz="0" w:space="0" w:color="auto"/>
                <w:left w:val="none" w:sz="0" w:space="0" w:color="auto"/>
                <w:bottom w:val="none" w:sz="0" w:space="0" w:color="auto"/>
                <w:right w:val="none" w:sz="0" w:space="0" w:color="auto"/>
              </w:divBdr>
            </w:div>
          </w:divsChild>
        </w:div>
        <w:div w:id="2106419680">
          <w:marLeft w:val="0"/>
          <w:marRight w:val="0"/>
          <w:marTop w:val="0"/>
          <w:marBottom w:val="0"/>
          <w:divBdr>
            <w:top w:val="none" w:sz="0" w:space="0" w:color="auto"/>
            <w:left w:val="none" w:sz="0" w:space="0" w:color="auto"/>
            <w:bottom w:val="none" w:sz="0" w:space="0" w:color="auto"/>
            <w:right w:val="none" w:sz="0" w:space="0" w:color="auto"/>
          </w:divBdr>
          <w:divsChild>
            <w:div w:id="1660767300">
              <w:marLeft w:val="0"/>
              <w:marRight w:val="0"/>
              <w:marTop w:val="0"/>
              <w:marBottom w:val="0"/>
              <w:divBdr>
                <w:top w:val="none" w:sz="0" w:space="0" w:color="auto"/>
                <w:left w:val="none" w:sz="0" w:space="0" w:color="auto"/>
                <w:bottom w:val="none" w:sz="0" w:space="0" w:color="auto"/>
                <w:right w:val="none" w:sz="0" w:space="0" w:color="auto"/>
              </w:divBdr>
            </w:div>
          </w:divsChild>
        </w:div>
        <w:div w:id="184055841">
          <w:marLeft w:val="0"/>
          <w:marRight w:val="0"/>
          <w:marTop w:val="0"/>
          <w:marBottom w:val="0"/>
          <w:divBdr>
            <w:top w:val="none" w:sz="0" w:space="0" w:color="auto"/>
            <w:left w:val="none" w:sz="0" w:space="0" w:color="auto"/>
            <w:bottom w:val="none" w:sz="0" w:space="0" w:color="auto"/>
            <w:right w:val="none" w:sz="0" w:space="0" w:color="auto"/>
          </w:divBdr>
          <w:divsChild>
            <w:div w:id="1589728956">
              <w:marLeft w:val="0"/>
              <w:marRight w:val="0"/>
              <w:marTop w:val="0"/>
              <w:marBottom w:val="0"/>
              <w:divBdr>
                <w:top w:val="none" w:sz="0" w:space="0" w:color="auto"/>
                <w:left w:val="none" w:sz="0" w:space="0" w:color="auto"/>
                <w:bottom w:val="none" w:sz="0" w:space="0" w:color="auto"/>
                <w:right w:val="none" w:sz="0" w:space="0" w:color="auto"/>
              </w:divBdr>
            </w:div>
          </w:divsChild>
        </w:div>
        <w:div w:id="1479760432">
          <w:marLeft w:val="0"/>
          <w:marRight w:val="0"/>
          <w:marTop w:val="0"/>
          <w:marBottom w:val="0"/>
          <w:divBdr>
            <w:top w:val="none" w:sz="0" w:space="0" w:color="auto"/>
            <w:left w:val="none" w:sz="0" w:space="0" w:color="auto"/>
            <w:bottom w:val="none" w:sz="0" w:space="0" w:color="auto"/>
            <w:right w:val="none" w:sz="0" w:space="0" w:color="auto"/>
          </w:divBdr>
          <w:divsChild>
            <w:div w:id="873275193">
              <w:marLeft w:val="0"/>
              <w:marRight w:val="0"/>
              <w:marTop w:val="0"/>
              <w:marBottom w:val="0"/>
              <w:divBdr>
                <w:top w:val="none" w:sz="0" w:space="0" w:color="auto"/>
                <w:left w:val="none" w:sz="0" w:space="0" w:color="auto"/>
                <w:bottom w:val="none" w:sz="0" w:space="0" w:color="auto"/>
                <w:right w:val="none" w:sz="0" w:space="0" w:color="auto"/>
              </w:divBdr>
            </w:div>
          </w:divsChild>
        </w:div>
        <w:div w:id="601304832">
          <w:marLeft w:val="0"/>
          <w:marRight w:val="0"/>
          <w:marTop w:val="0"/>
          <w:marBottom w:val="0"/>
          <w:divBdr>
            <w:top w:val="none" w:sz="0" w:space="0" w:color="auto"/>
            <w:left w:val="none" w:sz="0" w:space="0" w:color="auto"/>
            <w:bottom w:val="none" w:sz="0" w:space="0" w:color="auto"/>
            <w:right w:val="none" w:sz="0" w:space="0" w:color="auto"/>
          </w:divBdr>
          <w:divsChild>
            <w:div w:id="408962174">
              <w:marLeft w:val="0"/>
              <w:marRight w:val="0"/>
              <w:marTop w:val="0"/>
              <w:marBottom w:val="0"/>
              <w:divBdr>
                <w:top w:val="none" w:sz="0" w:space="0" w:color="auto"/>
                <w:left w:val="none" w:sz="0" w:space="0" w:color="auto"/>
                <w:bottom w:val="none" w:sz="0" w:space="0" w:color="auto"/>
                <w:right w:val="none" w:sz="0" w:space="0" w:color="auto"/>
              </w:divBdr>
            </w:div>
          </w:divsChild>
        </w:div>
        <w:div w:id="1935630520">
          <w:marLeft w:val="0"/>
          <w:marRight w:val="0"/>
          <w:marTop w:val="0"/>
          <w:marBottom w:val="0"/>
          <w:divBdr>
            <w:top w:val="none" w:sz="0" w:space="0" w:color="auto"/>
            <w:left w:val="none" w:sz="0" w:space="0" w:color="auto"/>
            <w:bottom w:val="none" w:sz="0" w:space="0" w:color="auto"/>
            <w:right w:val="none" w:sz="0" w:space="0" w:color="auto"/>
          </w:divBdr>
          <w:divsChild>
            <w:div w:id="636573011">
              <w:marLeft w:val="0"/>
              <w:marRight w:val="0"/>
              <w:marTop w:val="0"/>
              <w:marBottom w:val="0"/>
              <w:divBdr>
                <w:top w:val="none" w:sz="0" w:space="0" w:color="auto"/>
                <w:left w:val="none" w:sz="0" w:space="0" w:color="auto"/>
                <w:bottom w:val="none" w:sz="0" w:space="0" w:color="auto"/>
                <w:right w:val="none" w:sz="0" w:space="0" w:color="auto"/>
              </w:divBdr>
            </w:div>
          </w:divsChild>
        </w:div>
        <w:div w:id="411238921">
          <w:marLeft w:val="0"/>
          <w:marRight w:val="0"/>
          <w:marTop w:val="0"/>
          <w:marBottom w:val="0"/>
          <w:divBdr>
            <w:top w:val="none" w:sz="0" w:space="0" w:color="auto"/>
            <w:left w:val="none" w:sz="0" w:space="0" w:color="auto"/>
            <w:bottom w:val="none" w:sz="0" w:space="0" w:color="auto"/>
            <w:right w:val="none" w:sz="0" w:space="0" w:color="auto"/>
          </w:divBdr>
          <w:divsChild>
            <w:div w:id="593511886">
              <w:marLeft w:val="0"/>
              <w:marRight w:val="0"/>
              <w:marTop w:val="0"/>
              <w:marBottom w:val="0"/>
              <w:divBdr>
                <w:top w:val="none" w:sz="0" w:space="0" w:color="auto"/>
                <w:left w:val="none" w:sz="0" w:space="0" w:color="auto"/>
                <w:bottom w:val="none" w:sz="0" w:space="0" w:color="auto"/>
                <w:right w:val="none" w:sz="0" w:space="0" w:color="auto"/>
              </w:divBdr>
            </w:div>
          </w:divsChild>
        </w:div>
        <w:div w:id="880164465">
          <w:marLeft w:val="0"/>
          <w:marRight w:val="0"/>
          <w:marTop w:val="0"/>
          <w:marBottom w:val="0"/>
          <w:divBdr>
            <w:top w:val="none" w:sz="0" w:space="0" w:color="auto"/>
            <w:left w:val="none" w:sz="0" w:space="0" w:color="auto"/>
            <w:bottom w:val="none" w:sz="0" w:space="0" w:color="auto"/>
            <w:right w:val="none" w:sz="0" w:space="0" w:color="auto"/>
          </w:divBdr>
          <w:divsChild>
            <w:div w:id="287127587">
              <w:marLeft w:val="0"/>
              <w:marRight w:val="0"/>
              <w:marTop w:val="0"/>
              <w:marBottom w:val="0"/>
              <w:divBdr>
                <w:top w:val="none" w:sz="0" w:space="0" w:color="auto"/>
                <w:left w:val="none" w:sz="0" w:space="0" w:color="auto"/>
                <w:bottom w:val="none" w:sz="0" w:space="0" w:color="auto"/>
                <w:right w:val="none" w:sz="0" w:space="0" w:color="auto"/>
              </w:divBdr>
            </w:div>
          </w:divsChild>
        </w:div>
        <w:div w:id="1054548724">
          <w:marLeft w:val="0"/>
          <w:marRight w:val="0"/>
          <w:marTop w:val="0"/>
          <w:marBottom w:val="0"/>
          <w:divBdr>
            <w:top w:val="none" w:sz="0" w:space="0" w:color="auto"/>
            <w:left w:val="none" w:sz="0" w:space="0" w:color="auto"/>
            <w:bottom w:val="none" w:sz="0" w:space="0" w:color="auto"/>
            <w:right w:val="none" w:sz="0" w:space="0" w:color="auto"/>
          </w:divBdr>
          <w:divsChild>
            <w:div w:id="2132935458">
              <w:marLeft w:val="0"/>
              <w:marRight w:val="0"/>
              <w:marTop w:val="0"/>
              <w:marBottom w:val="0"/>
              <w:divBdr>
                <w:top w:val="none" w:sz="0" w:space="0" w:color="auto"/>
                <w:left w:val="none" w:sz="0" w:space="0" w:color="auto"/>
                <w:bottom w:val="none" w:sz="0" w:space="0" w:color="auto"/>
                <w:right w:val="none" w:sz="0" w:space="0" w:color="auto"/>
              </w:divBdr>
            </w:div>
          </w:divsChild>
        </w:div>
        <w:div w:id="251549431">
          <w:marLeft w:val="0"/>
          <w:marRight w:val="0"/>
          <w:marTop w:val="0"/>
          <w:marBottom w:val="0"/>
          <w:divBdr>
            <w:top w:val="none" w:sz="0" w:space="0" w:color="auto"/>
            <w:left w:val="none" w:sz="0" w:space="0" w:color="auto"/>
            <w:bottom w:val="none" w:sz="0" w:space="0" w:color="auto"/>
            <w:right w:val="none" w:sz="0" w:space="0" w:color="auto"/>
          </w:divBdr>
          <w:divsChild>
            <w:div w:id="1908298551">
              <w:marLeft w:val="0"/>
              <w:marRight w:val="0"/>
              <w:marTop w:val="0"/>
              <w:marBottom w:val="0"/>
              <w:divBdr>
                <w:top w:val="none" w:sz="0" w:space="0" w:color="auto"/>
                <w:left w:val="none" w:sz="0" w:space="0" w:color="auto"/>
                <w:bottom w:val="none" w:sz="0" w:space="0" w:color="auto"/>
                <w:right w:val="none" w:sz="0" w:space="0" w:color="auto"/>
              </w:divBdr>
            </w:div>
          </w:divsChild>
        </w:div>
        <w:div w:id="713237969">
          <w:marLeft w:val="0"/>
          <w:marRight w:val="0"/>
          <w:marTop w:val="0"/>
          <w:marBottom w:val="0"/>
          <w:divBdr>
            <w:top w:val="none" w:sz="0" w:space="0" w:color="auto"/>
            <w:left w:val="none" w:sz="0" w:space="0" w:color="auto"/>
            <w:bottom w:val="none" w:sz="0" w:space="0" w:color="auto"/>
            <w:right w:val="none" w:sz="0" w:space="0" w:color="auto"/>
          </w:divBdr>
          <w:divsChild>
            <w:div w:id="1606228621">
              <w:marLeft w:val="0"/>
              <w:marRight w:val="0"/>
              <w:marTop w:val="0"/>
              <w:marBottom w:val="0"/>
              <w:divBdr>
                <w:top w:val="none" w:sz="0" w:space="0" w:color="auto"/>
                <w:left w:val="none" w:sz="0" w:space="0" w:color="auto"/>
                <w:bottom w:val="none" w:sz="0" w:space="0" w:color="auto"/>
                <w:right w:val="none" w:sz="0" w:space="0" w:color="auto"/>
              </w:divBdr>
            </w:div>
          </w:divsChild>
        </w:div>
        <w:div w:id="1302734179">
          <w:marLeft w:val="0"/>
          <w:marRight w:val="0"/>
          <w:marTop w:val="0"/>
          <w:marBottom w:val="0"/>
          <w:divBdr>
            <w:top w:val="none" w:sz="0" w:space="0" w:color="auto"/>
            <w:left w:val="none" w:sz="0" w:space="0" w:color="auto"/>
            <w:bottom w:val="none" w:sz="0" w:space="0" w:color="auto"/>
            <w:right w:val="none" w:sz="0" w:space="0" w:color="auto"/>
          </w:divBdr>
          <w:divsChild>
            <w:div w:id="1244484415">
              <w:marLeft w:val="0"/>
              <w:marRight w:val="0"/>
              <w:marTop w:val="0"/>
              <w:marBottom w:val="0"/>
              <w:divBdr>
                <w:top w:val="none" w:sz="0" w:space="0" w:color="auto"/>
                <w:left w:val="none" w:sz="0" w:space="0" w:color="auto"/>
                <w:bottom w:val="none" w:sz="0" w:space="0" w:color="auto"/>
                <w:right w:val="none" w:sz="0" w:space="0" w:color="auto"/>
              </w:divBdr>
            </w:div>
            <w:div w:id="764612531">
              <w:marLeft w:val="0"/>
              <w:marRight w:val="0"/>
              <w:marTop w:val="0"/>
              <w:marBottom w:val="0"/>
              <w:divBdr>
                <w:top w:val="none" w:sz="0" w:space="0" w:color="auto"/>
                <w:left w:val="none" w:sz="0" w:space="0" w:color="auto"/>
                <w:bottom w:val="none" w:sz="0" w:space="0" w:color="auto"/>
                <w:right w:val="none" w:sz="0" w:space="0" w:color="auto"/>
              </w:divBdr>
            </w:div>
          </w:divsChild>
        </w:div>
        <w:div w:id="1013265275">
          <w:marLeft w:val="0"/>
          <w:marRight w:val="0"/>
          <w:marTop w:val="0"/>
          <w:marBottom w:val="0"/>
          <w:divBdr>
            <w:top w:val="none" w:sz="0" w:space="0" w:color="auto"/>
            <w:left w:val="none" w:sz="0" w:space="0" w:color="auto"/>
            <w:bottom w:val="none" w:sz="0" w:space="0" w:color="auto"/>
            <w:right w:val="none" w:sz="0" w:space="0" w:color="auto"/>
          </w:divBdr>
          <w:divsChild>
            <w:div w:id="1810197466">
              <w:marLeft w:val="0"/>
              <w:marRight w:val="0"/>
              <w:marTop w:val="0"/>
              <w:marBottom w:val="0"/>
              <w:divBdr>
                <w:top w:val="none" w:sz="0" w:space="0" w:color="auto"/>
                <w:left w:val="none" w:sz="0" w:space="0" w:color="auto"/>
                <w:bottom w:val="none" w:sz="0" w:space="0" w:color="auto"/>
                <w:right w:val="none" w:sz="0" w:space="0" w:color="auto"/>
              </w:divBdr>
            </w:div>
          </w:divsChild>
        </w:div>
        <w:div w:id="1429620373">
          <w:marLeft w:val="0"/>
          <w:marRight w:val="0"/>
          <w:marTop w:val="0"/>
          <w:marBottom w:val="0"/>
          <w:divBdr>
            <w:top w:val="none" w:sz="0" w:space="0" w:color="auto"/>
            <w:left w:val="none" w:sz="0" w:space="0" w:color="auto"/>
            <w:bottom w:val="none" w:sz="0" w:space="0" w:color="auto"/>
            <w:right w:val="none" w:sz="0" w:space="0" w:color="auto"/>
          </w:divBdr>
          <w:divsChild>
            <w:div w:id="2098094032">
              <w:marLeft w:val="0"/>
              <w:marRight w:val="0"/>
              <w:marTop w:val="0"/>
              <w:marBottom w:val="0"/>
              <w:divBdr>
                <w:top w:val="none" w:sz="0" w:space="0" w:color="auto"/>
                <w:left w:val="none" w:sz="0" w:space="0" w:color="auto"/>
                <w:bottom w:val="none" w:sz="0" w:space="0" w:color="auto"/>
                <w:right w:val="none" w:sz="0" w:space="0" w:color="auto"/>
              </w:divBdr>
            </w:div>
          </w:divsChild>
        </w:div>
        <w:div w:id="549922338">
          <w:marLeft w:val="0"/>
          <w:marRight w:val="0"/>
          <w:marTop w:val="0"/>
          <w:marBottom w:val="0"/>
          <w:divBdr>
            <w:top w:val="none" w:sz="0" w:space="0" w:color="auto"/>
            <w:left w:val="none" w:sz="0" w:space="0" w:color="auto"/>
            <w:bottom w:val="none" w:sz="0" w:space="0" w:color="auto"/>
            <w:right w:val="none" w:sz="0" w:space="0" w:color="auto"/>
          </w:divBdr>
          <w:divsChild>
            <w:div w:id="1300766326">
              <w:marLeft w:val="0"/>
              <w:marRight w:val="0"/>
              <w:marTop w:val="0"/>
              <w:marBottom w:val="0"/>
              <w:divBdr>
                <w:top w:val="none" w:sz="0" w:space="0" w:color="auto"/>
                <w:left w:val="none" w:sz="0" w:space="0" w:color="auto"/>
                <w:bottom w:val="none" w:sz="0" w:space="0" w:color="auto"/>
                <w:right w:val="none" w:sz="0" w:space="0" w:color="auto"/>
              </w:divBdr>
            </w:div>
          </w:divsChild>
        </w:div>
        <w:div w:id="814219561">
          <w:marLeft w:val="0"/>
          <w:marRight w:val="0"/>
          <w:marTop w:val="0"/>
          <w:marBottom w:val="0"/>
          <w:divBdr>
            <w:top w:val="none" w:sz="0" w:space="0" w:color="auto"/>
            <w:left w:val="none" w:sz="0" w:space="0" w:color="auto"/>
            <w:bottom w:val="none" w:sz="0" w:space="0" w:color="auto"/>
            <w:right w:val="none" w:sz="0" w:space="0" w:color="auto"/>
          </w:divBdr>
          <w:divsChild>
            <w:div w:id="1981382229">
              <w:marLeft w:val="0"/>
              <w:marRight w:val="0"/>
              <w:marTop w:val="0"/>
              <w:marBottom w:val="0"/>
              <w:divBdr>
                <w:top w:val="none" w:sz="0" w:space="0" w:color="auto"/>
                <w:left w:val="none" w:sz="0" w:space="0" w:color="auto"/>
                <w:bottom w:val="none" w:sz="0" w:space="0" w:color="auto"/>
                <w:right w:val="none" w:sz="0" w:space="0" w:color="auto"/>
              </w:divBdr>
            </w:div>
          </w:divsChild>
        </w:div>
        <w:div w:id="1311716039">
          <w:marLeft w:val="0"/>
          <w:marRight w:val="0"/>
          <w:marTop w:val="0"/>
          <w:marBottom w:val="0"/>
          <w:divBdr>
            <w:top w:val="none" w:sz="0" w:space="0" w:color="auto"/>
            <w:left w:val="none" w:sz="0" w:space="0" w:color="auto"/>
            <w:bottom w:val="none" w:sz="0" w:space="0" w:color="auto"/>
            <w:right w:val="none" w:sz="0" w:space="0" w:color="auto"/>
          </w:divBdr>
          <w:divsChild>
            <w:div w:id="480466158">
              <w:marLeft w:val="0"/>
              <w:marRight w:val="0"/>
              <w:marTop w:val="0"/>
              <w:marBottom w:val="0"/>
              <w:divBdr>
                <w:top w:val="none" w:sz="0" w:space="0" w:color="auto"/>
                <w:left w:val="none" w:sz="0" w:space="0" w:color="auto"/>
                <w:bottom w:val="none" w:sz="0" w:space="0" w:color="auto"/>
                <w:right w:val="none" w:sz="0" w:space="0" w:color="auto"/>
              </w:divBdr>
            </w:div>
          </w:divsChild>
        </w:div>
        <w:div w:id="1221214083">
          <w:marLeft w:val="0"/>
          <w:marRight w:val="0"/>
          <w:marTop w:val="0"/>
          <w:marBottom w:val="0"/>
          <w:divBdr>
            <w:top w:val="none" w:sz="0" w:space="0" w:color="auto"/>
            <w:left w:val="none" w:sz="0" w:space="0" w:color="auto"/>
            <w:bottom w:val="none" w:sz="0" w:space="0" w:color="auto"/>
            <w:right w:val="none" w:sz="0" w:space="0" w:color="auto"/>
          </w:divBdr>
          <w:divsChild>
            <w:div w:id="102724254">
              <w:marLeft w:val="0"/>
              <w:marRight w:val="0"/>
              <w:marTop w:val="0"/>
              <w:marBottom w:val="0"/>
              <w:divBdr>
                <w:top w:val="none" w:sz="0" w:space="0" w:color="auto"/>
                <w:left w:val="none" w:sz="0" w:space="0" w:color="auto"/>
                <w:bottom w:val="none" w:sz="0" w:space="0" w:color="auto"/>
                <w:right w:val="none" w:sz="0" w:space="0" w:color="auto"/>
              </w:divBdr>
            </w:div>
          </w:divsChild>
        </w:div>
        <w:div w:id="946305765">
          <w:marLeft w:val="0"/>
          <w:marRight w:val="0"/>
          <w:marTop w:val="0"/>
          <w:marBottom w:val="0"/>
          <w:divBdr>
            <w:top w:val="none" w:sz="0" w:space="0" w:color="auto"/>
            <w:left w:val="none" w:sz="0" w:space="0" w:color="auto"/>
            <w:bottom w:val="none" w:sz="0" w:space="0" w:color="auto"/>
            <w:right w:val="none" w:sz="0" w:space="0" w:color="auto"/>
          </w:divBdr>
          <w:divsChild>
            <w:div w:id="638851525">
              <w:marLeft w:val="0"/>
              <w:marRight w:val="0"/>
              <w:marTop w:val="0"/>
              <w:marBottom w:val="0"/>
              <w:divBdr>
                <w:top w:val="none" w:sz="0" w:space="0" w:color="auto"/>
                <w:left w:val="none" w:sz="0" w:space="0" w:color="auto"/>
                <w:bottom w:val="none" w:sz="0" w:space="0" w:color="auto"/>
                <w:right w:val="none" w:sz="0" w:space="0" w:color="auto"/>
              </w:divBdr>
            </w:div>
          </w:divsChild>
        </w:div>
        <w:div w:id="1948848069">
          <w:marLeft w:val="0"/>
          <w:marRight w:val="0"/>
          <w:marTop w:val="0"/>
          <w:marBottom w:val="0"/>
          <w:divBdr>
            <w:top w:val="none" w:sz="0" w:space="0" w:color="auto"/>
            <w:left w:val="none" w:sz="0" w:space="0" w:color="auto"/>
            <w:bottom w:val="none" w:sz="0" w:space="0" w:color="auto"/>
            <w:right w:val="none" w:sz="0" w:space="0" w:color="auto"/>
          </w:divBdr>
          <w:divsChild>
            <w:div w:id="1529568115">
              <w:marLeft w:val="0"/>
              <w:marRight w:val="0"/>
              <w:marTop w:val="0"/>
              <w:marBottom w:val="0"/>
              <w:divBdr>
                <w:top w:val="none" w:sz="0" w:space="0" w:color="auto"/>
                <w:left w:val="none" w:sz="0" w:space="0" w:color="auto"/>
                <w:bottom w:val="none" w:sz="0" w:space="0" w:color="auto"/>
                <w:right w:val="none" w:sz="0" w:space="0" w:color="auto"/>
              </w:divBdr>
            </w:div>
          </w:divsChild>
        </w:div>
        <w:div w:id="411316484">
          <w:marLeft w:val="0"/>
          <w:marRight w:val="0"/>
          <w:marTop w:val="0"/>
          <w:marBottom w:val="0"/>
          <w:divBdr>
            <w:top w:val="none" w:sz="0" w:space="0" w:color="auto"/>
            <w:left w:val="none" w:sz="0" w:space="0" w:color="auto"/>
            <w:bottom w:val="none" w:sz="0" w:space="0" w:color="auto"/>
            <w:right w:val="none" w:sz="0" w:space="0" w:color="auto"/>
          </w:divBdr>
          <w:divsChild>
            <w:div w:id="386611581">
              <w:marLeft w:val="0"/>
              <w:marRight w:val="0"/>
              <w:marTop w:val="0"/>
              <w:marBottom w:val="0"/>
              <w:divBdr>
                <w:top w:val="none" w:sz="0" w:space="0" w:color="auto"/>
                <w:left w:val="none" w:sz="0" w:space="0" w:color="auto"/>
                <w:bottom w:val="none" w:sz="0" w:space="0" w:color="auto"/>
                <w:right w:val="none" w:sz="0" w:space="0" w:color="auto"/>
              </w:divBdr>
            </w:div>
          </w:divsChild>
        </w:div>
        <w:div w:id="1203326572">
          <w:marLeft w:val="0"/>
          <w:marRight w:val="0"/>
          <w:marTop w:val="0"/>
          <w:marBottom w:val="0"/>
          <w:divBdr>
            <w:top w:val="none" w:sz="0" w:space="0" w:color="auto"/>
            <w:left w:val="none" w:sz="0" w:space="0" w:color="auto"/>
            <w:bottom w:val="none" w:sz="0" w:space="0" w:color="auto"/>
            <w:right w:val="none" w:sz="0" w:space="0" w:color="auto"/>
          </w:divBdr>
          <w:divsChild>
            <w:div w:id="2073691422">
              <w:marLeft w:val="0"/>
              <w:marRight w:val="0"/>
              <w:marTop w:val="0"/>
              <w:marBottom w:val="0"/>
              <w:divBdr>
                <w:top w:val="none" w:sz="0" w:space="0" w:color="auto"/>
                <w:left w:val="none" w:sz="0" w:space="0" w:color="auto"/>
                <w:bottom w:val="none" w:sz="0" w:space="0" w:color="auto"/>
                <w:right w:val="none" w:sz="0" w:space="0" w:color="auto"/>
              </w:divBdr>
            </w:div>
          </w:divsChild>
        </w:div>
        <w:div w:id="1637563990">
          <w:marLeft w:val="0"/>
          <w:marRight w:val="0"/>
          <w:marTop w:val="0"/>
          <w:marBottom w:val="0"/>
          <w:divBdr>
            <w:top w:val="none" w:sz="0" w:space="0" w:color="auto"/>
            <w:left w:val="none" w:sz="0" w:space="0" w:color="auto"/>
            <w:bottom w:val="none" w:sz="0" w:space="0" w:color="auto"/>
            <w:right w:val="none" w:sz="0" w:space="0" w:color="auto"/>
          </w:divBdr>
          <w:divsChild>
            <w:div w:id="874151561">
              <w:marLeft w:val="0"/>
              <w:marRight w:val="0"/>
              <w:marTop w:val="0"/>
              <w:marBottom w:val="0"/>
              <w:divBdr>
                <w:top w:val="none" w:sz="0" w:space="0" w:color="auto"/>
                <w:left w:val="none" w:sz="0" w:space="0" w:color="auto"/>
                <w:bottom w:val="none" w:sz="0" w:space="0" w:color="auto"/>
                <w:right w:val="none" w:sz="0" w:space="0" w:color="auto"/>
              </w:divBdr>
            </w:div>
            <w:div w:id="1898274504">
              <w:marLeft w:val="0"/>
              <w:marRight w:val="0"/>
              <w:marTop w:val="0"/>
              <w:marBottom w:val="0"/>
              <w:divBdr>
                <w:top w:val="none" w:sz="0" w:space="0" w:color="auto"/>
                <w:left w:val="none" w:sz="0" w:space="0" w:color="auto"/>
                <w:bottom w:val="none" w:sz="0" w:space="0" w:color="auto"/>
                <w:right w:val="none" w:sz="0" w:space="0" w:color="auto"/>
              </w:divBdr>
            </w:div>
            <w:div w:id="83113364">
              <w:marLeft w:val="0"/>
              <w:marRight w:val="0"/>
              <w:marTop w:val="0"/>
              <w:marBottom w:val="0"/>
              <w:divBdr>
                <w:top w:val="none" w:sz="0" w:space="0" w:color="auto"/>
                <w:left w:val="none" w:sz="0" w:space="0" w:color="auto"/>
                <w:bottom w:val="none" w:sz="0" w:space="0" w:color="auto"/>
                <w:right w:val="none" w:sz="0" w:space="0" w:color="auto"/>
              </w:divBdr>
            </w:div>
            <w:div w:id="478616356">
              <w:marLeft w:val="0"/>
              <w:marRight w:val="0"/>
              <w:marTop w:val="0"/>
              <w:marBottom w:val="0"/>
              <w:divBdr>
                <w:top w:val="none" w:sz="0" w:space="0" w:color="auto"/>
                <w:left w:val="none" w:sz="0" w:space="0" w:color="auto"/>
                <w:bottom w:val="none" w:sz="0" w:space="0" w:color="auto"/>
                <w:right w:val="none" w:sz="0" w:space="0" w:color="auto"/>
              </w:divBdr>
            </w:div>
            <w:div w:id="1468352220">
              <w:marLeft w:val="0"/>
              <w:marRight w:val="0"/>
              <w:marTop w:val="0"/>
              <w:marBottom w:val="0"/>
              <w:divBdr>
                <w:top w:val="none" w:sz="0" w:space="0" w:color="auto"/>
                <w:left w:val="none" w:sz="0" w:space="0" w:color="auto"/>
                <w:bottom w:val="none" w:sz="0" w:space="0" w:color="auto"/>
                <w:right w:val="none" w:sz="0" w:space="0" w:color="auto"/>
              </w:divBdr>
            </w:div>
            <w:div w:id="2104759097">
              <w:marLeft w:val="0"/>
              <w:marRight w:val="0"/>
              <w:marTop w:val="0"/>
              <w:marBottom w:val="0"/>
              <w:divBdr>
                <w:top w:val="none" w:sz="0" w:space="0" w:color="auto"/>
                <w:left w:val="none" w:sz="0" w:space="0" w:color="auto"/>
                <w:bottom w:val="none" w:sz="0" w:space="0" w:color="auto"/>
                <w:right w:val="none" w:sz="0" w:space="0" w:color="auto"/>
              </w:divBdr>
            </w:div>
            <w:div w:id="2135828597">
              <w:marLeft w:val="0"/>
              <w:marRight w:val="0"/>
              <w:marTop w:val="0"/>
              <w:marBottom w:val="0"/>
              <w:divBdr>
                <w:top w:val="none" w:sz="0" w:space="0" w:color="auto"/>
                <w:left w:val="none" w:sz="0" w:space="0" w:color="auto"/>
                <w:bottom w:val="none" w:sz="0" w:space="0" w:color="auto"/>
                <w:right w:val="none" w:sz="0" w:space="0" w:color="auto"/>
              </w:divBdr>
            </w:div>
            <w:div w:id="1616642872">
              <w:marLeft w:val="0"/>
              <w:marRight w:val="0"/>
              <w:marTop w:val="0"/>
              <w:marBottom w:val="0"/>
              <w:divBdr>
                <w:top w:val="none" w:sz="0" w:space="0" w:color="auto"/>
                <w:left w:val="none" w:sz="0" w:space="0" w:color="auto"/>
                <w:bottom w:val="none" w:sz="0" w:space="0" w:color="auto"/>
                <w:right w:val="none" w:sz="0" w:space="0" w:color="auto"/>
              </w:divBdr>
            </w:div>
            <w:div w:id="74908496">
              <w:marLeft w:val="0"/>
              <w:marRight w:val="0"/>
              <w:marTop w:val="0"/>
              <w:marBottom w:val="0"/>
              <w:divBdr>
                <w:top w:val="none" w:sz="0" w:space="0" w:color="auto"/>
                <w:left w:val="none" w:sz="0" w:space="0" w:color="auto"/>
                <w:bottom w:val="none" w:sz="0" w:space="0" w:color="auto"/>
                <w:right w:val="none" w:sz="0" w:space="0" w:color="auto"/>
              </w:divBdr>
            </w:div>
            <w:div w:id="242877414">
              <w:marLeft w:val="0"/>
              <w:marRight w:val="0"/>
              <w:marTop w:val="0"/>
              <w:marBottom w:val="0"/>
              <w:divBdr>
                <w:top w:val="none" w:sz="0" w:space="0" w:color="auto"/>
                <w:left w:val="none" w:sz="0" w:space="0" w:color="auto"/>
                <w:bottom w:val="none" w:sz="0" w:space="0" w:color="auto"/>
                <w:right w:val="none" w:sz="0" w:space="0" w:color="auto"/>
              </w:divBdr>
            </w:div>
            <w:div w:id="669136459">
              <w:marLeft w:val="0"/>
              <w:marRight w:val="0"/>
              <w:marTop w:val="0"/>
              <w:marBottom w:val="0"/>
              <w:divBdr>
                <w:top w:val="none" w:sz="0" w:space="0" w:color="auto"/>
                <w:left w:val="none" w:sz="0" w:space="0" w:color="auto"/>
                <w:bottom w:val="none" w:sz="0" w:space="0" w:color="auto"/>
                <w:right w:val="none" w:sz="0" w:space="0" w:color="auto"/>
              </w:divBdr>
            </w:div>
          </w:divsChild>
        </w:div>
        <w:div w:id="1267231083">
          <w:marLeft w:val="0"/>
          <w:marRight w:val="0"/>
          <w:marTop w:val="0"/>
          <w:marBottom w:val="0"/>
          <w:divBdr>
            <w:top w:val="none" w:sz="0" w:space="0" w:color="auto"/>
            <w:left w:val="none" w:sz="0" w:space="0" w:color="auto"/>
            <w:bottom w:val="none" w:sz="0" w:space="0" w:color="auto"/>
            <w:right w:val="none" w:sz="0" w:space="0" w:color="auto"/>
          </w:divBdr>
          <w:divsChild>
            <w:div w:id="381903180">
              <w:marLeft w:val="0"/>
              <w:marRight w:val="0"/>
              <w:marTop w:val="0"/>
              <w:marBottom w:val="0"/>
              <w:divBdr>
                <w:top w:val="none" w:sz="0" w:space="0" w:color="auto"/>
                <w:left w:val="none" w:sz="0" w:space="0" w:color="auto"/>
                <w:bottom w:val="none" w:sz="0" w:space="0" w:color="auto"/>
                <w:right w:val="none" w:sz="0" w:space="0" w:color="auto"/>
              </w:divBdr>
            </w:div>
          </w:divsChild>
        </w:div>
        <w:div w:id="1265267494">
          <w:marLeft w:val="0"/>
          <w:marRight w:val="0"/>
          <w:marTop w:val="0"/>
          <w:marBottom w:val="0"/>
          <w:divBdr>
            <w:top w:val="none" w:sz="0" w:space="0" w:color="auto"/>
            <w:left w:val="none" w:sz="0" w:space="0" w:color="auto"/>
            <w:bottom w:val="none" w:sz="0" w:space="0" w:color="auto"/>
            <w:right w:val="none" w:sz="0" w:space="0" w:color="auto"/>
          </w:divBdr>
          <w:divsChild>
            <w:div w:id="1594121034">
              <w:marLeft w:val="0"/>
              <w:marRight w:val="0"/>
              <w:marTop w:val="0"/>
              <w:marBottom w:val="0"/>
              <w:divBdr>
                <w:top w:val="none" w:sz="0" w:space="0" w:color="auto"/>
                <w:left w:val="none" w:sz="0" w:space="0" w:color="auto"/>
                <w:bottom w:val="none" w:sz="0" w:space="0" w:color="auto"/>
                <w:right w:val="none" w:sz="0" w:space="0" w:color="auto"/>
              </w:divBdr>
            </w:div>
          </w:divsChild>
        </w:div>
        <w:div w:id="1013144814">
          <w:marLeft w:val="0"/>
          <w:marRight w:val="0"/>
          <w:marTop w:val="0"/>
          <w:marBottom w:val="0"/>
          <w:divBdr>
            <w:top w:val="none" w:sz="0" w:space="0" w:color="auto"/>
            <w:left w:val="none" w:sz="0" w:space="0" w:color="auto"/>
            <w:bottom w:val="none" w:sz="0" w:space="0" w:color="auto"/>
            <w:right w:val="none" w:sz="0" w:space="0" w:color="auto"/>
          </w:divBdr>
          <w:divsChild>
            <w:div w:id="694383153">
              <w:marLeft w:val="0"/>
              <w:marRight w:val="0"/>
              <w:marTop w:val="0"/>
              <w:marBottom w:val="0"/>
              <w:divBdr>
                <w:top w:val="none" w:sz="0" w:space="0" w:color="auto"/>
                <w:left w:val="none" w:sz="0" w:space="0" w:color="auto"/>
                <w:bottom w:val="none" w:sz="0" w:space="0" w:color="auto"/>
                <w:right w:val="none" w:sz="0" w:space="0" w:color="auto"/>
              </w:divBdr>
            </w:div>
            <w:div w:id="1982032987">
              <w:marLeft w:val="0"/>
              <w:marRight w:val="0"/>
              <w:marTop w:val="0"/>
              <w:marBottom w:val="0"/>
              <w:divBdr>
                <w:top w:val="none" w:sz="0" w:space="0" w:color="auto"/>
                <w:left w:val="none" w:sz="0" w:space="0" w:color="auto"/>
                <w:bottom w:val="none" w:sz="0" w:space="0" w:color="auto"/>
                <w:right w:val="none" w:sz="0" w:space="0" w:color="auto"/>
              </w:divBdr>
            </w:div>
            <w:div w:id="2051610693">
              <w:marLeft w:val="0"/>
              <w:marRight w:val="0"/>
              <w:marTop w:val="0"/>
              <w:marBottom w:val="0"/>
              <w:divBdr>
                <w:top w:val="none" w:sz="0" w:space="0" w:color="auto"/>
                <w:left w:val="none" w:sz="0" w:space="0" w:color="auto"/>
                <w:bottom w:val="none" w:sz="0" w:space="0" w:color="auto"/>
                <w:right w:val="none" w:sz="0" w:space="0" w:color="auto"/>
              </w:divBdr>
            </w:div>
            <w:div w:id="579482468">
              <w:marLeft w:val="0"/>
              <w:marRight w:val="0"/>
              <w:marTop w:val="0"/>
              <w:marBottom w:val="0"/>
              <w:divBdr>
                <w:top w:val="none" w:sz="0" w:space="0" w:color="auto"/>
                <w:left w:val="none" w:sz="0" w:space="0" w:color="auto"/>
                <w:bottom w:val="none" w:sz="0" w:space="0" w:color="auto"/>
                <w:right w:val="none" w:sz="0" w:space="0" w:color="auto"/>
              </w:divBdr>
            </w:div>
            <w:div w:id="390351207">
              <w:marLeft w:val="0"/>
              <w:marRight w:val="0"/>
              <w:marTop w:val="0"/>
              <w:marBottom w:val="0"/>
              <w:divBdr>
                <w:top w:val="none" w:sz="0" w:space="0" w:color="auto"/>
                <w:left w:val="none" w:sz="0" w:space="0" w:color="auto"/>
                <w:bottom w:val="none" w:sz="0" w:space="0" w:color="auto"/>
                <w:right w:val="none" w:sz="0" w:space="0" w:color="auto"/>
              </w:divBdr>
            </w:div>
            <w:div w:id="479268354">
              <w:marLeft w:val="0"/>
              <w:marRight w:val="0"/>
              <w:marTop w:val="0"/>
              <w:marBottom w:val="0"/>
              <w:divBdr>
                <w:top w:val="none" w:sz="0" w:space="0" w:color="auto"/>
                <w:left w:val="none" w:sz="0" w:space="0" w:color="auto"/>
                <w:bottom w:val="none" w:sz="0" w:space="0" w:color="auto"/>
                <w:right w:val="none" w:sz="0" w:space="0" w:color="auto"/>
              </w:divBdr>
            </w:div>
            <w:div w:id="1980182054">
              <w:marLeft w:val="0"/>
              <w:marRight w:val="0"/>
              <w:marTop w:val="0"/>
              <w:marBottom w:val="0"/>
              <w:divBdr>
                <w:top w:val="none" w:sz="0" w:space="0" w:color="auto"/>
                <w:left w:val="none" w:sz="0" w:space="0" w:color="auto"/>
                <w:bottom w:val="none" w:sz="0" w:space="0" w:color="auto"/>
                <w:right w:val="none" w:sz="0" w:space="0" w:color="auto"/>
              </w:divBdr>
            </w:div>
            <w:div w:id="213930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167003">
      <w:bodyDiv w:val="1"/>
      <w:marLeft w:val="0"/>
      <w:marRight w:val="0"/>
      <w:marTop w:val="0"/>
      <w:marBottom w:val="0"/>
      <w:divBdr>
        <w:top w:val="none" w:sz="0" w:space="0" w:color="auto"/>
        <w:left w:val="none" w:sz="0" w:space="0" w:color="auto"/>
        <w:bottom w:val="none" w:sz="0" w:space="0" w:color="auto"/>
        <w:right w:val="none" w:sz="0" w:space="0" w:color="auto"/>
      </w:divBdr>
    </w:div>
    <w:div w:id="1901212610">
      <w:bodyDiv w:val="1"/>
      <w:marLeft w:val="0"/>
      <w:marRight w:val="0"/>
      <w:marTop w:val="0"/>
      <w:marBottom w:val="0"/>
      <w:divBdr>
        <w:top w:val="none" w:sz="0" w:space="0" w:color="auto"/>
        <w:left w:val="none" w:sz="0" w:space="0" w:color="auto"/>
        <w:bottom w:val="none" w:sz="0" w:space="0" w:color="auto"/>
        <w:right w:val="none" w:sz="0" w:space="0" w:color="auto"/>
      </w:divBdr>
    </w:div>
    <w:div w:id="1902400909">
      <w:bodyDiv w:val="1"/>
      <w:marLeft w:val="0"/>
      <w:marRight w:val="0"/>
      <w:marTop w:val="0"/>
      <w:marBottom w:val="0"/>
      <w:divBdr>
        <w:top w:val="none" w:sz="0" w:space="0" w:color="auto"/>
        <w:left w:val="none" w:sz="0" w:space="0" w:color="auto"/>
        <w:bottom w:val="none" w:sz="0" w:space="0" w:color="auto"/>
        <w:right w:val="none" w:sz="0" w:space="0" w:color="auto"/>
      </w:divBdr>
      <w:divsChild>
        <w:div w:id="593167718">
          <w:marLeft w:val="0"/>
          <w:marRight w:val="0"/>
          <w:marTop w:val="0"/>
          <w:marBottom w:val="0"/>
          <w:divBdr>
            <w:top w:val="none" w:sz="0" w:space="0" w:color="auto"/>
            <w:left w:val="none" w:sz="0" w:space="0" w:color="auto"/>
            <w:bottom w:val="none" w:sz="0" w:space="0" w:color="auto"/>
            <w:right w:val="none" w:sz="0" w:space="0" w:color="auto"/>
          </w:divBdr>
          <w:divsChild>
            <w:div w:id="1559510291">
              <w:marLeft w:val="0"/>
              <w:marRight w:val="0"/>
              <w:marTop w:val="0"/>
              <w:marBottom w:val="0"/>
              <w:divBdr>
                <w:top w:val="none" w:sz="0" w:space="0" w:color="auto"/>
                <w:left w:val="none" w:sz="0" w:space="0" w:color="auto"/>
                <w:bottom w:val="none" w:sz="0" w:space="0" w:color="auto"/>
                <w:right w:val="none" w:sz="0" w:space="0" w:color="auto"/>
              </w:divBdr>
            </w:div>
          </w:divsChild>
        </w:div>
        <w:div w:id="945426321">
          <w:marLeft w:val="0"/>
          <w:marRight w:val="0"/>
          <w:marTop w:val="0"/>
          <w:marBottom w:val="0"/>
          <w:divBdr>
            <w:top w:val="none" w:sz="0" w:space="0" w:color="auto"/>
            <w:left w:val="none" w:sz="0" w:space="0" w:color="auto"/>
            <w:bottom w:val="none" w:sz="0" w:space="0" w:color="auto"/>
            <w:right w:val="none" w:sz="0" w:space="0" w:color="auto"/>
          </w:divBdr>
          <w:divsChild>
            <w:div w:id="874002851">
              <w:marLeft w:val="0"/>
              <w:marRight w:val="0"/>
              <w:marTop w:val="0"/>
              <w:marBottom w:val="0"/>
              <w:divBdr>
                <w:top w:val="none" w:sz="0" w:space="0" w:color="auto"/>
                <w:left w:val="none" w:sz="0" w:space="0" w:color="auto"/>
                <w:bottom w:val="none" w:sz="0" w:space="0" w:color="auto"/>
                <w:right w:val="none" w:sz="0" w:space="0" w:color="auto"/>
              </w:divBdr>
            </w:div>
          </w:divsChild>
        </w:div>
        <w:div w:id="1905294916">
          <w:marLeft w:val="0"/>
          <w:marRight w:val="0"/>
          <w:marTop w:val="0"/>
          <w:marBottom w:val="0"/>
          <w:divBdr>
            <w:top w:val="none" w:sz="0" w:space="0" w:color="auto"/>
            <w:left w:val="none" w:sz="0" w:space="0" w:color="auto"/>
            <w:bottom w:val="none" w:sz="0" w:space="0" w:color="auto"/>
            <w:right w:val="none" w:sz="0" w:space="0" w:color="auto"/>
          </w:divBdr>
          <w:divsChild>
            <w:div w:id="1209413138">
              <w:marLeft w:val="0"/>
              <w:marRight w:val="0"/>
              <w:marTop w:val="0"/>
              <w:marBottom w:val="0"/>
              <w:divBdr>
                <w:top w:val="none" w:sz="0" w:space="0" w:color="auto"/>
                <w:left w:val="none" w:sz="0" w:space="0" w:color="auto"/>
                <w:bottom w:val="none" w:sz="0" w:space="0" w:color="auto"/>
                <w:right w:val="none" w:sz="0" w:space="0" w:color="auto"/>
              </w:divBdr>
            </w:div>
          </w:divsChild>
        </w:div>
        <w:div w:id="627474252">
          <w:marLeft w:val="0"/>
          <w:marRight w:val="0"/>
          <w:marTop w:val="0"/>
          <w:marBottom w:val="0"/>
          <w:divBdr>
            <w:top w:val="none" w:sz="0" w:space="0" w:color="auto"/>
            <w:left w:val="none" w:sz="0" w:space="0" w:color="auto"/>
            <w:bottom w:val="none" w:sz="0" w:space="0" w:color="auto"/>
            <w:right w:val="none" w:sz="0" w:space="0" w:color="auto"/>
          </w:divBdr>
          <w:divsChild>
            <w:div w:id="372657725">
              <w:marLeft w:val="0"/>
              <w:marRight w:val="0"/>
              <w:marTop w:val="0"/>
              <w:marBottom w:val="0"/>
              <w:divBdr>
                <w:top w:val="none" w:sz="0" w:space="0" w:color="auto"/>
                <w:left w:val="none" w:sz="0" w:space="0" w:color="auto"/>
                <w:bottom w:val="none" w:sz="0" w:space="0" w:color="auto"/>
                <w:right w:val="none" w:sz="0" w:space="0" w:color="auto"/>
              </w:divBdr>
            </w:div>
          </w:divsChild>
        </w:div>
        <w:div w:id="1484930198">
          <w:marLeft w:val="0"/>
          <w:marRight w:val="0"/>
          <w:marTop w:val="0"/>
          <w:marBottom w:val="0"/>
          <w:divBdr>
            <w:top w:val="none" w:sz="0" w:space="0" w:color="auto"/>
            <w:left w:val="none" w:sz="0" w:space="0" w:color="auto"/>
            <w:bottom w:val="none" w:sz="0" w:space="0" w:color="auto"/>
            <w:right w:val="none" w:sz="0" w:space="0" w:color="auto"/>
          </w:divBdr>
          <w:divsChild>
            <w:div w:id="1089162044">
              <w:marLeft w:val="0"/>
              <w:marRight w:val="0"/>
              <w:marTop w:val="0"/>
              <w:marBottom w:val="0"/>
              <w:divBdr>
                <w:top w:val="none" w:sz="0" w:space="0" w:color="auto"/>
                <w:left w:val="none" w:sz="0" w:space="0" w:color="auto"/>
                <w:bottom w:val="none" w:sz="0" w:space="0" w:color="auto"/>
                <w:right w:val="none" w:sz="0" w:space="0" w:color="auto"/>
              </w:divBdr>
            </w:div>
          </w:divsChild>
        </w:div>
        <w:div w:id="1736393881">
          <w:marLeft w:val="0"/>
          <w:marRight w:val="0"/>
          <w:marTop w:val="0"/>
          <w:marBottom w:val="0"/>
          <w:divBdr>
            <w:top w:val="none" w:sz="0" w:space="0" w:color="auto"/>
            <w:left w:val="none" w:sz="0" w:space="0" w:color="auto"/>
            <w:bottom w:val="none" w:sz="0" w:space="0" w:color="auto"/>
            <w:right w:val="none" w:sz="0" w:space="0" w:color="auto"/>
          </w:divBdr>
          <w:divsChild>
            <w:div w:id="1611472367">
              <w:marLeft w:val="0"/>
              <w:marRight w:val="0"/>
              <w:marTop w:val="0"/>
              <w:marBottom w:val="0"/>
              <w:divBdr>
                <w:top w:val="none" w:sz="0" w:space="0" w:color="auto"/>
                <w:left w:val="none" w:sz="0" w:space="0" w:color="auto"/>
                <w:bottom w:val="none" w:sz="0" w:space="0" w:color="auto"/>
                <w:right w:val="none" w:sz="0" w:space="0" w:color="auto"/>
              </w:divBdr>
            </w:div>
          </w:divsChild>
        </w:div>
        <w:div w:id="488450560">
          <w:marLeft w:val="0"/>
          <w:marRight w:val="0"/>
          <w:marTop w:val="0"/>
          <w:marBottom w:val="0"/>
          <w:divBdr>
            <w:top w:val="none" w:sz="0" w:space="0" w:color="auto"/>
            <w:left w:val="none" w:sz="0" w:space="0" w:color="auto"/>
            <w:bottom w:val="none" w:sz="0" w:space="0" w:color="auto"/>
            <w:right w:val="none" w:sz="0" w:space="0" w:color="auto"/>
          </w:divBdr>
          <w:divsChild>
            <w:div w:id="1225607441">
              <w:marLeft w:val="0"/>
              <w:marRight w:val="0"/>
              <w:marTop w:val="0"/>
              <w:marBottom w:val="0"/>
              <w:divBdr>
                <w:top w:val="none" w:sz="0" w:space="0" w:color="auto"/>
                <w:left w:val="none" w:sz="0" w:space="0" w:color="auto"/>
                <w:bottom w:val="none" w:sz="0" w:space="0" w:color="auto"/>
                <w:right w:val="none" w:sz="0" w:space="0" w:color="auto"/>
              </w:divBdr>
            </w:div>
          </w:divsChild>
        </w:div>
        <w:div w:id="1078481287">
          <w:marLeft w:val="0"/>
          <w:marRight w:val="0"/>
          <w:marTop w:val="0"/>
          <w:marBottom w:val="0"/>
          <w:divBdr>
            <w:top w:val="none" w:sz="0" w:space="0" w:color="auto"/>
            <w:left w:val="none" w:sz="0" w:space="0" w:color="auto"/>
            <w:bottom w:val="none" w:sz="0" w:space="0" w:color="auto"/>
            <w:right w:val="none" w:sz="0" w:space="0" w:color="auto"/>
          </w:divBdr>
          <w:divsChild>
            <w:div w:id="1284729808">
              <w:marLeft w:val="0"/>
              <w:marRight w:val="0"/>
              <w:marTop w:val="0"/>
              <w:marBottom w:val="0"/>
              <w:divBdr>
                <w:top w:val="none" w:sz="0" w:space="0" w:color="auto"/>
                <w:left w:val="none" w:sz="0" w:space="0" w:color="auto"/>
                <w:bottom w:val="none" w:sz="0" w:space="0" w:color="auto"/>
                <w:right w:val="none" w:sz="0" w:space="0" w:color="auto"/>
              </w:divBdr>
            </w:div>
          </w:divsChild>
        </w:div>
        <w:div w:id="1932659634">
          <w:marLeft w:val="0"/>
          <w:marRight w:val="0"/>
          <w:marTop w:val="0"/>
          <w:marBottom w:val="0"/>
          <w:divBdr>
            <w:top w:val="none" w:sz="0" w:space="0" w:color="auto"/>
            <w:left w:val="none" w:sz="0" w:space="0" w:color="auto"/>
            <w:bottom w:val="none" w:sz="0" w:space="0" w:color="auto"/>
            <w:right w:val="none" w:sz="0" w:space="0" w:color="auto"/>
          </w:divBdr>
          <w:divsChild>
            <w:div w:id="1044794369">
              <w:marLeft w:val="0"/>
              <w:marRight w:val="0"/>
              <w:marTop w:val="0"/>
              <w:marBottom w:val="0"/>
              <w:divBdr>
                <w:top w:val="none" w:sz="0" w:space="0" w:color="auto"/>
                <w:left w:val="none" w:sz="0" w:space="0" w:color="auto"/>
                <w:bottom w:val="none" w:sz="0" w:space="0" w:color="auto"/>
                <w:right w:val="none" w:sz="0" w:space="0" w:color="auto"/>
              </w:divBdr>
            </w:div>
          </w:divsChild>
        </w:div>
        <w:div w:id="1353527450">
          <w:marLeft w:val="0"/>
          <w:marRight w:val="0"/>
          <w:marTop w:val="0"/>
          <w:marBottom w:val="0"/>
          <w:divBdr>
            <w:top w:val="none" w:sz="0" w:space="0" w:color="auto"/>
            <w:left w:val="none" w:sz="0" w:space="0" w:color="auto"/>
            <w:bottom w:val="none" w:sz="0" w:space="0" w:color="auto"/>
            <w:right w:val="none" w:sz="0" w:space="0" w:color="auto"/>
          </w:divBdr>
          <w:divsChild>
            <w:div w:id="788547091">
              <w:marLeft w:val="0"/>
              <w:marRight w:val="0"/>
              <w:marTop w:val="0"/>
              <w:marBottom w:val="0"/>
              <w:divBdr>
                <w:top w:val="none" w:sz="0" w:space="0" w:color="auto"/>
                <w:left w:val="none" w:sz="0" w:space="0" w:color="auto"/>
                <w:bottom w:val="none" w:sz="0" w:space="0" w:color="auto"/>
                <w:right w:val="none" w:sz="0" w:space="0" w:color="auto"/>
              </w:divBdr>
            </w:div>
          </w:divsChild>
        </w:div>
        <w:div w:id="1681195121">
          <w:marLeft w:val="0"/>
          <w:marRight w:val="0"/>
          <w:marTop w:val="0"/>
          <w:marBottom w:val="0"/>
          <w:divBdr>
            <w:top w:val="none" w:sz="0" w:space="0" w:color="auto"/>
            <w:left w:val="none" w:sz="0" w:space="0" w:color="auto"/>
            <w:bottom w:val="none" w:sz="0" w:space="0" w:color="auto"/>
            <w:right w:val="none" w:sz="0" w:space="0" w:color="auto"/>
          </w:divBdr>
          <w:divsChild>
            <w:div w:id="409812799">
              <w:marLeft w:val="0"/>
              <w:marRight w:val="0"/>
              <w:marTop w:val="0"/>
              <w:marBottom w:val="0"/>
              <w:divBdr>
                <w:top w:val="none" w:sz="0" w:space="0" w:color="auto"/>
                <w:left w:val="none" w:sz="0" w:space="0" w:color="auto"/>
                <w:bottom w:val="none" w:sz="0" w:space="0" w:color="auto"/>
                <w:right w:val="none" w:sz="0" w:space="0" w:color="auto"/>
              </w:divBdr>
            </w:div>
          </w:divsChild>
        </w:div>
        <w:div w:id="1686592371">
          <w:marLeft w:val="0"/>
          <w:marRight w:val="0"/>
          <w:marTop w:val="0"/>
          <w:marBottom w:val="0"/>
          <w:divBdr>
            <w:top w:val="none" w:sz="0" w:space="0" w:color="auto"/>
            <w:left w:val="none" w:sz="0" w:space="0" w:color="auto"/>
            <w:bottom w:val="none" w:sz="0" w:space="0" w:color="auto"/>
            <w:right w:val="none" w:sz="0" w:space="0" w:color="auto"/>
          </w:divBdr>
          <w:divsChild>
            <w:div w:id="1818916198">
              <w:marLeft w:val="0"/>
              <w:marRight w:val="0"/>
              <w:marTop w:val="0"/>
              <w:marBottom w:val="0"/>
              <w:divBdr>
                <w:top w:val="none" w:sz="0" w:space="0" w:color="auto"/>
                <w:left w:val="none" w:sz="0" w:space="0" w:color="auto"/>
                <w:bottom w:val="none" w:sz="0" w:space="0" w:color="auto"/>
                <w:right w:val="none" w:sz="0" w:space="0" w:color="auto"/>
              </w:divBdr>
            </w:div>
          </w:divsChild>
        </w:div>
        <w:div w:id="1928691547">
          <w:marLeft w:val="0"/>
          <w:marRight w:val="0"/>
          <w:marTop w:val="0"/>
          <w:marBottom w:val="0"/>
          <w:divBdr>
            <w:top w:val="none" w:sz="0" w:space="0" w:color="auto"/>
            <w:left w:val="none" w:sz="0" w:space="0" w:color="auto"/>
            <w:bottom w:val="none" w:sz="0" w:space="0" w:color="auto"/>
            <w:right w:val="none" w:sz="0" w:space="0" w:color="auto"/>
          </w:divBdr>
          <w:divsChild>
            <w:div w:id="1605308110">
              <w:marLeft w:val="0"/>
              <w:marRight w:val="0"/>
              <w:marTop w:val="0"/>
              <w:marBottom w:val="0"/>
              <w:divBdr>
                <w:top w:val="none" w:sz="0" w:space="0" w:color="auto"/>
                <w:left w:val="none" w:sz="0" w:space="0" w:color="auto"/>
                <w:bottom w:val="none" w:sz="0" w:space="0" w:color="auto"/>
                <w:right w:val="none" w:sz="0" w:space="0" w:color="auto"/>
              </w:divBdr>
            </w:div>
          </w:divsChild>
        </w:div>
        <w:div w:id="1480032240">
          <w:marLeft w:val="0"/>
          <w:marRight w:val="0"/>
          <w:marTop w:val="0"/>
          <w:marBottom w:val="0"/>
          <w:divBdr>
            <w:top w:val="none" w:sz="0" w:space="0" w:color="auto"/>
            <w:left w:val="none" w:sz="0" w:space="0" w:color="auto"/>
            <w:bottom w:val="none" w:sz="0" w:space="0" w:color="auto"/>
            <w:right w:val="none" w:sz="0" w:space="0" w:color="auto"/>
          </w:divBdr>
          <w:divsChild>
            <w:div w:id="1745833405">
              <w:marLeft w:val="0"/>
              <w:marRight w:val="0"/>
              <w:marTop w:val="0"/>
              <w:marBottom w:val="0"/>
              <w:divBdr>
                <w:top w:val="none" w:sz="0" w:space="0" w:color="auto"/>
                <w:left w:val="none" w:sz="0" w:space="0" w:color="auto"/>
                <w:bottom w:val="none" w:sz="0" w:space="0" w:color="auto"/>
                <w:right w:val="none" w:sz="0" w:space="0" w:color="auto"/>
              </w:divBdr>
            </w:div>
          </w:divsChild>
        </w:div>
        <w:div w:id="1249194058">
          <w:marLeft w:val="0"/>
          <w:marRight w:val="0"/>
          <w:marTop w:val="0"/>
          <w:marBottom w:val="0"/>
          <w:divBdr>
            <w:top w:val="none" w:sz="0" w:space="0" w:color="auto"/>
            <w:left w:val="none" w:sz="0" w:space="0" w:color="auto"/>
            <w:bottom w:val="none" w:sz="0" w:space="0" w:color="auto"/>
            <w:right w:val="none" w:sz="0" w:space="0" w:color="auto"/>
          </w:divBdr>
          <w:divsChild>
            <w:div w:id="1083722873">
              <w:marLeft w:val="0"/>
              <w:marRight w:val="0"/>
              <w:marTop w:val="0"/>
              <w:marBottom w:val="0"/>
              <w:divBdr>
                <w:top w:val="none" w:sz="0" w:space="0" w:color="auto"/>
                <w:left w:val="none" w:sz="0" w:space="0" w:color="auto"/>
                <w:bottom w:val="none" w:sz="0" w:space="0" w:color="auto"/>
                <w:right w:val="none" w:sz="0" w:space="0" w:color="auto"/>
              </w:divBdr>
            </w:div>
          </w:divsChild>
        </w:div>
        <w:div w:id="412629288">
          <w:marLeft w:val="0"/>
          <w:marRight w:val="0"/>
          <w:marTop w:val="0"/>
          <w:marBottom w:val="0"/>
          <w:divBdr>
            <w:top w:val="none" w:sz="0" w:space="0" w:color="auto"/>
            <w:left w:val="none" w:sz="0" w:space="0" w:color="auto"/>
            <w:bottom w:val="none" w:sz="0" w:space="0" w:color="auto"/>
            <w:right w:val="none" w:sz="0" w:space="0" w:color="auto"/>
          </w:divBdr>
          <w:divsChild>
            <w:div w:id="664363622">
              <w:marLeft w:val="0"/>
              <w:marRight w:val="0"/>
              <w:marTop w:val="0"/>
              <w:marBottom w:val="0"/>
              <w:divBdr>
                <w:top w:val="none" w:sz="0" w:space="0" w:color="auto"/>
                <w:left w:val="none" w:sz="0" w:space="0" w:color="auto"/>
                <w:bottom w:val="none" w:sz="0" w:space="0" w:color="auto"/>
                <w:right w:val="none" w:sz="0" w:space="0" w:color="auto"/>
              </w:divBdr>
            </w:div>
          </w:divsChild>
        </w:div>
        <w:div w:id="638458074">
          <w:marLeft w:val="0"/>
          <w:marRight w:val="0"/>
          <w:marTop w:val="0"/>
          <w:marBottom w:val="0"/>
          <w:divBdr>
            <w:top w:val="none" w:sz="0" w:space="0" w:color="auto"/>
            <w:left w:val="none" w:sz="0" w:space="0" w:color="auto"/>
            <w:bottom w:val="none" w:sz="0" w:space="0" w:color="auto"/>
            <w:right w:val="none" w:sz="0" w:space="0" w:color="auto"/>
          </w:divBdr>
          <w:divsChild>
            <w:div w:id="1237281533">
              <w:marLeft w:val="0"/>
              <w:marRight w:val="0"/>
              <w:marTop w:val="0"/>
              <w:marBottom w:val="0"/>
              <w:divBdr>
                <w:top w:val="none" w:sz="0" w:space="0" w:color="auto"/>
                <w:left w:val="none" w:sz="0" w:space="0" w:color="auto"/>
                <w:bottom w:val="none" w:sz="0" w:space="0" w:color="auto"/>
                <w:right w:val="none" w:sz="0" w:space="0" w:color="auto"/>
              </w:divBdr>
            </w:div>
          </w:divsChild>
        </w:div>
        <w:div w:id="271984959">
          <w:marLeft w:val="0"/>
          <w:marRight w:val="0"/>
          <w:marTop w:val="0"/>
          <w:marBottom w:val="0"/>
          <w:divBdr>
            <w:top w:val="none" w:sz="0" w:space="0" w:color="auto"/>
            <w:left w:val="none" w:sz="0" w:space="0" w:color="auto"/>
            <w:bottom w:val="none" w:sz="0" w:space="0" w:color="auto"/>
            <w:right w:val="none" w:sz="0" w:space="0" w:color="auto"/>
          </w:divBdr>
          <w:divsChild>
            <w:div w:id="1985308680">
              <w:marLeft w:val="0"/>
              <w:marRight w:val="0"/>
              <w:marTop w:val="0"/>
              <w:marBottom w:val="0"/>
              <w:divBdr>
                <w:top w:val="none" w:sz="0" w:space="0" w:color="auto"/>
                <w:left w:val="none" w:sz="0" w:space="0" w:color="auto"/>
                <w:bottom w:val="none" w:sz="0" w:space="0" w:color="auto"/>
                <w:right w:val="none" w:sz="0" w:space="0" w:color="auto"/>
              </w:divBdr>
            </w:div>
          </w:divsChild>
        </w:div>
        <w:div w:id="1287850588">
          <w:marLeft w:val="0"/>
          <w:marRight w:val="0"/>
          <w:marTop w:val="0"/>
          <w:marBottom w:val="0"/>
          <w:divBdr>
            <w:top w:val="none" w:sz="0" w:space="0" w:color="auto"/>
            <w:left w:val="none" w:sz="0" w:space="0" w:color="auto"/>
            <w:bottom w:val="none" w:sz="0" w:space="0" w:color="auto"/>
            <w:right w:val="none" w:sz="0" w:space="0" w:color="auto"/>
          </w:divBdr>
          <w:divsChild>
            <w:div w:id="1937400257">
              <w:marLeft w:val="0"/>
              <w:marRight w:val="0"/>
              <w:marTop w:val="0"/>
              <w:marBottom w:val="0"/>
              <w:divBdr>
                <w:top w:val="none" w:sz="0" w:space="0" w:color="auto"/>
                <w:left w:val="none" w:sz="0" w:space="0" w:color="auto"/>
                <w:bottom w:val="none" w:sz="0" w:space="0" w:color="auto"/>
                <w:right w:val="none" w:sz="0" w:space="0" w:color="auto"/>
              </w:divBdr>
            </w:div>
          </w:divsChild>
        </w:div>
        <w:div w:id="1845195404">
          <w:marLeft w:val="0"/>
          <w:marRight w:val="0"/>
          <w:marTop w:val="0"/>
          <w:marBottom w:val="0"/>
          <w:divBdr>
            <w:top w:val="none" w:sz="0" w:space="0" w:color="auto"/>
            <w:left w:val="none" w:sz="0" w:space="0" w:color="auto"/>
            <w:bottom w:val="none" w:sz="0" w:space="0" w:color="auto"/>
            <w:right w:val="none" w:sz="0" w:space="0" w:color="auto"/>
          </w:divBdr>
          <w:divsChild>
            <w:div w:id="112673846">
              <w:marLeft w:val="0"/>
              <w:marRight w:val="0"/>
              <w:marTop w:val="0"/>
              <w:marBottom w:val="0"/>
              <w:divBdr>
                <w:top w:val="none" w:sz="0" w:space="0" w:color="auto"/>
                <w:left w:val="none" w:sz="0" w:space="0" w:color="auto"/>
                <w:bottom w:val="none" w:sz="0" w:space="0" w:color="auto"/>
                <w:right w:val="none" w:sz="0" w:space="0" w:color="auto"/>
              </w:divBdr>
            </w:div>
          </w:divsChild>
        </w:div>
        <w:div w:id="2099860843">
          <w:marLeft w:val="0"/>
          <w:marRight w:val="0"/>
          <w:marTop w:val="0"/>
          <w:marBottom w:val="0"/>
          <w:divBdr>
            <w:top w:val="none" w:sz="0" w:space="0" w:color="auto"/>
            <w:left w:val="none" w:sz="0" w:space="0" w:color="auto"/>
            <w:bottom w:val="none" w:sz="0" w:space="0" w:color="auto"/>
            <w:right w:val="none" w:sz="0" w:space="0" w:color="auto"/>
          </w:divBdr>
          <w:divsChild>
            <w:div w:id="31199505">
              <w:marLeft w:val="0"/>
              <w:marRight w:val="0"/>
              <w:marTop w:val="0"/>
              <w:marBottom w:val="0"/>
              <w:divBdr>
                <w:top w:val="none" w:sz="0" w:space="0" w:color="auto"/>
                <w:left w:val="none" w:sz="0" w:space="0" w:color="auto"/>
                <w:bottom w:val="none" w:sz="0" w:space="0" w:color="auto"/>
                <w:right w:val="none" w:sz="0" w:space="0" w:color="auto"/>
              </w:divBdr>
            </w:div>
            <w:div w:id="996421758">
              <w:marLeft w:val="0"/>
              <w:marRight w:val="0"/>
              <w:marTop w:val="0"/>
              <w:marBottom w:val="0"/>
              <w:divBdr>
                <w:top w:val="none" w:sz="0" w:space="0" w:color="auto"/>
                <w:left w:val="none" w:sz="0" w:space="0" w:color="auto"/>
                <w:bottom w:val="none" w:sz="0" w:space="0" w:color="auto"/>
                <w:right w:val="none" w:sz="0" w:space="0" w:color="auto"/>
              </w:divBdr>
            </w:div>
            <w:div w:id="2026012387">
              <w:marLeft w:val="0"/>
              <w:marRight w:val="0"/>
              <w:marTop w:val="0"/>
              <w:marBottom w:val="0"/>
              <w:divBdr>
                <w:top w:val="none" w:sz="0" w:space="0" w:color="auto"/>
                <w:left w:val="none" w:sz="0" w:space="0" w:color="auto"/>
                <w:bottom w:val="none" w:sz="0" w:space="0" w:color="auto"/>
                <w:right w:val="none" w:sz="0" w:space="0" w:color="auto"/>
              </w:divBdr>
            </w:div>
          </w:divsChild>
        </w:div>
        <w:div w:id="1871257103">
          <w:marLeft w:val="0"/>
          <w:marRight w:val="0"/>
          <w:marTop w:val="0"/>
          <w:marBottom w:val="0"/>
          <w:divBdr>
            <w:top w:val="none" w:sz="0" w:space="0" w:color="auto"/>
            <w:left w:val="none" w:sz="0" w:space="0" w:color="auto"/>
            <w:bottom w:val="none" w:sz="0" w:space="0" w:color="auto"/>
            <w:right w:val="none" w:sz="0" w:space="0" w:color="auto"/>
          </w:divBdr>
          <w:divsChild>
            <w:div w:id="187256156">
              <w:marLeft w:val="0"/>
              <w:marRight w:val="0"/>
              <w:marTop w:val="0"/>
              <w:marBottom w:val="0"/>
              <w:divBdr>
                <w:top w:val="none" w:sz="0" w:space="0" w:color="auto"/>
                <w:left w:val="none" w:sz="0" w:space="0" w:color="auto"/>
                <w:bottom w:val="none" w:sz="0" w:space="0" w:color="auto"/>
                <w:right w:val="none" w:sz="0" w:space="0" w:color="auto"/>
              </w:divBdr>
            </w:div>
            <w:div w:id="1921984362">
              <w:marLeft w:val="0"/>
              <w:marRight w:val="0"/>
              <w:marTop w:val="0"/>
              <w:marBottom w:val="0"/>
              <w:divBdr>
                <w:top w:val="none" w:sz="0" w:space="0" w:color="auto"/>
                <w:left w:val="none" w:sz="0" w:space="0" w:color="auto"/>
                <w:bottom w:val="none" w:sz="0" w:space="0" w:color="auto"/>
                <w:right w:val="none" w:sz="0" w:space="0" w:color="auto"/>
              </w:divBdr>
            </w:div>
            <w:div w:id="733234270">
              <w:marLeft w:val="0"/>
              <w:marRight w:val="0"/>
              <w:marTop w:val="0"/>
              <w:marBottom w:val="0"/>
              <w:divBdr>
                <w:top w:val="none" w:sz="0" w:space="0" w:color="auto"/>
                <w:left w:val="none" w:sz="0" w:space="0" w:color="auto"/>
                <w:bottom w:val="none" w:sz="0" w:space="0" w:color="auto"/>
                <w:right w:val="none" w:sz="0" w:space="0" w:color="auto"/>
              </w:divBdr>
            </w:div>
            <w:div w:id="1649627271">
              <w:marLeft w:val="0"/>
              <w:marRight w:val="0"/>
              <w:marTop w:val="0"/>
              <w:marBottom w:val="0"/>
              <w:divBdr>
                <w:top w:val="none" w:sz="0" w:space="0" w:color="auto"/>
                <w:left w:val="none" w:sz="0" w:space="0" w:color="auto"/>
                <w:bottom w:val="none" w:sz="0" w:space="0" w:color="auto"/>
                <w:right w:val="none" w:sz="0" w:space="0" w:color="auto"/>
              </w:divBdr>
            </w:div>
          </w:divsChild>
        </w:div>
        <w:div w:id="1016495854">
          <w:marLeft w:val="0"/>
          <w:marRight w:val="0"/>
          <w:marTop w:val="0"/>
          <w:marBottom w:val="0"/>
          <w:divBdr>
            <w:top w:val="none" w:sz="0" w:space="0" w:color="auto"/>
            <w:left w:val="none" w:sz="0" w:space="0" w:color="auto"/>
            <w:bottom w:val="none" w:sz="0" w:space="0" w:color="auto"/>
            <w:right w:val="none" w:sz="0" w:space="0" w:color="auto"/>
          </w:divBdr>
          <w:divsChild>
            <w:div w:id="1128351767">
              <w:marLeft w:val="0"/>
              <w:marRight w:val="0"/>
              <w:marTop w:val="0"/>
              <w:marBottom w:val="0"/>
              <w:divBdr>
                <w:top w:val="none" w:sz="0" w:space="0" w:color="auto"/>
                <w:left w:val="none" w:sz="0" w:space="0" w:color="auto"/>
                <w:bottom w:val="none" w:sz="0" w:space="0" w:color="auto"/>
                <w:right w:val="none" w:sz="0" w:space="0" w:color="auto"/>
              </w:divBdr>
            </w:div>
          </w:divsChild>
        </w:div>
        <w:div w:id="1912503391">
          <w:marLeft w:val="0"/>
          <w:marRight w:val="0"/>
          <w:marTop w:val="0"/>
          <w:marBottom w:val="0"/>
          <w:divBdr>
            <w:top w:val="none" w:sz="0" w:space="0" w:color="auto"/>
            <w:left w:val="none" w:sz="0" w:space="0" w:color="auto"/>
            <w:bottom w:val="none" w:sz="0" w:space="0" w:color="auto"/>
            <w:right w:val="none" w:sz="0" w:space="0" w:color="auto"/>
          </w:divBdr>
          <w:divsChild>
            <w:div w:id="296955917">
              <w:marLeft w:val="0"/>
              <w:marRight w:val="0"/>
              <w:marTop w:val="0"/>
              <w:marBottom w:val="0"/>
              <w:divBdr>
                <w:top w:val="none" w:sz="0" w:space="0" w:color="auto"/>
                <w:left w:val="none" w:sz="0" w:space="0" w:color="auto"/>
                <w:bottom w:val="none" w:sz="0" w:space="0" w:color="auto"/>
                <w:right w:val="none" w:sz="0" w:space="0" w:color="auto"/>
              </w:divBdr>
            </w:div>
          </w:divsChild>
        </w:div>
        <w:div w:id="618495140">
          <w:marLeft w:val="0"/>
          <w:marRight w:val="0"/>
          <w:marTop w:val="0"/>
          <w:marBottom w:val="0"/>
          <w:divBdr>
            <w:top w:val="none" w:sz="0" w:space="0" w:color="auto"/>
            <w:left w:val="none" w:sz="0" w:space="0" w:color="auto"/>
            <w:bottom w:val="none" w:sz="0" w:space="0" w:color="auto"/>
            <w:right w:val="none" w:sz="0" w:space="0" w:color="auto"/>
          </w:divBdr>
          <w:divsChild>
            <w:div w:id="1849369533">
              <w:marLeft w:val="0"/>
              <w:marRight w:val="0"/>
              <w:marTop w:val="0"/>
              <w:marBottom w:val="0"/>
              <w:divBdr>
                <w:top w:val="none" w:sz="0" w:space="0" w:color="auto"/>
                <w:left w:val="none" w:sz="0" w:space="0" w:color="auto"/>
                <w:bottom w:val="none" w:sz="0" w:space="0" w:color="auto"/>
                <w:right w:val="none" w:sz="0" w:space="0" w:color="auto"/>
              </w:divBdr>
            </w:div>
          </w:divsChild>
        </w:div>
        <w:div w:id="1517966432">
          <w:marLeft w:val="0"/>
          <w:marRight w:val="0"/>
          <w:marTop w:val="0"/>
          <w:marBottom w:val="0"/>
          <w:divBdr>
            <w:top w:val="none" w:sz="0" w:space="0" w:color="auto"/>
            <w:left w:val="none" w:sz="0" w:space="0" w:color="auto"/>
            <w:bottom w:val="none" w:sz="0" w:space="0" w:color="auto"/>
            <w:right w:val="none" w:sz="0" w:space="0" w:color="auto"/>
          </w:divBdr>
          <w:divsChild>
            <w:div w:id="1576091344">
              <w:marLeft w:val="0"/>
              <w:marRight w:val="0"/>
              <w:marTop w:val="0"/>
              <w:marBottom w:val="0"/>
              <w:divBdr>
                <w:top w:val="none" w:sz="0" w:space="0" w:color="auto"/>
                <w:left w:val="none" w:sz="0" w:space="0" w:color="auto"/>
                <w:bottom w:val="none" w:sz="0" w:space="0" w:color="auto"/>
                <w:right w:val="none" w:sz="0" w:space="0" w:color="auto"/>
              </w:divBdr>
            </w:div>
          </w:divsChild>
        </w:div>
        <w:div w:id="1142652245">
          <w:marLeft w:val="0"/>
          <w:marRight w:val="0"/>
          <w:marTop w:val="0"/>
          <w:marBottom w:val="0"/>
          <w:divBdr>
            <w:top w:val="none" w:sz="0" w:space="0" w:color="auto"/>
            <w:left w:val="none" w:sz="0" w:space="0" w:color="auto"/>
            <w:bottom w:val="none" w:sz="0" w:space="0" w:color="auto"/>
            <w:right w:val="none" w:sz="0" w:space="0" w:color="auto"/>
          </w:divBdr>
          <w:divsChild>
            <w:div w:id="2080588399">
              <w:marLeft w:val="0"/>
              <w:marRight w:val="0"/>
              <w:marTop w:val="0"/>
              <w:marBottom w:val="0"/>
              <w:divBdr>
                <w:top w:val="none" w:sz="0" w:space="0" w:color="auto"/>
                <w:left w:val="none" w:sz="0" w:space="0" w:color="auto"/>
                <w:bottom w:val="none" w:sz="0" w:space="0" w:color="auto"/>
                <w:right w:val="none" w:sz="0" w:space="0" w:color="auto"/>
              </w:divBdr>
            </w:div>
          </w:divsChild>
        </w:div>
        <w:div w:id="822237725">
          <w:marLeft w:val="0"/>
          <w:marRight w:val="0"/>
          <w:marTop w:val="0"/>
          <w:marBottom w:val="0"/>
          <w:divBdr>
            <w:top w:val="none" w:sz="0" w:space="0" w:color="auto"/>
            <w:left w:val="none" w:sz="0" w:space="0" w:color="auto"/>
            <w:bottom w:val="none" w:sz="0" w:space="0" w:color="auto"/>
            <w:right w:val="none" w:sz="0" w:space="0" w:color="auto"/>
          </w:divBdr>
          <w:divsChild>
            <w:div w:id="1117067600">
              <w:marLeft w:val="0"/>
              <w:marRight w:val="0"/>
              <w:marTop w:val="0"/>
              <w:marBottom w:val="0"/>
              <w:divBdr>
                <w:top w:val="none" w:sz="0" w:space="0" w:color="auto"/>
                <w:left w:val="none" w:sz="0" w:space="0" w:color="auto"/>
                <w:bottom w:val="none" w:sz="0" w:space="0" w:color="auto"/>
                <w:right w:val="none" w:sz="0" w:space="0" w:color="auto"/>
              </w:divBdr>
            </w:div>
          </w:divsChild>
        </w:div>
        <w:div w:id="22098755">
          <w:marLeft w:val="0"/>
          <w:marRight w:val="0"/>
          <w:marTop w:val="0"/>
          <w:marBottom w:val="0"/>
          <w:divBdr>
            <w:top w:val="none" w:sz="0" w:space="0" w:color="auto"/>
            <w:left w:val="none" w:sz="0" w:space="0" w:color="auto"/>
            <w:bottom w:val="none" w:sz="0" w:space="0" w:color="auto"/>
            <w:right w:val="none" w:sz="0" w:space="0" w:color="auto"/>
          </w:divBdr>
          <w:divsChild>
            <w:div w:id="624654638">
              <w:marLeft w:val="0"/>
              <w:marRight w:val="0"/>
              <w:marTop w:val="0"/>
              <w:marBottom w:val="0"/>
              <w:divBdr>
                <w:top w:val="none" w:sz="0" w:space="0" w:color="auto"/>
                <w:left w:val="none" w:sz="0" w:space="0" w:color="auto"/>
                <w:bottom w:val="none" w:sz="0" w:space="0" w:color="auto"/>
                <w:right w:val="none" w:sz="0" w:space="0" w:color="auto"/>
              </w:divBdr>
            </w:div>
          </w:divsChild>
        </w:div>
        <w:div w:id="944314341">
          <w:marLeft w:val="0"/>
          <w:marRight w:val="0"/>
          <w:marTop w:val="0"/>
          <w:marBottom w:val="0"/>
          <w:divBdr>
            <w:top w:val="none" w:sz="0" w:space="0" w:color="auto"/>
            <w:left w:val="none" w:sz="0" w:space="0" w:color="auto"/>
            <w:bottom w:val="none" w:sz="0" w:space="0" w:color="auto"/>
            <w:right w:val="none" w:sz="0" w:space="0" w:color="auto"/>
          </w:divBdr>
          <w:divsChild>
            <w:div w:id="467279785">
              <w:marLeft w:val="0"/>
              <w:marRight w:val="0"/>
              <w:marTop w:val="0"/>
              <w:marBottom w:val="0"/>
              <w:divBdr>
                <w:top w:val="none" w:sz="0" w:space="0" w:color="auto"/>
                <w:left w:val="none" w:sz="0" w:space="0" w:color="auto"/>
                <w:bottom w:val="none" w:sz="0" w:space="0" w:color="auto"/>
                <w:right w:val="none" w:sz="0" w:space="0" w:color="auto"/>
              </w:divBdr>
            </w:div>
          </w:divsChild>
        </w:div>
        <w:div w:id="725446728">
          <w:marLeft w:val="0"/>
          <w:marRight w:val="0"/>
          <w:marTop w:val="0"/>
          <w:marBottom w:val="0"/>
          <w:divBdr>
            <w:top w:val="none" w:sz="0" w:space="0" w:color="auto"/>
            <w:left w:val="none" w:sz="0" w:space="0" w:color="auto"/>
            <w:bottom w:val="none" w:sz="0" w:space="0" w:color="auto"/>
            <w:right w:val="none" w:sz="0" w:space="0" w:color="auto"/>
          </w:divBdr>
          <w:divsChild>
            <w:div w:id="1181354122">
              <w:marLeft w:val="0"/>
              <w:marRight w:val="0"/>
              <w:marTop w:val="0"/>
              <w:marBottom w:val="0"/>
              <w:divBdr>
                <w:top w:val="none" w:sz="0" w:space="0" w:color="auto"/>
                <w:left w:val="none" w:sz="0" w:space="0" w:color="auto"/>
                <w:bottom w:val="none" w:sz="0" w:space="0" w:color="auto"/>
                <w:right w:val="none" w:sz="0" w:space="0" w:color="auto"/>
              </w:divBdr>
            </w:div>
          </w:divsChild>
        </w:div>
        <w:div w:id="1988435122">
          <w:marLeft w:val="0"/>
          <w:marRight w:val="0"/>
          <w:marTop w:val="0"/>
          <w:marBottom w:val="0"/>
          <w:divBdr>
            <w:top w:val="none" w:sz="0" w:space="0" w:color="auto"/>
            <w:left w:val="none" w:sz="0" w:space="0" w:color="auto"/>
            <w:bottom w:val="none" w:sz="0" w:space="0" w:color="auto"/>
            <w:right w:val="none" w:sz="0" w:space="0" w:color="auto"/>
          </w:divBdr>
          <w:divsChild>
            <w:div w:id="445732797">
              <w:marLeft w:val="0"/>
              <w:marRight w:val="0"/>
              <w:marTop w:val="0"/>
              <w:marBottom w:val="0"/>
              <w:divBdr>
                <w:top w:val="none" w:sz="0" w:space="0" w:color="auto"/>
                <w:left w:val="none" w:sz="0" w:space="0" w:color="auto"/>
                <w:bottom w:val="none" w:sz="0" w:space="0" w:color="auto"/>
                <w:right w:val="none" w:sz="0" w:space="0" w:color="auto"/>
              </w:divBdr>
            </w:div>
            <w:div w:id="115568061">
              <w:marLeft w:val="0"/>
              <w:marRight w:val="0"/>
              <w:marTop w:val="0"/>
              <w:marBottom w:val="0"/>
              <w:divBdr>
                <w:top w:val="none" w:sz="0" w:space="0" w:color="auto"/>
                <w:left w:val="none" w:sz="0" w:space="0" w:color="auto"/>
                <w:bottom w:val="none" w:sz="0" w:space="0" w:color="auto"/>
                <w:right w:val="none" w:sz="0" w:space="0" w:color="auto"/>
              </w:divBdr>
            </w:div>
            <w:div w:id="645360708">
              <w:marLeft w:val="0"/>
              <w:marRight w:val="0"/>
              <w:marTop w:val="0"/>
              <w:marBottom w:val="0"/>
              <w:divBdr>
                <w:top w:val="none" w:sz="0" w:space="0" w:color="auto"/>
                <w:left w:val="none" w:sz="0" w:space="0" w:color="auto"/>
                <w:bottom w:val="none" w:sz="0" w:space="0" w:color="auto"/>
                <w:right w:val="none" w:sz="0" w:space="0" w:color="auto"/>
              </w:divBdr>
            </w:div>
            <w:div w:id="325128685">
              <w:marLeft w:val="0"/>
              <w:marRight w:val="0"/>
              <w:marTop w:val="0"/>
              <w:marBottom w:val="0"/>
              <w:divBdr>
                <w:top w:val="none" w:sz="0" w:space="0" w:color="auto"/>
                <w:left w:val="none" w:sz="0" w:space="0" w:color="auto"/>
                <w:bottom w:val="none" w:sz="0" w:space="0" w:color="auto"/>
                <w:right w:val="none" w:sz="0" w:space="0" w:color="auto"/>
              </w:divBdr>
            </w:div>
            <w:div w:id="1198858916">
              <w:marLeft w:val="0"/>
              <w:marRight w:val="0"/>
              <w:marTop w:val="0"/>
              <w:marBottom w:val="0"/>
              <w:divBdr>
                <w:top w:val="none" w:sz="0" w:space="0" w:color="auto"/>
                <w:left w:val="none" w:sz="0" w:space="0" w:color="auto"/>
                <w:bottom w:val="none" w:sz="0" w:space="0" w:color="auto"/>
                <w:right w:val="none" w:sz="0" w:space="0" w:color="auto"/>
              </w:divBdr>
            </w:div>
            <w:div w:id="25640217">
              <w:marLeft w:val="0"/>
              <w:marRight w:val="0"/>
              <w:marTop w:val="0"/>
              <w:marBottom w:val="0"/>
              <w:divBdr>
                <w:top w:val="none" w:sz="0" w:space="0" w:color="auto"/>
                <w:left w:val="none" w:sz="0" w:space="0" w:color="auto"/>
                <w:bottom w:val="none" w:sz="0" w:space="0" w:color="auto"/>
                <w:right w:val="none" w:sz="0" w:space="0" w:color="auto"/>
              </w:divBdr>
            </w:div>
            <w:div w:id="308242289">
              <w:marLeft w:val="0"/>
              <w:marRight w:val="0"/>
              <w:marTop w:val="0"/>
              <w:marBottom w:val="0"/>
              <w:divBdr>
                <w:top w:val="none" w:sz="0" w:space="0" w:color="auto"/>
                <w:left w:val="none" w:sz="0" w:space="0" w:color="auto"/>
                <w:bottom w:val="none" w:sz="0" w:space="0" w:color="auto"/>
                <w:right w:val="none" w:sz="0" w:space="0" w:color="auto"/>
              </w:divBdr>
            </w:div>
            <w:div w:id="81296670">
              <w:marLeft w:val="0"/>
              <w:marRight w:val="0"/>
              <w:marTop w:val="0"/>
              <w:marBottom w:val="0"/>
              <w:divBdr>
                <w:top w:val="none" w:sz="0" w:space="0" w:color="auto"/>
                <w:left w:val="none" w:sz="0" w:space="0" w:color="auto"/>
                <w:bottom w:val="none" w:sz="0" w:space="0" w:color="auto"/>
                <w:right w:val="none" w:sz="0" w:space="0" w:color="auto"/>
              </w:divBdr>
            </w:div>
            <w:div w:id="306863717">
              <w:marLeft w:val="0"/>
              <w:marRight w:val="0"/>
              <w:marTop w:val="0"/>
              <w:marBottom w:val="0"/>
              <w:divBdr>
                <w:top w:val="none" w:sz="0" w:space="0" w:color="auto"/>
                <w:left w:val="none" w:sz="0" w:space="0" w:color="auto"/>
                <w:bottom w:val="none" w:sz="0" w:space="0" w:color="auto"/>
                <w:right w:val="none" w:sz="0" w:space="0" w:color="auto"/>
              </w:divBdr>
            </w:div>
            <w:div w:id="1724253381">
              <w:marLeft w:val="0"/>
              <w:marRight w:val="0"/>
              <w:marTop w:val="0"/>
              <w:marBottom w:val="0"/>
              <w:divBdr>
                <w:top w:val="none" w:sz="0" w:space="0" w:color="auto"/>
                <w:left w:val="none" w:sz="0" w:space="0" w:color="auto"/>
                <w:bottom w:val="none" w:sz="0" w:space="0" w:color="auto"/>
                <w:right w:val="none" w:sz="0" w:space="0" w:color="auto"/>
              </w:divBdr>
            </w:div>
          </w:divsChild>
        </w:div>
        <w:div w:id="698748301">
          <w:marLeft w:val="0"/>
          <w:marRight w:val="0"/>
          <w:marTop w:val="0"/>
          <w:marBottom w:val="0"/>
          <w:divBdr>
            <w:top w:val="none" w:sz="0" w:space="0" w:color="auto"/>
            <w:left w:val="none" w:sz="0" w:space="0" w:color="auto"/>
            <w:bottom w:val="none" w:sz="0" w:space="0" w:color="auto"/>
            <w:right w:val="none" w:sz="0" w:space="0" w:color="auto"/>
          </w:divBdr>
          <w:divsChild>
            <w:div w:id="1865708430">
              <w:marLeft w:val="0"/>
              <w:marRight w:val="0"/>
              <w:marTop w:val="0"/>
              <w:marBottom w:val="0"/>
              <w:divBdr>
                <w:top w:val="none" w:sz="0" w:space="0" w:color="auto"/>
                <w:left w:val="none" w:sz="0" w:space="0" w:color="auto"/>
                <w:bottom w:val="none" w:sz="0" w:space="0" w:color="auto"/>
                <w:right w:val="none" w:sz="0" w:space="0" w:color="auto"/>
              </w:divBdr>
            </w:div>
          </w:divsChild>
        </w:div>
        <w:div w:id="1043284084">
          <w:marLeft w:val="0"/>
          <w:marRight w:val="0"/>
          <w:marTop w:val="0"/>
          <w:marBottom w:val="0"/>
          <w:divBdr>
            <w:top w:val="none" w:sz="0" w:space="0" w:color="auto"/>
            <w:left w:val="none" w:sz="0" w:space="0" w:color="auto"/>
            <w:bottom w:val="none" w:sz="0" w:space="0" w:color="auto"/>
            <w:right w:val="none" w:sz="0" w:space="0" w:color="auto"/>
          </w:divBdr>
          <w:divsChild>
            <w:div w:id="1582523934">
              <w:marLeft w:val="0"/>
              <w:marRight w:val="0"/>
              <w:marTop w:val="0"/>
              <w:marBottom w:val="0"/>
              <w:divBdr>
                <w:top w:val="none" w:sz="0" w:space="0" w:color="auto"/>
                <w:left w:val="none" w:sz="0" w:space="0" w:color="auto"/>
                <w:bottom w:val="none" w:sz="0" w:space="0" w:color="auto"/>
                <w:right w:val="none" w:sz="0" w:space="0" w:color="auto"/>
              </w:divBdr>
            </w:div>
          </w:divsChild>
        </w:div>
        <w:div w:id="732897942">
          <w:marLeft w:val="0"/>
          <w:marRight w:val="0"/>
          <w:marTop w:val="0"/>
          <w:marBottom w:val="0"/>
          <w:divBdr>
            <w:top w:val="none" w:sz="0" w:space="0" w:color="auto"/>
            <w:left w:val="none" w:sz="0" w:space="0" w:color="auto"/>
            <w:bottom w:val="none" w:sz="0" w:space="0" w:color="auto"/>
            <w:right w:val="none" w:sz="0" w:space="0" w:color="auto"/>
          </w:divBdr>
          <w:divsChild>
            <w:div w:id="1160389725">
              <w:marLeft w:val="0"/>
              <w:marRight w:val="0"/>
              <w:marTop w:val="0"/>
              <w:marBottom w:val="0"/>
              <w:divBdr>
                <w:top w:val="none" w:sz="0" w:space="0" w:color="auto"/>
                <w:left w:val="none" w:sz="0" w:space="0" w:color="auto"/>
                <w:bottom w:val="none" w:sz="0" w:space="0" w:color="auto"/>
                <w:right w:val="none" w:sz="0" w:space="0" w:color="auto"/>
              </w:divBdr>
            </w:div>
            <w:div w:id="166215221">
              <w:marLeft w:val="0"/>
              <w:marRight w:val="0"/>
              <w:marTop w:val="0"/>
              <w:marBottom w:val="0"/>
              <w:divBdr>
                <w:top w:val="none" w:sz="0" w:space="0" w:color="auto"/>
                <w:left w:val="none" w:sz="0" w:space="0" w:color="auto"/>
                <w:bottom w:val="none" w:sz="0" w:space="0" w:color="auto"/>
                <w:right w:val="none" w:sz="0" w:space="0" w:color="auto"/>
              </w:divBdr>
            </w:div>
            <w:div w:id="118304971">
              <w:marLeft w:val="0"/>
              <w:marRight w:val="0"/>
              <w:marTop w:val="0"/>
              <w:marBottom w:val="0"/>
              <w:divBdr>
                <w:top w:val="none" w:sz="0" w:space="0" w:color="auto"/>
                <w:left w:val="none" w:sz="0" w:space="0" w:color="auto"/>
                <w:bottom w:val="none" w:sz="0" w:space="0" w:color="auto"/>
                <w:right w:val="none" w:sz="0" w:space="0" w:color="auto"/>
              </w:divBdr>
            </w:div>
            <w:div w:id="6293741">
              <w:marLeft w:val="0"/>
              <w:marRight w:val="0"/>
              <w:marTop w:val="0"/>
              <w:marBottom w:val="0"/>
              <w:divBdr>
                <w:top w:val="none" w:sz="0" w:space="0" w:color="auto"/>
                <w:left w:val="none" w:sz="0" w:space="0" w:color="auto"/>
                <w:bottom w:val="none" w:sz="0" w:space="0" w:color="auto"/>
                <w:right w:val="none" w:sz="0" w:space="0" w:color="auto"/>
              </w:divBdr>
            </w:div>
            <w:div w:id="24986953">
              <w:marLeft w:val="0"/>
              <w:marRight w:val="0"/>
              <w:marTop w:val="0"/>
              <w:marBottom w:val="0"/>
              <w:divBdr>
                <w:top w:val="none" w:sz="0" w:space="0" w:color="auto"/>
                <w:left w:val="none" w:sz="0" w:space="0" w:color="auto"/>
                <w:bottom w:val="none" w:sz="0" w:space="0" w:color="auto"/>
                <w:right w:val="none" w:sz="0" w:space="0" w:color="auto"/>
              </w:divBdr>
            </w:div>
            <w:div w:id="774903155">
              <w:marLeft w:val="0"/>
              <w:marRight w:val="0"/>
              <w:marTop w:val="0"/>
              <w:marBottom w:val="0"/>
              <w:divBdr>
                <w:top w:val="none" w:sz="0" w:space="0" w:color="auto"/>
                <w:left w:val="none" w:sz="0" w:space="0" w:color="auto"/>
                <w:bottom w:val="none" w:sz="0" w:space="0" w:color="auto"/>
                <w:right w:val="none" w:sz="0" w:space="0" w:color="auto"/>
              </w:divBdr>
            </w:div>
            <w:div w:id="1700736375">
              <w:marLeft w:val="0"/>
              <w:marRight w:val="0"/>
              <w:marTop w:val="0"/>
              <w:marBottom w:val="0"/>
              <w:divBdr>
                <w:top w:val="none" w:sz="0" w:space="0" w:color="auto"/>
                <w:left w:val="none" w:sz="0" w:space="0" w:color="auto"/>
                <w:bottom w:val="none" w:sz="0" w:space="0" w:color="auto"/>
                <w:right w:val="none" w:sz="0" w:space="0" w:color="auto"/>
              </w:divBdr>
            </w:div>
            <w:div w:id="846863652">
              <w:marLeft w:val="0"/>
              <w:marRight w:val="0"/>
              <w:marTop w:val="0"/>
              <w:marBottom w:val="0"/>
              <w:divBdr>
                <w:top w:val="none" w:sz="0" w:space="0" w:color="auto"/>
                <w:left w:val="none" w:sz="0" w:space="0" w:color="auto"/>
                <w:bottom w:val="none" w:sz="0" w:space="0" w:color="auto"/>
                <w:right w:val="none" w:sz="0" w:space="0" w:color="auto"/>
              </w:divBdr>
            </w:div>
            <w:div w:id="242644030">
              <w:marLeft w:val="0"/>
              <w:marRight w:val="0"/>
              <w:marTop w:val="0"/>
              <w:marBottom w:val="0"/>
              <w:divBdr>
                <w:top w:val="none" w:sz="0" w:space="0" w:color="auto"/>
                <w:left w:val="none" w:sz="0" w:space="0" w:color="auto"/>
                <w:bottom w:val="none" w:sz="0" w:space="0" w:color="auto"/>
                <w:right w:val="none" w:sz="0" w:space="0" w:color="auto"/>
              </w:divBdr>
            </w:div>
            <w:div w:id="379324913">
              <w:marLeft w:val="0"/>
              <w:marRight w:val="0"/>
              <w:marTop w:val="0"/>
              <w:marBottom w:val="0"/>
              <w:divBdr>
                <w:top w:val="none" w:sz="0" w:space="0" w:color="auto"/>
                <w:left w:val="none" w:sz="0" w:space="0" w:color="auto"/>
                <w:bottom w:val="none" w:sz="0" w:space="0" w:color="auto"/>
                <w:right w:val="none" w:sz="0" w:space="0" w:color="auto"/>
              </w:divBdr>
            </w:div>
            <w:div w:id="1857382512">
              <w:marLeft w:val="0"/>
              <w:marRight w:val="0"/>
              <w:marTop w:val="0"/>
              <w:marBottom w:val="0"/>
              <w:divBdr>
                <w:top w:val="none" w:sz="0" w:space="0" w:color="auto"/>
                <w:left w:val="none" w:sz="0" w:space="0" w:color="auto"/>
                <w:bottom w:val="none" w:sz="0" w:space="0" w:color="auto"/>
                <w:right w:val="none" w:sz="0" w:space="0" w:color="auto"/>
              </w:divBdr>
            </w:div>
            <w:div w:id="10265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257278">
      <w:bodyDiv w:val="1"/>
      <w:marLeft w:val="0"/>
      <w:marRight w:val="0"/>
      <w:marTop w:val="0"/>
      <w:marBottom w:val="0"/>
      <w:divBdr>
        <w:top w:val="none" w:sz="0" w:space="0" w:color="auto"/>
        <w:left w:val="none" w:sz="0" w:space="0" w:color="auto"/>
        <w:bottom w:val="none" w:sz="0" w:space="0" w:color="auto"/>
        <w:right w:val="none" w:sz="0" w:space="0" w:color="auto"/>
      </w:divBdr>
    </w:div>
    <w:div w:id="1912037833">
      <w:bodyDiv w:val="1"/>
      <w:marLeft w:val="0"/>
      <w:marRight w:val="0"/>
      <w:marTop w:val="0"/>
      <w:marBottom w:val="0"/>
      <w:divBdr>
        <w:top w:val="none" w:sz="0" w:space="0" w:color="auto"/>
        <w:left w:val="none" w:sz="0" w:space="0" w:color="auto"/>
        <w:bottom w:val="none" w:sz="0" w:space="0" w:color="auto"/>
        <w:right w:val="none" w:sz="0" w:space="0" w:color="auto"/>
      </w:divBdr>
    </w:div>
    <w:div w:id="1912227603">
      <w:bodyDiv w:val="1"/>
      <w:marLeft w:val="0"/>
      <w:marRight w:val="0"/>
      <w:marTop w:val="0"/>
      <w:marBottom w:val="0"/>
      <w:divBdr>
        <w:top w:val="none" w:sz="0" w:space="0" w:color="auto"/>
        <w:left w:val="none" w:sz="0" w:space="0" w:color="auto"/>
        <w:bottom w:val="none" w:sz="0" w:space="0" w:color="auto"/>
        <w:right w:val="none" w:sz="0" w:space="0" w:color="auto"/>
      </w:divBdr>
    </w:div>
    <w:div w:id="1917976750">
      <w:bodyDiv w:val="1"/>
      <w:marLeft w:val="0"/>
      <w:marRight w:val="0"/>
      <w:marTop w:val="0"/>
      <w:marBottom w:val="0"/>
      <w:divBdr>
        <w:top w:val="none" w:sz="0" w:space="0" w:color="auto"/>
        <w:left w:val="none" w:sz="0" w:space="0" w:color="auto"/>
        <w:bottom w:val="none" w:sz="0" w:space="0" w:color="auto"/>
        <w:right w:val="none" w:sz="0" w:space="0" w:color="auto"/>
      </w:divBdr>
    </w:div>
    <w:div w:id="1918052176">
      <w:bodyDiv w:val="1"/>
      <w:marLeft w:val="0"/>
      <w:marRight w:val="0"/>
      <w:marTop w:val="0"/>
      <w:marBottom w:val="0"/>
      <w:divBdr>
        <w:top w:val="none" w:sz="0" w:space="0" w:color="auto"/>
        <w:left w:val="none" w:sz="0" w:space="0" w:color="auto"/>
        <w:bottom w:val="none" w:sz="0" w:space="0" w:color="auto"/>
        <w:right w:val="none" w:sz="0" w:space="0" w:color="auto"/>
      </w:divBdr>
    </w:div>
    <w:div w:id="1929654908">
      <w:bodyDiv w:val="1"/>
      <w:marLeft w:val="0"/>
      <w:marRight w:val="0"/>
      <w:marTop w:val="0"/>
      <w:marBottom w:val="0"/>
      <w:divBdr>
        <w:top w:val="none" w:sz="0" w:space="0" w:color="auto"/>
        <w:left w:val="none" w:sz="0" w:space="0" w:color="auto"/>
        <w:bottom w:val="none" w:sz="0" w:space="0" w:color="auto"/>
        <w:right w:val="none" w:sz="0" w:space="0" w:color="auto"/>
      </w:divBdr>
    </w:div>
    <w:div w:id="1936552650">
      <w:bodyDiv w:val="1"/>
      <w:marLeft w:val="0"/>
      <w:marRight w:val="0"/>
      <w:marTop w:val="0"/>
      <w:marBottom w:val="0"/>
      <w:divBdr>
        <w:top w:val="none" w:sz="0" w:space="0" w:color="auto"/>
        <w:left w:val="none" w:sz="0" w:space="0" w:color="auto"/>
        <w:bottom w:val="none" w:sz="0" w:space="0" w:color="auto"/>
        <w:right w:val="none" w:sz="0" w:space="0" w:color="auto"/>
      </w:divBdr>
    </w:div>
    <w:div w:id="1936745389">
      <w:bodyDiv w:val="1"/>
      <w:marLeft w:val="0"/>
      <w:marRight w:val="0"/>
      <w:marTop w:val="0"/>
      <w:marBottom w:val="0"/>
      <w:divBdr>
        <w:top w:val="none" w:sz="0" w:space="0" w:color="auto"/>
        <w:left w:val="none" w:sz="0" w:space="0" w:color="auto"/>
        <w:bottom w:val="none" w:sz="0" w:space="0" w:color="auto"/>
        <w:right w:val="none" w:sz="0" w:space="0" w:color="auto"/>
      </w:divBdr>
    </w:div>
    <w:div w:id="1936817862">
      <w:bodyDiv w:val="1"/>
      <w:marLeft w:val="0"/>
      <w:marRight w:val="0"/>
      <w:marTop w:val="0"/>
      <w:marBottom w:val="0"/>
      <w:divBdr>
        <w:top w:val="none" w:sz="0" w:space="0" w:color="auto"/>
        <w:left w:val="none" w:sz="0" w:space="0" w:color="auto"/>
        <w:bottom w:val="none" w:sz="0" w:space="0" w:color="auto"/>
        <w:right w:val="none" w:sz="0" w:space="0" w:color="auto"/>
      </w:divBdr>
      <w:divsChild>
        <w:div w:id="769089008">
          <w:marLeft w:val="0"/>
          <w:marRight w:val="0"/>
          <w:marTop w:val="0"/>
          <w:marBottom w:val="0"/>
          <w:divBdr>
            <w:top w:val="none" w:sz="0" w:space="0" w:color="auto"/>
            <w:left w:val="none" w:sz="0" w:space="0" w:color="auto"/>
            <w:bottom w:val="none" w:sz="0" w:space="0" w:color="auto"/>
            <w:right w:val="none" w:sz="0" w:space="0" w:color="auto"/>
          </w:divBdr>
          <w:divsChild>
            <w:div w:id="2055155303">
              <w:marLeft w:val="0"/>
              <w:marRight w:val="0"/>
              <w:marTop w:val="0"/>
              <w:marBottom w:val="0"/>
              <w:divBdr>
                <w:top w:val="none" w:sz="0" w:space="0" w:color="auto"/>
                <w:left w:val="none" w:sz="0" w:space="0" w:color="auto"/>
                <w:bottom w:val="none" w:sz="0" w:space="0" w:color="auto"/>
                <w:right w:val="none" w:sz="0" w:space="0" w:color="auto"/>
              </w:divBdr>
            </w:div>
          </w:divsChild>
        </w:div>
        <w:div w:id="1018700715">
          <w:marLeft w:val="0"/>
          <w:marRight w:val="0"/>
          <w:marTop w:val="0"/>
          <w:marBottom w:val="0"/>
          <w:divBdr>
            <w:top w:val="none" w:sz="0" w:space="0" w:color="auto"/>
            <w:left w:val="none" w:sz="0" w:space="0" w:color="auto"/>
            <w:bottom w:val="none" w:sz="0" w:space="0" w:color="auto"/>
            <w:right w:val="none" w:sz="0" w:space="0" w:color="auto"/>
          </w:divBdr>
          <w:divsChild>
            <w:div w:id="1945646098">
              <w:marLeft w:val="0"/>
              <w:marRight w:val="0"/>
              <w:marTop w:val="0"/>
              <w:marBottom w:val="0"/>
              <w:divBdr>
                <w:top w:val="none" w:sz="0" w:space="0" w:color="auto"/>
                <w:left w:val="none" w:sz="0" w:space="0" w:color="auto"/>
                <w:bottom w:val="none" w:sz="0" w:space="0" w:color="auto"/>
                <w:right w:val="none" w:sz="0" w:space="0" w:color="auto"/>
              </w:divBdr>
            </w:div>
          </w:divsChild>
        </w:div>
        <w:div w:id="505171114">
          <w:marLeft w:val="0"/>
          <w:marRight w:val="0"/>
          <w:marTop w:val="0"/>
          <w:marBottom w:val="0"/>
          <w:divBdr>
            <w:top w:val="none" w:sz="0" w:space="0" w:color="auto"/>
            <w:left w:val="none" w:sz="0" w:space="0" w:color="auto"/>
            <w:bottom w:val="none" w:sz="0" w:space="0" w:color="auto"/>
            <w:right w:val="none" w:sz="0" w:space="0" w:color="auto"/>
          </w:divBdr>
          <w:divsChild>
            <w:div w:id="1833596817">
              <w:marLeft w:val="0"/>
              <w:marRight w:val="0"/>
              <w:marTop w:val="0"/>
              <w:marBottom w:val="0"/>
              <w:divBdr>
                <w:top w:val="none" w:sz="0" w:space="0" w:color="auto"/>
                <w:left w:val="none" w:sz="0" w:space="0" w:color="auto"/>
                <w:bottom w:val="none" w:sz="0" w:space="0" w:color="auto"/>
                <w:right w:val="none" w:sz="0" w:space="0" w:color="auto"/>
              </w:divBdr>
            </w:div>
          </w:divsChild>
        </w:div>
        <w:div w:id="640618857">
          <w:marLeft w:val="0"/>
          <w:marRight w:val="0"/>
          <w:marTop w:val="0"/>
          <w:marBottom w:val="0"/>
          <w:divBdr>
            <w:top w:val="none" w:sz="0" w:space="0" w:color="auto"/>
            <w:left w:val="none" w:sz="0" w:space="0" w:color="auto"/>
            <w:bottom w:val="none" w:sz="0" w:space="0" w:color="auto"/>
            <w:right w:val="none" w:sz="0" w:space="0" w:color="auto"/>
          </w:divBdr>
          <w:divsChild>
            <w:div w:id="953025921">
              <w:marLeft w:val="0"/>
              <w:marRight w:val="0"/>
              <w:marTop w:val="0"/>
              <w:marBottom w:val="0"/>
              <w:divBdr>
                <w:top w:val="none" w:sz="0" w:space="0" w:color="auto"/>
                <w:left w:val="none" w:sz="0" w:space="0" w:color="auto"/>
                <w:bottom w:val="none" w:sz="0" w:space="0" w:color="auto"/>
                <w:right w:val="none" w:sz="0" w:space="0" w:color="auto"/>
              </w:divBdr>
            </w:div>
          </w:divsChild>
        </w:div>
        <w:div w:id="198133225">
          <w:marLeft w:val="0"/>
          <w:marRight w:val="0"/>
          <w:marTop w:val="0"/>
          <w:marBottom w:val="0"/>
          <w:divBdr>
            <w:top w:val="none" w:sz="0" w:space="0" w:color="auto"/>
            <w:left w:val="none" w:sz="0" w:space="0" w:color="auto"/>
            <w:bottom w:val="none" w:sz="0" w:space="0" w:color="auto"/>
            <w:right w:val="none" w:sz="0" w:space="0" w:color="auto"/>
          </w:divBdr>
          <w:divsChild>
            <w:div w:id="1674840128">
              <w:marLeft w:val="0"/>
              <w:marRight w:val="0"/>
              <w:marTop w:val="0"/>
              <w:marBottom w:val="0"/>
              <w:divBdr>
                <w:top w:val="none" w:sz="0" w:space="0" w:color="auto"/>
                <w:left w:val="none" w:sz="0" w:space="0" w:color="auto"/>
                <w:bottom w:val="none" w:sz="0" w:space="0" w:color="auto"/>
                <w:right w:val="none" w:sz="0" w:space="0" w:color="auto"/>
              </w:divBdr>
            </w:div>
          </w:divsChild>
        </w:div>
        <w:div w:id="449664622">
          <w:marLeft w:val="0"/>
          <w:marRight w:val="0"/>
          <w:marTop w:val="0"/>
          <w:marBottom w:val="0"/>
          <w:divBdr>
            <w:top w:val="none" w:sz="0" w:space="0" w:color="auto"/>
            <w:left w:val="none" w:sz="0" w:space="0" w:color="auto"/>
            <w:bottom w:val="none" w:sz="0" w:space="0" w:color="auto"/>
            <w:right w:val="none" w:sz="0" w:space="0" w:color="auto"/>
          </w:divBdr>
          <w:divsChild>
            <w:div w:id="182014956">
              <w:marLeft w:val="0"/>
              <w:marRight w:val="0"/>
              <w:marTop w:val="0"/>
              <w:marBottom w:val="0"/>
              <w:divBdr>
                <w:top w:val="none" w:sz="0" w:space="0" w:color="auto"/>
                <w:left w:val="none" w:sz="0" w:space="0" w:color="auto"/>
                <w:bottom w:val="none" w:sz="0" w:space="0" w:color="auto"/>
                <w:right w:val="none" w:sz="0" w:space="0" w:color="auto"/>
              </w:divBdr>
            </w:div>
          </w:divsChild>
        </w:div>
        <w:div w:id="802045599">
          <w:marLeft w:val="0"/>
          <w:marRight w:val="0"/>
          <w:marTop w:val="0"/>
          <w:marBottom w:val="0"/>
          <w:divBdr>
            <w:top w:val="none" w:sz="0" w:space="0" w:color="auto"/>
            <w:left w:val="none" w:sz="0" w:space="0" w:color="auto"/>
            <w:bottom w:val="none" w:sz="0" w:space="0" w:color="auto"/>
            <w:right w:val="none" w:sz="0" w:space="0" w:color="auto"/>
          </w:divBdr>
          <w:divsChild>
            <w:div w:id="1488787716">
              <w:marLeft w:val="0"/>
              <w:marRight w:val="0"/>
              <w:marTop w:val="0"/>
              <w:marBottom w:val="0"/>
              <w:divBdr>
                <w:top w:val="none" w:sz="0" w:space="0" w:color="auto"/>
                <w:left w:val="none" w:sz="0" w:space="0" w:color="auto"/>
                <w:bottom w:val="none" w:sz="0" w:space="0" w:color="auto"/>
                <w:right w:val="none" w:sz="0" w:space="0" w:color="auto"/>
              </w:divBdr>
            </w:div>
          </w:divsChild>
        </w:div>
        <w:div w:id="1606108627">
          <w:marLeft w:val="0"/>
          <w:marRight w:val="0"/>
          <w:marTop w:val="0"/>
          <w:marBottom w:val="0"/>
          <w:divBdr>
            <w:top w:val="none" w:sz="0" w:space="0" w:color="auto"/>
            <w:left w:val="none" w:sz="0" w:space="0" w:color="auto"/>
            <w:bottom w:val="none" w:sz="0" w:space="0" w:color="auto"/>
            <w:right w:val="none" w:sz="0" w:space="0" w:color="auto"/>
          </w:divBdr>
          <w:divsChild>
            <w:div w:id="2006978070">
              <w:marLeft w:val="0"/>
              <w:marRight w:val="0"/>
              <w:marTop w:val="0"/>
              <w:marBottom w:val="0"/>
              <w:divBdr>
                <w:top w:val="none" w:sz="0" w:space="0" w:color="auto"/>
                <w:left w:val="none" w:sz="0" w:space="0" w:color="auto"/>
                <w:bottom w:val="none" w:sz="0" w:space="0" w:color="auto"/>
                <w:right w:val="none" w:sz="0" w:space="0" w:color="auto"/>
              </w:divBdr>
            </w:div>
          </w:divsChild>
        </w:div>
        <w:div w:id="907421837">
          <w:marLeft w:val="0"/>
          <w:marRight w:val="0"/>
          <w:marTop w:val="0"/>
          <w:marBottom w:val="0"/>
          <w:divBdr>
            <w:top w:val="none" w:sz="0" w:space="0" w:color="auto"/>
            <w:left w:val="none" w:sz="0" w:space="0" w:color="auto"/>
            <w:bottom w:val="none" w:sz="0" w:space="0" w:color="auto"/>
            <w:right w:val="none" w:sz="0" w:space="0" w:color="auto"/>
          </w:divBdr>
          <w:divsChild>
            <w:div w:id="1066149542">
              <w:marLeft w:val="0"/>
              <w:marRight w:val="0"/>
              <w:marTop w:val="0"/>
              <w:marBottom w:val="0"/>
              <w:divBdr>
                <w:top w:val="none" w:sz="0" w:space="0" w:color="auto"/>
                <w:left w:val="none" w:sz="0" w:space="0" w:color="auto"/>
                <w:bottom w:val="none" w:sz="0" w:space="0" w:color="auto"/>
                <w:right w:val="none" w:sz="0" w:space="0" w:color="auto"/>
              </w:divBdr>
            </w:div>
          </w:divsChild>
        </w:div>
        <w:div w:id="759133279">
          <w:marLeft w:val="0"/>
          <w:marRight w:val="0"/>
          <w:marTop w:val="0"/>
          <w:marBottom w:val="0"/>
          <w:divBdr>
            <w:top w:val="none" w:sz="0" w:space="0" w:color="auto"/>
            <w:left w:val="none" w:sz="0" w:space="0" w:color="auto"/>
            <w:bottom w:val="none" w:sz="0" w:space="0" w:color="auto"/>
            <w:right w:val="none" w:sz="0" w:space="0" w:color="auto"/>
          </w:divBdr>
          <w:divsChild>
            <w:div w:id="888150019">
              <w:marLeft w:val="0"/>
              <w:marRight w:val="0"/>
              <w:marTop w:val="0"/>
              <w:marBottom w:val="0"/>
              <w:divBdr>
                <w:top w:val="none" w:sz="0" w:space="0" w:color="auto"/>
                <w:left w:val="none" w:sz="0" w:space="0" w:color="auto"/>
                <w:bottom w:val="none" w:sz="0" w:space="0" w:color="auto"/>
                <w:right w:val="none" w:sz="0" w:space="0" w:color="auto"/>
              </w:divBdr>
            </w:div>
          </w:divsChild>
        </w:div>
        <w:div w:id="1020815734">
          <w:marLeft w:val="0"/>
          <w:marRight w:val="0"/>
          <w:marTop w:val="0"/>
          <w:marBottom w:val="0"/>
          <w:divBdr>
            <w:top w:val="none" w:sz="0" w:space="0" w:color="auto"/>
            <w:left w:val="none" w:sz="0" w:space="0" w:color="auto"/>
            <w:bottom w:val="none" w:sz="0" w:space="0" w:color="auto"/>
            <w:right w:val="none" w:sz="0" w:space="0" w:color="auto"/>
          </w:divBdr>
          <w:divsChild>
            <w:div w:id="206531960">
              <w:marLeft w:val="0"/>
              <w:marRight w:val="0"/>
              <w:marTop w:val="0"/>
              <w:marBottom w:val="0"/>
              <w:divBdr>
                <w:top w:val="none" w:sz="0" w:space="0" w:color="auto"/>
                <w:left w:val="none" w:sz="0" w:space="0" w:color="auto"/>
                <w:bottom w:val="none" w:sz="0" w:space="0" w:color="auto"/>
                <w:right w:val="none" w:sz="0" w:space="0" w:color="auto"/>
              </w:divBdr>
            </w:div>
          </w:divsChild>
        </w:div>
        <w:div w:id="2006124559">
          <w:marLeft w:val="0"/>
          <w:marRight w:val="0"/>
          <w:marTop w:val="0"/>
          <w:marBottom w:val="0"/>
          <w:divBdr>
            <w:top w:val="none" w:sz="0" w:space="0" w:color="auto"/>
            <w:left w:val="none" w:sz="0" w:space="0" w:color="auto"/>
            <w:bottom w:val="none" w:sz="0" w:space="0" w:color="auto"/>
            <w:right w:val="none" w:sz="0" w:space="0" w:color="auto"/>
          </w:divBdr>
          <w:divsChild>
            <w:div w:id="24406370">
              <w:marLeft w:val="0"/>
              <w:marRight w:val="0"/>
              <w:marTop w:val="0"/>
              <w:marBottom w:val="0"/>
              <w:divBdr>
                <w:top w:val="none" w:sz="0" w:space="0" w:color="auto"/>
                <w:left w:val="none" w:sz="0" w:space="0" w:color="auto"/>
                <w:bottom w:val="none" w:sz="0" w:space="0" w:color="auto"/>
                <w:right w:val="none" w:sz="0" w:space="0" w:color="auto"/>
              </w:divBdr>
            </w:div>
          </w:divsChild>
        </w:div>
        <w:div w:id="85004477">
          <w:marLeft w:val="0"/>
          <w:marRight w:val="0"/>
          <w:marTop w:val="0"/>
          <w:marBottom w:val="0"/>
          <w:divBdr>
            <w:top w:val="none" w:sz="0" w:space="0" w:color="auto"/>
            <w:left w:val="none" w:sz="0" w:space="0" w:color="auto"/>
            <w:bottom w:val="none" w:sz="0" w:space="0" w:color="auto"/>
            <w:right w:val="none" w:sz="0" w:space="0" w:color="auto"/>
          </w:divBdr>
          <w:divsChild>
            <w:div w:id="663440192">
              <w:marLeft w:val="0"/>
              <w:marRight w:val="0"/>
              <w:marTop w:val="0"/>
              <w:marBottom w:val="0"/>
              <w:divBdr>
                <w:top w:val="none" w:sz="0" w:space="0" w:color="auto"/>
                <w:left w:val="none" w:sz="0" w:space="0" w:color="auto"/>
                <w:bottom w:val="none" w:sz="0" w:space="0" w:color="auto"/>
                <w:right w:val="none" w:sz="0" w:space="0" w:color="auto"/>
              </w:divBdr>
            </w:div>
          </w:divsChild>
        </w:div>
        <w:div w:id="1966540845">
          <w:marLeft w:val="0"/>
          <w:marRight w:val="0"/>
          <w:marTop w:val="0"/>
          <w:marBottom w:val="0"/>
          <w:divBdr>
            <w:top w:val="none" w:sz="0" w:space="0" w:color="auto"/>
            <w:left w:val="none" w:sz="0" w:space="0" w:color="auto"/>
            <w:bottom w:val="none" w:sz="0" w:space="0" w:color="auto"/>
            <w:right w:val="none" w:sz="0" w:space="0" w:color="auto"/>
          </w:divBdr>
          <w:divsChild>
            <w:div w:id="857545463">
              <w:marLeft w:val="0"/>
              <w:marRight w:val="0"/>
              <w:marTop w:val="0"/>
              <w:marBottom w:val="0"/>
              <w:divBdr>
                <w:top w:val="none" w:sz="0" w:space="0" w:color="auto"/>
                <w:left w:val="none" w:sz="0" w:space="0" w:color="auto"/>
                <w:bottom w:val="none" w:sz="0" w:space="0" w:color="auto"/>
                <w:right w:val="none" w:sz="0" w:space="0" w:color="auto"/>
              </w:divBdr>
            </w:div>
          </w:divsChild>
        </w:div>
        <w:div w:id="576281908">
          <w:marLeft w:val="0"/>
          <w:marRight w:val="0"/>
          <w:marTop w:val="0"/>
          <w:marBottom w:val="0"/>
          <w:divBdr>
            <w:top w:val="none" w:sz="0" w:space="0" w:color="auto"/>
            <w:left w:val="none" w:sz="0" w:space="0" w:color="auto"/>
            <w:bottom w:val="none" w:sz="0" w:space="0" w:color="auto"/>
            <w:right w:val="none" w:sz="0" w:space="0" w:color="auto"/>
          </w:divBdr>
          <w:divsChild>
            <w:div w:id="541018752">
              <w:marLeft w:val="0"/>
              <w:marRight w:val="0"/>
              <w:marTop w:val="0"/>
              <w:marBottom w:val="0"/>
              <w:divBdr>
                <w:top w:val="none" w:sz="0" w:space="0" w:color="auto"/>
                <w:left w:val="none" w:sz="0" w:space="0" w:color="auto"/>
                <w:bottom w:val="none" w:sz="0" w:space="0" w:color="auto"/>
                <w:right w:val="none" w:sz="0" w:space="0" w:color="auto"/>
              </w:divBdr>
            </w:div>
          </w:divsChild>
        </w:div>
        <w:div w:id="345835176">
          <w:marLeft w:val="0"/>
          <w:marRight w:val="0"/>
          <w:marTop w:val="0"/>
          <w:marBottom w:val="0"/>
          <w:divBdr>
            <w:top w:val="none" w:sz="0" w:space="0" w:color="auto"/>
            <w:left w:val="none" w:sz="0" w:space="0" w:color="auto"/>
            <w:bottom w:val="none" w:sz="0" w:space="0" w:color="auto"/>
            <w:right w:val="none" w:sz="0" w:space="0" w:color="auto"/>
          </w:divBdr>
          <w:divsChild>
            <w:div w:id="791440355">
              <w:marLeft w:val="0"/>
              <w:marRight w:val="0"/>
              <w:marTop w:val="0"/>
              <w:marBottom w:val="0"/>
              <w:divBdr>
                <w:top w:val="none" w:sz="0" w:space="0" w:color="auto"/>
                <w:left w:val="none" w:sz="0" w:space="0" w:color="auto"/>
                <w:bottom w:val="none" w:sz="0" w:space="0" w:color="auto"/>
                <w:right w:val="none" w:sz="0" w:space="0" w:color="auto"/>
              </w:divBdr>
            </w:div>
          </w:divsChild>
        </w:div>
        <w:div w:id="542206168">
          <w:marLeft w:val="0"/>
          <w:marRight w:val="0"/>
          <w:marTop w:val="0"/>
          <w:marBottom w:val="0"/>
          <w:divBdr>
            <w:top w:val="none" w:sz="0" w:space="0" w:color="auto"/>
            <w:left w:val="none" w:sz="0" w:space="0" w:color="auto"/>
            <w:bottom w:val="none" w:sz="0" w:space="0" w:color="auto"/>
            <w:right w:val="none" w:sz="0" w:space="0" w:color="auto"/>
          </w:divBdr>
          <w:divsChild>
            <w:div w:id="1622147186">
              <w:marLeft w:val="0"/>
              <w:marRight w:val="0"/>
              <w:marTop w:val="0"/>
              <w:marBottom w:val="0"/>
              <w:divBdr>
                <w:top w:val="none" w:sz="0" w:space="0" w:color="auto"/>
                <w:left w:val="none" w:sz="0" w:space="0" w:color="auto"/>
                <w:bottom w:val="none" w:sz="0" w:space="0" w:color="auto"/>
                <w:right w:val="none" w:sz="0" w:space="0" w:color="auto"/>
              </w:divBdr>
            </w:div>
          </w:divsChild>
        </w:div>
        <w:div w:id="900213034">
          <w:marLeft w:val="0"/>
          <w:marRight w:val="0"/>
          <w:marTop w:val="0"/>
          <w:marBottom w:val="0"/>
          <w:divBdr>
            <w:top w:val="none" w:sz="0" w:space="0" w:color="auto"/>
            <w:left w:val="none" w:sz="0" w:space="0" w:color="auto"/>
            <w:bottom w:val="none" w:sz="0" w:space="0" w:color="auto"/>
            <w:right w:val="none" w:sz="0" w:space="0" w:color="auto"/>
          </w:divBdr>
          <w:divsChild>
            <w:div w:id="1444152835">
              <w:marLeft w:val="0"/>
              <w:marRight w:val="0"/>
              <w:marTop w:val="0"/>
              <w:marBottom w:val="0"/>
              <w:divBdr>
                <w:top w:val="none" w:sz="0" w:space="0" w:color="auto"/>
                <w:left w:val="none" w:sz="0" w:space="0" w:color="auto"/>
                <w:bottom w:val="none" w:sz="0" w:space="0" w:color="auto"/>
                <w:right w:val="none" w:sz="0" w:space="0" w:color="auto"/>
              </w:divBdr>
            </w:div>
          </w:divsChild>
        </w:div>
        <w:div w:id="581568381">
          <w:marLeft w:val="0"/>
          <w:marRight w:val="0"/>
          <w:marTop w:val="0"/>
          <w:marBottom w:val="0"/>
          <w:divBdr>
            <w:top w:val="none" w:sz="0" w:space="0" w:color="auto"/>
            <w:left w:val="none" w:sz="0" w:space="0" w:color="auto"/>
            <w:bottom w:val="none" w:sz="0" w:space="0" w:color="auto"/>
            <w:right w:val="none" w:sz="0" w:space="0" w:color="auto"/>
          </w:divBdr>
          <w:divsChild>
            <w:div w:id="1309555367">
              <w:marLeft w:val="0"/>
              <w:marRight w:val="0"/>
              <w:marTop w:val="0"/>
              <w:marBottom w:val="0"/>
              <w:divBdr>
                <w:top w:val="none" w:sz="0" w:space="0" w:color="auto"/>
                <w:left w:val="none" w:sz="0" w:space="0" w:color="auto"/>
                <w:bottom w:val="none" w:sz="0" w:space="0" w:color="auto"/>
                <w:right w:val="none" w:sz="0" w:space="0" w:color="auto"/>
              </w:divBdr>
            </w:div>
          </w:divsChild>
        </w:div>
        <w:div w:id="1144275717">
          <w:marLeft w:val="0"/>
          <w:marRight w:val="0"/>
          <w:marTop w:val="0"/>
          <w:marBottom w:val="0"/>
          <w:divBdr>
            <w:top w:val="none" w:sz="0" w:space="0" w:color="auto"/>
            <w:left w:val="none" w:sz="0" w:space="0" w:color="auto"/>
            <w:bottom w:val="none" w:sz="0" w:space="0" w:color="auto"/>
            <w:right w:val="none" w:sz="0" w:space="0" w:color="auto"/>
          </w:divBdr>
          <w:divsChild>
            <w:div w:id="1279943942">
              <w:marLeft w:val="0"/>
              <w:marRight w:val="0"/>
              <w:marTop w:val="0"/>
              <w:marBottom w:val="0"/>
              <w:divBdr>
                <w:top w:val="none" w:sz="0" w:space="0" w:color="auto"/>
                <w:left w:val="none" w:sz="0" w:space="0" w:color="auto"/>
                <w:bottom w:val="none" w:sz="0" w:space="0" w:color="auto"/>
                <w:right w:val="none" w:sz="0" w:space="0" w:color="auto"/>
              </w:divBdr>
            </w:div>
          </w:divsChild>
        </w:div>
        <w:div w:id="1004161180">
          <w:marLeft w:val="0"/>
          <w:marRight w:val="0"/>
          <w:marTop w:val="0"/>
          <w:marBottom w:val="0"/>
          <w:divBdr>
            <w:top w:val="none" w:sz="0" w:space="0" w:color="auto"/>
            <w:left w:val="none" w:sz="0" w:space="0" w:color="auto"/>
            <w:bottom w:val="none" w:sz="0" w:space="0" w:color="auto"/>
            <w:right w:val="none" w:sz="0" w:space="0" w:color="auto"/>
          </w:divBdr>
          <w:divsChild>
            <w:div w:id="971907868">
              <w:marLeft w:val="0"/>
              <w:marRight w:val="0"/>
              <w:marTop w:val="0"/>
              <w:marBottom w:val="0"/>
              <w:divBdr>
                <w:top w:val="none" w:sz="0" w:space="0" w:color="auto"/>
                <w:left w:val="none" w:sz="0" w:space="0" w:color="auto"/>
                <w:bottom w:val="none" w:sz="0" w:space="0" w:color="auto"/>
                <w:right w:val="none" w:sz="0" w:space="0" w:color="auto"/>
              </w:divBdr>
            </w:div>
            <w:div w:id="2110157680">
              <w:marLeft w:val="0"/>
              <w:marRight w:val="0"/>
              <w:marTop w:val="0"/>
              <w:marBottom w:val="0"/>
              <w:divBdr>
                <w:top w:val="none" w:sz="0" w:space="0" w:color="auto"/>
                <w:left w:val="none" w:sz="0" w:space="0" w:color="auto"/>
                <w:bottom w:val="none" w:sz="0" w:space="0" w:color="auto"/>
                <w:right w:val="none" w:sz="0" w:space="0" w:color="auto"/>
              </w:divBdr>
            </w:div>
          </w:divsChild>
        </w:div>
        <w:div w:id="158928935">
          <w:marLeft w:val="0"/>
          <w:marRight w:val="0"/>
          <w:marTop w:val="0"/>
          <w:marBottom w:val="0"/>
          <w:divBdr>
            <w:top w:val="none" w:sz="0" w:space="0" w:color="auto"/>
            <w:left w:val="none" w:sz="0" w:space="0" w:color="auto"/>
            <w:bottom w:val="none" w:sz="0" w:space="0" w:color="auto"/>
            <w:right w:val="none" w:sz="0" w:space="0" w:color="auto"/>
          </w:divBdr>
          <w:divsChild>
            <w:div w:id="700015319">
              <w:marLeft w:val="0"/>
              <w:marRight w:val="0"/>
              <w:marTop w:val="0"/>
              <w:marBottom w:val="0"/>
              <w:divBdr>
                <w:top w:val="none" w:sz="0" w:space="0" w:color="auto"/>
                <w:left w:val="none" w:sz="0" w:space="0" w:color="auto"/>
                <w:bottom w:val="none" w:sz="0" w:space="0" w:color="auto"/>
                <w:right w:val="none" w:sz="0" w:space="0" w:color="auto"/>
              </w:divBdr>
            </w:div>
          </w:divsChild>
        </w:div>
        <w:div w:id="136991209">
          <w:marLeft w:val="0"/>
          <w:marRight w:val="0"/>
          <w:marTop w:val="0"/>
          <w:marBottom w:val="0"/>
          <w:divBdr>
            <w:top w:val="none" w:sz="0" w:space="0" w:color="auto"/>
            <w:left w:val="none" w:sz="0" w:space="0" w:color="auto"/>
            <w:bottom w:val="none" w:sz="0" w:space="0" w:color="auto"/>
            <w:right w:val="none" w:sz="0" w:space="0" w:color="auto"/>
          </w:divBdr>
          <w:divsChild>
            <w:div w:id="1199464068">
              <w:marLeft w:val="0"/>
              <w:marRight w:val="0"/>
              <w:marTop w:val="0"/>
              <w:marBottom w:val="0"/>
              <w:divBdr>
                <w:top w:val="none" w:sz="0" w:space="0" w:color="auto"/>
                <w:left w:val="none" w:sz="0" w:space="0" w:color="auto"/>
                <w:bottom w:val="none" w:sz="0" w:space="0" w:color="auto"/>
                <w:right w:val="none" w:sz="0" w:space="0" w:color="auto"/>
              </w:divBdr>
            </w:div>
          </w:divsChild>
        </w:div>
        <w:div w:id="1474787341">
          <w:marLeft w:val="0"/>
          <w:marRight w:val="0"/>
          <w:marTop w:val="0"/>
          <w:marBottom w:val="0"/>
          <w:divBdr>
            <w:top w:val="none" w:sz="0" w:space="0" w:color="auto"/>
            <w:left w:val="none" w:sz="0" w:space="0" w:color="auto"/>
            <w:bottom w:val="none" w:sz="0" w:space="0" w:color="auto"/>
            <w:right w:val="none" w:sz="0" w:space="0" w:color="auto"/>
          </w:divBdr>
          <w:divsChild>
            <w:div w:id="1869440480">
              <w:marLeft w:val="0"/>
              <w:marRight w:val="0"/>
              <w:marTop w:val="0"/>
              <w:marBottom w:val="0"/>
              <w:divBdr>
                <w:top w:val="none" w:sz="0" w:space="0" w:color="auto"/>
                <w:left w:val="none" w:sz="0" w:space="0" w:color="auto"/>
                <w:bottom w:val="none" w:sz="0" w:space="0" w:color="auto"/>
                <w:right w:val="none" w:sz="0" w:space="0" w:color="auto"/>
              </w:divBdr>
            </w:div>
          </w:divsChild>
        </w:div>
        <w:div w:id="2122263284">
          <w:marLeft w:val="0"/>
          <w:marRight w:val="0"/>
          <w:marTop w:val="0"/>
          <w:marBottom w:val="0"/>
          <w:divBdr>
            <w:top w:val="none" w:sz="0" w:space="0" w:color="auto"/>
            <w:left w:val="none" w:sz="0" w:space="0" w:color="auto"/>
            <w:bottom w:val="none" w:sz="0" w:space="0" w:color="auto"/>
            <w:right w:val="none" w:sz="0" w:space="0" w:color="auto"/>
          </w:divBdr>
          <w:divsChild>
            <w:div w:id="824778360">
              <w:marLeft w:val="0"/>
              <w:marRight w:val="0"/>
              <w:marTop w:val="0"/>
              <w:marBottom w:val="0"/>
              <w:divBdr>
                <w:top w:val="none" w:sz="0" w:space="0" w:color="auto"/>
                <w:left w:val="none" w:sz="0" w:space="0" w:color="auto"/>
                <w:bottom w:val="none" w:sz="0" w:space="0" w:color="auto"/>
                <w:right w:val="none" w:sz="0" w:space="0" w:color="auto"/>
              </w:divBdr>
            </w:div>
          </w:divsChild>
        </w:div>
        <w:div w:id="654574042">
          <w:marLeft w:val="0"/>
          <w:marRight w:val="0"/>
          <w:marTop w:val="0"/>
          <w:marBottom w:val="0"/>
          <w:divBdr>
            <w:top w:val="none" w:sz="0" w:space="0" w:color="auto"/>
            <w:left w:val="none" w:sz="0" w:space="0" w:color="auto"/>
            <w:bottom w:val="none" w:sz="0" w:space="0" w:color="auto"/>
            <w:right w:val="none" w:sz="0" w:space="0" w:color="auto"/>
          </w:divBdr>
          <w:divsChild>
            <w:div w:id="1941447747">
              <w:marLeft w:val="0"/>
              <w:marRight w:val="0"/>
              <w:marTop w:val="0"/>
              <w:marBottom w:val="0"/>
              <w:divBdr>
                <w:top w:val="none" w:sz="0" w:space="0" w:color="auto"/>
                <w:left w:val="none" w:sz="0" w:space="0" w:color="auto"/>
                <w:bottom w:val="none" w:sz="0" w:space="0" w:color="auto"/>
                <w:right w:val="none" w:sz="0" w:space="0" w:color="auto"/>
              </w:divBdr>
            </w:div>
          </w:divsChild>
        </w:div>
        <w:div w:id="1387219883">
          <w:marLeft w:val="0"/>
          <w:marRight w:val="0"/>
          <w:marTop w:val="0"/>
          <w:marBottom w:val="0"/>
          <w:divBdr>
            <w:top w:val="none" w:sz="0" w:space="0" w:color="auto"/>
            <w:left w:val="none" w:sz="0" w:space="0" w:color="auto"/>
            <w:bottom w:val="none" w:sz="0" w:space="0" w:color="auto"/>
            <w:right w:val="none" w:sz="0" w:space="0" w:color="auto"/>
          </w:divBdr>
          <w:divsChild>
            <w:div w:id="44060743">
              <w:marLeft w:val="0"/>
              <w:marRight w:val="0"/>
              <w:marTop w:val="0"/>
              <w:marBottom w:val="0"/>
              <w:divBdr>
                <w:top w:val="none" w:sz="0" w:space="0" w:color="auto"/>
                <w:left w:val="none" w:sz="0" w:space="0" w:color="auto"/>
                <w:bottom w:val="none" w:sz="0" w:space="0" w:color="auto"/>
                <w:right w:val="none" w:sz="0" w:space="0" w:color="auto"/>
              </w:divBdr>
            </w:div>
          </w:divsChild>
        </w:div>
        <w:div w:id="767851202">
          <w:marLeft w:val="0"/>
          <w:marRight w:val="0"/>
          <w:marTop w:val="0"/>
          <w:marBottom w:val="0"/>
          <w:divBdr>
            <w:top w:val="none" w:sz="0" w:space="0" w:color="auto"/>
            <w:left w:val="none" w:sz="0" w:space="0" w:color="auto"/>
            <w:bottom w:val="none" w:sz="0" w:space="0" w:color="auto"/>
            <w:right w:val="none" w:sz="0" w:space="0" w:color="auto"/>
          </w:divBdr>
          <w:divsChild>
            <w:div w:id="1971280073">
              <w:marLeft w:val="0"/>
              <w:marRight w:val="0"/>
              <w:marTop w:val="0"/>
              <w:marBottom w:val="0"/>
              <w:divBdr>
                <w:top w:val="none" w:sz="0" w:space="0" w:color="auto"/>
                <w:left w:val="none" w:sz="0" w:space="0" w:color="auto"/>
                <w:bottom w:val="none" w:sz="0" w:space="0" w:color="auto"/>
                <w:right w:val="none" w:sz="0" w:space="0" w:color="auto"/>
              </w:divBdr>
            </w:div>
          </w:divsChild>
        </w:div>
        <w:div w:id="1875731410">
          <w:marLeft w:val="0"/>
          <w:marRight w:val="0"/>
          <w:marTop w:val="0"/>
          <w:marBottom w:val="0"/>
          <w:divBdr>
            <w:top w:val="none" w:sz="0" w:space="0" w:color="auto"/>
            <w:left w:val="none" w:sz="0" w:space="0" w:color="auto"/>
            <w:bottom w:val="none" w:sz="0" w:space="0" w:color="auto"/>
            <w:right w:val="none" w:sz="0" w:space="0" w:color="auto"/>
          </w:divBdr>
          <w:divsChild>
            <w:div w:id="77288363">
              <w:marLeft w:val="0"/>
              <w:marRight w:val="0"/>
              <w:marTop w:val="0"/>
              <w:marBottom w:val="0"/>
              <w:divBdr>
                <w:top w:val="none" w:sz="0" w:space="0" w:color="auto"/>
                <w:left w:val="none" w:sz="0" w:space="0" w:color="auto"/>
                <w:bottom w:val="none" w:sz="0" w:space="0" w:color="auto"/>
                <w:right w:val="none" w:sz="0" w:space="0" w:color="auto"/>
              </w:divBdr>
            </w:div>
          </w:divsChild>
        </w:div>
        <w:div w:id="829717993">
          <w:marLeft w:val="0"/>
          <w:marRight w:val="0"/>
          <w:marTop w:val="0"/>
          <w:marBottom w:val="0"/>
          <w:divBdr>
            <w:top w:val="none" w:sz="0" w:space="0" w:color="auto"/>
            <w:left w:val="none" w:sz="0" w:space="0" w:color="auto"/>
            <w:bottom w:val="none" w:sz="0" w:space="0" w:color="auto"/>
            <w:right w:val="none" w:sz="0" w:space="0" w:color="auto"/>
          </w:divBdr>
          <w:divsChild>
            <w:div w:id="162164702">
              <w:marLeft w:val="0"/>
              <w:marRight w:val="0"/>
              <w:marTop w:val="0"/>
              <w:marBottom w:val="0"/>
              <w:divBdr>
                <w:top w:val="none" w:sz="0" w:space="0" w:color="auto"/>
                <w:left w:val="none" w:sz="0" w:space="0" w:color="auto"/>
                <w:bottom w:val="none" w:sz="0" w:space="0" w:color="auto"/>
                <w:right w:val="none" w:sz="0" w:space="0" w:color="auto"/>
              </w:divBdr>
            </w:div>
          </w:divsChild>
        </w:div>
        <w:div w:id="1934435005">
          <w:marLeft w:val="0"/>
          <w:marRight w:val="0"/>
          <w:marTop w:val="0"/>
          <w:marBottom w:val="0"/>
          <w:divBdr>
            <w:top w:val="none" w:sz="0" w:space="0" w:color="auto"/>
            <w:left w:val="none" w:sz="0" w:space="0" w:color="auto"/>
            <w:bottom w:val="none" w:sz="0" w:space="0" w:color="auto"/>
            <w:right w:val="none" w:sz="0" w:space="0" w:color="auto"/>
          </w:divBdr>
          <w:divsChild>
            <w:div w:id="2100833466">
              <w:marLeft w:val="0"/>
              <w:marRight w:val="0"/>
              <w:marTop w:val="0"/>
              <w:marBottom w:val="0"/>
              <w:divBdr>
                <w:top w:val="none" w:sz="0" w:space="0" w:color="auto"/>
                <w:left w:val="none" w:sz="0" w:space="0" w:color="auto"/>
                <w:bottom w:val="none" w:sz="0" w:space="0" w:color="auto"/>
                <w:right w:val="none" w:sz="0" w:space="0" w:color="auto"/>
              </w:divBdr>
            </w:div>
          </w:divsChild>
        </w:div>
        <w:div w:id="30962265">
          <w:marLeft w:val="0"/>
          <w:marRight w:val="0"/>
          <w:marTop w:val="0"/>
          <w:marBottom w:val="0"/>
          <w:divBdr>
            <w:top w:val="none" w:sz="0" w:space="0" w:color="auto"/>
            <w:left w:val="none" w:sz="0" w:space="0" w:color="auto"/>
            <w:bottom w:val="none" w:sz="0" w:space="0" w:color="auto"/>
            <w:right w:val="none" w:sz="0" w:space="0" w:color="auto"/>
          </w:divBdr>
          <w:divsChild>
            <w:div w:id="1362198109">
              <w:marLeft w:val="0"/>
              <w:marRight w:val="0"/>
              <w:marTop w:val="0"/>
              <w:marBottom w:val="0"/>
              <w:divBdr>
                <w:top w:val="none" w:sz="0" w:space="0" w:color="auto"/>
                <w:left w:val="none" w:sz="0" w:space="0" w:color="auto"/>
                <w:bottom w:val="none" w:sz="0" w:space="0" w:color="auto"/>
                <w:right w:val="none" w:sz="0" w:space="0" w:color="auto"/>
              </w:divBdr>
            </w:div>
            <w:div w:id="1838424792">
              <w:marLeft w:val="0"/>
              <w:marRight w:val="0"/>
              <w:marTop w:val="0"/>
              <w:marBottom w:val="0"/>
              <w:divBdr>
                <w:top w:val="none" w:sz="0" w:space="0" w:color="auto"/>
                <w:left w:val="none" w:sz="0" w:space="0" w:color="auto"/>
                <w:bottom w:val="none" w:sz="0" w:space="0" w:color="auto"/>
                <w:right w:val="none" w:sz="0" w:space="0" w:color="auto"/>
              </w:divBdr>
            </w:div>
            <w:div w:id="321659037">
              <w:marLeft w:val="0"/>
              <w:marRight w:val="0"/>
              <w:marTop w:val="0"/>
              <w:marBottom w:val="0"/>
              <w:divBdr>
                <w:top w:val="none" w:sz="0" w:space="0" w:color="auto"/>
                <w:left w:val="none" w:sz="0" w:space="0" w:color="auto"/>
                <w:bottom w:val="none" w:sz="0" w:space="0" w:color="auto"/>
                <w:right w:val="none" w:sz="0" w:space="0" w:color="auto"/>
              </w:divBdr>
            </w:div>
            <w:div w:id="1570726977">
              <w:marLeft w:val="0"/>
              <w:marRight w:val="0"/>
              <w:marTop w:val="0"/>
              <w:marBottom w:val="0"/>
              <w:divBdr>
                <w:top w:val="none" w:sz="0" w:space="0" w:color="auto"/>
                <w:left w:val="none" w:sz="0" w:space="0" w:color="auto"/>
                <w:bottom w:val="none" w:sz="0" w:space="0" w:color="auto"/>
                <w:right w:val="none" w:sz="0" w:space="0" w:color="auto"/>
              </w:divBdr>
            </w:div>
            <w:div w:id="744033508">
              <w:marLeft w:val="0"/>
              <w:marRight w:val="0"/>
              <w:marTop w:val="0"/>
              <w:marBottom w:val="0"/>
              <w:divBdr>
                <w:top w:val="none" w:sz="0" w:space="0" w:color="auto"/>
                <w:left w:val="none" w:sz="0" w:space="0" w:color="auto"/>
                <w:bottom w:val="none" w:sz="0" w:space="0" w:color="auto"/>
                <w:right w:val="none" w:sz="0" w:space="0" w:color="auto"/>
              </w:divBdr>
            </w:div>
            <w:div w:id="2066682655">
              <w:marLeft w:val="0"/>
              <w:marRight w:val="0"/>
              <w:marTop w:val="0"/>
              <w:marBottom w:val="0"/>
              <w:divBdr>
                <w:top w:val="none" w:sz="0" w:space="0" w:color="auto"/>
                <w:left w:val="none" w:sz="0" w:space="0" w:color="auto"/>
                <w:bottom w:val="none" w:sz="0" w:space="0" w:color="auto"/>
                <w:right w:val="none" w:sz="0" w:space="0" w:color="auto"/>
              </w:divBdr>
            </w:div>
            <w:div w:id="1481536002">
              <w:marLeft w:val="0"/>
              <w:marRight w:val="0"/>
              <w:marTop w:val="0"/>
              <w:marBottom w:val="0"/>
              <w:divBdr>
                <w:top w:val="none" w:sz="0" w:space="0" w:color="auto"/>
                <w:left w:val="none" w:sz="0" w:space="0" w:color="auto"/>
                <w:bottom w:val="none" w:sz="0" w:space="0" w:color="auto"/>
                <w:right w:val="none" w:sz="0" w:space="0" w:color="auto"/>
              </w:divBdr>
            </w:div>
            <w:div w:id="1292319172">
              <w:marLeft w:val="0"/>
              <w:marRight w:val="0"/>
              <w:marTop w:val="0"/>
              <w:marBottom w:val="0"/>
              <w:divBdr>
                <w:top w:val="none" w:sz="0" w:space="0" w:color="auto"/>
                <w:left w:val="none" w:sz="0" w:space="0" w:color="auto"/>
                <w:bottom w:val="none" w:sz="0" w:space="0" w:color="auto"/>
                <w:right w:val="none" w:sz="0" w:space="0" w:color="auto"/>
              </w:divBdr>
            </w:div>
            <w:div w:id="1036808847">
              <w:marLeft w:val="0"/>
              <w:marRight w:val="0"/>
              <w:marTop w:val="0"/>
              <w:marBottom w:val="0"/>
              <w:divBdr>
                <w:top w:val="none" w:sz="0" w:space="0" w:color="auto"/>
                <w:left w:val="none" w:sz="0" w:space="0" w:color="auto"/>
                <w:bottom w:val="none" w:sz="0" w:space="0" w:color="auto"/>
                <w:right w:val="none" w:sz="0" w:space="0" w:color="auto"/>
              </w:divBdr>
            </w:div>
            <w:div w:id="1560356911">
              <w:marLeft w:val="0"/>
              <w:marRight w:val="0"/>
              <w:marTop w:val="0"/>
              <w:marBottom w:val="0"/>
              <w:divBdr>
                <w:top w:val="none" w:sz="0" w:space="0" w:color="auto"/>
                <w:left w:val="none" w:sz="0" w:space="0" w:color="auto"/>
                <w:bottom w:val="none" w:sz="0" w:space="0" w:color="auto"/>
                <w:right w:val="none" w:sz="0" w:space="0" w:color="auto"/>
              </w:divBdr>
            </w:div>
            <w:div w:id="1696036373">
              <w:marLeft w:val="0"/>
              <w:marRight w:val="0"/>
              <w:marTop w:val="0"/>
              <w:marBottom w:val="0"/>
              <w:divBdr>
                <w:top w:val="none" w:sz="0" w:space="0" w:color="auto"/>
                <w:left w:val="none" w:sz="0" w:space="0" w:color="auto"/>
                <w:bottom w:val="none" w:sz="0" w:space="0" w:color="auto"/>
                <w:right w:val="none" w:sz="0" w:space="0" w:color="auto"/>
              </w:divBdr>
            </w:div>
            <w:div w:id="534463902">
              <w:marLeft w:val="0"/>
              <w:marRight w:val="0"/>
              <w:marTop w:val="0"/>
              <w:marBottom w:val="0"/>
              <w:divBdr>
                <w:top w:val="none" w:sz="0" w:space="0" w:color="auto"/>
                <w:left w:val="none" w:sz="0" w:space="0" w:color="auto"/>
                <w:bottom w:val="none" w:sz="0" w:space="0" w:color="auto"/>
                <w:right w:val="none" w:sz="0" w:space="0" w:color="auto"/>
              </w:divBdr>
            </w:div>
            <w:div w:id="1403136552">
              <w:marLeft w:val="0"/>
              <w:marRight w:val="0"/>
              <w:marTop w:val="0"/>
              <w:marBottom w:val="0"/>
              <w:divBdr>
                <w:top w:val="none" w:sz="0" w:space="0" w:color="auto"/>
                <w:left w:val="none" w:sz="0" w:space="0" w:color="auto"/>
                <w:bottom w:val="none" w:sz="0" w:space="0" w:color="auto"/>
                <w:right w:val="none" w:sz="0" w:space="0" w:color="auto"/>
              </w:divBdr>
            </w:div>
            <w:div w:id="1535654436">
              <w:marLeft w:val="0"/>
              <w:marRight w:val="0"/>
              <w:marTop w:val="0"/>
              <w:marBottom w:val="0"/>
              <w:divBdr>
                <w:top w:val="none" w:sz="0" w:space="0" w:color="auto"/>
                <w:left w:val="none" w:sz="0" w:space="0" w:color="auto"/>
                <w:bottom w:val="none" w:sz="0" w:space="0" w:color="auto"/>
                <w:right w:val="none" w:sz="0" w:space="0" w:color="auto"/>
              </w:divBdr>
            </w:div>
          </w:divsChild>
        </w:div>
        <w:div w:id="1435638445">
          <w:marLeft w:val="0"/>
          <w:marRight w:val="0"/>
          <w:marTop w:val="0"/>
          <w:marBottom w:val="0"/>
          <w:divBdr>
            <w:top w:val="none" w:sz="0" w:space="0" w:color="auto"/>
            <w:left w:val="none" w:sz="0" w:space="0" w:color="auto"/>
            <w:bottom w:val="none" w:sz="0" w:space="0" w:color="auto"/>
            <w:right w:val="none" w:sz="0" w:space="0" w:color="auto"/>
          </w:divBdr>
          <w:divsChild>
            <w:div w:id="1797140275">
              <w:marLeft w:val="0"/>
              <w:marRight w:val="0"/>
              <w:marTop w:val="0"/>
              <w:marBottom w:val="0"/>
              <w:divBdr>
                <w:top w:val="none" w:sz="0" w:space="0" w:color="auto"/>
                <w:left w:val="none" w:sz="0" w:space="0" w:color="auto"/>
                <w:bottom w:val="none" w:sz="0" w:space="0" w:color="auto"/>
                <w:right w:val="none" w:sz="0" w:space="0" w:color="auto"/>
              </w:divBdr>
            </w:div>
          </w:divsChild>
        </w:div>
        <w:div w:id="973949625">
          <w:marLeft w:val="0"/>
          <w:marRight w:val="0"/>
          <w:marTop w:val="0"/>
          <w:marBottom w:val="0"/>
          <w:divBdr>
            <w:top w:val="none" w:sz="0" w:space="0" w:color="auto"/>
            <w:left w:val="none" w:sz="0" w:space="0" w:color="auto"/>
            <w:bottom w:val="none" w:sz="0" w:space="0" w:color="auto"/>
            <w:right w:val="none" w:sz="0" w:space="0" w:color="auto"/>
          </w:divBdr>
          <w:divsChild>
            <w:div w:id="2031952229">
              <w:marLeft w:val="0"/>
              <w:marRight w:val="0"/>
              <w:marTop w:val="0"/>
              <w:marBottom w:val="0"/>
              <w:divBdr>
                <w:top w:val="none" w:sz="0" w:space="0" w:color="auto"/>
                <w:left w:val="none" w:sz="0" w:space="0" w:color="auto"/>
                <w:bottom w:val="none" w:sz="0" w:space="0" w:color="auto"/>
                <w:right w:val="none" w:sz="0" w:space="0" w:color="auto"/>
              </w:divBdr>
            </w:div>
          </w:divsChild>
        </w:div>
        <w:div w:id="1153521101">
          <w:marLeft w:val="0"/>
          <w:marRight w:val="0"/>
          <w:marTop w:val="0"/>
          <w:marBottom w:val="0"/>
          <w:divBdr>
            <w:top w:val="none" w:sz="0" w:space="0" w:color="auto"/>
            <w:left w:val="none" w:sz="0" w:space="0" w:color="auto"/>
            <w:bottom w:val="none" w:sz="0" w:space="0" w:color="auto"/>
            <w:right w:val="none" w:sz="0" w:space="0" w:color="auto"/>
          </w:divBdr>
          <w:divsChild>
            <w:div w:id="705449618">
              <w:marLeft w:val="0"/>
              <w:marRight w:val="0"/>
              <w:marTop w:val="0"/>
              <w:marBottom w:val="0"/>
              <w:divBdr>
                <w:top w:val="none" w:sz="0" w:space="0" w:color="auto"/>
                <w:left w:val="none" w:sz="0" w:space="0" w:color="auto"/>
                <w:bottom w:val="none" w:sz="0" w:space="0" w:color="auto"/>
                <w:right w:val="none" w:sz="0" w:space="0" w:color="auto"/>
              </w:divBdr>
            </w:div>
          </w:divsChild>
        </w:div>
        <w:div w:id="1619331713">
          <w:marLeft w:val="0"/>
          <w:marRight w:val="0"/>
          <w:marTop w:val="0"/>
          <w:marBottom w:val="0"/>
          <w:divBdr>
            <w:top w:val="none" w:sz="0" w:space="0" w:color="auto"/>
            <w:left w:val="none" w:sz="0" w:space="0" w:color="auto"/>
            <w:bottom w:val="none" w:sz="0" w:space="0" w:color="auto"/>
            <w:right w:val="none" w:sz="0" w:space="0" w:color="auto"/>
          </w:divBdr>
          <w:divsChild>
            <w:div w:id="857039895">
              <w:marLeft w:val="0"/>
              <w:marRight w:val="0"/>
              <w:marTop w:val="0"/>
              <w:marBottom w:val="0"/>
              <w:divBdr>
                <w:top w:val="none" w:sz="0" w:space="0" w:color="auto"/>
                <w:left w:val="none" w:sz="0" w:space="0" w:color="auto"/>
                <w:bottom w:val="none" w:sz="0" w:space="0" w:color="auto"/>
                <w:right w:val="none" w:sz="0" w:space="0" w:color="auto"/>
              </w:divBdr>
            </w:div>
          </w:divsChild>
        </w:div>
        <w:div w:id="71781523">
          <w:marLeft w:val="0"/>
          <w:marRight w:val="0"/>
          <w:marTop w:val="0"/>
          <w:marBottom w:val="0"/>
          <w:divBdr>
            <w:top w:val="none" w:sz="0" w:space="0" w:color="auto"/>
            <w:left w:val="none" w:sz="0" w:space="0" w:color="auto"/>
            <w:bottom w:val="none" w:sz="0" w:space="0" w:color="auto"/>
            <w:right w:val="none" w:sz="0" w:space="0" w:color="auto"/>
          </w:divBdr>
          <w:divsChild>
            <w:div w:id="2076657442">
              <w:marLeft w:val="0"/>
              <w:marRight w:val="0"/>
              <w:marTop w:val="0"/>
              <w:marBottom w:val="0"/>
              <w:divBdr>
                <w:top w:val="none" w:sz="0" w:space="0" w:color="auto"/>
                <w:left w:val="none" w:sz="0" w:space="0" w:color="auto"/>
                <w:bottom w:val="none" w:sz="0" w:space="0" w:color="auto"/>
                <w:right w:val="none" w:sz="0" w:space="0" w:color="auto"/>
              </w:divBdr>
            </w:div>
          </w:divsChild>
        </w:div>
        <w:div w:id="2101171297">
          <w:marLeft w:val="0"/>
          <w:marRight w:val="0"/>
          <w:marTop w:val="0"/>
          <w:marBottom w:val="0"/>
          <w:divBdr>
            <w:top w:val="none" w:sz="0" w:space="0" w:color="auto"/>
            <w:left w:val="none" w:sz="0" w:space="0" w:color="auto"/>
            <w:bottom w:val="none" w:sz="0" w:space="0" w:color="auto"/>
            <w:right w:val="none" w:sz="0" w:space="0" w:color="auto"/>
          </w:divBdr>
          <w:divsChild>
            <w:div w:id="1406995507">
              <w:marLeft w:val="0"/>
              <w:marRight w:val="0"/>
              <w:marTop w:val="0"/>
              <w:marBottom w:val="0"/>
              <w:divBdr>
                <w:top w:val="none" w:sz="0" w:space="0" w:color="auto"/>
                <w:left w:val="none" w:sz="0" w:space="0" w:color="auto"/>
                <w:bottom w:val="none" w:sz="0" w:space="0" w:color="auto"/>
                <w:right w:val="none" w:sz="0" w:space="0" w:color="auto"/>
              </w:divBdr>
            </w:div>
          </w:divsChild>
        </w:div>
        <w:div w:id="13923259">
          <w:marLeft w:val="0"/>
          <w:marRight w:val="0"/>
          <w:marTop w:val="0"/>
          <w:marBottom w:val="0"/>
          <w:divBdr>
            <w:top w:val="none" w:sz="0" w:space="0" w:color="auto"/>
            <w:left w:val="none" w:sz="0" w:space="0" w:color="auto"/>
            <w:bottom w:val="none" w:sz="0" w:space="0" w:color="auto"/>
            <w:right w:val="none" w:sz="0" w:space="0" w:color="auto"/>
          </w:divBdr>
          <w:divsChild>
            <w:div w:id="631716391">
              <w:marLeft w:val="0"/>
              <w:marRight w:val="0"/>
              <w:marTop w:val="0"/>
              <w:marBottom w:val="0"/>
              <w:divBdr>
                <w:top w:val="none" w:sz="0" w:space="0" w:color="auto"/>
                <w:left w:val="none" w:sz="0" w:space="0" w:color="auto"/>
                <w:bottom w:val="none" w:sz="0" w:space="0" w:color="auto"/>
                <w:right w:val="none" w:sz="0" w:space="0" w:color="auto"/>
              </w:divBdr>
            </w:div>
          </w:divsChild>
        </w:div>
        <w:div w:id="909996348">
          <w:marLeft w:val="0"/>
          <w:marRight w:val="0"/>
          <w:marTop w:val="0"/>
          <w:marBottom w:val="0"/>
          <w:divBdr>
            <w:top w:val="none" w:sz="0" w:space="0" w:color="auto"/>
            <w:left w:val="none" w:sz="0" w:space="0" w:color="auto"/>
            <w:bottom w:val="none" w:sz="0" w:space="0" w:color="auto"/>
            <w:right w:val="none" w:sz="0" w:space="0" w:color="auto"/>
          </w:divBdr>
          <w:divsChild>
            <w:div w:id="206425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9464">
      <w:bodyDiv w:val="1"/>
      <w:marLeft w:val="0"/>
      <w:marRight w:val="0"/>
      <w:marTop w:val="0"/>
      <w:marBottom w:val="0"/>
      <w:divBdr>
        <w:top w:val="none" w:sz="0" w:space="0" w:color="auto"/>
        <w:left w:val="none" w:sz="0" w:space="0" w:color="auto"/>
        <w:bottom w:val="none" w:sz="0" w:space="0" w:color="auto"/>
        <w:right w:val="none" w:sz="0" w:space="0" w:color="auto"/>
      </w:divBdr>
    </w:div>
    <w:div w:id="1942832234">
      <w:bodyDiv w:val="1"/>
      <w:marLeft w:val="0"/>
      <w:marRight w:val="0"/>
      <w:marTop w:val="0"/>
      <w:marBottom w:val="0"/>
      <w:divBdr>
        <w:top w:val="none" w:sz="0" w:space="0" w:color="auto"/>
        <w:left w:val="none" w:sz="0" w:space="0" w:color="auto"/>
        <w:bottom w:val="none" w:sz="0" w:space="0" w:color="auto"/>
        <w:right w:val="none" w:sz="0" w:space="0" w:color="auto"/>
      </w:divBdr>
    </w:div>
    <w:div w:id="1946107696">
      <w:bodyDiv w:val="1"/>
      <w:marLeft w:val="0"/>
      <w:marRight w:val="0"/>
      <w:marTop w:val="0"/>
      <w:marBottom w:val="0"/>
      <w:divBdr>
        <w:top w:val="none" w:sz="0" w:space="0" w:color="auto"/>
        <w:left w:val="none" w:sz="0" w:space="0" w:color="auto"/>
        <w:bottom w:val="none" w:sz="0" w:space="0" w:color="auto"/>
        <w:right w:val="none" w:sz="0" w:space="0" w:color="auto"/>
      </w:divBdr>
      <w:divsChild>
        <w:div w:id="731466884">
          <w:marLeft w:val="0"/>
          <w:marRight w:val="0"/>
          <w:marTop w:val="0"/>
          <w:marBottom w:val="0"/>
          <w:divBdr>
            <w:top w:val="none" w:sz="0" w:space="0" w:color="auto"/>
            <w:left w:val="none" w:sz="0" w:space="0" w:color="auto"/>
            <w:bottom w:val="none" w:sz="0" w:space="0" w:color="auto"/>
            <w:right w:val="none" w:sz="0" w:space="0" w:color="auto"/>
          </w:divBdr>
          <w:divsChild>
            <w:div w:id="1748576890">
              <w:marLeft w:val="0"/>
              <w:marRight w:val="0"/>
              <w:marTop w:val="0"/>
              <w:marBottom w:val="0"/>
              <w:divBdr>
                <w:top w:val="none" w:sz="0" w:space="0" w:color="auto"/>
                <w:left w:val="none" w:sz="0" w:space="0" w:color="auto"/>
                <w:bottom w:val="none" w:sz="0" w:space="0" w:color="auto"/>
                <w:right w:val="none" w:sz="0" w:space="0" w:color="auto"/>
              </w:divBdr>
            </w:div>
          </w:divsChild>
        </w:div>
        <w:div w:id="1507482550">
          <w:marLeft w:val="0"/>
          <w:marRight w:val="0"/>
          <w:marTop w:val="0"/>
          <w:marBottom w:val="0"/>
          <w:divBdr>
            <w:top w:val="none" w:sz="0" w:space="0" w:color="auto"/>
            <w:left w:val="none" w:sz="0" w:space="0" w:color="auto"/>
            <w:bottom w:val="none" w:sz="0" w:space="0" w:color="auto"/>
            <w:right w:val="none" w:sz="0" w:space="0" w:color="auto"/>
          </w:divBdr>
          <w:divsChild>
            <w:div w:id="2029018021">
              <w:marLeft w:val="0"/>
              <w:marRight w:val="0"/>
              <w:marTop w:val="0"/>
              <w:marBottom w:val="0"/>
              <w:divBdr>
                <w:top w:val="none" w:sz="0" w:space="0" w:color="auto"/>
                <w:left w:val="none" w:sz="0" w:space="0" w:color="auto"/>
                <w:bottom w:val="none" w:sz="0" w:space="0" w:color="auto"/>
                <w:right w:val="none" w:sz="0" w:space="0" w:color="auto"/>
              </w:divBdr>
            </w:div>
          </w:divsChild>
        </w:div>
        <w:div w:id="1561596189">
          <w:marLeft w:val="0"/>
          <w:marRight w:val="0"/>
          <w:marTop w:val="0"/>
          <w:marBottom w:val="0"/>
          <w:divBdr>
            <w:top w:val="none" w:sz="0" w:space="0" w:color="auto"/>
            <w:left w:val="none" w:sz="0" w:space="0" w:color="auto"/>
            <w:bottom w:val="none" w:sz="0" w:space="0" w:color="auto"/>
            <w:right w:val="none" w:sz="0" w:space="0" w:color="auto"/>
          </w:divBdr>
          <w:divsChild>
            <w:div w:id="1815105063">
              <w:marLeft w:val="0"/>
              <w:marRight w:val="0"/>
              <w:marTop w:val="0"/>
              <w:marBottom w:val="0"/>
              <w:divBdr>
                <w:top w:val="none" w:sz="0" w:space="0" w:color="auto"/>
                <w:left w:val="none" w:sz="0" w:space="0" w:color="auto"/>
                <w:bottom w:val="none" w:sz="0" w:space="0" w:color="auto"/>
                <w:right w:val="none" w:sz="0" w:space="0" w:color="auto"/>
              </w:divBdr>
            </w:div>
          </w:divsChild>
        </w:div>
        <w:div w:id="1921325285">
          <w:marLeft w:val="0"/>
          <w:marRight w:val="0"/>
          <w:marTop w:val="0"/>
          <w:marBottom w:val="0"/>
          <w:divBdr>
            <w:top w:val="none" w:sz="0" w:space="0" w:color="auto"/>
            <w:left w:val="none" w:sz="0" w:space="0" w:color="auto"/>
            <w:bottom w:val="none" w:sz="0" w:space="0" w:color="auto"/>
            <w:right w:val="none" w:sz="0" w:space="0" w:color="auto"/>
          </w:divBdr>
          <w:divsChild>
            <w:div w:id="284310849">
              <w:marLeft w:val="0"/>
              <w:marRight w:val="0"/>
              <w:marTop w:val="0"/>
              <w:marBottom w:val="0"/>
              <w:divBdr>
                <w:top w:val="none" w:sz="0" w:space="0" w:color="auto"/>
                <w:left w:val="none" w:sz="0" w:space="0" w:color="auto"/>
                <w:bottom w:val="none" w:sz="0" w:space="0" w:color="auto"/>
                <w:right w:val="none" w:sz="0" w:space="0" w:color="auto"/>
              </w:divBdr>
            </w:div>
          </w:divsChild>
        </w:div>
        <w:div w:id="222566911">
          <w:marLeft w:val="0"/>
          <w:marRight w:val="0"/>
          <w:marTop w:val="0"/>
          <w:marBottom w:val="0"/>
          <w:divBdr>
            <w:top w:val="none" w:sz="0" w:space="0" w:color="auto"/>
            <w:left w:val="none" w:sz="0" w:space="0" w:color="auto"/>
            <w:bottom w:val="none" w:sz="0" w:space="0" w:color="auto"/>
            <w:right w:val="none" w:sz="0" w:space="0" w:color="auto"/>
          </w:divBdr>
          <w:divsChild>
            <w:div w:id="677734611">
              <w:marLeft w:val="0"/>
              <w:marRight w:val="0"/>
              <w:marTop w:val="0"/>
              <w:marBottom w:val="0"/>
              <w:divBdr>
                <w:top w:val="none" w:sz="0" w:space="0" w:color="auto"/>
                <w:left w:val="none" w:sz="0" w:space="0" w:color="auto"/>
                <w:bottom w:val="none" w:sz="0" w:space="0" w:color="auto"/>
                <w:right w:val="none" w:sz="0" w:space="0" w:color="auto"/>
              </w:divBdr>
            </w:div>
          </w:divsChild>
        </w:div>
        <w:div w:id="416439477">
          <w:marLeft w:val="0"/>
          <w:marRight w:val="0"/>
          <w:marTop w:val="0"/>
          <w:marBottom w:val="0"/>
          <w:divBdr>
            <w:top w:val="none" w:sz="0" w:space="0" w:color="auto"/>
            <w:left w:val="none" w:sz="0" w:space="0" w:color="auto"/>
            <w:bottom w:val="none" w:sz="0" w:space="0" w:color="auto"/>
            <w:right w:val="none" w:sz="0" w:space="0" w:color="auto"/>
          </w:divBdr>
          <w:divsChild>
            <w:div w:id="1375960267">
              <w:marLeft w:val="0"/>
              <w:marRight w:val="0"/>
              <w:marTop w:val="0"/>
              <w:marBottom w:val="0"/>
              <w:divBdr>
                <w:top w:val="none" w:sz="0" w:space="0" w:color="auto"/>
                <w:left w:val="none" w:sz="0" w:space="0" w:color="auto"/>
                <w:bottom w:val="none" w:sz="0" w:space="0" w:color="auto"/>
                <w:right w:val="none" w:sz="0" w:space="0" w:color="auto"/>
              </w:divBdr>
            </w:div>
          </w:divsChild>
        </w:div>
        <w:div w:id="217400576">
          <w:marLeft w:val="0"/>
          <w:marRight w:val="0"/>
          <w:marTop w:val="0"/>
          <w:marBottom w:val="0"/>
          <w:divBdr>
            <w:top w:val="none" w:sz="0" w:space="0" w:color="auto"/>
            <w:left w:val="none" w:sz="0" w:space="0" w:color="auto"/>
            <w:bottom w:val="none" w:sz="0" w:space="0" w:color="auto"/>
            <w:right w:val="none" w:sz="0" w:space="0" w:color="auto"/>
          </w:divBdr>
          <w:divsChild>
            <w:div w:id="1035227859">
              <w:marLeft w:val="0"/>
              <w:marRight w:val="0"/>
              <w:marTop w:val="0"/>
              <w:marBottom w:val="0"/>
              <w:divBdr>
                <w:top w:val="none" w:sz="0" w:space="0" w:color="auto"/>
                <w:left w:val="none" w:sz="0" w:space="0" w:color="auto"/>
                <w:bottom w:val="none" w:sz="0" w:space="0" w:color="auto"/>
                <w:right w:val="none" w:sz="0" w:space="0" w:color="auto"/>
              </w:divBdr>
            </w:div>
          </w:divsChild>
        </w:div>
        <w:div w:id="1170562204">
          <w:marLeft w:val="0"/>
          <w:marRight w:val="0"/>
          <w:marTop w:val="0"/>
          <w:marBottom w:val="0"/>
          <w:divBdr>
            <w:top w:val="none" w:sz="0" w:space="0" w:color="auto"/>
            <w:left w:val="none" w:sz="0" w:space="0" w:color="auto"/>
            <w:bottom w:val="none" w:sz="0" w:space="0" w:color="auto"/>
            <w:right w:val="none" w:sz="0" w:space="0" w:color="auto"/>
          </w:divBdr>
          <w:divsChild>
            <w:div w:id="624891580">
              <w:marLeft w:val="0"/>
              <w:marRight w:val="0"/>
              <w:marTop w:val="0"/>
              <w:marBottom w:val="0"/>
              <w:divBdr>
                <w:top w:val="none" w:sz="0" w:space="0" w:color="auto"/>
                <w:left w:val="none" w:sz="0" w:space="0" w:color="auto"/>
                <w:bottom w:val="none" w:sz="0" w:space="0" w:color="auto"/>
                <w:right w:val="none" w:sz="0" w:space="0" w:color="auto"/>
              </w:divBdr>
            </w:div>
          </w:divsChild>
        </w:div>
        <w:div w:id="2090883567">
          <w:marLeft w:val="0"/>
          <w:marRight w:val="0"/>
          <w:marTop w:val="0"/>
          <w:marBottom w:val="0"/>
          <w:divBdr>
            <w:top w:val="none" w:sz="0" w:space="0" w:color="auto"/>
            <w:left w:val="none" w:sz="0" w:space="0" w:color="auto"/>
            <w:bottom w:val="none" w:sz="0" w:space="0" w:color="auto"/>
            <w:right w:val="none" w:sz="0" w:space="0" w:color="auto"/>
          </w:divBdr>
          <w:divsChild>
            <w:div w:id="1673293268">
              <w:marLeft w:val="0"/>
              <w:marRight w:val="0"/>
              <w:marTop w:val="0"/>
              <w:marBottom w:val="0"/>
              <w:divBdr>
                <w:top w:val="none" w:sz="0" w:space="0" w:color="auto"/>
                <w:left w:val="none" w:sz="0" w:space="0" w:color="auto"/>
                <w:bottom w:val="none" w:sz="0" w:space="0" w:color="auto"/>
                <w:right w:val="none" w:sz="0" w:space="0" w:color="auto"/>
              </w:divBdr>
            </w:div>
          </w:divsChild>
        </w:div>
        <w:div w:id="926575539">
          <w:marLeft w:val="0"/>
          <w:marRight w:val="0"/>
          <w:marTop w:val="0"/>
          <w:marBottom w:val="0"/>
          <w:divBdr>
            <w:top w:val="none" w:sz="0" w:space="0" w:color="auto"/>
            <w:left w:val="none" w:sz="0" w:space="0" w:color="auto"/>
            <w:bottom w:val="none" w:sz="0" w:space="0" w:color="auto"/>
            <w:right w:val="none" w:sz="0" w:space="0" w:color="auto"/>
          </w:divBdr>
          <w:divsChild>
            <w:div w:id="961694066">
              <w:marLeft w:val="0"/>
              <w:marRight w:val="0"/>
              <w:marTop w:val="0"/>
              <w:marBottom w:val="0"/>
              <w:divBdr>
                <w:top w:val="none" w:sz="0" w:space="0" w:color="auto"/>
                <w:left w:val="none" w:sz="0" w:space="0" w:color="auto"/>
                <w:bottom w:val="none" w:sz="0" w:space="0" w:color="auto"/>
                <w:right w:val="none" w:sz="0" w:space="0" w:color="auto"/>
              </w:divBdr>
            </w:div>
          </w:divsChild>
        </w:div>
        <w:div w:id="793406161">
          <w:marLeft w:val="0"/>
          <w:marRight w:val="0"/>
          <w:marTop w:val="0"/>
          <w:marBottom w:val="0"/>
          <w:divBdr>
            <w:top w:val="none" w:sz="0" w:space="0" w:color="auto"/>
            <w:left w:val="none" w:sz="0" w:space="0" w:color="auto"/>
            <w:bottom w:val="none" w:sz="0" w:space="0" w:color="auto"/>
            <w:right w:val="none" w:sz="0" w:space="0" w:color="auto"/>
          </w:divBdr>
          <w:divsChild>
            <w:div w:id="1803645284">
              <w:marLeft w:val="0"/>
              <w:marRight w:val="0"/>
              <w:marTop w:val="0"/>
              <w:marBottom w:val="0"/>
              <w:divBdr>
                <w:top w:val="none" w:sz="0" w:space="0" w:color="auto"/>
                <w:left w:val="none" w:sz="0" w:space="0" w:color="auto"/>
                <w:bottom w:val="none" w:sz="0" w:space="0" w:color="auto"/>
                <w:right w:val="none" w:sz="0" w:space="0" w:color="auto"/>
              </w:divBdr>
            </w:div>
          </w:divsChild>
        </w:div>
        <w:div w:id="1257330245">
          <w:marLeft w:val="0"/>
          <w:marRight w:val="0"/>
          <w:marTop w:val="0"/>
          <w:marBottom w:val="0"/>
          <w:divBdr>
            <w:top w:val="none" w:sz="0" w:space="0" w:color="auto"/>
            <w:left w:val="none" w:sz="0" w:space="0" w:color="auto"/>
            <w:bottom w:val="none" w:sz="0" w:space="0" w:color="auto"/>
            <w:right w:val="none" w:sz="0" w:space="0" w:color="auto"/>
          </w:divBdr>
          <w:divsChild>
            <w:div w:id="1993018728">
              <w:marLeft w:val="0"/>
              <w:marRight w:val="0"/>
              <w:marTop w:val="0"/>
              <w:marBottom w:val="0"/>
              <w:divBdr>
                <w:top w:val="none" w:sz="0" w:space="0" w:color="auto"/>
                <w:left w:val="none" w:sz="0" w:space="0" w:color="auto"/>
                <w:bottom w:val="none" w:sz="0" w:space="0" w:color="auto"/>
                <w:right w:val="none" w:sz="0" w:space="0" w:color="auto"/>
              </w:divBdr>
            </w:div>
          </w:divsChild>
        </w:div>
        <w:div w:id="1388334968">
          <w:marLeft w:val="0"/>
          <w:marRight w:val="0"/>
          <w:marTop w:val="0"/>
          <w:marBottom w:val="0"/>
          <w:divBdr>
            <w:top w:val="none" w:sz="0" w:space="0" w:color="auto"/>
            <w:left w:val="none" w:sz="0" w:space="0" w:color="auto"/>
            <w:bottom w:val="none" w:sz="0" w:space="0" w:color="auto"/>
            <w:right w:val="none" w:sz="0" w:space="0" w:color="auto"/>
          </w:divBdr>
          <w:divsChild>
            <w:div w:id="1192916649">
              <w:marLeft w:val="0"/>
              <w:marRight w:val="0"/>
              <w:marTop w:val="0"/>
              <w:marBottom w:val="0"/>
              <w:divBdr>
                <w:top w:val="none" w:sz="0" w:space="0" w:color="auto"/>
                <w:left w:val="none" w:sz="0" w:space="0" w:color="auto"/>
                <w:bottom w:val="none" w:sz="0" w:space="0" w:color="auto"/>
                <w:right w:val="none" w:sz="0" w:space="0" w:color="auto"/>
              </w:divBdr>
            </w:div>
          </w:divsChild>
        </w:div>
        <w:div w:id="650715935">
          <w:marLeft w:val="0"/>
          <w:marRight w:val="0"/>
          <w:marTop w:val="0"/>
          <w:marBottom w:val="0"/>
          <w:divBdr>
            <w:top w:val="none" w:sz="0" w:space="0" w:color="auto"/>
            <w:left w:val="none" w:sz="0" w:space="0" w:color="auto"/>
            <w:bottom w:val="none" w:sz="0" w:space="0" w:color="auto"/>
            <w:right w:val="none" w:sz="0" w:space="0" w:color="auto"/>
          </w:divBdr>
          <w:divsChild>
            <w:div w:id="1368751184">
              <w:marLeft w:val="0"/>
              <w:marRight w:val="0"/>
              <w:marTop w:val="0"/>
              <w:marBottom w:val="0"/>
              <w:divBdr>
                <w:top w:val="none" w:sz="0" w:space="0" w:color="auto"/>
                <w:left w:val="none" w:sz="0" w:space="0" w:color="auto"/>
                <w:bottom w:val="none" w:sz="0" w:space="0" w:color="auto"/>
                <w:right w:val="none" w:sz="0" w:space="0" w:color="auto"/>
              </w:divBdr>
            </w:div>
          </w:divsChild>
        </w:div>
        <w:div w:id="1778058532">
          <w:marLeft w:val="0"/>
          <w:marRight w:val="0"/>
          <w:marTop w:val="0"/>
          <w:marBottom w:val="0"/>
          <w:divBdr>
            <w:top w:val="none" w:sz="0" w:space="0" w:color="auto"/>
            <w:left w:val="none" w:sz="0" w:space="0" w:color="auto"/>
            <w:bottom w:val="none" w:sz="0" w:space="0" w:color="auto"/>
            <w:right w:val="none" w:sz="0" w:space="0" w:color="auto"/>
          </w:divBdr>
          <w:divsChild>
            <w:div w:id="1802191222">
              <w:marLeft w:val="0"/>
              <w:marRight w:val="0"/>
              <w:marTop w:val="0"/>
              <w:marBottom w:val="0"/>
              <w:divBdr>
                <w:top w:val="none" w:sz="0" w:space="0" w:color="auto"/>
                <w:left w:val="none" w:sz="0" w:space="0" w:color="auto"/>
                <w:bottom w:val="none" w:sz="0" w:space="0" w:color="auto"/>
                <w:right w:val="none" w:sz="0" w:space="0" w:color="auto"/>
              </w:divBdr>
            </w:div>
          </w:divsChild>
        </w:div>
        <w:div w:id="668366382">
          <w:marLeft w:val="0"/>
          <w:marRight w:val="0"/>
          <w:marTop w:val="0"/>
          <w:marBottom w:val="0"/>
          <w:divBdr>
            <w:top w:val="none" w:sz="0" w:space="0" w:color="auto"/>
            <w:left w:val="none" w:sz="0" w:space="0" w:color="auto"/>
            <w:bottom w:val="none" w:sz="0" w:space="0" w:color="auto"/>
            <w:right w:val="none" w:sz="0" w:space="0" w:color="auto"/>
          </w:divBdr>
          <w:divsChild>
            <w:div w:id="1288465470">
              <w:marLeft w:val="0"/>
              <w:marRight w:val="0"/>
              <w:marTop w:val="0"/>
              <w:marBottom w:val="0"/>
              <w:divBdr>
                <w:top w:val="none" w:sz="0" w:space="0" w:color="auto"/>
                <w:left w:val="none" w:sz="0" w:space="0" w:color="auto"/>
                <w:bottom w:val="none" w:sz="0" w:space="0" w:color="auto"/>
                <w:right w:val="none" w:sz="0" w:space="0" w:color="auto"/>
              </w:divBdr>
            </w:div>
          </w:divsChild>
        </w:div>
        <w:div w:id="1570847367">
          <w:marLeft w:val="0"/>
          <w:marRight w:val="0"/>
          <w:marTop w:val="0"/>
          <w:marBottom w:val="0"/>
          <w:divBdr>
            <w:top w:val="none" w:sz="0" w:space="0" w:color="auto"/>
            <w:left w:val="none" w:sz="0" w:space="0" w:color="auto"/>
            <w:bottom w:val="none" w:sz="0" w:space="0" w:color="auto"/>
            <w:right w:val="none" w:sz="0" w:space="0" w:color="auto"/>
          </w:divBdr>
          <w:divsChild>
            <w:div w:id="1718159840">
              <w:marLeft w:val="0"/>
              <w:marRight w:val="0"/>
              <w:marTop w:val="0"/>
              <w:marBottom w:val="0"/>
              <w:divBdr>
                <w:top w:val="none" w:sz="0" w:space="0" w:color="auto"/>
                <w:left w:val="none" w:sz="0" w:space="0" w:color="auto"/>
                <w:bottom w:val="none" w:sz="0" w:space="0" w:color="auto"/>
                <w:right w:val="none" w:sz="0" w:space="0" w:color="auto"/>
              </w:divBdr>
            </w:div>
          </w:divsChild>
        </w:div>
        <w:div w:id="1790314486">
          <w:marLeft w:val="0"/>
          <w:marRight w:val="0"/>
          <w:marTop w:val="0"/>
          <w:marBottom w:val="0"/>
          <w:divBdr>
            <w:top w:val="none" w:sz="0" w:space="0" w:color="auto"/>
            <w:left w:val="none" w:sz="0" w:space="0" w:color="auto"/>
            <w:bottom w:val="none" w:sz="0" w:space="0" w:color="auto"/>
            <w:right w:val="none" w:sz="0" w:space="0" w:color="auto"/>
          </w:divBdr>
          <w:divsChild>
            <w:div w:id="1844929189">
              <w:marLeft w:val="0"/>
              <w:marRight w:val="0"/>
              <w:marTop w:val="0"/>
              <w:marBottom w:val="0"/>
              <w:divBdr>
                <w:top w:val="none" w:sz="0" w:space="0" w:color="auto"/>
                <w:left w:val="none" w:sz="0" w:space="0" w:color="auto"/>
                <w:bottom w:val="none" w:sz="0" w:space="0" w:color="auto"/>
                <w:right w:val="none" w:sz="0" w:space="0" w:color="auto"/>
              </w:divBdr>
            </w:div>
          </w:divsChild>
        </w:div>
        <w:div w:id="608852034">
          <w:marLeft w:val="0"/>
          <w:marRight w:val="0"/>
          <w:marTop w:val="0"/>
          <w:marBottom w:val="0"/>
          <w:divBdr>
            <w:top w:val="none" w:sz="0" w:space="0" w:color="auto"/>
            <w:left w:val="none" w:sz="0" w:space="0" w:color="auto"/>
            <w:bottom w:val="none" w:sz="0" w:space="0" w:color="auto"/>
            <w:right w:val="none" w:sz="0" w:space="0" w:color="auto"/>
          </w:divBdr>
          <w:divsChild>
            <w:div w:id="1978491178">
              <w:marLeft w:val="0"/>
              <w:marRight w:val="0"/>
              <w:marTop w:val="0"/>
              <w:marBottom w:val="0"/>
              <w:divBdr>
                <w:top w:val="none" w:sz="0" w:space="0" w:color="auto"/>
                <w:left w:val="none" w:sz="0" w:space="0" w:color="auto"/>
                <w:bottom w:val="none" w:sz="0" w:space="0" w:color="auto"/>
                <w:right w:val="none" w:sz="0" w:space="0" w:color="auto"/>
              </w:divBdr>
            </w:div>
          </w:divsChild>
        </w:div>
        <w:div w:id="1383364111">
          <w:marLeft w:val="0"/>
          <w:marRight w:val="0"/>
          <w:marTop w:val="0"/>
          <w:marBottom w:val="0"/>
          <w:divBdr>
            <w:top w:val="none" w:sz="0" w:space="0" w:color="auto"/>
            <w:left w:val="none" w:sz="0" w:space="0" w:color="auto"/>
            <w:bottom w:val="none" w:sz="0" w:space="0" w:color="auto"/>
            <w:right w:val="none" w:sz="0" w:space="0" w:color="auto"/>
          </w:divBdr>
          <w:divsChild>
            <w:div w:id="2037844745">
              <w:marLeft w:val="0"/>
              <w:marRight w:val="0"/>
              <w:marTop w:val="0"/>
              <w:marBottom w:val="0"/>
              <w:divBdr>
                <w:top w:val="none" w:sz="0" w:space="0" w:color="auto"/>
                <w:left w:val="none" w:sz="0" w:space="0" w:color="auto"/>
                <w:bottom w:val="none" w:sz="0" w:space="0" w:color="auto"/>
                <w:right w:val="none" w:sz="0" w:space="0" w:color="auto"/>
              </w:divBdr>
            </w:div>
          </w:divsChild>
        </w:div>
        <w:div w:id="1906989935">
          <w:marLeft w:val="0"/>
          <w:marRight w:val="0"/>
          <w:marTop w:val="0"/>
          <w:marBottom w:val="0"/>
          <w:divBdr>
            <w:top w:val="none" w:sz="0" w:space="0" w:color="auto"/>
            <w:left w:val="none" w:sz="0" w:space="0" w:color="auto"/>
            <w:bottom w:val="none" w:sz="0" w:space="0" w:color="auto"/>
            <w:right w:val="none" w:sz="0" w:space="0" w:color="auto"/>
          </w:divBdr>
          <w:divsChild>
            <w:div w:id="966468882">
              <w:marLeft w:val="0"/>
              <w:marRight w:val="0"/>
              <w:marTop w:val="0"/>
              <w:marBottom w:val="0"/>
              <w:divBdr>
                <w:top w:val="none" w:sz="0" w:space="0" w:color="auto"/>
                <w:left w:val="none" w:sz="0" w:space="0" w:color="auto"/>
                <w:bottom w:val="none" w:sz="0" w:space="0" w:color="auto"/>
                <w:right w:val="none" w:sz="0" w:space="0" w:color="auto"/>
              </w:divBdr>
            </w:div>
            <w:div w:id="860050274">
              <w:marLeft w:val="0"/>
              <w:marRight w:val="0"/>
              <w:marTop w:val="0"/>
              <w:marBottom w:val="0"/>
              <w:divBdr>
                <w:top w:val="none" w:sz="0" w:space="0" w:color="auto"/>
                <w:left w:val="none" w:sz="0" w:space="0" w:color="auto"/>
                <w:bottom w:val="none" w:sz="0" w:space="0" w:color="auto"/>
                <w:right w:val="none" w:sz="0" w:space="0" w:color="auto"/>
              </w:divBdr>
            </w:div>
            <w:div w:id="1983924898">
              <w:marLeft w:val="0"/>
              <w:marRight w:val="0"/>
              <w:marTop w:val="0"/>
              <w:marBottom w:val="0"/>
              <w:divBdr>
                <w:top w:val="none" w:sz="0" w:space="0" w:color="auto"/>
                <w:left w:val="none" w:sz="0" w:space="0" w:color="auto"/>
                <w:bottom w:val="none" w:sz="0" w:space="0" w:color="auto"/>
                <w:right w:val="none" w:sz="0" w:space="0" w:color="auto"/>
              </w:divBdr>
            </w:div>
            <w:div w:id="1214462596">
              <w:marLeft w:val="0"/>
              <w:marRight w:val="0"/>
              <w:marTop w:val="0"/>
              <w:marBottom w:val="0"/>
              <w:divBdr>
                <w:top w:val="none" w:sz="0" w:space="0" w:color="auto"/>
                <w:left w:val="none" w:sz="0" w:space="0" w:color="auto"/>
                <w:bottom w:val="none" w:sz="0" w:space="0" w:color="auto"/>
                <w:right w:val="none" w:sz="0" w:space="0" w:color="auto"/>
              </w:divBdr>
            </w:div>
          </w:divsChild>
        </w:div>
        <w:div w:id="1867324181">
          <w:marLeft w:val="0"/>
          <w:marRight w:val="0"/>
          <w:marTop w:val="0"/>
          <w:marBottom w:val="0"/>
          <w:divBdr>
            <w:top w:val="none" w:sz="0" w:space="0" w:color="auto"/>
            <w:left w:val="none" w:sz="0" w:space="0" w:color="auto"/>
            <w:bottom w:val="none" w:sz="0" w:space="0" w:color="auto"/>
            <w:right w:val="none" w:sz="0" w:space="0" w:color="auto"/>
          </w:divBdr>
          <w:divsChild>
            <w:div w:id="1118062353">
              <w:marLeft w:val="0"/>
              <w:marRight w:val="0"/>
              <w:marTop w:val="0"/>
              <w:marBottom w:val="0"/>
              <w:divBdr>
                <w:top w:val="none" w:sz="0" w:space="0" w:color="auto"/>
                <w:left w:val="none" w:sz="0" w:space="0" w:color="auto"/>
                <w:bottom w:val="none" w:sz="0" w:space="0" w:color="auto"/>
                <w:right w:val="none" w:sz="0" w:space="0" w:color="auto"/>
              </w:divBdr>
            </w:div>
          </w:divsChild>
        </w:div>
        <w:div w:id="647366452">
          <w:marLeft w:val="0"/>
          <w:marRight w:val="0"/>
          <w:marTop w:val="0"/>
          <w:marBottom w:val="0"/>
          <w:divBdr>
            <w:top w:val="none" w:sz="0" w:space="0" w:color="auto"/>
            <w:left w:val="none" w:sz="0" w:space="0" w:color="auto"/>
            <w:bottom w:val="none" w:sz="0" w:space="0" w:color="auto"/>
            <w:right w:val="none" w:sz="0" w:space="0" w:color="auto"/>
          </w:divBdr>
          <w:divsChild>
            <w:div w:id="299115377">
              <w:marLeft w:val="0"/>
              <w:marRight w:val="0"/>
              <w:marTop w:val="0"/>
              <w:marBottom w:val="0"/>
              <w:divBdr>
                <w:top w:val="none" w:sz="0" w:space="0" w:color="auto"/>
                <w:left w:val="none" w:sz="0" w:space="0" w:color="auto"/>
                <w:bottom w:val="none" w:sz="0" w:space="0" w:color="auto"/>
                <w:right w:val="none" w:sz="0" w:space="0" w:color="auto"/>
              </w:divBdr>
            </w:div>
          </w:divsChild>
        </w:div>
        <w:div w:id="486937771">
          <w:marLeft w:val="0"/>
          <w:marRight w:val="0"/>
          <w:marTop w:val="0"/>
          <w:marBottom w:val="0"/>
          <w:divBdr>
            <w:top w:val="none" w:sz="0" w:space="0" w:color="auto"/>
            <w:left w:val="none" w:sz="0" w:space="0" w:color="auto"/>
            <w:bottom w:val="none" w:sz="0" w:space="0" w:color="auto"/>
            <w:right w:val="none" w:sz="0" w:space="0" w:color="auto"/>
          </w:divBdr>
          <w:divsChild>
            <w:div w:id="1775519269">
              <w:marLeft w:val="0"/>
              <w:marRight w:val="0"/>
              <w:marTop w:val="0"/>
              <w:marBottom w:val="0"/>
              <w:divBdr>
                <w:top w:val="none" w:sz="0" w:space="0" w:color="auto"/>
                <w:left w:val="none" w:sz="0" w:space="0" w:color="auto"/>
                <w:bottom w:val="none" w:sz="0" w:space="0" w:color="auto"/>
                <w:right w:val="none" w:sz="0" w:space="0" w:color="auto"/>
              </w:divBdr>
            </w:div>
          </w:divsChild>
        </w:div>
        <w:div w:id="2101245072">
          <w:marLeft w:val="0"/>
          <w:marRight w:val="0"/>
          <w:marTop w:val="0"/>
          <w:marBottom w:val="0"/>
          <w:divBdr>
            <w:top w:val="none" w:sz="0" w:space="0" w:color="auto"/>
            <w:left w:val="none" w:sz="0" w:space="0" w:color="auto"/>
            <w:bottom w:val="none" w:sz="0" w:space="0" w:color="auto"/>
            <w:right w:val="none" w:sz="0" w:space="0" w:color="auto"/>
          </w:divBdr>
          <w:divsChild>
            <w:div w:id="2017413118">
              <w:marLeft w:val="0"/>
              <w:marRight w:val="0"/>
              <w:marTop w:val="0"/>
              <w:marBottom w:val="0"/>
              <w:divBdr>
                <w:top w:val="none" w:sz="0" w:space="0" w:color="auto"/>
                <w:left w:val="none" w:sz="0" w:space="0" w:color="auto"/>
                <w:bottom w:val="none" w:sz="0" w:space="0" w:color="auto"/>
                <w:right w:val="none" w:sz="0" w:space="0" w:color="auto"/>
              </w:divBdr>
            </w:div>
          </w:divsChild>
        </w:div>
        <w:div w:id="1114055091">
          <w:marLeft w:val="0"/>
          <w:marRight w:val="0"/>
          <w:marTop w:val="0"/>
          <w:marBottom w:val="0"/>
          <w:divBdr>
            <w:top w:val="none" w:sz="0" w:space="0" w:color="auto"/>
            <w:left w:val="none" w:sz="0" w:space="0" w:color="auto"/>
            <w:bottom w:val="none" w:sz="0" w:space="0" w:color="auto"/>
            <w:right w:val="none" w:sz="0" w:space="0" w:color="auto"/>
          </w:divBdr>
          <w:divsChild>
            <w:div w:id="1827163293">
              <w:marLeft w:val="0"/>
              <w:marRight w:val="0"/>
              <w:marTop w:val="0"/>
              <w:marBottom w:val="0"/>
              <w:divBdr>
                <w:top w:val="none" w:sz="0" w:space="0" w:color="auto"/>
                <w:left w:val="none" w:sz="0" w:space="0" w:color="auto"/>
                <w:bottom w:val="none" w:sz="0" w:space="0" w:color="auto"/>
                <w:right w:val="none" w:sz="0" w:space="0" w:color="auto"/>
              </w:divBdr>
            </w:div>
          </w:divsChild>
        </w:div>
        <w:div w:id="959914683">
          <w:marLeft w:val="0"/>
          <w:marRight w:val="0"/>
          <w:marTop w:val="0"/>
          <w:marBottom w:val="0"/>
          <w:divBdr>
            <w:top w:val="none" w:sz="0" w:space="0" w:color="auto"/>
            <w:left w:val="none" w:sz="0" w:space="0" w:color="auto"/>
            <w:bottom w:val="none" w:sz="0" w:space="0" w:color="auto"/>
            <w:right w:val="none" w:sz="0" w:space="0" w:color="auto"/>
          </w:divBdr>
          <w:divsChild>
            <w:div w:id="1843353648">
              <w:marLeft w:val="0"/>
              <w:marRight w:val="0"/>
              <w:marTop w:val="0"/>
              <w:marBottom w:val="0"/>
              <w:divBdr>
                <w:top w:val="none" w:sz="0" w:space="0" w:color="auto"/>
                <w:left w:val="none" w:sz="0" w:space="0" w:color="auto"/>
                <w:bottom w:val="none" w:sz="0" w:space="0" w:color="auto"/>
                <w:right w:val="none" w:sz="0" w:space="0" w:color="auto"/>
              </w:divBdr>
            </w:div>
          </w:divsChild>
        </w:div>
        <w:div w:id="1776175260">
          <w:marLeft w:val="0"/>
          <w:marRight w:val="0"/>
          <w:marTop w:val="0"/>
          <w:marBottom w:val="0"/>
          <w:divBdr>
            <w:top w:val="none" w:sz="0" w:space="0" w:color="auto"/>
            <w:left w:val="none" w:sz="0" w:space="0" w:color="auto"/>
            <w:bottom w:val="none" w:sz="0" w:space="0" w:color="auto"/>
            <w:right w:val="none" w:sz="0" w:space="0" w:color="auto"/>
          </w:divBdr>
          <w:divsChild>
            <w:div w:id="1679775279">
              <w:marLeft w:val="0"/>
              <w:marRight w:val="0"/>
              <w:marTop w:val="0"/>
              <w:marBottom w:val="0"/>
              <w:divBdr>
                <w:top w:val="none" w:sz="0" w:space="0" w:color="auto"/>
                <w:left w:val="none" w:sz="0" w:space="0" w:color="auto"/>
                <w:bottom w:val="none" w:sz="0" w:space="0" w:color="auto"/>
                <w:right w:val="none" w:sz="0" w:space="0" w:color="auto"/>
              </w:divBdr>
            </w:div>
          </w:divsChild>
        </w:div>
        <w:div w:id="132068948">
          <w:marLeft w:val="0"/>
          <w:marRight w:val="0"/>
          <w:marTop w:val="0"/>
          <w:marBottom w:val="0"/>
          <w:divBdr>
            <w:top w:val="none" w:sz="0" w:space="0" w:color="auto"/>
            <w:left w:val="none" w:sz="0" w:space="0" w:color="auto"/>
            <w:bottom w:val="none" w:sz="0" w:space="0" w:color="auto"/>
            <w:right w:val="none" w:sz="0" w:space="0" w:color="auto"/>
          </w:divBdr>
          <w:divsChild>
            <w:div w:id="820929566">
              <w:marLeft w:val="0"/>
              <w:marRight w:val="0"/>
              <w:marTop w:val="0"/>
              <w:marBottom w:val="0"/>
              <w:divBdr>
                <w:top w:val="none" w:sz="0" w:space="0" w:color="auto"/>
                <w:left w:val="none" w:sz="0" w:space="0" w:color="auto"/>
                <w:bottom w:val="none" w:sz="0" w:space="0" w:color="auto"/>
                <w:right w:val="none" w:sz="0" w:space="0" w:color="auto"/>
              </w:divBdr>
            </w:div>
          </w:divsChild>
        </w:div>
        <w:div w:id="517548088">
          <w:marLeft w:val="0"/>
          <w:marRight w:val="0"/>
          <w:marTop w:val="0"/>
          <w:marBottom w:val="0"/>
          <w:divBdr>
            <w:top w:val="none" w:sz="0" w:space="0" w:color="auto"/>
            <w:left w:val="none" w:sz="0" w:space="0" w:color="auto"/>
            <w:bottom w:val="none" w:sz="0" w:space="0" w:color="auto"/>
            <w:right w:val="none" w:sz="0" w:space="0" w:color="auto"/>
          </w:divBdr>
          <w:divsChild>
            <w:div w:id="1161969229">
              <w:marLeft w:val="0"/>
              <w:marRight w:val="0"/>
              <w:marTop w:val="0"/>
              <w:marBottom w:val="0"/>
              <w:divBdr>
                <w:top w:val="none" w:sz="0" w:space="0" w:color="auto"/>
                <w:left w:val="none" w:sz="0" w:space="0" w:color="auto"/>
                <w:bottom w:val="none" w:sz="0" w:space="0" w:color="auto"/>
                <w:right w:val="none" w:sz="0" w:space="0" w:color="auto"/>
              </w:divBdr>
            </w:div>
          </w:divsChild>
        </w:div>
        <w:div w:id="143856698">
          <w:marLeft w:val="0"/>
          <w:marRight w:val="0"/>
          <w:marTop w:val="0"/>
          <w:marBottom w:val="0"/>
          <w:divBdr>
            <w:top w:val="none" w:sz="0" w:space="0" w:color="auto"/>
            <w:left w:val="none" w:sz="0" w:space="0" w:color="auto"/>
            <w:bottom w:val="none" w:sz="0" w:space="0" w:color="auto"/>
            <w:right w:val="none" w:sz="0" w:space="0" w:color="auto"/>
          </w:divBdr>
          <w:divsChild>
            <w:div w:id="121120524">
              <w:marLeft w:val="0"/>
              <w:marRight w:val="0"/>
              <w:marTop w:val="0"/>
              <w:marBottom w:val="0"/>
              <w:divBdr>
                <w:top w:val="none" w:sz="0" w:space="0" w:color="auto"/>
                <w:left w:val="none" w:sz="0" w:space="0" w:color="auto"/>
                <w:bottom w:val="none" w:sz="0" w:space="0" w:color="auto"/>
                <w:right w:val="none" w:sz="0" w:space="0" w:color="auto"/>
              </w:divBdr>
            </w:div>
          </w:divsChild>
        </w:div>
        <w:div w:id="1893887358">
          <w:marLeft w:val="0"/>
          <w:marRight w:val="0"/>
          <w:marTop w:val="0"/>
          <w:marBottom w:val="0"/>
          <w:divBdr>
            <w:top w:val="none" w:sz="0" w:space="0" w:color="auto"/>
            <w:left w:val="none" w:sz="0" w:space="0" w:color="auto"/>
            <w:bottom w:val="none" w:sz="0" w:space="0" w:color="auto"/>
            <w:right w:val="none" w:sz="0" w:space="0" w:color="auto"/>
          </w:divBdr>
          <w:divsChild>
            <w:div w:id="96295947">
              <w:marLeft w:val="0"/>
              <w:marRight w:val="0"/>
              <w:marTop w:val="0"/>
              <w:marBottom w:val="0"/>
              <w:divBdr>
                <w:top w:val="none" w:sz="0" w:space="0" w:color="auto"/>
                <w:left w:val="none" w:sz="0" w:space="0" w:color="auto"/>
                <w:bottom w:val="none" w:sz="0" w:space="0" w:color="auto"/>
                <w:right w:val="none" w:sz="0" w:space="0" w:color="auto"/>
              </w:divBdr>
            </w:div>
            <w:div w:id="909384212">
              <w:marLeft w:val="0"/>
              <w:marRight w:val="0"/>
              <w:marTop w:val="0"/>
              <w:marBottom w:val="0"/>
              <w:divBdr>
                <w:top w:val="none" w:sz="0" w:space="0" w:color="auto"/>
                <w:left w:val="none" w:sz="0" w:space="0" w:color="auto"/>
                <w:bottom w:val="none" w:sz="0" w:space="0" w:color="auto"/>
                <w:right w:val="none" w:sz="0" w:space="0" w:color="auto"/>
              </w:divBdr>
            </w:div>
            <w:div w:id="117572219">
              <w:marLeft w:val="0"/>
              <w:marRight w:val="0"/>
              <w:marTop w:val="0"/>
              <w:marBottom w:val="0"/>
              <w:divBdr>
                <w:top w:val="none" w:sz="0" w:space="0" w:color="auto"/>
                <w:left w:val="none" w:sz="0" w:space="0" w:color="auto"/>
                <w:bottom w:val="none" w:sz="0" w:space="0" w:color="auto"/>
                <w:right w:val="none" w:sz="0" w:space="0" w:color="auto"/>
              </w:divBdr>
            </w:div>
            <w:div w:id="1689716629">
              <w:marLeft w:val="0"/>
              <w:marRight w:val="0"/>
              <w:marTop w:val="0"/>
              <w:marBottom w:val="0"/>
              <w:divBdr>
                <w:top w:val="none" w:sz="0" w:space="0" w:color="auto"/>
                <w:left w:val="none" w:sz="0" w:space="0" w:color="auto"/>
                <w:bottom w:val="none" w:sz="0" w:space="0" w:color="auto"/>
                <w:right w:val="none" w:sz="0" w:space="0" w:color="auto"/>
              </w:divBdr>
            </w:div>
            <w:div w:id="1270969768">
              <w:marLeft w:val="0"/>
              <w:marRight w:val="0"/>
              <w:marTop w:val="0"/>
              <w:marBottom w:val="0"/>
              <w:divBdr>
                <w:top w:val="none" w:sz="0" w:space="0" w:color="auto"/>
                <w:left w:val="none" w:sz="0" w:space="0" w:color="auto"/>
                <w:bottom w:val="none" w:sz="0" w:space="0" w:color="auto"/>
                <w:right w:val="none" w:sz="0" w:space="0" w:color="auto"/>
              </w:divBdr>
            </w:div>
            <w:div w:id="1868594485">
              <w:marLeft w:val="0"/>
              <w:marRight w:val="0"/>
              <w:marTop w:val="0"/>
              <w:marBottom w:val="0"/>
              <w:divBdr>
                <w:top w:val="none" w:sz="0" w:space="0" w:color="auto"/>
                <w:left w:val="none" w:sz="0" w:space="0" w:color="auto"/>
                <w:bottom w:val="none" w:sz="0" w:space="0" w:color="auto"/>
                <w:right w:val="none" w:sz="0" w:space="0" w:color="auto"/>
              </w:divBdr>
            </w:div>
            <w:div w:id="1910458151">
              <w:marLeft w:val="0"/>
              <w:marRight w:val="0"/>
              <w:marTop w:val="0"/>
              <w:marBottom w:val="0"/>
              <w:divBdr>
                <w:top w:val="none" w:sz="0" w:space="0" w:color="auto"/>
                <w:left w:val="none" w:sz="0" w:space="0" w:color="auto"/>
                <w:bottom w:val="none" w:sz="0" w:space="0" w:color="auto"/>
                <w:right w:val="none" w:sz="0" w:space="0" w:color="auto"/>
              </w:divBdr>
            </w:div>
            <w:div w:id="963855096">
              <w:marLeft w:val="0"/>
              <w:marRight w:val="0"/>
              <w:marTop w:val="0"/>
              <w:marBottom w:val="0"/>
              <w:divBdr>
                <w:top w:val="none" w:sz="0" w:space="0" w:color="auto"/>
                <w:left w:val="none" w:sz="0" w:space="0" w:color="auto"/>
                <w:bottom w:val="none" w:sz="0" w:space="0" w:color="auto"/>
                <w:right w:val="none" w:sz="0" w:space="0" w:color="auto"/>
              </w:divBdr>
            </w:div>
            <w:div w:id="1362173123">
              <w:marLeft w:val="0"/>
              <w:marRight w:val="0"/>
              <w:marTop w:val="0"/>
              <w:marBottom w:val="0"/>
              <w:divBdr>
                <w:top w:val="none" w:sz="0" w:space="0" w:color="auto"/>
                <w:left w:val="none" w:sz="0" w:space="0" w:color="auto"/>
                <w:bottom w:val="none" w:sz="0" w:space="0" w:color="auto"/>
                <w:right w:val="none" w:sz="0" w:space="0" w:color="auto"/>
              </w:divBdr>
            </w:div>
            <w:div w:id="454324968">
              <w:marLeft w:val="0"/>
              <w:marRight w:val="0"/>
              <w:marTop w:val="0"/>
              <w:marBottom w:val="0"/>
              <w:divBdr>
                <w:top w:val="none" w:sz="0" w:space="0" w:color="auto"/>
                <w:left w:val="none" w:sz="0" w:space="0" w:color="auto"/>
                <w:bottom w:val="none" w:sz="0" w:space="0" w:color="auto"/>
                <w:right w:val="none" w:sz="0" w:space="0" w:color="auto"/>
              </w:divBdr>
            </w:div>
            <w:div w:id="633680291">
              <w:marLeft w:val="0"/>
              <w:marRight w:val="0"/>
              <w:marTop w:val="0"/>
              <w:marBottom w:val="0"/>
              <w:divBdr>
                <w:top w:val="none" w:sz="0" w:space="0" w:color="auto"/>
                <w:left w:val="none" w:sz="0" w:space="0" w:color="auto"/>
                <w:bottom w:val="none" w:sz="0" w:space="0" w:color="auto"/>
                <w:right w:val="none" w:sz="0" w:space="0" w:color="auto"/>
              </w:divBdr>
            </w:div>
            <w:div w:id="1553272282">
              <w:marLeft w:val="0"/>
              <w:marRight w:val="0"/>
              <w:marTop w:val="0"/>
              <w:marBottom w:val="0"/>
              <w:divBdr>
                <w:top w:val="none" w:sz="0" w:space="0" w:color="auto"/>
                <w:left w:val="none" w:sz="0" w:space="0" w:color="auto"/>
                <w:bottom w:val="none" w:sz="0" w:space="0" w:color="auto"/>
                <w:right w:val="none" w:sz="0" w:space="0" w:color="auto"/>
              </w:divBdr>
            </w:div>
            <w:div w:id="1603877541">
              <w:marLeft w:val="0"/>
              <w:marRight w:val="0"/>
              <w:marTop w:val="0"/>
              <w:marBottom w:val="0"/>
              <w:divBdr>
                <w:top w:val="none" w:sz="0" w:space="0" w:color="auto"/>
                <w:left w:val="none" w:sz="0" w:space="0" w:color="auto"/>
                <w:bottom w:val="none" w:sz="0" w:space="0" w:color="auto"/>
                <w:right w:val="none" w:sz="0" w:space="0" w:color="auto"/>
              </w:divBdr>
            </w:div>
            <w:div w:id="206963235">
              <w:marLeft w:val="0"/>
              <w:marRight w:val="0"/>
              <w:marTop w:val="0"/>
              <w:marBottom w:val="0"/>
              <w:divBdr>
                <w:top w:val="none" w:sz="0" w:space="0" w:color="auto"/>
                <w:left w:val="none" w:sz="0" w:space="0" w:color="auto"/>
                <w:bottom w:val="none" w:sz="0" w:space="0" w:color="auto"/>
                <w:right w:val="none" w:sz="0" w:space="0" w:color="auto"/>
              </w:divBdr>
            </w:div>
            <w:div w:id="699013876">
              <w:marLeft w:val="0"/>
              <w:marRight w:val="0"/>
              <w:marTop w:val="0"/>
              <w:marBottom w:val="0"/>
              <w:divBdr>
                <w:top w:val="none" w:sz="0" w:space="0" w:color="auto"/>
                <w:left w:val="none" w:sz="0" w:space="0" w:color="auto"/>
                <w:bottom w:val="none" w:sz="0" w:space="0" w:color="auto"/>
                <w:right w:val="none" w:sz="0" w:space="0" w:color="auto"/>
              </w:divBdr>
            </w:div>
            <w:div w:id="235633990">
              <w:marLeft w:val="0"/>
              <w:marRight w:val="0"/>
              <w:marTop w:val="0"/>
              <w:marBottom w:val="0"/>
              <w:divBdr>
                <w:top w:val="none" w:sz="0" w:space="0" w:color="auto"/>
                <w:left w:val="none" w:sz="0" w:space="0" w:color="auto"/>
                <w:bottom w:val="none" w:sz="0" w:space="0" w:color="auto"/>
                <w:right w:val="none" w:sz="0" w:space="0" w:color="auto"/>
              </w:divBdr>
            </w:div>
            <w:div w:id="414323216">
              <w:marLeft w:val="0"/>
              <w:marRight w:val="0"/>
              <w:marTop w:val="0"/>
              <w:marBottom w:val="0"/>
              <w:divBdr>
                <w:top w:val="none" w:sz="0" w:space="0" w:color="auto"/>
                <w:left w:val="none" w:sz="0" w:space="0" w:color="auto"/>
                <w:bottom w:val="none" w:sz="0" w:space="0" w:color="auto"/>
                <w:right w:val="none" w:sz="0" w:space="0" w:color="auto"/>
              </w:divBdr>
            </w:div>
          </w:divsChild>
        </w:div>
        <w:div w:id="1474983600">
          <w:marLeft w:val="0"/>
          <w:marRight w:val="0"/>
          <w:marTop w:val="0"/>
          <w:marBottom w:val="0"/>
          <w:divBdr>
            <w:top w:val="none" w:sz="0" w:space="0" w:color="auto"/>
            <w:left w:val="none" w:sz="0" w:space="0" w:color="auto"/>
            <w:bottom w:val="none" w:sz="0" w:space="0" w:color="auto"/>
            <w:right w:val="none" w:sz="0" w:space="0" w:color="auto"/>
          </w:divBdr>
          <w:divsChild>
            <w:div w:id="853957127">
              <w:marLeft w:val="0"/>
              <w:marRight w:val="0"/>
              <w:marTop w:val="0"/>
              <w:marBottom w:val="0"/>
              <w:divBdr>
                <w:top w:val="none" w:sz="0" w:space="0" w:color="auto"/>
                <w:left w:val="none" w:sz="0" w:space="0" w:color="auto"/>
                <w:bottom w:val="none" w:sz="0" w:space="0" w:color="auto"/>
                <w:right w:val="none" w:sz="0" w:space="0" w:color="auto"/>
              </w:divBdr>
            </w:div>
          </w:divsChild>
        </w:div>
        <w:div w:id="605650149">
          <w:marLeft w:val="0"/>
          <w:marRight w:val="0"/>
          <w:marTop w:val="0"/>
          <w:marBottom w:val="0"/>
          <w:divBdr>
            <w:top w:val="none" w:sz="0" w:space="0" w:color="auto"/>
            <w:left w:val="none" w:sz="0" w:space="0" w:color="auto"/>
            <w:bottom w:val="none" w:sz="0" w:space="0" w:color="auto"/>
            <w:right w:val="none" w:sz="0" w:space="0" w:color="auto"/>
          </w:divBdr>
          <w:divsChild>
            <w:div w:id="1507744648">
              <w:marLeft w:val="0"/>
              <w:marRight w:val="0"/>
              <w:marTop w:val="0"/>
              <w:marBottom w:val="0"/>
              <w:divBdr>
                <w:top w:val="none" w:sz="0" w:space="0" w:color="auto"/>
                <w:left w:val="none" w:sz="0" w:space="0" w:color="auto"/>
                <w:bottom w:val="none" w:sz="0" w:space="0" w:color="auto"/>
                <w:right w:val="none" w:sz="0" w:space="0" w:color="auto"/>
              </w:divBdr>
            </w:div>
          </w:divsChild>
        </w:div>
        <w:div w:id="254100400">
          <w:marLeft w:val="0"/>
          <w:marRight w:val="0"/>
          <w:marTop w:val="0"/>
          <w:marBottom w:val="0"/>
          <w:divBdr>
            <w:top w:val="none" w:sz="0" w:space="0" w:color="auto"/>
            <w:left w:val="none" w:sz="0" w:space="0" w:color="auto"/>
            <w:bottom w:val="none" w:sz="0" w:space="0" w:color="auto"/>
            <w:right w:val="none" w:sz="0" w:space="0" w:color="auto"/>
          </w:divBdr>
          <w:divsChild>
            <w:div w:id="2014188166">
              <w:marLeft w:val="0"/>
              <w:marRight w:val="0"/>
              <w:marTop w:val="0"/>
              <w:marBottom w:val="0"/>
              <w:divBdr>
                <w:top w:val="none" w:sz="0" w:space="0" w:color="auto"/>
                <w:left w:val="none" w:sz="0" w:space="0" w:color="auto"/>
                <w:bottom w:val="none" w:sz="0" w:space="0" w:color="auto"/>
                <w:right w:val="none" w:sz="0" w:space="0" w:color="auto"/>
              </w:divBdr>
            </w:div>
            <w:div w:id="755443199">
              <w:marLeft w:val="0"/>
              <w:marRight w:val="0"/>
              <w:marTop w:val="0"/>
              <w:marBottom w:val="0"/>
              <w:divBdr>
                <w:top w:val="none" w:sz="0" w:space="0" w:color="auto"/>
                <w:left w:val="none" w:sz="0" w:space="0" w:color="auto"/>
                <w:bottom w:val="none" w:sz="0" w:space="0" w:color="auto"/>
                <w:right w:val="none" w:sz="0" w:space="0" w:color="auto"/>
              </w:divBdr>
            </w:div>
            <w:div w:id="1033116307">
              <w:marLeft w:val="0"/>
              <w:marRight w:val="0"/>
              <w:marTop w:val="0"/>
              <w:marBottom w:val="0"/>
              <w:divBdr>
                <w:top w:val="none" w:sz="0" w:space="0" w:color="auto"/>
                <w:left w:val="none" w:sz="0" w:space="0" w:color="auto"/>
                <w:bottom w:val="none" w:sz="0" w:space="0" w:color="auto"/>
                <w:right w:val="none" w:sz="0" w:space="0" w:color="auto"/>
              </w:divBdr>
            </w:div>
            <w:div w:id="427430976">
              <w:marLeft w:val="0"/>
              <w:marRight w:val="0"/>
              <w:marTop w:val="0"/>
              <w:marBottom w:val="0"/>
              <w:divBdr>
                <w:top w:val="none" w:sz="0" w:space="0" w:color="auto"/>
                <w:left w:val="none" w:sz="0" w:space="0" w:color="auto"/>
                <w:bottom w:val="none" w:sz="0" w:space="0" w:color="auto"/>
                <w:right w:val="none" w:sz="0" w:space="0" w:color="auto"/>
              </w:divBdr>
            </w:div>
            <w:div w:id="1488286141">
              <w:marLeft w:val="0"/>
              <w:marRight w:val="0"/>
              <w:marTop w:val="0"/>
              <w:marBottom w:val="0"/>
              <w:divBdr>
                <w:top w:val="none" w:sz="0" w:space="0" w:color="auto"/>
                <w:left w:val="none" w:sz="0" w:space="0" w:color="auto"/>
                <w:bottom w:val="none" w:sz="0" w:space="0" w:color="auto"/>
                <w:right w:val="none" w:sz="0" w:space="0" w:color="auto"/>
              </w:divBdr>
            </w:div>
            <w:div w:id="21906047">
              <w:marLeft w:val="0"/>
              <w:marRight w:val="0"/>
              <w:marTop w:val="0"/>
              <w:marBottom w:val="0"/>
              <w:divBdr>
                <w:top w:val="none" w:sz="0" w:space="0" w:color="auto"/>
                <w:left w:val="none" w:sz="0" w:space="0" w:color="auto"/>
                <w:bottom w:val="none" w:sz="0" w:space="0" w:color="auto"/>
                <w:right w:val="none" w:sz="0" w:space="0" w:color="auto"/>
              </w:divBdr>
            </w:div>
            <w:div w:id="462889767">
              <w:marLeft w:val="0"/>
              <w:marRight w:val="0"/>
              <w:marTop w:val="0"/>
              <w:marBottom w:val="0"/>
              <w:divBdr>
                <w:top w:val="none" w:sz="0" w:space="0" w:color="auto"/>
                <w:left w:val="none" w:sz="0" w:space="0" w:color="auto"/>
                <w:bottom w:val="none" w:sz="0" w:space="0" w:color="auto"/>
                <w:right w:val="none" w:sz="0" w:space="0" w:color="auto"/>
              </w:divBdr>
            </w:div>
            <w:div w:id="466246384">
              <w:marLeft w:val="0"/>
              <w:marRight w:val="0"/>
              <w:marTop w:val="0"/>
              <w:marBottom w:val="0"/>
              <w:divBdr>
                <w:top w:val="none" w:sz="0" w:space="0" w:color="auto"/>
                <w:left w:val="none" w:sz="0" w:space="0" w:color="auto"/>
                <w:bottom w:val="none" w:sz="0" w:space="0" w:color="auto"/>
                <w:right w:val="none" w:sz="0" w:space="0" w:color="auto"/>
              </w:divBdr>
            </w:div>
            <w:div w:id="972558045">
              <w:marLeft w:val="0"/>
              <w:marRight w:val="0"/>
              <w:marTop w:val="0"/>
              <w:marBottom w:val="0"/>
              <w:divBdr>
                <w:top w:val="none" w:sz="0" w:space="0" w:color="auto"/>
                <w:left w:val="none" w:sz="0" w:space="0" w:color="auto"/>
                <w:bottom w:val="none" w:sz="0" w:space="0" w:color="auto"/>
                <w:right w:val="none" w:sz="0" w:space="0" w:color="auto"/>
              </w:divBdr>
            </w:div>
            <w:div w:id="894969843">
              <w:marLeft w:val="0"/>
              <w:marRight w:val="0"/>
              <w:marTop w:val="0"/>
              <w:marBottom w:val="0"/>
              <w:divBdr>
                <w:top w:val="none" w:sz="0" w:space="0" w:color="auto"/>
                <w:left w:val="none" w:sz="0" w:space="0" w:color="auto"/>
                <w:bottom w:val="none" w:sz="0" w:space="0" w:color="auto"/>
                <w:right w:val="none" w:sz="0" w:space="0" w:color="auto"/>
              </w:divBdr>
            </w:div>
            <w:div w:id="732974338">
              <w:marLeft w:val="0"/>
              <w:marRight w:val="0"/>
              <w:marTop w:val="0"/>
              <w:marBottom w:val="0"/>
              <w:divBdr>
                <w:top w:val="none" w:sz="0" w:space="0" w:color="auto"/>
                <w:left w:val="none" w:sz="0" w:space="0" w:color="auto"/>
                <w:bottom w:val="none" w:sz="0" w:space="0" w:color="auto"/>
                <w:right w:val="none" w:sz="0" w:space="0" w:color="auto"/>
              </w:divBdr>
            </w:div>
            <w:div w:id="1816600841">
              <w:marLeft w:val="0"/>
              <w:marRight w:val="0"/>
              <w:marTop w:val="0"/>
              <w:marBottom w:val="0"/>
              <w:divBdr>
                <w:top w:val="none" w:sz="0" w:space="0" w:color="auto"/>
                <w:left w:val="none" w:sz="0" w:space="0" w:color="auto"/>
                <w:bottom w:val="none" w:sz="0" w:space="0" w:color="auto"/>
                <w:right w:val="none" w:sz="0" w:space="0" w:color="auto"/>
              </w:divBdr>
            </w:div>
            <w:div w:id="17816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7252">
      <w:bodyDiv w:val="1"/>
      <w:marLeft w:val="0"/>
      <w:marRight w:val="0"/>
      <w:marTop w:val="0"/>
      <w:marBottom w:val="0"/>
      <w:divBdr>
        <w:top w:val="none" w:sz="0" w:space="0" w:color="auto"/>
        <w:left w:val="none" w:sz="0" w:space="0" w:color="auto"/>
        <w:bottom w:val="none" w:sz="0" w:space="0" w:color="auto"/>
        <w:right w:val="none" w:sz="0" w:space="0" w:color="auto"/>
      </w:divBdr>
      <w:divsChild>
        <w:div w:id="1337610207">
          <w:marLeft w:val="0"/>
          <w:marRight w:val="0"/>
          <w:marTop w:val="0"/>
          <w:marBottom w:val="0"/>
          <w:divBdr>
            <w:top w:val="none" w:sz="0" w:space="0" w:color="auto"/>
            <w:left w:val="none" w:sz="0" w:space="0" w:color="auto"/>
            <w:bottom w:val="none" w:sz="0" w:space="0" w:color="auto"/>
            <w:right w:val="none" w:sz="0" w:space="0" w:color="auto"/>
          </w:divBdr>
        </w:div>
        <w:div w:id="1244756203">
          <w:marLeft w:val="0"/>
          <w:marRight w:val="0"/>
          <w:marTop w:val="0"/>
          <w:marBottom w:val="0"/>
          <w:divBdr>
            <w:top w:val="none" w:sz="0" w:space="0" w:color="auto"/>
            <w:left w:val="none" w:sz="0" w:space="0" w:color="auto"/>
            <w:bottom w:val="none" w:sz="0" w:space="0" w:color="auto"/>
            <w:right w:val="none" w:sz="0" w:space="0" w:color="auto"/>
          </w:divBdr>
        </w:div>
      </w:divsChild>
    </w:div>
    <w:div w:id="1957785579">
      <w:bodyDiv w:val="1"/>
      <w:marLeft w:val="0"/>
      <w:marRight w:val="0"/>
      <w:marTop w:val="0"/>
      <w:marBottom w:val="0"/>
      <w:divBdr>
        <w:top w:val="none" w:sz="0" w:space="0" w:color="auto"/>
        <w:left w:val="none" w:sz="0" w:space="0" w:color="auto"/>
        <w:bottom w:val="none" w:sz="0" w:space="0" w:color="auto"/>
        <w:right w:val="none" w:sz="0" w:space="0" w:color="auto"/>
      </w:divBdr>
      <w:divsChild>
        <w:div w:id="892036395">
          <w:marLeft w:val="0"/>
          <w:marRight w:val="0"/>
          <w:marTop w:val="0"/>
          <w:marBottom w:val="0"/>
          <w:divBdr>
            <w:top w:val="none" w:sz="0" w:space="0" w:color="auto"/>
            <w:left w:val="none" w:sz="0" w:space="0" w:color="auto"/>
            <w:bottom w:val="none" w:sz="0" w:space="0" w:color="auto"/>
            <w:right w:val="none" w:sz="0" w:space="0" w:color="auto"/>
          </w:divBdr>
          <w:divsChild>
            <w:div w:id="1502429740">
              <w:marLeft w:val="0"/>
              <w:marRight w:val="0"/>
              <w:marTop w:val="0"/>
              <w:marBottom w:val="0"/>
              <w:divBdr>
                <w:top w:val="none" w:sz="0" w:space="0" w:color="auto"/>
                <w:left w:val="none" w:sz="0" w:space="0" w:color="auto"/>
                <w:bottom w:val="none" w:sz="0" w:space="0" w:color="auto"/>
                <w:right w:val="none" w:sz="0" w:space="0" w:color="auto"/>
              </w:divBdr>
            </w:div>
          </w:divsChild>
        </w:div>
        <w:div w:id="2030909782">
          <w:marLeft w:val="0"/>
          <w:marRight w:val="0"/>
          <w:marTop w:val="0"/>
          <w:marBottom w:val="0"/>
          <w:divBdr>
            <w:top w:val="none" w:sz="0" w:space="0" w:color="auto"/>
            <w:left w:val="none" w:sz="0" w:space="0" w:color="auto"/>
            <w:bottom w:val="none" w:sz="0" w:space="0" w:color="auto"/>
            <w:right w:val="none" w:sz="0" w:space="0" w:color="auto"/>
          </w:divBdr>
          <w:divsChild>
            <w:div w:id="1377968654">
              <w:marLeft w:val="0"/>
              <w:marRight w:val="0"/>
              <w:marTop w:val="0"/>
              <w:marBottom w:val="0"/>
              <w:divBdr>
                <w:top w:val="none" w:sz="0" w:space="0" w:color="auto"/>
                <w:left w:val="none" w:sz="0" w:space="0" w:color="auto"/>
                <w:bottom w:val="none" w:sz="0" w:space="0" w:color="auto"/>
                <w:right w:val="none" w:sz="0" w:space="0" w:color="auto"/>
              </w:divBdr>
            </w:div>
          </w:divsChild>
        </w:div>
        <w:div w:id="1693530839">
          <w:marLeft w:val="0"/>
          <w:marRight w:val="0"/>
          <w:marTop w:val="0"/>
          <w:marBottom w:val="0"/>
          <w:divBdr>
            <w:top w:val="none" w:sz="0" w:space="0" w:color="auto"/>
            <w:left w:val="none" w:sz="0" w:space="0" w:color="auto"/>
            <w:bottom w:val="none" w:sz="0" w:space="0" w:color="auto"/>
            <w:right w:val="none" w:sz="0" w:space="0" w:color="auto"/>
          </w:divBdr>
          <w:divsChild>
            <w:div w:id="912475287">
              <w:marLeft w:val="0"/>
              <w:marRight w:val="0"/>
              <w:marTop w:val="0"/>
              <w:marBottom w:val="0"/>
              <w:divBdr>
                <w:top w:val="none" w:sz="0" w:space="0" w:color="auto"/>
                <w:left w:val="none" w:sz="0" w:space="0" w:color="auto"/>
                <w:bottom w:val="none" w:sz="0" w:space="0" w:color="auto"/>
                <w:right w:val="none" w:sz="0" w:space="0" w:color="auto"/>
              </w:divBdr>
            </w:div>
          </w:divsChild>
        </w:div>
        <w:div w:id="1207178664">
          <w:marLeft w:val="0"/>
          <w:marRight w:val="0"/>
          <w:marTop w:val="0"/>
          <w:marBottom w:val="0"/>
          <w:divBdr>
            <w:top w:val="none" w:sz="0" w:space="0" w:color="auto"/>
            <w:left w:val="none" w:sz="0" w:space="0" w:color="auto"/>
            <w:bottom w:val="none" w:sz="0" w:space="0" w:color="auto"/>
            <w:right w:val="none" w:sz="0" w:space="0" w:color="auto"/>
          </w:divBdr>
          <w:divsChild>
            <w:div w:id="1472751512">
              <w:marLeft w:val="0"/>
              <w:marRight w:val="0"/>
              <w:marTop w:val="0"/>
              <w:marBottom w:val="0"/>
              <w:divBdr>
                <w:top w:val="none" w:sz="0" w:space="0" w:color="auto"/>
                <w:left w:val="none" w:sz="0" w:space="0" w:color="auto"/>
                <w:bottom w:val="none" w:sz="0" w:space="0" w:color="auto"/>
                <w:right w:val="none" w:sz="0" w:space="0" w:color="auto"/>
              </w:divBdr>
            </w:div>
          </w:divsChild>
        </w:div>
        <w:div w:id="1634287474">
          <w:marLeft w:val="0"/>
          <w:marRight w:val="0"/>
          <w:marTop w:val="0"/>
          <w:marBottom w:val="0"/>
          <w:divBdr>
            <w:top w:val="none" w:sz="0" w:space="0" w:color="auto"/>
            <w:left w:val="none" w:sz="0" w:space="0" w:color="auto"/>
            <w:bottom w:val="none" w:sz="0" w:space="0" w:color="auto"/>
            <w:right w:val="none" w:sz="0" w:space="0" w:color="auto"/>
          </w:divBdr>
          <w:divsChild>
            <w:div w:id="1794707836">
              <w:marLeft w:val="0"/>
              <w:marRight w:val="0"/>
              <w:marTop w:val="0"/>
              <w:marBottom w:val="0"/>
              <w:divBdr>
                <w:top w:val="none" w:sz="0" w:space="0" w:color="auto"/>
                <w:left w:val="none" w:sz="0" w:space="0" w:color="auto"/>
                <w:bottom w:val="none" w:sz="0" w:space="0" w:color="auto"/>
                <w:right w:val="none" w:sz="0" w:space="0" w:color="auto"/>
              </w:divBdr>
            </w:div>
          </w:divsChild>
        </w:div>
        <w:div w:id="495610490">
          <w:marLeft w:val="0"/>
          <w:marRight w:val="0"/>
          <w:marTop w:val="0"/>
          <w:marBottom w:val="0"/>
          <w:divBdr>
            <w:top w:val="none" w:sz="0" w:space="0" w:color="auto"/>
            <w:left w:val="none" w:sz="0" w:space="0" w:color="auto"/>
            <w:bottom w:val="none" w:sz="0" w:space="0" w:color="auto"/>
            <w:right w:val="none" w:sz="0" w:space="0" w:color="auto"/>
          </w:divBdr>
          <w:divsChild>
            <w:div w:id="434789623">
              <w:marLeft w:val="0"/>
              <w:marRight w:val="0"/>
              <w:marTop w:val="0"/>
              <w:marBottom w:val="0"/>
              <w:divBdr>
                <w:top w:val="none" w:sz="0" w:space="0" w:color="auto"/>
                <w:left w:val="none" w:sz="0" w:space="0" w:color="auto"/>
                <w:bottom w:val="none" w:sz="0" w:space="0" w:color="auto"/>
                <w:right w:val="none" w:sz="0" w:space="0" w:color="auto"/>
              </w:divBdr>
            </w:div>
          </w:divsChild>
        </w:div>
        <w:div w:id="537397160">
          <w:marLeft w:val="0"/>
          <w:marRight w:val="0"/>
          <w:marTop w:val="0"/>
          <w:marBottom w:val="0"/>
          <w:divBdr>
            <w:top w:val="none" w:sz="0" w:space="0" w:color="auto"/>
            <w:left w:val="none" w:sz="0" w:space="0" w:color="auto"/>
            <w:bottom w:val="none" w:sz="0" w:space="0" w:color="auto"/>
            <w:right w:val="none" w:sz="0" w:space="0" w:color="auto"/>
          </w:divBdr>
          <w:divsChild>
            <w:div w:id="61874606">
              <w:marLeft w:val="0"/>
              <w:marRight w:val="0"/>
              <w:marTop w:val="0"/>
              <w:marBottom w:val="0"/>
              <w:divBdr>
                <w:top w:val="none" w:sz="0" w:space="0" w:color="auto"/>
                <w:left w:val="none" w:sz="0" w:space="0" w:color="auto"/>
                <w:bottom w:val="none" w:sz="0" w:space="0" w:color="auto"/>
                <w:right w:val="none" w:sz="0" w:space="0" w:color="auto"/>
              </w:divBdr>
            </w:div>
          </w:divsChild>
        </w:div>
        <w:div w:id="402459781">
          <w:marLeft w:val="0"/>
          <w:marRight w:val="0"/>
          <w:marTop w:val="0"/>
          <w:marBottom w:val="0"/>
          <w:divBdr>
            <w:top w:val="none" w:sz="0" w:space="0" w:color="auto"/>
            <w:left w:val="none" w:sz="0" w:space="0" w:color="auto"/>
            <w:bottom w:val="none" w:sz="0" w:space="0" w:color="auto"/>
            <w:right w:val="none" w:sz="0" w:space="0" w:color="auto"/>
          </w:divBdr>
          <w:divsChild>
            <w:div w:id="1196389415">
              <w:marLeft w:val="0"/>
              <w:marRight w:val="0"/>
              <w:marTop w:val="0"/>
              <w:marBottom w:val="0"/>
              <w:divBdr>
                <w:top w:val="none" w:sz="0" w:space="0" w:color="auto"/>
                <w:left w:val="none" w:sz="0" w:space="0" w:color="auto"/>
                <w:bottom w:val="none" w:sz="0" w:space="0" w:color="auto"/>
                <w:right w:val="none" w:sz="0" w:space="0" w:color="auto"/>
              </w:divBdr>
            </w:div>
          </w:divsChild>
        </w:div>
        <w:div w:id="1163471373">
          <w:marLeft w:val="0"/>
          <w:marRight w:val="0"/>
          <w:marTop w:val="0"/>
          <w:marBottom w:val="0"/>
          <w:divBdr>
            <w:top w:val="none" w:sz="0" w:space="0" w:color="auto"/>
            <w:left w:val="none" w:sz="0" w:space="0" w:color="auto"/>
            <w:bottom w:val="none" w:sz="0" w:space="0" w:color="auto"/>
            <w:right w:val="none" w:sz="0" w:space="0" w:color="auto"/>
          </w:divBdr>
          <w:divsChild>
            <w:div w:id="1756854062">
              <w:marLeft w:val="0"/>
              <w:marRight w:val="0"/>
              <w:marTop w:val="0"/>
              <w:marBottom w:val="0"/>
              <w:divBdr>
                <w:top w:val="none" w:sz="0" w:space="0" w:color="auto"/>
                <w:left w:val="none" w:sz="0" w:space="0" w:color="auto"/>
                <w:bottom w:val="none" w:sz="0" w:space="0" w:color="auto"/>
                <w:right w:val="none" w:sz="0" w:space="0" w:color="auto"/>
              </w:divBdr>
            </w:div>
          </w:divsChild>
        </w:div>
        <w:div w:id="1163742644">
          <w:marLeft w:val="0"/>
          <w:marRight w:val="0"/>
          <w:marTop w:val="0"/>
          <w:marBottom w:val="0"/>
          <w:divBdr>
            <w:top w:val="none" w:sz="0" w:space="0" w:color="auto"/>
            <w:left w:val="none" w:sz="0" w:space="0" w:color="auto"/>
            <w:bottom w:val="none" w:sz="0" w:space="0" w:color="auto"/>
            <w:right w:val="none" w:sz="0" w:space="0" w:color="auto"/>
          </w:divBdr>
          <w:divsChild>
            <w:div w:id="1181239086">
              <w:marLeft w:val="0"/>
              <w:marRight w:val="0"/>
              <w:marTop w:val="0"/>
              <w:marBottom w:val="0"/>
              <w:divBdr>
                <w:top w:val="none" w:sz="0" w:space="0" w:color="auto"/>
                <w:left w:val="none" w:sz="0" w:space="0" w:color="auto"/>
                <w:bottom w:val="none" w:sz="0" w:space="0" w:color="auto"/>
                <w:right w:val="none" w:sz="0" w:space="0" w:color="auto"/>
              </w:divBdr>
            </w:div>
          </w:divsChild>
        </w:div>
        <w:div w:id="1818646789">
          <w:marLeft w:val="0"/>
          <w:marRight w:val="0"/>
          <w:marTop w:val="0"/>
          <w:marBottom w:val="0"/>
          <w:divBdr>
            <w:top w:val="none" w:sz="0" w:space="0" w:color="auto"/>
            <w:left w:val="none" w:sz="0" w:space="0" w:color="auto"/>
            <w:bottom w:val="none" w:sz="0" w:space="0" w:color="auto"/>
            <w:right w:val="none" w:sz="0" w:space="0" w:color="auto"/>
          </w:divBdr>
          <w:divsChild>
            <w:div w:id="592202663">
              <w:marLeft w:val="0"/>
              <w:marRight w:val="0"/>
              <w:marTop w:val="0"/>
              <w:marBottom w:val="0"/>
              <w:divBdr>
                <w:top w:val="none" w:sz="0" w:space="0" w:color="auto"/>
                <w:left w:val="none" w:sz="0" w:space="0" w:color="auto"/>
                <w:bottom w:val="none" w:sz="0" w:space="0" w:color="auto"/>
                <w:right w:val="none" w:sz="0" w:space="0" w:color="auto"/>
              </w:divBdr>
            </w:div>
          </w:divsChild>
        </w:div>
        <w:div w:id="1367556986">
          <w:marLeft w:val="0"/>
          <w:marRight w:val="0"/>
          <w:marTop w:val="0"/>
          <w:marBottom w:val="0"/>
          <w:divBdr>
            <w:top w:val="none" w:sz="0" w:space="0" w:color="auto"/>
            <w:left w:val="none" w:sz="0" w:space="0" w:color="auto"/>
            <w:bottom w:val="none" w:sz="0" w:space="0" w:color="auto"/>
            <w:right w:val="none" w:sz="0" w:space="0" w:color="auto"/>
          </w:divBdr>
          <w:divsChild>
            <w:div w:id="610821753">
              <w:marLeft w:val="0"/>
              <w:marRight w:val="0"/>
              <w:marTop w:val="0"/>
              <w:marBottom w:val="0"/>
              <w:divBdr>
                <w:top w:val="none" w:sz="0" w:space="0" w:color="auto"/>
                <w:left w:val="none" w:sz="0" w:space="0" w:color="auto"/>
                <w:bottom w:val="none" w:sz="0" w:space="0" w:color="auto"/>
                <w:right w:val="none" w:sz="0" w:space="0" w:color="auto"/>
              </w:divBdr>
            </w:div>
          </w:divsChild>
        </w:div>
        <w:div w:id="2042657473">
          <w:marLeft w:val="0"/>
          <w:marRight w:val="0"/>
          <w:marTop w:val="0"/>
          <w:marBottom w:val="0"/>
          <w:divBdr>
            <w:top w:val="none" w:sz="0" w:space="0" w:color="auto"/>
            <w:left w:val="none" w:sz="0" w:space="0" w:color="auto"/>
            <w:bottom w:val="none" w:sz="0" w:space="0" w:color="auto"/>
            <w:right w:val="none" w:sz="0" w:space="0" w:color="auto"/>
          </w:divBdr>
          <w:divsChild>
            <w:div w:id="1248424961">
              <w:marLeft w:val="0"/>
              <w:marRight w:val="0"/>
              <w:marTop w:val="0"/>
              <w:marBottom w:val="0"/>
              <w:divBdr>
                <w:top w:val="none" w:sz="0" w:space="0" w:color="auto"/>
                <w:left w:val="none" w:sz="0" w:space="0" w:color="auto"/>
                <w:bottom w:val="none" w:sz="0" w:space="0" w:color="auto"/>
                <w:right w:val="none" w:sz="0" w:space="0" w:color="auto"/>
              </w:divBdr>
            </w:div>
          </w:divsChild>
        </w:div>
        <w:div w:id="2044936518">
          <w:marLeft w:val="0"/>
          <w:marRight w:val="0"/>
          <w:marTop w:val="0"/>
          <w:marBottom w:val="0"/>
          <w:divBdr>
            <w:top w:val="none" w:sz="0" w:space="0" w:color="auto"/>
            <w:left w:val="none" w:sz="0" w:space="0" w:color="auto"/>
            <w:bottom w:val="none" w:sz="0" w:space="0" w:color="auto"/>
            <w:right w:val="none" w:sz="0" w:space="0" w:color="auto"/>
          </w:divBdr>
          <w:divsChild>
            <w:div w:id="1926377201">
              <w:marLeft w:val="0"/>
              <w:marRight w:val="0"/>
              <w:marTop w:val="0"/>
              <w:marBottom w:val="0"/>
              <w:divBdr>
                <w:top w:val="none" w:sz="0" w:space="0" w:color="auto"/>
                <w:left w:val="none" w:sz="0" w:space="0" w:color="auto"/>
                <w:bottom w:val="none" w:sz="0" w:space="0" w:color="auto"/>
                <w:right w:val="none" w:sz="0" w:space="0" w:color="auto"/>
              </w:divBdr>
            </w:div>
          </w:divsChild>
        </w:div>
        <w:div w:id="2110469704">
          <w:marLeft w:val="0"/>
          <w:marRight w:val="0"/>
          <w:marTop w:val="0"/>
          <w:marBottom w:val="0"/>
          <w:divBdr>
            <w:top w:val="none" w:sz="0" w:space="0" w:color="auto"/>
            <w:left w:val="none" w:sz="0" w:space="0" w:color="auto"/>
            <w:bottom w:val="none" w:sz="0" w:space="0" w:color="auto"/>
            <w:right w:val="none" w:sz="0" w:space="0" w:color="auto"/>
          </w:divBdr>
          <w:divsChild>
            <w:div w:id="1185945932">
              <w:marLeft w:val="0"/>
              <w:marRight w:val="0"/>
              <w:marTop w:val="0"/>
              <w:marBottom w:val="0"/>
              <w:divBdr>
                <w:top w:val="none" w:sz="0" w:space="0" w:color="auto"/>
                <w:left w:val="none" w:sz="0" w:space="0" w:color="auto"/>
                <w:bottom w:val="none" w:sz="0" w:space="0" w:color="auto"/>
                <w:right w:val="none" w:sz="0" w:space="0" w:color="auto"/>
              </w:divBdr>
            </w:div>
          </w:divsChild>
        </w:div>
        <w:div w:id="1394622927">
          <w:marLeft w:val="0"/>
          <w:marRight w:val="0"/>
          <w:marTop w:val="0"/>
          <w:marBottom w:val="0"/>
          <w:divBdr>
            <w:top w:val="none" w:sz="0" w:space="0" w:color="auto"/>
            <w:left w:val="none" w:sz="0" w:space="0" w:color="auto"/>
            <w:bottom w:val="none" w:sz="0" w:space="0" w:color="auto"/>
            <w:right w:val="none" w:sz="0" w:space="0" w:color="auto"/>
          </w:divBdr>
          <w:divsChild>
            <w:div w:id="255556612">
              <w:marLeft w:val="0"/>
              <w:marRight w:val="0"/>
              <w:marTop w:val="0"/>
              <w:marBottom w:val="0"/>
              <w:divBdr>
                <w:top w:val="none" w:sz="0" w:space="0" w:color="auto"/>
                <w:left w:val="none" w:sz="0" w:space="0" w:color="auto"/>
                <w:bottom w:val="none" w:sz="0" w:space="0" w:color="auto"/>
                <w:right w:val="none" w:sz="0" w:space="0" w:color="auto"/>
              </w:divBdr>
            </w:div>
          </w:divsChild>
        </w:div>
        <w:div w:id="1959296300">
          <w:marLeft w:val="0"/>
          <w:marRight w:val="0"/>
          <w:marTop w:val="0"/>
          <w:marBottom w:val="0"/>
          <w:divBdr>
            <w:top w:val="none" w:sz="0" w:space="0" w:color="auto"/>
            <w:left w:val="none" w:sz="0" w:space="0" w:color="auto"/>
            <w:bottom w:val="none" w:sz="0" w:space="0" w:color="auto"/>
            <w:right w:val="none" w:sz="0" w:space="0" w:color="auto"/>
          </w:divBdr>
          <w:divsChild>
            <w:div w:id="833257114">
              <w:marLeft w:val="0"/>
              <w:marRight w:val="0"/>
              <w:marTop w:val="0"/>
              <w:marBottom w:val="0"/>
              <w:divBdr>
                <w:top w:val="none" w:sz="0" w:space="0" w:color="auto"/>
                <w:left w:val="none" w:sz="0" w:space="0" w:color="auto"/>
                <w:bottom w:val="none" w:sz="0" w:space="0" w:color="auto"/>
                <w:right w:val="none" w:sz="0" w:space="0" w:color="auto"/>
              </w:divBdr>
            </w:div>
          </w:divsChild>
        </w:div>
        <w:div w:id="1797484180">
          <w:marLeft w:val="0"/>
          <w:marRight w:val="0"/>
          <w:marTop w:val="0"/>
          <w:marBottom w:val="0"/>
          <w:divBdr>
            <w:top w:val="none" w:sz="0" w:space="0" w:color="auto"/>
            <w:left w:val="none" w:sz="0" w:space="0" w:color="auto"/>
            <w:bottom w:val="none" w:sz="0" w:space="0" w:color="auto"/>
            <w:right w:val="none" w:sz="0" w:space="0" w:color="auto"/>
          </w:divBdr>
          <w:divsChild>
            <w:div w:id="819662475">
              <w:marLeft w:val="0"/>
              <w:marRight w:val="0"/>
              <w:marTop w:val="0"/>
              <w:marBottom w:val="0"/>
              <w:divBdr>
                <w:top w:val="none" w:sz="0" w:space="0" w:color="auto"/>
                <w:left w:val="none" w:sz="0" w:space="0" w:color="auto"/>
                <w:bottom w:val="none" w:sz="0" w:space="0" w:color="auto"/>
                <w:right w:val="none" w:sz="0" w:space="0" w:color="auto"/>
              </w:divBdr>
            </w:div>
          </w:divsChild>
        </w:div>
        <w:div w:id="511187698">
          <w:marLeft w:val="0"/>
          <w:marRight w:val="0"/>
          <w:marTop w:val="0"/>
          <w:marBottom w:val="0"/>
          <w:divBdr>
            <w:top w:val="none" w:sz="0" w:space="0" w:color="auto"/>
            <w:left w:val="none" w:sz="0" w:space="0" w:color="auto"/>
            <w:bottom w:val="none" w:sz="0" w:space="0" w:color="auto"/>
            <w:right w:val="none" w:sz="0" w:space="0" w:color="auto"/>
          </w:divBdr>
          <w:divsChild>
            <w:div w:id="1228371053">
              <w:marLeft w:val="0"/>
              <w:marRight w:val="0"/>
              <w:marTop w:val="0"/>
              <w:marBottom w:val="0"/>
              <w:divBdr>
                <w:top w:val="none" w:sz="0" w:space="0" w:color="auto"/>
                <w:left w:val="none" w:sz="0" w:space="0" w:color="auto"/>
                <w:bottom w:val="none" w:sz="0" w:space="0" w:color="auto"/>
                <w:right w:val="none" w:sz="0" w:space="0" w:color="auto"/>
              </w:divBdr>
            </w:div>
          </w:divsChild>
        </w:div>
        <w:div w:id="1648902345">
          <w:marLeft w:val="0"/>
          <w:marRight w:val="0"/>
          <w:marTop w:val="0"/>
          <w:marBottom w:val="0"/>
          <w:divBdr>
            <w:top w:val="none" w:sz="0" w:space="0" w:color="auto"/>
            <w:left w:val="none" w:sz="0" w:space="0" w:color="auto"/>
            <w:bottom w:val="none" w:sz="0" w:space="0" w:color="auto"/>
            <w:right w:val="none" w:sz="0" w:space="0" w:color="auto"/>
          </w:divBdr>
          <w:divsChild>
            <w:div w:id="1018845426">
              <w:marLeft w:val="0"/>
              <w:marRight w:val="0"/>
              <w:marTop w:val="0"/>
              <w:marBottom w:val="0"/>
              <w:divBdr>
                <w:top w:val="none" w:sz="0" w:space="0" w:color="auto"/>
                <w:left w:val="none" w:sz="0" w:space="0" w:color="auto"/>
                <w:bottom w:val="none" w:sz="0" w:space="0" w:color="auto"/>
                <w:right w:val="none" w:sz="0" w:space="0" w:color="auto"/>
              </w:divBdr>
            </w:div>
          </w:divsChild>
        </w:div>
        <w:div w:id="2132744918">
          <w:marLeft w:val="0"/>
          <w:marRight w:val="0"/>
          <w:marTop w:val="0"/>
          <w:marBottom w:val="0"/>
          <w:divBdr>
            <w:top w:val="none" w:sz="0" w:space="0" w:color="auto"/>
            <w:left w:val="none" w:sz="0" w:space="0" w:color="auto"/>
            <w:bottom w:val="none" w:sz="0" w:space="0" w:color="auto"/>
            <w:right w:val="none" w:sz="0" w:space="0" w:color="auto"/>
          </w:divBdr>
          <w:divsChild>
            <w:div w:id="112218296">
              <w:marLeft w:val="0"/>
              <w:marRight w:val="0"/>
              <w:marTop w:val="0"/>
              <w:marBottom w:val="0"/>
              <w:divBdr>
                <w:top w:val="none" w:sz="0" w:space="0" w:color="auto"/>
                <w:left w:val="none" w:sz="0" w:space="0" w:color="auto"/>
                <w:bottom w:val="none" w:sz="0" w:space="0" w:color="auto"/>
                <w:right w:val="none" w:sz="0" w:space="0" w:color="auto"/>
              </w:divBdr>
            </w:div>
            <w:div w:id="1350763360">
              <w:marLeft w:val="0"/>
              <w:marRight w:val="0"/>
              <w:marTop w:val="0"/>
              <w:marBottom w:val="0"/>
              <w:divBdr>
                <w:top w:val="none" w:sz="0" w:space="0" w:color="auto"/>
                <w:left w:val="none" w:sz="0" w:space="0" w:color="auto"/>
                <w:bottom w:val="none" w:sz="0" w:space="0" w:color="auto"/>
                <w:right w:val="none" w:sz="0" w:space="0" w:color="auto"/>
              </w:divBdr>
            </w:div>
          </w:divsChild>
        </w:div>
        <w:div w:id="139395424">
          <w:marLeft w:val="0"/>
          <w:marRight w:val="0"/>
          <w:marTop w:val="0"/>
          <w:marBottom w:val="0"/>
          <w:divBdr>
            <w:top w:val="none" w:sz="0" w:space="0" w:color="auto"/>
            <w:left w:val="none" w:sz="0" w:space="0" w:color="auto"/>
            <w:bottom w:val="none" w:sz="0" w:space="0" w:color="auto"/>
            <w:right w:val="none" w:sz="0" w:space="0" w:color="auto"/>
          </w:divBdr>
          <w:divsChild>
            <w:div w:id="352926684">
              <w:marLeft w:val="0"/>
              <w:marRight w:val="0"/>
              <w:marTop w:val="0"/>
              <w:marBottom w:val="0"/>
              <w:divBdr>
                <w:top w:val="none" w:sz="0" w:space="0" w:color="auto"/>
                <w:left w:val="none" w:sz="0" w:space="0" w:color="auto"/>
                <w:bottom w:val="none" w:sz="0" w:space="0" w:color="auto"/>
                <w:right w:val="none" w:sz="0" w:space="0" w:color="auto"/>
              </w:divBdr>
            </w:div>
          </w:divsChild>
        </w:div>
        <w:div w:id="702824357">
          <w:marLeft w:val="0"/>
          <w:marRight w:val="0"/>
          <w:marTop w:val="0"/>
          <w:marBottom w:val="0"/>
          <w:divBdr>
            <w:top w:val="none" w:sz="0" w:space="0" w:color="auto"/>
            <w:left w:val="none" w:sz="0" w:space="0" w:color="auto"/>
            <w:bottom w:val="none" w:sz="0" w:space="0" w:color="auto"/>
            <w:right w:val="none" w:sz="0" w:space="0" w:color="auto"/>
          </w:divBdr>
          <w:divsChild>
            <w:div w:id="1374689283">
              <w:marLeft w:val="0"/>
              <w:marRight w:val="0"/>
              <w:marTop w:val="0"/>
              <w:marBottom w:val="0"/>
              <w:divBdr>
                <w:top w:val="none" w:sz="0" w:space="0" w:color="auto"/>
                <w:left w:val="none" w:sz="0" w:space="0" w:color="auto"/>
                <w:bottom w:val="none" w:sz="0" w:space="0" w:color="auto"/>
                <w:right w:val="none" w:sz="0" w:space="0" w:color="auto"/>
              </w:divBdr>
            </w:div>
          </w:divsChild>
        </w:div>
        <w:div w:id="1694920299">
          <w:marLeft w:val="0"/>
          <w:marRight w:val="0"/>
          <w:marTop w:val="0"/>
          <w:marBottom w:val="0"/>
          <w:divBdr>
            <w:top w:val="none" w:sz="0" w:space="0" w:color="auto"/>
            <w:left w:val="none" w:sz="0" w:space="0" w:color="auto"/>
            <w:bottom w:val="none" w:sz="0" w:space="0" w:color="auto"/>
            <w:right w:val="none" w:sz="0" w:space="0" w:color="auto"/>
          </w:divBdr>
          <w:divsChild>
            <w:div w:id="908274133">
              <w:marLeft w:val="0"/>
              <w:marRight w:val="0"/>
              <w:marTop w:val="0"/>
              <w:marBottom w:val="0"/>
              <w:divBdr>
                <w:top w:val="none" w:sz="0" w:space="0" w:color="auto"/>
                <w:left w:val="none" w:sz="0" w:space="0" w:color="auto"/>
                <w:bottom w:val="none" w:sz="0" w:space="0" w:color="auto"/>
                <w:right w:val="none" w:sz="0" w:space="0" w:color="auto"/>
              </w:divBdr>
            </w:div>
          </w:divsChild>
        </w:div>
        <w:div w:id="247620398">
          <w:marLeft w:val="0"/>
          <w:marRight w:val="0"/>
          <w:marTop w:val="0"/>
          <w:marBottom w:val="0"/>
          <w:divBdr>
            <w:top w:val="none" w:sz="0" w:space="0" w:color="auto"/>
            <w:left w:val="none" w:sz="0" w:space="0" w:color="auto"/>
            <w:bottom w:val="none" w:sz="0" w:space="0" w:color="auto"/>
            <w:right w:val="none" w:sz="0" w:space="0" w:color="auto"/>
          </w:divBdr>
          <w:divsChild>
            <w:div w:id="378407917">
              <w:marLeft w:val="0"/>
              <w:marRight w:val="0"/>
              <w:marTop w:val="0"/>
              <w:marBottom w:val="0"/>
              <w:divBdr>
                <w:top w:val="none" w:sz="0" w:space="0" w:color="auto"/>
                <w:left w:val="none" w:sz="0" w:space="0" w:color="auto"/>
                <w:bottom w:val="none" w:sz="0" w:space="0" w:color="auto"/>
                <w:right w:val="none" w:sz="0" w:space="0" w:color="auto"/>
              </w:divBdr>
            </w:div>
          </w:divsChild>
        </w:div>
        <w:div w:id="859851639">
          <w:marLeft w:val="0"/>
          <w:marRight w:val="0"/>
          <w:marTop w:val="0"/>
          <w:marBottom w:val="0"/>
          <w:divBdr>
            <w:top w:val="none" w:sz="0" w:space="0" w:color="auto"/>
            <w:left w:val="none" w:sz="0" w:space="0" w:color="auto"/>
            <w:bottom w:val="none" w:sz="0" w:space="0" w:color="auto"/>
            <w:right w:val="none" w:sz="0" w:space="0" w:color="auto"/>
          </w:divBdr>
          <w:divsChild>
            <w:div w:id="2143882175">
              <w:marLeft w:val="0"/>
              <w:marRight w:val="0"/>
              <w:marTop w:val="0"/>
              <w:marBottom w:val="0"/>
              <w:divBdr>
                <w:top w:val="none" w:sz="0" w:space="0" w:color="auto"/>
                <w:left w:val="none" w:sz="0" w:space="0" w:color="auto"/>
                <w:bottom w:val="none" w:sz="0" w:space="0" w:color="auto"/>
                <w:right w:val="none" w:sz="0" w:space="0" w:color="auto"/>
              </w:divBdr>
            </w:div>
          </w:divsChild>
        </w:div>
        <w:div w:id="11879344">
          <w:marLeft w:val="0"/>
          <w:marRight w:val="0"/>
          <w:marTop w:val="0"/>
          <w:marBottom w:val="0"/>
          <w:divBdr>
            <w:top w:val="none" w:sz="0" w:space="0" w:color="auto"/>
            <w:left w:val="none" w:sz="0" w:space="0" w:color="auto"/>
            <w:bottom w:val="none" w:sz="0" w:space="0" w:color="auto"/>
            <w:right w:val="none" w:sz="0" w:space="0" w:color="auto"/>
          </w:divBdr>
          <w:divsChild>
            <w:div w:id="646666860">
              <w:marLeft w:val="0"/>
              <w:marRight w:val="0"/>
              <w:marTop w:val="0"/>
              <w:marBottom w:val="0"/>
              <w:divBdr>
                <w:top w:val="none" w:sz="0" w:space="0" w:color="auto"/>
                <w:left w:val="none" w:sz="0" w:space="0" w:color="auto"/>
                <w:bottom w:val="none" w:sz="0" w:space="0" w:color="auto"/>
                <w:right w:val="none" w:sz="0" w:space="0" w:color="auto"/>
              </w:divBdr>
            </w:div>
          </w:divsChild>
        </w:div>
        <w:div w:id="323244402">
          <w:marLeft w:val="0"/>
          <w:marRight w:val="0"/>
          <w:marTop w:val="0"/>
          <w:marBottom w:val="0"/>
          <w:divBdr>
            <w:top w:val="none" w:sz="0" w:space="0" w:color="auto"/>
            <w:left w:val="none" w:sz="0" w:space="0" w:color="auto"/>
            <w:bottom w:val="none" w:sz="0" w:space="0" w:color="auto"/>
            <w:right w:val="none" w:sz="0" w:space="0" w:color="auto"/>
          </w:divBdr>
          <w:divsChild>
            <w:div w:id="1302462988">
              <w:marLeft w:val="0"/>
              <w:marRight w:val="0"/>
              <w:marTop w:val="0"/>
              <w:marBottom w:val="0"/>
              <w:divBdr>
                <w:top w:val="none" w:sz="0" w:space="0" w:color="auto"/>
                <w:left w:val="none" w:sz="0" w:space="0" w:color="auto"/>
                <w:bottom w:val="none" w:sz="0" w:space="0" w:color="auto"/>
                <w:right w:val="none" w:sz="0" w:space="0" w:color="auto"/>
              </w:divBdr>
            </w:div>
          </w:divsChild>
        </w:div>
        <w:div w:id="621612741">
          <w:marLeft w:val="0"/>
          <w:marRight w:val="0"/>
          <w:marTop w:val="0"/>
          <w:marBottom w:val="0"/>
          <w:divBdr>
            <w:top w:val="none" w:sz="0" w:space="0" w:color="auto"/>
            <w:left w:val="none" w:sz="0" w:space="0" w:color="auto"/>
            <w:bottom w:val="none" w:sz="0" w:space="0" w:color="auto"/>
            <w:right w:val="none" w:sz="0" w:space="0" w:color="auto"/>
          </w:divBdr>
          <w:divsChild>
            <w:div w:id="774911117">
              <w:marLeft w:val="0"/>
              <w:marRight w:val="0"/>
              <w:marTop w:val="0"/>
              <w:marBottom w:val="0"/>
              <w:divBdr>
                <w:top w:val="none" w:sz="0" w:space="0" w:color="auto"/>
                <w:left w:val="none" w:sz="0" w:space="0" w:color="auto"/>
                <w:bottom w:val="none" w:sz="0" w:space="0" w:color="auto"/>
                <w:right w:val="none" w:sz="0" w:space="0" w:color="auto"/>
              </w:divBdr>
            </w:div>
          </w:divsChild>
        </w:div>
        <w:div w:id="686516085">
          <w:marLeft w:val="0"/>
          <w:marRight w:val="0"/>
          <w:marTop w:val="0"/>
          <w:marBottom w:val="0"/>
          <w:divBdr>
            <w:top w:val="none" w:sz="0" w:space="0" w:color="auto"/>
            <w:left w:val="none" w:sz="0" w:space="0" w:color="auto"/>
            <w:bottom w:val="none" w:sz="0" w:space="0" w:color="auto"/>
            <w:right w:val="none" w:sz="0" w:space="0" w:color="auto"/>
          </w:divBdr>
          <w:divsChild>
            <w:div w:id="595135713">
              <w:marLeft w:val="0"/>
              <w:marRight w:val="0"/>
              <w:marTop w:val="0"/>
              <w:marBottom w:val="0"/>
              <w:divBdr>
                <w:top w:val="none" w:sz="0" w:space="0" w:color="auto"/>
                <w:left w:val="none" w:sz="0" w:space="0" w:color="auto"/>
                <w:bottom w:val="none" w:sz="0" w:space="0" w:color="auto"/>
                <w:right w:val="none" w:sz="0" w:space="0" w:color="auto"/>
              </w:divBdr>
            </w:div>
          </w:divsChild>
        </w:div>
        <w:div w:id="421797267">
          <w:marLeft w:val="0"/>
          <w:marRight w:val="0"/>
          <w:marTop w:val="0"/>
          <w:marBottom w:val="0"/>
          <w:divBdr>
            <w:top w:val="none" w:sz="0" w:space="0" w:color="auto"/>
            <w:left w:val="none" w:sz="0" w:space="0" w:color="auto"/>
            <w:bottom w:val="none" w:sz="0" w:space="0" w:color="auto"/>
            <w:right w:val="none" w:sz="0" w:space="0" w:color="auto"/>
          </w:divBdr>
          <w:divsChild>
            <w:div w:id="371224141">
              <w:marLeft w:val="0"/>
              <w:marRight w:val="0"/>
              <w:marTop w:val="0"/>
              <w:marBottom w:val="0"/>
              <w:divBdr>
                <w:top w:val="none" w:sz="0" w:space="0" w:color="auto"/>
                <w:left w:val="none" w:sz="0" w:space="0" w:color="auto"/>
                <w:bottom w:val="none" w:sz="0" w:space="0" w:color="auto"/>
                <w:right w:val="none" w:sz="0" w:space="0" w:color="auto"/>
              </w:divBdr>
            </w:div>
          </w:divsChild>
        </w:div>
        <w:div w:id="48461088">
          <w:marLeft w:val="0"/>
          <w:marRight w:val="0"/>
          <w:marTop w:val="0"/>
          <w:marBottom w:val="0"/>
          <w:divBdr>
            <w:top w:val="none" w:sz="0" w:space="0" w:color="auto"/>
            <w:left w:val="none" w:sz="0" w:space="0" w:color="auto"/>
            <w:bottom w:val="none" w:sz="0" w:space="0" w:color="auto"/>
            <w:right w:val="none" w:sz="0" w:space="0" w:color="auto"/>
          </w:divBdr>
          <w:divsChild>
            <w:div w:id="512109687">
              <w:marLeft w:val="0"/>
              <w:marRight w:val="0"/>
              <w:marTop w:val="0"/>
              <w:marBottom w:val="0"/>
              <w:divBdr>
                <w:top w:val="none" w:sz="0" w:space="0" w:color="auto"/>
                <w:left w:val="none" w:sz="0" w:space="0" w:color="auto"/>
                <w:bottom w:val="none" w:sz="0" w:space="0" w:color="auto"/>
                <w:right w:val="none" w:sz="0" w:space="0" w:color="auto"/>
              </w:divBdr>
            </w:div>
            <w:div w:id="1983581880">
              <w:marLeft w:val="0"/>
              <w:marRight w:val="0"/>
              <w:marTop w:val="0"/>
              <w:marBottom w:val="0"/>
              <w:divBdr>
                <w:top w:val="none" w:sz="0" w:space="0" w:color="auto"/>
                <w:left w:val="none" w:sz="0" w:space="0" w:color="auto"/>
                <w:bottom w:val="none" w:sz="0" w:space="0" w:color="auto"/>
                <w:right w:val="none" w:sz="0" w:space="0" w:color="auto"/>
              </w:divBdr>
            </w:div>
            <w:div w:id="1189105909">
              <w:marLeft w:val="0"/>
              <w:marRight w:val="0"/>
              <w:marTop w:val="0"/>
              <w:marBottom w:val="0"/>
              <w:divBdr>
                <w:top w:val="none" w:sz="0" w:space="0" w:color="auto"/>
                <w:left w:val="none" w:sz="0" w:space="0" w:color="auto"/>
                <w:bottom w:val="none" w:sz="0" w:space="0" w:color="auto"/>
                <w:right w:val="none" w:sz="0" w:space="0" w:color="auto"/>
              </w:divBdr>
            </w:div>
            <w:div w:id="1789885250">
              <w:marLeft w:val="0"/>
              <w:marRight w:val="0"/>
              <w:marTop w:val="0"/>
              <w:marBottom w:val="0"/>
              <w:divBdr>
                <w:top w:val="none" w:sz="0" w:space="0" w:color="auto"/>
                <w:left w:val="none" w:sz="0" w:space="0" w:color="auto"/>
                <w:bottom w:val="none" w:sz="0" w:space="0" w:color="auto"/>
                <w:right w:val="none" w:sz="0" w:space="0" w:color="auto"/>
              </w:divBdr>
            </w:div>
            <w:div w:id="458228340">
              <w:marLeft w:val="0"/>
              <w:marRight w:val="0"/>
              <w:marTop w:val="0"/>
              <w:marBottom w:val="0"/>
              <w:divBdr>
                <w:top w:val="none" w:sz="0" w:space="0" w:color="auto"/>
                <w:left w:val="none" w:sz="0" w:space="0" w:color="auto"/>
                <w:bottom w:val="none" w:sz="0" w:space="0" w:color="auto"/>
                <w:right w:val="none" w:sz="0" w:space="0" w:color="auto"/>
              </w:divBdr>
            </w:div>
            <w:div w:id="973875837">
              <w:marLeft w:val="0"/>
              <w:marRight w:val="0"/>
              <w:marTop w:val="0"/>
              <w:marBottom w:val="0"/>
              <w:divBdr>
                <w:top w:val="none" w:sz="0" w:space="0" w:color="auto"/>
                <w:left w:val="none" w:sz="0" w:space="0" w:color="auto"/>
                <w:bottom w:val="none" w:sz="0" w:space="0" w:color="auto"/>
                <w:right w:val="none" w:sz="0" w:space="0" w:color="auto"/>
              </w:divBdr>
            </w:div>
            <w:div w:id="1556552166">
              <w:marLeft w:val="0"/>
              <w:marRight w:val="0"/>
              <w:marTop w:val="0"/>
              <w:marBottom w:val="0"/>
              <w:divBdr>
                <w:top w:val="none" w:sz="0" w:space="0" w:color="auto"/>
                <w:left w:val="none" w:sz="0" w:space="0" w:color="auto"/>
                <w:bottom w:val="none" w:sz="0" w:space="0" w:color="auto"/>
                <w:right w:val="none" w:sz="0" w:space="0" w:color="auto"/>
              </w:divBdr>
            </w:div>
            <w:div w:id="111175450">
              <w:marLeft w:val="0"/>
              <w:marRight w:val="0"/>
              <w:marTop w:val="0"/>
              <w:marBottom w:val="0"/>
              <w:divBdr>
                <w:top w:val="none" w:sz="0" w:space="0" w:color="auto"/>
                <w:left w:val="none" w:sz="0" w:space="0" w:color="auto"/>
                <w:bottom w:val="none" w:sz="0" w:space="0" w:color="auto"/>
                <w:right w:val="none" w:sz="0" w:space="0" w:color="auto"/>
              </w:divBdr>
            </w:div>
            <w:div w:id="2131826036">
              <w:marLeft w:val="0"/>
              <w:marRight w:val="0"/>
              <w:marTop w:val="0"/>
              <w:marBottom w:val="0"/>
              <w:divBdr>
                <w:top w:val="none" w:sz="0" w:space="0" w:color="auto"/>
                <w:left w:val="none" w:sz="0" w:space="0" w:color="auto"/>
                <w:bottom w:val="none" w:sz="0" w:space="0" w:color="auto"/>
                <w:right w:val="none" w:sz="0" w:space="0" w:color="auto"/>
              </w:divBdr>
            </w:div>
            <w:div w:id="485436933">
              <w:marLeft w:val="0"/>
              <w:marRight w:val="0"/>
              <w:marTop w:val="0"/>
              <w:marBottom w:val="0"/>
              <w:divBdr>
                <w:top w:val="none" w:sz="0" w:space="0" w:color="auto"/>
                <w:left w:val="none" w:sz="0" w:space="0" w:color="auto"/>
                <w:bottom w:val="none" w:sz="0" w:space="0" w:color="auto"/>
                <w:right w:val="none" w:sz="0" w:space="0" w:color="auto"/>
              </w:divBdr>
            </w:div>
            <w:div w:id="2035960629">
              <w:marLeft w:val="0"/>
              <w:marRight w:val="0"/>
              <w:marTop w:val="0"/>
              <w:marBottom w:val="0"/>
              <w:divBdr>
                <w:top w:val="none" w:sz="0" w:space="0" w:color="auto"/>
                <w:left w:val="none" w:sz="0" w:space="0" w:color="auto"/>
                <w:bottom w:val="none" w:sz="0" w:space="0" w:color="auto"/>
                <w:right w:val="none" w:sz="0" w:space="0" w:color="auto"/>
              </w:divBdr>
            </w:div>
            <w:div w:id="1291980948">
              <w:marLeft w:val="0"/>
              <w:marRight w:val="0"/>
              <w:marTop w:val="0"/>
              <w:marBottom w:val="0"/>
              <w:divBdr>
                <w:top w:val="none" w:sz="0" w:space="0" w:color="auto"/>
                <w:left w:val="none" w:sz="0" w:space="0" w:color="auto"/>
                <w:bottom w:val="none" w:sz="0" w:space="0" w:color="auto"/>
                <w:right w:val="none" w:sz="0" w:space="0" w:color="auto"/>
              </w:divBdr>
            </w:div>
          </w:divsChild>
        </w:div>
        <w:div w:id="1669940318">
          <w:marLeft w:val="0"/>
          <w:marRight w:val="0"/>
          <w:marTop w:val="0"/>
          <w:marBottom w:val="0"/>
          <w:divBdr>
            <w:top w:val="none" w:sz="0" w:space="0" w:color="auto"/>
            <w:left w:val="none" w:sz="0" w:space="0" w:color="auto"/>
            <w:bottom w:val="none" w:sz="0" w:space="0" w:color="auto"/>
            <w:right w:val="none" w:sz="0" w:space="0" w:color="auto"/>
          </w:divBdr>
          <w:divsChild>
            <w:div w:id="1969971146">
              <w:marLeft w:val="0"/>
              <w:marRight w:val="0"/>
              <w:marTop w:val="0"/>
              <w:marBottom w:val="0"/>
              <w:divBdr>
                <w:top w:val="none" w:sz="0" w:space="0" w:color="auto"/>
                <w:left w:val="none" w:sz="0" w:space="0" w:color="auto"/>
                <w:bottom w:val="none" w:sz="0" w:space="0" w:color="auto"/>
                <w:right w:val="none" w:sz="0" w:space="0" w:color="auto"/>
              </w:divBdr>
            </w:div>
          </w:divsChild>
        </w:div>
        <w:div w:id="36051880">
          <w:marLeft w:val="0"/>
          <w:marRight w:val="0"/>
          <w:marTop w:val="0"/>
          <w:marBottom w:val="0"/>
          <w:divBdr>
            <w:top w:val="none" w:sz="0" w:space="0" w:color="auto"/>
            <w:left w:val="none" w:sz="0" w:space="0" w:color="auto"/>
            <w:bottom w:val="none" w:sz="0" w:space="0" w:color="auto"/>
            <w:right w:val="none" w:sz="0" w:space="0" w:color="auto"/>
          </w:divBdr>
          <w:divsChild>
            <w:div w:id="1422873005">
              <w:marLeft w:val="0"/>
              <w:marRight w:val="0"/>
              <w:marTop w:val="0"/>
              <w:marBottom w:val="0"/>
              <w:divBdr>
                <w:top w:val="none" w:sz="0" w:space="0" w:color="auto"/>
                <w:left w:val="none" w:sz="0" w:space="0" w:color="auto"/>
                <w:bottom w:val="none" w:sz="0" w:space="0" w:color="auto"/>
                <w:right w:val="none" w:sz="0" w:space="0" w:color="auto"/>
              </w:divBdr>
            </w:div>
          </w:divsChild>
        </w:div>
        <w:div w:id="468401888">
          <w:marLeft w:val="0"/>
          <w:marRight w:val="0"/>
          <w:marTop w:val="0"/>
          <w:marBottom w:val="0"/>
          <w:divBdr>
            <w:top w:val="none" w:sz="0" w:space="0" w:color="auto"/>
            <w:left w:val="none" w:sz="0" w:space="0" w:color="auto"/>
            <w:bottom w:val="none" w:sz="0" w:space="0" w:color="auto"/>
            <w:right w:val="none" w:sz="0" w:space="0" w:color="auto"/>
          </w:divBdr>
          <w:divsChild>
            <w:div w:id="2116945491">
              <w:marLeft w:val="0"/>
              <w:marRight w:val="0"/>
              <w:marTop w:val="0"/>
              <w:marBottom w:val="0"/>
              <w:divBdr>
                <w:top w:val="none" w:sz="0" w:space="0" w:color="auto"/>
                <w:left w:val="none" w:sz="0" w:space="0" w:color="auto"/>
                <w:bottom w:val="none" w:sz="0" w:space="0" w:color="auto"/>
                <w:right w:val="none" w:sz="0" w:space="0" w:color="auto"/>
              </w:divBdr>
            </w:div>
            <w:div w:id="971398631">
              <w:marLeft w:val="0"/>
              <w:marRight w:val="0"/>
              <w:marTop w:val="0"/>
              <w:marBottom w:val="0"/>
              <w:divBdr>
                <w:top w:val="none" w:sz="0" w:space="0" w:color="auto"/>
                <w:left w:val="none" w:sz="0" w:space="0" w:color="auto"/>
                <w:bottom w:val="none" w:sz="0" w:space="0" w:color="auto"/>
                <w:right w:val="none" w:sz="0" w:space="0" w:color="auto"/>
              </w:divBdr>
            </w:div>
            <w:div w:id="118306461">
              <w:marLeft w:val="0"/>
              <w:marRight w:val="0"/>
              <w:marTop w:val="0"/>
              <w:marBottom w:val="0"/>
              <w:divBdr>
                <w:top w:val="none" w:sz="0" w:space="0" w:color="auto"/>
                <w:left w:val="none" w:sz="0" w:space="0" w:color="auto"/>
                <w:bottom w:val="none" w:sz="0" w:space="0" w:color="auto"/>
                <w:right w:val="none" w:sz="0" w:space="0" w:color="auto"/>
              </w:divBdr>
            </w:div>
            <w:div w:id="1236285120">
              <w:marLeft w:val="0"/>
              <w:marRight w:val="0"/>
              <w:marTop w:val="0"/>
              <w:marBottom w:val="0"/>
              <w:divBdr>
                <w:top w:val="none" w:sz="0" w:space="0" w:color="auto"/>
                <w:left w:val="none" w:sz="0" w:space="0" w:color="auto"/>
                <w:bottom w:val="none" w:sz="0" w:space="0" w:color="auto"/>
                <w:right w:val="none" w:sz="0" w:space="0" w:color="auto"/>
              </w:divBdr>
            </w:div>
            <w:div w:id="2064601971">
              <w:marLeft w:val="0"/>
              <w:marRight w:val="0"/>
              <w:marTop w:val="0"/>
              <w:marBottom w:val="0"/>
              <w:divBdr>
                <w:top w:val="none" w:sz="0" w:space="0" w:color="auto"/>
                <w:left w:val="none" w:sz="0" w:space="0" w:color="auto"/>
                <w:bottom w:val="none" w:sz="0" w:space="0" w:color="auto"/>
                <w:right w:val="none" w:sz="0" w:space="0" w:color="auto"/>
              </w:divBdr>
            </w:div>
            <w:div w:id="1975409034">
              <w:marLeft w:val="0"/>
              <w:marRight w:val="0"/>
              <w:marTop w:val="0"/>
              <w:marBottom w:val="0"/>
              <w:divBdr>
                <w:top w:val="none" w:sz="0" w:space="0" w:color="auto"/>
                <w:left w:val="none" w:sz="0" w:space="0" w:color="auto"/>
                <w:bottom w:val="none" w:sz="0" w:space="0" w:color="auto"/>
                <w:right w:val="none" w:sz="0" w:space="0" w:color="auto"/>
              </w:divBdr>
            </w:div>
            <w:div w:id="405300318">
              <w:marLeft w:val="0"/>
              <w:marRight w:val="0"/>
              <w:marTop w:val="0"/>
              <w:marBottom w:val="0"/>
              <w:divBdr>
                <w:top w:val="none" w:sz="0" w:space="0" w:color="auto"/>
                <w:left w:val="none" w:sz="0" w:space="0" w:color="auto"/>
                <w:bottom w:val="none" w:sz="0" w:space="0" w:color="auto"/>
                <w:right w:val="none" w:sz="0" w:space="0" w:color="auto"/>
              </w:divBdr>
            </w:div>
            <w:div w:id="73363590">
              <w:marLeft w:val="0"/>
              <w:marRight w:val="0"/>
              <w:marTop w:val="0"/>
              <w:marBottom w:val="0"/>
              <w:divBdr>
                <w:top w:val="none" w:sz="0" w:space="0" w:color="auto"/>
                <w:left w:val="none" w:sz="0" w:space="0" w:color="auto"/>
                <w:bottom w:val="none" w:sz="0" w:space="0" w:color="auto"/>
                <w:right w:val="none" w:sz="0" w:space="0" w:color="auto"/>
              </w:divBdr>
            </w:div>
            <w:div w:id="1999189764">
              <w:marLeft w:val="0"/>
              <w:marRight w:val="0"/>
              <w:marTop w:val="0"/>
              <w:marBottom w:val="0"/>
              <w:divBdr>
                <w:top w:val="none" w:sz="0" w:space="0" w:color="auto"/>
                <w:left w:val="none" w:sz="0" w:space="0" w:color="auto"/>
                <w:bottom w:val="none" w:sz="0" w:space="0" w:color="auto"/>
                <w:right w:val="none" w:sz="0" w:space="0" w:color="auto"/>
              </w:divBdr>
            </w:div>
            <w:div w:id="726606299">
              <w:marLeft w:val="0"/>
              <w:marRight w:val="0"/>
              <w:marTop w:val="0"/>
              <w:marBottom w:val="0"/>
              <w:divBdr>
                <w:top w:val="none" w:sz="0" w:space="0" w:color="auto"/>
                <w:left w:val="none" w:sz="0" w:space="0" w:color="auto"/>
                <w:bottom w:val="none" w:sz="0" w:space="0" w:color="auto"/>
                <w:right w:val="none" w:sz="0" w:space="0" w:color="auto"/>
              </w:divBdr>
            </w:div>
            <w:div w:id="1811825600">
              <w:marLeft w:val="0"/>
              <w:marRight w:val="0"/>
              <w:marTop w:val="0"/>
              <w:marBottom w:val="0"/>
              <w:divBdr>
                <w:top w:val="none" w:sz="0" w:space="0" w:color="auto"/>
                <w:left w:val="none" w:sz="0" w:space="0" w:color="auto"/>
                <w:bottom w:val="none" w:sz="0" w:space="0" w:color="auto"/>
                <w:right w:val="none" w:sz="0" w:space="0" w:color="auto"/>
              </w:divBdr>
            </w:div>
            <w:div w:id="1207792275">
              <w:marLeft w:val="0"/>
              <w:marRight w:val="0"/>
              <w:marTop w:val="0"/>
              <w:marBottom w:val="0"/>
              <w:divBdr>
                <w:top w:val="none" w:sz="0" w:space="0" w:color="auto"/>
                <w:left w:val="none" w:sz="0" w:space="0" w:color="auto"/>
                <w:bottom w:val="none" w:sz="0" w:space="0" w:color="auto"/>
                <w:right w:val="none" w:sz="0" w:space="0" w:color="auto"/>
              </w:divBdr>
            </w:div>
            <w:div w:id="550649336">
              <w:marLeft w:val="0"/>
              <w:marRight w:val="0"/>
              <w:marTop w:val="0"/>
              <w:marBottom w:val="0"/>
              <w:divBdr>
                <w:top w:val="none" w:sz="0" w:space="0" w:color="auto"/>
                <w:left w:val="none" w:sz="0" w:space="0" w:color="auto"/>
                <w:bottom w:val="none" w:sz="0" w:space="0" w:color="auto"/>
                <w:right w:val="none" w:sz="0" w:space="0" w:color="auto"/>
              </w:divBdr>
            </w:div>
            <w:div w:id="1555312389">
              <w:marLeft w:val="0"/>
              <w:marRight w:val="0"/>
              <w:marTop w:val="0"/>
              <w:marBottom w:val="0"/>
              <w:divBdr>
                <w:top w:val="none" w:sz="0" w:space="0" w:color="auto"/>
                <w:left w:val="none" w:sz="0" w:space="0" w:color="auto"/>
                <w:bottom w:val="none" w:sz="0" w:space="0" w:color="auto"/>
                <w:right w:val="none" w:sz="0" w:space="0" w:color="auto"/>
              </w:divBdr>
            </w:div>
            <w:div w:id="181837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03547">
      <w:bodyDiv w:val="1"/>
      <w:marLeft w:val="0"/>
      <w:marRight w:val="0"/>
      <w:marTop w:val="0"/>
      <w:marBottom w:val="0"/>
      <w:divBdr>
        <w:top w:val="none" w:sz="0" w:space="0" w:color="auto"/>
        <w:left w:val="none" w:sz="0" w:space="0" w:color="auto"/>
        <w:bottom w:val="none" w:sz="0" w:space="0" w:color="auto"/>
        <w:right w:val="none" w:sz="0" w:space="0" w:color="auto"/>
      </w:divBdr>
      <w:divsChild>
        <w:div w:id="904485754">
          <w:marLeft w:val="0"/>
          <w:marRight w:val="0"/>
          <w:marTop w:val="0"/>
          <w:marBottom w:val="0"/>
          <w:divBdr>
            <w:top w:val="none" w:sz="0" w:space="0" w:color="auto"/>
            <w:left w:val="none" w:sz="0" w:space="0" w:color="auto"/>
            <w:bottom w:val="none" w:sz="0" w:space="0" w:color="auto"/>
            <w:right w:val="none" w:sz="0" w:space="0" w:color="auto"/>
          </w:divBdr>
          <w:divsChild>
            <w:div w:id="1533956326">
              <w:marLeft w:val="0"/>
              <w:marRight w:val="0"/>
              <w:marTop w:val="0"/>
              <w:marBottom w:val="0"/>
              <w:divBdr>
                <w:top w:val="none" w:sz="0" w:space="0" w:color="auto"/>
                <w:left w:val="none" w:sz="0" w:space="0" w:color="auto"/>
                <w:bottom w:val="none" w:sz="0" w:space="0" w:color="auto"/>
                <w:right w:val="none" w:sz="0" w:space="0" w:color="auto"/>
              </w:divBdr>
            </w:div>
          </w:divsChild>
        </w:div>
        <w:div w:id="34276230">
          <w:marLeft w:val="0"/>
          <w:marRight w:val="0"/>
          <w:marTop w:val="0"/>
          <w:marBottom w:val="0"/>
          <w:divBdr>
            <w:top w:val="none" w:sz="0" w:space="0" w:color="auto"/>
            <w:left w:val="none" w:sz="0" w:space="0" w:color="auto"/>
            <w:bottom w:val="none" w:sz="0" w:space="0" w:color="auto"/>
            <w:right w:val="none" w:sz="0" w:space="0" w:color="auto"/>
          </w:divBdr>
          <w:divsChild>
            <w:div w:id="1876312142">
              <w:marLeft w:val="0"/>
              <w:marRight w:val="0"/>
              <w:marTop w:val="0"/>
              <w:marBottom w:val="0"/>
              <w:divBdr>
                <w:top w:val="none" w:sz="0" w:space="0" w:color="auto"/>
                <w:left w:val="none" w:sz="0" w:space="0" w:color="auto"/>
                <w:bottom w:val="none" w:sz="0" w:space="0" w:color="auto"/>
                <w:right w:val="none" w:sz="0" w:space="0" w:color="auto"/>
              </w:divBdr>
            </w:div>
          </w:divsChild>
        </w:div>
        <w:div w:id="1125461887">
          <w:marLeft w:val="0"/>
          <w:marRight w:val="0"/>
          <w:marTop w:val="0"/>
          <w:marBottom w:val="0"/>
          <w:divBdr>
            <w:top w:val="none" w:sz="0" w:space="0" w:color="auto"/>
            <w:left w:val="none" w:sz="0" w:space="0" w:color="auto"/>
            <w:bottom w:val="none" w:sz="0" w:space="0" w:color="auto"/>
            <w:right w:val="none" w:sz="0" w:space="0" w:color="auto"/>
          </w:divBdr>
          <w:divsChild>
            <w:div w:id="744105855">
              <w:marLeft w:val="0"/>
              <w:marRight w:val="0"/>
              <w:marTop w:val="0"/>
              <w:marBottom w:val="0"/>
              <w:divBdr>
                <w:top w:val="none" w:sz="0" w:space="0" w:color="auto"/>
                <w:left w:val="none" w:sz="0" w:space="0" w:color="auto"/>
                <w:bottom w:val="none" w:sz="0" w:space="0" w:color="auto"/>
                <w:right w:val="none" w:sz="0" w:space="0" w:color="auto"/>
              </w:divBdr>
            </w:div>
          </w:divsChild>
        </w:div>
        <w:div w:id="776289935">
          <w:marLeft w:val="0"/>
          <w:marRight w:val="0"/>
          <w:marTop w:val="0"/>
          <w:marBottom w:val="0"/>
          <w:divBdr>
            <w:top w:val="none" w:sz="0" w:space="0" w:color="auto"/>
            <w:left w:val="none" w:sz="0" w:space="0" w:color="auto"/>
            <w:bottom w:val="none" w:sz="0" w:space="0" w:color="auto"/>
            <w:right w:val="none" w:sz="0" w:space="0" w:color="auto"/>
          </w:divBdr>
          <w:divsChild>
            <w:div w:id="657222344">
              <w:marLeft w:val="0"/>
              <w:marRight w:val="0"/>
              <w:marTop w:val="0"/>
              <w:marBottom w:val="0"/>
              <w:divBdr>
                <w:top w:val="none" w:sz="0" w:space="0" w:color="auto"/>
                <w:left w:val="none" w:sz="0" w:space="0" w:color="auto"/>
                <w:bottom w:val="none" w:sz="0" w:space="0" w:color="auto"/>
                <w:right w:val="none" w:sz="0" w:space="0" w:color="auto"/>
              </w:divBdr>
            </w:div>
          </w:divsChild>
        </w:div>
        <w:div w:id="1267737070">
          <w:marLeft w:val="0"/>
          <w:marRight w:val="0"/>
          <w:marTop w:val="0"/>
          <w:marBottom w:val="0"/>
          <w:divBdr>
            <w:top w:val="none" w:sz="0" w:space="0" w:color="auto"/>
            <w:left w:val="none" w:sz="0" w:space="0" w:color="auto"/>
            <w:bottom w:val="none" w:sz="0" w:space="0" w:color="auto"/>
            <w:right w:val="none" w:sz="0" w:space="0" w:color="auto"/>
          </w:divBdr>
          <w:divsChild>
            <w:div w:id="361176201">
              <w:marLeft w:val="0"/>
              <w:marRight w:val="0"/>
              <w:marTop w:val="0"/>
              <w:marBottom w:val="0"/>
              <w:divBdr>
                <w:top w:val="none" w:sz="0" w:space="0" w:color="auto"/>
                <w:left w:val="none" w:sz="0" w:space="0" w:color="auto"/>
                <w:bottom w:val="none" w:sz="0" w:space="0" w:color="auto"/>
                <w:right w:val="none" w:sz="0" w:space="0" w:color="auto"/>
              </w:divBdr>
            </w:div>
          </w:divsChild>
        </w:div>
        <w:div w:id="923032578">
          <w:marLeft w:val="0"/>
          <w:marRight w:val="0"/>
          <w:marTop w:val="0"/>
          <w:marBottom w:val="0"/>
          <w:divBdr>
            <w:top w:val="none" w:sz="0" w:space="0" w:color="auto"/>
            <w:left w:val="none" w:sz="0" w:space="0" w:color="auto"/>
            <w:bottom w:val="none" w:sz="0" w:space="0" w:color="auto"/>
            <w:right w:val="none" w:sz="0" w:space="0" w:color="auto"/>
          </w:divBdr>
          <w:divsChild>
            <w:div w:id="889271921">
              <w:marLeft w:val="0"/>
              <w:marRight w:val="0"/>
              <w:marTop w:val="0"/>
              <w:marBottom w:val="0"/>
              <w:divBdr>
                <w:top w:val="none" w:sz="0" w:space="0" w:color="auto"/>
                <w:left w:val="none" w:sz="0" w:space="0" w:color="auto"/>
                <w:bottom w:val="none" w:sz="0" w:space="0" w:color="auto"/>
                <w:right w:val="none" w:sz="0" w:space="0" w:color="auto"/>
              </w:divBdr>
            </w:div>
          </w:divsChild>
        </w:div>
        <w:div w:id="1296716385">
          <w:marLeft w:val="0"/>
          <w:marRight w:val="0"/>
          <w:marTop w:val="0"/>
          <w:marBottom w:val="0"/>
          <w:divBdr>
            <w:top w:val="none" w:sz="0" w:space="0" w:color="auto"/>
            <w:left w:val="none" w:sz="0" w:space="0" w:color="auto"/>
            <w:bottom w:val="none" w:sz="0" w:space="0" w:color="auto"/>
            <w:right w:val="none" w:sz="0" w:space="0" w:color="auto"/>
          </w:divBdr>
          <w:divsChild>
            <w:div w:id="1492679444">
              <w:marLeft w:val="0"/>
              <w:marRight w:val="0"/>
              <w:marTop w:val="0"/>
              <w:marBottom w:val="0"/>
              <w:divBdr>
                <w:top w:val="none" w:sz="0" w:space="0" w:color="auto"/>
                <w:left w:val="none" w:sz="0" w:space="0" w:color="auto"/>
                <w:bottom w:val="none" w:sz="0" w:space="0" w:color="auto"/>
                <w:right w:val="none" w:sz="0" w:space="0" w:color="auto"/>
              </w:divBdr>
            </w:div>
          </w:divsChild>
        </w:div>
        <w:div w:id="233974350">
          <w:marLeft w:val="0"/>
          <w:marRight w:val="0"/>
          <w:marTop w:val="0"/>
          <w:marBottom w:val="0"/>
          <w:divBdr>
            <w:top w:val="none" w:sz="0" w:space="0" w:color="auto"/>
            <w:left w:val="none" w:sz="0" w:space="0" w:color="auto"/>
            <w:bottom w:val="none" w:sz="0" w:space="0" w:color="auto"/>
            <w:right w:val="none" w:sz="0" w:space="0" w:color="auto"/>
          </w:divBdr>
          <w:divsChild>
            <w:div w:id="2092197869">
              <w:marLeft w:val="0"/>
              <w:marRight w:val="0"/>
              <w:marTop w:val="0"/>
              <w:marBottom w:val="0"/>
              <w:divBdr>
                <w:top w:val="none" w:sz="0" w:space="0" w:color="auto"/>
                <w:left w:val="none" w:sz="0" w:space="0" w:color="auto"/>
                <w:bottom w:val="none" w:sz="0" w:space="0" w:color="auto"/>
                <w:right w:val="none" w:sz="0" w:space="0" w:color="auto"/>
              </w:divBdr>
            </w:div>
          </w:divsChild>
        </w:div>
        <w:div w:id="982002942">
          <w:marLeft w:val="0"/>
          <w:marRight w:val="0"/>
          <w:marTop w:val="0"/>
          <w:marBottom w:val="0"/>
          <w:divBdr>
            <w:top w:val="none" w:sz="0" w:space="0" w:color="auto"/>
            <w:left w:val="none" w:sz="0" w:space="0" w:color="auto"/>
            <w:bottom w:val="none" w:sz="0" w:space="0" w:color="auto"/>
            <w:right w:val="none" w:sz="0" w:space="0" w:color="auto"/>
          </w:divBdr>
          <w:divsChild>
            <w:div w:id="1966807774">
              <w:marLeft w:val="0"/>
              <w:marRight w:val="0"/>
              <w:marTop w:val="0"/>
              <w:marBottom w:val="0"/>
              <w:divBdr>
                <w:top w:val="none" w:sz="0" w:space="0" w:color="auto"/>
                <w:left w:val="none" w:sz="0" w:space="0" w:color="auto"/>
                <w:bottom w:val="none" w:sz="0" w:space="0" w:color="auto"/>
                <w:right w:val="none" w:sz="0" w:space="0" w:color="auto"/>
              </w:divBdr>
            </w:div>
          </w:divsChild>
        </w:div>
        <w:div w:id="486015174">
          <w:marLeft w:val="0"/>
          <w:marRight w:val="0"/>
          <w:marTop w:val="0"/>
          <w:marBottom w:val="0"/>
          <w:divBdr>
            <w:top w:val="none" w:sz="0" w:space="0" w:color="auto"/>
            <w:left w:val="none" w:sz="0" w:space="0" w:color="auto"/>
            <w:bottom w:val="none" w:sz="0" w:space="0" w:color="auto"/>
            <w:right w:val="none" w:sz="0" w:space="0" w:color="auto"/>
          </w:divBdr>
          <w:divsChild>
            <w:div w:id="413472827">
              <w:marLeft w:val="0"/>
              <w:marRight w:val="0"/>
              <w:marTop w:val="0"/>
              <w:marBottom w:val="0"/>
              <w:divBdr>
                <w:top w:val="none" w:sz="0" w:space="0" w:color="auto"/>
                <w:left w:val="none" w:sz="0" w:space="0" w:color="auto"/>
                <w:bottom w:val="none" w:sz="0" w:space="0" w:color="auto"/>
                <w:right w:val="none" w:sz="0" w:space="0" w:color="auto"/>
              </w:divBdr>
            </w:div>
          </w:divsChild>
        </w:div>
        <w:div w:id="239487430">
          <w:marLeft w:val="0"/>
          <w:marRight w:val="0"/>
          <w:marTop w:val="0"/>
          <w:marBottom w:val="0"/>
          <w:divBdr>
            <w:top w:val="none" w:sz="0" w:space="0" w:color="auto"/>
            <w:left w:val="none" w:sz="0" w:space="0" w:color="auto"/>
            <w:bottom w:val="none" w:sz="0" w:space="0" w:color="auto"/>
            <w:right w:val="none" w:sz="0" w:space="0" w:color="auto"/>
          </w:divBdr>
          <w:divsChild>
            <w:div w:id="1096556423">
              <w:marLeft w:val="0"/>
              <w:marRight w:val="0"/>
              <w:marTop w:val="0"/>
              <w:marBottom w:val="0"/>
              <w:divBdr>
                <w:top w:val="none" w:sz="0" w:space="0" w:color="auto"/>
                <w:left w:val="none" w:sz="0" w:space="0" w:color="auto"/>
                <w:bottom w:val="none" w:sz="0" w:space="0" w:color="auto"/>
                <w:right w:val="none" w:sz="0" w:space="0" w:color="auto"/>
              </w:divBdr>
            </w:div>
          </w:divsChild>
        </w:div>
        <w:div w:id="510070360">
          <w:marLeft w:val="0"/>
          <w:marRight w:val="0"/>
          <w:marTop w:val="0"/>
          <w:marBottom w:val="0"/>
          <w:divBdr>
            <w:top w:val="none" w:sz="0" w:space="0" w:color="auto"/>
            <w:left w:val="none" w:sz="0" w:space="0" w:color="auto"/>
            <w:bottom w:val="none" w:sz="0" w:space="0" w:color="auto"/>
            <w:right w:val="none" w:sz="0" w:space="0" w:color="auto"/>
          </w:divBdr>
          <w:divsChild>
            <w:div w:id="1124734848">
              <w:marLeft w:val="0"/>
              <w:marRight w:val="0"/>
              <w:marTop w:val="0"/>
              <w:marBottom w:val="0"/>
              <w:divBdr>
                <w:top w:val="none" w:sz="0" w:space="0" w:color="auto"/>
                <w:left w:val="none" w:sz="0" w:space="0" w:color="auto"/>
                <w:bottom w:val="none" w:sz="0" w:space="0" w:color="auto"/>
                <w:right w:val="none" w:sz="0" w:space="0" w:color="auto"/>
              </w:divBdr>
            </w:div>
          </w:divsChild>
        </w:div>
        <w:div w:id="1035350545">
          <w:marLeft w:val="0"/>
          <w:marRight w:val="0"/>
          <w:marTop w:val="0"/>
          <w:marBottom w:val="0"/>
          <w:divBdr>
            <w:top w:val="none" w:sz="0" w:space="0" w:color="auto"/>
            <w:left w:val="none" w:sz="0" w:space="0" w:color="auto"/>
            <w:bottom w:val="none" w:sz="0" w:space="0" w:color="auto"/>
            <w:right w:val="none" w:sz="0" w:space="0" w:color="auto"/>
          </w:divBdr>
          <w:divsChild>
            <w:div w:id="1537815744">
              <w:marLeft w:val="0"/>
              <w:marRight w:val="0"/>
              <w:marTop w:val="0"/>
              <w:marBottom w:val="0"/>
              <w:divBdr>
                <w:top w:val="none" w:sz="0" w:space="0" w:color="auto"/>
                <w:left w:val="none" w:sz="0" w:space="0" w:color="auto"/>
                <w:bottom w:val="none" w:sz="0" w:space="0" w:color="auto"/>
                <w:right w:val="none" w:sz="0" w:space="0" w:color="auto"/>
              </w:divBdr>
            </w:div>
          </w:divsChild>
        </w:div>
        <w:div w:id="662323092">
          <w:marLeft w:val="0"/>
          <w:marRight w:val="0"/>
          <w:marTop w:val="0"/>
          <w:marBottom w:val="0"/>
          <w:divBdr>
            <w:top w:val="none" w:sz="0" w:space="0" w:color="auto"/>
            <w:left w:val="none" w:sz="0" w:space="0" w:color="auto"/>
            <w:bottom w:val="none" w:sz="0" w:space="0" w:color="auto"/>
            <w:right w:val="none" w:sz="0" w:space="0" w:color="auto"/>
          </w:divBdr>
          <w:divsChild>
            <w:div w:id="1281838426">
              <w:marLeft w:val="0"/>
              <w:marRight w:val="0"/>
              <w:marTop w:val="0"/>
              <w:marBottom w:val="0"/>
              <w:divBdr>
                <w:top w:val="none" w:sz="0" w:space="0" w:color="auto"/>
                <w:left w:val="none" w:sz="0" w:space="0" w:color="auto"/>
                <w:bottom w:val="none" w:sz="0" w:space="0" w:color="auto"/>
                <w:right w:val="none" w:sz="0" w:space="0" w:color="auto"/>
              </w:divBdr>
            </w:div>
          </w:divsChild>
        </w:div>
        <w:div w:id="1725441708">
          <w:marLeft w:val="0"/>
          <w:marRight w:val="0"/>
          <w:marTop w:val="0"/>
          <w:marBottom w:val="0"/>
          <w:divBdr>
            <w:top w:val="none" w:sz="0" w:space="0" w:color="auto"/>
            <w:left w:val="none" w:sz="0" w:space="0" w:color="auto"/>
            <w:bottom w:val="none" w:sz="0" w:space="0" w:color="auto"/>
            <w:right w:val="none" w:sz="0" w:space="0" w:color="auto"/>
          </w:divBdr>
          <w:divsChild>
            <w:div w:id="546722434">
              <w:marLeft w:val="0"/>
              <w:marRight w:val="0"/>
              <w:marTop w:val="0"/>
              <w:marBottom w:val="0"/>
              <w:divBdr>
                <w:top w:val="none" w:sz="0" w:space="0" w:color="auto"/>
                <w:left w:val="none" w:sz="0" w:space="0" w:color="auto"/>
                <w:bottom w:val="none" w:sz="0" w:space="0" w:color="auto"/>
                <w:right w:val="none" w:sz="0" w:space="0" w:color="auto"/>
              </w:divBdr>
            </w:div>
          </w:divsChild>
        </w:div>
        <w:div w:id="1059666271">
          <w:marLeft w:val="0"/>
          <w:marRight w:val="0"/>
          <w:marTop w:val="0"/>
          <w:marBottom w:val="0"/>
          <w:divBdr>
            <w:top w:val="none" w:sz="0" w:space="0" w:color="auto"/>
            <w:left w:val="none" w:sz="0" w:space="0" w:color="auto"/>
            <w:bottom w:val="none" w:sz="0" w:space="0" w:color="auto"/>
            <w:right w:val="none" w:sz="0" w:space="0" w:color="auto"/>
          </w:divBdr>
          <w:divsChild>
            <w:div w:id="918561849">
              <w:marLeft w:val="0"/>
              <w:marRight w:val="0"/>
              <w:marTop w:val="0"/>
              <w:marBottom w:val="0"/>
              <w:divBdr>
                <w:top w:val="none" w:sz="0" w:space="0" w:color="auto"/>
                <w:left w:val="none" w:sz="0" w:space="0" w:color="auto"/>
                <w:bottom w:val="none" w:sz="0" w:space="0" w:color="auto"/>
                <w:right w:val="none" w:sz="0" w:space="0" w:color="auto"/>
              </w:divBdr>
            </w:div>
          </w:divsChild>
        </w:div>
        <w:div w:id="295574140">
          <w:marLeft w:val="0"/>
          <w:marRight w:val="0"/>
          <w:marTop w:val="0"/>
          <w:marBottom w:val="0"/>
          <w:divBdr>
            <w:top w:val="none" w:sz="0" w:space="0" w:color="auto"/>
            <w:left w:val="none" w:sz="0" w:space="0" w:color="auto"/>
            <w:bottom w:val="none" w:sz="0" w:space="0" w:color="auto"/>
            <w:right w:val="none" w:sz="0" w:space="0" w:color="auto"/>
          </w:divBdr>
          <w:divsChild>
            <w:div w:id="485784475">
              <w:marLeft w:val="0"/>
              <w:marRight w:val="0"/>
              <w:marTop w:val="0"/>
              <w:marBottom w:val="0"/>
              <w:divBdr>
                <w:top w:val="none" w:sz="0" w:space="0" w:color="auto"/>
                <w:left w:val="none" w:sz="0" w:space="0" w:color="auto"/>
                <w:bottom w:val="none" w:sz="0" w:space="0" w:color="auto"/>
                <w:right w:val="none" w:sz="0" w:space="0" w:color="auto"/>
              </w:divBdr>
            </w:div>
          </w:divsChild>
        </w:div>
        <w:div w:id="727612111">
          <w:marLeft w:val="0"/>
          <w:marRight w:val="0"/>
          <w:marTop w:val="0"/>
          <w:marBottom w:val="0"/>
          <w:divBdr>
            <w:top w:val="none" w:sz="0" w:space="0" w:color="auto"/>
            <w:left w:val="none" w:sz="0" w:space="0" w:color="auto"/>
            <w:bottom w:val="none" w:sz="0" w:space="0" w:color="auto"/>
            <w:right w:val="none" w:sz="0" w:space="0" w:color="auto"/>
          </w:divBdr>
          <w:divsChild>
            <w:div w:id="117451927">
              <w:marLeft w:val="0"/>
              <w:marRight w:val="0"/>
              <w:marTop w:val="0"/>
              <w:marBottom w:val="0"/>
              <w:divBdr>
                <w:top w:val="none" w:sz="0" w:space="0" w:color="auto"/>
                <w:left w:val="none" w:sz="0" w:space="0" w:color="auto"/>
                <w:bottom w:val="none" w:sz="0" w:space="0" w:color="auto"/>
                <w:right w:val="none" w:sz="0" w:space="0" w:color="auto"/>
              </w:divBdr>
            </w:div>
          </w:divsChild>
        </w:div>
        <w:div w:id="502626022">
          <w:marLeft w:val="0"/>
          <w:marRight w:val="0"/>
          <w:marTop w:val="0"/>
          <w:marBottom w:val="0"/>
          <w:divBdr>
            <w:top w:val="none" w:sz="0" w:space="0" w:color="auto"/>
            <w:left w:val="none" w:sz="0" w:space="0" w:color="auto"/>
            <w:bottom w:val="none" w:sz="0" w:space="0" w:color="auto"/>
            <w:right w:val="none" w:sz="0" w:space="0" w:color="auto"/>
          </w:divBdr>
          <w:divsChild>
            <w:div w:id="1926915854">
              <w:marLeft w:val="0"/>
              <w:marRight w:val="0"/>
              <w:marTop w:val="0"/>
              <w:marBottom w:val="0"/>
              <w:divBdr>
                <w:top w:val="none" w:sz="0" w:space="0" w:color="auto"/>
                <w:left w:val="none" w:sz="0" w:space="0" w:color="auto"/>
                <w:bottom w:val="none" w:sz="0" w:space="0" w:color="auto"/>
                <w:right w:val="none" w:sz="0" w:space="0" w:color="auto"/>
              </w:divBdr>
            </w:div>
          </w:divsChild>
        </w:div>
        <w:div w:id="1406222747">
          <w:marLeft w:val="0"/>
          <w:marRight w:val="0"/>
          <w:marTop w:val="0"/>
          <w:marBottom w:val="0"/>
          <w:divBdr>
            <w:top w:val="none" w:sz="0" w:space="0" w:color="auto"/>
            <w:left w:val="none" w:sz="0" w:space="0" w:color="auto"/>
            <w:bottom w:val="none" w:sz="0" w:space="0" w:color="auto"/>
            <w:right w:val="none" w:sz="0" w:space="0" w:color="auto"/>
          </w:divBdr>
          <w:divsChild>
            <w:div w:id="134758670">
              <w:marLeft w:val="0"/>
              <w:marRight w:val="0"/>
              <w:marTop w:val="0"/>
              <w:marBottom w:val="0"/>
              <w:divBdr>
                <w:top w:val="none" w:sz="0" w:space="0" w:color="auto"/>
                <w:left w:val="none" w:sz="0" w:space="0" w:color="auto"/>
                <w:bottom w:val="none" w:sz="0" w:space="0" w:color="auto"/>
                <w:right w:val="none" w:sz="0" w:space="0" w:color="auto"/>
              </w:divBdr>
            </w:div>
          </w:divsChild>
        </w:div>
        <w:div w:id="636255978">
          <w:marLeft w:val="0"/>
          <w:marRight w:val="0"/>
          <w:marTop w:val="0"/>
          <w:marBottom w:val="0"/>
          <w:divBdr>
            <w:top w:val="none" w:sz="0" w:space="0" w:color="auto"/>
            <w:left w:val="none" w:sz="0" w:space="0" w:color="auto"/>
            <w:bottom w:val="none" w:sz="0" w:space="0" w:color="auto"/>
            <w:right w:val="none" w:sz="0" w:space="0" w:color="auto"/>
          </w:divBdr>
          <w:divsChild>
            <w:div w:id="29961431">
              <w:marLeft w:val="0"/>
              <w:marRight w:val="0"/>
              <w:marTop w:val="0"/>
              <w:marBottom w:val="0"/>
              <w:divBdr>
                <w:top w:val="none" w:sz="0" w:space="0" w:color="auto"/>
                <w:left w:val="none" w:sz="0" w:space="0" w:color="auto"/>
                <w:bottom w:val="none" w:sz="0" w:space="0" w:color="auto"/>
                <w:right w:val="none" w:sz="0" w:space="0" w:color="auto"/>
              </w:divBdr>
            </w:div>
            <w:div w:id="1522932298">
              <w:marLeft w:val="0"/>
              <w:marRight w:val="0"/>
              <w:marTop w:val="0"/>
              <w:marBottom w:val="0"/>
              <w:divBdr>
                <w:top w:val="none" w:sz="0" w:space="0" w:color="auto"/>
                <w:left w:val="none" w:sz="0" w:space="0" w:color="auto"/>
                <w:bottom w:val="none" w:sz="0" w:space="0" w:color="auto"/>
                <w:right w:val="none" w:sz="0" w:space="0" w:color="auto"/>
              </w:divBdr>
            </w:div>
            <w:div w:id="261190302">
              <w:marLeft w:val="0"/>
              <w:marRight w:val="0"/>
              <w:marTop w:val="0"/>
              <w:marBottom w:val="0"/>
              <w:divBdr>
                <w:top w:val="none" w:sz="0" w:space="0" w:color="auto"/>
                <w:left w:val="none" w:sz="0" w:space="0" w:color="auto"/>
                <w:bottom w:val="none" w:sz="0" w:space="0" w:color="auto"/>
                <w:right w:val="none" w:sz="0" w:space="0" w:color="auto"/>
              </w:divBdr>
            </w:div>
            <w:div w:id="1050811468">
              <w:marLeft w:val="0"/>
              <w:marRight w:val="0"/>
              <w:marTop w:val="0"/>
              <w:marBottom w:val="0"/>
              <w:divBdr>
                <w:top w:val="none" w:sz="0" w:space="0" w:color="auto"/>
                <w:left w:val="none" w:sz="0" w:space="0" w:color="auto"/>
                <w:bottom w:val="none" w:sz="0" w:space="0" w:color="auto"/>
                <w:right w:val="none" w:sz="0" w:space="0" w:color="auto"/>
              </w:divBdr>
            </w:div>
          </w:divsChild>
        </w:div>
        <w:div w:id="84308996">
          <w:marLeft w:val="0"/>
          <w:marRight w:val="0"/>
          <w:marTop w:val="0"/>
          <w:marBottom w:val="0"/>
          <w:divBdr>
            <w:top w:val="none" w:sz="0" w:space="0" w:color="auto"/>
            <w:left w:val="none" w:sz="0" w:space="0" w:color="auto"/>
            <w:bottom w:val="none" w:sz="0" w:space="0" w:color="auto"/>
            <w:right w:val="none" w:sz="0" w:space="0" w:color="auto"/>
          </w:divBdr>
          <w:divsChild>
            <w:div w:id="36124172">
              <w:marLeft w:val="0"/>
              <w:marRight w:val="0"/>
              <w:marTop w:val="0"/>
              <w:marBottom w:val="0"/>
              <w:divBdr>
                <w:top w:val="none" w:sz="0" w:space="0" w:color="auto"/>
                <w:left w:val="none" w:sz="0" w:space="0" w:color="auto"/>
                <w:bottom w:val="none" w:sz="0" w:space="0" w:color="auto"/>
                <w:right w:val="none" w:sz="0" w:space="0" w:color="auto"/>
              </w:divBdr>
            </w:div>
          </w:divsChild>
        </w:div>
        <w:div w:id="1616524030">
          <w:marLeft w:val="0"/>
          <w:marRight w:val="0"/>
          <w:marTop w:val="0"/>
          <w:marBottom w:val="0"/>
          <w:divBdr>
            <w:top w:val="none" w:sz="0" w:space="0" w:color="auto"/>
            <w:left w:val="none" w:sz="0" w:space="0" w:color="auto"/>
            <w:bottom w:val="none" w:sz="0" w:space="0" w:color="auto"/>
            <w:right w:val="none" w:sz="0" w:space="0" w:color="auto"/>
          </w:divBdr>
          <w:divsChild>
            <w:div w:id="1923180016">
              <w:marLeft w:val="0"/>
              <w:marRight w:val="0"/>
              <w:marTop w:val="0"/>
              <w:marBottom w:val="0"/>
              <w:divBdr>
                <w:top w:val="none" w:sz="0" w:space="0" w:color="auto"/>
                <w:left w:val="none" w:sz="0" w:space="0" w:color="auto"/>
                <w:bottom w:val="none" w:sz="0" w:space="0" w:color="auto"/>
                <w:right w:val="none" w:sz="0" w:space="0" w:color="auto"/>
              </w:divBdr>
            </w:div>
          </w:divsChild>
        </w:div>
        <w:div w:id="1927109861">
          <w:marLeft w:val="0"/>
          <w:marRight w:val="0"/>
          <w:marTop w:val="0"/>
          <w:marBottom w:val="0"/>
          <w:divBdr>
            <w:top w:val="none" w:sz="0" w:space="0" w:color="auto"/>
            <w:left w:val="none" w:sz="0" w:space="0" w:color="auto"/>
            <w:bottom w:val="none" w:sz="0" w:space="0" w:color="auto"/>
            <w:right w:val="none" w:sz="0" w:space="0" w:color="auto"/>
          </w:divBdr>
          <w:divsChild>
            <w:div w:id="1176772116">
              <w:marLeft w:val="0"/>
              <w:marRight w:val="0"/>
              <w:marTop w:val="0"/>
              <w:marBottom w:val="0"/>
              <w:divBdr>
                <w:top w:val="none" w:sz="0" w:space="0" w:color="auto"/>
                <w:left w:val="none" w:sz="0" w:space="0" w:color="auto"/>
                <w:bottom w:val="none" w:sz="0" w:space="0" w:color="auto"/>
                <w:right w:val="none" w:sz="0" w:space="0" w:color="auto"/>
              </w:divBdr>
            </w:div>
          </w:divsChild>
        </w:div>
        <w:div w:id="1151553846">
          <w:marLeft w:val="0"/>
          <w:marRight w:val="0"/>
          <w:marTop w:val="0"/>
          <w:marBottom w:val="0"/>
          <w:divBdr>
            <w:top w:val="none" w:sz="0" w:space="0" w:color="auto"/>
            <w:left w:val="none" w:sz="0" w:space="0" w:color="auto"/>
            <w:bottom w:val="none" w:sz="0" w:space="0" w:color="auto"/>
            <w:right w:val="none" w:sz="0" w:space="0" w:color="auto"/>
          </w:divBdr>
          <w:divsChild>
            <w:div w:id="1706366382">
              <w:marLeft w:val="0"/>
              <w:marRight w:val="0"/>
              <w:marTop w:val="0"/>
              <w:marBottom w:val="0"/>
              <w:divBdr>
                <w:top w:val="none" w:sz="0" w:space="0" w:color="auto"/>
                <w:left w:val="none" w:sz="0" w:space="0" w:color="auto"/>
                <w:bottom w:val="none" w:sz="0" w:space="0" w:color="auto"/>
                <w:right w:val="none" w:sz="0" w:space="0" w:color="auto"/>
              </w:divBdr>
            </w:div>
          </w:divsChild>
        </w:div>
        <w:div w:id="430669296">
          <w:marLeft w:val="0"/>
          <w:marRight w:val="0"/>
          <w:marTop w:val="0"/>
          <w:marBottom w:val="0"/>
          <w:divBdr>
            <w:top w:val="none" w:sz="0" w:space="0" w:color="auto"/>
            <w:left w:val="none" w:sz="0" w:space="0" w:color="auto"/>
            <w:bottom w:val="none" w:sz="0" w:space="0" w:color="auto"/>
            <w:right w:val="none" w:sz="0" w:space="0" w:color="auto"/>
          </w:divBdr>
          <w:divsChild>
            <w:div w:id="935284001">
              <w:marLeft w:val="0"/>
              <w:marRight w:val="0"/>
              <w:marTop w:val="0"/>
              <w:marBottom w:val="0"/>
              <w:divBdr>
                <w:top w:val="none" w:sz="0" w:space="0" w:color="auto"/>
                <w:left w:val="none" w:sz="0" w:space="0" w:color="auto"/>
                <w:bottom w:val="none" w:sz="0" w:space="0" w:color="auto"/>
                <w:right w:val="none" w:sz="0" w:space="0" w:color="auto"/>
              </w:divBdr>
            </w:div>
          </w:divsChild>
        </w:div>
        <w:div w:id="1220940278">
          <w:marLeft w:val="0"/>
          <w:marRight w:val="0"/>
          <w:marTop w:val="0"/>
          <w:marBottom w:val="0"/>
          <w:divBdr>
            <w:top w:val="none" w:sz="0" w:space="0" w:color="auto"/>
            <w:left w:val="none" w:sz="0" w:space="0" w:color="auto"/>
            <w:bottom w:val="none" w:sz="0" w:space="0" w:color="auto"/>
            <w:right w:val="none" w:sz="0" w:space="0" w:color="auto"/>
          </w:divBdr>
          <w:divsChild>
            <w:div w:id="34240512">
              <w:marLeft w:val="0"/>
              <w:marRight w:val="0"/>
              <w:marTop w:val="0"/>
              <w:marBottom w:val="0"/>
              <w:divBdr>
                <w:top w:val="none" w:sz="0" w:space="0" w:color="auto"/>
                <w:left w:val="none" w:sz="0" w:space="0" w:color="auto"/>
                <w:bottom w:val="none" w:sz="0" w:space="0" w:color="auto"/>
                <w:right w:val="none" w:sz="0" w:space="0" w:color="auto"/>
              </w:divBdr>
            </w:div>
          </w:divsChild>
        </w:div>
        <w:div w:id="1386368124">
          <w:marLeft w:val="0"/>
          <w:marRight w:val="0"/>
          <w:marTop w:val="0"/>
          <w:marBottom w:val="0"/>
          <w:divBdr>
            <w:top w:val="none" w:sz="0" w:space="0" w:color="auto"/>
            <w:left w:val="none" w:sz="0" w:space="0" w:color="auto"/>
            <w:bottom w:val="none" w:sz="0" w:space="0" w:color="auto"/>
            <w:right w:val="none" w:sz="0" w:space="0" w:color="auto"/>
          </w:divBdr>
          <w:divsChild>
            <w:div w:id="302347785">
              <w:marLeft w:val="0"/>
              <w:marRight w:val="0"/>
              <w:marTop w:val="0"/>
              <w:marBottom w:val="0"/>
              <w:divBdr>
                <w:top w:val="none" w:sz="0" w:space="0" w:color="auto"/>
                <w:left w:val="none" w:sz="0" w:space="0" w:color="auto"/>
                <w:bottom w:val="none" w:sz="0" w:space="0" w:color="auto"/>
                <w:right w:val="none" w:sz="0" w:space="0" w:color="auto"/>
              </w:divBdr>
            </w:div>
          </w:divsChild>
        </w:div>
        <w:div w:id="1511263545">
          <w:marLeft w:val="0"/>
          <w:marRight w:val="0"/>
          <w:marTop w:val="0"/>
          <w:marBottom w:val="0"/>
          <w:divBdr>
            <w:top w:val="none" w:sz="0" w:space="0" w:color="auto"/>
            <w:left w:val="none" w:sz="0" w:space="0" w:color="auto"/>
            <w:bottom w:val="none" w:sz="0" w:space="0" w:color="auto"/>
            <w:right w:val="none" w:sz="0" w:space="0" w:color="auto"/>
          </w:divBdr>
          <w:divsChild>
            <w:div w:id="1079060809">
              <w:marLeft w:val="0"/>
              <w:marRight w:val="0"/>
              <w:marTop w:val="0"/>
              <w:marBottom w:val="0"/>
              <w:divBdr>
                <w:top w:val="none" w:sz="0" w:space="0" w:color="auto"/>
                <w:left w:val="none" w:sz="0" w:space="0" w:color="auto"/>
                <w:bottom w:val="none" w:sz="0" w:space="0" w:color="auto"/>
                <w:right w:val="none" w:sz="0" w:space="0" w:color="auto"/>
              </w:divBdr>
            </w:div>
          </w:divsChild>
        </w:div>
        <w:div w:id="765613221">
          <w:marLeft w:val="0"/>
          <w:marRight w:val="0"/>
          <w:marTop w:val="0"/>
          <w:marBottom w:val="0"/>
          <w:divBdr>
            <w:top w:val="none" w:sz="0" w:space="0" w:color="auto"/>
            <w:left w:val="none" w:sz="0" w:space="0" w:color="auto"/>
            <w:bottom w:val="none" w:sz="0" w:space="0" w:color="auto"/>
            <w:right w:val="none" w:sz="0" w:space="0" w:color="auto"/>
          </w:divBdr>
          <w:divsChild>
            <w:div w:id="1492402155">
              <w:marLeft w:val="0"/>
              <w:marRight w:val="0"/>
              <w:marTop w:val="0"/>
              <w:marBottom w:val="0"/>
              <w:divBdr>
                <w:top w:val="none" w:sz="0" w:space="0" w:color="auto"/>
                <w:left w:val="none" w:sz="0" w:space="0" w:color="auto"/>
                <w:bottom w:val="none" w:sz="0" w:space="0" w:color="auto"/>
                <w:right w:val="none" w:sz="0" w:space="0" w:color="auto"/>
              </w:divBdr>
            </w:div>
          </w:divsChild>
        </w:div>
        <w:div w:id="1213924836">
          <w:marLeft w:val="0"/>
          <w:marRight w:val="0"/>
          <w:marTop w:val="0"/>
          <w:marBottom w:val="0"/>
          <w:divBdr>
            <w:top w:val="none" w:sz="0" w:space="0" w:color="auto"/>
            <w:left w:val="none" w:sz="0" w:space="0" w:color="auto"/>
            <w:bottom w:val="none" w:sz="0" w:space="0" w:color="auto"/>
            <w:right w:val="none" w:sz="0" w:space="0" w:color="auto"/>
          </w:divBdr>
          <w:divsChild>
            <w:div w:id="1791851514">
              <w:marLeft w:val="0"/>
              <w:marRight w:val="0"/>
              <w:marTop w:val="0"/>
              <w:marBottom w:val="0"/>
              <w:divBdr>
                <w:top w:val="none" w:sz="0" w:space="0" w:color="auto"/>
                <w:left w:val="none" w:sz="0" w:space="0" w:color="auto"/>
                <w:bottom w:val="none" w:sz="0" w:space="0" w:color="auto"/>
                <w:right w:val="none" w:sz="0" w:space="0" w:color="auto"/>
              </w:divBdr>
            </w:div>
          </w:divsChild>
        </w:div>
        <w:div w:id="189732374">
          <w:marLeft w:val="0"/>
          <w:marRight w:val="0"/>
          <w:marTop w:val="0"/>
          <w:marBottom w:val="0"/>
          <w:divBdr>
            <w:top w:val="none" w:sz="0" w:space="0" w:color="auto"/>
            <w:left w:val="none" w:sz="0" w:space="0" w:color="auto"/>
            <w:bottom w:val="none" w:sz="0" w:space="0" w:color="auto"/>
            <w:right w:val="none" w:sz="0" w:space="0" w:color="auto"/>
          </w:divBdr>
          <w:divsChild>
            <w:div w:id="336420091">
              <w:marLeft w:val="0"/>
              <w:marRight w:val="0"/>
              <w:marTop w:val="0"/>
              <w:marBottom w:val="0"/>
              <w:divBdr>
                <w:top w:val="none" w:sz="0" w:space="0" w:color="auto"/>
                <w:left w:val="none" w:sz="0" w:space="0" w:color="auto"/>
                <w:bottom w:val="none" w:sz="0" w:space="0" w:color="auto"/>
                <w:right w:val="none" w:sz="0" w:space="0" w:color="auto"/>
              </w:divBdr>
            </w:div>
            <w:div w:id="996761765">
              <w:marLeft w:val="0"/>
              <w:marRight w:val="0"/>
              <w:marTop w:val="0"/>
              <w:marBottom w:val="0"/>
              <w:divBdr>
                <w:top w:val="none" w:sz="0" w:space="0" w:color="auto"/>
                <w:left w:val="none" w:sz="0" w:space="0" w:color="auto"/>
                <w:bottom w:val="none" w:sz="0" w:space="0" w:color="auto"/>
                <w:right w:val="none" w:sz="0" w:space="0" w:color="auto"/>
              </w:divBdr>
            </w:div>
            <w:div w:id="1350838553">
              <w:marLeft w:val="0"/>
              <w:marRight w:val="0"/>
              <w:marTop w:val="0"/>
              <w:marBottom w:val="0"/>
              <w:divBdr>
                <w:top w:val="none" w:sz="0" w:space="0" w:color="auto"/>
                <w:left w:val="none" w:sz="0" w:space="0" w:color="auto"/>
                <w:bottom w:val="none" w:sz="0" w:space="0" w:color="auto"/>
                <w:right w:val="none" w:sz="0" w:space="0" w:color="auto"/>
              </w:divBdr>
            </w:div>
            <w:div w:id="1182164466">
              <w:marLeft w:val="0"/>
              <w:marRight w:val="0"/>
              <w:marTop w:val="0"/>
              <w:marBottom w:val="0"/>
              <w:divBdr>
                <w:top w:val="none" w:sz="0" w:space="0" w:color="auto"/>
                <w:left w:val="none" w:sz="0" w:space="0" w:color="auto"/>
                <w:bottom w:val="none" w:sz="0" w:space="0" w:color="auto"/>
                <w:right w:val="none" w:sz="0" w:space="0" w:color="auto"/>
              </w:divBdr>
            </w:div>
            <w:div w:id="718171118">
              <w:marLeft w:val="0"/>
              <w:marRight w:val="0"/>
              <w:marTop w:val="0"/>
              <w:marBottom w:val="0"/>
              <w:divBdr>
                <w:top w:val="none" w:sz="0" w:space="0" w:color="auto"/>
                <w:left w:val="none" w:sz="0" w:space="0" w:color="auto"/>
                <w:bottom w:val="none" w:sz="0" w:space="0" w:color="auto"/>
                <w:right w:val="none" w:sz="0" w:space="0" w:color="auto"/>
              </w:divBdr>
            </w:div>
            <w:div w:id="620647776">
              <w:marLeft w:val="0"/>
              <w:marRight w:val="0"/>
              <w:marTop w:val="0"/>
              <w:marBottom w:val="0"/>
              <w:divBdr>
                <w:top w:val="none" w:sz="0" w:space="0" w:color="auto"/>
                <w:left w:val="none" w:sz="0" w:space="0" w:color="auto"/>
                <w:bottom w:val="none" w:sz="0" w:space="0" w:color="auto"/>
                <w:right w:val="none" w:sz="0" w:space="0" w:color="auto"/>
              </w:divBdr>
            </w:div>
            <w:div w:id="1559703427">
              <w:marLeft w:val="0"/>
              <w:marRight w:val="0"/>
              <w:marTop w:val="0"/>
              <w:marBottom w:val="0"/>
              <w:divBdr>
                <w:top w:val="none" w:sz="0" w:space="0" w:color="auto"/>
                <w:left w:val="none" w:sz="0" w:space="0" w:color="auto"/>
                <w:bottom w:val="none" w:sz="0" w:space="0" w:color="auto"/>
                <w:right w:val="none" w:sz="0" w:space="0" w:color="auto"/>
              </w:divBdr>
            </w:div>
            <w:div w:id="1036855277">
              <w:marLeft w:val="0"/>
              <w:marRight w:val="0"/>
              <w:marTop w:val="0"/>
              <w:marBottom w:val="0"/>
              <w:divBdr>
                <w:top w:val="none" w:sz="0" w:space="0" w:color="auto"/>
                <w:left w:val="none" w:sz="0" w:space="0" w:color="auto"/>
                <w:bottom w:val="none" w:sz="0" w:space="0" w:color="auto"/>
                <w:right w:val="none" w:sz="0" w:space="0" w:color="auto"/>
              </w:divBdr>
            </w:div>
            <w:div w:id="1344237411">
              <w:marLeft w:val="0"/>
              <w:marRight w:val="0"/>
              <w:marTop w:val="0"/>
              <w:marBottom w:val="0"/>
              <w:divBdr>
                <w:top w:val="none" w:sz="0" w:space="0" w:color="auto"/>
                <w:left w:val="none" w:sz="0" w:space="0" w:color="auto"/>
                <w:bottom w:val="none" w:sz="0" w:space="0" w:color="auto"/>
                <w:right w:val="none" w:sz="0" w:space="0" w:color="auto"/>
              </w:divBdr>
            </w:div>
            <w:div w:id="1651330030">
              <w:marLeft w:val="0"/>
              <w:marRight w:val="0"/>
              <w:marTop w:val="0"/>
              <w:marBottom w:val="0"/>
              <w:divBdr>
                <w:top w:val="none" w:sz="0" w:space="0" w:color="auto"/>
                <w:left w:val="none" w:sz="0" w:space="0" w:color="auto"/>
                <w:bottom w:val="none" w:sz="0" w:space="0" w:color="auto"/>
                <w:right w:val="none" w:sz="0" w:space="0" w:color="auto"/>
              </w:divBdr>
            </w:div>
          </w:divsChild>
        </w:div>
        <w:div w:id="2007321459">
          <w:marLeft w:val="0"/>
          <w:marRight w:val="0"/>
          <w:marTop w:val="0"/>
          <w:marBottom w:val="0"/>
          <w:divBdr>
            <w:top w:val="none" w:sz="0" w:space="0" w:color="auto"/>
            <w:left w:val="none" w:sz="0" w:space="0" w:color="auto"/>
            <w:bottom w:val="none" w:sz="0" w:space="0" w:color="auto"/>
            <w:right w:val="none" w:sz="0" w:space="0" w:color="auto"/>
          </w:divBdr>
          <w:divsChild>
            <w:div w:id="1583369755">
              <w:marLeft w:val="0"/>
              <w:marRight w:val="0"/>
              <w:marTop w:val="0"/>
              <w:marBottom w:val="0"/>
              <w:divBdr>
                <w:top w:val="none" w:sz="0" w:space="0" w:color="auto"/>
                <w:left w:val="none" w:sz="0" w:space="0" w:color="auto"/>
                <w:bottom w:val="none" w:sz="0" w:space="0" w:color="auto"/>
                <w:right w:val="none" w:sz="0" w:space="0" w:color="auto"/>
              </w:divBdr>
            </w:div>
          </w:divsChild>
        </w:div>
        <w:div w:id="517623713">
          <w:marLeft w:val="0"/>
          <w:marRight w:val="0"/>
          <w:marTop w:val="0"/>
          <w:marBottom w:val="0"/>
          <w:divBdr>
            <w:top w:val="none" w:sz="0" w:space="0" w:color="auto"/>
            <w:left w:val="none" w:sz="0" w:space="0" w:color="auto"/>
            <w:bottom w:val="none" w:sz="0" w:space="0" w:color="auto"/>
            <w:right w:val="none" w:sz="0" w:space="0" w:color="auto"/>
          </w:divBdr>
          <w:divsChild>
            <w:div w:id="216012655">
              <w:marLeft w:val="0"/>
              <w:marRight w:val="0"/>
              <w:marTop w:val="0"/>
              <w:marBottom w:val="0"/>
              <w:divBdr>
                <w:top w:val="none" w:sz="0" w:space="0" w:color="auto"/>
                <w:left w:val="none" w:sz="0" w:space="0" w:color="auto"/>
                <w:bottom w:val="none" w:sz="0" w:space="0" w:color="auto"/>
                <w:right w:val="none" w:sz="0" w:space="0" w:color="auto"/>
              </w:divBdr>
            </w:div>
          </w:divsChild>
        </w:div>
        <w:div w:id="1580365248">
          <w:marLeft w:val="0"/>
          <w:marRight w:val="0"/>
          <w:marTop w:val="0"/>
          <w:marBottom w:val="0"/>
          <w:divBdr>
            <w:top w:val="none" w:sz="0" w:space="0" w:color="auto"/>
            <w:left w:val="none" w:sz="0" w:space="0" w:color="auto"/>
            <w:bottom w:val="none" w:sz="0" w:space="0" w:color="auto"/>
            <w:right w:val="none" w:sz="0" w:space="0" w:color="auto"/>
          </w:divBdr>
          <w:divsChild>
            <w:div w:id="2060860645">
              <w:marLeft w:val="0"/>
              <w:marRight w:val="0"/>
              <w:marTop w:val="0"/>
              <w:marBottom w:val="0"/>
              <w:divBdr>
                <w:top w:val="none" w:sz="0" w:space="0" w:color="auto"/>
                <w:left w:val="none" w:sz="0" w:space="0" w:color="auto"/>
                <w:bottom w:val="none" w:sz="0" w:space="0" w:color="auto"/>
                <w:right w:val="none" w:sz="0" w:space="0" w:color="auto"/>
              </w:divBdr>
            </w:div>
            <w:div w:id="1030837471">
              <w:marLeft w:val="0"/>
              <w:marRight w:val="0"/>
              <w:marTop w:val="0"/>
              <w:marBottom w:val="0"/>
              <w:divBdr>
                <w:top w:val="none" w:sz="0" w:space="0" w:color="auto"/>
                <w:left w:val="none" w:sz="0" w:space="0" w:color="auto"/>
                <w:bottom w:val="none" w:sz="0" w:space="0" w:color="auto"/>
                <w:right w:val="none" w:sz="0" w:space="0" w:color="auto"/>
              </w:divBdr>
            </w:div>
            <w:div w:id="357857531">
              <w:marLeft w:val="0"/>
              <w:marRight w:val="0"/>
              <w:marTop w:val="0"/>
              <w:marBottom w:val="0"/>
              <w:divBdr>
                <w:top w:val="none" w:sz="0" w:space="0" w:color="auto"/>
                <w:left w:val="none" w:sz="0" w:space="0" w:color="auto"/>
                <w:bottom w:val="none" w:sz="0" w:space="0" w:color="auto"/>
                <w:right w:val="none" w:sz="0" w:space="0" w:color="auto"/>
              </w:divBdr>
            </w:div>
          </w:divsChild>
        </w:div>
        <w:div w:id="982778179">
          <w:marLeft w:val="0"/>
          <w:marRight w:val="0"/>
          <w:marTop w:val="0"/>
          <w:marBottom w:val="0"/>
          <w:divBdr>
            <w:top w:val="none" w:sz="0" w:space="0" w:color="auto"/>
            <w:left w:val="none" w:sz="0" w:space="0" w:color="auto"/>
            <w:bottom w:val="none" w:sz="0" w:space="0" w:color="auto"/>
            <w:right w:val="none" w:sz="0" w:space="0" w:color="auto"/>
          </w:divBdr>
          <w:divsChild>
            <w:div w:id="1931816744">
              <w:marLeft w:val="0"/>
              <w:marRight w:val="0"/>
              <w:marTop w:val="0"/>
              <w:marBottom w:val="0"/>
              <w:divBdr>
                <w:top w:val="none" w:sz="0" w:space="0" w:color="auto"/>
                <w:left w:val="none" w:sz="0" w:space="0" w:color="auto"/>
                <w:bottom w:val="none" w:sz="0" w:space="0" w:color="auto"/>
                <w:right w:val="none" w:sz="0" w:space="0" w:color="auto"/>
              </w:divBdr>
            </w:div>
          </w:divsChild>
        </w:div>
        <w:div w:id="1975670964">
          <w:marLeft w:val="0"/>
          <w:marRight w:val="0"/>
          <w:marTop w:val="0"/>
          <w:marBottom w:val="0"/>
          <w:divBdr>
            <w:top w:val="none" w:sz="0" w:space="0" w:color="auto"/>
            <w:left w:val="none" w:sz="0" w:space="0" w:color="auto"/>
            <w:bottom w:val="none" w:sz="0" w:space="0" w:color="auto"/>
            <w:right w:val="none" w:sz="0" w:space="0" w:color="auto"/>
          </w:divBdr>
          <w:divsChild>
            <w:div w:id="1635403183">
              <w:marLeft w:val="0"/>
              <w:marRight w:val="0"/>
              <w:marTop w:val="0"/>
              <w:marBottom w:val="0"/>
              <w:divBdr>
                <w:top w:val="none" w:sz="0" w:space="0" w:color="auto"/>
                <w:left w:val="none" w:sz="0" w:space="0" w:color="auto"/>
                <w:bottom w:val="none" w:sz="0" w:space="0" w:color="auto"/>
                <w:right w:val="none" w:sz="0" w:space="0" w:color="auto"/>
              </w:divBdr>
            </w:div>
          </w:divsChild>
        </w:div>
        <w:div w:id="299963987">
          <w:marLeft w:val="0"/>
          <w:marRight w:val="0"/>
          <w:marTop w:val="0"/>
          <w:marBottom w:val="0"/>
          <w:divBdr>
            <w:top w:val="none" w:sz="0" w:space="0" w:color="auto"/>
            <w:left w:val="none" w:sz="0" w:space="0" w:color="auto"/>
            <w:bottom w:val="none" w:sz="0" w:space="0" w:color="auto"/>
            <w:right w:val="none" w:sz="0" w:space="0" w:color="auto"/>
          </w:divBdr>
          <w:divsChild>
            <w:div w:id="356543503">
              <w:marLeft w:val="0"/>
              <w:marRight w:val="0"/>
              <w:marTop w:val="0"/>
              <w:marBottom w:val="0"/>
              <w:divBdr>
                <w:top w:val="none" w:sz="0" w:space="0" w:color="auto"/>
                <w:left w:val="none" w:sz="0" w:space="0" w:color="auto"/>
                <w:bottom w:val="none" w:sz="0" w:space="0" w:color="auto"/>
                <w:right w:val="none" w:sz="0" w:space="0" w:color="auto"/>
              </w:divBdr>
            </w:div>
          </w:divsChild>
        </w:div>
        <w:div w:id="712576595">
          <w:marLeft w:val="0"/>
          <w:marRight w:val="0"/>
          <w:marTop w:val="0"/>
          <w:marBottom w:val="0"/>
          <w:divBdr>
            <w:top w:val="none" w:sz="0" w:space="0" w:color="auto"/>
            <w:left w:val="none" w:sz="0" w:space="0" w:color="auto"/>
            <w:bottom w:val="none" w:sz="0" w:space="0" w:color="auto"/>
            <w:right w:val="none" w:sz="0" w:space="0" w:color="auto"/>
          </w:divBdr>
          <w:divsChild>
            <w:div w:id="2109887568">
              <w:marLeft w:val="0"/>
              <w:marRight w:val="0"/>
              <w:marTop w:val="0"/>
              <w:marBottom w:val="0"/>
              <w:divBdr>
                <w:top w:val="none" w:sz="0" w:space="0" w:color="auto"/>
                <w:left w:val="none" w:sz="0" w:space="0" w:color="auto"/>
                <w:bottom w:val="none" w:sz="0" w:space="0" w:color="auto"/>
                <w:right w:val="none" w:sz="0" w:space="0" w:color="auto"/>
              </w:divBdr>
            </w:div>
          </w:divsChild>
        </w:div>
        <w:div w:id="1471557254">
          <w:marLeft w:val="0"/>
          <w:marRight w:val="0"/>
          <w:marTop w:val="0"/>
          <w:marBottom w:val="0"/>
          <w:divBdr>
            <w:top w:val="none" w:sz="0" w:space="0" w:color="auto"/>
            <w:left w:val="none" w:sz="0" w:space="0" w:color="auto"/>
            <w:bottom w:val="none" w:sz="0" w:space="0" w:color="auto"/>
            <w:right w:val="none" w:sz="0" w:space="0" w:color="auto"/>
          </w:divBdr>
          <w:divsChild>
            <w:div w:id="19740765">
              <w:marLeft w:val="0"/>
              <w:marRight w:val="0"/>
              <w:marTop w:val="0"/>
              <w:marBottom w:val="0"/>
              <w:divBdr>
                <w:top w:val="none" w:sz="0" w:space="0" w:color="auto"/>
                <w:left w:val="none" w:sz="0" w:space="0" w:color="auto"/>
                <w:bottom w:val="none" w:sz="0" w:space="0" w:color="auto"/>
                <w:right w:val="none" w:sz="0" w:space="0" w:color="auto"/>
              </w:divBdr>
            </w:div>
          </w:divsChild>
        </w:div>
        <w:div w:id="1719281712">
          <w:marLeft w:val="0"/>
          <w:marRight w:val="0"/>
          <w:marTop w:val="0"/>
          <w:marBottom w:val="0"/>
          <w:divBdr>
            <w:top w:val="none" w:sz="0" w:space="0" w:color="auto"/>
            <w:left w:val="none" w:sz="0" w:space="0" w:color="auto"/>
            <w:bottom w:val="none" w:sz="0" w:space="0" w:color="auto"/>
            <w:right w:val="none" w:sz="0" w:space="0" w:color="auto"/>
          </w:divBdr>
          <w:divsChild>
            <w:div w:id="140214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21238">
      <w:bodyDiv w:val="1"/>
      <w:marLeft w:val="0"/>
      <w:marRight w:val="0"/>
      <w:marTop w:val="0"/>
      <w:marBottom w:val="0"/>
      <w:divBdr>
        <w:top w:val="none" w:sz="0" w:space="0" w:color="auto"/>
        <w:left w:val="none" w:sz="0" w:space="0" w:color="auto"/>
        <w:bottom w:val="none" w:sz="0" w:space="0" w:color="auto"/>
        <w:right w:val="none" w:sz="0" w:space="0" w:color="auto"/>
      </w:divBdr>
    </w:div>
    <w:div w:id="1968271789">
      <w:bodyDiv w:val="1"/>
      <w:marLeft w:val="0"/>
      <w:marRight w:val="0"/>
      <w:marTop w:val="0"/>
      <w:marBottom w:val="0"/>
      <w:divBdr>
        <w:top w:val="none" w:sz="0" w:space="0" w:color="auto"/>
        <w:left w:val="none" w:sz="0" w:space="0" w:color="auto"/>
        <w:bottom w:val="none" w:sz="0" w:space="0" w:color="auto"/>
        <w:right w:val="none" w:sz="0" w:space="0" w:color="auto"/>
      </w:divBdr>
    </w:div>
    <w:div w:id="1987471563">
      <w:bodyDiv w:val="1"/>
      <w:marLeft w:val="0"/>
      <w:marRight w:val="0"/>
      <w:marTop w:val="0"/>
      <w:marBottom w:val="0"/>
      <w:divBdr>
        <w:top w:val="none" w:sz="0" w:space="0" w:color="auto"/>
        <w:left w:val="none" w:sz="0" w:space="0" w:color="auto"/>
        <w:bottom w:val="none" w:sz="0" w:space="0" w:color="auto"/>
        <w:right w:val="none" w:sz="0" w:space="0" w:color="auto"/>
      </w:divBdr>
    </w:div>
    <w:div w:id="1989745262">
      <w:bodyDiv w:val="1"/>
      <w:marLeft w:val="0"/>
      <w:marRight w:val="0"/>
      <w:marTop w:val="0"/>
      <w:marBottom w:val="0"/>
      <w:divBdr>
        <w:top w:val="none" w:sz="0" w:space="0" w:color="auto"/>
        <w:left w:val="none" w:sz="0" w:space="0" w:color="auto"/>
        <w:bottom w:val="none" w:sz="0" w:space="0" w:color="auto"/>
        <w:right w:val="none" w:sz="0" w:space="0" w:color="auto"/>
      </w:divBdr>
    </w:div>
    <w:div w:id="1998730919">
      <w:bodyDiv w:val="1"/>
      <w:marLeft w:val="0"/>
      <w:marRight w:val="0"/>
      <w:marTop w:val="0"/>
      <w:marBottom w:val="0"/>
      <w:divBdr>
        <w:top w:val="none" w:sz="0" w:space="0" w:color="auto"/>
        <w:left w:val="none" w:sz="0" w:space="0" w:color="auto"/>
        <w:bottom w:val="none" w:sz="0" w:space="0" w:color="auto"/>
        <w:right w:val="none" w:sz="0" w:space="0" w:color="auto"/>
      </w:divBdr>
    </w:div>
    <w:div w:id="2006929211">
      <w:bodyDiv w:val="1"/>
      <w:marLeft w:val="0"/>
      <w:marRight w:val="0"/>
      <w:marTop w:val="0"/>
      <w:marBottom w:val="0"/>
      <w:divBdr>
        <w:top w:val="none" w:sz="0" w:space="0" w:color="auto"/>
        <w:left w:val="none" w:sz="0" w:space="0" w:color="auto"/>
        <w:bottom w:val="none" w:sz="0" w:space="0" w:color="auto"/>
        <w:right w:val="none" w:sz="0" w:space="0" w:color="auto"/>
      </w:divBdr>
    </w:div>
    <w:div w:id="2008248564">
      <w:bodyDiv w:val="1"/>
      <w:marLeft w:val="0"/>
      <w:marRight w:val="0"/>
      <w:marTop w:val="0"/>
      <w:marBottom w:val="0"/>
      <w:divBdr>
        <w:top w:val="none" w:sz="0" w:space="0" w:color="auto"/>
        <w:left w:val="none" w:sz="0" w:space="0" w:color="auto"/>
        <w:bottom w:val="none" w:sz="0" w:space="0" w:color="auto"/>
        <w:right w:val="none" w:sz="0" w:space="0" w:color="auto"/>
      </w:divBdr>
    </w:div>
    <w:div w:id="2010475909">
      <w:bodyDiv w:val="1"/>
      <w:marLeft w:val="0"/>
      <w:marRight w:val="0"/>
      <w:marTop w:val="0"/>
      <w:marBottom w:val="0"/>
      <w:divBdr>
        <w:top w:val="none" w:sz="0" w:space="0" w:color="auto"/>
        <w:left w:val="none" w:sz="0" w:space="0" w:color="auto"/>
        <w:bottom w:val="none" w:sz="0" w:space="0" w:color="auto"/>
        <w:right w:val="none" w:sz="0" w:space="0" w:color="auto"/>
      </w:divBdr>
    </w:div>
    <w:div w:id="2023432321">
      <w:bodyDiv w:val="1"/>
      <w:marLeft w:val="0"/>
      <w:marRight w:val="0"/>
      <w:marTop w:val="0"/>
      <w:marBottom w:val="0"/>
      <w:divBdr>
        <w:top w:val="none" w:sz="0" w:space="0" w:color="auto"/>
        <w:left w:val="none" w:sz="0" w:space="0" w:color="auto"/>
        <w:bottom w:val="none" w:sz="0" w:space="0" w:color="auto"/>
        <w:right w:val="none" w:sz="0" w:space="0" w:color="auto"/>
      </w:divBdr>
      <w:divsChild>
        <w:div w:id="1224171524">
          <w:marLeft w:val="0"/>
          <w:marRight w:val="0"/>
          <w:marTop w:val="0"/>
          <w:marBottom w:val="0"/>
          <w:divBdr>
            <w:top w:val="none" w:sz="0" w:space="0" w:color="auto"/>
            <w:left w:val="none" w:sz="0" w:space="0" w:color="auto"/>
            <w:bottom w:val="none" w:sz="0" w:space="0" w:color="auto"/>
            <w:right w:val="none" w:sz="0" w:space="0" w:color="auto"/>
          </w:divBdr>
        </w:div>
        <w:div w:id="194660654">
          <w:marLeft w:val="0"/>
          <w:marRight w:val="0"/>
          <w:marTop w:val="0"/>
          <w:marBottom w:val="0"/>
          <w:divBdr>
            <w:top w:val="none" w:sz="0" w:space="0" w:color="auto"/>
            <w:left w:val="none" w:sz="0" w:space="0" w:color="auto"/>
            <w:bottom w:val="none" w:sz="0" w:space="0" w:color="auto"/>
            <w:right w:val="none" w:sz="0" w:space="0" w:color="auto"/>
          </w:divBdr>
        </w:div>
      </w:divsChild>
    </w:div>
    <w:div w:id="2030452299">
      <w:bodyDiv w:val="1"/>
      <w:marLeft w:val="0"/>
      <w:marRight w:val="0"/>
      <w:marTop w:val="0"/>
      <w:marBottom w:val="0"/>
      <w:divBdr>
        <w:top w:val="none" w:sz="0" w:space="0" w:color="auto"/>
        <w:left w:val="none" w:sz="0" w:space="0" w:color="auto"/>
        <w:bottom w:val="none" w:sz="0" w:space="0" w:color="auto"/>
        <w:right w:val="none" w:sz="0" w:space="0" w:color="auto"/>
      </w:divBdr>
    </w:div>
    <w:div w:id="2046830963">
      <w:bodyDiv w:val="1"/>
      <w:marLeft w:val="0"/>
      <w:marRight w:val="0"/>
      <w:marTop w:val="0"/>
      <w:marBottom w:val="0"/>
      <w:divBdr>
        <w:top w:val="none" w:sz="0" w:space="0" w:color="auto"/>
        <w:left w:val="none" w:sz="0" w:space="0" w:color="auto"/>
        <w:bottom w:val="none" w:sz="0" w:space="0" w:color="auto"/>
        <w:right w:val="none" w:sz="0" w:space="0" w:color="auto"/>
      </w:divBdr>
    </w:div>
    <w:div w:id="2056922869">
      <w:bodyDiv w:val="1"/>
      <w:marLeft w:val="0"/>
      <w:marRight w:val="0"/>
      <w:marTop w:val="0"/>
      <w:marBottom w:val="0"/>
      <w:divBdr>
        <w:top w:val="none" w:sz="0" w:space="0" w:color="auto"/>
        <w:left w:val="none" w:sz="0" w:space="0" w:color="auto"/>
        <w:bottom w:val="none" w:sz="0" w:space="0" w:color="auto"/>
        <w:right w:val="none" w:sz="0" w:space="0" w:color="auto"/>
      </w:divBdr>
    </w:div>
    <w:div w:id="2057200865">
      <w:bodyDiv w:val="1"/>
      <w:marLeft w:val="0"/>
      <w:marRight w:val="0"/>
      <w:marTop w:val="0"/>
      <w:marBottom w:val="0"/>
      <w:divBdr>
        <w:top w:val="none" w:sz="0" w:space="0" w:color="auto"/>
        <w:left w:val="none" w:sz="0" w:space="0" w:color="auto"/>
        <w:bottom w:val="none" w:sz="0" w:space="0" w:color="auto"/>
        <w:right w:val="none" w:sz="0" w:space="0" w:color="auto"/>
      </w:divBdr>
    </w:div>
    <w:div w:id="2064021137">
      <w:bodyDiv w:val="1"/>
      <w:marLeft w:val="0"/>
      <w:marRight w:val="0"/>
      <w:marTop w:val="0"/>
      <w:marBottom w:val="0"/>
      <w:divBdr>
        <w:top w:val="none" w:sz="0" w:space="0" w:color="auto"/>
        <w:left w:val="none" w:sz="0" w:space="0" w:color="auto"/>
        <w:bottom w:val="none" w:sz="0" w:space="0" w:color="auto"/>
        <w:right w:val="none" w:sz="0" w:space="0" w:color="auto"/>
      </w:divBdr>
    </w:div>
    <w:div w:id="2066560609">
      <w:bodyDiv w:val="1"/>
      <w:marLeft w:val="0"/>
      <w:marRight w:val="0"/>
      <w:marTop w:val="0"/>
      <w:marBottom w:val="0"/>
      <w:divBdr>
        <w:top w:val="none" w:sz="0" w:space="0" w:color="auto"/>
        <w:left w:val="none" w:sz="0" w:space="0" w:color="auto"/>
        <w:bottom w:val="none" w:sz="0" w:space="0" w:color="auto"/>
        <w:right w:val="none" w:sz="0" w:space="0" w:color="auto"/>
      </w:divBdr>
    </w:div>
    <w:div w:id="2074350855">
      <w:bodyDiv w:val="1"/>
      <w:marLeft w:val="0"/>
      <w:marRight w:val="0"/>
      <w:marTop w:val="0"/>
      <w:marBottom w:val="0"/>
      <w:divBdr>
        <w:top w:val="none" w:sz="0" w:space="0" w:color="auto"/>
        <w:left w:val="none" w:sz="0" w:space="0" w:color="auto"/>
        <w:bottom w:val="none" w:sz="0" w:space="0" w:color="auto"/>
        <w:right w:val="none" w:sz="0" w:space="0" w:color="auto"/>
      </w:divBdr>
    </w:div>
    <w:div w:id="2077195638">
      <w:bodyDiv w:val="1"/>
      <w:marLeft w:val="0"/>
      <w:marRight w:val="0"/>
      <w:marTop w:val="0"/>
      <w:marBottom w:val="0"/>
      <w:divBdr>
        <w:top w:val="none" w:sz="0" w:space="0" w:color="auto"/>
        <w:left w:val="none" w:sz="0" w:space="0" w:color="auto"/>
        <w:bottom w:val="none" w:sz="0" w:space="0" w:color="auto"/>
        <w:right w:val="none" w:sz="0" w:space="0" w:color="auto"/>
      </w:divBdr>
      <w:divsChild>
        <w:div w:id="19740996">
          <w:marLeft w:val="0"/>
          <w:marRight w:val="0"/>
          <w:marTop w:val="0"/>
          <w:marBottom w:val="0"/>
          <w:divBdr>
            <w:top w:val="none" w:sz="0" w:space="0" w:color="auto"/>
            <w:left w:val="none" w:sz="0" w:space="0" w:color="auto"/>
            <w:bottom w:val="none" w:sz="0" w:space="0" w:color="auto"/>
            <w:right w:val="none" w:sz="0" w:space="0" w:color="auto"/>
          </w:divBdr>
          <w:divsChild>
            <w:div w:id="1059746616">
              <w:marLeft w:val="0"/>
              <w:marRight w:val="0"/>
              <w:marTop w:val="0"/>
              <w:marBottom w:val="0"/>
              <w:divBdr>
                <w:top w:val="none" w:sz="0" w:space="0" w:color="auto"/>
                <w:left w:val="none" w:sz="0" w:space="0" w:color="auto"/>
                <w:bottom w:val="none" w:sz="0" w:space="0" w:color="auto"/>
                <w:right w:val="none" w:sz="0" w:space="0" w:color="auto"/>
              </w:divBdr>
            </w:div>
            <w:div w:id="1408647898">
              <w:marLeft w:val="0"/>
              <w:marRight w:val="0"/>
              <w:marTop w:val="0"/>
              <w:marBottom w:val="0"/>
              <w:divBdr>
                <w:top w:val="none" w:sz="0" w:space="0" w:color="auto"/>
                <w:left w:val="none" w:sz="0" w:space="0" w:color="auto"/>
                <w:bottom w:val="none" w:sz="0" w:space="0" w:color="auto"/>
                <w:right w:val="none" w:sz="0" w:space="0" w:color="auto"/>
              </w:divBdr>
            </w:div>
            <w:div w:id="10052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80837">
      <w:bodyDiv w:val="1"/>
      <w:marLeft w:val="0"/>
      <w:marRight w:val="0"/>
      <w:marTop w:val="0"/>
      <w:marBottom w:val="0"/>
      <w:divBdr>
        <w:top w:val="none" w:sz="0" w:space="0" w:color="auto"/>
        <w:left w:val="none" w:sz="0" w:space="0" w:color="auto"/>
        <w:bottom w:val="none" w:sz="0" w:space="0" w:color="auto"/>
        <w:right w:val="none" w:sz="0" w:space="0" w:color="auto"/>
      </w:divBdr>
      <w:divsChild>
        <w:div w:id="1360740245">
          <w:marLeft w:val="0"/>
          <w:marRight w:val="0"/>
          <w:marTop w:val="0"/>
          <w:marBottom w:val="0"/>
          <w:divBdr>
            <w:top w:val="none" w:sz="0" w:space="0" w:color="auto"/>
            <w:left w:val="none" w:sz="0" w:space="0" w:color="auto"/>
            <w:bottom w:val="none" w:sz="0" w:space="0" w:color="auto"/>
            <w:right w:val="none" w:sz="0" w:space="0" w:color="auto"/>
          </w:divBdr>
          <w:divsChild>
            <w:div w:id="2042827129">
              <w:marLeft w:val="0"/>
              <w:marRight w:val="0"/>
              <w:marTop w:val="0"/>
              <w:marBottom w:val="0"/>
              <w:divBdr>
                <w:top w:val="none" w:sz="0" w:space="0" w:color="auto"/>
                <w:left w:val="none" w:sz="0" w:space="0" w:color="auto"/>
                <w:bottom w:val="none" w:sz="0" w:space="0" w:color="auto"/>
                <w:right w:val="none" w:sz="0" w:space="0" w:color="auto"/>
              </w:divBdr>
            </w:div>
          </w:divsChild>
        </w:div>
        <w:div w:id="614870131">
          <w:marLeft w:val="0"/>
          <w:marRight w:val="0"/>
          <w:marTop w:val="0"/>
          <w:marBottom w:val="0"/>
          <w:divBdr>
            <w:top w:val="none" w:sz="0" w:space="0" w:color="auto"/>
            <w:left w:val="none" w:sz="0" w:space="0" w:color="auto"/>
            <w:bottom w:val="none" w:sz="0" w:space="0" w:color="auto"/>
            <w:right w:val="none" w:sz="0" w:space="0" w:color="auto"/>
          </w:divBdr>
          <w:divsChild>
            <w:div w:id="1292401870">
              <w:marLeft w:val="0"/>
              <w:marRight w:val="0"/>
              <w:marTop w:val="0"/>
              <w:marBottom w:val="0"/>
              <w:divBdr>
                <w:top w:val="none" w:sz="0" w:space="0" w:color="auto"/>
                <w:left w:val="none" w:sz="0" w:space="0" w:color="auto"/>
                <w:bottom w:val="none" w:sz="0" w:space="0" w:color="auto"/>
                <w:right w:val="none" w:sz="0" w:space="0" w:color="auto"/>
              </w:divBdr>
            </w:div>
          </w:divsChild>
        </w:div>
        <w:div w:id="2097550283">
          <w:marLeft w:val="0"/>
          <w:marRight w:val="0"/>
          <w:marTop w:val="0"/>
          <w:marBottom w:val="0"/>
          <w:divBdr>
            <w:top w:val="none" w:sz="0" w:space="0" w:color="auto"/>
            <w:left w:val="none" w:sz="0" w:space="0" w:color="auto"/>
            <w:bottom w:val="none" w:sz="0" w:space="0" w:color="auto"/>
            <w:right w:val="none" w:sz="0" w:space="0" w:color="auto"/>
          </w:divBdr>
          <w:divsChild>
            <w:div w:id="1126433161">
              <w:marLeft w:val="0"/>
              <w:marRight w:val="0"/>
              <w:marTop w:val="0"/>
              <w:marBottom w:val="0"/>
              <w:divBdr>
                <w:top w:val="none" w:sz="0" w:space="0" w:color="auto"/>
                <w:left w:val="none" w:sz="0" w:space="0" w:color="auto"/>
                <w:bottom w:val="none" w:sz="0" w:space="0" w:color="auto"/>
                <w:right w:val="none" w:sz="0" w:space="0" w:color="auto"/>
              </w:divBdr>
            </w:div>
          </w:divsChild>
        </w:div>
        <w:div w:id="1746684301">
          <w:marLeft w:val="0"/>
          <w:marRight w:val="0"/>
          <w:marTop w:val="0"/>
          <w:marBottom w:val="0"/>
          <w:divBdr>
            <w:top w:val="none" w:sz="0" w:space="0" w:color="auto"/>
            <w:left w:val="none" w:sz="0" w:space="0" w:color="auto"/>
            <w:bottom w:val="none" w:sz="0" w:space="0" w:color="auto"/>
            <w:right w:val="none" w:sz="0" w:space="0" w:color="auto"/>
          </w:divBdr>
          <w:divsChild>
            <w:div w:id="1797336266">
              <w:marLeft w:val="0"/>
              <w:marRight w:val="0"/>
              <w:marTop w:val="0"/>
              <w:marBottom w:val="0"/>
              <w:divBdr>
                <w:top w:val="none" w:sz="0" w:space="0" w:color="auto"/>
                <w:left w:val="none" w:sz="0" w:space="0" w:color="auto"/>
                <w:bottom w:val="none" w:sz="0" w:space="0" w:color="auto"/>
                <w:right w:val="none" w:sz="0" w:space="0" w:color="auto"/>
              </w:divBdr>
            </w:div>
          </w:divsChild>
        </w:div>
        <w:div w:id="2071030955">
          <w:marLeft w:val="0"/>
          <w:marRight w:val="0"/>
          <w:marTop w:val="0"/>
          <w:marBottom w:val="0"/>
          <w:divBdr>
            <w:top w:val="none" w:sz="0" w:space="0" w:color="auto"/>
            <w:left w:val="none" w:sz="0" w:space="0" w:color="auto"/>
            <w:bottom w:val="none" w:sz="0" w:space="0" w:color="auto"/>
            <w:right w:val="none" w:sz="0" w:space="0" w:color="auto"/>
          </w:divBdr>
          <w:divsChild>
            <w:div w:id="939721167">
              <w:marLeft w:val="0"/>
              <w:marRight w:val="0"/>
              <w:marTop w:val="0"/>
              <w:marBottom w:val="0"/>
              <w:divBdr>
                <w:top w:val="none" w:sz="0" w:space="0" w:color="auto"/>
                <w:left w:val="none" w:sz="0" w:space="0" w:color="auto"/>
                <w:bottom w:val="none" w:sz="0" w:space="0" w:color="auto"/>
                <w:right w:val="none" w:sz="0" w:space="0" w:color="auto"/>
              </w:divBdr>
            </w:div>
          </w:divsChild>
        </w:div>
        <w:div w:id="1568104202">
          <w:marLeft w:val="0"/>
          <w:marRight w:val="0"/>
          <w:marTop w:val="0"/>
          <w:marBottom w:val="0"/>
          <w:divBdr>
            <w:top w:val="none" w:sz="0" w:space="0" w:color="auto"/>
            <w:left w:val="none" w:sz="0" w:space="0" w:color="auto"/>
            <w:bottom w:val="none" w:sz="0" w:space="0" w:color="auto"/>
            <w:right w:val="none" w:sz="0" w:space="0" w:color="auto"/>
          </w:divBdr>
          <w:divsChild>
            <w:div w:id="127748317">
              <w:marLeft w:val="0"/>
              <w:marRight w:val="0"/>
              <w:marTop w:val="0"/>
              <w:marBottom w:val="0"/>
              <w:divBdr>
                <w:top w:val="none" w:sz="0" w:space="0" w:color="auto"/>
                <w:left w:val="none" w:sz="0" w:space="0" w:color="auto"/>
                <w:bottom w:val="none" w:sz="0" w:space="0" w:color="auto"/>
                <w:right w:val="none" w:sz="0" w:space="0" w:color="auto"/>
              </w:divBdr>
            </w:div>
          </w:divsChild>
        </w:div>
        <w:div w:id="460809469">
          <w:marLeft w:val="0"/>
          <w:marRight w:val="0"/>
          <w:marTop w:val="0"/>
          <w:marBottom w:val="0"/>
          <w:divBdr>
            <w:top w:val="none" w:sz="0" w:space="0" w:color="auto"/>
            <w:left w:val="none" w:sz="0" w:space="0" w:color="auto"/>
            <w:bottom w:val="none" w:sz="0" w:space="0" w:color="auto"/>
            <w:right w:val="none" w:sz="0" w:space="0" w:color="auto"/>
          </w:divBdr>
          <w:divsChild>
            <w:div w:id="337394272">
              <w:marLeft w:val="0"/>
              <w:marRight w:val="0"/>
              <w:marTop w:val="0"/>
              <w:marBottom w:val="0"/>
              <w:divBdr>
                <w:top w:val="none" w:sz="0" w:space="0" w:color="auto"/>
                <w:left w:val="none" w:sz="0" w:space="0" w:color="auto"/>
                <w:bottom w:val="none" w:sz="0" w:space="0" w:color="auto"/>
                <w:right w:val="none" w:sz="0" w:space="0" w:color="auto"/>
              </w:divBdr>
            </w:div>
          </w:divsChild>
        </w:div>
        <w:div w:id="1479420054">
          <w:marLeft w:val="0"/>
          <w:marRight w:val="0"/>
          <w:marTop w:val="0"/>
          <w:marBottom w:val="0"/>
          <w:divBdr>
            <w:top w:val="none" w:sz="0" w:space="0" w:color="auto"/>
            <w:left w:val="none" w:sz="0" w:space="0" w:color="auto"/>
            <w:bottom w:val="none" w:sz="0" w:space="0" w:color="auto"/>
            <w:right w:val="none" w:sz="0" w:space="0" w:color="auto"/>
          </w:divBdr>
          <w:divsChild>
            <w:div w:id="1621956402">
              <w:marLeft w:val="0"/>
              <w:marRight w:val="0"/>
              <w:marTop w:val="0"/>
              <w:marBottom w:val="0"/>
              <w:divBdr>
                <w:top w:val="none" w:sz="0" w:space="0" w:color="auto"/>
                <w:left w:val="none" w:sz="0" w:space="0" w:color="auto"/>
                <w:bottom w:val="none" w:sz="0" w:space="0" w:color="auto"/>
                <w:right w:val="none" w:sz="0" w:space="0" w:color="auto"/>
              </w:divBdr>
            </w:div>
          </w:divsChild>
        </w:div>
        <w:div w:id="1086850991">
          <w:marLeft w:val="0"/>
          <w:marRight w:val="0"/>
          <w:marTop w:val="0"/>
          <w:marBottom w:val="0"/>
          <w:divBdr>
            <w:top w:val="none" w:sz="0" w:space="0" w:color="auto"/>
            <w:left w:val="none" w:sz="0" w:space="0" w:color="auto"/>
            <w:bottom w:val="none" w:sz="0" w:space="0" w:color="auto"/>
            <w:right w:val="none" w:sz="0" w:space="0" w:color="auto"/>
          </w:divBdr>
          <w:divsChild>
            <w:div w:id="662701515">
              <w:marLeft w:val="0"/>
              <w:marRight w:val="0"/>
              <w:marTop w:val="0"/>
              <w:marBottom w:val="0"/>
              <w:divBdr>
                <w:top w:val="none" w:sz="0" w:space="0" w:color="auto"/>
                <w:left w:val="none" w:sz="0" w:space="0" w:color="auto"/>
                <w:bottom w:val="none" w:sz="0" w:space="0" w:color="auto"/>
                <w:right w:val="none" w:sz="0" w:space="0" w:color="auto"/>
              </w:divBdr>
            </w:div>
          </w:divsChild>
        </w:div>
        <w:div w:id="430591876">
          <w:marLeft w:val="0"/>
          <w:marRight w:val="0"/>
          <w:marTop w:val="0"/>
          <w:marBottom w:val="0"/>
          <w:divBdr>
            <w:top w:val="none" w:sz="0" w:space="0" w:color="auto"/>
            <w:left w:val="none" w:sz="0" w:space="0" w:color="auto"/>
            <w:bottom w:val="none" w:sz="0" w:space="0" w:color="auto"/>
            <w:right w:val="none" w:sz="0" w:space="0" w:color="auto"/>
          </w:divBdr>
          <w:divsChild>
            <w:div w:id="1420132315">
              <w:marLeft w:val="0"/>
              <w:marRight w:val="0"/>
              <w:marTop w:val="0"/>
              <w:marBottom w:val="0"/>
              <w:divBdr>
                <w:top w:val="none" w:sz="0" w:space="0" w:color="auto"/>
                <w:left w:val="none" w:sz="0" w:space="0" w:color="auto"/>
                <w:bottom w:val="none" w:sz="0" w:space="0" w:color="auto"/>
                <w:right w:val="none" w:sz="0" w:space="0" w:color="auto"/>
              </w:divBdr>
            </w:div>
          </w:divsChild>
        </w:div>
        <w:div w:id="167142796">
          <w:marLeft w:val="0"/>
          <w:marRight w:val="0"/>
          <w:marTop w:val="0"/>
          <w:marBottom w:val="0"/>
          <w:divBdr>
            <w:top w:val="none" w:sz="0" w:space="0" w:color="auto"/>
            <w:left w:val="none" w:sz="0" w:space="0" w:color="auto"/>
            <w:bottom w:val="none" w:sz="0" w:space="0" w:color="auto"/>
            <w:right w:val="none" w:sz="0" w:space="0" w:color="auto"/>
          </w:divBdr>
          <w:divsChild>
            <w:div w:id="742027662">
              <w:marLeft w:val="0"/>
              <w:marRight w:val="0"/>
              <w:marTop w:val="0"/>
              <w:marBottom w:val="0"/>
              <w:divBdr>
                <w:top w:val="none" w:sz="0" w:space="0" w:color="auto"/>
                <w:left w:val="none" w:sz="0" w:space="0" w:color="auto"/>
                <w:bottom w:val="none" w:sz="0" w:space="0" w:color="auto"/>
                <w:right w:val="none" w:sz="0" w:space="0" w:color="auto"/>
              </w:divBdr>
            </w:div>
          </w:divsChild>
        </w:div>
        <w:div w:id="2046321517">
          <w:marLeft w:val="0"/>
          <w:marRight w:val="0"/>
          <w:marTop w:val="0"/>
          <w:marBottom w:val="0"/>
          <w:divBdr>
            <w:top w:val="none" w:sz="0" w:space="0" w:color="auto"/>
            <w:left w:val="none" w:sz="0" w:space="0" w:color="auto"/>
            <w:bottom w:val="none" w:sz="0" w:space="0" w:color="auto"/>
            <w:right w:val="none" w:sz="0" w:space="0" w:color="auto"/>
          </w:divBdr>
          <w:divsChild>
            <w:div w:id="1318341043">
              <w:marLeft w:val="0"/>
              <w:marRight w:val="0"/>
              <w:marTop w:val="0"/>
              <w:marBottom w:val="0"/>
              <w:divBdr>
                <w:top w:val="none" w:sz="0" w:space="0" w:color="auto"/>
                <w:left w:val="none" w:sz="0" w:space="0" w:color="auto"/>
                <w:bottom w:val="none" w:sz="0" w:space="0" w:color="auto"/>
                <w:right w:val="none" w:sz="0" w:space="0" w:color="auto"/>
              </w:divBdr>
            </w:div>
          </w:divsChild>
        </w:div>
        <w:div w:id="816649833">
          <w:marLeft w:val="0"/>
          <w:marRight w:val="0"/>
          <w:marTop w:val="0"/>
          <w:marBottom w:val="0"/>
          <w:divBdr>
            <w:top w:val="none" w:sz="0" w:space="0" w:color="auto"/>
            <w:left w:val="none" w:sz="0" w:space="0" w:color="auto"/>
            <w:bottom w:val="none" w:sz="0" w:space="0" w:color="auto"/>
            <w:right w:val="none" w:sz="0" w:space="0" w:color="auto"/>
          </w:divBdr>
          <w:divsChild>
            <w:div w:id="2044472674">
              <w:marLeft w:val="0"/>
              <w:marRight w:val="0"/>
              <w:marTop w:val="0"/>
              <w:marBottom w:val="0"/>
              <w:divBdr>
                <w:top w:val="none" w:sz="0" w:space="0" w:color="auto"/>
                <w:left w:val="none" w:sz="0" w:space="0" w:color="auto"/>
                <w:bottom w:val="none" w:sz="0" w:space="0" w:color="auto"/>
                <w:right w:val="none" w:sz="0" w:space="0" w:color="auto"/>
              </w:divBdr>
            </w:div>
          </w:divsChild>
        </w:div>
        <w:div w:id="627324872">
          <w:marLeft w:val="0"/>
          <w:marRight w:val="0"/>
          <w:marTop w:val="0"/>
          <w:marBottom w:val="0"/>
          <w:divBdr>
            <w:top w:val="none" w:sz="0" w:space="0" w:color="auto"/>
            <w:left w:val="none" w:sz="0" w:space="0" w:color="auto"/>
            <w:bottom w:val="none" w:sz="0" w:space="0" w:color="auto"/>
            <w:right w:val="none" w:sz="0" w:space="0" w:color="auto"/>
          </w:divBdr>
          <w:divsChild>
            <w:div w:id="960652236">
              <w:marLeft w:val="0"/>
              <w:marRight w:val="0"/>
              <w:marTop w:val="0"/>
              <w:marBottom w:val="0"/>
              <w:divBdr>
                <w:top w:val="none" w:sz="0" w:space="0" w:color="auto"/>
                <w:left w:val="none" w:sz="0" w:space="0" w:color="auto"/>
                <w:bottom w:val="none" w:sz="0" w:space="0" w:color="auto"/>
                <w:right w:val="none" w:sz="0" w:space="0" w:color="auto"/>
              </w:divBdr>
            </w:div>
          </w:divsChild>
        </w:div>
        <w:div w:id="1409692890">
          <w:marLeft w:val="0"/>
          <w:marRight w:val="0"/>
          <w:marTop w:val="0"/>
          <w:marBottom w:val="0"/>
          <w:divBdr>
            <w:top w:val="none" w:sz="0" w:space="0" w:color="auto"/>
            <w:left w:val="none" w:sz="0" w:space="0" w:color="auto"/>
            <w:bottom w:val="none" w:sz="0" w:space="0" w:color="auto"/>
            <w:right w:val="none" w:sz="0" w:space="0" w:color="auto"/>
          </w:divBdr>
          <w:divsChild>
            <w:div w:id="112676415">
              <w:marLeft w:val="0"/>
              <w:marRight w:val="0"/>
              <w:marTop w:val="0"/>
              <w:marBottom w:val="0"/>
              <w:divBdr>
                <w:top w:val="none" w:sz="0" w:space="0" w:color="auto"/>
                <w:left w:val="none" w:sz="0" w:space="0" w:color="auto"/>
                <w:bottom w:val="none" w:sz="0" w:space="0" w:color="auto"/>
                <w:right w:val="none" w:sz="0" w:space="0" w:color="auto"/>
              </w:divBdr>
            </w:div>
          </w:divsChild>
        </w:div>
        <w:div w:id="748230667">
          <w:marLeft w:val="0"/>
          <w:marRight w:val="0"/>
          <w:marTop w:val="0"/>
          <w:marBottom w:val="0"/>
          <w:divBdr>
            <w:top w:val="none" w:sz="0" w:space="0" w:color="auto"/>
            <w:left w:val="none" w:sz="0" w:space="0" w:color="auto"/>
            <w:bottom w:val="none" w:sz="0" w:space="0" w:color="auto"/>
            <w:right w:val="none" w:sz="0" w:space="0" w:color="auto"/>
          </w:divBdr>
          <w:divsChild>
            <w:div w:id="686642363">
              <w:marLeft w:val="0"/>
              <w:marRight w:val="0"/>
              <w:marTop w:val="0"/>
              <w:marBottom w:val="0"/>
              <w:divBdr>
                <w:top w:val="none" w:sz="0" w:space="0" w:color="auto"/>
                <w:left w:val="none" w:sz="0" w:space="0" w:color="auto"/>
                <w:bottom w:val="none" w:sz="0" w:space="0" w:color="auto"/>
                <w:right w:val="none" w:sz="0" w:space="0" w:color="auto"/>
              </w:divBdr>
            </w:div>
          </w:divsChild>
        </w:div>
        <w:div w:id="1416592076">
          <w:marLeft w:val="0"/>
          <w:marRight w:val="0"/>
          <w:marTop w:val="0"/>
          <w:marBottom w:val="0"/>
          <w:divBdr>
            <w:top w:val="none" w:sz="0" w:space="0" w:color="auto"/>
            <w:left w:val="none" w:sz="0" w:space="0" w:color="auto"/>
            <w:bottom w:val="none" w:sz="0" w:space="0" w:color="auto"/>
            <w:right w:val="none" w:sz="0" w:space="0" w:color="auto"/>
          </w:divBdr>
          <w:divsChild>
            <w:div w:id="1885824720">
              <w:marLeft w:val="0"/>
              <w:marRight w:val="0"/>
              <w:marTop w:val="0"/>
              <w:marBottom w:val="0"/>
              <w:divBdr>
                <w:top w:val="none" w:sz="0" w:space="0" w:color="auto"/>
                <w:left w:val="none" w:sz="0" w:space="0" w:color="auto"/>
                <w:bottom w:val="none" w:sz="0" w:space="0" w:color="auto"/>
                <w:right w:val="none" w:sz="0" w:space="0" w:color="auto"/>
              </w:divBdr>
            </w:div>
          </w:divsChild>
        </w:div>
        <w:div w:id="2078892550">
          <w:marLeft w:val="0"/>
          <w:marRight w:val="0"/>
          <w:marTop w:val="0"/>
          <w:marBottom w:val="0"/>
          <w:divBdr>
            <w:top w:val="none" w:sz="0" w:space="0" w:color="auto"/>
            <w:left w:val="none" w:sz="0" w:space="0" w:color="auto"/>
            <w:bottom w:val="none" w:sz="0" w:space="0" w:color="auto"/>
            <w:right w:val="none" w:sz="0" w:space="0" w:color="auto"/>
          </w:divBdr>
          <w:divsChild>
            <w:div w:id="581260734">
              <w:marLeft w:val="0"/>
              <w:marRight w:val="0"/>
              <w:marTop w:val="0"/>
              <w:marBottom w:val="0"/>
              <w:divBdr>
                <w:top w:val="none" w:sz="0" w:space="0" w:color="auto"/>
                <w:left w:val="none" w:sz="0" w:space="0" w:color="auto"/>
                <w:bottom w:val="none" w:sz="0" w:space="0" w:color="auto"/>
                <w:right w:val="none" w:sz="0" w:space="0" w:color="auto"/>
              </w:divBdr>
            </w:div>
          </w:divsChild>
        </w:div>
        <w:div w:id="1222254687">
          <w:marLeft w:val="0"/>
          <w:marRight w:val="0"/>
          <w:marTop w:val="0"/>
          <w:marBottom w:val="0"/>
          <w:divBdr>
            <w:top w:val="none" w:sz="0" w:space="0" w:color="auto"/>
            <w:left w:val="none" w:sz="0" w:space="0" w:color="auto"/>
            <w:bottom w:val="none" w:sz="0" w:space="0" w:color="auto"/>
            <w:right w:val="none" w:sz="0" w:space="0" w:color="auto"/>
          </w:divBdr>
          <w:divsChild>
            <w:div w:id="750737413">
              <w:marLeft w:val="0"/>
              <w:marRight w:val="0"/>
              <w:marTop w:val="0"/>
              <w:marBottom w:val="0"/>
              <w:divBdr>
                <w:top w:val="none" w:sz="0" w:space="0" w:color="auto"/>
                <w:left w:val="none" w:sz="0" w:space="0" w:color="auto"/>
                <w:bottom w:val="none" w:sz="0" w:space="0" w:color="auto"/>
                <w:right w:val="none" w:sz="0" w:space="0" w:color="auto"/>
              </w:divBdr>
            </w:div>
          </w:divsChild>
        </w:div>
        <w:div w:id="919339409">
          <w:marLeft w:val="0"/>
          <w:marRight w:val="0"/>
          <w:marTop w:val="0"/>
          <w:marBottom w:val="0"/>
          <w:divBdr>
            <w:top w:val="none" w:sz="0" w:space="0" w:color="auto"/>
            <w:left w:val="none" w:sz="0" w:space="0" w:color="auto"/>
            <w:bottom w:val="none" w:sz="0" w:space="0" w:color="auto"/>
            <w:right w:val="none" w:sz="0" w:space="0" w:color="auto"/>
          </w:divBdr>
          <w:divsChild>
            <w:div w:id="1722486092">
              <w:marLeft w:val="0"/>
              <w:marRight w:val="0"/>
              <w:marTop w:val="0"/>
              <w:marBottom w:val="0"/>
              <w:divBdr>
                <w:top w:val="none" w:sz="0" w:space="0" w:color="auto"/>
                <w:left w:val="none" w:sz="0" w:space="0" w:color="auto"/>
                <w:bottom w:val="none" w:sz="0" w:space="0" w:color="auto"/>
                <w:right w:val="none" w:sz="0" w:space="0" w:color="auto"/>
              </w:divBdr>
            </w:div>
          </w:divsChild>
        </w:div>
        <w:div w:id="1747920371">
          <w:marLeft w:val="0"/>
          <w:marRight w:val="0"/>
          <w:marTop w:val="0"/>
          <w:marBottom w:val="0"/>
          <w:divBdr>
            <w:top w:val="none" w:sz="0" w:space="0" w:color="auto"/>
            <w:left w:val="none" w:sz="0" w:space="0" w:color="auto"/>
            <w:bottom w:val="none" w:sz="0" w:space="0" w:color="auto"/>
            <w:right w:val="none" w:sz="0" w:space="0" w:color="auto"/>
          </w:divBdr>
          <w:divsChild>
            <w:div w:id="760954887">
              <w:marLeft w:val="0"/>
              <w:marRight w:val="0"/>
              <w:marTop w:val="0"/>
              <w:marBottom w:val="0"/>
              <w:divBdr>
                <w:top w:val="none" w:sz="0" w:space="0" w:color="auto"/>
                <w:left w:val="none" w:sz="0" w:space="0" w:color="auto"/>
                <w:bottom w:val="none" w:sz="0" w:space="0" w:color="auto"/>
                <w:right w:val="none" w:sz="0" w:space="0" w:color="auto"/>
              </w:divBdr>
            </w:div>
          </w:divsChild>
        </w:div>
        <w:div w:id="2106802172">
          <w:marLeft w:val="0"/>
          <w:marRight w:val="0"/>
          <w:marTop w:val="0"/>
          <w:marBottom w:val="0"/>
          <w:divBdr>
            <w:top w:val="none" w:sz="0" w:space="0" w:color="auto"/>
            <w:left w:val="none" w:sz="0" w:space="0" w:color="auto"/>
            <w:bottom w:val="none" w:sz="0" w:space="0" w:color="auto"/>
            <w:right w:val="none" w:sz="0" w:space="0" w:color="auto"/>
          </w:divBdr>
          <w:divsChild>
            <w:div w:id="1688287529">
              <w:marLeft w:val="0"/>
              <w:marRight w:val="0"/>
              <w:marTop w:val="0"/>
              <w:marBottom w:val="0"/>
              <w:divBdr>
                <w:top w:val="none" w:sz="0" w:space="0" w:color="auto"/>
                <w:left w:val="none" w:sz="0" w:space="0" w:color="auto"/>
                <w:bottom w:val="none" w:sz="0" w:space="0" w:color="auto"/>
                <w:right w:val="none" w:sz="0" w:space="0" w:color="auto"/>
              </w:divBdr>
            </w:div>
          </w:divsChild>
        </w:div>
        <w:div w:id="74936638">
          <w:marLeft w:val="0"/>
          <w:marRight w:val="0"/>
          <w:marTop w:val="0"/>
          <w:marBottom w:val="0"/>
          <w:divBdr>
            <w:top w:val="none" w:sz="0" w:space="0" w:color="auto"/>
            <w:left w:val="none" w:sz="0" w:space="0" w:color="auto"/>
            <w:bottom w:val="none" w:sz="0" w:space="0" w:color="auto"/>
            <w:right w:val="none" w:sz="0" w:space="0" w:color="auto"/>
          </w:divBdr>
          <w:divsChild>
            <w:div w:id="1277952497">
              <w:marLeft w:val="0"/>
              <w:marRight w:val="0"/>
              <w:marTop w:val="0"/>
              <w:marBottom w:val="0"/>
              <w:divBdr>
                <w:top w:val="none" w:sz="0" w:space="0" w:color="auto"/>
                <w:left w:val="none" w:sz="0" w:space="0" w:color="auto"/>
                <w:bottom w:val="none" w:sz="0" w:space="0" w:color="auto"/>
                <w:right w:val="none" w:sz="0" w:space="0" w:color="auto"/>
              </w:divBdr>
            </w:div>
          </w:divsChild>
        </w:div>
        <w:div w:id="372005679">
          <w:marLeft w:val="0"/>
          <w:marRight w:val="0"/>
          <w:marTop w:val="0"/>
          <w:marBottom w:val="0"/>
          <w:divBdr>
            <w:top w:val="none" w:sz="0" w:space="0" w:color="auto"/>
            <w:left w:val="none" w:sz="0" w:space="0" w:color="auto"/>
            <w:bottom w:val="none" w:sz="0" w:space="0" w:color="auto"/>
            <w:right w:val="none" w:sz="0" w:space="0" w:color="auto"/>
          </w:divBdr>
          <w:divsChild>
            <w:div w:id="2064520878">
              <w:marLeft w:val="0"/>
              <w:marRight w:val="0"/>
              <w:marTop w:val="0"/>
              <w:marBottom w:val="0"/>
              <w:divBdr>
                <w:top w:val="none" w:sz="0" w:space="0" w:color="auto"/>
                <w:left w:val="none" w:sz="0" w:space="0" w:color="auto"/>
                <w:bottom w:val="none" w:sz="0" w:space="0" w:color="auto"/>
                <w:right w:val="none" w:sz="0" w:space="0" w:color="auto"/>
              </w:divBdr>
            </w:div>
          </w:divsChild>
        </w:div>
        <w:div w:id="886185784">
          <w:marLeft w:val="0"/>
          <w:marRight w:val="0"/>
          <w:marTop w:val="0"/>
          <w:marBottom w:val="0"/>
          <w:divBdr>
            <w:top w:val="none" w:sz="0" w:space="0" w:color="auto"/>
            <w:left w:val="none" w:sz="0" w:space="0" w:color="auto"/>
            <w:bottom w:val="none" w:sz="0" w:space="0" w:color="auto"/>
            <w:right w:val="none" w:sz="0" w:space="0" w:color="auto"/>
          </w:divBdr>
          <w:divsChild>
            <w:div w:id="711151379">
              <w:marLeft w:val="0"/>
              <w:marRight w:val="0"/>
              <w:marTop w:val="0"/>
              <w:marBottom w:val="0"/>
              <w:divBdr>
                <w:top w:val="none" w:sz="0" w:space="0" w:color="auto"/>
                <w:left w:val="none" w:sz="0" w:space="0" w:color="auto"/>
                <w:bottom w:val="none" w:sz="0" w:space="0" w:color="auto"/>
                <w:right w:val="none" w:sz="0" w:space="0" w:color="auto"/>
              </w:divBdr>
            </w:div>
          </w:divsChild>
        </w:div>
        <w:div w:id="683166190">
          <w:marLeft w:val="0"/>
          <w:marRight w:val="0"/>
          <w:marTop w:val="0"/>
          <w:marBottom w:val="0"/>
          <w:divBdr>
            <w:top w:val="none" w:sz="0" w:space="0" w:color="auto"/>
            <w:left w:val="none" w:sz="0" w:space="0" w:color="auto"/>
            <w:bottom w:val="none" w:sz="0" w:space="0" w:color="auto"/>
            <w:right w:val="none" w:sz="0" w:space="0" w:color="auto"/>
          </w:divBdr>
          <w:divsChild>
            <w:div w:id="814840231">
              <w:marLeft w:val="0"/>
              <w:marRight w:val="0"/>
              <w:marTop w:val="0"/>
              <w:marBottom w:val="0"/>
              <w:divBdr>
                <w:top w:val="none" w:sz="0" w:space="0" w:color="auto"/>
                <w:left w:val="none" w:sz="0" w:space="0" w:color="auto"/>
                <w:bottom w:val="none" w:sz="0" w:space="0" w:color="auto"/>
                <w:right w:val="none" w:sz="0" w:space="0" w:color="auto"/>
              </w:divBdr>
            </w:div>
          </w:divsChild>
        </w:div>
        <w:div w:id="181404328">
          <w:marLeft w:val="0"/>
          <w:marRight w:val="0"/>
          <w:marTop w:val="0"/>
          <w:marBottom w:val="0"/>
          <w:divBdr>
            <w:top w:val="none" w:sz="0" w:space="0" w:color="auto"/>
            <w:left w:val="none" w:sz="0" w:space="0" w:color="auto"/>
            <w:bottom w:val="none" w:sz="0" w:space="0" w:color="auto"/>
            <w:right w:val="none" w:sz="0" w:space="0" w:color="auto"/>
          </w:divBdr>
          <w:divsChild>
            <w:div w:id="1137649797">
              <w:marLeft w:val="0"/>
              <w:marRight w:val="0"/>
              <w:marTop w:val="0"/>
              <w:marBottom w:val="0"/>
              <w:divBdr>
                <w:top w:val="none" w:sz="0" w:space="0" w:color="auto"/>
                <w:left w:val="none" w:sz="0" w:space="0" w:color="auto"/>
                <w:bottom w:val="none" w:sz="0" w:space="0" w:color="auto"/>
                <w:right w:val="none" w:sz="0" w:space="0" w:color="auto"/>
              </w:divBdr>
            </w:div>
          </w:divsChild>
        </w:div>
        <w:div w:id="1308972141">
          <w:marLeft w:val="0"/>
          <w:marRight w:val="0"/>
          <w:marTop w:val="0"/>
          <w:marBottom w:val="0"/>
          <w:divBdr>
            <w:top w:val="none" w:sz="0" w:space="0" w:color="auto"/>
            <w:left w:val="none" w:sz="0" w:space="0" w:color="auto"/>
            <w:bottom w:val="none" w:sz="0" w:space="0" w:color="auto"/>
            <w:right w:val="none" w:sz="0" w:space="0" w:color="auto"/>
          </w:divBdr>
          <w:divsChild>
            <w:div w:id="1562212512">
              <w:marLeft w:val="0"/>
              <w:marRight w:val="0"/>
              <w:marTop w:val="0"/>
              <w:marBottom w:val="0"/>
              <w:divBdr>
                <w:top w:val="none" w:sz="0" w:space="0" w:color="auto"/>
                <w:left w:val="none" w:sz="0" w:space="0" w:color="auto"/>
                <w:bottom w:val="none" w:sz="0" w:space="0" w:color="auto"/>
                <w:right w:val="none" w:sz="0" w:space="0" w:color="auto"/>
              </w:divBdr>
            </w:div>
          </w:divsChild>
        </w:div>
        <w:div w:id="1539930708">
          <w:marLeft w:val="0"/>
          <w:marRight w:val="0"/>
          <w:marTop w:val="0"/>
          <w:marBottom w:val="0"/>
          <w:divBdr>
            <w:top w:val="none" w:sz="0" w:space="0" w:color="auto"/>
            <w:left w:val="none" w:sz="0" w:space="0" w:color="auto"/>
            <w:bottom w:val="none" w:sz="0" w:space="0" w:color="auto"/>
            <w:right w:val="none" w:sz="0" w:space="0" w:color="auto"/>
          </w:divBdr>
          <w:divsChild>
            <w:div w:id="31419879">
              <w:marLeft w:val="0"/>
              <w:marRight w:val="0"/>
              <w:marTop w:val="0"/>
              <w:marBottom w:val="0"/>
              <w:divBdr>
                <w:top w:val="none" w:sz="0" w:space="0" w:color="auto"/>
                <w:left w:val="none" w:sz="0" w:space="0" w:color="auto"/>
                <w:bottom w:val="none" w:sz="0" w:space="0" w:color="auto"/>
                <w:right w:val="none" w:sz="0" w:space="0" w:color="auto"/>
              </w:divBdr>
            </w:div>
          </w:divsChild>
        </w:div>
        <w:div w:id="711156095">
          <w:marLeft w:val="0"/>
          <w:marRight w:val="0"/>
          <w:marTop w:val="0"/>
          <w:marBottom w:val="0"/>
          <w:divBdr>
            <w:top w:val="none" w:sz="0" w:space="0" w:color="auto"/>
            <w:left w:val="none" w:sz="0" w:space="0" w:color="auto"/>
            <w:bottom w:val="none" w:sz="0" w:space="0" w:color="auto"/>
            <w:right w:val="none" w:sz="0" w:space="0" w:color="auto"/>
          </w:divBdr>
          <w:divsChild>
            <w:div w:id="340133159">
              <w:marLeft w:val="0"/>
              <w:marRight w:val="0"/>
              <w:marTop w:val="0"/>
              <w:marBottom w:val="0"/>
              <w:divBdr>
                <w:top w:val="none" w:sz="0" w:space="0" w:color="auto"/>
                <w:left w:val="none" w:sz="0" w:space="0" w:color="auto"/>
                <w:bottom w:val="none" w:sz="0" w:space="0" w:color="auto"/>
                <w:right w:val="none" w:sz="0" w:space="0" w:color="auto"/>
              </w:divBdr>
            </w:div>
          </w:divsChild>
        </w:div>
        <w:div w:id="2108579510">
          <w:marLeft w:val="0"/>
          <w:marRight w:val="0"/>
          <w:marTop w:val="0"/>
          <w:marBottom w:val="0"/>
          <w:divBdr>
            <w:top w:val="none" w:sz="0" w:space="0" w:color="auto"/>
            <w:left w:val="none" w:sz="0" w:space="0" w:color="auto"/>
            <w:bottom w:val="none" w:sz="0" w:space="0" w:color="auto"/>
            <w:right w:val="none" w:sz="0" w:space="0" w:color="auto"/>
          </w:divBdr>
          <w:divsChild>
            <w:div w:id="2034376412">
              <w:marLeft w:val="0"/>
              <w:marRight w:val="0"/>
              <w:marTop w:val="0"/>
              <w:marBottom w:val="0"/>
              <w:divBdr>
                <w:top w:val="none" w:sz="0" w:space="0" w:color="auto"/>
                <w:left w:val="none" w:sz="0" w:space="0" w:color="auto"/>
                <w:bottom w:val="none" w:sz="0" w:space="0" w:color="auto"/>
                <w:right w:val="none" w:sz="0" w:space="0" w:color="auto"/>
              </w:divBdr>
            </w:div>
          </w:divsChild>
        </w:div>
        <w:div w:id="4789802">
          <w:marLeft w:val="0"/>
          <w:marRight w:val="0"/>
          <w:marTop w:val="0"/>
          <w:marBottom w:val="0"/>
          <w:divBdr>
            <w:top w:val="none" w:sz="0" w:space="0" w:color="auto"/>
            <w:left w:val="none" w:sz="0" w:space="0" w:color="auto"/>
            <w:bottom w:val="none" w:sz="0" w:space="0" w:color="auto"/>
            <w:right w:val="none" w:sz="0" w:space="0" w:color="auto"/>
          </w:divBdr>
          <w:divsChild>
            <w:div w:id="167867373">
              <w:marLeft w:val="0"/>
              <w:marRight w:val="0"/>
              <w:marTop w:val="0"/>
              <w:marBottom w:val="0"/>
              <w:divBdr>
                <w:top w:val="none" w:sz="0" w:space="0" w:color="auto"/>
                <w:left w:val="none" w:sz="0" w:space="0" w:color="auto"/>
                <w:bottom w:val="none" w:sz="0" w:space="0" w:color="auto"/>
                <w:right w:val="none" w:sz="0" w:space="0" w:color="auto"/>
              </w:divBdr>
            </w:div>
            <w:div w:id="79445607">
              <w:marLeft w:val="0"/>
              <w:marRight w:val="0"/>
              <w:marTop w:val="0"/>
              <w:marBottom w:val="0"/>
              <w:divBdr>
                <w:top w:val="none" w:sz="0" w:space="0" w:color="auto"/>
                <w:left w:val="none" w:sz="0" w:space="0" w:color="auto"/>
                <w:bottom w:val="none" w:sz="0" w:space="0" w:color="auto"/>
                <w:right w:val="none" w:sz="0" w:space="0" w:color="auto"/>
              </w:divBdr>
            </w:div>
            <w:div w:id="23950146">
              <w:marLeft w:val="0"/>
              <w:marRight w:val="0"/>
              <w:marTop w:val="0"/>
              <w:marBottom w:val="0"/>
              <w:divBdr>
                <w:top w:val="none" w:sz="0" w:space="0" w:color="auto"/>
                <w:left w:val="none" w:sz="0" w:space="0" w:color="auto"/>
                <w:bottom w:val="none" w:sz="0" w:space="0" w:color="auto"/>
                <w:right w:val="none" w:sz="0" w:space="0" w:color="auto"/>
              </w:divBdr>
            </w:div>
            <w:div w:id="1482504327">
              <w:marLeft w:val="0"/>
              <w:marRight w:val="0"/>
              <w:marTop w:val="0"/>
              <w:marBottom w:val="0"/>
              <w:divBdr>
                <w:top w:val="none" w:sz="0" w:space="0" w:color="auto"/>
                <w:left w:val="none" w:sz="0" w:space="0" w:color="auto"/>
                <w:bottom w:val="none" w:sz="0" w:space="0" w:color="auto"/>
                <w:right w:val="none" w:sz="0" w:space="0" w:color="auto"/>
              </w:divBdr>
            </w:div>
            <w:div w:id="2017879058">
              <w:marLeft w:val="0"/>
              <w:marRight w:val="0"/>
              <w:marTop w:val="0"/>
              <w:marBottom w:val="0"/>
              <w:divBdr>
                <w:top w:val="none" w:sz="0" w:space="0" w:color="auto"/>
                <w:left w:val="none" w:sz="0" w:space="0" w:color="auto"/>
                <w:bottom w:val="none" w:sz="0" w:space="0" w:color="auto"/>
                <w:right w:val="none" w:sz="0" w:space="0" w:color="auto"/>
              </w:divBdr>
            </w:div>
            <w:div w:id="472599799">
              <w:marLeft w:val="0"/>
              <w:marRight w:val="0"/>
              <w:marTop w:val="0"/>
              <w:marBottom w:val="0"/>
              <w:divBdr>
                <w:top w:val="none" w:sz="0" w:space="0" w:color="auto"/>
                <w:left w:val="none" w:sz="0" w:space="0" w:color="auto"/>
                <w:bottom w:val="none" w:sz="0" w:space="0" w:color="auto"/>
                <w:right w:val="none" w:sz="0" w:space="0" w:color="auto"/>
              </w:divBdr>
            </w:div>
            <w:div w:id="1227449784">
              <w:marLeft w:val="0"/>
              <w:marRight w:val="0"/>
              <w:marTop w:val="0"/>
              <w:marBottom w:val="0"/>
              <w:divBdr>
                <w:top w:val="none" w:sz="0" w:space="0" w:color="auto"/>
                <w:left w:val="none" w:sz="0" w:space="0" w:color="auto"/>
                <w:bottom w:val="none" w:sz="0" w:space="0" w:color="auto"/>
                <w:right w:val="none" w:sz="0" w:space="0" w:color="auto"/>
              </w:divBdr>
            </w:div>
            <w:div w:id="510215806">
              <w:marLeft w:val="0"/>
              <w:marRight w:val="0"/>
              <w:marTop w:val="0"/>
              <w:marBottom w:val="0"/>
              <w:divBdr>
                <w:top w:val="none" w:sz="0" w:space="0" w:color="auto"/>
                <w:left w:val="none" w:sz="0" w:space="0" w:color="auto"/>
                <w:bottom w:val="none" w:sz="0" w:space="0" w:color="auto"/>
                <w:right w:val="none" w:sz="0" w:space="0" w:color="auto"/>
              </w:divBdr>
            </w:div>
            <w:div w:id="689142907">
              <w:marLeft w:val="0"/>
              <w:marRight w:val="0"/>
              <w:marTop w:val="0"/>
              <w:marBottom w:val="0"/>
              <w:divBdr>
                <w:top w:val="none" w:sz="0" w:space="0" w:color="auto"/>
                <w:left w:val="none" w:sz="0" w:space="0" w:color="auto"/>
                <w:bottom w:val="none" w:sz="0" w:space="0" w:color="auto"/>
                <w:right w:val="none" w:sz="0" w:space="0" w:color="auto"/>
              </w:divBdr>
            </w:div>
            <w:div w:id="1289311276">
              <w:marLeft w:val="0"/>
              <w:marRight w:val="0"/>
              <w:marTop w:val="0"/>
              <w:marBottom w:val="0"/>
              <w:divBdr>
                <w:top w:val="none" w:sz="0" w:space="0" w:color="auto"/>
                <w:left w:val="none" w:sz="0" w:space="0" w:color="auto"/>
                <w:bottom w:val="none" w:sz="0" w:space="0" w:color="auto"/>
                <w:right w:val="none" w:sz="0" w:space="0" w:color="auto"/>
              </w:divBdr>
            </w:div>
            <w:div w:id="901525568">
              <w:marLeft w:val="0"/>
              <w:marRight w:val="0"/>
              <w:marTop w:val="0"/>
              <w:marBottom w:val="0"/>
              <w:divBdr>
                <w:top w:val="none" w:sz="0" w:space="0" w:color="auto"/>
                <w:left w:val="none" w:sz="0" w:space="0" w:color="auto"/>
                <w:bottom w:val="none" w:sz="0" w:space="0" w:color="auto"/>
                <w:right w:val="none" w:sz="0" w:space="0" w:color="auto"/>
              </w:divBdr>
            </w:div>
            <w:div w:id="659892856">
              <w:marLeft w:val="0"/>
              <w:marRight w:val="0"/>
              <w:marTop w:val="0"/>
              <w:marBottom w:val="0"/>
              <w:divBdr>
                <w:top w:val="none" w:sz="0" w:space="0" w:color="auto"/>
                <w:left w:val="none" w:sz="0" w:space="0" w:color="auto"/>
                <w:bottom w:val="none" w:sz="0" w:space="0" w:color="auto"/>
                <w:right w:val="none" w:sz="0" w:space="0" w:color="auto"/>
              </w:divBdr>
            </w:div>
            <w:div w:id="1238711912">
              <w:marLeft w:val="0"/>
              <w:marRight w:val="0"/>
              <w:marTop w:val="0"/>
              <w:marBottom w:val="0"/>
              <w:divBdr>
                <w:top w:val="none" w:sz="0" w:space="0" w:color="auto"/>
                <w:left w:val="none" w:sz="0" w:space="0" w:color="auto"/>
                <w:bottom w:val="none" w:sz="0" w:space="0" w:color="auto"/>
                <w:right w:val="none" w:sz="0" w:space="0" w:color="auto"/>
              </w:divBdr>
            </w:div>
            <w:div w:id="317079145">
              <w:marLeft w:val="0"/>
              <w:marRight w:val="0"/>
              <w:marTop w:val="0"/>
              <w:marBottom w:val="0"/>
              <w:divBdr>
                <w:top w:val="none" w:sz="0" w:space="0" w:color="auto"/>
                <w:left w:val="none" w:sz="0" w:space="0" w:color="auto"/>
                <w:bottom w:val="none" w:sz="0" w:space="0" w:color="auto"/>
                <w:right w:val="none" w:sz="0" w:space="0" w:color="auto"/>
              </w:divBdr>
            </w:div>
            <w:div w:id="1413744982">
              <w:marLeft w:val="0"/>
              <w:marRight w:val="0"/>
              <w:marTop w:val="0"/>
              <w:marBottom w:val="0"/>
              <w:divBdr>
                <w:top w:val="none" w:sz="0" w:space="0" w:color="auto"/>
                <w:left w:val="none" w:sz="0" w:space="0" w:color="auto"/>
                <w:bottom w:val="none" w:sz="0" w:space="0" w:color="auto"/>
                <w:right w:val="none" w:sz="0" w:space="0" w:color="auto"/>
              </w:divBdr>
            </w:div>
            <w:div w:id="821696150">
              <w:marLeft w:val="0"/>
              <w:marRight w:val="0"/>
              <w:marTop w:val="0"/>
              <w:marBottom w:val="0"/>
              <w:divBdr>
                <w:top w:val="none" w:sz="0" w:space="0" w:color="auto"/>
                <w:left w:val="none" w:sz="0" w:space="0" w:color="auto"/>
                <w:bottom w:val="none" w:sz="0" w:space="0" w:color="auto"/>
                <w:right w:val="none" w:sz="0" w:space="0" w:color="auto"/>
              </w:divBdr>
            </w:div>
          </w:divsChild>
        </w:div>
        <w:div w:id="5913627">
          <w:marLeft w:val="0"/>
          <w:marRight w:val="0"/>
          <w:marTop w:val="0"/>
          <w:marBottom w:val="0"/>
          <w:divBdr>
            <w:top w:val="none" w:sz="0" w:space="0" w:color="auto"/>
            <w:left w:val="none" w:sz="0" w:space="0" w:color="auto"/>
            <w:bottom w:val="none" w:sz="0" w:space="0" w:color="auto"/>
            <w:right w:val="none" w:sz="0" w:space="0" w:color="auto"/>
          </w:divBdr>
          <w:divsChild>
            <w:div w:id="1469317627">
              <w:marLeft w:val="0"/>
              <w:marRight w:val="0"/>
              <w:marTop w:val="0"/>
              <w:marBottom w:val="0"/>
              <w:divBdr>
                <w:top w:val="none" w:sz="0" w:space="0" w:color="auto"/>
                <w:left w:val="none" w:sz="0" w:space="0" w:color="auto"/>
                <w:bottom w:val="none" w:sz="0" w:space="0" w:color="auto"/>
                <w:right w:val="none" w:sz="0" w:space="0" w:color="auto"/>
              </w:divBdr>
            </w:div>
          </w:divsChild>
        </w:div>
        <w:div w:id="567611865">
          <w:marLeft w:val="0"/>
          <w:marRight w:val="0"/>
          <w:marTop w:val="0"/>
          <w:marBottom w:val="0"/>
          <w:divBdr>
            <w:top w:val="none" w:sz="0" w:space="0" w:color="auto"/>
            <w:left w:val="none" w:sz="0" w:space="0" w:color="auto"/>
            <w:bottom w:val="none" w:sz="0" w:space="0" w:color="auto"/>
            <w:right w:val="none" w:sz="0" w:space="0" w:color="auto"/>
          </w:divBdr>
          <w:divsChild>
            <w:div w:id="1861316456">
              <w:marLeft w:val="0"/>
              <w:marRight w:val="0"/>
              <w:marTop w:val="0"/>
              <w:marBottom w:val="0"/>
              <w:divBdr>
                <w:top w:val="none" w:sz="0" w:space="0" w:color="auto"/>
                <w:left w:val="none" w:sz="0" w:space="0" w:color="auto"/>
                <w:bottom w:val="none" w:sz="0" w:space="0" w:color="auto"/>
                <w:right w:val="none" w:sz="0" w:space="0" w:color="auto"/>
              </w:divBdr>
            </w:div>
          </w:divsChild>
        </w:div>
        <w:div w:id="1893731292">
          <w:marLeft w:val="0"/>
          <w:marRight w:val="0"/>
          <w:marTop w:val="0"/>
          <w:marBottom w:val="0"/>
          <w:divBdr>
            <w:top w:val="none" w:sz="0" w:space="0" w:color="auto"/>
            <w:left w:val="none" w:sz="0" w:space="0" w:color="auto"/>
            <w:bottom w:val="none" w:sz="0" w:space="0" w:color="auto"/>
            <w:right w:val="none" w:sz="0" w:space="0" w:color="auto"/>
          </w:divBdr>
          <w:divsChild>
            <w:div w:id="1174302002">
              <w:marLeft w:val="0"/>
              <w:marRight w:val="0"/>
              <w:marTop w:val="0"/>
              <w:marBottom w:val="0"/>
              <w:divBdr>
                <w:top w:val="none" w:sz="0" w:space="0" w:color="auto"/>
                <w:left w:val="none" w:sz="0" w:space="0" w:color="auto"/>
                <w:bottom w:val="none" w:sz="0" w:space="0" w:color="auto"/>
                <w:right w:val="none" w:sz="0" w:space="0" w:color="auto"/>
              </w:divBdr>
            </w:div>
            <w:div w:id="1289553093">
              <w:marLeft w:val="0"/>
              <w:marRight w:val="0"/>
              <w:marTop w:val="0"/>
              <w:marBottom w:val="0"/>
              <w:divBdr>
                <w:top w:val="none" w:sz="0" w:space="0" w:color="auto"/>
                <w:left w:val="none" w:sz="0" w:space="0" w:color="auto"/>
                <w:bottom w:val="none" w:sz="0" w:space="0" w:color="auto"/>
                <w:right w:val="none" w:sz="0" w:space="0" w:color="auto"/>
              </w:divBdr>
            </w:div>
            <w:div w:id="1922988701">
              <w:marLeft w:val="0"/>
              <w:marRight w:val="0"/>
              <w:marTop w:val="0"/>
              <w:marBottom w:val="0"/>
              <w:divBdr>
                <w:top w:val="none" w:sz="0" w:space="0" w:color="auto"/>
                <w:left w:val="none" w:sz="0" w:space="0" w:color="auto"/>
                <w:bottom w:val="none" w:sz="0" w:space="0" w:color="auto"/>
                <w:right w:val="none" w:sz="0" w:space="0" w:color="auto"/>
              </w:divBdr>
            </w:div>
            <w:div w:id="156850104">
              <w:marLeft w:val="0"/>
              <w:marRight w:val="0"/>
              <w:marTop w:val="0"/>
              <w:marBottom w:val="0"/>
              <w:divBdr>
                <w:top w:val="none" w:sz="0" w:space="0" w:color="auto"/>
                <w:left w:val="none" w:sz="0" w:space="0" w:color="auto"/>
                <w:bottom w:val="none" w:sz="0" w:space="0" w:color="auto"/>
                <w:right w:val="none" w:sz="0" w:space="0" w:color="auto"/>
              </w:divBdr>
            </w:div>
            <w:div w:id="1397238025">
              <w:marLeft w:val="0"/>
              <w:marRight w:val="0"/>
              <w:marTop w:val="0"/>
              <w:marBottom w:val="0"/>
              <w:divBdr>
                <w:top w:val="none" w:sz="0" w:space="0" w:color="auto"/>
                <w:left w:val="none" w:sz="0" w:space="0" w:color="auto"/>
                <w:bottom w:val="none" w:sz="0" w:space="0" w:color="auto"/>
                <w:right w:val="none" w:sz="0" w:space="0" w:color="auto"/>
              </w:divBdr>
            </w:div>
            <w:div w:id="1350062939">
              <w:marLeft w:val="0"/>
              <w:marRight w:val="0"/>
              <w:marTop w:val="0"/>
              <w:marBottom w:val="0"/>
              <w:divBdr>
                <w:top w:val="none" w:sz="0" w:space="0" w:color="auto"/>
                <w:left w:val="none" w:sz="0" w:space="0" w:color="auto"/>
                <w:bottom w:val="none" w:sz="0" w:space="0" w:color="auto"/>
                <w:right w:val="none" w:sz="0" w:space="0" w:color="auto"/>
              </w:divBdr>
            </w:div>
            <w:div w:id="1909724487">
              <w:marLeft w:val="0"/>
              <w:marRight w:val="0"/>
              <w:marTop w:val="0"/>
              <w:marBottom w:val="0"/>
              <w:divBdr>
                <w:top w:val="none" w:sz="0" w:space="0" w:color="auto"/>
                <w:left w:val="none" w:sz="0" w:space="0" w:color="auto"/>
                <w:bottom w:val="none" w:sz="0" w:space="0" w:color="auto"/>
                <w:right w:val="none" w:sz="0" w:space="0" w:color="auto"/>
              </w:divBdr>
            </w:div>
            <w:div w:id="11819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7077">
      <w:bodyDiv w:val="1"/>
      <w:marLeft w:val="0"/>
      <w:marRight w:val="0"/>
      <w:marTop w:val="0"/>
      <w:marBottom w:val="0"/>
      <w:divBdr>
        <w:top w:val="none" w:sz="0" w:space="0" w:color="auto"/>
        <w:left w:val="none" w:sz="0" w:space="0" w:color="auto"/>
        <w:bottom w:val="none" w:sz="0" w:space="0" w:color="auto"/>
        <w:right w:val="none" w:sz="0" w:space="0" w:color="auto"/>
      </w:divBdr>
    </w:div>
    <w:div w:id="2084404743">
      <w:bodyDiv w:val="1"/>
      <w:marLeft w:val="0"/>
      <w:marRight w:val="0"/>
      <w:marTop w:val="0"/>
      <w:marBottom w:val="0"/>
      <w:divBdr>
        <w:top w:val="none" w:sz="0" w:space="0" w:color="auto"/>
        <w:left w:val="none" w:sz="0" w:space="0" w:color="auto"/>
        <w:bottom w:val="none" w:sz="0" w:space="0" w:color="auto"/>
        <w:right w:val="none" w:sz="0" w:space="0" w:color="auto"/>
      </w:divBdr>
    </w:div>
    <w:div w:id="2084791347">
      <w:bodyDiv w:val="1"/>
      <w:marLeft w:val="0"/>
      <w:marRight w:val="0"/>
      <w:marTop w:val="0"/>
      <w:marBottom w:val="0"/>
      <w:divBdr>
        <w:top w:val="none" w:sz="0" w:space="0" w:color="auto"/>
        <w:left w:val="none" w:sz="0" w:space="0" w:color="auto"/>
        <w:bottom w:val="none" w:sz="0" w:space="0" w:color="auto"/>
        <w:right w:val="none" w:sz="0" w:space="0" w:color="auto"/>
      </w:divBdr>
    </w:div>
    <w:div w:id="2088186842">
      <w:bodyDiv w:val="1"/>
      <w:marLeft w:val="0"/>
      <w:marRight w:val="0"/>
      <w:marTop w:val="0"/>
      <w:marBottom w:val="0"/>
      <w:divBdr>
        <w:top w:val="none" w:sz="0" w:space="0" w:color="auto"/>
        <w:left w:val="none" w:sz="0" w:space="0" w:color="auto"/>
        <w:bottom w:val="none" w:sz="0" w:space="0" w:color="auto"/>
        <w:right w:val="none" w:sz="0" w:space="0" w:color="auto"/>
      </w:divBdr>
      <w:divsChild>
        <w:div w:id="753281620">
          <w:marLeft w:val="0"/>
          <w:marRight w:val="0"/>
          <w:marTop w:val="0"/>
          <w:marBottom w:val="375"/>
          <w:divBdr>
            <w:top w:val="none" w:sz="0" w:space="0" w:color="auto"/>
            <w:left w:val="none" w:sz="0" w:space="0" w:color="auto"/>
            <w:bottom w:val="none" w:sz="0" w:space="0" w:color="auto"/>
            <w:right w:val="none" w:sz="0" w:space="0" w:color="auto"/>
          </w:divBdr>
        </w:div>
      </w:divsChild>
    </w:div>
    <w:div w:id="2088721701">
      <w:bodyDiv w:val="1"/>
      <w:marLeft w:val="0"/>
      <w:marRight w:val="0"/>
      <w:marTop w:val="0"/>
      <w:marBottom w:val="0"/>
      <w:divBdr>
        <w:top w:val="none" w:sz="0" w:space="0" w:color="auto"/>
        <w:left w:val="none" w:sz="0" w:space="0" w:color="auto"/>
        <w:bottom w:val="none" w:sz="0" w:space="0" w:color="auto"/>
        <w:right w:val="none" w:sz="0" w:space="0" w:color="auto"/>
      </w:divBdr>
    </w:div>
    <w:div w:id="2089577752">
      <w:bodyDiv w:val="1"/>
      <w:marLeft w:val="0"/>
      <w:marRight w:val="0"/>
      <w:marTop w:val="0"/>
      <w:marBottom w:val="0"/>
      <w:divBdr>
        <w:top w:val="none" w:sz="0" w:space="0" w:color="auto"/>
        <w:left w:val="none" w:sz="0" w:space="0" w:color="auto"/>
        <w:bottom w:val="none" w:sz="0" w:space="0" w:color="auto"/>
        <w:right w:val="none" w:sz="0" w:space="0" w:color="auto"/>
      </w:divBdr>
      <w:divsChild>
        <w:div w:id="1261068092">
          <w:marLeft w:val="0"/>
          <w:marRight w:val="0"/>
          <w:marTop w:val="0"/>
          <w:marBottom w:val="0"/>
          <w:divBdr>
            <w:top w:val="none" w:sz="0" w:space="0" w:color="auto"/>
            <w:left w:val="none" w:sz="0" w:space="0" w:color="auto"/>
            <w:bottom w:val="none" w:sz="0" w:space="0" w:color="auto"/>
            <w:right w:val="none" w:sz="0" w:space="0" w:color="auto"/>
          </w:divBdr>
          <w:divsChild>
            <w:div w:id="1861970263">
              <w:marLeft w:val="0"/>
              <w:marRight w:val="0"/>
              <w:marTop w:val="0"/>
              <w:marBottom w:val="0"/>
              <w:divBdr>
                <w:top w:val="none" w:sz="0" w:space="0" w:color="auto"/>
                <w:left w:val="none" w:sz="0" w:space="0" w:color="auto"/>
                <w:bottom w:val="none" w:sz="0" w:space="0" w:color="auto"/>
                <w:right w:val="none" w:sz="0" w:space="0" w:color="auto"/>
              </w:divBdr>
            </w:div>
          </w:divsChild>
        </w:div>
        <w:div w:id="393742833">
          <w:marLeft w:val="0"/>
          <w:marRight w:val="0"/>
          <w:marTop w:val="0"/>
          <w:marBottom w:val="0"/>
          <w:divBdr>
            <w:top w:val="none" w:sz="0" w:space="0" w:color="auto"/>
            <w:left w:val="none" w:sz="0" w:space="0" w:color="auto"/>
            <w:bottom w:val="none" w:sz="0" w:space="0" w:color="auto"/>
            <w:right w:val="none" w:sz="0" w:space="0" w:color="auto"/>
          </w:divBdr>
          <w:divsChild>
            <w:div w:id="642581902">
              <w:marLeft w:val="0"/>
              <w:marRight w:val="0"/>
              <w:marTop w:val="0"/>
              <w:marBottom w:val="0"/>
              <w:divBdr>
                <w:top w:val="none" w:sz="0" w:space="0" w:color="auto"/>
                <w:left w:val="none" w:sz="0" w:space="0" w:color="auto"/>
                <w:bottom w:val="none" w:sz="0" w:space="0" w:color="auto"/>
                <w:right w:val="none" w:sz="0" w:space="0" w:color="auto"/>
              </w:divBdr>
            </w:div>
          </w:divsChild>
        </w:div>
        <w:div w:id="954678058">
          <w:marLeft w:val="0"/>
          <w:marRight w:val="0"/>
          <w:marTop w:val="0"/>
          <w:marBottom w:val="0"/>
          <w:divBdr>
            <w:top w:val="none" w:sz="0" w:space="0" w:color="auto"/>
            <w:left w:val="none" w:sz="0" w:space="0" w:color="auto"/>
            <w:bottom w:val="none" w:sz="0" w:space="0" w:color="auto"/>
            <w:right w:val="none" w:sz="0" w:space="0" w:color="auto"/>
          </w:divBdr>
          <w:divsChild>
            <w:div w:id="1896115252">
              <w:marLeft w:val="0"/>
              <w:marRight w:val="0"/>
              <w:marTop w:val="0"/>
              <w:marBottom w:val="0"/>
              <w:divBdr>
                <w:top w:val="none" w:sz="0" w:space="0" w:color="auto"/>
                <w:left w:val="none" w:sz="0" w:space="0" w:color="auto"/>
                <w:bottom w:val="none" w:sz="0" w:space="0" w:color="auto"/>
                <w:right w:val="none" w:sz="0" w:space="0" w:color="auto"/>
              </w:divBdr>
            </w:div>
          </w:divsChild>
        </w:div>
        <w:div w:id="624654785">
          <w:marLeft w:val="0"/>
          <w:marRight w:val="0"/>
          <w:marTop w:val="0"/>
          <w:marBottom w:val="0"/>
          <w:divBdr>
            <w:top w:val="none" w:sz="0" w:space="0" w:color="auto"/>
            <w:left w:val="none" w:sz="0" w:space="0" w:color="auto"/>
            <w:bottom w:val="none" w:sz="0" w:space="0" w:color="auto"/>
            <w:right w:val="none" w:sz="0" w:space="0" w:color="auto"/>
          </w:divBdr>
          <w:divsChild>
            <w:div w:id="1311709237">
              <w:marLeft w:val="0"/>
              <w:marRight w:val="0"/>
              <w:marTop w:val="0"/>
              <w:marBottom w:val="0"/>
              <w:divBdr>
                <w:top w:val="none" w:sz="0" w:space="0" w:color="auto"/>
                <w:left w:val="none" w:sz="0" w:space="0" w:color="auto"/>
                <w:bottom w:val="none" w:sz="0" w:space="0" w:color="auto"/>
                <w:right w:val="none" w:sz="0" w:space="0" w:color="auto"/>
              </w:divBdr>
            </w:div>
          </w:divsChild>
        </w:div>
        <w:div w:id="1837502058">
          <w:marLeft w:val="0"/>
          <w:marRight w:val="0"/>
          <w:marTop w:val="0"/>
          <w:marBottom w:val="0"/>
          <w:divBdr>
            <w:top w:val="none" w:sz="0" w:space="0" w:color="auto"/>
            <w:left w:val="none" w:sz="0" w:space="0" w:color="auto"/>
            <w:bottom w:val="none" w:sz="0" w:space="0" w:color="auto"/>
            <w:right w:val="none" w:sz="0" w:space="0" w:color="auto"/>
          </w:divBdr>
          <w:divsChild>
            <w:div w:id="114954331">
              <w:marLeft w:val="0"/>
              <w:marRight w:val="0"/>
              <w:marTop w:val="0"/>
              <w:marBottom w:val="0"/>
              <w:divBdr>
                <w:top w:val="none" w:sz="0" w:space="0" w:color="auto"/>
                <w:left w:val="none" w:sz="0" w:space="0" w:color="auto"/>
                <w:bottom w:val="none" w:sz="0" w:space="0" w:color="auto"/>
                <w:right w:val="none" w:sz="0" w:space="0" w:color="auto"/>
              </w:divBdr>
            </w:div>
          </w:divsChild>
        </w:div>
        <w:div w:id="543566307">
          <w:marLeft w:val="0"/>
          <w:marRight w:val="0"/>
          <w:marTop w:val="0"/>
          <w:marBottom w:val="0"/>
          <w:divBdr>
            <w:top w:val="none" w:sz="0" w:space="0" w:color="auto"/>
            <w:left w:val="none" w:sz="0" w:space="0" w:color="auto"/>
            <w:bottom w:val="none" w:sz="0" w:space="0" w:color="auto"/>
            <w:right w:val="none" w:sz="0" w:space="0" w:color="auto"/>
          </w:divBdr>
          <w:divsChild>
            <w:div w:id="2060934291">
              <w:marLeft w:val="0"/>
              <w:marRight w:val="0"/>
              <w:marTop w:val="0"/>
              <w:marBottom w:val="0"/>
              <w:divBdr>
                <w:top w:val="none" w:sz="0" w:space="0" w:color="auto"/>
                <w:left w:val="none" w:sz="0" w:space="0" w:color="auto"/>
                <w:bottom w:val="none" w:sz="0" w:space="0" w:color="auto"/>
                <w:right w:val="none" w:sz="0" w:space="0" w:color="auto"/>
              </w:divBdr>
            </w:div>
          </w:divsChild>
        </w:div>
        <w:div w:id="1619024210">
          <w:marLeft w:val="0"/>
          <w:marRight w:val="0"/>
          <w:marTop w:val="0"/>
          <w:marBottom w:val="0"/>
          <w:divBdr>
            <w:top w:val="none" w:sz="0" w:space="0" w:color="auto"/>
            <w:left w:val="none" w:sz="0" w:space="0" w:color="auto"/>
            <w:bottom w:val="none" w:sz="0" w:space="0" w:color="auto"/>
            <w:right w:val="none" w:sz="0" w:space="0" w:color="auto"/>
          </w:divBdr>
          <w:divsChild>
            <w:div w:id="2024083776">
              <w:marLeft w:val="0"/>
              <w:marRight w:val="0"/>
              <w:marTop w:val="0"/>
              <w:marBottom w:val="0"/>
              <w:divBdr>
                <w:top w:val="none" w:sz="0" w:space="0" w:color="auto"/>
                <w:left w:val="none" w:sz="0" w:space="0" w:color="auto"/>
                <w:bottom w:val="none" w:sz="0" w:space="0" w:color="auto"/>
                <w:right w:val="none" w:sz="0" w:space="0" w:color="auto"/>
              </w:divBdr>
            </w:div>
          </w:divsChild>
        </w:div>
        <w:div w:id="1077095415">
          <w:marLeft w:val="0"/>
          <w:marRight w:val="0"/>
          <w:marTop w:val="0"/>
          <w:marBottom w:val="0"/>
          <w:divBdr>
            <w:top w:val="none" w:sz="0" w:space="0" w:color="auto"/>
            <w:left w:val="none" w:sz="0" w:space="0" w:color="auto"/>
            <w:bottom w:val="none" w:sz="0" w:space="0" w:color="auto"/>
            <w:right w:val="none" w:sz="0" w:space="0" w:color="auto"/>
          </w:divBdr>
          <w:divsChild>
            <w:div w:id="1023827930">
              <w:marLeft w:val="0"/>
              <w:marRight w:val="0"/>
              <w:marTop w:val="0"/>
              <w:marBottom w:val="0"/>
              <w:divBdr>
                <w:top w:val="none" w:sz="0" w:space="0" w:color="auto"/>
                <w:left w:val="none" w:sz="0" w:space="0" w:color="auto"/>
                <w:bottom w:val="none" w:sz="0" w:space="0" w:color="auto"/>
                <w:right w:val="none" w:sz="0" w:space="0" w:color="auto"/>
              </w:divBdr>
            </w:div>
          </w:divsChild>
        </w:div>
        <w:div w:id="731077925">
          <w:marLeft w:val="0"/>
          <w:marRight w:val="0"/>
          <w:marTop w:val="0"/>
          <w:marBottom w:val="0"/>
          <w:divBdr>
            <w:top w:val="none" w:sz="0" w:space="0" w:color="auto"/>
            <w:left w:val="none" w:sz="0" w:space="0" w:color="auto"/>
            <w:bottom w:val="none" w:sz="0" w:space="0" w:color="auto"/>
            <w:right w:val="none" w:sz="0" w:space="0" w:color="auto"/>
          </w:divBdr>
          <w:divsChild>
            <w:div w:id="1050031883">
              <w:marLeft w:val="0"/>
              <w:marRight w:val="0"/>
              <w:marTop w:val="0"/>
              <w:marBottom w:val="0"/>
              <w:divBdr>
                <w:top w:val="none" w:sz="0" w:space="0" w:color="auto"/>
                <w:left w:val="none" w:sz="0" w:space="0" w:color="auto"/>
                <w:bottom w:val="none" w:sz="0" w:space="0" w:color="auto"/>
                <w:right w:val="none" w:sz="0" w:space="0" w:color="auto"/>
              </w:divBdr>
            </w:div>
          </w:divsChild>
        </w:div>
        <w:div w:id="492723643">
          <w:marLeft w:val="0"/>
          <w:marRight w:val="0"/>
          <w:marTop w:val="0"/>
          <w:marBottom w:val="0"/>
          <w:divBdr>
            <w:top w:val="none" w:sz="0" w:space="0" w:color="auto"/>
            <w:left w:val="none" w:sz="0" w:space="0" w:color="auto"/>
            <w:bottom w:val="none" w:sz="0" w:space="0" w:color="auto"/>
            <w:right w:val="none" w:sz="0" w:space="0" w:color="auto"/>
          </w:divBdr>
          <w:divsChild>
            <w:div w:id="2120950503">
              <w:marLeft w:val="0"/>
              <w:marRight w:val="0"/>
              <w:marTop w:val="0"/>
              <w:marBottom w:val="0"/>
              <w:divBdr>
                <w:top w:val="none" w:sz="0" w:space="0" w:color="auto"/>
                <w:left w:val="none" w:sz="0" w:space="0" w:color="auto"/>
                <w:bottom w:val="none" w:sz="0" w:space="0" w:color="auto"/>
                <w:right w:val="none" w:sz="0" w:space="0" w:color="auto"/>
              </w:divBdr>
            </w:div>
          </w:divsChild>
        </w:div>
        <w:div w:id="1767653834">
          <w:marLeft w:val="0"/>
          <w:marRight w:val="0"/>
          <w:marTop w:val="0"/>
          <w:marBottom w:val="0"/>
          <w:divBdr>
            <w:top w:val="none" w:sz="0" w:space="0" w:color="auto"/>
            <w:left w:val="none" w:sz="0" w:space="0" w:color="auto"/>
            <w:bottom w:val="none" w:sz="0" w:space="0" w:color="auto"/>
            <w:right w:val="none" w:sz="0" w:space="0" w:color="auto"/>
          </w:divBdr>
          <w:divsChild>
            <w:div w:id="2044943412">
              <w:marLeft w:val="0"/>
              <w:marRight w:val="0"/>
              <w:marTop w:val="0"/>
              <w:marBottom w:val="0"/>
              <w:divBdr>
                <w:top w:val="none" w:sz="0" w:space="0" w:color="auto"/>
                <w:left w:val="none" w:sz="0" w:space="0" w:color="auto"/>
                <w:bottom w:val="none" w:sz="0" w:space="0" w:color="auto"/>
                <w:right w:val="none" w:sz="0" w:space="0" w:color="auto"/>
              </w:divBdr>
            </w:div>
          </w:divsChild>
        </w:div>
        <w:div w:id="1756977651">
          <w:marLeft w:val="0"/>
          <w:marRight w:val="0"/>
          <w:marTop w:val="0"/>
          <w:marBottom w:val="0"/>
          <w:divBdr>
            <w:top w:val="none" w:sz="0" w:space="0" w:color="auto"/>
            <w:left w:val="none" w:sz="0" w:space="0" w:color="auto"/>
            <w:bottom w:val="none" w:sz="0" w:space="0" w:color="auto"/>
            <w:right w:val="none" w:sz="0" w:space="0" w:color="auto"/>
          </w:divBdr>
          <w:divsChild>
            <w:div w:id="109593484">
              <w:marLeft w:val="0"/>
              <w:marRight w:val="0"/>
              <w:marTop w:val="0"/>
              <w:marBottom w:val="0"/>
              <w:divBdr>
                <w:top w:val="none" w:sz="0" w:space="0" w:color="auto"/>
                <w:left w:val="none" w:sz="0" w:space="0" w:color="auto"/>
                <w:bottom w:val="none" w:sz="0" w:space="0" w:color="auto"/>
                <w:right w:val="none" w:sz="0" w:space="0" w:color="auto"/>
              </w:divBdr>
            </w:div>
          </w:divsChild>
        </w:div>
        <w:div w:id="2112235419">
          <w:marLeft w:val="0"/>
          <w:marRight w:val="0"/>
          <w:marTop w:val="0"/>
          <w:marBottom w:val="0"/>
          <w:divBdr>
            <w:top w:val="none" w:sz="0" w:space="0" w:color="auto"/>
            <w:left w:val="none" w:sz="0" w:space="0" w:color="auto"/>
            <w:bottom w:val="none" w:sz="0" w:space="0" w:color="auto"/>
            <w:right w:val="none" w:sz="0" w:space="0" w:color="auto"/>
          </w:divBdr>
          <w:divsChild>
            <w:div w:id="1582524273">
              <w:marLeft w:val="0"/>
              <w:marRight w:val="0"/>
              <w:marTop w:val="0"/>
              <w:marBottom w:val="0"/>
              <w:divBdr>
                <w:top w:val="none" w:sz="0" w:space="0" w:color="auto"/>
                <w:left w:val="none" w:sz="0" w:space="0" w:color="auto"/>
                <w:bottom w:val="none" w:sz="0" w:space="0" w:color="auto"/>
                <w:right w:val="none" w:sz="0" w:space="0" w:color="auto"/>
              </w:divBdr>
            </w:div>
          </w:divsChild>
        </w:div>
        <w:div w:id="1211652944">
          <w:marLeft w:val="0"/>
          <w:marRight w:val="0"/>
          <w:marTop w:val="0"/>
          <w:marBottom w:val="0"/>
          <w:divBdr>
            <w:top w:val="none" w:sz="0" w:space="0" w:color="auto"/>
            <w:left w:val="none" w:sz="0" w:space="0" w:color="auto"/>
            <w:bottom w:val="none" w:sz="0" w:space="0" w:color="auto"/>
            <w:right w:val="none" w:sz="0" w:space="0" w:color="auto"/>
          </w:divBdr>
          <w:divsChild>
            <w:div w:id="129446163">
              <w:marLeft w:val="0"/>
              <w:marRight w:val="0"/>
              <w:marTop w:val="0"/>
              <w:marBottom w:val="0"/>
              <w:divBdr>
                <w:top w:val="none" w:sz="0" w:space="0" w:color="auto"/>
                <w:left w:val="none" w:sz="0" w:space="0" w:color="auto"/>
                <w:bottom w:val="none" w:sz="0" w:space="0" w:color="auto"/>
                <w:right w:val="none" w:sz="0" w:space="0" w:color="auto"/>
              </w:divBdr>
            </w:div>
          </w:divsChild>
        </w:div>
        <w:div w:id="1365449142">
          <w:marLeft w:val="0"/>
          <w:marRight w:val="0"/>
          <w:marTop w:val="0"/>
          <w:marBottom w:val="0"/>
          <w:divBdr>
            <w:top w:val="none" w:sz="0" w:space="0" w:color="auto"/>
            <w:left w:val="none" w:sz="0" w:space="0" w:color="auto"/>
            <w:bottom w:val="none" w:sz="0" w:space="0" w:color="auto"/>
            <w:right w:val="none" w:sz="0" w:space="0" w:color="auto"/>
          </w:divBdr>
          <w:divsChild>
            <w:div w:id="1091044011">
              <w:marLeft w:val="0"/>
              <w:marRight w:val="0"/>
              <w:marTop w:val="0"/>
              <w:marBottom w:val="0"/>
              <w:divBdr>
                <w:top w:val="none" w:sz="0" w:space="0" w:color="auto"/>
                <w:left w:val="none" w:sz="0" w:space="0" w:color="auto"/>
                <w:bottom w:val="none" w:sz="0" w:space="0" w:color="auto"/>
                <w:right w:val="none" w:sz="0" w:space="0" w:color="auto"/>
              </w:divBdr>
            </w:div>
          </w:divsChild>
        </w:div>
        <w:div w:id="1408530145">
          <w:marLeft w:val="0"/>
          <w:marRight w:val="0"/>
          <w:marTop w:val="0"/>
          <w:marBottom w:val="0"/>
          <w:divBdr>
            <w:top w:val="none" w:sz="0" w:space="0" w:color="auto"/>
            <w:left w:val="none" w:sz="0" w:space="0" w:color="auto"/>
            <w:bottom w:val="none" w:sz="0" w:space="0" w:color="auto"/>
            <w:right w:val="none" w:sz="0" w:space="0" w:color="auto"/>
          </w:divBdr>
          <w:divsChild>
            <w:div w:id="1995454580">
              <w:marLeft w:val="0"/>
              <w:marRight w:val="0"/>
              <w:marTop w:val="0"/>
              <w:marBottom w:val="0"/>
              <w:divBdr>
                <w:top w:val="none" w:sz="0" w:space="0" w:color="auto"/>
                <w:left w:val="none" w:sz="0" w:space="0" w:color="auto"/>
                <w:bottom w:val="none" w:sz="0" w:space="0" w:color="auto"/>
                <w:right w:val="none" w:sz="0" w:space="0" w:color="auto"/>
              </w:divBdr>
            </w:div>
          </w:divsChild>
        </w:div>
        <w:div w:id="1728411013">
          <w:marLeft w:val="0"/>
          <w:marRight w:val="0"/>
          <w:marTop w:val="0"/>
          <w:marBottom w:val="0"/>
          <w:divBdr>
            <w:top w:val="none" w:sz="0" w:space="0" w:color="auto"/>
            <w:left w:val="none" w:sz="0" w:space="0" w:color="auto"/>
            <w:bottom w:val="none" w:sz="0" w:space="0" w:color="auto"/>
            <w:right w:val="none" w:sz="0" w:space="0" w:color="auto"/>
          </w:divBdr>
          <w:divsChild>
            <w:div w:id="1059983757">
              <w:marLeft w:val="0"/>
              <w:marRight w:val="0"/>
              <w:marTop w:val="0"/>
              <w:marBottom w:val="0"/>
              <w:divBdr>
                <w:top w:val="none" w:sz="0" w:space="0" w:color="auto"/>
                <w:left w:val="none" w:sz="0" w:space="0" w:color="auto"/>
                <w:bottom w:val="none" w:sz="0" w:space="0" w:color="auto"/>
                <w:right w:val="none" w:sz="0" w:space="0" w:color="auto"/>
              </w:divBdr>
            </w:div>
          </w:divsChild>
        </w:div>
        <w:div w:id="568610109">
          <w:marLeft w:val="0"/>
          <w:marRight w:val="0"/>
          <w:marTop w:val="0"/>
          <w:marBottom w:val="0"/>
          <w:divBdr>
            <w:top w:val="none" w:sz="0" w:space="0" w:color="auto"/>
            <w:left w:val="none" w:sz="0" w:space="0" w:color="auto"/>
            <w:bottom w:val="none" w:sz="0" w:space="0" w:color="auto"/>
            <w:right w:val="none" w:sz="0" w:space="0" w:color="auto"/>
          </w:divBdr>
          <w:divsChild>
            <w:div w:id="491334500">
              <w:marLeft w:val="0"/>
              <w:marRight w:val="0"/>
              <w:marTop w:val="0"/>
              <w:marBottom w:val="0"/>
              <w:divBdr>
                <w:top w:val="none" w:sz="0" w:space="0" w:color="auto"/>
                <w:left w:val="none" w:sz="0" w:space="0" w:color="auto"/>
                <w:bottom w:val="none" w:sz="0" w:space="0" w:color="auto"/>
                <w:right w:val="none" w:sz="0" w:space="0" w:color="auto"/>
              </w:divBdr>
            </w:div>
          </w:divsChild>
        </w:div>
        <w:div w:id="198204893">
          <w:marLeft w:val="0"/>
          <w:marRight w:val="0"/>
          <w:marTop w:val="0"/>
          <w:marBottom w:val="0"/>
          <w:divBdr>
            <w:top w:val="none" w:sz="0" w:space="0" w:color="auto"/>
            <w:left w:val="none" w:sz="0" w:space="0" w:color="auto"/>
            <w:bottom w:val="none" w:sz="0" w:space="0" w:color="auto"/>
            <w:right w:val="none" w:sz="0" w:space="0" w:color="auto"/>
          </w:divBdr>
          <w:divsChild>
            <w:div w:id="696735060">
              <w:marLeft w:val="0"/>
              <w:marRight w:val="0"/>
              <w:marTop w:val="0"/>
              <w:marBottom w:val="0"/>
              <w:divBdr>
                <w:top w:val="none" w:sz="0" w:space="0" w:color="auto"/>
                <w:left w:val="none" w:sz="0" w:space="0" w:color="auto"/>
                <w:bottom w:val="none" w:sz="0" w:space="0" w:color="auto"/>
                <w:right w:val="none" w:sz="0" w:space="0" w:color="auto"/>
              </w:divBdr>
            </w:div>
          </w:divsChild>
        </w:div>
        <w:div w:id="549653828">
          <w:marLeft w:val="0"/>
          <w:marRight w:val="0"/>
          <w:marTop w:val="0"/>
          <w:marBottom w:val="0"/>
          <w:divBdr>
            <w:top w:val="none" w:sz="0" w:space="0" w:color="auto"/>
            <w:left w:val="none" w:sz="0" w:space="0" w:color="auto"/>
            <w:bottom w:val="none" w:sz="0" w:space="0" w:color="auto"/>
            <w:right w:val="none" w:sz="0" w:space="0" w:color="auto"/>
          </w:divBdr>
          <w:divsChild>
            <w:div w:id="2117627495">
              <w:marLeft w:val="0"/>
              <w:marRight w:val="0"/>
              <w:marTop w:val="0"/>
              <w:marBottom w:val="0"/>
              <w:divBdr>
                <w:top w:val="none" w:sz="0" w:space="0" w:color="auto"/>
                <w:left w:val="none" w:sz="0" w:space="0" w:color="auto"/>
                <w:bottom w:val="none" w:sz="0" w:space="0" w:color="auto"/>
                <w:right w:val="none" w:sz="0" w:space="0" w:color="auto"/>
              </w:divBdr>
            </w:div>
          </w:divsChild>
        </w:div>
        <w:div w:id="687754419">
          <w:marLeft w:val="0"/>
          <w:marRight w:val="0"/>
          <w:marTop w:val="0"/>
          <w:marBottom w:val="0"/>
          <w:divBdr>
            <w:top w:val="none" w:sz="0" w:space="0" w:color="auto"/>
            <w:left w:val="none" w:sz="0" w:space="0" w:color="auto"/>
            <w:bottom w:val="none" w:sz="0" w:space="0" w:color="auto"/>
            <w:right w:val="none" w:sz="0" w:space="0" w:color="auto"/>
          </w:divBdr>
          <w:divsChild>
            <w:div w:id="1691949461">
              <w:marLeft w:val="0"/>
              <w:marRight w:val="0"/>
              <w:marTop w:val="0"/>
              <w:marBottom w:val="0"/>
              <w:divBdr>
                <w:top w:val="none" w:sz="0" w:space="0" w:color="auto"/>
                <w:left w:val="none" w:sz="0" w:space="0" w:color="auto"/>
                <w:bottom w:val="none" w:sz="0" w:space="0" w:color="auto"/>
                <w:right w:val="none" w:sz="0" w:space="0" w:color="auto"/>
              </w:divBdr>
            </w:div>
            <w:div w:id="1877429494">
              <w:marLeft w:val="0"/>
              <w:marRight w:val="0"/>
              <w:marTop w:val="0"/>
              <w:marBottom w:val="0"/>
              <w:divBdr>
                <w:top w:val="none" w:sz="0" w:space="0" w:color="auto"/>
                <w:left w:val="none" w:sz="0" w:space="0" w:color="auto"/>
                <w:bottom w:val="none" w:sz="0" w:space="0" w:color="auto"/>
                <w:right w:val="none" w:sz="0" w:space="0" w:color="auto"/>
              </w:divBdr>
            </w:div>
            <w:div w:id="153032942">
              <w:marLeft w:val="0"/>
              <w:marRight w:val="0"/>
              <w:marTop w:val="0"/>
              <w:marBottom w:val="0"/>
              <w:divBdr>
                <w:top w:val="none" w:sz="0" w:space="0" w:color="auto"/>
                <w:left w:val="none" w:sz="0" w:space="0" w:color="auto"/>
                <w:bottom w:val="none" w:sz="0" w:space="0" w:color="auto"/>
                <w:right w:val="none" w:sz="0" w:space="0" w:color="auto"/>
              </w:divBdr>
            </w:div>
            <w:div w:id="1660845616">
              <w:marLeft w:val="0"/>
              <w:marRight w:val="0"/>
              <w:marTop w:val="0"/>
              <w:marBottom w:val="0"/>
              <w:divBdr>
                <w:top w:val="none" w:sz="0" w:space="0" w:color="auto"/>
                <w:left w:val="none" w:sz="0" w:space="0" w:color="auto"/>
                <w:bottom w:val="none" w:sz="0" w:space="0" w:color="auto"/>
                <w:right w:val="none" w:sz="0" w:space="0" w:color="auto"/>
              </w:divBdr>
            </w:div>
          </w:divsChild>
        </w:div>
        <w:div w:id="233972908">
          <w:marLeft w:val="0"/>
          <w:marRight w:val="0"/>
          <w:marTop w:val="0"/>
          <w:marBottom w:val="0"/>
          <w:divBdr>
            <w:top w:val="none" w:sz="0" w:space="0" w:color="auto"/>
            <w:left w:val="none" w:sz="0" w:space="0" w:color="auto"/>
            <w:bottom w:val="none" w:sz="0" w:space="0" w:color="auto"/>
            <w:right w:val="none" w:sz="0" w:space="0" w:color="auto"/>
          </w:divBdr>
          <w:divsChild>
            <w:div w:id="498887111">
              <w:marLeft w:val="0"/>
              <w:marRight w:val="0"/>
              <w:marTop w:val="0"/>
              <w:marBottom w:val="0"/>
              <w:divBdr>
                <w:top w:val="none" w:sz="0" w:space="0" w:color="auto"/>
                <w:left w:val="none" w:sz="0" w:space="0" w:color="auto"/>
                <w:bottom w:val="none" w:sz="0" w:space="0" w:color="auto"/>
                <w:right w:val="none" w:sz="0" w:space="0" w:color="auto"/>
              </w:divBdr>
            </w:div>
          </w:divsChild>
        </w:div>
        <w:div w:id="1392577041">
          <w:marLeft w:val="0"/>
          <w:marRight w:val="0"/>
          <w:marTop w:val="0"/>
          <w:marBottom w:val="0"/>
          <w:divBdr>
            <w:top w:val="none" w:sz="0" w:space="0" w:color="auto"/>
            <w:left w:val="none" w:sz="0" w:space="0" w:color="auto"/>
            <w:bottom w:val="none" w:sz="0" w:space="0" w:color="auto"/>
            <w:right w:val="none" w:sz="0" w:space="0" w:color="auto"/>
          </w:divBdr>
          <w:divsChild>
            <w:div w:id="1899052792">
              <w:marLeft w:val="0"/>
              <w:marRight w:val="0"/>
              <w:marTop w:val="0"/>
              <w:marBottom w:val="0"/>
              <w:divBdr>
                <w:top w:val="none" w:sz="0" w:space="0" w:color="auto"/>
                <w:left w:val="none" w:sz="0" w:space="0" w:color="auto"/>
                <w:bottom w:val="none" w:sz="0" w:space="0" w:color="auto"/>
                <w:right w:val="none" w:sz="0" w:space="0" w:color="auto"/>
              </w:divBdr>
            </w:div>
          </w:divsChild>
        </w:div>
        <w:div w:id="1739477784">
          <w:marLeft w:val="0"/>
          <w:marRight w:val="0"/>
          <w:marTop w:val="0"/>
          <w:marBottom w:val="0"/>
          <w:divBdr>
            <w:top w:val="none" w:sz="0" w:space="0" w:color="auto"/>
            <w:left w:val="none" w:sz="0" w:space="0" w:color="auto"/>
            <w:bottom w:val="none" w:sz="0" w:space="0" w:color="auto"/>
            <w:right w:val="none" w:sz="0" w:space="0" w:color="auto"/>
          </w:divBdr>
          <w:divsChild>
            <w:div w:id="679088685">
              <w:marLeft w:val="0"/>
              <w:marRight w:val="0"/>
              <w:marTop w:val="0"/>
              <w:marBottom w:val="0"/>
              <w:divBdr>
                <w:top w:val="none" w:sz="0" w:space="0" w:color="auto"/>
                <w:left w:val="none" w:sz="0" w:space="0" w:color="auto"/>
                <w:bottom w:val="none" w:sz="0" w:space="0" w:color="auto"/>
                <w:right w:val="none" w:sz="0" w:space="0" w:color="auto"/>
              </w:divBdr>
            </w:div>
          </w:divsChild>
        </w:div>
        <w:div w:id="748231754">
          <w:marLeft w:val="0"/>
          <w:marRight w:val="0"/>
          <w:marTop w:val="0"/>
          <w:marBottom w:val="0"/>
          <w:divBdr>
            <w:top w:val="none" w:sz="0" w:space="0" w:color="auto"/>
            <w:left w:val="none" w:sz="0" w:space="0" w:color="auto"/>
            <w:bottom w:val="none" w:sz="0" w:space="0" w:color="auto"/>
            <w:right w:val="none" w:sz="0" w:space="0" w:color="auto"/>
          </w:divBdr>
          <w:divsChild>
            <w:div w:id="1889680836">
              <w:marLeft w:val="0"/>
              <w:marRight w:val="0"/>
              <w:marTop w:val="0"/>
              <w:marBottom w:val="0"/>
              <w:divBdr>
                <w:top w:val="none" w:sz="0" w:space="0" w:color="auto"/>
                <w:left w:val="none" w:sz="0" w:space="0" w:color="auto"/>
                <w:bottom w:val="none" w:sz="0" w:space="0" w:color="auto"/>
                <w:right w:val="none" w:sz="0" w:space="0" w:color="auto"/>
              </w:divBdr>
            </w:div>
          </w:divsChild>
        </w:div>
        <w:div w:id="74792333">
          <w:marLeft w:val="0"/>
          <w:marRight w:val="0"/>
          <w:marTop w:val="0"/>
          <w:marBottom w:val="0"/>
          <w:divBdr>
            <w:top w:val="none" w:sz="0" w:space="0" w:color="auto"/>
            <w:left w:val="none" w:sz="0" w:space="0" w:color="auto"/>
            <w:bottom w:val="none" w:sz="0" w:space="0" w:color="auto"/>
            <w:right w:val="none" w:sz="0" w:space="0" w:color="auto"/>
          </w:divBdr>
          <w:divsChild>
            <w:div w:id="1233391480">
              <w:marLeft w:val="0"/>
              <w:marRight w:val="0"/>
              <w:marTop w:val="0"/>
              <w:marBottom w:val="0"/>
              <w:divBdr>
                <w:top w:val="none" w:sz="0" w:space="0" w:color="auto"/>
                <w:left w:val="none" w:sz="0" w:space="0" w:color="auto"/>
                <w:bottom w:val="none" w:sz="0" w:space="0" w:color="auto"/>
                <w:right w:val="none" w:sz="0" w:space="0" w:color="auto"/>
              </w:divBdr>
            </w:div>
          </w:divsChild>
        </w:div>
        <w:div w:id="1058897023">
          <w:marLeft w:val="0"/>
          <w:marRight w:val="0"/>
          <w:marTop w:val="0"/>
          <w:marBottom w:val="0"/>
          <w:divBdr>
            <w:top w:val="none" w:sz="0" w:space="0" w:color="auto"/>
            <w:left w:val="none" w:sz="0" w:space="0" w:color="auto"/>
            <w:bottom w:val="none" w:sz="0" w:space="0" w:color="auto"/>
            <w:right w:val="none" w:sz="0" w:space="0" w:color="auto"/>
          </w:divBdr>
          <w:divsChild>
            <w:div w:id="1715232259">
              <w:marLeft w:val="0"/>
              <w:marRight w:val="0"/>
              <w:marTop w:val="0"/>
              <w:marBottom w:val="0"/>
              <w:divBdr>
                <w:top w:val="none" w:sz="0" w:space="0" w:color="auto"/>
                <w:left w:val="none" w:sz="0" w:space="0" w:color="auto"/>
                <w:bottom w:val="none" w:sz="0" w:space="0" w:color="auto"/>
                <w:right w:val="none" w:sz="0" w:space="0" w:color="auto"/>
              </w:divBdr>
            </w:div>
          </w:divsChild>
        </w:div>
        <w:div w:id="234707578">
          <w:marLeft w:val="0"/>
          <w:marRight w:val="0"/>
          <w:marTop w:val="0"/>
          <w:marBottom w:val="0"/>
          <w:divBdr>
            <w:top w:val="none" w:sz="0" w:space="0" w:color="auto"/>
            <w:left w:val="none" w:sz="0" w:space="0" w:color="auto"/>
            <w:bottom w:val="none" w:sz="0" w:space="0" w:color="auto"/>
            <w:right w:val="none" w:sz="0" w:space="0" w:color="auto"/>
          </w:divBdr>
          <w:divsChild>
            <w:div w:id="847254119">
              <w:marLeft w:val="0"/>
              <w:marRight w:val="0"/>
              <w:marTop w:val="0"/>
              <w:marBottom w:val="0"/>
              <w:divBdr>
                <w:top w:val="none" w:sz="0" w:space="0" w:color="auto"/>
                <w:left w:val="none" w:sz="0" w:space="0" w:color="auto"/>
                <w:bottom w:val="none" w:sz="0" w:space="0" w:color="auto"/>
                <w:right w:val="none" w:sz="0" w:space="0" w:color="auto"/>
              </w:divBdr>
            </w:div>
          </w:divsChild>
        </w:div>
        <w:div w:id="1213033260">
          <w:marLeft w:val="0"/>
          <w:marRight w:val="0"/>
          <w:marTop w:val="0"/>
          <w:marBottom w:val="0"/>
          <w:divBdr>
            <w:top w:val="none" w:sz="0" w:space="0" w:color="auto"/>
            <w:left w:val="none" w:sz="0" w:space="0" w:color="auto"/>
            <w:bottom w:val="none" w:sz="0" w:space="0" w:color="auto"/>
            <w:right w:val="none" w:sz="0" w:space="0" w:color="auto"/>
          </w:divBdr>
          <w:divsChild>
            <w:div w:id="442892570">
              <w:marLeft w:val="0"/>
              <w:marRight w:val="0"/>
              <w:marTop w:val="0"/>
              <w:marBottom w:val="0"/>
              <w:divBdr>
                <w:top w:val="none" w:sz="0" w:space="0" w:color="auto"/>
                <w:left w:val="none" w:sz="0" w:space="0" w:color="auto"/>
                <w:bottom w:val="none" w:sz="0" w:space="0" w:color="auto"/>
                <w:right w:val="none" w:sz="0" w:space="0" w:color="auto"/>
              </w:divBdr>
            </w:div>
          </w:divsChild>
        </w:div>
        <w:div w:id="95568048">
          <w:marLeft w:val="0"/>
          <w:marRight w:val="0"/>
          <w:marTop w:val="0"/>
          <w:marBottom w:val="0"/>
          <w:divBdr>
            <w:top w:val="none" w:sz="0" w:space="0" w:color="auto"/>
            <w:left w:val="none" w:sz="0" w:space="0" w:color="auto"/>
            <w:bottom w:val="none" w:sz="0" w:space="0" w:color="auto"/>
            <w:right w:val="none" w:sz="0" w:space="0" w:color="auto"/>
          </w:divBdr>
          <w:divsChild>
            <w:div w:id="548419685">
              <w:marLeft w:val="0"/>
              <w:marRight w:val="0"/>
              <w:marTop w:val="0"/>
              <w:marBottom w:val="0"/>
              <w:divBdr>
                <w:top w:val="none" w:sz="0" w:space="0" w:color="auto"/>
                <w:left w:val="none" w:sz="0" w:space="0" w:color="auto"/>
                <w:bottom w:val="none" w:sz="0" w:space="0" w:color="auto"/>
                <w:right w:val="none" w:sz="0" w:space="0" w:color="auto"/>
              </w:divBdr>
            </w:div>
          </w:divsChild>
        </w:div>
        <w:div w:id="444540528">
          <w:marLeft w:val="0"/>
          <w:marRight w:val="0"/>
          <w:marTop w:val="0"/>
          <w:marBottom w:val="0"/>
          <w:divBdr>
            <w:top w:val="none" w:sz="0" w:space="0" w:color="auto"/>
            <w:left w:val="none" w:sz="0" w:space="0" w:color="auto"/>
            <w:bottom w:val="none" w:sz="0" w:space="0" w:color="auto"/>
            <w:right w:val="none" w:sz="0" w:space="0" w:color="auto"/>
          </w:divBdr>
          <w:divsChild>
            <w:div w:id="879123757">
              <w:marLeft w:val="0"/>
              <w:marRight w:val="0"/>
              <w:marTop w:val="0"/>
              <w:marBottom w:val="0"/>
              <w:divBdr>
                <w:top w:val="none" w:sz="0" w:space="0" w:color="auto"/>
                <w:left w:val="none" w:sz="0" w:space="0" w:color="auto"/>
                <w:bottom w:val="none" w:sz="0" w:space="0" w:color="auto"/>
                <w:right w:val="none" w:sz="0" w:space="0" w:color="auto"/>
              </w:divBdr>
            </w:div>
          </w:divsChild>
        </w:div>
        <w:div w:id="2035229860">
          <w:marLeft w:val="0"/>
          <w:marRight w:val="0"/>
          <w:marTop w:val="0"/>
          <w:marBottom w:val="0"/>
          <w:divBdr>
            <w:top w:val="none" w:sz="0" w:space="0" w:color="auto"/>
            <w:left w:val="none" w:sz="0" w:space="0" w:color="auto"/>
            <w:bottom w:val="none" w:sz="0" w:space="0" w:color="auto"/>
            <w:right w:val="none" w:sz="0" w:space="0" w:color="auto"/>
          </w:divBdr>
          <w:divsChild>
            <w:div w:id="609431878">
              <w:marLeft w:val="0"/>
              <w:marRight w:val="0"/>
              <w:marTop w:val="0"/>
              <w:marBottom w:val="0"/>
              <w:divBdr>
                <w:top w:val="none" w:sz="0" w:space="0" w:color="auto"/>
                <w:left w:val="none" w:sz="0" w:space="0" w:color="auto"/>
                <w:bottom w:val="none" w:sz="0" w:space="0" w:color="auto"/>
                <w:right w:val="none" w:sz="0" w:space="0" w:color="auto"/>
              </w:divBdr>
            </w:div>
            <w:div w:id="1536968754">
              <w:marLeft w:val="0"/>
              <w:marRight w:val="0"/>
              <w:marTop w:val="0"/>
              <w:marBottom w:val="0"/>
              <w:divBdr>
                <w:top w:val="none" w:sz="0" w:space="0" w:color="auto"/>
                <w:left w:val="none" w:sz="0" w:space="0" w:color="auto"/>
                <w:bottom w:val="none" w:sz="0" w:space="0" w:color="auto"/>
                <w:right w:val="none" w:sz="0" w:space="0" w:color="auto"/>
              </w:divBdr>
            </w:div>
            <w:div w:id="1134179994">
              <w:marLeft w:val="0"/>
              <w:marRight w:val="0"/>
              <w:marTop w:val="0"/>
              <w:marBottom w:val="0"/>
              <w:divBdr>
                <w:top w:val="none" w:sz="0" w:space="0" w:color="auto"/>
                <w:left w:val="none" w:sz="0" w:space="0" w:color="auto"/>
                <w:bottom w:val="none" w:sz="0" w:space="0" w:color="auto"/>
                <w:right w:val="none" w:sz="0" w:space="0" w:color="auto"/>
              </w:divBdr>
            </w:div>
            <w:div w:id="1431971303">
              <w:marLeft w:val="0"/>
              <w:marRight w:val="0"/>
              <w:marTop w:val="0"/>
              <w:marBottom w:val="0"/>
              <w:divBdr>
                <w:top w:val="none" w:sz="0" w:space="0" w:color="auto"/>
                <w:left w:val="none" w:sz="0" w:space="0" w:color="auto"/>
                <w:bottom w:val="none" w:sz="0" w:space="0" w:color="auto"/>
                <w:right w:val="none" w:sz="0" w:space="0" w:color="auto"/>
              </w:divBdr>
            </w:div>
            <w:div w:id="576864112">
              <w:marLeft w:val="0"/>
              <w:marRight w:val="0"/>
              <w:marTop w:val="0"/>
              <w:marBottom w:val="0"/>
              <w:divBdr>
                <w:top w:val="none" w:sz="0" w:space="0" w:color="auto"/>
                <w:left w:val="none" w:sz="0" w:space="0" w:color="auto"/>
                <w:bottom w:val="none" w:sz="0" w:space="0" w:color="auto"/>
                <w:right w:val="none" w:sz="0" w:space="0" w:color="auto"/>
              </w:divBdr>
            </w:div>
            <w:div w:id="1293366160">
              <w:marLeft w:val="0"/>
              <w:marRight w:val="0"/>
              <w:marTop w:val="0"/>
              <w:marBottom w:val="0"/>
              <w:divBdr>
                <w:top w:val="none" w:sz="0" w:space="0" w:color="auto"/>
                <w:left w:val="none" w:sz="0" w:space="0" w:color="auto"/>
                <w:bottom w:val="none" w:sz="0" w:space="0" w:color="auto"/>
                <w:right w:val="none" w:sz="0" w:space="0" w:color="auto"/>
              </w:divBdr>
            </w:div>
            <w:div w:id="743340446">
              <w:marLeft w:val="0"/>
              <w:marRight w:val="0"/>
              <w:marTop w:val="0"/>
              <w:marBottom w:val="0"/>
              <w:divBdr>
                <w:top w:val="none" w:sz="0" w:space="0" w:color="auto"/>
                <w:left w:val="none" w:sz="0" w:space="0" w:color="auto"/>
                <w:bottom w:val="none" w:sz="0" w:space="0" w:color="auto"/>
                <w:right w:val="none" w:sz="0" w:space="0" w:color="auto"/>
              </w:divBdr>
            </w:div>
            <w:div w:id="1137649488">
              <w:marLeft w:val="0"/>
              <w:marRight w:val="0"/>
              <w:marTop w:val="0"/>
              <w:marBottom w:val="0"/>
              <w:divBdr>
                <w:top w:val="none" w:sz="0" w:space="0" w:color="auto"/>
                <w:left w:val="none" w:sz="0" w:space="0" w:color="auto"/>
                <w:bottom w:val="none" w:sz="0" w:space="0" w:color="auto"/>
                <w:right w:val="none" w:sz="0" w:space="0" w:color="auto"/>
              </w:divBdr>
            </w:div>
            <w:div w:id="904410583">
              <w:marLeft w:val="0"/>
              <w:marRight w:val="0"/>
              <w:marTop w:val="0"/>
              <w:marBottom w:val="0"/>
              <w:divBdr>
                <w:top w:val="none" w:sz="0" w:space="0" w:color="auto"/>
                <w:left w:val="none" w:sz="0" w:space="0" w:color="auto"/>
                <w:bottom w:val="none" w:sz="0" w:space="0" w:color="auto"/>
                <w:right w:val="none" w:sz="0" w:space="0" w:color="auto"/>
              </w:divBdr>
            </w:div>
            <w:div w:id="248345604">
              <w:marLeft w:val="0"/>
              <w:marRight w:val="0"/>
              <w:marTop w:val="0"/>
              <w:marBottom w:val="0"/>
              <w:divBdr>
                <w:top w:val="none" w:sz="0" w:space="0" w:color="auto"/>
                <w:left w:val="none" w:sz="0" w:space="0" w:color="auto"/>
                <w:bottom w:val="none" w:sz="0" w:space="0" w:color="auto"/>
                <w:right w:val="none" w:sz="0" w:space="0" w:color="auto"/>
              </w:divBdr>
            </w:div>
          </w:divsChild>
        </w:div>
        <w:div w:id="306053595">
          <w:marLeft w:val="0"/>
          <w:marRight w:val="0"/>
          <w:marTop w:val="0"/>
          <w:marBottom w:val="0"/>
          <w:divBdr>
            <w:top w:val="none" w:sz="0" w:space="0" w:color="auto"/>
            <w:left w:val="none" w:sz="0" w:space="0" w:color="auto"/>
            <w:bottom w:val="none" w:sz="0" w:space="0" w:color="auto"/>
            <w:right w:val="none" w:sz="0" w:space="0" w:color="auto"/>
          </w:divBdr>
          <w:divsChild>
            <w:div w:id="1146970119">
              <w:marLeft w:val="0"/>
              <w:marRight w:val="0"/>
              <w:marTop w:val="0"/>
              <w:marBottom w:val="0"/>
              <w:divBdr>
                <w:top w:val="none" w:sz="0" w:space="0" w:color="auto"/>
                <w:left w:val="none" w:sz="0" w:space="0" w:color="auto"/>
                <w:bottom w:val="none" w:sz="0" w:space="0" w:color="auto"/>
                <w:right w:val="none" w:sz="0" w:space="0" w:color="auto"/>
              </w:divBdr>
            </w:div>
          </w:divsChild>
        </w:div>
        <w:div w:id="1162164779">
          <w:marLeft w:val="0"/>
          <w:marRight w:val="0"/>
          <w:marTop w:val="0"/>
          <w:marBottom w:val="0"/>
          <w:divBdr>
            <w:top w:val="none" w:sz="0" w:space="0" w:color="auto"/>
            <w:left w:val="none" w:sz="0" w:space="0" w:color="auto"/>
            <w:bottom w:val="none" w:sz="0" w:space="0" w:color="auto"/>
            <w:right w:val="none" w:sz="0" w:space="0" w:color="auto"/>
          </w:divBdr>
          <w:divsChild>
            <w:div w:id="1220242004">
              <w:marLeft w:val="0"/>
              <w:marRight w:val="0"/>
              <w:marTop w:val="0"/>
              <w:marBottom w:val="0"/>
              <w:divBdr>
                <w:top w:val="none" w:sz="0" w:space="0" w:color="auto"/>
                <w:left w:val="none" w:sz="0" w:space="0" w:color="auto"/>
                <w:bottom w:val="none" w:sz="0" w:space="0" w:color="auto"/>
                <w:right w:val="none" w:sz="0" w:space="0" w:color="auto"/>
              </w:divBdr>
            </w:div>
          </w:divsChild>
        </w:div>
        <w:div w:id="817692833">
          <w:marLeft w:val="0"/>
          <w:marRight w:val="0"/>
          <w:marTop w:val="0"/>
          <w:marBottom w:val="0"/>
          <w:divBdr>
            <w:top w:val="none" w:sz="0" w:space="0" w:color="auto"/>
            <w:left w:val="none" w:sz="0" w:space="0" w:color="auto"/>
            <w:bottom w:val="none" w:sz="0" w:space="0" w:color="auto"/>
            <w:right w:val="none" w:sz="0" w:space="0" w:color="auto"/>
          </w:divBdr>
          <w:divsChild>
            <w:div w:id="707803731">
              <w:marLeft w:val="0"/>
              <w:marRight w:val="0"/>
              <w:marTop w:val="0"/>
              <w:marBottom w:val="0"/>
              <w:divBdr>
                <w:top w:val="none" w:sz="0" w:space="0" w:color="auto"/>
                <w:left w:val="none" w:sz="0" w:space="0" w:color="auto"/>
                <w:bottom w:val="none" w:sz="0" w:space="0" w:color="auto"/>
                <w:right w:val="none" w:sz="0" w:space="0" w:color="auto"/>
              </w:divBdr>
            </w:div>
            <w:div w:id="188417705">
              <w:marLeft w:val="0"/>
              <w:marRight w:val="0"/>
              <w:marTop w:val="0"/>
              <w:marBottom w:val="0"/>
              <w:divBdr>
                <w:top w:val="none" w:sz="0" w:space="0" w:color="auto"/>
                <w:left w:val="none" w:sz="0" w:space="0" w:color="auto"/>
                <w:bottom w:val="none" w:sz="0" w:space="0" w:color="auto"/>
                <w:right w:val="none" w:sz="0" w:space="0" w:color="auto"/>
              </w:divBdr>
            </w:div>
            <w:div w:id="374038686">
              <w:marLeft w:val="0"/>
              <w:marRight w:val="0"/>
              <w:marTop w:val="0"/>
              <w:marBottom w:val="0"/>
              <w:divBdr>
                <w:top w:val="none" w:sz="0" w:space="0" w:color="auto"/>
                <w:left w:val="none" w:sz="0" w:space="0" w:color="auto"/>
                <w:bottom w:val="none" w:sz="0" w:space="0" w:color="auto"/>
                <w:right w:val="none" w:sz="0" w:space="0" w:color="auto"/>
              </w:divBdr>
            </w:div>
          </w:divsChild>
        </w:div>
        <w:div w:id="766341637">
          <w:marLeft w:val="0"/>
          <w:marRight w:val="0"/>
          <w:marTop w:val="0"/>
          <w:marBottom w:val="0"/>
          <w:divBdr>
            <w:top w:val="none" w:sz="0" w:space="0" w:color="auto"/>
            <w:left w:val="none" w:sz="0" w:space="0" w:color="auto"/>
            <w:bottom w:val="none" w:sz="0" w:space="0" w:color="auto"/>
            <w:right w:val="none" w:sz="0" w:space="0" w:color="auto"/>
          </w:divBdr>
          <w:divsChild>
            <w:div w:id="905453738">
              <w:marLeft w:val="0"/>
              <w:marRight w:val="0"/>
              <w:marTop w:val="0"/>
              <w:marBottom w:val="0"/>
              <w:divBdr>
                <w:top w:val="none" w:sz="0" w:space="0" w:color="auto"/>
                <w:left w:val="none" w:sz="0" w:space="0" w:color="auto"/>
                <w:bottom w:val="none" w:sz="0" w:space="0" w:color="auto"/>
                <w:right w:val="none" w:sz="0" w:space="0" w:color="auto"/>
              </w:divBdr>
            </w:div>
          </w:divsChild>
        </w:div>
        <w:div w:id="1309896897">
          <w:marLeft w:val="0"/>
          <w:marRight w:val="0"/>
          <w:marTop w:val="0"/>
          <w:marBottom w:val="0"/>
          <w:divBdr>
            <w:top w:val="none" w:sz="0" w:space="0" w:color="auto"/>
            <w:left w:val="none" w:sz="0" w:space="0" w:color="auto"/>
            <w:bottom w:val="none" w:sz="0" w:space="0" w:color="auto"/>
            <w:right w:val="none" w:sz="0" w:space="0" w:color="auto"/>
          </w:divBdr>
          <w:divsChild>
            <w:div w:id="1322663015">
              <w:marLeft w:val="0"/>
              <w:marRight w:val="0"/>
              <w:marTop w:val="0"/>
              <w:marBottom w:val="0"/>
              <w:divBdr>
                <w:top w:val="none" w:sz="0" w:space="0" w:color="auto"/>
                <w:left w:val="none" w:sz="0" w:space="0" w:color="auto"/>
                <w:bottom w:val="none" w:sz="0" w:space="0" w:color="auto"/>
                <w:right w:val="none" w:sz="0" w:space="0" w:color="auto"/>
              </w:divBdr>
            </w:div>
          </w:divsChild>
        </w:div>
        <w:div w:id="577247276">
          <w:marLeft w:val="0"/>
          <w:marRight w:val="0"/>
          <w:marTop w:val="0"/>
          <w:marBottom w:val="0"/>
          <w:divBdr>
            <w:top w:val="none" w:sz="0" w:space="0" w:color="auto"/>
            <w:left w:val="none" w:sz="0" w:space="0" w:color="auto"/>
            <w:bottom w:val="none" w:sz="0" w:space="0" w:color="auto"/>
            <w:right w:val="none" w:sz="0" w:space="0" w:color="auto"/>
          </w:divBdr>
          <w:divsChild>
            <w:div w:id="1347708115">
              <w:marLeft w:val="0"/>
              <w:marRight w:val="0"/>
              <w:marTop w:val="0"/>
              <w:marBottom w:val="0"/>
              <w:divBdr>
                <w:top w:val="none" w:sz="0" w:space="0" w:color="auto"/>
                <w:left w:val="none" w:sz="0" w:space="0" w:color="auto"/>
                <w:bottom w:val="none" w:sz="0" w:space="0" w:color="auto"/>
                <w:right w:val="none" w:sz="0" w:space="0" w:color="auto"/>
              </w:divBdr>
            </w:div>
          </w:divsChild>
        </w:div>
        <w:div w:id="601493395">
          <w:marLeft w:val="0"/>
          <w:marRight w:val="0"/>
          <w:marTop w:val="0"/>
          <w:marBottom w:val="0"/>
          <w:divBdr>
            <w:top w:val="none" w:sz="0" w:space="0" w:color="auto"/>
            <w:left w:val="none" w:sz="0" w:space="0" w:color="auto"/>
            <w:bottom w:val="none" w:sz="0" w:space="0" w:color="auto"/>
            <w:right w:val="none" w:sz="0" w:space="0" w:color="auto"/>
          </w:divBdr>
          <w:divsChild>
            <w:div w:id="1385517980">
              <w:marLeft w:val="0"/>
              <w:marRight w:val="0"/>
              <w:marTop w:val="0"/>
              <w:marBottom w:val="0"/>
              <w:divBdr>
                <w:top w:val="none" w:sz="0" w:space="0" w:color="auto"/>
                <w:left w:val="none" w:sz="0" w:space="0" w:color="auto"/>
                <w:bottom w:val="none" w:sz="0" w:space="0" w:color="auto"/>
                <w:right w:val="none" w:sz="0" w:space="0" w:color="auto"/>
              </w:divBdr>
            </w:div>
          </w:divsChild>
        </w:div>
        <w:div w:id="185094471">
          <w:marLeft w:val="0"/>
          <w:marRight w:val="0"/>
          <w:marTop w:val="0"/>
          <w:marBottom w:val="0"/>
          <w:divBdr>
            <w:top w:val="none" w:sz="0" w:space="0" w:color="auto"/>
            <w:left w:val="none" w:sz="0" w:space="0" w:color="auto"/>
            <w:bottom w:val="none" w:sz="0" w:space="0" w:color="auto"/>
            <w:right w:val="none" w:sz="0" w:space="0" w:color="auto"/>
          </w:divBdr>
          <w:divsChild>
            <w:div w:id="102923153">
              <w:marLeft w:val="0"/>
              <w:marRight w:val="0"/>
              <w:marTop w:val="0"/>
              <w:marBottom w:val="0"/>
              <w:divBdr>
                <w:top w:val="none" w:sz="0" w:space="0" w:color="auto"/>
                <w:left w:val="none" w:sz="0" w:space="0" w:color="auto"/>
                <w:bottom w:val="none" w:sz="0" w:space="0" w:color="auto"/>
                <w:right w:val="none" w:sz="0" w:space="0" w:color="auto"/>
              </w:divBdr>
            </w:div>
          </w:divsChild>
        </w:div>
        <w:div w:id="2093309328">
          <w:marLeft w:val="0"/>
          <w:marRight w:val="0"/>
          <w:marTop w:val="0"/>
          <w:marBottom w:val="0"/>
          <w:divBdr>
            <w:top w:val="none" w:sz="0" w:space="0" w:color="auto"/>
            <w:left w:val="none" w:sz="0" w:space="0" w:color="auto"/>
            <w:bottom w:val="none" w:sz="0" w:space="0" w:color="auto"/>
            <w:right w:val="none" w:sz="0" w:space="0" w:color="auto"/>
          </w:divBdr>
          <w:divsChild>
            <w:div w:id="5988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3746">
      <w:bodyDiv w:val="1"/>
      <w:marLeft w:val="0"/>
      <w:marRight w:val="0"/>
      <w:marTop w:val="0"/>
      <w:marBottom w:val="0"/>
      <w:divBdr>
        <w:top w:val="none" w:sz="0" w:space="0" w:color="auto"/>
        <w:left w:val="none" w:sz="0" w:space="0" w:color="auto"/>
        <w:bottom w:val="none" w:sz="0" w:space="0" w:color="auto"/>
        <w:right w:val="none" w:sz="0" w:space="0" w:color="auto"/>
      </w:divBdr>
    </w:div>
    <w:div w:id="2097554280">
      <w:bodyDiv w:val="1"/>
      <w:marLeft w:val="0"/>
      <w:marRight w:val="0"/>
      <w:marTop w:val="0"/>
      <w:marBottom w:val="0"/>
      <w:divBdr>
        <w:top w:val="none" w:sz="0" w:space="0" w:color="auto"/>
        <w:left w:val="none" w:sz="0" w:space="0" w:color="auto"/>
        <w:bottom w:val="none" w:sz="0" w:space="0" w:color="auto"/>
        <w:right w:val="none" w:sz="0" w:space="0" w:color="auto"/>
      </w:divBdr>
    </w:div>
    <w:div w:id="2100250760">
      <w:bodyDiv w:val="1"/>
      <w:marLeft w:val="0"/>
      <w:marRight w:val="0"/>
      <w:marTop w:val="0"/>
      <w:marBottom w:val="0"/>
      <w:divBdr>
        <w:top w:val="none" w:sz="0" w:space="0" w:color="auto"/>
        <w:left w:val="none" w:sz="0" w:space="0" w:color="auto"/>
        <w:bottom w:val="none" w:sz="0" w:space="0" w:color="auto"/>
        <w:right w:val="none" w:sz="0" w:space="0" w:color="auto"/>
      </w:divBdr>
    </w:div>
    <w:div w:id="2104105414">
      <w:bodyDiv w:val="1"/>
      <w:marLeft w:val="0"/>
      <w:marRight w:val="0"/>
      <w:marTop w:val="0"/>
      <w:marBottom w:val="0"/>
      <w:divBdr>
        <w:top w:val="none" w:sz="0" w:space="0" w:color="auto"/>
        <w:left w:val="none" w:sz="0" w:space="0" w:color="auto"/>
        <w:bottom w:val="none" w:sz="0" w:space="0" w:color="auto"/>
        <w:right w:val="none" w:sz="0" w:space="0" w:color="auto"/>
      </w:divBdr>
    </w:div>
    <w:div w:id="2105345528">
      <w:bodyDiv w:val="1"/>
      <w:marLeft w:val="0"/>
      <w:marRight w:val="0"/>
      <w:marTop w:val="0"/>
      <w:marBottom w:val="0"/>
      <w:divBdr>
        <w:top w:val="none" w:sz="0" w:space="0" w:color="auto"/>
        <w:left w:val="none" w:sz="0" w:space="0" w:color="auto"/>
        <w:bottom w:val="none" w:sz="0" w:space="0" w:color="auto"/>
        <w:right w:val="none" w:sz="0" w:space="0" w:color="auto"/>
      </w:divBdr>
    </w:div>
    <w:div w:id="2110348395">
      <w:bodyDiv w:val="1"/>
      <w:marLeft w:val="0"/>
      <w:marRight w:val="0"/>
      <w:marTop w:val="0"/>
      <w:marBottom w:val="0"/>
      <w:divBdr>
        <w:top w:val="none" w:sz="0" w:space="0" w:color="auto"/>
        <w:left w:val="none" w:sz="0" w:space="0" w:color="auto"/>
        <w:bottom w:val="none" w:sz="0" w:space="0" w:color="auto"/>
        <w:right w:val="none" w:sz="0" w:space="0" w:color="auto"/>
      </w:divBdr>
      <w:divsChild>
        <w:div w:id="1785036768">
          <w:marLeft w:val="0"/>
          <w:marRight w:val="0"/>
          <w:marTop w:val="0"/>
          <w:marBottom w:val="0"/>
          <w:divBdr>
            <w:top w:val="none" w:sz="0" w:space="0" w:color="auto"/>
            <w:left w:val="none" w:sz="0" w:space="0" w:color="auto"/>
            <w:bottom w:val="none" w:sz="0" w:space="0" w:color="auto"/>
            <w:right w:val="none" w:sz="0" w:space="0" w:color="auto"/>
          </w:divBdr>
          <w:divsChild>
            <w:div w:id="743332259">
              <w:marLeft w:val="0"/>
              <w:marRight w:val="0"/>
              <w:marTop w:val="0"/>
              <w:marBottom w:val="0"/>
              <w:divBdr>
                <w:top w:val="none" w:sz="0" w:space="0" w:color="auto"/>
                <w:left w:val="none" w:sz="0" w:space="0" w:color="auto"/>
                <w:bottom w:val="none" w:sz="0" w:space="0" w:color="auto"/>
                <w:right w:val="none" w:sz="0" w:space="0" w:color="auto"/>
              </w:divBdr>
            </w:div>
          </w:divsChild>
        </w:div>
        <w:div w:id="1534070722">
          <w:marLeft w:val="0"/>
          <w:marRight w:val="0"/>
          <w:marTop w:val="0"/>
          <w:marBottom w:val="0"/>
          <w:divBdr>
            <w:top w:val="none" w:sz="0" w:space="0" w:color="auto"/>
            <w:left w:val="none" w:sz="0" w:space="0" w:color="auto"/>
            <w:bottom w:val="none" w:sz="0" w:space="0" w:color="auto"/>
            <w:right w:val="none" w:sz="0" w:space="0" w:color="auto"/>
          </w:divBdr>
          <w:divsChild>
            <w:div w:id="1835873456">
              <w:marLeft w:val="0"/>
              <w:marRight w:val="0"/>
              <w:marTop w:val="0"/>
              <w:marBottom w:val="0"/>
              <w:divBdr>
                <w:top w:val="none" w:sz="0" w:space="0" w:color="auto"/>
                <w:left w:val="none" w:sz="0" w:space="0" w:color="auto"/>
                <w:bottom w:val="none" w:sz="0" w:space="0" w:color="auto"/>
                <w:right w:val="none" w:sz="0" w:space="0" w:color="auto"/>
              </w:divBdr>
            </w:div>
          </w:divsChild>
        </w:div>
        <w:div w:id="407848572">
          <w:marLeft w:val="0"/>
          <w:marRight w:val="0"/>
          <w:marTop w:val="0"/>
          <w:marBottom w:val="0"/>
          <w:divBdr>
            <w:top w:val="none" w:sz="0" w:space="0" w:color="auto"/>
            <w:left w:val="none" w:sz="0" w:space="0" w:color="auto"/>
            <w:bottom w:val="none" w:sz="0" w:space="0" w:color="auto"/>
            <w:right w:val="none" w:sz="0" w:space="0" w:color="auto"/>
          </w:divBdr>
          <w:divsChild>
            <w:div w:id="376471391">
              <w:marLeft w:val="0"/>
              <w:marRight w:val="0"/>
              <w:marTop w:val="0"/>
              <w:marBottom w:val="0"/>
              <w:divBdr>
                <w:top w:val="none" w:sz="0" w:space="0" w:color="auto"/>
                <w:left w:val="none" w:sz="0" w:space="0" w:color="auto"/>
                <w:bottom w:val="none" w:sz="0" w:space="0" w:color="auto"/>
                <w:right w:val="none" w:sz="0" w:space="0" w:color="auto"/>
              </w:divBdr>
            </w:div>
          </w:divsChild>
        </w:div>
        <w:div w:id="2020153824">
          <w:marLeft w:val="0"/>
          <w:marRight w:val="0"/>
          <w:marTop w:val="0"/>
          <w:marBottom w:val="0"/>
          <w:divBdr>
            <w:top w:val="none" w:sz="0" w:space="0" w:color="auto"/>
            <w:left w:val="none" w:sz="0" w:space="0" w:color="auto"/>
            <w:bottom w:val="none" w:sz="0" w:space="0" w:color="auto"/>
            <w:right w:val="none" w:sz="0" w:space="0" w:color="auto"/>
          </w:divBdr>
          <w:divsChild>
            <w:div w:id="418721138">
              <w:marLeft w:val="0"/>
              <w:marRight w:val="0"/>
              <w:marTop w:val="0"/>
              <w:marBottom w:val="0"/>
              <w:divBdr>
                <w:top w:val="none" w:sz="0" w:space="0" w:color="auto"/>
                <w:left w:val="none" w:sz="0" w:space="0" w:color="auto"/>
                <w:bottom w:val="none" w:sz="0" w:space="0" w:color="auto"/>
                <w:right w:val="none" w:sz="0" w:space="0" w:color="auto"/>
              </w:divBdr>
            </w:div>
          </w:divsChild>
        </w:div>
        <w:div w:id="227427449">
          <w:marLeft w:val="0"/>
          <w:marRight w:val="0"/>
          <w:marTop w:val="0"/>
          <w:marBottom w:val="0"/>
          <w:divBdr>
            <w:top w:val="none" w:sz="0" w:space="0" w:color="auto"/>
            <w:left w:val="none" w:sz="0" w:space="0" w:color="auto"/>
            <w:bottom w:val="none" w:sz="0" w:space="0" w:color="auto"/>
            <w:right w:val="none" w:sz="0" w:space="0" w:color="auto"/>
          </w:divBdr>
          <w:divsChild>
            <w:div w:id="623538334">
              <w:marLeft w:val="0"/>
              <w:marRight w:val="0"/>
              <w:marTop w:val="0"/>
              <w:marBottom w:val="0"/>
              <w:divBdr>
                <w:top w:val="none" w:sz="0" w:space="0" w:color="auto"/>
                <w:left w:val="none" w:sz="0" w:space="0" w:color="auto"/>
                <w:bottom w:val="none" w:sz="0" w:space="0" w:color="auto"/>
                <w:right w:val="none" w:sz="0" w:space="0" w:color="auto"/>
              </w:divBdr>
            </w:div>
          </w:divsChild>
        </w:div>
        <w:div w:id="519705782">
          <w:marLeft w:val="0"/>
          <w:marRight w:val="0"/>
          <w:marTop w:val="0"/>
          <w:marBottom w:val="0"/>
          <w:divBdr>
            <w:top w:val="none" w:sz="0" w:space="0" w:color="auto"/>
            <w:left w:val="none" w:sz="0" w:space="0" w:color="auto"/>
            <w:bottom w:val="none" w:sz="0" w:space="0" w:color="auto"/>
            <w:right w:val="none" w:sz="0" w:space="0" w:color="auto"/>
          </w:divBdr>
          <w:divsChild>
            <w:div w:id="52975259">
              <w:marLeft w:val="0"/>
              <w:marRight w:val="0"/>
              <w:marTop w:val="0"/>
              <w:marBottom w:val="0"/>
              <w:divBdr>
                <w:top w:val="none" w:sz="0" w:space="0" w:color="auto"/>
                <w:left w:val="none" w:sz="0" w:space="0" w:color="auto"/>
                <w:bottom w:val="none" w:sz="0" w:space="0" w:color="auto"/>
                <w:right w:val="none" w:sz="0" w:space="0" w:color="auto"/>
              </w:divBdr>
            </w:div>
          </w:divsChild>
        </w:div>
        <w:div w:id="185098612">
          <w:marLeft w:val="0"/>
          <w:marRight w:val="0"/>
          <w:marTop w:val="0"/>
          <w:marBottom w:val="0"/>
          <w:divBdr>
            <w:top w:val="none" w:sz="0" w:space="0" w:color="auto"/>
            <w:left w:val="none" w:sz="0" w:space="0" w:color="auto"/>
            <w:bottom w:val="none" w:sz="0" w:space="0" w:color="auto"/>
            <w:right w:val="none" w:sz="0" w:space="0" w:color="auto"/>
          </w:divBdr>
          <w:divsChild>
            <w:div w:id="250431230">
              <w:marLeft w:val="0"/>
              <w:marRight w:val="0"/>
              <w:marTop w:val="0"/>
              <w:marBottom w:val="0"/>
              <w:divBdr>
                <w:top w:val="none" w:sz="0" w:space="0" w:color="auto"/>
                <w:left w:val="none" w:sz="0" w:space="0" w:color="auto"/>
                <w:bottom w:val="none" w:sz="0" w:space="0" w:color="auto"/>
                <w:right w:val="none" w:sz="0" w:space="0" w:color="auto"/>
              </w:divBdr>
            </w:div>
          </w:divsChild>
        </w:div>
        <w:div w:id="1663048984">
          <w:marLeft w:val="0"/>
          <w:marRight w:val="0"/>
          <w:marTop w:val="0"/>
          <w:marBottom w:val="0"/>
          <w:divBdr>
            <w:top w:val="none" w:sz="0" w:space="0" w:color="auto"/>
            <w:left w:val="none" w:sz="0" w:space="0" w:color="auto"/>
            <w:bottom w:val="none" w:sz="0" w:space="0" w:color="auto"/>
            <w:right w:val="none" w:sz="0" w:space="0" w:color="auto"/>
          </w:divBdr>
          <w:divsChild>
            <w:div w:id="884605578">
              <w:marLeft w:val="0"/>
              <w:marRight w:val="0"/>
              <w:marTop w:val="0"/>
              <w:marBottom w:val="0"/>
              <w:divBdr>
                <w:top w:val="none" w:sz="0" w:space="0" w:color="auto"/>
                <w:left w:val="none" w:sz="0" w:space="0" w:color="auto"/>
                <w:bottom w:val="none" w:sz="0" w:space="0" w:color="auto"/>
                <w:right w:val="none" w:sz="0" w:space="0" w:color="auto"/>
              </w:divBdr>
            </w:div>
          </w:divsChild>
        </w:div>
        <w:div w:id="216162660">
          <w:marLeft w:val="0"/>
          <w:marRight w:val="0"/>
          <w:marTop w:val="0"/>
          <w:marBottom w:val="0"/>
          <w:divBdr>
            <w:top w:val="none" w:sz="0" w:space="0" w:color="auto"/>
            <w:left w:val="none" w:sz="0" w:space="0" w:color="auto"/>
            <w:bottom w:val="none" w:sz="0" w:space="0" w:color="auto"/>
            <w:right w:val="none" w:sz="0" w:space="0" w:color="auto"/>
          </w:divBdr>
          <w:divsChild>
            <w:div w:id="538973039">
              <w:marLeft w:val="0"/>
              <w:marRight w:val="0"/>
              <w:marTop w:val="0"/>
              <w:marBottom w:val="0"/>
              <w:divBdr>
                <w:top w:val="none" w:sz="0" w:space="0" w:color="auto"/>
                <w:left w:val="none" w:sz="0" w:space="0" w:color="auto"/>
                <w:bottom w:val="none" w:sz="0" w:space="0" w:color="auto"/>
                <w:right w:val="none" w:sz="0" w:space="0" w:color="auto"/>
              </w:divBdr>
            </w:div>
          </w:divsChild>
        </w:div>
        <w:div w:id="898635417">
          <w:marLeft w:val="0"/>
          <w:marRight w:val="0"/>
          <w:marTop w:val="0"/>
          <w:marBottom w:val="0"/>
          <w:divBdr>
            <w:top w:val="none" w:sz="0" w:space="0" w:color="auto"/>
            <w:left w:val="none" w:sz="0" w:space="0" w:color="auto"/>
            <w:bottom w:val="none" w:sz="0" w:space="0" w:color="auto"/>
            <w:right w:val="none" w:sz="0" w:space="0" w:color="auto"/>
          </w:divBdr>
          <w:divsChild>
            <w:div w:id="1784380606">
              <w:marLeft w:val="0"/>
              <w:marRight w:val="0"/>
              <w:marTop w:val="0"/>
              <w:marBottom w:val="0"/>
              <w:divBdr>
                <w:top w:val="none" w:sz="0" w:space="0" w:color="auto"/>
                <w:left w:val="none" w:sz="0" w:space="0" w:color="auto"/>
                <w:bottom w:val="none" w:sz="0" w:space="0" w:color="auto"/>
                <w:right w:val="none" w:sz="0" w:space="0" w:color="auto"/>
              </w:divBdr>
            </w:div>
          </w:divsChild>
        </w:div>
        <w:div w:id="348139006">
          <w:marLeft w:val="0"/>
          <w:marRight w:val="0"/>
          <w:marTop w:val="0"/>
          <w:marBottom w:val="0"/>
          <w:divBdr>
            <w:top w:val="none" w:sz="0" w:space="0" w:color="auto"/>
            <w:left w:val="none" w:sz="0" w:space="0" w:color="auto"/>
            <w:bottom w:val="none" w:sz="0" w:space="0" w:color="auto"/>
            <w:right w:val="none" w:sz="0" w:space="0" w:color="auto"/>
          </w:divBdr>
          <w:divsChild>
            <w:div w:id="154686931">
              <w:marLeft w:val="0"/>
              <w:marRight w:val="0"/>
              <w:marTop w:val="0"/>
              <w:marBottom w:val="0"/>
              <w:divBdr>
                <w:top w:val="none" w:sz="0" w:space="0" w:color="auto"/>
                <w:left w:val="none" w:sz="0" w:space="0" w:color="auto"/>
                <w:bottom w:val="none" w:sz="0" w:space="0" w:color="auto"/>
                <w:right w:val="none" w:sz="0" w:space="0" w:color="auto"/>
              </w:divBdr>
            </w:div>
          </w:divsChild>
        </w:div>
        <w:div w:id="1231308761">
          <w:marLeft w:val="0"/>
          <w:marRight w:val="0"/>
          <w:marTop w:val="0"/>
          <w:marBottom w:val="0"/>
          <w:divBdr>
            <w:top w:val="none" w:sz="0" w:space="0" w:color="auto"/>
            <w:left w:val="none" w:sz="0" w:space="0" w:color="auto"/>
            <w:bottom w:val="none" w:sz="0" w:space="0" w:color="auto"/>
            <w:right w:val="none" w:sz="0" w:space="0" w:color="auto"/>
          </w:divBdr>
          <w:divsChild>
            <w:div w:id="66852514">
              <w:marLeft w:val="0"/>
              <w:marRight w:val="0"/>
              <w:marTop w:val="0"/>
              <w:marBottom w:val="0"/>
              <w:divBdr>
                <w:top w:val="none" w:sz="0" w:space="0" w:color="auto"/>
                <w:left w:val="none" w:sz="0" w:space="0" w:color="auto"/>
                <w:bottom w:val="none" w:sz="0" w:space="0" w:color="auto"/>
                <w:right w:val="none" w:sz="0" w:space="0" w:color="auto"/>
              </w:divBdr>
            </w:div>
          </w:divsChild>
        </w:div>
        <w:div w:id="144519126">
          <w:marLeft w:val="0"/>
          <w:marRight w:val="0"/>
          <w:marTop w:val="0"/>
          <w:marBottom w:val="0"/>
          <w:divBdr>
            <w:top w:val="none" w:sz="0" w:space="0" w:color="auto"/>
            <w:left w:val="none" w:sz="0" w:space="0" w:color="auto"/>
            <w:bottom w:val="none" w:sz="0" w:space="0" w:color="auto"/>
            <w:right w:val="none" w:sz="0" w:space="0" w:color="auto"/>
          </w:divBdr>
          <w:divsChild>
            <w:div w:id="2078353174">
              <w:marLeft w:val="0"/>
              <w:marRight w:val="0"/>
              <w:marTop w:val="0"/>
              <w:marBottom w:val="0"/>
              <w:divBdr>
                <w:top w:val="none" w:sz="0" w:space="0" w:color="auto"/>
                <w:left w:val="none" w:sz="0" w:space="0" w:color="auto"/>
                <w:bottom w:val="none" w:sz="0" w:space="0" w:color="auto"/>
                <w:right w:val="none" w:sz="0" w:space="0" w:color="auto"/>
              </w:divBdr>
            </w:div>
          </w:divsChild>
        </w:div>
        <w:div w:id="530145399">
          <w:marLeft w:val="0"/>
          <w:marRight w:val="0"/>
          <w:marTop w:val="0"/>
          <w:marBottom w:val="0"/>
          <w:divBdr>
            <w:top w:val="none" w:sz="0" w:space="0" w:color="auto"/>
            <w:left w:val="none" w:sz="0" w:space="0" w:color="auto"/>
            <w:bottom w:val="none" w:sz="0" w:space="0" w:color="auto"/>
            <w:right w:val="none" w:sz="0" w:space="0" w:color="auto"/>
          </w:divBdr>
          <w:divsChild>
            <w:div w:id="888226131">
              <w:marLeft w:val="0"/>
              <w:marRight w:val="0"/>
              <w:marTop w:val="0"/>
              <w:marBottom w:val="0"/>
              <w:divBdr>
                <w:top w:val="none" w:sz="0" w:space="0" w:color="auto"/>
                <w:left w:val="none" w:sz="0" w:space="0" w:color="auto"/>
                <w:bottom w:val="none" w:sz="0" w:space="0" w:color="auto"/>
                <w:right w:val="none" w:sz="0" w:space="0" w:color="auto"/>
              </w:divBdr>
            </w:div>
          </w:divsChild>
        </w:div>
        <w:div w:id="548612404">
          <w:marLeft w:val="0"/>
          <w:marRight w:val="0"/>
          <w:marTop w:val="0"/>
          <w:marBottom w:val="0"/>
          <w:divBdr>
            <w:top w:val="none" w:sz="0" w:space="0" w:color="auto"/>
            <w:left w:val="none" w:sz="0" w:space="0" w:color="auto"/>
            <w:bottom w:val="none" w:sz="0" w:space="0" w:color="auto"/>
            <w:right w:val="none" w:sz="0" w:space="0" w:color="auto"/>
          </w:divBdr>
          <w:divsChild>
            <w:div w:id="1213880117">
              <w:marLeft w:val="0"/>
              <w:marRight w:val="0"/>
              <w:marTop w:val="0"/>
              <w:marBottom w:val="0"/>
              <w:divBdr>
                <w:top w:val="none" w:sz="0" w:space="0" w:color="auto"/>
                <w:left w:val="none" w:sz="0" w:space="0" w:color="auto"/>
                <w:bottom w:val="none" w:sz="0" w:space="0" w:color="auto"/>
                <w:right w:val="none" w:sz="0" w:space="0" w:color="auto"/>
              </w:divBdr>
            </w:div>
          </w:divsChild>
        </w:div>
        <w:div w:id="1206911122">
          <w:marLeft w:val="0"/>
          <w:marRight w:val="0"/>
          <w:marTop w:val="0"/>
          <w:marBottom w:val="0"/>
          <w:divBdr>
            <w:top w:val="none" w:sz="0" w:space="0" w:color="auto"/>
            <w:left w:val="none" w:sz="0" w:space="0" w:color="auto"/>
            <w:bottom w:val="none" w:sz="0" w:space="0" w:color="auto"/>
            <w:right w:val="none" w:sz="0" w:space="0" w:color="auto"/>
          </w:divBdr>
          <w:divsChild>
            <w:div w:id="1450667488">
              <w:marLeft w:val="0"/>
              <w:marRight w:val="0"/>
              <w:marTop w:val="0"/>
              <w:marBottom w:val="0"/>
              <w:divBdr>
                <w:top w:val="none" w:sz="0" w:space="0" w:color="auto"/>
                <w:left w:val="none" w:sz="0" w:space="0" w:color="auto"/>
                <w:bottom w:val="none" w:sz="0" w:space="0" w:color="auto"/>
                <w:right w:val="none" w:sz="0" w:space="0" w:color="auto"/>
              </w:divBdr>
            </w:div>
          </w:divsChild>
        </w:div>
        <w:div w:id="2051833555">
          <w:marLeft w:val="0"/>
          <w:marRight w:val="0"/>
          <w:marTop w:val="0"/>
          <w:marBottom w:val="0"/>
          <w:divBdr>
            <w:top w:val="none" w:sz="0" w:space="0" w:color="auto"/>
            <w:left w:val="none" w:sz="0" w:space="0" w:color="auto"/>
            <w:bottom w:val="none" w:sz="0" w:space="0" w:color="auto"/>
            <w:right w:val="none" w:sz="0" w:space="0" w:color="auto"/>
          </w:divBdr>
          <w:divsChild>
            <w:div w:id="2055153490">
              <w:marLeft w:val="0"/>
              <w:marRight w:val="0"/>
              <w:marTop w:val="0"/>
              <w:marBottom w:val="0"/>
              <w:divBdr>
                <w:top w:val="none" w:sz="0" w:space="0" w:color="auto"/>
                <w:left w:val="none" w:sz="0" w:space="0" w:color="auto"/>
                <w:bottom w:val="none" w:sz="0" w:space="0" w:color="auto"/>
                <w:right w:val="none" w:sz="0" w:space="0" w:color="auto"/>
              </w:divBdr>
            </w:div>
          </w:divsChild>
        </w:div>
        <w:div w:id="1979525903">
          <w:marLeft w:val="0"/>
          <w:marRight w:val="0"/>
          <w:marTop w:val="0"/>
          <w:marBottom w:val="0"/>
          <w:divBdr>
            <w:top w:val="none" w:sz="0" w:space="0" w:color="auto"/>
            <w:left w:val="none" w:sz="0" w:space="0" w:color="auto"/>
            <w:bottom w:val="none" w:sz="0" w:space="0" w:color="auto"/>
            <w:right w:val="none" w:sz="0" w:space="0" w:color="auto"/>
          </w:divBdr>
          <w:divsChild>
            <w:div w:id="413357438">
              <w:marLeft w:val="0"/>
              <w:marRight w:val="0"/>
              <w:marTop w:val="0"/>
              <w:marBottom w:val="0"/>
              <w:divBdr>
                <w:top w:val="none" w:sz="0" w:space="0" w:color="auto"/>
                <w:left w:val="none" w:sz="0" w:space="0" w:color="auto"/>
                <w:bottom w:val="none" w:sz="0" w:space="0" w:color="auto"/>
                <w:right w:val="none" w:sz="0" w:space="0" w:color="auto"/>
              </w:divBdr>
            </w:div>
          </w:divsChild>
        </w:div>
        <w:div w:id="1481114772">
          <w:marLeft w:val="0"/>
          <w:marRight w:val="0"/>
          <w:marTop w:val="0"/>
          <w:marBottom w:val="0"/>
          <w:divBdr>
            <w:top w:val="none" w:sz="0" w:space="0" w:color="auto"/>
            <w:left w:val="none" w:sz="0" w:space="0" w:color="auto"/>
            <w:bottom w:val="none" w:sz="0" w:space="0" w:color="auto"/>
            <w:right w:val="none" w:sz="0" w:space="0" w:color="auto"/>
          </w:divBdr>
          <w:divsChild>
            <w:div w:id="2078159938">
              <w:marLeft w:val="0"/>
              <w:marRight w:val="0"/>
              <w:marTop w:val="0"/>
              <w:marBottom w:val="0"/>
              <w:divBdr>
                <w:top w:val="none" w:sz="0" w:space="0" w:color="auto"/>
                <w:left w:val="none" w:sz="0" w:space="0" w:color="auto"/>
                <w:bottom w:val="none" w:sz="0" w:space="0" w:color="auto"/>
                <w:right w:val="none" w:sz="0" w:space="0" w:color="auto"/>
              </w:divBdr>
            </w:div>
          </w:divsChild>
        </w:div>
        <w:div w:id="1120105795">
          <w:marLeft w:val="0"/>
          <w:marRight w:val="0"/>
          <w:marTop w:val="0"/>
          <w:marBottom w:val="0"/>
          <w:divBdr>
            <w:top w:val="none" w:sz="0" w:space="0" w:color="auto"/>
            <w:left w:val="none" w:sz="0" w:space="0" w:color="auto"/>
            <w:bottom w:val="none" w:sz="0" w:space="0" w:color="auto"/>
            <w:right w:val="none" w:sz="0" w:space="0" w:color="auto"/>
          </w:divBdr>
          <w:divsChild>
            <w:div w:id="733703681">
              <w:marLeft w:val="0"/>
              <w:marRight w:val="0"/>
              <w:marTop w:val="0"/>
              <w:marBottom w:val="0"/>
              <w:divBdr>
                <w:top w:val="none" w:sz="0" w:space="0" w:color="auto"/>
                <w:left w:val="none" w:sz="0" w:space="0" w:color="auto"/>
                <w:bottom w:val="none" w:sz="0" w:space="0" w:color="auto"/>
                <w:right w:val="none" w:sz="0" w:space="0" w:color="auto"/>
              </w:divBdr>
            </w:div>
          </w:divsChild>
        </w:div>
        <w:div w:id="1353871706">
          <w:marLeft w:val="0"/>
          <w:marRight w:val="0"/>
          <w:marTop w:val="0"/>
          <w:marBottom w:val="0"/>
          <w:divBdr>
            <w:top w:val="none" w:sz="0" w:space="0" w:color="auto"/>
            <w:left w:val="none" w:sz="0" w:space="0" w:color="auto"/>
            <w:bottom w:val="none" w:sz="0" w:space="0" w:color="auto"/>
            <w:right w:val="none" w:sz="0" w:space="0" w:color="auto"/>
          </w:divBdr>
          <w:divsChild>
            <w:div w:id="1175194218">
              <w:marLeft w:val="0"/>
              <w:marRight w:val="0"/>
              <w:marTop w:val="0"/>
              <w:marBottom w:val="0"/>
              <w:divBdr>
                <w:top w:val="none" w:sz="0" w:space="0" w:color="auto"/>
                <w:left w:val="none" w:sz="0" w:space="0" w:color="auto"/>
                <w:bottom w:val="none" w:sz="0" w:space="0" w:color="auto"/>
                <w:right w:val="none" w:sz="0" w:space="0" w:color="auto"/>
              </w:divBdr>
            </w:div>
            <w:div w:id="457187092">
              <w:marLeft w:val="0"/>
              <w:marRight w:val="0"/>
              <w:marTop w:val="0"/>
              <w:marBottom w:val="0"/>
              <w:divBdr>
                <w:top w:val="none" w:sz="0" w:space="0" w:color="auto"/>
                <w:left w:val="none" w:sz="0" w:space="0" w:color="auto"/>
                <w:bottom w:val="none" w:sz="0" w:space="0" w:color="auto"/>
                <w:right w:val="none" w:sz="0" w:space="0" w:color="auto"/>
              </w:divBdr>
            </w:div>
          </w:divsChild>
        </w:div>
        <w:div w:id="325977286">
          <w:marLeft w:val="0"/>
          <w:marRight w:val="0"/>
          <w:marTop w:val="0"/>
          <w:marBottom w:val="0"/>
          <w:divBdr>
            <w:top w:val="none" w:sz="0" w:space="0" w:color="auto"/>
            <w:left w:val="none" w:sz="0" w:space="0" w:color="auto"/>
            <w:bottom w:val="none" w:sz="0" w:space="0" w:color="auto"/>
            <w:right w:val="none" w:sz="0" w:space="0" w:color="auto"/>
          </w:divBdr>
          <w:divsChild>
            <w:div w:id="954554211">
              <w:marLeft w:val="0"/>
              <w:marRight w:val="0"/>
              <w:marTop w:val="0"/>
              <w:marBottom w:val="0"/>
              <w:divBdr>
                <w:top w:val="none" w:sz="0" w:space="0" w:color="auto"/>
                <w:left w:val="none" w:sz="0" w:space="0" w:color="auto"/>
                <w:bottom w:val="none" w:sz="0" w:space="0" w:color="auto"/>
                <w:right w:val="none" w:sz="0" w:space="0" w:color="auto"/>
              </w:divBdr>
            </w:div>
          </w:divsChild>
        </w:div>
        <w:div w:id="1938059004">
          <w:marLeft w:val="0"/>
          <w:marRight w:val="0"/>
          <w:marTop w:val="0"/>
          <w:marBottom w:val="0"/>
          <w:divBdr>
            <w:top w:val="none" w:sz="0" w:space="0" w:color="auto"/>
            <w:left w:val="none" w:sz="0" w:space="0" w:color="auto"/>
            <w:bottom w:val="none" w:sz="0" w:space="0" w:color="auto"/>
            <w:right w:val="none" w:sz="0" w:space="0" w:color="auto"/>
          </w:divBdr>
          <w:divsChild>
            <w:div w:id="986008701">
              <w:marLeft w:val="0"/>
              <w:marRight w:val="0"/>
              <w:marTop w:val="0"/>
              <w:marBottom w:val="0"/>
              <w:divBdr>
                <w:top w:val="none" w:sz="0" w:space="0" w:color="auto"/>
                <w:left w:val="none" w:sz="0" w:space="0" w:color="auto"/>
                <w:bottom w:val="none" w:sz="0" w:space="0" w:color="auto"/>
                <w:right w:val="none" w:sz="0" w:space="0" w:color="auto"/>
              </w:divBdr>
            </w:div>
          </w:divsChild>
        </w:div>
        <w:div w:id="647856114">
          <w:marLeft w:val="0"/>
          <w:marRight w:val="0"/>
          <w:marTop w:val="0"/>
          <w:marBottom w:val="0"/>
          <w:divBdr>
            <w:top w:val="none" w:sz="0" w:space="0" w:color="auto"/>
            <w:left w:val="none" w:sz="0" w:space="0" w:color="auto"/>
            <w:bottom w:val="none" w:sz="0" w:space="0" w:color="auto"/>
            <w:right w:val="none" w:sz="0" w:space="0" w:color="auto"/>
          </w:divBdr>
          <w:divsChild>
            <w:div w:id="1815445480">
              <w:marLeft w:val="0"/>
              <w:marRight w:val="0"/>
              <w:marTop w:val="0"/>
              <w:marBottom w:val="0"/>
              <w:divBdr>
                <w:top w:val="none" w:sz="0" w:space="0" w:color="auto"/>
                <w:left w:val="none" w:sz="0" w:space="0" w:color="auto"/>
                <w:bottom w:val="none" w:sz="0" w:space="0" w:color="auto"/>
                <w:right w:val="none" w:sz="0" w:space="0" w:color="auto"/>
              </w:divBdr>
            </w:div>
          </w:divsChild>
        </w:div>
        <w:div w:id="1643387537">
          <w:marLeft w:val="0"/>
          <w:marRight w:val="0"/>
          <w:marTop w:val="0"/>
          <w:marBottom w:val="0"/>
          <w:divBdr>
            <w:top w:val="none" w:sz="0" w:space="0" w:color="auto"/>
            <w:left w:val="none" w:sz="0" w:space="0" w:color="auto"/>
            <w:bottom w:val="none" w:sz="0" w:space="0" w:color="auto"/>
            <w:right w:val="none" w:sz="0" w:space="0" w:color="auto"/>
          </w:divBdr>
          <w:divsChild>
            <w:div w:id="422410508">
              <w:marLeft w:val="0"/>
              <w:marRight w:val="0"/>
              <w:marTop w:val="0"/>
              <w:marBottom w:val="0"/>
              <w:divBdr>
                <w:top w:val="none" w:sz="0" w:space="0" w:color="auto"/>
                <w:left w:val="none" w:sz="0" w:space="0" w:color="auto"/>
                <w:bottom w:val="none" w:sz="0" w:space="0" w:color="auto"/>
                <w:right w:val="none" w:sz="0" w:space="0" w:color="auto"/>
              </w:divBdr>
            </w:div>
          </w:divsChild>
        </w:div>
        <w:div w:id="2097818933">
          <w:marLeft w:val="0"/>
          <w:marRight w:val="0"/>
          <w:marTop w:val="0"/>
          <w:marBottom w:val="0"/>
          <w:divBdr>
            <w:top w:val="none" w:sz="0" w:space="0" w:color="auto"/>
            <w:left w:val="none" w:sz="0" w:space="0" w:color="auto"/>
            <w:bottom w:val="none" w:sz="0" w:space="0" w:color="auto"/>
            <w:right w:val="none" w:sz="0" w:space="0" w:color="auto"/>
          </w:divBdr>
          <w:divsChild>
            <w:div w:id="1079252359">
              <w:marLeft w:val="0"/>
              <w:marRight w:val="0"/>
              <w:marTop w:val="0"/>
              <w:marBottom w:val="0"/>
              <w:divBdr>
                <w:top w:val="none" w:sz="0" w:space="0" w:color="auto"/>
                <w:left w:val="none" w:sz="0" w:space="0" w:color="auto"/>
                <w:bottom w:val="none" w:sz="0" w:space="0" w:color="auto"/>
                <w:right w:val="none" w:sz="0" w:space="0" w:color="auto"/>
              </w:divBdr>
            </w:div>
          </w:divsChild>
        </w:div>
        <w:div w:id="1667055481">
          <w:marLeft w:val="0"/>
          <w:marRight w:val="0"/>
          <w:marTop w:val="0"/>
          <w:marBottom w:val="0"/>
          <w:divBdr>
            <w:top w:val="none" w:sz="0" w:space="0" w:color="auto"/>
            <w:left w:val="none" w:sz="0" w:space="0" w:color="auto"/>
            <w:bottom w:val="none" w:sz="0" w:space="0" w:color="auto"/>
            <w:right w:val="none" w:sz="0" w:space="0" w:color="auto"/>
          </w:divBdr>
          <w:divsChild>
            <w:div w:id="1477450386">
              <w:marLeft w:val="0"/>
              <w:marRight w:val="0"/>
              <w:marTop w:val="0"/>
              <w:marBottom w:val="0"/>
              <w:divBdr>
                <w:top w:val="none" w:sz="0" w:space="0" w:color="auto"/>
                <w:left w:val="none" w:sz="0" w:space="0" w:color="auto"/>
                <w:bottom w:val="none" w:sz="0" w:space="0" w:color="auto"/>
                <w:right w:val="none" w:sz="0" w:space="0" w:color="auto"/>
              </w:divBdr>
            </w:div>
          </w:divsChild>
        </w:div>
        <w:div w:id="1639645991">
          <w:marLeft w:val="0"/>
          <w:marRight w:val="0"/>
          <w:marTop w:val="0"/>
          <w:marBottom w:val="0"/>
          <w:divBdr>
            <w:top w:val="none" w:sz="0" w:space="0" w:color="auto"/>
            <w:left w:val="none" w:sz="0" w:space="0" w:color="auto"/>
            <w:bottom w:val="none" w:sz="0" w:space="0" w:color="auto"/>
            <w:right w:val="none" w:sz="0" w:space="0" w:color="auto"/>
          </w:divBdr>
          <w:divsChild>
            <w:div w:id="326518494">
              <w:marLeft w:val="0"/>
              <w:marRight w:val="0"/>
              <w:marTop w:val="0"/>
              <w:marBottom w:val="0"/>
              <w:divBdr>
                <w:top w:val="none" w:sz="0" w:space="0" w:color="auto"/>
                <w:left w:val="none" w:sz="0" w:space="0" w:color="auto"/>
                <w:bottom w:val="none" w:sz="0" w:space="0" w:color="auto"/>
                <w:right w:val="none" w:sz="0" w:space="0" w:color="auto"/>
              </w:divBdr>
            </w:div>
          </w:divsChild>
        </w:div>
        <w:div w:id="61949443">
          <w:marLeft w:val="0"/>
          <w:marRight w:val="0"/>
          <w:marTop w:val="0"/>
          <w:marBottom w:val="0"/>
          <w:divBdr>
            <w:top w:val="none" w:sz="0" w:space="0" w:color="auto"/>
            <w:left w:val="none" w:sz="0" w:space="0" w:color="auto"/>
            <w:bottom w:val="none" w:sz="0" w:space="0" w:color="auto"/>
            <w:right w:val="none" w:sz="0" w:space="0" w:color="auto"/>
          </w:divBdr>
          <w:divsChild>
            <w:div w:id="34161128">
              <w:marLeft w:val="0"/>
              <w:marRight w:val="0"/>
              <w:marTop w:val="0"/>
              <w:marBottom w:val="0"/>
              <w:divBdr>
                <w:top w:val="none" w:sz="0" w:space="0" w:color="auto"/>
                <w:left w:val="none" w:sz="0" w:space="0" w:color="auto"/>
                <w:bottom w:val="none" w:sz="0" w:space="0" w:color="auto"/>
                <w:right w:val="none" w:sz="0" w:space="0" w:color="auto"/>
              </w:divBdr>
            </w:div>
          </w:divsChild>
        </w:div>
        <w:div w:id="1160921751">
          <w:marLeft w:val="0"/>
          <w:marRight w:val="0"/>
          <w:marTop w:val="0"/>
          <w:marBottom w:val="0"/>
          <w:divBdr>
            <w:top w:val="none" w:sz="0" w:space="0" w:color="auto"/>
            <w:left w:val="none" w:sz="0" w:space="0" w:color="auto"/>
            <w:bottom w:val="none" w:sz="0" w:space="0" w:color="auto"/>
            <w:right w:val="none" w:sz="0" w:space="0" w:color="auto"/>
          </w:divBdr>
          <w:divsChild>
            <w:div w:id="2030139279">
              <w:marLeft w:val="0"/>
              <w:marRight w:val="0"/>
              <w:marTop w:val="0"/>
              <w:marBottom w:val="0"/>
              <w:divBdr>
                <w:top w:val="none" w:sz="0" w:space="0" w:color="auto"/>
                <w:left w:val="none" w:sz="0" w:space="0" w:color="auto"/>
                <w:bottom w:val="none" w:sz="0" w:space="0" w:color="auto"/>
                <w:right w:val="none" w:sz="0" w:space="0" w:color="auto"/>
              </w:divBdr>
            </w:div>
          </w:divsChild>
        </w:div>
        <w:div w:id="386952009">
          <w:marLeft w:val="0"/>
          <w:marRight w:val="0"/>
          <w:marTop w:val="0"/>
          <w:marBottom w:val="0"/>
          <w:divBdr>
            <w:top w:val="none" w:sz="0" w:space="0" w:color="auto"/>
            <w:left w:val="none" w:sz="0" w:space="0" w:color="auto"/>
            <w:bottom w:val="none" w:sz="0" w:space="0" w:color="auto"/>
            <w:right w:val="none" w:sz="0" w:space="0" w:color="auto"/>
          </w:divBdr>
          <w:divsChild>
            <w:div w:id="1137263124">
              <w:marLeft w:val="0"/>
              <w:marRight w:val="0"/>
              <w:marTop w:val="0"/>
              <w:marBottom w:val="0"/>
              <w:divBdr>
                <w:top w:val="none" w:sz="0" w:space="0" w:color="auto"/>
                <w:left w:val="none" w:sz="0" w:space="0" w:color="auto"/>
                <w:bottom w:val="none" w:sz="0" w:space="0" w:color="auto"/>
                <w:right w:val="none" w:sz="0" w:space="0" w:color="auto"/>
              </w:divBdr>
            </w:div>
          </w:divsChild>
        </w:div>
        <w:div w:id="137264120">
          <w:marLeft w:val="0"/>
          <w:marRight w:val="0"/>
          <w:marTop w:val="0"/>
          <w:marBottom w:val="0"/>
          <w:divBdr>
            <w:top w:val="none" w:sz="0" w:space="0" w:color="auto"/>
            <w:left w:val="none" w:sz="0" w:space="0" w:color="auto"/>
            <w:bottom w:val="none" w:sz="0" w:space="0" w:color="auto"/>
            <w:right w:val="none" w:sz="0" w:space="0" w:color="auto"/>
          </w:divBdr>
          <w:divsChild>
            <w:div w:id="2057702664">
              <w:marLeft w:val="0"/>
              <w:marRight w:val="0"/>
              <w:marTop w:val="0"/>
              <w:marBottom w:val="0"/>
              <w:divBdr>
                <w:top w:val="none" w:sz="0" w:space="0" w:color="auto"/>
                <w:left w:val="none" w:sz="0" w:space="0" w:color="auto"/>
                <w:bottom w:val="none" w:sz="0" w:space="0" w:color="auto"/>
                <w:right w:val="none" w:sz="0" w:space="0" w:color="auto"/>
              </w:divBdr>
            </w:div>
            <w:div w:id="1734500156">
              <w:marLeft w:val="0"/>
              <w:marRight w:val="0"/>
              <w:marTop w:val="0"/>
              <w:marBottom w:val="0"/>
              <w:divBdr>
                <w:top w:val="none" w:sz="0" w:space="0" w:color="auto"/>
                <w:left w:val="none" w:sz="0" w:space="0" w:color="auto"/>
                <w:bottom w:val="none" w:sz="0" w:space="0" w:color="auto"/>
                <w:right w:val="none" w:sz="0" w:space="0" w:color="auto"/>
              </w:divBdr>
            </w:div>
            <w:div w:id="442849609">
              <w:marLeft w:val="0"/>
              <w:marRight w:val="0"/>
              <w:marTop w:val="0"/>
              <w:marBottom w:val="0"/>
              <w:divBdr>
                <w:top w:val="none" w:sz="0" w:space="0" w:color="auto"/>
                <w:left w:val="none" w:sz="0" w:space="0" w:color="auto"/>
                <w:bottom w:val="none" w:sz="0" w:space="0" w:color="auto"/>
                <w:right w:val="none" w:sz="0" w:space="0" w:color="auto"/>
              </w:divBdr>
            </w:div>
            <w:div w:id="1983147106">
              <w:marLeft w:val="0"/>
              <w:marRight w:val="0"/>
              <w:marTop w:val="0"/>
              <w:marBottom w:val="0"/>
              <w:divBdr>
                <w:top w:val="none" w:sz="0" w:space="0" w:color="auto"/>
                <w:left w:val="none" w:sz="0" w:space="0" w:color="auto"/>
                <w:bottom w:val="none" w:sz="0" w:space="0" w:color="auto"/>
                <w:right w:val="none" w:sz="0" w:space="0" w:color="auto"/>
              </w:divBdr>
            </w:div>
            <w:div w:id="582186985">
              <w:marLeft w:val="0"/>
              <w:marRight w:val="0"/>
              <w:marTop w:val="0"/>
              <w:marBottom w:val="0"/>
              <w:divBdr>
                <w:top w:val="none" w:sz="0" w:space="0" w:color="auto"/>
                <w:left w:val="none" w:sz="0" w:space="0" w:color="auto"/>
                <w:bottom w:val="none" w:sz="0" w:space="0" w:color="auto"/>
                <w:right w:val="none" w:sz="0" w:space="0" w:color="auto"/>
              </w:divBdr>
            </w:div>
            <w:div w:id="1609696325">
              <w:marLeft w:val="0"/>
              <w:marRight w:val="0"/>
              <w:marTop w:val="0"/>
              <w:marBottom w:val="0"/>
              <w:divBdr>
                <w:top w:val="none" w:sz="0" w:space="0" w:color="auto"/>
                <w:left w:val="none" w:sz="0" w:space="0" w:color="auto"/>
                <w:bottom w:val="none" w:sz="0" w:space="0" w:color="auto"/>
                <w:right w:val="none" w:sz="0" w:space="0" w:color="auto"/>
              </w:divBdr>
            </w:div>
            <w:div w:id="1219321783">
              <w:marLeft w:val="0"/>
              <w:marRight w:val="0"/>
              <w:marTop w:val="0"/>
              <w:marBottom w:val="0"/>
              <w:divBdr>
                <w:top w:val="none" w:sz="0" w:space="0" w:color="auto"/>
                <w:left w:val="none" w:sz="0" w:space="0" w:color="auto"/>
                <w:bottom w:val="none" w:sz="0" w:space="0" w:color="auto"/>
                <w:right w:val="none" w:sz="0" w:space="0" w:color="auto"/>
              </w:divBdr>
            </w:div>
            <w:div w:id="120850460">
              <w:marLeft w:val="0"/>
              <w:marRight w:val="0"/>
              <w:marTop w:val="0"/>
              <w:marBottom w:val="0"/>
              <w:divBdr>
                <w:top w:val="none" w:sz="0" w:space="0" w:color="auto"/>
                <w:left w:val="none" w:sz="0" w:space="0" w:color="auto"/>
                <w:bottom w:val="none" w:sz="0" w:space="0" w:color="auto"/>
                <w:right w:val="none" w:sz="0" w:space="0" w:color="auto"/>
              </w:divBdr>
            </w:div>
            <w:div w:id="566963796">
              <w:marLeft w:val="0"/>
              <w:marRight w:val="0"/>
              <w:marTop w:val="0"/>
              <w:marBottom w:val="0"/>
              <w:divBdr>
                <w:top w:val="none" w:sz="0" w:space="0" w:color="auto"/>
                <w:left w:val="none" w:sz="0" w:space="0" w:color="auto"/>
                <w:bottom w:val="none" w:sz="0" w:space="0" w:color="auto"/>
                <w:right w:val="none" w:sz="0" w:space="0" w:color="auto"/>
              </w:divBdr>
            </w:div>
            <w:div w:id="1689256699">
              <w:marLeft w:val="0"/>
              <w:marRight w:val="0"/>
              <w:marTop w:val="0"/>
              <w:marBottom w:val="0"/>
              <w:divBdr>
                <w:top w:val="none" w:sz="0" w:space="0" w:color="auto"/>
                <w:left w:val="none" w:sz="0" w:space="0" w:color="auto"/>
                <w:bottom w:val="none" w:sz="0" w:space="0" w:color="auto"/>
                <w:right w:val="none" w:sz="0" w:space="0" w:color="auto"/>
              </w:divBdr>
            </w:div>
            <w:div w:id="1406338669">
              <w:marLeft w:val="0"/>
              <w:marRight w:val="0"/>
              <w:marTop w:val="0"/>
              <w:marBottom w:val="0"/>
              <w:divBdr>
                <w:top w:val="none" w:sz="0" w:space="0" w:color="auto"/>
                <w:left w:val="none" w:sz="0" w:space="0" w:color="auto"/>
                <w:bottom w:val="none" w:sz="0" w:space="0" w:color="auto"/>
                <w:right w:val="none" w:sz="0" w:space="0" w:color="auto"/>
              </w:divBdr>
            </w:div>
          </w:divsChild>
        </w:div>
        <w:div w:id="211966487">
          <w:marLeft w:val="0"/>
          <w:marRight w:val="0"/>
          <w:marTop w:val="0"/>
          <w:marBottom w:val="0"/>
          <w:divBdr>
            <w:top w:val="none" w:sz="0" w:space="0" w:color="auto"/>
            <w:left w:val="none" w:sz="0" w:space="0" w:color="auto"/>
            <w:bottom w:val="none" w:sz="0" w:space="0" w:color="auto"/>
            <w:right w:val="none" w:sz="0" w:space="0" w:color="auto"/>
          </w:divBdr>
          <w:divsChild>
            <w:div w:id="205723546">
              <w:marLeft w:val="0"/>
              <w:marRight w:val="0"/>
              <w:marTop w:val="0"/>
              <w:marBottom w:val="0"/>
              <w:divBdr>
                <w:top w:val="none" w:sz="0" w:space="0" w:color="auto"/>
                <w:left w:val="none" w:sz="0" w:space="0" w:color="auto"/>
                <w:bottom w:val="none" w:sz="0" w:space="0" w:color="auto"/>
                <w:right w:val="none" w:sz="0" w:space="0" w:color="auto"/>
              </w:divBdr>
            </w:div>
          </w:divsChild>
        </w:div>
        <w:div w:id="2110078145">
          <w:marLeft w:val="0"/>
          <w:marRight w:val="0"/>
          <w:marTop w:val="0"/>
          <w:marBottom w:val="0"/>
          <w:divBdr>
            <w:top w:val="none" w:sz="0" w:space="0" w:color="auto"/>
            <w:left w:val="none" w:sz="0" w:space="0" w:color="auto"/>
            <w:bottom w:val="none" w:sz="0" w:space="0" w:color="auto"/>
            <w:right w:val="none" w:sz="0" w:space="0" w:color="auto"/>
          </w:divBdr>
          <w:divsChild>
            <w:div w:id="1174959806">
              <w:marLeft w:val="0"/>
              <w:marRight w:val="0"/>
              <w:marTop w:val="0"/>
              <w:marBottom w:val="0"/>
              <w:divBdr>
                <w:top w:val="none" w:sz="0" w:space="0" w:color="auto"/>
                <w:left w:val="none" w:sz="0" w:space="0" w:color="auto"/>
                <w:bottom w:val="none" w:sz="0" w:space="0" w:color="auto"/>
                <w:right w:val="none" w:sz="0" w:space="0" w:color="auto"/>
              </w:divBdr>
            </w:div>
          </w:divsChild>
        </w:div>
        <w:div w:id="1973364360">
          <w:marLeft w:val="0"/>
          <w:marRight w:val="0"/>
          <w:marTop w:val="0"/>
          <w:marBottom w:val="0"/>
          <w:divBdr>
            <w:top w:val="none" w:sz="0" w:space="0" w:color="auto"/>
            <w:left w:val="none" w:sz="0" w:space="0" w:color="auto"/>
            <w:bottom w:val="none" w:sz="0" w:space="0" w:color="auto"/>
            <w:right w:val="none" w:sz="0" w:space="0" w:color="auto"/>
          </w:divBdr>
          <w:divsChild>
            <w:div w:id="1432045017">
              <w:marLeft w:val="0"/>
              <w:marRight w:val="0"/>
              <w:marTop w:val="0"/>
              <w:marBottom w:val="0"/>
              <w:divBdr>
                <w:top w:val="none" w:sz="0" w:space="0" w:color="auto"/>
                <w:left w:val="none" w:sz="0" w:space="0" w:color="auto"/>
                <w:bottom w:val="none" w:sz="0" w:space="0" w:color="auto"/>
                <w:right w:val="none" w:sz="0" w:space="0" w:color="auto"/>
              </w:divBdr>
            </w:div>
            <w:div w:id="554053223">
              <w:marLeft w:val="0"/>
              <w:marRight w:val="0"/>
              <w:marTop w:val="0"/>
              <w:marBottom w:val="0"/>
              <w:divBdr>
                <w:top w:val="none" w:sz="0" w:space="0" w:color="auto"/>
                <w:left w:val="none" w:sz="0" w:space="0" w:color="auto"/>
                <w:bottom w:val="none" w:sz="0" w:space="0" w:color="auto"/>
                <w:right w:val="none" w:sz="0" w:space="0" w:color="auto"/>
              </w:divBdr>
            </w:div>
            <w:div w:id="912079564">
              <w:marLeft w:val="0"/>
              <w:marRight w:val="0"/>
              <w:marTop w:val="0"/>
              <w:marBottom w:val="0"/>
              <w:divBdr>
                <w:top w:val="none" w:sz="0" w:space="0" w:color="auto"/>
                <w:left w:val="none" w:sz="0" w:space="0" w:color="auto"/>
                <w:bottom w:val="none" w:sz="0" w:space="0" w:color="auto"/>
                <w:right w:val="none" w:sz="0" w:space="0" w:color="auto"/>
              </w:divBdr>
            </w:div>
            <w:div w:id="1352218714">
              <w:marLeft w:val="0"/>
              <w:marRight w:val="0"/>
              <w:marTop w:val="0"/>
              <w:marBottom w:val="0"/>
              <w:divBdr>
                <w:top w:val="none" w:sz="0" w:space="0" w:color="auto"/>
                <w:left w:val="none" w:sz="0" w:space="0" w:color="auto"/>
                <w:bottom w:val="none" w:sz="0" w:space="0" w:color="auto"/>
                <w:right w:val="none" w:sz="0" w:space="0" w:color="auto"/>
              </w:divBdr>
            </w:div>
            <w:div w:id="161266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4126">
      <w:bodyDiv w:val="1"/>
      <w:marLeft w:val="0"/>
      <w:marRight w:val="0"/>
      <w:marTop w:val="0"/>
      <w:marBottom w:val="0"/>
      <w:divBdr>
        <w:top w:val="none" w:sz="0" w:space="0" w:color="auto"/>
        <w:left w:val="none" w:sz="0" w:space="0" w:color="auto"/>
        <w:bottom w:val="none" w:sz="0" w:space="0" w:color="auto"/>
        <w:right w:val="none" w:sz="0" w:space="0" w:color="auto"/>
      </w:divBdr>
      <w:divsChild>
        <w:div w:id="2028870331">
          <w:marLeft w:val="0"/>
          <w:marRight w:val="0"/>
          <w:marTop w:val="0"/>
          <w:marBottom w:val="0"/>
          <w:divBdr>
            <w:top w:val="none" w:sz="0" w:space="0" w:color="auto"/>
            <w:left w:val="none" w:sz="0" w:space="0" w:color="auto"/>
            <w:bottom w:val="none" w:sz="0" w:space="0" w:color="auto"/>
            <w:right w:val="none" w:sz="0" w:space="0" w:color="auto"/>
          </w:divBdr>
          <w:divsChild>
            <w:div w:id="863396991">
              <w:marLeft w:val="0"/>
              <w:marRight w:val="0"/>
              <w:marTop w:val="0"/>
              <w:marBottom w:val="0"/>
              <w:divBdr>
                <w:top w:val="none" w:sz="0" w:space="0" w:color="auto"/>
                <w:left w:val="none" w:sz="0" w:space="0" w:color="auto"/>
                <w:bottom w:val="none" w:sz="0" w:space="0" w:color="auto"/>
                <w:right w:val="none" w:sz="0" w:space="0" w:color="auto"/>
              </w:divBdr>
            </w:div>
          </w:divsChild>
        </w:div>
        <w:div w:id="873033877">
          <w:marLeft w:val="0"/>
          <w:marRight w:val="0"/>
          <w:marTop w:val="0"/>
          <w:marBottom w:val="0"/>
          <w:divBdr>
            <w:top w:val="none" w:sz="0" w:space="0" w:color="auto"/>
            <w:left w:val="none" w:sz="0" w:space="0" w:color="auto"/>
            <w:bottom w:val="none" w:sz="0" w:space="0" w:color="auto"/>
            <w:right w:val="none" w:sz="0" w:space="0" w:color="auto"/>
          </w:divBdr>
          <w:divsChild>
            <w:div w:id="2105372831">
              <w:marLeft w:val="0"/>
              <w:marRight w:val="0"/>
              <w:marTop w:val="0"/>
              <w:marBottom w:val="0"/>
              <w:divBdr>
                <w:top w:val="none" w:sz="0" w:space="0" w:color="auto"/>
                <w:left w:val="none" w:sz="0" w:space="0" w:color="auto"/>
                <w:bottom w:val="none" w:sz="0" w:space="0" w:color="auto"/>
                <w:right w:val="none" w:sz="0" w:space="0" w:color="auto"/>
              </w:divBdr>
            </w:div>
          </w:divsChild>
        </w:div>
        <w:div w:id="2124960625">
          <w:marLeft w:val="0"/>
          <w:marRight w:val="0"/>
          <w:marTop w:val="0"/>
          <w:marBottom w:val="0"/>
          <w:divBdr>
            <w:top w:val="none" w:sz="0" w:space="0" w:color="auto"/>
            <w:left w:val="none" w:sz="0" w:space="0" w:color="auto"/>
            <w:bottom w:val="none" w:sz="0" w:space="0" w:color="auto"/>
            <w:right w:val="none" w:sz="0" w:space="0" w:color="auto"/>
          </w:divBdr>
          <w:divsChild>
            <w:div w:id="966474486">
              <w:marLeft w:val="0"/>
              <w:marRight w:val="0"/>
              <w:marTop w:val="0"/>
              <w:marBottom w:val="0"/>
              <w:divBdr>
                <w:top w:val="none" w:sz="0" w:space="0" w:color="auto"/>
                <w:left w:val="none" w:sz="0" w:space="0" w:color="auto"/>
                <w:bottom w:val="none" w:sz="0" w:space="0" w:color="auto"/>
                <w:right w:val="none" w:sz="0" w:space="0" w:color="auto"/>
              </w:divBdr>
            </w:div>
          </w:divsChild>
        </w:div>
        <w:div w:id="823543244">
          <w:marLeft w:val="0"/>
          <w:marRight w:val="0"/>
          <w:marTop w:val="0"/>
          <w:marBottom w:val="0"/>
          <w:divBdr>
            <w:top w:val="none" w:sz="0" w:space="0" w:color="auto"/>
            <w:left w:val="none" w:sz="0" w:space="0" w:color="auto"/>
            <w:bottom w:val="none" w:sz="0" w:space="0" w:color="auto"/>
            <w:right w:val="none" w:sz="0" w:space="0" w:color="auto"/>
          </w:divBdr>
          <w:divsChild>
            <w:div w:id="1202938434">
              <w:marLeft w:val="0"/>
              <w:marRight w:val="0"/>
              <w:marTop w:val="0"/>
              <w:marBottom w:val="0"/>
              <w:divBdr>
                <w:top w:val="none" w:sz="0" w:space="0" w:color="auto"/>
                <w:left w:val="none" w:sz="0" w:space="0" w:color="auto"/>
                <w:bottom w:val="none" w:sz="0" w:space="0" w:color="auto"/>
                <w:right w:val="none" w:sz="0" w:space="0" w:color="auto"/>
              </w:divBdr>
            </w:div>
          </w:divsChild>
        </w:div>
        <w:div w:id="415631082">
          <w:marLeft w:val="0"/>
          <w:marRight w:val="0"/>
          <w:marTop w:val="0"/>
          <w:marBottom w:val="0"/>
          <w:divBdr>
            <w:top w:val="none" w:sz="0" w:space="0" w:color="auto"/>
            <w:left w:val="none" w:sz="0" w:space="0" w:color="auto"/>
            <w:bottom w:val="none" w:sz="0" w:space="0" w:color="auto"/>
            <w:right w:val="none" w:sz="0" w:space="0" w:color="auto"/>
          </w:divBdr>
          <w:divsChild>
            <w:div w:id="984241822">
              <w:marLeft w:val="0"/>
              <w:marRight w:val="0"/>
              <w:marTop w:val="0"/>
              <w:marBottom w:val="0"/>
              <w:divBdr>
                <w:top w:val="none" w:sz="0" w:space="0" w:color="auto"/>
                <w:left w:val="none" w:sz="0" w:space="0" w:color="auto"/>
                <w:bottom w:val="none" w:sz="0" w:space="0" w:color="auto"/>
                <w:right w:val="none" w:sz="0" w:space="0" w:color="auto"/>
              </w:divBdr>
            </w:div>
          </w:divsChild>
        </w:div>
        <w:div w:id="1728917286">
          <w:marLeft w:val="0"/>
          <w:marRight w:val="0"/>
          <w:marTop w:val="0"/>
          <w:marBottom w:val="0"/>
          <w:divBdr>
            <w:top w:val="none" w:sz="0" w:space="0" w:color="auto"/>
            <w:left w:val="none" w:sz="0" w:space="0" w:color="auto"/>
            <w:bottom w:val="none" w:sz="0" w:space="0" w:color="auto"/>
            <w:right w:val="none" w:sz="0" w:space="0" w:color="auto"/>
          </w:divBdr>
          <w:divsChild>
            <w:div w:id="1261109711">
              <w:marLeft w:val="0"/>
              <w:marRight w:val="0"/>
              <w:marTop w:val="0"/>
              <w:marBottom w:val="0"/>
              <w:divBdr>
                <w:top w:val="none" w:sz="0" w:space="0" w:color="auto"/>
                <w:left w:val="none" w:sz="0" w:space="0" w:color="auto"/>
                <w:bottom w:val="none" w:sz="0" w:space="0" w:color="auto"/>
                <w:right w:val="none" w:sz="0" w:space="0" w:color="auto"/>
              </w:divBdr>
            </w:div>
          </w:divsChild>
        </w:div>
        <w:div w:id="537085639">
          <w:marLeft w:val="0"/>
          <w:marRight w:val="0"/>
          <w:marTop w:val="0"/>
          <w:marBottom w:val="0"/>
          <w:divBdr>
            <w:top w:val="none" w:sz="0" w:space="0" w:color="auto"/>
            <w:left w:val="none" w:sz="0" w:space="0" w:color="auto"/>
            <w:bottom w:val="none" w:sz="0" w:space="0" w:color="auto"/>
            <w:right w:val="none" w:sz="0" w:space="0" w:color="auto"/>
          </w:divBdr>
          <w:divsChild>
            <w:div w:id="1285037689">
              <w:marLeft w:val="0"/>
              <w:marRight w:val="0"/>
              <w:marTop w:val="0"/>
              <w:marBottom w:val="0"/>
              <w:divBdr>
                <w:top w:val="none" w:sz="0" w:space="0" w:color="auto"/>
                <w:left w:val="none" w:sz="0" w:space="0" w:color="auto"/>
                <w:bottom w:val="none" w:sz="0" w:space="0" w:color="auto"/>
                <w:right w:val="none" w:sz="0" w:space="0" w:color="auto"/>
              </w:divBdr>
            </w:div>
          </w:divsChild>
        </w:div>
        <w:div w:id="433524575">
          <w:marLeft w:val="0"/>
          <w:marRight w:val="0"/>
          <w:marTop w:val="0"/>
          <w:marBottom w:val="0"/>
          <w:divBdr>
            <w:top w:val="none" w:sz="0" w:space="0" w:color="auto"/>
            <w:left w:val="none" w:sz="0" w:space="0" w:color="auto"/>
            <w:bottom w:val="none" w:sz="0" w:space="0" w:color="auto"/>
            <w:right w:val="none" w:sz="0" w:space="0" w:color="auto"/>
          </w:divBdr>
          <w:divsChild>
            <w:div w:id="1511724271">
              <w:marLeft w:val="0"/>
              <w:marRight w:val="0"/>
              <w:marTop w:val="0"/>
              <w:marBottom w:val="0"/>
              <w:divBdr>
                <w:top w:val="none" w:sz="0" w:space="0" w:color="auto"/>
                <w:left w:val="none" w:sz="0" w:space="0" w:color="auto"/>
                <w:bottom w:val="none" w:sz="0" w:space="0" w:color="auto"/>
                <w:right w:val="none" w:sz="0" w:space="0" w:color="auto"/>
              </w:divBdr>
            </w:div>
          </w:divsChild>
        </w:div>
        <w:div w:id="87316019">
          <w:marLeft w:val="0"/>
          <w:marRight w:val="0"/>
          <w:marTop w:val="0"/>
          <w:marBottom w:val="0"/>
          <w:divBdr>
            <w:top w:val="none" w:sz="0" w:space="0" w:color="auto"/>
            <w:left w:val="none" w:sz="0" w:space="0" w:color="auto"/>
            <w:bottom w:val="none" w:sz="0" w:space="0" w:color="auto"/>
            <w:right w:val="none" w:sz="0" w:space="0" w:color="auto"/>
          </w:divBdr>
          <w:divsChild>
            <w:div w:id="808937216">
              <w:marLeft w:val="0"/>
              <w:marRight w:val="0"/>
              <w:marTop w:val="0"/>
              <w:marBottom w:val="0"/>
              <w:divBdr>
                <w:top w:val="none" w:sz="0" w:space="0" w:color="auto"/>
                <w:left w:val="none" w:sz="0" w:space="0" w:color="auto"/>
                <w:bottom w:val="none" w:sz="0" w:space="0" w:color="auto"/>
                <w:right w:val="none" w:sz="0" w:space="0" w:color="auto"/>
              </w:divBdr>
            </w:div>
          </w:divsChild>
        </w:div>
        <w:div w:id="488057476">
          <w:marLeft w:val="0"/>
          <w:marRight w:val="0"/>
          <w:marTop w:val="0"/>
          <w:marBottom w:val="0"/>
          <w:divBdr>
            <w:top w:val="none" w:sz="0" w:space="0" w:color="auto"/>
            <w:left w:val="none" w:sz="0" w:space="0" w:color="auto"/>
            <w:bottom w:val="none" w:sz="0" w:space="0" w:color="auto"/>
            <w:right w:val="none" w:sz="0" w:space="0" w:color="auto"/>
          </w:divBdr>
          <w:divsChild>
            <w:div w:id="199125610">
              <w:marLeft w:val="0"/>
              <w:marRight w:val="0"/>
              <w:marTop w:val="0"/>
              <w:marBottom w:val="0"/>
              <w:divBdr>
                <w:top w:val="none" w:sz="0" w:space="0" w:color="auto"/>
                <w:left w:val="none" w:sz="0" w:space="0" w:color="auto"/>
                <w:bottom w:val="none" w:sz="0" w:space="0" w:color="auto"/>
                <w:right w:val="none" w:sz="0" w:space="0" w:color="auto"/>
              </w:divBdr>
            </w:div>
          </w:divsChild>
        </w:div>
        <w:div w:id="1520239899">
          <w:marLeft w:val="0"/>
          <w:marRight w:val="0"/>
          <w:marTop w:val="0"/>
          <w:marBottom w:val="0"/>
          <w:divBdr>
            <w:top w:val="none" w:sz="0" w:space="0" w:color="auto"/>
            <w:left w:val="none" w:sz="0" w:space="0" w:color="auto"/>
            <w:bottom w:val="none" w:sz="0" w:space="0" w:color="auto"/>
            <w:right w:val="none" w:sz="0" w:space="0" w:color="auto"/>
          </w:divBdr>
          <w:divsChild>
            <w:div w:id="819347346">
              <w:marLeft w:val="0"/>
              <w:marRight w:val="0"/>
              <w:marTop w:val="0"/>
              <w:marBottom w:val="0"/>
              <w:divBdr>
                <w:top w:val="none" w:sz="0" w:space="0" w:color="auto"/>
                <w:left w:val="none" w:sz="0" w:space="0" w:color="auto"/>
                <w:bottom w:val="none" w:sz="0" w:space="0" w:color="auto"/>
                <w:right w:val="none" w:sz="0" w:space="0" w:color="auto"/>
              </w:divBdr>
            </w:div>
          </w:divsChild>
        </w:div>
        <w:div w:id="1405253361">
          <w:marLeft w:val="0"/>
          <w:marRight w:val="0"/>
          <w:marTop w:val="0"/>
          <w:marBottom w:val="0"/>
          <w:divBdr>
            <w:top w:val="none" w:sz="0" w:space="0" w:color="auto"/>
            <w:left w:val="none" w:sz="0" w:space="0" w:color="auto"/>
            <w:bottom w:val="none" w:sz="0" w:space="0" w:color="auto"/>
            <w:right w:val="none" w:sz="0" w:space="0" w:color="auto"/>
          </w:divBdr>
          <w:divsChild>
            <w:div w:id="2025671440">
              <w:marLeft w:val="0"/>
              <w:marRight w:val="0"/>
              <w:marTop w:val="0"/>
              <w:marBottom w:val="0"/>
              <w:divBdr>
                <w:top w:val="none" w:sz="0" w:space="0" w:color="auto"/>
                <w:left w:val="none" w:sz="0" w:space="0" w:color="auto"/>
                <w:bottom w:val="none" w:sz="0" w:space="0" w:color="auto"/>
                <w:right w:val="none" w:sz="0" w:space="0" w:color="auto"/>
              </w:divBdr>
            </w:div>
          </w:divsChild>
        </w:div>
        <w:div w:id="485896248">
          <w:marLeft w:val="0"/>
          <w:marRight w:val="0"/>
          <w:marTop w:val="0"/>
          <w:marBottom w:val="0"/>
          <w:divBdr>
            <w:top w:val="none" w:sz="0" w:space="0" w:color="auto"/>
            <w:left w:val="none" w:sz="0" w:space="0" w:color="auto"/>
            <w:bottom w:val="none" w:sz="0" w:space="0" w:color="auto"/>
            <w:right w:val="none" w:sz="0" w:space="0" w:color="auto"/>
          </w:divBdr>
          <w:divsChild>
            <w:div w:id="746196670">
              <w:marLeft w:val="0"/>
              <w:marRight w:val="0"/>
              <w:marTop w:val="0"/>
              <w:marBottom w:val="0"/>
              <w:divBdr>
                <w:top w:val="none" w:sz="0" w:space="0" w:color="auto"/>
                <w:left w:val="none" w:sz="0" w:space="0" w:color="auto"/>
                <w:bottom w:val="none" w:sz="0" w:space="0" w:color="auto"/>
                <w:right w:val="none" w:sz="0" w:space="0" w:color="auto"/>
              </w:divBdr>
            </w:div>
          </w:divsChild>
        </w:div>
        <w:div w:id="898050062">
          <w:marLeft w:val="0"/>
          <w:marRight w:val="0"/>
          <w:marTop w:val="0"/>
          <w:marBottom w:val="0"/>
          <w:divBdr>
            <w:top w:val="none" w:sz="0" w:space="0" w:color="auto"/>
            <w:left w:val="none" w:sz="0" w:space="0" w:color="auto"/>
            <w:bottom w:val="none" w:sz="0" w:space="0" w:color="auto"/>
            <w:right w:val="none" w:sz="0" w:space="0" w:color="auto"/>
          </w:divBdr>
          <w:divsChild>
            <w:div w:id="1948150469">
              <w:marLeft w:val="0"/>
              <w:marRight w:val="0"/>
              <w:marTop w:val="0"/>
              <w:marBottom w:val="0"/>
              <w:divBdr>
                <w:top w:val="none" w:sz="0" w:space="0" w:color="auto"/>
                <w:left w:val="none" w:sz="0" w:space="0" w:color="auto"/>
                <w:bottom w:val="none" w:sz="0" w:space="0" w:color="auto"/>
                <w:right w:val="none" w:sz="0" w:space="0" w:color="auto"/>
              </w:divBdr>
            </w:div>
          </w:divsChild>
        </w:div>
        <w:div w:id="1241988400">
          <w:marLeft w:val="0"/>
          <w:marRight w:val="0"/>
          <w:marTop w:val="0"/>
          <w:marBottom w:val="0"/>
          <w:divBdr>
            <w:top w:val="none" w:sz="0" w:space="0" w:color="auto"/>
            <w:left w:val="none" w:sz="0" w:space="0" w:color="auto"/>
            <w:bottom w:val="none" w:sz="0" w:space="0" w:color="auto"/>
            <w:right w:val="none" w:sz="0" w:space="0" w:color="auto"/>
          </w:divBdr>
          <w:divsChild>
            <w:div w:id="723678014">
              <w:marLeft w:val="0"/>
              <w:marRight w:val="0"/>
              <w:marTop w:val="0"/>
              <w:marBottom w:val="0"/>
              <w:divBdr>
                <w:top w:val="none" w:sz="0" w:space="0" w:color="auto"/>
                <w:left w:val="none" w:sz="0" w:space="0" w:color="auto"/>
                <w:bottom w:val="none" w:sz="0" w:space="0" w:color="auto"/>
                <w:right w:val="none" w:sz="0" w:space="0" w:color="auto"/>
              </w:divBdr>
            </w:div>
          </w:divsChild>
        </w:div>
        <w:div w:id="455225179">
          <w:marLeft w:val="0"/>
          <w:marRight w:val="0"/>
          <w:marTop w:val="0"/>
          <w:marBottom w:val="0"/>
          <w:divBdr>
            <w:top w:val="none" w:sz="0" w:space="0" w:color="auto"/>
            <w:left w:val="none" w:sz="0" w:space="0" w:color="auto"/>
            <w:bottom w:val="none" w:sz="0" w:space="0" w:color="auto"/>
            <w:right w:val="none" w:sz="0" w:space="0" w:color="auto"/>
          </w:divBdr>
          <w:divsChild>
            <w:div w:id="89089889">
              <w:marLeft w:val="0"/>
              <w:marRight w:val="0"/>
              <w:marTop w:val="0"/>
              <w:marBottom w:val="0"/>
              <w:divBdr>
                <w:top w:val="none" w:sz="0" w:space="0" w:color="auto"/>
                <w:left w:val="none" w:sz="0" w:space="0" w:color="auto"/>
                <w:bottom w:val="none" w:sz="0" w:space="0" w:color="auto"/>
                <w:right w:val="none" w:sz="0" w:space="0" w:color="auto"/>
              </w:divBdr>
            </w:div>
          </w:divsChild>
        </w:div>
        <w:div w:id="1988121857">
          <w:marLeft w:val="0"/>
          <w:marRight w:val="0"/>
          <w:marTop w:val="0"/>
          <w:marBottom w:val="0"/>
          <w:divBdr>
            <w:top w:val="none" w:sz="0" w:space="0" w:color="auto"/>
            <w:left w:val="none" w:sz="0" w:space="0" w:color="auto"/>
            <w:bottom w:val="none" w:sz="0" w:space="0" w:color="auto"/>
            <w:right w:val="none" w:sz="0" w:space="0" w:color="auto"/>
          </w:divBdr>
          <w:divsChild>
            <w:div w:id="1198348831">
              <w:marLeft w:val="0"/>
              <w:marRight w:val="0"/>
              <w:marTop w:val="0"/>
              <w:marBottom w:val="0"/>
              <w:divBdr>
                <w:top w:val="none" w:sz="0" w:space="0" w:color="auto"/>
                <w:left w:val="none" w:sz="0" w:space="0" w:color="auto"/>
                <w:bottom w:val="none" w:sz="0" w:space="0" w:color="auto"/>
                <w:right w:val="none" w:sz="0" w:space="0" w:color="auto"/>
              </w:divBdr>
            </w:div>
          </w:divsChild>
        </w:div>
        <w:div w:id="1286697677">
          <w:marLeft w:val="0"/>
          <w:marRight w:val="0"/>
          <w:marTop w:val="0"/>
          <w:marBottom w:val="0"/>
          <w:divBdr>
            <w:top w:val="none" w:sz="0" w:space="0" w:color="auto"/>
            <w:left w:val="none" w:sz="0" w:space="0" w:color="auto"/>
            <w:bottom w:val="none" w:sz="0" w:space="0" w:color="auto"/>
            <w:right w:val="none" w:sz="0" w:space="0" w:color="auto"/>
          </w:divBdr>
          <w:divsChild>
            <w:div w:id="690568458">
              <w:marLeft w:val="0"/>
              <w:marRight w:val="0"/>
              <w:marTop w:val="0"/>
              <w:marBottom w:val="0"/>
              <w:divBdr>
                <w:top w:val="none" w:sz="0" w:space="0" w:color="auto"/>
                <w:left w:val="none" w:sz="0" w:space="0" w:color="auto"/>
                <w:bottom w:val="none" w:sz="0" w:space="0" w:color="auto"/>
                <w:right w:val="none" w:sz="0" w:space="0" w:color="auto"/>
              </w:divBdr>
            </w:div>
          </w:divsChild>
        </w:div>
        <w:div w:id="1067872706">
          <w:marLeft w:val="0"/>
          <w:marRight w:val="0"/>
          <w:marTop w:val="0"/>
          <w:marBottom w:val="0"/>
          <w:divBdr>
            <w:top w:val="none" w:sz="0" w:space="0" w:color="auto"/>
            <w:left w:val="none" w:sz="0" w:space="0" w:color="auto"/>
            <w:bottom w:val="none" w:sz="0" w:space="0" w:color="auto"/>
            <w:right w:val="none" w:sz="0" w:space="0" w:color="auto"/>
          </w:divBdr>
          <w:divsChild>
            <w:div w:id="1233543423">
              <w:marLeft w:val="0"/>
              <w:marRight w:val="0"/>
              <w:marTop w:val="0"/>
              <w:marBottom w:val="0"/>
              <w:divBdr>
                <w:top w:val="none" w:sz="0" w:space="0" w:color="auto"/>
                <w:left w:val="none" w:sz="0" w:space="0" w:color="auto"/>
                <w:bottom w:val="none" w:sz="0" w:space="0" w:color="auto"/>
                <w:right w:val="none" w:sz="0" w:space="0" w:color="auto"/>
              </w:divBdr>
            </w:div>
          </w:divsChild>
        </w:div>
        <w:div w:id="1863130254">
          <w:marLeft w:val="0"/>
          <w:marRight w:val="0"/>
          <w:marTop w:val="0"/>
          <w:marBottom w:val="0"/>
          <w:divBdr>
            <w:top w:val="none" w:sz="0" w:space="0" w:color="auto"/>
            <w:left w:val="none" w:sz="0" w:space="0" w:color="auto"/>
            <w:bottom w:val="none" w:sz="0" w:space="0" w:color="auto"/>
            <w:right w:val="none" w:sz="0" w:space="0" w:color="auto"/>
          </w:divBdr>
          <w:divsChild>
            <w:div w:id="1083406437">
              <w:marLeft w:val="0"/>
              <w:marRight w:val="0"/>
              <w:marTop w:val="0"/>
              <w:marBottom w:val="0"/>
              <w:divBdr>
                <w:top w:val="none" w:sz="0" w:space="0" w:color="auto"/>
                <w:left w:val="none" w:sz="0" w:space="0" w:color="auto"/>
                <w:bottom w:val="none" w:sz="0" w:space="0" w:color="auto"/>
                <w:right w:val="none" w:sz="0" w:space="0" w:color="auto"/>
              </w:divBdr>
            </w:div>
          </w:divsChild>
        </w:div>
        <w:div w:id="1789082812">
          <w:marLeft w:val="0"/>
          <w:marRight w:val="0"/>
          <w:marTop w:val="0"/>
          <w:marBottom w:val="0"/>
          <w:divBdr>
            <w:top w:val="none" w:sz="0" w:space="0" w:color="auto"/>
            <w:left w:val="none" w:sz="0" w:space="0" w:color="auto"/>
            <w:bottom w:val="none" w:sz="0" w:space="0" w:color="auto"/>
            <w:right w:val="none" w:sz="0" w:space="0" w:color="auto"/>
          </w:divBdr>
          <w:divsChild>
            <w:div w:id="133066375">
              <w:marLeft w:val="0"/>
              <w:marRight w:val="0"/>
              <w:marTop w:val="0"/>
              <w:marBottom w:val="0"/>
              <w:divBdr>
                <w:top w:val="none" w:sz="0" w:space="0" w:color="auto"/>
                <w:left w:val="none" w:sz="0" w:space="0" w:color="auto"/>
                <w:bottom w:val="none" w:sz="0" w:space="0" w:color="auto"/>
                <w:right w:val="none" w:sz="0" w:space="0" w:color="auto"/>
              </w:divBdr>
            </w:div>
          </w:divsChild>
        </w:div>
        <w:div w:id="260725517">
          <w:marLeft w:val="0"/>
          <w:marRight w:val="0"/>
          <w:marTop w:val="0"/>
          <w:marBottom w:val="0"/>
          <w:divBdr>
            <w:top w:val="none" w:sz="0" w:space="0" w:color="auto"/>
            <w:left w:val="none" w:sz="0" w:space="0" w:color="auto"/>
            <w:bottom w:val="none" w:sz="0" w:space="0" w:color="auto"/>
            <w:right w:val="none" w:sz="0" w:space="0" w:color="auto"/>
          </w:divBdr>
          <w:divsChild>
            <w:div w:id="25452264">
              <w:marLeft w:val="0"/>
              <w:marRight w:val="0"/>
              <w:marTop w:val="0"/>
              <w:marBottom w:val="0"/>
              <w:divBdr>
                <w:top w:val="none" w:sz="0" w:space="0" w:color="auto"/>
                <w:left w:val="none" w:sz="0" w:space="0" w:color="auto"/>
                <w:bottom w:val="none" w:sz="0" w:space="0" w:color="auto"/>
                <w:right w:val="none" w:sz="0" w:space="0" w:color="auto"/>
              </w:divBdr>
            </w:div>
          </w:divsChild>
        </w:div>
        <w:div w:id="1211964240">
          <w:marLeft w:val="0"/>
          <w:marRight w:val="0"/>
          <w:marTop w:val="0"/>
          <w:marBottom w:val="0"/>
          <w:divBdr>
            <w:top w:val="none" w:sz="0" w:space="0" w:color="auto"/>
            <w:left w:val="none" w:sz="0" w:space="0" w:color="auto"/>
            <w:bottom w:val="none" w:sz="0" w:space="0" w:color="auto"/>
            <w:right w:val="none" w:sz="0" w:space="0" w:color="auto"/>
          </w:divBdr>
          <w:divsChild>
            <w:div w:id="397900667">
              <w:marLeft w:val="0"/>
              <w:marRight w:val="0"/>
              <w:marTop w:val="0"/>
              <w:marBottom w:val="0"/>
              <w:divBdr>
                <w:top w:val="none" w:sz="0" w:space="0" w:color="auto"/>
                <w:left w:val="none" w:sz="0" w:space="0" w:color="auto"/>
                <w:bottom w:val="none" w:sz="0" w:space="0" w:color="auto"/>
                <w:right w:val="none" w:sz="0" w:space="0" w:color="auto"/>
              </w:divBdr>
            </w:div>
          </w:divsChild>
        </w:div>
        <w:div w:id="1322926185">
          <w:marLeft w:val="0"/>
          <w:marRight w:val="0"/>
          <w:marTop w:val="0"/>
          <w:marBottom w:val="0"/>
          <w:divBdr>
            <w:top w:val="none" w:sz="0" w:space="0" w:color="auto"/>
            <w:left w:val="none" w:sz="0" w:space="0" w:color="auto"/>
            <w:bottom w:val="none" w:sz="0" w:space="0" w:color="auto"/>
            <w:right w:val="none" w:sz="0" w:space="0" w:color="auto"/>
          </w:divBdr>
          <w:divsChild>
            <w:div w:id="1275333194">
              <w:marLeft w:val="0"/>
              <w:marRight w:val="0"/>
              <w:marTop w:val="0"/>
              <w:marBottom w:val="0"/>
              <w:divBdr>
                <w:top w:val="none" w:sz="0" w:space="0" w:color="auto"/>
                <w:left w:val="none" w:sz="0" w:space="0" w:color="auto"/>
                <w:bottom w:val="none" w:sz="0" w:space="0" w:color="auto"/>
                <w:right w:val="none" w:sz="0" w:space="0" w:color="auto"/>
              </w:divBdr>
            </w:div>
          </w:divsChild>
        </w:div>
        <w:div w:id="1766077218">
          <w:marLeft w:val="0"/>
          <w:marRight w:val="0"/>
          <w:marTop w:val="0"/>
          <w:marBottom w:val="0"/>
          <w:divBdr>
            <w:top w:val="none" w:sz="0" w:space="0" w:color="auto"/>
            <w:left w:val="none" w:sz="0" w:space="0" w:color="auto"/>
            <w:bottom w:val="none" w:sz="0" w:space="0" w:color="auto"/>
            <w:right w:val="none" w:sz="0" w:space="0" w:color="auto"/>
          </w:divBdr>
          <w:divsChild>
            <w:div w:id="312376034">
              <w:marLeft w:val="0"/>
              <w:marRight w:val="0"/>
              <w:marTop w:val="0"/>
              <w:marBottom w:val="0"/>
              <w:divBdr>
                <w:top w:val="none" w:sz="0" w:space="0" w:color="auto"/>
                <w:left w:val="none" w:sz="0" w:space="0" w:color="auto"/>
                <w:bottom w:val="none" w:sz="0" w:space="0" w:color="auto"/>
                <w:right w:val="none" w:sz="0" w:space="0" w:color="auto"/>
              </w:divBdr>
            </w:div>
          </w:divsChild>
        </w:div>
        <w:div w:id="913586300">
          <w:marLeft w:val="0"/>
          <w:marRight w:val="0"/>
          <w:marTop w:val="0"/>
          <w:marBottom w:val="0"/>
          <w:divBdr>
            <w:top w:val="none" w:sz="0" w:space="0" w:color="auto"/>
            <w:left w:val="none" w:sz="0" w:space="0" w:color="auto"/>
            <w:bottom w:val="none" w:sz="0" w:space="0" w:color="auto"/>
            <w:right w:val="none" w:sz="0" w:space="0" w:color="auto"/>
          </w:divBdr>
          <w:divsChild>
            <w:div w:id="853347854">
              <w:marLeft w:val="0"/>
              <w:marRight w:val="0"/>
              <w:marTop w:val="0"/>
              <w:marBottom w:val="0"/>
              <w:divBdr>
                <w:top w:val="none" w:sz="0" w:space="0" w:color="auto"/>
                <w:left w:val="none" w:sz="0" w:space="0" w:color="auto"/>
                <w:bottom w:val="none" w:sz="0" w:space="0" w:color="auto"/>
                <w:right w:val="none" w:sz="0" w:space="0" w:color="auto"/>
              </w:divBdr>
            </w:div>
          </w:divsChild>
        </w:div>
        <w:div w:id="49155270">
          <w:marLeft w:val="0"/>
          <w:marRight w:val="0"/>
          <w:marTop w:val="0"/>
          <w:marBottom w:val="0"/>
          <w:divBdr>
            <w:top w:val="none" w:sz="0" w:space="0" w:color="auto"/>
            <w:left w:val="none" w:sz="0" w:space="0" w:color="auto"/>
            <w:bottom w:val="none" w:sz="0" w:space="0" w:color="auto"/>
            <w:right w:val="none" w:sz="0" w:space="0" w:color="auto"/>
          </w:divBdr>
          <w:divsChild>
            <w:div w:id="110326939">
              <w:marLeft w:val="0"/>
              <w:marRight w:val="0"/>
              <w:marTop w:val="0"/>
              <w:marBottom w:val="0"/>
              <w:divBdr>
                <w:top w:val="none" w:sz="0" w:space="0" w:color="auto"/>
                <w:left w:val="none" w:sz="0" w:space="0" w:color="auto"/>
                <w:bottom w:val="none" w:sz="0" w:space="0" w:color="auto"/>
                <w:right w:val="none" w:sz="0" w:space="0" w:color="auto"/>
              </w:divBdr>
            </w:div>
          </w:divsChild>
        </w:div>
        <w:div w:id="4138287">
          <w:marLeft w:val="0"/>
          <w:marRight w:val="0"/>
          <w:marTop w:val="0"/>
          <w:marBottom w:val="0"/>
          <w:divBdr>
            <w:top w:val="none" w:sz="0" w:space="0" w:color="auto"/>
            <w:left w:val="none" w:sz="0" w:space="0" w:color="auto"/>
            <w:bottom w:val="none" w:sz="0" w:space="0" w:color="auto"/>
            <w:right w:val="none" w:sz="0" w:space="0" w:color="auto"/>
          </w:divBdr>
          <w:divsChild>
            <w:div w:id="73818395">
              <w:marLeft w:val="0"/>
              <w:marRight w:val="0"/>
              <w:marTop w:val="0"/>
              <w:marBottom w:val="0"/>
              <w:divBdr>
                <w:top w:val="none" w:sz="0" w:space="0" w:color="auto"/>
                <w:left w:val="none" w:sz="0" w:space="0" w:color="auto"/>
                <w:bottom w:val="none" w:sz="0" w:space="0" w:color="auto"/>
                <w:right w:val="none" w:sz="0" w:space="0" w:color="auto"/>
              </w:divBdr>
            </w:div>
          </w:divsChild>
        </w:div>
        <w:div w:id="937717836">
          <w:marLeft w:val="0"/>
          <w:marRight w:val="0"/>
          <w:marTop w:val="0"/>
          <w:marBottom w:val="0"/>
          <w:divBdr>
            <w:top w:val="none" w:sz="0" w:space="0" w:color="auto"/>
            <w:left w:val="none" w:sz="0" w:space="0" w:color="auto"/>
            <w:bottom w:val="none" w:sz="0" w:space="0" w:color="auto"/>
            <w:right w:val="none" w:sz="0" w:space="0" w:color="auto"/>
          </w:divBdr>
          <w:divsChild>
            <w:div w:id="225335130">
              <w:marLeft w:val="0"/>
              <w:marRight w:val="0"/>
              <w:marTop w:val="0"/>
              <w:marBottom w:val="0"/>
              <w:divBdr>
                <w:top w:val="none" w:sz="0" w:space="0" w:color="auto"/>
                <w:left w:val="none" w:sz="0" w:space="0" w:color="auto"/>
                <w:bottom w:val="none" w:sz="0" w:space="0" w:color="auto"/>
                <w:right w:val="none" w:sz="0" w:space="0" w:color="auto"/>
              </w:divBdr>
            </w:div>
          </w:divsChild>
        </w:div>
        <w:div w:id="1236358560">
          <w:marLeft w:val="0"/>
          <w:marRight w:val="0"/>
          <w:marTop w:val="0"/>
          <w:marBottom w:val="0"/>
          <w:divBdr>
            <w:top w:val="none" w:sz="0" w:space="0" w:color="auto"/>
            <w:left w:val="none" w:sz="0" w:space="0" w:color="auto"/>
            <w:bottom w:val="none" w:sz="0" w:space="0" w:color="auto"/>
            <w:right w:val="none" w:sz="0" w:space="0" w:color="auto"/>
          </w:divBdr>
          <w:divsChild>
            <w:div w:id="762647048">
              <w:marLeft w:val="0"/>
              <w:marRight w:val="0"/>
              <w:marTop w:val="0"/>
              <w:marBottom w:val="0"/>
              <w:divBdr>
                <w:top w:val="none" w:sz="0" w:space="0" w:color="auto"/>
                <w:left w:val="none" w:sz="0" w:space="0" w:color="auto"/>
                <w:bottom w:val="none" w:sz="0" w:space="0" w:color="auto"/>
                <w:right w:val="none" w:sz="0" w:space="0" w:color="auto"/>
              </w:divBdr>
            </w:div>
          </w:divsChild>
        </w:div>
        <w:div w:id="770786108">
          <w:marLeft w:val="0"/>
          <w:marRight w:val="0"/>
          <w:marTop w:val="0"/>
          <w:marBottom w:val="0"/>
          <w:divBdr>
            <w:top w:val="none" w:sz="0" w:space="0" w:color="auto"/>
            <w:left w:val="none" w:sz="0" w:space="0" w:color="auto"/>
            <w:bottom w:val="none" w:sz="0" w:space="0" w:color="auto"/>
            <w:right w:val="none" w:sz="0" w:space="0" w:color="auto"/>
          </w:divBdr>
          <w:divsChild>
            <w:div w:id="1947804415">
              <w:marLeft w:val="0"/>
              <w:marRight w:val="0"/>
              <w:marTop w:val="0"/>
              <w:marBottom w:val="0"/>
              <w:divBdr>
                <w:top w:val="none" w:sz="0" w:space="0" w:color="auto"/>
                <w:left w:val="none" w:sz="0" w:space="0" w:color="auto"/>
                <w:bottom w:val="none" w:sz="0" w:space="0" w:color="auto"/>
                <w:right w:val="none" w:sz="0" w:space="0" w:color="auto"/>
              </w:divBdr>
            </w:div>
          </w:divsChild>
        </w:div>
        <w:div w:id="1438520816">
          <w:marLeft w:val="0"/>
          <w:marRight w:val="0"/>
          <w:marTop w:val="0"/>
          <w:marBottom w:val="0"/>
          <w:divBdr>
            <w:top w:val="none" w:sz="0" w:space="0" w:color="auto"/>
            <w:left w:val="none" w:sz="0" w:space="0" w:color="auto"/>
            <w:bottom w:val="none" w:sz="0" w:space="0" w:color="auto"/>
            <w:right w:val="none" w:sz="0" w:space="0" w:color="auto"/>
          </w:divBdr>
          <w:divsChild>
            <w:div w:id="1863933451">
              <w:marLeft w:val="0"/>
              <w:marRight w:val="0"/>
              <w:marTop w:val="0"/>
              <w:marBottom w:val="0"/>
              <w:divBdr>
                <w:top w:val="none" w:sz="0" w:space="0" w:color="auto"/>
                <w:left w:val="none" w:sz="0" w:space="0" w:color="auto"/>
                <w:bottom w:val="none" w:sz="0" w:space="0" w:color="auto"/>
                <w:right w:val="none" w:sz="0" w:space="0" w:color="auto"/>
              </w:divBdr>
            </w:div>
            <w:div w:id="1763182368">
              <w:marLeft w:val="0"/>
              <w:marRight w:val="0"/>
              <w:marTop w:val="0"/>
              <w:marBottom w:val="0"/>
              <w:divBdr>
                <w:top w:val="none" w:sz="0" w:space="0" w:color="auto"/>
                <w:left w:val="none" w:sz="0" w:space="0" w:color="auto"/>
                <w:bottom w:val="none" w:sz="0" w:space="0" w:color="auto"/>
                <w:right w:val="none" w:sz="0" w:space="0" w:color="auto"/>
              </w:divBdr>
            </w:div>
            <w:div w:id="1507937479">
              <w:marLeft w:val="0"/>
              <w:marRight w:val="0"/>
              <w:marTop w:val="0"/>
              <w:marBottom w:val="0"/>
              <w:divBdr>
                <w:top w:val="none" w:sz="0" w:space="0" w:color="auto"/>
                <w:left w:val="none" w:sz="0" w:space="0" w:color="auto"/>
                <w:bottom w:val="none" w:sz="0" w:space="0" w:color="auto"/>
                <w:right w:val="none" w:sz="0" w:space="0" w:color="auto"/>
              </w:divBdr>
            </w:div>
            <w:div w:id="638993468">
              <w:marLeft w:val="0"/>
              <w:marRight w:val="0"/>
              <w:marTop w:val="0"/>
              <w:marBottom w:val="0"/>
              <w:divBdr>
                <w:top w:val="none" w:sz="0" w:space="0" w:color="auto"/>
                <w:left w:val="none" w:sz="0" w:space="0" w:color="auto"/>
                <w:bottom w:val="none" w:sz="0" w:space="0" w:color="auto"/>
                <w:right w:val="none" w:sz="0" w:space="0" w:color="auto"/>
              </w:divBdr>
            </w:div>
            <w:div w:id="255749206">
              <w:marLeft w:val="0"/>
              <w:marRight w:val="0"/>
              <w:marTop w:val="0"/>
              <w:marBottom w:val="0"/>
              <w:divBdr>
                <w:top w:val="none" w:sz="0" w:space="0" w:color="auto"/>
                <w:left w:val="none" w:sz="0" w:space="0" w:color="auto"/>
                <w:bottom w:val="none" w:sz="0" w:space="0" w:color="auto"/>
                <w:right w:val="none" w:sz="0" w:space="0" w:color="auto"/>
              </w:divBdr>
            </w:div>
            <w:div w:id="1066103647">
              <w:marLeft w:val="0"/>
              <w:marRight w:val="0"/>
              <w:marTop w:val="0"/>
              <w:marBottom w:val="0"/>
              <w:divBdr>
                <w:top w:val="none" w:sz="0" w:space="0" w:color="auto"/>
                <w:left w:val="none" w:sz="0" w:space="0" w:color="auto"/>
                <w:bottom w:val="none" w:sz="0" w:space="0" w:color="auto"/>
                <w:right w:val="none" w:sz="0" w:space="0" w:color="auto"/>
              </w:divBdr>
            </w:div>
            <w:div w:id="778987296">
              <w:marLeft w:val="0"/>
              <w:marRight w:val="0"/>
              <w:marTop w:val="0"/>
              <w:marBottom w:val="0"/>
              <w:divBdr>
                <w:top w:val="none" w:sz="0" w:space="0" w:color="auto"/>
                <w:left w:val="none" w:sz="0" w:space="0" w:color="auto"/>
                <w:bottom w:val="none" w:sz="0" w:space="0" w:color="auto"/>
                <w:right w:val="none" w:sz="0" w:space="0" w:color="auto"/>
              </w:divBdr>
            </w:div>
            <w:div w:id="1447961785">
              <w:marLeft w:val="0"/>
              <w:marRight w:val="0"/>
              <w:marTop w:val="0"/>
              <w:marBottom w:val="0"/>
              <w:divBdr>
                <w:top w:val="none" w:sz="0" w:space="0" w:color="auto"/>
                <w:left w:val="none" w:sz="0" w:space="0" w:color="auto"/>
                <w:bottom w:val="none" w:sz="0" w:space="0" w:color="auto"/>
                <w:right w:val="none" w:sz="0" w:space="0" w:color="auto"/>
              </w:divBdr>
            </w:div>
            <w:div w:id="1960137339">
              <w:marLeft w:val="0"/>
              <w:marRight w:val="0"/>
              <w:marTop w:val="0"/>
              <w:marBottom w:val="0"/>
              <w:divBdr>
                <w:top w:val="none" w:sz="0" w:space="0" w:color="auto"/>
                <w:left w:val="none" w:sz="0" w:space="0" w:color="auto"/>
                <w:bottom w:val="none" w:sz="0" w:space="0" w:color="auto"/>
                <w:right w:val="none" w:sz="0" w:space="0" w:color="auto"/>
              </w:divBdr>
            </w:div>
            <w:div w:id="1834449382">
              <w:marLeft w:val="0"/>
              <w:marRight w:val="0"/>
              <w:marTop w:val="0"/>
              <w:marBottom w:val="0"/>
              <w:divBdr>
                <w:top w:val="none" w:sz="0" w:space="0" w:color="auto"/>
                <w:left w:val="none" w:sz="0" w:space="0" w:color="auto"/>
                <w:bottom w:val="none" w:sz="0" w:space="0" w:color="auto"/>
                <w:right w:val="none" w:sz="0" w:space="0" w:color="auto"/>
              </w:divBdr>
            </w:div>
            <w:div w:id="1530218151">
              <w:marLeft w:val="0"/>
              <w:marRight w:val="0"/>
              <w:marTop w:val="0"/>
              <w:marBottom w:val="0"/>
              <w:divBdr>
                <w:top w:val="none" w:sz="0" w:space="0" w:color="auto"/>
                <w:left w:val="none" w:sz="0" w:space="0" w:color="auto"/>
                <w:bottom w:val="none" w:sz="0" w:space="0" w:color="auto"/>
                <w:right w:val="none" w:sz="0" w:space="0" w:color="auto"/>
              </w:divBdr>
            </w:div>
            <w:div w:id="363020600">
              <w:marLeft w:val="0"/>
              <w:marRight w:val="0"/>
              <w:marTop w:val="0"/>
              <w:marBottom w:val="0"/>
              <w:divBdr>
                <w:top w:val="none" w:sz="0" w:space="0" w:color="auto"/>
                <w:left w:val="none" w:sz="0" w:space="0" w:color="auto"/>
                <w:bottom w:val="none" w:sz="0" w:space="0" w:color="auto"/>
                <w:right w:val="none" w:sz="0" w:space="0" w:color="auto"/>
              </w:divBdr>
            </w:div>
            <w:div w:id="1041444057">
              <w:marLeft w:val="0"/>
              <w:marRight w:val="0"/>
              <w:marTop w:val="0"/>
              <w:marBottom w:val="0"/>
              <w:divBdr>
                <w:top w:val="none" w:sz="0" w:space="0" w:color="auto"/>
                <w:left w:val="none" w:sz="0" w:space="0" w:color="auto"/>
                <w:bottom w:val="none" w:sz="0" w:space="0" w:color="auto"/>
                <w:right w:val="none" w:sz="0" w:space="0" w:color="auto"/>
              </w:divBdr>
            </w:div>
            <w:div w:id="2050757338">
              <w:marLeft w:val="0"/>
              <w:marRight w:val="0"/>
              <w:marTop w:val="0"/>
              <w:marBottom w:val="0"/>
              <w:divBdr>
                <w:top w:val="none" w:sz="0" w:space="0" w:color="auto"/>
                <w:left w:val="none" w:sz="0" w:space="0" w:color="auto"/>
                <w:bottom w:val="none" w:sz="0" w:space="0" w:color="auto"/>
                <w:right w:val="none" w:sz="0" w:space="0" w:color="auto"/>
              </w:divBdr>
            </w:div>
            <w:div w:id="1228417840">
              <w:marLeft w:val="0"/>
              <w:marRight w:val="0"/>
              <w:marTop w:val="0"/>
              <w:marBottom w:val="0"/>
              <w:divBdr>
                <w:top w:val="none" w:sz="0" w:space="0" w:color="auto"/>
                <w:left w:val="none" w:sz="0" w:space="0" w:color="auto"/>
                <w:bottom w:val="none" w:sz="0" w:space="0" w:color="auto"/>
                <w:right w:val="none" w:sz="0" w:space="0" w:color="auto"/>
              </w:divBdr>
            </w:div>
          </w:divsChild>
        </w:div>
        <w:div w:id="1656908576">
          <w:marLeft w:val="0"/>
          <w:marRight w:val="0"/>
          <w:marTop w:val="0"/>
          <w:marBottom w:val="0"/>
          <w:divBdr>
            <w:top w:val="none" w:sz="0" w:space="0" w:color="auto"/>
            <w:left w:val="none" w:sz="0" w:space="0" w:color="auto"/>
            <w:bottom w:val="none" w:sz="0" w:space="0" w:color="auto"/>
            <w:right w:val="none" w:sz="0" w:space="0" w:color="auto"/>
          </w:divBdr>
          <w:divsChild>
            <w:div w:id="859778397">
              <w:marLeft w:val="0"/>
              <w:marRight w:val="0"/>
              <w:marTop w:val="0"/>
              <w:marBottom w:val="0"/>
              <w:divBdr>
                <w:top w:val="none" w:sz="0" w:space="0" w:color="auto"/>
                <w:left w:val="none" w:sz="0" w:space="0" w:color="auto"/>
                <w:bottom w:val="none" w:sz="0" w:space="0" w:color="auto"/>
                <w:right w:val="none" w:sz="0" w:space="0" w:color="auto"/>
              </w:divBdr>
            </w:div>
          </w:divsChild>
        </w:div>
        <w:div w:id="1348865956">
          <w:marLeft w:val="0"/>
          <w:marRight w:val="0"/>
          <w:marTop w:val="0"/>
          <w:marBottom w:val="0"/>
          <w:divBdr>
            <w:top w:val="none" w:sz="0" w:space="0" w:color="auto"/>
            <w:left w:val="none" w:sz="0" w:space="0" w:color="auto"/>
            <w:bottom w:val="none" w:sz="0" w:space="0" w:color="auto"/>
            <w:right w:val="none" w:sz="0" w:space="0" w:color="auto"/>
          </w:divBdr>
          <w:divsChild>
            <w:div w:id="1256473844">
              <w:marLeft w:val="0"/>
              <w:marRight w:val="0"/>
              <w:marTop w:val="0"/>
              <w:marBottom w:val="0"/>
              <w:divBdr>
                <w:top w:val="none" w:sz="0" w:space="0" w:color="auto"/>
                <w:left w:val="none" w:sz="0" w:space="0" w:color="auto"/>
                <w:bottom w:val="none" w:sz="0" w:space="0" w:color="auto"/>
                <w:right w:val="none" w:sz="0" w:space="0" w:color="auto"/>
              </w:divBdr>
            </w:div>
          </w:divsChild>
        </w:div>
        <w:div w:id="1748767560">
          <w:marLeft w:val="0"/>
          <w:marRight w:val="0"/>
          <w:marTop w:val="0"/>
          <w:marBottom w:val="0"/>
          <w:divBdr>
            <w:top w:val="none" w:sz="0" w:space="0" w:color="auto"/>
            <w:left w:val="none" w:sz="0" w:space="0" w:color="auto"/>
            <w:bottom w:val="none" w:sz="0" w:space="0" w:color="auto"/>
            <w:right w:val="none" w:sz="0" w:space="0" w:color="auto"/>
          </w:divBdr>
          <w:divsChild>
            <w:div w:id="94903339">
              <w:marLeft w:val="0"/>
              <w:marRight w:val="0"/>
              <w:marTop w:val="0"/>
              <w:marBottom w:val="0"/>
              <w:divBdr>
                <w:top w:val="none" w:sz="0" w:space="0" w:color="auto"/>
                <w:left w:val="none" w:sz="0" w:space="0" w:color="auto"/>
                <w:bottom w:val="none" w:sz="0" w:space="0" w:color="auto"/>
                <w:right w:val="none" w:sz="0" w:space="0" w:color="auto"/>
              </w:divBdr>
            </w:div>
            <w:div w:id="758645319">
              <w:marLeft w:val="0"/>
              <w:marRight w:val="0"/>
              <w:marTop w:val="0"/>
              <w:marBottom w:val="0"/>
              <w:divBdr>
                <w:top w:val="none" w:sz="0" w:space="0" w:color="auto"/>
                <w:left w:val="none" w:sz="0" w:space="0" w:color="auto"/>
                <w:bottom w:val="none" w:sz="0" w:space="0" w:color="auto"/>
                <w:right w:val="none" w:sz="0" w:space="0" w:color="auto"/>
              </w:divBdr>
            </w:div>
            <w:div w:id="1687444535">
              <w:marLeft w:val="0"/>
              <w:marRight w:val="0"/>
              <w:marTop w:val="0"/>
              <w:marBottom w:val="0"/>
              <w:divBdr>
                <w:top w:val="none" w:sz="0" w:space="0" w:color="auto"/>
                <w:left w:val="none" w:sz="0" w:space="0" w:color="auto"/>
                <w:bottom w:val="none" w:sz="0" w:space="0" w:color="auto"/>
                <w:right w:val="none" w:sz="0" w:space="0" w:color="auto"/>
              </w:divBdr>
            </w:div>
            <w:div w:id="1222012125">
              <w:marLeft w:val="0"/>
              <w:marRight w:val="0"/>
              <w:marTop w:val="0"/>
              <w:marBottom w:val="0"/>
              <w:divBdr>
                <w:top w:val="none" w:sz="0" w:space="0" w:color="auto"/>
                <w:left w:val="none" w:sz="0" w:space="0" w:color="auto"/>
                <w:bottom w:val="none" w:sz="0" w:space="0" w:color="auto"/>
                <w:right w:val="none" w:sz="0" w:space="0" w:color="auto"/>
              </w:divBdr>
            </w:div>
            <w:div w:id="246115972">
              <w:marLeft w:val="0"/>
              <w:marRight w:val="0"/>
              <w:marTop w:val="0"/>
              <w:marBottom w:val="0"/>
              <w:divBdr>
                <w:top w:val="none" w:sz="0" w:space="0" w:color="auto"/>
                <w:left w:val="none" w:sz="0" w:space="0" w:color="auto"/>
                <w:bottom w:val="none" w:sz="0" w:space="0" w:color="auto"/>
                <w:right w:val="none" w:sz="0" w:space="0" w:color="auto"/>
              </w:divBdr>
            </w:div>
            <w:div w:id="1630473240">
              <w:marLeft w:val="0"/>
              <w:marRight w:val="0"/>
              <w:marTop w:val="0"/>
              <w:marBottom w:val="0"/>
              <w:divBdr>
                <w:top w:val="none" w:sz="0" w:space="0" w:color="auto"/>
                <w:left w:val="none" w:sz="0" w:space="0" w:color="auto"/>
                <w:bottom w:val="none" w:sz="0" w:space="0" w:color="auto"/>
                <w:right w:val="none" w:sz="0" w:space="0" w:color="auto"/>
              </w:divBdr>
            </w:div>
            <w:div w:id="46422282">
              <w:marLeft w:val="0"/>
              <w:marRight w:val="0"/>
              <w:marTop w:val="0"/>
              <w:marBottom w:val="0"/>
              <w:divBdr>
                <w:top w:val="none" w:sz="0" w:space="0" w:color="auto"/>
                <w:left w:val="none" w:sz="0" w:space="0" w:color="auto"/>
                <w:bottom w:val="none" w:sz="0" w:space="0" w:color="auto"/>
                <w:right w:val="none" w:sz="0" w:space="0" w:color="auto"/>
              </w:divBdr>
            </w:div>
            <w:div w:id="214473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78019">
      <w:bodyDiv w:val="1"/>
      <w:marLeft w:val="0"/>
      <w:marRight w:val="0"/>
      <w:marTop w:val="0"/>
      <w:marBottom w:val="0"/>
      <w:divBdr>
        <w:top w:val="none" w:sz="0" w:space="0" w:color="auto"/>
        <w:left w:val="none" w:sz="0" w:space="0" w:color="auto"/>
        <w:bottom w:val="none" w:sz="0" w:space="0" w:color="auto"/>
        <w:right w:val="none" w:sz="0" w:space="0" w:color="auto"/>
      </w:divBdr>
    </w:div>
    <w:div w:id="2114083954">
      <w:bodyDiv w:val="1"/>
      <w:marLeft w:val="0"/>
      <w:marRight w:val="0"/>
      <w:marTop w:val="0"/>
      <w:marBottom w:val="0"/>
      <w:divBdr>
        <w:top w:val="none" w:sz="0" w:space="0" w:color="auto"/>
        <w:left w:val="none" w:sz="0" w:space="0" w:color="auto"/>
        <w:bottom w:val="none" w:sz="0" w:space="0" w:color="auto"/>
        <w:right w:val="none" w:sz="0" w:space="0" w:color="auto"/>
      </w:divBdr>
    </w:div>
    <w:div w:id="2116243060">
      <w:bodyDiv w:val="1"/>
      <w:marLeft w:val="0"/>
      <w:marRight w:val="0"/>
      <w:marTop w:val="0"/>
      <w:marBottom w:val="0"/>
      <w:divBdr>
        <w:top w:val="none" w:sz="0" w:space="0" w:color="auto"/>
        <w:left w:val="none" w:sz="0" w:space="0" w:color="auto"/>
        <w:bottom w:val="none" w:sz="0" w:space="0" w:color="auto"/>
        <w:right w:val="none" w:sz="0" w:space="0" w:color="auto"/>
      </w:divBdr>
    </w:div>
    <w:div w:id="2124491491">
      <w:bodyDiv w:val="1"/>
      <w:marLeft w:val="0"/>
      <w:marRight w:val="0"/>
      <w:marTop w:val="0"/>
      <w:marBottom w:val="0"/>
      <w:divBdr>
        <w:top w:val="none" w:sz="0" w:space="0" w:color="auto"/>
        <w:left w:val="none" w:sz="0" w:space="0" w:color="auto"/>
        <w:bottom w:val="none" w:sz="0" w:space="0" w:color="auto"/>
        <w:right w:val="none" w:sz="0" w:space="0" w:color="auto"/>
      </w:divBdr>
    </w:div>
    <w:div w:id="2129933176">
      <w:bodyDiv w:val="1"/>
      <w:marLeft w:val="0"/>
      <w:marRight w:val="0"/>
      <w:marTop w:val="0"/>
      <w:marBottom w:val="0"/>
      <w:divBdr>
        <w:top w:val="none" w:sz="0" w:space="0" w:color="auto"/>
        <w:left w:val="none" w:sz="0" w:space="0" w:color="auto"/>
        <w:bottom w:val="none" w:sz="0" w:space="0" w:color="auto"/>
        <w:right w:val="none" w:sz="0" w:space="0" w:color="auto"/>
      </w:divBdr>
    </w:div>
    <w:div w:id="2130001755">
      <w:bodyDiv w:val="1"/>
      <w:marLeft w:val="0"/>
      <w:marRight w:val="0"/>
      <w:marTop w:val="0"/>
      <w:marBottom w:val="0"/>
      <w:divBdr>
        <w:top w:val="none" w:sz="0" w:space="0" w:color="auto"/>
        <w:left w:val="none" w:sz="0" w:space="0" w:color="auto"/>
        <w:bottom w:val="none" w:sz="0" w:space="0" w:color="auto"/>
        <w:right w:val="none" w:sz="0" w:space="0" w:color="auto"/>
      </w:divBdr>
    </w:div>
    <w:div w:id="2136437278">
      <w:bodyDiv w:val="1"/>
      <w:marLeft w:val="0"/>
      <w:marRight w:val="0"/>
      <w:marTop w:val="0"/>
      <w:marBottom w:val="0"/>
      <w:divBdr>
        <w:top w:val="none" w:sz="0" w:space="0" w:color="auto"/>
        <w:left w:val="none" w:sz="0" w:space="0" w:color="auto"/>
        <w:bottom w:val="none" w:sz="0" w:space="0" w:color="auto"/>
        <w:right w:val="none" w:sz="0" w:space="0" w:color="auto"/>
      </w:divBdr>
      <w:divsChild>
        <w:div w:id="1036664796">
          <w:marLeft w:val="0"/>
          <w:marRight w:val="0"/>
          <w:marTop w:val="0"/>
          <w:marBottom w:val="0"/>
          <w:divBdr>
            <w:top w:val="none" w:sz="0" w:space="0" w:color="auto"/>
            <w:left w:val="none" w:sz="0" w:space="0" w:color="auto"/>
            <w:bottom w:val="none" w:sz="0" w:space="0" w:color="auto"/>
            <w:right w:val="none" w:sz="0" w:space="0" w:color="auto"/>
          </w:divBdr>
          <w:divsChild>
            <w:div w:id="1875388787">
              <w:marLeft w:val="0"/>
              <w:marRight w:val="0"/>
              <w:marTop w:val="0"/>
              <w:marBottom w:val="0"/>
              <w:divBdr>
                <w:top w:val="none" w:sz="0" w:space="0" w:color="auto"/>
                <w:left w:val="none" w:sz="0" w:space="0" w:color="auto"/>
                <w:bottom w:val="none" w:sz="0" w:space="0" w:color="auto"/>
                <w:right w:val="none" w:sz="0" w:space="0" w:color="auto"/>
              </w:divBdr>
            </w:div>
          </w:divsChild>
        </w:div>
        <w:div w:id="2139909068">
          <w:marLeft w:val="0"/>
          <w:marRight w:val="0"/>
          <w:marTop w:val="0"/>
          <w:marBottom w:val="0"/>
          <w:divBdr>
            <w:top w:val="none" w:sz="0" w:space="0" w:color="auto"/>
            <w:left w:val="none" w:sz="0" w:space="0" w:color="auto"/>
            <w:bottom w:val="none" w:sz="0" w:space="0" w:color="auto"/>
            <w:right w:val="none" w:sz="0" w:space="0" w:color="auto"/>
          </w:divBdr>
          <w:divsChild>
            <w:div w:id="130682294">
              <w:marLeft w:val="0"/>
              <w:marRight w:val="0"/>
              <w:marTop w:val="0"/>
              <w:marBottom w:val="0"/>
              <w:divBdr>
                <w:top w:val="none" w:sz="0" w:space="0" w:color="auto"/>
                <w:left w:val="none" w:sz="0" w:space="0" w:color="auto"/>
                <w:bottom w:val="none" w:sz="0" w:space="0" w:color="auto"/>
                <w:right w:val="none" w:sz="0" w:space="0" w:color="auto"/>
              </w:divBdr>
            </w:div>
          </w:divsChild>
        </w:div>
        <w:div w:id="1354186779">
          <w:marLeft w:val="0"/>
          <w:marRight w:val="0"/>
          <w:marTop w:val="0"/>
          <w:marBottom w:val="0"/>
          <w:divBdr>
            <w:top w:val="none" w:sz="0" w:space="0" w:color="auto"/>
            <w:left w:val="none" w:sz="0" w:space="0" w:color="auto"/>
            <w:bottom w:val="none" w:sz="0" w:space="0" w:color="auto"/>
            <w:right w:val="none" w:sz="0" w:space="0" w:color="auto"/>
          </w:divBdr>
          <w:divsChild>
            <w:div w:id="352997550">
              <w:marLeft w:val="0"/>
              <w:marRight w:val="0"/>
              <w:marTop w:val="0"/>
              <w:marBottom w:val="0"/>
              <w:divBdr>
                <w:top w:val="none" w:sz="0" w:space="0" w:color="auto"/>
                <w:left w:val="none" w:sz="0" w:space="0" w:color="auto"/>
                <w:bottom w:val="none" w:sz="0" w:space="0" w:color="auto"/>
                <w:right w:val="none" w:sz="0" w:space="0" w:color="auto"/>
              </w:divBdr>
            </w:div>
          </w:divsChild>
        </w:div>
        <w:div w:id="709888534">
          <w:marLeft w:val="0"/>
          <w:marRight w:val="0"/>
          <w:marTop w:val="0"/>
          <w:marBottom w:val="0"/>
          <w:divBdr>
            <w:top w:val="none" w:sz="0" w:space="0" w:color="auto"/>
            <w:left w:val="none" w:sz="0" w:space="0" w:color="auto"/>
            <w:bottom w:val="none" w:sz="0" w:space="0" w:color="auto"/>
            <w:right w:val="none" w:sz="0" w:space="0" w:color="auto"/>
          </w:divBdr>
          <w:divsChild>
            <w:div w:id="1925454461">
              <w:marLeft w:val="0"/>
              <w:marRight w:val="0"/>
              <w:marTop w:val="0"/>
              <w:marBottom w:val="0"/>
              <w:divBdr>
                <w:top w:val="none" w:sz="0" w:space="0" w:color="auto"/>
                <w:left w:val="none" w:sz="0" w:space="0" w:color="auto"/>
                <w:bottom w:val="none" w:sz="0" w:space="0" w:color="auto"/>
                <w:right w:val="none" w:sz="0" w:space="0" w:color="auto"/>
              </w:divBdr>
            </w:div>
          </w:divsChild>
        </w:div>
        <w:div w:id="454063183">
          <w:marLeft w:val="0"/>
          <w:marRight w:val="0"/>
          <w:marTop w:val="0"/>
          <w:marBottom w:val="0"/>
          <w:divBdr>
            <w:top w:val="none" w:sz="0" w:space="0" w:color="auto"/>
            <w:left w:val="none" w:sz="0" w:space="0" w:color="auto"/>
            <w:bottom w:val="none" w:sz="0" w:space="0" w:color="auto"/>
            <w:right w:val="none" w:sz="0" w:space="0" w:color="auto"/>
          </w:divBdr>
          <w:divsChild>
            <w:div w:id="1775589686">
              <w:marLeft w:val="0"/>
              <w:marRight w:val="0"/>
              <w:marTop w:val="0"/>
              <w:marBottom w:val="0"/>
              <w:divBdr>
                <w:top w:val="none" w:sz="0" w:space="0" w:color="auto"/>
                <w:left w:val="none" w:sz="0" w:space="0" w:color="auto"/>
                <w:bottom w:val="none" w:sz="0" w:space="0" w:color="auto"/>
                <w:right w:val="none" w:sz="0" w:space="0" w:color="auto"/>
              </w:divBdr>
            </w:div>
          </w:divsChild>
        </w:div>
        <w:div w:id="848368917">
          <w:marLeft w:val="0"/>
          <w:marRight w:val="0"/>
          <w:marTop w:val="0"/>
          <w:marBottom w:val="0"/>
          <w:divBdr>
            <w:top w:val="none" w:sz="0" w:space="0" w:color="auto"/>
            <w:left w:val="none" w:sz="0" w:space="0" w:color="auto"/>
            <w:bottom w:val="none" w:sz="0" w:space="0" w:color="auto"/>
            <w:right w:val="none" w:sz="0" w:space="0" w:color="auto"/>
          </w:divBdr>
          <w:divsChild>
            <w:div w:id="626398634">
              <w:marLeft w:val="0"/>
              <w:marRight w:val="0"/>
              <w:marTop w:val="0"/>
              <w:marBottom w:val="0"/>
              <w:divBdr>
                <w:top w:val="none" w:sz="0" w:space="0" w:color="auto"/>
                <w:left w:val="none" w:sz="0" w:space="0" w:color="auto"/>
                <w:bottom w:val="none" w:sz="0" w:space="0" w:color="auto"/>
                <w:right w:val="none" w:sz="0" w:space="0" w:color="auto"/>
              </w:divBdr>
            </w:div>
          </w:divsChild>
        </w:div>
        <w:div w:id="1185095856">
          <w:marLeft w:val="0"/>
          <w:marRight w:val="0"/>
          <w:marTop w:val="0"/>
          <w:marBottom w:val="0"/>
          <w:divBdr>
            <w:top w:val="none" w:sz="0" w:space="0" w:color="auto"/>
            <w:left w:val="none" w:sz="0" w:space="0" w:color="auto"/>
            <w:bottom w:val="none" w:sz="0" w:space="0" w:color="auto"/>
            <w:right w:val="none" w:sz="0" w:space="0" w:color="auto"/>
          </w:divBdr>
          <w:divsChild>
            <w:div w:id="1705134417">
              <w:marLeft w:val="0"/>
              <w:marRight w:val="0"/>
              <w:marTop w:val="0"/>
              <w:marBottom w:val="0"/>
              <w:divBdr>
                <w:top w:val="none" w:sz="0" w:space="0" w:color="auto"/>
                <w:left w:val="none" w:sz="0" w:space="0" w:color="auto"/>
                <w:bottom w:val="none" w:sz="0" w:space="0" w:color="auto"/>
                <w:right w:val="none" w:sz="0" w:space="0" w:color="auto"/>
              </w:divBdr>
            </w:div>
          </w:divsChild>
        </w:div>
        <w:div w:id="426001353">
          <w:marLeft w:val="0"/>
          <w:marRight w:val="0"/>
          <w:marTop w:val="0"/>
          <w:marBottom w:val="0"/>
          <w:divBdr>
            <w:top w:val="none" w:sz="0" w:space="0" w:color="auto"/>
            <w:left w:val="none" w:sz="0" w:space="0" w:color="auto"/>
            <w:bottom w:val="none" w:sz="0" w:space="0" w:color="auto"/>
            <w:right w:val="none" w:sz="0" w:space="0" w:color="auto"/>
          </w:divBdr>
          <w:divsChild>
            <w:div w:id="291324139">
              <w:marLeft w:val="0"/>
              <w:marRight w:val="0"/>
              <w:marTop w:val="0"/>
              <w:marBottom w:val="0"/>
              <w:divBdr>
                <w:top w:val="none" w:sz="0" w:space="0" w:color="auto"/>
                <w:left w:val="none" w:sz="0" w:space="0" w:color="auto"/>
                <w:bottom w:val="none" w:sz="0" w:space="0" w:color="auto"/>
                <w:right w:val="none" w:sz="0" w:space="0" w:color="auto"/>
              </w:divBdr>
            </w:div>
          </w:divsChild>
        </w:div>
        <w:div w:id="1158839144">
          <w:marLeft w:val="0"/>
          <w:marRight w:val="0"/>
          <w:marTop w:val="0"/>
          <w:marBottom w:val="0"/>
          <w:divBdr>
            <w:top w:val="none" w:sz="0" w:space="0" w:color="auto"/>
            <w:left w:val="none" w:sz="0" w:space="0" w:color="auto"/>
            <w:bottom w:val="none" w:sz="0" w:space="0" w:color="auto"/>
            <w:right w:val="none" w:sz="0" w:space="0" w:color="auto"/>
          </w:divBdr>
          <w:divsChild>
            <w:div w:id="453139764">
              <w:marLeft w:val="0"/>
              <w:marRight w:val="0"/>
              <w:marTop w:val="0"/>
              <w:marBottom w:val="0"/>
              <w:divBdr>
                <w:top w:val="none" w:sz="0" w:space="0" w:color="auto"/>
                <w:left w:val="none" w:sz="0" w:space="0" w:color="auto"/>
                <w:bottom w:val="none" w:sz="0" w:space="0" w:color="auto"/>
                <w:right w:val="none" w:sz="0" w:space="0" w:color="auto"/>
              </w:divBdr>
            </w:div>
          </w:divsChild>
        </w:div>
        <w:div w:id="237058216">
          <w:marLeft w:val="0"/>
          <w:marRight w:val="0"/>
          <w:marTop w:val="0"/>
          <w:marBottom w:val="0"/>
          <w:divBdr>
            <w:top w:val="none" w:sz="0" w:space="0" w:color="auto"/>
            <w:left w:val="none" w:sz="0" w:space="0" w:color="auto"/>
            <w:bottom w:val="none" w:sz="0" w:space="0" w:color="auto"/>
            <w:right w:val="none" w:sz="0" w:space="0" w:color="auto"/>
          </w:divBdr>
          <w:divsChild>
            <w:div w:id="57409963">
              <w:marLeft w:val="0"/>
              <w:marRight w:val="0"/>
              <w:marTop w:val="0"/>
              <w:marBottom w:val="0"/>
              <w:divBdr>
                <w:top w:val="none" w:sz="0" w:space="0" w:color="auto"/>
                <w:left w:val="none" w:sz="0" w:space="0" w:color="auto"/>
                <w:bottom w:val="none" w:sz="0" w:space="0" w:color="auto"/>
                <w:right w:val="none" w:sz="0" w:space="0" w:color="auto"/>
              </w:divBdr>
            </w:div>
          </w:divsChild>
        </w:div>
        <w:div w:id="1956325279">
          <w:marLeft w:val="0"/>
          <w:marRight w:val="0"/>
          <w:marTop w:val="0"/>
          <w:marBottom w:val="0"/>
          <w:divBdr>
            <w:top w:val="none" w:sz="0" w:space="0" w:color="auto"/>
            <w:left w:val="none" w:sz="0" w:space="0" w:color="auto"/>
            <w:bottom w:val="none" w:sz="0" w:space="0" w:color="auto"/>
            <w:right w:val="none" w:sz="0" w:space="0" w:color="auto"/>
          </w:divBdr>
          <w:divsChild>
            <w:div w:id="409012241">
              <w:marLeft w:val="0"/>
              <w:marRight w:val="0"/>
              <w:marTop w:val="0"/>
              <w:marBottom w:val="0"/>
              <w:divBdr>
                <w:top w:val="none" w:sz="0" w:space="0" w:color="auto"/>
                <w:left w:val="none" w:sz="0" w:space="0" w:color="auto"/>
                <w:bottom w:val="none" w:sz="0" w:space="0" w:color="auto"/>
                <w:right w:val="none" w:sz="0" w:space="0" w:color="auto"/>
              </w:divBdr>
            </w:div>
          </w:divsChild>
        </w:div>
        <w:div w:id="1075392548">
          <w:marLeft w:val="0"/>
          <w:marRight w:val="0"/>
          <w:marTop w:val="0"/>
          <w:marBottom w:val="0"/>
          <w:divBdr>
            <w:top w:val="none" w:sz="0" w:space="0" w:color="auto"/>
            <w:left w:val="none" w:sz="0" w:space="0" w:color="auto"/>
            <w:bottom w:val="none" w:sz="0" w:space="0" w:color="auto"/>
            <w:right w:val="none" w:sz="0" w:space="0" w:color="auto"/>
          </w:divBdr>
          <w:divsChild>
            <w:div w:id="394134313">
              <w:marLeft w:val="0"/>
              <w:marRight w:val="0"/>
              <w:marTop w:val="0"/>
              <w:marBottom w:val="0"/>
              <w:divBdr>
                <w:top w:val="none" w:sz="0" w:space="0" w:color="auto"/>
                <w:left w:val="none" w:sz="0" w:space="0" w:color="auto"/>
                <w:bottom w:val="none" w:sz="0" w:space="0" w:color="auto"/>
                <w:right w:val="none" w:sz="0" w:space="0" w:color="auto"/>
              </w:divBdr>
            </w:div>
          </w:divsChild>
        </w:div>
        <w:div w:id="826826266">
          <w:marLeft w:val="0"/>
          <w:marRight w:val="0"/>
          <w:marTop w:val="0"/>
          <w:marBottom w:val="0"/>
          <w:divBdr>
            <w:top w:val="none" w:sz="0" w:space="0" w:color="auto"/>
            <w:left w:val="none" w:sz="0" w:space="0" w:color="auto"/>
            <w:bottom w:val="none" w:sz="0" w:space="0" w:color="auto"/>
            <w:right w:val="none" w:sz="0" w:space="0" w:color="auto"/>
          </w:divBdr>
          <w:divsChild>
            <w:div w:id="2022245711">
              <w:marLeft w:val="0"/>
              <w:marRight w:val="0"/>
              <w:marTop w:val="0"/>
              <w:marBottom w:val="0"/>
              <w:divBdr>
                <w:top w:val="none" w:sz="0" w:space="0" w:color="auto"/>
                <w:left w:val="none" w:sz="0" w:space="0" w:color="auto"/>
                <w:bottom w:val="none" w:sz="0" w:space="0" w:color="auto"/>
                <w:right w:val="none" w:sz="0" w:space="0" w:color="auto"/>
              </w:divBdr>
            </w:div>
          </w:divsChild>
        </w:div>
        <w:div w:id="557129073">
          <w:marLeft w:val="0"/>
          <w:marRight w:val="0"/>
          <w:marTop w:val="0"/>
          <w:marBottom w:val="0"/>
          <w:divBdr>
            <w:top w:val="none" w:sz="0" w:space="0" w:color="auto"/>
            <w:left w:val="none" w:sz="0" w:space="0" w:color="auto"/>
            <w:bottom w:val="none" w:sz="0" w:space="0" w:color="auto"/>
            <w:right w:val="none" w:sz="0" w:space="0" w:color="auto"/>
          </w:divBdr>
          <w:divsChild>
            <w:div w:id="992753425">
              <w:marLeft w:val="0"/>
              <w:marRight w:val="0"/>
              <w:marTop w:val="0"/>
              <w:marBottom w:val="0"/>
              <w:divBdr>
                <w:top w:val="none" w:sz="0" w:space="0" w:color="auto"/>
                <w:left w:val="none" w:sz="0" w:space="0" w:color="auto"/>
                <w:bottom w:val="none" w:sz="0" w:space="0" w:color="auto"/>
                <w:right w:val="none" w:sz="0" w:space="0" w:color="auto"/>
              </w:divBdr>
            </w:div>
          </w:divsChild>
        </w:div>
        <w:div w:id="1105929659">
          <w:marLeft w:val="0"/>
          <w:marRight w:val="0"/>
          <w:marTop w:val="0"/>
          <w:marBottom w:val="0"/>
          <w:divBdr>
            <w:top w:val="none" w:sz="0" w:space="0" w:color="auto"/>
            <w:left w:val="none" w:sz="0" w:space="0" w:color="auto"/>
            <w:bottom w:val="none" w:sz="0" w:space="0" w:color="auto"/>
            <w:right w:val="none" w:sz="0" w:space="0" w:color="auto"/>
          </w:divBdr>
          <w:divsChild>
            <w:div w:id="282927024">
              <w:marLeft w:val="0"/>
              <w:marRight w:val="0"/>
              <w:marTop w:val="0"/>
              <w:marBottom w:val="0"/>
              <w:divBdr>
                <w:top w:val="none" w:sz="0" w:space="0" w:color="auto"/>
                <w:left w:val="none" w:sz="0" w:space="0" w:color="auto"/>
                <w:bottom w:val="none" w:sz="0" w:space="0" w:color="auto"/>
                <w:right w:val="none" w:sz="0" w:space="0" w:color="auto"/>
              </w:divBdr>
            </w:div>
          </w:divsChild>
        </w:div>
        <w:div w:id="861213072">
          <w:marLeft w:val="0"/>
          <w:marRight w:val="0"/>
          <w:marTop w:val="0"/>
          <w:marBottom w:val="0"/>
          <w:divBdr>
            <w:top w:val="none" w:sz="0" w:space="0" w:color="auto"/>
            <w:left w:val="none" w:sz="0" w:space="0" w:color="auto"/>
            <w:bottom w:val="none" w:sz="0" w:space="0" w:color="auto"/>
            <w:right w:val="none" w:sz="0" w:space="0" w:color="auto"/>
          </w:divBdr>
          <w:divsChild>
            <w:div w:id="345599365">
              <w:marLeft w:val="0"/>
              <w:marRight w:val="0"/>
              <w:marTop w:val="0"/>
              <w:marBottom w:val="0"/>
              <w:divBdr>
                <w:top w:val="none" w:sz="0" w:space="0" w:color="auto"/>
                <w:left w:val="none" w:sz="0" w:space="0" w:color="auto"/>
                <w:bottom w:val="none" w:sz="0" w:space="0" w:color="auto"/>
                <w:right w:val="none" w:sz="0" w:space="0" w:color="auto"/>
              </w:divBdr>
            </w:div>
          </w:divsChild>
        </w:div>
        <w:div w:id="162012828">
          <w:marLeft w:val="0"/>
          <w:marRight w:val="0"/>
          <w:marTop w:val="0"/>
          <w:marBottom w:val="0"/>
          <w:divBdr>
            <w:top w:val="none" w:sz="0" w:space="0" w:color="auto"/>
            <w:left w:val="none" w:sz="0" w:space="0" w:color="auto"/>
            <w:bottom w:val="none" w:sz="0" w:space="0" w:color="auto"/>
            <w:right w:val="none" w:sz="0" w:space="0" w:color="auto"/>
          </w:divBdr>
          <w:divsChild>
            <w:div w:id="1605844666">
              <w:marLeft w:val="0"/>
              <w:marRight w:val="0"/>
              <w:marTop w:val="0"/>
              <w:marBottom w:val="0"/>
              <w:divBdr>
                <w:top w:val="none" w:sz="0" w:space="0" w:color="auto"/>
                <w:left w:val="none" w:sz="0" w:space="0" w:color="auto"/>
                <w:bottom w:val="none" w:sz="0" w:space="0" w:color="auto"/>
                <w:right w:val="none" w:sz="0" w:space="0" w:color="auto"/>
              </w:divBdr>
            </w:div>
          </w:divsChild>
        </w:div>
        <w:div w:id="1975986496">
          <w:marLeft w:val="0"/>
          <w:marRight w:val="0"/>
          <w:marTop w:val="0"/>
          <w:marBottom w:val="0"/>
          <w:divBdr>
            <w:top w:val="none" w:sz="0" w:space="0" w:color="auto"/>
            <w:left w:val="none" w:sz="0" w:space="0" w:color="auto"/>
            <w:bottom w:val="none" w:sz="0" w:space="0" w:color="auto"/>
            <w:right w:val="none" w:sz="0" w:space="0" w:color="auto"/>
          </w:divBdr>
          <w:divsChild>
            <w:div w:id="1782413413">
              <w:marLeft w:val="0"/>
              <w:marRight w:val="0"/>
              <w:marTop w:val="0"/>
              <w:marBottom w:val="0"/>
              <w:divBdr>
                <w:top w:val="none" w:sz="0" w:space="0" w:color="auto"/>
                <w:left w:val="none" w:sz="0" w:space="0" w:color="auto"/>
                <w:bottom w:val="none" w:sz="0" w:space="0" w:color="auto"/>
                <w:right w:val="none" w:sz="0" w:space="0" w:color="auto"/>
              </w:divBdr>
            </w:div>
          </w:divsChild>
        </w:div>
        <w:div w:id="71783833">
          <w:marLeft w:val="0"/>
          <w:marRight w:val="0"/>
          <w:marTop w:val="0"/>
          <w:marBottom w:val="0"/>
          <w:divBdr>
            <w:top w:val="none" w:sz="0" w:space="0" w:color="auto"/>
            <w:left w:val="none" w:sz="0" w:space="0" w:color="auto"/>
            <w:bottom w:val="none" w:sz="0" w:space="0" w:color="auto"/>
            <w:right w:val="none" w:sz="0" w:space="0" w:color="auto"/>
          </w:divBdr>
          <w:divsChild>
            <w:div w:id="520044945">
              <w:marLeft w:val="0"/>
              <w:marRight w:val="0"/>
              <w:marTop w:val="0"/>
              <w:marBottom w:val="0"/>
              <w:divBdr>
                <w:top w:val="none" w:sz="0" w:space="0" w:color="auto"/>
                <w:left w:val="none" w:sz="0" w:space="0" w:color="auto"/>
                <w:bottom w:val="none" w:sz="0" w:space="0" w:color="auto"/>
                <w:right w:val="none" w:sz="0" w:space="0" w:color="auto"/>
              </w:divBdr>
            </w:div>
          </w:divsChild>
        </w:div>
        <w:div w:id="1266689737">
          <w:marLeft w:val="0"/>
          <w:marRight w:val="0"/>
          <w:marTop w:val="0"/>
          <w:marBottom w:val="0"/>
          <w:divBdr>
            <w:top w:val="none" w:sz="0" w:space="0" w:color="auto"/>
            <w:left w:val="none" w:sz="0" w:space="0" w:color="auto"/>
            <w:bottom w:val="none" w:sz="0" w:space="0" w:color="auto"/>
            <w:right w:val="none" w:sz="0" w:space="0" w:color="auto"/>
          </w:divBdr>
          <w:divsChild>
            <w:div w:id="2031029604">
              <w:marLeft w:val="0"/>
              <w:marRight w:val="0"/>
              <w:marTop w:val="0"/>
              <w:marBottom w:val="0"/>
              <w:divBdr>
                <w:top w:val="none" w:sz="0" w:space="0" w:color="auto"/>
                <w:left w:val="none" w:sz="0" w:space="0" w:color="auto"/>
                <w:bottom w:val="none" w:sz="0" w:space="0" w:color="auto"/>
                <w:right w:val="none" w:sz="0" w:space="0" w:color="auto"/>
              </w:divBdr>
            </w:div>
          </w:divsChild>
        </w:div>
        <w:div w:id="1695110348">
          <w:marLeft w:val="0"/>
          <w:marRight w:val="0"/>
          <w:marTop w:val="0"/>
          <w:marBottom w:val="0"/>
          <w:divBdr>
            <w:top w:val="none" w:sz="0" w:space="0" w:color="auto"/>
            <w:left w:val="none" w:sz="0" w:space="0" w:color="auto"/>
            <w:bottom w:val="none" w:sz="0" w:space="0" w:color="auto"/>
            <w:right w:val="none" w:sz="0" w:space="0" w:color="auto"/>
          </w:divBdr>
          <w:divsChild>
            <w:div w:id="1974405592">
              <w:marLeft w:val="0"/>
              <w:marRight w:val="0"/>
              <w:marTop w:val="0"/>
              <w:marBottom w:val="0"/>
              <w:divBdr>
                <w:top w:val="none" w:sz="0" w:space="0" w:color="auto"/>
                <w:left w:val="none" w:sz="0" w:space="0" w:color="auto"/>
                <w:bottom w:val="none" w:sz="0" w:space="0" w:color="auto"/>
                <w:right w:val="none" w:sz="0" w:space="0" w:color="auto"/>
              </w:divBdr>
            </w:div>
            <w:div w:id="903102141">
              <w:marLeft w:val="0"/>
              <w:marRight w:val="0"/>
              <w:marTop w:val="0"/>
              <w:marBottom w:val="0"/>
              <w:divBdr>
                <w:top w:val="none" w:sz="0" w:space="0" w:color="auto"/>
                <w:left w:val="none" w:sz="0" w:space="0" w:color="auto"/>
                <w:bottom w:val="none" w:sz="0" w:space="0" w:color="auto"/>
                <w:right w:val="none" w:sz="0" w:space="0" w:color="auto"/>
              </w:divBdr>
            </w:div>
          </w:divsChild>
        </w:div>
        <w:div w:id="2038696239">
          <w:marLeft w:val="0"/>
          <w:marRight w:val="0"/>
          <w:marTop w:val="0"/>
          <w:marBottom w:val="0"/>
          <w:divBdr>
            <w:top w:val="none" w:sz="0" w:space="0" w:color="auto"/>
            <w:left w:val="none" w:sz="0" w:space="0" w:color="auto"/>
            <w:bottom w:val="none" w:sz="0" w:space="0" w:color="auto"/>
            <w:right w:val="none" w:sz="0" w:space="0" w:color="auto"/>
          </w:divBdr>
          <w:divsChild>
            <w:div w:id="690450246">
              <w:marLeft w:val="0"/>
              <w:marRight w:val="0"/>
              <w:marTop w:val="0"/>
              <w:marBottom w:val="0"/>
              <w:divBdr>
                <w:top w:val="none" w:sz="0" w:space="0" w:color="auto"/>
                <w:left w:val="none" w:sz="0" w:space="0" w:color="auto"/>
                <w:bottom w:val="none" w:sz="0" w:space="0" w:color="auto"/>
                <w:right w:val="none" w:sz="0" w:space="0" w:color="auto"/>
              </w:divBdr>
            </w:div>
          </w:divsChild>
        </w:div>
        <w:div w:id="700932511">
          <w:marLeft w:val="0"/>
          <w:marRight w:val="0"/>
          <w:marTop w:val="0"/>
          <w:marBottom w:val="0"/>
          <w:divBdr>
            <w:top w:val="none" w:sz="0" w:space="0" w:color="auto"/>
            <w:left w:val="none" w:sz="0" w:space="0" w:color="auto"/>
            <w:bottom w:val="none" w:sz="0" w:space="0" w:color="auto"/>
            <w:right w:val="none" w:sz="0" w:space="0" w:color="auto"/>
          </w:divBdr>
          <w:divsChild>
            <w:div w:id="1249778250">
              <w:marLeft w:val="0"/>
              <w:marRight w:val="0"/>
              <w:marTop w:val="0"/>
              <w:marBottom w:val="0"/>
              <w:divBdr>
                <w:top w:val="none" w:sz="0" w:space="0" w:color="auto"/>
                <w:left w:val="none" w:sz="0" w:space="0" w:color="auto"/>
                <w:bottom w:val="none" w:sz="0" w:space="0" w:color="auto"/>
                <w:right w:val="none" w:sz="0" w:space="0" w:color="auto"/>
              </w:divBdr>
            </w:div>
          </w:divsChild>
        </w:div>
        <w:div w:id="191043838">
          <w:marLeft w:val="0"/>
          <w:marRight w:val="0"/>
          <w:marTop w:val="0"/>
          <w:marBottom w:val="0"/>
          <w:divBdr>
            <w:top w:val="none" w:sz="0" w:space="0" w:color="auto"/>
            <w:left w:val="none" w:sz="0" w:space="0" w:color="auto"/>
            <w:bottom w:val="none" w:sz="0" w:space="0" w:color="auto"/>
            <w:right w:val="none" w:sz="0" w:space="0" w:color="auto"/>
          </w:divBdr>
          <w:divsChild>
            <w:div w:id="629827171">
              <w:marLeft w:val="0"/>
              <w:marRight w:val="0"/>
              <w:marTop w:val="0"/>
              <w:marBottom w:val="0"/>
              <w:divBdr>
                <w:top w:val="none" w:sz="0" w:space="0" w:color="auto"/>
                <w:left w:val="none" w:sz="0" w:space="0" w:color="auto"/>
                <w:bottom w:val="none" w:sz="0" w:space="0" w:color="auto"/>
                <w:right w:val="none" w:sz="0" w:space="0" w:color="auto"/>
              </w:divBdr>
            </w:div>
          </w:divsChild>
        </w:div>
        <w:div w:id="777289059">
          <w:marLeft w:val="0"/>
          <w:marRight w:val="0"/>
          <w:marTop w:val="0"/>
          <w:marBottom w:val="0"/>
          <w:divBdr>
            <w:top w:val="none" w:sz="0" w:space="0" w:color="auto"/>
            <w:left w:val="none" w:sz="0" w:space="0" w:color="auto"/>
            <w:bottom w:val="none" w:sz="0" w:space="0" w:color="auto"/>
            <w:right w:val="none" w:sz="0" w:space="0" w:color="auto"/>
          </w:divBdr>
          <w:divsChild>
            <w:div w:id="1693453214">
              <w:marLeft w:val="0"/>
              <w:marRight w:val="0"/>
              <w:marTop w:val="0"/>
              <w:marBottom w:val="0"/>
              <w:divBdr>
                <w:top w:val="none" w:sz="0" w:space="0" w:color="auto"/>
                <w:left w:val="none" w:sz="0" w:space="0" w:color="auto"/>
                <w:bottom w:val="none" w:sz="0" w:space="0" w:color="auto"/>
                <w:right w:val="none" w:sz="0" w:space="0" w:color="auto"/>
              </w:divBdr>
            </w:div>
          </w:divsChild>
        </w:div>
        <w:div w:id="163447047">
          <w:marLeft w:val="0"/>
          <w:marRight w:val="0"/>
          <w:marTop w:val="0"/>
          <w:marBottom w:val="0"/>
          <w:divBdr>
            <w:top w:val="none" w:sz="0" w:space="0" w:color="auto"/>
            <w:left w:val="none" w:sz="0" w:space="0" w:color="auto"/>
            <w:bottom w:val="none" w:sz="0" w:space="0" w:color="auto"/>
            <w:right w:val="none" w:sz="0" w:space="0" w:color="auto"/>
          </w:divBdr>
          <w:divsChild>
            <w:div w:id="1836451707">
              <w:marLeft w:val="0"/>
              <w:marRight w:val="0"/>
              <w:marTop w:val="0"/>
              <w:marBottom w:val="0"/>
              <w:divBdr>
                <w:top w:val="none" w:sz="0" w:space="0" w:color="auto"/>
                <w:left w:val="none" w:sz="0" w:space="0" w:color="auto"/>
                <w:bottom w:val="none" w:sz="0" w:space="0" w:color="auto"/>
                <w:right w:val="none" w:sz="0" w:space="0" w:color="auto"/>
              </w:divBdr>
            </w:div>
          </w:divsChild>
        </w:div>
        <w:div w:id="1796755074">
          <w:marLeft w:val="0"/>
          <w:marRight w:val="0"/>
          <w:marTop w:val="0"/>
          <w:marBottom w:val="0"/>
          <w:divBdr>
            <w:top w:val="none" w:sz="0" w:space="0" w:color="auto"/>
            <w:left w:val="none" w:sz="0" w:space="0" w:color="auto"/>
            <w:bottom w:val="none" w:sz="0" w:space="0" w:color="auto"/>
            <w:right w:val="none" w:sz="0" w:space="0" w:color="auto"/>
          </w:divBdr>
          <w:divsChild>
            <w:div w:id="1913154423">
              <w:marLeft w:val="0"/>
              <w:marRight w:val="0"/>
              <w:marTop w:val="0"/>
              <w:marBottom w:val="0"/>
              <w:divBdr>
                <w:top w:val="none" w:sz="0" w:space="0" w:color="auto"/>
                <w:left w:val="none" w:sz="0" w:space="0" w:color="auto"/>
                <w:bottom w:val="none" w:sz="0" w:space="0" w:color="auto"/>
                <w:right w:val="none" w:sz="0" w:space="0" w:color="auto"/>
              </w:divBdr>
            </w:div>
          </w:divsChild>
        </w:div>
        <w:div w:id="120539024">
          <w:marLeft w:val="0"/>
          <w:marRight w:val="0"/>
          <w:marTop w:val="0"/>
          <w:marBottom w:val="0"/>
          <w:divBdr>
            <w:top w:val="none" w:sz="0" w:space="0" w:color="auto"/>
            <w:left w:val="none" w:sz="0" w:space="0" w:color="auto"/>
            <w:bottom w:val="none" w:sz="0" w:space="0" w:color="auto"/>
            <w:right w:val="none" w:sz="0" w:space="0" w:color="auto"/>
          </w:divBdr>
          <w:divsChild>
            <w:div w:id="1712807512">
              <w:marLeft w:val="0"/>
              <w:marRight w:val="0"/>
              <w:marTop w:val="0"/>
              <w:marBottom w:val="0"/>
              <w:divBdr>
                <w:top w:val="none" w:sz="0" w:space="0" w:color="auto"/>
                <w:left w:val="none" w:sz="0" w:space="0" w:color="auto"/>
                <w:bottom w:val="none" w:sz="0" w:space="0" w:color="auto"/>
                <w:right w:val="none" w:sz="0" w:space="0" w:color="auto"/>
              </w:divBdr>
            </w:div>
          </w:divsChild>
        </w:div>
        <w:div w:id="2092775603">
          <w:marLeft w:val="0"/>
          <w:marRight w:val="0"/>
          <w:marTop w:val="0"/>
          <w:marBottom w:val="0"/>
          <w:divBdr>
            <w:top w:val="none" w:sz="0" w:space="0" w:color="auto"/>
            <w:left w:val="none" w:sz="0" w:space="0" w:color="auto"/>
            <w:bottom w:val="none" w:sz="0" w:space="0" w:color="auto"/>
            <w:right w:val="none" w:sz="0" w:space="0" w:color="auto"/>
          </w:divBdr>
          <w:divsChild>
            <w:div w:id="2088845306">
              <w:marLeft w:val="0"/>
              <w:marRight w:val="0"/>
              <w:marTop w:val="0"/>
              <w:marBottom w:val="0"/>
              <w:divBdr>
                <w:top w:val="none" w:sz="0" w:space="0" w:color="auto"/>
                <w:left w:val="none" w:sz="0" w:space="0" w:color="auto"/>
                <w:bottom w:val="none" w:sz="0" w:space="0" w:color="auto"/>
                <w:right w:val="none" w:sz="0" w:space="0" w:color="auto"/>
              </w:divBdr>
            </w:div>
          </w:divsChild>
        </w:div>
        <w:div w:id="1038090284">
          <w:marLeft w:val="0"/>
          <w:marRight w:val="0"/>
          <w:marTop w:val="0"/>
          <w:marBottom w:val="0"/>
          <w:divBdr>
            <w:top w:val="none" w:sz="0" w:space="0" w:color="auto"/>
            <w:left w:val="none" w:sz="0" w:space="0" w:color="auto"/>
            <w:bottom w:val="none" w:sz="0" w:space="0" w:color="auto"/>
            <w:right w:val="none" w:sz="0" w:space="0" w:color="auto"/>
          </w:divBdr>
          <w:divsChild>
            <w:div w:id="933979308">
              <w:marLeft w:val="0"/>
              <w:marRight w:val="0"/>
              <w:marTop w:val="0"/>
              <w:marBottom w:val="0"/>
              <w:divBdr>
                <w:top w:val="none" w:sz="0" w:space="0" w:color="auto"/>
                <w:left w:val="none" w:sz="0" w:space="0" w:color="auto"/>
                <w:bottom w:val="none" w:sz="0" w:space="0" w:color="auto"/>
                <w:right w:val="none" w:sz="0" w:space="0" w:color="auto"/>
              </w:divBdr>
            </w:div>
          </w:divsChild>
        </w:div>
        <w:div w:id="1149445272">
          <w:marLeft w:val="0"/>
          <w:marRight w:val="0"/>
          <w:marTop w:val="0"/>
          <w:marBottom w:val="0"/>
          <w:divBdr>
            <w:top w:val="none" w:sz="0" w:space="0" w:color="auto"/>
            <w:left w:val="none" w:sz="0" w:space="0" w:color="auto"/>
            <w:bottom w:val="none" w:sz="0" w:space="0" w:color="auto"/>
            <w:right w:val="none" w:sz="0" w:space="0" w:color="auto"/>
          </w:divBdr>
          <w:divsChild>
            <w:div w:id="817382713">
              <w:marLeft w:val="0"/>
              <w:marRight w:val="0"/>
              <w:marTop w:val="0"/>
              <w:marBottom w:val="0"/>
              <w:divBdr>
                <w:top w:val="none" w:sz="0" w:space="0" w:color="auto"/>
                <w:left w:val="none" w:sz="0" w:space="0" w:color="auto"/>
                <w:bottom w:val="none" w:sz="0" w:space="0" w:color="auto"/>
                <w:right w:val="none" w:sz="0" w:space="0" w:color="auto"/>
              </w:divBdr>
            </w:div>
          </w:divsChild>
        </w:div>
        <w:div w:id="2110736226">
          <w:marLeft w:val="0"/>
          <w:marRight w:val="0"/>
          <w:marTop w:val="0"/>
          <w:marBottom w:val="0"/>
          <w:divBdr>
            <w:top w:val="none" w:sz="0" w:space="0" w:color="auto"/>
            <w:left w:val="none" w:sz="0" w:space="0" w:color="auto"/>
            <w:bottom w:val="none" w:sz="0" w:space="0" w:color="auto"/>
            <w:right w:val="none" w:sz="0" w:space="0" w:color="auto"/>
          </w:divBdr>
          <w:divsChild>
            <w:div w:id="1852839733">
              <w:marLeft w:val="0"/>
              <w:marRight w:val="0"/>
              <w:marTop w:val="0"/>
              <w:marBottom w:val="0"/>
              <w:divBdr>
                <w:top w:val="none" w:sz="0" w:space="0" w:color="auto"/>
                <w:left w:val="none" w:sz="0" w:space="0" w:color="auto"/>
                <w:bottom w:val="none" w:sz="0" w:space="0" w:color="auto"/>
                <w:right w:val="none" w:sz="0" w:space="0" w:color="auto"/>
              </w:divBdr>
            </w:div>
            <w:div w:id="1712461400">
              <w:marLeft w:val="0"/>
              <w:marRight w:val="0"/>
              <w:marTop w:val="0"/>
              <w:marBottom w:val="0"/>
              <w:divBdr>
                <w:top w:val="none" w:sz="0" w:space="0" w:color="auto"/>
                <w:left w:val="none" w:sz="0" w:space="0" w:color="auto"/>
                <w:bottom w:val="none" w:sz="0" w:space="0" w:color="auto"/>
                <w:right w:val="none" w:sz="0" w:space="0" w:color="auto"/>
              </w:divBdr>
            </w:div>
            <w:div w:id="828668825">
              <w:marLeft w:val="0"/>
              <w:marRight w:val="0"/>
              <w:marTop w:val="0"/>
              <w:marBottom w:val="0"/>
              <w:divBdr>
                <w:top w:val="none" w:sz="0" w:space="0" w:color="auto"/>
                <w:left w:val="none" w:sz="0" w:space="0" w:color="auto"/>
                <w:bottom w:val="none" w:sz="0" w:space="0" w:color="auto"/>
                <w:right w:val="none" w:sz="0" w:space="0" w:color="auto"/>
              </w:divBdr>
            </w:div>
            <w:div w:id="1489248142">
              <w:marLeft w:val="0"/>
              <w:marRight w:val="0"/>
              <w:marTop w:val="0"/>
              <w:marBottom w:val="0"/>
              <w:divBdr>
                <w:top w:val="none" w:sz="0" w:space="0" w:color="auto"/>
                <w:left w:val="none" w:sz="0" w:space="0" w:color="auto"/>
                <w:bottom w:val="none" w:sz="0" w:space="0" w:color="auto"/>
                <w:right w:val="none" w:sz="0" w:space="0" w:color="auto"/>
              </w:divBdr>
            </w:div>
            <w:div w:id="749040809">
              <w:marLeft w:val="0"/>
              <w:marRight w:val="0"/>
              <w:marTop w:val="0"/>
              <w:marBottom w:val="0"/>
              <w:divBdr>
                <w:top w:val="none" w:sz="0" w:space="0" w:color="auto"/>
                <w:left w:val="none" w:sz="0" w:space="0" w:color="auto"/>
                <w:bottom w:val="none" w:sz="0" w:space="0" w:color="auto"/>
                <w:right w:val="none" w:sz="0" w:space="0" w:color="auto"/>
              </w:divBdr>
            </w:div>
            <w:div w:id="436564389">
              <w:marLeft w:val="0"/>
              <w:marRight w:val="0"/>
              <w:marTop w:val="0"/>
              <w:marBottom w:val="0"/>
              <w:divBdr>
                <w:top w:val="none" w:sz="0" w:space="0" w:color="auto"/>
                <w:left w:val="none" w:sz="0" w:space="0" w:color="auto"/>
                <w:bottom w:val="none" w:sz="0" w:space="0" w:color="auto"/>
                <w:right w:val="none" w:sz="0" w:space="0" w:color="auto"/>
              </w:divBdr>
            </w:div>
            <w:div w:id="2048294254">
              <w:marLeft w:val="0"/>
              <w:marRight w:val="0"/>
              <w:marTop w:val="0"/>
              <w:marBottom w:val="0"/>
              <w:divBdr>
                <w:top w:val="none" w:sz="0" w:space="0" w:color="auto"/>
                <w:left w:val="none" w:sz="0" w:space="0" w:color="auto"/>
                <w:bottom w:val="none" w:sz="0" w:space="0" w:color="auto"/>
                <w:right w:val="none" w:sz="0" w:space="0" w:color="auto"/>
              </w:divBdr>
            </w:div>
            <w:div w:id="465196971">
              <w:marLeft w:val="0"/>
              <w:marRight w:val="0"/>
              <w:marTop w:val="0"/>
              <w:marBottom w:val="0"/>
              <w:divBdr>
                <w:top w:val="none" w:sz="0" w:space="0" w:color="auto"/>
                <w:left w:val="none" w:sz="0" w:space="0" w:color="auto"/>
                <w:bottom w:val="none" w:sz="0" w:space="0" w:color="auto"/>
                <w:right w:val="none" w:sz="0" w:space="0" w:color="auto"/>
              </w:divBdr>
            </w:div>
            <w:div w:id="1796018922">
              <w:marLeft w:val="0"/>
              <w:marRight w:val="0"/>
              <w:marTop w:val="0"/>
              <w:marBottom w:val="0"/>
              <w:divBdr>
                <w:top w:val="none" w:sz="0" w:space="0" w:color="auto"/>
                <w:left w:val="none" w:sz="0" w:space="0" w:color="auto"/>
                <w:bottom w:val="none" w:sz="0" w:space="0" w:color="auto"/>
                <w:right w:val="none" w:sz="0" w:space="0" w:color="auto"/>
              </w:divBdr>
            </w:div>
            <w:div w:id="956445763">
              <w:marLeft w:val="0"/>
              <w:marRight w:val="0"/>
              <w:marTop w:val="0"/>
              <w:marBottom w:val="0"/>
              <w:divBdr>
                <w:top w:val="none" w:sz="0" w:space="0" w:color="auto"/>
                <w:left w:val="none" w:sz="0" w:space="0" w:color="auto"/>
                <w:bottom w:val="none" w:sz="0" w:space="0" w:color="auto"/>
                <w:right w:val="none" w:sz="0" w:space="0" w:color="auto"/>
              </w:divBdr>
            </w:div>
            <w:div w:id="2098938854">
              <w:marLeft w:val="0"/>
              <w:marRight w:val="0"/>
              <w:marTop w:val="0"/>
              <w:marBottom w:val="0"/>
              <w:divBdr>
                <w:top w:val="none" w:sz="0" w:space="0" w:color="auto"/>
                <w:left w:val="none" w:sz="0" w:space="0" w:color="auto"/>
                <w:bottom w:val="none" w:sz="0" w:space="0" w:color="auto"/>
                <w:right w:val="none" w:sz="0" w:space="0" w:color="auto"/>
              </w:divBdr>
            </w:div>
          </w:divsChild>
        </w:div>
        <w:div w:id="1681545708">
          <w:marLeft w:val="0"/>
          <w:marRight w:val="0"/>
          <w:marTop w:val="0"/>
          <w:marBottom w:val="0"/>
          <w:divBdr>
            <w:top w:val="none" w:sz="0" w:space="0" w:color="auto"/>
            <w:left w:val="none" w:sz="0" w:space="0" w:color="auto"/>
            <w:bottom w:val="none" w:sz="0" w:space="0" w:color="auto"/>
            <w:right w:val="none" w:sz="0" w:space="0" w:color="auto"/>
          </w:divBdr>
          <w:divsChild>
            <w:div w:id="665481120">
              <w:marLeft w:val="0"/>
              <w:marRight w:val="0"/>
              <w:marTop w:val="0"/>
              <w:marBottom w:val="0"/>
              <w:divBdr>
                <w:top w:val="none" w:sz="0" w:space="0" w:color="auto"/>
                <w:left w:val="none" w:sz="0" w:space="0" w:color="auto"/>
                <w:bottom w:val="none" w:sz="0" w:space="0" w:color="auto"/>
                <w:right w:val="none" w:sz="0" w:space="0" w:color="auto"/>
              </w:divBdr>
            </w:div>
          </w:divsChild>
        </w:div>
        <w:div w:id="817460710">
          <w:marLeft w:val="0"/>
          <w:marRight w:val="0"/>
          <w:marTop w:val="0"/>
          <w:marBottom w:val="0"/>
          <w:divBdr>
            <w:top w:val="none" w:sz="0" w:space="0" w:color="auto"/>
            <w:left w:val="none" w:sz="0" w:space="0" w:color="auto"/>
            <w:bottom w:val="none" w:sz="0" w:space="0" w:color="auto"/>
            <w:right w:val="none" w:sz="0" w:space="0" w:color="auto"/>
          </w:divBdr>
          <w:divsChild>
            <w:div w:id="1140223045">
              <w:marLeft w:val="0"/>
              <w:marRight w:val="0"/>
              <w:marTop w:val="0"/>
              <w:marBottom w:val="0"/>
              <w:divBdr>
                <w:top w:val="none" w:sz="0" w:space="0" w:color="auto"/>
                <w:left w:val="none" w:sz="0" w:space="0" w:color="auto"/>
                <w:bottom w:val="none" w:sz="0" w:space="0" w:color="auto"/>
                <w:right w:val="none" w:sz="0" w:space="0" w:color="auto"/>
              </w:divBdr>
            </w:div>
          </w:divsChild>
        </w:div>
        <w:div w:id="15887457">
          <w:marLeft w:val="0"/>
          <w:marRight w:val="0"/>
          <w:marTop w:val="0"/>
          <w:marBottom w:val="0"/>
          <w:divBdr>
            <w:top w:val="none" w:sz="0" w:space="0" w:color="auto"/>
            <w:left w:val="none" w:sz="0" w:space="0" w:color="auto"/>
            <w:bottom w:val="none" w:sz="0" w:space="0" w:color="auto"/>
            <w:right w:val="none" w:sz="0" w:space="0" w:color="auto"/>
          </w:divBdr>
          <w:divsChild>
            <w:div w:id="821967778">
              <w:marLeft w:val="0"/>
              <w:marRight w:val="0"/>
              <w:marTop w:val="0"/>
              <w:marBottom w:val="0"/>
              <w:divBdr>
                <w:top w:val="none" w:sz="0" w:space="0" w:color="auto"/>
                <w:left w:val="none" w:sz="0" w:space="0" w:color="auto"/>
                <w:bottom w:val="none" w:sz="0" w:space="0" w:color="auto"/>
                <w:right w:val="none" w:sz="0" w:space="0" w:color="auto"/>
              </w:divBdr>
            </w:div>
            <w:div w:id="1114128442">
              <w:marLeft w:val="0"/>
              <w:marRight w:val="0"/>
              <w:marTop w:val="0"/>
              <w:marBottom w:val="0"/>
              <w:divBdr>
                <w:top w:val="none" w:sz="0" w:space="0" w:color="auto"/>
                <w:left w:val="none" w:sz="0" w:space="0" w:color="auto"/>
                <w:bottom w:val="none" w:sz="0" w:space="0" w:color="auto"/>
                <w:right w:val="none" w:sz="0" w:space="0" w:color="auto"/>
              </w:divBdr>
            </w:div>
            <w:div w:id="489054758">
              <w:marLeft w:val="0"/>
              <w:marRight w:val="0"/>
              <w:marTop w:val="0"/>
              <w:marBottom w:val="0"/>
              <w:divBdr>
                <w:top w:val="none" w:sz="0" w:space="0" w:color="auto"/>
                <w:left w:val="none" w:sz="0" w:space="0" w:color="auto"/>
                <w:bottom w:val="none" w:sz="0" w:space="0" w:color="auto"/>
                <w:right w:val="none" w:sz="0" w:space="0" w:color="auto"/>
              </w:divBdr>
            </w:div>
            <w:div w:id="1610510357">
              <w:marLeft w:val="0"/>
              <w:marRight w:val="0"/>
              <w:marTop w:val="0"/>
              <w:marBottom w:val="0"/>
              <w:divBdr>
                <w:top w:val="none" w:sz="0" w:space="0" w:color="auto"/>
                <w:left w:val="none" w:sz="0" w:space="0" w:color="auto"/>
                <w:bottom w:val="none" w:sz="0" w:space="0" w:color="auto"/>
                <w:right w:val="none" w:sz="0" w:space="0" w:color="auto"/>
              </w:divBdr>
            </w:div>
            <w:div w:id="211760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839312">
      <w:bodyDiv w:val="1"/>
      <w:marLeft w:val="0"/>
      <w:marRight w:val="0"/>
      <w:marTop w:val="0"/>
      <w:marBottom w:val="0"/>
      <w:divBdr>
        <w:top w:val="none" w:sz="0" w:space="0" w:color="auto"/>
        <w:left w:val="none" w:sz="0" w:space="0" w:color="auto"/>
        <w:bottom w:val="none" w:sz="0" w:space="0" w:color="auto"/>
        <w:right w:val="none" w:sz="0" w:space="0" w:color="auto"/>
      </w:divBdr>
    </w:div>
    <w:div w:id="2143959574">
      <w:bodyDiv w:val="1"/>
      <w:marLeft w:val="0"/>
      <w:marRight w:val="0"/>
      <w:marTop w:val="0"/>
      <w:marBottom w:val="0"/>
      <w:divBdr>
        <w:top w:val="none" w:sz="0" w:space="0" w:color="auto"/>
        <w:left w:val="none" w:sz="0" w:space="0" w:color="auto"/>
        <w:bottom w:val="none" w:sz="0" w:space="0" w:color="auto"/>
        <w:right w:val="none" w:sz="0" w:space="0" w:color="auto"/>
      </w:divBdr>
    </w:div>
    <w:div w:id="2146969075">
      <w:bodyDiv w:val="1"/>
      <w:marLeft w:val="0"/>
      <w:marRight w:val="0"/>
      <w:marTop w:val="0"/>
      <w:marBottom w:val="0"/>
      <w:divBdr>
        <w:top w:val="none" w:sz="0" w:space="0" w:color="auto"/>
        <w:left w:val="none" w:sz="0" w:space="0" w:color="auto"/>
        <w:bottom w:val="none" w:sz="0" w:space="0" w:color="auto"/>
        <w:right w:val="none" w:sz="0" w:space="0" w:color="auto"/>
      </w:divBdr>
    </w:div>
    <w:div w:id="214716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s.fmk.utb.cz" TargetMode="External"/><Relationship Id="rId18" Type="http://schemas.openxmlformats.org/officeDocument/2006/relationships/hyperlink" Target="https://www.utb.cz/univerzita/uredni-deska/" TargetMode="External"/><Relationship Id="rId26" Type="http://schemas.openxmlformats.org/officeDocument/2006/relationships/hyperlink" Target="https://terracycleblog.co.uk/2018/07/20/a-history-of-waste-in-art/" TargetMode="External"/><Relationship Id="rId39" Type="http://schemas.openxmlformats.org/officeDocument/2006/relationships/hyperlink" Target="https://www.circulardesignsummit.com/" TargetMode="External"/><Relationship Id="rId21" Type="http://schemas.openxmlformats.org/officeDocument/2006/relationships/hyperlink" Target="http://katalog.k.utb.cz/F/?func=find-b&amp;find_code=SYS&amp;request=33019" TargetMode="External"/><Relationship Id="rId34" Type="http://schemas.openxmlformats.org/officeDocument/2006/relationships/hyperlink" Target="https://www.csfd.cz/tvurce/265385-nicholas-de-pencier/" TargetMode="External"/><Relationship Id="rId42" Type="http://schemas.openxmlformats.org/officeDocument/2006/relationships/hyperlink" Target="https://spoluprace.fmk.utb.cz/" TargetMode="External"/><Relationship Id="rId47" Type="http://schemas.openxmlformats.org/officeDocument/2006/relationships/hyperlink" Target="https://www.kcl.ac.uk/study/postgraduate-taught/courses/cultural-and-creative-industries-ma"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tb.cz/univerzita/uredni-deska/ruzne/strategicky-zamer/" TargetMode="External"/><Relationship Id="rId29" Type="http://schemas.openxmlformats.org/officeDocument/2006/relationships/hyperlink" Target="http://belfercenter.ksg.harvard.edu/files/joe_nye_wielding_soft_power.pdf" TargetMode="External"/><Relationship Id="rId11" Type="http://schemas.openxmlformats.org/officeDocument/2006/relationships/image" Target="media/image1.png"/><Relationship Id="rId24" Type="http://schemas.openxmlformats.org/officeDocument/2006/relationships/hyperlink" Target="http://katalog.k.utb.cz/F/?func=find-b&amp;find_code=SYS&amp;request=33019" TargetMode="External"/><Relationship Id="rId32" Type="http://schemas.openxmlformats.org/officeDocument/2006/relationships/hyperlink" Target="https://www.csfd.cz/tvurce/52601-jennifer-baichwal/" TargetMode="External"/><Relationship Id="rId37" Type="http://schemas.openxmlformats.org/officeDocument/2006/relationships/hyperlink" Target="https://muzeologia.sk/index_htm_files/mkd_1_21_Gartnerova.pdf" TargetMode="External"/><Relationship Id="rId40" Type="http://schemas.openxmlformats.org/officeDocument/2006/relationships/hyperlink" Target="https://zasklem.com/project/6550/" TargetMode="External"/><Relationship Id="rId45" Type="http://schemas.openxmlformats.org/officeDocument/2006/relationships/hyperlink" Target="http://www.utb.cz/file/57918/download/" TargetMode="Externa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fmk.utb.cz/o-fakulte/uredni-deska/" TargetMode="External"/><Relationship Id="rId31" Type="http://schemas.openxmlformats.org/officeDocument/2006/relationships/hyperlink" Target="https://digitalcurator.art/" TargetMode="External"/><Relationship Id="rId44" Type="http://schemas.openxmlformats.org/officeDocument/2006/relationships/hyperlink" Target="http://www.utb.cz/file/57918/download/"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ruzne/vyrocni-zpravy/" TargetMode="External"/><Relationship Id="rId22" Type="http://schemas.openxmlformats.org/officeDocument/2006/relationships/hyperlink" Target="http://katalog.k.utb.cz/F/?func=find-b&amp;find_code=SYS&amp;request=33019" TargetMode="External"/><Relationship Id="rId27" Type="http://schemas.openxmlformats.org/officeDocument/2006/relationships/hyperlink" Target="http://www.w3schools.com/" TargetMode="External"/><Relationship Id="rId30" Type="http://schemas.openxmlformats.org/officeDocument/2006/relationships/hyperlink" Target="https://ebookcentral.proquest.com/lib/natl-ebooks/detail.action?docID=685410" TargetMode="External"/><Relationship Id="rId35" Type="http://schemas.openxmlformats.org/officeDocument/2006/relationships/hyperlink" Target="https://vufind.katalog.k.utb.cz/Record/24669" TargetMode="External"/><Relationship Id="rId43" Type="http://schemas.openxmlformats.org/officeDocument/2006/relationships/hyperlink" Target="http://www.utb.cz/file/57918/download/"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fmk.utb.cz/o-fakulte/uredni-deska/strategicky-zamer/" TargetMode="External"/><Relationship Id="rId25" Type="http://schemas.openxmlformats.org/officeDocument/2006/relationships/hyperlink" Target="https://wave.rozhlas.cz/otevrene-hlavy-5981017/o-poradu" TargetMode="External"/><Relationship Id="rId33" Type="http://schemas.openxmlformats.org/officeDocument/2006/relationships/hyperlink" Target="https://www.csfd.cz/tvurce/100468-edward-burtynsky/" TargetMode="External"/><Relationship Id="rId38" Type="http://schemas.openxmlformats.org/officeDocument/2006/relationships/hyperlink" Target="https://artalk.cz/2020/04/03/koronovirova-hyperrealita-vizualni-komunikace-nejiste-doby/" TargetMode="External"/><Relationship Id="rId46" Type="http://schemas.openxmlformats.org/officeDocument/2006/relationships/hyperlink" Target="http://www.nace.cz/" TargetMode="External"/><Relationship Id="rId20" Type="http://schemas.openxmlformats.org/officeDocument/2006/relationships/hyperlink" Target="https://www.utb.cz/univerzita/uredni-deska/ruzne/zprava-o-vnitrnim-hodnoceni-kvality-utb-ve-zline/" TargetMode="External"/><Relationship Id="rId41" Type="http://schemas.openxmlformats.org/officeDocument/2006/relationships/hyperlink" Target="http://stag.utb.cz/porta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o-fakulte/uredni-deska/vyrocni-zpravy/" TargetMode="External"/><Relationship Id="rId23" Type="http://schemas.openxmlformats.org/officeDocument/2006/relationships/hyperlink" Target="http://katalog.k.utb.cz/F/?func=find-b&amp;find_code=SYS&amp;request=33019" TargetMode="External"/><Relationship Id="rId28" Type="http://schemas.openxmlformats.org/officeDocument/2006/relationships/hyperlink" Target="http://www.w3schools.com/" TargetMode="External"/><Relationship Id="rId36" Type="http://schemas.openxmlformats.org/officeDocument/2006/relationships/hyperlink" Target="https://vufind.katalog.k.utb.cz/Record/95771" TargetMode="External"/><Relationship Id="rId4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utbcz-my.sharepoint.com/personal/ponizilova_utb_cz/Documents/Dokumenty/FMK/Akreditace/Akreditace_KODK/Dostupn&#233;" TargetMode="External"/><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www.popai.cz/"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akademickaporadna.utb.cz/" TargetMode="External"/><Relationship Id="rId5" Type="http://schemas.openxmlformats.org/officeDocument/2006/relationships/hyperlink" Target="http://portal.k.utb.cz" TargetMode="External"/><Relationship Id="rId4" Type="http://schemas.openxmlformats.org/officeDocument/2006/relationships/hyperlink" Target="https://fmk.utb.cz/studium/prijimaci-rizeni/bakalarske-studi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1" ma:contentTypeDescription="Vytvoří nový dokument" ma:contentTypeScope="" ma:versionID="14dd74e3a2e070503b5086ce4235f46a">
  <xsd:schema xmlns:xsd="http://www.w3.org/2001/XMLSchema" xmlns:xs="http://www.w3.org/2001/XMLSchema" xmlns:p="http://schemas.microsoft.com/office/2006/metadata/properties" xmlns:ns3="d42b8b4e-8711-4e4b-bec5-d6773e3c2f65" targetNamespace="http://schemas.microsoft.com/office/2006/metadata/properties" ma:root="true" ma:fieldsID="a2557458d429882fb1e8c75494cc0b81" ns3:_="">
    <xsd:import namespace="d42b8b4e-8711-4e4b-bec5-d6773e3c2f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90A351-BF3C-464F-B4AF-C9C721416DFB}">
  <ds:schemaRefs>
    <ds:schemaRef ds:uri="http://schemas.microsoft.com/sharepoint/v3/contenttype/forms"/>
  </ds:schemaRefs>
</ds:datastoreItem>
</file>

<file path=customXml/itemProps2.xml><?xml version="1.0" encoding="utf-8"?>
<ds:datastoreItem xmlns:ds="http://schemas.openxmlformats.org/officeDocument/2006/customXml" ds:itemID="{A3F4FD7B-B88D-4D00-9E9E-A93E17E96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A1B060-FE4D-40FB-8CD7-3FDDA6B859C7}">
  <ds:schemaRefs>
    <ds:schemaRef ds:uri="http://schemas.openxmlformats.org/officeDocument/2006/bibliography"/>
  </ds:schemaRefs>
</ds:datastoreItem>
</file>

<file path=customXml/itemProps4.xml><?xml version="1.0" encoding="utf-8"?>
<ds:datastoreItem xmlns:ds="http://schemas.openxmlformats.org/officeDocument/2006/customXml" ds:itemID="{00C13E37-41E6-4257-8CB8-AFE47DE027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182</Pages>
  <Words>73411</Words>
  <Characters>433127</Characters>
  <Application>Microsoft Office Word</Application>
  <DocSecurity>0</DocSecurity>
  <Lines>3609</Lines>
  <Paragraphs>1011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Janíková Jana</dc:creator>
  <cp:keywords/>
  <dc:description/>
  <cp:lastModifiedBy>Hana Ponížilová</cp:lastModifiedBy>
  <cp:revision>5</cp:revision>
  <cp:lastPrinted>2023-03-21T07:05:00Z</cp:lastPrinted>
  <dcterms:created xsi:type="dcterms:W3CDTF">2023-03-28T05:31:00Z</dcterms:created>
  <dcterms:modified xsi:type="dcterms:W3CDTF">2023-03-28T06:50:00Z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